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2.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footer7.xml" ContentType="application/vnd.openxmlformats-officedocument.wordprocessingml.foot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footer8.xml" ContentType="application/vnd.openxmlformats-officedocument.wordprocessingml.foot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header69.xml" ContentType="application/vnd.openxmlformats-officedocument.wordprocessingml.header+xml"/>
  <Override PartName="/word/header70.xml" ContentType="application/vnd.openxmlformats-officedocument.wordprocessingml.header+xml"/>
  <Override PartName="/word/header71.xml" ContentType="application/vnd.openxmlformats-officedocument.wordprocessingml.header+xml"/>
  <Override PartName="/word/header72.xml" ContentType="application/vnd.openxmlformats-officedocument.wordprocessingml.head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header79.xml" ContentType="application/vnd.openxmlformats-officedocument.wordprocessingml.header+xml"/>
  <Override PartName="/word/header8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5DD8AC" w14:textId="3129E986" w:rsidR="008F225F" w:rsidRDefault="008F225F"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 xml:space="preserve">ПРИЛОЖЕНИЕ </w:t>
      </w:r>
      <w:r w:rsidR="00F5373D">
        <w:rPr>
          <w:rFonts w:ascii="Times New Roman" w:eastAsia="Times New Roman" w:hAnsi="Times New Roman" w:cs="Times New Roman"/>
          <w:b/>
          <w:sz w:val="24"/>
          <w:szCs w:val="24"/>
        </w:rPr>
        <w:t>2</w:t>
      </w:r>
    </w:p>
    <w:p w14:paraId="6F1C2794" w14:textId="77777777" w:rsidR="00447CF9" w:rsidRDefault="00447CF9" w:rsidP="00447CF9">
      <w:pPr>
        <w:jc w:val="right"/>
        <w:rPr>
          <w:rFonts w:ascii="Times New Roman" w:hAnsi="Times New Roman" w:cs="Times New Roman"/>
          <w:b/>
          <w:bCs/>
          <w:sz w:val="24"/>
          <w:szCs w:val="24"/>
        </w:rPr>
      </w:pPr>
      <w:r>
        <w:rPr>
          <w:rFonts w:ascii="Times New Roman" w:hAnsi="Times New Roman" w:cs="Times New Roman"/>
          <w:b/>
          <w:bCs/>
          <w:sz w:val="24"/>
          <w:szCs w:val="24"/>
        </w:rPr>
        <w:t>к ОПОП-П по специальности</w:t>
      </w:r>
    </w:p>
    <w:p w14:paraId="262742F1" w14:textId="77777777" w:rsidR="00447CF9" w:rsidRPr="00C1017D" w:rsidRDefault="00447CF9" w:rsidP="00447CF9">
      <w:pPr>
        <w:jc w:val="right"/>
        <w:rPr>
          <w:rFonts w:ascii="Times New Roman" w:eastAsia="Times New Roman" w:hAnsi="Times New Roman" w:cs="Times New Roman"/>
          <w:b/>
          <w:sz w:val="24"/>
          <w:szCs w:val="20"/>
          <w:lang w:eastAsia="ru-RU"/>
        </w:rPr>
      </w:pPr>
      <w:r w:rsidRPr="00C1017D">
        <w:rPr>
          <w:rFonts w:ascii="Times New Roman" w:eastAsia="Times New Roman" w:hAnsi="Times New Roman" w:cs="Times New Roman"/>
          <w:b/>
          <w:sz w:val="24"/>
          <w:szCs w:val="20"/>
          <w:lang w:eastAsia="ru-RU"/>
        </w:rPr>
        <w:t xml:space="preserve">13.02.13 Эксплуатация и обслуживание </w:t>
      </w:r>
    </w:p>
    <w:p w14:paraId="4B3FD9DD" w14:textId="77777777" w:rsidR="00447CF9" w:rsidRPr="00C1017D" w:rsidRDefault="00447CF9" w:rsidP="00447CF9">
      <w:pPr>
        <w:jc w:val="right"/>
        <w:rPr>
          <w:rFonts w:ascii="Times New Roman" w:eastAsia="Times New Roman" w:hAnsi="Times New Roman" w:cs="Times New Roman"/>
          <w:b/>
          <w:sz w:val="24"/>
          <w:szCs w:val="20"/>
          <w:lang w:eastAsia="ru-RU"/>
        </w:rPr>
      </w:pPr>
      <w:r w:rsidRPr="00C1017D">
        <w:rPr>
          <w:rFonts w:ascii="Times New Roman" w:eastAsia="Times New Roman" w:hAnsi="Times New Roman" w:cs="Times New Roman"/>
          <w:b/>
          <w:sz w:val="24"/>
          <w:szCs w:val="20"/>
          <w:lang w:eastAsia="ru-RU"/>
        </w:rPr>
        <w:t xml:space="preserve">электрического и электромеханического </w:t>
      </w:r>
    </w:p>
    <w:p w14:paraId="6B95C39B" w14:textId="77777777" w:rsidR="00447CF9" w:rsidRPr="00C1017D" w:rsidRDefault="00447CF9" w:rsidP="00447CF9">
      <w:pPr>
        <w:jc w:val="right"/>
        <w:rPr>
          <w:rFonts w:ascii="Times New Roman" w:hAnsi="Times New Roman" w:cs="Times New Roman"/>
          <w:b/>
          <w:bCs/>
          <w:color w:val="0070C0"/>
          <w:sz w:val="24"/>
          <w:szCs w:val="24"/>
        </w:rPr>
      </w:pPr>
      <w:r w:rsidRPr="00C1017D">
        <w:rPr>
          <w:rFonts w:ascii="Times New Roman" w:eastAsia="Times New Roman" w:hAnsi="Times New Roman" w:cs="Times New Roman"/>
          <w:b/>
          <w:sz w:val="24"/>
          <w:szCs w:val="20"/>
          <w:lang w:eastAsia="ru-RU"/>
        </w:rPr>
        <w:t>оборудования (по отраслям)</w:t>
      </w:r>
    </w:p>
    <w:p w14:paraId="43FA2AF0" w14:textId="77777777" w:rsidR="008F578C" w:rsidRPr="004D41E5" w:rsidRDefault="008F578C" w:rsidP="004D41E5"/>
    <w:p w14:paraId="3BD51D45" w14:textId="367D48AF" w:rsidR="00CD2973" w:rsidRPr="00F5373D" w:rsidRDefault="008F578C"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1" w:name="_Toc150695620"/>
      <w:r>
        <w:rPr>
          <w:rFonts w:ascii="Times New Roman" w:eastAsia="Times New Roman" w:hAnsi="Times New Roman" w:cs="Times New Roman"/>
          <w:b/>
          <w:bCs/>
          <w:kern w:val="32"/>
          <w:sz w:val="24"/>
          <w:szCs w:val="24"/>
          <w:lang w:eastAsia="x-none"/>
        </w:rPr>
        <w:t>РАБОЧИЕ</w:t>
      </w:r>
      <w:r w:rsidRPr="00985111">
        <w:rPr>
          <w:rFonts w:ascii="Times New Roman" w:eastAsia="Times New Roman" w:hAnsi="Times New Roman" w:cs="Times New Roman"/>
          <w:b/>
          <w:bCs/>
          <w:kern w:val="32"/>
          <w:sz w:val="24"/>
          <w:szCs w:val="24"/>
          <w:lang w:eastAsia="x-none"/>
        </w:rPr>
        <w:t xml:space="preserve"> </w:t>
      </w:r>
      <w:r w:rsidRPr="00985111">
        <w:rPr>
          <w:rFonts w:ascii="Times New Roman" w:eastAsia="Times New Roman" w:hAnsi="Times New Roman" w:cs="Times New Roman"/>
          <w:b/>
          <w:bCs/>
          <w:kern w:val="32"/>
          <w:sz w:val="24"/>
          <w:szCs w:val="24"/>
          <w:lang w:val="x-none" w:eastAsia="x-none"/>
        </w:rPr>
        <w:t xml:space="preserve">ПРОГРАММЫ </w:t>
      </w:r>
      <w:bookmarkEnd w:id="0"/>
      <w:bookmarkEnd w:id="1"/>
      <w:r w:rsidR="00F5373D">
        <w:rPr>
          <w:rFonts w:ascii="Times New Roman" w:eastAsia="Times New Roman" w:hAnsi="Times New Roman" w:cs="Times New Roman"/>
          <w:b/>
          <w:bCs/>
          <w:kern w:val="32"/>
          <w:sz w:val="24"/>
          <w:szCs w:val="24"/>
          <w:lang w:eastAsia="x-none"/>
        </w:rPr>
        <w:t>ДИСЦИПЛИН</w:t>
      </w:r>
    </w:p>
    <w:p w14:paraId="29DD82F8" w14:textId="77777777" w:rsidR="00BD6A9B" w:rsidRDefault="00BD6A9B" w:rsidP="00BD6A9B">
      <w:pPr>
        <w:jc w:val="center"/>
        <w:rPr>
          <w:rFonts w:ascii="Times New Roman" w:hAnsi="Times New Roman" w:cs="Times New Roman"/>
          <w:sz w:val="24"/>
          <w:szCs w:val="24"/>
          <w:lang w:eastAsia="x-none"/>
        </w:rPr>
      </w:pPr>
    </w:p>
    <w:p w14:paraId="00291C3C" w14:textId="328EC30C" w:rsidR="00C7536E" w:rsidRPr="00BD6A9B" w:rsidRDefault="00BD6A9B" w:rsidP="00BD6A9B">
      <w:pPr>
        <w:jc w:val="center"/>
        <w:rPr>
          <w:rFonts w:ascii="Times New Roman" w:hAnsi="Times New Roman" w:cs="Times New Roman"/>
          <w:sz w:val="24"/>
          <w:szCs w:val="24"/>
          <w:lang w:eastAsia="x-none"/>
        </w:rPr>
      </w:pPr>
      <w:r>
        <w:rPr>
          <w:rFonts w:ascii="Times New Roman" w:hAnsi="Times New Roman" w:cs="Times New Roman"/>
          <w:sz w:val="24"/>
          <w:szCs w:val="24"/>
          <w:lang w:eastAsia="x-none"/>
        </w:rPr>
        <w:t>ОГЛАВЛЕНИЕ</w:t>
      </w:r>
    </w:p>
    <w:p w14:paraId="6CE49A63" w14:textId="77777777" w:rsidR="00447CF9" w:rsidRDefault="00896BB3" w:rsidP="00447CF9">
      <w:pPr>
        <w:pStyle w:val="14"/>
        <w:rPr>
          <w:rFonts w:asciiTheme="minorHAnsi" w:eastAsiaTheme="minorEastAsia" w:hAnsiTheme="minorHAnsi" w:cstheme="minorBidi"/>
          <w:b w:val="0"/>
          <w:bCs w:val="0"/>
          <w:lang w:eastAsia="ru-RU"/>
        </w:rPr>
      </w:pPr>
      <w:r>
        <w:rPr>
          <w:rFonts w:eastAsia="Times New Roman"/>
          <w:sz w:val="24"/>
          <w:szCs w:val="24"/>
          <w:lang w:eastAsia="ru-RU"/>
        </w:rPr>
        <w:fldChar w:fldCharType="begin"/>
      </w:r>
      <w:r>
        <w:rPr>
          <w:rFonts w:eastAsia="Times New Roman"/>
          <w:sz w:val="24"/>
          <w:szCs w:val="24"/>
          <w:lang w:eastAsia="ru-RU"/>
        </w:rPr>
        <w:instrText xml:space="preserve"> TOC \o "3-3" \h \z \t "Заголовок 1;1;Заголовок 2;2;Заголовок1;1;Заголовок;1" </w:instrText>
      </w:r>
      <w:r>
        <w:rPr>
          <w:rFonts w:eastAsia="Times New Roman"/>
          <w:sz w:val="24"/>
          <w:szCs w:val="24"/>
          <w:lang w:eastAsia="ru-RU"/>
        </w:rPr>
        <w:fldChar w:fldCharType="separate"/>
      </w:r>
    </w:p>
    <w:tbl>
      <w:tblPr>
        <w:tblW w:w="9377" w:type="dxa"/>
        <w:tblLook w:val="04A0" w:firstRow="1" w:lastRow="0" w:firstColumn="1" w:lastColumn="0" w:noHBand="0" w:noVBand="1"/>
      </w:tblPr>
      <w:tblGrid>
        <w:gridCol w:w="1100"/>
        <w:gridCol w:w="7405"/>
        <w:gridCol w:w="872"/>
      </w:tblGrid>
      <w:tr w:rsidR="00447CF9" w:rsidRPr="00C1017D" w14:paraId="23054E8A" w14:textId="1B9AC0C5" w:rsidTr="00C1017D">
        <w:trPr>
          <w:trHeight w:val="336"/>
        </w:trPr>
        <w:tc>
          <w:tcPr>
            <w:tcW w:w="1100" w:type="dxa"/>
            <w:shd w:val="clear" w:color="auto" w:fill="auto"/>
            <w:vAlign w:val="center"/>
            <w:hideMark/>
          </w:tcPr>
          <w:p w14:paraId="1903C4B9" w14:textId="77777777" w:rsidR="00447CF9" w:rsidRPr="00447CF9" w:rsidRDefault="00447CF9" w:rsidP="00447CF9">
            <w:pPr>
              <w:jc w:val="both"/>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СГ.01</w:t>
            </w:r>
          </w:p>
        </w:tc>
        <w:tc>
          <w:tcPr>
            <w:tcW w:w="7405" w:type="dxa"/>
            <w:shd w:val="clear" w:color="auto" w:fill="auto"/>
            <w:vAlign w:val="center"/>
            <w:hideMark/>
          </w:tcPr>
          <w:p w14:paraId="409EB151" w14:textId="77777777" w:rsidR="00447CF9" w:rsidRPr="00447CF9" w:rsidRDefault="00447CF9" w:rsidP="00447CF9">
            <w:pPr>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История России</w:t>
            </w:r>
          </w:p>
        </w:tc>
        <w:tc>
          <w:tcPr>
            <w:tcW w:w="872" w:type="dxa"/>
          </w:tcPr>
          <w:p w14:paraId="1AE20782" w14:textId="17CCB100" w:rsidR="00447CF9" w:rsidRPr="00C1017D" w:rsidRDefault="00D52E19" w:rsidP="00447CF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447CF9" w:rsidRPr="00C1017D" w14:paraId="4956AA7C" w14:textId="6C46B3B5" w:rsidTr="00C1017D">
        <w:trPr>
          <w:trHeight w:val="336"/>
        </w:trPr>
        <w:tc>
          <w:tcPr>
            <w:tcW w:w="1100" w:type="dxa"/>
            <w:shd w:val="clear" w:color="auto" w:fill="auto"/>
            <w:vAlign w:val="center"/>
            <w:hideMark/>
          </w:tcPr>
          <w:p w14:paraId="1DA2BD01" w14:textId="77777777" w:rsidR="00447CF9" w:rsidRPr="00447CF9" w:rsidRDefault="00447CF9" w:rsidP="00447CF9">
            <w:pPr>
              <w:jc w:val="both"/>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СГ.02</w:t>
            </w:r>
          </w:p>
        </w:tc>
        <w:tc>
          <w:tcPr>
            <w:tcW w:w="7405" w:type="dxa"/>
            <w:shd w:val="clear" w:color="auto" w:fill="auto"/>
            <w:vAlign w:val="center"/>
            <w:hideMark/>
          </w:tcPr>
          <w:p w14:paraId="0739A409" w14:textId="5D6C7046" w:rsidR="00447CF9" w:rsidRPr="00447CF9" w:rsidRDefault="00447CF9" w:rsidP="00447CF9">
            <w:pPr>
              <w:rPr>
                <w:rFonts w:ascii="Times New Roman" w:eastAsia="Times New Roman" w:hAnsi="Times New Roman" w:cs="Times New Roman"/>
                <w:color w:val="000000"/>
                <w:sz w:val="24"/>
                <w:szCs w:val="24"/>
                <w:lang w:eastAsia="ru-RU"/>
              </w:rPr>
            </w:pPr>
            <w:r w:rsidRPr="00C1017D">
              <w:rPr>
                <w:rFonts w:ascii="Times New Roman" w:eastAsia="Times New Roman" w:hAnsi="Times New Roman" w:cs="Times New Roman"/>
                <w:color w:val="000000"/>
                <w:sz w:val="24"/>
                <w:szCs w:val="24"/>
                <w:lang w:eastAsia="ru-RU"/>
              </w:rPr>
              <w:t xml:space="preserve">Иностранный язык в </w:t>
            </w:r>
            <w:r w:rsidRPr="00447CF9">
              <w:rPr>
                <w:rFonts w:ascii="Times New Roman" w:eastAsia="Times New Roman" w:hAnsi="Times New Roman" w:cs="Times New Roman"/>
                <w:color w:val="000000"/>
                <w:sz w:val="24"/>
                <w:szCs w:val="24"/>
                <w:lang w:eastAsia="ru-RU"/>
              </w:rPr>
              <w:t>профессиональной деятельности</w:t>
            </w:r>
          </w:p>
        </w:tc>
        <w:tc>
          <w:tcPr>
            <w:tcW w:w="872" w:type="dxa"/>
          </w:tcPr>
          <w:p w14:paraId="6F690A68" w14:textId="59FFF20B" w:rsidR="00447CF9" w:rsidRPr="00C1017D" w:rsidRDefault="00D52E19" w:rsidP="00447CF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r>
      <w:tr w:rsidR="00447CF9" w:rsidRPr="00C1017D" w14:paraId="10A151B2" w14:textId="2BC1281A" w:rsidTr="00C1017D">
        <w:trPr>
          <w:trHeight w:val="336"/>
        </w:trPr>
        <w:tc>
          <w:tcPr>
            <w:tcW w:w="1100" w:type="dxa"/>
            <w:shd w:val="clear" w:color="auto" w:fill="auto"/>
            <w:vAlign w:val="center"/>
            <w:hideMark/>
          </w:tcPr>
          <w:p w14:paraId="1CD74040" w14:textId="77777777" w:rsidR="00447CF9" w:rsidRPr="00447CF9" w:rsidRDefault="00447CF9" w:rsidP="00447CF9">
            <w:pPr>
              <w:jc w:val="both"/>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СГ.03</w:t>
            </w:r>
          </w:p>
        </w:tc>
        <w:tc>
          <w:tcPr>
            <w:tcW w:w="7405" w:type="dxa"/>
            <w:shd w:val="clear" w:color="auto" w:fill="auto"/>
            <w:vAlign w:val="center"/>
            <w:hideMark/>
          </w:tcPr>
          <w:p w14:paraId="08C88BA1" w14:textId="77777777" w:rsidR="00447CF9" w:rsidRPr="00447CF9" w:rsidRDefault="00447CF9" w:rsidP="00447CF9">
            <w:pPr>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Безопасность жизнедеятельности</w:t>
            </w:r>
          </w:p>
        </w:tc>
        <w:tc>
          <w:tcPr>
            <w:tcW w:w="872" w:type="dxa"/>
          </w:tcPr>
          <w:p w14:paraId="2C2C2BB6" w14:textId="1F01FA6E" w:rsidR="00447CF9" w:rsidRPr="00C1017D" w:rsidRDefault="00D52E19" w:rsidP="00447CF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w:t>
            </w:r>
          </w:p>
        </w:tc>
      </w:tr>
      <w:tr w:rsidR="00447CF9" w:rsidRPr="00C1017D" w14:paraId="6FA87EFA" w14:textId="3595BCC9" w:rsidTr="00C1017D">
        <w:trPr>
          <w:trHeight w:val="336"/>
        </w:trPr>
        <w:tc>
          <w:tcPr>
            <w:tcW w:w="1100" w:type="dxa"/>
            <w:shd w:val="clear" w:color="auto" w:fill="auto"/>
            <w:vAlign w:val="center"/>
            <w:hideMark/>
          </w:tcPr>
          <w:p w14:paraId="17C7C19B" w14:textId="77777777" w:rsidR="00447CF9" w:rsidRPr="00447CF9" w:rsidRDefault="00447CF9" w:rsidP="00447CF9">
            <w:pPr>
              <w:jc w:val="both"/>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СГ.04</w:t>
            </w:r>
          </w:p>
        </w:tc>
        <w:tc>
          <w:tcPr>
            <w:tcW w:w="7405" w:type="dxa"/>
            <w:shd w:val="clear" w:color="auto" w:fill="auto"/>
            <w:vAlign w:val="center"/>
            <w:hideMark/>
          </w:tcPr>
          <w:p w14:paraId="655B03AA" w14:textId="77777777" w:rsidR="00447CF9" w:rsidRPr="00447CF9" w:rsidRDefault="00447CF9" w:rsidP="00447CF9">
            <w:pPr>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Физическая культура</w:t>
            </w:r>
          </w:p>
        </w:tc>
        <w:tc>
          <w:tcPr>
            <w:tcW w:w="872" w:type="dxa"/>
          </w:tcPr>
          <w:p w14:paraId="4C78326D" w14:textId="1CFF8258" w:rsidR="00447CF9" w:rsidRPr="00C1017D" w:rsidRDefault="00D52E19" w:rsidP="00447CF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w:t>
            </w:r>
          </w:p>
        </w:tc>
      </w:tr>
      <w:tr w:rsidR="00447CF9" w:rsidRPr="00C1017D" w14:paraId="20F4CF7C" w14:textId="3A335D69" w:rsidTr="00C1017D">
        <w:trPr>
          <w:trHeight w:val="336"/>
        </w:trPr>
        <w:tc>
          <w:tcPr>
            <w:tcW w:w="1100" w:type="dxa"/>
            <w:shd w:val="clear" w:color="auto" w:fill="auto"/>
            <w:vAlign w:val="center"/>
            <w:hideMark/>
          </w:tcPr>
          <w:p w14:paraId="2E1C1E14" w14:textId="77777777" w:rsidR="00447CF9" w:rsidRPr="00447CF9" w:rsidRDefault="00447CF9" w:rsidP="00447CF9">
            <w:pPr>
              <w:jc w:val="both"/>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СГ.05</w:t>
            </w:r>
          </w:p>
        </w:tc>
        <w:tc>
          <w:tcPr>
            <w:tcW w:w="7405" w:type="dxa"/>
            <w:shd w:val="clear" w:color="auto" w:fill="auto"/>
            <w:vAlign w:val="center"/>
            <w:hideMark/>
          </w:tcPr>
          <w:p w14:paraId="07BAB66B" w14:textId="77777777" w:rsidR="00447CF9" w:rsidRPr="00447CF9" w:rsidRDefault="00447CF9" w:rsidP="00447CF9">
            <w:pPr>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 xml:space="preserve">Основы бережливого производства </w:t>
            </w:r>
          </w:p>
        </w:tc>
        <w:tc>
          <w:tcPr>
            <w:tcW w:w="872" w:type="dxa"/>
          </w:tcPr>
          <w:p w14:paraId="5F934881" w14:textId="08ECB2F6" w:rsidR="00447CF9" w:rsidRPr="00C1017D" w:rsidRDefault="00D52E19" w:rsidP="00447CF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52</w:t>
            </w:r>
          </w:p>
        </w:tc>
      </w:tr>
      <w:tr w:rsidR="00447CF9" w:rsidRPr="00C1017D" w14:paraId="0AAC99F1" w14:textId="30516205" w:rsidTr="00C1017D">
        <w:trPr>
          <w:trHeight w:val="336"/>
        </w:trPr>
        <w:tc>
          <w:tcPr>
            <w:tcW w:w="1100" w:type="dxa"/>
            <w:shd w:val="clear" w:color="auto" w:fill="auto"/>
            <w:vAlign w:val="center"/>
            <w:hideMark/>
          </w:tcPr>
          <w:p w14:paraId="6AC88CC1" w14:textId="77777777" w:rsidR="00447CF9" w:rsidRPr="00447CF9" w:rsidRDefault="00447CF9" w:rsidP="00447CF9">
            <w:pPr>
              <w:jc w:val="both"/>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СГ.06</w:t>
            </w:r>
          </w:p>
        </w:tc>
        <w:tc>
          <w:tcPr>
            <w:tcW w:w="7405" w:type="dxa"/>
            <w:shd w:val="clear" w:color="auto" w:fill="auto"/>
            <w:vAlign w:val="center"/>
            <w:hideMark/>
          </w:tcPr>
          <w:p w14:paraId="2ACCB79C" w14:textId="77777777" w:rsidR="00447CF9" w:rsidRPr="00447CF9" w:rsidRDefault="00447CF9" w:rsidP="00447CF9">
            <w:pPr>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 xml:space="preserve">Основы финансовой грамотности </w:t>
            </w:r>
          </w:p>
        </w:tc>
        <w:tc>
          <w:tcPr>
            <w:tcW w:w="872" w:type="dxa"/>
          </w:tcPr>
          <w:p w14:paraId="3D2A1589" w14:textId="33418DF0" w:rsidR="00447CF9" w:rsidRPr="00C1017D" w:rsidRDefault="00D52E19" w:rsidP="00447CF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w:t>
            </w:r>
          </w:p>
        </w:tc>
      </w:tr>
      <w:tr w:rsidR="00447CF9" w:rsidRPr="00C1017D" w14:paraId="7AA0D48A" w14:textId="1288F9B2" w:rsidTr="00C1017D">
        <w:trPr>
          <w:trHeight w:val="336"/>
        </w:trPr>
        <w:tc>
          <w:tcPr>
            <w:tcW w:w="1100" w:type="dxa"/>
            <w:shd w:val="clear" w:color="auto" w:fill="auto"/>
            <w:vAlign w:val="center"/>
            <w:hideMark/>
          </w:tcPr>
          <w:p w14:paraId="1A9A63DB" w14:textId="77777777" w:rsidR="00447CF9" w:rsidRPr="00447CF9" w:rsidRDefault="00447CF9" w:rsidP="00447CF9">
            <w:pPr>
              <w:jc w:val="both"/>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СГ.07</w:t>
            </w:r>
          </w:p>
        </w:tc>
        <w:tc>
          <w:tcPr>
            <w:tcW w:w="7405" w:type="dxa"/>
            <w:shd w:val="clear" w:color="auto" w:fill="auto"/>
            <w:vAlign w:val="center"/>
            <w:hideMark/>
          </w:tcPr>
          <w:p w14:paraId="2FF58FF7" w14:textId="77777777" w:rsidR="00447CF9" w:rsidRPr="00447CF9" w:rsidRDefault="00447CF9" w:rsidP="00447CF9">
            <w:pPr>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Основы философии</w:t>
            </w:r>
          </w:p>
        </w:tc>
        <w:tc>
          <w:tcPr>
            <w:tcW w:w="872" w:type="dxa"/>
          </w:tcPr>
          <w:p w14:paraId="2BDFDBBC" w14:textId="7AF9B5A1" w:rsidR="00447CF9" w:rsidRPr="00C1017D" w:rsidRDefault="00D52E19" w:rsidP="00447CF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w:t>
            </w:r>
          </w:p>
        </w:tc>
      </w:tr>
      <w:tr w:rsidR="00447CF9" w:rsidRPr="00C1017D" w14:paraId="4D68D912" w14:textId="45FD8C5F" w:rsidTr="00C1017D">
        <w:trPr>
          <w:trHeight w:val="336"/>
        </w:trPr>
        <w:tc>
          <w:tcPr>
            <w:tcW w:w="1100" w:type="dxa"/>
            <w:shd w:val="clear" w:color="auto" w:fill="auto"/>
            <w:vAlign w:val="center"/>
            <w:hideMark/>
          </w:tcPr>
          <w:p w14:paraId="07069BDC" w14:textId="77777777" w:rsidR="00447CF9" w:rsidRPr="00447CF9" w:rsidRDefault="00447CF9" w:rsidP="00447CF9">
            <w:pPr>
              <w:jc w:val="both"/>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СГ.08</w:t>
            </w:r>
          </w:p>
        </w:tc>
        <w:tc>
          <w:tcPr>
            <w:tcW w:w="7405" w:type="dxa"/>
            <w:shd w:val="clear" w:color="auto" w:fill="auto"/>
            <w:vAlign w:val="center"/>
            <w:hideMark/>
          </w:tcPr>
          <w:p w14:paraId="239605CA" w14:textId="77777777" w:rsidR="00447CF9" w:rsidRPr="00447CF9" w:rsidRDefault="00447CF9" w:rsidP="00447CF9">
            <w:pPr>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Психология общения</w:t>
            </w:r>
          </w:p>
        </w:tc>
        <w:tc>
          <w:tcPr>
            <w:tcW w:w="872" w:type="dxa"/>
          </w:tcPr>
          <w:p w14:paraId="2AFEE085" w14:textId="5551B72F" w:rsidR="00447CF9" w:rsidRPr="00C1017D" w:rsidRDefault="00D52E19" w:rsidP="00447CF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w:t>
            </w:r>
          </w:p>
        </w:tc>
      </w:tr>
      <w:tr w:rsidR="00447CF9" w:rsidRPr="00C1017D" w14:paraId="564D5489" w14:textId="0EF81726" w:rsidTr="00C1017D">
        <w:trPr>
          <w:trHeight w:val="336"/>
        </w:trPr>
        <w:tc>
          <w:tcPr>
            <w:tcW w:w="1100" w:type="dxa"/>
            <w:shd w:val="clear" w:color="auto" w:fill="auto"/>
            <w:vAlign w:val="center"/>
            <w:hideMark/>
          </w:tcPr>
          <w:p w14:paraId="31C1BE49" w14:textId="77777777" w:rsidR="00447CF9" w:rsidRPr="00447CF9" w:rsidRDefault="00447CF9" w:rsidP="00447CF9">
            <w:pPr>
              <w:jc w:val="both"/>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ОП.01</w:t>
            </w:r>
          </w:p>
        </w:tc>
        <w:tc>
          <w:tcPr>
            <w:tcW w:w="7405" w:type="dxa"/>
            <w:shd w:val="clear" w:color="auto" w:fill="auto"/>
            <w:vAlign w:val="center"/>
            <w:hideMark/>
          </w:tcPr>
          <w:p w14:paraId="70ADCAE3" w14:textId="77777777" w:rsidR="00447CF9" w:rsidRPr="00447CF9" w:rsidRDefault="00447CF9" w:rsidP="00447CF9">
            <w:pPr>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Инженерная графика</w:t>
            </w:r>
          </w:p>
        </w:tc>
        <w:tc>
          <w:tcPr>
            <w:tcW w:w="872" w:type="dxa"/>
          </w:tcPr>
          <w:p w14:paraId="5E9CD58F" w14:textId="2201A2C8" w:rsidR="00447CF9" w:rsidRPr="00C1017D" w:rsidRDefault="00D52E19" w:rsidP="00447CF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w:t>
            </w:r>
          </w:p>
        </w:tc>
      </w:tr>
      <w:tr w:rsidR="00447CF9" w:rsidRPr="00C1017D" w14:paraId="70F96DC2" w14:textId="41B9B71A" w:rsidTr="00C1017D">
        <w:trPr>
          <w:trHeight w:val="336"/>
        </w:trPr>
        <w:tc>
          <w:tcPr>
            <w:tcW w:w="1100" w:type="dxa"/>
            <w:shd w:val="clear" w:color="auto" w:fill="auto"/>
            <w:vAlign w:val="center"/>
            <w:hideMark/>
          </w:tcPr>
          <w:p w14:paraId="6FB0DF2A" w14:textId="77777777" w:rsidR="00447CF9" w:rsidRPr="00447CF9" w:rsidRDefault="00447CF9" w:rsidP="00447CF9">
            <w:pPr>
              <w:jc w:val="both"/>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ОП.02</w:t>
            </w:r>
          </w:p>
        </w:tc>
        <w:tc>
          <w:tcPr>
            <w:tcW w:w="7405" w:type="dxa"/>
            <w:shd w:val="clear" w:color="auto" w:fill="auto"/>
            <w:vAlign w:val="center"/>
            <w:hideMark/>
          </w:tcPr>
          <w:p w14:paraId="6F6E2E77" w14:textId="77777777" w:rsidR="00447CF9" w:rsidRPr="00447CF9" w:rsidRDefault="00447CF9" w:rsidP="00447CF9">
            <w:pPr>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Электротехника и электроника</w:t>
            </w:r>
          </w:p>
        </w:tc>
        <w:tc>
          <w:tcPr>
            <w:tcW w:w="872" w:type="dxa"/>
          </w:tcPr>
          <w:p w14:paraId="0CB2265B" w14:textId="5C40E54C" w:rsidR="00447CF9" w:rsidRPr="00C1017D" w:rsidRDefault="00D52E19" w:rsidP="00447CF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113</w:t>
            </w:r>
          </w:p>
        </w:tc>
      </w:tr>
      <w:tr w:rsidR="00447CF9" w:rsidRPr="00C1017D" w14:paraId="74B5E63B" w14:textId="29763698" w:rsidTr="00C1017D">
        <w:trPr>
          <w:trHeight w:val="336"/>
        </w:trPr>
        <w:tc>
          <w:tcPr>
            <w:tcW w:w="1100" w:type="dxa"/>
            <w:shd w:val="clear" w:color="auto" w:fill="auto"/>
            <w:vAlign w:val="center"/>
            <w:hideMark/>
          </w:tcPr>
          <w:p w14:paraId="2BF4A649" w14:textId="77777777" w:rsidR="00447CF9" w:rsidRPr="00447CF9" w:rsidRDefault="00447CF9" w:rsidP="00447CF9">
            <w:pPr>
              <w:jc w:val="both"/>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ОП.03</w:t>
            </w:r>
          </w:p>
        </w:tc>
        <w:tc>
          <w:tcPr>
            <w:tcW w:w="7405" w:type="dxa"/>
            <w:shd w:val="clear" w:color="auto" w:fill="auto"/>
            <w:vAlign w:val="center"/>
            <w:hideMark/>
          </w:tcPr>
          <w:p w14:paraId="639C0D44" w14:textId="77777777" w:rsidR="00447CF9" w:rsidRPr="00447CF9" w:rsidRDefault="00447CF9" w:rsidP="00447CF9">
            <w:pPr>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Метрология, стандартизация и сертификация</w:t>
            </w:r>
          </w:p>
        </w:tc>
        <w:tc>
          <w:tcPr>
            <w:tcW w:w="872" w:type="dxa"/>
          </w:tcPr>
          <w:p w14:paraId="37192E46" w14:textId="51E807CD" w:rsidR="00447CF9" w:rsidRPr="00C1017D" w:rsidRDefault="00D52E19" w:rsidP="00447CF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132</w:t>
            </w:r>
          </w:p>
        </w:tc>
      </w:tr>
      <w:tr w:rsidR="00447CF9" w:rsidRPr="00C1017D" w14:paraId="45179311" w14:textId="5C111117" w:rsidTr="00C1017D">
        <w:trPr>
          <w:trHeight w:val="336"/>
        </w:trPr>
        <w:tc>
          <w:tcPr>
            <w:tcW w:w="1100" w:type="dxa"/>
            <w:shd w:val="clear" w:color="auto" w:fill="auto"/>
            <w:vAlign w:val="center"/>
            <w:hideMark/>
          </w:tcPr>
          <w:p w14:paraId="014E614B" w14:textId="77777777" w:rsidR="00447CF9" w:rsidRPr="00447CF9" w:rsidRDefault="00447CF9" w:rsidP="00447CF9">
            <w:pPr>
              <w:jc w:val="both"/>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ОП.04</w:t>
            </w:r>
          </w:p>
        </w:tc>
        <w:tc>
          <w:tcPr>
            <w:tcW w:w="7405" w:type="dxa"/>
            <w:shd w:val="clear" w:color="auto" w:fill="auto"/>
            <w:vAlign w:val="center"/>
            <w:hideMark/>
          </w:tcPr>
          <w:p w14:paraId="36F73777" w14:textId="77777777" w:rsidR="00447CF9" w:rsidRPr="00447CF9" w:rsidRDefault="00447CF9" w:rsidP="00447CF9">
            <w:pPr>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Техническая механика</w:t>
            </w:r>
          </w:p>
        </w:tc>
        <w:tc>
          <w:tcPr>
            <w:tcW w:w="872" w:type="dxa"/>
          </w:tcPr>
          <w:p w14:paraId="15C97B25" w14:textId="3C78023B" w:rsidR="00447CF9" w:rsidRPr="00C1017D" w:rsidRDefault="00D52E19" w:rsidP="00447CF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150</w:t>
            </w:r>
          </w:p>
        </w:tc>
      </w:tr>
      <w:tr w:rsidR="00447CF9" w:rsidRPr="00C1017D" w14:paraId="24E8B8FA" w14:textId="6D860179" w:rsidTr="00C1017D">
        <w:trPr>
          <w:trHeight w:val="336"/>
        </w:trPr>
        <w:tc>
          <w:tcPr>
            <w:tcW w:w="1100" w:type="dxa"/>
            <w:shd w:val="clear" w:color="auto" w:fill="auto"/>
            <w:vAlign w:val="center"/>
            <w:hideMark/>
          </w:tcPr>
          <w:p w14:paraId="3471D961" w14:textId="77777777" w:rsidR="00447CF9" w:rsidRPr="00447CF9" w:rsidRDefault="00447CF9" w:rsidP="00447CF9">
            <w:pPr>
              <w:jc w:val="both"/>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ОП.05</w:t>
            </w:r>
          </w:p>
        </w:tc>
        <w:tc>
          <w:tcPr>
            <w:tcW w:w="7405" w:type="dxa"/>
            <w:shd w:val="clear" w:color="auto" w:fill="auto"/>
            <w:vAlign w:val="center"/>
            <w:hideMark/>
          </w:tcPr>
          <w:p w14:paraId="0EAD2ECA" w14:textId="77777777" w:rsidR="00447CF9" w:rsidRPr="00447CF9" w:rsidRDefault="00447CF9" w:rsidP="00447CF9">
            <w:pPr>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Материаловедение</w:t>
            </w:r>
          </w:p>
        </w:tc>
        <w:tc>
          <w:tcPr>
            <w:tcW w:w="872" w:type="dxa"/>
          </w:tcPr>
          <w:p w14:paraId="48F3604A" w14:textId="0710D86F" w:rsidR="00447CF9" w:rsidRPr="00C1017D" w:rsidRDefault="00D52E19" w:rsidP="00447CF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166</w:t>
            </w:r>
          </w:p>
        </w:tc>
      </w:tr>
      <w:tr w:rsidR="00447CF9" w:rsidRPr="00C1017D" w14:paraId="03E6D146" w14:textId="3BC1CEED" w:rsidTr="00C1017D">
        <w:trPr>
          <w:trHeight w:val="336"/>
        </w:trPr>
        <w:tc>
          <w:tcPr>
            <w:tcW w:w="1100" w:type="dxa"/>
            <w:shd w:val="clear" w:color="auto" w:fill="auto"/>
            <w:vAlign w:val="center"/>
            <w:hideMark/>
          </w:tcPr>
          <w:p w14:paraId="0F0D0E23" w14:textId="77777777" w:rsidR="00447CF9" w:rsidRPr="00447CF9" w:rsidRDefault="00447CF9" w:rsidP="00447CF9">
            <w:pPr>
              <w:jc w:val="both"/>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ОП.06</w:t>
            </w:r>
          </w:p>
        </w:tc>
        <w:tc>
          <w:tcPr>
            <w:tcW w:w="7405" w:type="dxa"/>
            <w:shd w:val="clear" w:color="auto" w:fill="auto"/>
            <w:vAlign w:val="center"/>
            <w:hideMark/>
          </w:tcPr>
          <w:p w14:paraId="02E41ADA" w14:textId="77777777" w:rsidR="00447CF9" w:rsidRPr="00447CF9" w:rsidRDefault="00447CF9" w:rsidP="00447CF9">
            <w:pPr>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Электрические машины и электропривод</w:t>
            </w:r>
          </w:p>
        </w:tc>
        <w:tc>
          <w:tcPr>
            <w:tcW w:w="872" w:type="dxa"/>
          </w:tcPr>
          <w:p w14:paraId="152C1DFC" w14:textId="0DBCBF69" w:rsidR="00447CF9" w:rsidRPr="00C1017D" w:rsidRDefault="00D52E19" w:rsidP="00447CF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182</w:t>
            </w:r>
          </w:p>
        </w:tc>
      </w:tr>
      <w:tr w:rsidR="00447CF9" w:rsidRPr="00C1017D" w14:paraId="684E4CDD" w14:textId="588715C0" w:rsidTr="00C1017D">
        <w:trPr>
          <w:trHeight w:val="336"/>
        </w:trPr>
        <w:tc>
          <w:tcPr>
            <w:tcW w:w="1100" w:type="dxa"/>
            <w:shd w:val="clear" w:color="auto" w:fill="auto"/>
            <w:vAlign w:val="center"/>
            <w:hideMark/>
          </w:tcPr>
          <w:p w14:paraId="48F72720" w14:textId="77777777" w:rsidR="00447CF9" w:rsidRPr="00447CF9" w:rsidRDefault="00447CF9" w:rsidP="00447CF9">
            <w:pPr>
              <w:jc w:val="both"/>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ОП.07</w:t>
            </w:r>
          </w:p>
        </w:tc>
        <w:tc>
          <w:tcPr>
            <w:tcW w:w="7405" w:type="dxa"/>
            <w:shd w:val="clear" w:color="auto" w:fill="auto"/>
            <w:vAlign w:val="center"/>
            <w:hideMark/>
          </w:tcPr>
          <w:p w14:paraId="4CA4C60A" w14:textId="77777777" w:rsidR="00447CF9" w:rsidRPr="00447CF9" w:rsidRDefault="00447CF9" w:rsidP="00447CF9">
            <w:pPr>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Прикладная математика</w:t>
            </w:r>
          </w:p>
        </w:tc>
        <w:tc>
          <w:tcPr>
            <w:tcW w:w="872" w:type="dxa"/>
          </w:tcPr>
          <w:p w14:paraId="515A5259" w14:textId="29FAC3BB" w:rsidR="00447CF9" w:rsidRPr="00C1017D" w:rsidRDefault="00D52E19" w:rsidP="00447CF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r>
      <w:tr w:rsidR="00447CF9" w:rsidRPr="00C1017D" w14:paraId="09BCB791" w14:textId="1115F3E1" w:rsidTr="00C1017D">
        <w:trPr>
          <w:trHeight w:val="336"/>
        </w:trPr>
        <w:tc>
          <w:tcPr>
            <w:tcW w:w="1100" w:type="dxa"/>
            <w:shd w:val="clear" w:color="auto" w:fill="auto"/>
            <w:vAlign w:val="center"/>
            <w:hideMark/>
          </w:tcPr>
          <w:p w14:paraId="1EE7B552" w14:textId="77777777" w:rsidR="00447CF9" w:rsidRPr="00447CF9" w:rsidRDefault="00447CF9" w:rsidP="00447CF9">
            <w:pPr>
              <w:jc w:val="both"/>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ОП.08</w:t>
            </w:r>
          </w:p>
        </w:tc>
        <w:tc>
          <w:tcPr>
            <w:tcW w:w="7405" w:type="dxa"/>
            <w:shd w:val="clear" w:color="auto" w:fill="auto"/>
            <w:vAlign w:val="center"/>
            <w:hideMark/>
          </w:tcPr>
          <w:p w14:paraId="3A23C802" w14:textId="77777777" w:rsidR="00447CF9" w:rsidRPr="00447CF9" w:rsidRDefault="00447CF9" w:rsidP="00447CF9">
            <w:pPr>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Информационные технологии в профессиональной деятельности</w:t>
            </w:r>
          </w:p>
        </w:tc>
        <w:tc>
          <w:tcPr>
            <w:tcW w:w="872" w:type="dxa"/>
          </w:tcPr>
          <w:p w14:paraId="1239C686" w14:textId="0537B090" w:rsidR="00447CF9" w:rsidRPr="00C1017D" w:rsidRDefault="00D52E19" w:rsidP="00447CF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209</w:t>
            </w:r>
          </w:p>
        </w:tc>
      </w:tr>
      <w:tr w:rsidR="00447CF9" w:rsidRPr="00C1017D" w14:paraId="213D5E2F" w14:textId="4D81B69B" w:rsidTr="00C1017D">
        <w:trPr>
          <w:trHeight w:val="336"/>
        </w:trPr>
        <w:tc>
          <w:tcPr>
            <w:tcW w:w="1100" w:type="dxa"/>
            <w:shd w:val="clear" w:color="auto" w:fill="auto"/>
            <w:vAlign w:val="center"/>
            <w:hideMark/>
          </w:tcPr>
          <w:p w14:paraId="27DAEA0D" w14:textId="77777777" w:rsidR="00447CF9" w:rsidRPr="00447CF9" w:rsidRDefault="00447CF9" w:rsidP="00447CF9">
            <w:pPr>
              <w:jc w:val="both"/>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ОП.09</w:t>
            </w:r>
          </w:p>
        </w:tc>
        <w:tc>
          <w:tcPr>
            <w:tcW w:w="7405" w:type="dxa"/>
            <w:shd w:val="clear" w:color="auto" w:fill="auto"/>
            <w:vAlign w:val="center"/>
            <w:hideMark/>
          </w:tcPr>
          <w:p w14:paraId="1451CD4A" w14:textId="77777777" w:rsidR="00447CF9" w:rsidRPr="00447CF9" w:rsidRDefault="00447CF9" w:rsidP="00447CF9">
            <w:pPr>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Охрана труда</w:t>
            </w:r>
          </w:p>
        </w:tc>
        <w:tc>
          <w:tcPr>
            <w:tcW w:w="872" w:type="dxa"/>
          </w:tcPr>
          <w:p w14:paraId="04472D6E" w14:textId="20DF8D70" w:rsidR="00447CF9" w:rsidRPr="00C1017D" w:rsidRDefault="00D52E19" w:rsidP="00447CF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221</w:t>
            </w:r>
          </w:p>
        </w:tc>
      </w:tr>
      <w:tr w:rsidR="00447CF9" w:rsidRPr="00C1017D" w14:paraId="4A8B94FD" w14:textId="39A695A0" w:rsidTr="00C1017D">
        <w:trPr>
          <w:trHeight w:val="336"/>
        </w:trPr>
        <w:tc>
          <w:tcPr>
            <w:tcW w:w="1100" w:type="dxa"/>
            <w:shd w:val="clear" w:color="auto" w:fill="auto"/>
            <w:vAlign w:val="center"/>
            <w:hideMark/>
          </w:tcPr>
          <w:p w14:paraId="4A5303CB" w14:textId="77777777" w:rsidR="00447CF9" w:rsidRPr="00447CF9" w:rsidRDefault="00447CF9" w:rsidP="00447CF9">
            <w:pPr>
              <w:jc w:val="both"/>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ОП.10</w:t>
            </w:r>
          </w:p>
        </w:tc>
        <w:tc>
          <w:tcPr>
            <w:tcW w:w="7405" w:type="dxa"/>
            <w:shd w:val="clear" w:color="auto" w:fill="auto"/>
            <w:vAlign w:val="center"/>
            <w:hideMark/>
          </w:tcPr>
          <w:p w14:paraId="6DC570F7" w14:textId="77777777" w:rsidR="00447CF9" w:rsidRPr="00447CF9" w:rsidRDefault="00447CF9" w:rsidP="00447CF9">
            <w:pPr>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Основы предпринимательской деятельности</w:t>
            </w:r>
          </w:p>
        </w:tc>
        <w:tc>
          <w:tcPr>
            <w:tcW w:w="872" w:type="dxa"/>
          </w:tcPr>
          <w:p w14:paraId="46C6EB99" w14:textId="42B6C5C1" w:rsidR="00447CF9" w:rsidRPr="00C1017D" w:rsidRDefault="00D52E19" w:rsidP="00447CF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234</w:t>
            </w:r>
          </w:p>
        </w:tc>
      </w:tr>
      <w:tr w:rsidR="00447CF9" w:rsidRPr="00C1017D" w14:paraId="2D335B31" w14:textId="58492991" w:rsidTr="00C1017D">
        <w:trPr>
          <w:trHeight w:val="336"/>
        </w:trPr>
        <w:tc>
          <w:tcPr>
            <w:tcW w:w="1100" w:type="dxa"/>
            <w:shd w:val="clear" w:color="auto" w:fill="auto"/>
            <w:vAlign w:val="center"/>
            <w:hideMark/>
          </w:tcPr>
          <w:p w14:paraId="7DF6A0F3" w14:textId="037BFCF3" w:rsidR="00447CF9" w:rsidRPr="00447CF9" w:rsidRDefault="00447CF9" w:rsidP="000569D6">
            <w:pPr>
              <w:jc w:val="both"/>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ОП.1</w:t>
            </w:r>
            <w:r w:rsidR="000569D6">
              <w:rPr>
                <w:rFonts w:ascii="Times New Roman" w:eastAsia="Times New Roman" w:hAnsi="Times New Roman" w:cs="Times New Roman"/>
                <w:color w:val="000000"/>
                <w:sz w:val="24"/>
                <w:szCs w:val="24"/>
                <w:lang w:eastAsia="ru-RU"/>
              </w:rPr>
              <w:t>1</w:t>
            </w:r>
          </w:p>
        </w:tc>
        <w:tc>
          <w:tcPr>
            <w:tcW w:w="7405" w:type="dxa"/>
            <w:shd w:val="clear" w:color="auto" w:fill="auto"/>
            <w:vAlign w:val="center"/>
            <w:hideMark/>
          </w:tcPr>
          <w:p w14:paraId="79898EAC" w14:textId="77777777" w:rsidR="00447CF9" w:rsidRPr="00447CF9" w:rsidRDefault="00447CF9" w:rsidP="00447CF9">
            <w:pPr>
              <w:jc w:val="both"/>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Компьютерная графика</w:t>
            </w:r>
          </w:p>
        </w:tc>
        <w:tc>
          <w:tcPr>
            <w:tcW w:w="872" w:type="dxa"/>
            <w:shd w:val="clear" w:color="auto" w:fill="auto"/>
          </w:tcPr>
          <w:p w14:paraId="09CC897A" w14:textId="0B5DC67F" w:rsidR="00447CF9" w:rsidRPr="00C1017D" w:rsidRDefault="00D52E19" w:rsidP="00447CF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247</w:t>
            </w:r>
          </w:p>
        </w:tc>
      </w:tr>
      <w:tr w:rsidR="00447CF9" w:rsidRPr="00C1017D" w14:paraId="29F7B0E0" w14:textId="06C2D315" w:rsidTr="00C1017D">
        <w:trPr>
          <w:trHeight w:val="336"/>
        </w:trPr>
        <w:tc>
          <w:tcPr>
            <w:tcW w:w="1100" w:type="dxa"/>
            <w:shd w:val="clear" w:color="auto" w:fill="auto"/>
            <w:vAlign w:val="center"/>
            <w:hideMark/>
          </w:tcPr>
          <w:p w14:paraId="263E2046" w14:textId="763FBF58" w:rsidR="00447CF9" w:rsidRPr="00447CF9" w:rsidRDefault="00447CF9" w:rsidP="000569D6">
            <w:pPr>
              <w:jc w:val="both"/>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ОП.1</w:t>
            </w:r>
            <w:r w:rsidR="000569D6">
              <w:rPr>
                <w:rFonts w:ascii="Times New Roman" w:eastAsia="Times New Roman" w:hAnsi="Times New Roman" w:cs="Times New Roman"/>
                <w:color w:val="000000"/>
                <w:sz w:val="24"/>
                <w:szCs w:val="24"/>
                <w:lang w:eastAsia="ru-RU"/>
              </w:rPr>
              <w:t>2</w:t>
            </w:r>
          </w:p>
        </w:tc>
        <w:tc>
          <w:tcPr>
            <w:tcW w:w="7405" w:type="dxa"/>
            <w:shd w:val="clear" w:color="auto" w:fill="auto"/>
            <w:vAlign w:val="center"/>
            <w:hideMark/>
          </w:tcPr>
          <w:p w14:paraId="3868DD1F" w14:textId="77777777" w:rsidR="00447CF9" w:rsidRPr="00447CF9" w:rsidRDefault="00447CF9" w:rsidP="00447CF9">
            <w:pPr>
              <w:jc w:val="both"/>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Основы автоматики</w:t>
            </w:r>
          </w:p>
        </w:tc>
        <w:tc>
          <w:tcPr>
            <w:tcW w:w="872" w:type="dxa"/>
            <w:shd w:val="clear" w:color="auto" w:fill="auto"/>
          </w:tcPr>
          <w:p w14:paraId="7B288439" w14:textId="320CA41A" w:rsidR="00447CF9" w:rsidRPr="00C1017D" w:rsidRDefault="00D52E19" w:rsidP="00447CF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262</w:t>
            </w:r>
          </w:p>
        </w:tc>
      </w:tr>
      <w:tr w:rsidR="00447CF9" w:rsidRPr="00C1017D" w14:paraId="635D5540" w14:textId="5C65765E" w:rsidTr="00C1017D">
        <w:trPr>
          <w:trHeight w:val="336"/>
        </w:trPr>
        <w:tc>
          <w:tcPr>
            <w:tcW w:w="1100" w:type="dxa"/>
            <w:shd w:val="clear" w:color="auto" w:fill="auto"/>
            <w:vAlign w:val="center"/>
            <w:hideMark/>
          </w:tcPr>
          <w:p w14:paraId="1E494736" w14:textId="40C9A66A" w:rsidR="00447CF9" w:rsidRPr="00447CF9" w:rsidRDefault="00447CF9" w:rsidP="000569D6">
            <w:pPr>
              <w:jc w:val="both"/>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ОП.1</w:t>
            </w:r>
            <w:r w:rsidR="000569D6">
              <w:rPr>
                <w:rFonts w:ascii="Times New Roman" w:eastAsia="Times New Roman" w:hAnsi="Times New Roman" w:cs="Times New Roman"/>
                <w:color w:val="000000"/>
                <w:sz w:val="24"/>
                <w:szCs w:val="24"/>
                <w:lang w:eastAsia="ru-RU"/>
              </w:rPr>
              <w:t>3</w:t>
            </w:r>
          </w:p>
        </w:tc>
        <w:tc>
          <w:tcPr>
            <w:tcW w:w="7405" w:type="dxa"/>
            <w:shd w:val="clear" w:color="auto" w:fill="auto"/>
            <w:vAlign w:val="center"/>
            <w:hideMark/>
          </w:tcPr>
          <w:p w14:paraId="7C3DA12E" w14:textId="77777777" w:rsidR="00447CF9" w:rsidRPr="00447CF9" w:rsidRDefault="00447CF9" w:rsidP="00447CF9">
            <w:pPr>
              <w:jc w:val="both"/>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Автоматизация технологических процессов</w:t>
            </w:r>
          </w:p>
        </w:tc>
        <w:tc>
          <w:tcPr>
            <w:tcW w:w="872" w:type="dxa"/>
            <w:shd w:val="clear" w:color="auto" w:fill="auto"/>
          </w:tcPr>
          <w:p w14:paraId="3B7AD123" w14:textId="7CCE1221" w:rsidR="00447CF9" w:rsidRPr="00C1017D" w:rsidRDefault="00D52E19" w:rsidP="00447CF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280</w:t>
            </w:r>
          </w:p>
        </w:tc>
      </w:tr>
      <w:tr w:rsidR="00447CF9" w:rsidRPr="00C1017D" w14:paraId="1688D6B0" w14:textId="71B5EF26" w:rsidTr="00C1017D">
        <w:trPr>
          <w:trHeight w:val="336"/>
        </w:trPr>
        <w:tc>
          <w:tcPr>
            <w:tcW w:w="1100" w:type="dxa"/>
            <w:shd w:val="clear" w:color="auto" w:fill="auto"/>
            <w:vAlign w:val="center"/>
            <w:hideMark/>
          </w:tcPr>
          <w:p w14:paraId="0E9C55B0" w14:textId="342BDB22" w:rsidR="00447CF9" w:rsidRPr="00447CF9" w:rsidRDefault="00447CF9" w:rsidP="000569D6">
            <w:pPr>
              <w:jc w:val="both"/>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ОП.1</w:t>
            </w:r>
            <w:r w:rsidR="000569D6">
              <w:rPr>
                <w:rFonts w:ascii="Times New Roman" w:eastAsia="Times New Roman" w:hAnsi="Times New Roman" w:cs="Times New Roman"/>
                <w:color w:val="000000"/>
                <w:sz w:val="24"/>
                <w:szCs w:val="24"/>
                <w:lang w:eastAsia="ru-RU"/>
              </w:rPr>
              <w:t>4</w:t>
            </w:r>
          </w:p>
        </w:tc>
        <w:tc>
          <w:tcPr>
            <w:tcW w:w="7405" w:type="dxa"/>
            <w:shd w:val="clear" w:color="auto" w:fill="auto"/>
            <w:vAlign w:val="center"/>
            <w:hideMark/>
          </w:tcPr>
          <w:p w14:paraId="1E9007D2" w14:textId="77777777" w:rsidR="00447CF9" w:rsidRPr="00447CF9" w:rsidRDefault="00447CF9" w:rsidP="00447CF9">
            <w:pPr>
              <w:jc w:val="both"/>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Формирование ключевых компетенций цифровой экономики</w:t>
            </w:r>
          </w:p>
        </w:tc>
        <w:tc>
          <w:tcPr>
            <w:tcW w:w="872" w:type="dxa"/>
            <w:shd w:val="clear" w:color="auto" w:fill="auto"/>
          </w:tcPr>
          <w:p w14:paraId="6BA470ED" w14:textId="37D82084" w:rsidR="00447CF9" w:rsidRPr="00C1017D" w:rsidRDefault="00D52E19" w:rsidP="00447CF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295</w:t>
            </w:r>
          </w:p>
        </w:tc>
      </w:tr>
      <w:tr w:rsidR="00447CF9" w:rsidRPr="00C1017D" w14:paraId="662B63CE" w14:textId="1E8D1223" w:rsidTr="00C1017D">
        <w:trPr>
          <w:trHeight w:val="336"/>
        </w:trPr>
        <w:tc>
          <w:tcPr>
            <w:tcW w:w="1100" w:type="dxa"/>
            <w:shd w:val="clear" w:color="auto" w:fill="auto"/>
            <w:vAlign w:val="center"/>
            <w:hideMark/>
          </w:tcPr>
          <w:p w14:paraId="1AA0D7C9" w14:textId="203E5AC9" w:rsidR="00447CF9" w:rsidRPr="00447CF9" w:rsidRDefault="00447CF9" w:rsidP="000569D6">
            <w:pPr>
              <w:jc w:val="both"/>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ОП.1</w:t>
            </w:r>
            <w:r w:rsidR="000569D6">
              <w:rPr>
                <w:rFonts w:ascii="Times New Roman" w:eastAsia="Times New Roman" w:hAnsi="Times New Roman" w:cs="Times New Roman"/>
                <w:color w:val="000000"/>
                <w:sz w:val="24"/>
                <w:szCs w:val="24"/>
                <w:lang w:eastAsia="ru-RU"/>
              </w:rPr>
              <w:t>5</w:t>
            </w:r>
          </w:p>
        </w:tc>
        <w:tc>
          <w:tcPr>
            <w:tcW w:w="7405" w:type="dxa"/>
            <w:shd w:val="clear" w:color="auto" w:fill="auto"/>
            <w:vAlign w:val="center"/>
            <w:hideMark/>
          </w:tcPr>
          <w:p w14:paraId="2782F630" w14:textId="77777777" w:rsidR="00447CF9" w:rsidRPr="00447CF9" w:rsidRDefault="00447CF9" w:rsidP="00447CF9">
            <w:pPr>
              <w:jc w:val="both"/>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Правовые основы профессиональной деятельности</w:t>
            </w:r>
          </w:p>
        </w:tc>
        <w:tc>
          <w:tcPr>
            <w:tcW w:w="872" w:type="dxa"/>
            <w:shd w:val="clear" w:color="auto" w:fill="auto"/>
          </w:tcPr>
          <w:p w14:paraId="24FD7AB2" w14:textId="38612E76" w:rsidR="00447CF9" w:rsidRPr="00C1017D" w:rsidRDefault="00D52E19" w:rsidP="00447CF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308</w:t>
            </w:r>
          </w:p>
        </w:tc>
      </w:tr>
      <w:tr w:rsidR="00447CF9" w:rsidRPr="00C1017D" w14:paraId="6807E32F" w14:textId="2B58B810" w:rsidTr="00C1017D">
        <w:trPr>
          <w:trHeight w:val="336"/>
        </w:trPr>
        <w:tc>
          <w:tcPr>
            <w:tcW w:w="1100" w:type="dxa"/>
            <w:shd w:val="clear" w:color="auto" w:fill="auto"/>
            <w:vAlign w:val="center"/>
            <w:hideMark/>
          </w:tcPr>
          <w:p w14:paraId="29A0C3E8" w14:textId="6790322D" w:rsidR="00447CF9" w:rsidRPr="00447CF9" w:rsidRDefault="00447CF9" w:rsidP="000569D6">
            <w:pPr>
              <w:jc w:val="both"/>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ОП.1</w:t>
            </w:r>
            <w:r w:rsidR="000569D6">
              <w:rPr>
                <w:rFonts w:ascii="Times New Roman" w:eastAsia="Times New Roman" w:hAnsi="Times New Roman" w:cs="Times New Roman"/>
                <w:color w:val="000000"/>
                <w:sz w:val="24"/>
                <w:szCs w:val="24"/>
                <w:lang w:eastAsia="ru-RU"/>
              </w:rPr>
              <w:t>6</w:t>
            </w:r>
          </w:p>
        </w:tc>
        <w:tc>
          <w:tcPr>
            <w:tcW w:w="7405" w:type="dxa"/>
            <w:shd w:val="clear" w:color="auto" w:fill="auto"/>
            <w:vAlign w:val="center"/>
            <w:hideMark/>
          </w:tcPr>
          <w:p w14:paraId="17886E9B" w14:textId="77777777" w:rsidR="00447CF9" w:rsidRPr="00447CF9" w:rsidRDefault="00447CF9" w:rsidP="00447CF9">
            <w:pPr>
              <w:jc w:val="both"/>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Экологические основы природопользования</w:t>
            </w:r>
          </w:p>
        </w:tc>
        <w:tc>
          <w:tcPr>
            <w:tcW w:w="872" w:type="dxa"/>
            <w:shd w:val="clear" w:color="auto" w:fill="auto"/>
          </w:tcPr>
          <w:p w14:paraId="0599F68A" w14:textId="38DEC766" w:rsidR="00447CF9" w:rsidRPr="00C1017D" w:rsidRDefault="00D52E19" w:rsidP="00447CF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319</w:t>
            </w:r>
          </w:p>
        </w:tc>
      </w:tr>
      <w:tr w:rsidR="00447CF9" w:rsidRPr="00C1017D" w14:paraId="189234E8" w14:textId="7E93AC80" w:rsidTr="00C1017D">
        <w:trPr>
          <w:trHeight w:val="336"/>
        </w:trPr>
        <w:tc>
          <w:tcPr>
            <w:tcW w:w="1100" w:type="dxa"/>
            <w:shd w:val="clear" w:color="auto" w:fill="auto"/>
            <w:vAlign w:val="center"/>
            <w:hideMark/>
          </w:tcPr>
          <w:p w14:paraId="11A368BB" w14:textId="682350C5" w:rsidR="00447CF9" w:rsidRPr="00447CF9" w:rsidRDefault="00447CF9" w:rsidP="000569D6">
            <w:pPr>
              <w:jc w:val="both"/>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ОП.1</w:t>
            </w:r>
            <w:r w:rsidR="000569D6">
              <w:rPr>
                <w:rFonts w:ascii="Times New Roman" w:eastAsia="Times New Roman" w:hAnsi="Times New Roman" w:cs="Times New Roman"/>
                <w:color w:val="000000"/>
                <w:sz w:val="24"/>
                <w:szCs w:val="24"/>
                <w:lang w:eastAsia="ru-RU"/>
              </w:rPr>
              <w:t>7</w:t>
            </w:r>
          </w:p>
        </w:tc>
        <w:tc>
          <w:tcPr>
            <w:tcW w:w="7405" w:type="dxa"/>
            <w:shd w:val="clear" w:color="auto" w:fill="auto"/>
            <w:vAlign w:val="center"/>
            <w:hideMark/>
          </w:tcPr>
          <w:p w14:paraId="44F57B91" w14:textId="77777777" w:rsidR="00447CF9" w:rsidRPr="00447CF9" w:rsidRDefault="00447CF9" w:rsidP="00447CF9">
            <w:pPr>
              <w:jc w:val="both"/>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Электробезопасность</w:t>
            </w:r>
          </w:p>
        </w:tc>
        <w:tc>
          <w:tcPr>
            <w:tcW w:w="872" w:type="dxa"/>
            <w:shd w:val="clear" w:color="auto" w:fill="auto"/>
          </w:tcPr>
          <w:p w14:paraId="024D9653" w14:textId="5C871CB6" w:rsidR="00447CF9" w:rsidRPr="00C1017D" w:rsidRDefault="00D52E19" w:rsidP="00447CF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332</w:t>
            </w:r>
          </w:p>
        </w:tc>
      </w:tr>
      <w:tr w:rsidR="00447CF9" w:rsidRPr="00C1017D" w14:paraId="687295A3" w14:textId="758CB050" w:rsidTr="00D52E19">
        <w:trPr>
          <w:trHeight w:val="336"/>
        </w:trPr>
        <w:tc>
          <w:tcPr>
            <w:tcW w:w="1100" w:type="dxa"/>
            <w:shd w:val="clear" w:color="auto" w:fill="auto"/>
            <w:vAlign w:val="center"/>
            <w:hideMark/>
          </w:tcPr>
          <w:p w14:paraId="3C0469D8" w14:textId="2A03B7A2" w:rsidR="00447CF9" w:rsidRPr="00447CF9" w:rsidRDefault="00447CF9" w:rsidP="000569D6">
            <w:pPr>
              <w:jc w:val="both"/>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ОП.1</w:t>
            </w:r>
            <w:r w:rsidR="000569D6">
              <w:rPr>
                <w:rFonts w:ascii="Times New Roman" w:eastAsia="Times New Roman" w:hAnsi="Times New Roman" w:cs="Times New Roman"/>
                <w:color w:val="000000"/>
                <w:sz w:val="24"/>
                <w:szCs w:val="24"/>
                <w:lang w:eastAsia="ru-RU"/>
              </w:rPr>
              <w:t>8</w:t>
            </w:r>
          </w:p>
        </w:tc>
        <w:tc>
          <w:tcPr>
            <w:tcW w:w="7405" w:type="dxa"/>
            <w:shd w:val="clear" w:color="auto" w:fill="auto"/>
            <w:vAlign w:val="center"/>
            <w:hideMark/>
          </w:tcPr>
          <w:p w14:paraId="105D5AD7" w14:textId="77777777" w:rsidR="00447CF9" w:rsidRPr="00447CF9" w:rsidRDefault="00447CF9" w:rsidP="00447CF9">
            <w:pPr>
              <w:jc w:val="both"/>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Технологические процессы обслуживания бытовых машин и приборов</w:t>
            </w:r>
          </w:p>
        </w:tc>
        <w:tc>
          <w:tcPr>
            <w:tcW w:w="872" w:type="dxa"/>
            <w:shd w:val="clear" w:color="auto" w:fill="auto"/>
            <w:vAlign w:val="bottom"/>
          </w:tcPr>
          <w:p w14:paraId="3154D5D1" w14:textId="54BF284E" w:rsidR="00447CF9" w:rsidRPr="00C1017D" w:rsidRDefault="00D52E19" w:rsidP="00D52E1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346</w:t>
            </w:r>
          </w:p>
        </w:tc>
      </w:tr>
      <w:tr w:rsidR="00447CF9" w:rsidRPr="00C1017D" w14:paraId="6BBC8204" w14:textId="1E9B7AEF" w:rsidTr="00C1017D">
        <w:trPr>
          <w:trHeight w:val="336"/>
        </w:trPr>
        <w:tc>
          <w:tcPr>
            <w:tcW w:w="1100" w:type="dxa"/>
            <w:shd w:val="clear" w:color="auto" w:fill="auto"/>
            <w:vAlign w:val="center"/>
            <w:hideMark/>
          </w:tcPr>
          <w:p w14:paraId="0EE37C83" w14:textId="45E1F5E9" w:rsidR="00447CF9" w:rsidRPr="00447CF9" w:rsidRDefault="00447CF9" w:rsidP="000569D6">
            <w:pPr>
              <w:jc w:val="both"/>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ОП.</w:t>
            </w:r>
            <w:r w:rsidR="000569D6">
              <w:rPr>
                <w:rFonts w:ascii="Times New Roman" w:eastAsia="Times New Roman" w:hAnsi="Times New Roman" w:cs="Times New Roman"/>
                <w:color w:val="000000"/>
                <w:sz w:val="24"/>
                <w:szCs w:val="24"/>
                <w:lang w:eastAsia="ru-RU"/>
              </w:rPr>
              <w:t>19</w:t>
            </w:r>
          </w:p>
        </w:tc>
        <w:tc>
          <w:tcPr>
            <w:tcW w:w="7405" w:type="dxa"/>
            <w:shd w:val="clear" w:color="auto" w:fill="auto"/>
            <w:vAlign w:val="center"/>
            <w:hideMark/>
          </w:tcPr>
          <w:p w14:paraId="482C6F74" w14:textId="77777777" w:rsidR="00447CF9" w:rsidRPr="00447CF9" w:rsidRDefault="00447CF9" w:rsidP="00447CF9">
            <w:pPr>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Корпоративная культура  и эффективное поведение на рынке труда</w:t>
            </w:r>
          </w:p>
        </w:tc>
        <w:tc>
          <w:tcPr>
            <w:tcW w:w="872" w:type="dxa"/>
            <w:shd w:val="clear" w:color="auto" w:fill="auto"/>
          </w:tcPr>
          <w:p w14:paraId="4DC7EBA7" w14:textId="01B4E75F" w:rsidR="00447CF9" w:rsidRPr="00C1017D" w:rsidRDefault="00D52E19" w:rsidP="00447CF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357</w:t>
            </w:r>
          </w:p>
        </w:tc>
      </w:tr>
      <w:tr w:rsidR="00447CF9" w:rsidRPr="00C1017D" w14:paraId="22E1CB4C" w14:textId="09A854CA" w:rsidTr="00C1017D">
        <w:trPr>
          <w:trHeight w:val="336"/>
        </w:trPr>
        <w:tc>
          <w:tcPr>
            <w:tcW w:w="1100" w:type="dxa"/>
            <w:shd w:val="clear" w:color="auto" w:fill="auto"/>
            <w:vAlign w:val="center"/>
            <w:hideMark/>
          </w:tcPr>
          <w:p w14:paraId="39D4BB3B" w14:textId="1FB7D10E" w:rsidR="00447CF9" w:rsidRPr="00447CF9" w:rsidRDefault="00447CF9" w:rsidP="000569D6">
            <w:pPr>
              <w:jc w:val="both"/>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ОП.2</w:t>
            </w:r>
            <w:r w:rsidR="000569D6">
              <w:rPr>
                <w:rFonts w:ascii="Times New Roman" w:eastAsia="Times New Roman" w:hAnsi="Times New Roman" w:cs="Times New Roman"/>
                <w:color w:val="000000"/>
                <w:sz w:val="24"/>
                <w:szCs w:val="24"/>
                <w:lang w:eastAsia="ru-RU"/>
              </w:rPr>
              <w:t>0</w:t>
            </w:r>
          </w:p>
        </w:tc>
        <w:tc>
          <w:tcPr>
            <w:tcW w:w="7405" w:type="dxa"/>
            <w:shd w:val="clear" w:color="auto" w:fill="auto"/>
            <w:vAlign w:val="center"/>
            <w:hideMark/>
          </w:tcPr>
          <w:p w14:paraId="311F8FF1" w14:textId="77777777" w:rsidR="00447CF9" w:rsidRPr="00447CF9" w:rsidRDefault="00447CF9" w:rsidP="00447CF9">
            <w:pPr>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Электротехнические материалы</w:t>
            </w:r>
          </w:p>
        </w:tc>
        <w:tc>
          <w:tcPr>
            <w:tcW w:w="872" w:type="dxa"/>
            <w:shd w:val="clear" w:color="auto" w:fill="auto"/>
          </w:tcPr>
          <w:p w14:paraId="19C98B2C" w14:textId="6A4EE60D" w:rsidR="00447CF9" w:rsidRPr="00C1017D" w:rsidRDefault="00D52E19" w:rsidP="00447CF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370</w:t>
            </w:r>
          </w:p>
        </w:tc>
      </w:tr>
    </w:tbl>
    <w:p w14:paraId="26122DC6" w14:textId="2EF44AC1" w:rsidR="00BD6A9B" w:rsidRDefault="00BD6A9B" w:rsidP="00447CF9">
      <w:pPr>
        <w:pStyle w:val="14"/>
        <w:rPr>
          <w:rFonts w:asciiTheme="minorHAnsi" w:eastAsiaTheme="minorEastAsia" w:hAnsiTheme="minorHAnsi" w:cstheme="minorBidi"/>
          <w:b w:val="0"/>
          <w:bCs w:val="0"/>
          <w:lang w:eastAsia="ru-RU"/>
        </w:rPr>
      </w:pPr>
    </w:p>
    <w:p w14:paraId="5FAE591B" w14:textId="35B15BC1" w:rsidR="00D32F37" w:rsidRPr="00C1017D" w:rsidRDefault="00896BB3" w:rsidP="00C1017D">
      <w:pPr>
        <w:tabs>
          <w:tab w:val="right" w:leader="dot" w:pos="14459"/>
          <w:tab w:val="right" w:leader="dot" w:pos="14570"/>
        </w:tabs>
        <w:rPr>
          <w:rFonts w:ascii="Times New Roman" w:eastAsia="Times New Roman" w:hAnsi="Times New Roman" w:cs="Times New Roman"/>
          <w:b/>
          <w:bCs/>
          <w:sz w:val="24"/>
          <w:szCs w:val="24"/>
          <w:lang w:eastAsia="ru-RU"/>
        </w:rPr>
      </w:pPr>
      <w:r>
        <w:rPr>
          <w:rFonts w:ascii="Times New Roman" w:eastAsia="Times New Roman" w:hAnsi="Times New Roman" w:cs="Times New Roman"/>
          <w:b/>
          <w:bCs/>
          <w:noProof/>
          <w:sz w:val="24"/>
          <w:szCs w:val="24"/>
          <w:lang w:eastAsia="ru-RU"/>
        </w:rPr>
        <w:fldChar w:fldCharType="end"/>
      </w:r>
    </w:p>
    <w:p w14:paraId="3163FE07" w14:textId="77777777" w:rsidR="00D32F37" w:rsidRDefault="00D32F37" w:rsidP="00CD2973">
      <w:pPr>
        <w:jc w:val="center"/>
        <w:rPr>
          <w:rFonts w:ascii="Times New Roman" w:hAnsi="Times New Roman" w:cs="Times New Roman"/>
          <w:b/>
          <w:i/>
          <w:sz w:val="24"/>
          <w:szCs w:val="24"/>
        </w:rPr>
      </w:pPr>
    </w:p>
    <w:p w14:paraId="6FF0472B" w14:textId="37132C48" w:rsidR="00CD2973" w:rsidRPr="00A0276D" w:rsidRDefault="00955D56" w:rsidP="00955D56">
      <w:pPr>
        <w:pStyle w:val="1d"/>
        <w:jc w:val="center"/>
        <w:rPr>
          <w:b/>
          <w:iCs/>
          <w:lang w:val="ru-RU"/>
        </w:rPr>
      </w:pPr>
      <w:bookmarkStart w:id="2" w:name="_Toc156228940"/>
      <w:bookmarkStart w:id="3" w:name="_Toc156295008"/>
      <w:r w:rsidRPr="00A0276D">
        <w:rPr>
          <w:b/>
          <w:bCs/>
          <w:lang w:val="ru-RU"/>
        </w:rPr>
        <w:t>202</w:t>
      </w:r>
      <w:r w:rsidR="00C1017D">
        <w:rPr>
          <w:b/>
          <w:bCs/>
          <w:lang w:val="ru-RU"/>
        </w:rPr>
        <w:t>4</w:t>
      </w:r>
      <w:r w:rsidRPr="00A0276D">
        <w:rPr>
          <w:b/>
          <w:bCs/>
          <w:lang w:val="ru-RU"/>
        </w:rPr>
        <w:t>г.</w:t>
      </w:r>
      <w:bookmarkEnd w:id="2"/>
      <w:bookmarkEnd w:id="3"/>
    </w:p>
    <w:p w14:paraId="76A94161" w14:textId="77777777" w:rsidR="006E7FF4" w:rsidRDefault="006E7FF4">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14:paraId="4FC3ED55" w14:textId="77777777" w:rsidR="00EA23A5" w:rsidRPr="00EA23A5" w:rsidRDefault="00EA23A5" w:rsidP="00EA23A5">
      <w:pPr>
        <w:jc w:val="right"/>
        <w:rPr>
          <w:rFonts w:ascii="Times New Roman" w:eastAsia="Calibri" w:hAnsi="Times New Roman" w:cs="Times New Roman"/>
          <w:b/>
          <w:bCs/>
          <w:sz w:val="24"/>
          <w:szCs w:val="24"/>
        </w:rPr>
      </w:pPr>
      <w:r w:rsidRPr="00EA23A5">
        <w:rPr>
          <w:rFonts w:ascii="Times New Roman" w:eastAsia="Calibri" w:hAnsi="Times New Roman" w:cs="Times New Roman"/>
          <w:b/>
          <w:bCs/>
          <w:sz w:val="24"/>
          <w:szCs w:val="24"/>
        </w:rPr>
        <w:lastRenderedPageBreak/>
        <w:t>Приложение 2.1</w:t>
      </w:r>
    </w:p>
    <w:p w14:paraId="2A74C0CE" w14:textId="77777777" w:rsidR="00EA23A5" w:rsidRPr="00EA23A5" w:rsidRDefault="00EA23A5" w:rsidP="00EA23A5">
      <w:pPr>
        <w:keepNext/>
        <w:jc w:val="right"/>
        <w:outlineLvl w:val="0"/>
        <w:rPr>
          <w:rFonts w:ascii="Times New Roman" w:eastAsia="Times New Roman" w:hAnsi="Times New Roman" w:cs="Times New Roman"/>
          <w:b/>
          <w:bCs/>
          <w:kern w:val="32"/>
          <w:sz w:val="24"/>
          <w:szCs w:val="24"/>
          <w:lang w:eastAsia="x-none"/>
        </w:rPr>
      </w:pPr>
      <w:r w:rsidRPr="00EA23A5">
        <w:rPr>
          <w:rFonts w:ascii="Times New Roman" w:eastAsia="Calibri" w:hAnsi="Times New Roman" w:cs="Times New Roman"/>
          <w:b/>
          <w:bCs/>
          <w:sz w:val="24"/>
          <w:szCs w:val="24"/>
        </w:rPr>
        <w:t xml:space="preserve">к ОПОП-П </w:t>
      </w:r>
      <w:r w:rsidRPr="00EA23A5">
        <w:rPr>
          <w:rFonts w:ascii="Times New Roman" w:eastAsia="Times New Roman" w:hAnsi="Times New Roman" w:cs="Times New Roman"/>
          <w:b/>
          <w:bCs/>
          <w:kern w:val="32"/>
          <w:sz w:val="24"/>
          <w:szCs w:val="24"/>
          <w:lang w:eastAsia="x-none"/>
        </w:rPr>
        <w:t xml:space="preserve">по специальности </w:t>
      </w:r>
    </w:p>
    <w:p w14:paraId="612AC901" w14:textId="77777777" w:rsidR="005F02D8" w:rsidRDefault="00EA23A5" w:rsidP="00EA23A5">
      <w:pPr>
        <w:keepNext/>
        <w:jc w:val="right"/>
        <w:outlineLvl w:val="0"/>
        <w:rPr>
          <w:rFonts w:ascii="Times New Roman" w:eastAsia="Times New Roman" w:hAnsi="Times New Roman" w:cs="Times New Roman"/>
          <w:bCs/>
          <w:kern w:val="32"/>
          <w:sz w:val="24"/>
          <w:szCs w:val="24"/>
          <w:lang w:eastAsia="x-none"/>
        </w:rPr>
      </w:pPr>
      <w:r w:rsidRPr="00EA23A5">
        <w:rPr>
          <w:rFonts w:ascii="Times New Roman" w:eastAsia="Times New Roman" w:hAnsi="Times New Roman" w:cs="Times New Roman"/>
          <w:bCs/>
          <w:kern w:val="32"/>
          <w:sz w:val="24"/>
          <w:szCs w:val="24"/>
          <w:lang w:eastAsia="x-none"/>
        </w:rPr>
        <w:t>13.02.13</w:t>
      </w:r>
      <w:r w:rsidRPr="00EA23A5">
        <w:rPr>
          <w:rFonts w:ascii="Times New Roman" w:eastAsia="Times New Roman" w:hAnsi="Times New Roman" w:cs="Times New Roman"/>
          <w:b/>
          <w:bCs/>
          <w:kern w:val="32"/>
          <w:sz w:val="24"/>
          <w:szCs w:val="24"/>
          <w:lang w:eastAsia="x-none"/>
        </w:rPr>
        <w:t xml:space="preserve"> </w:t>
      </w:r>
      <w:r w:rsidRPr="00EA23A5">
        <w:rPr>
          <w:rFonts w:ascii="Times New Roman" w:eastAsia="Times New Roman" w:hAnsi="Times New Roman" w:cs="Times New Roman"/>
          <w:bCs/>
          <w:kern w:val="32"/>
          <w:sz w:val="24"/>
          <w:szCs w:val="24"/>
          <w:lang w:eastAsia="x-none"/>
        </w:rPr>
        <w:t xml:space="preserve">«Эксплуатация и обслуживание </w:t>
      </w:r>
    </w:p>
    <w:p w14:paraId="464F587F" w14:textId="77777777" w:rsidR="005F02D8" w:rsidRDefault="00EA23A5" w:rsidP="005F02D8">
      <w:pPr>
        <w:keepNext/>
        <w:jc w:val="right"/>
        <w:outlineLvl w:val="0"/>
        <w:rPr>
          <w:rFonts w:ascii="Times New Roman" w:eastAsia="Times New Roman" w:hAnsi="Times New Roman" w:cs="Times New Roman"/>
          <w:bCs/>
          <w:kern w:val="32"/>
          <w:sz w:val="24"/>
          <w:szCs w:val="24"/>
          <w:lang w:eastAsia="x-none"/>
        </w:rPr>
      </w:pPr>
      <w:r w:rsidRPr="00EA23A5">
        <w:rPr>
          <w:rFonts w:ascii="Times New Roman" w:eastAsia="Times New Roman" w:hAnsi="Times New Roman" w:cs="Times New Roman"/>
          <w:bCs/>
          <w:kern w:val="32"/>
          <w:sz w:val="24"/>
          <w:szCs w:val="24"/>
          <w:lang w:eastAsia="x-none"/>
        </w:rPr>
        <w:t xml:space="preserve">электрического и электромеханического </w:t>
      </w:r>
    </w:p>
    <w:p w14:paraId="3A2BAB6A" w14:textId="741AE1A4" w:rsidR="00EA23A5" w:rsidRPr="00EA23A5" w:rsidRDefault="00EA23A5" w:rsidP="005F02D8">
      <w:pPr>
        <w:keepNext/>
        <w:jc w:val="right"/>
        <w:outlineLvl w:val="0"/>
        <w:rPr>
          <w:rFonts w:ascii="Times New Roman" w:eastAsia="Times New Roman" w:hAnsi="Times New Roman" w:cs="Times New Roman"/>
          <w:bCs/>
          <w:kern w:val="32"/>
          <w:sz w:val="24"/>
          <w:szCs w:val="24"/>
          <w:lang w:eastAsia="x-none"/>
        </w:rPr>
      </w:pPr>
      <w:r w:rsidRPr="00EA23A5">
        <w:rPr>
          <w:rFonts w:ascii="Times New Roman" w:eastAsia="Times New Roman" w:hAnsi="Times New Roman" w:cs="Times New Roman"/>
          <w:bCs/>
          <w:kern w:val="32"/>
          <w:sz w:val="24"/>
          <w:szCs w:val="24"/>
          <w:lang w:eastAsia="x-none"/>
        </w:rPr>
        <w:t>оборудования (по отраслям)»</w:t>
      </w:r>
    </w:p>
    <w:p w14:paraId="385BD86D" w14:textId="77777777" w:rsidR="00EA23A5" w:rsidRPr="00EA23A5" w:rsidRDefault="00EA23A5" w:rsidP="00EA23A5">
      <w:pPr>
        <w:jc w:val="right"/>
        <w:rPr>
          <w:rFonts w:ascii="Times New Roman" w:eastAsia="Calibri" w:hAnsi="Times New Roman" w:cs="Times New Roman"/>
          <w:b/>
          <w:bCs/>
          <w:color w:val="0070C0"/>
          <w:sz w:val="24"/>
          <w:szCs w:val="24"/>
        </w:rPr>
      </w:pPr>
    </w:p>
    <w:p w14:paraId="368A9C0C" w14:textId="77777777" w:rsidR="00EA23A5" w:rsidRPr="00EA23A5" w:rsidRDefault="00EA23A5" w:rsidP="00EA23A5">
      <w:pPr>
        <w:jc w:val="right"/>
        <w:rPr>
          <w:rFonts w:ascii="Times New Roman" w:eastAsia="Calibri" w:hAnsi="Times New Roman" w:cs="Times New Roman"/>
          <w:b/>
          <w:bCs/>
          <w:color w:val="0070C0"/>
          <w:sz w:val="24"/>
          <w:szCs w:val="24"/>
        </w:rPr>
      </w:pPr>
    </w:p>
    <w:p w14:paraId="7E915903" w14:textId="77777777" w:rsidR="00EA23A5" w:rsidRPr="00EA23A5" w:rsidRDefault="00EA23A5" w:rsidP="00EA23A5">
      <w:pPr>
        <w:jc w:val="right"/>
        <w:rPr>
          <w:rFonts w:ascii="Times New Roman" w:eastAsia="Calibri" w:hAnsi="Times New Roman" w:cs="Times New Roman"/>
          <w:b/>
          <w:bCs/>
          <w:color w:val="0070C0"/>
          <w:sz w:val="24"/>
          <w:szCs w:val="24"/>
        </w:rPr>
      </w:pPr>
    </w:p>
    <w:p w14:paraId="2910D46F" w14:textId="77777777" w:rsidR="00EA23A5" w:rsidRPr="00EA23A5" w:rsidRDefault="00EA23A5" w:rsidP="00EA23A5">
      <w:pPr>
        <w:jc w:val="right"/>
        <w:rPr>
          <w:rFonts w:ascii="Times New Roman" w:eastAsia="Calibri" w:hAnsi="Times New Roman" w:cs="Times New Roman"/>
          <w:b/>
          <w:bCs/>
          <w:color w:val="0070C0"/>
          <w:sz w:val="24"/>
          <w:szCs w:val="24"/>
        </w:rPr>
      </w:pPr>
    </w:p>
    <w:p w14:paraId="05B2620C" w14:textId="77777777" w:rsidR="00EA23A5" w:rsidRPr="00EA23A5" w:rsidRDefault="00EA23A5" w:rsidP="00EA23A5">
      <w:pPr>
        <w:jc w:val="right"/>
        <w:rPr>
          <w:rFonts w:ascii="Times New Roman" w:eastAsia="Calibri" w:hAnsi="Times New Roman" w:cs="Times New Roman"/>
          <w:b/>
          <w:bCs/>
          <w:color w:val="0070C0"/>
          <w:sz w:val="24"/>
          <w:szCs w:val="24"/>
        </w:rPr>
      </w:pPr>
    </w:p>
    <w:p w14:paraId="276810EC" w14:textId="77777777" w:rsidR="00EA23A5" w:rsidRPr="00EA23A5" w:rsidRDefault="00EA23A5" w:rsidP="00EA23A5">
      <w:pPr>
        <w:jc w:val="right"/>
        <w:rPr>
          <w:rFonts w:ascii="Times New Roman" w:eastAsia="Calibri" w:hAnsi="Times New Roman" w:cs="Times New Roman"/>
          <w:b/>
          <w:bCs/>
          <w:color w:val="0070C0"/>
          <w:sz w:val="24"/>
          <w:szCs w:val="24"/>
        </w:rPr>
      </w:pPr>
    </w:p>
    <w:p w14:paraId="5E5DE7CD" w14:textId="77777777" w:rsidR="00EA23A5" w:rsidRPr="00EA23A5" w:rsidRDefault="00EA23A5" w:rsidP="00EA23A5">
      <w:pPr>
        <w:jc w:val="right"/>
        <w:rPr>
          <w:rFonts w:ascii="Times New Roman" w:eastAsia="Calibri" w:hAnsi="Times New Roman" w:cs="Times New Roman"/>
          <w:b/>
          <w:bCs/>
          <w:color w:val="0070C0"/>
          <w:sz w:val="24"/>
          <w:szCs w:val="24"/>
        </w:rPr>
      </w:pPr>
    </w:p>
    <w:p w14:paraId="53929AE8" w14:textId="77777777" w:rsidR="00EA23A5" w:rsidRPr="00EA23A5" w:rsidRDefault="00EA23A5" w:rsidP="00EA23A5">
      <w:pPr>
        <w:jc w:val="right"/>
        <w:rPr>
          <w:rFonts w:ascii="Times New Roman" w:eastAsia="Calibri" w:hAnsi="Times New Roman" w:cs="Times New Roman"/>
          <w:b/>
          <w:bCs/>
          <w:color w:val="0070C0"/>
          <w:sz w:val="24"/>
          <w:szCs w:val="24"/>
        </w:rPr>
      </w:pPr>
    </w:p>
    <w:p w14:paraId="3A4DA4A7" w14:textId="77777777" w:rsidR="00EA23A5" w:rsidRPr="00EA23A5" w:rsidRDefault="00EA23A5" w:rsidP="00EA23A5">
      <w:pPr>
        <w:jc w:val="right"/>
        <w:rPr>
          <w:rFonts w:ascii="Times New Roman" w:eastAsia="Calibri" w:hAnsi="Times New Roman" w:cs="Times New Roman"/>
          <w:b/>
          <w:bCs/>
          <w:color w:val="0070C0"/>
          <w:sz w:val="24"/>
          <w:szCs w:val="24"/>
        </w:rPr>
      </w:pPr>
    </w:p>
    <w:p w14:paraId="4FB2637F" w14:textId="77777777" w:rsidR="00EA23A5" w:rsidRPr="00EA23A5" w:rsidRDefault="00EA23A5" w:rsidP="00EA23A5">
      <w:pPr>
        <w:jc w:val="right"/>
        <w:rPr>
          <w:rFonts w:ascii="Times New Roman" w:eastAsia="Calibri" w:hAnsi="Times New Roman" w:cs="Times New Roman"/>
          <w:b/>
          <w:bCs/>
          <w:color w:val="0070C0"/>
          <w:sz w:val="24"/>
          <w:szCs w:val="24"/>
        </w:rPr>
      </w:pPr>
    </w:p>
    <w:p w14:paraId="099FEE42" w14:textId="77777777" w:rsidR="00EA23A5" w:rsidRPr="00EA23A5" w:rsidRDefault="00EA23A5" w:rsidP="00EA23A5">
      <w:pPr>
        <w:jc w:val="right"/>
        <w:rPr>
          <w:rFonts w:ascii="Times New Roman" w:eastAsia="Calibri" w:hAnsi="Times New Roman" w:cs="Times New Roman"/>
          <w:b/>
          <w:bCs/>
          <w:color w:val="0070C0"/>
          <w:sz w:val="24"/>
          <w:szCs w:val="24"/>
        </w:rPr>
      </w:pPr>
    </w:p>
    <w:p w14:paraId="57841BC3" w14:textId="77777777" w:rsidR="00EA23A5" w:rsidRPr="00EA23A5" w:rsidRDefault="00EA23A5" w:rsidP="00EA23A5">
      <w:pPr>
        <w:jc w:val="right"/>
        <w:rPr>
          <w:rFonts w:ascii="Times New Roman" w:eastAsia="Calibri" w:hAnsi="Times New Roman" w:cs="Times New Roman"/>
          <w:b/>
          <w:bCs/>
          <w:color w:val="0070C0"/>
          <w:sz w:val="24"/>
          <w:szCs w:val="24"/>
        </w:rPr>
      </w:pPr>
    </w:p>
    <w:p w14:paraId="0229F41E" w14:textId="77777777" w:rsidR="00EA23A5" w:rsidRPr="00EA23A5" w:rsidRDefault="00EA23A5" w:rsidP="00EA23A5">
      <w:pPr>
        <w:keepNext/>
        <w:spacing w:before="240" w:after="60"/>
        <w:jc w:val="center"/>
        <w:outlineLvl w:val="1"/>
        <w:rPr>
          <w:rFonts w:ascii="Times New Roman" w:eastAsia="Times New Roman" w:hAnsi="Times New Roman" w:cs="Times New Roman"/>
          <w:b/>
          <w:iCs/>
          <w:sz w:val="24"/>
          <w:szCs w:val="24"/>
          <w:lang w:val="x-none" w:eastAsia="x-none"/>
        </w:rPr>
      </w:pPr>
      <w:r w:rsidRPr="00EA23A5">
        <w:rPr>
          <w:rFonts w:ascii="Times New Roman" w:eastAsia="Times New Roman" w:hAnsi="Times New Roman" w:cs="Times New Roman"/>
          <w:b/>
          <w:iCs/>
          <w:sz w:val="24"/>
          <w:szCs w:val="24"/>
          <w:lang w:val="x-none" w:eastAsia="x-none"/>
        </w:rPr>
        <w:t>РАБОЧАЯ ПРОГРАММА УЧЕБНОЙ ДИСЦИПЛИНЫ</w:t>
      </w:r>
    </w:p>
    <w:p w14:paraId="1E86C212" w14:textId="77777777" w:rsidR="00EA23A5" w:rsidRPr="00EA23A5" w:rsidRDefault="00EA23A5" w:rsidP="00EA23A5">
      <w:pPr>
        <w:jc w:val="center"/>
        <w:rPr>
          <w:rFonts w:ascii="Times New Roman" w:eastAsia="Calibri" w:hAnsi="Times New Roman" w:cs="Times New Roman"/>
          <w:b/>
          <w:sz w:val="24"/>
          <w:szCs w:val="24"/>
          <w:u w:val="single"/>
        </w:rPr>
      </w:pPr>
    </w:p>
    <w:p w14:paraId="32CFF599" w14:textId="77777777" w:rsidR="00EA23A5" w:rsidRPr="00EA23A5" w:rsidRDefault="00EA23A5" w:rsidP="00EA23A5">
      <w:pPr>
        <w:keepNext/>
        <w:spacing w:before="240" w:after="60"/>
        <w:jc w:val="center"/>
        <w:outlineLvl w:val="1"/>
        <w:rPr>
          <w:rFonts w:ascii="Times New Roman" w:eastAsia="Times New Roman" w:hAnsi="Times New Roman" w:cs="Times New Roman"/>
          <w:b/>
          <w:bCs/>
          <w:iCs/>
          <w:sz w:val="24"/>
          <w:szCs w:val="24"/>
          <w:lang w:val="x-none" w:eastAsia="x-none"/>
        </w:rPr>
      </w:pPr>
      <w:bookmarkStart w:id="4" w:name="_Toc162535615"/>
      <w:r w:rsidRPr="00EA23A5">
        <w:rPr>
          <w:rFonts w:ascii="Times New Roman" w:eastAsia="Times New Roman" w:hAnsi="Times New Roman" w:cs="Times New Roman"/>
          <w:b/>
          <w:bCs/>
          <w:iCs/>
          <w:sz w:val="24"/>
          <w:szCs w:val="24"/>
          <w:lang w:val="x-none" w:eastAsia="x-none"/>
        </w:rPr>
        <w:t>«</w:t>
      </w:r>
      <w:r w:rsidRPr="00EA23A5">
        <w:rPr>
          <w:rFonts w:ascii="Times New Roman" w:eastAsia="Times New Roman" w:hAnsi="Times New Roman" w:cs="Times New Roman"/>
          <w:b/>
          <w:bCs/>
          <w:iCs/>
          <w:noProof/>
          <w:sz w:val="24"/>
          <w:szCs w:val="24"/>
          <w:lang w:val="x-none" w:eastAsia="x-none"/>
        </w:rPr>
        <w:t>СГ.01</w:t>
      </w:r>
      <w:r w:rsidRPr="00EA23A5">
        <w:rPr>
          <w:rFonts w:ascii="Times New Roman" w:eastAsia="Times New Roman" w:hAnsi="Times New Roman" w:cs="Times New Roman"/>
          <w:b/>
          <w:bCs/>
          <w:iCs/>
          <w:sz w:val="24"/>
          <w:szCs w:val="24"/>
          <w:lang w:val="x-none" w:eastAsia="x-none"/>
        </w:rPr>
        <w:t xml:space="preserve"> </w:t>
      </w:r>
      <w:r w:rsidRPr="00EA23A5">
        <w:rPr>
          <w:rFonts w:ascii="Times New Roman" w:eastAsia="Times New Roman" w:hAnsi="Times New Roman" w:cs="Times New Roman"/>
          <w:b/>
          <w:bCs/>
          <w:iCs/>
          <w:noProof/>
          <w:sz w:val="24"/>
          <w:szCs w:val="24"/>
          <w:lang w:val="x-none" w:eastAsia="x-none"/>
        </w:rPr>
        <w:t>История России</w:t>
      </w:r>
      <w:r w:rsidRPr="00EA23A5">
        <w:rPr>
          <w:rFonts w:ascii="Times New Roman" w:eastAsia="Times New Roman" w:hAnsi="Times New Roman" w:cs="Times New Roman"/>
          <w:b/>
          <w:bCs/>
          <w:iCs/>
          <w:sz w:val="24"/>
          <w:szCs w:val="24"/>
          <w:lang w:val="x-none" w:eastAsia="x-none"/>
        </w:rPr>
        <w:t>»</w:t>
      </w:r>
      <w:bookmarkEnd w:id="4"/>
    </w:p>
    <w:p w14:paraId="6F0DBCE1" w14:textId="77777777" w:rsidR="00EA23A5" w:rsidRPr="00EA23A5" w:rsidRDefault="00EA23A5" w:rsidP="00EA23A5">
      <w:pPr>
        <w:spacing w:before="100" w:beforeAutospacing="1" w:after="100" w:afterAutospacing="1"/>
        <w:jc w:val="center"/>
        <w:outlineLvl w:val="0"/>
        <w:rPr>
          <w:rFonts w:ascii="Times New Roman" w:eastAsia="Times New Roman" w:hAnsi="Times New Roman" w:cs="Times New Roman"/>
          <w:b/>
          <w:bCs/>
          <w:kern w:val="36"/>
          <w:sz w:val="24"/>
          <w:szCs w:val="24"/>
          <w:lang w:val="x-none" w:eastAsia="ru-RU"/>
        </w:rPr>
      </w:pPr>
    </w:p>
    <w:p w14:paraId="7D13FCD2" w14:textId="77777777" w:rsidR="00EA23A5" w:rsidRPr="00EA23A5" w:rsidRDefault="00EA23A5" w:rsidP="00EA23A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2D6F283" w14:textId="77777777" w:rsidR="00EA23A5" w:rsidRPr="00EA23A5" w:rsidRDefault="00EA23A5" w:rsidP="00EA23A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B224690" w14:textId="77777777" w:rsidR="00EA23A5" w:rsidRPr="00EA23A5" w:rsidRDefault="00EA23A5" w:rsidP="00EA23A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3CF9B3EB" w14:textId="77777777" w:rsidR="00EA23A5" w:rsidRPr="00EA23A5" w:rsidRDefault="00EA23A5" w:rsidP="00EA23A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52781248" w14:textId="77777777" w:rsidR="00EA23A5" w:rsidRPr="00EA23A5" w:rsidRDefault="00EA23A5" w:rsidP="00EA23A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3622F7E" w14:textId="77777777" w:rsidR="00EA23A5" w:rsidRPr="00EA23A5" w:rsidRDefault="00EA23A5" w:rsidP="00EA23A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48C4DEB9" w14:textId="77777777" w:rsidR="00EA23A5" w:rsidRPr="00EA23A5" w:rsidRDefault="00EA23A5" w:rsidP="00EA23A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43A132E7" w14:textId="77777777" w:rsidR="00EA23A5" w:rsidRPr="00EA23A5" w:rsidRDefault="00EA23A5" w:rsidP="00EA23A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A2A9DA3" w14:textId="77777777" w:rsidR="00EA23A5" w:rsidRPr="00EA23A5" w:rsidRDefault="00EA23A5" w:rsidP="00EA23A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FEE4842" w14:textId="77777777" w:rsidR="00EA23A5" w:rsidRPr="00EA23A5" w:rsidRDefault="00EA23A5" w:rsidP="00EA23A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3570836" w14:textId="77777777" w:rsidR="00EA23A5" w:rsidRPr="00EA23A5" w:rsidRDefault="00EA23A5" w:rsidP="00EA23A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5CE2B963" w14:textId="77777777" w:rsidR="00EA23A5" w:rsidRPr="00EA23A5" w:rsidRDefault="00EA23A5" w:rsidP="00EA23A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0EEE688" w14:textId="77777777" w:rsidR="00EA23A5" w:rsidRPr="00EA23A5" w:rsidRDefault="00EA23A5" w:rsidP="00EA23A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80EA188" w14:textId="77777777" w:rsidR="00EA23A5" w:rsidRPr="00EA23A5" w:rsidRDefault="00EA23A5" w:rsidP="00EA23A5">
      <w:pPr>
        <w:widowControl w:val="0"/>
        <w:tabs>
          <w:tab w:val="left" w:pos="4005"/>
        </w:tabs>
        <w:rPr>
          <w:rFonts w:ascii="Times New Roman" w:eastAsia="Times New Roman" w:hAnsi="Times New Roman" w:cs="Times New Roman"/>
          <w:b/>
          <w:bCs/>
          <w:sz w:val="24"/>
          <w:szCs w:val="24"/>
          <w:lang w:eastAsia="nl-NL"/>
        </w:rPr>
      </w:pPr>
      <w:r w:rsidRPr="00EA23A5">
        <w:rPr>
          <w:rFonts w:ascii="Times New Roman" w:eastAsia="Times New Roman" w:hAnsi="Times New Roman" w:cs="Times New Roman"/>
          <w:b/>
          <w:bCs/>
          <w:kern w:val="36"/>
          <w:sz w:val="24"/>
          <w:szCs w:val="24"/>
          <w:lang w:eastAsia="ru-RU"/>
        </w:rPr>
        <w:t xml:space="preserve">                                                                  </w:t>
      </w:r>
      <w:r w:rsidRPr="00EA23A5">
        <w:rPr>
          <w:rFonts w:ascii="Times New Roman" w:eastAsia="Times New Roman" w:hAnsi="Times New Roman" w:cs="Times New Roman"/>
          <w:b/>
          <w:bCs/>
          <w:sz w:val="24"/>
          <w:szCs w:val="24"/>
          <w:lang w:eastAsia="nl-NL"/>
        </w:rPr>
        <w:t>2024г.</w:t>
      </w:r>
    </w:p>
    <w:p w14:paraId="1457CC1B" w14:textId="77777777" w:rsidR="00EA23A5" w:rsidRPr="00EA23A5" w:rsidRDefault="00EA23A5" w:rsidP="00EA23A5">
      <w:pPr>
        <w:keepNext/>
        <w:spacing w:after="120"/>
        <w:jc w:val="center"/>
        <w:outlineLvl w:val="0"/>
        <w:rPr>
          <w:rFonts w:ascii="Times New Roman" w:eastAsia="Segoe UI" w:hAnsi="Times New Roman" w:cs="Times New Roman"/>
          <w:b/>
          <w:bCs/>
          <w:caps/>
          <w:kern w:val="32"/>
          <w:sz w:val="24"/>
          <w:szCs w:val="24"/>
          <w:lang w:eastAsia="x-none"/>
        </w:rPr>
      </w:pPr>
      <w:r w:rsidRPr="00EA23A5">
        <w:rPr>
          <w:rFonts w:ascii="Times New Roman" w:eastAsia="Segoe UI" w:hAnsi="Times New Roman" w:cs="Times New Roman"/>
          <w:b/>
          <w:bCs/>
          <w:caps/>
          <w:kern w:val="32"/>
          <w:sz w:val="24"/>
          <w:szCs w:val="24"/>
          <w:lang w:eastAsia="x-none"/>
        </w:rPr>
        <w:lastRenderedPageBreak/>
        <w:t>СОДЕРЖАНИЕ ПРОГРАММЫ</w:t>
      </w:r>
    </w:p>
    <w:p w14:paraId="073DE3C1" w14:textId="77777777" w:rsidR="00EA23A5" w:rsidRPr="00EA23A5" w:rsidRDefault="00EA23A5" w:rsidP="00EA23A5">
      <w:pPr>
        <w:tabs>
          <w:tab w:val="right" w:leader="dot" w:pos="9639"/>
        </w:tabs>
        <w:spacing w:before="120" w:line="276" w:lineRule="auto"/>
        <w:rPr>
          <w:rFonts w:ascii="Calibri" w:eastAsia="Times New Roman" w:hAnsi="Calibri" w:cs="Times New Roman"/>
          <w:noProof/>
          <w:color w:val="000000" w:themeColor="text1"/>
          <w:lang w:eastAsia="ru-RU"/>
        </w:rPr>
      </w:pPr>
      <w:r w:rsidRPr="00EA23A5">
        <w:rPr>
          <w:rFonts w:ascii="Times New Roman" w:eastAsia="Calibri" w:hAnsi="Times New Roman" w:cs="Times New Roman"/>
          <w:noProof/>
          <w:color w:val="000000" w:themeColor="text1"/>
        </w:rPr>
        <w:fldChar w:fldCharType="begin"/>
      </w:r>
      <w:r w:rsidRPr="00EA23A5">
        <w:rPr>
          <w:rFonts w:ascii="Times New Roman" w:eastAsia="Calibri" w:hAnsi="Times New Roman" w:cs="Times New Roman"/>
          <w:noProof/>
          <w:color w:val="000000" w:themeColor="text1"/>
        </w:rPr>
        <w:instrText xml:space="preserve"> TOC \h \z \t "Раздел 1;1;Раздел 1.1;2" </w:instrText>
      </w:r>
      <w:r w:rsidRPr="00EA23A5">
        <w:rPr>
          <w:rFonts w:ascii="Times New Roman" w:eastAsia="Calibri" w:hAnsi="Times New Roman" w:cs="Times New Roman"/>
          <w:noProof/>
          <w:color w:val="000000" w:themeColor="text1"/>
        </w:rPr>
        <w:fldChar w:fldCharType="separate"/>
      </w:r>
      <w:hyperlink w:anchor="_Toc156825287" w:history="1">
        <w:r w:rsidRPr="00CF6562">
          <w:rPr>
            <w:rFonts w:ascii="Times New Roman" w:eastAsia="Calibri" w:hAnsi="Times New Roman" w:cs="Times New Roman"/>
            <w:b/>
            <w:bCs/>
            <w:noProof/>
            <w:color w:val="000000" w:themeColor="text1"/>
            <w:u w:val="single"/>
          </w:rPr>
          <w:t>СОДЕРЖАНИЕ ПРОГРАММЫ</w:t>
        </w:r>
        <w:r w:rsidRPr="00EA23A5">
          <w:rPr>
            <w:rFonts w:ascii="Times New Roman" w:eastAsia="Calibri" w:hAnsi="Times New Roman" w:cs="Times New Roman"/>
            <w:b/>
            <w:bCs/>
            <w:noProof/>
            <w:webHidden/>
            <w:color w:val="000000" w:themeColor="text1"/>
          </w:rPr>
          <w:tab/>
          <w:t>2</w:t>
        </w:r>
      </w:hyperlink>
    </w:p>
    <w:p w14:paraId="6C572293" w14:textId="77777777" w:rsidR="00EA23A5" w:rsidRPr="00EA23A5" w:rsidRDefault="0096534A" w:rsidP="00EA23A5">
      <w:pPr>
        <w:tabs>
          <w:tab w:val="right" w:leader="dot" w:pos="9639"/>
        </w:tabs>
        <w:spacing w:before="120" w:line="276" w:lineRule="auto"/>
        <w:rPr>
          <w:rFonts w:ascii="Calibri" w:eastAsia="Times New Roman" w:hAnsi="Calibri" w:cs="Times New Roman"/>
          <w:noProof/>
          <w:color w:val="000000" w:themeColor="text1"/>
          <w:lang w:eastAsia="ru-RU"/>
        </w:rPr>
      </w:pPr>
      <w:hyperlink w:anchor="_Toc156825288" w:history="1">
        <w:r w:rsidR="00EA23A5" w:rsidRPr="00CF6562">
          <w:rPr>
            <w:rFonts w:ascii="Times New Roman" w:eastAsia="Calibri" w:hAnsi="Times New Roman" w:cs="Times New Roman"/>
            <w:b/>
            <w:bCs/>
            <w:noProof/>
            <w:color w:val="000000" w:themeColor="text1"/>
            <w:u w:val="single"/>
          </w:rPr>
          <w:t>1. Общая характеристика</w:t>
        </w:r>
        <w:r w:rsidR="00EA23A5" w:rsidRPr="00EA23A5">
          <w:rPr>
            <w:rFonts w:ascii="Times New Roman" w:eastAsia="Calibri" w:hAnsi="Times New Roman" w:cs="Times New Roman"/>
            <w:b/>
            <w:bCs/>
            <w:noProof/>
            <w:webHidden/>
            <w:color w:val="000000" w:themeColor="text1"/>
          </w:rPr>
          <w:tab/>
          <w:t>3</w:t>
        </w:r>
      </w:hyperlink>
    </w:p>
    <w:p w14:paraId="65D65BD5" w14:textId="77777777" w:rsidR="00EA23A5" w:rsidRPr="00EA23A5" w:rsidRDefault="0096534A" w:rsidP="00EA23A5">
      <w:pPr>
        <w:tabs>
          <w:tab w:val="right" w:leader="dot" w:pos="9639"/>
        </w:tabs>
        <w:spacing w:before="120"/>
        <w:ind w:left="240"/>
        <w:rPr>
          <w:rFonts w:ascii="Calibri" w:eastAsia="Times New Roman" w:hAnsi="Calibri" w:cs="Times New Roman"/>
          <w:noProof/>
          <w:color w:val="000000" w:themeColor="text1"/>
          <w:lang w:eastAsia="ru-RU"/>
        </w:rPr>
      </w:pPr>
      <w:hyperlink w:anchor="_Toc156825289" w:history="1">
        <w:r w:rsidR="00EA23A5" w:rsidRPr="00CF6562">
          <w:rPr>
            <w:rFonts w:ascii="Times New Roman" w:eastAsia="Segoe UI" w:hAnsi="Times New Roman" w:cs="Times New Roman"/>
            <w:noProof/>
            <w:color w:val="000000" w:themeColor="text1"/>
            <w:sz w:val="24"/>
            <w:szCs w:val="24"/>
            <w:u w:val="single"/>
            <w:lang w:eastAsia="ru-RU"/>
          </w:rPr>
          <w:t>1.1. Цель и место дисциплины в структуре образовательной программы</w:t>
        </w:r>
        <w:r w:rsidR="00EA23A5" w:rsidRPr="00EA23A5">
          <w:rPr>
            <w:rFonts w:ascii="Times New Roman" w:eastAsia="Times New Roman" w:hAnsi="Times New Roman" w:cs="Times New Roman"/>
            <w:noProof/>
            <w:webHidden/>
            <w:color w:val="000000" w:themeColor="text1"/>
            <w:sz w:val="24"/>
            <w:szCs w:val="24"/>
            <w:lang w:eastAsia="ru-RU"/>
          </w:rPr>
          <w:tab/>
          <w:t>3</w:t>
        </w:r>
      </w:hyperlink>
    </w:p>
    <w:p w14:paraId="6B8DF316" w14:textId="77777777" w:rsidR="00EA23A5" w:rsidRPr="00EA23A5" w:rsidRDefault="0096534A" w:rsidP="00EA23A5">
      <w:pPr>
        <w:tabs>
          <w:tab w:val="right" w:leader="dot" w:pos="9639"/>
        </w:tabs>
        <w:spacing w:before="120"/>
        <w:ind w:left="240"/>
        <w:rPr>
          <w:rFonts w:ascii="Calibri" w:eastAsia="Times New Roman" w:hAnsi="Calibri" w:cs="Times New Roman"/>
          <w:noProof/>
          <w:color w:val="000000" w:themeColor="text1"/>
          <w:lang w:eastAsia="ru-RU"/>
        </w:rPr>
      </w:pPr>
      <w:hyperlink w:anchor="_Toc156825290" w:history="1">
        <w:r w:rsidR="00EA23A5" w:rsidRPr="00CF6562">
          <w:rPr>
            <w:rFonts w:ascii="Times New Roman" w:eastAsia="Segoe UI" w:hAnsi="Times New Roman" w:cs="Times New Roman"/>
            <w:noProof/>
            <w:color w:val="000000" w:themeColor="text1"/>
            <w:sz w:val="24"/>
            <w:szCs w:val="24"/>
            <w:u w:val="single"/>
            <w:lang w:eastAsia="ru-RU"/>
          </w:rPr>
          <w:t>1.2. Планируемые результаты освоения дисциплины</w:t>
        </w:r>
        <w:r w:rsidR="00EA23A5" w:rsidRPr="00EA23A5">
          <w:rPr>
            <w:rFonts w:ascii="Times New Roman" w:eastAsia="Times New Roman" w:hAnsi="Times New Roman" w:cs="Times New Roman"/>
            <w:noProof/>
            <w:webHidden/>
            <w:color w:val="000000" w:themeColor="text1"/>
            <w:sz w:val="24"/>
            <w:szCs w:val="24"/>
            <w:lang w:eastAsia="ru-RU"/>
          </w:rPr>
          <w:tab/>
          <w:t>3</w:t>
        </w:r>
      </w:hyperlink>
    </w:p>
    <w:p w14:paraId="3FB384BC" w14:textId="77777777" w:rsidR="00EA23A5" w:rsidRPr="00EA23A5" w:rsidRDefault="0096534A" w:rsidP="00EA23A5">
      <w:pPr>
        <w:tabs>
          <w:tab w:val="right" w:leader="dot" w:pos="9639"/>
        </w:tabs>
        <w:spacing w:before="120" w:line="276" w:lineRule="auto"/>
        <w:rPr>
          <w:rFonts w:ascii="Calibri" w:eastAsia="Times New Roman" w:hAnsi="Calibri" w:cs="Times New Roman"/>
          <w:noProof/>
          <w:color w:val="000000" w:themeColor="text1"/>
          <w:lang w:eastAsia="ru-RU"/>
        </w:rPr>
      </w:pPr>
      <w:hyperlink w:anchor="_Toc156825291" w:history="1">
        <w:r w:rsidR="00EA23A5" w:rsidRPr="00CF6562">
          <w:rPr>
            <w:rFonts w:ascii="Times New Roman" w:eastAsia="Calibri" w:hAnsi="Times New Roman" w:cs="Times New Roman"/>
            <w:b/>
            <w:bCs/>
            <w:noProof/>
            <w:color w:val="000000" w:themeColor="text1"/>
            <w:u w:val="single"/>
          </w:rPr>
          <w:t>2. Структура и содержание ДИСЦИПЛИНЫ</w:t>
        </w:r>
        <w:r w:rsidR="00EA23A5" w:rsidRPr="00EA23A5">
          <w:rPr>
            <w:rFonts w:ascii="Times New Roman" w:eastAsia="Calibri" w:hAnsi="Times New Roman" w:cs="Times New Roman"/>
            <w:b/>
            <w:bCs/>
            <w:noProof/>
            <w:webHidden/>
            <w:color w:val="000000" w:themeColor="text1"/>
          </w:rPr>
          <w:tab/>
          <w:t>4</w:t>
        </w:r>
      </w:hyperlink>
    </w:p>
    <w:p w14:paraId="64F7EFF2" w14:textId="77777777" w:rsidR="00EA23A5" w:rsidRPr="00EA23A5" w:rsidRDefault="0096534A" w:rsidP="00EA23A5">
      <w:pPr>
        <w:tabs>
          <w:tab w:val="right" w:leader="dot" w:pos="9639"/>
        </w:tabs>
        <w:spacing w:before="120"/>
        <w:ind w:left="240"/>
        <w:rPr>
          <w:rFonts w:ascii="Calibri" w:eastAsia="Times New Roman" w:hAnsi="Calibri" w:cs="Times New Roman"/>
          <w:noProof/>
          <w:color w:val="000000" w:themeColor="text1"/>
          <w:lang w:eastAsia="ru-RU"/>
        </w:rPr>
      </w:pPr>
      <w:hyperlink w:anchor="_Toc156825292" w:history="1">
        <w:r w:rsidR="00EA23A5" w:rsidRPr="00CF6562">
          <w:rPr>
            <w:rFonts w:ascii="Times New Roman" w:eastAsia="Segoe UI" w:hAnsi="Times New Roman" w:cs="Times New Roman"/>
            <w:noProof/>
            <w:color w:val="000000" w:themeColor="text1"/>
            <w:sz w:val="24"/>
            <w:szCs w:val="24"/>
            <w:u w:val="single"/>
            <w:lang w:eastAsia="ru-RU"/>
          </w:rPr>
          <w:t>2.1. Трудоемкость освоения дисциплины</w:t>
        </w:r>
        <w:r w:rsidR="00EA23A5" w:rsidRPr="00EA23A5">
          <w:rPr>
            <w:rFonts w:ascii="Times New Roman" w:eastAsia="Times New Roman" w:hAnsi="Times New Roman" w:cs="Times New Roman"/>
            <w:noProof/>
            <w:webHidden/>
            <w:color w:val="000000" w:themeColor="text1"/>
            <w:sz w:val="24"/>
            <w:szCs w:val="24"/>
            <w:lang w:eastAsia="ru-RU"/>
          </w:rPr>
          <w:tab/>
          <w:t>4</w:t>
        </w:r>
      </w:hyperlink>
    </w:p>
    <w:p w14:paraId="16BCF3FA" w14:textId="77777777" w:rsidR="00EA23A5" w:rsidRPr="00EA23A5" w:rsidRDefault="0096534A" w:rsidP="00EA23A5">
      <w:pPr>
        <w:tabs>
          <w:tab w:val="right" w:leader="dot" w:pos="9639"/>
        </w:tabs>
        <w:spacing w:before="120"/>
        <w:ind w:left="240"/>
        <w:rPr>
          <w:rFonts w:ascii="Calibri" w:eastAsia="Times New Roman" w:hAnsi="Calibri" w:cs="Times New Roman"/>
          <w:noProof/>
          <w:color w:val="000000" w:themeColor="text1"/>
          <w:lang w:eastAsia="ru-RU"/>
        </w:rPr>
      </w:pPr>
      <w:hyperlink w:anchor="_Toc156825293" w:history="1">
        <w:r w:rsidR="00EA23A5" w:rsidRPr="00CF6562">
          <w:rPr>
            <w:rFonts w:ascii="Times New Roman" w:eastAsia="Segoe UI" w:hAnsi="Times New Roman" w:cs="Times New Roman"/>
            <w:noProof/>
            <w:color w:val="000000" w:themeColor="text1"/>
            <w:sz w:val="24"/>
            <w:szCs w:val="24"/>
            <w:u w:val="single"/>
            <w:lang w:eastAsia="ru-RU"/>
          </w:rPr>
          <w:t>2.2. Содержание дисциплины</w:t>
        </w:r>
        <w:r w:rsidR="00EA23A5" w:rsidRPr="00EA23A5">
          <w:rPr>
            <w:rFonts w:ascii="Times New Roman" w:eastAsia="Times New Roman" w:hAnsi="Times New Roman" w:cs="Times New Roman"/>
            <w:noProof/>
            <w:webHidden/>
            <w:color w:val="000000" w:themeColor="text1"/>
            <w:sz w:val="24"/>
            <w:szCs w:val="24"/>
            <w:lang w:eastAsia="ru-RU"/>
          </w:rPr>
          <w:tab/>
          <w:t>5</w:t>
        </w:r>
      </w:hyperlink>
    </w:p>
    <w:p w14:paraId="69E88839" w14:textId="77777777" w:rsidR="00EA23A5" w:rsidRPr="00EA23A5" w:rsidRDefault="0096534A" w:rsidP="00EA23A5">
      <w:pPr>
        <w:tabs>
          <w:tab w:val="right" w:leader="dot" w:pos="9639"/>
        </w:tabs>
        <w:spacing w:before="120" w:line="276" w:lineRule="auto"/>
        <w:rPr>
          <w:rFonts w:ascii="Calibri" w:eastAsia="Times New Roman" w:hAnsi="Calibri" w:cs="Times New Roman"/>
          <w:noProof/>
          <w:color w:val="000000" w:themeColor="text1"/>
          <w:lang w:eastAsia="ru-RU"/>
        </w:rPr>
      </w:pPr>
      <w:hyperlink w:anchor="_Toc156825296" w:history="1">
        <w:r w:rsidR="00EA23A5" w:rsidRPr="00CF6562">
          <w:rPr>
            <w:rFonts w:ascii="Times New Roman" w:eastAsia="Calibri" w:hAnsi="Times New Roman" w:cs="Times New Roman"/>
            <w:b/>
            <w:bCs/>
            <w:noProof/>
            <w:color w:val="000000" w:themeColor="text1"/>
            <w:u w:val="single"/>
          </w:rPr>
          <w:t>3. Условия реализации ДИСЦИПЛИНЫ</w:t>
        </w:r>
        <w:r w:rsidR="00EA23A5" w:rsidRPr="00EA23A5">
          <w:rPr>
            <w:rFonts w:ascii="Times New Roman" w:eastAsia="Calibri" w:hAnsi="Times New Roman" w:cs="Times New Roman"/>
            <w:b/>
            <w:bCs/>
            <w:noProof/>
            <w:webHidden/>
            <w:color w:val="000000" w:themeColor="text1"/>
          </w:rPr>
          <w:tab/>
          <w:t>8</w:t>
        </w:r>
      </w:hyperlink>
    </w:p>
    <w:p w14:paraId="18BEDAB6" w14:textId="77777777" w:rsidR="00EA23A5" w:rsidRPr="00EA23A5" w:rsidRDefault="0096534A" w:rsidP="00EA23A5">
      <w:pPr>
        <w:tabs>
          <w:tab w:val="right" w:leader="dot" w:pos="9639"/>
        </w:tabs>
        <w:spacing w:before="120"/>
        <w:ind w:left="240"/>
        <w:rPr>
          <w:rFonts w:ascii="Calibri" w:eastAsia="Times New Roman" w:hAnsi="Calibri" w:cs="Times New Roman"/>
          <w:noProof/>
          <w:color w:val="000000" w:themeColor="text1"/>
          <w:lang w:eastAsia="ru-RU"/>
        </w:rPr>
      </w:pPr>
      <w:hyperlink w:anchor="_Toc156825297" w:history="1">
        <w:r w:rsidR="00EA23A5" w:rsidRPr="00CF6562">
          <w:rPr>
            <w:rFonts w:ascii="Times New Roman" w:eastAsia="Segoe UI" w:hAnsi="Times New Roman" w:cs="Times New Roman"/>
            <w:noProof/>
            <w:color w:val="000000" w:themeColor="text1"/>
            <w:sz w:val="24"/>
            <w:szCs w:val="24"/>
            <w:u w:val="single"/>
            <w:lang w:eastAsia="ru-RU"/>
          </w:rPr>
          <w:t>3.1. Материально-техническое обеспечение</w:t>
        </w:r>
        <w:r w:rsidR="00EA23A5" w:rsidRPr="00EA23A5">
          <w:rPr>
            <w:rFonts w:ascii="Times New Roman" w:eastAsia="Times New Roman" w:hAnsi="Times New Roman" w:cs="Times New Roman"/>
            <w:noProof/>
            <w:webHidden/>
            <w:color w:val="000000" w:themeColor="text1"/>
            <w:sz w:val="24"/>
            <w:szCs w:val="24"/>
            <w:lang w:eastAsia="ru-RU"/>
          </w:rPr>
          <w:tab/>
          <w:t>8</w:t>
        </w:r>
      </w:hyperlink>
    </w:p>
    <w:p w14:paraId="6CD93016" w14:textId="77777777" w:rsidR="00EA23A5" w:rsidRPr="00EA23A5" w:rsidRDefault="0096534A" w:rsidP="00EA23A5">
      <w:pPr>
        <w:tabs>
          <w:tab w:val="right" w:leader="dot" w:pos="9639"/>
        </w:tabs>
        <w:spacing w:before="120"/>
        <w:ind w:left="240"/>
        <w:rPr>
          <w:rFonts w:ascii="Calibri" w:eastAsia="Times New Roman" w:hAnsi="Calibri" w:cs="Times New Roman"/>
          <w:noProof/>
          <w:color w:val="000000" w:themeColor="text1"/>
          <w:lang w:eastAsia="ru-RU"/>
        </w:rPr>
      </w:pPr>
      <w:hyperlink w:anchor="_Toc156825298" w:history="1">
        <w:r w:rsidR="00EA23A5" w:rsidRPr="00CF6562">
          <w:rPr>
            <w:rFonts w:ascii="Times New Roman" w:eastAsia="Segoe UI" w:hAnsi="Times New Roman" w:cs="Times New Roman"/>
            <w:noProof/>
            <w:color w:val="000000" w:themeColor="text1"/>
            <w:sz w:val="24"/>
            <w:szCs w:val="24"/>
            <w:u w:val="single"/>
            <w:lang w:eastAsia="ru-RU"/>
          </w:rPr>
          <w:t>3.2. Учебно-методическое обеспечение</w:t>
        </w:r>
        <w:r w:rsidR="00EA23A5" w:rsidRPr="00EA23A5">
          <w:rPr>
            <w:rFonts w:ascii="Times New Roman" w:eastAsia="Times New Roman" w:hAnsi="Times New Roman" w:cs="Times New Roman"/>
            <w:noProof/>
            <w:webHidden/>
            <w:color w:val="000000" w:themeColor="text1"/>
            <w:sz w:val="24"/>
            <w:szCs w:val="24"/>
            <w:lang w:eastAsia="ru-RU"/>
          </w:rPr>
          <w:tab/>
          <w:t>8</w:t>
        </w:r>
      </w:hyperlink>
    </w:p>
    <w:p w14:paraId="6316B021" w14:textId="77777777" w:rsidR="00EA23A5" w:rsidRPr="00EA23A5" w:rsidRDefault="0096534A" w:rsidP="00EA23A5">
      <w:pPr>
        <w:tabs>
          <w:tab w:val="right" w:leader="dot" w:pos="9639"/>
        </w:tabs>
        <w:spacing w:before="120" w:line="276" w:lineRule="auto"/>
        <w:rPr>
          <w:rFonts w:ascii="Calibri" w:eastAsia="Times New Roman" w:hAnsi="Calibri" w:cs="Times New Roman"/>
          <w:noProof/>
          <w:color w:val="000000" w:themeColor="text1"/>
          <w:lang w:eastAsia="ru-RU"/>
        </w:rPr>
      </w:pPr>
      <w:hyperlink w:anchor="_Toc156825299" w:history="1">
        <w:r w:rsidR="00EA23A5" w:rsidRPr="00CF6562">
          <w:rPr>
            <w:rFonts w:ascii="Times New Roman" w:eastAsia="Calibri" w:hAnsi="Times New Roman" w:cs="Times New Roman"/>
            <w:b/>
            <w:bCs/>
            <w:noProof/>
            <w:color w:val="000000" w:themeColor="text1"/>
            <w:u w:val="single"/>
          </w:rPr>
          <w:t>4. Контроль и оценка результатов  освоения ДИСЦИПЛИНЫ</w:t>
        </w:r>
        <w:r w:rsidR="00EA23A5" w:rsidRPr="00EA23A5">
          <w:rPr>
            <w:rFonts w:ascii="Times New Roman" w:eastAsia="Calibri" w:hAnsi="Times New Roman" w:cs="Times New Roman"/>
            <w:b/>
            <w:bCs/>
            <w:noProof/>
            <w:webHidden/>
            <w:color w:val="000000" w:themeColor="text1"/>
          </w:rPr>
          <w:tab/>
        </w:r>
        <w:r w:rsidR="00EA23A5" w:rsidRPr="00EA23A5">
          <w:rPr>
            <w:rFonts w:ascii="Times New Roman" w:eastAsia="Calibri" w:hAnsi="Times New Roman" w:cs="Times New Roman"/>
            <w:b/>
            <w:bCs/>
            <w:noProof/>
            <w:webHidden/>
            <w:color w:val="000000" w:themeColor="text1"/>
          </w:rPr>
          <w:fldChar w:fldCharType="begin"/>
        </w:r>
        <w:r w:rsidR="00EA23A5" w:rsidRPr="00EA23A5">
          <w:rPr>
            <w:rFonts w:ascii="Times New Roman" w:eastAsia="Calibri" w:hAnsi="Times New Roman" w:cs="Times New Roman"/>
            <w:b/>
            <w:bCs/>
            <w:noProof/>
            <w:webHidden/>
            <w:color w:val="000000" w:themeColor="text1"/>
          </w:rPr>
          <w:instrText xml:space="preserve"> PAGEREF _Toc156825299 \h </w:instrText>
        </w:r>
        <w:r w:rsidR="00EA23A5" w:rsidRPr="00EA23A5">
          <w:rPr>
            <w:rFonts w:ascii="Times New Roman" w:eastAsia="Calibri" w:hAnsi="Times New Roman" w:cs="Times New Roman"/>
            <w:b/>
            <w:bCs/>
            <w:noProof/>
            <w:webHidden/>
            <w:color w:val="000000" w:themeColor="text1"/>
          </w:rPr>
        </w:r>
        <w:r w:rsidR="00EA23A5" w:rsidRPr="00EA23A5">
          <w:rPr>
            <w:rFonts w:ascii="Times New Roman" w:eastAsia="Calibri" w:hAnsi="Times New Roman" w:cs="Times New Roman"/>
            <w:b/>
            <w:bCs/>
            <w:noProof/>
            <w:webHidden/>
            <w:color w:val="000000" w:themeColor="text1"/>
          </w:rPr>
          <w:fldChar w:fldCharType="separate"/>
        </w:r>
        <w:r w:rsidR="00EA23A5" w:rsidRPr="00EA23A5">
          <w:rPr>
            <w:rFonts w:ascii="Times New Roman" w:eastAsia="Calibri" w:hAnsi="Times New Roman" w:cs="Times New Roman"/>
            <w:b/>
            <w:bCs/>
            <w:noProof/>
            <w:webHidden/>
            <w:color w:val="000000" w:themeColor="text1"/>
          </w:rPr>
          <w:t>9</w:t>
        </w:r>
        <w:r w:rsidR="00EA23A5" w:rsidRPr="00EA23A5">
          <w:rPr>
            <w:rFonts w:ascii="Times New Roman" w:eastAsia="Calibri" w:hAnsi="Times New Roman" w:cs="Times New Roman"/>
            <w:b/>
            <w:bCs/>
            <w:noProof/>
            <w:webHidden/>
            <w:color w:val="000000" w:themeColor="text1"/>
          </w:rPr>
          <w:fldChar w:fldCharType="end"/>
        </w:r>
      </w:hyperlink>
    </w:p>
    <w:p w14:paraId="786FD0CE" w14:textId="77777777" w:rsidR="00EA23A5" w:rsidRPr="00EA23A5" w:rsidRDefault="00EA23A5" w:rsidP="00EA23A5">
      <w:pPr>
        <w:keepNext/>
        <w:spacing w:after="120"/>
        <w:outlineLvl w:val="0"/>
        <w:rPr>
          <w:rFonts w:ascii="Times New Roman" w:eastAsia="Segoe UI" w:hAnsi="Times New Roman" w:cs="Times New Roman"/>
          <w:caps/>
          <w:kern w:val="32"/>
          <w:sz w:val="24"/>
          <w:szCs w:val="24"/>
          <w:lang w:eastAsia="x-none"/>
        </w:rPr>
      </w:pPr>
      <w:r w:rsidRPr="00EA23A5">
        <w:rPr>
          <w:rFonts w:ascii="Times New Roman" w:eastAsia="Segoe UI" w:hAnsi="Times New Roman" w:cs="Times New Roman"/>
          <w:caps/>
          <w:color w:val="000000" w:themeColor="text1"/>
          <w:kern w:val="32"/>
          <w:sz w:val="24"/>
          <w:szCs w:val="24"/>
          <w:lang w:eastAsia="x-none"/>
        </w:rPr>
        <w:fldChar w:fldCharType="end"/>
      </w:r>
    </w:p>
    <w:p w14:paraId="74AA6179" w14:textId="77777777" w:rsidR="00EA23A5" w:rsidRPr="00EA23A5" w:rsidRDefault="00EA23A5" w:rsidP="00EA23A5">
      <w:pPr>
        <w:keepNext/>
        <w:spacing w:after="120"/>
        <w:outlineLvl w:val="0"/>
        <w:rPr>
          <w:rFonts w:ascii="Times New Roman" w:eastAsia="Segoe UI" w:hAnsi="Times New Roman" w:cs="Times New Roman"/>
          <w:b/>
          <w:bCs/>
          <w:caps/>
          <w:kern w:val="32"/>
          <w:sz w:val="24"/>
          <w:szCs w:val="24"/>
          <w:lang w:eastAsia="x-none"/>
        </w:rPr>
        <w:sectPr w:rsidR="00EA23A5" w:rsidRPr="00EA23A5" w:rsidSect="00502F97">
          <w:headerReference w:type="even" r:id="rId8"/>
          <w:headerReference w:type="default" r:id="rId9"/>
          <w:pgSz w:w="11906" w:h="16838"/>
          <w:pgMar w:top="1134" w:right="567" w:bottom="1134" w:left="1701" w:header="709" w:footer="709" w:gutter="0"/>
          <w:cols w:space="708"/>
          <w:docGrid w:linePitch="360"/>
        </w:sectPr>
      </w:pPr>
    </w:p>
    <w:p w14:paraId="476A5BDD" w14:textId="77777777" w:rsidR="00EA23A5" w:rsidRPr="00EA23A5" w:rsidRDefault="00EA23A5" w:rsidP="00EA23A5">
      <w:pPr>
        <w:keepNext/>
        <w:numPr>
          <w:ilvl w:val="0"/>
          <w:numId w:val="2"/>
        </w:numPr>
        <w:spacing w:after="120"/>
        <w:jc w:val="center"/>
        <w:outlineLvl w:val="0"/>
        <w:rPr>
          <w:rFonts w:ascii="Times New Roman" w:eastAsia="Segoe UI" w:hAnsi="Times New Roman" w:cs="Times New Roman"/>
          <w:b/>
          <w:bCs/>
          <w:iCs/>
          <w:caps/>
          <w:kern w:val="32"/>
          <w:sz w:val="24"/>
          <w:szCs w:val="24"/>
          <w:lang w:val="x-none" w:eastAsia="x-none"/>
        </w:rPr>
      </w:pPr>
      <w:r w:rsidRPr="00EA23A5">
        <w:rPr>
          <w:rFonts w:ascii="Times New Roman" w:eastAsia="Segoe UI" w:hAnsi="Times New Roman" w:cs="Times New Roman"/>
          <w:b/>
          <w:bCs/>
          <w:iCs/>
          <w:caps/>
          <w:kern w:val="32"/>
          <w:sz w:val="24"/>
          <w:szCs w:val="24"/>
          <w:lang w:val="x-none" w:eastAsia="x-none"/>
        </w:rPr>
        <w:lastRenderedPageBreak/>
        <w:t>Общая характеристикаРАБОЧЕЙ ПРОГРАММЫ УЧЕБНОЙ ДИСЦИПЛИНЫ</w:t>
      </w:r>
    </w:p>
    <w:p w14:paraId="5652FF55" w14:textId="77777777" w:rsidR="00EA23A5" w:rsidRPr="00EA23A5" w:rsidRDefault="00EA23A5" w:rsidP="00EA23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eastAsia="Calibri" w:hAnsi="Calibri" w:cs="Times New Roman"/>
          <w:b/>
          <w:caps/>
          <w:lang w:eastAsia="ru-RU"/>
        </w:rPr>
      </w:pPr>
      <w:r w:rsidRPr="00EA23A5">
        <w:rPr>
          <w:rFonts w:ascii="Times New Roman" w:eastAsia="Calibri" w:hAnsi="Times New Roman" w:cs="Times New Roman"/>
          <w:b/>
          <w:caps/>
          <w:sz w:val="24"/>
          <w:szCs w:val="24"/>
          <w:lang w:eastAsia="ru-RU"/>
        </w:rPr>
        <w:t xml:space="preserve"> </w:t>
      </w:r>
      <w:r w:rsidRPr="00EA23A5">
        <w:rPr>
          <w:rFonts w:ascii="Times New Roman" w:eastAsia="Calibri" w:hAnsi="Times New Roman" w:cs="Times New Roman"/>
          <w:b/>
          <w:sz w:val="24"/>
          <w:szCs w:val="24"/>
        </w:rPr>
        <w:t>«СГ01. ИСТОРИЯ РОССИИ»</w:t>
      </w:r>
    </w:p>
    <w:p w14:paraId="491A35BF" w14:textId="77777777" w:rsidR="00EA23A5" w:rsidRPr="00EA23A5" w:rsidRDefault="00EA23A5" w:rsidP="00EA23A5">
      <w:pPr>
        <w:spacing w:after="120" w:line="276" w:lineRule="auto"/>
        <w:ind w:firstLine="709"/>
        <w:outlineLvl w:val="1"/>
        <w:rPr>
          <w:rFonts w:ascii="Times New Roman" w:eastAsia="Segoe UI" w:hAnsi="Times New Roman" w:cs="Times New Roman"/>
          <w:b/>
          <w:bCs/>
          <w:color w:val="5A5A5A"/>
          <w:spacing w:val="15"/>
          <w:sz w:val="24"/>
          <w:szCs w:val="24"/>
        </w:rPr>
      </w:pPr>
    </w:p>
    <w:p w14:paraId="0D8CC060" w14:textId="77777777" w:rsidR="00EA23A5" w:rsidRPr="00EA23A5" w:rsidRDefault="00EA23A5" w:rsidP="00EA23A5">
      <w:pPr>
        <w:spacing w:after="120" w:line="276" w:lineRule="auto"/>
        <w:ind w:firstLine="709"/>
        <w:outlineLvl w:val="1"/>
        <w:rPr>
          <w:rFonts w:ascii="Times New Roman" w:eastAsia="Segoe UI" w:hAnsi="Times New Roman" w:cs="Times New Roman"/>
          <w:b/>
          <w:bCs/>
          <w:color w:val="5A5A5A"/>
          <w:spacing w:val="15"/>
          <w:sz w:val="24"/>
          <w:szCs w:val="24"/>
        </w:rPr>
      </w:pPr>
      <w:r w:rsidRPr="00EA23A5">
        <w:rPr>
          <w:rFonts w:ascii="Times New Roman" w:eastAsia="Segoe UI" w:hAnsi="Times New Roman" w:cs="Times New Roman"/>
          <w:b/>
          <w:bCs/>
          <w:color w:val="5A5A5A"/>
          <w:spacing w:val="15"/>
          <w:sz w:val="24"/>
          <w:szCs w:val="24"/>
        </w:rPr>
        <w:t>1.1. Цель и место дисциплины в структуре образовательной программы</w:t>
      </w:r>
    </w:p>
    <w:p w14:paraId="6BBCCA23" w14:textId="77777777" w:rsidR="00EA23A5" w:rsidRPr="00EA23A5" w:rsidRDefault="00EA23A5" w:rsidP="00EA23A5">
      <w:pPr>
        <w:suppressAutoHyphens/>
        <w:spacing w:line="276" w:lineRule="auto"/>
        <w:ind w:firstLine="709"/>
        <w:jc w:val="both"/>
        <w:rPr>
          <w:rFonts w:ascii="Times New Roman" w:eastAsia="Times New Roman" w:hAnsi="Times New Roman" w:cs="Times New Roman"/>
          <w:sz w:val="24"/>
          <w:szCs w:val="24"/>
          <w:lang w:eastAsia="ru-RU"/>
        </w:rPr>
      </w:pPr>
      <w:r w:rsidRPr="00EA23A5">
        <w:rPr>
          <w:rFonts w:ascii="Times New Roman" w:eastAsia="Times New Roman" w:hAnsi="Times New Roman" w:cs="Times New Roman"/>
          <w:sz w:val="24"/>
          <w:szCs w:val="24"/>
          <w:lang w:eastAsia="ru-RU"/>
        </w:rPr>
        <w:t xml:space="preserve">Цель дисциплины </w:t>
      </w:r>
      <w:r w:rsidRPr="00EA23A5">
        <w:rPr>
          <w:rFonts w:ascii="Times New Roman" w:eastAsia="Calibri" w:hAnsi="Times New Roman" w:cs="Times New Roman"/>
          <w:sz w:val="24"/>
          <w:szCs w:val="24"/>
        </w:rPr>
        <w:t>«</w:t>
      </w:r>
      <w:r w:rsidRPr="00EA23A5">
        <w:rPr>
          <w:rFonts w:ascii="Times New Roman" w:eastAsia="Calibri" w:hAnsi="Times New Roman" w:cs="Times New Roman"/>
          <w:noProof/>
          <w:sz w:val="24"/>
          <w:szCs w:val="24"/>
        </w:rPr>
        <w:t>СГ.01</w:t>
      </w:r>
      <w:r w:rsidRPr="00EA23A5">
        <w:rPr>
          <w:rFonts w:ascii="Times New Roman" w:eastAsia="Calibri" w:hAnsi="Times New Roman" w:cs="Times New Roman"/>
          <w:sz w:val="24"/>
          <w:szCs w:val="24"/>
        </w:rPr>
        <w:t xml:space="preserve"> </w:t>
      </w:r>
      <w:r w:rsidRPr="00EA23A5">
        <w:rPr>
          <w:rFonts w:ascii="Times New Roman" w:eastAsia="Calibri" w:hAnsi="Times New Roman" w:cs="Times New Roman"/>
          <w:noProof/>
          <w:sz w:val="24"/>
          <w:szCs w:val="24"/>
        </w:rPr>
        <w:t>История России</w:t>
      </w:r>
      <w:r w:rsidRPr="00EA23A5">
        <w:rPr>
          <w:rFonts w:ascii="Times New Roman" w:eastAsia="Calibri" w:hAnsi="Times New Roman" w:cs="Times New Roman"/>
          <w:sz w:val="24"/>
          <w:szCs w:val="24"/>
        </w:rPr>
        <w:t>»</w:t>
      </w:r>
      <w:r w:rsidRPr="00EA23A5">
        <w:rPr>
          <w:rFonts w:ascii="Times New Roman" w:eastAsia="Times New Roman" w:hAnsi="Times New Roman" w:cs="Times New Roman"/>
          <w:sz w:val="24"/>
          <w:szCs w:val="24"/>
          <w:lang w:eastAsia="ru-RU"/>
        </w:rPr>
        <w:t xml:space="preserve">: </w:t>
      </w:r>
      <w:r w:rsidRPr="00EA23A5">
        <w:rPr>
          <w:rFonts w:ascii="Times New Roman" w:eastAsia="Times New Roman" w:hAnsi="Times New Roman" w:cs="Times New Roman"/>
          <w:bCs/>
          <w:iCs/>
          <w:sz w:val="24"/>
          <w:szCs w:val="24"/>
          <w:lang w:val="x-none" w:eastAsia="ru-RU"/>
        </w:rPr>
        <w:t>формирование представлений об истории России как истории Отечества, основных вехах истории, воспитание базовых национальных ценностей, уважения к истории, культуре, традициям</w:t>
      </w:r>
      <w:r w:rsidRPr="00EA23A5">
        <w:rPr>
          <w:rFonts w:ascii="Times New Roman" w:eastAsia="Times New Roman" w:hAnsi="Times New Roman" w:cs="Times New Roman"/>
          <w:bCs/>
          <w:i/>
          <w:iCs/>
          <w:sz w:val="24"/>
          <w:szCs w:val="24"/>
          <w:lang w:eastAsia="ru-RU"/>
        </w:rPr>
        <w:t>.</w:t>
      </w:r>
    </w:p>
    <w:p w14:paraId="44A38173" w14:textId="77777777" w:rsidR="00EA23A5" w:rsidRPr="00EA23A5" w:rsidRDefault="00EA23A5" w:rsidP="00EA23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Calibri" w:hAnsi="Times New Roman" w:cs="Times New Roman"/>
          <w:sz w:val="24"/>
          <w:szCs w:val="24"/>
        </w:rPr>
      </w:pPr>
      <w:r w:rsidRPr="00EA23A5">
        <w:rPr>
          <w:rFonts w:ascii="Times New Roman" w:eastAsia="Calibri" w:hAnsi="Times New Roman" w:cs="Times New Roman"/>
          <w:sz w:val="24"/>
          <w:szCs w:val="24"/>
        </w:rPr>
        <w:t>Учебная дисциплина «</w:t>
      </w:r>
      <w:r w:rsidRPr="00EA23A5">
        <w:rPr>
          <w:rFonts w:ascii="Times New Roman" w:eastAsia="Calibri" w:hAnsi="Times New Roman" w:cs="Times New Roman"/>
          <w:noProof/>
          <w:sz w:val="24"/>
          <w:szCs w:val="24"/>
        </w:rPr>
        <w:t>СГ.01</w:t>
      </w:r>
      <w:r w:rsidRPr="00EA23A5">
        <w:rPr>
          <w:rFonts w:ascii="Times New Roman" w:eastAsia="Calibri" w:hAnsi="Times New Roman" w:cs="Times New Roman"/>
          <w:sz w:val="24"/>
          <w:szCs w:val="24"/>
        </w:rPr>
        <w:t xml:space="preserve"> </w:t>
      </w:r>
      <w:r w:rsidRPr="00EA23A5">
        <w:rPr>
          <w:rFonts w:ascii="Times New Roman" w:eastAsia="Calibri" w:hAnsi="Times New Roman" w:cs="Times New Roman"/>
          <w:noProof/>
          <w:sz w:val="24"/>
          <w:szCs w:val="24"/>
        </w:rPr>
        <w:t>История России</w:t>
      </w:r>
      <w:r w:rsidRPr="00EA23A5">
        <w:rPr>
          <w:rFonts w:ascii="Times New Roman" w:eastAsia="Calibri" w:hAnsi="Times New Roman" w:cs="Times New Roman"/>
          <w:sz w:val="24"/>
          <w:szCs w:val="24"/>
        </w:rPr>
        <w:t xml:space="preserve">» является обязательной частью </w:t>
      </w:r>
      <w:r w:rsidRPr="00EA23A5">
        <w:rPr>
          <w:rFonts w:ascii="Times New Roman" w:eastAsia="Calibri" w:hAnsi="Times New Roman" w:cs="Times New Roman"/>
          <w:noProof/>
          <w:sz w:val="24"/>
          <w:szCs w:val="24"/>
        </w:rPr>
        <w:t>социально-гуманитарного</w:t>
      </w:r>
      <w:r w:rsidRPr="00EA23A5">
        <w:rPr>
          <w:rFonts w:ascii="Times New Roman" w:eastAsia="Calibri" w:hAnsi="Times New Roman" w:cs="Times New Roman"/>
          <w:sz w:val="24"/>
          <w:szCs w:val="24"/>
        </w:rPr>
        <w:t xml:space="preserve"> цикла образовательной программы в соответствии с ФГОС СПО по </w:t>
      </w:r>
      <w:r w:rsidRPr="00EA23A5">
        <w:rPr>
          <w:rFonts w:ascii="Times New Roman" w:eastAsia="Calibri" w:hAnsi="Times New Roman" w:cs="Times New Roman"/>
          <w:color w:val="000000"/>
          <w:sz w:val="24"/>
          <w:szCs w:val="24"/>
        </w:rPr>
        <w:t>специальности 13.02.13 Эксплуатация и обслуживание электрического и электромеханического оборудования (по отраслям)</w:t>
      </w:r>
      <w:r w:rsidRPr="00EA23A5">
        <w:rPr>
          <w:rFonts w:ascii="Times New Roman" w:eastAsia="Calibri" w:hAnsi="Times New Roman" w:cs="Times New Roman"/>
          <w:sz w:val="24"/>
          <w:szCs w:val="24"/>
        </w:rPr>
        <w:t xml:space="preserve">. </w:t>
      </w:r>
    </w:p>
    <w:p w14:paraId="4FA9DF6F" w14:textId="77777777" w:rsidR="00EA23A5" w:rsidRPr="00EA23A5" w:rsidRDefault="00EA23A5" w:rsidP="00EA23A5">
      <w:pPr>
        <w:spacing w:after="120" w:line="276" w:lineRule="auto"/>
        <w:ind w:firstLine="709"/>
        <w:outlineLvl w:val="1"/>
        <w:rPr>
          <w:rFonts w:ascii="Times New Roman" w:eastAsia="Segoe UI" w:hAnsi="Times New Roman" w:cs="Times New Roman"/>
          <w:b/>
          <w:bCs/>
          <w:color w:val="5A5A5A"/>
          <w:spacing w:val="15"/>
          <w:sz w:val="24"/>
          <w:szCs w:val="24"/>
        </w:rPr>
      </w:pPr>
    </w:p>
    <w:p w14:paraId="42ED8A2E" w14:textId="77777777" w:rsidR="00EA23A5" w:rsidRPr="00EA23A5" w:rsidRDefault="00EA23A5" w:rsidP="00EA23A5">
      <w:pPr>
        <w:spacing w:after="120" w:line="276" w:lineRule="auto"/>
        <w:ind w:firstLine="709"/>
        <w:outlineLvl w:val="1"/>
        <w:rPr>
          <w:rFonts w:ascii="Times New Roman" w:eastAsia="Segoe UI" w:hAnsi="Times New Roman" w:cs="Times New Roman"/>
          <w:b/>
          <w:bCs/>
          <w:color w:val="5A5A5A"/>
          <w:spacing w:val="15"/>
          <w:sz w:val="24"/>
          <w:szCs w:val="24"/>
        </w:rPr>
      </w:pPr>
      <w:r w:rsidRPr="00EA23A5">
        <w:rPr>
          <w:rFonts w:ascii="Times New Roman" w:eastAsia="Segoe UI" w:hAnsi="Times New Roman" w:cs="Times New Roman"/>
          <w:b/>
          <w:bCs/>
          <w:color w:val="5A5A5A"/>
          <w:spacing w:val="15"/>
          <w:sz w:val="24"/>
          <w:szCs w:val="24"/>
        </w:rPr>
        <w:t>1.2. Планируемые результаты освоения дисциплины</w:t>
      </w:r>
    </w:p>
    <w:p w14:paraId="2DDACCEC" w14:textId="77777777" w:rsidR="00EA23A5" w:rsidRPr="00EA23A5" w:rsidRDefault="00EA23A5" w:rsidP="00EA23A5">
      <w:pPr>
        <w:ind w:firstLine="709"/>
        <w:jc w:val="both"/>
        <w:rPr>
          <w:rFonts w:ascii="Times New Roman" w:eastAsia="Times New Roman" w:hAnsi="Times New Roman" w:cs="Times New Roman"/>
          <w:sz w:val="24"/>
          <w:szCs w:val="24"/>
          <w:lang w:eastAsia="ru-RU"/>
        </w:rPr>
      </w:pPr>
      <w:r w:rsidRPr="00EA23A5">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4.3ОПОП-П).</w:t>
      </w:r>
    </w:p>
    <w:p w14:paraId="3DF434C7" w14:textId="77777777" w:rsidR="00EA23A5" w:rsidRPr="00EA23A5" w:rsidRDefault="00EA23A5" w:rsidP="00EA23A5">
      <w:pPr>
        <w:ind w:firstLine="708"/>
        <w:jc w:val="both"/>
        <w:rPr>
          <w:rFonts w:ascii="Times New Roman" w:eastAsia="Calibri" w:hAnsi="Times New Roman" w:cs="Times New Roman"/>
          <w:sz w:val="24"/>
          <w:szCs w:val="24"/>
        </w:rPr>
      </w:pPr>
      <w:r w:rsidRPr="00EA23A5">
        <w:rPr>
          <w:rFonts w:ascii="Times New Roman" w:eastAsia="Calibri" w:hAnsi="Times New Roman" w:cs="Times New Roman"/>
          <w:bCs/>
          <w:sz w:val="24"/>
          <w:szCs w:val="24"/>
        </w:rPr>
        <w:t xml:space="preserve">В результате освоения дисциплины обучающийся должен </w:t>
      </w:r>
      <w:r w:rsidRPr="00EA23A5">
        <w:rPr>
          <w:rFonts w:ascii="Calibri" w:eastAsia="Calibri" w:hAnsi="Calibri" w:cs="Times New Roman"/>
        </w:rPr>
        <w:t xml:space="preserve"> </w:t>
      </w:r>
      <w:r w:rsidRPr="00EA23A5">
        <w:rPr>
          <w:rFonts w:ascii="Times New Roman" w:eastAsia="Calibri" w:hAnsi="Times New Roman" w:cs="Times New Roman"/>
          <w:sz w:val="24"/>
          <w:szCs w:val="24"/>
        </w:rPr>
        <w:t>освоить элементы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3682"/>
        <w:gridCol w:w="4678"/>
      </w:tblGrid>
      <w:tr w:rsidR="00EA23A5" w:rsidRPr="00EA23A5" w14:paraId="0AA9DD8D" w14:textId="77777777" w:rsidTr="00AD5821">
        <w:tc>
          <w:tcPr>
            <w:tcW w:w="1246" w:type="dxa"/>
            <w:tcBorders>
              <w:top w:val="single" w:sz="4" w:space="0" w:color="auto"/>
              <w:left w:val="single" w:sz="4" w:space="0" w:color="auto"/>
              <w:right w:val="single" w:sz="4" w:space="0" w:color="auto"/>
            </w:tcBorders>
          </w:tcPr>
          <w:p w14:paraId="5C99953A" w14:textId="77777777" w:rsidR="00EA23A5" w:rsidRPr="00EA23A5" w:rsidRDefault="00EA23A5" w:rsidP="00EA23A5">
            <w:pPr>
              <w:rPr>
                <w:rFonts w:ascii="Times New Roman" w:eastAsia="Calibri" w:hAnsi="Times New Roman" w:cs="Times New Roman"/>
                <w:b/>
                <w:sz w:val="24"/>
                <w:szCs w:val="24"/>
              </w:rPr>
            </w:pPr>
            <w:r w:rsidRPr="00EA23A5">
              <w:rPr>
                <w:rFonts w:ascii="Times New Roman" w:eastAsia="Calibri" w:hAnsi="Times New Roman" w:cs="Times New Roman"/>
                <w:b/>
                <w:sz w:val="24"/>
                <w:szCs w:val="24"/>
              </w:rPr>
              <w:t xml:space="preserve">Код ОК, </w:t>
            </w:r>
          </w:p>
          <w:p w14:paraId="0AFEB13C" w14:textId="77777777" w:rsidR="00EA23A5" w:rsidRPr="00EA23A5" w:rsidRDefault="00EA23A5" w:rsidP="00EA23A5">
            <w:pPr>
              <w:rPr>
                <w:rFonts w:ascii="Times New Roman" w:eastAsia="Calibri" w:hAnsi="Times New Roman" w:cs="Times New Roman"/>
                <w:b/>
                <w:i/>
                <w:sz w:val="24"/>
                <w:szCs w:val="24"/>
              </w:rPr>
            </w:pPr>
          </w:p>
        </w:tc>
        <w:tc>
          <w:tcPr>
            <w:tcW w:w="3682" w:type="dxa"/>
            <w:tcBorders>
              <w:top w:val="single" w:sz="4" w:space="0" w:color="auto"/>
              <w:left w:val="single" w:sz="4" w:space="0" w:color="auto"/>
              <w:right w:val="single" w:sz="4" w:space="0" w:color="auto"/>
            </w:tcBorders>
          </w:tcPr>
          <w:p w14:paraId="67E1F222" w14:textId="77777777" w:rsidR="00EA23A5" w:rsidRPr="00EA23A5" w:rsidRDefault="00EA23A5" w:rsidP="00EA23A5">
            <w:pPr>
              <w:jc w:val="center"/>
              <w:rPr>
                <w:rFonts w:ascii="Times New Roman" w:eastAsia="Calibri" w:hAnsi="Times New Roman" w:cs="Times New Roman"/>
                <w:b/>
                <w:sz w:val="24"/>
                <w:szCs w:val="24"/>
              </w:rPr>
            </w:pPr>
            <w:r w:rsidRPr="00EA23A5">
              <w:rPr>
                <w:rFonts w:ascii="Times New Roman" w:eastAsia="Calibri" w:hAnsi="Times New Roman" w:cs="Times New Roman"/>
                <w:b/>
                <w:sz w:val="24"/>
                <w:szCs w:val="24"/>
              </w:rPr>
              <w:t>Уметь</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6212EA0D" w14:textId="77777777" w:rsidR="00EA23A5" w:rsidRPr="00EA23A5" w:rsidRDefault="00EA23A5" w:rsidP="00EA23A5">
            <w:pPr>
              <w:jc w:val="center"/>
              <w:rPr>
                <w:rFonts w:ascii="Times New Roman" w:eastAsia="Calibri" w:hAnsi="Times New Roman" w:cs="Times New Roman"/>
                <w:b/>
                <w:i/>
                <w:sz w:val="24"/>
                <w:szCs w:val="24"/>
              </w:rPr>
            </w:pPr>
            <w:r w:rsidRPr="00EA23A5">
              <w:rPr>
                <w:rFonts w:ascii="Times New Roman" w:eastAsia="Calibri" w:hAnsi="Times New Roman" w:cs="Times New Roman"/>
                <w:b/>
                <w:sz w:val="24"/>
                <w:szCs w:val="24"/>
              </w:rPr>
              <w:t>Знать</w:t>
            </w:r>
          </w:p>
        </w:tc>
      </w:tr>
      <w:tr w:rsidR="00EA23A5" w:rsidRPr="00EA23A5" w14:paraId="39C77828" w14:textId="77777777" w:rsidTr="00AD5821">
        <w:tc>
          <w:tcPr>
            <w:tcW w:w="1246" w:type="dxa"/>
            <w:tcBorders>
              <w:top w:val="single" w:sz="4" w:space="0" w:color="auto"/>
              <w:left w:val="single" w:sz="4" w:space="0" w:color="auto"/>
              <w:right w:val="single" w:sz="4" w:space="0" w:color="auto"/>
            </w:tcBorders>
          </w:tcPr>
          <w:p w14:paraId="31A5221F" w14:textId="77777777" w:rsidR="00EA23A5" w:rsidRPr="00EA23A5" w:rsidRDefault="00EA23A5" w:rsidP="00EA23A5">
            <w:pPr>
              <w:rPr>
                <w:rFonts w:ascii="Times New Roman" w:eastAsia="Calibri" w:hAnsi="Times New Roman" w:cs="Times New Roman"/>
                <w:bCs/>
                <w:sz w:val="24"/>
                <w:szCs w:val="24"/>
              </w:rPr>
            </w:pPr>
            <w:r w:rsidRPr="00EA23A5">
              <w:rPr>
                <w:rFonts w:ascii="Times New Roman" w:eastAsia="Calibri" w:hAnsi="Times New Roman" w:cs="Times New Roman"/>
                <w:bCs/>
                <w:sz w:val="24"/>
                <w:szCs w:val="24"/>
              </w:rPr>
              <w:t>ОК.02</w:t>
            </w:r>
          </w:p>
        </w:tc>
        <w:tc>
          <w:tcPr>
            <w:tcW w:w="3682" w:type="dxa"/>
            <w:tcBorders>
              <w:top w:val="single" w:sz="4" w:space="0" w:color="auto"/>
              <w:left w:val="single" w:sz="4" w:space="0" w:color="auto"/>
              <w:right w:val="single" w:sz="4" w:space="0" w:color="auto"/>
            </w:tcBorders>
            <w:hideMark/>
          </w:tcPr>
          <w:p w14:paraId="271AC612" w14:textId="77777777" w:rsidR="00EA23A5" w:rsidRPr="00EA23A5" w:rsidRDefault="00EA23A5" w:rsidP="00EA23A5">
            <w:pPr>
              <w:widowControl w:val="0"/>
              <w:shd w:val="clear" w:color="auto" w:fill="FFFFFF"/>
              <w:tabs>
                <w:tab w:val="left" w:pos="1418"/>
                <w:tab w:val="left" w:pos="3261"/>
              </w:tabs>
              <w:autoSpaceDE w:val="0"/>
              <w:autoSpaceDN w:val="0"/>
              <w:adjustRightInd w:val="0"/>
              <w:ind w:right="-114"/>
              <w:rPr>
                <w:rFonts w:ascii="Times New Roman" w:eastAsia="Calibri" w:hAnsi="Times New Roman" w:cs="Times New Roman"/>
                <w:sz w:val="20"/>
                <w:szCs w:val="20"/>
              </w:rPr>
            </w:pPr>
            <w:r w:rsidRPr="00EA23A5">
              <w:rPr>
                <w:rFonts w:ascii="Times New Roman" w:eastAsia="Calibri" w:hAnsi="Times New Roman" w:cs="Times New Roman"/>
                <w:sz w:val="20"/>
                <w:szCs w:val="20"/>
              </w:rPr>
              <w:t xml:space="preserve">- </w:t>
            </w:r>
            <w:r w:rsidRPr="00EA23A5">
              <w:rPr>
                <w:rFonts w:ascii="Times New Roman" w:eastAsia="Calibri" w:hAnsi="Times New Roman" w:cs="Times New Roman"/>
              </w:rPr>
              <w:t>определять задачи для поиска информации, планировать процесс поиска, выбирать необходимые источники информации;</w:t>
            </w:r>
          </w:p>
          <w:p w14:paraId="492D6CF7" w14:textId="77777777" w:rsidR="00EA23A5" w:rsidRPr="00EA23A5" w:rsidRDefault="00EA23A5" w:rsidP="00EA23A5">
            <w:pPr>
              <w:widowControl w:val="0"/>
              <w:shd w:val="clear" w:color="auto" w:fill="FFFFFF"/>
              <w:tabs>
                <w:tab w:val="left" w:pos="1418"/>
                <w:tab w:val="left" w:pos="3261"/>
              </w:tabs>
              <w:autoSpaceDE w:val="0"/>
              <w:autoSpaceDN w:val="0"/>
              <w:adjustRightInd w:val="0"/>
              <w:ind w:right="-114"/>
              <w:rPr>
                <w:rFonts w:ascii="Times New Roman" w:eastAsia="Calibri" w:hAnsi="Times New Roman" w:cs="Times New Roman"/>
                <w:sz w:val="20"/>
                <w:szCs w:val="20"/>
              </w:rPr>
            </w:pPr>
            <w:r w:rsidRPr="00EA23A5">
              <w:rPr>
                <w:rFonts w:ascii="Times New Roman" w:eastAsia="Calibri" w:hAnsi="Times New Roman" w:cs="Times New Roman"/>
                <w:sz w:val="20"/>
                <w:szCs w:val="20"/>
              </w:rPr>
              <w:t xml:space="preserve">- </w:t>
            </w:r>
            <w:r w:rsidRPr="00EA23A5">
              <w:rPr>
                <w:rFonts w:ascii="Times New Roman" w:eastAsia="Calibri" w:hAnsi="Times New Roman" w:cs="Times New Roman"/>
              </w:rPr>
              <w:t>выделять наиболее значимое в перечне информации, структурировать получаемую информацию, оформлять результаты поиска</w:t>
            </w:r>
            <w:r w:rsidRPr="00EA23A5">
              <w:rPr>
                <w:rFonts w:ascii="Times New Roman" w:eastAsia="Calibri" w:hAnsi="Times New Roman" w:cs="Times New Roman"/>
                <w:spacing w:val="-2"/>
                <w:sz w:val="20"/>
                <w:szCs w:val="20"/>
              </w:rPr>
              <w:t>;</w:t>
            </w:r>
          </w:p>
          <w:p w14:paraId="6EBA240F" w14:textId="77777777" w:rsidR="00EA23A5" w:rsidRPr="00EA23A5" w:rsidRDefault="00EA23A5" w:rsidP="00EA23A5">
            <w:pPr>
              <w:widowControl w:val="0"/>
              <w:shd w:val="clear" w:color="auto" w:fill="FFFFFF"/>
              <w:tabs>
                <w:tab w:val="left" w:pos="1418"/>
                <w:tab w:val="left" w:pos="3261"/>
              </w:tabs>
              <w:autoSpaceDE w:val="0"/>
              <w:autoSpaceDN w:val="0"/>
              <w:adjustRightInd w:val="0"/>
              <w:ind w:right="-114"/>
              <w:rPr>
                <w:rFonts w:ascii="Times New Roman" w:eastAsia="Calibri" w:hAnsi="Times New Roman" w:cs="Times New Roman"/>
                <w:sz w:val="20"/>
                <w:szCs w:val="20"/>
              </w:rPr>
            </w:pPr>
            <w:r w:rsidRPr="00EA23A5">
              <w:rPr>
                <w:rFonts w:ascii="Times New Roman" w:eastAsia="Calibri" w:hAnsi="Times New Roman" w:cs="Times New Roman"/>
                <w:sz w:val="20"/>
                <w:szCs w:val="20"/>
              </w:rPr>
              <w:t xml:space="preserve">- </w:t>
            </w:r>
            <w:r w:rsidRPr="00EA23A5">
              <w:rPr>
                <w:rFonts w:ascii="Times New Roman" w:eastAsia="Calibri" w:hAnsi="Times New Roman" w:cs="Times New Roman"/>
              </w:rPr>
              <w:t>оценивать практическую значимость результатов поиска</w:t>
            </w:r>
            <w:r w:rsidRPr="00EA23A5">
              <w:rPr>
                <w:rFonts w:ascii="Times New Roman" w:eastAsia="Calibri" w:hAnsi="Times New Roman" w:cs="Times New Roman"/>
                <w:sz w:val="20"/>
                <w:szCs w:val="20"/>
              </w:rPr>
              <w:t>;</w:t>
            </w:r>
          </w:p>
          <w:p w14:paraId="7606359A" w14:textId="77777777" w:rsidR="00EA23A5" w:rsidRPr="00EA23A5" w:rsidRDefault="00EA23A5" w:rsidP="00EA23A5">
            <w:pPr>
              <w:widowControl w:val="0"/>
              <w:shd w:val="clear" w:color="auto" w:fill="FFFFFF"/>
              <w:tabs>
                <w:tab w:val="left" w:pos="1418"/>
                <w:tab w:val="left" w:pos="3261"/>
              </w:tabs>
              <w:autoSpaceDE w:val="0"/>
              <w:autoSpaceDN w:val="0"/>
              <w:adjustRightInd w:val="0"/>
              <w:ind w:right="-114"/>
              <w:rPr>
                <w:rFonts w:ascii="Times New Roman" w:eastAsia="Calibri" w:hAnsi="Times New Roman" w:cs="Times New Roman"/>
                <w:sz w:val="20"/>
                <w:szCs w:val="20"/>
              </w:rPr>
            </w:pPr>
            <w:r w:rsidRPr="00EA23A5">
              <w:rPr>
                <w:rFonts w:ascii="Times New Roman" w:eastAsia="Calibri" w:hAnsi="Times New Roman" w:cs="Times New Roman"/>
                <w:sz w:val="20"/>
                <w:szCs w:val="20"/>
              </w:rPr>
              <w:t xml:space="preserve">- </w:t>
            </w:r>
            <w:r w:rsidRPr="00EA23A5">
              <w:rPr>
                <w:rFonts w:ascii="Times New Roman" w:eastAsia="Calibri" w:hAnsi="Times New Roman" w:cs="Times New Roman"/>
              </w:rPr>
              <w:t>применять средства информационных технологий для решения профессиональных задач</w:t>
            </w:r>
            <w:r w:rsidRPr="00EA23A5">
              <w:rPr>
                <w:rFonts w:ascii="Times New Roman" w:eastAsia="Calibri" w:hAnsi="Times New Roman" w:cs="Times New Roman"/>
                <w:spacing w:val="-2"/>
                <w:sz w:val="20"/>
                <w:szCs w:val="20"/>
              </w:rPr>
              <w:t>;</w:t>
            </w:r>
          </w:p>
          <w:p w14:paraId="67435359" w14:textId="77777777" w:rsidR="00EA23A5" w:rsidRPr="00EA23A5" w:rsidRDefault="00EA23A5" w:rsidP="00EA23A5">
            <w:pPr>
              <w:rPr>
                <w:rFonts w:ascii="Times New Roman" w:eastAsia="Calibri" w:hAnsi="Times New Roman" w:cs="Times New Roman"/>
              </w:rPr>
            </w:pPr>
            <w:r w:rsidRPr="00EA23A5">
              <w:rPr>
                <w:rFonts w:ascii="Times New Roman" w:eastAsia="Calibri" w:hAnsi="Times New Roman" w:cs="Times New Roman"/>
                <w:spacing w:val="-2"/>
                <w:sz w:val="20"/>
                <w:szCs w:val="20"/>
              </w:rPr>
              <w:t xml:space="preserve">- </w:t>
            </w:r>
            <w:r w:rsidRPr="00EA23A5">
              <w:rPr>
                <w:rFonts w:ascii="Times New Roman" w:eastAsia="Calibri" w:hAnsi="Times New Roman" w:cs="Times New Roman"/>
              </w:rPr>
              <w:t>использовать современное программное обеспечение в профессиональной деятельности;</w:t>
            </w:r>
          </w:p>
          <w:p w14:paraId="1CE167A8" w14:textId="77777777" w:rsidR="00EA23A5" w:rsidRPr="00EA23A5" w:rsidRDefault="00EA23A5" w:rsidP="00EA23A5">
            <w:pPr>
              <w:rPr>
                <w:rFonts w:ascii="Times New Roman" w:eastAsia="Calibri" w:hAnsi="Times New Roman" w:cs="Times New Roman"/>
                <w:bCs/>
                <w:sz w:val="24"/>
                <w:szCs w:val="24"/>
              </w:rPr>
            </w:pPr>
            <w:r w:rsidRPr="00EA23A5">
              <w:rPr>
                <w:rFonts w:ascii="Times New Roman" w:eastAsia="Calibri" w:hAnsi="Times New Roman" w:cs="Times New Roman"/>
              </w:rPr>
              <w:t>- использовать различные цифровые средства для решения профессиональных задач.</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0E526835" w14:textId="77777777" w:rsidR="00EA23A5" w:rsidRPr="00EA23A5" w:rsidRDefault="00EA23A5" w:rsidP="00EA23A5">
            <w:pPr>
              <w:rPr>
                <w:rFonts w:ascii="Times New Roman" w:eastAsia="Calibri" w:hAnsi="Times New Roman" w:cs="Times New Roman"/>
                <w:bCs/>
                <w:sz w:val="20"/>
                <w:szCs w:val="20"/>
              </w:rPr>
            </w:pPr>
            <w:r w:rsidRPr="00EA23A5">
              <w:rPr>
                <w:rFonts w:ascii="Times New Roman" w:eastAsia="Calibri" w:hAnsi="Times New Roman" w:cs="Times New Roman"/>
                <w:iCs/>
                <w:sz w:val="20"/>
                <w:szCs w:val="20"/>
              </w:rPr>
              <w:t>-</w:t>
            </w:r>
            <w:r w:rsidRPr="00EA23A5">
              <w:rPr>
                <w:rFonts w:ascii="Times New Roman" w:eastAsia="Calibri" w:hAnsi="Times New Roman" w:cs="Times New Roman"/>
              </w:rPr>
              <w:t xml:space="preserve"> номенклатура информационных источников, применяемых в профессиональной деятельности</w:t>
            </w:r>
            <w:r w:rsidRPr="00EA23A5">
              <w:rPr>
                <w:rFonts w:ascii="Times New Roman" w:eastAsia="Calibri" w:hAnsi="Times New Roman" w:cs="Times New Roman"/>
                <w:bCs/>
                <w:sz w:val="20"/>
                <w:szCs w:val="20"/>
              </w:rPr>
              <w:t xml:space="preserve">; </w:t>
            </w:r>
          </w:p>
          <w:p w14:paraId="0A747A5F" w14:textId="77777777" w:rsidR="00EA23A5" w:rsidRPr="00EA23A5" w:rsidRDefault="00EA23A5" w:rsidP="00EA23A5">
            <w:pPr>
              <w:rPr>
                <w:rFonts w:ascii="Times New Roman" w:eastAsia="Calibri" w:hAnsi="Times New Roman" w:cs="Times New Roman"/>
                <w:bCs/>
                <w:sz w:val="20"/>
                <w:szCs w:val="20"/>
              </w:rPr>
            </w:pPr>
            <w:r w:rsidRPr="00EA23A5">
              <w:rPr>
                <w:rFonts w:ascii="Times New Roman" w:eastAsia="Calibri" w:hAnsi="Times New Roman" w:cs="Times New Roman"/>
                <w:bCs/>
                <w:sz w:val="20"/>
                <w:szCs w:val="20"/>
              </w:rPr>
              <w:t>-</w:t>
            </w:r>
            <w:r w:rsidRPr="00EA23A5">
              <w:rPr>
                <w:rFonts w:ascii="Times New Roman" w:eastAsia="Calibri" w:hAnsi="Times New Roman" w:cs="Times New Roman"/>
              </w:rPr>
              <w:t xml:space="preserve"> приемы структурирования информации</w:t>
            </w:r>
            <w:r w:rsidRPr="00EA23A5">
              <w:rPr>
                <w:rFonts w:ascii="Times New Roman" w:eastAsia="Calibri" w:hAnsi="Times New Roman" w:cs="Times New Roman"/>
                <w:bCs/>
                <w:sz w:val="20"/>
                <w:szCs w:val="20"/>
              </w:rPr>
              <w:t>;</w:t>
            </w:r>
          </w:p>
          <w:p w14:paraId="31873C12" w14:textId="77777777" w:rsidR="00EA23A5" w:rsidRPr="00EA23A5" w:rsidRDefault="00EA23A5" w:rsidP="00EA23A5">
            <w:pPr>
              <w:rPr>
                <w:rFonts w:ascii="Times New Roman" w:eastAsia="Calibri" w:hAnsi="Times New Roman" w:cs="Times New Roman"/>
                <w:bCs/>
                <w:sz w:val="20"/>
                <w:szCs w:val="20"/>
              </w:rPr>
            </w:pPr>
            <w:r w:rsidRPr="00EA23A5">
              <w:rPr>
                <w:rFonts w:ascii="Times New Roman" w:eastAsia="Calibri" w:hAnsi="Times New Roman" w:cs="Times New Roman"/>
                <w:bCs/>
                <w:sz w:val="20"/>
                <w:szCs w:val="20"/>
              </w:rPr>
              <w:t>-</w:t>
            </w:r>
            <w:r w:rsidRPr="00EA23A5">
              <w:rPr>
                <w:rFonts w:ascii="Times New Roman" w:eastAsia="Calibri" w:hAnsi="Times New Roman" w:cs="Times New Roman"/>
              </w:rPr>
              <w:t xml:space="preserve"> формат оформления результатов поиска информации</w:t>
            </w:r>
            <w:r w:rsidRPr="00EA23A5">
              <w:rPr>
                <w:rFonts w:ascii="Times New Roman" w:eastAsia="Calibri" w:hAnsi="Times New Roman" w:cs="Times New Roman"/>
                <w:bCs/>
                <w:sz w:val="20"/>
                <w:szCs w:val="20"/>
              </w:rPr>
              <w:t>;</w:t>
            </w:r>
          </w:p>
          <w:p w14:paraId="2C1842CD" w14:textId="77777777" w:rsidR="00EA23A5" w:rsidRPr="00EA23A5" w:rsidRDefault="00EA23A5" w:rsidP="00EA23A5">
            <w:pPr>
              <w:rPr>
                <w:rFonts w:ascii="Times New Roman" w:eastAsia="Calibri" w:hAnsi="Times New Roman" w:cs="Times New Roman"/>
                <w:bCs/>
                <w:i/>
                <w:sz w:val="24"/>
                <w:szCs w:val="24"/>
              </w:rPr>
            </w:pPr>
            <w:r w:rsidRPr="00EA23A5">
              <w:rPr>
                <w:rFonts w:ascii="Times New Roman" w:eastAsia="Calibri" w:hAnsi="Times New Roman" w:cs="Times New Roman"/>
                <w:bCs/>
                <w:sz w:val="20"/>
                <w:szCs w:val="20"/>
              </w:rPr>
              <w:t xml:space="preserve">- </w:t>
            </w:r>
            <w:r w:rsidRPr="00EA23A5">
              <w:rPr>
                <w:rFonts w:ascii="Times New Roman" w:eastAsia="Calibri" w:hAnsi="Times New Roman" w:cs="Times New Roman"/>
              </w:rPr>
              <w:t>современные средства и устройства информатизации, порядок их применения и программное обеспечение в профессиональной деятельности, в том числе цифровые средства.</w:t>
            </w:r>
          </w:p>
        </w:tc>
      </w:tr>
      <w:tr w:rsidR="00EA23A5" w:rsidRPr="00EA23A5" w14:paraId="4312D282" w14:textId="77777777" w:rsidTr="00AD5821">
        <w:tc>
          <w:tcPr>
            <w:tcW w:w="1246" w:type="dxa"/>
            <w:tcBorders>
              <w:left w:val="single" w:sz="4" w:space="0" w:color="auto"/>
              <w:bottom w:val="single" w:sz="4" w:space="0" w:color="auto"/>
              <w:right w:val="single" w:sz="4" w:space="0" w:color="auto"/>
            </w:tcBorders>
          </w:tcPr>
          <w:p w14:paraId="34596D86" w14:textId="77777777" w:rsidR="00EA23A5" w:rsidRPr="00EA23A5" w:rsidRDefault="00EA23A5" w:rsidP="00EA23A5">
            <w:pPr>
              <w:rPr>
                <w:rFonts w:ascii="Times New Roman" w:eastAsia="Calibri" w:hAnsi="Times New Roman" w:cs="Times New Roman"/>
                <w:bCs/>
                <w:sz w:val="24"/>
                <w:szCs w:val="24"/>
              </w:rPr>
            </w:pPr>
            <w:r w:rsidRPr="00EA23A5">
              <w:rPr>
                <w:rFonts w:ascii="Times New Roman" w:eastAsia="Calibri" w:hAnsi="Times New Roman" w:cs="Times New Roman"/>
                <w:bCs/>
                <w:sz w:val="24"/>
                <w:szCs w:val="24"/>
              </w:rPr>
              <w:t>ОК.04</w:t>
            </w:r>
          </w:p>
        </w:tc>
        <w:tc>
          <w:tcPr>
            <w:tcW w:w="3682" w:type="dxa"/>
            <w:tcBorders>
              <w:left w:val="single" w:sz="4" w:space="0" w:color="auto"/>
              <w:bottom w:val="single" w:sz="4" w:space="0" w:color="auto"/>
              <w:right w:val="single" w:sz="4" w:space="0" w:color="auto"/>
            </w:tcBorders>
          </w:tcPr>
          <w:p w14:paraId="65CB8319" w14:textId="77777777" w:rsidR="00EA23A5" w:rsidRPr="00EA23A5" w:rsidRDefault="00EA23A5" w:rsidP="00EA23A5">
            <w:pPr>
              <w:rPr>
                <w:rFonts w:ascii="Times New Roman" w:eastAsia="Calibri" w:hAnsi="Times New Roman" w:cs="Times New Roman"/>
                <w:spacing w:val="-4"/>
              </w:rPr>
            </w:pPr>
            <w:r w:rsidRPr="00EA23A5">
              <w:rPr>
                <w:rFonts w:ascii="Times New Roman" w:eastAsia="Calibri" w:hAnsi="Times New Roman" w:cs="Times New Roman"/>
                <w:iCs/>
                <w:sz w:val="20"/>
                <w:szCs w:val="20"/>
              </w:rPr>
              <w:t>-</w:t>
            </w:r>
            <w:r w:rsidRPr="00EA23A5">
              <w:rPr>
                <w:rFonts w:ascii="Times New Roman" w:eastAsia="Calibri" w:hAnsi="Times New Roman" w:cs="Times New Roman"/>
                <w:spacing w:val="-4"/>
              </w:rPr>
              <w:t xml:space="preserve"> организовывать работу коллектива и команды;</w:t>
            </w:r>
          </w:p>
          <w:p w14:paraId="4B71329E" w14:textId="77777777" w:rsidR="00EA23A5" w:rsidRPr="00EA23A5" w:rsidRDefault="00EA23A5" w:rsidP="00EA23A5">
            <w:pPr>
              <w:rPr>
                <w:rFonts w:ascii="Times New Roman" w:eastAsia="Calibri" w:hAnsi="Times New Roman" w:cs="Times New Roman"/>
                <w:bCs/>
                <w:sz w:val="24"/>
                <w:szCs w:val="24"/>
              </w:rPr>
            </w:pPr>
            <w:r w:rsidRPr="00EA23A5">
              <w:rPr>
                <w:rFonts w:ascii="Times New Roman" w:eastAsia="Calibri" w:hAnsi="Times New Roman" w:cs="Times New Roman"/>
                <w:bCs/>
                <w:sz w:val="24"/>
                <w:szCs w:val="24"/>
              </w:rPr>
              <w:t>-</w:t>
            </w:r>
            <w:r w:rsidRPr="00EA23A5">
              <w:rPr>
                <w:rFonts w:ascii="Times New Roman" w:eastAsia="Calibri" w:hAnsi="Times New Roman" w:cs="Times New Roman"/>
                <w:spacing w:val="-4"/>
              </w:rPr>
              <w:t xml:space="preserve"> взаимодействовать с коллегами, руководством, клиентами в ходе профессиональной деятельности.</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50AFBDC0" w14:textId="77777777" w:rsidR="00EA23A5" w:rsidRPr="00EA23A5" w:rsidRDefault="00EA23A5" w:rsidP="00EA23A5">
            <w:pPr>
              <w:rPr>
                <w:rFonts w:ascii="Times New Roman" w:eastAsia="Calibri" w:hAnsi="Times New Roman" w:cs="Times New Roman"/>
              </w:rPr>
            </w:pPr>
            <w:r w:rsidRPr="00EA23A5">
              <w:rPr>
                <w:rFonts w:ascii="Times New Roman" w:eastAsia="Calibri" w:hAnsi="Times New Roman" w:cs="Times New Roman"/>
                <w:iCs/>
                <w:sz w:val="20"/>
                <w:szCs w:val="20"/>
              </w:rPr>
              <w:t>-</w:t>
            </w:r>
            <w:r w:rsidRPr="00EA23A5">
              <w:rPr>
                <w:rFonts w:ascii="Times New Roman" w:eastAsia="Calibri" w:hAnsi="Times New Roman" w:cs="Times New Roman"/>
              </w:rPr>
              <w:t xml:space="preserve"> психологические основы деятельности коллектива;</w:t>
            </w:r>
          </w:p>
          <w:p w14:paraId="010F4D3D" w14:textId="77777777" w:rsidR="00EA23A5" w:rsidRPr="00EA23A5" w:rsidRDefault="00EA23A5" w:rsidP="00EA23A5">
            <w:pPr>
              <w:rPr>
                <w:rFonts w:ascii="Times New Roman" w:eastAsia="Calibri" w:hAnsi="Times New Roman" w:cs="Times New Roman"/>
                <w:bCs/>
                <w:i/>
                <w:sz w:val="24"/>
                <w:szCs w:val="24"/>
              </w:rPr>
            </w:pPr>
            <w:r w:rsidRPr="00EA23A5">
              <w:rPr>
                <w:rFonts w:ascii="Times New Roman" w:eastAsia="Calibri" w:hAnsi="Times New Roman" w:cs="Times New Roman"/>
              </w:rPr>
              <w:t>- психологические особенности личности.</w:t>
            </w:r>
          </w:p>
        </w:tc>
      </w:tr>
      <w:tr w:rsidR="00EA23A5" w:rsidRPr="00EA23A5" w14:paraId="1718C0D0" w14:textId="77777777" w:rsidTr="00AD5821">
        <w:tc>
          <w:tcPr>
            <w:tcW w:w="1246" w:type="dxa"/>
            <w:tcBorders>
              <w:top w:val="single" w:sz="4" w:space="0" w:color="auto"/>
              <w:left w:val="single" w:sz="4" w:space="0" w:color="auto"/>
              <w:right w:val="single" w:sz="4" w:space="0" w:color="auto"/>
            </w:tcBorders>
          </w:tcPr>
          <w:p w14:paraId="4422ABA8" w14:textId="77777777" w:rsidR="00EA23A5" w:rsidRPr="00EA23A5" w:rsidRDefault="00EA23A5" w:rsidP="00EA23A5">
            <w:pPr>
              <w:rPr>
                <w:rFonts w:ascii="Times New Roman" w:eastAsia="Calibri" w:hAnsi="Times New Roman" w:cs="Times New Roman"/>
                <w:bCs/>
                <w:sz w:val="24"/>
                <w:szCs w:val="24"/>
              </w:rPr>
            </w:pPr>
            <w:r w:rsidRPr="00EA23A5">
              <w:rPr>
                <w:rFonts w:ascii="Times New Roman" w:eastAsia="Calibri" w:hAnsi="Times New Roman" w:cs="Times New Roman"/>
                <w:bCs/>
                <w:sz w:val="24"/>
                <w:szCs w:val="24"/>
              </w:rPr>
              <w:t>ОК.05</w:t>
            </w:r>
          </w:p>
        </w:tc>
        <w:tc>
          <w:tcPr>
            <w:tcW w:w="3682" w:type="dxa"/>
            <w:tcBorders>
              <w:top w:val="single" w:sz="4" w:space="0" w:color="auto"/>
              <w:left w:val="single" w:sz="4" w:space="0" w:color="auto"/>
              <w:right w:val="single" w:sz="4" w:space="0" w:color="auto"/>
            </w:tcBorders>
            <w:hideMark/>
          </w:tcPr>
          <w:p w14:paraId="01201697" w14:textId="77777777" w:rsidR="00EA23A5" w:rsidRPr="00EA23A5" w:rsidRDefault="00EA23A5" w:rsidP="00EA23A5">
            <w:pPr>
              <w:rPr>
                <w:rFonts w:ascii="Times New Roman" w:eastAsia="Calibri" w:hAnsi="Times New Roman" w:cs="Times New Roman"/>
              </w:rPr>
            </w:pPr>
            <w:r w:rsidRPr="00EA23A5">
              <w:rPr>
                <w:rFonts w:ascii="Times New Roman" w:eastAsia="Calibri" w:hAnsi="Times New Roman" w:cs="Times New Roman"/>
                <w:bCs/>
                <w:i/>
                <w:sz w:val="24"/>
                <w:szCs w:val="24"/>
              </w:rPr>
              <w:t>-</w:t>
            </w:r>
            <w:r w:rsidRPr="00EA23A5">
              <w:rPr>
                <w:rFonts w:ascii="Times New Roman" w:eastAsia="Calibri" w:hAnsi="Times New Roman" w:cs="Times New Roman"/>
              </w:rPr>
              <w:t xml:space="preserve"> грамотно излагать свои мысли и оформлять документы по профессиональной тематике на государственном языке;</w:t>
            </w:r>
          </w:p>
          <w:p w14:paraId="470F4811" w14:textId="77777777" w:rsidR="00EA23A5" w:rsidRPr="00EA23A5" w:rsidRDefault="00EA23A5" w:rsidP="00EA23A5">
            <w:pPr>
              <w:rPr>
                <w:rFonts w:ascii="Times New Roman" w:eastAsia="Calibri" w:hAnsi="Times New Roman" w:cs="Times New Roman"/>
                <w:bCs/>
                <w:sz w:val="24"/>
                <w:szCs w:val="24"/>
              </w:rPr>
            </w:pPr>
            <w:r w:rsidRPr="00EA23A5">
              <w:rPr>
                <w:rFonts w:ascii="Times New Roman" w:eastAsia="Calibri" w:hAnsi="Times New Roman" w:cs="Times New Roman"/>
              </w:rPr>
              <w:lastRenderedPageBreak/>
              <w:t>- проявлять толерантность в рабочем коллективе.</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304C8A45" w14:textId="77777777" w:rsidR="00EA23A5" w:rsidRPr="00EA23A5" w:rsidRDefault="00EA23A5" w:rsidP="00EA23A5">
            <w:pPr>
              <w:rPr>
                <w:rFonts w:ascii="Times New Roman" w:eastAsia="Calibri" w:hAnsi="Times New Roman" w:cs="Times New Roman"/>
              </w:rPr>
            </w:pPr>
            <w:r w:rsidRPr="00EA23A5">
              <w:rPr>
                <w:rFonts w:ascii="Times New Roman" w:eastAsia="Calibri" w:hAnsi="Times New Roman" w:cs="Times New Roman"/>
                <w:bCs/>
                <w:i/>
                <w:sz w:val="24"/>
                <w:szCs w:val="24"/>
              </w:rPr>
              <w:lastRenderedPageBreak/>
              <w:t>-</w:t>
            </w:r>
            <w:r w:rsidRPr="00EA23A5">
              <w:rPr>
                <w:rFonts w:ascii="Times New Roman" w:eastAsia="Calibri" w:hAnsi="Times New Roman" w:cs="Times New Roman"/>
              </w:rPr>
              <w:t xml:space="preserve"> правила оформления документов;</w:t>
            </w:r>
          </w:p>
          <w:p w14:paraId="0361530F" w14:textId="77777777" w:rsidR="00EA23A5" w:rsidRPr="00EA23A5" w:rsidRDefault="00EA23A5" w:rsidP="00EA23A5">
            <w:pPr>
              <w:rPr>
                <w:rFonts w:ascii="Times New Roman" w:eastAsia="Calibri" w:hAnsi="Times New Roman" w:cs="Times New Roman"/>
              </w:rPr>
            </w:pPr>
            <w:r w:rsidRPr="00EA23A5">
              <w:rPr>
                <w:rFonts w:ascii="Times New Roman" w:eastAsia="Calibri" w:hAnsi="Times New Roman" w:cs="Times New Roman"/>
              </w:rPr>
              <w:t>- правила построения устных сообщений;</w:t>
            </w:r>
          </w:p>
          <w:p w14:paraId="47BC1FB2" w14:textId="77777777" w:rsidR="00EA23A5" w:rsidRPr="00EA23A5" w:rsidRDefault="00EA23A5" w:rsidP="00EA23A5">
            <w:pPr>
              <w:rPr>
                <w:rFonts w:ascii="Times New Roman" w:eastAsia="Calibri" w:hAnsi="Times New Roman" w:cs="Times New Roman"/>
                <w:bCs/>
                <w:i/>
                <w:sz w:val="24"/>
                <w:szCs w:val="24"/>
              </w:rPr>
            </w:pPr>
            <w:r w:rsidRPr="00EA23A5">
              <w:rPr>
                <w:rFonts w:ascii="Times New Roman" w:eastAsia="Calibri" w:hAnsi="Times New Roman" w:cs="Times New Roman"/>
              </w:rPr>
              <w:t>- особенности социального и культурного контекста.</w:t>
            </w:r>
          </w:p>
        </w:tc>
      </w:tr>
      <w:tr w:rsidR="00EA23A5" w:rsidRPr="00EA23A5" w14:paraId="02A8BDC7" w14:textId="77777777" w:rsidTr="00AD5821">
        <w:trPr>
          <w:trHeight w:val="327"/>
        </w:trPr>
        <w:tc>
          <w:tcPr>
            <w:tcW w:w="1246" w:type="dxa"/>
            <w:tcBorders>
              <w:left w:val="single" w:sz="4" w:space="0" w:color="auto"/>
              <w:right w:val="single" w:sz="4" w:space="0" w:color="auto"/>
            </w:tcBorders>
          </w:tcPr>
          <w:p w14:paraId="2BA9BA8A" w14:textId="77777777" w:rsidR="00EA23A5" w:rsidRPr="00EA23A5" w:rsidRDefault="00EA23A5" w:rsidP="00EA23A5">
            <w:pPr>
              <w:rPr>
                <w:rFonts w:ascii="Times New Roman" w:eastAsia="Calibri" w:hAnsi="Times New Roman" w:cs="Times New Roman"/>
                <w:bCs/>
                <w:sz w:val="24"/>
                <w:szCs w:val="24"/>
              </w:rPr>
            </w:pPr>
            <w:r w:rsidRPr="00EA23A5">
              <w:rPr>
                <w:rFonts w:ascii="Times New Roman" w:eastAsia="Calibri" w:hAnsi="Times New Roman" w:cs="Times New Roman"/>
                <w:bCs/>
                <w:sz w:val="24"/>
                <w:szCs w:val="24"/>
              </w:rPr>
              <w:lastRenderedPageBreak/>
              <w:t>ОК.06</w:t>
            </w:r>
          </w:p>
        </w:tc>
        <w:tc>
          <w:tcPr>
            <w:tcW w:w="3682" w:type="dxa"/>
            <w:tcBorders>
              <w:left w:val="single" w:sz="4" w:space="0" w:color="auto"/>
              <w:right w:val="single" w:sz="4" w:space="0" w:color="auto"/>
            </w:tcBorders>
          </w:tcPr>
          <w:p w14:paraId="296604D8" w14:textId="77777777" w:rsidR="00EA23A5" w:rsidRPr="00EA23A5" w:rsidRDefault="00EA23A5" w:rsidP="00EA23A5">
            <w:pPr>
              <w:rPr>
                <w:rFonts w:ascii="Times New Roman" w:eastAsia="Calibri" w:hAnsi="Times New Roman" w:cs="Times New Roman"/>
              </w:rPr>
            </w:pPr>
            <w:r w:rsidRPr="00EA23A5">
              <w:rPr>
                <w:rFonts w:ascii="Times New Roman" w:eastAsia="Calibri" w:hAnsi="Times New Roman" w:cs="Times New Roman"/>
              </w:rPr>
              <w:t>- проявлять гражданско-патриотическую позицию;</w:t>
            </w:r>
          </w:p>
          <w:p w14:paraId="49D49B99" w14:textId="77777777" w:rsidR="00EA23A5" w:rsidRPr="00EA23A5" w:rsidRDefault="00EA23A5" w:rsidP="00EA23A5">
            <w:pPr>
              <w:rPr>
                <w:rFonts w:ascii="Times New Roman" w:eastAsia="Calibri" w:hAnsi="Times New Roman" w:cs="Times New Roman"/>
              </w:rPr>
            </w:pPr>
            <w:r w:rsidRPr="00EA23A5">
              <w:rPr>
                <w:rFonts w:ascii="Times New Roman" w:eastAsia="Calibri" w:hAnsi="Times New Roman" w:cs="Times New Roman"/>
              </w:rPr>
              <w:t>- демонстрировать осознанное поведение;</w:t>
            </w:r>
          </w:p>
          <w:p w14:paraId="7C622135" w14:textId="77777777" w:rsidR="00EA23A5" w:rsidRPr="00EA23A5" w:rsidRDefault="00EA23A5" w:rsidP="00EA23A5">
            <w:pPr>
              <w:rPr>
                <w:rFonts w:ascii="Times New Roman" w:eastAsia="Calibri" w:hAnsi="Times New Roman" w:cs="Times New Roman"/>
              </w:rPr>
            </w:pPr>
            <w:r w:rsidRPr="00EA23A5">
              <w:rPr>
                <w:rFonts w:ascii="Times New Roman" w:eastAsia="Calibri" w:hAnsi="Times New Roman" w:cs="Times New Roman"/>
              </w:rPr>
              <w:t>- описывать значимость своей специальности;</w:t>
            </w:r>
          </w:p>
          <w:p w14:paraId="5BA0EC48" w14:textId="77777777" w:rsidR="00EA23A5" w:rsidRPr="00EA23A5" w:rsidRDefault="00EA23A5" w:rsidP="00EA23A5">
            <w:pPr>
              <w:rPr>
                <w:rFonts w:ascii="Times New Roman" w:eastAsia="Calibri" w:hAnsi="Times New Roman" w:cs="Times New Roman"/>
                <w:bCs/>
                <w:sz w:val="24"/>
                <w:szCs w:val="24"/>
              </w:rPr>
            </w:pPr>
            <w:r w:rsidRPr="00EA23A5">
              <w:rPr>
                <w:rFonts w:ascii="Times New Roman" w:eastAsia="Calibri" w:hAnsi="Times New Roman" w:cs="Times New Roman"/>
              </w:rPr>
              <w:t>- применять стандарты антикоррупционного поведения.</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47957413" w14:textId="77777777" w:rsidR="00EA23A5" w:rsidRPr="00EA23A5" w:rsidRDefault="00EA23A5" w:rsidP="00EA23A5">
            <w:pPr>
              <w:rPr>
                <w:rFonts w:ascii="Times New Roman" w:eastAsia="Calibri" w:hAnsi="Times New Roman" w:cs="Times New Roman"/>
              </w:rPr>
            </w:pPr>
            <w:r w:rsidRPr="00EA23A5">
              <w:rPr>
                <w:rFonts w:ascii="Times New Roman" w:eastAsia="Calibri" w:hAnsi="Times New Roman" w:cs="Times New Roman"/>
                <w:bCs/>
                <w:i/>
                <w:sz w:val="24"/>
                <w:szCs w:val="24"/>
              </w:rPr>
              <w:t>-</w:t>
            </w:r>
            <w:r w:rsidRPr="00EA23A5">
              <w:rPr>
                <w:rFonts w:ascii="Times New Roman" w:eastAsia="Calibri" w:hAnsi="Times New Roman" w:cs="Times New Roman"/>
              </w:rPr>
              <w:t xml:space="preserve"> сущность гражданско-патриотической позиции;</w:t>
            </w:r>
          </w:p>
          <w:p w14:paraId="4B92E8A6" w14:textId="77777777" w:rsidR="00EA23A5" w:rsidRPr="00EA23A5" w:rsidRDefault="00EA23A5" w:rsidP="00EA23A5">
            <w:pPr>
              <w:rPr>
                <w:rFonts w:ascii="Times New Roman" w:eastAsia="Calibri" w:hAnsi="Times New Roman" w:cs="Times New Roman"/>
              </w:rPr>
            </w:pPr>
            <w:r w:rsidRPr="00EA23A5">
              <w:rPr>
                <w:rFonts w:ascii="Times New Roman" w:eastAsia="Calibri" w:hAnsi="Times New Roman" w:cs="Times New Roman"/>
              </w:rPr>
              <w:t>- традиционных общечеловеческих ценностей, в том числе с учетом гармонизации межнациональных и межрелигиозных отношений;</w:t>
            </w:r>
          </w:p>
          <w:p w14:paraId="5DF409C9" w14:textId="77777777" w:rsidR="00EA23A5" w:rsidRPr="00EA23A5" w:rsidRDefault="00EA23A5" w:rsidP="00EA23A5">
            <w:pPr>
              <w:rPr>
                <w:rFonts w:ascii="Times New Roman" w:eastAsia="Calibri" w:hAnsi="Times New Roman" w:cs="Times New Roman"/>
              </w:rPr>
            </w:pPr>
            <w:r w:rsidRPr="00EA23A5">
              <w:rPr>
                <w:rFonts w:ascii="Times New Roman" w:eastAsia="Calibri" w:hAnsi="Times New Roman" w:cs="Times New Roman"/>
              </w:rPr>
              <w:t>- значимость профессиональной деятельности по специальности;</w:t>
            </w:r>
          </w:p>
          <w:p w14:paraId="762849EB" w14:textId="77777777" w:rsidR="00EA23A5" w:rsidRPr="00EA23A5" w:rsidRDefault="00EA23A5" w:rsidP="00EA23A5">
            <w:pPr>
              <w:rPr>
                <w:rFonts w:ascii="Times New Roman" w:eastAsia="Calibri" w:hAnsi="Times New Roman" w:cs="Times New Roman"/>
                <w:bCs/>
                <w:i/>
                <w:sz w:val="24"/>
                <w:szCs w:val="24"/>
              </w:rPr>
            </w:pPr>
            <w:r w:rsidRPr="00EA23A5">
              <w:rPr>
                <w:rFonts w:ascii="Times New Roman" w:eastAsia="Calibri" w:hAnsi="Times New Roman" w:cs="Times New Roman"/>
              </w:rPr>
              <w:t>- стандарты антикоррупционного поведения и последствия его нарушения.</w:t>
            </w:r>
          </w:p>
        </w:tc>
      </w:tr>
    </w:tbl>
    <w:p w14:paraId="1E852315" w14:textId="77777777" w:rsidR="00EA23A5" w:rsidRPr="00EA23A5" w:rsidRDefault="00EA23A5" w:rsidP="00EA23A5">
      <w:pPr>
        <w:spacing w:after="120"/>
        <w:ind w:firstLine="709"/>
        <w:rPr>
          <w:rFonts w:ascii="Times New Roman" w:eastAsia="Calibri" w:hAnsi="Times New Roman" w:cs="Times New Roman"/>
          <w:bCs/>
          <w:sz w:val="24"/>
          <w:szCs w:val="24"/>
        </w:rPr>
      </w:pPr>
    </w:p>
    <w:p w14:paraId="749FA16A" w14:textId="77777777" w:rsidR="00EA23A5" w:rsidRPr="00EA23A5" w:rsidRDefault="00EA23A5" w:rsidP="00EA23A5">
      <w:pPr>
        <w:spacing w:after="120"/>
        <w:ind w:firstLine="709"/>
        <w:rPr>
          <w:rFonts w:ascii="Times New Roman" w:eastAsia="Calibri" w:hAnsi="Times New Roman" w:cs="Times New Roman"/>
          <w:bCs/>
          <w:sz w:val="24"/>
          <w:szCs w:val="24"/>
        </w:rPr>
      </w:pPr>
    </w:p>
    <w:p w14:paraId="2B00469C" w14:textId="77777777" w:rsidR="00EA23A5" w:rsidRPr="00EA23A5" w:rsidRDefault="00EA23A5" w:rsidP="00EA23A5">
      <w:pPr>
        <w:ind w:firstLine="709"/>
        <w:rPr>
          <w:rFonts w:ascii="Times New Roman" w:eastAsia="Times New Roman" w:hAnsi="Times New Roman" w:cs="Times New Roman"/>
          <w:sz w:val="12"/>
          <w:szCs w:val="12"/>
          <w:lang w:eastAsia="ru-RU"/>
        </w:rPr>
      </w:pPr>
    </w:p>
    <w:p w14:paraId="44A1A61D" w14:textId="77777777" w:rsidR="00EA23A5" w:rsidRPr="00EA23A5" w:rsidRDefault="00EA23A5" w:rsidP="00EA23A5">
      <w:pPr>
        <w:keepNext/>
        <w:spacing w:after="120"/>
        <w:jc w:val="center"/>
        <w:outlineLvl w:val="0"/>
        <w:rPr>
          <w:rFonts w:ascii="Times New Roman" w:eastAsia="Segoe UI" w:hAnsi="Times New Roman" w:cs="Times New Roman"/>
          <w:b/>
          <w:bCs/>
          <w:caps/>
          <w:kern w:val="32"/>
          <w:sz w:val="24"/>
          <w:szCs w:val="24"/>
          <w:lang w:eastAsia="x-none"/>
        </w:rPr>
      </w:pPr>
      <w:r w:rsidRPr="00EA23A5">
        <w:rPr>
          <w:rFonts w:ascii="Times New Roman" w:eastAsia="Segoe UI" w:hAnsi="Times New Roman" w:cs="Times New Roman"/>
          <w:b/>
          <w:bCs/>
          <w:caps/>
          <w:kern w:val="32"/>
          <w:sz w:val="24"/>
          <w:szCs w:val="24"/>
          <w:lang w:val="x-none" w:eastAsia="x-none"/>
        </w:rPr>
        <w:t xml:space="preserve">2. Структура и содержание </w:t>
      </w:r>
      <w:r w:rsidRPr="00EA23A5">
        <w:rPr>
          <w:rFonts w:ascii="Times New Roman" w:eastAsia="Segoe UI" w:hAnsi="Times New Roman" w:cs="Times New Roman"/>
          <w:b/>
          <w:bCs/>
          <w:caps/>
          <w:kern w:val="32"/>
          <w:sz w:val="24"/>
          <w:szCs w:val="24"/>
          <w:lang w:eastAsia="x-none"/>
        </w:rPr>
        <w:t>ДИСЦИПЛИНЫ</w:t>
      </w:r>
    </w:p>
    <w:p w14:paraId="086E7F67" w14:textId="77777777" w:rsidR="00EA23A5" w:rsidRPr="00EA23A5" w:rsidRDefault="00EA23A5" w:rsidP="00EA23A5">
      <w:pPr>
        <w:spacing w:after="120" w:line="276" w:lineRule="auto"/>
        <w:ind w:firstLine="709"/>
        <w:outlineLvl w:val="1"/>
        <w:rPr>
          <w:rFonts w:ascii="Times New Roman" w:eastAsia="Segoe UI" w:hAnsi="Times New Roman" w:cs="Times New Roman"/>
          <w:b/>
          <w:bCs/>
          <w:color w:val="5A5A5A"/>
          <w:spacing w:val="15"/>
          <w:sz w:val="24"/>
          <w:szCs w:val="24"/>
        </w:rPr>
      </w:pPr>
      <w:r w:rsidRPr="00EA23A5">
        <w:rPr>
          <w:rFonts w:ascii="Times New Roman" w:eastAsia="Segoe UI" w:hAnsi="Times New Roman" w:cs="Times New Roman"/>
          <w:b/>
          <w:bCs/>
          <w:color w:val="5A5A5A"/>
          <w:spacing w:val="15"/>
          <w:sz w:val="24"/>
          <w:szCs w:val="24"/>
        </w:rPr>
        <w:t>2.1. Трудоемкость освоения дисциплины</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2"/>
        <w:gridCol w:w="1132"/>
        <w:gridCol w:w="2272"/>
      </w:tblGrid>
      <w:tr w:rsidR="00EA23A5" w:rsidRPr="00EA23A5" w14:paraId="5E06CD46" w14:textId="77777777" w:rsidTr="00AD5821">
        <w:trPr>
          <w:trHeight w:val="23"/>
        </w:trPr>
        <w:tc>
          <w:tcPr>
            <w:tcW w:w="3258" w:type="pct"/>
            <w:vAlign w:val="center"/>
          </w:tcPr>
          <w:p w14:paraId="121A563B" w14:textId="77777777" w:rsidR="00EA23A5" w:rsidRPr="00EA23A5" w:rsidRDefault="00EA23A5" w:rsidP="00EA23A5">
            <w:pPr>
              <w:jc w:val="center"/>
              <w:rPr>
                <w:rFonts w:ascii="Times New Roman" w:eastAsia="Calibri" w:hAnsi="Times New Roman" w:cs="Times New Roman"/>
                <w:b/>
                <w:sz w:val="24"/>
              </w:rPr>
            </w:pPr>
            <w:r w:rsidRPr="00EA23A5">
              <w:rPr>
                <w:rFonts w:ascii="Times New Roman" w:eastAsia="Calibri" w:hAnsi="Times New Roman" w:cs="Times New Roman"/>
                <w:b/>
                <w:sz w:val="24"/>
              </w:rPr>
              <w:t>Наименование составных частей дисциплины</w:t>
            </w:r>
          </w:p>
        </w:tc>
        <w:tc>
          <w:tcPr>
            <w:tcW w:w="579" w:type="pct"/>
            <w:vAlign w:val="center"/>
          </w:tcPr>
          <w:p w14:paraId="176AD7AC" w14:textId="77777777" w:rsidR="00EA23A5" w:rsidRPr="00EA23A5" w:rsidRDefault="00EA23A5" w:rsidP="00EA23A5">
            <w:pPr>
              <w:jc w:val="center"/>
              <w:rPr>
                <w:rFonts w:ascii="Times New Roman" w:eastAsia="Calibri" w:hAnsi="Times New Roman" w:cs="Times New Roman"/>
                <w:b/>
                <w:iCs/>
                <w:sz w:val="24"/>
              </w:rPr>
            </w:pPr>
            <w:r w:rsidRPr="00EA23A5">
              <w:rPr>
                <w:rFonts w:ascii="Times New Roman" w:eastAsia="Calibri" w:hAnsi="Times New Roman" w:cs="Times New Roman"/>
                <w:b/>
                <w:iCs/>
                <w:sz w:val="24"/>
              </w:rPr>
              <w:t>Объем в часах</w:t>
            </w:r>
          </w:p>
        </w:tc>
        <w:tc>
          <w:tcPr>
            <w:tcW w:w="1162" w:type="pct"/>
          </w:tcPr>
          <w:p w14:paraId="78E0AAD6" w14:textId="77777777" w:rsidR="00EA23A5" w:rsidRPr="00EA23A5" w:rsidRDefault="00EA23A5" w:rsidP="00EA23A5">
            <w:pPr>
              <w:jc w:val="center"/>
              <w:rPr>
                <w:rFonts w:ascii="Times New Roman" w:eastAsia="Calibri" w:hAnsi="Times New Roman" w:cs="Times New Roman"/>
                <w:b/>
                <w:iCs/>
                <w:sz w:val="24"/>
              </w:rPr>
            </w:pPr>
            <w:r w:rsidRPr="00EA23A5">
              <w:rPr>
                <w:rFonts w:ascii="Times New Roman" w:eastAsia="Calibri" w:hAnsi="Times New Roman" w:cs="Times New Roman"/>
                <w:b/>
                <w:sz w:val="24"/>
              </w:rPr>
              <w:t>В т.ч. в форме практ. подготовки</w:t>
            </w:r>
          </w:p>
        </w:tc>
      </w:tr>
      <w:tr w:rsidR="00EA23A5" w:rsidRPr="00EA23A5" w14:paraId="031B75D6" w14:textId="77777777" w:rsidTr="00AD5821">
        <w:trPr>
          <w:trHeight w:val="23"/>
        </w:trPr>
        <w:tc>
          <w:tcPr>
            <w:tcW w:w="3258" w:type="pct"/>
            <w:vAlign w:val="center"/>
          </w:tcPr>
          <w:p w14:paraId="45FDE83F" w14:textId="77777777" w:rsidR="00EA23A5" w:rsidRPr="00EA23A5" w:rsidRDefault="00EA23A5" w:rsidP="00EA23A5">
            <w:pPr>
              <w:jc w:val="both"/>
              <w:rPr>
                <w:rFonts w:ascii="Times New Roman" w:eastAsia="Calibri" w:hAnsi="Times New Roman" w:cs="Times New Roman"/>
                <w:bCs/>
                <w:sz w:val="24"/>
                <w:szCs w:val="24"/>
              </w:rPr>
            </w:pPr>
            <w:r w:rsidRPr="00EA23A5">
              <w:rPr>
                <w:rFonts w:ascii="Times New Roman" w:eastAsia="Calibri" w:hAnsi="Times New Roman" w:cs="Times New Roman"/>
                <w:bCs/>
                <w:sz w:val="24"/>
                <w:szCs w:val="24"/>
              </w:rPr>
              <w:t>Учебные занятия</w:t>
            </w:r>
          </w:p>
        </w:tc>
        <w:tc>
          <w:tcPr>
            <w:tcW w:w="579" w:type="pct"/>
            <w:vAlign w:val="center"/>
          </w:tcPr>
          <w:p w14:paraId="38C38F5B" w14:textId="77777777" w:rsidR="00EA23A5" w:rsidRPr="00EA23A5" w:rsidRDefault="00EA23A5" w:rsidP="00EA23A5">
            <w:pPr>
              <w:jc w:val="center"/>
              <w:rPr>
                <w:rFonts w:ascii="Times New Roman" w:eastAsia="Calibri" w:hAnsi="Times New Roman" w:cs="Times New Roman"/>
                <w:bCs/>
                <w:sz w:val="24"/>
                <w:szCs w:val="24"/>
              </w:rPr>
            </w:pPr>
            <w:r w:rsidRPr="00EA23A5">
              <w:rPr>
                <w:rFonts w:ascii="Times New Roman" w:eastAsia="Calibri" w:hAnsi="Times New Roman" w:cs="Times New Roman"/>
                <w:bCs/>
                <w:sz w:val="24"/>
                <w:szCs w:val="24"/>
              </w:rPr>
              <w:t>46</w:t>
            </w:r>
          </w:p>
        </w:tc>
        <w:tc>
          <w:tcPr>
            <w:tcW w:w="1162" w:type="pct"/>
            <w:vAlign w:val="center"/>
          </w:tcPr>
          <w:p w14:paraId="415F6110" w14:textId="77777777" w:rsidR="00EA23A5" w:rsidRPr="00EA23A5" w:rsidRDefault="00EA23A5" w:rsidP="00EA23A5">
            <w:pPr>
              <w:jc w:val="center"/>
              <w:rPr>
                <w:rFonts w:ascii="Times New Roman" w:eastAsia="Calibri" w:hAnsi="Times New Roman" w:cs="Times New Roman"/>
                <w:bCs/>
                <w:sz w:val="24"/>
                <w:szCs w:val="24"/>
              </w:rPr>
            </w:pPr>
            <w:r w:rsidRPr="00EA23A5">
              <w:rPr>
                <w:rFonts w:ascii="Times New Roman" w:eastAsia="Calibri" w:hAnsi="Times New Roman" w:cs="Times New Roman"/>
                <w:bCs/>
                <w:sz w:val="24"/>
                <w:szCs w:val="24"/>
              </w:rPr>
              <w:t>4</w:t>
            </w:r>
          </w:p>
        </w:tc>
      </w:tr>
      <w:tr w:rsidR="00EA23A5" w:rsidRPr="00EA23A5" w14:paraId="71922DC1" w14:textId="77777777" w:rsidTr="00AD5821">
        <w:trPr>
          <w:trHeight w:val="23"/>
        </w:trPr>
        <w:tc>
          <w:tcPr>
            <w:tcW w:w="3258" w:type="pct"/>
            <w:vAlign w:val="center"/>
          </w:tcPr>
          <w:p w14:paraId="4F84501C" w14:textId="77777777" w:rsidR="00EA23A5" w:rsidRPr="00EA23A5" w:rsidRDefault="00EA23A5" w:rsidP="00EA23A5">
            <w:pPr>
              <w:jc w:val="both"/>
              <w:rPr>
                <w:rFonts w:ascii="Times New Roman" w:eastAsia="Calibri" w:hAnsi="Times New Roman" w:cs="Times New Roman"/>
                <w:bCs/>
                <w:iCs/>
                <w:sz w:val="24"/>
                <w:szCs w:val="24"/>
              </w:rPr>
            </w:pPr>
            <w:r w:rsidRPr="00EA23A5">
              <w:rPr>
                <w:rFonts w:ascii="Times New Roman" w:eastAsia="Calibri" w:hAnsi="Times New Roman" w:cs="Times New Roman"/>
                <w:bCs/>
                <w:iCs/>
                <w:sz w:val="24"/>
                <w:szCs w:val="24"/>
              </w:rPr>
              <w:t>теоретические</w:t>
            </w:r>
          </w:p>
        </w:tc>
        <w:tc>
          <w:tcPr>
            <w:tcW w:w="579" w:type="pct"/>
            <w:vAlign w:val="center"/>
          </w:tcPr>
          <w:p w14:paraId="220212F3" w14:textId="77777777" w:rsidR="00EA23A5" w:rsidRPr="00EA23A5" w:rsidRDefault="00EA23A5" w:rsidP="00EA23A5">
            <w:pPr>
              <w:jc w:val="center"/>
              <w:rPr>
                <w:rFonts w:ascii="Times New Roman" w:eastAsia="Calibri" w:hAnsi="Times New Roman" w:cs="Times New Roman"/>
                <w:bCs/>
                <w:sz w:val="24"/>
                <w:szCs w:val="24"/>
              </w:rPr>
            </w:pPr>
            <w:r w:rsidRPr="00EA23A5">
              <w:rPr>
                <w:rFonts w:ascii="Times New Roman" w:eastAsia="Calibri" w:hAnsi="Times New Roman" w:cs="Times New Roman"/>
                <w:bCs/>
                <w:sz w:val="24"/>
                <w:szCs w:val="24"/>
              </w:rPr>
              <w:t>42</w:t>
            </w:r>
          </w:p>
        </w:tc>
        <w:tc>
          <w:tcPr>
            <w:tcW w:w="1162" w:type="pct"/>
            <w:vAlign w:val="center"/>
          </w:tcPr>
          <w:p w14:paraId="449DB76A" w14:textId="77777777" w:rsidR="00EA23A5" w:rsidRPr="00EA23A5" w:rsidRDefault="00EA23A5" w:rsidP="00EA23A5">
            <w:pPr>
              <w:jc w:val="center"/>
              <w:rPr>
                <w:rFonts w:ascii="Times New Roman" w:eastAsia="Calibri" w:hAnsi="Times New Roman" w:cs="Times New Roman"/>
                <w:bCs/>
                <w:sz w:val="24"/>
                <w:szCs w:val="24"/>
              </w:rPr>
            </w:pPr>
            <w:r w:rsidRPr="00EA23A5">
              <w:rPr>
                <w:rFonts w:ascii="Times New Roman" w:eastAsia="Calibri" w:hAnsi="Times New Roman" w:cs="Times New Roman"/>
                <w:bCs/>
                <w:sz w:val="24"/>
                <w:szCs w:val="24"/>
              </w:rPr>
              <w:t>-</w:t>
            </w:r>
          </w:p>
        </w:tc>
      </w:tr>
      <w:tr w:rsidR="00EA23A5" w:rsidRPr="00EA23A5" w14:paraId="28B971E9" w14:textId="77777777" w:rsidTr="00AD5821">
        <w:trPr>
          <w:trHeight w:val="23"/>
        </w:trPr>
        <w:tc>
          <w:tcPr>
            <w:tcW w:w="3258" w:type="pct"/>
            <w:vAlign w:val="center"/>
          </w:tcPr>
          <w:p w14:paraId="0FF23390" w14:textId="77777777" w:rsidR="00EA23A5" w:rsidRPr="00EA23A5" w:rsidRDefault="00EA23A5" w:rsidP="00EA23A5">
            <w:pPr>
              <w:jc w:val="both"/>
              <w:rPr>
                <w:rFonts w:ascii="Times New Roman" w:eastAsia="Calibri" w:hAnsi="Times New Roman" w:cs="Times New Roman"/>
                <w:bCs/>
                <w:iCs/>
                <w:sz w:val="24"/>
                <w:szCs w:val="24"/>
              </w:rPr>
            </w:pPr>
            <w:r w:rsidRPr="00EA23A5">
              <w:rPr>
                <w:rFonts w:ascii="Times New Roman" w:eastAsia="Calibri" w:hAnsi="Times New Roman" w:cs="Times New Roman"/>
                <w:bCs/>
                <w:iCs/>
                <w:sz w:val="24"/>
                <w:szCs w:val="24"/>
              </w:rPr>
              <w:t>практические</w:t>
            </w:r>
          </w:p>
        </w:tc>
        <w:tc>
          <w:tcPr>
            <w:tcW w:w="579" w:type="pct"/>
            <w:vAlign w:val="center"/>
          </w:tcPr>
          <w:p w14:paraId="59B0C4E5" w14:textId="77777777" w:rsidR="00EA23A5" w:rsidRPr="00EA23A5" w:rsidRDefault="00EA23A5" w:rsidP="00EA23A5">
            <w:pPr>
              <w:jc w:val="center"/>
              <w:rPr>
                <w:rFonts w:ascii="Times New Roman" w:eastAsia="Calibri" w:hAnsi="Times New Roman" w:cs="Times New Roman"/>
                <w:bCs/>
                <w:sz w:val="24"/>
                <w:szCs w:val="24"/>
              </w:rPr>
            </w:pPr>
            <w:r w:rsidRPr="00EA23A5">
              <w:rPr>
                <w:rFonts w:ascii="Times New Roman" w:eastAsia="Calibri" w:hAnsi="Times New Roman" w:cs="Times New Roman"/>
                <w:bCs/>
                <w:sz w:val="24"/>
                <w:szCs w:val="24"/>
              </w:rPr>
              <w:t>4</w:t>
            </w:r>
          </w:p>
        </w:tc>
        <w:tc>
          <w:tcPr>
            <w:tcW w:w="1162" w:type="pct"/>
            <w:vAlign w:val="center"/>
          </w:tcPr>
          <w:p w14:paraId="6D7E7E20" w14:textId="77777777" w:rsidR="00EA23A5" w:rsidRPr="00EA23A5" w:rsidRDefault="00EA23A5" w:rsidP="00EA23A5">
            <w:pPr>
              <w:jc w:val="center"/>
              <w:rPr>
                <w:rFonts w:ascii="Times New Roman" w:eastAsia="Calibri" w:hAnsi="Times New Roman" w:cs="Times New Roman"/>
                <w:bCs/>
                <w:sz w:val="24"/>
                <w:szCs w:val="24"/>
              </w:rPr>
            </w:pPr>
            <w:r w:rsidRPr="00EA23A5">
              <w:rPr>
                <w:rFonts w:ascii="Times New Roman" w:eastAsia="Calibri" w:hAnsi="Times New Roman" w:cs="Times New Roman"/>
                <w:bCs/>
                <w:sz w:val="24"/>
                <w:szCs w:val="24"/>
              </w:rPr>
              <w:t>4</w:t>
            </w:r>
          </w:p>
        </w:tc>
      </w:tr>
      <w:tr w:rsidR="00EA23A5" w:rsidRPr="00EA23A5" w14:paraId="09A695CA" w14:textId="77777777" w:rsidTr="00AD5821">
        <w:trPr>
          <w:trHeight w:val="23"/>
        </w:trPr>
        <w:tc>
          <w:tcPr>
            <w:tcW w:w="3258" w:type="pct"/>
            <w:vAlign w:val="center"/>
          </w:tcPr>
          <w:p w14:paraId="6D53BADA" w14:textId="77777777" w:rsidR="00EA23A5" w:rsidRPr="00EA23A5" w:rsidRDefault="00EA23A5" w:rsidP="00EA23A5">
            <w:pPr>
              <w:jc w:val="both"/>
              <w:rPr>
                <w:rFonts w:ascii="Times New Roman" w:eastAsia="Calibri" w:hAnsi="Times New Roman" w:cs="Times New Roman"/>
                <w:bCs/>
                <w:sz w:val="24"/>
                <w:szCs w:val="24"/>
              </w:rPr>
            </w:pPr>
            <w:r w:rsidRPr="00EA23A5">
              <w:rPr>
                <w:rFonts w:ascii="Times New Roman" w:eastAsia="Calibri" w:hAnsi="Times New Roman" w:cs="Times New Roman"/>
                <w:bCs/>
                <w:sz w:val="24"/>
                <w:szCs w:val="24"/>
              </w:rPr>
              <w:t>Самостоятельная работа</w:t>
            </w:r>
          </w:p>
        </w:tc>
        <w:tc>
          <w:tcPr>
            <w:tcW w:w="579" w:type="pct"/>
            <w:vAlign w:val="center"/>
          </w:tcPr>
          <w:p w14:paraId="40343AC7" w14:textId="77777777" w:rsidR="00EA23A5" w:rsidRPr="00EA23A5" w:rsidRDefault="00EA23A5" w:rsidP="00EA23A5">
            <w:pPr>
              <w:jc w:val="center"/>
              <w:rPr>
                <w:rFonts w:ascii="Times New Roman" w:eastAsia="Calibri" w:hAnsi="Times New Roman" w:cs="Times New Roman"/>
                <w:bCs/>
                <w:sz w:val="24"/>
                <w:szCs w:val="24"/>
              </w:rPr>
            </w:pPr>
            <w:r w:rsidRPr="00EA23A5">
              <w:rPr>
                <w:rFonts w:ascii="Times New Roman" w:eastAsia="Calibri" w:hAnsi="Times New Roman" w:cs="Times New Roman"/>
                <w:bCs/>
                <w:sz w:val="24"/>
                <w:szCs w:val="24"/>
              </w:rPr>
              <w:t>-</w:t>
            </w:r>
          </w:p>
        </w:tc>
        <w:tc>
          <w:tcPr>
            <w:tcW w:w="1162" w:type="pct"/>
            <w:vAlign w:val="center"/>
          </w:tcPr>
          <w:p w14:paraId="2EBFA841" w14:textId="77777777" w:rsidR="00EA23A5" w:rsidRPr="00EA23A5" w:rsidRDefault="00EA23A5" w:rsidP="00EA23A5">
            <w:pPr>
              <w:jc w:val="center"/>
              <w:rPr>
                <w:rFonts w:ascii="Times New Roman" w:eastAsia="Calibri" w:hAnsi="Times New Roman" w:cs="Times New Roman"/>
                <w:bCs/>
                <w:sz w:val="24"/>
                <w:szCs w:val="24"/>
              </w:rPr>
            </w:pPr>
            <w:r w:rsidRPr="00EA23A5">
              <w:rPr>
                <w:rFonts w:ascii="Times New Roman" w:eastAsia="Calibri" w:hAnsi="Times New Roman" w:cs="Times New Roman"/>
                <w:bCs/>
                <w:sz w:val="24"/>
                <w:szCs w:val="24"/>
              </w:rPr>
              <w:t>-</w:t>
            </w:r>
          </w:p>
        </w:tc>
      </w:tr>
      <w:tr w:rsidR="00EA23A5" w:rsidRPr="00EA23A5" w14:paraId="3CF7A1CD" w14:textId="77777777" w:rsidTr="00AD5821">
        <w:trPr>
          <w:trHeight w:val="23"/>
        </w:trPr>
        <w:tc>
          <w:tcPr>
            <w:tcW w:w="3258" w:type="pct"/>
            <w:vAlign w:val="center"/>
          </w:tcPr>
          <w:p w14:paraId="56CD277F" w14:textId="77777777" w:rsidR="00EA23A5" w:rsidRPr="00EA23A5" w:rsidRDefault="00EA23A5" w:rsidP="00EA23A5">
            <w:pPr>
              <w:jc w:val="both"/>
              <w:rPr>
                <w:rFonts w:ascii="Times New Roman" w:eastAsia="Calibri" w:hAnsi="Times New Roman" w:cs="Times New Roman"/>
                <w:bCs/>
                <w:sz w:val="24"/>
                <w:szCs w:val="24"/>
              </w:rPr>
            </w:pPr>
            <w:r w:rsidRPr="00EA23A5">
              <w:rPr>
                <w:rFonts w:ascii="Times New Roman" w:eastAsia="Calibri" w:hAnsi="Times New Roman" w:cs="Times New Roman"/>
                <w:bCs/>
                <w:sz w:val="24"/>
                <w:szCs w:val="24"/>
              </w:rPr>
              <w:t xml:space="preserve">Промежуточная аттестация в </w:t>
            </w:r>
            <w:r w:rsidRPr="00EA23A5">
              <w:rPr>
                <w:rFonts w:ascii="Times New Roman" w:eastAsia="Calibri" w:hAnsi="Times New Roman" w:cs="Times New Roman"/>
                <w:bCs/>
                <w:iCs/>
                <w:sz w:val="24"/>
                <w:szCs w:val="24"/>
              </w:rPr>
              <w:t>форме дифференцированного зачёта</w:t>
            </w:r>
            <w:r w:rsidRPr="00EA23A5">
              <w:rPr>
                <w:rFonts w:ascii="Times New Roman" w:eastAsia="Calibri" w:hAnsi="Times New Roman" w:cs="Times New Roman"/>
                <w:bCs/>
                <w:i/>
                <w:iCs/>
                <w:sz w:val="24"/>
                <w:szCs w:val="24"/>
              </w:rPr>
              <w:t xml:space="preserve"> </w:t>
            </w:r>
          </w:p>
        </w:tc>
        <w:tc>
          <w:tcPr>
            <w:tcW w:w="579" w:type="pct"/>
            <w:vAlign w:val="center"/>
          </w:tcPr>
          <w:p w14:paraId="1771070F" w14:textId="77777777" w:rsidR="00EA23A5" w:rsidRPr="00EA23A5" w:rsidRDefault="00EA23A5" w:rsidP="00EA23A5">
            <w:pPr>
              <w:jc w:val="center"/>
              <w:rPr>
                <w:rFonts w:ascii="Times New Roman" w:eastAsia="Calibri" w:hAnsi="Times New Roman" w:cs="Times New Roman"/>
                <w:bCs/>
                <w:sz w:val="24"/>
                <w:szCs w:val="24"/>
              </w:rPr>
            </w:pPr>
            <w:r w:rsidRPr="00EA23A5">
              <w:rPr>
                <w:rFonts w:ascii="Times New Roman" w:eastAsia="Calibri" w:hAnsi="Times New Roman" w:cs="Times New Roman"/>
                <w:bCs/>
                <w:sz w:val="24"/>
                <w:szCs w:val="24"/>
              </w:rPr>
              <w:t>2</w:t>
            </w:r>
          </w:p>
        </w:tc>
        <w:tc>
          <w:tcPr>
            <w:tcW w:w="1162" w:type="pct"/>
            <w:vAlign w:val="center"/>
          </w:tcPr>
          <w:p w14:paraId="66288EB5" w14:textId="77777777" w:rsidR="00EA23A5" w:rsidRPr="00EA23A5" w:rsidRDefault="00EA23A5" w:rsidP="00EA23A5">
            <w:pPr>
              <w:jc w:val="center"/>
              <w:rPr>
                <w:rFonts w:ascii="Times New Roman" w:eastAsia="Calibri" w:hAnsi="Times New Roman" w:cs="Times New Roman"/>
                <w:bCs/>
                <w:sz w:val="24"/>
                <w:szCs w:val="24"/>
              </w:rPr>
            </w:pPr>
            <w:r w:rsidRPr="00EA23A5">
              <w:rPr>
                <w:rFonts w:ascii="Times New Roman" w:eastAsia="Calibri" w:hAnsi="Times New Roman" w:cs="Times New Roman"/>
                <w:bCs/>
                <w:sz w:val="24"/>
                <w:szCs w:val="24"/>
              </w:rPr>
              <w:t>-</w:t>
            </w:r>
          </w:p>
        </w:tc>
      </w:tr>
      <w:tr w:rsidR="00EA23A5" w:rsidRPr="00EA23A5" w14:paraId="4AE33776" w14:textId="77777777" w:rsidTr="00AD5821">
        <w:trPr>
          <w:trHeight w:val="23"/>
        </w:trPr>
        <w:tc>
          <w:tcPr>
            <w:tcW w:w="3258" w:type="pct"/>
            <w:vAlign w:val="center"/>
          </w:tcPr>
          <w:p w14:paraId="03070C78" w14:textId="77777777" w:rsidR="00EA23A5" w:rsidRPr="00EA23A5" w:rsidRDefault="00EA23A5" w:rsidP="00EA23A5">
            <w:pPr>
              <w:jc w:val="both"/>
              <w:rPr>
                <w:rFonts w:ascii="Times New Roman" w:eastAsia="Calibri" w:hAnsi="Times New Roman" w:cs="Times New Roman"/>
                <w:bCs/>
                <w:sz w:val="24"/>
                <w:szCs w:val="24"/>
              </w:rPr>
            </w:pPr>
            <w:r w:rsidRPr="00EA23A5">
              <w:rPr>
                <w:rFonts w:ascii="Times New Roman" w:eastAsia="Calibri" w:hAnsi="Times New Roman" w:cs="Times New Roman"/>
                <w:bCs/>
                <w:sz w:val="24"/>
                <w:szCs w:val="24"/>
              </w:rPr>
              <w:t>Всего</w:t>
            </w:r>
          </w:p>
        </w:tc>
        <w:tc>
          <w:tcPr>
            <w:tcW w:w="579" w:type="pct"/>
            <w:vAlign w:val="center"/>
          </w:tcPr>
          <w:p w14:paraId="407606A6" w14:textId="77777777" w:rsidR="00EA23A5" w:rsidRPr="00EA23A5" w:rsidRDefault="00EA23A5" w:rsidP="00EA23A5">
            <w:pPr>
              <w:jc w:val="center"/>
              <w:rPr>
                <w:rFonts w:ascii="Times New Roman" w:eastAsia="Calibri" w:hAnsi="Times New Roman" w:cs="Times New Roman"/>
                <w:b/>
                <w:sz w:val="24"/>
                <w:szCs w:val="24"/>
              </w:rPr>
            </w:pPr>
            <w:r w:rsidRPr="00EA23A5">
              <w:rPr>
                <w:rFonts w:ascii="Times New Roman" w:eastAsia="Calibri" w:hAnsi="Times New Roman" w:cs="Times New Roman"/>
                <w:b/>
                <w:sz w:val="24"/>
                <w:szCs w:val="24"/>
              </w:rPr>
              <w:t>48</w:t>
            </w:r>
          </w:p>
        </w:tc>
        <w:tc>
          <w:tcPr>
            <w:tcW w:w="1162" w:type="pct"/>
            <w:vAlign w:val="center"/>
          </w:tcPr>
          <w:p w14:paraId="0AE9EAD9" w14:textId="77777777" w:rsidR="00EA23A5" w:rsidRPr="00EA23A5" w:rsidRDefault="00EA23A5" w:rsidP="00EA23A5">
            <w:pPr>
              <w:jc w:val="center"/>
              <w:rPr>
                <w:rFonts w:ascii="Times New Roman" w:eastAsia="Calibri" w:hAnsi="Times New Roman" w:cs="Times New Roman"/>
                <w:b/>
                <w:sz w:val="24"/>
                <w:szCs w:val="24"/>
              </w:rPr>
            </w:pPr>
            <w:r w:rsidRPr="00EA23A5">
              <w:rPr>
                <w:rFonts w:ascii="Times New Roman" w:eastAsia="Calibri" w:hAnsi="Times New Roman" w:cs="Times New Roman"/>
                <w:b/>
                <w:sz w:val="24"/>
                <w:szCs w:val="24"/>
              </w:rPr>
              <w:t>4</w:t>
            </w:r>
          </w:p>
        </w:tc>
      </w:tr>
    </w:tbl>
    <w:p w14:paraId="09D37F4A" w14:textId="77777777" w:rsidR="00EA23A5" w:rsidRPr="00EA23A5" w:rsidRDefault="00EA23A5" w:rsidP="00EA23A5">
      <w:pPr>
        <w:rPr>
          <w:rFonts w:ascii="Times New Roman" w:eastAsia="Segoe UI" w:hAnsi="Times New Roman" w:cs="Times New Roman"/>
          <w:b/>
          <w:bCs/>
          <w:sz w:val="24"/>
          <w:szCs w:val="24"/>
          <w:lang w:eastAsia="ru-RU"/>
        </w:rPr>
        <w:sectPr w:rsidR="00EA23A5" w:rsidRPr="00EA23A5" w:rsidSect="001604E7">
          <w:headerReference w:type="even" r:id="rId10"/>
          <w:pgSz w:w="11906" w:h="16838"/>
          <w:pgMar w:top="1134" w:right="567" w:bottom="1134" w:left="1701" w:header="709" w:footer="709" w:gutter="0"/>
          <w:cols w:space="708"/>
          <w:docGrid w:linePitch="360"/>
        </w:sectPr>
      </w:pPr>
    </w:p>
    <w:p w14:paraId="11C6F00F" w14:textId="77777777" w:rsidR="00EA23A5" w:rsidRPr="00EA23A5" w:rsidRDefault="00EA23A5" w:rsidP="00EA23A5">
      <w:pPr>
        <w:spacing w:after="120" w:line="276" w:lineRule="auto"/>
        <w:ind w:firstLine="709"/>
        <w:outlineLvl w:val="1"/>
        <w:rPr>
          <w:rFonts w:ascii="Times New Roman" w:eastAsia="Segoe UI" w:hAnsi="Times New Roman" w:cs="Times New Roman"/>
          <w:b/>
          <w:bCs/>
          <w:color w:val="5A5A5A"/>
          <w:spacing w:val="15"/>
          <w:sz w:val="24"/>
          <w:szCs w:val="24"/>
        </w:rPr>
      </w:pPr>
      <w:r w:rsidRPr="00EA23A5">
        <w:rPr>
          <w:rFonts w:ascii="Times New Roman" w:eastAsia="Segoe UI" w:hAnsi="Times New Roman" w:cs="Times New Roman"/>
          <w:b/>
          <w:bCs/>
          <w:color w:val="5A5A5A"/>
          <w:spacing w:val="15"/>
          <w:sz w:val="24"/>
          <w:szCs w:val="24"/>
        </w:rPr>
        <w:lastRenderedPageBreak/>
        <w:t>2.2. Содержание дисциплины</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1"/>
        <w:gridCol w:w="6663"/>
        <w:gridCol w:w="2694"/>
        <w:gridCol w:w="2409"/>
      </w:tblGrid>
      <w:tr w:rsidR="00EA23A5" w:rsidRPr="00EA23A5" w14:paraId="47BEABD0" w14:textId="77777777" w:rsidTr="00AD5821">
        <w:trPr>
          <w:trHeight w:val="903"/>
        </w:trPr>
        <w:tc>
          <w:tcPr>
            <w:tcW w:w="2971" w:type="dxa"/>
            <w:vAlign w:val="center"/>
          </w:tcPr>
          <w:p w14:paraId="17F42F71" w14:textId="77777777" w:rsidR="00EA23A5" w:rsidRPr="00EA23A5" w:rsidRDefault="00EA23A5" w:rsidP="00EA23A5">
            <w:pPr>
              <w:spacing w:line="276" w:lineRule="auto"/>
              <w:jc w:val="center"/>
              <w:rPr>
                <w:rFonts w:ascii="Times New Roman" w:eastAsia="Times New Roman" w:hAnsi="Times New Roman" w:cs="Times New Roman"/>
                <w:b/>
                <w:lang w:eastAsia="ru-RU"/>
              </w:rPr>
            </w:pPr>
            <w:r w:rsidRPr="00EA23A5">
              <w:rPr>
                <w:rFonts w:ascii="Times New Roman" w:eastAsia="Times New Roman" w:hAnsi="Times New Roman" w:cs="Times New Roman"/>
                <w:b/>
                <w:bCs/>
                <w:lang w:eastAsia="ru-RU"/>
              </w:rPr>
              <w:t>Наименование разделов и тем</w:t>
            </w:r>
          </w:p>
        </w:tc>
        <w:tc>
          <w:tcPr>
            <w:tcW w:w="6663" w:type="dxa"/>
            <w:vAlign w:val="center"/>
          </w:tcPr>
          <w:p w14:paraId="0DCCBA2D" w14:textId="77777777" w:rsidR="00EA23A5" w:rsidRPr="00EA23A5" w:rsidRDefault="00EA23A5" w:rsidP="00EA23A5">
            <w:pPr>
              <w:suppressAutoHyphens/>
              <w:jc w:val="center"/>
              <w:rPr>
                <w:rFonts w:ascii="Times New Roman" w:eastAsia="Times New Roman" w:hAnsi="Times New Roman" w:cs="Times New Roman"/>
                <w:b/>
                <w:lang w:eastAsia="ru-RU"/>
              </w:rPr>
            </w:pPr>
            <w:r w:rsidRPr="00EA23A5">
              <w:rPr>
                <w:rFonts w:ascii="Times New Roman" w:eastAsia="Times New Roman" w:hAnsi="Times New Roman" w:cs="Times New Roman"/>
                <w:b/>
                <w:bCs/>
                <w:lang w:eastAsia="ru-RU"/>
              </w:rPr>
              <w:t>Содержание учебного материала и практических занятий</w:t>
            </w:r>
          </w:p>
        </w:tc>
        <w:tc>
          <w:tcPr>
            <w:tcW w:w="2694" w:type="dxa"/>
          </w:tcPr>
          <w:p w14:paraId="020F05B3" w14:textId="77777777" w:rsidR="00EA23A5" w:rsidRPr="00EA23A5" w:rsidRDefault="00EA23A5" w:rsidP="00EA23A5">
            <w:pPr>
              <w:suppressAutoHyphens/>
              <w:jc w:val="center"/>
              <w:rPr>
                <w:rFonts w:ascii="Times New Roman" w:eastAsia="Times New Roman" w:hAnsi="Times New Roman" w:cs="Times New Roman"/>
                <w:b/>
                <w:bCs/>
                <w:lang w:eastAsia="ru-RU"/>
              </w:rPr>
            </w:pPr>
            <w:r w:rsidRPr="00EA23A5">
              <w:rPr>
                <w:rFonts w:ascii="Times New Roman" w:eastAsia="Calibri" w:hAnsi="Times New Roman" w:cs="Times New Roman"/>
                <w:b/>
                <w:bCs/>
                <w:sz w:val="24"/>
                <w:szCs w:val="24"/>
              </w:rPr>
              <w:t xml:space="preserve">Объем, ак. Ч. / </w:t>
            </w:r>
            <w:r w:rsidRPr="00EA23A5">
              <w:rPr>
                <w:rFonts w:ascii="Times New Roman" w:eastAsia="Calibri" w:hAnsi="Times New Roman" w:cs="Times New Roman"/>
                <w:b/>
                <w:bCs/>
                <w:sz w:val="24"/>
                <w:szCs w:val="24"/>
              </w:rPr>
              <w:br/>
              <w:t xml:space="preserve">в том числе </w:t>
            </w:r>
            <w:r w:rsidRPr="00EA23A5">
              <w:rPr>
                <w:rFonts w:ascii="Times New Roman" w:eastAsia="Calibri" w:hAnsi="Times New Roman" w:cs="Times New Roman"/>
                <w:b/>
                <w:bCs/>
                <w:sz w:val="24"/>
                <w:szCs w:val="24"/>
              </w:rPr>
              <w:br/>
              <w:t xml:space="preserve">в форме практической подготовки, </w:t>
            </w:r>
            <w:r w:rsidRPr="00EA23A5">
              <w:rPr>
                <w:rFonts w:ascii="Times New Roman" w:eastAsia="Calibri" w:hAnsi="Times New Roman" w:cs="Times New Roman"/>
                <w:b/>
                <w:bCs/>
                <w:sz w:val="24"/>
                <w:szCs w:val="24"/>
              </w:rPr>
              <w:br/>
              <w:t>ак. Ч.</w:t>
            </w:r>
          </w:p>
        </w:tc>
        <w:tc>
          <w:tcPr>
            <w:tcW w:w="2409" w:type="dxa"/>
          </w:tcPr>
          <w:p w14:paraId="155A6418" w14:textId="77777777" w:rsidR="00EA23A5" w:rsidRPr="00EA23A5" w:rsidRDefault="00EA23A5" w:rsidP="00EA23A5">
            <w:pPr>
              <w:suppressAutoHyphens/>
              <w:jc w:val="center"/>
              <w:rPr>
                <w:rFonts w:ascii="Times New Roman" w:eastAsia="Times New Roman" w:hAnsi="Times New Roman" w:cs="Times New Roman"/>
                <w:b/>
                <w:bCs/>
                <w:lang w:eastAsia="ru-RU"/>
              </w:rPr>
            </w:pPr>
            <w:r w:rsidRPr="00EA23A5">
              <w:rPr>
                <w:rFonts w:ascii="Times New Roman" w:eastAsia="Calibri" w:hAnsi="Times New Roman" w:cs="Times New Roman"/>
                <w:b/>
                <w:bCs/>
                <w:sz w:val="24"/>
                <w:szCs w:val="24"/>
              </w:rPr>
              <w:t>Коды компетенций, формированию которых способствует элемент программы</w:t>
            </w:r>
          </w:p>
        </w:tc>
      </w:tr>
      <w:tr w:rsidR="00EA23A5" w:rsidRPr="00EA23A5" w14:paraId="2C92A9D5" w14:textId="77777777" w:rsidTr="00AD5821">
        <w:tc>
          <w:tcPr>
            <w:tcW w:w="9634" w:type="dxa"/>
            <w:gridSpan w:val="2"/>
          </w:tcPr>
          <w:p w14:paraId="78D212CA" w14:textId="77777777" w:rsidR="00EA23A5" w:rsidRPr="00EA23A5" w:rsidRDefault="00EA23A5" w:rsidP="00EA23A5">
            <w:pPr>
              <w:rPr>
                <w:rFonts w:ascii="Times New Roman" w:eastAsia="Times New Roman" w:hAnsi="Times New Roman" w:cs="Times New Roman"/>
                <w:i/>
                <w:lang w:eastAsia="ru-RU"/>
              </w:rPr>
            </w:pPr>
            <w:r w:rsidRPr="00EA23A5">
              <w:rPr>
                <w:rFonts w:ascii="Times New Roman" w:eastAsia="Calibri" w:hAnsi="Times New Roman" w:cs="Times New Roman"/>
                <w:b/>
                <w:bCs/>
                <w:sz w:val="20"/>
                <w:szCs w:val="20"/>
              </w:rPr>
              <w:t xml:space="preserve">Раздел 1. </w:t>
            </w:r>
            <w:r w:rsidRPr="00EA23A5">
              <w:rPr>
                <w:rFonts w:ascii="Times New Roman" w:eastAsia="Calibri" w:hAnsi="Times New Roman" w:cs="Times New Roman"/>
                <w:b/>
                <w:bCs/>
                <w:sz w:val="20"/>
                <w:szCs w:val="24"/>
              </w:rPr>
              <w:t>Россия в 1990-е гг.</w:t>
            </w:r>
          </w:p>
        </w:tc>
        <w:tc>
          <w:tcPr>
            <w:tcW w:w="2694" w:type="dxa"/>
          </w:tcPr>
          <w:p w14:paraId="2E27D37C" w14:textId="77777777" w:rsidR="00EA23A5" w:rsidRPr="00EA23A5" w:rsidRDefault="00EA23A5" w:rsidP="00EA23A5">
            <w:pPr>
              <w:jc w:val="center"/>
              <w:rPr>
                <w:rFonts w:ascii="Times New Roman" w:eastAsia="Times New Roman" w:hAnsi="Times New Roman" w:cs="Times New Roman"/>
                <w:b/>
                <w:bCs/>
                <w:lang w:eastAsia="ru-RU"/>
              </w:rPr>
            </w:pPr>
            <w:r w:rsidRPr="00EA23A5">
              <w:rPr>
                <w:rFonts w:ascii="Times New Roman" w:eastAsia="Times New Roman" w:hAnsi="Times New Roman" w:cs="Times New Roman"/>
                <w:b/>
                <w:bCs/>
                <w:lang w:eastAsia="ru-RU"/>
              </w:rPr>
              <w:t>20/0</w:t>
            </w:r>
          </w:p>
        </w:tc>
        <w:tc>
          <w:tcPr>
            <w:tcW w:w="2409" w:type="dxa"/>
          </w:tcPr>
          <w:p w14:paraId="48E8F884" w14:textId="77777777" w:rsidR="00EA23A5" w:rsidRPr="00EA23A5" w:rsidRDefault="00EA23A5" w:rsidP="00EA23A5">
            <w:pPr>
              <w:rPr>
                <w:rFonts w:ascii="Times New Roman" w:eastAsia="Times New Roman" w:hAnsi="Times New Roman" w:cs="Times New Roman"/>
                <w:b/>
                <w:bCs/>
                <w:lang w:eastAsia="ru-RU"/>
              </w:rPr>
            </w:pPr>
          </w:p>
        </w:tc>
      </w:tr>
      <w:tr w:rsidR="00EA23A5" w:rsidRPr="00EA23A5" w14:paraId="41107FB7" w14:textId="77777777" w:rsidTr="00AD5821">
        <w:tc>
          <w:tcPr>
            <w:tcW w:w="2971" w:type="dxa"/>
            <w:vMerge w:val="restart"/>
          </w:tcPr>
          <w:p w14:paraId="118A2DF8" w14:textId="77777777" w:rsidR="00EA23A5" w:rsidRPr="00EA23A5" w:rsidRDefault="00EA23A5" w:rsidP="00EA23A5">
            <w:pPr>
              <w:rPr>
                <w:rFonts w:ascii="Times New Roman" w:eastAsia="Calibri" w:hAnsi="Times New Roman" w:cs="Times New Roman"/>
                <w:b/>
                <w:bCs/>
                <w:sz w:val="20"/>
                <w:szCs w:val="20"/>
              </w:rPr>
            </w:pPr>
            <w:r w:rsidRPr="00EA23A5">
              <w:rPr>
                <w:rFonts w:ascii="Times New Roman" w:eastAsia="Calibri" w:hAnsi="Times New Roman" w:cs="Times New Roman"/>
                <w:b/>
                <w:bCs/>
                <w:sz w:val="20"/>
                <w:szCs w:val="20"/>
              </w:rPr>
              <w:t xml:space="preserve">Тема 1.1. </w:t>
            </w:r>
          </w:p>
          <w:p w14:paraId="7D12318C" w14:textId="77777777" w:rsidR="00EA23A5" w:rsidRPr="00EA23A5" w:rsidRDefault="00EA23A5" w:rsidP="00EA23A5">
            <w:pPr>
              <w:rPr>
                <w:rFonts w:ascii="Times New Roman" w:eastAsia="Calibri" w:hAnsi="Times New Roman" w:cs="Times New Roman"/>
                <w:bCs/>
                <w:sz w:val="20"/>
              </w:rPr>
            </w:pPr>
            <w:r w:rsidRPr="00EA23A5">
              <w:rPr>
                <w:rFonts w:ascii="Times New Roman" w:eastAsia="Calibri" w:hAnsi="Times New Roman" w:cs="Times New Roman"/>
                <w:bCs/>
                <w:sz w:val="20"/>
                <w:szCs w:val="24"/>
              </w:rPr>
              <w:t>Общественно-политическая жизнь Российской Федерации в 1990-е гг.</w:t>
            </w:r>
          </w:p>
          <w:p w14:paraId="3E03B960" w14:textId="77777777" w:rsidR="00EA23A5" w:rsidRPr="00EA23A5" w:rsidRDefault="00EA23A5" w:rsidP="00EA23A5">
            <w:pPr>
              <w:rPr>
                <w:rFonts w:ascii="Times New Roman" w:eastAsia="Calibri" w:hAnsi="Times New Roman" w:cs="Times New Roman"/>
                <w:bCs/>
                <w:sz w:val="20"/>
              </w:rPr>
            </w:pPr>
          </w:p>
        </w:tc>
        <w:tc>
          <w:tcPr>
            <w:tcW w:w="6663" w:type="dxa"/>
          </w:tcPr>
          <w:p w14:paraId="2FEB78E9" w14:textId="77777777" w:rsidR="00EA23A5" w:rsidRPr="00EA23A5" w:rsidRDefault="00EA23A5" w:rsidP="00EA23A5">
            <w:pPr>
              <w:rPr>
                <w:rFonts w:ascii="Times New Roman" w:eastAsia="Times New Roman" w:hAnsi="Times New Roman" w:cs="Times New Roman"/>
                <w:b/>
                <w:lang w:eastAsia="ru-RU"/>
              </w:rPr>
            </w:pPr>
            <w:r w:rsidRPr="00EA23A5">
              <w:rPr>
                <w:rFonts w:ascii="Times New Roman" w:eastAsia="Times New Roman" w:hAnsi="Times New Roman" w:cs="Times New Roman"/>
                <w:b/>
                <w:bCs/>
                <w:lang w:eastAsia="ru-RU"/>
              </w:rPr>
              <w:t xml:space="preserve">Содержание </w:t>
            </w:r>
          </w:p>
        </w:tc>
        <w:tc>
          <w:tcPr>
            <w:tcW w:w="2694" w:type="dxa"/>
          </w:tcPr>
          <w:p w14:paraId="778A3EBC" w14:textId="77777777" w:rsidR="00EA23A5" w:rsidRPr="00EA23A5" w:rsidRDefault="00EA23A5" w:rsidP="00EA23A5">
            <w:pPr>
              <w:jc w:val="center"/>
              <w:rPr>
                <w:rFonts w:ascii="Times New Roman" w:eastAsia="Times New Roman" w:hAnsi="Times New Roman" w:cs="Times New Roman"/>
                <w:b/>
                <w:bCs/>
                <w:lang w:eastAsia="ru-RU"/>
              </w:rPr>
            </w:pPr>
            <w:r w:rsidRPr="00EA23A5">
              <w:rPr>
                <w:rFonts w:ascii="Times New Roman" w:eastAsia="Times New Roman" w:hAnsi="Times New Roman" w:cs="Times New Roman"/>
                <w:b/>
                <w:bCs/>
                <w:lang w:eastAsia="ru-RU"/>
              </w:rPr>
              <w:t>4</w:t>
            </w:r>
          </w:p>
        </w:tc>
        <w:tc>
          <w:tcPr>
            <w:tcW w:w="2409" w:type="dxa"/>
            <w:vMerge w:val="restart"/>
          </w:tcPr>
          <w:p w14:paraId="0D95A611" w14:textId="77777777" w:rsidR="00EA23A5" w:rsidRPr="00EA23A5" w:rsidRDefault="00EA23A5" w:rsidP="00EA23A5">
            <w:pPr>
              <w:rPr>
                <w:rFonts w:ascii="Times New Roman" w:eastAsia="Times New Roman" w:hAnsi="Times New Roman" w:cs="Times New Roman"/>
                <w:b/>
                <w:bCs/>
                <w:lang w:eastAsia="ru-RU"/>
              </w:rPr>
            </w:pPr>
            <w:r w:rsidRPr="00EA23A5">
              <w:rPr>
                <w:rFonts w:ascii="Times New Roman" w:eastAsia="Calibri" w:hAnsi="Times New Roman" w:cs="Times New Roman"/>
                <w:sz w:val="20"/>
              </w:rPr>
              <w:t>ОК 2, ОК 4, ОК 5, ОК 6</w:t>
            </w:r>
          </w:p>
        </w:tc>
      </w:tr>
      <w:tr w:rsidR="00EA23A5" w:rsidRPr="00EA23A5" w14:paraId="14C4C49C" w14:textId="77777777" w:rsidTr="00AD5821">
        <w:trPr>
          <w:trHeight w:val="396"/>
        </w:trPr>
        <w:tc>
          <w:tcPr>
            <w:tcW w:w="2971" w:type="dxa"/>
            <w:vMerge/>
          </w:tcPr>
          <w:p w14:paraId="31006965" w14:textId="77777777" w:rsidR="00EA23A5" w:rsidRPr="00EA23A5" w:rsidRDefault="00EA23A5" w:rsidP="00EA23A5">
            <w:pPr>
              <w:rPr>
                <w:rFonts w:ascii="Times New Roman" w:eastAsia="Times New Roman" w:hAnsi="Times New Roman" w:cs="Times New Roman"/>
                <w:b/>
                <w:bCs/>
                <w:lang w:eastAsia="ru-RU"/>
              </w:rPr>
            </w:pPr>
          </w:p>
        </w:tc>
        <w:tc>
          <w:tcPr>
            <w:tcW w:w="6663" w:type="dxa"/>
          </w:tcPr>
          <w:p w14:paraId="77D82054" w14:textId="77777777" w:rsidR="00EA23A5" w:rsidRPr="00EA23A5" w:rsidRDefault="00EA23A5" w:rsidP="00EA23A5">
            <w:pPr>
              <w:suppressAutoHyphens/>
              <w:jc w:val="both"/>
              <w:rPr>
                <w:rFonts w:ascii="Times New Roman" w:eastAsia="Times New Roman" w:hAnsi="Times New Roman" w:cs="Times New Roman"/>
                <w:lang w:eastAsia="ru-RU"/>
              </w:rPr>
            </w:pPr>
            <w:r w:rsidRPr="00EA23A5">
              <w:rPr>
                <w:rFonts w:ascii="Times New Roman" w:eastAsia="Calibri" w:hAnsi="Times New Roman" w:cs="Times New Roman"/>
                <w:b/>
                <w:bCs/>
                <w:sz w:val="20"/>
                <w:szCs w:val="20"/>
              </w:rPr>
              <w:t xml:space="preserve">1. </w:t>
            </w:r>
            <w:r w:rsidRPr="00EA23A5">
              <w:rPr>
                <w:rFonts w:ascii="Times New Roman" w:eastAsia="Calibri" w:hAnsi="Times New Roman" w:cs="Times New Roman"/>
                <w:sz w:val="20"/>
              </w:rPr>
              <w:t>Формирование новой российской государственности, государственное строительство Российской Федерации в 1991–1999 гг. Октябрьские события 1993 года.</w:t>
            </w:r>
          </w:p>
        </w:tc>
        <w:tc>
          <w:tcPr>
            <w:tcW w:w="2694" w:type="dxa"/>
          </w:tcPr>
          <w:p w14:paraId="395D3226" w14:textId="77777777" w:rsidR="00EA23A5" w:rsidRPr="00EA23A5" w:rsidRDefault="00EA23A5" w:rsidP="00EA23A5">
            <w:pPr>
              <w:suppressAutoHyphens/>
              <w:jc w:val="both"/>
              <w:rPr>
                <w:rFonts w:ascii="Times New Roman" w:eastAsia="Times New Roman" w:hAnsi="Times New Roman" w:cs="Times New Roman"/>
                <w:lang w:eastAsia="ru-RU"/>
              </w:rPr>
            </w:pPr>
          </w:p>
          <w:p w14:paraId="4759AA8E" w14:textId="77777777" w:rsidR="00EA23A5" w:rsidRPr="00EA23A5" w:rsidRDefault="00EA23A5" w:rsidP="00EA23A5">
            <w:pPr>
              <w:jc w:val="center"/>
              <w:rPr>
                <w:rFonts w:ascii="Times New Roman" w:eastAsia="Times New Roman" w:hAnsi="Times New Roman" w:cs="Times New Roman"/>
                <w:lang w:eastAsia="ru-RU"/>
              </w:rPr>
            </w:pPr>
            <w:r w:rsidRPr="00EA23A5">
              <w:rPr>
                <w:rFonts w:ascii="Times New Roman" w:eastAsia="Times New Roman" w:hAnsi="Times New Roman" w:cs="Times New Roman"/>
                <w:lang w:eastAsia="ru-RU"/>
              </w:rPr>
              <w:t>2</w:t>
            </w:r>
          </w:p>
        </w:tc>
        <w:tc>
          <w:tcPr>
            <w:tcW w:w="2409" w:type="dxa"/>
            <w:vMerge/>
          </w:tcPr>
          <w:p w14:paraId="55F0DFC1" w14:textId="77777777" w:rsidR="00EA23A5" w:rsidRPr="00EA23A5" w:rsidRDefault="00EA23A5" w:rsidP="00EA23A5">
            <w:pPr>
              <w:suppressAutoHyphens/>
              <w:jc w:val="both"/>
              <w:rPr>
                <w:rFonts w:ascii="Times New Roman" w:eastAsia="Times New Roman" w:hAnsi="Times New Roman" w:cs="Times New Roman"/>
                <w:lang w:eastAsia="ru-RU"/>
              </w:rPr>
            </w:pPr>
          </w:p>
        </w:tc>
      </w:tr>
      <w:tr w:rsidR="00EA23A5" w:rsidRPr="00EA23A5" w14:paraId="3DCA0652" w14:textId="77777777" w:rsidTr="00AD5821">
        <w:trPr>
          <w:trHeight w:val="20"/>
        </w:trPr>
        <w:tc>
          <w:tcPr>
            <w:tcW w:w="2971" w:type="dxa"/>
            <w:vMerge/>
          </w:tcPr>
          <w:p w14:paraId="5BB751D0" w14:textId="77777777" w:rsidR="00EA23A5" w:rsidRPr="00EA23A5" w:rsidRDefault="00EA23A5" w:rsidP="00EA23A5">
            <w:pPr>
              <w:rPr>
                <w:rFonts w:ascii="Times New Roman" w:eastAsia="Times New Roman" w:hAnsi="Times New Roman" w:cs="Times New Roman"/>
                <w:b/>
                <w:bCs/>
                <w:lang w:eastAsia="ru-RU"/>
              </w:rPr>
            </w:pPr>
          </w:p>
        </w:tc>
        <w:tc>
          <w:tcPr>
            <w:tcW w:w="6663" w:type="dxa"/>
          </w:tcPr>
          <w:p w14:paraId="22CA7ACC" w14:textId="77777777" w:rsidR="00EA23A5" w:rsidRPr="00EA23A5" w:rsidRDefault="00EA23A5" w:rsidP="00EA23A5">
            <w:pPr>
              <w:suppressAutoHyphens/>
              <w:jc w:val="both"/>
              <w:rPr>
                <w:rFonts w:ascii="Times New Roman" w:eastAsia="Times New Roman" w:hAnsi="Times New Roman" w:cs="Times New Roman"/>
                <w:b/>
                <w:lang w:eastAsia="ru-RU"/>
              </w:rPr>
            </w:pPr>
            <w:r w:rsidRPr="00EA23A5">
              <w:rPr>
                <w:rFonts w:ascii="Times New Roman" w:eastAsia="Calibri" w:hAnsi="Times New Roman" w:cs="Times New Roman"/>
                <w:b/>
                <w:bCs/>
                <w:sz w:val="20"/>
              </w:rPr>
              <w:t>2.</w:t>
            </w:r>
            <w:r w:rsidRPr="00EA23A5">
              <w:rPr>
                <w:rFonts w:ascii="Times New Roman" w:eastAsia="Calibri" w:hAnsi="Times New Roman" w:cs="Times New Roman"/>
                <w:bCs/>
                <w:sz w:val="20"/>
              </w:rPr>
              <w:t xml:space="preserve"> Конституция </w:t>
            </w:r>
            <w:r w:rsidRPr="00EA23A5">
              <w:rPr>
                <w:rFonts w:ascii="Times New Roman" w:eastAsia="Calibri" w:hAnsi="Times New Roman" w:cs="Times New Roman"/>
                <w:bCs/>
                <w:sz w:val="20"/>
                <w:szCs w:val="24"/>
              </w:rPr>
              <w:t xml:space="preserve">Российской Федерации. </w:t>
            </w:r>
            <w:r w:rsidRPr="00EA23A5">
              <w:rPr>
                <w:rFonts w:ascii="Times New Roman" w:eastAsia="Calibri" w:hAnsi="Times New Roman" w:cs="Times New Roman"/>
                <w:bCs/>
                <w:sz w:val="20"/>
              </w:rPr>
              <w:t>Федеративное устройство</w:t>
            </w:r>
            <w:r w:rsidRPr="00EA23A5">
              <w:rPr>
                <w:rFonts w:ascii="Times New Roman" w:eastAsia="Calibri" w:hAnsi="Times New Roman" w:cs="Times New Roman"/>
                <w:b/>
                <w:bCs/>
                <w:sz w:val="20"/>
              </w:rPr>
              <w:t xml:space="preserve"> </w:t>
            </w:r>
            <w:r w:rsidRPr="00EA23A5">
              <w:rPr>
                <w:rFonts w:ascii="Times New Roman" w:eastAsia="Calibri" w:hAnsi="Times New Roman" w:cs="Times New Roman"/>
                <w:bCs/>
                <w:sz w:val="20"/>
                <w:szCs w:val="24"/>
              </w:rPr>
              <w:t>Российской Федерации. Полномочия Президента, Федерального Собрания, Правительства РФ.</w:t>
            </w:r>
          </w:p>
        </w:tc>
        <w:tc>
          <w:tcPr>
            <w:tcW w:w="2694" w:type="dxa"/>
          </w:tcPr>
          <w:p w14:paraId="4CD59C9B" w14:textId="77777777" w:rsidR="00EA23A5" w:rsidRPr="00EA23A5" w:rsidRDefault="00EA23A5" w:rsidP="00EA23A5">
            <w:pPr>
              <w:suppressAutoHyphens/>
              <w:jc w:val="center"/>
              <w:rPr>
                <w:rFonts w:ascii="Times New Roman" w:eastAsia="Times New Roman" w:hAnsi="Times New Roman" w:cs="Times New Roman"/>
                <w:b/>
                <w:bCs/>
                <w:lang w:eastAsia="ru-RU"/>
              </w:rPr>
            </w:pPr>
            <w:r w:rsidRPr="00EA23A5">
              <w:rPr>
                <w:rFonts w:ascii="Times New Roman" w:eastAsia="Times New Roman" w:hAnsi="Times New Roman" w:cs="Times New Roman"/>
                <w:b/>
                <w:bCs/>
                <w:lang w:eastAsia="ru-RU"/>
              </w:rPr>
              <w:t>2</w:t>
            </w:r>
          </w:p>
        </w:tc>
        <w:tc>
          <w:tcPr>
            <w:tcW w:w="2409" w:type="dxa"/>
            <w:vMerge/>
          </w:tcPr>
          <w:p w14:paraId="39E5BE80" w14:textId="77777777" w:rsidR="00EA23A5" w:rsidRPr="00EA23A5" w:rsidRDefault="00EA23A5" w:rsidP="00EA23A5">
            <w:pPr>
              <w:suppressAutoHyphens/>
              <w:jc w:val="both"/>
              <w:rPr>
                <w:rFonts w:ascii="Times New Roman" w:eastAsia="Times New Roman" w:hAnsi="Times New Roman" w:cs="Times New Roman"/>
                <w:b/>
                <w:bCs/>
                <w:lang w:eastAsia="ru-RU"/>
              </w:rPr>
            </w:pPr>
          </w:p>
        </w:tc>
      </w:tr>
      <w:tr w:rsidR="00EA23A5" w:rsidRPr="00EA23A5" w14:paraId="07572890" w14:textId="77777777" w:rsidTr="00AD5821">
        <w:trPr>
          <w:trHeight w:val="350"/>
        </w:trPr>
        <w:tc>
          <w:tcPr>
            <w:tcW w:w="2971" w:type="dxa"/>
            <w:vMerge/>
          </w:tcPr>
          <w:p w14:paraId="0A615F1E" w14:textId="77777777" w:rsidR="00EA23A5" w:rsidRPr="00EA23A5" w:rsidRDefault="00EA23A5" w:rsidP="00EA23A5">
            <w:pPr>
              <w:rPr>
                <w:rFonts w:ascii="Times New Roman" w:eastAsia="Times New Roman" w:hAnsi="Times New Roman" w:cs="Times New Roman"/>
                <w:b/>
                <w:bCs/>
                <w:lang w:eastAsia="ru-RU"/>
              </w:rPr>
            </w:pPr>
          </w:p>
        </w:tc>
        <w:tc>
          <w:tcPr>
            <w:tcW w:w="6663" w:type="dxa"/>
          </w:tcPr>
          <w:p w14:paraId="548AC7E1" w14:textId="77777777" w:rsidR="00EA23A5" w:rsidRPr="00EA23A5" w:rsidRDefault="00EA23A5" w:rsidP="00EA23A5">
            <w:pPr>
              <w:contextualSpacing/>
              <w:jc w:val="both"/>
              <w:rPr>
                <w:rFonts w:ascii="Times New Roman" w:eastAsia="Calibri" w:hAnsi="Times New Roman" w:cs="Times New Roman"/>
                <w:sz w:val="20"/>
              </w:rPr>
            </w:pPr>
            <w:r w:rsidRPr="00EA23A5">
              <w:rPr>
                <w:rFonts w:ascii="Times New Roman" w:eastAsia="Times New Roman" w:hAnsi="Times New Roman" w:cs="Times New Roman"/>
                <w:b/>
                <w:bCs/>
                <w:lang w:eastAsia="ru-RU"/>
              </w:rPr>
              <w:t>В том числе практических занятий</w:t>
            </w:r>
          </w:p>
        </w:tc>
        <w:tc>
          <w:tcPr>
            <w:tcW w:w="2694" w:type="dxa"/>
          </w:tcPr>
          <w:p w14:paraId="6B22F59A" w14:textId="77777777" w:rsidR="00EA23A5" w:rsidRPr="00EA23A5" w:rsidRDefault="00EA23A5" w:rsidP="00EA23A5">
            <w:pPr>
              <w:jc w:val="center"/>
              <w:rPr>
                <w:rFonts w:ascii="Times New Roman" w:eastAsia="Times New Roman" w:hAnsi="Times New Roman" w:cs="Times New Roman"/>
                <w:lang w:eastAsia="ru-RU"/>
              </w:rPr>
            </w:pPr>
            <w:r w:rsidRPr="00EA23A5">
              <w:rPr>
                <w:rFonts w:ascii="Times New Roman" w:eastAsia="Times New Roman" w:hAnsi="Times New Roman" w:cs="Times New Roman"/>
                <w:lang w:eastAsia="ru-RU"/>
              </w:rPr>
              <w:t>-</w:t>
            </w:r>
          </w:p>
        </w:tc>
        <w:tc>
          <w:tcPr>
            <w:tcW w:w="2409" w:type="dxa"/>
            <w:vMerge/>
          </w:tcPr>
          <w:p w14:paraId="3735003E" w14:textId="77777777" w:rsidR="00EA23A5" w:rsidRPr="00EA23A5" w:rsidRDefault="00EA23A5" w:rsidP="00EA23A5">
            <w:pPr>
              <w:suppressAutoHyphens/>
              <w:jc w:val="both"/>
              <w:rPr>
                <w:rFonts w:ascii="Times New Roman" w:eastAsia="Times New Roman" w:hAnsi="Times New Roman" w:cs="Times New Roman"/>
                <w:lang w:eastAsia="ru-RU"/>
              </w:rPr>
            </w:pPr>
          </w:p>
        </w:tc>
      </w:tr>
      <w:tr w:rsidR="00EA23A5" w:rsidRPr="00EA23A5" w14:paraId="5251995D" w14:textId="77777777" w:rsidTr="00AD5821">
        <w:trPr>
          <w:trHeight w:val="361"/>
        </w:trPr>
        <w:tc>
          <w:tcPr>
            <w:tcW w:w="2971" w:type="dxa"/>
            <w:vMerge/>
          </w:tcPr>
          <w:p w14:paraId="35BBCE37" w14:textId="77777777" w:rsidR="00EA23A5" w:rsidRPr="00EA23A5" w:rsidRDefault="00EA23A5" w:rsidP="00EA23A5">
            <w:pPr>
              <w:rPr>
                <w:rFonts w:ascii="Times New Roman" w:eastAsia="Times New Roman" w:hAnsi="Times New Roman" w:cs="Times New Roman"/>
                <w:b/>
                <w:bCs/>
                <w:lang w:eastAsia="ru-RU"/>
              </w:rPr>
            </w:pPr>
          </w:p>
        </w:tc>
        <w:tc>
          <w:tcPr>
            <w:tcW w:w="6663" w:type="dxa"/>
          </w:tcPr>
          <w:p w14:paraId="00E2ECC6" w14:textId="77777777" w:rsidR="00EA23A5" w:rsidRPr="00EA23A5" w:rsidRDefault="00EA23A5" w:rsidP="00EA23A5">
            <w:pPr>
              <w:rPr>
                <w:rFonts w:ascii="Times New Roman" w:eastAsia="Times New Roman" w:hAnsi="Times New Roman" w:cs="Times New Roman"/>
                <w:b/>
                <w:bCs/>
                <w:lang w:eastAsia="ru-RU"/>
              </w:rPr>
            </w:pPr>
            <w:r w:rsidRPr="00EA23A5">
              <w:rPr>
                <w:rFonts w:ascii="Times New Roman" w:eastAsia="Times New Roman" w:hAnsi="Times New Roman" w:cs="Times New Roman"/>
                <w:b/>
                <w:bCs/>
                <w:lang w:eastAsia="ru-RU"/>
              </w:rPr>
              <w:t>В том числе самостоятельная работа обучающихся</w:t>
            </w:r>
          </w:p>
        </w:tc>
        <w:tc>
          <w:tcPr>
            <w:tcW w:w="2694" w:type="dxa"/>
          </w:tcPr>
          <w:p w14:paraId="1CA224C6" w14:textId="77777777" w:rsidR="00EA23A5" w:rsidRPr="00EA23A5" w:rsidRDefault="00EA23A5" w:rsidP="00EA23A5">
            <w:pPr>
              <w:jc w:val="center"/>
              <w:rPr>
                <w:rFonts w:ascii="Times New Roman" w:eastAsia="Times New Roman" w:hAnsi="Times New Roman" w:cs="Times New Roman"/>
                <w:b/>
                <w:bCs/>
                <w:lang w:eastAsia="ru-RU"/>
              </w:rPr>
            </w:pPr>
            <w:r w:rsidRPr="00EA23A5">
              <w:rPr>
                <w:rFonts w:ascii="Times New Roman" w:eastAsia="Times New Roman" w:hAnsi="Times New Roman" w:cs="Times New Roman"/>
                <w:b/>
                <w:bCs/>
                <w:lang w:eastAsia="ru-RU"/>
              </w:rPr>
              <w:t>-</w:t>
            </w:r>
          </w:p>
        </w:tc>
        <w:tc>
          <w:tcPr>
            <w:tcW w:w="2409" w:type="dxa"/>
            <w:vMerge/>
          </w:tcPr>
          <w:p w14:paraId="1369864B" w14:textId="77777777" w:rsidR="00EA23A5" w:rsidRPr="00EA23A5" w:rsidRDefault="00EA23A5" w:rsidP="00EA23A5">
            <w:pPr>
              <w:rPr>
                <w:rFonts w:ascii="Times New Roman" w:eastAsia="Times New Roman" w:hAnsi="Times New Roman" w:cs="Times New Roman"/>
                <w:b/>
                <w:bCs/>
                <w:lang w:eastAsia="ru-RU"/>
              </w:rPr>
            </w:pPr>
          </w:p>
        </w:tc>
      </w:tr>
      <w:tr w:rsidR="00EA23A5" w:rsidRPr="00EA23A5" w14:paraId="7A2A02D7" w14:textId="77777777" w:rsidTr="00AD5821">
        <w:trPr>
          <w:trHeight w:val="361"/>
        </w:trPr>
        <w:tc>
          <w:tcPr>
            <w:tcW w:w="2971" w:type="dxa"/>
            <w:vMerge w:val="restart"/>
          </w:tcPr>
          <w:p w14:paraId="1F756A21" w14:textId="77777777" w:rsidR="00EA23A5" w:rsidRPr="00EA23A5" w:rsidRDefault="00EA23A5" w:rsidP="00EA23A5">
            <w:pPr>
              <w:rPr>
                <w:rFonts w:ascii="Times New Roman" w:eastAsia="Calibri" w:hAnsi="Times New Roman" w:cs="Times New Roman"/>
                <w:b/>
                <w:bCs/>
                <w:sz w:val="20"/>
                <w:szCs w:val="20"/>
              </w:rPr>
            </w:pPr>
            <w:r w:rsidRPr="00EA23A5">
              <w:rPr>
                <w:rFonts w:ascii="Times New Roman" w:eastAsia="Calibri" w:hAnsi="Times New Roman" w:cs="Times New Roman"/>
                <w:b/>
                <w:bCs/>
                <w:sz w:val="20"/>
                <w:szCs w:val="20"/>
              </w:rPr>
              <w:t xml:space="preserve">Тема 1.2. </w:t>
            </w:r>
            <w:r w:rsidRPr="00EA23A5">
              <w:rPr>
                <w:rFonts w:ascii="Times New Roman" w:eastAsia="Calibri" w:hAnsi="Times New Roman" w:cs="Times New Roman"/>
                <w:bCs/>
                <w:sz w:val="20"/>
              </w:rPr>
              <w:t xml:space="preserve">Социально-экономическое развитие страны в конце </w:t>
            </w:r>
            <w:r w:rsidRPr="00EA23A5">
              <w:rPr>
                <w:rFonts w:ascii="Times New Roman" w:eastAsia="Calibri" w:hAnsi="Times New Roman" w:cs="Times New Roman"/>
                <w:bCs/>
                <w:sz w:val="20"/>
                <w:lang w:val="en-US"/>
              </w:rPr>
              <w:t>XX</w:t>
            </w:r>
            <w:r w:rsidRPr="00EA23A5">
              <w:rPr>
                <w:rFonts w:ascii="Times New Roman" w:eastAsia="Calibri" w:hAnsi="Times New Roman" w:cs="Times New Roman"/>
                <w:bCs/>
                <w:sz w:val="20"/>
              </w:rPr>
              <w:t xml:space="preserve"> века.</w:t>
            </w:r>
          </w:p>
          <w:p w14:paraId="76752DFB" w14:textId="77777777" w:rsidR="00EA23A5" w:rsidRPr="00EA23A5" w:rsidRDefault="00EA23A5" w:rsidP="00EA23A5">
            <w:pPr>
              <w:rPr>
                <w:rFonts w:ascii="Times New Roman" w:eastAsia="Calibri" w:hAnsi="Times New Roman" w:cs="Times New Roman"/>
                <w:b/>
                <w:bCs/>
                <w:sz w:val="20"/>
                <w:szCs w:val="20"/>
              </w:rPr>
            </w:pPr>
          </w:p>
        </w:tc>
        <w:tc>
          <w:tcPr>
            <w:tcW w:w="6663" w:type="dxa"/>
            <w:tcBorders>
              <w:top w:val="single" w:sz="4" w:space="0" w:color="auto"/>
              <w:left w:val="single" w:sz="4" w:space="0" w:color="auto"/>
              <w:bottom w:val="single" w:sz="4" w:space="0" w:color="auto"/>
            </w:tcBorders>
            <w:vAlign w:val="bottom"/>
          </w:tcPr>
          <w:p w14:paraId="0871E6A8" w14:textId="77777777" w:rsidR="00EA23A5" w:rsidRPr="00EA23A5" w:rsidRDefault="00EA23A5" w:rsidP="00EA23A5">
            <w:pPr>
              <w:rPr>
                <w:rFonts w:ascii="Times New Roman" w:eastAsia="Times New Roman" w:hAnsi="Times New Roman" w:cs="Times New Roman"/>
                <w:b/>
                <w:bCs/>
                <w:lang w:eastAsia="ru-RU"/>
              </w:rPr>
            </w:pPr>
            <w:r w:rsidRPr="00EA23A5">
              <w:rPr>
                <w:rFonts w:ascii="Times New Roman" w:eastAsia="Times New Roman" w:hAnsi="Times New Roman" w:cs="Times New Roman"/>
                <w:b/>
                <w:bCs/>
                <w:lang w:eastAsia="ru-RU"/>
              </w:rPr>
              <w:t xml:space="preserve">Содержание </w:t>
            </w:r>
          </w:p>
        </w:tc>
        <w:tc>
          <w:tcPr>
            <w:tcW w:w="2694" w:type="dxa"/>
          </w:tcPr>
          <w:p w14:paraId="14AA60DF" w14:textId="77777777" w:rsidR="00EA23A5" w:rsidRPr="00EA23A5" w:rsidRDefault="00EA23A5" w:rsidP="00EA23A5">
            <w:pPr>
              <w:jc w:val="center"/>
              <w:rPr>
                <w:rFonts w:ascii="Times New Roman" w:eastAsia="Times New Roman" w:hAnsi="Times New Roman" w:cs="Times New Roman"/>
                <w:b/>
                <w:bCs/>
                <w:lang w:eastAsia="ru-RU"/>
              </w:rPr>
            </w:pPr>
            <w:r w:rsidRPr="00EA23A5">
              <w:rPr>
                <w:rFonts w:ascii="Times New Roman" w:eastAsia="Times New Roman" w:hAnsi="Times New Roman" w:cs="Times New Roman"/>
                <w:b/>
                <w:bCs/>
                <w:lang w:eastAsia="ru-RU"/>
              </w:rPr>
              <w:t>6</w:t>
            </w:r>
          </w:p>
        </w:tc>
        <w:tc>
          <w:tcPr>
            <w:tcW w:w="2409" w:type="dxa"/>
            <w:vMerge w:val="restart"/>
          </w:tcPr>
          <w:p w14:paraId="67531A6F" w14:textId="77777777" w:rsidR="00EA23A5" w:rsidRPr="00EA23A5" w:rsidRDefault="00EA23A5" w:rsidP="00EA23A5">
            <w:pPr>
              <w:rPr>
                <w:rFonts w:ascii="Times New Roman" w:eastAsia="Times New Roman" w:hAnsi="Times New Roman" w:cs="Times New Roman"/>
                <w:b/>
                <w:bCs/>
                <w:lang w:eastAsia="ru-RU"/>
              </w:rPr>
            </w:pPr>
            <w:r w:rsidRPr="00EA23A5">
              <w:rPr>
                <w:rFonts w:ascii="Times New Roman" w:eastAsia="Calibri" w:hAnsi="Times New Roman" w:cs="Times New Roman"/>
                <w:sz w:val="20"/>
              </w:rPr>
              <w:t>ОК 2, ОК 4, ОК 5, ОК 6</w:t>
            </w:r>
          </w:p>
        </w:tc>
      </w:tr>
      <w:tr w:rsidR="00EA23A5" w:rsidRPr="00EA23A5" w14:paraId="1C92A171" w14:textId="77777777" w:rsidTr="00AD5821">
        <w:trPr>
          <w:trHeight w:val="361"/>
        </w:trPr>
        <w:tc>
          <w:tcPr>
            <w:tcW w:w="2971" w:type="dxa"/>
            <w:vMerge/>
          </w:tcPr>
          <w:p w14:paraId="38BBEF3D" w14:textId="77777777" w:rsidR="00EA23A5" w:rsidRPr="00EA23A5" w:rsidRDefault="00EA23A5" w:rsidP="00EA23A5">
            <w:pPr>
              <w:rPr>
                <w:rFonts w:ascii="Times New Roman" w:eastAsia="Times New Roman" w:hAnsi="Times New Roman" w:cs="Times New Roman"/>
                <w:b/>
                <w:bCs/>
                <w:lang w:eastAsia="ru-RU"/>
              </w:rPr>
            </w:pPr>
          </w:p>
        </w:tc>
        <w:tc>
          <w:tcPr>
            <w:tcW w:w="6663" w:type="dxa"/>
            <w:tcBorders>
              <w:top w:val="single" w:sz="4" w:space="0" w:color="auto"/>
              <w:left w:val="single" w:sz="4" w:space="0" w:color="auto"/>
              <w:bottom w:val="single" w:sz="4" w:space="0" w:color="auto"/>
            </w:tcBorders>
            <w:vAlign w:val="bottom"/>
          </w:tcPr>
          <w:p w14:paraId="1CD5B7D3" w14:textId="77777777" w:rsidR="00EA23A5" w:rsidRPr="00EA23A5" w:rsidRDefault="00EA23A5" w:rsidP="00EA23A5">
            <w:pPr>
              <w:contextualSpacing/>
              <w:jc w:val="both"/>
              <w:rPr>
                <w:rFonts w:ascii="Times New Roman" w:eastAsia="Calibri" w:hAnsi="Times New Roman" w:cs="Times New Roman"/>
                <w:sz w:val="20"/>
              </w:rPr>
            </w:pPr>
            <w:r w:rsidRPr="00EA23A5">
              <w:rPr>
                <w:rFonts w:ascii="Times New Roman" w:eastAsia="Calibri" w:hAnsi="Times New Roman" w:cs="Times New Roman"/>
                <w:b/>
                <w:bCs/>
                <w:sz w:val="20"/>
              </w:rPr>
              <w:t xml:space="preserve">1. </w:t>
            </w:r>
            <w:r w:rsidRPr="00EA23A5">
              <w:rPr>
                <w:rFonts w:ascii="Times New Roman" w:eastAsia="Calibri" w:hAnsi="Times New Roman" w:cs="Times New Roman"/>
                <w:sz w:val="20"/>
              </w:rPr>
              <w:t>«Шоковая терапия» как способ перехода к рыночной экономике. Реформы Е.Т. Гайдара. Экономический курс В.С. Черномырдина.</w:t>
            </w:r>
          </w:p>
          <w:p w14:paraId="4DF9EA20" w14:textId="77777777" w:rsidR="00EA23A5" w:rsidRPr="00EA23A5" w:rsidRDefault="00EA23A5" w:rsidP="00EA23A5">
            <w:pPr>
              <w:rPr>
                <w:rFonts w:ascii="Times New Roman" w:eastAsia="Times New Roman" w:hAnsi="Times New Roman" w:cs="Times New Roman"/>
                <w:lang w:eastAsia="ru-RU"/>
              </w:rPr>
            </w:pPr>
            <w:r w:rsidRPr="00EA23A5">
              <w:rPr>
                <w:rFonts w:ascii="Times New Roman" w:eastAsia="Calibri" w:hAnsi="Times New Roman" w:cs="Times New Roman"/>
                <w:sz w:val="20"/>
              </w:rPr>
              <w:t>Финансово-экономический кризис 1998 года и преодоление его последствий.</w:t>
            </w:r>
          </w:p>
        </w:tc>
        <w:tc>
          <w:tcPr>
            <w:tcW w:w="2694" w:type="dxa"/>
          </w:tcPr>
          <w:p w14:paraId="0797AA9D" w14:textId="77777777" w:rsidR="00EA23A5" w:rsidRPr="00EA23A5" w:rsidRDefault="00EA23A5" w:rsidP="00EA23A5">
            <w:pPr>
              <w:rPr>
                <w:rFonts w:ascii="Times New Roman" w:eastAsia="Times New Roman" w:hAnsi="Times New Roman" w:cs="Times New Roman"/>
                <w:lang w:eastAsia="ru-RU"/>
              </w:rPr>
            </w:pPr>
          </w:p>
          <w:p w14:paraId="60790C78" w14:textId="77777777" w:rsidR="00EA23A5" w:rsidRPr="00EA23A5" w:rsidRDefault="00EA23A5" w:rsidP="00EA23A5">
            <w:pPr>
              <w:jc w:val="center"/>
              <w:rPr>
                <w:rFonts w:ascii="Times New Roman" w:eastAsia="Times New Roman" w:hAnsi="Times New Roman" w:cs="Times New Roman"/>
                <w:lang w:eastAsia="ru-RU"/>
              </w:rPr>
            </w:pPr>
            <w:r w:rsidRPr="00EA23A5">
              <w:rPr>
                <w:rFonts w:ascii="Times New Roman" w:eastAsia="Times New Roman" w:hAnsi="Times New Roman" w:cs="Times New Roman"/>
                <w:lang w:eastAsia="ru-RU"/>
              </w:rPr>
              <w:t>6</w:t>
            </w:r>
          </w:p>
        </w:tc>
        <w:tc>
          <w:tcPr>
            <w:tcW w:w="2409" w:type="dxa"/>
            <w:vMerge/>
          </w:tcPr>
          <w:p w14:paraId="1EE043B8" w14:textId="77777777" w:rsidR="00EA23A5" w:rsidRPr="00EA23A5" w:rsidRDefault="00EA23A5" w:rsidP="00EA23A5">
            <w:pPr>
              <w:rPr>
                <w:rFonts w:ascii="Times New Roman" w:eastAsia="Times New Roman" w:hAnsi="Times New Roman" w:cs="Times New Roman"/>
                <w:lang w:eastAsia="ru-RU"/>
              </w:rPr>
            </w:pPr>
          </w:p>
        </w:tc>
      </w:tr>
      <w:tr w:rsidR="00EA23A5" w:rsidRPr="00EA23A5" w14:paraId="4A5431C6" w14:textId="77777777" w:rsidTr="00AD5821">
        <w:trPr>
          <w:trHeight w:val="361"/>
        </w:trPr>
        <w:tc>
          <w:tcPr>
            <w:tcW w:w="2971" w:type="dxa"/>
            <w:vMerge/>
          </w:tcPr>
          <w:p w14:paraId="40483D59" w14:textId="77777777" w:rsidR="00EA23A5" w:rsidRPr="00EA23A5" w:rsidRDefault="00EA23A5" w:rsidP="00EA23A5">
            <w:pPr>
              <w:rPr>
                <w:rFonts w:ascii="Times New Roman" w:eastAsia="Times New Roman" w:hAnsi="Times New Roman" w:cs="Times New Roman"/>
                <w:b/>
                <w:bCs/>
                <w:lang w:eastAsia="ru-RU"/>
              </w:rPr>
            </w:pPr>
          </w:p>
        </w:tc>
        <w:tc>
          <w:tcPr>
            <w:tcW w:w="6663" w:type="dxa"/>
            <w:tcBorders>
              <w:top w:val="single" w:sz="4" w:space="0" w:color="auto"/>
              <w:left w:val="single" w:sz="4" w:space="0" w:color="auto"/>
              <w:bottom w:val="single" w:sz="4" w:space="0" w:color="auto"/>
            </w:tcBorders>
            <w:vAlign w:val="bottom"/>
          </w:tcPr>
          <w:p w14:paraId="2E665C3F" w14:textId="77777777" w:rsidR="00EA23A5" w:rsidRPr="00EA23A5" w:rsidRDefault="00EA23A5" w:rsidP="00EA23A5">
            <w:pPr>
              <w:rPr>
                <w:rFonts w:ascii="Times New Roman" w:eastAsia="Times New Roman" w:hAnsi="Times New Roman" w:cs="Times New Roman"/>
                <w:b/>
                <w:bCs/>
                <w:lang w:eastAsia="ru-RU"/>
              </w:rPr>
            </w:pPr>
            <w:r w:rsidRPr="00EA23A5">
              <w:rPr>
                <w:rFonts w:ascii="Times New Roman" w:eastAsia="Times New Roman" w:hAnsi="Times New Roman" w:cs="Times New Roman"/>
                <w:b/>
                <w:bCs/>
                <w:lang w:eastAsia="ru-RU"/>
              </w:rPr>
              <w:t>В том числе практических и лабораторных занятий</w:t>
            </w:r>
          </w:p>
        </w:tc>
        <w:tc>
          <w:tcPr>
            <w:tcW w:w="2694" w:type="dxa"/>
          </w:tcPr>
          <w:p w14:paraId="27ED995B" w14:textId="77777777" w:rsidR="00EA23A5" w:rsidRPr="00EA23A5" w:rsidRDefault="00EA23A5" w:rsidP="00EA23A5">
            <w:pPr>
              <w:jc w:val="center"/>
              <w:rPr>
                <w:rFonts w:ascii="Times New Roman" w:eastAsia="Times New Roman" w:hAnsi="Times New Roman" w:cs="Times New Roman"/>
                <w:b/>
                <w:bCs/>
                <w:lang w:eastAsia="ru-RU"/>
              </w:rPr>
            </w:pPr>
            <w:r w:rsidRPr="00EA23A5">
              <w:rPr>
                <w:rFonts w:ascii="Times New Roman" w:eastAsia="Times New Roman" w:hAnsi="Times New Roman" w:cs="Times New Roman"/>
                <w:b/>
                <w:bCs/>
                <w:lang w:eastAsia="ru-RU"/>
              </w:rPr>
              <w:t>-</w:t>
            </w:r>
          </w:p>
        </w:tc>
        <w:tc>
          <w:tcPr>
            <w:tcW w:w="2409" w:type="dxa"/>
            <w:vMerge/>
          </w:tcPr>
          <w:p w14:paraId="612101F0" w14:textId="77777777" w:rsidR="00EA23A5" w:rsidRPr="00EA23A5" w:rsidRDefault="00EA23A5" w:rsidP="00EA23A5">
            <w:pPr>
              <w:rPr>
                <w:rFonts w:ascii="Times New Roman" w:eastAsia="Times New Roman" w:hAnsi="Times New Roman" w:cs="Times New Roman"/>
                <w:b/>
                <w:bCs/>
                <w:lang w:eastAsia="ru-RU"/>
              </w:rPr>
            </w:pPr>
          </w:p>
        </w:tc>
      </w:tr>
      <w:tr w:rsidR="00EA23A5" w:rsidRPr="00EA23A5" w14:paraId="5B249E85" w14:textId="77777777" w:rsidTr="00AD5821">
        <w:trPr>
          <w:trHeight w:val="298"/>
        </w:trPr>
        <w:tc>
          <w:tcPr>
            <w:tcW w:w="2971" w:type="dxa"/>
            <w:vMerge/>
          </w:tcPr>
          <w:p w14:paraId="1B064DC0" w14:textId="77777777" w:rsidR="00EA23A5" w:rsidRPr="00EA23A5" w:rsidRDefault="00EA23A5" w:rsidP="00EA23A5">
            <w:pPr>
              <w:rPr>
                <w:rFonts w:ascii="Times New Roman" w:eastAsia="Times New Roman" w:hAnsi="Times New Roman" w:cs="Times New Roman"/>
                <w:b/>
                <w:bCs/>
                <w:lang w:eastAsia="ru-RU"/>
              </w:rPr>
            </w:pPr>
          </w:p>
        </w:tc>
        <w:tc>
          <w:tcPr>
            <w:tcW w:w="6663" w:type="dxa"/>
            <w:tcBorders>
              <w:top w:val="single" w:sz="4" w:space="0" w:color="auto"/>
              <w:left w:val="single" w:sz="4" w:space="0" w:color="auto"/>
              <w:bottom w:val="single" w:sz="4" w:space="0" w:color="auto"/>
            </w:tcBorders>
            <w:vAlign w:val="bottom"/>
          </w:tcPr>
          <w:p w14:paraId="5BE189E7" w14:textId="77777777" w:rsidR="00EA23A5" w:rsidRPr="00EA23A5" w:rsidRDefault="00EA23A5" w:rsidP="00EA23A5">
            <w:pPr>
              <w:rPr>
                <w:rFonts w:ascii="Times New Roman" w:eastAsia="Times New Roman" w:hAnsi="Times New Roman" w:cs="Times New Roman"/>
                <w:b/>
                <w:bCs/>
                <w:lang w:eastAsia="ru-RU"/>
              </w:rPr>
            </w:pPr>
            <w:r w:rsidRPr="00EA23A5">
              <w:rPr>
                <w:rFonts w:ascii="Times New Roman" w:eastAsia="Times New Roman" w:hAnsi="Times New Roman" w:cs="Times New Roman"/>
                <w:b/>
                <w:bCs/>
                <w:lang w:eastAsia="ru-RU"/>
              </w:rPr>
              <w:t>В том числе самостоятельная работа обучающихся</w:t>
            </w:r>
          </w:p>
          <w:p w14:paraId="767443DF" w14:textId="77777777" w:rsidR="00EA23A5" w:rsidRPr="00EA23A5" w:rsidRDefault="00EA23A5" w:rsidP="00EA23A5">
            <w:pPr>
              <w:rPr>
                <w:rFonts w:ascii="Times New Roman" w:eastAsia="Times New Roman" w:hAnsi="Times New Roman" w:cs="Times New Roman"/>
                <w:b/>
                <w:bCs/>
                <w:lang w:eastAsia="ru-RU"/>
              </w:rPr>
            </w:pPr>
          </w:p>
        </w:tc>
        <w:tc>
          <w:tcPr>
            <w:tcW w:w="2694" w:type="dxa"/>
          </w:tcPr>
          <w:p w14:paraId="655CC3DC" w14:textId="77777777" w:rsidR="00EA23A5" w:rsidRPr="00EA23A5" w:rsidRDefault="00EA23A5" w:rsidP="00EA23A5">
            <w:pPr>
              <w:jc w:val="center"/>
              <w:rPr>
                <w:rFonts w:ascii="Times New Roman" w:eastAsia="Times New Roman" w:hAnsi="Times New Roman" w:cs="Times New Roman"/>
                <w:lang w:eastAsia="ru-RU"/>
              </w:rPr>
            </w:pPr>
            <w:r w:rsidRPr="00EA23A5">
              <w:rPr>
                <w:rFonts w:ascii="Times New Roman" w:eastAsia="Times New Roman" w:hAnsi="Times New Roman" w:cs="Times New Roman"/>
                <w:lang w:eastAsia="ru-RU"/>
              </w:rPr>
              <w:t>-</w:t>
            </w:r>
          </w:p>
        </w:tc>
        <w:tc>
          <w:tcPr>
            <w:tcW w:w="2409" w:type="dxa"/>
            <w:vMerge/>
          </w:tcPr>
          <w:p w14:paraId="32D2C6E2" w14:textId="77777777" w:rsidR="00EA23A5" w:rsidRPr="00EA23A5" w:rsidRDefault="00EA23A5" w:rsidP="00EA23A5">
            <w:pPr>
              <w:rPr>
                <w:rFonts w:ascii="Times New Roman" w:eastAsia="Times New Roman" w:hAnsi="Times New Roman" w:cs="Times New Roman"/>
                <w:lang w:eastAsia="ru-RU"/>
              </w:rPr>
            </w:pPr>
          </w:p>
        </w:tc>
      </w:tr>
      <w:tr w:rsidR="00EA23A5" w:rsidRPr="00EA23A5" w14:paraId="0269BD7E" w14:textId="77777777" w:rsidTr="00AD5821">
        <w:trPr>
          <w:trHeight w:val="90"/>
        </w:trPr>
        <w:tc>
          <w:tcPr>
            <w:tcW w:w="2971" w:type="dxa"/>
            <w:vMerge w:val="restart"/>
          </w:tcPr>
          <w:p w14:paraId="26E24D07" w14:textId="77777777" w:rsidR="00EA23A5" w:rsidRPr="00EA23A5" w:rsidRDefault="00EA23A5" w:rsidP="00EA23A5">
            <w:pPr>
              <w:rPr>
                <w:rFonts w:ascii="Times New Roman" w:eastAsia="Calibri" w:hAnsi="Times New Roman" w:cs="Times New Roman"/>
                <w:b/>
                <w:bCs/>
                <w:sz w:val="20"/>
                <w:szCs w:val="20"/>
              </w:rPr>
            </w:pPr>
            <w:r w:rsidRPr="00EA23A5">
              <w:rPr>
                <w:rFonts w:ascii="Times New Roman" w:eastAsia="Calibri" w:hAnsi="Times New Roman" w:cs="Times New Roman"/>
                <w:b/>
                <w:bCs/>
                <w:sz w:val="20"/>
                <w:szCs w:val="20"/>
              </w:rPr>
              <w:t xml:space="preserve">Тема 1.3. </w:t>
            </w:r>
            <w:r w:rsidRPr="00EA23A5">
              <w:rPr>
                <w:rFonts w:ascii="Times New Roman" w:eastAsia="Calibri" w:hAnsi="Times New Roman" w:cs="Times New Roman"/>
                <w:bCs/>
                <w:sz w:val="20"/>
                <w:szCs w:val="24"/>
              </w:rPr>
              <w:t>Внешняя политика Российской Федерации.</w:t>
            </w:r>
          </w:p>
          <w:p w14:paraId="52B1D0EC" w14:textId="77777777" w:rsidR="00EA23A5" w:rsidRPr="00EA23A5" w:rsidRDefault="00EA23A5" w:rsidP="00EA23A5">
            <w:pPr>
              <w:rPr>
                <w:rFonts w:ascii="Times New Roman" w:eastAsia="Calibri" w:hAnsi="Times New Roman" w:cs="Times New Roman"/>
                <w:b/>
                <w:bCs/>
                <w:sz w:val="20"/>
                <w:szCs w:val="20"/>
              </w:rPr>
            </w:pPr>
          </w:p>
        </w:tc>
        <w:tc>
          <w:tcPr>
            <w:tcW w:w="6663" w:type="dxa"/>
            <w:tcBorders>
              <w:top w:val="single" w:sz="4" w:space="0" w:color="auto"/>
              <w:left w:val="single" w:sz="4" w:space="0" w:color="auto"/>
              <w:bottom w:val="single" w:sz="4" w:space="0" w:color="auto"/>
            </w:tcBorders>
            <w:vAlign w:val="bottom"/>
          </w:tcPr>
          <w:p w14:paraId="0AA8BD3D" w14:textId="77777777" w:rsidR="00EA23A5" w:rsidRPr="00EA23A5" w:rsidRDefault="00EA23A5" w:rsidP="00EA23A5">
            <w:pPr>
              <w:rPr>
                <w:rFonts w:ascii="Times New Roman" w:eastAsia="Times New Roman" w:hAnsi="Times New Roman" w:cs="Times New Roman"/>
                <w:b/>
                <w:bCs/>
                <w:lang w:eastAsia="ru-RU"/>
              </w:rPr>
            </w:pPr>
            <w:r w:rsidRPr="00EA23A5">
              <w:rPr>
                <w:rFonts w:ascii="Times New Roman" w:eastAsia="Times New Roman" w:hAnsi="Times New Roman" w:cs="Times New Roman"/>
                <w:b/>
                <w:bCs/>
                <w:lang w:eastAsia="ru-RU"/>
              </w:rPr>
              <w:t xml:space="preserve">Содержание </w:t>
            </w:r>
          </w:p>
        </w:tc>
        <w:tc>
          <w:tcPr>
            <w:tcW w:w="2694" w:type="dxa"/>
          </w:tcPr>
          <w:p w14:paraId="067075ED" w14:textId="77777777" w:rsidR="00EA23A5" w:rsidRPr="00EA23A5" w:rsidRDefault="00EA23A5" w:rsidP="00EA23A5">
            <w:pPr>
              <w:jc w:val="center"/>
              <w:rPr>
                <w:rFonts w:ascii="Times New Roman" w:eastAsia="Times New Roman" w:hAnsi="Times New Roman" w:cs="Times New Roman"/>
                <w:b/>
                <w:bCs/>
                <w:lang w:eastAsia="ru-RU"/>
              </w:rPr>
            </w:pPr>
            <w:r w:rsidRPr="00EA23A5">
              <w:rPr>
                <w:rFonts w:ascii="Times New Roman" w:eastAsia="Times New Roman" w:hAnsi="Times New Roman" w:cs="Times New Roman"/>
                <w:b/>
                <w:bCs/>
                <w:lang w:eastAsia="ru-RU"/>
              </w:rPr>
              <w:t>6</w:t>
            </w:r>
          </w:p>
        </w:tc>
        <w:tc>
          <w:tcPr>
            <w:tcW w:w="2409" w:type="dxa"/>
            <w:vMerge w:val="restart"/>
          </w:tcPr>
          <w:p w14:paraId="2368B162" w14:textId="77777777" w:rsidR="00EA23A5" w:rsidRPr="00EA23A5" w:rsidRDefault="00EA23A5" w:rsidP="00EA23A5">
            <w:pPr>
              <w:rPr>
                <w:rFonts w:ascii="Times New Roman" w:eastAsia="Times New Roman" w:hAnsi="Times New Roman" w:cs="Times New Roman"/>
                <w:b/>
                <w:bCs/>
                <w:lang w:eastAsia="ru-RU"/>
              </w:rPr>
            </w:pPr>
            <w:r w:rsidRPr="00EA23A5">
              <w:rPr>
                <w:rFonts w:ascii="Times New Roman" w:eastAsia="Calibri" w:hAnsi="Times New Roman" w:cs="Times New Roman"/>
                <w:sz w:val="20"/>
              </w:rPr>
              <w:t>ОК 2, ОК 4, ОК 5, ОК 6</w:t>
            </w:r>
          </w:p>
        </w:tc>
      </w:tr>
      <w:tr w:rsidR="00EA23A5" w:rsidRPr="00EA23A5" w14:paraId="1D9E4B18" w14:textId="77777777" w:rsidTr="00AD5821">
        <w:trPr>
          <w:trHeight w:val="240"/>
        </w:trPr>
        <w:tc>
          <w:tcPr>
            <w:tcW w:w="2971" w:type="dxa"/>
            <w:vMerge/>
          </w:tcPr>
          <w:p w14:paraId="2D9749CA" w14:textId="77777777" w:rsidR="00EA23A5" w:rsidRPr="00EA23A5" w:rsidRDefault="00EA23A5" w:rsidP="00EA23A5">
            <w:pPr>
              <w:rPr>
                <w:rFonts w:ascii="Times New Roman" w:eastAsia="Calibri" w:hAnsi="Times New Roman" w:cs="Times New Roman"/>
                <w:b/>
                <w:bCs/>
                <w:sz w:val="20"/>
                <w:szCs w:val="20"/>
              </w:rPr>
            </w:pPr>
          </w:p>
        </w:tc>
        <w:tc>
          <w:tcPr>
            <w:tcW w:w="6663" w:type="dxa"/>
            <w:tcBorders>
              <w:top w:val="single" w:sz="4" w:space="0" w:color="auto"/>
              <w:left w:val="single" w:sz="4" w:space="0" w:color="auto"/>
              <w:bottom w:val="single" w:sz="4" w:space="0" w:color="auto"/>
            </w:tcBorders>
            <w:vAlign w:val="bottom"/>
          </w:tcPr>
          <w:p w14:paraId="1FF69B03" w14:textId="77777777" w:rsidR="00EA23A5" w:rsidRPr="00EA23A5" w:rsidRDefault="00EA23A5" w:rsidP="00EA23A5">
            <w:pPr>
              <w:jc w:val="both"/>
              <w:rPr>
                <w:rFonts w:ascii="Times New Roman" w:eastAsia="Calibri" w:hAnsi="Times New Roman" w:cs="Times New Roman"/>
                <w:sz w:val="20"/>
                <w:szCs w:val="24"/>
              </w:rPr>
            </w:pPr>
            <w:r w:rsidRPr="00EA23A5">
              <w:rPr>
                <w:rFonts w:ascii="Times New Roman" w:eastAsia="Calibri" w:hAnsi="Times New Roman" w:cs="Times New Roman"/>
                <w:sz w:val="20"/>
                <w:szCs w:val="24"/>
              </w:rPr>
              <w:t>Россия и новые независимые государства на постсоветском пространстве.</w:t>
            </w:r>
          </w:p>
          <w:p w14:paraId="52A5774A" w14:textId="77777777" w:rsidR="00EA23A5" w:rsidRPr="00EA23A5" w:rsidRDefault="00EA23A5" w:rsidP="00EA23A5">
            <w:pPr>
              <w:contextualSpacing/>
              <w:jc w:val="both"/>
              <w:rPr>
                <w:rFonts w:ascii="Times New Roman" w:eastAsia="Calibri" w:hAnsi="Times New Roman" w:cs="Times New Roman"/>
                <w:sz w:val="20"/>
              </w:rPr>
            </w:pPr>
            <w:r w:rsidRPr="00EA23A5">
              <w:rPr>
                <w:rFonts w:ascii="Times New Roman" w:eastAsia="Calibri" w:hAnsi="Times New Roman" w:cs="Times New Roman"/>
                <w:sz w:val="20"/>
              </w:rPr>
              <w:t>Взаимоотношения со странами содружества независимых государств (СНГ); Таможенного союза (ТС).</w:t>
            </w:r>
          </w:p>
          <w:p w14:paraId="30DE2A60" w14:textId="77777777" w:rsidR="00EA23A5" w:rsidRPr="00EA23A5" w:rsidRDefault="00EA23A5" w:rsidP="00EA23A5">
            <w:pPr>
              <w:rPr>
                <w:rFonts w:ascii="Times New Roman" w:eastAsia="Times New Roman" w:hAnsi="Times New Roman" w:cs="Times New Roman"/>
                <w:lang w:eastAsia="ru-RU"/>
              </w:rPr>
            </w:pPr>
            <w:r w:rsidRPr="00EA23A5">
              <w:rPr>
                <w:rFonts w:ascii="Times New Roman" w:eastAsia="Calibri" w:hAnsi="Times New Roman" w:cs="Times New Roman"/>
                <w:sz w:val="20"/>
              </w:rPr>
              <w:t xml:space="preserve">Особенности миротворческой миссии России в постсоветский период. Охлаждение отношений между Россией и ведущими демократическими странами во второй половине </w:t>
            </w:r>
            <w:r w:rsidRPr="00EA23A5">
              <w:rPr>
                <w:rFonts w:ascii="Times New Roman" w:eastAsia="Calibri" w:hAnsi="Times New Roman" w:cs="Times New Roman"/>
                <w:bCs/>
                <w:sz w:val="20"/>
                <w:szCs w:val="24"/>
              </w:rPr>
              <w:t>1990-е гг.</w:t>
            </w:r>
          </w:p>
        </w:tc>
        <w:tc>
          <w:tcPr>
            <w:tcW w:w="2694" w:type="dxa"/>
          </w:tcPr>
          <w:p w14:paraId="560C6C35" w14:textId="77777777" w:rsidR="00EA23A5" w:rsidRPr="00EA23A5" w:rsidRDefault="00EA23A5" w:rsidP="00EA23A5">
            <w:pPr>
              <w:rPr>
                <w:rFonts w:ascii="Times New Roman" w:eastAsia="Times New Roman" w:hAnsi="Times New Roman" w:cs="Times New Roman"/>
                <w:b/>
                <w:bCs/>
                <w:lang w:eastAsia="ru-RU"/>
              </w:rPr>
            </w:pPr>
          </w:p>
          <w:p w14:paraId="35A00419" w14:textId="77777777" w:rsidR="00EA23A5" w:rsidRPr="00EA23A5" w:rsidRDefault="00EA23A5" w:rsidP="00EA23A5">
            <w:pPr>
              <w:jc w:val="center"/>
              <w:rPr>
                <w:rFonts w:ascii="Times New Roman" w:eastAsia="Times New Roman" w:hAnsi="Times New Roman" w:cs="Times New Roman"/>
                <w:lang w:eastAsia="ru-RU"/>
              </w:rPr>
            </w:pPr>
            <w:r w:rsidRPr="00EA23A5">
              <w:rPr>
                <w:rFonts w:ascii="Times New Roman" w:eastAsia="Times New Roman" w:hAnsi="Times New Roman" w:cs="Times New Roman"/>
                <w:lang w:eastAsia="ru-RU"/>
              </w:rPr>
              <w:t>6</w:t>
            </w:r>
          </w:p>
        </w:tc>
        <w:tc>
          <w:tcPr>
            <w:tcW w:w="2409" w:type="dxa"/>
            <w:vMerge/>
          </w:tcPr>
          <w:p w14:paraId="56C9FA90" w14:textId="77777777" w:rsidR="00EA23A5" w:rsidRPr="00EA23A5" w:rsidRDefault="00EA23A5" w:rsidP="00EA23A5">
            <w:pPr>
              <w:rPr>
                <w:rFonts w:ascii="Times New Roman" w:eastAsia="Times New Roman" w:hAnsi="Times New Roman" w:cs="Times New Roman"/>
                <w:b/>
                <w:bCs/>
                <w:lang w:eastAsia="ru-RU"/>
              </w:rPr>
            </w:pPr>
          </w:p>
        </w:tc>
      </w:tr>
      <w:tr w:rsidR="00EA23A5" w:rsidRPr="00EA23A5" w14:paraId="4BD3E531" w14:textId="77777777" w:rsidTr="00AD5821">
        <w:trPr>
          <w:trHeight w:val="375"/>
        </w:trPr>
        <w:tc>
          <w:tcPr>
            <w:tcW w:w="2971" w:type="dxa"/>
            <w:vMerge/>
          </w:tcPr>
          <w:p w14:paraId="5CB396F5" w14:textId="77777777" w:rsidR="00EA23A5" w:rsidRPr="00EA23A5" w:rsidRDefault="00EA23A5" w:rsidP="00EA23A5">
            <w:pPr>
              <w:rPr>
                <w:rFonts w:ascii="Times New Roman" w:eastAsia="Calibri" w:hAnsi="Times New Roman" w:cs="Times New Roman"/>
                <w:b/>
                <w:bCs/>
                <w:sz w:val="20"/>
                <w:szCs w:val="20"/>
              </w:rPr>
            </w:pPr>
          </w:p>
        </w:tc>
        <w:tc>
          <w:tcPr>
            <w:tcW w:w="6663" w:type="dxa"/>
            <w:tcBorders>
              <w:top w:val="single" w:sz="4" w:space="0" w:color="auto"/>
              <w:left w:val="single" w:sz="4" w:space="0" w:color="auto"/>
              <w:bottom w:val="single" w:sz="4" w:space="0" w:color="auto"/>
            </w:tcBorders>
            <w:vAlign w:val="bottom"/>
          </w:tcPr>
          <w:p w14:paraId="70B31A87" w14:textId="77777777" w:rsidR="00EA23A5" w:rsidRPr="00EA23A5" w:rsidRDefault="00EA23A5" w:rsidP="00EA23A5">
            <w:pPr>
              <w:rPr>
                <w:rFonts w:ascii="Times New Roman" w:eastAsia="Times New Roman" w:hAnsi="Times New Roman" w:cs="Times New Roman"/>
                <w:b/>
                <w:bCs/>
                <w:lang w:eastAsia="ru-RU"/>
              </w:rPr>
            </w:pPr>
            <w:r w:rsidRPr="00EA23A5">
              <w:rPr>
                <w:rFonts w:ascii="Times New Roman" w:eastAsia="Times New Roman" w:hAnsi="Times New Roman" w:cs="Times New Roman"/>
                <w:b/>
                <w:bCs/>
                <w:lang w:eastAsia="ru-RU"/>
              </w:rPr>
              <w:t>В том числе практических и лабораторных занятий</w:t>
            </w:r>
          </w:p>
        </w:tc>
        <w:tc>
          <w:tcPr>
            <w:tcW w:w="2694" w:type="dxa"/>
          </w:tcPr>
          <w:p w14:paraId="220DB1F8" w14:textId="77777777" w:rsidR="00EA23A5" w:rsidRPr="00EA23A5" w:rsidRDefault="00EA23A5" w:rsidP="00EA23A5">
            <w:pPr>
              <w:jc w:val="center"/>
              <w:rPr>
                <w:rFonts w:ascii="Times New Roman" w:eastAsia="Times New Roman" w:hAnsi="Times New Roman" w:cs="Times New Roman"/>
                <w:b/>
                <w:bCs/>
                <w:lang w:eastAsia="ru-RU"/>
              </w:rPr>
            </w:pPr>
            <w:r w:rsidRPr="00EA23A5">
              <w:rPr>
                <w:rFonts w:ascii="Times New Roman" w:eastAsia="Times New Roman" w:hAnsi="Times New Roman" w:cs="Times New Roman"/>
                <w:b/>
                <w:bCs/>
                <w:lang w:eastAsia="ru-RU"/>
              </w:rPr>
              <w:t>-</w:t>
            </w:r>
          </w:p>
        </w:tc>
        <w:tc>
          <w:tcPr>
            <w:tcW w:w="2409" w:type="dxa"/>
            <w:vMerge/>
          </w:tcPr>
          <w:p w14:paraId="02713391" w14:textId="77777777" w:rsidR="00EA23A5" w:rsidRPr="00EA23A5" w:rsidRDefault="00EA23A5" w:rsidP="00EA23A5">
            <w:pPr>
              <w:rPr>
                <w:rFonts w:ascii="Times New Roman" w:eastAsia="Times New Roman" w:hAnsi="Times New Roman" w:cs="Times New Roman"/>
                <w:b/>
                <w:bCs/>
                <w:lang w:eastAsia="ru-RU"/>
              </w:rPr>
            </w:pPr>
          </w:p>
        </w:tc>
      </w:tr>
      <w:tr w:rsidR="00EA23A5" w:rsidRPr="00EA23A5" w14:paraId="778F1149" w14:textId="77777777" w:rsidTr="00AD5821">
        <w:trPr>
          <w:trHeight w:val="360"/>
        </w:trPr>
        <w:tc>
          <w:tcPr>
            <w:tcW w:w="2971" w:type="dxa"/>
            <w:vMerge/>
          </w:tcPr>
          <w:p w14:paraId="1B0C6664" w14:textId="77777777" w:rsidR="00EA23A5" w:rsidRPr="00EA23A5" w:rsidRDefault="00EA23A5" w:rsidP="00EA23A5">
            <w:pPr>
              <w:rPr>
                <w:rFonts w:ascii="Times New Roman" w:eastAsia="Calibri" w:hAnsi="Times New Roman" w:cs="Times New Roman"/>
                <w:b/>
                <w:bCs/>
                <w:sz w:val="20"/>
                <w:szCs w:val="20"/>
              </w:rPr>
            </w:pPr>
          </w:p>
        </w:tc>
        <w:tc>
          <w:tcPr>
            <w:tcW w:w="6663" w:type="dxa"/>
            <w:tcBorders>
              <w:top w:val="single" w:sz="4" w:space="0" w:color="auto"/>
              <w:left w:val="single" w:sz="4" w:space="0" w:color="auto"/>
              <w:bottom w:val="single" w:sz="4" w:space="0" w:color="auto"/>
            </w:tcBorders>
            <w:vAlign w:val="bottom"/>
          </w:tcPr>
          <w:p w14:paraId="45C0CFC9" w14:textId="77777777" w:rsidR="00EA23A5" w:rsidRPr="00EA23A5" w:rsidRDefault="00EA23A5" w:rsidP="00EA23A5">
            <w:pPr>
              <w:rPr>
                <w:rFonts w:ascii="Times New Roman" w:eastAsia="Times New Roman" w:hAnsi="Times New Roman" w:cs="Times New Roman"/>
                <w:b/>
                <w:bCs/>
                <w:lang w:eastAsia="ru-RU"/>
              </w:rPr>
            </w:pPr>
            <w:r w:rsidRPr="00EA23A5">
              <w:rPr>
                <w:rFonts w:ascii="Times New Roman" w:eastAsia="Times New Roman" w:hAnsi="Times New Roman" w:cs="Times New Roman"/>
                <w:b/>
                <w:bCs/>
                <w:lang w:eastAsia="ru-RU"/>
              </w:rPr>
              <w:t>В том числе самостоятельная работа обучающихся</w:t>
            </w:r>
          </w:p>
        </w:tc>
        <w:tc>
          <w:tcPr>
            <w:tcW w:w="2694" w:type="dxa"/>
          </w:tcPr>
          <w:p w14:paraId="10F03A79" w14:textId="77777777" w:rsidR="00EA23A5" w:rsidRPr="00EA23A5" w:rsidRDefault="00EA23A5" w:rsidP="00EA23A5">
            <w:pPr>
              <w:jc w:val="center"/>
              <w:rPr>
                <w:rFonts w:ascii="Times New Roman" w:eastAsia="Times New Roman" w:hAnsi="Times New Roman" w:cs="Times New Roman"/>
                <w:b/>
                <w:bCs/>
                <w:lang w:eastAsia="ru-RU"/>
              </w:rPr>
            </w:pPr>
            <w:r w:rsidRPr="00EA23A5">
              <w:rPr>
                <w:rFonts w:ascii="Times New Roman" w:eastAsia="Times New Roman" w:hAnsi="Times New Roman" w:cs="Times New Roman"/>
                <w:b/>
                <w:bCs/>
                <w:lang w:eastAsia="ru-RU"/>
              </w:rPr>
              <w:t>-</w:t>
            </w:r>
          </w:p>
        </w:tc>
        <w:tc>
          <w:tcPr>
            <w:tcW w:w="2409" w:type="dxa"/>
            <w:vMerge/>
          </w:tcPr>
          <w:p w14:paraId="6AFFEF5F" w14:textId="77777777" w:rsidR="00EA23A5" w:rsidRPr="00EA23A5" w:rsidRDefault="00EA23A5" w:rsidP="00EA23A5">
            <w:pPr>
              <w:rPr>
                <w:rFonts w:ascii="Times New Roman" w:eastAsia="Times New Roman" w:hAnsi="Times New Roman" w:cs="Times New Roman"/>
                <w:b/>
                <w:bCs/>
                <w:lang w:eastAsia="ru-RU"/>
              </w:rPr>
            </w:pPr>
          </w:p>
        </w:tc>
      </w:tr>
      <w:tr w:rsidR="00EA23A5" w:rsidRPr="00EA23A5" w14:paraId="3569B2A9" w14:textId="77777777" w:rsidTr="00AD5821">
        <w:trPr>
          <w:trHeight w:val="173"/>
        </w:trPr>
        <w:tc>
          <w:tcPr>
            <w:tcW w:w="2971" w:type="dxa"/>
            <w:vMerge w:val="restart"/>
          </w:tcPr>
          <w:p w14:paraId="46970E70" w14:textId="77777777" w:rsidR="00EA23A5" w:rsidRPr="00EA23A5" w:rsidRDefault="00EA23A5" w:rsidP="00EA23A5">
            <w:pPr>
              <w:rPr>
                <w:rFonts w:ascii="Times New Roman" w:eastAsia="Calibri" w:hAnsi="Times New Roman" w:cs="Times New Roman"/>
                <w:bCs/>
                <w:sz w:val="20"/>
              </w:rPr>
            </w:pPr>
            <w:r w:rsidRPr="00EA23A5">
              <w:rPr>
                <w:rFonts w:ascii="Times New Roman" w:eastAsia="Calibri" w:hAnsi="Times New Roman" w:cs="Times New Roman"/>
                <w:b/>
                <w:bCs/>
                <w:sz w:val="20"/>
                <w:szCs w:val="20"/>
              </w:rPr>
              <w:t xml:space="preserve">Тема 1.4. </w:t>
            </w:r>
            <w:r w:rsidRPr="00EA23A5">
              <w:rPr>
                <w:rFonts w:ascii="Times New Roman" w:eastAsia="Calibri" w:hAnsi="Times New Roman" w:cs="Times New Roman"/>
                <w:bCs/>
                <w:sz w:val="20"/>
                <w:szCs w:val="20"/>
              </w:rPr>
              <w:t xml:space="preserve">Русская культура и наука конца </w:t>
            </w:r>
            <w:r w:rsidRPr="00EA23A5">
              <w:rPr>
                <w:rFonts w:ascii="Times New Roman" w:eastAsia="Calibri" w:hAnsi="Times New Roman" w:cs="Times New Roman"/>
                <w:bCs/>
                <w:sz w:val="20"/>
                <w:lang w:val="en-US"/>
              </w:rPr>
              <w:t>XX</w:t>
            </w:r>
            <w:r w:rsidRPr="00EA23A5">
              <w:rPr>
                <w:rFonts w:ascii="Times New Roman" w:eastAsia="Calibri" w:hAnsi="Times New Roman" w:cs="Times New Roman"/>
                <w:bCs/>
                <w:sz w:val="20"/>
              </w:rPr>
              <w:t xml:space="preserve"> века.</w:t>
            </w:r>
          </w:p>
        </w:tc>
        <w:tc>
          <w:tcPr>
            <w:tcW w:w="6663" w:type="dxa"/>
            <w:vAlign w:val="bottom"/>
          </w:tcPr>
          <w:p w14:paraId="2C11AE56" w14:textId="77777777" w:rsidR="00EA23A5" w:rsidRPr="00EA23A5" w:rsidRDefault="00EA23A5" w:rsidP="00EA23A5">
            <w:pPr>
              <w:rPr>
                <w:rFonts w:ascii="Times New Roman" w:eastAsia="Times New Roman" w:hAnsi="Times New Roman" w:cs="Times New Roman"/>
                <w:b/>
                <w:bCs/>
                <w:lang w:eastAsia="ru-RU"/>
              </w:rPr>
            </w:pPr>
            <w:r w:rsidRPr="00EA23A5">
              <w:rPr>
                <w:rFonts w:ascii="Times New Roman" w:eastAsia="Times New Roman" w:hAnsi="Times New Roman" w:cs="Times New Roman"/>
                <w:b/>
                <w:bCs/>
                <w:lang w:eastAsia="ru-RU"/>
              </w:rPr>
              <w:t xml:space="preserve">Содержание </w:t>
            </w:r>
          </w:p>
        </w:tc>
        <w:tc>
          <w:tcPr>
            <w:tcW w:w="2694" w:type="dxa"/>
          </w:tcPr>
          <w:p w14:paraId="3D59F64E" w14:textId="77777777" w:rsidR="00EA23A5" w:rsidRPr="00EA23A5" w:rsidRDefault="00EA23A5" w:rsidP="00EA23A5">
            <w:pPr>
              <w:jc w:val="center"/>
              <w:rPr>
                <w:rFonts w:ascii="Times New Roman" w:eastAsia="Times New Roman" w:hAnsi="Times New Roman" w:cs="Times New Roman"/>
                <w:b/>
                <w:bCs/>
                <w:lang w:eastAsia="ru-RU"/>
              </w:rPr>
            </w:pPr>
            <w:r w:rsidRPr="00EA23A5">
              <w:rPr>
                <w:rFonts w:ascii="Times New Roman" w:eastAsia="Times New Roman" w:hAnsi="Times New Roman" w:cs="Times New Roman"/>
                <w:b/>
                <w:bCs/>
                <w:lang w:eastAsia="ru-RU"/>
              </w:rPr>
              <w:t>4</w:t>
            </w:r>
          </w:p>
        </w:tc>
        <w:tc>
          <w:tcPr>
            <w:tcW w:w="2409" w:type="dxa"/>
            <w:vMerge w:val="restart"/>
          </w:tcPr>
          <w:p w14:paraId="3F4AD8BD" w14:textId="77777777" w:rsidR="00EA23A5" w:rsidRPr="00EA23A5" w:rsidRDefault="00EA23A5" w:rsidP="00EA23A5">
            <w:pPr>
              <w:rPr>
                <w:rFonts w:ascii="Times New Roman" w:eastAsia="Times New Roman" w:hAnsi="Times New Roman" w:cs="Times New Roman"/>
                <w:b/>
                <w:bCs/>
                <w:lang w:eastAsia="ru-RU"/>
              </w:rPr>
            </w:pPr>
            <w:r w:rsidRPr="00EA23A5">
              <w:rPr>
                <w:rFonts w:ascii="Times New Roman" w:eastAsia="Calibri" w:hAnsi="Times New Roman" w:cs="Times New Roman"/>
                <w:sz w:val="20"/>
              </w:rPr>
              <w:t>ОК 2, ОК 4, ОК 5, ОК 6</w:t>
            </w:r>
          </w:p>
        </w:tc>
      </w:tr>
      <w:tr w:rsidR="00EA23A5" w:rsidRPr="00EA23A5" w14:paraId="0D9DF604" w14:textId="77777777" w:rsidTr="00AD5821">
        <w:trPr>
          <w:trHeight w:val="165"/>
        </w:trPr>
        <w:tc>
          <w:tcPr>
            <w:tcW w:w="2971" w:type="dxa"/>
            <w:vMerge/>
          </w:tcPr>
          <w:p w14:paraId="32F7DBBB" w14:textId="77777777" w:rsidR="00EA23A5" w:rsidRPr="00EA23A5" w:rsidRDefault="00EA23A5" w:rsidP="00EA23A5">
            <w:pPr>
              <w:rPr>
                <w:rFonts w:ascii="Times New Roman" w:eastAsia="Calibri" w:hAnsi="Times New Roman" w:cs="Times New Roman"/>
                <w:b/>
                <w:bCs/>
                <w:sz w:val="20"/>
                <w:szCs w:val="20"/>
              </w:rPr>
            </w:pPr>
          </w:p>
        </w:tc>
        <w:tc>
          <w:tcPr>
            <w:tcW w:w="6663" w:type="dxa"/>
            <w:vAlign w:val="bottom"/>
          </w:tcPr>
          <w:p w14:paraId="69B562B5" w14:textId="77777777" w:rsidR="00EA23A5" w:rsidRPr="00EA23A5" w:rsidRDefault="00EA23A5" w:rsidP="00EA23A5">
            <w:pPr>
              <w:rPr>
                <w:rFonts w:ascii="Times New Roman" w:eastAsia="Times New Roman" w:hAnsi="Times New Roman" w:cs="Times New Roman"/>
                <w:lang w:eastAsia="ru-RU"/>
              </w:rPr>
            </w:pPr>
            <w:r w:rsidRPr="00EA23A5">
              <w:rPr>
                <w:rFonts w:ascii="Times New Roman" w:eastAsia="Calibri" w:hAnsi="Times New Roman" w:cs="Times New Roman"/>
                <w:b/>
                <w:sz w:val="20"/>
                <w:szCs w:val="24"/>
              </w:rPr>
              <w:t xml:space="preserve">1. </w:t>
            </w:r>
            <w:r w:rsidRPr="00EA23A5">
              <w:rPr>
                <w:rFonts w:ascii="Times New Roman" w:eastAsia="Calibri" w:hAnsi="Times New Roman" w:cs="Times New Roman"/>
                <w:sz w:val="20"/>
              </w:rPr>
              <w:t>Государственная поддержка отечественной культуры, меценатство. Искусство скульптуры, театральные сезоны. Сокращение государственной поддержки науки: отток кадров за рубеж, в предпринимательство. Присуждение Нобелевской премии по физике Жоресу Алфёрову.</w:t>
            </w:r>
          </w:p>
        </w:tc>
        <w:tc>
          <w:tcPr>
            <w:tcW w:w="2694" w:type="dxa"/>
          </w:tcPr>
          <w:p w14:paraId="6E98A86C" w14:textId="77777777" w:rsidR="00EA23A5" w:rsidRPr="00EA23A5" w:rsidRDefault="00EA23A5" w:rsidP="00EA23A5">
            <w:pPr>
              <w:rPr>
                <w:rFonts w:ascii="Times New Roman" w:eastAsia="Times New Roman" w:hAnsi="Times New Roman" w:cs="Times New Roman"/>
                <w:b/>
                <w:bCs/>
                <w:lang w:eastAsia="ru-RU"/>
              </w:rPr>
            </w:pPr>
          </w:p>
          <w:p w14:paraId="71821BEF" w14:textId="77777777" w:rsidR="00EA23A5" w:rsidRPr="00EA23A5" w:rsidRDefault="00EA23A5" w:rsidP="00EA23A5">
            <w:pPr>
              <w:jc w:val="center"/>
              <w:rPr>
                <w:rFonts w:ascii="Times New Roman" w:eastAsia="Times New Roman" w:hAnsi="Times New Roman" w:cs="Times New Roman"/>
                <w:lang w:eastAsia="ru-RU"/>
              </w:rPr>
            </w:pPr>
            <w:r w:rsidRPr="00EA23A5">
              <w:rPr>
                <w:rFonts w:ascii="Times New Roman" w:eastAsia="Times New Roman" w:hAnsi="Times New Roman" w:cs="Times New Roman"/>
                <w:lang w:eastAsia="ru-RU"/>
              </w:rPr>
              <w:t>4</w:t>
            </w:r>
          </w:p>
        </w:tc>
        <w:tc>
          <w:tcPr>
            <w:tcW w:w="2409" w:type="dxa"/>
            <w:vMerge/>
          </w:tcPr>
          <w:p w14:paraId="2776A4D3" w14:textId="77777777" w:rsidR="00EA23A5" w:rsidRPr="00EA23A5" w:rsidRDefault="00EA23A5" w:rsidP="00EA23A5">
            <w:pPr>
              <w:rPr>
                <w:rFonts w:ascii="Times New Roman" w:eastAsia="Times New Roman" w:hAnsi="Times New Roman" w:cs="Times New Roman"/>
                <w:b/>
                <w:bCs/>
                <w:lang w:eastAsia="ru-RU"/>
              </w:rPr>
            </w:pPr>
          </w:p>
        </w:tc>
      </w:tr>
      <w:tr w:rsidR="00EA23A5" w:rsidRPr="00EA23A5" w14:paraId="1BEE0F9D" w14:textId="77777777" w:rsidTr="00AD5821">
        <w:trPr>
          <w:trHeight w:val="135"/>
        </w:trPr>
        <w:tc>
          <w:tcPr>
            <w:tcW w:w="2971" w:type="dxa"/>
            <w:vMerge/>
          </w:tcPr>
          <w:p w14:paraId="7FF3B63D" w14:textId="77777777" w:rsidR="00EA23A5" w:rsidRPr="00EA23A5" w:rsidRDefault="00EA23A5" w:rsidP="00EA23A5">
            <w:pPr>
              <w:rPr>
                <w:rFonts w:ascii="Times New Roman" w:eastAsia="Calibri" w:hAnsi="Times New Roman" w:cs="Times New Roman"/>
                <w:b/>
                <w:bCs/>
                <w:sz w:val="20"/>
                <w:szCs w:val="20"/>
              </w:rPr>
            </w:pPr>
          </w:p>
        </w:tc>
        <w:tc>
          <w:tcPr>
            <w:tcW w:w="6663" w:type="dxa"/>
            <w:vAlign w:val="bottom"/>
          </w:tcPr>
          <w:p w14:paraId="43A34A9B" w14:textId="77777777" w:rsidR="00EA23A5" w:rsidRPr="00EA23A5" w:rsidRDefault="00EA23A5" w:rsidP="00EA23A5">
            <w:pPr>
              <w:rPr>
                <w:rFonts w:ascii="Times New Roman" w:eastAsia="Times New Roman" w:hAnsi="Times New Roman" w:cs="Times New Roman"/>
                <w:b/>
                <w:bCs/>
                <w:lang w:eastAsia="ru-RU"/>
              </w:rPr>
            </w:pPr>
            <w:r w:rsidRPr="00EA23A5">
              <w:rPr>
                <w:rFonts w:ascii="Times New Roman" w:eastAsia="Times New Roman" w:hAnsi="Times New Roman" w:cs="Times New Roman"/>
                <w:b/>
                <w:bCs/>
                <w:lang w:eastAsia="ru-RU"/>
              </w:rPr>
              <w:t>В том числе практических и лабораторных занятий</w:t>
            </w:r>
          </w:p>
        </w:tc>
        <w:tc>
          <w:tcPr>
            <w:tcW w:w="2694" w:type="dxa"/>
          </w:tcPr>
          <w:p w14:paraId="6A71ED4E" w14:textId="77777777" w:rsidR="00EA23A5" w:rsidRPr="00EA23A5" w:rsidRDefault="00EA23A5" w:rsidP="00EA23A5">
            <w:pPr>
              <w:jc w:val="center"/>
              <w:rPr>
                <w:rFonts w:ascii="Times New Roman" w:eastAsia="Times New Roman" w:hAnsi="Times New Roman" w:cs="Times New Roman"/>
                <w:b/>
                <w:bCs/>
                <w:lang w:eastAsia="ru-RU"/>
              </w:rPr>
            </w:pPr>
            <w:r w:rsidRPr="00EA23A5">
              <w:rPr>
                <w:rFonts w:ascii="Times New Roman" w:eastAsia="Times New Roman" w:hAnsi="Times New Roman" w:cs="Times New Roman"/>
                <w:b/>
                <w:bCs/>
                <w:lang w:eastAsia="ru-RU"/>
              </w:rPr>
              <w:t>-</w:t>
            </w:r>
          </w:p>
        </w:tc>
        <w:tc>
          <w:tcPr>
            <w:tcW w:w="2409" w:type="dxa"/>
            <w:vMerge/>
          </w:tcPr>
          <w:p w14:paraId="2FA9B0BD" w14:textId="77777777" w:rsidR="00EA23A5" w:rsidRPr="00EA23A5" w:rsidRDefault="00EA23A5" w:rsidP="00EA23A5">
            <w:pPr>
              <w:rPr>
                <w:rFonts w:ascii="Times New Roman" w:eastAsia="Times New Roman" w:hAnsi="Times New Roman" w:cs="Times New Roman"/>
                <w:b/>
                <w:bCs/>
                <w:lang w:eastAsia="ru-RU"/>
              </w:rPr>
            </w:pPr>
          </w:p>
        </w:tc>
      </w:tr>
      <w:tr w:rsidR="00EA23A5" w:rsidRPr="00EA23A5" w14:paraId="50056399" w14:textId="77777777" w:rsidTr="00AD5821">
        <w:trPr>
          <w:trHeight w:val="135"/>
        </w:trPr>
        <w:tc>
          <w:tcPr>
            <w:tcW w:w="2971" w:type="dxa"/>
            <w:vMerge/>
          </w:tcPr>
          <w:p w14:paraId="16D9C26B" w14:textId="77777777" w:rsidR="00EA23A5" w:rsidRPr="00EA23A5" w:rsidRDefault="00EA23A5" w:rsidP="00EA23A5">
            <w:pPr>
              <w:rPr>
                <w:rFonts w:ascii="Times New Roman" w:eastAsia="Calibri" w:hAnsi="Times New Roman" w:cs="Times New Roman"/>
                <w:b/>
                <w:bCs/>
                <w:sz w:val="20"/>
                <w:szCs w:val="20"/>
              </w:rPr>
            </w:pPr>
          </w:p>
        </w:tc>
        <w:tc>
          <w:tcPr>
            <w:tcW w:w="6663" w:type="dxa"/>
          </w:tcPr>
          <w:p w14:paraId="3B04482E" w14:textId="77777777" w:rsidR="00EA23A5" w:rsidRPr="00EA23A5" w:rsidRDefault="00EA23A5" w:rsidP="00EA23A5">
            <w:pPr>
              <w:rPr>
                <w:rFonts w:ascii="Times New Roman" w:eastAsia="Times New Roman" w:hAnsi="Times New Roman" w:cs="Times New Roman"/>
                <w:b/>
                <w:bCs/>
                <w:lang w:eastAsia="ru-RU"/>
              </w:rPr>
            </w:pPr>
            <w:r w:rsidRPr="00EA23A5">
              <w:rPr>
                <w:rFonts w:ascii="Times New Roman" w:eastAsia="Times New Roman" w:hAnsi="Times New Roman" w:cs="Times New Roman"/>
                <w:b/>
                <w:bCs/>
                <w:lang w:eastAsia="ru-RU"/>
              </w:rPr>
              <w:t>В том числе самостоятельная работа обучающихся</w:t>
            </w:r>
          </w:p>
        </w:tc>
        <w:tc>
          <w:tcPr>
            <w:tcW w:w="2694" w:type="dxa"/>
          </w:tcPr>
          <w:p w14:paraId="2E51E73A" w14:textId="77777777" w:rsidR="00EA23A5" w:rsidRPr="00EA23A5" w:rsidRDefault="00EA23A5" w:rsidP="00EA23A5">
            <w:pPr>
              <w:jc w:val="center"/>
              <w:rPr>
                <w:rFonts w:ascii="Times New Roman" w:eastAsia="Times New Roman" w:hAnsi="Times New Roman" w:cs="Times New Roman"/>
                <w:b/>
                <w:bCs/>
                <w:lang w:eastAsia="ru-RU"/>
              </w:rPr>
            </w:pPr>
            <w:r w:rsidRPr="00EA23A5">
              <w:rPr>
                <w:rFonts w:ascii="Times New Roman" w:eastAsia="Times New Roman" w:hAnsi="Times New Roman" w:cs="Times New Roman"/>
                <w:b/>
                <w:bCs/>
                <w:lang w:eastAsia="ru-RU"/>
              </w:rPr>
              <w:t>-</w:t>
            </w:r>
          </w:p>
        </w:tc>
        <w:tc>
          <w:tcPr>
            <w:tcW w:w="2409" w:type="dxa"/>
            <w:vMerge/>
          </w:tcPr>
          <w:p w14:paraId="17205FBC" w14:textId="77777777" w:rsidR="00EA23A5" w:rsidRPr="00EA23A5" w:rsidRDefault="00EA23A5" w:rsidP="00EA23A5">
            <w:pPr>
              <w:rPr>
                <w:rFonts w:ascii="Times New Roman" w:eastAsia="Times New Roman" w:hAnsi="Times New Roman" w:cs="Times New Roman"/>
                <w:b/>
                <w:bCs/>
                <w:lang w:eastAsia="ru-RU"/>
              </w:rPr>
            </w:pPr>
          </w:p>
        </w:tc>
      </w:tr>
      <w:tr w:rsidR="00EA23A5" w:rsidRPr="00EA23A5" w14:paraId="3420DD7B" w14:textId="77777777" w:rsidTr="00AD5821">
        <w:tc>
          <w:tcPr>
            <w:tcW w:w="9634" w:type="dxa"/>
            <w:gridSpan w:val="2"/>
          </w:tcPr>
          <w:p w14:paraId="79CAB62D" w14:textId="77777777" w:rsidR="00EA23A5" w:rsidRPr="00EA23A5" w:rsidRDefault="00EA23A5" w:rsidP="00EA23A5">
            <w:pPr>
              <w:rPr>
                <w:rFonts w:ascii="Times New Roman" w:eastAsia="Times New Roman" w:hAnsi="Times New Roman" w:cs="Times New Roman"/>
                <w:i/>
                <w:lang w:eastAsia="ru-RU"/>
              </w:rPr>
            </w:pPr>
            <w:r w:rsidRPr="00EA23A5">
              <w:rPr>
                <w:rFonts w:ascii="Times New Roman" w:eastAsia="Calibri" w:hAnsi="Times New Roman" w:cs="Times New Roman"/>
                <w:b/>
                <w:bCs/>
                <w:sz w:val="20"/>
                <w:szCs w:val="20"/>
              </w:rPr>
              <w:t xml:space="preserve">Раздел 2. </w:t>
            </w:r>
            <w:r w:rsidRPr="00EA23A5">
              <w:rPr>
                <w:rFonts w:ascii="Times New Roman" w:eastAsia="Calibri" w:hAnsi="Times New Roman" w:cs="Times New Roman"/>
                <w:b/>
                <w:bCs/>
                <w:sz w:val="20"/>
                <w:szCs w:val="24"/>
              </w:rPr>
              <w:t xml:space="preserve">Российская Федерация в начале </w:t>
            </w:r>
            <w:r w:rsidRPr="00EA23A5">
              <w:rPr>
                <w:rFonts w:ascii="Times New Roman" w:eastAsia="Calibri" w:hAnsi="Times New Roman" w:cs="Times New Roman"/>
                <w:b/>
                <w:bCs/>
                <w:sz w:val="20"/>
                <w:szCs w:val="24"/>
                <w:lang w:val="en-US"/>
              </w:rPr>
              <w:t>XXI</w:t>
            </w:r>
            <w:r w:rsidRPr="00EA23A5">
              <w:rPr>
                <w:rFonts w:ascii="Times New Roman" w:eastAsia="Calibri" w:hAnsi="Times New Roman" w:cs="Times New Roman"/>
                <w:b/>
                <w:bCs/>
                <w:sz w:val="20"/>
                <w:szCs w:val="24"/>
              </w:rPr>
              <w:t xml:space="preserve"> века</w:t>
            </w:r>
          </w:p>
        </w:tc>
        <w:tc>
          <w:tcPr>
            <w:tcW w:w="2694" w:type="dxa"/>
          </w:tcPr>
          <w:p w14:paraId="70BBD521" w14:textId="77777777" w:rsidR="00EA23A5" w:rsidRPr="00EA23A5" w:rsidRDefault="00EA23A5" w:rsidP="00EA23A5">
            <w:pPr>
              <w:jc w:val="center"/>
              <w:rPr>
                <w:rFonts w:ascii="Times New Roman" w:eastAsia="Times New Roman" w:hAnsi="Times New Roman" w:cs="Times New Roman"/>
                <w:b/>
                <w:lang w:eastAsia="ru-RU"/>
              </w:rPr>
            </w:pPr>
            <w:r w:rsidRPr="00EA23A5">
              <w:rPr>
                <w:rFonts w:ascii="Times New Roman" w:eastAsia="Times New Roman" w:hAnsi="Times New Roman" w:cs="Times New Roman"/>
                <w:b/>
                <w:bCs/>
                <w:lang w:eastAsia="ru-RU"/>
              </w:rPr>
              <w:t>26/4</w:t>
            </w:r>
          </w:p>
        </w:tc>
        <w:tc>
          <w:tcPr>
            <w:tcW w:w="2409" w:type="dxa"/>
          </w:tcPr>
          <w:p w14:paraId="70EC4BB2" w14:textId="77777777" w:rsidR="00EA23A5" w:rsidRPr="00EA23A5" w:rsidRDefault="00EA23A5" w:rsidP="00EA23A5">
            <w:pPr>
              <w:rPr>
                <w:rFonts w:ascii="Times New Roman" w:eastAsia="Times New Roman" w:hAnsi="Times New Roman" w:cs="Times New Roman"/>
                <w:b/>
                <w:bCs/>
                <w:lang w:eastAsia="ru-RU"/>
              </w:rPr>
            </w:pPr>
          </w:p>
        </w:tc>
      </w:tr>
      <w:tr w:rsidR="00EA23A5" w:rsidRPr="00EA23A5" w14:paraId="126CD6A5" w14:textId="77777777" w:rsidTr="00AD5821">
        <w:tc>
          <w:tcPr>
            <w:tcW w:w="2971" w:type="dxa"/>
            <w:vMerge w:val="restart"/>
          </w:tcPr>
          <w:p w14:paraId="6BDD8E39" w14:textId="77777777" w:rsidR="00EA23A5" w:rsidRPr="00EA23A5" w:rsidRDefault="00EA23A5" w:rsidP="00EA23A5">
            <w:pPr>
              <w:rPr>
                <w:rFonts w:ascii="Times New Roman" w:eastAsia="Times New Roman" w:hAnsi="Times New Roman" w:cs="Times New Roman"/>
                <w:b/>
                <w:bCs/>
                <w:lang w:eastAsia="ru-RU"/>
              </w:rPr>
            </w:pPr>
            <w:r w:rsidRPr="00EA23A5">
              <w:rPr>
                <w:rFonts w:ascii="Times New Roman" w:eastAsia="Calibri" w:hAnsi="Times New Roman" w:cs="Times New Roman"/>
                <w:b/>
                <w:bCs/>
                <w:sz w:val="20"/>
                <w:szCs w:val="20"/>
              </w:rPr>
              <w:t xml:space="preserve">Тема 2.1. </w:t>
            </w:r>
            <w:r w:rsidRPr="00EA23A5">
              <w:rPr>
                <w:rFonts w:ascii="Times New Roman" w:eastAsia="Calibri" w:hAnsi="Times New Roman" w:cs="Times New Roman"/>
                <w:bCs/>
                <w:sz w:val="20"/>
              </w:rPr>
              <w:t xml:space="preserve">Основные черты </w:t>
            </w:r>
            <w:r w:rsidRPr="00EA23A5">
              <w:rPr>
                <w:rFonts w:ascii="Times New Roman" w:eastAsia="Calibri" w:hAnsi="Times New Roman" w:cs="Times New Roman"/>
                <w:bCs/>
                <w:sz w:val="20"/>
                <w:szCs w:val="24"/>
              </w:rPr>
              <w:t>общественно-политической жизни России начала XXI века</w:t>
            </w:r>
          </w:p>
        </w:tc>
        <w:tc>
          <w:tcPr>
            <w:tcW w:w="6663" w:type="dxa"/>
          </w:tcPr>
          <w:p w14:paraId="2DA6190B" w14:textId="77777777" w:rsidR="00EA23A5" w:rsidRPr="00EA23A5" w:rsidRDefault="00EA23A5" w:rsidP="00EA23A5">
            <w:pPr>
              <w:suppressAutoHyphens/>
              <w:jc w:val="both"/>
              <w:rPr>
                <w:rFonts w:ascii="Times New Roman" w:eastAsia="Times New Roman" w:hAnsi="Times New Roman" w:cs="Times New Roman"/>
                <w:b/>
                <w:lang w:eastAsia="ru-RU"/>
              </w:rPr>
            </w:pPr>
            <w:r w:rsidRPr="00EA23A5">
              <w:rPr>
                <w:rFonts w:ascii="Times New Roman" w:eastAsia="Times New Roman" w:hAnsi="Times New Roman" w:cs="Times New Roman"/>
                <w:b/>
                <w:lang w:eastAsia="ru-RU"/>
              </w:rPr>
              <w:t xml:space="preserve">Содержание  </w:t>
            </w:r>
          </w:p>
        </w:tc>
        <w:tc>
          <w:tcPr>
            <w:tcW w:w="2694" w:type="dxa"/>
          </w:tcPr>
          <w:p w14:paraId="581B8A0B" w14:textId="77777777" w:rsidR="00EA23A5" w:rsidRPr="00EA23A5" w:rsidRDefault="00EA23A5" w:rsidP="00EA23A5">
            <w:pPr>
              <w:suppressAutoHyphens/>
              <w:ind w:firstLine="708"/>
              <w:jc w:val="both"/>
              <w:rPr>
                <w:rFonts w:ascii="Times New Roman" w:eastAsia="Times New Roman" w:hAnsi="Times New Roman" w:cs="Times New Roman"/>
                <w:b/>
                <w:lang w:eastAsia="ru-RU"/>
              </w:rPr>
            </w:pPr>
            <w:r w:rsidRPr="00EA23A5">
              <w:rPr>
                <w:rFonts w:ascii="Times New Roman" w:eastAsia="Times New Roman" w:hAnsi="Times New Roman" w:cs="Times New Roman"/>
                <w:lang w:eastAsia="ru-RU"/>
              </w:rPr>
              <w:t xml:space="preserve">      </w:t>
            </w:r>
            <w:r w:rsidRPr="00EA23A5">
              <w:rPr>
                <w:rFonts w:ascii="Times New Roman" w:eastAsia="Times New Roman" w:hAnsi="Times New Roman" w:cs="Times New Roman"/>
                <w:b/>
                <w:lang w:eastAsia="ru-RU"/>
              </w:rPr>
              <w:t xml:space="preserve"> 4</w:t>
            </w:r>
          </w:p>
        </w:tc>
        <w:tc>
          <w:tcPr>
            <w:tcW w:w="2409" w:type="dxa"/>
            <w:vMerge w:val="restart"/>
          </w:tcPr>
          <w:p w14:paraId="338BBA0A" w14:textId="77777777" w:rsidR="00EA23A5" w:rsidRPr="00EA23A5" w:rsidRDefault="00EA23A5" w:rsidP="00EA23A5">
            <w:pPr>
              <w:rPr>
                <w:rFonts w:ascii="Times New Roman" w:eastAsia="Times New Roman" w:hAnsi="Times New Roman" w:cs="Times New Roman"/>
                <w:b/>
                <w:bCs/>
                <w:lang w:eastAsia="ru-RU"/>
              </w:rPr>
            </w:pPr>
            <w:r w:rsidRPr="00EA23A5">
              <w:rPr>
                <w:rFonts w:ascii="Times New Roman" w:eastAsia="Calibri" w:hAnsi="Times New Roman" w:cs="Times New Roman"/>
                <w:sz w:val="20"/>
              </w:rPr>
              <w:t>ОК 2, ОК 4, ОК 5, ОК 6</w:t>
            </w:r>
          </w:p>
        </w:tc>
      </w:tr>
      <w:tr w:rsidR="00EA23A5" w:rsidRPr="00EA23A5" w14:paraId="17DE547F" w14:textId="77777777" w:rsidTr="00AD5821">
        <w:trPr>
          <w:trHeight w:val="396"/>
        </w:trPr>
        <w:tc>
          <w:tcPr>
            <w:tcW w:w="2971" w:type="dxa"/>
            <w:vMerge/>
          </w:tcPr>
          <w:p w14:paraId="74733694" w14:textId="77777777" w:rsidR="00EA23A5" w:rsidRPr="00EA23A5" w:rsidRDefault="00EA23A5" w:rsidP="00EA23A5">
            <w:pPr>
              <w:rPr>
                <w:rFonts w:ascii="Times New Roman" w:eastAsia="Times New Roman" w:hAnsi="Times New Roman" w:cs="Times New Roman"/>
                <w:b/>
                <w:bCs/>
                <w:lang w:eastAsia="ru-RU"/>
              </w:rPr>
            </w:pPr>
          </w:p>
        </w:tc>
        <w:tc>
          <w:tcPr>
            <w:tcW w:w="6663" w:type="dxa"/>
          </w:tcPr>
          <w:p w14:paraId="0301C647" w14:textId="77777777" w:rsidR="00EA23A5" w:rsidRPr="00EA23A5" w:rsidRDefault="00EA23A5" w:rsidP="00EA23A5">
            <w:pPr>
              <w:suppressAutoHyphens/>
              <w:jc w:val="both"/>
              <w:rPr>
                <w:rFonts w:ascii="Times New Roman" w:eastAsia="Times New Roman" w:hAnsi="Times New Roman" w:cs="Times New Roman"/>
                <w:lang w:eastAsia="ru-RU"/>
              </w:rPr>
            </w:pPr>
            <w:r w:rsidRPr="00EA23A5">
              <w:rPr>
                <w:rFonts w:ascii="Times New Roman" w:eastAsia="Calibri" w:hAnsi="Times New Roman" w:cs="Times New Roman"/>
                <w:b/>
                <w:sz w:val="20"/>
                <w:szCs w:val="24"/>
              </w:rPr>
              <w:t xml:space="preserve">1. </w:t>
            </w:r>
            <w:r w:rsidRPr="00EA23A5">
              <w:rPr>
                <w:rFonts w:ascii="Times New Roman" w:eastAsia="Calibri" w:hAnsi="Times New Roman" w:cs="Times New Roman"/>
                <w:sz w:val="20"/>
                <w:szCs w:val="20"/>
              </w:rPr>
              <w:t>Политические лидеры и общественные деятели современной России. Отставка Б.Н. Ельцина. Деятельность В.В. Путина в 2000-2008 гг. Президентские выборы 2008 г., Президент Д.А. Медведев, реформы 2008-2012 гг. Президентские выборы 2012 и 2018 годов. Разработка и реализация планов дальнейшего развития России.</w:t>
            </w:r>
          </w:p>
        </w:tc>
        <w:tc>
          <w:tcPr>
            <w:tcW w:w="2694" w:type="dxa"/>
          </w:tcPr>
          <w:p w14:paraId="762044AB" w14:textId="77777777" w:rsidR="00EA23A5" w:rsidRPr="00EA23A5" w:rsidRDefault="00EA23A5" w:rsidP="00EA23A5">
            <w:pPr>
              <w:suppressAutoHyphens/>
              <w:jc w:val="both"/>
              <w:rPr>
                <w:rFonts w:ascii="Times New Roman" w:eastAsia="Times New Roman" w:hAnsi="Times New Roman" w:cs="Times New Roman"/>
                <w:b/>
                <w:bCs/>
                <w:lang w:eastAsia="ru-RU"/>
              </w:rPr>
            </w:pPr>
          </w:p>
          <w:p w14:paraId="4EF73AC6" w14:textId="77777777" w:rsidR="00EA23A5" w:rsidRPr="00EA23A5" w:rsidRDefault="00EA23A5" w:rsidP="00EA23A5">
            <w:pPr>
              <w:jc w:val="center"/>
              <w:rPr>
                <w:rFonts w:ascii="Times New Roman" w:eastAsia="Times New Roman" w:hAnsi="Times New Roman" w:cs="Times New Roman"/>
                <w:lang w:eastAsia="ru-RU"/>
              </w:rPr>
            </w:pPr>
            <w:r w:rsidRPr="00EA23A5">
              <w:rPr>
                <w:rFonts w:ascii="Times New Roman" w:eastAsia="Times New Roman" w:hAnsi="Times New Roman" w:cs="Times New Roman"/>
                <w:lang w:eastAsia="ru-RU"/>
              </w:rPr>
              <w:t>4</w:t>
            </w:r>
          </w:p>
        </w:tc>
        <w:tc>
          <w:tcPr>
            <w:tcW w:w="2409" w:type="dxa"/>
            <w:vMerge/>
          </w:tcPr>
          <w:p w14:paraId="7D96A900" w14:textId="77777777" w:rsidR="00EA23A5" w:rsidRPr="00EA23A5" w:rsidRDefault="00EA23A5" w:rsidP="00EA23A5">
            <w:pPr>
              <w:suppressAutoHyphens/>
              <w:jc w:val="both"/>
              <w:rPr>
                <w:rFonts w:ascii="Times New Roman" w:eastAsia="Times New Roman" w:hAnsi="Times New Roman" w:cs="Times New Roman"/>
                <w:lang w:eastAsia="ru-RU"/>
              </w:rPr>
            </w:pPr>
          </w:p>
        </w:tc>
      </w:tr>
      <w:tr w:rsidR="00EA23A5" w:rsidRPr="00EA23A5" w14:paraId="34D58E03" w14:textId="77777777" w:rsidTr="00AD5821">
        <w:trPr>
          <w:trHeight w:val="20"/>
        </w:trPr>
        <w:tc>
          <w:tcPr>
            <w:tcW w:w="2971" w:type="dxa"/>
            <w:vMerge/>
          </w:tcPr>
          <w:p w14:paraId="475C4A67" w14:textId="77777777" w:rsidR="00EA23A5" w:rsidRPr="00EA23A5" w:rsidRDefault="00EA23A5" w:rsidP="00EA23A5">
            <w:pPr>
              <w:rPr>
                <w:rFonts w:ascii="Times New Roman" w:eastAsia="Times New Roman" w:hAnsi="Times New Roman" w:cs="Times New Roman"/>
                <w:b/>
                <w:bCs/>
                <w:lang w:eastAsia="ru-RU"/>
              </w:rPr>
            </w:pPr>
          </w:p>
        </w:tc>
        <w:tc>
          <w:tcPr>
            <w:tcW w:w="6663" w:type="dxa"/>
          </w:tcPr>
          <w:p w14:paraId="3A9F2916" w14:textId="77777777" w:rsidR="00EA23A5" w:rsidRPr="00EA23A5" w:rsidRDefault="00EA23A5" w:rsidP="00EA23A5">
            <w:pPr>
              <w:suppressAutoHyphens/>
              <w:jc w:val="both"/>
              <w:rPr>
                <w:rFonts w:ascii="Times New Roman" w:eastAsia="Times New Roman" w:hAnsi="Times New Roman" w:cs="Times New Roman"/>
                <w:b/>
                <w:lang w:eastAsia="ru-RU"/>
              </w:rPr>
            </w:pPr>
            <w:r w:rsidRPr="00EA23A5">
              <w:rPr>
                <w:rFonts w:ascii="Times New Roman" w:eastAsia="Times New Roman" w:hAnsi="Times New Roman" w:cs="Times New Roman"/>
                <w:b/>
                <w:bCs/>
                <w:lang w:eastAsia="ru-RU"/>
              </w:rPr>
              <w:t>В том числе практических и лабораторных занятий</w:t>
            </w:r>
          </w:p>
        </w:tc>
        <w:tc>
          <w:tcPr>
            <w:tcW w:w="2694" w:type="dxa"/>
          </w:tcPr>
          <w:p w14:paraId="06F7F867" w14:textId="77777777" w:rsidR="00EA23A5" w:rsidRPr="00EA23A5" w:rsidRDefault="00EA23A5" w:rsidP="00EA23A5">
            <w:pPr>
              <w:suppressAutoHyphens/>
              <w:jc w:val="center"/>
              <w:rPr>
                <w:rFonts w:ascii="Times New Roman" w:eastAsia="Times New Roman" w:hAnsi="Times New Roman" w:cs="Times New Roman"/>
                <w:lang w:eastAsia="ru-RU"/>
              </w:rPr>
            </w:pPr>
            <w:r w:rsidRPr="00EA23A5">
              <w:rPr>
                <w:rFonts w:ascii="Times New Roman" w:eastAsia="Times New Roman" w:hAnsi="Times New Roman" w:cs="Times New Roman"/>
                <w:lang w:eastAsia="ru-RU"/>
              </w:rPr>
              <w:t>-</w:t>
            </w:r>
          </w:p>
        </w:tc>
        <w:tc>
          <w:tcPr>
            <w:tcW w:w="2409" w:type="dxa"/>
            <w:vMerge/>
          </w:tcPr>
          <w:p w14:paraId="72013EDD" w14:textId="77777777" w:rsidR="00EA23A5" w:rsidRPr="00EA23A5" w:rsidRDefault="00EA23A5" w:rsidP="00EA23A5">
            <w:pPr>
              <w:suppressAutoHyphens/>
              <w:jc w:val="both"/>
              <w:rPr>
                <w:rFonts w:ascii="Times New Roman" w:eastAsia="Times New Roman" w:hAnsi="Times New Roman" w:cs="Times New Roman"/>
                <w:b/>
                <w:bCs/>
                <w:lang w:eastAsia="ru-RU"/>
              </w:rPr>
            </w:pPr>
          </w:p>
        </w:tc>
      </w:tr>
      <w:tr w:rsidR="00EA23A5" w:rsidRPr="00EA23A5" w14:paraId="41412BD1" w14:textId="77777777" w:rsidTr="00AD5821">
        <w:trPr>
          <w:trHeight w:val="73"/>
        </w:trPr>
        <w:tc>
          <w:tcPr>
            <w:tcW w:w="2971" w:type="dxa"/>
            <w:vMerge/>
          </w:tcPr>
          <w:p w14:paraId="7FB5C7F3" w14:textId="77777777" w:rsidR="00EA23A5" w:rsidRPr="00EA23A5" w:rsidRDefault="00EA23A5" w:rsidP="00EA23A5">
            <w:pPr>
              <w:rPr>
                <w:rFonts w:ascii="Times New Roman" w:eastAsia="Times New Roman" w:hAnsi="Times New Roman" w:cs="Times New Roman"/>
                <w:b/>
                <w:bCs/>
                <w:lang w:eastAsia="ru-RU"/>
              </w:rPr>
            </w:pPr>
          </w:p>
        </w:tc>
        <w:tc>
          <w:tcPr>
            <w:tcW w:w="6663" w:type="dxa"/>
            <w:vAlign w:val="bottom"/>
          </w:tcPr>
          <w:p w14:paraId="7BC4C4B0" w14:textId="77777777" w:rsidR="00EA23A5" w:rsidRPr="00EA23A5" w:rsidRDefault="00EA23A5" w:rsidP="00EA23A5">
            <w:pPr>
              <w:rPr>
                <w:rFonts w:ascii="Times New Roman" w:eastAsia="Times New Roman" w:hAnsi="Times New Roman" w:cs="Times New Roman"/>
                <w:b/>
                <w:bCs/>
                <w:lang w:eastAsia="ru-RU"/>
              </w:rPr>
            </w:pPr>
            <w:r w:rsidRPr="00EA23A5">
              <w:rPr>
                <w:rFonts w:ascii="Times New Roman" w:eastAsia="Times New Roman" w:hAnsi="Times New Roman" w:cs="Times New Roman"/>
                <w:b/>
                <w:bCs/>
                <w:lang w:eastAsia="ru-RU"/>
              </w:rPr>
              <w:t>В том числе самостоятельная работа обучающихся</w:t>
            </w:r>
          </w:p>
        </w:tc>
        <w:tc>
          <w:tcPr>
            <w:tcW w:w="2694" w:type="dxa"/>
          </w:tcPr>
          <w:p w14:paraId="46BA8741" w14:textId="77777777" w:rsidR="00EA23A5" w:rsidRPr="00EA23A5" w:rsidRDefault="00EA23A5" w:rsidP="00EA23A5">
            <w:pPr>
              <w:jc w:val="center"/>
              <w:rPr>
                <w:rFonts w:ascii="Times New Roman" w:eastAsia="Times New Roman" w:hAnsi="Times New Roman" w:cs="Times New Roman"/>
                <w:lang w:eastAsia="ru-RU"/>
              </w:rPr>
            </w:pPr>
            <w:r w:rsidRPr="00EA23A5">
              <w:rPr>
                <w:rFonts w:ascii="Times New Roman" w:eastAsia="Times New Roman" w:hAnsi="Times New Roman" w:cs="Times New Roman"/>
                <w:lang w:eastAsia="ru-RU"/>
              </w:rPr>
              <w:t>-</w:t>
            </w:r>
          </w:p>
        </w:tc>
        <w:tc>
          <w:tcPr>
            <w:tcW w:w="2409" w:type="dxa"/>
            <w:vMerge/>
          </w:tcPr>
          <w:p w14:paraId="7CE39111" w14:textId="77777777" w:rsidR="00EA23A5" w:rsidRPr="00EA23A5" w:rsidRDefault="00EA23A5" w:rsidP="00EA23A5">
            <w:pPr>
              <w:suppressAutoHyphens/>
              <w:rPr>
                <w:rFonts w:ascii="Times New Roman" w:eastAsia="Times New Roman" w:hAnsi="Times New Roman" w:cs="Times New Roman"/>
                <w:lang w:eastAsia="ru-RU"/>
              </w:rPr>
            </w:pPr>
          </w:p>
        </w:tc>
      </w:tr>
      <w:tr w:rsidR="00EA23A5" w:rsidRPr="00EA23A5" w14:paraId="07536435" w14:textId="77777777" w:rsidTr="00AD5821">
        <w:trPr>
          <w:trHeight w:val="361"/>
        </w:trPr>
        <w:tc>
          <w:tcPr>
            <w:tcW w:w="2971" w:type="dxa"/>
            <w:vMerge w:val="restart"/>
          </w:tcPr>
          <w:p w14:paraId="7C3AC777" w14:textId="77777777" w:rsidR="00EA23A5" w:rsidRPr="00EA23A5" w:rsidRDefault="00EA23A5" w:rsidP="00EA23A5">
            <w:pPr>
              <w:rPr>
                <w:rFonts w:ascii="Times New Roman" w:eastAsia="Times New Roman" w:hAnsi="Times New Roman" w:cs="Times New Roman"/>
                <w:b/>
                <w:bCs/>
                <w:lang w:eastAsia="ru-RU"/>
              </w:rPr>
            </w:pPr>
            <w:r w:rsidRPr="00EA23A5">
              <w:rPr>
                <w:rFonts w:ascii="Times New Roman" w:eastAsia="Calibri" w:hAnsi="Times New Roman" w:cs="Times New Roman"/>
                <w:b/>
                <w:bCs/>
                <w:sz w:val="20"/>
                <w:szCs w:val="20"/>
              </w:rPr>
              <w:t xml:space="preserve">Тема 2.2. </w:t>
            </w:r>
            <w:r w:rsidRPr="00EA23A5">
              <w:rPr>
                <w:rFonts w:ascii="Times New Roman" w:eastAsia="Calibri" w:hAnsi="Times New Roman" w:cs="Times New Roman"/>
                <w:bCs/>
                <w:sz w:val="20"/>
              </w:rPr>
              <w:t xml:space="preserve">Социально-экономическое развитие страны в </w:t>
            </w:r>
            <w:r w:rsidRPr="00EA23A5">
              <w:rPr>
                <w:rFonts w:ascii="Times New Roman" w:eastAsia="Calibri" w:hAnsi="Times New Roman" w:cs="Times New Roman"/>
                <w:bCs/>
                <w:sz w:val="20"/>
                <w:szCs w:val="24"/>
              </w:rPr>
              <w:t>начале XXI века.</w:t>
            </w:r>
          </w:p>
        </w:tc>
        <w:tc>
          <w:tcPr>
            <w:tcW w:w="6663" w:type="dxa"/>
            <w:tcBorders>
              <w:top w:val="single" w:sz="4" w:space="0" w:color="auto"/>
              <w:left w:val="single" w:sz="4" w:space="0" w:color="auto"/>
              <w:bottom w:val="single" w:sz="4" w:space="0" w:color="auto"/>
            </w:tcBorders>
            <w:vAlign w:val="bottom"/>
          </w:tcPr>
          <w:p w14:paraId="76031890" w14:textId="77777777" w:rsidR="00EA23A5" w:rsidRPr="00EA23A5" w:rsidRDefault="00EA23A5" w:rsidP="00EA23A5">
            <w:pPr>
              <w:rPr>
                <w:rFonts w:ascii="Times New Roman" w:eastAsia="Times New Roman" w:hAnsi="Times New Roman" w:cs="Times New Roman"/>
                <w:b/>
                <w:bCs/>
                <w:lang w:eastAsia="ru-RU"/>
              </w:rPr>
            </w:pPr>
            <w:r w:rsidRPr="00EA23A5">
              <w:rPr>
                <w:rFonts w:ascii="Times New Roman" w:eastAsia="Times New Roman" w:hAnsi="Times New Roman" w:cs="Times New Roman"/>
                <w:b/>
                <w:bCs/>
                <w:lang w:eastAsia="ru-RU"/>
              </w:rPr>
              <w:t xml:space="preserve">Содержание </w:t>
            </w:r>
          </w:p>
        </w:tc>
        <w:tc>
          <w:tcPr>
            <w:tcW w:w="2694" w:type="dxa"/>
          </w:tcPr>
          <w:p w14:paraId="6FD241B9" w14:textId="77777777" w:rsidR="00EA23A5" w:rsidRPr="00EA23A5" w:rsidRDefault="00EA23A5" w:rsidP="00EA23A5">
            <w:pPr>
              <w:jc w:val="center"/>
              <w:rPr>
                <w:rFonts w:ascii="Times New Roman" w:eastAsia="Times New Roman" w:hAnsi="Times New Roman" w:cs="Times New Roman"/>
                <w:b/>
                <w:bCs/>
                <w:lang w:eastAsia="ru-RU"/>
              </w:rPr>
            </w:pPr>
            <w:r w:rsidRPr="00EA23A5">
              <w:rPr>
                <w:rFonts w:ascii="Times New Roman" w:eastAsia="Times New Roman" w:hAnsi="Times New Roman" w:cs="Times New Roman"/>
                <w:b/>
                <w:bCs/>
                <w:lang w:eastAsia="ru-RU"/>
              </w:rPr>
              <w:t>4</w:t>
            </w:r>
          </w:p>
        </w:tc>
        <w:tc>
          <w:tcPr>
            <w:tcW w:w="2409" w:type="dxa"/>
            <w:vMerge w:val="restart"/>
          </w:tcPr>
          <w:p w14:paraId="70304852" w14:textId="77777777" w:rsidR="00EA23A5" w:rsidRPr="00EA23A5" w:rsidRDefault="00EA23A5" w:rsidP="00EA23A5">
            <w:pPr>
              <w:rPr>
                <w:rFonts w:ascii="Times New Roman" w:eastAsia="Times New Roman" w:hAnsi="Times New Roman" w:cs="Times New Roman"/>
                <w:b/>
                <w:bCs/>
                <w:lang w:eastAsia="ru-RU"/>
              </w:rPr>
            </w:pPr>
            <w:r w:rsidRPr="00EA23A5">
              <w:rPr>
                <w:rFonts w:ascii="Times New Roman" w:eastAsia="Calibri" w:hAnsi="Times New Roman" w:cs="Times New Roman"/>
                <w:sz w:val="20"/>
              </w:rPr>
              <w:t>ОК 2, ОК 4, ОК 5, ОК 6</w:t>
            </w:r>
          </w:p>
        </w:tc>
      </w:tr>
      <w:tr w:rsidR="00EA23A5" w:rsidRPr="00EA23A5" w14:paraId="10501A6E" w14:textId="77777777" w:rsidTr="00AD5821">
        <w:trPr>
          <w:trHeight w:val="361"/>
        </w:trPr>
        <w:tc>
          <w:tcPr>
            <w:tcW w:w="2971" w:type="dxa"/>
            <w:vMerge/>
          </w:tcPr>
          <w:p w14:paraId="253806D1" w14:textId="77777777" w:rsidR="00EA23A5" w:rsidRPr="00EA23A5" w:rsidRDefault="00EA23A5" w:rsidP="00EA23A5">
            <w:pPr>
              <w:rPr>
                <w:rFonts w:ascii="Times New Roman" w:eastAsia="Times New Roman" w:hAnsi="Times New Roman" w:cs="Times New Roman"/>
                <w:b/>
                <w:bCs/>
                <w:lang w:eastAsia="ru-RU"/>
              </w:rPr>
            </w:pPr>
          </w:p>
        </w:tc>
        <w:tc>
          <w:tcPr>
            <w:tcW w:w="6663" w:type="dxa"/>
            <w:tcBorders>
              <w:top w:val="single" w:sz="4" w:space="0" w:color="auto"/>
              <w:left w:val="single" w:sz="4" w:space="0" w:color="auto"/>
              <w:bottom w:val="single" w:sz="4" w:space="0" w:color="auto"/>
            </w:tcBorders>
            <w:vAlign w:val="bottom"/>
          </w:tcPr>
          <w:p w14:paraId="716A574A" w14:textId="77777777" w:rsidR="00EA23A5" w:rsidRPr="00EA23A5" w:rsidRDefault="00EA23A5" w:rsidP="00EA23A5">
            <w:pPr>
              <w:rPr>
                <w:rFonts w:ascii="Times New Roman" w:eastAsia="Times New Roman" w:hAnsi="Times New Roman" w:cs="Times New Roman"/>
                <w:lang w:eastAsia="ru-RU"/>
              </w:rPr>
            </w:pPr>
            <w:r w:rsidRPr="00EA23A5">
              <w:rPr>
                <w:rFonts w:ascii="Times New Roman" w:eastAsia="Calibri" w:hAnsi="Times New Roman" w:cs="Times New Roman"/>
                <w:b/>
                <w:sz w:val="20"/>
                <w:szCs w:val="24"/>
              </w:rPr>
              <w:t xml:space="preserve">1. </w:t>
            </w:r>
            <w:r w:rsidRPr="00EA23A5">
              <w:rPr>
                <w:rFonts w:ascii="Times New Roman" w:eastAsia="Calibri" w:hAnsi="Times New Roman" w:cs="Times New Roman"/>
                <w:sz w:val="20"/>
                <w:szCs w:val="20"/>
              </w:rPr>
              <w:t>Развитие экономики и социальной сферы в начале ХХI века. Роль государства в экономике. Приоритетные национальные проекты и федеральные программы.</w:t>
            </w:r>
          </w:p>
        </w:tc>
        <w:tc>
          <w:tcPr>
            <w:tcW w:w="2694" w:type="dxa"/>
          </w:tcPr>
          <w:p w14:paraId="17A3AA25" w14:textId="77777777" w:rsidR="00EA23A5" w:rsidRPr="00EA23A5" w:rsidRDefault="00EA23A5" w:rsidP="00EA23A5">
            <w:pPr>
              <w:rPr>
                <w:rFonts w:ascii="Times New Roman" w:eastAsia="Times New Roman" w:hAnsi="Times New Roman" w:cs="Times New Roman"/>
                <w:lang w:eastAsia="ru-RU"/>
              </w:rPr>
            </w:pPr>
          </w:p>
          <w:p w14:paraId="7CC31572" w14:textId="77777777" w:rsidR="00EA23A5" w:rsidRPr="00EA23A5" w:rsidRDefault="00EA23A5" w:rsidP="00EA23A5">
            <w:pPr>
              <w:jc w:val="center"/>
              <w:rPr>
                <w:rFonts w:ascii="Times New Roman" w:eastAsia="Times New Roman" w:hAnsi="Times New Roman" w:cs="Times New Roman"/>
                <w:lang w:eastAsia="ru-RU"/>
              </w:rPr>
            </w:pPr>
            <w:r w:rsidRPr="00EA23A5">
              <w:rPr>
                <w:rFonts w:ascii="Times New Roman" w:eastAsia="Times New Roman" w:hAnsi="Times New Roman" w:cs="Times New Roman"/>
                <w:lang w:eastAsia="ru-RU"/>
              </w:rPr>
              <w:t>4</w:t>
            </w:r>
          </w:p>
        </w:tc>
        <w:tc>
          <w:tcPr>
            <w:tcW w:w="2409" w:type="dxa"/>
            <w:vMerge/>
          </w:tcPr>
          <w:p w14:paraId="631AA59B" w14:textId="77777777" w:rsidR="00EA23A5" w:rsidRPr="00EA23A5" w:rsidRDefault="00EA23A5" w:rsidP="00EA23A5">
            <w:pPr>
              <w:rPr>
                <w:rFonts w:ascii="Times New Roman" w:eastAsia="Times New Roman" w:hAnsi="Times New Roman" w:cs="Times New Roman"/>
                <w:b/>
                <w:bCs/>
                <w:lang w:eastAsia="ru-RU"/>
              </w:rPr>
            </w:pPr>
          </w:p>
        </w:tc>
      </w:tr>
      <w:tr w:rsidR="00EA23A5" w:rsidRPr="00EA23A5" w14:paraId="20C54482" w14:textId="77777777" w:rsidTr="00AD5821">
        <w:trPr>
          <w:trHeight w:val="361"/>
        </w:trPr>
        <w:tc>
          <w:tcPr>
            <w:tcW w:w="2971" w:type="dxa"/>
            <w:vMerge/>
          </w:tcPr>
          <w:p w14:paraId="6C12AFBF" w14:textId="77777777" w:rsidR="00EA23A5" w:rsidRPr="00EA23A5" w:rsidRDefault="00EA23A5" w:rsidP="00EA23A5">
            <w:pPr>
              <w:rPr>
                <w:rFonts w:ascii="Times New Roman" w:eastAsia="Times New Roman" w:hAnsi="Times New Roman" w:cs="Times New Roman"/>
                <w:b/>
                <w:bCs/>
                <w:lang w:eastAsia="ru-RU"/>
              </w:rPr>
            </w:pPr>
          </w:p>
        </w:tc>
        <w:tc>
          <w:tcPr>
            <w:tcW w:w="6663" w:type="dxa"/>
            <w:tcBorders>
              <w:top w:val="single" w:sz="4" w:space="0" w:color="auto"/>
              <w:left w:val="single" w:sz="4" w:space="0" w:color="auto"/>
              <w:bottom w:val="single" w:sz="4" w:space="0" w:color="auto"/>
            </w:tcBorders>
            <w:vAlign w:val="bottom"/>
          </w:tcPr>
          <w:p w14:paraId="23ED1EA9" w14:textId="77777777" w:rsidR="00EA23A5" w:rsidRPr="00EA23A5" w:rsidRDefault="00EA23A5" w:rsidP="00EA23A5">
            <w:pPr>
              <w:rPr>
                <w:rFonts w:ascii="Times New Roman" w:eastAsia="Times New Roman" w:hAnsi="Times New Roman" w:cs="Times New Roman"/>
                <w:b/>
                <w:bCs/>
                <w:lang w:eastAsia="ru-RU"/>
              </w:rPr>
            </w:pPr>
            <w:r w:rsidRPr="00EA23A5">
              <w:rPr>
                <w:rFonts w:ascii="Times New Roman" w:eastAsia="Times New Roman" w:hAnsi="Times New Roman" w:cs="Times New Roman"/>
                <w:b/>
                <w:bCs/>
                <w:lang w:eastAsia="ru-RU"/>
              </w:rPr>
              <w:t>В том числе практических и лабораторных занятий</w:t>
            </w:r>
          </w:p>
        </w:tc>
        <w:tc>
          <w:tcPr>
            <w:tcW w:w="2694" w:type="dxa"/>
          </w:tcPr>
          <w:p w14:paraId="5ABDFF00" w14:textId="77777777" w:rsidR="00EA23A5" w:rsidRPr="00EA23A5" w:rsidRDefault="00EA23A5" w:rsidP="00EA23A5">
            <w:pPr>
              <w:jc w:val="center"/>
              <w:rPr>
                <w:rFonts w:ascii="Times New Roman" w:eastAsia="Times New Roman" w:hAnsi="Times New Roman" w:cs="Times New Roman"/>
                <w:b/>
                <w:bCs/>
                <w:lang w:eastAsia="ru-RU"/>
              </w:rPr>
            </w:pPr>
            <w:r w:rsidRPr="00EA23A5">
              <w:rPr>
                <w:rFonts w:ascii="Times New Roman" w:eastAsia="Times New Roman" w:hAnsi="Times New Roman" w:cs="Times New Roman"/>
                <w:b/>
                <w:bCs/>
                <w:lang w:eastAsia="ru-RU"/>
              </w:rPr>
              <w:t>-</w:t>
            </w:r>
          </w:p>
        </w:tc>
        <w:tc>
          <w:tcPr>
            <w:tcW w:w="2409" w:type="dxa"/>
            <w:vMerge/>
          </w:tcPr>
          <w:p w14:paraId="45EC9963" w14:textId="77777777" w:rsidR="00EA23A5" w:rsidRPr="00EA23A5" w:rsidRDefault="00EA23A5" w:rsidP="00EA23A5">
            <w:pPr>
              <w:rPr>
                <w:rFonts w:ascii="Times New Roman" w:eastAsia="Times New Roman" w:hAnsi="Times New Roman" w:cs="Times New Roman"/>
                <w:lang w:eastAsia="ru-RU"/>
              </w:rPr>
            </w:pPr>
          </w:p>
        </w:tc>
      </w:tr>
      <w:tr w:rsidR="00EA23A5" w:rsidRPr="00EA23A5" w14:paraId="02EEE418" w14:textId="77777777" w:rsidTr="00AD5821">
        <w:trPr>
          <w:trHeight w:val="298"/>
        </w:trPr>
        <w:tc>
          <w:tcPr>
            <w:tcW w:w="2971" w:type="dxa"/>
            <w:vMerge/>
          </w:tcPr>
          <w:p w14:paraId="4AE1E506" w14:textId="77777777" w:rsidR="00EA23A5" w:rsidRPr="00EA23A5" w:rsidRDefault="00EA23A5" w:rsidP="00EA23A5">
            <w:pPr>
              <w:rPr>
                <w:rFonts w:ascii="Times New Roman" w:eastAsia="Times New Roman" w:hAnsi="Times New Roman" w:cs="Times New Roman"/>
                <w:b/>
                <w:bCs/>
                <w:lang w:eastAsia="ru-RU"/>
              </w:rPr>
            </w:pPr>
          </w:p>
        </w:tc>
        <w:tc>
          <w:tcPr>
            <w:tcW w:w="6663" w:type="dxa"/>
            <w:tcBorders>
              <w:top w:val="single" w:sz="4" w:space="0" w:color="auto"/>
              <w:left w:val="single" w:sz="4" w:space="0" w:color="auto"/>
              <w:bottom w:val="single" w:sz="4" w:space="0" w:color="auto"/>
            </w:tcBorders>
            <w:vAlign w:val="bottom"/>
          </w:tcPr>
          <w:p w14:paraId="571C010D" w14:textId="77777777" w:rsidR="00EA23A5" w:rsidRPr="00EA23A5" w:rsidRDefault="00EA23A5" w:rsidP="00EA23A5">
            <w:pPr>
              <w:rPr>
                <w:rFonts w:ascii="Times New Roman" w:eastAsia="Times New Roman" w:hAnsi="Times New Roman" w:cs="Times New Roman"/>
                <w:b/>
                <w:bCs/>
                <w:lang w:eastAsia="ru-RU"/>
              </w:rPr>
            </w:pPr>
            <w:r w:rsidRPr="00EA23A5">
              <w:rPr>
                <w:rFonts w:ascii="Times New Roman" w:eastAsia="Times New Roman" w:hAnsi="Times New Roman" w:cs="Times New Roman"/>
                <w:b/>
                <w:bCs/>
                <w:lang w:eastAsia="ru-RU"/>
              </w:rPr>
              <w:t>В том числе самостоятельная работа обучающихся</w:t>
            </w:r>
          </w:p>
        </w:tc>
        <w:tc>
          <w:tcPr>
            <w:tcW w:w="2694" w:type="dxa"/>
          </w:tcPr>
          <w:p w14:paraId="686142CF" w14:textId="77777777" w:rsidR="00EA23A5" w:rsidRPr="00EA23A5" w:rsidRDefault="00EA23A5" w:rsidP="00EA23A5">
            <w:pPr>
              <w:jc w:val="center"/>
              <w:rPr>
                <w:rFonts w:ascii="Times New Roman" w:eastAsia="Times New Roman" w:hAnsi="Times New Roman" w:cs="Times New Roman"/>
                <w:b/>
                <w:bCs/>
                <w:lang w:eastAsia="ru-RU"/>
              </w:rPr>
            </w:pPr>
            <w:r w:rsidRPr="00EA23A5">
              <w:rPr>
                <w:rFonts w:ascii="Times New Roman" w:eastAsia="Times New Roman" w:hAnsi="Times New Roman" w:cs="Times New Roman"/>
                <w:b/>
                <w:bCs/>
                <w:lang w:eastAsia="ru-RU"/>
              </w:rPr>
              <w:t>-</w:t>
            </w:r>
          </w:p>
        </w:tc>
        <w:tc>
          <w:tcPr>
            <w:tcW w:w="2409" w:type="dxa"/>
            <w:vMerge/>
          </w:tcPr>
          <w:p w14:paraId="764CFF66" w14:textId="77777777" w:rsidR="00EA23A5" w:rsidRPr="00EA23A5" w:rsidRDefault="00EA23A5" w:rsidP="00EA23A5">
            <w:pPr>
              <w:rPr>
                <w:rFonts w:ascii="Times New Roman" w:eastAsia="Times New Roman" w:hAnsi="Times New Roman" w:cs="Times New Roman"/>
                <w:lang w:eastAsia="ru-RU"/>
              </w:rPr>
            </w:pPr>
          </w:p>
        </w:tc>
      </w:tr>
      <w:tr w:rsidR="00EA23A5" w:rsidRPr="00EA23A5" w14:paraId="59115479" w14:textId="77777777" w:rsidTr="00AD5821">
        <w:trPr>
          <w:trHeight w:val="126"/>
        </w:trPr>
        <w:tc>
          <w:tcPr>
            <w:tcW w:w="2971" w:type="dxa"/>
            <w:vMerge w:val="restart"/>
          </w:tcPr>
          <w:p w14:paraId="21B11FE6" w14:textId="77777777" w:rsidR="00EA23A5" w:rsidRPr="00EA23A5" w:rsidRDefault="00EA23A5" w:rsidP="00EA23A5">
            <w:pPr>
              <w:suppressAutoHyphens/>
              <w:jc w:val="both"/>
              <w:rPr>
                <w:rFonts w:ascii="Times New Roman" w:eastAsia="Times New Roman" w:hAnsi="Times New Roman" w:cs="Times New Roman"/>
                <w:bCs/>
                <w:i/>
                <w:iCs/>
                <w:lang w:eastAsia="ru-RU"/>
              </w:rPr>
            </w:pPr>
            <w:r w:rsidRPr="00EA23A5">
              <w:rPr>
                <w:rFonts w:ascii="Times New Roman" w:eastAsia="Calibri" w:hAnsi="Times New Roman" w:cs="Times New Roman"/>
                <w:b/>
                <w:bCs/>
                <w:sz w:val="20"/>
                <w:szCs w:val="20"/>
              </w:rPr>
              <w:t xml:space="preserve">Тема 2.3. </w:t>
            </w:r>
            <w:r w:rsidRPr="00EA23A5">
              <w:rPr>
                <w:rFonts w:ascii="Times New Roman" w:eastAsia="Calibri" w:hAnsi="Times New Roman" w:cs="Times New Roman"/>
                <w:bCs/>
                <w:sz w:val="20"/>
                <w:szCs w:val="24"/>
              </w:rPr>
              <w:t>Основные черты внешней политики Российской Федерации.</w:t>
            </w:r>
          </w:p>
        </w:tc>
        <w:tc>
          <w:tcPr>
            <w:tcW w:w="6663" w:type="dxa"/>
            <w:vAlign w:val="bottom"/>
          </w:tcPr>
          <w:p w14:paraId="2321705C" w14:textId="77777777" w:rsidR="00EA23A5" w:rsidRPr="00EA23A5" w:rsidRDefault="00EA23A5" w:rsidP="00EA23A5">
            <w:pPr>
              <w:rPr>
                <w:rFonts w:ascii="Times New Roman" w:eastAsia="Times New Roman" w:hAnsi="Times New Roman" w:cs="Times New Roman"/>
                <w:b/>
                <w:bCs/>
                <w:lang w:eastAsia="ru-RU"/>
              </w:rPr>
            </w:pPr>
            <w:r w:rsidRPr="00EA23A5">
              <w:rPr>
                <w:rFonts w:ascii="Times New Roman" w:eastAsia="Times New Roman" w:hAnsi="Times New Roman" w:cs="Times New Roman"/>
                <w:b/>
                <w:bCs/>
                <w:lang w:eastAsia="ru-RU"/>
              </w:rPr>
              <w:t xml:space="preserve">Содержание </w:t>
            </w:r>
          </w:p>
        </w:tc>
        <w:tc>
          <w:tcPr>
            <w:tcW w:w="2694" w:type="dxa"/>
          </w:tcPr>
          <w:p w14:paraId="54E02D92" w14:textId="77777777" w:rsidR="00EA23A5" w:rsidRPr="00EA23A5" w:rsidRDefault="00EA23A5" w:rsidP="00EA23A5">
            <w:pPr>
              <w:spacing w:line="276" w:lineRule="auto"/>
              <w:jc w:val="center"/>
              <w:rPr>
                <w:rFonts w:ascii="Times New Roman" w:eastAsia="Times New Roman" w:hAnsi="Times New Roman" w:cs="Times New Roman"/>
                <w:b/>
                <w:bCs/>
                <w:lang w:eastAsia="ru-RU"/>
              </w:rPr>
            </w:pPr>
            <w:r w:rsidRPr="00EA23A5">
              <w:rPr>
                <w:rFonts w:ascii="Times New Roman" w:eastAsia="Times New Roman" w:hAnsi="Times New Roman" w:cs="Times New Roman"/>
                <w:b/>
                <w:bCs/>
                <w:lang w:eastAsia="ru-RU"/>
              </w:rPr>
              <w:t>10/2</w:t>
            </w:r>
          </w:p>
        </w:tc>
        <w:tc>
          <w:tcPr>
            <w:tcW w:w="2409" w:type="dxa"/>
            <w:vMerge w:val="restart"/>
          </w:tcPr>
          <w:p w14:paraId="37412410" w14:textId="77777777" w:rsidR="00EA23A5" w:rsidRPr="00EA23A5" w:rsidRDefault="00EA23A5" w:rsidP="00EA23A5">
            <w:pPr>
              <w:spacing w:line="276" w:lineRule="auto"/>
              <w:rPr>
                <w:rFonts w:ascii="Times New Roman" w:eastAsia="Times New Roman" w:hAnsi="Times New Roman" w:cs="Times New Roman"/>
                <w:b/>
                <w:bCs/>
                <w:i/>
                <w:lang w:eastAsia="ru-RU"/>
              </w:rPr>
            </w:pPr>
            <w:r w:rsidRPr="00EA23A5">
              <w:rPr>
                <w:rFonts w:ascii="Times New Roman" w:eastAsia="Calibri" w:hAnsi="Times New Roman" w:cs="Times New Roman"/>
                <w:sz w:val="20"/>
              </w:rPr>
              <w:t>ОК 2, ОК 4, ОК 5, ОК 6</w:t>
            </w:r>
          </w:p>
        </w:tc>
      </w:tr>
      <w:tr w:rsidR="00EA23A5" w:rsidRPr="00EA23A5" w14:paraId="4C84615B" w14:textId="77777777" w:rsidTr="00AD5821">
        <w:trPr>
          <w:trHeight w:val="150"/>
        </w:trPr>
        <w:tc>
          <w:tcPr>
            <w:tcW w:w="2971" w:type="dxa"/>
            <w:vMerge/>
          </w:tcPr>
          <w:p w14:paraId="08E29DEC" w14:textId="77777777" w:rsidR="00EA23A5" w:rsidRPr="00EA23A5" w:rsidRDefault="00EA23A5" w:rsidP="00EA23A5">
            <w:pPr>
              <w:suppressAutoHyphens/>
              <w:jc w:val="both"/>
              <w:rPr>
                <w:rFonts w:ascii="Times New Roman" w:eastAsia="Times New Roman" w:hAnsi="Times New Roman" w:cs="Times New Roman"/>
                <w:i/>
                <w:iCs/>
                <w:color w:val="0070C0"/>
                <w:lang w:eastAsia="ru-RU"/>
              </w:rPr>
            </w:pPr>
          </w:p>
        </w:tc>
        <w:tc>
          <w:tcPr>
            <w:tcW w:w="6663" w:type="dxa"/>
            <w:vAlign w:val="bottom"/>
          </w:tcPr>
          <w:p w14:paraId="78D112CA" w14:textId="77777777" w:rsidR="00EA23A5" w:rsidRPr="00EA23A5" w:rsidRDefault="00EA23A5" w:rsidP="00EA23A5">
            <w:pPr>
              <w:rPr>
                <w:rFonts w:ascii="Times New Roman" w:eastAsia="Times New Roman" w:hAnsi="Times New Roman" w:cs="Times New Roman"/>
                <w:lang w:eastAsia="ru-RU"/>
              </w:rPr>
            </w:pPr>
            <w:r w:rsidRPr="00EA23A5">
              <w:rPr>
                <w:rFonts w:ascii="Times New Roman" w:eastAsia="Calibri" w:hAnsi="Times New Roman" w:cs="Times New Roman"/>
                <w:b/>
                <w:bCs/>
                <w:sz w:val="20"/>
                <w:szCs w:val="20"/>
              </w:rPr>
              <w:t xml:space="preserve">1. </w:t>
            </w:r>
            <w:r w:rsidRPr="00EA23A5">
              <w:rPr>
                <w:rFonts w:ascii="Times New Roman" w:eastAsia="Calibri" w:hAnsi="Times New Roman" w:cs="Times New Roman"/>
                <w:bCs/>
                <w:sz w:val="20"/>
                <w:szCs w:val="20"/>
              </w:rPr>
              <w:t>Мировая угроза терроризма.</w:t>
            </w:r>
            <w:r w:rsidRPr="00EA23A5">
              <w:rPr>
                <w:rFonts w:ascii="Times New Roman" w:eastAsia="Calibri" w:hAnsi="Times New Roman" w:cs="Times New Roman"/>
                <w:b/>
                <w:bCs/>
                <w:sz w:val="20"/>
                <w:szCs w:val="20"/>
              </w:rPr>
              <w:t xml:space="preserve"> </w:t>
            </w:r>
            <w:r w:rsidRPr="00EA23A5">
              <w:rPr>
                <w:rFonts w:ascii="Times New Roman" w:eastAsia="Calibri" w:hAnsi="Times New Roman" w:cs="Times New Roman"/>
                <w:bCs/>
                <w:sz w:val="20"/>
                <w:szCs w:val="20"/>
              </w:rPr>
              <w:t>Осуждение вторжения США в Ирак. Сотрудничество с международными организациями: ООН, НАТО, «Большой семеркой» и другими. Мюнхенская речь Президента В.В. Путина в 2007 г. Военная операция в Грузии в 2008 г. Вступление России в ВТО. Военная операция в Сирии в 2015 г.</w:t>
            </w:r>
          </w:p>
        </w:tc>
        <w:tc>
          <w:tcPr>
            <w:tcW w:w="2694" w:type="dxa"/>
            <w:vMerge w:val="restart"/>
          </w:tcPr>
          <w:p w14:paraId="07CAC819" w14:textId="77777777" w:rsidR="00EA23A5" w:rsidRPr="00EA23A5" w:rsidRDefault="00EA23A5" w:rsidP="00EA23A5">
            <w:pPr>
              <w:spacing w:line="276" w:lineRule="auto"/>
              <w:rPr>
                <w:rFonts w:ascii="Times New Roman" w:eastAsia="Times New Roman" w:hAnsi="Times New Roman" w:cs="Times New Roman"/>
                <w:b/>
                <w:bCs/>
                <w:i/>
                <w:lang w:eastAsia="ru-RU"/>
              </w:rPr>
            </w:pPr>
          </w:p>
          <w:p w14:paraId="096B0C2D" w14:textId="77777777" w:rsidR="00EA23A5" w:rsidRPr="00EA23A5" w:rsidRDefault="00EA23A5" w:rsidP="00EA23A5">
            <w:pPr>
              <w:jc w:val="center"/>
              <w:rPr>
                <w:rFonts w:ascii="Times New Roman" w:eastAsia="Times New Roman" w:hAnsi="Times New Roman" w:cs="Times New Roman"/>
                <w:lang w:eastAsia="ru-RU"/>
              </w:rPr>
            </w:pPr>
          </w:p>
          <w:p w14:paraId="6ABECA73" w14:textId="77777777" w:rsidR="00EA23A5" w:rsidRPr="00EA23A5" w:rsidRDefault="00EA23A5" w:rsidP="00EA23A5">
            <w:pPr>
              <w:rPr>
                <w:rFonts w:ascii="Times New Roman" w:eastAsia="Times New Roman" w:hAnsi="Times New Roman" w:cs="Times New Roman"/>
                <w:lang w:eastAsia="ru-RU"/>
              </w:rPr>
            </w:pPr>
          </w:p>
          <w:p w14:paraId="34698F25" w14:textId="77777777" w:rsidR="00EA23A5" w:rsidRPr="00EA23A5" w:rsidRDefault="00EA23A5" w:rsidP="00EA23A5">
            <w:pPr>
              <w:rPr>
                <w:rFonts w:ascii="Times New Roman" w:eastAsia="Times New Roman" w:hAnsi="Times New Roman" w:cs="Times New Roman"/>
                <w:lang w:eastAsia="ru-RU"/>
              </w:rPr>
            </w:pPr>
          </w:p>
          <w:p w14:paraId="50A55176" w14:textId="77777777" w:rsidR="00EA23A5" w:rsidRPr="00EA23A5" w:rsidRDefault="00EA23A5" w:rsidP="00EA23A5">
            <w:pPr>
              <w:jc w:val="center"/>
              <w:rPr>
                <w:rFonts w:ascii="Times New Roman" w:eastAsia="Times New Roman" w:hAnsi="Times New Roman" w:cs="Times New Roman"/>
                <w:lang w:eastAsia="ru-RU"/>
              </w:rPr>
            </w:pPr>
            <w:r w:rsidRPr="00EA23A5">
              <w:rPr>
                <w:rFonts w:ascii="Times New Roman" w:eastAsia="Times New Roman" w:hAnsi="Times New Roman" w:cs="Times New Roman"/>
                <w:lang w:eastAsia="ru-RU"/>
              </w:rPr>
              <w:t>8</w:t>
            </w:r>
          </w:p>
        </w:tc>
        <w:tc>
          <w:tcPr>
            <w:tcW w:w="2409" w:type="dxa"/>
            <w:vMerge/>
          </w:tcPr>
          <w:p w14:paraId="7132FF98" w14:textId="77777777" w:rsidR="00EA23A5" w:rsidRPr="00EA23A5" w:rsidRDefault="00EA23A5" w:rsidP="00EA23A5">
            <w:pPr>
              <w:spacing w:line="276" w:lineRule="auto"/>
              <w:rPr>
                <w:rFonts w:ascii="Times New Roman" w:eastAsia="Times New Roman" w:hAnsi="Times New Roman" w:cs="Times New Roman"/>
                <w:b/>
                <w:bCs/>
                <w:i/>
                <w:lang w:eastAsia="ru-RU"/>
              </w:rPr>
            </w:pPr>
          </w:p>
        </w:tc>
      </w:tr>
      <w:tr w:rsidR="00EA23A5" w:rsidRPr="00EA23A5" w14:paraId="7952DFEA" w14:textId="77777777" w:rsidTr="00AD5821">
        <w:trPr>
          <w:trHeight w:val="111"/>
        </w:trPr>
        <w:tc>
          <w:tcPr>
            <w:tcW w:w="2971" w:type="dxa"/>
            <w:vMerge/>
          </w:tcPr>
          <w:p w14:paraId="0D97B2B5" w14:textId="77777777" w:rsidR="00EA23A5" w:rsidRPr="00EA23A5" w:rsidRDefault="00EA23A5" w:rsidP="00EA23A5">
            <w:pPr>
              <w:suppressAutoHyphens/>
              <w:jc w:val="both"/>
              <w:rPr>
                <w:rFonts w:ascii="Times New Roman" w:eastAsia="Times New Roman" w:hAnsi="Times New Roman" w:cs="Times New Roman"/>
                <w:i/>
                <w:iCs/>
                <w:color w:val="0070C0"/>
                <w:lang w:eastAsia="ru-RU"/>
              </w:rPr>
            </w:pPr>
          </w:p>
        </w:tc>
        <w:tc>
          <w:tcPr>
            <w:tcW w:w="6663" w:type="dxa"/>
          </w:tcPr>
          <w:p w14:paraId="0FAF8AA5" w14:textId="77777777" w:rsidR="00EA23A5" w:rsidRPr="00EA23A5" w:rsidRDefault="00EA23A5" w:rsidP="00EA23A5">
            <w:pPr>
              <w:contextualSpacing/>
              <w:jc w:val="both"/>
              <w:rPr>
                <w:rFonts w:ascii="Times New Roman" w:eastAsia="Calibri" w:hAnsi="Times New Roman" w:cs="Times New Roman"/>
                <w:sz w:val="20"/>
              </w:rPr>
            </w:pPr>
            <w:r w:rsidRPr="00EA23A5">
              <w:rPr>
                <w:rFonts w:ascii="Times New Roman" w:eastAsia="Calibri" w:hAnsi="Times New Roman" w:cs="Times New Roman"/>
                <w:b/>
                <w:bCs/>
                <w:sz w:val="20"/>
                <w:szCs w:val="20"/>
              </w:rPr>
              <w:t xml:space="preserve">2. </w:t>
            </w:r>
            <w:r w:rsidRPr="00EA23A5">
              <w:rPr>
                <w:rFonts w:ascii="Times New Roman" w:eastAsia="Calibri" w:hAnsi="Times New Roman" w:cs="Times New Roman"/>
                <w:sz w:val="20"/>
                <w:szCs w:val="20"/>
              </w:rPr>
              <w:t>Политический кризис на Украине и воссоединение Крыма с Россией</w:t>
            </w:r>
            <w:r w:rsidRPr="00EA23A5">
              <w:rPr>
                <w:rFonts w:ascii="Times New Roman" w:eastAsia="Calibri" w:hAnsi="Times New Roman" w:cs="Times New Roman"/>
                <w:bCs/>
                <w:sz w:val="20"/>
                <w:szCs w:val="20"/>
              </w:rPr>
              <w:t xml:space="preserve">. </w:t>
            </w:r>
            <w:r w:rsidRPr="00EA23A5">
              <w:rPr>
                <w:rFonts w:ascii="Times New Roman" w:eastAsia="Calibri" w:hAnsi="Times New Roman" w:cs="Times New Roman"/>
                <w:sz w:val="20"/>
              </w:rPr>
              <w:t>Отстранение Президента Украины В.Ф. Януковича от должности.</w:t>
            </w:r>
          </w:p>
          <w:p w14:paraId="5C669AF4" w14:textId="77777777" w:rsidR="00EA23A5" w:rsidRPr="00EA23A5" w:rsidRDefault="00EA23A5" w:rsidP="00EA23A5">
            <w:pPr>
              <w:suppressAutoHyphens/>
              <w:jc w:val="both"/>
              <w:rPr>
                <w:rFonts w:ascii="Times New Roman" w:eastAsia="Times New Roman" w:hAnsi="Times New Roman" w:cs="Times New Roman"/>
                <w:bCs/>
                <w:i/>
                <w:iCs/>
                <w:lang w:eastAsia="ru-RU"/>
              </w:rPr>
            </w:pPr>
            <w:r w:rsidRPr="00EA23A5">
              <w:rPr>
                <w:rFonts w:ascii="Times New Roman" w:eastAsia="Calibri" w:hAnsi="Times New Roman" w:cs="Times New Roman"/>
                <w:sz w:val="20"/>
              </w:rPr>
              <w:t>Референдум о национальном самоопределении в Крыму и вхождение Крыма в состав Российской Федерации. Социально-экономическое развитие Крыма в составе Российской Федерации</w:t>
            </w:r>
          </w:p>
        </w:tc>
        <w:tc>
          <w:tcPr>
            <w:tcW w:w="2694" w:type="dxa"/>
            <w:vMerge/>
          </w:tcPr>
          <w:p w14:paraId="675379A0" w14:textId="77777777" w:rsidR="00EA23A5" w:rsidRPr="00EA23A5" w:rsidRDefault="00EA23A5" w:rsidP="00EA23A5">
            <w:pPr>
              <w:spacing w:line="276" w:lineRule="auto"/>
              <w:rPr>
                <w:rFonts w:ascii="Times New Roman" w:eastAsia="Times New Roman" w:hAnsi="Times New Roman" w:cs="Times New Roman"/>
                <w:b/>
                <w:bCs/>
                <w:i/>
                <w:lang w:eastAsia="ru-RU"/>
              </w:rPr>
            </w:pPr>
          </w:p>
        </w:tc>
        <w:tc>
          <w:tcPr>
            <w:tcW w:w="2409" w:type="dxa"/>
            <w:vMerge/>
          </w:tcPr>
          <w:p w14:paraId="086DDA0D" w14:textId="77777777" w:rsidR="00EA23A5" w:rsidRPr="00EA23A5" w:rsidRDefault="00EA23A5" w:rsidP="00EA23A5">
            <w:pPr>
              <w:spacing w:line="276" w:lineRule="auto"/>
              <w:rPr>
                <w:rFonts w:ascii="Times New Roman" w:eastAsia="Times New Roman" w:hAnsi="Times New Roman" w:cs="Times New Roman"/>
                <w:b/>
                <w:bCs/>
                <w:i/>
                <w:lang w:eastAsia="ru-RU"/>
              </w:rPr>
            </w:pPr>
          </w:p>
        </w:tc>
      </w:tr>
      <w:tr w:rsidR="00EA23A5" w:rsidRPr="00EA23A5" w14:paraId="7E38158B" w14:textId="77777777" w:rsidTr="00AD5821">
        <w:trPr>
          <w:trHeight w:val="111"/>
        </w:trPr>
        <w:tc>
          <w:tcPr>
            <w:tcW w:w="2971" w:type="dxa"/>
            <w:vMerge/>
          </w:tcPr>
          <w:p w14:paraId="7B6500E0" w14:textId="77777777" w:rsidR="00EA23A5" w:rsidRPr="00EA23A5" w:rsidRDefault="00EA23A5" w:rsidP="00EA23A5">
            <w:pPr>
              <w:suppressAutoHyphens/>
              <w:jc w:val="both"/>
              <w:rPr>
                <w:rFonts w:ascii="Times New Roman" w:eastAsia="Times New Roman" w:hAnsi="Times New Roman" w:cs="Times New Roman"/>
                <w:i/>
                <w:iCs/>
                <w:color w:val="0070C0"/>
                <w:lang w:eastAsia="ru-RU"/>
              </w:rPr>
            </w:pPr>
          </w:p>
        </w:tc>
        <w:tc>
          <w:tcPr>
            <w:tcW w:w="6663" w:type="dxa"/>
          </w:tcPr>
          <w:p w14:paraId="6CDF8EBA" w14:textId="77777777" w:rsidR="00EA23A5" w:rsidRPr="00EA23A5" w:rsidRDefault="00EA23A5" w:rsidP="00EA23A5">
            <w:pPr>
              <w:suppressAutoHyphens/>
              <w:jc w:val="both"/>
              <w:rPr>
                <w:rFonts w:ascii="Times New Roman" w:eastAsia="Times New Roman" w:hAnsi="Times New Roman" w:cs="Times New Roman"/>
                <w:bCs/>
                <w:i/>
                <w:iCs/>
                <w:lang w:eastAsia="ru-RU"/>
              </w:rPr>
            </w:pPr>
            <w:r w:rsidRPr="00EA23A5">
              <w:rPr>
                <w:rFonts w:ascii="Times New Roman" w:eastAsia="Times New Roman" w:hAnsi="Times New Roman" w:cs="Times New Roman"/>
                <w:b/>
                <w:bCs/>
                <w:lang w:eastAsia="ru-RU"/>
              </w:rPr>
              <w:t>В том числе практических и лабораторных занятий</w:t>
            </w:r>
          </w:p>
        </w:tc>
        <w:tc>
          <w:tcPr>
            <w:tcW w:w="2694" w:type="dxa"/>
          </w:tcPr>
          <w:p w14:paraId="5773716D" w14:textId="77777777" w:rsidR="00EA23A5" w:rsidRPr="00EA23A5" w:rsidRDefault="00EA23A5" w:rsidP="00EA23A5">
            <w:pPr>
              <w:spacing w:line="276" w:lineRule="auto"/>
              <w:jc w:val="center"/>
              <w:rPr>
                <w:rFonts w:ascii="Times New Roman" w:eastAsia="Times New Roman" w:hAnsi="Times New Roman" w:cs="Times New Roman"/>
                <w:b/>
                <w:bCs/>
                <w:lang w:eastAsia="ru-RU"/>
              </w:rPr>
            </w:pPr>
            <w:r w:rsidRPr="00EA23A5">
              <w:rPr>
                <w:rFonts w:ascii="Times New Roman" w:eastAsia="Times New Roman" w:hAnsi="Times New Roman" w:cs="Times New Roman"/>
                <w:b/>
                <w:bCs/>
                <w:lang w:eastAsia="ru-RU"/>
              </w:rPr>
              <w:t>2/2</w:t>
            </w:r>
          </w:p>
        </w:tc>
        <w:tc>
          <w:tcPr>
            <w:tcW w:w="2409" w:type="dxa"/>
            <w:vMerge/>
          </w:tcPr>
          <w:p w14:paraId="02D3462E" w14:textId="77777777" w:rsidR="00EA23A5" w:rsidRPr="00EA23A5" w:rsidRDefault="00EA23A5" w:rsidP="00EA23A5">
            <w:pPr>
              <w:spacing w:line="276" w:lineRule="auto"/>
              <w:rPr>
                <w:rFonts w:ascii="Times New Roman" w:eastAsia="Times New Roman" w:hAnsi="Times New Roman" w:cs="Times New Roman"/>
                <w:b/>
                <w:bCs/>
                <w:i/>
                <w:lang w:eastAsia="ru-RU"/>
              </w:rPr>
            </w:pPr>
          </w:p>
        </w:tc>
      </w:tr>
      <w:tr w:rsidR="00EA23A5" w:rsidRPr="00EA23A5" w14:paraId="7DC2C8E0" w14:textId="77777777" w:rsidTr="00AD5821">
        <w:trPr>
          <w:trHeight w:val="96"/>
        </w:trPr>
        <w:tc>
          <w:tcPr>
            <w:tcW w:w="2971" w:type="dxa"/>
            <w:vMerge/>
          </w:tcPr>
          <w:p w14:paraId="489F769A" w14:textId="77777777" w:rsidR="00EA23A5" w:rsidRPr="00EA23A5" w:rsidRDefault="00EA23A5" w:rsidP="00EA23A5">
            <w:pPr>
              <w:suppressAutoHyphens/>
              <w:jc w:val="both"/>
              <w:rPr>
                <w:rFonts w:ascii="Times New Roman" w:eastAsia="Times New Roman" w:hAnsi="Times New Roman" w:cs="Times New Roman"/>
                <w:i/>
                <w:iCs/>
                <w:color w:val="0070C0"/>
                <w:lang w:eastAsia="ru-RU"/>
              </w:rPr>
            </w:pPr>
          </w:p>
        </w:tc>
        <w:tc>
          <w:tcPr>
            <w:tcW w:w="6663" w:type="dxa"/>
          </w:tcPr>
          <w:p w14:paraId="2895BB27" w14:textId="77777777" w:rsidR="00EA23A5" w:rsidRPr="00EA23A5" w:rsidRDefault="00EA23A5" w:rsidP="00EA23A5">
            <w:pPr>
              <w:suppressAutoHyphens/>
              <w:jc w:val="both"/>
              <w:rPr>
                <w:rFonts w:ascii="Times New Roman" w:eastAsia="Times New Roman" w:hAnsi="Times New Roman" w:cs="Times New Roman"/>
                <w:bCs/>
                <w:i/>
                <w:iCs/>
                <w:lang w:eastAsia="ru-RU"/>
              </w:rPr>
            </w:pPr>
            <w:r w:rsidRPr="00EA23A5">
              <w:rPr>
                <w:rFonts w:ascii="Times New Roman" w:eastAsia="Calibri" w:hAnsi="Times New Roman" w:cs="Times New Roman"/>
                <w:b/>
                <w:sz w:val="20"/>
                <w:szCs w:val="24"/>
              </w:rPr>
              <w:t xml:space="preserve">1. Практическое занятие № 1.  </w:t>
            </w:r>
            <w:r w:rsidRPr="00EA23A5">
              <w:rPr>
                <w:rFonts w:ascii="Times New Roman" w:eastAsia="Calibri" w:hAnsi="Times New Roman" w:cs="Times New Roman"/>
                <w:bCs/>
                <w:sz w:val="20"/>
                <w:szCs w:val="20"/>
              </w:rPr>
              <w:t>Составление сравнительной таблицы по теме «Внешняя политика Российской Федерации в конце ХХ и в начале XXI века».</w:t>
            </w:r>
          </w:p>
        </w:tc>
        <w:tc>
          <w:tcPr>
            <w:tcW w:w="2694" w:type="dxa"/>
          </w:tcPr>
          <w:p w14:paraId="13398C68" w14:textId="77777777" w:rsidR="00EA23A5" w:rsidRPr="00EA23A5" w:rsidRDefault="00EA23A5" w:rsidP="00EA23A5">
            <w:pPr>
              <w:spacing w:line="276" w:lineRule="auto"/>
              <w:rPr>
                <w:rFonts w:ascii="Times New Roman" w:eastAsia="Times New Roman" w:hAnsi="Times New Roman" w:cs="Times New Roman"/>
                <w:b/>
                <w:bCs/>
                <w:i/>
                <w:lang w:eastAsia="ru-RU"/>
              </w:rPr>
            </w:pPr>
          </w:p>
          <w:p w14:paraId="21CC1EF7" w14:textId="77777777" w:rsidR="00EA23A5" w:rsidRPr="00EA23A5" w:rsidRDefault="00EA23A5" w:rsidP="00EA23A5">
            <w:pPr>
              <w:jc w:val="center"/>
              <w:rPr>
                <w:rFonts w:ascii="Times New Roman" w:eastAsia="Times New Roman" w:hAnsi="Times New Roman" w:cs="Times New Roman"/>
                <w:lang w:eastAsia="ru-RU"/>
              </w:rPr>
            </w:pPr>
            <w:r w:rsidRPr="00EA23A5">
              <w:rPr>
                <w:rFonts w:ascii="Times New Roman" w:eastAsia="Times New Roman" w:hAnsi="Times New Roman" w:cs="Times New Roman"/>
                <w:lang w:eastAsia="ru-RU"/>
              </w:rPr>
              <w:t>2</w:t>
            </w:r>
          </w:p>
        </w:tc>
        <w:tc>
          <w:tcPr>
            <w:tcW w:w="2409" w:type="dxa"/>
            <w:vMerge/>
          </w:tcPr>
          <w:p w14:paraId="2ECCB183" w14:textId="77777777" w:rsidR="00EA23A5" w:rsidRPr="00EA23A5" w:rsidRDefault="00EA23A5" w:rsidP="00EA23A5">
            <w:pPr>
              <w:spacing w:line="276" w:lineRule="auto"/>
              <w:rPr>
                <w:rFonts w:ascii="Times New Roman" w:eastAsia="Times New Roman" w:hAnsi="Times New Roman" w:cs="Times New Roman"/>
                <w:b/>
                <w:bCs/>
                <w:i/>
                <w:lang w:eastAsia="ru-RU"/>
              </w:rPr>
            </w:pPr>
          </w:p>
        </w:tc>
      </w:tr>
      <w:tr w:rsidR="00EA23A5" w:rsidRPr="00EA23A5" w14:paraId="3109DC48" w14:textId="77777777" w:rsidTr="00AD5821">
        <w:trPr>
          <w:trHeight w:val="270"/>
        </w:trPr>
        <w:tc>
          <w:tcPr>
            <w:tcW w:w="2971" w:type="dxa"/>
            <w:vMerge/>
          </w:tcPr>
          <w:p w14:paraId="34A134DC" w14:textId="77777777" w:rsidR="00EA23A5" w:rsidRPr="00EA23A5" w:rsidRDefault="00EA23A5" w:rsidP="00EA23A5">
            <w:pPr>
              <w:suppressAutoHyphens/>
              <w:jc w:val="both"/>
              <w:rPr>
                <w:rFonts w:ascii="Times New Roman" w:eastAsia="Times New Roman" w:hAnsi="Times New Roman" w:cs="Times New Roman"/>
                <w:i/>
                <w:iCs/>
                <w:color w:val="0070C0"/>
                <w:lang w:eastAsia="ru-RU"/>
              </w:rPr>
            </w:pPr>
          </w:p>
        </w:tc>
        <w:tc>
          <w:tcPr>
            <w:tcW w:w="6663" w:type="dxa"/>
          </w:tcPr>
          <w:p w14:paraId="27759C96" w14:textId="77777777" w:rsidR="00EA23A5" w:rsidRPr="00EA23A5" w:rsidRDefault="00EA23A5" w:rsidP="00EA23A5">
            <w:pPr>
              <w:rPr>
                <w:rFonts w:ascii="Times New Roman" w:eastAsia="Times New Roman" w:hAnsi="Times New Roman" w:cs="Times New Roman"/>
                <w:bCs/>
                <w:i/>
                <w:iCs/>
                <w:lang w:eastAsia="ru-RU"/>
              </w:rPr>
            </w:pPr>
            <w:r w:rsidRPr="00EA23A5">
              <w:rPr>
                <w:rFonts w:ascii="Times New Roman" w:eastAsia="Times New Roman" w:hAnsi="Times New Roman" w:cs="Times New Roman"/>
                <w:b/>
                <w:bCs/>
                <w:lang w:eastAsia="ru-RU"/>
              </w:rPr>
              <w:t>В том числе самостоятельная работа обучающихся</w:t>
            </w:r>
          </w:p>
        </w:tc>
        <w:tc>
          <w:tcPr>
            <w:tcW w:w="2694" w:type="dxa"/>
          </w:tcPr>
          <w:p w14:paraId="6604F6F7" w14:textId="77777777" w:rsidR="00EA23A5" w:rsidRPr="00EA23A5" w:rsidRDefault="00EA23A5" w:rsidP="00EA23A5">
            <w:pPr>
              <w:spacing w:line="276" w:lineRule="auto"/>
              <w:jc w:val="center"/>
              <w:rPr>
                <w:rFonts w:ascii="Times New Roman" w:eastAsia="Times New Roman" w:hAnsi="Times New Roman" w:cs="Times New Roman"/>
                <w:b/>
                <w:bCs/>
                <w:lang w:eastAsia="ru-RU"/>
              </w:rPr>
            </w:pPr>
            <w:r w:rsidRPr="00EA23A5">
              <w:rPr>
                <w:rFonts w:ascii="Times New Roman" w:eastAsia="Times New Roman" w:hAnsi="Times New Roman" w:cs="Times New Roman"/>
                <w:b/>
                <w:bCs/>
                <w:lang w:eastAsia="ru-RU"/>
              </w:rPr>
              <w:t>-</w:t>
            </w:r>
          </w:p>
        </w:tc>
        <w:tc>
          <w:tcPr>
            <w:tcW w:w="2409" w:type="dxa"/>
            <w:vMerge/>
          </w:tcPr>
          <w:p w14:paraId="67833EB7" w14:textId="77777777" w:rsidR="00EA23A5" w:rsidRPr="00EA23A5" w:rsidRDefault="00EA23A5" w:rsidP="00EA23A5">
            <w:pPr>
              <w:spacing w:line="276" w:lineRule="auto"/>
              <w:rPr>
                <w:rFonts w:ascii="Times New Roman" w:eastAsia="Times New Roman" w:hAnsi="Times New Roman" w:cs="Times New Roman"/>
                <w:b/>
                <w:bCs/>
                <w:i/>
                <w:lang w:eastAsia="ru-RU"/>
              </w:rPr>
            </w:pPr>
          </w:p>
        </w:tc>
      </w:tr>
      <w:tr w:rsidR="00EA23A5" w:rsidRPr="00EA23A5" w14:paraId="644BFFFD" w14:textId="77777777" w:rsidTr="00AD5821">
        <w:trPr>
          <w:trHeight w:val="150"/>
        </w:trPr>
        <w:tc>
          <w:tcPr>
            <w:tcW w:w="2971" w:type="dxa"/>
            <w:vMerge w:val="restart"/>
          </w:tcPr>
          <w:p w14:paraId="62547BEA" w14:textId="77777777" w:rsidR="00EA23A5" w:rsidRPr="00EA23A5" w:rsidRDefault="00EA23A5" w:rsidP="00EA23A5">
            <w:pPr>
              <w:suppressAutoHyphens/>
              <w:jc w:val="both"/>
              <w:rPr>
                <w:rFonts w:ascii="Times New Roman" w:eastAsia="Times New Roman" w:hAnsi="Times New Roman" w:cs="Times New Roman"/>
                <w:i/>
                <w:iCs/>
                <w:color w:val="0070C0"/>
                <w:lang w:eastAsia="ru-RU"/>
              </w:rPr>
            </w:pPr>
            <w:r w:rsidRPr="00EA23A5">
              <w:rPr>
                <w:rFonts w:ascii="Times New Roman" w:eastAsia="Calibri" w:hAnsi="Times New Roman" w:cs="Times New Roman"/>
                <w:b/>
                <w:bCs/>
                <w:sz w:val="20"/>
                <w:szCs w:val="20"/>
              </w:rPr>
              <w:lastRenderedPageBreak/>
              <w:t xml:space="preserve">Тема 2.4. </w:t>
            </w:r>
            <w:r w:rsidRPr="00EA23A5">
              <w:rPr>
                <w:rFonts w:ascii="Times New Roman" w:eastAsia="Calibri" w:hAnsi="Times New Roman" w:cs="Times New Roman"/>
                <w:bCs/>
                <w:sz w:val="20"/>
                <w:szCs w:val="24"/>
              </w:rPr>
              <w:t>Основные черты современной культуры и науки.</w:t>
            </w:r>
          </w:p>
        </w:tc>
        <w:tc>
          <w:tcPr>
            <w:tcW w:w="6663" w:type="dxa"/>
          </w:tcPr>
          <w:p w14:paraId="5E229DF7" w14:textId="77777777" w:rsidR="00EA23A5" w:rsidRPr="00EA23A5" w:rsidRDefault="00EA23A5" w:rsidP="00EA23A5">
            <w:pPr>
              <w:suppressAutoHyphens/>
              <w:jc w:val="both"/>
              <w:rPr>
                <w:rFonts w:ascii="Times New Roman" w:eastAsia="Times New Roman" w:hAnsi="Times New Roman" w:cs="Times New Roman"/>
                <w:b/>
                <w:bCs/>
                <w:lang w:eastAsia="ru-RU"/>
              </w:rPr>
            </w:pPr>
            <w:r w:rsidRPr="00EA23A5">
              <w:rPr>
                <w:rFonts w:ascii="Times New Roman" w:eastAsia="Times New Roman" w:hAnsi="Times New Roman" w:cs="Times New Roman"/>
                <w:b/>
                <w:bCs/>
                <w:lang w:eastAsia="ru-RU"/>
              </w:rPr>
              <w:t>Содержание</w:t>
            </w:r>
          </w:p>
        </w:tc>
        <w:tc>
          <w:tcPr>
            <w:tcW w:w="2694" w:type="dxa"/>
          </w:tcPr>
          <w:p w14:paraId="71130463" w14:textId="77777777" w:rsidR="00EA23A5" w:rsidRPr="00EA23A5" w:rsidRDefault="00EA23A5" w:rsidP="00EA23A5">
            <w:pPr>
              <w:spacing w:line="276" w:lineRule="auto"/>
              <w:jc w:val="center"/>
              <w:rPr>
                <w:rFonts w:ascii="Times New Roman" w:eastAsia="Times New Roman" w:hAnsi="Times New Roman" w:cs="Times New Roman"/>
                <w:b/>
                <w:bCs/>
                <w:lang w:eastAsia="ru-RU"/>
              </w:rPr>
            </w:pPr>
            <w:r w:rsidRPr="00EA23A5">
              <w:rPr>
                <w:rFonts w:ascii="Times New Roman" w:eastAsia="Times New Roman" w:hAnsi="Times New Roman" w:cs="Times New Roman"/>
                <w:b/>
                <w:bCs/>
                <w:lang w:eastAsia="ru-RU"/>
              </w:rPr>
              <w:t>8/2</w:t>
            </w:r>
          </w:p>
        </w:tc>
        <w:tc>
          <w:tcPr>
            <w:tcW w:w="2409" w:type="dxa"/>
            <w:vMerge w:val="restart"/>
          </w:tcPr>
          <w:p w14:paraId="019C4D3E" w14:textId="77777777" w:rsidR="00EA23A5" w:rsidRPr="00EA23A5" w:rsidRDefault="00EA23A5" w:rsidP="00EA23A5">
            <w:pPr>
              <w:spacing w:line="276" w:lineRule="auto"/>
              <w:rPr>
                <w:rFonts w:ascii="Times New Roman" w:eastAsia="Times New Roman" w:hAnsi="Times New Roman" w:cs="Times New Roman"/>
                <w:b/>
                <w:bCs/>
                <w:i/>
                <w:lang w:eastAsia="ru-RU"/>
              </w:rPr>
            </w:pPr>
            <w:r w:rsidRPr="00EA23A5">
              <w:rPr>
                <w:rFonts w:ascii="Times New Roman" w:eastAsia="Calibri" w:hAnsi="Times New Roman" w:cs="Times New Roman"/>
                <w:sz w:val="20"/>
              </w:rPr>
              <w:t>ОК 2, ОК 4, ОК 5, ОК 6</w:t>
            </w:r>
          </w:p>
        </w:tc>
      </w:tr>
      <w:tr w:rsidR="00EA23A5" w:rsidRPr="00EA23A5" w14:paraId="2AC8F150" w14:textId="77777777" w:rsidTr="00AD5821">
        <w:trPr>
          <w:trHeight w:val="126"/>
        </w:trPr>
        <w:tc>
          <w:tcPr>
            <w:tcW w:w="2971" w:type="dxa"/>
            <w:vMerge/>
          </w:tcPr>
          <w:p w14:paraId="52A87D27" w14:textId="77777777" w:rsidR="00EA23A5" w:rsidRPr="00EA23A5" w:rsidRDefault="00EA23A5" w:rsidP="00EA23A5">
            <w:pPr>
              <w:suppressAutoHyphens/>
              <w:jc w:val="both"/>
              <w:rPr>
                <w:rFonts w:ascii="Times New Roman" w:eastAsia="Times New Roman" w:hAnsi="Times New Roman" w:cs="Times New Roman"/>
                <w:i/>
                <w:iCs/>
                <w:color w:val="0070C0"/>
                <w:lang w:eastAsia="ru-RU"/>
              </w:rPr>
            </w:pPr>
          </w:p>
        </w:tc>
        <w:tc>
          <w:tcPr>
            <w:tcW w:w="6663" w:type="dxa"/>
          </w:tcPr>
          <w:p w14:paraId="24D62A38" w14:textId="77777777" w:rsidR="00EA23A5" w:rsidRPr="00EA23A5" w:rsidRDefault="00EA23A5" w:rsidP="00EA23A5">
            <w:pPr>
              <w:suppressAutoHyphens/>
              <w:jc w:val="both"/>
              <w:rPr>
                <w:rFonts w:ascii="Times New Roman" w:eastAsia="Times New Roman" w:hAnsi="Times New Roman" w:cs="Times New Roman"/>
                <w:b/>
                <w:bCs/>
                <w:lang w:eastAsia="ru-RU"/>
              </w:rPr>
            </w:pPr>
            <w:r w:rsidRPr="00EA23A5">
              <w:rPr>
                <w:rFonts w:ascii="Times New Roman" w:eastAsia="Calibri" w:hAnsi="Times New Roman" w:cs="Times New Roman"/>
                <w:b/>
                <w:sz w:val="20"/>
                <w:szCs w:val="24"/>
              </w:rPr>
              <w:t xml:space="preserve">1. </w:t>
            </w:r>
            <w:r w:rsidRPr="00EA23A5">
              <w:rPr>
                <w:rFonts w:ascii="Times New Roman" w:eastAsia="Calibri" w:hAnsi="Times New Roman" w:cs="Times New Roman"/>
                <w:sz w:val="20"/>
              </w:rPr>
              <w:t xml:space="preserve">Особенности развития культуры России в </w:t>
            </w:r>
            <w:r w:rsidRPr="00EA23A5">
              <w:rPr>
                <w:rFonts w:ascii="Times New Roman" w:eastAsia="Calibri" w:hAnsi="Times New Roman" w:cs="Times New Roman"/>
                <w:sz w:val="20"/>
                <w:lang w:val="en-US"/>
              </w:rPr>
              <w:t>XXI</w:t>
            </w:r>
            <w:r w:rsidRPr="00EA23A5">
              <w:rPr>
                <w:rFonts w:ascii="Times New Roman" w:eastAsia="Calibri" w:hAnsi="Times New Roman" w:cs="Times New Roman"/>
                <w:sz w:val="20"/>
              </w:rPr>
              <w:t xml:space="preserve"> вв. Государственная поддержка отечественной культуры; сохранение традиционных нравственных ценностей. Театральная жизнь, культура на телевидении и радио. Проблема экспансии в Россию западной системы ценностей и формирование «массовой культуры». Научные достижения.</w:t>
            </w:r>
          </w:p>
        </w:tc>
        <w:tc>
          <w:tcPr>
            <w:tcW w:w="2694" w:type="dxa"/>
          </w:tcPr>
          <w:p w14:paraId="471E7325" w14:textId="77777777" w:rsidR="00EA23A5" w:rsidRPr="00EA23A5" w:rsidRDefault="00EA23A5" w:rsidP="00EA23A5">
            <w:pPr>
              <w:spacing w:line="276" w:lineRule="auto"/>
              <w:jc w:val="center"/>
              <w:rPr>
                <w:rFonts w:ascii="Times New Roman" w:eastAsia="Times New Roman" w:hAnsi="Times New Roman" w:cs="Times New Roman"/>
                <w:b/>
                <w:bCs/>
                <w:lang w:eastAsia="ru-RU"/>
              </w:rPr>
            </w:pPr>
          </w:p>
          <w:p w14:paraId="7634333F" w14:textId="77777777" w:rsidR="00EA23A5" w:rsidRPr="00EA23A5" w:rsidRDefault="00EA23A5" w:rsidP="00EA23A5">
            <w:pPr>
              <w:jc w:val="center"/>
              <w:rPr>
                <w:rFonts w:ascii="Times New Roman" w:eastAsia="Times New Roman" w:hAnsi="Times New Roman" w:cs="Times New Roman"/>
                <w:lang w:eastAsia="ru-RU"/>
              </w:rPr>
            </w:pPr>
            <w:r w:rsidRPr="00EA23A5">
              <w:rPr>
                <w:rFonts w:ascii="Times New Roman" w:eastAsia="Times New Roman" w:hAnsi="Times New Roman" w:cs="Times New Roman"/>
                <w:lang w:eastAsia="ru-RU"/>
              </w:rPr>
              <w:t>6</w:t>
            </w:r>
          </w:p>
        </w:tc>
        <w:tc>
          <w:tcPr>
            <w:tcW w:w="2409" w:type="dxa"/>
            <w:vMerge/>
          </w:tcPr>
          <w:p w14:paraId="4B9EEBCD" w14:textId="77777777" w:rsidR="00EA23A5" w:rsidRPr="00EA23A5" w:rsidRDefault="00EA23A5" w:rsidP="00EA23A5">
            <w:pPr>
              <w:spacing w:line="276" w:lineRule="auto"/>
              <w:rPr>
                <w:rFonts w:ascii="Times New Roman" w:eastAsia="Times New Roman" w:hAnsi="Times New Roman" w:cs="Times New Roman"/>
                <w:b/>
                <w:bCs/>
                <w:i/>
                <w:lang w:eastAsia="ru-RU"/>
              </w:rPr>
            </w:pPr>
          </w:p>
        </w:tc>
      </w:tr>
      <w:tr w:rsidR="00EA23A5" w:rsidRPr="00EA23A5" w14:paraId="4D4085F5" w14:textId="77777777" w:rsidTr="00AD5821">
        <w:trPr>
          <w:trHeight w:val="81"/>
        </w:trPr>
        <w:tc>
          <w:tcPr>
            <w:tcW w:w="2971" w:type="dxa"/>
            <w:vMerge/>
          </w:tcPr>
          <w:p w14:paraId="79DE5BBB" w14:textId="77777777" w:rsidR="00EA23A5" w:rsidRPr="00EA23A5" w:rsidRDefault="00EA23A5" w:rsidP="00EA23A5">
            <w:pPr>
              <w:suppressAutoHyphens/>
              <w:jc w:val="both"/>
              <w:rPr>
                <w:rFonts w:ascii="Times New Roman" w:eastAsia="Times New Roman" w:hAnsi="Times New Roman" w:cs="Times New Roman"/>
                <w:i/>
                <w:iCs/>
                <w:color w:val="0070C0"/>
                <w:lang w:eastAsia="ru-RU"/>
              </w:rPr>
            </w:pPr>
          </w:p>
        </w:tc>
        <w:tc>
          <w:tcPr>
            <w:tcW w:w="6663" w:type="dxa"/>
          </w:tcPr>
          <w:p w14:paraId="627214AF" w14:textId="77777777" w:rsidR="00EA23A5" w:rsidRPr="00EA23A5" w:rsidRDefault="00EA23A5" w:rsidP="00EA23A5">
            <w:pPr>
              <w:suppressAutoHyphens/>
              <w:jc w:val="both"/>
              <w:rPr>
                <w:rFonts w:ascii="Times New Roman" w:eastAsia="Times New Roman" w:hAnsi="Times New Roman" w:cs="Times New Roman"/>
                <w:b/>
                <w:bCs/>
                <w:lang w:eastAsia="ru-RU"/>
              </w:rPr>
            </w:pPr>
            <w:r w:rsidRPr="00EA23A5">
              <w:rPr>
                <w:rFonts w:ascii="Times New Roman" w:eastAsia="Times New Roman" w:hAnsi="Times New Roman" w:cs="Times New Roman"/>
                <w:b/>
                <w:bCs/>
                <w:lang w:eastAsia="ru-RU"/>
              </w:rPr>
              <w:t>В том числе практических и лабораторных занятий</w:t>
            </w:r>
          </w:p>
        </w:tc>
        <w:tc>
          <w:tcPr>
            <w:tcW w:w="2694" w:type="dxa"/>
          </w:tcPr>
          <w:p w14:paraId="4D90723D" w14:textId="77777777" w:rsidR="00EA23A5" w:rsidRPr="00EA23A5" w:rsidRDefault="00EA23A5" w:rsidP="00EA23A5">
            <w:pPr>
              <w:spacing w:line="276" w:lineRule="auto"/>
              <w:jc w:val="center"/>
              <w:rPr>
                <w:rFonts w:ascii="Times New Roman" w:eastAsia="Times New Roman" w:hAnsi="Times New Roman" w:cs="Times New Roman"/>
                <w:b/>
                <w:bCs/>
                <w:lang w:eastAsia="ru-RU"/>
              </w:rPr>
            </w:pPr>
            <w:r w:rsidRPr="00EA23A5">
              <w:rPr>
                <w:rFonts w:ascii="Times New Roman" w:eastAsia="Times New Roman" w:hAnsi="Times New Roman" w:cs="Times New Roman"/>
                <w:b/>
                <w:bCs/>
                <w:lang w:eastAsia="ru-RU"/>
              </w:rPr>
              <w:t>2/2</w:t>
            </w:r>
          </w:p>
        </w:tc>
        <w:tc>
          <w:tcPr>
            <w:tcW w:w="2409" w:type="dxa"/>
            <w:vMerge/>
          </w:tcPr>
          <w:p w14:paraId="397B60E2" w14:textId="77777777" w:rsidR="00EA23A5" w:rsidRPr="00EA23A5" w:rsidRDefault="00EA23A5" w:rsidP="00EA23A5">
            <w:pPr>
              <w:spacing w:line="276" w:lineRule="auto"/>
              <w:rPr>
                <w:rFonts w:ascii="Times New Roman" w:eastAsia="Times New Roman" w:hAnsi="Times New Roman" w:cs="Times New Roman"/>
                <w:b/>
                <w:bCs/>
                <w:i/>
                <w:lang w:eastAsia="ru-RU"/>
              </w:rPr>
            </w:pPr>
          </w:p>
        </w:tc>
      </w:tr>
      <w:tr w:rsidR="00EA23A5" w:rsidRPr="00EA23A5" w14:paraId="4B5689B6" w14:textId="77777777" w:rsidTr="00AD5821">
        <w:trPr>
          <w:trHeight w:val="111"/>
        </w:trPr>
        <w:tc>
          <w:tcPr>
            <w:tcW w:w="2971" w:type="dxa"/>
            <w:vMerge/>
          </w:tcPr>
          <w:p w14:paraId="3F5FE943" w14:textId="77777777" w:rsidR="00EA23A5" w:rsidRPr="00EA23A5" w:rsidRDefault="00EA23A5" w:rsidP="00EA23A5">
            <w:pPr>
              <w:suppressAutoHyphens/>
              <w:jc w:val="both"/>
              <w:rPr>
                <w:rFonts w:ascii="Times New Roman" w:eastAsia="Times New Roman" w:hAnsi="Times New Roman" w:cs="Times New Roman"/>
                <w:i/>
                <w:iCs/>
                <w:color w:val="0070C0"/>
                <w:lang w:eastAsia="ru-RU"/>
              </w:rPr>
            </w:pPr>
          </w:p>
        </w:tc>
        <w:tc>
          <w:tcPr>
            <w:tcW w:w="6663" w:type="dxa"/>
          </w:tcPr>
          <w:p w14:paraId="5D848056" w14:textId="77777777" w:rsidR="00EA23A5" w:rsidRPr="00EA23A5" w:rsidRDefault="00EA23A5" w:rsidP="00EA23A5">
            <w:pPr>
              <w:suppressAutoHyphens/>
              <w:jc w:val="both"/>
              <w:rPr>
                <w:rFonts w:ascii="Times New Roman" w:eastAsia="Times New Roman" w:hAnsi="Times New Roman" w:cs="Times New Roman"/>
                <w:b/>
                <w:bCs/>
                <w:lang w:eastAsia="ru-RU"/>
              </w:rPr>
            </w:pPr>
            <w:r w:rsidRPr="00EA23A5">
              <w:rPr>
                <w:rFonts w:ascii="Times New Roman" w:eastAsia="Calibri" w:hAnsi="Times New Roman" w:cs="Times New Roman"/>
                <w:b/>
                <w:sz w:val="20"/>
                <w:szCs w:val="24"/>
              </w:rPr>
              <w:t xml:space="preserve">1. Практическое занятие № 2. </w:t>
            </w:r>
            <w:r w:rsidRPr="00EA23A5">
              <w:rPr>
                <w:rFonts w:ascii="Times New Roman" w:eastAsia="Calibri" w:hAnsi="Times New Roman" w:cs="Times New Roman"/>
                <w:bCs/>
                <w:sz w:val="20"/>
                <w:szCs w:val="20"/>
              </w:rPr>
              <w:t>Составление сравнительной таблицы по теме «Культура и духовная жизнь общества в конце ХХ и в начале XXI века».</w:t>
            </w:r>
          </w:p>
        </w:tc>
        <w:tc>
          <w:tcPr>
            <w:tcW w:w="2694" w:type="dxa"/>
          </w:tcPr>
          <w:p w14:paraId="3F3C4AA5" w14:textId="77777777" w:rsidR="00EA23A5" w:rsidRPr="00EA23A5" w:rsidRDefault="00EA23A5" w:rsidP="00EA23A5">
            <w:pPr>
              <w:spacing w:line="276" w:lineRule="auto"/>
              <w:jc w:val="center"/>
              <w:rPr>
                <w:rFonts w:ascii="Times New Roman" w:eastAsia="Times New Roman" w:hAnsi="Times New Roman" w:cs="Times New Roman"/>
                <w:b/>
                <w:bCs/>
                <w:lang w:eastAsia="ru-RU"/>
              </w:rPr>
            </w:pPr>
          </w:p>
          <w:p w14:paraId="070868E6" w14:textId="77777777" w:rsidR="00EA23A5" w:rsidRPr="00EA23A5" w:rsidRDefault="00EA23A5" w:rsidP="00EA23A5">
            <w:pPr>
              <w:jc w:val="center"/>
              <w:rPr>
                <w:rFonts w:ascii="Times New Roman" w:eastAsia="Times New Roman" w:hAnsi="Times New Roman" w:cs="Times New Roman"/>
                <w:lang w:eastAsia="ru-RU"/>
              </w:rPr>
            </w:pPr>
            <w:r w:rsidRPr="00EA23A5">
              <w:rPr>
                <w:rFonts w:ascii="Times New Roman" w:eastAsia="Times New Roman" w:hAnsi="Times New Roman" w:cs="Times New Roman"/>
                <w:lang w:eastAsia="ru-RU"/>
              </w:rPr>
              <w:t>2</w:t>
            </w:r>
          </w:p>
        </w:tc>
        <w:tc>
          <w:tcPr>
            <w:tcW w:w="2409" w:type="dxa"/>
            <w:vMerge/>
          </w:tcPr>
          <w:p w14:paraId="68ACE192" w14:textId="77777777" w:rsidR="00EA23A5" w:rsidRPr="00EA23A5" w:rsidRDefault="00EA23A5" w:rsidP="00EA23A5">
            <w:pPr>
              <w:spacing w:line="276" w:lineRule="auto"/>
              <w:rPr>
                <w:rFonts w:ascii="Times New Roman" w:eastAsia="Times New Roman" w:hAnsi="Times New Roman" w:cs="Times New Roman"/>
                <w:b/>
                <w:bCs/>
                <w:i/>
                <w:lang w:eastAsia="ru-RU"/>
              </w:rPr>
            </w:pPr>
          </w:p>
        </w:tc>
      </w:tr>
      <w:tr w:rsidR="00EA23A5" w:rsidRPr="00EA23A5" w14:paraId="0772600B" w14:textId="77777777" w:rsidTr="00AD5821">
        <w:trPr>
          <w:trHeight w:val="141"/>
        </w:trPr>
        <w:tc>
          <w:tcPr>
            <w:tcW w:w="2971" w:type="dxa"/>
            <w:vMerge/>
          </w:tcPr>
          <w:p w14:paraId="51EDE5A1" w14:textId="77777777" w:rsidR="00EA23A5" w:rsidRPr="00EA23A5" w:rsidRDefault="00EA23A5" w:rsidP="00EA23A5">
            <w:pPr>
              <w:suppressAutoHyphens/>
              <w:jc w:val="both"/>
              <w:rPr>
                <w:rFonts w:ascii="Times New Roman" w:eastAsia="Times New Roman" w:hAnsi="Times New Roman" w:cs="Times New Roman"/>
                <w:i/>
                <w:iCs/>
                <w:color w:val="0070C0"/>
                <w:lang w:eastAsia="ru-RU"/>
              </w:rPr>
            </w:pPr>
          </w:p>
        </w:tc>
        <w:tc>
          <w:tcPr>
            <w:tcW w:w="6663" w:type="dxa"/>
          </w:tcPr>
          <w:p w14:paraId="2E8F3B83" w14:textId="77777777" w:rsidR="00EA23A5" w:rsidRPr="00EA23A5" w:rsidRDefault="00EA23A5" w:rsidP="00EA23A5">
            <w:pPr>
              <w:suppressAutoHyphens/>
              <w:jc w:val="both"/>
              <w:rPr>
                <w:rFonts w:ascii="Times New Roman" w:eastAsia="Times New Roman" w:hAnsi="Times New Roman" w:cs="Times New Roman"/>
                <w:b/>
                <w:bCs/>
                <w:lang w:eastAsia="ru-RU"/>
              </w:rPr>
            </w:pPr>
            <w:r w:rsidRPr="00EA23A5">
              <w:rPr>
                <w:rFonts w:ascii="Times New Roman" w:eastAsia="Times New Roman" w:hAnsi="Times New Roman" w:cs="Times New Roman"/>
                <w:b/>
                <w:bCs/>
                <w:lang w:eastAsia="ru-RU"/>
              </w:rPr>
              <w:t>В том числе самостоятельная работа обучающихся</w:t>
            </w:r>
          </w:p>
        </w:tc>
        <w:tc>
          <w:tcPr>
            <w:tcW w:w="2694" w:type="dxa"/>
          </w:tcPr>
          <w:p w14:paraId="47EAEB41" w14:textId="77777777" w:rsidR="00EA23A5" w:rsidRPr="00EA23A5" w:rsidRDefault="00EA23A5" w:rsidP="00EA23A5">
            <w:pPr>
              <w:spacing w:line="276" w:lineRule="auto"/>
              <w:jc w:val="center"/>
              <w:rPr>
                <w:rFonts w:ascii="Times New Roman" w:eastAsia="Times New Roman" w:hAnsi="Times New Roman" w:cs="Times New Roman"/>
                <w:b/>
                <w:bCs/>
                <w:lang w:eastAsia="ru-RU"/>
              </w:rPr>
            </w:pPr>
            <w:r w:rsidRPr="00EA23A5">
              <w:rPr>
                <w:rFonts w:ascii="Times New Roman" w:eastAsia="Times New Roman" w:hAnsi="Times New Roman" w:cs="Times New Roman"/>
                <w:b/>
                <w:bCs/>
                <w:lang w:eastAsia="ru-RU"/>
              </w:rPr>
              <w:t>-</w:t>
            </w:r>
          </w:p>
        </w:tc>
        <w:tc>
          <w:tcPr>
            <w:tcW w:w="2409" w:type="dxa"/>
            <w:vMerge/>
          </w:tcPr>
          <w:p w14:paraId="1A4FEE36" w14:textId="77777777" w:rsidR="00EA23A5" w:rsidRPr="00EA23A5" w:rsidRDefault="00EA23A5" w:rsidP="00EA23A5">
            <w:pPr>
              <w:spacing w:line="276" w:lineRule="auto"/>
              <w:rPr>
                <w:rFonts w:ascii="Times New Roman" w:eastAsia="Times New Roman" w:hAnsi="Times New Roman" w:cs="Times New Roman"/>
                <w:b/>
                <w:bCs/>
                <w:i/>
                <w:lang w:eastAsia="ru-RU"/>
              </w:rPr>
            </w:pPr>
          </w:p>
        </w:tc>
      </w:tr>
      <w:tr w:rsidR="00EA23A5" w:rsidRPr="00EA23A5" w14:paraId="4D478EC3" w14:textId="77777777" w:rsidTr="00AD5821">
        <w:tc>
          <w:tcPr>
            <w:tcW w:w="9634" w:type="dxa"/>
            <w:gridSpan w:val="2"/>
          </w:tcPr>
          <w:p w14:paraId="49DB31FB" w14:textId="77777777" w:rsidR="00EA23A5" w:rsidRPr="00EA23A5" w:rsidRDefault="00EA23A5" w:rsidP="00EA23A5">
            <w:pPr>
              <w:spacing w:line="276" w:lineRule="auto"/>
              <w:rPr>
                <w:rFonts w:ascii="Times New Roman" w:eastAsia="Times New Roman" w:hAnsi="Times New Roman" w:cs="Times New Roman"/>
                <w:b/>
                <w:bCs/>
                <w:lang w:eastAsia="ru-RU"/>
              </w:rPr>
            </w:pPr>
            <w:r w:rsidRPr="00EA23A5">
              <w:rPr>
                <w:rFonts w:ascii="Times New Roman" w:eastAsia="Times New Roman" w:hAnsi="Times New Roman" w:cs="Times New Roman"/>
                <w:b/>
                <w:bCs/>
                <w:lang w:eastAsia="ru-RU"/>
              </w:rPr>
              <w:t>Промежуточная аттестация (дифференцированный зачёт)</w:t>
            </w:r>
          </w:p>
        </w:tc>
        <w:tc>
          <w:tcPr>
            <w:tcW w:w="2694" w:type="dxa"/>
          </w:tcPr>
          <w:p w14:paraId="7919358F" w14:textId="77777777" w:rsidR="00EA23A5" w:rsidRPr="00EA23A5" w:rsidRDefault="00EA23A5" w:rsidP="00EA23A5">
            <w:pPr>
              <w:spacing w:line="276" w:lineRule="auto"/>
              <w:jc w:val="center"/>
              <w:rPr>
                <w:rFonts w:ascii="Times New Roman" w:eastAsia="Times New Roman" w:hAnsi="Times New Roman" w:cs="Times New Roman"/>
                <w:b/>
                <w:bCs/>
                <w:lang w:eastAsia="ru-RU"/>
              </w:rPr>
            </w:pPr>
            <w:r w:rsidRPr="00EA23A5">
              <w:rPr>
                <w:rFonts w:ascii="Times New Roman" w:eastAsia="Times New Roman" w:hAnsi="Times New Roman" w:cs="Times New Roman"/>
                <w:b/>
                <w:bCs/>
                <w:lang w:eastAsia="ru-RU"/>
              </w:rPr>
              <w:t>2</w:t>
            </w:r>
          </w:p>
        </w:tc>
        <w:tc>
          <w:tcPr>
            <w:tcW w:w="2409" w:type="dxa"/>
          </w:tcPr>
          <w:p w14:paraId="5728A4CF" w14:textId="77777777" w:rsidR="00EA23A5" w:rsidRPr="00EA23A5" w:rsidRDefault="00EA23A5" w:rsidP="00EA23A5">
            <w:pPr>
              <w:spacing w:line="276" w:lineRule="auto"/>
              <w:rPr>
                <w:rFonts w:ascii="Times New Roman" w:eastAsia="Times New Roman" w:hAnsi="Times New Roman" w:cs="Times New Roman"/>
                <w:b/>
                <w:bCs/>
                <w:lang w:eastAsia="ru-RU"/>
              </w:rPr>
            </w:pPr>
          </w:p>
        </w:tc>
      </w:tr>
      <w:tr w:rsidR="00EA23A5" w:rsidRPr="00EA23A5" w14:paraId="61A98663" w14:textId="77777777" w:rsidTr="00AD5821">
        <w:tc>
          <w:tcPr>
            <w:tcW w:w="9634" w:type="dxa"/>
            <w:gridSpan w:val="2"/>
          </w:tcPr>
          <w:p w14:paraId="4D3CA874" w14:textId="77777777" w:rsidR="00EA23A5" w:rsidRPr="00EA23A5" w:rsidRDefault="00EA23A5" w:rsidP="00EA23A5">
            <w:pPr>
              <w:spacing w:line="276" w:lineRule="auto"/>
              <w:rPr>
                <w:rFonts w:ascii="Times New Roman" w:eastAsia="Times New Roman" w:hAnsi="Times New Roman" w:cs="Times New Roman"/>
                <w:b/>
                <w:bCs/>
                <w:lang w:eastAsia="ru-RU"/>
              </w:rPr>
            </w:pPr>
            <w:r w:rsidRPr="00EA23A5">
              <w:rPr>
                <w:rFonts w:ascii="Times New Roman" w:eastAsia="Times New Roman" w:hAnsi="Times New Roman" w:cs="Times New Roman"/>
                <w:b/>
                <w:bCs/>
                <w:lang w:eastAsia="ru-RU"/>
              </w:rPr>
              <w:t>Всего:</w:t>
            </w:r>
          </w:p>
        </w:tc>
        <w:tc>
          <w:tcPr>
            <w:tcW w:w="2694" w:type="dxa"/>
          </w:tcPr>
          <w:p w14:paraId="2B174D46" w14:textId="77777777" w:rsidR="00EA23A5" w:rsidRPr="00EA23A5" w:rsidRDefault="00EA23A5" w:rsidP="00EA23A5">
            <w:pPr>
              <w:spacing w:line="276" w:lineRule="auto"/>
              <w:jc w:val="center"/>
              <w:rPr>
                <w:rFonts w:ascii="Times New Roman" w:eastAsia="Times New Roman" w:hAnsi="Times New Roman" w:cs="Times New Roman"/>
                <w:b/>
                <w:bCs/>
                <w:lang w:eastAsia="ru-RU"/>
              </w:rPr>
            </w:pPr>
            <w:r w:rsidRPr="00EA23A5">
              <w:rPr>
                <w:rFonts w:ascii="Times New Roman" w:eastAsia="Times New Roman" w:hAnsi="Times New Roman" w:cs="Times New Roman"/>
                <w:b/>
                <w:bCs/>
                <w:lang w:eastAsia="ru-RU"/>
              </w:rPr>
              <w:t>48</w:t>
            </w:r>
          </w:p>
        </w:tc>
        <w:tc>
          <w:tcPr>
            <w:tcW w:w="2409" w:type="dxa"/>
          </w:tcPr>
          <w:p w14:paraId="37FC35D2" w14:textId="77777777" w:rsidR="00EA23A5" w:rsidRPr="00EA23A5" w:rsidRDefault="00EA23A5" w:rsidP="00EA23A5">
            <w:pPr>
              <w:spacing w:line="276" w:lineRule="auto"/>
              <w:rPr>
                <w:rFonts w:ascii="Times New Roman" w:eastAsia="Times New Roman" w:hAnsi="Times New Roman" w:cs="Times New Roman"/>
                <w:b/>
                <w:bCs/>
                <w:lang w:eastAsia="ru-RU"/>
              </w:rPr>
            </w:pPr>
          </w:p>
        </w:tc>
      </w:tr>
    </w:tbl>
    <w:p w14:paraId="3F9580A5" w14:textId="77777777" w:rsidR="00EA23A5" w:rsidRPr="00EA23A5" w:rsidRDefault="00EA23A5" w:rsidP="00EA23A5">
      <w:pPr>
        <w:rPr>
          <w:rFonts w:ascii="Times New Roman" w:eastAsia="Calibri" w:hAnsi="Times New Roman" w:cs="Times New Roman"/>
          <w:sz w:val="24"/>
          <w:szCs w:val="24"/>
        </w:rPr>
        <w:sectPr w:rsidR="00EA23A5" w:rsidRPr="00EA23A5" w:rsidSect="006D1C4C">
          <w:pgSz w:w="16838" w:h="11906" w:orient="landscape"/>
          <w:pgMar w:top="1701" w:right="1134" w:bottom="567" w:left="1134" w:header="709" w:footer="709" w:gutter="0"/>
          <w:cols w:space="708"/>
          <w:docGrid w:linePitch="360"/>
        </w:sectPr>
      </w:pPr>
    </w:p>
    <w:p w14:paraId="65751D5F" w14:textId="77777777" w:rsidR="00EA23A5" w:rsidRPr="00EA23A5" w:rsidRDefault="00EA23A5" w:rsidP="00EA23A5">
      <w:pPr>
        <w:rPr>
          <w:rFonts w:ascii="Times New Roman" w:eastAsia="Calibri" w:hAnsi="Times New Roman" w:cs="Times New Roman"/>
          <w:sz w:val="24"/>
          <w:szCs w:val="24"/>
        </w:rPr>
      </w:pPr>
    </w:p>
    <w:p w14:paraId="58F4A0C6" w14:textId="77777777" w:rsidR="00EA23A5" w:rsidRPr="00EA23A5" w:rsidRDefault="00EA23A5" w:rsidP="00EA23A5">
      <w:pPr>
        <w:keepNext/>
        <w:spacing w:after="120"/>
        <w:jc w:val="center"/>
        <w:outlineLvl w:val="0"/>
        <w:rPr>
          <w:rFonts w:ascii="Times New Roman" w:eastAsia="Segoe UI" w:hAnsi="Times New Roman" w:cs="Times New Roman"/>
          <w:b/>
          <w:bCs/>
          <w:caps/>
          <w:kern w:val="32"/>
          <w:sz w:val="24"/>
          <w:szCs w:val="24"/>
          <w:lang w:eastAsia="x-none"/>
        </w:rPr>
      </w:pPr>
      <w:r w:rsidRPr="00EA23A5">
        <w:rPr>
          <w:rFonts w:ascii="Times New Roman" w:eastAsia="Segoe UI" w:hAnsi="Times New Roman" w:cs="Times New Roman"/>
          <w:b/>
          <w:bCs/>
          <w:caps/>
          <w:kern w:val="32"/>
          <w:sz w:val="24"/>
          <w:szCs w:val="24"/>
          <w:lang w:val="x-none" w:eastAsia="x-none"/>
        </w:rPr>
        <w:t xml:space="preserve">3. Условия реализации </w:t>
      </w:r>
      <w:r w:rsidRPr="00EA23A5">
        <w:rPr>
          <w:rFonts w:ascii="Times New Roman" w:eastAsia="Segoe UI" w:hAnsi="Times New Roman" w:cs="Times New Roman"/>
          <w:b/>
          <w:bCs/>
          <w:caps/>
          <w:kern w:val="32"/>
          <w:sz w:val="24"/>
          <w:szCs w:val="24"/>
          <w:lang w:eastAsia="x-none"/>
        </w:rPr>
        <w:t>ДИСЦИПЛИНЫ</w:t>
      </w:r>
    </w:p>
    <w:p w14:paraId="3BC8AEE9" w14:textId="77777777" w:rsidR="00EA23A5" w:rsidRPr="00EA23A5" w:rsidRDefault="00EA23A5" w:rsidP="00EA23A5">
      <w:pPr>
        <w:spacing w:after="120" w:line="276" w:lineRule="auto"/>
        <w:ind w:firstLine="709"/>
        <w:outlineLvl w:val="1"/>
        <w:rPr>
          <w:rFonts w:ascii="Times New Roman" w:eastAsia="Segoe UI" w:hAnsi="Times New Roman" w:cs="Times New Roman"/>
          <w:b/>
          <w:bCs/>
          <w:color w:val="5A5A5A"/>
          <w:spacing w:val="15"/>
          <w:sz w:val="24"/>
          <w:szCs w:val="24"/>
        </w:rPr>
      </w:pPr>
      <w:r w:rsidRPr="00EA23A5">
        <w:rPr>
          <w:rFonts w:ascii="Times New Roman" w:eastAsia="Segoe UI" w:hAnsi="Times New Roman" w:cs="Times New Roman"/>
          <w:b/>
          <w:bCs/>
          <w:color w:val="5A5A5A"/>
          <w:spacing w:val="15"/>
          <w:sz w:val="24"/>
          <w:szCs w:val="24"/>
        </w:rPr>
        <w:t>3.1. Материально-техническое обеспечение</w:t>
      </w:r>
    </w:p>
    <w:p w14:paraId="1CEAF877" w14:textId="77777777" w:rsidR="00EA23A5" w:rsidRPr="00EA23A5" w:rsidRDefault="00EA23A5" w:rsidP="00EA23A5">
      <w:pPr>
        <w:suppressAutoHyphens/>
        <w:ind w:firstLine="709"/>
        <w:jc w:val="both"/>
        <w:rPr>
          <w:rFonts w:ascii="Times New Roman" w:eastAsia="Calibri" w:hAnsi="Times New Roman" w:cs="Times New Roman"/>
          <w:bCs/>
          <w:sz w:val="24"/>
          <w:szCs w:val="24"/>
        </w:rPr>
      </w:pPr>
      <w:r w:rsidRPr="00EA23A5">
        <w:rPr>
          <w:rFonts w:ascii="Times New Roman" w:eastAsia="Calibri" w:hAnsi="Times New Roman" w:cs="Times New Roman"/>
          <w:bCs/>
          <w:sz w:val="24"/>
          <w:szCs w:val="24"/>
        </w:rPr>
        <w:t>Кабинет социально-гуманитарных дисциплин</w:t>
      </w:r>
      <w:r w:rsidRPr="00EA23A5">
        <w:rPr>
          <w:rFonts w:ascii="Times New Roman" w:eastAsia="Calibri" w:hAnsi="Times New Roman" w:cs="Times New Roman"/>
          <w:bCs/>
          <w:i/>
          <w:sz w:val="24"/>
          <w:szCs w:val="24"/>
        </w:rPr>
        <w:t xml:space="preserve">, </w:t>
      </w:r>
      <w:r w:rsidRPr="00EA23A5">
        <w:rPr>
          <w:rFonts w:ascii="Times New Roman" w:eastAsia="Calibri" w:hAnsi="Times New Roman" w:cs="Times New Roman"/>
          <w:bCs/>
          <w:sz w:val="24"/>
          <w:szCs w:val="24"/>
        </w:rPr>
        <w:t xml:space="preserve">оснащенный(е) </w:t>
      </w:r>
      <w:r w:rsidRPr="00EA23A5">
        <w:rPr>
          <w:rFonts w:ascii="Times New Roman" w:eastAsia="Calibri" w:hAnsi="Times New Roman" w:cs="Times New Roman"/>
          <w:bCs/>
          <w:iCs/>
          <w:sz w:val="24"/>
          <w:szCs w:val="24"/>
        </w:rPr>
        <w:t>в соответствии с приложением 3 ОПОП-П</w:t>
      </w:r>
      <w:r w:rsidRPr="00EA23A5">
        <w:rPr>
          <w:rFonts w:ascii="Times New Roman" w:eastAsia="Calibri" w:hAnsi="Times New Roman" w:cs="Times New Roman"/>
          <w:bCs/>
          <w:sz w:val="24"/>
          <w:szCs w:val="24"/>
        </w:rPr>
        <w:t>:</w:t>
      </w:r>
    </w:p>
    <w:p w14:paraId="7D4A9C35" w14:textId="77777777" w:rsidR="00EA23A5" w:rsidRPr="00EA23A5" w:rsidRDefault="00EA23A5" w:rsidP="00EA23A5">
      <w:pPr>
        <w:suppressAutoHyphens/>
        <w:ind w:firstLine="709"/>
        <w:jc w:val="both"/>
        <w:rPr>
          <w:rFonts w:ascii="Times New Roman" w:eastAsia="Calibri" w:hAnsi="Times New Roman" w:cs="Times New Roman"/>
          <w:sz w:val="24"/>
          <w:szCs w:val="24"/>
        </w:rPr>
      </w:pPr>
      <w:r w:rsidRPr="00EA23A5">
        <w:rPr>
          <w:rFonts w:ascii="Times New Roman" w:eastAsia="Calibri" w:hAnsi="Times New Roman" w:cs="Times New Roman"/>
          <w:sz w:val="24"/>
          <w:szCs w:val="24"/>
        </w:rPr>
        <w:t>стол ученический по количеству обучающихся;</w:t>
      </w:r>
    </w:p>
    <w:p w14:paraId="32579930" w14:textId="77777777" w:rsidR="00EA23A5" w:rsidRPr="00EA23A5" w:rsidRDefault="00EA23A5" w:rsidP="00EA23A5">
      <w:pPr>
        <w:suppressAutoHyphens/>
        <w:ind w:firstLine="709"/>
        <w:jc w:val="both"/>
        <w:rPr>
          <w:rFonts w:ascii="Times New Roman" w:eastAsia="Calibri" w:hAnsi="Times New Roman" w:cs="Times New Roman"/>
          <w:sz w:val="24"/>
          <w:szCs w:val="24"/>
        </w:rPr>
      </w:pPr>
      <w:r w:rsidRPr="00EA23A5">
        <w:rPr>
          <w:rFonts w:ascii="Times New Roman" w:eastAsia="Calibri" w:hAnsi="Times New Roman" w:cs="Times New Roman"/>
          <w:sz w:val="24"/>
          <w:szCs w:val="24"/>
        </w:rPr>
        <w:t>стул ученический по количеству обучающихся;</w:t>
      </w:r>
    </w:p>
    <w:p w14:paraId="659C8AB2" w14:textId="77777777" w:rsidR="00EA23A5" w:rsidRPr="00EA23A5" w:rsidRDefault="00EA23A5" w:rsidP="00EA23A5">
      <w:pPr>
        <w:suppressAutoHyphens/>
        <w:ind w:firstLine="709"/>
        <w:jc w:val="both"/>
        <w:rPr>
          <w:rFonts w:ascii="Times New Roman" w:eastAsia="Calibri" w:hAnsi="Times New Roman" w:cs="Times New Roman"/>
          <w:sz w:val="24"/>
          <w:szCs w:val="24"/>
        </w:rPr>
      </w:pPr>
      <w:r w:rsidRPr="00EA23A5">
        <w:rPr>
          <w:rFonts w:ascii="Times New Roman" w:eastAsia="Calibri" w:hAnsi="Times New Roman" w:cs="Times New Roman"/>
          <w:sz w:val="24"/>
          <w:szCs w:val="24"/>
        </w:rPr>
        <w:t>стол преподавателя;</w:t>
      </w:r>
    </w:p>
    <w:p w14:paraId="4181BAB6" w14:textId="77777777" w:rsidR="00EA23A5" w:rsidRPr="00EA23A5" w:rsidRDefault="00EA23A5" w:rsidP="00EA23A5">
      <w:pPr>
        <w:suppressAutoHyphens/>
        <w:ind w:firstLine="709"/>
        <w:jc w:val="both"/>
        <w:rPr>
          <w:rFonts w:ascii="Times New Roman" w:eastAsia="Calibri" w:hAnsi="Times New Roman" w:cs="Times New Roman"/>
          <w:sz w:val="24"/>
          <w:szCs w:val="24"/>
        </w:rPr>
      </w:pPr>
      <w:r w:rsidRPr="00EA23A5">
        <w:rPr>
          <w:rFonts w:ascii="Times New Roman" w:eastAsia="Calibri" w:hAnsi="Times New Roman" w:cs="Times New Roman"/>
          <w:sz w:val="24"/>
          <w:szCs w:val="24"/>
        </w:rPr>
        <w:t>стул преподавателя;</w:t>
      </w:r>
    </w:p>
    <w:p w14:paraId="28E4AF1C" w14:textId="77777777" w:rsidR="00EA23A5" w:rsidRPr="00EA23A5" w:rsidRDefault="00EA23A5" w:rsidP="00EA23A5">
      <w:pPr>
        <w:suppressAutoHyphens/>
        <w:ind w:firstLine="709"/>
        <w:jc w:val="both"/>
        <w:rPr>
          <w:rFonts w:ascii="Times New Roman" w:eastAsia="Calibri" w:hAnsi="Times New Roman" w:cs="Times New Roman"/>
          <w:sz w:val="24"/>
          <w:szCs w:val="24"/>
        </w:rPr>
      </w:pPr>
      <w:r w:rsidRPr="00EA23A5">
        <w:rPr>
          <w:rFonts w:ascii="Times New Roman" w:eastAsia="Calibri" w:hAnsi="Times New Roman" w:cs="Times New Roman"/>
          <w:sz w:val="24"/>
          <w:szCs w:val="24"/>
        </w:rPr>
        <w:t xml:space="preserve">сетевой фильтр; </w:t>
      </w:r>
    </w:p>
    <w:p w14:paraId="681E9A97" w14:textId="77777777" w:rsidR="00EA23A5" w:rsidRPr="00EA23A5" w:rsidRDefault="00EA23A5" w:rsidP="00EA23A5">
      <w:pPr>
        <w:suppressAutoHyphens/>
        <w:ind w:firstLine="709"/>
        <w:jc w:val="both"/>
        <w:rPr>
          <w:rFonts w:ascii="Times New Roman" w:eastAsia="Calibri" w:hAnsi="Times New Roman" w:cs="Times New Roman"/>
          <w:bCs/>
          <w:sz w:val="24"/>
          <w:szCs w:val="24"/>
        </w:rPr>
      </w:pPr>
      <w:r w:rsidRPr="00EA23A5">
        <w:rPr>
          <w:rFonts w:ascii="Times New Roman" w:eastAsia="Calibri" w:hAnsi="Times New Roman" w:cs="Times New Roman"/>
          <w:sz w:val="24"/>
          <w:szCs w:val="24"/>
        </w:rPr>
        <w:t>компьютер преподавателя;</w:t>
      </w:r>
    </w:p>
    <w:p w14:paraId="791D6F64" w14:textId="77777777" w:rsidR="00EA23A5" w:rsidRPr="00EA23A5" w:rsidRDefault="00EA23A5" w:rsidP="00EA23A5">
      <w:pPr>
        <w:suppressAutoHyphens/>
        <w:ind w:firstLine="709"/>
        <w:jc w:val="both"/>
        <w:rPr>
          <w:rFonts w:ascii="Times New Roman" w:eastAsia="Calibri" w:hAnsi="Times New Roman" w:cs="Times New Roman"/>
          <w:sz w:val="24"/>
          <w:szCs w:val="24"/>
        </w:rPr>
      </w:pPr>
      <w:r w:rsidRPr="00EA23A5">
        <w:rPr>
          <w:rFonts w:ascii="Times New Roman" w:eastAsia="Calibri" w:hAnsi="Times New Roman" w:cs="Times New Roman"/>
          <w:sz w:val="24"/>
          <w:szCs w:val="24"/>
        </w:rPr>
        <w:t>доска меловая;</w:t>
      </w:r>
    </w:p>
    <w:p w14:paraId="794735AD" w14:textId="77777777" w:rsidR="00EA23A5" w:rsidRPr="00EA23A5" w:rsidRDefault="00EA23A5" w:rsidP="00EA23A5">
      <w:pPr>
        <w:suppressAutoHyphens/>
        <w:ind w:firstLine="709"/>
        <w:jc w:val="both"/>
        <w:rPr>
          <w:rFonts w:ascii="Times New Roman" w:eastAsia="Calibri" w:hAnsi="Times New Roman" w:cs="Times New Roman"/>
          <w:sz w:val="24"/>
          <w:szCs w:val="24"/>
        </w:rPr>
      </w:pPr>
      <w:r w:rsidRPr="00EA23A5">
        <w:rPr>
          <w:rFonts w:ascii="Times New Roman" w:eastAsia="Calibri" w:hAnsi="Times New Roman" w:cs="Times New Roman"/>
          <w:sz w:val="24"/>
          <w:szCs w:val="24"/>
        </w:rPr>
        <w:t>наглядные плакаты по соответствующим тематикам дисциплины.</w:t>
      </w:r>
    </w:p>
    <w:p w14:paraId="3BE332D9" w14:textId="77777777" w:rsidR="00EA23A5" w:rsidRPr="00EA23A5" w:rsidRDefault="00EA23A5" w:rsidP="00EA23A5">
      <w:pPr>
        <w:spacing w:after="120" w:line="276" w:lineRule="auto"/>
        <w:ind w:firstLine="709"/>
        <w:outlineLvl w:val="1"/>
        <w:rPr>
          <w:rFonts w:ascii="Times New Roman" w:eastAsia="Segoe UI" w:hAnsi="Times New Roman" w:cs="Times New Roman"/>
          <w:b/>
          <w:bCs/>
          <w:color w:val="5A5A5A"/>
          <w:spacing w:val="15"/>
          <w:sz w:val="24"/>
          <w:szCs w:val="24"/>
        </w:rPr>
      </w:pPr>
    </w:p>
    <w:p w14:paraId="16227232" w14:textId="77777777" w:rsidR="00EA23A5" w:rsidRPr="00EA23A5" w:rsidRDefault="00EA23A5" w:rsidP="00EA23A5">
      <w:pPr>
        <w:spacing w:after="120" w:line="276" w:lineRule="auto"/>
        <w:ind w:firstLine="709"/>
        <w:outlineLvl w:val="1"/>
        <w:rPr>
          <w:rFonts w:ascii="Times New Roman" w:eastAsia="Segoe UI" w:hAnsi="Times New Roman" w:cs="Times New Roman"/>
          <w:b/>
          <w:bCs/>
          <w:color w:val="5A5A5A"/>
          <w:spacing w:val="15"/>
          <w:sz w:val="24"/>
          <w:szCs w:val="24"/>
        </w:rPr>
      </w:pPr>
      <w:r w:rsidRPr="00EA23A5">
        <w:rPr>
          <w:rFonts w:ascii="Times New Roman" w:eastAsia="Segoe UI" w:hAnsi="Times New Roman" w:cs="Times New Roman"/>
          <w:b/>
          <w:bCs/>
          <w:color w:val="5A5A5A"/>
          <w:spacing w:val="15"/>
          <w:sz w:val="24"/>
          <w:szCs w:val="24"/>
        </w:rPr>
        <w:t>3.2. Учебно-методическое обеспечение</w:t>
      </w:r>
    </w:p>
    <w:p w14:paraId="4283A6F4" w14:textId="77777777" w:rsidR="00EA23A5" w:rsidRPr="00EA23A5" w:rsidRDefault="00EA23A5" w:rsidP="00EA23A5">
      <w:pPr>
        <w:spacing w:line="276" w:lineRule="auto"/>
        <w:ind w:firstLine="709"/>
        <w:contextualSpacing/>
        <w:rPr>
          <w:rFonts w:ascii="Times New Roman" w:eastAsia="Calibri" w:hAnsi="Times New Roman" w:cs="Times New Roman"/>
          <w:b/>
          <w:sz w:val="24"/>
          <w:szCs w:val="24"/>
        </w:rPr>
      </w:pPr>
      <w:r w:rsidRPr="00EA23A5">
        <w:rPr>
          <w:rFonts w:ascii="Times New Roman" w:eastAsia="Calibri" w:hAnsi="Times New Roman" w:cs="Times New Roman"/>
          <w:b/>
          <w:sz w:val="24"/>
          <w:szCs w:val="24"/>
        </w:rPr>
        <w:t>3.2.1. Основные печатные и/или электронные издания</w:t>
      </w:r>
    </w:p>
    <w:p w14:paraId="4FA8C0B9" w14:textId="77777777" w:rsidR="00EA23A5" w:rsidRPr="00EA23A5" w:rsidRDefault="00EA23A5" w:rsidP="00EA23A5">
      <w:pPr>
        <w:numPr>
          <w:ilvl w:val="0"/>
          <w:numId w:val="31"/>
        </w:numPr>
        <w:tabs>
          <w:tab w:val="left" w:pos="1134"/>
        </w:tabs>
        <w:spacing w:after="200" w:line="276" w:lineRule="auto"/>
        <w:ind w:left="0" w:firstLine="709"/>
        <w:contextualSpacing/>
        <w:jc w:val="both"/>
        <w:rPr>
          <w:rFonts w:ascii="Times New Roman" w:eastAsia="Calibri" w:hAnsi="Times New Roman" w:cs="Times New Roman"/>
          <w:noProof/>
          <w:sz w:val="24"/>
          <w:szCs w:val="24"/>
        </w:rPr>
      </w:pPr>
      <w:r w:rsidRPr="00EA23A5">
        <w:rPr>
          <w:rFonts w:ascii="Times New Roman" w:eastAsia="Calibri" w:hAnsi="Times New Roman" w:cs="Times New Roman"/>
          <w:noProof/>
          <w:sz w:val="24"/>
          <w:szCs w:val="24"/>
        </w:rPr>
        <w:t xml:space="preserve"> Зуев, М. Н.  История России : учебник и практикум для среднего профессионального образования / М. Н. Зуев, С. Я. Лавренов. — 5-е изд., испр. и доп. — Москва : Издательство Юрайт, 2022. — 706 с. — (Профессиональное образование). — ISBN 978-5-534-15483-2. — Текст : электронный // Образовательная платформа Юрайт [сайт]. — URL: https://urait.ru/bcode/507946</w:t>
      </w:r>
    </w:p>
    <w:p w14:paraId="17F64A22" w14:textId="77777777" w:rsidR="00EA23A5" w:rsidRPr="00EA23A5" w:rsidRDefault="00EA23A5" w:rsidP="00EA23A5">
      <w:pPr>
        <w:numPr>
          <w:ilvl w:val="0"/>
          <w:numId w:val="31"/>
        </w:numPr>
        <w:tabs>
          <w:tab w:val="left" w:pos="1134"/>
        </w:tabs>
        <w:spacing w:after="200" w:line="276" w:lineRule="auto"/>
        <w:ind w:left="0" w:firstLine="709"/>
        <w:contextualSpacing/>
        <w:jc w:val="both"/>
        <w:rPr>
          <w:rFonts w:ascii="Times New Roman" w:eastAsia="Calibri" w:hAnsi="Times New Roman" w:cs="Times New Roman"/>
          <w:noProof/>
          <w:sz w:val="24"/>
          <w:szCs w:val="24"/>
        </w:rPr>
      </w:pPr>
      <w:r w:rsidRPr="00EA23A5">
        <w:rPr>
          <w:rFonts w:ascii="Times New Roman" w:eastAsia="Calibri" w:hAnsi="Times New Roman" w:cs="Times New Roman"/>
          <w:noProof/>
          <w:sz w:val="24"/>
          <w:szCs w:val="24"/>
        </w:rPr>
        <w:t>История России XX - начала XXI века : учебник для среднего профессионального образования / Д. О. Чураков [и др.] ; под редакцией Д. О. Чуракова, С. А. Саркисяна. — 3-е изд., перераб. и доп. — Москва : Издательство Юрайт, 2022. — 311 с. — (Профессиональное образование). — ISBN 978-5-534-13853-5. — Текст : электронный // Образовательная платформа Юрайт [сайт]. — URL: https://urait.ru/bcode/470182</w:t>
      </w:r>
    </w:p>
    <w:p w14:paraId="5E86B46B" w14:textId="77777777" w:rsidR="00EA23A5" w:rsidRPr="00EA23A5" w:rsidRDefault="00EA23A5" w:rsidP="00EA23A5">
      <w:pPr>
        <w:numPr>
          <w:ilvl w:val="0"/>
          <w:numId w:val="31"/>
        </w:numPr>
        <w:tabs>
          <w:tab w:val="left" w:pos="1134"/>
        </w:tabs>
        <w:spacing w:after="200" w:line="276" w:lineRule="auto"/>
        <w:ind w:left="0" w:firstLine="709"/>
        <w:contextualSpacing/>
        <w:jc w:val="both"/>
        <w:rPr>
          <w:rFonts w:ascii="Times New Roman" w:eastAsia="Calibri" w:hAnsi="Times New Roman" w:cs="Times New Roman"/>
          <w:noProof/>
          <w:sz w:val="24"/>
          <w:szCs w:val="24"/>
        </w:rPr>
      </w:pPr>
      <w:r w:rsidRPr="00EA23A5">
        <w:rPr>
          <w:rFonts w:ascii="Times New Roman" w:eastAsia="Calibri" w:hAnsi="Times New Roman" w:cs="Times New Roman"/>
          <w:noProof/>
          <w:sz w:val="24"/>
          <w:szCs w:val="24"/>
        </w:rPr>
        <w:t>История России : учебник и практикум для среднего профессионального образования / К. А. Соловьев [и др.] ; под редакцией К. А. Соловьева. — Москва : Издательство Юрайт, 2023. — 241 с. — (Профессиональное образование). — ISBN 978-5-534-15877-9. — Текст : электронный // Образовательная платформа Юрайт [сайт]. — URL: https://urait.ru/bcode/510103</w:t>
      </w:r>
    </w:p>
    <w:p w14:paraId="70C4644E" w14:textId="77777777" w:rsidR="00EA23A5" w:rsidRPr="00EA23A5" w:rsidRDefault="00EA23A5" w:rsidP="00EA23A5">
      <w:pPr>
        <w:numPr>
          <w:ilvl w:val="0"/>
          <w:numId w:val="31"/>
        </w:numPr>
        <w:tabs>
          <w:tab w:val="left" w:pos="1134"/>
        </w:tabs>
        <w:spacing w:after="200" w:line="276" w:lineRule="auto"/>
        <w:ind w:left="0" w:firstLine="709"/>
        <w:contextualSpacing/>
        <w:jc w:val="both"/>
        <w:rPr>
          <w:rFonts w:ascii="Times New Roman" w:eastAsia="Calibri" w:hAnsi="Times New Roman" w:cs="Times New Roman"/>
          <w:noProof/>
          <w:sz w:val="24"/>
          <w:szCs w:val="24"/>
        </w:rPr>
      </w:pPr>
      <w:r w:rsidRPr="00EA23A5">
        <w:rPr>
          <w:rFonts w:ascii="Times New Roman" w:eastAsia="Calibri" w:hAnsi="Times New Roman" w:cs="Times New Roman"/>
          <w:noProof/>
          <w:sz w:val="24"/>
          <w:szCs w:val="24"/>
        </w:rPr>
        <w:t>Карпачев, С. П.  История России : учебное пособие для среднего профессионального образования / С. П. Карпачев. — 3-е изд., перераб. и доп. — Москва : Издательство Юрайт, 2022. — 248 с. — (Профессиональное образование). — ISBN 978-5-534-08753-6. — Текст : электронный // Образовательная платформа Юрайт [сайт]. — URL: https://urait.ru/bcode/488818.</w:t>
      </w:r>
    </w:p>
    <w:p w14:paraId="3948F2B5" w14:textId="77777777" w:rsidR="00EA23A5" w:rsidRPr="00EA23A5" w:rsidRDefault="00EA23A5" w:rsidP="00EA23A5">
      <w:pPr>
        <w:numPr>
          <w:ilvl w:val="0"/>
          <w:numId w:val="31"/>
        </w:numPr>
        <w:tabs>
          <w:tab w:val="left" w:pos="1134"/>
        </w:tabs>
        <w:spacing w:after="200" w:line="276" w:lineRule="auto"/>
        <w:ind w:left="0" w:firstLine="709"/>
        <w:contextualSpacing/>
        <w:jc w:val="both"/>
        <w:rPr>
          <w:rFonts w:ascii="Times New Roman" w:eastAsia="Calibri" w:hAnsi="Times New Roman" w:cs="Times New Roman"/>
          <w:bCs/>
          <w:i/>
          <w:iCs/>
          <w:sz w:val="24"/>
          <w:szCs w:val="24"/>
        </w:rPr>
      </w:pPr>
      <w:r w:rsidRPr="00EA23A5">
        <w:rPr>
          <w:rFonts w:ascii="Times New Roman" w:eastAsia="Calibri" w:hAnsi="Times New Roman" w:cs="Times New Roman"/>
          <w:noProof/>
          <w:sz w:val="24"/>
          <w:szCs w:val="24"/>
        </w:rPr>
        <w:t>Касьянов, В. В.  История России : учебное пособие для среднего профессионального образования / В. В. Касьянов. — 2-е изд., перераб. и доп. — Москва : Издательство Юрайт, 2022. — 255 с. — (Профессиональное образование). — ISBN 978-5-534-09549-4. — Текст : электронный // Образовательная платформа Юрайт [сайт]. — URL: https://urait.ru/bcode/494606</w:t>
      </w:r>
    </w:p>
    <w:p w14:paraId="3E93D2A9" w14:textId="77777777" w:rsidR="00EA23A5" w:rsidRPr="00EA23A5" w:rsidRDefault="00EA23A5" w:rsidP="00EA23A5">
      <w:pPr>
        <w:spacing w:line="276" w:lineRule="auto"/>
        <w:ind w:firstLine="709"/>
        <w:contextualSpacing/>
        <w:jc w:val="both"/>
        <w:rPr>
          <w:rFonts w:ascii="Times New Roman" w:eastAsia="Calibri" w:hAnsi="Times New Roman" w:cs="Times New Roman"/>
          <w:b/>
          <w:bCs/>
          <w:iCs/>
          <w:sz w:val="24"/>
          <w:szCs w:val="24"/>
        </w:rPr>
      </w:pPr>
      <w:r w:rsidRPr="00EA23A5">
        <w:rPr>
          <w:rFonts w:ascii="Times New Roman" w:eastAsia="Calibri" w:hAnsi="Times New Roman" w:cs="Times New Roman"/>
          <w:b/>
          <w:bCs/>
          <w:iCs/>
          <w:sz w:val="24"/>
          <w:szCs w:val="24"/>
        </w:rPr>
        <w:t xml:space="preserve">3.2.2. Дополнительные источники </w:t>
      </w:r>
    </w:p>
    <w:p w14:paraId="48056D1E" w14:textId="77777777" w:rsidR="00EA23A5" w:rsidRPr="00EA23A5" w:rsidRDefault="00EA23A5" w:rsidP="00EA23A5">
      <w:pPr>
        <w:numPr>
          <w:ilvl w:val="0"/>
          <w:numId w:val="32"/>
        </w:numPr>
        <w:tabs>
          <w:tab w:val="left" w:pos="1134"/>
        </w:tabs>
        <w:spacing w:after="200" w:line="276" w:lineRule="auto"/>
        <w:ind w:left="0" w:firstLine="709"/>
        <w:contextualSpacing/>
        <w:jc w:val="both"/>
        <w:rPr>
          <w:rFonts w:ascii="Times New Roman" w:eastAsia="Calibri" w:hAnsi="Times New Roman" w:cs="Times New Roman"/>
          <w:noProof/>
          <w:sz w:val="24"/>
          <w:szCs w:val="24"/>
        </w:rPr>
      </w:pPr>
      <w:r w:rsidRPr="00EA23A5">
        <w:rPr>
          <w:rFonts w:ascii="Times New Roman" w:eastAsia="Calibri" w:hAnsi="Times New Roman" w:cs="Times New Roman"/>
          <w:noProof/>
          <w:sz w:val="24"/>
          <w:szCs w:val="24"/>
        </w:rPr>
        <w:t xml:space="preserve"> Портал ГАРАНТ.РУ (Garant.ru): информационно-правовой портал [Электронный ресурс]. — Режим доступа: https://www.garant.ru/</w:t>
      </w:r>
    </w:p>
    <w:p w14:paraId="1337FBEE" w14:textId="77777777" w:rsidR="00EA23A5" w:rsidRPr="00EA23A5" w:rsidRDefault="00EA23A5" w:rsidP="00EA23A5">
      <w:pPr>
        <w:spacing w:line="276" w:lineRule="auto"/>
        <w:ind w:firstLine="709"/>
        <w:contextualSpacing/>
        <w:jc w:val="both"/>
        <w:rPr>
          <w:rFonts w:ascii="Times New Roman" w:eastAsia="Calibri" w:hAnsi="Times New Roman" w:cs="Times New Roman"/>
          <w:bCs/>
          <w:i/>
          <w:sz w:val="24"/>
          <w:szCs w:val="24"/>
        </w:rPr>
      </w:pPr>
      <w:r w:rsidRPr="00EA23A5">
        <w:rPr>
          <w:rFonts w:ascii="Times New Roman" w:eastAsia="Calibri" w:hAnsi="Times New Roman" w:cs="Times New Roman"/>
          <w:bCs/>
          <w:i/>
          <w:sz w:val="24"/>
          <w:szCs w:val="24"/>
        </w:rPr>
        <w:t>.</w:t>
      </w:r>
    </w:p>
    <w:p w14:paraId="65C89FBE" w14:textId="77777777" w:rsidR="00EA23A5" w:rsidRPr="00EA23A5" w:rsidRDefault="00EA23A5" w:rsidP="00EA23A5">
      <w:pPr>
        <w:keepNext/>
        <w:spacing w:after="120"/>
        <w:jc w:val="center"/>
        <w:outlineLvl w:val="0"/>
        <w:rPr>
          <w:rFonts w:ascii="Times New Roman" w:eastAsia="Segoe UI" w:hAnsi="Times New Roman" w:cs="Times New Roman"/>
          <w:caps/>
          <w:kern w:val="32"/>
          <w:sz w:val="24"/>
          <w:szCs w:val="24"/>
          <w:lang w:eastAsia="x-none"/>
        </w:rPr>
      </w:pPr>
      <w:r w:rsidRPr="00EA23A5">
        <w:rPr>
          <w:rFonts w:ascii="Times New Roman" w:eastAsia="Segoe UI" w:hAnsi="Times New Roman" w:cs="Times New Roman"/>
          <w:b/>
          <w:bCs/>
          <w:caps/>
          <w:kern w:val="32"/>
          <w:sz w:val="24"/>
          <w:szCs w:val="24"/>
          <w:lang w:val="x-none" w:eastAsia="x-none"/>
        </w:rPr>
        <w:lastRenderedPageBreak/>
        <w:t xml:space="preserve">4. Контроль и оценка результатов </w:t>
      </w:r>
      <w:r w:rsidRPr="00EA23A5">
        <w:rPr>
          <w:rFonts w:ascii="Times New Roman" w:eastAsia="Segoe UI" w:hAnsi="Times New Roman" w:cs="Times New Roman"/>
          <w:b/>
          <w:bCs/>
          <w:caps/>
          <w:kern w:val="32"/>
          <w:sz w:val="24"/>
          <w:szCs w:val="24"/>
          <w:lang w:val="x-none" w:eastAsia="x-none"/>
        </w:rPr>
        <w:br/>
        <w:t xml:space="preserve">освоения </w:t>
      </w:r>
      <w:r w:rsidRPr="00EA23A5">
        <w:rPr>
          <w:rFonts w:ascii="Times New Roman" w:eastAsia="Segoe UI" w:hAnsi="Times New Roman" w:cs="Times New Roman"/>
          <w:b/>
          <w:bCs/>
          <w:caps/>
          <w:kern w:val="32"/>
          <w:sz w:val="24"/>
          <w:szCs w:val="24"/>
          <w:lang w:eastAsia="x-none"/>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4"/>
        <w:gridCol w:w="3112"/>
      </w:tblGrid>
      <w:tr w:rsidR="00EA23A5" w:rsidRPr="00EA23A5" w14:paraId="7F771840" w14:textId="77777777" w:rsidTr="00AD5821">
        <w:trPr>
          <w:trHeight w:val="519"/>
        </w:trPr>
        <w:tc>
          <w:tcPr>
            <w:tcW w:w="1543" w:type="pct"/>
            <w:vAlign w:val="center"/>
          </w:tcPr>
          <w:p w14:paraId="5CA52466" w14:textId="77777777" w:rsidR="00EA23A5" w:rsidRPr="00EA23A5" w:rsidRDefault="00EA23A5" w:rsidP="00EA23A5">
            <w:pPr>
              <w:suppressAutoHyphens/>
              <w:spacing w:line="276" w:lineRule="auto"/>
              <w:contextualSpacing/>
              <w:jc w:val="center"/>
              <w:rPr>
                <w:rFonts w:ascii="Times New Roman" w:eastAsia="Calibri" w:hAnsi="Times New Roman" w:cs="Times New Roman"/>
                <w:b/>
                <w:iCs/>
                <w:sz w:val="24"/>
                <w:szCs w:val="24"/>
              </w:rPr>
            </w:pPr>
            <w:r w:rsidRPr="00EA23A5">
              <w:rPr>
                <w:rFonts w:ascii="Times New Roman" w:eastAsia="Calibri" w:hAnsi="Times New Roman" w:cs="Times New Roman"/>
                <w:b/>
                <w:iCs/>
                <w:sz w:val="24"/>
                <w:szCs w:val="24"/>
              </w:rPr>
              <w:t>Результаты обучения</w:t>
            </w:r>
          </w:p>
        </w:tc>
        <w:tc>
          <w:tcPr>
            <w:tcW w:w="1840" w:type="pct"/>
            <w:vAlign w:val="center"/>
          </w:tcPr>
          <w:p w14:paraId="467237DE" w14:textId="77777777" w:rsidR="00EA23A5" w:rsidRPr="00EA23A5" w:rsidRDefault="00EA23A5" w:rsidP="00EA23A5">
            <w:pPr>
              <w:suppressAutoHyphens/>
              <w:spacing w:line="276" w:lineRule="auto"/>
              <w:contextualSpacing/>
              <w:jc w:val="center"/>
              <w:rPr>
                <w:rFonts w:ascii="Times New Roman" w:eastAsia="Calibri" w:hAnsi="Times New Roman" w:cs="Times New Roman"/>
                <w:b/>
                <w:sz w:val="24"/>
                <w:szCs w:val="24"/>
              </w:rPr>
            </w:pPr>
            <w:r w:rsidRPr="00EA23A5">
              <w:rPr>
                <w:rFonts w:ascii="Times New Roman" w:eastAsia="Calibri" w:hAnsi="Times New Roman" w:cs="Times New Roman"/>
                <w:b/>
                <w:iCs/>
                <w:sz w:val="24"/>
                <w:szCs w:val="24"/>
              </w:rPr>
              <w:t>Показатели освоенности компетенций</w:t>
            </w:r>
          </w:p>
        </w:tc>
        <w:tc>
          <w:tcPr>
            <w:tcW w:w="1616" w:type="pct"/>
            <w:vAlign w:val="center"/>
          </w:tcPr>
          <w:p w14:paraId="26D61F2F" w14:textId="77777777" w:rsidR="00EA23A5" w:rsidRPr="00EA23A5" w:rsidRDefault="00EA23A5" w:rsidP="00EA23A5">
            <w:pPr>
              <w:suppressAutoHyphens/>
              <w:spacing w:line="276" w:lineRule="auto"/>
              <w:contextualSpacing/>
              <w:jc w:val="center"/>
              <w:rPr>
                <w:rFonts w:ascii="Times New Roman" w:eastAsia="Calibri" w:hAnsi="Times New Roman" w:cs="Times New Roman"/>
                <w:b/>
                <w:sz w:val="24"/>
                <w:szCs w:val="24"/>
              </w:rPr>
            </w:pPr>
            <w:r w:rsidRPr="00EA23A5">
              <w:rPr>
                <w:rFonts w:ascii="Times New Roman" w:eastAsia="Calibri" w:hAnsi="Times New Roman" w:cs="Times New Roman"/>
                <w:b/>
                <w:sz w:val="24"/>
                <w:szCs w:val="24"/>
              </w:rPr>
              <w:t>Методы оценки</w:t>
            </w:r>
          </w:p>
        </w:tc>
      </w:tr>
      <w:tr w:rsidR="00EA23A5" w:rsidRPr="00EA23A5" w14:paraId="53C4F0FA" w14:textId="77777777" w:rsidTr="00AD5821">
        <w:trPr>
          <w:trHeight w:val="698"/>
        </w:trPr>
        <w:tc>
          <w:tcPr>
            <w:tcW w:w="1543" w:type="pct"/>
          </w:tcPr>
          <w:p w14:paraId="16EA48B6" w14:textId="77777777" w:rsidR="00EA23A5" w:rsidRPr="00EA23A5" w:rsidRDefault="00EA23A5" w:rsidP="00EA23A5">
            <w:pPr>
              <w:suppressAutoHyphens/>
              <w:spacing w:line="276" w:lineRule="auto"/>
              <w:contextualSpacing/>
              <w:rPr>
                <w:rFonts w:ascii="Times New Roman" w:eastAsia="Calibri" w:hAnsi="Times New Roman" w:cs="Times New Roman"/>
                <w:bCs/>
                <w:i/>
                <w:sz w:val="24"/>
                <w:szCs w:val="24"/>
              </w:rPr>
            </w:pPr>
            <w:r w:rsidRPr="00EA23A5">
              <w:rPr>
                <w:rFonts w:ascii="Times New Roman" w:eastAsia="Calibri" w:hAnsi="Times New Roman" w:cs="Times New Roman"/>
                <w:bCs/>
                <w:i/>
                <w:sz w:val="24"/>
                <w:szCs w:val="24"/>
              </w:rPr>
              <w:t>Знает:</w:t>
            </w:r>
          </w:p>
          <w:p w14:paraId="34F43287" w14:textId="77777777" w:rsidR="00EA23A5" w:rsidRPr="00EA23A5" w:rsidRDefault="00EA23A5" w:rsidP="00EA23A5">
            <w:pPr>
              <w:rPr>
                <w:rFonts w:ascii="Times New Roman" w:eastAsia="Calibri" w:hAnsi="Times New Roman" w:cs="Times New Roman"/>
                <w:bCs/>
                <w:sz w:val="20"/>
                <w:szCs w:val="20"/>
              </w:rPr>
            </w:pPr>
            <w:r w:rsidRPr="00EA23A5">
              <w:rPr>
                <w:rFonts w:ascii="Times New Roman" w:eastAsia="Calibri" w:hAnsi="Times New Roman" w:cs="Times New Roman"/>
                <w:bCs/>
                <w:i/>
                <w:sz w:val="24"/>
                <w:szCs w:val="24"/>
              </w:rPr>
              <w:t xml:space="preserve"> </w:t>
            </w:r>
            <w:r w:rsidRPr="00EA23A5">
              <w:rPr>
                <w:rFonts w:ascii="Times New Roman" w:eastAsia="Calibri" w:hAnsi="Times New Roman" w:cs="Times New Roman"/>
                <w:iCs/>
                <w:sz w:val="20"/>
                <w:szCs w:val="20"/>
              </w:rPr>
              <w:t>-</w:t>
            </w:r>
            <w:r w:rsidRPr="00EA23A5">
              <w:rPr>
                <w:rFonts w:ascii="Times New Roman" w:eastAsia="Calibri" w:hAnsi="Times New Roman" w:cs="Times New Roman"/>
              </w:rPr>
              <w:t xml:space="preserve"> номенклатуру информационных источников, применяемых в профессиональной деятельности</w:t>
            </w:r>
            <w:r w:rsidRPr="00EA23A5">
              <w:rPr>
                <w:rFonts w:ascii="Times New Roman" w:eastAsia="Calibri" w:hAnsi="Times New Roman" w:cs="Times New Roman"/>
                <w:bCs/>
                <w:sz w:val="20"/>
                <w:szCs w:val="20"/>
              </w:rPr>
              <w:t xml:space="preserve">; </w:t>
            </w:r>
          </w:p>
          <w:p w14:paraId="174338AA" w14:textId="77777777" w:rsidR="00EA23A5" w:rsidRPr="00EA23A5" w:rsidRDefault="00EA23A5" w:rsidP="00EA23A5">
            <w:pPr>
              <w:rPr>
                <w:rFonts w:ascii="Times New Roman" w:eastAsia="Calibri" w:hAnsi="Times New Roman" w:cs="Times New Roman"/>
                <w:bCs/>
                <w:sz w:val="20"/>
                <w:szCs w:val="20"/>
              </w:rPr>
            </w:pPr>
            <w:r w:rsidRPr="00EA23A5">
              <w:rPr>
                <w:rFonts w:ascii="Times New Roman" w:eastAsia="Calibri" w:hAnsi="Times New Roman" w:cs="Times New Roman"/>
                <w:bCs/>
                <w:sz w:val="20"/>
                <w:szCs w:val="20"/>
              </w:rPr>
              <w:t>-</w:t>
            </w:r>
            <w:r w:rsidRPr="00EA23A5">
              <w:rPr>
                <w:rFonts w:ascii="Times New Roman" w:eastAsia="Calibri" w:hAnsi="Times New Roman" w:cs="Times New Roman"/>
              </w:rPr>
              <w:t xml:space="preserve"> приемы структурирования информации</w:t>
            </w:r>
            <w:r w:rsidRPr="00EA23A5">
              <w:rPr>
                <w:rFonts w:ascii="Times New Roman" w:eastAsia="Calibri" w:hAnsi="Times New Roman" w:cs="Times New Roman"/>
                <w:bCs/>
                <w:sz w:val="20"/>
                <w:szCs w:val="20"/>
              </w:rPr>
              <w:t>;</w:t>
            </w:r>
          </w:p>
          <w:p w14:paraId="08E1A083" w14:textId="77777777" w:rsidR="00EA23A5" w:rsidRPr="00EA23A5" w:rsidRDefault="00EA23A5" w:rsidP="00EA23A5">
            <w:pPr>
              <w:rPr>
                <w:rFonts w:ascii="Times New Roman" w:eastAsia="Calibri" w:hAnsi="Times New Roman" w:cs="Times New Roman"/>
                <w:bCs/>
                <w:sz w:val="20"/>
                <w:szCs w:val="20"/>
              </w:rPr>
            </w:pPr>
            <w:r w:rsidRPr="00EA23A5">
              <w:rPr>
                <w:rFonts w:ascii="Times New Roman" w:eastAsia="Calibri" w:hAnsi="Times New Roman" w:cs="Times New Roman"/>
                <w:bCs/>
                <w:sz w:val="20"/>
                <w:szCs w:val="20"/>
              </w:rPr>
              <w:t>-</w:t>
            </w:r>
            <w:r w:rsidRPr="00EA23A5">
              <w:rPr>
                <w:rFonts w:ascii="Times New Roman" w:eastAsia="Calibri" w:hAnsi="Times New Roman" w:cs="Times New Roman"/>
              </w:rPr>
              <w:t xml:space="preserve"> формат оформления результатов поиска информации</w:t>
            </w:r>
            <w:r w:rsidRPr="00EA23A5">
              <w:rPr>
                <w:rFonts w:ascii="Times New Roman" w:eastAsia="Calibri" w:hAnsi="Times New Roman" w:cs="Times New Roman"/>
                <w:bCs/>
                <w:sz w:val="20"/>
                <w:szCs w:val="20"/>
              </w:rPr>
              <w:t>;</w:t>
            </w:r>
          </w:p>
          <w:p w14:paraId="52D77165" w14:textId="77777777" w:rsidR="00EA23A5" w:rsidRPr="00EA23A5" w:rsidRDefault="00EA23A5" w:rsidP="00EA23A5">
            <w:pPr>
              <w:suppressAutoHyphens/>
              <w:spacing w:line="276" w:lineRule="auto"/>
              <w:contextualSpacing/>
              <w:rPr>
                <w:rFonts w:ascii="Times New Roman" w:eastAsia="Calibri" w:hAnsi="Times New Roman" w:cs="Times New Roman"/>
              </w:rPr>
            </w:pPr>
            <w:r w:rsidRPr="00EA23A5">
              <w:rPr>
                <w:rFonts w:ascii="Times New Roman" w:eastAsia="Calibri" w:hAnsi="Times New Roman" w:cs="Times New Roman"/>
                <w:bCs/>
                <w:sz w:val="20"/>
                <w:szCs w:val="20"/>
              </w:rPr>
              <w:t xml:space="preserve">- </w:t>
            </w:r>
            <w:r w:rsidRPr="00EA23A5">
              <w:rPr>
                <w:rFonts w:ascii="Times New Roman" w:eastAsia="Calibri" w:hAnsi="Times New Roman" w:cs="Times New Roman"/>
              </w:rPr>
              <w:t>современные средства и устройства информатизации, порядок их применения и программное обеспечение в профессиональной деятельности, в том числе цифровые средства;</w:t>
            </w:r>
          </w:p>
          <w:p w14:paraId="2E260530" w14:textId="77777777" w:rsidR="00EA23A5" w:rsidRPr="00EA23A5" w:rsidRDefault="00EA23A5" w:rsidP="00EA23A5">
            <w:pPr>
              <w:rPr>
                <w:rFonts w:ascii="Times New Roman" w:eastAsia="Calibri" w:hAnsi="Times New Roman" w:cs="Times New Roman"/>
              </w:rPr>
            </w:pPr>
            <w:r w:rsidRPr="00EA23A5">
              <w:rPr>
                <w:rFonts w:ascii="Times New Roman" w:eastAsia="Calibri" w:hAnsi="Times New Roman" w:cs="Times New Roman"/>
                <w:iCs/>
                <w:sz w:val="20"/>
                <w:szCs w:val="20"/>
              </w:rPr>
              <w:t>-</w:t>
            </w:r>
            <w:r w:rsidRPr="00EA23A5">
              <w:rPr>
                <w:rFonts w:ascii="Times New Roman" w:eastAsia="Calibri" w:hAnsi="Times New Roman" w:cs="Times New Roman"/>
              </w:rPr>
              <w:t xml:space="preserve"> психологические основы деятельности коллектива;</w:t>
            </w:r>
          </w:p>
          <w:p w14:paraId="03A1BF95" w14:textId="77777777" w:rsidR="00EA23A5" w:rsidRPr="00EA23A5" w:rsidRDefault="00EA23A5" w:rsidP="00EA23A5">
            <w:pPr>
              <w:suppressAutoHyphens/>
              <w:spacing w:line="276" w:lineRule="auto"/>
              <w:contextualSpacing/>
              <w:rPr>
                <w:rFonts w:ascii="Times New Roman" w:eastAsia="Calibri" w:hAnsi="Times New Roman" w:cs="Times New Roman"/>
              </w:rPr>
            </w:pPr>
            <w:r w:rsidRPr="00EA23A5">
              <w:rPr>
                <w:rFonts w:ascii="Times New Roman" w:eastAsia="Calibri" w:hAnsi="Times New Roman" w:cs="Times New Roman"/>
              </w:rPr>
              <w:t>- психологические особенности личности;</w:t>
            </w:r>
          </w:p>
          <w:p w14:paraId="6F3F72FE" w14:textId="77777777" w:rsidR="00EA23A5" w:rsidRPr="00EA23A5" w:rsidRDefault="00EA23A5" w:rsidP="00EA23A5">
            <w:pPr>
              <w:rPr>
                <w:rFonts w:ascii="Times New Roman" w:eastAsia="Calibri" w:hAnsi="Times New Roman" w:cs="Times New Roman"/>
              </w:rPr>
            </w:pPr>
            <w:r w:rsidRPr="00EA23A5">
              <w:rPr>
                <w:rFonts w:ascii="Times New Roman" w:eastAsia="Calibri" w:hAnsi="Times New Roman" w:cs="Times New Roman"/>
                <w:bCs/>
                <w:i/>
                <w:sz w:val="24"/>
                <w:szCs w:val="24"/>
              </w:rPr>
              <w:t>-</w:t>
            </w:r>
            <w:r w:rsidRPr="00EA23A5">
              <w:rPr>
                <w:rFonts w:ascii="Times New Roman" w:eastAsia="Calibri" w:hAnsi="Times New Roman" w:cs="Times New Roman"/>
              </w:rPr>
              <w:t xml:space="preserve"> правила оформления документов;</w:t>
            </w:r>
          </w:p>
          <w:p w14:paraId="702B7F7E" w14:textId="77777777" w:rsidR="00EA23A5" w:rsidRPr="00EA23A5" w:rsidRDefault="00EA23A5" w:rsidP="00EA23A5">
            <w:pPr>
              <w:rPr>
                <w:rFonts w:ascii="Times New Roman" w:eastAsia="Calibri" w:hAnsi="Times New Roman" w:cs="Times New Roman"/>
              </w:rPr>
            </w:pPr>
            <w:r w:rsidRPr="00EA23A5">
              <w:rPr>
                <w:rFonts w:ascii="Times New Roman" w:eastAsia="Calibri" w:hAnsi="Times New Roman" w:cs="Times New Roman"/>
              </w:rPr>
              <w:t>- правила построения устных сообщений;</w:t>
            </w:r>
          </w:p>
          <w:p w14:paraId="4FC7037A" w14:textId="77777777" w:rsidR="00EA23A5" w:rsidRPr="00EA23A5" w:rsidRDefault="00EA23A5" w:rsidP="00EA23A5">
            <w:pPr>
              <w:suppressAutoHyphens/>
              <w:spacing w:line="276" w:lineRule="auto"/>
              <w:contextualSpacing/>
              <w:rPr>
                <w:rFonts w:ascii="Times New Roman" w:eastAsia="Calibri" w:hAnsi="Times New Roman" w:cs="Times New Roman"/>
              </w:rPr>
            </w:pPr>
            <w:r w:rsidRPr="00EA23A5">
              <w:rPr>
                <w:rFonts w:ascii="Times New Roman" w:eastAsia="Calibri" w:hAnsi="Times New Roman" w:cs="Times New Roman"/>
              </w:rPr>
              <w:t>- особенности социального и культурного контекста;</w:t>
            </w:r>
          </w:p>
          <w:p w14:paraId="20DD3F28" w14:textId="77777777" w:rsidR="00EA23A5" w:rsidRPr="00EA23A5" w:rsidRDefault="00EA23A5" w:rsidP="00EA23A5">
            <w:pPr>
              <w:rPr>
                <w:rFonts w:ascii="Times New Roman" w:eastAsia="Calibri" w:hAnsi="Times New Roman" w:cs="Times New Roman"/>
              </w:rPr>
            </w:pPr>
            <w:r w:rsidRPr="00EA23A5">
              <w:rPr>
                <w:rFonts w:ascii="Times New Roman" w:eastAsia="Calibri" w:hAnsi="Times New Roman" w:cs="Times New Roman"/>
                <w:bCs/>
                <w:i/>
                <w:sz w:val="24"/>
                <w:szCs w:val="24"/>
              </w:rPr>
              <w:t>-</w:t>
            </w:r>
            <w:r w:rsidRPr="00EA23A5">
              <w:rPr>
                <w:rFonts w:ascii="Times New Roman" w:eastAsia="Calibri" w:hAnsi="Times New Roman" w:cs="Times New Roman"/>
              </w:rPr>
              <w:t xml:space="preserve"> сущность гражданско-патриотической позиции;</w:t>
            </w:r>
          </w:p>
          <w:p w14:paraId="62CCA138" w14:textId="77777777" w:rsidR="00EA23A5" w:rsidRPr="00EA23A5" w:rsidRDefault="00EA23A5" w:rsidP="00EA23A5">
            <w:pPr>
              <w:rPr>
                <w:rFonts w:ascii="Times New Roman" w:eastAsia="Calibri" w:hAnsi="Times New Roman" w:cs="Times New Roman"/>
              </w:rPr>
            </w:pPr>
            <w:r w:rsidRPr="00EA23A5">
              <w:rPr>
                <w:rFonts w:ascii="Times New Roman" w:eastAsia="Calibri" w:hAnsi="Times New Roman" w:cs="Times New Roman"/>
              </w:rPr>
              <w:t>- традиционных общечеловеческих ценностей, в том числе с учетом гармонизации межнациональных и межрелигиозных отношений;</w:t>
            </w:r>
          </w:p>
          <w:p w14:paraId="5F51CA51" w14:textId="77777777" w:rsidR="00EA23A5" w:rsidRPr="00EA23A5" w:rsidRDefault="00EA23A5" w:rsidP="00EA23A5">
            <w:pPr>
              <w:rPr>
                <w:rFonts w:ascii="Times New Roman" w:eastAsia="Calibri" w:hAnsi="Times New Roman" w:cs="Times New Roman"/>
              </w:rPr>
            </w:pPr>
            <w:r w:rsidRPr="00EA23A5">
              <w:rPr>
                <w:rFonts w:ascii="Times New Roman" w:eastAsia="Calibri" w:hAnsi="Times New Roman" w:cs="Times New Roman"/>
              </w:rPr>
              <w:t>- значимость профессиональной деятельности по специальности;</w:t>
            </w:r>
          </w:p>
          <w:p w14:paraId="5FCB719F" w14:textId="77777777" w:rsidR="00EA23A5" w:rsidRPr="00EA23A5" w:rsidRDefault="00EA23A5" w:rsidP="00EA23A5">
            <w:pPr>
              <w:suppressAutoHyphens/>
              <w:spacing w:line="276" w:lineRule="auto"/>
              <w:contextualSpacing/>
              <w:rPr>
                <w:rFonts w:ascii="Times New Roman" w:eastAsia="Calibri" w:hAnsi="Times New Roman" w:cs="Times New Roman"/>
                <w:bCs/>
                <w:i/>
                <w:sz w:val="24"/>
                <w:szCs w:val="24"/>
              </w:rPr>
            </w:pPr>
            <w:r w:rsidRPr="00EA23A5">
              <w:rPr>
                <w:rFonts w:ascii="Times New Roman" w:eastAsia="Calibri" w:hAnsi="Times New Roman" w:cs="Times New Roman"/>
              </w:rPr>
              <w:t>- стандарты антикоррупционного поведения и последствия его нарушения.</w:t>
            </w:r>
          </w:p>
          <w:p w14:paraId="1AD2C5B1" w14:textId="77777777" w:rsidR="00EA23A5" w:rsidRPr="00EA23A5" w:rsidRDefault="00EA23A5" w:rsidP="00EA23A5">
            <w:pPr>
              <w:suppressAutoHyphens/>
              <w:spacing w:line="276" w:lineRule="auto"/>
              <w:contextualSpacing/>
              <w:rPr>
                <w:rFonts w:ascii="Times New Roman" w:eastAsia="Calibri" w:hAnsi="Times New Roman" w:cs="Times New Roman"/>
                <w:bCs/>
                <w:i/>
                <w:sz w:val="24"/>
                <w:szCs w:val="24"/>
              </w:rPr>
            </w:pPr>
            <w:r w:rsidRPr="00EA23A5">
              <w:rPr>
                <w:rFonts w:ascii="Times New Roman" w:eastAsia="Calibri" w:hAnsi="Times New Roman" w:cs="Times New Roman"/>
                <w:bCs/>
                <w:i/>
                <w:sz w:val="24"/>
                <w:szCs w:val="24"/>
              </w:rPr>
              <w:t xml:space="preserve">Умеет: </w:t>
            </w:r>
          </w:p>
          <w:p w14:paraId="22F6E47B" w14:textId="77777777" w:rsidR="00EA23A5" w:rsidRPr="00EA23A5" w:rsidRDefault="00EA23A5" w:rsidP="00EA23A5">
            <w:pPr>
              <w:suppressAutoHyphens/>
              <w:spacing w:line="276" w:lineRule="auto"/>
              <w:contextualSpacing/>
              <w:rPr>
                <w:rFonts w:ascii="Times New Roman" w:eastAsia="Calibri" w:hAnsi="Times New Roman" w:cs="Times New Roman"/>
                <w:bCs/>
                <w:i/>
                <w:sz w:val="24"/>
                <w:szCs w:val="24"/>
              </w:rPr>
            </w:pPr>
            <w:r w:rsidRPr="00EA23A5">
              <w:rPr>
                <w:rFonts w:ascii="Times New Roman" w:eastAsia="Calibri" w:hAnsi="Times New Roman" w:cs="Times New Roman"/>
                <w:bCs/>
                <w:i/>
                <w:sz w:val="24"/>
                <w:szCs w:val="24"/>
              </w:rPr>
              <w:t xml:space="preserve">- </w:t>
            </w:r>
            <w:r w:rsidRPr="00EA23A5">
              <w:rPr>
                <w:rFonts w:ascii="Times New Roman" w:eastAsia="Calibri" w:hAnsi="Times New Roman" w:cs="Times New Roman"/>
              </w:rPr>
              <w:t xml:space="preserve">определять задачи для поиска информации, </w:t>
            </w:r>
            <w:r w:rsidRPr="00EA23A5">
              <w:rPr>
                <w:rFonts w:ascii="Times New Roman" w:eastAsia="Calibri" w:hAnsi="Times New Roman" w:cs="Times New Roman"/>
              </w:rPr>
              <w:lastRenderedPageBreak/>
              <w:t>планировать процесс поиска, выбирать необходимые источники информации;</w:t>
            </w:r>
          </w:p>
          <w:p w14:paraId="74A7F99A" w14:textId="77777777" w:rsidR="00EA23A5" w:rsidRPr="00EA23A5" w:rsidRDefault="00EA23A5" w:rsidP="00EA23A5">
            <w:pPr>
              <w:widowControl w:val="0"/>
              <w:shd w:val="clear" w:color="auto" w:fill="FFFFFF"/>
              <w:tabs>
                <w:tab w:val="left" w:pos="1418"/>
                <w:tab w:val="left" w:pos="3261"/>
              </w:tabs>
              <w:autoSpaceDE w:val="0"/>
              <w:autoSpaceDN w:val="0"/>
              <w:adjustRightInd w:val="0"/>
              <w:ind w:right="-114"/>
              <w:rPr>
                <w:rFonts w:ascii="Times New Roman" w:eastAsia="Calibri" w:hAnsi="Times New Roman" w:cs="Times New Roman"/>
                <w:sz w:val="20"/>
                <w:szCs w:val="20"/>
              </w:rPr>
            </w:pPr>
            <w:r w:rsidRPr="00EA23A5">
              <w:rPr>
                <w:rFonts w:ascii="Times New Roman" w:eastAsia="Calibri" w:hAnsi="Times New Roman" w:cs="Times New Roman"/>
                <w:bCs/>
                <w:i/>
                <w:sz w:val="24"/>
                <w:szCs w:val="24"/>
              </w:rPr>
              <w:t xml:space="preserve">- </w:t>
            </w:r>
            <w:r w:rsidRPr="00EA23A5">
              <w:rPr>
                <w:rFonts w:ascii="Times New Roman" w:eastAsia="Calibri" w:hAnsi="Times New Roman" w:cs="Times New Roman"/>
              </w:rPr>
              <w:t>выделять наиболее значимое в перечне информации, структурировать получаемую информацию, оформлять результаты поиска</w:t>
            </w:r>
            <w:r w:rsidRPr="00EA23A5">
              <w:rPr>
                <w:rFonts w:ascii="Times New Roman" w:eastAsia="Calibri" w:hAnsi="Times New Roman" w:cs="Times New Roman"/>
                <w:spacing w:val="-2"/>
                <w:sz w:val="20"/>
                <w:szCs w:val="20"/>
              </w:rPr>
              <w:t>;</w:t>
            </w:r>
          </w:p>
          <w:p w14:paraId="6B1F8E9D" w14:textId="77777777" w:rsidR="00EA23A5" w:rsidRPr="00EA23A5" w:rsidRDefault="00EA23A5" w:rsidP="00EA23A5">
            <w:pPr>
              <w:widowControl w:val="0"/>
              <w:shd w:val="clear" w:color="auto" w:fill="FFFFFF"/>
              <w:tabs>
                <w:tab w:val="left" w:pos="1418"/>
                <w:tab w:val="left" w:pos="3261"/>
              </w:tabs>
              <w:autoSpaceDE w:val="0"/>
              <w:autoSpaceDN w:val="0"/>
              <w:adjustRightInd w:val="0"/>
              <w:ind w:right="-114"/>
              <w:rPr>
                <w:rFonts w:ascii="Times New Roman" w:eastAsia="Calibri" w:hAnsi="Times New Roman" w:cs="Times New Roman"/>
                <w:sz w:val="20"/>
                <w:szCs w:val="20"/>
              </w:rPr>
            </w:pPr>
            <w:r w:rsidRPr="00EA23A5">
              <w:rPr>
                <w:rFonts w:ascii="Times New Roman" w:eastAsia="Calibri" w:hAnsi="Times New Roman" w:cs="Times New Roman"/>
                <w:bCs/>
                <w:i/>
                <w:sz w:val="24"/>
                <w:szCs w:val="24"/>
              </w:rPr>
              <w:t>-</w:t>
            </w:r>
            <w:r w:rsidRPr="00EA23A5">
              <w:rPr>
                <w:rFonts w:ascii="Times New Roman" w:eastAsia="Calibri" w:hAnsi="Times New Roman" w:cs="Times New Roman"/>
              </w:rPr>
              <w:t xml:space="preserve"> оценивать практическую значимость результатов поиска</w:t>
            </w:r>
            <w:r w:rsidRPr="00EA23A5">
              <w:rPr>
                <w:rFonts w:ascii="Times New Roman" w:eastAsia="Calibri" w:hAnsi="Times New Roman" w:cs="Times New Roman"/>
                <w:sz w:val="20"/>
                <w:szCs w:val="20"/>
              </w:rPr>
              <w:t>;</w:t>
            </w:r>
          </w:p>
          <w:p w14:paraId="34AF1F09" w14:textId="77777777" w:rsidR="00EA23A5" w:rsidRPr="00EA23A5" w:rsidRDefault="00EA23A5" w:rsidP="00EA23A5">
            <w:pPr>
              <w:widowControl w:val="0"/>
              <w:shd w:val="clear" w:color="auto" w:fill="FFFFFF"/>
              <w:tabs>
                <w:tab w:val="left" w:pos="1418"/>
                <w:tab w:val="left" w:pos="3261"/>
              </w:tabs>
              <w:autoSpaceDE w:val="0"/>
              <w:autoSpaceDN w:val="0"/>
              <w:adjustRightInd w:val="0"/>
              <w:ind w:right="-114"/>
              <w:rPr>
                <w:rFonts w:ascii="Times New Roman" w:eastAsia="Calibri" w:hAnsi="Times New Roman" w:cs="Times New Roman"/>
                <w:spacing w:val="-2"/>
                <w:sz w:val="20"/>
                <w:szCs w:val="20"/>
              </w:rPr>
            </w:pPr>
            <w:r w:rsidRPr="00EA23A5">
              <w:rPr>
                <w:rFonts w:ascii="Times New Roman" w:eastAsia="Calibri" w:hAnsi="Times New Roman" w:cs="Times New Roman"/>
                <w:sz w:val="20"/>
                <w:szCs w:val="20"/>
              </w:rPr>
              <w:t>-</w:t>
            </w:r>
            <w:r w:rsidRPr="00EA23A5">
              <w:rPr>
                <w:rFonts w:ascii="Times New Roman" w:eastAsia="Calibri" w:hAnsi="Times New Roman" w:cs="Times New Roman"/>
              </w:rPr>
              <w:t xml:space="preserve"> применять средства информационных технологий для решения профессиональных задач</w:t>
            </w:r>
            <w:r w:rsidRPr="00EA23A5">
              <w:rPr>
                <w:rFonts w:ascii="Times New Roman" w:eastAsia="Calibri" w:hAnsi="Times New Roman" w:cs="Times New Roman"/>
                <w:spacing w:val="-2"/>
                <w:sz w:val="20"/>
                <w:szCs w:val="20"/>
              </w:rPr>
              <w:t>;</w:t>
            </w:r>
          </w:p>
          <w:p w14:paraId="3D467BCE" w14:textId="77777777" w:rsidR="00EA23A5" w:rsidRPr="00EA23A5" w:rsidRDefault="00EA23A5" w:rsidP="00EA23A5">
            <w:pPr>
              <w:widowControl w:val="0"/>
              <w:shd w:val="clear" w:color="auto" w:fill="FFFFFF"/>
              <w:tabs>
                <w:tab w:val="left" w:pos="1418"/>
                <w:tab w:val="left" w:pos="3261"/>
              </w:tabs>
              <w:autoSpaceDE w:val="0"/>
              <w:autoSpaceDN w:val="0"/>
              <w:adjustRightInd w:val="0"/>
              <w:ind w:right="-114"/>
              <w:rPr>
                <w:rFonts w:ascii="Times New Roman" w:eastAsia="Calibri" w:hAnsi="Times New Roman" w:cs="Times New Roman"/>
              </w:rPr>
            </w:pPr>
            <w:r w:rsidRPr="00EA23A5">
              <w:rPr>
                <w:rFonts w:ascii="Times New Roman" w:eastAsia="Calibri" w:hAnsi="Times New Roman" w:cs="Times New Roman"/>
                <w:spacing w:val="-2"/>
                <w:sz w:val="20"/>
                <w:szCs w:val="20"/>
              </w:rPr>
              <w:t>-</w:t>
            </w:r>
            <w:r w:rsidRPr="00EA23A5">
              <w:rPr>
                <w:rFonts w:ascii="Times New Roman" w:eastAsia="Calibri" w:hAnsi="Times New Roman" w:cs="Times New Roman"/>
              </w:rPr>
              <w:t xml:space="preserve"> использовать современное программное обеспечение в профессиональной деятельности;</w:t>
            </w:r>
          </w:p>
          <w:p w14:paraId="54085804" w14:textId="77777777" w:rsidR="00EA23A5" w:rsidRPr="00EA23A5" w:rsidRDefault="00EA23A5" w:rsidP="00EA23A5">
            <w:pPr>
              <w:widowControl w:val="0"/>
              <w:shd w:val="clear" w:color="auto" w:fill="FFFFFF"/>
              <w:tabs>
                <w:tab w:val="left" w:pos="1418"/>
                <w:tab w:val="left" w:pos="3261"/>
              </w:tabs>
              <w:autoSpaceDE w:val="0"/>
              <w:autoSpaceDN w:val="0"/>
              <w:adjustRightInd w:val="0"/>
              <w:ind w:right="-114"/>
              <w:rPr>
                <w:rFonts w:ascii="Times New Roman" w:eastAsia="Calibri" w:hAnsi="Times New Roman" w:cs="Times New Roman"/>
              </w:rPr>
            </w:pPr>
            <w:r w:rsidRPr="00EA23A5">
              <w:rPr>
                <w:rFonts w:ascii="Times New Roman" w:eastAsia="Calibri" w:hAnsi="Times New Roman" w:cs="Times New Roman"/>
              </w:rPr>
              <w:t>- использовать различные цифровые средства для решения профессиональных задач;</w:t>
            </w:r>
          </w:p>
          <w:p w14:paraId="5F25648C" w14:textId="77777777" w:rsidR="00EA23A5" w:rsidRPr="00EA23A5" w:rsidRDefault="00EA23A5" w:rsidP="00EA23A5">
            <w:pPr>
              <w:rPr>
                <w:rFonts w:ascii="Times New Roman" w:eastAsia="Calibri" w:hAnsi="Times New Roman" w:cs="Times New Roman"/>
                <w:spacing w:val="-4"/>
              </w:rPr>
            </w:pPr>
            <w:r w:rsidRPr="00EA23A5">
              <w:rPr>
                <w:rFonts w:ascii="Times New Roman" w:eastAsia="Calibri" w:hAnsi="Times New Roman" w:cs="Times New Roman"/>
              </w:rPr>
              <w:t>-</w:t>
            </w:r>
            <w:r w:rsidRPr="00EA23A5">
              <w:rPr>
                <w:rFonts w:ascii="Times New Roman" w:eastAsia="Calibri" w:hAnsi="Times New Roman" w:cs="Times New Roman"/>
                <w:spacing w:val="-4"/>
              </w:rPr>
              <w:t xml:space="preserve"> организовывать работу коллектива и команды;</w:t>
            </w:r>
          </w:p>
          <w:p w14:paraId="388F398F" w14:textId="77777777" w:rsidR="00EA23A5" w:rsidRPr="00EA23A5" w:rsidRDefault="00EA23A5" w:rsidP="00EA23A5">
            <w:pPr>
              <w:widowControl w:val="0"/>
              <w:shd w:val="clear" w:color="auto" w:fill="FFFFFF"/>
              <w:tabs>
                <w:tab w:val="left" w:pos="1418"/>
                <w:tab w:val="left" w:pos="3261"/>
              </w:tabs>
              <w:autoSpaceDE w:val="0"/>
              <w:autoSpaceDN w:val="0"/>
              <w:adjustRightInd w:val="0"/>
              <w:ind w:right="-114"/>
              <w:rPr>
                <w:rFonts w:ascii="Times New Roman" w:eastAsia="Calibri" w:hAnsi="Times New Roman" w:cs="Times New Roman"/>
                <w:spacing w:val="-4"/>
              </w:rPr>
            </w:pPr>
            <w:r w:rsidRPr="00EA23A5">
              <w:rPr>
                <w:rFonts w:ascii="Times New Roman" w:eastAsia="Calibri" w:hAnsi="Times New Roman" w:cs="Times New Roman"/>
                <w:bCs/>
                <w:sz w:val="24"/>
                <w:szCs w:val="24"/>
              </w:rPr>
              <w:t>-</w:t>
            </w:r>
            <w:r w:rsidRPr="00EA23A5">
              <w:rPr>
                <w:rFonts w:ascii="Times New Roman" w:eastAsia="Calibri" w:hAnsi="Times New Roman" w:cs="Times New Roman"/>
                <w:spacing w:val="-4"/>
              </w:rPr>
              <w:t xml:space="preserve"> взаимодействовать с коллегами, руководством, клиентами в ходе профессиональной деятельности;</w:t>
            </w:r>
          </w:p>
          <w:p w14:paraId="699FEF99" w14:textId="77777777" w:rsidR="00EA23A5" w:rsidRPr="00EA23A5" w:rsidRDefault="00EA23A5" w:rsidP="00EA23A5">
            <w:pPr>
              <w:rPr>
                <w:rFonts w:ascii="Times New Roman" w:eastAsia="Calibri" w:hAnsi="Times New Roman" w:cs="Times New Roman"/>
              </w:rPr>
            </w:pPr>
            <w:r w:rsidRPr="00EA23A5">
              <w:rPr>
                <w:rFonts w:ascii="Times New Roman" w:eastAsia="Calibri" w:hAnsi="Times New Roman" w:cs="Times New Roman"/>
                <w:spacing w:val="-4"/>
              </w:rPr>
              <w:t>-</w:t>
            </w:r>
            <w:r w:rsidRPr="00EA23A5">
              <w:rPr>
                <w:rFonts w:ascii="Times New Roman" w:eastAsia="Calibri" w:hAnsi="Times New Roman" w:cs="Times New Roman"/>
              </w:rPr>
              <w:t xml:space="preserve"> грамотно излагать свои мысли и оформлять документы по профессиональной тематике на государственном языке;</w:t>
            </w:r>
          </w:p>
          <w:p w14:paraId="37B7B9D1" w14:textId="77777777" w:rsidR="00EA23A5" w:rsidRPr="00EA23A5" w:rsidRDefault="00EA23A5" w:rsidP="00EA23A5">
            <w:pPr>
              <w:widowControl w:val="0"/>
              <w:shd w:val="clear" w:color="auto" w:fill="FFFFFF"/>
              <w:tabs>
                <w:tab w:val="left" w:pos="1418"/>
                <w:tab w:val="left" w:pos="3261"/>
              </w:tabs>
              <w:autoSpaceDE w:val="0"/>
              <w:autoSpaceDN w:val="0"/>
              <w:adjustRightInd w:val="0"/>
              <w:ind w:right="-114"/>
              <w:rPr>
                <w:rFonts w:ascii="Times New Roman" w:eastAsia="Calibri" w:hAnsi="Times New Roman" w:cs="Times New Roman"/>
                <w:sz w:val="20"/>
                <w:szCs w:val="20"/>
              </w:rPr>
            </w:pPr>
            <w:r w:rsidRPr="00EA23A5">
              <w:rPr>
                <w:rFonts w:ascii="Times New Roman" w:eastAsia="Calibri" w:hAnsi="Times New Roman" w:cs="Times New Roman"/>
              </w:rPr>
              <w:t>- проявлять толерантность в рабочем коллективе;</w:t>
            </w:r>
          </w:p>
          <w:p w14:paraId="1E605CB9" w14:textId="77777777" w:rsidR="00EA23A5" w:rsidRPr="00EA23A5" w:rsidRDefault="00EA23A5" w:rsidP="00EA23A5">
            <w:pPr>
              <w:rPr>
                <w:rFonts w:ascii="Times New Roman" w:eastAsia="Calibri" w:hAnsi="Times New Roman" w:cs="Times New Roman"/>
              </w:rPr>
            </w:pPr>
            <w:r w:rsidRPr="00EA23A5">
              <w:rPr>
                <w:rFonts w:ascii="Times New Roman" w:eastAsia="Calibri" w:hAnsi="Times New Roman" w:cs="Times New Roman"/>
              </w:rPr>
              <w:t>- проявлять гражданско-патриотическую позицию;</w:t>
            </w:r>
          </w:p>
          <w:p w14:paraId="71D1D7DB" w14:textId="77777777" w:rsidR="00EA23A5" w:rsidRPr="00EA23A5" w:rsidRDefault="00EA23A5" w:rsidP="00EA23A5">
            <w:pPr>
              <w:rPr>
                <w:rFonts w:ascii="Times New Roman" w:eastAsia="Calibri" w:hAnsi="Times New Roman" w:cs="Times New Roman"/>
              </w:rPr>
            </w:pPr>
            <w:r w:rsidRPr="00EA23A5">
              <w:rPr>
                <w:rFonts w:ascii="Times New Roman" w:eastAsia="Calibri" w:hAnsi="Times New Roman" w:cs="Times New Roman"/>
              </w:rPr>
              <w:t>- демонстрировать осознанное поведение;</w:t>
            </w:r>
          </w:p>
          <w:p w14:paraId="1A52E4AC" w14:textId="77777777" w:rsidR="00EA23A5" w:rsidRPr="00EA23A5" w:rsidRDefault="00EA23A5" w:rsidP="00EA23A5">
            <w:pPr>
              <w:rPr>
                <w:rFonts w:ascii="Times New Roman" w:eastAsia="Calibri" w:hAnsi="Times New Roman" w:cs="Times New Roman"/>
              </w:rPr>
            </w:pPr>
            <w:r w:rsidRPr="00EA23A5">
              <w:rPr>
                <w:rFonts w:ascii="Times New Roman" w:eastAsia="Calibri" w:hAnsi="Times New Roman" w:cs="Times New Roman"/>
              </w:rPr>
              <w:t>- описывать значимость своей специальности;</w:t>
            </w:r>
          </w:p>
          <w:p w14:paraId="791B548D" w14:textId="77777777" w:rsidR="00EA23A5" w:rsidRPr="00EA23A5" w:rsidRDefault="00EA23A5" w:rsidP="00EA23A5">
            <w:pPr>
              <w:suppressAutoHyphens/>
              <w:spacing w:line="276" w:lineRule="auto"/>
              <w:contextualSpacing/>
              <w:rPr>
                <w:rFonts w:ascii="Times New Roman" w:eastAsia="Calibri" w:hAnsi="Times New Roman" w:cs="Times New Roman"/>
                <w:bCs/>
                <w:i/>
                <w:sz w:val="24"/>
                <w:szCs w:val="24"/>
              </w:rPr>
            </w:pPr>
            <w:r w:rsidRPr="00EA23A5">
              <w:rPr>
                <w:rFonts w:ascii="Times New Roman" w:eastAsia="Calibri" w:hAnsi="Times New Roman" w:cs="Times New Roman"/>
              </w:rPr>
              <w:t>- применять стандарты антикоррупционного поведения.</w:t>
            </w:r>
          </w:p>
        </w:tc>
        <w:tc>
          <w:tcPr>
            <w:tcW w:w="1840" w:type="pct"/>
          </w:tcPr>
          <w:p w14:paraId="28879CA9" w14:textId="77777777" w:rsidR="00EA23A5" w:rsidRPr="00EA23A5" w:rsidRDefault="00EA23A5" w:rsidP="00EA23A5">
            <w:pPr>
              <w:rPr>
                <w:rFonts w:ascii="Times New Roman" w:eastAsia="Calibri" w:hAnsi="Times New Roman" w:cs="Times New Roman"/>
                <w:bCs/>
                <w:sz w:val="20"/>
                <w:szCs w:val="20"/>
              </w:rPr>
            </w:pPr>
            <w:r w:rsidRPr="00EA23A5">
              <w:rPr>
                <w:rFonts w:ascii="Times New Roman" w:eastAsia="Calibri" w:hAnsi="Times New Roman" w:cs="Times New Roman"/>
              </w:rPr>
              <w:lastRenderedPageBreak/>
              <w:t>Обучающийся знает номенклатуру информационных источников, применяемых в профессиональной деятельности</w:t>
            </w:r>
            <w:r w:rsidRPr="00EA23A5">
              <w:rPr>
                <w:rFonts w:ascii="Times New Roman" w:eastAsia="Calibri" w:hAnsi="Times New Roman" w:cs="Times New Roman"/>
                <w:bCs/>
                <w:sz w:val="20"/>
                <w:szCs w:val="20"/>
              </w:rPr>
              <w:t xml:space="preserve">; </w:t>
            </w:r>
            <w:r w:rsidRPr="00EA23A5">
              <w:rPr>
                <w:rFonts w:ascii="Times New Roman" w:eastAsia="Calibri" w:hAnsi="Times New Roman" w:cs="Times New Roman"/>
                <w:bCs/>
                <w:sz w:val="24"/>
                <w:szCs w:val="24"/>
              </w:rPr>
              <w:t xml:space="preserve">пользуется </w:t>
            </w:r>
            <w:r w:rsidRPr="00EA23A5">
              <w:rPr>
                <w:rFonts w:ascii="Times New Roman" w:eastAsia="Calibri" w:hAnsi="Times New Roman" w:cs="Times New Roman"/>
              </w:rPr>
              <w:t xml:space="preserve"> приемами структурирования информации</w:t>
            </w:r>
            <w:r w:rsidRPr="00EA23A5">
              <w:rPr>
                <w:rFonts w:ascii="Times New Roman" w:eastAsia="Calibri" w:hAnsi="Times New Roman" w:cs="Times New Roman"/>
                <w:bCs/>
                <w:sz w:val="20"/>
                <w:szCs w:val="20"/>
              </w:rPr>
              <w:t xml:space="preserve">; </w:t>
            </w:r>
            <w:r w:rsidRPr="00EA23A5">
              <w:rPr>
                <w:rFonts w:ascii="Times New Roman" w:eastAsia="Calibri" w:hAnsi="Times New Roman" w:cs="Times New Roman"/>
                <w:bCs/>
                <w:sz w:val="24"/>
                <w:szCs w:val="24"/>
              </w:rPr>
              <w:t>знает</w:t>
            </w:r>
            <w:r w:rsidRPr="00EA23A5">
              <w:rPr>
                <w:rFonts w:ascii="Times New Roman" w:eastAsia="Calibri" w:hAnsi="Times New Roman" w:cs="Times New Roman"/>
              </w:rPr>
              <w:t xml:space="preserve"> формат оформления результатов поиска информации</w:t>
            </w:r>
            <w:r w:rsidRPr="00EA23A5">
              <w:rPr>
                <w:rFonts w:ascii="Times New Roman" w:eastAsia="Calibri" w:hAnsi="Times New Roman" w:cs="Times New Roman"/>
                <w:bCs/>
                <w:sz w:val="20"/>
                <w:szCs w:val="20"/>
              </w:rPr>
              <w:t xml:space="preserve">; </w:t>
            </w:r>
            <w:r w:rsidRPr="00EA23A5">
              <w:rPr>
                <w:rFonts w:ascii="Times New Roman" w:eastAsia="Calibri" w:hAnsi="Times New Roman" w:cs="Times New Roman"/>
                <w:bCs/>
                <w:sz w:val="24"/>
                <w:szCs w:val="24"/>
              </w:rPr>
              <w:t>ориентируется в</w:t>
            </w:r>
            <w:r w:rsidRPr="00EA23A5">
              <w:rPr>
                <w:rFonts w:ascii="Times New Roman" w:eastAsia="Calibri" w:hAnsi="Times New Roman" w:cs="Times New Roman"/>
                <w:bCs/>
                <w:sz w:val="20"/>
                <w:szCs w:val="20"/>
              </w:rPr>
              <w:t xml:space="preserve"> </w:t>
            </w:r>
            <w:r w:rsidRPr="00EA23A5">
              <w:rPr>
                <w:rFonts w:ascii="Times New Roman" w:eastAsia="Calibri" w:hAnsi="Times New Roman" w:cs="Times New Roman"/>
              </w:rPr>
              <w:t>современных средствах и устройствах информатизации, знает порядок их применения и программное обеспечение в профессиональной деятельности, в том числе цифровые средства;</w:t>
            </w:r>
          </w:p>
          <w:p w14:paraId="7591C78C" w14:textId="77777777" w:rsidR="00EA23A5" w:rsidRPr="00EA23A5" w:rsidRDefault="00EA23A5" w:rsidP="00EA23A5">
            <w:pPr>
              <w:rPr>
                <w:rFonts w:ascii="Times New Roman" w:eastAsia="Calibri" w:hAnsi="Times New Roman" w:cs="Times New Roman"/>
              </w:rPr>
            </w:pPr>
            <w:r w:rsidRPr="00EA23A5">
              <w:rPr>
                <w:rFonts w:ascii="Times New Roman" w:eastAsia="Calibri" w:hAnsi="Times New Roman" w:cs="Times New Roman"/>
                <w:iCs/>
                <w:sz w:val="24"/>
                <w:szCs w:val="24"/>
              </w:rPr>
              <w:t>разбирается в</w:t>
            </w:r>
            <w:r w:rsidRPr="00EA23A5">
              <w:rPr>
                <w:rFonts w:ascii="Times New Roman" w:eastAsia="Calibri" w:hAnsi="Times New Roman" w:cs="Times New Roman"/>
              </w:rPr>
              <w:t xml:space="preserve"> психологических основах деятельности коллектива и психологических особенностях личности, а также в особенностях социального и культурного контекста; применяет правила оформления документов и построения устных сообщений;</w:t>
            </w:r>
          </w:p>
          <w:p w14:paraId="74A142FD" w14:textId="77777777" w:rsidR="00EA23A5" w:rsidRPr="00EA23A5" w:rsidRDefault="00EA23A5" w:rsidP="00EA23A5">
            <w:pPr>
              <w:rPr>
                <w:rFonts w:ascii="Times New Roman" w:eastAsia="Calibri" w:hAnsi="Times New Roman" w:cs="Times New Roman"/>
              </w:rPr>
            </w:pPr>
            <w:r w:rsidRPr="00EA23A5">
              <w:rPr>
                <w:rFonts w:ascii="Times New Roman" w:eastAsia="Calibri" w:hAnsi="Times New Roman" w:cs="Times New Roman"/>
                <w:bCs/>
                <w:sz w:val="24"/>
                <w:szCs w:val="24"/>
              </w:rPr>
              <w:t>имеет</w:t>
            </w:r>
            <w:r w:rsidRPr="00EA23A5">
              <w:rPr>
                <w:rFonts w:ascii="Times New Roman" w:eastAsia="Calibri" w:hAnsi="Times New Roman" w:cs="Times New Roman"/>
              </w:rPr>
              <w:t xml:space="preserve"> гражданско-патриотическую позицию в свете традиционных общечеловеческих ценностей, в том числе с учетом гармонизации межнациональных и межрелигиозных отношений;</w:t>
            </w:r>
          </w:p>
          <w:p w14:paraId="6993CAEF" w14:textId="77777777" w:rsidR="00EA23A5" w:rsidRPr="00EA23A5" w:rsidRDefault="00EA23A5" w:rsidP="00EA23A5">
            <w:pPr>
              <w:rPr>
                <w:rFonts w:ascii="Times New Roman" w:eastAsia="Calibri" w:hAnsi="Times New Roman" w:cs="Times New Roman"/>
                <w:bCs/>
                <w:i/>
                <w:sz w:val="24"/>
                <w:szCs w:val="24"/>
              </w:rPr>
            </w:pPr>
            <w:r w:rsidRPr="00EA23A5">
              <w:rPr>
                <w:rFonts w:ascii="Times New Roman" w:eastAsia="Calibri" w:hAnsi="Times New Roman" w:cs="Times New Roman"/>
              </w:rPr>
              <w:t>осознаёт значимость профессиональной деятельности по специальности и  последствия нарушения антикоррупционных стандартов.</w:t>
            </w:r>
          </w:p>
          <w:p w14:paraId="65DD29BC" w14:textId="77777777" w:rsidR="00EA23A5" w:rsidRPr="00EA23A5" w:rsidRDefault="00EA23A5" w:rsidP="00EA23A5">
            <w:pPr>
              <w:suppressAutoHyphens/>
              <w:spacing w:line="276" w:lineRule="auto"/>
              <w:contextualSpacing/>
              <w:rPr>
                <w:rFonts w:ascii="Times New Roman" w:eastAsia="Calibri" w:hAnsi="Times New Roman" w:cs="Times New Roman"/>
                <w:i/>
                <w:sz w:val="24"/>
                <w:szCs w:val="24"/>
              </w:rPr>
            </w:pPr>
            <w:r w:rsidRPr="00EA23A5">
              <w:rPr>
                <w:rFonts w:ascii="Times New Roman" w:eastAsia="Calibri" w:hAnsi="Times New Roman" w:cs="Times New Roman"/>
              </w:rPr>
              <w:t>.</w:t>
            </w:r>
          </w:p>
        </w:tc>
        <w:tc>
          <w:tcPr>
            <w:tcW w:w="1616" w:type="pct"/>
          </w:tcPr>
          <w:p w14:paraId="7096F540" w14:textId="77777777" w:rsidR="00EA23A5" w:rsidRPr="00EA23A5" w:rsidRDefault="00EA23A5" w:rsidP="00EA2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Calibri" w:hAnsi="Times New Roman" w:cs="Times New Roman"/>
                <w:b/>
                <w:szCs w:val="24"/>
              </w:rPr>
            </w:pPr>
            <w:r w:rsidRPr="00EA23A5">
              <w:rPr>
                <w:rFonts w:ascii="Times New Roman" w:eastAsia="Calibri" w:hAnsi="Times New Roman" w:cs="Times New Roman"/>
                <w:b/>
                <w:szCs w:val="24"/>
              </w:rPr>
              <w:t xml:space="preserve">Текущий контроль: </w:t>
            </w:r>
          </w:p>
          <w:p w14:paraId="6A4B7DED" w14:textId="77777777" w:rsidR="00EA23A5" w:rsidRPr="00EA23A5" w:rsidRDefault="00EA23A5" w:rsidP="00EA2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Calibri" w:hAnsi="Times New Roman" w:cs="Times New Roman"/>
                <w:noProof/>
                <w:szCs w:val="24"/>
              </w:rPr>
            </w:pPr>
            <w:r w:rsidRPr="00EA23A5">
              <w:rPr>
                <w:rFonts w:ascii="Times New Roman" w:eastAsia="Calibri" w:hAnsi="Times New Roman" w:cs="Times New Roman"/>
                <w:noProof/>
                <w:szCs w:val="24"/>
              </w:rPr>
              <w:t xml:space="preserve">экспертная оценка выполнения индивидуальных заданий, </w:t>
            </w:r>
          </w:p>
          <w:p w14:paraId="6D2AD9AB" w14:textId="77777777" w:rsidR="00EA23A5" w:rsidRPr="00EA23A5" w:rsidRDefault="00EA23A5" w:rsidP="00EA2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Calibri" w:hAnsi="Times New Roman" w:cs="Times New Roman"/>
                <w:szCs w:val="24"/>
              </w:rPr>
            </w:pPr>
            <w:r w:rsidRPr="00EA23A5">
              <w:rPr>
                <w:rFonts w:ascii="Times New Roman" w:eastAsia="Calibri" w:hAnsi="Times New Roman" w:cs="Times New Roman"/>
                <w:noProof/>
                <w:szCs w:val="24"/>
              </w:rPr>
              <w:t>оценка выполнения практических работ.</w:t>
            </w:r>
          </w:p>
          <w:p w14:paraId="1FED5688" w14:textId="77777777" w:rsidR="00EA23A5" w:rsidRPr="00EA23A5" w:rsidRDefault="00EA23A5" w:rsidP="00EA2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Calibri" w:hAnsi="Times New Roman" w:cs="Times New Roman"/>
                <w:szCs w:val="24"/>
              </w:rPr>
            </w:pPr>
            <w:r w:rsidRPr="00EA23A5">
              <w:rPr>
                <w:rFonts w:ascii="Times New Roman" w:eastAsia="Calibri" w:hAnsi="Times New Roman" w:cs="Times New Roman"/>
                <w:b/>
                <w:szCs w:val="24"/>
              </w:rPr>
              <w:t>Промежуточная аттестация</w:t>
            </w:r>
          </w:p>
          <w:p w14:paraId="6F1D57F9" w14:textId="77777777" w:rsidR="00EA23A5" w:rsidRPr="00EA23A5" w:rsidRDefault="00EA23A5" w:rsidP="00EA23A5">
            <w:pPr>
              <w:suppressAutoHyphens/>
              <w:spacing w:line="276" w:lineRule="auto"/>
              <w:contextualSpacing/>
              <w:rPr>
                <w:rFonts w:ascii="Times New Roman" w:eastAsia="Calibri" w:hAnsi="Times New Roman" w:cs="Times New Roman"/>
                <w:sz w:val="24"/>
                <w:szCs w:val="24"/>
              </w:rPr>
            </w:pPr>
          </w:p>
        </w:tc>
      </w:tr>
    </w:tbl>
    <w:p w14:paraId="455D9B09" w14:textId="77777777" w:rsidR="00EA23A5" w:rsidRPr="00EA23A5" w:rsidRDefault="00EA23A5" w:rsidP="00EA23A5">
      <w:pPr>
        <w:rPr>
          <w:rFonts w:ascii="Times New Roman" w:eastAsia="Calibri" w:hAnsi="Times New Roman" w:cs="Times New Roman"/>
          <w:b/>
          <w:bCs/>
          <w:sz w:val="18"/>
          <w:szCs w:val="18"/>
        </w:rPr>
      </w:pPr>
    </w:p>
    <w:p w14:paraId="67410A0E" w14:textId="77777777" w:rsidR="00EA23A5" w:rsidRDefault="00EA23A5">
      <w:pPr>
        <w:rPr>
          <w:rFonts w:ascii="Times New Roman" w:hAnsi="Times New Roman" w:cs="Times New Roman"/>
          <w:b/>
          <w:bCs/>
          <w:sz w:val="24"/>
          <w:szCs w:val="24"/>
        </w:rPr>
      </w:pPr>
      <w:r>
        <w:rPr>
          <w:rFonts w:ascii="Times New Roman" w:hAnsi="Times New Roman" w:cs="Times New Roman"/>
          <w:b/>
          <w:bCs/>
          <w:sz w:val="24"/>
          <w:szCs w:val="24"/>
        </w:rPr>
        <w:br w:type="page"/>
      </w:r>
    </w:p>
    <w:p w14:paraId="46DB3426" w14:textId="07AF32EB"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 xml:space="preserve">Приложение </w:t>
      </w:r>
      <w:r w:rsidR="00F5373D">
        <w:rPr>
          <w:rFonts w:ascii="Times New Roman" w:hAnsi="Times New Roman" w:cs="Times New Roman"/>
          <w:b/>
          <w:bCs/>
          <w:sz w:val="24"/>
          <w:szCs w:val="24"/>
        </w:rPr>
        <w:t>2</w:t>
      </w:r>
      <w:r>
        <w:rPr>
          <w:rFonts w:ascii="Times New Roman" w:hAnsi="Times New Roman" w:cs="Times New Roman"/>
          <w:b/>
          <w:bCs/>
          <w:sz w:val="24"/>
          <w:szCs w:val="24"/>
        </w:rPr>
        <w:t>.</w:t>
      </w:r>
      <w:r w:rsidR="00C1017D">
        <w:rPr>
          <w:rFonts w:ascii="Times New Roman" w:hAnsi="Times New Roman" w:cs="Times New Roman"/>
          <w:b/>
          <w:bCs/>
          <w:sz w:val="24"/>
          <w:szCs w:val="24"/>
        </w:rPr>
        <w:t>2</w:t>
      </w:r>
    </w:p>
    <w:p w14:paraId="23AF77B5" w14:textId="481B2E78"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6D1C4C">
        <w:rPr>
          <w:rFonts w:ascii="Times New Roman" w:hAnsi="Times New Roman" w:cs="Times New Roman"/>
          <w:b/>
          <w:bCs/>
          <w:sz w:val="24"/>
          <w:szCs w:val="24"/>
        </w:rPr>
        <w:t>О</w:t>
      </w:r>
      <w:r w:rsidR="009A0AAA">
        <w:rPr>
          <w:rFonts w:ascii="Times New Roman" w:hAnsi="Times New Roman" w:cs="Times New Roman"/>
          <w:b/>
          <w:bCs/>
          <w:sz w:val="24"/>
          <w:szCs w:val="24"/>
        </w:rPr>
        <w:t>ПОП-П</w:t>
      </w:r>
      <w:r>
        <w:rPr>
          <w:rFonts w:ascii="Times New Roman" w:hAnsi="Times New Roman" w:cs="Times New Roman"/>
          <w:b/>
          <w:bCs/>
          <w:sz w:val="24"/>
          <w:szCs w:val="24"/>
        </w:rPr>
        <w:t xml:space="preserve"> по специальности</w:t>
      </w:r>
    </w:p>
    <w:p w14:paraId="41C7540D" w14:textId="77777777" w:rsidR="005A0C88" w:rsidRPr="005A0C88" w:rsidRDefault="005A0C88" w:rsidP="005A0C88">
      <w:pPr>
        <w:jc w:val="right"/>
        <w:rPr>
          <w:rFonts w:ascii="Times New Roman" w:eastAsia="Times New Roman" w:hAnsi="Times New Roman" w:cs="Times New Roman"/>
          <w:sz w:val="24"/>
          <w:szCs w:val="20"/>
          <w:lang w:eastAsia="ru-RU"/>
        </w:rPr>
      </w:pPr>
      <w:r w:rsidRPr="005A0C88">
        <w:rPr>
          <w:rFonts w:ascii="Times New Roman" w:eastAsia="Times New Roman" w:hAnsi="Times New Roman" w:cs="Times New Roman"/>
          <w:sz w:val="24"/>
          <w:szCs w:val="20"/>
          <w:lang w:eastAsia="ru-RU"/>
        </w:rPr>
        <w:t xml:space="preserve">13.02.13 Эксплуатация и обслуживание </w:t>
      </w:r>
    </w:p>
    <w:p w14:paraId="16F0567C" w14:textId="77777777" w:rsidR="005A0C88" w:rsidRPr="005A0C88" w:rsidRDefault="005A0C88" w:rsidP="005A0C88">
      <w:pPr>
        <w:jc w:val="right"/>
        <w:rPr>
          <w:rFonts w:ascii="Times New Roman" w:eastAsia="Times New Roman" w:hAnsi="Times New Roman" w:cs="Times New Roman"/>
          <w:sz w:val="24"/>
          <w:szCs w:val="20"/>
          <w:lang w:eastAsia="ru-RU"/>
        </w:rPr>
      </w:pPr>
      <w:r w:rsidRPr="005A0C88">
        <w:rPr>
          <w:rFonts w:ascii="Times New Roman" w:eastAsia="Times New Roman" w:hAnsi="Times New Roman" w:cs="Times New Roman"/>
          <w:sz w:val="24"/>
          <w:szCs w:val="20"/>
          <w:lang w:eastAsia="ru-RU"/>
        </w:rPr>
        <w:t xml:space="preserve">электрического и электромеханического </w:t>
      </w:r>
    </w:p>
    <w:p w14:paraId="1D328BC5" w14:textId="77777777" w:rsidR="005A0C88" w:rsidRPr="005A0C88" w:rsidRDefault="005A0C88" w:rsidP="005A0C88">
      <w:pPr>
        <w:jc w:val="right"/>
        <w:rPr>
          <w:rFonts w:ascii="Times New Roman" w:hAnsi="Times New Roman" w:cs="Times New Roman"/>
          <w:b/>
          <w:bCs/>
          <w:color w:val="0070C0"/>
          <w:sz w:val="24"/>
          <w:szCs w:val="24"/>
        </w:rPr>
      </w:pPr>
      <w:r w:rsidRPr="005A0C88">
        <w:rPr>
          <w:rFonts w:ascii="Times New Roman" w:eastAsia="Times New Roman" w:hAnsi="Times New Roman" w:cs="Times New Roman"/>
          <w:sz w:val="24"/>
          <w:szCs w:val="20"/>
          <w:lang w:eastAsia="ru-RU"/>
        </w:rPr>
        <w:t>оборудования (по отраслям)</w:t>
      </w:r>
    </w:p>
    <w:p w14:paraId="12B2A2FA" w14:textId="6A2319A6" w:rsidR="00502F97" w:rsidRDefault="00502F97" w:rsidP="00502F97">
      <w:pPr>
        <w:jc w:val="right"/>
        <w:rPr>
          <w:rFonts w:ascii="Times New Roman" w:hAnsi="Times New Roman" w:cs="Times New Roman"/>
          <w:b/>
          <w:bCs/>
          <w:color w:val="0070C0"/>
          <w:sz w:val="24"/>
          <w:szCs w:val="24"/>
        </w:rPr>
      </w:pPr>
    </w:p>
    <w:p w14:paraId="5F9BE46C" w14:textId="7A96EB62" w:rsidR="00502F97" w:rsidRDefault="00502F97" w:rsidP="00502F97">
      <w:pPr>
        <w:jc w:val="right"/>
        <w:rPr>
          <w:rFonts w:ascii="Times New Roman" w:hAnsi="Times New Roman" w:cs="Times New Roman"/>
          <w:b/>
          <w:bCs/>
          <w:color w:val="0070C0"/>
          <w:sz w:val="24"/>
          <w:szCs w:val="24"/>
        </w:rPr>
      </w:pPr>
    </w:p>
    <w:p w14:paraId="0AD0FAE0" w14:textId="0E3528FD" w:rsidR="00502F97" w:rsidRDefault="00502F97" w:rsidP="00502F97">
      <w:pPr>
        <w:jc w:val="right"/>
        <w:rPr>
          <w:rFonts w:ascii="Times New Roman" w:hAnsi="Times New Roman" w:cs="Times New Roman"/>
          <w:b/>
          <w:bCs/>
          <w:color w:val="0070C0"/>
          <w:sz w:val="24"/>
          <w:szCs w:val="24"/>
        </w:rPr>
      </w:pPr>
    </w:p>
    <w:p w14:paraId="28721B92" w14:textId="5F3D05CE" w:rsidR="00502F97" w:rsidRDefault="00502F97" w:rsidP="00502F97">
      <w:pPr>
        <w:jc w:val="right"/>
        <w:rPr>
          <w:rFonts w:ascii="Times New Roman" w:hAnsi="Times New Roman" w:cs="Times New Roman"/>
          <w:b/>
          <w:bCs/>
          <w:color w:val="0070C0"/>
          <w:sz w:val="24"/>
          <w:szCs w:val="24"/>
        </w:rPr>
      </w:pPr>
    </w:p>
    <w:p w14:paraId="431486D4" w14:textId="49662C46" w:rsidR="00502F97" w:rsidRDefault="00502F97" w:rsidP="00502F97">
      <w:pPr>
        <w:jc w:val="right"/>
        <w:rPr>
          <w:rFonts w:ascii="Times New Roman" w:hAnsi="Times New Roman" w:cs="Times New Roman"/>
          <w:b/>
          <w:bCs/>
          <w:color w:val="0070C0"/>
          <w:sz w:val="24"/>
          <w:szCs w:val="24"/>
        </w:rPr>
      </w:pPr>
    </w:p>
    <w:p w14:paraId="6FBD57E9" w14:textId="77777777" w:rsidR="00502F97" w:rsidRDefault="00502F97" w:rsidP="00502F97">
      <w:pPr>
        <w:jc w:val="right"/>
        <w:rPr>
          <w:rFonts w:ascii="Times New Roman" w:hAnsi="Times New Roman" w:cs="Times New Roman"/>
          <w:b/>
          <w:bCs/>
          <w:color w:val="0070C0"/>
          <w:sz w:val="24"/>
          <w:szCs w:val="24"/>
        </w:rPr>
      </w:pPr>
    </w:p>
    <w:p w14:paraId="42E2CEED" w14:textId="122943F9" w:rsidR="00502F97" w:rsidRDefault="00502F97" w:rsidP="00502F97">
      <w:pPr>
        <w:jc w:val="right"/>
        <w:rPr>
          <w:rFonts w:ascii="Times New Roman" w:hAnsi="Times New Roman" w:cs="Times New Roman"/>
          <w:b/>
          <w:bCs/>
          <w:color w:val="0070C0"/>
          <w:sz w:val="24"/>
          <w:szCs w:val="24"/>
        </w:rPr>
      </w:pPr>
    </w:p>
    <w:p w14:paraId="5421742F" w14:textId="227308EA" w:rsidR="00502F97" w:rsidRDefault="00502F97" w:rsidP="00502F97">
      <w:pPr>
        <w:jc w:val="right"/>
        <w:rPr>
          <w:rFonts w:ascii="Times New Roman" w:hAnsi="Times New Roman" w:cs="Times New Roman"/>
          <w:b/>
          <w:bCs/>
          <w:color w:val="0070C0"/>
          <w:sz w:val="24"/>
          <w:szCs w:val="24"/>
        </w:rPr>
      </w:pPr>
    </w:p>
    <w:p w14:paraId="3229CAAE" w14:textId="08514E9B" w:rsidR="00502F97" w:rsidRDefault="00502F97" w:rsidP="00502F97">
      <w:pPr>
        <w:jc w:val="right"/>
        <w:rPr>
          <w:rFonts w:ascii="Times New Roman" w:hAnsi="Times New Roman" w:cs="Times New Roman"/>
          <w:b/>
          <w:bCs/>
          <w:color w:val="0070C0"/>
          <w:sz w:val="24"/>
          <w:szCs w:val="24"/>
        </w:rPr>
      </w:pPr>
    </w:p>
    <w:p w14:paraId="3241382C" w14:textId="0B14BBBE" w:rsidR="00502F97" w:rsidRDefault="00502F97" w:rsidP="00502F97">
      <w:pPr>
        <w:jc w:val="right"/>
        <w:rPr>
          <w:rFonts w:ascii="Times New Roman" w:hAnsi="Times New Roman" w:cs="Times New Roman"/>
          <w:b/>
          <w:bCs/>
          <w:color w:val="0070C0"/>
          <w:sz w:val="24"/>
          <w:szCs w:val="24"/>
        </w:rPr>
      </w:pPr>
    </w:p>
    <w:p w14:paraId="35730DA3" w14:textId="77777777" w:rsidR="00502F97" w:rsidRPr="00502F97" w:rsidRDefault="00502F97" w:rsidP="00502F97">
      <w:pPr>
        <w:jc w:val="right"/>
        <w:rPr>
          <w:rFonts w:ascii="Times New Roman" w:hAnsi="Times New Roman" w:cs="Times New Roman"/>
          <w:b/>
          <w:bCs/>
          <w:color w:val="0070C0"/>
          <w:sz w:val="24"/>
          <w:szCs w:val="24"/>
        </w:rPr>
      </w:pPr>
    </w:p>
    <w:p w14:paraId="1E0024D1" w14:textId="06DBBA0D" w:rsidR="008F578C" w:rsidRPr="008F578C" w:rsidRDefault="006D1C4C" w:rsidP="008F578C">
      <w:pPr>
        <w:jc w:val="center"/>
        <w:rPr>
          <w:rFonts w:ascii="Times New Roman" w:hAnsi="Times New Roman" w:cs="Times New Roman"/>
          <w:b/>
          <w:bCs/>
          <w:sz w:val="24"/>
          <w:szCs w:val="24"/>
        </w:rPr>
      </w:pPr>
      <w:r>
        <w:rPr>
          <w:rFonts w:ascii="Times New Roman" w:hAnsi="Times New Roman" w:cs="Times New Roman"/>
          <w:b/>
          <w:bCs/>
          <w:sz w:val="24"/>
          <w:szCs w:val="24"/>
        </w:rPr>
        <w:t>Р</w:t>
      </w:r>
      <w:r w:rsidR="00D32F37" w:rsidRPr="008F578C">
        <w:rPr>
          <w:rFonts w:ascii="Times New Roman" w:hAnsi="Times New Roman" w:cs="Times New Roman"/>
          <w:b/>
          <w:bCs/>
          <w:sz w:val="24"/>
          <w:szCs w:val="24"/>
        </w:rPr>
        <w:t xml:space="preserve">абочая программа </w:t>
      </w:r>
      <w:r w:rsidR="00F5373D">
        <w:rPr>
          <w:rFonts w:ascii="Times New Roman" w:hAnsi="Times New Roman" w:cs="Times New Roman"/>
          <w:b/>
          <w:bCs/>
          <w:sz w:val="24"/>
          <w:szCs w:val="24"/>
        </w:rPr>
        <w:t>дисциплины</w:t>
      </w:r>
    </w:p>
    <w:p w14:paraId="62499A62" w14:textId="7E705477" w:rsidR="00CD2973" w:rsidRDefault="008F578C" w:rsidP="006E7FF4">
      <w:pPr>
        <w:pStyle w:val="1"/>
      </w:pPr>
      <w:bookmarkStart w:id="5" w:name="_Toc150695621"/>
      <w:bookmarkStart w:id="6" w:name="_Toc150695786"/>
      <w:bookmarkStart w:id="7" w:name="_Toc156824969"/>
      <w:r w:rsidRPr="006E7FF4">
        <w:t>«</w:t>
      </w:r>
      <w:r w:rsidR="00075C08" w:rsidRPr="00AA3AB7">
        <w:rPr>
          <w:noProof/>
        </w:rPr>
        <w:t>СГ.02</w:t>
      </w:r>
      <w:r w:rsidR="00075C08" w:rsidRPr="00AA3AB7">
        <w:t xml:space="preserve"> </w:t>
      </w:r>
      <w:r w:rsidR="00075C08" w:rsidRPr="00AA3AB7">
        <w:rPr>
          <w:noProof/>
        </w:rPr>
        <w:t>Иностранный язык в профессиональной деятельности</w:t>
      </w:r>
      <w:r w:rsidRPr="006E7FF4">
        <w:t>»</w:t>
      </w:r>
      <w:bookmarkEnd w:id="5"/>
      <w:bookmarkEnd w:id="6"/>
      <w:bookmarkEnd w:id="7"/>
    </w:p>
    <w:p w14:paraId="41E9DB3F" w14:textId="600FBBAA" w:rsidR="00502F97" w:rsidRDefault="00502F97" w:rsidP="006E7FF4">
      <w:pPr>
        <w:pStyle w:val="1"/>
      </w:pPr>
    </w:p>
    <w:p w14:paraId="569F4FC8" w14:textId="2B3DF486" w:rsidR="00502F97" w:rsidRDefault="00502F97" w:rsidP="006E7FF4">
      <w:pPr>
        <w:pStyle w:val="1"/>
      </w:pPr>
    </w:p>
    <w:p w14:paraId="02DA7D2B" w14:textId="13BD8956" w:rsidR="00502F97" w:rsidRDefault="00502F97" w:rsidP="006E7FF4">
      <w:pPr>
        <w:pStyle w:val="1"/>
      </w:pPr>
    </w:p>
    <w:p w14:paraId="694A6A67" w14:textId="61169B7C" w:rsidR="00502F97" w:rsidRDefault="00502F97" w:rsidP="006E7FF4">
      <w:pPr>
        <w:pStyle w:val="1"/>
      </w:pPr>
    </w:p>
    <w:p w14:paraId="3B57E081" w14:textId="4DE287B8" w:rsidR="00502F97" w:rsidRDefault="00502F97" w:rsidP="006E7FF4">
      <w:pPr>
        <w:pStyle w:val="1"/>
      </w:pPr>
    </w:p>
    <w:p w14:paraId="067D8446" w14:textId="18483086" w:rsidR="00502F97" w:rsidRDefault="00502F97" w:rsidP="006E7FF4">
      <w:pPr>
        <w:pStyle w:val="1"/>
      </w:pPr>
    </w:p>
    <w:p w14:paraId="247A35E9" w14:textId="7F72EC14" w:rsidR="00502F97" w:rsidRDefault="00502F97" w:rsidP="006E7FF4">
      <w:pPr>
        <w:pStyle w:val="1"/>
      </w:pPr>
    </w:p>
    <w:p w14:paraId="76D7C38F" w14:textId="4E762E5F" w:rsidR="00502F97" w:rsidRDefault="00502F97" w:rsidP="006E7FF4">
      <w:pPr>
        <w:pStyle w:val="1"/>
      </w:pPr>
    </w:p>
    <w:p w14:paraId="26DDE23B" w14:textId="77777777" w:rsidR="00502F97" w:rsidRDefault="00502F97" w:rsidP="006E7FF4">
      <w:pPr>
        <w:pStyle w:val="1"/>
      </w:pPr>
    </w:p>
    <w:p w14:paraId="0E85E081" w14:textId="367F7151" w:rsidR="00502F97" w:rsidRDefault="00502F97" w:rsidP="006E7FF4">
      <w:pPr>
        <w:pStyle w:val="1"/>
      </w:pPr>
    </w:p>
    <w:p w14:paraId="522AF655" w14:textId="4C229FCD" w:rsidR="00502F97" w:rsidRDefault="00502F97" w:rsidP="006E7FF4">
      <w:pPr>
        <w:pStyle w:val="1"/>
      </w:pPr>
    </w:p>
    <w:p w14:paraId="67595370" w14:textId="66669932" w:rsidR="00502F97" w:rsidRDefault="00502F97" w:rsidP="006E7FF4">
      <w:pPr>
        <w:pStyle w:val="1"/>
      </w:pPr>
    </w:p>
    <w:p w14:paraId="090FF9E5" w14:textId="1E6817EA" w:rsidR="00502F97" w:rsidRDefault="00502F97" w:rsidP="006E7FF4">
      <w:pPr>
        <w:pStyle w:val="1"/>
      </w:pPr>
    </w:p>
    <w:p w14:paraId="1A6A1C57" w14:textId="771B64CF" w:rsidR="00502F97" w:rsidRDefault="00502F97" w:rsidP="006E7FF4">
      <w:pPr>
        <w:pStyle w:val="1"/>
      </w:pPr>
    </w:p>
    <w:p w14:paraId="70F752F4" w14:textId="15329809" w:rsidR="00502F97" w:rsidRPr="00A0276D" w:rsidRDefault="00075C08" w:rsidP="000143A1">
      <w:pPr>
        <w:pStyle w:val="1d"/>
        <w:jc w:val="center"/>
        <w:rPr>
          <w:b/>
          <w:bCs/>
          <w:lang w:val="ru-RU"/>
        </w:rPr>
      </w:pPr>
      <w:r>
        <w:rPr>
          <w:b/>
          <w:bCs/>
          <w:lang w:val="ru-RU"/>
        </w:rPr>
        <w:t>2024г.</w:t>
      </w:r>
    </w:p>
    <w:p w14:paraId="08DCC1CB" w14:textId="0950CC1B" w:rsidR="00DF068E" w:rsidRDefault="00DF068E">
      <w:pPr>
        <w:rPr>
          <w:rFonts w:ascii="Times New Roman Полужирный" w:eastAsia="Segoe UI" w:hAnsi="Times New Roman Полужирный" w:cs="Times New Roman"/>
          <w:b/>
          <w:bCs/>
          <w:caps/>
          <w:kern w:val="32"/>
          <w:sz w:val="24"/>
          <w:szCs w:val="24"/>
          <w:lang w:val="x-none" w:eastAsia="x-none"/>
        </w:rPr>
      </w:pPr>
      <w:bookmarkStart w:id="8" w:name="_Toc149904144"/>
      <w:bookmarkStart w:id="9" w:name="_Toc150695622"/>
      <w:bookmarkStart w:id="10" w:name="_Toc150695787"/>
      <w:r>
        <w:br w:type="page"/>
      </w:r>
    </w:p>
    <w:p w14:paraId="6F063F8D" w14:textId="42F8646C" w:rsidR="00502F97" w:rsidRPr="00DF068E" w:rsidRDefault="00C422A9" w:rsidP="00C422A9">
      <w:pPr>
        <w:pStyle w:val="1f"/>
        <w:rPr>
          <w:rFonts w:ascii="Times New Roman" w:hAnsi="Times New Roman"/>
          <w:lang w:val="ru-RU"/>
        </w:rPr>
      </w:pPr>
      <w:bookmarkStart w:id="11" w:name="_Toc156825287"/>
      <w:r>
        <w:rPr>
          <w:rFonts w:ascii="Times New Roman" w:hAnsi="Times New Roman"/>
          <w:lang w:val="ru-RU"/>
        </w:rPr>
        <w:lastRenderedPageBreak/>
        <w:t>СОДЕРЖАНИЕ</w:t>
      </w:r>
      <w:r w:rsidR="00DF068E" w:rsidRPr="00DF068E">
        <w:rPr>
          <w:rFonts w:ascii="Times New Roman" w:hAnsi="Times New Roman"/>
          <w:lang w:val="ru-RU"/>
        </w:rPr>
        <w:t xml:space="preserve"> ПРОГРАММЫ</w:t>
      </w:r>
      <w:bookmarkEnd w:id="11"/>
    </w:p>
    <w:p w14:paraId="2170525B" w14:textId="56D8FBF1" w:rsidR="00C34FE7" w:rsidRPr="00C34FE7" w:rsidRDefault="000143A1">
      <w:pPr>
        <w:pStyle w:val="14"/>
        <w:rPr>
          <w:rFonts w:asciiTheme="minorHAnsi" w:eastAsiaTheme="minorEastAsia" w:hAnsiTheme="minorHAnsi" w:cstheme="minorBidi"/>
          <w:b w:val="0"/>
          <w:bCs w:val="0"/>
          <w:lang w:eastAsia="ru-RU"/>
        </w:rPr>
      </w:pPr>
      <w:r w:rsidRPr="00C34FE7">
        <w:rPr>
          <w:b w:val="0"/>
          <w:bCs w:val="0"/>
        </w:rPr>
        <w:fldChar w:fldCharType="begin"/>
      </w:r>
      <w:r w:rsidRPr="00C34FE7">
        <w:rPr>
          <w:b w:val="0"/>
          <w:bCs w:val="0"/>
        </w:rPr>
        <w:instrText xml:space="preserve"> TOC \h \z \t "Раздел 1;1;Раздел 1.1;2" </w:instrText>
      </w:r>
      <w:r w:rsidRPr="00C34FE7">
        <w:rPr>
          <w:b w:val="0"/>
          <w:bCs w:val="0"/>
        </w:rPr>
        <w:fldChar w:fldCharType="separate"/>
      </w:r>
      <w:hyperlink w:anchor="_Toc156825287" w:history="1">
        <w:r w:rsidR="00C34FE7" w:rsidRPr="00C34FE7">
          <w:rPr>
            <w:rStyle w:val="af0"/>
          </w:rPr>
          <w:t>СОДЕРЖАНИЕ ПРОГРАММЫ</w:t>
        </w:r>
        <w:r w:rsidR="00C34FE7" w:rsidRPr="00C34FE7">
          <w:rPr>
            <w:webHidden/>
          </w:rPr>
          <w:tab/>
        </w:r>
        <w:r w:rsidR="00C34FE7" w:rsidRPr="00C34FE7">
          <w:rPr>
            <w:webHidden/>
          </w:rPr>
          <w:fldChar w:fldCharType="begin"/>
        </w:r>
        <w:r w:rsidR="00C34FE7" w:rsidRPr="00C34FE7">
          <w:rPr>
            <w:webHidden/>
          </w:rPr>
          <w:instrText xml:space="preserve"> PAGEREF _Toc156825287 \h </w:instrText>
        </w:r>
        <w:r w:rsidR="00C34FE7" w:rsidRPr="00C34FE7">
          <w:rPr>
            <w:webHidden/>
          </w:rPr>
        </w:r>
        <w:r w:rsidR="00C34FE7" w:rsidRPr="00C34FE7">
          <w:rPr>
            <w:webHidden/>
          </w:rPr>
          <w:fldChar w:fldCharType="separate"/>
        </w:r>
        <w:r w:rsidR="002E06CB">
          <w:rPr>
            <w:webHidden/>
          </w:rPr>
          <w:t>3</w:t>
        </w:r>
        <w:r w:rsidR="00C34FE7" w:rsidRPr="00C34FE7">
          <w:rPr>
            <w:webHidden/>
          </w:rPr>
          <w:fldChar w:fldCharType="end"/>
        </w:r>
      </w:hyperlink>
    </w:p>
    <w:p w14:paraId="6D143CEE" w14:textId="7444EF55" w:rsidR="00C34FE7" w:rsidRPr="00C34FE7" w:rsidRDefault="0096534A">
      <w:pPr>
        <w:pStyle w:val="14"/>
        <w:rPr>
          <w:rFonts w:asciiTheme="minorHAnsi" w:eastAsiaTheme="minorEastAsia" w:hAnsiTheme="minorHAnsi" w:cstheme="minorBidi"/>
          <w:b w:val="0"/>
          <w:bCs w:val="0"/>
          <w:lang w:eastAsia="ru-RU"/>
        </w:rPr>
      </w:pPr>
      <w:hyperlink w:anchor="_Toc156825288" w:history="1">
        <w:r w:rsidR="00C34FE7" w:rsidRPr="00C34FE7">
          <w:rPr>
            <w:rStyle w:val="af0"/>
          </w:rPr>
          <w:t>1. Общая характеристика</w:t>
        </w:r>
        <w:r w:rsidR="00C34FE7" w:rsidRPr="00C34FE7">
          <w:rPr>
            <w:webHidden/>
          </w:rPr>
          <w:tab/>
        </w:r>
        <w:r w:rsidR="00C34FE7" w:rsidRPr="00C34FE7">
          <w:rPr>
            <w:webHidden/>
          </w:rPr>
          <w:fldChar w:fldCharType="begin"/>
        </w:r>
        <w:r w:rsidR="00C34FE7" w:rsidRPr="00C34FE7">
          <w:rPr>
            <w:webHidden/>
          </w:rPr>
          <w:instrText xml:space="preserve"> PAGEREF _Toc156825288 \h </w:instrText>
        </w:r>
        <w:r w:rsidR="00C34FE7" w:rsidRPr="00C34FE7">
          <w:rPr>
            <w:webHidden/>
          </w:rPr>
        </w:r>
        <w:r w:rsidR="00C34FE7" w:rsidRPr="00C34FE7">
          <w:rPr>
            <w:webHidden/>
          </w:rPr>
          <w:fldChar w:fldCharType="separate"/>
        </w:r>
        <w:r w:rsidR="002E06CB">
          <w:rPr>
            <w:webHidden/>
          </w:rPr>
          <w:t>4</w:t>
        </w:r>
        <w:r w:rsidR="00C34FE7" w:rsidRPr="00C34FE7">
          <w:rPr>
            <w:webHidden/>
          </w:rPr>
          <w:fldChar w:fldCharType="end"/>
        </w:r>
      </w:hyperlink>
    </w:p>
    <w:p w14:paraId="3C72686D" w14:textId="427DC4A8" w:rsidR="00C34FE7" w:rsidRPr="00C34FE7" w:rsidRDefault="0096534A">
      <w:pPr>
        <w:pStyle w:val="21"/>
        <w:rPr>
          <w:rFonts w:asciiTheme="minorHAnsi" w:eastAsiaTheme="minorEastAsia" w:hAnsiTheme="minorHAnsi" w:cstheme="minorBidi"/>
          <w:i w:val="0"/>
          <w:iCs w:val="0"/>
          <w:sz w:val="22"/>
          <w:szCs w:val="22"/>
        </w:rPr>
      </w:pPr>
      <w:hyperlink w:anchor="_Toc156825289" w:history="1">
        <w:r w:rsidR="00C34FE7" w:rsidRPr="00C34FE7">
          <w:rPr>
            <w:rStyle w:val="af0"/>
            <w:i w:val="0"/>
            <w:iCs w:val="0"/>
          </w:rPr>
          <w:t>1.1. Цель и место дисциплины в структуре образовательной программы</w:t>
        </w:r>
        <w:r w:rsidR="00C34FE7" w:rsidRPr="00C34FE7">
          <w:rPr>
            <w:i w:val="0"/>
            <w:iCs w:val="0"/>
            <w:webHidden/>
          </w:rPr>
          <w:tab/>
        </w:r>
        <w:r w:rsidR="00C34FE7" w:rsidRPr="00C34FE7">
          <w:rPr>
            <w:i w:val="0"/>
            <w:iCs w:val="0"/>
            <w:webHidden/>
          </w:rPr>
          <w:fldChar w:fldCharType="begin"/>
        </w:r>
        <w:r w:rsidR="00C34FE7" w:rsidRPr="00C34FE7">
          <w:rPr>
            <w:i w:val="0"/>
            <w:iCs w:val="0"/>
            <w:webHidden/>
          </w:rPr>
          <w:instrText xml:space="preserve"> PAGEREF _Toc156825289 \h </w:instrText>
        </w:r>
        <w:r w:rsidR="00C34FE7" w:rsidRPr="00C34FE7">
          <w:rPr>
            <w:i w:val="0"/>
            <w:iCs w:val="0"/>
            <w:webHidden/>
          </w:rPr>
        </w:r>
        <w:r w:rsidR="00C34FE7" w:rsidRPr="00C34FE7">
          <w:rPr>
            <w:i w:val="0"/>
            <w:iCs w:val="0"/>
            <w:webHidden/>
          </w:rPr>
          <w:fldChar w:fldCharType="separate"/>
        </w:r>
        <w:r w:rsidR="002E06CB">
          <w:rPr>
            <w:i w:val="0"/>
            <w:iCs w:val="0"/>
            <w:webHidden/>
          </w:rPr>
          <w:t>4</w:t>
        </w:r>
        <w:r w:rsidR="00C34FE7" w:rsidRPr="00C34FE7">
          <w:rPr>
            <w:i w:val="0"/>
            <w:iCs w:val="0"/>
            <w:webHidden/>
          </w:rPr>
          <w:fldChar w:fldCharType="end"/>
        </w:r>
      </w:hyperlink>
    </w:p>
    <w:p w14:paraId="0C1D0214" w14:textId="697A55FB" w:rsidR="00C34FE7" w:rsidRDefault="0096534A" w:rsidP="009F3156">
      <w:pPr>
        <w:pStyle w:val="21"/>
        <w:rPr>
          <w:i w:val="0"/>
          <w:iCs w:val="0"/>
        </w:rPr>
      </w:pPr>
      <w:hyperlink w:anchor="_Toc156825290" w:history="1">
        <w:r w:rsidR="00C34FE7" w:rsidRPr="00C34FE7">
          <w:rPr>
            <w:rStyle w:val="af0"/>
            <w:i w:val="0"/>
            <w:iCs w:val="0"/>
          </w:rPr>
          <w:t>1.2. Планируемые результаты освоения дисциплины</w:t>
        </w:r>
        <w:r w:rsidR="00C34FE7" w:rsidRPr="00C34FE7">
          <w:rPr>
            <w:i w:val="0"/>
            <w:iCs w:val="0"/>
            <w:webHidden/>
          </w:rPr>
          <w:tab/>
        </w:r>
        <w:r w:rsidR="00C34FE7" w:rsidRPr="00C34FE7">
          <w:rPr>
            <w:i w:val="0"/>
            <w:iCs w:val="0"/>
            <w:webHidden/>
          </w:rPr>
          <w:fldChar w:fldCharType="begin"/>
        </w:r>
        <w:r w:rsidR="00C34FE7" w:rsidRPr="00C34FE7">
          <w:rPr>
            <w:i w:val="0"/>
            <w:iCs w:val="0"/>
            <w:webHidden/>
          </w:rPr>
          <w:instrText xml:space="preserve"> PAGEREF _Toc156825290 \h </w:instrText>
        </w:r>
        <w:r w:rsidR="00C34FE7" w:rsidRPr="00C34FE7">
          <w:rPr>
            <w:i w:val="0"/>
            <w:iCs w:val="0"/>
            <w:webHidden/>
          </w:rPr>
        </w:r>
        <w:r w:rsidR="00C34FE7" w:rsidRPr="00C34FE7">
          <w:rPr>
            <w:i w:val="0"/>
            <w:iCs w:val="0"/>
            <w:webHidden/>
          </w:rPr>
          <w:fldChar w:fldCharType="separate"/>
        </w:r>
        <w:r w:rsidR="002E06CB">
          <w:rPr>
            <w:i w:val="0"/>
            <w:iCs w:val="0"/>
            <w:webHidden/>
          </w:rPr>
          <w:t>4</w:t>
        </w:r>
        <w:r w:rsidR="00C34FE7" w:rsidRPr="00C34FE7">
          <w:rPr>
            <w:i w:val="0"/>
            <w:iCs w:val="0"/>
            <w:webHidden/>
          </w:rPr>
          <w:fldChar w:fldCharType="end"/>
        </w:r>
      </w:hyperlink>
    </w:p>
    <w:p w14:paraId="50438BDE" w14:textId="065673A3" w:rsidR="009F3156" w:rsidRPr="009F3156" w:rsidRDefault="009F3156" w:rsidP="007542A0">
      <w:pPr>
        <w:numPr>
          <w:ilvl w:val="1"/>
          <w:numId w:val="2"/>
        </w:numPr>
        <w:spacing w:before="120"/>
        <w:ind w:hanging="436"/>
        <w:rPr>
          <w:rFonts w:ascii="Times New Roman" w:hAnsi="Times New Roman" w:cs="Times New Roman"/>
          <w:sz w:val="24"/>
          <w:szCs w:val="24"/>
          <w:lang w:eastAsia="ru-RU"/>
        </w:rPr>
      </w:pPr>
      <w:r w:rsidRPr="009F3156">
        <w:rPr>
          <w:rFonts w:ascii="Times New Roman" w:hAnsi="Times New Roman" w:cs="Times New Roman"/>
          <w:sz w:val="24"/>
          <w:szCs w:val="24"/>
          <w:lang w:eastAsia="ru-RU"/>
        </w:rPr>
        <w:t>Обоснование часов вариативной части ОПОП-П</w:t>
      </w:r>
      <w:r>
        <w:rPr>
          <w:rFonts w:ascii="Times New Roman" w:hAnsi="Times New Roman" w:cs="Times New Roman"/>
          <w:sz w:val="24"/>
          <w:szCs w:val="24"/>
          <w:lang w:eastAsia="ru-RU"/>
        </w:rPr>
        <w:t>………………………………………</w:t>
      </w:r>
      <w:r w:rsidR="00413C81">
        <w:rPr>
          <w:rFonts w:ascii="Times New Roman" w:hAnsi="Times New Roman" w:cs="Times New Roman"/>
          <w:sz w:val="24"/>
          <w:szCs w:val="24"/>
          <w:lang w:eastAsia="ru-RU"/>
        </w:rPr>
        <w:t>...6</w:t>
      </w:r>
    </w:p>
    <w:p w14:paraId="4FE582FF" w14:textId="03922C84" w:rsidR="00C34FE7" w:rsidRPr="00C34FE7" w:rsidRDefault="0096534A">
      <w:pPr>
        <w:pStyle w:val="14"/>
        <w:rPr>
          <w:rFonts w:asciiTheme="minorHAnsi" w:eastAsiaTheme="minorEastAsia" w:hAnsiTheme="minorHAnsi" w:cstheme="minorBidi"/>
          <w:b w:val="0"/>
          <w:bCs w:val="0"/>
          <w:lang w:eastAsia="ru-RU"/>
        </w:rPr>
      </w:pPr>
      <w:hyperlink w:anchor="_Toc156825291" w:history="1">
        <w:r w:rsidR="00C34FE7" w:rsidRPr="00C34FE7">
          <w:rPr>
            <w:rStyle w:val="af0"/>
          </w:rPr>
          <w:t>2. Структура и содержание ДИСЦИПЛИНЫ</w:t>
        </w:r>
        <w:r w:rsidR="00C34FE7" w:rsidRPr="00C34FE7">
          <w:rPr>
            <w:webHidden/>
          </w:rPr>
          <w:tab/>
        </w:r>
        <w:r w:rsidR="00413C81">
          <w:rPr>
            <w:webHidden/>
          </w:rPr>
          <w:t>7</w:t>
        </w:r>
      </w:hyperlink>
    </w:p>
    <w:p w14:paraId="32DF4049" w14:textId="1DBBA302" w:rsidR="00C34FE7" w:rsidRPr="00C34FE7" w:rsidRDefault="0096534A">
      <w:pPr>
        <w:pStyle w:val="21"/>
        <w:rPr>
          <w:rFonts w:asciiTheme="minorHAnsi" w:eastAsiaTheme="minorEastAsia" w:hAnsiTheme="minorHAnsi" w:cstheme="minorBidi"/>
          <w:i w:val="0"/>
          <w:iCs w:val="0"/>
          <w:sz w:val="22"/>
          <w:szCs w:val="22"/>
        </w:rPr>
      </w:pPr>
      <w:hyperlink w:anchor="_Toc156825292" w:history="1">
        <w:r w:rsidR="00C34FE7" w:rsidRPr="00C34FE7">
          <w:rPr>
            <w:rStyle w:val="af0"/>
            <w:i w:val="0"/>
            <w:iCs w:val="0"/>
          </w:rPr>
          <w:t>2.1. Трудоемкость освоения дисциплины</w:t>
        </w:r>
        <w:r w:rsidR="00C34FE7" w:rsidRPr="00C34FE7">
          <w:rPr>
            <w:i w:val="0"/>
            <w:iCs w:val="0"/>
            <w:webHidden/>
          </w:rPr>
          <w:tab/>
        </w:r>
        <w:r w:rsidR="00413C81">
          <w:rPr>
            <w:i w:val="0"/>
            <w:iCs w:val="0"/>
            <w:webHidden/>
          </w:rPr>
          <w:t>7</w:t>
        </w:r>
      </w:hyperlink>
    </w:p>
    <w:p w14:paraId="39B20D95" w14:textId="65E214AB" w:rsidR="00C34FE7" w:rsidRPr="00C34FE7" w:rsidRDefault="0096534A">
      <w:pPr>
        <w:pStyle w:val="21"/>
        <w:rPr>
          <w:rFonts w:asciiTheme="minorHAnsi" w:eastAsiaTheme="minorEastAsia" w:hAnsiTheme="minorHAnsi" w:cstheme="minorBidi"/>
          <w:i w:val="0"/>
          <w:iCs w:val="0"/>
          <w:sz w:val="22"/>
          <w:szCs w:val="22"/>
        </w:rPr>
      </w:pPr>
      <w:hyperlink w:anchor="_Toc156825293" w:history="1">
        <w:r w:rsidR="00C34FE7" w:rsidRPr="00C34FE7">
          <w:rPr>
            <w:rStyle w:val="af0"/>
            <w:i w:val="0"/>
            <w:iCs w:val="0"/>
          </w:rPr>
          <w:t>2.2. Содержание дисциплины</w:t>
        </w:r>
        <w:r w:rsidR="00C34FE7" w:rsidRPr="00C34FE7">
          <w:rPr>
            <w:i w:val="0"/>
            <w:iCs w:val="0"/>
            <w:webHidden/>
          </w:rPr>
          <w:tab/>
        </w:r>
        <w:r w:rsidR="00413C81">
          <w:rPr>
            <w:i w:val="0"/>
            <w:iCs w:val="0"/>
            <w:webHidden/>
          </w:rPr>
          <w:t>8</w:t>
        </w:r>
      </w:hyperlink>
    </w:p>
    <w:p w14:paraId="7664C81D" w14:textId="63E1DB1C" w:rsidR="00C34FE7" w:rsidRPr="00C34FE7" w:rsidRDefault="0096534A">
      <w:pPr>
        <w:pStyle w:val="14"/>
        <w:rPr>
          <w:rFonts w:asciiTheme="minorHAnsi" w:eastAsiaTheme="minorEastAsia" w:hAnsiTheme="minorHAnsi" w:cstheme="minorBidi"/>
          <w:b w:val="0"/>
          <w:bCs w:val="0"/>
          <w:lang w:eastAsia="ru-RU"/>
        </w:rPr>
      </w:pPr>
      <w:hyperlink w:anchor="_Toc156825296" w:history="1">
        <w:r w:rsidR="00C34FE7" w:rsidRPr="00C34FE7">
          <w:rPr>
            <w:rStyle w:val="af0"/>
          </w:rPr>
          <w:t>3. Условия реализации ДИСЦИПЛИНЫ</w:t>
        </w:r>
        <w:r w:rsidR="00C34FE7" w:rsidRPr="00C34FE7">
          <w:rPr>
            <w:webHidden/>
          </w:rPr>
          <w:tab/>
        </w:r>
        <w:r w:rsidR="00413C81">
          <w:rPr>
            <w:webHidden/>
          </w:rPr>
          <w:t>12</w:t>
        </w:r>
      </w:hyperlink>
    </w:p>
    <w:p w14:paraId="135DF4AD" w14:textId="719907E8" w:rsidR="00C34FE7" w:rsidRPr="00C34FE7" w:rsidRDefault="0096534A">
      <w:pPr>
        <w:pStyle w:val="21"/>
        <w:rPr>
          <w:rFonts w:asciiTheme="minorHAnsi" w:eastAsiaTheme="minorEastAsia" w:hAnsiTheme="minorHAnsi" w:cstheme="minorBidi"/>
          <w:i w:val="0"/>
          <w:iCs w:val="0"/>
          <w:sz w:val="22"/>
          <w:szCs w:val="22"/>
        </w:rPr>
      </w:pPr>
      <w:hyperlink w:anchor="_Toc156825297" w:history="1">
        <w:r w:rsidR="00C34FE7" w:rsidRPr="00C34FE7">
          <w:rPr>
            <w:rStyle w:val="af0"/>
            <w:i w:val="0"/>
            <w:iCs w:val="0"/>
          </w:rPr>
          <w:t>3.1. Материально-техническое обеспечение</w:t>
        </w:r>
        <w:r w:rsidR="00C34FE7" w:rsidRPr="00C34FE7">
          <w:rPr>
            <w:i w:val="0"/>
            <w:iCs w:val="0"/>
            <w:webHidden/>
          </w:rPr>
          <w:tab/>
        </w:r>
        <w:r w:rsidR="00413C81">
          <w:rPr>
            <w:i w:val="0"/>
            <w:iCs w:val="0"/>
            <w:webHidden/>
          </w:rPr>
          <w:t>12</w:t>
        </w:r>
      </w:hyperlink>
    </w:p>
    <w:p w14:paraId="1680594E" w14:textId="75FA41CC" w:rsidR="00C34FE7" w:rsidRPr="00C34FE7" w:rsidRDefault="0096534A">
      <w:pPr>
        <w:pStyle w:val="21"/>
        <w:rPr>
          <w:rFonts w:asciiTheme="minorHAnsi" w:eastAsiaTheme="minorEastAsia" w:hAnsiTheme="minorHAnsi" w:cstheme="minorBidi"/>
          <w:i w:val="0"/>
          <w:iCs w:val="0"/>
          <w:sz w:val="22"/>
          <w:szCs w:val="22"/>
        </w:rPr>
      </w:pPr>
      <w:hyperlink w:anchor="_Toc156825298" w:history="1">
        <w:r w:rsidR="00C34FE7" w:rsidRPr="00C34FE7">
          <w:rPr>
            <w:rStyle w:val="af0"/>
            <w:i w:val="0"/>
            <w:iCs w:val="0"/>
          </w:rPr>
          <w:t>3.2. Учебно-методическое обеспечение</w:t>
        </w:r>
        <w:r w:rsidR="00C34FE7" w:rsidRPr="00C34FE7">
          <w:rPr>
            <w:i w:val="0"/>
            <w:iCs w:val="0"/>
            <w:webHidden/>
          </w:rPr>
          <w:tab/>
        </w:r>
        <w:r w:rsidR="00413C81">
          <w:rPr>
            <w:i w:val="0"/>
            <w:iCs w:val="0"/>
            <w:webHidden/>
          </w:rPr>
          <w:t>12</w:t>
        </w:r>
      </w:hyperlink>
    </w:p>
    <w:p w14:paraId="54EED19D" w14:textId="5B87E7A3" w:rsidR="00C34FE7" w:rsidRPr="00C34FE7" w:rsidRDefault="0096534A">
      <w:pPr>
        <w:pStyle w:val="14"/>
        <w:rPr>
          <w:rFonts w:asciiTheme="minorHAnsi" w:eastAsiaTheme="minorEastAsia" w:hAnsiTheme="minorHAnsi" w:cstheme="minorBidi"/>
          <w:b w:val="0"/>
          <w:bCs w:val="0"/>
          <w:lang w:eastAsia="ru-RU"/>
        </w:rPr>
      </w:pPr>
      <w:hyperlink w:anchor="_Toc156825299" w:history="1">
        <w:r w:rsidR="00C34FE7" w:rsidRPr="00C34FE7">
          <w:rPr>
            <w:rStyle w:val="af0"/>
          </w:rPr>
          <w:t>4. Контроль и оценка результатов  освоения ДИСЦИПЛИНЫ</w:t>
        </w:r>
        <w:r w:rsidR="00C34FE7" w:rsidRPr="00C34FE7">
          <w:rPr>
            <w:webHidden/>
          </w:rPr>
          <w:tab/>
        </w:r>
        <w:r w:rsidR="00413C81">
          <w:rPr>
            <w:webHidden/>
          </w:rPr>
          <w:t>13</w:t>
        </w:r>
      </w:hyperlink>
    </w:p>
    <w:p w14:paraId="0EAD52C0" w14:textId="68EC4A6D" w:rsidR="00C422A9" w:rsidRPr="00C34FE7" w:rsidRDefault="000143A1" w:rsidP="000143A1">
      <w:pPr>
        <w:pStyle w:val="1f"/>
        <w:jc w:val="left"/>
        <w:rPr>
          <w:rFonts w:ascii="Times New Roman" w:hAnsi="Times New Roman"/>
          <w:b w:val="0"/>
          <w:bCs w:val="0"/>
          <w:lang w:val="ru-RU"/>
        </w:rPr>
      </w:pPr>
      <w:r w:rsidRPr="00C34FE7">
        <w:rPr>
          <w:rFonts w:ascii="Times New Roman" w:hAnsi="Times New Roman"/>
          <w:b w:val="0"/>
          <w:bCs w:val="0"/>
          <w:lang w:val="ru-RU"/>
        </w:rPr>
        <w:fldChar w:fldCharType="end"/>
      </w:r>
    </w:p>
    <w:p w14:paraId="2F17CBA8" w14:textId="5D2FD751" w:rsidR="00C422A9" w:rsidRPr="00DF068E" w:rsidRDefault="00C422A9" w:rsidP="00C422A9">
      <w:pPr>
        <w:pStyle w:val="1f"/>
        <w:jc w:val="left"/>
        <w:rPr>
          <w:rFonts w:ascii="Times New Roman" w:hAnsi="Times New Roman"/>
          <w:lang w:val="ru-RU"/>
        </w:rPr>
        <w:sectPr w:rsidR="00C422A9" w:rsidRPr="00DF068E" w:rsidSect="00502F97">
          <w:headerReference w:type="even" r:id="rId11"/>
          <w:headerReference w:type="default" r:id="rId12"/>
          <w:pgSz w:w="11906" w:h="16838"/>
          <w:pgMar w:top="1134" w:right="567" w:bottom="1134" w:left="1701" w:header="709" w:footer="709" w:gutter="0"/>
          <w:cols w:space="708"/>
          <w:docGrid w:linePitch="360"/>
        </w:sectPr>
      </w:pPr>
    </w:p>
    <w:p w14:paraId="19B931A0" w14:textId="5BD47305" w:rsidR="006E7FF4" w:rsidRPr="00900FFA" w:rsidRDefault="006E7FF4" w:rsidP="007542A0">
      <w:pPr>
        <w:pStyle w:val="1f"/>
        <w:numPr>
          <w:ilvl w:val="0"/>
          <w:numId w:val="2"/>
        </w:numPr>
        <w:rPr>
          <w:rStyle w:val="afb"/>
          <w:i w:val="0"/>
          <w:iCs/>
        </w:rPr>
      </w:pPr>
      <w:bookmarkStart w:id="12" w:name="_Toc156294566"/>
      <w:bookmarkStart w:id="13" w:name="_Toc156825288"/>
      <w:r w:rsidRPr="00A07404">
        <w:rPr>
          <w:rStyle w:val="afb"/>
          <w:i w:val="0"/>
          <w:iCs/>
        </w:rPr>
        <w:lastRenderedPageBreak/>
        <w:t>Общая характеристика</w:t>
      </w:r>
      <w:bookmarkEnd w:id="8"/>
      <w:bookmarkEnd w:id="9"/>
      <w:bookmarkEnd w:id="10"/>
      <w:bookmarkEnd w:id="12"/>
      <w:bookmarkEnd w:id="13"/>
      <w:r w:rsidR="00A07404" w:rsidRPr="00A07404">
        <w:rPr>
          <w:rStyle w:val="afb"/>
          <w:i w:val="0"/>
          <w:iCs/>
        </w:rPr>
        <w:t xml:space="preserve"> </w:t>
      </w:r>
      <w:r w:rsidR="00A07404" w:rsidRPr="00900FFA">
        <w:rPr>
          <w:rStyle w:val="afb"/>
          <w:i w:val="0"/>
          <w:iCs/>
        </w:rPr>
        <w:t>РАБОЧЕЙ ПРОГРАММЫ УЧЕБНОЙ ДИСЦИПЛИНЫ</w:t>
      </w:r>
    </w:p>
    <w:p w14:paraId="1E28988C" w14:textId="58188DF2" w:rsidR="00A07404" w:rsidRPr="00624817" w:rsidRDefault="00A07404" w:rsidP="00A07404">
      <w:pPr>
        <w:pStyle w:val="1d"/>
        <w:ind w:left="720"/>
        <w:jc w:val="center"/>
        <w:rPr>
          <w:rFonts w:eastAsia="Segoe UI"/>
          <w:b/>
          <w:lang w:val="ru-RU"/>
        </w:rPr>
      </w:pPr>
      <w:r w:rsidRPr="00624817">
        <w:rPr>
          <w:rFonts w:eastAsia="Segoe UI"/>
          <w:b/>
          <w:lang w:val="ru-RU"/>
        </w:rPr>
        <w:t>«</w:t>
      </w:r>
      <w:r w:rsidR="00624817" w:rsidRPr="00624817">
        <w:rPr>
          <w:b/>
          <w:noProof/>
          <w:lang w:val="ru-RU"/>
        </w:rPr>
        <w:t>СГ.02</w:t>
      </w:r>
      <w:r w:rsidR="00624817" w:rsidRPr="00624817">
        <w:rPr>
          <w:b/>
          <w:lang w:val="ru-RU"/>
        </w:rPr>
        <w:t xml:space="preserve"> </w:t>
      </w:r>
      <w:r w:rsidR="00624817" w:rsidRPr="00624817">
        <w:rPr>
          <w:b/>
          <w:noProof/>
          <w:lang w:val="ru-RU"/>
        </w:rPr>
        <w:t>Иностранный язык в профессиональной деятельности</w:t>
      </w:r>
      <w:r w:rsidRPr="00624817">
        <w:rPr>
          <w:rFonts w:eastAsia="Segoe UI"/>
          <w:b/>
          <w:lang w:val="ru-RU"/>
        </w:rPr>
        <w:t>»</w:t>
      </w:r>
    </w:p>
    <w:p w14:paraId="77492322" w14:textId="77777777" w:rsidR="00624817" w:rsidRDefault="00624817" w:rsidP="007863C1">
      <w:pPr>
        <w:pStyle w:val="114"/>
        <w:rPr>
          <w:rFonts w:ascii="Times New Roman" w:hAnsi="Times New Roman"/>
        </w:rPr>
      </w:pPr>
      <w:bookmarkStart w:id="14" w:name="_Toc150695623"/>
      <w:bookmarkStart w:id="15" w:name="_Toc156294567"/>
      <w:bookmarkStart w:id="16" w:name="_Toc156825289"/>
    </w:p>
    <w:p w14:paraId="46AC078F" w14:textId="34ECB0D8" w:rsidR="00C63897" w:rsidRPr="00EA6E1D" w:rsidRDefault="007863C1" w:rsidP="007863C1">
      <w:pPr>
        <w:pStyle w:val="114"/>
        <w:rPr>
          <w:rFonts w:ascii="Times New Roman" w:hAnsi="Times New Roman"/>
        </w:rPr>
      </w:pPr>
      <w:r w:rsidRPr="00EA6E1D">
        <w:rPr>
          <w:rFonts w:ascii="Times New Roman" w:hAnsi="Times New Roman"/>
        </w:rPr>
        <w:t xml:space="preserve">1.1. </w:t>
      </w:r>
      <w:r w:rsidR="00C63897" w:rsidRPr="00EA6E1D">
        <w:rPr>
          <w:rFonts w:ascii="Times New Roman" w:hAnsi="Times New Roman"/>
        </w:rPr>
        <w:t xml:space="preserve">Цель и </w:t>
      </w:r>
      <w:r w:rsidR="00EA6E1D" w:rsidRPr="00EA6E1D">
        <w:rPr>
          <w:rFonts w:ascii="Times New Roman" w:hAnsi="Times New Roman"/>
        </w:rPr>
        <w:t xml:space="preserve">место </w:t>
      </w:r>
      <w:bookmarkEnd w:id="14"/>
      <w:r w:rsidR="00F5373D">
        <w:rPr>
          <w:rFonts w:ascii="Times New Roman" w:hAnsi="Times New Roman"/>
        </w:rPr>
        <w:t>дисциплины</w:t>
      </w:r>
      <w:r w:rsidR="004F5C5E" w:rsidRPr="00EA6E1D">
        <w:rPr>
          <w:rFonts w:ascii="Times New Roman" w:hAnsi="Times New Roman"/>
        </w:rPr>
        <w:t xml:space="preserve"> в структуре образовательной программы</w:t>
      </w:r>
      <w:bookmarkEnd w:id="15"/>
      <w:bookmarkEnd w:id="16"/>
    </w:p>
    <w:p w14:paraId="5758E31A" w14:textId="69E7E0FD" w:rsidR="00624817" w:rsidRDefault="004F5C5E" w:rsidP="00624817">
      <w:pPr>
        <w:pStyle w:val="a4"/>
        <w:tabs>
          <w:tab w:val="left" w:pos="284"/>
        </w:tabs>
        <w:spacing w:line="276" w:lineRule="auto"/>
        <w:ind w:left="0"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w:t>
      </w:r>
      <w:r w:rsidR="00F5373D">
        <w:rPr>
          <w:rFonts w:ascii="Times New Roman" w:eastAsia="Times New Roman" w:hAnsi="Times New Roman" w:cs="Times New Roman"/>
          <w:sz w:val="24"/>
          <w:szCs w:val="24"/>
          <w:lang w:eastAsia="ru-RU"/>
        </w:rPr>
        <w:t>дисциплины</w:t>
      </w:r>
      <w:r w:rsidR="00DF068E">
        <w:rPr>
          <w:rFonts w:ascii="Times New Roman" w:eastAsia="Times New Roman" w:hAnsi="Times New Roman" w:cs="Times New Roman"/>
          <w:sz w:val="24"/>
          <w:szCs w:val="24"/>
          <w:lang w:eastAsia="ru-RU"/>
        </w:rPr>
        <w:t xml:space="preserve"> </w:t>
      </w:r>
      <w:r w:rsidR="00DF068E" w:rsidRPr="00624817">
        <w:rPr>
          <w:rFonts w:ascii="Times New Roman" w:hAnsi="Times New Roman"/>
          <w:sz w:val="24"/>
          <w:szCs w:val="24"/>
        </w:rPr>
        <w:t>«</w:t>
      </w:r>
      <w:r w:rsidR="00624817" w:rsidRPr="00624817">
        <w:rPr>
          <w:rFonts w:ascii="Times New Roman" w:hAnsi="Times New Roman"/>
          <w:sz w:val="24"/>
          <w:szCs w:val="24"/>
        </w:rPr>
        <w:t>СГ.02 Иностранный язык в профессиональной деятельности</w:t>
      </w:r>
      <w:r w:rsidR="00DF068E" w:rsidRPr="00624817">
        <w:rPr>
          <w:rFonts w:ascii="Times New Roman" w:hAnsi="Times New Roman"/>
          <w:sz w:val="24"/>
          <w:szCs w:val="24"/>
        </w:rPr>
        <w:t>»</w:t>
      </w:r>
      <w:r w:rsidRPr="00624817">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 xml:space="preserve"> </w:t>
      </w:r>
    </w:p>
    <w:p w14:paraId="76EF6866" w14:textId="43636650" w:rsidR="00624817" w:rsidRPr="004304F7" w:rsidRDefault="00624817" w:rsidP="00624817">
      <w:pPr>
        <w:pStyle w:val="a4"/>
        <w:tabs>
          <w:tab w:val="left" w:pos="284"/>
        </w:tabs>
        <w:spacing w:line="276" w:lineRule="auto"/>
        <w:ind w:left="0"/>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w:t>
      </w:r>
      <w:r w:rsidRPr="004304F7">
        <w:rPr>
          <w:rFonts w:ascii="Times New Roman" w:hAnsi="Times New Roman" w:cs="Times New Roman"/>
          <w:sz w:val="24"/>
          <w:szCs w:val="24"/>
        </w:rPr>
        <w:t>формирование коммуникативной</w:t>
      </w:r>
      <w:r>
        <w:rPr>
          <w:rFonts w:ascii="Times New Roman" w:hAnsi="Times New Roman" w:cs="Times New Roman"/>
          <w:sz w:val="24"/>
          <w:szCs w:val="24"/>
        </w:rPr>
        <w:t xml:space="preserve"> </w:t>
      </w:r>
      <w:r w:rsidRPr="004304F7">
        <w:rPr>
          <w:rFonts w:ascii="Times New Roman" w:hAnsi="Times New Roman" w:cs="Times New Roman"/>
          <w:sz w:val="24"/>
          <w:szCs w:val="24"/>
        </w:rPr>
        <w:t>компетенции обучающихся в ее языковом, социо</w:t>
      </w:r>
      <w:r>
        <w:rPr>
          <w:rFonts w:ascii="Times New Roman" w:hAnsi="Times New Roman" w:cs="Times New Roman"/>
          <w:sz w:val="24"/>
          <w:szCs w:val="24"/>
        </w:rPr>
        <w:t xml:space="preserve">культурном аспектах для решения </w:t>
      </w:r>
      <w:r w:rsidRPr="004304F7">
        <w:rPr>
          <w:rFonts w:ascii="Times New Roman" w:hAnsi="Times New Roman" w:cs="Times New Roman"/>
          <w:sz w:val="24"/>
          <w:szCs w:val="24"/>
        </w:rPr>
        <w:t>задач межличностного и межкультурного взаимо</w:t>
      </w:r>
      <w:r>
        <w:rPr>
          <w:rFonts w:ascii="Times New Roman" w:hAnsi="Times New Roman" w:cs="Times New Roman"/>
          <w:sz w:val="24"/>
          <w:szCs w:val="24"/>
        </w:rPr>
        <w:t xml:space="preserve">действия, а также для успешного </w:t>
      </w:r>
      <w:r w:rsidRPr="004304F7">
        <w:rPr>
          <w:rFonts w:ascii="Times New Roman" w:hAnsi="Times New Roman" w:cs="Times New Roman"/>
          <w:sz w:val="24"/>
          <w:szCs w:val="24"/>
        </w:rPr>
        <w:t>осуществления профессиональной деятел</w:t>
      </w:r>
      <w:r>
        <w:rPr>
          <w:rFonts w:ascii="Times New Roman" w:hAnsi="Times New Roman" w:cs="Times New Roman"/>
          <w:sz w:val="24"/>
          <w:szCs w:val="24"/>
        </w:rPr>
        <w:t xml:space="preserve">ьности в условиях межкультурной </w:t>
      </w:r>
      <w:r w:rsidRPr="004304F7">
        <w:rPr>
          <w:rFonts w:ascii="Times New Roman" w:hAnsi="Times New Roman" w:cs="Times New Roman"/>
          <w:sz w:val="24"/>
          <w:szCs w:val="24"/>
        </w:rPr>
        <w:t>профессиональной коммуникации.</w:t>
      </w:r>
    </w:p>
    <w:p w14:paraId="59850079" w14:textId="7464A030" w:rsidR="00624817" w:rsidRPr="004304F7" w:rsidRDefault="00624817" w:rsidP="00624817">
      <w:pPr>
        <w:pStyle w:val="a4"/>
        <w:tabs>
          <w:tab w:val="left" w:pos="284"/>
        </w:tabs>
        <w:spacing w:line="276" w:lineRule="auto"/>
        <w:ind w:left="0"/>
        <w:jc w:val="both"/>
        <w:rPr>
          <w:rFonts w:ascii="Times New Roman" w:hAnsi="Times New Roman" w:cs="Times New Roman"/>
          <w:sz w:val="24"/>
          <w:szCs w:val="24"/>
        </w:rPr>
      </w:pPr>
      <w:r>
        <w:rPr>
          <w:rFonts w:ascii="Times New Roman" w:hAnsi="Times New Roman" w:cs="Times New Roman"/>
          <w:sz w:val="24"/>
          <w:szCs w:val="24"/>
        </w:rPr>
        <w:t xml:space="preserve">- расширение кругозора </w:t>
      </w:r>
      <w:r w:rsidRPr="004304F7">
        <w:rPr>
          <w:rFonts w:ascii="Times New Roman" w:hAnsi="Times New Roman" w:cs="Times New Roman"/>
          <w:sz w:val="24"/>
          <w:szCs w:val="24"/>
        </w:rPr>
        <w:t>студента о стране изучаемого языка, повышение общ</w:t>
      </w:r>
      <w:r>
        <w:rPr>
          <w:rFonts w:ascii="Times New Roman" w:hAnsi="Times New Roman" w:cs="Times New Roman"/>
          <w:sz w:val="24"/>
          <w:szCs w:val="24"/>
        </w:rPr>
        <w:t xml:space="preserve">екультурного уровня студента, а </w:t>
      </w:r>
      <w:r w:rsidRPr="004304F7">
        <w:rPr>
          <w:rFonts w:ascii="Times New Roman" w:hAnsi="Times New Roman" w:cs="Times New Roman"/>
          <w:sz w:val="24"/>
          <w:szCs w:val="24"/>
        </w:rPr>
        <w:t xml:space="preserve">также формирование уважительного отношения к </w:t>
      </w:r>
      <w:r>
        <w:rPr>
          <w:rFonts w:ascii="Times New Roman" w:hAnsi="Times New Roman" w:cs="Times New Roman"/>
          <w:sz w:val="24"/>
          <w:szCs w:val="24"/>
        </w:rPr>
        <w:t xml:space="preserve">духовным и культурным ценностям </w:t>
      </w:r>
      <w:r w:rsidRPr="004304F7">
        <w:rPr>
          <w:rFonts w:ascii="Times New Roman" w:hAnsi="Times New Roman" w:cs="Times New Roman"/>
          <w:sz w:val="24"/>
          <w:szCs w:val="24"/>
        </w:rPr>
        <w:t>других стран.</w:t>
      </w:r>
    </w:p>
    <w:p w14:paraId="6DF4969D" w14:textId="40E7E631" w:rsidR="004F5C5E" w:rsidRPr="00900FFA" w:rsidRDefault="00B115E3" w:rsidP="00624817">
      <w:pPr>
        <w:suppressAutoHyphens/>
        <w:spacing w:line="276" w:lineRule="auto"/>
        <w:ind w:firstLine="709"/>
        <w:jc w:val="both"/>
        <w:rPr>
          <w:rFonts w:ascii="Times New Roman" w:hAnsi="Times New Roman" w:cs="Times New Roman"/>
          <w:color w:val="0070C0"/>
          <w:sz w:val="24"/>
          <w:szCs w:val="24"/>
        </w:rPr>
      </w:pPr>
      <w:r>
        <w:rPr>
          <w:rFonts w:ascii="Times New Roman" w:hAnsi="Times New Roman" w:cs="Times New Roman"/>
          <w:sz w:val="24"/>
          <w:szCs w:val="24"/>
        </w:rPr>
        <w:t>Дисциплина</w:t>
      </w:r>
      <w:r w:rsidR="004F5C5E">
        <w:rPr>
          <w:rFonts w:ascii="Times New Roman" w:hAnsi="Times New Roman" w:cs="Times New Roman"/>
          <w:sz w:val="24"/>
          <w:szCs w:val="24"/>
        </w:rPr>
        <w:t xml:space="preserve"> </w:t>
      </w:r>
      <w:r>
        <w:rPr>
          <w:rFonts w:ascii="Times New Roman" w:hAnsi="Times New Roman" w:cs="Times New Roman"/>
          <w:sz w:val="24"/>
          <w:szCs w:val="24"/>
        </w:rPr>
        <w:t>«</w:t>
      </w:r>
      <w:r w:rsidR="007A3545" w:rsidRPr="00624817">
        <w:rPr>
          <w:rFonts w:ascii="Times New Roman" w:hAnsi="Times New Roman"/>
          <w:sz w:val="24"/>
          <w:szCs w:val="24"/>
        </w:rPr>
        <w:t>СГ.02 Иностранный язык в профессиональной деятельности</w:t>
      </w:r>
      <w:r>
        <w:rPr>
          <w:rFonts w:ascii="Times New Roman" w:hAnsi="Times New Roman" w:cs="Times New Roman"/>
          <w:sz w:val="24"/>
          <w:szCs w:val="24"/>
        </w:rPr>
        <w:t xml:space="preserve">» </w:t>
      </w:r>
      <w:r w:rsidR="004F5C5E" w:rsidRPr="00E11160">
        <w:rPr>
          <w:rFonts w:ascii="Times New Roman" w:hAnsi="Times New Roman" w:cs="Times New Roman"/>
          <w:sz w:val="24"/>
          <w:szCs w:val="24"/>
        </w:rPr>
        <w:t>включен</w:t>
      </w:r>
      <w:r>
        <w:rPr>
          <w:rFonts w:ascii="Times New Roman" w:hAnsi="Times New Roman" w:cs="Times New Roman"/>
          <w:sz w:val="24"/>
          <w:szCs w:val="24"/>
        </w:rPr>
        <w:t>а</w:t>
      </w:r>
      <w:r w:rsidR="004F5C5E" w:rsidRPr="00E11160">
        <w:rPr>
          <w:rFonts w:ascii="Times New Roman" w:hAnsi="Times New Roman" w:cs="Times New Roman"/>
          <w:sz w:val="24"/>
          <w:szCs w:val="24"/>
        </w:rPr>
        <w:t xml:space="preserve"> в </w:t>
      </w:r>
      <w:r w:rsidRPr="007A3545">
        <w:rPr>
          <w:rFonts w:ascii="Times New Roman" w:hAnsi="Times New Roman" w:cs="Times New Roman"/>
          <w:sz w:val="24"/>
          <w:szCs w:val="24"/>
        </w:rPr>
        <w:t xml:space="preserve">обязательную часть </w:t>
      </w:r>
      <w:r w:rsidR="007A3545" w:rsidRPr="007A3545">
        <w:rPr>
          <w:rFonts w:ascii="Times New Roman" w:hAnsi="Times New Roman" w:cs="Times New Roman"/>
          <w:sz w:val="24"/>
          <w:szCs w:val="24"/>
        </w:rPr>
        <w:t>социально-гуманитарного</w:t>
      </w:r>
      <w:r w:rsidRPr="007A3545">
        <w:rPr>
          <w:rFonts w:ascii="Times New Roman" w:hAnsi="Times New Roman" w:cs="Times New Roman"/>
          <w:sz w:val="24"/>
          <w:szCs w:val="24"/>
        </w:rPr>
        <w:t xml:space="preserve"> цикла образовательной программы</w:t>
      </w:r>
      <w:r w:rsidR="007A3545" w:rsidRPr="007A3545">
        <w:rPr>
          <w:rFonts w:ascii="Times New Roman" w:hAnsi="Times New Roman" w:cs="Times New Roman"/>
          <w:sz w:val="24"/>
          <w:szCs w:val="24"/>
        </w:rPr>
        <w:t>.</w:t>
      </w:r>
    </w:p>
    <w:p w14:paraId="64A54C45" w14:textId="695C247B" w:rsidR="00EA6E1D" w:rsidRPr="00EA6E1D" w:rsidRDefault="00EA6E1D" w:rsidP="00EA6E1D">
      <w:pPr>
        <w:pStyle w:val="114"/>
        <w:rPr>
          <w:rFonts w:ascii="Times New Roman" w:hAnsi="Times New Roman"/>
        </w:rPr>
      </w:pPr>
      <w:bookmarkStart w:id="17" w:name="_Toc156294568"/>
      <w:bookmarkStart w:id="18" w:name="_Toc156825290"/>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00B115E3">
        <w:rPr>
          <w:rFonts w:ascii="Times New Roman" w:hAnsi="Times New Roman"/>
        </w:rPr>
        <w:t>дисциплины</w:t>
      </w:r>
      <w:bookmarkEnd w:id="17"/>
      <w:bookmarkEnd w:id="18"/>
    </w:p>
    <w:p w14:paraId="006FC725" w14:textId="7F5A31BE"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sidR="00B115E3">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 xml:space="preserve">матрице компетенций выпускника (п. </w:t>
      </w:r>
      <w:r w:rsidR="00A0276D">
        <w:rPr>
          <w:rFonts w:ascii="Times New Roman" w:eastAsia="Times New Roman" w:hAnsi="Times New Roman" w:cs="Times New Roman"/>
          <w:sz w:val="24"/>
          <w:szCs w:val="24"/>
          <w:lang w:eastAsia="ru-RU"/>
        </w:rPr>
        <w:t>4.3</w:t>
      </w:r>
      <w:r w:rsidR="0020413C">
        <w:rPr>
          <w:rFonts w:ascii="Times New Roman" w:eastAsia="Times New Roman" w:hAnsi="Times New Roman" w:cs="Times New Roman"/>
          <w:sz w:val="24"/>
          <w:szCs w:val="24"/>
          <w:lang w:eastAsia="ru-RU"/>
        </w:rPr>
        <w:t xml:space="preserve"> </w:t>
      </w:r>
      <w:r w:rsidR="006D1C4C">
        <w:rPr>
          <w:rFonts w:ascii="Times New Roman" w:eastAsia="Times New Roman" w:hAnsi="Times New Roman" w:cs="Times New Roman"/>
          <w:sz w:val="24"/>
          <w:szCs w:val="24"/>
          <w:lang w:eastAsia="ru-RU"/>
        </w:rPr>
        <w:t>О</w:t>
      </w:r>
      <w:r w:rsidR="009A0AAA">
        <w:rPr>
          <w:rFonts w:ascii="Times New Roman" w:eastAsia="Times New Roman" w:hAnsi="Times New Roman" w:cs="Times New Roman"/>
          <w:sz w:val="24"/>
          <w:szCs w:val="24"/>
          <w:lang w:eastAsia="ru-RU"/>
        </w:rPr>
        <w:t>ПОП-П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2C55BA32" w14:textId="538D7D61" w:rsidR="0020413C"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w:t>
      </w:r>
      <w:r w:rsidR="00B115E3">
        <w:rPr>
          <w:rFonts w:ascii="Times New Roman" w:hAnsi="Times New Roman" w:cs="Times New Roman"/>
          <w:bCs/>
          <w:sz w:val="24"/>
          <w:szCs w:val="24"/>
        </w:rPr>
        <w:t>дисциплины</w:t>
      </w:r>
      <w:r>
        <w:rPr>
          <w:rFonts w:ascii="Times New Roman" w:hAnsi="Times New Roman" w:cs="Times New Roman"/>
          <w:bCs/>
          <w:sz w:val="24"/>
          <w:szCs w:val="24"/>
        </w:rPr>
        <w:t xml:space="preserve">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2"/>
        <w:gridCol w:w="2564"/>
        <w:gridCol w:w="2619"/>
        <w:gridCol w:w="2243"/>
      </w:tblGrid>
      <w:tr w:rsidR="00A07404" w:rsidRPr="00900FFA" w14:paraId="061BDF15" w14:textId="77777777" w:rsidTr="00587443">
        <w:tc>
          <w:tcPr>
            <w:tcW w:w="2202" w:type="dxa"/>
            <w:tcBorders>
              <w:top w:val="single" w:sz="4" w:space="0" w:color="auto"/>
              <w:left w:val="single" w:sz="4" w:space="0" w:color="auto"/>
              <w:right w:val="single" w:sz="4" w:space="0" w:color="auto"/>
            </w:tcBorders>
          </w:tcPr>
          <w:p w14:paraId="3DF3FD2C" w14:textId="77777777" w:rsidR="00A07404" w:rsidRPr="00900FFA" w:rsidRDefault="00A07404" w:rsidP="00587443">
            <w:pPr>
              <w:rPr>
                <w:rStyle w:val="afb"/>
                <w:b/>
                <w:i w:val="0"/>
                <w:sz w:val="24"/>
                <w:szCs w:val="24"/>
              </w:rPr>
            </w:pPr>
            <w:bookmarkStart w:id="19" w:name="_Hlk158201861"/>
            <w:r w:rsidRPr="00900FFA">
              <w:rPr>
                <w:rStyle w:val="afb"/>
                <w:b/>
                <w:i w:val="0"/>
                <w:sz w:val="24"/>
                <w:szCs w:val="24"/>
              </w:rPr>
              <w:t xml:space="preserve">Код ОК, </w:t>
            </w:r>
          </w:p>
          <w:p w14:paraId="5444482A" w14:textId="6C9F916F" w:rsidR="00A07404" w:rsidRPr="00900FFA" w:rsidRDefault="00A07404" w:rsidP="00587443">
            <w:pPr>
              <w:rPr>
                <w:rStyle w:val="afb"/>
                <w:b/>
                <w:sz w:val="24"/>
                <w:szCs w:val="24"/>
              </w:rPr>
            </w:pPr>
          </w:p>
        </w:tc>
        <w:tc>
          <w:tcPr>
            <w:tcW w:w="2564" w:type="dxa"/>
            <w:tcBorders>
              <w:top w:val="single" w:sz="4" w:space="0" w:color="auto"/>
              <w:left w:val="single" w:sz="4" w:space="0" w:color="auto"/>
              <w:right w:val="single" w:sz="4" w:space="0" w:color="auto"/>
            </w:tcBorders>
          </w:tcPr>
          <w:p w14:paraId="5A916286" w14:textId="77777777" w:rsidR="00A07404" w:rsidRPr="00900FFA" w:rsidRDefault="00A07404" w:rsidP="00587443">
            <w:pPr>
              <w:jc w:val="center"/>
              <w:rPr>
                <w:rFonts w:ascii="Times New Roman" w:hAnsi="Times New Roman" w:cs="Times New Roman"/>
                <w:b/>
                <w:sz w:val="24"/>
                <w:szCs w:val="24"/>
              </w:rPr>
            </w:pPr>
            <w:r w:rsidRPr="00900FFA">
              <w:rPr>
                <w:rFonts w:ascii="Times New Roman" w:hAnsi="Times New Roman" w:cs="Times New Roman"/>
                <w:b/>
                <w:sz w:val="24"/>
                <w:szCs w:val="24"/>
              </w:rPr>
              <w:t>Уметь</w:t>
            </w:r>
          </w:p>
        </w:tc>
        <w:tc>
          <w:tcPr>
            <w:tcW w:w="2619" w:type="dxa"/>
            <w:tcBorders>
              <w:top w:val="single" w:sz="4" w:space="0" w:color="auto"/>
              <w:left w:val="single" w:sz="4" w:space="0" w:color="auto"/>
              <w:bottom w:val="single" w:sz="4" w:space="0" w:color="auto"/>
              <w:right w:val="single" w:sz="4" w:space="0" w:color="auto"/>
            </w:tcBorders>
            <w:shd w:val="clear" w:color="auto" w:fill="auto"/>
          </w:tcPr>
          <w:p w14:paraId="167DA4C5" w14:textId="77777777" w:rsidR="00A07404" w:rsidRPr="00900FFA" w:rsidRDefault="00A07404" w:rsidP="00587443">
            <w:pPr>
              <w:jc w:val="center"/>
              <w:rPr>
                <w:rFonts w:ascii="Times New Roman" w:hAnsi="Times New Roman" w:cs="Times New Roman"/>
                <w:b/>
                <w:i/>
                <w:sz w:val="24"/>
                <w:szCs w:val="24"/>
              </w:rPr>
            </w:pPr>
            <w:r w:rsidRPr="00900FFA">
              <w:rPr>
                <w:rFonts w:ascii="Times New Roman" w:hAnsi="Times New Roman" w:cs="Times New Roman"/>
                <w:b/>
                <w:sz w:val="24"/>
                <w:szCs w:val="24"/>
              </w:rPr>
              <w:t>Знать</w:t>
            </w:r>
          </w:p>
        </w:tc>
        <w:tc>
          <w:tcPr>
            <w:tcW w:w="2243" w:type="dxa"/>
            <w:tcBorders>
              <w:top w:val="single" w:sz="4" w:space="0" w:color="auto"/>
              <w:left w:val="single" w:sz="4" w:space="0" w:color="auto"/>
              <w:bottom w:val="single" w:sz="4" w:space="0" w:color="auto"/>
              <w:right w:val="single" w:sz="4" w:space="0" w:color="auto"/>
            </w:tcBorders>
          </w:tcPr>
          <w:p w14:paraId="6D26D73B" w14:textId="4E015515" w:rsidR="00A07404" w:rsidRPr="007A3545" w:rsidRDefault="00A07404" w:rsidP="00587443">
            <w:pPr>
              <w:jc w:val="center"/>
              <w:rPr>
                <w:rFonts w:ascii="Times New Roman" w:hAnsi="Times New Roman" w:cs="Times New Roman"/>
                <w:b/>
                <w:i/>
                <w:sz w:val="24"/>
                <w:szCs w:val="24"/>
              </w:rPr>
            </w:pPr>
            <w:r w:rsidRPr="007A3545">
              <w:rPr>
                <w:rFonts w:ascii="Times New Roman" w:hAnsi="Times New Roman" w:cs="Times New Roman"/>
                <w:b/>
                <w:sz w:val="24"/>
                <w:szCs w:val="24"/>
              </w:rPr>
              <w:t xml:space="preserve">Владеть навыками </w:t>
            </w:r>
          </w:p>
        </w:tc>
      </w:tr>
      <w:tr w:rsidR="00A07404" w:rsidRPr="00900FFA" w14:paraId="72C195D8" w14:textId="77777777" w:rsidTr="00587443">
        <w:tc>
          <w:tcPr>
            <w:tcW w:w="2202" w:type="dxa"/>
            <w:tcBorders>
              <w:top w:val="single" w:sz="4" w:space="0" w:color="auto"/>
              <w:left w:val="single" w:sz="4" w:space="0" w:color="auto"/>
              <w:right w:val="single" w:sz="4" w:space="0" w:color="auto"/>
            </w:tcBorders>
          </w:tcPr>
          <w:p w14:paraId="3FC698A6" w14:textId="77777777" w:rsidR="00A07404" w:rsidRDefault="00A07404" w:rsidP="007A3545">
            <w:pPr>
              <w:rPr>
                <w:rFonts w:ascii="Times New Roman" w:hAnsi="Times New Roman" w:cs="Times New Roman"/>
                <w:bCs/>
                <w:sz w:val="24"/>
                <w:szCs w:val="24"/>
              </w:rPr>
            </w:pPr>
            <w:r w:rsidRPr="00900FFA">
              <w:rPr>
                <w:rFonts w:ascii="Times New Roman" w:hAnsi="Times New Roman" w:cs="Times New Roman"/>
                <w:bCs/>
                <w:sz w:val="24"/>
                <w:szCs w:val="24"/>
              </w:rPr>
              <w:t>ОК.0</w:t>
            </w:r>
            <w:r w:rsidR="007A3545">
              <w:rPr>
                <w:rFonts w:ascii="Times New Roman" w:hAnsi="Times New Roman" w:cs="Times New Roman"/>
                <w:bCs/>
                <w:sz w:val="24"/>
                <w:szCs w:val="24"/>
              </w:rPr>
              <w:t>1</w:t>
            </w:r>
          </w:p>
          <w:p w14:paraId="7649EACA" w14:textId="1C478DB5" w:rsidR="007A3545" w:rsidRPr="00900FFA" w:rsidRDefault="007A3545" w:rsidP="007A3545">
            <w:pPr>
              <w:rPr>
                <w:rFonts w:ascii="Times New Roman" w:hAnsi="Times New Roman" w:cs="Times New Roman"/>
                <w:bCs/>
                <w:sz w:val="24"/>
                <w:szCs w:val="24"/>
              </w:rPr>
            </w:pPr>
            <w:r>
              <w:rPr>
                <w:rFonts w:ascii="Times New Roman" w:hAnsi="Times New Roman"/>
              </w:rPr>
              <w:t>Выбирать способы решения задач профессиональной деятельности применительно к различным контекстам</w:t>
            </w:r>
          </w:p>
        </w:tc>
        <w:tc>
          <w:tcPr>
            <w:tcW w:w="2564" w:type="dxa"/>
            <w:tcBorders>
              <w:top w:val="single" w:sz="4" w:space="0" w:color="auto"/>
              <w:left w:val="single" w:sz="4" w:space="0" w:color="auto"/>
              <w:right w:val="single" w:sz="4" w:space="0" w:color="auto"/>
            </w:tcBorders>
            <w:hideMark/>
          </w:tcPr>
          <w:p w14:paraId="240B6DC1" w14:textId="77777777" w:rsidR="00A07404" w:rsidRDefault="007A3545" w:rsidP="00587443">
            <w:pPr>
              <w:rPr>
                <w:rFonts w:ascii="Times New Roman" w:hAnsi="Times New Roman"/>
              </w:rPr>
            </w:pPr>
            <w:r>
              <w:rPr>
                <w:rFonts w:ascii="Times New Roman" w:hAnsi="Times New Roman"/>
              </w:rPr>
              <w:t>распознавать задачу и/или проблему в профессиональном и/или социальном контексте, анализировать и выделять её составные части;</w:t>
            </w:r>
          </w:p>
          <w:p w14:paraId="5635F860" w14:textId="77777777" w:rsidR="007A3545" w:rsidRDefault="007A3545" w:rsidP="00587443">
            <w:pPr>
              <w:rPr>
                <w:rFonts w:ascii="Times New Roman" w:hAnsi="Times New Roman"/>
              </w:rPr>
            </w:pPr>
            <w:r>
              <w:rPr>
                <w:rFonts w:ascii="Times New Roman" w:hAnsi="Times New Roman"/>
              </w:rPr>
              <w:t>определять этапы решения задачи, составлять план действия, реализовывать составленный план, определять необходимые ресурсы;</w:t>
            </w:r>
          </w:p>
          <w:p w14:paraId="6831B28B" w14:textId="77777777" w:rsidR="007A3545" w:rsidRDefault="007A3545" w:rsidP="00587443">
            <w:pPr>
              <w:rPr>
                <w:rFonts w:ascii="Times New Roman" w:hAnsi="Times New Roman"/>
              </w:rPr>
            </w:pPr>
            <w:r>
              <w:rPr>
                <w:rFonts w:ascii="Times New Roman" w:hAnsi="Times New Roman"/>
              </w:rPr>
              <w:t>выявлять и эффективно искать информацию, необходимую для решения задачи и/или проблемы;</w:t>
            </w:r>
          </w:p>
          <w:p w14:paraId="7FC46F96" w14:textId="77777777" w:rsidR="007A3545" w:rsidRDefault="007A3545" w:rsidP="00587443">
            <w:pPr>
              <w:rPr>
                <w:rFonts w:ascii="Times New Roman" w:hAnsi="Times New Roman"/>
              </w:rPr>
            </w:pPr>
            <w:r>
              <w:rPr>
                <w:rFonts w:ascii="Times New Roman" w:hAnsi="Times New Roman"/>
              </w:rPr>
              <w:t>владеть актуальными методами работы в профессиональной и смежных сферах;</w:t>
            </w:r>
          </w:p>
          <w:p w14:paraId="0CC13023" w14:textId="28970C28" w:rsidR="007A3545" w:rsidRPr="00900FFA" w:rsidRDefault="007A3545" w:rsidP="00587443">
            <w:pPr>
              <w:rPr>
                <w:rFonts w:ascii="Times New Roman" w:hAnsi="Times New Roman" w:cs="Times New Roman"/>
                <w:bCs/>
                <w:sz w:val="24"/>
                <w:szCs w:val="24"/>
              </w:rPr>
            </w:pPr>
            <w:r>
              <w:rPr>
                <w:rFonts w:ascii="Times New Roman" w:hAnsi="Times New Roman"/>
              </w:rPr>
              <w:t xml:space="preserve">оценивать результат и последствия своих действий </w:t>
            </w:r>
            <w:r>
              <w:rPr>
                <w:rFonts w:ascii="Times New Roman" w:hAnsi="Times New Roman"/>
              </w:rPr>
              <w:lastRenderedPageBreak/>
              <w:t>(самостоятельно или с помощью наставника)</w:t>
            </w:r>
          </w:p>
        </w:tc>
        <w:tc>
          <w:tcPr>
            <w:tcW w:w="2619" w:type="dxa"/>
            <w:tcBorders>
              <w:top w:val="single" w:sz="4" w:space="0" w:color="auto"/>
              <w:left w:val="single" w:sz="4" w:space="0" w:color="auto"/>
              <w:bottom w:val="single" w:sz="4" w:space="0" w:color="auto"/>
              <w:right w:val="single" w:sz="4" w:space="0" w:color="auto"/>
            </w:tcBorders>
            <w:shd w:val="clear" w:color="auto" w:fill="auto"/>
          </w:tcPr>
          <w:p w14:paraId="0C6E50EA" w14:textId="77777777" w:rsidR="00A07404" w:rsidRDefault="007A3545" w:rsidP="00587443">
            <w:pPr>
              <w:rPr>
                <w:rFonts w:ascii="Times New Roman" w:hAnsi="Times New Roman"/>
              </w:rPr>
            </w:pPr>
            <w:r>
              <w:rPr>
                <w:rFonts w:ascii="Times New Roman" w:hAnsi="Times New Roman"/>
              </w:rPr>
              <w:lastRenderedPageBreak/>
              <w:t>актуальный профессиональный и социальный контекст, в котором приходится работать и жить;</w:t>
            </w:r>
          </w:p>
          <w:p w14:paraId="0456A834" w14:textId="77777777" w:rsidR="007A3545" w:rsidRDefault="007A3545" w:rsidP="00587443">
            <w:pPr>
              <w:rPr>
                <w:rFonts w:ascii="Times New Roman" w:hAnsi="Times New Roman"/>
              </w:rPr>
            </w:pPr>
            <w:r>
              <w:rPr>
                <w:rFonts w:ascii="Times New Roman" w:hAnsi="Times New Roman"/>
              </w:rPr>
              <w:t>структура плана для решения задач, алгоритмы выполнения работ в профессиональной и смежных областях;</w:t>
            </w:r>
          </w:p>
          <w:p w14:paraId="079010E3" w14:textId="77777777" w:rsidR="007A3545" w:rsidRDefault="007A3545" w:rsidP="00587443">
            <w:pPr>
              <w:rPr>
                <w:rFonts w:ascii="Times New Roman" w:hAnsi="Times New Roman"/>
              </w:rPr>
            </w:pPr>
            <w:r>
              <w:rPr>
                <w:rFonts w:ascii="Times New Roman" w:hAnsi="Times New Roman"/>
              </w:rPr>
              <w:t>основные источники информации и ресурсы для решения задач и/или проблем в профессиональном и/или социальном контексте;</w:t>
            </w:r>
          </w:p>
          <w:p w14:paraId="351B88AC" w14:textId="77777777" w:rsidR="007A3545" w:rsidRDefault="007A3545" w:rsidP="00587443">
            <w:pPr>
              <w:rPr>
                <w:rFonts w:ascii="Times New Roman" w:hAnsi="Times New Roman"/>
              </w:rPr>
            </w:pPr>
            <w:r>
              <w:rPr>
                <w:rFonts w:ascii="Times New Roman" w:hAnsi="Times New Roman"/>
              </w:rPr>
              <w:t>методы работы в профессиональной и смежных сферах;</w:t>
            </w:r>
          </w:p>
          <w:p w14:paraId="6A605FCA" w14:textId="41B35654" w:rsidR="007A3545" w:rsidRPr="00900FFA" w:rsidRDefault="007A3545" w:rsidP="00587443">
            <w:pPr>
              <w:rPr>
                <w:rFonts w:ascii="Times New Roman" w:hAnsi="Times New Roman" w:cs="Times New Roman"/>
                <w:bCs/>
                <w:i/>
                <w:sz w:val="24"/>
                <w:szCs w:val="24"/>
              </w:rPr>
            </w:pPr>
            <w:r>
              <w:rPr>
                <w:rFonts w:ascii="Times New Roman" w:hAnsi="Times New Roman"/>
              </w:rPr>
              <w:t>порядок оценки результатов решения задач профессиональной деятельности.</w:t>
            </w:r>
          </w:p>
        </w:tc>
        <w:tc>
          <w:tcPr>
            <w:tcW w:w="2243" w:type="dxa"/>
            <w:tcBorders>
              <w:top w:val="single" w:sz="4" w:space="0" w:color="auto"/>
              <w:left w:val="single" w:sz="4" w:space="0" w:color="auto"/>
              <w:bottom w:val="single" w:sz="4" w:space="0" w:color="auto"/>
              <w:right w:val="single" w:sz="4" w:space="0" w:color="auto"/>
            </w:tcBorders>
          </w:tcPr>
          <w:p w14:paraId="0E47C79D" w14:textId="77777777" w:rsidR="00A07404" w:rsidRPr="00900FFA" w:rsidRDefault="00A07404" w:rsidP="00587443">
            <w:pPr>
              <w:jc w:val="center"/>
              <w:rPr>
                <w:rFonts w:ascii="Times New Roman" w:hAnsi="Times New Roman" w:cs="Times New Roman"/>
                <w:bCs/>
                <w:i/>
                <w:sz w:val="24"/>
                <w:szCs w:val="24"/>
              </w:rPr>
            </w:pPr>
            <w:r w:rsidRPr="00900FFA">
              <w:rPr>
                <w:rFonts w:ascii="Times New Roman" w:hAnsi="Times New Roman" w:cs="Times New Roman"/>
                <w:bCs/>
                <w:i/>
                <w:sz w:val="24"/>
                <w:szCs w:val="24"/>
              </w:rPr>
              <w:t>-</w:t>
            </w:r>
          </w:p>
        </w:tc>
      </w:tr>
      <w:tr w:rsidR="00A07404" w:rsidRPr="00900FFA" w14:paraId="61AFBCE2" w14:textId="77777777" w:rsidTr="00587443">
        <w:tc>
          <w:tcPr>
            <w:tcW w:w="2202" w:type="dxa"/>
            <w:tcBorders>
              <w:left w:val="single" w:sz="4" w:space="0" w:color="auto"/>
              <w:bottom w:val="single" w:sz="4" w:space="0" w:color="auto"/>
              <w:right w:val="single" w:sz="4" w:space="0" w:color="auto"/>
            </w:tcBorders>
          </w:tcPr>
          <w:p w14:paraId="767B2D37" w14:textId="77777777" w:rsidR="00A07404" w:rsidRDefault="00A07404" w:rsidP="006D6D20">
            <w:pPr>
              <w:rPr>
                <w:rFonts w:ascii="Times New Roman" w:hAnsi="Times New Roman" w:cs="Times New Roman"/>
                <w:bCs/>
                <w:sz w:val="24"/>
                <w:szCs w:val="24"/>
              </w:rPr>
            </w:pPr>
            <w:r w:rsidRPr="00900FFA">
              <w:rPr>
                <w:rFonts w:ascii="Times New Roman" w:hAnsi="Times New Roman" w:cs="Times New Roman"/>
                <w:bCs/>
                <w:sz w:val="24"/>
                <w:szCs w:val="24"/>
              </w:rPr>
              <w:lastRenderedPageBreak/>
              <w:t>ОК.0</w:t>
            </w:r>
            <w:r w:rsidR="006D6D20">
              <w:rPr>
                <w:rFonts w:ascii="Times New Roman" w:hAnsi="Times New Roman" w:cs="Times New Roman"/>
                <w:bCs/>
                <w:sz w:val="24"/>
                <w:szCs w:val="24"/>
              </w:rPr>
              <w:t>6</w:t>
            </w:r>
          </w:p>
          <w:p w14:paraId="079E6813" w14:textId="052B0AD0" w:rsidR="006D6D20" w:rsidRPr="00900FFA" w:rsidRDefault="006D6D20" w:rsidP="006D6D20">
            <w:pPr>
              <w:rPr>
                <w:rFonts w:ascii="Times New Roman" w:hAnsi="Times New Roman" w:cs="Times New Roman"/>
                <w:bCs/>
                <w:sz w:val="24"/>
                <w:szCs w:val="24"/>
              </w:rPr>
            </w:pPr>
            <w:r>
              <w:rPr>
                <w:rFonts w:ascii="Times New Roman" w:hAnsi="Times New Roman"/>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564" w:type="dxa"/>
            <w:tcBorders>
              <w:left w:val="single" w:sz="4" w:space="0" w:color="auto"/>
              <w:bottom w:val="single" w:sz="4" w:space="0" w:color="auto"/>
              <w:right w:val="single" w:sz="4" w:space="0" w:color="auto"/>
            </w:tcBorders>
          </w:tcPr>
          <w:p w14:paraId="3F861ACE" w14:textId="77777777" w:rsidR="006D6D20" w:rsidRDefault="006D6D20" w:rsidP="00587443">
            <w:pPr>
              <w:rPr>
                <w:rFonts w:ascii="Times New Roman" w:hAnsi="Times New Roman"/>
              </w:rPr>
            </w:pPr>
            <w:r>
              <w:rPr>
                <w:rFonts w:ascii="Times New Roman" w:hAnsi="Times New Roman"/>
              </w:rPr>
              <w:t>проявлять гражданско-патриотическую позицию; демонстрировать осознанное поведение;</w:t>
            </w:r>
          </w:p>
          <w:p w14:paraId="630B43E4" w14:textId="31A919E6" w:rsidR="00A07404" w:rsidRPr="00900FFA" w:rsidRDefault="006D6D20" w:rsidP="00587443">
            <w:pPr>
              <w:rPr>
                <w:rFonts w:ascii="Times New Roman" w:hAnsi="Times New Roman" w:cs="Times New Roman"/>
                <w:bCs/>
                <w:sz w:val="24"/>
                <w:szCs w:val="24"/>
              </w:rPr>
            </w:pPr>
            <w:r>
              <w:rPr>
                <w:rFonts w:ascii="Times New Roman" w:hAnsi="Times New Roman"/>
              </w:rPr>
              <w:t xml:space="preserve">демонстрировать осознанное поведение; описывать значимость своей </w:t>
            </w:r>
            <w:r w:rsidRPr="00340CEB">
              <w:rPr>
                <w:rFonts w:ascii="Times New Roman" w:hAnsi="Times New Roman"/>
              </w:rPr>
              <w:t>специальности</w:t>
            </w:r>
            <w:r>
              <w:rPr>
                <w:rFonts w:ascii="Times New Roman" w:hAnsi="Times New Roman"/>
              </w:rPr>
              <w:t>; применять стандарты антикоррупционного поведения</w:t>
            </w:r>
          </w:p>
        </w:tc>
        <w:tc>
          <w:tcPr>
            <w:tcW w:w="2619" w:type="dxa"/>
            <w:tcBorders>
              <w:top w:val="single" w:sz="4" w:space="0" w:color="auto"/>
              <w:left w:val="single" w:sz="4" w:space="0" w:color="auto"/>
              <w:bottom w:val="single" w:sz="4" w:space="0" w:color="auto"/>
              <w:right w:val="single" w:sz="4" w:space="0" w:color="auto"/>
            </w:tcBorders>
            <w:shd w:val="clear" w:color="auto" w:fill="auto"/>
          </w:tcPr>
          <w:p w14:paraId="5B1A7627" w14:textId="77777777" w:rsidR="006D6D20" w:rsidRDefault="006D6D20" w:rsidP="00587443">
            <w:pPr>
              <w:rPr>
                <w:rFonts w:ascii="Times New Roman" w:hAnsi="Times New Roman"/>
              </w:rPr>
            </w:pPr>
            <w:r>
              <w:rPr>
                <w:rFonts w:ascii="Times New Roman" w:hAnsi="Times New Roman"/>
              </w:rPr>
              <w:t>сущность гражданско-патриотической позиции;</w:t>
            </w:r>
          </w:p>
          <w:p w14:paraId="21B59DA3" w14:textId="77777777" w:rsidR="00A07404" w:rsidRDefault="006D6D20" w:rsidP="00587443">
            <w:pPr>
              <w:rPr>
                <w:rFonts w:ascii="Times New Roman" w:hAnsi="Times New Roman"/>
              </w:rPr>
            </w:pPr>
            <w:r>
              <w:rPr>
                <w:rFonts w:ascii="Times New Roman" w:hAnsi="Times New Roman"/>
              </w:rPr>
              <w:t>традиционных общечеловеческих ценностей, в том числе с учетом гармонизации межнациональных и межрелигиозных отношений;</w:t>
            </w:r>
          </w:p>
          <w:p w14:paraId="4512BD5A" w14:textId="77777777" w:rsidR="006D6D20" w:rsidRDefault="006D6D20" w:rsidP="00587443">
            <w:pPr>
              <w:rPr>
                <w:rFonts w:ascii="Times New Roman" w:hAnsi="Times New Roman"/>
              </w:rPr>
            </w:pPr>
            <w:r>
              <w:rPr>
                <w:rFonts w:ascii="Times New Roman" w:hAnsi="Times New Roman"/>
              </w:rPr>
              <w:t xml:space="preserve">значимость профессиональной деятельности по </w:t>
            </w:r>
            <w:r w:rsidRPr="00340CEB">
              <w:rPr>
                <w:rFonts w:ascii="Times New Roman" w:hAnsi="Times New Roman"/>
              </w:rPr>
              <w:t>специальности</w:t>
            </w:r>
            <w:r>
              <w:rPr>
                <w:rFonts w:ascii="Times New Roman" w:hAnsi="Times New Roman"/>
              </w:rPr>
              <w:t>;</w:t>
            </w:r>
          </w:p>
          <w:p w14:paraId="42387B5D" w14:textId="01BDB7FA" w:rsidR="006D6D20" w:rsidRPr="00900FFA" w:rsidRDefault="006D6D20" w:rsidP="00587443">
            <w:pPr>
              <w:rPr>
                <w:rFonts w:ascii="Times New Roman" w:hAnsi="Times New Roman" w:cs="Times New Roman"/>
                <w:bCs/>
                <w:i/>
                <w:sz w:val="24"/>
                <w:szCs w:val="24"/>
              </w:rPr>
            </w:pPr>
            <w:r>
              <w:rPr>
                <w:rFonts w:ascii="Times New Roman" w:hAnsi="Times New Roman"/>
              </w:rPr>
              <w:t>стандарты антикоррупционного поведения и последствия его нарушения.</w:t>
            </w:r>
          </w:p>
        </w:tc>
        <w:tc>
          <w:tcPr>
            <w:tcW w:w="2243" w:type="dxa"/>
            <w:tcBorders>
              <w:top w:val="single" w:sz="4" w:space="0" w:color="auto"/>
              <w:left w:val="single" w:sz="4" w:space="0" w:color="auto"/>
              <w:bottom w:val="single" w:sz="4" w:space="0" w:color="auto"/>
              <w:right w:val="single" w:sz="4" w:space="0" w:color="auto"/>
            </w:tcBorders>
          </w:tcPr>
          <w:p w14:paraId="0BE16A17" w14:textId="77777777" w:rsidR="00A07404" w:rsidRPr="00900FFA" w:rsidRDefault="00A07404" w:rsidP="00587443">
            <w:pPr>
              <w:jc w:val="center"/>
              <w:rPr>
                <w:rFonts w:ascii="Times New Roman" w:hAnsi="Times New Roman" w:cs="Times New Roman"/>
                <w:bCs/>
                <w:i/>
                <w:sz w:val="24"/>
                <w:szCs w:val="24"/>
              </w:rPr>
            </w:pPr>
            <w:r w:rsidRPr="00900FFA">
              <w:rPr>
                <w:rFonts w:ascii="Times New Roman" w:hAnsi="Times New Roman" w:cs="Times New Roman"/>
                <w:bCs/>
                <w:i/>
                <w:sz w:val="24"/>
                <w:szCs w:val="24"/>
              </w:rPr>
              <w:t>-</w:t>
            </w:r>
          </w:p>
        </w:tc>
      </w:tr>
      <w:tr w:rsidR="00A07404" w:rsidRPr="00900FFA" w14:paraId="6C4031E7" w14:textId="77777777" w:rsidTr="00587443">
        <w:tc>
          <w:tcPr>
            <w:tcW w:w="2202" w:type="dxa"/>
            <w:tcBorders>
              <w:top w:val="single" w:sz="4" w:space="0" w:color="auto"/>
              <w:left w:val="single" w:sz="4" w:space="0" w:color="auto"/>
              <w:right w:val="single" w:sz="4" w:space="0" w:color="auto"/>
            </w:tcBorders>
          </w:tcPr>
          <w:p w14:paraId="2DEE23B6" w14:textId="728B216E" w:rsidR="00A07404" w:rsidRPr="00900FFA" w:rsidRDefault="006D6D20" w:rsidP="006D6D20">
            <w:pPr>
              <w:rPr>
                <w:rFonts w:ascii="Times New Roman" w:hAnsi="Times New Roman" w:cs="Times New Roman"/>
                <w:bCs/>
                <w:sz w:val="24"/>
                <w:szCs w:val="24"/>
              </w:rPr>
            </w:pPr>
            <w:r>
              <w:rPr>
                <w:rFonts w:ascii="Times New Roman" w:hAnsi="Times New Roman" w:cs="Times New Roman"/>
                <w:bCs/>
                <w:sz w:val="24"/>
                <w:szCs w:val="24"/>
              </w:rPr>
              <w:t>О</w:t>
            </w:r>
            <w:r w:rsidR="00A07404" w:rsidRPr="00900FFA">
              <w:rPr>
                <w:rFonts w:ascii="Times New Roman" w:hAnsi="Times New Roman" w:cs="Times New Roman"/>
                <w:bCs/>
                <w:sz w:val="24"/>
                <w:szCs w:val="24"/>
              </w:rPr>
              <w:t xml:space="preserve">К </w:t>
            </w:r>
            <w:r>
              <w:rPr>
                <w:rFonts w:ascii="Times New Roman" w:hAnsi="Times New Roman" w:cs="Times New Roman"/>
                <w:bCs/>
                <w:sz w:val="24"/>
                <w:szCs w:val="24"/>
              </w:rPr>
              <w:t>09</w:t>
            </w:r>
          </w:p>
        </w:tc>
        <w:tc>
          <w:tcPr>
            <w:tcW w:w="2564" w:type="dxa"/>
            <w:tcBorders>
              <w:top w:val="single" w:sz="4" w:space="0" w:color="auto"/>
              <w:left w:val="single" w:sz="4" w:space="0" w:color="auto"/>
              <w:right w:val="single" w:sz="4" w:space="0" w:color="auto"/>
            </w:tcBorders>
            <w:hideMark/>
          </w:tcPr>
          <w:p w14:paraId="3DBA0AFD" w14:textId="77777777" w:rsidR="00A07404" w:rsidRDefault="006D6D20" w:rsidP="00587443">
            <w:pPr>
              <w:rPr>
                <w:rFonts w:ascii="Times New Roman" w:hAnsi="Times New Roman"/>
              </w:rPr>
            </w:pPr>
            <w:r>
              <w:rPr>
                <w:rFonts w:ascii="Times New Roman" w:hAnsi="Times New Roman"/>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2BBAB198" w14:textId="77777777" w:rsidR="006D6D20" w:rsidRDefault="006D6D20" w:rsidP="00587443">
            <w:pPr>
              <w:rPr>
                <w:rFonts w:ascii="Times New Roman" w:hAnsi="Times New Roman"/>
              </w:rPr>
            </w:pPr>
            <w:r>
              <w:rPr>
                <w:rFonts w:ascii="Times New Roman" w:hAnsi="Times New Roman"/>
              </w:rPr>
              <w:t>участвовать в диалогах на знакомые общие и профессиональные темы;</w:t>
            </w:r>
          </w:p>
          <w:p w14:paraId="6F81399B" w14:textId="77777777" w:rsidR="006D6D20" w:rsidRDefault="006D6D20" w:rsidP="00587443">
            <w:pPr>
              <w:rPr>
                <w:rFonts w:ascii="Times New Roman" w:hAnsi="Times New Roman"/>
              </w:rPr>
            </w:pPr>
            <w:r>
              <w:rPr>
                <w:rFonts w:ascii="Times New Roman" w:hAnsi="Times New Roman"/>
              </w:rPr>
              <w:t>строить простые высказывания о себе и о своей профессиональной деятельности;</w:t>
            </w:r>
          </w:p>
          <w:p w14:paraId="7A691BC0" w14:textId="77777777" w:rsidR="006D6D20" w:rsidRDefault="006D6D20" w:rsidP="00587443">
            <w:pPr>
              <w:rPr>
                <w:rFonts w:ascii="Times New Roman" w:hAnsi="Times New Roman"/>
              </w:rPr>
            </w:pPr>
            <w:r>
              <w:rPr>
                <w:rFonts w:ascii="Times New Roman" w:hAnsi="Times New Roman"/>
              </w:rPr>
              <w:t>кратко обосновывать и объяснять свои действия (текущие и планируемые);</w:t>
            </w:r>
          </w:p>
          <w:p w14:paraId="23DCCF64" w14:textId="41515DC6" w:rsidR="006D6D20" w:rsidRPr="00900FFA" w:rsidRDefault="006D6D20" w:rsidP="00587443">
            <w:pPr>
              <w:rPr>
                <w:rFonts w:ascii="Times New Roman" w:hAnsi="Times New Roman" w:cs="Times New Roman"/>
                <w:bCs/>
                <w:sz w:val="24"/>
                <w:szCs w:val="24"/>
              </w:rPr>
            </w:pPr>
            <w:r>
              <w:rPr>
                <w:rFonts w:ascii="Times New Roman" w:hAnsi="Times New Roman"/>
              </w:rPr>
              <w:t>писать простые связные сообщения на знакомые или интересующие профессиональные темы</w:t>
            </w:r>
          </w:p>
        </w:tc>
        <w:tc>
          <w:tcPr>
            <w:tcW w:w="2619" w:type="dxa"/>
            <w:tcBorders>
              <w:top w:val="single" w:sz="4" w:space="0" w:color="auto"/>
              <w:left w:val="single" w:sz="4" w:space="0" w:color="auto"/>
              <w:bottom w:val="single" w:sz="4" w:space="0" w:color="auto"/>
              <w:right w:val="single" w:sz="4" w:space="0" w:color="auto"/>
            </w:tcBorders>
            <w:shd w:val="clear" w:color="auto" w:fill="auto"/>
          </w:tcPr>
          <w:p w14:paraId="041F6F7F" w14:textId="77777777" w:rsidR="00A07404" w:rsidRDefault="006D6D20" w:rsidP="00587443">
            <w:pPr>
              <w:rPr>
                <w:rFonts w:ascii="Times New Roman" w:hAnsi="Times New Roman"/>
              </w:rPr>
            </w:pPr>
            <w:r>
              <w:rPr>
                <w:rFonts w:ascii="Times New Roman" w:hAnsi="Times New Roman"/>
              </w:rPr>
              <w:t>правила построения простых и сложных предложений на профессиональные темы;</w:t>
            </w:r>
          </w:p>
          <w:p w14:paraId="51EF51FE" w14:textId="77777777" w:rsidR="006D6D20" w:rsidRDefault="006D6D20" w:rsidP="00587443">
            <w:pPr>
              <w:rPr>
                <w:rFonts w:ascii="Times New Roman" w:hAnsi="Times New Roman"/>
              </w:rPr>
            </w:pPr>
            <w:r>
              <w:rPr>
                <w:rFonts w:ascii="Times New Roman" w:hAnsi="Times New Roman"/>
              </w:rPr>
              <w:t>основные общеупотребительные глаголы (бытовая и профессиональная лексика);</w:t>
            </w:r>
          </w:p>
          <w:p w14:paraId="35336579" w14:textId="77777777" w:rsidR="006D6D20" w:rsidRDefault="006D6D20" w:rsidP="00587443">
            <w:pPr>
              <w:rPr>
                <w:rFonts w:ascii="Times New Roman" w:hAnsi="Times New Roman"/>
              </w:rPr>
            </w:pPr>
            <w:r>
              <w:rPr>
                <w:rFonts w:ascii="Times New Roman" w:hAnsi="Times New Roman"/>
              </w:rPr>
              <w:t>лексический минимум, относящийся к описанию предметов, средств и процессов профессиональной деятельности;</w:t>
            </w:r>
          </w:p>
          <w:p w14:paraId="48BAB3A7" w14:textId="77777777" w:rsidR="006D6D20" w:rsidRDefault="006D6D20" w:rsidP="00587443">
            <w:pPr>
              <w:rPr>
                <w:rFonts w:ascii="Times New Roman" w:hAnsi="Times New Roman"/>
              </w:rPr>
            </w:pPr>
            <w:r>
              <w:rPr>
                <w:rFonts w:ascii="Times New Roman" w:hAnsi="Times New Roman"/>
              </w:rPr>
              <w:t>особенности произношения;</w:t>
            </w:r>
          </w:p>
          <w:p w14:paraId="690CF3BC" w14:textId="5449B9E9" w:rsidR="006D6D20" w:rsidRPr="00900FFA" w:rsidRDefault="006D6D20" w:rsidP="00587443">
            <w:pPr>
              <w:rPr>
                <w:rFonts w:ascii="Times New Roman" w:hAnsi="Times New Roman" w:cs="Times New Roman"/>
                <w:bCs/>
                <w:i/>
                <w:sz w:val="24"/>
                <w:szCs w:val="24"/>
              </w:rPr>
            </w:pPr>
            <w:r>
              <w:rPr>
                <w:rFonts w:ascii="Times New Roman" w:hAnsi="Times New Roman"/>
              </w:rPr>
              <w:t>правила чтения текстов профессиональной направленности</w:t>
            </w:r>
          </w:p>
        </w:tc>
        <w:tc>
          <w:tcPr>
            <w:tcW w:w="2243" w:type="dxa"/>
            <w:tcBorders>
              <w:top w:val="single" w:sz="4" w:space="0" w:color="auto"/>
              <w:left w:val="single" w:sz="4" w:space="0" w:color="auto"/>
              <w:bottom w:val="single" w:sz="4" w:space="0" w:color="auto"/>
              <w:right w:val="single" w:sz="4" w:space="0" w:color="auto"/>
            </w:tcBorders>
            <w:hideMark/>
          </w:tcPr>
          <w:p w14:paraId="30EF6D48" w14:textId="2AC172C0" w:rsidR="00A07404" w:rsidRPr="00900FFA" w:rsidRDefault="00A07404" w:rsidP="00587443">
            <w:pPr>
              <w:rPr>
                <w:rFonts w:ascii="Times New Roman" w:hAnsi="Times New Roman" w:cs="Times New Roman"/>
                <w:bCs/>
                <w:sz w:val="24"/>
                <w:szCs w:val="24"/>
              </w:rPr>
            </w:pPr>
          </w:p>
        </w:tc>
      </w:tr>
      <w:bookmarkEnd w:id="19"/>
    </w:tbl>
    <w:p w14:paraId="18471DFC" w14:textId="23AD34FC" w:rsidR="00A07404" w:rsidRDefault="00A07404" w:rsidP="003A61FF">
      <w:pPr>
        <w:spacing w:after="120"/>
        <w:ind w:firstLine="709"/>
        <w:rPr>
          <w:rFonts w:ascii="Times New Roman" w:hAnsi="Times New Roman" w:cs="Times New Roman"/>
          <w:bCs/>
          <w:sz w:val="24"/>
          <w:szCs w:val="24"/>
        </w:rPr>
      </w:pPr>
    </w:p>
    <w:p w14:paraId="46D6625E" w14:textId="425C697A" w:rsidR="008F7A51" w:rsidRDefault="008F7A51" w:rsidP="003A61FF">
      <w:pPr>
        <w:spacing w:after="120"/>
        <w:ind w:firstLine="709"/>
        <w:rPr>
          <w:rFonts w:ascii="Times New Roman" w:hAnsi="Times New Roman" w:cs="Times New Roman"/>
          <w:bCs/>
          <w:sz w:val="24"/>
          <w:szCs w:val="24"/>
        </w:rPr>
      </w:pPr>
    </w:p>
    <w:p w14:paraId="6E475671" w14:textId="6C67D3F7" w:rsidR="008F7A51" w:rsidRDefault="008F7A51" w:rsidP="003A61FF">
      <w:pPr>
        <w:spacing w:after="120"/>
        <w:ind w:firstLine="709"/>
        <w:rPr>
          <w:rFonts w:ascii="Times New Roman" w:hAnsi="Times New Roman" w:cs="Times New Roman"/>
          <w:bCs/>
          <w:sz w:val="24"/>
          <w:szCs w:val="24"/>
        </w:rPr>
      </w:pPr>
    </w:p>
    <w:p w14:paraId="663B95F3" w14:textId="4D376FBE" w:rsidR="008F7A51" w:rsidRDefault="008F7A51" w:rsidP="003A61FF">
      <w:pPr>
        <w:spacing w:after="120"/>
        <w:ind w:firstLine="709"/>
        <w:rPr>
          <w:rFonts w:ascii="Times New Roman" w:hAnsi="Times New Roman" w:cs="Times New Roman"/>
          <w:bCs/>
          <w:sz w:val="24"/>
          <w:szCs w:val="24"/>
        </w:rPr>
      </w:pPr>
    </w:p>
    <w:p w14:paraId="62C6B752" w14:textId="77777777" w:rsidR="00F82930" w:rsidRDefault="00F82930" w:rsidP="003A61FF">
      <w:pPr>
        <w:spacing w:after="120"/>
        <w:ind w:firstLine="709"/>
        <w:rPr>
          <w:rFonts w:ascii="Times New Roman" w:hAnsi="Times New Roman" w:cs="Times New Roman"/>
          <w:bCs/>
          <w:sz w:val="24"/>
          <w:szCs w:val="24"/>
        </w:rPr>
      </w:pPr>
    </w:p>
    <w:p w14:paraId="3CB60B87" w14:textId="1404DCE0" w:rsidR="000F7723" w:rsidRPr="0059410A" w:rsidRDefault="0059410A" w:rsidP="0059410A">
      <w:pPr>
        <w:spacing w:after="120"/>
        <w:ind w:left="360"/>
        <w:rPr>
          <w:rFonts w:ascii="Times New Roman" w:hAnsi="Times New Roman" w:cs="Times New Roman"/>
          <w:b/>
          <w:sz w:val="24"/>
          <w:szCs w:val="24"/>
        </w:rPr>
      </w:pPr>
      <w:r>
        <w:rPr>
          <w:rFonts w:ascii="Times New Roman" w:hAnsi="Times New Roman" w:cs="Times New Roman"/>
          <w:b/>
          <w:sz w:val="24"/>
          <w:szCs w:val="24"/>
        </w:rPr>
        <w:lastRenderedPageBreak/>
        <w:t xml:space="preserve">1.3 </w:t>
      </w:r>
      <w:r w:rsidR="000F7723" w:rsidRPr="0059410A">
        <w:rPr>
          <w:rFonts w:ascii="Times New Roman" w:hAnsi="Times New Roman" w:cs="Times New Roman"/>
          <w:b/>
          <w:sz w:val="24"/>
          <w:szCs w:val="24"/>
        </w:rPr>
        <w:t>Обоснование часов вариативной части ОПОП-П</w:t>
      </w:r>
    </w:p>
    <w:p w14:paraId="1FDA3B11" w14:textId="77777777" w:rsidR="00EF09B2" w:rsidRPr="00B9365F" w:rsidRDefault="00EF09B2" w:rsidP="00EF09B2">
      <w:pPr>
        <w:pStyle w:val="a4"/>
        <w:spacing w:after="120"/>
        <w:rPr>
          <w:rFonts w:ascii="Times New Roman" w:hAnsi="Times New Roman" w:cs="Times New Roman"/>
          <w:b/>
          <w:sz w:val="24"/>
          <w:szCs w:val="24"/>
        </w:rPr>
      </w:pPr>
    </w:p>
    <w:tbl>
      <w:tblPr>
        <w:tblStyle w:val="a3"/>
        <w:tblW w:w="9639" w:type="dxa"/>
        <w:tblInd w:w="-5" w:type="dxa"/>
        <w:tblLook w:val="04A0" w:firstRow="1" w:lastRow="0" w:firstColumn="1" w:lastColumn="0" w:noHBand="0" w:noVBand="1"/>
      </w:tblPr>
      <w:tblGrid>
        <w:gridCol w:w="761"/>
        <w:gridCol w:w="3101"/>
        <w:gridCol w:w="1990"/>
        <w:gridCol w:w="1429"/>
        <w:gridCol w:w="2358"/>
      </w:tblGrid>
      <w:tr w:rsidR="005714CE" w:rsidRPr="008F7A51" w14:paraId="08542B8C" w14:textId="77777777" w:rsidTr="00EF09B2">
        <w:tc>
          <w:tcPr>
            <w:tcW w:w="770" w:type="dxa"/>
          </w:tcPr>
          <w:p w14:paraId="2EE51CBA" w14:textId="77777777" w:rsidR="005714CE" w:rsidRPr="008F7A51" w:rsidRDefault="005714CE" w:rsidP="00587443">
            <w:pPr>
              <w:pStyle w:val="a4"/>
              <w:spacing w:after="120"/>
              <w:ind w:left="0"/>
              <w:rPr>
                <w:rFonts w:ascii="Times New Roman" w:hAnsi="Times New Roman" w:cs="Times New Roman"/>
                <w:b/>
                <w:sz w:val="23"/>
                <w:szCs w:val="23"/>
              </w:rPr>
            </w:pPr>
            <w:r w:rsidRPr="008F7A51">
              <w:rPr>
                <w:rFonts w:ascii="Times New Roman" w:hAnsi="Times New Roman" w:cs="Times New Roman"/>
                <w:b/>
                <w:sz w:val="23"/>
                <w:szCs w:val="23"/>
              </w:rPr>
              <w:t>№№ п/п</w:t>
            </w:r>
          </w:p>
        </w:tc>
        <w:tc>
          <w:tcPr>
            <w:tcW w:w="3217" w:type="dxa"/>
          </w:tcPr>
          <w:p w14:paraId="5B71D26B" w14:textId="76CF84B7" w:rsidR="005714CE" w:rsidRPr="008F7A51" w:rsidRDefault="00355830" w:rsidP="00355830">
            <w:pPr>
              <w:pStyle w:val="a4"/>
              <w:spacing w:after="120"/>
              <w:ind w:left="0"/>
              <w:rPr>
                <w:rFonts w:ascii="Times New Roman" w:hAnsi="Times New Roman" w:cs="Times New Roman"/>
                <w:b/>
                <w:sz w:val="23"/>
                <w:szCs w:val="23"/>
              </w:rPr>
            </w:pPr>
            <w:r w:rsidRPr="008F7A51">
              <w:rPr>
                <w:rFonts w:ascii="Times New Roman" w:hAnsi="Times New Roman" w:cs="Times New Roman"/>
                <w:b/>
                <w:sz w:val="23"/>
                <w:szCs w:val="23"/>
              </w:rPr>
              <w:t>Дополнительные знания, умения</w:t>
            </w:r>
          </w:p>
        </w:tc>
        <w:tc>
          <w:tcPr>
            <w:tcW w:w="1774" w:type="dxa"/>
          </w:tcPr>
          <w:p w14:paraId="38A226F1" w14:textId="77777777" w:rsidR="005714CE" w:rsidRPr="008F7A51" w:rsidRDefault="005714CE" w:rsidP="00587443">
            <w:pPr>
              <w:pStyle w:val="a4"/>
              <w:spacing w:after="120"/>
              <w:ind w:left="0"/>
              <w:rPr>
                <w:rFonts w:ascii="Times New Roman" w:hAnsi="Times New Roman" w:cs="Times New Roman"/>
                <w:b/>
                <w:sz w:val="23"/>
                <w:szCs w:val="23"/>
              </w:rPr>
            </w:pPr>
            <w:r w:rsidRPr="008F7A51">
              <w:rPr>
                <w:rFonts w:ascii="Times New Roman" w:hAnsi="Times New Roman" w:cs="Times New Roman"/>
                <w:b/>
                <w:sz w:val="23"/>
                <w:szCs w:val="23"/>
              </w:rPr>
              <w:t>№, наименование темы</w:t>
            </w:r>
          </w:p>
        </w:tc>
        <w:tc>
          <w:tcPr>
            <w:tcW w:w="1488" w:type="dxa"/>
          </w:tcPr>
          <w:p w14:paraId="3FBCBDBF" w14:textId="77777777" w:rsidR="005714CE" w:rsidRPr="008F7A51" w:rsidRDefault="005714CE" w:rsidP="00587443">
            <w:pPr>
              <w:pStyle w:val="a4"/>
              <w:spacing w:after="120"/>
              <w:ind w:left="0"/>
              <w:rPr>
                <w:rFonts w:ascii="Times New Roman" w:hAnsi="Times New Roman" w:cs="Times New Roman"/>
                <w:b/>
                <w:sz w:val="23"/>
                <w:szCs w:val="23"/>
              </w:rPr>
            </w:pPr>
            <w:r w:rsidRPr="008F7A51">
              <w:rPr>
                <w:rFonts w:ascii="Times New Roman" w:hAnsi="Times New Roman" w:cs="Times New Roman"/>
                <w:b/>
                <w:sz w:val="23"/>
                <w:szCs w:val="23"/>
              </w:rPr>
              <w:t>Объем часов</w:t>
            </w:r>
          </w:p>
        </w:tc>
        <w:tc>
          <w:tcPr>
            <w:tcW w:w="2390" w:type="dxa"/>
          </w:tcPr>
          <w:p w14:paraId="46C82C31" w14:textId="77777777" w:rsidR="005714CE" w:rsidRPr="008F7A51" w:rsidRDefault="005714CE" w:rsidP="00587443">
            <w:pPr>
              <w:pStyle w:val="a4"/>
              <w:spacing w:after="120"/>
              <w:ind w:left="0"/>
              <w:rPr>
                <w:rFonts w:ascii="Times New Roman" w:hAnsi="Times New Roman" w:cs="Times New Roman"/>
                <w:b/>
                <w:sz w:val="23"/>
                <w:szCs w:val="23"/>
              </w:rPr>
            </w:pPr>
            <w:r w:rsidRPr="008F7A51">
              <w:rPr>
                <w:rFonts w:ascii="Times New Roman" w:hAnsi="Times New Roman" w:cs="Times New Roman"/>
                <w:b/>
                <w:sz w:val="23"/>
                <w:szCs w:val="23"/>
              </w:rPr>
              <w:t>Обоснование включения в рабочую программу</w:t>
            </w:r>
          </w:p>
        </w:tc>
      </w:tr>
      <w:tr w:rsidR="00B93530" w:rsidRPr="008F7A51" w14:paraId="633C5DC0" w14:textId="77777777" w:rsidTr="00EF09B2">
        <w:tc>
          <w:tcPr>
            <w:tcW w:w="770" w:type="dxa"/>
          </w:tcPr>
          <w:p w14:paraId="201741E0" w14:textId="4B9CB736" w:rsidR="00B93530" w:rsidRPr="008F7A51" w:rsidRDefault="00B93530" w:rsidP="00B93530">
            <w:pPr>
              <w:pStyle w:val="a4"/>
              <w:spacing w:after="120"/>
              <w:ind w:left="0"/>
              <w:rPr>
                <w:rFonts w:ascii="Times New Roman" w:hAnsi="Times New Roman" w:cs="Times New Roman"/>
                <w:bCs/>
                <w:sz w:val="23"/>
                <w:szCs w:val="23"/>
              </w:rPr>
            </w:pPr>
            <w:r w:rsidRPr="008F7A51">
              <w:rPr>
                <w:rFonts w:ascii="Times New Roman" w:hAnsi="Times New Roman" w:cs="Times New Roman"/>
                <w:bCs/>
                <w:sz w:val="23"/>
                <w:szCs w:val="23"/>
              </w:rPr>
              <w:t>1</w:t>
            </w:r>
          </w:p>
        </w:tc>
        <w:tc>
          <w:tcPr>
            <w:tcW w:w="3217" w:type="dxa"/>
          </w:tcPr>
          <w:p w14:paraId="354D7A20" w14:textId="6760C04D" w:rsidR="00B93530" w:rsidRPr="008F7A51" w:rsidRDefault="00B93530" w:rsidP="00B93530">
            <w:pPr>
              <w:pStyle w:val="a4"/>
              <w:spacing w:after="120"/>
              <w:ind w:left="0"/>
              <w:rPr>
                <w:rFonts w:ascii="Times New Roman" w:hAnsi="Times New Roman" w:cs="Times New Roman"/>
                <w:bCs/>
                <w:sz w:val="23"/>
                <w:szCs w:val="23"/>
              </w:rPr>
            </w:pPr>
            <w:r w:rsidRPr="008F7A51">
              <w:rPr>
                <w:rFonts w:ascii="Times New Roman" w:eastAsia="Times New Roman" w:hAnsi="Times New Roman" w:cs="Times New Roman"/>
                <w:sz w:val="23"/>
                <w:szCs w:val="23"/>
              </w:rPr>
              <w:t xml:space="preserve">Самостоятельное выполнение </w:t>
            </w:r>
            <w:r w:rsidRPr="008F7A51">
              <w:rPr>
                <w:rFonts w:ascii="Times New Roman" w:eastAsia="Calibri" w:hAnsi="Times New Roman" w:cs="Times New Roman"/>
                <w:sz w:val="23"/>
                <w:szCs w:val="23"/>
              </w:rPr>
              <w:t>тренировочных лексических и лексико-грамматических упражнений на закрепление активной лексики и фразеологических оборотов.</w:t>
            </w:r>
          </w:p>
        </w:tc>
        <w:tc>
          <w:tcPr>
            <w:tcW w:w="1774" w:type="dxa"/>
          </w:tcPr>
          <w:p w14:paraId="7852FF41" w14:textId="27CA50C0" w:rsidR="00B93530" w:rsidRPr="008F7A51" w:rsidRDefault="00B93530" w:rsidP="00B93530">
            <w:pPr>
              <w:pStyle w:val="a4"/>
              <w:spacing w:after="120"/>
              <w:ind w:left="0"/>
              <w:rPr>
                <w:rFonts w:ascii="Times New Roman" w:hAnsi="Times New Roman" w:cs="Times New Roman"/>
                <w:bCs/>
                <w:sz w:val="23"/>
                <w:szCs w:val="23"/>
              </w:rPr>
            </w:pPr>
            <w:r w:rsidRPr="008F7A51">
              <w:rPr>
                <w:rFonts w:ascii="Times New Roman" w:eastAsia="Calibri" w:hAnsi="Times New Roman" w:cs="Times New Roman"/>
                <w:b/>
                <w:bCs/>
                <w:sz w:val="23"/>
                <w:szCs w:val="23"/>
              </w:rPr>
              <w:t xml:space="preserve">Тема 1.2. </w:t>
            </w:r>
            <w:r w:rsidRPr="008F7A51">
              <w:rPr>
                <w:rFonts w:ascii="Times New Roman" w:eastAsia="Calibri" w:hAnsi="Times New Roman" w:cs="Times New Roman"/>
                <w:bCs/>
                <w:sz w:val="23"/>
                <w:szCs w:val="23"/>
              </w:rPr>
              <w:t>Роль образования в современном мире.</w:t>
            </w:r>
          </w:p>
        </w:tc>
        <w:tc>
          <w:tcPr>
            <w:tcW w:w="1488" w:type="dxa"/>
          </w:tcPr>
          <w:p w14:paraId="23175474" w14:textId="607198D6" w:rsidR="00B93530" w:rsidRPr="008F7A51" w:rsidRDefault="00B93530" w:rsidP="00B93530">
            <w:pPr>
              <w:pStyle w:val="a4"/>
              <w:spacing w:after="120"/>
              <w:ind w:left="0"/>
              <w:rPr>
                <w:rFonts w:ascii="Times New Roman" w:hAnsi="Times New Roman" w:cs="Times New Roman"/>
                <w:bCs/>
                <w:sz w:val="23"/>
                <w:szCs w:val="23"/>
              </w:rPr>
            </w:pPr>
            <w:r w:rsidRPr="008F7A51">
              <w:rPr>
                <w:rFonts w:ascii="Times New Roman" w:hAnsi="Times New Roman" w:cs="Times New Roman"/>
                <w:bCs/>
                <w:sz w:val="23"/>
                <w:szCs w:val="23"/>
              </w:rPr>
              <w:t>2</w:t>
            </w:r>
          </w:p>
        </w:tc>
        <w:tc>
          <w:tcPr>
            <w:tcW w:w="2390" w:type="dxa"/>
            <w:vMerge w:val="restart"/>
          </w:tcPr>
          <w:p w14:paraId="510FB916" w14:textId="75E7E069" w:rsidR="00B93530" w:rsidRPr="008F7A51" w:rsidRDefault="00B93530" w:rsidP="00B93530">
            <w:pPr>
              <w:pStyle w:val="a4"/>
              <w:spacing w:after="120"/>
              <w:ind w:left="0"/>
              <w:rPr>
                <w:rFonts w:ascii="Times New Roman" w:hAnsi="Times New Roman" w:cs="Times New Roman"/>
                <w:bCs/>
                <w:sz w:val="23"/>
                <w:szCs w:val="23"/>
              </w:rPr>
            </w:pPr>
            <w:r w:rsidRPr="008F7A51">
              <w:rPr>
                <w:rFonts w:ascii="Times New Roman" w:hAnsi="Times New Roman" w:cs="Times New Roman"/>
                <w:bCs/>
                <w:sz w:val="23"/>
                <w:szCs w:val="23"/>
                <w:lang w:bidi="ru-RU"/>
              </w:rPr>
              <w:t>Систематизация и закрепление полученных знаний и практических умений обучающимися</w:t>
            </w:r>
            <w:r w:rsidRPr="008F7A51">
              <w:rPr>
                <w:rFonts w:ascii="Times New Roman" w:eastAsia="Arial Unicode MS" w:hAnsi="Times New Roman" w:cs="Times New Roman"/>
                <w:color w:val="000000"/>
                <w:sz w:val="23"/>
                <w:szCs w:val="23"/>
                <w:shd w:val="clear" w:color="auto" w:fill="FFFFFF"/>
                <w:lang w:eastAsia="ru-RU" w:bidi="ru-RU"/>
              </w:rPr>
              <w:t xml:space="preserve"> для успешного использования английского языка в будущей профессиональной деятельности</w:t>
            </w:r>
          </w:p>
        </w:tc>
      </w:tr>
      <w:tr w:rsidR="00B93530" w:rsidRPr="008F7A51" w14:paraId="55F43310" w14:textId="77777777" w:rsidTr="00EF09B2">
        <w:tc>
          <w:tcPr>
            <w:tcW w:w="770" w:type="dxa"/>
          </w:tcPr>
          <w:p w14:paraId="49DF2E5E" w14:textId="253744FF" w:rsidR="00B93530" w:rsidRPr="008F7A51" w:rsidRDefault="00B93530" w:rsidP="00B93530">
            <w:pPr>
              <w:pStyle w:val="a4"/>
              <w:spacing w:after="120"/>
              <w:ind w:left="0"/>
              <w:rPr>
                <w:rFonts w:ascii="Times New Roman" w:hAnsi="Times New Roman" w:cs="Times New Roman"/>
                <w:bCs/>
                <w:sz w:val="23"/>
                <w:szCs w:val="23"/>
              </w:rPr>
            </w:pPr>
            <w:r w:rsidRPr="008F7A51">
              <w:rPr>
                <w:rFonts w:ascii="Times New Roman" w:hAnsi="Times New Roman" w:cs="Times New Roman"/>
                <w:bCs/>
                <w:sz w:val="23"/>
                <w:szCs w:val="23"/>
              </w:rPr>
              <w:t>2</w:t>
            </w:r>
          </w:p>
        </w:tc>
        <w:tc>
          <w:tcPr>
            <w:tcW w:w="3217" w:type="dxa"/>
          </w:tcPr>
          <w:p w14:paraId="12029BCD" w14:textId="05BE3A38" w:rsidR="00B93530" w:rsidRPr="008F7A51" w:rsidRDefault="00B93530" w:rsidP="00B93530">
            <w:pPr>
              <w:pStyle w:val="a4"/>
              <w:spacing w:after="120"/>
              <w:ind w:left="0"/>
              <w:rPr>
                <w:rFonts w:ascii="Times New Roman" w:hAnsi="Times New Roman" w:cs="Times New Roman"/>
                <w:bCs/>
                <w:sz w:val="23"/>
                <w:szCs w:val="23"/>
              </w:rPr>
            </w:pPr>
            <w:r w:rsidRPr="008F7A51">
              <w:rPr>
                <w:rFonts w:ascii="Times New Roman" w:eastAsia="Times New Roman" w:hAnsi="Times New Roman" w:cs="Times New Roman"/>
                <w:sz w:val="23"/>
                <w:szCs w:val="23"/>
              </w:rPr>
              <w:t xml:space="preserve">Самостоятельное </w:t>
            </w:r>
            <w:r w:rsidRPr="008F7A51">
              <w:rPr>
                <w:rFonts w:ascii="Times New Roman" w:eastAsia="Calibri" w:hAnsi="Times New Roman" w:cs="Times New Roman"/>
                <w:bCs/>
                <w:sz w:val="23"/>
                <w:szCs w:val="23"/>
              </w:rPr>
              <w:t>составление резюме на иностранном языке.</w:t>
            </w:r>
          </w:p>
        </w:tc>
        <w:tc>
          <w:tcPr>
            <w:tcW w:w="1774" w:type="dxa"/>
          </w:tcPr>
          <w:p w14:paraId="091FBE2D" w14:textId="7425106F" w:rsidR="00B93530" w:rsidRPr="008F7A51" w:rsidRDefault="00B93530" w:rsidP="00B93530">
            <w:pPr>
              <w:pStyle w:val="a4"/>
              <w:spacing w:after="120"/>
              <w:ind w:left="0"/>
              <w:rPr>
                <w:rFonts w:ascii="Times New Roman" w:hAnsi="Times New Roman" w:cs="Times New Roman"/>
                <w:bCs/>
                <w:sz w:val="23"/>
                <w:szCs w:val="23"/>
              </w:rPr>
            </w:pPr>
            <w:r w:rsidRPr="008F7A51">
              <w:rPr>
                <w:rFonts w:ascii="Times New Roman" w:eastAsia="Calibri" w:hAnsi="Times New Roman" w:cs="Times New Roman"/>
                <w:b/>
                <w:bCs/>
                <w:sz w:val="23"/>
                <w:szCs w:val="23"/>
              </w:rPr>
              <w:t xml:space="preserve">Тема 1.3. </w:t>
            </w:r>
            <w:r w:rsidRPr="008F7A51">
              <w:rPr>
                <w:rFonts w:ascii="Times New Roman" w:eastAsia="Calibri" w:hAnsi="Times New Roman" w:cs="Times New Roman"/>
                <w:bCs/>
                <w:sz w:val="23"/>
                <w:szCs w:val="23"/>
              </w:rPr>
              <w:t>Карьера и трудоустройство</w:t>
            </w:r>
          </w:p>
        </w:tc>
        <w:tc>
          <w:tcPr>
            <w:tcW w:w="1488" w:type="dxa"/>
          </w:tcPr>
          <w:p w14:paraId="21CF6864" w14:textId="31D97B6E" w:rsidR="00B93530" w:rsidRPr="008F7A51" w:rsidRDefault="00B93530" w:rsidP="00B93530">
            <w:pPr>
              <w:pStyle w:val="a4"/>
              <w:spacing w:after="120"/>
              <w:ind w:left="0"/>
              <w:rPr>
                <w:rFonts w:ascii="Times New Roman" w:hAnsi="Times New Roman" w:cs="Times New Roman"/>
                <w:bCs/>
                <w:sz w:val="23"/>
                <w:szCs w:val="23"/>
              </w:rPr>
            </w:pPr>
            <w:r w:rsidRPr="008F7A51">
              <w:rPr>
                <w:rFonts w:ascii="Times New Roman" w:hAnsi="Times New Roman" w:cs="Times New Roman"/>
                <w:bCs/>
                <w:sz w:val="23"/>
                <w:szCs w:val="23"/>
              </w:rPr>
              <w:t>2</w:t>
            </w:r>
          </w:p>
        </w:tc>
        <w:tc>
          <w:tcPr>
            <w:tcW w:w="2390" w:type="dxa"/>
            <w:vMerge/>
          </w:tcPr>
          <w:p w14:paraId="2CE485F8" w14:textId="59054D17" w:rsidR="00B93530" w:rsidRPr="008F7A51" w:rsidRDefault="00B93530" w:rsidP="00B93530">
            <w:pPr>
              <w:pStyle w:val="a4"/>
              <w:spacing w:after="120"/>
              <w:ind w:left="0"/>
              <w:rPr>
                <w:rFonts w:ascii="Times New Roman" w:hAnsi="Times New Roman" w:cs="Times New Roman"/>
                <w:bCs/>
                <w:sz w:val="23"/>
                <w:szCs w:val="23"/>
              </w:rPr>
            </w:pPr>
          </w:p>
        </w:tc>
      </w:tr>
      <w:tr w:rsidR="00B93530" w:rsidRPr="008F7A51" w14:paraId="029AA9CB" w14:textId="77777777" w:rsidTr="00EF09B2">
        <w:tc>
          <w:tcPr>
            <w:tcW w:w="770" w:type="dxa"/>
          </w:tcPr>
          <w:p w14:paraId="44C7C89F" w14:textId="4385DDB3" w:rsidR="00B93530" w:rsidRPr="008F7A51" w:rsidRDefault="00B93530" w:rsidP="00B93530">
            <w:pPr>
              <w:pStyle w:val="a4"/>
              <w:spacing w:after="120"/>
              <w:ind w:left="0"/>
              <w:rPr>
                <w:rFonts w:ascii="Times New Roman" w:hAnsi="Times New Roman" w:cs="Times New Roman"/>
                <w:bCs/>
                <w:sz w:val="23"/>
                <w:szCs w:val="23"/>
              </w:rPr>
            </w:pPr>
            <w:r w:rsidRPr="008F7A51">
              <w:rPr>
                <w:rFonts w:ascii="Times New Roman" w:hAnsi="Times New Roman" w:cs="Times New Roman"/>
                <w:bCs/>
                <w:sz w:val="23"/>
                <w:szCs w:val="23"/>
              </w:rPr>
              <w:t>3</w:t>
            </w:r>
          </w:p>
        </w:tc>
        <w:tc>
          <w:tcPr>
            <w:tcW w:w="3217" w:type="dxa"/>
          </w:tcPr>
          <w:p w14:paraId="3F685BF8" w14:textId="6DCC2D90" w:rsidR="00B93530" w:rsidRPr="008F7A51" w:rsidRDefault="00B93530" w:rsidP="00B93530">
            <w:pPr>
              <w:pStyle w:val="a4"/>
              <w:spacing w:after="120"/>
              <w:ind w:left="0"/>
              <w:rPr>
                <w:rFonts w:ascii="Times New Roman" w:hAnsi="Times New Roman" w:cs="Times New Roman"/>
                <w:bCs/>
                <w:sz w:val="23"/>
                <w:szCs w:val="23"/>
              </w:rPr>
            </w:pPr>
            <w:r w:rsidRPr="008F7A51">
              <w:rPr>
                <w:rFonts w:ascii="Times New Roman" w:eastAsia="Times New Roman" w:hAnsi="Times New Roman" w:cs="Times New Roman"/>
                <w:sz w:val="23"/>
                <w:szCs w:val="23"/>
              </w:rPr>
              <w:t xml:space="preserve">Самостоятельное </w:t>
            </w:r>
            <w:r w:rsidRPr="008F7A51">
              <w:rPr>
                <w:rFonts w:ascii="Times New Roman" w:eastAsia="Calibri" w:hAnsi="Times New Roman" w:cs="Times New Roman"/>
                <w:bCs/>
                <w:sz w:val="23"/>
                <w:szCs w:val="23"/>
              </w:rPr>
              <w:t>составление делового письма по заданной теме.</w:t>
            </w:r>
          </w:p>
        </w:tc>
        <w:tc>
          <w:tcPr>
            <w:tcW w:w="1774" w:type="dxa"/>
          </w:tcPr>
          <w:p w14:paraId="219D1BA0" w14:textId="488E7149" w:rsidR="00B93530" w:rsidRPr="008F7A51" w:rsidRDefault="00B93530" w:rsidP="00B93530">
            <w:pPr>
              <w:rPr>
                <w:sz w:val="23"/>
                <w:szCs w:val="23"/>
              </w:rPr>
            </w:pPr>
            <w:r w:rsidRPr="008F7A51">
              <w:rPr>
                <w:rFonts w:ascii="Times New Roman" w:eastAsia="Calibri" w:hAnsi="Times New Roman" w:cs="Times New Roman"/>
                <w:b/>
                <w:bCs/>
                <w:sz w:val="23"/>
                <w:szCs w:val="23"/>
              </w:rPr>
              <w:t xml:space="preserve">Тема 1.4. </w:t>
            </w:r>
            <w:r w:rsidRPr="008F7A51">
              <w:rPr>
                <w:rFonts w:ascii="Times New Roman" w:eastAsia="Calibri" w:hAnsi="Times New Roman" w:cs="Times New Roman"/>
                <w:bCs/>
                <w:sz w:val="23"/>
                <w:szCs w:val="23"/>
              </w:rPr>
              <w:t>Деловое общение и деловая корреспонденция.</w:t>
            </w:r>
          </w:p>
        </w:tc>
        <w:tc>
          <w:tcPr>
            <w:tcW w:w="1488" w:type="dxa"/>
          </w:tcPr>
          <w:p w14:paraId="23399D7F" w14:textId="205C349E" w:rsidR="00B93530" w:rsidRPr="008F7A51" w:rsidRDefault="00B93530" w:rsidP="00B93530">
            <w:pPr>
              <w:pStyle w:val="a4"/>
              <w:spacing w:after="120"/>
              <w:ind w:left="0"/>
              <w:rPr>
                <w:rFonts w:ascii="Times New Roman" w:hAnsi="Times New Roman" w:cs="Times New Roman"/>
                <w:bCs/>
                <w:sz w:val="23"/>
                <w:szCs w:val="23"/>
              </w:rPr>
            </w:pPr>
            <w:r w:rsidRPr="008F7A51">
              <w:rPr>
                <w:rFonts w:ascii="Times New Roman" w:hAnsi="Times New Roman" w:cs="Times New Roman"/>
                <w:bCs/>
                <w:sz w:val="23"/>
                <w:szCs w:val="23"/>
              </w:rPr>
              <w:t>2</w:t>
            </w:r>
          </w:p>
        </w:tc>
        <w:tc>
          <w:tcPr>
            <w:tcW w:w="2390" w:type="dxa"/>
            <w:vMerge/>
          </w:tcPr>
          <w:p w14:paraId="745BD8D7" w14:textId="3B6B56CE" w:rsidR="00B93530" w:rsidRPr="008F7A51" w:rsidRDefault="00B93530" w:rsidP="00B93530">
            <w:pPr>
              <w:rPr>
                <w:sz w:val="23"/>
                <w:szCs w:val="23"/>
              </w:rPr>
            </w:pPr>
          </w:p>
        </w:tc>
      </w:tr>
      <w:tr w:rsidR="00B93530" w:rsidRPr="008F7A51" w14:paraId="3A76A831" w14:textId="77777777" w:rsidTr="00EF09B2">
        <w:tc>
          <w:tcPr>
            <w:tcW w:w="770" w:type="dxa"/>
          </w:tcPr>
          <w:p w14:paraId="099FEE0F" w14:textId="015C3672" w:rsidR="00B93530" w:rsidRPr="008F7A51" w:rsidRDefault="00B93530" w:rsidP="00B93530">
            <w:pPr>
              <w:pStyle w:val="a4"/>
              <w:spacing w:after="120"/>
              <w:ind w:left="0"/>
              <w:rPr>
                <w:rFonts w:ascii="Times New Roman" w:hAnsi="Times New Roman" w:cs="Times New Roman"/>
                <w:bCs/>
                <w:sz w:val="23"/>
                <w:szCs w:val="23"/>
              </w:rPr>
            </w:pPr>
            <w:r w:rsidRPr="008F7A51">
              <w:rPr>
                <w:rFonts w:ascii="Times New Roman" w:hAnsi="Times New Roman" w:cs="Times New Roman"/>
                <w:bCs/>
                <w:sz w:val="23"/>
                <w:szCs w:val="23"/>
              </w:rPr>
              <w:t>4</w:t>
            </w:r>
          </w:p>
        </w:tc>
        <w:tc>
          <w:tcPr>
            <w:tcW w:w="3217" w:type="dxa"/>
          </w:tcPr>
          <w:p w14:paraId="577C62A1" w14:textId="4CFCE87F" w:rsidR="00B93530" w:rsidRPr="008F7A51" w:rsidRDefault="00B93530" w:rsidP="00B93530">
            <w:pPr>
              <w:pStyle w:val="a4"/>
              <w:spacing w:after="120"/>
              <w:ind w:left="0"/>
              <w:rPr>
                <w:rFonts w:ascii="Times New Roman" w:hAnsi="Times New Roman" w:cs="Times New Roman"/>
                <w:bCs/>
                <w:sz w:val="23"/>
                <w:szCs w:val="23"/>
              </w:rPr>
            </w:pPr>
            <w:r w:rsidRPr="008F7A51">
              <w:rPr>
                <w:rFonts w:ascii="Times New Roman" w:eastAsia="Times New Roman" w:hAnsi="Times New Roman" w:cs="Times New Roman"/>
                <w:sz w:val="23"/>
                <w:szCs w:val="23"/>
              </w:rPr>
              <w:t xml:space="preserve">Самостоятельное </w:t>
            </w:r>
            <w:r w:rsidRPr="008F7A51">
              <w:rPr>
                <w:rFonts w:ascii="Times New Roman" w:eastAsia="Calibri" w:hAnsi="Times New Roman" w:cs="Times New Roman"/>
                <w:sz w:val="23"/>
                <w:szCs w:val="23"/>
              </w:rPr>
              <w:t>чтение текстов, содержащих названия физических величин и основных терминов физики.</w:t>
            </w:r>
          </w:p>
        </w:tc>
        <w:tc>
          <w:tcPr>
            <w:tcW w:w="1774" w:type="dxa"/>
          </w:tcPr>
          <w:p w14:paraId="1F4AD24B" w14:textId="77777777" w:rsidR="00B93530" w:rsidRPr="008F7A51" w:rsidRDefault="00B93530" w:rsidP="00B93530">
            <w:pPr>
              <w:rPr>
                <w:sz w:val="23"/>
                <w:szCs w:val="23"/>
              </w:rPr>
            </w:pPr>
            <w:r w:rsidRPr="008F7A51">
              <w:rPr>
                <w:rFonts w:ascii="Times New Roman" w:eastAsia="Calibri" w:hAnsi="Times New Roman" w:cs="Times New Roman"/>
                <w:b/>
                <w:bCs/>
                <w:sz w:val="23"/>
                <w:szCs w:val="23"/>
              </w:rPr>
              <w:t xml:space="preserve">Тема 2.1. </w:t>
            </w:r>
            <w:r w:rsidRPr="008F7A51">
              <w:rPr>
                <w:rFonts w:ascii="Times New Roman" w:eastAsia="Calibri" w:hAnsi="Times New Roman" w:cs="Times New Roman"/>
                <w:bCs/>
                <w:sz w:val="23"/>
                <w:szCs w:val="23"/>
              </w:rPr>
              <w:t>Основы физики.</w:t>
            </w:r>
          </w:p>
          <w:p w14:paraId="59E0A8A2" w14:textId="77777777" w:rsidR="00B93530" w:rsidRPr="008F7A51" w:rsidRDefault="00B93530" w:rsidP="00B93530">
            <w:pPr>
              <w:rPr>
                <w:rFonts w:ascii="Times New Roman" w:hAnsi="Times New Roman" w:cs="Times New Roman"/>
                <w:bCs/>
                <w:sz w:val="23"/>
                <w:szCs w:val="23"/>
              </w:rPr>
            </w:pPr>
          </w:p>
        </w:tc>
        <w:tc>
          <w:tcPr>
            <w:tcW w:w="1488" w:type="dxa"/>
          </w:tcPr>
          <w:p w14:paraId="1AB22925" w14:textId="5D7F3241" w:rsidR="00B93530" w:rsidRPr="008F7A51" w:rsidRDefault="00B93530" w:rsidP="00B93530">
            <w:pPr>
              <w:pStyle w:val="a4"/>
              <w:spacing w:after="120"/>
              <w:ind w:left="0"/>
              <w:rPr>
                <w:rFonts w:ascii="Times New Roman" w:hAnsi="Times New Roman" w:cs="Times New Roman"/>
                <w:bCs/>
                <w:sz w:val="23"/>
                <w:szCs w:val="23"/>
              </w:rPr>
            </w:pPr>
            <w:r w:rsidRPr="008F7A51">
              <w:rPr>
                <w:rFonts w:ascii="Times New Roman" w:hAnsi="Times New Roman" w:cs="Times New Roman"/>
                <w:bCs/>
                <w:sz w:val="23"/>
                <w:szCs w:val="23"/>
              </w:rPr>
              <w:t>2</w:t>
            </w:r>
          </w:p>
        </w:tc>
        <w:tc>
          <w:tcPr>
            <w:tcW w:w="2390" w:type="dxa"/>
            <w:vMerge/>
          </w:tcPr>
          <w:p w14:paraId="3FE11F32" w14:textId="1FEDE272" w:rsidR="00B93530" w:rsidRPr="008F7A51" w:rsidRDefault="00B93530" w:rsidP="00B93530">
            <w:pPr>
              <w:rPr>
                <w:sz w:val="23"/>
                <w:szCs w:val="23"/>
              </w:rPr>
            </w:pPr>
          </w:p>
        </w:tc>
      </w:tr>
      <w:tr w:rsidR="00B93530" w:rsidRPr="008F7A51" w14:paraId="76B1F567" w14:textId="77777777" w:rsidTr="00EF09B2">
        <w:tc>
          <w:tcPr>
            <w:tcW w:w="770" w:type="dxa"/>
          </w:tcPr>
          <w:p w14:paraId="20FBEF6F" w14:textId="6E536628" w:rsidR="00B93530" w:rsidRPr="008F7A51" w:rsidRDefault="00B93530" w:rsidP="00B93530">
            <w:pPr>
              <w:pStyle w:val="a4"/>
              <w:spacing w:after="120"/>
              <w:ind w:left="0"/>
              <w:rPr>
                <w:rFonts w:ascii="Times New Roman" w:hAnsi="Times New Roman" w:cs="Times New Roman"/>
                <w:bCs/>
                <w:sz w:val="23"/>
                <w:szCs w:val="23"/>
              </w:rPr>
            </w:pPr>
            <w:r w:rsidRPr="008F7A51">
              <w:rPr>
                <w:rFonts w:ascii="Times New Roman" w:hAnsi="Times New Roman" w:cs="Times New Roman"/>
                <w:bCs/>
                <w:sz w:val="23"/>
                <w:szCs w:val="23"/>
              </w:rPr>
              <w:t>5</w:t>
            </w:r>
          </w:p>
        </w:tc>
        <w:tc>
          <w:tcPr>
            <w:tcW w:w="3217" w:type="dxa"/>
          </w:tcPr>
          <w:p w14:paraId="7C1D3A54" w14:textId="1D701B4B" w:rsidR="00B93530" w:rsidRPr="008F7A51" w:rsidRDefault="00B93530" w:rsidP="00B93530">
            <w:pPr>
              <w:pStyle w:val="a4"/>
              <w:spacing w:after="120"/>
              <w:ind w:left="0"/>
              <w:rPr>
                <w:rFonts w:ascii="Times New Roman" w:hAnsi="Times New Roman" w:cs="Times New Roman"/>
                <w:bCs/>
                <w:sz w:val="23"/>
                <w:szCs w:val="23"/>
              </w:rPr>
            </w:pPr>
            <w:r w:rsidRPr="008F7A51">
              <w:rPr>
                <w:rFonts w:ascii="Times New Roman" w:eastAsia="Times New Roman" w:hAnsi="Times New Roman" w:cs="Times New Roman"/>
                <w:sz w:val="23"/>
                <w:szCs w:val="23"/>
              </w:rPr>
              <w:t xml:space="preserve">Самостоятельное </w:t>
            </w:r>
            <w:r w:rsidRPr="008F7A51">
              <w:rPr>
                <w:rFonts w:ascii="Times New Roman" w:eastAsia="Calibri" w:hAnsi="Times New Roman" w:cs="Times New Roman"/>
                <w:sz w:val="23"/>
                <w:szCs w:val="23"/>
              </w:rPr>
              <w:t>чтение текстов, содержащих числа, дроби, формулы, названия геометрических фигур.</w:t>
            </w:r>
          </w:p>
        </w:tc>
        <w:tc>
          <w:tcPr>
            <w:tcW w:w="1774" w:type="dxa"/>
          </w:tcPr>
          <w:p w14:paraId="0853B3E3" w14:textId="6C70F380" w:rsidR="00B93530" w:rsidRPr="008F7A51" w:rsidRDefault="00B93530" w:rsidP="00B93530">
            <w:pPr>
              <w:rPr>
                <w:sz w:val="23"/>
                <w:szCs w:val="23"/>
              </w:rPr>
            </w:pPr>
            <w:r w:rsidRPr="008F7A51">
              <w:rPr>
                <w:rFonts w:ascii="Times New Roman" w:eastAsia="Calibri" w:hAnsi="Times New Roman" w:cs="Times New Roman"/>
                <w:b/>
                <w:bCs/>
                <w:sz w:val="23"/>
                <w:szCs w:val="23"/>
              </w:rPr>
              <w:t xml:space="preserve">Тема 2.2. </w:t>
            </w:r>
            <w:r w:rsidRPr="008F7A51">
              <w:rPr>
                <w:rFonts w:ascii="Times New Roman" w:eastAsia="Calibri" w:hAnsi="Times New Roman" w:cs="Times New Roman"/>
                <w:bCs/>
                <w:sz w:val="23"/>
                <w:szCs w:val="23"/>
              </w:rPr>
              <w:t>Числа, геометрические фигуры, формулы.</w:t>
            </w:r>
          </w:p>
        </w:tc>
        <w:tc>
          <w:tcPr>
            <w:tcW w:w="1488" w:type="dxa"/>
          </w:tcPr>
          <w:p w14:paraId="0E28B940" w14:textId="19406726" w:rsidR="00B93530" w:rsidRPr="008F7A51" w:rsidRDefault="00B93530" w:rsidP="00B93530">
            <w:pPr>
              <w:pStyle w:val="a4"/>
              <w:spacing w:after="120"/>
              <w:ind w:left="0"/>
              <w:rPr>
                <w:rFonts w:ascii="Times New Roman" w:hAnsi="Times New Roman" w:cs="Times New Roman"/>
                <w:bCs/>
                <w:sz w:val="23"/>
                <w:szCs w:val="23"/>
              </w:rPr>
            </w:pPr>
            <w:r w:rsidRPr="008F7A51">
              <w:rPr>
                <w:rFonts w:ascii="Times New Roman" w:hAnsi="Times New Roman" w:cs="Times New Roman"/>
                <w:bCs/>
                <w:sz w:val="23"/>
                <w:szCs w:val="23"/>
              </w:rPr>
              <w:t>2</w:t>
            </w:r>
          </w:p>
        </w:tc>
        <w:tc>
          <w:tcPr>
            <w:tcW w:w="2390" w:type="dxa"/>
            <w:vMerge/>
          </w:tcPr>
          <w:p w14:paraId="4B577F0D" w14:textId="0414FF71" w:rsidR="00B93530" w:rsidRPr="008F7A51" w:rsidRDefault="00B93530" w:rsidP="00B93530">
            <w:pPr>
              <w:rPr>
                <w:sz w:val="23"/>
                <w:szCs w:val="23"/>
              </w:rPr>
            </w:pPr>
          </w:p>
        </w:tc>
      </w:tr>
      <w:tr w:rsidR="00B93530" w:rsidRPr="008F7A51" w14:paraId="32B82C23" w14:textId="77777777" w:rsidTr="00EF09B2">
        <w:tc>
          <w:tcPr>
            <w:tcW w:w="770" w:type="dxa"/>
          </w:tcPr>
          <w:p w14:paraId="0F43A185" w14:textId="1CEA1A71" w:rsidR="00B93530" w:rsidRPr="008F7A51" w:rsidRDefault="00B93530" w:rsidP="00B93530">
            <w:pPr>
              <w:pStyle w:val="a4"/>
              <w:spacing w:after="120"/>
              <w:ind w:left="0"/>
              <w:rPr>
                <w:rFonts w:ascii="Times New Roman" w:hAnsi="Times New Roman" w:cs="Times New Roman"/>
                <w:bCs/>
                <w:sz w:val="23"/>
                <w:szCs w:val="23"/>
              </w:rPr>
            </w:pPr>
            <w:r w:rsidRPr="008F7A51">
              <w:rPr>
                <w:rFonts w:ascii="Times New Roman" w:hAnsi="Times New Roman" w:cs="Times New Roman"/>
                <w:bCs/>
                <w:sz w:val="23"/>
                <w:szCs w:val="23"/>
              </w:rPr>
              <w:t>6</w:t>
            </w:r>
          </w:p>
        </w:tc>
        <w:tc>
          <w:tcPr>
            <w:tcW w:w="3217" w:type="dxa"/>
          </w:tcPr>
          <w:p w14:paraId="309828AF" w14:textId="70D3C6D6" w:rsidR="00B93530" w:rsidRPr="008F7A51" w:rsidRDefault="00B93530" w:rsidP="00B93530">
            <w:pPr>
              <w:pStyle w:val="a4"/>
              <w:spacing w:after="120"/>
              <w:ind w:left="0"/>
              <w:rPr>
                <w:rFonts w:ascii="Times New Roman" w:hAnsi="Times New Roman" w:cs="Times New Roman"/>
                <w:bCs/>
                <w:sz w:val="23"/>
                <w:szCs w:val="23"/>
              </w:rPr>
            </w:pPr>
            <w:r w:rsidRPr="008F7A51">
              <w:rPr>
                <w:rFonts w:ascii="Times New Roman" w:eastAsia="Times New Roman" w:hAnsi="Times New Roman" w:cs="Times New Roman"/>
                <w:sz w:val="23"/>
                <w:szCs w:val="23"/>
              </w:rPr>
              <w:t xml:space="preserve">Самостоятельное </w:t>
            </w:r>
            <w:r w:rsidRPr="008F7A51">
              <w:rPr>
                <w:rFonts w:ascii="Times New Roman" w:eastAsia="Calibri" w:hAnsi="Times New Roman" w:cs="Times New Roman"/>
                <w:sz w:val="23"/>
                <w:szCs w:val="23"/>
              </w:rPr>
              <w:t>ч</w:t>
            </w:r>
            <w:r w:rsidRPr="008F7A51">
              <w:rPr>
                <w:rFonts w:ascii="Times New Roman" w:eastAsia="Calibri" w:hAnsi="Times New Roman" w:cs="Times New Roman"/>
                <w:bCs/>
                <w:iCs/>
                <w:sz w:val="23"/>
                <w:szCs w:val="23"/>
              </w:rPr>
              <w:t>тение и перевод (со словарем) текстов о ядерной энергетике</w:t>
            </w:r>
          </w:p>
        </w:tc>
        <w:tc>
          <w:tcPr>
            <w:tcW w:w="1774" w:type="dxa"/>
          </w:tcPr>
          <w:p w14:paraId="585D9259" w14:textId="7E8439F7" w:rsidR="00B93530" w:rsidRPr="008F7A51" w:rsidRDefault="00B93530" w:rsidP="00B93530">
            <w:pPr>
              <w:rPr>
                <w:sz w:val="23"/>
                <w:szCs w:val="23"/>
              </w:rPr>
            </w:pPr>
            <w:r w:rsidRPr="008F7A51">
              <w:rPr>
                <w:rFonts w:ascii="Times New Roman" w:eastAsia="Calibri" w:hAnsi="Times New Roman" w:cs="Times New Roman"/>
                <w:b/>
                <w:bCs/>
                <w:sz w:val="23"/>
                <w:szCs w:val="23"/>
              </w:rPr>
              <w:t xml:space="preserve">Тема 2.5. </w:t>
            </w:r>
            <w:r w:rsidRPr="008F7A51">
              <w:rPr>
                <w:rFonts w:ascii="Times New Roman" w:eastAsia="Calibri" w:hAnsi="Times New Roman" w:cs="Times New Roman"/>
                <w:bCs/>
                <w:sz w:val="23"/>
                <w:szCs w:val="23"/>
              </w:rPr>
              <w:t>Новейшие технологии и разработки в энергетике</w:t>
            </w:r>
          </w:p>
        </w:tc>
        <w:tc>
          <w:tcPr>
            <w:tcW w:w="1488" w:type="dxa"/>
          </w:tcPr>
          <w:p w14:paraId="18C432D5" w14:textId="0422AD44" w:rsidR="00B93530" w:rsidRPr="008F7A51" w:rsidRDefault="00B93530" w:rsidP="00B93530">
            <w:pPr>
              <w:pStyle w:val="a4"/>
              <w:spacing w:after="120"/>
              <w:ind w:left="0"/>
              <w:rPr>
                <w:rFonts w:ascii="Times New Roman" w:hAnsi="Times New Roman" w:cs="Times New Roman"/>
                <w:bCs/>
                <w:sz w:val="23"/>
                <w:szCs w:val="23"/>
              </w:rPr>
            </w:pPr>
            <w:r w:rsidRPr="008F7A51">
              <w:rPr>
                <w:rFonts w:ascii="Times New Roman" w:hAnsi="Times New Roman" w:cs="Times New Roman"/>
                <w:bCs/>
                <w:sz w:val="23"/>
                <w:szCs w:val="23"/>
              </w:rPr>
              <w:t>2</w:t>
            </w:r>
          </w:p>
        </w:tc>
        <w:tc>
          <w:tcPr>
            <w:tcW w:w="2390" w:type="dxa"/>
            <w:vMerge/>
          </w:tcPr>
          <w:p w14:paraId="39DEC855" w14:textId="3498453A" w:rsidR="00B93530" w:rsidRPr="008F7A51" w:rsidRDefault="00B93530" w:rsidP="00B93530">
            <w:pPr>
              <w:rPr>
                <w:sz w:val="23"/>
                <w:szCs w:val="23"/>
              </w:rPr>
            </w:pPr>
          </w:p>
        </w:tc>
      </w:tr>
      <w:tr w:rsidR="009A27FC" w:rsidRPr="008F7A51" w14:paraId="0F7F4701" w14:textId="77777777" w:rsidTr="00EF09B2">
        <w:tc>
          <w:tcPr>
            <w:tcW w:w="770" w:type="dxa"/>
          </w:tcPr>
          <w:p w14:paraId="09B3A541" w14:textId="3C853143" w:rsidR="009A27FC" w:rsidRPr="008F7A51" w:rsidRDefault="00355830" w:rsidP="00587443">
            <w:pPr>
              <w:pStyle w:val="a4"/>
              <w:spacing w:after="120"/>
              <w:ind w:left="0"/>
              <w:rPr>
                <w:rFonts w:ascii="Times New Roman" w:hAnsi="Times New Roman" w:cs="Times New Roman"/>
                <w:bCs/>
                <w:sz w:val="23"/>
                <w:szCs w:val="23"/>
              </w:rPr>
            </w:pPr>
            <w:r w:rsidRPr="008F7A51">
              <w:rPr>
                <w:rFonts w:ascii="Times New Roman" w:hAnsi="Times New Roman" w:cs="Times New Roman"/>
                <w:bCs/>
                <w:sz w:val="23"/>
                <w:szCs w:val="23"/>
              </w:rPr>
              <w:t>7</w:t>
            </w:r>
          </w:p>
        </w:tc>
        <w:tc>
          <w:tcPr>
            <w:tcW w:w="3217" w:type="dxa"/>
          </w:tcPr>
          <w:p w14:paraId="50042D83" w14:textId="676E7BF9" w:rsidR="009A27FC" w:rsidRPr="008F7A51" w:rsidRDefault="00B63DD9" w:rsidP="00587443">
            <w:pPr>
              <w:pStyle w:val="a4"/>
              <w:spacing w:after="120"/>
              <w:ind w:left="0"/>
              <w:rPr>
                <w:rFonts w:ascii="Times New Roman" w:hAnsi="Times New Roman" w:cs="Times New Roman"/>
                <w:bCs/>
                <w:sz w:val="23"/>
                <w:szCs w:val="23"/>
                <w:shd w:val="clear" w:color="auto" w:fill="FFFFFF"/>
              </w:rPr>
            </w:pPr>
            <w:r w:rsidRPr="008F7A51">
              <w:rPr>
                <w:rFonts w:ascii="Times New Roman" w:hAnsi="Times New Roman" w:cs="Times New Roman"/>
                <w:bCs/>
                <w:sz w:val="23"/>
                <w:szCs w:val="23"/>
                <w:shd w:val="clear" w:color="auto" w:fill="FFFFFF"/>
              </w:rPr>
              <w:t>Способность использовать иностранный язык в профессиональной сфере</w:t>
            </w:r>
            <w:r w:rsidR="008F7A51" w:rsidRPr="008F7A51">
              <w:rPr>
                <w:rFonts w:ascii="Times New Roman" w:hAnsi="Times New Roman" w:cs="Times New Roman"/>
                <w:bCs/>
                <w:sz w:val="23"/>
                <w:szCs w:val="23"/>
                <w:shd w:val="clear" w:color="auto" w:fill="FFFFFF"/>
              </w:rPr>
              <w:t>.</w:t>
            </w:r>
          </w:p>
          <w:p w14:paraId="4BD761CA" w14:textId="46C626A3" w:rsidR="008F7A51" w:rsidRPr="008F7A51" w:rsidRDefault="008F7A51" w:rsidP="008F7A51">
            <w:pPr>
              <w:pStyle w:val="a4"/>
              <w:spacing w:after="120"/>
              <w:ind w:left="0"/>
              <w:rPr>
                <w:rFonts w:ascii="Times New Roman" w:hAnsi="Times New Roman" w:cs="Times New Roman"/>
                <w:bCs/>
                <w:sz w:val="23"/>
                <w:szCs w:val="23"/>
              </w:rPr>
            </w:pPr>
          </w:p>
        </w:tc>
        <w:tc>
          <w:tcPr>
            <w:tcW w:w="1774" w:type="dxa"/>
          </w:tcPr>
          <w:p w14:paraId="20CF5E8C" w14:textId="24E45848" w:rsidR="009A27FC" w:rsidRPr="008F7A51" w:rsidRDefault="009A27FC" w:rsidP="009A27FC">
            <w:pPr>
              <w:rPr>
                <w:rFonts w:ascii="Times New Roman" w:eastAsia="Calibri" w:hAnsi="Times New Roman" w:cs="Times New Roman"/>
                <w:b/>
                <w:bCs/>
                <w:sz w:val="23"/>
                <w:szCs w:val="23"/>
              </w:rPr>
            </w:pPr>
            <w:r w:rsidRPr="008F7A51">
              <w:rPr>
                <w:rFonts w:ascii="Times New Roman" w:eastAsia="Calibri" w:hAnsi="Times New Roman" w:cs="Times New Roman"/>
                <w:b/>
                <w:bCs/>
                <w:sz w:val="23"/>
                <w:szCs w:val="23"/>
              </w:rPr>
              <w:t xml:space="preserve">Тема 2.6. </w:t>
            </w:r>
            <w:r w:rsidRPr="008F7A51">
              <w:rPr>
                <w:rFonts w:ascii="Times New Roman" w:eastAsia="Times New Roman" w:hAnsi="Times New Roman" w:cs="Times New Roman"/>
                <w:color w:val="000000"/>
                <w:sz w:val="23"/>
                <w:szCs w:val="23"/>
                <w:shd w:val="clear" w:color="auto" w:fill="FFFFFF"/>
                <w:lang w:eastAsia="ru-RU"/>
              </w:rPr>
              <w:t>Основы электротехники и промышленной электроники</w:t>
            </w:r>
          </w:p>
        </w:tc>
        <w:tc>
          <w:tcPr>
            <w:tcW w:w="1488" w:type="dxa"/>
          </w:tcPr>
          <w:p w14:paraId="4E6AE45F" w14:textId="077B9027" w:rsidR="009A27FC" w:rsidRPr="008F7A51" w:rsidRDefault="009A27FC" w:rsidP="00587443">
            <w:pPr>
              <w:pStyle w:val="a4"/>
              <w:spacing w:after="120"/>
              <w:ind w:left="0"/>
              <w:rPr>
                <w:rFonts w:ascii="Times New Roman" w:hAnsi="Times New Roman" w:cs="Times New Roman"/>
                <w:bCs/>
                <w:sz w:val="23"/>
                <w:szCs w:val="23"/>
              </w:rPr>
            </w:pPr>
            <w:r w:rsidRPr="008F7A51">
              <w:rPr>
                <w:rFonts w:ascii="Times New Roman" w:hAnsi="Times New Roman" w:cs="Times New Roman"/>
                <w:bCs/>
                <w:sz w:val="23"/>
                <w:szCs w:val="23"/>
              </w:rPr>
              <w:t>10</w:t>
            </w:r>
          </w:p>
        </w:tc>
        <w:tc>
          <w:tcPr>
            <w:tcW w:w="2390" w:type="dxa"/>
          </w:tcPr>
          <w:p w14:paraId="75C7DD3C" w14:textId="171DEF29" w:rsidR="009A27FC" w:rsidRPr="008F7A51" w:rsidRDefault="008909E5" w:rsidP="008909E5">
            <w:pPr>
              <w:pStyle w:val="a4"/>
              <w:spacing w:after="120"/>
              <w:ind w:left="0"/>
              <w:rPr>
                <w:rFonts w:ascii="Times New Roman" w:hAnsi="Times New Roman" w:cs="Times New Roman"/>
                <w:bCs/>
                <w:sz w:val="23"/>
                <w:szCs w:val="23"/>
              </w:rPr>
            </w:pPr>
            <w:r w:rsidRPr="008F7A51">
              <w:rPr>
                <w:rFonts w:ascii="Times New Roman" w:hAnsi="Times New Roman" w:cs="Times New Roman"/>
                <w:sz w:val="23"/>
                <w:szCs w:val="23"/>
              </w:rPr>
              <w:t>Закрепление лексического материала, включающего техническую терминологию, развитие навыков перевода с русского языка на английский и наоборот</w:t>
            </w:r>
            <w:r w:rsidR="008F7A51" w:rsidRPr="008F7A51">
              <w:rPr>
                <w:rFonts w:ascii="Times New Roman" w:hAnsi="Times New Roman" w:cs="Times New Roman"/>
                <w:bCs/>
                <w:sz w:val="23"/>
                <w:szCs w:val="23"/>
              </w:rPr>
              <w:t xml:space="preserve"> текстов средней трудности с минимальным использованием словаря</w:t>
            </w:r>
            <w:r w:rsidRPr="008F7A51">
              <w:rPr>
                <w:rFonts w:ascii="Times New Roman" w:hAnsi="Times New Roman" w:cs="Times New Roman"/>
                <w:sz w:val="23"/>
                <w:szCs w:val="23"/>
              </w:rPr>
              <w:t xml:space="preserve"> в профессиональной сфере.</w:t>
            </w:r>
          </w:p>
        </w:tc>
      </w:tr>
    </w:tbl>
    <w:p w14:paraId="3B9E2A94" w14:textId="77777777" w:rsidR="000143A1" w:rsidRPr="008F7A51" w:rsidRDefault="000143A1" w:rsidP="00EA6E1D">
      <w:pPr>
        <w:ind w:firstLine="709"/>
        <w:rPr>
          <w:rFonts w:ascii="Times New Roman" w:eastAsia="Times New Roman" w:hAnsi="Times New Roman" w:cs="Times New Roman"/>
          <w:sz w:val="23"/>
          <w:szCs w:val="23"/>
          <w:lang w:eastAsia="ru-RU"/>
        </w:rPr>
      </w:pPr>
    </w:p>
    <w:p w14:paraId="5B4B5E66" w14:textId="3E1A55DC" w:rsidR="000156CF" w:rsidRPr="00B115E3" w:rsidRDefault="000156CF" w:rsidP="000156CF">
      <w:pPr>
        <w:pStyle w:val="1f"/>
        <w:rPr>
          <w:rFonts w:ascii="Times New Roman" w:hAnsi="Times New Roman"/>
          <w:lang w:val="ru-RU"/>
        </w:rPr>
      </w:pPr>
      <w:bookmarkStart w:id="20" w:name="_Toc152334663"/>
      <w:bookmarkStart w:id="21" w:name="_Toc156294569"/>
      <w:bookmarkStart w:id="22" w:name="_Toc156825291"/>
      <w:r w:rsidRPr="008F7A51">
        <w:rPr>
          <w:rFonts w:ascii="Times New Roman" w:hAnsi="Times New Roman"/>
          <w:sz w:val="23"/>
          <w:szCs w:val="23"/>
        </w:rPr>
        <w:lastRenderedPageBreak/>
        <w:t>2. Структура и содержа</w:t>
      </w:r>
      <w:r w:rsidRPr="00E11160">
        <w:rPr>
          <w:rFonts w:ascii="Times New Roman" w:hAnsi="Times New Roman"/>
        </w:rPr>
        <w:t xml:space="preserve">ние </w:t>
      </w:r>
      <w:bookmarkEnd w:id="20"/>
      <w:r w:rsidR="00B115E3">
        <w:rPr>
          <w:rFonts w:ascii="Times New Roman" w:hAnsi="Times New Roman"/>
          <w:lang w:val="ru-RU"/>
        </w:rPr>
        <w:t>ДИСЦИПЛИНЫ</w:t>
      </w:r>
      <w:bookmarkEnd w:id="21"/>
      <w:bookmarkEnd w:id="22"/>
    </w:p>
    <w:p w14:paraId="757157CD" w14:textId="3271BAF8" w:rsidR="000156CF" w:rsidRPr="00E11160" w:rsidRDefault="000156CF" w:rsidP="000156CF">
      <w:pPr>
        <w:pStyle w:val="114"/>
        <w:rPr>
          <w:rFonts w:ascii="Times New Roman" w:hAnsi="Times New Roman"/>
        </w:rPr>
      </w:pPr>
      <w:bookmarkStart w:id="23" w:name="_Toc152334664"/>
      <w:bookmarkStart w:id="24" w:name="_Toc156294570"/>
      <w:bookmarkStart w:id="25" w:name="_Toc156825292"/>
      <w:r w:rsidRPr="00E11160">
        <w:rPr>
          <w:rFonts w:ascii="Times New Roman" w:hAnsi="Times New Roman"/>
        </w:rPr>
        <w:t xml:space="preserve">2.1. Трудоемкость освоения </w:t>
      </w:r>
      <w:bookmarkEnd w:id="23"/>
      <w:r w:rsidR="00B115E3">
        <w:rPr>
          <w:rFonts w:ascii="Times New Roman" w:hAnsi="Times New Roman"/>
        </w:rPr>
        <w:t>дисциплины</w:t>
      </w:r>
      <w:bookmarkEnd w:id="24"/>
      <w:bookmarkEnd w:id="25"/>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2"/>
        <w:gridCol w:w="1132"/>
        <w:gridCol w:w="2272"/>
      </w:tblGrid>
      <w:tr w:rsidR="000156CF" w:rsidRPr="00257255" w14:paraId="3292C8FA" w14:textId="77777777" w:rsidTr="00587443">
        <w:trPr>
          <w:trHeight w:val="23"/>
        </w:trPr>
        <w:tc>
          <w:tcPr>
            <w:tcW w:w="3259" w:type="pct"/>
            <w:vAlign w:val="center"/>
          </w:tcPr>
          <w:p w14:paraId="18425121" w14:textId="7DEFB44F" w:rsidR="000156CF" w:rsidRPr="00257255" w:rsidRDefault="000156CF" w:rsidP="00587443">
            <w:pPr>
              <w:jc w:val="center"/>
              <w:rPr>
                <w:rFonts w:ascii="Times New Roman" w:hAnsi="Times New Roman" w:cs="Times New Roman"/>
                <w:b/>
                <w:sz w:val="24"/>
              </w:rPr>
            </w:pPr>
            <w:bookmarkStart w:id="26" w:name="_Hlk152333186"/>
            <w:r w:rsidRPr="00257255">
              <w:rPr>
                <w:rFonts w:ascii="Times New Roman" w:hAnsi="Times New Roman" w:cs="Times New Roman"/>
                <w:b/>
                <w:sz w:val="24"/>
              </w:rPr>
              <w:t xml:space="preserve">Наименование составных частей </w:t>
            </w:r>
            <w:r w:rsidR="00B115E3">
              <w:rPr>
                <w:rFonts w:ascii="Times New Roman" w:hAnsi="Times New Roman" w:cs="Times New Roman"/>
                <w:b/>
                <w:sz w:val="24"/>
              </w:rPr>
              <w:t>дисциплины</w:t>
            </w:r>
          </w:p>
        </w:tc>
        <w:tc>
          <w:tcPr>
            <w:tcW w:w="579" w:type="pct"/>
            <w:vAlign w:val="center"/>
          </w:tcPr>
          <w:p w14:paraId="432F29FE" w14:textId="77777777" w:rsidR="000156CF" w:rsidRPr="00257255" w:rsidRDefault="000156CF" w:rsidP="00587443">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162" w:type="pct"/>
          </w:tcPr>
          <w:p w14:paraId="036AC84C" w14:textId="77777777" w:rsidR="000156CF" w:rsidRPr="00257255" w:rsidRDefault="000156CF" w:rsidP="00587443">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w:t>
            </w:r>
            <w:r w:rsidRPr="00257255">
              <w:rPr>
                <w:rFonts w:ascii="Times New Roman" w:hAnsi="Times New Roman" w:cs="Times New Roman"/>
                <w:b/>
                <w:sz w:val="24"/>
              </w:rPr>
              <w:t xml:space="preserve"> подготовки</w:t>
            </w:r>
          </w:p>
        </w:tc>
      </w:tr>
      <w:tr w:rsidR="000156CF" w:rsidRPr="00257255" w14:paraId="5DB3365D" w14:textId="77777777" w:rsidTr="00587443">
        <w:trPr>
          <w:trHeight w:val="23"/>
        </w:trPr>
        <w:tc>
          <w:tcPr>
            <w:tcW w:w="3259" w:type="pct"/>
            <w:vAlign w:val="center"/>
          </w:tcPr>
          <w:p w14:paraId="4434EF98" w14:textId="27764BDF" w:rsidR="000156CF" w:rsidRPr="00257255" w:rsidRDefault="00A07404" w:rsidP="00587443">
            <w:pPr>
              <w:jc w:val="both"/>
              <w:rPr>
                <w:rFonts w:ascii="Times New Roman" w:hAnsi="Times New Roman" w:cs="Times New Roman"/>
                <w:bCs/>
                <w:sz w:val="24"/>
                <w:szCs w:val="24"/>
              </w:rPr>
            </w:pPr>
            <w:r>
              <w:rPr>
                <w:rFonts w:ascii="Times New Roman" w:hAnsi="Times New Roman" w:cs="Times New Roman"/>
                <w:bCs/>
                <w:sz w:val="24"/>
                <w:szCs w:val="24"/>
              </w:rPr>
              <w:t xml:space="preserve">Учебные </w:t>
            </w:r>
            <w:r w:rsidR="000156CF" w:rsidRPr="00257255">
              <w:rPr>
                <w:rFonts w:ascii="Times New Roman" w:hAnsi="Times New Roman" w:cs="Times New Roman"/>
                <w:bCs/>
                <w:sz w:val="24"/>
                <w:szCs w:val="24"/>
              </w:rPr>
              <w:t>занятия</w:t>
            </w:r>
            <w:r w:rsidR="00587443" w:rsidRPr="00587443">
              <w:rPr>
                <w:rFonts w:ascii="Times New Roman" w:hAnsi="Times New Roman" w:cs="Times New Roman"/>
                <w:sz w:val="24"/>
                <w:szCs w:val="24"/>
              </w:rPr>
              <w:t>, из них:</w:t>
            </w:r>
          </w:p>
        </w:tc>
        <w:tc>
          <w:tcPr>
            <w:tcW w:w="579" w:type="pct"/>
            <w:vAlign w:val="center"/>
          </w:tcPr>
          <w:p w14:paraId="3DD86CB7" w14:textId="52ED742C" w:rsidR="000156CF" w:rsidRPr="00257255" w:rsidRDefault="00587443" w:rsidP="00F82930">
            <w:pPr>
              <w:jc w:val="center"/>
              <w:rPr>
                <w:rFonts w:ascii="Times New Roman" w:hAnsi="Times New Roman" w:cs="Times New Roman"/>
                <w:bCs/>
                <w:sz w:val="24"/>
                <w:szCs w:val="24"/>
              </w:rPr>
            </w:pPr>
            <w:r>
              <w:rPr>
                <w:rFonts w:ascii="Times New Roman" w:hAnsi="Times New Roman" w:cs="Times New Roman"/>
                <w:bCs/>
                <w:sz w:val="24"/>
                <w:szCs w:val="24"/>
              </w:rPr>
              <w:t>8</w:t>
            </w:r>
            <w:r w:rsidR="00F82930">
              <w:rPr>
                <w:rFonts w:ascii="Times New Roman" w:hAnsi="Times New Roman" w:cs="Times New Roman"/>
                <w:bCs/>
                <w:sz w:val="24"/>
                <w:szCs w:val="24"/>
              </w:rPr>
              <w:t>0</w:t>
            </w:r>
          </w:p>
        </w:tc>
        <w:tc>
          <w:tcPr>
            <w:tcW w:w="1162" w:type="pct"/>
            <w:vAlign w:val="center"/>
          </w:tcPr>
          <w:p w14:paraId="32CF81CC" w14:textId="51F7C7C8" w:rsidR="000156CF" w:rsidRPr="00257255" w:rsidRDefault="00587443" w:rsidP="00587443">
            <w:pPr>
              <w:jc w:val="center"/>
              <w:rPr>
                <w:rFonts w:ascii="Times New Roman" w:hAnsi="Times New Roman" w:cs="Times New Roman"/>
                <w:bCs/>
                <w:sz w:val="24"/>
                <w:szCs w:val="24"/>
              </w:rPr>
            </w:pPr>
            <w:r>
              <w:rPr>
                <w:rFonts w:ascii="Times New Roman" w:hAnsi="Times New Roman" w:cs="Times New Roman"/>
                <w:bCs/>
                <w:sz w:val="24"/>
                <w:szCs w:val="24"/>
              </w:rPr>
              <w:t>46</w:t>
            </w:r>
          </w:p>
        </w:tc>
      </w:tr>
      <w:tr w:rsidR="00587443" w:rsidRPr="00257255" w14:paraId="1B3BAA48" w14:textId="77777777" w:rsidTr="00587443">
        <w:trPr>
          <w:trHeight w:val="23"/>
        </w:trPr>
        <w:tc>
          <w:tcPr>
            <w:tcW w:w="3259" w:type="pct"/>
            <w:vAlign w:val="center"/>
          </w:tcPr>
          <w:p w14:paraId="490B341E" w14:textId="10D6995E" w:rsidR="00587443" w:rsidRDefault="00587443" w:rsidP="00587443">
            <w:pPr>
              <w:jc w:val="both"/>
              <w:rPr>
                <w:rFonts w:ascii="Times New Roman" w:hAnsi="Times New Roman" w:cs="Times New Roman"/>
                <w:bCs/>
                <w:sz w:val="24"/>
                <w:szCs w:val="24"/>
              </w:rPr>
            </w:pPr>
            <w:r>
              <w:rPr>
                <w:rFonts w:ascii="Times New Roman" w:hAnsi="Times New Roman" w:cs="Times New Roman"/>
                <w:bCs/>
                <w:sz w:val="24"/>
                <w:szCs w:val="24"/>
              </w:rPr>
              <w:t>теоретические</w:t>
            </w:r>
          </w:p>
        </w:tc>
        <w:tc>
          <w:tcPr>
            <w:tcW w:w="579" w:type="pct"/>
            <w:vAlign w:val="center"/>
          </w:tcPr>
          <w:p w14:paraId="4DDB4FEB" w14:textId="39A55BC3" w:rsidR="00587443" w:rsidRDefault="00587443" w:rsidP="00587443">
            <w:pPr>
              <w:jc w:val="center"/>
              <w:rPr>
                <w:rFonts w:ascii="Times New Roman" w:hAnsi="Times New Roman" w:cs="Times New Roman"/>
                <w:bCs/>
                <w:sz w:val="24"/>
                <w:szCs w:val="24"/>
              </w:rPr>
            </w:pPr>
            <w:r>
              <w:rPr>
                <w:rFonts w:ascii="Times New Roman" w:hAnsi="Times New Roman" w:cs="Times New Roman"/>
                <w:bCs/>
                <w:sz w:val="24"/>
                <w:szCs w:val="24"/>
              </w:rPr>
              <w:t>4</w:t>
            </w:r>
          </w:p>
        </w:tc>
        <w:tc>
          <w:tcPr>
            <w:tcW w:w="1162" w:type="pct"/>
            <w:vAlign w:val="center"/>
          </w:tcPr>
          <w:p w14:paraId="7195CF39" w14:textId="77777777" w:rsidR="00587443" w:rsidRDefault="00587443" w:rsidP="00587443">
            <w:pPr>
              <w:jc w:val="center"/>
              <w:rPr>
                <w:rFonts w:ascii="Times New Roman" w:hAnsi="Times New Roman" w:cs="Times New Roman"/>
                <w:bCs/>
                <w:sz w:val="24"/>
                <w:szCs w:val="24"/>
              </w:rPr>
            </w:pPr>
          </w:p>
        </w:tc>
      </w:tr>
      <w:tr w:rsidR="00587443" w:rsidRPr="00257255" w14:paraId="1DF51CCB" w14:textId="77777777" w:rsidTr="00587443">
        <w:trPr>
          <w:trHeight w:val="23"/>
        </w:trPr>
        <w:tc>
          <w:tcPr>
            <w:tcW w:w="3259" w:type="pct"/>
            <w:vAlign w:val="center"/>
          </w:tcPr>
          <w:p w14:paraId="1CFAC369" w14:textId="765E3EEF" w:rsidR="00587443" w:rsidRDefault="00587443" w:rsidP="00587443">
            <w:pPr>
              <w:jc w:val="both"/>
              <w:rPr>
                <w:rFonts w:ascii="Times New Roman" w:hAnsi="Times New Roman" w:cs="Times New Roman"/>
                <w:bCs/>
                <w:sz w:val="24"/>
                <w:szCs w:val="24"/>
              </w:rPr>
            </w:pPr>
            <w:r>
              <w:rPr>
                <w:rFonts w:ascii="Times New Roman" w:hAnsi="Times New Roman" w:cs="Times New Roman"/>
                <w:bCs/>
                <w:sz w:val="24"/>
                <w:szCs w:val="24"/>
              </w:rPr>
              <w:t>практические</w:t>
            </w:r>
          </w:p>
        </w:tc>
        <w:tc>
          <w:tcPr>
            <w:tcW w:w="579" w:type="pct"/>
            <w:vAlign w:val="center"/>
          </w:tcPr>
          <w:p w14:paraId="5B276617" w14:textId="7DE25363" w:rsidR="00587443" w:rsidRDefault="00587443" w:rsidP="00F82930">
            <w:pPr>
              <w:jc w:val="center"/>
              <w:rPr>
                <w:rFonts w:ascii="Times New Roman" w:hAnsi="Times New Roman" w:cs="Times New Roman"/>
                <w:bCs/>
                <w:sz w:val="24"/>
                <w:szCs w:val="24"/>
              </w:rPr>
            </w:pPr>
            <w:r>
              <w:rPr>
                <w:rFonts w:ascii="Times New Roman" w:hAnsi="Times New Roman" w:cs="Times New Roman"/>
                <w:bCs/>
                <w:sz w:val="24"/>
                <w:szCs w:val="24"/>
              </w:rPr>
              <w:t>7</w:t>
            </w:r>
            <w:r w:rsidR="00F82930">
              <w:rPr>
                <w:rFonts w:ascii="Times New Roman" w:hAnsi="Times New Roman" w:cs="Times New Roman"/>
                <w:bCs/>
                <w:sz w:val="24"/>
                <w:szCs w:val="24"/>
              </w:rPr>
              <w:t>6</w:t>
            </w:r>
          </w:p>
        </w:tc>
        <w:tc>
          <w:tcPr>
            <w:tcW w:w="1162" w:type="pct"/>
            <w:vAlign w:val="center"/>
          </w:tcPr>
          <w:p w14:paraId="11845D1F" w14:textId="73078369" w:rsidR="00587443" w:rsidRDefault="00587443" w:rsidP="00587443">
            <w:pPr>
              <w:jc w:val="center"/>
              <w:rPr>
                <w:rFonts w:ascii="Times New Roman" w:hAnsi="Times New Roman" w:cs="Times New Roman"/>
                <w:bCs/>
                <w:sz w:val="24"/>
                <w:szCs w:val="24"/>
              </w:rPr>
            </w:pPr>
            <w:r>
              <w:rPr>
                <w:rFonts w:ascii="Times New Roman" w:hAnsi="Times New Roman" w:cs="Times New Roman"/>
                <w:bCs/>
                <w:sz w:val="24"/>
                <w:szCs w:val="24"/>
              </w:rPr>
              <w:t>34</w:t>
            </w:r>
          </w:p>
        </w:tc>
      </w:tr>
      <w:tr w:rsidR="000156CF" w:rsidRPr="00257255" w14:paraId="60AA13A0" w14:textId="77777777" w:rsidTr="00587443">
        <w:trPr>
          <w:trHeight w:val="23"/>
        </w:trPr>
        <w:tc>
          <w:tcPr>
            <w:tcW w:w="3259" w:type="pct"/>
            <w:vAlign w:val="center"/>
          </w:tcPr>
          <w:p w14:paraId="07028F52" w14:textId="77777777" w:rsidR="000156CF" w:rsidRPr="00257255" w:rsidRDefault="000156CF" w:rsidP="00587443">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579" w:type="pct"/>
            <w:vAlign w:val="center"/>
          </w:tcPr>
          <w:p w14:paraId="0840F630" w14:textId="6CA3A097" w:rsidR="000156CF" w:rsidRPr="00257255" w:rsidRDefault="00587443" w:rsidP="00587443">
            <w:pPr>
              <w:jc w:val="center"/>
              <w:rPr>
                <w:rFonts w:ascii="Times New Roman" w:hAnsi="Times New Roman" w:cs="Times New Roman"/>
                <w:bCs/>
                <w:sz w:val="24"/>
                <w:szCs w:val="24"/>
              </w:rPr>
            </w:pPr>
            <w:r>
              <w:rPr>
                <w:rFonts w:ascii="Times New Roman" w:hAnsi="Times New Roman" w:cs="Times New Roman"/>
                <w:bCs/>
                <w:sz w:val="24"/>
                <w:szCs w:val="24"/>
              </w:rPr>
              <w:t>12</w:t>
            </w:r>
          </w:p>
        </w:tc>
        <w:tc>
          <w:tcPr>
            <w:tcW w:w="1162" w:type="pct"/>
            <w:vAlign w:val="center"/>
          </w:tcPr>
          <w:p w14:paraId="3F314829" w14:textId="1CBFAD72" w:rsidR="000156CF" w:rsidRPr="00257255" w:rsidRDefault="00587443" w:rsidP="00587443">
            <w:pPr>
              <w:jc w:val="center"/>
              <w:rPr>
                <w:rFonts w:ascii="Times New Roman" w:hAnsi="Times New Roman" w:cs="Times New Roman"/>
                <w:bCs/>
                <w:sz w:val="24"/>
                <w:szCs w:val="24"/>
              </w:rPr>
            </w:pPr>
            <w:r>
              <w:rPr>
                <w:rFonts w:ascii="Times New Roman" w:hAnsi="Times New Roman" w:cs="Times New Roman"/>
                <w:bCs/>
                <w:sz w:val="24"/>
                <w:szCs w:val="24"/>
              </w:rPr>
              <w:t>12</w:t>
            </w:r>
          </w:p>
        </w:tc>
      </w:tr>
      <w:tr w:rsidR="000156CF" w:rsidRPr="00257255" w14:paraId="6990D035" w14:textId="77777777" w:rsidTr="00587443">
        <w:trPr>
          <w:trHeight w:val="23"/>
        </w:trPr>
        <w:tc>
          <w:tcPr>
            <w:tcW w:w="3259" w:type="pct"/>
            <w:vAlign w:val="center"/>
          </w:tcPr>
          <w:p w14:paraId="750FB211" w14:textId="7D02259A" w:rsidR="000156CF" w:rsidRPr="00257255" w:rsidRDefault="000156CF" w:rsidP="00587443">
            <w:pPr>
              <w:jc w:val="both"/>
              <w:rPr>
                <w:rFonts w:ascii="Times New Roman" w:hAnsi="Times New Roman" w:cs="Times New Roman"/>
                <w:bCs/>
                <w:sz w:val="24"/>
                <w:szCs w:val="24"/>
              </w:rPr>
            </w:pPr>
            <w:r w:rsidRPr="00257255">
              <w:rPr>
                <w:rFonts w:ascii="Times New Roman" w:hAnsi="Times New Roman" w:cs="Times New Roman"/>
                <w:bCs/>
                <w:sz w:val="24"/>
                <w:szCs w:val="24"/>
              </w:rPr>
              <w:t xml:space="preserve">Промежуточная аттестация </w:t>
            </w:r>
            <w:r w:rsidR="00711ECC">
              <w:rPr>
                <w:rFonts w:ascii="Times New Roman" w:hAnsi="Times New Roman" w:cs="Times New Roman"/>
                <w:bCs/>
                <w:sz w:val="24"/>
                <w:szCs w:val="24"/>
              </w:rPr>
              <w:t xml:space="preserve">в </w:t>
            </w:r>
            <w:r w:rsidR="00711ECC" w:rsidRPr="00587443">
              <w:rPr>
                <w:rFonts w:ascii="Times New Roman" w:hAnsi="Times New Roman" w:cs="Times New Roman"/>
                <w:bCs/>
                <w:iCs/>
                <w:sz w:val="24"/>
                <w:szCs w:val="24"/>
              </w:rPr>
              <w:t xml:space="preserve">форме </w:t>
            </w:r>
            <w:r w:rsidR="00EC09F6" w:rsidRPr="00587443">
              <w:rPr>
                <w:rFonts w:ascii="Times New Roman" w:hAnsi="Times New Roman" w:cs="Times New Roman"/>
                <w:bCs/>
                <w:iCs/>
                <w:sz w:val="24"/>
                <w:szCs w:val="24"/>
              </w:rPr>
              <w:t>диф.зачет</w:t>
            </w:r>
            <w:r w:rsidR="00587443" w:rsidRPr="00587443">
              <w:rPr>
                <w:rFonts w:ascii="Times New Roman" w:hAnsi="Times New Roman" w:cs="Times New Roman"/>
                <w:bCs/>
                <w:iCs/>
                <w:sz w:val="24"/>
                <w:szCs w:val="24"/>
              </w:rPr>
              <w:t>а</w:t>
            </w:r>
          </w:p>
        </w:tc>
        <w:tc>
          <w:tcPr>
            <w:tcW w:w="579" w:type="pct"/>
            <w:vAlign w:val="center"/>
          </w:tcPr>
          <w:p w14:paraId="762F3780" w14:textId="56431ADC" w:rsidR="000156CF" w:rsidRPr="00257255" w:rsidRDefault="00587443" w:rsidP="00587443">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1162" w:type="pct"/>
            <w:vAlign w:val="center"/>
          </w:tcPr>
          <w:p w14:paraId="0C711720" w14:textId="23814CFB" w:rsidR="000156CF" w:rsidRPr="00257255" w:rsidRDefault="00587443" w:rsidP="00587443">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156CF" w:rsidRPr="00257255" w14:paraId="6CAAA716" w14:textId="77777777" w:rsidTr="00587443">
        <w:trPr>
          <w:trHeight w:val="23"/>
        </w:trPr>
        <w:tc>
          <w:tcPr>
            <w:tcW w:w="3259" w:type="pct"/>
            <w:vAlign w:val="center"/>
          </w:tcPr>
          <w:p w14:paraId="73907A2F" w14:textId="77777777" w:rsidR="000156CF" w:rsidRPr="00257255" w:rsidRDefault="000156CF" w:rsidP="00587443">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579" w:type="pct"/>
            <w:vAlign w:val="center"/>
          </w:tcPr>
          <w:p w14:paraId="08AC63B9" w14:textId="00FA0312" w:rsidR="000156CF" w:rsidRPr="00257255" w:rsidRDefault="00587443" w:rsidP="00587443">
            <w:pPr>
              <w:jc w:val="center"/>
              <w:rPr>
                <w:rFonts w:ascii="Times New Roman" w:hAnsi="Times New Roman" w:cs="Times New Roman"/>
                <w:b/>
                <w:sz w:val="24"/>
                <w:szCs w:val="24"/>
              </w:rPr>
            </w:pPr>
            <w:r>
              <w:rPr>
                <w:rFonts w:ascii="Times New Roman" w:hAnsi="Times New Roman" w:cs="Times New Roman"/>
                <w:b/>
                <w:sz w:val="24"/>
                <w:szCs w:val="24"/>
              </w:rPr>
              <w:t>94</w:t>
            </w:r>
          </w:p>
        </w:tc>
        <w:tc>
          <w:tcPr>
            <w:tcW w:w="1162" w:type="pct"/>
            <w:vAlign w:val="center"/>
          </w:tcPr>
          <w:p w14:paraId="587A736B" w14:textId="7F822168" w:rsidR="000156CF" w:rsidRPr="00257255" w:rsidRDefault="00587443" w:rsidP="00587443">
            <w:pPr>
              <w:jc w:val="center"/>
              <w:rPr>
                <w:rFonts w:ascii="Times New Roman" w:hAnsi="Times New Roman" w:cs="Times New Roman"/>
                <w:b/>
                <w:sz w:val="24"/>
                <w:szCs w:val="24"/>
              </w:rPr>
            </w:pPr>
            <w:r>
              <w:rPr>
                <w:rFonts w:ascii="Times New Roman" w:hAnsi="Times New Roman" w:cs="Times New Roman"/>
                <w:b/>
                <w:sz w:val="24"/>
                <w:szCs w:val="24"/>
              </w:rPr>
              <w:t>46</w:t>
            </w:r>
          </w:p>
        </w:tc>
      </w:tr>
    </w:tbl>
    <w:p w14:paraId="419111A2" w14:textId="77777777" w:rsidR="000143A1" w:rsidRDefault="000143A1">
      <w:pPr>
        <w:rPr>
          <w:rFonts w:ascii="Times New Roman" w:eastAsia="Segoe UI" w:hAnsi="Times New Roman" w:cs="Times New Roman"/>
          <w:b/>
          <w:bCs/>
          <w:sz w:val="24"/>
          <w:szCs w:val="24"/>
          <w:lang w:eastAsia="ru-RU"/>
        </w:rPr>
      </w:pPr>
      <w:bookmarkStart w:id="27" w:name="_Toc150695626"/>
      <w:bookmarkStart w:id="28" w:name="_Toc156294571"/>
      <w:bookmarkEnd w:id="26"/>
      <w:r>
        <w:rPr>
          <w:rFonts w:ascii="Times New Roman" w:hAnsi="Times New Roman"/>
        </w:rPr>
        <w:br w:type="page"/>
      </w:r>
    </w:p>
    <w:p w14:paraId="44D4300F" w14:textId="77777777" w:rsidR="006D1C4C" w:rsidRDefault="006D1C4C" w:rsidP="007863C1">
      <w:pPr>
        <w:pStyle w:val="114"/>
        <w:rPr>
          <w:rFonts w:ascii="Times New Roman" w:hAnsi="Times New Roman"/>
        </w:rPr>
        <w:sectPr w:rsidR="006D1C4C" w:rsidSect="001604E7">
          <w:headerReference w:type="even" r:id="rId13"/>
          <w:pgSz w:w="11906" w:h="16838"/>
          <w:pgMar w:top="1134" w:right="567" w:bottom="1134" w:left="1701" w:header="709" w:footer="709" w:gutter="0"/>
          <w:cols w:space="708"/>
          <w:docGrid w:linePitch="360"/>
        </w:sectPr>
      </w:pPr>
    </w:p>
    <w:p w14:paraId="7EC4B882" w14:textId="1AFF079F" w:rsidR="00C63897" w:rsidRPr="00782EFC" w:rsidRDefault="00C63897" w:rsidP="007863C1">
      <w:pPr>
        <w:pStyle w:val="114"/>
        <w:rPr>
          <w:rFonts w:ascii="Times New Roman" w:hAnsi="Times New Roman"/>
        </w:rPr>
      </w:pPr>
      <w:bookmarkStart w:id="29" w:name="_Toc156825293"/>
      <w:r w:rsidRPr="00782EFC">
        <w:rPr>
          <w:rFonts w:ascii="Times New Roman" w:hAnsi="Times New Roman"/>
        </w:rPr>
        <w:lastRenderedPageBreak/>
        <w:t>2.</w:t>
      </w:r>
      <w:r w:rsidR="00B115E3">
        <w:rPr>
          <w:rFonts w:ascii="Times New Roman" w:hAnsi="Times New Roman"/>
        </w:rPr>
        <w:t>2</w:t>
      </w:r>
      <w:r w:rsidRPr="00782EFC">
        <w:rPr>
          <w:rFonts w:ascii="Times New Roman" w:hAnsi="Times New Roman"/>
        </w:rPr>
        <w:t>. </w:t>
      </w:r>
      <w:r w:rsidR="006D1C4C">
        <w:rPr>
          <w:rFonts w:ascii="Times New Roman" w:hAnsi="Times New Roman"/>
        </w:rPr>
        <w:t>С</w:t>
      </w:r>
      <w:r w:rsidRPr="00782EFC">
        <w:rPr>
          <w:rFonts w:ascii="Times New Roman" w:hAnsi="Times New Roman"/>
        </w:rPr>
        <w:t xml:space="preserve">одержание </w:t>
      </w:r>
      <w:bookmarkEnd w:id="27"/>
      <w:r w:rsidR="00B115E3">
        <w:rPr>
          <w:rFonts w:ascii="Times New Roman" w:hAnsi="Times New Roman"/>
        </w:rPr>
        <w:t>дисциплины</w:t>
      </w:r>
      <w:bookmarkEnd w:id="28"/>
      <w:bookmarkEnd w:id="29"/>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1"/>
        <w:gridCol w:w="8948"/>
        <w:gridCol w:w="1953"/>
        <w:gridCol w:w="1812"/>
      </w:tblGrid>
      <w:tr w:rsidR="00587443" w:rsidRPr="00587443" w14:paraId="63804DFF" w14:textId="77777777" w:rsidTr="00587443">
        <w:trPr>
          <w:trHeight w:val="20"/>
        </w:trPr>
        <w:tc>
          <w:tcPr>
            <w:tcW w:w="755" w:type="pct"/>
            <w:vAlign w:val="center"/>
          </w:tcPr>
          <w:p w14:paraId="714FAD81" w14:textId="77777777" w:rsidR="00587443" w:rsidRPr="00587443" w:rsidRDefault="00587443" w:rsidP="00587443">
            <w:pPr>
              <w:suppressAutoHyphens/>
              <w:jc w:val="center"/>
              <w:rPr>
                <w:rFonts w:ascii="Times New Roman" w:eastAsia="Calibri" w:hAnsi="Times New Roman" w:cs="Times New Roman"/>
                <w:b/>
                <w:bCs/>
                <w:sz w:val="20"/>
                <w:szCs w:val="20"/>
              </w:rPr>
            </w:pPr>
            <w:bookmarkStart w:id="30" w:name="_Toc152334670"/>
            <w:r w:rsidRPr="00587443">
              <w:rPr>
                <w:rFonts w:ascii="Times New Roman" w:eastAsia="Calibri" w:hAnsi="Times New Roman" w:cs="Times New Roman"/>
                <w:b/>
                <w:bCs/>
                <w:sz w:val="20"/>
                <w:szCs w:val="20"/>
              </w:rPr>
              <w:t>Наименование разделов и тем</w:t>
            </w:r>
          </w:p>
        </w:tc>
        <w:tc>
          <w:tcPr>
            <w:tcW w:w="2988" w:type="pct"/>
            <w:vAlign w:val="center"/>
          </w:tcPr>
          <w:p w14:paraId="18C0193E" w14:textId="77777777" w:rsidR="00587443" w:rsidRPr="00587443" w:rsidRDefault="00587443" w:rsidP="00587443">
            <w:pPr>
              <w:suppressAutoHyphens/>
              <w:jc w:val="center"/>
              <w:rPr>
                <w:rFonts w:ascii="Times New Roman" w:eastAsia="Calibri" w:hAnsi="Times New Roman" w:cs="Times New Roman"/>
                <w:b/>
                <w:bCs/>
                <w:sz w:val="20"/>
                <w:szCs w:val="20"/>
              </w:rPr>
            </w:pPr>
            <w:r w:rsidRPr="00587443">
              <w:rPr>
                <w:rFonts w:ascii="Times New Roman" w:eastAsia="Calibri" w:hAnsi="Times New Roman" w:cs="Times New Roman"/>
                <w:b/>
                <w:bCs/>
                <w:sz w:val="20"/>
                <w:szCs w:val="20"/>
              </w:rPr>
              <w:t>Содержание учебного материала и формы организации деятельности обучающихся</w:t>
            </w:r>
          </w:p>
        </w:tc>
        <w:tc>
          <w:tcPr>
            <w:tcW w:w="652" w:type="pct"/>
            <w:vAlign w:val="center"/>
          </w:tcPr>
          <w:p w14:paraId="1C950ECE" w14:textId="77777777" w:rsidR="00587443" w:rsidRPr="00587443" w:rsidRDefault="00587443" w:rsidP="00587443">
            <w:pPr>
              <w:suppressAutoHyphens/>
              <w:jc w:val="center"/>
              <w:rPr>
                <w:rFonts w:ascii="Times New Roman" w:eastAsia="Calibri" w:hAnsi="Times New Roman" w:cs="Times New Roman"/>
                <w:b/>
                <w:bCs/>
                <w:sz w:val="20"/>
                <w:szCs w:val="20"/>
              </w:rPr>
            </w:pPr>
            <w:r w:rsidRPr="00587443">
              <w:rPr>
                <w:rFonts w:ascii="Times New Roman" w:eastAsia="Calibri" w:hAnsi="Times New Roman" w:cs="Times New Roman"/>
                <w:b/>
                <w:bCs/>
                <w:sz w:val="20"/>
                <w:szCs w:val="20"/>
              </w:rPr>
              <w:t>Объем, акад. ч / в том числе в форме практической подготовки, акад. ч</w:t>
            </w:r>
          </w:p>
        </w:tc>
        <w:tc>
          <w:tcPr>
            <w:tcW w:w="605" w:type="pct"/>
            <w:vAlign w:val="center"/>
          </w:tcPr>
          <w:p w14:paraId="1D65BFEB" w14:textId="77777777" w:rsidR="00587443" w:rsidRPr="00587443" w:rsidRDefault="00587443" w:rsidP="00587443">
            <w:pPr>
              <w:suppressAutoHyphens/>
              <w:jc w:val="center"/>
              <w:rPr>
                <w:rFonts w:ascii="Times New Roman" w:eastAsia="Calibri" w:hAnsi="Times New Roman" w:cs="Times New Roman"/>
                <w:b/>
                <w:bCs/>
                <w:sz w:val="20"/>
                <w:szCs w:val="20"/>
              </w:rPr>
            </w:pPr>
            <w:r w:rsidRPr="00587443">
              <w:rPr>
                <w:rFonts w:ascii="Times New Roman" w:eastAsia="Calibri" w:hAnsi="Times New Roman" w:cs="Times New Roman"/>
                <w:b/>
                <w:bCs/>
                <w:sz w:val="20"/>
                <w:szCs w:val="20"/>
              </w:rPr>
              <w:t>Коды компетенций и личностных результатов, формированию которых способствует элемент программы</w:t>
            </w:r>
          </w:p>
        </w:tc>
      </w:tr>
      <w:tr w:rsidR="00587443" w:rsidRPr="00587443" w14:paraId="4799E8B6" w14:textId="77777777" w:rsidTr="00587443">
        <w:trPr>
          <w:trHeight w:val="20"/>
        </w:trPr>
        <w:tc>
          <w:tcPr>
            <w:tcW w:w="755" w:type="pct"/>
          </w:tcPr>
          <w:p w14:paraId="4C3D0F3F" w14:textId="77777777" w:rsidR="00587443" w:rsidRPr="00587443" w:rsidRDefault="00587443" w:rsidP="00587443">
            <w:pPr>
              <w:jc w:val="center"/>
              <w:rPr>
                <w:rFonts w:ascii="Times New Roman" w:eastAsia="Calibri" w:hAnsi="Times New Roman" w:cs="Times New Roman"/>
                <w:b/>
                <w:bCs/>
                <w:i/>
                <w:iCs/>
                <w:sz w:val="20"/>
                <w:szCs w:val="20"/>
              </w:rPr>
            </w:pPr>
            <w:r w:rsidRPr="00587443">
              <w:rPr>
                <w:rFonts w:ascii="Times New Roman" w:eastAsia="Calibri" w:hAnsi="Times New Roman" w:cs="Times New Roman"/>
                <w:b/>
                <w:bCs/>
                <w:i/>
                <w:iCs/>
                <w:sz w:val="20"/>
                <w:szCs w:val="20"/>
              </w:rPr>
              <w:t>1</w:t>
            </w:r>
          </w:p>
        </w:tc>
        <w:tc>
          <w:tcPr>
            <w:tcW w:w="2988" w:type="pct"/>
          </w:tcPr>
          <w:p w14:paraId="5D7EB508" w14:textId="77777777" w:rsidR="00587443" w:rsidRPr="00587443" w:rsidRDefault="00587443" w:rsidP="00587443">
            <w:pPr>
              <w:jc w:val="center"/>
              <w:rPr>
                <w:rFonts w:ascii="Times New Roman" w:eastAsia="Calibri" w:hAnsi="Times New Roman" w:cs="Times New Roman"/>
                <w:b/>
                <w:bCs/>
                <w:i/>
                <w:iCs/>
                <w:sz w:val="20"/>
                <w:szCs w:val="20"/>
              </w:rPr>
            </w:pPr>
            <w:r w:rsidRPr="00587443">
              <w:rPr>
                <w:rFonts w:ascii="Times New Roman" w:eastAsia="Calibri" w:hAnsi="Times New Roman" w:cs="Times New Roman"/>
                <w:b/>
                <w:bCs/>
                <w:i/>
                <w:iCs/>
                <w:sz w:val="20"/>
                <w:szCs w:val="20"/>
              </w:rPr>
              <w:t>2</w:t>
            </w:r>
          </w:p>
        </w:tc>
        <w:tc>
          <w:tcPr>
            <w:tcW w:w="652" w:type="pct"/>
          </w:tcPr>
          <w:p w14:paraId="60F3E93E" w14:textId="77777777" w:rsidR="00587443" w:rsidRPr="00587443" w:rsidRDefault="00587443" w:rsidP="00587443">
            <w:pPr>
              <w:jc w:val="center"/>
              <w:rPr>
                <w:rFonts w:ascii="Times New Roman" w:eastAsia="Calibri" w:hAnsi="Times New Roman" w:cs="Times New Roman"/>
                <w:b/>
                <w:bCs/>
                <w:i/>
                <w:iCs/>
                <w:sz w:val="20"/>
                <w:szCs w:val="20"/>
              </w:rPr>
            </w:pPr>
            <w:r w:rsidRPr="00587443">
              <w:rPr>
                <w:rFonts w:ascii="Times New Roman" w:eastAsia="Calibri" w:hAnsi="Times New Roman" w:cs="Times New Roman"/>
                <w:b/>
                <w:bCs/>
                <w:i/>
                <w:iCs/>
                <w:sz w:val="20"/>
                <w:szCs w:val="20"/>
              </w:rPr>
              <w:t>3</w:t>
            </w:r>
          </w:p>
        </w:tc>
        <w:tc>
          <w:tcPr>
            <w:tcW w:w="605" w:type="pct"/>
          </w:tcPr>
          <w:p w14:paraId="0847DA9A" w14:textId="77777777" w:rsidR="00587443" w:rsidRPr="00587443" w:rsidRDefault="00587443" w:rsidP="00587443">
            <w:pPr>
              <w:jc w:val="center"/>
              <w:rPr>
                <w:rFonts w:ascii="Times New Roman" w:eastAsia="Calibri" w:hAnsi="Times New Roman" w:cs="Times New Roman"/>
                <w:b/>
                <w:bCs/>
                <w:i/>
                <w:iCs/>
                <w:sz w:val="20"/>
                <w:szCs w:val="20"/>
              </w:rPr>
            </w:pPr>
            <w:r w:rsidRPr="00587443">
              <w:rPr>
                <w:rFonts w:ascii="Times New Roman" w:eastAsia="Calibri" w:hAnsi="Times New Roman" w:cs="Times New Roman"/>
                <w:b/>
                <w:bCs/>
                <w:i/>
                <w:iCs/>
                <w:sz w:val="20"/>
                <w:szCs w:val="20"/>
              </w:rPr>
              <w:t>4</w:t>
            </w:r>
          </w:p>
        </w:tc>
      </w:tr>
      <w:tr w:rsidR="00587443" w:rsidRPr="00587443" w14:paraId="45CD8853" w14:textId="77777777" w:rsidTr="00587443">
        <w:trPr>
          <w:trHeight w:val="212"/>
        </w:trPr>
        <w:tc>
          <w:tcPr>
            <w:tcW w:w="3743" w:type="pct"/>
            <w:gridSpan w:val="2"/>
          </w:tcPr>
          <w:p w14:paraId="768172BE" w14:textId="77777777" w:rsidR="00587443" w:rsidRPr="00587443" w:rsidRDefault="00587443" w:rsidP="00587443">
            <w:pPr>
              <w:rPr>
                <w:rFonts w:ascii="Times New Roman" w:eastAsia="Calibri" w:hAnsi="Times New Roman" w:cs="Times New Roman"/>
                <w:b/>
                <w:bCs/>
                <w:sz w:val="20"/>
                <w:szCs w:val="20"/>
              </w:rPr>
            </w:pPr>
            <w:r w:rsidRPr="00587443">
              <w:rPr>
                <w:rFonts w:ascii="Times New Roman" w:eastAsia="Calibri" w:hAnsi="Times New Roman" w:cs="Times New Roman"/>
                <w:b/>
                <w:bCs/>
                <w:sz w:val="20"/>
                <w:szCs w:val="20"/>
              </w:rPr>
              <w:t xml:space="preserve">Раздел 1. </w:t>
            </w:r>
            <w:r w:rsidRPr="00587443">
              <w:rPr>
                <w:rFonts w:ascii="Times New Roman" w:eastAsia="Calibri" w:hAnsi="Times New Roman" w:cs="Times New Roman"/>
                <w:b/>
                <w:bCs/>
                <w:sz w:val="20"/>
                <w:szCs w:val="24"/>
              </w:rPr>
              <w:t>Основной курс.</w:t>
            </w:r>
          </w:p>
        </w:tc>
        <w:tc>
          <w:tcPr>
            <w:tcW w:w="652" w:type="pct"/>
          </w:tcPr>
          <w:p w14:paraId="5F1BE10D" w14:textId="4AF4FD0F" w:rsidR="00587443" w:rsidRPr="00D202C8" w:rsidRDefault="008F7A51" w:rsidP="00AE2CD5">
            <w:pPr>
              <w:jc w:val="center"/>
              <w:rPr>
                <w:rFonts w:ascii="Times New Roman" w:eastAsia="Calibri" w:hAnsi="Times New Roman" w:cs="Times New Roman"/>
                <w:b/>
                <w:bCs/>
                <w:i/>
                <w:iCs/>
                <w:sz w:val="20"/>
                <w:szCs w:val="20"/>
              </w:rPr>
            </w:pPr>
            <w:r w:rsidRPr="00D202C8">
              <w:rPr>
                <w:rFonts w:ascii="Times New Roman" w:eastAsia="Calibri" w:hAnsi="Times New Roman" w:cs="Times New Roman"/>
                <w:b/>
                <w:iCs/>
                <w:sz w:val="20"/>
                <w:szCs w:val="20"/>
              </w:rPr>
              <w:t>42</w:t>
            </w:r>
            <w:r w:rsidR="00587443" w:rsidRPr="00D202C8">
              <w:rPr>
                <w:rFonts w:ascii="Times New Roman" w:eastAsia="Calibri" w:hAnsi="Times New Roman" w:cs="Times New Roman"/>
                <w:b/>
                <w:iCs/>
                <w:sz w:val="20"/>
                <w:szCs w:val="20"/>
              </w:rPr>
              <w:t>/</w:t>
            </w:r>
            <w:r w:rsidR="00AE2CD5" w:rsidRPr="00D202C8">
              <w:rPr>
                <w:rFonts w:ascii="Times New Roman" w:eastAsia="Calibri" w:hAnsi="Times New Roman" w:cs="Times New Roman"/>
                <w:b/>
                <w:iCs/>
                <w:sz w:val="20"/>
                <w:szCs w:val="20"/>
              </w:rPr>
              <w:t>12</w:t>
            </w:r>
          </w:p>
        </w:tc>
        <w:tc>
          <w:tcPr>
            <w:tcW w:w="605" w:type="pct"/>
          </w:tcPr>
          <w:p w14:paraId="4B959DA4" w14:textId="77777777" w:rsidR="00587443" w:rsidRPr="00587443" w:rsidRDefault="00587443" w:rsidP="00587443">
            <w:pPr>
              <w:jc w:val="center"/>
              <w:rPr>
                <w:rFonts w:ascii="Times New Roman" w:eastAsia="Calibri" w:hAnsi="Times New Roman" w:cs="Times New Roman"/>
                <w:b/>
                <w:bCs/>
                <w:i/>
                <w:iCs/>
                <w:sz w:val="20"/>
                <w:szCs w:val="20"/>
              </w:rPr>
            </w:pPr>
          </w:p>
        </w:tc>
      </w:tr>
      <w:tr w:rsidR="00587443" w:rsidRPr="00587443" w14:paraId="1F10ED9D" w14:textId="77777777" w:rsidTr="00587443">
        <w:trPr>
          <w:trHeight w:val="20"/>
        </w:trPr>
        <w:tc>
          <w:tcPr>
            <w:tcW w:w="755" w:type="pct"/>
            <w:vMerge w:val="restart"/>
          </w:tcPr>
          <w:p w14:paraId="78F3B9A2" w14:textId="77777777" w:rsidR="00587443" w:rsidRPr="00587443" w:rsidRDefault="00587443" w:rsidP="00587443">
            <w:pPr>
              <w:rPr>
                <w:rFonts w:ascii="Times New Roman" w:eastAsia="Calibri" w:hAnsi="Times New Roman" w:cs="Times New Roman"/>
                <w:b/>
                <w:bCs/>
                <w:sz w:val="20"/>
                <w:szCs w:val="20"/>
              </w:rPr>
            </w:pPr>
            <w:r w:rsidRPr="00587443">
              <w:rPr>
                <w:rFonts w:ascii="Times New Roman" w:eastAsia="Calibri" w:hAnsi="Times New Roman" w:cs="Times New Roman"/>
                <w:b/>
                <w:bCs/>
                <w:sz w:val="20"/>
                <w:szCs w:val="20"/>
              </w:rPr>
              <w:t xml:space="preserve">Тема 1.1. </w:t>
            </w:r>
          </w:p>
          <w:p w14:paraId="392561C1" w14:textId="77777777" w:rsidR="00587443" w:rsidRPr="00587443" w:rsidRDefault="00587443" w:rsidP="00587443">
            <w:pPr>
              <w:rPr>
                <w:rFonts w:ascii="Times New Roman" w:eastAsia="Calibri" w:hAnsi="Times New Roman" w:cs="Times New Roman"/>
                <w:bCs/>
                <w:sz w:val="20"/>
              </w:rPr>
            </w:pPr>
            <w:r w:rsidRPr="00587443">
              <w:rPr>
                <w:rFonts w:ascii="Times New Roman" w:eastAsia="Calibri" w:hAnsi="Times New Roman" w:cs="Times New Roman"/>
                <w:bCs/>
                <w:sz w:val="20"/>
                <w:szCs w:val="24"/>
              </w:rPr>
              <w:t>Роль иностранного языка в профессиональной деятельности.</w:t>
            </w:r>
          </w:p>
        </w:tc>
        <w:tc>
          <w:tcPr>
            <w:tcW w:w="2988" w:type="pct"/>
          </w:tcPr>
          <w:p w14:paraId="6A240426" w14:textId="77777777" w:rsidR="00587443" w:rsidRPr="00587443" w:rsidRDefault="00587443" w:rsidP="00587443">
            <w:pPr>
              <w:rPr>
                <w:rFonts w:ascii="Times New Roman" w:eastAsia="Calibri" w:hAnsi="Times New Roman" w:cs="Times New Roman"/>
                <w:b/>
                <w:bCs/>
                <w:i/>
                <w:sz w:val="20"/>
                <w:szCs w:val="20"/>
              </w:rPr>
            </w:pPr>
            <w:r w:rsidRPr="00587443">
              <w:rPr>
                <w:rFonts w:ascii="Times New Roman" w:eastAsia="Calibri" w:hAnsi="Times New Roman" w:cs="Times New Roman"/>
                <w:b/>
                <w:bCs/>
                <w:sz w:val="20"/>
                <w:szCs w:val="20"/>
              </w:rPr>
              <w:t>Содержание учебного материала</w:t>
            </w:r>
          </w:p>
        </w:tc>
        <w:tc>
          <w:tcPr>
            <w:tcW w:w="652" w:type="pct"/>
            <w:vAlign w:val="center"/>
          </w:tcPr>
          <w:p w14:paraId="02C01A3F" w14:textId="77777777" w:rsidR="00587443" w:rsidRPr="00587443" w:rsidRDefault="00587443" w:rsidP="00587443">
            <w:pPr>
              <w:suppressAutoHyphens/>
              <w:jc w:val="center"/>
              <w:rPr>
                <w:rFonts w:ascii="Times New Roman" w:eastAsia="Calibri" w:hAnsi="Times New Roman" w:cs="Times New Roman"/>
                <w:b/>
                <w:i/>
                <w:iCs/>
                <w:sz w:val="20"/>
                <w:szCs w:val="20"/>
              </w:rPr>
            </w:pPr>
            <w:r w:rsidRPr="00587443">
              <w:rPr>
                <w:rFonts w:ascii="Times New Roman" w:eastAsia="Calibri" w:hAnsi="Times New Roman" w:cs="Times New Roman"/>
                <w:b/>
                <w:iCs/>
                <w:sz w:val="20"/>
                <w:szCs w:val="20"/>
              </w:rPr>
              <w:t>6</w:t>
            </w:r>
          </w:p>
        </w:tc>
        <w:tc>
          <w:tcPr>
            <w:tcW w:w="605" w:type="pct"/>
            <w:vMerge w:val="restart"/>
          </w:tcPr>
          <w:p w14:paraId="1EBBA0B4" w14:textId="77777777" w:rsidR="00587443" w:rsidRPr="00587443" w:rsidRDefault="00587443" w:rsidP="00587443">
            <w:pPr>
              <w:rPr>
                <w:rFonts w:ascii="Times New Roman" w:eastAsia="Calibri" w:hAnsi="Times New Roman" w:cs="Times New Roman"/>
                <w:sz w:val="20"/>
              </w:rPr>
            </w:pPr>
            <w:r w:rsidRPr="00587443">
              <w:rPr>
                <w:rFonts w:ascii="Times New Roman" w:eastAsia="Calibri" w:hAnsi="Times New Roman" w:cs="Times New Roman"/>
                <w:sz w:val="20"/>
              </w:rPr>
              <w:t>ОК 1, ОК 6, ОК 9</w:t>
            </w:r>
          </w:p>
        </w:tc>
      </w:tr>
      <w:tr w:rsidR="00587443" w:rsidRPr="00587443" w14:paraId="1CB322ED" w14:textId="77777777" w:rsidTr="00587443">
        <w:trPr>
          <w:trHeight w:val="20"/>
        </w:trPr>
        <w:tc>
          <w:tcPr>
            <w:tcW w:w="755" w:type="pct"/>
            <w:vMerge/>
          </w:tcPr>
          <w:p w14:paraId="677870CE" w14:textId="77777777" w:rsidR="00587443" w:rsidRPr="00587443" w:rsidRDefault="00587443" w:rsidP="00587443">
            <w:pPr>
              <w:rPr>
                <w:rFonts w:ascii="Times New Roman" w:eastAsia="Calibri" w:hAnsi="Times New Roman" w:cs="Times New Roman"/>
                <w:b/>
                <w:bCs/>
                <w:i/>
                <w:sz w:val="20"/>
                <w:szCs w:val="20"/>
              </w:rPr>
            </w:pPr>
          </w:p>
        </w:tc>
        <w:tc>
          <w:tcPr>
            <w:tcW w:w="2988" w:type="pct"/>
          </w:tcPr>
          <w:p w14:paraId="128C87B3" w14:textId="77777777" w:rsidR="00587443" w:rsidRPr="00587443" w:rsidRDefault="00587443" w:rsidP="00587443">
            <w:pPr>
              <w:rPr>
                <w:rFonts w:ascii="Times New Roman" w:eastAsia="Calibri" w:hAnsi="Times New Roman" w:cs="Times New Roman"/>
                <w:sz w:val="20"/>
              </w:rPr>
            </w:pPr>
            <w:r w:rsidRPr="00587443">
              <w:rPr>
                <w:rFonts w:ascii="Times New Roman" w:eastAsia="Calibri" w:hAnsi="Times New Roman" w:cs="Times New Roman"/>
                <w:b/>
                <w:bCs/>
                <w:sz w:val="20"/>
                <w:szCs w:val="20"/>
              </w:rPr>
              <w:t xml:space="preserve">1. </w:t>
            </w:r>
            <w:r w:rsidRPr="00587443">
              <w:rPr>
                <w:rFonts w:ascii="Times New Roman" w:eastAsia="Calibri" w:hAnsi="Times New Roman" w:cs="Times New Roman"/>
                <w:bCs/>
                <w:sz w:val="20"/>
                <w:szCs w:val="20"/>
              </w:rPr>
              <w:t xml:space="preserve">О роли дисциплины «Иностранный язык в профессиональной деятельности», ее связь с другими дисциплинами специальности. </w:t>
            </w:r>
          </w:p>
        </w:tc>
        <w:tc>
          <w:tcPr>
            <w:tcW w:w="652" w:type="pct"/>
            <w:vAlign w:val="center"/>
          </w:tcPr>
          <w:p w14:paraId="343E90FB" w14:textId="77777777" w:rsidR="00587443" w:rsidRPr="00587443" w:rsidRDefault="00587443" w:rsidP="00587443">
            <w:pPr>
              <w:suppressAutoHyphens/>
              <w:jc w:val="center"/>
              <w:rPr>
                <w:rFonts w:ascii="Times New Roman" w:eastAsia="Calibri" w:hAnsi="Times New Roman" w:cs="Times New Roman"/>
                <w:b/>
                <w:bCs/>
                <w:i/>
                <w:iCs/>
                <w:sz w:val="20"/>
                <w:szCs w:val="20"/>
              </w:rPr>
            </w:pPr>
            <w:r w:rsidRPr="00587443">
              <w:rPr>
                <w:rFonts w:ascii="Times New Roman" w:eastAsia="Calibri" w:hAnsi="Times New Roman" w:cs="Times New Roman"/>
                <w:b/>
                <w:iCs/>
                <w:sz w:val="20"/>
                <w:szCs w:val="20"/>
              </w:rPr>
              <w:t>4</w:t>
            </w:r>
          </w:p>
        </w:tc>
        <w:tc>
          <w:tcPr>
            <w:tcW w:w="605" w:type="pct"/>
            <w:vMerge/>
          </w:tcPr>
          <w:p w14:paraId="5F4CB470" w14:textId="77777777" w:rsidR="00587443" w:rsidRPr="00587443" w:rsidRDefault="00587443" w:rsidP="00587443">
            <w:pPr>
              <w:rPr>
                <w:rFonts w:ascii="Times New Roman" w:eastAsia="Calibri" w:hAnsi="Times New Roman" w:cs="Times New Roman"/>
                <w:b/>
                <w:bCs/>
                <w:i/>
                <w:sz w:val="20"/>
                <w:szCs w:val="20"/>
              </w:rPr>
            </w:pPr>
          </w:p>
        </w:tc>
      </w:tr>
      <w:tr w:rsidR="00587443" w:rsidRPr="00587443" w14:paraId="4E0B3187" w14:textId="77777777" w:rsidTr="00587443">
        <w:trPr>
          <w:trHeight w:val="20"/>
        </w:trPr>
        <w:tc>
          <w:tcPr>
            <w:tcW w:w="755" w:type="pct"/>
            <w:vMerge/>
          </w:tcPr>
          <w:p w14:paraId="1F4FA9B4" w14:textId="77777777" w:rsidR="00587443" w:rsidRPr="00587443" w:rsidRDefault="00587443" w:rsidP="00587443">
            <w:pPr>
              <w:rPr>
                <w:rFonts w:ascii="Times New Roman" w:eastAsia="Calibri" w:hAnsi="Times New Roman" w:cs="Times New Roman"/>
                <w:b/>
                <w:bCs/>
                <w:i/>
                <w:sz w:val="20"/>
                <w:szCs w:val="20"/>
              </w:rPr>
            </w:pPr>
          </w:p>
        </w:tc>
        <w:tc>
          <w:tcPr>
            <w:tcW w:w="2988" w:type="pct"/>
          </w:tcPr>
          <w:p w14:paraId="4E2E1C6E" w14:textId="77777777" w:rsidR="00587443" w:rsidRPr="00587443" w:rsidRDefault="00587443" w:rsidP="00587443">
            <w:pPr>
              <w:rPr>
                <w:rFonts w:ascii="Times New Roman" w:eastAsia="Calibri" w:hAnsi="Times New Roman" w:cs="Times New Roman"/>
                <w:b/>
                <w:bCs/>
                <w:sz w:val="20"/>
              </w:rPr>
            </w:pPr>
            <w:r w:rsidRPr="00587443">
              <w:rPr>
                <w:rFonts w:ascii="Times New Roman" w:eastAsia="Calibri" w:hAnsi="Times New Roman" w:cs="Times New Roman"/>
                <w:b/>
                <w:bCs/>
                <w:sz w:val="20"/>
                <w:szCs w:val="20"/>
              </w:rPr>
              <w:t>В том числе практических и лабораторных занятий</w:t>
            </w:r>
          </w:p>
        </w:tc>
        <w:tc>
          <w:tcPr>
            <w:tcW w:w="652" w:type="pct"/>
            <w:vAlign w:val="center"/>
          </w:tcPr>
          <w:p w14:paraId="5A059116" w14:textId="77777777" w:rsidR="00587443" w:rsidRPr="00587443" w:rsidRDefault="00587443" w:rsidP="00587443">
            <w:pPr>
              <w:suppressAutoHyphens/>
              <w:jc w:val="center"/>
              <w:rPr>
                <w:rFonts w:ascii="Times New Roman" w:eastAsia="Calibri" w:hAnsi="Times New Roman" w:cs="Times New Roman"/>
                <w:b/>
                <w:iCs/>
                <w:sz w:val="20"/>
                <w:szCs w:val="20"/>
              </w:rPr>
            </w:pPr>
            <w:r w:rsidRPr="00587443">
              <w:rPr>
                <w:rFonts w:ascii="Times New Roman" w:eastAsia="Calibri" w:hAnsi="Times New Roman" w:cs="Times New Roman"/>
                <w:b/>
                <w:iCs/>
                <w:sz w:val="20"/>
                <w:szCs w:val="20"/>
              </w:rPr>
              <w:t>2</w:t>
            </w:r>
          </w:p>
        </w:tc>
        <w:tc>
          <w:tcPr>
            <w:tcW w:w="605" w:type="pct"/>
            <w:vMerge/>
          </w:tcPr>
          <w:p w14:paraId="229BCCC4" w14:textId="77777777" w:rsidR="00587443" w:rsidRPr="00587443" w:rsidRDefault="00587443" w:rsidP="00587443">
            <w:pPr>
              <w:rPr>
                <w:rFonts w:ascii="Times New Roman" w:eastAsia="Calibri" w:hAnsi="Times New Roman" w:cs="Times New Roman"/>
                <w:b/>
                <w:bCs/>
                <w:i/>
                <w:sz w:val="20"/>
                <w:szCs w:val="20"/>
              </w:rPr>
            </w:pPr>
          </w:p>
        </w:tc>
      </w:tr>
      <w:tr w:rsidR="00587443" w:rsidRPr="00587443" w14:paraId="7B75A246" w14:textId="77777777" w:rsidTr="00587443">
        <w:trPr>
          <w:trHeight w:val="20"/>
        </w:trPr>
        <w:tc>
          <w:tcPr>
            <w:tcW w:w="755" w:type="pct"/>
            <w:vMerge/>
          </w:tcPr>
          <w:p w14:paraId="1E77D5F9" w14:textId="77777777" w:rsidR="00587443" w:rsidRPr="00587443" w:rsidRDefault="00587443" w:rsidP="00587443">
            <w:pPr>
              <w:rPr>
                <w:rFonts w:ascii="Times New Roman" w:eastAsia="Calibri" w:hAnsi="Times New Roman" w:cs="Times New Roman"/>
                <w:b/>
                <w:bCs/>
                <w:i/>
                <w:sz w:val="20"/>
                <w:szCs w:val="20"/>
              </w:rPr>
            </w:pPr>
          </w:p>
        </w:tc>
        <w:tc>
          <w:tcPr>
            <w:tcW w:w="2988" w:type="pct"/>
          </w:tcPr>
          <w:p w14:paraId="76586155" w14:textId="77777777" w:rsidR="00587443" w:rsidRPr="00587443" w:rsidRDefault="00587443" w:rsidP="00587443">
            <w:pPr>
              <w:rPr>
                <w:rFonts w:ascii="Times New Roman" w:eastAsia="Calibri" w:hAnsi="Times New Roman" w:cs="Times New Roman"/>
                <w:b/>
                <w:bCs/>
                <w:sz w:val="20"/>
              </w:rPr>
            </w:pPr>
            <w:r w:rsidRPr="00587443">
              <w:rPr>
                <w:rFonts w:ascii="Times New Roman" w:eastAsia="Calibri" w:hAnsi="Times New Roman" w:cs="Times New Roman"/>
                <w:b/>
                <w:sz w:val="20"/>
                <w:szCs w:val="24"/>
              </w:rPr>
              <w:t>1. Практическое занятие № 1.</w:t>
            </w:r>
            <w:r w:rsidRPr="00587443">
              <w:rPr>
                <w:rFonts w:ascii="Times New Roman" w:eastAsia="Calibri" w:hAnsi="Times New Roman" w:cs="Times New Roman"/>
                <w:sz w:val="20"/>
                <w:szCs w:val="24"/>
              </w:rPr>
              <w:t xml:space="preserve"> Беседа «Применение иностранного языка в учебной и профессиональной деятельности»</w:t>
            </w:r>
          </w:p>
        </w:tc>
        <w:tc>
          <w:tcPr>
            <w:tcW w:w="652" w:type="pct"/>
            <w:vAlign w:val="center"/>
          </w:tcPr>
          <w:p w14:paraId="379AFCB4" w14:textId="77777777" w:rsidR="00587443" w:rsidRPr="00587443" w:rsidRDefault="00587443" w:rsidP="00587443">
            <w:pPr>
              <w:suppressAutoHyphens/>
              <w:jc w:val="center"/>
              <w:rPr>
                <w:rFonts w:ascii="Times New Roman" w:eastAsia="Calibri" w:hAnsi="Times New Roman" w:cs="Times New Roman"/>
                <w:iCs/>
                <w:sz w:val="20"/>
                <w:szCs w:val="20"/>
              </w:rPr>
            </w:pPr>
            <w:r w:rsidRPr="00587443">
              <w:rPr>
                <w:rFonts w:ascii="Times New Roman" w:eastAsia="Calibri" w:hAnsi="Times New Roman" w:cs="Times New Roman"/>
                <w:iCs/>
                <w:sz w:val="20"/>
                <w:szCs w:val="20"/>
              </w:rPr>
              <w:t>2</w:t>
            </w:r>
          </w:p>
        </w:tc>
        <w:tc>
          <w:tcPr>
            <w:tcW w:w="605" w:type="pct"/>
            <w:vMerge/>
          </w:tcPr>
          <w:p w14:paraId="4FDD64EC" w14:textId="77777777" w:rsidR="00587443" w:rsidRPr="00587443" w:rsidRDefault="00587443" w:rsidP="00587443">
            <w:pPr>
              <w:rPr>
                <w:rFonts w:ascii="Times New Roman" w:eastAsia="Calibri" w:hAnsi="Times New Roman" w:cs="Times New Roman"/>
                <w:b/>
                <w:bCs/>
                <w:i/>
                <w:sz w:val="20"/>
                <w:szCs w:val="20"/>
              </w:rPr>
            </w:pPr>
          </w:p>
        </w:tc>
      </w:tr>
      <w:tr w:rsidR="00587443" w:rsidRPr="00587443" w14:paraId="4F340AD7" w14:textId="77777777" w:rsidTr="00587443">
        <w:trPr>
          <w:trHeight w:val="20"/>
        </w:trPr>
        <w:tc>
          <w:tcPr>
            <w:tcW w:w="755" w:type="pct"/>
            <w:vMerge/>
          </w:tcPr>
          <w:p w14:paraId="6ADF50E3" w14:textId="77777777" w:rsidR="00587443" w:rsidRPr="00587443" w:rsidRDefault="00587443" w:rsidP="00587443">
            <w:pPr>
              <w:rPr>
                <w:rFonts w:ascii="Times New Roman" w:eastAsia="Calibri" w:hAnsi="Times New Roman" w:cs="Times New Roman"/>
                <w:b/>
                <w:bCs/>
                <w:sz w:val="20"/>
                <w:szCs w:val="20"/>
              </w:rPr>
            </w:pPr>
          </w:p>
        </w:tc>
        <w:tc>
          <w:tcPr>
            <w:tcW w:w="2988" w:type="pct"/>
          </w:tcPr>
          <w:p w14:paraId="142EFF3E" w14:textId="77777777" w:rsidR="00587443" w:rsidRPr="00587443" w:rsidRDefault="00587443" w:rsidP="00587443">
            <w:pPr>
              <w:rPr>
                <w:rFonts w:ascii="Times New Roman" w:eastAsia="Calibri" w:hAnsi="Times New Roman" w:cs="Times New Roman"/>
                <w:b/>
                <w:bCs/>
                <w:sz w:val="20"/>
                <w:szCs w:val="20"/>
              </w:rPr>
            </w:pPr>
            <w:r w:rsidRPr="00587443">
              <w:rPr>
                <w:rFonts w:ascii="Times New Roman" w:eastAsia="Calibri" w:hAnsi="Times New Roman" w:cs="Times New Roman"/>
                <w:b/>
                <w:bCs/>
                <w:sz w:val="20"/>
                <w:szCs w:val="20"/>
              </w:rPr>
              <w:t>Самостоятельная работа обучающихся</w:t>
            </w:r>
          </w:p>
        </w:tc>
        <w:tc>
          <w:tcPr>
            <w:tcW w:w="652" w:type="pct"/>
            <w:vAlign w:val="center"/>
          </w:tcPr>
          <w:p w14:paraId="6A029ADA" w14:textId="77777777" w:rsidR="00587443" w:rsidRPr="00587443" w:rsidRDefault="00587443" w:rsidP="00587443">
            <w:pPr>
              <w:suppressAutoHyphens/>
              <w:jc w:val="center"/>
              <w:rPr>
                <w:rFonts w:ascii="Times New Roman" w:eastAsia="Calibri" w:hAnsi="Times New Roman" w:cs="Times New Roman"/>
                <w:b/>
                <w:bCs/>
                <w:i/>
                <w:iCs/>
                <w:sz w:val="20"/>
                <w:szCs w:val="20"/>
              </w:rPr>
            </w:pPr>
            <w:r w:rsidRPr="00587443">
              <w:rPr>
                <w:rFonts w:ascii="Times New Roman" w:eastAsia="Calibri" w:hAnsi="Times New Roman" w:cs="Times New Roman"/>
                <w:b/>
                <w:bCs/>
                <w:i/>
                <w:iCs/>
                <w:sz w:val="20"/>
                <w:szCs w:val="20"/>
              </w:rPr>
              <w:t>-</w:t>
            </w:r>
          </w:p>
        </w:tc>
        <w:tc>
          <w:tcPr>
            <w:tcW w:w="605" w:type="pct"/>
            <w:vMerge/>
          </w:tcPr>
          <w:p w14:paraId="00FB9948" w14:textId="77777777" w:rsidR="00587443" w:rsidRPr="00587443" w:rsidRDefault="00587443" w:rsidP="00587443">
            <w:pPr>
              <w:rPr>
                <w:rFonts w:ascii="Times New Roman" w:eastAsia="Calibri" w:hAnsi="Times New Roman" w:cs="Times New Roman"/>
                <w:b/>
                <w:sz w:val="20"/>
                <w:szCs w:val="20"/>
              </w:rPr>
            </w:pPr>
          </w:p>
        </w:tc>
      </w:tr>
      <w:tr w:rsidR="00587443" w:rsidRPr="00587443" w14:paraId="496CEDBC" w14:textId="77777777" w:rsidTr="00587443">
        <w:trPr>
          <w:trHeight w:val="20"/>
        </w:trPr>
        <w:tc>
          <w:tcPr>
            <w:tcW w:w="755" w:type="pct"/>
            <w:vMerge w:val="restart"/>
          </w:tcPr>
          <w:p w14:paraId="1A90AFFA" w14:textId="77777777" w:rsidR="00587443" w:rsidRPr="00587443" w:rsidRDefault="00587443" w:rsidP="00587443">
            <w:pPr>
              <w:rPr>
                <w:rFonts w:ascii="Times New Roman" w:eastAsia="Calibri" w:hAnsi="Times New Roman" w:cs="Times New Roman"/>
                <w:b/>
                <w:bCs/>
                <w:sz w:val="20"/>
                <w:szCs w:val="20"/>
              </w:rPr>
            </w:pPr>
            <w:r w:rsidRPr="00587443">
              <w:rPr>
                <w:rFonts w:ascii="Times New Roman" w:eastAsia="Calibri" w:hAnsi="Times New Roman" w:cs="Times New Roman"/>
                <w:b/>
                <w:bCs/>
                <w:sz w:val="20"/>
                <w:szCs w:val="20"/>
              </w:rPr>
              <w:t xml:space="preserve">Тема 1.2. </w:t>
            </w:r>
            <w:r w:rsidRPr="00587443">
              <w:rPr>
                <w:rFonts w:ascii="Times New Roman" w:eastAsia="Calibri" w:hAnsi="Times New Roman" w:cs="Times New Roman"/>
                <w:bCs/>
                <w:sz w:val="20"/>
              </w:rPr>
              <w:t>Роль образования в современном мире.</w:t>
            </w:r>
          </w:p>
        </w:tc>
        <w:tc>
          <w:tcPr>
            <w:tcW w:w="2988" w:type="pct"/>
          </w:tcPr>
          <w:p w14:paraId="3BBBCEE8" w14:textId="77777777" w:rsidR="00587443" w:rsidRPr="00587443" w:rsidRDefault="00587443" w:rsidP="00587443">
            <w:pPr>
              <w:rPr>
                <w:rFonts w:ascii="Times New Roman" w:eastAsia="Calibri" w:hAnsi="Times New Roman" w:cs="Times New Roman"/>
                <w:b/>
                <w:bCs/>
                <w:i/>
                <w:sz w:val="20"/>
                <w:szCs w:val="20"/>
              </w:rPr>
            </w:pPr>
            <w:r w:rsidRPr="00587443">
              <w:rPr>
                <w:rFonts w:ascii="Times New Roman" w:eastAsia="Calibri" w:hAnsi="Times New Roman" w:cs="Times New Roman"/>
                <w:b/>
                <w:bCs/>
                <w:sz w:val="20"/>
                <w:szCs w:val="20"/>
              </w:rPr>
              <w:t>Содержание учебного материала</w:t>
            </w:r>
          </w:p>
        </w:tc>
        <w:tc>
          <w:tcPr>
            <w:tcW w:w="652" w:type="pct"/>
            <w:vAlign w:val="center"/>
          </w:tcPr>
          <w:p w14:paraId="2EFD5FE4" w14:textId="23B99BC5" w:rsidR="00587443" w:rsidRPr="00587443" w:rsidRDefault="00C5799D" w:rsidP="00587443">
            <w:pPr>
              <w:suppressAutoHyphens/>
              <w:jc w:val="center"/>
              <w:rPr>
                <w:rFonts w:ascii="Times New Roman" w:eastAsia="Calibri" w:hAnsi="Times New Roman" w:cs="Times New Roman"/>
                <w:b/>
                <w:i/>
                <w:iCs/>
                <w:sz w:val="20"/>
                <w:szCs w:val="20"/>
              </w:rPr>
            </w:pPr>
            <w:r>
              <w:rPr>
                <w:rFonts w:ascii="Times New Roman" w:eastAsia="Calibri" w:hAnsi="Times New Roman" w:cs="Times New Roman"/>
                <w:b/>
                <w:iCs/>
                <w:sz w:val="20"/>
                <w:szCs w:val="20"/>
              </w:rPr>
              <w:t>10</w:t>
            </w:r>
            <w:r w:rsidR="00D202C8">
              <w:rPr>
                <w:rFonts w:ascii="Times New Roman" w:eastAsia="Calibri" w:hAnsi="Times New Roman" w:cs="Times New Roman"/>
                <w:b/>
                <w:iCs/>
                <w:sz w:val="20"/>
                <w:szCs w:val="20"/>
              </w:rPr>
              <w:t>/8</w:t>
            </w:r>
          </w:p>
        </w:tc>
        <w:tc>
          <w:tcPr>
            <w:tcW w:w="605" w:type="pct"/>
            <w:vMerge w:val="restart"/>
          </w:tcPr>
          <w:p w14:paraId="49547DDA" w14:textId="77777777" w:rsidR="00587443" w:rsidRPr="00587443" w:rsidRDefault="00587443" w:rsidP="00587443">
            <w:pPr>
              <w:rPr>
                <w:rFonts w:ascii="Times New Roman" w:eastAsia="Calibri" w:hAnsi="Times New Roman" w:cs="Times New Roman"/>
                <w:sz w:val="20"/>
              </w:rPr>
            </w:pPr>
            <w:r w:rsidRPr="00587443">
              <w:rPr>
                <w:rFonts w:ascii="Times New Roman" w:eastAsia="Calibri" w:hAnsi="Times New Roman" w:cs="Times New Roman"/>
                <w:sz w:val="20"/>
              </w:rPr>
              <w:t>ОК 1, ОК 6, ОК 9</w:t>
            </w:r>
          </w:p>
        </w:tc>
      </w:tr>
      <w:tr w:rsidR="00587443" w:rsidRPr="00587443" w14:paraId="35D12D8C" w14:textId="77777777" w:rsidTr="00587443">
        <w:trPr>
          <w:trHeight w:val="20"/>
        </w:trPr>
        <w:tc>
          <w:tcPr>
            <w:tcW w:w="755" w:type="pct"/>
            <w:vMerge/>
          </w:tcPr>
          <w:p w14:paraId="72E92175" w14:textId="77777777" w:rsidR="00587443" w:rsidRPr="00587443" w:rsidRDefault="00587443" w:rsidP="00587443">
            <w:pPr>
              <w:rPr>
                <w:rFonts w:ascii="Times New Roman" w:eastAsia="Calibri" w:hAnsi="Times New Roman" w:cs="Times New Roman"/>
                <w:b/>
                <w:bCs/>
                <w:i/>
                <w:sz w:val="20"/>
                <w:szCs w:val="20"/>
              </w:rPr>
            </w:pPr>
          </w:p>
        </w:tc>
        <w:tc>
          <w:tcPr>
            <w:tcW w:w="2988" w:type="pct"/>
          </w:tcPr>
          <w:p w14:paraId="74B56F60" w14:textId="77777777" w:rsidR="00587443" w:rsidRPr="00587443" w:rsidRDefault="00587443" w:rsidP="00587443">
            <w:pPr>
              <w:rPr>
                <w:rFonts w:ascii="Times New Roman" w:eastAsia="Calibri" w:hAnsi="Times New Roman" w:cs="Times New Roman"/>
                <w:b/>
                <w:bCs/>
                <w:sz w:val="20"/>
              </w:rPr>
            </w:pPr>
            <w:r w:rsidRPr="00587443">
              <w:rPr>
                <w:rFonts w:ascii="Times New Roman" w:eastAsia="Calibri" w:hAnsi="Times New Roman" w:cs="Times New Roman"/>
                <w:b/>
                <w:bCs/>
                <w:sz w:val="20"/>
                <w:szCs w:val="20"/>
              </w:rPr>
              <w:t>В том числе практических и лабораторных занятий</w:t>
            </w:r>
          </w:p>
        </w:tc>
        <w:tc>
          <w:tcPr>
            <w:tcW w:w="652" w:type="pct"/>
            <w:vAlign w:val="center"/>
          </w:tcPr>
          <w:p w14:paraId="6F7EA90A" w14:textId="085EB92E" w:rsidR="00587443" w:rsidRPr="00587443" w:rsidRDefault="00587443" w:rsidP="00587443">
            <w:pPr>
              <w:suppressAutoHyphens/>
              <w:jc w:val="center"/>
              <w:rPr>
                <w:rFonts w:ascii="Times New Roman" w:eastAsia="Calibri" w:hAnsi="Times New Roman" w:cs="Times New Roman"/>
                <w:b/>
                <w:iCs/>
                <w:sz w:val="20"/>
                <w:szCs w:val="20"/>
              </w:rPr>
            </w:pPr>
            <w:r w:rsidRPr="00587443">
              <w:rPr>
                <w:rFonts w:ascii="Times New Roman" w:eastAsia="Calibri" w:hAnsi="Times New Roman" w:cs="Times New Roman"/>
                <w:b/>
                <w:iCs/>
                <w:sz w:val="20"/>
                <w:szCs w:val="20"/>
              </w:rPr>
              <w:t>8</w:t>
            </w:r>
            <w:r w:rsidR="00D202C8">
              <w:rPr>
                <w:rFonts w:ascii="Times New Roman" w:eastAsia="Calibri" w:hAnsi="Times New Roman" w:cs="Times New Roman"/>
                <w:b/>
                <w:iCs/>
                <w:sz w:val="20"/>
                <w:szCs w:val="20"/>
              </w:rPr>
              <w:t>/6</w:t>
            </w:r>
          </w:p>
        </w:tc>
        <w:tc>
          <w:tcPr>
            <w:tcW w:w="605" w:type="pct"/>
            <w:vMerge/>
          </w:tcPr>
          <w:p w14:paraId="6927C583" w14:textId="77777777" w:rsidR="00587443" w:rsidRPr="00587443" w:rsidRDefault="00587443" w:rsidP="00587443">
            <w:pPr>
              <w:jc w:val="center"/>
              <w:rPr>
                <w:rFonts w:ascii="Times New Roman" w:eastAsia="Calibri" w:hAnsi="Times New Roman" w:cs="Times New Roman"/>
                <w:b/>
                <w:bCs/>
                <w:i/>
                <w:sz w:val="20"/>
                <w:szCs w:val="20"/>
              </w:rPr>
            </w:pPr>
          </w:p>
        </w:tc>
      </w:tr>
      <w:tr w:rsidR="00587443" w:rsidRPr="00587443" w14:paraId="1658C37E" w14:textId="77777777" w:rsidTr="00587443">
        <w:trPr>
          <w:trHeight w:val="20"/>
        </w:trPr>
        <w:tc>
          <w:tcPr>
            <w:tcW w:w="755" w:type="pct"/>
            <w:vMerge/>
          </w:tcPr>
          <w:p w14:paraId="34CD3079" w14:textId="77777777" w:rsidR="00587443" w:rsidRPr="00587443" w:rsidRDefault="00587443" w:rsidP="00587443">
            <w:pPr>
              <w:rPr>
                <w:rFonts w:ascii="Times New Roman" w:eastAsia="Calibri" w:hAnsi="Times New Roman" w:cs="Times New Roman"/>
                <w:b/>
                <w:bCs/>
                <w:i/>
                <w:sz w:val="20"/>
                <w:szCs w:val="20"/>
              </w:rPr>
            </w:pPr>
          </w:p>
        </w:tc>
        <w:tc>
          <w:tcPr>
            <w:tcW w:w="2988" w:type="pct"/>
          </w:tcPr>
          <w:p w14:paraId="3EC958EA" w14:textId="77777777" w:rsidR="00587443" w:rsidRPr="00587443" w:rsidRDefault="00587443" w:rsidP="00587443">
            <w:pPr>
              <w:rPr>
                <w:rFonts w:ascii="Times New Roman" w:eastAsia="Calibri" w:hAnsi="Times New Roman" w:cs="Times New Roman"/>
                <w:b/>
                <w:bCs/>
                <w:sz w:val="20"/>
              </w:rPr>
            </w:pPr>
            <w:r w:rsidRPr="00587443">
              <w:rPr>
                <w:rFonts w:ascii="Times New Roman" w:eastAsia="Calibri" w:hAnsi="Times New Roman" w:cs="Times New Roman"/>
                <w:b/>
                <w:sz w:val="20"/>
                <w:szCs w:val="24"/>
              </w:rPr>
              <w:t>1. Практическое занятие № 2.</w:t>
            </w:r>
            <w:r w:rsidRPr="00587443">
              <w:rPr>
                <w:rFonts w:ascii="Times New Roman" w:eastAsia="Calibri" w:hAnsi="Times New Roman" w:cs="Times New Roman"/>
                <w:sz w:val="20"/>
                <w:szCs w:val="24"/>
              </w:rPr>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52" w:type="pct"/>
            <w:vAlign w:val="center"/>
          </w:tcPr>
          <w:p w14:paraId="4D64E35F" w14:textId="77777777" w:rsidR="00587443" w:rsidRPr="00587443" w:rsidRDefault="00587443" w:rsidP="00587443">
            <w:pPr>
              <w:suppressAutoHyphens/>
              <w:jc w:val="center"/>
              <w:rPr>
                <w:rFonts w:ascii="Times New Roman" w:eastAsia="Calibri" w:hAnsi="Times New Roman" w:cs="Times New Roman"/>
                <w:iCs/>
                <w:sz w:val="20"/>
                <w:szCs w:val="20"/>
              </w:rPr>
            </w:pPr>
            <w:r w:rsidRPr="00587443">
              <w:rPr>
                <w:rFonts w:ascii="Times New Roman" w:eastAsia="Calibri" w:hAnsi="Times New Roman" w:cs="Times New Roman"/>
                <w:iCs/>
                <w:sz w:val="20"/>
                <w:szCs w:val="20"/>
              </w:rPr>
              <w:t>2</w:t>
            </w:r>
          </w:p>
        </w:tc>
        <w:tc>
          <w:tcPr>
            <w:tcW w:w="605" w:type="pct"/>
            <w:vMerge/>
          </w:tcPr>
          <w:p w14:paraId="32738F9A" w14:textId="77777777" w:rsidR="00587443" w:rsidRPr="00587443" w:rsidRDefault="00587443" w:rsidP="00587443">
            <w:pPr>
              <w:jc w:val="center"/>
              <w:rPr>
                <w:rFonts w:ascii="Times New Roman" w:eastAsia="Calibri" w:hAnsi="Times New Roman" w:cs="Times New Roman"/>
                <w:b/>
                <w:bCs/>
                <w:i/>
                <w:sz w:val="20"/>
                <w:szCs w:val="20"/>
              </w:rPr>
            </w:pPr>
          </w:p>
        </w:tc>
      </w:tr>
      <w:tr w:rsidR="00587443" w:rsidRPr="00587443" w14:paraId="10257AAC" w14:textId="77777777" w:rsidTr="00587443">
        <w:trPr>
          <w:trHeight w:val="20"/>
        </w:trPr>
        <w:tc>
          <w:tcPr>
            <w:tcW w:w="755" w:type="pct"/>
            <w:vMerge/>
          </w:tcPr>
          <w:p w14:paraId="66506341" w14:textId="77777777" w:rsidR="00587443" w:rsidRPr="00587443" w:rsidRDefault="00587443" w:rsidP="00587443">
            <w:pPr>
              <w:rPr>
                <w:rFonts w:ascii="Times New Roman" w:eastAsia="Calibri" w:hAnsi="Times New Roman" w:cs="Times New Roman"/>
                <w:b/>
                <w:bCs/>
                <w:i/>
                <w:sz w:val="20"/>
                <w:szCs w:val="20"/>
              </w:rPr>
            </w:pPr>
          </w:p>
        </w:tc>
        <w:tc>
          <w:tcPr>
            <w:tcW w:w="2988" w:type="pct"/>
          </w:tcPr>
          <w:p w14:paraId="34FCB471" w14:textId="31F8045C" w:rsidR="00587443" w:rsidRPr="00587443" w:rsidRDefault="00587443" w:rsidP="00587443">
            <w:pPr>
              <w:rPr>
                <w:rFonts w:ascii="Times New Roman" w:eastAsia="Calibri" w:hAnsi="Times New Roman" w:cs="Times New Roman"/>
                <w:b/>
                <w:sz w:val="20"/>
                <w:szCs w:val="24"/>
              </w:rPr>
            </w:pPr>
            <w:r w:rsidRPr="00587443">
              <w:rPr>
                <w:rFonts w:ascii="Times New Roman" w:eastAsia="Calibri" w:hAnsi="Times New Roman" w:cs="Times New Roman"/>
                <w:b/>
                <w:bCs/>
                <w:sz w:val="20"/>
                <w:szCs w:val="24"/>
              </w:rPr>
              <w:t xml:space="preserve">2. Практическое занятие </w:t>
            </w:r>
            <w:r w:rsidR="00AE2CD5">
              <w:rPr>
                <w:rFonts w:ascii="Times New Roman" w:eastAsia="Calibri" w:hAnsi="Times New Roman" w:cs="Times New Roman"/>
                <w:b/>
                <w:bCs/>
                <w:sz w:val="20"/>
                <w:szCs w:val="20"/>
              </w:rPr>
              <w:t xml:space="preserve">(Практическая подготовка) </w:t>
            </w:r>
            <w:r w:rsidRPr="00587443">
              <w:rPr>
                <w:rFonts w:ascii="Times New Roman" w:eastAsia="Calibri" w:hAnsi="Times New Roman" w:cs="Times New Roman"/>
                <w:b/>
                <w:bCs/>
                <w:sz w:val="20"/>
                <w:szCs w:val="24"/>
              </w:rPr>
              <w:t>№ 3.</w:t>
            </w:r>
            <w:r w:rsidRPr="00587443">
              <w:rPr>
                <w:rFonts w:ascii="Times New Roman" w:eastAsia="Calibri" w:hAnsi="Times New Roman" w:cs="Times New Roman"/>
                <w:bCs/>
                <w:sz w:val="20"/>
                <w:szCs w:val="24"/>
              </w:rPr>
              <w:t xml:space="preserve"> Составление рассказа по теме «Моя специальность».</w:t>
            </w:r>
          </w:p>
        </w:tc>
        <w:tc>
          <w:tcPr>
            <w:tcW w:w="652" w:type="pct"/>
            <w:vAlign w:val="center"/>
          </w:tcPr>
          <w:p w14:paraId="5DA3283E" w14:textId="77777777" w:rsidR="00587443" w:rsidRPr="00AE2CD5" w:rsidRDefault="00587443" w:rsidP="00587443">
            <w:pPr>
              <w:suppressAutoHyphens/>
              <w:jc w:val="center"/>
              <w:rPr>
                <w:rFonts w:ascii="Times New Roman" w:eastAsia="Calibri" w:hAnsi="Times New Roman" w:cs="Times New Roman"/>
                <w:iCs/>
                <w:sz w:val="20"/>
                <w:szCs w:val="20"/>
              </w:rPr>
            </w:pPr>
            <w:r w:rsidRPr="00AE2CD5">
              <w:rPr>
                <w:rFonts w:ascii="Times New Roman" w:eastAsia="Calibri" w:hAnsi="Times New Roman" w:cs="Times New Roman"/>
                <w:iCs/>
                <w:sz w:val="20"/>
                <w:szCs w:val="20"/>
              </w:rPr>
              <w:t>4</w:t>
            </w:r>
          </w:p>
        </w:tc>
        <w:tc>
          <w:tcPr>
            <w:tcW w:w="605" w:type="pct"/>
            <w:vMerge/>
          </w:tcPr>
          <w:p w14:paraId="574BC084" w14:textId="77777777" w:rsidR="00587443" w:rsidRPr="00587443" w:rsidRDefault="00587443" w:rsidP="00587443">
            <w:pPr>
              <w:jc w:val="center"/>
              <w:rPr>
                <w:rFonts w:ascii="Times New Roman" w:eastAsia="Calibri" w:hAnsi="Times New Roman" w:cs="Times New Roman"/>
                <w:b/>
                <w:bCs/>
                <w:i/>
                <w:sz w:val="20"/>
                <w:szCs w:val="20"/>
              </w:rPr>
            </w:pPr>
          </w:p>
        </w:tc>
      </w:tr>
      <w:tr w:rsidR="00587443" w:rsidRPr="00587443" w14:paraId="2B6156E1" w14:textId="77777777" w:rsidTr="00587443">
        <w:trPr>
          <w:trHeight w:val="20"/>
        </w:trPr>
        <w:tc>
          <w:tcPr>
            <w:tcW w:w="755" w:type="pct"/>
            <w:vMerge/>
          </w:tcPr>
          <w:p w14:paraId="08DFCF7C" w14:textId="77777777" w:rsidR="00587443" w:rsidRPr="00587443" w:rsidRDefault="00587443" w:rsidP="00587443">
            <w:pPr>
              <w:rPr>
                <w:rFonts w:ascii="Times New Roman" w:eastAsia="Calibri" w:hAnsi="Times New Roman" w:cs="Times New Roman"/>
                <w:b/>
                <w:bCs/>
                <w:i/>
                <w:sz w:val="20"/>
                <w:szCs w:val="20"/>
              </w:rPr>
            </w:pPr>
          </w:p>
        </w:tc>
        <w:tc>
          <w:tcPr>
            <w:tcW w:w="2988" w:type="pct"/>
          </w:tcPr>
          <w:p w14:paraId="0D2787F7" w14:textId="1B74BC3B" w:rsidR="00587443" w:rsidRPr="00587443" w:rsidRDefault="00587443" w:rsidP="00587443">
            <w:pPr>
              <w:rPr>
                <w:rFonts w:ascii="Times New Roman" w:eastAsia="Calibri" w:hAnsi="Times New Roman" w:cs="Times New Roman"/>
                <w:b/>
                <w:sz w:val="20"/>
                <w:szCs w:val="24"/>
              </w:rPr>
            </w:pPr>
            <w:r w:rsidRPr="00587443">
              <w:rPr>
                <w:rFonts w:ascii="Times New Roman" w:eastAsia="Calibri" w:hAnsi="Times New Roman" w:cs="Times New Roman"/>
                <w:b/>
                <w:bCs/>
                <w:sz w:val="20"/>
                <w:szCs w:val="24"/>
              </w:rPr>
              <w:t xml:space="preserve">3. Практическое занятие </w:t>
            </w:r>
            <w:r w:rsidR="00AE2CD5">
              <w:rPr>
                <w:rFonts w:ascii="Times New Roman" w:eastAsia="Calibri" w:hAnsi="Times New Roman" w:cs="Times New Roman"/>
                <w:b/>
                <w:bCs/>
                <w:sz w:val="20"/>
                <w:szCs w:val="20"/>
              </w:rPr>
              <w:t xml:space="preserve">(Практическая подготовка) </w:t>
            </w:r>
            <w:r w:rsidRPr="00587443">
              <w:rPr>
                <w:rFonts w:ascii="Times New Roman" w:eastAsia="Calibri" w:hAnsi="Times New Roman" w:cs="Times New Roman"/>
                <w:b/>
                <w:bCs/>
                <w:sz w:val="20"/>
                <w:szCs w:val="24"/>
              </w:rPr>
              <w:t xml:space="preserve">№ 4. </w:t>
            </w:r>
            <w:r w:rsidRPr="00587443">
              <w:rPr>
                <w:rFonts w:ascii="Times New Roman" w:eastAsia="Calibri" w:hAnsi="Times New Roman" w:cs="Times New Roman"/>
                <w:bCs/>
                <w:sz w:val="20"/>
                <w:szCs w:val="24"/>
              </w:rPr>
              <w:t>Беседа на тему «Выбор специальности и особенности обучения по выбранной специальности».</w:t>
            </w:r>
          </w:p>
        </w:tc>
        <w:tc>
          <w:tcPr>
            <w:tcW w:w="652" w:type="pct"/>
            <w:vAlign w:val="center"/>
          </w:tcPr>
          <w:p w14:paraId="4097BFE2" w14:textId="77777777" w:rsidR="00587443" w:rsidRPr="00AE2CD5" w:rsidRDefault="00587443" w:rsidP="00587443">
            <w:pPr>
              <w:suppressAutoHyphens/>
              <w:jc w:val="center"/>
              <w:rPr>
                <w:rFonts w:ascii="Times New Roman" w:eastAsia="Calibri" w:hAnsi="Times New Roman" w:cs="Times New Roman"/>
                <w:iCs/>
                <w:sz w:val="20"/>
                <w:szCs w:val="20"/>
              </w:rPr>
            </w:pPr>
            <w:r w:rsidRPr="00AE2CD5">
              <w:rPr>
                <w:rFonts w:ascii="Times New Roman" w:eastAsia="Calibri" w:hAnsi="Times New Roman" w:cs="Times New Roman"/>
                <w:iCs/>
                <w:sz w:val="20"/>
                <w:szCs w:val="20"/>
              </w:rPr>
              <w:t>2</w:t>
            </w:r>
          </w:p>
        </w:tc>
        <w:tc>
          <w:tcPr>
            <w:tcW w:w="605" w:type="pct"/>
            <w:vMerge/>
          </w:tcPr>
          <w:p w14:paraId="18A920F0" w14:textId="77777777" w:rsidR="00587443" w:rsidRPr="00587443" w:rsidRDefault="00587443" w:rsidP="00587443">
            <w:pPr>
              <w:jc w:val="center"/>
              <w:rPr>
                <w:rFonts w:ascii="Times New Roman" w:eastAsia="Calibri" w:hAnsi="Times New Roman" w:cs="Times New Roman"/>
                <w:b/>
                <w:bCs/>
                <w:i/>
                <w:sz w:val="20"/>
                <w:szCs w:val="20"/>
              </w:rPr>
            </w:pPr>
          </w:p>
        </w:tc>
      </w:tr>
      <w:tr w:rsidR="00587443" w:rsidRPr="00587443" w14:paraId="7BEE6601" w14:textId="77777777" w:rsidTr="00587443">
        <w:trPr>
          <w:trHeight w:val="20"/>
        </w:trPr>
        <w:tc>
          <w:tcPr>
            <w:tcW w:w="755" w:type="pct"/>
            <w:vMerge/>
          </w:tcPr>
          <w:p w14:paraId="504EB859" w14:textId="77777777" w:rsidR="00587443" w:rsidRPr="00587443" w:rsidRDefault="00587443" w:rsidP="00587443">
            <w:pPr>
              <w:rPr>
                <w:rFonts w:ascii="Times New Roman" w:eastAsia="Calibri" w:hAnsi="Times New Roman" w:cs="Times New Roman"/>
                <w:b/>
                <w:bCs/>
                <w:sz w:val="20"/>
                <w:szCs w:val="20"/>
              </w:rPr>
            </w:pPr>
          </w:p>
        </w:tc>
        <w:tc>
          <w:tcPr>
            <w:tcW w:w="2988" w:type="pct"/>
          </w:tcPr>
          <w:p w14:paraId="330F4353" w14:textId="0294FEA9" w:rsidR="00587443" w:rsidRDefault="00587443" w:rsidP="00587443">
            <w:pPr>
              <w:rPr>
                <w:rFonts w:ascii="Times New Roman" w:eastAsia="Calibri" w:hAnsi="Times New Roman" w:cs="Times New Roman"/>
                <w:b/>
                <w:bCs/>
                <w:sz w:val="20"/>
                <w:szCs w:val="20"/>
              </w:rPr>
            </w:pPr>
            <w:r w:rsidRPr="00587443">
              <w:rPr>
                <w:rFonts w:ascii="Times New Roman" w:eastAsia="Calibri" w:hAnsi="Times New Roman" w:cs="Times New Roman"/>
                <w:b/>
                <w:bCs/>
                <w:sz w:val="20"/>
                <w:szCs w:val="20"/>
              </w:rPr>
              <w:t>Самостоятельная работа обучающихся</w:t>
            </w:r>
            <w:r w:rsidR="00AE2CD5">
              <w:rPr>
                <w:rFonts w:ascii="Times New Roman" w:eastAsia="Calibri" w:hAnsi="Times New Roman" w:cs="Times New Roman"/>
                <w:b/>
                <w:bCs/>
                <w:sz w:val="20"/>
                <w:szCs w:val="20"/>
              </w:rPr>
              <w:t xml:space="preserve"> (Практическая подготовка)</w:t>
            </w:r>
          </w:p>
          <w:p w14:paraId="77031A87" w14:textId="42C03C7C" w:rsidR="00587443" w:rsidRPr="008F7A51" w:rsidRDefault="00587443" w:rsidP="00587443">
            <w:pPr>
              <w:rPr>
                <w:rFonts w:ascii="Times New Roman" w:eastAsia="Calibri" w:hAnsi="Times New Roman" w:cs="Times New Roman"/>
                <w:bCs/>
                <w:sz w:val="20"/>
                <w:szCs w:val="20"/>
              </w:rPr>
            </w:pPr>
            <w:r w:rsidRPr="008F7A51">
              <w:rPr>
                <w:rFonts w:ascii="Times New Roman" w:eastAsia="Times New Roman" w:hAnsi="Times New Roman" w:cs="Times New Roman"/>
                <w:sz w:val="20"/>
                <w:szCs w:val="20"/>
              </w:rPr>
              <w:t xml:space="preserve">Самостоятельное выполнение </w:t>
            </w:r>
            <w:r w:rsidR="00C5799D" w:rsidRPr="008F7A51">
              <w:rPr>
                <w:rFonts w:ascii="Times New Roman" w:eastAsia="Calibri" w:hAnsi="Times New Roman" w:cs="Times New Roman"/>
                <w:sz w:val="20"/>
                <w:szCs w:val="24"/>
              </w:rPr>
              <w:t>тренировочных лексических и лексико-грамматических упражнений на закрепление активной лексики и фразеологических оборотов</w:t>
            </w:r>
            <w:r w:rsidRPr="008F7A51">
              <w:rPr>
                <w:rFonts w:ascii="Times New Roman" w:eastAsia="Calibri" w:hAnsi="Times New Roman" w:cs="Times New Roman"/>
                <w:sz w:val="20"/>
                <w:szCs w:val="20"/>
              </w:rPr>
              <w:t>.</w:t>
            </w:r>
          </w:p>
        </w:tc>
        <w:tc>
          <w:tcPr>
            <w:tcW w:w="652" w:type="pct"/>
            <w:vAlign w:val="center"/>
          </w:tcPr>
          <w:p w14:paraId="4D1D91F9" w14:textId="5F0AA76C" w:rsidR="00587443" w:rsidRPr="00587443" w:rsidRDefault="00C5799D" w:rsidP="00587443">
            <w:pPr>
              <w:suppressAutoHyphens/>
              <w:jc w:val="center"/>
              <w:rPr>
                <w:rFonts w:ascii="Times New Roman" w:eastAsia="Calibri" w:hAnsi="Times New Roman" w:cs="Times New Roman"/>
                <w:b/>
                <w:bCs/>
                <w:i/>
                <w:iCs/>
                <w:sz w:val="20"/>
                <w:szCs w:val="20"/>
              </w:rPr>
            </w:pPr>
            <w:r>
              <w:rPr>
                <w:rFonts w:ascii="Times New Roman" w:eastAsia="Calibri" w:hAnsi="Times New Roman" w:cs="Times New Roman"/>
                <w:b/>
                <w:bCs/>
                <w:i/>
                <w:iCs/>
                <w:sz w:val="20"/>
                <w:szCs w:val="20"/>
              </w:rPr>
              <w:t>2</w:t>
            </w:r>
          </w:p>
        </w:tc>
        <w:tc>
          <w:tcPr>
            <w:tcW w:w="605" w:type="pct"/>
            <w:vMerge/>
          </w:tcPr>
          <w:p w14:paraId="0275CAB6" w14:textId="77777777" w:rsidR="00587443" w:rsidRPr="00587443" w:rsidRDefault="00587443" w:rsidP="00587443">
            <w:pPr>
              <w:jc w:val="center"/>
              <w:rPr>
                <w:rFonts w:ascii="Times New Roman" w:eastAsia="Calibri" w:hAnsi="Times New Roman" w:cs="Times New Roman"/>
                <w:b/>
                <w:sz w:val="20"/>
                <w:szCs w:val="20"/>
              </w:rPr>
            </w:pPr>
          </w:p>
        </w:tc>
      </w:tr>
      <w:tr w:rsidR="00587443" w:rsidRPr="00587443" w14:paraId="41A4E2F8" w14:textId="77777777" w:rsidTr="00587443">
        <w:trPr>
          <w:trHeight w:val="20"/>
        </w:trPr>
        <w:tc>
          <w:tcPr>
            <w:tcW w:w="755" w:type="pct"/>
            <w:vMerge w:val="restart"/>
          </w:tcPr>
          <w:p w14:paraId="03CC35EC" w14:textId="77777777" w:rsidR="00587443" w:rsidRPr="00587443" w:rsidRDefault="00587443" w:rsidP="00587443">
            <w:pPr>
              <w:rPr>
                <w:rFonts w:ascii="Times New Roman" w:eastAsia="Calibri" w:hAnsi="Times New Roman" w:cs="Times New Roman"/>
                <w:b/>
                <w:bCs/>
                <w:sz w:val="20"/>
                <w:szCs w:val="20"/>
              </w:rPr>
            </w:pPr>
            <w:r w:rsidRPr="00587443">
              <w:rPr>
                <w:rFonts w:ascii="Times New Roman" w:eastAsia="Calibri" w:hAnsi="Times New Roman" w:cs="Times New Roman"/>
                <w:b/>
                <w:bCs/>
                <w:sz w:val="20"/>
                <w:szCs w:val="20"/>
              </w:rPr>
              <w:t xml:space="preserve">Тема 1.3. </w:t>
            </w:r>
            <w:r w:rsidRPr="00587443">
              <w:rPr>
                <w:rFonts w:ascii="Times New Roman" w:eastAsia="Calibri" w:hAnsi="Times New Roman" w:cs="Times New Roman"/>
                <w:bCs/>
                <w:sz w:val="20"/>
              </w:rPr>
              <w:t>Карьера и трудоустройство</w:t>
            </w:r>
          </w:p>
        </w:tc>
        <w:tc>
          <w:tcPr>
            <w:tcW w:w="2988" w:type="pct"/>
          </w:tcPr>
          <w:p w14:paraId="4C3D4506" w14:textId="77777777" w:rsidR="00587443" w:rsidRPr="00587443" w:rsidRDefault="00587443" w:rsidP="00587443">
            <w:pPr>
              <w:rPr>
                <w:rFonts w:ascii="Times New Roman" w:eastAsia="Calibri" w:hAnsi="Times New Roman" w:cs="Times New Roman"/>
                <w:b/>
                <w:bCs/>
                <w:i/>
                <w:sz w:val="20"/>
                <w:szCs w:val="20"/>
              </w:rPr>
            </w:pPr>
            <w:r w:rsidRPr="00587443">
              <w:rPr>
                <w:rFonts w:ascii="Times New Roman" w:eastAsia="Calibri" w:hAnsi="Times New Roman" w:cs="Times New Roman"/>
                <w:b/>
                <w:bCs/>
                <w:sz w:val="20"/>
                <w:szCs w:val="20"/>
              </w:rPr>
              <w:t>Содержание учебного материала</w:t>
            </w:r>
          </w:p>
        </w:tc>
        <w:tc>
          <w:tcPr>
            <w:tcW w:w="652" w:type="pct"/>
            <w:vAlign w:val="center"/>
          </w:tcPr>
          <w:p w14:paraId="658DCA0C" w14:textId="2A023485" w:rsidR="00587443" w:rsidRPr="00587443" w:rsidRDefault="00E41770" w:rsidP="00587443">
            <w:pPr>
              <w:suppressAutoHyphens/>
              <w:jc w:val="center"/>
              <w:rPr>
                <w:rFonts w:ascii="Times New Roman" w:eastAsia="Calibri" w:hAnsi="Times New Roman" w:cs="Times New Roman"/>
                <w:b/>
                <w:i/>
                <w:iCs/>
                <w:sz w:val="20"/>
                <w:szCs w:val="20"/>
              </w:rPr>
            </w:pPr>
            <w:r>
              <w:rPr>
                <w:rFonts w:ascii="Times New Roman" w:eastAsia="Calibri" w:hAnsi="Times New Roman" w:cs="Times New Roman"/>
                <w:b/>
                <w:iCs/>
                <w:sz w:val="20"/>
                <w:szCs w:val="20"/>
              </w:rPr>
              <w:t>8</w:t>
            </w:r>
            <w:r w:rsidR="00D202C8">
              <w:rPr>
                <w:rFonts w:ascii="Times New Roman" w:eastAsia="Calibri" w:hAnsi="Times New Roman" w:cs="Times New Roman"/>
                <w:b/>
                <w:iCs/>
                <w:sz w:val="20"/>
                <w:szCs w:val="20"/>
              </w:rPr>
              <w:t>/2</w:t>
            </w:r>
          </w:p>
        </w:tc>
        <w:tc>
          <w:tcPr>
            <w:tcW w:w="605" w:type="pct"/>
            <w:vMerge w:val="restart"/>
          </w:tcPr>
          <w:p w14:paraId="0B8D2A85" w14:textId="77777777" w:rsidR="00587443" w:rsidRPr="00587443" w:rsidRDefault="00587443" w:rsidP="00587443">
            <w:pPr>
              <w:rPr>
                <w:rFonts w:ascii="Times New Roman" w:eastAsia="Calibri" w:hAnsi="Times New Roman" w:cs="Times New Roman"/>
                <w:sz w:val="20"/>
              </w:rPr>
            </w:pPr>
            <w:r w:rsidRPr="00587443">
              <w:rPr>
                <w:rFonts w:ascii="Times New Roman" w:eastAsia="Calibri" w:hAnsi="Times New Roman" w:cs="Times New Roman"/>
                <w:sz w:val="20"/>
              </w:rPr>
              <w:t>ОК 1, ОК 6, ОК 9</w:t>
            </w:r>
          </w:p>
        </w:tc>
      </w:tr>
      <w:tr w:rsidR="00587443" w:rsidRPr="00587443" w14:paraId="596DDFBF" w14:textId="77777777" w:rsidTr="00587443">
        <w:trPr>
          <w:trHeight w:val="20"/>
        </w:trPr>
        <w:tc>
          <w:tcPr>
            <w:tcW w:w="755" w:type="pct"/>
            <w:vMerge/>
          </w:tcPr>
          <w:p w14:paraId="6DA415D7" w14:textId="77777777" w:rsidR="00587443" w:rsidRPr="00587443" w:rsidRDefault="00587443" w:rsidP="00587443">
            <w:pPr>
              <w:rPr>
                <w:rFonts w:ascii="Times New Roman" w:eastAsia="Calibri" w:hAnsi="Times New Roman" w:cs="Times New Roman"/>
                <w:b/>
                <w:bCs/>
                <w:i/>
                <w:sz w:val="20"/>
                <w:szCs w:val="20"/>
              </w:rPr>
            </w:pPr>
          </w:p>
        </w:tc>
        <w:tc>
          <w:tcPr>
            <w:tcW w:w="2988" w:type="pct"/>
          </w:tcPr>
          <w:p w14:paraId="4AE6B977" w14:textId="77777777" w:rsidR="00587443" w:rsidRPr="00587443" w:rsidRDefault="00587443" w:rsidP="00587443">
            <w:pPr>
              <w:rPr>
                <w:rFonts w:ascii="Times New Roman" w:eastAsia="Calibri" w:hAnsi="Times New Roman" w:cs="Times New Roman"/>
                <w:b/>
                <w:bCs/>
                <w:sz w:val="20"/>
              </w:rPr>
            </w:pPr>
            <w:r w:rsidRPr="00587443">
              <w:rPr>
                <w:rFonts w:ascii="Times New Roman" w:eastAsia="Calibri" w:hAnsi="Times New Roman" w:cs="Times New Roman"/>
                <w:b/>
                <w:bCs/>
                <w:sz w:val="20"/>
                <w:szCs w:val="20"/>
              </w:rPr>
              <w:t>В том числе практических и лабораторных занятий</w:t>
            </w:r>
          </w:p>
        </w:tc>
        <w:tc>
          <w:tcPr>
            <w:tcW w:w="652" w:type="pct"/>
            <w:vAlign w:val="center"/>
          </w:tcPr>
          <w:p w14:paraId="1065D47D" w14:textId="77777777" w:rsidR="00587443" w:rsidRPr="00587443" w:rsidRDefault="00587443" w:rsidP="00587443">
            <w:pPr>
              <w:suppressAutoHyphens/>
              <w:jc w:val="center"/>
              <w:rPr>
                <w:rFonts w:ascii="Times New Roman" w:eastAsia="Calibri" w:hAnsi="Times New Roman" w:cs="Times New Roman"/>
                <w:b/>
                <w:iCs/>
                <w:sz w:val="20"/>
                <w:szCs w:val="20"/>
              </w:rPr>
            </w:pPr>
            <w:r w:rsidRPr="00587443">
              <w:rPr>
                <w:rFonts w:ascii="Times New Roman" w:eastAsia="Calibri" w:hAnsi="Times New Roman" w:cs="Times New Roman"/>
                <w:b/>
                <w:iCs/>
                <w:sz w:val="20"/>
                <w:szCs w:val="20"/>
              </w:rPr>
              <w:t>6</w:t>
            </w:r>
          </w:p>
        </w:tc>
        <w:tc>
          <w:tcPr>
            <w:tcW w:w="605" w:type="pct"/>
            <w:vMerge/>
          </w:tcPr>
          <w:p w14:paraId="2D95731D" w14:textId="77777777" w:rsidR="00587443" w:rsidRPr="00587443" w:rsidRDefault="00587443" w:rsidP="00587443">
            <w:pPr>
              <w:jc w:val="center"/>
              <w:rPr>
                <w:rFonts w:ascii="Times New Roman" w:eastAsia="Calibri" w:hAnsi="Times New Roman" w:cs="Times New Roman"/>
                <w:b/>
                <w:bCs/>
                <w:i/>
                <w:sz w:val="20"/>
                <w:szCs w:val="20"/>
              </w:rPr>
            </w:pPr>
          </w:p>
        </w:tc>
      </w:tr>
      <w:tr w:rsidR="00587443" w:rsidRPr="00587443" w14:paraId="11F0F0E1" w14:textId="77777777" w:rsidTr="00587443">
        <w:trPr>
          <w:trHeight w:val="20"/>
        </w:trPr>
        <w:tc>
          <w:tcPr>
            <w:tcW w:w="755" w:type="pct"/>
            <w:vMerge/>
          </w:tcPr>
          <w:p w14:paraId="672D95C6" w14:textId="77777777" w:rsidR="00587443" w:rsidRPr="00587443" w:rsidRDefault="00587443" w:rsidP="00587443">
            <w:pPr>
              <w:rPr>
                <w:rFonts w:ascii="Times New Roman" w:eastAsia="Calibri" w:hAnsi="Times New Roman" w:cs="Times New Roman"/>
                <w:b/>
                <w:bCs/>
                <w:i/>
                <w:sz w:val="20"/>
                <w:szCs w:val="20"/>
              </w:rPr>
            </w:pPr>
          </w:p>
        </w:tc>
        <w:tc>
          <w:tcPr>
            <w:tcW w:w="2988" w:type="pct"/>
          </w:tcPr>
          <w:p w14:paraId="5AD7C2A4" w14:textId="77777777" w:rsidR="00587443" w:rsidRPr="00587443" w:rsidRDefault="00587443" w:rsidP="00587443">
            <w:pPr>
              <w:rPr>
                <w:rFonts w:ascii="Times New Roman" w:eastAsia="Calibri" w:hAnsi="Times New Roman" w:cs="Times New Roman"/>
                <w:b/>
                <w:bCs/>
                <w:sz w:val="20"/>
              </w:rPr>
            </w:pPr>
            <w:r w:rsidRPr="00587443">
              <w:rPr>
                <w:rFonts w:ascii="Times New Roman" w:eastAsia="Calibri" w:hAnsi="Times New Roman" w:cs="Times New Roman"/>
                <w:b/>
                <w:sz w:val="20"/>
                <w:szCs w:val="24"/>
              </w:rPr>
              <w:t>1. Практическое занятие № 5.</w:t>
            </w:r>
            <w:r w:rsidRPr="00587443">
              <w:rPr>
                <w:rFonts w:ascii="Times New Roman" w:eastAsia="Calibri" w:hAnsi="Times New Roman" w:cs="Times New Roman"/>
                <w:sz w:val="20"/>
                <w:szCs w:val="24"/>
              </w:rPr>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52" w:type="pct"/>
            <w:vAlign w:val="center"/>
          </w:tcPr>
          <w:p w14:paraId="2252F522" w14:textId="77777777" w:rsidR="00587443" w:rsidRPr="00587443" w:rsidRDefault="00587443" w:rsidP="00587443">
            <w:pPr>
              <w:suppressAutoHyphens/>
              <w:jc w:val="center"/>
              <w:rPr>
                <w:rFonts w:ascii="Times New Roman" w:eastAsia="Calibri" w:hAnsi="Times New Roman" w:cs="Times New Roman"/>
                <w:iCs/>
                <w:sz w:val="20"/>
                <w:szCs w:val="20"/>
              </w:rPr>
            </w:pPr>
            <w:r w:rsidRPr="00587443">
              <w:rPr>
                <w:rFonts w:ascii="Times New Roman" w:eastAsia="Calibri" w:hAnsi="Times New Roman" w:cs="Times New Roman"/>
                <w:iCs/>
                <w:sz w:val="20"/>
                <w:szCs w:val="20"/>
              </w:rPr>
              <w:t>2</w:t>
            </w:r>
          </w:p>
        </w:tc>
        <w:tc>
          <w:tcPr>
            <w:tcW w:w="605" w:type="pct"/>
            <w:vMerge/>
          </w:tcPr>
          <w:p w14:paraId="6392CDE0" w14:textId="77777777" w:rsidR="00587443" w:rsidRPr="00587443" w:rsidRDefault="00587443" w:rsidP="00587443">
            <w:pPr>
              <w:jc w:val="center"/>
              <w:rPr>
                <w:rFonts w:ascii="Times New Roman" w:eastAsia="Calibri" w:hAnsi="Times New Roman" w:cs="Times New Roman"/>
                <w:b/>
                <w:bCs/>
                <w:i/>
                <w:sz w:val="20"/>
                <w:szCs w:val="20"/>
              </w:rPr>
            </w:pPr>
          </w:p>
        </w:tc>
      </w:tr>
      <w:tr w:rsidR="00587443" w:rsidRPr="00587443" w14:paraId="40DBCB1D" w14:textId="77777777" w:rsidTr="00587443">
        <w:trPr>
          <w:trHeight w:val="20"/>
        </w:trPr>
        <w:tc>
          <w:tcPr>
            <w:tcW w:w="755" w:type="pct"/>
            <w:vMerge/>
          </w:tcPr>
          <w:p w14:paraId="6355ADCB" w14:textId="77777777" w:rsidR="00587443" w:rsidRPr="00587443" w:rsidRDefault="00587443" w:rsidP="00587443">
            <w:pPr>
              <w:rPr>
                <w:rFonts w:ascii="Times New Roman" w:eastAsia="Calibri" w:hAnsi="Times New Roman" w:cs="Times New Roman"/>
                <w:b/>
                <w:bCs/>
                <w:i/>
                <w:sz w:val="20"/>
                <w:szCs w:val="20"/>
              </w:rPr>
            </w:pPr>
          </w:p>
        </w:tc>
        <w:tc>
          <w:tcPr>
            <w:tcW w:w="2988" w:type="pct"/>
          </w:tcPr>
          <w:p w14:paraId="68F93E94" w14:textId="77777777" w:rsidR="00587443" w:rsidRPr="00587443" w:rsidRDefault="00587443" w:rsidP="00587443">
            <w:pPr>
              <w:rPr>
                <w:rFonts w:ascii="Times New Roman" w:eastAsia="Calibri" w:hAnsi="Times New Roman" w:cs="Times New Roman"/>
                <w:b/>
                <w:sz w:val="20"/>
                <w:szCs w:val="24"/>
              </w:rPr>
            </w:pPr>
            <w:r w:rsidRPr="00587443">
              <w:rPr>
                <w:rFonts w:ascii="Times New Roman" w:eastAsia="Calibri" w:hAnsi="Times New Roman" w:cs="Times New Roman"/>
                <w:b/>
                <w:bCs/>
                <w:sz w:val="20"/>
                <w:szCs w:val="24"/>
              </w:rPr>
              <w:t>2. Практическое занятие № 6.</w:t>
            </w:r>
            <w:r w:rsidRPr="00587443">
              <w:rPr>
                <w:rFonts w:ascii="Times New Roman" w:eastAsia="Calibri" w:hAnsi="Times New Roman" w:cs="Times New Roman"/>
                <w:bCs/>
                <w:sz w:val="20"/>
                <w:szCs w:val="24"/>
              </w:rPr>
              <w:t xml:space="preserve"> Составление резюме на иностранном языке.</w:t>
            </w:r>
          </w:p>
        </w:tc>
        <w:tc>
          <w:tcPr>
            <w:tcW w:w="652" w:type="pct"/>
            <w:vAlign w:val="center"/>
          </w:tcPr>
          <w:p w14:paraId="3CE29AF1" w14:textId="77777777" w:rsidR="00587443" w:rsidRPr="00587443" w:rsidRDefault="00587443" w:rsidP="00587443">
            <w:pPr>
              <w:suppressAutoHyphens/>
              <w:jc w:val="center"/>
              <w:rPr>
                <w:rFonts w:ascii="Times New Roman" w:eastAsia="Calibri" w:hAnsi="Times New Roman" w:cs="Times New Roman"/>
                <w:iCs/>
                <w:sz w:val="20"/>
                <w:szCs w:val="20"/>
              </w:rPr>
            </w:pPr>
            <w:r w:rsidRPr="00587443">
              <w:rPr>
                <w:rFonts w:ascii="Times New Roman" w:eastAsia="Calibri" w:hAnsi="Times New Roman" w:cs="Times New Roman"/>
                <w:iCs/>
                <w:sz w:val="20"/>
                <w:szCs w:val="20"/>
              </w:rPr>
              <w:t>2</w:t>
            </w:r>
          </w:p>
        </w:tc>
        <w:tc>
          <w:tcPr>
            <w:tcW w:w="605" w:type="pct"/>
            <w:vMerge/>
          </w:tcPr>
          <w:p w14:paraId="5C5EEDF6" w14:textId="77777777" w:rsidR="00587443" w:rsidRPr="00587443" w:rsidRDefault="00587443" w:rsidP="00587443">
            <w:pPr>
              <w:jc w:val="center"/>
              <w:rPr>
                <w:rFonts w:ascii="Times New Roman" w:eastAsia="Calibri" w:hAnsi="Times New Roman" w:cs="Times New Roman"/>
                <w:b/>
                <w:bCs/>
                <w:i/>
                <w:sz w:val="20"/>
                <w:szCs w:val="20"/>
              </w:rPr>
            </w:pPr>
          </w:p>
        </w:tc>
      </w:tr>
      <w:tr w:rsidR="00587443" w:rsidRPr="00587443" w14:paraId="139EDC70" w14:textId="77777777" w:rsidTr="00587443">
        <w:trPr>
          <w:trHeight w:val="20"/>
        </w:trPr>
        <w:tc>
          <w:tcPr>
            <w:tcW w:w="755" w:type="pct"/>
            <w:vMerge/>
          </w:tcPr>
          <w:p w14:paraId="4B0BDBB8" w14:textId="77777777" w:rsidR="00587443" w:rsidRPr="00587443" w:rsidRDefault="00587443" w:rsidP="00587443">
            <w:pPr>
              <w:rPr>
                <w:rFonts w:ascii="Times New Roman" w:eastAsia="Calibri" w:hAnsi="Times New Roman" w:cs="Times New Roman"/>
                <w:b/>
                <w:bCs/>
                <w:i/>
                <w:sz w:val="20"/>
                <w:szCs w:val="20"/>
              </w:rPr>
            </w:pPr>
          </w:p>
        </w:tc>
        <w:tc>
          <w:tcPr>
            <w:tcW w:w="2988" w:type="pct"/>
          </w:tcPr>
          <w:p w14:paraId="20F906ED" w14:textId="77777777" w:rsidR="00587443" w:rsidRPr="00587443" w:rsidRDefault="00587443" w:rsidP="00587443">
            <w:pPr>
              <w:rPr>
                <w:rFonts w:ascii="Times New Roman" w:eastAsia="Calibri" w:hAnsi="Times New Roman" w:cs="Times New Roman"/>
                <w:b/>
                <w:sz w:val="20"/>
                <w:szCs w:val="24"/>
              </w:rPr>
            </w:pPr>
            <w:r w:rsidRPr="00587443">
              <w:rPr>
                <w:rFonts w:ascii="Times New Roman" w:eastAsia="Calibri" w:hAnsi="Times New Roman" w:cs="Times New Roman"/>
                <w:b/>
                <w:bCs/>
                <w:sz w:val="20"/>
                <w:szCs w:val="24"/>
              </w:rPr>
              <w:t>3. Практическое занятие № 7.</w:t>
            </w:r>
            <w:r w:rsidRPr="00587443">
              <w:rPr>
                <w:rFonts w:ascii="Times New Roman" w:eastAsia="Calibri" w:hAnsi="Times New Roman" w:cs="Times New Roman"/>
                <w:bCs/>
                <w:sz w:val="20"/>
                <w:szCs w:val="24"/>
              </w:rPr>
              <w:t xml:space="preserve"> Составление диалогов для прохождения собеседования при приеме на работу.</w:t>
            </w:r>
          </w:p>
        </w:tc>
        <w:tc>
          <w:tcPr>
            <w:tcW w:w="652" w:type="pct"/>
            <w:vAlign w:val="center"/>
          </w:tcPr>
          <w:p w14:paraId="0C8B66DA" w14:textId="77777777" w:rsidR="00587443" w:rsidRPr="00587443" w:rsidRDefault="00587443" w:rsidP="00587443">
            <w:pPr>
              <w:suppressAutoHyphens/>
              <w:jc w:val="center"/>
              <w:rPr>
                <w:rFonts w:ascii="Times New Roman" w:eastAsia="Calibri" w:hAnsi="Times New Roman" w:cs="Times New Roman"/>
                <w:iCs/>
                <w:sz w:val="20"/>
                <w:szCs w:val="20"/>
              </w:rPr>
            </w:pPr>
            <w:r w:rsidRPr="00587443">
              <w:rPr>
                <w:rFonts w:ascii="Times New Roman" w:eastAsia="Calibri" w:hAnsi="Times New Roman" w:cs="Times New Roman"/>
                <w:iCs/>
                <w:sz w:val="20"/>
                <w:szCs w:val="20"/>
              </w:rPr>
              <w:t>2</w:t>
            </w:r>
          </w:p>
        </w:tc>
        <w:tc>
          <w:tcPr>
            <w:tcW w:w="605" w:type="pct"/>
            <w:vMerge/>
          </w:tcPr>
          <w:p w14:paraId="5AF567E0" w14:textId="77777777" w:rsidR="00587443" w:rsidRPr="00587443" w:rsidRDefault="00587443" w:rsidP="00587443">
            <w:pPr>
              <w:jc w:val="center"/>
              <w:rPr>
                <w:rFonts w:ascii="Times New Roman" w:eastAsia="Calibri" w:hAnsi="Times New Roman" w:cs="Times New Roman"/>
                <w:b/>
                <w:bCs/>
                <w:i/>
                <w:sz w:val="20"/>
                <w:szCs w:val="20"/>
              </w:rPr>
            </w:pPr>
          </w:p>
        </w:tc>
      </w:tr>
      <w:tr w:rsidR="00587443" w:rsidRPr="00587443" w14:paraId="36425B28" w14:textId="77777777" w:rsidTr="00587443">
        <w:trPr>
          <w:trHeight w:val="54"/>
        </w:trPr>
        <w:tc>
          <w:tcPr>
            <w:tcW w:w="755" w:type="pct"/>
            <w:vMerge/>
          </w:tcPr>
          <w:p w14:paraId="507B62EB" w14:textId="77777777" w:rsidR="00587443" w:rsidRPr="00587443" w:rsidRDefault="00587443" w:rsidP="00587443">
            <w:pPr>
              <w:rPr>
                <w:rFonts w:ascii="Times New Roman" w:eastAsia="Calibri" w:hAnsi="Times New Roman" w:cs="Times New Roman"/>
                <w:b/>
                <w:bCs/>
                <w:sz w:val="20"/>
                <w:szCs w:val="20"/>
              </w:rPr>
            </w:pPr>
          </w:p>
        </w:tc>
        <w:tc>
          <w:tcPr>
            <w:tcW w:w="2988" w:type="pct"/>
          </w:tcPr>
          <w:p w14:paraId="7E19DEF7" w14:textId="23C5C2FA" w:rsidR="00587443" w:rsidRDefault="00587443" w:rsidP="00587443">
            <w:pPr>
              <w:rPr>
                <w:rFonts w:ascii="Times New Roman" w:eastAsia="Calibri" w:hAnsi="Times New Roman" w:cs="Times New Roman"/>
                <w:b/>
                <w:bCs/>
                <w:sz w:val="20"/>
                <w:szCs w:val="20"/>
              </w:rPr>
            </w:pPr>
            <w:r w:rsidRPr="00587443">
              <w:rPr>
                <w:rFonts w:ascii="Times New Roman" w:eastAsia="Calibri" w:hAnsi="Times New Roman" w:cs="Times New Roman"/>
                <w:b/>
                <w:bCs/>
                <w:sz w:val="20"/>
                <w:szCs w:val="20"/>
              </w:rPr>
              <w:t>Самостоятельная работа обучающихся</w:t>
            </w:r>
            <w:r w:rsidR="00AE2CD5">
              <w:rPr>
                <w:rFonts w:ascii="Times New Roman" w:eastAsia="Calibri" w:hAnsi="Times New Roman" w:cs="Times New Roman"/>
                <w:b/>
                <w:bCs/>
                <w:sz w:val="20"/>
                <w:szCs w:val="20"/>
              </w:rPr>
              <w:t xml:space="preserve"> (Практическая подготовка)</w:t>
            </w:r>
          </w:p>
          <w:p w14:paraId="288EADFC" w14:textId="26221FA7" w:rsidR="00C5799D" w:rsidRPr="00587443" w:rsidRDefault="00E41770" w:rsidP="00E41770">
            <w:pPr>
              <w:rPr>
                <w:rFonts w:ascii="Times New Roman" w:eastAsia="Calibri" w:hAnsi="Times New Roman" w:cs="Times New Roman"/>
                <w:b/>
                <w:bCs/>
                <w:sz w:val="20"/>
                <w:szCs w:val="20"/>
              </w:rPr>
            </w:pPr>
            <w:r w:rsidRPr="00587443">
              <w:rPr>
                <w:rFonts w:ascii="Times New Roman" w:eastAsia="Times New Roman" w:hAnsi="Times New Roman" w:cs="Times New Roman"/>
                <w:sz w:val="20"/>
                <w:szCs w:val="20"/>
              </w:rPr>
              <w:t xml:space="preserve">Самостоятельное </w:t>
            </w:r>
            <w:r>
              <w:rPr>
                <w:rFonts w:ascii="Times New Roman" w:eastAsia="Calibri" w:hAnsi="Times New Roman" w:cs="Times New Roman"/>
                <w:bCs/>
                <w:sz w:val="20"/>
                <w:szCs w:val="24"/>
              </w:rPr>
              <w:t>с</w:t>
            </w:r>
            <w:r w:rsidRPr="00587443">
              <w:rPr>
                <w:rFonts w:ascii="Times New Roman" w:eastAsia="Calibri" w:hAnsi="Times New Roman" w:cs="Times New Roman"/>
                <w:bCs/>
                <w:sz w:val="20"/>
                <w:szCs w:val="24"/>
              </w:rPr>
              <w:t>оставление резюме на иностранном языке.</w:t>
            </w:r>
          </w:p>
        </w:tc>
        <w:tc>
          <w:tcPr>
            <w:tcW w:w="652" w:type="pct"/>
            <w:vAlign w:val="center"/>
          </w:tcPr>
          <w:p w14:paraId="04B56382" w14:textId="61F736A8" w:rsidR="00587443" w:rsidRPr="00587443" w:rsidRDefault="00E41770" w:rsidP="00587443">
            <w:pPr>
              <w:suppressAutoHyphens/>
              <w:jc w:val="center"/>
              <w:rPr>
                <w:rFonts w:ascii="Times New Roman" w:eastAsia="Calibri" w:hAnsi="Times New Roman" w:cs="Times New Roman"/>
                <w:b/>
                <w:bCs/>
                <w:i/>
                <w:iCs/>
                <w:sz w:val="20"/>
                <w:szCs w:val="20"/>
              </w:rPr>
            </w:pPr>
            <w:r>
              <w:rPr>
                <w:rFonts w:ascii="Times New Roman" w:eastAsia="Calibri" w:hAnsi="Times New Roman" w:cs="Times New Roman"/>
                <w:b/>
                <w:bCs/>
                <w:i/>
                <w:iCs/>
                <w:sz w:val="20"/>
                <w:szCs w:val="20"/>
              </w:rPr>
              <w:t>2</w:t>
            </w:r>
          </w:p>
        </w:tc>
        <w:tc>
          <w:tcPr>
            <w:tcW w:w="605" w:type="pct"/>
            <w:vMerge/>
          </w:tcPr>
          <w:p w14:paraId="3DB7263A" w14:textId="77777777" w:rsidR="00587443" w:rsidRPr="00587443" w:rsidRDefault="00587443" w:rsidP="00587443">
            <w:pPr>
              <w:jc w:val="center"/>
              <w:rPr>
                <w:rFonts w:ascii="Times New Roman" w:eastAsia="Calibri" w:hAnsi="Times New Roman" w:cs="Times New Roman"/>
                <w:b/>
                <w:sz w:val="20"/>
                <w:szCs w:val="20"/>
              </w:rPr>
            </w:pPr>
          </w:p>
        </w:tc>
      </w:tr>
      <w:tr w:rsidR="00587443" w:rsidRPr="00587443" w14:paraId="656D37E7" w14:textId="77777777" w:rsidTr="00587443">
        <w:trPr>
          <w:trHeight w:val="20"/>
        </w:trPr>
        <w:tc>
          <w:tcPr>
            <w:tcW w:w="755" w:type="pct"/>
            <w:vMerge w:val="restart"/>
          </w:tcPr>
          <w:p w14:paraId="2AAFF070" w14:textId="77777777" w:rsidR="00587443" w:rsidRPr="00587443" w:rsidRDefault="00587443" w:rsidP="00587443">
            <w:pPr>
              <w:rPr>
                <w:rFonts w:ascii="Times New Roman" w:eastAsia="Calibri" w:hAnsi="Times New Roman" w:cs="Times New Roman"/>
                <w:b/>
                <w:bCs/>
                <w:sz w:val="20"/>
                <w:szCs w:val="20"/>
              </w:rPr>
            </w:pPr>
            <w:r w:rsidRPr="00587443">
              <w:rPr>
                <w:rFonts w:ascii="Times New Roman" w:eastAsia="Calibri" w:hAnsi="Times New Roman" w:cs="Times New Roman"/>
                <w:b/>
                <w:bCs/>
                <w:sz w:val="20"/>
                <w:szCs w:val="20"/>
              </w:rPr>
              <w:t xml:space="preserve">Тема 1.4. </w:t>
            </w:r>
            <w:r w:rsidRPr="00587443">
              <w:rPr>
                <w:rFonts w:ascii="Times New Roman" w:eastAsia="Calibri" w:hAnsi="Times New Roman" w:cs="Times New Roman"/>
                <w:bCs/>
                <w:sz w:val="20"/>
                <w:szCs w:val="24"/>
              </w:rPr>
              <w:t>Деловое общение и деловая корреспонденция.</w:t>
            </w:r>
          </w:p>
        </w:tc>
        <w:tc>
          <w:tcPr>
            <w:tcW w:w="2988" w:type="pct"/>
          </w:tcPr>
          <w:p w14:paraId="3AA7C989" w14:textId="77777777" w:rsidR="00587443" w:rsidRPr="00587443" w:rsidRDefault="00587443" w:rsidP="00587443">
            <w:pPr>
              <w:rPr>
                <w:rFonts w:ascii="Times New Roman" w:eastAsia="Calibri" w:hAnsi="Times New Roman" w:cs="Times New Roman"/>
                <w:b/>
                <w:bCs/>
                <w:i/>
                <w:sz w:val="20"/>
                <w:szCs w:val="20"/>
              </w:rPr>
            </w:pPr>
            <w:r w:rsidRPr="00587443">
              <w:rPr>
                <w:rFonts w:ascii="Times New Roman" w:eastAsia="Calibri" w:hAnsi="Times New Roman" w:cs="Times New Roman"/>
                <w:b/>
                <w:bCs/>
                <w:sz w:val="20"/>
                <w:szCs w:val="20"/>
              </w:rPr>
              <w:t>Содержание учебного материала</w:t>
            </w:r>
          </w:p>
        </w:tc>
        <w:tc>
          <w:tcPr>
            <w:tcW w:w="652" w:type="pct"/>
            <w:vAlign w:val="center"/>
          </w:tcPr>
          <w:p w14:paraId="51EB663C" w14:textId="3892D28A" w:rsidR="00587443" w:rsidRPr="00587443" w:rsidRDefault="00E41770" w:rsidP="00587443">
            <w:pPr>
              <w:suppressAutoHyphens/>
              <w:jc w:val="center"/>
              <w:rPr>
                <w:rFonts w:ascii="Times New Roman" w:eastAsia="Calibri" w:hAnsi="Times New Roman" w:cs="Times New Roman"/>
                <w:b/>
                <w:i/>
                <w:iCs/>
                <w:sz w:val="20"/>
                <w:szCs w:val="20"/>
              </w:rPr>
            </w:pPr>
            <w:r>
              <w:rPr>
                <w:rFonts w:ascii="Times New Roman" w:eastAsia="Calibri" w:hAnsi="Times New Roman" w:cs="Times New Roman"/>
                <w:b/>
                <w:iCs/>
                <w:sz w:val="20"/>
                <w:szCs w:val="20"/>
              </w:rPr>
              <w:t>8</w:t>
            </w:r>
            <w:r w:rsidR="00D202C8">
              <w:rPr>
                <w:rFonts w:ascii="Times New Roman" w:eastAsia="Calibri" w:hAnsi="Times New Roman" w:cs="Times New Roman"/>
                <w:b/>
                <w:iCs/>
                <w:sz w:val="20"/>
                <w:szCs w:val="20"/>
              </w:rPr>
              <w:t>/2</w:t>
            </w:r>
          </w:p>
        </w:tc>
        <w:tc>
          <w:tcPr>
            <w:tcW w:w="605" w:type="pct"/>
            <w:vMerge w:val="restart"/>
          </w:tcPr>
          <w:p w14:paraId="4EBDE0FD" w14:textId="77777777" w:rsidR="00587443" w:rsidRPr="00587443" w:rsidRDefault="00587443" w:rsidP="00587443">
            <w:pPr>
              <w:rPr>
                <w:rFonts w:ascii="Times New Roman" w:eastAsia="Calibri" w:hAnsi="Times New Roman" w:cs="Times New Roman"/>
                <w:sz w:val="20"/>
              </w:rPr>
            </w:pPr>
            <w:r w:rsidRPr="00587443">
              <w:rPr>
                <w:rFonts w:ascii="Times New Roman" w:eastAsia="Calibri" w:hAnsi="Times New Roman" w:cs="Times New Roman"/>
                <w:sz w:val="20"/>
              </w:rPr>
              <w:t>ОК 1, ОК 6, ОК 9</w:t>
            </w:r>
          </w:p>
        </w:tc>
      </w:tr>
      <w:tr w:rsidR="00587443" w:rsidRPr="00587443" w14:paraId="099B5B97" w14:textId="77777777" w:rsidTr="00587443">
        <w:trPr>
          <w:trHeight w:val="20"/>
        </w:trPr>
        <w:tc>
          <w:tcPr>
            <w:tcW w:w="755" w:type="pct"/>
            <w:vMerge/>
          </w:tcPr>
          <w:p w14:paraId="2A068BA3" w14:textId="77777777" w:rsidR="00587443" w:rsidRPr="00587443" w:rsidRDefault="00587443" w:rsidP="00587443">
            <w:pPr>
              <w:rPr>
                <w:rFonts w:ascii="Times New Roman" w:eastAsia="Calibri" w:hAnsi="Times New Roman" w:cs="Times New Roman"/>
                <w:b/>
                <w:bCs/>
                <w:i/>
                <w:sz w:val="20"/>
                <w:szCs w:val="20"/>
              </w:rPr>
            </w:pPr>
          </w:p>
        </w:tc>
        <w:tc>
          <w:tcPr>
            <w:tcW w:w="2988" w:type="pct"/>
          </w:tcPr>
          <w:p w14:paraId="5827A336" w14:textId="77777777" w:rsidR="00587443" w:rsidRPr="00587443" w:rsidRDefault="00587443" w:rsidP="00587443">
            <w:pPr>
              <w:rPr>
                <w:rFonts w:ascii="Times New Roman" w:eastAsia="Calibri" w:hAnsi="Times New Roman" w:cs="Times New Roman"/>
                <w:b/>
                <w:bCs/>
                <w:sz w:val="20"/>
              </w:rPr>
            </w:pPr>
            <w:r w:rsidRPr="00587443">
              <w:rPr>
                <w:rFonts w:ascii="Times New Roman" w:eastAsia="Calibri" w:hAnsi="Times New Roman" w:cs="Times New Roman"/>
                <w:b/>
                <w:bCs/>
                <w:sz w:val="20"/>
                <w:szCs w:val="20"/>
              </w:rPr>
              <w:t>В том числе практических и лабораторных занятий</w:t>
            </w:r>
          </w:p>
        </w:tc>
        <w:tc>
          <w:tcPr>
            <w:tcW w:w="652" w:type="pct"/>
            <w:vAlign w:val="center"/>
          </w:tcPr>
          <w:p w14:paraId="03AD34E6" w14:textId="77777777" w:rsidR="00587443" w:rsidRPr="00587443" w:rsidRDefault="00587443" w:rsidP="00587443">
            <w:pPr>
              <w:suppressAutoHyphens/>
              <w:jc w:val="center"/>
              <w:rPr>
                <w:rFonts w:ascii="Times New Roman" w:eastAsia="Calibri" w:hAnsi="Times New Roman" w:cs="Times New Roman"/>
                <w:b/>
                <w:iCs/>
                <w:sz w:val="20"/>
                <w:szCs w:val="20"/>
              </w:rPr>
            </w:pPr>
            <w:r w:rsidRPr="00587443">
              <w:rPr>
                <w:rFonts w:ascii="Times New Roman" w:eastAsia="Calibri" w:hAnsi="Times New Roman" w:cs="Times New Roman"/>
                <w:b/>
                <w:iCs/>
                <w:sz w:val="20"/>
                <w:szCs w:val="20"/>
              </w:rPr>
              <w:t>6</w:t>
            </w:r>
          </w:p>
        </w:tc>
        <w:tc>
          <w:tcPr>
            <w:tcW w:w="605" w:type="pct"/>
            <w:vMerge/>
          </w:tcPr>
          <w:p w14:paraId="26D30CB6" w14:textId="77777777" w:rsidR="00587443" w:rsidRPr="00587443" w:rsidRDefault="00587443" w:rsidP="00587443">
            <w:pPr>
              <w:jc w:val="center"/>
              <w:rPr>
                <w:rFonts w:ascii="Times New Roman" w:eastAsia="Calibri" w:hAnsi="Times New Roman" w:cs="Times New Roman"/>
                <w:b/>
                <w:bCs/>
                <w:i/>
                <w:sz w:val="20"/>
                <w:szCs w:val="20"/>
              </w:rPr>
            </w:pPr>
          </w:p>
        </w:tc>
      </w:tr>
      <w:tr w:rsidR="00587443" w:rsidRPr="00587443" w14:paraId="3A4ABB3D" w14:textId="77777777" w:rsidTr="00587443">
        <w:trPr>
          <w:trHeight w:val="20"/>
        </w:trPr>
        <w:tc>
          <w:tcPr>
            <w:tcW w:w="755" w:type="pct"/>
            <w:vMerge/>
          </w:tcPr>
          <w:p w14:paraId="28156F8C" w14:textId="77777777" w:rsidR="00587443" w:rsidRPr="00587443" w:rsidRDefault="00587443" w:rsidP="00587443">
            <w:pPr>
              <w:rPr>
                <w:rFonts w:ascii="Times New Roman" w:eastAsia="Calibri" w:hAnsi="Times New Roman" w:cs="Times New Roman"/>
                <w:b/>
                <w:bCs/>
                <w:i/>
                <w:sz w:val="20"/>
                <w:szCs w:val="20"/>
              </w:rPr>
            </w:pPr>
          </w:p>
        </w:tc>
        <w:tc>
          <w:tcPr>
            <w:tcW w:w="2988" w:type="pct"/>
          </w:tcPr>
          <w:p w14:paraId="59651078" w14:textId="77777777" w:rsidR="00587443" w:rsidRPr="00587443" w:rsidRDefault="00587443" w:rsidP="00587443">
            <w:pPr>
              <w:rPr>
                <w:rFonts w:ascii="Times New Roman" w:eastAsia="Calibri" w:hAnsi="Times New Roman" w:cs="Times New Roman"/>
                <w:b/>
                <w:bCs/>
                <w:sz w:val="20"/>
              </w:rPr>
            </w:pPr>
            <w:r w:rsidRPr="00587443">
              <w:rPr>
                <w:rFonts w:ascii="Times New Roman" w:eastAsia="Calibri" w:hAnsi="Times New Roman" w:cs="Times New Roman"/>
                <w:b/>
                <w:sz w:val="20"/>
                <w:szCs w:val="24"/>
              </w:rPr>
              <w:t>1. Практическое занятие № 8.</w:t>
            </w:r>
            <w:r w:rsidRPr="00587443">
              <w:rPr>
                <w:rFonts w:ascii="Times New Roman" w:eastAsia="Calibri" w:hAnsi="Times New Roman" w:cs="Times New Roman"/>
                <w:sz w:val="20"/>
                <w:szCs w:val="24"/>
              </w:rPr>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52" w:type="pct"/>
            <w:vAlign w:val="center"/>
          </w:tcPr>
          <w:p w14:paraId="1535B7CB" w14:textId="77777777" w:rsidR="00587443" w:rsidRPr="00587443" w:rsidRDefault="00587443" w:rsidP="00587443">
            <w:pPr>
              <w:suppressAutoHyphens/>
              <w:jc w:val="center"/>
              <w:rPr>
                <w:rFonts w:ascii="Times New Roman" w:eastAsia="Calibri" w:hAnsi="Times New Roman" w:cs="Times New Roman"/>
                <w:iCs/>
                <w:sz w:val="20"/>
                <w:szCs w:val="20"/>
              </w:rPr>
            </w:pPr>
            <w:r w:rsidRPr="00587443">
              <w:rPr>
                <w:rFonts w:ascii="Times New Roman" w:eastAsia="Calibri" w:hAnsi="Times New Roman" w:cs="Times New Roman"/>
                <w:iCs/>
                <w:sz w:val="20"/>
                <w:szCs w:val="20"/>
              </w:rPr>
              <w:t>2</w:t>
            </w:r>
          </w:p>
        </w:tc>
        <w:tc>
          <w:tcPr>
            <w:tcW w:w="605" w:type="pct"/>
            <w:vMerge/>
          </w:tcPr>
          <w:p w14:paraId="48D8A550" w14:textId="77777777" w:rsidR="00587443" w:rsidRPr="00587443" w:rsidRDefault="00587443" w:rsidP="00587443">
            <w:pPr>
              <w:jc w:val="center"/>
              <w:rPr>
                <w:rFonts w:ascii="Times New Roman" w:eastAsia="Calibri" w:hAnsi="Times New Roman" w:cs="Times New Roman"/>
                <w:b/>
                <w:bCs/>
                <w:i/>
                <w:sz w:val="20"/>
                <w:szCs w:val="20"/>
              </w:rPr>
            </w:pPr>
          </w:p>
        </w:tc>
      </w:tr>
      <w:tr w:rsidR="00587443" w:rsidRPr="00587443" w14:paraId="79E47EAB" w14:textId="77777777" w:rsidTr="00587443">
        <w:trPr>
          <w:trHeight w:val="20"/>
        </w:trPr>
        <w:tc>
          <w:tcPr>
            <w:tcW w:w="755" w:type="pct"/>
            <w:vMerge/>
          </w:tcPr>
          <w:p w14:paraId="5FFDF072" w14:textId="77777777" w:rsidR="00587443" w:rsidRPr="00587443" w:rsidRDefault="00587443" w:rsidP="00587443">
            <w:pPr>
              <w:rPr>
                <w:rFonts w:ascii="Times New Roman" w:eastAsia="Calibri" w:hAnsi="Times New Roman" w:cs="Times New Roman"/>
                <w:b/>
                <w:bCs/>
                <w:i/>
                <w:sz w:val="20"/>
                <w:szCs w:val="20"/>
              </w:rPr>
            </w:pPr>
          </w:p>
        </w:tc>
        <w:tc>
          <w:tcPr>
            <w:tcW w:w="2988" w:type="pct"/>
          </w:tcPr>
          <w:p w14:paraId="2BFE24B9" w14:textId="77777777" w:rsidR="00587443" w:rsidRPr="00587443" w:rsidRDefault="00587443" w:rsidP="00587443">
            <w:pPr>
              <w:rPr>
                <w:rFonts w:ascii="Times New Roman" w:eastAsia="Calibri" w:hAnsi="Times New Roman" w:cs="Times New Roman"/>
                <w:b/>
                <w:sz w:val="20"/>
                <w:szCs w:val="24"/>
              </w:rPr>
            </w:pPr>
            <w:r w:rsidRPr="00587443">
              <w:rPr>
                <w:rFonts w:ascii="Times New Roman" w:eastAsia="Calibri" w:hAnsi="Times New Roman" w:cs="Times New Roman"/>
                <w:b/>
                <w:bCs/>
                <w:sz w:val="20"/>
                <w:szCs w:val="24"/>
              </w:rPr>
              <w:t>2. Практическое занятие № 9.</w:t>
            </w:r>
            <w:r w:rsidRPr="00587443">
              <w:rPr>
                <w:rFonts w:ascii="Times New Roman" w:eastAsia="Calibri" w:hAnsi="Times New Roman" w:cs="Times New Roman"/>
                <w:bCs/>
                <w:sz w:val="20"/>
                <w:szCs w:val="24"/>
              </w:rPr>
              <w:t xml:space="preserve"> Чтение и перевод (со словарем) деловых писем.</w:t>
            </w:r>
            <w:r w:rsidRPr="00587443">
              <w:rPr>
                <w:rFonts w:ascii="Times New Roman" w:eastAsia="Calibri" w:hAnsi="Times New Roman" w:cs="Times New Roman"/>
                <w:sz w:val="20"/>
              </w:rPr>
              <w:t xml:space="preserve"> </w:t>
            </w:r>
            <w:r w:rsidRPr="00587443">
              <w:rPr>
                <w:rFonts w:ascii="Times New Roman" w:eastAsia="Calibri" w:hAnsi="Times New Roman" w:cs="Times New Roman"/>
                <w:bCs/>
                <w:sz w:val="20"/>
                <w:szCs w:val="24"/>
              </w:rPr>
              <w:t>Составление делового письма по заданной теме.</w:t>
            </w:r>
          </w:p>
        </w:tc>
        <w:tc>
          <w:tcPr>
            <w:tcW w:w="652" w:type="pct"/>
            <w:vAlign w:val="center"/>
          </w:tcPr>
          <w:p w14:paraId="4FD3A8D8" w14:textId="77777777" w:rsidR="00587443" w:rsidRPr="00587443" w:rsidRDefault="00587443" w:rsidP="00587443">
            <w:pPr>
              <w:suppressAutoHyphens/>
              <w:jc w:val="center"/>
              <w:rPr>
                <w:rFonts w:ascii="Times New Roman" w:eastAsia="Calibri" w:hAnsi="Times New Roman" w:cs="Times New Roman"/>
                <w:iCs/>
                <w:sz w:val="20"/>
                <w:szCs w:val="20"/>
              </w:rPr>
            </w:pPr>
            <w:r w:rsidRPr="00587443">
              <w:rPr>
                <w:rFonts w:ascii="Times New Roman" w:eastAsia="Calibri" w:hAnsi="Times New Roman" w:cs="Times New Roman"/>
                <w:iCs/>
                <w:sz w:val="20"/>
                <w:szCs w:val="20"/>
              </w:rPr>
              <w:t>2</w:t>
            </w:r>
          </w:p>
        </w:tc>
        <w:tc>
          <w:tcPr>
            <w:tcW w:w="605" w:type="pct"/>
            <w:vMerge/>
          </w:tcPr>
          <w:p w14:paraId="060145EE" w14:textId="77777777" w:rsidR="00587443" w:rsidRPr="00587443" w:rsidRDefault="00587443" w:rsidP="00587443">
            <w:pPr>
              <w:jc w:val="center"/>
              <w:rPr>
                <w:rFonts w:ascii="Times New Roman" w:eastAsia="Calibri" w:hAnsi="Times New Roman" w:cs="Times New Roman"/>
                <w:b/>
                <w:bCs/>
                <w:i/>
                <w:sz w:val="20"/>
                <w:szCs w:val="20"/>
              </w:rPr>
            </w:pPr>
          </w:p>
        </w:tc>
      </w:tr>
      <w:tr w:rsidR="00587443" w:rsidRPr="00587443" w14:paraId="3251CB8C" w14:textId="77777777" w:rsidTr="00587443">
        <w:trPr>
          <w:trHeight w:val="20"/>
        </w:trPr>
        <w:tc>
          <w:tcPr>
            <w:tcW w:w="755" w:type="pct"/>
            <w:vMerge/>
          </w:tcPr>
          <w:p w14:paraId="4DDC63B3" w14:textId="77777777" w:rsidR="00587443" w:rsidRPr="00587443" w:rsidRDefault="00587443" w:rsidP="00587443">
            <w:pPr>
              <w:rPr>
                <w:rFonts w:ascii="Times New Roman" w:eastAsia="Calibri" w:hAnsi="Times New Roman" w:cs="Times New Roman"/>
                <w:b/>
                <w:bCs/>
                <w:i/>
                <w:sz w:val="20"/>
                <w:szCs w:val="20"/>
              </w:rPr>
            </w:pPr>
          </w:p>
        </w:tc>
        <w:tc>
          <w:tcPr>
            <w:tcW w:w="2988" w:type="pct"/>
          </w:tcPr>
          <w:p w14:paraId="1AE9B45A" w14:textId="77777777" w:rsidR="00587443" w:rsidRPr="00587443" w:rsidRDefault="00587443" w:rsidP="00587443">
            <w:pPr>
              <w:rPr>
                <w:rFonts w:ascii="Times New Roman" w:eastAsia="Calibri" w:hAnsi="Times New Roman" w:cs="Times New Roman"/>
                <w:b/>
                <w:sz w:val="20"/>
                <w:szCs w:val="24"/>
              </w:rPr>
            </w:pPr>
            <w:r w:rsidRPr="00587443">
              <w:rPr>
                <w:rFonts w:ascii="Times New Roman" w:eastAsia="Calibri" w:hAnsi="Times New Roman" w:cs="Times New Roman"/>
                <w:b/>
                <w:bCs/>
                <w:sz w:val="20"/>
                <w:szCs w:val="24"/>
              </w:rPr>
              <w:t>3. Практическое занятие № 10.</w:t>
            </w:r>
            <w:r w:rsidRPr="00587443">
              <w:rPr>
                <w:rFonts w:ascii="Times New Roman" w:eastAsia="Calibri" w:hAnsi="Times New Roman" w:cs="Times New Roman"/>
                <w:bCs/>
                <w:sz w:val="20"/>
                <w:szCs w:val="24"/>
              </w:rPr>
              <w:t xml:space="preserve"> Составление и ведение диалогов с клиентом, с деловым партнером, с руководителем.</w:t>
            </w:r>
          </w:p>
        </w:tc>
        <w:tc>
          <w:tcPr>
            <w:tcW w:w="652" w:type="pct"/>
            <w:vAlign w:val="center"/>
          </w:tcPr>
          <w:p w14:paraId="12B8B0DF" w14:textId="77777777" w:rsidR="00587443" w:rsidRPr="00587443" w:rsidRDefault="00587443" w:rsidP="00587443">
            <w:pPr>
              <w:suppressAutoHyphens/>
              <w:jc w:val="center"/>
              <w:rPr>
                <w:rFonts w:ascii="Times New Roman" w:eastAsia="Calibri" w:hAnsi="Times New Roman" w:cs="Times New Roman"/>
                <w:iCs/>
                <w:sz w:val="20"/>
                <w:szCs w:val="20"/>
              </w:rPr>
            </w:pPr>
            <w:r w:rsidRPr="00587443">
              <w:rPr>
                <w:rFonts w:ascii="Times New Roman" w:eastAsia="Calibri" w:hAnsi="Times New Roman" w:cs="Times New Roman"/>
                <w:iCs/>
                <w:sz w:val="20"/>
                <w:szCs w:val="20"/>
              </w:rPr>
              <w:t>2</w:t>
            </w:r>
          </w:p>
        </w:tc>
        <w:tc>
          <w:tcPr>
            <w:tcW w:w="605" w:type="pct"/>
            <w:vMerge/>
          </w:tcPr>
          <w:p w14:paraId="52661C20" w14:textId="77777777" w:rsidR="00587443" w:rsidRPr="00587443" w:rsidRDefault="00587443" w:rsidP="00587443">
            <w:pPr>
              <w:jc w:val="center"/>
              <w:rPr>
                <w:rFonts w:ascii="Times New Roman" w:eastAsia="Calibri" w:hAnsi="Times New Roman" w:cs="Times New Roman"/>
                <w:b/>
                <w:bCs/>
                <w:i/>
                <w:sz w:val="20"/>
                <w:szCs w:val="20"/>
              </w:rPr>
            </w:pPr>
          </w:p>
        </w:tc>
      </w:tr>
      <w:tr w:rsidR="00587443" w:rsidRPr="00587443" w14:paraId="47419E90" w14:textId="77777777" w:rsidTr="00587443">
        <w:trPr>
          <w:trHeight w:val="20"/>
        </w:trPr>
        <w:tc>
          <w:tcPr>
            <w:tcW w:w="755" w:type="pct"/>
            <w:vMerge/>
          </w:tcPr>
          <w:p w14:paraId="06FA7E1F" w14:textId="77777777" w:rsidR="00587443" w:rsidRPr="00587443" w:rsidRDefault="00587443" w:rsidP="00587443">
            <w:pPr>
              <w:rPr>
                <w:rFonts w:ascii="Times New Roman" w:eastAsia="Calibri" w:hAnsi="Times New Roman" w:cs="Times New Roman"/>
                <w:b/>
                <w:bCs/>
                <w:sz w:val="20"/>
                <w:szCs w:val="20"/>
              </w:rPr>
            </w:pPr>
          </w:p>
        </w:tc>
        <w:tc>
          <w:tcPr>
            <w:tcW w:w="2988" w:type="pct"/>
          </w:tcPr>
          <w:p w14:paraId="002ECB18" w14:textId="704F4ABF" w:rsidR="00587443" w:rsidRDefault="00587443" w:rsidP="00587443">
            <w:pPr>
              <w:rPr>
                <w:rFonts w:ascii="Times New Roman" w:eastAsia="Calibri" w:hAnsi="Times New Roman" w:cs="Times New Roman"/>
                <w:b/>
                <w:bCs/>
                <w:sz w:val="20"/>
                <w:szCs w:val="20"/>
              </w:rPr>
            </w:pPr>
            <w:r w:rsidRPr="00587443">
              <w:rPr>
                <w:rFonts w:ascii="Times New Roman" w:eastAsia="Calibri" w:hAnsi="Times New Roman" w:cs="Times New Roman"/>
                <w:b/>
                <w:bCs/>
                <w:sz w:val="20"/>
                <w:szCs w:val="20"/>
              </w:rPr>
              <w:t>Самостоятельная работа обучающихся</w:t>
            </w:r>
            <w:r w:rsidR="00AE2CD5">
              <w:rPr>
                <w:rFonts w:ascii="Times New Roman" w:eastAsia="Calibri" w:hAnsi="Times New Roman" w:cs="Times New Roman"/>
                <w:b/>
                <w:bCs/>
                <w:sz w:val="20"/>
                <w:szCs w:val="20"/>
              </w:rPr>
              <w:t xml:space="preserve"> (Практическая подготовка)</w:t>
            </w:r>
          </w:p>
          <w:p w14:paraId="52C530F2" w14:textId="4B23E032" w:rsidR="00E41770" w:rsidRPr="00587443" w:rsidRDefault="00E41770" w:rsidP="00E41770">
            <w:pPr>
              <w:rPr>
                <w:rFonts w:ascii="Times New Roman" w:eastAsia="Calibri" w:hAnsi="Times New Roman" w:cs="Times New Roman"/>
                <w:b/>
                <w:bCs/>
                <w:sz w:val="20"/>
                <w:szCs w:val="20"/>
              </w:rPr>
            </w:pPr>
            <w:r w:rsidRPr="00587443">
              <w:rPr>
                <w:rFonts w:ascii="Times New Roman" w:eastAsia="Times New Roman" w:hAnsi="Times New Roman" w:cs="Times New Roman"/>
                <w:sz w:val="20"/>
                <w:szCs w:val="20"/>
              </w:rPr>
              <w:t xml:space="preserve">Самостоятельное </w:t>
            </w:r>
            <w:r>
              <w:rPr>
                <w:rFonts w:ascii="Times New Roman" w:eastAsia="Calibri" w:hAnsi="Times New Roman" w:cs="Times New Roman"/>
                <w:bCs/>
                <w:sz w:val="20"/>
                <w:szCs w:val="24"/>
              </w:rPr>
              <w:t>с</w:t>
            </w:r>
            <w:r w:rsidRPr="00587443">
              <w:rPr>
                <w:rFonts w:ascii="Times New Roman" w:eastAsia="Calibri" w:hAnsi="Times New Roman" w:cs="Times New Roman"/>
                <w:bCs/>
                <w:sz w:val="20"/>
                <w:szCs w:val="24"/>
              </w:rPr>
              <w:t>оставление делового письма по заданной теме.</w:t>
            </w:r>
          </w:p>
        </w:tc>
        <w:tc>
          <w:tcPr>
            <w:tcW w:w="652" w:type="pct"/>
            <w:vAlign w:val="center"/>
          </w:tcPr>
          <w:p w14:paraId="71F38AE7" w14:textId="4F18AEB6" w:rsidR="00587443" w:rsidRPr="00587443" w:rsidRDefault="00E41770" w:rsidP="00587443">
            <w:pPr>
              <w:suppressAutoHyphens/>
              <w:jc w:val="center"/>
              <w:rPr>
                <w:rFonts w:ascii="Times New Roman" w:eastAsia="Calibri" w:hAnsi="Times New Roman" w:cs="Times New Roman"/>
                <w:b/>
                <w:bCs/>
                <w:i/>
                <w:iCs/>
                <w:sz w:val="20"/>
                <w:szCs w:val="20"/>
              </w:rPr>
            </w:pPr>
            <w:r>
              <w:rPr>
                <w:rFonts w:ascii="Times New Roman" w:eastAsia="Calibri" w:hAnsi="Times New Roman" w:cs="Times New Roman"/>
                <w:b/>
                <w:bCs/>
                <w:i/>
                <w:iCs/>
                <w:sz w:val="20"/>
                <w:szCs w:val="20"/>
              </w:rPr>
              <w:t>2</w:t>
            </w:r>
          </w:p>
        </w:tc>
        <w:tc>
          <w:tcPr>
            <w:tcW w:w="605" w:type="pct"/>
            <w:vMerge/>
          </w:tcPr>
          <w:p w14:paraId="2724BBB4" w14:textId="77777777" w:rsidR="00587443" w:rsidRPr="00587443" w:rsidRDefault="00587443" w:rsidP="00587443">
            <w:pPr>
              <w:jc w:val="center"/>
              <w:rPr>
                <w:rFonts w:ascii="Times New Roman" w:eastAsia="Calibri" w:hAnsi="Times New Roman" w:cs="Times New Roman"/>
                <w:b/>
                <w:sz w:val="20"/>
                <w:szCs w:val="20"/>
              </w:rPr>
            </w:pPr>
          </w:p>
        </w:tc>
      </w:tr>
      <w:tr w:rsidR="00587443" w:rsidRPr="00587443" w14:paraId="00D5B22A" w14:textId="77777777" w:rsidTr="00587443">
        <w:trPr>
          <w:trHeight w:val="20"/>
        </w:trPr>
        <w:tc>
          <w:tcPr>
            <w:tcW w:w="755" w:type="pct"/>
            <w:vMerge w:val="restart"/>
          </w:tcPr>
          <w:p w14:paraId="3B6CE0AA" w14:textId="77777777" w:rsidR="00587443" w:rsidRPr="00587443" w:rsidRDefault="00587443" w:rsidP="00587443">
            <w:pPr>
              <w:rPr>
                <w:rFonts w:ascii="Times New Roman" w:eastAsia="Calibri" w:hAnsi="Times New Roman" w:cs="Times New Roman"/>
                <w:b/>
                <w:bCs/>
                <w:sz w:val="20"/>
                <w:szCs w:val="20"/>
              </w:rPr>
            </w:pPr>
            <w:r w:rsidRPr="00587443">
              <w:rPr>
                <w:rFonts w:ascii="Times New Roman" w:eastAsia="Calibri" w:hAnsi="Times New Roman" w:cs="Times New Roman"/>
                <w:b/>
                <w:bCs/>
                <w:sz w:val="20"/>
                <w:szCs w:val="20"/>
              </w:rPr>
              <w:t xml:space="preserve">Тема 1.5. </w:t>
            </w:r>
            <w:r w:rsidRPr="00587443">
              <w:rPr>
                <w:rFonts w:ascii="Times New Roman" w:eastAsia="Calibri" w:hAnsi="Times New Roman" w:cs="Times New Roman"/>
                <w:bCs/>
                <w:sz w:val="20"/>
                <w:szCs w:val="20"/>
              </w:rPr>
              <w:t>Окружающая среда (погода, климат, экология)</w:t>
            </w:r>
          </w:p>
        </w:tc>
        <w:tc>
          <w:tcPr>
            <w:tcW w:w="2988" w:type="pct"/>
          </w:tcPr>
          <w:p w14:paraId="5AF3B83E" w14:textId="77777777" w:rsidR="00587443" w:rsidRPr="00587443" w:rsidRDefault="00587443" w:rsidP="00587443">
            <w:pPr>
              <w:rPr>
                <w:rFonts w:ascii="Times New Roman" w:eastAsia="Calibri" w:hAnsi="Times New Roman" w:cs="Times New Roman"/>
                <w:b/>
                <w:bCs/>
                <w:i/>
                <w:sz w:val="20"/>
                <w:szCs w:val="20"/>
              </w:rPr>
            </w:pPr>
            <w:r w:rsidRPr="00587443">
              <w:rPr>
                <w:rFonts w:ascii="Times New Roman" w:eastAsia="Calibri" w:hAnsi="Times New Roman" w:cs="Times New Roman"/>
                <w:b/>
                <w:bCs/>
                <w:sz w:val="20"/>
                <w:szCs w:val="20"/>
              </w:rPr>
              <w:t>Содержание учебного материала</w:t>
            </w:r>
          </w:p>
        </w:tc>
        <w:tc>
          <w:tcPr>
            <w:tcW w:w="652" w:type="pct"/>
            <w:vAlign w:val="center"/>
          </w:tcPr>
          <w:p w14:paraId="52EFFE3C" w14:textId="77777777" w:rsidR="00587443" w:rsidRPr="00587443" w:rsidRDefault="00587443" w:rsidP="00587443">
            <w:pPr>
              <w:suppressAutoHyphens/>
              <w:jc w:val="center"/>
              <w:rPr>
                <w:rFonts w:ascii="Times New Roman" w:eastAsia="Calibri" w:hAnsi="Times New Roman" w:cs="Times New Roman"/>
                <w:b/>
                <w:i/>
                <w:iCs/>
                <w:sz w:val="20"/>
                <w:szCs w:val="20"/>
              </w:rPr>
            </w:pPr>
            <w:r w:rsidRPr="00587443">
              <w:rPr>
                <w:rFonts w:ascii="Times New Roman" w:eastAsia="Calibri" w:hAnsi="Times New Roman" w:cs="Times New Roman"/>
                <w:b/>
                <w:iCs/>
                <w:sz w:val="20"/>
                <w:szCs w:val="20"/>
              </w:rPr>
              <w:t>4</w:t>
            </w:r>
          </w:p>
        </w:tc>
        <w:tc>
          <w:tcPr>
            <w:tcW w:w="605" w:type="pct"/>
            <w:vMerge w:val="restart"/>
          </w:tcPr>
          <w:p w14:paraId="5BF92A39" w14:textId="77777777" w:rsidR="00587443" w:rsidRPr="00587443" w:rsidRDefault="00587443" w:rsidP="00587443">
            <w:pPr>
              <w:rPr>
                <w:rFonts w:ascii="Times New Roman" w:eastAsia="Calibri" w:hAnsi="Times New Roman" w:cs="Times New Roman"/>
                <w:sz w:val="20"/>
              </w:rPr>
            </w:pPr>
            <w:r w:rsidRPr="00587443">
              <w:rPr>
                <w:rFonts w:ascii="Times New Roman" w:eastAsia="Calibri" w:hAnsi="Times New Roman" w:cs="Times New Roman"/>
                <w:sz w:val="20"/>
              </w:rPr>
              <w:t>ОК 1, ОК 6, ОК 9</w:t>
            </w:r>
          </w:p>
        </w:tc>
      </w:tr>
      <w:tr w:rsidR="00587443" w:rsidRPr="00587443" w14:paraId="3DC54523" w14:textId="77777777" w:rsidTr="00587443">
        <w:trPr>
          <w:trHeight w:val="20"/>
        </w:trPr>
        <w:tc>
          <w:tcPr>
            <w:tcW w:w="755" w:type="pct"/>
            <w:vMerge/>
          </w:tcPr>
          <w:p w14:paraId="2120A67D" w14:textId="77777777" w:rsidR="00587443" w:rsidRPr="00587443" w:rsidRDefault="00587443" w:rsidP="00587443">
            <w:pPr>
              <w:rPr>
                <w:rFonts w:ascii="Times New Roman" w:eastAsia="Calibri" w:hAnsi="Times New Roman" w:cs="Times New Roman"/>
                <w:b/>
                <w:bCs/>
                <w:i/>
                <w:sz w:val="20"/>
                <w:szCs w:val="20"/>
              </w:rPr>
            </w:pPr>
          </w:p>
        </w:tc>
        <w:tc>
          <w:tcPr>
            <w:tcW w:w="2988" w:type="pct"/>
          </w:tcPr>
          <w:p w14:paraId="7C9FC9D9" w14:textId="77777777" w:rsidR="00587443" w:rsidRPr="00587443" w:rsidRDefault="00587443" w:rsidP="00587443">
            <w:pPr>
              <w:rPr>
                <w:rFonts w:ascii="Times New Roman" w:eastAsia="Calibri" w:hAnsi="Times New Roman" w:cs="Times New Roman"/>
                <w:b/>
                <w:bCs/>
                <w:sz w:val="20"/>
              </w:rPr>
            </w:pPr>
            <w:r w:rsidRPr="00587443">
              <w:rPr>
                <w:rFonts w:ascii="Times New Roman" w:eastAsia="Calibri" w:hAnsi="Times New Roman" w:cs="Times New Roman"/>
                <w:b/>
                <w:bCs/>
                <w:sz w:val="20"/>
                <w:szCs w:val="20"/>
              </w:rPr>
              <w:t>В том числе практических и лабораторных занятий</w:t>
            </w:r>
          </w:p>
        </w:tc>
        <w:tc>
          <w:tcPr>
            <w:tcW w:w="652" w:type="pct"/>
            <w:vAlign w:val="center"/>
          </w:tcPr>
          <w:p w14:paraId="190F7744" w14:textId="77777777" w:rsidR="00587443" w:rsidRPr="00587443" w:rsidRDefault="00587443" w:rsidP="00587443">
            <w:pPr>
              <w:suppressAutoHyphens/>
              <w:jc w:val="center"/>
              <w:rPr>
                <w:rFonts w:ascii="Times New Roman" w:eastAsia="Calibri" w:hAnsi="Times New Roman" w:cs="Times New Roman"/>
                <w:b/>
                <w:iCs/>
                <w:sz w:val="20"/>
                <w:szCs w:val="20"/>
              </w:rPr>
            </w:pPr>
            <w:r w:rsidRPr="00587443">
              <w:rPr>
                <w:rFonts w:ascii="Times New Roman" w:eastAsia="Calibri" w:hAnsi="Times New Roman" w:cs="Times New Roman"/>
                <w:b/>
                <w:iCs/>
                <w:sz w:val="20"/>
                <w:szCs w:val="20"/>
              </w:rPr>
              <w:t>4</w:t>
            </w:r>
          </w:p>
        </w:tc>
        <w:tc>
          <w:tcPr>
            <w:tcW w:w="605" w:type="pct"/>
            <w:vMerge/>
          </w:tcPr>
          <w:p w14:paraId="015F3D74" w14:textId="77777777" w:rsidR="00587443" w:rsidRPr="00587443" w:rsidRDefault="00587443" w:rsidP="00587443">
            <w:pPr>
              <w:jc w:val="center"/>
              <w:rPr>
                <w:rFonts w:ascii="Times New Roman" w:eastAsia="Calibri" w:hAnsi="Times New Roman" w:cs="Times New Roman"/>
                <w:b/>
                <w:bCs/>
                <w:i/>
                <w:sz w:val="20"/>
                <w:szCs w:val="20"/>
              </w:rPr>
            </w:pPr>
          </w:p>
        </w:tc>
      </w:tr>
      <w:tr w:rsidR="00587443" w:rsidRPr="00587443" w14:paraId="27B3A12A" w14:textId="77777777" w:rsidTr="00587443">
        <w:trPr>
          <w:trHeight w:val="20"/>
        </w:trPr>
        <w:tc>
          <w:tcPr>
            <w:tcW w:w="755" w:type="pct"/>
            <w:vMerge/>
          </w:tcPr>
          <w:p w14:paraId="53FA19D2" w14:textId="77777777" w:rsidR="00587443" w:rsidRPr="00587443" w:rsidRDefault="00587443" w:rsidP="00587443">
            <w:pPr>
              <w:rPr>
                <w:rFonts w:ascii="Times New Roman" w:eastAsia="Calibri" w:hAnsi="Times New Roman" w:cs="Times New Roman"/>
                <w:b/>
                <w:bCs/>
                <w:i/>
                <w:sz w:val="20"/>
                <w:szCs w:val="20"/>
              </w:rPr>
            </w:pPr>
          </w:p>
        </w:tc>
        <w:tc>
          <w:tcPr>
            <w:tcW w:w="2988" w:type="pct"/>
          </w:tcPr>
          <w:p w14:paraId="3CBD64E1" w14:textId="77777777" w:rsidR="00587443" w:rsidRPr="00587443" w:rsidRDefault="00587443" w:rsidP="00587443">
            <w:pPr>
              <w:rPr>
                <w:rFonts w:ascii="Times New Roman" w:eastAsia="Calibri" w:hAnsi="Times New Roman" w:cs="Times New Roman"/>
                <w:b/>
                <w:bCs/>
                <w:sz w:val="20"/>
              </w:rPr>
            </w:pPr>
            <w:r w:rsidRPr="00587443">
              <w:rPr>
                <w:rFonts w:ascii="Times New Roman" w:eastAsia="Calibri" w:hAnsi="Times New Roman" w:cs="Times New Roman"/>
                <w:b/>
                <w:sz w:val="20"/>
                <w:szCs w:val="24"/>
              </w:rPr>
              <w:t>1. Практическое занятие № 11.</w:t>
            </w:r>
            <w:r w:rsidRPr="00587443">
              <w:rPr>
                <w:rFonts w:ascii="Times New Roman" w:eastAsia="Calibri" w:hAnsi="Times New Roman" w:cs="Times New Roman"/>
                <w:sz w:val="20"/>
                <w:szCs w:val="24"/>
              </w:rPr>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52" w:type="pct"/>
            <w:vAlign w:val="center"/>
          </w:tcPr>
          <w:p w14:paraId="48D3F28A" w14:textId="77777777" w:rsidR="00587443" w:rsidRPr="00587443" w:rsidRDefault="00587443" w:rsidP="00587443">
            <w:pPr>
              <w:suppressAutoHyphens/>
              <w:jc w:val="center"/>
              <w:rPr>
                <w:rFonts w:ascii="Times New Roman" w:eastAsia="Calibri" w:hAnsi="Times New Roman" w:cs="Times New Roman"/>
                <w:iCs/>
                <w:sz w:val="20"/>
                <w:szCs w:val="20"/>
              </w:rPr>
            </w:pPr>
            <w:r w:rsidRPr="00587443">
              <w:rPr>
                <w:rFonts w:ascii="Times New Roman" w:eastAsia="Calibri" w:hAnsi="Times New Roman" w:cs="Times New Roman"/>
                <w:iCs/>
                <w:sz w:val="20"/>
                <w:szCs w:val="20"/>
              </w:rPr>
              <w:t>2</w:t>
            </w:r>
          </w:p>
        </w:tc>
        <w:tc>
          <w:tcPr>
            <w:tcW w:w="605" w:type="pct"/>
            <w:vMerge/>
          </w:tcPr>
          <w:p w14:paraId="060C7A11" w14:textId="77777777" w:rsidR="00587443" w:rsidRPr="00587443" w:rsidRDefault="00587443" w:rsidP="00587443">
            <w:pPr>
              <w:jc w:val="center"/>
              <w:rPr>
                <w:rFonts w:ascii="Times New Roman" w:eastAsia="Calibri" w:hAnsi="Times New Roman" w:cs="Times New Roman"/>
                <w:b/>
                <w:bCs/>
                <w:i/>
                <w:sz w:val="20"/>
                <w:szCs w:val="20"/>
              </w:rPr>
            </w:pPr>
          </w:p>
        </w:tc>
      </w:tr>
      <w:tr w:rsidR="00587443" w:rsidRPr="00587443" w14:paraId="6EC28A64" w14:textId="77777777" w:rsidTr="00587443">
        <w:trPr>
          <w:trHeight w:val="20"/>
        </w:trPr>
        <w:tc>
          <w:tcPr>
            <w:tcW w:w="755" w:type="pct"/>
            <w:vMerge/>
          </w:tcPr>
          <w:p w14:paraId="313A8A92" w14:textId="77777777" w:rsidR="00587443" w:rsidRPr="00587443" w:rsidRDefault="00587443" w:rsidP="00587443">
            <w:pPr>
              <w:rPr>
                <w:rFonts w:ascii="Times New Roman" w:eastAsia="Calibri" w:hAnsi="Times New Roman" w:cs="Times New Roman"/>
                <w:b/>
                <w:bCs/>
                <w:i/>
                <w:sz w:val="20"/>
                <w:szCs w:val="20"/>
              </w:rPr>
            </w:pPr>
          </w:p>
        </w:tc>
        <w:tc>
          <w:tcPr>
            <w:tcW w:w="2988" w:type="pct"/>
          </w:tcPr>
          <w:p w14:paraId="2DE2D35D" w14:textId="77777777" w:rsidR="00587443" w:rsidRPr="00587443" w:rsidRDefault="00587443" w:rsidP="00587443">
            <w:pPr>
              <w:rPr>
                <w:rFonts w:ascii="Times New Roman" w:eastAsia="Calibri" w:hAnsi="Times New Roman" w:cs="Times New Roman"/>
                <w:b/>
                <w:sz w:val="20"/>
                <w:szCs w:val="24"/>
              </w:rPr>
            </w:pPr>
            <w:r w:rsidRPr="00587443">
              <w:rPr>
                <w:rFonts w:ascii="Times New Roman" w:eastAsia="Calibri" w:hAnsi="Times New Roman" w:cs="Times New Roman"/>
                <w:b/>
                <w:bCs/>
                <w:sz w:val="20"/>
                <w:szCs w:val="24"/>
              </w:rPr>
              <w:t>2. Практическое занятие № 12.</w:t>
            </w:r>
            <w:r w:rsidRPr="00587443">
              <w:rPr>
                <w:rFonts w:ascii="Times New Roman" w:eastAsia="Calibri" w:hAnsi="Times New Roman" w:cs="Times New Roman"/>
                <w:bCs/>
                <w:sz w:val="20"/>
                <w:szCs w:val="24"/>
              </w:rPr>
              <w:t xml:space="preserve"> Чтение и перевод (со словарем) текстов об экологических проблемах и изменении климата.</w:t>
            </w:r>
          </w:p>
        </w:tc>
        <w:tc>
          <w:tcPr>
            <w:tcW w:w="652" w:type="pct"/>
            <w:vAlign w:val="center"/>
          </w:tcPr>
          <w:p w14:paraId="71D365D5" w14:textId="77777777" w:rsidR="00587443" w:rsidRPr="00587443" w:rsidRDefault="00587443" w:rsidP="00587443">
            <w:pPr>
              <w:suppressAutoHyphens/>
              <w:jc w:val="center"/>
              <w:rPr>
                <w:rFonts w:ascii="Times New Roman" w:eastAsia="Calibri" w:hAnsi="Times New Roman" w:cs="Times New Roman"/>
                <w:iCs/>
                <w:sz w:val="20"/>
                <w:szCs w:val="20"/>
              </w:rPr>
            </w:pPr>
            <w:r w:rsidRPr="00587443">
              <w:rPr>
                <w:rFonts w:ascii="Times New Roman" w:eastAsia="Calibri" w:hAnsi="Times New Roman" w:cs="Times New Roman"/>
                <w:iCs/>
                <w:sz w:val="20"/>
                <w:szCs w:val="20"/>
              </w:rPr>
              <w:t>2</w:t>
            </w:r>
          </w:p>
        </w:tc>
        <w:tc>
          <w:tcPr>
            <w:tcW w:w="605" w:type="pct"/>
            <w:vMerge/>
          </w:tcPr>
          <w:p w14:paraId="55F68E6B" w14:textId="77777777" w:rsidR="00587443" w:rsidRPr="00587443" w:rsidRDefault="00587443" w:rsidP="00587443">
            <w:pPr>
              <w:jc w:val="center"/>
              <w:rPr>
                <w:rFonts w:ascii="Times New Roman" w:eastAsia="Calibri" w:hAnsi="Times New Roman" w:cs="Times New Roman"/>
                <w:b/>
                <w:bCs/>
                <w:i/>
                <w:sz w:val="20"/>
                <w:szCs w:val="20"/>
              </w:rPr>
            </w:pPr>
          </w:p>
        </w:tc>
      </w:tr>
      <w:tr w:rsidR="00587443" w:rsidRPr="00587443" w14:paraId="3E9DABE6" w14:textId="77777777" w:rsidTr="00587443">
        <w:trPr>
          <w:trHeight w:val="20"/>
        </w:trPr>
        <w:tc>
          <w:tcPr>
            <w:tcW w:w="755" w:type="pct"/>
            <w:vMerge/>
          </w:tcPr>
          <w:p w14:paraId="38441145" w14:textId="77777777" w:rsidR="00587443" w:rsidRPr="00587443" w:rsidRDefault="00587443" w:rsidP="00587443">
            <w:pPr>
              <w:rPr>
                <w:rFonts w:ascii="Times New Roman" w:eastAsia="Calibri" w:hAnsi="Times New Roman" w:cs="Times New Roman"/>
                <w:b/>
                <w:bCs/>
                <w:sz w:val="20"/>
                <w:szCs w:val="20"/>
              </w:rPr>
            </w:pPr>
          </w:p>
        </w:tc>
        <w:tc>
          <w:tcPr>
            <w:tcW w:w="2988" w:type="pct"/>
          </w:tcPr>
          <w:p w14:paraId="2657501F" w14:textId="77777777" w:rsidR="00587443" w:rsidRPr="00587443" w:rsidRDefault="00587443" w:rsidP="00587443">
            <w:pPr>
              <w:rPr>
                <w:rFonts w:ascii="Times New Roman" w:eastAsia="Calibri" w:hAnsi="Times New Roman" w:cs="Times New Roman"/>
                <w:b/>
                <w:bCs/>
                <w:sz w:val="20"/>
                <w:szCs w:val="20"/>
              </w:rPr>
            </w:pPr>
            <w:r w:rsidRPr="00587443">
              <w:rPr>
                <w:rFonts w:ascii="Times New Roman" w:eastAsia="Calibri" w:hAnsi="Times New Roman" w:cs="Times New Roman"/>
                <w:b/>
                <w:bCs/>
                <w:sz w:val="20"/>
                <w:szCs w:val="20"/>
              </w:rPr>
              <w:t>Самостоятельная работа обучающихся</w:t>
            </w:r>
          </w:p>
        </w:tc>
        <w:tc>
          <w:tcPr>
            <w:tcW w:w="652" w:type="pct"/>
            <w:vAlign w:val="center"/>
          </w:tcPr>
          <w:p w14:paraId="7EA976BF" w14:textId="77777777" w:rsidR="00587443" w:rsidRPr="00587443" w:rsidRDefault="00587443" w:rsidP="00587443">
            <w:pPr>
              <w:suppressAutoHyphens/>
              <w:jc w:val="center"/>
              <w:rPr>
                <w:rFonts w:ascii="Times New Roman" w:eastAsia="Calibri" w:hAnsi="Times New Roman" w:cs="Times New Roman"/>
                <w:b/>
                <w:bCs/>
                <w:i/>
                <w:iCs/>
                <w:sz w:val="20"/>
                <w:szCs w:val="20"/>
              </w:rPr>
            </w:pPr>
            <w:r w:rsidRPr="00587443">
              <w:rPr>
                <w:rFonts w:ascii="Times New Roman" w:eastAsia="Calibri" w:hAnsi="Times New Roman" w:cs="Times New Roman"/>
                <w:b/>
                <w:bCs/>
                <w:i/>
                <w:iCs/>
                <w:sz w:val="20"/>
                <w:szCs w:val="20"/>
              </w:rPr>
              <w:t>-</w:t>
            </w:r>
          </w:p>
        </w:tc>
        <w:tc>
          <w:tcPr>
            <w:tcW w:w="605" w:type="pct"/>
            <w:vMerge/>
          </w:tcPr>
          <w:p w14:paraId="463D7426" w14:textId="77777777" w:rsidR="00587443" w:rsidRPr="00587443" w:rsidRDefault="00587443" w:rsidP="00587443">
            <w:pPr>
              <w:jc w:val="center"/>
              <w:rPr>
                <w:rFonts w:ascii="Times New Roman" w:eastAsia="Calibri" w:hAnsi="Times New Roman" w:cs="Times New Roman"/>
                <w:b/>
                <w:sz w:val="20"/>
                <w:szCs w:val="20"/>
              </w:rPr>
            </w:pPr>
          </w:p>
        </w:tc>
      </w:tr>
      <w:tr w:rsidR="00587443" w:rsidRPr="00587443" w14:paraId="4581AB70" w14:textId="77777777" w:rsidTr="00587443">
        <w:trPr>
          <w:trHeight w:val="20"/>
        </w:trPr>
        <w:tc>
          <w:tcPr>
            <w:tcW w:w="755" w:type="pct"/>
            <w:vMerge w:val="restart"/>
          </w:tcPr>
          <w:p w14:paraId="41D86514" w14:textId="77777777" w:rsidR="00587443" w:rsidRPr="00587443" w:rsidRDefault="00587443" w:rsidP="00587443">
            <w:pPr>
              <w:rPr>
                <w:rFonts w:ascii="Times New Roman" w:eastAsia="Calibri" w:hAnsi="Times New Roman" w:cs="Times New Roman"/>
                <w:b/>
                <w:bCs/>
                <w:sz w:val="20"/>
                <w:szCs w:val="20"/>
              </w:rPr>
            </w:pPr>
            <w:r w:rsidRPr="00587443">
              <w:rPr>
                <w:rFonts w:ascii="Times New Roman" w:eastAsia="Calibri" w:hAnsi="Times New Roman" w:cs="Times New Roman"/>
                <w:b/>
                <w:bCs/>
                <w:sz w:val="20"/>
                <w:szCs w:val="20"/>
              </w:rPr>
              <w:t xml:space="preserve">Тема 1.6. </w:t>
            </w:r>
            <w:r w:rsidRPr="00587443">
              <w:rPr>
                <w:rFonts w:ascii="Times New Roman" w:eastAsia="Calibri" w:hAnsi="Times New Roman" w:cs="Times New Roman"/>
                <w:bCs/>
                <w:sz w:val="20"/>
                <w:szCs w:val="20"/>
              </w:rPr>
              <w:t>Здравоохранение</w:t>
            </w:r>
          </w:p>
        </w:tc>
        <w:tc>
          <w:tcPr>
            <w:tcW w:w="2988" w:type="pct"/>
          </w:tcPr>
          <w:p w14:paraId="25AA97E5" w14:textId="77777777" w:rsidR="00587443" w:rsidRPr="00587443" w:rsidRDefault="00587443" w:rsidP="00587443">
            <w:pPr>
              <w:rPr>
                <w:rFonts w:ascii="Times New Roman" w:eastAsia="Calibri" w:hAnsi="Times New Roman" w:cs="Times New Roman"/>
                <w:b/>
                <w:bCs/>
                <w:i/>
                <w:sz w:val="20"/>
                <w:szCs w:val="20"/>
              </w:rPr>
            </w:pPr>
            <w:r w:rsidRPr="00587443">
              <w:rPr>
                <w:rFonts w:ascii="Times New Roman" w:eastAsia="Calibri" w:hAnsi="Times New Roman" w:cs="Times New Roman"/>
                <w:b/>
                <w:bCs/>
                <w:sz w:val="20"/>
                <w:szCs w:val="20"/>
              </w:rPr>
              <w:t>Содержание учебного материала</w:t>
            </w:r>
          </w:p>
        </w:tc>
        <w:tc>
          <w:tcPr>
            <w:tcW w:w="652" w:type="pct"/>
            <w:vAlign w:val="center"/>
          </w:tcPr>
          <w:p w14:paraId="1C91E7B0" w14:textId="77777777" w:rsidR="00587443" w:rsidRPr="00587443" w:rsidRDefault="00587443" w:rsidP="00587443">
            <w:pPr>
              <w:suppressAutoHyphens/>
              <w:jc w:val="center"/>
              <w:rPr>
                <w:rFonts w:ascii="Times New Roman" w:eastAsia="Calibri" w:hAnsi="Times New Roman" w:cs="Times New Roman"/>
                <w:b/>
                <w:i/>
                <w:iCs/>
                <w:sz w:val="20"/>
                <w:szCs w:val="20"/>
              </w:rPr>
            </w:pPr>
            <w:r w:rsidRPr="00587443">
              <w:rPr>
                <w:rFonts w:ascii="Times New Roman" w:eastAsia="Calibri" w:hAnsi="Times New Roman" w:cs="Times New Roman"/>
                <w:b/>
                <w:iCs/>
                <w:sz w:val="20"/>
                <w:szCs w:val="20"/>
              </w:rPr>
              <w:t>6</w:t>
            </w:r>
          </w:p>
        </w:tc>
        <w:tc>
          <w:tcPr>
            <w:tcW w:w="605" w:type="pct"/>
            <w:vMerge w:val="restart"/>
          </w:tcPr>
          <w:p w14:paraId="247206F5" w14:textId="77777777" w:rsidR="00587443" w:rsidRPr="00587443" w:rsidRDefault="00587443" w:rsidP="00587443">
            <w:pPr>
              <w:rPr>
                <w:rFonts w:ascii="Times New Roman" w:eastAsia="Calibri" w:hAnsi="Times New Roman" w:cs="Times New Roman"/>
                <w:sz w:val="20"/>
              </w:rPr>
            </w:pPr>
            <w:r w:rsidRPr="00587443">
              <w:rPr>
                <w:rFonts w:ascii="Times New Roman" w:eastAsia="Calibri" w:hAnsi="Times New Roman" w:cs="Times New Roman"/>
                <w:sz w:val="20"/>
              </w:rPr>
              <w:t>ОК 1, ОК 6, ОК 9</w:t>
            </w:r>
          </w:p>
        </w:tc>
      </w:tr>
      <w:tr w:rsidR="00587443" w:rsidRPr="00587443" w14:paraId="4DFA9234" w14:textId="77777777" w:rsidTr="00587443">
        <w:trPr>
          <w:trHeight w:val="20"/>
        </w:trPr>
        <w:tc>
          <w:tcPr>
            <w:tcW w:w="755" w:type="pct"/>
            <w:vMerge/>
          </w:tcPr>
          <w:p w14:paraId="1A9AB7A3" w14:textId="77777777" w:rsidR="00587443" w:rsidRPr="00587443" w:rsidRDefault="00587443" w:rsidP="00587443">
            <w:pPr>
              <w:rPr>
                <w:rFonts w:ascii="Times New Roman" w:eastAsia="Calibri" w:hAnsi="Times New Roman" w:cs="Times New Roman"/>
                <w:b/>
                <w:bCs/>
                <w:i/>
                <w:sz w:val="20"/>
                <w:szCs w:val="20"/>
              </w:rPr>
            </w:pPr>
          </w:p>
        </w:tc>
        <w:tc>
          <w:tcPr>
            <w:tcW w:w="2988" w:type="pct"/>
          </w:tcPr>
          <w:p w14:paraId="3C83BAC9" w14:textId="77777777" w:rsidR="00587443" w:rsidRPr="00587443" w:rsidRDefault="00587443" w:rsidP="00587443">
            <w:pPr>
              <w:rPr>
                <w:rFonts w:ascii="Times New Roman" w:eastAsia="Calibri" w:hAnsi="Times New Roman" w:cs="Times New Roman"/>
                <w:b/>
                <w:bCs/>
                <w:sz w:val="20"/>
              </w:rPr>
            </w:pPr>
            <w:r w:rsidRPr="00587443">
              <w:rPr>
                <w:rFonts w:ascii="Times New Roman" w:eastAsia="Calibri" w:hAnsi="Times New Roman" w:cs="Times New Roman"/>
                <w:b/>
                <w:bCs/>
                <w:sz w:val="20"/>
                <w:szCs w:val="20"/>
              </w:rPr>
              <w:t>В том числе практических и лабораторных занятий</w:t>
            </w:r>
          </w:p>
        </w:tc>
        <w:tc>
          <w:tcPr>
            <w:tcW w:w="652" w:type="pct"/>
            <w:vAlign w:val="center"/>
          </w:tcPr>
          <w:p w14:paraId="24A1914E" w14:textId="77777777" w:rsidR="00587443" w:rsidRPr="00587443" w:rsidRDefault="00587443" w:rsidP="00587443">
            <w:pPr>
              <w:suppressAutoHyphens/>
              <w:jc w:val="center"/>
              <w:rPr>
                <w:rFonts w:ascii="Times New Roman" w:eastAsia="Calibri" w:hAnsi="Times New Roman" w:cs="Times New Roman"/>
                <w:b/>
                <w:iCs/>
                <w:sz w:val="20"/>
                <w:szCs w:val="20"/>
              </w:rPr>
            </w:pPr>
            <w:r w:rsidRPr="00587443">
              <w:rPr>
                <w:rFonts w:ascii="Times New Roman" w:eastAsia="Calibri" w:hAnsi="Times New Roman" w:cs="Times New Roman"/>
                <w:b/>
                <w:iCs/>
                <w:sz w:val="20"/>
                <w:szCs w:val="20"/>
              </w:rPr>
              <w:t>6</w:t>
            </w:r>
          </w:p>
        </w:tc>
        <w:tc>
          <w:tcPr>
            <w:tcW w:w="605" w:type="pct"/>
            <w:vMerge/>
          </w:tcPr>
          <w:p w14:paraId="65502078" w14:textId="77777777" w:rsidR="00587443" w:rsidRPr="00587443" w:rsidRDefault="00587443" w:rsidP="00587443">
            <w:pPr>
              <w:jc w:val="center"/>
              <w:rPr>
                <w:rFonts w:ascii="Times New Roman" w:eastAsia="Calibri" w:hAnsi="Times New Roman" w:cs="Times New Roman"/>
                <w:b/>
                <w:bCs/>
                <w:i/>
                <w:sz w:val="20"/>
                <w:szCs w:val="20"/>
              </w:rPr>
            </w:pPr>
          </w:p>
        </w:tc>
      </w:tr>
      <w:tr w:rsidR="00587443" w:rsidRPr="00587443" w14:paraId="164E8CEB" w14:textId="77777777" w:rsidTr="00587443">
        <w:trPr>
          <w:trHeight w:val="20"/>
        </w:trPr>
        <w:tc>
          <w:tcPr>
            <w:tcW w:w="755" w:type="pct"/>
            <w:vMerge/>
          </w:tcPr>
          <w:p w14:paraId="20C7C356" w14:textId="77777777" w:rsidR="00587443" w:rsidRPr="00587443" w:rsidRDefault="00587443" w:rsidP="00587443">
            <w:pPr>
              <w:rPr>
                <w:rFonts w:ascii="Times New Roman" w:eastAsia="Calibri" w:hAnsi="Times New Roman" w:cs="Times New Roman"/>
                <w:b/>
                <w:bCs/>
                <w:i/>
                <w:sz w:val="20"/>
                <w:szCs w:val="20"/>
              </w:rPr>
            </w:pPr>
          </w:p>
        </w:tc>
        <w:tc>
          <w:tcPr>
            <w:tcW w:w="2988" w:type="pct"/>
          </w:tcPr>
          <w:p w14:paraId="2A9D8A0B" w14:textId="77777777" w:rsidR="00587443" w:rsidRPr="00587443" w:rsidRDefault="00587443" w:rsidP="00587443">
            <w:pPr>
              <w:rPr>
                <w:rFonts w:ascii="Times New Roman" w:eastAsia="Calibri" w:hAnsi="Times New Roman" w:cs="Times New Roman"/>
                <w:b/>
                <w:bCs/>
                <w:sz w:val="20"/>
              </w:rPr>
            </w:pPr>
            <w:r w:rsidRPr="00587443">
              <w:rPr>
                <w:rFonts w:ascii="Times New Roman" w:eastAsia="Calibri" w:hAnsi="Times New Roman" w:cs="Times New Roman"/>
                <w:b/>
                <w:sz w:val="20"/>
                <w:szCs w:val="24"/>
              </w:rPr>
              <w:t>1. Практическое занятие № 13.</w:t>
            </w:r>
            <w:r w:rsidRPr="00587443">
              <w:rPr>
                <w:rFonts w:ascii="Times New Roman" w:eastAsia="Calibri" w:hAnsi="Times New Roman" w:cs="Times New Roman"/>
                <w:sz w:val="20"/>
                <w:szCs w:val="24"/>
              </w:rPr>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52" w:type="pct"/>
            <w:vAlign w:val="center"/>
          </w:tcPr>
          <w:p w14:paraId="78C58CA1" w14:textId="77777777" w:rsidR="00587443" w:rsidRPr="00587443" w:rsidRDefault="00587443" w:rsidP="00587443">
            <w:pPr>
              <w:suppressAutoHyphens/>
              <w:jc w:val="center"/>
              <w:rPr>
                <w:rFonts w:ascii="Times New Roman" w:eastAsia="Calibri" w:hAnsi="Times New Roman" w:cs="Times New Roman"/>
                <w:iCs/>
                <w:sz w:val="20"/>
                <w:szCs w:val="20"/>
              </w:rPr>
            </w:pPr>
            <w:r w:rsidRPr="00587443">
              <w:rPr>
                <w:rFonts w:ascii="Times New Roman" w:eastAsia="Calibri" w:hAnsi="Times New Roman" w:cs="Times New Roman"/>
                <w:iCs/>
                <w:sz w:val="20"/>
                <w:szCs w:val="20"/>
              </w:rPr>
              <w:t>2</w:t>
            </w:r>
          </w:p>
        </w:tc>
        <w:tc>
          <w:tcPr>
            <w:tcW w:w="605" w:type="pct"/>
            <w:vMerge/>
          </w:tcPr>
          <w:p w14:paraId="4DB0E503" w14:textId="77777777" w:rsidR="00587443" w:rsidRPr="00587443" w:rsidRDefault="00587443" w:rsidP="00587443">
            <w:pPr>
              <w:jc w:val="center"/>
              <w:rPr>
                <w:rFonts w:ascii="Times New Roman" w:eastAsia="Calibri" w:hAnsi="Times New Roman" w:cs="Times New Roman"/>
                <w:b/>
                <w:bCs/>
                <w:i/>
                <w:sz w:val="20"/>
                <w:szCs w:val="20"/>
              </w:rPr>
            </w:pPr>
          </w:p>
        </w:tc>
      </w:tr>
      <w:tr w:rsidR="00587443" w:rsidRPr="00587443" w14:paraId="3E2997A1" w14:textId="77777777" w:rsidTr="00587443">
        <w:trPr>
          <w:trHeight w:val="20"/>
        </w:trPr>
        <w:tc>
          <w:tcPr>
            <w:tcW w:w="755" w:type="pct"/>
            <w:vMerge/>
          </w:tcPr>
          <w:p w14:paraId="5E80CB44" w14:textId="77777777" w:rsidR="00587443" w:rsidRPr="00587443" w:rsidRDefault="00587443" w:rsidP="00587443">
            <w:pPr>
              <w:rPr>
                <w:rFonts w:ascii="Times New Roman" w:eastAsia="Calibri" w:hAnsi="Times New Roman" w:cs="Times New Roman"/>
                <w:b/>
                <w:bCs/>
                <w:i/>
                <w:sz w:val="20"/>
                <w:szCs w:val="20"/>
              </w:rPr>
            </w:pPr>
          </w:p>
        </w:tc>
        <w:tc>
          <w:tcPr>
            <w:tcW w:w="2988" w:type="pct"/>
          </w:tcPr>
          <w:p w14:paraId="0E02DCE1" w14:textId="77777777" w:rsidR="00587443" w:rsidRPr="00587443" w:rsidRDefault="00587443" w:rsidP="00587443">
            <w:pPr>
              <w:rPr>
                <w:rFonts w:ascii="Times New Roman" w:eastAsia="Calibri" w:hAnsi="Times New Roman" w:cs="Times New Roman"/>
                <w:b/>
                <w:sz w:val="20"/>
                <w:szCs w:val="24"/>
              </w:rPr>
            </w:pPr>
            <w:r w:rsidRPr="00587443">
              <w:rPr>
                <w:rFonts w:ascii="Times New Roman" w:eastAsia="Calibri" w:hAnsi="Times New Roman" w:cs="Times New Roman"/>
                <w:b/>
                <w:bCs/>
                <w:sz w:val="20"/>
                <w:szCs w:val="24"/>
              </w:rPr>
              <w:t>2. Практическое занятие № 14.</w:t>
            </w:r>
            <w:r w:rsidRPr="00587443">
              <w:rPr>
                <w:rFonts w:ascii="Times New Roman" w:eastAsia="Calibri" w:hAnsi="Times New Roman" w:cs="Times New Roman"/>
                <w:bCs/>
                <w:sz w:val="20"/>
                <w:szCs w:val="24"/>
              </w:rPr>
              <w:t xml:space="preserve"> Чтение и перевод (со словарем) текстов о системе здравоохранения в разных странах.</w:t>
            </w:r>
          </w:p>
        </w:tc>
        <w:tc>
          <w:tcPr>
            <w:tcW w:w="652" w:type="pct"/>
            <w:vAlign w:val="center"/>
          </w:tcPr>
          <w:p w14:paraId="1EE049CE" w14:textId="77777777" w:rsidR="00587443" w:rsidRPr="00587443" w:rsidRDefault="00587443" w:rsidP="00587443">
            <w:pPr>
              <w:suppressAutoHyphens/>
              <w:jc w:val="center"/>
              <w:rPr>
                <w:rFonts w:ascii="Times New Roman" w:eastAsia="Calibri" w:hAnsi="Times New Roman" w:cs="Times New Roman"/>
                <w:iCs/>
                <w:sz w:val="20"/>
                <w:szCs w:val="20"/>
              </w:rPr>
            </w:pPr>
            <w:r w:rsidRPr="00587443">
              <w:rPr>
                <w:rFonts w:ascii="Times New Roman" w:eastAsia="Calibri" w:hAnsi="Times New Roman" w:cs="Times New Roman"/>
                <w:iCs/>
                <w:sz w:val="20"/>
                <w:szCs w:val="20"/>
              </w:rPr>
              <w:t>2</w:t>
            </w:r>
          </w:p>
        </w:tc>
        <w:tc>
          <w:tcPr>
            <w:tcW w:w="605" w:type="pct"/>
            <w:vMerge/>
          </w:tcPr>
          <w:p w14:paraId="1D7C21CE" w14:textId="77777777" w:rsidR="00587443" w:rsidRPr="00587443" w:rsidRDefault="00587443" w:rsidP="00587443">
            <w:pPr>
              <w:jc w:val="center"/>
              <w:rPr>
                <w:rFonts w:ascii="Times New Roman" w:eastAsia="Calibri" w:hAnsi="Times New Roman" w:cs="Times New Roman"/>
                <w:b/>
                <w:bCs/>
                <w:i/>
                <w:sz w:val="20"/>
                <w:szCs w:val="20"/>
              </w:rPr>
            </w:pPr>
          </w:p>
        </w:tc>
      </w:tr>
      <w:tr w:rsidR="00587443" w:rsidRPr="00587443" w14:paraId="0BCB64B0" w14:textId="77777777" w:rsidTr="00587443">
        <w:trPr>
          <w:trHeight w:val="20"/>
        </w:trPr>
        <w:tc>
          <w:tcPr>
            <w:tcW w:w="755" w:type="pct"/>
            <w:vMerge/>
          </w:tcPr>
          <w:p w14:paraId="5CAAD361" w14:textId="77777777" w:rsidR="00587443" w:rsidRPr="00587443" w:rsidRDefault="00587443" w:rsidP="00587443">
            <w:pPr>
              <w:rPr>
                <w:rFonts w:ascii="Times New Roman" w:eastAsia="Calibri" w:hAnsi="Times New Roman" w:cs="Times New Roman"/>
                <w:b/>
                <w:bCs/>
                <w:i/>
                <w:sz w:val="20"/>
                <w:szCs w:val="20"/>
              </w:rPr>
            </w:pPr>
          </w:p>
        </w:tc>
        <w:tc>
          <w:tcPr>
            <w:tcW w:w="2988" w:type="pct"/>
          </w:tcPr>
          <w:p w14:paraId="207C0C8D" w14:textId="77777777" w:rsidR="00587443" w:rsidRPr="00587443" w:rsidRDefault="00587443" w:rsidP="00587443">
            <w:pPr>
              <w:rPr>
                <w:rFonts w:ascii="Times New Roman" w:eastAsia="Calibri" w:hAnsi="Times New Roman" w:cs="Times New Roman"/>
                <w:b/>
                <w:sz w:val="20"/>
                <w:szCs w:val="24"/>
              </w:rPr>
            </w:pPr>
            <w:r w:rsidRPr="00587443">
              <w:rPr>
                <w:rFonts w:ascii="Times New Roman" w:eastAsia="Calibri" w:hAnsi="Times New Roman" w:cs="Times New Roman"/>
                <w:b/>
                <w:bCs/>
                <w:sz w:val="20"/>
                <w:szCs w:val="24"/>
              </w:rPr>
              <w:t>3. Практическое занятие № 15.</w:t>
            </w:r>
            <w:r w:rsidRPr="00587443">
              <w:rPr>
                <w:rFonts w:ascii="Times New Roman" w:eastAsia="Calibri" w:hAnsi="Times New Roman" w:cs="Times New Roman"/>
                <w:bCs/>
                <w:sz w:val="20"/>
                <w:szCs w:val="24"/>
              </w:rPr>
              <w:t xml:space="preserve"> Составление диалогов о состоянии здоровья человека, диалогов по теме «Консультация у врача».</w:t>
            </w:r>
          </w:p>
        </w:tc>
        <w:tc>
          <w:tcPr>
            <w:tcW w:w="652" w:type="pct"/>
            <w:vAlign w:val="center"/>
          </w:tcPr>
          <w:p w14:paraId="51FA4EAB" w14:textId="77777777" w:rsidR="00587443" w:rsidRPr="00587443" w:rsidRDefault="00587443" w:rsidP="00587443">
            <w:pPr>
              <w:suppressAutoHyphens/>
              <w:jc w:val="center"/>
              <w:rPr>
                <w:rFonts w:ascii="Times New Roman" w:eastAsia="Calibri" w:hAnsi="Times New Roman" w:cs="Times New Roman"/>
                <w:iCs/>
                <w:sz w:val="20"/>
                <w:szCs w:val="20"/>
              </w:rPr>
            </w:pPr>
            <w:r w:rsidRPr="00587443">
              <w:rPr>
                <w:rFonts w:ascii="Times New Roman" w:eastAsia="Calibri" w:hAnsi="Times New Roman" w:cs="Times New Roman"/>
                <w:iCs/>
                <w:sz w:val="20"/>
                <w:szCs w:val="20"/>
              </w:rPr>
              <w:t>2</w:t>
            </w:r>
          </w:p>
        </w:tc>
        <w:tc>
          <w:tcPr>
            <w:tcW w:w="605" w:type="pct"/>
            <w:vMerge/>
          </w:tcPr>
          <w:p w14:paraId="0AA8E0F9" w14:textId="77777777" w:rsidR="00587443" w:rsidRPr="00587443" w:rsidRDefault="00587443" w:rsidP="00587443">
            <w:pPr>
              <w:jc w:val="center"/>
              <w:rPr>
                <w:rFonts w:ascii="Times New Roman" w:eastAsia="Calibri" w:hAnsi="Times New Roman" w:cs="Times New Roman"/>
                <w:b/>
                <w:bCs/>
                <w:i/>
                <w:sz w:val="20"/>
                <w:szCs w:val="20"/>
              </w:rPr>
            </w:pPr>
          </w:p>
        </w:tc>
      </w:tr>
      <w:tr w:rsidR="00587443" w:rsidRPr="00587443" w14:paraId="157B9A55" w14:textId="77777777" w:rsidTr="00587443">
        <w:trPr>
          <w:trHeight w:val="20"/>
        </w:trPr>
        <w:tc>
          <w:tcPr>
            <w:tcW w:w="755" w:type="pct"/>
            <w:vMerge/>
          </w:tcPr>
          <w:p w14:paraId="14E25835" w14:textId="77777777" w:rsidR="00587443" w:rsidRPr="00587443" w:rsidRDefault="00587443" w:rsidP="00587443">
            <w:pPr>
              <w:rPr>
                <w:rFonts w:ascii="Times New Roman" w:eastAsia="Calibri" w:hAnsi="Times New Roman" w:cs="Times New Roman"/>
                <w:b/>
                <w:bCs/>
                <w:sz w:val="20"/>
                <w:szCs w:val="20"/>
              </w:rPr>
            </w:pPr>
          </w:p>
        </w:tc>
        <w:tc>
          <w:tcPr>
            <w:tcW w:w="2988" w:type="pct"/>
          </w:tcPr>
          <w:p w14:paraId="4A5E996F" w14:textId="77777777" w:rsidR="00587443" w:rsidRPr="00587443" w:rsidRDefault="00587443" w:rsidP="00587443">
            <w:pPr>
              <w:rPr>
                <w:rFonts w:ascii="Times New Roman" w:eastAsia="Calibri" w:hAnsi="Times New Roman" w:cs="Times New Roman"/>
                <w:b/>
                <w:bCs/>
                <w:sz w:val="20"/>
                <w:szCs w:val="20"/>
              </w:rPr>
            </w:pPr>
            <w:r w:rsidRPr="00587443">
              <w:rPr>
                <w:rFonts w:ascii="Times New Roman" w:eastAsia="Calibri" w:hAnsi="Times New Roman" w:cs="Times New Roman"/>
                <w:b/>
                <w:bCs/>
                <w:sz w:val="20"/>
                <w:szCs w:val="20"/>
              </w:rPr>
              <w:t>Самостоятельная работа обучающихся</w:t>
            </w:r>
          </w:p>
        </w:tc>
        <w:tc>
          <w:tcPr>
            <w:tcW w:w="652" w:type="pct"/>
            <w:vAlign w:val="center"/>
          </w:tcPr>
          <w:p w14:paraId="2A31094C" w14:textId="77777777" w:rsidR="00587443" w:rsidRPr="00587443" w:rsidRDefault="00587443" w:rsidP="00587443">
            <w:pPr>
              <w:suppressAutoHyphens/>
              <w:jc w:val="center"/>
              <w:rPr>
                <w:rFonts w:ascii="Times New Roman" w:eastAsia="Calibri" w:hAnsi="Times New Roman" w:cs="Times New Roman"/>
                <w:b/>
                <w:bCs/>
                <w:i/>
                <w:iCs/>
                <w:sz w:val="20"/>
                <w:szCs w:val="20"/>
              </w:rPr>
            </w:pPr>
            <w:r w:rsidRPr="00587443">
              <w:rPr>
                <w:rFonts w:ascii="Times New Roman" w:eastAsia="Calibri" w:hAnsi="Times New Roman" w:cs="Times New Roman"/>
                <w:b/>
                <w:bCs/>
                <w:i/>
                <w:iCs/>
                <w:sz w:val="20"/>
                <w:szCs w:val="20"/>
              </w:rPr>
              <w:t>-</w:t>
            </w:r>
          </w:p>
        </w:tc>
        <w:tc>
          <w:tcPr>
            <w:tcW w:w="605" w:type="pct"/>
            <w:vMerge/>
          </w:tcPr>
          <w:p w14:paraId="363E7783" w14:textId="77777777" w:rsidR="00587443" w:rsidRPr="00587443" w:rsidRDefault="00587443" w:rsidP="00587443">
            <w:pPr>
              <w:jc w:val="center"/>
              <w:rPr>
                <w:rFonts w:ascii="Times New Roman" w:eastAsia="Calibri" w:hAnsi="Times New Roman" w:cs="Times New Roman"/>
                <w:b/>
                <w:sz w:val="20"/>
                <w:szCs w:val="20"/>
              </w:rPr>
            </w:pPr>
          </w:p>
        </w:tc>
      </w:tr>
      <w:tr w:rsidR="00587443" w:rsidRPr="00587443" w14:paraId="0FDF0522" w14:textId="77777777" w:rsidTr="00587443">
        <w:trPr>
          <w:trHeight w:val="212"/>
        </w:trPr>
        <w:tc>
          <w:tcPr>
            <w:tcW w:w="3743" w:type="pct"/>
            <w:gridSpan w:val="2"/>
          </w:tcPr>
          <w:p w14:paraId="41DC7C21" w14:textId="77777777" w:rsidR="00587443" w:rsidRPr="00587443" w:rsidRDefault="00587443" w:rsidP="00587443">
            <w:pPr>
              <w:rPr>
                <w:rFonts w:ascii="Times New Roman" w:eastAsia="Calibri" w:hAnsi="Times New Roman" w:cs="Times New Roman"/>
                <w:b/>
                <w:bCs/>
                <w:sz w:val="20"/>
                <w:szCs w:val="20"/>
              </w:rPr>
            </w:pPr>
            <w:r w:rsidRPr="00587443">
              <w:rPr>
                <w:rFonts w:ascii="Times New Roman" w:eastAsia="Calibri" w:hAnsi="Times New Roman" w:cs="Times New Roman"/>
                <w:b/>
                <w:bCs/>
                <w:sz w:val="20"/>
                <w:szCs w:val="20"/>
              </w:rPr>
              <w:t xml:space="preserve">Раздел 2. </w:t>
            </w:r>
            <w:r w:rsidRPr="00587443">
              <w:rPr>
                <w:rFonts w:ascii="Times New Roman" w:eastAsia="Calibri" w:hAnsi="Times New Roman" w:cs="Times New Roman"/>
                <w:b/>
                <w:bCs/>
                <w:sz w:val="20"/>
                <w:szCs w:val="24"/>
              </w:rPr>
              <w:t>Профессиональное содержание.</w:t>
            </w:r>
          </w:p>
        </w:tc>
        <w:tc>
          <w:tcPr>
            <w:tcW w:w="652" w:type="pct"/>
          </w:tcPr>
          <w:p w14:paraId="4292E23E" w14:textId="4F7B5CDF" w:rsidR="00587443" w:rsidRPr="00D202C8" w:rsidRDefault="008F7A51" w:rsidP="00AE2CD5">
            <w:pPr>
              <w:jc w:val="center"/>
              <w:rPr>
                <w:rFonts w:ascii="Times New Roman" w:eastAsia="Calibri" w:hAnsi="Times New Roman" w:cs="Times New Roman"/>
                <w:b/>
                <w:bCs/>
                <w:i/>
                <w:iCs/>
                <w:sz w:val="20"/>
                <w:szCs w:val="20"/>
              </w:rPr>
            </w:pPr>
            <w:r w:rsidRPr="00D202C8">
              <w:rPr>
                <w:rFonts w:ascii="Times New Roman" w:eastAsia="Calibri" w:hAnsi="Times New Roman" w:cs="Times New Roman"/>
                <w:b/>
                <w:iCs/>
                <w:sz w:val="20"/>
                <w:szCs w:val="20"/>
              </w:rPr>
              <w:t>50</w:t>
            </w:r>
            <w:r w:rsidR="00587443" w:rsidRPr="00D202C8">
              <w:rPr>
                <w:rFonts w:ascii="Times New Roman" w:eastAsia="Calibri" w:hAnsi="Times New Roman" w:cs="Times New Roman"/>
                <w:b/>
                <w:iCs/>
                <w:sz w:val="20"/>
                <w:szCs w:val="20"/>
              </w:rPr>
              <w:t>/</w:t>
            </w:r>
            <w:r w:rsidR="00AE2CD5" w:rsidRPr="00D202C8">
              <w:rPr>
                <w:rFonts w:ascii="Times New Roman" w:eastAsia="Calibri" w:hAnsi="Times New Roman" w:cs="Times New Roman"/>
                <w:b/>
                <w:iCs/>
                <w:sz w:val="20"/>
                <w:szCs w:val="20"/>
              </w:rPr>
              <w:t>34</w:t>
            </w:r>
          </w:p>
        </w:tc>
        <w:tc>
          <w:tcPr>
            <w:tcW w:w="605" w:type="pct"/>
          </w:tcPr>
          <w:p w14:paraId="17FE3FB7" w14:textId="77777777" w:rsidR="00587443" w:rsidRPr="00587443" w:rsidRDefault="00587443" w:rsidP="00587443">
            <w:pPr>
              <w:jc w:val="center"/>
              <w:rPr>
                <w:rFonts w:ascii="Times New Roman" w:eastAsia="Calibri" w:hAnsi="Times New Roman" w:cs="Times New Roman"/>
                <w:b/>
                <w:bCs/>
                <w:i/>
                <w:iCs/>
                <w:sz w:val="20"/>
                <w:szCs w:val="20"/>
              </w:rPr>
            </w:pPr>
          </w:p>
        </w:tc>
      </w:tr>
      <w:tr w:rsidR="00587443" w:rsidRPr="00587443" w14:paraId="1CA8E5C3" w14:textId="77777777" w:rsidTr="00587443">
        <w:trPr>
          <w:trHeight w:val="20"/>
        </w:trPr>
        <w:tc>
          <w:tcPr>
            <w:tcW w:w="755" w:type="pct"/>
            <w:vMerge w:val="restart"/>
          </w:tcPr>
          <w:p w14:paraId="79D49EEC" w14:textId="77777777" w:rsidR="00587443" w:rsidRPr="00587443" w:rsidRDefault="00587443" w:rsidP="00587443">
            <w:pPr>
              <w:rPr>
                <w:rFonts w:ascii="Times New Roman" w:eastAsia="Calibri" w:hAnsi="Times New Roman" w:cs="Times New Roman"/>
                <w:b/>
                <w:bCs/>
                <w:sz w:val="20"/>
                <w:szCs w:val="20"/>
              </w:rPr>
            </w:pPr>
            <w:r w:rsidRPr="00587443">
              <w:rPr>
                <w:rFonts w:ascii="Times New Roman" w:eastAsia="Calibri" w:hAnsi="Times New Roman" w:cs="Times New Roman"/>
                <w:b/>
                <w:bCs/>
                <w:sz w:val="20"/>
                <w:szCs w:val="20"/>
              </w:rPr>
              <w:t xml:space="preserve">Тема 2.1. </w:t>
            </w:r>
            <w:r w:rsidRPr="00587443">
              <w:rPr>
                <w:rFonts w:ascii="Times New Roman" w:eastAsia="Calibri" w:hAnsi="Times New Roman" w:cs="Times New Roman"/>
                <w:bCs/>
                <w:sz w:val="20"/>
              </w:rPr>
              <w:t>Основы физики.</w:t>
            </w:r>
          </w:p>
        </w:tc>
        <w:tc>
          <w:tcPr>
            <w:tcW w:w="2988" w:type="pct"/>
          </w:tcPr>
          <w:p w14:paraId="6CE1BF10" w14:textId="77777777" w:rsidR="00587443" w:rsidRPr="00587443" w:rsidRDefault="00587443" w:rsidP="00587443">
            <w:pPr>
              <w:rPr>
                <w:rFonts w:ascii="Times New Roman" w:eastAsia="Calibri" w:hAnsi="Times New Roman" w:cs="Times New Roman"/>
                <w:b/>
                <w:bCs/>
                <w:i/>
                <w:sz w:val="20"/>
                <w:szCs w:val="20"/>
              </w:rPr>
            </w:pPr>
            <w:r w:rsidRPr="00587443">
              <w:rPr>
                <w:rFonts w:ascii="Times New Roman" w:eastAsia="Calibri" w:hAnsi="Times New Roman" w:cs="Times New Roman"/>
                <w:b/>
                <w:bCs/>
                <w:sz w:val="20"/>
                <w:szCs w:val="20"/>
              </w:rPr>
              <w:t>Содержание учебного материала</w:t>
            </w:r>
          </w:p>
        </w:tc>
        <w:tc>
          <w:tcPr>
            <w:tcW w:w="652" w:type="pct"/>
            <w:vAlign w:val="center"/>
          </w:tcPr>
          <w:p w14:paraId="2B6BC86B" w14:textId="71234731" w:rsidR="00587443" w:rsidRPr="00587443" w:rsidRDefault="00E41770" w:rsidP="00587443">
            <w:pPr>
              <w:suppressAutoHyphens/>
              <w:jc w:val="center"/>
              <w:rPr>
                <w:rFonts w:ascii="Times New Roman" w:eastAsia="Calibri" w:hAnsi="Times New Roman" w:cs="Times New Roman"/>
                <w:b/>
                <w:i/>
                <w:iCs/>
                <w:sz w:val="20"/>
                <w:szCs w:val="20"/>
              </w:rPr>
            </w:pPr>
            <w:r>
              <w:rPr>
                <w:rFonts w:ascii="Times New Roman" w:eastAsia="Calibri" w:hAnsi="Times New Roman" w:cs="Times New Roman"/>
                <w:b/>
                <w:iCs/>
                <w:sz w:val="20"/>
                <w:szCs w:val="20"/>
              </w:rPr>
              <w:t>8</w:t>
            </w:r>
            <w:r w:rsidR="00D202C8">
              <w:rPr>
                <w:rFonts w:ascii="Times New Roman" w:eastAsia="Calibri" w:hAnsi="Times New Roman" w:cs="Times New Roman"/>
                <w:b/>
                <w:iCs/>
                <w:sz w:val="20"/>
                <w:szCs w:val="20"/>
              </w:rPr>
              <w:t>/6</w:t>
            </w:r>
          </w:p>
        </w:tc>
        <w:tc>
          <w:tcPr>
            <w:tcW w:w="605" w:type="pct"/>
            <w:vMerge w:val="restart"/>
          </w:tcPr>
          <w:p w14:paraId="60F4713C" w14:textId="77777777" w:rsidR="00587443" w:rsidRPr="00587443" w:rsidRDefault="00587443" w:rsidP="00587443">
            <w:pPr>
              <w:rPr>
                <w:rFonts w:ascii="Times New Roman" w:eastAsia="Calibri" w:hAnsi="Times New Roman" w:cs="Times New Roman"/>
                <w:sz w:val="20"/>
              </w:rPr>
            </w:pPr>
            <w:r w:rsidRPr="00587443">
              <w:rPr>
                <w:rFonts w:ascii="Times New Roman" w:eastAsia="Calibri" w:hAnsi="Times New Roman" w:cs="Times New Roman"/>
                <w:sz w:val="20"/>
              </w:rPr>
              <w:t>ОК 1, ОК 6, ОК 9</w:t>
            </w:r>
          </w:p>
        </w:tc>
      </w:tr>
      <w:tr w:rsidR="00587443" w:rsidRPr="00587443" w14:paraId="75673F80" w14:textId="77777777" w:rsidTr="00587443">
        <w:trPr>
          <w:trHeight w:val="20"/>
        </w:trPr>
        <w:tc>
          <w:tcPr>
            <w:tcW w:w="755" w:type="pct"/>
            <w:vMerge/>
          </w:tcPr>
          <w:p w14:paraId="168330F3" w14:textId="77777777" w:rsidR="00587443" w:rsidRPr="00587443" w:rsidRDefault="00587443" w:rsidP="00587443">
            <w:pPr>
              <w:rPr>
                <w:rFonts w:ascii="Times New Roman" w:eastAsia="Calibri" w:hAnsi="Times New Roman" w:cs="Times New Roman"/>
                <w:b/>
                <w:bCs/>
                <w:i/>
                <w:sz w:val="20"/>
                <w:szCs w:val="20"/>
              </w:rPr>
            </w:pPr>
          </w:p>
        </w:tc>
        <w:tc>
          <w:tcPr>
            <w:tcW w:w="2988" w:type="pct"/>
          </w:tcPr>
          <w:p w14:paraId="41F99C37" w14:textId="77777777" w:rsidR="00587443" w:rsidRPr="00587443" w:rsidRDefault="00587443" w:rsidP="00587443">
            <w:pPr>
              <w:rPr>
                <w:rFonts w:ascii="Times New Roman" w:eastAsia="Calibri" w:hAnsi="Times New Roman" w:cs="Times New Roman"/>
                <w:b/>
                <w:bCs/>
                <w:sz w:val="20"/>
              </w:rPr>
            </w:pPr>
            <w:r w:rsidRPr="00587443">
              <w:rPr>
                <w:rFonts w:ascii="Times New Roman" w:eastAsia="Calibri" w:hAnsi="Times New Roman" w:cs="Times New Roman"/>
                <w:b/>
                <w:bCs/>
                <w:sz w:val="20"/>
                <w:szCs w:val="20"/>
              </w:rPr>
              <w:t>В том числе практических и лабораторных занятий</w:t>
            </w:r>
          </w:p>
        </w:tc>
        <w:tc>
          <w:tcPr>
            <w:tcW w:w="652" w:type="pct"/>
            <w:vAlign w:val="center"/>
          </w:tcPr>
          <w:p w14:paraId="1FEABDD4" w14:textId="5839A713" w:rsidR="00587443" w:rsidRPr="00587443" w:rsidRDefault="00587443" w:rsidP="00587443">
            <w:pPr>
              <w:suppressAutoHyphens/>
              <w:jc w:val="center"/>
              <w:rPr>
                <w:rFonts w:ascii="Times New Roman" w:eastAsia="Calibri" w:hAnsi="Times New Roman" w:cs="Times New Roman"/>
                <w:b/>
                <w:iCs/>
                <w:sz w:val="20"/>
                <w:szCs w:val="20"/>
              </w:rPr>
            </w:pPr>
            <w:r w:rsidRPr="00587443">
              <w:rPr>
                <w:rFonts w:ascii="Times New Roman" w:eastAsia="Calibri" w:hAnsi="Times New Roman" w:cs="Times New Roman"/>
                <w:b/>
                <w:iCs/>
                <w:sz w:val="20"/>
                <w:szCs w:val="20"/>
              </w:rPr>
              <w:t>6</w:t>
            </w:r>
            <w:r w:rsidR="00D202C8">
              <w:rPr>
                <w:rFonts w:ascii="Times New Roman" w:eastAsia="Calibri" w:hAnsi="Times New Roman" w:cs="Times New Roman"/>
                <w:b/>
                <w:iCs/>
                <w:sz w:val="20"/>
                <w:szCs w:val="20"/>
              </w:rPr>
              <w:t>/4</w:t>
            </w:r>
          </w:p>
        </w:tc>
        <w:tc>
          <w:tcPr>
            <w:tcW w:w="605" w:type="pct"/>
            <w:vMerge/>
          </w:tcPr>
          <w:p w14:paraId="0B812B4F" w14:textId="77777777" w:rsidR="00587443" w:rsidRPr="00587443" w:rsidRDefault="00587443" w:rsidP="00587443">
            <w:pPr>
              <w:jc w:val="center"/>
              <w:rPr>
                <w:rFonts w:ascii="Times New Roman" w:eastAsia="Calibri" w:hAnsi="Times New Roman" w:cs="Times New Roman"/>
                <w:b/>
                <w:bCs/>
                <w:i/>
                <w:sz w:val="20"/>
                <w:szCs w:val="20"/>
              </w:rPr>
            </w:pPr>
          </w:p>
        </w:tc>
      </w:tr>
      <w:tr w:rsidR="00587443" w:rsidRPr="00587443" w14:paraId="00BA01CA" w14:textId="77777777" w:rsidTr="00587443">
        <w:trPr>
          <w:trHeight w:val="20"/>
        </w:trPr>
        <w:tc>
          <w:tcPr>
            <w:tcW w:w="755" w:type="pct"/>
            <w:vMerge/>
          </w:tcPr>
          <w:p w14:paraId="14FC0E7C" w14:textId="77777777" w:rsidR="00587443" w:rsidRPr="00587443" w:rsidRDefault="00587443" w:rsidP="00587443">
            <w:pPr>
              <w:rPr>
                <w:rFonts w:ascii="Times New Roman" w:eastAsia="Calibri" w:hAnsi="Times New Roman" w:cs="Times New Roman"/>
                <w:b/>
                <w:bCs/>
                <w:i/>
                <w:sz w:val="20"/>
                <w:szCs w:val="20"/>
              </w:rPr>
            </w:pPr>
          </w:p>
        </w:tc>
        <w:tc>
          <w:tcPr>
            <w:tcW w:w="2988" w:type="pct"/>
          </w:tcPr>
          <w:p w14:paraId="24C45DA0" w14:textId="77777777" w:rsidR="00587443" w:rsidRPr="00587443" w:rsidRDefault="00587443" w:rsidP="00587443">
            <w:pPr>
              <w:rPr>
                <w:rFonts w:ascii="Times New Roman" w:eastAsia="Calibri" w:hAnsi="Times New Roman" w:cs="Times New Roman"/>
                <w:b/>
                <w:bCs/>
                <w:sz w:val="20"/>
              </w:rPr>
            </w:pPr>
            <w:r w:rsidRPr="00587443">
              <w:rPr>
                <w:rFonts w:ascii="Times New Roman" w:eastAsia="Calibri" w:hAnsi="Times New Roman" w:cs="Times New Roman"/>
                <w:b/>
                <w:sz w:val="20"/>
                <w:szCs w:val="24"/>
              </w:rPr>
              <w:t>1. Практическое занятие № 16.</w:t>
            </w:r>
            <w:r w:rsidRPr="00587443">
              <w:rPr>
                <w:rFonts w:ascii="Times New Roman" w:eastAsia="Calibri" w:hAnsi="Times New Roman" w:cs="Times New Roman"/>
                <w:sz w:val="20"/>
                <w:szCs w:val="24"/>
              </w:rPr>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52" w:type="pct"/>
            <w:vAlign w:val="center"/>
          </w:tcPr>
          <w:p w14:paraId="1C488DE8" w14:textId="77777777" w:rsidR="00587443" w:rsidRPr="00587443" w:rsidRDefault="00587443" w:rsidP="00587443">
            <w:pPr>
              <w:suppressAutoHyphens/>
              <w:jc w:val="center"/>
              <w:rPr>
                <w:rFonts w:ascii="Times New Roman" w:eastAsia="Calibri" w:hAnsi="Times New Roman" w:cs="Times New Roman"/>
                <w:iCs/>
                <w:sz w:val="20"/>
                <w:szCs w:val="20"/>
              </w:rPr>
            </w:pPr>
            <w:r w:rsidRPr="00587443">
              <w:rPr>
                <w:rFonts w:ascii="Times New Roman" w:eastAsia="Calibri" w:hAnsi="Times New Roman" w:cs="Times New Roman"/>
                <w:iCs/>
                <w:sz w:val="20"/>
                <w:szCs w:val="20"/>
              </w:rPr>
              <w:t>2</w:t>
            </w:r>
          </w:p>
        </w:tc>
        <w:tc>
          <w:tcPr>
            <w:tcW w:w="605" w:type="pct"/>
            <w:vMerge/>
          </w:tcPr>
          <w:p w14:paraId="2678BB66" w14:textId="77777777" w:rsidR="00587443" w:rsidRPr="00587443" w:rsidRDefault="00587443" w:rsidP="00587443">
            <w:pPr>
              <w:jc w:val="center"/>
              <w:rPr>
                <w:rFonts w:ascii="Times New Roman" w:eastAsia="Calibri" w:hAnsi="Times New Roman" w:cs="Times New Roman"/>
                <w:b/>
                <w:bCs/>
                <w:i/>
                <w:sz w:val="20"/>
                <w:szCs w:val="20"/>
              </w:rPr>
            </w:pPr>
          </w:p>
        </w:tc>
      </w:tr>
      <w:tr w:rsidR="00587443" w:rsidRPr="00587443" w14:paraId="05E5143C" w14:textId="77777777" w:rsidTr="00587443">
        <w:trPr>
          <w:trHeight w:val="20"/>
        </w:trPr>
        <w:tc>
          <w:tcPr>
            <w:tcW w:w="755" w:type="pct"/>
            <w:vMerge/>
          </w:tcPr>
          <w:p w14:paraId="7AE34BAA" w14:textId="77777777" w:rsidR="00587443" w:rsidRPr="00587443" w:rsidRDefault="00587443" w:rsidP="00587443">
            <w:pPr>
              <w:rPr>
                <w:rFonts w:ascii="Times New Roman" w:eastAsia="Calibri" w:hAnsi="Times New Roman" w:cs="Times New Roman"/>
                <w:b/>
                <w:bCs/>
                <w:i/>
                <w:sz w:val="20"/>
                <w:szCs w:val="20"/>
              </w:rPr>
            </w:pPr>
          </w:p>
        </w:tc>
        <w:tc>
          <w:tcPr>
            <w:tcW w:w="2988" w:type="pct"/>
          </w:tcPr>
          <w:p w14:paraId="7CDABC2E" w14:textId="448B8CDF" w:rsidR="00587443" w:rsidRPr="00587443" w:rsidRDefault="00587443" w:rsidP="00587443">
            <w:pPr>
              <w:rPr>
                <w:rFonts w:ascii="Times New Roman" w:eastAsia="Calibri" w:hAnsi="Times New Roman" w:cs="Times New Roman"/>
                <w:b/>
                <w:sz w:val="20"/>
                <w:szCs w:val="24"/>
              </w:rPr>
            </w:pPr>
            <w:r w:rsidRPr="00587443">
              <w:rPr>
                <w:rFonts w:ascii="Times New Roman" w:eastAsia="Calibri" w:hAnsi="Times New Roman" w:cs="Times New Roman"/>
                <w:b/>
                <w:sz w:val="20"/>
                <w:szCs w:val="24"/>
              </w:rPr>
              <w:t xml:space="preserve">2. Практическое занятие </w:t>
            </w:r>
            <w:r w:rsidR="00AE2CD5">
              <w:rPr>
                <w:rFonts w:ascii="Times New Roman" w:eastAsia="Calibri" w:hAnsi="Times New Roman" w:cs="Times New Roman"/>
                <w:b/>
                <w:bCs/>
                <w:sz w:val="20"/>
                <w:szCs w:val="20"/>
              </w:rPr>
              <w:t xml:space="preserve">(Практическая подготовка) </w:t>
            </w:r>
            <w:r w:rsidRPr="00587443">
              <w:rPr>
                <w:rFonts w:ascii="Times New Roman" w:eastAsia="Calibri" w:hAnsi="Times New Roman" w:cs="Times New Roman"/>
                <w:b/>
                <w:sz w:val="20"/>
                <w:szCs w:val="24"/>
              </w:rPr>
              <w:t xml:space="preserve">№ 17. </w:t>
            </w:r>
            <w:r w:rsidRPr="00587443">
              <w:rPr>
                <w:rFonts w:ascii="Times New Roman" w:eastAsia="Calibri" w:hAnsi="Times New Roman" w:cs="Times New Roman"/>
                <w:sz w:val="20"/>
                <w:szCs w:val="24"/>
              </w:rPr>
              <w:t>Чтение текстов, содержащих названия физических величин и основных терминов физики.</w:t>
            </w:r>
          </w:p>
        </w:tc>
        <w:tc>
          <w:tcPr>
            <w:tcW w:w="652" w:type="pct"/>
            <w:vAlign w:val="center"/>
          </w:tcPr>
          <w:p w14:paraId="6E722D04" w14:textId="77777777" w:rsidR="00587443" w:rsidRPr="00AE2CD5" w:rsidRDefault="00587443" w:rsidP="00587443">
            <w:pPr>
              <w:suppressAutoHyphens/>
              <w:jc w:val="center"/>
              <w:rPr>
                <w:rFonts w:ascii="Times New Roman" w:eastAsia="Calibri" w:hAnsi="Times New Roman" w:cs="Times New Roman"/>
                <w:iCs/>
                <w:sz w:val="20"/>
                <w:szCs w:val="20"/>
              </w:rPr>
            </w:pPr>
            <w:r w:rsidRPr="00AE2CD5">
              <w:rPr>
                <w:rFonts w:ascii="Times New Roman" w:eastAsia="Calibri" w:hAnsi="Times New Roman" w:cs="Times New Roman"/>
                <w:iCs/>
                <w:sz w:val="20"/>
                <w:szCs w:val="20"/>
              </w:rPr>
              <w:t>2</w:t>
            </w:r>
          </w:p>
        </w:tc>
        <w:tc>
          <w:tcPr>
            <w:tcW w:w="605" w:type="pct"/>
            <w:vMerge/>
          </w:tcPr>
          <w:p w14:paraId="2D35D97B" w14:textId="77777777" w:rsidR="00587443" w:rsidRPr="00587443" w:rsidRDefault="00587443" w:rsidP="00587443">
            <w:pPr>
              <w:jc w:val="center"/>
              <w:rPr>
                <w:rFonts w:ascii="Times New Roman" w:eastAsia="Calibri" w:hAnsi="Times New Roman" w:cs="Times New Roman"/>
                <w:b/>
                <w:bCs/>
                <w:i/>
                <w:sz w:val="20"/>
                <w:szCs w:val="20"/>
              </w:rPr>
            </w:pPr>
          </w:p>
        </w:tc>
      </w:tr>
      <w:tr w:rsidR="00587443" w:rsidRPr="00587443" w14:paraId="19B249BD" w14:textId="77777777" w:rsidTr="00587443">
        <w:trPr>
          <w:trHeight w:val="20"/>
        </w:trPr>
        <w:tc>
          <w:tcPr>
            <w:tcW w:w="755" w:type="pct"/>
            <w:vMerge/>
          </w:tcPr>
          <w:p w14:paraId="4045FF63" w14:textId="77777777" w:rsidR="00587443" w:rsidRPr="00587443" w:rsidRDefault="00587443" w:rsidP="00587443">
            <w:pPr>
              <w:rPr>
                <w:rFonts w:ascii="Times New Roman" w:eastAsia="Calibri" w:hAnsi="Times New Roman" w:cs="Times New Roman"/>
                <w:b/>
                <w:bCs/>
                <w:i/>
                <w:sz w:val="20"/>
                <w:szCs w:val="20"/>
              </w:rPr>
            </w:pPr>
          </w:p>
        </w:tc>
        <w:tc>
          <w:tcPr>
            <w:tcW w:w="2988" w:type="pct"/>
          </w:tcPr>
          <w:p w14:paraId="58635EA4" w14:textId="014D02C4" w:rsidR="00587443" w:rsidRPr="00587443" w:rsidRDefault="00587443" w:rsidP="00587443">
            <w:pPr>
              <w:rPr>
                <w:rFonts w:ascii="Times New Roman" w:eastAsia="Calibri" w:hAnsi="Times New Roman" w:cs="Times New Roman"/>
                <w:b/>
                <w:sz w:val="20"/>
                <w:szCs w:val="24"/>
              </w:rPr>
            </w:pPr>
            <w:r w:rsidRPr="00587443">
              <w:rPr>
                <w:rFonts w:ascii="Times New Roman" w:eastAsia="Calibri" w:hAnsi="Times New Roman" w:cs="Times New Roman"/>
                <w:b/>
                <w:sz w:val="20"/>
                <w:szCs w:val="24"/>
              </w:rPr>
              <w:t xml:space="preserve">3. Практическое занятие </w:t>
            </w:r>
            <w:r w:rsidR="00AE2CD5">
              <w:rPr>
                <w:rFonts w:ascii="Times New Roman" w:eastAsia="Calibri" w:hAnsi="Times New Roman" w:cs="Times New Roman"/>
                <w:b/>
                <w:bCs/>
                <w:sz w:val="20"/>
                <w:szCs w:val="20"/>
              </w:rPr>
              <w:t xml:space="preserve">(Практическая подготовка) </w:t>
            </w:r>
            <w:r w:rsidRPr="00587443">
              <w:rPr>
                <w:rFonts w:ascii="Times New Roman" w:eastAsia="Calibri" w:hAnsi="Times New Roman" w:cs="Times New Roman"/>
                <w:b/>
                <w:sz w:val="20"/>
                <w:szCs w:val="24"/>
              </w:rPr>
              <w:t xml:space="preserve">№ 18. </w:t>
            </w:r>
            <w:r w:rsidRPr="00587443">
              <w:rPr>
                <w:rFonts w:ascii="Times New Roman" w:eastAsia="Calibri" w:hAnsi="Times New Roman" w:cs="Times New Roman"/>
                <w:bCs/>
                <w:iCs/>
                <w:sz w:val="20"/>
                <w:szCs w:val="24"/>
              </w:rPr>
              <w:t>Чтение (со словарем) отрывка текста из книги Ричарда Фейнмана «Шесть лекций попроще», обсуждение проблемам современной физики.</w:t>
            </w:r>
          </w:p>
        </w:tc>
        <w:tc>
          <w:tcPr>
            <w:tcW w:w="652" w:type="pct"/>
            <w:vAlign w:val="center"/>
          </w:tcPr>
          <w:p w14:paraId="7732A612" w14:textId="77777777" w:rsidR="00587443" w:rsidRPr="00AE2CD5" w:rsidRDefault="00587443" w:rsidP="00587443">
            <w:pPr>
              <w:suppressAutoHyphens/>
              <w:jc w:val="center"/>
              <w:rPr>
                <w:rFonts w:ascii="Times New Roman" w:eastAsia="Calibri" w:hAnsi="Times New Roman" w:cs="Times New Roman"/>
                <w:iCs/>
                <w:sz w:val="20"/>
                <w:szCs w:val="20"/>
              </w:rPr>
            </w:pPr>
            <w:r w:rsidRPr="00AE2CD5">
              <w:rPr>
                <w:rFonts w:ascii="Times New Roman" w:eastAsia="Calibri" w:hAnsi="Times New Roman" w:cs="Times New Roman"/>
                <w:iCs/>
                <w:sz w:val="20"/>
                <w:szCs w:val="20"/>
              </w:rPr>
              <w:t>2</w:t>
            </w:r>
          </w:p>
        </w:tc>
        <w:tc>
          <w:tcPr>
            <w:tcW w:w="605" w:type="pct"/>
            <w:vMerge/>
          </w:tcPr>
          <w:p w14:paraId="6D1A0157" w14:textId="77777777" w:rsidR="00587443" w:rsidRPr="00587443" w:rsidRDefault="00587443" w:rsidP="00587443">
            <w:pPr>
              <w:jc w:val="center"/>
              <w:rPr>
                <w:rFonts w:ascii="Times New Roman" w:eastAsia="Calibri" w:hAnsi="Times New Roman" w:cs="Times New Roman"/>
                <w:b/>
                <w:bCs/>
                <w:i/>
                <w:sz w:val="20"/>
                <w:szCs w:val="20"/>
              </w:rPr>
            </w:pPr>
          </w:p>
        </w:tc>
      </w:tr>
      <w:tr w:rsidR="00587443" w:rsidRPr="00587443" w14:paraId="665A964F" w14:textId="77777777" w:rsidTr="00587443">
        <w:trPr>
          <w:trHeight w:val="20"/>
        </w:trPr>
        <w:tc>
          <w:tcPr>
            <w:tcW w:w="755" w:type="pct"/>
            <w:vMerge/>
          </w:tcPr>
          <w:p w14:paraId="67C3971F" w14:textId="77777777" w:rsidR="00587443" w:rsidRPr="00587443" w:rsidRDefault="00587443" w:rsidP="00587443">
            <w:pPr>
              <w:rPr>
                <w:rFonts w:ascii="Times New Roman" w:eastAsia="Calibri" w:hAnsi="Times New Roman" w:cs="Times New Roman"/>
                <w:b/>
                <w:bCs/>
                <w:sz w:val="20"/>
                <w:szCs w:val="20"/>
              </w:rPr>
            </w:pPr>
          </w:p>
        </w:tc>
        <w:tc>
          <w:tcPr>
            <w:tcW w:w="2988" w:type="pct"/>
          </w:tcPr>
          <w:p w14:paraId="7C7AC7D6" w14:textId="3601B2C5" w:rsidR="00587443" w:rsidRDefault="00587443" w:rsidP="00587443">
            <w:pPr>
              <w:rPr>
                <w:rFonts w:ascii="Times New Roman" w:eastAsia="Calibri" w:hAnsi="Times New Roman" w:cs="Times New Roman"/>
                <w:b/>
                <w:bCs/>
                <w:sz w:val="20"/>
                <w:szCs w:val="20"/>
              </w:rPr>
            </w:pPr>
            <w:r w:rsidRPr="00587443">
              <w:rPr>
                <w:rFonts w:ascii="Times New Roman" w:eastAsia="Calibri" w:hAnsi="Times New Roman" w:cs="Times New Roman"/>
                <w:b/>
                <w:bCs/>
                <w:sz w:val="20"/>
                <w:szCs w:val="20"/>
              </w:rPr>
              <w:t>Самостоятельная работа обучающихся</w:t>
            </w:r>
            <w:r w:rsidR="00AE2CD5">
              <w:rPr>
                <w:rFonts w:ascii="Times New Roman" w:eastAsia="Calibri" w:hAnsi="Times New Roman" w:cs="Times New Roman"/>
                <w:b/>
                <w:bCs/>
                <w:sz w:val="20"/>
                <w:szCs w:val="20"/>
              </w:rPr>
              <w:t xml:space="preserve"> (Практическая подготовка)</w:t>
            </w:r>
          </w:p>
          <w:p w14:paraId="55897AB2" w14:textId="23C1D0CB" w:rsidR="00E41770" w:rsidRPr="00587443" w:rsidRDefault="00E41770" w:rsidP="00E41770">
            <w:pPr>
              <w:rPr>
                <w:rFonts w:ascii="Times New Roman" w:eastAsia="Calibri" w:hAnsi="Times New Roman" w:cs="Times New Roman"/>
                <w:b/>
                <w:bCs/>
                <w:sz w:val="20"/>
                <w:szCs w:val="20"/>
              </w:rPr>
            </w:pPr>
            <w:r w:rsidRPr="00587443">
              <w:rPr>
                <w:rFonts w:ascii="Times New Roman" w:eastAsia="Times New Roman" w:hAnsi="Times New Roman" w:cs="Times New Roman"/>
                <w:sz w:val="20"/>
                <w:szCs w:val="20"/>
              </w:rPr>
              <w:t xml:space="preserve">Самостоятельное </w:t>
            </w:r>
            <w:r>
              <w:rPr>
                <w:rFonts w:ascii="Times New Roman" w:eastAsia="Calibri" w:hAnsi="Times New Roman" w:cs="Times New Roman"/>
                <w:sz w:val="20"/>
                <w:szCs w:val="24"/>
              </w:rPr>
              <w:t>ч</w:t>
            </w:r>
            <w:r w:rsidRPr="00587443">
              <w:rPr>
                <w:rFonts w:ascii="Times New Roman" w:eastAsia="Calibri" w:hAnsi="Times New Roman" w:cs="Times New Roman"/>
                <w:sz w:val="20"/>
                <w:szCs w:val="24"/>
              </w:rPr>
              <w:t>тение текстов, содержащих названия физических величин и основных терминов физики.</w:t>
            </w:r>
          </w:p>
        </w:tc>
        <w:tc>
          <w:tcPr>
            <w:tcW w:w="652" w:type="pct"/>
            <w:vAlign w:val="center"/>
          </w:tcPr>
          <w:p w14:paraId="1634D0DD" w14:textId="09D54571" w:rsidR="00587443" w:rsidRPr="00587443" w:rsidRDefault="00E41770" w:rsidP="00587443">
            <w:pPr>
              <w:suppressAutoHyphens/>
              <w:jc w:val="center"/>
              <w:rPr>
                <w:rFonts w:ascii="Times New Roman" w:eastAsia="Calibri" w:hAnsi="Times New Roman" w:cs="Times New Roman"/>
                <w:b/>
                <w:bCs/>
                <w:i/>
                <w:iCs/>
                <w:sz w:val="20"/>
                <w:szCs w:val="20"/>
              </w:rPr>
            </w:pPr>
            <w:r>
              <w:rPr>
                <w:rFonts w:ascii="Times New Roman" w:eastAsia="Calibri" w:hAnsi="Times New Roman" w:cs="Times New Roman"/>
                <w:b/>
                <w:bCs/>
                <w:i/>
                <w:iCs/>
                <w:sz w:val="20"/>
                <w:szCs w:val="20"/>
              </w:rPr>
              <w:t>2</w:t>
            </w:r>
          </w:p>
        </w:tc>
        <w:tc>
          <w:tcPr>
            <w:tcW w:w="605" w:type="pct"/>
            <w:vMerge/>
          </w:tcPr>
          <w:p w14:paraId="033D6BBB" w14:textId="77777777" w:rsidR="00587443" w:rsidRPr="00587443" w:rsidRDefault="00587443" w:rsidP="00587443">
            <w:pPr>
              <w:jc w:val="center"/>
              <w:rPr>
                <w:rFonts w:ascii="Times New Roman" w:eastAsia="Calibri" w:hAnsi="Times New Roman" w:cs="Times New Roman"/>
                <w:b/>
                <w:sz w:val="20"/>
                <w:szCs w:val="20"/>
              </w:rPr>
            </w:pPr>
          </w:p>
        </w:tc>
      </w:tr>
      <w:tr w:rsidR="00587443" w:rsidRPr="00587443" w14:paraId="70DB0714" w14:textId="77777777" w:rsidTr="00587443">
        <w:trPr>
          <w:trHeight w:val="20"/>
        </w:trPr>
        <w:tc>
          <w:tcPr>
            <w:tcW w:w="755" w:type="pct"/>
            <w:vMerge w:val="restart"/>
          </w:tcPr>
          <w:p w14:paraId="3C454971" w14:textId="77777777" w:rsidR="00587443" w:rsidRPr="00587443" w:rsidRDefault="00587443" w:rsidP="00587443">
            <w:pPr>
              <w:rPr>
                <w:rFonts w:ascii="Times New Roman" w:eastAsia="Calibri" w:hAnsi="Times New Roman" w:cs="Times New Roman"/>
                <w:b/>
                <w:bCs/>
                <w:sz w:val="20"/>
                <w:szCs w:val="20"/>
              </w:rPr>
            </w:pPr>
            <w:r w:rsidRPr="00587443">
              <w:rPr>
                <w:rFonts w:ascii="Times New Roman" w:eastAsia="Calibri" w:hAnsi="Times New Roman" w:cs="Times New Roman"/>
                <w:b/>
                <w:bCs/>
                <w:sz w:val="20"/>
                <w:szCs w:val="20"/>
              </w:rPr>
              <w:t xml:space="preserve">Тема 2.2. </w:t>
            </w:r>
            <w:r w:rsidRPr="00587443">
              <w:rPr>
                <w:rFonts w:ascii="Times New Roman" w:eastAsia="Calibri" w:hAnsi="Times New Roman" w:cs="Times New Roman"/>
                <w:bCs/>
                <w:sz w:val="20"/>
              </w:rPr>
              <w:t>Числа, геометрические фигуры, формулы.</w:t>
            </w:r>
          </w:p>
        </w:tc>
        <w:tc>
          <w:tcPr>
            <w:tcW w:w="2988" w:type="pct"/>
          </w:tcPr>
          <w:p w14:paraId="491F3E61" w14:textId="77777777" w:rsidR="00587443" w:rsidRPr="00587443" w:rsidRDefault="00587443" w:rsidP="00587443">
            <w:pPr>
              <w:rPr>
                <w:rFonts w:ascii="Times New Roman" w:eastAsia="Calibri" w:hAnsi="Times New Roman" w:cs="Times New Roman"/>
                <w:b/>
                <w:bCs/>
                <w:i/>
                <w:sz w:val="20"/>
                <w:szCs w:val="20"/>
              </w:rPr>
            </w:pPr>
            <w:r w:rsidRPr="00587443">
              <w:rPr>
                <w:rFonts w:ascii="Times New Roman" w:eastAsia="Calibri" w:hAnsi="Times New Roman" w:cs="Times New Roman"/>
                <w:b/>
                <w:bCs/>
                <w:sz w:val="20"/>
                <w:szCs w:val="20"/>
              </w:rPr>
              <w:t>Содержание учебного материала</w:t>
            </w:r>
          </w:p>
        </w:tc>
        <w:tc>
          <w:tcPr>
            <w:tcW w:w="652" w:type="pct"/>
            <w:vAlign w:val="center"/>
          </w:tcPr>
          <w:p w14:paraId="4EA8F045" w14:textId="351B90B8" w:rsidR="00587443" w:rsidRPr="00587443" w:rsidRDefault="00E41770" w:rsidP="00587443">
            <w:pPr>
              <w:suppressAutoHyphens/>
              <w:jc w:val="center"/>
              <w:rPr>
                <w:rFonts w:ascii="Times New Roman" w:eastAsia="Calibri" w:hAnsi="Times New Roman" w:cs="Times New Roman"/>
                <w:b/>
                <w:i/>
                <w:iCs/>
                <w:sz w:val="20"/>
                <w:szCs w:val="20"/>
              </w:rPr>
            </w:pPr>
            <w:r>
              <w:rPr>
                <w:rFonts w:ascii="Times New Roman" w:eastAsia="Calibri" w:hAnsi="Times New Roman" w:cs="Times New Roman"/>
                <w:b/>
                <w:iCs/>
                <w:sz w:val="20"/>
                <w:szCs w:val="20"/>
              </w:rPr>
              <w:t>8</w:t>
            </w:r>
            <w:r w:rsidR="00D202C8">
              <w:rPr>
                <w:rFonts w:ascii="Times New Roman" w:eastAsia="Calibri" w:hAnsi="Times New Roman" w:cs="Times New Roman"/>
                <w:b/>
                <w:iCs/>
                <w:sz w:val="20"/>
                <w:szCs w:val="20"/>
              </w:rPr>
              <w:t>/4</w:t>
            </w:r>
          </w:p>
        </w:tc>
        <w:tc>
          <w:tcPr>
            <w:tcW w:w="605" w:type="pct"/>
            <w:vMerge w:val="restart"/>
          </w:tcPr>
          <w:p w14:paraId="42166986" w14:textId="77777777" w:rsidR="00587443" w:rsidRPr="00587443" w:rsidRDefault="00587443" w:rsidP="00587443">
            <w:pPr>
              <w:rPr>
                <w:rFonts w:ascii="Times New Roman" w:eastAsia="Calibri" w:hAnsi="Times New Roman" w:cs="Times New Roman"/>
                <w:sz w:val="20"/>
              </w:rPr>
            </w:pPr>
            <w:r w:rsidRPr="00587443">
              <w:rPr>
                <w:rFonts w:ascii="Times New Roman" w:eastAsia="Calibri" w:hAnsi="Times New Roman" w:cs="Times New Roman"/>
                <w:sz w:val="20"/>
              </w:rPr>
              <w:t>ОК 1, ОК 6, ОК 9</w:t>
            </w:r>
          </w:p>
        </w:tc>
      </w:tr>
      <w:tr w:rsidR="00587443" w:rsidRPr="00587443" w14:paraId="519950AA" w14:textId="77777777" w:rsidTr="00587443">
        <w:trPr>
          <w:trHeight w:val="20"/>
        </w:trPr>
        <w:tc>
          <w:tcPr>
            <w:tcW w:w="755" w:type="pct"/>
            <w:vMerge/>
          </w:tcPr>
          <w:p w14:paraId="1DAB7C75" w14:textId="77777777" w:rsidR="00587443" w:rsidRPr="00587443" w:rsidRDefault="00587443" w:rsidP="00587443">
            <w:pPr>
              <w:rPr>
                <w:rFonts w:ascii="Times New Roman" w:eastAsia="Calibri" w:hAnsi="Times New Roman" w:cs="Times New Roman"/>
                <w:b/>
                <w:bCs/>
                <w:i/>
                <w:sz w:val="20"/>
                <w:szCs w:val="20"/>
              </w:rPr>
            </w:pPr>
          </w:p>
        </w:tc>
        <w:tc>
          <w:tcPr>
            <w:tcW w:w="2988" w:type="pct"/>
          </w:tcPr>
          <w:p w14:paraId="56D26773" w14:textId="77777777" w:rsidR="00587443" w:rsidRPr="00587443" w:rsidRDefault="00587443" w:rsidP="00587443">
            <w:pPr>
              <w:rPr>
                <w:rFonts w:ascii="Times New Roman" w:eastAsia="Calibri" w:hAnsi="Times New Roman" w:cs="Times New Roman"/>
                <w:b/>
                <w:bCs/>
                <w:sz w:val="20"/>
              </w:rPr>
            </w:pPr>
            <w:r w:rsidRPr="00587443">
              <w:rPr>
                <w:rFonts w:ascii="Times New Roman" w:eastAsia="Calibri" w:hAnsi="Times New Roman" w:cs="Times New Roman"/>
                <w:b/>
                <w:bCs/>
                <w:sz w:val="20"/>
                <w:szCs w:val="20"/>
              </w:rPr>
              <w:t>В том числе практических и лабораторных занятий</w:t>
            </w:r>
          </w:p>
        </w:tc>
        <w:tc>
          <w:tcPr>
            <w:tcW w:w="652" w:type="pct"/>
            <w:vAlign w:val="center"/>
          </w:tcPr>
          <w:p w14:paraId="60D78389" w14:textId="40715E14" w:rsidR="00587443" w:rsidRPr="00587443" w:rsidRDefault="00587443" w:rsidP="00587443">
            <w:pPr>
              <w:suppressAutoHyphens/>
              <w:jc w:val="center"/>
              <w:rPr>
                <w:rFonts w:ascii="Times New Roman" w:eastAsia="Calibri" w:hAnsi="Times New Roman" w:cs="Times New Roman"/>
                <w:b/>
                <w:iCs/>
                <w:sz w:val="20"/>
                <w:szCs w:val="20"/>
              </w:rPr>
            </w:pPr>
            <w:r w:rsidRPr="00587443">
              <w:rPr>
                <w:rFonts w:ascii="Times New Roman" w:eastAsia="Calibri" w:hAnsi="Times New Roman" w:cs="Times New Roman"/>
                <w:b/>
                <w:iCs/>
                <w:sz w:val="20"/>
                <w:szCs w:val="20"/>
              </w:rPr>
              <w:t>6</w:t>
            </w:r>
            <w:r w:rsidR="00D202C8">
              <w:rPr>
                <w:rFonts w:ascii="Times New Roman" w:eastAsia="Calibri" w:hAnsi="Times New Roman" w:cs="Times New Roman"/>
                <w:b/>
                <w:iCs/>
                <w:sz w:val="20"/>
                <w:szCs w:val="20"/>
              </w:rPr>
              <w:t>/2</w:t>
            </w:r>
          </w:p>
        </w:tc>
        <w:tc>
          <w:tcPr>
            <w:tcW w:w="605" w:type="pct"/>
            <w:vMerge/>
          </w:tcPr>
          <w:p w14:paraId="46DE1A07" w14:textId="77777777" w:rsidR="00587443" w:rsidRPr="00587443" w:rsidRDefault="00587443" w:rsidP="00587443">
            <w:pPr>
              <w:jc w:val="center"/>
              <w:rPr>
                <w:rFonts w:ascii="Times New Roman" w:eastAsia="Calibri" w:hAnsi="Times New Roman" w:cs="Times New Roman"/>
                <w:b/>
                <w:bCs/>
                <w:i/>
                <w:sz w:val="20"/>
                <w:szCs w:val="20"/>
              </w:rPr>
            </w:pPr>
          </w:p>
        </w:tc>
      </w:tr>
      <w:tr w:rsidR="00587443" w:rsidRPr="00587443" w14:paraId="5C244CAA" w14:textId="77777777" w:rsidTr="00587443">
        <w:trPr>
          <w:trHeight w:val="20"/>
        </w:trPr>
        <w:tc>
          <w:tcPr>
            <w:tcW w:w="755" w:type="pct"/>
            <w:vMerge/>
          </w:tcPr>
          <w:p w14:paraId="01B86699" w14:textId="77777777" w:rsidR="00587443" w:rsidRPr="00587443" w:rsidRDefault="00587443" w:rsidP="00587443">
            <w:pPr>
              <w:rPr>
                <w:rFonts w:ascii="Times New Roman" w:eastAsia="Calibri" w:hAnsi="Times New Roman" w:cs="Times New Roman"/>
                <w:b/>
                <w:bCs/>
                <w:i/>
                <w:sz w:val="20"/>
                <w:szCs w:val="20"/>
              </w:rPr>
            </w:pPr>
          </w:p>
        </w:tc>
        <w:tc>
          <w:tcPr>
            <w:tcW w:w="2988" w:type="pct"/>
          </w:tcPr>
          <w:p w14:paraId="1A44B115" w14:textId="77777777" w:rsidR="00587443" w:rsidRPr="00587443" w:rsidRDefault="00587443" w:rsidP="00587443">
            <w:pPr>
              <w:rPr>
                <w:rFonts w:ascii="Times New Roman" w:eastAsia="Calibri" w:hAnsi="Times New Roman" w:cs="Times New Roman"/>
                <w:b/>
                <w:bCs/>
                <w:sz w:val="20"/>
              </w:rPr>
            </w:pPr>
            <w:r w:rsidRPr="00587443">
              <w:rPr>
                <w:rFonts w:ascii="Times New Roman" w:eastAsia="Calibri" w:hAnsi="Times New Roman" w:cs="Times New Roman"/>
                <w:b/>
                <w:sz w:val="20"/>
                <w:szCs w:val="24"/>
              </w:rPr>
              <w:t>1. Практическое занятие № 19.</w:t>
            </w:r>
            <w:r w:rsidRPr="00587443">
              <w:rPr>
                <w:rFonts w:ascii="Times New Roman" w:eastAsia="Calibri" w:hAnsi="Times New Roman" w:cs="Times New Roman"/>
                <w:sz w:val="20"/>
                <w:szCs w:val="24"/>
              </w:rPr>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52" w:type="pct"/>
            <w:vAlign w:val="center"/>
          </w:tcPr>
          <w:p w14:paraId="584A40A1" w14:textId="77777777" w:rsidR="00587443" w:rsidRPr="00587443" w:rsidRDefault="00587443" w:rsidP="00587443">
            <w:pPr>
              <w:suppressAutoHyphens/>
              <w:jc w:val="center"/>
              <w:rPr>
                <w:rFonts w:ascii="Times New Roman" w:eastAsia="Calibri" w:hAnsi="Times New Roman" w:cs="Times New Roman"/>
                <w:iCs/>
                <w:sz w:val="20"/>
                <w:szCs w:val="20"/>
              </w:rPr>
            </w:pPr>
            <w:r w:rsidRPr="00587443">
              <w:rPr>
                <w:rFonts w:ascii="Times New Roman" w:eastAsia="Calibri" w:hAnsi="Times New Roman" w:cs="Times New Roman"/>
                <w:iCs/>
                <w:sz w:val="20"/>
                <w:szCs w:val="20"/>
              </w:rPr>
              <w:t>2</w:t>
            </w:r>
          </w:p>
        </w:tc>
        <w:tc>
          <w:tcPr>
            <w:tcW w:w="605" w:type="pct"/>
            <w:vMerge/>
          </w:tcPr>
          <w:p w14:paraId="339E54B4" w14:textId="77777777" w:rsidR="00587443" w:rsidRPr="00587443" w:rsidRDefault="00587443" w:rsidP="00587443">
            <w:pPr>
              <w:jc w:val="center"/>
              <w:rPr>
                <w:rFonts w:ascii="Times New Roman" w:eastAsia="Calibri" w:hAnsi="Times New Roman" w:cs="Times New Roman"/>
                <w:b/>
                <w:bCs/>
                <w:i/>
                <w:sz w:val="20"/>
                <w:szCs w:val="20"/>
              </w:rPr>
            </w:pPr>
          </w:p>
        </w:tc>
      </w:tr>
      <w:tr w:rsidR="00587443" w:rsidRPr="00587443" w14:paraId="3FD747D2" w14:textId="77777777" w:rsidTr="00587443">
        <w:trPr>
          <w:trHeight w:val="20"/>
        </w:trPr>
        <w:tc>
          <w:tcPr>
            <w:tcW w:w="755" w:type="pct"/>
            <w:vMerge/>
          </w:tcPr>
          <w:p w14:paraId="779DF656" w14:textId="77777777" w:rsidR="00587443" w:rsidRPr="00587443" w:rsidRDefault="00587443" w:rsidP="00587443">
            <w:pPr>
              <w:rPr>
                <w:rFonts w:ascii="Times New Roman" w:eastAsia="Calibri" w:hAnsi="Times New Roman" w:cs="Times New Roman"/>
                <w:b/>
                <w:bCs/>
                <w:i/>
                <w:sz w:val="20"/>
                <w:szCs w:val="20"/>
              </w:rPr>
            </w:pPr>
          </w:p>
        </w:tc>
        <w:tc>
          <w:tcPr>
            <w:tcW w:w="2988" w:type="pct"/>
          </w:tcPr>
          <w:p w14:paraId="0200469E" w14:textId="77777777" w:rsidR="00587443" w:rsidRPr="00587443" w:rsidRDefault="00587443" w:rsidP="00587443">
            <w:pPr>
              <w:rPr>
                <w:rFonts w:ascii="Times New Roman" w:eastAsia="Calibri" w:hAnsi="Times New Roman" w:cs="Times New Roman"/>
                <w:b/>
                <w:sz w:val="20"/>
                <w:szCs w:val="24"/>
              </w:rPr>
            </w:pPr>
            <w:r w:rsidRPr="00587443">
              <w:rPr>
                <w:rFonts w:ascii="Times New Roman" w:eastAsia="Calibri" w:hAnsi="Times New Roman" w:cs="Times New Roman"/>
                <w:b/>
                <w:sz w:val="20"/>
                <w:szCs w:val="24"/>
              </w:rPr>
              <w:t xml:space="preserve">2. Практическое занятие № 20. </w:t>
            </w:r>
            <w:r w:rsidRPr="00587443">
              <w:rPr>
                <w:rFonts w:ascii="Times New Roman" w:eastAsia="Calibri" w:hAnsi="Times New Roman" w:cs="Times New Roman"/>
                <w:sz w:val="20"/>
                <w:szCs w:val="24"/>
              </w:rPr>
              <w:t>Произношение целых, дробных чисел, математических функций и простых формул. Чтение текстов, содержащих числа, дроби, формулы, названия геометрических фигур.</w:t>
            </w:r>
          </w:p>
        </w:tc>
        <w:tc>
          <w:tcPr>
            <w:tcW w:w="652" w:type="pct"/>
            <w:vAlign w:val="center"/>
          </w:tcPr>
          <w:p w14:paraId="5FA1DB29" w14:textId="77777777" w:rsidR="00587443" w:rsidRPr="00587443" w:rsidRDefault="00587443" w:rsidP="00587443">
            <w:pPr>
              <w:suppressAutoHyphens/>
              <w:jc w:val="center"/>
              <w:rPr>
                <w:rFonts w:ascii="Times New Roman" w:eastAsia="Calibri" w:hAnsi="Times New Roman" w:cs="Times New Roman"/>
                <w:iCs/>
                <w:sz w:val="20"/>
                <w:szCs w:val="20"/>
              </w:rPr>
            </w:pPr>
            <w:r w:rsidRPr="00587443">
              <w:rPr>
                <w:rFonts w:ascii="Times New Roman" w:eastAsia="Calibri" w:hAnsi="Times New Roman" w:cs="Times New Roman"/>
                <w:iCs/>
                <w:sz w:val="20"/>
                <w:szCs w:val="20"/>
              </w:rPr>
              <w:t>2</w:t>
            </w:r>
          </w:p>
        </w:tc>
        <w:tc>
          <w:tcPr>
            <w:tcW w:w="605" w:type="pct"/>
            <w:vMerge/>
          </w:tcPr>
          <w:p w14:paraId="5F61A3D7" w14:textId="77777777" w:rsidR="00587443" w:rsidRPr="00587443" w:rsidRDefault="00587443" w:rsidP="00587443">
            <w:pPr>
              <w:jc w:val="center"/>
              <w:rPr>
                <w:rFonts w:ascii="Times New Roman" w:eastAsia="Calibri" w:hAnsi="Times New Roman" w:cs="Times New Roman"/>
                <w:b/>
                <w:bCs/>
                <w:i/>
                <w:sz w:val="20"/>
                <w:szCs w:val="20"/>
              </w:rPr>
            </w:pPr>
          </w:p>
        </w:tc>
      </w:tr>
      <w:tr w:rsidR="00587443" w:rsidRPr="00587443" w14:paraId="59BA4972" w14:textId="77777777" w:rsidTr="00587443">
        <w:trPr>
          <w:trHeight w:val="20"/>
        </w:trPr>
        <w:tc>
          <w:tcPr>
            <w:tcW w:w="755" w:type="pct"/>
            <w:vMerge/>
          </w:tcPr>
          <w:p w14:paraId="40EB1F87" w14:textId="77777777" w:rsidR="00587443" w:rsidRPr="00587443" w:rsidRDefault="00587443" w:rsidP="00587443">
            <w:pPr>
              <w:rPr>
                <w:rFonts w:ascii="Times New Roman" w:eastAsia="Calibri" w:hAnsi="Times New Roman" w:cs="Times New Roman"/>
                <w:b/>
                <w:bCs/>
                <w:i/>
                <w:sz w:val="20"/>
                <w:szCs w:val="20"/>
              </w:rPr>
            </w:pPr>
          </w:p>
        </w:tc>
        <w:tc>
          <w:tcPr>
            <w:tcW w:w="2988" w:type="pct"/>
          </w:tcPr>
          <w:p w14:paraId="17254886" w14:textId="2943975E" w:rsidR="00587443" w:rsidRPr="00587443" w:rsidRDefault="00587443" w:rsidP="00587443">
            <w:pPr>
              <w:rPr>
                <w:rFonts w:ascii="Times New Roman" w:eastAsia="Calibri" w:hAnsi="Times New Roman" w:cs="Times New Roman"/>
                <w:b/>
                <w:sz w:val="20"/>
                <w:szCs w:val="24"/>
              </w:rPr>
            </w:pPr>
            <w:r w:rsidRPr="00587443">
              <w:rPr>
                <w:rFonts w:ascii="Times New Roman" w:eastAsia="Calibri" w:hAnsi="Times New Roman" w:cs="Times New Roman"/>
                <w:b/>
                <w:sz w:val="20"/>
                <w:szCs w:val="24"/>
              </w:rPr>
              <w:t xml:space="preserve">3. Практическое занятие </w:t>
            </w:r>
            <w:r w:rsidR="00AE2CD5">
              <w:rPr>
                <w:rFonts w:ascii="Times New Roman" w:eastAsia="Calibri" w:hAnsi="Times New Roman" w:cs="Times New Roman"/>
                <w:b/>
                <w:bCs/>
                <w:sz w:val="20"/>
                <w:szCs w:val="20"/>
              </w:rPr>
              <w:t xml:space="preserve">(Практическая подготовка) </w:t>
            </w:r>
            <w:r w:rsidRPr="00587443">
              <w:rPr>
                <w:rFonts w:ascii="Times New Roman" w:eastAsia="Calibri" w:hAnsi="Times New Roman" w:cs="Times New Roman"/>
                <w:b/>
                <w:sz w:val="20"/>
                <w:szCs w:val="24"/>
              </w:rPr>
              <w:t xml:space="preserve">№ 21. </w:t>
            </w:r>
            <w:r w:rsidRPr="00587443">
              <w:rPr>
                <w:rFonts w:ascii="Times New Roman" w:eastAsia="Calibri" w:hAnsi="Times New Roman" w:cs="Times New Roman"/>
                <w:bCs/>
                <w:iCs/>
                <w:sz w:val="20"/>
                <w:szCs w:val="24"/>
              </w:rPr>
              <w:t>Пересказ текста «Интересные физические задачи».</w:t>
            </w:r>
          </w:p>
        </w:tc>
        <w:tc>
          <w:tcPr>
            <w:tcW w:w="652" w:type="pct"/>
            <w:vAlign w:val="center"/>
          </w:tcPr>
          <w:p w14:paraId="0C5C054A" w14:textId="77777777" w:rsidR="00587443" w:rsidRPr="00587443" w:rsidRDefault="00587443" w:rsidP="00587443">
            <w:pPr>
              <w:suppressAutoHyphens/>
              <w:jc w:val="center"/>
              <w:rPr>
                <w:rFonts w:ascii="Times New Roman" w:eastAsia="Calibri" w:hAnsi="Times New Roman" w:cs="Times New Roman"/>
                <w:iCs/>
                <w:sz w:val="20"/>
                <w:szCs w:val="20"/>
              </w:rPr>
            </w:pPr>
            <w:r w:rsidRPr="00AE2CD5">
              <w:rPr>
                <w:rFonts w:ascii="Times New Roman" w:eastAsia="Calibri" w:hAnsi="Times New Roman" w:cs="Times New Roman"/>
                <w:iCs/>
                <w:sz w:val="20"/>
                <w:szCs w:val="20"/>
              </w:rPr>
              <w:t>2</w:t>
            </w:r>
          </w:p>
        </w:tc>
        <w:tc>
          <w:tcPr>
            <w:tcW w:w="605" w:type="pct"/>
            <w:vMerge/>
          </w:tcPr>
          <w:p w14:paraId="41439BBC" w14:textId="77777777" w:rsidR="00587443" w:rsidRPr="00587443" w:rsidRDefault="00587443" w:rsidP="00587443">
            <w:pPr>
              <w:jc w:val="center"/>
              <w:rPr>
                <w:rFonts w:ascii="Times New Roman" w:eastAsia="Calibri" w:hAnsi="Times New Roman" w:cs="Times New Roman"/>
                <w:b/>
                <w:bCs/>
                <w:i/>
                <w:sz w:val="20"/>
                <w:szCs w:val="20"/>
              </w:rPr>
            </w:pPr>
          </w:p>
        </w:tc>
      </w:tr>
      <w:tr w:rsidR="00587443" w:rsidRPr="00587443" w14:paraId="67DBB513" w14:textId="77777777" w:rsidTr="00587443">
        <w:trPr>
          <w:trHeight w:val="144"/>
        </w:trPr>
        <w:tc>
          <w:tcPr>
            <w:tcW w:w="755" w:type="pct"/>
            <w:vMerge/>
          </w:tcPr>
          <w:p w14:paraId="5AA0858F" w14:textId="77777777" w:rsidR="00587443" w:rsidRPr="00587443" w:rsidRDefault="00587443" w:rsidP="00587443">
            <w:pPr>
              <w:rPr>
                <w:rFonts w:ascii="Times New Roman" w:eastAsia="Calibri" w:hAnsi="Times New Roman" w:cs="Times New Roman"/>
                <w:b/>
                <w:bCs/>
                <w:sz w:val="20"/>
                <w:szCs w:val="20"/>
              </w:rPr>
            </w:pPr>
          </w:p>
        </w:tc>
        <w:tc>
          <w:tcPr>
            <w:tcW w:w="2988" w:type="pct"/>
          </w:tcPr>
          <w:p w14:paraId="581C09DE" w14:textId="79248525" w:rsidR="00587443" w:rsidRDefault="00587443" w:rsidP="00587443">
            <w:pPr>
              <w:rPr>
                <w:rFonts w:ascii="Times New Roman" w:eastAsia="Calibri" w:hAnsi="Times New Roman" w:cs="Times New Roman"/>
                <w:b/>
                <w:bCs/>
                <w:sz w:val="20"/>
                <w:szCs w:val="20"/>
              </w:rPr>
            </w:pPr>
            <w:r w:rsidRPr="00587443">
              <w:rPr>
                <w:rFonts w:ascii="Times New Roman" w:eastAsia="Calibri" w:hAnsi="Times New Roman" w:cs="Times New Roman"/>
                <w:b/>
                <w:bCs/>
                <w:sz w:val="20"/>
                <w:szCs w:val="20"/>
              </w:rPr>
              <w:t>Самостоятельная работа обучающихся</w:t>
            </w:r>
            <w:r w:rsidR="00AE2CD5">
              <w:rPr>
                <w:rFonts w:ascii="Times New Roman" w:eastAsia="Calibri" w:hAnsi="Times New Roman" w:cs="Times New Roman"/>
                <w:b/>
                <w:bCs/>
                <w:sz w:val="20"/>
                <w:szCs w:val="20"/>
              </w:rPr>
              <w:t xml:space="preserve"> (Практическая подготовка)</w:t>
            </w:r>
          </w:p>
          <w:p w14:paraId="5B30B569" w14:textId="7A6A6936" w:rsidR="00E41770" w:rsidRPr="00587443" w:rsidRDefault="00E41770" w:rsidP="00E41770">
            <w:pPr>
              <w:rPr>
                <w:rFonts w:ascii="Times New Roman" w:eastAsia="Calibri" w:hAnsi="Times New Roman" w:cs="Times New Roman"/>
                <w:b/>
                <w:bCs/>
                <w:sz w:val="20"/>
                <w:szCs w:val="20"/>
              </w:rPr>
            </w:pPr>
            <w:r w:rsidRPr="00587443">
              <w:rPr>
                <w:rFonts w:ascii="Times New Roman" w:eastAsia="Times New Roman" w:hAnsi="Times New Roman" w:cs="Times New Roman"/>
                <w:sz w:val="20"/>
                <w:szCs w:val="20"/>
              </w:rPr>
              <w:t xml:space="preserve">Самостоятельное </w:t>
            </w:r>
            <w:r>
              <w:rPr>
                <w:rFonts w:ascii="Times New Roman" w:eastAsia="Calibri" w:hAnsi="Times New Roman" w:cs="Times New Roman"/>
                <w:sz w:val="20"/>
                <w:szCs w:val="24"/>
              </w:rPr>
              <w:t>ч</w:t>
            </w:r>
            <w:r w:rsidRPr="00587443">
              <w:rPr>
                <w:rFonts w:ascii="Times New Roman" w:eastAsia="Calibri" w:hAnsi="Times New Roman" w:cs="Times New Roman"/>
                <w:sz w:val="20"/>
                <w:szCs w:val="24"/>
              </w:rPr>
              <w:t>тение текстов, содержащих числа, дроби, формулы, названия геометрических фигур.</w:t>
            </w:r>
          </w:p>
        </w:tc>
        <w:tc>
          <w:tcPr>
            <w:tcW w:w="652" w:type="pct"/>
            <w:vAlign w:val="center"/>
          </w:tcPr>
          <w:p w14:paraId="76AC5DA6" w14:textId="3B9D67E9" w:rsidR="00587443" w:rsidRPr="00587443" w:rsidRDefault="00E41770" w:rsidP="00587443">
            <w:pPr>
              <w:suppressAutoHyphens/>
              <w:jc w:val="center"/>
              <w:rPr>
                <w:rFonts w:ascii="Times New Roman" w:eastAsia="Calibri" w:hAnsi="Times New Roman" w:cs="Times New Roman"/>
                <w:b/>
                <w:bCs/>
                <w:i/>
                <w:iCs/>
                <w:sz w:val="20"/>
                <w:szCs w:val="20"/>
              </w:rPr>
            </w:pPr>
            <w:r>
              <w:rPr>
                <w:rFonts w:ascii="Times New Roman" w:eastAsia="Calibri" w:hAnsi="Times New Roman" w:cs="Times New Roman"/>
                <w:b/>
                <w:bCs/>
                <w:i/>
                <w:iCs/>
                <w:sz w:val="20"/>
                <w:szCs w:val="20"/>
              </w:rPr>
              <w:t>2</w:t>
            </w:r>
          </w:p>
        </w:tc>
        <w:tc>
          <w:tcPr>
            <w:tcW w:w="605" w:type="pct"/>
            <w:vMerge/>
          </w:tcPr>
          <w:p w14:paraId="4D91A7B5" w14:textId="77777777" w:rsidR="00587443" w:rsidRPr="00587443" w:rsidRDefault="00587443" w:rsidP="00587443">
            <w:pPr>
              <w:jc w:val="center"/>
              <w:rPr>
                <w:rFonts w:ascii="Times New Roman" w:eastAsia="Calibri" w:hAnsi="Times New Roman" w:cs="Times New Roman"/>
                <w:b/>
                <w:sz w:val="20"/>
                <w:szCs w:val="20"/>
              </w:rPr>
            </w:pPr>
          </w:p>
        </w:tc>
      </w:tr>
      <w:tr w:rsidR="00587443" w:rsidRPr="00587443" w14:paraId="6E0ADF07" w14:textId="77777777" w:rsidTr="00587443">
        <w:trPr>
          <w:trHeight w:val="20"/>
        </w:trPr>
        <w:tc>
          <w:tcPr>
            <w:tcW w:w="755" w:type="pct"/>
            <w:vMerge w:val="restart"/>
          </w:tcPr>
          <w:p w14:paraId="72BE9070" w14:textId="77777777" w:rsidR="00587443" w:rsidRPr="00587443" w:rsidRDefault="00587443" w:rsidP="00587443">
            <w:pPr>
              <w:rPr>
                <w:rFonts w:ascii="Times New Roman" w:eastAsia="Calibri" w:hAnsi="Times New Roman" w:cs="Times New Roman"/>
                <w:b/>
                <w:bCs/>
                <w:sz w:val="20"/>
                <w:szCs w:val="20"/>
              </w:rPr>
            </w:pPr>
            <w:r w:rsidRPr="00587443">
              <w:rPr>
                <w:rFonts w:ascii="Times New Roman" w:eastAsia="Calibri" w:hAnsi="Times New Roman" w:cs="Times New Roman"/>
                <w:b/>
                <w:bCs/>
                <w:sz w:val="20"/>
                <w:szCs w:val="20"/>
              </w:rPr>
              <w:t xml:space="preserve">Тема 2.3. </w:t>
            </w:r>
            <w:r w:rsidRPr="00587443">
              <w:rPr>
                <w:rFonts w:ascii="Times New Roman" w:eastAsia="Calibri" w:hAnsi="Times New Roman" w:cs="Times New Roman"/>
                <w:bCs/>
                <w:sz w:val="20"/>
                <w:szCs w:val="24"/>
              </w:rPr>
              <w:t>Зарождение научных знаний</w:t>
            </w:r>
          </w:p>
        </w:tc>
        <w:tc>
          <w:tcPr>
            <w:tcW w:w="2988" w:type="pct"/>
          </w:tcPr>
          <w:p w14:paraId="13B8002B" w14:textId="77777777" w:rsidR="00587443" w:rsidRPr="00587443" w:rsidRDefault="00587443" w:rsidP="00587443">
            <w:pPr>
              <w:rPr>
                <w:rFonts w:ascii="Times New Roman" w:eastAsia="Calibri" w:hAnsi="Times New Roman" w:cs="Times New Roman"/>
                <w:b/>
                <w:bCs/>
                <w:i/>
                <w:sz w:val="20"/>
                <w:szCs w:val="20"/>
              </w:rPr>
            </w:pPr>
            <w:r w:rsidRPr="00587443">
              <w:rPr>
                <w:rFonts w:ascii="Times New Roman" w:eastAsia="Calibri" w:hAnsi="Times New Roman" w:cs="Times New Roman"/>
                <w:b/>
                <w:bCs/>
                <w:sz w:val="20"/>
                <w:szCs w:val="20"/>
              </w:rPr>
              <w:t>Содержание учебного материала</w:t>
            </w:r>
          </w:p>
        </w:tc>
        <w:tc>
          <w:tcPr>
            <w:tcW w:w="652" w:type="pct"/>
            <w:vAlign w:val="center"/>
          </w:tcPr>
          <w:p w14:paraId="14EB1F41" w14:textId="400C5143" w:rsidR="00587443" w:rsidRPr="00587443" w:rsidRDefault="00587443" w:rsidP="00587443">
            <w:pPr>
              <w:suppressAutoHyphens/>
              <w:jc w:val="center"/>
              <w:rPr>
                <w:rFonts w:ascii="Times New Roman" w:eastAsia="Calibri" w:hAnsi="Times New Roman" w:cs="Times New Roman"/>
                <w:b/>
                <w:i/>
                <w:iCs/>
                <w:sz w:val="20"/>
                <w:szCs w:val="20"/>
              </w:rPr>
            </w:pPr>
            <w:r w:rsidRPr="00587443">
              <w:rPr>
                <w:rFonts w:ascii="Times New Roman" w:eastAsia="Calibri" w:hAnsi="Times New Roman" w:cs="Times New Roman"/>
                <w:b/>
                <w:iCs/>
                <w:sz w:val="20"/>
                <w:szCs w:val="20"/>
              </w:rPr>
              <w:t>6</w:t>
            </w:r>
            <w:r w:rsidR="00D202C8">
              <w:rPr>
                <w:rFonts w:ascii="Times New Roman" w:eastAsia="Calibri" w:hAnsi="Times New Roman" w:cs="Times New Roman"/>
                <w:b/>
                <w:iCs/>
                <w:sz w:val="20"/>
                <w:szCs w:val="20"/>
              </w:rPr>
              <w:t>/2</w:t>
            </w:r>
          </w:p>
        </w:tc>
        <w:tc>
          <w:tcPr>
            <w:tcW w:w="605" w:type="pct"/>
            <w:vMerge w:val="restart"/>
          </w:tcPr>
          <w:p w14:paraId="1B1ACBD8" w14:textId="77777777" w:rsidR="00587443" w:rsidRPr="00587443" w:rsidRDefault="00587443" w:rsidP="00587443">
            <w:pPr>
              <w:rPr>
                <w:rFonts w:ascii="Times New Roman" w:eastAsia="Calibri" w:hAnsi="Times New Roman" w:cs="Times New Roman"/>
                <w:sz w:val="20"/>
              </w:rPr>
            </w:pPr>
            <w:r w:rsidRPr="00587443">
              <w:rPr>
                <w:rFonts w:ascii="Times New Roman" w:eastAsia="Calibri" w:hAnsi="Times New Roman" w:cs="Times New Roman"/>
                <w:sz w:val="20"/>
              </w:rPr>
              <w:t>ОК 1, ОК 6, ОК 9</w:t>
            </w:r>
          </w:p>
        </w:tc>
      </w:tr>
      <w:tr w:rsidR="00587443" w:rsidRPr="00587443" w14:paraId="56FEDFEF" w14:textId="77777777" w:rsidTr="00587443">
        <w:trPr>
          <w:trHeight w:val="20"/>
        </w:trPr>
        <w:tc>
          <w:tcPr>
            <w:tcW w:w="755" w:type="pct"/>
            <w:vMerge/>
          </w:tcPr>
          <w:p w14:paraId="321B0D46" w14:textId="77777777" w:rsidR="00587443" w:rsidRPr="00587443" w:rsidRDefault="00587443" w:rsidP="00587443">
            <w:pPr>
              <w:rPr>
                <w:rFonts w:ascii="Times New Roman" w:eastAsia="Calibri" w:hAnsi="Times New Roman" w:cs="Times New Roman"/>
                <w:b/>
                <w:bCs/>
                <w:i/>
                <w:sz w:val="20"/>
                <w:szCs w:val="20"/>
              </w:rPr>
            </w:pPr>
          </w:p>
        </w:tc>
        <w:tc>
          <w:tcPr>
            <w:tcW w:w="2988" w:type="pct"/>
          </w:tcPr>
          <w:p w14:paraId="52D9087A" w14:textId="77777777" w:rsidR="00587443" w:rsidRPr="00587443" w:rsidRDefault="00587443" w:rsidP="00587443">
            <w:pPr>
              <w:rPr>
                <w:rFonts w:ascii="Times New Roman" w:eastAsia="Calibri" w:hAnsi="Times New Roman" w:cs="Times New Roman"/>
                <w:b/>
                <w:bCs/>
                <w:sz w:val="20"/>
              </w:rPr>
            </w:pPr>
            <w:r w:rsidRPr="00587443">
              <w:rPr>
                <w:rFonts w:ascii="Times New Roman" w:eastAsia="Calibri" w:hAnsi="Times New Roman" w:cs="Times New Roman"/>
                <w:b/>
                <w:bCs/>
                <w:sz w:val="20"/>
                <w:szCs w:val="20"/>
              </w:rPr>
              <w:t>В том числе практических и лабораторных занятий</w:t>
            </w:r>
          </w:p>
        </w:tc>
        <w:tc>
          <w:tcPr>
            <w:tcW w:w="652" w:type="pct"/>
            <w:vAlign w:val="center"/>
          </w:tcPr>
          <w:p w14:paraId="6B270630" w14:textId="525EE27D" w:rsidR="00587443" w:rsidRPr="00587443" w:rsidRDefault="00587443" w:rsidP="00587443">
            <w:pPr>
              <w:suppressAutoHyphens/>
              <w:jc w:val="center"/>
              <w:rPr>
                <w:rFonts w:ascii="Times New Roman" w:eastAsia="Calibri" w:hAnsi="Times New Roman" w:cs="Times New Roman"/>
                <w:b/>
                <w:iCs/>
                <w:sz w:val="20"/>
                <w:szCs w:val="20"/>
              </w:rPr>
            </w:pPr>
            <w:r w:rsidRPr="00587443">
              <w:rPr>
                <w:rFonts w:ascii="Times New Roman" w:eastAsia="Calibri" w:hAnsi="Times New Roman" w:cs="Times New Roman"/>
                <w:b/>
                <w:iCs/>
                <w:sz w:val="20"/>
                <w:szCs w:val="20"/>
              </w:rPr>
              <w:t>6</w:t>
            </w:r>
            <w:r w:rsidR="00D202C8">
              <w:rPr>
                <w:rFonts w:ascii="Times New Roman" w:eastAsia="Calibri" w:hAnsi="Times New Roman" w:cs="Times New Roman"/>
                <w:b/>
                <w:iCs/>
                <w:sz w:val="20"/>
                <w:szCs w:val="20"/>
              </w:rPr>
              <w:t>/2</w:t>
            </w:r>
          </w:p>
        </w:tc>
        <w:tc>
          <w:tcPr>
            <w:tcW w:w="605" w:type="pct"/>
            <w:vMerge/>
          </w:tcPr>
          <w:p w14:paraId="53253F6B" w14:textId="77777777" w:rsidR="00587443" w:rsidRPr="00587443" w:rsidRDefault="00587443" w:rsidP="00587443">
            <w:pPr>
              <w:jc w:val="center"/>
              <w:rPr>
                <w:rFonts w:ascii="Times New Roman" w:eastAsia="Calibri" w:hAnsi="Times New Roman" w:cs="Times New Roman"/>
                <w:b/>
                <w:bCs/>
                <w:i/>
                <w:sz w:val="20"/>
                <w:szCs w:val="20"/>
              </w:rPr>
            </w:pPr>
          </w:p>
        </w:tc>
      </w:tr>
      <w:tr w:rsidR="00587443" w:rsidRPr="00587443" w14:paraId="13EE1FC1" w14:textId="77777777" w:rsidTr="00587443">
        <w:trPr>
          <w:trHeight w:val="20"/>
        </w:trPr>
        <w:tc>
          <w:tcPr>
            <w:tcW w:w="755" w:type="pct"/>
            <w:vMerge/>
          </w:tcPr>
          <w:p w14:paraId="0AE1BB87" w14:textId="77777777" w:rsidR="00587443" w:rsidRPr="00587443" w:rsidRDefault="00587443" w:rsidP="00587443">
            <w:pPr>
              <w:rPr>
                <w:rFonts w:ascii="Times New Roman" w:eastAsia="Calibri" w:hAnsi="Times New Roman" w:cs="Times New Roman"/>
                <w:b/>
                <w:bCs/>
                <w:i/>
                <w:sz w:val="20"/>
                <w:szCs w:val="20"/>
              </w:rPr>
            </w:pPr>
          </w:p>
        </w:tc>
        <w:tc>
          <w:tcPr>
            <w:tcW w:w="2988" w:type="pct"/>
          </w:tcPr>
          <w:p w14:paraId="10E3EC82" w14:textId="77777777" w:rsidR="00587443" w:rsidRPr="00587443" w:rsidRDefault="00587443" w:rsidP="00587443">
            <w:pPr>
              <w:rPr>
                <w:rFonts w:ascii="Times New Roman" w:eastAsia="Calibri" w:hAnsi="Times New Roman" w:cs="Times New Roman"/>
                <w:b/>
                <w:bCs/>
                <w:sz w:val="20"/>
              </w:rPr>
            </w:pPr>
            <w:r w:rsidRPr="00587443">
              <w:rPr>
                <w:rFonts w:ascii="Times New Roman" w:eastAsia="Calibri" w:hAnsi="Times New Roman" w:cs="Times New Roman"/>
                <w:b/>
                <w:sz w:val="20"/>
                <w:szCs w:val="24"/>
              </w:rPr>
              <w:t>1. Практическое занятие № 22.</w:t>
            </w:r>
            <w:r w:rsidRPr="00587443">
              <w:rPr>
                <w:rFonts w:ascii="Times New Roman" w:eastAsia="Calibri" w:hAnsi="Times New Roman" w:cs="Times New Roman"/>
                <w:sz w:val="20"/>
                <w:szCs w:val="24"/>
              </w:rPr>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52" w:type="pct"/>
            <w:vAlign w:val="center"/>
          </w:tcPr>
          <w:p w14:paraId="12F4EF20" w14:textId="77777777" w:rsidR="00587443" w:rsidRPr="00587443" w:rsidRDefault="00587443" w:rsidP="00587443">
            <w:pPr>
              <w:suppressAutoHyphens/>
              <w:jc w:val="center"/>
              <w:rPr>
                <w:rFonts w:ascii="Times New Roman" w:eastAsia="Calibri" w:hAnsi="Times New Roman" w:cs="Times New Roman"/>
                <w:iCs/>
                <w:sz w:val="20"/>
                <w:szCs w:val="20"/>
              </w:rPr>
            </w:pPr>
            <w:r w:rsidRPr="00587443">
              <w:rPr>
                <w:rFonts w:ascii="Times New Roman" w:eastAsia="Calibri" w:hAnsi="Times New Roman" w:cs="Times New Roman"/>
                <w:iCs/>
                <w:sz w:val="20"/>
                <w:szCs w:val="20"/>
              </w:rPr>
              <w:t>2</w:t>
            </w:r>
          </w:p>
        </w:tc>
        <w:tc>
          <w:tcPr>
            <w:tcW w:w="605" w:type="pct"/>
            <w:vMerge/>
          </w:tcPr>
          <w:p w14:paraId="5986656E" w14:textId="77777777" w:rsidR="00587443" w:rsidRPr="00587443" w:rsidRDefault="00587443" w:rsidP="00587443">
            <w:pPr>
              <w:jc w:val="center"/>
              <w:rPr>
                <w:rFonts w:ascii="Times New Roman" w:eastAsia="Calibri" w:hAnsi="Times New Roman" w:cs="Times New Roman"/>
                <w:b/>
                <w:bCs/>
                <w:i/>
                <w:sz w:val="20"/>
                <w:szCs w:val="20"/>
              </w:rPr>
            </w:pPr>
          </w:p>
        </w:tc>
      </w:tr>
      <w:tr w:rsidR="00587443" w:rsidRPr="00587443" w14:paraId="7711D4A2" w14:textId="77777777" w:rsidTr="00587443">
        <w:trPr>
          <w:trHeight w:val="20"/>
        </w:trPr>
        <w:tc>
          <w:tcPr>
            <w:tcW w:w="755" w:type="pct"/>
            <w:vMerge/>
          </w:tcPr>
          <w:p w14:paraId="3144ED15" w14:textId="77777777" w:rsidR="00587443" w:rsidRPr="00587443" w:rsidRDefault="00587443" w:rsidP="00587443">
            <w:pPr>
              <w:rPr>
                <w:rFonts w:ascii="Times New Roman" w:eastAsia="Calibri" w:hAnsi="Times New Roman" w:cs="Times New Roman"/>
                <w:b/>
                <w:bCs/>
                <w:i/>
                <w:sz w:val="20"/>
                <w:szCs w:val="20"/>
              </w:rPr>
            </w:pPr>
          </w:p>
        </w:tc>
        <w:tc>
          <w:tcPr>
            <w:tcW w:w="2988" w:type="pct"/>
          </w:tcPr>
          <w:p w14:paraId="3C47FA6C" w14:textId="77777777" w:rsidR="00587443" w:rsidRPr="00587443" w:rsidRDefault="00587443" w:rsidP="00587443">
            <w:pPr>
              <w:rPr>
                <w:rFonts w:ascii="Times New Roman" w:eastAsia="Calibri" w:hAnsi="Times New Roman" w:cs="Times New Roman"/>
                <w:b/>
                <w:sz w:val="20"/>
                <w:szCs w:val="24"/>
              </w:rPr>
            </w:pPr>
            <w:r w:rsidRPr="00587443">
              <w:rPr>
                <w:rFonts w:ascii="Times New Roman" w:eastAsia="Calibri" w:hAnsi="Times New Roman" w:cs="Times New Roman"/>
                <w:b/>
                <w:sz w:val="20"/>
                <w:szCs w:val="24"/>
              </w:rPr>
              <w:t xml:space="preserve">2. Практическое занятие № 23.  </w:t>
            </w:r>
            <w:r w:rsidRPr="00587443">
              <w:rPr>
                <w:rFonts w:ascii="Times New Roman" w:eastAsia="Calibri" w:hAnsi="Times New Roman" w:cs="Times New Roman"/>
                <w:sz w:val="20"/>
                <w:szCs w:val="24"/>
              </w:rPr>
              <w:t>Ч</w:t>
            </w:r>
            <w:r w:rsidRPr="00587443">
              <w:rPr>
                <w:rFonts w:ascii="Times New Roman" w:eastAsia="Calibri" w:hAnsi="Times New Roman" w:cs="Times New Roman"/>
                <w:bCs/>
                <w:iCs/>
                <w:sz w:val="20"/>
                <w:szCs w:val="24"/>
              </w:rPr>
              <w:t>тение и перевод (со словарем) отрывка из книги И.Новикова  «Куда течет река времени».</w:t>
            </w:r>
          </w:p>
        </w:tc>
        <w:tc>
          <w:tcPr>
            <w:tcW w:w="652" w:type="pct"/>
            <w:vAlign w:val="center"/>
          </w:tcPr>
          <w:p w14:paraId="305ED920" w14:textId="77777777" w:rsidR="00587443" w:rsidRPr="00587443" w:rsidRDefault="00587443" w:rsidP="00587443">
            <w:pPr>
              <w:suppressAutoHyphens/>
              <w:jc w:val="center"/>
              <w:rPr>
                <w:rFonts w:ascii="Times New Roman" w:eastAsia="Calibri" w:hAnsi="Times New Roman" w:cs="Times New Roman"/>
                <w:iCs/>
                <w:sz w:val="20"/>
                <w:szCs w:val="20"/>
              </w:rPr>
            </w:pPr>
            <w:r w:rsidRPr="00587443">
              <w:rPr>
                <w:rFonts w:ascii="Times New Roman" w:eastAsia="Calibri" w:hAnsi="Times New Roman" w:cs="Times New Roman"/>
                <w:iCs/>
                <w:sz w:val="20"/>
                <w:szCs w:val="20"/>
              </w:rPr>
              <w:t>2</w:t>
            </w:r>
          </w:p>
        </w:tc>
        <w:tc>
          <w:tcPr>
            <w:tcW w:w="605" w:type="pct"/>
            <w:vMerge/>
          </w:tcPr>
          <w:p w14:paraId="41BC7CF0" w14:textId="77777777" w:rsidR="00587443" w:rsidRPr="00587443" w:rsidRDefault="00587443" w:rsidP="00587443">
            <w:pPr>
              <w:jc w:val="center"/>
              <w:rPr>
                <w:rFonts w:ascii="Times New Roman" w:eastAsia="Calibri" w:hAnsi="Times New Roman" w:cs="Times New Roman"/>
                <w:b/>
                <w:bCs/>
                <w:i/>
                <w:sz w:val="20"/>
                <w:szCs w:val="20"/>
              </w:rPr>
            </w:pPr>
          </w:p>
        </w:tc>
      </w:tr>
      <w:tr w:rsidR="00587443" w:rsidRPr="00587443" w14:paraId="16468BAB" w14:textId="77777777" w:rsidTr="00587443">
        <w:trPr>
          <w:trHeight w:val="20"/>
        </w:trPr>
        <w:tc>
          <w:tcPr>
            <w:tcW w:w="755" w:type="pct"/>
            <w:vMerge/>
          </w:tcPr>
          <w:p w14:paraId="021735B4" w14:textId="77777777" w:rsidR="00587443" w:rsidRPr="00587443" w:rsidRDefault="00587443" w:rsidP="00587443">
            <w:pPr>
              <w:rPr>
                <w:rFonts w:ascii="Times New Roman" w:eastAsia="Calibri" w:hAnsi="Times New Roman" w:cs="Times New Roman"/>
                <w:b/>
                <w:bCs/>
                <w:i/>
                <w:sz w:val="20"/>
                <w:szCs w:val="20"/>
              </w:rPr>
            </w:pPr>
          </w:p>
        </w:tc>
        <w:tc>
          <w:tcPr>
            <w:tcW w:w="2988" w:type="pct"/>
          </w:tcPr>
          <w:p w14:paraId="4F73EEC4" w14:textId="3E075082" w:rsidR="00587443" w:rsidRPr="00587443" w:rsidRDefault="00587443" w:rsidP="00587443">
            <w:pPr>
              <w:rPr>
                <w:rFonts w:ascii="Times New Roman" w:eastAsia="Calibri" w:hAnsi="Times New Roman" w:cs="Times New Roman"/>
                <w:b/>
                <w:sz w:val="20"/>
                <w:szCs w:val="24"/>
              </w:rPr>
            </w:pPr>
            <w:r w:rsidRPr="00587443">
              <w:rPr>
                <w:rFonts w:ascii="Times New Roman" w:eastAsia="Calibri" w:hAnsi="Times New Roman" w:cs="Times New Roman"/>
                <w:b/>
                <w:sz w:val="20"/>
                <w:szCs w:val="24"/>
              </w:rPr>
              <w:t xml:space="preserve">3. Практическое занятие </w:t>
            </w:r>
            <w:r w:rsidR="00AE2CD5">
              <w:rPr>
                <w:rFonts w:ascii="Times New Roman" w:eastAsia="Calibri" w:hAnsi="Times New Roman" w:cs="Times New Roman"/>
                <w:b/>
                <w:bCs/>
                <w:sz w:val="20"/>
                <w:szCs w:val="20"/>
              </w:rPr>
              <w:t xml:space="preserve">(Практическая подготовка) </w:t>
            </w:r>
            <w:r w:rsidRPr="00587443">
              <w:rPr>
                <w:rFonts w:ascii="Times New Roman" w:eastAsia="Calibri" w:hAnsi="Times New Roman" w:cs="Times New Roman"/>
                <w:b/>
                <w:sz w:val="20"/>
                <w:szCs w:val="24"/>
              </w:rPr>
              <w:t xml:space="preserve">№ 24.  </w:t>
            </w:r>
            <w:r w:rsidRPr="00587443">
              <w:rPr>
                <w:rFonts w:ascii="Times New Roman" w:eastAsia="Calibri" w:hAnsi="Times New Roman" w:cs="Times New Roman"/>
                <w:sz w:val="20"/>
                <w:szCs w:val="24"/>
              </w:rPr>
              <w:t>Ч</w:t>
            </w:r>
            <w:r w:rsidRPr="00587443">
              <w:rPr>
                <w:rFonts w:ascii="Times New Roman" w:eastAsia="Calibri" w:hAnsi="Times New Roman" w:cs="Times New Roman"/>
                <w:bCs/>
                <w:iCs/>
                <w:sz w:val="20"/>
                <w:szCs w:val="24"/>
              </w:rPr>
              <w:t>тение и перевод (со словарем) текста о Галилео Галилее, обсуждение научных открытий.</w:t>
            </w:r>
          </w:p>
        </w:tc>
        <w:tc>
          <w:tcPr>
            <w:tcW w:w="652" w:type="pct"/>
            <w:vAlign w:val="center"/>
          </w:tcPr>
          <w:p w14:paraId="2D9BADC6" w14:textId="77777777" w:rsidR="00587443" w:rsidRPr="00587443" w:rsidRDefault="00587443" w:rsidP="00587443">
            <w:pPr>
              <w:suppressAutoHyphens/>
              <w:jc w:val="center"/>
              <w:rPr>
                <w:rFonts w:ascii="Times New Roman" w:eastAsia="Calibri" w:hAnsi="Times New Roman" w:cs="Times New Roman"/>
                <w:iCs/>
                <w:sz w:val="20"/>
                <w:szCs w:val="20"/>
              </w:rPr>
            </w:pPr>
            <w:r w:rsidRPr="00AE2CD5">
              <w:rPr>
                <w:rFonts w:ascii="Times New Roman" w:eastAsia="Calibri" w:hAnsi="Times New Roman" w:cs="Times New Roman"/>
                <w:iCs/>
                <w:sz w:val="20"/>
                <w:szCs w:val="20"/>
              </w:rPr>
              <w:t>2</w:t>
            </w:r>
          </w:p>
        </w:tc>
        <w:tc>
          <w:tcPr>
            <w:tcW w:w="605" w:type="pct"/>
            <w:vMerge/>
          </w:tcPr>
          <w:p w14:paraId="486643DF" w14:textId="77777777" w:rsidR="00587443" w:rsidRPr="00587443" w:rsidRDefault="00587443" w:rsidP="00587443">
            <w:pPr>
              <w:jc w:val="center"/>
              <w:rPr>
                <w:rFonts w:ascii="Times New Roman" w:eastAsia="Calibri" w:hAnsi="Times New Roman" w:cs="Times New Roman"/>
                <w:b/>
                <w:bCs/>
                <w:i/>
                <w:sz w:val="20"/>
                <w:szCs w:val="20"/>
              </w:rPr>
            </w:pPr>
          </w:p>
        </w:tc>
      </w:tr>
      <w:tr w:rsidR="00587443" w:rsidRPr="00587443" w14:paraId="0911E20A" w14:textId="77777777" w:rsidTr="00587443">
        <w:trPr>
          <w:trHeight w:val="20"/>
        </w:trPr>
        <w:tc>
          <w:tcPr>
            <w:tcW w:w="755" w:type="pct"/>
            <w:vMerge/>
          </w:tcPr>
          <w:p w14:paraId="2B68E7CE" w14:textId="77777777" w:rsidR="00587443" w:rsidRPr="00587443" w:rsidRDefault="00587443" w:rsidP="00587443">
            <w:pPr>
              <w:rPr>
                <w:rFonts w:ascii="Times New Roman" w:eastAsia="Calibri" w:hAnsi="Times New Roman" w:cs="Times New Roman"/>
                <w:b/>
                <w:bCs/>
                <w:sz w:val="20"/>
                <w:szCs w:val="20"/>
              </w:rPr>
            </w:pPr>
          </w:p>
        </w:tc>
        <w:tc>
          <w:tcPr>
            <w:tcW w:w="2988" w:type="pct"/>
          </w:tcPr>
          <w:p w14:paraId="729184A7" w14:textId="77777777" w:rsidR="00587443" w:rsidRPr="00587443" w:rsidRDefault="00587443" w:rsidP="00587443">
            <w:pPr>
              <w:rPr>
                <w:rFonts w:ascii="Times New Roman" w:eastAsia="Calibri" w:hAnsi="Times New Roman" w:cs="Times New Roman"/>
                <w:b/>
                <w:bCs/>
                <w:sz w:val="20"/>
                <w:szCs w:val="20"/>
              </w:rPr>
            </w:pPr>
            <w:r w:rsidRPr="00587443">
              <w:rPr>
                <w:rFonts w:ascii="Times New Roman" w:eastAsia="Calibri" w:hAnsi="Times New Roman" w:cs="Times New Roman"/>
                <w:b/>
                <w:bCs/>
                <w:sz w:val="20"/>
                <w:szCs w:val="20"/>
              </w:rPr>
              <w:t>Самостоятельная работа обучающихся</w:t>
            </w:r>
          </w:p>
        </w:tc>
        <w:tc>
          <w:tcPr>
            <w:tcW w:w="652" w:type="pct"/>
            <w:vAlign w:val="center"/>
          </w:tcPr>
          <w:p w14:paraId="539AEB0F" w14:textId="77777777" w:rsidR="00587443" w:rsidRPr="00587443" w:rsidRDefault="00587443" w:rsidP="00587443">
            <w:pPr>
              <w:suppressAutoHyphens/>
              <w:jc w:val="center"/>
              <w:rPr>
                <w:rFonts w:ascii="Times New Roman" w:eastAsia="Calibri" w:hAnsi="Times New Roman" w:cs="Times New Roman"/>
                <w:b/>
                <w:bCs/>
                <w:i/>
                <w:iCs/>
                <w:sz w:val="20"/>
                <w:szCs w:val="20"/>
              </w:rPr>
            </w:pPr>
            <w:r w:rsidRPr="00587443">
              <w:rPr>
                <w:rFonts w:ascii="Times New Roman" w:eastAsia="Calibri" w:hAnsi="Times New Roman" w:cs="Times New Roman"/>
                <w:b/>
                <w:bCs/>
                <w:i/>
                <w:iCs/>
                <w:sz w:val="20"/>
                <w:szCs w:val="20"/>
              </w:rPr>
              <w:t>-</w:t>
            </w:r>
          </w:p>
        </w:tc>
        <w:tc>
          <w:tcPr>
            <w:tcW w:w="605" w:type="pct"/>
            <w:vMerge/>
          </w:tcPr>
          <w:p w14:paraId="793889F8" w14:textId="77777777" w:rsidR="00587443" w:rsidRPr="00587443" w:rsidRDefault="00587443" w:rsidP="00587443">
            <w:pPr>
              <w:jc w:val="center"/>
              <w:rPr>
                <w:rFonts w:ascii="Times New Roman" w:eastAsia="Calibri" w:hAnsi="Times New Roman" w:cs="Times New Roman"/>
                <w:b/>
                <w:sz w:val="20"/>
                <w:szCs w:val="20"/>
              </w:rPr>
            </w:pPr>
          </w:p>
        </w:tc>
      </w:tr>
      <w:tr w:rsidR="00587443" w:rsidRPr="00587443" w14:paraId="5EEA9A88" w14:textId="77777777" w:rsidTr="00587443">
        <w:trPr>
          <w:trHeight w:val="20"/>
        </w:trPr>
        <w:tc>
          <w:tcPr>
            <w:tcW w:w="755" w:type="pct"/>
            <w:vMerge w:val="restart"/>
          </w:tcPr>
          <w:p w14:paraId="0E193F53" w14:textId="77777777" w:rsidR="00587443" w:rsidRPr="00587443" w:rsidRDefault="00587443" w:rsidP="00587443">
            <w:pPr>
              <w:rPr>
                <w:rFonts w:ascii="Times New Roman" w:eastAsia="Calibri" w:hAnsi="Times New Roman" w:cs="Times New Roman"/>
                <w:b/>
                <w:bCs/>
                <w:sz w:val="20"/>
                <w:szCs w:val="20"/>
              </w:rPr>
            </w:pPr>
            <w:r w:rsidRPr="00587443">
              <w:rPr>
                <w:rFonts w:ascii="Times New Roman" w:eastAsia="Calibri" w:hAnsi="Times New Roman" w:cs="Times New Roman"/>
                <w:b/>
                <w:bCs/>
                <w:sz w:val="20"/>
                <w:szCs w:val="20"/>
              </w:rPr>
              <w:t xml:space="preserve">Тема 2.4. </w:t>
            </w:r>
            <w:r w:rsidRPr="00587443">
              <w:rPr>
                <w:rFonts w:ascii="Times New Roman" w:eastAsia="Calibri" w:hAnsi="Times New Roman" w:cs="Times New Roman"/>
                <w:bCs/>
                <w:sz w:val="20"/>
              </w:rPr>
              <w:t xml:space="preserve">Основные открытия и достижения в области физики и техники. </w:t>
            </w:r>
          </w:p>
        </w:tc>
        <w:tc>
          <w:tcPr>
            <w:tcW w:w="2988" w:type="pct"/>
          </w:tcPr>
          <w:p w14:paraId="799F14A3" w14:textId="77777777" w:rsidR="00587443" w:rsidRPr="00587443" w:rsidRDefault="00587443" w:rsidP="00587443">
            <w:pPr>
              <w:rPr>
                <w:rFonts w:ascii="Times New Roman" w:eastAsia="Calibri" w:hAnsi="Times New Roman" w:cs="Times New Roman"/>
                <w:b/>
                <w:bCs/>
                <w:i/>
                <w:sz w:val="20"/>
                <w:szCs w:val="20"/>
              </w:rPr>
            </w:pPr>
            <w:r w:rsidRPr="00587443">
              <w:rPr>
                <w:rFonts w:ascii="Times New Roman" w:eastAsia="Calibri" w:hAnsi="Times New Roman" w:cs="Times New Roman"/>
                <w:b/>
                <w:bCs/>
                <w:sz w:val="20"/>
                <w:szCs w:val="20"/>
              </w:rPr>
              <w:t>Содержание учебного материала</w:t>
            </w:r>
          </w:p>
        </w:tc>
        <w:tc>
          <w:tcPr>
            <w:tcW w:w="652" w:type="pct"/>
            <w:vAlign w:val="center"/>
          </w:tcPr>
          <w:p w14:paraId="66E7A7F9" w14:textId="7DF46206" w:rsidR="00587443" w:rsidRPr="00587443" w:rsidRDefault="00587443" w:rsidP="00587443">
            <w:pPr>
              <w:suppressAutoHyphens/>
              <w:jc w:val="center"/>
              <w:rPr>
                <w:rFonts w:ascii="Times New Roman" w:eastAsia="Calibri" w:hAnsi="Times New Roman" w:cs="Times New Roman"/>
                <w:b/>
                <w:i/>
                <w:iCs/>
                <w:sz w:val="20"/>
                <w:szCs w:val="20"/>
              </w:rPr>
            </w:pPr>
            <w:r w:rsidRPr="00587443">
              <w:rPr>
                <w:rFonts w:ascii="Times New Roman" w:eastAsia="Calibri" w:hAnsi="Times New Roman" w:cs="Times New Roman"/>
                <w:b/>
                <w:iCs/>
                <w:sz w:val="20"/>
                <w:szCs w:val="20"/>
              </w:rPr>
              <w:t>6</w:t>
            </w:r>
            <w:r w:rsidR="00D202C8">
              <w:rPr>
                <w:rFonts w:ascii="Times New Roman" w:eastAsia="Calibri" w:hAnsi="Times New Roman" w:cs="Times New Roman"/>
                <w:b/>
                <w:iCs/>
                <w:sz w:val="20"/>
                <w:szCs w:val="20"/>
              </w:rPr>
              <w:t>/4</w:t>
            </w:r>
          </w:p>
        </w:tc>
        <w:tc>
          <w:tcPr>
            <w:tcW w:w="605" w:type="pct"/>
            <w:vMerge w:val="restart"/>
          </w:tcPr>
          <w:p w14:paraId="6023F7E9" w14:textId="77777777" w:rsidR="00587443" w:rsidRPr="00587443" w:rsidRDefault="00587443" w:rsidP="00587443">
            <w:pPr>
              <w:rPr>
                <w:rFonts w:ascii="Times New Roman" w:eastAsia="Calibri" w:hAnsi="Times New Roman" w:cs="Times New Roman"/>
                <w:sz w:val="20"/>
              </w:rPr>
            </w:pPr>
            <w:r w:rsidRPr="00587443">
              <w:rPr>
                <w:rFonts w:ascii="Times New Roman" w:eastAsia="Calibri" w:hAnsi="Times New Roman" w:cs="Times New Roman"/>
                <w:sz w:val="20"/>
              </w:rPr>
              <w:t>ОК 1, ОК 6, ОК 9</w:t>
            </w:r>
          </w:p>
        </w:tc>
      </w:tr>
      <w:tr w:rsidR="00587443" w:rsidRPr="00587443" w14:paraId="2C8F6407" w14:textId="77777777" w:rsidTr="00587443">
        <w:trPr>
          <w:trHeight w:val="20"/>
        </w:trPr>
        <w:tc>
          <w:tcPr>
            <w:tcW w:w="755" w:type="pct"/>
            <w:vMerge/>
          </w:tcPr>
          <w:p w14:paraId="69373B08" w14:textId="77777777" w:rsidR="00587443" w:rsidRPr="00587443" w:rsidRDefault="00587443" w:rsidP="00587443">
            <w:pPr>
              <w:rPr>
                <w:rFonts w:ascii="Times New Roman" w:eastAsia="Calibri" w:hAnsi="Times New Roman" w:cs="Times New Roman"/>
                <w:b/>
                <w:bCs/>
                <w:i/>
                <w:sz w:val="20"/>
                <w:szCs w:val="20"/>
              </w:rPr>
            </w:pPr>
          </w:p>
        </w:tc>
        <w:tc>
          <w:tcPr>
            <w:tcW w:w="2988" w:type="pct"/>
          </w:tcPr>
          <w:p w14:paraId="06E083C4" w14:textId="77777777" w:rsidR="00587443" w:rsidRPr="00587443" w:rsidRDefault="00587443" w:rsidP="00587443">
            <w:pPr>
              <w:rPr>
                <w:rFonts w:ascii="Times New Roman" w:eastAsia="Calibri" w:hAnsi="Times New Roman" w:cs="Times New Roman"/>
                <w:b/>
                <w:bCs/>
                <w:sz w:val="20"/>
              </w:rPr>
            </w:pPr>
            <w:r w:rsidRPr="00587443">
              <w:rPr>
                <w:rFonts w:ascii="Times New Roman" w:eastAsia="Calibri" w:hAnsi="Times New Roman" w:cs="Times New Roman"/>
                <w:b/>
                <w:bCs/>
                <w:sz w:val="20"/>
                <w:szCs w:val="20"/>
              </w:rPr>
              <w:t>В том числе практических и лабораторных занятий</w:t>
            </w:r>
          </w:p>
        </w:tc>
        <w:tc>
          <w:tcPr>
            <w:tcW w:w="652" w:type="pct"/>
            <w:vAlign w:val="center"/>
          </w:tcPr>
          <w:p w14:paraId="6E2BB238" w14:textId="0D905775" w:rsidR="00587443" w:rsidRPr="00587443" w:rsidRDefault="00587443" w:rsidP="00587443">
            <w:pPr>
              <w:suppressAutoHyphens/>
              <w:jc w:val="center"/>
              <w:rPr>
                <w:rFonts w:ascii="Times New Roman" w:eastAsia="Calibri" w:hAnsi="Times New Roman" w:cs="Times New Roman"/>
                <w:b/>
                <w:iCs/>
                <w:sz w:val="20"/>
                <w:szCs w:val="20"/>
              </w:rPr>
            </w:pPr>
            <w:r w:rsidRPr="00587443">
              <w:rPr>
                <w:rFonts w:ascii="Times New Roman" w:eastAsia="Calibri" w:hAnsi="Times New Roman" w:cs="Times New Roman"/>
                <w:b/>
                <w:iCs/>
                <w:sz w:val="20"/>
                <w:szCs w:val="20"/>
              </w:rPr>
              <w:t>6</w:t>
            </w:r>
            <w:r w:rsidR="00D202C8">
              <w:rPr>
                <w:rFonts w:ascii="Times New Roman" w:eastAsia="Calibri" w:hAnsi="Times New Roman" w:cs="Times New Roman"/>
                <w:b/>
                <w:iCs/>
                <w:sz w:val="20"/>
                <w:szCs w:val="20"/>
              </w:rPr>
              <w:t>/4</w:t>
            </w:r>
          </w:p>
        </w:tc>
        <w:tc>
          <w:tcPr>
            <w:tcW w:w="605" w:type="pct"/>
            <w:vMerge/>
          </w:tcPr>
          <w:p w14:paraId="1D60FB24" w14:textId="77777777" w:rsidR="00587443" w:rsidRPr="00587443" w:rsidRDefault="00587443" w:rsidP="00587443">
            <w:pPr>
              <w:jc w:val="center"/>
              <w:rPr>
                <w:rFonts w:ascii="Times New Roman" w:eastAsia="Calibri" w:hAnsi="Times New Roman" w:cs="Times New Roman"/>
                <w:b/>
                <w:bCs/>
                <w:i/>
                <w:sz w:val="20"/>
                <w:szCs w:val="20"/>
              </w:rPr>
            </w:pPr>
          </w:p>
        </w:tc>
      </w:tr>
      <w:tr w:rsidR="00587443" w:rsidRPr="00587443" w14:paraId="7EDCCBE9" w14:textId="77777777" w:rsidTr="00587443">
        <w:trPr>
          <w:trHeight w:val="20"/>
        </w:trPr>
        <w:tc>
          <w:tcPr>
            <w:tcW w:w="755" w:type="pct"/>
            <w:vMerge/>
          </w:tcPr>
          <w:p w14:paraId="13FD331E" w14:textId="77777777" w:rsidR="00587443" w:rsidRPr="00587443" w:rsidRDefault="00587443" w:rsidP="00587443">
            <w:pPr>
              <w:rPr>
                <w:rFonts w:ascii="Times New Roman" w:eastAsia="Calibri" w:hAnsi="Times New Roman" w:cs="Times New Roman"/>
                <w:b/>
                <w:bCs/>
                <w:i/>
                <w:sz w:val="20"/>
                <w:szCs w:val="20"/>
              </w:rPr>
            </w:pPr>
          </w:p>
        </w:tc>
        <w:tc>
          <w:tcPr>
            <w:tcW w:w="2988" w:type="pct"/>
          </w:tcPr>
          <w:p w14:paraId="739EBFD1" w14:textId="77777777" w:rsidR="00587443" w:rsidRPr="00587443" w:rsidRDefault="00587443" w:rsidP="00587443">
            <w:pPr>
              <w:rPr>
                <w:rFonts w:ascii="Times New Roman" w:eastAsia="Calibri" w:hAnsi="Times New Roman" w:cs="Times New Roman"/>
                <w:b/>
                <w:bCs/>
                <w:sz w:val="20"/>
              </w:rPr>
            </w:pPr>
            <w:r w:rsidRPr="00587443">
              <w:rPr>
                <w:rFonts w:ascii="Times New Roman" w:eastAsia="Calibri" w:hAnsi="Times New Roman" w:cs="Times New Roman"/>
                <w:b/>
                <w:sz w:val="20"/>
                <w:szCs w:val="24"/>
              </w:rPr>
              <w:t>1. Практическое занятие № 25.</w:t>
            </w:r>
            <w:r w:rsidRPr="00587443">
              <w:rPr>
                <w:rFonts w:ascii="Times New Roman" w:eastAsia="Calibri" w:hAnsi="Times New Roman" w:cs="Times New Roman"/>
                <w:sz w:val="20"/>
                <w:szCs w:val="24"/>
              </w:rPr>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w:t>
            </w:r>
            <w:r w:rsidRPr="00587443">
              <w:rPr>
                <w:rFonts w:ascii="Times New Roman" w:eastAsia="Calibri" w:hAnsi="Times New Roman" w:cs="Times New Roman"/>
                <w:sz w:val="20"/>
                <w:szCs w:val="24"/>
              </w:rPr>
              <w:lastRenderedPageBreak/>
              <w:t>лексико-грамматических упражнений на закрепление активной лексики и фразеологических оборотов</w:t>
            </w:r>
          </w:p>
        </w:tc>
        <w:tc>
          <w:tcPr>
            <w:tcW w:w="652" w:type="pct"/>
            <w:vAlign w:val="center"/>
          </w:tcPr>
          <w:p w14:paraId="2C319E6D" w14:textId="77777777" w:rsidR="00587443" w:rsidRPr="00587443" w:rsidRDefault="00587443" w:rsidP="00587443">
            <w:pPr>
              <w:suppressAutoHyphens/>
              <w:jc w:val="center"/>
              <w:rPr>
                <w:rFonts w:ascii="Times New Roman" w:eastAsia="Calibri" w:hAnsi="Times New Roman" w:cs="Times New Roman"/>
                <w:iCs/>
                <w:sz w:val="20"/>
                <w:szCs w:val="20"/>
              </w:rPr>
            </w:pPr>
            <w:r w:rsidRPr="00587443">
              <w:rPr>
                <w:rFonts w:ascii="Times New Roman" w:eastAsia="Calibri" w:hAnsi="Times New Roman" w:cs="Times New Roman"/>
                <w:iCs/>
                <w:sz w:val="20"/>
                <w:szCs w:val="20"/>
              </w:rPr>
              <w:lastRenderedPageBreak/>
              <w:t>2</w:t>
            </w:r>
          </w:p>
        </w:tc>
        <w:tc>
          <w:tcPr>
            <w:tcW w:w="605" w:type="pct"/>
            <w:vMerge/>
          </w:tcPr>
          <w:p w14:paraId="06978BDA" w14:textId="77777777" w:rsidR="00587443" w:rsidRPr="00587443" w:rsidRDefault="00587443" w:rsidP="00587443">
            <w:pPr>
              <w:jc w:val="center"/>
              <w:rPr>
                <w:rFonts w:ascii="Times New Roman" w:eastAsia="Calibri" w:hAnsi="Times New Roman" w:cs="Times New Roman"/>
                <w:b/>
                <w:bCs/>
                <w:i/>
                <w:sz w:val="20"/>
                <w:szCs w:val="20"/>
              </w:rPr>
            </w:pPr>
          </w:p>
        </w:tc>
      </w:tr>
      <w:tr w:rsidR="00587443" w:rsidRPr="00587443" w14:paraId="446E4682" w14:textId="77777777" w:rsidTr="00587443">
        <w:trPr>
          <w:trHeight w:val="20"/>
        </w:trPr>
        <w:tc>
          <w:tcPr>
            <w:tcW w:w="755" w:type="pct"/>
            <w:vMerge/>
          </w:tcPr>
          <w:p w14:paraId="77879FCE" w14:textId="77777777" w:rsidR="00587443" w:rsidRPr="00587443" w:rsidRDefault="00587443" w:rsidP="00587443">
            <w:pPr>
              <w:rPr>
                <w:rFonts w:ascii="Times New Roman" w:eastAsia="Calibri" w:hAnsi="Times New Roman" w:cs="Times New Roman"/>
                <w:b/>
                <w:bCs/>
                <w:i/>
                <w:sz w:val="20"/>
                <w:szCs w:val="20"/>
              </w:rPr>
            </w:pPr>
          </w:p>
        </w:tc>
        <w:tc>
          <w:tcPr>
            <w:tcW w:w="2988" w:type="pct"/>
          </w:tcPr>
          <w:p w14:paraId="290A8CE9" w14:textId="7E565F87" w:rsidR="00587443" w:rsidRPr="00587443" w:rsidRDefault="00587443" w:rsidP="00587443">
            <w:pPr>
              <w:rPr>
                <w:rFonts w:ascii="Times New Roman" w:eastAsia="Calibri" w:hAnsi="Times New Roman" w:cs="Times New Roman"/>
                <w:b/>
                <w:sz w:val="20"/>
                <w:szCs w:val="24"/>
              </w:rPr>
            </w:pPr>
            <w:r w:rsidRPr="00587443">
              <w:rPr>
                <w:rFonts w:ascii="Times New Roman" w:eastAsia="Calibri" w:hAnsi="Times New Roman" w:cs="Times New Roman"/>
                <w:b/>
                <w:sz w:val="20"/>
                <w:szCs w:val="24"/>
              </w:rPr>
              <w:t xml:space="preserve">2. Практическое занятие </w:t>
            </w:r>
            <w:r w:rsidR="00AE2CD5">
              <w:rPr>
                <w:rFonts w:ascii="Times New Roman" w:eastAsia="Calibri" w:hAnsi="Times New Roman" w:cs="Times New Roman"/>
                <w:b/>
                <w:bCs/>
                <w:sz w:val="20"/>
                <w:szCs w:val="20"/>
              </w:rPr>
              <w:t xml:space="preserve">(Практическая подготовка) </w:t>
            </w:r>
            <w:r w:rsidRPr="00587443">
              <w:rPr>
                <w:rFonts w:ascii="Times New Roman" w:eastAsia="Calibri" w:hAnsi="Times New Roman" w:cs="Times New Roman"/>
                <w:b/>
                <w:sz w:val="20"/>
                <w:szCs w:val="24"/>
              </w:rPr>
              <w:t xml:space="preserve">№ 26. </w:t>
            </w:r>
            <w:r w:rsidRPr="00587443">
              <w:rPr>
                <w:rFonts w:ascii="Times New Roman" w:eastAsia="Calibri" w:hAnsi="Times New Roman" w:cs="Times New Roman"/>
                <w:sz w:val="20"/>
                <w:szCs w:val="24"/>
              </w:rPr>
              <w:t>Ч</w:t>
            </w:r>
            <w:r w:rsidRPr="00587443">
              <w:rPr>
                <w:rFonts w:ascii="Times New Roman" w:eastAsia="Calibri" w:hAnsi="Times New Roman" w:cs="Times New Roman"/>
                <w:bCs/>
                <w:iCs/>
                <w:sz w:val="20"/>
                <w:szCs w:val="24"/>
              </w:rPr>
              <w:t>тение и перевод (со словарем) текста «20 наиболее значимых достижений техники в 20 веке»</w:t>
            </w:r>
          </w:p>
        </w:tc>
        <w:tc>
          <w:tcPr>
            <w:tcW w:w="652" w:type="pct"/>
            <w:vAlign w:val="center"/>
          </w:tcPr>
          <w:p w14:paraId="14CC8FDA" w14:textId="77777777" w:rsidR="00587443" w:rsidRPr="00AE2CD5" w:rsidRDefault="00587443" w:rsidP="00587443">
            <w:pPr>
              <w:suppressAutoHyphens/>
              <w:jc w:val="center"/>
              <w:rPr>
                <w:rFonts w:ascii="Times New Roman" w:eastAsia="Calibri" w:hAnsi="Times New Roman" w:cs="Times New Roman"/>
                <w:iCs/>
                <w:sz w:val="20"/>
                <w:szCs w:val="20"/>
              </w:rPr>
            </w:pPr>
            <w:r w:rsidRPr="00AE2CD5">
              <w:rPr>
                <w:rFonts w:ascii="Times New Roman" w:eastAsia="Calibri" w:hAnsi="Times New Roman" w:cs="Times New Roman"/>
                <w:iCs/>
                <w:sz w:val="20"/>
                <w:szCs w:val="20"/>
              </w:rPr>
              <w:t>2</w:t>
            </w:r>
          </w:p>
        </w:tc>
        <w:tc>
          <w:tcPr>
            <w:tcW w:w="605" w:type="pct"/>
            <w:vMerge/>
          </w:tcPr>
          <w:p w14:paraId="06B7636F" w14:textId="77777777" w:rsidR="00587443" w:rsidRPr="00587443" w:rsidRDefault="00587443" w:rsidP="00587443">
            <w:pPr>
              <w:jc w:val="center"/>
              <w:rPr>
                <w:rFonts w:ascii="Times New Roman" w:eastAsia="Calibri" w:hAnsi="Times New Roman" w:cs="Times New Roman"/>
                <w:b/>
                <w:bCs/>
                <w:i/>
                <w:sz w:val="20"/>
                <w:szCs w:val="20"/>
              </w:rPr>
            </w:pPr>
          </w:p>
        </w:tc>
      </w:tr>
      <w:tr w:rsidR="00587443" w:rsidRPr="00587443" w14:paraId="36A7A6A6" w14:textId="77777777" w:rsidTr="00587443">
        <w:trPr>
          <w:trHeight w:val="20"/>
        </w:trPr>
        <w:tc>
          <w:tcPr>
            <w:tcW w:w="755" w:type="pct"/>
            <w:vMerge/>
          </w:tcPr>
          <w:p w14:paraId="5593B102" w14:textId="77777777" w:rsidR="00587443" w:rsidRPr="00587443" w:rsidRDefault="00587443" w:rsidP="00587443">
            <w:pPr>
              <w:rPr>
                <w:rFonts w:ascii="Times New Roman" w:eastAsia="Calibri" w:hAnsi="Times New Roman" w:cs="Times New Roman"/>
                <w:b/>
                <w:bCs/>
                <w:i/>
                <w:sz w:val="20"/>
                <w:szCs w:val="20"/>
              </w:rPr>
            </w:pPr>
          </w:p>
        </w:tc>
        <w:tc>
          <w:tcPr>
            <w:tcW w:w="2988" w:type="pct"/>
          </w:tcPr>
          <w:p w14:paraId="1DFA7404" w14:textId="7A066A20" w:rsidR="00587443" w:rsidRPr="00587443" w:rsidRDefault="00587443" w:rsidP="00587443">
            <w:pPr>
              <w:rPr>
                <w:rFonts w:ascii="Times New Roman" w:eastAsia="Calibri" w:hAnsi="Times New Roman" w:cs="Times New Roman"/>
                <w:b/>
                <w:sz w:val="20"/>
                <w:szCs w:val="24"/>
              </w:rPr>
            </w:pPr>
            <w:r w:rsidRPr="00587443">
              <w:rPr>
                <w:rFonts w:ascii="Times New Roman" w:eastAsia="Calibri" w:hAnsi="Times New Roman" w:cs="Times New Roman"/>
                <w:b/>
                <w:sz w:val="20"/>
                <w:szCs w:val="24"/>
              </w:rPr>
              <w:t xml:space="preserve">3. Практическое занятие </w:t>
            </w:r>
            <w:r w:rsidR="00AE2CD5">
              <w:rPr>
                <w:rFonts w:ascii="Times New Roman" w:eastAsia="Calibri" w:hAnsi="Times New Roman" w:cs="Times New Roman"/>
                <w:b/>
                <w:bCs/>
                <w:sz w:val="20"/>
                <w:szCs w:val="20"/>
              </w:rPr>
              <w:t xml:space="preserve">(Практическая подготовка) </w:t>
            </w:r>
            <w:r w:rsidRPr="00587443">
              <w:rPr>
                <w:rFonts w:ascii="Times New Roman" w:eastAsia="Calibri" w:hAnsi="Times New Roman" w:cs="Times New Roman"/>
                <w:b/>
                <w:sz w:val="20"/>
                <w:szCs w:val="24"/>
              </w:rPr>
              <w:t xml:space="preserve">№ 27.  </w:t>
            </w:r>
            <w:r w:rsidRPr="00587443">
              <w:rPr>
                <w:rFonts w:ascii="Times New Roman" w:eastAsia="Calibri" w:hAnsi="Times New Roman" w:cs="Times New Roman"/>
                <w:sz w:val="20"/>
                <w:szCs w:val="24"/>
              </w:rPr>
              <w:t>Ч</w:t>
            </w:r>
            <w:r w:rsidRPr="00587443">
              <w:rPr>
                <w:rFonts w:ascii="Times New Roman" w:eastAsia="Calibri" w:hAnsi="Times New Roman" w:cs="Times New Roman"/>
                <w:bCs/>
                <w:iCs/>
                <w:sz w:val="20"/>
                <w:szCs w:val="24"/>
              </w:rPr>
              <w:t>тение и перевод (со словарем) текстов об Исааке Ньютоне, влияние законов Ньютона на развитие науки.</w:t>
            </w:r>
          </w:p>
        </w:tc>
        <w:tc>
          <w:tcPr>
            <w:tcW w:w="652" w:type="pct"/>
            <w:vAlign w:val="center"/>
          </w:tcPr>
          <w:p w14:paraId="2C419293" w14:textId="77777777" w:rsidR="00587443" w:rsidRPr="00AE2CD5" w:rsidRDefault="00587443" w:rsidP="00587443">
            <w:pPr>
              <w:suppressAutoHyphens/>
              <w:jc w:val="center"/>
              <w:rPr>
                <w:rFonts w:ascii="Times New Roman" w:eastAsia="Calibri" w:hAnsi="Times New Roman" w:cs="Times New Roman"/>
                <w:iCs/>
                <w:sz w:val="20"/>
                <w:szCs w:val="20"/>
              </w:rPr>
            </w:pPr>
            <w:r w:rsidRPr="00AE2CD5">
              <w:rPr>
                <w:rFonts w:ascii="Times New Roman" w:eastAsia="Calibri" w:hAnsi="Times New Roman" w:cs="Times New Roman"/>
                <w:iCs/>
                <w:sz w:val="20"/>
                <w:szCs w:val="20"/>
              </w:rPr>
              <w:t>2</w:t>
            </w:r>
          </w:p>
        </w:tc>
        <w:tc>
          <w:tcPr>
            <w:tcW w:w="605" w:type="pct"/>
            <w:vMerge/>
          </w:tcPr>
          <w:p w14:paraId="6AA0D210" w14:textId="77777777" w:rsidR="00587443" w:rsidRPr="00587443" w:rsidRDefault="00587443" w:rsidP="00587443">
            <w:pPr>
              <w:jc w:val="center"/>
              <w:rPr>
                <w:rFonts w:ascii="Times New Roman" w:eastAsia="Calibri" w:hAnsi="Times New Roman" w:cs="Times New Roman"/>
                <w:b/>
                <w:bCs/>
                <w:i/>
                <w:sz w:val="20"/>
                <w:szCs w:val="20"/>
              </w:rPr>
            </w:pPr>
          </w:p>
        </w:tc>
      </w:tr>
      <w:tr w:rsidR="00587443" w:rsidRPr="00587443" w14:paraId="68A62D67" w14:textId="77777777" w:rsidTr="00587443">
        <w:trPr>
          <w:trHeight w:val="20"/>
        </w:trPr>
        <w:tc>
          <w:tcPr>
            <w:tcW w:w="755" w:type="pct"/>
            <w:vMerge/>
          </w:tcPr>
          <w:p w14:paraId="58B10B4A" w14:textId="77777777" w:rsidR="00587443" w:rsidRPr="00587443" w:rsidRDefault="00587443" w:rsidP="00587443">
            <w:pPr>
              <w:rPr>
                <w:rFonts w:ascii="Times New Roman" w:eastAsia="Calibri" w:hAnsi="Times New Roman" w:cs="Times New Roman"/>
                <w:b/>
                <w:bCs/>
                <w:sz w:val="20"/>
                <w:szCs w:val="20"/>
              </w:rPr>
            </w:pPr>
          </w:p>
        </w:tc>
        <w:tc>
          <w:tcPr>
            <w:tcW w:w="2988" w:type="pct"/>
          </w:tcPr>
          <w:p w14:paraId="1B0AFFAF" w14:textId="77777777" w:rsidR="00587443" w:rsidRPr="00587443" w:rsidRDefault="00587443" w:rsidP="00587443">
            <w:pPr>
              <w:rPr>
                <w:rFonts w:ascii="Times New Roman" w:eastAsia="Calibri" w:hAnsi="Times New Roman" w:cs="Times New Roman"/>
                <w:b/>
                <w:bCs/>
                <w:sz w:val="20"/>
                <w:szCs w:val="20"/>
              </w:rPr>
            </w:pPr>
            <w:r w:rsidRPr="00587443">
              <w:rPr>
                <w:rFonts w:ascii="Times New Roman" w:eastAsia="Calibri" w:hAnsi="Times New Roman" w:cs="Times New Roman"/>
                <w:b/>
                <w:bCs/>
                <w:sz w:val="20"/>
                <w:szCs w:val="20"/>
              </w:rPr>
              <w:t>Самостоятельная работа обучающихся</w:t>
            </w:r>
          </w:p>
        </w:tc>
        <w:tc>
          <w:tcPr>
            <w:tcW w:w="652" w:type="pct"/>
            <w:vAlign w:val="center"/>
          </w:tcPr>
          <w:p w14:paraId="0FFFA256" w14:textId="77777777" w:rsidR="00587443" w:rsidRPr="00587443" w:rsidRDefault="00587443" w:rsidP="00587443">
            <w:pPr>
              <w:suppressAutoHyphens/>
              <w:jc w:val="center"/>
              <w:rPr>
                <w:rFonts w:ascii="Times New Roman" w:eastAsia="Calibri" w:hAnsi="Times New Roman" w:cs="Times New Roman"/>
                <w:b/>
                <w:bCs/>
                <w:i/>
                <w:iCs/>
                <w:sz w:val="20"/>
                <w:szCs w:val="20"/>
              </w:rPr>
            </w:pPr>
            <w:r w:rsidRPr="00587443">
              <w:rPr>
                <w:rFonts w:ascii="Times New Roman" w:eastAsia="Calibri" w:hAnsi="Times New Roman" w:cs="Times New Roman"/>
                <w:b/>
                <w:bCs/>
                <w:i/>
                <w:iCs/>
                <w:sz w:val="20"/>
                <w:szCs w:val="20"/>
              </w:rPr>
              <w:t>-</w:t>
            </w:r>
          </w:p>
        </w:tc>
        <w:tc>
          <w:tcPr>
            <w:tcW w:w="605" w:type="pct"/>
            <w:vMerge/>
          </w:tcPr>
          <w:p w14:paraId="5D0374D6" w14:textId="77777777" w:rsidR="00587443" w:rsidRPr="00587443" w:rsidRDefault="00587443" w:rsidP="00587443">
            <w:pPr>
              <w:jc w:val="center"/>
              <w:rPr>
                <w:rFonts w:ascii="Times New Roman" w:eastAsia="Calibri" w:hAnsi="Times New Roman" w:cs="Times New Roman"/>
                <w:b/>
                <w:sz w:val="20"/>
                <w:szCs w:val="20"/>
              </w:rPr>
            </w:pPr>
          </w:p>
        </w:tc>
      </w:tr>
      <w:tr w:rsidR="00587443" w:rsidRPr="00587443" w14:paraId="2DCBD2B6" w14:textId="77777777" w:rsidTr="00587443">
        <w:trPr>
          <w:trHeight w:val="20"/>
        </w:trPr>
        <w:tc>
          <w:tcPr>
            <w:tcW w:w="755" w:type="pct"/>
            <w:vMerge w:val="restart"/>
          </w:tcPr>
          <w:p w14:paraId="4A28A554" w14:textId="77777777" w:rsidR="00587443" w:rsidRPr="00587443" w:rsidRDefault="00587443" w:rsidP="00587443">
            <w:pPr>
              <w:rPr>
                <w:rFonts w:ascii="Times New Roman" w:eastAsia="Calibri" w:hAnsi="Times New Roman" w:cs="Times New Roman"/>
                <w:b/>
                <w:bCs/>
                <w:sz w:val="20"/>
                <w:szCs w:val="20"/>
              </w:rPr>
            </w:pPr>
            <w:r w:rsidRPr="00587443">
              <w:rPr>
                <w:rFonts w:ascii="Times New Roman" w:eastAsia="Calibri" w:hAnsi="Times New Roman" w:cs="Times New Roman"/>
                <w:b/>
                <w:bCs/>
                <w:sz w:val="20"/>
                <w:szCs w:val="20"/>
              </w:rPr>
              <w:t xml:space="preserve">Тема 2.5. </w:t>
            </w:r>
            <w:r w:rsidRPr="00587443">
              <w:rPr>
                <w:rFonts w:ascii="Times New Roman" w:eastAsia="Calibri" w:hAnsi="Times New Roman" w:cs="Times New Roman"/>
                <w:bCs/>
                <w:sz w:val="20"/>
              </w:rPr>
              <w:t>Новейшие технологии и разработки в энергетике</w:t>
            </w:r>
          </w:p>
        </w:tc>
        <w:tc>
          <w:tcPr>
            <w:tcW w:w="2988" w:type="pct"/>
          </w:tcPr>
          <w:p w14:paraId="145B6A59" w14:textId="77777777" w:rsidR="00587443" w:rsidRPr="00587443" w:rsidRDefault="00587443" w:rsidP="00587443">
            <w:pPr>
              <w:rPr>
                <w:rFonts w:ascii="Times New Roman" w:eastAsia="Calibri" w:hAnsi="Times New Roman" w:cs="Times New Roman"/>
                <w:b/>
                <w:bCs/>
                <w:i/>
                <w:sz w:val="20"/>
                <w:szCs w:val="20"/>
              </w:rPr>
            </w:pPr>
            <w:r w:rsidRPr="00587443">
              <w:rPr>
                <w:rFonts w:ascii="Times New Roman" w:eastAsia="Calibri" w:hAnsi="Times New Roman" w:cs="Times New Roman"/>
                <w:b/>
                <w:bCs/>
                <w:sz w:val="20"/>
                <w:szCs w:val="20"/>
              </w:rPr>
              <w:t>Содержание учебного материала</w:t>
            </w:r>
          </w:p>
        </w:tc>
        <w:tc>
          <w:tcPr>
            <w:tcW w:w="652" w:type="pct"/>
            <w:vAlign w:val="center"/>
          </w:tcPr>
          <w:p w14:paraId="120BA237" w14:textId="69D7F55F" w:rsidR="00587443" w:rsidRPr="00587443" w:rsidRDefault="00587443" w:rsidP="008F7A51">
            <w:pPr>
              <w:suppressAutoHyphens/>
              <w:jc w:val="center"/>
              <w:rPr>
                <w:rFonts w:ascii="Times New Roman" w:eastAsia="Calibri" w:hAnsi="Times New Roman" w:cs="Times New Roman"/>
                <w:b/>
                <w:i/>
                <w:iCs/>
                <w:sz w:val="20"/>
                <w:szCs w:val="20"/>
              </w:rPr>
            </w:pPr>
            <w:r w:rsidRPr="00587443">
              <w:rPr>
                <w:rFonts w:ascii="Times New Roman" w:eastAsia="Calibri" w:hAnsi="Times New Roman" w:cs="Times New Roman"/>
                <w:b/>
                <w:iCs/>
                <w:sz w:val="20"/>
                <w:szCs w:val="20"/>
              </w:rPr>
              <w:t>1</w:t>
            </w:r>
            <w:r w:rsidR="008F7A51">
              <w:rPr>
                <w:rFonts w:ascii="Times New Roman" w:eastAsia="Calibri" w:hAnsi="Times New Roman" w:cs="Times New Roman"/>
                <w:b/>
                <w:iCs/>
                <w:sz w:val="20"/>
                <w:szCs w:val="20"/>
              </w:rPr>
              <w:t>2</w:t>
            </w:r>
            <w:r w:rsidR="00F44D0C">
              <w:rPr>
                <w:rFonts w:ascii="Times New Roman" w:eastAsia="Calibri" w:hAnsi="Times New Roman" w:cs="Times New Roman"/>
                <w:b/>
                <w:iCs/>
                <w:sz w:val="20"/>
                <w:szCs w:val="20"/>
              </w:rPr>
              <w:t>/10</w:t>
            </w:r>
          </w:p>
        </w:tc>
        <w:tc>
          <w:tcPr>
            <w:tcW w:w="605" w:type="pct"/>
            <w:vMerge w:val="restart"/>
          </w:tcPr>
          <w:p w14:paraId="635ACF33" w14:textId="77777777" w:rsidR="00587443" w:rsidRPr="00587443" w:rsidRDefault="00587443" w:rsidP="00587443">
            <w:pPr>
              <w:rPr>
                <w:rFonts w:ascii="Times New Roman" w:eastAsia="Calibri" w:hAnsi="Times New Roman" w:cs="Times New Roman"/>
                <w:sz w:val="20"/>
              </w:rPr>
            </w:pPr>
            <w:r w:rsidRPr="00587443">
              <w:rPr>
                <w:rFonts w:ascii="Times New Roman" w:eastAsia="Calibri" w:hAnsi="Times New Roman" w:cs="Times New Roman"/>
                <w:sz w:val="20"/>
              </w:rPr>
              <w:t>ОК 1, ОК 6, ОК 9</w:t>
            </w:r>
          </w:p>
        </w:tc>
      </w:tr>
      <w:tr w:rsidR="00587443" w:rsidRPr="00587443" w14:paraId="7B63522C" w14:textId="77777777" w:rsidTr="00587443">
        <w:trPr>
          <w:trHeight w:val="20"/>
        </w:trPr>
        <w:tc>
          <w:tcPr>
            <w:tcW w:w="755" w:type="pct"/>
            <w:vMerge/>
          </w:tcPr>
          <w:p w14:paraId="7F5F5B44" w14:textId="77777777" w:rsidR="00587443" w:rsidRPr="00587443" w:rsidRDefault="00587443" w:rsidP="00587443">
            <w:pPr>
              <w:rPr>
                <w:rFonts w:ascii="Times New Roman" w:eastAsia="Calibri" w:hAnsi="Times New Roman" w:cs="Times New Roman"/>
                <w:b/>
                <w:bCs/>
                <w:i/>
                <w:sz w:val="20"/>
                <w:szCs w:val="20"/>
              </w:rPr>
            </w:pPr>
          </w:p>
        </w:tc>
        <w:tc>
          <w:tcPr>
            <w:tcW w:w="2988" w:type="pct"/>
          </w:tcPr>
          <w:p w14:paraId="083D4707" w14:textId="77777777" w:rsidR="00587443" w:rsidRPr="00587443" w:rsidRDefault="00587443" w:rsidP="00587443">
            <w:pPr>
              <w:rPr>
                <w:rFonts w:ascii="Times New Roman" w:eastAsia="Calibri" w:hAnsi="Times New Roman" w:cs="Times New Roman"/>
                <w:b/>
                <w:bCs/>
                <w:sz w:val="20"/>
              </w:rPr>
            </w:pPr>
            <w:r w:rsidRPr="00587443">
              <w:rPr>
                <w:rFonts w:ascii="Times New Roman" w:eastAsia="Calibri" w:hAnsi="Times New Roman" w:cs="Times New Roman"/>
                <w:b/>
                <w:bCs/>
                <w:sz w:val="20"/>
                <w:szCs w:val="20"/>
              </w:rPr>
              <w:t>В том числе практических и лабораторных занятий</w:t>
            </w:r>
          </w:p>
        </w:tc>
        <w:tc>
          <w:tcPr>
            <w:tcW w:w="652" w:type="pct"/>
            <w:vAlign w:val="center"/>
          </w:tcPr>
          <w:p w14:paraId="31DA8CD1" w14:textId="27D6FC41" w:rsidR="00587443" w:rsidRPr="00587443" w:rsidRDefault="00587443" w:rsidP="008F7A51">
            <w:pPr>
              <w:suppressAutoHyphens/>
              <w:jc w:val="center"/>
              <w:rPr>
                <w:rFonts w:ascii="Times New Roman" w:eastAsia="Calibri" w:hAnsi="Times New Roman" w:cs="Times New Roman"/>
                <w:b/>
                <w:iCs/>
                <w:sz w:val="20"/>
                <w:szCs w:val="20"/>
              </w:rPr>
            </w:pPr>
            <w:r w:rsidRPr="00587443">
              <w:rPr>
                <w:rFonts w:ascii="Times New Roman" w:eastAsia="Calibri" w:hAnsi="Times New Roman" w:cs="Times New Roman"/>
                <w:b/>
                <w:iCs/>
                <w:sz w:val="20"/>
                <w:szCs w:val="20"/>
              </w:rPr>
              <w:t>1</w:t>
            </w:r>
            <w:r w:rsidR="008F7A51">
              <w:rPr>
                <w:rFonts w:ascii="Times New Roman" w:eastAsia="Calibri" w:hAnsi="Times New Roman" w:cs="Times New Roman"/>
                <w:b/>
                <w:iCs/>
                <w:sz w:val="20"/>
                <w:szCs w:val="20"/>
              </w:rPr>
              <w:t>0</w:t>
            </w:r>
            <w:r w:rsidR="00F44D0C">
              <w:rPr>
                <w:rFonts w:ascii="Times New Roman" w:eastAsia="Calibri" w:hAnsi="Times New Roman" w:cs="Times New Roman"/>
                <w:b/>
                <w:iCs/>
                <w:sz w:val="20"/>
                <w:szCs w:val="20"/>
              </w:rPr>
              <w:t>/8</w:t>
            </w:r>
          </w:p>
        </w:tc>
        <w:tc>
          <w:tcPr>
            <w:tcW w:w="605" w:type="pct"/>
            <w:vMerge/>
          </w:tcPr>
          <w:p w14:paraId="28590D63" w14:textId="77777777" w:rsidR="00587443" w:rsidRPr="00587443" w:rsidRDefault="00587443" w:rsidP="00587443">
            <w:pPr>
              <w:jc w:val="center"/>
              <w:rPr>
                <w:rFonts w:ascii="Times New Roman" w:eastAsia="Calibri" w:hAnsi="Times New Roman" w:cs="Times New Roman"/>
                <w:b/>
                <w:bCs/>
                <w:i/>
                <w:sz w:val="20"/>
                <w:szCs w:val="20"/>
              </w:rPr>
            </w:pPr>
          </w:p>
        </w:tc>
      </w:tr>
      <w:tr w:rsidR="00587443" w:rsidRPr="00587443" w14:paraId="3ABC55F9" w14:textId="77777777" w:rsidTr="00587443">
        <w:trPr>
          <w:trHeight w:val="20"/>
        </w:trPr>
        <w:tc>
          <w:tcPr>
            <w:tcW w:w="755" w:type="pct"/>
            <w:vMerge/>
          </w:tcPr>
          <w:p w14:paraId="2C545F91" w14:textId="77777777" w:rsidR="00587443" w:rsidRPr="00587443" w:rsidRDefault="00587443" w:rsidP="00587443">
            <w:pPr>
              <w:rPr>
                <w:rFonts w:ascii="Times New Roman" w:eastAsia="Calibri" w:hAnsi="Times New Roman" w:cs="Times New Roman"/>
                <w:b/>
                <w:bCs/>
                <w:i/>
                <w:sz w:val="20"/>
                <w:szCs w:val="20"/>
              </w:rPr>
            </w:pPr>
          </w:p>
        </w:tc>
        <w:tc>
          <w:tcPr>
            <w:tcW w:w="2988" w:type="pct"/>
          </w:tcPr>
          <w:p w14:paraId="3BE301A3" w14:textId="77777777" w:rsidR="00587443" w:rsidRPr="00587443" w:rsidRDefault="00587443" w:rsidP="00587443">
            <w:pPr>
              <w:rPr>
                <w:rFonts w:ascii="Times New Roman" w:eastAsia="Calibri" w:hAnsi="Times New Roman" w:cs="Times New Roman"/>
                <w:b/>
                <w:bCs/>
                <w:sz w:val="20"/>
              </w:rPr>
            </w:pPr>
            <w:r w:rsidRPr="00587443">
              <w:rPr>
                <w:rFonts w:ascii="Times New Roman" w:eastAsia="Calibri" w:hAnsi="Times New Roman" w:cs="Times New Roman"/>
                <w:b/>
                <w:sz w:val="20"/>
                <w:szCs w:val="24"/>
              </w:rPr>
              <w:t>1. Практическое занятие № 28.</w:t>
            </w:r>
            <w:r w:rsidRPr="00587443">
              <w:rPr>
                <w:rFonts w:ascii="Times New Roman" w:eastAsia="Calibri" w:hAnsi="Times New Roman" w:cs="Times New Roman"/>
                <w:sz w:val="20"/>
                <w:szCs w:val="24"/>
              </w:rPr>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52" w:type="pct"/>
            <w:vAlign w:val="center"/>
          </w:tcPr>
          <w:p w14:paraId="0EC29A64" w14:textId="77777777" w:rsidR="00587443" w:rsidRPr="00587443" w:rsidRDefault="00587443" w:rsidP="00587443">
            <w:pPr>
              <w:suppressAutoHyphens/>
              <w:jc w:val="center"/>
              <w:rPr>
                <w:rFonts w:ascii="Times New Roman" w:eastAsia="Calibri" w:hAnsi="Times New Roman" w:cs="Times New Roman"/>
                <w:iCs/>
                <w:sz w:val="20"/>
                <w:szCs w:val="20"/>
              </w:rPr>
            </w:pPr>
            <w:r w:rsidRPr="00587443">
              <w:rPr>
                <w:rFonts w:ascii="Times New Roman" w:eastAsia="Calibri" w:hAnsi="Times New Roman" w:cs="Times New Roman"/>
                <w:iCs/>
                <w:sz w:val="20"/>
                <w:szCs w:val="20"/>
              </w:rPr>
              <w:t>2</w:t>
            </w:r>
          </w:p>
        </w:tc>
        <w:tc>
          <w:tcPr>
            <w:tcW w:w="605" w:type="pct"/>
            <w:vMerge/>
          </w:tcPr>
          <w:p w14:paraId="5AA9AF71" w14:textId="77777777" w:rsidR="00587443" w:rsidRPr="00587443" w:rsidRDefault="00587443" w:rsidP="00587443">
            <w:pPr>
              <w:jc w:val="center"/>
              <w:rPr>
                <w:rFonts w:ascii="Times New Roman" w:eastAsia="Calibri" w:hAnsi="Times New Roman" w:cs="Times New Roman"/>
                <w:b/>
                <w:bCs/>
                <w:i/>
                <w:sz w:val="20"/>
                <w:szCs w:val="20"/>
              </w:rPr>
            </w:pPr>
          </w:p>
        </w:tc>
      </w:tr>
      <w:tr w:rsidR="00587443" w:rsidRPr="00587443" w14:paraId="12A4B159" w14:textId="77777777" w:rsidTr="00587443">
        <w:trPr>
          <w:trHeight w:val="20"/>
        </w:trPr>
        <w:tc>
          <w:tcPr>
            <w:tcW w:w="755" w:type="pct"/>
            <w:vMerge/>
          </w:tcPr>
          <w:p w14:paraId="663AF5B7" w14:textId="77777777" w:rsidR="00587443" w:rsidRPr="00587443" w:rsidRDefault="00587443" w:rsidP="00587443">
            <w:pPr>
              <w:rPr>
                <w:rFonts w:ascii="Times New Roman" w:eastAsia="Calibri" w:hAnsi="Times New Roman" w:cs="Times New Roman"/>
                <w:b/>
                <w:bCs/>
                <w:i/>
                <w:sz w:val="20"/>
                <w:szCs w:val="20"/>
              </w:rPr>
            </w:pPr>
          </w:p>
        </w:tc>
        <w:tc>
          <w:tcPr>
            <w:tcW w:w="2988" w:type="pct"/>
          </w:tcPr>
          <w:p w14:paraId="7EF15986" w14:textId="6BA1F7D0" w:rsidR="00587443" w:rsidRPr="00587443" w:rsidRDefault="00587443" w:rsidP="00587443">
            <w:pPr>
              <w:rPr>
                <w:rFonts w:ascii="Times New Roman" w:eastAsia="Calibri" w:hAnsi="Times New Roman" w:cs="Times New Roman"/>
                <w:b/>
                <w:sz w:val="20"/>
                <w:szCs w:val="24"/>
              </w:rPr>
            </w:pPr>
            <w:r w:rsidRPr="00587443">
              <w:rPr>
                <w:rFonts w:ascii="Times New Roman" w:eastAsia="Calibri" w:hAnsi="Times New Roman" w:cs="Times New Roman"/>
                <w:b/>
                <w:sz w:val="20"/>
                <w:szCs w:val="24"/>
              </w:rPr>
              <w:t xml:space="preserve">2. Практическое занятие </w:t>
            </w:r>
            <w:r w:rsidR="00AE2CD5">
              <w:rPr>
                <w:rFonts w:ascii="Times New Roman" w:eastAsia="Calibri" w:hAnsi="Times New Roman" w:cs="Times New Roman"/>
                <w:b/>
                <w:bCs/>
                <w:sz w:val="20"/>
                <w:szCs w:val="20"/>
              </w:rPr>
              <w:t xml:space="preserve">(Практическая подготовка) </w:t>
            </w:r>
            <w:r w:rsidRPr="00587443">
              <w:rPr>
                <w:rFonts w:ascii="Times New Roman" w:eastAsia="Calibri" w:hAnsi="Times New Roman" w:cs="Times New Roman"/>
                <w:b/>
                <w:sz w:val="20"/>
                <w:szCs w:val="24"/>
              </w:rPr>
              <w:t xml:space="preserve">№ 29.  </w:t>
            </w:r>
            <w:r w:rsidRPr="00587443">
              <w:rPr>
                <w:rFonts w:ascii="Times New Roman" w:eastAsia="Calibri" w:hAnsi="Times New Roman" w:cs="Times New Roman"/>
                <w:sz w:val="20"/>
                <w:szCs w:val="24"/>
              </w:rPr>
              <w:t>Ч</w:t>
            </w:r>
            <w:r w:rsidRPr="00587443">
              <w:rPr>
                <w:rFonts w:ascii="Times New Roman" w:eastAsia="Calibri" w:hAnsi="Times New Roman" w:cs="Times New Roman"/>
                <w:bCs/>
                <w:iCs/>
                <w:sz w:val="20"/>
                <w:szCs w:val="24"/>
              </w:rPr>
              <w:t>тение и перевод (со словарем) текстов о ядерной энергетике, обсуждение преимуществ и недостатков ее использования.</w:t>
            </w:r>
          </w:p>
        </w:tc>
        <w:tc>
          <w:tcPr>
            <w:tcW w:w="652" w:type="pct"/>
            <w:vAlign w:val="center"/>
          </w:tcPr>
          <w:p w14:paraId="0C04670A" w14:textId="77777777" w:rsidR="00587443" w:rsidRPr="00AE2CD5" w:rsidRDefault="00587443" w:rsidP="00587443">
            <w:pPr>
              <w:suppressAutoHyphens/>
              <w:jc w:val="center"/>
              <w:rPr>
                <w:rFonts w:ascii="Times New Roman" w:eastAsia="Calibri" w:hAnsi="Times New Roman" w:cs="Times New Roman"/>
                <w:iCs/>
                <w:sz w:val="20"/>
                <w:szCs w:val="20"/>
              </w:rPr>
            </w:pPr>
            <w:r w:rsidRPr="00AE2CD5">
              <w:rPr>
                <w:rFonts w:ascii="Times New Roman" w:eastAsia="Calibri" w:hAnsi="Times New Roman" w:cs="Times New Roman"/>
                <w:iCs/>
                <w:sz w:val="20"/>
                <w:szCs w:val="20"/>
              </w:rPr>
              <w:t>2</w:t>
            </w:r>
          </w:p>
        </w:tc>
        <w:tc>
          <w:tcPr>
            <w:tcW w:w="605" w:type="pct"/>
            <w:vMerge/>
          </w:tcPr>
          <w:p w14:paraId="1FF199C4" w14:textId="77777777" w:rsidR="00587443" w:rsidRPr="00587443" w:rsidRDefault="00587443" w:rsidP="00587443">
            <w:pPr>
              <w:jc w:val="center"/>
              <w:rPr>
                <w:rFonts w:ascii="Times New Roman" w:eastAsia="Calibri" w:hAnsi="Times New Roman" w:cs="Times New Roman"/>
                <w:b/>
                <w:bCs/>
                <w:i/>
                <w:sz w:val="20"/>
                <w:szCs w:val="20"/>
              </w:rPr>
            </w:pPr>
          </w:p>
        </w:tc>
      </w:tr>
      <w:tr w:rsidR="00587443" w:rsidRPr="00587443" w14:paraId="2CBAB006" w14:textId="77777777" w:rsidTr="00587443">
        <w:trPr>
          <w:trHeight w:val="20"/>
        </w:trPr>
        <w:tc>
          <w:tcPr>
            <w:tcW w:w="755" w:type="pct"/>
            <w:vMerge/>
          </w:tcPr>
          <w:p w14:paraId="53345F33" w14:textId="77777777" w:rsidR="00587443" w:rsidRPr="00587443" w:rsidRDefault="00587443" w:rsidP="00587443">
            <w:pPr>
              <w:rPr>
                <w:rFonts w:ascii="Times New Roman" w:eastAsia="Calibri" w:hAnsi="Times New Roman" w:cs="Times New Roman"/>
                <w:b/>
                <w:bCs/>
                <w:i/>
                <w:sz w:val="20"/>
                <w:szCs w:val="20"/>
              </w:rPr>
            </w:pPr>
          </w:p>
        </w:tc>
        <w:tc>
          <w:tcPr>
            <w:tcW w:w="2988" w:type="pct"/>
          </w:tcPr>
          <w:p w14:paraId="1B350664" w14:textId="4E7E0E4D" w:rsidR="00587443" w:rsidRPr="00587443" w:rsidRDefault="00587443" w:rsidP="00587443">
            <w:pPr>
              <w:rPr>
                <w:rFonts w:ascii="Times New Roman" w:eastAsia="Calibri" w:hAnsi="Times New Roman" w:cs="Times New Roman"/>
                <w:sz w:val="20"/>
                <w:szCs w:val="24"/>
              </w:rPr>
            </w:pPr>
            <w:r w:rsidRPr="00587443">
              <w:rPr>
                <w:rFonts w:ascii="Times New Roman" w:eastAsia="Calibri" w:hAnsi="Times New Roman" w:cs="Times New Roman"/>
                <w:b/>
                <w:sz w:val="20"/>
                <w:szCs w:val="24"/>
              </w:rPr>
              <w:t xml:space="preserve">3. Практическое занятие </w:t>
            </w:r>
            <w:r w:rsidR="00AE2CD5">
              <w:rPr>
                <w:rFonts w:ascii="Times New Roman" w:eastAsia="Calibri" w:hAnsi="Times New Roman" w:cs="Times New Roman"/>
                <w:b/>
                <w:bCs/>
                <w:sz w:val="20"/>
                <w:szCs w:val="20"/>
              </w:rPr>
              <w:t xml:space="preserve">(Практическая подготовка) </w:t>
            </w:r>
            <w:r w:rsidRPr="00587443">
              <w:rPr>
                <w:rFonts w:ascii="Times New Roman" w:eastAsia="Calibri" w:hAnsi="Times New Roman" w:cs="Times New Roman"/>
                <w:b/>
                <w:sz w:val="20"/>
                <w:szCs w:val="24"/>
              </w:rPr>
              <w:t xml:space="preserve">№ 30.  </w:t>
            </w:r>
            <w:r w:rsidRPr="00587443">
              <w:rPr>
                <w:rFonts w:ascii="Times New Roman" w:eastAsia="Calibri" w:hAnsi="Times New Roman" w:cs="Times New Roman"/>
                <w:sz w:val="20"/>
                <w:szCs w:val="24"/>
              </w:rPr>
              <w:t>Проектная работа по теме «Энергетика и окружающая среда».</w:t>
            </w:r>
          </w:p>
        </w:tc>
        <w:tc>
          <w:tcPr>
            <w:tcW w:w="652" w:type="pct"/>
            <w:vAlign w:val="center"/>
          </w:tcPr>
          <w:p w14:paraId="5C42DC27" w14:textId="031B4369" w:rsidR="00587443" w:rsidRPr="00AE2CD5" w:rsidRDefault="008F7A51" w:rsidP="00587443">
            <w:pPr>
              <w:suppressAutoHyphens/>
              <w:jc w:val="center"/>
              <w:rPr>
                <w:rFonts w:ascii="Times New Roman" w:eastAsia="Calibri" w:hAnsi="Times New Roman" w:cs="Times New Roman"/>
                <w:iCs/>
                <w:sz w:val="20"/>
                <w:szCs w:val="20"/>
              </w:rPr>
            </w:pPr>
            <w:r w:rsidRPr="00AE2CD5">
              <w:rPr>
                <w:rFonts w:ascii="Times New Roman" w:eastAsia="Calibri" w:hAnsi="Times New Roman" w:cs="Times New Roman"/>
                <w:iCs/>
                <w:sz w:val="20"/>
                <w:szCs w:val="20"/>
              </w:rPr>
              <w:t>6</w:t>
            </w:r>
          </w:p>
        </w:tc>
        <w:tc>
          <w:tcPr>
            <w:tcW w:w="605" w:type="pct"/>
            <w:vMerge/>
          </w:tcPr>
          <w:p w14:paraId="0C04BC5B" w14:textId="77777777" w:rsidR="00587443" w:rsidRPr="00587443" w:rsidRDefault="00587443" w:rsidP="00587443">
            <w:pPr>
              <w:jc w:val="center"/>
              <w:rPr>
                <w:rFonts w:ascii="Times New Roman" w:eastAsia="Calibri" w:hAnsi="Times New Roman" w:cs="Times New Roman"/>
                <w:b/>
                <w:bCs/>
                <w:i/>
                <w:sz w:val="20"/>
                <w:szCs w:val="20"/>
              </w:rPr>
            </w:pPr>
          </w:p>
        </w:tc>
      </w:tr>
      <w:tr w:rsidR="00587443" w:rsidRPr="00587443" w14:paraId="7F8614FE" w14:textId="77777777" w:rsidTr="00587443">
        <w:trPr>
          <w:trHeight w:val="20"/>
        </w:trPr>
        <w:tc>
          <w:tcPr>
            <w:tcW w:w="755" w:type="pct"/>
            <w:vMerge/>
          </w:tcPr>
          <w:p w14:paraId="10FF9C2A" w14:textId="77777777" w:rsidR="00587443" w:rsidRPr="00587443" w:rsidRDefault="00587443" w:rsidP="00587443">
            <w:pPr>
              <w:rPr>
                <w:rFonts w:ascii="Times New Roman" w:eastAsia="Calibri" w:hAnsi="Times New Roman" w:cs="Times New Roman"/>
                <w:b/>
                <w:bCs/>
                <w:sz w:val="20"/>
                <w:szCs w:val="20"/>
              </w:rPr>
            </w:pPr>
          </w:p>
        </w:tc>
        <w:tc>
          <w:tcPr>
            <w:tcW w:w="2988" w:type="pct"/>
          </w:tcPr>
          <w:p w14:paraId="09D29C93" w14:textId="539B9C3C" w:rsidR="00587443" w:rsidRDefault="00587443" w:rsidP="00587443">
            <w:pPr>
              <w:rPr>
                <w:rFonts w:ascii="Times New Roman" w:eastAsia="Calibri" w:hAnsi="Times New Roman" w:cs="Times New Roman"/>
                <w:b/>
                <w:bCs/>
                <w:sz w:val="20"/>
                <w:szCs w:val="20"/>
              </w:rPr>
            </w:pPr>
            <w:r w:rsidRPr="00587443">
              <w:rPr>
                <w:rFonts w:ascii="Times New Roman" w:eastAsia="Calibri" w:hAnsi="Times New Roman" w:cs="Times New Roman"/>
                <w:b/>
                <w:bCs/>
                <w:sz w:val="20"/>
                <w:szCs w:val="20"/>
              </w:rPr>
              <w:t>Самостоятельная работа обучающихся</w:t>
            </w:r>
            <w:r w:rsidR="00AE2CD5">
              <w:rPr>
                <w:rFonts w:ascii="Times New Roman" w:eastAsia="Calibri" w:hAnsi="Times New Roman" w:cs="Times New Roman"/>
                <w:b/>
                <w:bCs/>
                <w:sz w:val="20"/>
                <w:szCs w:val="20"/>
              </w:rPr>
              <w:t xml:space="preserve"> (Практическая подготовка)</w:t>
            </w:r>
          </w:p>
          <w:p w14:paraId="3916C3C3" w14:textId="1EE04C65" w:rsidR="00E41770" w:rsidRPr="00587443" w:rsidRDefault="00E41770" w:rsidP="00E41770">
            <w:pPr>
              <w:rPr>
                <w:rFonts w:ascii="Times New Roman" w:eastAsia="Calibri" w:hAnsi="Times New Roman" w:cs="Times New Roman"/>
                <w:b/>
                <w:bCs/>
                <w:sz w:val="20"/>
                <w:szCs w:val="20"/>
              </w:rPr>
            </w:pPr>
            <w:r w:rsidRPr="00587443">
              <w:rPr>
                <w:rFonts w:ascii="Times New Roman" w:eastAsia="Times New Roman" w:hAnsi="Times New Roman" w:cs="Times New Roman"/>
                <w:sz w:val="20"/>
                <w:szCs w:val="20"/>
              </w:rPr>
              <w:t xml:space="preserve">Самостоятельное </w:t>
            </w:r>
            <w:r>
              <w:rPr>
                <w:rFonts w:ascii="Times New Roman" w:eastAsia="Calibri" w:hAnsi="Times New Roman" w:cs="Times New Roman"/>
                <w:sz w:val="20"/>
                <w:szCs w:val="24"/>
              </w:rPr>
              <w:t>ч</w:t>
            </w:r>
            <w:r w:rsidRPr="00587443">
              <w:rPr>
                <w:rFonts w:ascii="Times New Roman" w:eastAsia="Calibri" w:hAnsi="Times New Roman" w:cs="Times New Roman"/>
                <w:bCs/>
                <w:iCs/>
                <w:sz w:val="20"/>
                <w:szCs w:val="24"/>
              </w:rPr>
              <w:t>тение и перевод (со словарем) текстов о ядерной энергетике</w:t>
            </w:r>
          </w:p>
        </w:tc>
        <w:tc>
          <w:tcPr>
            <w:tcW w:w="652" w:type="pct"/>
            <w:vAlign w:val="center"/>
          </w:tcPr>
          <w:p w14:paraId="3960D4C6" w14:textId="5EE11A2C" w:rsidR="00587443" w:rsidRPr="00587443" w:rsidRDefault="00E41770" w:rsidP="00587443">
            <w:pPr>
              <w:suppressAutoHyphens/>
              <w:jc w:val="center"/>
              <w:rPr>
                <w:rFonts w:ascii="Times New Roman" w:eastAsia="Calibri" w:hAnsi="Times New Roman" w:cs="Times New Roman"/>
                <w:b/>
                <w:bCs/>
                <w:i/>
                <w:iCs/>
                <w:sz w:val="20"/>
                <w:szCs w:val="20"/>
              </w:rPr>
            </w:pPr>
            <w:r w:rsidRPr="00AE2CD5">
              <w:rPr>
                <w:rFonts w:ascii="Times New Roman" w:eastAsia="Calibri" w:hAnsi="Times New Roman" w:cs="Times New Roman"/>
                <w:b/>
                <w:bCs/>
                <w:i/>
                <w:iCs/>
                <w:sz w:val="20"/>
                <w:szCs w:val="20"/>
              </w:rPr>
              <w:t>2</w:t>
            </w:r>
          </w:p>
        </w:tc>
        <w:tc>
          <w:tcPr>
            <w:tcW w:w="605" w:type="pct"/>
            <w:vMerge/>
          </w:tcPr>
          <w:p w14:paraId="52CF8DF7" w14:textId="77777777" w:rsidR="00587443" w:rsidRPr="00587443" w:rsidRDefault="00587443" w:rsidP="00587443">
            <w:pPr>
              <w:jc w:val="center"/>
              <w:rPr>
                <w:rFonts w:ascii="Times New Roman" w:eastAsia="Calibri" w:hAnsi="Times New Roman" w:cs="Times New Roman"/>
                <w:b/>
                <w:sz w:val="20"/>
                <w:szCs w:val="20"/>
              </w:rPr>
            </w:pPr>
          </w:p>
        </w:tc>
      </w:tr>
      <w:tr w:rsidR="009A27FC" w:rsidRPr="00587443" w14:paraId="628EAC68" w14:textId="77777777" w:rsidTr="009A27FC">
        <w:trPr>
          <w:trHeight w:val="203"/>
        </w:trPr>
        <w:tc>
          <w:tcPr>
            <w:tcW w:w="755" w:type="pct"/>
            <w:vMerge w:val="restart"/>
          </w:tcPr>
          <w:p w14:paraId="6941D0C1" w14:textId="388B68CE" w:rsidR="009A27FC" w:rsidRPr="009A27FC" w:rsidRDefault="009A27FC" w:rsidP="009A27FC">
            <w:pPr>
              <w:rPr>
                <w:rFonts w:ascii="Times New Roman" w:eastAsia="Calibri" w:hAnsi="Times New Roman" w:cs="Times New Roman"/>
                <w:b/>
                <w:bCs/>
                <w:sz w:val="20"/>
                <w:szCs w:val="20"/>
              </w:rPr>
            </w:pPr>
            <w:r w:rsidRPr="009A27FC">
              <w:rPr>
                <w:rFonts w:ascii="Times New Roman" w:eastAsia="Calibri" w:hAnsi="Times New Roman" w:cs="Times New Roman"/>
                <w:b/>
                <w:bCs/>
                <w:sz w:val="20"/>
                <w:szCs w:val="20"/>
              </w:rPr>
              <w:t xml:space="preserve">Тема </w:t>
            </w:r>
            <w:r>
              <w:rPr>
                <w:rFonts w:ascii="Times New Roman" w:eastAsia="Calibri" w:hAnsi="Times New Roman" w:cs="Times New Roman"/>
                <w:b/>
                <w:bCs/>
                <w:sz w:val="20"/>
                <w:szCs w:val="20"/>
              </w:rPr>
              <w:t>2.</w:t>
            </w:r>
            <w:r w:rsidRPr="009A27FC">
              <w:rPr>
                <w:rFonts w:ascii="Times New Roman" w:eastAsia="Calibri" w:hAnsi="Times New Roman" w:cs="Times New Roman"/>
                <w:b/>
                <w:bCs/>
                <w:sz w:val="20"/>
                <w:szCs w:val="20"/>
              </w:rPr>
              <w:t xml:space="preserve">6. </w:t>
            </w:r>
            <w:r w:rsidRPr="009A27FC">
              <w:rPr>
                <w:rFonts w:ascii="Times New Roman" w:eastAsia="Times New Roman" w:hAnsi="Times New Roman" w:cs="Times New Roman"/>
                <w:color w:val="000000"/>
                <w:sz w:val="20"/>
                <w:szCs w:val="20"/>
                <w:shd w:val="clear" w:color="auto" w:fill="FFFFFF"/>
                <w:lang w:eastAsia="ru-RU"/>
              </w:rPr>
              <w:t>Основы электротехники и промышленной электроники</w:t>
            </w:r>
          </w:p>
          <w:p w14:paraId="79C414FF" w14:textId="77777777" w:rsidR="009A27FC" w:rsidRPr="00587443" w:rsidRDefault="009A27FC" w:rsidP="00587443">
            <w:pPr>
              <w:rPr>
                <w:rFonts w:ascii="Times New Roman" w:eastAsia="Calibri" w:hAnsi="Times New Roman" w:cs="Times New Roman"/>
                <w:b/>
                <w:bCs/>
                <w:sz w:val="20"/>
                <w:szCs w:val="20"/>
              </w:rPr>
            </w:pPr>
          </w:p>
        </w:tc>
        <w:tc>
          <w:tcPr>
            <w:tcW w:w="2988" w:type="pct"/>
          </w:tcPr>
          <w:p w14:paraId="72666675" w14:textId="4B0153A4" w:rsidR="009A27FC" w:rsidRPr="00587443" w:rsidRDefault="009A27FC" w:rsidP="009A27FC">
            <w:pPr>
              <w:rPr>
                <w:rFonts w:ascii="Times New Roman" w:eastAsia="Calibri" w:hAnsi="Times New Roman" w:cs="Times New Roman"/>
                <w:b/>
                <w:bCs/>
                <w:sz w:val="20"/>
                <w:szCs w:val="20"/>
              </w:rPr>
            </w:pPr>
            <w:r>
              <w:rPr>
                <w:rFonts w:ascii="Times New Roman" w:eastAsia="Calibri" w:hAnsi="Times New Roman" w:cs="Times New Roman"/>
                <w:b/>
                <w:bCs/>
                <w:sz w:val="20"/>
                <w:szCs w:val="20"/>
              </w:rPr>
              <w:t>Содержание учебного материала</w:t>
            </w:r>
          </w:p>
        </w:tc>
        <w:tc>
          <w:tcPr>
            <w:tcW w:w="652" w:type="pct"/>
            <w:vAlign w:val="center"/>
          </w:tcPr>
          <w:p w14:paraId="5D757F07" w14:textId="6867EEB1" w:rsidR="009A27FC" w:rsidRDefault="009A27FC" w:rsidP="00587443">
            <w:pPr>
              <w:suppressAutoHyphens/>
              <w:jc w:val="center"/>
              <w:rPr>
                <w:rFonts w:ascii="Times New Roman" w:eastAsia="Calibri" w:hAnsi="Times New Roman" w:cs="Times New Roman"/>
                <w:b/>
                <w:bCs/>
                <w:i/>
                <w:iCs/>
                <w:sz w:val="20"/>
                <w:szCs w:val="20"/>
              </w:rPr>
            </w:pPr>
            <w:r>
              <w:rPr>
                <w:rFonts w:ascii="Times New Roman" w:eastAsia="Calibri" w:hAnsi="Times New Roman" w:cs="Times New Roman"/>
                <w:b/>
                <w:bCs/>
                <w:i/>
                <w:iCs/>
                <w:sz w:val="20"/>
                <w:szCs w:val="20"/>
              </w:rPr>
              <w:t>10</w:t>
            </w:r>
            <w:r w:rsidR="00F44D0C">
              <w:rPr>
                <w:rFonts w:ascii="Times New Roman" w:eastAsia="Calibri" w:hAnsi="Times New Roman" w:cs="Times New Roman"/>
                <w:b/>
                <w:bCs/>
                <w:i/>
                <w:iCs/>
                <w:sz w:val="20"/>
                <w:szCs w:val="20"/>
              </w:rPr>
              <w:t>/8</w:t>
            </w:r>
          </w:p>
        </w:tc>
        <w:tc>
          <w:tcPr>
            <w:tcW w:w="605" w:type="pct"/>
            <w:vMerge w:val="restart"/>
          </w:tcPr>
          <w:p w14:paraId="7F97185D" w14:textId="77777777" w:rsidR="009A27FC" w:rsidRPr="00587443" w:rsidRDefault="009A27FC" w:rsidP="00587443">
            <w:pPr>
              <w:jc w:val="center"/>
              <w:rPr>
                <w:rFonts w:ascii="Times New Roman" w:eastAsia="Calibri" w:hAnsi="Times New Roman" w:cs="Times New Roman"/>
                <w:b/>
                <w:sz w:val="20"/>
                <w:szCs w:val="20"/>
              </w:rPr>
            </w:pPr>
          </w:p>
        </w:tc>
      </w:tr>
      <w:tr w:rsidR="009A27FC" w:rsidRPr="00587443" w14:paraId="4EEDBC42" w14:textId="77777777" w:rsidTr="009A27FC">
        <w:trPr>
          <w:trHeight w:val="250"/>
        </w:trPr>
        <w:tc>
          <w:tcPr>
            <w:tcW w:w="755" w:type="pct"/>
            <w:vMerge/>
          </w:tcPr>
          <w:p w14:paraId="14ADFB64" w14:textId="77777777" w:rsidR="009A27FC" w:rsidRPr="00587443" w:rsidRDefault="009A27FC" w:rsidP="00587443">
            <w:pPr>
              <w:rPr>
                <w:rFonts w:ascii="Times New Roman" w:eastAsia="Calibri" w:hAnsi="Times New Roman" w:cs="Times New Roman"/>
                <w:b/>
                <w:bCs/>
                <w:sz w:val="20"/>
                <w:szCs w:val="20"/>
              </w:rPr>
            </w:pPr>
          </w:p>
        </w:tc>
        <w:tc>
          <w:tcPr>
            <w:tcW w:w="2988" w:type="pct"/>
          </w:tcPr>
          <w:p w14:paraId="7191F8F3" w14:textId="257A859B" w:rsidR="009A27FC" w:rsidRPr="009A27FC" w:rsidRDefault="009A27FC" w:rsidP="009A27FC">
            <w:pPr>
              <w:rPr>
                <w:rFonts w:ascii="Times New Roman" w:eastAsia="Calibri" w:hAnsi="Times New Roman" w:cs="Times New Roman"/>
                <w:b/>
                <w:bCs/>
                <w:sz w:val="20"/>
                <w:szCs w:val="20"/>
              </w:rPr>
            </w:pPr>
            <w:r w:rsidRPr="009A27FC">
              <w:rPr>
                <w:rFonts w:ascii="Times New Roman" w:eastAsia="Calibri" w:hAnsi="Times New Roman" w:cs="Times New Roman"/>
                <w:b/>
                <w:bCs/>
                <w:sz w:val="20"/>
                <w:szCs w:val="20"/>
              </w:rPr>
              <w:t>В том числе прак</w:t>
            </w:r>
            <w:r>
              <w:rPr>
                <w:rFonts w:ascii="Times New Roman" w:eastAsia="Calibri" w:hAnsi="Times New Roman" w:cs="Times New Roman"/>
                <w:b/>
                <w:bCs/>
                <w:sz w:val="20"/>
                <w:szCs w:val="20"/>
              </w:rPr>
              <w:t>тических и лабораторных занятий</w:t>
            </w:r>
          </w:p>
        </w:tc>
        <w:tc>
          <w:tcPr>
            <w:tcW w:w="652" w:type="pct"/>
            <w:vAlign w:val="center"/>
          </w:tcPr>
          <w:p w14:paraId="08088960" w14:textId="626E9F70" w:rsidR="009A27FC" w:rsidRDefault="009A27FC" w:rsidP="00587443">
            <w:pPr>
              <w:suppressAutoHyphens/>
              <w:jc w:val="center"/>
              <w:rPr>
                <w:rFonts w:ascii="Times New Roman" w:eastAsia="Calibri" w:hAnsi="Times New Roman" w:cs="Times New Roman"/>
                <w:b/>
                <w:bCs/>
                <w:i/>
                <w:iCs/>
                <w:sz w:val="20"/>
                <w:szCs w:val="20"/>
              </w:rPr>
            </w:pPr>
            <w:r>
              <w:rPr>
                <w:rFonts w:ascii="Times New Roman" w:eastAsia="Calibri" w:hAnsi="Times New Roman" w:cs="Times New Roman"/>
                <w:b/>
                <w:bCs/>
                <w:i/>
                <w:iCs/>
                <w:sz w:val="20"/>
                <w:szCs w:val="20"/>
              </w:rPr>
              <w:t>10</w:t>
            </w:r>
            <w:r w:rsidR="00F44D0C">
              <w:rPr>
                <w:rFonts w:ascii="Times New Roman" w:eastAsia="Calibri" w:hAnsi="Times New Roman" w:cs="Times New Roman"/>
                <w:b/>
                <w:bCs/>
                <w:i/>
                <w:iCs/>
                <w:sz w:val="20"/>
                <w:szCs w:val="20"/>
              </w:rPr>
              <w:t>/8</w:t>
            </w:r>
          </w:p>
        </w:tc>
        <w:tc>
          <w:tcPr>
            <w:tcW w:w="605" w:type="pct"/>
            <w:vMerge/>
          </w:tcPr>
          <w:p w14:paraId="4A8AEE88" w14:textId="77777777" w:rsidR="009A27FC" w:rsidRPr="00587443" w:rsidRDefault="009A27FC" w:rsidP="00587443">
            <w:pPr>
              <w:jc w:val="center"/>
              <w:rPr>
                <w:rFonts w:ascii="Times New Roman" w:eastAsia="Calibri" w:hAnsi="Times New Roman" w:cs="Times New Roman"/>
                <w:b/>
                <w:sz w:val="20"/>
                <w:szCs w:val="20"/>
              </w:rPr>
            </w:pPr>
          </w:p>
        </w:tc>
      </w:tr>
      <w:tr w:rsidR="009A27FC" w:rsidRPr="00587443" w14:paraId="081DBB95" w14:textId="77777777" w:rsidTr="00587443">
        <w:trPr>
          <w:trHeight w:val="422"/>
        </w:trPr>
        <w:tc>
          <w:tcPr>
            <w:tcW w:w="755" w:type="pct"/>
            <w:vMerge/>
          </w:tcPr>
          <w:p w14:paraId="115C1C8D" w14:textId="77777777" w:rsidR="009A27FC" w:rsidRPr="00587443" w:rsidRDefault="009A27FC" w:rsidP="00587443">
            <w:pPr>
              <w:rPr>
                <w:rFonts w:ascii="Times New Roman" w:eastAsia="Calibri" w:hAnsi="Times New Roman" w:cs="Times New Roman"/>
                <w:b/>
                <w:bCs/>
                <w:sz w:val="20"/>
                <w:szCs w:val="20"/>
              </w:rPr>
            </w:pPr>
          </w:p>
        </w:tc>
        <w:tc>
          <w:tcPr>
            <w:tcW w:w="2988" w:type="pct"/>
          </w:tcPr>
          <w:p w14:paraId="15C00845" w14:textId="18B98C9B" w:rsidR="009A27FC" w:rsidRPr="009A27FC" w:rsidRDefault="009A27FC" w:rsidP="009A27FC">
            <w:pPr>
              <w:rPr>
                <w:rFonts w:ascii="Times New Roman" w:eastAsia="Calibri" w:hAnsi="Times New Roman" w:cs="Times New Roman"/>
                <w:b/>
                <w:bCs/>
                <w:sz w:val="20"/>
                <w:szCs w:val="20"/>
              </w:rPr>
            </w:pPr>
            <w:r>
              <w:rPr>
                <w:rFonts w:ascii="Times New Roman" w:eastAsia="Calibri" w:hAnsi="Times New Roman" w:cs="Times New Roman"/>
                <w:b/>
                <w:bCs/>
                <w:sz w:val="20"/>
                <w:szCs w:val="20"/>
              </w:rPr>
              <w:t>1. Практическое занятие № 31</w:t>
            </w:r>
            <w:r w:rsidRPr="009A27FC">
              <w:rPr>
                <w:rFonts w:ascii="Times New Roman" w:eastAsia="Calibri" w:hAnsi="Times New Roman" w:cs="Times New Roman"/>
                <w:b/>
                <w:bCs/>
                <w:sz w:val="20"/>
                <w:szCs w:val="20"/>
              </w:rPr>
              <w:t xml:space="preserve">. </w:t>
            </w:r>
            <w:r w:rsidRPr="009A27FC">
              <w:rPr>
                <w:rFonts w:ascii="Times New Roman" w:eastAsia="Calibri" w:hAnsi="Times New Roman" w:cs="Times New Roman"/>
                <w:bCs/>
                <w:sz w:val="20"/>
                <w:szCs w:val="20"/>
              </w:rPr>
              <w:t>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52" w:type="pct"/>
            <w:vAlign w:val="center"/>
          </w:tcPr>
          <w:p w14:paraId="0309F7A4" w14:textId="7C103630" w:rsidR="009A27FC" w:rsidRDefault="009A27FC" w:rsidP="00587443">
            <w:pPr>
              <w:suppressAutoHyphens/>
              <w:jc w:val="center"/>
              <w:rPr>
                <w:rFonts w:ascii="Times New Roman" w:eastAsia="Calibri" w:hAnsi="Times New Roman" w:cs="Times New Roman"/>
                <w:b/>
                <w:bCs/>
                <w:i/>
                <w:iCs/>
                <w:sz w:val="20"/>
                <w:szCs w:val="20"/>
              </w:rPr>
            </w:pPr>
            <w:r>
              <w:rPr>
                <w:rFonts w:ascii="Times New Roman" w:eastAsia="Calibri" w:hAnsi="Times New Roman" w:cs="Times New Roman"/>
                <w:b/>
                <w:bCs/>
                <w:i/>
                <w:iCs/>
                <w:sz w:val="20"/>
                <w:szCs w:val="20"/>
              </w:rPr>
              <w:t>2</w:t>
            </w:r>
          </w:p>
        </w:tc>
        <w:tc>
          <w:tcPr>
            <w:tcW w:w="605" w:type="pct"/>
            <w:vMerge/>
          </w:tcPr>
          <w:p w14:paraId="306E0760" w14:textId="77777777" w:rsidR="009A27FC" w:rsidRPr="00587443" w:rsidRDefault="009A27FC" w:rsidP="00587443">
            <w:pPr>
              <w:jc w:val="center"/>
              <w:rPr>
                <w:rFonts w:ascii="Times New Roman" w:eastAsia="Calibri" w:hAnsi="Times New Roman" w:cs="Times New Roman"/>
                <w:b/>
                <w:sz w:val="20"/>
                <w:szCs w:val="20"/>
              </w:rPr>
            </w:pPr>
          </w:p>
        </w:tc>
      </w:tr>
      <w:tr w:rsidR="009A27FC" w:rsidRPr="00587443" w14:paraId="73B30C24" w14:textId="77777777" w:rsidTr="009A27FC">
        <w:trPr>
          <w:trHeight w:val="182"/>
        </w:trPr>
        <w:tc>
          <w:tcPr>
            <w:tcW w:w="755" w:type="pct"/>
            <w:vMerge/>
          </w:tcPr>
          <w:p w14:paraId="77B1F51A" w14:textId="77777777" w:rsidR="009A27FC" w:rsidRPr="00587443" w:rsidRDefault="009A27FC" w:rsidP="00587443">
            <w:pPr>
              <w:rPr>
                <w:rFonts w:ascii="Times New Roman" w:eastAsia="Calibri" w:hAnsi="Times New Roman" w:cs="Times New Roman"/>
                <w:b/>
                <w:bCs/>
                <w:sz w:val="20"/>
                <w:szCs w:val="20"/>
              </w:rPr>
            </w:pPr>
          </w:p>
        </w:tc>
        <w:tc>
          <w:tcPr>
            <w:tcW w:w="2988" w:type="pct"/>
          </w:tcPr>
          <w:p w14:paraId="0114EC92" w14:textId="46123FAE" w:rsidR="009A27FC" w:rsidRPr="009A27FC" w:rsidRDefault="009A27FC" w:rsidP="009A27FC">
            <w:pPr>
              <w:rPr>
                <w:rFonts w:ascii="Times New Roman" w:eastAsia="Calibri" w:hAnsi="Times New Roman" w:cs="Times New Roman"/>
                <w:b/>
                <w:bCs/>
                <w:sz w:val="20"/>
                <w:szCs w:val="20"/>
              </w:rPr>
            </w:pPr>
            <w:r w:rsidRPr="009A27FC">
              <w:rPr>
                <w:rFonts w:ascii="Times New Roman" w:eastAsia="Calibri" w:hAnsi="Times New Roman" w:cs="Times New Roman"/>
                <w:b/>
                <w:bCs/>
                <w:sz w:val="20"/>
                <w:szCs w:val="20"/>
              </w:rPr>
              <w:t xml:space="preserve">2. Практическое занятие </w:t>
            </w:r>
            <w:r w:rsidR="00AE2CD5">
              <w:rPr>
                <w:rFonts w:ascii="Times New Roman" w:eastAsia="Calibri" w:hAnsi="Times New Roman" w:cs="Times New Roman"/>
                <w:b/>
                <w:bCs/>
                <w:sz w:val="20"/>
                <w:szCs w:val="20"/>
              </w:rPr>
              <w:t xml:space="preserve">(Практическая подготовка) </w:t>
            </w:r>
            <w:r w:rsidRPr="009A27FC">
              <w:rPr>
                <w:rFonts w:ascii="Times New Roman" w:eastAsia="Calibri" w:hAnsi="Times New Roman" w:cs="Times New Roman"/>
                <w:b/>
                <w:bCs/>
                <w:sz w:val="20"/>
                <w:szCs w:val="20"/>
              </w:rPr>
              <w:t xml:space="preserve">№ </w:t>
            </w:r>
            <w:r>
              <w:rPr>
                <w:rFonts w:ascii="Times New Roman" w:eastAsia="Calibri" w:hAnsi="Times New Roman" w:cs="Times New Roman"/>
                <w:b/>
                <w:bCs/>
                <w:sz w:val="20"/>
                <w:szCs w:val="20"/>
              </w:rPr>
              <w:t>32</w:t>
            </w:r>
            <w:r w:rsidR="00AE2CD5">
              <w:rPr>
                <w:rFonts w:ascii="Times New Roman" w:eastAsia="Calibri" w:hAnsi="Times New Roman" w:cs="Times New Roman"/>
                <w:bCs/>
                <w:sz w:val="20"/>
                <w:szCs w:val="20"/>
              </w:rPr>
              <w:t xml:space="preserve">. </w:t>
            </w:r>
            <w:r w:rsidRPr="009A27FC">
              <w:rPr>
                <w:rFonts w:ascii="Times New Roman" w:eastAsia="Calibri" w:hAnsi="Times New Roman" w:cs="Times New Roman"/>
                <w:bCs/>
                <w:sz w:val="20"/>
                <w:szCs w:val="20"/>
              </w:rPr>
              <w:t xml:space="preserve">Чтение и перевод (со словарем) текстов о </w:t>
            </w:r>
            <w:r>
              <w:rPr>
                <w:rFonts w:ascii="Times New Roman" w:eastAsia="Calibri" w:hAnsi="Times New Roman" w:cs="Times New Roman"/>
                <w:bCs/>
                <w:sz w:val="20"/>
                <w:szCs w:val="20"/>
              </w:rPr>
              <w:t>об электротехнике.</w:t>
            </w:r>
          </w:p>
        </w:tc>
        <w:tc>
          <w:tcPr>
            <w:tcW w:w="652" w:type="pct"/>
            <w:vAlign w:val="center"/>
          </w:tcPr>
          <w:p w14:paraId="1AC455EA" w14:textId="7187EAF9" w:rsidR="009A27FC" w:rsidRPr="00AE2CD5" w:rsidRDefault="009A27FC" w:rsidP="00587443">
            <w:pPr>
              <w:suppressAutoHyphens/>
              <w:jc w:val="center"/>
              <w:rPr>
                <w:rFonts w:ascii="Times New Roman" w:eastAsia="Calibri" w:hAnsi="Times New Roman" w:cs="Times New Roman"/>
                <w:b/>
                <w:bCs/>
                <w:i/>
                <w:iCs/>
                <w:sz w:val="20"/>
                <w:szCs w:val="20"/>
              </w:rPr>
            </w:pPr>
            <w:r w:rsidRPr="00AE2CD5">
              <w:rPr>
                <w:rFonts w:ascii="Times New Roman" w:eastAsia="Calibri" w:hAnsi="Times New Roman" w:cs="Times New Roman"/>
                <w:b/>
                <w:bCs/>
                <w:i/>
                <w:iCs/>
                <w:sz w:val="20"/>
                <w:szCs w:val="20"/>
              </w:rPr>
              <w:t>2</w:t>
            </w:r>
          </w:p>
        </w:tc>
        <w:tc>
          <w:tcPr>
            <w:tcW w:w="605" w:type="pct"/>
            <w:vMerge/>
          </w:tcPr>
          <w:p w14:paraId="7920A050" w14:textId="77777777" w:rsidR="009A27FC" w:rsidRPr="00587443" w:rsidRDefault="009A27FC" w:rsidP="00587443">
            <w:pPr>
              <w:jc w:val="center"/>
              <w:rPr>
                <w:rFonts w:ascii="Times New Roman" w:eastAsia="Calibri" w:hAnsi="Times New Roman" w:cs="Times New Roman"/>
                <w:b/>
                <w:sz w:val="20"/>
                <w:szCs w:val="20"/>
              </w:rPr>
            </w:pPr>
          </w:p>
        </w:tc>
      </w:tr>
      <w:tr w:rsidR="009A27FC" w:rsidRPr="00587443" w14:paraId="19DAD818" w14:textId="77777777" w:rsidTr="009A27FC">
        <w:trPr>
          <w:trHeight w:val="207"/>
        </w:trPr>
        <w:tc>
          <w:tcPr>
            <w:tcW w:w="755" w:type="pct"/>
            <w:vMerge/>
          </w:tcPr>
          <w:p w14:paraId="36E5B90A" w14:textId="77777777" w:rsidR="009A27FC" w:rsidRPr="00587443" w:rsidRDefault="009A27FC" w:rsidP="00587443">
            <w:pPr>
              <w:rPr>
                <w:rFonts w:ascii="Times New Roman" w:eastAsia="Calibri" w:hAnsi="Times New Roman" w:cs="Times New Roman"/>
                <w:b/>
                <w:bCs/>
                <w:sz w:val="20"/>
                <w:szCs w:val="20"/>
              </w:rPr>
            </w:pPr>
          </w:p>
        </w:tc>
        <w:tc>
          <w:tcPr>
            <w:tcW w:w="2988" w:type="pct"/>
          </w:tcPr>
          <w:p w14:paraId="25F88721" w14:textId="27AB1428" w:rsidR="009A27FC" w:rsidRPr="009A27FC" w:rsidRDefault="009A27FC" w:rsidP="009A27FC">
            <w:pPr>
              <w:rPr>
                <w:rFonts w:ascii="Times New Roman" w:eastAsia="Calibri" w:hAnsi="Times New Roman" w:cs="Times New Roman"/>
                <w:b/>
                <w:bCs/>
                <w:sz w:val="20"/>
                <w:szCs w:val="20"/>
              </w:rPr>
            </w:pPr>
            <w:r w:rsidRPr="009A27FC">
              <w:rPr>
                <w:rFonts w:ascii="Times New Roman" w:eastAsia="Calibri" w:hAnsi="Times New Roman" w:cs="Times New Roman"/>
                <w:b/>
                <w:bCs/>
                <w:sz w:val="20"/>
                <w:szCs w:val="20"/>
              </w:rPr>
              <w:t>3. Практическое занятие</w:t>
            </w:r>
            <w:r w:rsidR="00AE2CD5">
              <w:rPr>
                <w:rFonts w:ascii="Times New Roman" w:eastAsia="Calibri" w:hAnsi="Times New Roman" w:cs="Times New Roman"/>
                <w:b/>
                <w:bCs/>
                <w:sz w:val="20"/>
                <w:szCs w:val="20"/>
              </w:rPr>
              <w:t xml:space="preserve"> (Практическая подготовка) </w:t>
            </w:r>
            <w:r w:rsidRPr="009A27FC">
              <w:rPr>
                <w:rFonts w:ascii="Times New Roman" w:eastAsia="Calibri" w:hAnsi="Times New Roman" w:cs="Times New Roman"/>
                <w:b/>
                <w:bCs/>
                <w:sz w:val="20"/>
                <w:szCs w:val="20"/>
              </w:rPr>
              <w:t>№ 3</w:t>
            </w:r>
            <w:r>
              <w:rPr>
                <w:rFonts w:ascii="Times New Roman" w:eastAsia="Calibri" w:hAnsi="Times New Roman" w:cs="Times New Roman"/>
                <w:b/>
                <w:bCs/>
                <w:sz w:val="20"/>
                <w:szCs w:val="20"/>
              </w:rPr>
              <w:t>3</w:t>
            </w:r>
            <w:r w:rsidR="00AE2CD5">
              <w:rPr>
                <w:rFonts w:ascii="Times New Roman" w:eastAsia="Calibri" w:hAnsi="Times New Roman" w:cs="Times New Roman"/>
                <w:b/>
                <w:bCs/>
                <w:sz w:val="20"/>
                <w:szCs w:val="20"/>
              </w:rPr>
              <w:t xml:space="preserve">. </w:t>
            </w:r>
            <w:r w:rsidRPr="009A27FC">
              <w:rPr>
                <w:rFonts w:ascii="Times New Roman" w:eastAsia="Calibri" w:hAnsi="Times New Roman" w:cs="Times New Roman"/>
                <w:bCs/>
                <w:sz w:val="20"/>
                <w:szCs w:val="20"/>
              </w:rPr>
              <w:t>Проектная работа по теме</w:t>
            </w:r>
            <w:r w:rsidRPr="009A27FC">
              <w:rPr>
                <w:rFonts w:ascii="Times New Roman" w:eastAsia="Calibri" w:hAnsi="Times New Roman" w:cs="Times New Roman"/>
                <w:b/>
                <w:bCs/>
                <w:sz w:val="20"/>
                <w:szCs w:val="20"/>
              </w:rPr>
              <w:t xml:space="preserve"> «</w:t>
            </w:r>
            <w:r w:rsidRPr="009A27FC">
              <w:rPr>
                <w:rFonts w:ascii="Times New Roman" w:eastAsia="Times New Roman" w:hAnsi="Times New Roman" w:cs="Times New Roman"/>
                <w:color w:val="000000"/>
                <w:sz w:val="20"/>
                <w:szCs w:val="20"/>
                <w:shd w:val="clear" w:color="auto" w:fill="FFFFFF"/>
                <w:lang w:eastAsia="ru-RU"/>
              </w:rPr>
              <w:t>Использование электроэнергии на производстве и в быту</w:t>
            </w:r>
            <w:r>
              <w:rPr>
                <w:rFonts w:ascii="Times New Roman" w:eastAsia="Calibri" w:hAnsi="Times New Roman" w:cs="Times New Roman"/>
                <w:b/>
                <w:bCs/>
                <w:sz w:val="20"/>
                <w:szCs w:val="20"/>
              </w:rPr>
              <w:t>».</w:t>
            </w:r>
          </w:p>
        </w:tc>
        <w:tc>
          <w:tcPr>
            <w:tcW w:w="652" w:type="pct"/>
            <w:vAlign w:val="center"/>
          </w:tcPr>
          <w:p w14:paraId="4A64D64D" w14:textId="77720266" w:rsidR="009A27FC" w:rsidRPr="00AE2CD5" w:rsidRDefault="009A27FC" w:rsidP="00587443">
            <w:pPr>
              <w:suppressAutoHyphens/>
              <w:jc w:val="center"/>
              <w:rPr>
                <w:rFonts w:ascii="Times New Roman" w:eastAsia="Calibri" w:hAnsi="Times New Roman" w:cs="Times New Roman"/>
                <w:b/>
                <w:bCs/>
                <w:i/>
                <w:iCs/>
                <w:sz w:val="20"/>
                <w:szCs w:val="20"/>
              </w:rPr>
            </w:pPr>
            <w:r w:rsidRPr="00AE2CD5">
              <w:rPr>
                <w:rFonts w:ascii="Times New Roman" w:eastAsia="Calibri" w:hAnsi="Times New Roman" w:cs="Times New Roman"/>
                <w:b/>
                <w:bCs/>
                <w:i/>
                <w:iCs/>
                <w:sz w:val="20"/>
                <w:szCs w:val="20"/>
              </w:rPr>
              <w:t>6</w:t>
            </w:r>
          </w:p>
        </w:tc>
        <w:tc>
          <w:tcPr>
            <w:tcW w:w="605" w:type="pct"/>
            <w:vMerge/>
          </w:tcPr>
          <w:p w14:paraId="197E3598" w14:textId="77777777" w:rsidR="009A27FC" w:rsidRPr="00587443" w:rsidRDefault="009A27FC" w:rsidP="00587443">
            <w:pPr>
              <w:jc w:val="center"/>
              <w:rPr>
                <w:rFonts w:ascii="Times New Roman" w:eastAsia="Calibri" w:hAnsi="Times New Roman" w:cs="Times New Roman"/>
                <w:b/>
                <w:sz w:val="20"/>
                <w:szCs w:val="20"/>
              </w:rPr>
            </w:pPr>
          </w:p>
        </w:tc>
      </w:tr>
      <w:tr w:rsidR="009A27FC" w:rsidRPr="00587443" w14:paraId="63137E55" w14:textId="77777777" w:rsidTr="009A27FC">
        <w:trPr>
          <w:trHeight w:val="178"/>
        </w:trPr>
        <w:tc>
          <w:tcPr>
            <w:tcW w:w="755" w:type="pct"/>
            <w:vMerge/>
          </w:tcPr>
          <w:p w14:paraId="7BA0DC51" w14:textId="77777777" w:rsidR="009A27FC" w:rsidRPr="00587443" w:rsidRDefault="009A27FC" w:rsidP="00587443">
            <w:pPr>
              <w:rPr>
                <w:rFonts w:ascii="Times New Roman" w:eastAsia="Calibri" w:hAnsi="Times New Roman" w:cs="Times New Roman"/>
                <w:b/>
                <w:bCs/>
                <w:sz w:val="20"/>
                <w:szCs w:val="20"/>
              </w:rPr>
            </w:pPr>
          </w:p>
        </w:tc>
        <w:tc>
          <w:tcPr>
            <w:tcW w:w="2988" w:type="pct"/>
          </w:tcPr>
          <w:p w14:paraId="65311A31" w14:textId="39D8E060" w:rsidR="009A27FC" w:rsidRPr="009A27FC" w:rsidRDefault="009A27FC" w:rsidP="009A27FC">
            <w:pPr>
              <w:rPr>
                <w:rFonts w:ascii="Times New Roman" w:eastAsia="Calibri" w:hAnsi="Times New Roman" w:cs="Times New Roman"/>
                <w:b/>
                <w:bCs/>
                <w:sz w:val="20"/>
                <w:szCs w:val="20"/>
              </w:rPr>
            </w:pPr>
            <w:r w:rsidRPr="009A27FC">
              <w:rPr>
                <w:rFonts w:ascii="Times New Roman" w:eastAsia="Calibri" w:hAnsi="Times New Roman" w:cs="Times New Roman"/>
                <w:b/>
                <w:bCs/>
                <w:sz w:val="20"/>
                <w:szCs w:val="20"/>
              </w:rPr>
              <w:t>Сам</w:t>
            </w:r>
            <w:r>
              <w:rPr>
                <w:rFonts w:ascii="Times New Roman" w:eastAsia="Calibri" w:hAnsi="Times New Roman" w:cs="Times New Roman"/>
                <w:b/>
                <w:bCs/>
                <w:sz w:val="20"/>
                <w:szCs w:val="20"/>
              </w:rPr>
              <w:t>остоятельная работа обучающихся</w:t>
            </w:r>
          </w:p>
        </w:tc>
        <w:tc>
          <w:tcPr>
            <w:tcW w:w="652" w:type="pct"/>
            <w:vAlign w:val="center"/>
          </w:tcPr>
          <w:p w14:paraId="27C6B2ED" w14:textId="472B7683" w:rsidR="009A27FC" w:rsidRDefault="009A27FC" w:rsidP="00587443">
            <w:pPr>
              <w:suppressAutoHyphens/>
              <w:jc w:val="center"/>
              <w:rPr>
                <w:rFonts w:ascii="Times New Roman" w:eastAsia="Calibri" w:hAnsi="Times New Roman" w:cs="Times New Roman"/>
                <w:b/>
                <w:bCs/>
                <w:i/>
                <w:iCs/>
                <w:sz w:val="20"/>
                <w:szCs w:val="20"/>
              </w:rPr>
            </w:pPr>
            <w:r>
              <w:rPr>
                <w:rFonts w:ascii="Times New Roman" w:eastAsia="Calibri" w:hAnsi="Times New Roman" w:cs="Times New Roman"/>
                <w:b/>
                <w:bCs/>
                <w:i/>
                <w:iCs/>
                <w:sz w:val="20"/>
                <w:szCs w:val="20"/>
              </w:rPr>
              <w:t>-</w:t>
            </w:r>
          </w:p>
        </w:tc>
        <w:tc>
          <w:tcPr>
            <w:tcW w:w="605" w:type="pct"/>
            <w:vMerge/>
          </w:tcPr>
          <w:p w14:paraId="0CCB01DF" w14:textId="77777777" w:rsidR="009A27FC" w:rsidRPr="00587443" w:rsidRDefault="009A27FC" w:rsidP="00587443">
            <w:pPr>
              <w:jc w:val="center"/>
              <w:rPr>
                <w:rFonts w:ascii="Times New Roman" w:eastAsia="Calibri" w:hAnsi="Times New Roman" w:cs="Times New Roman"/>
                <w:b/>
                <w:sz w:val="20"/>
                <w:szCs w:val="20"/>
              </w:rPr>
            </w:pPr>
          </w:p>
        </w:tc>
      </w:tr>
      <w:tr w:rsidR="00587443" w:rsidRPr="00587443" w14:paraId="5E363909" w14:textId="77777777" w:rsidTr="00587443">
        <w:trPr>
          <w:trHeight w:val="20"/>
        </w:trPr>
        <w:tc>
          <w:tcPr>
            <w:tcW w:w="3743" w:type="pct"/>
            <w:gridSpan w:val="2"/>
          </w:tcPr>
          <w:p w14:paraId="55E0536D" w14:textId="77777777" w:rsidR="00587443" w:rsidRPr="00587443" w:rsidRDefault="00587443" w:rsidP="00587443">
            <w:pPr>
              <w:suppressAutoHyphens/>
              <w:rPr>
                <w:rFonts w:ascii="Times New Roman" w:eastAsia="Calibri" w:hAnsi="Times New Roman" w:cs="Times New Roman"/>
                <w:b/>
                <w:sz w:val="20"/>
                <w:szCs w:val="20"/>
              </w:rPr>
            </w:pPr>
            <w:r w:rsidRPr="00587443">
              <w:rPr>
                <w:rFonts w:ascii="Times New Roman" w:eastAsia="Calibri" w:hAnsi="Times New Roman" w:cs="Times New Roman"/>
                <w:b/>
                <w:sz w:val="20"/>
                <w:szCs w:val="20"/>
              </w:rPr>
              <w:t xml:space="preserve">Промежуточная аттестация </w:t>
            </w:r>
          </w:p>
        </w:tc>
        <w:tc>
          <w:tcPr>
            <w:tcW w:w="652" w:type="pct"/>
            <w:vAlign w:val="center"/>
          </w:tcPr>
          <w:p w14:paraId="19ED5FE1" w14:textId="7489C416" w:rsidR="00587443" w:rsidRPr="00587443" w:rsidRDefault="009A27FC" w:rsidP="00587443">
            <w:pPr>
              <w:jc w:val="center"/>
              <w:rPr>
                <w:rFonts w:ascii="Times New Roman" w:eastAsia="Calibri" w:hAnsi="Times New Roman" w:cs="Times New Roman"/>
                <w:b/>
                <w:i/>
                <w:sz w:val="20"/>
                <w:szCs w:val="20"/>
              </w:rPr>
            </w:pPr>
            <w:r>
              <w:rPr>
                <w:rFonts w:ascii="Times New Roman" w:eastAsia="Calibri" w:hAnsi="Times New Roman" w:cs="Times New Roman"/>
                <w:b/>
                <w:i/>
                <w:sz w:val="20"/>
                <w:szCs w:val="20"/>
              </w:rPr>
              <w:t>2</w:t>
            </w:r>
          </w:p>
        </w:tc>
        <w:tc>
          <w:tcPr>
            <w:tcW w:w="605" w:type="pct"/>
          </w:tcPr>
          <w:p w14:paraId="42840810" w14:textId="77777777" w:rsidR="00587443" w:rsidRPr="00587443" w:rsidRDefault="00587443" w:rsidP="00587443">
            <w:pPr>
              <w:rPr>
                <w:rFonts w:ascii="Times New Roman" w:eastAsia="Calibri" w:hAnsi="Times New Roman" w:cs="Times New Roman"/>
                <w:b/>
                <w:i/>
                <w:sz w:val="20"/>
                <w:szCs w:val="20"/>
              </w:rPr>
            </w:pPr>
          </w:p>
        </w:tc>
      </w:tr>
      <w:tr w:rsidR="00587443" w:rsidRPr="00587443" w14:paraId="46A20CA5" w14:textId="77777777" w:rsidTr="00587443">
        <w:trPr>
          <w:trHeight w:val="20"/>
        </w:trPr>
        <w:tc>
          <w:tcPr>
            <w:tcW w:w="3743" w:type="pct"/>
            <w:gridSpan w:val="2"/>
          </w:tcPr>
          <w:p w14:paraId="6136E556" w14:textId="77777777" w:rsidR="00587443" w:rsidRPr="00587443" w:rsidRDefault="00587443" w:rsidP="00587443">
            <w:pPr>
              <w:rPr>
                <w:rFonts w:ascii="Times New Roman" w:eastAsia="Calibri" w:hAnsi="Times New Roman" w:cs="Times New Roman"/>
                <w:b/>
                <w:bCs/>
                <w:sz w:val="20"/>
                <w:szCs w:val="20"/>
              </w:rPr>
            </w:pPr>
            <w:r w:rsidRPr="00587443">
              <w:rPr>
                <w:rFonts w:ascii="Times New Roman" w:eastAsia="Calibri" w:hAnsi="Times New Roman" w:cs="Times New Roman"/>
                <w:b/>
                <w:bCs/>
                <w:sz w:val="20"/>
                <w:szCs w:val="20"/>
              </w:rPr>
              <w:t>Всего:</w:t>
            </w:r>
          </w:p>
        </w:tc>
        <w:tc>
          <w:tcPr>
            <w:tcW w:w="652" w:type="pct"/>
            <w:vAlign w:val="center"/>
          </w:tcPr>
          <w:p w14:paraId="1208F0A2" w14:textId="737FF528" w:rsidR="00587443" w:rsidRPr="00587443" w:rsidRDefault="009A27FC" w:rsidP="00587443">
            <w:pPr>
              <w:jc w:val="center"/>
              <w:rPr>
                <w:rFonts w:ascii="Times New Roman" w:eastAsia="Calibri" w:hAnsi="Times New Roman" w:cs="Times New Roman"/>
                <w:b/>
                <w:bCs/>
                <w:i/>
                <w:sz w:val="20"/>
                <w:szCs w:val="20"/>
              </w:rPr>
            </w:pPr>
            <w:r>
              <w:rPr>
                <w:rFonts w:ascii="Times New Roman" w:eastAsia="Calibri" w:hAnsi="Times New Roman" w:cs="Times New Roman"/>
                <w:b/>
                <w:bCs/>
                <w:i/>
                <w:sz w:val="20"/>
                <w:szCs w:val="20"/>
              </w:rPr>
              <w:t>94</w:t>
            </w:r>
          </w:p>
        </w:tc>
        <w:tc>
          <w:tcPr>
            <w:tcW w:w="605" w:type="pct"/>
          </w:tcPr>
          <w:p w14:paraId="7C0428E6" w14:textId="77777777" w:rsidR="00587443" w:rsidRPr="00587443" w:rsidRDefault="00587443" w:rsidP="00587443">
            <w:pPr>
              <w:rPr>
                <w:rFonts w:ascii="Times New Roman" w:eastAsia="Calibri" w:hAnsi="Times New Roman" w:cs="Times New Roman"/>
                <w:b/>
                <w:bCs/>
                <w:i/>
                <w:sz w:val="20"/>
                <w:szCs w:val="20"/>
              </w:rPr>
            </w:pPr>
          </w:p>
        </w:tc>
      </w:tr>
    </w:tbl>
    <w:p w14:paraId="5BA32B37" w14:textId="21FB1DE1" w:rsidR="00782EFC" w:rsidRDefault="00782EFC" w:rsidP="00782EFC">
      <w:pPr>
        <w:pStyle w:val="114"/>
        <w:jc w:val="both"/>
        <w:rPr>
          <w:rFonts w:ascii="Times New Roman" w:hAnsi="Times New Roman"/>
        </w:rPr>
      </w:pPr>
    </w:p>
    <w:bookmarkEnd w:id="30"/>
    <w:p w14:paraId="2FC98841" w14:textId="77777777" w:rsidR="006D1C4C" w:rsidRDefault="006D1C4C" w:rsidP="00782EFC">
      <w:pPr>
        <w:rPr>
          <w:rFonts w:ascii="Times New Roman" w:hAnsi="Times New Roman" w:cs="Times New Roman"/>
          <w:sz w:val="24"/>
          <w:szCs w:val="24"/>
        </w:rPr>
        <w:sectPr w:rsidR="006D1C4C" w:rsidSect="006D1C4C">
          <w:pgSz w:w="16838" w:h="11906" w:orient="landscape"/>
          <w:pgMar w:top="1701" w:right="1134" w:bottom="567" w:left="1134" w:header="709" w:footer="709" w:gutter="0"/>
          <w:cols w:space="708"/>
          <w:docGrid w:linePitch="360"/>
        </w:sectPr>
      </w:pPr>
    </w:p>
    <w:p w14:paraId="7CD4B185" w14:textId="1B448C5D" w:rsidR="00782EFC" w:rsidRDefault="00782EFC" w:rsidP="00782EFC">
      <w:pPr>
        <w:rPr>
          <w:rFonts w:ascii="Times New Roman" w:hAnsi="Times New Roman" w:cs="Times New Roman"/>
          <w:sz w:val="24"/>
          <w:szCs w:val="24"/>
        </w:rPr>
      </w:pPr>
    </w:p>
    <w:p w14:paraId="74F0D779" w14:textId="560A9AEA" w:rsidR="00782EFC" w:rsidRPr="00DF068E" w:rsidRDefault="00782EFC" w:rsidP="00782EFC">
      <w:pPr>
        <w:pStyle w:val="1f"/>
        <w:rPr>
          <w:rFonts w:ascii="Times New Roman" w:hAnsi="Times New Roman"/>
          <w:lang w:val="ru-RU"/>
        </w:rPr>
      </w:pPr>
      <w:bookmarkStart w:id="31" w:name="_Toc152334671"/>
      <w:bookmarkStart w:id="32" w:name="_Toc156294574"/>
      <w:bookmarkStart w:id="33" w:name="_Toc156825296"/>
      <w:r w:rsidRPr="00E11160">
        <w:rPr>
          <w:rFonts w:ascii="Times New Roman" w:hAnsi="Times New Roman"/>
        </w:rPr>
        <w:t xml:space="preserve">3. </w:t>
      </w:r>
      <w:r w:rsidRPr="008D2724">
        <w:rPr>
          <w:rFonts w:ascii="Times New Roman" w:hAnsi="Times New Roman"/>
        </w:rPr>
        <w:t xml:space="preserve">Условия реализации </w:t>
      </w:r>
      <w:bookmarkEnd w:id="31"/>
      <w:r w:rsidR="00DF068E">
        <w:rPr>
          <w:rFonts w:ascii="Times New Roman" w:hAnsi="Times New Roman"/>
          <w:lang w:val="ru-RU"/>
        </w:rPr>
        <w:t>ДИСЦИПЛИНЫ</w:t>
      </w:r>
      <w:bookmarkEnd w:id="32"/>
      <w:bookmarkEnd w:id="33"/>
    </w:p>
    <w:p w14:paraId="5687404E" w14:textId="77777777" w:rsidR="00782EFC" w:rsidRPr="00E11160" w:rsidRDefault="00782EFC" w:rsidP="00782EFC">
      <w:pPr>
        <w:pStyle w:val="114"/>
        <w:rPr>
          <w:rFonts w:ascii="Times New Roman" w:hAnsi="Times New Roman"/>
        </w:rPr>
      </w:pPr>
      <w:bookmarkStart w:id="34" w:name="_Toc152334672"/>
      <w:bookmarkStart w:id="35" w:name="_Toc156294575"/>
      <w:bookmarkStart w:id="36" w:name="_Toc156825297"/>
      <w:r w:rsidRPr="00E11160">
        <w:rPr>
          <w:rFonts w:ascii="Times New Roman" w:hAnsi="Times New Roman"/>
        </w:rPr>
        <w:t>3.1. Материально-техническое обеспечение</w:t>
      </w:r>
      <w:bookmarkEnd w:id="34"/>
      <w:bookmarkEnd w:id="35"/>
      <w:bookmarkEnd w:id="36"/>
    </w:p>
    <w:p w14:paraId="1DBADA36" w14:textId="7DF1A008" w:rsidR="00782EFC" w:rsidRPr="00FA680C" w:rsidRDefault="00676F58" w:rsidP="00A063ED">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Кабинет </w:t>
      </w:r>
      <w:r w:rsidRPr="00676F58">
        <w:rPr>
          <w:rFonts w:ascii="Times New Roman" w:hAnsi="Times New Roman" w:cs="Times New Roman"/>
          <w:bCs/>
          <w:sz w:val="24"/>
          <w:szCs w:val="24"/>
        </w:rPr>
        <w:t>«</w:t>
      </w:r>
      <w:r w:rsidRPr="00676F58">
        <w:rPr>
          <w:rFonts w:ascii="Times New Roman" w:hAnsi="Times New Roman" w:cs="Times New Roman"/>
          <w:bCs/>
          <w:iCs/>
          <w:sz w:val="24"/>
          <w:szCs w:val="24"/>
        </w:rPr>
        <w:t>Иностранного языка в профессиональной деятельности»</w:t>
      </w:r>
      <w:r w:rsidR="00782EFC" w:rsidRPr="00FA680C">
        <w:rPr>
          <w:rFonts w:ascii="Times New Roman" w:hAnsi="Times New Roman" w:cs="Times New Roman"/>
          <w:bCs/>
          <w:i/>
          <w:sz w:val="24"/>
          <w:szCs w:val="24"/>
        </w:rPr>
        <w:t xml:space="preserve">, </w:t>
      </w:r>
      <w:r w:rsidR="00782EFC" w:rsidRPr="00FA680C">
        <w:rPr>
          <w:rFonts w:ascii="Times New Roman" w:hAnsi="Times New Roman" w:cs="Times New Roman"/>
          <w:bCs/>
          <w:sz w:val="24"/>
          <w:szCs w:val="24"/>
        </w:rPr>
        <w:t>оснащенный</w:t>
      </w:r>
      <w:r>
        <w:rPr>
          <w:rFonts w:ascii="Times New Roman" w:hAnsi="Times New Roman" w:cs="Times New Roman"/>
          <w:bCs/>
          <w:sz w:val="24"/>
          <w:szCs w:val="24"/>
        </w:rPr>
        <w:t xml:space="preserve"> </w:t>
      </w:r>
      <w:r w:rsidR="00782EFC" w:rsidRPr="00FA680C">
        <w:rPr>
          <w:rFonts w:ascii="Times New Roman" w:hAnsi="Times New Roman" w:cs="Times New Roman"/>
          <w:bCs/>
          <w:iCs/>
          <w:sz w:val="24"/>
          <w:szCs w:val="24"/>
        </w:rPr>
        <w:t xml:space="preserve">в соответствии с приложением 3 </w:t>
      </w:r>
      <w:r w:rsidR="006D1C4C">
        <w:rPr>
          <w:rFonts w:ascii="Times New Roman" w:hAnsi="Times New Roman" w:cs="Times New Roman"/>
          <w:bCs/>
          <w:iCs/>
          <w:sz w:val="24"/>
          <w:szCs w:val="24"/>
        </w:rPr>
        <w:t>О</w:t>
      </w:r>
      <w:r w:rsidR="009A0AAA">
        <w:rPr>
          <w:rFonts w:ascii="Times New Roman" w:hAnsi="Times New Roman" w:cs="Times New Roman"/>
          <w:bCs/>
          <w:iCs/>
          <w:sz w:val="24"/>
          <w:szCs w:val="24"/>
        </w:rPr>
        <w:t>ПОП-П</w:t>
      </w:r>
      <w:r w:rsidR="00A063ED">
        <w:rPr>
          <w:rFonts w:ascii="Times New Roman" w:hAnsi="Times New Roman" w:cs="Times New Roman"/>
          <w:bCs/>
          <w:sz w:val="24"/>
          <w:szCs w:val="24"/>
        </w:rPr>
        <w:t>:</w:t>
      </w:r>
    </w:p>
    <w:p w14:paraId="184DFD75" w14:textId="77777777" w:rsidR="00A063ED" w:rsidRPr="00A063ED" w:rsidRDefault="0059410A" w:rsidP="00A063ED">
      <w:pPr>
        <w:pStyle w:val="114"/>
        <w:spacing w:after="0" w:line="240" w:lineRule="auto"/>
        <w:jc w:val="both"/>
        <w:rPr>
          <w:rFonts w:ascii="Times New Roman" w:eastAsia="Times New Roman" w:hAnsi="Times New Roman"/>
          <w:b w:val="0"/>
          <w:iCs/>
          <w:szCs w:val="28"/>
        </w:rPr>
      </w:pPr>
      <w:bookmarkStart w:id="37" w:name="_Toc152334673"/>
      <w:bookmarkStart w:id="38" w:name="_Toc156294576"/>
      <w:bookmarkStart w:id="39" w:name="_Toc156825298"/>
      <w:r w:rsidRPr="00A063ED">
        <w:rPr>
          <w:rFonts w:ascii="Times New Roman" w:eastAsia="Times New Roman" w:hAnsi="Times New Roman"/>
          <w:b w:val="0"/>
          <w:iCs/>
          <w:szCs w:val="28"/>
        </w:rPr>
        <w:t xml:space="preserve">Стол ученический по количеству обучающихся </w:t>
      </w:r>
    </w:p>
    <w:p w14:paraId="3839852B" w14:textId="77777777" w:rsidR="00A063ED" w:rsidRPr="00A063ED" w:rsidRDefault="0059410A" w:rsidP="00A063ED">
      <w:pPr>
        <w:pStyle w:val="114"/>
        <w:spacing w:after="0" w:line="240" w:lineRule="auto"/>
        <w:jc w:val="both"/>
        <w:rPr>
          <w:rFonts w:ascii="Times New Roman" w:eastAsia="Times New Roman" w:hAnsi="Times New Roman"/>
          <w:b w:val="0"/>
          <w:iCs/>
          <w:szCs w:val="28"/>
        </w:rPr>
      </w:pPr>
      <w:r w:rsidRPr="00A063ED">
        <w:rPr>
          <w:rFonts w:ascii="Times New Roman" w:eastAsia="Times New Roman" w:hAnsi="Times New Roman"/>
          <w:b w:val="0"/>
          <w:iCs/>
          <w:szCs w:val="28"/>
        </w:rPr>
        <w:t xml:space="preserve">Стул ученический по количеству обучающихся </w:t>
      </w:r>
    </w:p>
    <w:p w14:paraId="0C63B54D" w14:textId="77777777" w:rsidR="00A063ED" w:rsidRPr="00A063ED" w:rsidRDefault="0059410A" w:rsidP="00A063ED">
      <w:pPr>
        <w:pStyle w:val="114"/>
        <w:spacing w:after="0" w:line="240" w:lineRule="auto"/>
        <w:jc w:val="both"/>
        <w:rPr>
          <w:rFonts w:ascii="Times New Roman" w:eastAsia="Times New Roman" w:hAnsi="Times New Roman"/>
          <w:b w:val="0"/>
          <w:iCs/>
          <w:szCs w:val="28"/>
        </w:rPr>
      </w:pPr>
      <w:r w:rsidRPr="00A063ED">
        <w:rPr>
          <w:rFonts w:ascii="Times New Roman" w:eastAsia="Times New Roman" w:hAnsi="Times New Roman"/>
          <w:b w:val="0"/>
          <w:iCs/>
          <w:szCs w:val="28"/>
        </w:rPr>
        <w:t xml:space="preserve">Стол преподавателя </w:t>
      </w:r>
    </w:p>
    <w:p w14:paraId="6F9E4B02" w14:textId="15AC41C4" w:rsidR="0059410A" w:rsidRPr="00A063ED" w:rsidRDefault="0059410A" w:rsidP="00A063ED">
      <w:pPr>
        <w:pStyle w:val="114"/>
        <w:spacing w:after="0" w:line="240" w:lineRule="auto"/>
        <w:jc w:val="both"/>
        <w:rPr>
          <w:rFonts w:ascii="Times New Roman" w:hAnsi="Times New Roman"/>
          <w:b w:val="0"/>
        </w:rPr>
      </w:pPr>
      <w:r w:rsidRPr="00A063ED">
        <w:rPr>
          <w:rFonts w:ascii="Times New Roman" w:eastAsia="Times New Roman" w:hAnsi="Times New Roman"/>
          <w:b w:val="0"/>
          <w:iCs/>
          <w:szCs w:val="28"/>
        </w:rPr>
        <w:t>Стул преподавателя</w:t>
      </w:r>
    </w:p>
    <w:p w14:paraId="321144D8" w14:textId="4A490DAC" w:rsidR="0059410A" w:rsidRPr="00A063ED" w:rsidRDefault="0059410A" w:rsidP="00A063ED">
      <w:pPr>
        <w:pStyle w:val="114"/>
        <w:spacing w:after="0" w:line="240" w:lineRule="auto"/>
        <w:jc w:val="both"/>
        <w:rPr>
          <w:rFonts w:ascii="Times New Roman" w:hAnsi="Times New Roman"/>
          <w:b w:val="0"/>
        </w:rPr>
      </w:pPr>
      <w:r w:rsidRPr="00A063ED">
        <w:rPr>
          <w:rFonts w:ascii="Times New Roman" w:hAnsi="Times New Roman"/>
          <w:b w:val="0"/>
        </w:rPr>
        <w:t>Сетевой фильтр</w:t>
      </w:r>
    </w:p>
    <w:p w14:paraId="5B8AF140" w14:textId="77777777" w:rsidR="0059410A" w:rsidRPr="00A063ED" w:rsidRDefault="0059410A" w:rsidP="00A063ED">
      <w:pPr>
        <w:pStyle w:val="114"/>
        <w:spacing w:after="0" w:line="240" w:lineRule="auto"/>
        <w:jc w:val="both"/>
        <w:rPr>
          <w:rFonts w:ascii="Times New Roman" w:hAnsi="Times New Roman"/>
          <w:b w:val="0"/>
        </w:rPr>
      </w:pPr>
      <w:r w:rsidRPr="00A063ED">
        <w:rPr>
          <w:rFonts w:ascii="Times New Roman" w:hAnsi="Times New Roman"/>
          <w:b w:val="0"/>
        </w:rPr>
        <w:t>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w:t>
      </w:r>
    </w:p>
    <w:p w14:paraId="7126BC4F" w14:textId="40834777" w:rsidR="00367F9E" w:rsidRDefault="0059410A" w:rsidP="00A063ED">
      <w:pPr>
        <w:pStyle w:val="114"/>
        <w:spacing w:after="0" w:line="240" w:lineRule="auto"/>
        <w:jc w:val="both"/>
        <w:rPr>
          <w:rFonts w:ascii="Times New Roman" w:hAnsi="Times New Roman"/>
          <w:b w:val="0"/>
        </w:rPr>
      </w:pPr>
      <w:r w:rsidRPr="00A063ED">
        <w:rPr>
          <w:rFonts w:ascii="Times New Roman" w:hAnsi="Times New Roman"/>
          <w:b w:val="0"/>
        </w:rPr>
        <w:t>Доска меловая</w:t>
      </w:r>
    </w:p>
    <w:p w14:paraId="07597FC5" w14:textId="25EA3C9B" w:rsidR="00A063ED" w:rsidRPr="00A063ED" w:rsidRDefault="00A063ED" w:rsidP="00A063ED">
      <w:pPr>
        <w:pStyle w:val="114"/>
        <w:spacing w:after="0" w:line="240" w:lineRule="auto"/>
        <w:jc w:val="both"/>
        <w:rPr>
          <w:rFonts w:ascii="Times New Roman" w:hAnsi="Times New Roman"/>
          <w:b w:val="0"/>
        </w:rPr>
      </w:pPr>
      <w:r>
        <w:rPr>
          <w:rFonts w:ascii="Times New Roman" w:hAnsi="Times New Roman"/>
          <w:b w:val="0"/>
        </w:rPr>
        <w:t>Наглядные плакаты по соответствующим тематикам дисциплины</w:t>
      </w:r>
    </w:p>
    <w:p w14:paraId="695CFD18" w14:textId="77777777" w:rsidR="00A063ED" w:rsidRDefault="00A063ED" w:rsidP="00782EFC">
      <w:pPr>
        <w:pStyle w:val="114"/>
        <w:rPr>
          <w:rFonts w:ascii="Times New Roman" w:hAnsi="Times New Roman"/>
        </w:rPr>
      </w:pPr>
    </w:p>
    <w:p w14:paraId="7FD9D41E" w14:textId="77934F7A" w:rsidR="00782EFC" w:rsidRPr="00E11160" w:rsidRDefault="00782EFC" w:rsidP="00782EFC">
      <w:pPr>
        <w:pStyle w:val="114"/>
        <w:rPr>
          <w:rFonts w:ascii="Times New Roman" w:eastAsia="Times New Roman" w:hAnsi="Times New Roman"/>
        </w:rPr>
      </w:pPr>
      <w:r w:rsidRPr="00E11160">
        <w:rPr>
          <w:rFonts w:ascii="Times New Roman" w:hAnsi="Times New Roman"/>
        </w:rPr>
        <w:t>3.2. Учебно-методическое обеспечение</w:t>
      </w:r>
      <w:bookmarkEnd w:id="37"/>
      <w:bookmarkEnd w:id="38"/>
      <w:bookmarkEnd w:id="39"/>
    </w:p>
    <w:p w14:paraId="72CBBDF7" w14:textId="77777777" w:rsidR="006841BF" w:rsidRPr="00E11160" w:rsidRDefault="006841BF" w:rsidP="006841BF">
      <w:pPr>
        <w:pStyle w:val="a4"/>
        <w:spacing w:line="276" w:lineRule="auto"/>
        <w:ind w:left="0" w:firstLine="709"/>
        <w:rPr>
          <w:rFonts w:ascii="Times New Roman" w:hAnsi="Times New Roman" w:cs="Times New Roman"/>
          <w:b/>
          <w:sz w:val="24"/>
          <w:szCs w:val="24"/>
        </w:rPr>
      </w:pPr>
      <w:bookmarkStart w:id="40" w:name="_Hlk156820957"/>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271930F8" w14:textId="77777777" w:rsidR="00FC25A9" w:rsidRPr="00FC25A9" w:rsidRDefault="00FC25A9" w:rsidP="007542A0">
      <w:pPr>
        <w:numPr>
          <w:ilvl w:val="0"/>
          <w:numId w:val="3"/>
        </w:numPr>
        <w:tabs>
          <w:tab w:val="left" w:pos="1134"/>
        </w:tabs>
        <w:spacing w:after="200" w:line="276" w:lineRule="auto"/>
        <w:ind w:left="0" w:firstLine="567"/>
        <w:contextualSpacing/>
        <w:jc w:val="both"/>
        <w:rPr>
          <w:rFonts w:ascii="Times New Roman" w:eastAsia="Times New Roman" w:hAnsi="Times New Roman" w:cs="Times New Roman"/>
          <w:noProof/>
          <w:sz w:val="24"/>
          <w:szCs w:val="24"/>
          <w:lang w:eastAsia="ru-RU"/>
        </w:rPr>
      </w:pPr>
      <w:bookmarkStart w:id="41" w:name="_Toc152334674"/>
      <w:bookmarkStart w:id="42" w:name="_Toc156294577"/>
      <w:bookmarkStart w:id="43" w:name="_Toc156825299"/>
      <w:bookmarkEnd w:id="40"/>
      <w:r w:rsidRPr="00FC25A9">
        <w:rPr>
          <w:rFonts w:ascii="Times New Roman" w:eastAsia="Times New Roman" w:hAnsi="Times New Roman" w:cs="Times New Roman"/>
          <w:noProof/>
          <w:sz w:val="24"/>
          <w:szCs w:val="24"/>
          <w:lang w:eastAsia="ru-RU"/>
        </w:rPr>
        <w:t>Аитов, В. Ф.  Английский язык (А1-В1+) : учебное пособие для среднего профессионального образования / В. Ф. Аитов, В. М. Аитова, С. В. Кади. — 13-е изд., испр. и доп. — Москва : Издательство Юрайт, 2022. — 234 с. — (Профессиональное образование). — ISBN 978-5-534-08943-1. — Текст : электронный // Образовательная платформа Юрайт [сайт]. — URL: https://urait.ru/bcode/491941</w:t>
      </w:r>
    </w:p>
    <w:p w14:paraId="0C786C72" w14:textId="77777777" w:rsidR="00FC25A9" w:rsidRPr="00FC25A9" w:rsidRDefault="00FC25A9" w:rsidP="007542A0">
      <w:pPr>
        <w:numPr>
          <w:ilvl w:val="0"/>
          <w:numId w:val="3"/>
        </w:numPr>
        <w:tabs>
          <w:tab w:val="left" w:pos="1134"/>
        </w:tabs>
        <w:spacing w:after="200" w:line="276" w:lineRule="auto"/>
        <w:ind w:left="0" w:firstLine="709"/>
        <w:contextualSpacing/>
        <w:jc w:val="both"/>
        <w:rPr>
          <w:rFonts w:ascii="Times New Roman" w:eastAsia="Times New Roman" w:hAnsi="Times New Roman" w:cs="Times New Roman"/>
          <w:noProof/>
          <w:sz w:val="24"/>
          <w:szCs w:val="24"/>
          <w:lang w:eastAsia="ru-RU"/>
        </w:rPr>
      </w:pPr>
      <w:r w:rsidRPr="00FC25A9">
        <w:rPr>
          <w:rFonts w:ascii="Times New Roman" w:eastAsia="Times New Roman" w:hAnsi="Times New Roman" w:cs="Times New Roman"/>
          <w:noProof/>
          <w:sz w:val="24"/>
          <w:szCs w:val="24"/>
          <w:lang w:eastAsia="ru-RU"/>
        </w:rPr>
        <w:t>Коваленко, И. Ю.  Английский язык для инженеров : учебник и практикум для среднего профессионального образования / И. Ю. Коваленко. — Москва : Издательство Юрайт, 2022. — 278 с. — (Профессиональное образование). — ISBN 978-5-534-02712-9. — Текст : электронный // Образовательная платформа Юрайт [сайт]. — URL: https://urait.ru/bcode/489721</w:t>
      </w:r>
    </w:p>
    <w:p w14:paraId="02E4F66F" w14:textId="77777777" w:rsidR="00FC25A9" w:rsidRPr="00FC25A9" w:rsidRDefault="00FC25A9" w:rsidP="007542A0">
      <w:pPr>
        <w:numPr>
          <w:ilvl w:val="0"/>
          <w:numId w:val="3"/>
        </w:numPr>
        <w:tabs>
          <w:tab w:val="left" w:pos="1134"/>
        </w:tabs>
        <w:spacing w:after="200" w:line="276" w:lineRule="auto"/>
        <w:ind w:left="0" w:firstLine="709"/>
        <w:contextualSpacing/>
        <w:jc w:val="both"/>
        <w:rPr>
          <w:rFonts w:ascii="Times New Roman" w:eastAsia="Times New Roman" w:hAnsi="Times New Roman" w:cs="Times New Roman"/>
          <w:noProof/>
          <w:sz w:val="24"/>
          <w:szCs w:val="24"/>
          <w:lang w:eastAsia="ru-RU"/>
        </w:rPr>
      </w:pPr>
      <w:r w:rsidRPr="00FC25A9">
        <w:rPr>
          <w:rFonts w:ascii="Times New Roman" w:eastAsia="Times New Roman" w:hAnsi="Times New Roman" w:cs="Times New Roman"/>
          <w:noProof/>
          <w:sz w:val="24"/>
          <w:szCs w:val="24"/>
          <w:lang w:eastAsia="ru-RU"/>
        </w:rPr>
        <w:t>Кузьменкова, Ю. Б.  Английский язык + аудиозаписи : учебник и практикум для среднего профессионального образования / Ю. Б. Кузьменкова. — Москва : Издательство Юрайт, 2022. — 441 с. — (Профессиональное образование). — ISBN 978-5-534-00804-3. — Текст : электронный // Образовательная платформа Юрайт [сайт]. — URL: https://urait.ru/bcode/489640</w:t>
      </w:r>
    </w:p>
    <w:p w14:paraId="24CEA976" w14:textId="77777777" w:rsidR="00FC25A9" w:rsidRPr="00FC25A9" w:rsidRDefault="00FC25A9" w:rsidP="007542A0">
      <w:pPr>
        <w:numPr>
          <w:ilvl w:val="0"/>
          <w:numId w:val="3"/>
        </w:numPr>
        <w:tabs>
          <w:tab w:val="left" w:pos="1134"/>
        </w:tabs>
        <w:spacing w:after="200" w:line="276" w:lineRule="auto"/>
        <w:ind w:left="0" w:firstLine="709"/>
        <w:contextualSpacing/>
        <w:jc w:val="both"/>
        <w:rPr>
          <w:rFonts w:ascii="Times New Roman" w:eastAsia="Times New Roman" w:hAnsi="Times New Roman" w:cs="Times New Roman"/>
          <w:noProof/>
          <w:sz w:val="24"/>
          <w:szCs w:val="24"/>
          <w:lang w:eastAsia="ru-RU"/>
        </w:rPr>
      </w:pPr>
      <w:r w:rsidRPr="00FC25A9">
        <w:rPr>
          <w:rFonts w:ascii="Times New Roman" w:eastAsia="Times New Roman" w:hAnsi="Times New Roman" w:cs="Times New Roman"/>
          <w:noProof/>
          <w:sz w:val="24"/>
          <w:szCs w:val="24"/>
          <w:lang w:eastAsia="ru-RU"/>
        </w:rPr>
        <w:t>Литвинская, С. С. Английский язык для технических специальностей : учебное пособие / С.С. Литвинская. — Москва : ИНФРА-М, 2023. — 252 c. — (Среднее профессиональное образование). - ISBN 978-5-16-014535-8. - Текст : электронный. - URL: https://znanium.com/catalog/product/1902856</w:t>
      </w:r>
    </w:p>
    <w:p w14:paraId="0BDC13ED" w14:textId="2AAEBB6E" w:rsidR="00FC25A9" w:rsidRPr="00FC25A9" w:rsidRDefault="00FC25A9" w:rsidP="007542A0">
      <w:pPr>
        <w:numPr>
          <w:ilvl w:val="0"/>
          <w:numId w:val="3"/>
        </w:numPr>
        <w:tabs>
          <w:tab w:val="left" w:pos="1134"/>
        </w:tabs>
        <w:spacing w:after="200" w:line="276" w:lineRule="auto"/>
        <w:ind w:left="0" w:firstLine="709"/>
        <w:contextualSpacing/>
        <w:jc w:val="both"/>
        <w:rPr>
          <w:rFonts w:ascii="Times New Roman" w:eastAsia="Times New Roman" w:hAnsi="Times New Roman" w:cs="Times New Roman"/>
          <w:bCs/>
          <w:i/>
          <w:iCs/>
          <w:sz w:val="24"/>
          <w:szCs w:val="24"/>
          <w:lang w:eastAsia="ru-RU"/>
        </w:rPr>
      </w:pPr>
      <w:r w:rsidRPr="00FC25A9">
        <w:rPr>
          <w:rFonts w:ascii="Times New Roman" w:eastAsia="Times New Roman" w:hAnsi="Times New Roman" w:cs="Times New Roman"/>
          <w:noProof/>
          <w:sz w:val="24"/>
          <w:szCs w:val="24"/>
          <w:lang w:eastAsia="ru-RU"/>
        </w:rPr>
        <w:t>Маньковская, З. В. Английский язык в ситуациях повседневного делового общения : учебное пособие / З.В. Маньковская. — Москва : ИНФРА-М, 2021. — 223 с. — (Среднее профессиональное образование). - ISBN 978-5-16-014149-7. - Текст : электронный. - URL: https://znanium.com/catalog/product/1402441</w:t>
      </w:r>
    </w:p>
    <w:p w14:paraId="1B497793" w14:textId="2AD06412" w:rsidR="00FC25A9" w:rsidRPr="00FC25A9" w:rsidRDefault="00FC25A9" w:rsidP="00AA2755">
      <w:pPr>
        <w:tabs>
          <w:tab w:val="left" w:pos="1134"/>
        </w:tabs>
        <w:spacing w:after="200" w:line="276" w:lineRule="auto"/>
        <w:ind w:firstLine="710"/>
        <w:contextualSpacing/>
        <w:jc w:val="both"/>
        <w:rPr>
          <w:rFonts w:ascii="Times New Roman" w:eastAsia="Times New Roman" w:hAnsi="Times New Roman" w:cs="Times New Roman"/>
          <w:noProof/>
          <w:sz w:val="24"/>
          <w:szCs w:val="24"/>
          <w:lang w:eastAsia="ru-RU"/>
        </w:rPr>
      </w:pPr>
      <w:r>
        <w:rPr>
          <w:rFonts w:ascii="Times New Roman" w:eastAsia="Times New Roman" w:hAnsi="Times New Roman" w:cs="Times New Roman"/>
          <w:noProof/>
          <w:sz w:val="24"/>
          <w:szCs w:val="24"/>
          <w:lang w:eastAsia="ru-RU"/>
        </w:rPr>
        <w:t xml:space="preserve">6. </w:t>
      </w:r>
      <w:r w:rsidRPr="00FC25A9">
        <w:rPr>
          <w:rFonts w:ascii="Times New Roman" w:eastAsia="Times New Roman" w:hAnsi="Times New Roman" w:cs="Times New Roman"/>
          <w:noProof/>
          <w:sz w:val="24"/>
          <w:szCs w:val="24"/>
          <w:lang w:eastAsia="ru-RU"/>
        </w:rPr>
        <w:t>Виртуальный практикум: Engineering Mandatory Units=Основы инженерных знаний — URL: https://academia-moscow.ru/catalogue/5412/469259/</w:t>
      </w:r>
    </w:p>
    <w:p w14:paraId="47B86259" w14:textId="6235A200" w:rsidR="006841BF" w:rsidRPr="00DF068E" w:rsidRDefault="006841BF" w:rsidP="006841BF">
      <w:pPr>
        <w:pStyle w:val="1f"/>
        <w:rPr>
          <w:rFonts w:ascii="Times New Roman" w:hAnsi="Times New Roman"/>
          <w:b w:val="0"/>
          <w:bCs w:val="0"/>
          <w:lang w:val="ru-RU"/>
        </w:rPr>
      </w:pPr>
      <w:r w:rsidRPr="00E11160">
        <w:rPr>
          <w:rFonts w:ascii="Times New Roman" w:hAnsi="Times New Roman"/>
        </w:rPr>
        <w:lastRenderedPageBreak/>
        <w:t xml:space="preserve">4. Контроль и оценка результатов </w:t>
      </w:r>
      <w:r w:rsidR="00C422A9">
        <w:rPr>
          <w:rFonts w:ascii="Times New Roman" w:hAnsi="Times New Roman"/>
        </w:rPr>
        <w:br/>
      </w:r>
      <w:r w:rsidRPr="00E11160">
        <w:rPr>
          <w:rFonts w:ascii="Times New Roman" w:hAnsi="Times New Roman"/>
        </w:rPr>
        <w:t xml:space="preserve">освоения </w:t>
      </w:r>
      <w:bookmarkEnd w:id="41"/>
      <w:r w:rsidR="00DF068E">
        <w:rPr>
          <w:rFonts w:ascii="Times New Roman" w:hAnsi="Times New Roman"/>
          <w:lang w:val="ru-RU"/>
        </w:rPr>
        <w:t>ДИСЦИПЛИНЫ</w:t>
      </w:r>
      <w:bookmarkEnd w:id="42"/>
      <w:bookmarkEnd w:id="4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4"/>
        <w:gridCol w:w="3112"/>
      </w:tblGrid>
      <w:tr w:rsidR="000143A1" w:rsidRPr="00985111" w14:paraId="044F0D35" w14:textId="77777777" w:rsidTr="000143A1">
        <w:trPr>
          <w:trHeight w:val="519"/>
        </w:trPr>
        <w:tc>
          <w:tcPr>
            <w:tcW w:w="1543" w:type="pct"/>
            <w:vAlign w:val="center"/>
          </w:tcPr>
          <w:p w14:paraId="39543625" w14:textId="77777777" w:rsidR="000143A1" w:rsidRPr="00854F21" w:rsidRDefault="000143A1" w:rsidP="00587443">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840" w:type="pct"/>
            <w:vAlign w:val="center"/>
          </w:tcPr>
          <w:p w14:paraId="6EADEE39" w14:textId="77777777" w:rsidR="000143A1" w:rsidRPr="00854F21" w:rsidRDefault="000143A1" w:rsidP="00587443">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616" w:type="pct"/>
            <w:vAlign w:val="center"/>
          </w:tcPr>
          <w:p w14:paraId="2198F72C" w14:textId="77777777" w:rsidR="000143A1" w:rsidRPr="00854F21" w:rsidRDefault="000143A1" w:rsidP="00587443">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DB4EBA" w:rsidRPr="00985111" w14:paraId="1275BE40" w14:textId="77777777" w:rsidTr="00AD5821">
        <w:trPr>
          <w:trHeight w:val="698"/>
        </w:trPr>
        <w:tc>
          <w:tcPr>
            <w:tcW w:w="1543" w:type="pct"/>
            <w:tcBorders>
              <w:top w:val="single" w:sz="4" w:space="0" w:color="auto"/>
              <w:left w:val="single" w:sz="4" w:space="0" w:color="auto"/>
              <w:right w:val="single" w:sz="4" w:space="0" w:color="auto"/>
            </w:tcBorders>
          </w:tcPr>
          <w:p w14:paraId="58587144" w14:textId="77777777" w:rsidR="00DB4EBA" w:rsidRPr="00DB4EBA" w:rsidRDefault="00DB4EBA" w:rsidP="00DB4EBA">
            <w:pPr>
              <w:ind w:left="33"/>
              <w:rPr>
                <w:rFonts w:ascii="Times New Roman" w:hAnsi="Times New Roman"/>
                <w:b/>
              </w:rPr>
            </w:pPr>
            <w:r w:rsidRPr="00DB4EBA">
              <w:rPr>
                <w:rFonts w:ascii="Times New Roman" w:hAnsi="Times New Roman"/>
                <w:b/>
              </w:rPr>
              <w:t>Уметь:</w:t>
            </w:r>
          </w:p>
          <w:p w14:paraId="625E5DE6" w14:textId="0207784D" w:rsidR="00DB4EBA" w:rsidRDefault="00DB4EBA" w:rsidP="00DB4EBA">
            <w:pPr>
              <w:ind w:left="33"/>
              <w:rPr>
                <w:rFonts w:ascii="Times New Roman" w:hAnsi="Times New Roman"/>
              </w:rPr>
            </w:pPr>
            <w:r>
              <w:rPr>
                <w:rFonts w:ascii="Times New Roman" w:hAnsi="Times New Roman"/>
              </w:rPr>
              <w:t>- распознавать задачу и/или проблему в профессиональном и/или социальном контексте, анализировать и выделять её составные части;</w:t>
            </w:r>
          </w:p>
          <w:p w14:paraId="594520B0" w14:textId="403F8202" w:rsidR="00DB4EBA" w:rsidRDefault="00DB4EBA" w:rsidP="00DB4EBA">
            <w:pPr>
              <w:ind w:left="33"/>
              <w:rPr>
                <w:rFonts w:ascii="Times New Roman" w:hAnsi="Times New Roman"/>
              </w:rPr>
            </w:pPr>
            <w:r>
              <w:rPr>
                <w:rFonts w:ascii="Times New Roman" w:hAnsi="Times New Roman"/>
              </w:rPr>
              <w:t>- определять этапы решения задачи, составлять план действия, реализовывать составленный план, определять необходимые ресурсы;</w:t>
            </w:r>
          </w:p>
          <w:p w14:paraId="4C03DB80" w14:textId="74D12524" w:rsidR="00DB4EBA" w:rsidRDefault="00DB4EBA" w:rsidP="00DB4EBA">
            <w:pPr>
              <w:ind w:left="33"/>
              <w:rPr>
                <w:rFonts w:ascii="Times New Roman" w:hAnsi="Times New Roman"/>
              </w:rPr>
            </w:pPr>
            <w:r>
              <w:rPr>
                <w:rFonts w:ascii="Times New Roman" w:hAnsi="Times New Roman"/>
              </w:rPr>
              <w:t>- выявлять и эффективно искать информацию, необходимую для решения задачи и/или проблемы;</w:t>
            </w:r>
          </w:p>
          <w:p w14:paraId="4B0895FD" w14:textId="025DEA29" w:rsidR="00DB4EBA" w:rsidRDefault="00DB4EBA" w:rsidP="00DB4EBA">
            <w:pPr>
              <w:ind w:left="33"/>
              <w:rPr>
                <w:rFonts w:ascii="Times New Roman" w:hAnsi="Times New Roman"/>
              </w:rPr>
            </w:pPr>
            <w:r>
              <w:rPr>
                <w:rFonts w:ascii="Times New Roman" w:hAnsi="Times New Roman"/>
              </w:rPr>
              <w:t>- владеть актуальными методами работы в профессиональной и смежных сферах;</w:t>
            </w:r>
          </w:p>
          <w:p w14:paraId="634AE4DA" w14:textId="77777777" w:rsidR="00DB4EBA" w:rsidRDefault="00DB4EBA" w:rsidP="00DB4EBA">
            <w:pPr>
              <w:ind w:left="33"/>
              <w:rPr>
                <w:rFonts w:ascii="Times New Roman" w:hAnsi="Times New Roman"/>
              </w:rPr>
            </w:pPr>
            <w:r>
              <w:rPr>
                <w:rFonts w:ascii="Times New Roman" w:hAnsi="Times New Roman"/>
              </w:rPr>
              <w:t xml:space="preserve">оценивать результат и последствия своих действий (самостоятельно или с помощью наставника) </w:t>
            </w:r>
          </w:p>
          <w:p w14:paraId="4512ED93" w14:textId="77777777" w:rsidR="00DB4EBA" w:rsidRDefault="00DB4EBA" w:rsidP="00DB4EBA">
            <w:pPr>
              <w:ind w:left="33"/>
              <w:rPr>
                <w:rFonts w:ascii="Times New Roman" w:hAnsi="Times New Roman"/>
              </w:rPr>
            </w:pPr>
            <w:r>
              <w:rPr>
                <w:rFonts w:ascii="Times New Roman" w:hAnsi="Times New Roman"/>
              </w:rPr>
              <w:t>- проявлять гражданско-патриотическую позицию;</w:t>
            </w:r>
          </w:p>
          <w:p w14:paraId="6458F5B2" w14:textId="5F95FE36" w:rsidR="00DB4EBA" w:rsidRDefault="00DB4EBA" w:rsidP="00DB4EBA">
            <w:pPr>
              <w:ind w:left="33"/>
              <w:rPr>
                <w:rFonts w:ascii="Times New Roman" w:hAnsi="Times New Roman"/>
              </w:rPr>
            </w:pPr>
            <w:r>
              <w:rPr>
                <w:rFonts w:ascii="Times New Roman" w:hAnsi="Times New Roman"/>
              </w:rPr>
              <w:t>- демонстрировать осознанное поведение;</w:t>
            </w:r>
          </w:p>
          <w:p w14:paraId="55BA3243" w14:textId="77777777" w:rsidR="00DB4EBA" w:rsidRPr="00DB4EBA" w:rsidRDefault="00DB4EBA" w:rsidP="007542A0">
            <w:pPr>
              <w:numPr>
                <w:ilvl w:val="0"/>
                <w:numId w:val="4"/>
              </w:numPr>
              <w:tabs>
                <w:tab w:val="left" w:pos="317"/>
              </w:tabs>
              <w:ind w:left="33" w:hanging="33"/>
              <w:contextualSpacing/>
              <w:rPr>
                <w:rFonts w:ascii="Times New Roman" w:eastAsia="Times New Roman" w:hAnsi="Times New Roman" w:cs="Times New Roman"/>
                <w:bCs/>
                <w:noProof/>
                <w:lang w:eastAsia="ru-RU"/>
              </w:rPr>
            </w:pPr>
            <w:r>
              <w:rPr>
                <w:rFonts w:ascii="Times New Roman" w:hAnsi="Times New Roman"/>
              </w:rPr>
              <w:t xml:space="preserve">демонстрировать осознанное поведение; </w:t>
            </w:r>
          </w:p>
          <w:p w14:paraId="6A4248BF" w14:textId="77777777" w:rsidR="00DB4EBA" w:rsidRPr="00DB4EBA" w:rsidRDefault="00DB4EBA" w:rsidP="007542A0">
            <w:pPr>
              <w:numPr>
                <w:ilvl w:val="0"/>
                <w:numId w:val="4"/>
              </w:numPr>
              <w:tabs>
                <w:tab w:val="left" w:pos="317"/>
              </w:tabs>
              <w:ind w:left="33" w:hanging="33"/>
              <w:contextualSpacing/>
              <w:rPr>
                <w:rFonts w:ascii="Times New Roman" w:eastAsia="Times New Roman" w:hAnsi="Times New Roman" w:cs="Times New Roman"/>
                <w:bCs/>
                <w:noProof/>
                <w:lang w:eastAsia="ru-RU"/>
              </w:rPr>
            </w:pPr>
            <w:r>
              <w:rPr>
                <w:rFonts w:ascii="Times New Roman" w:hAnsi="Times New Roman"/>
              </w:rPr>
              <w:t xml:space="preserve">описывать значимость своей </w:t>
            </w:r>
            <w:r w:rsidRPr="00340CEB">
              <w:rPr>
                <w:rFonts w:ascii="Times New Roman" w:hAnsi="Times New Roman"/>
              </w:rPr>
              <w:t>специальности</w:t>
            </w:r>
            <w:r>
              <w:rPr>
                <w:rFonts w:ascii="Times New Roman" w:hAnsi="Times New Roman"/>
              </w:rPr>
              <w:t xml:space="preserve">; </w:t>
            </w:r>
          </w:p>
          <w:p w14:paraId="109B0EA2" w14:textId="327FC200" w:rsidR="00DB4EBA" w:rsidRDefault="00DB4EBA" w:rsidP="007542A0">
            <w:pPr>
              <w:numPr>
                <w:ilvl w:val="0"/>
                <w:numId w:val="4"/>
              </w:numPr>
              <w:tabs>
                <w:tab w:val="left" w:pos="317"/>
              </w:tabs>
              <w:ind w:left="33" w:hanging="33"/>
              <w:contextualSpacing/>
              <w:rPr>
                <w:rFonts w:ascii="Times New Roman" w:eastAsia="Times New Roman" w:hAnsi="Times New Roman" w:cs="Times New Roman"/>
                <w:bCs/>
                <w:noProof/>
                <w:lang w:eastAsia="ru-RU"/>
              </w:rPr>
            </w:pPr>
            <w:r>
              <w:rPr>
                <w:rFonts w:ascii="Times New Roman" w:hAnsi="Times New Roman"/>
              </w:rPr>
              <w:t>применять стандарты антикоррупционного поведения;</w:t>
            </w:r>
          </w:p>
          <w:p w14:paraId="0EFFB4EF" w14:textId="77777777" w:rsidR="00DB4EBA" w:rsidRDefault="00DB4EBA" w:rsidP="007542A0">
            <w:pPr>
              <w:numPr>
                <w:ilvl w:val="0"/>
                <w:numId w:val="4"/>
              </w:numPr>
              <w:tabs>
                <w:tab w:val="left" w:pos="317"/>
              </w:tabs>
              <w:ind w:left="33" w:hanging="33"/>
              <w:contextualSpacing/>
              <w:rPr>
                <w:rFonts w:ascii="Times New Roman" w:eastAsia="Times New Roman" w:hAnsi="Times New Roman" w:cs="Times New Roman"/>
                <w:bCs/>
                <w:noProof/>
                <w:lang w:eastAsia="ru-RU"/>
              </w:rPr>
            </w:pPr>
            <w:r w:rsidRPr="00DB4EBA">
              <w:rPr>
                <w:rFonts w:ascii="Times New Roman" w:eastAsia="Times New Roman" w:hAnsi="Times New Roman" w:cs="Times New Roman"/>
                <w:bCs/>
                <w:noProof/>
                <w:lang w:eastAsia="ru-RU"/>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2AEFCE96" w14:textId="77777777" w:rsidR="00DB4EBA" w:rsidRDefault="00DB4EBA" w:rsidP="007542A0">
            <w:pPr>
              <w:numPr>
                <w:ilvl w:val="0"/>
                <w:numId w:val="4"/>
              </w:numPr>
              <w:tabs>
                <w:tab w:val="left" w:pos="317"/>
              </w:tabs>
              <w:ind w:left="33" w:hanging="33"/>
              <w:contextualSpacing/>
              <w:rPr>
                <w:rFonts w:ascii="Times New Roman" w:eastAsia="Times New Roman" w:hAnsi="Times New Roman" w:cs="Times New Roman"/>
                <w:bCs/>
                <w:noProof/>
                <w:lang w:eastAsia="ru-RU"/>
              </w:rPr>
            </w:pPr>
            <w:r w:rsidRPr="00DB4EBA">
              <w:rPr>
                <w:rFonts w:ascii="Times New Roman" w:eastAsia="Times New Roman" w:hAnsi="Times New Roman" w:cs="Times New Roman"/>
                <w:bCs/>
                <w:noProof/>
                <w:lang w:eastAsia="ru-RU"/>
              </w:rPr>
              <w:t>участвовать в диалогах на знакомые общие и профессиональные темы;</w:t>
            </w:r>
          </w:p>
          <w:p w14:paraId="0FD03D96" w14:textId="77777777" w:rsidR="00DB4EBA" w:rsidRDefault="00DB4EBA" w:rsidP="007542A0">
            <w:pPr>
              <w:numPr>
                <w:ilvl w:val="0"/>
                <w:numId w:val="4"/>
              </w:numPr>
              <w:tabs>
                <w:tab w:val="left" w:pos="317"/>
              </w:tabs>
              <w:ind w:left="33" w:hanging="33"/>
              <w:contextualSpacing/>
              <w:rPr>
                <w:rFonts w:ascii="Times New Roman" w:eastAsia="Times New Roman" w:hAnsi="Times New Roman" w:cs="Times New Roman"/>
                <w:bCs/>
                <w:noProof/>
                <w:lang w:eastAsia="ru-RU"/>
              </w:rPr>
            </w:pPr>
            <w:r w:rsidRPr="00DB4EBA">
              <w:rPr>
                <w:rFonts w:ascii="Times New Roman" w:eastAsia="Times New Roman" w:hAnsi="Times New Roman" w:cs="Times New Roman"/>
                <w:bCs/>
                <w:noProof/>
                <w:lang w:eastAsia="ru-RU"/>
              </w:rPr>
              <w:t>строить простые высказывания о себе и о своей профессиональной деятельности;</w:t>
            </w:r>
          </w:p>
          <w:p w14:paraId="3184399C" w14:textId="77777777" w:rsidR="00DB4EBA" w:rsidRDefault="00DB4EBA" w:rsidP="007542A0">
            <w:pPr>
              <w:numPr>
                <w:ilvl w:val="0"/>
                <w:numId w:val="4"/>
              </w:numPr>
              <w:tabs>
                <w:tab w:val="left" w:pos="317"/>
              </w:tabs>
              <w:ind w:left="33" w:hanging="33"/>
              <w:contextualSpacing/>
              <w:rPr>
                <w:rFonts w:ascii="Times New Roman" w:eastAsia="Times New Roman" w:hAnsi="Times New Roman" w:cs="Times New Roman"/>
                <w:bCs/>
                <w:noProof/>
                <w:lang w:eastAsia="ru-RU"/>
              </w:rPr>
            </w:pPr>
            <w:r w:rsidRPr="00DB4EBA">
              <w:rPr>
                <w:rFonts w:ascii="Times New Roman" w:eastAsia="Times New Roman" w:hAnsi="Times New Roman" w:cs="Times New Roman"/>
                <w:bCs/>
                <w:noProof/>
                <w:lang w:eastAsia="ru-RU"/>
              </w:rPr>
              <w:lastRenderedPageBreak/>
              <w:t>кратко обосновывать и объяснять свои действия (текущие и планируемые);</w:t>
            </w:r>
          </w:p>
          <w:p w14:paraId="51F0EB73" w14:textId="2F7B8AAF" w:rsidR="00DB4EBA" w:rsidRPr="00DB4EBA" w:rsidRDefault="00DB4EBA" w:rsidP="007542A0">
            <w:pPr>
              <w:numPr>
                <w:ilvl w:val="0"/>
                <w:numId w:val="4"/>
              </w:numPr>
              <w:tabs>
                <w:tab w:val="left" w:pos="317"/>
              </w:tabs>
              <w:ind w:left="33" w:hanging="33"/>
              <w:contextualSpacing/>
              <w:rPr>
                <w:rFonts w:ascii="Times New Roman" w:eastAsia="Times New Roman" w:hAnsi="Times New Roman" w:cs="Times New Roman"/>
                <w:bCs/>
                <w:noProof/>
                <w:lang w:eastAsia="ru-RU"/>
              </w:rPr>
            </w:pPr>
            <w:r w:rsidRPr="00DB4EBA">
              <w:rPr>
                <w:rFonts w:ascii="Times New Roman" w:eastAsia="Times New Roman" w:hAnsi="Times New Roman" w:cs="Times New Roman"/>
                <w:bCs/>
                <w:noProof/>
                <w:lang w:eastAsia="ru-RU"/>
              </w:rPr>
              <w:t>писать простые связные сообщения на знакомые или интересующие профессиональные темы</w:t>
            </w:r>
          </w:p>
        </w:tc>
        <w:tc>
          <w:tcPr>
            <w:tcW w:w="1840" w:type="pct"/>
            <w:tcBorders>
              <w:top w:val="single" w:sz="4" w:space="0" w:color="auto"/>
              <w:left w:val="single" w:sz="4" w:space="0" w:color="auto"/>
              <w:right w:val="single" w:sz="4" w:space="0" w:color="auto"/>
            </w:tcBorders>
          </w:tcPr>
          <w:p w14:paraId="6CCB5F6B" w14:textId="6AA4A72A" w:rsidR="00DB4EBA" w:rsidRDefault="00DB4EBA" w:rsidP="00DB4EBA">
            <w:pPr>
              <w:ind w:left="33"/>
              <w:rPr>
                <w:rFonts w:ascii="Times New Roman" w:hAnsi="Times New Roman"/>
              </w:rPr>
            </w:pPr>
            <w:r>
              <w:rPr>
                <w:rFonts w:ascii="Times New Roman" w:hAnsi="Times New Roman"/>
              </w:rPr>
              <w:lastRenderedPageBreak/>
              <w:t>- распознает задачу и/или проблему в профессиональном и/или социальном контексте, анализирует и выделяет её составные части;</w:t>
            </w:r>
          </w:p>
          <w:p w14:paraId="5118833B" w14:textId="0D8FDA67" w:rsidR="00DB4EBA" w:rsidRDefault="00DB4EBA" w:rsidP="00DB4EBA">
            <w:pPr>
              <w:ind w:left="33"/>
              <w:rPr>
                <w:rFonts w:ascii="Times New Roman" w:hAnsi="Times New Roman"/>
              </w:rPr>
            </w:pPr>
            <w:r>
              <w:rPr>
                <w:rFonts w:ascii="Times New Roman" w:hAnsi="Times New Roman"/>
              </w:rPr>
              <w:t>- определяет этапы решения задачи, составляет план действия, реализовывает составленный план, определяет необходимые ресурсы;</w:t>
            </w:r>
          </w:p>
          <w:p w14:paraId="346F55E9" w14:textId="50D94379" w:rsidR="00DB4EBA" w:rsidRDefault="00DB4EBA" w:rsidP="00DB4EBA">
            <w:pPr>
              <w:ind w:left="33"/>
              <w:rPr>
                <w:rFonts w:ascii="Times New Roman" w:hAnsi="Times New Roman"/>
              </w:rPr>
            </w:pPr>
            <w:r>
              <w:rPr>
                <w:rFonts w:ascii="Times New Roman" w:hAnsi="Times New Roman"/>
              </w:rPr>
              <w:t>- выявляет и эффективно ищет информацию, необходимую для решения задачи и/или проблемы;</w:t>
            </w:r>
          </w:p>
          <w:p w14:paraId="2E3F9F91" w14:textId="2EFBBAA3" w:rsidR="00DB4EBA" w:rsidRDefault="00DB4EBA" w:rsidP="00DB4EBA">
            <w:pPr>
              <w:ind w:left="33"/>
              <w:rPr>
                <w:rFonts w:ascii="Times New Roman" w:hAnsi="Times New Roman"/>
              </w:rPr>
            </w:pPr>
            <w:r>
              <w:rPr>
                <w:rFonts w:ascii="Times New Roman" w:hAnsi="Times New Roman"/>
              </w:rPr>
              <w:t>- владеет актуальными методами работы в профессиональной и смежных сферах;</w:t>
            </w:r>
          </w:p>
          <w:p w14:paraId="59D941EF" w14:textId="484B0AAF" w:rsidR="00DB4EBA" w:rsidRDefault="00F82930" w:rsidP="00DB4EBA">
            <w:pPr>
              <w:ind w:left="33"/>
              <w:rPr>
                <w:rFonts w:ascii="Times New Roman" w:hAnsi="Times New Roman"/>
              </w:rPr>
            </w:pPr>
            <w:r>
              <w:rPr>
                <w:rFonts w:ascii="Times New Roman" w:hAnsi="Times New Roman"/>
              </w:rPr>
              <w:t xml:space="preserve">- </w:t>
            </w:r>
            <w:r w:rsidR="00DB4EBA">
              <w:rPr>
                <w:rFonts w:ascii="Times New Roman" w:hAnsi="Times New Roman"/>
              </w:rPr>
              <w:t xml:space="preserve">оценивает результат и последствия своих действий (самостоятельно или с помощью наставника) </w:t>
            </w:r>
          </w:p>
          <w:p w14:paraId="1344C509" w14:textId="77777777" w:rsidR="00DB4EBA" w:rsidRDefault="00DB4EBA" w:rsidP="00DB4EBA">
            <w:pPr>
              <w:ind w:left="33"/>
              <w:rPr>
                <w:rFonts w:ascii="Times New Roman" w:hAnsi="Times New Roman"/>
              </w:rPr>
            </w:pPr>
            <w:r>
              <w:rPr>
                <w:rFonts w:ascii="Times New Roman" w:hAnsi="Times New Roman"/>
              </w:rPr>
              <w:t xml:space="preserve">- проявляет гражданско-патриотическую позицию; </w:t>
            </w:r>
          </w:p>
          <w:p w14:paraId="7EC359DE" w14:textId="4F152FF6" w:rsidR="00DB4EBA" w:rsidRDefault="00DB4EBA" w:rsidP="00DB4EBA">
            <w:pPr>
              <w:ind w:left="33"/>
              <w:rPr>
                <w:rFonts w:ascii="Times New Roman" w:hAnsi="Times New Roman"/>
              </w:rPr>
            </w:pPr>
            <w:r>
              <w:rPr>
                <w:rFonts w:ascii="Times New Roman" w:hAnsi="Times New Roman"/>
              </w:rPr>
              <w:t>- демонстрирует осознанное поведение;</w:t>
            </w:r>
          </w:p>
          <w:p w14:paraId="122DD325" w14:textId="77777777" w:rsidR="00DB4EBA" w:rsidRPr="00DB4EBA" w:rsidRDefault="00DB4EBA" w:rsidP="007542A0">
            <w:pPr>
              <w:numPr>
                <w:ilvl w:val="0"/>
                <w:numId w:val="4"/>
              </w:numPr>
              <w:tabs>
                <w:tab w:val="left" w:pos="175"/>
              </w:tabs>
              <w:ind w:left="33" w:hanging="33"/>
              <w:contextualSpacing/>
              <w:rPr>
                <w:rFonts w:ascii="Times New Roman" w:eastAsia="Times New Roman" w:hAnsi="Times New Roman" w:cs="Times New Roman"/>
                <w:bCs/>
                <w:noProof/>
                <w:lang w:eastAsia="ru-RU"/>
              </w:rPr>
            </w:pPr>
            <w:r>
              <w:rPr>
                <w:rFonts w:ascii="Times New Roman" w:hAnsi="Times New Roman"/>
              </w:rPr>
              <w:t xml:space="preserve">демонстрирует осознанное поведение; </w:t>
            </w:r>
          </w:p>
          <w:p w14:paraId="22866918" w14:textId="77777777" w:rsidR="00DB4EBA" w:rsidRPr="00DB4EBA" w:rsidRDefault="00DB4EBA" w:rsidP="007542A0">
            <w:pPr>
              <w:numPr>
                <w:ilvl w:val="0"/>
                <w:numId w:val="4"/>
              </w:numPr>
              <w:tabs>
                <w:tab w:val="left" w:pos="175"/>
              </w:tabs>
              <w:ind w:left="33" w:hanging="33"/>
              <w:contextualSpacing/>
              <w:rPr>
                <w:rFonts w:ascii="Times New Roman" w:eastAsia="Times New Roman" w:hAnsi="Times New Roman" w:cs="Times New Roman"/>
                <w:bCs/>
                <w:noProof/>
                <w:lang w:eastAsia="ru-RU"/>
              </w:rPr>
            </w:pPr>
            <w:r>
              <w:rPr>
                <w:rFonts w:ascii="Times New Roman" w:hAnsi="Times New Roman"/>
              </w:rPr>
              <w:t xml:space="preserve">описывает значимость своей </w:t>
            </w:r>
            <w:r w:rsidRPr="00340CEB">
              <w:rPr>
                <w:rFonts w:ascii="Times New Roman" w:hAnsi="Times New Roman"/>
              </w:rPr>
              <w:t>специальности</w:t>
            </w:r>
            <w:r>
              <w:rPr>
                <w:rFonts w:ascii="Times New Roman" w:hAnsi="Times New Roman"/>
              </w:rPr>
              <w:t xml:space="preserve">; </w:t>
            </w:r>
          </w:p>
          <w:p w14:paraId="275B9701" w14:textId="40AA140A" w:rsidR="00DB4EBA" w:rsidRDefault="00DB4EBA" w:rsidP="007542A0">
            <w:pPr>
              <w:numPr>
                <w:ilvl w:val="0"/>
                <w:numId w:val="4"/>
              </w:numPr>
              <w:tabs>
                <w:tab w:val="left" w:pos="175"/>
              </w:tabs>
              <w:ind w:left="33" w:hanging="33"/>
              <w:contextualSpacing/>
              <w:rPr>
                <w:rFonts w:ascii="Times New Roman" w:eastAsia="Times New Roman" w:hAnsi="Times New Roman" w:cs="Times New Roman"/>
                <w:bCs/>
                <w:noProof/>
                <w:lang w:eastAsia="ru-RU"/>
              </w:rPr>
            </w:pPr>
            <w:r>
              <w:rPr>
                <w:rFonts w:ascii="Times New Roman" w:hAnsi="Times New Roman"/>
              </w:rPr>
              <w:t>применяет стандарты антикоррупционного поведения;</w:t>
            </w:r>
          </w:p>
          <w:p w14:paraId="7FBCD6DA" w14:textId="020BAB52" w:rsidR="00DB4EBA" w:rsidRDefault="00DB4EBA" w:rsidP="007542A0">
            <w:pPr>
              <w:numPr>
                <w:ilvl w:val="0"/>
                <w:numId w:val="4"/>
              </w:numPr>
              <w:tabs>
                <w:tab w:val="left" w:pos="175"/>
              </w:tabs>
              <w:ind w:left="33" w:hanging="33"/>
              <w:contextualSpacing/>
              <w:rPr>
                <w:rFonts w:ascii="Times New Roman" w:eastAsia="Times New Roman" w:hAnsi="Times New Roman" w:cs="Times New Roman"/>
                <w:bCs/>
                <w:noProof/>
                <w:lang w:eastAsia="ru-RU"/>
              </w:rPr>
            </w:pPr>
            <w:r w:rsidRPr="00DB4EBA">
              <w:rPr>
                <w:rFonts w:ascii="Times New Roman" w:eastAsia="Times New Roman" w:hAnsi="Times New Roman" w:cs="Times New Roman"/>
                <w:bCs/>
                <w:noProof/>
                <w:lang w:eastAsia="ru-RU"/>
              </w:rPr>
              <w:t>понима</w:t>
            </w:r>
            <w:r>
              <w:rPr>
                <w:rFonts w:ascii="Times New Roman" w:eastAsia="Times New Roman" w:hAnsi="Times New Roman" w:cs="Times New Roman"/>
                <w:bCs/>
                <w:noProof/>
                <w:lang w:eastAsia="ru-RU"/>
              </w:rPr>
              <w:t>ет</w:t>
            </w:r>
            <w:r w:rsidRPr="00DB4EBA">
              <w:rPr>
                <w:rFonts w:ascii="Times New Roman" w:eastAsia="Times New Roman" w:hAnsi="Times New Roman" w:cs="Times New Roman"/>
                <w:bCs/>
                <w:noProof/>
                <w:lang w:eastAsia="ru-RU"/>
              </w:rPr>
              <w:t xml:space="preserve"> общий смысл четко произнесенных высказываний на известные темы (профессиональные и бытовые), понима</w:t>
            </w:r>
            <w:r>
              <w:rPr>
                <w:rFonts w:ascii="Times New Roman" w:eastAsia="Times New Roman" w:hAnsi="Times New Roman" w:cs="Times New Roman"/>
                <w:bCs/>
                <w:noProof/>
                <w:lang w:eastAsia="ru-RU"/>
              </w:rPr>
              <w:t>ет</w:t>
            </w:r>
            <w:r w:rsidRPr="00DB4EBA">
              <w:rPr>
                <w:rFonts w:ascii="Times New Roman" w:eastAsia="Times New Roman" w:hAnsi="Times New Roman" w:cs="Times New Roman"/>
                <w:bCs/>
                <w:noProof/>
                <w:lang w:eastAsia="ru-RU"/>
              </w:rPr>
              <w:t xml:space="preserve"> тексты на базовые профессиональные темы;</w:t>
            </w:r>
          </w:p>
          <w:p w14:paraId="0A8B7311" w14:textId="23AD0D4F" w:rsidR="00DB4EBA" w:rsidRDefault="00DB4EBA" w:rsidP="007542A0">
            <w:pPr>
              <w:numPr>
                <w:ilvl w:val="0"/>
                <w:numId w:val="4"/>
              </w:numPr>
              <w:tabs>
                <w:tab w:val="left" w:pos="175"/>
              </w:tabs>
              <w:ind w:left="33" w:hanging="33"/>
              <w:contextualSpacing/>
              <w:rPr>
                <w:rFonts w:ascii="Times New Roman" w:eastAsia="Times New Roman" w:hAnsi="Times New Roman" w:cs="Times New Roman"/>
                <w:bCs/>
                <w:noProof/>
                <w:lang w:eastAsia="ru-RU"/>
              </w:rPr>
            </w:pPr>
            <w:r w:rsidRPr="00DB4EBA">
              <w:rPr>
                <w:rFonts w:ascii="Times New Roman" w:eastAsia="Times New Roman" w:hAnsi="Times New Roman" w:cs="Times New Roman"/>
                <w:bCs/>
                <w:noProof/>
                <w:lang w:eastAsia="ru-RU"/>
              </w:rPr>
              <w:t>участв</w:t>
            </w:r>
            <w:r>
              <w:rPr>
                <w:rFonts w:ascii="Times New Roman" w:eastAsia="Times New Roman" w:hAnsi="Times New Roman" w:cs="Times New Roman"/>
                <w:bCs/>
                <w:noProof/>
                <w:lang w:eastAsia="ru-RU"/>
              </w:rPr>
              <w:t>ует</w:t>
            </w:r>
            <w:r w:rsidRPr="00DB4EBA">
              <w:rPr>
                <w:rFonts w:ascii="Times New Roman" w:eastAsia="Times New Roman" w:hAnsi="Times New Roman" w:cs="Times New Roman"/>
                <w:bCs/>
                <w:noProof/>
                <w:lang w:eastAsia="ru-RU"/>
              </w:rPr>
              <w:t xml:space="preserve"> в диалогах на знакомые общие и профессиональные темы;</w:t>
            </w:r>
          </w:p>
          <w:p w14:paraId="22CA0F0C" w14:textId="3599923B" w:rsidR="00DB4EBA" w:rsidRDefault="00DB4EBA" w:rsidP="007542A0">
            <w:pPr>
              <w:numPr>
                <w:ilvl w:val="0"/>
                <w:numId w:val="4"/>
              </w:numPr>
              <w:tabs>
                <w:tab w:val="left" w:pos="175"/>
              </w:tabs>
              <w:ind w:left="33" w:hanging="33"/>
              <w:contextualSpacing/>
              <w:rPr>
                <w:rFonts w:ascii="Times New Roman" w:eastAsia="Times New Roman" w:hAnsi="Times New Roman" w:cs="Times New Roman"/>
                <w:bCs/>
                <w:noProof/>
                <w:lang w:eastAsia="ru-RU"/>
              </w:rPr>
            </w:pPr>
            <w:r w:rsidRPr="00DB4EBA">
              <w:rPr>
                <w:rFonts w:ascii="Times New Roman" w:eastAsia="Times New Roman" w:hAnsi="Times New Roman" w:cs="Times New Roman"/>
                <w:bCs/>
                <w:noProof/>
                <w:lang w:eastAsia="ru-RU"/>
              </w:rPr>
              <w:t>строит простые высказывания о себе и о своей профессиональной деятельности;</w:t>
            </w:r>
          </w:p>
          <w:p w14:paraId="106744E3" w14:textId="77777777" w:rsidR="001746A7" w:rsidRDefault="00DB4EBA" w:rsidP="007542A0">
            <w:pPr>
              <w:numPr>
                <w:ilvl w:val="0"/>
                <w:numId w:val="4"/>
              </w:numPr>
              <w:tabs>
                <w:tab w:val="left" w:pos="175"/>
              </w:tabs>
              <w:ind w:left="33" w:hanging="33"/>
              <w:contextualSpacing/>
              <w:rPr>
                <w:rFonts w:ascii="Times New Roman" w:eastAsia="Times New Roman" w:hAnsi="Times New Roman" w:cs="Times New Roman"/>
                <w:bCs/>
                <w:noProof/>
                <w:lang w:eastAsia="ru-RU"/>
              </w:rPr>
            </w:pPr>
            <w:r w:rsidRPr="00DB4EBA">
              <w:rPr>
                <w:rFonts w:ascii="Times New Roman" w:eastAsia="Times New Roman" w:hAnsi="Times New Roman" w:cs="Times New Roman"/>
                <w:bCs/>
                <w:noProof/>
                <w:lang w:eastAsia="ru-RU"/>
              </w:rPr>
              <w:t>кратко обосновыва</w:t>
            </w:r>
            <w:r w:rsidR="001746A7">
              <w:rPr>
                <w:rFonts w:ascii="Times New Roman" w:eastAsia="Times New Roman" w:hAnsi="Times New Roman" w:cs="Times New Roman"/>
                <w:bCs/>
                <w:noProof/>
                <w:lang w:eastAsia="ru-RU"/>
              </w:rPr>
              <w:t>ет</w:t>
            </w:r>
            <w:r w:rsidRPr="00DB4EBA">
              <w:rPr>
                <w:rFonts w:ascii="Times New Roman" w:eastAsia="Times New Roman" w:hAnsi="Times New Roman" w:cs="Times New Roman"/>
                <w:bCs/>
                <w:noProof/>
                <w:lang w:eastAsia="ru-RU"/>
              </w:rPr>
              <w:t xml:space="preserve"> и объясня</w:t>
            </w:r>
            <w:r w:rsidR="001746A7">
              <w:rPr>
                <w:rFonts w:ascii="Times New Roman" w:eastAsia="Times New Roman" w:hAnsi="Times New Roman" w:cs="Times New Roman"/>
                <w:bCs/>
                <w:noProof/>
                <w:lang w:eastAsia="ru-RU"/>
              </w:rPr>
              <w:t>ет</w:t>
            </w:r>
            <w:r w:rsidRPr="00DB4EBA">
              <w:rPr>
                <w:rFonts w:ascii="Times New Roman" w:eastAsia="Times New Roman" w:hAnsi="Times New Roman" w:cs="Times New Roman"/>
                <w:bCs/>
                <w:noProof/>
                <w:lang w:eastAsia="ru-RU"/>
              </w:rPr>
              <w:t xml:space="preserve"> свои действия (текущие и планируемые);</w:t>
            </w:r>
          </w:p>
          <w:p w14:paraId="22858A93" w14:textId="2F97F729" w:rsidR="00DB4EBA" w:rsidRPr="001746A7" w:rsidRDefault="00DB4EBA" w:rsidP="007542A0">
            <w:pPr>
              <w:numPr>
                <w:ilvl w:val="0"/>
                <w:numId w:val="4"/>
              </w:numPr>
              <w:tabs>
                <w:tab w:val="left" w:pos="175"/>
              </w:tabs>
              <w:ind w:left="33" w:hanging="33"/>
              <w:contextualSpacing/>
              <w:rPr>
                <w:rFonts w:ascii="Times New Roman" w:eastAsia="Times New Roman" w:hAnsi="Times New Roman" w:cs="Times New Roman"/>
                <w:bCs/>
                <w:noProof/>
                <w:lang w:eastAsia="ru-RU"/>
              </w:rPr>
            </w:pPr>
            <w:r w:rsidRPr="001746A7">
              <w:rPr>
                <w:rFonts w:ascii="Times New Roman" w:eastAsia="Times New Roman" w:hAnsi="Times New Roman" w:cs="Times New Roman"/>
                <w:bCs/>
                <w:noProof/>
                <w:lang w:eastAsia="ru-RU"/>
              </w:rPr>
              <w:t>пи</w:t>
            </w:r>
            <w:r w:rsidR="001746A7">
              <w:rPr>
                <w:rFonts w:ascii="Times New Roman" w:eastAsia="Times New Roman" w:hAnsi="Times New Roman" w:cs="Times New Roman"/>
                <w:bCs/>
                <w:noProof/>
                <w:lang w:eastAsia="ru-RU"/>
              </w:rPr>
              <w:t>шет</w:t>
            </w:r>
            <w:r w:rsidRPr="001746A7">
              <w:rPr>
                <w:rFonts w:ascii="Times New Roman" w:eastAsia="Times New Roman" w:hAnsi="Times New Roman" w:cs="Times New Roman"/>
                <w:bCs/>
                <w:noProof/>
                <w:lang w:eastAsia="ru-RU"/>
              </w:rPr>
              <w:t xml:space="preserve"> простые связные сообщения на знакомые или интересующие профессиональные темы</w:t>
            </w:r>
          </w:p>
        </w:tc>
        <w:tc>
          <w:tcPr>
            <w:tcW w:w="1616" w:type="pct"/>
          </w:tcPr>
          <w:p w14:paraId="6B706EDF" w14:textId="77777777" w:rsidR="00DB4EBA" w:rsidRPr="00AA2755" w:rsidRDefault="00DB4EBA" w:rsidP="00DB4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b/>
                <w:szCs w:val="24"/>
                <w:lang w:eastAsia="ru-RU"/>
              </w:rPr>
            </w:pPr>
            <w:r w:rsidRPr="00AA2755">
              <w:rPr>
                <w:rFonts w:ascii="Times New Roman" w:eastAsia="Times New Roman" w:hAnsi="Times New Roman" w:cs="Times New Roman"/>
                <w:b/>
                <w:szCs w:val="24"/>
                <w:lang w:eastAsia="ru-RU"/>
              </w:rPr>
              <w:t xml:space="preserve">Текущий контроль: </w:t>
            </w:r>
          </w:p>
          <w:p w14:paraId="535A4A0F" w14:textId="77777777" w:rsidR="00DB4EBA" w:rsidRPr="00AA2755" w:rsidRDefault="00DB4EBA" w:rsidP="00DB4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noProof/>
                <w:szCs w:val="24"/>
                <w:lang w:eastAsia="ru-RU"/>
              </w:rPr>
            </w:pPr>
            <w:r w:rsidRPr="00AA2755">
              <w:rPr>
                <w:rFonts w:ascii="Times New Roman" w:eastAsia="Times New Roman" w:hAnsi="Times New Roman" w:cs="Times New Roman"/>
                <w:noProof/>
                <w:szCs w:val="24"/>
                <w:lang w:eastAsia="ru-RU"/>
              </w:rPr>
              <w:t>экспертная оценка правильности составления диалогов, ответов на заданную тему,</w:t>
            </w:r>
          </w:p>
          <w:p w14:paraId="49D814C3" w14:textId="77777777" w:rsidR="00DB4EBA" w:rsidRPr="00AA2755" w:rsidRDefault="00DB4EBA" w:rsidP="00DB4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noProof/>
                <w:szCs w:val="24"/>
                <w:lang w:eastAsia="ru-RU"/>
              </w:rPr>
            </w:pPr>
            <w:r w:rsidRPr="00AA2755">
              <w:rPr>
                <w:rFonts w:ascii="Times New Roman" w:eastAsia="Times New Roman" w:hAnsi="Times New Roman" w:cs="Times New Roman"/>
                <w:noProof/>
                <w:szCs w:val="24"/>
                <w:lang w:eastAsia="ru-RU"/>
              </w:rPr>
              <w:t>терминологический диктант;</w:t>
            </w:r>
          </w:p>
          <w:p w14:paraId="01A16B97" w14:textId="77777777" w:rsidR="00DB4EBA" w:rsidRPr="00AA2755" w:rsidRDefault="00DB4EBA" w:rsidP="00DB4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noProof/>
                <w:szCs w:val="24"/>
                <w:lang w:eastAsia="ru-RU"/>
              </w:rPr>
            </w:pPr>
            <w:r w:rsidRPr="00AA2755">
              <w:rPr>
                <w:rFonts w:ascii="Times New Roman" w:eastAsia="Times New Roman" w:hAnsi="Times New Roman" w:cs="Times New Roman"/>
                <w:noProof/>
                <w:szCs w:val="24"/>
                <w:lang w:eastAsia="ru-RU"/>
              </w:rPr>
              <w:t xml:space="preserve">тестирование; </w:t>
            </w:r>
          </w:p>
          <w:p w14:paraId="28A91ECD" w14:textId="77777777" w:rsidR="00DB4EBA" w:rsidRPr="00AA2755" w:rsidRDefault="00DB4EBA" w:rsidP="00DB4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noProof/>
                <w:szCs w:val="24"/>
                <w:lang w:eastAsia="ru-RU"/>
              </w:rPr>
            </w:pPr>
            <w:r w:rsidRPr="00AA2755">
              <w:rPr>
                <w:rFonts w:ascii="Times New Roman" w:eastAsia="Times New Roman" w:hAnsi="Times New Roman" w:cs="Times New Roman"/>
                <w:noProof/>
                <w:szCs w:val="24"/>
                <w:lang w:eastAsia="ru-RU"/>
              </w:rPr>
              <w:t>устный опрос;</w:t>
            </w:r>
          </w:p>
          <w:p w14:paraId="7B0F78FC" w14:textId="77777777" w:rsidR="00DB4EBA" w:rsidRPr="00AA2755" w:rsidRDefault="00DB4EBA" w:rsidP="00DB4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noProof/>
                <w:szCs w:val="24"/>
                <w:lang w:eastAsia="ru-RU"/>
              </w:rPr>
            </w:pPr>
            <w:r w:rsidRPr="00AA2755">
              <w:rPr>
                <w:rFonts w:ascii="Times New Roman" w:eastAsia="Times New Roman" w:hAnsi="Times New Roman" w:cs="Times New Roman"/>
                <w:noProof/>
                <w:szCs w:val="24"/>
                <w:lang w:eastAsia="ru-RU"/>
              </w:rPr>
              <w:t>аудирование;</w:t>
            </w:r>
          </w:p>
          <w:p w14:paraId="1BA15113" w14:textId="77777777" w:rsidR="00DB4EBA" w:rsidRPr="00AA2755" w:rsidRDefault="00DB4EBA" w:rsidP="00DB4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noProof/>
                <w:szCs w:val="24"/>
                <w:lang w:eastAsia="ru-RU"/>
              </w:rPr>
            </w:pPr>
            <w:r w:rsidRPr="00AA2755">
              <w:rPr>
                <w:rFonts w:ascii="Times New Roman" w:eastAsia="Times New Roman" w:hAnsi="Times New Roman" w:cs="Times New Roman"/>
                <w:noProof/>
                <w:szCs w:val="24"/>
                <w:lang w:eastAsia="ru-RU"/>
              </w:rPr>
              <w:t>проектные задания;</w:t>
            </w:r>
          </w:p>
          <w:p w14:paraId="16B008F7" w14:textId="77777777" w:rsidR="00DB4EBA" w:rsidRPr="00AA2755" w:rsidRDefault="00DB4EBA" w:rsidP="00DB4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noProof/>
                <w:szCs w:val="24"/>
                <w:lang w:eastAsia="ru-RU"/>
              </w:rPr>
            </w:pPr>
            <w:r w:rsidRPr="00AA2755">
              <w:rPr>
                <w:rFonts w:ascii="Times New Roman" w:eastAsia="Times New Roman" w:hAnsi="Times New Roman" w:cs="Times New Roman"/>
                <w:noProof/>
                <w:szCs w:val="24"/>
                <w:lang w:eastAsia="ru-RU"/>
              </w:rPr>
              <w:t>контрольный перевод;</w:t>
            </w:r>
          </w:p>
          <w:p w14:paraId="7A54B502" w14:textId="77777777" w:rsidR="00DB4EBA" w:rsidRPr="00AA2755" w:rsidRDefault="00DB4EBA" w:rsidP="00DB4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szCs w:val="24"/>
                <w:lang w:eastAsia="ru-RU"/>
              </w:rPr>
            </w:pPr>
            <w:r w:rsidRPr="00AA2755">
              <w:rPr>
                <w:rFonts w:ascii="Times New Roman" w:eastAsia="Times New Roman" w:hAnsi="Times New Roman" w:cs="Times New Roman"/>
                <w:noProof/>
                <w:szCs w:val="24"/>
                <w:lang w:eastAsia="ru-RU"/>
              </w:rPr>
              <w:t>защита творческих работ.</w:t>
            </w:r>
          </w:p>
          <w:p w14:paraId="1EB1004B" w14:textId="77777777" w:rsidR="00DB4EBA" w:rsidRPr="00AA2755" w:rsidRDefault="00DB4EBA" w:rsidP="00DB4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szCs w:val="24"/>
                <w:lang w:eastAsia="ru-RU"/>
              </w:rPr>
            </w:pPr>
            <w:r w:rsidRPr="00AA2755">
              <w:rPr>
                <w:rFonts w:ascii="Times New Roman" w:eastAsia="Times New Roman" w:hAnsi="Times New Roman" w:cs="Times New Roman"/>
                <w:b/>
                <w:szCs w:val="24"/>
                <w:lang w:eastAsia="ru-RU"/>
              </w:rPr>
              <w:t>Промежуточная аттестация</w:t>
            </w:r>
          </w:p>
          <w:p w14:paraId="462EF4E5" w14:textId="561B2BE9" w:rsidR="00DB4EBA" w:rsidRPr="005F59C7" w:rsidRDefault="00DB4EBA" w:rsidP="00DB4EBA">
            <w:pPr>
              <w:suppressAutoHyphens/>
              <w:contextualSpacing/>
              <w:rPr>
                <w:rFonts w:ascii="Times New Roman" w:hAnsi="Times New Roman" w:cs="Times New Roman"/>
                <w:i/>
                <w:sz w:val="24"/>
                <w:szCs w:val="24"/>
              </w:rPr>
            </w:pPr>
          </w:p>
        </w:tc>
      </w:tr>
      <w:tr w:rsidR="00DB4EBA" w:rsidRPr="00985111" w14:paraId="2FBFDD4E" w14:textId="77777777" w:rsidTr="00AD5821">
        <w:trPr>
          <w:trHeight w:val="698"/>
        </w:trPr>
        <w:tc>
          <w:tcPr>
            <w:tcW w:w="1543" w:type="pct"/>
            <w:tcBorders>
              <w:top w:val="single" w:sz="4" w:space="0" w:color="auto"/>
              <w:left w:val="single" w:sz="4" w:space="0" w:color="auto"/>
              <w:bottom w:val="single" w:sz="4" w:space="0" w:color="auto"/>
              <w:right w:val="single" w:sz="4" w:space="0" w:color="auto"/>
            </w:tcBorders>
            <w:shd w:val="clear" w:color="auto" w:fill="auto"/>
          </w:tcPr>
          <w:p w14:paraId="7CC54763" w14:textId="78F1D0A9" w:rsidR="00DB4EBA" w:rsidRPr="00DB4EBA" w:rsidRDefault="00DB4EBA" w:rsidP="00DB4EBA">
            <w:pPr>
              <w:rPr>
                <w:rFonts w:ascii="Times New Roman" w:hAnsi="Times New Roman"/>
                <w:b/>
              </w:rPr>
            </w:pPr>
            <w:r w:rsidRPr="00DB4EBA">
              <w:rPr>
                <w:rFonts w:ascii="Times New Roman" w:hAnsi="Times New Roman"/>
                <w:b/>
              </w:rPr>
              <w:lastRenderedPageBreak/>
              <w:t xml:space="preserve">Знать: </w:t>
            </w:r>
          </w:p>
          <w:p w14:paraId="09042392" w14:textId="4AFE8116" w:rsidR="00DB4EBA" w:rsidRDefault="00DB4EBA" w:rsidP="00DB4EBA">
            <w:pPr>
              <w:rPr>
                <w:rFonts w:ascii="Times New Roman" w:hAnsi="Times New Roman"/>
              </w:rPr>
            </w:pPr>
            <w:r>
              <w:rPr>
                <w:rFonts w:ascii="Times New Roman" w:hAnsi="Times New Roman"/>
              </w:rPr>
              <w:t>- актуальный профессиональный и социальный контекст, в котором приходится работать и жить;</w:t>
            </w:r>
          </w:p>
          <w:p w14:paraId="7ED551BB" w14:textId="1FCDBB63" w:rsidR="00DB4EBA" w:rsidRDefault="00DB4EBA" w:rsidP="00DB4EBA">
            <w:pPr>
              <w:rPr>
                <w:rFonts w:ascii="Times New Roman" w:hAnsi="Times New Roman"/>
              </w:rPr>
            </w:pPr>
            <w:r>
              <w:rPr>
                <w:rFonts w:ascii="Times New Roman" w:hAnsi="Times New Roman"/>
              </w:rPr>
              <w:t>- структуру плана для решения задач, алгоритмы выполнения работ в профессиональной и смежных областях;</w:t>
            </w:r>
          </w:p>
          <w:p w14:paraId="58AD6DE4" w14:textId="21D9F2CB" w:rsidR="00DB4EBA" w:rsidRDefault="00DB4EBA" w:rsidP="00DB4EBA">
            <w:pPr>
              <w:rPr>
                <w:rFonts w:ascii="Times New Roman" w:hAnsi="Times New Roman"/>
              </w:rPr>
            </w:pPr>
            <w:r>
              <w:rPr>
                <w:rFonts w:ascii="Times New Roman" w:hAnsi="Times New Roman"/>
              </w:rPr>
              <w:t>- основные источники информации и ресурсы для решения задач и/или проблем в профессиональном и/или социальном контексте;</w:t>
            </w:r>
          </w:p>
          <w:p w14:paraId="105DA085" w14:textId="6655ECE9" w:rsidR="00DB4EBA" w:rsidRDefault="00DB4EBA" w:rsidP="00DB4EBA">
            <w:pPr>
              <w:rPr>
                <w:rFonts w:ascii="Times New Roman" w:hAnsi="Times New Roman"/>
              </w:rPr>
            </w:pPr>
            <w:r>
              <w:rPr>
                <w:rFonts w:ascii="Times New Roman" w:hAnsi="Times New Roman"/>
              </w:rPr>
              <w:t>- методы работы в профессиональной и смежных сферах;</w:t>
            </w:r>
          </w:p>
          <w:p w14:paraId="342C8DA6" w14:textId="77777777" w:rsidR="00272427" w:rsidRDefault="00DB4EBA" w:rsidP="00DB4EBA">
            <w:pPr>
              <w:rPr>
                <w:rFonts w:ascii="Times New Roman" w:hAnsi="Times New Roman"/>
              </w:rPr>
            </w:pPr>
            <w:r>
              <w:rPr>
                <w:rFonts w:ascii="Times New Roman" w:hAnsi="Times New Roman"/>
              </w:rPr>
              <w:t>- порядок оценки результатов решения задач профессиональной деятельн</w:t>
            </w:r>
            <w:r w:rsidR="00272427">
              <w:rPr>
                <w:rFonts w:ascii="Times New Roman" w:hAnsi="Times New Roman"/>
              </w:rPr>
              <w:t>ости;</w:t>
            </w:r>
          </w:p>
          <w:p w14:paraId="5CB3EA5A" w14:textId="472F522F" w:rsidR="00DB4EBA" w:rsidRDefault="00272427" w:rsidP="00DB4EBA">
            <w:pPr>
              <w:rPr>
                <w:rFonts w:ascii="Times New Roman" w:hAnsi="Times New Roman"/>
              </w:rPr>
            </w:pPr>
            <w:r>
              <w:rPr>
                <w:rFonts w:ascii="Times New Roman" w:hAnsi="Times New Roman"/>
              </w:rPr>
              <w:t>-</w:t>
            </w:r>
            <w:r w:rsidR="00DB4EBA">
              <w:rPr>
                <w:rFonts w:ascii="Times New Roman" w:hAnsi="Times New Roman"/>
              </w:rPr>
              <w:t xml:space="preserve"> сущность гражданско-патриотической позиции;</w:t>
            </w:r>
          </w:p>
          <w:p w14:paraId="7D325BFA" w14:textId="77777777" w:rsidR="00DB4EBA" w:rsidRDefault="00DB4EBA" w:rsidP="00DB4EBA">
            <w:pPr>
              <w:rPr>
                <w:rFonts w:ascii="Times New Roman" w:hAnsi="Times New Roman"/>
              </w:rPr>
            </w:pPr>
            <w:r>
              <w:rPr>
                <w:rFonts w:ascii="Times New Roman" w:hAnsi="Times New Roman"/>
              </w:rPr>
              <w:t>традиционных общечеловеческих ценностей, в том числе с учетом гармонизации межнациональных и межрелигиозных отношений;</w:t>
            </w:r>
          </w:p>
          <w:p w14:paraId="0FFF8B7F" w14:textId="77777777" w:rsidR="00DB4EBA" w:rsidRDefault="00DB4EBA" w:rsidP="00DB4EBA">
            <w:pPr>
              <w:rPr>
                <w:rFonts w:ascii="Times New Roman" w:hAnsi="Times New Roman"/>
              </w:rPr>
            </w:pPr>
            <w:r>
              <w:rPr>
                <w:rFonts w:ascii="Times New Roman" w:hAnsi="Times New Roman"/>
              </w:rPr>
              <w:t xml:space="preserve">значимость профессиональной деятельности по </w:t>
            </w:r>
            <w:r w:rsidRPr="00340CEB">
              <w:rPr>
                <w:rFonts w:ascii="Times New Roman" w:hAnsi="Times New Roman"/>
              </w:rPr>
              <w:t>специальности</w:t>
            </w:r>
            <w:r>
              <w:rPr>
                <w:rFonts w:ascii="Times New Roman" w:hAnsi="Times New Roman"/>
              </w:rPr>
              <w:t>;</w:t>
            </w:r>
          </w:p>
          <w:p w14:paraId="5484A545" w14:textId="77777777" w:rsidR="00DB4EBA" w:rsidRDefault="00DB4EBA" w:rsidP="00DB4EBA">
            <w:pPr>
              <w:rPr>
                <w:rFonts w:ascii="Times New Roman" w:hAnsi="Times New Roman"/>
              </w:rPr>
            </w:pPr>
            <w:r>
              <w:rPr>
                <w:rFonts w:ascii="Times New Roman" w:hAnsi="Times New Roman"/>
              </w:rPr>
              <w:t>стандарты антикоррупционного поведения и последствия его нарушения;</w:t>
            </w:r>
          </w:p>
          <w:p w14:paraId="2AEEC67B" w14:textId="0284CA84" w:rsidR="00DB4EBA" w:rsidRDefault="00DB4EBA" w:rsidP="00DB4EBA">
            <w:pPr>
              <w:rPr>
                <w:rFonts w:ascii="Times New Roman" w:hAnsi="Times New Roman"/>
              </w:rPr>
            </w:pPr>
            <w:r>
              <w:rPr>
                <w:rFonts w:ascii="Times New Roman" w:hAnsi="Times New Roman"/>
              </w:rPr>
              <w:t>- правила построения простых и сложных предложений на профессиональные темы;</w:t>
            </w:r>
          </w:p>
          <w:p w14:paraId="254132A1" w14:textId="16C3E36A" w:rsidR="00DB4EBA" w:rsidRDefault="00DB4EBA" w:rsidP="00DB4EBA">
            <w:pPr>
              <w:rPr>
                <w:rFonts w:ascii="Times New Roman" w:hAnsi="Times New Roman"/>
              </w:rPr>
            </w:pPr>
            <w:r>
              <w:rPr>
                <w:rFonts w:ascii="Times New Roman" w:hAnsi="Times New Roman"/>
              </w:rPr>
              <w:t>- основные общеупотребительные глаголы (бытовая и профессиональная лексика);</w:t>
            </w:r>
          </w:p>
          <w:p w14:paraId="51400B13" w14:textId="24CF81E2" w:rsidR="00DB4EBA" w:rsidRDefault="00DB4EBA" w:rsidP="00DB4EBA">
            <w:pPr>
              <w:rPr>
                <w:rFonts w:ascii="Times New Roman" w:hAnsi="Times New Roman"/>
              </w:rPr>
            </w:pPr>
            <w:r>
              <w:rPr>
                <w:rFonts w:ascii="Times New Roman" w:hAnsi="Times New Roman"/>
              </w:rPr>
              <w:lastRenderedPageBreak/>
              <w:t>- лексический минимум, относящийся к описанию предметов, средств и процессов профессиональной деятельности;</w:t>
            </w:r>
          </w:p>
          <w:p w14:paraId="20F5C7C6" w14:textId="378D254E" w:rsidR="00DB4EBA" w:rsidRDefault="00DB4EBA" w:rsidP="00DB4EBA">
            <w:pPr>
              <w:rPr>
                <w:rFonts w:ascii="Times New Roman" w:hAnsi="Times New Roman"/>
              </w:rPr>
            </w:pPr>
            <w:r>
              <w:rPr>
                <w:rFonts w:ascii="Times New Roman" w:hAnsi="Times New Roman"/>
              </w:rPr>
              <w:t>- особенности произношения;</w:t>
            </w:r>
          </w:p>
          <w:p w14:paraId="03A0F83E" w14:textId="0FFDB1AD" w:rsidR="00DB4EBA" w:rsidRPr="00AA2755" w:rsidRDefault="00DB4EBA" w:rsidP="007542A0">
            <w:pPr>
              <w:numPr>
                <w:ilvl w:val="0"/>
                <w:numId w:val="4"/>
              </w:numPr>
              <w:tabs>
                <w:tab w:val="left" w:pos="317"/>
              </w:tabs>
              <w:ind w:left="0" w:firstLine="0"/>
              <w:contextualSpacing/>
              <w:rPr>
                <w:rFonts w:ascii="Times New Roman" w:eastAsia="Times New Roman" w:hAnsi="Times New Roman" w:cs="Times New Roman"/>
                <w:bCs/>
                <w:noProof/>
                <w:lang w:eastAsia="ru-RU"/>
              </w:rPr>
            </w:pPr>
            <w:r>
              <w:rPr>
                <w:rFonts w:ascii="Times New Roman" w:hAnsi="Times New Roman"/>
              </w:rPr>
              <w:t>правила чтения текстов профессиональной направленности</w:t>
            </w:r>
          </w:p>
        </w:tc>
        <w:tc>
          <w:tcPr>
            <w:tcW w:w="1840" w:type="pct"/>
          </w:tcPr>
          <w:p w14:paraId="58537DE0" w14:textId="1054B174" w:rsidR="001746A7" w:rsidRPr="000D0FC1" w:rsidRDefault="001746A7" w:rsidP="001746A7">
            <w:pPr>
              <w:suppressAutoHyphens/>
              <w:contextualSpacing/>
              <w:rPr>
                <w:rFonts w:ascii="Times New Roman" w:hAnsi="Times New Roman" w:cs="Times New Roman"/>
                <w:bCs/>
              </w:rPr>
            </w:pPr>
            <w:r w:rsidRPr="000D0FC1">
              <w:rPr>
                <w:rFonts w:ascii="Times New Roman" w:hAnsi="Times New Roman" w:cs="Times New Roman"/>
                <w:bCs/>
              </w:rPr>
              <w:lastRenderedPageBreak/>
              <w:t>- знает актуальный профессиональный и социальный контекст, в котором приходится работать и жить;</w:t>
            </w:r>
          </w:p>
          <w:p w14:paraId="1610EC45" w14:textId="16765310" w:rsidR="001746A7" w:rsidRPr="000D0FC1" w:rsidRDefault="001746A7" w:rsidP="001746A7">
            <w:pPr>
              <w:suppressAutoHyphens/>
              <w:contextualSpacing/>
              <w:rPr>
                <w:rFonts w:ascii="Times New Roman" w:hAnsi="Times New Roman" w:cs="Times New Roman"/>
                <w:bCs/>
              </w:rPr>
            </w:pPr>
            <w:r w:rsidRPr="000D0FC1">
              <w:rPr>
                <w:rFonts w:ascii="Times New Roman" w:hAnsi="Times New Roman" w:cs="Times New Roman"/>
                <w:bCs/>
              </w:rPr>
              <w:t xml:space="preserve">- </w:t>
            </w:r>
            <w:r w:rsidR="00272427">
              <w:rPr>
                <w:rFonts w:ascii="Times New Roman" w:hAnsi="Times New Roman" w:cs="Times New Roman"/>
                <w:bCs/>
              </w:rPr>
              <w:t xml:space="preserve">формирует </w:t>
            </w:r>
            <w:r w:rsidRPr="000D0FC1">
              <w:rPr>
                <w:rFonts w:ascii="Times New Roman" w:hAnsi="Times New Roman" w:cs="Times New Roman"/>
                <w:bCs/>
              </w:rPr>
              <w:t>структуру плана для решения задач, алгоритмы выполнения работ в профессиональной и смежных областях;</w:t>
            </w:r>
          </w:p>
          <w:p w14:paraId="2244CA24" w14:textId="6D4DEA0C" w:rsidR="001746A7" w:rsidRPr="000D0FC1" w:rsidRDefault="001746A7" w:rsidP="001746A7">
            <w:pPr>
              <w:suppressAutoHyphens/>
              <w:contextualSpacing/>
              <w:rPr>
                <w:rFonts w:ascii="Times New Roman" w:hAnsi="Times New Roman" w:cs="Times New Roman"/>
                <w:bCs/>
              </w:rPr>
            </w:pPr>
            <w:r w:rsidRPr="000D0FC1">
              <w:rPr>
                <w:rFonts w:ascii="Times New Roman" w:hAnsi="Times New Roman" w:cs="Times New Roman"/>
                <w:bCs/>
              </w:rPr>
              <w:t xml:space="preserve">- </w:t>
            </w:r>
            <w:r w:rsidR="00272427">
              <w:rPr>
                <w:rFonts w:ascii="Times New Roman" w:hAnsi="Times New Roman" w:cs="Times New Roman"/>
                <w:bCs/>
              </w:rPr>
              <w:t xml:space="preserve">использует </w:t>
            </w:r>
            <w:r w:rsidRPr="000D0FC1">
              <w:rPr>
                <w:rFonts w:ascii="Times New Roman"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p w14:paraId="440B8DF6" w14:textId="77183DA1" w:rsidR="001746A7" w:rsidRPr="000D0FC1" w:rsidRDefault="001746A7" w:rsidP="001746A7">
            <w:pPr>
              <w:suppressAutoHyphens/>
              <w:contextualSpacing/>
              <w:rPr>
                <w:rFonts w:ascii="Times New Roman" w:hAnsi="Times New Roman" w:cs="Times New Roman"/>
                <w:bCs/>
              </w:rPr>
            </w:pPr>
            <w:r w:rsidRPr="000D0FC1">
              <w:rPr>
                <w:rFonts w:ascii="Times New Roman" w:hAnsi="Times New Roman" w:cs="Times New Roman"/>
                <w:bCs/>
              </w:rPr>
              <w:t xml:space="preserve">- </w:t>
            </w:r>
            <w:r w:rsidR="00272427">
              <w:rPr>
                <w:rFonts w:ascii="Times New Roman" w:hAnsi="Times New Roman" w:cs="Times New Roman"/>
                <w:bCs/>
              </w:rPr>
              <w:t xml:space="preserve">применяет </w:t>
            </w:r>
            <w:r w:rsidRPr="000D0FC1">
              <w:rPr>
                <w:rFonts w:ascii="Times New Roman" w:hAnsi="Times New Roman" w:cs="Times New Roman"/>
                <w:bCs/>
              </w:rPr>
              <w:t>методы работы в профессиональной и смежных сферах;</w:t>
            </w:r>
          </w:p>
          <w:p w14:paraId="1CDADD9B" w14:textId="77777777" w:rsidR="00272427" w:rsidRDefault="001746A7" w:rsidP="001746A7">
            <w:pPr>
              <w:suppressAutoHyphens/>
              <w:contextualSpacing/>
              <w:rPr>
                <w:rFonts w:ascii="Times New Roman" w:hAnsi="Times New Roman" w:cs="Times New Roman"/>
                <w:bCs/>
              </w:rPr>
            </w:pPr>
            <w:r w:rsidRPr="000D0FC1">
              <w:rPr>
                <w:rFonts w:ascii="Times New Roman" w:hAnsi="Times New Roman" w:cs="Times New Roman"/>
                <w:bCs/>
              </w:rPr>
              <w:t>-</w:t>
            </w:r>
            <w:r w:rsidR="00272427">
              <w:rPr>
                <w:rFonts w:ascii="Times New Roman" w:hAnsi="Times New Roman" w:cs="Times New Roman"/>
                <w:bCs/>
              </w:rPr>
              <w:t xml:space="preserve"> использует</w:t>
            </w:r>
            <w:r w:rsidRPr="000D0FC1">
              <w:rPr>
                <w:rFonts w:ascii="Times New Roman" w:hAnsi="Times New Roman" w:cs="Times New Roman"/>
                <w:bCs/>
              </w:rPr>
              <w:t xml:space="preserve"> порядок оценки результатов решения зада</w:t>
            </w:r>
            <w:r w:rsidR="00272427">
              <w:rPr>
                <w:rFonts w:ascii="Times New Roman" w:hAnsi="Times New Roman" w:cs="Times New Roman"/>
                <w:bCs/>
              </w:rPr>
              <w:t>ч профессиональной деятельности;</w:t>
            </w:r>
            <w:r w:rsidRPr="000D0FC1">
              <w:rPr>
                <w:rFonts w:ascii="Times New Roman" w:hAnsi="Times New Roman" w:cs="Times New Roman"/>
                <w:bCs/>
              </w:rPr>
              <w:t xml:space="preserve"> </w:t>
            </w:r>
          </w:p>
          <w:p w14:paraId="0A51E9C4" w14:textId="17CFE041" w:rsidR="001746A7" w:rsidRPr="000D0FC1" w:rsidRDefault="00272427" w:rsidP="001746A7">
            <w:pPr>
              <w:suppressAutoHyphens/>
              <w:contextualSpacing/>
              <w:rPr>
                <w:rFonts w:ascii="Times New Roman" w:hAnsi="Times New Roman" w:cs="Times New Roman"/>
                <w:bCs/>
              </w:rPr>
            </w:pPr>
            <w:r>
              <w:rPr>
                <w:rFonts w:ascii="Times New Roman" w:hAnsi="Times New Roman" w:cs="Times New Roman"/>
                <w:bCs/>
              </w:rPr>
              <w:t xml:space="preserve">- понимает </w:t>
            </w:r>
            <w:r w:rsidR="001746A7" w:rsidRPr="000D0FC1">
              <w:rPr>
                <w:rFonts w:ascii="Times New Roman" w:hAnsi="Times New Roman" w:cs="Times New Roman"/>
                <w:bCs/>
              </w:rPr>
              <w:t>сущность гражданско-патриотической позиции;</w:t>
            </w:r>
          </w:p>
          <w:p w14:paraId="0381BE0D" w14:textId="52352F85" w:rsidR="001746A7" w:rsidRPr="000D0FC1" w:rsidRDefault="000D0FC1" w:rsidP="001746A7">
            <w:pPr>
              <w:suppressAutoHyphens/>
              <w:contextualSpacing/>
              <w:rPr>
                <w:rFonts w:ascii="Times New Roman" w:hAnsi="Times New Roman" w:cs="Times New Roman"/>
                <w:bCs/>
              </w:rPr>
            </w:pPr>
            <w:r>
              <w:rPr>
                <w:rFonts w:ascii="Times New Roman" w:hAnsi="Times New Roman" w:cs="Times New Roman"/>
                <w:bCs/>
              </w:rPr>
              <w:t xml:space="preserve">- </w:t>
            </w:r>
            <w:r w:rsidR="002525CB">
              <w:rPr>
                <w:rFonts w:ascii="Times New Roman" w:hAnsi="Times New Roman" w:cs="Times New Roman"/>
                <w:bCs/>
              </w:rPr>
              <w:t xml:space="preserve">применяет </w:t>
            </w:r>
            <w:r w:rsidR="001746A7" w:rsidRPr="000D0FC1">
              <w:rPr>
                <w:rFonts w:ascii="Times New Roman" w:hAnsi="Times New Roman" w:cs="Times New Roman"/>
                <w:bCs/>
              </w:rPr>
              <w:t>традиционны</w:t>
            </w:r>
            <w:r w:rsidR="002525CB">
              <w:rPr>
                <w:rFonts w:ascii="Times New Roman" w:hAnsi="Times New Roman" w:cs="Times New Roman"/>
                <w:bCs/>
              </w:rPr>
              <w:t>е</w:t>
            </w:r>
            <w:r w:rsidR="001746A7" w:rsidRPr="000D0FC1">
              <w:rPr>
                <w:rFonts w:ascii="Times New Roman" w:hAnsi="Times New Roman" w:cs="Times New Roman"/>
                <w:bCs/>
              </w:rPr>
              <w:t xml:space="preserve"> общечеловечески</w:t>
            </w:r>
            <w:r w:rsidR="002525CB">
              <w:rPr>
                <w:rFonts w:ascii="Times New Roman" w:hAnsi="Times New Roman" w:cs="Times New Roman"/>
                <w:bCs/>
              </w:rPr>
              <w:t xml:space="preserve">е </w:t>
            </w:r>
            <w:r w:rsidR="001746A7" w:rsidRPr="000D0FC1">
              <w:rPr>
                <w:rFonts w:ascii="Times New Roman" w:hAnsi="Times New Roman" w:cs="Times New Roman"/>
                <w:bCs/>
              </w:rPr>
              <w:t>ценностей, в том числе с учетом гармонизации межнациональных и межрелигиозных отношений;</w:t>
            </w:r>
          </w:p>
          <w:p w14:paraId="2364B4E4" w14:textId="7B842695" w:rsidR="001746A7" w:rsidRPr="000D0FC1" w:rsidRDefault="002525CB" w:rsidP="001746A7">
            <w:pPr>
              <w:suppressAutoHyphens/>
              <w:contextualSpacing/>
              <w:rPr>
                <w:rFonts w:ascii="Times New Roman" w:hAnsi="Times New Roman" w:cs="Times New Roman"/>
                <w:bCs/>
              </w:rPr>
            </w:pPr>
            <w:r>
              <w:rPr>
                <w:rFonts w:ascii="Times New Roman" w:hAnsi="Times New Roman" w:cs="Times New Roman"/>
                <w:bCs/>
              </w:rPr>
              <w:t xml:space="preserve">- понимает </w:t>
            </w:r>
            <w:r w:rsidR="001746A7" w:rsidRPr="000D0FC1">
              <w:rPr>
                <w:rFonts w:ascii="Times New Roman" w:hAnsi="Times New Roman" w:cs="Times New Roman"/>
                <w:bCs/>
              </w:rPr>
              <w:t>значимость профессиональной деятельности по специальности;</w:t>
            </w:r>
          </w:p>
          <w:p w14:paraId="697C6332" w14:textId="43936B41" w:rsidR="001746A7" w:rsidRPr="000D0FC1" w:rsidRDefault="000D0FC1" w:rsidP="001746A7">
            <w:pPr>
              <w:suppressAutoHyphens/>
              <w:contextualSpacing/>
              <w:rPr>
                <w:rFonts w:ascii="Times New Roman" w:hAnsi="Times New Roman" w:cs="Times New Roman"/>
                <w:bCs/>
              </w:rPr>
            </w:pPr>
            <w:r>
              <w:rPr>
                <w:rFonts w:ascii="Times New Roman" w:hAnsi="Times New Roman" w:cs="Times New Roman"/>
                <w:bCs/>
              </w:rPr>
              <w:t xml:space="preserve">- </w:t>
            </w:r>
            <w:r w:rsidR="002525CB">
              <w:rPr>
                <w:rFonts w:ascii="Times New Roman" w:hAnsi="Times New Roman" w:cs="Times New Roman"/>
                <w:bCs/>
              </w:rPr>
              <w:t xml:space="preserve">знает </w:t>
            </w:r>
            <w:r w:rsidR="001746A7" w:rsidRPr="000D0FC1">
              <w:rPr>
                <w:rFonts w:ascii="Times New Roman" w:hAnsi="Times New Roman" w:cs="Times New Roman"/>
                <w:bCs/>
              </w:rPr>
              <w:t>стандарты антикоррупционного поведения и последствия его нарушения;</w:t>
            </w:r>
          </w:p>
          <w:p w14:paraId="63F6633B" w14:textId="6965C0B0" w:rsidR="001746A7" w:rsidRPr="000D0FC1" w:rsidRDefault="001746A7" w:rsidP="001746A7">
            <w:pPr>
              <w:suppressAutoHyphens/>
              <w:contextualSpacing/>
              <w:rPr>
                <w:rFonts w:ascii="Times New Roman" w:hAnsi="Times New Roman" w:cs="Times New Roman"/>
                <w:bCs/>
              </w:rPr>
            </w:pPr>
            <w:r w:rsidRPr="000D0FC1">
              <w:rPr>
                <w:rFonts w:ascii="Times New Roman" w:hAnsi="Times New Roman" w:cs="Times New Roman"/>
                <w:bCs/>
              </w:rPr>
              <w:t xml:space="preserve">- </w:t>
            </w:r>
            <w:r w:rsidR="002525CB">
              <w:rPr>
                <w:rFonts w:ascii="Times New Roman" w:hAnsi="Times New Roman" w:cs="Times New Roman"/>
                <w:bCs/>
              </w:rPr>
              <w:t xml:space="preserve">обучающийся знает </w:t>
            </w:r>
            <w:r w:rsidRPr="000D0FC1">
              <w:rPr>
                <w:rFonts w:ascii="Times New Roman" w:hAnsi="Times New Roman" w:cs="Times New Roman"/>
                <w:bCs/>
              </w:rPr>
              <w:t>правила построения простых и сложных предложений на профессиональные темы;</w:t>
            </w:r>
          </w:p>
          <w:p w14:paraId="7E49C81D" w14:textId="04D55B92" w:rsidR="001746A7" w:rsidRPr="000D0FC1" w:rsidRDefault="001746A7" w:rsidP="001746A7">
            <w:pPr>
              <w:suppressAutoHyphens/>
              <w:contextualSpacing/>
              <w:rPr>
                <w:rFonts w:ascii="Times New Roman" w:hAnsi="Times New Roman" w:cs="Times New Roman"/>
                <w:bCs/>
              </w:rPr>
            </w:pPr>
            <w:r w:rsidRPr="000D0FC1">
              <w:rPr>
                <w:rFonts w:ascii="Times New Roman" w:hAnsi="Times New Roman" w:cs="Times New Roman"/>
                <w:bCs/>
              </w:rPr>
              <w:t xml:space="preserve">- </w:t>
            </w:r>
            <w:r w:rsidR="002525CB">
              <w:rPr>
                <w:rFonts w:ascii="Times New Roman" w:hAnsi="Times New Roman" w:cs="Times New Roman"/>
                <w:bCs/>
              </w:rPr>
              <w:t xml:space="preserve">применяет </w:t>
            </w:r>
            <w:r w:rsidRPr="000D0FC1">
              <w:rPr>
                <w:rFonts w:ascii="Times New Roman" w:hAnsi="Times New Roman" w:cs="Times New Roman"/>
                <w:bCs/>
              </w:rPr>
              <w:t>основные общеупотребительные глаголы (бытовая и профессиональная лексика);</w:t>
            </w:r>
          </w:p>
          <w:p w14:paraId="6F8F0023" w14:textId="2C76B823" w:rsidR="001746A7" w:rsidRPr="000D0FC1" w:rsidRDefault="001746A7" w:rsidP="001746A7">
            <w:pPr>
              <w:suppressAutoHyphens/>
              <w:contextualSpacing/>
              <w:rPr>
                <w:rFonts w:ascii="Times New Roman" w:hAnsi="Times New Roman" w:cs="Times New Roman"/>
                <w:bCs/>
              </w:rPr>
            </w:pPr>
            <w:r w:rsidRPr="000D0FC1">
              <w:rPr>
                <w:rFonts w:ascii="Times New Roman" w:hAnsi="Times New Roman" w:cs="Times New Roman"/>
                <w:bCs/>
              </w:rPr>
              <w:t xml:space="preserve">- </w:t>
            </w:r>
            <w:r w:rsidR="002525CB">
              <w:rPr>
                <w:rFonts w:ascii="Times New Roman" w:hAnsi="Times New Roman" w:cs="Times New Roman"/>
                <w:bCs/>
              </w:rPr>
              <w:t xml:space="preserve">владеет </w:t>
            </w:r>
            <w:r w:rsidRPr="000D0FC1">
              <w:rPr>
                <w:rFonts w:ascii="Times New Roman" w:hAnsi="Times New Roman" w:cs="Times New Roman"/>
                <w:bCs/>
              </w:rPr>
              <w:t>лексически</w:t>
            </w:r>
            <w:r w:rsidR="002525CB">
              <w:rPr>
                <w:rFonts w:ascii="Times New Roman" w:hAnsi="Times New Roman" w:cs="Times New Roman"/>
                <w:bCs/>
              </w:rPr>
              <w:t>м</w:t>
            </w:r>
            <w:r w:rsidRPr="000D0FC1">
              <w:rPr>
                <w:rFonts w:ascii="Times New Roman" w:hAnsi="Times New Roman" w:cs="Times New Roman"/>
                <w:bCs/>
              </w:rPr>
              <w:t xml:space="preserve"> минимум</w:t>
            </w:r>
            <w:r w:rsidR="002525CB">
              <w:rPr>
                <w:rFonts w:ascii="Times New Roman" w:hAnsi="Times New Roman" w:cs="Times New Roman"/>
                <w:bCs/>
              </w:rPr>
              <w:t>ом, относящим</w:t>
            </w:r>
            <w:r w:rsidRPr="000D0FC1">
              <w:rPr>
                <w:rFonts w:ascii="Times New Roman" w:hAnsi="Times New Roman" w:cs="Times New Roman"/>
                <w:bCs/>
              </w:rPr>
              <w:t>ся к описанию предметов, средств и процессов профессиональной деятельности;</w:t>
            </w:r>
          </w:p>
          <w:p w14:paraId="3BB8753C" w14:textId="371E7974" w:rsidR="001746A7" w:rsidRPr="000D0FC1" w:rsidRDefault="001746A7" w:rsidP="001746A7">
            <w:pPr>
              <w:suppressAutoHyphens/>
              <w:contextualSpacing/>
              <w:rPr>
                <w:rFonts w:ascii="Times New Roman" w:hAnsi="Times New Roman" w:cs="Times New Roman"/>
                <w:bCs/>
              </w:rPr>
            </w:pPr>
            <w:r w:rsidRPr="000D0FC1">
              <w:rPr>
                <w:rFonts w:ascii="Times New Roman" w:hAnsi="Times New Roman" w:cs="Times New Roman"/>
                <w:bCs/>
              </w:rPr>
              <w:t xml:space="preserve">- </w:t>
            </w:r>
            <w:r w:rsidR="002525CB">
              <w:rPr>
                <w:rFonts w:ascii="Times New Roman" w:hAnsi="Times New Roman" w:cs="Times New Roman"/>
                <w:bCs/>
              </w:rPr>
              <w:t xml:space="preserve">владеет </w:t>
            </w:r>
            <w:r w:rsidRPr="000D0FC1">
              <w:rPr>
                <w:rFonts w:ascii="Times New Roman" w:hAnsi="Times New Roman" w:cs="Times New Roman"/>
                <w:bCs/>
              </w:rPr>
              <w:t>особенност</w:t>
            </w:r>
            <w:r w:rsidR="002525CB">
              <w:rPr>
                <w:rFonts w:ascii="Times New Roman" w:hAnsi="Times New Roman" w:cs="Times New Roman"/>
                <w:bCs/>
              </w:rPr>
              <w:t>ями</w:t>
            </w:r>
            <w:r w:rsidRPr="000D0FC1">
              <w:rPr>
                <w:rFonts w:ascii="Times New Roman" w:hAnsi="Times New Roman" w:cs="Times New Roman"/>
                <w:bCs/>
              </w:rPr>
              <w:t xml:space="preserve"> произношения;</w:t>
            </w:r>
          </w:p>
          <w:p w14:paraId="51602369" w14:textId="1B2EA994" w:rsidR="00DB4EBA" w:rsidRPr="000D0FC1" w:rsidRDefault="001746A7" w:rsidP="001746A7">
            <w:pPr>
              <w:suppressAutoHyphens/>
              <w:contextualSpacing/>
              <w:rPr>
                <w:rFonts w:ascii="Times New Roman" w:hAnsi="Times New Roman" w:cs="Times New Roman"/>
                <w:bCs/>
              </w:rPr>
            </w:pPr>
            <w:r w:rsidRPr="000D0FC1">
              <w:rPr>
                <w:rFonts w:ascii="Times New Roman" w:hAnsi="Times New Roman" w:cs="Times New Roman"/>
                <w:bCs/>
              </w:rPr>
              <w:lastRenderedPageBreak/>
              <w:t xml:space="preserve">- </w:t>
            </w:r>
            <w:r w:rsidR="002525CB">
              <w:rPr>
                <w:rFonts w:ascii="Times New Roman" w:hAnsi="Times New Roman" w:cs="Times New Roman"/>
                <w:bCs/>
              </w:rPr>
              <w:t xml:space="preserve">знает </w:t>
            </w:r>
            <w:r w:rsidRPr="000D0FC1">
              <w:rPr>
                <w:rFonts w:ascii="Times New Roman" w:hAnsi="Times New Roman" w:cs="Times New Roman"/>
                <w:bCs/>
              </w:rPr>
              <w:t>правила чтения текстов профессиональной направленности</w:t>
            </w:r>
          </w:p>
        </w:tc>
        <w:tc>
          <w:tcPr>
            <w:tcW w:w="1616" w:type="pct"/>
          </w:tcPr>
          <w:p w14:paraId="045B5838" w14:textId="77777777" w:rsidR="00DB4EBA" w:rsidRPr="00AA2755" w:rsidRDefault="00DB4EBA" w:rsidP="00DB4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b/>
                <w:szCs w:val="24"/>
                <w:lang w:eastAsia="ru-RU"/>
              </w:rPr>
            </w:pPr>
            <w:r w:rsidRPr="00AA2755">
              <w:rPr>
                <w:rFonts w:ascii="Times New Roman" w:eastAsia="Times New Roman" w:hAnsi="Times New Roman" w:cs="Times New Roman"/>
                <w:b/>
                <w:szCs w:val="24"/>
                <w:lang w:eastAsia="ru-RU"/>
              </w:rPr>
              <w:lastRenderedPageBreak/>
              <w:t xml:space="preserve">Текущий контроль: </w:t>
            </w:r>
          </w:p>
          <w:p w14:paraId="3F541E35" w14:textId="77777777" w:rsidR="00DB4EBA" w:rsidRPr="00AA2755" w:rsidRDefault="00DB4EBA" w:rsidP="00DB4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noProof/>
                <w:szCs w:val="24"/>
                <w:lang w:eastAsia="ru-RU"/>
              </w:rPr>
            </w:pPr>
            <w:r w:rsidRPr="00AA2755">
              <w:rPr>
                <w:rFonts w:ascii="Times New Roman" w:eastAsia="Times New Roman" w:hAnsi="Times New Roman" w:cs="Times New Roman"/>
                <w:noProof/>
                <w:szCs w:val="24"/>
                <w:lang w:eastAsia="ru-RU"/>
              </w:rPr>
              <w:t>экспертная оценка правильности составления диалогов, ответов на заданную тему,</w:t>
            </w:r>
          </w:p>
          <w:p w14:paraId="1917A422" w14:textId="77777777" w:rsidR="00DB4EBA" w:rsidRPr="00AA2755" w:rsidRDefault="00DB4EBA" w:rsidP="00DB4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noProof/>
                <w:szCs w:val="24"/>
                <w:lang w:eastAsia="ru-RU"/>
              </w:rPr>
            </w:pPr>
            <w:r w:rsidRPr="00AA2755">
              <w:rPr>
                <w:rFonts w:ascii="Times New Roman" w:eastAsia="Times New Roman" w:hAnsi="Times New Roman" w:cs="Times New Roman"/>
                <w:noProof/>
                <w:szCs w:val="24"/>
                <w:lang w:eastAsia="ru-RU"/>
              </w:rPr>
              <w:t>терминологический диктант;</w:t>
            </w:r>
          </w:p>
          <w:p w14:paraId="3B006DC4" w14:textId="77777777" w:rsidR="00DB4EBA" w:rsidRPr="00AA2755" w:rsidRDefault="00DB4EBA" w:rsidP="00DB4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noProof/>
                <w:szCs w:val="24"/>
                <w:lang w:eastAsia="ru-RU"/>
              </w:rPr>
            </w:pPr>
            <w:r w:rsidRPr="00AA2755">
              <w:rPr>
                <w:rFonts w:ascii="Times New Roman" w:eastAsia="Times New Roman" w:hAnsi="Times New Roman" w:cs="Times New Roman"/>
                <w:noProof/>
                <w:szCs w:val="24"/>
                <w:lang w:eastAsia="ru-RU"/>
              </w:rPr>
              <w:t xml:space="preserve">тестирование; </w:t>
            </w:r>
          </w:p>
          <w:p w14:paraId="1A7FC1A3" w14:textId="77777777" w:rsidR="00DB4EBA" w:rsidRPr="00AA2755" w:rsidRDefault="00DB4EBA" w:rsidP="00DB4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noProof/>
                <w:szCs w:val="24"/>
                <w:lang w:eastAsia="ru-RU"/>
              </w:rPr>
            </w:pPr>
            <w:r w:rsidRPr="00AA2755">
              <w:rPr>
                <w:rFonts w:ascii="Times New Roman" w:eastAsia="Times New Roman" w:hAnsi="Times New Roman" w:cs="Times New Roman"/>
                <w:noProof/>
                <w:szCs w:val="24"/>
                <w:lang w:eastAsia="ru-RU"/>
              </w:rPr>
              <w:t>устный опрос;</w:t>
            </w:r>
          </w:p>
          <w:p w14:paraId="32343DFE" w14:textId="77777777" w:rsidR="00DB4EBA" w:rsidRPr="00AA2755" w:rsidRDefault="00DB4EBA" w:rsidP="00DB4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noProof/>
                <w:szCs w:val="24"/>
                <w:lang w:eastAsia="ru-RU"/>
              </w:rPr>
            </w:pPr>
            <w:r w:rsidRPr="00AA2755">
              <w:rPr>
                <w:rFonts w:ascii="Times New Roman" w:eastAsia="Times New Roman" w:hAnsi="Times New Roman" w:cs="Times New Roman"/>
                <w:noProof/>
                <w:szCs w:val="24"/>
                <w:lang w:eastAsia="ru-RU"/>
              </w:rPr>
              <w:t>аудирование;</w:t>
            </w:r>
          </w:p>
          <w:p w14:paraId="193B0075" w14:textId="77777777" w:rsidR="00DB4EBA" w:rsidRPr="00AA2755" w:rsidRDefault="00DB4EBA" w:rsidP="00DB4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noProof/>
                <w:szCs w:val="24"/>
                <w:lang w:eastAsia="ru-RU"/>
              </w:rPr>
            </w:pPr>
            <w:r w:rsidRPr="00AA2755">
              <w:rPr>
                <w:rFonts w:ascii="Times New Roman" w:eastAsia="Times New Roman" w:hAnsi="Times New Roman" w:cs="Times New Roman"/>
                <w:noProof/>
                <w:szCs w:val="24"/>
                <w:lang w:eastAsia="ru-RU"/>
              </w:rPr>
              <w:t>проектные задания;</w:t>
            </w:r>
          </w:p>
          <w:p w14:paraId="078D516A" w14:textId="77777777" w:rsidR="00DB4EBA" w:rsidRPr="00AA2755" w:rsidRDefault="00DB4EBA" w:rsidP="00DB4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noProof/>
                <w:szCs w:val="24"/>
                <w:lang w:eastAsia="ru-RU"/>
              </w:rPr>
            </w:pPr>
            <w:r w:rsidRPr="00AA2755">
              <w:rPr>
                <w:rFonts w:ascii="Times New Roman" w:eastAsia="Times New Roman" w:hAnsi="Times New Roman" w:cs="Times New Roman"/>
                <w:noProof/>
                <w:szCs w:val="24"/>
                <w:lang w:eastAsia="ru-RU"/>
              </w:rPr>
              <w:t>контрольный перевод;</w:t>
            </w:r>
          </w:p>
          <w:p w14:paraId="5378F8DE" w14:textId="77777777" w:rsidR="00DB4EBA" w:rsidRPr="00AA2755" w:rsidRDefault="00DB4EBA" w:rsidP="00DB4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szCs w:val="24"/>
                <w:lang w:eastAsia="ru-RU"/>
              </w:rPr>
            </w:pPr>
            <w:r w:rsidRPr="00AA2755">
              <w:rPr>
                <w:rFonts w:ascii="Times New Roman" w:eastAsia="Times New Roman" w:hAnsi="Times New Roman" w:cs="Times New Roman"/>
                <w:noProof/>
                <w:szCs w:val="24"/>
                <w:lang w:eastAsia="ru-RU"/>
              </w:rPr>
              <w:t>защита творческих работ.</w:t>
            </w:r>
          </w:p>
          <w:p w14:paraId="62F040AD" w14:textId="77777777" w:rsidR="00DB4EBA" w:rsidRPr="00AA2755" w:rsidRDefault="00DB4EBA" w:rsidP="00DB4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bCs/>
                <w:i/>
                <w:lang w:eastAsia="ru-RU"/>
              </w:rPr>
            </w:pPr>
            <w:r w:rsidRPr="00AA2755">
              <w:rPr>
                <w:rFonts w:ascii="Times New Roman" w:eastAsia="Times New Roman" w:hAnsi="Times New Roman" w:cs="Times New Roman"/>
                <w:b/>
                <w:szCs w:val="24"/>
                <w:lang w:eastAsia="ru-RU"/>
              </w:rPr>
              <w:t>Промежуточная аттестация</w:t>
            </w:r>
          </w:p>
          <w:p w14:paraId="703B5885" w14:textId="77777777" w:rsidR="00DB4EBA" w:rsidRPr="005F59C7" w:rsidRDefault="00DB4EBA" w:rsidP="00DB4EBA">
            <w:pPr>
              <w:suppressAutoHyphens/>
              <w:contextualSpacing/>
              <w:rPr>
                <w:rFonts w:ascii="Times New Roman" w:hAnsi="Times New Roman" w:cs="Times New Roman"/>
                <w:i/>
                <w:sz w:val="24"/>
                <w:szCs w:val="24"/>
              </w:rPr>
            </w:pPr>
          </w:p>
        </w:tc>
      </w:tr>
    </w:tbl>
    <w:p w14:paraId="1DD4D835" w14:textId="395BBF99" w:rsidR="00C63897" w:rsidRDefault="00C63897" w:rsidP="00FB50A0">
      <w:pPr>
        <w:rPr>
          <w:rFonts w:ascii="Times New Roman" w:hAnsi="Times New Roman" w:cs="Times New Roman"/>
          <w:b/>
          <w:bCs/>
          <w:sz w:val="18"/>
          <w:szCs w:val="18"/>
        </w:rPr>
      </w:pPr>
    </w:p>
    <w:p w14:paraId="0FD21B10" w14:textId="77777777" w:rsidR="000143A1" w:rsidRPr="00FB50A0" w:rsidRDefault="000143A1" w:rsidP="00FB50A0">
      <w:pPr>
        <w:rPr>
          <w:rFonts w:ascii="Times New Roman" w:hAnsi="Times New Roman" w:cs="Times New Roman"/>
          <w:b/>
          <w:bCs/>
          <w:sz w:val="18"/>
          <w:szCs w:val="18"/>
        </w:rPr>
      </w:pPr>
    </w:p>
    <w:p w14:paraId="0BD53012" w14:textId="77777777" w:rsidR="00916F7C" w:rsidRPr="00916F7C" w:rsidRDefault="00C63897" w:rsidP="00916F7C">
      <w:pPr>
        <w:jc w:val="right"/>
        <w:rPr>
          <w:rFonts w:ascii="Times New Roman" w:hAnsi="Times New Roman" w:cs="Times New Roman"/>
          <w:b/>
          <w:bCs/>
          <w:sz w:val="24"/>
          <w:szCs w:val="24"/>
        </w:rPr>
      </w:pPr>
      <w:r>
        <w:rPr>
          <w:rFonts w:ascii="Times New Roman" w:hAnsi="Times New Roman" w:cs="Times New Roman"/>
          <w:b/>
          <w:bCs/>
          <w:sz w:val="24"/>
          <w:szCs w:val="24"/>
        </w:rPr>
        <w:br w:type="page"/>
      </w:r>
      <w:bookmarkStart w:id="44" w:name="_Toc162535625"/>
      <w:r w:rsidR="00916F7C" w:rsidRPr="00916F7C">
        <w:rPr>
          <w:rFonts w:ascii="Times New Roman" w:hAnsi="Times New Roman" w:cs="Times New Roman"/>
          <w:b/>
          <w:bCs/>
          <w:sz w:val="24"/>
          <w:szCs w:val="24"/>
        </w:rPr>
        <w:lastRenderedPageBreak/>
        <w:t>Приложение 2.3</w:t>
      </w:r>
    </w:p>
    <w:p w14:paraId="0CA1D1D3" w14:textId="77777777" w:rsidR="00916F7C" w:rsidRPr="00916F7C" w:rsidRDefault="00916F7C" w:rsidP="00916F7C">
      <w:pPr>
        <w:jc w:val="right"/>
        <w:rPr>
          <w:rFonts w:ascii="Times New Roman" w:hAnsi="Times New Roman" w:cs="Times New Roman"/>
          <w:b/>
          <w:bCs/>
          <w:sz w:val="24"/>
          <w:szCs w:val="24"/>
        </w:rPr>
      </w:pPr>
      <w:r w:rsidRPr="00916F7C">
        <w:rPr>
          <w:rFonts w:ascii="Times New Roman" w:hAnsi="Times New Roman" w:cs="Times New Roman"/>
          <w:b/>
          <w:bCs/>
          <w:sz w:val="24"/>
          <w:szCs w:val="24"/>
        </w:rPr>
        <w:t>к ОПОП-П по специальности</w:t>
      </w:r>
    </w:p>
    <w:p w14:paraId="36FB305E" w14:textId="77777777" w:rsidR="00916F7C" w:rsidRPr="00916F7C" w:rsidRDefault="00916F7C" w:rsidP="00916F7C">
      <w:pPr>
        <w:jc w:val="right"/>
        <w:rPr>
          <w:rFonts w:ascii="Times New Roman" w:eastAsia="Times New Roman" w:hAnsi="Times New Roman" w:cs="Times New Roman"/>
          <w:b/>
          <w:sz w:val="24"/>
          <w:szCs w:val="24"/>
          <w:lang w:eastAsia="ru-RU"/>
        </w:rPr>
      </w:pPr>
      <w:r w:rsidRPr="00916F7C">
        <w:rPr>
          <w:rFonts w:ascii="Times New Roman" w:eastAsia="Times New Roman" w:hAnsi="Times New Roman" w:cs="Times New Roman"/>
          <w:b/>
          <w:sz w:val="24"/>
          <w:szCs w:val="24"/>
          <w:lang w:eastAsia="ru-RU"/>
        </w:rPr>
        <w:t xml:space="preserve">13.02.13 Эксплуатация и обслуживание </w:t>
      </w:r>
    </w:p>
    <w:p w14:paraId="5D7B6023" w14:textId="77777777" w:rsidR="00916F7C" w:rsidRPr="00916F7C" w:rsidRDefault="00916F7C" w:rsidP="00916F7C">
      <w:pPr>
        <w:jc w:val="right"/>
        <w:rPr>
          <w:rFonts w:ascii="Times New Roman" w:eastAsia="Times New Roman" w:hAnsi="Times New Roman" w:cs="Times New Roman"/>
          <w:b/>
          <w:sz w:val="24"/>
          <w:szCs w:val="24"/>
          <w:lang w:eastAsia="ru-RU"/>
        </w:rPr>
      </w:pPr>
      <w:r w:rsidRPr="00916F7C">
        <w:rPr>
          <w:rFonts w:ascii="Times New Roman" w:eastAsia="Times New Roman" w:hAnsi="Times New Roman" w:cs="Times New Roman"/>
          <w:b/>
          <w:sz w:val="24"/>
          <w:szCs w:val="24"/>
          <w:lang w:eastAsia="ru-RU"/>
        </w:rPr>
        <w:t xml:space="preserve">электрического и электромеханического </w:t>
      </w:r>
    </w:p>
    <w:p w14:paraId="6123FE52" w14:textId="77777777" w:rsidR="00916F7C" w:rsidRPr="00916F7C" w:rsidRDefault="00916F7C" w:rsidP="00916F7C">
      <w:pPr>
        <w:jc w:val="right"/>
        <w:rPr>
          <w:rFonts w:ascii="Times New Roman" w:eastAsia="Times New Roman" w:hAnsi="Times New Roman" w:cs="Times New Roman"/>
          <w:b/>
          <w:sz w:val="24"/>
          <w:szCs w:val="24"/>
          <w:lang w:eastAsia="ru-RU"/>
        </w:rPr>
      </w:pPr>
      <w:r w:rsidRPr="00916F7C">
        <w:rPr>
          <w:rFonts w:ascii="Times New Roman" w:eastAsia="Times New Roman" w:hAnsi="Times New Roman" w:cs="Times New Roman"/>
          <w:b/>
          <w:sz w:val="24"/>
          <w:szCs w:val="24"/>
          <w:lang w:eastAsia="ru-RU"/>
        </w:rPr>
        <w:t>оборудования (по отраслям)</w:t>
      </w:r>
    </w:p>
    <w:p w14:paraId="3CE0874D" w14:textId="77777777" w:rsidR="00916F7C" w:rsidRPr="00916F7C" w:rsidRDefault="00916F7C" w:rsidP="00916F7C">
      <w:pPr>
        <w:jc w:val="right"/>
        <w:rPr>
          <w:rFonts w:ascii="Times New Roman" w:hAnsi="Times New Roman" w:cs="Times New Roman"/>
          <w:b/>
          <w:bCs/>
          <w:color w:val="0070C0"/>
          <w:sz w:val="24"/>
          <w:szCs w:val="24"/>
        </w:rPr>
      </w:pPr>
    </w:p>
    <w:p w14:paraId="0CB363F3" w14:textId="77777777" w:rsidR="00916F7C" w:rsidRPr="00916F7C" w:rsidRDefault="00916F7C" w:rsidP="00916F7C">
      <w:pPr>
        <w:jc w:val="right"/>
        <w:rPr>
          <w:rFonts w:ascii="Times New Roman" w:hAnsi="Times New Roman" w:cs="Times New Roman"/>
          <w:b/>
          <w:bCs/>
          <w:color w:val="0070C0"/>
          <w:sz w:val="24"/>
          <w:szCs w:val="24"/>
        </w:rPr>
      </w:pPr>
    </w:p>
    <w:p w14:paraId="590E25FC" w14:textId="77777777" w:rsidR="00916F7C" w:rsidRPr="00916F7C" w:rsidRDefault="00916F7C" w:rsidP="00916F7C">
      <w:pPr>
        <w:jc w:val="right"/>
        <w:rPr>
          <w:rFonts w:ascii="Times New Roman" w:hAnsi="Times New Roman" w:cs="Times New Roman"/>
          <w:b/>
          <w:bCs/>
          <w:color w:val="0070C0"/>
          <w:sz w:val="24"/>
          <w:szCs w:val="24"/>
        </w:rPr>
      </w:pPr>
    </w:p>
    <w:p w14:paraId="0ED4240B" w14:textId="77777777" w:rsidR="00916F7C" w:rsidRPr="00916F7C" w:rsidRDefault="00916F7C" w:rsidP="00916F7C">
      <w:pPr>
        <w:jc w:val="right"/>
        <w:rPr>
          <w:rFonts w:ascii="Times New Roman" w:hAnsi="Times New Roman" w:cs="Times New Roman"/>
          <w:b/>
          <w:bCs/>
          <w:color w:val="0070C0"/>
          <w:sz w:val="24"/>
          <w:szCs w:val="24"/>
        </w:rPr>
      </w:pPr>
    </w:p>
    <w:p w14:paraId="7B777842" w14:textId="77777777" w:rsidR="00916F7C" w:rsidRPr="00916F7C" w:rsidRDefault="00916F7C" w:rsidP="00916F7C">
      <w:pPr>
        <w:jc w:val="right"/>
        <w:rPr>
          <w:rFonts w:ascii="Times New Roman" w:hAnsi="Times New Roman" w:cs="Times New Roman"/>
          <w:b/>
          <w:bCs/>
          <w:color w:val="0070C0"/>
          <w:sz w:val="24"/>
          <w:szCs w:val="24"/>
        </w:rPr>
      </w:pPr>
    </w:p>
    <w:p w14:paraId="314D7A02" w14:textId="77777777" w:rsidR="00916F7C" w:rsidRPr="00916F7C" w:rsidRDefault="00916F7C" w:rsidP="00916F7C">
      <w:pPr>
        <w:jc w:val="right"/>
        <w:rPr>
          <w:rFonts w:ascii="Times New Roman" w:hAnsi="Times New Roman" w:cs="Times New Roman"/>
          <w:b/>
          <w:bCs/>
          <w:color w:val="0070C0"/>
          <w:sz w:val="24"/>
          <w:szCs w:val="24"/>
        </w:rPr>
      </w:pPr>
    </w:p>
    <w:p w14:paraId="044E6649" w14:textId="77777777" w:rsidR="00916F7C" w:rsidRPr="00916F7C" w:rsidRDefault="00916F7C" w:rsidP="00916F7C">
      <w:pPr>
        <w:jc w:val="right"/>
        <w:rPr>
          <w:rFonts w:ascii="Times New Roman" w:hAnsi="Times New Roman" w:cs="Times New Roman"/>
          <w:b/>
          <w:bCs/>
          <w:color w:val="0070C0"/>
          <w:sz w:val="24"/>
          <w:szCs w:val="24"/>
        </w:rPr>
      </w:pPr>
    </w:p>
    <w:p w14:paraId="4EB6C3E7" w14:textId="77777777" w:rsidR="00916F7C" w:rsidRPr="00916F7C" w:rsidRDefault="00916F7C" w:rsidP="00916F7C">
      <w:pPr>
        <w:jc w:val="right"/>
        <w:rPr>
          <w:rFonts w:ascii="Times New Roman" w:hAnsi="Times New Roman" w:cs="Times New Roman"/>
          <w:b/>
          <w:bCs/>
          <w:color w:val="0070C0"/>
          <w:sz w:val="24"/>
          <w:szCs w:val="24"/>
        </w:rPr>
      </w:pPr>
    </w:p>
    <w:p w14:paraId="54865666" w14:textId="77777777" w:rsidR="00916F7C" w:rsidRPr="00916F7C" w:rsidRDefault="00916F7C" w:rsidP="00916F7C">
      <w:pPr>
        <w:jc w:val="right"/>
        <w:rPr>
          <w:rFonts w:ascii="Times New Roman" w:hAnsi="Times New Roman" w:cs="Times New Roman"/>
          <w:b/>
          <w:bCs/>
          <w:color w:val="0070C0"/>
          <w:sz w:val="24"/>
          <w:szCs w:val="24"/>
        </w:rPr>
      </w:pPr>
    </w:p>
    <w:p w14:paraId="40AD6CF5" w14:textId="77777777" w:rsidR="00916F7C" w:rsidRPr="00916F7C" w:rsidRDefault="00916F7C" w:rsidP="00916F7C">
      <w:pPr>
        <w:jc w:val="right"/>
        <w:rPr>
          <w:rFonts w:ascii="Times New Roman" w:hAnsi="Times New Roman" w:cs="Times New Roman"/>
          <w:b/>
          <w:bCs/>
          <w:color w:val="0070C0"/>
          <w:sz w:val="24"/>
          <w:szCs w:val="24"/>
        </w:rPr>
      </w:pPr>
    </w:p>
    <w:p w14:paraId="5839CE0A" w14:textId="77777777" w:rsidR="00916F7C" w:rsidRPr="00916F7C" w:rsidRDefault="00916F7C" w:rsidP="00916F7C">
      <w:pPr>
        <w:jc w:val="right"/>
        <w:rPr>
          <w:rFonts w:ascii="Times New Roman" w:hAnsi="Times New Roman" w:cs="Times New Roman"/>
          <w:b/>
          <w:bCs/>
          <w:color w:val="0070C0"/>
          <w:sz w:val="24"/>
          <w:szCs w:val="24"/>
        </w:rPr>
      </w:pPr>
    </w:p>
    <w:p w14:paraId="3CA24A12" w14:textId="77777777" w:rsidR="00916F7C" w:rsidRPr="00916F7C" w:rsidRDefault="00916F7C" w:rsidP="00916F7C">
      <w:pPr>
        <w:jc w:val="center"/>
        <w:rPr>
          <w:rFonts w:ascii="Times New Roman" w:hAnsi="Times New Roman" w:cs="Times New Roman"/>
          <w:b/>
          <w:bCs/>
          <w:sz w:val="24"/>
          <w:szCs w:val="24"/>
        </w:rPr>
      </w:pPr>
      <w:r w:rsidRPr="00916F7C">
        <w:rPr>
          <w:rFonts w:ascii="Times New Roman" w:hAnsi="Times New Roman" w:cs="Times New Roman"/>
          <w:b/>
          <w:bCs/>
          <w:sz w:val="24"/>
          <w:szCs w:val="24"/>
        </w:rPr>
        <w:t>Рабочая программа дисциплины</w:t>
      </w:r>
    </w:p>
    <w:p w14:paraId="390078B8" w14:textId="77777777" w:rsidR="00916F7C" w:rsidRPr="00916F7C" w:rsidRDefault="00916F7C" w:rsidP="00916F7C">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r w:rsidRPr="00916F7C">
        <w:rPr>
          <w:rFonts w:ascii="Times New Roman" w:eastAsia="Times New Roman" w:hAnsi="Times New Roman" w:cs="Times New Roman"/>
          <w:b/>
          <w:bCs/>
          <w:kern w:val="36"/>
          <w:sz w:val="24"/>
          <w:szCs w:val="24"/>
          <w:lang w:eastAsia="ru-RU"/>
        </w:rPr>
        <w:t>«</w:t>
      </w:r>
      <w:r w:rsidRPr="00916F7C">
        <w:rPr>
          <w:rFonts w:ascii="Times New Roman" w:eastAsia="Times New Roman" w:hAnsi="Times New Roman" w:cs="Times New Roman"/>
          <w:b/>
          <w:bCs/>
          <w:kern w:val="36"/>
          <w:sz w:val="28"/>
          <w:szCs w:val="24"/>
          <w:lang w:eastAsia="ru-RU"/>
        </w:rPr>
        <w:t>СГ.03.</w:t>
      </w:r>
      <w:r w:rsidRPr="00916F7C">
        <w:rPr>
          <w:rFonts w:ascii="Times New Roman" w:eastAsia="Times New Roman" w:hAnsi="Times New Roman" w:cs="Times New Roman"/>
          <w:b/>
          <w:bCs/>
          <w:spacing w:val="-12"/>
          <w:kern w:val="36"/>
          <w:sz w:val="28"/>
          <w:szCs w:val="24"/>
          <w:lang w:eastAsia="ru-RU"/>
        </w:rPr>
        <w:t xml:space="preserve"> </w:t>
      </w:r>
      <w:r w:rsidRPr="00916F7C">
        <w:rPr>
          <w:rFonts w:ascii="Times New Roman" w:eastAsia="Times New Roman" w:hAnsi="Times New Roman" w:cs="Times New Roman"/>
          <w:b/>
          <w:bCs/>
          <w:kern w:val="36"/>
          <w:sz w:val="28"/>
          <w:szCs w:val="24"/>
          <w:lang w:eastAsia="ru-RU"/>
        </w:rPr>
        <w:t>БЕЗОПАСНОСТЬ</w:t>
      </w:r>
      <w:r w:rsidRPr="00916F7C">
        <w:rPr>
          <w:rFonts w:ascii="Times New Roman" w:eastAsia="Times New Roman" w:hAnsi="Times New Roman" w:cs="Times New Roman"/>
          <w:b/>
          <w:bCs/>
          <w:spacing w:val="-10"/>
          <w:kern w:val="36"/>
          <w:sz w:val="28"/>
          <w:szCs w:val="24"/>
          <w:lang w:eastAsia="ru-RU"/>
        </w:rPr>
        <w:t xml:space="preserve"> </w:t>
      </w:r>
      <w:r w:rsidRPr="00916F7C">
        <w:rPr>
          <w:rFonts w:ascii="Times New Roman" w:eastAsia="Times New Roman" w:hAnsi="Times New Roman" w:cs="Times New Roman"/>
          <w:b/>
          <w:bCs/>
          <w:spacing w:val="-2"/>
          <w:kern w:val="36"/>
          <w:sz w:val="28"/>
          <w:szCs w:val="24"/>
          <w:lang w:eastAsia="ru-RU"/>
        </w:rPr>
        <w:t>ЖИЗНЕДЕЯТЕЛЬНОСТИ</w:t>
      </w:r>
      <w:r w:rsidRPr="00916F7C">
        <w:rPr>
          <w:rFonts w:ascii="Times New Roman" w:eastAsia="Times New Roman" w:hAnsi="Times New Roman" w:cs="Times New Roman"/>
          <w:b/>
          <w:bCs/>
          <w:kern w:val="36"/>
          <w:sz w:val="24"/>
          <w:szCs w:val="24"/>
          <w:lang w:eastAsia="ru-RU"/>
        </w:rPr>
        <w:t>»</w:t>
      </w:r>
    </w:p>
    <w:p w14:paraId="6223FF10" w14:textId="77777777" w:rsidR="00916F7C" w:rsidRPr="00916F7C" w:rsidRDefault="00916F7C" w:rsidP="00916F7C">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9FCE8F3" w14:textId="77777777" w:rsidR="00916F7C" w:rsidRPr="00916F7C" w:rsidRDefault="00916F7C" w:rsidP="00916F7C">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681677B" w14:textId="77777777" w:rsidR="00916F7C" w:rsidRPr="00916F7C" w:rsidRDefault="00916F7C" w:rsidP="00916F7C">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7D6B8BCF" w14:textId="77777777" w:rsidR="00916F7C" w:rsidRPr="00916F7C" w:rsidRDefault="00916F7C" w:rsidP="00916F7C">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1DF71E5" w14:textId="77777777" w:rsidR="00916F7C" w:rsidRPr="00916F7C" w:rsidRDefault="00916F7C" w:rsidP="00916F7C">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4213509" w14:textId="77777777" w:rsidR="00916F7C" w:rsidRPr="00916F7C" w:rsidRDefault="00916F7C" w:rsidP="00916F7C">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58FC61C0" w14:textId="77777777" w:rsidR="00916F7C" w:rsidRPr="00916F7C" w:rsidRDefault="00916F7C" w:rsidP="00916F7C">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53EE787" w14:textId="77777777" w:rsidR="00916F7C" w:rsidRPr="00916F7C" w:rsidRDefault="00916F7C" w:rsidP="00916F7C">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39450BA5" w14:textId="77777777" w:rsidR="00916F7C" w:rsidRPr="00916F7C" w:rsidRDefault="00916F7C" w:rsidP="00916F7C">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8DC9E79" w14:textId="77777777" w:rsidR="00916F7C" w:rsidRPr="00916F7C" w:rsidRDefault="00916F7C" w:rsidP="00916F7C">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32B84028" w14:textId="77777777" w:rsidR="00916F7C" w:rsidRPr="00916F7C" w:rsidRDefault="00916F7C" w:rsidP="00916F7C">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181FAD9" w14:textId="77777777" w:rsidR="00916F7C" w:rsidRPr="00916F7C" w:rsidRDefault="00916F7C" w:rsidP="00916F7C">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52813923" w14:textId="77777777" w:rsidR="00916F7C" w:rsidRPr="00916F7C" w:rsidRDefault="00916F7C" w:rsidP="00916F7C">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4279D98B" w14:textId="77777777" w:rsidR="00916F7C" w:rsidRPr="00916F7C" w:rsidRDefault="00916F7C" w:rsidP="00916F7C">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579B7D91" w14:textId="77777777" w:rsidR="00916F7C" w:rsidRPr="00916F7C" w:rsidRDefault="00916F7C" w:rsidP="00916F7C">
      <w:pPr>
        <w:widowControl w:val="0"/>
        <w:jc w:val="center"/>
        <w:rPr>
          <w:rFonts w:ascii="Times New Roman" w:eastAsia="Times New Roman" w:hAnsi="Times New Roman" w:cs="Times New Roman"/>
          <w:b/>
          <w:bCs/>
          <w:sz w:val="24"/>
          <w:szCs w:val="24"/>
          <w:lang w:eastAsia="nl-NL"/>
        </w:rPr>
      </w:pPr>
    </w:p>
    <w:p w14:paraId="032CF5E0" w14:textId="77777777" w:rsidR="00916F7C" w:rsidRPr="00916F7C" w:rsidRDefault="00916F7C" w:rsidP="00916F7C">
      <w:pPr>
        <w:rPr>
          <w:rFonts w:ascii="Times New Roman Полужирный" w:eastAsia="Segoe UI" w:hAnsi="Times New Roman Полужирный" w:cs="Times New Roman"/>
          <w:b/>
          <w:bCs/>
          <w:caps/>
          <w:kern w:val="32"/>
          <w:sz w:val="24"/>
          <w:szCs w:val="24"/>
          <w:lang w:val="x-none" w:eastAsia="x-none"/>
        </w:rPr>
      </w:pPr>
      <w:r w:rsidRPr="00916F7C">
        <w:br w:type="page"/>
      </w:r>
    </w:p>
    <w:p w14:paraId="6EE14FD0" w14:textId="77777777" w:rsidR="00916F7C" w:rsidRPr="00916F7C" w:rsidRDefault="00916F7C" w:rsidP="00916F7C">
      <w:pPr>
        <w:keepNext/>
        <w:spacing w:after="120"/>
        <w:jc w:val="center"/>
        <w:outlineLvl w:val="0"/>
        <w:rPr>
          <w:rFonts w:ascii="Times New Roman" w:eastAsia="Segoe UI" w:hAnsi="Times New Roman" w:cs="Times New Roman"/>
          <w:b/>
          <w:bCs/>
          <w:caps/>
          <w:kern w:val="32"/>
          <w:sz w:val="24"/>
          <w:szCs w:val="24"/>
          <w:lang w:eastAsia="x-none"/>
        </w:rPr>
      </w:pPr>
      <w:bookmarkStart w:id="45" w:name="_Toc167442604"/>
      <w:r w:rsidRPr="00916F7C">
        <w:rPr>
          <w:rFonts w:ascii="Times New Roman" w:eastAsia="Segoe UI" w:hAnsi="Times New Roman" w:cs="Times New Roman"/>
          <w:b/>
          <w:bCs/>
          <w:caps/>
          <w:kern w:val="32"/>
          <w:sz w:val="24"/>
          <w:szCs w:val="24"/>
          <w:lang w:eastAsia="x-none"/>
        </w:rPr>
        <w:lastRenderedPageBreak/>
        <w:t>СОДЕРЖАНИЕ ПРОГРАММЫ</w:t>
      </w:r>
      <w:bookmarkEnd w:id="45"/>
    </w:p>
    <w:p w14:paraId="54BFDCAB" w14:textId="77777777" w:rsidR="00916F7C" w:rsidRPr="00D31EE6" w:rsidRDefault="00916F7C" w:rsidP="00916F7C">
      <w:pPr>
        <w:tabs>
          <w:tab w:val="left" w:pos="284"/>
          <w:tab w:val="right" w:leader="dot" w:pos="9639"/>
        </w:tabs>
        <w:spacing w:before="120" w:line="276" w:lineRule="auto"/>
        <w:rPr>
          <w:rFonts w:eastAsiaTheme="minorEastAsia"/>
          <w:b/>
          <w:bCs/>
          <w:noProof/>
          <w:lang w:eastAsia="ru-RU"/>
        </w:rPr>
      </w:pPr>
      <w:r w:rsidRPr="00D31EE6">
        <w:rPr>
          <w:rFonts w:ascii="Times New Roman" w:hAnsi="Times New Roman" w:cs="Times New Roman"/>
          <w:b/>
          <w:bCs/>
          <w:noProof/>
        </w:rPr>
        <w:fldChar w:fldCharType="begin"/>
      </w:r>
      <w:r w:rsidRPr="00D31EE6">
        <w:rPr>
          <w:rFonts w:ascii="Times New Roman" w:hAnsi="Times New Roman" w:cs="Times New Roman"/>
          <w:b/>
          <w:bCs/>
          <w:noProof/>
        </w:rPr>
        <w:instrText xml:space="preserve"> TOC \h \z \t "Раздел 1;1;Раздел 1.1;2" </w:instrText>
      </w:r>
      <w:r w:rsidRPr="00D31EE6">
        <w:rPr>
          <w:rFonts w:ascii="Times New Roman" w:hAnsi="Times New Roman" w:cs="Times New Roman"/>
          <w:b/>
          <w:bCs/>
          <w:noProof/>
        </w:rPr>
        <w:fldChar w:fldCharType="separate"/>
      </w:r>
      <w:hyperlink w:anchor="_Toc167442604" w:history="1">
        <w:r w:rsidRPr="00D31EE6">
          <w:rPr>
            <w:rFonts w:ascii="Times New Roman" w:hAnsi="Times New Roman" w:cs="Times New Roman"/>
            <w:b/>
            <w:bCs/>
            <w:noProof/>
          </w:rPr>
          <w:t>СОДЕРЖАНИЕ ПРОГРАММЫ</w:t>
        </w:r>
        <w:r w:rsidRPr="00D31EE6">
          <w:rPr>
            <w:rFonts w:ascii="Times New Roman" w:hAnsi="Times New Roman" w:cs="Times New Roman"/>
            <w:b/>
            <w:bCs/>
            <w:noProof/>
            <w:webHidden/>
          </w:rPr>
          <w:tab/>
          <w:t>2</w:t>
        </w:r>
      </w:hyperlink>
    </w:p>
    <w:p w14:paraId="5F81717F" w14:textId="77777777" w:rsidR="00916F7C" w:rsidRPr="00D31EE6" w:rsidRDefault="0096534A" w:rsidP="00916F7C">
      <w:pPr>
        <w:tabs>
          <w:tab w:val="left" w:pos="284"/>
          <w:tab w:val="right" w:leader="dot" w:pos="9639"/>
        </w:tabs>
        <w:spacing w:before="120" w:line="276" w:lineRule="auto"/>
        <w:rPr>
          <w:rFonts w:eastAsiaTheme="minorEastAsia"/>
          <w:b/>
          <w:bCs/>
          <w:noProof/>
          <w:lang w:eastAsia="ru-RU"/>
        </w:rPr>
      </w:pPr>
      <w:hyperlink w:anchor="_Toc167442605" w:history="1">
        <w:r w:rsidR="00916F7C" w:rsidRPr="00D31EE6">
          <w:rPr>
            <w:rFonts w:ascii="Times New Roman" w:hAnsi="Times New Roman" w:cs="Times New Roman"/>
            <w:b/>
            <w:bCs/>
            <w:iCs/>
            <w:noProof/>
          </w:rPr>
          <w:t>1.</w:t>
        </w:r>
        <w:r w:rsidR="00916F7C" w:rsidRPr="00D31EE6">
          <w:rPr>
            <w:rFonts w:eastAsiaTheme="minorEastAsia"/>
            <w:b/>
            <w:bCs/>
            <w:noProof/>
            <w:lang w:eastAsia="ru-RU"/>
          </w:rPr>
          <w:tab/>
        </w:r>
        <w:r w:rsidR="00916F7C" w:rsidRPr="00D31EE6">
          <w:rPr>
            <w:rFonts w:ascii="Times New Roman" w:hAnsi="Times New Roman" w:cs="Times New Roman"/>
            <w:b/>
            <w:bCs/>
            <w:iCs/>
            <w:noProof/>
          </w:rPr>
          <w:t>Общая характеристика РАБОЧЕЙ ПРОГРАММЫ УЧЕБНОЙ ДИСЦИПЛИНЫ</w:t>
        </w:r>
        <w:r w:rsidR="00916F7C" w:rsidRPr="00D31EE6">
          <w:rPr>
            <w:rFonts w:ascii="Times New Roman" w:hAnsi="Times New Roman" w:cs="Times New Roman"/>
            <w:b/>
            <w:bCs/>
            <w:noProof/>
            <w:webHidden/>
          </w:rPr>
          <w:tab/>
          <w:t>3</w:t>
        </w:r>
      </w:hyperlink>
    </w:p>
    <w:p w14:paraId="03EC0C20" w14:textId="77777777" w:rsidR="00916F7C" w:rsidRPr="00D31EE6" w:rsidRDefault="0096534A" w:rsidP="00916F7C">
      <w:pPr>
        <w:tabs>
          <w:tab w:val="left" w:pos="426"/>
          <w:tab w:val="right" w:leader="dot" w:pos="9638"/>
        </w:tabs>
        <w:spacing w:before="120"/>
        <w:jc w:val="both"/>
        <w:rPr>
          <w:rFonts w:eastAsiaTheme="minorEastAsia"/>
          <w:iCs/>
          <w:noProof/>
          <w:lang w:eastAsia="ru-RU"/>
        </w:rPr>
      </w:pPr>
      <w:hyperlink w:anchor="_Toc167442606" w:history="1">
        <w:r w:rsidR="00916F7C" w:rsidRPr="00D31EE6">
          <w:rPr>
            <w:rFonts w:ascii="Times New Roman" w:eastAsia="Times New Roman" w:hAnsi="Times New Roman" w:cs="Times New Roman"/>
            <w:iCs/>
            <w:noProof/>
            <w:sz w:val="24"/>
            <w:szCs w:val="24"/>
            <w:lang w:eastAsia="ru-RU"/>
          </w:rPr>
          <w:t>1.1. Цель и место дисциплины в структуре образовательной программы</w:t>
        </w:r>
        <w:r w:rsidR="00916F7C" w:rsidRPr="00D31EE6">
          <w:rPr>
            <w:rFonts w:ascii="Times New Roman" w:eastAsia="Times New Roman" w:hAnsi="Times New Roman" w:cs="Times New Roman"/>
            <w:iCs/>
            <w:noProof/>
            <w:webHidden/>
            <w:sz w:val="24"/>
            <w:szCs w:val="24"/>
            <w:lang w:eastAsia="ru-RU"/>
          </w:rPr>
          <w:tab/>
          <w:t>3</w:t>
        </w:r>
      </w:hyperlink>
    </w:p>
    <w:p w14:paraId="1199EC30" w14:textId="77777777" w:rsidR="00916F7C" w:rsidRPr="00D31EE6" w:rsidRDefault="0096534A" w:rsidP="00916F7C">
      <w:pPr>
        <w:tabs>
          <w:tab w:val="left" w:pos="426"/>
          <w:tab w:val="right" w:leader="dot" w:pos="9638"/>
        </w:tabs>
        <w:spacing w:before="120"/>
        <w:jc w:val="both"/>
        <w:rPr>
          <w:rFonts w:eastAsiaTheme="minorEastAsia"/>
          <w:iCs/>
          <w:noProof/>
          <w:lang w:eastAsia="ru-RU"/>
        </w:rPr>
      </w:pPr>
      <w:hyperlink w:anchor="_Toc167442607" w:history="1">
        <w:r w:rsidR="00916F7C" w:rsidRPr="00D31EE6">
          <w:rPr>
            <w:rFonts w:ascii="Times New Roman" w:eastAsia="Times New Roman" w:hAnsi="Times New Roman" w:cs="Times New Roman"/>
            <w:iCs/>
            <w:noProof/>
            <w:sz w:val="24"/>
            <w:szCs w:val="24"/>
            <w:lang w:eastAsia="ru-RU"/>
          </w:rPr>
          <w:t>1.2. Планируемые результаты освоения дисциплины</w:t>
        </w:r>
        <w:r w:rsidR="00916F7C" w:rsidRPr="00D31EE6">
          <w:rPr>
            <w:rFonts w:ascii="Times New Roman" w:eastAsia="Times New Roman" w:hAnsi="Times New Roman" w:cs="Times New Roman"/>
            <w:iCs/>
            <w:noProof/>
            <w:webHidden/>
            <w:sz w:val="24"/>
            <w:szCs w:val="24"/>
            <w:lang w:eastAsia="ru-RU"/>
          </w:rPr>
          <w:tab/>
          <w:t>3</w:t>
        </w:r>
      </w:hyperlink>
    </w:p>
    <w:p w14:paraId="5906A8A1" w14:textId="77777777" w:rsidR="00916F7C" w:rsidRPr="00D31EE6" w:rsidRDefault="0096534A" w:rsidP="00916F7C">
      <w:pPr>
        <w:tabs>
          <w:tab w:val="left" w:pos="426"/>
          <w:tab w:val="right" w:leader="dot" w:pos="9638"/>
        </w:tabs>
        <w:spacing w:before="120"/>
        <w:jc w:val="both"/>
        <w:rPr>
          <w:rFonts w:eastAsiaTheme="minorEastAsia"/>
          <w:iCs/>
          <w:noProof/>
          <w:lang w:eastAsia="ru-RU"/>
        </w:rPr>
      </w:pPr>
      <w:hyperlink w:anchor="_Toc167442608" w:history="1">
        <w:r w:rsidR="00916F7C" w:rsidRPr="00D31EE6">
          <w:rPr>
            <w:rFonts w:ascii="Times New Roman" w:eastAsia="Times New Roman" w:hAnsi="Times New Roman" w:cs="Times New Roman"/>
            <w:iCs/>
            <w:noProof/>
            <w:sz w:val="24"/>
            <w:szCs w:val="24"/>
            <w:lang w:eastAsia="ru-RU"/>
          </w:rPr>
          <w:t>1.3.</w:t>
        </w:r>
        <w:r w:rsidR="00916F7C" w:rsidRPr="00D31EE6">
          <w:rPr>
            <w:rFonts w:eastAsiaTheme="minorEastAsia"/>
            <w:iCs/>
            <w:noProof/>
            <w:lang w:eastAsia="ru-RU"/>
          </w:rPr>
          <w:tab/>
        </w:r>
        <w:r w:rsidR="00916F7C" w:rsidRPr="00D31EE6">
          <w:rPr>
            <w:rFonts w:ascii="Times New Roman" w:eastAsia="Times New Roman" w:hAnsi="Times New Roman" w:cs="Times New Roman"/>
            <w:iCs/>
            <w:noProof/>
            <w:sz w:val="24"/>
            <w:szCs w:val="24"/>
            <w:lang w:eastAsia="ru-RU"/>
          </w:rPr>
          <w:t>Обоснование часов вариативной части ОПОП-П</w:t>
        </w:r>
        <w:r w:rsidR="00916F7C" w:rsidRPr="00D31EE6">
          <w:rPr>
            <w:rFonts w:ascii="Times New Roman" w:eastAsia="Times New Roman" w:hAnsi="Times New Roman" w:cs="Times New Roman"/>
            <w:iCs/>
            <w:noProof/>
            <w:webHidden/>
            <w:sz w:val="24"/>
            <w:szCs w:val="24"/>
            <w:lang w:eastAsia="ru-RU"/>
          </w:rPr>
          <w:tab/>
          <w:t>4</w:t>
        </w:r>
      </w:hyperlink>
    </w:p>
    <w:p w14:paraId="6F80155B" w14:textId="77777777" w:rsidR="00916F7C" w:rsidRPr="00D31EE6" w:rsidRDefault="0096534A" w:rsidP="00916F7C">
      <w:pPr>
        <w:tabs>
          <w:tab w:val="left" w:pos="284"/>
          <w:tab w:val="right" w:leader="dot" w:pos="9639"/>
        </w:tabs>
        <w:spacing w:before="120" w:line="276" w:lineRule="auto"/>
        <w:rPr>
          <w:rFonts w:eastAsiaTheme="minorEastAsia"/>
          <w:b/>
          <w:bCs/>
          <w:noProof/>
          <w:lang w:eastAsia="ru-RU"/>
        </w:rPr>
      </w:pPr>
      <w:hyperlink w:anchor="_Toc167442609" w:history="1">
        <w:r w:rsidR="00916F7C" w:rsidRPr="00D31EE6">
          <w:rPr>
            <w:rFonts w:ascii="Times New Roman" w:hAnsi="Times New Roman" w:cs="Times New Roman"/>
            <w:b/>
            <w:bCs/>
            <w:noProof/>
          </w:rPr>
          <w:t>2. Структура и содержание ДИСЦИПЛИНЫ</w:t>
        </w:r>
        <w:r w:rsidR="00916F7C" w:rsidRPr="00D31EE6">
          <w:rPr>
            <w:rFonts w:ascii="Times New Roman" w:hAnsi="Times New Roman" w:cs="Times New Roman"/>
            <w:b/>
            <w:bCs/>
            <w:noProof/>
            <w:webHidden/>
          </w:rPr>
          <w:tab/>
          <w:t>5</w:t>
        </w:r>
      </w:hyperlink>
    </w:p>
    <w:p w14:paraId="1FC04157" w14:textId="77777777" w:rsidR="00916F7C" w:rsidRPr="00D31EE6" w:rsidRDefault="0096534A" w:rsidP="00916F7C">
      <w:pPr>
        <w:tabs>
          <w:tab w:val="left" w:pos="426"/>
          <w:tab w:val="right" w:leader="dot" w:pos="9638"/>
        </w:tabs>
        <w:spacing w:before="120"/>
        <w:jc w:val="both"/>
        <w:rPr>
          <w:rFonts w:eastAsiaTheme="minorEastAsia"/>
          <w:iCs/>
          <w:noProof/>
          <w:lang w:eastAsia="ru-RU"/>
        </w:rPr>
      </w:pPr>
      <w:hyperlink w:anchor="_Toc167442610" w:history="1">
        <w:r w:rsidR="00916F7C" w:rsidRPr="00D31EE6">
          <w:rPr>
            <w:rFonts w:ascii="Times New Roman" w:eastAsia="Times New Roman" w:hAnsi="Times New Roman" w:cs="Times New Roman"/>
            <w:iCs/>
            <w:noProof/>
            <w:sz w:val="24"/>
            <w:szCs w:val="24"/>
            <w:lang w:eastAsia="ru-RU"/>
          </w:rPr>
          <w:t>2.1. Трудоемкость освоения дисциплины</w:t>
        </w:r>
        <w:r w:rsidR="00916F7C" w:rsidRPr="00D31EE6">
          <w:rPr>
            <w:rFonts w:ascii="Times New Roman" w:eastAsia="Times New Roman" w:hAnsi="Times New Roman" w:cs="Times New Roman"/>
            <w:iCs/>
            <w:noProof/>
            <w:webHidden/>
            <w:sz w:val="24"/>
            <w:szCs w:val="24"/>
            <w:lang w:eastAsia="ru-RU"/>
          </w:rPr>
          <w:tab/>
          <w:t>5</w:t>
        </w:r>
      </w:hyperlink>
    </w:p>
    <w:p w14:paraId="2D97750F" w14:textId="77777777" w:rsidR="00916F7C" w:rsidRPr="00D31EE6" w:rsidRDefault="0096534A" w:rsidP="00916F7C">
      <w:pPr>
        <w:tabs>
          <w:tab w:val="left" w:pos="426"/>
          <w:tab w:val="right" w:leader="dot" w:pos="9638"/>
        </w:tabs>
        <w:spacing w:before="120"/>
        <w:jc w:val="both"/>
        <w:rPr>
          <w:rFonts w:eastAsiaTheme="minorEastAsia"/>
          <w:iCs/>
          <w:noProof/>
          <w:lang w:eastAsia="ru-RU"/>
        </w:rPr>
      </w:pPr>
      <w:hyperlink w:anchor="_Toc167442611" w:history="1">
        <w:r w:rsidR="00916F7C" w:rsidRPr="00D31EE6">
          <w:rPr>
            <w:rFonts w:ascii="Times New Roman" w:eastAsia="Times New Roman" w:hAnsi="Times New Roman" w:cs="Times New Roman"/>
            <w:iCs/>
            <w:noProof/>
            <w:sz w:val="24"/>
            <w:szCs w:val="24"/>
            <w:lang w:eastAsia="ru-RU"/>
          </w:rPr>
          <w:t>2.2. Содержание дисциплины</w:t>
        </w:r>
        <w:r w:rsidR="00916F7C" w:rsidRPr="00D31EE6">
          <w:rPr>
            <w:rFonts w:ascii="Times New Roman" w:eastAsia="Times New Roman" w:hAnsi="Times New Roman" w:cs="Times New Roman"/>
            <w:iCs/>
            <w:noProof/>
            <w:webHidden/>
            <w:sz w:val="24"/>
            <w:szCs w:val="24"/>
            <w:lang w:eastAsia="ru-RU"/>
          </w:rPr>
          <w:tab/>
          <w:t>6</w:t>
        </w:r>
      </w:hyperlink>
    </w:p>
    <w:p w14:paraId="26727ABF" w14:textId="77777777" w:rsidR="00916F7C" w:rsidRPr="00D31EE6" w:rsidRDefault="0096534A" w:rsidP="00916F7C">
      <w:pPr>
        <w:tabs>
          <w:tab w:val="left" w:pos="284"/>
          <w:tab w:val="right" w:leader="dot" w:pos="9639"/>
        </w:tabs>
        <w:spacing w:before="120" w:line="276" w:lineRule="auto"/>
        <w:rPr>
          <w:rFonts w:eastAsiaTheme="minorEastAsia"/>
          <w:b/>
          <w:bCs/>
          <w:noProof/>
          <w:lang w:eastAsia="ru-RU"/>
        </w:rPr>
      </w:pPr>
      <w:hyperlink w:anchor="_Toc167442612" w:history="1">
        <w:r w:rsidR="00916F7C" w:rsidRPr="00D31EE6">
          <w:rPr>
            <w:rFonts w:ascii="Times New Roman" w:hAnsi="Times New Roman" w:cs="Times New Roman"/>
            <w:b/>
            <w:bCs/>
            <w:noProof/>
          </w:rPr>
          <w:t>3. Условия реализации ДИСЦИПЛИНЫ</w:t>
        </w:r>
        <w:r w:rsidR="00916F7C" w:rsidRPr="00D31EE6">
          <w:rPr>
            <w:rFonts w:ascii="Times New Roman" w:hAnsi="Times New Roman" w:cs="Times New Roman"/>
            <w:b/>
            <w:bCs/>
            <w:noProof/>
            <w:webHidden/>
          </w:rPr>
          <w:tab/>
          <w:t>8</w:t>
        </w:r>
      </w:hyperlink>
    </w:p>
    <w:p w14:paraId="10DBB101" w14:textId="77777777" w:rsidR="00916F7C" w:rsidRPr="00D31EE6" w:rsidRDefault="0096534A" w:rsidP="00916F7C">
      <w:pPr>
        <w:tabs>
          <w:tab w:val="left" w:pos="426"/>
          <w:tab w:val="right" w:leader="dot" w:pos="9638"/>
        </w:tabs>
        <w:spacing w:before="120"/>
        <w:jc w:val="both"/>
        <w:rPr>
          <w:rFonts w:eastAsiaTheme="minorEastAsia"/>
          <w:iCs/>
          <w:noProof/>
          <w:lang w:eastAsia="ru-RU"/>
        </w:rPr>
      </w:pPr>
      <w:hyperlink w:anchor="_Toc167442613" w:history="1">
        <w:r w:rsidR="00916F7C" w:rsidRPr="00D31EE6">
          <w:rPr>
            <w:rFonts w:ascii="Times New Roman" w:eastAsia="Times New Roman" w:hAnsi="Times New Roman" w:cs="Times New Roman"/>
            <w:iCs/>
            <w:noProof/>
            <w:sz w:val="24"/>
            <w:szCs w:val="24"/>
            <w:lang w:eastAsia="ru-RU"/>
          </w:rPr>
          <w:t>3.1. Материально-техническое обеспечение</w:t>
        </w:r>
        <w:r w:rsidR="00916F7C" w:rsidRPr="00D31EE6">
          <w:rPr>
            <w:rFonts w:ascii="Times New Roman" w:eastAsia="Times New Roman" w:hAnsi="Times New Roman" w:cs="Times New Roman"/>
            <w:iCs/>
            <w:noProof/>
            <w:webHidden/>
            <w:sz w:val="24"/>
            <w:szCs w:val="24"/>
            <w:lang w:eastAsia="ru-RU"/>
          </w:rPr>
          <w:tab/>
          <w:t>8</w:t>
        </w:r>
      </w:hyperlink>
    </w:p>
    <w:p w14:paraId="57222F01" w14:textId="77777777" w:rsidR="00916F7C" w:rsidRPr="00D31EE6" w:rsidRDefault="0096534A" w:rsidP="00916F7C">
      <w:pPr>
        <w:tabs>
          <w:tab w:val="left" w:pos="426"/>
          <w:tab w:val="right" w:leader="dot" w:pos="9638"/>
        </w:tabs>
        <w:spacing w:before="120"/>
        <w:jc w:val="both"/>
        <w:rPr>
          <w:rFonts w:eastAsiaTheme="minorEastAsia"/>
          <w:iCs/>
          <w:noProof/>
          <w:lang w:eastAsia="ru-RU"/>
        </w:rPr>
      </w:pPr>
      <w:hyperlink w:anchor="_Toc167442614" w:history="1">
        <w:r w:rsidR="00916F7C" w:rsidRPr="00D31EE6">
          <w:rPr>
            <w:rFonts w:ascii="Times New Roman" w:eastAsia="Times New Roman" w:hAnsi="Times New Roman" w:cs="Times New Roman"/>
            <w:iCs/>
            <w:noProof/>
            <w:sz w:val="24"/>
            <w:szCs w:val="24"/>
            <w:lang w:eastAsia="ru-RU"/>
          </w:rPr>
          <w:t>3.2. Учебно-методическое обеспечение</w:t>
        </w:r>
        <w:r w:rsidR="00916F7C" w:rsidRPr="00D31EE6">
          <w:rPr>
            <w:rFonts w:ascii="Times New Roman" w:eastAsia="Times New Roman" w:hAnsi="Times New Roman" w:cs="Times New Roman"/>
            <w:iCs/>
            <w:noProof/>
            <w:webHidden/>
            <w:sz w:val="24"/>
            <w:szCs w:val="24"/>
            <w:lang w:eastAsia="ru-RU"/>
          </w:rPr>
          <w:tab/>
          <w:t>8</w:t>
        </w:r>
      </w:hyperlink>
    </w:p>
    <w:p w14:paraId="557229AE" w14:textId="77777777" w:rsidR="00916F7C" w:rsidRPr="00D31EE6" w:rsidRDefault="0096534A" w:rsidP="00916F7C">
      <w:pPr>
        <w:tabs>
          <w:tab w:val="left" w:pos="284"/>
          <w:tab w:val="right" w:leader="dot" w:pos="9639"/>
        </w:tabs>
        <w:spacing w:before="120" w:line="276" w:lineRule="auto"/>
        <w:rPr>
          <w:rFonts w:eastAsiaTheme="minorEastAsia"/>
          <w:b/>
          <w:bCs/>
          <w:noProof/>
          <w:lang w:eastAsia="ru-RU"/>
        </w:rPr>
      </w:pPr>
      <w:hyperlink w:anchor="_Toc167442615" w:history="1">
        <w:r w:rsidR="00916F7C" w:rsidRPr="00D31EE6">
          <w:rPr>
            <w:rFonts w:ascii="Times New Roman" w:hAnsi="Times New Roman" w:cs="Times New Roman"/>
            <w:b/>
            <w:bCs/>
            <w:noProof/>
          </w:rPr>
          <w:t>4. Контроль и оценка результатов  освоения ДИСЦИПЛИНЫ</w:t>
        </w:r>
        <w:r w:rsidR="00916F7C" w:rsidRPr="00D31EE6">
          <w:rPr>
            <w:rFonts w:ascii="Times New Roman" w:hAnsi="Times New Roman" w:cs="Times New Roman"/>
            <w:b/>
            <w:bCs/>
            <w:noProof/>
            <w:webHidden/>
          </w:rPr>
          <w:tab/>
        </w:r>
        <w:r w:rsidR="00916F7C" w:rsidRPr="00D31EE6">
          <w:rPr>
            <w:rFonts w:ascii="Times New Roman" w:hAnsi="Times New Roman" w:cs="Times New Roman"/>
            <w:b/>
            <w:bCs/>
            <w:noProof/>
            <w:webHidden/>
          </w:rPr>
          <w:fldChar w:fldCharType="begin"/>
        </w:r>
        <w:r w:rsidR="00916F7C" w:rsidRPr="00D31EE6">
          <w:rPr>
            <w:rFonts w:ascii="Times New Roman" w:hAnsi="Times New Roman" w:cs="Times New Roman"/>
            <w:b/>
            <w:bCs/>
            <w:noProof/>
            <w:webHidden/>
          </w:rPr>
          <w:instrText xml:space="preserve"> PAGEREF _Toc167442615 \h </w:instrText>
        </w:r>
        <w:r w:rsidR="00916F7C" w:rsidRPr="00D31EE6">
          <w:rPr>
            <w:rFonts w:ascii="Times New Roman" w:hAnsi="Times New Roman" w:cs="Times New Roman"/>
            <w:b/>
            <w:bCs/>
            <w:noProof/>
            <w:webHidden/>
          </w:rPr>
        </w:r>
        <w:r w:rsidR="00916F7C" w:rsidRPr="00D31EE6">
          <w:rPr>
            <w:rFonts w:ascii="Times New Roman" w:hAnsi="Times New Roman" w:cs="Times New Roman"/>
            <w:b/>
            <w:bCs/>
            <w:noProof/>
            <w:webHidden/>
          </w:rPr>
          <w:fldChar w:fldCharType="separate"/>
        </w:r>
        <w:r w:rsidR="00916F7C" w:rsidRPr="00D31EE6">
          <w:rPr>
            <w:rFonts w:ascii="Times New Roman" w:hAnsi="Times New Roman" w:cs="Times New Roman"/>
            <w:b/>
            <w:bCs/>
            <w:noProof/>
            <w:webHidden/>
          </w:rPr>
          <w:t>10</w:t>
        </w:r>
        <w:r w:rsidR="00916F7C" w:rsidRPr="00D31EE6">
          <w:rPr>
            <w:rFonts w:ascii="Times New Roman" w:hAnsi="Times New Roman" w:cs="Times New Roman"/>
            <w:b/>
            <w:bCs/>
            <w:noProof/>
            <w:webHidden/>
          </w:rPr>
          <w:fldChar w:fldCharType="end"/>
        </w:r>
      </w:hyperlink>
    </w:p>
    <w:p w14:paraId="17B5DCC4" w14:textId="77777777" w:rsidR="00916F7C" w:rsidRPr="00916F7C" w:rsidRDefault="00916F7C" w:rsidP="00916F7C">
      <w:pPr>
        <w:keepNext/>
        <w:tabs>
          <w:tab w:val="right" w:leader="dot" w:pos="9638"/>
        </w:tabs>
        <w:spacing w:after="120"/>
        <w:jc w:val="both"/>
        <w:outlineLvl w:val="0"/>
        <w:rPr>
          <w:rFonts w:ascii="Times New Roman" w:eastAsia="Segoe UI" w:hAnsi="Times New Roman" w:cs="Times New Roman"/>
          <w:caps/>
          <w:kern w:val="32"/>
          <w:sz w:val="24"/>
          <w:szCs w:val="24"/>
          <w:lang w:eastAsia="x-none"/>
        </w:rPr>
      </w:pPr>
      <w:r w:rsidRPr="00D31EE6">
        <w:rPr>
          <w:rFonts w:ascii="Times New Roman" w:eastAsia="Segoe UI" w:hAnsi="Times New Roman" w:cs="Times New Roman"/>
          <w:caps/>
          <w:kern w:val="32"/>
          <w:sz w:val="24"/>
          <w:szCs w:val="24"/>
          <w:lang w:eastAsia="x-none"/>
        </w:rPr>
        <w:fldChar w:fldCharType="end"/>
      </w:r>
    </w:p>
    <w:p w14:paraId="36E31BE7" w14:textId="77777777" w:rsidR="00916F7C" w:rsidRPr="00916F7C" w:rsidRDefault="00916F7C" w:rsidP="00916F7C">
      <w:pPr>
        <w:keepNext/>
        <w:tabs>
          <w:tab w:val="right" w:leader="dot" w:pos="9638"/>
        </w:tabs>
        <w:spacing w:after="120"/>
        <w:jc w:val="both"/>
        <w:outlineLvl w:val="0"/>
        <w:rPr>
          <w:rFonts w:ascii="Times New Roman" w:eastAsia="Segoe UI" w:hAnsi="Times New Roman" w:cs="Times New Roman"/>
          <w:b/>
          <w:bCs/>
          <w:caps/>
          <w:kern w:val="32"/>
          <w:sz w:val="24"/>
          <w:szCs w:val="24"/>
          <w:lang w:eastAsia="x-none"/>
        </w:rPr>
        <w:sectPr w:rsidR="00916F7C" w:rsidRPr="00916F7C" w:rsidSect="00502F97">
          <w:headerReference w:type="even" r:id="rId14"/>
          <w:headerReference w:type="default" r:id="rId15"/>
          <w:pgSz w:w="11906" w:h="16838"/>
          <w:pgMar w:top="1134" w:right="567" w:bottom="1134" w:left="1701" w:header="709" w:footer="709" w:gutter="0"/>
          <w:cols w:space="708"/>
          <w:docGrid w:linePitch="360"/>
        </w:sectPr>
      </w:pPr>
    </w:p>
    <w:p w14:paraId="41B23872" w14:textId="77777777" w:rsidR="00916F7C" w:rsidRPr="00916F7C" w:rsidRDefault="00916F7C" w:rsidP="007542A0">
      <w:pPr>
        <w:keepNext/>
        <w:numPr>
          <w:ilvl w:val="0"/>
          <w:numId w:val="2"/>
        </w:numPr>
        <w:spacing w:after="120"/>
        <w:jc w:val="center"/>
        <w:outlineLvl w:val="0"/>
        <w:rPr>
          <w:rFonts w:ascii="Times New Roman" w:eastAsia="Segoe UI" w:hAnsi="Times New Roman" w:cs="Times New Roman"/>
          <w:b/>
          <w:bCs/>
          <w:iCs/>
          <w:caps/>
          <w:kern w:val="32"/>
          <w:sz w:val="24"/>
          <w:szCs w:val="24"/>
          <w:lang w:val="x-none" w:eastAsia="x-none"/>
        </w:rPr>
      </w:pPr>
      <w:bookmarkStart w:id="46" w:name="_Toc167442605"/>
      <w:r w:rsidRPr="00916F7C">
        <w:rPr>
          <w:rFonts w:ascii="Times New Roman" w:eastAsia="Segoe UI" w:hAnsi="Times New Roman" w:cs="Times New Roman"/>
          <w:b/>
          <w:bCs/>
          <w:iCs/>
          <w:caps/>
          <w:kern w:val="32"/>
          <w:sz w:val="24"/>
          <w:szCs w:val="24"/>
          <w:lang w:val="x-none" w:eastAsia="x-none"/>
        </w:rPr>
        <w:lastRenderedPageBreak/>
        <w:t>Общая характеристика РАБОЧЕЙ ПРОГРАММЫ УЧЕБНОЙ ДИСЦИПЛИНЫ</w:t>
      </w:r>
      <w:bookmarkEnd w:id="46"/>
    </w:p>
    <w:p w14:paraId="6D2C4AD9" w14:textId="77777777" w:rsidR="00916F7C" w:rsidRPr="00916F7C" w:rsidRDefault="00916F7C" w:rsidP="00916F7C">
      <w:pPr>
        <w:widowControl w:val="0"/>
        <w:ind w:left="720"/>
        <w:jc w:val="center"/>
        <w:rPr>
          <w:rFonts w:ascii="Times New Roman" w:eastAsia="Segoe UI" w:hAnsi="Times New Roman" w:cs="Times New Roman"/>
          <w:sz w:val="24"/>
          <w:szCs w:val="24"/>
          <w:vertAlign w:val="superscript"/>
          <w:lang w:eastAsia="nl-NL"/>
        </w:rPr>
      </w:pPr>
      <w:r w:rsidRPr="00916F7C">
        <w:rPr>
          <w:rFonts w:ascii="Times New Roman" w:eastAsia="Times New Roman" w:hAnsi="Times New Roman" w:cs="Times New Roman"/>
          <w:b/>
          <w:sz w:val="24"/>
          <w:szCs w:val="24"/>
          <w:lang w:eastAsia="nl-NL"/>
        </w:rPr>
        <w:t>«СГ.03.</w:t>
      </w:r>
      <w:r w:rsidRPr="00916F7C">
        <w:rPr>
          <w:rFonts w:ascii="Times New Roman" w:eastAsia="Times New Roman" w:hAnsi="Times New Roman" w:cs="Times New Roman"/>
          <w:b/>
          <w:spacing w:val="-12"/>
          <w:sz w:val="24"/>
          <w:szCs w:val="24"/>
          <w:lang w:eastAsia="nl-NL"/>
        </w:rPr>
        <w:t xml:space="preserve"> </w:t>
      </w:r>
      <w:r w:rsidRPr="00916F7C">
        <w:rPr>
          <w:rFonts w:ascii="Times New Roman" w:eastAsia="Times New Roman" w:hAnsi="Times New Roman" w:cs="Times New Roman"/>
          <w:b/>
          <w:sz w:val="24"/>
          <w:szCs w:val="24"/>
          <w:lang w:eastAsia="nl-NL"/>
        </w:rPr>
        <w:t>БЕЗОПАСНОСТЬ</w:t>
      </w:r>
      <w:r w:rsidRPr="00916F7C">
        <w:rPr>
          <w:rFonts w:ascii="Times New Roman" w:eastAsia="Times New Roman" w:hAnsi="Times New Roman" w:cs="Times New Roman"/>
          <w:b/>
          <w:spacing w:val="-10"/>
          <w:sz w:val="24"/>
          <w:szCs w:val="24"/>
          <w:lang w:eastAsia="nl-NL"/>
        </w:rPr>
        <w:t xml:space="preserve"> </w:t>
      </w:r>
      <w:r w:rsidRPr="00916F7C">
        <w:rPr>
          <w:rFonts w:ascii="Times New Roman" w:eastAsia="Times New Roman" w:hAnsi="Times New Roman" w:cs="Times New Roman"/>
          <w:b/>
          <w:spacing w:val="-2"/>
          <w:sz w:val="24"/>
          <w:szCs w:val="24"/>
          <w:lang w:eastAsia="nl-NL"/>
        </w:rPr>
        <w:t>ЖИЗНЕДЕЯТЕЛЬНОСТИ</w:t>
      </w:r>
      <w:r w:rsidRPr="00916F7C">
        <w:rPr>
          <w:rFonts w:ascii="Times New Roman" w:eastAsia="Segoe UI" w:hAnsi="Times New Roman" w:cs="Times New Roman"/>
          <w:sz w:val="24"/>
          <w:szCs w:val="24"/>
          <w:vertAlign w:val="superscript"/>
          <w:lang w:eastAsia="nl-NL"/>
        </w:rPr>
        <w:t xml:space="preserve"> «</w:t>
      </w:r>
    </w:p>
    <w:p w14:paraId="57405414" w14:textId="77777777" w:rsidR="00916F7C" w:rsidRPr="00916F7C" w:rsidRDefault="00916F7C" w:rsidP="00916F7C">
      <w:pPr>
        <w:spacing w:after="120" w:line="276" w:lineRule="auto"/>
        <w:ind w:firstLine="709"/>
        <w:outlineLvl w:val="1"/>
        <w:rPr>
          <w:rFonts w:ascii="Times New Roman" w:eastAsia="Segoe UI" w:hAnsi="Times New Roman" w:cs="Times New Roman"/>
          <w:b/>
          <w:bCs/>
          <w:sz w:val="24"/>
          <w:szCs w:val="24"/>
          <w:lang w:eastAsia="ru-RU"/>
        </w:rPr>
      </w:pPr>
    </w:p>
    <w:p w14:paraId="59E656CF" w14:textId="77777777" w:rsidR="00916F7C" w:rsidRPr="00916F7C" w:rsidRDefault="00916F7C" w:rsidP="00916F7C">
      <w:pPr>
        <w:spacing w:after="120" w:line="276" w:lineRule="auto"/>
        <w:ind w:firstLine="709"/>
        <w:outlineLvl w:val="1"/>
        <w:rPr>
          <w:rFonts w:ascii="Times New Roman" w:eastAsia="Segoe UI" w:hAnsi="Times New Roman" w:cs="Times New Roman"/>
          <w:b/>
          <w:bCs/>
          <w:sz w:val="24"/>
          <w:szCs w:val="24"/>
          <w:lang w:eastAsia="ru-RU"/>
        </w:rPr>
      </w:pPr>
      <w:bookmarkStart w:id="47" w:name="_Toc167442606"/>
      <w:r w:rsidRPr="00916F7C">
        <w:rPr>
          <w:rFonts w:ascii="Times New Roman" w:eastAsia="Segoe UI" w:hAnsi="Times New Roman" w:cs="Times New Roman"/>
          <w:b/>
          <w:bCs/>
          <w:sz w:val="24"/>
          <w:szCs w:val="24"/>
          <w:lang w:eastAsia="ru-RU"/>
        </w:rPr>
        <w:t>1.1. Цель и место дисциплины в структуре образовательной программы</w:t>
      </w:r>
      <w:bookmarkEnd w:id="47"/>
    </w:p>
    <w:p w14:paraId="749D3157" w14:textId="77777777" w:rsidR="00916F7C" w:rsidRPr="00916F7C" w:rsidRDefault="00916F7C" w:rsidP="00916F7C">
      <w:pPr>
        <w:shd w:val="clear" w:color="auto" w:fill="FFFFFF"/>
        <w:ind w:left="66" w:firstLine="642"/>
        <w:jc w:val="both"/>
        <w:rPr>
          <w:ins w:id="48" w:author="Uvarovohk" w:date="2022-12-19T16:00:00Z"/>
          <w:rFonts w:ascii="Times New Roman" w:hAnsi="Times New Roman" w:cs="Times New Roman"/>
          <w:sz w:val="24"/>
          <w:szCs w:val="24"/>
        </w:rPr>
      </w:pPr>
      <w:ins w:id="49" w:author="Uvarovohk" w:date="2022-12-19T16:00:00Z">
        <w:r w:rsidRPr="00916F7C">
          <w:rPr>
            <w:rFonts w:ascii="Times New Roman" w:eastAsia="Times New Roman" w:hAnsi="Times New Roman" w:cs="Times New Roman"/>
            <w:sz w:val="24"/>
            <w:szCs w:val="24"/>
            <w:lang w:eastAsia="ru-RU"/>
          </w:rPr>
          <w:t>Ц</w:t>
        </w:r>
      </w:ins>
      <w:r w:rsidRPr="00916F7C">
        <w:rPr>
          <w:rFonts w:ascii="Times New Roman" w:eastAsia="Times New Roman" w:hAnsi="Times New Roman" w:cs="Times New Roman"/>
          <w:sz w:val="24"/>
          <w:szCs w:val="24"/>
          <w:lang w:eastAsia="ru-RU"/>
        </w:rPr>
        <w:t xml:space="preserve">ель дисциплины </w:t>
      </w:r>
      <w:r w:rsidRPr="00916F7C">
        <w:rPr>
          <w:rFonts w:ascii="Times New Roman" w:hAnsi="Times New Roman" w:cs="Times New Roman"/>
          <w:sz w:val="24"/>
          <w:szCs w:val="24"/>
        </w:rPr>
        <w:t>«СГ.03. Безопасность жизнедеятельности</w:t>
      </w:r>
      <w:r w:rsidRPr="00916F7C">
        <w:rPr>
          <w:rFonts w:ascii="Times New Roman" w:hAnsi="Times New Roman"/>
          <w:sz w:val="24"/>
          <w:szCs w:val="24"/>
        </w:rPr>
        <w:t>»</w:t>
      </w:r>
      <w:r w:rsidRPr="00916F7C">
        <w:rPr>
          <w:rFonts w:ascii="Times New Roman" w:eastAsia="Times New Roman" w:hAnsi="Times New Roman" w:cs="Times New Roman"/>
          <w:sz w:val="24"/>
          <w:szCs w:val="24"/>
          <w:lang w:eastAsia="ru-RU"/>
        </w:rPr>
        <w:t>:</w:t>
      </w:r>
      <w:r w:rsidRPr="00916F7C">
        <w:rPr>
          <w:rFonts w:ascii="Times New Roman" w:hAnsi="Times New Roman" w:cs="Times New Roman"/>
          <w:sz w:val="24"/>
          <w:szCs w:val="24"/>
        </w:rPr>
        <w:t xml:space="preserve"> </w:t>
      </w:r>
      <w:ins w:id="50" w:author="Uvarovohk" w:date="2022-12-19T16:00:00Z">
        <w:r w:rsidRPr="00916F7C">
          <w:rPr>
            <w:rFonts w:ascii="Times New Roman" w:hAnsi="Times New Roman" w:cs="Times New Roman"/>
            <w:sz w:val="24"/>
            <w:szCs w:val="24"/>
          </w:rPr>
          <w:t>формирование понятий, принципов и законов безопасности жизнедеятельности и представления о неразрывном единстве эффективной профессиональной деятельности с требованиями безопасности и защищенности человека.</w:t>
        </w:r>
      </w:ins>
    </w:p>
    <w:p w14:paraId="4D7AD742" w14:textId="77777777" w:rsidR="00916F7C" w:rsidRPr="00916F7C" w:rsidRDefault="00916F7C" w:rsidP="00916F7C">
      <w:pPr>
        <w:suppressAutoHyphens/>
        <w:spacing w:line="276" w:lineRule="auto"/>
        <w:ind w:firstLine="709"/>
        <w:jc w:val="both"/>
        <w:rPr>
          <w:rFonts w:ascii="Times New Roman" w:hAnsi="Times New Roman" w:cs="Times New Roman"/>
          <w:sz w:val="24"/>
          <w:szCs w:val="24"/>
        </w:rPr>
      </w:pPr>
      <w:r w:rsidRPr="00916F7C">
        <w:rPr>
          <w:rFonts w:ascii="Times New Roman" w:hAnsi="Times New Roman" w:cs="Times New Roman"/>
          <w:sz w:val="24"/>
          <w:szCs w:val="24"/>
        </w:rPr>
        <w:t>Дисциплина «СГ.03. Безопасность жизнедеятельности» включена в обязательную часть социально-гуманитарного цикла образовательной программы.</w:t>
      </w:r>
    </w:p>
    <w:p w14:paraId="7CA0D42B" w14:textId="77777777" w:rsidR="00916F7C" w:rsidRPr="00916F7C" w:rsidRDefault="00916F7C" w:rsidP="00916F7C">
      <w:pPr>
        <w:spacing w:after="120" w:line="276" w:lineRule="auto"/>
        <w:ind w:firstLine="709"/>
        <w:outlineLvl w:val="1"/>
        <w:rPr>
          <w:rFonts w:ascii="Times New Roman" w:eastAsia="Segoe UI" w:hAnsi="Times New Roman" w:cs="Times New Roman"/>
          <w:b/>
          <w:bCs/>
          <w:sz w:val="24"/>
          <w:szCs w:val="24"/>
          <w:lang w:eastAsia="ru-RU"/>
        </w:rPr>
      </w:pPr>
      <w:bookmarkStart w:id="51" w:name="_Toc167442607"/>
      <w:r w:rsidRPr="00916F7C">
        <w:rPr>
          <w:rFonts w:ascii="Times New Roman" w:eastAsia="Segoe UI" w:hAnsi="Times New Roman" w:cs="Times New Roman"/>
          <w:b/>
          <w:bCs/>
          <w:sz w:val="24"/>
          <w:szCs w:val="24"/>
          <w:lang w:eastAsia="ru-RU"/>
        </w:rPr>
        <w:t>1.2. Планируемые результаты освоения дисциплины</w:t>
      </w:r>
      <w:bookmarkEnd w:id="51"/>
    </w:p>
    <w:p w14:paraId="40F8639E" w14:textId="77777777" w:rsidR="00916F7C" w:rsidRPr="00916F7C" w:rsidRDefault="00916F7C" w:rsidP="00916F7C">
      <w:pPr>
        <w:ind w:firstLine="709"/>
        <w:jc w:val="both"/>
        <w:rPr>
          <w:rFonts w:ascii="Times New Roman" w:eastAsia="Times New Roman" w:hAnsi="Times New Roman" w:cs="Times New Roman"/>
          <w:sz w:val="24"/>
          <w:szCs w:val="24"/>
          <w:lang w:eastAsia="ru-RU"/>
        </w:rPr>
      </w:pPr>
      <w:r w:rsidRPr="00916F7C">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14:paraId="141270C1" w14:textId="77777777" w:rsidR="00916F7C" w:rsidRPr="00916F7C" w:rsidRDefault="00916F7C" w:rsidP="00916F7C">
      <w:pPr>
        <w:spacing w:after="120"/>
        <w:ind w:firstLine="709"/>
        <w:rPr>
          <w:rFonts w:ascii="Times New Roman" w:hAnsi="Times New Roman" w:cs="Times New Roman"/>
          <w:bCs/>
          <w:sz w:val="24"/>
          <w:szCs w:val="24"/>
        </w:rPr>
      </w:pPr>
      <w:r w:rsidRPr="00916F7C">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2"/>
        <w:gridCol w:w="2547"/>
        <w:gridCol w:w="2544"/>
        <w:gridCol w:w="2335"/>
      </w:tblGrid>
      <w:tr w:rsidR="00916F7C" w:rsidRPr="00916F7C" w14:paraId="4F4CD066" w14:textId="77777777" w:rsidTr="00AD5821">
        <w:tc>
          <w:tcPr>
            <w:tcW w:w="1246" w:type="dxa"/>
            <w:tcBorders>
              <w:top w:val="single" w:sz="4" w:space="0" w:color="auto"/>
              <w:left w:val="single" w:sz="4" w:space="0" w:color="auto"/>
              <w:right w:val="single" w:sz="4" w:space="0" w:color="auto"/>
            </w:tcBorders>
          </w:tcPr>
          <w:p w14:paraId="227C531D" w14:textId="77777777" w:rsidR="00916F7C" w:rsidRPr="00916F7C" w:rsidRDefault="00916F7C" w:rsidP="00916F7C">
            <w:pPr>
              <w:rPr>
                <w:rFonts w:ascii="Times New Roman" w:hAnsi="Times New Roman" w:cs="Times New Roman"/>
                <w:b/>
                <w:sz w:val="24"/>
                <w:szCs w:val="24"/>
              </w:rPr>
            </w:pPr>
            <w:r w:rsidRPr="00916F7C">
              <w:rPr>
                <w:rFonts w:ascii="Times New Roman" w:hAnsi="Times New Roman" w:cs="Times New Roman"/>
                <w:b/>
                <w:sz w:val="24"/>
                <w:szCs w:val="24"/>
              </w:rPr>
              <w:t xml:space="preserve">Код ОК, </w:t>
            </w:r>
          </w:p>
          <w:p w14:paraId="168D3F74" w14:textId="77777777" w:rsidR="00916F7C" w:rsidRPr="00916F7C" w:rsidRDefault="00916F7C" w:rsidP="00916F7C">
            <w:pPr>
              <w:rPr>
                <w:rFonts w:ascii="Times New Roman" w:hAnsi="Times New Roman" w:cs="Times New Roman"/>
                <w:b/>
                <w:i/>
                <w:sz w:val="24"/>
                <w:szCs w:val="24"/>
              </w:rPr>
            </w:pPr>
          </w:p>
        </w:tc>
        <w:tc>
          <w:tcPr>
            <w:tcW w:w="2794" w:type="dxa"/>
            <w:tcBorders>
              <w:top w:val="single" w:sz="4" w:space="0" w:color="auto"/>
              <w:left w:val="single" w:sz="4" w:space="0" w:color="auto"/>
              <w:right w:val="single" w:sz="4" w:space="0" w:color="auto"/>
            </w:tcBorders>
          </w:tcPr>
          <w:p w14:paraId="43C7F64B" w14:textId="77777777" w:rsidR="00916F7C" w:rsidRPr="00916F7C" w:rsidRDefault="00916F7C" w:rsidP="00916F7C">
            <w:pPr>
              <w:jc w:val="center"/>
              <w:rPr>
                <w:rFonts w:ascii="Times New Roman" w:hAnsi="Times New Roman" w:cs="Times New Roman"/>
                <w:b/>
                <w:sz w:val="24"/>
                <w:szCs w:val="24"/>
              </w:rPr>
            </w:pPr>
            <w:r w:rsidRPr="00916F7C">
              <w:rPr>
                <w:rFonts w:ascii="Times New Roman" w:hAnsi="Times New Roman" w:cs="Times New Roman"/>
                <w:b/>
                <w:sz w:val="24"/>
                <w:szCs w:val="24"/>
              </w:rPr>
              <w:t>Уметь</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69407B14" w14:textId="77777777" w:rsidR="00916F7C" w:rsidRPr="00916F7C" w:rsidRDefault="00916F7C" w:rsidP="00916F7C">
            <w:pPr>
              <w:jc w:val="center"/>
              <w:rPr>
                <w:rFonts w:ascii="Times New Roman" w:hAnsi="Times New Roman" w:cs="Times New Roman"/>
                <w:b/>
                <w:i/>
                <w:sz w:val="24"/>
                <w:szCs w:val="24"/>
              </w:rPr>
            </w:pPr>
            <w:r w:rsidRPr="00916F7C">
              <w:rPr>
                <w:rFonts w:ascii="Times New Roman" w:hAnsi="Times New Roman" w:cs="Times New Roman"/>
                <w:b/>
                <w:sz w:val="24"/>
                <w:szCs w:val="24"/>
              </w:rPr>
              <w:t>Знать</w:t>
            </w:r>
          </w:p>
        </w:tc>
        <w:tc>
          <w:tcPr>
            <w:tcW w:w="2794" w:type="dxa"/>
            <w:tcBorders>
              <w:top w:val="single" w:sz="4" w:space="0" w:color="auto"/>
              <w:left w:val="single" w:sz="4" w:space="0" w:color="auto"/>
              <w:bottom w:val="single" w:sz="4" w:space="0" w:color="auto"/>
              <w:right w:val="single" w:sz="4" w:space="0" w:color="auto"/>
            </w:tcBorders>
          </w:tcPr>
          <w:p w14:paraId="69BE9451" w14:textId="77777777" w:rsidR="00916F7C" w:rsidRPr="00916F7C" w:rsidRDefault="00916F7C" w:rsidP="00916F7C">
            <w:pPr>
              <w:jc w:val="center"/>
              <w:rPr>
                <w:rFonts w:ascii="Times New Roman" w:hAnsi="Times New Roman" w:cs="Times New Roman"/>
                <w:b/>
                <w:i/>
                <w:sz w:val="24"/>
                <w:szCs w:val="24"/>
              </w:rPr>
            </w:pPr>
            <w:r w:rsidRPr="00916F7C">
              <w:rPr>
                <w:rFonts w:ascii="Times New Roman" w:hAnsi="Times New Roman" w:cs="Times New Roman"/>
                <w:b/>
                <w:sz w:val="24"/>
                <w:szCs w:val="24"/>
              </w:rPr>
              <w:t xml:space="preserve">Владеть навыками </w:t>
            </w:r>
          </w:p>
        </w:tc>
      </w:tr>
      <w:tr w:rsidR="00916F7C" w:rsidRPr="00916F7C" w14:paraId="402303C4" w14:textId="77777777" w:rsidTr="00AD5821">
        <w:tc>
          <w:tcPr>
            <w:tcW w:w="1246" w:type="dxa"/>
            <w:tcBorders>
              <w:top w:val="single" w:sz="4" w:space="0" w:color="auto"/>
              <w:left w:val="single" w:sz="4" w:space="0" w:color="auto"/>
              <w:right w:val="single" w:sz="4" w:space="0" w:color="auto"/>
            </w:tcBorders>
          </w:tcPr>
          <w:p w14:paraId="50E3C540" w14:textId="77777777" w:rsidR="00916F7C" w:rsidRPr="00916F7C" w:rsidRDefault="00916F7C" w:rsidP="00916F7C">
            <w:pPr>
              <w:rPr>
                <w:rFonts w:ascii="Times New Roman" w:hAnsi="Times New Roman" w:cs="Times New Roman"/>
                <w:bCs/>
                <w:sz w:val="24"/>
                <w:szCs w:val="24"/>
              </w:rPr>
            </w:pPr>
            <w:r w:rsidRPr="00916F7C">
              <w:rPr>
                <w:rFonts w:ascii="Times New Roman" w:hAnsi="Times New Roman" w:cs="Times New Roman"/>
                <w:bCs/>
                <w:sz w:val="24"/>
                <w:szCs w:val="24"/>
              </w:rPr>
              <w:t>ОК.05</w:t>
            </w:r>
          </w:p>
          <w:p w14:paraId="4D130D2E" w14:textId="77777777" w:rsidR="00916F7C" w:rsidRPr="00916F7C" w:rsidRDefault="00916F7C" w:rsidP="00916F7C">
            <w:pPr>
              <w:rPr>
                <w:rFonts w:ascii="Times New Roman" w:hAnsi="Times New Roman" w:cs="Times New Roman"/>
                <w:bCs/>
                <w:sz w:val="24"/>
                <w:szCs w:val="24"/>
              </w:rPr>
            </w:pPr>
            <w:r w:rsidRPr="00916F7C">
              <w:rPr>
                <w:rFonts w:ascii="Times New Roman" w:hAnsi="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794" w:type="dxa"/>
            <w:tcBorders>
              <w:top w:val="single" w:sz="4" w:space="0" w:color="auto"/>
              <w:left w:val="single" w:sz="4" w:space="0" w:color="auto"/>
              <w:right w:val="single" w:sz="4" w:space="0" w:color="auto"/>
            </w:tcBorders>
            <w:hideMark/>
          </w:tcPr>
          <w:p w14:paraId="6EED6AE2" w14:textId="77777777" w:rsidR="00916F7C" w:rsidRPr="00916F7C" w:rsidRDefault="00916F7C" w:rsidP="00916F7C">
            <w:pPr>
              <w:rPr>
                <w:rFonts w:ascii="Times New Roman" w:hAnsi="Times New Roman" w:cs="Times New Roman"/>
                <w:bCs/>
                <w:sz w:val="24"/>
                <w:szCs w:val="24"/>
              </w:rPr>
            </w:pPr>
            <w:r w:rsidRPr="00916F7C">
              <w:rPr>
                <w:rFonts w:ascii="Times New Roman" w:hAnsi="Times New Roman"/>
              </w:rPr>
              <w:t>грамотно излагать свои мысли и оформлять документы по профессиональной тематике на государственном языке</w:t>
            </w:r>
            <w:r w:rsidRPr="00916F7C">
              <w:rPr>
                <w:rFonts w:ascii="Times New Roman" w:hAnsi="Times New Roman" w:cs="Times New Roman"/>
                <w:bCs/>
                <w:sz w:val="24"/>
                <w:szCs w:val="24"/>
              </w:rPr>
              <w:t>;</w:t>
            </w:r>
          </w:p>
          <w:p w14:paraId="252A63C1" w14:textId="77777777" w:rsidR="00916F7C" w:rsidRPr="00916F7C" w:rsidRDefault="00916F7C" w:rsidP="00916F7C">
            <w:pPr>
              <w:rPr>
                <w:rFonts w:ascii="Times New Roman" w:hAnsi="Times New Roman" w:cs="Times New Roman"/>
                <w:bCs/>
                <w:sz w:val="24"/>
                <w:szCs w:val="24"/>
              </w:rPr>
            </w:pPr>
            <w:r w:rsidRPr="00916F7C">
              <w:rPr>
                <w:rFonts w:ascii="Times New Roman" w:hAnsi="Times New Roman"/>
              </w:rPr>
              <w:t>проявлять толерантность в рабочем коллективе</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66419C22" w14:textId="77777777" w:rsidR="00916F7C" w:rsidRPr="00916F7C" w:rsidRDefault="00916F7C" w:rsidP="00916F7C">
            <w:pPr>
              <w:rPr>
                <w:rFonts w:ascii="Times New Roman" w:hAnsi="Times New Roman"/>
              </w:rPr>
            </w:pPr>
            <w:r w:rsidRPr="00916F7C">
              <w:rPr>
                <w:rFonts w:ascii="Times New Roman" w:hAnsi="Times New Roman"/>
              </w:rPr>
              <w:t xml:space="preserve">правила оформления документов; </w:t>
            </w:r>
          </w:p>
          <w:p w14:paraId="7E0FA6F4" w14:textId="77777777" w:rsidR="00916F7C" w:rsidRPr="00916F7C" w:rsidRDefault="00916F7C" w:rsidP="00916F7C">
            <w:pPr>
              <w:rPr>
                <w:rFonts w:ascii="Times New Roman" w:hAnsi="Times New Roman"/>
              </w:rPr>
            </w:pPr>
            <w:r w:rsidRPr="00916F7C">
              <w:rPr>
                <w:rFonts w:ascii="Times New Roman" w:hAnsi="Times New Roman"/>
              </w:rPr>
              <w:t>правила построения устных сообщений;</w:t>
            </w:r>
          </w:p>
          <w:p w14:paraId="3984E058" w14:textId="77777777" w:rsidR="00916F7C" w:rsidRPr="00916F7C" w:rsidRDefault="00916F7C" w:rsidP="00916F7C">
            <w:pPr>
              <w:rPr>
                <w:rFonts w:ascii="Times New Roman" w:hAnsi="Times New Roman" w:cs="Times New Roman"/>
                <w:bCs/>
                <w:i/>
                <w:sz w:val="24"/>
                <w:szCs w:val="24"/>
              </w:rPr>
            </w:pPr>
            <w:r w:rsidRPr="00916F7C">
              <w:rPr>
                <w:rFonts w:ascii="Times New Roman" w:hAnsi="Times New Roman"/>
              </w:rPr>
              <w:t>особенности социального и культурного контекста</w:t>
            </w:r>
          </w:p>
        </w:tc>
        <w:tc>
          <w:tcPr>
            <w:tcW w:w="2794" w:type="dxa"/>
            <w:tcBorders>
              <w:top w:val="single" w:sz="4" w:space="0" w:color="auto"/>
              <w:left w:val="single" w:sz="4" w:space="0" w:color="auto"/>
              <w:bottom w:val="single" w:sz="4" w:space="0" w:color="auto"/>
              <w:right w:val="single" w:sz="4" w:space="0" w:color="auto"/>
            </w:tcBorders>
          </w:tcPr>
          <w:p w14:paraId="399F53A1" w14:textId="77777777" w:rsidR="00916F7C" w:rsidRPr="00916F7C" w:rsidRDefault="00916F7C" w:rsidP="00916F7C">
            <w:pPr>
              <w:rPr>
                <w:rFonts w:ascii="Times New Roman" w:hAnsi="Times New Roman" w:cs="Times New Roman"/>
                <w:bCs/>
                <w:i/>
                <w:sz w:val="24"/>
                <w:szCs w:val="24"/>
              </w:rPr>
            </w:pPr>
          </w:p>
          <w:p w14:paraId="30582227" w14:textId="77777777" w:rsidR="00916F7C" w:rsidRPr="00916F7C" w:rsidRDefault="00916F7C" w:rsidP="00916F7C">
            <w:pPr>
              <w:rPr>
                <w:rFonts w:ascii="Times New Roman" w:hAnsi="Times New Roman" w:cs="Times New Roman"/>
                <w:bCs/>
                <w:i/>
                <w:sz w:val="24"/>
                <w:szCs w:val="24"/>
              </w:rPr>
            </w:pPr>
            <w:r w:rsidRPr="00916F7C">
              <w:rPr>
                <w:rFonts w:ascii="Times New Roman" w:hAnsi="Times New Roman" w:cs="Times New Roman"/>
                <w:bCs/>
                <w:i/>
                <w:sz w:val="24"/>
                <w:szCs w:val="24"/>
              </w:rPr>
              <w:t>-</w:t>
            </w:r>
          </w:p>
        </w:tc>
      </w:tr>
      <w:tr w:rsidR="00916F7C" w:rsidRPr="00916F7C" w14:paraId="5A258EA1" w14:textId="77777777" w:rsidTr="00AD5821">
        <w:tc>
          <w:tcPr>
            <w:tcW w:w="1246" w:type="dxa"/>
            <w:tcBorders>
              <w:left w:val="single" w:sz="4" w:space="0" w:color="auto"/>
              <w:bottom w:val="single" w:sz="4" w:space="0" w:color="auto"/>
              <w:right w:val="single" w:sz="4" w:space="0" w:color="auto"/>
            </w:tcBorders>
          </w:tcPr>
          <w:p w14:paraId="1A5448A0" w14:textId="77777777" w:rsidR="00916F7C" w:rsidRPr="00916F7C" w:rsidRDefault="00916F7C" w:rsidP="00916F7C">
            <w:pPr>
              <w:rPr>
                <w:rFonts w:ascii="Times New Roman" w:hAnsi="Times New Roman" w:cs="Times New Roman"/>
                <w:bCs/>
                <w:sz w:val="24"/>
                <w:szCs w:val="24"/>
              </w:rPr>
            </w:pPr>
            <w:r w:rsidRPr="00916F7C">
              <w:rPr>
                <w:rFonts w:ascii="Times New Roman" w:hAnsi="Times New Roman" w:cs="Times New Roman"/>
                <w:bCs/>
                <w:sz w:val="24"/>
                <w:szCs w:val="24"/>
              </w:rPr>
              <w:t>ОК.06</w:t>
            </w:r>
          </w:p>
          <w:p w14:paraId="2E72F479" w14:textId="77777777" w:rsidR="00916F7C" w:rsidRPr="00916F7C" w:rsidRDefault="00916F7C" w:rsidP="00916F7C">
            <w:pPr>
              <w:rPr>
                <w:rFonts w:ascii="Times New Roman" w:hAnsi="Times New Roman" w:cs="Times New Roman"/>
                <w:bCs/>
                <w:sz w:val="24"/>
                <w:szCs w:val="24"/>
              </w:rPr>
            </w:pPr>
            <w:r w:rsidRPr="00916F7C">
              <w:rPr>
                <w:rFonts w:ascii="Times New Roman" w:hAnsi="Times New Roman"/>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794" w:type="dxa"/>
            <w:tcBorders>
              <w:left w:val="single" w:sz="4" w:space="0" w:color="auto"/>
              <w:bottom w:val="single" w:sz="4" w:space="0" w:color="auto"/>
              <w:right w:val="single" w:sz="4" w:space="0" w:color="auto"/>
            </w:tcBorders>
          </w:tcPr>
          <w:p w14:paraId="0B199157" w14:textId="77777777" w:rsidR="00916F7C" w:rsidRPr="00916F7C" w:rsidRDefault="00916F7C" w:rsidP="00916F7C">
            <w:pPr>
              <w:suppressAutoHyphens/>
              <w:contextualSpacing/>
              <w:rPr>
                <w:noProof/>
                <w:sz w:val="24"/>
                <w:szCs w:val="24"/>
              </w:rPr>
            </w:pPr>
            <w:r w:rsidRPr="00916F7C">
              <w:rPr>
                <w:rFonts w:ascii="Times New Roman" w:hAnsi="Times New Roman"/>
              </w:rPr>
              <w:t>проявлять гражданско-патриотическую позицию</w:t>
            </w:r>
            <w:r w:rsidRPr="00916F7C">
              <w:rPr>
                <w:noProof/>
                <w:sz w:val="24"/>
                <w:szCs w:val="24"/>
              </w:rPr>
              <w:t>;</w:t>
            </w:r>
          </w:p>
          <w:p w14:paraId="6EE95FBD" w14:textId="77777777" w:rsidR="00916F7C" w:rsidRPr="00916F7C" w:rsidRDefault="00916F7C" w:rsidP="00916F7C">
            <w:pPr>
              <w:suppressAutoHyphens/>
              <w:contextualSpacing/>
              <w:rPr>
                <w:rFonts w:ascii="Times New Roman" w:hAnsi="Times New Roman"/>
              </w:rPr>
            </w:pPr>
            <w:r w:rsidRPr="00916F7C">
              <w:rPr>
                <w:rFonts w:ascii="Times New Roman" w:hAnsi="Times New Roman"/>
              </w:rPr>
              <w:t>демонстрировать осознанное поведение;</w:t>
            </w:r>
          </w:p>
          <w:p w14:paraId="0A0ACB27" w14:textId="77777777" w:rsidR="00916F7C" w:rsidRPr="00916F7C" w:rsidRDefault="00916F7C" w:rsidP="00916F7C">
            <w:pPr>
              <w:suppressAutoHyphens/>
              <w:contextualSpacing/>
              <w:rPr>
                <w:rFonts w:ascii="Times New Roman" w:hAnsi="Times New Roman"/>
              </w:rPr>
            </w:pPr>
            <w:r w:rsidRPr="00916F7C">
              <w:rPr>
                <w:rFonts w:ascii="Times New Roman" w:hAnsi="Times New Roman"/>
              </w:rPr>
              <w:t>описывать значимость своей специальности;</w:t>
            </w:r>
          </w:p>
          <w:p w14:paraId="5B204373" w14:textId="77777777" w:rsidR="00916F7C" w:rsidRPr="00916F7C" w:rsidRDefault="00916F7C" w:rsidP="00916F7C">
            <w:pPr>
              <w:suppressAutoHyphens/>
              <w:contextualSpacing/>
              <w:rPr>
                <w:noProof/>
                <w:sz w:val="24"/>
                <w:szCs w:val="24"/>
              </w:rPr>
            </w:pP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7FC87A06" w14:textId="77777777" w:rsidR="00916F7C" w:rsidRPr="00916F7C" w:rsidRDefault="00916F7C" w:rsidP="00916F7C">
            <w:pPr>
              <w:suppressAutoHyphens/>
              <w:contextualSpacing/>
              <w:rPr>
                <w:rFonts w:ascii="Times New Roman" w:hAnsi="Times New Roman"/>
              </w:rPr>
            </w:pPr>
            <w:r w:rsidRPr="00916F7C">
              <w:rPr>
                <w:rFonts w:ascii="Times New Roman" w:hAnsi="Times New Roman"/>
              </w:rPr>
              <w:t>сущность гражданско-патриотической позиции;</w:t>
            </w:r>
          </w:p>
          <w:p w14:paraId="48FE43EC" w14:textId="77777777" w:rsidR="00916F7C" w:rsidRPr="00916F7C" w:rsidRDefault="00916F7C" w:rsidP="00916F7C">
            <w:pPr>
              <w:suppressAutoHyphens/>
              <w:contextualSpacing/>
              <w:rPr>
                <w:rFonts w:ascii="Times New Roman" w:hAnsi="Times New Roman"/>
              </w:rPr>
            </w:pPr>
            <w:r w:rsidRPr="00916F7C">
              <w:rPr>
                <w:rFonts w:ascii="Times New Roman" w:hAnsi="Times New Roman"/>
              </w:rPr>
              <w:t>традиционных общечеловеческих ценностей, в том числе с учетом гармонизации межнациональных и межрелигиозных отношений;</w:t>
            </w:r>
          </w:p>
          <w:p w14:paraId="5D80856E" w14:textId="77777777" w:rsidR="00916F7C" w:rsidRPr="00916F7C" w:rsidRDefault="00916F7C" w:rsidP="00916F7C">
            <w:pPr>
              <w:suppressAutoHyphens/>
              <w:contextualSpacing/>
              <w:rPr>
                <w:noProof/>
                <w:sz w:val="24"/>
                <w:szCs w:val="24"/>
              </w:rPr>
            </w:pPr>
            <w:r w:rsidRPr="00916F7C">
              <w:rPr>
                <w:rFonts w:ascii="Times New Roman" w:hAnsi="Times New Roman"/>
              </w:rPr>
              <w:t>значимость профессиональной деятельности по специальности</w:t>
            </w:r>
          </w:p>
        </w:tc>
        <w:tc>
          <w:tcPr>
            <w:tcW w:w="2794" w:type="dxa"/>
            <w:tcBorders>
              <w:top w:val="single" w:sz="4" w:space="0" w:color="auto"/>
              <w:left w:val="single" w:sz="4" w:space="0" w:color="auto"/>
              <w:bottom w:val="single" w:sz="4" w:space="0" w:color="auto"/>
              <w:right w:val="single" w:sz="4" w:space="0" w:color="auto"/>
            </w:tcBorders>
          </w:tcPr>
          <w:p w14:paraId="268BBEDB" w14:textId="77777777" w:rsidR="00916F7C" w:rsidRPr="00916F7C" w:rsidRDefault="00916F7C" w:rsidP="00916F7C">
            <w:pPr>
              <w:jc w:val="center"/>
              <w:rPr>
                <w:rFonts w:ascii="Times New Roman" w:hAnsi="Times New Roman" w:cs="Times New Roman"/>
                <w:bCs/>
                <w:i/>
                <w:sz w:val="24"/>
                <w:szCs w:val="24"/>
              </w:rPr>
            </w:pPr>
            <w:r w:rsidRPr="00916F7C">
              <w:rPr>
                <w:rFonts w:ascii="Times New Roman" w:hAnsi="Times New Roman" w:cs="Times New Roman"/>
                <w:bCs/>
                <w:i/>
                <w:sz w:val="24"/>
                <w:szCs w:val="24"/>
              </w:rPr>
              <w:t>-</w:t>
            </w:r>
          </w:p>
        </w:tc>
      </w:tr>
      <w:tr w:rsidR="00916F7C" w:rsidRPr="00916F7C" w14:paraId="1A89FDA9" w14:textId="77777777" w:rsidTr="00AD5821">
        <w:tc>
          <w:tcPr>
            <w:tcW w:w="1246" w:type="dxa"/>
            <w:tcBorders>
              <w:top w:val="single" w:sz="4" w:space="0" w:color="auto"/>
              <w:left w:val="single" w:sz="4" w:space="0" w:color="auto"/>
              <w:bottom w:val="single" w:sz="4" w:space="0" w:color="auto"/>
              <w:right w:val="single" w:sz="4" w:space="0" w:color="auto"/>
            </w:tcBorders>
          </w:tcPr>
          <w:p w14:paraId="6DDDA3BB" w14:textId="77777777" w:rsidR="00916F7C" w:rsidRPr="00916F7C" w:rsidRDefault="00916F7C" w:rsidP="00916F7C">
            <w:pPr>
              <w:rPr>
                <w:rFonts w:ascii="Times New Roman" w:hAnsi="Times New Roman" w:cs="Times New Roman"/>
                <w:bCs/>
                <w:sz w:val="24"/>
                <w:szCs w:val="24"/>
              </w:rPr>
            </w:pPr>
            <w:r w:rsidRPr="00916F7C">
              <w:rPr>
                <w:rFonts w:ascii="Times New Roman" w:hAnsi="Times New Roman" w:cs="Times New Roman"/>
                <w:bCs/>
                <w:sz w:val="24"/>
                <w:szCs w:val="24"/>
              </w:rPr>
              <w:lastRenderedPageBreak/>
              <w:t>ОК.07</w:t>
            </w:r>
          </w:p>
          <w:p w14:paraId="6ADF36B1" w14:textId="77777777" w:rsidR="00916F7C" w:rsidRPr="00916F7C" w:rsidRDefault="00916F7C" w:rsidP="00916F7C">
            <w:pPr>
              <w:rPr>
                <w:rFonts w:ascii="Times New Roman" w:hAnsi="Times New Roman" w:cs="Times New Roman"/>
                <w:bCs/>
                <w:sz w:val="24"/>
                <w:szCs w:val="24"/>
              </w:rPr>
            </w:pPr>
            <w:r w:rsidRPr="00916F7C">
              <w:rPr>
                <w:rFonts w:ascii="Times New Roman" w:hAnsi="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794" w:type="dxa"/>
            <w:tcBorders>
              <w:top w:val="single" w:sz="4" w:space="0" w:color="auto"/>
              <w:left w:val="single" w:sz="4" w:space="0" w:color="auto"/>
              <w:bottom w:val="single" w:sz="4" w:space="0" w:color="auto"/>
              <w:right w:val="single" w:sz="4" w:space="0" w:color="auto"/>
            </w:tcBorders>
            <w:hideMark/>
          </w:tcPr>
          <w:p w14:paraId="10420496" w14:textId="77777777" w:rsidR="00916F7C" w:rsidRPr="00916F7C" w:rsidRDefault="00916F7C" w:rsidP="00916F7C">
            <w:pPr>
              <w:rPr>
                <w:rFonts w:ascii="Times New Roman" w:hAnsi="Times New Roman"/>
              </w:rPr>
            </w:pPr>
            <w:r w:rsidRPr="00916F7C">
              <w:rPr>
                <w:rFonts w:ascii="Times New Roman" w:hAnsi="Times New Roman"/>
              </w:rPr>
              <w:t>соблюдать нормы экологической безопасности;</w:t>
            </w:r>
          </w:p>
          <w:p w14:paraId="4FB6B1B4" w14:textId="77777777" w:rsidR="00916F7C" w:rsidRPr="00916F7C" w:rsidRDefault="00916F7C" w:rsidP="00916F7C">
            <w:pPr>
              <w:rPr>
                <w:rFonts w:ascii="Times New Roman" w:hAnsi="Times New Roman" w:cs="Times New Roman"/>
                <w:bCs/>
                <w:sz w:val="24"/>
                <w:szCs w:val="24"/>
              </w:rPr>
            </w:pPr>
            <w:r w:rsidRPr="00916F7C">
              <w:rPr>
                <w:rFonts w:ascii="Times New Roman" w:hAnsi="Times New Roman"/>
              </w:rPr>
              <w:t>эффективно действовать в чрезвычайных ситуациях</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2ECC1D9C" w14:textId="77777777" w:rsidR="00916F7C" w:rsidRPr="00916F7C" w:rsidRDefault="00916F7C" w:rsidP="00916F7C">
            <w:pPr>
              <w:rPr>
                <w:rFonts w:ascii="Times New Roman" w:hAnsi="Times New Roman"/>
              </w:rPr>
            </w:pPr>
            <w:r w:rsidRPr="00916F7C">
              <w:rPr>
                <w:rFonts w:ascii="Times New Roman" w:hAnsi="Times New Roman"/>
              </w:rPr>
              <w:t>правила экологической безопасности при ведении профессиональной деятельности;</w:t>
            </w:r>
          </w:p>
          <w:p w14:paraId="6798ADA1" w14:textId="77777777" w:rsidR="00916F7C" w:rsidRPr="00916F7C" w:rsidRDefault="00916F7C" w:rsidP="00916F7C">
            <w:pPr>
              <w:rPr>
                <w:rFonts w:ascii="Times New Roman" w:hAnsi="Times New Roman" w:cs="Times New Roman"/>
                <w:bCs/>
                <w:i/>
                <w:sz w:val="24"/>
                <w:szCs w:val="24"/>
              </w:rPr>
            </w:pPr>
            <w:r w:rsidRPr="00916F7C">
              <w:rPr>
                <w:rFonts w:ascii="Times New Roman" w:hAnsi="Times New Roman"/>
              </w:rPr>
              <w:t>правила поведения в чрезвычайных ситуациях</w:t>
            </w:r>
          </w:p>
        </w:tc>
        <w:tc>
          <w:tcPr>
            <w:tcW w:w="2794" w:type="dxa"/>
            <w:tcBorders>
              <w:top w:val="single" w:sz="4" w:space="0" w:color="auto"/>
              <w:left w:val="single" w:sz="4" w:space="0" w:color="auto"/>
              <w:bottom w:val="single" w:sz="4" w:space="0" w:color="auto"/>
              <w:right w:val="single" w:sz="4" w:space="0" w:color="auto"/>
            </w:tcBorders>
            <w:hideMark/>
          </w:tcPr>
          <w:p w14:paraId="6749F006" w14:textId="77777777" w:rsidR="00916F7C" w:rsidRPr="00916F7C" w:rsidRDefault="00916F7C" w:rsidP="00916F7C">
            <w:pPr>
              <w:jc w:val="center"/>
              <w:rPr>
                <w:rFonts w:ascii="Times New Roman" w:hAnsi="Times New Roman" w:cs="Times New Roman"/>
                <w:bCs/>
                <w:sz w:val="24"/>
                <w:szCs w:val="24"/>
              </w:rPr>
            </w:pPr>
            <w:r w:rsidRPr="00916F7C">
              <w:rPr>
                <w:rFonts w:ascii="Times New Roman" w:hAnsi="Times New Roman" w:cs="Times New Roman"/>
                <w:bCs/>
                <w:i/>
                <w:sz w:val="24"/>
                <w:szCs w:val="24"/>
              </w:rPr>
              <w:t>-</w:t>
            </w:r>
          </w:p>
        </w:tc>
      </w:tr>
      <w:tr w:rsidR="00916F7C" w:rsidRPr="00916F7C" w14:paraId="7935DDA4" w14:textId="77777777" w:rsidTr="00AD5821">
        <w:tc>
          <w:tcPr>
            <w:tcW w:w="1246" w:type="dxa"/>
            <w:tcBorders>
              <w:top w:val="single" w:sz="4" w:space="0" w:color="auto"/>
              <w:left w:val="single" w:sz="4" w:space="0" w:color="auto"/>
              <w:right w:val="single" w:sz="4" w:space="0" w:color="auto"/>
            </w:tcBorders>
          </w:tcPr>
          <w:p w14:paraId="3AD4E9F4" w14:textId="77777777" w:rsidR="00916F7C" w:rsidRPr="00916F7C" w:rsidRDefault="00916F7C" w:rsidP="00916F7C">
            <w:pPr>
              <w:rPr>
                <w:rFonts w:ascii="Times New Roman" w:hAnsi="Times New Roman" w:cs="Times New Roman"/>
                <w:bCs/>
                <w:sz w:val="24"/>
                <w:szCs w:val="24"/>
              </w:rPr>
            </w:pPr>
            <w:r w:rsidRPr="00916F7C">
              <w:rPr>
                <w:rFonts w:ascii="Times New Roman" w:hAnsi="Times New Roman"/>
              </w:rPr>
              <w:t>ОК.08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794" w:type="dxa"/>
            <w:tcBorders>
              <w:top w:val="single" w:sz="4" w:space="0" w:color="auto"/>
              <w:left w:val="single" w:sz="4" w:space="0" w:color="auto"/>
              <w:right w:val="single" w:sz="4" w:space="0" w:color="auto"/>
            </w:tcBorders>
          </w:tcPr>
          <w:p w14:paraId="151FF9E7" w14:textId="77777777" w:rsidR="00916F7C" w:rsidRPr="00916F7C" w:rsidRDefault="00916F7C" w:rsidP="00916F7C">
            <w:pPr>
              <w:rPr>
                <w:rFonts w:ascii="Times New Roman" w:hAnsi="Times New Roman"/>
              </w:rPr>
            </w:pPr>
            <w:r w:rsidRPr="00916F7C">
              <w:rPr>
                <w:rFonts w:ascii="Times New Roman" w:hAnsi="Times New Roman"/>
              </w:rPr>
              <w:t>использовать физкультурно-оздоровительную деятельность для укрепления здоровья, достижения жизненных и профессиональных целей;</w:t>
            </w:r>
          </w:p>
          <w:p w14:paraId="06C2D89B" w14:textId="77777777" w:rsidR="00916F7C" w:rsidRPr="00916F7C" w:rsidRDefault="00916F7C" w:rsidP="00916F7C">
            <w:pPr>
              <w:rPr>
                <w:rFonts w:ascii="Times New Roman" w:hAnsi="Times New Roman"/>
              </w:rPr>
            </w:pPr>
            <w:r w:rsidRPr="00916F7C">
              <w:rPr>
                <w:rFonts w:ascii="Times New Roman" w:hAnsi="Times New Roman"/>
              </w:rPr>
              <w:t>пользоваться средствами профилактики перенапряжения, характерными для данной специальности</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7BFC62EF" w14:textId="77777777" w:rsidR="00916F7C" w:rsidRPr="00916F7C" w:rsidRDefault="00916F7C" w:rsidP="00916F7C">
            <w:pPr>
              <w:rPr>
                <w:rFonts w:ascii="Times New Roman" w:hAnsi="Times New Roman"/>
              </w:rPr>
            </w:pPr>
            <w:r w:rsidRPr="00916F7C">
              <w:rPr>
                <w:rFonts w:ascii="Times New Roman" w:hAnsi="Times New Roman"/>
              </w:rPr>
              <w:t>роль физической культуры в общекультурном, профессиональном и социальном развитии человека;</w:t>
            </w:r>
          </w:p>
          <w:p w14:paraId="1C6C669C" w14:textId="77777777" w:rsidR="00916F7C" w:rsidRPr="00916F7C" w:rsidRDefault="00916F7C" w:rsidP="00916F7C">
            <w:pPr>
              <w:rPr>
                <w:rFonts w:ascii="Times New Roman" w:hAnsi="Times New Roman"/>
              </w:rPr>
            </w:pPr>
            <w:r w:rsidRPr="00916F7C">
              <w:rPr>
                <w:rFonts w:ascii="Times New Roman" w:hAnsi="Times New Roman"/>
              </w:rPr>
              <w:t>основы здорового образа жизни;</w:t>
            </w:r>
          </w:p>
          <w:p w14:paraId="05A924D9" w14:textId="77777777" w:rsidR="00916F7C" w:rsidRPr="00916F7C" w:rsidRDefault="00916F7C" w:rsidP="00916F7C">
            <w:pPr>
              <w:rPr>
                <w:rFonts w:ascii="Times New Roman" w:hAnsi="Times New Roman"/>
              </w:rPr>
            </w:pPr>
            <w:r w:rsidRPr="00916F7C">
              <w:rPr>
                <w:rFonts w:ascii="Times New Roman" w:hAnsi="Times New Roman"/>
              </w:rPr>
              <w:t>условия профессиональной деятельности и зоны риска физического здоровья для специальности;</w:t>
            </w:r>
          </w:p>
          <w:p w14:paraId="44F758D2" w14:textId="77777777" w:rsidR="00916F7C" w:rsidRPr="00916F7C" w:rsidRDefault="00916F7C" w:rsidP="00916F7C">
            <w:pPr>
              <w:rPr>
                <w:rFonts w:ascii="Times New Roman" w:hAnsi="Times New Roman"/>
              </w:rPr>
            </w:pPr>
            <w:r w:rsidRPr="00916F7C">
              <w:rPr>
                <w:rFonts w:ascii="Times New Roman" w:hAnsi="Times New Roman"/>
              </w:rPr>
              <w:t>средства профилактики перенапряжения</w:t>
            </w:r>
          </w:p>
        </w:tc>
        <w:tc>
          <w:tcPr>
            <w:tcW w:w="2794" w:type="dxa"/>
            <w:tcBorders>
              <w:top w:val="single" w:sz="4" w:space="0" w:color="auto"/>
              <w:left w:val="single" w:sz="4" w:space="0" w:color="auto"/>
              <w:bottom w:val="single" w:sz="4" w:space="0" w:color="auto"/>
              <w:right w:val="single" w:sz="4" w:space="0" w:color="auto"/>
            </w:tcBorders>
          </w:tcPr>
          <w:p w14:paraId="60174EC6" w14:textId="77777777" w:rsidR="00916F7C" w:rsidRPr="00916F7C" w:rsidRDefault="00916F7C" w:rsidP="00916F7C">
            <w:pPr>
              <w:jc w:val="center"/>
              <w:rPr>
                <w:rFonts w:ascii="Times New Roman" w:hAnsi="Times New Roman" w:cs="Times New Roman"/>
                <w:bCs/>
                <w:i/>
                <w:sz w:val="24"/>
                <w:szCs w:val="24"/>
              </w:rPr>
            </w:pPr>
            <w:r w:rsidRPr="00916F7C">
              <w:rPr>
                <w:rFonts w:ascii="Times New Roman" w:hAnsi="Times New Roman" w:cs="Times New Roman"/>
                <w:bCs/>
                <w:i/>
                <w:sz w:val="24"/>
                <w:szCs w:val="24"/>
              </w:rPr>
              <w:t>-</w:t>
            </w:r>
          </w:p>
        </w:tc>
      </w:tr>
    </w:tbl>
    <w:p w14:paraId="2284C302" w14:textId="77777777" w:rsidR="00916F7C" w:rsidRPr="00916F7C" w:rsidRDefault="00916F7C" w:rsidP="00916F7C">
      <w:pPr>
        <w:spacing w:after="120"/>
        <w:ind w:firstLine="709"/>
        <w:rPr>
          <w:rFonts w:ascii="Times New Roman" w:hAnsi="Times New Roman" w:cs="Times New Roman"/>
          <w:bCs/>
          <w:sz w:val="24"/>
          <w:szCs w:val="24"/>
        </w:rPr>
      </w:pPr>
    </w:p>
    <w:p w14:paraId="5A39E2E4" w14:textId="77777777" w:rsidR="00916F7C" w:rsidRPr="00916F7C" w:rsidRDefault="00916F7C" w:rsidP="007542A0">
      <w:pPr>
        <w:numPr>
          <w:ilvl w:val="1"/>
          <w:numId w:val="2"/>
        </w:numPr>
        <w:spacing w:after="120" w:line="276" w:lineRule="auto"/>
        <w:outlineLvl w:val="1"/>
        <w:rPr>
          <w:rFonts w:ascii="Times New Roman Полужирный" w:eastAsia="Segoe UI" w:hAnsi="Times New Roman Полужирный" w:cs="Times New Roman"/>
          <w:b/>
          <w:bCs/>
          <w:sz w:val="24"/>
          <w:szCs w:val="24"/>
          <w:lang w:eastAsia="ru-RU"/>
        </w:rPr>
      </w:pPr>
      <w:r w:rsidRPr="00916F7C">
        <w:rPr>
          <w:rFonts w:eastAsia="Segoe UI" w:cs="Times New Roman"/>
          <w:b/>
          <w:bCs/>
          <w:sz w:val="24"/>
          <w:szCs w:val="24"/>
          <w:lang w:eastAsia="ru-RU"/>
        </w:rPr>
        <w:t xml:space="preserve"> </w:t>
      </w:r>
      <w:bookmarkStart w:id="52" w:name="_Toc167442608"/>
      <w:r w:rsidRPr="00916F7C">
        <w:rPr>
          <w:rFonts w:ascii="Times New Roman Полужирный" w:eastAsia="Segoe UI" w:hAnsi="Times New Roman Полужирный" w:cs="Times New Roman"/>
          <w:b/>
          <w:bCs/>
          <w:sz w:val="24"/>
          <w:szCs w:val="24"/>
          <w:lang w:eastAsia="ru-RU"/>
        </w:rPr>
        <w:t>Обоснование часов вариативной части ОПОП-П</w:t>
      </w:r>
      <w:bookmarkEnd w:id="52"/>
    </w:p>
    <w:p w14:paraId="79C22362" w14:textId="77777777" w:rsidR="00916F7C" w:rsidRPr="00916F7C" w:rsidRDefault="00916F7C" w:rsidP="00916F7C">
      <w:pPr>
        <w:spacing w:after="120"/>
        <w:ind w:left="720"/>
        <w:contextualSpacing/>
        <w:rPr>
          <w:rFonts w:ascii="Times New Roman" w:hAnsi="Times New Roman" w:cs="Times New Roman"/>
          <w:b/>
          <w:sz w:val="24"/>
          <w:szCs w:val="24"/>
        </w:rPr>
      </w:pPr>
    </w:p>
    <w:tbl>
      <w:tblPr>
        <w:tblStyle w:val="a3"/>
        <w:tblW w:w="9639" w:type="dxa"/>
        <w:tblInd w:w="-5" w:type="dxa"/>
        <w:tblLook w:val="04A0" w:firstRow="1" w:lastRow="0" w:firstColumn="1" w:lastColumn="0" w:noHBand="0" w:noVBand="1"/>
      </w:tblPr>
      <w:tblGrid>
        <w:gridCol w:w="770"/>
        <w:gridCol w:w="3217"/>
        <w:gridCol w:w="1774"/>
        <w:gridCol w:w="1488"/>
        <w:gridCol w:w="2390"/>
      </w:tblGrid>
      <w:tr w:rsidR="00916F7C" w:rsidRPr="00916F7C" w14:paraId="4C48F7EA" w14:textId="77777777" w:rsidTr="00AD5821">
        <w:tc>
          <w:tcPr>
            <w:tcW w:w="770" w:type="dxa"/>
          </w:tcPr>
          <w:p w14:paraId="27D46FA6" w14:textId="77777777" w:rsidR="00916F7C" w:rsidRPr="00916F7C" w:rsidRDefault="00916F7C" w:rsidP="00916F7C">
            <w:pPr>
              <w:spacing w:after="120"/>
              <w:contextualSpacing/>
              <w:rPr>
                <w:rFonts w:ascii="Times New Roman" w:hAnsi="Times New Roman" w:cs="Times New Roman"/>
                <w:b/>
                <w:sz w:val="24"/>
                <w:szCs w:val="24"/>
              </w:rPr>
            </w:pPr>
            <w:r w:rsidRPr="00916F7C">
              <w:rPr>
                <w:rFonts w:ascii="Times New Roman" w:hAnsi="Times New Roman" w:cs="Times New Roman"/>
                <w:b/>
                <w:sz w:val="24"/>
                <w:szCs w:val="24"/>
              </w:rPr>
              <w:t>№№ п/п</w:t>
            </w:r>
          </w:p>
        </w:tc>
        <w:tc>
          <w:tcPr>
            <w:tcW w:w="3217" w:type="dxa"/>
          </w:tcPr>
          <w:p w14:paraId="1BCBEF53" w14:textId="77777777" w:rsidR="00916F7C" w:rsidRPr="00916F7C" w:rsidRDefault="00916F7C" w:rsidP="00916F7C">
            <w:pPr>
              <w:spacing w:after="120"/>
              <w:contextualSpacing/>
              <w:rPr>
                <w:rFonts w:ascii="Times New Roman" w:hAnsi="Times New Roman" w:cs="Times New Roman"/>
                <w:b/>
                <w:sz w:val="24"/>
                <w:szCs w:val="24"/>
              </w:rPr>
            </w:pPr>
            <w:r w:rsidRPr="00916F7C">
              <w:rPr>
                <w:rFonts w:ascii="Times New Roman" w:hAnsi="Times New Roman" w:cs="Times New Roman"/>
                <w:b/>
                <w:sz w:val="24"/>
                <w:szCs w:val="24"/>
              </w:rPr>
              <w:t>Дополнительные знания, умения</w:t>
            </w:r>
          </w:p>
        </w:tc>
        <w:tc>
          <w:tcPr>
            <w:tcW w:w="1774" w:type="dxa"/>
          </w:tcPr>
          <w:p w14:paraId="79A90995" w14:textId="77777777" w:rsidR="00916F7C" w:rsidRPr="00916F7C" w:rsidRDefault="00916F7C" w:rsidP="00916F7C">
            <w:pPr>
              <w:spacing w:after="120"/>
              <w:contextualSpacing/>
              <w:rPr>
                <w:rFonts w:ascii="Times New Roman" w:hAnsi="Times New Roman" w:cs="Times New Roman"/>
                <w:b/>
                <w:sz w:val="24"/>
                <w:szCs w:val="24"/>
              </w:rPr>
            </w:pPr>
            <w:r w:rsidRPr="00916F7C">
              <w:rPr>
                <w:rFonts w:ascii="Times New Roman" w:hAnsi="Times New Roman" w:cs="Times New Roman"/>
                <w:b/>
                <w:sz w:val="24"/>
                <w:szCs w:val="24"/>
              </w:rPr>
              <w:t>№, наименование темы</w:t>
            </w:r>
          </w:p>
        </w:tc>
        <w:tc>
          <w:tcPr>
            <w:tcW w:w="1488" w:type="dxa"/>
          </w:tcPr>
          <w:p w14:paraId="64E18F70" w14:textId="77777777" w:rsidR="00916F7C" w:rsidRPr="00916F7C" w:rsidRDefault="00916F7C" w:rsidP="00916F7C">
            <w:pPr>
              <w:spacing w:after="120"/>
              <w:contextualSpacing/>
              <w:rPr>
                <w:rFonts w:ascii="Times New Roman" w:hAnsi="Times New Roman" w:cs="Times New Roman"/>
                <w:b/>
                <w:sz w:val="24"/>
                <w:szCs w:val="24"/>
              </w:rPr>
            </w:pPr>
            <w:r w:rsidRPr="00916F7C">
              <w:rPr>
                <w:rFonts w:ascii="Times New Roman" w:hAnsi="Times New Roman" w:cs="Times New Roman"/>
                <w:b/>
                <w:sz w:val="24"/>
                <w:szCs w:val="24"/>
              </w:rPr>
              <w:t>Объем часов</w:t>
            </w:r>
          </w:p>
        </w:tc>
        <w:tc>
          <w:tcPr>
            <w:tcW w:w="2390" w:type="dxa"/>
          </w:tcPr>
          <w:p w14:paraId="3C48B4B2" w14:textId="77777777" w:rsidR="00916F7C" w:rsidRPr="00916F7C" w:rsidRDefault="00916F7C" w:rsidP="00916F7C">
            <w:pPr>
              <w:spacing w:after="120"/>
              <w:contextualSpacing/>
              <w:rPr>
                <w:rFonts w:ascii="Times New Roman" w:hAnsi="Times New Roman" w:cs="Times New Roman"/>
                <w:b/>
                <w:sz w:val="24"/>
                <w:szCs w:val="24"/>
              </w:rPr>
            </w:pPr>
            <w:r w:rsidRPr="00916F7C">
              <w:rPr>
                <w:rFonts w:ascii="Times New Roman" w:hAnsi="Times New Roman" w:cs="Times New Roman"/>
                <w:b/>
                <w:sz w:val="24"/>
                <w:szCs w:val="24"/>
              </w:rPr>
              <w:t>Обоснование включения в рабочую программу</w:t>
            </w:r>
          </w:p>
        </w:tc>
      </w:tr>
      <w:tr w:rsidR="00916F7C" w:rsidRPr="00916F7C" w14:paraId="5E4BF601" w14:textId="77777777" w:rsidTr="00AD5821">
        <w:tc>
          <w:tcPr>
            <w:tcW w:w="770" w:type="dxa"/>
          </w:tcPr>
          <w:p w14:paraId="265BB163" w14:textId="77777777" w:rsidR="00916F7C" w:rsidRPr="00916F7C" w:rsidRDefault="00916F7C" w:rsidP="00916F7C">
            <w:pPr>
              <w:spacing w:after="120"/>
              <w:contextualSpacing/>
              <w:rPr>
                <w:rFonts w:ascii="Times New Roman" w:hAnsi="Times New Roman" w:cs="Times New Roman"/>
                <w:bCs/>
                <w:sz w:val="24"/>
                <w:szCs w:val="24"/>
              </w:rPr>
            </w:pPr>
            <w:r w:rsidRPr="00916F7C">
              <w:rPr>
                <w:rFonts w:ascii="Times New Roman" w:hAnsi="Times New Roman" w:cs="Times New Roman"/>
                <w:bCs/>
                <w:sz w:val="24"/>
                <w:szCs w:val="24"/>
              </w:rPr>
              <w:t>1</w:t>
            </w:r>
          </w:p>
        </w:tc>
        <w:tc>
          <w:tcPr>
            <w:tcW w:w="3217" w:type="dxa"/>
          </w:tcPr>
          <w:p w14:paraId="26B0F397" w14:textId="77777777" w:rsidR="00916F7C" w:rsidRPr="00916F7C" w:rsidRDefault="00916F7C" w:rsidP="00916F7C">
            <w:pPr>
              <w:spacing w:after="120"/>
              <w:contextualSpacing/>
              <w:rPr>
                <w:rFonts w:ascii="Times New Roman" w:hAnsi="Times New Roman" w:cs="Times New Roman"/>
                <w:bCs/>
                <w:sz w:val="24"/>
                <w:szCs w:val="24"/>
              </w:rPr>
            </w:pPr>
            <w:r w:rsidRPr="00916F7C">
              <w:rPr>
                <w:rFonts w:ascii="Times New Roman" w:eastAsia="Calibri" w:hAnsi="Times New Roman" w:cs="Times New Roman"/>
                <w:bCs/>
                <w:sz w:val="20"/>
                <w:szCs w:val="20"/>
              </w:rPr>
              <w:t xml:space="preserve">Изготовление простейших средств индивидуальной защиты </w:t>
            </w:r>
          </w:p>
        </w:tc>
        <w:tc>
          <w:tcPr>
            <w:tcW w:w="1774" w:type="dxa"/>
          </w:tcPr>
          <w:p w14:paraId="6D7DAC6A" w14:textId="77777777" w:rsidR="00916F7C" w:rsidRPr="00916F7C" w:rsidRDefault="00916F7C" w:rsidP="00916F7C">
            <w:pPr>
              <w:rPr>
                <w:rFonts w:ascii="Times New Roman" w:eastAsia="Calibri" w:hAnsi="Times New Roman" w:cs="Times New Roman"/>
                <w:b/>
                <w:bCs/>
                <w:sz w:val="20"/>
                <w:szCs w:val="20"/>
              </w:rPr>
            </w:pPr>
            <w:r w:rsidRPr="00916F7C">
              <w:rPr>
                <w:rFonts w:ascii="Times New Roman" w:eastAsia="Calibri" w:hAnsi="Times New Roman" w:cs="Times New Roman"/>
                <w:b/>
                <w:bCs/>
                <w:sz w:val="20"/>
                <w:szCs w:val="20"/>
              </w:rPr>
              <w:t xml:space="preserve">Тема 1.3. </w:t>
            </w:r>
          </w:p>
          <w:p w14:paraId="094C4011" w14:textId="77777777" w:rsidR="00916F7C" w:rsidRPr="00916F7C" w:rsidRDefault="00916F7C" w:rsidP="00916F7C">
            <w:pPr>
              <w:spacing w:after="120"/>
              <w:contextualSpacing/>
              <w:rPr>
                <w:rFonts w:ascii="Times New Roman" w:hAnsi="Times New Roman" w:cs="Times New Roman"/>
                <w:bCs/>
                <w:sz w:val="24"/>
                <w:szCs w:val="24"/>
              </w:rPr>
            </w:pPr>
            <w:r w:rsidRPr="00916F7C">
              <w:rPr>
                <w:rFonts w:ascii="Times New Roman" w:eastAsia="Calibri" w:hAnsi="Times New Roman" w:cs="Times New Roman"/>
                <w:sz w:val="20"/>
              </w:rPr>
              <w:t>Чрезвычайные ситуации природного и техногенного характера и защита от них.</w:t>
            </w:r>
          </w:p>
        </w:tc>
        <w:tc>
          <w:tcPr>
            <w:tcW w:w="1488" w:type="dxa"/>
          </w:tcPr>
          <w:p w14:paraId="4D4292D5" w14:textId="77777777" w:rsidR="00916F7C" w:rsidRPr="00916F7C" w:rsidRDefault="00916F7C" w:rsidP="00916F7C">
            <w:pPr>
              <w:spacing w:after="120"/>
              <w:contextualSpacing/>
              <w:jc w:val="center"/>
              <w:rPr>
                <w:rFonts w:ascii="Times New Roman" w:hAnsi="Times New Roman" w:cs="Times New Roman"/>
                <w:b/>
                <w:bCs/>
                <w:sz w:val="24"/>
                <w:szCs w:val="24"/>
              </w:rPr>
            </w:pPr>
            <w:r w:rsidRPr="00916F7C">
              <w:rPr>
                <w:rFonts w:ascii="Times New Roman" w:hAnsi="Times New Roman" w:cs="Times New Roman"/>
                <w:b/>
                <w:bCs/>
                <w:sz w:val="24"/>
                <w:szCs w:val="24"/>
              </w:rPr>
              <w:t>2</w:t>
            </w:r>
          </w:p>
        </w:tc>
        <w:tc>
          <w:tcPr>
            <w:tcW w:w="2390" w:type="dxa"/>
          </w:tcPr>
          <w:p w14:paraId="0E07DA3C" w14:textId="77777777" w:rsidR="00916F7C" w:rsidRPr="00916F7C" w:rsidRDefault="00916F7C" w:rsidP="00916F7C">
            <w:pPr>
              <w:spacing w:after="120"/>
              <w:contextualSpacing/>
              <w:rPr>
                <w:rFonts w:ascii="Times New Roman" w:hAnsi="Times New Roman" w:cs="Times New Roman"/>
                <w:bCs/>
                <w:sz w:val="24"/>
                <w:szCs w:val="24"/>
              </w:rPr>
            </w:pPr>
            <w:r w:rsidRPr="00916F7C">
              <w:rPr>
                <w:rFonts w:ascii="Times New Roman" w:hAnsi="Times New Roman" w:cs="Times New Roman"/>
                <w:bCs/>
                <w:sz w:val="24"/>
                <w:szCs w:val="24"/>
              </w:rPr>
              <w:t>Совершенствование навыков умений в применении средств индивидуальной защиты</w:t>
            </w:r>
          </w:p>
        </w:tc>
      </w:tr>
      <w:tr w:rsidR="00916F7C" w:rsidRPr="00916F7C" w14:paraId="1786C0B3" w14:textId="77777777" w:rsidTr="00AD5821">
        <w:tc>
          <w:tcPr>
            <w:tcW w:w="770" w:type="dxa"/>
          </w:tcPr>
          <w:p w14:paraId="232965C6" w14:textId="77777777" w:rsidR="00916F7C" w:rsidRPr="00916F7C" w:rsidRDefault="00916F7C" w:rsidP="00916F7C">
            <w:pPr>
              <w:spacing w:after="120"/>
              <w:contextualSpacing/>
              <w:rPr>
                <w:rFonts w:ascii="Times New Roman" w:hAnsi="Times New Roman" w:cs="Times New Roman"/>
                <w:bCs/>
                <w:sz w:val="24"/>
                <w:szCs w:val="24"/>
              </w:rPr>
            </w:pPr>
            <w:r w:rsidRPr="00916F7C">
              <w:rPr>
                <w:rFonts w:ascii="Times New Roman" w:hAnsi="Times New Roman" w:cs="Times New Roman"/>
                <w:bCs/>
                <w:sz w:val="24"/>
                <w:szCs w:val="24"/>
              </w:rPr>
              <w:t>2</w:t>
            </w:r>
          </w:p>
        </w:tc>
        <w:tc>
          <w:tcPr>
            <w:tcW w:w="3217" w:type="dxa"/>
          </w:tcPr>
          <w:p w14:paraId="06321581" w14:textId="77777777" w:rsidR="00916F7C" w:rsidRPr="00916F7C" w:rsidRDefault="00916F7C" w:rsidP="00916F7C">
            <w:pPr>
              <w:spacing w:after="120"/>
              <w:contextualSpacing/>
              <w:rPr>
                <w:rFonts w:ascii="Times New Roman" w:hAnsi="Times New Roman" w:cs="Times New Roman"/>
                <w:bCs/>
                <w:sz w:val="24"/>
                <w:szCs w:val="24"/>
              </w:rPr>
            </w:pPr>
            <w:r w:rsidRPr="00916F7C">
              <w:rPr>
                <w:rFonts w:ascii="Times New Roman" w:hAnsi="Times New Roman"/>
                <w:bCs/>
                <w:sz w:val="20"/>
                <w:szCs w:val="20"/>
              </w:rPr>
              <w:t>Выполнение нормативов по неполной разборке и сборке автомата</w:t>
            </w:r>
          </w:p>
        </w:tc>
        <w:tc>
          <w:tcPr>
            <w:tcW w:w="1774" w:type="dxa"/>
          </w:tcPr>
          <w:p w14:paraId="4A6FAEA9" w14:textId="77777777" w:rsidR="00916F7C" w:rsidRPr="00916F7C" w:rsidRDefault="00916F7C" w:rsidP="00916F7C">
            <w:pPr>
              <w:rPr>
                <w:rFonts w:ascii="Times New Roman" w:eastAsia="Calibri" w:hAnsi="Times New Roman" w:cs="Times New Roman"/>
                <w:b/>
                <w:bCs/>
                <w:sz w:val="20"/>
                <w:szCs w:val="20"/>
              </w:rPr>
            </w:pPr>
            <w:r w:rsidRPr="00916F7C">
              <w:rPr>
                <w:rFonts w:ascii="Times New Roman" w:eastAsia="Calibri" w:hAnsi="Times New Roman" w:cs="Times New Roman"/>
                <w:b/>
                <w:bCs/>
                <w:sz w:val="20"/>
                <w:szCs w:val="20"/>
              </w:rPr>
              <w:t>Тема 3.2.</w:t>
            </w:r>
            <w:r w:rsidRPr="00916F7C">
              <w:rPr>
                <w:rFonts w:ascii="Times New Roman" w:eastAsia="Calibri" w:hAnsi="Times New Roman" w:cs="Times New Roman"/>
                <w:bCs/>
                <w:sz w:val="20"/>
              </w:rPr>
              <w:t xml:space="preserve"> </w:t>
            </w:r>
            <w:r w:rsidRPr="00916F7C">
              <w:rPr>
                <w:rFonts w:ascii="Times New Roman" w:eastAsia="Calibri" w:hAnsi="Times New Roman" w:cs="Times New Roman"/>
                <w:sz w:val="20"/>
                <w:szCs w:val="24"/>
              </w:rPr>
              <w:t xml:space="preserve"> Воинская обязанность в Российской Федерации</w:t>
            </w:r>
          </w:p>
        </w:tc>
        <w:tc>
          <w:tcPr>
            <w:tcW w:w="1488" w:type="dxa"/>
          </w:tcPr>
          <w:p w14:paraId="398C5719" w14:textId="77777777" w:rsidR="00916F7C" w:rsidRPr="00916F7C" w:rsidRDefault="00916F7C" w:rsidP="00916F7C">
            <w:pPr>
              <w:spacing w:after="120"/>
              <w:contextualSpacing/>
              <w:jc w:val="center"/>
              <w:rPr>
                <w:rFonts w:ascii="Times New Roman" w:hAnsi="Times New Roman" w:cs="Times New Roman"/>
                <w:b/>
                <w:bCs/>
                <w:sz w:val="24"/>
                <w:szCs w:val="24"/>
              </w:rPr>
            </w:pPr>
            <w:r w:rsidRPr="00916F7C">
              <w:rPr>
                <w:rFonts w:ascii="Times New Roman" w:hAnsi="Times New Roman" w:cs="Times New Roman"/>
                <w:b/>
                <w:bCs/>
                <w:sz w:val="24"/>
                <w:szCs w:val="24"/>
              </w:rPr>
              <w:t>5</w:t>
            </w:r>
          </w:p>
        </w:tc>
        <w:tc>
          <w:tcPr>
            <w:tcW w:w="2390" w:type="dxa"/>
          </w:tcPr>
          <w:p w14:paraId="57F61B6B" w14:textId="77777777" w:rsidR="00916F7C" w:rsidRPr="00916F7C" w:rsidRDefault="00916F7C" w:rsidP="00916F7C">
            <w:pPr>
              <w:spacing w:after="120"/>
              <w:contextualSpacing/>
              <w:rPr>
                <w:rFonts w:ascii="Times New Roman" w:hAnsi="Times New Roman" w:cs="Times New Roman"/>
                <w:bCs/>
                <w:sz w:val="24"/>
                <w:szCs w:val="24"/>
              </w:rPr>
            </w:pPr>
            <w:r w:rsidRPr="00916F7C">
              <w:rPr>
                <w:rFonts w:ascii="Times New Roman" w:hAnsi="Times New Roman" w:cs="Times New Roman"/>
                <w:bCs/>
                <w:sz w:val="24"/>
                <w:szCs w:val="24"/>
              </w:rPr>
              <w:t>Совершенствование навыков умений в огневой, строевой и санитарной подготовке</w:t>
            </w:r>
          </w:p>
        </w:tc>
      </w:tr>
    </w:tbl>
    <w:p w14:paraId="279B4AED" w14:textId="77777777" w:rsidR="00916F7C" w:rsidRPr="00916F7C" w:rsidRDefault="00916F7C" w:rsidP="00916F7C">
      <w:pPr>
        <w:ind w:left="3544" w:right="4535" w:firstLine="709"/>
        <w:rPr>
          <w:rFonts w:ascii="Times New Roman" w:eastAsia="Times New Roman" w:hAnsi="Times New Roman" w:cs="Times New Roman"/>
          <w:sz w:val="12"/>
          <w:szCs w:val="12"/>
          <w:lang w:eastAsia="ru-RU"/>
        </w:rPr>
      </w:pPr>
    </w:p>
    <w:p w14:paraId="0B962CE9" w14:textId="77777777" w:rsidR="00916F7C" w:rsidRPr="00916F7C" w:rsidRDefault="00916F7C" w:rsidP="00916F7C">
      <w:pPr>
        <w:ind w:left="3544" w:right="4535" w:firstLine="709"/>
        <w:rPr>
          <w:rFonts w:ascii="Times New Roman" w:eastAsia="Times New Roman" w:hAnsi="Times New Roman" w:cs="Times New Roman"/>
          <w:sz w:val="12"/>
          <w:szCs w:val="12"/>
          <w:lang w:eastAsia="ru-RU"/>
        </w:rPr>
      </w:pPr>
    </w:p>
    <w:p w14:paraId="1B458CB6" w14:textId="77777777" w:rsidR="00916F7C" w:rsidRPr="00916F7C" w:rsidRDefault="00916F7C" w:rsidP="00916F7C">
      <w:pPr>
        <w:ind w:left="3544" w:right="4535" w:firstLine="709"/>
        <w:rPr>
          <w:rFonts w:ascii="Times New Roman" w:eastAsia="Times New Roman" w:hAnsi="Times New Roman" w:cs="Times New Roman"/>
          <w:sz w:val="12"/>
          <w:szCs w:val="12"/>
          <w:lang w:eastAsia="ru-RU"/>
        </w:rPr>
      </w:pPr>
    </w:p>
    <w:p w14:paraId="5633E015" w14:textId="77777777" w:rsidR="00916F7C" w:rsidRPr="00916F7C" w:rsidRDefault="00916F7C" w:rsidP="00916F7C">
      <w:pPr>
        <w:ind w:left="3544" w:right="4535" w:firstLine="709"/>
        <w:rPr>
          <w:rFonts w:ascii="Times New Roman" w:eastAsia="Times New Roman" w:hAnsi="Times New Roman" w:cs="Times New Roman"/>
          <w:sz w:val="12"/>
          <w:szCs w:val="12"/>
          <w:lang w:eastAsia="ru-RU"/>
        </w:rPr>
      </w:pPr>
    </w:p>
    <w:p w14:paraId="1F2867CA" w14:textId="77777777" w:rsidR="00916F7C" w:rsidRPr="00916F7C" w:rsidRDefault="00916F7C" w:rsidP="00916F7C">
      <w:pPr>
        <w:ind w:left="3544" w:right="4535" w:firstLine="709"/>
        <w:rPr>
          <w:rFonts w:ascii="Times New Roman" w:eastAsia="Times New Roman" w:hAnsi="Times New Roman" w:cs="Times New Roman"/>
          <w:sz w:val="12"/>
          <w:szCs w:val="12"/>
          <w:lang w:eastAsia="ru-RU"/>
        </w:rPr>
      </w:pPr>
    </w:p>
    <w:p w14:paraId="6C2261E8" w14:textId="77777777" w:rsidR="00916F7C" w:rsidRPr="00916F7C" w:rsidRDefault="00916F7C" w:rsidP="00916F7C">
      <w:pPr>
        <w:ind w:left="3544" w:right="4535" w:firstLine="709"/>
        <w:rPr>
          <w:rFonts w:ascii="Times New Roman" w:eastAsia="Times New Roman" w:hAnsi="Times New Roman" w:cs="Times New Roman"/>
          <w:sz w:val="12"/>
          <w:szCs w:val="12"/>
          <w:lang w:eastAsia="ru-RU"/>
        </w:rPr>
      </w:pPr>
    </w:p>
    <w:p w14:paraId="7E1303F4" w14:textId="77777777" w:rsidR="00916F7C" w:rsidRPr="00916F7C" w:rsidRDefault="00916F7C" w:rsidP="00916F7C">
      <w:pPr>
        <w:ind w:left="3544" w:right="4535" w:firstLine="709"/>
        <w:rPr>
          <w:rFonts w:ascii="Times New Roman" w:eastAsia="Times New Roman" w:hAnsi="Times New Roman" w:cs="Times New Roman"/>
          <w:sz w:val="12"/>
          <w:szCs w:val="12"/>
          <w:lang w:eastAsia="ru-RU"/>
        </w:rPr>
      </w:pPr>
    </w:p>
    <w:p w14:paraId="3A8B9F74" w14:textId="77777777" w:rsidR="00916F7C" w:rsidRPr="00916F7C" w:rsidRDefault="00916F7C" w:rsidP="00916F7C">
      <w:pPr>
        <w:keepNext/>
        <w:spacing w:after="120"/>
        <w:jc w:val="center"/>
        <w:outlineLvl w:val="0"/>
        <w:rPr>
          <w:rFonts w:ascii="Times New Roman" w:eastAsia="Segoe UI" w:hAnsi="Times New Roman" w:cs="Times New Roman"/>
          <w:b/>
          <w:bCs/>
          <w:caps/>
          <w:kern w:val="32"/>
          <w:sz w:val="24"/>
          <w:szCs w:val="24"/>
          <w:lang w:eastAsia="x-none"/>
        </w:rPr>
      </w:pPr>
      <w:bookmarkStart w:id="53" w:name="_Toc167442609"/>
      <w:r w:rsidRPr="00916F7C">
        <w:rPr>
          <w:rFonts w:ascii="Times New Roman" w:eastAsia="Segoe UI" w:hAnsi="Times New Roman" w:cs="Times New Roman"/>
          <w:b/>
          <w:bCs/>
          <w:caps/>
          <w:kern w:val="32"/>
          <w:sz w:val="24"/>
          <w:szCs w:val="24"/>
          <w:lang w:val="x-none" w:eastAsia="x-none"/>
        </w:rPr>
        <w:lastRenderedPageBreak/>
        <w:t xml:space="preserve">2. Структура и содержание </w:t>
      </w:r>
      <w:r w:rsidRPr="00916F7C">
        <w:rPr>
          <w:rFonts w:ascii="Times New Roman" w:eastAsia="Segoe UI" w:hAnsi="Times New Roman" w:cs="Times New Roman"/>
          <w:b/>
          <w:bCs/>
          <w:caps/>
          <w:kern w:val="32"/>
          <w:sz w:val="24"/>
          <w:szCs w:val="24"/>
          <w:lang w:eastAsia="x-none"/>
        </w:rPr>
        <w:t>ДИСЦИПЛИНЫ</w:t>
      </w:r>
      <w:bookmarkEnd w:id="53"/>
    </w:p>
    <w:p w14:paraId="1970E9B4" w14:textId="77777777" w:rsidR="00916F7C" w:rsidRPr="00916F7C" w:rsidRDefault="00916F7C" w:rsidP="00916F7C">
      <w:pPr>
        <w:spacing w:after="120" w:line="276" w:lineRule="auto"/>
        <w:ind w:firstLine="709"/>
        <w:outlineLvl w:val="1"/>
        <w:rPr>
          <w:rFonts w:ascii="Times New Roman" w:eastAsia="Segoe UI" w:hAnsi="Times New Roman" w:cs="Times New Roman"/>
          <w:b/>
          <w:bCs/>
          <w:sz w:val="24"/>
          <w:szCs w:val="24"/>
          <w:lang w:eastAsia="ru-RU"/>
        </w:rPr>
      </w:pPr>
      <w:bookmarkStart w:id="54" w:name="_Toc167442610"/>
      <w:r w:rsidRPr="00916F7C">
        <w:rPr>
          <w:rFonts w:ascii="Times New Roman" w:eastAsia="Segoe UI" w:hAnsi="Times New Roman" w:cs="Times New Roman"/>
          <w:b/>
          <w:bCs/>
          <w:sz w:val="24"/>
          <w:szCs w:val="24"/>
          <w:lang w:eastAsia="ru-RU"/>
        </w:rPr>
        <w:t>2.1. Трудоемкость освоения дисциплины</w:t>
      </w:r>
      <w:bookmarkEnd w:id="54"/>
      <w:r w:rsidRPr="00916F7C">
        <w:rPr>
          <w:rFonts w:ascii="Times New Roman" w:eastAsia="Segoe UI" w:hAnsi="Times New Roman" w:cs="Times New Roman"/>
          <w:b/>
          <w:bCs/>
          <w:sz w:val="24"/>
          <w:szCs w:val="24"/>
          <w:lang w:eastAsia="ru-RU"/>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2"/>
        <w:gridCol w:w="1132"/>
        <w:gridCol w:w="2272"/>
      </w:tblGrid>
      <w:tr w:rsidR="00916F7C" w:rsidRPr="00916F7C" w14:paraId="669C89D2" w14:textId="77777777" w:rsidTr="00AD5821">
        <w:trPr>
          <w:trHeight w:val="23"/>
        </w:trPr>
        <w:tc>
          <w:tcPr>
            <w:tcW w:w="3258" w:type="pct"/>
            <w:vAlign w:val="center"/>
          </w:tcPr>
          <w:p w14:paraId="1BC25996" w14:textId="77777777" w:rsidR="00916F7C" w:rsidRPr="00916F7C" w:rsidRDefault="00916F7C" w:rsidP="00916F7C">
            <w:pPr>
              <w:jc w:val="center"/>
              <w:rPr>
                <w:rFonts w:ascii="Times New Roman" w:hAnsi="Times New Roman" w:cs="Times New Roman"/>
                <w:b/>
                <w:sz w:val="24"/>
              </w:rPr>
            </w:pPr>
            <w:r w:rsidRPr="00916F7C">
              <w:rPr>
                <w:rFonts w:ascii="Times New Roman" w:hAnsi="Times New Roman" w:cs="Times New Roman"/>
                <w:b/>
                <w:sz w:val="24"/>
              </w:rPr>
              <w:t>Наименование составных частей дисциплины</w:t>
            </w:r>
          </w:p>
        </w:tc>
        <w:tc>
          <w:tcPr>
            <w:tcW w:w="579" w:type="pct"/>
            <w:vAlign w:val="center"/>
          </w:tcPr>
          <w:p w14:paraId="09F39601" w14:textId="77777777" w:rsidR="00916F7C" w:rsidRPr="00916F7C" w:rsidRDefault="00916F7C" w:rsidP="00916F7C">
            <w:pPr>
              <w:jc w:val="center"/>
              <w:rPr>
                <w:rFonts w:ascii="Times New Roman" w:hAnsi="Times New Roman" w:cs="Times New Roman"/>
                <w:b/>
                <w:iCs/>
                <w:sz w:val="24"/>
              </w:rPr>
            </w:pPr>
            <w:r w:rsidRPr="00916F7C">
              <w:rPr>
                <w:rFonts w:ascii="Times New Roman" w:hAnsi="Times New Roman" w:cs="Times New Roman"/>
                <w:b/>
                <w:iCs/>
                <w:sz w:val="24"/>
              </w:rPr>
              <w:t>Объем в часах</w:t>
            </w:r>
          </w:p>
        </w:tc>
        <w:tc>
          <w:tcPr>
            <w:tcW w:w="1162" w:type="pct"/>
          </w:tcPr>
          <w:p w14:paraId="60CE54EA" w14:textId="77777777" w:rsidR="00916F7C" w:rsidRPr="00916F7C" w:rsidRDefault="00916F7C" w:rsidP="00916F7C">
            <w:pPr>
              <w:jc w:val="center"/>
              <w:rPr>
                <w:rFonts w:ascii="Times New Roman" w:hAnsi="Times New Roman" w:cs="Times New Roman"/>
                <w:b/>
                <w:iCs/>
                <w:sz w:val="24"/>
              </w:rPr>
            </w:pPr>
            <w:r w:rsidRPr="00916F7C">
              <w:rPr>
                <w:rFonts w:ascii="Times New Roman" w:hAnsi="Times New Roman" w:cs="Times New Roman"/>
                <w:b/>
                <w:sz w:val="24"/>
              </w:rPr>
              <w:t>В т.ч. в форме практ. подготовки</w:t>
            </w:r>
          </w:p>
        </w:tc>
      </w:tr>
      <w:tr w:rsidR="00916F7C" w:rsidRPr="00916F7C" w14:paraId="4872F9B2" w14:textId="77777777" w:rsidTr="00AD5821">
        <w:trPr>
          <w:trHeight w:val="23"/>
        </w:trPr>
        <w:tc>
          <w:tcPr>
            <w:tcW w:w="3258" w:type="pct"/>
            <w:vAlign w:val="center"/>
          </w:tcPr>
          <w:p w14:paraId="1E601DF3" w14:textId="77777777" w:rsidR="00916F7C" w:rsidRPr="00916F7C" w:rsidRDefault="00916F7C" w:rsidP="00916F7C">
            <w:pPr>
              <w:jc w:val="both"/>
              <w:rPr>
                <w:rFonts w:ascii="Times New Roman" w:hAnsi="Times New Roman" w:cs="Times New Roman"/>
                <w:bCs/>
                <w:sz w:val="24"/>
                <w:szCs w:val="24"/>
              </w:rPr>
            </w:pPr>
            <w:r w:rsidRPr="00916F7C">
              <w:rPr>
                <w:rFonts w:ascii="Times New Roman" w:hAnsi="Times New Roman" w:cs="Times New Roman"/>
                <w:bCs/>
                <w:sz w:val="24"/>
                <w:szCs w:val="24"/>
              </w:rPr>
              <w:t>Учебные занятия, из них:</w:t>
            </w:r>
          </w:p>
        </w:tc>
        <w:tc>
          <w:tcPr>
            <w:tcW w:w="579" w:type="pct"/>
            <w:vAlign w:val="center"/>
          </w:tcPr>
          <w:p w14:paraId="6869B2E4" w14:textId="77777777" w:rsidR="00916F7C" w:rsidRPr="00916F7C" w:rsidRDefault="00916F7C" w:rsidP="00916F7C">
            <w:pPr>
              <w:jc w:val="center"/>
              <w:rPr>
                <w:rFonts w:ascii="Times New Roman" w:hAnsi="Times New Roman" w:cs="Times New Roman"/>
                <w:bCs/>
                <w:sz w:val="24"/>
                <w:szCs w:val="24"/>
              </w:rPr>
            </w:pPr>
            <w:r w:rsidRPr="00916F7C">
              <w:rPr>
                <w:rFonts w:ascii="Times New Roman" w:hAnsi="Times New Roman" w:cs="Times New Roman"/>
                <w:bCs/>
                <w:sz w:val="24"/>
                <w:szCs w:val="24"/>
              </w:rPr>
              <w:t>71</w:t>
            </w:r>
          </w:p>
        </w:tc>
        <w:tc>
          <w:tcPr>
            <w:tcW w:w="1162" w:type="pct"/>
            <w:vAlign w:val="center"/>
          </w:tcPr>
          <w:p w14:paraId="3A00B6D6" w14:textId="77777777" w:rsidR="00916F7C" w:rsidRPr="00916F7C" w:rsidRDefault="00916F7C" w:rsidP="00916F7C">
            <w:pPr>
              <w:jc w:val="center"/>
              <w:rPr>
                <w:rFonts w:ascii="Times New Roman" w:hAnsi="Times New Roman" w:cs="Times New Roman"/>
                <w:bCs/>
                <w:sz w:val="24"/>
                <w:szCs w:val="24"/>
              </w:rPr>
            </w:pPr>
            <w:r w:rsidRPr="00916F7C">
              <w:rPr>
                <w:rFonts w:ascii="Times New Roman" w:hAnsi="Times New Roman" w:cs="Times New Roman"/>
                <w:bCs/>
                <w:sz w:val="24"/>
                <w:szCs w:val="24"/>
              </w:rPr>
              <w:t>14</w:t>
            </w:r>
          </w:p>
        </w:tc>
      </w:tr>
      <w:tr w:rsidR="00916F7C" w:rsidRPr="00916F7C" w14:paraId="070A99FD" w14:textId="77777777" w:rsidTr="00AD5821">
        <w:trPr>
          <w:trHeight w:val="23"/>
        </w:trPr>
        <w:tc>
          <w:tcPr>
            <w:tcW w:w="3258" w:type="pct"/>
            <w:vAlign w:val="center"/>
          </w:tcPr>
          <w:p w14:paraId="7DE20637" w14:textId="77777777" w:rsidR="00916F7C" w:rsidRPr="00916F7C" w:rsidRDefault="00916F7C" w:rsidP="00916F7C">
            <w:pPr>
              <w:jc w:val="both"/>
              <w:rPr>
                <w:rFonts w:ascii="Times New Roman" w:hAnsi="Times New Roman" w:cs="Times New Roman"/>
                <w:bCs/>
                <w:sz w:val="24"/>
                <w:szCs w:val="24"/>
              </w:rPr>
            </w:pPr>
            <w:r w:rsidRPr="00916F7C">
              <w:rPr>
                <w:rFonts w:ascii="Times New Roman" w:hAnsi="Times New Roman" w:cs="Times New Roman"/>
                <w:bCs/>
                <w:sz w:val="24"/>
                <w:szCs w:val="24"/>
              </w:rPr>
              <w:t>теоретические</w:t>
            </w:r>
          </w:p>
        </w:tc>
        <w:tc>
          <w:tcPr>
            <w:tcW w:w="579" w:type="pct"/>
            <w:vAlign w:val="center"/>
          </w:tcPr>
          <w:p w14:paraId="6315630A" w14:textId="77777777" w:rsidR="00916F7C" w:rsidRPr="00916F7C" w:rsidRDefault="00916F7C" w:rsidP="00916F7C">
            <w:pPr>
              <w:jc w:val="center"/>
              <w:rPr>
                <w:rFonts w:ascii="Times New Roman" w:hAnsi="Times New Roman" w:cs="Times New Roman"/>
                <w:bCs/>
                <w:sz w:val="24"/>
                <w:szCs w:val="24"/>
              </w:rPr>
            </w:pPr>
            <w:r w:rsidRPr="00916F7C">
              <w:rPr>
                <w:rFonts w:ascii="Times New Roman" w:hAnsi="Times New Roman" w:cs="Times New Roman"/>
                <w:bCs/>
                <w:sz w:val="24"/>
                <w:szCs w:val="24"/>
              </w:rPr>
              <w:t>57</w:t>
            </w:r>
          </w:p>
        </w:tc>
        <w:tc>
          <w:tcPr>
            <w:tcW w:w="1162" w:type="pct"/>
            <w:vAlign w:val="center"/>
          </w:tcPr>
          <w:p w14:paraId="46856899" w14:textId="77777777" w:rsidR="00916F7C" w:rsidRPr="00916F7C" w:rsidRDefault="00916F7C" w:rsidP="00916F7C">
            <w:pPr>
              <w:jc w:val="center"/>
              <w:rPr>
                <w:rFonts w:ascii="Times New Roman" w:hAnsi="Times New Roman" w:cs="Times New Roman"/>
                <w:bCs/>
                <w:sz w:val="24"/>
                <w:szCs w:val="24"/>
              </w:rPr>
            </w:pPr>
            <w:r w:rsidRPr="00916F7C">
              <w:rPr>
                <w:rFonts w:ascii="Times New Roman" w:hAnsi="Times New Roman" w:cs="Times New Roman"/>
                <w:bCs/>
                <w:sz w:val="24"/>
                <w:szCs w:val="24"/>
              </w:rPr>
              <w:t>-</w:t>
            </w:r>
          </w:p>
        </w:tc>
      </w:tr>
      <w:tr w:rsidR="00916F7C" w:rsidRPr="00916F7C" w14:paraId="09BE78E7" w14:textId="77777777" w:rsidTr="00AD5821">
        <w:trPr>
          <w:trHeight w:val="23"/>
        </w:trPr>
        <w:tc>
          <w:tcPr>
            <w:tcW w:w="3258" w:type="pct"/>
            <w:vAlign w:val="center"/>
          </w:tcPr>
          <w:p w14:paraId="3CC241AC" w14:textId="77777777" w:rsidR="00916F7C" w:rsidRPr="00916F7C" w:rsidRDefault="00916F7C" w:rsidP="00916F7C">
            <w:pPr>
              <w:jc w:val="both"/>
              <w:rPr>
                <w:rFonts w:ascii="Times New Roman" w:hAnsi="Times New Roman" w:cs="Times New Roman"/>
                <w:bCs/>
                <w:iCs/>
                <w:sz w:val="24"/>
                <w:szCs w:val="24"/>
              </w:rPr>
            </w:pPr>
            <w:r w:rsidRPr="00916F7C">
              <w:rPr>
                <w:rFonts w:ascii="Times New Roman" w:hAnsi="Times New Roman" w:cs="Times New Roman"/>
                <w:bCs/>
                <w:iCs/>
                <w:sz w:val="24"/>
                <w:szCs w:val="24"/>
              </w:rPr>
              <w:t>практические</w:t>
            </w:r>
          </w:p>
        </w:tc>
        <w:tc>
          <w:tcPr>
            <w:tcW w:w="579" w:type="pct"/>
            <w:vAlign w:val="center"/>
          </w:tcPr>
          <w:p w14:paraId="035E3742" w14:textId="77777777" w:rsidR="00916F7C" w:rsidRPr="00916F7C" w:rsidRDefault="00916F7C" w:rsidP="00916F7C">
            <w:pPr>
              <w:jc w:val="center"/>
              <w:rPr>
                <w:rFonts w:ascii="Times New Roman" w:hAnsi="Times New Roman" w:cs="Times New Roman"/>
                <w:bCs/>
                <w:sz w:val="24"/>
                <w:szCs w:val="24"/>
              </w:rPr>
            </w:pPr>
            <w:r w:rsidRPr="00916F7C">
              <w:rPr>
                <w:rFonts w:ascii="Times New Roman" w:hAnsi="Times New Roman" w:cs="Times New Roman"/>
                <w:bCs/>
                <w:sz w:val="24"/>
                <w:szCs w:val="24"/>
              </w:rPr>
              <w:t>14</w:t>
            </w:r>
          </w:p>
        </w:tc>
        <w:tc>
          <w:tcPr>
            <w:tcW w:w="1162" w:type="pct"/>
            <w:vAlign w:val="center"/>
          </w:tcPr>
          <w:p w14:paraId="507A954D" w14:textId="77777777" w:rsidR="00916F7C" w:rsidRPr="00916F7C" w:rsidRDefault="00916F7C" w:rsidP="00916F7C">
            <w:pPr>
              <w:jc w:val="center"/>
              <w:rPr>
                <w:rFonts w:ascii="Times New Roman" w:hAnsi="Times New Roman" w:cs="Times New Roman"/>
                <w:bCs/>
                <w:sz w:val="24"/>
                <w:szCs w:val="24"/>
              </w:rPr>
            </w:pPr>
            <w:r w:rsidRPr="00916F7C">
              <w:rPr>
                <w:rFonts w:ascii="Times New Roman" w:hAnsi="Times New Roman" w:cs="Times New Roman"/>
                <w:bCs/>
                <w:sz w:val="24"/>
                <w:szCs w:val="24"/>
              </w:rPr>
              <w:t>14</w:t>
            </w:r>
          </w:p>
        </w:tc>
      </w:tr>
      <w:tr w:rsidR="00916F7C" w:rsidRPr="00916F7C" w14:paraId="206E6895" w14:textId="77777777" w:rsidTr="00AD5821">
        <w:trPr>
          <w:trHeight w:val="23"/>
        </w:trPr>
        <w:tc>
          <w:tcPr>
            <w:tcW w:w="3258" w:type="pct"/>
            <w:vAlign w:val="center"/>
          </w:tcPr>
          <w:p w14:paraId="6B30E5CB" w14:textId="77777777" w:rsidR="00916F7C" w:rsidRPr="00916F7C" w:rsidRDefault="00916F7C" w:rsidP="00916F7C">
            <w:pPr>
              <w:jc w:val="both"/>
              <w:rPr>
                <w:rFonts w:ascii="Times New Roman" w:hAnsi="Times New Roman" w:cs="Times New Roman"/>
                <w:bCs/>
                <w:sz w:val="24"/>
                <w:szCs w:val="24"/>
              </w:rPr>
            </w:pPr>
            <w:r w:rsidRPr="00916F7C">
              <w:rPr>
                <w:rFonts w:ascii="Times New Roman" w:hAnsi="Times New Roman" w:cs="Times New Roman"/>
                <w:bCs/>
                <w:sz w:val="24"/>
                <w:szCs w:val="24"/>
              </w:rPr>
              <w:t>Самостоятельная работа</w:t>
            </w:r>
          </w:p>
        </w:tc>
        <w:tc>
          <w:tcPr>
            <w:tcW w:w="579" w:type="pct"/>
            <w:vAlign w:val="center"/>
          </w:tcPr>
          <w:p w14:paraId="4DEC9F92" w14:textId="77777777" w:rsidR="00916F7C" w:rsidRPr="00916F7C" w:rsidRDefault="00916F7C" w:rsidP="00916F7C">
            <w:pPr>
              <w:jc w:val="center"/>
              <w:rPr>
                <w:rFonts w:ascii="Times New Roman" w:hAnsi="Times New Roman" w:cs="Times New Roman"/>
                <w:bCs/>
                <w:sz w:val="24"/>
                <w:szCs w:val="24"/>
              </w:rPr>
            </w:pPr>
            <w:r w:rsidRPr="00916F7C">
              <w:rPr>
                <w:rFonts w:ascii="Times New Roman" w:hAnsi="Times New Roman" w:cs="Times New Roman"/>
                <w:bCs/>
                <w:sz w:val="24"/>
                <w:szCs w:val="24"/>
              </w:rPr>
              <w:t>2</w:t>
            </w:r>
          </w:p>
        </w:tc>
        <w:tc>
          <w:tcPr>
            <w:tcW w:w="1162" w:type="pct"/>
            <w:vAlign w:val="center"/>
          </w:tcPr>
          <w:p w14:paraId="09B28394" w14:textId="77777777" w:rsidR="00916F7C" w:rsidRPr="00916F7C" w:rsidRDefault="00916F7C" w:rsidP="00916F7C">
            <w:pPr>
              <w:jc w:val="center"/>
              <w:rPr>
                <w:rFonts w:ascii="Times New Roman" w:hAnsi="Times New Roman" w:cs="Times New Roman"/>
                <w:bCs/>
                <w:sz w:val="24"/>
                <w:szCs w:val="24"/>
              </w:rPr>
            </w:pPr>
            <w:r w:rsidRPr="00916F7C">
              <w:rPr>
                <w:rFonts w:ascii="Times New Roman" w:hAnsi="Times New Roman" w:cs="Times New Roman"/>
                <w:bCs/>
                <w:sz w:val="24"/>
                <w:szCs w:val="24"/>
              </w:rPr>
              <w:t>-</w:t>
            </w:r>
          </w:p>
        </w:tc>
      </w:tr>
      <w:tr w:rsidR="00916F7C" w:rsidRPr="00916F7C" w14:paraId="1A559733" w14:textId="77777777" w:rsidTr="00AD5821">
        <w:trPr>
          <w:trHeight w:val="23"/>
        </w:trPr>
        <w:tc>
          <w:tcPr>
            <w:tcW w:w="3258" w:type="pct"/>
            <w:vAlign w:val="center"/>
          </w:tcPr>
          <w:p w14:paraId="46AEEF39" w14:textId="77777777" w:rsidR="00916F7C" w:rsidRPr="00916F7C" w:rsidRDefault="00916F7C" w:rsidP="00916F7C">
            <w:pPr>
              <w:jc w:val="both"/>
              <w:rPr>
                <w:rFonts w:ascii="Times New Roman" w:hAnsi="Times New Roman" w:cs="Times New Roman"/>
                <w:bCs/>
                <w:sz w:val="24"/>
                <w:szCs w:val="24"/>
              </w:rPr>
            </w:pPr>
            <w:r w:rsidRPr="00916F7C">
              <w:rPr>
                <w:rFonts w:ascii="Times New Roman" w:hAnsi="Times New Roman" w:cs="Times New Roman"/>
                <w:bCs/>
                <w:sz w:val="24"/>
                <w:szCs w:val="24"/>
              </w:rPr>
              <w:t xml:space="preserve">Промежуточная аттестация в </w:t>
            </w:r>
            <w:r w:rsidRPr="00916F7C">
              <w:rPr>
                <w:rFonts w:ascii="Times New Roman" w:hAnsi="Times New Roman" w:cs="Times New Roman"/>
                <w:bCs/>
                <w:iCs/>
                <w:sz w:val="24"/>
                <w:szCs w:val="24"/>
              </w:rPr>
              <w:t>форме диф.зачета</w:t>
            </w:r>
          </w:p>
        </w:tc>
        <w:tc>
          <w:tcPr>
            <w:tcW w:w="579" w:type="pct"/>
            <w:vAlign w:val="center"/>
          </w:tcPr>
          <w:p w14:paraId="401C4868" w14:textId="77777777" w:rsidR="00916F7C" w:rsidRPr="00916F7C" w:rsidRDefault="00916F7C" w:rsidP="00916F7C">
            <w:pPr>
              <w:jc w:val="center"/>
              <w:rPr>
                <w:rFonts w:ascii="Times New Roman" w:hAnsi="Times New Roman" w:cs="Times New Roman"/>
                <w:bCs/>
                <w:sz w:val="24"/>
                <w:szCs w:val="24"/>
              </w:rPr>
            </w:pPr>
            <w:r w:rsidRPr="00916F7C">
              <w:rPr>
                <w:rFonts w:ascii="Times New Roman" w:hAnsi="Times New Roman" w:cs="Times New Roman"/>
                <w:bCs/>
                <w:sz w:val="24"/>
                <w:szCs w:val="24"/>
              </w:rPr>
              <w:t>2</w:t>
            </w:r>
          </w:p>
        </w:tc>
        <w:tc>
          <w:tcPr>
            <w:tcW w:w="1162" w:type="pct"/>
            <w:vAlign w:val="center"/>
          </w:tcPr>
          <w:p w14:paraId="18128A70" w14:textId="77777777" w:rsidR="00916F7C" w:rsidRPr="00916F7C" w:rsidRDefault="00916F7C" w:rsidP="00916F7C">
            <w:pPr>
              <w:jc w:val="center"/>
              <w:rPr>
                <w:rFonts w:ascii="Times New Roman" w:hAnsi="Times New Roman" w:cs="Times New Roman"/>
                <w:bCs/>
                <w:sz w:val="24"/>
                <w:szCs w:val="24"/>
              </w:rPr>
            </w:pPr>
            <w:r w:rsidRPr="00916F7C">
              <w:rPr>
                <w:rFonts w:ascii="Times New Roman" w:hAnsi="Times New Roman" w:cs="Times New Roman"/>
                <w:bCs/>
                <w:sz w:val="24"/>
                <w:szCs w:val="24"/>
              </w:rPr>
              <w:t>-</w:t>
            </w:r>
          </w:p>
        </w:tc>
      </w:tr>
      <w:tr w:rsidR="00916F7C" w:rsidRPr="00916F7C" w14:paraId="74AF17BE" w14:textId="77777777" w:rsidTr="00AD5821">
        <w:trPr>
          <w:trHeight w:val="23"/>
        </w:trPr>
        <w:tc>
          <w:tcPr>
            <w:tcW w:w="3258" w:type="pct"/>
            <w:vAlign w:val="center"/>
          </w:tcPr>
          <w:p w14:paraId="60962EF5" w14:textId="77777777" w:rsidR="00916F7C" w:rsidRPr="00916F7C" w:rsidRDefault="00916F7C" w:rsidP="00916F7C">
            <w:pPr>
              <w:jc w:val="both"/>
              <w:rPr>
                <w:rFonts w:ascii="Times New Roman" w:hAnsi="Times New Roman" w:cs="Times New Roman"/>
                <w:bCs/>
                <w:sz w:val="24"/>
                <w:szCs w:val="24"/>
              </w:rPr>
            </w:pPr>
            <w:r w:rsidRPr="00916F7C">
              <w:rPr>
                <w:rFonts w:ascii="Times New Roman" w:hAnsi="Times New Roman" w:cs="Times New Roman"/>
                <w:bCs/>
                <w:sz w:val="24"/>
                <w:szCs w:val="24"/>
              </w:rPr>
              <w:t>Всего</w:t>
            </w:r>
          </w:p>
        </w:tc>
        <w:tc>
          <w:tcPr>
            <w:tcW w:w="579" w:type="pct"/>
            <w:vAlign w:val="center"/>
          </w:tcPr>
          <w:p w14:paraId="7C944604" w14:textId="77777777" w:rsidR="00916F7C" w:rsidRPr="00916F7C" w:rsidRDefault="00916F7C" w:rsidP="00916F7C">
            <w:pPr>
              <w:jc w:val="center"/>
              <w:rPr>
                <w:rFonts w:ascii="Times New Roman" w:hAnsi="Times New Roman" w:cs="Times New Roman"/>
                <w:b/>
                <w:sz w:val="24"/>
                <w:szCs w:val="24"/>
              </w:rPr>
            </w:pPr>
            <w:r w:rsidRPr="00916F7C">
              <w:rPr>
                <w:rFonts w:ascii="Times New Roman" w:hAnsi="Times New Roman" w:cs="Times New Roman"/>
                <w:b/>
                <w:sz w:val="24"/>
                <w:szCs w:val="24"/>
              </w:rPr>
              <w:t>75</w:t>
            </w:r>
          </w:p>
        </w:tc>
        <w:tc>
          <w:tcPr>
            <w:tcW w:w="1162" w:type="pct"/>
            <w:vAlign w:val="center"/>
          </w:tcPr>
          <w:p w14:paraId="5F4EFF90" w14:textId="77777777" w:rsidR="00916F7C" w:rsidRPr="00916F7C" w:rsidRDefault="00916F7C" w:rsidP="00916F7C">
            <w:pPr>
              <w:jc w:val="center"/>
              <w:rPr>
                <w:rFonts w:ascii="Times New Roman" w:hAnsi="Times New Roman" w:cs="Times New Roman"/>
                <w:b/>
                <w:sz w:val="24"/>
                <w:szCs w:val="24"/>
              </w:rPr>
            </w:pPr>
            <w:r w:rsidRPr="00916F7C">
              <w:rPr>
                <w:rFonts w:ascii="Times New Roman" w:hAnsi="Times New Roman" w:cs="Times New Roman"/>
                <w:b/>
                <w:sz w:val="24"/>
                <w:szCs w:val="24"/>
              </w:rPr>
              <w:t>14</w:t>
            </w:r>
          </w:p>
        </w:tc>
      </w:tr>
    </w:tbl>
    <w:p w14:paraId="7C2ECB75" w14:textId="77777777" w:rsidR="00916F7C" w:rsidRPr="00916F7C" w:rsidRDefault="00916F7C" w:rsidP="00916F7C">
      <w:pPr>
        <w:rPr>
          <w:rFonts w:ascii="Times New Roman" w:eastAsia="Segoe UI" w:hAnsi="Times New Roman" w:cs="Times New Roman"/>
          <w:b/>
          <w:bCs/>
          <w:sz w:val="24"/>
          <w:szCs w:val="24"/>
          <w:lang w:eastAsia="ru-RU"/>
        </w:rPr>
      </w:pPr>
      <w:r w:rsidRPr="00916F7C">
        <w:rPr>
          <w:rFonts w:ascii="Times New Roman" w:hAnsi="Times New Roman"/>
        </w:rPr>
        <w:br w:type="page"/>
      </w:r>
    </w:p>
    <w:p w14:paraId="2A403606" w14:textId="77777777" w:rsidR="00916F7C" w:rsidRPr="00916F7C" w:rsidRDefault="00916F7C" w:rsidP="00916F7C">
      <w:pPr>
        <w:spacing w:after="120" w:line="276" w:lineRule="auto"/>
        <w:ind w:firstLine="709"/>
        <w:outlineLvl w:val="1"/>
        <w:rPr>
          <w:rFonts w:ascii="Times New Roman" w:eastAsia="Segoe UI" w:hAnsi="Times New Roman" w:cs="Times New Roman"/>
          <w:b/>
          <w:bCs/>
          <w:sz w:val="24"/>
          <w:szCs w:val="24"/>
          <w:lang w:eastAsia="ru-RU"/>
        </w:rPr>
        <w:sectPr w:rsidR="00916F7C" w:rsidRPr="00916F7C" w:rsidSect="001604E7">
          <w:headerReference w:type="even" r:id="rId16"/>
          <w:pgSz w:w="11906" w:h="16838"/>
          <w:pgMar w:top="1134" w:right="567" w:bottom="1134" w:left="1701" w:header="709" w:footer="709" w:gutter="0"/>
          <w:cols w:space="708"/>
          <w:docGrid w:linePitch="360"/>
        </w:sectPr>
      </w:pPr>
    </w:p>
    <w:p w14:paraId="7C655B05" w14:textId="77777777" w:rsidR="00916F7C" w:rsidRPr="00916F7C" w:rsidRDefault="00916F7C" w:rsidP="00916F7C">
      <w:pPr>
        <w:spacing w:after="120" w:line="276" w:lineRule="auto"/>
        <w:ind w:firstLine="709"/>
        <w:outlineLvl w:val="1"/>
        <w:rPr>
          <w:rFonts w:ascii="Times New Roman" w:eastAsia="Segoe UI" w:hAnsi="Times New Roman" w:cs="Times New Roman"/>
          <w:b/>
          <w:bCs/>
          <w:sz w:val="24"/>
          <w:szCs w:val="24"/>
          <w:lang w:eastAsia="ru-RU"/>
        </w:rPr>
      </w:pPr>
      <w:bookmarkStart w:id="55" w:name="_Toc167442611"/>
      <w:r w:rsidRPr="00916F7C">
        <w:rPr>
          <w:rFonts w:ascii="Times New Roman" w:eastAsia="Segoe UI" w:hAnsi="Times New Roman" w:cs="Times New Roman"/>
          <w:b/>
          <w:bCs/>
          <w:sz w:val="24"/>
          <w:szCs w:val="24"/>
          <w:lang w:eastAsia="ru-RU"/>
        </w:rPr>
        <w:lastRenderedPageBreak/>
        <w:t>2.2. Содержание дисциплины</w:t>
      </w:r>
      <w:bookmarkEnd w:id="55"/>
    </w:p>
    <w:tbl>
      <w:tblPr>
        <w:tblpPr w:leftFromText="180" w:rightFromText="180" w:vertAnchor="text" w:tblpY="1"/>
        <w:tblOverlap w:val="neve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1"/>
        <w:gridCol w:w="8948"/>
        <w:gridCol w:w="1953"/>
        <w:gridCol w:w="1812"/>
      </w:tblGrid>
      <w:tr w:rsidR="00916F7C" w:rsidRPr="00916F7C" w14:paraId="5B43D7C8" w14:textId="77777777" w:rsidTr="00AD5821">
        <w:trPr>
          <w:trHeight w:val="20"/>
        </w:trPr>
        <w:tc>
          <w:tcPr>
            <w:tcW w:w="755" w:type="pct"/>
            <w:vAlign w:val="center"/>
          </w:tcPr>
          <w:p w14:paraId="5761BCA9" w14:textId="77777777" w:rsidR="00916F7C" w:rsidRPr="00916F7C" w:rsidRDefault="00916F7C" w:rsidP="00916F7C">
            <w:pPr>
              <w:suppressAutoHyphens/>
              <w:jc w:val="center"/>
              <w:rPr>
                <w:rFonts w:ascii="Times New Roman" w:eastAsia="Calibri" w:hAnsi="Times New Roman" w:cs="Times New Roman"/>
                <w:b/>
                <w:bCs/>
                <w:sz w:val="20"/>
                <w:szCs w:val="20"/>
              </w:rPr>
            </w:pPr>
            <w:r w:rsidRPr="00916F7C">
              <w:rPr>
                <w:rFonts w:ascii="Times New Roman" w:eastAsia="Calibri" w:hAnsi="Times New Roman" w:cs="Times New Roman"/>
                <w:b/>
                <w:bCs/>
                <w:sz w:val="20"/>
                <w:szCs w:val="20"/>
              </w:rPr>
              <w:t>Наименование разделов и тем</w:t>
            </w:r>
          </w:p>
        </w:tc>
        <w:tc>
          <w:tcPr>
            <w:tcW w:w="2988" w:type="pct"/>
            <w:vAlign w:val="center"/>
          </w:tcPr>
          <w:p w14:paraId="5B8F8452" w14:textId="77777777" w:rsidR="00916F7C" w:rsidRPr="00916F7C" w:rsidRDefault="00916F7C" w:rsidP="00916F7C">
            <w:pPr>
              <w:suppressAutoHyphens/>
              <w:jc w:val="center"/>
              <w:rPr>
                <w:rFonts w:ascii="Times New Roman" w:eastAsia="Calibri" w:hAnsi="Times New Roman" w:cs="Times New Roman"/>
                <w:b/>
                <w:bCs/>
                <w:sz w:val="20"/>
                <w:szCs w:val="20"/>
              </w:rPr>
            </w:pPr>
            <w:r w:rsidRPr="00916F7C">
              <w:rPr>
                <w:rFonts w:ascii="Times New Roman" w:eastAsia="Calibri" w:hAnsi="Times New Roman" w:cs="Times New Roman"/>
                <w:b/>
                <w:bCs/>
                <w:sz w:val="20"/>
                <w:szCs w:val="20"/>
              </w:rPr>
              <w:t>Содержание учебного материала и формы организации деятельности обучающихся</w:t>
            </w:r>
          </w:p>
        </w:tc>
        <w:tc>
          <w:tcPr>
            <w:tcW w:w="652" w:type="pct"/>
            <w:vAlign w:val="center"/>
          </w:tcPr>
          <w:p w14:paraId="2BD43154" w14:textId="77777777" w:rsidR="00916F7C" w:rsidRPr="00916F7C" w:rsidRDefault="00916F7C" w:rsidP="00916F7C">
            <w:pPr>
              <w:suppressAutoHyphens/>
              <w:jc w:val="center"/>
              <w:rPr>
                <w:rFonts w:ascii="Times New Roman" w:eastAsia="Calibri" w:hAnsi="Times New Roman" w:cs="Times New Roman"/>
                <w:b/>
                <w:bCs/>
                <w:sz w:val="20"/>
                <w:szCs w:val="20"/>
              </w:rPr>
            </w:pPr>
            <w:r w:rsidRPr="00916F7C">
              <w:rPr>
                <w:rFonts w:ascii="Times New Roman" w:eastAsia="Calibri" w:hAnsi="Times New Roman" w:cs="Times New Roman"/>
                <w:b/>
                <w:bCs/>
                <w:sz w:val="20"/>
                <w:szCs w:val="20"/>
              </w:rPr>
              <w:t>Объем, акад. ч / в том числе в форме практической подготовки, акад. ч</w:t>
            </w:r>
          </w:p>
        </w:tc>
        <w:tc>
          <w:tcPr>
            <w:tcW w:w="605" w:type="pct"/>
            <w:vAlign w:val="center"/>
          </w:tcPr>
          <w:p w14:paraId="067540CE" w14:textId="77777777" w:rsidR="00916F7C" w:rsidRPr="00916F7C" w:rsidRDefault="00916F7C" w:rsidP="00916F7C">
            <w:pPr>
              <w:suppressAutoHyphens/>
              <w:jc w:val="center"/>
              <w:rPr>
                <w:rFonts w:ascii="Times New Roman" w:eastAsia="Calibri" w:hAnsi="Times New Roman" w:cs="Times New Roman"/>
                <w:b/>
                <w:bCs/>
                <w:sz w:val="20"/>
                <w:szCs w:val="20"/>
              </w:rPr>
            </w:pPr>
            <w:r w:rsidRPr="00916F7C">
              <w:rPr>
                <w:rFonts w:ascii="Times New Roman" w:eastAsia="Calibri" w:hAnsi="Times New Roman" w:cs="Times New Roman"/>
                <w:b/>
                <w:bCs/>
                <w:sz w:val="20"/>
                <w:szCs w:val="20"/>
              </w:rPr>
              <w:t>Коды компетенций и личностных результатов, формированию которых способствует элемент программы</w:t>
            </w:r>
          </w:p>
        </w:tc>
      </w:tr>
      <w:tr w:rsidR="00916F7C" w:rsidRPr="00916F7C" w14:paraId="11245D1C" w14:textId="77777777" w:rsidTr="00AD5821">
        <w:trPr>
          <w:trHeight w:val="20"/>
        </w:trPr>
        <w:tc>
          <w:tcPr>
            <w:tcW w:w="755" w:type="pct"/>
          </w:tcPr>
          <w:p w14:paraId="54B9EF4B" w14:textId="77777777" w:rsidR="00916F7C" w:rsidRPr="00916F7C" w:rsidRDefault="00916F7C" w:rsidP="00916F7C">
            <w:pPr>
              <w:jc w:val="center"/>
              <w:rPr>
                <w:rFonts w:ascii="Times New Roman" w:eastAsia="Calibri" w:hAnsi="Times New Roman" w:cs="Times New Roman"/>
                <w:b/>
                <w:bCs/>
                <w:i/>
                <w:iCs/>
                <w:sz w:val="20"/>
                <w:szCs w:val="20"/>
              </w:rPr>
            </w:pPr>
            <w:r w:rsidRPr="00916F7C">
              <w:rPr>
                <w:rFonts w:ascii="Times New Roman" w:eastAsia="Calibri" w:hAnsi="Times New Roman" w:cs="Times New Roman"/>
                <w:b/>
                <w:bCs/>
                <w:i/>
                <w:iCs/>
                <w:sz w:val="20"/>
                <w:szCs w:val="20"/>
              </w:rPr>
              <w:t>1</w:t>
            </w:r>
          </w:p>
        </w:tc>
        <w:tc>
          <w:tcPr>
            <w:tcW w:w="2988" w:type="pct"/>
          </w:tcPr>
          <w:p w14:paraId="7C1DEFB4" w14:textId="77777777" w:rsidR="00916F7C" w:rsidRPr="00916F7C" w:rsidRDefault="00916F7C" w:rsidP="00916F7C">
            <w:pPr>
              <w:jc w:val="center"/>
              <w:rPr>
                <w:rFonts w:ascii="Times New Roman" w:eastAsia="Calibri" w:hAnsi="Times New Roman" w:cs="Times New Roman"/>
                <w:b/>
                <w:bCs/>
                <w:i/>
                <w:iCs/>
                <w:sz w:val="20"/>
                <w:szCs w:val="20"/>
              </w:rPr>
            </w:pPr>
            <w:r w:rsidRPr="00916F7C">
              <w:rPr>
                <w:rFonts w:ascii="Times New Roman" w:eastAsia="Calibri" w:hAnsi="Times New Roman" w:cs="Times New Roman"/>
                <w:b/>
                <w:bCs/>
                <w:i/>
                <w:iCs/>
                <w:sz w:val="20"/>
                <w:szCs w:val="20"/>
              </w:rPr>
              <w:t>2</w:t>
            </w:r>
          </w:p>
        </w:tc>
        <w:tc>
          <w:tcPr>
            <w:tcW w:w="652" w:type="pct"/>
          </w:tcPr>
          <w:p w14:paraId="2381B5F7" w14:textId="77777777" w:rsidR="00916F7C" w:rsidRPr="00916F7C" w:rsidRDefault="00916F7C" w:rsidP="00916F7C">
            <w:pPr>
              <w:jc w:val="center"/>
              <w:rPr>
                <w:rFonts w:ascii="Times New Roman" w:eastAsia="Calibri" w:hAnsi="Times New Roman" w:cs="Times New Roman"/>
                <w:b/>
                <w:bCs/>
                <w:i/>
                <w:iCs/>
                <w:sz w:val="20"/>
                <w:szCs w:val="20"/>
              </w:rPr>
            </w:pPr>
            <w:r w:rsidRPr="00916F7C">
              <w:rPr>
                <w:rFonts w:ascii="Times New Roman" w:eastAsia="Calibri" w:hAnsi="Times New Roman" w:cs="Times New Roman"/>
                <w:b/>
                <w:bCs/>
                <w:i/>
                <w:iCs/>
                <w:sz w:val="20"/>
                <w:szCs w:val="20"/>
              </w:rPr>
              <w:t>3</w:t>
            </w:r>
          </w:p>
        </w:tc>
        <w:tc>
          <w:tcPr>
            <w:tcW w:w="605" w:type="pct"/>
          </w:tcPr>
          <w:p w14:paraId="422E9C06" w14:textId="77777777" w:rsidR="00916F7C" w:rsidRPr="00916F7C" w:rsidRDefault="00916F7C" w:rsidP="00916F7C">
            <w:pPr>
              <w:jc w:val="center"/>
              <w:rPr>
                <w:rFonts w:ascii="Times New Roman" w:eastAsia="Calibri" w:hAnsi="Times New Roman" w:cs="Times New Roman"/>
                <w:b/>
                <w:bCs/>
                <w:i/>
                <w:iCs/>
                <w:sz w:val="20"/>
                <w:szCs w:val="20"/>
              </w:rPr>
            </w:pPr>
            <w:r w:rsidRPr="00916F7C">
              <w:rPr>
                <w:rFonts w:ascii="Times New Roman" w:eastAsia="Calibri" w:hAnsi="Times New Roman" w:cs="Times New Roman"/>
                <w:b/>
                <w:bCs/>
                <w:i/>
                <w:iCs/>
                <w:sz w:val="20"/>
                <w:szCs w:val="20"/>
              </w:rPr>
              <w:t>4</w:t>
            </w:r>
          </w:p>
        </w:tc>
      </w:tr>
      <w:tr w:rsidR="00916F7C" w:rsidRPr="00916F7C" w14:paraId="1A9F175A" w14:textId="77777777" w:rsidTr="00AD5821">
        <w:trPr>
          <w:trHeight w:val="212"/>
        </w:trPr>
        <w:tc>
          <w:tcPr>
            <w:tcW w:w="3743" w:type="pct"/>
            <w:gridSpan w:val="2"/>
          </w:tcPr>
          <w:p w14:paraId="3B14C73A" w14:textId="77777777" w:rsidR="00916F7C" w:rsidRPr="00916F7C" w:rsidRDefault="00916F7C" w:rsidP="00916F7C">
            <w:pPr>
              <w:rPr>
                <w:rFonts w:ascii="Times New Roman" w:eastAsia="Calibri" w:hAnsi="Times New Roman" w:cs="Times New Roman"/>
                <w:b/>
                <w:bCs/>
                <w:sz w:val="20"/>
                <w:szCs w:val="20"/>
              </w:rPr>
            </w:pPr>
            <w:r w:rsidRPr="00916F7C">
              <w:rPr>
                <w:rFonts w:ascii="Times New Roman" w:eastAsia="Calibri" w:hAnsi="Times New Roman" w:cs="Times New Roman"/>
                <w:b/>
                <w:bCs/>
                <w:sz w:val="20"/>
                <w:szCs w:val="20"/>
              </w:rPr>
              <w:t xml:space="preserve">Раздел 1. </w:t>
            </w:r>
            <w:r w:rsidRPr="00916F7C">
              <w:rPr>
                <w:rFonts w:ascii="Times New Roman" w:eastAsia="Calibri" w:hAnsi="Times New Roman" w:cs="Times New Roman"/>
                <w:b/>
                <w:bCs/>
                <w:sz w:val="20"/>
                <w:szCs w:val="24"/>
              </w:rPr>
              <w:t xml:space="preserve"> Безопасность жизнедеятельности в чрезвычайных ситуациях</w:t>
            </w:r>
          </w:p>
        </w:tc>
        <w:tc>
          <w:tcPr>
            <w:tcW w:w="652" w:type="pct"/>
          </w:tcPr>
          <w:p w14:paraId="272BBD8F" w14:textId="77777777" w:rsidR="00916F7C" w:rsidRPr="00916F7C" w:rsidRDefault="00916F7C" w:rsidP="00916F7C">
            <w:pPr>
              <w:jc w:val="center"/>
              <w:rPr>
                <w:rFonts w:ascii="Times New Roman" w:eastAsia="Calibri" w:hAnsi="Times New Roman" w:cs="Times New Roman"/>
                <w:b/>
                <w:bCs/>
                <w:i/>
                <w:iCs/>
                <w:sz w:val="20"/>
                <w:szCs w:val="20"/>
              </w:rPr>
            </w:pPr>
            <w:r w:rsidRPr="00916F7C">
              <w:rPr>
                <w:rFonts w:ascii="Times New Roman" w:eastAsia="Calibri" w:hAnsi="Times New Roman" w:cs="Times New Roman"/>
                <w:iCs/>
                <w:sz w:val="20"/>
                <w:szCs w:val="20"/>
              </w:rPr>
              <w:t>22/8</w:t>
            </w:r>
          </w:p>
        </w:tc>
        <w:tc>
          <w:tcPr>
            <w:tcW w:w="605" w:type="pct"/>
          </w:tcPr>
          <w:p w14:paraId="5413E759" w14:textId="77777777" w:rsidR="00916F7C" w:rsidRPr="00916F7C" w:rsidRDefault="00916F7C" w:rsidP="00916F7C">
            <w:pPr>
              <w:jc w:val="center"/>
              <w:rPr>
                <w:rFonts w:ascii="Times New Roman" w:eastAsia="Calibri" w:hAnsi="Times New Roman" w:cs="Times New Roman"/>
                <w:b/>
                <w:bCs/>
                <w:i/>
                <w:iCs/>
                <w:sz w:val="20"/>
                <w:szCs w:val="20"/>
              </w:rPr>
            </w:pPr>
          </w:p>
        </w:tc>
      </w:tr>
      <w:tr w:rsidR="00916F7C" w:rsidRPr="00916F7C" w14:paraId="342A27AB" w14:textId="77777777" w:rsidTr="00AD5821">
        <w:trPr>
          <w:trHeight w:val="20"/>
        </w:trPr>
        <w:tc>
          <w:tcPr>
            <w:tcW w:w="755" w:type="pct"/>
            <w:vMerge w:val="restart"/>
          </w:tcPr>
          <w:p w14:paraId="644F9F40" w14:textId="77777777" w:rsidR="00916F7C" w:rsidRPr="00916F7C" w:rsidRDefault="00916F7C" w:rsidP="00916F7C">
            <w:pPr>
              <w:rPr>
                <w:rFonts w:ascii="Times New Roman" w:eastAsia="Calibri" w:hAnsi="Times New Roman" w:cs="Times New Roman"/>
                <w:b/>
                <w:bCs/>
                <w:sz w:val="20"/>
                <w:szCs w:val="20"/>
              </w:rPr>
            </w:pPr>
            <w:r w:rsidRPr="00916F7C">
              <w:rPr>
                <w:rFonts w:ascii="Times New Roman" w:eastAsia="Calibri" w:hAnsi="Times New Roman" w:cs="Times New Roman"/>
                <w:b/>
                <w:bCs/>
                <w:sz w:val="20"/>
                <w:szCs w:val="20"/>
              </w:rPr>
              <w:t xml:space="preserve">Тема 1.1. </w:t>
            </w:r>
          </w:p>
          <w:p w14:paraId="5D9D45FF" w14:textId="77777777" w:rsidR="00916F7C" w:rsidRPr="00916F7C" w:rsidRDefault="00916F7C" w:rsidP="00916F7C">
            <w:pPr>
              <w:rPr>
                <w:rFonts w:ascii="Times New Roman" w:eastAsia="Calibri" w:hAnsi="Times New Roman" w:cs="Times New Roman"/>
                <w:bCs/>
                <w:sz w:val="20"/>
              </w:rPr>
            </w:pPr>
            <w:r w:rsidRPr="00916F7C">
              <w:rPr>
                <w:rFonts w:ascii="Times New Roman" w:eastAsia="Calibri" w:hAnsi="Times New Roman" w:cs="Times New Roman"/>
                <w:sz w:val="20"/>
                <w:szCs w:val="24"/>
              </w:rPr>
              <w:t xml:space="preserve">Введение. </w:t>
            </w:r>
            <w:r w:rsidRPr="00916F7C">
              <w:rPr>
                <w:rFonts w:ascii="Times New Roman" w:eastAsia="Calibri" w:hAnsi="Times New Roman" w:cs="Times New Roman"/>
                <w:sz w:val="20"/>
              </w:rPr>
              <w:t xml:space="preserve"> Нормативно-правовое регулирование.</w:t>
            </w:r>
          </w:p>
        </w:tc>
        <w:tc>
          <w:tcPr>
            <w:tcW w:w="2988" w:type="pct"/>
          </w:tcPr>
          <w:p w14:paraId="7593291E" w14:textId="77777777" w:rsidR="00916F7C" w:rsidRPr="00916F7C" w:rsidRDefault="00916F7C" w:rsidP="00916F7C">
            <w:pPr>
              <w:rPr>
                <w:rFonts w:ascii="Times New Roman" w:eastAsia="Calibri" w:hAnsi="Times New Roman" w:cs="Times New Roman"/>
                <w:b/>
                <w:bCs/>
                <w:i/>
                <w:sz w:val="20"/>
                <w:szCs w:val="20"/>
              </w:rPr>
            </w:pPr>
            <w:r w:rsidRPr="00916F7C">
              <w:rPr>
                <w:rFonts w:ascii="Times New Roman" w:eastAsia="Calibri" w:hAnsi="Times New Roman" w:cs="Times New Roman"/>
                <w:b/>
                <w:bCs/>
                <w:sz w:val="20"/>
                <w:szCs w:val="20"/>
              </w:rPr>
              <w:t>Содержание учебного материала</w:t>
            </w:r>
          </w:p>
        </w:tc>
        <w:tc>
          <w:tcPr>
            <w:tcW w:w="652" w:type="pct"/>
            <w:vAlign w:val="center"/>
          </w:tcPr>
          <w:p w14:paraId="299D49CD" w14:textId="77777777" w:rsidR="00916F7C" w:rsidRPr="00916F7C" w:rsidRDefault="00916F7C" w:rsidP="00916F7C">
            <w:pPr>
              <w:suppressAutoHyphens/>
              <w:jc w:val="center"/>
              <w:rPr>
                <w:rFonts w:ascii="Times New Roman" w:eastAsia="Calibri" w:hAnsi="Times New Roman" w:cs="Times New Roman"/>
                <w:b/>
                <w:i/>
                <w:iCs/>
                <w:sz w:val="20"/>
                <w:szCs w:val="20"/>
              </w:rPr>
            </w:pPr>
            <w:r w:rsidRPr="00916F7C">
              <w:rPr>
                <w:rFonts w:ascii="Times New Roman" w:eastAsia="Calibri" w:hAnsi="Times New Roman" w:cs="Times New Roman"/>
                <w:b/>
                <w:iCs/>
                <w:sz w:val="20"/>
                <w:szCs w:val="20"/>
              </w:rPr>
              <w:t>4</w:t>
            </w:r>
          </w:p>
        </w:tc>
        <w:tc>
          <w:tcPr>
            <w:tcW w:w="605" w:type="pct"/>
            <w:vMerge w:val="restart"/>
          </w:tcPr>
          <w:p w14:paraId="12251883" w14:textId="77777777" w:rsidR="00916F7C" w:rsidRPr="00916F7C" w:rsidRDefault="00916F7C" w:rsidP="00916F7C">
            <w:pPr>
              <w:rPr>
                <w:rFonts w:ascii="Times New Roman" w:eastAsia="Calibri" w:hAnsi="Times New Roman" w:cs="Times New Roman"/>
                <w:sz w:val="20"/>
              </w:rPr>
            </w:pPr>
            <w:r w:rsidRPr="00916F7C">
              <w:rPr>
                <w:rFonts w:ascii="Times New Roman" w:eastAsia="Calibri" w:hAnsi="Times New Roman" w:cs="Times New Roman"/>
                <w:sz w:val="20"/>
              </w:rPr>
              <w:t>ОК 5, ОК 6, ОК 7</w:t>
            </w:r>
          </w:p>
        </w:tc>
      </w:tr>
      <w:tr w:rsidR="00916F7C" w:rsidRPr="00916F7C" w14:paraId="223F5188" w14:textId="77777777" w:rsidTr="00AD5821">
        <w:trPr>
          <w:trHeight w:val="20"/>
        </w:trPr>
        <w:tc>
          <w:tcPr>
            <w:tcW w:w="755" w:type="pct"/>
            <w:vMerge/>
          </w:tcPr>
          <w:p w14:paraId="504088F0" w14:textId="77777777" w:rsidR="00916F7C" w:rsidRPr="00916F7C" w:rsidRDefault="00916F7C" w:rsidP="00916F7C">
            <w:pPr>
              <w:rPr>
                <w:rFonts w:ascii="Times New Roman" w:eastAsia="Calibri" w:hAnsi="Times New Roman" w:cs="Times New Roman"/>
                <w:b/>
                <w:bCs/>
                <w:i/>
                <w:sz w:val="20"/>
                <w:szCs w:val="20"/>
              </w:rPr>
            </w:pPr>
          </w:p>
        </w:tc>
        <w:tc>
          <w:tcPr>
            <w:tcW w:w="2988" w:type="pct"/>
          </w:tcPr>
          <w:p w14:paraId="56D23368" w14:textId="77777777" w:rsidR="00916F7C" w:rsidRPr="00916F7C" w:rsidRDefault="00916F7C" w:rsidP="00916F7C">
            <w:pPr>
              <w:contextualSpacing/>
              <w:rPr>
                <w:rFonts w:ascii="Times New Roman" w:eastAsia="Calibri" w:hAnsi="Times New Roman" w:cs="Times New Roman"/>
                <w:sz w:val="20"/>
                <w:lang w:eastAsia="ru-RU"/>
              </w:rPr>
            </w:pPr>
            <w:r w:rsidRPr="00916F7C">
              <w:rPr>
                <w:rFonts w:ascii="Times New Roman" w:eastAsia="Calibri" w:hAnsi="Times New Roman" w:cs="Times New Roman"/>
                <w:b/>
                <w:bCs/>
                <w:sz w:val="20"/>
                <w:szCs w:val="20"/>
              </w:rPr>
              <w:t xml:space="preserve">1. </w:t>
            </w:r>
            <w:r w:rsidRPr="00916F7C">
              <w:rPr>
                <w:rFonts w:ascii="Times New Roman" w:eastAsia="Calibri" w:hAnsi="Times New Roman" w:cs="Times New Roman"/>
                <w:bCs/>
                <w:iCs/>
                <w:sz w:val="20"/>
                <w:szCs w:val="24"/>
              </w:rPr>
              <w:t>Цели и задачи изучения дисциплины. Основные понятия. Понятие и общая классификация чрезвычайных ситуаций. Чрезвычайные ситуации природного и техногенного характера.</w:t>
            </w:r>
          </w:p>
        </w:tc>
        <w:tc>
          <w:tcPr>
            <w:tcW w:w="652" w:type="pct"/>
            <w:vMerge w:val="restart"/>
            <w:vAlign w:val="center"/>
          </w:tcPr>
          <w:p w14:paraId="590AFCEA" w14:textId="77777777" w:rsidR="00916F7C" w:rsidRPr="00916F7C" w:rsidRDefault="00916F7C" w:rsidP="00916F7C">
            <w:pPr>
              <w:suppressAutoHyphens/>
              <w:jc w:val="center"/>
              <w:rPr>
                <w:rFonts w:ascii="Times New Roman" w:eastAsia="Calibri" w:hAnsi="Times New Roman" w:cs="Times New Roman"/>
                <w:b/>
                <w:bCs/>
                <w:i/>
                <w:iCs/>
                <w:sz w:val="20"/>
                <w:szCs w:val="20"/>
              </w:rPr>
            </w:pPr>
            <w:r w:rsidRPr="00916F7C">
              <w:rPr>
                <w:rFonts w:ascii="Times New Roman" w:eastAsia="Calibri" w:hAnsi="Times New Roman" w:cs="Times New Roman"/>
                <w:b/>
                <w:iCs/>
                <w:sz w:val="20"/>
                <w:szCs w:val="20"/>
              </w:rPr>
              <w:t>4</w:t>
            </w:r>
          </w:p>
        </w:tc>
        <w:tc>
          <w:tcPr>
            <w:tcW w:w="605" w:type="pct"/>
            <w:vMerge/>
          </w:tcPr>
          <w:p w14:paraId="15957893" w14:textId="77777777" w:rsidR="00916F7C" w:rsidRPr="00916F7C" w:rsidRDefault="00916F7C" w:rsidP="00916F7C">
            <w:pPr>
              <w:rPr>
                <w:rFonts w:ascii="Times New Roman" w:eastAsia="Calibri" w:hAnsi="Times New Roman" w:cs="Times New Roman"/>
                <w:b/>
                <w:bCs/>
                <w:i/>
                <w:sz w:val="20"/>
                <w:szCs w:val="20"/>
              </w:rPr>
            </w:pPr>
          </w:p>
        </w:tc>
      </w:tr>
      <w:tr w:rsidR="00916F7C" w:rsidRPr="00916F7C" w14:paraId="5FDF80C0" w14:textId="77777777" w:rsidTr="00AD5821">
        <w:trPr>
          <w:trHeight w:val="20"/>
        </w:trPr>
        <w:tc>
          <w:tcPr>
            <w:tcW w:w="755" w:type="pct"/>
            <w:vMerge/>
          </w:tcPr>
          <w:p w14:paraId="722795BC" w14:textId="77777777" w:rsidR="00916F7C" w:rsidRPr="00916F7C" w:rsidRDefault="00916F7C" w:rsidP="00916F7C">
            <w:pPr>
              <w:rPr>
                <w:rFonts w:ascii="Times New Roman" w:eastAsia="Calibri" w:hAnsi="Times New Roman" w:cs="Times New Roman"/>
                <w:b/>
                <w:bCs/>
                <w:i/>
                <w:sz w:val="20"/>
                <w:szCs w:val="20"/>
              </w:rPr>
            </w:pPr>
          </w:p>
        </w:tc>
        <w:tc>
          <w:tcPr>
            <w:tcW w:w="2988" w:type="pct"/>
          </w:tcPr>
          <w:p w14:paraId="73A84A80" w14:textId="77777777" w:rsidR="00916F7C" w:rsidRPr="00916F7C" w:rsidRDefault="00916F7C" w:rsidP="00916F7C">
            <w:pPr>
              <w:contextualSpacing/>
              <w:rPr>
                <w:rFonts w:ascii="Times New Roman" w:eastAsia="Calibri" w:hAnsi="Times New Roman" w:cs="Times New Roman"/>
                <w:b/>
                <w:bCs/>
                <w:sz w:val="20"/>
                <w:szCs w:val="20"/>
              </w:rPr>
            </w:pPr>
            <w:r w:rsidRPr="00916F7C">
              <w:rPr>
                <w:rFonts w:ascii="Times New Roman" w:eastAsia="Calibri" w:hAnsi="Times New Roman" w:cs="Times New Roman"/>
                <w:b/>
                <w:bCs/>
                <w:sz w:val="20"/>
              </w:rPr>
              <w:t>2.</w:t>
            </w:r>
            <w:r w:rsidRPr="00916F7C">
              <w:rPr>
                <w:rFonts w:ascii="Times New Roman" w:eastAsia="Calibri" w:hAnsi="Times New Roman" w:cs="Times New Roman"/>
                <w:bCs/>
                <w:sz w:val="20"/>
              </w:rPr>
              <w:t xml:space="preserve"> </w:t>
            </w:r>
            <w:r w:rsidRPr="00916F7C">
              <w:rPr>
                <w:rFonts w:ascii="Times New Roman" w:eastAsia="Calibri" w:hAnsi="Times New Roman" w:cs="Times New Roman"/>
                <w:sz w:val="20"/>
              </w:rPr>
              <w:t>Нормативно-правовое регулирование и органы обеспечения безопасности в Российской Федерации. Федеральные и региональные программы обеспечения безопасности жизнедеятельности. Международные организации, обеспечивающие безопасность.</w:t>
            </w:r>
          </w:p>
        </w:tc>
        <w:tc>
          <w:tcPr>
            <w:tcW w:w="652" w:type="pct"/>
            <w:vMerge/>
            <w:vAlign w:val="center"/>
          </w:tcPr>
          <w:p w14:paraId="1A3EFE6C" w14:textId="77777777" w:rsidR="00916F7C" w:rsidRPr="00916F7C" w:rsidRDefault="00916F7C" w:rsidP="00916F7C">
            <w:pPr>
              <w:suppressAutoHyphens/>
              <w:jc w:val="center"/>
              <w:rPr>
                <w:rFonts w:ascii="Times New Roman" w:eastAsia="Calibri" w:hAnsi="Times New Roman" w:cs="Times New Roman"/>
                <w:b/>
                <w:iCs/>
                <w:sz w:val="20"/>
                <w:szCs w:val="20"/>
              </w:rPr>
            </w:pPr>
          </w:p>
        </w:tc>
        <w:tc>
          <w:tcPr>
            <w:tcW w:w="605" w:type="pct"/>
            <w:vMerge/>
          </w:tcPr>
          <w:p w14:paraId="7DB33AB1" w14:textId="77777777" w:rsidR="00916F7C" w:rsidRPr="00916F7C" w:rsidRDefault="00916F7C" w:rsidP="00916F7C">
            <w:pPr>
              <w:rPr>
                <w:rFonts w:ascii="Times New Roman" w:eastAsia="Calibri" w:hAnsi="Times New Roman" w:cs="Times New Roman"/>
                <w:b/>
                <w:bCs/>
                <w:i/>
                <w:sz w:val="20"/>
                <w:szCs w:val="20"/>
              </w:rPr>
            </w:pPr>
          </w:p>
        </w:tc>
      </w:tr>
      <w:tr w:rsidR="00916F7C" w:rsidRPr="00916F7C" w14:paraId="22AC95B3" w14:textId="77777777" w:rsidTr="00AD5821">
        <w:trPr>
          <w:trHeight w:val="20"/>
        </w:trPr>
        <w:tc>
          <w:tcPr>
            <w:tcW w:w="755" w:type="pct"/>
            <w:vMerge/>
          </w:tcPr>
          <w:p w14:paraId="1C5B27AF" w14:textId="77777777" w:rsidR="00916F7C" w:rsidRPr="00916F7C" w:rsidRDefault="00916F7C" w:rsidP="00916F7C">
            <w:pPr>
              <w:rPr>
                <w:rFonts w:ascii="Times New Roman" w:eastAsia="Calibri" w:hAnsi="Times New Roman" w:cs="Times New Roman"/>
                <w:b/>
                <w:bCs/>
                <w:sz w:val="20"/>
                <w:szCs w:val="20"/>
              </w:rPr>
            </w:pPr>
          </w:p>
        </w:tc>
        <w:tc>
          <w:tcPr>
            <w:tcW w:w="2988" w:type="pct"/>
          </w:tcPr>
          <w:p w14:paraId="700E278F" w14:textId="77777777" w:rsidR="00916F7C" w:rsidRPr="00916F7C" w:rsidRDefault="00916F7C" w:rsidP="00916F7C">
            <w:pPr>
              <w:rPr>
                <w:rFonts w:ascii="Times New Roman" w:eastAsia="Calibri" w:hAnsi="Times New Roman" w:cs="Times New Roman"/>
                <w:b/>
                <w:bCs/>
                <w:sz w:val="20"/>
                <w:szCs w:val="20"/>
              </w:rPr>
            </w:pPr>
            <w:r w:rsidRPr="00916F7C">
              <w:rPr>
                <w:rFonts w:ascii="Times New Roman" w:eastAsia="Calibri" w:hAnsi="Times New Roman" w:cs="Times New Roman"/>
                <w:b/>
                <w:bCs/>
                <w:sz w:val="20"/>
                <w:szCs w:val="20"/>
              </w:rPr>
              <w:t>Самостоятельная работа обучающихся</w:t>
            </w:r>
          </w:p>
        </w:tc>
        <w:tc>
          <w:tcPr>
            <w:tcW w:w="652" w:type="pct"/>
            <w:vAlign w:val="center"/>
          </w:tcPr>
          <w:p w14:paraId="6A10819F" w14:textId="77777777" w:rsidR="00916F7C" w:rsidRPr="00916F7C" w:rsidRDefault="00916F7C" w:rsidP="00916F7C">
            <w:pPr>
              <w:suppressAutoHyphens/>
              <w:jc w:val="center"/>
              <w:rPr>
                <w:rFonts w:ascii="Times New Roman" w:eastAsia="Calibri" w:hAnsi="Times New Roman" w:cs="Times New Roman"/>
                <w:b/>
                <w:bCs/>
                <w:i/>
                <w:iCs/>
                <w:sz w:val="20"/>
                <w:szCs w:val="20"/>
              </w:rPr>
            </w:pPr>
            <w:r w:rsidRPr="00916F7C">
              <w:rPr>
                <w:rFonts w:ascii="Times New Roman" w:eastAsia="Calibri" w:hAnsi="Times New Roman" w:cs="Times New Roman"/>
                <w:b/>
                <w:bCs/>
                <w:i/>
                <w:iCs/>
                <w:sz w:val="20"/>
                <w:szCs w:val="20"/>
              </w:rPr>
              <w:t>-</w:t>
            </w:r>
          </w:p>
        </w:tc>
        <w:tc>
          <w:tcPr>
            <w:tcW w:w="605" w:type="pct"/>
            <w:vMerge/>
          </w:tcPr>
          <w:p w14:paraId="1649A787" w14:textId="77777777" w:rsidR="00916F7C" w:rsidRPr="00916F7C" w:rsidRDefault="00916F7C" w:rsidP="00916F7C">
            <w:pPr>
              <w:rPr>
                <w:rFonts w:ascii="Times New Roman" w:eastAsia="Calibri" w:hAnsi="Times New Roman" w:cs="Times New Roman"/>
                <w:b/>
                <w:sz w:val="20"/>
                <w:szCs w:val="20"/>
              </w:rPr>
            </w:pPr>
          </w:p>
        </w:tc>
      </w:tr>
      <w:tr w:rsidR="00916F7C" w:rsidRPr="00916F7C" w14:paraId="0460CE6F" w14:textId="77777777" w:rsidTr="00AD5821">
        <w:trPr>
          <w:trHeight w:val="20"/>
        </w:trPr>
        <w:tc>
          <w:tcPr>
            <w:tcW w:w="755" w:type="pct"/>
            <w:vMerge w:val="restart"/>
          </w:tcPr>
          <w:p w14:paraId="51F7BB95" w14:textId="77777777" w:rsidR="00916F7C" w:rsidRPr="00916F7C" w:rsidRDefault="00916F7C" w:rsidP="00916F7C">
            <w:pPr>
              <w:rPr>
                <w:rFonts w:ascii="Times New Roman" w:eastAsia="Calibri" w:hAnsi="Times New Roman" w:cs="Times New Roman"/>
                <w:b/>
                <w:bCs/>
                <w:sz w:val="20"/>
                <w:szCs w:val="20"/>
              </w:rPr>
            </w:pPr>
            <w:r w:rsidRPr="00916F7C">
              <w:rPr>
                <w:rFonts w:ascii="Times New Roman" w:eastAsia="Calibri" w:hAnsi="Times New Roman" w:cs="Times New Roman"/>
                <w:b/>
                <w:bCs/>
                <w:sz w:val="20"/>
                <w:szCs w:val="20"/>
              </w:rPr>
              <w:t xml:space="preserve">Тема 1.2. </w:t>
            </w:r>
          </w:p>
          <w:p w14:paraId="27E42EE1" w14:textId="77777777" w:rsidR="00916F7C" w:rsidRPr="00916F7C" w:rsidRDefault="00916F7C" w:rsidP="00916F7C">
            <w:pPr>
              <w:rPr>
                <w:rFonts w:ascii="Times New Roman" w:eastAsia="Calibri" w:hAnsi="Times New Roman" w:cs="Times New Roman"/>
                <w:bCs/>
                <w:sz w:val="20"/>
              </w:rPr>
            </w:pPr>
            <w:r w:rsidRPr="00916F7C">
              <w:rPr>
                <w:rFonts w:ascii="Times New Roman" w:eastAsia="Calibri" w:hAnsi="Times New Roman" w:cs="Times New Roman"/>
                <w:sz w:val="20"/>
              </w:rPr>
              <w:t>Единая государственная система предупреждения и ликвидации ЧС.</w:t>
            </w:r>
          </w:p>
        </w:tc>
        <w:tc>
          <w:tcPr>
            <w:tcW w:w="2988" w:type="pct"/>
          </w:tcPr>
          <w:p w14:paraId="77E728DB" w14:textId="77777777" w:rsidR="00916F7C" w:rsidRPr="00916F7C" w:rsidRDefault="00916F7C" w:rsidP="00916F7C">
            <w:pPr>
              <w:rPr>
                <w:rFonts w:ascii="Times New Roman" w:eastAsia="Calibri" w:hAnsi="Times New Roman" w:cs="Times New Roman"/>
                <w:b/>
                <w:bCs/>
                <w:i/>
                <w:sz w:val="20"/>
                <w:szCs w:val="20"/>
              </w:rPr>
            </w:pPr>
            <w:r w:rsidRPr="00916F7C">
              <w:rPr>
                <w:rFonts w:ascii="Times New Roman" w:eastAsia="Calibri" w:hAnsi="Times New Roman" w:cs="Times New Roman"/>
                <w:b/>
                <w:bCs/>
                <w:sz w:val="20"/>
                <w:szCs w:val="20"/>
              </w:rPr>
              <w:t>Содержание учебного материала</w:t>
            </w:r>
          </w:p>
        </w:tc>
        <w:tc>
          <w:tcPr>
            <w:tcW w:w="652" w:type="pct"/>
            <w:vAlign w:val="center"/>
          </w:tcPr>
          <w:p w14:paraId="7A173F75" w14:textId="77777777" w:rsidR="00916F7C" w:rsidRPr="00916F7C" w:rsidRDefault="00916F7C" w:rsidP="00916F7C">
            <w:pPr>
              <w:suppressAutoHyphens/>
              <w:jc w:val="center"/>
              <w:rPr>
                <w:rFonts w:ascii="Times New Roman" w:eastAsia="Calibri" w:hAnsi="Times New Roman" w:cs="Times New Roman"/>
                <w:b/>
                <w:i/>
                <w:iCs/>
                <w:sz w:val="20"/>
                <w:szCs w:val="20"/>
              </w:rPr>
            </w:pPr>
            <w:r w:rsidRPr="00916F7C">
              <w:rPr>
                <w:rFonts w:ascii="Times New Roman" w:eastAsia="Calibri" w:hAnsi="Times New Roman" w:cs="Times New Roman"/>
                <w:b/>
                <w:iCs/>
                <w:sz w:val="20"/>
                <w:szCs w:val="20"/>
              </w:rPr>
              <w:t>2</w:t>
            </w:r>
          </w:p>
        </w:tc>
        <w:tc>
          <w:tcPr>
            <w:tcW w:w="605" w:type="pct"/>
            <w:vMerge w:val="restart"/>
          </w:tcPr>
          <w:p w14:paraId="68EA6CE7" w14:textId="77777777" w:rsidR="00916F7C" w:rsidRPr="00916F7C" w:rsidRDefault="00916F7C" w:rsidP="00916F7C">
            <w:pPr>
              <w:rPr>
                <w:rFonts w:ascii="Times New Roman" w:eastAsia="Calibri" w:hAnsi="Times New Roman" w:cs="Times New Roman"/>
                <w:sz w:val="20"/>
              </w:rPr>
            </w:pPr>
            <w:r w:rsidRPr="00916F7C">
              <w:rPr>
                <w:rFonts w:ascii="Times New Roman" w:eastAsia="Calibri" w:hAnsi="Times New Roman" w:cs="Times New Roman"/>
                <w:sz w:val="20"/>
              </w:rPr>
              <w:t>ОК 5, ОК 6, ОК 7</w:t>
            </w:r>
          </w:p>
        </w:tc>
      </w:tr>
      <w:tr w:rsidR="00916F7C" w:rsidRPr="00916F7C" w14:paraId="0CF5E24D" w14:textId="77777777" w:rsidTr="00AD5821">
        <w:trPr>
          <w:trHeight w:val="921"/>
        </w:trPr>
        <w:tc>
          <w:tcPr>
            <w:tcW w:w="755" w:type="pct"/>
            <w:vMerge/>
          </w:tcPr>
          <w:p w14:paraId="10DC3D1D" w14:textId="77777777" w:rsidR="00916F7C" w:rsidRPr="00916F7C" w:rsidRDefault="00916F7C" w:rsidP="00916F7C">
            <w:pPr>
              <w:rPr>
                <w:rFonts w:ascii="Times New Roman" w:eastAsia="Calibri" w:hAnsi="Times New Roman" w:cs="Times New Roman"/>
                <w:b/>
                <w:bCs/>
                <w:i/>
                <w:sz w:val="20"/>
                <w:szCs w:val="20"/>
              </w:rPr>
            </w:pPr>
          </w:p>
        </w:tc>
        <w:tc>
          <w:tcPr>
            <w:tcW w:w="2988" w:type="pct"/>
          </w:tcPr>
          <w:p w14:paraId="6C212B45" w14:textId="77777777" w:rsidR="00916F7C" w:rsidRPr="00916F7C" w:rsidRDefault="00916F7C" w:rsidP="00916F7C">
            <w:pPr>
              <w:contextualSpacing/>
              <w:rPr>
                <w:rFonts w:ascii="Times New Roman" w:eastAsia="Calibri" w:hAnsi="Times New Roman" w:cs="Times New Roman"/>
                <w:sz w:val="20"/>
                <w:lang w:eastAsia="ru-RU"/>
              </w:rPr>
            </w:pPr>
            <w:r w:rsidRPr="00916F7C">
              <w:rPr>
                <w:rFonts w:ascii="Times New Roman" w:eastAsia="Calibri" w:hAnsi="Times New Roman" w:cs="Times New Roman"/>
                <w:b/>
                <w:bCs/>
                <w:sz w:val="20"/>
              </w:rPr>
              <w:t>1.</w:t>
            </w:r>
            <w:r w:rsidRPr="00916F7C">
              <w:rPr>
                <w:rFonts w:ascii="Times New Roman" w:eastAsia="Calibri" w:hAnsi="Times New Roman" w:cs="Times New Roman"/>
                <w:bCs/>
                <w:sz w:val="20"/>
              </w:rPr>
              <w:t xml:space="preserve"> </w:t>
            </w:r>
            <w:r w:rsidRPr="00916F7C">
              <w:rPr>
                <w:rFonts w:ascii="Times New Roman" w:eastAsia="Calibri" w:hAnsi="Times New Roman" w:cs="Times New Roman"/>
                <w:sz w:val="20"/>
              </w:rPr>
              <w:t>Основные задачи, организационная структура, органы управления Единой государственной системы предупреждения и ликвидаций ЧС. Информационное обеспечение и режимы функционирования Единой государственной системы предупреждения и ликвидаций ЧС</w:t>
            </w:r>
          </w:p>
        </w:tc>
        <w:tc>
          <w:tcPr>
            <w:tcW w:w="652" w:type="pct"/>
            <w:vAlign w:val="center"/>
          </w:tcPr>
          <w:p w14:paraId="4F85D693" w14:textId="77777777" w:rsidR="00916F7C" w:rsidRPr="00916F7C" w:rsidRDefault="00916F7C" w:rsidP="00916F7C">
            <w:pPr>
              <w:suppressAutoHyphens/>
              <w:jc w:val="center"/>
              <w:rPr>
                <w:rFonts w:ascii="Times New Roman" w:eastAsia="Calibri" w:hAnsi="Times New Roman" w:cs="Times New Roman"/>
                <w:b/>
                <w:bCs/>
                <w:i/>
                <w:iCs/>
                <w:sz w:val="20"/>
                <w:szCs w:val="20"/>
              </w:rPr>
            </w:pPr>
            <w:r w:rsidRPr="00916F7C">
              <w:rPr>
                <w:rFonts w:ascii="Times New Roman" w:eastAsia="Calibri" w:hAnsi="Times New Roman" w:cs="Times New Roman"/>
                <w:b/>
                <w:iCs/>
                <w:sz w:val="20"/>
                <w:szCs w:val="20"/>
              </w:rPr>
              <w:t>2</w:t>
            </w:r>
          </w:p>
        </w:tc>
        <w:tc>
          <w:tcPr>
            <w:tcW w:w="605" w:type="pct"/>
            <w:vMerge/>
          </w:tcPr>
          <w:p w14:paraId="5C859D71" w14:textId="77777777" w:rsidR="00916F7C" w:rsidRPr="00916F7C" w:rsidRDefault="00916F7C" w:rsidP="00916F7C">
            <w:pPr>
              <w:rPr>
                <w:rFonts w:ascii="Times New Roman" w:eastAsia="Calibri" w:hAnsi="Times New Roman" w:cs="Times New Roman"/>
                <w:b/>
                <w:bCs/>
                <w:i/>
                <w:sz w:val="20"/>
                <w:szCs w:val="20"/>
              </w:rPr>
            </w:pPr>
          </w:p>
        </w:tc>
      </w:tr>
      <w:tr w:rsidR="00916F7C" w:rsidRPr="00916F7C" w14:paraId="5F85F197" w14:textId="77777777" w:rsidTr="00AD5821">
        <w:trPr>
          <w:trHeight w:val="20"/>
        </w:trPr>
        <w:tc>
          <w:tcPr>
            <w:tcW w:w="755" w:type="pct"/>
            <w:vMerge/>
          </w:tcPr>
          <w:p w14:paraId="4FF76D2D" w14:textId="77777777" w:rsidR="00916F7C" w:rsidRPr="00916F7C" w:rsidRDefault="00916F7C" w:rsidP="00916F7C">
            <w:pPr>
              <w:rPr>
                <w:rFonts w:ascii="Times New Roman" w:eastAsia="Calibri" w:hAnsi="Times New Roman" w:cs="Times New Roman"/>
                <w:b/>
                <w:bCs/>
                <w:sz w:val="20"/>
                <w:szCs w:val="20"/>
              </w:rPr>
            </w:pPr>
          </w:p>
        </w:tc>
        <w:tc>
          <w:tcPr>
            <w:tcW w:w="2988" w:type="pct"/>
          </w:tcPr>
          <w:p w14:paraId="622442F1" w14:textId="77777777" w:rsidR="00916F7C" w:rsidRPr="00916F7C" w:rsidRDefault="00916F7C" w:rsidP="00916F7C">
            <w:pPr>
              <w:rPr>
                <w:rFonts w:ascii="Times New Roman" w:eastAsia="Calibri" w:hAnsi="Times New Roman" w:cs="Times New Roman"/>
                <w:b/>
                <w:bCs/>
                <w:sz w:val="20"/>
                <w:szCs w:val="20"/>
              </w:rPr>
            </w:pPr>
            <w:r w:rsidRPr="00916F7C">
              <w:rPr>
                <w:rFonts w:ascii="Times New Roman" w:eastAsia="Calibri" w:hAnsi="Times New Roman" w:cs="Times New Roman"/>
                <w:b/>
                <w:bCs/>
                <w:sz w:val="20"/>
                <w:szCs w:val="20"/>
              </w:rPr>
              <w:t>Самостоятельная работа обучающихся</w:t>
            </w:r>
          </w:p>
        </w:tc>
        <w:tc>
          <w:tcPr>
            <w:tcW w:w="652" w:type="pct"/>
            <w:vAlign w:val="center"/>
          </w:tcPr>
          <w:p w14:paraId="24291176" w14:textId="77777777" w:rsidR="00916F7C" w:rsidRPr="00916F7C" w:rsidRDefault="00916F7C" w:rsidP="00916F7C">
            <w:pPr>
              <w:suppressAutoHyphens/>
              <w:jc w:val="center"/>
              <w:rPr>
                <w:rFonts w:ascii="Times New Roman" w:eastAsia="Calibri" w:hAnsi="Times New Roman" w:cs="Times New Roman"/>
                <w:b/>
                <w:bCs/>
                <w:i/>
                <w:iCs/>
                <w:sz w:val="20"/>
                <w:szCs w:val="20"/>
              </w:rPr>
            </w:pPr>
            <w:r w:rsidRPr="00916F7C">
              <w:rPr>
                <w:rFonts w:ascii="Times New Roman" w:eastAsia="Calibri" w:hAnsi="Times New Roman" w:cs="Times New Roman"/>
                <w:b/>
                <w:bCs/>
                <w:i/>
                <w:iCs/>
                <w:sz w:val="20"/>
                <w:szCs w:val="20"/>
              </w:rPr>
              <w:t>-</w:t>
            </w:r>
          </w:p>
        </w:tc>
        <w:tc>
          <w:tcPr>
            <w:tcW w:w="605" w:type="pct"/>
            <w:vMerge/>
          </w:tcPr>
          <w:p w14:paraId="568FA3A6" w14:textId="77777777" w:rsidR="00916F7C" w:rsidRPr="00916F7C" w:rsidRDefault="00916F7C" w:rsidP="00916F7C">
            <w:pPr>
              <w:rPr>
                <w:rFonts w:ascii="Times New Roman" w:eastAsia="Calibri" w:hAnsi="Times New Roman" w:cs="Times New Roman"/>
                <w:b/>
                <w:sz w:val="20"/>
                <w:szCs w:val="20"/>
              </w:rPr>
            </w:pPr>
          </w:p>
        </w:tc>
      </w:tr>
      <w:tr w:rsidR="00916F7C" w:rsidRPr="00916F7C" w14:paraId="5717F991" w14:textId="77777777" w:rsidTr="00AD5821">
        <w:trPr>
          <w:trHeight w:val="20"/>
        </w:trPr>
        <w:tc>
          <w:tcPr>
            <w:tcW w:w="755" w:type="pct"/>
            <w:vMerge w:val="restart"/>
          </w:tcPr>
          <w:p w14:paraId="30922957" w14:textId="77777777" w:rsidR="00916F7C" w:rsidRPr="00916F7C" w:rsidRDefault="00916F7C" w:rsidP="00916F7C">
            <w:pPr>
              <w:rPr>
                <w:rFonts w:ascii="Times New Roman" w:eastAsia="Calibri" w:hAnsi="Times New Roman" w:cs="Times New Roman"/>
                <w:b/>
                <w:bCs/>
                <w:sz w:val="20"/>
                <w:szCs w:val="20"/>
              </w:rPr>
            </w:pPr>
            <w:r w:rsidRPr="00916F7C">
              <w:rPr>
                <w:rFonts w:ascii="Times New Roman" w:eastAsia="Calibri" w:hAnsi="Times New Roman" w:cs="Times New Roman"/>
                <w:b/>
                <w:bCs/>
                <w:sz w:val="20"/>
                <w:szCs w:val="20"/>
              </w:rPr>
              <w:t xml:space="preserve">Тема 1.3. </w:t>
            </w:r>
          </w:p>
          <w:p w14:paraId="7248AF44" w14:textId="77777777" w:rsidR="00916F7C" w:rsidRPr="00916F7C" w:rsidRDefault="00916F7C" w:rsidP="00916F7C">
            <w:pPr>
              <w:rPr>
                <w:rFonts w:ascii="Times New Roman" w:eastAsia="Calibri" w:hAnsi="Times New Roman" w:cs="Times New Roman"/>
                <w:bCs/>
                <w:sz w:val="20"/>
              </w:rPr>
            </w:pPr>
            <w:r w:rsidRPr="00916F7C">
              <w:rPr>
                <w:rFonts w:ascii="Times New Roman" w:eastAsia="Calibri" w:hAnsi="Times New Roman" w:cs="Times New Roman"/>
                <w:sz w:val="20"/>
              </w:rPr>
              <w:t>Чрезвычайные ситуации природного и техногенного характера и защита от них.</w:t>
            </w:r>
          </w:p>
        </w:tc>
        <w:tc>
          <w:tcPr>
            <w:tcW w:w="2988" w:type="pct"/>
          </w:tcPr>
          <w:p w14:paraId="6978BA8A" w14:textId="77777777" w:rsidR="00916F7C" w:rsidRPr="00916F7C" w:rsidRDefault="00916F7C" w:rsidP="00916F7C">
            <w:pPr>
              <w:rPr>
                <w:rFonts w:ascii="Times New Roman" w:eastAsia="Calibri" w:hAnsi="Times New Roman" w:cs="Times New Roman"/>
                <w:b/>
                <w:bCs/>
                <w:i/>
                <w:sz w:val="20"/>
                <w:szCs w:val="20"/>
              </w:rPr>
            </w:pPr>
            <w:r w:rsidRPr="00916F7C">
              <w:rPr>
                <w:rFonts w:ascii="Times New Roman" w:eastAsia="Calibri" w:hAnsi="Times New Roman" w:cs="Times New Roman"/>
                <w:b/>
                <w:bCs/>
                <w:sz w:val="20"/>
                <w:szCs w:val="20"/>
              </w:rPr>
              <w:t>Содержание учебного материала</w:t>
            </w:r>
          </w:p>
        </w:tc>
        <w:tc>
          <w:tcPr>
            <w:tcW w:w="652" w:type="pct"/>
            <w:vAlign w:val="center"/>
          </w:tcPr>
          <w:p w14:paraId="57991D44" w14:textId="77777777" w:rsidR="00916F7C" w:rsidRPr="00916F7C" w:rsidRDefault="00916F7C" w:rsidP="00916F7C">
            <w:pPr>
              <w:suppressAutoHyphens/>
              <w:jc w:val="center"/>
              <w:rPr>
                <w:rFonts w:ascii="Times New Roman" w:eastAsia="Calibri" w:hAnsi="Times New Roman" w:cs="Times New Roman"/>
                <w:b/>
                <w:i/>
                <w:iCs/>
                <w:sz w:val="20"/>
                <w:szCs w:val="20"/>
              </w:rPr>
            </w:pPr>
            <w:r w:rsidRPr="00916F7C">
              <w:rPr>
                <w:rFonts w:ascii="Times New Roman" w:eastAsia="Calibri" w:hAnsi="Times New Roman" w:cs="Times New Roman"/>
                <w:b/>
                <w:iCs/>
                <w:sz w:val="20"/>
                <w:szCs w:val="20"/>
              </w:rPr>
              <w:t>14</w:t>
            </w:r>
          </w:p>
        </w:tc>
        <w:tc>
          <w:tcPr>
            <w:tcW w:w="605" w:type="pct"/>
            <w:vMerge w:val="restart"/>
          </w:tcPr>
          <w:p w14:paraId="2804B171" w14:textId="77777777" w:rsidR="00916F7C" w:rsidRPr="00916F7C" w:rsidRDefault="00916F7C" w:rsidP="00916F7C">
            <w:pPr>
              <w:rPr>
                <w:rFonts w:ascii="Times New Roman" w:eastAsia="Calibri" w:hAnsi="Times New Roman" w:cs="Times New Roman"/>
                <w:sz w:val="20"/>
              </w:rPr>
            </w:pPr>
            <w:r w:rsidRPr="00916F7C">
              <w:rPr>
                <w:rFonts w:ascii="Times New Roman" w:eastAsia="Calibri" w:hAnsi="Times New Roman" w:cs="Times New Roman"/>
                <w:sz w:val="20"/>
              </w:rPr>
              <w:t>ОК 5, ОК 6, ОК 7</w:t>
            </w:r>
          </w:p>
        </w:tc>
      </w:tr>
      <w:tr w:rsidR="00916F7C" w:rsidRPr="00916F7C" w14:paraId="0CBA9E31" w14:textId="77777777" w:rsidTr="00AD5821">
        <w:trPr>
          <w:trHeight w:val="20"/>
        </w:trPr>
        <w:tc>
          <w:tcPr>
            <w:tcW w:w="755" w:type="pct"/>
            <w:vMerge/>
          </w:tcPr>
          <w:p w14:paraId="4DCE0E62" w14:textId="77777777" w:rsidR="00916F7C" w:rsidRPr="00916F7C" w:rsidRDefault="00916F7C" w:rsidP="00916F7C">
            <w:pPr>
              <w:rPr>
                <w:rFonts w:ascii="Times New Roman" w:eastAsia="Calibri" w:hAnsi="Times New Roman" w:cs="Times New Roman"/>
                <w:b/>
                <w:bCs/>
                <w:i/>
                <w:sz w:val="20"/>
                <w:szCs w:val="20"/>
              </w:rPr>
            </w:pPr>
          </w:p>
        </w:tc>
        <w:tc>
          <w:tcPr>
            <w:tcW w:w="2988" w:type="pct"/>
          </w:tcPr>
          <w:p w14:paraId="750AB637" w14:textId="77777777" w:rsidR="00916F7C" w:rsidRPr="00916F7C" w:rsidRDefault="00916F7C" w:rsidP="00916F7C">
            <w:pPr>
              <w:contextualSpacing/>
              <w:rPr>
                <w:rFonts w:ascii="Times New Roman" w:eastAsia="Calibri" w:hAnsi="Times New Roman" w:cs="Times New Roman"/>
                <w:sz w:val="20"/>
                <w:lang w:eastAsia="ru-RU"/>
              </w:rPr>
            </w:pPr>
            <w:r w:rsidRPr="00916F7C">
              <w:rPr>
                <w:rFonts w:ascii="Times New Roman" w:eastAsia="Calibri" w:hAnsi="Times New Roman" w:cs="Times New Roman"/>
                <w:b/>
                <w:bCs/>
                <w:sz w:val="20"/>
                <w:szCs w:val="20"/>
              </w:rPr>
              <w:t xml:space="preserve">1. </w:t>
            </w:r>
            <w:r w:rsidRPr="00916F7C">
              <w:rPr>
                <w:rFonts w:ascii="Times New Roman" w:eastAsia="Calibri" w:hAnsi="Times New Roman" w:cs="Times New Roman"/>
                <w:sz w:val="20"/>
              </w:rPr>
              <w:t>Чрезвычайные ситуации природного характера. Общие понятия, классификация. Геофизические опасные явления. Геологические опасные явления. Гидрологические опасные явления. Природные пожары. Метеорологические и агрометеорологические опасные явления.</w:t>
            </w:r>
          </w:p>
        </w:tc>
        <w:tc>
          <w:tcPr>
            <w:tcW w:w="652" w:type="pct"/>
            <w:vMerge w:val="restart"/>
            <w:vAlign w:val="center"/>
          </w:tcPr>
          <w:p w14:paraId="36FD5C69" w14:textId="77777777" w:rsidR="00916F7C" w:rsidRPr="00916F7C" w:rsidRDefault="00916F7C" w:rsidP="00916F7C">
            <w:pPr>
              <w:suppressAutoHyphens/>
              <w:jc w:val="center"/>
              <w:rPr>
                <w:rFonts w:ascii="Times New Roman" w:eastAsia="Calibri" w:hAnsi="Times New Roman" w:cs="Times New Roman"/>
                <w:b/>
                <w:bCs/>
                <w:i/>
                <w:iCs/>
                <w:sz w:val="20"/>
                <w:szCs w:val="20"/>
              </w:rPr>
            </w:pPr>
            <w:r w:rsidRPr="00916F7C">
              <w:rPr>
                <w:rFonts w:ascii="Times New Roman" w:eastAsia="Calibri" w:hAnsi="Times New Roman" w:cs="Times New Roman"/>
                <w:b/>
                <w:iCs/>
                <w:sz w:val="20"/>
                <w:szCs w:val="20"/>
              </w:rPr>
              <w:t>4</w:t>
            </w:r>
          </w:p>
        </w:tc>
        <w:tc>
          <w:tcPr>
            <w:tcW w:w="605" w:type="pct"/>
            <w:vMerge/>
          </w:tcPr>
          <w:p w14:paraId="30CEE882" w14:textId="77777777" w:rsidR="00916F7C" w:rsidRPr="00916F7C" w:rsidRDefault="00916F7C" w:rsidP="00916F7C">
            <w:pPr>
              <w:rPr>
                <w:rFonts w:ascii="Times New Roman" w:eastAsia="Calibri" w:hAnsi="Times New Roman" w:cs="Times New Roman"/>
                <w:b/>
                <w:bCs/>
                <w:i/>
                <w:sz w:val="20"/>
                <w:szCs w:val="20"/>
              </w:rPr>
            </w:pPr>
          </w:p>
        </w:tc>
      </w:tr>
      <w:tr w:rsidR="00916F7C" w:rsidRPr="00916F7C" w14:paraId="0203C558" w14:textId="77777777" w:rsidTr="00AD5821">
        <w:trPr>
          <w:trHeight w:val="20"/>
        </w:trPr>
        <w:tc>
          <w:tcPr>
            <w:tcW w:w="755" w:type="pct"/>
            <w:vMerge/>
          </w:tcPr>
          <w:p w14:paraId="6E5384E8" w14:textId="77777777" w:rsidR="00916F7C" w:rsidRPr="00916F7C" w:rsidRDefault="00916F7C" w:rsidP="00916F7C">
            <w:pPr>
              <w:rPr>
                <w:rFonts w:ascii="Times New Roman" w:eastAsia="Calibri" w:hAnsi="Times New Roman" w:cs="Times New Roman"/>
                <w:b/>
                <w:bCs/>
                <w:i/>
                <w:sz w:val="20"/>
                <w:szCs w:val="20"/>
              </w:rPr>
            </w:pPr>
          </w:p>
        </w:tc>
        <w:tc>
          <w:tcPr>
            <w:tcW w:w="2988" w:type="pct"/>
          </w:tcPr>
          <w:p w14:paraId="151EA096" w14:textId="77777777" w:rsidR="00916F7C" w:rsidRPr="00916F7C" w:rsidRDefault="00916F7C" w:rsidP="00916F7C">
            <w:pPr>
              <w:contextualSpacing/>
              <w:rPr>
                <w:rFonts w:ascii="Times New Roman" w:eastAsia="Calibri" w:hAnsi="Times New Roman" w:cs="Times New Roman"/>
                <w:b/>
                <w:bCs/>
                <w:sz w:val="20"/>
                <w:szCs w:val="20"/>
              </w:rPr>
            </w:pPr>
            <w:r w:rsidRPr="00916F7C">
              <w:rPr>
                <w:rFonts w:ascii="Times New Roman" w:eastAsia="Calibri" w:hAnsi="Times New Roman" w:cs="Times New Roman"/>
                <w:b/>
                <w:bCs/>
                <w:sz w:val="20"/>
              </w:rPr>
              <w:t>2.</w:t>
            </w:r>
            <w:r w:rsidRPr="00916F7C">
              <w:rPr>
                <w:rFonts w:ascii="Times New Roman" w:eastAsia="Calibri" w:hAnsi="Times New Roman" w:cs="Times New Roman"/>
                <w:bCs/>
                <w:sz w:val="20"/>
              </w:rPr>
              <w:t xml:space="preserve"> </w:t>
            </w:r>
            <w:r w:rsidRPr="00916F7C">
              <w:rPr>
                <w:rFonts w:ascii="Times New Roman" w:eastAsia="Calibri" w:hAnsi="Times New Roman" w:cs="Times New Roman"/>
                <w:sz w:val="20"/>
              </w:rPr>
              <w:t>Чрезвычайные ситуации техногенного характера. Общие понятия, классификация. Транспортные аварии и катастрофы. Пожары и взрывы. Аварии с выбросом и распространением облака аварийно химически опасных веществ.  Аварии с выбросом радиоактивных веществ. Обрушение зданий и сооружений. Гидродинамические аварии.</w:t>
            </w:r>
          </w:p>
        </w:tc>
        <w:tc>
          <w:tcPr>
            <w:tcW w:w="652" w:type="pct"/>
            <w:vMerge/>
            <w:vAlign w:val="center"/>
          </w:tcPr>
          <w:p w14:paraId="530347F9" w14:textId="77777777" w:rsidR="00916F7C" w:rsidRPr="00916F7C" w:rsidRDefault="00916F7C" w:rsidP="00916F7C">
            <w:pPr>
              <w:suppressAutoHyphens/>
              <w:jc w:val="center"/>
              <w:rPr>
                <w:rFonts w:ascii="Times New Roman" w:eastAsia="Calibri" w:hAnsi="Times New Roman" w:cs="Times New Roman"/>
                <w:b/>
                <w:iCs/>
                <w:sz w:val="20"/>
                <w:szCs w:val="20"/>
              </w:rPr>
            </w:pPr>
          </w:p>
        </w:tc>
        <w:tc>
          <w:tcPr>
            <w:tcW w:w="605" w:type="pct"/>
            <w:vMerge/>
          </w:tcPr>
          <w:p w14:paraId="3FECFF1D" w14:textId="77777777" w:rsidR="00916F7C" w:rsidRPr="00916F7C" w:rsidRDefault="00916F7C" w:rsidP="00916F7C">
            <w:pPr>
              <w:rPr>
                <w:rFonts w:ascii="Times New Roman" w:eastAsia="Calibri" w:hAnsi="Times New Roman" w:cs="Times New Roman"/>
                <w:b/>
                <w:bCs/>
                <w:i/>
                <w:sz w:val="20"/>
                <w:szCs w:val="20"/>
              </w:rPr>
            </w:pPr>
          </w:p>
        </w:tc>
      </w:tr>
      <w:tr w:rsidR="00916F7C" w:rsidRPr="00916F7C" w14:paraId="2BD00D56" w14:textId="77777777" w:rsidTr="00AD5821">
        <w:trPr>
          <w:trHeight w:val="20"/>
        </w:trPr>
        <w:tc>
          <w:tcPr>
            <w:tcW w:w="755" w:type="pct"/>
            <w:vMerge/>
          </w:tcPr>
          <w:p w14:paraId="65B67138" w14:textId="77777777" w:rsidR="00916F7C" w:rsidRPr="00916F7C" w:rsidRDefault="00916F7C" w:rsidP="00916F7C">
            <w:pPr>
              <w:rPr>
                <w:rFonts w:ascii="Times New Roman" w:eastAsia="Calibri" w:hAnsi="Times New Roman" w:cs="Times New Roman"/>
                <w:b/>
                <w:bCs/>
                <w:i/>
                <w:sz w:val="20"/>
                <w:szCs w:val="20"/>
              </w:rPr>
            </w:pPr>
          </w:p>
        </w:tc>
        <w:tc>
          <w:tcPr>
            <w:tcW w:w="2988" w:type="pct"/>
          </w:tcPr>
          <w:p w14:paraId="232270A7" w14:textId="77777777" w:rsidR="00916F7C" w:rsidRPr="00916F7C" w:rsidRDefault="00916F7C" w:rsidP="00916F7C">
            <w:pPr>
              <w:contextualSpacing/>
              <w:rPr>
                <w:rFonts w:ascii="Times New Roman" w:eastAsia="Calibri" w:hAnsi="Times New Roman" w:cs="Times New Roman"/>
                <w:b/>
                <w:bCs/>
                <w:sz w:val="20"/>
              </w:rPr>
            </w:pPr>
            <w:r w:rsidRPr="00916F7C">
              <w:rPr>
                <w:rFonts w:ascii="Times New Roman" w:eastAsia="Calibri" w:hAnsi="Times New Roman" w:cs="Times New Roman"/>
                <w:b/>
                <w:bCs/>
                <w:sz w:val="20"/>
                <w:szCs w:val="20"/>
              </w:rPr>
              <w:t>В том числе практических и лабораторных занятий</w:t>
            </w:r>
          </w:p>
        </w:tc>
        <w:tc>
          <w:tcPr>
            <w:tcW w:w="652" w:type="pct"/>
            <w:vAlign w:val="center"/>
          </w:tcPr>
          <w:p w14:paraId="7B487215" w14:textId="77777777" w:rsidR="00916F7C" w:rsidRPr="00916F7C" w:rsidRDefault="00916F7C" w:rsidP="00916F7C">
            <w:pPr>
              <w:suppressAutoHyphens/>
              <w:jc w:val="center"/>
              <w:rPr>
                <w:rFonts w:ascii="Times New Roman" w:eastAsia="Calibri" w:hAnsi="Times New Roman" w:cs="Times New Roman"/>
                <w:b/>
                <w:iCs/>
                <w:sz w:val="20"/>
                <w:szCs w:val="20"/>
              </w:rPr>
            </w:pPr>
            <w:r w:rsidRPr="00916F7C">
              <w:rPr>
                <w:rFonts w:ascii="Times New Roman" w:eastAsia="Calibri" w:hAnsi="Times New Roman" w:cs="Times New Roman"/>
                <w:b/>
                <w:iCs/>
                <w:sz w:val="20"/>
                <w:szCs w:val="20"/>
              </w:rPr>
              <w:t>8/8</w:t>
            </w:r>
          </w:p>
        </w:tc>
        <w:tc>
          <w:tcPr>
            <w:tcW w:w="605" w:type="pct"/>
            <w:vMerge/>
          </w:tcPr>
          <w:p w14:paraId="254D9168" w14:textId="77777777" w:rsidR="00916F7C" w:rsidRPr="00916F7C" w:rsidRDefault="00916F7C" w:rsidP="00916F7C">
            <w:pPr>
              <w:rPr>
                <w:rFonts w:ascii="Times New Roman" w:eastAsia="Calibri" w:hAnsi="Times New Roman" w:cs="Times New Roman"/>
                <w:b/>
                <w:bCs/>
                <w:i/>
                <w:sz w:val="20"/>
                <w:szCs w:val="20"/>
              </w:rPr>
            </w:pPr>
          </w:p>
        </w:tc>
      </w:tr>
      <w:tr w:rsidR="00916F7C" w:rsidRPr="00916F7C" w14:paraId="639FE74A" w14:textId="77777777" w:rsidTr="00AD5821">
        <w:trPr>
          <w:trHeight w:val="20"/>
        </w:trPr>
        <w:tc>
          <w:tcPr>
            <w:tcW w:w="755" w:type="pct"/>
            <w:vMerge/>
          </w:tcPr>
          <w:p w14:paraId="679C6BD0" w14:textId="77777777" w:rsidR="00916F7C" w:rsidRPr="00916F7C" w:rsidRDefault="00916F7C" w:rsidP="00916F7C">
            <w:pPr>
              <w:rPr>
                <w:rFonts w:ascii="Times New Roman" w:eastAsia="Calibri" w:hAnsi="Times New Roman" w:cs="Times New Roman"/>
                <w:b/>
                <w:bCs/>
                <w:i/>
                <w:sz w:val="20"/>
                <w:szCs w:val="20"/>
              </w:rPr>
            </w:pPr>
          </w:p>
        </w:tc>
        <w:tc>
          <w:tcPr>
            <w:tcW w:w="2988" w:type="pct"/>
          </w:tcPr>
          <w:p w14:paraId="76E10704" w14:textId="77777777" w:rsidR="00916F7C" w:rsidRPr="00916F7C" w:rsidRDefault="00916F7C" w:rsidP="00916F7C">
            <w:pPr>
              <w:contextualSpacing/>
              <w:rPr>
                <w:rFonts w:ascii="Times New Roman" w:eastAsia="Calibri" w:hAnsi="Times New Roman" w:cs="Times New Roman"/>
                <w:b/>
                <w:bCs/>
                <w:sz w:val="20"/>
                <w:szCs w:val="20"/>
              </w:rPr>
            </w:pPr>
            <w:r w:rsidRPr="00916F7C">
              <w:rPr>
                <w:rFonts w:ascii="Times New Roman" w:eastAsia="Calibri" w:hAnsi="Times New Roman" w:cs="Times New Roman"/>
                <w:b/>
                <w:sz w:val="20"/>
                <w:szCs w:val="24"/>
              </w:rPr>
              <w:t>1.</w:t>
            </w:r>
            <w:r w:rsidRPr="00916F7C">
              <w:rPr>
                <w:rFonts w:ascii="Times New Roman" w:eastAsia="Calibri" w:hAnsi="Times New Roman" w:cs="Times New Roman"/>
                <w:sz w:val="20"/>
                <w:szCs w:val="24"/>
              </w:rPr>
              <w:t xml:space="preserve"> </w:t>
            </w:r>
            <w:r w:rsidRPr="00916F7C">
              <w:rPr>
                <w:rFonts w:ascii="Times New Roman" w:eastAsia="Calibri" w:hAnsi="Times New Roman" w:cs="Times New Roman"/>
                <w:b/>
                <w:sz w:val="20"/>
                <w:szCs w:val="24"/>
              </w:rPr>
              <w:t>Практическое занятие №1.</w:t>
            </w:r>
            <w:r w:rsidRPr="00916F7C">
              <w:rPr>
                <w:rFonts w:ascii="Times New Roman" w:eastAsia="Calibri" w:hAnsi="Times New Roman" w:cs="Times New Roman"/>
                <w:sz w:val="20"/>
                <w:szCs w:val="24"/>
              </w:rPr>
              <w:t xml:space="preserve"> К</w:t>
            </w:r>
            <w:r w:rsidRPr="00916F7C">
              <w:rPr>
                <w:rFonts w:ascii="Times New Roman" w:eastAsia="Calibri" w:hAnsi="Times New Roman" w:cs="Times New Roman"/>
                <w:sz w:val="20"/>
              </w:rPr>
              <w:t>лассификация ЧС техногенного характера.</w:t>
            </w:r>
          </w:p>
        </w:tc>
        <w:tc>
          <w:tcPr>
            <w:tcW w:w="652" w:type="pct"/>
            <w:vAlign w:val="center"/>
          </w:tcPr>
          <w:p w14:paraId="31D71958" w14:textId="77777777" w:rsidR="00916F7C" w:rsidRPr="00916F7C" w:rsidRDefault="00916F7C" w:rsidP="00916F7C">
            <w:pPr>
              <w:suppressAutoHyphens/>
              <w:jc w:val="center"/>
              <w:rPr>
                <w:rFonts w:ascii="Times New Roman" w:eastAsia="Calibri" w:hAnsi="Times New Roman" w:cs="Times New Roman"/>
                <w:iCs/>
                <w:sz w:val="20"/>
                <w:szCs w:val="20"/>
              </w:rPr>
            </w:pPr>
            <w:r w:rsidRPr="00916F7C">
              <w:rPr>
                <w:rFonts w:ascii="Times New Roman" w:eastAsia="Calibri" w:hAnsi="Times New Roman" w:cs="Times New Roman"/>
                <w:iCs/>
                <w:sz w:val="20"/>
                <w:szCs w:val="20"/>
              </w:rPr>
              <w:t>2</w:t>
            </w:r>
          </w:p>
        </w:tc>
        <w:tc>
          <w:tcPr>
            <w:tcW w:w="605" w:type="pct"/>
            <w:vMerge/>
          </w:tcPr>
          <w:p w14:paraId="23F4063C" w14:textId="77777777" w:rsidR="00916F7C" w:rsidRPr="00916F7C" w:rsidRDefault="00916F7C" w:rsidP="00916F7C">
            <w:pPr>
              <w:rPr>
                <w:rFonts w:ascii="Times New Roman" w:eastAsia="Calibri" w:hAnsi="Times New Roman" w:cs="Times New Roman"/>
                <w:b/>
                <w:bCs/>
                <w:i/>
                <w:sz w:val="20"/>
                <w:szCs w:val="20"/>
              </w:rPr>
            </w:pPr>
          </w:p>
        </w:tc>
      </w:tr>
      <w:tr w:rsidR="00916F7C" w:rsidRPr="00916F7C" w14:paraId="4AA707CC" w14:textId="77777777" w:rsidTr="00AD5821">
        <w:trPr>
          <w:trHeight w:val="20"/>
        </w:trPr>
        <w:tc>
          <w:tcPr>
            <w:tcW w:w="755" w:type="pct"/>
            <w:vMerge/>
          </w:tcPr>
          <w:p w14:paraId="0878E444" w14:textId="77777777" w:rsidR="00916F7C" w:rsidRPr="00916F7C" w:rsidRDefault="00916F7C" w:rsidP="00916F7C">
            <w:pPr>
              <w:rPr>
                <w:rFonts w:ascii="Times New Roman" w:eastAsia="Calibri" w:hAnsi="Times New Roman" w:cs="Times New Roman"/>
                <w:b/>
                <w:bCs/>
                <w:i/>
                <w:sz w:val="20"/>
                <w:szCs w:val="20"/>
              </w:rPr>
            </w:pPr>
          </w:p>
        </w:tc>
        <w:tc>
          <w:tcPr>
            <w:tcW w:w="2988" w:type="pct"/>
          </w:tcPr>
          <w:p w14:paraId="20D9CB23" w14:textId="77777777" w:rsidR="00916F7C" w:rsidRPr="00916F7C" w:rsidRDefault="00916F7C" w:rsidP="00916F7C">
            <w:pPr>
              <w:contextualSpacing/>
              <w:rPr>
                <w:rFonts w:ascii="Times New Roman" w:eastAsia="Calibri" w:hAnsi="Times New Roman" w:cs="Times New Roman"/>
                <w:b/>
                <w:bCs/>
                <w:sz w:val="20"/>
              </w:rPr>
            </w:pPr>
            <w:r w:rsidRPr="00916F7C">
              <w:rPr>
                <w:rFonts w:ascii="Times New Roman" w:eastAsia="Calibri" w:hAnsi="Times New Roman" w:cs="Times New Roman"/>
                <w:b/>
                <w:sz w:val="20"/>
                <w:szCs w:val="24"/>
              </w:rPr>
              <w:t>2.</w:t>
            </w:r>
            <w:r w:rsidRPr="00916F7C">
              <w:rPr>
                <w:rFonts w:ascii="Times New Roman" w:eastAsia="Calibri" w:hAnsi="Times New Roman" w:cs="Times New Roman"/>
                <w:sz w:val="20"/>
                <w:szCs w:val="24"/>
              </w:rPr>
              <w:t xml:space="preserve"> </w:t>
            </w:r>
            <w:r w:rsidRPr="00916F7C">
              <w:rPr>
                <w:rFonts w:ascii="Times New Roman" w:eastAsia="Calibri" w:hAnsi="Times New Roman" w:cs="Times New Roman"/>
                <w:b/>
                <w:sz w:val="20"/>
                <w:szCs w:val="24"/>
              </w:rPr>
              <w:t>Практическое занятие №2.</w:t>
            </w:r>
            <w:r w:rsidRPr="00916F7C">
              <w:rPr>
                <w:rFonts w:ascii="Times New Roman" w:eastAsia="Calibri" w:hAnsi="Times New Roman" w:cs="Times New Roman"/>
                <w:sz w:val="20"/>
                <w:szCs w:val="24"/>
              </w:rPr>
              <w:t xml:space="preserve"> </w:t>
            </w:r>
            <w:r w:rsidRPr="00916F7C">
              <w:rPr>
                <w:rFonts w:ascii="Times New Roman" w:eastAsia="Calibri" w:hAnsi="Times New Roman" w:cs="Times New Roman"/>
                <w:sz w:val="20"/>
              </w:rPr>
              <w:t>Мероприятия ГО при возникновении ЧС. Оповещение, оценка обстановки определение границ и площадей зон поражения</w:t>
            </w:r>
          </w:p>
        </w:tc>
        <w:tc>
          <w:tcPr>
            <w:tcW w:w="652" w:type="pct"/>
            <w:vAlign w:val="center"/>
          </w:tcPr>
          <w:p w14:paraId="5E52CDA9" w14:textId="77777777" w:rsidR="00916F7C" w:rsidRPr="00916F7C" w:rsidRDefault="00916F7C" w:rsidP="00916F7C">
            <w:pPr>
              <w:suppressAutoHyphens/>
              <w:jc w:val="center"/>
              <w:rPr>
                <w:rFonts w:ascii="Times New Roman" w:eastAsia="Calibri" w:hAnsi="Times New Roman" w:cs="Times New Roman"/>
                <w:iCs/>
                <w:sz w:val="20"/>
                <w:szCs w:val="20"/>
              </w:rPr>
            </w:pPr>
            <w:r w:rsidRPr="00916F7C">
              <w:rPr>
                <w:rFonts w:ascii="Times New Roman" w:eastAsia="Calibri" w:hAnsi="Times New Roman" w:cs="Times New Roman"/>
                <w:iCs/>
                <w:sz w:val="20"/>
                <w:szCs w:val="20"/>
              </w:rPr>
              <w:t>2</w:t>
            </w:r>
          </w:p>
        </w:tc>
        <w:tc>
          <w:tcPr>
            <w:tcW w:w="605" w:type="pct"/>
            <w:vMerge/>
          </w:tcPr>
          <w:p w14:paraId="29A8C555" w14:textId="77777777" w:rsidR="00916F7C" w:rsidRPr="00916F7C" w:rsidRDefault="00916F7C" w:rsidP="00916F7C">
            <w:pPr>
              <w:rPr>
                <w:rFonts w:ascii="Times New Roman" w:eastAsia="Calibri" w:hAnsi="Times New Roman" w:cs="Times New Roman"/>
                <w:b/>
                <w:bCs/>
                <w:i/>
                <w:sz w:val="20"/>
                <w:szCs w:val="20"/>
              </w:rPr>
            </w:pPr>
          </w:p>
        </w:tc>
      </w:tr>
      <w:tr w:rsidR="00916F7C" w:rsidRPr="00916F7C" w14:paraId="782B8434" w14:textId="77777777" w:rsidTr="00AD5821">
        <w:trPr>
          <w:trHeight w:val="20"/>
        </w:trPr>
        <w:tc>
          <w:tcPr>
            <w:tcW w:w="755" w:type="pct"/>
            <w:vMerge/>
          </w:tcPr>
          <w:p w14:paraId="04E3069D" w14:textId="77777777" w:rsidR="00916F7C" w:rsidRPr="00916F7C" w:rsidRDefault="00916F7C" w:rsidP="00916F7C">
            <w:pPr>
              <w:rPr>
                <w:rFonts w:ascii="Times New Roman" w:eastAsia="Calibri" w:hAnsi="Times New Roman" w:cs="Times New Roman"/>
                <w:b/>
                <w:bCs/>
                <w:i/>
                <w:sz w:val="20"/>
                <w:szCs w:val="20"/>
              </w:rPr>
            </w:pPr>
          </w:p>
        </w:tc>
        <w:tc>
          <w:tcPr>
            <w:tcW w:w="2988" w:type="pct"/>
          </w:tcPr>
          <w:p w14:paraId="14815EEC" w14:textId="77777777" w:rsidR="00916F7C" w:rsidRPr="00916F7C" w:rsidRDefault="00916F7C" w:rsidP="00916F7C">
            <w:pPr>
              <w:contextualSpacing/>
              <w:rPr>
                <w:rFonts w:ascii="Times New Roman" w:eastAsia="Calibri" w:hAnsi="Times New Roman" w:cs="Times New Roman"/>
                <w:b/>
                <w:sz w:val="20"/>
                <w:szCs w:val="24"/>
              </w:rPr>
            </w:pPr>
            <w:r w:rsidRPr="00916F7C">
              <w:rPr>
                <w:rFonts w:ascii="Times New Roman" w:eastAsia="Calibri" w:hAnsi="Times New Roman" w:cs="Times New Roman"/>
                <w:b/>
                <w:sz w:val="20"/>
                <w:szCs w:val="24"/>
              </w:rPr>
              <w:t>3.</w:t>
            </w:r>
            <w:r w:rsidRPr="00916F7C">
              <w:rPr>
                <w:rFonts w:ascii="Times New Roman" w:eastAsia="Calibri" w:hAnsi="Times New Roman" w:cs="Times New Roman"/>
                <w:sz w:val="20"/>
                <w:szCs w:val="24"/>
              </w:rPr>
              <w:t xml:space="preserve"> </w:t>
            </w:r>
            <w:r w:rsidRPr="00916F7C">
              <w:rPr>
                <w:rFonts w:ascii="Times New Roman" w:eastAsia="Calibri" w:hAnsi="Times New Roman" w:cs="Times New Roman"/>
                <w:b/>
                <w:sz w:val="20"/>
                <w:szCs w:val="24"/>
              </w:rPr>
              <w:t>Практическое занятие №3.</w:t>
            </w:r>
            <w:r w:rsidRPr="00916F7C">
              <w:rPr>
                <w:rFonts w:ascii="Times New Roman" w:eastAsia="Calibri" w:hAnsi="Times New Roman" w:cs="Times New Roman"/>
                <w:sz w:val="20"/>
                <w:szCs w:val="24"/>
              </w:rPr>
              <w:t xml:space="preserve"> </w:t>
            </w:r>
            <w:r w:rsidRPr="00916F7C">
              <w:rPr>
                <w:rFonts w:ascii="Times New Roman" w:eastAsia="Calibri" w:hAnsi="Times New Roman" w:cs="Times New Roman"/>
                <w:sz w:val="20"/>
              </w:rPr>
              <w:t>Проведение дезактивации, дегазации, санитарной обработки.</w:t>
            </w:r>
          </w:p>
        </w:tc>
        <w:tc>
          <w:tcPr>
            <w:tcW w:w="652" w:type="pct"/>
            <w:vAlign w:val="center"/>
          </w:tcPr>
          <w:p w14:paraId="42234BD1" w14:textId="77777777" w:rsidR="00916F7C" w:rsidRPr="00916F7C" w:rsidRDefault="00916F7C" w:rsidP="00916F7C">
            <w:pPr>
              <w:suppressAutoHyphens/>
              <w:jc w:val="center"/>
              <w:rPr>
                <w:rFonts w:ascii="Times New Roman" w:eastAsia="Calibri" w:hAnsi="Times New Roman" w:cs="Times New Roman"/>
                <w:iCs/>
                <w:sz w:val="20"/>
                <w:szCs w:val="20"/>
              </w:rPr>
            </w:pPr>
            <w:r w:rsidRPr="00916F7C">
              <w:rPr>
                <w:rFonts w:ascii="Times New Roman" w:eastAsia="Calibri" w:hAnsi="Times New Roman" w:cs="Times New Roman"/>
                <w:iCs/>
                <w:sz w:val="20"/>
                <w:szCs w:val="20"/>
              </w:rPr>
              <w:t>2</w:t>
            </w:r>
          </w:p>
        </w:tc>
        <w:tc>
          <w:tcPr>
            <w:tcW w:w="605" w:type="pct"/>
            <w:vMerge/>
          </w:tcPr>
          <w:p w14:paraId="5F2060B9" w14:textId="77777777" w:rsidR="00916F7C" w:rsidRPr="00916F7C" w:rsidRDefault="00916F7C" w:rsidP="00916F7C">
            <w:pPr>
              <w:rPr>
                <w:rFonts w:ascii="Times New Roman" w:eastAsia="Calibri" w:hAnsi="Times New Roman" w:cs="Times New Roman"/>
                <w:b/>
                <w:bCs/>
                <w:i/>
                <w:sz w:val="20"/>
                <w:szCs w:val="20"/>
              </w:rPr>
            </w:pPr>
          </w:p>
        </w:tc>
      </w:tr>
      <w:tr w:rsidR="00916F7C" w:rsidRPr="00916F7C" w14:paraId="0B0630B6" w14:textId="77777777" w:rsidTr="00AD5821">
        <w:trPr>
          <w:trHeight w:val="20"/>
        </w:trPr>
        <w:tc>
          <w:tcPr>
            <w:tcW w:w="755" w:type="pct"/>
            <w:vMerge/>
          </w:tcPr>
          <w:p w14:paraId="387BA76B" w14:textId="77777777" w:rsidR="00916F7C" w:rsidRPr="00916F7C" w:rsidRDefault="00916F7C" w:rsidP="00916F7C">
            <w:pPr>
              <w:rPr>
                <w:rFonts w:ascii="Times New Roman" w:eastAsia="Calibri" w:hAnsi="Times New Roman" w:cs="Times New Roman"/>
                <w:b/>
                <w:bCs/>
                <w:i/>
                <w:sz w:val="20"/>
                <w:szCs w:val="20"/>
              </w:rPr>
            </w:pPr>
          </w:p>
        </w:tc>
        <w:tc>
          <w:tcPr>
            <w:tcW w:w="2988" w:type="pct"/>
          </w:tcPr>
          <w:p w14:paraId="7AD27654" w14:textId="77777777" w:rsidR="00916F7C" w:rsidRPr="00916F7C" w:rsidRDefault="00916F7C" w:rsidP="00916F7C">
            <w:pPr>
              <w:contextualSpacing/>
              <w:rPr>
                <w:rFonts w:ascii="Times New Roman" w:eastAsia="Calibri" w:hAnsi="Times New Roman" w:cs="Times New Roman"/>
                <w:sz w:val="20"/>
              </w:rPr>
            </w:pPr>
            <w:r w:rsidRPr="00916F7C">
              <w:rPr>
                <w:rFonts w:ascii="Times New Roman" w:eastAsia="Calibri" w:hAnsi="Times New Roman" w:cs="Times New Roman"/>
                <w:b/>
                <w:sz w:val="20"/>
                <w:szCs w:val="24"/>
              </w:rPr>
              <w:t>4.</w:t>
            </w:r>
            <w:r w:rsidRPr="00916F7C">
              <w:rPr>
                <w:rFonts w:ascii="Times New Roman" w:eastAsia="Calibri" w:hAnsi="Times New Roman" w:cs="Times New Roman"/>
                <w:sz w:val="20"/>
                <w:szCs w:val="24"/>
              </w:rPr>
              <w:t xml:space="preserve"> </w:t>
            </w:r>
            <w:r w:rsidRPr="00916F7C">
              <w:rPr>
                <w:rFonts w:ascii="Times New Roman" w:eastAsia="Calibri" w:hAnsi="Times New Roman" w:cs="Times New Roman"/>
                <w:b/>
                <w:sz w:val="20"/>
                <w:szCs w:val="24"/>
              </w:rPr>
              <w:t>Практическое занятие №4.</w:t>
            </w:r>
            <w:r w:rsidRPr="00916F7C">
              <w:rPr>
                <w:rFonts w:ascii="Times New Roman" w:eastAsia="Calibri" w:hAnsi="Times New Roman" w:cs="Times New Roman"/>
                <w:sz w:val="20"/>
                <w:szCs w:val="24"/>
              </w:rPr>
              <w:t xml:space="preserve"> </w:t>
            </w:r>
            <w:r w:rsidRPr="00916F7C">
              <w:rPr>
                <w:rFonts w:ascii="Times New Roman" w:eastAsia="Calibri" w:hAnsi="Times New Roman" w:cs="Times New Roman"/>
                <w:sz w:val="20"/>
              </w:rPr>
              <w:t>Организация снабжения продовольствием, водо-  , газо -  , и теплоснабжением ,транспорт , связь , энергосбережение. Меры поддержания правопорядка.</w:t>
            </w:r>
          </w:p>
        </w:tc>
        <w:tc>
          <w:tcPr>
            <w:tcW w:w="652" w:type="pct"/>
            <w:vAlign w:val="center"/>
          </w:tcPr>
          <w:p w14:paraId="77127923" w14:textId="77777777" w:rsidR="00916F7C" w:rsidRPr="00916F7C" w:rsidRDefault="00916F7C" w:rsidP="00916F7C">
            <w:pPr>
              <w:suppressAutoHyphens/>
              <w:jc w:val="center"/>
              <w:rPr>
                <w:rFonts w:ascii="Times New Roman" w:eastAsia="Calibri" w:hAnsi="Times New Roman" w:cs="Times New Roman"/>
                <w:iCs/>
                <w:sz w:val="20"/>
                <w:szCs w:val="20"/>
              </w:rPr>
            </w:pPr>
            <w:r w:rsidRPr="00916F7C">
              <w:rPr>
                <w:rFonts w:ascii="Times New Roman" w:eastAsia="Calibri" w:hAnsi="Times New Roman" w:cs="Times New Roman"/>
                <w:iCs/>
                <w:sz w:val="20"/>
                <w:szCs w:val="20"/>
              </w:rPr>
              <w:t>2</w:t>
            </w:r>
          </w:p>
        </w:tc>
        <w:tc>
          <w:tcPr>
            <w:tcW w:w="605" w:type="pct"/>
            <w:vMerge/>
          </w:tcPr>
          <w:p w14:paraId="1ABE210A" w14:textId="77777777" w:rsidR="00916F7C" w:rsidRPr="00916F7C" w:rsidRDefault="00916F7C" w:rsidP="00916F7C">
            <w:pPr>
              <w:rPr>
                <w:rFonts w:ascii="Times New Roman" w:eastAsia="Calibri" w:hAnsi="Times New Roman" w:cs="Times New Roman"/>
                <w:b/>
                <w:bCs/>
                <w:i/>
                <w:sz w:val="20"/>
                <w:szCs w:val="20"/>
              </w:rPr>
            </w:pPr>
          </w:p>
        </w:tc>
      </w:tr>
      <w:tr w:rsidR="00916F7C" w:rsidRPr="00916F7C" w14:paraId="6DB95C15" w14:textId="77777777" w:rsidTr="00AD5821">
        <w:trPr>
          <w:trHeight w:val="20"/>
        </w:trPr>
        <w:tc>
          <w:tcPr>
            <w:tcW w:w="755" w:type="pct"/>
            <w:vMerge/>
          </w:tcPr>
          <w:p w14:paraId="078772D0" w14:textId="77777777" w:rsidR="00916F7C" w:rsidRPr="00916F7C" w:rsidRDefault="00916F7C" w:rsidP="00916F7C">
            <w:pPr>
              <w:rPr>
                <w:rFonts w:ascii="Times New Roman" w:eastAsia="Calibri" w:hAnsi="Times New Roman" w:cs="Times New Roman"/>
                <w:b/>
                <w:bCs/>
                <w:sz w:val="20"/>
                <w:szCs w:val="20"/>
              </w:rPr>
            </w:pPr>
          </w:p>
        </w:tc>
        <w:tc>
          <w:tcPr>
            <w:tcW w:w="2988" w:type="pct"/>
          </w:tcPr>
          <w:p w14:paraId="724C4DFB" w14:textId="77777777" w:rsidR="00916F7C" w:rsidRPr="00916F7C" w:rsidRDefault="00916F7C" w:rsidP="00916F7C">
            <w:pPr>
              <w:rPr>
                <w:rFonts w:ascii="Times New Roman" w:eastAsia="Calibri" w:hAnsi="Times New Roman" w:cs="Times New Roman"/>
                <w:b/>
                <w:bCs/>
                <w:sz w:val="20"/>
                <w:szCs w:val="20"/>
              </w:rPr>
            </w:pPr>
            <w:r w:rsidRPr="00916F7C">
              <w:rPr>
                <w:rFonts w:ascii="Times New Roman" w:eastAsia="Calibri" w:hAnsi="Times New Roman" w:cs="Times New Roman"/>
                <w:b/>
                <w:bCs/>
                <w:sz w:val="20"/>
                <w:szCs w:val="20"/>
              </w:rPr>
              <w:t>Самостоятельная работа обучающихся</w:t>
            </w:r>
          </w:p>
          <w:p w14:paraId="74588DC4" w14:textId="77777777" w:rsidR="00916F7C" w:rsidRPr="00916F7C" w:rsidRDefault="00916F7C" w:rsidP="00916F7C">
            <w:pPr>
              <w:rPr>
                <w:rFonts w:ascii="Times New Roman" w:eastAsia="Calibri" w:hAnsi="Times New Roman" w:cs="Times New Roman"/>
                <w:bCs/>
                <w:sz w:val="20"/>
                <w:szCs w:val="20"/>
              </w:rPr>
            </w:pPr>
            <w:r w:rsidRPr="00916F7C">
              <w:rPr>
                <w:rFonts w:ascii="Times New Roman" w:eastAsia="Calibri" w:hAnsi="Times New Roman" w:cs="Times New Roman"/>
                <w:bCs/>
                <w:sz w:val="20"/>
                <w:szCs w:val="20"/>
              </w:rPr>
              <w:lastRenderedPageBreak/>
              <w:t>Изготовление простейших средств индивидуальной защиты (марлевая маска, повязка)</w:t>
            </w:r>
          </w:p>
        </w:tc>
        <w:tc>
          <w:tcPr>
            <w:tcW w:w="652" w:type="pct"/>
            <w:vAlign w:val="center"/>
          </w:tcPr>
          <w:p w14:paraId="04439483" w14:textId="77777777" w:rsidR="00916F7C" w:rsidRPr="00916F7C" w:rsidRDefault="00916F7C" w:rsidP="00916F7C">
            <w:pPr>
              <w:suppressAutoHyphens/>
              <w:jc w:val="center"/>
              <w:rPr>
                <w:rFonts w:ascii="Times New Roman" w:eastAsia="Calibri" w:hAnsi="Times New Roman" w:cs="Times New Roman"/>
                <w:b/>
                <w:bCs/>
                <w:i/>
                <w:iCs/>
                <w:sz w:val="20"/>
                <w:szCs w:val="20"/>
              </w:rPr>
            </w:pPr>
            <w:r w:rsidRPr="00916F7C">
              <w:rPr>
                <w:rFonts w:ascii="Times New Roman" w:eastAsia="Calibri" w:hAnsi="Times New Roman" w:cs="Times New Roman"/>
                <w:b/>
                <w:bCs/>
                <w:i/>
                <w:iCs/>
                <w:sz w:val="20"/>
                <w:szCs w:val="20"/>
              </w:rPr>
              <w:lastRenderedPageBreak/>
              <w:t>2</w:t>
            </w:r>
          </w:p>
        </w:tc>
        <w:tc>
          <w:tcPr>
            <w:tcW w:w="605" w:type="pct"/>
            <w:vMerge/>
          </w:tcPr>
          <w:p w14:paraId="2FA52641" w14:textId="77777777" w:rsidR="00916F7C" w:rsidRPr="00916F7C" w:rsidRDefault="00916F7C" w:rsidP="00916F7C">
            <w:pPr>
              <w:rPr>
                <w:rFonts w:ascii="Times New Roman" w:eastAsia="Calibri" w:hAnsi="Times New Roman" w:cs="Times New Roman"/>
                <w:b/>
                <w:sz w:val="20"/>
                <w:szCs w:val="20"/>
              </w:rPr>
            </w:pPr>
          </w:p>
        </w:tc>
      </w:tr>
      <w:tr w:rsidR="00916F7C" w:rsidRPr="00916F7C" w14:paraId="18FF000F" w14:textId="77777777" w:rsidTr="00AD5821">
        <w:trPr>
          <w:trHeight w:val="20"/>
        </w:trPr>
        <w:tc>
          <w:tcPr>
            <w:tcW w:w="755" w:type="pct"/>
            <w:vMerge w:val="restart"/>
          </w:tcPr>
          <w:p w14:paraId="7B0E94FA" w14:textId="77777777" w:rsidR="00916F7C" w:rsidRPr="00916F7C" w:rsidRDefault="00916F7C" w:rsidP="00916F7C">
            <w:pPr>
              <w:rPr>
                <w:rFonts w:ascii="Times New Roman" w:eastAsia="Calibri" w:hAnsi="Times New Roman" w:cs="Times New Roman"/>
                <w:b/>
                <w:bCs/>
                <w:sz w:val="20"/>
                <w:szCs w:val="20"/>
              </w:rPr>
            </w:pPr>
            <w:r w:rsidRPr="00916F7C">
              <w:rPr>
                <w:rFonts w:ascii="Times New Roman" w:eastAsia="Calibri" w:hAnsi="Times New Roman" w:cs="Times New Roman"/>
                <w:b/>
                <w:bCs/>
                <w:sz w:val="20"/>
                <w:szCs w:val="20"/>
              </w:rPr>
              <w:lastRenderedPageBreak/>
              <w:t xml:space="preserve">Тема 1.4. </w:t>
            </w:r>
            <w:r w:rsidRPr="00916F7C">
              <w:rPr>
                <w:rFonts w:ascii="Times New Roman" w:eastAsia="Calibri" w:hAnsi="Times New Roman" w:cs="Times New Roman"/>
                <w:sz w:val="20"/>
              </w:rPr>
              <w:t xml:space="preserve"> Чрезвычайные ситуации социального характера и защита от них.</w:t>
            </w:r>
          </w:p>
        </w:tc>
        <w:tc>
          <w:tcPr>
            <w:tcW w:w="2988" w:type="pct"/>
          </w:tcPr>
          <w:p w14:paraId="797624B1" w14:textId="77777777" w:rsidR="00916F7C" w:rsidRPr="00916F7C" w:rsidRDefault="00916F7C" w:rsidP="00916F7C">
            <w:pPr>
              <w:rPr>
                <w:rFonts w:ascii="Times New Roman" w:eastAsia="Calibri" w:hAnsi="Times New Roman" w:cs="Times New Roman"/>
                <w:b/>
                <w:bCs/>
                <w:i/>
                <w:sz w:val="20"/>
                <w:szCs w:val="20"/>
              </w:rPr>
            </w:pPr>
            <w:r w:rsidRPr="00916F7C">
              <w:rPr>
                <w:rFonts w:ascii="Times New Roman" w:eastAsia="Calibri" w:hAnsi="Times New Roman" w:cs="Times New Roman"/>
                <w:b/>
                <w:bCs/>
                <w:sz w:val="20"/>
                <w:szCs w:val="20"/>
              </w:rPr>
              <w:t>Содержание учебного материала</w:t>
            </w:r>
          </w:p>
        </w:tc>
        <w:tc>
          <w:tcPr>
            <w:tcW w:w="652" w:type="pct"/>
            <w:vAlign w:val="center"/>
          </w:tcPr>
          <w:p w14:paraId="446A8D77" w14:textId="77777777" w:rsidR="00916F7C" w:rsidRPr="00916F7C" w:rsidRDefault="00916F7C" w:rsidP="00916F7C">
            <w:pPr>
              <w:suppressAutoHyphens/>
              <w:jc w:val="center"/>
              <w:rPr>
                <w:rFonts w:ascii="Times New Roman" w:eastAsia="Calibri" w:hAnsi="Times New Roman" w:cs="Times New Roman"/>
                <w:b/>
                <w:i/>
                <w:iCs/>
                <w:sz w:val="20"/>
                <w:szCs w:val="20"/>
              </w:rPr>
            </w:pPr>
            <w:r w:rsidRPr="00916F7C">
              <w:rPr>
                <w:rFonts w:ascii="Times New Roman" w:eastAsia="Calibri" w:hAnsi="Times New Roman" w:cs="Times New Roman"/>
                <w:b/>
                <w:iCs/>
                <w:sz w:val="20"/>
                <w:szCs w:val="20"/>
              </w:rPr>
              <w:t>2</w:t>
            </w:r>
          </w:p>
        </w:tc>
        <w:tc>
          <w:tcPr>
            <w:tcW w:w="605" w:type="pct"/>
            <w:vMerge w:val="restart"/>
          </w:tcPr>
          <w:p w14:paraId="46C1EF1D" w14:textId="77777777" w:rsidR="00916F7C" w:rsidRPr="00916F7C" w:rsidRDefault="00916F7C" w:rsidP="00916F7C">
            <w:pPr>
              <w:rPr>
                <w:rFonts w:ascii="Times New Roman" w:eastAsia="Calibri" w:hAnsi="Times New Roman" w:cs="Times New Roman"/>
                <w:sz w:val="20"/>
              </w:rPr>
            </w:pPr>
            <w:r w:rsidRPr="00916F7C">
              <w:rPr>
                <w:rFonts w:ascii="Times New Roman" w:eastAsia="Calibri" w:hAnsi="Times New Roman" w:cs="Times New Roman"/>
                <w:sz w:val="20"/>
              </w:rPr>
              <w:t>ОК 5, ОК 6, ОК 7</w:t>
            </w:r>
          </w:p>
        </w:tc>
      </w:tr>
      <w:tr w:rsidR="00916F7C" w:rsidRPr="00916F7C" w14:paraId="3C49E086" w14:textId="77777777" w:rsidTr="00AD5821">
        <w:trPr>
          <w:trHeight w:val="20"/>
        </w:trPr>
        <w:tc>
          <w:tcPr>
            <w:tcW w:w="755" w:type="pct"/>
            <w:vMerge/>
          </w:tcPr>
          <w:p w14:paraId="09B1EEBC" w14:textId="77777777" w:rsidR="00916F7C" w:rsidRPr="00916F7C" w:rsidRDefault="00916F7C" w:rsidP="00916F7C">
            <w:pPr>
              <w:rPr>
                <w:rFonts w:ascii="Times New Roman" w:eastAsia="Calibri" w:hAnsi="Times New Roman" w:cs="Times New Roman"/>
                <w:b/>
                <w:bCs/>
                <w:i/>
                <w:sz w:val="20"/>
                <w:szCs w:val="20"/>
              </w:rPr>
            </w:pPr>
          </w:p>
        </w:tc>
        <w:tc>
          <w:tcPr>
            <w:tcW w:w="2988" w:type="pct"/>
          </w:tcPr>
          <w:p w14:paraId="0A204704" w14:textId="77777777" w:rsidR="00916F7C" w:rsidRPr="00916F7C" w:rsidRDefault="00916F7C" w:rsidP="00916F7C">
            <w:pPr>
              <w:contextualSpacing/>
              <w:rPr>
                <w:rFonts w:ascii="Times New Roman" w:eastAsia="Calibri" w:hAnsi="Times New Roman" w:cs="Times New Roman"/>
                <w:b/>
                <w:bCs/>
                <w:sz w:val="20"/>
              </w:rPr>
            </w:pPr>
            <w:r w:rsidRPr="00916F7C">
              <w:rPr>
                <w:rFonts w:ascii="Times New Roman" w:eastAsia="Calibri" w:hAnsi="Times New Roman" w:cs="Times New Roman"/>
                <w:b/>
                <w:sz w:val="20"/>
                <w:szCs w:val="24"/>
              </w:rPr>
              <w:t>1.</w:t>
            </w:r>
            <w:r w:rsidRPr="00916F7C">
              <w:rPr>
                <w:rFonts w:ascii="Times New Roman" w:eastAsia="Calibri" w:hAnsi="Times New Roman" w:cs="Times New Roman"/>
                <w:sz w:val="20"/>
                <w:szCs w:val="24"/>
              </w:rPr>
              <w:t xml:space="preserve"> Социальная безопасность. Классификация ЧС социального характера по различным признакам. Виды ЧС социального характера: терроризм, экстремизм, локальные войны и региональные вооруженные конфликты, массовые беспорядки, криминальные опасности и угрозы.</w:t>
            </w:r>
          </w:p>
        </w:tc>
        <w:tc>
          <w:tcPr>
            <w:tcW w:w="652" w:type="pct"/>
            <w:vAlign w:val="center"/>
          </w:tcPr>
          <w:p w14:paraId="13511815" w14:textId="77777777" w:rsidR="00916F7C" w:rsidRPr="00916F7C" w:rsidRDefault="00916F7C" w:rsidP="00916F7C">
            <w:pPr>
              <w:suppressAutoHyphens/>
              <w:jc w:val="center"/>
              <w:rPr>
                <w:rFonts w:ascii="Times New Roman" w:eastAsia="Calibri" w:hAnsi="Times New Roman" w:cs="Times New Roman"/>
                <w:b/>
                <w:iCs/>
                <w:sz w:val="20"/>
                <w:szCs w:val="20"/>
              </w:rPr>
            </w:pPr>
            <w:r w:rsidRPr="00916F7C">
              <w:rPr>
                <w:rFonts w:ascii="Times New Roman" w:eastAsia="Calibri" w:hAnsi="Times New Roman" w:cs="Times New Roman"/>
                <w:b/>
                <w:iCs/>
                <w:sz w:val="20"/>
                <w:szCs w:val="20"/>
              </w:rPr>
              <w:t>2</w:t>
            </w:r>
          </w:p>
        </w:tc>
        <w:tc>
          <w:tcPr>
            <w:tcW w:w="605" w:type="pct"/>
            <w:vMerge/>
          </w:tcPr>
          <w:p w14:paraId="291596E0" w14:textId="77777777" w:rsidR="00916F7C" w:rsidRPr="00916F7C" w:rsidRDefault="00916F7C" w:rsidP="00916F7C">
            <w:pPr>
              <w:jc w:val="center"/>
              <w:rPr>
                <w:rFonts w:ascii="Times New Roman" w:eastAsia="Calibri" w:hAnsi="Times New Roman" w:cs="Times New Roman"/>
                <w:b/>
                <w:bCs/>
                <w:i/>
                <w:sz w:val="20"/>
                <w:szCs w:val="20"/>
              </w:rPr>
            </w:pPr>
          </w:p>
        </w:tc>
      </w:tr>
      <w:tr w:rsidR="00916F7C" w:rsidRPr="00916F7C" w14:paraId="0F5F59AB" w14:textId="77777777" w:rsidTr="00AD5821">
        <w:trPr>
          <w:trHeight w:val="54"/>
        </w:trPr>
        <w:tc>
          <w:tcPr>
            <w:tcW w:w="755" w:type="pct"/>
            <w:vMerge/>
          </w:tcPr>
          <w:p w14:paraId="793743A7" w14:textId="77777777" w:rsidR="00916F7C" w:rsidRPr="00916F7C" w:rsidRDefault="00916F7C" w:rsidP="00916F7C">
            <w:pPr>
              <w:rPr>
                <w:rFonts w:ascii="Times New Roman" w:eastAsia="Calibri" w:hAnsi="Times New Roman" w:cs="Times New Roman"/>
                <w:b/>
                <w:bCs/>
                <w:sz w:val="20"/>
                <w:szCs w:val="20"/>
              </w:rPr>
            </w:pPr>
          </w:p>
        </w:tc>
        <w:tc>
          <w:tcPr>
            <w:tcW w:w="2988" w:type="pct"/>
          </w:tcPr>
          <w:p w14:paraId="582B48BD" w14:textId="77777777" w:rsidR="00916F7C" w:rsidRPr="00916F7C" w:rsidRDefault="00916F7C" w:rsidP="00916F7C">
            <w:pPr>
              <w:rPr>
                <w:rFonts w:ascii="Times New Roman" w:eastAsia="Calibri" w:hAnsi="Times New Roman" w:cs="Times New Roman"/>
                <w:b/>
                <w:bCs/>
                <w:sz w:val="20"/>
                <w:szCs w:val="20"/>
              </w:rPr>
            </w:pPr>
            <w:r w:rsidRPr="00916F7C">
              <w:rPr>
                <w:rFonts w:ascii="Times New Roman" w:eastAsia="Calibri" w:hAnsi="Times New Roman" w:cs="Times New Roman"/>
                <w:b/>
                <w:bCs/>
                <w:sz w:val="20"/>
                <w:szCs w:val="20"/>
              </w:rPr>
              <w:t>Самостоятельная работа обучающихся</w:t>
            </w:r>
          </w:p>
        </w:tc>
        <w:tc>
          <w:tcPr>
            <w:tcW w:w="652" w:type="pct"/>
            <w:vAlign w:val="center"/>
          </w:tcPr>
          <w:p w14:paraId="0F926A3B" w14:textId="77777777" w:rsidR="00916F7C" w:rsidRPr="00916F7C" w:rsidRDefault="00916F7C" w:rsidP="00916F7C">
            <w:pPr>
              <w:suppressAutoHyphens/>
              <w:jc w:val="center"/>
              <w:rPr>
                <w:rFonts w:ascii="Times New Roman" w:eastAsia="Calibri" w:hAnsi="Times New Roman" w:cs="Times New Roman"/>
                <w:b/>
                <w:bCs/>
                <w:i/>
                <w:iCs/>
                <w:sz w:val="20"/>
                <w:szCs w:val="20"/>
              </w:rPr>
            </w:pPr>
            <w:r w:rsidRPr="00916F7C">
              <w:rPr>
                <w:rFonts w:ascii="Times New Roman" w:eastAsia="Calibri" w:hAnsi="Times New Roman" w:cs="Times New Roman"/>
                <w:b/>
                <w:bCs/>
                <w:i/>
                <w:iCs/>
                <w:sz w:val="20"/>
                <w:szCs w:val="20"/>
              </w:rPr>
              <w:t>-</w:t>
            </w:r>
          </w:p>
        </w:tc>
        <w:tc>
          <w:tcPr>
            <w:tcW w:w="605" w:type="pct"/>
            <w:vMerge/>
          </w:tcPr>
          <w:p w14:paraId="7F021EAA" w14:textId="77777777" w:rsidR="00916F7C" w:rsidRPr="00916F7C" w:rsidRDefault="00916F7C" w:rsidP="00916F7C">
            <w:pPr>
              <w:jc w:val="center"/>
              <w:rPr>
                <w:rFonts w:ascii="Times New Roman" w:eastAsia="Calibri" w:hAnsi="Times New Roman" w:cs="Times New Roman"/>
                <w:b/>
                <w:sz w:val="20"/>
                <w:szCs w:val="20"/>
              </w:rPr>
            </w:pPr>
          </w:p>
        </w:tc>
      </w:tr>
      <w:tr w:rsidR="00916F7C" w:rsidRPr="00916F7C" w14:paraId="6D1345BD" w14:textId="77777777" w:rsidTr="00AD5821">
        <w:trPr>
          <w:trHeight w:val="212"/>
        </w:trPr>
        <w:tc>
          <w:tcPr>
            <w:tcW w:w="3743" w:type="pct"/>
            <w:gridSpan w:val="2"/>
          </w:tcPr>
          <w:p w14:paraId="57FFBCFA" w14:textId="77777777" w:rsidR="00916F7C" w:rsidRPr="00916F7C" w:rsidRDefault="00916F7C" w:rsidP="00916F7C">
            <w:pPr>
              <w:rPr>
                <w:rFonts w:ascii="Times New Roman" w:eastAsia="Calibri" w:hAnsi="Times New Roman" w:cs="Times New Roman"/>
                <w:b/>
                <w:bCs/>
                <w:sz w:val="20"/>
                <w:szCs w:val="20"/>
              </w:rPr>
            </w:pPr>
            <w:r w:rsidRPr="00916F7C">
              <w:rPr>
                <w:rFonts w:ascii="Times New Roman" w:eastAsia="Calibri" w:hAnsi="Times New Roman" w:cs="Times New Roman"/>
                <w:b/>
                <w:bCs/>
                <w:sz w:val="20"/>
                <w:szCs w:val="20"/>
              </w:rPr>
              <w:t xml:space="preserve">Раздел 2. </w:t>
            </w:r>
            <w:r w:rsidRPr="00916F7C">
              <w:rPr>
                <w:rFonts w:ascii="Times New Roman" w:eastAsia="Calibri" w:hAnsi="Times New Roman" w:cs="Times New Roman"/>
                <w:b/>
                <w:sz w:val="20"/>
              </w:rPr>
              <w:t xml:space="preserve"> </w:t>
            </w:r>
            <w:r w:rsidRPr="00916F7C">
              <w:rPr>
                <w:rFonts w:ascii="Times New Roman" w:eastAsia="Calibri" w:hAnsi="Times New Roman" w:cs="Times New Roman"/>
                <w:b/>
                <w:bCs/>
                <w:sz w:val="20"/>
                <w:szCs w:val="24"/>
              </w:rPr>
              <w:t xml:space="preserve"> Основы военной службы и медицинской подготовки</w:t>
            </w:r>
          </w:p>
        </w:tc>
        <w:tc>
          <w:tcPr>
            <w:tcW w:w="652" w:type="pct"/>
          </w:tcPr>
          <w:p w14:paraId="0901A415" w14:textId="77777777" w:rsidR="00916F7C" w:rsidRPr="00916F7C" w:rsidRDefault="00916F7C" w:rsidP="00916F7C">
            <w:pPr>
              <w:jc w:val="center"/>
              <w:rPr>
                <w:rFonts w:ascii="Times New Roman" w:eastAsia="Calibri" w:hAnsi="Times New Roman" w:cs="Times New Roman"/>
                <w:b/>
                <w:bCs/>
                <w:i/>
                <w:iCs/>
                <w:sz w:val="20"/>
                <w:szCs w:val="20"/>
              </w:rPr>
            </w:pPr>
            <w:r w:rsidRPr="00916F7C">
              <w:rPr>
                <w:rFonts w:ascii="Times New Roman" w:eastAsia="Calibri" w:hAnsi="Times New Roman" w:cs="Times New Roman"/>
                <w:iCs/>
                <w:sz w:val="20"/>
                <w:szCs w:val="20"/>
              </w:rPr>
              <w:t>51/8</w:t>
            </w:r>
          </w:p>
        </w:tc>
        <w:tc>
          <w:tcPr>
            <w:tcW w:w="605" w:type="pct"/>
          </w:tcPr>
          <w:p w14:paraId="1F006444" w14:textId="77777777" w:rsidR="00916F7C" w:rsidRPr="00916F7C" w:rsidRDefault="00916F7C" w:rsidP="00916F7C">
            <w:pPr>
              <w:jc w:val="center"/>
              <w:rPr>
                <w:rFonts w:ascii="Times New Roman" w:eastAsia="Calibri" w:hAnsi="Times New Roman" w:cs="Times New Roman"/>
                <w:b/>
                <w:bCs/>
                <w:i/>
                <w:iCs/>
                <w:sz w:val="20"/>
                <w:szCs w:val="20"/>
              </w:rPr>
            </w:pPr>
          </w:p>
        </w:tc>
      </w:tr>
      <w:tr w:rsidR="00916F7C" w:rsidRPr="00916F7C" w14:paraId="735E5E14" w14:textId="77777777" w:rsidTr="00AD5821">
        <w:trPr>
          <w:trHeight w:val="212"/>
        </w:trPr>
        <w:tc>
          <w:tcPr>
            <w:tcW w:w="3743" w:type="pct"/>
            <w:gridSpan w:val="2"/>
          </w:tcPr>
          <w:p w14:paraId="176756FA" w14:textId="77777777" w:rsidR="00916F7C" w:rsidRPr="00916F7C" w:rsidRDefault="00916F7C" w:rsidP="00916F7C">
            <w:pPr>
              <w:rPr>
                <w:rFonts w:ascii="Times New Roman" w:eastAsia="Calibri" w:hAnsi="Times New Roman" w:cs="Times New Roman"/>
                <w:b/>
                <w:bCs/>
                <w:sz w:val="20"/>
                <w:szCs w:val="20"/>
              </w:rPr>
            </w:pPr>
            <w:r w:rsidRPr="00916F7C">
              <w:rPr>
                <w:rFonts w:ascii="Times New Roman" w:eastAsia="Calibri" w:hAnsi="Times New Roman" w:cs="Times New Roman"/>
                <w:b/>
                <w:bCs/>
                <w:sz w:val="20"/>
                <w:szCs w:val="24"/>
              </w:rPr>
              <w:t>Модуль «Основы военной службы» (для юношей)</w:t>
            </w:r>
          </w:p>
        </w:tc>
        <w:tc>
          <w:tcPr>
            <w:tcW w:w="652" w:type="pct"/>
          </w:tcPr>
          <w:p w14:paraId="72807D46" w14:textId="77777777" w:rsidR="00916F7C" w:rsidRPr="00916F7C" w:rsidRDefault="00916F7C" w:rsidP="00916F7C">
            <w:pPr>
              <w:jc w:val="center"/>
              <w:rPr>
                <w:rFonts w:ascii="Times New Roman" w:eastAsia="Calibri" w:hAnsi="Times New Roman" w:cs="Times New Roman"/>
                <w:iCs/>
                <w:sz w:val="20"/>
                <w:szCs w:val="20"/>
              </w:rPr>
            </w:pPr>
            <w:r w:rsidRPr="00916F7C">
              <w:rPr>
                <w:rFonts w:ascii="Times New Roman" w:eastAsia="Calibri" w:hAnsi="Times New Roman" w:cs="Times New Roman"/>
                <w:iCs/>
                <w:sz w:val="20"/>
                <w:szCs w:val="20"/>
              </w:rPr>
              <w:t>48/8</w:t>
            </w:r>
          </w:p>
        </w:tc>
        <w:tc>
          <w:tcPr>
            <w:tcW w:w="605" w:type="pct"/>
          </w:tcPr>
          <w:p w14:paraId="4652D912" w14:textId="77777777" w:rsidR="00916F7C" w:rsidRPr="00916F7C" w:rsidRDefault="00916F7C" w:rsidP="00916F7C">
            <w:pPr>
              <w:jc w:val="center"/>
              <w:rPr>
                <w:rFonts w:ascii="Times New Roman" w:eastAsia="Calibri" w:hAnsi="Times New Roman" w:cs="Times New Roman"/>
                <w:b/>
                <w:bCs/>
                <w:i/>
                <w:iCs/>
                <w:sz w:val="20"/>
                <w:szCs w:val="20"/>
              </w:rPr>
            </w:pPr>
          </w:p>
        </w:tc>
      </w:tr>
      <w:tr w:rsidR="00916F7C" w:rsidRPr="00916F7C" w14:paraId="61327853" w14:textId="77777777" w:rsidTr="00AD5821">
        <w:trPr>
          <w:trHeight w:val="20"/>
        </w:trPr>
        <w:tc>
          <w:tcPr>
            <w:tcW w:w="755" w:type="pct"/>
            <w:vMerge w:val="restart"/>
          </w:tcPr>
          <w:p w14:paraId="064C1D9B" w14:textId="77777777" w:rsidR="00916F7C" w:rsidRPr="00916F7C" w:rsidRDefault="00916F7C" w:rsidP="00916F7C">
            <w:pPr>
              <w:rPr>
                <w:rFonts w:ascii="Times New Roman" w:eastAsia="Calibri" w:hAnsi="Times New Roman" w:cs="Times New Roman"/>
                <w:b/>
                <w:bCs/>
                <w:sz w:val="20"/>
                <w:szCs w:val="20"/>
              </w:rPr>
            </w:pPr>
            <w:r w:rsidRPr="00916F7C">
              <w:rPr>
                <w:rFonts w:ascii="Times New Roman" w:eastAsia="Calibri" w:hAnsi="Times New Roman" w:cs="Times New Roman"/>
                <w:b/>
                <w:bCs/>
                <w:sz w:val="20"/>
                <w:szCs w:val="20"/>
              </w:rPr>
              <w:t xml:space="preserve">Тема 3.1. </w:t>
            </w:r>
            <w:r w:rsidRPr="00916F7C">
              <w:rPr>
                <w:rFonts w:ascii="Times New Roman" w:eastAsia="Calibri" w:hAnsi="Times New Roman" w:cs="Times New Roman"/>
                <w:sz w:val="20"/>
              </w:rPr>
              <w:t>Основы обороны государства</w:t>
            </w:r>
          </w:p>
        </w:tc>
        <w:tc>
          <w:tcPr>
            <w:tcW w:w="2988" w:type="pct"/>
          </w:tcPr>
          <w:p w14:paraId="31186BFF" w14:textId="77777777" w:rsidR="00916F7C" w:rsidRPr="00916F7C" w:rsidRDefault="00916F7C" w:rsidP="00916F7C">
            <w:pPr>
              <w:rPr>
                <w:rFonts w:ascii="Times New Roman" w:eastAsia="Calibri" w:hAnsi="Times New Roman" w:cs="Times New Roman"/>
                <w:b/>
                <w:bCs/>
                <w:i/>
                <w:sz w:val="20"/>
                <w:szCs w:val="20"/>
              </w:rPr>
            </w:pPr>
            <w:r w:rsidRPr="00916F7C">
              <w:rPr>
                <w:rFonts w:ascii="Times New Roman" w:eastAsia="Calibri" w:hAnsi="Times New Roman" w:cs="Times New Roman"/>
                <w:b/>
                <w:bCs/>
                <w:sz w:val="20"/>
                <w:szCs w:val="20"/>
              </w:rPr>
              <w:t>Содержание учебного материала</w:t>
            </w:r>
          </w:p>
        </w:tc>
        <w:tc>
          <w:tcPr>
            <w:tcW w:w="652" w:type="pct"/>
            <w:vAlign w:val="center"/>
          </w:tcPr>
          <w:p w14:paraId="10F3E151" w14:textId="77777777" w:rsidR="00916F7C" w:rsidRPr="00916F7C" w:rsidRDefault="00916F7C" w:rsidP="00916F7C">
            <w:pPr>
              <w:suppressAutoHyphens/>
              <w:jc w:val="center"/>
              <w:rPr>
                <w:rFonts w:ascii="Times New Roman" w:eastAsia="Calibri" w:hAnsi="Times New Roman" w:cs="Times New Roman"/>
                <w:b/>
                <w:i/>
                <w:iCs/>
                <w:sz w:val="20"/>
                <w:szCs w:val="20"/>
              </w:rPr>
            </w:pPr>
            <w:r w:rsidRPr="00916F7C">
              <w:rPr>
                <w:rFonts w:ascii="Times New Roman" w:eastAsia="Calibri" w:hAnsi="Times New Roman" w:cs="Times New Roman"/>
                <w:b/>
                <w:iCs/>
                <w:sz w:val="20"/>
                <w:szCs w:val="20"/>
              </w:rPr>
              <w:t>16</w:t>
            </w:r>
          </w:p>
        </w:tc>
        <w:tc>
          <w:tcPr>
            <w:tcW w:w="605" w:type="pct"/>
            <w:vMerge w:val="restart"/>
          </w:tcPr>
          <w:p w14:paraId="7717A56F" w14:textId="77777777" w:rsidR="00916F7C" w:rsidRPr="00916F7C" w:rsidRDefault="00916F7C" w:rsidP="00916F7C">
            <w:pPr>
              <w:rPr>
                <w:rFonts w:ascii="Times New Roman" w:eastAsia="Calibri" w:hAnsi="Times New Roman" w:cs="Times New Roman"/>
                <w:sz w:val="20"/>
              </w:rPr>
            </w:pPr>
            <w:r w:rsidRPr="00916F7C">
              <w:rPr>
                <w:rFonts w:ascii="Times New Roman" w:eastAsia="Calibri" w:hAnsi="Times New Roman" w:cs="Times New Roman"/>
                <w:sz w:val="20"/>
              </w:rPr>
              <w:t>ОК 5, ОК 6, ОК 7</w:t>
            </w:r>
          </w:p>
        </w:tc>
      </w:tr>
      <w:tr w:rsidR="00916F7C" w:rsidRPr="00916F7C" w14:paraId="6146CDF2" w14:textId="77777777" w:rsidTr="00AD5821">
        <w:trPr>
          <w:trHeight w:val="20"/>
        </w:trPr>
        <w:tc>
          <w:tcPr>
            <w:tcW w:w="755" w:type="pct"/>
            <w:vMerge/>
          </w:tcPr>
          <w:p w14:paraId="683F02A8" w14:textId="77777777" w:rsidR="00916F7C" w:rsidRPr="00916F7C" w:rsidRDefault="00916F7C" w:rsidP="00916F7C">
            <w:pPr>
              <w:rPr>
                <w:rFonts w:ascii="Times New Roman" w:eastAsia="Calibri" w:hAnsi="Times New Roman" w:cs="Times New Roman"/>
                <w:b/>
                <w:bCs/>
                <w:sz w:val="20"/>
                <w:szCs w:val="20"/>
              </w:rPr>
            </w:pPr>
          </w:p>
        </w:tc>
        <w:tc>
          <w:tcPr>
            <w:tcW w:w="2988" w:type="pct"/>
          </w:tcPr>
          <w:p w14:paraId="5455E68F" w14:textId="77777777" w:rsidR="00916F7C" w:rsidRPr="00916F7C" w:rsidRDefault="00916F7C" w:rsidP="00916F7C">
            <w:pPr>
              <w:rPr>
                <w:rFonts w:ascii="Times New Roman" w:eastAsia="Calibri" w:hAnsi="Times New Roman" w:cs="Times New Roman"/>
                <w:b/>
                <w:bCs/>
                <w:sz w:val="20"/>
                <w:szCs w:val="20"/>
              </w:rPr>
            </w:pPr>
            <w:r w:rsidRPr="00916F7C">
              <w:rPr>
                <w:rFonts w:ascii="Times New Roman" w:eastAsia="Calibri" w:hAnsi="Times New Roman" w:cs="Times New Roman"/>
                <w:b/>
                <w:sz w:val="20"/>
              </w:rPr>
              <w:t>1.</w:t>
            </w:r>
            <w:r w:rsidRPr="00916F7C">
              <w:rPr>
                <w:rFonts w:ascii="Times New Roman" w:eastAsia="Calibri" w:hAnsi="Times New Roman" w:cs="Times New Roman"/>
                <w:sz w:val="20"/>
              </w:rPr>
              <w:t xml:space="preserve"> Национальные интересы и национальная безопасность России: </w:t>
            </w:r>
            <w:r w:rsidRPr="00916F7C">
              <w:rPr>
                <w:rFonts w:ascii="Times New Roman" w:eastAsia="Calibri" w:hAnsi="Times New Roman" w:cs="Times New Roman"/>
                <w:bCs/>
                <w:iCs/>
                <w:sz w:val="20"/>
                <w:szCs w:val="24"/>
              </w:rPr>
              <w:t>нормативно-правовая база обеспечения военной безопасности Российской Федерации</w:t>
            </w:r>
            <w:r w:rsidRPr="00916F7C">
              <w:rPr>
                <w:rFonts w:ascii="Times New Roman" w:eastAsia="Calibri" w:hAnsi="Times New Roman" w:cs="Times New Roman"/>
                <w:sz w:val="20"/>
              </w:rPr>
              <w:t>, Военная организация государства. Руководство военной организацией РФ.</w:t>
            </w:r>
          </w:p>
        </w:tc>
        <w:tc>
          <w:tcPr>
            <w:tcW w:w="652" w:type="pct"/>
            <w:vMerge w:val="restart"/>
            <w:vAlign w:val="center"/>
          </w:tcPr>
          <w:p w14:paraId="7E7ADBA1" w14:textId="77777777" w:rsidR="00916F7C" w:rsidRPr="00916F7C" w:rsidRDefault="00916F7C" w:rsidP="00916F7C">
            <w:pPr>
              <w:suppressAutoHyphens/>
              <w:jc w:val="center"/>
              <w:rPr>
                <w:rFonts w:ascii="Times New Roman" w:eastAsia="Calibri" w:hAnsi="Times New Roman" w:cs="Times New Roman"/>
                <w:b/>
                <w:iCs/>
                <w:sz w:val="20"/>
                <w:szCs w:val="20"/>
              </w:rPr>
            </w:pPr>
            <w:r w:rsidRPr="00916F7C">
              <w:rPr>
                <w:rFonts w:ascii="Times New Roman" w:eastAsia="Calibri" w:hAnsi="Times New Roman" w:cs="Times New Roman"/>
                <w:b/>
                <w:iCs/>
                <w:sz w:val="20"/>
                <w:szCs w:val="20"/>
              </w:rPr>
              <w:t>16</w:t>
            </w:r>
          </w:p>
        </w:tc>
        <w:tc>
          <w:tcPr>
            <w:tcW w:w="605" w:type="pct"/>
            <w:vMerge/>
          </w:tcPr>
          <w:p w14:paraId="4A48ADF8" w14:textId="77777777" w:rsidR="00916F7C" w:rsidRPr="00916F7C" w:rsidRDefault="00916F7C" w:rsidP="00916F7C">
            <w:pPr>
              <w:rPr>
                <w:rFonts w:ascii="Times New Roman" w:eastAsia="Calibri" w:hAnsi="Times New Roman" w:cs="Times New Roman"/>
                <w:sz w:val="20"/>
              </w:rPr>
            </w:pPr>
          </w:p>
        </w:tc>
      </w:tr>
      <w:tr w:rsidR="00916F7C" w:rsidRPr="00916F7C" w14:paraId="2E0A26DF" w14:textId="77777777" w:rsidTr="00AD5821">
        <w:trPr>
          <w:trHeight w:val="20"/>
        </w:trPr>
        <w:tc>
          <w:tcPr>
            <w:tcW w:w="755" w:type="pct"/>
            <w:vMerge/>
          </w:tcPr>
          <w:p w14:paraId="7457A85C" w14:textId="77777777" w:rsidR="00916F7C" w:rsidRPr="00916F7C" w:rsidRDefault="00916F7C" w:rsidP="00916F7C">
            <w:pPr>
              <w:rPr>
                <w:rFonts w:ascii="Times New Roman" w:eastAsia="Calibri" w:hAnsi="Times New Roman" w:cs="Times New Roman"/>
                <w:b/>
                <w:bCs/>
                <w:sz w:val="20"/>
                <w:szCs w:val="20"/>
              </w:rPr>
            </w:pPr>
          </w:p>
        </w:tc>
        <w:tc>
          <w:tcPr>
            <w:tcW w:w="2988" w:type="pct"/>
          </w:tcPr>
          <w:p w14:paraId="61E2BD64" w14:textId="77777777" w:rsidR="00916F7C" w:rsidRPr="00916F7C" w:rsidRDefault="00916F7C" w:rsidP="00916F7C">
            <w:pPr>
              <w:rPr>
                <w:rFonts w:ascii="Times New Roman" w:eastAsia="Calibri" w:hAnsi="Times New Roman" w:cs="Times New Roman"/>
                <w:b/>
                <w:sz w:val="20"/>
              </w:rPr>
            </w:pPr>
            <w:r w:rsidRPr="00916F7C">
              <w:rPr>
                <w:rFonts w:ascii="Times New Roman" w:eastAsia="Calibri" w:hAnsi="Times New Roman" w:cs="Times New Roman"/>
                <w:b/>
                <w:bCs/>
                <w:iCs/>
                <w:sz w:val="20"/>
                <w:szCs w:val="24"/>
              </w:rPr>
              <w:t>2.</w:t>
            </w:r>
            <w:r w:rsidRPr="00916F7C">
              <w:rPr>
                <w:rFonts w:ascii="Times New Roman" w:eastAsia="Calibri" w:hAnsi="Times New Roman" w:cs="Times New Roman"/>
                <w:bCs/>
                <w:iCs/>
                <w:sz w:val="20"/>
                <w:szCs w:val="24"/>
              </w:rPr>
              <w:t xml:space="preserve"> Виды Вооруженных Сил, рода войск, история их создания, их основные задачи. Оборона Российской Федерации. </w:t>
            </w:r>
          </w:p>
        </w:tc>
        <w:tc>
          <w:tcPr>
            <w:tcW w:w="652" w:type="pct"/>
            <w:vMerge/>
            <w:vAlign w:val="center"/>
          </w:tcPr>
          <w:p w14:paraId="52889BCA" w14:textId="77777777" w:rsidR="00916F7C" w:rsidRPr="00916F7C" w:rsidRDefault="00916F7C" w:rsidP="00916F7C">
            <w:pPr>
              <w:suppressAutoHyphens/>
              <w:jc w:val="center"/>
              <w:rPr>
                <w:rFonts w:ascii="Times New Roman" w:eastAsia="Calibri" w:hAnsi="Times New Roman" w:cs="Times New Roman"/>
                <w:b/>
                <w:iCs/>
                <w:sz w:val="20"/>
                <w:szCs w:val="20"/>
              </w:rPr>
            </w:pPr>
          </w:p>
        </w:tc>
        <w:tc>
          <w:tcPr>
            <w:tcW w:w="605" w:type="pct"/>
            <w:vMerge/>
          </w:tcPr>
          <w:p w14:paraId="5DCD74E4" w14:textId="77777777" w:rsidR="00916F7C" w:rsidRPr="00916F7C" w:rsidRDefault="00916F7C" w:rsidP="00916F7C">
            <w:pPr>
              <w:rPr>
                <w:rFonts w:ascii="Times New Roman" w:eastAsia="Calibri" w:hAnsi="Times New Roman" w:cs="Times New Roman"/>
                <w:sz w:val="20"/>
              </w:rPr>
            </w:pPr>
          </w:p>
        </w:tc>
      </w:tr>
      <w:tr w:rsidR="00916F7C" w:rsidRPr="00916F7C" w14:paraId="3844E98F" w14:textId="77777777" w:rsidTr="00AD5821">
        <w:trPr>
          <w:trHeight w:val="20"/>
        </w:trPr>
        <w:tc>
          <w:tcPr>
            <w:tcW w:w="755" w:type="pct"/>
            <w:vMerge/>
          </w:tcPr>
          <w:p w14:paraId="5681FCE5" w14:textId="77777777" w:rsidR="00916F7C" w:rsidRPr="00916F7C" w:rsidRDefault="00916F7C" w:rsidP="00916F7C">
            <w:pPr>
              <w:rPr>
                <w:rFonts w:ascii="Times New Roman" w:eastAsia="Calibri" w:hAnsi="Times New Roman" w:cs="Times New Roman"/>
                <w:b/>
                <w:bCs/>
                <w:sz w:val="20"/>
                <w:szCs w:val="20"/>
              </w:rPr>
            </w:pPr>
          </w:p>
        </w:tc>
        <w:tc>
          <w:tcPr>
            <w:tcW w:w="2988" w:type="pct"/>
          </w:tcPr>
          <w:p w14:paraId="53CFCCC2" w14:textId="77777777" w:rsidR="00916F7C" w:rsidRPr="00916F7C" w:rsidRDefault="00916F7C" w:rsidP="00916F7C">
            <w:pPr>
              <w:rPr>
                <w:rFonts w:ascii="Times New Roman" w:eastAsia="Calibri" w:hAnsi="Times New Roman" w:cs="Times New Roman"/>
                <w:b/>
                <w:bCs/>
                <w:iCs/>
                <w:sz w:val="20"/>
                <w:szCs w:val="24"/>
              </w:rPr>
            </w:pPr>
            <w:r w:rsidRPr="00916F7C">
              <w:rPr>
                <w:rFonts w:ascii="Times New Roman" w:eastAsia="Calibri" w:hAnsi="Times New Roman" w:cs="Times New Roman"/>
                <w:b/>
                <w:bCs/>
                <w:iCs/>
                <w:sz w:val="20"/>
                <w:szCs w:val="24"/>
              </w:rPr>
              <w:t xml:space="preserve">3. </w:t>
            </w:r>
            <w:r w:rsidRPr="00916F7C">
              <w:rPr>
                <w:rFonts w:ascii="Times New Roman" w:eastAsia="Calibri" w:hAnsi="Times New Roman" w:cs="Times New Roman"/>
                <w:bCs/>
                <w:iCs/>
                <w:sz w:val="20"/>
                <w:szCs w:val="24"/>
              </w:rPr>
              <w:t>Современные виды вооружения, военной техники и специального снаряжения.</w:t>
            </w:r>
          </w:p>
        </w:tc>
        <w:tc>
          <w:tcPr>
            <w:tcW w:w="652" w:type="pct"/>
            <w:vAlign w:val="center"/>
          </w:tcPr>
          <w:p w14:paraId="65EF1A12" w14:textId="77777777" w:rsidR="00916F7C" w:rsidRPr="00916F7C" w:rsidRDefault="00916F7C" w:rsidP="00916F7C">
            <w:pPr>
              <w:suppressAutoHyphens/>
              <w:jc w:val="center"/>
              <w:rPr>
                <w:rFonts w:ascii="Times New Roman" w:eastAsia="Calibri" w:hAnsi="Times New Roman" w:cs="Times New Roman"/>
                <w:b/>
                <w:iCs/>
                <w:sz w:val="20"/>
                <w:szCs w:val="20"/>
              </w:rPr>
            </w:pPr>
          </w:p>
        </w:tc>
        <w:tc>
          <w:tcPr>
            <w:tcW w:w="605" w:type="pct"/>
            <w:vMerge/>
          </w:tcPr>
          <w:p w14:paraId="20C81E73" w14:textId="77777777" w:rsidR="00916F7C" w:rsidRPr="00916F7C" w:rsidRDefault="00916F7C" w:rsidP="00916F7C">
            <w:pPr>
              <w:rPr>
                <w:rFonts w:ascii="Times New Roman" w:eastAsia="Calibri" w:hAnsi="Times New Roman" w:cs="Times New Roman"/>
                <w:sz w:val="20"/>
              </w:rPr>
            </w:pPr>
          </w:p>
        </w:tc>
      </w:tr>
      <w:tr w:rsidR="00916F7C" w:rsidRPr="00916F7C" w14:paraId="1922D1B3" w14:textId="77777777" w:rsidTr="00AD5821">
        <w:trPr>
          <w:trHeight w:val="20"/>
        </w:trPr>
        <w:tc>
          <w:tcPr>
            <w:tcW w:w="755" w:type="pct"/>
            <w:vMerge/>
          </w:tcPr>
          <w:p w14:paraId="46C0ED3D" w14:textId="77777777" w:rsidR="00916F7C" w:rsidRPr="00916F7C" w:rsidRDefault="00916F7C" w:rsidP="00916F7C">
            <w:pPr>
              <w:rPr>
                <w:rFonts w:ascii="Times New Roman" w:eastAsia="Calibri" w:hAnsi="Times New Roman" w:cs="Times New Roman"/>
                <w:b/>
                <w:bCs/>
                <w:sz w:val="20"/>
                <w:szCs w:val="20"/>
              </w:rPr>
            </w:pPr>
          </w:p>
        </w:tc>
        <w:tc>
          <w:tcPr>
            <w:tcW w:w="2988" w:type="pct"/>
          </w:tcPr>
          <w:p w14:paraId="725A1247" w14:textId="77777777" w:rsidR="00916F7C" w:rsidRPr="00916F7C" w:rsidRDefault="00916F7C" w:rsidP="00916F7C">
            <w:pPr>
              <w:rPr>
                <w:rFonts w:ascii="Times New Roman" w:eastAsia="Calibri" w:hAnsi="Times New Roman" w:cs="Times New Roman"/>
                <w:b/>
                <w:bCs/>
                <w:sz w:val="20"/>
                <w:szCs w:val="20"/>
              </w:rPr>
            </w:pPr>
            <w:r w:rsidRPr="00916F7C">
              <w:rPr>
                <w:rFonts w:ascii="Times New Roman" w:eastAsia="Calibri" w:hAnsi="Times New Roman" w:cs="Times New Roman"/>
                <w:b/>
                <w:bCs/>
                <w:sz w:val="20"/>
                <w:szCs w:val="20"/>
              </w:rPr>
              <w:t>Самостоятельная работа обучающихся</w:t>
            </w:r>
          </w:p>
        </w:tc>
        <w:tc>
          <w:tcPr>
            <w:tcW w:w="652" w:type="pct"/>
            <w:vAlign w:val="center"/>
          </w:tcPr>
          <w:p w14:paraId="047C14D3" w14:textId="77777777" w:rsidR="00916F7C" w:rsidRPr="00916F7C" w:rsidRDefault="00916F7C" w:rsidP="00916F7C">
            <w:pPr>
              <w:suppressAutoHyphens/>
              <w:jc w:val="center"/>
              <w:rPr>
                <w:rFonts w:ascii="Times New Roman" w:eastAsia="Calibri" w:hAnsi="Times New Roman" w:cs="Times New Roman"/>
                <w:b/>
                <w:bCs/>
                <w:i/>
                <w:iCs/>
                <w:sz w:val="20"/>
                <w:szCs w:val="20"/>
              </w:rPr>
            </w:pPr>
            <w:r w:rsidRPr="00916F7C">
              <w:rPr>
                <w:rFonts w:ascii="Times New Roman" w:eastAsia="Calibri" w:hAnsi="Times New Roman" w:cs="Times New Roman"/>
                <w:b/>
                <w:bCs/>
                <w:i/>
                <w:iCs/>
                <w:sz w:val="20"/>
                <w:szCs w:val="20"/>
              </w:rPr>
              <w:t>-</w:t>
            </w:r>
          </w:p>
        </w:tc>
        <w:tc>
          <w:tcPr>
            <w:tcW w:w="605" w:type="pct"/>
            <w:vMerge/>
          </w:tcPr>
          <w:p w14:paraId="27378CD7" w14:textId="77777777" w:rsidR="00916F7C" w:rsidRPr="00916F7C" w:rsidRDefault="00916F7C" w:rsidP="00916F7C">
            <w:pPr>
              <w:jc w:val="center"/>
              <w:rPr>
                <w:rFonts w:ascii="Times New Roman" w:eastAsia="Calibri" w:hAnsi="Times New Roman" w:cs="Times New Roman"/>
                <w:b/>
                <w:sz w:val="20"/>
                <w:szCs w:val="20"/>
              </w:rPr>
            </w:pPr>
          </w:p>
        </w:tc>
      </w:tr>
      <w:tr w:rsidR="00916F7C" w:rsidRPr="00916F7C" w14:paraId="57536E50" w14:textId="77777777" w:rsidTr="00AD5821">
        <w:trPr>
          <w:trHeight w:val="20"/>
        </w:trPr>
        <w:tc>
          <w:tcPr>
            <w:tcW w:w="755" w:type="pct"/>
            <w:vMerge w:val="restart"/>
          </w:tcPr>
          <w:p w14:paraId="67D37F57" w14:textId="77777777" w:rsidR="00916F7C" w:rsidRPr="00916F7C" w:rsidRDefault="00916F7C" w:rsidP="00916F7C">
            <w:pPr>
              <w:rPr>
                <w:rFonts w:ascii="Times New Roman" w:eastAsia="Calibri" w:hAnsi="Times New Roman" w:cs="Times New Roman"/>
                <w:b/>
                <w:bCs/>
                <w:sz w:val="20"/>
                <w:szCs w:val="20"/>
              </w:rPr>
            </w:pPr>
            <w:r w:rsidRPr="00916F7C">
              <w:rPr>
                <w:rFonts w:ascii="Times New Roman" w:eastAsia="Calibri" w:hAnsi="Times New Roman" w:cs="Times New Roman"/>
                <w:b/>
                <w:bCs/>
                <w:sz w:val="20"/>
                <w:szCs w:val="20"/>
              </w:rPr>
              <w:t>Тема 3.2.</w:t>
            </w:r>
            <w:r w:rsidRPr="00916F7C">
              <w:rPr>
                <w:rFonts w:ascii="Times New Roman" w:eastAsia="Calibri" w:hAnsi="Times New Roman" w:cs="Times New Roman"/>
                <w:bCs/>
                <w:sz w:val="20"/>
              </w:rPr>
              <w:t xml:space="preserve"> </w:t>
            </w:r>
            <w:r w:rsidRPr="00916F7C">
              <w:rPr>
                <w:rFonts w:ascii="Times New Roman" w:eastAsia="Calibri" w:hAnsi="Times New Roman" w:cs="Times New Roman"/>
                <w:sz w:val="20"/>
                <w:szCs w:val="24"/>
              </w:rPr>
              <w:t xml:space="preserve"> Воинская обязанность в Российской Федерации</w:t>
            </w:r>
          </w:p>
        </w:tc>
        <w:tc>
          <w:tcPr>
            <w:tcW w:w="2988" w:type="pct"/>
          </w:tcPr>
          <w:p w14:paraId="37C9191A" w14:textId="77777777" w:rsidR="00916F7C" w:rsidRPr="00916F7C" w:rsidRDefault="00916F7C" w:rsidP="00916F7C">
            <w:pPr>
              <w:rPr>
                <w:rFonts w:ascii="Times New Roman" w:eastAsia="Calibri" w:hAnsi="Times New Roman" w:cs="Times New Roman"/>
                <w:b/>
                <w:bCs/>
                <w:i/>
                <w:sz w:val="20"/>
                <w:szCs w:val="20"/>
              </w:rPr>
            </w:pPr>
            <w:r w:rsidRPr="00916F7C">
              <w:rPr>
                <w:rFonts w:ascii="Times New Roman" w:eastAsia="Calibri" w:hAnsi="Times New Roman" w:cs="Times New Roman"/>
                <w:b/>
                <w:bCs/>
                <w:sz w:val="20"/>
                <w:szCs w:val="20"/>
              </w:rPr>
              <w:t>Содержание учебного материала</w:t>
            </w:r>
          </w:p>
        </w:tc>
        <w:tc>
          <w:tcPr>
            <w:tcW w:w="652" w:type="pct"/>
            <w:vAlign w:val="center"/>
          </w:tcPr>
          <w:p w14:paraId="38D4D4E2" w14:textId="77777777" w:rsidR="00916F7C" w:rsidRPr="00916F7C" w:rsidRDefault="00916F7C" w:rsidP="00916F7C">
            <w:pPr>
              <w:suppressAutoHyphens/>
              <w:jc w:val="center"/>
              <w:rPr>
                <w:rFonts w:ascii="Times New Roman" w:eastAsia="Calibri" w:hAnsi="Times New Roman" w:cs="Times New Roman"/>
                <w:b/>
                <w:i/>
                <w:iCs/>
                <w:sz w:val="20"/>
                <w:szCs w:val="20"/>
              </w:rPr>
            </w:pPr>
            <w:r w:rsidRPr="00916F7C">
              <w:rPr>
                <w:rFonts w:ascii="Times New Roman" w:eastAsia="Calibri" w:hAnsi="Times New Roman" w:cs="Times New Roman"/>
                <w:b/>
                <w:iCs/>
                <w:sz w:val="20"/>
                <w:szCs w:val="20"/>
              </w:rPr>
              <w:t>15/8</w:t>
            </w:r>
          </w:p>
        </w:tc>
        <w:tc>
          <w:tcPr>
            <w:tcW w:w="605" w:type="pct"/>
            <w:vMerge w:val="restart"/>
          </w:tcPr>
          <w:p w14:paraId="57F7C528" w14:textId="77777777" w:rsidR="00916F7C" w:rsidRPr="00916F7C" w:rsidRDefault="00916F7C" w:rsidP="00916F7C">
            <w:pPr>
              <w:rPr>
                <w:rFonts w:ascii="Times New Roman" w:eastAsia="Calibri" w:hAnsi="Times New Roman" w:cs="Times New Roman"/>
                <w:sz w:val="20"/>
              </w:rPr>
            </w:pPr>
            <w:r w:rsidRPr="00916F7C">
              <w:rPr>
                <w:rFonts w:ascii="Times New Roman" w:eastAsia="Calibri" w:hAnsi="Times New Roman" w:cs="Times New Roman"/>
                <w:sz w:val="20"/>
              </w:rPr>
              <w:t>ОК 5, ОК 6, ОК 7</w:t>
            </w:r>
          </w:p>
        </w:tc>
      </w:tr>
      <w:tr w:rsidR="00916F7C" w:rsidRPr="00916F7C" w14:paraId="5EE585C7" w14:textId="77777777" w:rsidTr="00AD5821">
        <w:trPr>
          <w:trHeight w:val="20"/>
        </w:trPr>
        <w:tc>
          <w:tcPr>
            <w:tcW w:w="755" w:type="pct"/>
            <w:vMerge/>
          </w:tcPr>
          <w:p w14:paraId="36BBEAA6" w14:textId="77777777" w:rsidR="00916F7C" w:rsidRPr="00916F7C" w:rsidRDefault="00916F7C" w:rsidP="00916F7C">
            <w:pPr>
              <w:rPr>
                <w:rFonts w:ascii="Times New Roman" w:eastAsia="Calibri" w:hAnsi="Times New Roman" w:cs="Times New Roman"/>
                <w:b/>
                <w:bCs/>
                <w:sz w:val="20"/>
                <w:szCs w:val="20"/>
              </w:rPr>
            </w:pPr>
          </w:p>
        </w:tc>
        <w:tc>
          <w:tcPr>
            <w:tcW w:w="2988" w:type="pct"/>
          </w:tcPr>
          <w:p w14:paraId="6225B83F" w14:textId="77777777" w:rsidR="00916F7C" w:rsidRPr="00916F7C" w:rsidRDefault="00916F7C" w:rsidP="00916F7C">
            <w:pPr>
              <w:contextualSpacing/>
              <w:rPr>
                <w:rFonts w:ascii="Times New Roman" w:eastAsia="Calibri" w:hAnsi="Times New Roman" w:cs="Times New Roman"/>
                <w:sz w:val="20"/>
                <w:lang w:eastAsia="ru-RU"/>
              </w:rPr>
            </w:pPr>
            <w:r w:rsidRPr="00916F7C">
              <w:rPr>
                <w:rFonts w:ascii="Times New Roman" w:eastAsia="Calibri" w:hAnsi="Times New Roman" w:cs="Times New Roman"/>
                <w:b/>
                <w:sz w:val="20"/>
                <w:szCs w:val="24"/>
              </w:rPr>
              <w:t>1.</w:t>
            </w:r>
            <w:r w:rsidRPr="00916F7C">
              <w:rPr>
                <w:rFonts w:ascii="Times New Roman" w:eastAsia="Calibri" w:hAnsi="Times New Roman" w:cs="Times New Roman"/>
                <w:sz w:val="20"/>
                <w:szCs w:val="24"/>
              </w:rPr>
              <w:t xml:space="preserve">  Понятие и сущность воинской обязанности. Воинский учет граждан. Призыв граждан на военную службу, поступление на службу в добровольном порядке.</w:t>
            </w:r>
          </w:p>
        </w:tc>
        <w:tc>
          <w:tcPr>
            <w:tcW w:w="652" w:type="pct"/>
            <w:vAlign w:val="center"/>
          </w:tcPr>
          <w:p w14:paraId="5C1A2FD6" w14:textId="77777777" w:rsidR="00916F7C" w:rsidRPr="00916F7C" w:rsidRDefault="00916F7C" w:rsidP="00916F7C">
            <w:pPr>
              <w:suppressAutoHyphens/>
              <w:jc w:val="center"/>
              <w:rPr>
                <w:rFonts w:ascii="Times New Roman" w:eastAsia="Calibri" w:hAnsi="Times New Roman" w:cs="Times New Roman"/>
                <w:b/>
                <w:iCs/>
                <w:sz w:val="20"/>
                <w:szCs w:val="20"/>
              </w:rPr>
            </w:pPr>
            <w:r w:rsidRPr="00916F7C">
              <w:rPr>
                <w:rFonts w:ascii="Times New Roman" w:eastAsia="Calibri" w:hAnsi="Times New Roman" w:cs="Times New Roman"/>
                <w:b/>
                <w:iCs/>
                <w:sz w:val="20"/>
                <w:szCs w:val="20"/>
              </w:rPr>
              <w:t>7</w:t>
            </w:r>
          </w:p>
        </w:tc>
        <w:tc>
          <w:tcPr>
            <w:tcW w:w="605" w:type="pct"/>
            <w:vMerge/>
          </w:tcPr>
          <w:p w14:paraId="73AA149B" w14:textId="77777777" w:rsidR="00916F7C" w:rsidRPr="00916F7C" w:rsidRDefault="00916F7C" w:rsidP="00916F7C">
            <w:pPr>
              <w:rPr>
                <w:rFonts w:ascii="Times New Roman" w:eastAsia="Calibri" w:hAnsi="Times New Roman" w:cs="Times New Roman"/>
                <w:sz w:val="20"/>
              </w:rPr>
            </w:pPr>
          </w:p>
        </w:tc>
      </w:tr>
      <w:tr w:rsidR="00916F7C" w:rsidRPr="00916F7C" w14:paraId="6F83B935" w14:textId="77777777" w:rsidTr="00AD5821">
        <w:trPr>
          <w:trHeight w:val="20"/>
        </w:trPr>
        <w:tc>
          <w:tcPr>
            <w:tcW w:w="755" w:type="pct"/>
            <w:vMerge/>
          </w:tcPr>
          <w:p w14:paraId="264A0CB8" w14:textId="77777777" w:rsidR="00916F7C" w:rsidRPr="00916F7C" w:rsidRDefault="00916F7C" w:rsidP="00916F7C">
            <w:pPr>
              <w:rPr>
                <w:rFonts w:ascii="Times New Roman" w:eastAsia="Calibri" w:hAnsi="Times New Roman" w:cs="Times New Roman"/>
                <w:b/>
                <w:bCs/>
                <w:sz w:val="20"/>
                <w:szCs w:val="20"/>
              </w:rPr>
            </w:pPr>
          </w:p>
        </w:tc>
        <w:tc>
          <w:tcPr>
            <w:tcW w:w="2988" w:type="pct"/>
          </w:tcPr>
          <w:p w14:paraId="01D6B821" w14:textId="77777777" w:rsidR="00916F7C" w:rsidRPr="00916F7C" w:rsidRDefault="00916F7C" w:rsidP="00916F7C">
            <w:pPr>
              <w:contextualSpacing/>
              <w:rPr>
                <w:rFonts w:ascii="Times New Roman" w:eastAsia="Calibri" w:hAnsi="Times New Roman" w:cs="Times New Roman"/>
                <w:b/>
                <w:bCs/>
                <w:sz w:val="20"/>
              </w:rPr>
            </w:pPr>
            <w:r w:rsidRPr="00916F7C">
              <w:rPr>
                <w:rFonts w:ascii="Times New Roman" w:eastAsia="Calibri" w:hAnsi="Times New Roman" w:cs="Times New Roman"/>
                <w:b/>
                <w:bCs/>
                <w:sz w:val="20"/>
                <w:szCs w:val="20"/>
              </w:rPr>
              <w:t>В том числе практических и лабораторных занятий</w:t>
            </w:r>
          </w:p>
        </w:tc>
        <w:tc>
          <w:tcPr>
            <w:tcW w:w="652" w:type="pct"/>
            <w:vAlign w:val="center"/>
          </w:tcPr>
          <w:p w14:paraId="25626FD4" w14:textId="77777777" w:rsidR="00916F7C" w:rsidRPr="00916F7C" w:rsidRDefault="00916F7C" w:rsidP="00916F7C">
            <w:pPr>
              <w:suppressAutoHyphens/>
              <w:jc w:val="center"/>
              <w:rPr>
                <w:rFonts w:ascii="Times New Roman" w:eastAsia="Calibri" w:hAnsi="Times New Roman" w:cs="Times New Roman"/>
                <w:b/>
                <w:iCs/>
                <w:sz w:val="20"/>
                <w:szCs w:val="20"/>
              </w:rPr>
            </w:pPr>
            <w:r w:rsidRPr="00916F7C">
              <w:rPr>
                <w:rFonts w:ascii="Times New Roman" w:eastAsia="Calibri" w:hAnsi="Times New Roman" w:cs="Times New Roman"/>
                <w:b/>
                <w:iCs/>
                <w:sz w:val="20"/>
                <w:szCs w:val="20"/>
              </w:rPr>
              <w:t>8/8</w:t>
            </w:r>
          </w:p>
        </w:tc>
        <w:tc>
          <w:tcPr>
            <w:tcW w:w="605" w:type="pct"/>
            <w:vMerge/>
          </w:tcPr>
          <w:p w14:paraId="4C68E771" w14:textId="77777777" w:rsidR="00916F7C" w:rsidRPr="00916F7C" w:rsidRDefault="00916F7C" w:rsidP="00916F7C">
            <w:pPr>
              <w:rPr>
                <w:rFonts w:ascii="Times New Roman" w:eastAsia="Calibri" w:hAnsi="Times New Roman" w:cs="Times New Roman"/>
                <w:sz w:val="20"/>
              </w:rPr>
            </w:pPr>
          </w:p>
        </w:tc>
      </w:tr>
      <w:tr w:rsidR="00916F7C" w:rsidRPr="00916F7C" w14:paraId="1305CDA5" w14:textId="77777777" w:rsidTr="00AD5821">
        <w:trPr>
          <w:trHeight w:val="20"/>
        </w:trPr>
        <w:tc>
          <w:tcPr>
            <w:tcW w:w="755" w:type="pct"/>
            <w:vMerge/>
          </w:tcPr>
          <w:p w14:paraId="2B651A52" w14:textId="77777777" w:rsidR="00916F7C" w:rsidRPr="00916F7C" w:rsidRDefault="00916F7C" w:rsidP="00916F7C">
            <w:pPr>
              <w:rPr>
                <w:rFonts w:ascii="Times New Roman" w:eastAsia="Calibri" w:hAnsi="Times New Roman" w:cs="Times New Roman"/>
                <w:b/>
                <w:bCs/>
                <w:sz w:val="20"/>
                <w:szCs w:val="20"/>
              </w:rPr>
            </w:pPr>
          </w:p>
        </w:tc>
        <w:tc>
          <w:tcPr>
            <w:tcW w:w="2988" w:type="pct"/>
          </w:tcPr>
          <w:p w14:paraId="60AF7D33" w14:textId="77777777" w:rsidR="00916F7C" w:rsidRPr="00916F7C" w:rsidRDefault="00916F7C" w:rsidP="00916F7C">
            <w:pPr>
              <w:contextualSpacing/>
              <w:rPr>
                <w:rFonts w:ascii="Times New Roman" w:eastAsia="Calibri" w:hAnsi="Times New Roman" w:cs="Times New Roman"/>
                <w:b/>
                <w:bCs/>
                <w:sz w:val="20"/>
              </w:rPr>
            </w:pPr>
            <w:r w:rsidRPr="00916F7C">
              <w:rPr>
                <w:rFonts w:ascii="Times New Roman" w:eastAsia="Calibri" w:hAnsi="Times New Roman" w:cs="Times New Roman"/>
                <w:b/>
                <w:sz w:val="20"/>
                <w:szCs w:val="24"/>
              </w:rPr>
              <w:t>1.</w:t>
            </w:r>
            <w:r w:rsidRPr="00916F7C">
              <w:rPr>
                <w:rFonts w:ascii="Times New Roman" w:eastAsia="Calibri" w:hAnsi="Times New Roman" w:cs="Times New Roman"/>
                <w:sz w:val="20"/>
                <w:szCs w:val="24"/>
              </w:rPr>
              <w:t xml:space="preserve"> </w:t>
            </w:r>
            <w:r w:rsidRPr="00916F7C">
              <w:rPr>
                <w:rFonts w:ascii="Times New Roman" w:eastAsia="Calibri" w:hAnsi="Times New Roman" w:cs="Times New Roman"/>
                <w:b/>
                <w:sz w:val="20"/>
                <w:szCs w:val="24"/>
              </w:rPr>
              <w:t>Практическое занятие №5.</w:t>
            </w:r>
            <w:r w:rsidRPr="00916F7C">
              <w:rPr>
                <w:rFonts w:ascii="Times New Roman" w:eastAsia="Calibri" w:hAnsi="Times New Roman" w:cs="Times New Roman"/>
                <w:sz w:val="20"/>
              </w:rPr>
              <w:t xml:space="preserve">  Правовые основы военной службы. Основные составляющие военной службы.  Права, обязанности ответственность военнослужащего.</w:t>
            </w:r>
          </w:p>
        </w:tc>
        <w:tc>
          <w:tcPr>
            <w:tcW w:w="652" w:type="pct"/>
            <w:vAlign w:val="center"/>
          </w:tcPr>
          <w:p w14:paraId="4762FD52" w14:textId="77777777" w:rsidR="00916F7C" w:rsidRPr="00916F7C" w:rsidRDefault="00916F7C" w:rsidP="00916F7C">
            <w:pPr>
              <w:suppressAutoHyphens/>
              <w:jc w:val="center"/>
              <w:rPr>
                <w:rFonts w:ascii="Times New Roman" w:eastAsia="Calibri" w:hAnsi="Times New Roman" w:cs="Times New Roman"/>
                <w:iCs/>
                <w:sz w:val="20"/>
                <w:szCs w:val="20"/>
              </w:rPr>
            </w:pPr>
            <w:r w:rsidRPr="00916F7C">
              <w:rPr>
                <w:rFonts w:ascii="Times New Roman" w:eastAsia="Calibri" w:hAnsi="Times New Roman" w:cs="Times New Roman"/>
                <w:iCs/>
                <w:sz w:val="20"/>
                <w:szCs w:val="20"/>
              </w:rPr>
              <w:t>2</w:t>
            </w:r>
          </w:p>
        </w:tc>
        <w:tc>
          <w:tcPr>
            <w:tcW w:w="605" w:type="pct"/>
            <w:vMerge/>
          </w:tcPr>
          <w:p w14:paraId="3B9D0CEE" w14:textId="77777777" w:rsidR="00916F7C" w:rsidRPr="00916F7C" w:rsidRDefault="00916F7C" w:rsidP="00916F7C">
            <w:pPr>
              <w:rPr>
                <w:rFonts w:ascii="Times New Roman" w:eastAsia="Calibri" w:hAnsi="Times New Roman" w:cs="Times New Roman"/>
                <w:sz w:val="20"/>
              </w:rPr>
            </w:pPr>
          </w:p>
        </w:tc>
      </w:tr>
      <w:tr w:rsidR="00916F7C" w:rsidRPr="00916F7C" w14:paraId="60641496" w14:textId="77777777" w:rsidTr="00AD5821">
        <w:trPr>
          <w:trHeight w:val="20"/>
        </w:trPr>
        <w:tc>
          <w:tcPr>
            <w:tcW w:w="755" w:type="pct"/>
            <w:vMerge/>
          </w:tcPr>
          <w:p w14:paraId="60AEFBD8" w14:textId="77777777" w:rsidR="00916F7C" w:rsidRPr="00916F7C" w:rsidRDefault="00916F7C" w:rsidP="00916F7C">
            <w:pPr>
              <w:rPr>
                <w:rFonts w:ascii="Times New Roman" w:eastAsia="Calibri" w:hAnsi="Times New Roman" w:cs="Times New Roman"/>
                <w:b/>
                <w:bCs/>
                <w:sz w:val="20"/>
                <w:szCs w:val="20"/>
              </w:rPr>
            </w:pPr>
          </w:p>
        </w:tc>
        <w:tc>
          <w:tcPr>
            <w:tcW w:w="2988" w:type="pct"/>
          </w:tcPr>
          <w:p w14:paraId="3400838F" w14:textId="77777777" w:rsidR="00916F7C" w:rsidRPr="00916F7C" w:rsidRDefault="00916F7C" w:rsidP="00916F7C">
            <w:pPr>
              <w:contextualSpacing/>
              <w:rPr>
                <w:rFonts w:ascii="Times New Roman" w:eastAsia="Calibri" w:hAnsi="Times New Roman" w:cs="Times New Roman"/>
                <w:b/>
                <w:sz w:val="20"/>
                <w:szCs w:val="24"/>
              </w:rPr>
            </w:pPr>
            <w:r w:rsidRPr="00916F7C">
              <w:rPr>
                <w:rFonts w:ascii="Times New Roman" w:eastAsia="Calibri" w:hAnsi="Times New Roman" w:cs="Times New Roman"/>
                <w:b/>
                <w:sz w:val="20"/>
                <w:szCs w:val="24"/>
              </w:rPr>
              <w:t>2.</w:t>
            </w:r>
            <w:r w:rsidRPr="00916F7C">
              <w:rPr>
                <w:rFonts w:ascii="Times New Roman" w:eastAsia="Calibri" w:hAnsi="Times New Roman" w:cs="Times New Roman"/>
                <w:sz w:val="20"/>
                <w:szCs w:val="24"/>
              </w:rPr>
              <w:t xml:space="preserve"> </w:t>
            </w:r>
            <w:r w:rsidRPr="00916F7C">
              <w:rPr>
                <w:rFonts w:ascii="Times New Roman" w:eastAsia="Calibri" w:hAnsi="Times New Roman" w:cs="Times New Roman"/>
                <w:b/>
                <w:sz w:val="20"/>
                <w:szCs w:val="24"/>
              </w:rPr>
              <w:t xml:space="preserve">Практическое занятие №6. </w:t>
            </w:r>
            <w:r w:rsidRPr="00916F7C">
              <w:rPr>
                <w:rFonts w:ascii="Times New Roman" w:eastAsia="Calibri" w:hAnsi="Times New Roman" w:cs="Times New Roman"/>
                <w:sz w:val="20"/>
              </w:rPr>
              <w:t>Распределение времени и внутренний распорядок.  Суточный наряд.</w:t>
            </w:r>
          </w:p>
        </w:tc>
        <w:tc>
          <w:tcPr>
            <w:tcW w:w="652" w:type="pct"/>
            <w:vAlign w:val="center"/>
          </w:tcPr>
          <w:p w14:paraId="12C3C29E" w14:textId="77777777" w:rsidR="00916F7C" w:rsidRPr="00916F7C" w:rsidRDefault="00916F7C" w:rsidP="00916F7C">
            <w:pPr>
              <w:suppressAutoHyphens/>
              <w:jc w:val="center"/>
              <w:rPr>
                <w:rFonts w:ascii="Times New Roman" w:eastAsia="Calibri" w:hAnsi="Times New Roman" w:cs="Times New Roman"/>
                <w:iCs/>
                <w:sz w:val="20"/>
                <w:szCs w:val="20"/>
              </w:rPr>
            </w:pPr>
            <w:r w:rsidRPr="00916F7C">
              <w:rPr>
                <w:rFonts w:ascii="Times New Roman" w:eastAsia="Calibri" w:hAnsi="Times New Roman" w:cs="Times New Roman"/>
                <w:iCs/>
                <w:sz w:val="20"/>
                <w:szCs w:val="20"/>
              </w:rPr>
              <w:t>2</w:t>
            </w:r>
          </w:p>
        </w:tc>
        <w:tc>
          <w:tcPr>
            <w:tcW w:w="605" w:type="pct"/>
            <w:vMerge/>
          </w:tcPr>
          <w:p w14:paraId="7B0DEDAE" w14:textId="77777777" w:rsidR="00916F7C" w:rsidRPr="00916F7C" w:rsidRDefault="00916F7C" w:rsidP="00916F7C">
            <w:pPr>
              <w:rPr>
                <w:rFonts w:ascii="Times New Roman" w:eastAsia="Calibri" w:hAnsi="Times New Roman" w:cs="Times New Roman"/>
                <w:sz w:val="20"/>
              </w:rPr>
            </w:pPr>
          </w:p>
        </w:tc>
      </w:tr>
      <w:tr w:rsidR="00916F7C" w:rsidRPr="00916F7C" w14:paraId="5C5CA642" w14:textId="77777777" w:rsidTr="00AD5821">
        <w:trPr>
          <w:trHeight w:val="20"/>
        </w:trPr>
        <w:tc>
          <w:tcPr>
            <w:tcW w:w="755" w:type="pct"/>
            <w:vMerge/>
          </w:tcPr>
          <w:p w14:paraId="7A769961" w14:textId="77777777" w:rsidR="00916F7C" w:rsidRPr="00916F7C" w:rsidRDefault="00916F7C" w:rsidP="00916F7C">
            <w:pPr>
              <w:rPr>
                <w:rFonts w:ascii="Times New Roman" w:eastAsia="Calibri" w:hAnsi="Times New Roman" w:cs="Times New Roman"/>
                <w:b/>
                <w:bCs/>
                <w:sz w:val="20"/>
                <w:szCs w:val="20"/>
              </w:rPr>
            </w:pPr>
          </w:p>
        </w:tc>
        <w:tc>
          <w:tcPr>
            <w:tcW w:w="2988" w:type="pct"/>
          </w:tcPr>
          <w:p w14:paraId="32E704BE" w14:textId="77777777" w:rsidR="00916F7C" w:rsidRPr="00916F7C" w:rsidRDefault="00916F7C" w:rsidP="00916F7C">
            <w:pPr>
              <w:contextualSpacing/>
              <w:rPr>
                <w:rFonts w:ascii="Times New Roman" w:eastAsia="Calibri" w:hAnsi="Times New Roman" w:cs="Times New Roman"/>
                <w:b/>
                <w:sz w:val="20"/>
                <w:szCs w:val="24"/>
              </w:rPr>
            </w:pPr>
            <w:r w:rsidRPr="00916F7C">
              <w:rPr>
                <w:rFonts w:ascii="Times New Roman" w:eastAsia="Calibri" w:hAnsi="Times New Roman" w:cs="Times New Roman"/>
                <w:b/>
                <w:sz w:val="20"/>
                <w:szCs w:val="24"/>
              </w:rPr>
              <w:t>3.</w:t>
            </w:r>
            <w:r w:rsidRPr="00916F7C">
              <w:rPr>
                <w:rFonts w:ascii="Times New Roman" w:eastAsia="Calibri" w:hAnsi="Times New Roman" w:cs="Times New Roman"/>
                <w:sz w:val="20"/>
                <w:szCs w:val="24"/>
              </w:rPr>
              <w:t xml:space="preserve"> </w:t>
            </w:r>
            <w:r w:rsidRPr="00916F7C">
              <w:rPr>
                <w:rFonts w:ascii="Times New Roman" w:eastAsia="Calibri" w:hAnsi="Times New Roman" w:cs="Times New Roman"/>
                <w:b/>
                <w:sz w:val="20"/>
                <w:szCs w:val="24"/>
              </w:rPr>
              <w:t xml:space="preserve">Практическое занятие №7. </w:t>
            </w:r>
            <w:r w:rsidRPr="00916F7C">
              <w:rPr>
                <w:rFonts w:ascii="Times New Roman" w:eastAsia="Calibri" w:hAnsi="Times New Roman" w:cs="Times New Roman"/>
                <w:sz w:val="20"/>
              </w:rPr>
              <w:t xml:space="preserve"> Строи и управление ими.  Строевые приемы.</w:t>
            </w:r>
          </w:p>
        </w:tc>
        <w:tc>
          <w:tcPr>
            <w:tcW w:w="652" w:type="pct"/>
            <w:vAlign w:val="center"/>
          </w:tcPr>
          <w:p w14:paraId="63ADB314" w14:textId="77777777" w:rsidR="00916F7C" w:rsidRPr="00916F7C" w:rsidRDefault="00916F7C" w:rsidP="00916F7C">
            <w:pPr>
              <w:suppressAutoHyphens/>
              <w:jc w:val="center"/>
              <w:rPr>
                <w:rFonts w:ascii="Times New Roman" w:eastAsia="Calibri" w:hAnsi="Times New Roman" w:cs="Times New Roman"/>
                <w:iCs/>
                <w:sz w:val="20"/>
                <w:szCs w:val="20"/>
              </w:rPr>
            </w:pPr>
            <w:r w:rsidRPr="00916F7C">
              <w:rPr>
                <w:rFonts w:ascii="Times New Roman" w:eastAsia="Calibri" w:hAnsi="Times New Roman" w:cs="Times New Roman"/>
                <w:iCs/>
                <w:sz w:val="20"/>
                <w:szCs w:val="20"/>
              </w:rPr>
              <w:t>2</w:t>
            </w:r>
          </w:p>
        </w:tc>
        <w:tc>
          <w:tcPr>
            <w:tcW w:w="605" w:type="pct"/>
            <w:vMerge/>
          </w:tcPr>
          <w:p w14:paraId="19BC001A" w14:textId="77777777" w:rsidR="00916F7C" w:rsidRPr="00916F7C" w:rsidRDefault="00916F7C" w:rsidP="00916F7C">
            <w:pPr>
              <w:rPr>
                <w:rFonts w:ascii="Times New Roman" w:eastAsia="Calibri" w:hAnsi="Times New Roman" w:cs="Times New Roman"/>
                <w:sz w:val="20"/>
              </w:rPr>
            </w:pPr>
          </w:p>
        </w:tc>
      </w:tr>
      <w:tr w:rsidR="00916F7C" w:rsidRPr="00916F7C" w14:paraId="12E55CD7" w14:textId="77777777" w:rsidTr="00AD5821">
        <w:trPr>
          <w:trHeight w:val="20"/>
        </w:trPr>
        <w:tc>
          <w:tcPr>
            <w:tcW w:w="755" w:type="pct"/>
            <w:vMerge/>
          </w:tcPr>
          <w:p w14:paraId="69631062" w14:textId="77777777" w:rsidR="00916F7C" w:rsidRPr="00916F7C" w:rsidRDefault="00916F7C" w:rsidP="00916F7C">
            <w:pPr>
              <w:rPr>
                <w:rFonts w:ascii="Times New Roman" w:eastAsia="Calibri" w:hAnsi="Times New Roman" w:cs="Times New Roman"/>
                <w:b/>
                <w:bCs/>
                <w:sz w:val="20"/>
                <w:szCs w:val="20"/>
              </w:rPr>
            </w:pPr>
          </w:p>
        </w:tc>
        <w:tc>
          <w:tcPr>
            <w:tcW w:w="2988" w:type="pct"/>
          </w:tcPr>
          <w:p w14:paraId="18787AB6" w14:textId="77777777" w:rsidR="00916F7C" w:rsidRPr="00916F7C" w:rsidRDefault="00916F7C" w:rsidP="00916F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0"/>
                <w:szCs w:val="20"/>
              </w:rPr>
            </w:pPr>
            <w:r w:rsidRPr="00916F7C">
              <w:rPr>
                <w:rFonts w:ascii="Times New Roman" w:hAnsi="Times New Roman"/>
                <w:b/>
                <w:bCs/>
                <w:sz w:val="20"/>
                <w:szCs w:val="20"/>
              </w:rPr>
              <w:t xml:space="preserve">4. </w:t>
            </w:r>
            <w:r w:rsidRPr="00916F7C">
              <w:rPr>
                <w:rFonts w:ascii="Times New Roman" w:eastAsia="Calibri" w:hAnsi="Times New Roman" w:cs="Times New Roman"/>
                <w:b/>
                <w:sz w:val="20"/>
                <w:szCs w:val="24"/>
              </w:rPr>
              <w:t xml:space="preserve">Практическое занятие №8. </w:t>
            </w:r>
            <w:r w:rsidRPr="00916F7C">
              <w:rPr>
                <w:rFonts w:ascii="Times New Roman" w:eastAsia="Calibri" w:hAnsi="Times New Roman" w:cs="Times New Roman"/>
                <w:sz w:val="20"/>
              </w:rPr>
              <w:t xml:space="preserve"> </w:t>
            </w:r>
            <w:r w:rsidRPr="00916F7C">
              <w:rPr>
                <w:rFonts w:ascii="Times New Roman" w:hAnsi="Times New Roman"/>
                <w:bCs/>
                <w:sz w:val="20"/>
                <w:szCs w:val="20"/>
              </w:rPr>
              <w:t>Выполнение нормативов по неполной разборке и сборке автомата</w:t>
            </w:r>
          </w:p>
        </w:tc>
        <w:tc>
          <w:tcPr>
            <w:tcW w:w="652" w:type="pct"/>
            <w:vAlign w:val="center"/>
          </w:tcPr>
          <w:p w14:paraId="61085C4D" w14:textId="77777777" w:rsidR="00916F7C" w:rsidRPr="00916F7C" w:rsidRDefault="00916F7C" w:rsidP="00916F7C">
            <w:pPr>
              <w:suppressAutoHyphens/>
              <w:jc w:val="center"/>
              <w:rPr>
                <w:rFonts w:ascii="Times New Roman" w:eastAsia="Calibri" w:hAnsi="Times New Roman" w:cs="Times New Roman"/>
                <w:iCs/>
                <w:sz w:val="20"/>
                <w:szCs w:val="20"/>
              </w:rPr>
            </w:pPr>
            <w:r w:rsidRPr="00916F7C">
              <w:rPr>
                <w:rFonts w:ascii="Times New Roman" w:eastAsia="Calibri" w:hAnsi="Times New Roman" w:cs="Times New Roman"/>
                <w:iCs/>
                <w:sz w:val="20"/>
                <w:szCs w:val="20"/>
              </w:rPr>
              <w:t>2</w:t>
            </w:r>
          </w:p>
        </w:tc>
        <w:tc>
          <w:tcPr>
            <w:tcW w:w="605" w:type="pct"/>
            <w:vMerge/>
          </w:tcPr>
          <w:p w14:paraId="18C9DB0E" w14:textId="77777777" w:rsidR="00916F7C" w:rsidRPr="00916F7C" w:rsidRDefault="00916F7C" w:rsidP="00916F7C">
            <w:pPr>
              <w:rPr>
                <w:rFonts w:ascii="Times New Roman" w:eastAsia="Calibri" w:hAnsi="Times New Roman" w:cs="Times New Roman"/>
                <w:sz w:val="20"/>
              </w:rPr>
            </w:pPr>
          </w:p>
        </w:tc>
      </w:tr>
      <w:tr w:rsidR="00916F7C" w:rsidRPr="00916F7C" w14:paraId="659CCA98" w14:textId="77777777" w:rsidTr="00AD5821">
        <w:trPr>
          <w:trHeight w:val="20"/>
        </w:trPr>
        <w:tc>
          <w:tcPr>
            <w:tcW w:w="755" w:type="pct"/>
            <w:vMerge/>
          </w:tcPr>
          <w:p w14:paraId="042752CA" w14:textId="77777777" w:rsidR="00916F7C" w:rsidRPr="00916F7C" w:rsidRDefault="00916F7C" w:rsidP="00916F7C">
            <w:pPr>
              <w:rPr>
                <w:rFonts w:ascii="Times New Roman" w:eastAsia="Calibri" w:hAnsi="Times New Roman" w:cs="Times New Roman"/>
                <w:b/>
                <w:bCs/>
                <w:sz w:val="20"/>
                <w:szCs w:val="20"/>
              </w:rPr>
            </w:pPr>
          </w:p>
        </w:tc>
        <w:tc>
          <w:tcPr>
            <w:tcW w:w="2988" w:type="pct"/>
          </w:tcPr>
          <w:p w14:paraId="739FC913" w14:textId="77777777" w:rsidR="00916F7C" w:rsidRPr="00916F7C" w:rsidRDefault="00916F7C" w:rsidP="00916F7C">
            <w:pPr>
              <w:rPr>
                <w:rFonts w:ascii="Times New Roman" w:eastAsia="Calibri" w:hAnsi="Times New Roman" w:cs="Times New Roman"/>
                <w:b/>
                <w:bCs/>
                <w:sz w:val="20"/>
                <w:szCs w:val="20"/>
              </w:rPr>
            </w:pPr>
            <w:r w:rsidRPr="00916F7C">
              <w:rPr>
                <w:rFonts w:ascii="Times New Roman" w:eastAsia="Calibri" w:hAnsi="Times New Roman" w:cs="Times New Roman"/>
                <w:b/>
                <w:bCs/>
                <w:sz w:val="20"/>
                <w:szCs w:val="20"/>
              </w:rPr>
              <w:t>Самостоятельная работа обучающихся</w:t>
            </w:r>
          </w:p>
        </w:tc>
        <w:tc>
          <w:tcPr>
            <w:tcW w:w="652" w:type="pct"/>
            <w:vAlign w:val="center"/>
          </w:tcPr>
          <w:p w14:paraId="53F1D8DC" w14:textId="77777777" w:rsidR="00916F7C" w:rsidRPr="00916F7C" w:rsidRDefault="00916F7C" w:rsidP="00916F7C">
            <w:pPr>
              <w:suppressAutoHyphens/>
              <w:jc w:val="center"/>
              <w:rPr>
                <w:rFonts w:ascii="Times New Roman" w:eastAsia="Calibri" w:hAnsi="Times New Roman" w:cs="Times New Roman"/>
                <w:b/>
                <w:bCs/>
                <w:i/>
                <w:iCs/>
                <w:sz w:val="20"/>
                <w:szCs w:val="20"/>
              </w:rPr>
            </w:pPr>
            <w:r w:rsidRPr="00916F7C">
              <w:rPr>
                <w:rFonts w:ascii="Times New Roman" w:eastAsia="Calibri" w:hAnsi="Times New Roman" w:cs="Times New Roman"/>
                <w:b/>
                <w:bCs/>
                <w:i/>
                <w:iCs/>
                <w:sz w:val="20"/>
                <w:szCs w:val="20"/>
              </w:rPr>
              <w:t>-</w:t>
            </w:r>
          </w:p>
        </w:tc>
        <w:tc>
          <w:tcPr>
            <w:tcW w:w="605" w:type="pct"/>
            <w:vMerge/>
          </w:tcPr>
          <w:p w14:paraId="00194C9D" w14:textId="77777777" w:rsidR="00916F7C" w:rsidRPr="00916F7C" w:rsidRDefault="00916F7C" w:rsidP="00916F7C">
            <w:pPr>
              <w:jc w:val="center"/>
              <w:rPr>
                <w:rFonts w:ascii="Times New Roman" w:eastAsia="Calibri" w:hAnsi="Times New Roman" w:cs="Times New Roman"/>
                <w:b/>
                <w:sz w:val="20"/>
                <w:szCs w:val="20"/>
              </w:rPr>
            </w:pPr>
          </w:p>
        </w:tc>
      </w:tr>
      <w:tr w:rsidR="00916F7C" w:rsidRPr="00916F7C" w14:paraId="0DDE3711" w14:textId="77777777" w:rsidTr="00AD5821">
        <w:trPr>
          <w:trHeight w:val="20"/>
        </w:trPr>
        <w:tc>
          <w:tcPr>
            <w:tcW w:w="755" w:type="pct"/>
            <w:vMerge w:val="restart"/>
          </w:tcPr>
          <w:p w14:paraId="4B1525D3" w14:textId="77777777" w:rsidR="00916F7C" w:rsidRPr="00916F7C" w:rsidRDefault="00916F7C" w:rsidP="00916F7C">
            <w:pPr>
              <w:rPr>
                <w:rFonts w:ascii="Times New Roman" w:eastAsia="Calibri" w:hAnsi="Times New Roman" w:cs="Times New Roman"/>
                <w:b/>
                <w:bCs/>
                <w:sz w:val="20"/>
                <w:szCs w:val="20"/>
              </w:rPr>
            </w:pPr>
            <w:r w:rsidRPr="00916F7C">
              <w:rPr>
                <w:rFonts w:ascii="Times New Roman" w:eastAsia="Calibri" w:hAnsi="Times New Roman" w:cs="Times New Roman"/>
                <w:b/>
                <w:bCs/>
                <w:sz w:val="20"/>
                <w:szCs w:val="20"/>
              </w:rPr>
              <w:t>Тема 3.3.</w:t>
            </w:r>
            <w:r w:rsidRPr="00916F7C">
              <w:rPr>
                <w:rFonts w:ascii="Times New Roman" w:eastAsia="Calibri" w:hAnsi="Times New Roman" w:cs="Times New Roman"/>
                <w:bCs/>
                <w:sz w:val="20"/>
              </w:rPr>
              <w:t xml:space="preserve"> </w:t>
            </w:r>
            <w:r w:rsidRPr="00916F7C">
              <w:rPr>
                <w:rFonts w:ascii="Times New Roman" w:eastAsia="Calibri" w:hAnsi="Times New Roman" w:cs="Times New Roman"/>
                <w:sz w:val="20"/>
                <w:szCs w:val="24"/>
              </w:rPr>
              <w:t xml:space="preserve"> Символы воинской чести. Боевые традиции Вооруженных Сил России</w:t>
            </w:r>
          </w:p>
        </w:tc>
        <w:tc>
          <w:tcPr>
            <w:tcW w:w="2988" w:type="pct"/>
          </w:tcPr>
          <w:p w14:paraId="0558F9C1" w14:textId="77777777" w:rsidR="00916F7C" w:rsidRPr="00916F7C" w:rsidRDefault="00916F7C" w:rsidP="00916F7C">
            <w:pPr>
              <w:rPr>
                <w:rFonts w:ascii="Times New Roman" w:eastAsia="Calibri" w:hAnsi="Times New Roman" w:cs="Times New Roman"/>
                <w:b/>
                <w:bCs/>
                <w:i/>
                <w:sz w:val="20"/>
                <w:szCs w:val="20"/>
              </w:rPr>
            </w:pPr>
            <w:r w:rsidRPr="00916F7C">
              <w:rPr>
                <w:rFonts w:ascii="Times New Roman" w:eastAsia="Calibri" w:hAnsi="Times New Roman" w:cs="Times New Roman"/>
                <w:b/>
                <w:bCs/>
                <w:sz w:val="20"/>
                <w:szCs w:val="20"/>
              </w:rPr>
              <w:t>Содержание учебного материала</w:t>
            </w:r>
          </w:p>
        </w:tc>
        <w:tc>
          <w:tcPr>
            <w:tcW w:w="652" w:type="pct"/>
            <w:vAlign w:val="center"/>
          </w:tcPr>
          <w:p w14:paraId="41721C62" w14:textId="77777777" w:rsidR="00916F7C" w:rsidRPr="00916F7C" w:rsidRDefault="00916F7C" w:rsidP="00916F7C">
            <w:pPr>
              <w:suppressAutoHyphens/>
              <w:jc w:val="center"/>
              <w:rPr>
                <w:rFonts w:ascii="Times New Roman" w:eastAsia="Calibri" w:hAnsi="Times New Roman" w:cs="Times New Roman"/>
                <w:b/>
                <w:i/>
                <w:iCs/>
                <w:sz w:val="20"/>
                <w:szCs w:val="20"/>
              </w:rPr>
            </w:pPr>
            <w:r w:rsidRPr="00916F7C">
              <w:rPr>
                <w:rFonts w:ascii="Times New Roman" w:eastAsia="Calibri" w:hAnsi="Times New Roman" w:cs="Times New Roman"/>
                <w:b/>
                <w:iCs/>
                <w:sz w:val="20"/>
                <w:szCs w:val="20"/>
              </w:rPr>
              <w:t>8</w:t>
            </w:r>
          </w:p>
        </w:tc>
        <w:tc>
          <w:tcPr>
            <w:tcW w:w="605" w:type="pct"/>
            <w:vMerge w:val="restart"/>
          </w:tcPr>
          <w:p w14:paraId="51B7A914" w14:textId="77777777" w:rsidR="00916F7C" w:rsidRPr="00916F7C" w:rsidRDefault="00916F7C" w:rsidP="00916F7C">
            <w:pPr>
              <w:rPr>
                <w:rFonts w:ascii="Times New Roman" w:eastAsia="Calibri" w:hAnsi="Times New Roman" w:cs="Times New Roman"/>
                <w:sz w:val="20"/>
              </w:rPr>
            </w:pPr>
            <w:r w:rsidRPr="00916F7C">
              <w:rPr>
                <w:rFonts w:ascii="Times New Roman" w:eastAsia="Calibri" w:hAnsi="Times New Roman" w:cs="Times New Roman"/>
                <w:sz w:val="20"/>
              </w:rPr>
              <w:t>ОК 5, ОК 6, ОК 7</w:t>
            </w:r>
          </w:p>
        </w:tc>
      </w:tr>
      <w:tr w:rsidR="00916F7C" w:rsidRPr="00916F7C" w14:paraId="6584B6DE" w14:textId="77777777" w:rsidTr="00AD5821">
        <w:trPr>
          <w:trHeight w:val="20"/>
        </w:trPr>
        <w:tc>
          <w:tcPr>
            <w:tcW w:w="755" w:type="pct"/>
            <w:vMerge/>
          </w:tcPr>
          <w:p w14:paraId="20F32FA4" w14:textId="77777777" w:rsidR="00916F7C" w:rsidRPr="00916F7C" w:rsidRDefault="00916F7C" w:rsidP="00916F7C">
            <w:pPr>
              <w:rPr>
                <w:rFonts w:ascii="Times New Roman" w:eastAsia="Calibri" w:hAnsi="Times New Roman" w:cs="Times New Roman"/>
                <w:b/>
                <w:bCs/>
                <w:sz w:val="20"/>
                <w:szCs w:val="20"/>
              </w:rPr>
            </w:pPr>
          </w:p>
        </w:tc>
        <w:tc>
          <w:tcPr>
            <w:tcW w:w="2988" w:type="pct"/>
          </w:tcPr>
          <w:p w14:paraId="2C775D5A" w14:textId="77777777" w:rsidR="00916F7C" w:rsidRPr="00916F7C" w:rsidRDefault="00916F7C" w:rsidP="00916F7C">
            <w:pPr>
              <w:jc w:val="both"/>
              <w:rPr>
                <w:rFonts w:ascii="Times New Roman" w:eastAsia="Calibri" w:hAnsi="Times New Roman" w:cs="Times New Roman"/>
                <w:sz w:val="20"/>
                <w:szCs w:val="24"/>
              </w:rPr>
            </w:pPr>
            <w:r w:rsidRPr="00916F7C">
              <w:rPr>
                <w:rFonts w:ascii="Times New Roman" w:eastAsia="Calibri" w:hAnsi="Times New Roman" w:cs="Times New Roman"/>
                <w:b/>
                <w:bCs/>
                <w:sz w:val="20"/>
                <w:szCs w:val="24"/>
              </w:rPr>
              <w:t>1.</w:t>
            </w:r>
            <w:r w:rsidRPr="00916F7C">
              <w:rPr>
                <w:rFonts w:ascii="Times New Roman" w:eastAsia="Calibri" w:hAnsi="Times New Roman" w:cs="Times New Roman"/>
                <w:bCs/>
                <w:sz w:val="20"/>
                <w:szCs w:val="24"/>
              </w:rPr>
              <w:t xml:space="preserve"> </w:t>
            </w:r>
            <w:r w:rsidRPr="00916F7C">
              <w:rPr>
                <w:rFonts w:ascii="Times New Roman" w:eastAsia="Calibri" w:hAnsi="Times New Roman" w:cs="Times New Roman"/>
                <w:sz w:val="20"/>
                <w:szCs w:val="24"/>
              </w:rPr>
              <w:t>Боевые традиции Вооруженных сил РФ. Военная форма одежды военнослужащих Вооруженных Сил Российской Федерации</w:t>
            </w:r>
          </w:p>
        </w:tc>
        <w:tc>
          <w:tcPr>
            <w:tcW w:w="652" w:type="pct"/>
            <w:vMerge w:val="restart"/>
            <w:vAlign w:val="center"/>
          </w:tcPr>
          <w:p w14:paraId="7A451710" w14:textId="77777777" w:rsidR="00916F7C" w:rsidRPr="00916F7C" w:rsidRDefault="00916F7C" w:rsidP="00916F7C">
            <w:pPr>
              <w:suppressAutoHyphens/>
              <w:jc w:val="center"/>
              <w:rPr>
                <w:rFonts w:ascii="Times New Roman" w:eastAsia="Calibri" w:hAnsi="Times New Roman" w:cs="Times New Roman"/>
                <w:b/>
                <w:iCs/>
                <w:sz w:val="20"/>
                <w:szCs w:val="20"/>
              </w:rPr>
            </w:pPr>
            <w:r w:rsidRPr="00916F7C">
              <w:rPr>
                <w:rFonts w:ascii="Times New Roman" w:eastAsia="Calibri" w:hAnsi="Times New Roman" w:cs="Times New Roman"/>
                <w:b/>
                <w:iCs/>
                <w:sz w:val="20"/>
                <w:szCs w:val="20"/>
              </w:rPr>
              <w:t>8</w:t>
            </w:r>
          </w:p>
        </w:tc>
        <w:tc>
          <w:tcPr>
            <w:tcW w:w="605" w:type="pct"/>
            <w:vMerge/>
          </w:tcPr>
          <w:p w14:paraId="4792CB0E" w14:textId="77777777" w:rsidR="00916F7C" w:rsidRPr="00916F7C" w:rsidRDefault="00916F7C" w:rsidP="00916F7C">
            <w:pPr>
              <w:rPr>
                <w:rFonts w:ascii="Times New Roman" w:eastAsia="Calibri" w:hAnsi="Times New Roman" w:cs="Times New Roman"/>
                <w:sz w:val="20"/>
              </w:rPr>
            </w:pPr>
          </w:p>
        </w:tc>
      </w:tr>
      <w:tr w:rsidR="00916F7C" w:rsidRPr="00916F7C" w14:paraId="1251F93E" w14:textId="77777777" w:rsidTr="00AD5821">
        <w:trPr>
          <w:trHeight w:val="20"/>
        </w:trPr>
        <w:tc>
          <w:tcPr>
            <w:tcW w:w="755" w:type="pct"/>
            <w:vMerge/>
          </w:tcPr>
          <w:p w14:paraId="2F685A3C" w14:textId="77777777" w:rsidR="00916F7C" w:rsidRPr="00916F7C" w:rsidRDefault="00916F7C" w:rsidP="00916F7C">
            <w:pPr>
              <w:rPr>
                <w:rFonts w:ascii="Times New Roman" w:eastAsia="Calibri" w:hAnsi="Times New Roman" w:cs="Times New Roman"/>
                <w:b/>
                <w:bCs/>
                <w:i/>
                <w:sz w:val="20"/>
                <w:szCs w:val="20"/>
              </w:rPr>
            </w:pPr>
          </w:p>
        </w:tc>
        <w:tc>
          <w:tcPr>
            <w:tcW w:w="2988" w:type="pct"/>
          </w:tcPr>
          <w:p w14:paraId="515A85BD" w14:textId="77777777" w:rsidR="00916F7C" w:rsidRPr="00916F7C" w:rsidRDefault="00916F7C" w:rsidP="00916F7C">
            <w:pPr>
              <w:jc w:val="both"/>
              <w:rPr>
                <w:rFonts w:ascii="Times New Roman" w:eastAsia="Calibri" w:hAnsi="Times New Roman" w:cs="Times New Roman"/>
                <w:bCs/>
                <w:sz w:val="20"/>
                <w:szCs w:val="24"/>
              </w:rPr>
            </w:pPr>
            <w:r w:rsidRPr="00916F7C">
              <w:rPr>
                <w:rFonts w:ascii="Times New Roman" w:eastAsia="Calibri" w:hAnsi="Times New Roman" w:cs="Times New Roman"/>
                <w:b/>
                <w:bCs/>
                <w:sz w:val="20"/>
                <w:szCs w:val="24"/>
              </w:rPr>
              <w:t>2.</w:t>
            </w:r>
            <w:r w:rsidRPr="00916F7C">
              <w:rPr>
                <w:rFonts w:ascii="Times New Roman" w:eastAsia="Calibri" w:hAnsi="Times New Roman" w:cs="Times New Roman"/>
                <w:bCs/>
                <w:sz w:val="20"/>
                <w:szCs w:val="24"/>
              </w:rPr>
              <w:t xml:space="preserve"> </w:t>
            </w:r>
            <w:r w:rsidRPr="00916F7C">
              <w:rPr>
                <w:rFonts w:ascii="Times New Roman" w:eastAsia="Calibri" w:hAnsi="Times New Roman" w:cs="Times New Roman"/>
                <w:sz w:val="20"/>
                <w:szCs w:val="24"/>
              </w:rPr>
              <w:t>Ордена – почетные награды за воинские отличия в бою и заслуги в военной службе. Ритуалы Вооруженных Сил Российской Федерации</w:t>
            </w:r>
          </w:p>
        </w:tc>
        <w:tc>
          <w:tcPr>
            <w:tcW w:w="652" w:type="pct"/>
            <w:vMerge/>
            <w:vAlign w:val="center"/>
          </w:tcPr>
          <w:p w14:paraId="18C98A9D" w14:textId="77777777" w:rsidR="00916F7C" w:rsidRPr="00916F7C" w:rsidRDefault="00916F7C" w:rsidP="00916F7C">
            <w:pPr>
              <w:suppressAutoHyphens/>
              <w:jc w:val="center"/>
              <w:rPr>
                <w:rFonts w:ascii="Times New Roman" w:eastAsia="Calibri" w:hAnsi="Times New Roman" w:cs="Times New Roman"/>
                <w:iCs/>
                <w:sz w:val="20"/>
                <w:szCs w:val="20"/>
              </w:rPr>
            </w:pPr>
          </w:p>
        </w:tc>
        <w:tc>
          <w:tcPr>
            <w:tcW w:w="605" w:type="pct"/>
            <w:vMerge/>
          </w:tcPr>
          <w:p w14:paraId="06D7728B" w14:textId="77777777" w:rsidR="00916F7C" w:rsidRPr="00916F7C" w:rsidRDefault="00916F7C" w:rsidP="00916F7C">
            <w:pPr>
              <w:jc w:val="center"/>
              <w:rPr>
                <w:rFonts w:ascii="Times New Roman" w:eastAsia="Calibri" w:hAnsi="Times New Roman" w:cs="Times New Roman"/>
                <w:b/>
                <w:bCs/>
                <w:i/>
                <w:sz w:val="20"/>
                <w:szCs w:val="20"/>
              </w:rPr>
            </w:pPr>
          </w:p>
        </w:tc>
      </w:tr>
      <w:tr w:rsidR="00916F7C" w:rsidRPr="00916F7C" w14:paraId="7C76023A" w14:textId="77777777" w:rsidTr="00AD5821">
        <w:trPr>
          <w:trHeight w:val="20"/>
        </w:trPr>
        <w:tc>
          <w:tcPr>
            <w:tcW w:w="755" w:type="pct"/>
            <w:vMerge/>
          </w:tcPr>
          <w:p w14:paraId="6DD38295" w14:textId="77777777" w:rsidR="00916F7C" w:rsidRPr="00916F7C" w:rsidRDefault="00916F7C" w:rsidP="00916F7C">
            <w:pPr>
              <w:rPr>
                <w:rFonts w:ascii="Times New Roman" w:eastAsia="Calibri" w:hAnsi="Times New Roman" w:cs="Times New Roman"/>
                <w:b/>
                <w:bCs/>
                <w:sz w:val="20"/>
                <w:szCs w:val="20"/>
              </w:rPr>
            </w:pPr>
          </w:p>
        </w:tc>
        <w:tc>
          <w:tcPr>
            <w:tcW w:w="2988" w:type="pct"/>
          </w:tcPr>
          <w:p w14:paraId="66457DC5" w14:textId="77777777" w:rsidR="00916F7C" w:rsidRPr="00916F7C" w:rsidRDefault="00916F7C" w:rsidP="00916F7C">
            <w:pPr>
              <w:rPr>
                <w:rFonts w:ascii="Times New Roman" w:eastAsia="Calibri" w:hAnsi="Times New Roman" w:cs="Times New Roman"/>
                <w:b/>
                <w:bCs/>
                <w:sz w:val="20"/>
                <w:szCs w:val="20"/>
              </w:rPr>
            </w:pPr>
            <w:r w:rsidRPr="00916F7C">
              <w:rPr>
                <w:rFonts w:ascii="Times New Roman" w:eastAsia="Calibri" w:hAnsi="Times New Roman" w:cs="Times New Roman"/>
                <w:b/>
                <w:bCs/>
                <w:sz w:val="20"/>
                <w:szCs w:val="20"/>
              </w:rPr>
              <w:t>Самостоятельная работа обучающихся</w:t>
            </w:r>
          </w:p>
        </w:tc>
        <w:tc>
          <w:tcPr>
            <w:tcW w:w="652" w:type="pct"/>
            <w:vAlign w:val="center"/>
          </w:tcPr>
          <w:p w14:paraId="12F6E149" w14:textId="77777777" w:rsidR="00916F7C" w:rsidRPr="00916F7C" w:rsidRDefault="00916F7C" w:rsidP="00916F7C">
            <w:pPr>
              <w:suppressAutoHyphens/>
              <w:jc w:val="center"/>
              <w:rPr>
                <w:rFonts w:ascii="Times New Roman" w:eastAsia="Calibri" w:hAnsi="Times New Roman" w:cs="Times New Roman"/>
                <w:b/>
                <w:bCs/>
                <w:i/>
                <w:iCs/>
                <w:sz w:val="20"/>
                <w:szCs w:val="20"/>
              </w:rPr>
            </w:pPr>
            <w:r w:rsidRPr="00916F7C">
              <w:rPr>
                <w:rFonts w:ascii="Times New Roman" w:eastAsia="Calibri" w:hAnsi="Times New Roman" w:cs="Times New Roman"/>
                <w:b/>
                <w:bCs/>
                <w:i/>
                <w:iCs/>
                <w:sz w:val="20"/>
                <w:szCs w:val="20"/>
              </w:rPr>
              <w:t>-</w:t>
            </w:r>
          </w:p>
        </w:tc>
        <w:tc>
          <w:tcPr>
            <w:tcW w:w="605" w:type="pct"/>
            <w:vMerge/>
          </w:tcPr>
          <w:p w14:paraId="242D6485" w14:textId="77777777" w:rsidR="00916F7C" w:rsidRPr="00916F7C" w:rsidRDefault="00916F7C" w:rsidP="00916F7C">
            <w:pPr>
              <w:jc w:val="center"/>
              <w:rPr>
                <w:rFonts w:ascii="Times New Roman" w:eastAsia="Calibri" w:hAnsi="Times New Roman" w:cs="Times New Roman"/>
                <w:b/>
                <w:sz w:val="20"/>
                <w:szCs w:val="20"/>
              </w:rPr>
            </w:pPr>
          </w:p>
        </w:tc>
      </w:tr>
      <w:tr w:rsidR="00916F7C" w:rsidRPr="00916F7C" w14:paraId="445B060B" w14:textId="77777777" w:rsidTr="00AD5821">
        <w:trPr>
          <w:trHeight w:val="20"/>
        </w:trPr>
        <w:tc>
          <w:tcPr>
            <w:tcW w:w="755" w:type="pct"/>
            <w:vMerge w:val="restart"/>
          </w:tcPr>
          <w:p w14:paraId="564068F3" w14:textId="77777777" w:rsidR="00916F7C" w:rsidRPr="00916F7C" w:rsidRDefault="00916F7C" w:rsidP="00916F7C">
            <w:pPr>
              <w:rPr>
                <w:rFonts w:ascii="Times New Roman" w:eastAsia="Calibri" w:hAnsi="Times New Roman" w:cs="Times New Roman"/>
                <w:b/>
                <w:bCs/>
                <w:sz w:val="20"/>
                <w:szCs w:val="20"/>
              </w:rPr>
            </w:pPr>
            <w:r w:rsidRPr="00916F7C">
              <w:rPr>
                <w:rFonts w:ascii="Times New Roman" w:eastAsia="Calibri" w:hAnsi="Times New Roman" w:cs="Times New Roman"/>
                <w:b/>
                <w:bCs/>
                <w:sz w:val="20"/>
                <w:szCs w:val="20"/>
              </w:rPr>
              <w:t>Тема 3.4.</w:t>
            </w:r>
            <w:r w:rsidRPr="00916F7C">
              <w:rPr>
                <w:rFonts w:ascii="Times New Roman" w:eastAsia="Calibri" w:hAnsi="Times New Roman" w:cs="Times New Roman"/>
                <w:bCs/>
                <w:sz w:val="20"/>
              </w:rPr>
              <w:t xml:space="preserve"> </w:t>
            </w:r>
            <w:r w:rsidRPr="00916F7C">
              <w:rPr>
                <w:rFonts w:ascii="Times New Roman" w:eastAsia="Calibri" w:hAnsi="Times New Roman" w:cs="Times New Roman"/>
                <w:sz w:val="20"/>
                <w:szCs w:val="24"/>
              </w:rPr>
              <w:t xml:space="preserve">  Организационные и правовые основы военной службы в Российской Федерации.</w:t>
            </w:r>
          </w:p>
        </w:tc>
        <w:tc>
          <w:tcPr>
            <w:tcW w:w="2988" w:type="pct"/>
          </w:tcPr>
          <w:p w14:paraId="0007121D" w14:textId="77777777" w:rsidR="00916F7C" w:rsidRPr="00916F7C" w:rsidRDefault="00916F7C" w:rsidP="00916F7C">
            <w:pPr>
              <w:rPr>
                <w:rFonts w:ascii="Times New Roman" w:eastAsia="Calibri" w:hAnsi="Times New Roman" w:cs="Times New Roman"/>
                <w:b/>
                <w:bCs/>
                <w:i/>
                <w:sz w:val="20"/>
                <w:szCs w:val="20"/>
              </w:rPr>
            </w:pPr>
            <w:r w:rsidRPr="00916F7C">
              <w:rPr>
                <w:rFonts w:ascii="Times New Roman" w:eastAsia="Calibri" w:hAnsi="Times New Roman" w:cs="Times New Roman"/>
                <w:b/>
                <w:bCs/>
                <w:sz w:val="20"/>
                <w:szCs w:val="20"/>
              </w:rPr>
              <w:t>Содержание учебного материала</w:t>
            </w:r>
          </w:p>
        </w:tc>
        <w:tc>
          <w:tcPr>
            <w:tcW w:w="652" w:type="pct"/>
            <w:vAlign w:val="center"/>
          </w:tcPr>
          <w:p w14:paraId="2A4EA23A" w14:textId="77777777" w:rsidR="00916F7C" w:rsidRPr="00916F7C" w:rsidRDefault="00916F7C" w:rsidP="00916F7C">
            <w:pPr>
              <w:suppressAutoHyphens/>
              <w:jc w:val="center"/>
              <w:rPr>
                <w:rFonts w:ascii="Times New Roman" w:eastAsia="Calibri" w:hAnsi="Times New Roman" w:cs="Times New Roman"/>
                <w:b/>
                <w:i/>
                <w:iCs/>
                <w:sz w:val="20"/>
                <w:szCs w:val="20"/>
              </w:rPr>
            </w:pPr>
            <w:r w:rsidRPr="00916F7C">
              <w:rPr>
                <w:rFonts w:ascii="Times New Roman" w:eastAsia="Calibri" w:hAnsi="Times New Roman" w:cs="Times New Roman"/>
                <w:b/>
                <w:iCs/>
                <w:sz w:val="20"/>
                <w:szCs w:val="20"/>
              </w:rPr>
              <w:t>12</w:t>
            </w:r>
          </w:p>
        </w:tc>
        <w:tc>
          <w:tcPr>
            <w:tcW w:w="605" w:type="pct"/>
            <w:vMerge w:val="restart"/>
          </w:tcPr>
          <w:p w14:paraId="25B24DAF" w14:textId="77777777" w:rsidR="00916F7C" w:rsidRPr="00916F7C" w:rsidRDefault="00916F7C" w:rsidP="00916F7C">
            <w:pPr>
              <w:rPr>
                <w:rFonts w:ascii="Times New Roman" w:eastAsia="Calibri" w:hAnsi="Times New Roman" w:cs="Times New Roman"/>
                <w:sz w:val="20"/>
              </w:rPr>
            </w:pPr>
            <w:r w:rsidRPr="00916F7C">
              <w:rPr>
                <w:rFonts w:ascii="Times New Roman" w:eastAsia="Calibri" w:hAnsi="Times New Roman" w:cs="Times New Roman"/>
                <w:sz w:val="20"/>
              </w:rPr>
              <w:t>ОК 5, ОК 6, ОК 7</w:t>
            </w:r>
          </w:p>
        </w:tc>
      </w:tr>
      <w:tr w:rsidR="00916F7C" w:rsidRPr="00916F7C" w14:paraId="52DEF3F6" w14:textId="77777777" w:rsidTr="00AD5821">
        <w:trPr>
          <w:trHeight w:val="20"/>
        </w:trPr>
        <w:tc>
          <w:tcPr>
            <w:tcW w:w="755" w:type="pct"/>
            <w:vMerge/>
          </w:tcPr>
          <w:p w14:paraId="7303BB2B" w14:textId="77777777" w:rsidR="00916F7C" w:rsidRPr="00916F7C" w:rsidRDefault="00916F7C" w:rsidP="00916F7C">
            <w:pPr>
              <w:rPr>
                <w:rFonts w:ascii="Times New Roman" w:eastAsia="Calibri" w:hAnsi="Times New Roman" w:cs="Times New Roman"/>
                <w:b/>
                <w:bCs/>
                <w:sz w:val="20"/>
                <w:szCs w:val="20"/>
              </w:rPr>
            </w:pPr>
          </w:p>
        </w:tc>
        <w:tc>
          <w:tcPr>
            <w:tcW w:w="2988" w:type="pct"/>
          </w:tcPr>
          <w:p w14:paraId="71306564" w14:textId="77777777" w:rsidR="00916F7C" w:rsidRPr="00916F7C" w:rsidRDefault="00916F7C" w:rsidP="00916F7C">
            <w:pPr>
              <w:rPr>
                <w:rFonts w:ascii="Times New Roman" w:eastAsia="Calibri" w:hAnsi="Times New Roman" w:cs="Times New Roman"/>
                <w:bCs/>
                <w:sz w:val="20"/>
                <w:szCs w:val="24"/>
              </w:rPr>
            </w:pPr>
            <w:r w:rsidRPr="00916F7C">
              <w:rPr>
                <w:rFonts w:ascii="Times New Roman" w:eastAsia="Calibri" w:hAnsi="Times New Roman" w:cs="Times New Roman"/>
                <w:b/>
                <w:bCs/>
                <w:sz w:val="20"/>
                <w:szCs w:val="24"/>
              </w:rPr>
              <w:t>1.</w:t>
            </w:r>
            <w:r w:rsidRPr="00916F7C">
              <w:rPr>
                <w:rFonts w:ascii="Times New Roman" w:eastAsia="Calibri" w:hAnsi="Times New Roman" w:cs="Times New Roman"/>
                <w:bCs/>
                <w:sz w:val="20"/>
                <w:szCs w:val="24"/>
              </w:rPr>
              <w:t xml:space="preserve"> </w:t>
            </w:r>
            <w:r w:rsidRPr="00916F7C">
              <w:rPr>
                <w:rFonts w:ascii="Times New Roman" w:eastAsia="Calibri" w:hAnsi="Times New Roman" w:cs="Times New Roman"/>
                <w:sz w:val="20"/>
                <w:szCs w:val="24"/>
              </w:rPr>
              <w:t>Воинские должности и звания военнослужащих. Правовой статус военнослужащих. Ответственность военнослужащих. Общевоинские уставы Вооруженных Сил Российской Федерации</w:t>
            </w:r>
          </w:p>
        </w:tc>
        <w:tc>
          <w:tcPr>
            <w:tcW w:w="652" w:type="pct"/>
            <w:vMerge w:val="restart"/>
            <w:vAlign w:val="center"/>
          </w:tcPr>
          <w:p w14:paraId="68AEA86F" w14:textId="77777777" w:rsidR="00916F7C" w:rsidRPr="00916F7C" w:rsidRDefault="00916F7C" w:rsidP="00916F7C">
            <w:pPr>
              <w:suppressAutoHyphens/>
              <w:jc w:val="center"/>
              <w:rPr>
                <w:rFonts w:ascii="Times New Roman" w:eastAsia="Calibri" w:hAnsi="Times New Roman" w:cs="Times New Roman"/>
                <w:b/>
                <w:iCs/>
                <w:sz w:val="20"/>
                <w:szCs w:val="20"/>
              </w:rPr>
            </w:pPr>
            <w:r w:rsidRPr="00916F7C">
              <w:rPr>
                <w:rFonts w:ascii="Times New Roman" w:eastAsia="Calibri" w:hAnsi="Times New Roman" w:cs="Times New Roman"/>
                <w:b/>
                <w:iCs/>
                <w:sz w:val="20"/>
                <w:szCs w:val="20"/>
              </w:rPr>
              <w:t>12</w:t>
            </w:r>
          </w:p>
        </w:tc>
        <w:tc>
          <w:tcPr>
            <w:tcW w:w="605" w:type="pct"/>
            <w:vMerge/>
          </w:tcPr>
          <w:p w14:paraId="0F8094F3" w14:textId="77777777" w:rsidR="00916F7C" w:rsidRPr="00916F7C" w:rsidRDefault="00916F7C" w:rsidP="00916F7C">
            <w:pPr>
              <w:rPr>
                <w:rFonts w:ascii="Times New Roman" w:eastAsia="Calibri" w:hAnsi="Times New Roman" w:cs="Times New Roman"/>
                <w:sz w:val="20"/>
              </w:rPr>
            </w:pPr>
          </w:p>
        </w:tc>
      </w:tr>
      <w:tr w:rsidR="00916F7C" w:rsidRPr="00916F7C" w14:paraId="6EBC32F1" w14:textId="77777777" w:rsidTr="00AD5821">
        <w:trPr>
          <w:trHeight w:val="20"/>
        </w:trPr>
        <w:tc>
          <w:tcPr>
            <w:tcW w:w="755" w:type="pct"/>
            <w:vMerge/>
          </w:tcPr>
          <w:p w14:paraId="4E41FB5C" w14:textId="77777777" w:rsidR="00916F7C" w:rsidRPr="00916F7C" w:rsidRDefault="00916F7C" w:rsidP="00916F7C">
            <w:pPr>
              <w:rPr>
                <w:rFonts w:ascii="Times New Roman" w:eastAsia="Calibri" w:hAnsi="Times New Roman" w:cs="Times New Roman"/>
                <w:b/>
                <w:bCs/>
                <w:i/>
                <w:sz w:val="20"/>
                <w:szCs w:val="20"/>
              </w:rPr>
            </w:pPr>
          </w:p>
        </w:tc>
        <w:tc>
          <w:tcPr>
            <w:tcW w:w="2988" w:type="pct"/>
          </w:tcPr>
          <w:p w14:paraId="5454CDD7" w14:textId="77777777" w:rsidR="00916F7C" w:rsidRPr="00916F7C" w:rsidRDefault="00916F7C" w:rsidP="00916F7C">
            <w:pPr>
              <w:rPr>
                <w:rFonts w:ascii="Times New Roman" w:eastAsia="Calibri" w:hAnsi="Times New Roman" w:cs="Times New Roman"/>
                <w:bCs/>
                <w:sz w:val="20"/>
                <w:szCs w:val="24"/>
              </w:rPr>
            </w:pPr>
            <w:r w:rsidRPr="00916F7C">
              <w:rPr>
                <w:rFonts w:ascii="Times New Roman" w:eastAsia="Calibri" w:hAnsi="Times New Roman" w:cs="Times New Roman"/>
                <w:b/>
                <w:bCs/>
                <w:sz w:val="20"/>
                <w:szCs w:val="24"/>
              </w:rPr>
              <w:t>2.</w:t>
            </w:r>
            <w:r w:rsidRPr="00916F7C">
              <w:rPr>
                <w:rFonts w:ascii="Times New Roman" w:eastAsia="Calibri" w:hAnsi="Times New Roman" w:cs="Times New Roman"/>
                <w:bCs/>
                <w:sz w:val="20"/>
                <w:szCs w:val="24"/>
              </w:rPr>
              <w:t xml:space="preserve"> </w:t>
            </w:r>
            <w:r w:rsidRPr="00916F7C">
              <w:rPr>
                <w:rFonts w:ascii="Times New Roman" w:eastAsia="Calibri" w:hAnsi="Times New Roman" w:cs="Times New Roman"/>
                <w:sz w:val="20"/>
                <w:szCs w:val="24"/>
              </w:rPr>
              <w:t>Права и обязанности военнослужащих. Социальное обеспечение военнослужащих. Начало, срок и окончание военной службы. Увольнение с военной службы. Прохождение военной службы по призыву.</w:t>
            </w:r>
          </w:p>
        </w:tc>
        <w:tc>
          <w:tcPr>
            <w:tcW w:w="652" w:type="pct"/>
            <w:vMerge/>
            <w:vAlign w:val="center"/>
          </w:tcPr>
          <w:p w14:paraId="54698DA4" w14:textId="77777777" w:rsidR="00916F7C" w:rsidRPr="00916F7C" w:rsidRDefault="00916F7C" w:rsidP="00916F7C">
            <w:pPr>
              <w:suppressAutoHyphens/>
              <w:jc w:val="center"/>
              <w:rPr>
                <w:rFonts w:ascii="Times New Roman" w:eastAsia="Calibri" w:hAnsi="Times New Roman" w:cs="Times New Roman"/>
                <w:iCs/>
                <w:sz w:val="20"/>
                <w:szCs w:val="20"/>
              </w:rPr>
            </w:pPr>
          </w:p>
        </w:tc>
        <w:tc>
          <w:tcPr>
            <w:tcW w:w="605" w:type="pct"/>
            <w:vMerge/>
          </w:tcPr>
          <w:p w14:paraId="706BB2ED" w14:textId="77777777" w:rsidR="00916F7C" w:rsidRPr="00916F7C" w:rsidRDefault="00916F7C" w:rsidP="00916F7C">
            <w:pPr>
              <w:jc w:val="center"/>
              <w:rPr>
                <w:rFonts w:ascii="Times New Roman" w:eastAsia="Calibri" w:hAnsi="Times New Roman" w:cs="Times New Roman"/>
                <w:b/>
                <w:bCs/>
                <w:i/>
                <w:sz w:val="20"/>
                <w:szCs w:val="20"/>
              </w:rPr>
            </w:pPr>
          </w:p>
        </w:tc>
      </w:tr>
      <w:tr w:rsidR="00916F7C" w:rsidRPr="00916F7C" w14:paraId="2B9ABA10" w14:textId="77777777" w:rsidTr="00AD5821">
        <w:trPr>
          <w:trHeight w:val="20"/>
        </w:trPr>
        <w:tc>
          <w:tcPr>
            <w:tcW w:w="755" w:type="pct"/>
            <w:vMerge/>
          </w:tcPr>
          <w:p w14:paraId="44FB49B4" w14:textId="77777777" w:rsidR="00916F7C" w:rsidRPr="00916F7C" w:rsidRDefault="00916F7C" w:rsidP="00916F7C">
            <w:pPr>
              <w:rPr>
                <w:rFonts w:ascii="Times New Roman" w:eastAsia="Calibri" w:hAnsi="Times New Roman" w:cs="Times New Roman"/>
                <w:b/>
                <w:bCs/>
                <w:sz w:val="20"/>
                <w:szCs w:val="20"/>
              </w:rPr>
            </w:pPr>
          </w:p>
        </w:tc>
        <w:tc>
          <w:tcPr>
            <w:tcW w:w="2988" w:type="pct"/>
          </w:tcPr>
          <w:p w14:paraId="7747457F" w14:textId="77777777" w:rsidR="00916F7C" w:rsidRPr="00916F7C" w:rsidRDefault="00916F7C" w:rsidP="00916F7C">
            <w:pPr>
              <w:rPr>
                <w:rFonts w:ascii="Times New Roman" w:eastAsia="Calibri" w:hAnsi="Times New Roman" w:cs="Times New Roman"/>
                <w:b/>
                <w:bCs/>
                <w:sz w:val="20"/>
                <w:szCs w:val="20"/>
              </w:rPr>
            </w:pPr>
            <w:r w:rsidRPr="00916F7C">
              <w:rPr>
                <w:rFonts w:ascii="Times New Roman" w:eastAsia="Calibri" w:hAnsi="Times New Roman" w:cs="Times New Roman"/>
                <w:b/>
                <w:bCs/>
                <w:sz w:val="20"/>
                <w:szCs w:val="20"/>
              </w:rPr>
              <w:t>Самостоятельная работа обучающихся</w:t>
            </w:r>
          </w:p>
        </w:tc>
        <w:tc>
          <w:tcPr>
            <w:tcW w:w="652" w:type="pct"/>
            <w:vAlign w:val="center"/>
          </w:tcPr>
          <w:p w14:paraId="04420171" w14:textId="77777777" w:rsidR="00916F7C" w:rsidRPr="00916F7C" w:rsidRDefault="00916F7C" w:rsidP="00916F7C">
            <w:pPr>
              <w:suppressAutoHyphens/>
              <w:jc w:val="center"/>
              <w:rPr>
                <w:rFonts w:ascii="Times New Roman" w:eastAsia="Calibri" w:hAnsi="Times New Roman" w:cs="Times New Roman"/>
                <w:b/>
                <w:bCs/>
                <w:i/>
                <w:iCs/>
                <w:sz w:val="20"/>
                <w:szCs w:val="20"/>
              </w:rPr>
            </w:pPr>
            <w:r w:rsidRPr="00916F7C">
              <w:rPr>
                <w:rFonts w:ascii="Times New Roman" w:eastAsia="Calibri" w:hAnsi="Times New Roman" w:cs="Times New Roman"/>
                <w:b/>
                <w:bCs/>
                <w:i/>
                <w:iCs/>
                <w:sz w:val="20"/>
                <w:szCs w:val="20"/>
              </w:rPr>
              <w:t>-</w:t>
            </w:r>
          </w:p>
        </w:tc>
        <w:tc>
          <w:tcPr>
            <w:tcW w:w="605" w:type="pct"/>
            <w:vMerge/>
          </w:tcPr>
          <w:p w14:paraId="733DF988" w14:textId="77777777" w:rsidR="00916F7C" w:rsidRPr="00916F7C" w:rsidRDefault="00916F7C" w:rsidP="00916F7C">
            <w:pPr>
              <w:jc w:val="center"/>
              <w:rPr>
                <w:rFonts w:ascii="Times New Roman" w:eastAsia="Calibri" w:hAnsi="Times New Roman" w:cs="Times New Roman"/>
                <w:b/>
                <w:sz w:val="20"/>
                <w:szCs w:val="20"/>
              </w:rPr>
            </w:pPr>
          </w:p>
        </w:tc>
      </w:tr>
      <w:tr w:rsidR="00916F7C" w:rsidRPr="00916F7C" w14:paraId="70CE60F3" w14:textId="77777777" w:rsidTr="00AD5821">
        <w:trPr>
          <w:trHeight w:val="20"/>
        </w:trPr>
        <w:tc>
          <w:tcPr>
            <w:tcW w:w="3743" w:type="pct"/>
            <w:gridSpan w:val="2"/>
          </w:tcPr>
          <w:p w14:paraId="69E0C1C4" w14:textId="77777777" w:rsidR="00916F7C" w:rsidRPr="00916F7C" w:rsidRDefault="00916F7C" w:rsidP="00916F7C">
            <w:pPr>
              <w:suppressAutoHyphens/>
              <w:rPr>
                <w:rFonts w:ascii="Times New Roman" w:eastAsia="Calibri" w:hAnsi="Times New Roman" w:cs="Times New Roman"/>
                <w:b/>
                <w:sz w:val="20"/>
                <w:szCs w:val="20"/>
              </w:rPr>
            </w:pPr>
            <w:r w:rsidRPr="00916F7C">
              <w:rPr>
                <w:rFonts w:ascii="Times New Roman" w:eastAsia="Calibri" w:hAnsi="Times New Roman" w:cs="Times New Roman"/>
                <w:b/>
                <w:sz w:val="20"/>
                <w:szCs w:val="20"/>
              </w:rPr>
              <w:t>Промежуточная аттестация</w:t>
            </w:r>
          </w:p>
        </w:tc>
        <w:tc>
          <w:tcPr>
            <w:tcW w:w="652" w:type="pct"/>
            <w:vAlign w:val="center"/>
          </w:tcPr>
          <w:p w14:paraId="6E7660C1" w14:textId="77777777" w:rsidR="00916F7C" w:rsidRPr="00916F7C" w:rsidRDefault="00916F7C" w:rsidP="00916F7C">
            <w:pPr>
              <w:jc w:val="center"/>
              <w:rPr>
                <w:rFonts w:ascii="Times New Roman" w:eastAsia="Calibri" w:hAnsi="Times New Roman" w:cs="Times New Roman"/>
                <w:b/>
                <w:i/>
                <w:sz w:val="20"/>
                <w:szCs w:val="20"/>
              </w:rPr>
            </w:pPr>
            <w:r w:rsidRPr="00916F7C">
              <w:rPr>
                <w:rFonts w:ascii="Times New Roman" w:eastAsia="Calibri" w:hAnsi="Times New Roman" w:cs="Times New Roman"/>
                <w:b/>
                <w:i/>
                <w:sz w:val="20"/>
                <w:szCs w:val="20"/>
              </w:rPr>
              <w:t>2</w:t>
            </w:r>
          </w:p>
        </w:tc>
        <w:tc>
          <w:tcPr>
            <w:tcW w:w="605" w:type="pct"/>
          </w:tcPr>
          <w:p w14:paraId="4E6AC32C" w14:textId="77777777" w:rsidR="00916F7C" w:rsidRPr="00916F7C" w:rsidRDefault="00916F7C" w:rsidP="00916F7C">
            <w:pPr>
              <w:rPr>
                <w:rFonts w:ascii="Times New Roman" w:eastAsia="Calibri" w:hAnsi="Times New Roman" w:cs="Times New Roman"/>
                <w:b/>
                <w:i/>
                <w:sz w:val="20"/>
                <w:szCs w:val="20"/>
              </w:rPr>
            </w:pPr>
          </w:p>
        </w:tc>
      </w:tr>
      <w:tr w:rsidR="00916F7C" w:rsidRPr="00916F7C" w14:paraId="5A398CC6" w14:textId="77777777" w:rsidTr="00AD5821">
        <w:trPr>
          <w:trHeight w:val="20"/>
        </w:trPr>
        <w:tc>
          <w:tcPr>
            <w:tcW w:w="3743" w:type="pct"/>
            <w:gridSpan w:val="2"/>
          </w:tcPr>
          <w:p w14:paraId="386A2EAF" w14:textId="77777777" w:rsidR="00916F7C" w:rsidRPr="00916F7C" w:rsidRDefault="00916F7C" w:rsidP="00916F7C">
            <w:pPr>
              <w:rPr>
                <w:rFonts w:ascii="Times New Roman" w:eastAsia="Calibri" w:hAnsi="Times New Roman" w:cs="Times New Roman"/>
                <w:b/>
                <w:bCs/>
                <w:sz w:val="20"/>
                <w:szCs w:val="20"/>
              </w:rPr>
            </w:pPr>
            <w:r w:rsidRPr="00916F7C">
              <w:rPr>
                <w:rFonts w:ascii="Times New Roman" w:eastAsia="Calibri" w:hAnsi="Times New Roman" w:cs="Times New Roman"/>
                <w:b/>
                <w:bCs/>
                <w:sz w:val="20"/>
                <w:szCs w:val="20"/>
              </w:rPr>
              <w:t>Всего:</w:t>
            </w:r>
          </w:p>
        </w:tc>
        <w:tc>
          <w:tcPr>
            <w:tcW w:w="652" w:type="pct"/>
            <w:vAlign w:val="center"/>
          </w:tcPr>
          <w:p w14:paraId="5C8DB255" w14:textId="77777777" w:rsidR="00916F7C" w:rsidRPr="00916F7C" w:rsidRDefault="00916F7C" w:rsidP="00916F7C">
            <w:pPr>
              <w:jc w:val="center"/>
              <w:rPr>
                <w:rFonts w:ascii="Times New Roman" w:eastAsia="Calibri" w:hAnsi="Times New Roman" w:cs="Times New Roman"/>
                <w:b/>
                <w:bCs/>
                <w:i/>
                <w:sz w:val="20"/>
                <w:szCs w:val="20"/>
              </w:rPr>
            </w:pPr>
            <w:r w:rsidRPr="00916F7C">
              <w:rPr>
                <w:rFonts w:ascii="Times New Roman" w:eastAsia="Calibri" w:hAnsi="Times New Roman" w:cs="Times New Roman"/>
                <w:b/>
                <w:bCs/>
                <w:i/>
                <w:sz w:val="20"/>
                <w:szCs w:val="20"/>
              </w:rPr>
              <w:t>75</w:t>
            </w:r>
          </w:p>
        </w:tc>
        <w:tc>
          <w:tcPr>
            <w:tcW w:w="605" w:type="pct"/>
          </w:tcPr>
          <w:p w14:paraId="42FF6103" w14:textId="77777777" w:rsidR="00916F7C" w:rsidRPr="00916F7C" w:rsidRDefault="00916F7C" w:rsidP="00916F7C">
            <w:pPr>
              <w:rPr>
                <w:rFonts w:ascii="Times New Roman" w:eastAsia="Calibri" w:hAnsi="Times New Roman" w:cs="Times New Roman"/>
                <w:b/>
                <w:bCs/>
                <w:i/>
                <w:sz w:val="20"/>
                <w:szCs w:val="20"/>
              </w:rPr>
            </w:pPr>
          </w:p>
        </w:tc>
      </w:tr>
    </w:tbl>
    <w:p w14:paraId="6CDA7C37" w14:textId="77777777" w:rsidR="00916F7C" w:rsidRPr="00916F7C" w:rsidRDefault="00916F7C" w:rsidP="00916F7C">
      <w:pPr>
        <w:spacing w:after="120" w:line="276" w:lineRule="auto"/>
        <w:ind w:firstLine="709"/>
        <w:outlineLvl w:val="1"/>
        <w:rPr>
          <w:rFonts w:ascii="Times New Roman" w:eastAsia="Segoe UI" w:hAnsi="Times New Roman" w:cs="Times New Roman"/>
          <w:b/>
          <w:bCs/>
          <w:sz w:val="24"/>
          <w:szCs w:val="24"/>
          <w:lang w:eastAsia="ru-RU"/>
        </w:rPr>
      </w:pPr>
    </w:p>
    <w:p w14:paraId="14DC4697" w14:textId="77777777" w:rsidR="00916F7C" w:rsidRPr="00916F7C" w:rsidRDefault="00916F7C" w:rsidP="007542A0">
      <w:pPr>
        <w:numPr>
          <w:ilvl w:val="0"/>
          <w:numId w:val="1"/>
        </w:numPr>
        <w:contextualSpacing/>
        <w:rPr>
          <w:rFonts w:ascii="Times New Roman" w:hAnsi="Times New Roman" w:cs="Times New Roman"/>
          <w:sz w:val="24"/>
          <w:szCs w:val="24"/>
        </w:rPr>
        <w:sectPr w:rsidR="00916F7C" w:rsidRPr="00916F7C" w:rsidSect="00AD5821">
          <w:pgSz w:w="16838" w:h="11906" w:orient="landscape"/>
          <w:pgMar w:top="1276" w:right="1134" w:bottom="567" w:left="1134" w:header="709" w:footer="709" w:gutter="0"/>
          <w:cols w:space="708"/>
          <w:docGrid w:linePitch="360"/>
        </w:sectPr>
      </w:pPr>
    </w:p>
    <w:p w14:paraId="618CC507" w14:textId="77777777" w:rsidR="00916F7C" w:rsidRPr="00916F7C" w:rsidRDefault="00916F7C" w:rsidP="00916F7C">
      <w:pPr>
        <w:rPr>
          <w:rFonts w:ascii="Times New Roman" w:hAnsi="Times New Roman" w:cs="Times New Roman"/>
          <w:sz w:val="24"/>
          <w:szCs w:val="24"/>
        </w:rPr>
      </w:pPr>
    </w:p>
    <w:p w14:paraId="706F83E4" w14:textId="77777777" w:rsidR="00916F7C" w:rsidRPr="00916F7C" w:rsidRDefault="00916F7C" w:rsidP="00916F7C">
      <w:pPr>
        <w:keepNext/>
        <w:spacing w:after="120"/>
        <w:jc w:val="center"/>
        <w:outlineLvl w:val="0"/>
        <w:rPr>
          <w:rFonts w:ascii="Times New Roman" w:eastAsia="Segoe UI" w:hAnsi="Times New Roman" w:cs="Times New Roman"/>
          <w:b/>
          <w:bCs/>
          <w:caps/>
          <w:kern w:val="32"/>
          <w:sz w:val="24"/>
          <w:szCs w:val="24"/>
          <w:lang w:eastAsia="x-none"/>
        </w:rPr>
      </w:pPr>
      <w:bookmarkStart w:id="56" w:name="_Toc167442612"/>
      <w:r w:rsidRPr="00916F7C">
        <w:rPr>
          <w:rFonts w:ascii="Times New Roman" w:eastAsia="Segoe UI" w:hAnsi="Times New Roman" w:cs="Times New Roman"/>
          <w:b/>
          <w:bCs/>
          <w:caps/>
          <w:kern w:val="32"/>
          <w:sz w:val="24"/>
          <w:szCs w:val="24"/>
          <w:lang w:val="x-none" w:eastAsia="x-none"/>
        </w:rPr>
        <w:t xml:space="preserve">3. Условия реализации </w:t>
      </w:r>
      <w:r w:rsidRPr="00916F7C">
        <w:rPr>
          <w:rFonts w:ascii="Times New Roman" w:eastAsia="Segoe UI" w:hAnsi="Times New Roman" w:cs="Times New Roman"/>
          <w:b/>
          <w:bCs/>
          <w:caps/>
          <w:kern w:val="32"/>
          <w:sz w:val="24"/>
          <w:szCs w:val="24"/>
          <w:lang w:eastAsia="x-none"/>
        </w:rPr>
        <w:t>ДИСЦИПЛИНЫ</w:t>
      </w:r>
      <w:bookmarkEnd w:id="56"/>
    </w:p>
    <w:p w14:paraId="0123C6AE" w14:textId="77777777" w:rsidR="00916F7C" w:rsidRPr="00916F7C" w:rsidRDefault="00916F7C" w:rsidP="00916F7C">
      <w:pPr>
        <w:spacing w:after="120" w:line="276" w:lineRule="auto"/>
        <w:ind w:firstLine="709"/>
        <w:outlineLvl w:val="1"/>
        <w:rPr>
          <w:rFonts w:ascii="Times New Roman" w:eastAsia="Segoe UI" w:hAnsi="Times New Roman" w:cs="Times New Roman"/>
          <w:b/>
          <w:bCs/>
          <w:sz w:val="24"/>
          <w:szCs w:val="24"/>
          <w:lang w:eastAsia="ru-RU"/>
        </w:rPr>
      </w:pPr>
      <w:bookmarkStart w:id="57" w:name="_Toc167442613"/>
      <w:r w:rsidRPr="00916F7C">
        <w:rPr>
          <w:rFonts w:ascii="Times New Roman" w:eastAsia="Segoe UI" w:hAnsi="Times New Roman" w:cs="Times New Roman"/>
          <w:b/>
          <w:bCs/>
          <w:sz w:val="24"/>
          <w:szCs w:val="24"/>
          <w:lang w:eastAsia="ru-RU"/>
        </w:rPr>
        <w:t>3.1. Материально-техническое обеспечение</w:t>
      </w:r>
      <w:bookmarkEnd w:id="57"/>
    </w:p>
    <w:p w14:paraId="5489B6A2" w14:textId="77777777" w:rsidR="00916F7C" w:rsidRPr="00916F7C" w:rsidRDefault="00916F7C" w:rsidP="00916F7C">
      <w:pPr>
        <w:keepNext/>
        <w:spacing w:before="240" w:after="60"/>
        <w:ind w:firstLine="709"/>
        <w:jc w:val="both"/>
        <w:outlineLvl w:val="2"/>
        <w:rPr>
          <w:rFonts w:ascii="Times New Roman" w:eastAsia="Times New Roman" w:hAnsi="Times New Roman" w:cs="Times New Roman"/>
          <w:bCs/>
          <w:sz w:val="24"/>
          <w:szCs w:val="24"/>
          <w:lang w:eastAsia="x-none"/>
        </w:rPr>
      </w:pPr>
      <w:r w:rsidRPr="00916F7C">
        <w:rPr>
          <w:rFonts w:ascii="Times New Roman" w:eastAsia="Times New Roman" w:hAnsi="Times New Roman" w:cs="Times New Roman"/>
          <w:bCs/>
          <w:sz w:val="24"/>
          <w:szCs w:val="24"/>
          <w:lang w:val="x-none" w:eastAsia="x-none"/>
        </w:rPr>
        <w:t>Кабинет «Безопасности жизнедеятельности»</w:t>
      </w:r>
      <w:r w:rsidRPr="00916F7C">
        <w:rPr>
          <w:rFonts w:ascii="Times New Roman" w:eastAsia="Times New Roman" w:hAnsi="Times New Roman" w:cs="Times New Roman"/>
          <w:bCs/>
          <w:i/>
          <w:sz w:val="24"/>
          <w:szCs w:val="24"/>
          <w:lang w:eastAsia="x-none"/>
        </w:rPr>
        <w:t>,</w:t>
      </w:r>
      <w:r w:rsidRPr="00916F7C">
        <w:rPr>
          <w:rFonts w:ascii="Times New Roman" w:eastAsia="Times New Roman" w:hAnsi="Times New Roman" w:cs="Times New Roman"/>
          <w:bCs/>
          <w:i/>
          <w:sz w:val="24"/>
          <w:szCs w:val="24"/>
          <w:lang w:val="x-none" w:eastAsia="x-none"/>
        </w:rPr>
        <w:t xml:space="preserve"> </w:t>
      </w:r>
      <w:r w:rsidRPr="00916F7C">
        <w:rPr>
          <w:rFonts w:ascii="Times New Roman" w:eastAsia="Times New Roman" w:hAnsi="Times New Roman" w:cs="Times New Roman"/>
          <w:bCs/>
          <w:sz w:val="24"/>
          <w:szCs w:val="24"/>
          <w:lang w:val="x-none" w:eastAsia="x-none"/>
        </w:rPr>
        <w:t>оснащенный</w:t>
      </w:r>
      <w:r w:rsidRPr="00916F7C">
        <w:rPr>
          <w:rFonts w:ascii="Times New Roman" w:eastAsia="Times New Roman" w:hAnsi="Times New Roman" w:cs="Times New Roman"/>
          <w:bCs/>
          <w:iCs/>
          <w:sz w:val="24"/>
          <w:szCs w:val="24"/>
          <w:lang w:val="x-none" w:eastAsia="x-none"/>
        </w:rPr>
        <w:t>в соответствии с приложением 3 ОПОП-П</w:t>
      </w:r>
      <w:r w:rsidRPr="00916F7C">
        <w:rPr>
          <w:rFonts w:ascii="Times New Roman" w:eastAsia="Times New Roman" w:hAnsi="Times New Roman" w:cs="Times New Roman"/>
          <w:bCs/>
          <w:sz w:val="24"/>
          <w:szCs w:val="24"/>
          <w:lang w:eastAsia="x-none"/>
        </w:rPr>
        <w:t>:</w:t>
      </w:r>
    </w:p>
    <w:p w14:paraId="42305240" w14:textId="77777777" w:rsidR="00916F7C" w:rsidRPr="00916F7C" w:rsidRDefault="00916F7C" w:rsidP="00916F7C">
      <w:pPr>
        <w:ind w:left="567" w:firstLine="426"/>
        <w:rPr>
          <w:rFonts w:ascii="Times New Roman" w:eastAsia="Times New Roman" w:hAnsi="Times New Roman" w:cs="Times New Roman"/>
          <w:sz w:val="24"/>
          <w:szCs w:val="24"/>
          <w:lang w:eastAsia="ru-RU"/>
        </w:rPr>
      </w:pPr>
      <w:r w:rsidRPr="00916F7C">
        <w:rPr>
          <w:rFonts w:ascii="Times New Roman" w:eastAsia="Times New Roman" w:hAnsi="Times New Roman" w:cs="Times New Roman"/>
          <w:sz w:val="24"/>
          <w:szCs w:val="24"/>
          <w:lang w:eastAsia="ru-RU"/>
        </w:rPr>
        <w:t>- посадочные места – 30;</w:t>
      </w:r>
    </w:p>
    <w:p w14:paraId="52D027AF" w14:textId="77777777" w:rsidR="00916F7C" w:rsidRPr="00916F7C" w:rsidRDefault="00916F7C" w:rsidP="00916F7C">
      <w:pPr>
        <w:ind w:left="567" w:firstLine="426"/>
        <w:rPr>
          <w:rFonts w:ascii="Times New Roman" w:eastAsia="Times New Roman" w:hAnsi="Times New Roman" w:cs="Times New Roman"/>
          <w:sz w:val="24"/>
          <w:szCs w:val="24"/>
          <w:lang w:eastAsia="ru-RU"/>
        </w:rPr>
      </w:pPr>
      <w:r w:rsidRPr="00916F7C">
        <w:rPr>
          <w:rFonts w:ascii="Times New Roman" w:eastAsia="Times New Roman" w:hAnsi="Times New Roman" w:cs="Times New Roman"/>
          <w:sz w:val="24"/>
          <w:szCs w:val="24"/>
          <w:lang w:eastAsia="ru-RU"/>
        </w:rPr>
        <w:t>- рабочее место преподавателя;</w:t>
      </w:r>
    </w:p>
    <w:p w14:paraId="168F3487" w14:textId="77777777" w:rsidR="00916F7C" w:rsidRPr="00916F7C" w:rsidRDefault="00916F7C" w:rsidP="00916F7C">
      <w:pPr>
        <w:ind w:left="567" w:firstLine="426"/>
        <w:rPr>
          <w:rFonts w:ascii="Times New Roman" w:eastAsia="Times New Roman" w:hAnsi="Times New Roman" w:cs="Times New Roman"/>
          <w:sz w:val="24"/>
          <w:szCs w:val="24"/>
          <w:lang w:eastAsia="ru-RU"/>
        </w:rPr>
      </w:pPr>
      <w:r w:rsidRPr="00916F7C">
        <w:rPr>
          <w:rFonts w:ascii="Times New Roman" w:eastAsia="Times New Roman" w:hAnsi="Times New Roman" w:cs="Times New Roman"/>
          <w:sz w:val="24"/>
          <w:szCs w:val="24"/>
          <w:lang w:eastAsia="ru-RU"/>
        </w:rPr>
        <w:t>- комплекты учебно-наглядных пособий:</w:t>
      </w:r>
    </w:p>
    <w:p w14:paraId="0EDECB41" w14:textId="77777777" w:rsidR="00916F7C" w:rsidRPr="00916F7C" w:rsidRDefault="00916F7C" w:rsidP="00916F7C">
      <w:pPr>
        <w:ind w:left="567" w:firstLine="426"/>
        <w:rPr>
          <w:rFonts w:ascii="Times New Roman" w:eastAsia="Times New Roman" w:hAnsi="Times New Roman" w:cs="Times New Roman"/>
          <w:sz w:val="24"/>
          <w:szCs w:val="24"/>
          <w:lang w:eastAsia="ru-RU"/>
        </w:rPr>
      </w:pPr>
      <w:r w:rsidRPr="00916F7C">
        <w:rPr>
          <w:rFonts w:ascii="Times New Roman" w:eastAsia="Times New Roman" w:hAnsi="Times New Roman" w:cs="Times New Roman"/>
          <w:sz w:val="24"/>
          <w:szCs w:val="24"/>
          <w:lang w:eastAsia="ru-RU"/>
        </w:rPr>
        <w:t>- ЧС техногенного характера;</w:t>
      </w:r>
    </w:p>
    <w:p w14:paraId="14283689" w14:textId="77777777" w:rsidR="00916F7C" w:rsidRPr="00916F7C" w:rsidRDefault="00916F7C" w:rsidP="00916F7C">
      <w:pPr>
        <w:ind w:left="567" w:firstLine="426"/>
        <w:rPr>
          <w:rFonts w:ascii="Times New Roman" w:eastAsia="Times New Roman" w:hAnsi="Times New Roman" w:cs="Times New Roman"/>
          <w:sz w:val="24"/>
          <w:szCs w:val="24"/>
          <w:lang w:eastAsia="ru-RU"/>
        </w:rPr>
      </w:pPr>
      <w:r w:rsidRPr="00916F7C">
        <w:rPr>
          <w:rFonts w:ascii="Times New Roman" w:eastAsia="Times New Roman" w:hAnsi="Times New Roman" w:cs="Times New Roman"/>
          <w:sz w:val="24"/>
          <w:szCs w:val="24"/>
          <w:lang w:eastAsia="ru-RU"/>
        </w:rPr>
        <w:t>- медицинские средства защиты;</w:t>
      </w:r>
    </w:p>
    <w:p w14:paraId="65C0E8E7" w14:textId="77777777" w:rsidR="00916F7C" w:rsidRPr="00916F7C" w:rsidRDefault="00916F7C" w:rsidP="00916F7C">
      <w:pPr>
        <w:ind w:left="567" w:firstLine="426"/>
        <w:rPr>
          <w:rFonts w:ascii="Times New Roman" w:eastAsia="Times New Roman" w:hAnsi="Times New Roman" w:cs="Times New Roman"/>
          <w:sz w:val="24"/>
          <w:szCs w:val="24"/>
          <w:lang w:eastAsia="ru-RU"/>
        </w:rPr>
      </w:pPr>
      <w:r w:rsidRPr="00916F7C">
        <w:rPr>
          <w:rFonts w:ascii="Times New Roman" w:eastAsia="Times New Roman" w:hAnsi="Times New Roman" w:cs="Times New Roman"/>
          <w:sz w:val="24"/>
          <w:szCs w:val="24"/>
          <w:lang w:eastAsia="ru-RU"/>
        </w:rPr>
        <w:t>- первая медицинская помощь при ранениях и травмах;</w:t>
      </w:r>
    </w:p>
    <w:p w14:paraId="34B3DC88" w14:textId="77777777" w:rsidR="00916F7C" w:rsidRPr="00916F7C" w:rsidRDefault="00916F7C" w:rsidP="00916F7C">
      <w:pPr>
        <w:ind w:left="567" w:firstLine="426"/>
        <w:rPr>
          <w:rFonts w:ascii="Times New Roman" w:eastAsia="Times New Roman" w:hAnsi="Times New Roman" w:cs="Times New Roman"/>
          <w:sz w:val="24"/>
          <w:szCs w:val="24"/>
          <w:lang w:eastAsia="ru-RU"/>
        </w:rPr>
      </w:pPr>
      <w:r w:rsidRPr="00916F7C">
        <w:rPr>
          <w:rFonts w:ascii="Times New Roman" w:eastAsia="Times New Roman" w:hAnsi="Times New Roman" w:cs="Times New Roman"/>
          <w:sz w:val="24"/>
          <w:szCs w:val="24"/>
          <w:lang w:eastAsia="ru-RU"/>
        </w:rPr>
        <w:t>- РСЧС и ГО;</w:t>
      </w:r>
    </w:p>
    <w:p w14:paraId="7320157C" w14:textId="77777777" w:rsidR="00916F7C" w:rsidRPr="00916F7C" w:rsidRDefault="00916F7C" w:rsidP="00916F7C">
      <w:pPr>
        <w:ind w:left="567" w:firstLine="426"/>
        <w:rPr>
          <w:rFonts w:ascii="Times New Roman" w:eastAsia="Times New Roman" w:hAnsi="Times New Roman" w:cs="Times New Roman"/>
          <w:sz w:val="24"/>
          <w:szCs w:val="24"/>
          <w:lang w:eastAsia="ru-RU"/>
        </w:rPr>
      </w:pPr>
      <w:r w:rsidRPr="00916F7C">
        <w:rPr>
          <w:rFonts w:ascii="Times New Roman" w:eastAsia="Times New Roman" w:hAnsi="Times New Roman" w:cs="Times New Roman"/>
          <w:sz w:val="24"/>
          <w:szCs w:val="24"/>
          <w:lang w:eastAsia="ru-RU"/>
        </w:rPr>
        <w:t>- средства индивидуальной и коллективной защиты;</w:t>
      </w:r>
    </w:p>
    <w:p w14:paraId="30E52C36" w14:textId="77777777" w:rsidR="00916F7C" w:rsidRPr="00916F7C" w:rsidRDefault="00916F7C" w:rsidP="00916F7C">
      <w:pPr>
        <w:ind w:left="567" w:firstLine="426"/>
        <w:rPr>
          <w:rFonts w:ascii="Times New Roman" w:eastAsia="Times New Roman" w:hAnsi="Times New Roman" w:cs="Times New Roman"/>
          <w:sz w:val="24"/>
          <w:szCs w:val="24"/>
          <w:lang w:eastAsia="ru-RU"/>
        </w:rPr>
      </w:pPr>
      <w:r w:rsidRPr="00916F7C">
        <w:rPr>
          <w:rFonts w:ascii="Times New Roman" w:eastAsia="Times New Roman" w:hAnsi="Times New Roman" w:cs="Times New Roman"/>
          <w:sz w:val="24"/>
          <w:szCs w:val="24"/>
          <w:lang w:eastAsia="ru-RU"/>
        </w:rPr>
        <w:t>- массогабаритные макеты АКМ;</w:t>
      </w:r>
    </w:p>
    <w:p w14:paraId="62DDD853" w14:textId="77777777" w:rsidR="00916F7C" w:rsidRPr="00916F7C" w:rsidRDefault="00916F7C" w:rsidP="00916F7C">
      <w:pPr>
        <w:ind w:left="567" w:firstLine="426"/>
        <w:rPr>
          <w:rFonts w:ascii="Times New Roman" w:eastAsia="Times New Roman" w:hAnsi="Times New Roman" w:cs="Times New Roman"/>
          <w:sz w:val="24"/>
          <w:szCs w:val="24"/>
          <w:lang w:eastAsia="ru-RU"/>
        </w:rPr>
      </w:pPr>
      <w:r w:rsidRPr="00916F7C">
        <w:rPr>
          <w:rFonts w:ascii="Times New Roman" w:eastAsia="Times New Roman" w:hAnsi="Times New Roman" w:cs="Times New Roman"/>
          <w:sz w:val="24"/>
          <w:szCs w:val="24"/>
          <w:lang w:eastAsia="ru-RU"/>
        </w:rPr>
        <w:t>- винтовки пневматические.</w:t>
      </w:r>
    </w:p>
    <w:p w14:paraId="73C0D7A5" w14:textId="77777777" w:rsidR="00916F7C" w:rsidRPr="00916F7C" w:rsidRDefault="00916F7C" w:rsidP="00916F7C">
      <w:pPr>
        <w:ind w:left="567" w:firstLine="426"/>
        <w:rPr>
          <w:rFonts w:ascii="Times New Roman" w:eastAsia="Times New Roman" w:hAnsi="Times New Roman" w:cs="Times New Roman"/>
          <w:sz w:val="24"/>
          <w:szCs w:val="24"/>
          <w:lang w:eastAsia="ru-RU"/>
        </w:rPr>
      </w:pPr>
      <w:r w:rsidRPr="00916F7C">
        <w:rPr>
          <w:rFonts w:ascii="Times New Roman" w:eastAsia="Times New Roman" w:hAnsi="Times New Roman" w:cs="Times New Roman"/>
          <w:sz w:val="24"/>
          <w:szCs w:val="24"/>
          <w:lang w:eastAsia="ru-RU"/>
        </w:rPr>
        <w:t xml:space="preserve">Технические средства обучения: </w:t>
      </w:r>
    </w:p>
    <w:p w14:paraId="481DB992" w14:textId="77777777" w:rsidR="00916F7C" w:rsidRPr="00916F7C" w:rsidRDefault="00916F7C" w:rsidP="00916F7C">
      <w:pPr>
        <w:ind w:left="567" w:firstLine="426"/>
        <w:rPr>
          <w:rFonts w:ascii="Times New Roman" w:eastAsia="Times New Roman" w:hAnsi="Times New Roman" w:cs="Times New Roman"/>
          <w:sz w:val="24"/>
          <w:szCs w:val="24"/>
          <w:lang w:eastAsia="ru-RU"/>
        </w:rPr>
      </w:pPr>
      <w:r w:rsidRPr="00916F7C">
        <w:rPr>
          <w:rFonts w:ascii="Times New Roman" w:eastAsia="Times New Roman" w:hAnsi="Times New Roman" w:cs="Times New Roman"/>
          <w:sz w:val="24"/>
          <w:szCs w:val="24"/>
          <w:lang w:eastAsia="ru-RU"/>
        </w:rPr>
        <w:t>- компьютер;</w:t>
      </w:r>
    </w:p>
    <w:p w14:paraId="3764EDC8" w14:textId="77777777" w:rsidR="00916F7C" w:rsidRPr="00916F7C" w:rsidRDefault="00916F7C" w:rsidP="00916F7C">
      <w:pPr>
        <w:ind w:left="567" w:firstLine="426"/>
        <w:rPr>
          <w:rFonts w:ascii="Times New Roman" w:eastAsia="Times New Roman" w:hAnsi="Times New Roman" w:cs="Times New Roman"/>
          <w:sz w:val="24"/>
          <w:szCs w:val="24"/>
          <w:lang w:eastAsia="ru-RU"/>
        </w:rPr>
      </w:pPr>
      <w:r w:rsidRPr="00916F7C">
        <w:rPr>
          <w:rFonts w:ascii="Times New Roman" w:eastAsia="Times New Roman" w:hAnsi="Times New Roman" w:cs="Times New Roman"/>
          <w:sz w:val="24"/>
          <w:szCs w:val="24"/>
          <w:lang w:eastAsia="ru-RU"/>
        </w:rPr>
        <w:t>- мультимедиапроектор или интерактивная доска;</w:t>
      </w:r>
    </w:p>
    <w:p w14:paraId="3602E008" w14:textId="77777777" w:rsidR="00916F7C" w:rsidRPr="00916F7C" w:rsidRDefault="00916F7C" w:rsidP="00916F7C">
      <w:pPr>
        <w:ind w:left="567" w:firstLine="426"/>
        <w:rPr>
          <w:rFonts w:ascii="Times New Roman" w:eastAsia="Times New Roman" w:hAnsi="Times New Roman" w:cs="Times New Roman"/>
          <w:sz w:val="24"/>
          <w:szCs w:val="24"/>
          <w:lang w:eastAsia="ru-RU"/>
        </w:rPr>
      </w:pPr>
      <w:r w:rsidRPr="00916F7C">
        <w:rPr>
          <w:rFonts w:ascii="Times New Roman" w:eastAsia="Times New Roman" w:hAnsi="Times New Roman" w:cs="Times New Roman"/>
          <w:sz w:val="24"/>
          <w:szCs w:val="24"/>
          <w:lang w:eastAsia="ru-RU"/>
        </w:rPr>
        <w:t>- радиометр-рентгенметр;</w:t>
      </w:r>
    </w:p>
    <w:p w14:paraId="27596C99" w14:textId="77777777" w:rsidR="00916F7C" w:rsidRPr="00916F7C" w:rsidRDefault="00916F7C" w:rsidP="00916F7C">
      <w:pPr>
        <w:ind w:left="567" w:firstLine="426"/>
        <w:rPr>
          <w:rFonts w:ascii="Times New Roman" w:eastAsia="Times New Roman" w:hAnsi="Times New Roman" w:cs="Times New Roman"/>
          <w:sz w:val="24"/>
          <w:szCs w:val="24"/>
          <w:lang w:eastAsia="ru-RU"/>
        </w:rPr>
      </w:pPr>
      <w:r w:rsidRPr="00916F7C">
        <w:rPr>
          <w:rFonts w:ascii="Times New Roman" w:eastAsia="Times New Roman" w:hAnsi="Times New Roman" w:cs="Times New Roman"/>
          <w:sz w:val="24"/>
          <w:szCs w:val="24"/>
          <w:lang w:eastAsia="ru-RU"/>
        </w:rPr>
        <w:t>- ВПХР;</w:t>
      </w:r>
    </w:p>
    <w:p w14:paraId="2CA7ED52" w14:textId="77777777" w:rsidR="00916F7C" w:rsidRPr="00916F7C" w:rsidRDefault="00916F7C" w:rsidP="00916F7C">
      <w:pPr>
        <w:ind w:left="567" w:firstLine="426"/>
        <w:rPr>
          <w:rFonts w:ascii="Times New Roman" w:eastAsia="Times New Roman" w:hAnsi="Times New Roman" w:cs="Times New Roman"/>
          <w:sz w:val="24"/>
          <w:szCs w:val="24"/>
          <w:lang w:eastAsia="ru-RU"/>
        </w:rPr>
      </w:pPr>
      <w:r w:rsidRPr="00916F7C">
        <w:rPr>
          <w:rFonts w:ascii="Times New Roman" w:eastAsia="Times New Roman" w:hAnsi="Times New Roman" w:cs="Times New Roman"/>
          <w:sz w:val="24"/>
          <w:szCs w:val="24"/>
          <w:lang w:eastAsia="ru-RU"/>
        </w:rPr>
        <w:t>- медицинские средства защиты (комплект);</w:t>
      </w:r>
    </w:p>
    <w:p w14:paraId="41481E0F" w14:textId="77777777" w:rsidR="00916F7C" w:rsidRPr="00916F7C" w:rsidRDefault="00916F7C" w:rsidP="00916F7C">
      <w:pPr>
        <w:ind w:left="567" w:firstLine="426"/>
        <w:rPr>
          <w:rFonts w:ascii="Times New Roman" w:eastAsia="Times New Roman" w:hAnsi="Times New Roman" w:cs="Times New Roman"/>
          <w:sz w:val="24"/>
          <w:szCs w:val="24"/>
          <w:lang w:eastAsia="ru-RU"/>
        </w:rPr>
      </w:pPr>
      <w:r w:rsidRPr="00916F7C">
        <w:rPr>
          <w:rFonts w:ascii="Times New Roman" w:eastAsia="Times New Roman" w:hAnsi="Times New Roman" w:cs="Times New Roman"/>
          <w:sz w:val="24"/>
          <w:szCs w:val="24"/>
          <w:lang w:eastAsia="ru-RU"/>
        </w:rPr>
        <w:t>- средства индивидуальной защиты – 30;</w:t>
      </w:r>
    </w:p>
    <w:p w14:paraId="06B5F2EE" w14:textId="77777777" w:rsidR="00916F7C" w:rsidRPr="00916F7C" w:rsidRDefault="00916F7C" w:rsidP="00916F7C">
      <w:pPr>
        <w:ind w:left="567" w:firstLine="426"/>
        <w:rPr>
          <w:rFonts w:ascii="Times New Roman" w:eastAsia="Times New Roman" w:hAnsi="Times New Roman" w:cs="Times New Roman"/>
          <w:sz w:val="24"/>
          <w:szCs w:val="24"/>
          <w:lang w:eastAsia="ru-RU"/>
        </w:rPr>
      </w:pPr>
      <w:r w:rsidRPr="00916F7C">
        <w:rPr>
          <w:rFonts w:ascii="Times New Roman" w:eastAsia="Times New Roman" w:hAnsi="Times New Roman" w:cs="Times New Roman"/>
          <w:sz w:val="24"/>
          <w:szCs w:val="24"/>
          <w:lang w:eastAsia="ru-RU"/>
        </w:rPr>
        <w:t>- тир.</w:t>
      </w:r>
    </w:p>
    <w:p w14:paraId="0D3540E6" w14:textId="77777777" w:rsidR="00916F7C" w:rsidRPr="00916F7C" w:rsidRDefault="00916F7C" w:rsidP="00916F7C">
      <w:pPr>
        <w:ind w:left="567" w:firstLine="426"/>
        <w:rPr>
          <w:rFonts w:ascii="Times New Roman" w:eastAsia="Times New Roman" w:hAnsi="Times New Roman" w:cs="Times New Roman"/>
          <w:sz w:val="24"/>
          <w:szCs w:val="24"/>
          <w:lang w:eastAsia="ru-RU"/>
        </w:rPr>
      </w:pPr>
    </w:p>
    <w:p w14:paraId="4F076004" w14:textId="77777777" w:rsidR="00916F7C" w:rsidRPr="00916F7C" w:rsidRDefault="00916F7C" w:rsidP="00916F7C">
      <w:pPr>
        <w:spacing w:after="120" w:line="276" w:lineRule="auto"/>
        <w:ind w:firstLine="709"/>
        <w:outlineLvl w:val="1"/>
        <w:rPr>
          <w:rFonts w:ascii="Times New Roman" w:eastAsia="Times New Roman" w:hAnsi="Times New Roman" w:cs="Times New Roman"/>
          <w:b/>
          <w:bCs/>
          <w:sz w:val="24"/>
          <w:szCs w:val="24"/>
          <w:lang w:eastAsia="ru-RU"/>
        </w:rPr>
      </w:pPr>
      <w:bookmarkStart w:id="58" w:name="_Toc167442614"/>
      <w:r w:rsidRPr="00916F7C">
        <w:rPr>
          <w:rFonts w:ascii="Times New Roman" w:eastAsia="Segoe UI" w:hAnsi="Times New Roman" w:cs="Times New Roman"/>
          <w:b/>
          <w:bCs/>
          <w:sz w:val="24"/>
          <w:szCs w:val="24"/>
          <w:lang w:eastAsia="ru-RU"/>
        </w:rPr>
        <w:t>3.2. Учебно-методическое обеспечение</w:t>
      </w:r>
      <w:bookmarkEnd w:id="58"/>
    </w:p>
    <w:p w14:paraId="68FB5696" w14:textId="77777777" w:rsidR="00916F7C" w:rsidRPr="00916F7C" w:rsidRDefault="00916F7C" w:rsidP="00916F7C">
      <w:pPr>
        <w:spacing w:line="276" w:lineRule="auto"/>
        <w:ind w:firstLine="709"/>
        <w:contextualSpacing/>
        <w:rPr>
          <w:rFonts w:ascii="Times New Roman" w:hAnsi="Times New Roman" w:cs="Times New Roman"/>
          <w:b/>
          <w:sz w:val="24"/>
          <w:szCs w:val="24"/>
        </w:rPr>
      </w:pPr>
      <w:r w:rsidRPr="00916F7C">
        <w:rPr>
          <w:rFonts w:ascii="Times New Roman" w:hAnsi="Times New Roman" w:cs="Times New Roman"/>
          <w:b/>
          <w:sz w:val="24"/>
          <w:szCs w:val="24"/>
        </w:rPr>
        <w:t>3.2.1. Основные печатные и/или электронные издания</w:t>
      </w:r>
    </w:p>
    <w:p w14:paraId="0D35B03B" w14:textId="77777777" w:rsidR="00916F7C" w:rsidRPr="00916F7C" w:rsidRDefault="00916F7C" w:rsidP="00916F7C">
      <w:pPr>
        <w:shd w:val="clear" w:color="auto" w:fill="FFFFFF"/>
        <w:tabs>
          <w:tab w:val="left" w:pos="418"/>
        </w:tabs>
        <w:ind w:left="567"/>
        <w:rPr>
          <w:rFonts w:ascii="Times New Roman" w:hAnsi="Times New Roman"/>
          <w:bCs/>
          <w:iCs/>
          <w:sz w:val="24"/>
          <w:szCs w:val="24"/>
        </w:rPr>
      </w:pPr>
    </w:p>
    <w:p w14:paraId="5FB684F3" w14:textId="77777777" w:rsidR="00916F7C" w:rsidRPr="00916F7C" w:rsidRDefault="00916F7C" w:rsidP="007542A0">
      <w:pPr>
        <w:numPr>
          <w:ilvl w:val="0"/>
          <w:numId w:val="29"/>
        </w:numPr>
        <w:tabs>
          <w:tab w:val="left" w:pos="1134"/>
        </w:tabs>
        <w:spacing w:after="200" w:line="276" w:lineRule="auto"/>
        <w:ind w:left="0" w:firstLine="709"/>
        <w:contextualSpacing/>
        <w:jc w:val="both"/>
        <w:rPr>
          <w:rFonts w:ascii="Times New Roman" w:eastAsia="Times New Roman" w:hAnsi="Times New Roman" w:cs="Times New Roman"/>
          <w:noProof/>
          <w:sz w:val="24"/>
          <w:szCs w:val="24"/>
          <w:lang w:eastAsia="ru-RU"/>
        </w:rPr>
      </w:pPr>
      <w:r w:rsidRPr="00916F7C">
        <w:rPr>
          <w:rFonts w:ascii="Times New Roman" w:eastAsia="Times New Roman" w:hAnsi="Times New Roman" w:cs="Times New Roman"/>
          <w:noProof/>
          <w:sz w:val="24"/>
          <w:szCs w:val="24"/>
          <w:lang w:eastAsia="ru-RU"/>
        </w:rPr>
        <w:t>Безопасность жизнедеятельности : учебник и практикум для среднего профессионального образования / С. В. Абрамова [и др.] ; под общей редакцией В. П. Соломина. — Москва : Издательство Юрайт, 2022. — 399 с. — (Профессиональное образование). — ISBN 978-5-534-02041-0. — Текст : электронный // Образовательная платформа Юрайт [сайт]. — URL: https://urait.ru/bcode/489702</w:t>
      </w:r>
    </w:p>
    <w:p w14:paraId="78173CFC" w14:textId="77777777" w:rsidR="00916F7C" w:rsidRPr="00916F7C" w:rsidRDefault="00916F7C" w:rsidP="007542A0">
      <w:pPr>
        <w:numPr>
          <w:ilvl w:val="0"/>
          <w:numId w:val="29"/>
        </w:numPr>
        <w:tabs>
          <w:tab w:val="left" w:pos="1134"/>
        </w:tabs>
        <w:spacing w:after="200" w:line="276" w:lineRule="auto"/>
        <w:ind w:left="0" w:firstLine="709"/>
        <w:contextualSpacing/>
        <w:jc w:val="both"/>
        <w:rPr>
          <w:rFonts w:ascii="Times New Roman" w:eastAsia="Times New Roman" w:hAnsi="Times New Roman" w:cs="Times New Roman"/>
          <w:noProof/>
          <w:sz w:val="24"/>
          <w:szCs w:val="24"/>
          <w:lang w:eastAsia="ru-RU"/>
        </w:rPr>
      </w:pPr>
      <w:r w:rsidRPr="00916F7C">
        <w:rPr>
          <w:rFonts w:ascii="Times New Roman" w:eastAsia="Times New Roman" w:hAnsi="Times New Roman" w:cs="Times New Roman"/>
          <w:noProof/>
          <w:sz w:val="24"/>
          <w:szCs w:val="24"/>
          <w:lang w:eastAsia="ru-RU"/>
        </w:rPr>
        <w:t>Белов, С. В.  Безопасность жизнедеятельности и защита окружающей среды (техносферная безопасность) в 2 ч. Часть 1 : учебник для среднего профессионального образования / С. В. Белов. — 5-е изд., перераб. и доп. — Москва : Издательство Юрайт, 2022. — 350 с. — (Профессиональное образование). — ISBN 978-5-9916-9962-4. — Текст : электронный // Образовательная платформа Юрайт [сайт]. — URL: https://urait.ru/bcode/472009</w:t>
      </w:r>
    </w:p>
    <w:p w14:paraId="2E8B802A" w14:textId="77777777" w:rsidR="00916F7C" w:rsidRPr="00916F7C" w:rsidRDefault="00916F7C" w:rsidP="007542A0">
      <w:pPr>
        <w:numPr>
          <w:ilvl w:val="0"/>
          <w:numId w:val="29"/>
        </w:numPr>
        <w:tabs>
          <w:tab w:val="left" w:pos="1134"/>
        </w:tabs>
        <w:spacing w:after="200" w:line="276" w:lineRule="auto"/>
        <w:ind w:left="0" w:firstLine="709"/>
        <w:contextualSpacing/>
        <w:jc w:val="both"/>
        <w:rPr>
          <w:rFonts w:ascii="Times New Roman" w:eastAsia="Times New Roman" w:hAnsi="Times New Roman" w:cs="Times New Roman"/>
          <w:noProof/>
          <w:sz w:val="24"/>
          <w:szCs w:val="24"/>
          <w:lang w:eastAsia="ru-RU"/>
        </w:rPr>
      </w:pPr>
      <w:r w:rsidRPr="00916F7C">
        <w:rPr>
          <w:rFonts w:ascii="Times New Roman" w:eastAsia="Times New Roman" w:hAnsi="Times New Roman" w:cs="Times New Roman"/>
          <w:noProof/>
          <w:sz w:val="24"/>
          <w:szCs w:val="24"/>
          <w:lang w:eastAsia="ru-RU"/>
        </w:rPr>
        <w:t>Белов, С. В.  Безопасность жизнедеятельности и защита окружающей среды (техносферная безопасность) в 2 ч. Часть 2 : учебник для среднего профессионального образования / С. В. Белов. — 5-е изд., перераб. и доп. — Москва : Издательство Юрайт, 2022. — 362 с. — (Профессиональное образование). — ISBN 978-5-9916-9964-8. — Текст : электронный // Образовательная платформа Юрайт [сайт]. — URL: https://urait.ru/bcode/492045</w:t>
      </w:r>
    </w:p>
    <w:p w14:paraId="38C0A566" w14:textId="77777777" w:rsidR="00916F7C" w:rsidRPr="00916F7C" w:rsidRDefault="00916F7C" w:rsidP="007542A0">
      <w:pPr>
        <w:numPr>
          <w:ilvl w:val="0"/>
          <w:numId w:val="29"/>
        </w:numPr>
        <w:tabs>
          <w:tab w:val="left" w:pos="1134"/>
        </w:tabs>
        <w:spacing w:after="200" w:line="276" w:lineRule="auto"/>
        <w:ind w:left="0" w:firstLine="709"/>
        <w:contextualSpacing/>
        <w:jc w:val="both"/>
        <w:rPr>
          <w:rFonts w:ascii="Times New Roman" w:eastAsia="Times New Roman" w:hAnsi="Times New Roman" w:cs="Times New Roman"/>
          <w:noProof/>
          <w:sz w:val="24"/>
          <w:szCs w:val="24"/>
          <w:lang w:eastAsia="ru-RU"/>
        </w:rPr>
      </w:pPr>
      <w:r w:rsidRPr="00916F7C">
        <w:rPr>
          <w:rFonts w:ascii="Times New Roman" w:eastAsia="Times New Roman" w:hAnsi="Times New Roman" w:cs="Times New Roman"/>
          <w:noProof/>
          <w:sz w:val="24"/>
          <w:szCs w:val="24"/>
          <w:lang w:eastAsia="ru-RU"/>
        </w:rPr>
        <w:t xml:space="preserve">Каракеян, В. И.  Безопасность жизнедеятельности : учебник и практикум для среднего профессионального образования / В. И. Каракеян, И. М. Никулина. — 3-е изд., перераб. и доп. — Москва : Издательство Юрайт, 2022. — 313 с. — (Профессиональное </w:t>
      </w:r>
      <w:r w:rsidRPr="00916F7C">
        <w:rPr>
          <w:rFonts w:ascii="Times New Roman" w:eastAsia="Times New Roman" w:hAnsi="Times New Roman" w:cs="Times New Roman"/>
          <w:noProof/>
          <w:sz w:val="24"/>
          <w:szCs w:val="24"/>
          <w:lang w:eastAsia="ru-RU"/>
        </w:rPr>
        <w:lastRenderedPageBreak/>
        <w:t>образование). — ISBN 978-5-534-04629-8. — Текст : электронный // Образовательная платформа Юрайт [сайт]. — URL: https://urait.ru/bcode/489671</w:t>
      </w:r>
    </w:p>
    <w:p w14:paraId="5196013C" w14:textId="77777777" w:rsidR="00916F7C" w:rsidRPr="00916F7C" w:rsidRDefault="00916F7C" w:rsidP="007542A0">
      <w:pPr>
        <w:numPr>
          <w:ilvl w:val="0"/>
          <w:numId w:val="29"/>
        </w:numPr>
        <w:tabs>
          <w:tab w:val="left" w:pos="1134"/>
        </w:tabs>
        <w:spacing w:after="200" w:line="276" w:lineRule="auto"/>
        <w:ind w:left="0" w:firstLine="709"/>
        <w:contextualSpacing/>
        <w:jc w:val="both"/>
        <w:rPr>
          <w:rFonts w:ascii="Times New Roman" w:eastAsia="Times New Roman" w:hAnsi="Times New Roman" w:cs="Times New Roman"/>
          <w:bCs/>
          <w:i/>
          <w:iCs/>
          <w:sz w:val="24"/>
          <w:szCs w:val="24"/>
          <w:lang w:eastAsia="ru-RU"/>
        </w:rPr>
      </w:pPr>
      <w:r w:rsidRPr="00916F7C">
        <w:rPr>
          <w:rFonts w:ascii="Times New Roman" w:eastAsia="Times New Roman" w:hAnsi="Times New Roman" w:cs="Times New Roman"/>
          <w:noProof/>
          <w:sz w:val="24"/>
          <w:szCs w:val="24"/>
          <w:lang w:eastAsia="ru-RU"/>
        </w:rPr>
        <w:t>Резчиков, Е. А.  Безопасность жизнедеятельности : учебник для среднего профессионального образования / Е. А. Резчиков, А. В. Рязанцева. — 2-е изд., перераб. и доп. — Москва : Издательство Юрайт, 2022. — 639 с. — (Профессиональное образование). — ISBN 978-5-534-13550-3. — Текст : электронный // Образовательная платформа Юрайт [сайт]. — URL: https://urait.ru/bcode/49588</w:t>
      </w:r>
      <w:r w:rsidRPr="00916F7C">
        <w:rPr>
          <w:rFonts w:ascii="Times New Roman" w:eastAsia="Times New Roman" w:hAnsi="Times New Roman" w:cs="Times New Roman"/>
          <w:b/>
          <w:sz w:val="24"/>
          <w:szCs w:val="24"/>
          <w:lang w:eastAsia="ru-RU"/>
        </w:rPr>
        <w:t xml:space="preserve"> </w:t>
      </w:r>
    </w:p>
    <w:p w14:paraId="02BA4A12" w14:textId="77777777" w:rsidR="00916F7C" w:rsidRPr="00916F7C" w:rsidRDefault="00916F7C" w:rsidP="007542A0">
      <w:pPr>
        <w:numPr>
          <w:ilvl w:val="0"/>
          <w:numId w:val="29"/>
        </w:numPr>
        <w:tabs>
          <w:tab w:val="left" w:pos="1134"/>
        </w:tabs>
        <w:spacing w:after="200" w:line="276" w:lineRule="auto"/>
        <w:ind w:left="0" w:firstLine="709"/>
        <w:contextualSpacing/>
        <w:jc w:val="both"/>
        <w:rPr>
          <w:rFonts w:ascii="Times New Roman" w:eastAsia="Times New Roman" w:hAnsi="Times New Roman" w:cs="Times New Roman"/>
          <w:bCs/>
          <w:i/>
          <w:iCs/>
          <w:sz w:val="24"/>
          <w:szCs w:val="24"/>
          <w:lang w:eastAsia="ru-RU"/>
        </w:rPr>
      </w:pPr>
      <w:r w:rsidRPr="00916F7C">
        <w:rPr>
          <w:rFonts w:ascii="Times New Roman" w:eastAsia="Times New Roman" w:hAnsi="Times New Roman" w:cs="Times New Roman"/>
          <w:noProof/>
          <w:sz w:val="24"/>
          <w:szCs w:val="24"/>
          <w:lang w:eastAsia="ru-RU"/>
        </w:rPr>
        <w:t xml:space="preserve">Сапронов Ю.Г., Занина И. А. Безопасность жизнедеятельности: ЭУМК — URL: </w:t>
      </w:r>
      <w:hyperlink r:id="rId17" w:history="1">
        <w:r w:rsidRPr="00916F7C">
          <w:rPr>
            <w:rFonts w:ascii="Times New Roman" w:eastAsia="Times New Roman" w:hAnsi="Times New Roman" w:cs="Times New Roman"/>
            <w:noProof/>
            <w:color w:val="0563C1" w:themeColor="hyperlink"/>
            <w:sz w:val="24"/>
            <w:szCs w:val="24"/>
            <w:u w:val="single"/>
            <w:lang w:eastAsia="ru-RU"/>
          </w:rPr>
          <w:t>https://academia-moscow.ru/catalogue/5411/413492/</w:t>
        </w:r>
      </w:hyperlink>
    </w:p>
    <w:p w14:paraId="3FB83DE6" w14:textId="77777777" w:rsidR="00916F7C" w:rsidRPr="00916F7C" w:rsidRDefault="00916F7C" w:rsidP="00916F7C">
      <w:pPr>
        <w:spacing w:line="276" w:lineRule="auto"/>
        <w:ind w:firstLine="709"/>
        <w:contextualSpacing/>
        <w:rPr>
          <w:rFonts w:ascii="Times New Roman" w:eastAsia="Times New Roman" w:hAnsi="Times New Roman" w:cs="Times New Roman"/>
          <w:b/>
          <w:sz w:val="24"/>
          <w:szCs w:val="24"/>
          <w:lang w:eastAsia="ru-RU"/>
        </w:rPr>
      </w:pPr>
    </w:p>
    <w:p w14:paraId="1A2B8497" w14:textId="77777777" w:rsidR="00916F7C" w:rsidRPr="00916F7C" w:rsidRDefault="00916F7C" w:rsidP="00916F7C">
      <w:pPr>
        <w:spacing w:line="276" w:lineRule="auto"/>
        <w:ind w:firstLine="709"/>
        <w:contextualSpacing/>
        <w:rPr>
          <w:rFonts w:ascii="Times New Roman" w:eastAsia="Times New Roman" w:hAnsi="Times New Roman" w:cs="Times New Roman"/>
          <w:b/>
          <w:sz w:val="24"/>
          <w:szCs w:val="24"/>
          <w:lang w:eastAsia="ru-RU"/>
        </w:rPr>
      </w:pPr>
      <w:r w:rsidRPr="00916F7C">
        <w:rPr>
          <w:rFonts w:ascii="Times New Roman" w:eastAsia="Times New Roman" w:hAnsi="Times New Roman" w:cs="Times New Roman"/>
          <w:b/>
          <w:sz w:val="24"/>
          <w:szCs w:val="24"/>
          <w:lang w:eastAsia="ru-RU"/>
        </w:rPr>
        <w:t>3.2.3. Дополнительные источники</w:t>
      </w:r>
    </w:p>
    <w:p w14:paraId="128A4BC8" w14:textId="77777777" w:rsidR="00916F7C" w:rsidRPr="00916F7C" w:rsidRDefault="00916F7C" w:rsidP="007542A0">
      <w:pPr>
        <w:numPr>
          <w:ilvl w:val="0"/>
          <w:numId w:val="30"/>
        </w:numPr>
        <w:tabs>
          <w:tab w:val="left" w:pos="1134"/>
        </w:tabs>
        <w:spacing w:after="200" w:line="276" w:lineRule="auto"/>
        <w:ind w:left="142" w:firstLine="567"/>
        <w:contextualSpacing/>
        <w:jc w:val="both"/>
        <w:rPr>
          <w:rFonts w:ascii="Times New Roman" w:eastAsia="Times New Roman" w:hAnsi="Times New Roman" w:cs="Times New Roman"/>
          <w:noProof/>
          <w:sz w:val="24"/>
          <w:szCs w:val="24"/>
          <w:lang w:eastAsia="ru-RU"/>
        </w:rPr>
      </w:pPr>
      <w:r w:rsidRPr="00916F7C">
        <w:rPr>
          <w:rFonts w:ascii="Times New Roman" w:eastAsia="Times New Roman" w:hAnsi="Times New Roman" w:cs="Times New Roman"/>
          <w:noProof/>
          <w:sz w:val="24"/>
          <w:szCs w:val="24"/>
          <w:lang w:eastAsia="ru-RU"/>
        </w:rPr>
        <w:t xml:space="preserve"> Портал ГАРАНТ.РУ (Garant.ru): информационно-правовой портал [Электронный ресурс]. — Режим доступа: https://www.garant.ru/</w:t>
      </w:r>
    </w:p>
    <w:p w14:paraId="5E89F09A" w14:textId="77777777" w:rsidR="00916F7C" w:rsidRPr="00916F7C" w:rsidRDefault="00916F7C" w:rsidP="00916F7C">
      <w:pPr>
        <w:keepNext/>
        <w:spacing w:after="120"/>
        <w:jc w:val="center"/>
        <w:outlineLvl w:val="0"/>
        <w:rPr>
          <w:rFonts w:ascii="Times New Roman" w:eastAsia="Segoe UI" w:hAnsi="Times New Roman" w:cs="Times New Roman"/>
          <w:caps/>
          <w:kern w:val="32"/>
          <w:sz w:val="24"/>
          <w:szCs w:val="24"/>
          <w:lang w:eastAsia="x-none"/>
        </w:rPr>
      </w:pPr>
      <w:r w:rsidRPr="00916F7C">
        <w:rPr>
          <w:rFonts w:ascii="Times New Roman" w:eastAsia="Times New Roman" w:hAnsi="Times New Roman" w:cs="Times New Roman"/>
          <w:b/>
          <w:sz w:val="24"/>
          <w:szCs w:val="24"/>
          <w:lang w:eastAsia="ru-RU"/>
        </w:rPr>
        <w:br w:type="page"/>
      </w:r>
      <w:bookmarkStart w:id="59" w:name="_Toc167442615"/>
      <w:r w:rsidRPr="00916F7C">
        <w:rPr>
          <w:rFonts w:ascii="Times New Roman" w:eastAsia="Segoe UI" w:hAnsi="Times New Roman" w:cs="Times New Roman"/>
          <w:b/>
          <w:bCs/>
          <w:caps/>
          <w:kern w:val="32"/>
          <w:sz w:val="24"/>
          <w:szCs w:val="24"/>
          <w:lang w:val="x-none" w:eastAsia="x-none"/>
        </w:rPr>
        <w:lastRenderedPageBreak/>
        <w:t xml:space="preserve">4. Контроль и оценка результатов </w:t>
      </w:r>
      <w:r w:rsidRPr="00916F7C">
        <w:rPr>
          <w:rFonts w:ascii="Times New Roman" w:eastAsia="Segoe UI" w:hAnsi="Times New Roman" w:cs="Times New Roman"/>
          <w:b/>
          <w:bCs/>
          <w:caps/>
          <w:kern w:val="32"/>
          <w:sz w:val="24"/>
          <w:szCs w:val="24"/>
          <w:lang w:val="x-none" w:eastAsia="x-none"/>
        </w:rPr>
        <w:br/>
        <w:t xml:space="preserve">освоения </w:t>
      </w:r>
      <w:r w:rsidRPr="00916F7C">
        <w:rPr>
          <w:rFonts w:ascii="Times New Roman" w:eastAsia="Segoe UI" w:hAnsi="Times New Roman" w:cs="Times New Roman"/>
          <w:b/>
          <w:bCs/>
          <w:caps/>
          <w:kern w:val="32"/>
          <w:sz w:val="24"/>
          <w:szCs w:val="24"/>
          <w:lang w:eastAsia="x-none"/>
        </w:rPr>
        <w:t>ДИСЦИПЛИНЫ</w:t>
      </w:r>
      <w:bookmarkEnd w:id="59"/>
    </w:p>
    <w:p w14:paraId="6CE01F95" w14:textId="77777777" w:rsidR="00916F7C" w:rsidRPr="00916F7C" w:rsidRDefault="00916F7C" w:rsidP="00916F7C">
      <w:pPr>
        <w:ind w:left="284" w:firstLine="567"/>
        <w:jc w:val="both"/>
        <w:rPr>
          <w:rFonts w:ascii="Times New Roman" w:eastAsia="Times New Roman" w:hAnsi="Times New Roman" w:cs="Times New Roman"/>
          <w:sz w:val="24"/>
          <w:szCs w:val="24"/>
          <w:lang w:eastAsia="ru-RU"/>
        </w:rPr>
      </w:pPr>
      <w:r w:rsidRPr="00916F7C">
        <w:rPr>
          <w:rFonts w:ascii="Times New Roman" w:eastAsia="Times New Roman" w:hAnsi="Times New Roman" w:cs="Times New Roman"/>
          <w:b/>
          <w:sz w:val="24"/>
          <w:szCs w:val="24"/>
          <w:lang w:eastAsia="ru-RU"/>
        </w:rPr>
        <w:t>Контроль</w:t>
      </w:r>
      <w:r w:rsidRPr="00916F7C">
        <w:rPr>
          <w:rFonts w:ascii="Times New Roman" w:eastAsia="Times New Roman" w:hAnsi="Times New Roman" w:cs="Times New Roman"/>
          <w:sz w:val="24"/>
          <w:szCs w:val="24"/>
          <w:lang w:eastAsia="ru-RU"/>
        </w:rPr>
        <w:t xml:space="preserve"> </w:t>
      </w:r>
      <w:r w:rsidRPr="00916F7C">
        <w:rPr>
          <w:rFonts w:ascii="Times New Roman" w:eastAsia="Times New Roman" w:hAnsi="Times New Roman" w:cs="Times New Roman"/>
          <w:b/>
          <w:sz w:val="24"/>
          <w:szCs w:val="24"/>
          <w:lang w:eastAsia="ru-RU"/>
        </w:rPr>
        <w:t>и оценка</w:t>
      </w:r>
      <w:r w:rsidRPr="00916F7C">
        <w:rPr>
          <w:rFonts w:ascii="Times New Roman" w:eastAsia="Times New Roman" w:hAnsi="Times New Roman" w:cs="Times New Roman"/>
          <w:sz w:val="24"/>
          <w:szCs w:val="24"/>
          <w:lang w:eastAsia="ru-RU"/>
        </w:rPr>
        <w:t xml:space="preserve"> результатов освоения учебной дисциплины осуществляется преподавателем в процессе проведения практических занятий тестирования, а также выполнения обучающимися индивидуальных заданий, проектов, исследований.</w:t>
      </w:r>
    </w:p>
    <w:p w14:paraId="6D287696" w14:textId="77777777" w:rsidR="00916F7C" w:rsidRPr="00916F7C" w:rsidRDefault="00916F7C" w:rsidP="00916F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center"/>
        <w:rPr>
          <w:rFonts w:ascii="Times New Roman" w:hAnsi="Times New Roman"/>
          <w:b/>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4"/>
        <w:gridCol w:w="3112"/>
      </w:tblGrid>
      <w:tr w:rsidR="00916F7C" w:rsidRPr="00916F7C" w14:paraId="44CA7423" w14:textId="77777777" w:rsidTr="00AD5821">
        <w:trPr>
          <w:trHeight w:val="519"/>
        </w:trPr>
        <w:tc>
          <w:tcPr>
            <w:tcW w:w="1543" w:type="pct"/>
            <w:vAlign w:val="center"/>
          </w:tcPr>
          <w:p w14:paraId="445A4237" w14:textId="77777777" w:rsidR="00916F7C" w:rsidRPr="00916F7C" w:rsidRDefault="00916F7C" w:rsidP="00916F7C">
            <w:pPr>
              <w:suppressAutoHyphens/>
              <w:spacing w:line="276" w:lineRule="auto"/>
              <w:contextualSpacing/>
              <w:jc w:val="center"/>
              <w:rPr>
                <w:rFonts w:ascii="Times New Roman" w:hAnsi="Times New Roman" w:cs="Times New Roman"/>
                <w:b/>
                <w:iCs/>
                <w:sz w:val="24"/>
                <w:szCs w:val="24"/>
              </w:rPr>
            </w:pPr>
            <w:r w:rsidRPr="00916F7C">
              <w:rPr>
                <w:rFonts w:ascii="Times New Roman" w:hAnsi="Times New Roman" w:cs="Times New Roman"/>
                <w:b/>
                <w:iCs/>
                <w:sz w:val="24"/>
                <w:szCs w:val="24"/>
              </w:rPr>
              <w:t>Результаты обучения</w:t>
            </w:r>
          </w:p>
        </w:tc>
        <w:tc>
          <w:tcPr>
            <w:tcW w:w="1840" w:type="pct"/>
            <w:vAlign w:val="center"/>
          </w:tcPr>
          <w:p w14:paraId="55AB1D35" w14:textId="77777777" w:rsidR="00916F7C" w:rsidRPr="00916F7C" w:rsidRDefault="00916F7C" w:rsidP="00916F7C">
            <w:pPr>
              <w:suppressAutoHyphens/>
              <w:spacing w:line="276" w:lineRule="auto"/>
              <w:contextualSpacing/>
              <w:jc w:val="center"/>
              <w:rPr>
                <w:rFonts w:ascii="Times New Roman" w:hAnsi="Times New Roman" w:cs="Times New Roman"/>
                <w:b/>
                <w:sz w:val="24"/>
                <w:szCs w:val="24"/>
              </w:rPr>
            </w:pPr>
            <w:r w:rsidRPr="00916F7C">
              <w:rPr>
                <w:rFonts w:ascii="Times New Roman" w:hAnsi="Times New Roman" w:cs="Times New Roman"/>
                <w:b/>
                <w:iCs/>
                <w:sz w:val="24"/>
                <w:szCs w:val="24"/>
              </w:rPr>
              <w:t>Показатели освоенности компетенций</w:t>
            </w:r>
          </w:p>
        </w:tc>
        <w:tc>
          <w:tcPr>
            <w:tcW w:w="1616" w:type="pct"/>
            <w:vAlign w:val="center"/>
          </w:tcPr>
          <w:p w14:paraId="208C634E" w14:textId="77777777" w:rsidR="00916F7C" w:rsidRPr="00916F7C" w:rsidRDefault="00916F7C" w:rsidP="00916F7C">
            <w:pPr>
              <w:suppressAutoHyphens/>
              <w:spacing w:line="276" w:lineRule="auto"/>
              <w:contextualSpacing/>
              <w:jc w:val="center"/>
              <w:rPr>
                <w:rFonts w:ascii="Times New Roman" w:hAnsi="Times New Roman" w:cs="Times New Roman"/>
                <w:b/>
                <w:sz w:val="24"/>
                <w:szCs w:val="24"/>
              </w:rPr>
            </w:pPr>
            <w:r w:rsidRPr="00916F7C">
              <w:rPr>
                <w:rFonts w:ascii="Times New Roman" w:hAnsi="Times New Roman" w:cs="Times New Roman"/>
                <w:b/>
                <w:sz w:val="24"/>
                <w:szCs w:val="24"/>
              </w:rPr>
              <w:t>Методы оценки</w:t>
            </w:r>
          </w:p>
        </w:tc>
      </w:tr>
      <w:tr w:rsidR="00916F7C" w:rsidRPr="00916F7C" w14:paraId="0C18ED31" w14:textId="77777777" w:rsidTr="00AD5821">
        <w:trPr>
          <w:trHeight w:val="698"/>
        </w:trPr>
        <w:tc>
          <w:tcPr>
            <w:tcW w:w="1543" w:type="pct"/>
          </w:tcPr>
          <w:p w14:paraId="25D64386" w14:textId="77777777" w:rsidR="00916F7C" w:rsidRPr="00916F7C" w:rsidRDefault="00916F7C" w:rsidP="00916F7C">
            <w:pPr>
              <w:suppressAutoHyphens/>
              <w:contextualSpacing/>
              <w:rPr>
                <w:rFonts w:ascii="Times New Roman" w:hAnsi="Times New Roman" w:cs="Times New Roman"/>
                <w:b/>
                <w:noProof/>
                <w:sz w:val="24"/>
                <w:szCs w:val="24"/>
              </w:rPr>
            </w:pPr>
            <w:r w:rsidRPr="00916F7C">
              <w:rPr>
                <w:rFonts w:ascii="Times New Roman" w:hAnsi="Times New Roman" w:cs="Times New Roman"/>
                <w:b/>
                <w:noProof/>
                <w:sz w:val="24"/>
                <w:szCs w:val="24"/>
              </w:rPr>
              <w:t>Уметь:</w:t>
            </w:r>
          </w:p>
          <w:p w14:paraId="27E9393B" w14:textId="77777777" w:rsidR="00916F7C" w:rsidRPr="00916F7C" w:rsidRDefault="00916F7C" w:rsidP="00916F7C">
            <w:pPr>
              <w:rPr>
                <w:rFonts w:ascii="Times New Roman" w:hAnsi="Times New Roman" w:cs="Times New Roman"/>
                <w:bCs/>
                <w:sz w:val="24"/>
                <w:szCs w:val="24"/>
              </w:rPr>
            </w:pPr>
            <w:r w:rsidRPr="00916F7C">
              <w:rPr>
                <w:rFonts w:ascii="Times New Roman" w:hAnsi="Times New Roman"/>
              </w:rPr>
              <w:t>грамотно излагать свои мысли и оформлять документы по профессиональной тематике на государственном языке</w:t>
            </w:r>
            <w:r w:rsidRPr="00916F7C">
              <w:rPr>
                <w:rFonts w:ascii="Times New Roman" w:hAnsi="Times New Roman" w:cs="Times New Roman"/>
                <w:bCs/>
                <w:sz w:val="24"/>
                <w:szCs w:val="24"/>
              </w:rPr>
              <w:t>;</w:t>
            </w:r>
          </w:p>
          <w:p w14:paraId="39456633" w14:textId="77777777" w:rsidR="00916F7C" w:rsidRPr="00916F7C" w:rsidRDefault="00916F7C" w:rsidP="00916F7C">
            <w:pPr>
              <w:suppressAutoHyphens/>
              <w:contextualSpacing/>
              <w:rPr>
                <w:rFonts w:ascii="Times New Roman" w:hAnsi="Times New Roman" w:cs="Times New Roman"/>
                <w:i/>
                <w:sz w:val="24"/>
                <w:szCs w:val="24"/>
              </w:rPr>
            </w:pPr>
            <w:r w:rsidRPr="00916F7C">
              <w:rPr>
                <w:rFonts w:ascii="Times New Roman" w:hAnsi="Times New Roman"/>
              </w:rPr>
              <w:t>проявлять толерантность в рабочем коллективе</w:t>
            </w:r>
            <w:r w:rsidRPr="00916F7C">
              <w:rPr>
                <w:rFonts w:ascii="Times New Roman" w:hAnsi="Times New Roman" w:cs="Times New Roman"/>
                <w:noProof/>
                <w:sz w:val="24"/>
                <w:szCs w:val="24"/>
              </w:rPr>
              <w:t xml:space="preserve"> </w:t>
            </w:r>
          </w:p>
          <w:p w14:paraId="366E7D3B" w14:textId="77777777" w:rsidR="00916F7C" w:rsidRPr="00916F7C" w:rsidRDefault="00916F7C" w:rsidP="00916F7C">
            <w:pPr>
              <w:suppressAutoHyphens/>
              <w:contextualSpacing/>
              <w:rPr>
                <w:noProof/>
                <w:sz w:val="24"/>
                <w:szCs w:val="24"/>
              </w:rPr>
            </w:pPr>
            <w:r w:rsidRPr="00916F7C">
              <w:rPr>
                <w:rFonts w:ascii="Times New Roman" w:hAnsi="Times New Roman"/>
              </w:rPr>
              <w:t>проявлять гражданско-патриотическую позицию</w:t>
            </w:r>
            <w:r w:rsidRPr="00916F7C">
              <w:rPr>
                <w:noProof/>
                <w:sz w:val="24"/>
                <w:szCs w:val="24"/>
              </w:rPr>
              <w:t>;</w:t>
            </w:r>
          </w:p>
          <w:p w14:paraId="47C71DF2" w14:textId="77777777" w:rsidR="00916F7C" w:rsidRPr="00916F7C" w:rsidRDefault="00916F7C" w:rsidP="00916F7C">
            <w:pPr>
              <w:suppressAutoHyphens/>
              <w:contextualSpacing/>
              <w:rPr>
                <w:rFonts w:ascii="Times New Roman" w:hAnsi="Times New Roman"/>
              </w:rPr>
            </w:pPr>
            <w:r w:rsidRPr="00916F7C">
              <w:rPr>
                <w:rFonts w:ascii="Times New Roman" w:hAnsi="Times New Roman"/>
              </w:rPr>
              <w:t>демонстрировать осознанное поведение;</w:t>
            </w:r>
          </w:p>
          <w:p w14:paraId="3CD49AC4" w14:textId="77777777" w:rsidR="00916F7C" w:rsidRPr="00916F7C" w:rsidRDefault="00916F7C" w:rsidP="00916F7C">
            <w:pPr>
              <w:suppressAutoHyphens/>
              <w:contextualSpacing/>
              <w:rPr>
                <w:rFonts w:ascii="Times New Roman" w:hAnsi="Times New Roman"/>
              </w:rPr>
            </w:pPr>
            <w:r w:rsidRPr="00916F7C">
              <w:rPr>
                <w:rFonts w:ascii="Times New Roman" w:hAnsi="Times New Roman"/>
              </w:rPr>
              <w:t>описывать значимость своей специальности;</w:t>
            </w:r>
          </w:p>
          <w:p w14:paraId="4342207A" w14:textId="77777777" w:rsidR="00916F7C" w:rsidRPr="00916F7C" w:rsidRDefault="00916F7C" w:rsidP="00916F7C">
            <w:pPr>
              <w:rPr>
                <w:rFonts w:ascii="Times New Roman" w:hAnsi="Times New Roman"/>
              </w:rPr>
            </w:pPr>
            <w:r w:rsidRPr="00916F7C">
              <w:rPr>
                <w:rFonts w:ascii="Times New Roman" w:hAnsi="Times New Roman"/>
              </w:rPr>
              <w:t>соблюдать нормы экологической безопасности;</w:t>
            </w:r>
          </w:p>
          <w:p w14:paraId="5AE4C8E7" w14:textId="77777777" w:rsidR="00916F7C" w:rsidRPr="00916F7C" w:rsidRDefault="00916F7C" w:rsidP="00916F7C">
            <w:pPr>
              <w:rPr>
                <w:rFonts w:ascii="Times New Roman" w:hAnsi="Times New Roman"/>
              </w:rPr>
            </w:pPr>
            <w:r w:rsidRPr="00916F7C">
              <w:rPr>
                <w:rFonts w:ascii="Times New Roman" w:hAnsi="Times New Roman"/>
              </w:rPr>
              <w:t>эффективно действовать в чрезвычайных ситуациях;</w:t>
            </w:r>
          </w:p>
          <w:p w14:paraId="15FC24EE" w14:textId="77777777" w:rsidR="00916F7C" w:rsidRPr="00916F7C" w:rsidRDefault="00916F7C" w:rsidP="00916F7C">
            <w:pPr>
              <w:rPr>
                <w:rFonts w:ascii="Times New Roman" w:hAnsi="Times New Roman"/>
              </w:rPr>
            </w:pPr>
            <w:r w:rsidRPr="00916F7C">
              <w:rPr>
                <w:rFonts w:ascii="Times New Roman" w:hAnsi="Times New Roman"/>
              </w:rPr>
              <w:t>использовать физкультурно-оздоровительную деятельность для укрепления здоровья, достижения жизненных и профессиональных целей;</w:t>
            </w:r>
          </w:p>
          <w:p w14:paraId="05217E3B" w14:textId="77777777" w:rsidR="00916F7C" w:rsidRPr="00916F7C" w:rsidRDefault="00916F7C" w:rsidP="00916F7C">
            <w:pPr>
              <w:rPr>
                <w:rFonts w:ascii="Times New Roman" w:hAnsi="Times New Roman" w:cs="Times New Roman"/>
                <w:i/>
                <w:sz w:val="24"/>
                <w:szCs w:val="24"/>
              </w:rPr>
            </w:pPr>
            <w:r w:rsidRPr="00916F7C">
              <w:rPr>
                <w:rFonts w:ascii="Times New Roman" w:hAnsi="Times New Roman"/>
              </w:rPr>
              <w:t>пользоваться средствами профилактики перенапряжения, характерными для данной специальности</w:t>
            </w:r>
          </w:p>
        </w:tc>
        <w:tc>
          <w:tcPr>
            <w:tcW w:w="1840" w:type="pct"/>
          </w:tcPr>
          <w:p w14:paraId="70F440A6" w14:textId="77777777" w:rsidR="00916F7C" w:rsidRPr="00916F7C" w:rsidRDefault="00916F7C" w:rsidP="00916F7C">
            <w:pPr>
              <w:rPr>
                <w:rFonts w:ascii="Times New Roman" w:hAnsi="Times New Roman" w:cs="Times New Roman"/>
                <w:bCs/>
                <w:sz w:val="24"/>
                <w:szCs w:val="24"/>
              </w:rPr>
            </w:pPr>
            <w:r w:rsidRPr="00916F7C">
              <w:rPr>
                <w:rFonts w:ascii="Times New Roman" w:hAnsi="Times New Roman"/>
              </w:rPr>
              <w:t>грамотно излагает свои мысли и оформлять документы по профессиональной тематике на государственном языке</w:t>
            </w:r>
            <w:r w:rsidRPr="00916F7C">
              <w:rPr>
                <w:rFonts w:ascii="Times New Roman" w:hAnsi="Times New Roman" w:cs="Times New Roman"/>
                <w:bCs/>
                <w:sz w:val="24"/>
                <w:szCs w:val="24"/>
              </w:rPr>
              <w:t>;</w:t>
            </w:r>
          </w:p>
          <w:p w14:paraId="65610861" w14:textId="77777777" w:rsidR="00916F7C" w:rsidRPr="00916F7C" w:rsidRDefault="00916F7C" w:rsidP="00916F7C">
            <w:pPr>
              <w:suppressAutoHyphens/>
              <w:contextualSpacing/>
              <w:rPr>
                <w:rFonts w:ascii="Times New Roman" w:hAnsi="Times New Roman" w:cs="Times New Roman"/>
                <w:i/>
                <w:sz w:val="24"/>
                <w:szCs w:val="24"/>
              </w:rPr>
            </w:pPr>
            <w:r w:rsidRPr="00916F7C">
              <w:rPr>
                <w:rFonts w:ascii="Times New Roman" w:hAnsi="Times New Roman"/>
              </w:rPr>
              <w:t>проявляет толерантность в рабочем коллективе</w:t>
            </w:r>
            <w:r w:rsidRPr="00916F7C">
              <w:rPr>
                <w:rFonts w:ascii="Times New Roman" w:hAnsi="Times New Roman" w:cs="Times New Roman"/>
                <w:noProof/>
                <w:sz w:val="24"/>
                <w:szCs w:val="24"/>
              </w:rPr>
              <w:t xml:space="preserve"> </w:t>
            </w:r>
          </w:p>
          <w:p w14:paraId="568B569D" w14:textId="77777777" w:rsidR="00916F7C" w:rsidRPr="00916F7C" w:rsidRDefault="00916F7C" w:rsidP="00916F7C">
            <w:pPr>
              <w:suppressAutoHyphens/>
              <w:contextualSpacing/>
              <w:rPr>
                <w:noProof/>
                <w:sz w:val="24"/>
                <w:szCs w:val="24"/>
              </w:rPr>
            </w:pPr>
            <w:r w:rsidRPr="00916F7C">
              <w:rPr>
                <w:rFonts w:ascii="Times New Roman" w:hAnsi="Times New Roman"/>
              </w:rPr>
              <w:t>проявлять гражданско-патриотическую позицию</w:t>
            </w:r>
            <w:r w:rsidRPr="00916F7C">
              <w:rPr>
                <w:noProof/>
                <w:sz w:val="24"/>
                <w:szCs w:val="24"/>
              </w:rPr>
              <w:t>;</w:t>
            </w:r>
          </w:p>
          <w:p w14:paraId="3A86BC06" w14:textId="77777777" w:rsidR="00916F7C" w:rsidRPr="00916F7C" w:rsidRDefault="00916F7C" w:rsidP="00916F7C">
            <w:pPr>
              <w:suppressAutoHyphens/>
              <w:contextualSpacing/>
              <w:rPr>
                <w:rFonts w:ascii="Times New Roman" w:hAnsi="Times New Roman"/>
              </w:rPr>
            </w:pPr>
            <w:r w:rsidRPr="00916F7C">
              <w:rPr>
                <w:rFonts w:ascii="Times New Roman" w:hAnsi="Times New Roman"/>
              </w:rPr>
              <w:t>демонстрируеть осознанное поведение;</w:t>
            </w:r>
          </w:p>
          <w:p w14:paraId="5DE7F6BD" w14:textId="77777777" w:rsidR="00916F7C" w:rsidRPr="00916F7C" w:rsidRDefault="00916F7C" w:rsidP="00916F7C">
            <w:pPr>
              <w:suppressAutoHyphens/>
              <w:contextualSpacing/>
              <w:rPr>
                <w:rFonts w:ascii="Times New Roman" w:hAnsi="Times New Roman"/>
              </w:rPr>
            </w:pPr>
            <w:r w:rsidRPr="00916F7C">
              <w:rPr>
                <w:rFonts w:ascii="Times New Roman" w:hAnsi="Times New Roman"/>
              </w:rPr>
              <w:t>описывает значимость своей специальности;</w:t>
            </w:r>
          </w:p>
          <w:p w14:paraId="26F19238" w14:textId="77777777" w:rsidR="00916F7C" w:rsidRPr="00916F7C" w:rsidRDefault="00916F7C" w:rsidP="00916F7C">
            <w:pPr>
              <w:rPr>
                <w:rFonts w:ascii="Times New Roman" w:hAnsi="Times New Roman"/>
              </w:rPr>
            </w:pPr>
            <w:r w:rsidRPr="00916F7C">
              <w:rPr>
                <w:rFonts w:ascii="Times New Roman" w:hAnsi="Times New Roman"/>
              </w:rPr>
              <w:t>соблюдает нормы экологической безопасности;</w:t>
            </w:r>
          </w:p>
          <w:p w14:paraId="1C8334DB" w14:textId="77777777" w:rsidR="00916F7C" w:rsidRPr="00916F7C" w:rsidRDefault="00916F7C" w:rsidP="00916F7C">
            <w:pPr>
              <w:rPr>
                <w:rFonts w:ascii="Times New Roman" w:hAnsi="Times New Roman"/>
              </w:rPr>
            </w:pPr>
            <w:r w:rsidRPr="00916F7C">
              <w:rPr>
                <w:rFonts w:ascii="Times New Roman" w:hAnsi="Times New Roman"/>
              </w:rPr>
              <w:t>эффективно действует в чрезвычайных ситуациях;</w:t>
            </w:r>
          </w:p>
          <w:p w14:paraId="708F661C" w14:textId="77777777" w:rsidR="00916F7C" w:rsidRPr="00916F7C" w:rsidRDefault="00916F7C" w:rsidP="00916F7C">
            <w:pPr>
              <w:rPr>
                <w:rFonts w:ascii="Times New Roman" w:hAnsi="Times New Roman"/>
              </w:rPr>
            </w:pPr>
            <w:r w:rsidRPr="00916F7C">
              <w:rPr>
                <w:rFonts w:ascii="Times New Roman" w:hAnsi="Times New Roman"/>
              </w:rPr>
              <w:t>использует физкультурно-оздоровительную деятельность для укрепления здоровья, достижения жизненных и профессиональных целей;</w:t>
            </w:r>
          </w:p>
          <w:p w14:paraId="484D34FC" w14:textId="77777777" w:rsidR="00916F7C" w:rsidRPr="00916F7C" w:rsidRDefault="00916F7C" w:rsidP="00916F7C">
            <w:pPr>
              <w:suppressAutoHyphens/>
              <w:spacing w:line="276" w:lineRule="auto"/>
              <w:contextualSpacing/>
              <w:rPr>
                <w:rFonts w:ascii="Times New Roman" w:hAnsi="Times New Roman" w:cs="Times New Roman"/>
                <w:i/>
                <w:sz w:val="24"/>
                <w:szCs w:val="24"/>
              </w:rPr>
            </w:pPr>
            <w:r w:rsidRPr="00916F7C">
              <w:rPr>
                <w:rFonts w:ascii="Times New Roman" w:hAnsi="Times New Roman"/>
              </w:rPr>
              <w:t>пользуется средствами профилактики перенапряжения, характерными для данной специальности</w:t>
            </w:r>
          </w:p>
        </w:tc>
        <w:tc>
          <w:tcPr>
            <w:tcW w:w="1616" w:type="pct"/>
          </w:tcPr>
          <w:p w14:paraId="54F68847" w14:textId="77777777" w:rsidR="00916F7C" w:rsidRPr="00916F7C" w:rsidRDefault="00916F7C" w:rsidP="00916F7C">
            <w:pPr>
              <w:suppressAutoHyphens/>
              <w:contextualSpacing/>
              <w:rPr>
                <w:rFonts w:ascii="Times New Roman" w:hAnsi="Times New Roman" w:cs="Times New Roman"/>
                <w:sz w:val="24"/>
                <w:szCs w:val="24"/>
              </w:rPr>
            </w:pPr>
            <w:r w:rsidRPr="00916F7C">
              <w:rPr>
                <w:rFonts w:ascii="Times New Roman" w:hAnsi="Times New Roman" w:cs="Times New Roman"/>
                <w:sz w:val="24"/>
                <w:szCs w:val="24"/>
              </w:rPr>
              <w:t>Экспертное наблюдение выполнения практических работ и видов работ по практике</w:t>
            </w:r>
          </w:p>
          <w:p w14:paraId="10D6F8BE" w14:textId="77777777" w:rsidR="00916F7C" w:rsidRPr="00916F7C" w:rsidRDefault="00916F7C" w:rsidP="00916F7C">
            <w:pPr>
              <w:suppressAutoHyphens/>
              <w:contextualSpacing/>
              <w:rPr>
                <w:rFonts w:ascii="Times New Roman" w:hAnsi="Times New Roman" w:cs="Times New Roman"/>
                <w:sz w:val="24"/>
                <w:szCs w:val="24"/>
              </w:rPr>
            </w:pPr>
            <w:r w:rsidRPr="00916F7C">
              <w:rPr>
                <w:rFonts w:ascii="Times New Roman" w:hAnsi="Times New Roman" w:cs="Times New Roman"/>
                <w:sz w:val="24"/>
                <w:szCs w:val="24"/>
              </w:rPr>
              <w:t xml:space="preserve"> тестирование, контрольные работы</w:t>
            </w:r>
          </w:p>
          <w:p w14:paraId="2211488C" w14:textId="77777777" w:rsidR="00916F7C" w:rsidRPr="00916F7C" w:rsidRDefault="00916F7C" w:rsidP="00916F7C">
            <w:pPr>
              <w:suppressAutoHyphens/>
              <w:contextualSpacing/>
              <w:rPr>
                <w:rFonts w:ascii="Times New Roman" w:hAnsi="Times New Roman" w:cs="Times New Roman"/>
                <w:i/>
                <w:sz w:val="24"/>
                <w:szCs w:val="24"/>
              </w:rPr>
            </w:pPr>
            <w:r w:rsidRPr="00916F7C">
              <w:rPr>
                <w:rFonts w:ascii="Times New Roman" w:hAnsi="Times New Roman" w:cs="Times New Roman"/>
                <w:sz w:val="24"/>
                <w:szCs w:val="24"/>
              </w:rPr>
              <w:t>Промежуточная аттестация</w:t>
            </w:r>
          </w:p>
        </w:tc>
      </w:tr>
      <w:tr w:rsidR="00916F7C" w:rsidRPr="00916F7C" w14:paraId="0C404607" w14:textId="77777777" w:rsidTr="00AD5821">
        <w:trPr>
          <w:trHeight w:val="698"/>
        </w:trPr>
        <w:tc>
          <w:tcPr>
            <w:tcW w:w="1543" w:type="pct"/>
          </w:tcPr>
          <w:p w14:paraId="33502B79" w14:textId="77777777" w:rsidR="00916F7C" w:rsidRPr="00916F7C" w:rsidRDefault="00916F7C" w:rsidP="00916F7C">
            <w:pPr>
              <w:rPr>
                <w:rFonts w:ascii="Times New Roman" w:hAnsi="Times New Roman"/>
                <w:b/>
              </w:rPr>
            </w:pPr>
            <w:r w:rsidRPr="00916F7C">
              <w:rPr>
                <w:rFonts w:ascii="Times New Roman" w:hAnsi="Times New Roman"/>
                <w:b/>
              </w:rPr>
              <w:t>Знать:</w:t>
            </w:r>
          </w:p>
          <w:p w14:paraId="25A07D0D" w14:textId="77777777" w:rsidR="00916F7C" w:rsidRPr="00916F7C" w:rsidRDefault="00916F7C" w:rsidP="00916F7C">
            <w:pPr>
              <w:rPr>
                <w:rFonts w:ascii="Times New Roman" w:hAnsi="Times New Roman"/>
              </w:rPr>
            </w:pPr>
            <w:r w:rsidRPr="00916F7C">
              <w:rPr>
                <w:rFonts w:ascii="Times New Roman" w:hAnsi="Times New Roman"/>
              </w:rPr>
              <w:t xml:space="preserve">правила оформления документов; </w:t>
            </w:r>
          </w:p>
          <w:p w14:paraId="18EA2920" w14:textId="77777777" w:rsidR="00916F7C" w:rsidRPr="00916F7C" w:rsidRDefault="00916F7C" w:rsidP="00916F7C">
            <w:pPr>
              <w:rPr>
                <w:rFonts w:ascii="Times New Roman" w:hAnsi="Times New Roman"/>
              </w:rPr>
            </w:pPr>
            <w:r w:rsidRPr="00916F7C">
              <w:rPr>
                <w:rFonts w:ascii="Times New Roman" w:hAnsi="Times New Roman"/>
              </w:rPr>
              <w:t>правила построения устных сообщений;</w:t>
            </w:r>
          </w:p>
          <w:p w14:paraId="6A387C73" w14:textId="77777777" w:rsidR="00916F7C" w:rsidRPr="00916F7C" w:rsidRDefault="00916F7C" w:rsidP="00916F7C">
            <w:pPr>
              <w:rPr>
                <w:rFonts w:ascii="Times New Roman" w:hAnsi="Times New Roman"/>
              </w:rPr>
            </w:pPr>
            <w:r w:rsidRPr="00916F7C">
              <w:rPr>
                <w:rFonts w:ascii="Times New Roman" w:hAnsi="Times New Roman"/>
              </w:rPr>
              <w:t>особенности социального и культурного контекста;</w:t>
            </w:r>
          </w:p>
          <w:p w14:paraId="140B4117" w14:textId="77777777" w:rsidR="00916F7C" w:rsidRPr="00916F7C" w:rsidRDefault="00916F7C" w:rsidP="00916F7C">
            <w:pPr>
              <w:suppressAutoHyphens/>
              <w:contextualSpacing/>
              <w:rPr>
                <w:rFonts w:ascii="Times New Roman" w:hAnsi="Times New Roman"/>
              </w:rPr>
            </w:pPr>
            <w:r w:rsidRPr="00916F7C">
              <w:rPr>
                <w:rFonts w:ascii="Times New Roman" w:hAnsi="Times New Roman"/>
              </w:rPr>
              <w:t>сущность гражданско-патриотической позиции;</w:t>
            </w:r>
          </w:p>
          <w:p w14:paraId="0ECCC5C2" w14:textId="77777777" w:rsidR="00916F7C" w:rsidRPr="00916F7C" w:rsidRDefault="00916F7C" w:rsidP="00916F7C">
            <w:pPr>
              <w:suppressAutoHyphens/>
              <w:contextualSpacing/>
              <w:rPr>
                <w:rFonts w:ascii="Times New Roman" w:hAnsi="Times New Roman"/>
              </w:rPr>
            </w:pPr>
            <w:r w:rsidRPr="00916F7C">
              <w:rPr>
                <w:rFonts w:ascii="Times New Roman" w:hAnsi="Times New Roman"/>
              </w:rPr>
              <w:t>традиционных общечеловеческих ценностей, в том числе с учетом гармонизации межнациональных и межрелигиозных отношений;</w:t>
            </w:r>
          </w:p>
          <w:p w14:paraId="60CB5201" w14:textId="77777777" w:rsidR="00916F7C" w:rsidRPr="00916F7C" w:rsidRDefault="00916F7C" w:rsidP="00916F7C">
            <w:pPr>
              <w:suppressAutoHyphens/>
              <w:contextualSpacing/>
              <w:rPr>
                <w:rFonts w:ascii="Times New Roman" w:hAnsi="Times New Roman"/>
              </w:rPr>
            </w:pPr>
            <w:r w:rsidRPr="00916F7C">
              <w:rPr>
                <w:rFonts w:ascii="Times New Roman" w:hAnsi="Times New Roman"/>
              </w:rPr>
              <w:lastRenderedPageBreak/>
              <w:t>значимость профессиональной деятельности по специальности;</w:t>
            </w:r>
          </w:p>
          <w:p w14:paraId="7315E8D8" w14:textId="77777777" w:rsidR="00916F7C" w:rsidRPr="00916F7C" w:rsidRDefault="00916F7C" w:rsidP="00916F7C">
            <w:pPr>
              <w:suppressAutoHyphens/>
              <w:contextualSpacing/>
              <w:rPr>
                <w:rFonts w:ascii="Times New Roman" w:hAnsi="Times New Roman"/>
              </w:rPr>
            </w:pPr>
            <w:r w:rsidRPr="00916F7C">
              <w:rPr>
                <w:rFonts w:ascii="Times New Roman" w:hAnsi="Times New Roman"/>
              </w:rPr>
              <w:t>правила экологической безопасности при ведении профессиональной деятельности;</w:t>
            </w:r>
          </w:p>
          <w:p w14:paraId="2A92A9AB" w14:textId="77777777" w:rsidR="00916F7C" w:rsidRPr="00916F7C" w:rsidRDefault="00916F7C" w:rsidP="00916F7C">
            <w:pPr>
              <w:rPr>
                <w:rFonts w:ascii="Times New Roman" w:hAnsi="Times New Roman"/>
              </w:rPr>
            </w:pPr>
            <w:r w:rsidRPr="00916F7C">
              <w:rPr>
                <w:rFonts w:ascii="Times New Roman" w:hAnsi="Times New Roman"/>
              </w:rPr>
              <w:t>правила поведения в чрезвычайных ситуациях;</w:t>
            </w:r>
          </w:p>
          <w:p w14:paraId="5783E10F" w14:textId="77777777" w:rsidR="00916F7C" w:rsidRPr="00916F7C" w:rsidRDefault="00916F7C" w:rsidP="00916F7C">
            <w:pPr>
              <w:rPr>
                <w:rFonts w:ascii="Times New Roman" w:hAnsi="Times New Roman"/>
              </w:rPr>
            </w:pPr>
            <w:r w:rsidRPr="00916F7C">
              <w:rPr>
                <w:rFonts w:ascii="Times New Roman" w:hAnsi="Times New Roman"/>
              </w:rPr>
              <w:t>роль физической культуры в общекультурном, профессиональном и социальном развитии человека;</w:t>
            </w:r>
          </w:p>
          <w:p w14:paraId="795DD16A" w14:textId="77777777" w:rsidR="00916F7C" w:rsidRPr="00916F7C" w:rsidRDefault="00916F7C" w:rsidP="00916F7C">
            <w:pPr>
              <w:rPr>
                <w:rFonts w:ascii="Times New Roman" w:hAnsi="Times New Roman"/>
              </w:rPr>
            </w:pPr>
            <w:r w:rsidRPr="00916F7C">
              <w:rPr>
                <w:rFonts w:ascii="Times New Roman" w:hAnsi="Times New Roman"/>
              </w:rPr>
              <w:t>основы здорового образа жизни;</w:t>
            </w:r>
          </w:p>
          <w:p w14:paraId="1F37CEF7" w14:textId="77777777" w:rsidR="00916F7C" w:rsidRPr="00916F7C" w:rsidRDefault="00916F7C" w:rsidP="00916F7C">
            <w:pPr>
              <w:rPr>
                <w:rFonts w:ascii="Times New Roman" w:hAnsi="Times New Roman"/>
              </w:rPr>
            </w:pPr>
            <w:r w:rsidRPr="00916F7C">
              <w:rPr>
                <w:rFonts w:ascii="Times New Roman" w:hAnsi="Times New Roman"/>
              </w:rPr>
              <w:t>условия профессиональной деятельности и зоны риска физического здоровья для специальности;</w:t>
            </w:r>
          </w:p>
          <w:p w14:paraId="3B0B8C28" w14:textId="77777777" w:rsidR="00916F7C" w:rsidRPr="00916F7C" w:rsidRDefault="00916F7C" w:rsidP="00916F7C">
            <w:pPr>
              <w:rPr>
                <w:rFonts w:ascii="Times New Roman" w:hAnsi="Times New Roman"/>
              </w:rPr>
            </w:pPr>
            <w:r w:rsidRPr="00916F7C">
              <w:rPr>
                <w:rFonts w:ascii="Times New Roman" w:hAnsi="Times New Roman"/>
              </w:rPr>
              <w:t>средства профилактики перенапряжения</w:t>
            </w:r>
          </w:p>
        </w:tc>
        <w:tc>
          <w:tcPr>
            <w:tcW w:w="1840" w:type="pct"/>
          </w:tcPr>
          <w:p w14:paraId="450CBDBC" w14:textId="77777777" w:rsidR="00916F7C" w:rsidRPr="00916F7C" w:rsidRDefault="00916F7C" w:rsidP="00916F7C">
            <w:pPr>
              <w:rPr>
                <w:rFonts w:ascii="Times New Roman" w:hAnsi="Times New Roman"/>
              </w:rPr>
            </w:pPr>
            <w:r w:rsidRPr="00916F7C">
              <w:rPr>
                <w:rFonts w:ascii="Times New Roman" w:hAnsi="Times New Roman"/>
              </w:rPr>
              <w:lastRenderedPageBreak/>
              <w:t xml:space="preserve">знает правила оформления документов; </w:t>
            </w:r>
          </w:p>
          <w:p w14:paraId="14D7C205" w14:textId="77777777" w:rsidR="00916F7C" w:rsidRPr="00916F7C" w:rsidRDefault="00916F7C" w:rsidP="00916F7C">
            <w:pPr>
              <w:rPr>
                <w:rFonts w:ascii="Times New Roman" w:hAnsi="Times New Roman"/>
              </w:rPr>
            </w:pPr>
            <w:r w:rsidRPr="00916F7C">
              <w:rPr>
                <w:rFonts w:ascii="Times New Roman" w:hAnsi="Times New Roman"/>
              </w:rPr>
              <w:t>знает правила построения устных сообщений;</w:t>
            </w:r>
          </w:p>
          <w:p w14:paraId="343B02CC" w14:textId="77777777" w:rsidR="00916F7C" w:rsidRPr="00916F7C" w:rsidRDefault="00916F7C" w:rsidP="00916F7C">
            <w:pPr>
              <w:rPr>
                <w:rFonts w:ascii="Times New Roman" w:hAnsi="Times New Roman"/>
              </w:rPr>
            </w:pPr>
            <w:r w:rsidRPr="00916F7C">
              <w:rPr>
                <w:rFonts w:ascii="Times New Roman" w:hAnsi="Times New Roman"/>
              </w:rPr>
              <w:t>использует особенности социального и культурного контекста;</w:t>
            </w:r>
          </w:p>
          <w:p w14:paraId="56E722CD" w14:textId="77777777" w:rsidR="00916F7C" w:rsidRPr="00916F7C" w:rsidRDefault="00916F7C" w:rsidP="00916F7C">
            <w:pPr>
              <w:suppressAutoHyphens/>
              <w:contextualSpacing/>
              <w:rPr>
                <w:rFonts w:ascii="Times New Roman" w:hAnsi="Times New Roman"/>
              </w:rPr>
            </w:pPr>
            <w:r w:rsidRPr="00916F7C">
              <w:rPr>
                <w:rFonts w:ascii="Times New Roman" w:hAnsi="Times New Roman"/>
              </w:rPr>
              <w:t>знает сущность гражданско-патриотической позиции,</w:t>
            </w:r>
          </w:p>
          <w:p w14:paraId="7C2EF261" w14:textId="77777777" w:rsidR="00916F7C" w:rsidRPr="00916F7C" w:rsidRDefault="00916F7C" w:rsidP="00916F7C">
            <w:pPr>
              <w:suppressAutoHyphens/>
              <w:contextualSpacing/>
              <w:rPr>
                <w:rFonts w:ascii="Times New Roman" w:hAnsi="Times New Roman"/>
              </w:rPr>
            </w:pPr>
            <w:r w:rsidRPr="00916F7C">
              <w:rPr>
                <w:rFonts w:ascii="Times New Roman" w:hAnsi="Times New Roman"/>
              </w:rPr>
              <w:t>традиционных общечеловеческих ценностей, в том числе с учетом гармонизации межнациональных и межрелигиозных отношений;</w:t>
            </w:r>
          </w:p>
          <w:p w14:paraId="30156043" w14:textId="77777777" w:rsidR="00916F7C" w:rsidRPr="00916F7C" w:rsidRDefault="00916F7C" w:rsidP="00916F7C">
            <w:pPr>
              <w:suppressAutoHyphens/>
              <w:contextualSpacing/>
              <w:rPr>
                <w:rFonts w:ascii="Times New Roman" w:hAnsi="Times New Roman"/>
              </w:rPr>
            </w:pPr>
            <w:r w:rsidRPr="00916F7C">
              <w:rPr>
                <w:rFonts w:ascii="Times New Roman" w:hAnsi="Times New Roman"/>
              </w:rPr>
              <w:t>применяет значимость профессиональной деятельности по специальности;</w:t>
            </w:r>
          </w:p>
          <w:p w14:paraId="3F1AA8E8" w14:textId="77777777" w:rsidR="00916F7C" w:rsidRPr="00916F7C" w:rsidRDefault="00916F7C" w:rsidP="00916F7C">
            <w:pPr>
              <w:suppressAutoHyphens/>
              <w:contextualSpacing/>
              <w:rPr>
                <w:rFonts w:ascii="Times New Roman" w:hAnsi="Times New Roman"/>
              </w:rPr>
            </w:pPr>
            <w:r w:rsidRPr="00916F7C">
              <w:rPr>
                <w:rFonts w:ascii="Times New Roman" w:hAnsi="Times New Roman"/>
              </w:rPr>
              <w:lastRenderedPageBreak/>
              <w:t>использует правила экологической безопасности при ведении профессиональной деятельности;</w:t>
            </w:r>
          </w:p>
          <w:p w14:paraId="7CCE9974" w14:textId="77777777" w:rsidR="00916F7C" w:rsidRPr="00916F7C" w:rsidRDefault="00916F7C" w:rsidP="00916F7C">
            <w:pPr>
              <w:rPr>
                <w:rFonts w:ascii="Times New Roman" w:hAnsi="Times New Roman"/>
              </w:rPr>
            </w:pPr>
            <w:r w:rsidRPr="00916F7C">
              <w:rPr>
                <w:rFonts w:ascii="Times New Roman" w:hAnsi="Times New Roman"/>
              </w:rPr>
              <w:t>знает правила поведения в чрезвычайных ситуациях;</w:t>
            </w:r>
          </w:p>
          <w:p w14:paraId="1CE1FACB" w14:textId="77777777" w:rsidR="00916F7C" w:rsidRPr="00916F7C" w:rsidRDefault="00916F7C" w:rsidP="00916F7C">
            <w:pPr>
              <w:rPr>
                <w:rFonts w:ascii="Times New Roman" w:hAnsi="Times New Roman"/>
              </w:rPr>
            </w:pPr>
            <w:r w:rsidRPr="00916F7C">
              <w:rPr>
                <w:rFonts w:ascii="Times New Roman" w:hAnsi="Times New Roman"/>
              </w:rPr>
              <w:t>знает роль физической культуры в общекультурном, профессиональном и социальном развитии человека;</w:t>
            </w:r>
          </w:p>
          <w:p w14:paraId="245EF6C5" w14:textId="77777777" w:rsidR="00916F7C" w:rsidRPr="00916F7C" w:rsidRDefault="00916F7C" w:rsidP="00916F7C">
            <w:pPr>
              <w:rPr>
                <w:rFonts w:ascii="Times New Roman" w:hAnsi="Times New Roman"/>
              </w:rPr>
            </w:pPr>
            <w:r w:rsidRPr="00916F7C">
              <w:rPr>
                <w:rFonts w:ascii="Times New Roman" w:hAnsi="Times New Roman"/>
              </w:rPr>
              <w:t>умеет формировать основы здорового образа жизни;</w:t>
            </w:r>
          </w:p>
          <w:p w14:paraId="6A2D9FCE" w14:textId="77777777" w:rsidR="00916F7C" w:rsidRPr="00916F7C" w:rsidRDefault="00916F7C" w:rsidP="00916F7C">
            <w:pPr>
              <w:rPr>
                <w:rFonts w:ascii="Times New Roman" w:hAnsi="Times New Roman"/>
              </w:rPr>
            </w:pPr>
            <w:r w:rsidRPr="00916F7C">
              <w:rPr>
                <w:rFonts w:ascii="Times New Roman" w:hAnsi="Times New Roman"/>
              </w:rPr>
              <w:t>условия профессиональной деятельности и зоны риска физического здоровья для специальности;</w:t>
            </w:r>
          </w:p>
          <w:p w14:paraId="7358A389" w14:textId="77777777" w:rsidR="00916F7C" w:rsidRPr="00916F7C" w:rsidRDefault="00916F7C" w:rsidP="00916F7C">
            <w:pPr>
              <w:suppressAutoHyphens/>
              <w:spacing w:line="276" w:lineRule="auto"/>
              <w:contextualSpacing/>
              <w:rPr>
                <w:rFonts w:ascii="Times New Roman" w:hAnsi="Times New Roman" w:cs="Times New Roman"/>
                <w:bCs/>
                <w:i/>
                <w:sz w:val="24"/>
                <w:szCs w:val="24"/>
              </w:rPr>
            </w:pPr>
            <w:r w:rsidRPr="00916F7C">
              <w:rPr>
                <w:rFonts w:ascii="Times New Roman" w:hAnsi="Times New Roman"/>
              </w:rPr>
              <w:t>применяет средства профилактики перенапряжения</w:t>
            </w:r>
          </w:p>
        </w:tc>
        <w:tc>
          <w:tcPr>
            <w:tcW w:w="1616" w:type="pct"/>
          </w:tcPr>
          <w:p w14:paraId="2A86A8B8" w14:textId="77777777" w:rsidR="00916F7C" w:rsidRPr="00916F7C" w:rsidRDefault="00916F7C" w:rsidP="00916F7C">
            <w:pPr>
              <w:suppressAutoHyphens/>
              <w:contextualSpacing/>
              <w:rPr>
                <w:rFonts w:ascii="Times New Roman" w:hAnsi="Times New Roman" w:cs="Times New Roman"/>
                <w:sz w:val="24"/>
                <w:szCs w:val="24"/>
              </w:rPr>
            </w:pPr>
            <w:r w:rsidRPr="00916F7C">
              <w:rPr>
                <w:rFonts w:ascii="Times New Roman" w:hAnsi="Times New Roman" w:cs="Times New Roman"/>
                <w:sz w:val="24"/>
                <w:szCs w:val="24"/>
              </w:rPr>
              <w:lastRenderedPageBreak/>
              <w:t>Экспертное наблюдение выполнения практических работ и видов работ по практике</w:t>
            </w:r>
          </w:p>
          <w:p w14:paraId="0B036EB1" w14:textId="77777777" w:rsidR="00916F7C" w:rsidRPr="00916F7C" w:rsidRDefault="00916F7C" w:rsidP="00916F7C">
            <w:pPr>
              <w:suppressAutoHyphens/>
              <w:contextualSpacing/>
              <w:rPr>
                <w:rFonts w:ascii="Times New Roman" w:hAnsi="Times New Roman" w:cs="Times New Roman"/>
                <w:sz w:val="24"/>
                <w:szCs w:val="24"/>
              </w:rPr>
            </w:pPr>
            <w:r w:rsidRPr="00916F7C">
              <w:rPr>
                <w:rFonts w:ascii="Times New Roman" w:hAnsi="Times New Roman" w:cs="Times New Roman"/>
                <w:sz w:val="24"/>
                <w:szCs w:val="24"/>
              </w:rPr>
              <w:t xml:space="preserve"> тестирование, контрольные работы</w:t>
            </w:r>
          </w:p>
          <w:p w14:paraId="1DBA3998" w14:textId="77777777" w:rsidR="00916F7C" w:rsidRPr="00916F7C" w:rsidRDefault="00916F7C" w:rsidP="00916F7C">
            <w:pPr>
              <w:suppressAutoHyphens/>
              <w:spacing w:line="276" w:lineRule="auto"/>
              <w:contextualSpacing/>
              <w:rPr>
                <w:rFonts w:ascii="Times New Roman" w:hAnsi="Times New Roman" w:cs="Times New Roman"/>
                <w:i/>
                <w:sz w:val="24"/>
                <w:szCs w:val="24"/>
              </w:rPr>
            </w:pPr>
            <w:r w:rsidRPr="00916F7C">
              <w:rPr>
                <w:rFonts w:ascii="Times New Roman" w:hAnsi="Times New Roman" w:cs="Times New Roman"/>
                <w:sz w:val="24"/>
                <w:szCs w:val="24"/>
              </w:rPr>
              <w:t>Промежуточная аттестация</w:t>
            </w:r>
          </w:p>
        </w:tc>
      </w:tr>
    </w:tbl>
    <w:p w14:paraId="18CB2ACD" w14:textId="77777777" w:rsidR="00916F7C" w:rsidRPr="00916F7C" w:rsidRDefault="00916F7C" w:rsidP="00916F7C">
      <w:pPr>
        <w:jc w:val="center"/>
        <w:rPr>
          <w:rFonts w:ascii="Times New Roman" w:hAnsi="Times New Roman" w:cs="Times New Roman"/>
          <w:b/>
          <w:bCs/>
          <w:sz w:val="24"/>
          <w:szCs w:val="24"/>
        </w:rPr>
        <w:sectPr w:rsidR="00916F7C" w:rsidRPr="00916F7C" w:rsidSect="00502F97">
          <w:headerReference w:type="even" r:id="rId18"/>
          <w:headerReference w:type="default" r:id="rId19"/>
          <w:pgSz w:w="11906" w:h="16838"/>
          <w:pgMar w:top="1134" w:right="567" w:bottom="1134" w:left="1701" w:header="709" w:footer="709" w:gutter="0"/>
          <w:cols w:space="708"/>
          <w:docGrid w:linePitch="360"/>
        </w:sectPr>
      </w:pPr>
      <w:r w:rsidRPr="00916F7C">
        <w:rPr>
          <w:rFonts w:ascii="Times New Roman" w:hAnsi="Times New Roman" w:cs="Times New Roman"/>
          <w:b/>
          <w:bCs/>
          <w:sz w:val="24"/>
          <w:szCs w:val="24"/>
        </w:rPr>
        <w:lastRenderedPageBreak/>
        <w:br w:type="page"/>
      </w:r>
    </w:p>
    <w:p w14:paraId="28B1CB8C" w14:textId="77777777" w:rsidR="00F85C60" w:rsidRDefault="00F85C60" w:rsidP="00F85C60">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2.4</w:t>
      </w:r>
    </w:p>
    <w:p w14:paraId="47DA8B02" w14:textId="77777777" w:rsidR="00F85C60" w:rsidRDefault="00F85C60" w:rsidP="00F85C60">
      <w:pPr>
        <w:jc w:val="right"/>
        <w:rPr>
          <w:rFonts w:ascii="Times New Roman" w:hAnsi="Times New Roman" w:cs="Times New Roman"/>
          <w:b/>
          <w:bCs/>
          <w:sz w:val="24"/>
          <w:szCs w:val="24"/>
        </w:rPr>
      </w:pPr>
      <w:r>
        <w:rPr>
          <w:rFonts w:ascii="Times New Roman" w:hAnsi="Times New Roman" w:cs="Times New Roman"/>
          <w:b/>
          <w:bCs/>
          <w:sz w:val="24"/>
          <w:szCs w:val="24"/>
        </w:rPr>
        <w:t>к ОПОП-П по специальности</w:t>
      </w:r>
    </w:p>
    <w:p w14:paraId="26139AB4" w14:textId="77777777" w:rsidR="00F85C60" w:rsidRDefault="00F85C60" w:rsidP="00F85C60">
      <w:pPr>
        <w:jc w:val="right"/>
        <w:rPr>
          <w:rFonts w:ascii="Times New Roman" w:eastAsia="Times New Roman" w:hAnsi="Times New Roman" w:cs="Times New Roman"/>
          <w:sz w:val="24"/>
          <w:szCs w:val="20"/>
          <w:lang w:eastAsia="ru-RU"/>
        </w:rPr>
      </w:pPr>
      <w:r w:rsidRPr="001846BF">
        <w:rPr>
          <w:rFonts w:ascii="Times New Roman" w:eastAsia="Times New Roman" w:hAnsi="Times New Roman" w:cs="Times New Roman"/>
          <w:sz w:val="24"/>
          <w:szCs w:val="20"/>
          <w:lang w:eastAsia="ru-RU"/>
        </w:rPr>
        <w:t xml:space="preserve">13.02.13 Эксплуатация и обслуживание </w:t>
      </w:r>
    </w:p>
    <w:p w14:paraId="5922B019" w14:textId="77777777" w:rsidR="00F85C60" w:rsidRDefault="00F85C60" w:rsidP="00F85C60">
      <w:pPr>
        <w:jc w:val="right"/>
        <w:rPr>
          <w:rFonts w:ascii="Times New Roman" w:eastAsia="Times New Roman" w:hAnsi="Times New Roman" w:cs="Times New Roman"/>
          <w:sz w:val="24"/>
          <w:szCs w:val="20"/>
          <w:lang w:eastAsia="ru-RU"/>
        </w:rPr>
      </w:pPr>
      <w:r w:rsidRPr="001846BF">
        <w:rPr>
          <w:rFonts w:ascii="Times New Roman" w:eastAsia="Times New Roman" w:hAnsi="Times New Roman" w:cs="Times New Roman"/>
          <w:sz w:val="24"/>
          <w:szCs w:val="20"/>
          <w:lang w:eastAsia="ru-RU"/>
        </w:rPr>
        <w:t xml:space="preserve">электрического и электромеханического </w:t>
      </w:r>
    </w:p>
    <w:p w14:paraId="22CA9E94" w14:textId="77777777" w:rsidR="00F85C60" w:rsidRDefault="00F85C60" w:rsidP="00F85C60">
      <w:pPr>
        <w:jc w:val="right"/>
        <w:rPr>
          <w:rFonts w:ascii="Times New Roman" w:hAnsi="Times New Roman" w:cs="Times New Roman"/>
          <w:b/>
          <w:bCs/>
          <w:color w:val="0070C0"/>
          <w:sz w:val="24"/>
          <w:szCs w:val="24"/>
        </w:rPr>
      </w:pPr>
      <w:r w:rsidRPr="001846BF">
        <w:rPr>
          <w:rFonts w:ascii="Times New Roman" w:eastAsia="Times New Roman" w:hAnsi="Times New Roman" w:cs="Times New Roman"/>
          <w:sz w:val="24"/>
          <w:szCs w:val="20"/>
          <w:lang w:eastAsia="ru-RU"/>
        </w:rPr>
        <w:t>оборудования (по отраслям)</w:t>
      </w:r>
    </w:p>
    <w:p w14:paraId="52325208" w14:textId="77777777" w:rsidR="00F85C60" w:rsidRDefault="00F85C60" w:rsidP="00F85C60">
      <w:pPr>
        <w:jc w:val="right"/>
        <w:rPr>
          <w:rFonts w:ascii="Times New Roman" w:hAnsi="Times New Roman" w:cs="Times New Roman"/>
          <w:b/>
          <w:bCs/>
          <w:color w:val="0070C0"/>
          <w:sz w:val="24"/>
          <w:szCs w:val="24"/>
        </w:rPr>
      </w:pPr>
    </w:p>
    <w:p w14:paraId="6F81D492" w14:textId="77777777" w:rsidR="00F85C60" w:rsidRDefault="00F85C60" w:rsidP="00F85C60">
      <w:pPr>
        <w:jc w:val="right"/>
        <w:rPr>
          <w:rFonts w:ascii="Times New Roman" w:hAnsi="Times New Roman" w:cs="Times New Roman"/>
          <w:b/>
          <w:bCs/>
          <w:color w:val="0070C0"/>
          <w:sz w:val="24"/>
          <w:szCs w:val="24"/>
        </w:rPr>
      </w:pPr>
    </w:p>
    <w:p w14:paraId="62C4D2CF" w14:textId="77777777" w:rsidR="00F85C60" w:rsidRDefault="00F85C60" w:rsidP="00F85C60">
      <w:pPr>
        <w:jc w:val="right"/>
        <w:rPr>
          <w:rFonts w:ascii="Times New Roman" w:hAnsi="Times New Roman" w:cs="Times New Roman"/>
          <w:b/>
          <w:bCs/>
          <w:color w:val="0070C0"/>
          <w:sz w:val="24"/>
          <w:szCs w:val="24"/>
        </w:rPr>
      </w:pPr>
    </w:p>
    <w:p w14:paraId="33D82D16" w14:textId="77777777" w:rsidR="00F85C60" w:rsidRDefault="00F85C60" w:rsidP="00F85C60">
      <w:pPr>
        <w:jc w:val="right"/>
        <w:rPr>
          <w:rFonts w:ascii="Times New Roman" w:hAnsi="Times New Roman" w:cs="Times New Roman"/>
          <w:b/>
          <w:bCs/>
          <w:color w:val="0070C0"/>
          <w:sz w:val="24"/>
          <w:szCs w:val="24"/>
        </w:rPr>
      </w:pPr>
    </w:p>
    <w:p w14:paraId="07466F53" w14:textId="77777777" w:rsidR="00F85C60" w:rsidRDefault="00F85C60" w:rsidP="00F85C60">
      <w:pPr>
        <w:jc w:val="right"/>
        <w:rPr>
          <w:rFonts w:ascii="Times New Roman" w:hAnsi="Times New Roman" w:cs="Times New Roman"/>
          <w:b/>
          <w:bCs/>
          <w:color w:val="0070C0"/>
          <w:sz w:val="24"/>
          <w:szCs w:val="24"/>
        </w:rPr>
      </w:pPr>
    </w:p>
    <w:p w14:paraId="34297DD2" w14:textId="77777777" w:rsidR="00F85C60" w:rsidRDefault="00F85C60" w:rsidP="00F85C60">
      <w:pPr>
        <w:jc w:val="right"/>
        <w:rPr>
          <w:rFonts w:ascii="Times New Roman" w:hAnsi="Times New Roman" w:cs="Times New Roman"/>
          <w:b/>
          <w:bCs/>
          <w:color w:val="0070C0"/>
          <w:sz w:val="24"/>
          <w:szCs w:val="24"/>
        </w:rPr>
      </w:pPr>
    </w:p>
    <w:p w14:paraId="36CCC3BF" w14:textId="77777777" w:rsidR="00F85C60" w:rsidRDefault="00F85C60" w:rsidP="00F85C60">
      <w:pPr>
        <w:jc w:val="right"/>
        <w:rPr>
          <w:rFonts w:ascii="Times New Roman" w:hAnsi="Times New Roman" w:cs="Times New Roman"/>
          <w:b/>
          <w:bCs/>
          <w:color w:val="0070C0"/>
          <w:sz w:val="24"/>
          <w:szCs w:val="24"/>
        </w:rPr>
      </w:pPr>
    </w:p>
    <w:p w14:paraId="687E43C9" w14:textId="77777777" w:rsidR="00F85C60" w:rsidRDefault="00F85C60" w:rsidP="00F85C60">
      <w:pPr>
        <w:jc w:val="right"/>
        <w:rPr>
          <w:rFonts w:ascii="Times New Roman" w:hAnsi="Times New Roman" w:cs="Times New Roman"/>
          <w:b/>
          <w:bCs/>
          <w:color w:val="0070C0"/>
          <w:sz w:val="24"/>
          <w:szCs w:val="24"/>
        </w:rPr>
      </w:pPr>
    </w:p>
    <w:p w14:paraId="4EFB6836" w14:textId="77777777" w:rsidR="00F85C60" w:rsidRDefault="00F85C60" w:rsidP="00F85C60">
      <w:pPr>
        <w:jc w:val="right"/>
        <w:rPr>
          <w:rFonts w:ascii="Times New Roman" w:hAnsi="Times New Roman" w:cs="Times New Roman"/>
          <w:b/>
          <w:bCs/>
          <w:color w:val="0070C0"/>
          <w:sz w:val="24"/>
          <w:szCs w:val="24"/>
        </w:rPr>
      </w:pPr>
    </w:p>
    <w:p w14:paraId="1DD9B291" w14:textId="77777777" w:rsidR="00F85C60" w:rsidRPr="00502F97" w:rsidRDefault="00F85C60" w:rsidP="00F85C60">
      <w:pPr>
        <w:jc w:val="right"/>
        <w:rPr>
          <w:rFonts w:ascii="Times New Roman" w:hAnsi="Times New Roman" w:cs="Times New Roman"/>
          <w:b/>
          <w:bCs/>
          <w:color w:val="0070C0"/>
          <w:sz w:val="24"/>
          <w:szCs w:val="24"/>
        </w:rPr>
      </w:pPr>
    </w:p>
    <w:p w14:paraId="43A41B13" w14:textId="77777777" w:rsidR="00F85C60" w:rsidRPr="008F578C" w:rsidRDefault="00F85C60" w:rsidP="00F85C60">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 xml:space="preserve">абочая программа </w:t>
      </w:r>
      <w:r>
        <w:rPr>
          <w:rFonts w:ascii="Times New Roman" w:hAnsi="Times New Roman" w:cs="Times New Roman"/>
          <w:b/>
          <w:bCs/>
          <w:sz w:val="24"/>
          <w:szCs w:val="24"/>
        </w:rPr>
        <w:t>дисциплины</w:t>
      </w:r>
    </w:p>
    <w:p w14:paraId="09AF7CCD" w14:textId="77777777" w:rsidR="00F85C60" w:rsidRDefault="00F85C60" w:rsidP="00F85C60">
      <w:pPr>
        <w:pStyle w:val="1"/>
      </w:pPr>
      <w:r w:rsidRPr="006E7FF4">
        <w:t>«</w:t>
      </w:r>
      <w:r>
        <w:t>СГ.04 Физическая культура</w:t>
      </w:r>
      <w:r w:rsidRPr="006E7FF4">
        <w:t>»</w:t>
      </w:r>
    </w:p>
    <w:p w14:paraId="2C53703B" w14:textId="77777777" w:rsidR="00F85C60" w:rsidRDefault="00F85C60" w:rsidP="00F85C60">
      <w:pPr>
        <w:pStyle w:val="1"/>
      </w:pPr>
    </w:p>
    <w:p w14:paraId="18056446" w14:textId="77777777" w:rsidR="00F85C60" w:rsidRDefault="00F85C60" w:rsidP="00F85C60">
      <w:pPr>
        <w:pStyle w:val="1"/>
      </w:pPr>
    </w:p>
    <w:p w14:paraId="21E486EE" w14:textId="77777777" w:rsidR="00F85C60" w:rsidRDefault="00F85C60" w:rsidP="00F85C60">
      <w:pPr>
        <w:pStyle w:val="1"/>
      </w:pPr>
    </w:p>
    <w:p w14:paraId="57192676" w14:textId="77777777" w:rsidR="00F85C60" w:rsidRDefault="00F85C60" w:rsidP="00F85C60">
      <w:pPr>
        <w:pStyle w:val="1"/>
      </w:pPr>
    </w:p>
    <w:p w14:paraId="7AE55A13" w14:textId="77777777" w:rsidR="00F85C60" w:rsidRDefault="00F85C60" w:rsidP="00F85C60">
      <w:pPr>
        <w:pStyle w:val="1"/>
      </w:pPr>
    </w:p>
    <w:p w14:paraId="4BBD899B" w14:textId="77777777" w:rsidR="00F85C60" w:rsidRDefault="00F85C60" w:rsidP="00F85C60">
      <w:pPr>
        <w:pStyle w:val="1"/>
      </w:pPr>
    </w:p>
    <w:p w14:paraId="4154DF24" w14:textId="77777777" w:rsidR="00F85C60" w:rsidRDefault="00F85C60" w:rsidP="00F85C60">
      <w:pPr>
        <w:pStyle w:val="1"/>
      </w:pPr>
    </w:p>
    <w:p w14:paraId="70014E21" w14:textId="77777777" w:rsidR="00F85C60" w:rsidRDefault="00F85C60" w:rsidP="00F85C60">
      <w:pPr>
        <w:pStyle w:val="1"/>
      </w:pPr>
    </w:p>
    <w:p w14:paraId="7D1F30F6" w14:textId="77777777" w:rsidR="00F85C60" w:rsidRDefault="00F85C60" w:rsidP="00F85C60">
      <w:pPr>
        <w:pStyle w:val="1"/>
      </w:pPr>
    </w:p>
    <w:p w14:paraId="30A639A4" w14:textId="77777777" w:rsidR="00F85C60" w:rsidRDefault="00F85C60" w:rsidP="00F85C60">
      <w:pPr>
        <w:pStyle w:val="1"/>
      </w:pPr>
    </w:p>
    <w:p w14:paraId="73FE0E2F" w14:textId="77777777" w:rsidR="00F85C60" w:rsidRDefault="00F85C60" w:rsidP="00F85C60">
      <w:pPr>
        <w:pStyle w:val="1"/>
      </w:pPr>
    </w:p>
    <w:p w14:paraId="74731775" w14:textId="77777777" w:rsidR="00F85C60" w:rsidRDefault="00F85C60" w:rsidP="00F85C60">
      <w:pPr>
        <w:pStyle w:val="1"/>
      </w:pPr>
    </w:p>
    <w:p w14:paraId="7E57E367" w14:textId="77777777" w:rsidR="00F85C60" w:rsidRDefault="00F85C60" w:rsidP="00F85C60">
      <w:pPr>
        <w:pStyle w:val="1"/>
      </w:pPr>
    </w:p>
    <w:p w14:paraId="0CBBE905" w14:textId="77777777" w:rsidR="00F85C60" w:rsidRDefault="00F85C60" w:rsidP="00F85C60">
      <w:pPr>
        <w:pStyle w:val="1"/>
      </w:pPr>
    </w:p>
    <w:p w14:paraId="1FE72F5F" w14:textId="77777777" w:rsidR="00F85C60" w:rsidRPr="00A0276D" w:rsidRDefault="00F85C60" w:rsidP="00F85C60">
      <w:pPr>
        <w:pStyle w:val="1d"/>
        <w:jc w:val="center"/>
        <w:rPr>
          <w:b/>
          <w:bCs/>
          <w:lang w:val="ru-RU"/>
        </w:rPr>
      </w:pPr>
    </w:p>
    <w:p w14:paraId="03111F17" w14:textId="77777777" w:rsidR="00F85C60" w:rsidRDefault="00F85C60" w:rsidP="00F85C60">
      <w:pPr>
        <w:rPr>
          <w:rFonts w:ascii="Times New Roman Полужирный" w:eastAsia="Segoe UI" w:hAnsi="Times New Roman Полужирный" w:cs="Times New Roman"/>
          <w:b/>
          <w:bCs/>
          <w:caps/>
          <w:kern w:val="32"/>
          <w:sz w:val="24"/>
          <w:szCs w:val="24"/>
          <w:lang w:val="x-none" w:eastAsia="x-none"/>
        </w:rPr>
      </w:pPr>
      <w:r>
        <w:br w:type="page"/>
      </w:r>
    </w:p>
    <w:p w14:paraId="42E26516" w14:textId="77777777" w:rsidR="00F85C60" w:rsidRPr="00DF068E" w:rsidRDefault="00F85C60" w:rsidP="00F85C60">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024CCB86" w14:textId="3793FCFF" w:rsidR="00F85C60" w:rsidRPr="00C34FE7" w:rsidRDefault="00F85C60" w:rsidP="00F85C60">
      <w:pPr>
        <w:pStyle w:val="14"/>
        <w:rPr>
          <w:rFonts w:asciiTheme="minorHAnsi" w:eastAsiaTheme="minorEastAsia" w:hAnsiTheme="minorHAnsi" w:cstheme="minorBidi"/>
          <w:b w:val="0"/>
          <w:bCs w:val="0"/>
          <w:lang w:eastAsia="ru-RU"/>
        </w:rPr>
      </w:pPr>
      <w:r w:rsidRPr="00C34FE7">
        <w:rPr>
          <w:b w:val="0"/>
          <w:bCs w:val="0"/>
        </w:rPr>
        <w:fldChar w:fldCharType="begin"/>
      </w:r>
      <w:r w:rsidRPr="00C34FE7">
        <w:rPr>
          <w:b w:val="0"/>
          <w:bCs w:val="0"/>
        </w:rPr>
        <w:instrText xml:space="preserve"> TOC \h \z \t "Раздел 1;1;Раздел 1.1;2" </w:instrText>
      </w:r>
      <w:r w:rsidRPr="00C34FE7">
        <w:rPr>
          <w:b w:val="0"/>
          <w:bCs w:val="0"/>
        </w:rPr>
        <w:fldChar w:fldCharType="separate"/>
      </w:r>
      <w:hyperlink w:anchor="_Toc156825287" w:history="1">
        <w:r w:rsidRPr="00C34FE7">
          <w:rPr>
            <w:rStyle w:val="af0"/>
          </w:rPr>
          <w:t>СОДЕРЖАНИЕ ПРОГРАММЫ</w:t>
        </w:r>
        <w:r w:rsidRPr="00C34FE7">
          <w:rPr>
            <w:webHidden/>
          </w:rPr>
          <w:tab/>
        </w:r>
        <w:r w:rsidRPr="00C34FE7">
          <w:rPr>
            <w:webHidden/>
          </w:rPr>
          <w:fldChar w:fldCharType="begin"/>
        </w:r>
        <w:r w:rsidRPr="00C34FE7">
          <w:rPr>
            <w:webHidden/>
          </w:rPr>
          <w:instrText xml:space="preserve"> PAGEREF _Toc156825287 \h </w:instrText>
        </w:r>
        <w:r w:rsidRPr="00C34FE7">
          <w:rPr>
            <w:webHidden/>
          </w:rPr>
        </w:r>
        <w:r w:rsidRPr="00C34FE7">
          <w:rPr>
            <w:webHidden/>
          </w:rPr>
          <w:fldChar w:fldCharType="separate"/>
        </w:r>
        <w:r w:rsidR="002E06CB">
          <w:rPr>
            <w:webHidden/>
          </w:rPr>
          <w:t>3</w:t>
        </w:r>
        <w:r w:rsidRPr="00C34FE7">
          <w:rPr>
            <w:webHidden/>
          </w:rPr>
          <w:fldChar w:fldCharType="end"/>
        </w:r>
      </w:hyperlink>
    </w:p>
    <w:p w14:paraId="57288595" w14:textId="7A56F9D5" w:rsidR="00F85C60" w:rsidRPr="00C34FE7" w:rsidRDefault="0096534A" w:rsidP="00F85C60">
      <w:pPr>
        <w:pStyle w:val="14"/>
        <w:rPr>
          <w:rFonts w:asciiTheme="minorHAnsi" w:eastAsiaTheme="minorEastAsia" w:hAnsiTheme="minorHAnsi" w:cstheme="minorBidi"/>
          <w:b w:val="0"/>
          <w:bCs w:val="0"/>
          <w:lang w:eastAsia="ru-RU"/>
        </w:rPr>
      </w:pPr>
      <w:hyperlink w:anchor="_Toc156825288" w:history="1">
        <w:r w:rsidR="00F85C60" w:rsidRPr="00C34FE7">
          <w:rPr>
            <w:rStyle w:val="af0"/>
          </w:rPr>
          <w:t>1. Общая характеристика</w:t>
        </w:r>
        <w:r w:rsidR="00F85C60" w:rsidRPr="00C34FE7">
          <w:rPr>
            <w:webHidden/>
          </w:rPr>
          <w:tab/>
        </w:r>
        <w:r w:rsidR="00F85C60" w:rsidRPr="00C34FE7">
          <w:rPr>
            <w:webHidden/>
          </w:rPr>
          <w:fldChar w:fldCharType="begin"/>
        </w:r>
        <w:r w:rsidR="00F85C60" w:rsidRPr="00C34FE7">
          <w:rPr>
            <w:webHidden/>
          </w:rPr>
          <w:instrText xml:space="preserve"> PAGEREF _Toc156825288 \h </w:instrText>
        </w:r>
        <w:r w:rsidR="00F85C60" w:rsidRPr="00C34FE7">
          <w:rPr>
            <w:webHidden/>
          </w:rPr>
        </w:r>
        <w:r w:rsidR="00F85C60" w:rsidRPr="00C34FE7">
          <w:rPr>
            <w:webHidden/>
          </w:rPr>
          <w:fldChar w:fldCharType="separate"/>
        </w:r>
        <w:r w:rsidR="002E06CB">
          <w:rPr>
            <w:webHidden/>
          </w:rPr>
          <w:t>4</w:t>
        </w:r>
        <w:r w:rsidR="00F85C60" w:rsidRPr="00C34FE7">
          <w:rPr>
            <w:webHidden/>
          </w:rPr>
          <w:fldChar w:fldCharType="end"/>
        </w:r>
      </w:hyperlink>
    </w:p>
    <w:p w14:paraId="48997DEC" w14:textId="2FD40D1F" w:rsidR="00F85C60" w:rsidRPr="00C34FE7" w:rsidRDefault="0096534A" w:rsidP="00F85C60">
      <w:pPr>
        <w:pStyle w:val="21"/>
        <w:rPr>
          <w:rFonts w:asciiTheme="minorHAnsi" w:eastAsiaTheme="minorEastAsia" w:hAnsiTheme="minorHAnsi" w:cstheme="minorBidi"/>
          <w:i w:val="0"/>
          <w:iCs w:val="0"/>
          <w:sz w:val="22"/>
          <w:szCs w:val="22"/>
        </w:rPr>
      </w:pPr>
      <w:hyperlink w:anchor="_Toc156825289" w:history="1">
        <w:r w:rsidR="00F85C60" w:rsidRPr="00C34FE7">
          <w:rPr>
            <w:rStyle w:val="af0"/>
            <w:i w:val="0"/>
            <w:iCs w:val="0"/>
          </w:rPr>
          <w:t>1.1. Цель и место дисциплины в структуре образовательной программы</w:t>
        </w:r>
        <w:r w:rsidR="00F85C60" w:rsidRPr="00C34FE7">
          <w:rPr>
            <w:i w:val="0"/>
            <w:iCs w:val="0"/>
            <w:webHidden/>
          </w:rPr>
          <w:tab/>
        </w:r>
        <w:r w:rsidR="00F85C60" w:rsidRPr="00C34FE7">
          <w:rPr>
            <w:i w:val="0"/>
            <w:iCs w:val="0"/>
            <w:webHidden/>
          </w:rPr>
          <w:fldChar w:fldCharType="begin"/>
        </w:r>
        <w:r w:rsidR="00F85C60" w:rsidRPr="00C34FE7">
          <w:rPr>
            <w:i w:val="0"/>
            <w:iCs w:val="0"/>
            <w:webHidden/>
          </w:rPr>
          <w:instrText xml:space="preserve"> PAGEREF _Toc156825289 \h </w:instrText>
        </w:r>
        <w:r w:rsidR="00F85C60" w:rsidRPr="00C34FE7">
          <w:rPr>
            <w:i w:val="0"/>
            <w:iCs w:val="0"/>
            <w:webHidden/>
          </w:rPr>
        </w:r>
        <w:r w:rsidR="00F85C60" w:rsidRPr="00C34FE7">
          <w:rPr>
            <w:i w:val="0"/>
            <w:iCs w:val="0"/>
            <w:webHidden/>
          </w:rPr>
          <w:fldChar w:fldCharType="separate"/>
        </w:r>
        <w:r w:rsidR="002E06CB">
          <w:rPr>
            <w:i w:val="0"/>
            <w:iCs w:val="0"/>
            <w:webHidden/>
          </w:rPr>
          <w:t>4</w:t>
        </w:r>
        <w:r w:rsidR="00F85C60" w:rsidRPr="00C34FE7">
          <w:rPr>
            <w:i w:val="0"/>
            <w:iCs w:val="0"/>
            <w:webHidden/>
          </w:rPr>
          <w:fldChar w:fldCharType="end"/>
        </w:r>
      </w:hyperlink>
    </w:p>
    <w:p w14:paraId="43809A94" w14:textId="52B144EA" w:rsidR="00F85C60" w:rsidRDefault="0096534A" w:rsidP="00F85C60">
      <w:pPr>
        <w:pStyle w:val="21"/>
        <w:rPr>
          <w:i w:val="0"/>
          <w:iCs w:val="0"/>
        </w:rPr>
      </w:pPr>
      <w:hyperlink w:anchor="_Toc156825290" w:history="1">
        <w:r w:rsidR="00F85C60" w:rsidRPr="00C34FE7">
          <w:rPr>
            <w:rStyle w:val="af0"/>
            <w:i w:val="0"/>
            <w:iCs w:val="0"/>
          </w:rPr>
          <w:t>1.2. Планируемые результаты освоения дисциплины</w:t>
        </w:r>
        <w:r w:rsidR="00F85C60" w:rsidRPr="00C34FE7">
          <w:rPr>
            <w:i w:val="0"/>
            <w:iCs w:val="0"/>
            <w:webHidden/>
          </w:rPr>
          <w:tab/>
        </w:r>
        <w:r w:rsidR="00F85C60" w:rsidRPr="00C34FE7">
          <w:rPr>
            <w:i w:val="0"/>
            <w:iCs w:val="0"/>
            <w:webHidden/>
          </w:rPr>
          <w:fldChar w:fldCharType="begin"/>
        </w:r>
        <w:r w:rsidR="00F85C60" w:rsidRPr="00C34FE7">
          <w:rPr>
            <w:i w:val="0"/>
            <w:iCs w:val="0"/>
            <w:webHidden/>
          </w:rPr>
          <w:instrText xml:space="preserve"> PAGEREF _Toc156825290 \h </w:instrText>
        </w:r>
        <w:r w:rsidR="00F85C60" w:rsidRPr="00C34FE7">
          <w:rPr>
            <w:i w:val="0"/>
            <w:iCs w:val="0"/>
            <w:webHidden/>
          </w:rPr>
        </w:r>
        <w:r w:rsidR="00F85C60" w:rsidRPr="00C34FE7">
          <w:rPr>
            <w:i w:val="0"/>
            <w:iCs w:val="0"/>
            <w:webHidden/>
          </w:rPr>
          <w:fldChar w:fldCharType="separate"/>
        </w:r>
        <w:r w:rsidR="002E06CB">
          <w:rPr>
            <w:i w:val="0"/>
            <w:iCs w:val="0"/>
            <w:webHidden/>
          </w:rPr>
          <w:t>4</w:t>
        </w:r>
        <w:r w:rsidR="00F85C60" w:rsidRPr="00C34FE7">
          <w:rPr>
            <w:i w:val="0"/>
            <w:iCs w:val="0"/>
            <w:webHidden/>
          </w:rPr>
          <w:fldChar w:fldCharType="end"/>
        </w:r>
      </w:hyperlink>
    </w:p>
    <w:p w14:paraId="37B7036C" w14:textId="77777777" w:rsidR="00F85C60" w:rsidRPr="000C0E76" w:rsidRDefault="00F85C60" w:rsidP="00F85C60">
      <w:pPr>
        <w:spacing w:before="120"/>
        <w:ind w:firstLine="284"/>
        <w:rPr>
          <w:rFonts w:ascii="Times New Roman" w:hAnsi="Times New Roman" w:cs="Times New Roman"/>
          <w:sz w:val="24"/>
          <w:szCs w:val="24"/>
          <w:lang w:eastAsia="ru-RU"/>
        </w:rPr>
      </w:pPr>
      <w:r w:rsidRPr="000C0E76">
        <w:rPr>
          <w:rFonts w:ascii="Times New Roman" w:hAnsi="Times New Roman" w:cs="Times New Roman"/>
          <w:sz w:val="24"/>
          <w:szCs w:val="24"/>
          <w:lang w:eastAsia="ru-RU"/>
        </w:rPr>
        <w:t>1.3.</w:t>
      </w:r>
      <w:r>
        <w:rPr>
          <w:rFonts w:ascii="Times New Roman" w:hAnsi="Times New Roman" w:cs="Times New Roman"/>
          <w:sz w:val="24"/>
          <w:szCs w:val="24"/>
          <w:lang w:eastAsia="ru-RU"/>
        </w:rPr>
        <w:t xml:space="preserve"> Обоснование часов вариативной части ОПОП-П…………………………………………5</w:t>
      </w:r>
    </w:p>
    <w:p w14:paraId="030B100B" w14:textId="249C0F80" w:rsidR="00F85C60" w:rsidRPr="00C34FE7" w:rsidRDefault="0096534A" w:rsidP="00F85C60">
      <w:pPr>
        <w:pStyle w:val="14"/>
        <w:rPr>
          <w:rFonts w:asciiTheme="minorHAnsi" w:eastAsiaTheme="minorEastAsia" w:hAnsiTheme="minorHAnsi" w:cstheme="minorBidi"/>
          <w:b w:val="0"/>
          <w:bCs w:val="0"/>
          <w:lang w:eastAsia="ru-RU"/>
        </w:rPr>
      </w:pPr>
      <w:hyperlink w:anchor="_Toc156825291" w:history="1">
        <w:r w:rsidR="00F85C60" w:rsidRPr="00C34FE7">
          <w:rPr>
            <w:rStyle w:val="af0"/>
          </w:rPr>
          <w:t>2. Структура и содержание ДИСЦИПЛИНЫ</w:t>
        </w:r>
        <w:r w:rsidR="00F85C60" w:rsidRPr="00C34FE7">
          <w:rPr>
            <w:webHidden/>
          </w:rPr>
          <w:tab/>
        </w:r>
        <w:r w:rsidR="00F85C60" w:rsidRPr="00C34FE7">
          <w:rPr>
            <w:webHidden/>
          </w:rPr>
          <w:fldChar w:fldCharType="begin"/>
        </w:r>
        <w:r w:rsidR="00F85C60" w:rsidRPr="00C34FE7">
          <w:rPr>
            <w:webHidden/>
          </w:rPr>
          <w:instrText xml:space="preserve"> PAGEREF _Toc156825291 \h </w:instrText>
        </w:r>
        <w:r w:rsidR="00F85C60" w:rsidRPr="00C34FE7">
          <w:rPr>
            <w:webHidden/>
          </w:rPr>
        </w:r>
        <w:r w:rsidR="00F85C60" w:rsidRPr="00C34FE7">
          <w:rPr>
            <w:webHidden/>
          </w:rPr>
          <w:fldChar w:fldCharType="separate"/>
        </w:r>
        <w:r w:rsidR="002E06CB">
          <w:rPr>
            <w:webHidden/>
          </w:rPr>
          <w:t>7</w:t>
        </w:r>
        <w:r w:rsidR="00F85C60" w:rsidRPr="00C34FE7">
          <w:rPr>
            <w:webHidden/>
          </w:rPr>
          <w:fldChar w:fldCharType="end"/>
        </w:r>
      </w:hyperlink>
    </w:p>
    <w:p w14:paraId="5A732640" w14:textId="5B48A424" w:rsidR="00F85C60" w:rsidRPr="00C34FE7" w:rsidRDefault="0096534A" w:rsidP="00F85C60">
      <w:pPr>
        <w:pStyle w:val="21"/>
        <w:ind w:left="238"/>
        <w:rPr>
          <w:rFonts w:asciiTheme="minorHAnsi" w:eastAsiaTheme="minorEastAsia" w:hAnsiTheme="minorHAnsi" w:cstheme="minorBidi"/>
          <w:i w:val="0"/>
          <w:iCs w:val="0"/>
          <w:sz w:val="22"/>
          <w:szCs w:val="22"/>
        </w:rPr>
      </w:pPr>
      <w:hyperlink w:anchor="_Toc156825292" w:history="1">
        <w:r w:rsidR="00F85C60" w:rsidRPr="00C34FE7">
          <w:rPr>
            <w:rStyle w:val="af0"/>
            <w:i w:val="0"/>
            <w:iCs w:val="0"/>
          </w:rPr>
          <w:t>2.1. Трудоемкость освоения дисциплины</w:t>
        </w:r>
        <w:r w:rsidR="00F85C60" w:rsidRPr="00C34FE7">
          <w:rPr>
            <w:i w:val="0"/>
            <w:iCs w:val="0"/>
            <w:webHidden/>
          </w:rPr>
          <w:tab/>
        </w:r>
        <w:r w:rsidR="00F85C60" w:rsidRPr="00C34FE7">
          <w:rPr>
            <w:i w:val="0"/>
            <w:iCs w:val="0"/>
            <w:webHidden/>
          </w:rPr>
          <w:fldChar w:fldCharType="begin"/>
        </w:r>
        <w:r w:rsidR="00F85C60" w:rsidRPr="00C34FE7">
          <w:rPr>
            <w:i w:val="0"/>
            <w:iCs w:val="0"/>
            <w:webHidden/>
          </w:rPr>
          <w:instrText xml:space="preserve"> PAGEREF _Toc156825292 \h </w:instrText>
        </w:r>
        <w:r w:rsidR="00F85C60" w:rsidRPr="00C34FE7">
          <w:rPr>
            <w:i w:val="0"/>
            <w:iCs w:val="0"/>
            <w:webHidden/>
          </w:rPr>
        </w:r>
        <w:r w:rsidR="00F85C60" w:rsidRPr="00C34FE7">
          <w:rPr>
            <w:i w:val="0"/>
            <w:iCs w:val="0"/>
            <w:webHidden/>
          </w:rPr>
          <w:fldChar w:fldCharType="separate"/>
        </w:r>
        <w:r w:rsidR="002E06CB">
          <w:rPr>
            <w:i w:val="0"/>
            <w:iCs w:val="0"/>
            <w:webHidden/>
          </w:rPr>
          <w:t>7</w:t>
        </w:r>
        <w:r w:rsidR="00F85C60" w:rsidRPr="00C34FE7">
          <w:rPr>
            <w:i w:val="0"/>
            <w:iCs w:val="0"/>
            <w:webHidden/>
          </w:rPr>
          <w:fldChar w:fldCharType="end"/>
        </w:r>
      </w:hyperlink>
    </w:p>
    <w:p w14:paraId="0E8F3E32" w14:textId="51D8F3BF" w:rsidR="00F85C60" w:rsidRPr="00C34FE7" w:rsidRDefault="0096534A" w:rsidP="00F85C60">
      <w:pPr>
        <w:pStyle w:val="21"/>
        <w:ind w:left="238"/>
        <w:rPr>
          <w:rFonts w:asciiTheme="minorHAnsi" w:eastAsiaTheme="minorEastAsia" w:hAnsiTheme="minorHAnsi" w:cstheme="minorBidi"/>
          <w:i w:val="0"/>
          <w:iCs w:val="0"/>
          <w:sz w:val="22"/>
          <w:szCs w:val="22"/>
        </w:rPr>
      </w:pPr>
      <w:hyperlink w:anchor="_Toc156825293" w:history="1">
        <w:r w:rsidR="00F85C60" w:rsidRPr="00C34FE7">
          <w:rPr>
            <w:rStyle w:val="af0"/>
            <w:i w:val="0"/>
            <w:iCs w:val="0"/>
          </w:rPr>
          <w:t>2.2. Содержание дисциплины</w:t>
        </w:r>
        <w:r w:rsidR="00F85C60" w:rsidRPr="00C34FE7">
          <w:rPr>
            <w:i w:val="0"/>
            <w:iCs w:val="0"/>
            <w:webHidden/>
          </w:rPr>
          <w:tab/>
        </w:r>
        <w:r w:rsidR="00F85C60" w:rsidRPr="00C34FE7">
          <w:rPr>
            <w:i w:val="0"/>
            <w:iCs w:val="0"/>
            <w:webHidden/>
          </w:rPr>
          <w:fldChar w:fldCharType="begin"/>
        </w:r>
        <w:r w:rsidR="00F85C60" w:rsidRPr="00C34FE7">
          <w:rPr>
            <w:i w:val="0"/>
            <w:iCs w:val="0"/>
            <w:webHidden/>
          </w:rPr>
          <w:instrText xml:space="preserve"> PAGEREF _Toc156825293 \h </w:instrText>
        </w:r>
        <w:r w:rsidR="00F85C60" w:rsidRPr="00C34FE7">
          <w:rPr>
            <w:i w:val="0"/>
            <w:iCs w:val="0"/>
            <w:webHidden/>
          </w:rPr>
        </w:r>
        <w:r w:rsidR="00F85C60" w:rsidRPr="00C34FE7">
          <w:rPr>
            <w:i w:val="0"/>
            <w:iCs w:val="0"/>
            <w:webHidden/>
          </w:rPr>
          <w:fldChar w:fldCharType="separate"/>
        </w:r>
        <w:r w:rsidR="002E06CB">
          <w:rPr>
            <w:i w:val="0"/>
            <w:iCs w:val="0"/>
            <w:webHidden/>
          </w:rPr>
          <w:t>8</w:t>
        </w:r>
        <w:r w:rsidR="00F85C60" w:rsidRPr="00C34FE7">
          <w:rPr>
            <w:i w:val="0"/>
            <w:iCs w:val="0"/>
            <w:webHidden/>
          </w:rPr>
          <w:fldChar w:fldCharType="end"/>
        </w:r>
      </w:hyperlink>
    </w:p>
    <w:p w14:paraId="2851BF95" w14:textId="5CCEC342" w:rsidR="00F85C60" w:rsidRPr="00C34FE7" w:rsidRDefault="0096534A" w:rsidP="00F85C60">
      <w:pPr>
        <w:pStyle w:val="14"/>
        <w:rPr>
          <w:rFonts w:asciiTheme="minorHAnsi" w:eastAsiaTheme="minorEastAsia" w:hAnsiTheme="minorHAnsi" w:cstheme="minorBidi"/>
          <w:b w:val="0"/>
          <w:bCs w:val="0"/>
          <w:lang w:eastAsia="ru-RU"/>
        </w:rPr>
      </w:pPr>
      <w:hyperlink w:anchor="_Toc156825296" w:history="1">
        <w:r w:rsidR="00F85C60" w:rsidRPr="00C34FE7">
          <w:rPr>
            <w:rStyle w:val="af0"/>
          </w:rPr>
          <w:t>3. Условия реализации ДИСЦИПЛИНЫ</w:t>
        </w:r>
        <w:r w:rsidR="00F85C60" w:rsidRPr="00C34FE7">
          <w:rPr>
            <w:webHidden/>
          </w:rPr>
          <w:tab/>
        </w:r>
        <w:r w:rsidR="00F85C60" w:rsidRPr="00C34FE7">
          <w:rPr>
            <w:webHidden/>
          </w:rPr>
          <w:fldChar w:fldCharType="begin"/>
        </w:r>
        <w:r w:rsidR="00F85C60" w:rsidRPr="00C34FE7">
          <w:rPr>
            <w:webHidden/>
          </w:rPr>
          <w:instrText xml:space="preserve"> PAGEREF _Toc156825296 \h </w:instrText>
        </w:r>
        <w:r w:rsidR="00F85C60" w:rsidRPr="00C34FE7">
          <w:rPr>
            <w:webHidden/>
          </w:rPr>
        </w:r>
        <w:r w:rsidR="00F85C60" w:rsidRPr="00C34FE7">
          <w:rPr>
            <w:webHidden/>
          </w:rPr>
          <w:fldChar w:fldCharType="separate"/>
        </w:r>
        <w:r w:rsidR="002E06CB">
          <w:rPr>
            <w:webHidden/>
          </w:rPr>
          <w:t>12</w:t>
        </w:r>
        <w:r w:rsidR="00F85C60" w:rsidRPr="00C34FE7">
          <w:rPr>
            <w:webHidden/>
          </w:rPr>
          <w:fldChar w:fldCharType="end"/>
        </w:r>
      </w:hyperlink>
    </w:p>
    <w:p w14:paraId="632F928A" w14:textId="56320BEC" w:rsidR="00F85C60" w:rsidRPr="00C34FE7" w:rsidRDefault="0096534A" w:rsidP="00F85C60">
      <w:pPr>
        <w:pStyle w:val="21"/>
        <w:rPr>
          <w:rFonts w:asciiTheme="minorHAnsi" w:eastAsiaTheme="minorEastAsia" w:hAnsiTheme="minorHAnsi" w:cstheme="minorBidi"/>
          <w:i w:val="0"/>
          <w:iCs w:val="0"/>
          <w:sz w:val="22"/>
          <w:szCs w:val="22"/>
        </w:rPr>
      </w:pPr>
      <w:hyperlink w:anchor="_Toc156825297" w:history="1">
        <w:r w:rsidR="00F85C60" w:rsidRPr="00C34FE7">
          <w:rPr>
            <w:rStyle w:val="af0"/>
            <w:i w:val="0"/>
            <w:iCs w:val="0"/>
          </w:rPr>
          <w:t>3.1. Материально-техническое обеспечение</w:t>
        </w:r>
        <w:r w:rsidR="00F85C60" w:rsidRPr="00C34FE7">
          <w:rPr>
            <w:i w:val="0"/>
            <w:iCs w:val="0"/>
            <w:webHidden/>
          </w:rPr>
          <w:tab/>
        </w:r>
        <w:r w:rsidR="00F85C60" w:rsidRPr="00C34FE7">
          <w:rPr>
            <w:i w:val="0"/>
            <w:iCs w:val="0"/>
            <w:webHidden/>
          </w:rPr>
          <w:fldChar w:fldCharType="begin"/>
        </w:r>
        <w:r w:rsidR="00F85C60" w:rsidRPr="00C34FE7">
          <w:rPr>
            <w:i w:val="0"/>
            <w:iCs w:val="0"/>
            <w:webHidden/>
          </w:rPr>
          <w:instrText xml:space="preserve"> PAGEREF _Toc156825297 \h </w:instrText>
        </w:r>
        <w:r w:rsidR="00F85C60" w:rsidRPr="00C34FE7">
          <w:rPr>
            <w:i w:val="0"/>
            <w:iCs w:val="0"/>
            <w:webHidden/>
          </w:rPr>
        </w:r>
        <w:r w:rsidR="00F85C60" w:rsidRPr="00C34FE7">
          <w:rPr>
            <w:i w:val="0"/>
            <w:iCs w:val="0"/>
            <w:webHidden/>
          </w:rPr>
          <w:fldChar w:fldCharType="separate"/>
        </w:r>
        <w:r w:rsidR="002E06CB">
          <w:rPr>
            <w:i w:val="0"/>
            <w:iCs w:val="0"/>
            <w:webHidden/>
          </w:rPr>
          <w:t>12</w:t>
        </w:r>
        <w:r w:rsidR="00F85C60" w:rsidRPr="00C34FE7">
          <w:rPr>
            <w:i w:val="0"/>
            <w:iCs w:val="0"/>
            <w:webHidden/>
          </w:rPr>
          <w:fldChar w:fldCharType="end"/>
        </w:r>
      </w:hyperlink>
    </w:p>
    <w:p w14:paraId="3315A90D" w14:textId="783A8E13" w:rsidR="00F85C60" w:rsidRPr="00C34FE7" w:rsidRDefault="0096534A" w:rsidP="00F85C60">
      <w:pPr>
        <w:pStyle w:val="21"/>
        <w:rPr>
          <w:rFonts w:asciiTheme="minorHAnsi" w:eastAsiaTheme="minorEastAsia" w:hAnsiTheme="minorHAnsi" w:cstheme="minorBidi"/>
          <w:i w:val="0"/>
          <w:iCs w:val="0"/>
          <w:sz w:val="22"/>
          <w:szCs w:val="22"/>
        </w:rPr>
      </w:pPr>
      <w:hyperlink w:anchor="_Toc156825298" w:history="1">
        <w:r w:rsidR="00F85C60" w:rsidRPr="00C34FE7">
          <w:rPr>
            <w:rStyle w:val="af0"/>
            <w:i w:val="0"/>
            <w:iCs w:val="0"/>
          </w:rPr>
          <w:t>3.2. Учебно-методическое обеспечение</w:t>
        </w:r>
        <w:r w:rsidR="00F85C60" w:rsidRPr="00C34FE7">
          <w:rPr>
            <w:i w:val="0"/>
            <w:iCs w:val="0"/>
            <w:webHidden/>
          </w:rPr>
          <w:tab/>
        </w:r>
        <w:r w:rsidR="00F85C60" w:rsidRPr="00C34FE7">
          <w:rPr>
            <w:i w:val="0"/>
            <w:iCs w:val="0"/>
            <w:webHidden/>
          </w:rPr>
          <w:fldChar w:fldCharType="begin"/>
        </w:r>
        <w:r w:rsidR="00F85C60" w:rsidRPr="00C34FE7">
          <w:rPr>
            <w:i w:val="0"/>
            <w:iCs w:val="0"/>
            <w:webHidden/>
          </w:rPr>
          <w:instrText xml:space="preserve"> PAGEREF _Toc156825298 \h </w:instrText>
        </w:r>
        <w:r w:rsidR="00F85C60" w:rsidRPr="00C34FE7">
          <w:rPr>
            <w:i w:val="0"/>
            <w:iCs w:val="0"/>
            <w:webHidden/>
          </w:rPr>
        </w:r>
        <w:r w:rsidR="00F85C60" w:rsidRPr="00C34FE7">
          <w:rPr>
            <w:i w:val="0"/>
            <w:iCs w:val="0"/>
            <w:webHidden/>
          </w:rPr>
          <w:fldChar w:fldCharType="separate"/>
        </w:r>
        <w:r w:rsidR="002E06CB">
          <w:rPr>
            <w:i w:val="0"/>
            <w:iCs w:val="0"/>
            <w:webHidden/>
          </w:rPr>
          <w:t>12</w:t>
        </w:r>
        <w:r w:rsidR="00F85C60" w:rsidRPr="00C34FE7">
          <w:rPr>
            <w:i w:val="0"/>
            <w:iCs w:val="0"/>
            <w:webHidden/>
          </w:rPr>
          <w:fldChar w:fldCharType="end"/>
        </w:r>
      </w:hyperlink>
    </w:p>
    <w:p w14:paraId="6103274B" w14:textId="5B6B20E7" w:rsidR="00F85C60" w:rsidRPr="00C34FE7" w:rsidRDefault="0096534A" w:rsidP="00F85C60">
      <w:pPr>
        <w:pStyle w:val="14"/>
        <w:rPr>
          <w:rFonts w:asciiTheme="minorHAnsi" w:eastAsiaTheme="minorEastAsia" w:hAnsiTheme="minorHAnsi" w:cstheme="minorBidi"/>
          <w:b w:val="0"/>
          <w:bCs w:val="0"/>
          <w:lang w:eastAsia="ru-RU"/>
        </w:rPr>
      </w:pPr>
      <w:hyperlink w:anchor="_Toc156825299" w:history="1">
        <w:r w:rsidR="00F85C60" w:rsidRPr="00C34FE7">
          <w:rPr>
            <w:rStyle w:val="af0"/>
          </w:rPr>
          <w:t>4. Контроль и оценка результатов  освоения ДИСЦИПЛИНЫ</w:t>
        </w:r>
        <w:r w:rsidR="00F85C60" w:rsidRPr="00C34FE7">
          <w:rPr>
            <w:webHidden/>
          </w:rPr>
          <w:tab/>
        </w:r>
        <w:r w:rsidR="00F85C60" w:rsidRPr="00C34FE7">
          <w:rPr>
            <w:webHidden/>
          </w:rPr>
          <w:fldChar w:fldCharType="begin"/>
        </w:r>
        <w:r w:rsidR="00F85C60" w:rsidRPr="00C34FE7">
          <w:rPr>
            <w:webHidden/>
          </w:rPr>
          <w:instrText xml:space="preserve"> PAGEREF _Toc156825299 \h </w:instrText>
        </w:r>
        <w:r w:rsidR="00F85C60" w:rsidRPr="00C34FE7">
          <w:rPr>
            <w:webHidden/>
          </w:rPr>
        </w:r>
        <w:r w:rsidR="00F85C60" w:rsidRPr="00C34FE7">
          <w:rPr>
            <w:webHidden/>
          </w:rPr>
          <w:fldChar w:fldCharType="separate"/>
        </w:r>
        <w:r w:rsidR="002E06CB">
          <w:rPr>
            <w:webHidden/>
          </w:rPr>
          <w:t>12</w:t>
        </w:r>
        <w:r w:rsidR="00F85C60" w:rsidRPr="00C34FE7">
          <w:rPr>
            <w:webHidden/>
          </w:rPr>
          <w:fldChar w:fldCharType="end"/>
        </w:r>
      </w:hyperlink>
    </w:p>
    <w:p w14:paraId="510764B4" w14:textId="77777777" w:rsidR="00F85C60" w:rsidRPr="00C34FE7" w:rsidRDefault="00F85C60" w:rsidP="00F85C60">
      <w:pPr>
        <w:pStyle w:val="1f"/>
        <w:jc w:val="left"/>
        <w:rPr>
          <w:rFonts w:ascii="Times New Roman" w:hAnsi="Times New Roman"/>
          <w:b w:val="0"/>
          <w:bCs w:val="0"/>
          <w:lang w:val="ru-RU"/>
        </w:rPr>
      </w:pPr>
      <w:r w:rsidRPr="00C34FE7">
        <w:rPr>
          <w:rFonts w:ascii="Times New Roman" w:hAnsi="Times New Roman"/>
          <w:b w:val="0"/>
          <w:bCs w:val="0"/>
          <w:lang w:val="ru-RU"/>
        </w:rPr>
        <w:fldChar w:fldCharType="end"/>
      </w:r>
    </w:p>
    <w:p w14:paraId="23AF1BEB" w14:textId="77777777" w:rsidR="00F85C60" w:rsidRPr="00DF068E" w:rsidRDefault="00F85C60" w:rsidP="00F85C60">
      <w:pPr>
        <w:pStyle w:val="1f"/>
        <w:jc w:val="left"/>
        <w:rPr>
          <w:rFonts w:ascii="Times New Roman" w:hAnsi="Times New Roman"/>
          <w:lang w:val="ru-RU"/>
        </w:rPr>
        <w:sectPr w:rsidR="00F85C60" w:rsidRPr="00DF068E" w:rsidSect="00502F97">
          <w:headerReference w:type="even" r:id="rId20"/>
          <w:headerReference w:type="default" r:id="rId21"/>
          <w:pgSz w:w="11906" w:h="16838"/>
          <w:pgMar w:top="1134" w:right="567" w:bottom="1134" w:left="1701" w:header="709" w:footer="709" w:gutter="0"/>
          <w:cols w:space="708"/>
          <w:docGrid w:linePitch="360"/>
        </w:sectPr>
      </w:pPr>
    </w:p>
    <w:p w14:paraId="0FCEC7A3" w14:textId="77777777" w:rsidR="00F85C60" w:rsidRPr="00900FFA" w:rsidRDefault="00F85C60" w:rsidP="007542A0">
      <w:pPr>
        <w:pStyle w:val="1f"/>
        <w:numPr>
          <w:ilvl w:val="0"/>
          <w:numId w:val="8"/>
        </w:numPr>
        <w:rPr>
          <w:rStyle w:val="afb"/>
          <w:i w:val="0"/>
          <w:iCs/>
        </w:rPr>
      </w:pPr>
      <w:r w:rsidRPr="00A07404">
        <w:rPr>
          <w:rStyle w:val="afb"/>
          <w:i w:val="0"/>
          <w:iCs/>
        </w:rPr>
        <w:lastRenderedPageBreak/>
        <w:t xml:space="preserve">Общая характеристика </w:t>
      </w:r>
      <w:r w:rsidRPr="00900FFA">
        <w:rPr>
          <w:rStyle w:val="afb"/>
          <w:i w:val="0"/>
          <w:iCs/>
        </w:rPr>
        <w:t>РАБОЧЕЙ ПРОГРАММЫ УЧЕБНОЙ ДИСЦИПЛИНЫ</w:t>
      </w:r>
    </w:p>
    <w:p w14:paraId="0ACD73B6" w14:textId="77777777" w:rsidR="00F85C60" w:rsidRPr="0089414D" w:rsidRDefault="00F85C60" w:rsidP="00F85C60">
      <w:pPr>
        <w:pStyle w:val="1d"/>
        <w:ind w:left="720"/>
        <w:jc w:val="center"/>
        <w:rPr>
          <w:rFonts w:eastAsia="Segoe UI"/>
          <w:b/>
          <w:lang w:val="ru-RU"/>
        </w:rPr>
      </w:pPr>
      <w:r w:rsidRPr="0089414D">
        <w:rPr>
          <w:rFonts w:eastAsia="Segoe UI"/>
          <w:b/>
          <w:lang w:val="ru-RU"/>
        </w:rPr>
        <w:t>«</w:t>
      </w:r>
      <w:r w:rsidRPr="0089414D">
        <w:rPr>
          <w:b/>
          <w:lang w:val="ru-RU"/>
        </w:rPr>
        <w:t>СГ.04 Физическая культура</w:t>
      </w:r>
      <w:r w:rsidRPr="0089414D">
        <w:rPr>
          <w:rFonts w:eastAsia="Segoe UI"/>
          <w:b/>
          <w:lang w:val="ru-RU"/>
        </w:rPr>
        <w:t>»</w:t>
      </w:r>
    </w:p>
    <w:p w14:paraId="06DCC923" w14:textId="77777777" w:rsidR="00F85C60" w:rsidRPr="0089414D" w:rsidRDefault="00F85C60" w:rsidP="00F85C60">
      <w:pPr>
        <w:pStyle w:val="afc"/>
        <w:rPr>
          <w:rFonts w:eastAsia="Segoe UI"/>
          <w:lang w:eastAsia="nl-NL"/>
        </w:rPr>
      </w:pPr>
    </w:p>
    <w:p w14:paraId="5F1D0A25" w14:textId="77777777" w:rsidR="00F85C60" w:rsidRPr="00EA6E1D" w:rsidRDefault="00F85C60" w:rsidP="00F85C60">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781B23C0" w14:textId="77777777" w:rsidR="00F85C60" w:rsidRDefault="00F85C60" w:rsidP="00AD5821">
      <w:pPr>
        <w:shd w:val="clear" w:color="auto" w:fill="FFFFFF"/>
        <w:spacing w:line="276" w:lineRule="auto"/>
        <w:ind w:firstLine="709"/>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w:t>
      </w:r>
      <w:r>
        <w:rPr>
          <w:rFonts w:ascii="Times New Roman" w:eastAsia="Times New Roman" w:hAnsi="Times New Roman" w:cs="Times New Roman"/>
          <w:sz w:val="24"/>
          <w:szCs w:val="24"/>
          <w:lang w:eastAsia="ru-RU"/>
        </w:rPr>
        <w:t xml:space="preserve">дисциплины </w:t>
      </w:r>
      <w:r w:rsidRPr="00EA6E1D">
        <w:rPr>
          <w:rFonts w:ascii="Times New Roman" w:hAnsi="Times New Roman"/>
        </w:rPr>
        <w:t>«</w:t>
      </w:r>
      <w:r w:rsidRPr="0089414D">
        <w:rPr>
          <w:rFonts w:ascii="Times New Roman" w:hAnsi="Times New Roman" w:cs="Times New Roman"/>
        </w:rPr>
        <w:t>СГ.04 Физическая культура</w:t>
      </w:r>
      <w:r w:rsidRPr="00EA6E1D">
        <w:rPr>
          <w:rFonts w:ascii="Times New Roman" w:hAnsi="Times New Roman"/>
        </w:rPr>
        <w:t>»</w:t>
      </w:r>
      <w:r w:rsidRPr="00FA680C">
        <w:rPr>
          <w:rFonts w:ascii="Times New Roman" w:eastAsia="Times New Roman" w:hAnsi="Times New Roman" w:cs="Times New Roman"/>
          <w:sz w:val="24"/>
          <w:szCs w:val="24"/>
          <w:lang w:eastAsia="ru-RU"/>
        </w:rPr>
        <w:t xml:space="preserve">: </w:t>
      </w:r>
    </w:p>
    <w:p w14:paraId="443775AF" w14:textId="77777777" w:rsidR="00F85C60" w:rsidRPr="008D0C84" w:rsidRDefault="00F85C60" w:rsidP="00AD5821">
      <w:pPr>
        <w:shd w:val="clear" w:color="auto" w:fill="FFFFFF"/>
        <w:spacing w:line="276" w:lineRule="auto"/>
        <w:ind w:firstLine="709"/>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Pr="008D0C84">
        <w:rPr>
          <w:rFonts w:ascii="Times New Roman" w:eastAsia="Times New Roman" w:hAnsi="Times New Roman" w:cs="Times New Roman"/>
          <w:color w:val="000000" w:themeColor="text1"/>
          <w:sz w:val="24"/>
          <w:szCs w:val="24"/>
          <w:lang w:eastAsia="ru-RU"/>
        </w:rPr>
        <w:t>формирование теоретических п</w:t>
      </w:r>
      <w:r>
        <w:rPr>
          <w:rFonts w:ascii="Times New Roman" w:eastAsia="Times New Roman" w:hAnsi="Times New Roman" w:cs="Times New Roman"/>
          <w:color w:val="000000" w:themeColor="text1"/>
          <w:sz w:val="24"/>
          <w:szCs w:val="24"/>
          <w:lang w:eastAsia="ru-RU"/>
        </w:rPr>
        <w:t xml:space="preserve">редставлений о роли физического </w:t>
      </w:r>
      <w:r w:rsidRPr="008D0C84">
        <w:rPr>
          <w:rFonts w:ascii="Times New Roman" w:eastAsia="Times New Roman" w:hAnsi="Times New Roman" w:cs="Times New Roman"/>
          <w:color w:val="000000" w:themeColor="text1"/>
          <w:sz w:val="24"/>
          <w:szCs w:val="24"/>
          <w:lang w:eastAsia="ru-RU"/>
        </w:rPr>
        <w:t>воспитания в развитии личности и п</w:t>
      </w:r>
      <w:r>
        <w:rPr>
          <w:rFonts w:ascii="Times New Roman" w:eastAsia="Times New Roman" w:hAnsi="Times New Roman" w:cs="Times New Roman"/>
          <w:color w:val="000000" w:themeColor="text1"/>
          <w:sz w:val="24"/>
          <w:szCs w:val="24"/>
          <w:lang w:eastAsia="ru-RU"/>
        </w:rPr>
        <w:t xml:space="preserve">одготовке её к профессиональной </w:t>
      </w:r>
      <w:r w:rsidRPr="008D0C84">
        <w:rPr>
          <w:rFonts w:ascii="Times New Roman" w:eastAsia="Times New Roman" w:hAnsi="Times New Roman" w:cs="Times New Roman"/>
          <w:color w:val="000000" w:themeColor="text1"/>
          <w:sz w:val="24"/>
          <w:szCs w:val="24"/>
          <w:lang w:eastAsia="ru-RU"/>
        </w:rPr>
        <w:t>деятельности;</w:t>
      </w:r>
    </w:p>
    <w:p w14:paraId="1EAA9B02" w14:textId="77777777" w:rsidR="00F85C60" w:rsidRPr="008D0C84" w:rsidRDefault="00F85C60" w:rsidP="00AD5821">
      <w:pPr>
        <w:shd w:val="clear" w:color="auto" w:fill="FFFFFF"/>
        <w:spacing w:line="276" w:lineRule="auto"/>
        <w:ind w:firstLine="709"/>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w:t>
      </w:r>
      <w:r w:rsidRPr="008D0C84">
        <w:rPr>
          <w:rFonts w:ascii="Times New Roman" w:eastAsia="Times New Roman" w:hAnsi="Times New Roman" w:cs="Times New Roman"/>
          <w:color w:val="000000" w:themeColor="text1"/>
          <w:sz w:val="24"/>
          <w:szCs w:val="24"/>
          <w:lang w:eastAsia="ru-RU"/>
        </w:rPr>
        <w:t xml:space="preserve"> формирование мотивационно-цен</w:t>
      </w:r>
      <w:r>
        <w:rPr>
          <w:rFonts w:ascii="Times New Roman" w:eastAsia="Times New Roman" w:hAnsi="Times New Roman" w:cs="Times New Roman"/>
          <w:color w:val="000000" w:themeColor="text1"/>
          <w:sz w:val="24"/>
          <w:szCs w:val="24"/>
          <w:lang w:eastAsia="ru-RU"/>
        </w:rPr>
        <w:t xml:space="preserve">ностного отношения к физической </w:t>
      </w:r>
      <w:r w:rsidRPr="008D0C84">
        <w:rPr>
          <w:rFonts w:ascii="Times New Roman" w:eastAsia="Times New Roman" w:hAnsi="Times New Roman" w:cs="Times New Roman"/>
          <w:color w:val="000000" w:themeColor="text1"/>
          <w:sz w:val="24"/>
          <w:szCs w:val="24"/>
          <w:lang w:eastAsia="ru-RU"/>
        </w:rPr>
        <w:t>культуре, установке на здоровый образ жизни, самосовершенствования;</w:t>
      </w:r>
    </w:p>
    <w:p w14:paraId="12096CCD" w14:textId="77777777" w:rsidR="00F85C60" w:rsidRPr="00900FFA" w:rsidRDefault="00F85C60" w:rsidP="00AD5821">
      <w:pPr>
        <w:suppressAutoHyphens/>
        <w:spacing w:line="27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sz w:val="24"/>
          <w:szCs w:val="24"/>
          <w:lang w:eastAsia="ru-RU"/>
        </w:rPr>
        <w:t>-</w:t>
      </w:r>
      <w:r w:rsidRPr="008D0C84">
        <w:rPr>
          <w:rFonts w:ascii="Times New Roman" w:eastAsia="Times New Roman" w:hAnsi="Times New Roman" w:cs="Times New Roman"/>
          <w:color w:val="000000" w:themeColor="text1"/>
          <w:sz w:val="24"/>
          <w:szCs w:val="24"/>
          <w:lang w:eastAsia="ru-RU"/>
        </w:rPr>
        <w:t xml:space="preserve"> формирование практических представлений о роли физи</w:t>
      </w:r>
      <w:r>
        <w:rPr>
          <w:rFonts w:ascii="Times New Roman" w:eastAsia="Times New Roman" w:hAnsi="Times New Roman" w:cs="Times New Roman"/>
          <w:color w:val="000000" w:themeColor="text1"/>
          <w:sz w:val="24"/>
          <w:szCs w:val="24"/>
          <w:lang w:eastAsia="ru-RU"/>
        </w:rPr>
        <w:t xml:space="preserve">ческой культуры в владении </w:t>
      </w:r>
      <w:r w:rsidRPr="008D0C84">
        <w:rPr>
          <w:rFonts w:ascii="Times New Roman" w:eastAsia="Times New Roman" w:hAnsi="Times New Roman" w:cs="Times New Roman"/>
          <w:color w:val="000000" w:themeColor="text1"/>
          <w:sz w:val="24"/>
          <w:szCs w:val="24"/>
          <w:lang w:eastAsia="ru-RU"/>
        </w:rPr>
        <w:t>системой практических у</w:t>
      </w:r>
      <w:r>
        <w:rPr>
          <w:rFonts w:ascii="Times New Roman" w:eastAsia="Times New Roman" w:hAnsi="Times New Roman" w:cs="Times New Roman"/>
          <w:color w:val="000000" w:themeColor="text1"/>
          <w:sz w:val="24"/>
          <w:szCs w:val="24"/>
          <w:lang w:eastAsia="ru-RU"/>
        </w:rPr>
        <w:t>мений и навыков, обеспечивающих качественное выполнение.</w:t>
      </w:r>
    </w:p>
    <w:p w14:paraId="0E9FBC7B" w14:textId="77777777" w:rsidR="00F85C60" w:rsidRPr="0089414D" w:rsidRDefault="00F85C60" w:rsidP="00AD5821">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Дисциплина «</w:t>
      </w:r>
      <w:r w:rsidRPr="0089414D">
        <w:rPr>
          <w:rFonts w:ascii="Times New Roman" w:hAnsi="Times New Roman" w:cs="Times New Roman"/>
        </w:rPr>
        <w:t>СГ.04 Физическая культура</w:t>
      </w:r>
      <w:r>
        <w:rPr>
          <w:rFonts w:ascii="Times New Roman" w:hAnsi="Times New Roman" w:cs="Times New Roman"/>
          <w:sz w:val="24"/>
          <w:szCs w:val="24"/>
        </w:rPr>
        <w:t xml:space="preserve">» </w:t>
      </w:r>
      <w:r w:rsidRPr="00E11160">
        <w:rPr>
          <w:rFonts w:ascii="Times New Roman" w:hAnsi="Times New Roman" w:cs="Times New Roman"/>
          <w:sz w:val="24"/>
          <w:szCs w:val="24"/>
        </w:rPr>
        <w:t>включен</w:t>
      </w:r>
      <w:r>
        <w:rPr>
          <w:rFonts w:ascii="Times New Roman" w:hAnsi="Times New Roman" w:cs="Times New Roman"/>
          <w:sz w:val="24"/>
          <w:szCs w:val="24"/>
        </w:rPr>
        <w:t>а</w:t>
      </w:r>
      <w:r w:rsidRPr="00E11160">
        <w:rPr>
          <w:rFonts w:ascii="Times New Roman" w:hAnsi="Times New Roman" w:cs="Times New Roman"/>
          <w:sz w:val="24"/>
          <w:szCs w:val="24"/>
        </w:rPr>
        <w:t xml:space="preserve"> в </w:t>
      </w:r>
      <w:r w:rsidRPr="0089414D">
        <w:rPr>
          <w:rFonts w:ascii="Times New Roman" w:hAnsi="Times New Roman" w:cs="Times New Roman"/>
          <w:sz w:val="24"/>
          <w:szCs w:val="24"/>
        </w:rPr>
        <w:t>обязательную часть социально-гуманитарного цикла образовательной программы</w:t>
      </w:r>
    </w:p>
    <w:p w14:paraId="210E8384" w14:textId="77777777" w:rsidR="00F85C60" w:rsidRPr="00EA6E1D" w:rsidRDefault="00F85C60" w:rsidP="00AD5821">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44D827B5" w14:textId="77777777" w:rsidR="00F85C60" w:rsidRDefault="00F85C60" w:rsidP="00AD5821">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ОПОП-П)</w:t>
      </w:r>
      <w:r w:rsidRPr="00FA680C">
        <w:rPr>
          <w:rFonts w:ascii="Times New Roman" w:eastAsia="Times New Roman" w:hAnsi="Times New Roman" w:cs="Times New Roman"/>
          <w:sz w:val="24"/>
          <w:szCs w:val="24"/>
          <w:lang w:eastAsia="ru-RU"/>
        </w:rPr>
        <w:t>.</w:t>
      </w:r>
    </w:p>
    <w:p w14:paraId="337832E8" w14:textId="77777777" w:rsidR="00F85C60" w:rsidRDefault="00F85C60" w:rsidP="00AD5821">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5"/>
        <w:gridCol w:w="2608"/>
        <w:gridCol w:w="2561"/>
        <w:gridCol w:w="2454"/>
      </w:tblGrid>
      <w:tr w:rsidR="00F85C60" w:rsidRPr="00900FFA" w14:paraId="3A1440CD" w14:textId="77777777" w:rsidTr="00AD5821">
        <w:tc>
          <w:tcPr>
            <w:tcW w:w="2005" w:type="dxa"/>
            <w:tcBorders>
              <w:top w:val="single" w:sz="4" w:space="0" w:color="auto"/>
              <w:left w:val="single" w:sz="4" w:space="0" w:color="auto"/>
              <w:right w:val="single" w:sz="4" w:space="0" w:color="auto"/>
            </w:tcBorders>
          </w:tcPr>
          <w:p w14:paraId="2545B431" w14:textId="77777777" w:rsidR="00F85C60" w:rsidRPr="00F210F9" w:rsidRDefault="00F85C60" w:rsidP="00AD5821">
            <w:pPr>
              <w:rPr>
                <w:rStyle w:val="afb"/>
                <w:b/>
                <w:i w:val="0"/>
                <w:sz w:val="24"/>
                <w:szCs w:val="24"/>
              </w:rPr>
            </w:pPr>
            <w:r>
              <w:rPr>
                <w:rStyle w:val="afb"/>
                <w:b/>
                <w:i w:val="0"/>
                <w:sz w:val="24"/>
                <w:szCs w:val="24"/>
              </w:rPr>
              <w:t xml:space="preserve">Код ОК, </w:t>
            </w:r>
          </w:p>
        </w:tc>
        <w:tc>
          <w:tcPr>
            <w:tcW w:w="2608" w:type="dxa"/>
            <w:tcBorders>
              <w:top w:val="single" w:sz="4" w:space="0" w:color="auto"/>
              <w:left w:val="single" w:sz="4" w:space="0" w:color="auto"/>
              <w:right w:val="single" w:sz="4" w:space="0" w:color="auto"/>
            </w:tcBorders>
          </w:tcPr>
          <w:p w14:paraId="7E1E8155" w14:textId="77777777" w:rsidR="00F85C60" w:rsidRPr="00900FFA" w:rsidRDefault="00F85C60" w:rsidP="00AD5821">
            <w:pPr>
              <w:jc w:val="center"/>
              <w:rPr>
                <w:rFonts w:ascii="Times New Roman" w:hAnsi="Times New Roman" w:cs="Times New Roman"/>
                <w:b/>
                <w:sz w:val="24"/>
                <w:szCs w:val="24"/>
              </w:rPr>
            </w:pPr>
            <w:r w:rsidRPr="00900FFA">
              <w:rPr>
                <w:rFonts w:ascii="Times New Roman" w:hAnsi="Times New Roman" w:cs="Times New Roman"/>
                <w:b/>
                <w:sz w:val="24"/>
                <w:szCs w:val="24"/>
              </w:rPr>
              <w:t>Уметь</w:t>
            </w:r>
          </w:p>
        </w:tc>
        <w:tc>
          <w:tcPr>
            <w:tcW w:w="2561" w:type="dxa"/>
            <w:tcBorders>
              <w:top w:val="single" w:sz="4" w:space="0" w:color="auto"/>
              <w:left w:val="single" w:sz="4" w:space="0" w:color="auto"/>
              <w:bottom w:val="single" w:sz="4" w:space="0" w:color="auto"/>
              <w:right w:val="single" w:sz="4" w:space="0" w:color="auto"/>
            </w:tcBorders>
            <w:shd w:val="clear" w:color="auto" w:fill="auto"/>
          </w:tcPr>
          <w:p w14:paraId="7354894B" w14:textId="77777777" w:rsidR="00F85C60" w:rsidRPr="00900FFA" w:rsidRDefault="00F85C60" w:rsidP="00AD5821">
            <w:pPr>
              <w:jc w:val="center"/>
              <w:rPr>
                <w:rFonts w:ascii="Times New Roman" w:hAnsi="Times New Roman" w:cs="Times New Roman"/>
                <w:b/>
                <w:i/>
                <w:sz w:val="24"/>
                <w:szCs w:val="24"/>
              </w:rPr>
            </w:pPr>
            <w:r w:rsidRPr="00900FFA">
              <w:rPr>
                <w:rFonts w:ascii="Times New Roman" w:hAnsi="Times New Roman" w:cs="Times New Roman"/>
                <w:b/>
                <w:sz w:val="24"/>
                <w:szCs w:val="24"/>
              </w:rPr>
              <w:t>Знать</w:t>
            </w:r>
          </w:p>
        </w:tc>
        <w:tc>
          <w:tcPr>
            <w:tcW w:w="2454" w:type="dxa"/>
            <w:tcBorders>
              <w:top w:val="single" w:sz="4" w:space="0" w:color="auto"/>
              <w:left w:val="single" w:sz="4" w:space="0" w:color="auto"/>
              <w:bottom w:val="single" w:sz="4" w:space="0" w:color="auto"/>
              <w:right w:val="single" w:sz="4" w:space="0" w:color="auto"/>
            </w:tcBorders>
          </w:tcPr>
          <w:p w14:paraId="0D240659" w14:textId="77777777" w:rsidR="00F85C60" w:rsidRPr="00900FFA" w:rsidRDefault="00F85C60" w:rsidP="00AD5821">
            <w:pPr>
              <w:jc w:val="center"/>
              <w:rPr>
                <w:rFonts w:ascii="Times New Roman" w:hAnsi="Times New Roman" w:cs="Times New Roman"/>
                <w:b/>
                <w:i/>
                <w:sz w:val="24"/>
                <w:szCs w:val="24"/>
              </w:rPr>
            </w:pPr>
            <w:r w:rsidRPr="00F210F9">
              <w:rPr>
                <w:rFonts w:ascii="Times New Roman" w:hAnsi="Times New Roman" w:cs="Times New Roman"/>
                <w:b/>
                <w:sz w:val="24"/>
                <w:szCs w:val="24"/>
              </w:rPr>
              <w:t xml:space="preserve">Владеть навыками </w:t>
            </w:r>
          </w:p>
        </w:tc>
      </w:tr>
      <w:tr w:rsidR="00F85C60" w:rsidRPr="00900FFA" w14:paraId="18AAB129" w14:textId="77777777" w:rsidTr="00AD5821">
        <w:tc>
          <w:tcPr>
            <w:tcW w:w="2005" w:type="dxa"/>
            <w:tcBorders>
              <w:top w:val="single" w:sz="4" w:space="0" w:color="auto"/>
              <w:left w:val="single" w:sz="4" w:space="0" w:color="auto"/>
              <w:right w:val="single" w:sz="4" w:space="0" w:color="auto"/>
            </w:tcBorders>
          </w:tcPr>
          <w:p w14:paraId="3606C25A" w14:textId="77777777" w:rsidR="00F85C60" w:rsidRPr="00900FFA" w:rsidRDefault="00F85C60" w:rsidP="00AD5821">
            <w:pPr>
              <w:rPr>
                <w:rFonts w:ascii="Times New Roman" w:hAnsi="Times New Roman" w:cs="Times New Roman"/>
                <w:bCs/>
                <w:sz w:val="24"/>
                <w:szCs w:val="24"/>
              </w:rPr>
            </w:pPr>
            <w:r w:rsidRPr="00900FFA">
              <w:rPr>
                <w:rFonts w:ascii="Times New Roman" w:hAnsi="Times New Roman" w:cs="Times New Roman"/>
                <w:bCs/>
                <w:sz w:val="24"/>
                <w:szCs w:val="24"/>
              </w:rPr>
              <w:t>ОК.0</w:t>
            </w:r>
            <w:r>
              <w:rPr>
                <w:rFonts w:ascii="Times New Roman" w:hAnsi="Times New Roman" w:cs="Times New Roman"/>
                <w:bCs/>
                <w:sz w:val="24"/>
                <w:szCs w:val="24"/>
              </w:rPr>
              <w:t>4</w:t>
            </w:r>
            <w:r w:rsidRPr="001846BF">
              <w:rPr>
                <w:rFonts w:ascii="Times New Roman" w:eastAsia="Times New Roman" w:hAnsi="Times New Roman" w:cs="Times New Roman"/>
                <w:color w:val="000000"/>
                <w:szCs w:val="20"/>
                <w:lang w:eastAsia="ru-RU"/>
              </w:rPr>
              <w:t xml:space="preserve"> Эффективно взаимодействовать и работать в коллективе и команде</w:t>
            </w:r>
          </w:p>
        </w:tc>
        <w:tc>
          <w:tcPr>
            <w:tcW w:w="2608" w:type="dxa"/>
            <w:tcBorders>
              <w:top w:val="single" w:sz="4" w:space="0" w:color="auto"/>
              <w:left w:val="single" w:sz="4" w:space="0" w:color="auto"/>
              <w:right w:val="single" w:sz="4" w:space="0" w:color="auto"/>
            </w:tcBorders>
            <w:hideMark/>
          </w:tcPr>
          <w:p w14:paraId="3C5AD448" w14:textId="77777777" w:rsidR="00F85C60" w:rsidRDefault="00F85C60" w:rsidP="00AD5821">
            <w:pPr>
              <w:rPr>
                <w:rFonts w:ascii="Times New Roman" w:hAnsi="Times New Roman"/>
                <w:spacing w:val="-4"/>
              </w:rPr>
            </w:pPr>
            <w:r>
              <w:rPr>
                <w:rFonts w:ascii="Times New Roman" w:hAnsi="Times New Roman"/>
                <w:spacing w:val="-4"/>
              </w:rPr>
              <w:t>организовывать работу коллектива и команды;</w:t>
            </w:r>
          </w:p>
          <w:p w14:paraId="038EA2FB" w14:textId="77777777" w:rsidR="00F85C60" w:rsidRPr="00900FFA" w:rsidRDefault="00F85C60" w:rsidP="00AD5821">
            <w:pPr>
              <w:rPr>
                <w:rFonts w:ascii="Times New Roman" w:hAnsi="Times New Roman" w:cs="Times New Roman"/>
                <w:bCs/>
                <w:sz w:val="24"/>
                <w:szCs w:val="24"/>
              </w:rPr>
            </w:pPr>
            <w:r>
              <w:rPr>
                <w:rFonts w:ascii="Times New Roman" w:hAnsi="Times New Roman"/>
                <w:spacing w:val="-4"/>
              </w:rPr>
              <w:t>взаимодействовать с коллегами</w:t>
            </w:r>
          </w:p>
        </w:tc>
        <w:tc>
          <w:tcPr>
            <w:tcW w:w="2561" w:type="dxa"/>
            <w:tcBorders>
              <w:top w:val="single" w:sz="4" w:space="0" w:color="auto"/>
              <w:left w:val="single" w:sz="4" w:space="0" w:color="auto"/>
              <w:bottom w:val="single" w:sz="4" w:space="0" w:color="auto"/>
              <w:right w:val="single" w:sz="4" w:space="0" w:color="auto"/>
            </w:tcBorders>
            <w:shd w:val="clear" w:color="auto" w:fill="auto"/>
          </w:tcPr>
          <w:p w14:paraId="120F1BFA" w14:textId="77777777" w:rsidR="00F85C60" w:rsidRDefault="00F85C60" w:rsidP="00AD5821">
            <w:pPr>
              <w:rPr>
                <w:rFonts w:ascii="Times New Roman" w:hAnsi="Times New Roman"/>
              </w:rPr>
            </w:pPr>
            <w:r>
              <w:rPr>
                <w:rFonts w:ascii="Times New Roman" w:hAnsi="Times New Roman"/>
              </w:rPr>
              <w:t>психологические основы деятельности коллектива;</w:t>
            </w:r>
          </w:p>
          <w:p w14:paraId="68B10069" w14:textId="77777777" w:rsidR="00F85C60" w:rsidRPr="00900FFA" w:rsidRDefault="00F85C60" w:rsidP="00AD5821">
            <w:pPr>
              <w:rPr>
                <w:rFonts w:ascii="Times New Roman" w:hAnsi="Times New Roman" w:cs="Times New Roman"/>
                <w:bCs/>
                <w:i/>
                <w:sz w:val="24"/>
                <w:szCs w:val="24"/>
              </w:rPr>
            </w:pPr>
            <w:r>
              <w:rPr>
                <w:rFonts w:ascii="Times New Roman" w:hAnsi="Times New Roman"/>
              </w:rPr>
              <w:t>психологические особенности личности</w:t>
            </w:r>
          </w:p>
        </w:tc>
        <w:tc>
          <w:tcPr>
            <w:tcW w:w="2454" w:type="dxa"/>
            <w:tcBorders>
              <w:top w:val="single" w:sz="4" w:space="0" w:color="auto"/>
              <w:left w:val="single" w:sz="4" w:space="0" w:color="auto"/>
              <w:bottom w:val="single" w:sz="4" w:space="0" w:color="auto"/>
              <w:right w:val="single" w:sz="4" w:space="0" w:color="auto"/>
            </w:tcBorders>
          </w:tcPr>
          <w:p w14:paraId="6969BDFE" w14:textId="77777777" w:rsidR="00F85C60" w:rsidRPr="00900FFA" w:rsidRDefault="00F85C60" w:rsidP="00AD5821">
            <w:pPr>
              <w:jc w:val="center"/>
              <w:rPr>
                <w:rFonts w:ascii="Times New Roman" w:hAnsi="Times New Roman" w:cs="Times New Roman"/>
                <w:bCs/>
                <w:i/>
                <w:sz w:val="24"/>
                <w:szCs w:val="24"/>
              </w:rPr>
            </w:pPr>
            <w:r w:rsidRPr="00900FFA">
              <w:rPr>
                <w:rFonts w:ascii="Times New Roman" w:hAnsi="Times New Roman" w:cs="Times New Roman"/>
                <w:bCs/>
                <w:i/>
                <w:sz w:val="24"/>
                <w:szCs w:val="24"/>
              </w:rPr>
              <w:t>-</w:t>
            </w:r>
          </w:p>
        </w:tc>
      </w:tr>
      <w:tr w:rsidR="00F85C60" w:rsidRPr="00900FFA" w14:paraId="4A64EFD2" w14:textId="77777777" w:rsidTr="00AD5821">
        <w:tc>
          <w:tcPr>
            <w:tcW w:w="2005" w:type="dxa"/>
            <w:tcBorders>
              <w:left w:val="single" w:sz="4" w:space="0" w:color="auto"/>
              <w:bottom w:val="single" w:sz="4" w:space="0" w:color="auto"/>
              <w:right w:val="single" w:sz="4" w:space="0" w:color="auto"/>
            </w:tcBorders>
          </w:tcPr>
          <w:p w14:paraId="675B3D58" w14:textId="77777777" w:rsidR="00F85C60" w:rsidRPr="00900FFA" w:rsidRDefault="00F85C60" w:rsidP="00AD5821">
            <w:pPr>
              <w:rPr>
                <w:rFonts w:ascii="Times New Roman" w:hAnsi="Times New Roman" w:cs="Times New Roman"/>
                <w:bCs/>
                <w:sz w:val="24"/>
                <w:szCs w:val="24"/>
              </w:rPr>
            </w:pPr>
            <w:r w:rsidRPr="00900FFA">
              <w:rPr>
                <w:rFonts w:ascii="Times New Roman" w:hAnsi="Times New Roman" w:cs="Times New Roman"/>
                <w:bCs/>
                <w:sz w:val="24"/>
                <w:szCs w:val="24"/>
              </w:rPr>
              <w:t>ОК.0</w:t>
            </w:r>
            <w:r>
              <w:rPr>
                <w:rFonts w:ascii="Times New Roman" w:hAnsi="Times New Roman" w:cs="Times New Roman"/>
                <w:bCs/>
                <w:sz w:val="24"/>
                <w:szCs w:val="24"/>
              </w:rPr>
              <w:t>5</w:t>
            </w:r>
            <w:r>
              <w:rPr>
                <w:rFonts w:ascii="Times New Roman" w:hAnsi="Times New Roman"/>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608" w:type="dxa"/>
            <w:tcBorders>
              <w:left w:val="single" w:sz="4" w:space="0" w:color="auto"/>
              <w:bottom w:val="single" w:sz="4" w:space="0" w:color="auto"/>
              <w:right w:val="single" w:sz="4" w:space="0" w:color="auto"/>
            </w:tcBorders>
          </w:tcPr>
          <w:p w14:paraId="324D55CD" w14:textId="77777777" w:rsidR="00F85C60" w:rsidRDefault="00F85C60" w:rsidP="00AD5821">
            <w:pPr>
              <w:rPr>
                <w:rFonts w:ascii="Times New Roman" w:hAnsi="Times New Roman"/>
              </w:rPr>
            </w:pPr>
            <w:r>
              <w:rPr>
                <w:rFonts w:ascii="Times New Roman" w:hAnsi="Times New Roman"/>
              </w:rPr>
              <w:t>грамотно излагать свои мысли;</w:t>
            </w:r>
          </w:p>
          <w:p w14:paraId="5BE16479" w14:textId="77777777" w:rsidR="00F85C60" w:rsidRPr="00900FFA" w:rsidRDefault="00F85C60" w:rsidP="00AD5821">
            <w:pPr>
              <w:rPr>
                <w:rFonts w:ascii="Times New Roman" w:hAnsi="Times New Roman" w:cs="Times New Roman"/>
                <w:bCs/>
                <w:sz w:val="24"/>
                <w:szCs w:val="24"/>
              </w:rPr>
            </w:pPr>
            <w:r>
              <w:rPr>
                <w:rFonts w:ascii="Times New Roman" w:hAnsi="Times New Roman"/>
              </w:rPr>
              <w:t>проявлять толерантность в рабочем коллективе</w:t>
            </w:r>
          </w:p>
        </w:tc>
        <w:tc>
          <w:tcPr>
            <w:tcW w:w="2561" w:type="dxa"/>
            <w:tcBorders>
              <w:top w:val="single" w:sz="4" w:space="0" w:color="auto"/>
              <w:left w:val="single" w:sz="4" w:space="0" w:color="auto"/>
              <w:bottom w:val="single" w:sz="4" w:space="0" w:color="auto"/>
              <w:right w:val="single" w:sz="4" w:space="0" w:color="auto"/>
            </w:tcBorders>
            <w:shd w:val="clear" w:color="auto" w:fill="auto"/>
          </w:tcPr>
          <w:p w14:paraId="70D86F57" w14:textId="77777777" w:rsidR="00F85C60" w:rsidRDefault="00F85C60" w:rsidP="00AD5821">
            <w:pPr>
              <w:rPr>
                <w:rFonts w:ascii="Times New Roman" w:hAnsi="Times New Roman"/>
              </w:rPr>
            </w:pPr>
            <w:r>
              <w:rPr>
                <w:rFonts w:ascii="Times New Roman" w:hAnsi="Times New Roman"/>
              </w:rPr>
              <w:t>правила построения устных сообщений;</w:t>
            </w:r>
          </w:p>
          <w:p w14:paraId="3A344056" w14:textId="77777777" w:rsidR="00F85C60" w:rsidRPr="00900FFA" w:rsidRDefault="00F85C60" w:rsidP="00AD5821">
            <w:pPr>
              <w:rPr>
                <w:rFonts w:ascii="Times New Roman" w:hAnsi="Times New Roman" w:cs="Times New Roman"/>
                <w:bCs/>
                <w:i/>
                <w:sz w:val="24"/>
                <w:szCs w:val="24"/>
              </w:rPr>
            </w:pPr>
            <w:r>
              <w:rPr>
                <w:rFonts w:ascii="Times New Roman" w:hAnsi="Times New Roman"/>
              </w:rPr>
              <w:t>особенности социального и культурного контекста</w:t>
            </w:r>
          </w:p>
        </w:tc>
        <w:tc>
          <w:tcPr>
            <w:tcW w:w="2454" w:type="dxa"/>
            <w:tcBorders>
              <w:top w:val="single" w:sz="4" w:space="0" w:color="auto"/>
              <w:left w:val="single" w:sz="4" w:space="0" w:color="auto"/>
              <w:bottom w:val="single" w:sz="4" w:space="0" w:color="auto"/>
              <w:right w:val="single" w:sz="4" w:space="0" w:color="auto"/>
            </w:tcBorders>
          </w:tcPr>
          <w:p w14:paraId="0194F418" w14:textId="77777777" w:rsidR="00F85C60" w:rsidRPr="00900FFA" w:rsidRDefault="00F85C60" w:rsidP="00AD5821">
            <w:pPr>
              <w:jc w:val="center"/>
              <w:rPr>
                <w:rFonts w:ascii="Times New Roman" w:hAnsi="Times New Roman" w:cs="Times New Roman"/>
                <w:bCs/>
                <w:i/>
                <w:sz w:val="24"/>
                <w:szCs w:val="24"/>
              </w:rPr>
            </w:pPr>
            <w:r w:rsidRPr="00900FFA">
              <w:rPr>
                <w:rFonts w:ascii="Times New Roman" w:hAnsi="Times New Roman" w:cs="Times New Roman"/>
                <w:bCs/>
                <w:i/>
                <w:sz w:val="24"/>
                <w:szCs w:val="24"/>
              </w:rPr>
              <w:t>-</w:t>
            </w:r>
          </w:p>
        </w:tc>
      </w:tr>
      <w:tr w:rsidR="00F85C60" w:rsidRPr="00900FFA" w14:paraId="573DF660" w14:textId="77777777" w:rsidTr="00AD5821">
        <w:tc>
          <w:tcPr>
            <w:tcW w:w="2005" w:type="dxa"/>
            <w:tcBorders>
              <w:top w:val="single" w:sz="4" w:space="0" w:color="auto"/>
              <w:left w:val="single" w:sz="4" w:space="0" w:color="auto"/>
              <w:right w:val="single" w:sz="4" w:space="0" w:color="auto"/>
            </w:tcBorders>
          </w:tcPr>
          <w:p w14:paraId="1D51207C" w14:textId="77777777" w:rsidR="00F85C60" w:rsidRPr="00900FFA" w:rsidRDefault="00F85C60" w:rsidP="00AD5821">
            <w:pPr>
              <w:rPr>
                <w:rFonts w:ascii="Times New Roman" w:hAnsi="Times New Roman" w:cs="Times New Roman"/>
                <w:bCs/>
                <w:sz w:val="24"/>
                <w:szCs w:val="24"/>
              </w:rPr>
            </w:pPr>
            <w:r>
              <w:rPr>
                <w:rFonts w:ascii="Times New Roman" w:hAnsi="Times New Roman" w:cs="Times New Roman"/>
                <w:bCs/>
                <w:sz w:val="24"/>
                <w:szCs w:val="24"/>
              </w:rPr>
              <w:t>ОК.08</w:t>
            </w:r>
            <w:r>
              <w:rPr>
                <w:rFonts w:ascii="Times New Roman" w:hAnsi="Times New Roman"/>
              </w:rPr>
              <w:t xml:space="preserve"> Использовать средства физической культуры для сохранения и укрепления здоровья в процессе профессиональной </w:t>
            </w:r>
            <w:r>
              <w:rPr>
                <w:rFonts w:ascii="Times New Roman" w:hAnsi="Times New Roman"/>
              </w:rPr>
              <w:lastRenderedPageBreak/>
              <w:t>деятельности и поддержания необходимого уровня физической подготовленности</w:t>
            </w:r>
          </w:p>
        </w:tc>
        <w:tc>
          <w:tcPr>
            <w:tcW w:w="2608" w:type="dxa"/>
            <w:tcBorders>
              <w:top w:val="single" w:sz="4" w:space="0" w:color="auto"/>
              <w:left w:val="single" w:sz="4" w:space="0" w:color="auto"/>
              <w:right w:val="single" w:sz="4" w:space="0" w:color="auto"/>
            </w:tcBorders>
            <w:hideMark/>
          </w:tcPr>
          <w:p w14:paraId="4C580824" w14:textId="77777777" w:rsidR="00F85C60" w:rsidRDefault="00F85C60" w:rsidP="00AD5821">
            <w:pPr>
              <w:rPr>
                <w:rFonts w:ascii="Times New Roman" w:hAnsi="Times New Roman"/>
              </w:rPr>
            </w:pPr>
            <w:r>
              <w:rPr>
                <w:rFonts w:ascii="Times New Roman" w:hAnsi="Times New Roman"/>
              </w:rPr>
              <w:lastRenderedPageBreak/>
              <w:t>использовать физкультурно-оздоровительную деятельность для укрепления здоровья, достижения жизненных и профессиональных целей;</w:t>
            </w:r>
          </w:p>
          <w:p w14:paraId="683D37C6" w14:textId="77777777" w:rsidR="00F85C60" w:rsidRDefault="00F85C60" w:rsidP="00AD5821">
            <w:pPr>
              <w:rPr>
                <w:rFonts w:ascii="Times New Roman" w:hAnsi="Times New Roman"/>
              </w:rPr>
            </w:pPr>
            <w:r w:rsidRPr="001846BF">
              <w:rPr>
                <w:rFonts w:ascii="Times New Roman" w:hAnsi="Times New Roman"/>
              </w:rPr>
              <w:t xml:space="preserve">применять рациональные приемы </w:t>
            </w:r>
            <w:r w:rsidRPr="001846BF">
              <w:rPr>
                <w:rFonts w:ascii="Times New Roman" w:hAnsi="Times New Roman"/>
              </w:rPr>
              <w:lastRenderedPageBreak/>
              <w:t>двигательных функций в профессиональной деятельности</w:t>
            </w:r>
            <w:r>
              <w:rPr>
                <w:rFonts w:ascii="Times New Roman" w:hAnsi="Times New Roman"/>
              </w:rPr>
              <w:t>;</w:t>
            </w:r>
          </w:p>
          <w:p w14:paraId="0F9199F3" w14:textId="77777777" w:rsidR="00F85C60" w:rsidRPr="001846BF" w:rsidRDefault="00F85C60" w:rsidP="00AD5821">
            <w:pPr>
              <w:rPr>
                <w:rFonts w:ascii="Times New Roman" w:hAnsi="Times New Roman"/>
              </w:rPr>
            </w:pPr>
            <w:r>
              <w:rPr>
                <w:rFonts w:ascii="Times New Roman" w:hAnsi="Times New Roman"/>
              </w:rPr>
              <w:t xml:space="preserve">пользоваться средствами профилактики перенапряжения, характерными для данной </w:t>
            </w:r>
            <w:r w:rsidRPr="00340CEB">
              <w:rPr>
                <w:rFonts w:ascii="Times New Roman" w:hAnsi="Times New Roman"/>
              </w:rPr>
              <w:t>специальности</w:t>
            </w:r>
          </w:p>
        </w:tc>
        <w:tc>
          <w:tcPr>
            <w:tcW w:w="2561" w:type="dxa"/>
            <w:tcBorders>
              <w:top w:val="single" w:sz="4" w:space="0" w:color="000000"/>
              <w:left w:val="single" w:sz="4" w:space="0" w:color="000000"/>
              <w:bottom w:val="single" w:sz="4" w:space="0" w:color="000000"/>
              <w:right w:val="single" w:sz="4" w:space="0" w:color="000000"/>
            </w:tcBorders>
            <w:shd w:val="clear" w:color="auto" w:fill="auto"/>
          </w:tcPr>
          <w:p w14:paraId="5FCBABC8" w14:textId="77777777" w:rsidR="00F85C60" w:rsidRDefault="00F85C60" w:rsidP="00AD5821">
            <w:pPr>
              <w:rPr>
                <w:rFonts w:ascii="Times New Roman" w:hAnsi="Times New Roman"/>
              </w:rPr>
            </w:pPr>
            <w:r>
              <w:rPr>
                <w:rFonts w:ascii="Times New Roman" w:hAnsi="Times New Roman"/>
              </w:rPr>
              <w:lastRenderedPageBreak/>
              <w:t>роль физической культуры в общекультурном, профессиональном и социальном развитии человека;</w:t>
            </w:r>
          </w:p>
          <w:p w14:paraId="238A13D1" w14:textId="77777777" w:rsidR="00F85C60" w:rsidRDefault="00F85C60" w:rsidP="00AD5821">
            <w:pPr>
              <w:rPr>
                <w:rFonts w:ascii="Times New Roman" w:hAnsi="Times New Roman"/>
              </w:rPr>
            </w:pPr>
            <w:r>
              <w:rPr>
                <w:rFonts w:ascii="Times New Roman" w:hAnsi="Times New Roman"/>
              </w:rPr>
              <w:t>основы здорового образа жизни;</w:t>
            </w:r>
          </w:p>
          <w:p w14:paraId="0326EB95" w14:textId="77777777" w:rsidR="00F85C60" w:rsidRDefault="00F85C60" w:rsidP="00AD5821">
            <w:pPr>
              <w:rPr>
                <w:rFonts w:ascii="Times New Roman" w:hAnsi="Times New Roman"/>
              </w:rPr>
            </w:pPr>
            <w:r>
              <w:rPr>
                <w:rFonts w:ascii="Times New Roman" w:hAnsi="Times New Roman"/>
              </w:rPr>
              <w:t xml:space="preserve">условия профессиональной </w:t>
            </w:r>
            <w:r>
              <w:rPr>
                <w:rFonts w:ascii="Times New Roman" w:hAnsi="Times New Roman"/>
              </w:rPr>
              <w:lastRenderedPageBreak/>
              <w:t xml:space="preserve">деятельности и зоны риска физического здоровья для </w:t>
            </w:r>
            <w:r w:rsidRPr="00340CEB">
              <w:rPr>
                <w:rFonts w:ascii="Times New Roman" w:hAnsi="Times New Roman"/>
              </w:rPr>
              <w:t>специальности</w:t>
            </w:r>
            <w:r>
              <w:rPr>
                <w:rFonts w:ascii="Times New Roman" w:hAnsi="Times New Roman"/>
              </w:rPr>
              <w:t>;</w:t>
            </w:r>
          </w:p>
          <w:p w14:paraId="07285E84" w14:textId="77777777" w:rsidR="00F85C60" w:rsidRPr="00900FFA" w:rsidRDefault="00F85C60" w:rsidP="00AD5821">
            <w:pPr>
              <w:rPr>
                <w:rFonts w:ascii="Times New Roman" w:hAnsi="Times New Roman" w:cs="Times New Roman"/>
                <w:bCs/>
                <w:i/>
                <w:sz w:val="24"/>
                <w:szCs w:val="24"/>
              </w:rPr>
            </w:pPr>
            <w:r>
              <w:rPr>
                <w:rFonts w:ascii="Times New Roman" w:hAnsi="Times New Roman"/>
              </w:rPr>
              <w:t>средства профилактики перенапряжения.</w:t>
            </w:r>
          </w:p>
        </w:tc>
        <w:tc>
          <w:tcPr>
            <w:tcW w:w="2454" w:type="dxa"/>
            <w:tcBorders>
              <w:top w:val="single" w:sz="4" w:space="0" w:color="auto"/>
              <w:left w:val="single" w:sz="4" w:space="0" w:color="auto"/>
              <w:bottom w:val="single" w:sz="4" w:space="0" w:color="auto"/>
              <w:right w:val="single" w:sz="4" w:space="0" w:color="auto"/>
            </w:tcBorders>
            <w:hideMark/>
          </w:tcPr>
          <w:p w14:paraId="32BEA7F3" w14:textId="77777777" w:rsidR="00F85C60" w:rsidRPr="00900FFA" w:rsidRDefault="00F85C60" w:rsidP="00AD5821">
            <w:pPr>
              <w:jc w:val="center"/>
              <w:rPr>
                <w:rFonts w:ascii="Times New Roman" w:hAnsi="Times New Roman" w:cs="Times New Roman"/>
                <w:bCs/>
                <w:sz w:val="24"/>
                <w:szCs w:val="24"/>
              </w:rPr>
            </w:pPr>
            <w:r>
              <w:rPr>
                <w:rFonts w:ascii="Times New Roman" w:hAnsi="Times New Roman" w:cs="Times New Roman"/>
                <w:bCs/>
                <w:i/>
                <w:sz w:val="24"/>
                <w:szCs w:val="24"/>
              </w:rPr>
              <w:lastRenderedPageBreak/>
              <w:t>-</w:t>
            </w:r>
          </w:p>
        </w:tc>
      </w:tr>
    </w:tbl>
    <w:p w14:paraId="7F219B0C" w14:textId="77777777" w:rsidR="00F85C60" w:rsidRDefault="00F85C60" w:rsidP="00F85C60">
      <w:pPr>
        <w:spacing w:after="120"/>
        <w:ind w:firstLine="709"/>
        <w:rPr>
          <w:rFonts w:ascii="Times New Roman" w:hAnsi="Times New Roman" w:cs="Times New Roman"/>
          <w:bCs/>
          <w:sz w:val="24"/>
          <w:szCs w:val="24"/>
        </w:rPr>
      </w:pPr>
    </w:p>
    <w:p w14:paraId="47461F88" w14:textId="77777777" w:rsidR="00F85C60" w:rsidRDefault="00F85C60" w:rsidP="007542A0">
      <w:pPr>
        <w:pStyle w:val="a4"/>
        <w:numPr>
          <w:ilvl w:val="1"/>
          <w:numId w:val="8"/>
        </w:numPr>
        <w:spacing w:after="120"/>
        <w:rPr>
          <w:rFonts w:ascii="Times New Roman" w:hAnsi="Times New Roman" w:cs="Times New Roman"/>
          <w:b/>
          <w:sz w:val="24"/>
          <w:szCs w:val="24"/>
        </w:rPr>
      </w:pPr>
      <w:r w:rsidRPr="00B9365F">
        <w:rPr>
          <w:rFonts w:ascii="Times New Roman" w:hAnsi="Times New Roman" w:cs="Times New Roman"/>
          <w:b/>
          <w:sz w:val="24"/>
          <w:szCs w:val="24"/>
        </w:rPr>
        <w:t>Обоснование часов вариативной части ОПОП-П</w:t>
      </w:r>
    </w:p>
    <w:p w14:paraId="68348E21" w14:textId="77777777" w:rsidR="00F85C60" w:rsidRPr="00B9365F" w:rsidRDefault="00F85C60" w:rsidP="00F85C60">
      <w:pPr>
        <w:pStyle w:val="a4"/>
        <w:spacing w:after="120"/>
        <w:rPr>
          <w:rFonts w:ascii="Times New Roman" w:hAnsi="Times New Roman" w:cs="Times New Roman"/>
          <w:b/>
          <w:sz w:val="24"/>
          <w:szCs w:val="24"/>
        </w:rPr>
      </w:pPr>
    </w:p>
    <w:tbl>
      <w:tblPr>
        <w:tblStyle w:val="a3"/>
        <w:tblW w:w="9639" w:type="dxa"/>
        <w:tblInd w:w="-5" w:type="dxa"/>
        <w:tblLook w:val="04A0" w:firstRow="1" w:lastRow="0" w:firstColumn="1" w:lastColumn="0" w:noHBand="0" w:noVBand="1"/>
      </w:tblPr>
      <w:tblGrid>
        <w:gridCol w:w="756"/>
        <w:gridCol w:w="2987"/>
        <w:gridCol w:w="2284"/>
        <w:gridCol w:w="1375"/>
        <w:gridCol w:w="2237"/>
      </w:tblGrid>
      <w:tr w:rsidR="00F85C60" w14:paraId="3770AD25" w14:textId="77777777" w:rsidTr="00AD5821">
        <w:tc>
          <w:tcPr>
            <w:tcW w:w="756" w:type="dxa"/>
          </w:tcPr>
          <w:p w14:paraId="433D6D24" w14:textId="77777777" w:rsidR="00F85C60" w:rsidRPr="002B4A0C" w:rsidRDefault="00F85C60" w:rsidP="00AD5821">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п/п</w:t>
            </w:r>
          </w:p>
        </w:tc>
        <w:tc>
          <w:tcPr>
            <w:tcW w:w="2987" w:type="dxa"/>
          </w:tcPr>
          <w:p w14:paraId="2690E029" w14:textId="77777777" w:rsidR="00F85C60" w:rsidRPr="002B4A0C" w:rsidRDefault="00F85C60" w:rsidP="00AD5821">
            <w:pPr>
              <w:pStyle w:val="a4"/>
              <w:spacing w:after="120"/>
              <w:ind w:left="0"/>
              <w:rPr>
                <w:rFonts w:ascii="Times New Roman" w:hAnsi="Times New Roman" w:cs="Times New Roman"/>
                <w:b/>
                <w:sz w:val="24"/>
                <w:szCs w:val="24"/>
              </w:rPr>
            </w:pPr>
            <w:r>
              <w:rPr>
                <w:rFonts w:ascii="Times New Roman" w:hAnsi="Times New Roman" w:cs="Times New Roman"/>
                <w:b/>
                <w:sz w:val="24"/>
                <w:szCs w:val="24"/>
              </w:rPr>
              <w:t>Дополнительные знания, умения</w:t>
            </w:r>
          </w:p>
        </w:tc>
        <w:tc>
          <w:tcPr>
            <w:tcW w:w="2284" w:type="dxa"/>
          </w:tcPr>
          <w:p w14:paraId="1EF455D2" w14:textId="77777777" w:rsidR="00F85C60" w:rsidRPr="002B4A0C" w:rsidRDefault="00F85C60" w:rsidP="00AD5821">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наименование темы</w:t>
            </w:r>
          </w:p>
        </w:tc>
        <w:tc>
          <w:tcPr>
            <w:tcW w:w="1375" w:type="dxa"/>
          </w:tcPr>
          <w:p w14:paraId="1E8D135C" w14:textId="77777777" w:rsidR="00F85C60" w:rsidRPr="002B4A0C" w:rsidRDefault="00F85C60" w:rsidP="00AD5821">
            <w:pPr>
              <w:pStyle w:val="a4"/>
              <w:spacing w:after="120"/>
              <w:ind w:left="0"/>
              <w:jc w:val="center"/>
              <w:rPr>
                <w:rFonts w:ascii="Times New Roman" w:hAnsi="Times New Roman" w:cs="Times New Roman"/>
                <w:b/>
                <w:sz w:val="24"/>
                <w:szCs w:val="24"/>
              </w:rPr>
            </w:pPr>
            <w:r w:rsidRPr="002B4A0C">
              <w:rPr>
                <w:rFonts w:ascii="Times New Roman" w:hAnsi="Times New Roman" w:cs="Times New Roman"/>
                <w:b/>
                <w:sz w:val="24"/>
                <w:szCs w:val="24"/>
              </w:rPr>
              <w:t>Объем часов</w:t>
            </w:r>
          </w:p>
        </w:tc>
        <w:tc>
          <w:tcPr>
            <w:tcW w:w="2237" w:type="dxa"/>
          </w:tcPr>
          <w:p w14:paraId="252C817F" w14:textId="77777777" w:rsidR="00F85C60" w:rsidRPr="002B4A0C" w:rsidRDefault="00F85C60" w:rsidP="00AD5821">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Обоснование включения в рабочую программу</w:t>
            </w:r>
          </w:p>
        </w:tc>
      </w:tr>
      <w:tr w:rsidR="00F85C60" w14:paraId="797961C9" w14:textId="77777777" w:rsidTr="00AD5821">
        <w:tc>
          <w:tcPr>
            <w:tcW w:w="756" w:type="dxa"/>
          </w:tcPr>
          <w:p w14:paraId="78AF2D45" w14:textId="77777777" w:rsidR="00F85C60" w:rsidRDefault="00F85C60" w:rsidP="00AD5821">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1</w:t>
            </w:r>
          </w:p>
        </w:tc>
        <w:tc>
          <w:tcPr>
            <w:tcW w:w="2987" w:type="dxa"/>
            <w:vMerge w:val="restart"/>
          </w:tcPr>
          <w:p w14:paraId="73689F2F" w14:textId="77777777" w:rsidR="00F85C60" w:rsidRDefault="00F85C60" w:rsidP="00AD5821">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Самостоятельное совершенствование техники игры в волейбол</w:t>
            </w:r>
          </w:p>
        </w:tc>
        <w:tc>
          <w:tcPr>
            <w:tcW w:w="2284" w:type="dxa"/>
          </w:tcPr>
          <w:p w14:paraId="0FAFB64E" w14:textId="77777777" w:rsidR="00F85C60" w:rsidRDefault="00F85C60" w:rsidP="00AD5821">
            <w:pPr>
              <w:pStyle w:val="a4"/>
              <w:spacing w:after="120"/>
              <w:ind w:left="0"/>
              <w:rPr>
                <w:rFonts w:ascii="Times New Roman" w:hAnsi="Times New Roman" w:cs="Times New Roman"/>
                <w:bCs/>
                <w:sz w:val="24"/>
                <w:szCs w:val="24"/>
              </w:rPr>
            </w:pPr>
            <w:r w:rsidRPr="005B559D">
              <w:rPr>
                <w:rFonts w:ascii="Times New Roman" w:eastAsia="Calibri" w:hAnsi="Times New Roman" w:cs="Times New Roman"/>
                <w:b/>
                <w:bCs/>
                <w:sz w:val="24"/>
                <w:szCs w:val="24"/>
              </w:rPr>
              <w:t>Тема 4.1.</w:t>
            </w:r>
            <w:r w:rsidRPr="005B559D">
              <w:rPr>
                <w:rFonts w:ascii="Times New Roman" w:eastAsia="Calibri" w:hAnsi="Times New Roman" w:cs="Times New Roman"/>
                <w:bCs/>
                <w:sz w:val="24"/>
                <w:szCs w:val="24"/>
              </w:rPr>
              <w:t xml:space="preserve"> Техника выполнения передач.</w:t>
            </w:r>
          </w:p>
        </w:tc>
        <w:tc>
          <w:tcPr>
            <w:tcW w:w="1375" w:type="dxa"/>
          </w:tcPr>
          <w:p w14:paraId="62F174EC" w14:textId="77777777" w:rsidR="00F85C60" w:rsidRDefault="00F85C60" w:rsidP="00AD5821">
            <w:pPr>
              <w:pStyle w:val="a4"/>
              <w:spacing w:after="120"/>
              <w:ind w:left="0"/>
              <w:jc w:val="center"/>
              <w:rPr>
                <w:rFonts w:ascii="Times New Roman" w:hAnsi="Times New Roman" w:cs="Times New Roman"/>
                <w:bCs/>
                <w:sz w:val="24"/>
                <w:szCs w:val="24"/>
              </w:rPr>
            </w:pPr>
            <w:r>
              <w:rPr>
                <w:rFonts w:ascii="Times New Roman" w:hAnsi="Times New Roman" w:cs="Times New Roman"/>
                <w:bCs/>
                <w:sz w:val="24"/>
                <w:szCs w:val="24"/>
              </w:rPr>
              <w:t>1</w:t>
            </w:r>
          </w:p>
        </w:tc>
        <w:tc>
          <w:tcPr>
            <w:tcW w:w="2237" w:type="dxa"/>
            <w:vMerge w:val="restart"/>
          </w:tcPr>
          <w:p w14:paraId="641F707A" w14:textId="77777777" w:rsidR="00F85C60" w:rsidRDefault="00F85C60" w:rsidP="00AD5821">
            <w:pPr>
              <w:pStyle w:val="a4"/>
              <w:spacing w:after="120"/>
              <w:ind w:left="0"/>
              <w:rPr>
                <w:rFonts w:ascii="Times New Roman" w:hAnsi="Times New Roman" w:cs="Times New Roman"/>
                <w:bCs/>
                <w:sz w:val="24"/>
                <w:szCs w:val="24"/>
                <w:lang w:bidi="ru-RU"/>
              </w:rPr>
            </w:pPr>
            <w:r>
              <w:rPr>
                <w:rFonts w:ascii="Times New Roman" w:hAnsi="Times New Roman" w:cs="Times New Roman"/>
                <w:bCs/>
                <w:sz w:val="24"/>
                <w:szCs w:val="24"/>
                <w:lang w:bidi="ru-RU"/>
              </w:rPr>
              <w:t>С</w:t>
            </w:r>
            <w:r w:rsidRPr="00F53192">
              <w:rPr>
                <w:rFonts w:ascii="Times New Roman" w:hAnsi="Times New Roman" w:cs="Times New Roman"/>
                <w:bCs/>
                <w:sz w:val="24"/>
                <w:szCs w:val="24"/>
                <w:lang w:bidi="ru-RU"/>
              </w:rPr>
              <w:t>истематизация и закреплени</w:t>
            </w:r>
            <w:r>
              <w:rPr>
                <w:rFonts w:ascii="Times New Roman" w:hAnsi="Times New Roman" w:cs="Times New Roman"/>
                <w:bCs/>
                <w:sz w:val="24"/>
                <w:szCs w:val="24"/>
                <w:lang w:bidi="ru-RU"/>
              </w:rPr>
              <w:t>е</w:t>
            </w:r>
            <w:r w:rsidRPr="00F53192">
              <w:rPr>
                <w:rFonts w:ascii="Times New Roman" w:hAnsi="Times New Roman" w:cs="Times New Roman"/>
                <w:bCs/>
                <w:sz w:val="24"/>
                <w:szCs w:val="24"/>
                <w:lang w:bidi="ru-RU"/>
              </w:rPr>
              <w:t xml:space="preserve"> полученных знаний и практических умений обучающимися</w:t>
            </w:r>
          </w:p>
          <w:p w14:paraId="252AE3FF" w14:textId="77777777" w:rsidR="00F85C60" w:rsidRDefault="00F85C60" w:rsidP="00AD5821">
            <w:pPr>
              <w:pStyle w:val="a4"/>
              <w:spacing w:after="120"/>
              <w:ind w:left="0"/>
              <w:rPr>
                <w:rFonts w:ascii="Times New Roman" w:hAnsi="Times New Roman" w:cs="Times New Roman"/>
                <w:bCs/>
                <w:sz w:val="24"/>
                <w:szCs w:val="24"/>
              </w:rPr>
            </w:pPr>
          </w:p>
        </w:tc>
      </w:tr>
      <w:tr w:rsidR="00F85C60" w14:paraId="1201ACD7" w14:textId="77777777" w:rsidTr="00AD5821">
        <w:tc>
          <w:tcPr>
            <w:tcW w:w="756" w:type="dxa"/>
          </w:tcPr>
          <w:p w14:paraId="40A9460B" w14:textId="77777777" w:rsidR="00F85C60" w:rsidRDefault="00F85C60" w:rsidP="00AD5821">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2</w:t>
            </w:r>
          </w:p>
        </w:tc>
        <w:tc>
          <w:tcPr>
            <w:tcW w:w="2987" w:type="dxa"/>
            <w:vMerge/>
          </w:tcPr>
          <w:p w14:paraId="38F0EEBC" w14:textId="77777777" w:rsidR="00F85C60" w:rsidRDefault="00F85C60" w:rsidP="00AD5821">
            <w:pPr>
              <w:pStyle w:val="a4"/>
              <w:spacing w:after="120"/>
              <w:ind w:left="0"/>
              <w:rPr>
                <w:rFonts w:ascii="Times New Roman" w:hAnsi="Times New Roman" w:cs="Times New Roman"/>
                <w:bCs/>
                <w:sz w:val="24"/>
                <w:szCs w:val="24"/>
              </w:rPr>
            </w:pPr>
          </w:p>
        </w:tc>
        <w:tc>
          <w:tcPr>
            <w:tcW w:w="2284" w:type="dxa"/>
          </w:tcPr>
          <w:p w14:paraId="0E037ADE" w14:textId="77777777" w:rsidR="00F85C60" w:rsidRDefault="00F85C60" w:rsidP="00AD5821">
            <w:pPr>
              <w:pStyle w:val="a4"/>
              <w:spacing w:after="120"/>
              <w:ind w:left="0"/>
              <w:rPr>
                <w:rFonts w:ascii="Times New Roman" w:hAnsi="Times New Roman" w:cs="Times New Roman"/>
                <w:bCs/>
                <w:sz w:val="24"/>
                <w:szCs w:val="24"/>
              </w:rPr>
            </w:pPr>
            <w:r w:rsidRPr="005B559D">
              <w:rPr>
                <w:rFonts w:ascii="Times New Roman" w:eastAsia="Calibri" w:hAnsi="Times New Roman" w:cs="Times New Roman"/>
                <w:b/>
                <w:bCs/>
                <w:sz w:val="24"/>
                <w:szCs w:val="24"/>
              </w:rPr>
              <w:t>Тема 4.2.</w:t>
            </w:r>
            <w:r w:rsidRPr="005B559D">
              <w:rPr>
                <w:rFonts w:ascii="Times New Roman" w:eastAsia="Calibri" w:hAnsi="Times New Roman" w:cs="Times New Roman"/>
                <w:bCs/>
                <w:sz w:val="24"/>
                <w:szCs w:val="24"/>
              </w:rPr>
              <w:t xml:space="preserve"> Техника выполнения подач</w:t>
            </w:r>
          </w:p>
        </w:tc>
        <w:tc>
          <w:tcPr>
            <w:tcW w:w="1375" w:type="dxa"/>
          </w:tcPr>
          <w:p w14:paraId="368D3E96" w14:textId="77777777" w:rsidR="00F85C60" w:rsidRDefault="00F85C60" w:rsidP="00AD5821">
            <w:pPr>
              <w:pStyle w:val="a4"/>
              <w:spacing w:after="120"/>
              <w:ind w:left="0"/>
              <w:jc w:val="center"/>
              <w:rPr>
                <w:rFonts w:ascii="Times New Roman" w:hAnsi="Times New Roman" w:cs="Times New Roman"/>
                <w:bCs/>
                <w:sz w:val="24"/>
                <w:szCs w:val="24"/>
              </w:rPr>
            </w:pPr>
            <w:r>
              <w:rPr>
                <w:rFonts w:ascii="Times New Roman" w:hAnsi="Times New Roman" w:cs="Times New Roman"/>
                <w:bCs/>
                <w:sz w:val="24"/>
                <w:szCs w:val="24"/>
              </w:rPr>
              <w:t>1</w:t>
            </w:r>
          </w:p>
        </w:tc>
        <w:tc>
          <w:tcPr>
            <w:tcW w:w="2237" w:type="dxa"/>
            <w:vMerge/>
          </w:tcPr>
          <w:p w14:paraId="63A6D336" w14:textId="77777777" w:rsidR="00F85C60" w:rsidRDefault="00F85C60" w:rsidP="00AD5821">
            <w:pPr>
              <w:pStyle w:val="a4"/>
              <w:spacing w:after="120"/>
              <w:ind w:left="0"/>
              <w:rPr>
                <w:rFonts w:ascii="Times New Roman" w:hAnsi="Times New Roman" w:cs="Times New Roman"/>
                <w:bCs/>
                <w:sz w:val="24"/>
                <w:szCs w:val="24"/>
              </w:rPr>
            </w:pPr>
          </w:p>
        </w:tc>
      </w:tr>
      <w:tr w:rsidR="00F85C60" w14:paraId="70AF25AE" w14:textId="77777777" w:rsidTr="00AD5821">
        <w:tc>
          <w:tcPr>
            <w:tcW w:w="756" w:type="dxa"/>
          </w:tcPr>
          <w:p w14:paraId="65506EFF" w14:textId="77777777" w:rsidR="00F85C60" w:rsidRDefault="00F85C60" w:rsidP="00AD5821">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3</w:t>
            </w:r>
          </w:p>
        </w:tc>
        <w:tc>
          <w:tcPr>
            <w:tcW w:w="2987" w:type="dxa"/>
            <w:vMerge/>
          </w:tcPr>
          <w:p w14:paraId="59BF23FF" w14:textId="77777777" w:rsidR="00F85C60" w:rsidRDefault="00F85C60" w:rsidP="00AD5821">
            <w:pPr>
              <w:pStyle w:val="a4"/>
              <w:spacing w:after="120"/>
              <w:ind w:left="0"/>
              <w:rPr>
                <w:rFonts w:ascii="Times New Roman" w:hAnsi="Times New Roman" w:cs="Times New Roman"/>
                <w:bCs/>
                <w:sz w:val="24"/>
                <w:szCs w:val="24"/>
              </w:rPr>
            </w:pPr>
          </w:p>
        </w:tc>
        <w:tc>
          <w:tcPr>
            <w:tcW w:w="2284" w:type="dxa"/>
          </w:tcPr>
          <w:p w14:paraId="14D4D50A" w14:textId="77777777" w:rsidR="00F85C60" w:rsidRDefault="00F85C60" w:rsidP="00AD5821">
            <w:pPr>
              <w:pStyle w:val="a4"/>
              <w:spacing w:after="120"/>
              <w:ind w:left="0"/>
              <w:rPr>
                <w:rFonts w:ascii="Times New Roman" w:hAnsi="Times New Roman" w:cs="Times New Roman"/>
                <w:bCs/>
                <w:sz w:val="24"/>
                <w:szCs w:val="24"/>
              </w:rPr>
            </w:pPr>
            <w:r w:rsidRPr="005B559D">
              <w:rPr>
                <w:rFonts w:ascii="Times New Roman" w:eastAsia="Calibri" w:hAnsi="Times New Roman" w:cs="Times New Roman"/>
                <w:b/>
                <w:bCs/>
                <w:sz w:val="24"/>
                <w:szCs w:val="24"/>
              </w:rPr>
              <w:t xml:space="preserve">Тема 4.3. </w:t>
            </w:r>
            <w:r w:rsidRPr="005B559D">
              <w:rPr>
                <w:rFonts w:ascii="Times New Roman" w:eastAsia="Calibri" w:hAnsi="Times New Roman" w:cs="Times New Roman"/>
                <w:bCs/>
                <w:sz w:val="24"/>
                <w:szCs w:val="24"/>
              </w:rPr>
              <w:t xml:space="preserve">  Нападающий удар</w:t>
            </w:r>
          </w:p>
        </w:tc>
        <w:tc>
          <w:tcPr>
            <w:tcW w:w="1375" w:type="dxa"/>
          </w:tcPr>
          <w:p w14:paraId="43FDAD96" w14:textId="77777777" w:rsidR="00F85C60" w:rsidRDefault="00F85C60" w:rsidP="00AD5821">
            <w:pPr>
              <w:pStyle w:val="a4"/>
              <w:spacing w:after="120"/>
              <w:ind w:left="0"/>
              <w:jc w:val="center"/>
              <w:rPr>
                <w:rFonts w:ascii="Times New Roman" w:hAnsi="Times New Roman" w:cs="Times New Roman"/>
                <w:bCs/>
                <w:sz w:val="24"/>
                <w:szCs w:val="24"/>
              </w:rPr>
            </w:pPr>
            <w:r>
              <w:rPr>
                <w:rFonts w:ascii="Times New Roman" w:hAnsi="Times New Roman" w:cs="Times New Roman"/>
                <w:bCs/>
                <w:sz w:val="24"/>
                <w:szCs w:val="24"/>
              </w:rPr>
              <w:t>1</w:t>
            </w:r>
          </w:p>
        </w:tc>
        <w:tc>
          <w:tcPr>
            <w:tcW w:w="2237" w:type="dxa"/>
            <w:vMerge/>
          </w:tcPr>
          <w:p w14:paraId="75F91BDF" w14:textId="77777777" w:rsidR="00F85C60" w:rsidRDefault="00F85C60" w:rsidP="00AD5821">
            <w:pPr>
              <w:pStyle w:val="a4"/>
              <w:spacing w:after="120"/>
              <w:ind w:left="0"/>
              <w:rPr>
                <w:rFonts w:ascii="Times New Roman" w:hAnsi="Times New Roman" w:cs="Times New Roman"/>
                <w:bCs/>
                <w:sz w:val="24"/>
                <w:szCs w:val="24"/>
              </w:rPr>
            </w:pPr>
          </w:p>
        </w:tc>
      </w:tr>
      <w:tr w:rsidR="00F85C60" w14:paraId="31A0D792" w14:textId="77777777" w:rsidTr="00AD5821">
        <w:tc>
          <w:tcPr>
            <w:tcW w:w="756" w:type="dxa"/>
          </w:tcPr>
          <w:p w14:paraId="0A45852B" w14:textId="77777777" w:rsidR="00F85C60" w:rsidRDefault="00F85C60" w:rsidP="00AD5821">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4</w:t>
            </w:r>
          </w:p>
        </w:tc>
        <w:tc>
          <w:tcPr>
            <w:tcW w:w="2987" w:type="dxa"/>
            <w:vMerge/>
          </w:tcPr>
          <w:p w14:paraId="281266F7" w14:textId="77777777" w:rsidR="00F85C60" w:rsidRDefault="00F85C60" w:rsidP="00AD5821">
            <w:pPr>
              <w:pStyle w:val="a4"/>
              <w:spacing w:after="120"/>
              <w:ind w:left="0"/>
              <w:rPr>
                <w:rFonts w:ascii="Times New Roman" w:hAnsi="Times New Roman" w:cs="Times New Roman"/>
                <w:bCs/>
                <w:sz w:val="24"/>
                <w:szCs w:val="24"/>
              </w:rPr>
            </w:pPr>
          </w:p>
        </w:tc>
        <w:tc>
          <w:tcPr>
            <w:tcW w:w="2284" w:type="dxa"/>
          </w:tcPr>
          <w:p w14:paraId="6504C8E0" w14:textId="77777777" w:rsidR="00F85C60" w:rsidRDefault="00F85C60" w:rsidP="00AD5821">
            <w:pPr>
              <w:pStyle w:val="a4"/>
              <w:spacing w:after="120"/>
              <w:ind w:left="0"/>
              <w:rPr>
                <w:rFonts w:ascii="Times New Roman" w:hAnsi="Times New Roman" w:cs="Times New Roman"/>
                <w:bCs/>
                <w:sz w:val="24"/>
                <w:szCs w:val="24"/>
              </w:rPr>
            </w:pPr>
            <w:r w:rsidRPr="005B559D">
              <w:rPr>
                <w:rFonts w:ascii="Times New Roman" w:eastAsia="Calibri" w:hAnsi="Times New Roman" w:cs="Times New Roman"/>
                <w:b/>
                <w:bCs/>
                <w:sz w:val="24"/>
                <w:szCs w:val="24"/>
              </w:rPr>
              <w:t xml:space="preserve">Тема 4.4. </w:t>
            </w:r>
            <w:r w:rsidRPr="005B559D">
              <w:rPr>
                <w:rFonts w:ascii="Times New Roman" w:eastAsia="Calibri" w:hAnsi="Times New Roman" w:cs="Times New Roman"/>
                <w:bCs/>
                <w:sz w:val="24"/>
                <w:szCs w:val="24"/>
              </w:rPr>
              <w:t xml:space="preserve">   Игра на блоке.</w:t>
            </w:r>
          </w:p>
        </w:tc>
        <w:tc>
          <w:tcPr>
            <w:tcW w:w="1375" w:type="dxa"/>
          </w:tcPr>
          <w:p w14:paraId="039B2D98" w14:textId="77777777" w:rsidR="00F85C60" w:rsidRDefault="00F85C60" w:rsidP="00AD5821">
            <w:pPr>
              <w:pStyle w:val="a4"/>
              <w:spacing w:after="120"/>
              <w:ind w:left="0"/>
              <w:jc w:val="center"/>
              <w:rPr>
                <w:rFonts w:ascii="Times New Roman" w:hAnsi="Times New Roman" w:cs="Times New Roman"/>
                <w:bCs/>
                <w:sz w:val="24"/>
                <w:szCs w:val="24"/>
              </w:rPr>
            </w:pPr>
            <w:r>
              <w:rPr>
                <w:rFonts w:ascii="Times New Roman" w:hAnsi="Times New Roman" w:cs="Times New Roman"/>
                <w:bCs/>
                <w:sz w:val="24"/>
                <w:szCs w:val="24"/>
              </w:rPr>
              <w:t>1</w:t>
            </w:r>
          </w:p>
        </w:tc>
        <w:tc>
          <w:tcPr>
            <w:tcW w:w="2237" w:type="dxa"/>
            <w:vMerge/>
          </w:tcPr>
          <w:p w14:paraId="7330C920" w14:textId="77777777" w:rsidR="00F85C60" w:rsidRDefault="00F85C60" w:rsidP="00AD5821">
            <w:pPr>
              <w:pStyle w:val="a4"/>
              <w:spacing w:after="120"/>
              <w:ind w:left="0"/>
              <w:rPr>
                <w:rFonts w:ascii="Times New Roman" w:hAnsi="Times New Roman" w:cs="Times New Roman"/>
                <w:bCs/>
                <w:sz w:val="24"/>
                <w:szCs w:val="24"/>
              </w:rPr>
            </w:pPr>
          </w:p>
        </w:tc>
      </w:tr>
      <w:tr w:rsidR="00F85C60" w14:paraId="687A7A30" w14:textId="77777777" w:rsidTr="00AD5821">
        <w:tc>
          <w:tcPr>
            <w:tcW w:w="756" w:type="dxa"/>
          </w:tcPr>
          <w:p w14:paraId="027ADB21" w14:textId="77777777" w:rsidR="00F85C60" w:rsidRDefault="00F85C60" w:rsidP="00AD5821">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5</w:t>
            </w:r>
          </w:p>
        </w:tc>
        <w:tc>
          <w:tcPr>
            <w:tcW w:w="2987" w:type="dxa"/>
            <w:vMerge/>
          </w:tcPr>
          <w:p w14:paraId="3E35215C" w14:textId="77777777" w:rsidR="00F85C60" w:rsidRDefault="00F85C60" w:rsidP="00AD5821">
            <w:pPr>
              <w:pStyle w:val="a4"/>
              <w:spacing w:after="120"/>
              <w:ind w:left="0"/>
              <w:rPr>
                <w:rFonts w:ascii="Times New Roman" w:hAnsi="Times New Roman" w:cs="Times New Roman"/>
                <w:bCs/>
                <w:sz w:val="24"/>
                <w:szCs w:val="24"/>
              </w:rPr>
            </w:pPr>
          </w:p>
        </w:tc>
        <w:tc>
          <w:tcPr>
            <w:tcW w:w="2284" w:type="dxa"/>
          </w:tcPr>
          <w:p w14:paraId="174D8BE3" w14:textId="77777777" w:rsidR="00F85C60" w:rsidRDefault="00F85C60" w:rsidP="00AD5821">
            <w:pPr>
              <w:pStyle w:val="a4"/>
              <w:spacing w:after="120"/>
              <w:ind w:left="0"/>
              <w:rPr>
                <w:rFonts w:ascii="Times New Roman" w:hAnsi="Times New Roman" w:cs="Times New Roman"/>
                <w:bCs/>
                <w:sz w:val="24"/>
                <w:szCs w:val="24"/>
              </w:rPr>
            </w:pPr>
            <w:r w:rsidRPr="005B559D">
              <w:rPr>
                <w:rFonts w:ascii="Times New Roman" w:eastAsia="Calibri" w:hAnsi="Times New Roman" w:cs="Times New Roman"/>
                <w:b/>
                <w:bCs/>
                <w:sz w:val="24"/>
                <w:szCs w:val="24"/>
              </w:rPr>
              <w:t xml:space="preserve">Тема 4.5. </w:t>
            </w:r>
            <w:r w:rsidRPr="005B559D">
              <w:rPr>
                <w:rFonts w:ascii="Times New Roman" w:eastAsia="Calibri" w:hAnsi="Times New Roman" w:cs="Times New Roman"/>
                <w:bCs/>
                <w:sz w:val="24"/>
                <w:szCs w:val="24"/>
              </w:rPr>
              <w:t xml:space="preserve">  Тактика нападения и защиты</w:t>
            </w:r>
          </w:p>
        </w:tc>
        <w:tc>
          <w:tcPr>
            <w:tcW w:w="1375" w:type="dxa"/>
          </w:tcPr>
          <w:p w14:paraId="14FC3632" w14:textId="77777777" w:rsidR="00F85C60" w:rsidRDefault="00F85C60" w:rsidP="00AD5821">
            <w:pPr>
              <w:pStyle w:val="a4"/>
              <w:spacing w:after="120"/>
              <w:ind w:left="0"/>
              <w:jc w:val="center"/>
              <w:rPr>
                <w:rFonts w:ascii="Times New Roman" w:hAnsi="Times New Roman" w:cs="Times New Roman"/>
                <w:bCs/>
                <w:sz w:val="24"/>
                <w:szCs w:val="24"/>
              </w:rPr>
            </w:pPr>
            <w:r>
              <w:rPr>
                <w:rFonts w:ascii="Times New Roman" w:hAnsi="Times New Roman" w:cs="Times New Roman"/>
                <w:bCs/>
                <w:sz w:val="24"/>
                <w:szCs w:val="24"/>
              </w:rPr>
              <w:t>1</w:t>
            </w:r>
          </w:p>
        </w:tc>
        <w:tc>
          <w:tcPr>
            <w:tcW w:w="2237" w:type="dxa"/>
            <w:vMerge/>
          </w:tcPr>
          <w:p w14:paraId="2AB7CE84" w14:textId="77777777" w:rsidR="00F85C60" w:rsidRDefault="00F85C60" w:rsidP="00AD5821">
            <w:pPr>
              <w:pStyle w:val="a4"/>
              <w:spacing w:after="120"/>
              <w:ind w:left="0"/>
              <w:rPr>
                <w:rFonts w:ascii="Times New Roman" w:hAnsi="Times New Roman" w:cs="Times New Roman"/>
                <w:bCs/>
                <w:sz w:val="24"/>
                <w:szCs w:val="24"/>
              </w:rPr>
            </w:pPr>
          </w:p>
        </w:tc>
      </w:tr>
      <w:tr w:rsidR="00F85C60" w14:paraId="442CB02A" w14:textId="77777777" w:rsidTr="00AD5821">
        <w:tc>
          <w:tcPr>
            <w:tcW w:w="756" w:type="dxa"/>
          </w:tcPr>
          <w:p w14:paraId="3DAE7448" w14:textId="77777777" w:rsidR="00F85C60" w:rsidRDefault="00F85C60" w:rsidP="00AD5821">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6</w:t>
            </w:r>
          </w:p>
        </w:tc>
        <w:tc>
          <w:tcPr>
            <w:tcW w:w="2987" w:type="dxa"/>
            <w:vMerge/>
          </w:tcPr>
          <w:p w14:paraId="68AFB6C2" w14:textId="77777777" w:rsidR="00F85C60" w:rsidRDefault="00F85C60" w:rsidP="00AD5821">
            <w:pPr>
              <w:pStyle w:val="a4"/>
              <w:spacing w:after="120"/>
              <w:ind w:left="0"/>
              <w:rPr>
                <w:rFonts w:ascii="Times New Roman" w:hAnsi="Times New Roman" w:cs="Times New Roman"/>
                <w:bCs/>
                <w:sz w:val="24"/>
                <w:szCs w:val="24"/>
              </w:rPr>
            </w:pPr>
          </w:p>
        </w:tc>
        <w:tc>
          <w:tcPr>
            <w:tcW w:w="2284" w:type="dxa"/>
          </w:tcPr>
          <w:p w14:paraId="3803310E" w14:textId="77777777" w:rsidR="00F85C60" w:rsidRDefault="00F85C60" w:rsidP="00AD5821">
            <w:pPr>
              <w:pStyle w:val="a4"/>
              <w:spacing w:after="120"/>
              <w:ind w:left="0"/>
              <w:rPr>
                <w:rFonts w:ascii="Times New Roman" w:hAnsi="Times New Roman" w:cs="Times New Roman"/>
                <w:bCs/>
                <w:sz w:val="24"/>
                <w:szCs w:val="24"/>
              </w:rPr>
            </w:pPr>
            <w:r w:rsidRPr="005C48F8">
              <w:rPr>
                <w:rFonts w:ascii="Times New Roman" w:hAnsi="Times New Roman" w:cs="Times New Roman"/>
                <w:b/>
                <w:bCs/>
                <w:sz w:val="24"/>
                <w:szCs w:val="24"/>
              </w:rPr>
              <w:t xml:space="preserve">Тема 4.6. </w:t>
            </w:r>
            <w:r w:rsidRPr="005C48F8">
              <w:rPr>
                <w:rFonts w:ascii="Times New Roman" w:hAnsi="Times New Roman" w:cs="Times New Roman"/>
                <w:bCs/>
                <w:sz w:val="24"/>
                <w:szCs w:val="24"/>
              </w:rPr>
              <w:t xml:space="preserve"> Контроль выполнения приемов игры в волейбол</w:t>
            </w:r>
          </w:p>
        </w:tc>
        <w:tc>
          <w:tcPr>
            <w:tcW w:w="1375" w:type="dxa"/>
          </w:tcPr>
          <w:p w14:paraId="6D7DB43C" w14:textId="77777777" w:rsidR="00F85C60" w:rsidRDefault="00F85C60" w:rsidP="00AD5821">
            <w:pPr>
              <w:pStyle w:val="a4"/>
              <w:spacing w:after="120"/>
              <w:ind w:left="0"/>
              <w:jc w:val="center"/>
              <w:rPr>
                <w:rFonts w:ascii="Times New Roman" w:hAnsi="Times New Roman" w:cs="Times New Roman"/>
                <w:bCs/>
                <w:sz w:val="24"/>
                <w:szCs w:val="24"/>
              </w:rPr>
            </w:pPr>
            <w:r>
              <w:rPr>
                <w:rFonts w:ascii="Times New Roman" w:hAnsi="Times New Roman" w:cs="Times New Roman"/>
                <w:bCs/>
                <w:sz w:val="24"/>
                <w:szCs w:val="24"/>
              </w:rPr>
              <w:t>1</w:t>
            </w:r>
          </w:p>
        </w:tc>
        <w:tc>
          <w:tcPr>
            <w:tcW w:w="2237" w:type="dxa"/>
            <w:vMerge/>
          </w:tcPr>
          <w:p w14:paraId="0A784CF3" w14:textId="77777777" w:rsidR="00F85C60" w:rsidRDefault="00F85C60" w:rsidP="00AD5821">
            <w:pPr>
              <w:pStyle w:val="a4"/>
              <w:spacing w:after="120"/>
              <w:ind w:left="0"/>
              <w:rPr>
                <w:rFonts w:ascii="Times New Roman" w:hAnsi="Times New Roman" w:cs="Times New Roman"/>
                <w:bCs/>
                <w:sz w:val="24"/>
                <w:szCs w:val="24"/>
              </w:rPr>
            </w:pPr>
          </w:p>
        </w:tc>
      </w:tr>
      <w:tr w:rsidR="00F85C60" w14:paraId="0D3B668B" w14:textId="77777777" w:rsidTr="00AD5821">
        <w:tc>
          <w:tcPr>
            <w:tcW w:w="756" w:type="dxa"/>
          </w:tcPr>
          <w:p w14:paraId="016F0358" w14:textId="77777777" w:rsidR="00F85C60" w:rsidRDefault="00F85C60" w:rsidP="00AD5821">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7</w:t>
            </w:r>
          </w:p>
        </w:tc>
        <w:tc>
          <w:tcPr>
            <w:tcW w:w="2987" w:type="dxa"/>
            <w:vMerge w:val="restart"/>
          </w:tcPr>
          <w:p w14:paraId="1ADFF068" w14:textId="77777777" w:rsidR="00F85C60" w:rsidRDefault="00F85C60" w:rsidP="00AD5821">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Самостоятельное совершенствование техники игры в баскетбол</w:t>
            </w:r>
          </w:p>
        </w:tc>
        <w:tc>
          <w:tcPr>
            <w:tcW w:w="2284" w:type="dxa"/>
          </w:tcPr>
          <w:p w14:paraId="1C168A6B" w14:textId="77777777" w:rsidR="00F85C60" w:rsidRDefault="00F85C60" w:rsidP="00AD5821">
            <w:pPr>
              <w:pStyle w:val="a4"/>
              <w:spacing w:after="120"/>
              <w:ind w:left="0"/>
              <w:rPr>
                <w:rFonts w:ascii="Times New Roman" w:hAnsi="Times New Roman" w:cs="Times New Roman"/>
                <w:bCs/>
                <w:sz w:val="24"/>
                <w:szCs w:val="24"/>
              </w:rPr>
            </w:pPr>
            <w:r w:rsidRPr="005B559D">
              <w:rPr>
                <w:rFonts w:ascii="Times New Roman" w:eastAsia="Calibri" w:hAnsi="Times New Roman" w:cs="Times New Roman"/>
                <w:b/>
                <w:bCs/>
                <w:sz w:val="24"/>
                <w:szCs w:val="24"/>
              </w:rPr>
              <w:t>Тема 5.1.</w:t>
            </w:r>
            <w:r w:rsidRPr="005B559D">
              <w:rPr>
                <w:rFonts w:ascii="Times New Roman" w:eastAsia="Calibri" w:hAnsi="Times New Roman" w:cs="Times New Roman"/>
                <w:sz w:val="24"/>
                <w:szCs w:val="24"/>
              </w:rPr>
              <w:t xml:space="preserve"> </w:t>
            </w:r>
            <w:r w:rsidRPr="005B559D">
              <w:rPr>
                <w:rFonts w:ascii="Times New Roman" w:eastAsia="Calibri" w:hAnsi="Times New Roman" w:cs="Times New Roman"/>
                <w:bCs/>
                <w:sz w:val="24"/>
                <w:szCs w:val="24"/>
              </w:rPr>
              <w:t>Стойка и передвижения.</w:t>
            </w:r>
          </w:p>
        </w:tc>
        <w:tc>
          <w:tcPr>
            <w:tcW w:w="1375" w:type="dxa"/>
          </w:tcPr>
          <w:p w14:paraId="27C8F889" w14:textId="77777777" w:rsidR="00F85C60" w:rsidRDefault="00F85C60" w:rsidP="00AD5821">
            <w:pPr>
              <w:pStyle w:val="a4"/>
              <w:spacing w:after="120"/>
              <w:ind w:left="0"/>
              <w:jc w:val="center"/>
              <w:rPr>
                <w:rFonts w:ascii="Times New Roman" w:hAnsi="Times New Roman" w:cs="Times New Roman"/>
                <w:bCs/>
                <w:sz w:val="24"/>
                <w:szCs w:val="24"/>
              </w:rPr>
            </w:pPr>
            <w:r>
              <w:rPr>
                <w:rFonts w:ascii="Times New Roman" w:hAnsi="Times New Roman" w:cs="Times New Roman"/>
                <w:bCs/>
                <w:sz w:val="24"/>
                <w:szCs w:val="24"/>
              </w:rPr>
              <w:t>1</w:t>
            </w:r>
          </w:p>
        </w:tc>
        <w:tc>
          <w:tcPr>
            <w:tcW w:w="2237" w:type="dxa"/>
            <w:vMerge/>
          </w:tcPr>
          <w:p w14:paraId="63F370CD" w14:textId="77777777" w:rsidR="00F85C60" w:rsidRDefault="00F85C60" w:rsidP="00AD5821">
            <w:pPr>
              <w:pStyle w:val="a4"/>
              <w:spacing w:after="120"/>
              <w:ind w:left="0"/>
              <w:rPr>
                <w:rFonts w:ascii="Times New Roman" w:hAnsi="Times New Roman" w:cs="Times New Roman"/>
                <w:bCs/>
                <w:sz w:val="24"/>
                <w:szCs w:val="24"/>
              </w:rPr>
            </w:pPr>
          </w:p>
        </w:tc>
      </w:tr>
      <w:tr w:rsidR="00F85C60" w14:paraId="69F46E22" w14:textId="77777777" w:rsidTr="00AD5821">
        <w:tc>
          <w:tcPr>
            <w:tcW w:w="756" w:type="dxa"/>
          </w:tcPr>
          <w:p w14:paraId="3AD99A3E" w14:textId="77777777" w:rsidR="00F85C60" w:rsidRDefault="00F85C60" w:rsidP="00AD5821">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8</w:t>
            </w:r>
          </w:p>
        </w:tc>
        <w:tc>
          <w:tcPr>
            <w:tcW w:w="2987" w:type="dxa"/>
            <w:vMerge/>
          </w:tcPr>
          <w:p w14:paraId="48FF1BC2" w14:textId="77777777" w:rsidR="00F85C60" w:rsidRDefault="00F85C60" w:rsidP="00AD5821">
            <w:pPr>
              <w:pStyle w:val="a4"/>
              <w:spacing w:after="120"/>
              <w:ind w:left="0"/>
              <w:rPr>
                <w:rFonts w:ascii="Times New Roman" w:hAnsi="Times New Roman" w:cs="Times New Roman"/>
                <w:bCs/>
                <w:sz w:val="24"/>
                <w:szCs w:val="24"/>
              </w:rPr>
            </w:pPr>
          </w:p>
        </w:tc>
        <w:tc>
          <w:tcPr>
            <w:tcW w:w="2284" w:type="dxa"/>
          </w:tcPr>
          <w:p w14:paraId="7DD8B624" w14:textId="77777777" w:rsidR="00F85C60" w:rsidRDefault="00F85C60" w:rsidP="00AD5821">
            <w:pPr>
              <w:pStyle w:val="a4"/>
              <w:spacing w:after="120"/>
              <w:ind w:left="0"/>
              <w:rPr>
                <w:rFonts w:ascii="Times New Roman" w:hAnsi="Times New Roman" w:cs="Times New Roman"/>
                <w:bCs/>
                <w:sz w:val="24"/>
                <w:szCs w:val="24"/>
              </w:rPr>
            </w:pPr>
            <w:r w:rsidRPr="005B559D">
              <w:rPr>
                <w:rFonts w:ascii="Times New Roman" w:eastAsia="Calibri" w:hAnsi="Times New Roman" w:cs="Times New Roman"/>
                <w:b/>
                <w:bCs/>
                <w:sz w:val="24"/>
                <w:szCs w:val="24"/>
              </w:rPr>
              <w:t xml:space="preserve">Тема 5.2. </w:t>
            </w:r>
            <w:r w:rsidRPr="005B559D">
              <w:rPr>
                <w:rFonts w:ascii="Times New Roman" w:eastAsia="Calibri" w:hAnsi="Times New Roman" w:cs="Times New Roman"/>
                <w:bCs/>
                <w:sz w:val="24"/>
                <w:szCs w:val="24"/>
              </w:rPr>
              <w:t xml:space="preserve">  Совершенствование техники передач, ведения, броска.</w:t>
            </w:r>
          </w:p>
        </w:tc>
        <w:tc>
          <w:tcPr>
            <w:tcW w:w="1375" w:type="dxa"/>
          </w:tcPr>
          <w:p w14:paraId="7DD08D05" w14:textId="77777777" w:rsidR="00F85C60" w:rsidRDefault="00F85C60" w:rsidP="00AD5821">
            <w:pPr>
              <w:pStyle w:val="a4"/>
              <w:spacing w:after="120"/>
              <w:ind w:left="0"/>
              <w:jc w:val="center"/>
              <w:rPr>
                <w:rFonts w:ascii="Times New Roman" w:hAnsi="Times New Roman" w:cs="Times New Roman"/>
                <w:bCs/>
                <w:sz w:val="24"/>
                <w:szCs w:val="24"/>
              </w:rPr>
            </w:pPr>
            <w:r>
              <w:rPr>
                <w:rFonts w:ascii="Times New Roman" w:hAnsi="Times New Roman" w:cs="Times New Roman"/>
                <w:bCs/>
                <w:sz w:val="24"/>
                <w:szCs w:val="24"/>
              </w:rPr>
              <w:t>1</w:t>
            </w:r>
          </w:p>
        </w:tc>
        <w:tc>
          <w:tcPr>
            <w:tcW w:w="2237" w:type="dxa"/>
            <w:vMerge/>
          </w:tcPr>
          <w:p w14:paraId="44BEE217" w14:textId="77777777" w:rsidR="00F85C60" w:rsidRDefault="00F85C60" w:rsidP="00AD5821">
            <w:pPr>
              <w:pStyle w:val="a4"/>
              <w:spacing w:after="120"/>
              <w:ind w:left="0"/>
              <w:rPr>
                <w:rFonts w:ascii="Times New Roman" w:hAnsi="Times New Roman" w:cs="Times New Roman"/>
                <w:bCs/>
                <w:sz w:val="24"/>
                <w:szCs w:val="24"/>
              </w:rPr>
            </w:pPr>
          </w:p>
        </w:tc>
      </w:tr>
      <w:tr w:rsidR="00F85C60" w14:paraId="2603975C" w14:textId="77777777" w:rsidTr="00AD5821">
        <w:tc>
          <w:tcPr>
            <w:tcW w:w="756" w:type="dxa"/>
          </w:tcPr>
          <w:p w14:paraId="61321020" w14:textId="77777777" w:rsidR="00F85C60" w:rsidRDefault="00F85C60" w:rsidP="00AD5821">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9</w:t>
            </w:r>
          </w:p>
          <w:p w14:paraId="58A18C8A" w14:textId="77777777" w:rsidR="00F85C60" w:rsidRDefault="00F85C60" w:rsidP="00AD5821">
            <w:pPr>
              <w:pStyle w:val="a4"/>
              <w:spacing w:after="120"/>
              <w:ind w:left="0"/>
              <w:rPr>
                <w:rFonts w:ascii="Times New Roman" w:hAnsi="Times New Roman" w:cs="Times New Roman"/>
                <w:bCs/>
                <w:sz w:val="24"/>
                <w:szCs w:val="24"/>
              </w:rPr>
            </w:pPr>
          </w:p>
        </w:tc>
        <w:tc>
          <w:tcPr>
            <w:tcW w:w="2987" w:type="dxa"/>
            <w:vMerge/>
          </w:tcPr>
          <w:p w14:paraId="48998012" w14:textId="77777777" w:rsidR="00F85C60" w:rsidRDefault="00F85C60" w:rsidP="00AD5821">
            <w:pPr>
              <w:pStyle w:val="a4"/>
              <w:spacing w:after="120"/>
              <w:ind w:left="0"/>
              <w:rPr>
                <w:rFonts w:ascii="Times New Roman" w:hAnsi="Times New Roman" w:cs="Times New Roman"/>
                <w:bCs/>
                <w:sz w:val="24"/>
                <w:szCs w:val="24"/>
              </w:rPr>
            </w:pPr>
          </w:p>
        </w:tc>
        <w:tc>
          <w:tcPr>
            <w:tcW w:w="2284" w:type="dxa"/>
          </w:tcPr>
          <w:p w14:paraId="43D308A2" w14:textId="77777777" w:rsidR="00F85C60" w:rsidRDefault="00F85C60" w:rsidP="00AD5821">
            <w:pPr>
              <w:pStyle w:val="a4"/>
              <w:spacing w:after="120"/>
              <w:ind w:left="0"/>
              <w:rPr>
                <w:rFonts w:ascii="Times New Roman" w:hAnsi="Times New Roman" w:cs="Times New Roman"/>
                <w:bCs/>
                <w:sz w:val="24"/>
                <w:szCs w:val="24"/>
              </w:rPr>
            </w:pPr>
            <w:r w:rsidRPr="005B559D">
              <w:rPr>
                <w:rFonts w:ascii="Times New Roman" w:eastAsia="Calibri" w:hAnsi="Times New Roman" w:cs="Times New Roman"/>
                <w:b/>
                <w:bCs/>
                <w:sz w:val="24"/>
                <w:szCs w:val="24"/>
              </w:rPr>
              <w:t xml:space="preserve">Тема 5.3. </w:t>
            </w:r>
            <w:r w:rsidRPr="005B559D">
              <w:rPr>
                <w:rFonts w:ascii="Times New Roman" w:eastAsia="Calibri" w:hAnsi="Times New Roman" w:cs="Times New Roman"/>
                <w:sz w:val="24"/>
                <w:szCs w:val="24"/>
              </w:rPr>
              <w:t xml:space="preserve"> </w:t>
            </w:r>
            <w:r w:rsidRPr="005B559D">
              <w:rPr>
                <w:rFonts w:ascii="Times New Roman" w:eastAsia="Calibri" w:hAnsi="Times New Roman" w:cs="Times New Roman"/>
                <w:bCs/>
                <w:sz w:val="24"/>
                <w:szCs w:val="24"/>
              </w:rPr>
              <w:t>Тактика нападения и защиты</w:t>
            </w:r>
          </w:p>
        </w:tc>
        <w:tc>
          <w:tcPr>
            <w:tcW w:w="1375" w:type="dxa"/>
          </w:tcPr>
          <w:p w14:paraId="11FEFD61" w14:textId="77777777" w:rsidR="00F85C60" w:rsidRDefault="00F85C60" w:rsidP="00AD5821">
            <w:pPr>
              <w:pStyle w:val="a4"/>
              <w:spacing w:after="120"/>
              <w:ind w:left="0"/>
              <w:jc w:val="center"/>
              <w:rPr>
                <w:rFonts w:ascii="Times New Roman" w:hAnsi="Times New Roman" w:cs="Times New Roman"/>
                <w:bCs/>
                <w:sz w:val="24"/>
                <w:szCs w:val="24"/>
              </w:rPr>
            </w:pPr>
            <w:r>
              <w:rPr>
                <w:rFonts w:ascii="Times New Roman" w:hAnsi="Times New Roman" w:cs="Times New Roman"/>
                <w:bCs/>
                <w:sz w:val="24"/>
                <w:szCs w:val="24"/>
              </w:rPr>
              <w:t>1</w:t>
            </w:r>
          </w:p>
        </w:tc>
        <w:tc>
          <w:tcPr>
            <w:tcW w:w="2237" w:type="dxa"/>
            <w:vMerge/>
          </w:tcPr>
          <w:p w14:paraId="7E4B337F" w14:textId="77777777" w:rsidR="00F85C60" w:rsidRDefault="00F85C60" w:rsidP="00AD5821">
            <w:pPr>
              <w:pStyle w:val="a4"/>
              <w:spacing w:after="120"/>
              <w:ind w:left="0"/>
              <w:rPr>
                <w:rFonts w:ascii="Times New Roman" w:hAnsi="Times New Roman" w:cs="Times New Roman"/>
                <w:bCs/>
                <w:sz w:val="24"/>
                <w:szCs w:val="24"/>
              </w:rPr>
            </w:pPr>
          </w:p>
        </w:tc>
      </w:tr>
      <w:tr w:rsidR="00F85C60" w14:paraId="1BE72E7D" w14:textId="77777777" w:rsidTr="00AD5821">
        <w:tc>
          <w:tcPr>
            <w:tcW w:w="756" w:type="dxa"/>
          </w:tcPr>
          <w:p w14:paraId="72D26096" w14:textId="77777777" w:rsidR="00F85C60" w:rsidRDefault="00F85C60" w:rsidP="00AD5821">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10</w:t>
            </w:r>
          </w:p>
        </w:tc>
        <w:tc>
          <w:tcPr>
            <w:tcW w:w="2987" w:type="dxa"/>
            <w:vMerge/>
          </w:tcPr>
          <w:p w14:paraId="0BD0553A" w14:textId="77777777" w:rsidR="00F85C60" w:rsidRDefault="00F85C60" w:rsidP="00AD5821">
            <w:pPr>
              <w:pStyle w:val="a4"/>
              <w:spacing w:after="120"/>
              <w:ind w:left="0"/>
              <w:rPr>
                <w:rFonts w:ascii="Times New Roman" w:hAnsi="Times New Roman" w:cs="Times New Roman"/>
                <w:bCs/>
                <w:sz w:val="24"/>
                <w:szCs w:val="24"/>
              </w:rPr>
            </w:pPr>
          </w:p>
        </w:tc>
        <w:tc>
          <w:tcPr>
            <w:tcW w:w="2284" w:type="dxa"/>
          </w:tcPr>
          <w:p w14:paraId="526259ED" w14:textId="77777777" w:rsidR="00F85C60" w:rsidRDefault="00F85C60" w:rsidP="00AD5821">
            <w:pPr>
              <w:pStyle w:val="a4"/>
              <w:spacing w:after="120"/>
              <w:ind w:left="0"/>
              <w:rPr>
                <w:rFonts w:ascii="Times New Roman" w:hAnsi="Times New Roman" w:cs="Times New Roman"/>
                <w:bCs/>
                <w:sz w:val="24"/>
                <w:szCs w:val="24"/>
              </w:rPr>
            </w:pPr>
            <w:r w:rsidRPr="005C48F8">
              <w:rPr>
                <w:rFonts w:ascii="Times New Roman" w:hAnsi="Times New Roman" w:cs="Times New Roman"/>
                <w:b/>
                <w:bCs/>
                <w:sz w:val="24"/>
                <w:szCs w:val="24"/>
              </w:rPr>
              <w:t xml:space="preserve">Тема 5.4. </w:t>
            </w:r>
            <w:r w:rsidRPr="005C48F8">
              <w:rPr>
                <w:rFonts w:ascii="Times New Roman" w:hAnsi="Times New Roman" w:cs="Times New Roman"/>
                <w:bCs/>
                <w:sz w:val="24"/>
                <w:szCs w:val="24"/>
              </w:rPr>
              <w:t xml:space="preserve"> Контроль выполнения приемов игры в баскетбол</w:t>
            </w:r>
          </w:p>
        </w:tc>
        <w:tc>
          <w:tcPr>
            <w:tcW w:w="1375" w:type="dxa"/>
          </w:tcPr>
          <w:p w14:paraId="2220BA5B" w14:textId="77777777" w:rsidR="00F85C60" w:rsidRDefault="00F85C60" w:rsidP="00AD5821">
            <w:pPr>
              <w:pStyle w:val="a4"/>
              <w:spacing w:after="120"/>
              <w:ind w:left="0"/>
              <w:jc w:val="center"/>
              <w:rPr>
                <w:rFonts w:ascii="Times New Roman" w:hAnsi="Times New Roman" w:cs="Times New Roman"/>
                <w:bCs/>
                <w:sz w:val="24"/>
                <w:szCs w:val="24"/>
              </w:rPr>
            </w:pPr>
            <w:r>
              <w:rPr>
                <w:rFonts w:ascii="Times New Roman" w:hAnsi="Times New Roman" w:cs="Times New Roman"/>
                <w:bCs/>
                <w:sz w:val="24"/>
                <w:szCs w:val="24"/>
              </w:rPr>
              <w:t>1</w:t>
            </w:r>
          </w:p>
        </w:tc>
        <w:tc>
          <w:tcPr>
            <w:tcW w:w="2237" w:type="dxa"/>
            <w:vMerge/>
          </w:tcPr>
          <w:p w14:paraId="5C9A060E" w14:textId="77777777" w:rsidR="00F85C60" w:rsidRDefault="00F85C60" w:rsidP="00AD5821">
            <w:pPr>
              <w:pStyle w:val="a4"/>
              <w:spacing w:after="120"/>
              <w:ind w:left="0"/>
              <w:rPr>
                <w:rFonts w:ascii="Times New Roman" w:hAnsi="Times New Roman" w:cs="Times New Roman"/>
                <w:bCs/>
                <w:sz w:val="24"/>
                <w:szCs w:val="24"/>
              </w:rPr>
            </w:pPr>
          </w:p>
        </w:tc>
      </w:tr>
      <w:tr w:rsidR="00F85C60" w14:paraId="2CF2AB59" w14:textId="77777777" w:rsidTr="00AD5821">
        <w:tc>
          <w:tcPr>
            <w:tcW w:w="756" w:type="dxa"/>
          </w:tcPr>
          <w:p w14:paraId="0EEF3E5D" w14:textId="77777777" w:rsidR="00F85C60" w:rsidRDefault="00F85C60" w:rsidP="00AD5821">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11</w:t>
            </w:r>
          </w:p>
        </w:tc>
        <w:tc>
          <w:tcPr>
            <w:tcW w:w="2987" w:type="dxa"/>
          </w:tcPr>
          <w:p w14:paraId="0B383E2B" w14:textId="77777777" w:rsidR="00F85C60" w:rsidRDefault="00F85C60" w:rsidP="00AD5821">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Закрепление в</w:t>
            </w:r>
            <w:r w:rsidRPr="00F210F9">
              <w:rPr>
                <w:rFonts w:ascii="Times New Roman" w:hAnsi="Times New Roman" w:cs="Times New Roman"/>
                <w:bCs/>
                <w:sz w:val="24"/>
                <w:szCs w:val="24"/>
              </w:rPr>
              <w:t>ыполнени</w:t>
            </w:r>
            <w:r>
              <w:rPr>
                <w:rFonts w:ascii="Times New Roman" w:hAnsi="Times New Roman" w:cs="Times New Roman"/>
                <w:bCs/>
                <w:sz w:val="24"/>
                <w:szCs w:val="24"/>
              </w:rPr>
              <w:t>я</w:t>
            </w:r>
            <w:r w:rsidRPr="00F210F9">
              <w:rPr>
                <w:rFonts w:ascii="Times New Roman" w:hAnsi="Times New Roman" w:cs="Times New Roman"/>
                <w:bCs/>
                <w:sz w:val="24"/>
                <w:szCs w:val="24"/>
              </w:rPr>
              <w:t xml:space="preserve"> комплекса упражнений, направленных на развитие мышц ног, спины и пресса.</w:t>
            </w:r>
          </w:p>
        </w:tc>
        <w:tc>
          <w:tcPr>
            <w:tcW w:w="2284" w:type="dxa"/>
          </w:tcPr>
          <w:p w14:paraId="07B5BCEF" w14:textId="77777777" w:rsidR="00F85C60" w:rsidRPr="005C48F8" w:rsidRDefault="00F85C60" w:rsidP="00AD5821">
            <w:pPr>
              <w:pStyle w:val="a4"/>
              <w:spacing w:after="120"/>
              <w:ind w:left="0"/>
              <w:rPr>
                <w:rFonts w:ascii="Times New Roman" w:hAnsi="Times New Roman" w:cs="Times New Roman"/>
                <w:b/>
                <w:bCs/>
                <w:sz w:val="24"/>
                <w:szCs w:val="24"/>
              </w:rPr>
            </w:pPr>
            <w:r w:rsidRPr="005B559D">
              <w:rPr>
                <w:rFonts w:ascii="Times New Roman" w:eastAsia="Calibri" w:hAnsi="Times New Roman" w:cs="Times New Roman"/>
                <w:b/>
                <w:bCs/>
                <w:sz w:val="24"/>
                <w:szCs w:val="24"/>
              </w:rPr>
              <w:t xml:space="preserve">Тема 3.1. </w:t>
            </w:r>
            <w:r w:rsidRPr="005B559D">
              <w:rPr>
                <w:rFonts w:ascii="Times New Roman" w:eastAsia="Calibri" w:hAnsi="Times New Roman" w:cs="Times New Roman"/>
                <w:bCs/>
                <w:sz w:val="24"/>
                <w:szCs w:val="24"/>
              </w:rPr>
              <w:t xml:space="preserve"> ОРУ преимущественной направленности на развитие мышц ног, спины и пресса.</w:t>
            </w:r>
          </w:p>
        </w:tc>
        <w:tc>
          <w:tcPr>
            <w:tcW w:w="1375" w:type="dxa"/>
          </w:tcPr>
          <w:p w14:paraId="621DD0F9" w14:textId="77777777" w:rsidR="00F85C60" w:rsidRDefault="00F85C60" w:rsidP="00AD5821">
            <w:pPr>
              <w:pStyle w:val="a4"/>
              <w:spacing w:after="120"/>
              <w:ind w:left="0"/>
              <w:jc w:val="center"/>
              <w:rPr>
                <w:rFonts w:ascii="Times New Roman" w:hAnsi="Times New Roman" w:cs="Times New Roman"/>
                <w:bCs/>
                <w:sz w:val="24"/>
                <w:szCs w:val="24"/>
              </w:rPr>
            </w:pPr>
            <w:r>
              <w:rPr>
                <w:rFonts w:ascii="Times New Roman" w:hAnsi="Times New Roman" w:cs="Times New Roman"/>
                <w:bCs/>
                <w:sz w:val="24"/>
                <w:szCs w:val="24"/>
              </w:rPr>
              <w:t>2</w:t>
            </w:r>
          </w:p>
        </w:tc>
        <w:tc>
          <w:tcPr>
            <w:tcW w:w="2237" w:type="dxa"/>
          </w:tcPr>
          <w:p w14:paraId="2CE6CA7B" w14:textId="77777777" w:rsidR="00F85C60" w:rsidRPr="00F97D6C" w:rsidRDefault="00F85C60" w:rsidP="00AD5821">
            <w:pPr>
              <w:pStyle w:val="a4"/>
              <w:spacing w:after="120"/>
              <w:ind w:left="0"/>
              <w:rPr>
                <w:rFonts w:ascii="Times New Roman" w:hAnsi="Times New Roman" w:cs="Times New Roman"/>
                <w:bCs/>
                <w:sz w:val="24"/>
                <w:szCs w:val="24"/>
              </w:rPr>
            </w:pPr>
            <w:r w:rsidRPr="00F97D6C">
              <w:rPr>
                <w:rFonts w:ascii="Times New Roman" w:hAnsi="Times New Roman" w:cs="Times New Roman"/>
                <w:color w:val="000000"/>
                <w:sz w:val="24"/>
                <w:szCs w:val="24"/>
                <w:shd w:val="clear" w:color="auto" w:fill="FFFFFF"/>
              </w:rPr>
              <w:t>Для обеспечения всестороннего и гармоничного физического развития человека</w:t>
            </w:r>
          </w:p>
        </w:tc>
      </w:tr>
    </w:tbl>
    <w:p w14:paraId="74A446ED" w14:textId="77777777" w:rsidR="00F85C60" w:rsidRPr="00711ECC" w:rsidRDefault="00F85C60" w:rsidP="00F85C60">
      <w:pPr>
        <w:ind w:firstLine="709"/>
        <w:rPr>
          <w:rFonts w:ascii="Times New Roman" w:eastAsia="Times New Roman" w:hAnsi="Times New Roman" w:cs="Times New Roman"/>
          <w:sz w:val="12"/>
          <w:szCs w:val="12"/>
          <w:lang w:eastAsia="ru-RU"/>
        </w:rPr>
      </w:pPr>
    </w:p>
    <w:p w14:paraId="5D41EAE1" w14:textId="77777777" w:rsidR="00F85C60" w:rsidRPr="00B115E3" w:rsidRDefault="00F85C60" w:rsidP="00F85C60">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44DCB273" w14:textId="77777777" w:rsidR="00F85C60" w:rsidRPr="00E11160" w:rsidRDefault="00F85C60" w:rsidP="00F85C60">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2"/>
        <w:gridCol w:w="1132"/>
        <w:gridCol w:w="2272"/>
      </w:tblGrid>
      <w:tr w:rsidR="00F85C60" w:rsidRPr="00257255" w14:paraId="5F23F28D" w14:textId="77777777" w:rsidTr="00AD5821">
        <w:trPr>
          <w:trHeight w:val="23"/>
        </w:trPr>
        <w:tc>
          <w:tcPr>
            <w:tcW w:w="3259" w:type="pct"/>
            <w:vAlign w:val="center"/>
          </w:tcPr>
          <w:p w14:paraId="61B6B127" w14:textId="77777777" w:rsidR="00F85C60" w:rsidRPr="00257255" w:rsidRDefault="00F85C60" w:rsidP="00AD5821">
            <w:pPr>
              <w:jc w:val="center"/>
              <w:rPr>
                <w:rFonts w:ascii="Times New Roman" w:hAnsi="Times New Roman" w:cs="Times New Roman"/>
                <w:b/>
                <w:sz w:val="24"/>
              </w:rPr>
            </w:pPr>
            <w:r w:rsidRPr="00257255">
              <w:rPr>
                <w:rFonts w:ascii="Times New Roman" w:hAnsi="Times New Roman" w:cs="Times New Roman"/>
                <w:b/>
                <w:sz w:val="24"/>
              </w:rPr>
              <w:t xml:space="preserve">Наименование составных частей </w:t>
            </w:r>
            <w:r>
              <w:rPr>
                <w:rFonts w:ascii="Times New Roman" w:hAnsi="Times New Roman" w:cs="Times New Roman"/>
                <w:b/>
                <w:sz w:val="24"/>
              </w:rPr>
              <w:t>дисциплины</w:t>
            </w:r>
          </w:p>
        </w:tc>
        <w:tc>
          <w:tcPr>
            <w:tcW w:w="579" w:type="pct"/>
            <w:vAlign w:val="center"/>
          </w:tcPr>
          <w:p w14:paraId="38B71B08" w14:textId="77777777" w:rsidR="00F85C60" w:rsidRPr="00257255" w:rsidRDefault="00F85C60" w:rsidP="00AD5821">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162" w:type="pct"/>
          </w:tcPr>
          <w:p w14:paraId="6394D107" w14:textId="77777777" w:rsidR="00F85C60" w:rsidRPr="00257255" w:rsidRDefault="00F85C60" w:rsidP="00AD5821">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w:t>
            </w:r>
            <w:r w:rsidRPr="00257255">
              <w:rPr>
                <w:rFonts w:ascii="Times New Roman" w:hAnsi="Times New Roman" w:cs="Times New Roman"/>
                <w:b/>
                <w:sz w:val="24"/>
              </w:rPr>
              <w:t xml:space="preserve"> подготовки</w:t>
            </w:r>
          </w:p>
        </w:tc>
      </w:tr>
      <w:tr w:rsidR="00F85C60" w:rsidRPr="00257255" w14:paraId="493E54AC" w14:textId="77777777" w:rsidTr="00AD5821">
        <w:trPr>
          <w:trHeight w:val="23"/>
        </w:trPr>
        <w:tc>
          <w:tcPr>
            <w:tcW w:w="3259" w:type="pct"/>
            <w:vAlign w:val="center"/>
          </w:tcPr>
          <w:p w14:paraId="011CF27A" w14:textId="77777777" w:rsidR="00F85C60" w:rsidRPr="00257255" w:rsidRDefault="00F85C60" w:rsidP="00AD5821">
            <w:pPr>
              <w:jc w:val="both"/>
              <w:rPr>
                <w:rFonts w:ascii="Times New Roman" w:hAnsi="Times New Roman" w:cs="Times New Roman"/>
                <w:bCs/>
                <w:sz w:val="24"/>
                <w:szCs w:val="24"/>
              </w:rPr>
            </w:pPr>
            <w:r>
              <w:rPr>
                <w:rFonts w:ascii="Times New Roman" w:hAnsi="Times New Roman" w:cs="Times New Roman"/>
                <w:bCs/>
                <w:sz w:val="24"/>
                <w:szCs w:val="24"/>
              </w:rPr>
              <w:t xml:space="preserve">Учебные </w:t>
            </w:r>
            <w:r w:rsidRPr="00257255">
              <w:rPr>
                <w:rFonts w:ascii="Times New Roman" w:hAnsi="Times New Roman" w:cs="Times New Roman"/>
                <w:bCs/>
                <w:sz w:val="24"/>
                <w:szCs w:val="24"/>
              </w:rPr>
              <w:t>занятия</w:t>
            </w:r>
            <w:r>
              <w:t xml:space="preserve">, </w:t>
            </w:r>
            <w:r w:rsidRPr="008A2509">
              <w:rPr>
                <w:rFonts w:ascii="Times New Roman" w:hAnsi="Times New Roman" w:cs="Times New Roman"/>
                <w:sz w:val="24"/>
                <w:szCs w:val="24"/>
              </w:rPr>
              <w:t>из них:</w:t>
            </w:r>
          </w:p>
        </w:tc>
        <w:tc>
          <w:tcPr>
            <w:tcW w:w="579" w:type="pct"/>
            <w:vAlign w:val="center"/>
          </w:tcPr>
          <w:p w14:paraId="4E8EF156" w14:textId="77777777" w:rsidR="00F85C60" w:rsidRPr="00257255" w:rsidRDefault="00F85C60" w:rsidP="00AD5821">
            <w:pPr>
              <w:jc w:val="center"/>
              <w:rPr>
                <w:rFonts w:ascii="Times New Roman" w:hAnsi="Times New Roman" w:cs="Times New Roman"/>
                <w:bCs/>
                <w:sz w:val="24"/>
                <w:szCs w:val="24"/>
              </w:rPr>
            </w:pPr>
            <w:r>
              <w:rPr>
                <w:rFonts w:ascii="Times New Roman" w:hAnsi="Times New Roman" w:cs="Times New Roman"/>
                <w:bCs/>
                <w:sz w:val="24"/>
                <w:szCs w:val="24"/>
              </w:rPr>
              <w:t>172</w:t>
            </w:r>
          </w:p>
        </w:tc>
        <w:tc>
          <w:tcPr>
            <w:tcW w:w="1162" w:type="pct"/>
            <w:vAlign w:val="center"/>
          </w:tcPr>
          <w:p w14:paraId="5CCD40DD" w14:textId="77777777" w:rsidR="00F85C60" w:rsidRPr="00257255" w:rsidRDefault="00F85C60" w:rsidP="00AD5821">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F85C60" w:rsidRPr="00257255" w14:paraId="661B4826" w14:textId="77777777" w:rsidTr="00AD5821">
        <w:trPr>
          <w:trHeight w:val="23"/>
        </w:trPr>
        <w:tc>
          <w:tcPr>
            <w:tcW w:w="3259" w:type="pct"/>
            <w:vAlign w:val="center"/>
          </w:tcPr>
          <w:p w14:paraId="77432405" w14:textId="77777777" w:rsidR="00F85C60" w:rsidRDefault="00F85C60" w:rsidP="00AD5821">
            <w:pPr>
              <w:jc w:val="both"/>
              <w:rPr>
                <w:rFonts w:ascii="Times New Roman" w:hAnsi="Times New Roman" w:cs="Times New Roman"/>
                <w:bCs/>
                <w:sz w:val="24"/>
                <w:szCs w:val="24"/>
              </w:rPr>
            </w:pPr>
            <w:r>
              <w:rPr>
                <w:rFonts w:ascii="Times New Roman" w:hAnsi="Times New Roman" w:cs="Times New Roman"/>
                <w:bCs/>
                <w:sz w:val="24"/>
                <w:szCs w:val="24"/>
              </w:rPr>
              <w:t>теоретические</w:t>
            </w:r>
          </w:p>
        </w:tc>
        <w:tc>
          <w:tcPr>
            <w:tcW w:w="579" w:type="pct"/>
            <w:vAlign w:val="center"/>
          </w:tcPr>
          <w:p w14:paraId="65C9D657" w14:textId="77777777" w:rsidR="00F85C60" w:rsidRDefault="00F85C60" w:rsidP="00AD5821">
            <w:pPr>
              <w:jc w:val="center"/>
              <w:rPr>
                <w:rFonts w:ascii="Times New Roman" w:hAnsi="Times New Roman" w:cs="Times New Roman"/>
                <w:bCs/>
                <w:sz w:val="24"/>
                <w:szCs w:val="24"/>
              </w:rPr>
            </w:pPr>
            <w:r>
              <w:rPr>
                <w:rFonts w:ascii="Times New Roman" w:hAnsi="Times New Roman" w:cs="Times New Roman"/>
                <w:bCs/>
                <w:sz w:val="24"/>
                <w:szCs w:val="24"/>
              </w:rPr>
              <w:t>10</w:t>
            </w:r>
          </w:p>
        </w:tc>
        <w:tc>
          <w:tcPr>
            <w:tcW w:w="1162" w:type="pct"/>
            <w:vAlign w:val="center"/>
          </w:tcPr>
          <w:p w14:paraId="0B30B1A2" w14:textId="77777777" w:rsidR="00F85C60" w:rsidRDefault="00F85C60" w:rsidP="00AD5821">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F85C60" w:rsidRPr="00257255" w14:paraId="33B59756" w14:textId="77777777" w:rsidTr="00AD5821">
        <w:trPr>
          <w:trHeight w:val="23"/>
        </w:trPr>
        <w:tc>
          <w:tcPr>
            <w:tcW w:w="3259" w:type="pct"/>
            <w:vAlign w:val="center"/>
          </w:tcPr>
          <w:p w14:paraId="3FABD1C4" w14:textId="77777777" w:rsidR="00F85C60" w:rsidRDefault="00F85C60" w:rsidP="00AD5821">
            <w:pPr>
              <w:jc w:val="both"/>
              <w:rPr>
                <w:rFonts w:ascii="Times New Roman" w:hAnsi="Times New Roman" w:cs="Times New Roman"/>
                <w:bCs/>
                <w:sz w:val="24"/>
                <w:szCs w:val="24"/>
              </w:rPr>
            </w:pPr>
            <w:r>
              <w:rPr>
                <w:rFonts w:ascii="Times New Roman" w:hAnsi="Times New Roman" w:cs="Times New Roman"/>
                <w:bCs/>
                <w:sz w:val="24"/>
                <w:szCs w:val="24"/>
              </w:rPr>
              <w:t>практические</w:t>
            </w:r>
          </w:p>
        </w:tc>
        <w:tc>
          <w:tcPr>
            <w:tcW w:w="579" w:type="pct"/>
            <w:vAlign w:val="center"/>
          </w:tcPr>
          <w:p w14:paraId="3D9B1EA0" w14:textId="77777777" w:rsidR="00F85C60" w:rsidRDefault="00F85C60" w:rsidP="00AD5821">
            <w:pPr>
              <w:jc w:val="center"/>
              <w:rPr>
                <w:rFonts w:ascii="Times New Roman" w:hAnsi="Times New Roman" w:cs="Times New Roman"/>
                <w:bCs/>
                <w:sz w:val="24"/>
                <w:szCs w:val="24"/>
              </w:rPr>
            </w:pPr>
            <w:r>
              <w:rPr>
                <w:rFonts w:ascii="Times New Roman" w:hAnsi="Times New Roman" w:cs="Times New Roman"/>
                <w:bCs/>
                <w:sz w:val="24"/>
                <w:szCs w:val="24"/>
              </w:rPr>
              <w:t>162</w:t>
            </w:r>
          </w:p>
        </w:tc>
        <w:tc>
          <w:tcPr>
            <w:tcW w:w="1162" w:type="pct"/>
            <w:vAlign w:val="center"/>
          </w:tcPr>
          <w:p w14:paraId="02F2B27A" w14:textId="77777777" w:rsidR="00F85C60" w:rsidRDefault="00F85C60" w:rsidP="00AD5821">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F85C60" w:rsidRPr="00257255" w14:paraId="6C045C76" w14:textId="77777777" w:rsidTr="00AD5821">
        <w:trPr>
          <w:trHeight w:val="23"/>
        </w:trPr>
        <w:tc>
          <w:tcPr>
            <w:tcW w:w="3259" w:type="pct"/>
            <w:vAlign w:val="center"/>
          </w:tcPr>
          <w:p w14:paraId="587B8DBE" w14:textId="77777777" w:rsidR="00F85C60" w:rsidRPr="00257255" w:rsidRDefault="00F85C60" w:rsidP="00AD5821">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579" w:type="pct"/>
            <w:vAlign w:val="center"/>
          </w:tcPr>
          <w:p w14:paraId="16F99827" w14:textId="77777777" w:rsidR="00F85C60" w:rsidRPr="00257255" w:rsidRDefault="00F85C60" w:rsidP="00AD5821">
            <w:pPr>
              <w:jc w:val="center"/>
              <w:rPr>
                <w:rFonts w:ascii="Times New Roman" w:hAnsi="Times New Roman" w:cs="Times New Roman"/>
                <w:bCs/>
                <w:sz w:val="24"/>
                <w:szCs w:val="24"/>
              </w:rPr>
            </w:pPr>
            <w:r>
              <w:rPr>
                <w:rFonts w:ascii="Times New Roman" w:hAnsi="Times New Roman" w:cs="Times New Roman"/>
                <w:bCs/>
                <w:sz w:val="24"/>
                <w:szCs w:val="24"/>
              </w:rPr>
              <w:t>10</w:t>
            </w:r>
          </w:p>
        </w:tc>
        <w:tc>
          <w:tcPr>
            <w:tcW w:w="1162" w:type="pct"/>
            <w:vAlign w:val="center"/>
          </w:tcPr>
          <w:p w14:paraId="004ED9C0" w14:textId="77777777" w:rsidR="00F85C60" w:rsidRPr="00257255" w:rsidRDefault="00F85C60" w:rsidP="00AD5821">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F85C60" w:rsidRPr="00257255" w14:paraId="7FC3A508" w14:textId="77777777" w:rsidTr="00AD5821">
        <w:trPr>
          <w:trHeight w:val="23"/>
        </w:trPr>
        <w:tc>
          <w:tcPr>
            <w:tcW w:w="3259" w:type="pct"/>
            <w:vAlign w:val="center"/>
          </w:tcPr>
          <w:p w14:paraId="7E5C002B" w14:textId="77777777" w:rsidR="00F85C60" w:rsidRPr="00257255" w:rsidRDefault="00F85C60" w:rsidP="00AD5821">
            <w:pPr>
              <w:jc w:val="both"/>
              <w:rPr>
                <w:rFonts w:ascii="Times New Roman" w:hAnsi="Times New Roman" w:cs="Times New Roman"/>
                <w:bCs/>
                <w:sz w:val="24"/>
                <w:szCs w:val="24"/>
              </w:rPr>
            </w:pPr>
            <w:r w:rsidRPr="00257255">
              <w:rPr>
                <w:rFonts w:ascii="Times New Roman" w:hAnsi="Times New Roman" w:cs="Times New Roman"/>
                <w:bCs/>
                <w:sz w:val="24"/>
                <w:szCs w:val="24"/>
              </w:rPr>
              <w:t xml:space="preserve">Промежуточная аттестация </w:t>
            </w:r>
            <w:r>
              <w:rPr>
                <w:rFonts w:ascii="Times New Roman" w:hAnsi="Times New Roman" w:cs="Times New Roman"/>
                <w:bCs/>
                <w:sz w:val="24"/>
                <w:szCs w:val="24"/>
              </w:rPr>
              <w:t xml:space="preserve">в </w:t>
            </w:r>
            <w:r w:rsidRPr="00EC09F6">
              <w:rPr>
                <w:rFonts w:ascii="Times New Roman" w:hAnsi="Times New Roman" w:cs="Times New Roman"/>
                <w:bCs/>
                <w:i/>
                <w:iCs/>
                <w:sz w:val="24"/>
                <w:szCs w:val="24"/>
              </w:rPr>
              <w:t>форме (</w:t>
            </w:r>
            <w:r w:rsidRPr="00EC09F6">
              <w:rPr>
                <w:rFonts w:ascii="Times New Roman" w:hAnsi="Times New Roman" w:cs="Times New Roman"/>
                <w:bCs/>
                <w:i/>
                <w:iCs/>
                <w:sz w:val="20"/>
                <w:szCs w:val="20"/>
              </w:rPr>
              <w:t>зачет, диф.зачет, экзамен)</w:t>
            </w:r>
          </w:p>
        </w:tc>
        <w:tc>
          <w:tcPr>
            <w:tcW w:w="579" w:type="pct"/>
            <w:vAlign w:val="center"/>
          </w:tcPr>
          <w:p w14:paraId="2A7F7007" w14:textId="77777777" w:rsidR="00F85C60" w:rsidRPr="00257255" w:rsidRDefault="00F85C60" w:rsidP="00AD5821">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1162" w:type="pct"/>
            <w:vAlign w:val="center"/>
          </w:tcPr>
          <w:p w14:paraId="75F98080" w14:textId="77777777" w:rsidR="00F85C60" w:rsidRPr="00257255" w:rsidRDefault="00F85C60" w:rsidP="00AD5821">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F85C60" w:rsidRPr="00257255" w14:paraId="58B2DF58" w14:textId="77777777" w:rsidTr="00AD5821">
        <w:trPr>
          <w:trHeight w:val="23"/>
        </w:trPr>
        <w:tc>
          <w:tcPr>
            <w:tcW w:w="3259" w:type="pct"/>
            <w:vAlign w:val="center"/>
          </w:tcPr>
          <w:p w14:paraId="0F9F31E6" w14:textId="77777777" w:rsidR="00F85C60" w:rsidRPr="00257255" w:rsidRDefault="00F85C60" w:rsidP="00AD5821">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579" w:type="pct"/>
            <w:vAlign w:val="center"/>
          </w:tcPr>
          <w:p w14:paraId="694A001F" w14:textId="77777777" w:rsidR="00F85C60" w:rsidRPr="00257255" w:rsidRDefault="00F85C60" w:rsidP="00AD5821">
            <w:pPr>
              <w:jc w:val="center"/>
              <w:rPr>
                <w:rFonts w:ascii="Times New Roman" w:hAnsi="Times New Roman" w:cs="Times New Roman"/>
                <w:b/>
                <w:sz w:val="24"/>
                <w:szCs w:val="24"/>
              </w:rPr>
            </w:pPr>
            <w:r>
              <w:rPr>
                <w:rFonts w:ascii="Times New Roman" w:hAnsi="Times New Roman" w:cs="Times New Roman"/>
                <w:b/>
                <w:sz w:val="24"/>
                <w:szCs w:val="24"/>
              </w:rPr>
              <w:t>184</w:t>
            </w:r>
          </w:p>
        </w:tc>
        <w:tc>
          <w:tcPr>
            <w:tcW w:w="1162" w:type="pct"/>
            <w:vAlign w:val="center"/>
          </w:tcPr>
          <w:p w14:paraId="56F38E9C" w14:textId="77777777" w:rsidR="00F85C60" w:rsidRPr="00257255" w:rsidRDefault="00F85C60" w:rsidP="00AD5821">
            <w:pPr>
              <w:jc w:val="center"/>
              <w:rPr>
                <w:rFonts w:ascii="Times New Roman" w:hAnsi="Times New Roman" w:cs="Times New Roman"/>
                <w:b/>
                <w:sz w:val="24"/>
                <w:szCs w:val="24"/>
              </w:rPr>
            </w:pPr>
            <w:r>
              <w:rPr>
                <w:rFonts w:ascii="Times New Roman" w:hAnsi="Times New Roman" w:cs="Times New Roman"/>
                <w:b/>
                <w:sz w:val="24"/>
                <w:szCs w:val="24"/>
              </w:rPr>
              <w:t>0</w:t>
            </w:r>
          </w:p>
        </w:tc>
      </w:tr>
    </w:tbl>
    <w:p w14:paraId="612F29A7" w14:textId="77777777" w:rsidR="00F85C60" w:rsidRDefault="00F85C60" w:rsidP="00F85C60">
      <w:pPr>
        <w:rPr>
          <w:rFonts w:ascii="Times New Roman" w:eastAsia="Segoe UI" w:hAnsi="Times New Roman" w:cs="Times New Roman"/>
          <w:b/>
          <w:bCs/>
          <w:sz w:val="24"/>
          <w:szCs w:val="24"/>
          <w:lang w:eastAsia="ru-RU"/>
        </w:rPr>
      </w:pPr>
      <w:r>
        <w:rPr>
          <w:rFonts w:ascii="Times New Roman" w:hAnsi="Times New Roman"/>
        </w:rPr>
        <w:br w:type="page"/>
      </w:r>
    </w:p>
    <w:p w14:paraId="695DE114" w14:textId="77777777" w:rsidR="00F85C60" w:rsidRDefault="00F85C60" w:rsidP="00F85C60">
      <w:pPr>
        <w:pStyle w:val="114"/>
        <w:rPr>
          <w:rFonts w:ascii="Times New Roman" w:hAnsi="Times New Roman"/>
        </w:rPr>
        <w:sectPr w:rsidR="00F85C60" w:rsidSect="001604E7">
          <w:headerReference w:type="even" r:id="rId22"/>
          <w:pgSz w:w="11906" w:h="16838"/>
          <w:pgMar w:top="1134" w:right="567" w:bottom="1134" w:left="1701" w:header="709" w:footer="709" w:gutter="0"/>
          <w:cols w:space="708"/>
          <w:docGrid w:linePitch="360"/>
        </w:sectPr>
      </w:pPr>
    </w:p>
    <w:p w14:paraId="5190AE4E" w14:textId="77777777" w:rsidR="00F85C60" w:rsidRPr="00782EFC" w:rsidRDefault="00F85C60" w:rsidP="00F85C60">
      <w:pPr>
        <w:pStyle w:val="114"/>
        <w:rPr>
          <w:rFonts w:ascii="Times New Roman" w:hAnsi="Times New Roman"/>
        </w:rPr>
      </w:pPr>
      <w:r w:rsidRPr="00782EFC">
        <w:rPr>
          <w:rFonts w:ascii="Times New Roman" w:hAnsi="Times New Roman"/>
        </w:rPr>
        <w:lastRenderedPageBreak/>
        <w:t>2.</w:t>
      </w:r>
      <w:r>
        <w:rPr>
          <w:rFonts w:ascii="Times New Roman" w:hAnsi="Times New Roman"/>
        </w:rPr>
        <w:t>2</w:t>
      </w:r>
      <w:r w:rsidRPr="00782EFC">
        <w:rPr>
          <w:rFonts w:ascii="Times New Roman" w:hAnsi="Times New Roman"/>
        </w:rPr>
        <w:t>. </w:t>
      </w:r>
      <w:r>
        <w:rPr>
          <w:rFonts w:ascii="Times New Roman" w:hAnsi="Times New Roman"/>
        </w:rPr>
        <w:t>С</w:t>
      </w:r>
      <w:r w:rsidRPr="00782EFC">
        <w:rPr>
          <w:rFonts w:ascii="Times New Roman" w:hAnsi="Times New Roman"/>
        </w:rPr>
        <w:t xml:space="preserve">одержание </w:t>
      </w:r>
      <w:r>
        <w:rPr>
          <w:rFonts w:ascii="Times New Roman" w:hAnsi="Times New Roman"/>
        </w:rPr>
        <w:t>дисциплины</w:t>
      </w:r>
    </w:p>
    <w:tbl>
      <w:tblPr>
        <w:tblW w:w="52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4"/>
        <w:gridCol w:w="8892"/>
        <w:gridCol w:w="1898"/>
        <w:gridCol w:w="2089"/>
      </w:tblGrid>
      <w:tr w:rsidR="00F85C60" w:rsidRPr="005B559D" w14:paraId="48D32AC8" w14:textId="77777777" w:rsidTr="00AD5821">
        <w:trPr>
          <w:trHeight w:val="20"/>
        </w:trPr>
        <w:tc>
          <w:tcPr>
            <w:tcW w:w="753" w:type="pct"/>
            <w:vAlign w:val="center"/>
          </w:tcPr>
          <w:p w14:paraId="367BD1B6" w14:textId="77777777" w:rsidR="00F85C60" w:rsidRPr="005B559D" w:rsidRDefault="00F85C60" w:rsidP="00AD5821">
            <w:pPr>
              <w:suppressAutoHyphens/>
              <w:jc w:val="cente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Наименование разделов и тем</w:t>
            </w:r>
          </w:p>
        </w:tc>
        <w:tc>
          <w:tcPr>
            <w:tcW w:w="2932" w:type="pct"/>
            <w:vAlign w:val="center"/>
          </w:tcPr>
          <w:p w14:paraId="4728F1C2" w14:textId="77777777" w:rsidR="00F85C60" w:rsidRPr="005B559D" w:rsidRDefault="00F85C60" w:rsidP="00AD5821">
            <w:pPr>
              <w:suppressAutoHyphens/>
              <w:jc w:val="cente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Содержание учебного материала и формы организации деятельности обучающихся</w:t>
            </w:r>
          </w:p>
        </w:tc>
        <w:tc>
          <w:tcPr>
            <w:tcW w:w="626" w:type="pct"/>
            <w:vAlign w:val="center"/>
          </w:tcPr>
          <w:p w14:paraId="08CF73A0" w14:textId="77777777" w:rsidR="00F85C60" w:rsidRPr="005B559D" w:rsidRDefault="00F85C60" w:rsidP="00AD5821">
            <w:pPr>
              <w:suppressAutoHyphens/>
              <w:jc w:val="cente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Объем, акад. ч / в том числе в форме практической подготовки, акад. ч</w:t>
            </w:r>
          </w:p>
        </w:tc>
        <w:tc>
          <w:tcPr>
            <w:tcW w:w="689" w:type="pct"/>
            <w:vAlign w:val="center"/>
          </w:tcPr>
          <w:p w14:paraId="199373EE" w14:textId="77777777" w:rsidR="00F85C60" w:rsidRPr="005B559D" w:rsidRDefault="00F85C60" w:rsidP="00AD5821">
            <w:pPr>
              <w:suppressAutoHyphens/>
              <w:jc w:val="cente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Коды компетенций и личностных результатов, формированию которых способствует элемент программы</w:t>
            </w:r>
          </w:p>
        </w:tc>
      </w:tr>
      <w:tr w:rsidR="00F85C60" w:rsidRPr="005B559D" w14:paraId="723DC9E4" w14:textId="77777777" w:rsidTr="00AD5821">
        <w:trPr>
          <w:trHeight w:val="20"/>
        </w:trPr>
        <w:tc>
          <w:tcPr>
            <w:tcW w:w="753" w:type="pct"/>
          </w:tcPr>
          <w:p w14:paraId="681D12C5" w14:textId="77777777" w:rsidR="00F85C60" w:rsidRPr="005B559D" w:rsidRDefault="00F85C60" w:rsidP="00AD5821">
            <w:pPr>
              <w:jc w:val="center"/>
              <w:rPr>
                <w:rFonts w:ascii="Times New Roman" w:eastAsia="Calibri" w:hAnsi="Times New Roman" w:cs="Times New Roman"/>
                <w:b/>
                <w:bCs/>
                <w:i/>
                <w:iCs/>
                <w:sz w:val="24"/>
                <w:szCs w:val="24"/>
              </w:rPr>
            </w:pPr>
            <w:r w:rsidRPr="005B559D">
              <w:rPr>
                <w:rFonts w:ascii="Times New Roman" w:eastAsia="Calibri" w:hAnsi="Times New Roman" w:cs="Times New Roman"/>
                <w:b/>
                <w:bCs/>
                <w:i/>
                <w:iCs/>
                <w:sz w:val="24"/>
                <w:szCs w:val="24"/>
              </w:rPr>
              <w:t>1</w:t>
            </w:r>
          </w:p>
        </w:tc>
        <w:tc>
          <w:tcPr>
            <w:tcW w:w="2932" w:type="pct"/>
          </w:tcPr>
          <w:p w14:paraId="3E6600C9" w14:textId="77777777" w:rsidR="00F85C60" w:rsidRPr="005B559D" w:rsidRDefault="00F85C60" w:rsidP="00AD5821">
            <w:pPr>
              <w:jc w:val="center"/>
              <w:rPr>
                <w:rFonts w:ascii="Times New Roman" w:eastAsia="Calibri" w:hAnsi="Times New Roman" w:cs="Times New Roman"/>
                <w:b/>
                <w:bCs/>
                <w:i/>
                <w:iCs/>
                <w:sz w:val="24"/>
                <w:szCs w:val="24"/>
              </w:rPr>
            </w:pPr>
            <w:r w:rsidRPr="005B559D">
              <w:rPr>
                <w:rFonts w:ascii="Times New Roman" w:eastAsia="Calibri" w:hAnsi="Times New Roman" w:cs="Times New Roman"/>
                <w:b/>
                <w:bCs/>
                <w:i/>
                <w:iCs/>
                <w:sz w:val="24"/>
                <w:szCs w:val="24"/>
              </w:rPr>
              <w:t>2</w:t>
            </w:r>
          </w:p>
        </w:tc>
        <w:tc>
          <w:tcPr>
            <w:tcW w:w="626" w:type="pct"/>
          </w:tcPr>
          <w:p w14:paraId="6A38E41A" w14:textId="77777777" w:rsidR="00F85C60" w:rsidRPr="005B559D" w:rsidRDefault="00F85C60" w:rsidP="00AD5821">
            <w:pPr>
              <w:jc w:val="center"/>
              <w:rPr>
                <w:rFonts w:ascii="Times New Roman" w:eastAsia="Calibri" w:hAnsi="Times New Roman" w:cs="Times New Roman"/>
                <w:b/>
                <w:bCs/>
                <w:i/>
                <w:iCs/>
                <w:sz w:val="24"/>
                <w:szCs w:val="24"/>
              </w:rPr>
            </w:pPr>
            <w:r w:rsidRPr="005B559D">
              <w:rPr>
                <w:rFonts w:ascii="Times New Roman" w:eastAsia="Calibri" w:hAnsi="Times New Roman" w:cs="Times New Roman"/>
                <w:b/>
                <w:bCs/>
                <w:i/>
                <w:iCs/>
                <w:sz w:val="24"/>
                <w:szCs w:val="24"/>
              </w:rPr>
              <w:t>3</w:t>
            </w:r>
          </w:p>
        </w:tc>
        <w:tc>
          <w:tcPr>
            <w:tcW w:w="689" w:type="pct"/>
          </w:tcPr>
          <w:p w14:paraId="2393A56B" w14:textId="77777777" w:rsidR="00F85C60" w:rsidRPr="005B559D" w:rsidRDefault="00F85C60" w:rsidP="00AD5821">
            <w:pPr>
              <w:jc w:val="center"/>
              <w:rPr>
                <w:rFonts w:ascii="Times New Roman" w:eastAsia="Calibri" w:hAnsi="Times New Roman" w:cs="Times New Roman"/>
                <w:b/>
                <w:bCs/>
                <w:i/>
                <w:iCs/>
                <w:sz w:val="24"/>
                <w:szCs w:val="24"/>
              </w:rPr>
            </w:pPr>
            <w:r w:rsidRPr="005B559D">
              <w:rPr>
                <w:rFonts w:ascii="Times New Roman" w:eastAsia="Calibri" w:hAnsi="Times New Roman" w:cs="Times New Roman"/>
                <w:b/>
                <w:bCs/>
                <w:i/>
                <w:iCs/>
                <w:sz w:val="24"/>
                <w:szCs w:val="24"/>
              </w:rPr>
              <w:t>4</w:t>
            </w:r>
          </w:p>
        </w:tc>
      </w:tr>
      <w:tr w:rsidR="00F85C60" w:rsidRPr="005B559D" w14:paraId="30B494D6" w14:textId="77777777" w:rsidTr="00AD5821">
        <w:trPr>
          <w:trHeight w:val="212"/>
        </w:trPr>
        <w:tc>
          <w:tcPr>
            <w:tcW w:w="3685" w:type="pct"/>
            <w:gridSpan w:val="2"/>
          </w:tcPr>
          <w:p w14:paraId="47772FBB"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Раздел 1. Физическая культура и спорт как общественное явление</w:t>
            </w:r>
          </w:p>
        </w:tc>
        <w:tc>
          <w:tcPr>
            <w:tcW w:w="626" w:type="pct"/>
          </w:tcPr>
          <w:p w14:paraId="426EF52C" w14:textId="77777777" w:rsidR="00F85C60" w:rsidRPr="005B559D" w:rsidRDefault="00F85C60" w:rsidP="00AD5821">
            <w:pPr>
              <w:jc w:val="center"/>
              <w:rPr>
                <w:rFonts w:ascii="Times New Roman" w:eastAsia="Calibri" w:hAnsi="Times New Roman" w:cs="Times New Roman"/>
                <w:b/>
                <w:bCs/>
                <w:i/>
                <w:iCs/>
                <w:sz w:val="24"/>
                <w:szCs w:val="24"/>
              </w:rPr>
            </w:pPr>
            <w:r w:rsidRPr="005B559D">
              <w:rPr>
                <w:rFonts w:ascii="Times New Roman" w:eastAsia="Calibri" w:hAnsi="Times New Roman" w:cs="Times New Roman"/>
                <w:iCs/>
                <w:sz w:val="24"/>
                <w:szCs w:val="24"/>
              </w:rPr>
              <w:t>1</w:t>
            </w:r>
            <w:r>
              <w:rPr>
                <w:rFonts w:ascii="Times New Roman" w:eastAsia="Calibri" w:hAnsi="Times New Roman" w:cs="Times New Roman"/>
                <w:iCs/>
                <w:sz w:val="24"/>
                <w:szCs w:val="24"/>
              </w:rPr>
              <w:t>2</w:t>
            </w:r>
            <w:r w:rsidRPr="005B559D">
              <w:rPr>
                <w:rFonts w:ascii="Times New Roman" w:eastAsia="Calibri" w:hAnsi="Times New Roman" w:cs="Times New Roman"/>
                <w:iCs/>
                <w:sz w:val="24"/>
                <w:szCs w:val="24"/>
              </w:rPr>
              <w:t>/0</w:t>
            </w:r>
          </w:p>
        </w:tc>
        <w:tc>
          <w:tcPr>
            <w:tcW w:w="689" w:type="pct"/>
          </w:tcPr>
          <w:p w14:paraId="35C06377" w14:textId="77777777" w:rsidR="00F85C60" w:rsidRPr="005B559D" w:rsidRDefault="00F85C60" w:rsidP="00AD5821">
            <w:pPr>
              <w:jc w:val="center"/>
              <w:rPr>
                <w:rFonts w:ascii="Times New Roman" w:eastAsia="Calibri" w:hAnsi="Times New Roman" w:cs="Times New Roman"/>
                <w:b/>
                <w:bCs/>
                <w:i/>
                <w:iCs/>
                <w:sz w:val="24"/>
                <w:szCs w:val="24"/>
              </w:rPr>
            </w:pPr>
          </w:p>
        </w:tc>
      </w:tr>
      <w:tr w:rsidR="00F85C60" w:rsidRPr="005B559D" w14:paraId="3F1B3C7B" w14:textId="77777777" w:rsidTr="00AD5821">
        <w:trPr>
          <w:trHeight w:val="20"/>
        </w:trPr>
        <w:tc>
          <w:tcPr>
            <w:tcW w:w="753" w:type="pct"/>
            <w:vMerge w:val="restart"/>
          </w:tcPr>
          <w:p w14:paraId="1ABEAFF5"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 xml:space="preserve">Тема 1.1. </w:t>
            </w:r>
          </w:p>
          <w:p w14:paraId="20711828" w14:textId="77777777" w:rsidR="00F85C60" w:rsidRPr="005B559D" w:rsidRDefault="00F85C60" w:rsidP="00AD5821">
            <w:pPr>
              <w:rPr>
                <w:rFonts w:ascii="Times New Roman" w:eastAsia="Calibri" w:hAnsi="Times New Roman" w:cs="Times New Roman"/>
                <w:bCs/>
                <w:sz w:val="24"/>
                <w:szCs w:val="24"/>
              </w:rPr>
            </w:pPr>
            <w:r w:rsidRPr="005B559D">
              <w:rPr>
                <w:rFonts w:ascii="Times New Roman" w:eastAsia="Calibri" w:hAnsi="Times New Roman" w:cs="Times New Roman"/>
                <w:bCs/>
                <w:sz w:val="24"/>
                <w:szCs w:val="24"/>
              </w:rPr>
              <w:t>Спорт и его функции.</w:t>
            </w:r>
          </w:p>
        </w:tc>
        <w:tc>
          <w:tcPr>
            <w:tcW w:w="2932" w:type="pct"/>
          </w:tcPr>
          <w:p w14:paraId="2DB87B51" w14:textId="77777777" w:rsidR="00F85C60" w:rsidRPr="005B559D" w:rsidRDefault="00F85C60" w:rsidP="00AD5821">
            <w:pPr>
              <w:rPr>
                <w:rFonts w:ascii="Times New Roman" w:eastAsia="Calibri" w:hAnsi="Times New Roman" w:cs="Times New Roman"/>
                <w:b/>
                <w:bCs/>
                <w:i/>
                <w:sz w:val="24"/>
                <w:szCs w:val="24"/>
              </w:rPr>
            </w:pPr>
            <w:r w:rsidRPr="005B559D">
              <w:rPr>
                <w:rFonts w:ascii="Times New Roman" w:eastAsia="Calibri" w:hAnsi="Times New Roman" w:cs="Times New Roman"/>
                <w:b/>
                <w:bCs/>
                <w:sz w:val="24"/>
                <w:szCs w:val="24"/>
              </w:rPr>
              <w:t>Содержание учебного материала</w:t>
            </w:r>
          </w:p>
        </w:tc>
        <w:tc>
          <w:tcPr>
            <w:tcW w:w="626" w:type="pct"/>
            <w:vAlign w:val="center"/>
          </w:tcPr>
          <w:p w14:paraId="195FA287" w14:textId="77777777" w:rsidR="00F85C60" w:rsidRPr="005B559D" w:rsidRDefault="00F85C60" w:rsidP="00AD5821">
            <w:pPr>
              <w:suppressAutoHyphens/>
              <w:jc w:val="center"/>
              <w:rPr>
                <w:rFonts w:ascii="Times New Roman" w:eastAsia="Calibri" w:hAnsi="Times New Roman" w:cs="Times New Roman"/>
                <w:b/>
                <w:i/>
                <w:iCs/>
                <w:sz w:val="24"/>
                <w:szCs w:val="24"/>
              </w:rPr>
            </w:pPr>
            <w:r w:rsidRPr="005B559D">
              <w:rPr>
                <w:rFonts w:ascii="Times New Roman" w:eastAsia="Calibri" w:hAnsi="Times New Roman" w:cs="Times New Roman"/>
                <w:b/>
                <w:iCs/>
                <w:sz w:val="24"/>
                <w:szCs w:val="24"/>
              </w:rPr>
              <w:t>8</w:t>
            </w:r>
          </w:p>
        </w:tc>
        <w:tc>
          <w:tcPr>
            <w:tcW w:w="689" w:type="pct"/>
            <w:vMerge w:val="restart"/>
          </w:tcPr>
          <w:p w14:paraId="04EACF31" w14:textId="77777777" w:rsidR="00F85C60" w:rsidRPr="005B559D" w:rsidRDefault="00F85C60" w:rsidP="00AD5821">
            <w:pPr>
              <w:rPr>
                <w:rFonts w:ascii="Times New Roman" w:eastAsia="Calibri" w:hAnsi="Times New Roman" w:cs="Times New Roman"/>
                <w:sz w:val="24"/>
                <w:szCs w:val="24"/>
              </w:rPr>
            </w:pPr>
            <w:r w:rsidRPr="005B559D">
              <w:rPr>
                <w:rFonts w:ascii="Times New Roman" w:eastAsia="Calibri" w:hAnsi="Times New Roman" w:cs="Times New Roman"/>
                <w:sz w:val="24"/>
                <w:szCs w:val="24"/>
              </w:rPr>
              <w:t>ОК 4, ОК 5, ОК 8</w:t>
            </w:r>
          </w:p>
        </w:tc>
      </w:tr>
      <w:tr w:rsidR="00F85C60" w:rsidRPr="005B559D" w14:paraId="5CFC91FB" w14:textId="77777777" w:rsidTr="00AD5821">
        <w:trPr>
          <w:trHeight w:val="20"/>
        </w:trPr>
        <w:tc>
          <w:tcPr>
            <w:tcW w:w="753" w:type="pct"/>
            <w:vMerge/>
          </w:tcPr>
          <w:p w14:paraId="12EBFE92" w14:textId="77777777" w:rsidR="00F85C60" w:rsidRPr="005B559D" w:rsidRDefault="00F85C60" w:rsidP="00AD5821">
            <w:pPr>
              <w:rPr>
                <w:rFonts w:ascii="Times New Roman" w:eastAsia="Calibri" w:hAnsi="Times New Roman" w:cs="Times New Roman"/>
                <w:b/>
                <w:bCs/>
                <w:i/>
                <w:sz w:val="24"/>
                <w:szCs w:val="24"/>
              </w:rPr>
            </w:pPr>
          </w:p>
        </w:tc>
        <w:tc>
          <w:tcPr>
            <w:tcW w:w="2932" w:type="pct"/>
          </w:tcPr>
          <w:p w14:paraId="0291F040" w14:textId="77777777" w:rsidR="00F85C60" w:rsidRPr="005B559D" w:rsidRDefault="00F85C60" w:rsidP="00AD5821">
            <w:pPr>
              <w:contextualSpacing/>
              <w:jc w:val="both"/>
              <w:rPr>
                <w:rFonts w:ascii="Times New Roman" w:eastAsia="Calibri" w:hAnsi="Times New Roman" w:cs="Times New Roman"/>
                <w:sz w:val="24"/>
                <w:szCs w:val="24"/>
                <w:lang w:eastAsia="ru-RU"/>
              </w:rPr>
            </w:pPr>
            <w:r w:rsidRPr="005B559D">
              <w:rPr>
                <w:rFonts w:ascii="Times New Roman" w:eastAsia="Calibri" w:hAnsi="Times New Roman" w:cs="Times New Roman"/>
                <w:b/>
                <w:bCs/>
                <w:sz w:val="24"/>
                <w:szCs w:val="24"/>
              </w:rPr>
              <w:t xml:space="preserve">1. </w:t>
            </w:r>
            <w:r w:rsidRPr="005B559D">
              <w:rPr>
                <w:rFonts w:ascii="Times New Roman" w:eastAsia="Calibri" w:hAnsi="Times New Roman" w:cs="Times New Roman"/>
                <w:sz w:val="24"/>
                <w:szCs w:val="24"/>
                <w:lang w:eastAsia="ru-RU"/>
              </w:rPr>
              <w:t>Сущность и функция спорта как сложного явления общественной жизни.</w:t>
            </w:r>
          </w:p>
        </w:tc>
        <w:tc>
          <w:tcPr>
            <w:tcW w:w="626" w:type="pct"/>
            <w:vMerge w:val="restart"/>
            <w:vAlign w:val="center"/>
          </w:tcPr>
          <w:p w14:paraId="33BA661F" w14:textId="77777777" w:rsidR="00F85C60" w:rsidRPr="005B559D" w:rsidRDefault="00F85C60" w:rsidP="00AD5821">
            <w:pPr>
              <w:suppressAutoHyphens/>
              <w:jc w:val="center"/>
              <w:rPr>
                <w:rFonts w:ascii="Times New Roman" w:eastAsia="Calibri" w:hAnsi="Times New Roman" w:cs="Times New Roman"/>
                <w:b/>
                <w:bCs/>
                <w:i/>
                <w:iCs/>
                <w:sz w:val="24"/>
                <w:szCs w:val="24"/>
              </w:rPr>
            </w:pPr>
            <w:r w:rsidRPr="005B559D">
              <w:rPr>
                <w:rFonts w:ascii="Times New Roman" w:eastAsia="Calibri" w:hAnsi="Times New Roman" w:cs="Times New Roman"/>
                <w:b/>
                <w:iCs/>
                <w:sz w:val="24"/>
                <w:szCs w:val="24"/>
              </w:rPr>
              <w:t>6</w:t>
            </w:r>
          </w:p>
        </w:tc>
        <w:tc>
          <w:tcPr>
            <w:tcW w:w="689" w:type="pct"/>
            <w:vMerge/>
          </w:tcPr>
          <w:p w14:paraId="10EC86D0" w14:textId="77777777" w:rsidR="00F85C60" w:rsidRPr="005B559D" w:rsidRDefault="00F85C60" w:rsidP="00AD5821">
            <w:pPr>
              <w:rPr>
                <w:rFonts w:ascii="Times New Roman" w:eastAsia="Calibri" w:hAnsi="Times New Roman" w:cs="Times New Roman"/>
                <w:b/>
                <w:bCs/>
                <w:i/>
                <w:sz w:val="24"/>
                <w:szCs w:val="24"/>
              </w:rPr>
            </w:pPr>
          </w:p>
        </w:tc>
      </w:tr>
      <w:tr w:rsidR="00F85C60" w:rsidRPr="005B559D" w14:paraId="7BE71F16" w14:textId="77777777" w:rsidTr="00AD5821">
        <w:trPr>
          <w:trHeight w:val="20"/>
        </w:trPr>
        <w:tc>
          <w:tcPr>
            <w:tcW w:w="753" w:type="pct"/>
            <w:vMerge/>
          </w:tcPr>
          <w:p w14:paraId="607941C4" w14:textId="77777777" w:rsidR="00F85C60" w:rsidRPr="005B559D" w:rsidRDefault="00F85C60" w:rsidP="00AD5821">
            <w:pPr>
              <w:rPr>
                <w:rFonts w:ascii="Times New Roman" w:eastAsia="Calibri" w:hAnsi="Times New Roman" w:cs="Times New Roman"/>
                <w:b/>
                <w:bCs/>
                <w:i/>
                <w:sz w:val="24"/>
                <w:szCs w:val="24"/>
              </w:rPr>
            </w:pPr>
          </w:p>
        </w:tc>
        <w:tc>
          <w:tcPr>
            <w:tcW w:w="2932" w:type="pct"/>
          </w:tcPr>
          <w:p w14:paraId="26DCF883" w14:textId="77777777" w:rsidR="00F85C60" w:rsidRPr="005B559D" w:rsidRDefault="00F85C60" w:rsidP="00AD5821">
            <w:pPr>
              <w:contextualSpacing/>
              <w:jc w:val="both"/>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2.</w:t>
            </w:r>
            <w:r w:rsidRPr="005B559D">
              <w:rPr>
                <w:rFonts w:ascii="Times New Roman" w:eastAsia="Calibri" w:hAnsi="Times New Roman" w:cs="Times New Roman"/>
                <w:bCs/>
                <w:sz w:val="24"/>
                <w:szCs w:val="24"/>
              </w:rPr>
              <w:t xml:space="preserve"> Основные понятия в теории физического воспитания.</w:t>
            </w:r>
          </w:p>
        </w:tc>
        <w:tc>
          <w:tcPr>
            <w:tcW w:w="626" w:type="pct"/>
            <w:vMerge/>
            <w:vAlign w:val="center"/>
          </w:tcPr>
          <w:p w14:paraId="06367A2F" w14:textId="77777777" w:rsidR="00F85C60" w:rsidRPr="005B559D" w:rsidRDefault="00F85C60" w:rsidP="00AD5821">
            <w:pPr>
              <w:suppressAutoHyphens/>
              <w:jc w:val="center"/>
              <w:rPr>
                <w:rFonts w:ascii="Times New Roman" w:eastAsia="Calibri" w:hAnsi="Times New Roman" w:cs="Times New Roman"/>
                <w:b/>
                <w:iCs/>
                <w:sz w:val="24"/>
                <w:szCs w:val="24"/>
              </w:rPr>
            </w:pPr>
          </w:p>
        </w:tc>
        <w:tc>
          <w:tcPr>
            <w:tcW w:w="689" w:type="pct"/>
            <w:vMerge/>
          </w:tcPr>
          <w:p w14:paraId="72FA0036" w14:textId="77777777" w:rsidR="00F85C60" w:rsidRPr="005B559D" w:rsidRDefault="00F85C60" w:rsidP="00AD5821">
            <w:pPr>
              <w:rPr>
                <w:rFonts w:ascii="Times New Roman" w:eastAsia="Calibri" w:hAnsi="Times New Roman" w:cs="Times New Roman"/>
                <w:b/>
                <w:bCs/>
                <w:i/>
                <w:sz w:val="24"/>
                <w:szCs w:val="24"/>
              </w:rPr>
            </w:pPr>
          </w:p>
        </w:tc>
      </w:tr>
      <w:tr w:rsidR="00F85C60" w:rsidRPr="005B559D" w14:paraId="2AD94E70" w14:textId="77777777" w:rsidTr="00AD5821">
        <w:trPr>
          <w:trHeight w:val="20"/>
        </w:trPr>
        <w:tc>
          <w:tcPr>
            <w:tcW w:w="753" w:type="pct"/>
            <w:vMerge/>
          </w:tcPr>
          <w:p w14:paraId="6CA0786A" w14:textId="77777777" w:rsidR="00F85C60" w:rsidRPr="005B559D" w:rsidRDefault="00F85C60" w:rsidP="00AD5821">
            <w:pPr>
              <w:rPr>
                <w:rFonts w:ascii="Times New Roman" w:eastAsia="Calibri" w:hAnsi="Times New Roman" w:cs="Times New Roman"/>
                <w:b/>
                <w:bCs/>
                <w:i/>
                <w:sz w:val="24"/>
                <w:szCs w:val="24"/>
              </w:rPr>
            </w:pPr>
          </w:p>
        </w:tc>
        <w:tc>
          <w:tcPr>
            <w:tcW w:w="2932" w:type="pct"/>
          </w:tcPr>
          <w:p w14:paraId="63386A39" w14:textId="77777777" w:rsidR="00F85C60" w:rsidRPr="005B559D" w:rsidRDefault="00F85C60" w:rsidP="00AD5821">
            <w:pPr>
              <w:contextualSpacing/>
              <w:jc w:val="both"/>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 xml:space="preserve">3. </w:t>
            </w:r>
            <w:r w:rsidRPr="005B559D">
              <w:rPr>
                <w:rFonts w:ascii="Times New Roman" w:eastAsia="Calibri" w:hAnsi="Times New Roman" w:cs="Times New Roman"/>
                <w:bCs/>
                <w:sz w:val="24"/>
                <w:szCs w:val="24"/>
              </w:rPr>
              <w:t>История спорта высших достижений.</w:t>
            </w:r>
          </w:p>
        </w:tc>
        <w:tc>
          <w:tcPr>
            <w:tcW w:w="626" w:type="pct"/>
            <w:vMerge/>
            <w:vAlign w:val="center"/>
          </w:tcPr>
          <w:p w14:paraId="06500652" w14:textId="77777777" w:rsidR="00F85C60" w:rsidRPr="005B559D" w:rsidRDefault="00F85C60" w:rsidP="00AD5821">
            <w:pPr>
              <w:suppressAutoHyphens/>
              <w:jc w:val="center"/>
              <w:rPr>
                <w:rFonts w:ascii="Times New Roman" w:eastAsia="Calibri" w:hAnsi="Times New Roman" w:cs="Times New Roman"/>
                <w:b/>
                <w:iCs/>
                <w:sz w:val="24"/>
                <w:szCs w:val="24"/>
              </w:rPr>
            </w:pPr>
          </w:p>
        </w:tc>
        <w:tc>
          <w:tcPr>
            <w:tcW w:w="689" w:type="pct"/>
            <w:vMerge/>
          </w:tcPr>
          <w:p w14:paraId="470F23B2" w14:textId="77777777" w:rsidR="00F85C60" w:rsidRPr="005B559D" w:rsidRDefault="00F85C60" w:rsidP="00AD5821">
            <w:pPr>
              <w:rPr>
                <w:rFonts w:ascii="Times New Roman" w:eastAsia="Calibri" w:hAnsi="Times New Roman" w:cs="Times New Roman"/>
                <w:b/>
                <w:bCs/>
                <w:i/>
                <w:sz w:val="24"/>
                <w:szCs w:val="24"/>
              </w:rPr>
            </w:pPr>
          </w:p>
        </w:tc>
      </w:tr>
      <w:tr w:rsidR="00F85C60" w:rsidRPr="005B559D" w14:paraId="78E01C2C" w14:textId="77777777" w:rsidTr="00AD5821">
        <w:trPr>
          <w:trHeight w:val="20"/>
        </w:trPr>
        <w:tc>
          <w:tcPr>
            <w:tcW w:w="753" w:type="pct"/>
            <w:vMerge/>
          </w:tcPr>
          <w:p w14:paraId="6DA2F24E" w14:textId="77777777" w:rsidR="00F85C60" w:rsidRPr="005B559D" w:rsidRDefault="00F85C60" w:rsidP="00AD5821">
            <w:pPr>
              <w:rPr>
                <w:rFonts w:ascii="Times New Roman" w:eastAsia="Calibri" w:hAnsi="Times New Roman" w:cs="Times New Roman"/>
                <w:b/>
                <w:bCs/>
                <w:i/>
                <w:sz w:val="24"/>
                <w:szCs w:val="24"/>
              </w:rPr>
            </w:pPr>
          </w:p>
        </w:tc>
        <w:tc>
          <w:tcPr>
            <w:tcW w:w="2932" w:type="pct"/>
          </w:tcPr>
          <w:p w14:paraId="1F368F74" w14:textId="77777777" w:rsidR="00F85C60" w:rsidRPr="005B559D" w:rsidRDefault="00F85C60" w:rsidP="00AD5821">
            <w:pPr>
              <w:contextualSpacing/>
              <w:jc w:val="both"/>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14:paraId="0B2A0506" w14:textId="77777777" w:rsidR="00F85C60" w:rsidRPr="005B559D" w:rsidRDefault="00F85C60" w:rsidP="00AD5821">
            <w:pPr>
              <w:suppressAutoHyphens/>
              <w:jc w:val="center"/>
              <w:rPr>
                <w:rFonts w:ascii="Times New Roman" w:eastAsia="Calibri" w:hAnsi="Times New Roman" w:cs="Times New Roman"/>
                <w:b/>
                <w:iCs/>
                <w:sz w:val="24"/>
                <w:szCs w:val="24"/>
              </w:rPr>
            </w:pPr>
            <w:r w:rsidRPr="005B559D">
              <w:rPr>
                <w:rFonts w:ascii="Times New Roman" w:eastAsia="Calibri" w:hAnsi="Times New Roman" w:cs="Times New Roman"/>
                <w:b/>
                <w:iCs/>
                <w:sz w:val="24"/>
                <w:szCs w:val="24"/>
              </w:rPr>
              <w:t>2</w:t>
            </w:r>
          </w:p>
        </w:tc>
        <w:tc>
          <w:tcPr>
            <w:tcW w:w="689" w:type="pct"/>
            <w:vMerge/>
          </w:tcPr>
          <w:p w14:paraId="660F6D47" w14:textId="77777777" w:rsidR="00F85C60" w:rsidRPr="005B559D" w:rsidRDefault="00F85C60" w:rsidP="00AD5821">
            <w:pPr>
              <w:rPr>
                <w:rFonts w:ascii="Times New Roman" w:eastAsia="Calibri" w:hAnsi="Times New Roman" w:cs="Times New Roman"/>
                <w:b/>
                <w:bCs/>
                <w:i/>
                <w:sz w:val="24"/>
                <w:szCs w:val="24"/>
              </w:rPr>
            </w:pPr>
          </w:p>
        </w:tc>
      </w:tr>
      <w:tr w:rsidR="00F85C60" w:rsidRPr="005B559D" w14:paraId="471B3822" w14:textId="77777777" w:rsidTr="00AD5821">
        <w:trPr>
          <w:trHeight w:val="20"/>
        </w:trPr>
        <w:tc>
          <w:tcPr>
            <w:tcW w:w="753" w:type="pct"/>
            <w:vMerge/>
          </w:tcPr>
          <w:p w14:paraId="48A5CCF4" w14:textId="77777777" w:rsidR="00F85C60" w:rsidRPr="005B559D" w:rsidRDefault="00F85C60" w:rsidP="00AD5821">
            <w:pPr>
              <w:rPr>
                <w:rFonts w:ascii="Times New Roman" w:eastAsia="Calibri" w:hAnsi="Times New Roman" w:cs="Times New Roman"/>
                <w:b/>
                <w:bCs/>
                <w:i/>
                <w:sz w:val="24"/>
                <w:szCs w:val="24"/>
              </w:rPr>
            </w:pPr>
          </w:p>
        </w:tc>
        <w:tc>
          <w:tcPr>
            <w:tcW w:w="2932" w:type="pct"/>
          </w:tcPr>
          <w:p w14:paraId="1BB487FB" w14:textId="77777777" w:rsidR="00F85C60" w:rsidRPr="005B559D" w:rsidRDefault="00F85C60" w:rsidP="00AD5821">
            <w:pPr>
              <w:contextualSpacing/>
              <w:jc w:val="both"/>
              <w:rPr>
                <w:rFonts w:ascii="Times New Roman" w:eastAsia="Calibri" w:hAnsi="Times New Roman" w:cs="Times New Roman"/>
                <w:b/>
                <w:bCs/>
                <w:sz w:val="24"/>
                <w:szCs w:val="24"/>
              </w:rPr>
            </w:pPr>
            <w:r w:rsidRPr="005B559D">
              <w:rPr>
                <w:rFonts w:ascii="Times New Roman" w:eastAsia="Calibri" w:hAnsi="Times New Roman" w:cs="Times New Roman"/>
                <w:b/>
                <w:sz w:val="24"/>
                <w:szCs w:val="24"/>
              </w:rPr>
              <w:t>1.</w:t>
            </w:r>
            <w:r w:rsidRPr="005B559D">
              <w:rPr>
                <w:rFonts w:ascii="Times New Roman" w:eastAsia="Calibri" w:hAnsi="Times New Roman" w:cs="Times New Roman"/>
                <w:sz w:val="24"/>
                <w:szCs w:val="24"/>
              </w:rPr>
              <w:t xml:space="preserve"> </w:t>
            </w:r>
            <w:r w:rsidRPr="005B559D">
              <w:rPr>
                <w:rFonts w:ascii="Times New Roman" w:eastAsia="Calibri" w:hAnsi="Times New Roman" w:cs="Times New Roman"/>
                <w:b/>
                <w:sz w:val="24"/>
                <w:szCs w:val="24"/>
              </w:rPr>
              <w:t>Практическое занятие №1.</w:t>
            </w:r>
            <w:r w:rsidRPr="005B559D">
              <w:rPr>
                <w:rFonts w:ascii="Times New Roman" w:eastAsia="Calibri" w:hAnsi="Times New Roman" w:cs="Times New Roman"/>
                <w:sz w:val="24"/>
                <w:szCs w:val="24"/>
              </w:rPr>
              <w:t xml:space="preserve"> Написание рефератов на тему «Спортивные достижения», выступление с докладами.</w:t>
            </w:r>
          </w:p>
        </w:tc>
        <w:tc>
          <w:tcPr>
            <w:tcW w:w="626" w:type="pct"/>
            <w:vAlign w:val="center"/>
          </w:tcPr>
          <w:p w14:paraId="77D16BC4" w14:textId="77777777" w:rsidR="00F85C60" w:rsidRPr="005B559D" w:rsidRDefault="00F85C60" w:rsidP="00AD5821">
            <w:pPr>
              <w:suppressAutoHyphens/>
              <w:jc w:val="center"/>
              <w:rPr>
                <w:rFonts w:ascii="Times New Roman" w:eastAsia="Calibri" w:hAnsi="Times New Roman" w:cs="Times New Roman"/>
                <w:iCs/>
                <w:sz w:val="24"/>
                <w:szCs w:val="24"/>
              </w:rPr>
            </w:pPr>
            <w:r w:rsidRPr="005B559D">
              <w:rPr>
                <w:rFonts w:ascii="Times New Roman" w:eastAsia="Calibri" w:hAnsi="Times New Roman" w:cs="Times New Roman"/>
                <w:iCs/>
                <w:sz w:val="24"/>
                <w:szCs w:val="24"/>
              </w:rPr>
              <w:t>2</w:t>
            </w:r>
          </w:p>
        </w:tc>
        <w:tc>
          <w:tcPr>
            <w:tcW w:w="689" w:type="pct"/>
            <w:vMerge/>
          </w:tcPr>
          <w:p w14:paraId="38203843" w14:textId="77777777" w:rsidR="00F85C60" w:rsidRPr="005B559D" w:rsidRDefault="00F85C60" w:rsidP="00AD5821">
            <w:pPr>
              <w:rPr>
                <w:rFonts w:ascii="Times New Roman" w:eastAsia="Calibri" w:hAnsi="Times New Roman" w:cs="Times New Roman"/>
                <w:b/>
                <w:bCs/>
                <w:i/>
                <w:sz w:val="24"/>
                <w:szCs w:val="24"/>
              </w:rPr>
            </w:pPr>
          </w:p>
        </w:tc>
      </w:tr>
      <w:tr w:rsidR="00F85C60" w:rsidRPr="005B559D" w14:paraId="6FBCC088" w14:textId="77777777" w:rsidTr="00AD5821">
        <w:trPr>
          <w:trHeight w:val="20"/>
        </w:trPr>
        <w:tc>
          <w:tcPr>
            <w:tcW w:w="753" w:type="pct"/>
            <w:vMerge/>
          </w:tcPr>
          <w:p w14:paraId="7A45495D"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4F1C6CE5"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Самостоятельная работа обучающихся</w:t>
            </w:r>
          </w:p>
        </w:tc>
        <w:tc>
          <w:tcPr>
            <w:tcW w:w="626" w:type="pct"/>
            <w:vAlign w:val="center"/>
          </w:tcPr>
          <w:p w14:paraId="108A6DA1" w14:textId="77777777" w:rsidR="00F85C60" w:rsidRPr="005B559D" w:rsidRDefault="00F85C60" w:rsidP="00AD5821">
            <w:pPr>
              <w:suppressAutoHyphens/>
              <w:jc w:val="center"/>
              <w:rPr>
                <w:rFonts w:ascii="Times New Roman" w:eastAsia="Calibri" w:hAnsi="Times New Roman" w:cs="Times New Roman"/>
                <w:b/>
                <w:bCs/>
                <w:i/>
                <w:iCs/>
                <w:sz w:val="24"/>
                <w:szCs w:val="24"/>
              </w:rPr>
            </w:pPr>
            <w:r w:rsidRPr="005B559D">
              <w:rPr>
                <w:rFonts w:ascii="Times New Roman" w:eastAsia="Calibri" w:hAnsi="Times New Roman" w:cs="Times New Roman"/>
                <w:b/>
                <w:bCs/>
                <w:i/>
                <w:iCs/>
                <w:sz w:val="24"/>
                <w:szCs w:val="24"/>
              </w:rPr>
              <w:t>-</w:t>
            </w:r>
          </w:p>
        </w:tc>
        <w:tc>
          <w:tcPr>
            <w:tcW w:w="689" w:type="pct"/>
            <w:vMerge/>
          </w:tcPr>
          <w:p w14:paraId="299C6433" w14:textId="77777777" w:rsidR="00F85C60" w:rsidRPr="005B559D" w:rsidRDefault="00F85C60" w:rsidP="00AD5821">
            <w:pPr>
              <w:rPr>
                <w:rFonts w:ascii="Times New Roman" w:eastAsia="Calibri" w:hAnsi="Times New Roman" w:cs="Times New Roman"/>
                <w:b/>
                <w:sz w:val="24"/>
                <w:szCs w:val="24"/>
              </w:rPr>
            </w:pPr>
          </w:p>
        </w:tc>
      </w:tr>
      <w:tr w:rsidR="00F85C60" w:rsidRPr="005B559D" w14:paraId="45BB4EAA" w14:textId="77777777" w:rsidTr="00AD5821">
        <w:trPr>
          <w:trHeight w:val="20"/>
        </w:trPr>
        <w:tc>
          <w:tcPr>
            <w:tcW w:w="753" w:type="pct"/>
            <w:vMerge w:val="restart"/>
          </w:tcPr>
          <w:p w14:paraId="3733109A"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 xml:space="preserve">Тема 1.2. </w:t>
            </w:r>
          </w:p>
          <w:p w14:paraId="3D10ACB4" w14:textId="77777777" w:rsidR="00F85C60" w:rsidRPr="005B559D" w:rsidRDefault="00F85C60" w:rsidP="00AD5821">
            <w:pPr>
              <w:rPr>
                <w:rFonts w:ascii="Times New Roman" w:eastAsia="Calibri" w:hAnsi="Times New Roman" w:cs="Times New Roman"/>
                <w:bCs/>
                <w:sz w:val="24"/>
                <w:szCs w:val="24"/>
              </w:rPr>
            </w:pPr>
            <w:r w:rsidRPr="005B559D">
              <w:rPr>
                <w:rFonts w:ascii="Times New Roman" w:eastAsia="Calibri" w:hAnsi="Times New Roman" w:cs="Times New Roman"/>
                <w:sz w:val="24"/>
                <w:szCs w:val="24"/>
              </w:rPr>
              <w:t>Основы здорового образа жизни.</w:t>
            </w:r>
          </w:p>
        </w:tc>
        <w:tc>
          <w:tcPr>
            <w:tcW w:w="2932" w:type="pct"/>
          </w:tcPr>
          <w:p w14:paraId="43BE372E" w14:textId="77777777" w:rsidR="00F85C60" w:rsidRPr="005B559D" w:rsidRDefault="00F85C60" w:rsidP="00AD5821">
            <w:pPr>
              <w:rPr>
                <w:rFonts w:ascii="Times New Roman" w:eastAsia="Calibri" w:hAnsi="Times New Roman" w:cs="Times New Roman"/>
                <w:b/>
                <w:bCs/>
                <w:i/>
                <w:sz w:val="24"/>
                <w:szCs w:val="24"/>
              </w:rPr>
            </w:pPr>
            <w:r w:rsidRPr="005B559D">
              <w:rPr>
                <w:rFonts w:ascii="Times New Roman" w:eastAsia="Calibri" w:hAnsi="Times New Roman" w:cs="Times New Roman"/>
                <w:b/>
                <w:bCs/>
                <w:sz w:val="24"/>
                <w:szCs w:val="24"/>
              </w:rPr>
              <w:t>Содержание учебного материала</w:t>
            </w:r>
          </w:p>
        </w:tc>
        <w:tc>
          <w:tcPr>
            <w:tcW w:w="626" w:type="pct"/>
            <w:vAlign w:val="center"/>
          </w:tcPr>
          <w:p w14:paraId="7357A59E" w14:textId="77777777" w:rsidR="00F85C60" w:rsidRPr="005B559D" w:rsidRDefault="00F85C60" w:rsidP="00AD5821">
            <w:pPr>
              <w:suppressAutoHyphens/>
              <w:jc w:val="center"/>
              <w:rPr>
                <w:rFonts w:ascii="Times New Roman" w:eastAsia="Calibri" w:hAnsi="Times New Roman" w:cs="Times New Roman"/>
                <w:b/>
                <w:i/>
                <w:iCs/>
                <w:sz w:val="24"/>
                <w:szCs w:val="24"/>
              </w:rPr>
            </w:pPr>
            <w:r>
              <w:rPr>
                <w:rFonts w:ascii="Times New Roman" w:eastAsia="Calibri" w:hAnsi="Times New Roman" w:cs="Times New Roman"/>
                <w:b/>
                <w:iCs/>
                <w:sz w:val="24"/>
                <w:szCs w:val="24"/>
              </w:rPr>
              <w:t>4</w:t>
            </w:r>
          </w:p>
        </w:tc>
        <w:tc>
          <w:tcPr>
            <w:tcW w:w="689" w:type="pct"/>
            <w:vMerge w:val="restart"/>
          </w:tcPr>
          <w:p w14:paraId="04798A4D" w14:textId="77777777" w:rsidR="00F85C60" w:rsidRPr="005B559D" w:rsidRDefault="00F85C60" w:rsidP="00AD5821">
            <w:pPr>
              <w:rPr>
                <w:rFonts w:ascii="Times New Roman" w:eastAsia="Calibri" w:hAnsi="Times New Roman" w:cs="Times New Roman"/>
                <w:sz w:val="24"/>
                <w:szCs w:val="24"/>
              </w:rPr>
            </w:pPr>
            <w:r w:rsidRPr="005B559D">
              <w:rPr>
                <w:rFonts w:ascii="Times New Roman" w:eastAsia="Calibri" w:hAnsi="Times New Roman" w:cs="Times New Roman"/>
                <w:sz w:val="24"/>
                <w:szCs w:val="24"/>
              </w:rPr>
              <w:t>ОК 4, ОК 5, ОК 8</w:t>
            </w:r>
          </w:p>
        </w:tc>
      </w:tr>
      <w:tr w:rsidR="00F85C60" w:rsidRPr="005B559D" w14:paraId="3F9B3B6D" w14:textId="77777777" w:rsidTr="00AD5821">
        <w:trPr>
          <w:trHeight w:val="20"/>
        </w:trPr>
        <w:tc>
          <w:tcPr>
            <w:tcW w:w="753" w:type="pct"/>
            <w:vMerge/>
          </w:tcPr>
          <w:p w14:paraId="3DC5AD6B" w14:textId="77777777" w:rsidR="00F85C60" w:rsidRPr="005B559D" w:rsidRDefault="00F85C60" w:rsidP="00AD5821">
            <w:pPr>
              <w:rPr>
                <w:rFonts w:ascii="Times New Roman" w:eastAsia="Calibri" w:hAnsi="Times New Roman" w:cs="Times New Roman"/>
                <w:b/>
                <w:bCs/>
                <w:i/>
                <w:sz w:val="24"/>
                <w:szCs w:val="24"/>
              </w:rPr>
            </w:pPr>
          </w:p>
        </w:tc>
        <w:tc>
          <w:tcPr>
            <w:tcW w:w="2932" w:type="pct"/>
          </w:tcPr>
          <w:p w14:paraId="639ABDA8" w14:textId="77777777" w:rsidR="00F85C60" w:rsidRPr="005B559D" w:rsidRDefault="00F85C60" w:rsidP="00AD5821">
            <w:pPr>
              <w:contextualSpacing/>
              <w:jc w:val="both"/>
              <w:rPr>
                <w:rFonts w:ascii="Times New Roman" w:eastAsia="Calibri" w:hAnsi="Times New Roman" w:cs="Times New Roman"/>
                <w:sz w:val="24"/>
                <w:szCs w:val="24"/>
                <w:lang w:eastAsia="ru-RU"/>
              </w:rPr>
            </w:pPr>
            <w:r w:rsidRPr="005B559D">
              <w:rPr>
                <w:rFonts w:ascii="Times New Roman" w:eastAsia="Calibri" w:hAnsi="Times New Roman" w:cs="Times New Roman"/>
                <w:b/>
                <w:bCs/>
                <w:sz w:val="24"/>
                <w:szCs w:val="24"/>
              </w:rPr>
              <w:t xml:space="preserve">1. </w:t>
            </w:r>
            <w:r w:rsidRPr="005B559D">
              <w:rPr>
                <w:rFonts w:ascii="Times New Roman" w:eastAsia="Calibri" w:hAnsi="Times New Roman" w:cs="Times New Roman"/>
                <w:sz w:val="24"/>
                <w:szCs w:val="24"/>
              </w:rPr>
              <w:t>Здоровье человека как ценность и факторы, его определяющие. Здоровый образ жизни и его взаимосвязь с общей культурой индивида.</w:t>
            </w:r>
          </w:p>
        </w:tc>
        <w:tc>
          <w:tcPr>
            <w:tcW w:w="626" w:type="pct"/>
            <w:vMerge w:val="restart"/>
            <w:vAlign w:val="center"/>
          </w:tcPr>
          <w:p w14:paraId="426AC36D" w14:textId="77777777" w:rsidR="00F85C60" w:rsidRPr="005B559D" w:rsidRDefault="00F85C60" w:rsidP="00AD5821">
            <w:pPr>
              <w:suppressAutoHyphens/>
              <w:jc w:val="center"/>
              <w:rPr>
                <w:rFonts w:ascii="Times New Roman" w:eastAsia="Calibri" w:hAnsi="Times New Roman" w:cs="Times New Roman"/>
                <w:b/>
                <w:bCs/>
                <w:i/>
                <w:iCs/>
                <w:sz w:val="24"/>
                <w:szCs w:val="24"/>
              </w:rPr>
            </w:pPr>
            <w:r>
              <w:rPr>
                <w:rFonts w:ascii="Times New Roman" w:eastAsia="Calibri" w:hAnsi="Times New Roman" w:cs="Times New Roman"/>
                <w:b/>
                <w:iCs/>
                <w:sz w:val="24"/>
                <w:szCs w:val="24"/>
              </w:rPr>
              <w:t>4</w:t>
            </w:r>
          </w:p>
        </w:tc>
        <w:tc>
          <w:tcPr>
            <w:tcW w:w="689" w:type="pct"/>
            <w:vMerge/>
          </w:tcPr>
          <w:p w14:paraId="14D80DEF" w14:textId="77777777" w:rsidR="00F85C60" w:rsidRPr="005B559D" w:rsidRDefault="00F85C60" w:rsidP="00AD5821">
            <w:pPr>
              <w:rPr>
                <w:rFonts w:ascii="Times New Roman" w:eastAsia="Calibri" w:hAnsi="Times New Roman" w:cs="Times New Roman"/>
                <w:b/>
                <w:bCs/>
                <w:i/>
                <w:sz w:val="24"/>
                <w:szCs w:val="24"/>
              </w:rPr>
            </w:pPr>
          </w:p>
        </w:tc>
      </w:tr>
      <w:tr w:rsidR="00F85C60" w:rsidRPr="005B559D" w14:paraId="6671B8A0" w14:textId="77777777" w:rsidTr="00AD5821">
        <w:trPr>
          <w:trHeight w:val="20"/>
        </w:trPr>
        <w:tc>
          <w:tcPr>
            <w:tcW w:w="753" w:type="pct"/>
            <w:vMerge/>
          </w:tcPr>
          <w:p w14:paraId="4143A7E1" w14:textId="77777777" w:rsidR="00F85C60" w:rsidRPr="005B559D" w:rsidRDefault="00F85C60" w:rsidP="00AD5821">
            <w:pPr>
              <w:rPr>
                <w:rFonts w:ascii="Times New Roman" w:eastAsia="Calibri" w:hAnsi="Times New Roman" w:cs="Times New Roman"/>
                <w:b/>
                <w:bCs/>
                <w:i/>
                <w:sz w:val="24"/>
                <w:szCs w:val="24"/>
              </w:rPr>
            </w:pPr>
          </w:p>
        </w:tc>
        <w:tc>
          <w:tcPr>
            <w:tcW w:w="2932" w:type="pct"/>
          </w:tcPr>
          <w:p w14:paraId="5B8C3010" w14:textId="77777777" w:rsidR="00F85C60" w:rsidRPr="005B559D" w:rsidRDefault="00F85C60" w:rsidP="00AD5821">
            <w:pPr>
              <w:contextualSpacing/>
              <w:jc w:val="both"/>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2.</w:t>
            </w:r>
            <w:r w:rsidRPr="005B559D">
              <w:rPr>
                <w:rFonts w:ascii="Times New Roman" w:eastAsia="Calibri" w:hAnsi="Times New Roman" w:cs="Times New Roman"/>
                <w:bCs/>
                <w:sz w:val="24"/>
                <w:szCs w:val="24"/>
              </w:rPr>
              <w:t xml:space="preserve"> </w:t>
            </w:r>
            <w:r w:rsidRPr="005B559D">
              <w:rPr>
                <w:rFonts w:ascii="Times New Roman" w:eastAsia="Calibri" w:hAnsi="Times New Roman" w:cs="Times New Roman"/>
                <w:sz w:val="24"/>
                <w:szCs w:val="24"/>
              </w:rPr>
              <w:t>Составляющие здорового образа жизни. Основные требования к его организации.</w:t>
            </w:r>
          </w:p>
        </w:tc>
        <w:tc>
          <w:tcPr>
            <w:tcW w:w="626" w:type="pct"/>
            <w:vMerge/>
            <w:vAlign w:val="center"/>
          </w:tcPr>
          <w:p w14:paraId="2C1CC109" w14:textId="77777777" w:rsidR="00F85C60" w:rsidRPr="005B559D" w:rsidRDefault="00F85C60" w:rsidP="00AD5821">
            <w:pPr>
              <w:suppressAutoHyphens/>
              <w:jc w:val="center"/>
              <w:rPr>
                <w:rFonts w:ascii="Times New Roman" w:eastAsia="Calibri" w:hAnsi="Times New Roman" w:cs="Times New Roman"/>
                <w:b/>
                <w:iCs/>
                <w:sz w:val="24"/>
                <w:szCs w:val="24"/>
              </w:rPr>
            </w:pPr>
          </w:p>
        </w:tc>
        <w:tc>
          <w:tcPr>
            <w:tcW w:w="689" w:type="pct"/>
            <w:vMerge/>
          </w:tcPr>
          <w:p w14:paraId="66264D56" w14:textId="77777777" w:rsidR="00F85C60" w:rsidRPr="005B559D" w:rsidRDefault="00F85C60" w:rsidP="00AD5821">
            <w:pPr>
              <w:rPr>
                <w:rFonts w:ascii="Times New Roman" w:eastAsia="Calibri" w:hAnsi="Times New Roman" w:cs="Times New Roman"/>
                <w:b/>
                <w:bCs/>
                <w:i/>
                <w:sz w:val="24"/>
                <w:szCs w:val="24"/>
              </w:rPr>
            </w:pPr>
          </w:p>
        </w:tc>
      </w:tr>
      <w:tr w:rsidR="00F85C60" w:rsidRPr="005B559D" w14:paraId="6B33D543" w14:textId="77777777" w:rsidTr="00AD5821">
        <w:trPr>
          <w:trHeight w:val="20"/>
        </w:trPr>
        <w:tc>
          <w:tcPr>
            <w:tcW w:w="753" w:type="pct"/>
            <w:vMerge/>
          </w:tcPr>
          <w:p w14:paraId="33C4D0E8" w14:textId="77777777" w:rsidR="00F85C60" w:rsidRPr="005B559D" w:rsidRDefault="00F85C60" w:rsidP="00AD5821">
            <w:pPr>
              <w:rPr>
                <w:rFonts w:ascii="Times New Roman" w:eastAsia="Calibri" w:hAnsi="Times New Roman" w:cs="Times New Roman"/>
                <w:b/>
                <w:bCs/>
                <w:i/>
                <w:sz w:val="24"/>
                <w:szCs w:val="24"/>
              </w:rPr>
            </w:pPr>
          </w:p>
        </w:tc>
        <w:tc>
          <w:tcPr>
            <w:tcW w:w="2932" w:type="pct"/>
          </w:tcPr>
          <w:p w14:paraId="208F14A6" w14:textId="77777777" w:rsidR="00F85C60" w:rsidRPr="005B559D" w:rsidRDefault="00F85C60" w:rsidP="00AD5821">
            <w:pPr>
              <w:contextualSpacing/>
              <w:jc w:val="both"/>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 xml:space="preserve">3. </w:t>
            </w:r>
            <w:r w:rsidRPr="005B559D">
              <w:rPr>
                <w:rFonts w:ascii="Times New Roman" w:eastAsia="Calibri" w:hAnsi="Times New Roman" w:cs="Times New Roman"/>
                <w:sz w:val="24"/>
                <w:szCs w:val="24"/>
              </w:rPr>
              <w:t>Физическое самовоспитание и самосовершенствование при здоровом образе жизни. Критерии эффективности здорового образа жизни.</w:t>
            </w:r>
          </w:p>
        </w:tc>
        <w:tc>
          <w:tcPr>
            <w:tcW w:w="626" w:type="pct"/>
            <w:vMerge/>
            <w:vAlign w:val="center"/>
          </w:tcPr>
          <w:p w14:paraId="2C17D8E8" w14:textId="77777777" w:rsidR="00F85C60" w:rsidRPr="005B559D" w:rsidRDefault="00F85C60" w:rsidP="00AD5821">
            <w:pPr>
              <w:suppressAutoHyphens/>
              <w:jc w:val="center"/>
              <w:rPr>
                <w:rFonts w:ascii="Times New Roman" w:eastAsia="Calibri" w:hAnsi="Times New Roman" w:cs="Times New Roman"/>
                <w:b/>
                <w:iCs/>
                <w:sz w:val="24"/>
                <w:szCs w:val="24"/>
              </w:rPr>
            </w:pPr>
          </w:p>
        </w:tc>
        <w:tc>
          <w:tcPr>
            <w:tcW w:w="689" w:type="pct"/>
            <w:vMerge/>
          </w:tcPr>
          <w:p w14:paraId="29E90364" w14:textId="77777777" w:rsidR="00F85C60" w:rsidRPr="005B559D" w:rsidRDefault="00F85C60" w:rsidP="00AD5821">
            <w:pPr>
              <w:rPr>
                <w:rFonts w:ascii="Times New Roman" w:eastAsia="Calibri" w:hAnsi="Times New Roman" w:cs="Times New Roman"/>
                <w:b/>
                <w:bCs/>
                <w:i/>
                <w:sz w:val="24"/>
                <w:szCs w:val="24"/>
              </w:rPr>
            </w:pPr>
          </w:p>
        </w:tc>
      </w:tr>
      <w:tr w:rsidR="00F85C60" w:rsidRPr="005B559D" w14:paraId="28B30ADD" w14:textId="77777777" w:rsidTr="00AD5821">
        <w:trPr>
          <w:trHeight w:val="20"/>
        </w:trPr>
        <w:tc>
          <w:tcPr>
            <w:tcW w:w="753" w:type="pct"/>
            <w:vMerge/>
          </w:tcPr>
          <w:p w14:paraId="3E89658C"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38098F97"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Самостоятельная работа обучающихся</w:t>
            </w:r>
          </w:p>
        </w:tc>
        <w:tc>
          <w:tcPr>
            <w:tcW w:w="626" w:type="pct"/>
            <w:vAlign w:val="center"/>
          </w:tcPr>
          <w:p w14:paraId="61D664A0" w14:textId="77777777" w:rsidR="00F85C60" w:rsidRPr="005B559D" w:rsidRDefault="00F85C60" w:rsidP="00AD5821">
            <w:pPr>
              <w:suppressAutoHyphens/>
              <w:jc w:val="center"/>
              <w:rPr>
                <w:rFonts w:ascii="Times New Roman" w:eastAsia="Calibri" w:hAnsi="Times New Roman" w:cs="Times New Roman"/>
                <w:b/>
                <w:bCs/>
                <w:i/>
                <w:iCs/>
                <w:sz w:val="24"/>
                <w:szCs w:val="24"/>
              </w:rPr>
            </w:pPr>
            <w:r w:rsidRPr="005B559D">
              <w:rPr>
                <w:rFonts w:ascii="Times New Roman" w:eastAsia="Calibri" w:hAnsi="Times New Roman" w:cs="Times New Roman"/>
                <w:b/>
                <w:bCs/>
                <w:i/>
                <w:iCs/>
                <w:sz w:val="24"/>
                <w:szCs w:val="24"/>
              </w:rPr>
              <w:t>-</w:t>
            </w:r>
          </w:p>
        </w:tc>
        <w:tc>
          <w:tcPr>
            <w:tcW w:w="689" w:type="pct"/>
            <w:vMerge/>
          </w:tcPr>
          <w:p w14:paraId="78DF46FB" w14:textId="77777777" w:rsidR="00F85C60" w:rsidRPr="005B559D" w:rsidRDefault="00F85C60" w:rsidP="00AD5821">
            <w:pPr>
              <w:rPr>
                <w:rFonts w:ascii="Times New Roman" w:eastAsia="Calibri" w:hAnsi="Times New Roman" w:cs="Times New Roman"/>
                <w:b/>
                <w:sz w:val="24"/>
                <w:szCs w:val="24"/>
              </w:rPr>
            </w:pPr>
          </w:p>
        </w:tc>
      </w:tr>
      <w:tr w:rsidR="00F85C60" w:rsidRPr="005B559D" w14:paraId="1B954BAF" w14:textId="77777777" w:rsidTr="00AD5821">
        <w:trPr>
          <w:trHeight w:val="212"/>
        </w:trPr>
        <w:tc>
          <w:tcPr>
            <w:tcW w:w="3685" w:type="pct"/>
            <w:gridSpan w:val="2"/>
          </w:tcPr>
          <w:p w14:paraId="77B4878A"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Раздел 2. Легкая атлетика</w:t>
            </w:r>
          </w:p>
        </w:tc>
        <w:tc>
          <w:tcPr>
            <w:tcW w:w="626" w:type="pct"/>
          </w:tcPr>
          <w:p w14:paraId="63C0AF5E" w14:textId="77777777" w:rsidR="00F85C60" w:rsidRPr="005B559D" w:rsidRDefault="00F85C60" w:rsidP="00AD5821">
            <w:pPr>
              <w:jc w:val="center"/>
              <w:rPr>
                <w:rFonts w:ascii="Times New Roman" w:eastAsia="Calibri" w:hAnsi="Times New Roman" w:cs="Times New Roman"/>
                <w:b/>
                <w:bCs/>
                <w:i/>
                <w:iCs/>
                <w:sz w:val="24"/>
                <w:szCs w:val="24"/>
              </w:rPr>
            </w:pPr>
            <w:r w:rsidRPr="005B559D">
              <w:rPr>
                <w:rFonts w:ascii="Times New Roman" w:eastAsia="Calibri" w:hAnsi="Times New Roman" w:cs="Times New Roman"/>
                <w:iCs/>
                <w:sz w:val="24"/>
                <w:szCs w:val="24"/>
              </w:rPr>
              <w:t>36/0</w:t>
            </w:r>
          </w:p>
        </w:tc>
        <w:tc>
          <w:tcPr>
            <w:tcW w:w="689" w:type="pct"/>
          </w:tcPr>
          <w:p w14:paraId="72149B43" w14:textId="77777777" w:rsidR="00F85C60" w:rsidRPr="005B559D" w:rsidRDefault="00F85C60" w:rsidP="00AD5821">
            <w:pPr>
              <w:jc w:val="center"/>
              <w:rPr>
                <w:rFonts w:ascii="Times New Roman" w:eastAsia="Calibri" w:hAnsi="Times New Roman" w:cs="Times New Roman"/>
                <w:b/>
                <w:bCs/>
                <w:i/>
                <w:iCs/>
                <w:sz w:val="24"/>
                <w:szCs w:val="24"/>
              </w:rPr>
            </w:pPr>
          </w:p>
        </w:tc>
      </w:tr>
      <w:tr w:rsidR="00F85C60" w:rsidRPr="005B559D" w14:paraId="773743BB" w14:textId="77777777" w:rsidTr="00AD5821">
        <w:trPr>
          <w:trHeight w:val="20"/>
        </w:trPr>
        <w:tc>
          <w:tcPr>
            <w:tcW w:w="753" w:type="pct"/>
            <w:vMerge w:val="restart"/>
          </w:tcPr>
          <w:p w14:paraId="4985333E"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 xml:space="preserve">Тема 2.1. </w:t>
            </w:r>
            <w:r w:rsidRPr="005B559D">
              <w:rPr>
                <w:rFonts w:ascii="Times New Roman" w:eastAsia="Calibri" w:hAnsi="Times New Roman" w:cs="Times New Roman"/>
                <w:bCs/>
                <w:sz w:val="24"/>
                <w:szCs w:val="24"/>
              </w:rPr>
              <w:t>Равномерный кросс.</w:t>
            </w:r>
          </w:p>
        </w:tc>
        <w:tc>
          <w:tcPr>
            <w:tcW w:w="2932" w:type="pct"/>
          </w:tcPr>
          <w:p w14:paraId="160BB3FB" w14:textId="77777777" w:rsidR="00F85C60" w:rsidRPr="005B559D" w:rsidRDefault="00F85C60" w:rsidP="00AD5821">
            <w:pPr>
              <w:rPr>
                <w:rFonts w:ascii="Times New Roman" w:eastAsia="Calibri" w:hAnsi="Times New Roman" w:cs="Times New Roman"/>
                <w:b/>
                <w:bCs/>
                <w:i/>
                <w:sz w:val="24"/>
                <w:szCs w:val="24"/>
              </w:rPr>
            </w:pPr>
            <w:r w:rsidRPr="005B559D">
              <w:rPr>
                <w:rFonts w:ascii="Times New Roman" w:eastAsia="Calibri" w:hAnsi="Times New Roman" w:cs="Times New Roman"/>
                <w:b/>
                <w:bCs/>
                <w:sz w:val="24"/>
                <w:szCs w:val="24"/>
              </w:rPr>
              <w:t>Содержание учебного материала</w:t>
            </w:r>
          </w:p>
        </w:tc>
        <w:tc>
          <w:tcPr>
            <w:tcW w:w="626" w:type="pct"/>
            <w:vAlign w:val="center"/>
          </w:tcPr>
          <w:p w14:paraId="5A047195" w14:textId="77777777" w:rsidR="00F85C60" w:rsidRPr="005B559D" w:rsidRDefault="00F85C60" w:rsidP="00AD5821">
            <w:pPr>
              <w:suppressAutoHyphens/>
              <w:jc w:val="center"/>
              <w:rPr>
                <w:rFonts w:ascii="Times New Roman" w:eastAsia="Calibri" w:hAnsi="Times New Roman" w:cs="Times New Roman"/>
                <w:b/>
                <w:i/>
                <w:iCs/>
                <w:sz w:val="24"/>
                <w:szCs w:val="24"/>
              </w:rPr>
            </w:pPr>
            <w:r w:rsidRPr="005B559D">
              <w:rPr>
                <w:rFonts w:ascii="Times New Roman" w:eastAsia="Calibri" w:hAnsi="Times New Roman" w:cs="Times New Roman"/>
                <w:b/>
                <w:iCs/>
                <w:sz w:val="24"/>
                <w:szCs w:val="24"/>
              </w:rPr>
              <w:t>6</w:t>
            </w:r>
          </w:p>
        </w:tc>
        <w:tc>
          <w:tcPr>
            <w:tcW w:w="689" w:type="pct"/>
            <w:vMerge w:val="restart"/>
          </w:tcPr>
          <w:p w14:paraId="77865351" w14:textId="77777777" w:rsidR="00F85C60" w:rsidRPr="005B559D" w:rsidRDefault="00F85C60" w:rsidP="00AD5821">
            <w:pPr>
              <w:rPr>
                <w:rFonts w:ascii="Times New Roman" w:eastAsia="Calibri" w:hAnsi="Times New Roman" w:cs="Times New Roman"/>
                <w:sz w:val="24"/>
                <w:szCs w:val="24"/>
              </w:rPr>
            </w:pPr>
            <w:r w:rsidRPr="005B559D">
              <w:rPr>
                <w:rFonts w:ascii="Times New Roman" w:eastAsia="Calibri" w:hAnsi="Times New Roman" w:cs="Times New Roman"/>
                <w:sz w:val="24"/>
                <w:szCs w:val="24"/>
              </w:rPr>
              <w:t>ОК 4, ОК 5, ОК 8</w:t>
            </w:r>
          </w:p>
        </w:tc>
      </w:tr>
      <w:tr w:rsidR="00F85C60" w:rsidRPr="005B559D" w14:paraId="75FB23F9" w14:textId="77777777" w:rsidTr="00AD5821">
        <w:trPr>
          <w:trHeight w:val="20"/>
        </w:trPr>
        <w:tc>
          <w:tcPr>
            <w:tcW w:w="753" w:type="pct"/>
            <w:vMerge/>
          </w:tcPr>
          <w:p w14:paraId="1E2E6023"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742AD449" w14:textId="77777777" w:rsidR="00F85C60" w:rsidRPr="005B559D" w:rsidRDefault="00F85C60" w:rsidP="00AD5821">
            <w:pPr>
              <w:contextualSpacing/>
              <w:jc w:val="both"/>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14:paraId="2A1EEFDA" w14:textId="77777777" w:rsidR="00F85C60" w:rsidRPr="005B559D" w:rsidRDefault="00F85C60" w:rsidP="00AD5821">
            <w:pPr>
              <w:suppressAutoHyphens/>
              <w:jc w:val="center"/>
              <w:rPr>
                <w:rFonts w:ascii="Times New Roman" w:eastAsia="Calibri" w:hAnsi="Times New Roman" w:cs="Times New Roman"/>
                <w:b/>
                <w:iCs/>
                <w:sz w:val="24"/>
                <w:szCs w:val="24"/>
              </w:rPr>
            </w:pPr>
            <w:r w:rsidRPr="005B559D">
              <w:rPr>
                <w:rFonts w:ascii="Times New Roman" w:eastAsia="Calibri" w:hAnsi="Times New Roman" w:cs="Times New Roman"/>
                <w:b/>
                <w:iCs/>
                <w:sz w:val="24"/>
                <w:szCs w:val="24"/>
              </w:rPr>
              <w:t>6</w:t>
            </w:r>
          </w:p>
        </w:tc>
        <w:tc>
          <w:tcPr>
            <w:tcW w:w="689" w:type="pct"/>
            <w:vMerge/>
          </w:tcPr>
          <w:p w14:paraId="7FE4576E" w14:textId="77777777" w:rsidR="00F85C60" w:rsidRPr="005B559D" w:rsidRDefault="00F85C60" w:rsidP="00AD5821">
            <w:pPr>
              <w:rPr>
                <w:rFonts w:ascii="Times New Roman" w:eastAsia="Calibri" w:hAnsi="Times New Roman" w:cs="Times New Roman"/>
                <w:sz w:val="24"/>
                <w:szCs w:val="24"/>
              </w:rPr>
            </w:pPr>
          </w:p>
        </w:tc>
      </w:tr>
      <w:tr w:rsidR="00F85C60" w:rsidRPr="005B559D" w14:paraId="513BEEE7" w14:textId="77777777" w:rsidTr="00AD5821">
        <w:trPr>
          <w:trHeight w:val="20"/>
        </w:trPr>
        <w:tc>
          <w:tcPr>
            <w:tcW w:w="753" w:type="pct"/>
            <w:vMerge/>
          </w:tcPr>
          <w:p w14:paraId="3EA001F7" w14:textId="77777777" w:rsidR="00F85C60" w:rsidRPr="005B559D" w:rsidRDefault="00F85C60" w:rsidP="00AD5821">
            <w:pPr>
              <w:rPr>
                <w:rFonts w:ascii="Times New Roman" w:eastAsia="Calibri" w:hAnsi="Times New Roman" w:cs="Times New Roman"/>
                <w:b/>
                <w:bCs/>
                <w:i/>
                <w:sz w:val="24"/>
                <w:szCs w:val="24"/>
              </w:rPr>
            </w:pPr>
          </w:p>
        </w:tc>
        <w:tc>
          <w:tcPr>
            <w:tcW w:w="2932" w:type="pct"/>
          </w:tcPr>
          <w:p w14:paraId="1B7839F9" w14:textId="77777777" w:rsidR="00F85C60" w:rsidRPr="005B559D" w:rsidRDefault="00F85C60" w:rsidP="00AD5821">
            <w:pPr>
              <w:contextualSpacing/>
              <w:jc w:val="both"/>
              <w:rPr>
                <w:rFonts w:ascii="Times New Roman" w:eastAsia="Calibri" w:hAnsi="Times New Roman" w:cs="Times New Roman"/>
                <w:b/>
                <w:bCs/>
                <w:sz w:val="24"/>
                <w:szCs w:val="24"/>
              </w:rPr>
            </w:pPr>
            <w:r w:rsidRPr="005B559D">
              <w:rPr>
                <w:rFonts w:ascii="Times New Roman" w:eastAsia="Calibri" w:hAnsi="Times New Roman" w:cs="Times New Roman"/>
                <w:b/>
                <w:sz w:val="24"/>
                <w:szCs w:val="24"/>
              </w:rPr>
              <w:t>1.</w:t>
            </w:r>
            <w:r w:rsidRPr="005B559D">
              <w:rPr>
                <w:rFonts w:ascii="Times New Roman" w:eastAsia="Calibri" w:hAnsi="Times New Roman" w:cs="Times New Roman"/>
                <w:sz w:val="24"/>
                <w:szCs w:val="24"/>
              </w:rPr>
              <w:t xml:space="preserve"> </w:t>
            </w:r>
            <w:r w:rsidRPr="005B559D">
              <w:rPr>
                <w:rFonts w:ascii="Times New Roman" w:eastAsia="Calibri" w:hAnsi="Times New Roman" w:cs="Times New Roman"/>
                <w:b/>
                <w:sz w:val="24"/>
                <w:szCs w:val="24"/>
              </w:rPr>
              <w:t>Практическое занятие №2.</w:t>
            </w:r>
            <w:r w:rsidRPr="005B559D">
              <w:rPr>
                <w:rFonts w:ascii="Times New Roman" w:eastAsia="Calibri" w:hAnsi="Times New Roman" w:cs="Times New Roman"/>
                <w:sz w:val="24"/>
                <w:szCs w:val="24"/>
              </w:rPr>
              <w:t xml:space="preserve">  Выполнение кроссов с равномерной скоростью, совершенствование техники выполнения кросса.</w:t>
            </w:r>
          </w:p>
        </w:tc>
        <w:tc>
          <w:tcPr>
            <w:tcW w:w="626" w:type="pct"/>
            <w:vAlign w:val="center"/>
          </w:tcPr>
          <w:p w14:paraId="6E54C5BE" w14:textId="77777777" w:rsidR="00F85C60" w:rsidRPr="005B559D" w:rsidRDefault="00F85C60" w:rsidP="00AD5821">
            <w:pPr>
              <w:suppressAutoHyphens/>
              <w:jc w:val="center"/>
              <w:rPr>
                <w:rFonts w:ascii="Times New Roman" w:eastAsia="Calibri" w:hAnsi="Times New Roman" w:cs="Times New Roman"/>
                <w:iCs/>
                <w:sz w:val="24"/>
                <w:szCs w:val="24"/>
              </w:rPr>
            </w:pPr>
            <w:r w:rsidRPr="005B559D">
              <w:rPr>
                <w:rFonts w:ascii="Times New Roman" w:eastAsia="Calibri" w:hAnsi="Times New Roman" w:cs="Times New Roman"/>
                <w:iCs/>
                <w:sz w:val="24"/>
                <w:szCs w:val="24"/>
              </w:rPr>
              <w:t>6</w:t>
            </w:r>
          </w:p>
        </w:tc>
        <w:tc>
          <w:tcPr>
            <w:tcW w:w="689" w:type="pct"/>
            <w:vMerge/>
          </w:tcPr>
          <w:p w14:paraId="45330462" w14:textId="77777777" w:rsidR="00F85C60" w:rsidRPr="005B559D" w:rsidRDefault="00F85C60" w:rsidP="00AD5821">
            <w:pPr>
              <w:jc w:val="center"/>
              <w:rPr>
                <w:rFonts w:ascii="Times New Roman" w:eastAsia="Calibri" w:hAnsi="Times New Roman" w:cs="Times New Roman"/>
                <w:b/>
                <w:bCs/>
                <w:i/>
                <w:sz w:val="24"/>
                <w:szCs w:val="24"/>
              </w:rPr>
            </w:pPr>
          </w:p>
        </w:tc>
      </w:tr>
      <w:tr w:rsidR="00F85C60" w:rsidRPr="005B559D" w14:paraId="39C65711" w14:textId="77777777" w:rsidTr="00AD5821">
        <w:trPr>
          <w:trHeight w:val="54"/>
        </w:trPr>
        <w:tc>
          <w:tcPr>
            <w:tcW w:w="753" w:type="pct"/>
            <w:vMerge/>
          </w:tcPr>
          <w:p w14:paraId="034902D1"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22FDB8CF"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Самостоятельная работа обучающихся</w:t>
            </w:r>
          </w:p>
        </w:tc>
        <w:tc>
          <w:tcPr>
            <w:tcW w:w="626" w:type="pct"/>
            <w:vAlign w:val="center"/>
          </w:tcPr>
          <w:p w14:paraId="7AA7AF78" w14:textId="77777777" w:rsidR="00F85C60" w:rsidRPr="005B559D" w:rsidRDefault="00F85C60" w:rsidP="00AD5821">
            <w:pPr>
              <w:suppressAutoHyphens/>
              <w:jc w:val="center"/>
              <w:rPr>
                <w:rFonts w:ascii="Times New Roman" w:eastAsia="Calibri" w:hAnsi="Times New Roman" w:cs="Times New Roman"/>
                <w:b/>
                <w:bCs/>
                <w:i/>
                <w:iCs/>
                <w:sz w:val="24"/>
                <w:szCs w:val="24"/>
              </w:rPr>
            </w:pPr>
            <w:r w:rsidRPr="005B559D">
              <w:rPr>
                <w:rFonts w:ascii="Times New Roman" w:eastAsia="Calibri" w:hAnsi="Times New Roman" w:cs="Times New Roman"/>
                <w:b/>
                <w:bCs/>
                <w:i/>
                <w:iCs/>
                <w:sz w:val="24"/>
                <w:szCs w:val="24"/>
              </w:rPr>
              <w:t>-</w:t>
            </w:r>
          </w:p>
        </w:tc>
        <w:tc>
          <w:tcPr>
            <w:tcW w:w="689" w:type="pct"/>
            <w:vMerge/>
          </w:tcPr>
          <w:p w14:paraId="0E03905F" w14:textId="77777777" w:rsidR="00F85C60" w:rsidRPr="005B559D" w:rsidRDefault="00F85C60" w:rsidP="00AD5821">
            <w:pPr>
              <w:jc w:val="center"/>
              <w:rPr>
                <w:rFonts w:ascii="Times New Roman" w:eastAsia="Calibri" w:hAnsi="Times New Roman" w:cs="Times New Roman"/>
                <w:b/>
                <w:sz w:val="24"/>
                <w:szCs w:val="24"/>
              </w:rPr>
            </w:pPr>
          </w:p>
        </w:tc>
      </w:tr>
      <w:tr w:rsidR="00F85C60" w:rsidRPr="005B559D" w14:paraId="46E17D69" w14:textId="77777777" w:rsidTr="00AD5821">
        <w:trPr>
          <w:trHeight w:val="20"/>
        </w:trPr>
        <w:tc>
          <w:tcPr>
            <w:tcW w:w="753" w:type="pct"/>
            <w:vMerge w:val="restart"/>
          </w:tcPr>
          <w:p w14:paraId="0906F6C1"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lastRenderedPageBreak/>
              <w:t xml:space="preserve">Тема 2.2. </w:t>
            </w:r>
            <w:r w:rsidRPr="005B559D">
              <w:rPr>
                <w:rFonts w:ascii="Times New Roman" w:eastAsia="Calibri" w:hAnsi="Times New Roman" w:cs="Times New Roman"/>
                <w:bCs/>
                <w:sz w:val="24"/>
                <w:szCs w:val="24"/>
              </w:rPr>
              <w:t>Бег на короткие дистанции.</w:t>
            </w:r>
          </w:p>
        </w:tc>
        <w:tc>
          <w:tcPr>
            <w:tcW w:w="2932" w:type="pct"/>
          </w:tcPr>
          <w:p w14:paraId="6B34F9D7" w14:textId="77777777" w:rsidR="00F85C60" w:rsidRPr="005B559D" w:rsidRDefault="00F85C60" w:rsidP="00AD5821">
            <w:pPr>
              <w:rPr>
                <w:rFonts w:ascii="Times New Roman" w:eastAsia="Calibri" w:hAnsi="Times New Roman" w:cs="Times New Roman"/>
                <w:b/>
                <w:bCs/>
                <w:i/>
                <w:sz w:val="24"/>
                <w:szCs w:val="24"/>
              </w:rPr>
            </w:pPr>
            <w:r w:rsidRPr="005B559D">
              <w:rPr>
                <w:rFonts w:ascii="Times New Roman" w:eastAsia="Calibri" w:hAnsi="Times New Roman" w:cs="Times New Roman"/>
                <w:b/>
                <w:bCs/>
                <w:sz w:val="24"/>
                <w:szCs w:val="24"/>
              </w:rPr>
              <w:t>Содержание учебного материала</w:t>
            </w:r>
          </w:p>
        </w:tc>
        <w:tc>
          <w:tcPr>
            <w:tcW w:w="626" w:type="pct"/>
            <w:vAlign w:val="center"/>
          </w:tcPr>
          <w:p w14:paraId="6A61A1FE" w14:textId="77777777" w:rsidR="00F85C60" w:rsidRPr="005B559D" w:rsidRDefault="00F85C60" w:rsidP="00AD5821">
            <w:pPr>
              <w:suppressAutoHyphens/>
              <w:jc w:val="center"/>
              <w:rPr>
                <w:rFonts w:ascii="Times New Roman" w:eastAsia="Calibri" w:hAnsi="Times New Roman" w:cs="Times New Roman"/>
                <w:b/>
                <w:i/>
                <w:iCs/>
                <w:sz w:val="24"/>
                <w:szCs w:val="24"/>
              </w:rPr>
            </w:pPr>
            <w:r w:rsidRPr="005B559D">
              <w:rPr>
                <w:rFonts w:ascii="Times New Roman" w:eastAsia="Calibri" w:hAnsi="Times New Roman" w:cs="Times New Roman"/>
                <w:b/>
                <w:iCs/>
                <w:sz w:val="24"/>
                <w:szCs w:val="24"/>
              </w:rPr>
              <w:t>6</w:t>
            </w:r>
          </w:p>
        </w:tc>
        <w:tc>
          <w:tcPr>
            <w:tcW w:w="689" w:type="pct"/>
            <w:vMerge w:val="restart"/>
          </w:tcPr>
          <w:p w14:paraId="3E9074E6" w14:textId="77777777" w:rsidR="00F85C60" w:rsidRPr="005B559D" w:rsidRDefault="00F85C60" w:rsidP="00AD5821">
            <w:pPr>
              <w:rPr>
                <w:rFonts w:ascii="Times New Roman" w:eastAsia="Calibri" w:hAnsi="Times New Roman" w:cs="Times New Roman"/>
                <w:sz w:val="24"/>
                <w:szCs w:val="24"/>
              </w:rPr>
            </w:pPr>
            <w:r w:rsidRPr="005B559D">
              <w:rPr>
                <w:rFonts w:ascii="Times New Roman" w:eastAsia="Calibri" w:hAnsi="Times New Roman" w:cs="Times New Roman"/>
                <w:sz w:val="24"/>
                <w:szCs w:val="24"/>
              </w:rPr>
              <w:t>ОК 4, ОК 5, ОК 8</w:t>
            </w:r>
          </w:p>
        </w:tc>
      </w:tr>
      <w:tr w:rsidR="00F85C60" w:rsidRPr="005B559D" w14:paraId="40AFC67F" w14:textId="77777777" w:rsidTr="00AD5821">
        <w:trPr>
          <w:trHeight w:val="20"/>
        </w:trPr>
        <w:tc>
          <w:tcPr>
            <w:tcW w:w="753" w:type="pct"/>
            <w:vMerge/>
          </w:tcPr>
          <w:p w14:paraId="53950786"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174E8C7A" w14:textId="77777777" w:rsidR="00F85C60" w:rsidRPr="005B559D" w:rsidRDefault="00F85C60" w:rsidP="00AD5821">
            <w:pPr>
              <w:contextualSpacing/>
              <w:jc w:val="both"/>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14:paraId="3B6FF445" w14:textId="77777777" w:rsidR="00F85C60" w:rsidRPr="005B559D" w:rsidRDefault="00F85C60" w:rsidP="00AD5821">
            <w:pPr>
              <w:suppressAutoHyphens/>
              <w:jc w:val="center"/>
              <w:rPr>
                <w:rFonts w:ascii="Times New Roman" w:eastAsia="Calibri" w:hAnsi="Times New Roman" w:cs="Times New Roman"/>
                <w:b/>
                <w:iCs/>
                <w:sz w:val="24"/>
                <w:szCs w:val="24"/>
              </w:rPr>
            </w:pPr>
            <w:r w:rsidRPr="005B559D">
              <w:rPr>
                <w:rFonts w:ascii="Times New Roman" w:eastAsia="Calibri" w:hAnsi="Times New Roman" w:cs="Times New Roman"/>
                <w:b/>
                <w:iCs/>
                <w:sz w:val="24"/>
                <w:szCs w:val="24"/>
              </w:rPr>
              <w:t>6</w:t>
            </w:r>
          </w:p>
        </w:tc>
        <w:tc>
          <w:tcPr>
            <w:tcW w:w="689" w:type="pct"/>
            <w:vMerge/>
          </w:tcPr>
          <w:p w14:paraId="50FACDA3" w14:textId="77777777" w:rsidR="00F85C60" w:rsidRPr="005B559D" w:rsidRDefault="00F85C60" w:rsidP="00AD5821">
            <w:pPr>
              <w:rPr>
                <w:rFonts w:ascii="Times New Roman" w:eastAsia="Calibri" w:hAnsi="Times New Roman" w:cs="Times New Roman"/>
                <w:sz w:val="24"/>
                <w:szCs w:val="24"/>
              </w:rPr>
            </w:pPr>
          </w:p>
        </w:tc>
      </w:tr>
      <w:tr w:rsidR="00F85C60" w:rsidRPr="005B559D" w14:paraId="3AFF43BD" w14:textId="77777777" w:rsidTr="00AD5821">
        <w:trPr>
          <w:trHeight w:val="20"/>
        </w:trPr>
        <w:tc>
          <w:tcPr>
            <w:tcW w:w="753" w:type="pct"/>
            <w:vMerge/>
          </w:tcPr>
          <w:p w14:paraId="325EDFA3" w14:textId="77777777" w:rsidR="00F85C60" w:rsidRPr="005B559D" w:rsidRDefault="00F85C60" w:rsidP="00AD5821">
            <w:pPr>
              <w:rPr>
                <w:rFonts w:ascii="Times New Roman" w:eastAsia="Calibri" w:hAnsi="Times New Roman" w:cs="Times New Roman"/>
                <w:b/>
                <w:bCs/>
                <w:i/>
                <w:sz w:val="24"/>
                <w:szCs w:val="24"/>
              </w:rPr>
            </w:pPr>
          </w:p>
        </w:tc>
        <w:tc>
          <w:tcPr>
            <w:tcW w:w="2932" w:type="pct"/>
          </w:tcPr>
          <w:p w14:paraId="7CB64076" w14:textId="77777777" w:rsidR="00F85C60" w:rsidRPr="005B559D" w:rsidRDefault="00F85C60" w:rsidP="00AD5821">
            <w:pPr>
              <w:contextualSpacing/>
              <w:jc w:val="both"/>
              <w:rPr>
                <w:rFonts w:ascii="Times New Roman" w:eastAsia="Calibri" w:hAnsi="Times New Roman" w:cs="Times New Roman"/>
                <w:b/>
                <w:bCs/>
                <w:sz w:val="24"/>
                <w:szCs w:val="24"/>
              </w:rPr>
            </w:pPr>
            <w:r w:rsidRPr="005B559D">
              <w:rPr>
                <w:rFonts w:ascii="Times New Roman" w:eastAsia="Calibri" w:hAnsi="Times New Roman" w:cs="Times New Roman"/>
                <w:b/>
                <w:sz w:val="24"/>
                <w:szCs w:val="24"/>
              </w:rPr>
              <w:t>1.</w:t>
            </w:r>
            <w:r w:rsidRPr="005B559D">
              <w:rPr>
                <w:rFonts w:ascii="Times New Roman" w:eastAsia="Calibri" w:hAnsi="Times New Roman" w:cs="Times New Roman"/>
                <w:sz w:val="24"/>
                <w:szCs w:val="24"/>
              </w:rPr>
              <w:t xml:space="preserve"> </w:t>
            </w:r>
            <w:r w:rsidRPr="005B559D">
              <w:rPr>
                <w:rFonts w:ascii="Times New Roman" w:eastAsia="Calibri" w:hAnsi="Times New Roman" w:cs="Times New Roman"/>
                <w:b/>
                <w:sz w:val="24"/>
                <w:szCs w:val="24"/>
              </w:rPr>
              <w:t>Практическое занятие №3.</w:t>
            </w:r>
            <w:r w:rsidRPr="005B559D">
              <w:rPr>
                <w:rFonts w:ascii="Times New Roman" w:eastAsia="Calibri" w:hAnsi="Times New Roman" w:cs="Times New Roman"/>
                <w:sz w:val="24"/>
                <w:szCs w:val="24"/>
              </w:rPr>
              <w:t xml:space="preserve"> Выполнение скоростных упражнений, техники низкого старта и стартового ускорения; бег по дистанции; финиширование, специальные упражнения</w:t>
            </w:r>
          </w:p>
        </w:tc>
        <w:tc>
          <w:tcPr>
            <w:tcW w:w="626" w:type="pct"/>
            <w:vAlign w:val="center"/>
          </w:tcPr>
          <w:p w14:paraId="76D3DD4F" w14:textId="77777777" w:rsidR="00F85C60" w:rsidRPr="005B559D" w:rsidRDefault="00F85C60" w:rsidP="00AD5821">
            <w:pPr>
              <w:suppressAutoHyphens/>
              <w:jc w:val="center"/>
              <w:rPr>
                <w:rFonts w:ascii="Times New Roman" w:eastAsia="Calibri" w:hAnsi="Times New Roman" w:cs="Times New Roman"/>
                <w:iCs/>
                <w:sz w:val="24"/>
                <w:szCs w:val="24"/>
              </w:rPr>
            </w:pPr>
            <w:r w:rsidRPr="005B559D">
              <w:rPr>
                <w:rFonts w:ascii="Times New Roman" w:eastAsia="Calibri" w:hAnsi="Times New Roman" w:cs="Times New Roman"/>
                <w:iCs/>
                <w:sz w:val="24"/>
                <w:szCs w:val="24"/>
              </w:rPr>
              <w:t>6</w:t>
            </w:r>
          </w:p>
        </w:tc>
        <w:tc>
          <w:tcPr>
            <w:tcW w:w="689" w:type="pct"/>
            <w:vMerge/>
          </w:tcPr>
          <w:p w14:paraId="38DE1603" w14:textId="77777777" w:rsidR="00F85C60" w:rsidRPr="005B559D" w:rsidRDefault="00F85C60" w:rsidP="00AD5821">
            <w:pPr>
              <w:jc w:val="center"/>
              <w:rPr>
                <w:rFonts w:ascii="Times New Roman" w:eastAsia="Calibri" w:hAnsi="Times New Roman" w:cs="Times New Roman"/>
                <w:b/>
                <w:bCs/>
                <w:i/>
                <w:sz w:val="24"/>
                <w:szCs w:val="24"/>
              </w:rPr>
            </w:pPr>
          </w:p>
        </w:tc>
      </w:tr>
      <w:tr w:rsidR="00F85C60" w:rsidRPr="005B559D" w14:paraId="1A6C6E37" w14:textId="77777777" w:rsidTr="00AD5821">
        <w:trPr>
          <w:trHeight w:val="20"/>
        </w:trPr>
        <w:tc>
          <w:tcPr>
            <w:tcW w:w="753" w:type="pct"/>
            <w:vMerge/>
          </w:tcPr>
          <w:p w14:paraId="6DD66A8C"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55C2623D"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Самостоятельная работа обучающихся</w:t>
            </w:r>
          </w:p>
        </w:tc>
        <w:tc>
          <w:tcPr>
            <w:tcW w:w="626" w:type="pct"/>
            <w:vAlign w:val="center"/>
          </w:tcPr>
          <w:p w14:paraId="1D3F8EDC" w14:textId="77777777" w:rsidR="00F85C60" w:rsidRPr="005B559D" w:rsidRDefault="00F85C60" w:rsidP="00AD5821">
            <w:pPr>
              <w:suppressAutoHyphens/>
              <w:jc w:val="center"/>
              <w:rPr>
                <w:rFonts w:ascii="Times New Roman" w:eastAsia="Calibri" w:hAnsi="Times New Roman" w:cs="Times New Roman"/>
                <w:b/>
                <w:bCs/>
                <w:i/>
                <w:iCs/>
                <w:sz w:val="24"/>
                <w:szCs w:val="24"/>
              </w:rPr>
            </w:pPr>
            <w:r w:rsidRPr="005B559D">
              <w:rPr>
                <w:rFonts w:ascii="Times New Roman" w:eastAsia="Calibri" w:hAnsi="Times New Roman" w:cs="Times New Roman"/>
                <w:b/>
                <w:bCs/>
                <w:i/>
                <w:iCs/>
                <w:sz w:val="24"/>
                <w:szCs w:val="24"/>
              </w:rPr>
              <w:t>-</w:t>
            </w:r>
          </w:p>
        </w:tc>
        <w:tc>
          <w:tcPr>
            <w:tcW w:w="689" w:type="pct"/>
            <w:vMerge/>
          </w:tcPr>
          <w:p w14:paraId="2A585974" w14:textId="77777777" w:rsidR="00F85C60" w:rsidRPr="005B559D" w:rsidRDefault="00F85C60" w:rsidP="00AD5821">
            <w:pPr>
              <w:jc w:val="center"/>
              <w:rPr>
                <w:rFonts w:ascii="Times New Roman" w:eastAsia="Calibri" w:hAnsi="Times New Roman" w:cs="Times New Roman"/>
                <w:b/>
                <w:sz w:val="24"/>
                <w:szCs w:val="24"/>
              </w:rPr>
            </w:pPr>
          </w:p>
        </w:tc>
      </w:tr>
      <w:tr w:rsidR="00F85C60" w:rsidRPr="005B559D" w14:paraId="1A973CDD" w14:textId="77777777" w:rsidTr="00AD5821">
        <w:trPr>
          <w:trHeight w:val="20"/>
        </w:trPr>
        <w:tc>
          <w:tcPr>
            <w:tcW w:w="753" w:type="pct"/>
            <w:vMerge w:val="restart"/>
          </w:tcPr>
          <w:p w14:paraId="4CCCFADD"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 xml:space="preserve">Тема 2.3. </w:t>
            </w:r>
            <w:r w:rsidRPr="005B559D">
              <w:rPr>
                <w:rFonts w:ascii="Times New Roman" w:eastAsia="Calibri" w:hAnsi="Times New Roman" w:cs="Times New Roman"/>
                <w:bCs/>
                <w:sz w:val="24"/>
                <w:szCs w:val="24"/>
              </w:rPr>
              <w:t xml:space="preserve"> Переменный бег.</w:t>
            </w:r>
          </w:p>
        </w:tc>
        <w:tc>
          <w:tcPr>
            <w:tcW w:w="2932" w:type="pct"/>
          </w:tcPr>
          <w:p w14:paraId="6EC0C3AE" w14:textId="77777777" w:rsidR="00F85C60" w:rsidRPr="005B559D" w:rsidRDefault="00F85C60" w:rsidP="00AD5821">
            <w:pPr>
              <w:rPr>
                <w:rFonts w:ascii="Times New Roman" w:eastAsia="Calibri" w:hAnsi="Times New Roman" w:cs="Times New Roman"/>
                <w:b/>
                <w:bCs/>
                <w:i/>
                <w:sz w:val="24"/>
                <w:szCs w:val="24"/>
              </w:rPr>
            </w:pPr>
            <w:r w:rsidRPr="005B559D">
              <w:rPr>
                <w:rFonts w:ascii="Times New Roman" w:eastAsia="Calibri" w:hAnsi="Times New Roman" w:cs="Times New Roman"/>
                <w:b/>
                <w:bCs/>
                <w:sz w:val="24"/>
                <w:szCs w:val="24"/>
              </w:rPr>
              <w:t>Содержание учебного материала</w:t>
            </w:r>
          </w:p>
        </w:tc>
        <w:tc>
          <w:tcPr>
            <w:tcW w:w="626" w:type="pct"/>
            <w:vAlign w:val="center"/>
          </w:tcPr>
          <w:p w14:paraId="741FCA6A" w14:textId="77777777" w:rsidR="00F85C60" w:rsidRPr="005B559D" w:rsidRDefault="00F85C60" w:rsidP="00AD5821">
            <w:pPr>
              <w:suppressAutoHyphens/>
              <w:jc w:val="center"/>
              <w:rPr>
                <w:rFonts w:ascii="Times New Roman" w:eastAsia="Calibri" w:hAnsi="Times New Roman" w:cs="Times New Roman"/>
                <w:b/>
                <w:i/>
                <w:iCs/>
                <w:sz w:val="24"/>
                <w:szCs w:val="24"/>
              </w:rPr>
            </w:pPr>
            <w:r w:rsidRPr="005B559D">
              <w:rPr>
                <w:rFonts w:ascii="Times New Roman" w:eastAsia="Calibri" w:hAnsi="Times New Roman" w:cs="Times New Roman"/>
                <w:b/>
                <w:iCs/>
                <w:sz w:val="24"/>
                <w:szCs w:val="24"/>
              </w:rPr>
              <w:t>6</w:t>
            </w:r>
          </w:p>
        </w:tc>
        <w:tc>
          <w:tcPr>
            <w:tcW w:w="689" w:type="pct"/>
            <w:vMerge w:val="restart"/>
          </w:tcPr>
          <w:p w14:paraId="02A54D68" w14:textId="77777777" w:rsidR="00F85C60" w:rsidRPr="005B559D" w:rsidRDefault="00F85C60" w:rsidP="00AD5821">
            <w:pPr>
              <w:rPr>
                <w:rFonts w:ascii="Times New Roman" w:eastAsia="Calibri" w:hAnsi="Times New Roman" w:cs="Times New Roman"/>
                <w:sz w:val="24"/>
                <w:szCs w:val="24"/>
              </w:rPr>
            </w:pPr>
            <w:r w:rsidRPr="005B559D">
              <w:rPr>
                <w:rFonts w:ascii="Times New Roman" w:eastAsia="Calibri" w:hAnsi="Times New Roman" w:cs="Times New Roman"/>
                <w:sz w:val="24"/>
                <w:szCs w:val="24"/>
              </w:rPr>
              <w:t>ОК 4, ОК 5, ОК 8</w:t>
            </w:r>
          </w:p>
        </w:tc>
      </w:tr>
      <w:tr w:rsidR="00F85C60" w:rsidRPr="005B559D" w14:paraId="72AA2117" w14:textId="77777777" w:rsidTr="00AD5821">
        <w:trPr>
          <w:trHeight w:val="20"/>
        </w:trPr>
        <w:tc>
          <w:tcPr>
            <w:tcW w:w="753" w:type="pct"/>
            <w:vMerge/>
          </w:tcPr>
          <w:p w14:paraId="3706B8F7"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17F29B92" w14:textId="77777777" w:rsidR="00F85C60" w:rsidRPr="005B559D" w:rsidRDefault="00F85C60" w:rsidP="00AD5821">
            <w:pPr>
              <w:contextualSpacing/>
              <w:jc w:val="both"/>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14:paraId="51470096" w14:textId="77777777" w:rsidR="00F85C60" w:rsidRPr="005B559D" w:rsidRDefault="00F85C60" w:rsidP="00AD5821">
            <w:pPr>
              <w:suppressAutoHyphens/>
              <w:jc w:val="center"/>
              <w:rPr>
                <w:rFonts w:ascii="Times New Roman" w:eastAsia="Calibri" w:hAnsi="Times New Roman" w:cs="Times New Roman"/>
                <w:b/>
                <w:iCs/>
                <w:sz w:val="24"/>
                <w:szCs w:val="24"/>
              </w:rPr>
            </w:pPr>
            <w:r w:rsidRPr="005B559D">
              <w:rPr>
                <w:rFonts w:ascii="Times New Roman" w:eastAsia="Calibri" w:hAnsi="Times New Roman" w:cs="Times New Roman"/>
                <w:b/>
                <w:iCs/>
                <w:sz w:val="24"/>
                <w:szCs w:val="24"/>
              </w:rPr>
              <w:t>6</w:t>
            </w:r>
          </w:p>
        </w:tc>
        <w:tc>
          <w:tcPr>
            <w:tcW w:w="689" w:type="pct"/>
            <w:vMerge/>
          </w:tcPr>
          <w:p w14:paraId="2BEE5E73" w14:textId="77777777" w:rsidR="00F85C60" w:rsidRPr="005B559D" w:rsidRDefault="00F85C60" w:rsidP="00AD5821">
            <w:pPr>
              <w:rPr>
                <w:rFonts w:ascii="Times New Roman" w:eastAsia="Calibri" w:hAnsi="Times New Roman" w:cs="Times New Roman"/>
                <w:sz w:val="24"/>
                <w:szCs w:val="24"/>
              </w:rPr>
            </w:pPr>
          </w:p>
        </w:tc>
      </w:tr>
      <w:tr w:rsidR="00F85C60" w:rsidRPr="005B559D" w14:paraId="1CFC8088" w14:textId="77777777" w:rsidTr="00AD5821">
        <w:trPr>
          <w:trHeight w:val="20"/>
        </w:trPr>
        <w:tc>
          <w:tcPr>
            <w:tcW w:w="753" w:type="pct"/>
            <w:vMerge/>
          </w:tcPr>
          <w:p w14:paraId="03C45BDB" w14:textId="77777777" w:rsidR="00F85C60" w:rsidRPr="005B559D" w:rsidRDefault="00F85C60" w:rsidP="00AD5821">
            <w:pPr>
              <w:rPr>
                <w:rFonts w:ascii="Times New Roman" w:eastAsia="Calibri" w:hAnsi="Times New Roman" w:cs="Times New Roman"/>
                <w:b/>
                <w:bCs/>
                <w:i/>
                <w:sz w:val="24"/>
                <w:szCs w:val="24"/>
              </w:rPr>
            </w:pPr>
          </w:p>
        </w:tc>
        <w:tc>
          <w:tcPr>
            <w:tcW w:w="2932" w:type="pct"/>
          </w:tcPr>
          <w:p w14:paraId="1F0494A3" w14:textId="77777777" w:rsidR="00F85C60" w:rsidRPr="005B559D" w:rsidRDefault="00F85C60" w:rsidP="00AD5821">
            <w:pPr>
              <w:rPr>
                <w:rFonts w:ascii="Times New Roman" w:eastAsia="Calibri" w:hAnsi="Times New Roman" w:cs="Times New Roman"/>
                <w:sz w:val="24"/>
                <w:szCs w:val="24"/>
              </w:rPr>
            </w:pPr>
            <w:r w:rsidRPr="005B559D">
              <w:rPr>
                <w:rFonts w:ascii="Times New Roman" w:eastAsia="Calibri" w:hAnsi="Times New Roman" w:cs="Times New Roman"/>
                <w:b/>
                <w:sz w:val="24"/>
                <w:szCs w:val="24"/>
              </w:rPr>
              <w:t>1.</w:t>
            </w:r>
            <w:r w:rsidRPr="005B559D">
              <w:rPr>
                <w:rFonts w:ascii="Times New Roman" w:eastAsia="Calibri" w:hAnsi="Times New Roman" w:cs="Times New Roman"/>
                <w:sz w:val="24"/>
                <w:szCs w:val="24"/>
              </w:rPr>
              <w:t xml:space="preserve"> </w:t>
            </w:r>
            <w:r w:rsidRPr="005B559D">
              <w:rPr>
                <w:rFonts w:ascii="Times New Roman" w:eastAsia="Calibri" w:hAnsi="Times New Roman" w:cs="Times New Roman"/>
                <w:b/>
                <w:sz w:val="24"/>
                <w:szCs w:val="24"/>
              </w:rPr>
              <w:t>Практическое занятие №4.</w:t>
            </w:r>
            <w:r w:rsidRPr="005B559D">
              <w:rPr>
                <w:rFonts w:ascii="Times New Roman" w:eastAsia="Calibri" w:hAnsi="Times New Roman" w:cs="Times New Roman"/>
                <w:sz w:val="24"/>
                <w:szCs w:val="24"/>
              </w:rPr>
              <w:t xml:space="preserve">  Выполнение скоростных упражнений:</w:t>
            </w:r>
          </w:p>
          <w:p w14:paraId="0DC6EDE9" w14:textId="77777777" w:rsidR="00F85C60" w:rsidRPr="005B559D" w:rsidRDefault="00F85C60" w:rsidP="00AD5821">
            <w:pPr>
              <w:rPr>
                <w:rFonts w:ascii="Times New Roman" w:eastAsia="Calibri" w:hAnsi="Times New Roman" w:cs="Times New Roman"/>
                <w:sz w:val="24"/>
                <w:szCs w:val="24"/>
              </w:rPr>
            </w:pPr>
            <w:r w:rsidRPr="005B559D">
              <w:rPr>
                <w:rFonts w:ascii="Times New Roman" w:eastAsia="Calibri" w:hAnsi="Times New Roman" w:cs="Times New Roman"/>
                <w:sz w:val="24"/>
                <w:szCs w:val="24"/>
              </w:rPr>
              <w:t>-повторные ускорения с ходу на различных отрезках (60-150м)</w:t>
            </w:r>
          </w:p>
          <w:p w14:paraId="23A1BC11" w14:textId="77777777" w:rsidR="00F85C60" w:rsidRPr="005B559D" w:rsidRDefault="00F85C60" w:rsidP="00AD5821">
            <w:pPr>
              <w:rPr>
                <w:rFonts w:ascii="Times New Roman" w:eastAsia="Calibri" w:hAnsi="Times New Roman" w:cs="Times New Roman"/>
                <w:sz w:val="24"/>
                <w:szCs w:val="24"/>
              </w:rPr>
            </w:pPr>
            <w:r w:rsidRPr="005B559D">
              <w:rPr>
                <w:rFonts w:ascii="Times New Roman" w:eastAsia="Calibri" w:hAnsi="Times New Roman" w:cs="Times New Roman"/>
                <w:sz w:val="24"/>
                <w:szCs w:val="24"/>
              </w:rPr>
              <w:t>-бег с низкого старта на прямой и по повороту на 60-80м</w:t>
            </w:r>
          </w:p>
          <w:p w14:paraId="0EB8A967" w14:textId="77777777" w:rsidR="00F85C60" w:rsidRPr="005B559D" w:rsidRDefault="00F85C60" w:rsidP="00AD5821">
            <w:pPr>
              <w:rPr>
                <w:rFonts w:ascii="Times New Roman" w:eastAsia="Calibri" w:hAnsi="Times New Roman" w:cs="Times New Roman"/>
                <w:sz w:val="24"/>
                <w:szCs w:val="24"/>
              </w:rPr>
            </w:pPr>
            <w:r w:rsidRPr="005B559D">
              <w:rPr>
                <w:rFonts w:ascii="Times New Roman" w:eastAsia="Calibri" w:hAnsi="Times New Roman" w:cs="Times New Roman"/>
                <w:sz w:val="24"/>
                <w:szCs w:val="24"/>
              </w:rPr>
              <w:t>-бег с низкого старта с фиксацией времени на дистанциях 10,100,200,300,400м</w:t>
            </w:r>
          </w:p>
          <w:p w14:paraId="5D4783FF" w14:textId="77777777" w:rsidR="00F85C60" w:rsidRPr="005B559D" w:rsidRDefault="00F85C60" w:rsidP="00AD5821">
            <w:pPr>
              <w:rPr>
                <w:rFonts w:ascii="Times New Roman" w:eastAsia="Calibri" w:hAnsi="Times New Roman" w:cs="Times New Roman"/>
                <w:sz w:val="24"/>
                <w:szCs w:val="24"/>
              </w:rPr>
            </w:pPr>
            <w:r w:rsidRPr="005B559D">
              <w:rPr>
                <w:rFonts w:ascii="Times New Roman" w:eastAsia="Calibri" w:hAnsi="Times New Roman" w:cs="Times New Roman"/>
                <w:sz w:val="24"/>
                <w:szCs w:val="24"/>
              </w:rPr>
              <w:t xml:space="preserve">-специальные упражнения спринтеров. </w:t>
            </w:r>
          </w:p>
        </w:tc>
        <w:tc>
          <w:tcPr>
            <w:tcW w:w="626" w:type="pct"/>
            <w:vAlign w:val="center"/>
          </w:tcPr>
          <w:p w14:paraId="1B9FB497" w14:textId="77777777" w:rsidR="00F85C60" w:rsidRPr="005B559D" w:rsidRDefault="00F85C60" w:rsidP="00AD5821">
            <w:pPr>
              <w:suppressAutoHyphens/>
              <w:jc w:val="center"/>
              <w:rPr>
                <w:rFonts w:ascii="Times New Roman" w:eastAsia="Calibri" w:hAnsi="Times New Roman" w:cs="Times New Roman"/>
                <w:iCs/>
                <w:sz w:val="24"/>
                <w:szCs w:val="24"/>
              </w:rPr>
            </w:pPr>
            <w:r w:rsidRPr="005B559D">
              <w:rPr>
                <w:rFonts w:ascii="Times New Roman" w:eastAsia="Calibri" w:hAnsi="Times New Roman" w:cs="Times New Roman"/>
                <w:iCs/>
                <w:sz w:val="24"/>
                <w:szCs w:val="24"/>
              </w:rPr>
              <w:t>6</w:t>
            </w:r>
          </w:p>
        </w:tc>
        <w:tc>
          <w:tcPr>
            <w:tcW w:w="689" w:type="pct"/>
            <w:vMerge/>
          </w:tcPr>
          <w:p w14:paraId="58DFCE5C" w14:textId="77777777" w:rsidR="00F85C60" w:rsidRPr="005B559D" w:rsidRDefault="00F85C60" w:rsidP="00AD5821">
            <w:pPr>
              <w:jc w:val="center"/>
              <w:rPr>
                <w:rFonts w:ascii="Times New Roman" w:eastAsia="Calibri" w:hAnsi="Times New Roman" w:cs="Times New Roman"/>
                <w:b/>
                <w:bCs/>
                <w:i/>
                <w:sz w:val="24"/>
                <w:szCs w:val="24"/>
              </w:rPr>
            </w:pPr>
          </w:p>
        </w:tc>
      </w:tr>
      <w:tr w:rsidR="00F85C60" w:rsidRPr="005B559D" w14:paraId="796EC5F4" w14:textId="77777777" w:rsidTr="00AD5821">
        <w:trPr>
          <w:trHeight w:val="20"/>
        </w:trPr>
        <w:tc>
          <w:tcPr>
            <w:tcW w:w="753" w:type="pct"/>
            <w:vMerge/>
          </w:tcPr>
          <w:p w14:paraId="1DDBA478"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0E4158E1"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Самостоятельная работа обучающихся</w:t>
            </w:r>
          </w:p>
        </w:tc>
        <w:tc>
          <w:tcPr>
            <w:tcW w:w="626" w:type="pct"/>
            <w:vAlign w:val="center"/>
          </w:tcPr>
          <w:p w14:paraId="7BFB5593" w14:textId="77777777" w:rsidR="00F85C60" w:rsidRPr="005B559D" w:rsidRDefault="00F85C60" w:rsidP="00AD5821">
            <w:pPr>
              <w:suppressAutoHyphens/>
              <w:jc w:val="center"/>
              <w:rPr>
                <w:rFonts w:ascii="Times New Roman" w:eastAsia="Calibri" w:hAnsi="Times New Roman" w:cs="Times New Roman"/>
                <w:b/>
                <w:bCs/>
                <w:i/>
                <w:iCs/>
                <w:sz w:val="24"/>
                <w:szCs w:val="24"/>
              </w:rPr>
            </w:pPr>
            <w:r w:rsidRPr="005B559D">
              <w:rPr>
                <w:rFonts w:ascii="Times New Roman" w:eastAsia="Calibri" w:hAnsi="Times New Roman" w:cs="Times New Roman"/>
                <w:b/>
                <w:bCs/>
                <w:i/>
                <w:iCs/>
                <w:sz w:val="24"/>
                <w:szCs w:val="24"/>
              </w:rPr>
              <w:t>-</w:t>
            </w:r>
          </w:p>
        </w:tc>
        <w:tc>
          <w:tcPr>
            <w:tcW w:w="689" w:type="pct"/>
            <w:vMerge/>
          </w:tcPr>
          <w:p w14:paraId="740EDE30" w14:textId="77777777" w:rsidR="00F85C60" w:rsidRPr="005B559D" w:rsidRDefault="00F85C60" w:rsidP="00AD5821">
            <w:pPr>
              <w:jc w:val="center"/>
              <w:rPr>
                <w:rFonts w:ascii="Times New Roman" w:eastAsia="Calibri" w:hAnsi="Times New Roman" w:cs="Times New Roman"/>
                <w:b/>
                <w:sz w:val="24"/>
                <w:szCs w:val="24"/>
              </w:rPr>
            </w:pPr>
          </w:p>
        </w:tc>
      </w:tr>
      <w:tr w:rsidR="00F85C60" w:rsidRPr="005B559D" w14:paraId="038220DF" w14:textId="77777777" w:rsidTr="00AD5821">
        <w:trPr>
          <w:trHeight w:val="20"/>
        </w:trPr>
        <w:tc>
          <w:tcPr>
            <w:tcW w:w="753" w:type="pct"/>
            <w:vMerge w:val="restart"/>
          </w:tcPr>
          <w:p w14:paraId="29AD1ED9" w14:textId="77777777" w:rsidR="00F85C60" w:rsidRPr="005B559D" w:rsidRDefault="00F85C60" w:rsidP="00AD5821">
            <w:pPr>
              <w:numPr>
                <w:ilvl w:val="12"/>
                <w:numId w:val="0"/>
              </w:numPr>
              <w:rPr>
                <w:rFonts w:ascii="Times New Roman" w:eastAsia="Calibri" w:hAnsi="Times New Roman" w:cs="Times New Roman"/>
                <w:bCs/>
                <w:spacing w:val="-1"/>
                <w:sz w:val="24"/>
                <w:szCs w:val="24"/>
              </w:rPr>
            </w:pPr>
            <w:r w:rsidRPr="005B559D">
              <w:rPr>
                <w:rFonts w:ascii="Times New Roman" w:eastAsia="Calibri" w:hAnsi="Times New Roman" w:cs="Times New Roman"/>
                <w:b/>
                <w:bCs/>
                <w:sz w:val="24"/>
                <w:szCs w:val="24"/>
              </w:rPr>
              <w:t xml:space="preserve">Тема 2.4. </w:t>
            </w:r>
            <w:r w:rsidRPr="005B559D">
              <w:rPr>
                <w:rFonts w:ascii="Times New Roman" w:eastAsia="Calibri" w:hAnsi="Times New Roman" w:cs="Times New Roman"/>
                <w:bCs/>
                <w:sz w:val="24"/>
                <w:szCs w:val="24"/>
              </w:rPr>
              <w:t xml:space="preserve"> </w:t>
            </w:r>
            <w:r w:rsidRPr="005B559D">
              <w:rPr>
                <w:rFonts w:ascii="Times New Roman" w:eastAsia="Calibri" w:hAnsi="Times New Roman" w:cs="Times New Roman"/>
                <w:bCs/>
                <w:spacing w:val="-1"/>
                <w:sz w:val="24"/>
                <w:szCs w:val="24"/>
              </w:rPr>
              <w:t xml:space="preserve"> Эстафетный бег 4х100.</w:t>
            </w:r>
          </w:p>
          <w:p w14:paraId="71853263"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Cs/>
                <w:spacing w:val="-1"/>
                <w:sz w:val="24"/>
                <w:szCs w:val="24"/>
              </w:rPr>
              <w:t>Челночный бег.</w:t>
            </w:r>
          </w:p>
        </w:tc>
        <w:tc>
          <w:tcPr>
            <w:tcW w:w="2932" w:type="pct"/>
          </w:tcPr>
          <w:p w14:paraId="1DEAEBB7" w14:textId="77777777" w:rsidR="00F85C60" w:rsidRPr="005B559D" w:rsidRDefault="00F85C60" w:rsidP="00AD5821">
            <w:pPr>
              <w:rPr>
                <w:rFonts w:ascii="Times New Roman" w:eastAsia="Calibri" w:hAnsi="Times New Roman" w:cs="Times New Roman"/>
                <w:b/>
                <w:bCs/>
                <w:i/>
                <w:sz w:val="24"/>
                <w:szCs w:val="24"/>
              </w:rPr>
            </w:pPr>
            <w:r w:rsidRPr="005B559D">
              <w:rPr>
                <w:rFonts w:ascii="Times New Roman" w:eastAsia="Calibri" w:hAnsi="Times New Roman" w:cs="Times New Roman"/>
                <w:b/>
                <w:bCs/>
                <w:sz w:val="24"/>
                <w:szCs w:val="24"/>
              </w:rPr>
              <w:t>Содержание учебного материала</w:t>
            </w:r>
          </w:p>
        </w:tc>
        <w:tc>
          <w:tcPr>
            <w:tcW w:w="626" w:type="pct"/>
            <w:vAlign w:val="center"/>
          </w:tcPr>
          <w:p w14:paraId="586186BF" w14:textId="77777777" w:rsidR="00F85C60" w:rsidRPr="005B559D" w:rsidRDefault="00F85C60" w:rsidP="00AD5821">
            <w:pPr>
              <w:suppressAutoHyphens/>
              <w:jc w:val="center"/>
              <w:rPr>
                <w:rFonts w:ascii="Times New Roman" w:eastAsia="Calibri" w:hAnsi="Times New Roman" w:cs="Times New Roman"/>
                <w:b/>
                <w:i/>
                <w:iCs/>
                <w:sz w:val="24"/>
                <w:szCs w:val="24"/>
              </w:rPr>
            </w:pPr>
            <w:r w:rsidRPr="005B559D">
              <w:rPr>
                <w:rFonts w:ascii="Times New Roman" w:eastAsia="Calibri" w:hAnsi="Times New Roman" w:cs="Times New Roman"/>
                <w:b/>
                <w:iCs/>
                <w:sz w:val="24"/>
                <w:szCs w:val="24"/>
              </w:rPr>
              <w:t>6</w:t>
            </w:r>
          </w:p>
        </w:tc>
        <w:tc>
          <w:tcPr>
            <w:tcW w:w="689" w:type="pct"/>
            <w:vMerge w:val="restart"/>
          </w:tcPr>
          <w:p w14:paraId="307B413A" w14:textId="77777777" w:rsidR="00F85C60" w:rsidRPr="005B559D" w:rsidRDefault="00F85C60" w:rsidP="00AD5821">
            <w:pPr>
              <w:rPr>
                <w:rFonts w:ascii="Times New Roman" w:eastAsia="Calibri" w:hAnsi="Times New Roman" w:cs="Times New Roman"/>
                <w:sz w:val="24"/>
                <w:szCs w:val="24"/>
              </w:rPr>
            </w:pPr>
            <w:r w:rsidRPr="005B559D">
              <w:rPr>
                <w:rFonts w:ascii="Times New Roman" w:eastAsia="Calibri" w:hAnsi="Times New Roman" w:cs="Times New Roman"/>
                <w:sz w:val="24"/>
                <w:szCs w:val="24"/>
              </w:rPr>
              <w:t>ОК 4, ОК 5, ОК 8</w:t>
            </w:r>
          </w:p>
        </w:tc>
      </w:tr>
      <w:tr w:rsidR="00F85C60" w:rsidRPr="005B559D" w14:paraId="65FB7281" w14:textId="77777777" w:rsidTr="00AD5821">
        <w:trPr>
          <w:trHeight w:val="20"/>
        </w:trPr>
        <w:tc>
          <w:tcPr>
            <w:tcW w:w="753" w:type="pct"/>
            <w:vMerge/>
          </w:tcPr>
          <w:p w14:paraId="3233B379" w14:textId="77777777" w:rsidR="00F85C60" w:rsidRPr="005B559D" w:rsidRDefault="00F85C60" w:rsidP="00AD5821">
            <w:pPr>
              <w:numPr>
                <w:ilvl w:val="12"/>
                <w:numId w:val="0"/>
              </w:numPr>
              <w:rPr>
                <w:rFonts w:ascii="Times New Roman" w:eastAsia="Calibri" w:hAnsi="Times New Roman" w:cs="Times New Roman"/>
                <w:b/>
                <w:bCs/>
                <w:sz w:val="24"/>
                <w:szCs w:val="24"/>
              </w:rPr>
            </w:pPr>
          </w:p>
        </w:tc>
        <w:tc>
          <w:tcPr>
            <w:tcW w:w="2932" w:type="pct"/>
          </w:tcPr>
          <w:p w14:paraId="04790619" w14:textId="77777777" w:rsidR="00F85C60" w:rsidRPr="005B559D" w:rsidRDefault="00F85C60" w:rsidP="00AD5821">
            <w:pPr>
              <w:contextualSpacing/>
              <w:jc w:val="both"/>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14:paraId="31EB9818" w14:textId="77777777" w:rsidR="00F85C60" w:rsidRPr="005B559D" w:rsidRDefault="00F85C60" w:rsidP="00AD5821">
            <w:pPr>
              <w:suppressAutoHyphens/>
              <w:jc w:val="center"/>
              <w:rPr>
                <w:rFonts w:ascii="Times New Roman" w:eastAsia="Calibri" w:hAnsi="Times New Roman" w:cs="Times New Roman"/>
                <w:b/>
                <w:iCs/>
                <w:sz w:val="24"/>
                <w:szCs w:val="24"/>
              </w:rPr>
            </w:pPr>
            <w:r w:rsidRPr="005B559D">
              <w:rPr>
                <w:rFonts w:ascii="Times New Roman" w:eastAsia="Calibri" w:hAnsi="Times New Roman" w:cs="Times New Roman"/>
                <w:b/>
                <w:iCs/>
                <w:sz w:val="24"/>
                <w:szCs w:val="24"/>
              </w:rPr>
              <w:t>6</w:t>
            </w:r>
          </w:p>
        </w:tc>
        <w:tc>
          <w:tcPr>
            <w:tcW w:w="689" w:type="pct"/>
            <w:vMerge/>
          </w:tcPr>
          <w:p w14:paraId="36368E3C" w14:textId="77777777" w:rsidR="00F85C60" w:rsidRPr="005B559D" w:rsidRDefault="00F85C60" w:rsidP="00AD5821">
            <w:pPr>
              <w:rPr>
                <w:rFonts w:ascii="Times New Roman" w:eastAsia="Calibri" w:hAnsi="Times New Roman" w:cs="Times New Roman"/>
                <w:sz w:val="24"/>
                <w:szCs w:val="24"/>
              </w:rPr>
            </w:pPr>
          </w:p>
        </w:tc>
      </w:tr>
      <w:tr w:rsidR="00F85C60" w:rsidRPr="005B559D" w14:paraId="11F1F99C" w14:textId="77777777" w:rsidTr="00AD5821">
        <w:trPr>
          <w:trHeight w:val="20"/>
        </w:trPr>
        <w:tc>
          <w:tcPr>
            <w:tcW w:w="753" w:type="pct"/>
            <w:vMerge/>
          </w:tcPr>
          <w:p w14:paraId="7A64AF7A" w14:textId="77777777" w:rsidR="00F85C60" w:rsidRPr="005B559D" w:rsidRDefault="00F85C60" w:rsidP="00AD5821">
            <w:pPr>
              <w:rPr>
                <w:rFonts w:ascii="Times New Roman" w:eastAsia="Calibri" w:hAnsi="Times New Roman" w:cs="Times New Roman"/>
                <w:b/>
                <w:bCs/>
                <w:i/>
                <w:sz w:val="24"/>
                <w:szCs w:val="24"/>
              </w:rPr>
            </w:pPr>
          </w:p>
        </w:tc>
        <w:tc>
          <w:tcPr>
            <w:tcW w:w="2932" w:type="pct"/>
          </w:tcPr>
          <w:p w14:paraId="03ACDBC0" w14:textId="77777777" w:rsidR="00F85C60" w:rsidRPr="005B559D" w:rsidRDefault="00F85C60" w:rsidP="00AD5821">
            <w:pPr>
              <w:contextualSpacing/>
              <w:jc w:val="both"/>
              <w:rPr>
                <w:rFonts w:ascii="Times New Roman" w:eastAsia="Calibri" w:hAnsi="Times New Roman" w:cs="Times New Roman"/>
                <w:b/>
                <w:bCs/>
                <w:sz w:val="24"/>
                <w:szCs w:val="24"/>
              </w:rPr>
            </w:pPr>
            <w:r w:rsidRPr="005B559D">
              <w:rPr>
                <w:rFonts w:ascii="Times New Roman" w:eastAsia="Calibri" w:hAnsi="Times New Roman" w:cs="Times New Roman"/>
                <w:b/>
                <w:sz w:val="24"/>
                <w:szCs w:val="24"/>
              </w:rPr>
              <w:t>1.</w:t>
            </w:r>
            <w:r w:rsidRPr="005B559D">
              <w:rPr>
                <w:rFonts w:ascii="Times New Roman" w:eastAsia="Calibri" w:hAnsi="Times New Roman" w:cs="Times New Roman"/>
                <w:sz w:val="24"/>
                <w:szCs w:val="24"/>
              </w:rPr>
              <w:t xml:space="preserve"> </w:t>
            </w:r>
            <w:r w:rsidRPr="005B559D">
              <w:rPr>
                <w:rFonts w:ascii="Times New Roman" w:eastAsia="Calibri" w:hAnsi="Times New Roman" w:cs="Times New Roman"/>
                <w:b/>
                <w:sz w:val="24"/>
                <w:szCs w:val="24"/>
              </w:rPr>
              <w:t>Практическое занятие №5.</w:t>
            </w:r>
            <w:r w:rsidRPr="005B559D">
              <w:rPr>
                <w:rFonts w:ascii="Times New Roman" w:eastAsia="Calibri" w:hAnsi="Times New Roman" w:cs="Times New Roman"/>
                <w:sz w:val="24"/>
                <w:szCs w:val="24"/>
              </w:rPr>
              <w:t xml:space="preserve">  Выполнение эстафетного бега 4х100, челночного бега.  Выполнение приёмов и передачи эстафетной палочки.</w:t>
            </w:r>
          </w:p>
        </w:tc>
        <w:tc>
          <w:tcPr>
            <w:tcW w:w="626" w:type="pct"/>
            <w:vAlign w:val="center"/>
          </w:tcPr>
          <w:p w14:paraId="1977151E" w14:textId="77777777" w:rsidR="00F85C60" w:rsidRPr="005B559D" w:rsidRDefault="00F85C60" w:rsidP="00AD5821">
            <w:pPr>
              <w:suppressAutoHyphens/>
              <w:jc w:val="center"/>
              <w:rPr>
                <w:rFonts w:ascii="Times New Roman" w:eastAsia="Calibri" w:hAnsi="Times New Roman" w:cs="Times New Roman"/>
                <w:iCs/>
                <w:sz w:val="24"/>
                <w:szCs w:val="24"/>
              </w:rPr>
            </w:pPr>
            <w:r w:rsidRPr="005B559D">
              <w:rPr>
                <w:rFonts w:ascii="Times New Roman" w:eastAsia="Calibri" w:hAnsi="Times New Roman" w:cs="Times New Roman"/>
                <w:iCs/>
                <w:sz w:val="24"/>
                <w:szCs w:val="24"/>
              </w:rPr>
              <w:t>6</w:t>
            </w:r>
          </w:p>
        </w:tc>
        <w:tc>
          <w:tcPr>
            <w:tcW w:w="689" w:type="pct"/>
            <w:vMerge/>
          </w:tcPr>
          <w:p w14:paraId="0871D480" w14:textId="77777777" w:rsidR="00F85C60" w:rsidRPr="005B559D" w:rsidRDefault="00F85C60" w:rsidP="00AD5821">
            <w:pPr>
              <w:jc w:val="center"/>
              <w:rPr>
                <w:rFonts w:ascii="Times New Roman" w:eastAsia="Calibri" w:hAnsi="Times New Roman" w:cs="Times New Roman"/>
                <w:b/>
                <w:bCs/>
                <w:i/>
                <w:sz w:val="24"/>
                <w:szCs w:val="24"/>
              </w:rPr>
            </w:pPr>
          </w:p>
        </w:tc>
      </w:tr>
      <w:tr w:rsidR="00F85C60" w:rsidRPr="005B559D" w14:paraId="01C5EEF1" w14:textId="77777777" w:rsidTr="00AD5821">
        <w:trPr>
          <w:trHeight w:val="20"/>
        </w:trPr>
        <w:tc>
          <w:tcPr>
            <w:tcW w:w="753" w:type="pct"/>
            <w:vMerge/>
          </w:tcPr>
          <w:p w14:paraId="0B01979D"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57220F84"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Самостоятельная работа обучающихся</w:t>
            </w:r>
          </w:p>
        </w:tc>
        <w:tc>
          <w:tcPr>
            <w:tcW w:w="626" w:type="pct"/>
            <w:vAlign w:val="center"/>
          </w:tcPr>
          <w:p w14:paraId="50BA1E9B" w14:textId="77777777" w:rsidR="00F85C60" w:rsidRPr="005B559D" w:rsidRDefault="00F85C60" w:rsidP="00AD5821">
            <w:pPr>
              <w:suppressAutoHyphens/>
              <w:jc w:val="center"/>
              <w:rPr>
                <w:rFonts w:ascii="Times New Roman" w:eastAsia="Calibri" w:hAnsi="Times New Roman" w:cs="Times New Roman"/>
                <w:b/>
                <w:bCs/>
                <w:i/>
                <w:iCs/>
                <w:sz w:val="24"/>
                <w:szCs w:val="24"/>
              </w:rPr>
            </w:pPr>
            <w:r w:rsidRPr="005B559D">
              <w:rPr>
                <w:rFonts w:ascii="Times New Roman" w:eastAsia="Calibri" w:hAnsi="Times New Roman" w:cs="Times New Roman"/>
                <w:b/>
                <w:bCs/>
                <w:i/>
                <w:iCs/>
                <w:sz w:val="24"/>
                <w:szCs w:val="24"/>
              </w:rPr>
              <w:t>-</w:t>
            </w:r>
          </w:p>
        </w:tc>
        <w:tc>
          <w:tcPr>
            <w:tcW w:w="689" w:type="pct"/>
            <w:vMerge/>
          </w:tcPr>
          <w:p w14:paraId="0F35107B" w14:textId="77777777" w:rsidR="00F85C60" w:rsidRPr="005B559D" w:rsidRDefault="00F85C60" w:rsidP="00AD5821">
            <w:pPr>
              <w:jc w:val="center"/>
              <w:rPr>
                <w:rFonts w:ascii="Times New Roman" w:eastAsia="Calibri" w:hAnsi="Times New Roman" w:cs="Times New Roman"/>
                <w:b/>
                <w:sz w:val="24"/>
                <w:szCs w:val="24"/>
              </w:rPr>
            </w:pPr>
          </w:p>
        </w:tc>
      </w:tr>
      <w:tr w:rsidR="00F85C60" w:rsidRPr="005B559D" w14:paraId="7595007E" w14:textId="77777777" w:rsidTr="00AD5821">
        <w:trPr>
          <w:trHeight w:val="20"/>
        </w:trPr>
        <w:tc>
          <w:tcPr>
            <w:tcW w:w="753" w:type="pct"/>
            <w:vMerge w:val="restart"/>
          </w:tcPr>
          <w:p w14:paraId="216C4621" w14:textId="77777777" w:rsidR="00F85C60" w:rsidRPr="005B559D" w:rsidRDefault="00F85C60" w:rsidP="00AD5821">
            <w:pPr>
              <w:numPr>
                <w:ilvl w:val="12"/>
                <w:numId w:val="0"/>
              </w:num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 xml:space="preserve">Тема 2.5. </w:t>
            </w:r>
            <w:r w:rsidRPr="005B559D">
              <w:rPr>
                <w:rFonts w:ascii="Times New Roman" w:eastAsia="Calibri" w:hAnsi="Times New Roman" w:cs="Times New Roman"/>
                <w:bCs/>
                <w:sz w:val="24"/>
                <w:szCs w:val="24"/>
              </w:rPr>
              <w:t xml:space="preserve"> </w:t>
            </w:r>
            <w:r w:rsidRPr="005B559D">
              <w:rPr>
                <w:rFonts w:ascii="Times New Roman" w:eastAsia="Calibri" w:hAnsi="Times New Roman" w:cs="Times New Roman"/>
                <w:bCs/>
                <w:spacing w:val="-1"/>
                <w:sz w:val="24"/>
                <w:szCs w:val="24"/>
              </w:rPr>
              <w:t xml:space="preserve"> Выполнение прыжковых упражнений.</w:t>
            </w:r>
          </w:p>
        </w:tc>
        <w:tc>
          <w:tcPr>
            <w:tcW w:w="2932" w:type="pct"/>
          </w:tcPr>
          <w:p w14:paraId="51CB2AC5" w14:textId="77777777" w:rsidR="00F85C60" w:rsidRPr="005B559D" w:rsidRDefault="00F85C60" w:rsidP="00AD5821">
            <w:pPr>
              <w:rPr>
                <w:rFonts w:ascii="Times New Roman" w:eastAsia="Calibri" w:hAnsi="Times New Roman" w:cs="Times New Roman"/>
                <w:b/>
                <w:bCs/>
                <w:i/>
                <w:sz w:val="24"/>
                <w:szCs w:val="24"/>
              </w:rPr>
            </w:pPr>
            <w:r w:rsidRPr="005B559D">
              <w:rPr>
                <w:rFonts w:ascii="Times New Roman" w:eastAsia="Calibri" w:hAnsi="Times New Roman" w:cs="Times New Roman"/>
                <w:b/>
                <w:bCs/>
                <w:sz w:val="24"/>
                <w:szCs w:val="24"/>
              </w:rPr>
              <w:t>Содержание учебного материала</w:t>
            </w:r>
          </w:p>
        </w:tc>
        <w:tc>
          <w:tcPr>
            <w:tcW w:w="626" w:type="pct"/>
            <w:vAlign w:val="center"/>
          </w:tcPr>
          <w:p w14:paraId="7A349CAF" w14:textId="77777777" w:rsidR="00F85C60" w:rsidRPr="005B559D" w:rsidRDefault="00F85C60" w:rsidP="00AD5821">
            <w:pPr>
              <w:suppressAutoHyphens/>
              <w:jc w:val="center"/>
              <w:rPr>
                <w:rFonts w:ascii="Times New Roman" w:eastAsia="Calibri" w:hAnsi="Times New Roman" w:cs="Times New Roman"/>
                <w:b/>
                <w:i/>
                <w:iCs/>
                <w:sz w:val="24"/>
                <w:szCs w:val="24"/>
              </w:rPr>
            </w:pPr>
            <w:r w:rsidRPr="005B559D">
              <w:rPr>
                <w:rFonts w:ascii="Times New Roman" w:eastAsia="Calibri" w:hAnsi="Times New Roman" w:cs="Times New Roman"/>
                <w:b/>
                <w:iCs/>
                <w:sz w:val="24"/>
                <w:szCs w:val="24"/>
              </w:rPr>
              <w:t>6</w:t>
            </w:r>
          </w:p>
        </w:tc>
        <w:tc>
          <w:tcPr>
            <w:tcW w:w="689" w:type="pct"/>
            <w:vMerge w:val="restart"/>
          </w:tcPr>
          <w:p w14:paraId="4F6BCC9A" w14:textId="77777777" w:rsidR="00F85C60" w:rsidRPr="005B559D" w:rsidRDefault="00F85C60" w:rsidP="00AD5821">
            <w:pPr>
              <w:rPr>
                <w:rFonts w:ascii="Times New Roman" w:eastAsia="Calibri" w:hAnsi="Times New Roman" w:cs="Times New Roman"/>
                <w:sz w:val="24"/>
                <w:szCs w:val="24"/>
              </w:rPr>
            </w:pPr>
            <w:r w:rsidRPr="005B559D">
              <w:rPr>
                <w:rFonts w:ascii="Times New Roman" w:eastAsia="Calibri" w:hAnsi="Times New Roman" w:cs="Times New Roman"/>
                <w:sz w:val="24"/>
                <w:szCs w:val="24"/>
              </w:rPr>
              <w:t>ОК 4, ОК 5, ОК 8</w:t>
            </w:r>
          </w:p>
        </w:tc>
      </w:tr>
      <w:tr w:rsidR="00F85C60" w:rsidRPr="005B559D" w14:paraId="3E7D21EE" w14:textId="77777777" w:rsidTr="00AD5821">
        <w:trPr>
          <w:trHeight w:val="20"/>
        </w:trPr>
        <w:tc>
          <w:tcPr>
            <w:tcW w:w="753" w:type="pct"/>
            <w:vMerge/>
          </w:tcPr>
          <w:p w14:paraId="7040C5BA" w14:textId="77777777" w:rsidR="00F85C60" w:rsidRPr="005B559D" w:rsidRDefault="00F85C60" w:rsidP="00AD5821">
            <w:pPr>
              <w:numPr>
                <w:ilvl w:val="12"/>
                <w:numId w:val="0"/>
              </w:numPr>
              <w:rPr>
                <w:rFonts w:ascii="Times New Roman" w:eastAsia="Calibri" w:hAnsi="Times New Roman" w:cs="Times New Roman"/>
                <w:b/>
                <w:bCs/>
                <w:sz w:val="24"/>
                <w:szCs w:val="24"/>
              </w:rPr>
            </w:pPr>
          </w:p>
        </w:tc>
        <w:tc>
          <w:tcPr>
            <w:tcW w:w="2932" w:type="pct"/>
          </w:tcPr>
          <w:p w14:paraId="7FEE5665" w14:textId="77777777" w:rsidR="00F85C60" w:rsidRPr="005B559D" w:rsidRDefault="00F85C60" w:rsidP="00AD5821">
            <w:pPr>
              <w:contextualSpacing/>
              <w:jc w:val="both"/>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14:paraId="75755B32" w14:textId="77777777" w:rsidR="00F85C60" w:rsidRPr="005B559D" w:rsidRDefault="00F85C60" w:rsidP="00AD5821">
            <w:pPr>
              <w:suppressAutoHyphens/>
              <w:jc w:val="center"/>
              <w:rPr>
                <w:rFonts w:ascii="Times New Roman" w:eastAsia="Calibri" w:hAnsi="Times New Roman" w:cs="Times New Roman"/>
                <w:b/>
                <w:iCs/>
                <w:sz w:val="24"/>
                <w:szCs w:val="24"/>
              </w:rPr>
            </w:pPr>
            <w:r w:rsidRPr="005B559D">
              <w:rPr>
                <w:rFonts w:ascii="Times New Roman" w:eastAsia="Calibri" w:hAnsi="Times New Roman" w:cs="Times New Roman"/>
                <w:b/>
                <w:iCs/>
                <w:sz w:val="24"/>
                <w:szCs w:val="24"/>
              </w:rPr>
              <w:t>6</w:t>
            </w:r>
          </w:p>
        </w:tc>
        <w:tc>
          <w:tcPr>
            <w:tcW w:w="689" w:type="pct"/>
            <w:vMerge/>
          </w:tcPr>
          <w:p w14:paraId="32388CC5" w14:textId="77777777" w:rsidR="00F85C60" w:rsidRPr="005B559D" w:rsidRDefault="00F85C60" w:rsidP="00AD5821">
            <w:pPr>
              <w:rPr>
                <w:rFonts w:ascii="Times New Roman" w:eastAsia="Calibri" w:hAnsi="Times New Roman" w:cs="Times New Roman"/>
                <w:sz w:val="24"/>
                <w:szCs w:val="24"/>
              </w:rPr>
            </w:pPr>
          </w:p>
        </w:tc>
      </w:tr>
      <w:tr w:rsidR="00F85C60" w:rsidRPr="005B559D" w14:paraId="4FCB7818" w14:textId="77777777" w:rsidTr="00AD5821">
        <w:trPr>
          <w:trHeight w:val="20"/>
        </w:trPr>
        <w:tc>
          <w:tcPr>
            <w:tcW w:w="753" w:type="pct"/>
            <w:vMerge/>
          </w:tcPr>
          <w:p w14:paraId="618B826C" w14:textId="77777777" w:rsidR="00F85C60" w:rsidRPr="005B559D" w:rsidRDefault="00F85C60" w:rsidP="00AD5821">
            <w:pPr>
              <w:rPr>
                <w:rFonts w:ascii="Times New Roman" w:eastAsia="Calibri" w:hAnsi="Times New Roman" w:cs="Times New Roman"/>
                <w:b/>
                <w:bCs/>
                <w:i/>
                <w:sz w:val="24"/>
                <w:szCs w:val="24"/>
              </w:rPr>
            </w:pPr>
          </w:p>
        </w:tc>
        <w:tc>
          <w:tcPr>
            <w:tcW w:w="2932" w:type="pct"/>
          </w:tcPr>
          <w:p w14:paraId="401756B4" w14:textId="77777777" w:rsidR="00F85C60" w:rsidRPr="005B559D" w:rsidRDefault="00F85C60" w:rsidP="00AD5821">
            <w:pPr>
              <w:contextualSpacing/>
              <w:jc w:val="both"/>
              <w:rPr>
                <w:rFonts w:ascii="Times New Roman" w:eastAsia="Calibri" w:hAnsi="Times New Roman" w:cs="Times New Roman"/>
                <w:b/>
                <w:bCs/>
                <w:sz w:val="24"/>
                <w:szCs w:val="24"/>
              </w:rPr>
            </w:pPr>
            <w:r w:rsidRPr="005B559D">
              <w:rPr>
                <w:rFonts w:ascii="Times New Roman" w:eastAsia="Calibri" w:hAnsi="Times New Roman" w:cs="Times New Roman"/>
                <w:b/>
                <w:sz w:val="24"/>
                <w:szCs w:val="24"/>
              </w:rPr>
              <w:t>1.</w:t>
            </w:r>
            <w:r w:rsidRPr="005B559D">
              <w:rPr>
                <w:rFonts w:ascii="Times New Roman" w:eastAsia="Calibri" w:hAnsi="Times New Roman" w:cs="Times New Roman"/>
                <w:sz w:val="24"/>
                <w:szCs w:val="24"/>
              </w:rPr>
              <w:t xml:space="preserve"> </w:t>
            </w:r>
            <w:r w:rsidRPr="005B559D">
              <w:rPr>
                <w:rFonts w:ascii="Times New Roman" w:eastAsia="Calibri" w:hAnsi="Times New Roman" w:cs="Times New Roman"/>
                <w:b/>
                <w:sz w:val="24"/>
                <w:szCs w:val="24"/>
              </w:rPr>
              <w:t>Практическое занятие №6.</w:t>
            </w:r>
            <w:r w:rsidRPr="005B559D">
              <w:rPr>
                <w:rFonts w:ascii="Times New Roman" w:eastAsia="Calibri" w:hAnsi="Times New Roman" w:cs="Times New Roman"/>
                <w:sz w:val="24"/>
                <w:szCs w:val="24"/>
              </w:rPr>
              <w:t xml:space="preserve"> Выполнение </w:t>
            </w:r>
            <w:r w:rsidRPr="005B559D">
              <w:rPr>
                <w:rFonts w:ascii="Times New Roman" w:eastAsia="Calibri" w:hAnsi="Times New Roman" w:cs="Times New Roman"/>
                <w:bCs/>
                <w:spacing w:val="-1"/>
                <w:sz w:val="24"/>
                <w:szCs w:val="24"/>
              </w:rPr>
              <w:t>прыжка в длину с места, с разбега, выполнение упражнений.</w:t>
            </w:r>
          </w:p>
        </w:tc>
        <w:tc>
          <w:tcPr>
            <w:tcW w:w="626" w:type="pct"/>
            <w:vAlign w:val="center"/>
          </w:tcPr>
          <w:p w14:paraId="5A661FB1" w14:textId="77777777" w:rsidR="00F85C60" w:rsidRPr="005B559D" w:rsidRDefault="00F85C60" w:rsidP="00AD5821">
            <w:pPr>
              <w:suppressAutoHyphens/>
              <w:jc w:val="center"/>
              <w:rPr>
                <w:rFonts w:ascii="Times New Roman" w:eastAsia="Calibri" w:hAnsi="Times New Roman" w:cs="Times New Roman"/>
                <w:iCs/>
                <w:sz w:val="24"/>
                <w:szCs w:val="24"/>
              </w:rPr>
            </w:pPr>
            <w:r w:rsidRPr="005B559D">
              <w:rPr>
                <w:rFonts w:ascii="Times New Roman" w:eastAsia="Calibri" w:hAnsi="Times New Roman" w:cs="Times New Roman"/>
                <w:iCs/>
                <w:sz w:val="24"/>
                <w:szCs w:val="24"/>
              </w:rPr>
              <w:t>6</w:t>
            </w:r>
          </w:p>
        </w:tc>
        <w:tc>
          <w:tcPr>
            <w:tcW w:w="689" w:type="pct"/>
            <w:vMerge/>
          </w:tcPr>
          <w:p w14:paraId="1ADA9D26" w14:textId="77777777" w:rsidR="00F85C60" w:rsidRPr="005B559D" w:rsidRDefault="00F85C60" w:rsidP="00AD5821">
            <w:pPr>
              <w:jc w:val="center"/>
              <w:rPr>
                <w:rFonts w:ascii="Times New Roman" w:eastAsia="Calibri" w:hAnsi="Times New Roman" w:cs="Times New Roman"/>
                <w:b/>
                <w:bCs/>
                <w:i/>
                <w:sz w:val="24"/>
                <w:szCs w:val="24"/>
              </w:rPr>
            </w:pPr>
          </w:p>
        </w:tc>
      </w:tr>
      <w:tr w:rsidR="00F85C60" w:rsidRPr="005B559D" w14:paraId="6AF22A67" w14:textId="77777777" w:rsidTr="00AD5821">
        <w:trPr>
          <w:trHeight w:val="20"/>
        </w:trPr>
        <w:tc>
          <w:tcPr>
            <w:tcW w:w="753" w:type="pct"/>
            <w:vMerge/>
          </w:tcPr>
          <w:p w14:paraId="4BCB20E3"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4AB97B15"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Самостоятельная работа обучающихся</w:t>
            </w:r>
          </w:p>
        </w:tc>
        <w:tc>
          <w:tcPr>
            <w:tcW w:w="626" w:type="pct"/>
            <w:vAlign w:val="center"/>
          </w:tcPr>
          <w:p w14:paraId="48B3AD92" w14:textId="77777777" w:rsidR="00F85C60" w:rsidRPr="005B559D" w:rsidRDefault="00F85C60" w:rsidP="00AD5821">
            <w:pPr>
              <w:suppressAutoHyphens/>
              <w:jc w:val="center"/>
              <w:rPr>
                <w:rFonts w:ascii="Times New Roman" w:eastAsia="Calibri" w:hAnsi="Times New Roman" w:cs="Times New Roman"/>
                <w:b/>
                <w:bCs/>
                <w:i/>
                <w:iCs/>
                <w:sz w:val="24"/>
                <w:szCs w:val="24"/>
              </w:rPr>
            </w:pPr>
            <w:r w:rsidRPr="005B559D">
              <w:rPr>
                <w:rFonts w:ascii="Times New Roman" w:eastAsia="Calibri" w:hAnsi="Times New Roman" w:cs="Times New Roman"/>
                <w:b/>
                <w:bCs/>
                <w:i/>
                <w:iCs/>
                <w:sz w:val="24"/>
                <w:szCs w:val="24"/>
              </w:rPr>
              <w:t>-</w:t>
            </w:r>
          </w:p>
        </w:tc>
        <w:tc>
          <w:tcPr>
            <w:tcW w:w="689" w:type="pct"/>
            <w:vMerge/>
          </w:tcPr>
          <w:p w14:paraId="301684D2" w14:textId="77777777" w:rsidR="00F85C60" w:rsidRPr="005B559D" w:rsidRDefault="00F85C60" w:rsidP="00AD5821">
            <w:pPr>
              <w:jc w:val="center"/>
              <w:rPr>
                <w:rFonts w:ascii="Times New Roman" w:eastAsia="Calibri" w:hAnsi="Times New Roman" w:cs="Times New Roman"/>
                <w:b/>
                <w:sz w:val="24"/>
                <w:szCs w:val="24"/>
              </w:rPr>
            </w:pPr>
          </w:p>
        </w:tc>
      </w:tr>
      <w:tr w:rsidR="00F85C60" w:rsidRPr="005B559D" w14:paraId="32C86A2C" w14:textId="77777777" w:rsidTr="00AD5821">
        <w:trPr>
          <w:trHeight w:val="20"/>
        </w:trPr>
        <w:tc>
          <w:tcPr>
            <w:tcW w:w="753" w:type="pct"/>
            <w:vMerge w:val="restart"/>
          </w:tcPr>
          <w:p w14:paraId="6751A182" w14:textId="77777777" w:rsidR="00F85C60" w:rsidRPr="005B559D" w:rsidRDefault="00F85C60" w:rsidP="00AD5821">
            <w:pPr>
              <w:numPr>
                <w:ilvl w:val="12"/>
                <w:numId w:val="0"/>
              </w:num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 xml:space="preserve">Тема 2.6. </w:t>
            </w:r>
            <w:r w:rsidRPr="005B559D">
              <w:rPr>
                <w:rFonts w:ascii="Times New Roman" w:eastAsia="Calibri" w:hAnsi="Times New Roman" w:cs="Times New Roman"/>
                <w:bCs/>
                <w:sz w:val="24"/>
                <w:szCs w:val="24"/>
              </w:rPr>
              <w:t xml:space="preserve"> </w:t>
            </w:r>
            <w:r w:rsidRPr="005B559D">
              <w:rPr>
                <w:rFonts w:ascii="Times New Roman" w:eastAsia="Calibri" w:hAnsi="Times New Roman" w:cs="Times New Roman"/>
                <w:bCs/>
                <w:spacing w:val="-1"/>
                <w:sz w:val="24"/>
                <w:szCs w:val="24"/>
              </w:rPr>
              <w:t>Выполнение контрольных нормативов</w:t>
            </w:r>
          </w:p>
        </w:tc>
        <w:tc>
          <w:tcPr>
            <w:tcW w:w="2932" w:type="pct"/>
          </w:tcPr>
          <w:p w14:paraId="41ADEE3D" w14:textId="77777777" w:rsidR="00F85C60" w:rsidRPr="005B559D" w:rsidRDefault="00F85C60" w:rsidP="00AD5821">
            <w:pPr>
              <w:rPr>
                <w:rFonts w:ascii="Times New Roman" w:eastAsia="Calibri" w:hAnsi="Times New Roman" w:cs="Times New Roman"/>
                <w:b/>
                <w:bCs/>
                <w:i/>
                <w:sz w:val="24"/>
                <w:szCs w:val="24"/>
              </w:rPr>
            </w:pPr>
            <w:r w:rsidRPr="005B559D">
              <w:rPr>
                <w:rFonts w:ascii="Times New Roman" w:eastAsia="Calibri" w:hAnsi="Times New Roman" w:cs="Times New Roman"/>
                <w:b/>
                <w:bCs/>
                <w:sz w:val="24"/>
                <w:szCs w:val="24"/>
              </w:rPr>
              <w:t>Содержание учебного материала</w:t>
            </w:r>
          </w:p>
        </w:tc>
        <w:tc>
          <w:tcPr>
            <w:tcW w:w="626" w:type="pct"/>
            <w:vAlign w:val="center"/>
          </w:tcPr>
          <w:p w14:paraId="48997739" w14:textId="77777777" w:rsidR="00F85C60" w:rsidRPr="005B559D" w:rsidRDefault="00F85C60" w:rsidP="00AD5821">
            <w:pPr>
              <w:suppressAutoHyphens/>
              <w:jc w:val="center"/>
              <w:rPr>
                <w:rFonts w:ascii="Times New Roman" w:eastAsia="Calibri" w:hAnsi="Times New Roman" w:cs="Times New Roman"/>
                <w:b/>
                <w:i/>
                <w:iCs/>
                <w:sz w:val="24"/>
                <w:szCs w:val="24"/>
              </w:rPr>
            </w:pPr>
            <w:r w:rsidRPr="005B559D">
              <w:rPr>
                <w:rFonts w:ascii="Times New Roman" w:eastAsia="Calibri" w:hAnsi="Times New Roman" w:cs="Times New Roman"/>
                <w:b/>
                <w:iCs/>
                <w:sz w:val="24"/>
                <w:szCs w:val="24"/>
              </w:rPr>
              <w:t>6</w:t>
            </w:r>
          </w:p>
        </w:tc>
        <w:tc>
          <w:tcPr>
            <w:tcW w:w="689" w:type="pct"/>
            <w:vMerge w:val="restart"/>
          </w:tcPr>
          <w:p w14:paraId="427F901C" w14:textId="77777777" w:rsidR="00F85C60" w:rsidRPr="005B559D" w:rsidRDefault="00F85C60" w:rsidP="00AD5821">
            <w:pPr>
              <w:rPr>
                <w:rFonts w:ascii="Times New Roman" w:eastAsia="Calibri" w:hAnsi="Times New Roman" w:cs="Times New Roman"/>
                <w:sz w:val="24"/>
                <w:szCs w:val="24"/>
              </w:rPr>
            </w:pPr>
            <w:r w:rsidRPr="005B559D">
              <w:rPr>
                <w:rFonts w:ascii="Times New Roman" w:eastAsia="Calibri" w:hAnsi="Times New Roman" w:cs="Times New Roman"/>
                <w:sz w:val="24"/>
                <w:szCs w:val="24"/>
              </w:rPr>
              <w:t>ОК 4, ОК 5, ОК 8</w:t>
            </w:r>
          </w:p>
        </w:tc>
      </w:tr>
      <w:tr w:rsidR="00F85C60" w:rsidRPr="005B559D" w14:paraId="44F4BD19" w14:textId="77777777" w:rsidTr="00AD5821">
        <w:trPr>
          <w:trHeight w:val="20"/>
        </w:trPr>
        <w:tc>
          <w:tcPr>
            <w:tcW w:w="753" w:type="pct"/>
            <w:vMerge/>
          </w:tcPr>
          <w:p w14:paraId="4D9DF852" w14:textId="77777777" w:rsidR="00F85C60" w:rsidRPr="005B559D" w:rsidRDefault="00F85C60" w:rsidP="00AD5821">
            <w:pPr>
              <w:numPr>
                <w:ilvl w:val="12"/>
                <w:numId w:val="0"/>
              </w:numPr>
              <w:rPr>
                <w:rFonts w:ascii="Times New Roman" w:eastAsia="Calibri" w:hAnsi="Times New Roman" w:cs="Times New Roman"/>
                <w:b/>
                <w:bCs/>
                <w:sz w:val="24"/>
                <w:szCs w:val="24"/>
              </w:rPr>
            </w:pPr>
          </w:p>
        </w:tc>
        <w:tc>
          <w:tcPr>
            <w:tcW w:w="2932" w:type="pct"/>
          </w:tcPr>
          <w:p w14:paraId="404C2F91" w14:textId="77777777" w:rsidR="00F85C60" w:rsidRPr="005B559D" w:rsidRDefault="00F85C60" w:rsidP="00AD5821">
            <w:pPr>
              <w:contextualSpacing/>
              <w:jc w:val="both"/>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14:paraId="45C995FB" w14:textId="77777777" w:rsidR="00F85C60" w:rsidRPr="005B559D" w:rsidRDefault="00F85C60" w:rsidP="00AD5821">
            <w:pPr>
              <w:suppressAutoHyphens/>
              <w:jc w:val="center"/>
              <w:rPr>
                <w:rFonts w:ascii="Times New Roman" w:eastAsia="Calibri" w:hAnsi="Times New Roman" w:cs="Times New Roman"/>
                <w:b/>
                <w:iCs/>
                <w:sz w:val="24"/>
                <w:szCs w:val="24"/>
              </w:rPr>
            </w:pPr>
            <w:r w:rsidRPr="005B559D">
              <w:rPr>
                <w:rFonts w:ascii="Times New Roman" w:eastAsia="Calibri" w:hAnsi="Times New Roman" w:cs="Times New Roman"/>
                <w:b/>
                <w:iCs/>
                <w:sz w:val="24"/>
                <w:szCs w:val="24"/>
              </w:rPr>
              <w:t>6</w:t>
            </w:r>
          </w:p>
        </w:tc>
        <w:tc>
          <w:tcPr>
            <w:tcW w:w="689" w:type="pct"/>
            <w:vMerge/>
          </w:tcPr>
          <w:p w14:paraId="618BA2E3" w14:textId="77777777" w:rsidR="00F85C60" w:rsidRPr="005B559D" w:rsidRDefault="00F85C60" w:rsidP="00AD5821">
            <w:pPr>
              <w:rPr>
                <w:rFonts w:ascii="Times New Roman" w:eastAsia="Calibri" w:hAnsi="Times New Roman" w:cs="Times New Roman"/>
                <w:sz w:val="24"/>
                <w:szCs w:val="24"/>
              </w:rPr>
            </w:pPr>
          </w:p>
        </w:tc>
      </w:tr>
      <w:tr w:rsidR="00F85C60" w:rsidRPr="005B559D" w14:paraId="061F011F" w14:textId="77777777" w:rsidTr="00AD5821">
        <w:trPr>
          <w:trHeight w:val="20"/>
        </w:trPr>
        <w:tc>
          <w:tcPr>
            <w:tcW w:w="753" w:type="pct"/>
            <w:vMerge/>
          </w:tcPr>
          <w:p w14:paraId="7C0751BA" w14:textId="77777777" w:rsidR="00F85C60" w:rsidRPr="005B559D" w:rsidRDefault="00F85C60" w:rsidP="00AD5821">
            <w:pPr>
              <w:rPr>
                <w:rFonts w:ascii="Times New Roman" w:eastAsia="Calibri" w:hAnsi="Times New Roman" w:cs="Times New Roman"/>
                <w:b/>
                <w:bCs/>
                <w:i/>
                <w:sz w:val="24"/>
                <w:szCs w:val="24"/>
              </w:rPr>
            </w:pPr>
          </w:p>
        </w:tc>
        <w:tc>
          <w:tcPr>
            <w:tcW w:w="2932" w:type="pct"/>
          </w:tcPr>
          <w:p w14:paraId="3FD7511E" w14:textId="77777777" w:rsidR="00F85C60" w:rsidRPr="005B559D" w:rsidRDefault="00F85C60" w:rsidP="00AD5821">
            <w:pPr>
              <w:contextualSpacing/>
              <w:jc w:val="both"/>
              <w:rPr>
                <w:rFonts w:ascii="Times New Roman" w:eastAsia="Calibri" w:hAnsi="Times New Roman" w:cs="Times New Roman"/>
                <w:b/>
                <w:bCs/>
                <w:sz w:val="24"/>
                <w:szCs w:val="24"/>
              </w:rPr>
            </w:pPr>
            <w:r w:rsidRPr="005B559D">
              <w:rPr>
                <w:rFonts w:ascii="Times New Roman" w:eastAsia="Calibri" w:hAnsi="Times New Roman" w:cs="Times New Roman"/>
                <w:b/>
                <w:sz w:val="24"/>
                <w:szCs w:val="24"/>
              </w:rPr>
              <w:t>1.</w:t>
            </w:r>
            <w:r w:rsidRPr="005B559D">
              <w:rPr>
                <w:rFonts w:ascii="Times New Roman" w:eastAsia="Calibri" w:hAnsi="Times New Roman" w:cs="Times New Roman"/>
                <w:sz w:val="24"/>
                <w:szCs w:val="24"/>
              </w:rPr>
              <w:t xml:space="preserve"> </w:t>
            </w:r>
            <w:r w:rsidRPr="005B559D">
              <w:rPr>
                <w:rFonts w:ascii="Times New Roman" w:eastAsia="Calibri" w:hAnsi="Times New Roman" w:cs="Times New Roman"/>
                <w:b/>
                <w:sz w:val="24"/>
                <w:szCs w:val="24"/>
              </w:rPr>
              <w:t>Практическое занятие №7.</w:t>
            </w:r>
            <w:r w:rsidRPr="005B559D">
              <w:rPr>
                <w:rFonts w:ascii="Times New Roman" w:eastAsia="Calibri" w:hAnsi="Times New Roman" w:cs="Times New Roman"/>
                <w:sz w:val="24"/>
                <w:szCs w:val="24"/>
              </w:rPr>
              <w:t xml:space="preserve"> </w:t>
            </w:r>
            <w:r w:rsidRPr="005B559D">
              <w:rPr>
                <w:rFonts w:ascii="Times New Roman" w:eastAsia="Calibri" w:hAnsi="Times New Roman" w:cs="Times New Roman"/>
                <w:spacing w:val="-3"/>
                <w:sz w:val="24"/>
                <w:szCs w:val="24"/>
              </w:rPr>
              <w:t>Выполнение контрольных нормативов в беге и прыжках.</w:t>
            </w:r>
          </w:p>
        </w:tc>
        <w:tc>
          <w:tcPr>
            <w:tcW w:w="626" w:type="pct"/>
            <w:vAlign w:val="center"/>
          </w:tcPr>
          <w:p w14:paraId="424FD22D" w14:textId="77777777" w:rsidR="00F85C60" w:rsidRPr="005B559D" w:rsidRDefault="00F85C60" w:rsidP="00AD5821">
            <w:pPr>
              <w:suppressAutoHyphens/>
              <w:jc w:val="center"/>
              <w:rPr>
                <w:rFonts w:ascii="Times New Roman" w:eastAsia="Calibri" w:hAnsi="Times New Roman" w:cs="Times New Roman"/>
                <w:iCs/>
                <w:sz w:val="24"/>
                <w:szCs w:val="24"/>
              </w:rPr>
            </w:pPr>
            <w:r w:rsidRPr="005B559D">
              <w:rPr>
                <w:rFonts w:ascii="Times New Roman" w:eastAsia="Calibri" w:hAnsi="Times New Roman" w:cs="Times New Roman"/>
                <w:iCs/>
                <w:sz w:val="24"/>
                <w:szCs w:val="24"/>
              </w:rPr>
              <w:t>6</w:t>
            </w:r>
          </w:p>
        </w:tc>
        <w:tc>
          <w:tcPr>
            <w:tcW w:w="689" w:type="pct"/>
            <w:vMerge/>
          </w:tcPr>
          <w:p w14:paraId="0B3EDFDE" w14:textId="77777777" w:rsidR="00F85C60" w:rsidRPr="005B559D" w:rsidRDefault="00F85C60" w:rsidP="00AD5821">
            <w:pPr>
              <w:jc w:val="center"/>
              <w:rPr>
                <w:rFonts w:ascii="Times New Roman" w:eastAsia="Calibri" w:hAnsi="Times New Roman" w:cs="Times New Roman"/>
                <w:b/>
                <w:bCs/>
                <w:i/>
                <w:sz w:val="24"/>
                <w:szCs w:val="24"/>
              </w:rPr>
            </w:pPr>
          </w:p>
        </w:tc>
      </w:tr>
      <w:tr w:rsidR="00F85C60" w:rsidRPr="005B559D" w14:paraId="267423E8" w14:textId="77777777" w:rsidTr="00AD5821">
        <w:trPr>
          <w:trHeight w:val="20"/>
        </w:trPr>
        <w:tc>
          <w:tcPr>
            <w:tcW w:w="753" w:type="pct"/>
            <w:vMerge/>
          </w:tcPr>
          <w:p w14:paraId="6E7AC1F3"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766F7040"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Самостоятельная работа обучающихся</w:t>
            </w:r>
          </w:p>
        </w:tc>
        <w:tc>
          <w:tcPr>
            <w:tcW w:w="626" w:type="pct"/>
            <w:vAlign w:val="center"/>
          </w:tcPr>
          <w:p w14:paraId="2C323386" w14:textId="77777777" w:rsidR="00F85C60" w:rsidRPr="005B559D" w:rsidRDefault="00F85C60" w:rsidP="00AD5821">
            <w:pPr>
              <w:suppressAutoHyphens/>
              <w:jc w:val="center"/>
              <w:rPr>
                <w:rFonts w:ascii="Times New Roman" w:eastAsia="Calibri" w:hAnsi="Times New Roman" w:cs="Times New Roman"/>
                <w:b/>
                <w:bCs/>
                <w:i/>
                <w:iCs/>
                <w:sz w:val="24"/>
                <w:szCs w:val="24"/>
              </w:rPr>
            </w:pPr>
            <w:r w:rsidRPr="005B559D">
              <w:rPr>
                <w:rFonts w:ascii="Times New Roman" w:eastAsia="Calibri" w:hAnsi="Times New Roman" w:cs="Times New Roman"/>
                <w:b/>
                <w:bCs/>
                <w:i/>
                <w:iCs/>
                <w:sz w:val="24"/>
                <w:szCs w:val="24"/>
              </w:rPr>
              <w:t>-</w:t>
            </w:r>
          </w:p>
        </w:tc>
        <w:tc>
          <w:tcPr>
            <w:tcW w:w="689" w:type="pct"/>
            <w:vMerge/>
          </w:tcPr>
          <w:p w14:paraId="1CEF614A" w14:textId="77777777" w:rsidR="00F85C60" w:rsidRPr="005B559D" w:rsidRDefault="00F85C60" w:rsidP="00AD5821">
            <w:pPr>
              <w:jc w:val="center"/>
              <w:rPr>
                <w:rFonts w:ascii="Times New Roman" w:eastAsia="Calibri" w:hAnsi="Times New Roman" w:cs="Times New Roman"/>
                <w:b/>
                <w:sz w:val="24"/>
                <w:szCs w:val="24"/>
              </w:rPr>
            </w:pPr>
          </w:p>
        </w:tc>
      </w:tr>
      <w:tr w:rsidR="00F85C60" w:rsidRPr="005B559D" w14:paraId="4AE4DC65" w14:textId="77777777" w:rsidTr="00AD5821">
        <w:trPr>
          <w:trHeight w:val="212"/>
        </w:trPr>
        <w:tc>
          <w:tcPr>
            <w:tcW w:w="3685" w:type="pct"/>
            <w:gridSpan w:val="2"/>
          </w:tcPr>
          <w:p w14:paraId="509254D2"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 xml:space="preserve">Раздел 3. </w:t>
            </w:r>
            <w:r w:rsidRPr="005B559D">
              <w:rPr>
                <w:rFonts w:ascii="Times New Roman" w:eastAsia="Calibri" w:hAnsi="Times New Roman" w:cs="Times New Roman"/>
                <w:b/>
                <w:sz w:val="24"/>
                <w:szCs w:val="24"/>
              </w:rPr>
              <w:t xml:space="preserve"> Общая физическая подготовка</w:t>
            </w:r>
          </w:p>
        </w:tc>
        <w:tc>
          <w:tcPr>
            <w:tcW w:w="626" w:type="pct"/>
          </w:tcPr>
          <w:p w14:paraId="18CCD874" w14:textId="77777777" w:rsidR="00F85C60" w:rsidRPr="005B559D" w:rsidRDefault="00F85C60" w:rsidP="00AD5821">
            <w:pPr>
              <w:jc w:val="center"/>
              <w:rPr>
                <w:rFonts w:ascii="Times New Roman" w:eastAsia="Calibri" w:hAnsi="Times New Roman" w:cs="Times New Roman"/>
                <w:b/>
                <w:bCs/>
                <w:i/>
                <w:iCs/>
                <w:sz w:val="24"/>
                <w:szCs w:val="24"/>
              </w:rPr>
            </w:pPr>
            <w:r w:rsidRPr="005B559D">
              <w:rPr>
                <w:rFonts w:ascii="Times New Roman" w:eastAsia="Calibri" w:hAnsi="Times New Roman" w:cs="Times New Roman"/>
                <w:iCs/>
                <w:sz w:val="24"/>
                <w:szCs w:val="24"/>
              </w:rPr>
              <w:t>1</w:t>
            </w:r>
            <w:r>
              <w:rPr>
                <w:rFonts w:ascii="Times New Roman" w:eastAsia="Calibri" w:hAnsi="Times New Roman" w:cs="Times New Roman"/>
                <w:iCs/>
                <w:sz w:val="24"/>
                <w:szCs w:val="24"/>
              </w:rPr>
              <w:t>8</w:t>
            </w:r>
            <w:r w:rsidRPr="005B559D">
              <w:rPr>
                <w:rFonts w:ascii="Times New Roman" w:eastAsia="Calibri" w:hAnsi="Times New Roman" w:cs="Times New Roman"/>
                <w:iCs/>
                <w:sz w:val="24"/>
                <w:szCs w:val="24"/>
              </w:rPr>
              <w:t>/0</w:t>
            </w:r>
          </w:p>
        </w:tc>
        <w:tc>
          <w:tcPr>
            <w:tcW w:w="689" w:type="pct"/>
          </w:tcPr>
          <w:p w14:paraId="05989DA8" w14:textId="77777777" w:rsidR="00F85C60" w:rsidRPr="005B559D" w:rsidRDefault="00F85C60" w:rsidP="00AD5821">
            <w:pPr>
              <w:jc w:val="center"/>
              <w:rPr>
                <w:rFonts w:ascii="Times New Roman" w:eastAsia="Calibri" w:hAnsi="Times New Roman" w:cs="Times New Roman"/>
                <w:b/>
                <w:bCs/>
                <w:i/>
                <w:iCs/>
                <w:sz w:val="24"/>
                <w:szCs w:val="24"/>
              </w:rPr>
            </w:pPr>
          </w:p>
        </w:tc>
      </w:tr>
      <w:tr w:rsidR="00F85C60" w:rsidRPr="005B559D" w14:paraId="0937DDBC" w14:textId="77777777" w:rsidTr="00AD5821">
        <w:trPr>
          <w:trHeight w:val="20"/>
        </w:trPr>
        <w:tc>
          <w:tcPr>
            <w:tcW w:w="753" w:type="pct"/>
            <w:vMerge w:val="restart"/>
          </w:tcPr>
          <w:p w14:paraId="48E7E888"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 xml:space="preserve">Тема 3.1. </w:t>
            </w:r>
            <w:r w:rsidRPr="005B559D">
              <w:rPr>
                <w:rFonts w:ascii="Times New Roman" w:eastAsia="Calibri" w:hAnsi="Times New Roman" w:cs="Times New Roman"/>
                <w:bCs/>
                <w:sz w:val="24"/>
                <w:szCs w:val="24"/>
              </w:rPr>
              <w:t xml:space="preserve"> ОРУ преимущественной направленности на развитие мышц ног, спины и пресса.</w:t>
            </w:r>
          </w:p>
        </w:tc>
        <w:tc>
          <w:tcPr>
            <w:tcW w:w="2932" w:type="pct"/>
          </w:tcPr>
          <w:p w14:paraId="03D07B15" w14:textId="77777777" w:rsidR="00F85C60" w:rsidRPr="005B559D" w:rsidRDefault="00F85C60" w:rsidP="00AD5821">
            <w:pPr>
              <w:rPr>
                <w:rFonts w:ascii="Times New Roman" w:eastAsia="Calibri" w:hAnsi="Times New Roman" w:cs="Times New Roman"/>
                <w:b/>
                <w:bCs/>
                <w:i/>
                <w:sz w:val="24"/>
                <w:szCs w:val="24"/>
              </w:rPr>
            </w:pPr>
            <w:r w:rsidRPr="005B559D">
              <w:rPr>
                <w:rFonts w:ascii="Times New Roman" w:eastAsia="Calibri" w:hAnsi="Times New Roman" w:cs="Times New Roman"/>
                <w:b/>
                <w:bCs/>
                <w:sz w:val="24"/>
                <w:szCs w:val="24"/>
              </w:rPr>
              <w:t>Содержание учебного материала</w:t>
            </w:r>
          </w:p>
        </w:tc>
        <w:tc>
          <w:tcPr>
            <w:tcW w:w="626" w:type="pct"/>
            <w:vAlign w:val="center"/>
          </w:tcPr>
          <w:p w14:paraId="700E87A7" w14:textId="77777777" w:rsidR="00F85C60" w:rsidRPr="005B559D" w:rsidRDefault="00F85C60" w:rsidP="00AD5821">
            <w:pPr>
              <w:suppressAutoHyphens/>
              <w:jc w:val="center"/>
              <w:rPr>
                <w:rFonts w:ascii="Times New Roman" w:eastAsia="Calibri" w:hAnsi="Times New Roman" w:cs="Times New Roman"/>
                <w:b/>
                <w:i/>
                <w:iCs/>
                <w:sz w:val="24"/>
                <w:szCs w:val="24"/>
              </w:rPr>
            </w:pPr>
            <w:r>
              <w:rPr>
                <w:rFonts w:ascii="Times New Roman" w:eastAsia="Calibri" w:hAnsi="Times New Roman" w:cs="Times New Roman"/>
                <w:b/>
                <w:iCs/>
                <w:sz w:val="24"/>
                <w:szCs w:val="24"/>
              </w:rPr>
              <w:t>6</w:t>
            </w:r>
          </w:p>
        </w:tc>
        <w:tc>
          <w:tcPr>
            <w:tcW w:w="689" w:type="pct"/>
            <w:vMerge w:val="restart"/>
          </w:tcPr>
          <w:p w14:paraId="78770641" w14:textId="77777777" w:rsidR="00F85C60" w:rsidRPr="005B559D" w:rsidRDefault="00F85C60" w:rsidP="00AD5821">
            <w:pPr>
              <w:rPr>
                <w:rFonts w:ascii="Times New Roman" w:eastAsia="Calibri" w:hAnsi="Times New Roman" w:cs="Times New Roman"/>
                <w:sz w:val="24"/>
                <w:szCs w:val="24"/>
              </w:rPr>
            </w:pPr>
            <w:r w:rsidRPr="005B559D">
              <w:rPr>
                <w:rFonts w:ascii="Times New Roman" w:eastAsia="Calibri" w:hAnsi="Times New Roman" w:cs="Times New Roman"/>
                <w:sz w:val="24"/>
                <w:szCs w:val="24"/>
              </w:rPr>
              <w:t>ОК 4, ОК 5, ОК 8</w:t>
            </w:r>
          </w:p>
        </w:tc>
      </w:tr>
      <w:tr w:rsidR="00F85C60" w:rsidRPr="005B559D" w14:paraId="2BE47674" w14:textId="77777777" w:rsidTr="00AD5821">
        <w:trPr>
          <w:trHeight w:val="20"/>
        </w:trPr>
        <w:tc>
          <w:tcPr>
            <w:tcW w:w="753" w:type="pct"/>
            <w:vMerge/>
          </w:tcPr>
          <w:p w14:paraId="3F421AFC"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66121D65"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14:paraId="5FFEA273" w14:textId="77777777" w:rsidR="00F85C60" w:rsidRPr="005B559D" w:rsidRDefault="00F85C60" w:rsidP="00AD5821">
            <w:pPr>
              <w:suppressAutoHyphens/>
              <w:jc w:val="center"/>
              <w:rPr>
                <w:rFonts w:ascii="Times New Roman" w:eastAsia="Calibri" w:hAnsi="Times New Roman" w:cs="Times New Roman"/>
                <w:b/>
                <w:iCs/>
                <w:sz w:val="24"/>
                <w:szCs w:val="24"/>
              </w:rPr>
            </w:pPr>
            <w:r>
              <w:rPr>
                <w:rFonts w:ascii="Times New Roman" w:eastAsia="Calibri" w:hAnsi="Times New Roman" w:cs="Times New Roman"/>
                <w:b/>
                <w:iCs/>
                <w:sz w:val="24"/>
                <w:szCs w:val="24"/>
              </w:rPr>
              <w:t>6</w:t>
            </w:r>
          </w:p>
        </w:tc>
        <w:tc>
          <w:tcPr>
            <w:tcW w:w="689" w:type="pct"/>
            <w:vMerge/>
          </w:tcPr>
          <w:p w14:paraId="46AB1229" w14:textId="77777777" w:rsidR="00F85C60" w:rsidRPr="005B559D" w:rsidRDefault="00F85C60" w:rsidP="00AD5821">
            <w:pPr>
              <w:rPr>
                <w:rFonts w:ascii="Times New Roman" w:eastAsia="Calibri" w:hAnsi="Times New Roman" w:cs="Times New Roman"/>
                <w:sz w:val="24"/>
                <w:szCs w:val="24"/>
              </w:rPr>
            </w:pPr>
          </w:p>
        </w:tc>
      </w:tr>
      <w:tr w:rsidR="00F85C60" w:rsidRPr="005B559D" w14:paraId="6CEF3FC5" w14:textId="77777777" w:rsidTr="00AD5821">
        <w:trPr>
          <w:trHeight w:val="20"/>
        </w:trPr>
        <w:tc>
          <w:tcPr>
            <w:tcW w:w="753" w:type="pct"/>
            <w:vMerge/>
          </w:tcPr>
          <w:p w14:paraId="76A10585" w14:textId="77777777" w:rsidR="00F85C60" w:rsidRPr="005B559D" w:rsidRDefault="00F85C60" w:rsidP="00AD5821">
            <w:pPr>
              <w:rPr>
                <w:rFonts w:ascii="Times New Roman" w:eastAsia="Calibri" w:hAnsi="Times New Roman" w:cs="Times New Roman"/>
                <w:b/>
                <w:bCs/>
                <w:i/>
                <w:sz w:val="24"/>
                <w:szCs w:val="24"/>
              </w:rPr>
            </w:pPr>
          </w:p>
        </w:tc>
        <w:tc>
          <w:tcPr>
            <w:tcW w:w="2932" w:type="pct"/>
          </w:tcPr>
          <w:p w14:paraId="1A5DC72A"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sz w:val="24"/>
                <w:szCs w:val="24"/>
              </w:rPr>
              <w:t>1.</w:t>
            </w:r>
            <w:r w:rsidRPr="005B559D">
              <w:rPr>
                <w:rFonts w:ascii="Times New Roman" w:eastAsia="Calibri" w:hAnsi="Times New Roman" w:cs="Times New Roman"/>
                <w:sz w:val="24"/>
                <w:szCs w:val="24"/>
              </w:rPr>
              <w:t xml:space="preserve"> </w:t>
            </w:r>
            <w:r w:rsidRPr="005B559D">
              <w:rPr>
                <w:rFonts w:ascii="Times New Roman" w:eastAsia="Calibri" w:hAnsi="Times New Roman" w:cs="Times New Roman"/>
                <w:b/>
                <w:sz w:val="24"/>
                <w:szCs w:val="24"/>
              </w:rPr>
              <w:t>Практическое занятие №8.</w:t>
            </w:r>
            <w:r w:rsidRPr="005B559D">
              <w:rPr>
                <w:rFonts w:ascii="Times New Roman" w:eastAsia="Calibri" w:hAnsi="Times New Roman" w:cs="Times New Roman"/>
                <w:sz w:val="24"/>
                <w:szCs w:val="24"/>
              </w:rPr>
              <w:t xml:space="preserve"> Выполнение комплекса упражнений, направленных на развитие мышц ног, спины и пресса. Используется: гимнастические скамейки, ОРУ в парах и индивидуально, упражнения со скакалкой.</w:t>
            </w:r>
          </w:p>
        </w:tc>
        <w:tc>
          <w:tcPr>
            <w:tcW w:w="626" w:type="pct"/>
            <w:vAlign w:val="center"/>
          </w:tcPr>
          <w:p w14:paraId="1AAE55E0" w14:textId="77777777" w:rsidR="00F85C60" w:rsidRPr="005B559D" w:rsidRDefault="00F85C60" w:rsidP="00AD5821">
            <w:pPr>
              <w:suppressAutoHyphens/>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6</w:t>
            </w:r>
          </w:p>
        </w:tc>
        <w:tc>
          <w:tcPr>
            <w:tcW w:w="689" w:type="pct"/>
            <w:vMerge/>
          </w:tcPr>
          <w:p w14:paraId="2D212E05" w14:textId="77777777" w:rsidR="00F85C60" w:rsidRPr="005B559D" w:rsidRDefault="00F85C60" w:rsidP="00AD5821">
            <w:pPr>
              <w:jc w:val="center"/>
              <w:rPr>
                <w:rFonts w:ascii="Times New Roman" w:eastAsia="Calibri" w:hAnsi="Times New Roman" w:cs="Times New Roman"/>
                <w:b/>
                <w:bCs/>
                <w:i/>
                <w:sz w:val="24"/>
                <w:szCs w:val="24"/>
              </w:rPr>
            </w:pPr>
          </w:p>
        </w:tc>
      </w:tr>
      <w:tr w:rsidR="00F85C60" w:rsidRPr="005B559D" w14:paraId="53870B84" w14:textId="77777777" w:rsidTr="00AD5821">
        <w:trPr>
          <w:trHeight w:val="20"/>
        </w:trPr>
        <w:tc>
          <w:tcPr>
            <w:tcW w:w="753" w:type="pct"/>
            <w:vMerge/>
          </w:tcPr>
          <w:p w14:paraId="316E4D1F"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6F916F1B"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Самостоятельная работа обучающихся</w:t>
            </w:r>
          </w:p>
        </w:tc>
        <w:tc>
          <w:tcPr>
            <w:tcW w:w="626" w:type="pct"/>
            <w:vAlign w:val="center"/>
          </w:tcPr>
          <w:p w14:paraId="39605EA3" w14:textId="77777777" w:rsidR="00F85C60" w:rsidRPr="005B559D" w:rsidRDefault="00F85C60" w:rsidP="00AD5821">
            <w:pPr>
              <w:suppressAutoHyphens/>
              <w:jc w:val="center"/>
              <w:rPr>
                <w:rFonts w:ascii="Times New Roman" w:eastAsia="Calibri" w:hAnsi="Times New Roman" w:cs="Times New Roman"/>
                <w:b/>
                <w:bCs/>
                <w:i/>
                <w:iCs/>
                <w:sz w:val="24"/>
                <w:szCs w:val="24"/>
              </w:rPr>
            </w:pPr>
            <w:r w:rsidRPr="005B559D">
              <w:rPr>
                <w:rFonts w:ascii="Times New Roman" w:eastAsia="Calibri" w:hAnsi="Times New Roman" w:cs="Times New Roman"/>
                <w:b/>
                <w:bCs/>
                <w:i/>
                <w:iCs/>
                <w:sz w:val="24"/>
                <w:szCs w:val="24"/>
              </w:rPr>
              <w:t>-</w:t>
            </w:r>
          </w:p>
        </w:tc>
        <w:tc>
          <w:tcPr>
            <w:tcW w:w="689" w:type="pct"/>
            <w:vMerge/>
          </w:tcPr>
          <w:p w14:paraId="411B688F" w14:textId="77777777" w:rsidR="00F85C60" w:rsidRPr="005B559D" w:rsidRDefault="00F85C60" w:rsidP="00AD5821">
            <w:pPr>
              <w:jc w:val="center"/>
              <w:rPr>
                <w:rFonts w:ascii="Times New Roman" w:eastAsia="Calibri" w:hAnsi="Times New Roman" w:cs="Times New Roman"/>
                <w:b/>
                <w:sz w:val="24"/>
                <w:szCs w:val="24"/>
              </w:rPr>
            </w:pPr>
          </w:p>
        </w:tc>
      </w:tr>
      <w:tr w:rsidR="00F85C60" w:rsidRPr="005B559D" w14:paraId="47850558" w14:textId="77777777" w:rsidTr="00AD5821">
        <w:trPr>
          <w:trHeight w:val="20"/>
        </w:trPr>
        <w:tc>
          <w:tcPr>
            <w:tcW w:w="753" w:type="pct"/>
            <w:vMerge w:val="restart"/>
          </w:tcPr>
          <w:p w14:paraId="7ED1B16C"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 xml:space="preserve">Тема 3.2. </w:t>
            </w:r>
            <w:r w:rsidRPr="005B559D">
              <w:rPr>
                <w:rFonts w:ascii="Times New Roman" w:eastAsia="Calibri" w:hAnsi="Times New Roman" w:cs="Times New Roman"/>
                <w:bCs/>
                <w:sz w:val="24"/>
                <w:szCs w:val="24"/>
              </w:rPr>
              <w:t xml:space="preserve"> ОРУ преимущественной направленности на развитие мышц плечевого пояса</w:t>
            </w:r>
          </w:p>
        </w:tc>
        <w:tc>
          <w:tcPr>
            <w:tcW w:w="2932" w:type="pct"/>
          </w:tcPr>
          <w:p w14:paraId="4D9080B5" w14:textId="77777777" w:rsidR="00F85C60" w:rsidRPr="005B559D" w:rsidRDefault="00F85C60" w:rsidP="00AD5821">
            <w:pPr>
              <w:rPr>
                <w:rFonts w:ascii="Times New Roman" w:eastAsia="Calibri" w:hAnsi="Times New Roman" w:cs="Times New Roman"/>
                <w:b/>
                <w:bCs/>
                <w:i/>
                <w:sz w:val="24"/>
                <w:szCs w:val="24"/>
              </w:rPr>
            </w:pPr>
            <w:r w:rsidRPr="005B559D">
              <w:rPr>
                <w:rFonts w:ascii="Times New Roman" w:eastAsia="Calibri" w:hAnsi="Times New Roman" w:cs="Times New Roman"/>
                <w:b/>
                <w:bCs/>
                <w:sz w:val="24"/>
                <w:szCs w:val="24"/>
              </w:rPr>
              <w:t>Содержание учебного материала</w:t>
            </w:r>
          </w:p>
        </w:tc>
        <w:tc>
          <w:tcPr>
            <w:tcW w:w="626" w:type="pct"/>
            <w:vAlign w:val="center"/>
          </w:tcPr>
          <w:p w14:paraId="3BA67EFD" w14:textId="77777777" w:rsidR="00F85C60" w:rsidRPr="005B559D" w:rsidRDefault="00F85C60" w:rsidP="00AD5821">
            <w:pPr>
              <w:suppressAutoHyphens/>
              <w:jc w:val="center"/>
              <w:rPr>
                <w:rFonts w:ascii="Times New Roman" w:eastAsia="Calibri" w:hAnsi="Times New Roman" w:cs="Times New Roman"/>
                <w:b/>
                <w:i/>
                <w:iCs/>
                <w:sz w:val="24"/>
                <w:szCs w:val="24"/>
              </w:rPr>
            </w:pPr>
            <w:r w:rsidRPr="005B559D">
              <w:rPr>
                <w:rFonts w:ascii="Times New Roman" w:eastAsia="Calibri" w:hAnsi="Times New Roman" w:cs="Times New Roman"/>
                <w:b/>
                <w:iCs/>
                <w:sz w:val="24"/>
                <w:szCs w:val="24"/>
              </w:rPr>
              <w:t>4</w:t>
            </w:r>
          </w:p>
        </w:tc>
        <w:tc>
          <w:tcPr>
            <w:tcW w:w="689" w:type="pct"/>
            <w:vMerge w:val="restart"/>
          </w:tcPr>
          <w:p w14:paraId="7D628493" w14:textId="77777777" w:rsidR="00F85C60" w:rsidRPr="005B559D" w:rsidRDefault="00F85C60" w:rsidP="00AD5821">
            <w:pPr>
              <w:rPr>
                <w:rFonts w:ascii="Times New Roman" w:eastAsia="Calibri" w:hAnsi="Times New Roman" w:cs="Times New Roman"/>
                <w:sz w:val="24"/>
                <w:szCs w:val="24"/>
              </w:rPr>
            </w:pPr>
            <w:r w:rsidRPr="005B559D">
              <w:rPr>
                <w:rFonts w:ascii="Times New Roman" w:eastAsia="Calibri" w:hAnsi="Times New Roman" w:cs="Times New Roman"/>
                <w:sz w:val="24"/>
                <w:szCs w:val="24"/>
              </w:rPr>
              <w:t>ОК 4, ОК 5, ОК 8</w:t>
            </w:r>
          </w:p>
        </w:tc>
      </w:tr>
      <w:tr w:rsidR="00F85C60" w:rsidRPr="005B559D" w14:paraId="652788B4" w14:textId="77777777" w:rsidTr="00AD5821">
        <w:trPr>
          <w:trHeight w:val="20"/>
        </w:trPr>
        <w:tc>
          <w:tcPr>
            <w:tcW w:w="753" w:type="pct"/>
            <w:vMerge/>
          </w:tcPr>
          <w:p w14:paraId="552AEA3E"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6A692E3A"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14:paraId="601F61E0" w14:textId="77777777" w:rsidR="00F85C60" w:rsidRPr="005B559D" w:rsidRDefault="00F85C60" w:rsidP="00AD5821">
            <w:pPr>
              <w:suppressAutoHyphens/>
              <w:jc w:val="center"/>
              <w:rPr>
                <w:rFonts w:ascii="Times New Roman" w:eastAsia="Calibri" w:hAnsi="Times New Roman" w:cs="Times New Roman"/>
                <w:b/>
                <w:iCs/>
                <w:sz w:val="24"/>
                <w:szCs w:val="24"/>
              </w:rPr>
            </w:pPr>
            <w:r w:rsidRPr="005B559D">
              <w:rPr>
                <w:rFonts w:ascii="Times New Roman" w:eastAsia="Calibri" w:hAnsi="Times New Roman" w:cs="Times New Roman"/>
                <w:b/>
                <w:iCs/>
                <w:sz w:val="24"/>
                <w:szCs w:val="24"/>
              </w:rPr>
              <w:t>4</w:t>
            </w:r>
          </w:p>
        </w:tc>
        <w:tc>
          <w:tcPr>
            <w:tcW w:w="689" w:type="pct"/>
            <w:vMerge/>
          </w:tcPr>
          <w:p w14:paraId="2EFAC36A" w14:textId="77777777" w:rsidR="00F85C60" w:rsidRPr="005B559D" w:rsidRDefault="00F85C60" w:rsidP="00AD5821">
            <w:pPr>
              <w:rPr>
                <w:rFonts w:ascii="Times New Roman" w:eastAsia="Calibri" w:hAnsi="Times New Roman" w:cs="Times New Roman"/>
                <w:sz w:val="24"/>
                <w:szCs w:val="24"/>
              </w:rPr>
            </w:pPr>
          </w:p>
        </w:tc>
      </w:tr>
      <w:tr w:rsidR="00F85C60" w:rsidRPr="005B559D" w14:paraId="29FF5D6D" w14:textId="77777777" w:rsidTr="00AD5821">
        <w:trPr>
          <w:trHeight w:val="20"/>
        </w:trPr>
        <w:tc>
          <w:tcPr>
            <w:tcW w:w="753" w:type="pct"/>
            <w:vMerge/>
          </w:tcPr>
          <w:p w14:paraId="38B4615E" w14:textId="77777777" w:rsidR="00F85C60" w:rsidRPr="005B559D" w:rsidRDefault="00F85C60" w:rsidP="00AD5821">
            <w:pPr>
              <w:rPr>
                <w:rFonts w:ascii="Times New Roman" w:eastAsia="Calibri" w:hAnsi="Times New Roman" w:cs="Times New Roman"/>
                <w:b/>
                <w:bCs/>
                <w:i/>
                <w:sz w:val="24"/>
                <w:szCs w:val="24"/>
              </w:rPr>
            </w:pPr>
          </w:p>
        </w:tc>
        <w:tc>
          <w:tcPr>
            <w:tcW w:w="2932" w:type="pct"/>
          </w:tcPr>
          <w:p w14:paraId="7B083646"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sz w:val="24"/>
                <w:szCs w:val="24"/>
              </w:rPr>
              <w:t>1.</w:t>
            </w:r>
            <w:r w:rsidRPr="005B559D">
              <w:rPr>
                <w:rFonts w:ascii="Times New Roman" w:eastAsia="Calibri" w:hAnsi="Times New Roman" w:cs="Times New Roman"/>
                <w:sz w:val="24"/>
                <w:szCs w:val="24"/>
              </w:rPr>
              <w:t xml:space="preserve"> </w:t>
            </w:r>
            <w:r w:rsidRPr="005B559D">
              <w:rPr>
                <w:rFonts w:ascii="Times New Roman" w:eastAsia="Calibri" w:hAnsi="Times New Roman" w:cs="Times New Roman"/>
                <w:b/>
                <w:sz w:val="24"/>
                <w:szCs w:val="24"/>
              </w:rPr>
              <w:t>Практическое занятие №9.</w:t>
            </w:r>
            <w:r w:rsidRPr="005B559D">
              <w:rPr>
                <w:rFonts w:ascii="Times New Roman" w:eastAsia="Calibri" w:hAnsi="Times New Roman" w:cs="Times New Roman"/>
                <w:sz w:val="24"/>
                <w:szCs w:val="24"/>
              </w:rPr>
              <w:t xml:space="preserve"> Выполнение ОРУ с гантелями, упражнения силовой направленности (подтягивания, статические упражнения).</w:t>
            </w:r>
          </w:p>
        </w:tc>
        <w:tc>
          <w:tcPr>
            <w:tcW w:w="626" w:type="pct"/>
            <w:vAlign w:val="center"/>
          </w:tcPr>
          <w:p w14:paraId="0517278D" w14:textId="77777777" w:rsidR="00F85C60" w:rsidRPr="005B559D" w:rsidRDefault="00F85C60" w:rsidP="00AD5821">
            <w:pPr>
              <w:suppressAutoHyphens/>
              <w:jc w:val="center"/>
              <w:rPr>
                <w:rFonts w:ascii="Times New Roman" w:eastAsia="Calibri" w:hAnsi="Times New Roman" w:cs="Times New Roman"/>
                <w:iCs/>
                <w:sz w:val="24"/>
                <w:szCs w:val="24"/>
              </w:rPr>
            </w:pPr>
            <w:r w:rsidRPr="005B559D">
              <w:rPr>
                <w:rFonts w:ascii="Times New Roman" w:eastAsia="Calibri" w:hAnsi="Times New Roman" w:cs="Times New Roman"/>
                <w:iCs/>
                <w:sz w:val="24"/>
                <w:szCs w:val="24"/>
              </w:rPr>
              <w:t>4</w:t>
            </w:r>
          </w:p>
        </w:tc>
        <w:tc>
          <w:tcPr>
            <w:tcW w:w="689" w:type="pct"/>
            <w:vMerge/>
          </w:tcPr>
          <w:p w14:paraId="6454F31C" w14:textId="77777777" w:rsidR="00F85C60" w:rsidRPr="005B559D" w:rsidRDefault="00F85C60" w:rsidP="00AD5821">
            <w:pPr>
              <w:jc w:val="center"/>
              <w:rPr>
                <w:rFonts w:ascii="Times New Roman" w:eastAsia="Calibri" w:hAnsi="Times New Roman" w:cs="Times New Roman"/>
                <w:b/>
                <w:bCs/>
                <w:i/>
                <w:sz w:val="24"/>
                <w:szCs w:val="24"/>
              </w:rPr>
            </w:pPr>
          </w:p>
        </w:tc>
      </w:tr>
      <w:tr w:rsidR="00F85C60" w:rsidRPr="005B559D" w14:paraId="3E4256ED" w14:textId="77777777" w:rsidTr="00AD5821">
        <w:trPr>
          <w:trHeight w:val="144"/>
        </w:trPr>
        <w:tc>
          <w:tcPr>
            <w:tcW w:w="753" w:type="pct"/>
            <w:vMerge/>
          </w:tcPr>
          <w:p w14:paraId="44AFF9C9"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2E0E7008"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Самостоятельная работа обучающихся</w:t>
            </w:r>
          </w:p>
        </w:tc>
        <w:tc>
          <w:tcPr>
            <w:tcW w:w="626" w:type="pct"/>
            <w:vAlign w:val="center"/>
          </w:tcPr>
          <w:p w14:paraId="7AECBED7" w14:textId="77777777" w:rsidR="00F85C60" w:rsidRPr="005B559D" w:rsidRDefault="00F85C60" w:rsidP="00AD5821">
            <w:pPr>
              <w:suppressAutoHyphens/>
              <w:jc w:val="center"/>
              <w:rPr>
                <w:rFonts w:ascii="Times New Roman" w:eastAsia="Calibri" w:hAnsi="Times New Roman" w:cs="Times New Roman"/>
                <w:b/>
                <w:bCs/>
                <w:i/>
                <w:iCs/>
                <w:sz w:val="24"/>
                <w:szCs w:val="24"/>
              </w:rPr>
            </w:pPr>
            <w:r w:rsidRPr="005B559D">
              <w:rPr>
                <w:rFonts w:ascii="Times New Roman" w:eastAsia="Calibri" w:hAnsi="Times New Roman" w:cs="Times New Roman"/>
                <w:b/>
                <w:bCs/>
                <w:i/>
                <w:iCs/>
                <w:sz w:val="24"/>
                <w:szCs w:val="24"/>
              </w:rPr>
              <w:t>-</w:t>
            </w:r>
          </w:p>
        </w:tc>
        <w:tc>
          <w:tcPr>
            <w:tcW w:w="689" w:type="pct"/>
            <w:vMerge/>
          </w:tcPr>
          <w:p w14:paraId="6762396F" w14:textId="77777777" w:rsidR="00F85C60" w:rsidRPr="005B559D" w:rsidRDefault="00F85C60" w:rsidP="00AD5821">
            <w:pPr>
              <w:jc w:val="center"/>
              <w:rPr>
                <w:rFonts w:ascii="Times New Roman" w:eastAsia="Calibri" w:hAnsi="Times New Roman" w:cs="Times New Roman"/>
                <w:b/>
                <w:sz w:val="24"/>
                <w:szCs w:val="24"/>
              </w:rPr>
            </w:pPr>
          </w:p>
        </w:tc>
      </w:tr>
      <w:tr w:rsidR="00F85C60" w:rsidRPr="005B559D" w14:paraId="3A9E09BC" w14:textId="77777777" w:rsidTr="00AD5821">
        <w:trPr>
          <w:trHeight w:val="20"/>
        </w:trPr>
        <w:tc>
          <w:tcPr>
            <w:tcW w:w="753" w:type="pct"/>
            <w:vMerge w:val="restart"/>
          </w:tcPr>
          <w:p w14:paraId="120DA8C1"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Тема 3.3.</w:t>
            </w:r>
            <w:r w:rsidRPr="005B559D">
              <w:rPr>
                <w:rFonts w:ascii="Times New Roman" w:eastAsia="Calibri" w:hAnsi="Times New Roman" w:cs="Times New Roman"/>
                <w:bCs/>
                <w:sz w:val="24"/>
                <w:szCs w:val="24"/>
              </w:rPr>
              <w:t xml:space="preserve"> Упражнения с медицинболами в парах и индивидуально</w:t>
            </w:r>
          </w:p>
        </w:tc>
        <w:tc>
          <w:tcPr>
            <w:tcW w:w="2932" w:type="pct"/>
          </w:tcPr>
          <w:p w14:paraId="310FA1BF" w14:textId="77777777" w:rsidR="00F85C60" w:rsidRPr="005B559D" w:rsidRDefault="00F85C60" w:rsidP="00AD5821">
            <w:pPr>
              <w:rPr>
                <w:rFonts w:ascii="Times New Roman" w:eastAsia="Calibri" w:hAnsi="Times New Roman" w:cs="Times New Roman"/>
                <w:b/>
                <w:bCs/>
                <w:i/>
                <w:sz w:val="24"/>
                <w:szCs w:val="24"/>
              </w:rPr>
            </w:pPr>
            <w:r w:rsidRPr="005B559D">
              <w:rPr>
                <w:rFonts w:ascii="Times New Roman" w:eastAsia="Calibri" w:hAnsi="Times New Roman" w:cs="Times New Roman"/>
                <w:b/>
                <w:bCs/>
                <w:sz w:val="24"/>
                <w:szCs w:val="24"/>
              </w:rPr>
              <w:t>Содержание учебного материала</w:t>
            </w:r>
          </w:p>
        </w:tc>
        <w:tc>
          <w:tcPr>
            <w:tcW w:w="626" w:type="pct"/>
            <w:vAlign w:val="center"/>
          </w:tcPr>
          <w:p w14:paraId="3FBCE79D" w14:textId="77777777" w:rsidR="00F85C60" w:rsidRPr="005B559D" w:rsidRDefault="00F85C60" w:rsidP="00AD5821">
            <w:pPr>
              <w:suppressAutoHyphens/>
              <w:jc w:val="center"/>
              <w:rPr>
                <w:rFonts w:ascii="Times New Roman" w:eastAsia="Calibri" w:hAnsi="Times New Roman" w:cs="Times New Roman"/>
                <w:b/>
                <w:i/>
                <w:iCs/>
                <w:sz w:val="24"/>
                <w:szCs w:val="24"/>
              </w:rPr>
            </w:pPr>
            <w:r w:rsidRPr="005B559D">
              <w:rPr>
                <w:rFonts w:ascii="Times New Roman" w:eastAsia="Calibri" w:hAnsi="Times New Roman" w:cs="Times New Roman"/>
                <w:b/>
                <w:iCs/>
                <w:sz w:val="24"/>
                <w:szCs w:val="24"/>
              </w:rPr>
              <w:t>4</w:t>
            </w:r>
          </w:p>
        </w:tc>
        <w:tc>
          <w:tcPr>
            <w:tcW w:w="689" w:type="pct"/>
            <w:vMerge w:val="restart"/>
          </w:tcPr>
          <w:p w14:paraId="4D0E59F6" w14:textId="77777777" w:rsidR="00F85C60" w:rsidRPr="005B559D" w:rsidRDefault="00F85C60" w:rsidP="00AD5821">
            <w:pPr>
              <w:rPr>
                <w:rFonts w:ascii="Times New Roman" w:eastAsia="Calibri" w:hAnsi="Times New Roman" w:cs="Times New Roman"/>
                <w:sz w:val="24"/>
                <w:szCs w:val="24"/>
              </w:rPr>
            </w:pPr>
            <w:r w:rsidRPr="005B559D">
              <w:rPr>
                <w:rFonts w:ascii="Times New Roman" w:eastAsia="Calibri" w:hAnsi="Times New Roman" w:cs="Times New Roman"/>
                <w:sz w:val="24"/>
                <w:szCs w:val="24"/>
              </w:rPr>
              <w:t>ОК 4, ОК 5, ОК 8</w:t>
            </w:r>
          </w:p>
        </w:tc>
      </w:tr>
      <w:tr w:rsidR="00F85C60" w:rsidRPr="005B559D" w14:paraId="1E7E6E08" w14:textId="77777777" w:rsidTr="00AD5821">
        <w:trPr>
          <w:trHeight w:val="20"/>
        </w:trPr>
        <w:tc>
          <w:tcPr>
            <w:tcW w:w="753" w:type="pct"/>
            <w:vMerge/>
          </w:tcPr>
          <w:p w14:paraId="5BE84331"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78669D18"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14:paraId="13A589F2" w14:textId="77777777" w:rsidR="00F85C60" w:rsidRPr="005B559D" w:rsidRDefault="00F85C60" w:rsidP="00AD5821">
            <w:pPr>
              <w:suppressAutoHyphens/>
              <w:jc w:val="center"/>
              <w:rPr>
                <w:rFonts w:ascii="Times New Roman" w:eastAsia="Calibri" w:hAnsi="Times New Roman" w:cs="Times New Roman"/>
                <w:b/>
                <w:iCs/>
                <w:sz w:val="24"/>
                <w:szCs w:val="24"/>
              </w:rPr>
            </w:pPr>
            <w:r w:rsidRPr="005B559D">
              <w:rPr>
                <w:rFonts w:ascii="Times New Roman" w:eastAsia="Calibri" w:hAnsi="Times New Roman" w:cs="Times New Roman"/>
                <w:b/>
                <w:iCs/>
                <w:sz w:val="24"/>
                <w:szCs w:val="24"/>
              </w:rPr>
              <w:t>4</w:t>
            </w:r>
          </w:p>
        </w:tc>
        <w:tc>
          <w:tcPr>
            <w:tcW w:w="689" w:type="pct"/>
            <w:vMerge/>
          </w:tcPr>
          <w:p w14:paraId="50A9D5DD" w14:textId="77777777" w:rsidR="00F85C60" w:rsidRPr="005B559D" w:rsidRDefault="00F85C60" w:rsidP="00AD5821">
            <w:pPr>
              <w:rPr>
                <w:rFonts w:ascii="Times New Roman" w:eastAsia="Calibri" w:hAnsi="Times New Roman" w:cs="Times New Roman"/>
                <w:sz w:val="24"/>
                <w:szCs w:val="24"/>
              </w:rPr>
            </w:pPr>
          </w:p>
        </w:tc>
      </w:tr>
      <w:tr w:rsidR="00F85C60" w:rsidRPr="005B559D" w14:paraId="7CFAE286" w14:textId="77777777" w:rsidTr="00AD5821">
        <w:trPr>
          <w:trHeight w:val="20"/>
        </w:trPr>
        <w:tc>
          <w:tcPr>
            <w:tcW w:w="753" w:type="pct"/>
            <w:vMerge/>
          </w:tcPr>
          <w:p w14:paraId="734FEE36"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5C728E7E" w14:textId="77777777" w:rsidR="00F85C60" w:rsidRPr="005B559D" w:rsidRDefault="00F85C60" w:rsidP="00AD5821">
            <w:pPr>
              <w:contextualSpacing/>
              <w:jc w:val="both"/>
              <w:rPr>
                <w:rFonts w:ascii="Times New Roman" w:eastAsia="Calibri" w:hAnsi="Times New Roman" w:cs="Times New Roman"/>
                <w:sz w:val="24"/>
                <w:szCs w:val="24"/>
                <w:lang w:eastAsia="ru-RU"/>
              </w:rPr>
            </w:pPr>
            <w:r w:rsidRPr="005B559D">
              <w:rPr>
                <w:rFonts w:ascii="Times New Roman" w:eastAsia="Calibri" w:hAnsi="Times New Roman" w:cs="Times New Roman"/>
                <w:b/>
                <w:sz w:val="24"/>
                <w:szCs w:val="24"/>
              </w:rPr>
              <w:t>1.</w:t>
            </w:r>
            <w:r w:rsidRPr="005B559D">
              <w:rPr>
                <w:rFonts w:ascii="Times New Roman" w:eastAsia="Calibri" w:hAnsi="Times New Roman" w:cs="Times New Roman"/>
                <w:sz w:val="24"/>
                <w:szCs w:val="24"/>
              </w:rPr>
              <w:t xml:space="preserve"> </w:t>
            </w:r>
            <w:r w:rsidRPr="005B559D">
              <w:rPr>
                <w:rFonts w:ascii="Times New Roman" w:eastAsia="Calibri" w:hAnsi="Times New Roman" w:cs="Times New Roman"/>
                <w:b/>
                <w:sz w:val="24"/>
                <w:szCs w:val="24"/>
              </w:rPr>
              <w:t>Практическое занятие №10.</w:t>
            </w:r>
            <w:r w:rsidRPr="005B559D">
              <w:rPr>
                <w:rFonts w:ascii="Times New Roman" w:eastAsia="Calibri" w:hAnsi="Times New Roman" w:cs="Times New Roman"/>
                <w:sz w:val="24"/>
                <w:szCs w:val="24"/>
              </w:rPr>
              <w:t xml:space="preserve"> Выполнение комплекса упражнений направленных на развитие всех групп мышц, выносливость, быстроту, ловкость.</w:t>
            </w:r>
          </w:p>
        </w:tc>
        <w:tc>
          <w:tcPr>
            <w:tcW w:w="626" w:type="pct"/>
            <w:vAlign w:val="center"/>
          </w:tcPr>
          <w:p w14:paraId="31D161CC" w14:textId="77777777" w:rsidR="00F85C60" w:rsidRPr="005B559D" w:rsidRDefault="00F85C60" w:rsidP="00AD5821">
            <w:pPr>
              <w:suppressAutoHyphens/>
              <w:jc w:val="center"/>
              <w:rPr>
                <w:rFonts w:ascii="Times New Roman" w:eastAsia="Calibri" w:hAnsi="Times New Roman" w:cs="Times New Roman"/>
                <w:iCs/>
                <w:sz w:val="24"/>
                <w:szCs w:val="24"/>
              </w:rPr>
            </w:pPr>
            <w:r w:rsidRPr="005B559D">
              <w:rPr>
                <w:rFonts w:ascii="Times New Roman" w:eastAsia="Calibri" w:hAnsi="Times New Roman" w:cs="Times New Roman"/>
                <w:iCs/>
                <w:sz w:val="24"/>
                <w:szCs w:val="24"/>
              </w:rPr>
              <w:t>4</w:t>
            </w:r>
          </w:p>
        </w:tc>
        <w:tc>
          <w:tcPr>
            <w:tcW w:w="689" w:type="pct"/>
            <w:vMerge/>
          </w:tcPr>
          <w:p w14:paraId="48A1A9C6" w14:textId="77777777" w:rsidR="00F85C60" w:rsidRPr="005B559D" w:rsidRDefault="00F85C60" w:rsidP="00AD5821">
            <w:pPr>
              <w:rPr>
                <w:rFonts w:ascii="Times New Roman" w:eastAsia="Calibri" w:hAnsi="Times New Roman" w:cs="Times New Roman"/>
                <w:sz w:val="24"/>
                <w:szCs w:val="24"/>
              </w:rPr>
            </w:pPr>
          </w:p>
        </w:tc>
      </w:tr>
      <w:tr w:rsidR="00F85C60" w:rsidRPr="005B559D" w14:paraId="510539AD" w14:textId="77777777" w:rsidTr="00AD5821">
        <w:trPr>
          <w:trHeight w:val="20"/>
        </w:trPr>
        <w:tc>
          <w:tcPr>
            <w:tcW w:w="753" w:type="pct"/>
            <w:vMerge/>
          </w:tcPr>
          <w:p w14:paraId="3FD12777"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55E3D293"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Самостоятельная работа обучающихся</w:t>
            </w:r>
          </w:p>
        </w:tc>
        <w:tc>
          <w:tcPr>
            <w:tcW w:w="626" w:type="pct"/>
            <w:vAlign w:val="center"/>
          </w:tcPr>
          <w:p w14:paraId="20124325" w14:textId="77777777" w:rsidR="00F85C60" w:rsidRPr="005B559D" w:rsidRDefault="00F85C60" w:rsidP="00AD5821">
            <w:pPr>
              <w:suppressAutoHyphens/>
              <w:jc w:val="center"/>
              <w:rPr>
                <w:rFonts w:ascii="Times New Roman" w:eastAsia="Calibri" w:hAnsi="Times New Roman" w:cs="Times New Roman"/>
                <w:b/>
                <w:bCs/>
                <w:i/>
                <w:iCs/>
                <w:sz w:val="24"/>
                <w:szCs w:val="24"/>
              </w:rPr>
            </w:pPr>
            <w:r w:rsidRPr="005B559D">
              <w:rPr>
                <w:rFonts w:ascii="Times New Roman" w:eastAsia="Calibri" w:hAnsi="Times New Roman" w:cs="Times New Roman"/>
                <w:b/>
                <w:bCs/>
                <w:i/>
                <w:iCs/>
                <w:sz w:val="24"/>
                <w:szCs w:val="24"/>
              </w:rPr>
              <w:t>-</w:t>
            </w:r>
          </w:p>
        </w:tc>
        <w:tc>
          <w:tcPr>
            <w:tcW w:w="689" w:type="pct"/>
            <w:vMerge/>
          </w:tcPr>
          <w:p w14:paraId="77A6B1F0" w14:textId="77777777" w:rsidR="00F85C60" w:rsidRPr="005B559D" w:rsidRDefault="00F85C60" w:rsidP="00AD5821">
            <w:pPr>
              <w:jc w:val="center"/>
              <w:rPr>
                <w:rFonts w:ascii="Times New Roman" w:eastAsia="Calibri" w:hAnsi="Times New Roman" w:cs="Times New Roman"/>
                <w:b/>
                <w:sz w:val="24"/>
                <w:szCs w:val="24"/>
              </w:rPr>
            </w:pPr>
          </w:p>
        </w:tc>
      </w:tr>
      <w:tr w:rsidR="00F85C60" w:rsidRPr="005B559D" w14:paraId="2C4E55F7" w14:textId="77777777" w:rsidTr="00AD5821">
        <w:trPr>
          <w:trHeight w:val="20"/>
        </w:trPr>
        <w:tc>
          <w:tcPr>
            <w:tcW w:w="753" w:type="pct"/>
            <w:vMerge w:val="restart"/>
          </w:tcPr>
          <w:p w14:paraId="5082747E"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Тема 3.4.</w:t>
            </w:r>
            <w:r w:rsidRPr="005B559D">
              <w:rPr>
                <w:rFonts w:ascii="Times New Roman" w:eastAsia="Calibri" w:hAnsi="Times New Roman" w:cs="Times New Roman"/>
                <w:bCs/>
                <w:sz w:val="24"/>
                <w:szCs w:val="24"/>
              </w:rPr>
              <w:t xml:space="preserve"> Упражнения на развитие гибкости и подвижности в суставах.</w:t>
            </w:r>
          </w:p>
        </w:tc>
        <w:tc>
          <w:tcPr>
            <w:tcW w:w="2932" w:type="pct"/>
          </w:tcPr>
          <w:p w14:paraId="37BBED07" w14:textId="77777777" w:rsidR="00F85C60" w:rsidRPr="005B559D" w:rsidRDefault="00F85C60" w:rsidP="00AD5821">
            <w:pPr>
              <w:rPr>
                <w:rFonts w:ascii="Times New Roman" w:eastAsia="Calibri" w:hAnsi="Times New Roman" w:cs="Times New Roman"/>
                <w:b/>
                <w:bCs/>
                <w:i/>
                <w:sz w:val="24"/>
                <w:szCs w:val="24"/>
              </w:rPr>
            </w:pPr>
            <w:r w:rsidRPr="005B559D">
              <w:rPr>
                <w:rFonts w:ascii="Times New Roman" w:eastAsia="Calibri" w:hAnsi="Times New Roman" w:cs="Times New Roman"/>
                <w:b/>
                <w:bCs/>
                <w:sz w:val="24"/>
                <w:szCs w:val="24"/>
              </w:rPr>
              <w:t>Содержание учебного материала</w:t>
            </w:r>
          </w:p>
        </w:tc>
        <w:tc>
          <w:tcPr>
            <w:tcW w:w="626" w:type="pct"/>
            <w:vAlign w:val="center"/>
          </w:tcPr>
          <w:p w14:paraId="3F80E48F" w14:textId="77777777" w:rsidR="00F85C60" w:rsidRPr="005B559D" w:rsidRDefault="00F85C60" w:rsidP="00AD5821">
            <w:pPr>
              <w:suppressAutoHyphens/>
              <w:jc w:val="center"/>
              <w:rPr>
                <w:rFonts w:ascii="Times New Roman" w:eastAsia="Calibri" w:hAnsi="Times New Roman" w:cs="Times New Roman"/>
                <w:b/>
                <w:i/>
                <w:iCs/>
                <w:sz w:val="24"/>
                <w:szCs w:val="24"/>
              </w:rPr>
            </w:pPr>
            <w:r w:rsidRPr="005B559D">
              <w:rPr>
                <w:rFonts w:ascii="Times New Roman" w:eastAsia="Calibri" w:hAnsi="Times New Roman" w:cs="Times New Roman"/>
                <w:b/>
                <w:iCs/>
                <w:sz w:val="24"/>
                <w:szCs w:val="24"/>
              </w:rPr>
              <w:t>4</w:t>
            </w:r>
          </w:p>
        </w:tc>
        <w:tc>
          <w:tcPr>
            <w:tcW w:w="689" w:type="pct"/>
            <w:vMerge w:val="restart"/>
          </w:tcPr>
          <w:p w14:paraId="4ECD1292" w14:textId="77777777" w:rsidR="00F85C60" w:rsidRPr="005B559D" w:rsidRDefault="00F85C60" w:rsidP="00AD5821">
            <w:pPr>
              <w:rPr>
                <w:rFonts w:ascii="Times New Roman" w:eastAsia="Calibri" w:hAnsi="Times New Roman" w:cs="Times New Roman"/>
                <w:sz w:val="24"/>
                <w:szCs w:val="24"/>
              </w:rPr>
            </w:pPr>
            <w:r w:rsidRPr="005B559D">
              <w:rPr>
                <w:rFonts w:ascii="Times New Roman" w:eastAsia="Calibri" w:hAnsi="Times New Roman" w:cs="Times New Roman"/>
                <w:sz w:val="24"/>
                <w:szCs w:val="24"/>
              </w:rPr>
              <w:t>ОК 4, ОК 5, ОК 8</w:t>
            </w:r>
          </w:p>
        </w:tc>
      </w:tr>
      <w:tr w:rsidR="00F85C60" w:rsidRPr="005B559D" w14:paraId="49688BF9" w14:textId="77777777" w:rsidTr="00AD5821">
        <w:trPr>
          <w:trHeight w:val="20"/>
        </w:trPr>
        <w:tc>
          <w:tcPr>
            <w:tcW w:w="753" w:type="pct"/>
            <w:vMerge/>
          </w:tcPr>
          <w:p w14:paraId="54449FEC"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67B80D9A"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14:paraId="1AEECA3A" w14:textId="77777777" w:rsidR="00F85C60" w:rsidRPr="005B559D" w:rsidRDefault="00F85C60" w:rsidP="00AD5821">
            <w:pPr>
              <w:suppressAutoHyphens/>
              <w:jc w:val="center"/>
              <w:rPr>
                <w:rFonts w:ascii="Times New Roman" w:eastAsia="Calibri" w:hAnsi="Times New Roman" w:cs="Times New Roman"/>
                <w:b/>
                <w:iCs/>
                <w:sz w:val="24"/>
                <w:szCs w:val="24"/>
              </w:rPr>
            </w:pPr>
            <w:r w:rsidRPr="005B559D">
              <w:rPr>
                <w:rFonts w:ascii="Times New Roman" w:eastAsia="Calibri" w:hAnsi="Times New Roman" w:cs="Times New Roman"/>
                <w:b/>
                <w:iCs/>
                <w:sz w:val="24"/>
                <w:szCs w:val="24"/>
              </w:rPr>
              <w:t>4</w:t>
            </w:r>
          </w:p>
        </w:tc>
        <w:tc>
          <w:tcPr>
            <w:tcW w:w="689" w:type="pct"/>
            <w:vMerge/>
          </w:tcPr>
          <w:p w14:paraId="55D0E185" w14:textId="77777777" w:rsidR="00F85C60" w:rsidRPr="005B559D" w:rsidRDefault="00F85C60" w:rsidP="00AD5821">
            <w:pPr>
              <w:rPr>
                <w:rFonts w:ascii="Times New Roman" w:eastAsia="Calibri" w:hAnsi="Times New Roman" w:cs="Times New Roman"/>
                <w:sz w:val="24"/>
                <w:szCs w:val="24"/>
              </w:rPr>
            </w:pPr>
          </w:p>
        </w:tc>
      </w:tr>
      <w:tr w:rsidR="00F85C60" w:rsidRPr="005B559D" w14:paraId="7A754364" w14:textId="77777777" w:rsidTr="00AD5821">
        <w:trPr>
          <w:trHeight w:val="20"/>
        </w:trPr>
        <w:tc>
          <w:tcPr>
            <w:tcW w:w="753" w:type="pct"/>
            <w:vMerge/>
          </w:tcPr>
          <w:p w14:paraId="4ACEB56F" w14:textId="77777777" w:rsidR="00F85C60" w:rsidRPr="005B559D" w:rsidRDefault="00F85C60" w:rsidP="00AD5821">
            <w:pPr>
              <w:rPr>
                <w:rFonts w:ascii="Times New Roman" w:eastAsia="Calibri" w:hAnsi="Times New Roman" w:cs="Times New Roman"/>
                <w:b/>
                <w:bCs/>
                <w:i/>
                <w:sz w:val="24"/>
                <w:szCs w:val="24"/>
              </w:rPr>
            </w:pPr>
          </w:p>
        </w:tc>
        <w:tc>
          <w:tcPr>
            <w:tcW w:w="2932" w:type="pct"/>
          </w:tcPr>
          <w:p w14:paraId="77134554" w14:textId="77777777" w:rsidR="00F85C60" w:rsidRPr="005B559D" w:rsidRDefault="00F85C60" w:rsidP="00AD5821">
            <w:pPr>
              <w:rPr>
                <w:rFonts w:ascii="Times New Roman" w:eastAsia="Calibri" w:hAnsi="Times New Roman" w:cs="Times New Roman"/>
                <w:b/>
                <w:sz w:val="24"/>
                <w:szCs w:val="24"/>
              </w:rPr>
            </w:pPr>
            <w:r w:rsidRPr="005B559D">
              <w:rPr>
                <w:rFonts w:ascii="Times New Roman" w:eastAsia="Calibri" w:hAnsi="Times New Roman" w:cs="Times New Roman"/>
                <w:b/>
                <w:sz w:val="24"/>
                <w:szCs w:val="24"/>
              </w:rPr>
              <w:t xml:space="preserve">1. Практическое занятие № 11. </w:t>
            </w:r>
            <w:r w:rsidRPr="005B559D">
              <w:rPr>
                <w:rFonts w:ascii="Times New Roman" w:eastAsia="Calibri" w:hAnsi="Times New Roman" w:cs="Times New Roman"/>
                <w:sz w:val="24"/>
                <w:szCs w:val="24"/>
              </w:rPr>
              <w:t xml:space="preserve"> Выполнение специальных упражнений (активные и пассивные) с постоянной увеличивающейся амплитудой.</w:t>
            </w:r>
          </w:p>
        </w:tc>
        <w:tc>
          <w:tcPr>
            <w:tcW w:w="626" w:type="pct"/>
            <w:vAlign w:val="center"/>
          </w:tcPr>
          <w:p w14:paraId="395797D5" w14:textId="77777777" w:rsidR="00F85C60" w:rsidRPr="005B559D" w:rsidRDefault="00F85C60" w:rsidP="00AD5821">
            <w:pPr>
              <w:suppressAutoHyphens/>
              <w:jc w:val="center"/>
              <w:rPr>
                <w:rFonts w:ascii="Times New Roman" w:eastAsia="Calibri" w:hAnsi="Times New Roman" w:cs="Times New Roman"/>
                <w:iCs/>
                <w:sz w:val="24"/>
                <w:szCs w:val="24"/>
              </w:rPr>
            </w:pPr>
            <w:r w:rsidRPr="005B559D">
              <w:rPr>
                <w:rFonts w:ascii="Times New Roman" w:eastAsia="Calibri" w:hAnsi="Times New Roman" w:cs="Times New Roman"/>
                <w:iCs/>
                <w:sz w:val="24"/>
                <w:szCs w:val="24"/>
              </w:rPr>
              <w:t>4</w:t>
            </w:r>
          </w:p>
        </w:tc>
        <w:tc>
          <w:tcPr>
            <w:tcW w:w="689" w:type="pct"/>
            <w:vMerge/>
          </w:tcPr>
          <w:p w14:paraId="7068AB01" w14:textId="77777777" w:rsidR="00F85C60" w:rsidRPr="005B559D" w:rsidRDefault="00F85C60" w:rsidP="00AD5821">
            <w:pPr>
              <w:jc w:val="center"/>
              <w:rPr>
                <w:rFonts w:ascii="Times New Roman" w:eastAsia="Calibri" w:hAnsi="Times New Roman" w:cs="Times New Roman"/>
                <w:b/>
                <w:bCs/>
                <w:i/>
                <w:sz w:val="24"/>
                <w:szCs w:val="24"/>
              </w:rPr>
            </w:pPr>
          </w:p>
        </w:tc>
      </w:tr>
      <w:tr w:rsidR="00F85C60" w:rsidRPr="005B559D" w14:paraId="3FD0ACF0" w14:textId="77777777" w:rsidTr="00AD5821">
        <w:trPr>
          <w:trHeight w:val="20"/>
        </w:trPr>
        <w:tc>
          <w:tcPr>
            <w:tcW w:w="753" w:type="pct"/>
            <w:vMerge/>
          </w:tcPr>
          <w:p w14:paraId="7FA7413F"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4E7EF9B5"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Самостоятельная работа обучающихся</w:t>
            </w:r>
          </w:p>
        </w:tc>
        <w:tc>
          <w:tcPr>
            <w:tcW w:w="626" w:type="pct"/>
            <w:vAlign w:val="center"/>
          </w:tcPr>
          <w:p w14:paraId="783E7D47" w14:textId="77777777" w:rsidR="00F85C60" w:rsidRPr="005B559D" w:rsidRDefault="00F85C60" w:rsidP="00AD5821">
            <w:pPr>
              <w:suppressAutoHyphens/>
              <w:jc w:val="center"/>
              <w:rPr>
                <w:rFonts w:ascii="Times New Roman" w:eastAsia="Calibri" w:hAnsi="Times New Roman" w:cs="Times New Roman"/>
                <w:b/>
                <w:bCs/>
                <w:i/>
                <w:iCs/>
                <w:sz w:val="24"/>
                <w:szCs w:val="24"/>
              </w:rPr>
            </w:pPr>
            <w:r w:rsidRPr="005B559D">
              <w:rPr>
                <w:rFonts w:ascii="Times New Roman" w:eastAsia="Calibri" w:hAnsi="Times New Roman" w:cs="Times New Roman"/>
                <w:b/>
                <w:bCs/>
                <w:i/>
                <w:iCs/>
                <w:sz w:val="24"/>
                <w:szCs w:val="24"/>
              </w:rPr>
              <w:t>-</w:t>
            </w:r>
          </w:p>
        </w:tc>
        <w:tc>
          <w:tcPr>
            <w:tcW w:w="689" w:type="pct"/>
            <w:vMerge/>
          </w:tcPr>
          <w:p w14:paraId="1058F58C" w14:textId="77777777" w:rsidR="00F85C60" w:rsidRPr="005B559D" w:rsidRDefault="00F85C60" w:rsidP="00AD5821">
            <w:pPr>
              <w:jc w:val="center"/>
              <w:rPr>
                <w:rFonts w:ascii="Times New Roman" w:eastAsia="Calibri" w:hAnsi="Times New Roman" w:cs="Times New Roman"/>
                <w:b/>
                <w:sz w:val="24"/>
                <w:szCs w:val="24"/>
              </w:rPr>
            </w:pPr>
          </w:p>
        </w:tc>
      </w:tr>
      <w:tr w:rsidR="00F85C60" w:rsidRPr="005B559D" w14:paraId="01E4221B" w14:textId="77777777" w:rsidTr="00AD5821">
        <w:trPr>
          <w:trHeight w:val="212"/>
        </w:trPr>
        <w:tc>
          <w:tcPr>
            <w:tcW w:w="3685" w:type="pct"/>
            <w:gridSpan w:val="2"/>
          </w:tcPr>
          <w:p w14:paraId="43874C0D"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 xml:space="preserve">Раздел 4. </w:t>
            </w:r>
            <w:r w:rsidRPr="005B559D">
              <w:rPr>
                <w:rFonts w:ascii="Times New Roman" w:eastAsia="Calibri" w:hAnsi="Times New Roman" w:cs="Times New Roman"/>
                <w:b/>
                <w:sz w:val="24"/>
                <w:szCs w:val="24"/>
              </w:rPr>
              <w:t>Спортивные игры. Волейбол.</w:t>
            </w:r>
          </w:p>
        </w:tc>
        <w:tc>
          <w:tcPr>
            <w:tcW w:w="626" w:type="pct"/>
          </w:tcPr>
          <w:p w14:paraId="387D78E6" w14:textId="77777777" w:rsidR="00F85C60" w:rsidRPr="005B559D" w:rsidRDefault="00F85C60" w:rsidP="00AD5821">
            <w:pPr>
              <w:jc w:val="center"/>
              <w:rPr>
                <w:rFonts w:ascii="Times New Roman" w:eastAsia="Calibri" w:hAnsi="Times New Roman" w:cs="Times New Roman"/>
                <w:b/>
                <w:bCs/>
                <w:i/>
                <w:iCs/>
                <w:sz w:val="24"/>
                <w:szCs w:val="24"/>
              </w:rPr>
            </w:pPr>
            <w:r>
              <w:rPr>
                <w:rFonts w:ascii="Times New Roman" w:eastAsia="Calibri" w:hAnsi="Times New Roman" w:cs="Times New Roman"/>
                <w:iCs/>
                <w:sz w:val="24"/>
                <w:szCs w:val="24"/>
              </w:rPr>
              <w:t>34</w:t>
            </w:r>
            <w:r w:rsidRPr="005B559D">
              <w:rPr>
                <w:rFonts w:ascii="Times New Roman" w:eastAsia="Calibri" w:hAnsi="Times New Roman" w:cs="Times New Roman"/>
                <w:iCs/>
                <w:sz w:val="24"/>
                <w:szCs w:val="24"/>
              </w:rPr>
              <w:t>/0</w:t>
            </w:r>
          </w:p>
        </w:tc>
        <w:tc>
          <w:tcPr>
            <w:tcW w:w="689" w:type="pct"/>
          </w:tcPr>
          <w:p w14:paraId="4093D1CB" w14:textId="77777777" w:rsidR="00F85C60" w:rsidRPr="005B559D" w:rsidRDefault="00F85C60" w:rsidP="00AD5821">
            <w:pPr>
              <w:jc w:val="center"/>
              <w:rPr>
                <w:rFonts w:ascii="Times New Roman" w:eastAsia="Calibri" w:hAnsi="Times New Roman" w:cs="Times New Roman"/>
                <w:b/>
                <w:bCs/>
                <w:i/>
                <w:iCs/>
                <w:sz w:val="24"/>
                <w:szCs w:val="24"/>
              </w:rPr>
            </w:pPr>
          </w:p>
        </w:tc>
      </w:tr>
      <w:tr w:rsidR="00F85C60" w:rsidRPr="005B559D" w14:paraId="31486EE4" w14:textId="77777777" w:rsidTr="00AD5821">
        <w:trPr>
          <w:trHeight w:val="20"/>
        </w:trPr>
        <w:tc>
          <w:tcPr>
            <w:tcW w:w="753" w:type="pct"/>
            <w:vMerge w:val="restart"/>
          </w:tcPr>
          <w:p w14:paraId="27FD129E"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Тема 4.1.</w:t>
            </w:r>
            <w:r w:rsidRPr="005B559D">
              <w:rPr>
                <w:rFonts w:ascii="Times New Roman" w:eastAsia="Calibri" w:hAnsi="Times New Roman" w:cs="Times New Roman"/>
                <w:bCs/>
                <w:sz w:val="24"/>
                <w:szCs w:val="24"/>
              </w:rPr>
              <w:t xml:space="preserve"> Техника выполнения передач.</w:t>
            </w:r>
          </w:p>
        </w:tc>
        <w:tc>
          <w:tcPr>
            <w:tcW w:w="2932" w:type="pct"/>
          </w:tcPr>
          <w:p w14:paraId="32C002B4" w14:textId="77777777" w:rsidR="00F85C60" w:rsidRPr="005B559D" w:rsidRDefault="00F85C60" w:rsidP="00AD5821">
            <w:pPr>
              <w:rPr>
                <w:rFonts w:ascii="Times New Roman" w:eastAsia="Calibri" w:hAnsi="Times New Roman" w:cs="Times New Roman"/>
                <w:b/>
                <w:bCs/>
                <w:i/>
                <w:sz w:val="24"/>
                <w:szCs w:val="24"/>
              </w:rPr>
            </w:pPr>
            <w:r w:rsidRPr="005B559D">
              <w:rPr>
                <w:rFonts w:ascii="Times New Roman" w:eastAsia="Calibri" w:hAnsi="Times New Roman" w:cs="Times New Roman"/>
                <w:b/>
                <w:bCs/>
                <w:sz w:val="24"/>
                <w:szCs w:val="24"/>
              </w:rPr>
              <w:t>Содержание учебного материала</w:t>
            </w:r>
          </w:p>
        </w:tc>
        <w:tc>
          <w:tcPr>
            <w:tcW w:w="626" w:type="pct"/>
            <w:vAlign w:val="center"/>
          </w:tcPr>
          <w:p w14:paraId="0B3492EE" w14:textId="77777777" w:rsidR="00F85C60" w:rsidRPr="005B559D" w:rsidRDefault="00F85C60" w:rsidP="00AD5821">
            <w:pPr>
              <w:suppressAutoHyphens/>
              <w:jc w:val="center"/>
              <w:rPr>
                <w:rFonts w:ascii="Times New Roman" w:eastAsia="Calibri" w:hAnsi="Times New Roman" w:cs="Times New Roman"/>
                <w:b/>
                <w:i/>
                <w:iCs/>
                <w:sz w:val="24"/>
                <w:szCs w:val="24"/>
              </w:rPr>
            </w:pPr>
            <w:r>
              <w:rPr>
                <w:rFonts w:ascii="Times New Roman" w:eastAsia="Calibri" w:hAnsi="Times New Roman" w:cs="Times New Roman"/>
                <w:b/>
                <w:iCs/>
                <w:sz w:val="24"/>
                <w:szCs w:val="24"/>
              </w:rPr>
              <w:t>5</w:t>
            </w:r>
          </w:p>
        </w:tc>
        <w:tc>
          <w:tcPr>
            <w:tcW w:w="689" w:type="pct"/>
            <w:vMerge w:val="restart"/>
          </w:tcPr>
          <w:p w14:paraId="7AF55846" w14:textId="77777777" w:rsidR="00F85C60" w:rsidRPr="005B559D" w:rsidRDefault="00F85C60" w:rsidP="00AD5821">
            <w:pPr>
              <w:rPr>
                <w:rFonts w:ascii="Times New Roman" w:eastAsia="Calibri" w:hAnsi="Times New Roman" w:cs="Times New Roman"/>
                <w:sz w:val="24"/>
                <w:szCs w:val="24"/>
              </w:rPr>
            </w:pPr>
            <w:r w:rsidRPr="005B559D">
              <w:rPr>
                <w:rFonts w:ascii="Times New Roman" w:eastAsia="Calibri" w:hAnsi="Times New Roman" w:cs="Times New Roman"/>
                <w:sz w:val="24"/>
                <w:szCs w:val="24"/>
              </w:rPr>
              <w:t>ОК 4, ОК 5, ОК 8</w:t>
            </w:r>
          </w:p>
        </w:tc>
      </w:tr>
      <w:tr w:rsidR="00F85C60" w:rsidRPr="005B559D" w14:paraId="5C9D25C5" w14:textId="77777777" w:rsidTr="00AD5821">
        <w:trPr>
          <w:trHeight w:val="20"/>
        </w:trPr>
        <w:tc>
          <w:tcPr>
            <w:tcW w:w="753" w:type="pct"/>
            <w:vMerge/>
          </w:tcPr>
          <w:p w14:paraId="42D2E53D"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2FB128C8"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14:paraId="3A764F68" w14:textId="77777777" w:rsidR="00F85C60" w:rsidRPr="005B559D" w:rsidRDefault="00F85C60" w:rsidP="00AD5821">
            <w:pPr>
              <w:suppressAutoHyphens/>
              <w:jc w:val="center"/>
              <w:rPr>
                <w:rFonts w:ascii="Times New Roman" w:eastAsia="Calibri" w:hAnsi="Times New Roman" w:cs="Times New Roman"/>
                <w:b/>
                <w:iCs/>
                <w:sz w:val="24"/>
                <w:szCs w:val="24"/>
              </w:rPr>
            </w:pPr>
            <w:r w:rsidRPr="005B559D">
              <w:rPr>
                <w:rFonts w:ascii="Times New Roman" w:eastAsia="Calibri" w:hAnsi="Times New Roman" w:cs="Times New Roman"/>
                <w:b/>
                <w:iCs/>
                <w:sz w:val="24"/>
                <w:szCs w:val="24"/>
              </w:rPr>
              <w:t>4</w:t>
            </w:r>
          </w:p>
        </w:tc>
        <w:tc>
          <w:tcPr>
            <w:tcW w:w="689" w:type="pct"/>
            <w:vMerge/>
          </w:tcPr>
          <w:p w14:paraId="67D11EF2" w14:textId="77777777" w:rsidR="00F85C60" w:rsidRPr="005B559D" w:rsidRDefault="00F85C60" w:rsidP="00AD5821">
            <w:pPr>
              <w:rPr>
                <w:rFonts w:ascii="Times New Roman" w:eastAsia="Calibri" w:hAnsi="Times New Roman" w:cs="Times New Roman"/>
                <w:sz w:val="24"/>
                <w:szCs w:val="24"/>
              </w:rPr>
            </w:pPr>
          </w:p>
        </w:tc>
      </w:tr>
      <w:tr w:rsidR="00F85C60" w:rsidRPr="005B559D" w14:paraId="5D02D234" w14:textId="77777777" w:rsidTr="00AD5821">
        <w:trPr>
          <w:trHeight w:val="20"/>
        </w:trPr>
        <w:tc>
          <w:tcPr>
            <w:tcW w:w="753" w:type="pct"/>
            <w:vMerge/>
          </w:tcPr>
          <w:p w14:paraId="13BEDA13" w14:textId="77777777" w:rsidR="00F85C60" w:rsidRPr="005B559D" w:rsidRDefault="00F85C60" w:rsidP="00AD5821">
            <w:pPr>
              <w:rPr>
                <w:rFonts w:ascii="Times New Roman" w:eastAsia="Calibri" w:hAnsi="Times New Roman" w:cs="Times New Roman"/>
                <w:b/>
                <w:bCs/>
                <w:i/>
                <w:sz w:val="24"/>
                <w:szCs w:val="24"/>
              </w:rPr>
            </w:pPr>
          </w:p>
        </w:tc>
        <w:tc>
          <w:tcPr>
            <w:tcW w:w="2932" w:type="pct"/>
          </w:tcPr>
          <w:p w14:paraId="1BC0C6C6" w14:textId="77777777" w:rsidR="00F85C60" w:rsidRPr="005B559D" w:rsidRDefault="00F85C60" w:rsidP="00AD5821">
            <w:pPr>
              <w:rPr>
                <w:rFonts w:ascii="Times New Roman" w:eastAsia="Calibri" w:hAnsi="Times New Roman" w:cs="Times New Roman"/>
                <w:b/>
                <w:sz w:val="24"/>
                <w:szCs w:val="24"/>
              </w:rPr>
            </w:pPr>
            <w:r w:rsidRPr="005B559D">
              <w:rPr>
                <w:rFonts w:ascii="Times New Roman" w:eastAsia="Calibri" w:hAnsi="Times New Roman" w:cs="Times New Roman"/>
                <w:b/>
                <w:sz w:val="24"/>
                <w:szCs w:val="24"/>
              </w:rPr>
              <w:t xml:space="preserve">1. Практическое занятие № 12. </w:t>
            </w:r>
            <w:r w:rsidRPr="005B559D">
              <w:rPr>
                <w:rFonts w:ascii="Times New Roman" w:eastAsia="Calibri" w:hAnsi="Times New Roman" w:cs="Times New Roman"/>
                <w:sz w:val="24"/>
                <w:szCs w:val="24"/>
              </w:rPr>
              <w:t xml:space="preserve"> Изучение техники выполнения передачи (положение ног, корпуса, рук.). Отработка техники выполнения передач в упрощённых условиях.</w:t>
            </w:r>
          </w:p>
        </w:tc>
        <w:tc>
          <w:tcPr>
            <w:tcW w:w="626" w:type="pct"/>
            <w:vAlign w:val="center"/>
          </w:tcPr>
          <w:p w14:paraId="4D96526D" w14:textId="77777777" w:rsidR="00F85C60" w:rsidRPr="005B559D" w:rsidRDefault="00F85C60" w:rsidP="00AD5821">
            <w:pPr>
              <w:suppressAutoHyphens/>
              <w:jc w:val="center"/>
              <w:rPr>
                <w:rFonts w:ascii="Times New Roman" w:eastAsia="Calibri" w:hAnsi="Times New Roman" w:cs="Times New Roman"/>
                <w:iCs/>
                <w:sz w:val="24"/>
                <w:szCs w:val="24"/>
              </w:rPr>
            </w:pPr>
            <w:r w:rsidRPr="005B559D">
              <w:rPr>
                <w:rFonts w:ascii="Times New Roman" w:eastAsia="Calibri" w:hAnsi="Times New Roman" w:cs="Times New Roman"/>
                <w:iCs/>
                <w:sz w:val="24"/>
                <w:szCs w:val="24"/>
              </w:rPr>
              <w:t>4</w:t>
            </w:r>
          </w:p>
        </w:tc>
        <w:tc>
          <w:tcPr>
            <w:tcW w:w="689" w:type="pct"/>
            <w:vMerge/>
          </w:tcPr>
          <w:p w14:paraId="1AE4F7CA" w14:textId="77777777" w:rsidR="00F85C60" w:rsidRPr="005B559D" w:rsidRDefault="00F85C60" w:rsidP="00AD5821">
            <w:pPr>
              <w:jc w:val="center"/>
              <w:rPr>
                <w:rFonts w:ascii="Times New Roman" w:eastAsia="Calibri" w:hAnsi="Times New Roman" w:cs="Times New Roman"/>
                <w:b/>
                <w:bCs/>
                <w:i/>
                <w:sz w:val="24"/>
                <w:szCs w:val="24"/>
              </w:rPr>
            </w:pPr>
          </w:p>
        </w:tc>
      </w:tr>
      <w:tr w:rsidR="00F85C60" w:rsidRPr="005B559D" w14:paraId="6C595748" w14:textId="77777777" w:rsidTr="00AD5821">
        <w:trPr>
          <w:trHeight w:val="20"/>
        </w:trPr>
        <w:tc>
          <w:tcPr>
            <w:tcW w:w="753" w:type="pct"/>
            <w:vMerge/>
          </w:tcPr>
          <w:p w14:paraId="5046FC37"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4E46B654" w14:textId="77777777" w:rsidR="00F85C60"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Самостоятельная работа обучающихся</w:t>
            </w:r>
          </w:p>
          <w:p w14:paraId="09CD8105" w14:textId="77777777" w:rsidR="00F85C60" w:rsidRPr="005B559D" w:rsidRDefault="00F85C60" w:rsidP="00AD5821">
            <w:pPr>
              <w:rPr>
                <w:rFonts w:ascii="Times New Roman" w:eastAsia="Calibri" w:hAnsi="Times New Roman" w:cs="Times New Roman"/>
                <w:b/>
                <w:bCs/>
                <w:sz w:val="24"/>
                <w:szCs w:val="24"/>
              </w:rPr>
            </w:pPr>
            <w:r w:rsidRPr="00B835F7">
              <w:rPr>
                <w:rFonts w:ascii="Times New Roman" w:eastAsia="Times New Roman" w:hAnsi="Times New Roman" w:cs="Times New Roman"/>
                <w:sz w:val="24"/>
                <w:szCs w:val="24"/>
              </w:rPr>
              <w:t xml:space="preserve">Самостоятельное выполнение комплексов упражнений, направленных на </w:t>
            </w:r>
            <w:r>
              <w:rPr>
                <w:rFonts w:ascii="Times New Roman" w:eastAsia="Calibri" w:hAnsi="Times New Roman" w:cs="Times New Roman"/>
                <w:sz w:val="24"/>
                <w:szCs w:val="24"/>
              </w:rPr>
              <w:t>о</w:t>
            </w:r>
            <w:r w:rsidRPr="005B559D">
              <w:rPr>
                <w:rFonts w:ascii="Times New Roman" w:eastAsia="Calibri" w:hAnsi="Times New Roman" w:cs="Times New Roman"/>
                <w:sz w:val="24"/>
                <w:szCs w:val="24"/>
              </w:rPr>
              <w:t>тработк</w:t>
            </w:r>
            <w:r>
              <w:rPr>
                <w:rFonts w:ascii="Times New Roman" w:eastAsia="Calibri" w:hAnsi="Times New Roman" w:cs="Times New Roman"/>
                <w:sz w:val="24"/>
                <w:szCs w:val="24"/>
              </w:rPr>
              <w:t xml:space="preserve">у </w:t>
            </w:r>
            <w:r w:rsidRPr="005B559D">
              <w:rPr>
                <w:rFonts w:ascii="Times New Roman" w:eastAsia="Calibri" w:hAnsi="Times New Roman" w:cs="Times New Roman"/>
                <w:sz w:val="24"/>
                <w:szCs w:val="24"/>
              </w:rPr>
              <w:t>техники выполнения передач в упрощённых условиях.</w:t>
            </w:r>
          </w:p>
        </w:tc>
        <w:tc>
          <w:tcPr>
            <w:tcW w:w="626" w:type="pct"/>
            <w:vAlign w:val="center"/>
          </w:tcPr>
          <w:p w14:paraId="2BDB61C1" w14:textId="77777777" w:rsidR="00F85C60" w:rsidRPr="005B559D" w:rsidRDefault="00F85C60" w:rsidP="00AD5821">
            <w:pPr>
              <w:suppressAutoHyphens/>
              <w:jc w:val="center"/>
              <w:rPr>
                <w:rFonts w:ascii="Times New Roman" w:eastAsia="Calibri" w:hAnsi="Times New Roman" w:cs="Times New Roman"/>
                <w:b/>
                <w:bCs/>
                <w:i/>
                <w:iCs/>
                <w:sz w:val="24"/>
                <w:szCs w:val="24"/>
              </w:rPr>
            </w:pPr>
            <w:r>
              <w:rPr>
                <w:rFonts w:ascii="Times New Roman" w:eastAsia="Calibri" w:hAnsi="Times New Roman" w:cs="Times New Roman"/>
                <w:b/>
                <w:bCs/>
                <w:i/>
                <w:iCs/>
                <w:sz w:val="24"/>
                <w:szCs w:val="24"/>
              </w:rPr>
              <w:t>1</w:t>
            </w:r>
          </w:p>
        </w:tc>
        <w:tc>
          <w:tcPr>
            <w:tcW w:w="689" w:type="pct"/>
            <w:vMerge/>
          </w:tcPr>
          <w:p w14:paraId="1A41E0CA" w14:textId="77777777" w:rsidR="00F85C60" w:rsidRPr="005B559D" w:rsidRDefault="00F85C60" w:rsidP="00AD5821">
            <w:pPr>
              <w:jc w:val="center"/>
              <w:rPr>
                <w:rFonts w:ascii="Times New Roman" w:eastAsia="Calibri" w:hAnsi="Times New Roman" w:cs="Times New Roman"/>
                <w:b/>
                <w:sz w:val="24"/>
                <w:szCs w:val="24"/>
              </w:rPr>
            </w:pPr>
          </w:p>
        </w:tc>
      </w:tr>
      <w:tr w:rsidR="00F85C60" w:rsidRPr="005B559D" w14:paraId="1DC59BD9" w14:textId="77777777" w:rsidTr="00AD5821">
        <w:trPr>
          <w:trHeight w:val="20"/>
        </w:trPr>
        <w:tc>
          <w:tcPr>
            <w:tcW w:w="753" w:type="pct"/>
            <w:vMerge w:val="restart"/>
          </w:tcPr>
          <w:p w14:paraId="3A76644F"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Тема 4.2.</w:t>
            </w:r>
            <w:r w:rsidRPr="005B559D">
              <w:rPr>
                <w:rFonts w:ascii="Times New Roman" w:eastAsia="Calibri" w:hAnsi="Times New Roman" w:cs="Times New Roman"/>
                <w:bCs/>
                <w:sz w:val="24"/>
                <w:szCs w:val="24"/>
              </w:rPr>
              <w:t xml:space="preserve"> Техника выполнения подач</w:t>
            </w:r>
          </w:p>
        </w:tc>
        <w:tc>
          <w:tcPr>
            <w:tcW w:w="2932" w:type="pct"/>
          </w:tcPr>
          <w:p w14:paraId="6AF30DFA" w14:textId="77777777" w:rsidR="00F85C60" w:rsidRPr="005B559D" w:rsidRDefault="00F85C60" w:rsidP="00AD5821">
            <w:pPr>
              <w:rPr>
                <w:rFonts w:ascii="Times New Roman" w:eastAsia="Calibri" w:hAnsi="Times New Roman" w:cs="Times New Roman"/>
                <w:b/>
                <w:bCs/>
                <w:i/>
                <w:sz w:val="24"/>
                <w:szCs w:val="24"/>
              </w:rPr>
            </w:pPr>
            <w:r w:rsidRPr="005B559D">
              <w:rPr>
                <w:rFonts w:ascii="Times New Roman" w:eastAsia="Calibri" w:hAnsi="Times New Roman" w:cs="Times New Roman"/>
                <w:b/>
                <w:bCs/>
                <w:sz w:val="24"/>
                <w:szCs w:val="24"/>
              </w:rPr>
              <w:t>Содержание учебного материала</w:t>
            </w:r>
          </w:p>
        </w:tc>
        <w:tc>
          <w:tcPr>
            <w:tcW w:w="626" w:type="pct"/>
            <w:vAlign w:val="center"/>
          </w:tcPr>
          <w:p w14:paraId="096C2383" w14:textId="77777777" w:rsidR="00F85C60" w:rsidRPr="005B559D" w:rsidRDefault="00F85C60" w:rsidP="00AD5821">
            <w:pPr>
              <w:suppressAutoHyphens/>
              <w:jc w:val="center"/>
              <w:rPr>
                <w:rFonts w:ascii="Times New Roman" w:eastAsia="Calibri" w:hAnsi="Times New Roman" w:cs="Times New Roman"/>
                <w:b/>
                <w:i/>
                <w:iCs/>
                <w:sz w:val="24"/>
                <w:szCs w:val="24"/>
              </w:rPr>
            </w:pPr>
            <w:r>
              <w:rPr>
                <w:rFonts w:ascii="Times New Roman" w:eastAsia="Calibri" w:hAnsi="Times New Roman" w:cs="Times New Roman"/>
                <w:b/>
                <w:iCs/>
                <w:sz w:val="24"/>
                <w:szCs w:val="24"/>
              </w:rPr>
              <w:t>5</w:t>
            </w:r>
          </w:p>
        </w:tc>
        <w:tc>
          <w:tcPr>
            <w:tcW w:w="689" w:type="pct"/>
            <w:vMerge w:val="restart"/>
          </w:tcPr>
          <w:p w14:paraId="149B1D74" w14:textId="77777777" w:rsidR="00F85C60" w:rsidRPr="005B559D" w:rsidRDefault="00F85C60" w:rsidP="00AD5821">
            <w:pPr>
              <w:rPr>
                <w:rFonts w:ascii="Times New Roman" w:eastAsia="Calibri" w:hAnsi="Times New Roman" w:cs="Times New Roman"/>
                <w:sz w:val="24"/>
                <w:szCs w:val="24"/>
              </w:rPr>
            </w:pPr>
            <w:r w:rsidRPr="005B559D">
              <w:rPr>
                <w:rFonts w:ascii="Times New Roman" w:eastAsia="Calibri" w:hAnsi="Times New Roman" w:cs="Times New Roman"/>
                <w:sz w:val="24"/>
                <w:szCs w:val="24"/>
              </w:rPr>
              <w:t>ОК 4, ОК 5, ОК 8</w:t>
            </w:r>
          </w:p>
        </w:tc>
      </w:tr>
      <w:tr w:rsidR="00F85C60" w:rsidRPr="005B559D" w14:paraId="046829E5" w14:textId="77777777" w:rsidTr="00AD5821">
        <w:trPr>
          <w:trHeight w:val="20"/>
        </w:trPr>
        <w:tc>
          <w:tcPr>
            <w:tcW w:w="753" w:type="pct"/>
            <w:vMerge/>
          </w:tcPr>
          <w:p w14:paraId="40F889DB"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19CD6EFA"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14:paraId="79272D2E" w14:textId="77777777" w:rsidR="00F85C60" w:rsidRPr="005B559D" w:rsidRDefault="00F85C60" w:rsidP="00AD5821">
            <w:pPr>
              <w:suppressAutoHyphens/>
              <w:jc w:val="center"/>
              <w:rPr>
                <w:rFonts w:ascii="Times New Roman" w:eastAsia="Calibri" w:hAnsi="Times New Roman" w:cs="Times New Roman"/>
                <w:b/>
                <w:iCs/>
                <w:sz w:val="24"/>
                <w:szCs w:val="24"/>
              </w:rPr>
            </w:pPr>
            <w:r w:rsidRPr="005B559D">
              <w:rPr>
                <w:rFonts w:ascii="Times New Roman" w:eastAsia="Calibri" w:hAnsi="Times New Roman" w:cs="Times New Roman"/>
                <w:b/>
                <w:iCs/>
                <w:sz w:val="24"/>
                <w:szCs w:val="24"/>
              </w:rPr>
              <w:t>4</w:t>
            </w:r>
          </w:p>
        </w:tc>
        <w:tc>
          <w:tcPr>
            <w:tcW w:w="689" w:type="pct"/>
            <w:vMerge/>
          </w:tcPr>
          <w:p w14:paraId="6EFD3F09" w14:textId="77777777" w:rsidR="00F85C60" w:rsidRPr="005B559D" w:rsidRDefault="00F85C60" w:rsidP="00AD5821">
            <w:pPr>
              <w:rPr>
                <w:rFonts w:ascii="Times New Roman" w:eastAsia="Calibri" w:hAnsi="Times New Roman" w:cs="Times New Roman"/>
                <w:sz w:val="24"/>
                <w:szCs w:val="24"/>
              </w:rPr>
            </w:pPr>
          </w:p>
        </w:tc>
      </w:tr>
      <w:tr w:rsidR="00F85C60" w:rsidRPr="005B559D" w14:paraId="3512D399" w14:textId="77777777" w:rsidTr="00AD5821">
        <w:trPr>
          <w:trHeight w:val="20"/>
        </w:trPr>
        <w:tc>
          <w:tcPr>
            <w:tcW w:w="753" w:type="pct"/>
            <w:vMerge/>
          </w:tcPr>
          <w:p w14:paraId="2B1BDFC7" w14:textId="77777777" w:rsidR="00F85C60" w:rsidRPr="005B559D" w:rsidRDefault="00F85C60" w:rsidP="00AD5821">
            <w:pPr>
              <w:rPr>
                <w:rFonts w:ascii="Times New Roman" w:eastAsia="Calibri" w:hAnsi="Times New Roman" w:cs="Times New Roman"/>
                <w:b/>
                <w:bCs/>
                <w:i/>
                <w:sz w:val="24"/>
                <w:szCs w:val="24"/>
              </w:rPr>
            </w:pPr>
          </w:p>
        </w:tc>
        <w:tc>
          <w:tcPr>
            <w:tcW w:w="2932" w:type="pct"/>
          </w:tcPr>
          <w:p w14:paraId="6764A7DD" w14:textId="77777777" w:rsidR="00F85C60" w:rsidRPr="005B559D" w:rsidRDefault="00F85C60" w:rsidP="00AD5821">
            <w:pPr>
              <w:rPr>
                <w:rFonts w:ascii="Times New Roman" w:eastAsia="Calibri" w:hAnsi="Times New Roman" w:cs="Times New Roman"/>
                <w:b/>
                <w:sz w:val="24"/>
                <w:szCs w:val="24"/>
              </w:rPr>
            </w:pPr>
            <w:r w:rsidRPr="005B559D">
              <w:rPr>
                <w:rFonts w:ascii="Times New Roman" w:eastAsia="Calibri" w:hAnsi="Times New Roman" w:cs="Times New Roman"/>
                <w:b/>
                <w:sz w:val="24"/>
                <w:szCs w:val="24"/>
              </w:rPr>
              <w:t xml:space="preserve">1. Практическое занятие № 13. </w:t>
            </w:r>
            <w:r w:rsidRPr="005B559D">
              <w:rPr>
                <w:rFonts w:ascii="Times New Roman" w:eastAsia="Calibri" w:hAnsi="Times New Roman" w:cs="Times New Roman"/>
                <w:sz w:val="24"/>
                <w:szCs w:val="24"/>
              </w:rPr>
              <w:t xml:space="preserve"> Изучение техники подач. Выполнение подачи в упрощенных условиях.</w:t>
            </w:r>
          </w:p>
        </w:tc>
        <w:tc>
          <w:tcPr>
            <w:tcW w:w="626" w:type="pct"/>
            <w:vAlign w:val="center"/>
          </w:tcPr>
          <w:p w14:paraId="1B88A992" w14:textId="77777777" w:rsidR="00F85C60" w:rsidRPr="005B559D" w:rsidRDefault="00F85C60" w:rsidP="00AD5821">
            <w:pPr>
              <w:suppressAutoHyphens/>
              <w:jc w:val="center"/>
              <w:rPr>
                <w:rFonts w:ascii="Times New Roman" w:eastAsia="Calibri" w:hAnsi="Times New Roman" w:cs="Times New Roman"/>
                <w:iCs/>
                <w:sz w:val="24"/>
                <w:szCs w:val="24"/>
              </w:rPr>
            </w:pPr>
            <w:r w:rsidRPr="005B559D">
              <w:rPr>
                <w:rFonts w:ascii="Times New Roman" w:eastAsia="Calibri" w:hAnsi="Times New Roman" w:cs="Times New Roman"/>
                <w:iCs/>
                <w:sz w:val="24"/>
                <w:szCs w:val="24"/>
              </w:rPr>
              <w:t>4</w:t>
            </w:r>
          </w:p>
        </w:tc>
        <w:tc>
          <w:tcPr>
            <w:tcW w:w="689" w:type="pct"/>
            <w:vMerge/>
          </w:tcPr>
          <w:p w14:paraId="64DE092C" w14:textId="77777777" w:rsidR="00F85C60" w:rsidRPr="005B559D" w:rsidRDefault="00F85C60" w:rsidP="00AD5821">
            <w:pPr>
              <w:jc w:val="center"/>
              <w:rPr>
                <w:rFonts w:ascii="Times New Roman" w:eastAsia="Calibri" w:hAnsi="Times New Roman" w:cs="Times New Roman"/>
                <w:b/>
                <w:bCs/>
                <w:i/>
                <w:sz w:val="24"/>
                <w:szCs w:val="24"/>
              </w:rPr>
            </w:pPr>
          </w:p>
        </w:tc>
      </w:tr>
      <w:tr w:rsidR="00F85C60" w:rsidRPr="005B559D" w14:paraId="4DF18E50" w14:textId="77777777" w:rsidTr="00AD5821">
        <w:trPr>
          <w:trHeight w:val="20"/>
        </w:trPr>
        <w:tc>
          <w:tcPr>
            <w:tcW w:w="753" w:type="pct"/>
            <w:vMerge/>
          </w:tcPr>
          <w:p w14:paraId="2E4C5CAA"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428BB58E" w14:textId="77777777" w:rsidR="00F85C60"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Самостоятельная работа обучающихся</w:t>
            </w:r>
          </w:p>
          <w:p w14:paraId="04C0F396" w14:textId="77777777" w:rsidR="00F85C60" w:rsidRPr="005B559D" w:rsidRDefault="00F85C60" w:rsidP="00AD5821">
            <w:pPr>
              <w:rPr>
                <w:rFonts w:ascii="Times New Roman" w:eastAsia="Calibri" w:hAnsi="Times New Roman" w:cs="Times New Roman"/>
                <w:b/>
                <w:bCs/>
                <w:sz w:val="24"/>
                <w:szCs w:val="24"/>
              </w:rPr>
            </w:pPr>
            <w:r w:rsidRPr="00B835F7">
              <w:rPr>
                <w:rFonts w:ascii="Times New Roman" w:eastAsia="Times New Roman" w:hAnsi="Times New Roman" w:cs="Times New Roman"/>
                <w:sz w:val="24"/>
                <w:szCs w:val="24"/>
              </w:rPr>
              <w:t xml:space="preserve">Самостоятельное выполнение комплексов упражнений, направленных на </w:t>
            </w:r>
            <w:r>
              <w:rPr>
                <w:rFonts w:ascii="Times New Roman" w:eastAsia="Calibri" w:hAnsi="Times New Roman" w:cs="Times New Roman"/>
                <w:sz w:val="24"/>
                <w:szCs w:val="24"/>
              </w:rPr>
              <w:t>о</w:t>
            </w:r>
            <w:r w:rsidRPr="005B559D">
              <w:rPr>
                <w:rFonts w:ascii="Times New Roman" w:eastAsia="Calibri" w:hAnsi="Times New Roman" w:cs="Times New Roman"/>
                <w:sz w:val="24"/>
                <w:szCs w:val="24"/>
              </w:rPr>
              <w:t>тработк</w:t>
            </w:r>
            <w:r>
              <w:rPr>
                <w:rFonts w:ascii="Times New Roman" w:eastAsia="Calibri" w:hAnsi="Times New Roman" w:cs="Times New Roman"/>
                <w:sz w:val="24"/>
                <w:szCs w:val="24"/>
              </w:rPr>
              <w:t xml:space="preserve">у </w:t>
            </w:r>
            <w:r w:rsidRPr="005B559D">
              <w:rPr>
                <w:rFonts w:ascii="Times New Roman" w:eastAsia="Calibri" w:hAnsi="Times New Roman" w:cs="Times New Roman"/>
                <w:sz w:val="24"/>
                <w:szCs w:val="24"/>
              </w:rPr>
              <w:t>техники подачи в упрощённых условиях.</w:t>
            </w:r>
          </w:p>
        </w:tc>
        <w:tc>
          <w:tcPr>
            <w:tcW w:w="626" w:type="pct"/>
            <w:vAlign w:val="center"/>
          </w:tcPr>
          <w:p w14:paraId="794D83A7" w14:textId="77777777" w:rsidR="00F85C60" w:rsidRPr="005B559D" w:rsidRDefault="00F85C60" w:rsidP="00AD5821">
            <w:pPr>
              <w:suppressAutoHyphens/>
              <w:jc w:val="center"/>
              <w:rPr>
                <w:rFonts w:ascii="Times New Roman" w:eastAsia="Calibri" w:hAnsi="Times New Roman" w:cs="Times New Roman"/>
                <w:b/>
                <w:bCs/>
                <w:i/>
                <w:iCs/>
                <w:sz w:val="24"/>
                <w:szCs w:val="24"/>
              </w:rPr>
            </w:pPr>
            <w:r>
              <w:rPr>
                <w:rFonts w:ascii="Times New Roman" w:eastAsia="Calibri" w:hAnsi="Times New Roman" w:cs="Times New Roman"/>
                <w:b/>
                <w:bCs/>
                <w:i/>
                <w:iCs/>
                <w:sz w:val="24"/>
                <w:szCs w:val="24"/>
              </w:rPr>
              <w:t>1</w:t>
            </w:r>
          </w:p>
        </w:tc>
        <w:tc>
          <w:tcPr>
            <w:tcW w:w="689" w:type="pct"/>
            <w:vMerge/>
          </w:tcPr>
          <w:p w14:paraId="2DC0866B" w14:textId="77777777" w:rsidR="00F85C60" w:rsidRPr="005B559D" w:rsidRDefault="00F85C60" w:rsidP="00AD5821">
            <w:pPr>
              <w:jc w:val="center"/>
              <w:rPr>
                <w:rFonts w:ascii="Times New Roman" w:eastAsia="Calibri" w:hAnsi="Times New Roman" w:cs="Times New Roman"/>
                <w:b/>
                <w:sz w:val="24"/>
                <w:szCs w:val="24"/>
              </w:rPr>
            </w:pPr>
          </w:p>
        </w:tc>
      </w:tr>
      <w:tr w:rsidR="00F85C60" w:rsidRPr="005B559D" w14:paraId="71303890" w14:textId="77777777" w:rsidTr="00AD5821">
        <w:trPr>
          <w:trHeight w:val="20"/>
        </w:trPr>
        <w:tc>
          <w:tcPr>
            <w:tcW w:w="753" w:type="pct"/>
            <w:vMerge w:val="restart"/>
          </w:tcPr>
          <w:p w14:paraId="46ED6BED"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 xml:space="preserve">Тема 4.3. </w:t>
            </w:r>
            <w:r w:rsidRPr="005B559D">
              <w:rPr>
                <w:rFonts w:ascii="Times New Roman" w:eastAsia="Calibri" w:hAnsi="Times New Roman" w:cs="Times New Roman"/>
                <w:bCs/>
                <w:sz w:val="24"/>
                <w:szCs w:val="24"/>
              </w:rPr>
              <w:t xml:space="preserve">  Нападающий удар</w:t>
            </w:r>
          </w:p>
        </w:tc>
        <w:tc>
          <w:tcPr>
            <w:tcW w:w="2932" w:type="pct"/>
          </w:tcPr>
          <w:p w14:paraId="1D524D46" w14:textId="77777777" w:rsidR="00F85C60" w:rsidRPr="005B559D" w:rsidRDefault="00F85C60" w:rsidP="00AD5821">
            <w:pPr>
              <w:rPr>
                <w:rFonts w:ascii="Times New Roman" w:eastAsia="Calibri" w:hAnsi="Times New Roman" w:cs="Times New Roman"/>
                <w:b/>
                <w:bCs/>
                <w:i/>
                <w:sz w:val="24"/>
                <w:szCs w:val="24"/>
              </w:rPr>
            </w:pPr>
            <w:r w:rsidRPr="005B559D">
              <w:rPr>
                <w:rFonts w:ascii="Times New Roman" w:eastAsia="Calibri" w:hAnsi="Times New Roman" w:cs="Times New Roman"/>
                <w:b/>
                <w:bCs/>
                <w:sz w:val="24"/>
                <w:szCs w:val="24"/>
              </w:rPr>
              <w:t>Содержание учебного материала</w:t>
            </w:r>
          </w:p>
        </w:tc>
        <w:tc>
          <w:tcPr>
            <w:tcW w:w="626" w:type="pct"/>
            <w:vAlign w:val="center"/>
          </w:tcPr>
          <w:p w14:paraId="796B38AA" w14:textId="77777777" w:rsidR="00F85C60" w:rsidRPr="005B559D" w:rsidRDefault="00F85C60" w:rsidP="00AD5821">
            <w:pPr>
              <w:suppressAutoHyphens/>
              <w:jc w:val="center"/>
              <w:rPr>
                <w:rFonts w:ascii="Times New Roman" w:eastAsia="Calibri" w:hAnsi="Times New Roman" w:cs="Times New Roman"/>
                <w:b/>
                <w:i/>
                <w:iCs/>
                <w:sz w:val="24"/>
                <w:szCs w:val="24"/>
              </w:rPr>
            </w:pPr>
            <w:r>
              <w:rPr>
                <w:rFonts w:ascii="Times New Roman" w:eastAsia="Calibri" w:hAnsi="Times New Roman" w:cs="Times New Roman"/>
                <w:b/>
                <w:iCs/>
                <w:sz w:val="24"/>
                <w:szCs w:val="24"/>
              </w:rPr>
              <w:t>5</w:t>
            </w:r>
          </w:p>
        </w:tc>
        <w:tc>
          <w:tcPr>
            <w:tcW w:w="689" w:type="pct"/>
            <w:vMerge w:val="restart"/>
          </w:tcPr>
          <w:p w14:paraId="2169C17A" w14:textId="77777777" w:rsidR="00F85C60" w:rsidRPr="005B559D" w:rsidRDefault="00F85C60" w:rsidP="00AD5821">
            <w:pPr>
              <w:rPr>
                <w:rFonts w:ascii="Times New Roman" w:eastAsia="Calibri" w:hAnsi="Times New Roman" w:cs="Times New Roman"/>
                <w:sz w:val="24"/>
                <w:szCs w:val="24"/>
              </w:rPr>
            </w:pPr>
            <w:r w:rsidRPr="005B559D">
              <w:rPr>
                <w:rFonts w:ascii="Times New Roman" w:eastAsia="Calibri" w:hAnsi="Times New Roman" w:cs="Times New Roman"/>
                <w:sz w:val="24"/>
                <w:szCs w:val="24"/>
              </w:rPr>
              <w:t>ОК 4, ОК 5, ОК 8</w:t>
            </w:r>
          </w:p>
        </w:tc>
      </w:tr>
      <w:tr w:rsidR="00F85C60" w:rsidRPr="005B559D" w14:paraId="0FB82A9B" w14:textId="77777777" w:rsidTr="00AD5821">
        <w:trPr>
          <w:trHeight w:val="20"/>
        </w:trPr>
        <w:tc>
          <w:tcPr>
            <w:tcW w:w="753" w:type="pct"/>
            <w:vMerge/>
          </w:tcPr>
          <w:p w14:paraId="61F6E4F2"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57BA02D6"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14:paraId="160BAD4D" w14:textId="77777777" w:rsidR="00F85C60" w:rsidRPr="005B559D" w:rsidRDefault="00F85C60" w:rsidP="00AD5821">
            <w:pPr>
              <w:suppressAutoHyphens/>
              <w:jc w:val="center"/>
              <w:rPr>
                <w:rFonts w:ascii="Times New Roman" w:eastAsia="Calibri" w:hAnsi="Times New Roman" w:cs="Times New Roman"/>
                <w:b/>
                <w:iCs/>
                <w:sz w:val="24"/>
                <w:szCs w:val="24"/>
              </w:rPr>
            </w:pPr>
            <w:r w:rsidRPr="005B559D">
              <w:rPr>
                <w:rFonts w:ascii="Times New Roman" w:eastAsia="Calibri" w:hAnsi="Times New Roman" w:cs="Times New Roman"/>
                <w:b/>
                <w:iCs/>
                <w:sz w:val="24"/>
                <w:szCs w:val="24"/>
              </w:rPr>
              <w:t>4</w:t>
            </w:r>
          </w:p>
        </w:tc>
        <w:tc>
          <w:tcPr>
            <w:tcW w:w="689" w:type="pct"/>
            <w:vMerge/>
          </w:tcPr>
          <w:p w14:paraId="5904297B" w14:textId="77777777" w:rsidR="00F85C60" w:rsidRPr="005B559D" w:rsidRDefault="00F85C60" w:rsidP="00AD5821">
            <w:pPr>
              <w:rPr>
                <w:rFonts w:ascii="Times New Roman" w:eastAsia="Calibri" w:hAnsi="Times New Roman" w:cs="Times New Roman"/>
                <w:sz w:val="24"/>
                <w:szCs w:val="24"/>
              </w:rPr>
            </w:pPr>
          </w:p>
        </w:tc>
      </w:tr>
      <w:tr w:rsidR="00F85C60" w:rsidRPr="005B559D" w14:paraId="76877E32" w14:textId="77777777" w:rsidTr="00AD5821">
        <w:trPr>
          <w:trHeight w:val="20"/>
        </w:trPr>
        <w:tc>
          <w:tcPr>
            <w:tcW w:w="753" w:type="pct"/>
            <w:vMerge/>
          </w:tcPr>
          <w:p w14:paraId="27472466" w14:textId="77777777" w:rsidR="00F85C60" w:rsidRPr="005B559D" w:rsidRDefault="00F85C60" w:rsidP="00AD5821">
            <w:pPr>
              <w:rPr>
                <w:rFonts w:ascii="Times New Roman" w:eastAsia="Calibri" w:hAnsi="Times New Roman" w:cs="Times New Roman"/>
                <w:b/>
                <w:bCs/>
                <w:i/>
                <w:sz w:val="24"/>
                <w:szCs w:val="24"/>
              </w:rPr>
            </w:pPr>
          </w:p>
        </w:tc>
        <w:tc>
          <w:tcPr>
            <w:tcW w:w="2932" w:type="pct"/>
          </w:tcPr>
          <w:p w14:paraId="6F4C1759" w14:textId="77777777" w:rsidR="00F85C60" w:rsidRPr="005B559D" w:rsidRDefault="00F85C60" w:rsidP="00AD5821">
            <w:pPr>
              <w:rPr>
                <w:rFonts w:ascii="Times New Roman" w:eastAsia="Calibri" w:hAnsi="Times New Roman" w:cs="Times New Roman"/>
                <w:sz w:val="24"/>
                <w:szCs w:val="24"/>
              </w:rPr>
            </w:pPr>
            <w:r w:rsidRPr="005B559D">
              <w:rPr>
                <w:rFonts w:ascii="Times New Roman" w:eastAsia="Calibri" w:hAnsi="Times New Roman" w:cs="Times New Roman"/>
                <w:b/>
                <w:sz w:val="24"/>
                <w:szCs w:val="24"/>
              </w:rPr>
              <w:t xml:space="preserve">1. Практическое занятие № 14. </w:t>
            </w:r>
            <w:r w:rsidRPr="005B559D">
              <w:rPr>
                <w:rFonts w:ascii="Times New Roman" w:eastAsia="Calibri" w:hAnsi="Times New Roman" w:cs="Times New Roman"/>
                <w:sz w:val="24"/>
                <w:szCs w:val="24"/>
              </w:rPr>
              <w:t xml:space="preserve"> Овладение техникой выполнения удара и техническими приемами, тренировка технических действий.</w:t>
            </w:r>
          </w:p>
          <w:p w14:paraId="5528974F" w14:textId="77777777" w:rsidR="00F85C60" w:rsidRPr="005B559D" w:rsidRDefault="00F85C60" w:rsidP="00AD5821">
            <w:pPr>
              <w:rPr>
                <w:rFonts w:ascii="Times New Roman" w:eastAsia="Calibri" w:hAnsi="Times New Roman" w:cs="Times New Roman"/>
                <w:b/>
                <w:sz w:val="24"/>
                <w:szCs w:val="24"/>
              </w:rPr>
            </w:pPr>
            <w:r w:rsidRPr="005B559D">
              <w:rPr>
                <w:rFonts w:ascii="Times New Roman" w:eastAsia="Calibri" w:hAnsi="Times New Roman" w:cs="Times New Roman"/>
                <w:sz w:val="24"/>
                <w:szCs w:val="24"/>
              </w:rPr>
              <w:t>Выполнение нападающего удара в различных тренировочных условиях.</w:t>
            </w:r>
          </w:p>
        </w:tc>
        <w:tc>
          <w:tcPr>
            <w:tcW w:w="626" w:type="pct"/>
            <w:vAlign w:val="center"/>
          </w:tcPr>
          <w:p w14:paraId="114193C9" w14:textId="77777777" w:rsidR="00F85C60" w:rsidRPr="005B559D" w:rsidRDefault="00F85C60" w:rsidP="00AD5821">
            <w:pPr>
              <w:suppressAutoHyphens/>
              <w:jc w:val="center"/>
              <w:rPr>
                <w:rFonts w:ascii="Times New Roman" w:eastAsia="Calibri" w:hAnsi="Times New Roman" w:cs="Times New Roman"/>
                <w:iCs/>
                <w:sz w:val="24"/>
                <w:szCs w:val="24"/>
              </w:rPr>
            </w:pPr>
            <w:r w:rsidRPr="005B559D">
              <w:rPr>
                <w:rFonts w:ascii="Times New Roman" w:eastAsia="Calibri" w:hAnsi="Times New Roman" w:cs="Times New Roman"/>
                <w:iCs/>
                <w:sz w:val="24"/>
                <w:szCs w:val="24"/>
              </w:rPr>
              <w:t>4</w:t>
            </w:r>
          </w:p>
        </w:tc>
        <w:tc>
          <w:tcPr>
            <w:tcW w:w="689" w:type="pct"/>
            <w:vMerge/>
          </w:tcPr>
          <w:p w14:paraId="1BCF3095" w14:textId="77777777" w:rsidR="00F85C60" w:rsidRPr="005B559D" w:rsidRDefault="00F85C60" w:rsidP="00AD5821">
            <w:pPr>
              <w:jc w:val="center"/>
              <w:rPr>
                <w:rFonts w:ascii="Times New Roman" w:eastAsia="Calibri" w:hAnsi="Times New Roman" w:cs="Times New Roman"/>
                <w:b/>
                <w:bCs/>
                <w:i/>
                <w:sz w:val="24"/>
                <w:szCs w:val="24"/>
              </w:rPr>
            </w:pPr>
          </w:p>
        </w:tc>
      </w:tr>
      <w:tr w:rsidR="00F85C60" w:rsidRPr="005B559D" w14:paraId="54294295" w14:textId="77777777" w:rsidTr="00AD5821">
        <w:trPr>
          <w:trHeight w:val="20"/>
        </w:trPr>
        <w:tc>
          <w:tcPr>
            <w:tcW w:w="753" w:type="pct"/>
            <w:vMerge/>
          </w:tcPr>
          <w:p w14:paraId="47013B9A"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15584B1B" w14:textId="77777777" w:rsidR="00F85C60"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Самостоятельная работа обучающихся</w:t>
            </w:r>
          </w:p>
          <w:p w14:paraId="7745FB36" w14:textId="77777777" w:rsidR="00F85C60" w:rsidRPr="005B559D" w:rsidRDefault="00F85C60" w:rsidP="00AD5821">
            <w:pPr>
              <w:rPr>
                <w:rFonts w:ascii="Times New Roman" w:eastAsia="Calibri" w:hAnsi="Times New Roman" w:cs="Times New Roman"/>
                <w:b/>
                <w:bCs/>
                <w:sz w:val="24"/>
                <w:szCs w:val="24"/>
              </w:rPr>
            </w:pPr>
            <w:r w:rsidRPr="00B835F7">
              <w:rPr>
                <w:rFonts w:ascii="Times New Roman" w:eastAsia="Times New Roman" w:hAnsi="Times New Roman" w:cs="Times New Roman"/>
                <w:sz w:val="24"/>
                <w:szCs w:val="24"/>
              </w:rPr>
              <w:t xml:space="preserve">Самостоятельное выполнение комплексов упражнений, направленных на </w:t>
            </w:r>
            <w:r>
              <w:rPr>
                <w:rFonts w:ascii="Times New Roman" w:eastAsia="Calibri" w:hAnsi="Times New Roman" w:cs="Times New Roman"/>
                <w:sz w:val="24"/>
                <w:szCs w:val="24"/>
              </w:rPr>
              <w:t>о</w:t>
            </w:r>
            <w:r w:rsidRPr="005B559D">
              <w:rPr>
                <w:rFonts w:ascii="Times New Roman" w:eastAsia="Calibri" w:hAnsi="Times New Roman" w:cs="Times New Roman"/>
                <w:sz w:val="24"/>
                <w:szCs w:val="24"/>
              </w:rPr>
              <w:t>тработк</w:t>
            </w:r>
            <w:r>
              <w:rPr>
                <w:rFonts w:ascii="Times New Roman" w:eastAsia="Calibri" w:hAnsi="Times New Roman" w:cs="Times New Roman"/>
                <w:sz w:val="24"/>
                <w:szCs w:val="24"/>
              </w:rPr>
              <w:t xml:space="preserve">у </w:t>
            </w:r>
            <w:r w:rsidRPr="005B559D">
              <w:rPr>
                <w:rFonts w:ascii="Times New Roman" w:eastAsia="Calibri" w:hAnsi="Times New Roman" w:cs="Times New Roman"/>
                <w:sz w:val="24"/>
                <w:szCs w:val="24"/>
              </w:rPr>
              <w:t xml:space="preserve">техники </w:t>
            </w:r>
            <w:r>
              <w:rPr>
                <w:rFonts w:ascii="Times New Roman" w:eastAsia="Calibri" w:hAnsi="Times New Roman" w:cs="Times New Roman"/>
                <w:sz w:val="24"/>
                <w:szCs w:val="24"/>
              </w:rPr>
              <w:t>в</w:t>
            </w:r>
            <w:r w:rsidRPr="005B559D">
              <w:rPr>
                <w:rFonts w:ascii="Times New Roman" w:eastAsia="Calibri" w:hAnsi="Times New Roman" w:cs="Times New Roman"/>
                <w:sz w:val="24"/>
                <w:szCs w:val="24"/>
              </w:rPr>
              <w:t>ыполнени</w:t>
            </w:r>
            <w:r>
              <w:rPr>
                <w:rFonts w:ascii="Times New Roman" w:eastAsia="Calibri" w:hAnsi="Times New Roman" w:cs="Times New Roman"/>
                <w:sz w:val="24"/>
                <w:szCs w:val="24"/>
              </w:rPr>
              <w:t>я</w:t>
            </w:r>
            <w:r w:rsidRPr="005B559D">
              <w:rPr>
                <w:rFonts w:ascii="Times New Roman" w:eastAsia="Calibri" w:hAnsi="Times New Roman" w:cs="Times New Roman"/>
                <w:sz w:val="24"/>
                <w:szCs w:val="24"/>
              </w:rPr>
              <w:t xml:space="preserve"> нападающего удара в различных тренировочных условиях.</w:t>
            </w:r>
          </w:p>
        </w:tc>
        <w:tc>
          <w:tcPr>
            <w:tcW w:w="626" w:type="pct"/>
            <w:vAlign w:val="center"/>
          </w:tcPr>
          <w:p w14:paraId="52C32D7E" w14:textId="77777777" w:rsidR="00F85C60" w:rsidRPr="005B559D" w:rsidRDefault="00F85C60" w:rsidP="00AD5821">
            <w:pPr>
              <w:suppressAutoHyphens/>
              <w:jc w:val="center"/>
              <w:rPr>
                <w:rFonts w:ascii="Times New Roman" w:eastAsia="Calibri" w:hAnsi="Times New Roman" w:cs="Times New Roman"/>
                <w:b/>
                <w:bCs/>
                <w:i/>
                <w:iCs/>
                <w:sz w:val="24"/>
                <w:szCs w:val="24"/>
              </w:rPr>
            </w:pPr>
            <w:r>
              <w:rPr>
                <w:rFonts w:ascii="Times New Roman" w:eastAsia="Calibri" w:hAnsi="Times New Roman" w:cs="Times New Roman"/>
                <w:b/>
                <w:bCs/>
                <w:i/>
                <w:iCs/>
                <w:sz w:val="24"/>
                <w:szCs w:val="24"/>
              </w:rPr>
              <w:t>1</w:t>
            </w:r>
          </w:p>
        </w:tc>
        <w:tc>
          <w:tcPr>
            <w:tcW w:w="689" w:type="pct"/>
            <w:vMerge/>
          </w:tcPr>
          <w:p w14:paraId="24B523C0" w14:textId="77777777" w:rsidR="00F85C60" w:rsidRPr="005B559D" w:rsidRDefault="00F85C60" w:rsidP="00AD5821">
            <w:pPr>
              <w:jc w:val="center"/>
              <w:rPr>
                <w:rFonts w:ascii="Times New Roman" w:eastAsia="Calibri" w:hAnsi="Times New Roman" w:cs="Times New Roman"/>
                <w:b/>
                <w:sz w:val="24"/>
                <w:szCs w:val="24"/>
              </w:rPr>
            </w:pPr>
          </w:p>
        </w:tc>
      </w:tr>
      <w:tr w:rsidR="00F85C60" w:rsidRPr="005B559D" w14:paraId="52351AA6" w14:textId="77777777" w:rsidTr="00AD5821">
        <w:trPr>
          <w:trHeight w:val="20"/>
        </w:trPr>
        <w:tc>
          <w:tcPr>
            <w:tcW w:w="753" w:type="pct"/>
            <w:vMerge w:val="restart"/>
          </w:tcPr>
          <w:p w14:paraId="4DEC330F"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 xml:space="preserve">Тема 4.4. </w:t>
            </w:r>
            <w:r w:rsidRPr="005B559D">
              <w:rPr>
                <w:rFonts w:ascii="Times New Roman" w:eastAsia="Calibri" w:hAnsi="Times New Roman" w:cs="Times New Roman"/>
                <w:bCs/>
                <w:sz w:val="24"/>
                <w:szCs w:val="24"/>
              </w:rPr>
              <w:t xml:space="preserve">   Игра на блоке.</w:t>
            </w:r>
          </w:p>
        </w:tc>
        <w:tc>
          <w:tcPr>
            <w:tcW w:w="2932" w:type="pct"/>
          </w:tcPr>
          <w:p w14:paraId="796F939F" w14:textId="77777777" w:rsidR="00F85C60" w:rsidRPr="005B559D" w:rsidRDefault="00F85C60" w:rsidP="00AD5821">
            <w:pPr>
              <w:rPr>
                <w:rFonts w:ascii="Times New Roman" w:eastAsia="Calibri" w:hAnsi="Times New Roman" w:cs="Times New Roman"/>
                <w:b/>
                <w:bCs/>
                <w:i/>
                <w:sz w:val="24"/>
                <w:szCs w:val="24"/>
              </w:rPr>
            </w:pPr>
            <w:r w:rsidRPr="005B559D">
              <w:rPr>
                <w:rFonts w:ascii="Times New Roman" w:eastAsia="Calibri" w:hAnsi="Times New Roman" w:cs="Times New Roman"/>
                <w:b/>
                <w:bCs/>
                <w:sz w:val="24"/>
                <w:szCs w:val="24"/>
              </w:rPr>
              <w:t>Содержание учебного материала</w:t>
            </w:r>
          </w:p>
        </w:tc>
        <w:tc>
          <w:tcPr>
            <w:tcW w:w="626" w:type="pct"/>
            <w:vAlign w:val="center"/>
          </w:tcPr>
          <w:p w14:paraId="487F3E69" w14:textId="77777777" w:rsidR="00F85C60" w:rsidRPr="005B559D" w:rsidRDefault="00F85C60" w:rsidP="00AD5821">
            <w:pPr>
              <w:suppressAutoHyphens/>
              <w:jc w:val="center"/>
              <w:rPr>
                <w:rFonts w:ascii="Times New Roman" w:eastAsia="Calibri" w:hAnsi="Times New Roman" w:cs="Times New Roman"/>
                <w:b/>
                <w:i/>
                <w:iCs/>
                <w:sz w:val="24"/>
                <w:szCs w:val="24"/>
              </w:rPr>
            </w:pPr>
            <w:r>
              <w:rPr>
                <w:rFonts w:ascii="Times New Roman" w:eastAsia="Calibri" w:hAnsi="Times New Roman" w:cs="Times New Roman"/>
                <w:b/>
                <w:iCs/>
                <w:sz w:val="24"/>
                <w:szCs w:val="24"/>
              </w:rPr>
              <w:t>5</w:t>
            </w:r>
          </w:p>
        </w:tc>
        <w:tc>
          <w:tcPr>
            <w:tcW w:w="689" w:type="pct"/>
            <w:vMerge w:val="restart"/>
          </w:tcPr>
          <w:p w14:paraId="548A2187" w14:textId="77777777" w:rsidR="00F85C60" w:rsidRPr="005B559D" w:rsidRDefault="00F85C60" w:rsidP="00AD5821">
            <w:pPr>
              <w:rPr>
                <w:rFonts w:ascii="Times New Roman" w:eastAsia="Calibri" w:hAnsi="Times New Roman" w:cs="Times New Roman"/>
                <w:sz w:val="24"/>
                <w:szCs w:val="24"/>
              </w:rPr>
            </w:pPr>
            <w:r w:rsidRPr="005B559D">
              <w:rPr>
                <w:rFonts w:ascii="Times New Roman" w:eastAsia="Calibri" w:hAnsi="Times New Roman" w:cs="Times New Roman"/>
                <w:sz w:val="24"/>
                <w:szCs w:val="24"/>
              </w:rPr>
              <w:t>ОК 4, ОК 5, ОК 8</w:t>
            </w:r>
          </w:p>
        </w:tc>
      </w:tr>
      <w:tr w:rsidR="00F85C60" w:rsidRPr="005B559D" w14:paraId="11F80F4A" w14:textId="77777777" w:rsidTr="00AD5821">
        <w:trPr>
          <w:trHeight w:val="20"/>
        </w:trPr>
        <w:tc>
          <w:tcPr>
            <w:tcW w:w="753" w:type="pct"/>
            <w:vMerge/>
          </w:tcPr>
          <w:p w14:paraId="5A4C2DA4"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377FD687"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14:paraId="3E55CCBD" w14:textId="77777777" w:rsidR="00F85C60" w:rsidRPr="005B559D" w:rsidRDefault="00F85C60" w:rsidP="00AD5821">
            <w:pPr>
              <w:suppressAutoHyphens/>
              <w:jc w:val="center"/>
              <w:rPr>
                <w:rFonts w:ascii="Times New Roman" w:eastAsia="Calibri" w:hAnsi="Times New Roman" w:cs="Times New Roman"/>
                <w:b/>
                <w:iCs/>
                <w:sz w:val="24"/>
                <w:szCs w:val="24"/>
              </w:rPr>
            </w:pPr>
            <w:r w:rsidRPr="005B559D">
              <w:rPr>
                <w:rFonts w:ascii="Times New Roman" w:eastAsia="Calibri" w:hAnsi="Times New Roman" w:cs="Times New Roman"/>
                <w:b/>
                <w:iCs/>
                <w:sz w:val="24"/>
                <w:szCs w:val="24"/>
              </w:rPr>
              <w:t>4</w:t>
            </w:r>
          </w:p>
        </w:tc>
        <w:tc>
          <w:tcPr>
            <w:tcW w:w="689" w:type="pct"/>
            <w:vMerge/>
          </w:tcPr>
          <w:p w14:paraId="7C9C4460" w14:textId="77777777" w:rsidR="00F85C60" w:rsidRPr="005B559D" w:rsidRDefault="00F85C60" w:rsidP="00AD5821">
            <w:pPr>
              <w:rPr>
                <w:rFonts w:ascii="Times New Roman" w:eastAsia="Calibri" w:hAnsi="Times New Roman" w:cs="Times New Roman"/>
                <w:sz w:val="24"/>
                <w:szCs w:val="24"/>
              </w:rPr>
            </w:pPr>
          </w:p>
        </w:tc>
      </w:tr>
      <w:tr w:rsidR="00F85C60" w:rsidRPr="005B559D" w14:paraId="6E367F66" w14:textId="77777777" w:rsidTr="00AD5821">
        <w:trPr>
          <w:trHeight w:val="20"/>
        </w:trPr>
        <w:tc>
          <w:tcPr>
            <w:tcW w:w="753" w:type="pct"/>
            <w:vMerge/>
          </w:tcPr>
          <w:p w14:paraId="746F3976" w14:textId="77777777" w:rsidR="00F85C60" w:rsidRPr="005B559D" w:rsidRDefault="00F85C60" w:rsidP="00AD5821">
            <w:pPr>
              <w:rPr>
                <w:rFonts w:ascii="Times New Roman" w:eastAsia="Calibri" w:hAnsi="Times New Roman" w:cs="Times New Roman"/>
                <w:b/>
                <w:bCs/>
                <w:i/>
                <w:sz w:val="24"/>
                <w:szCs w:val="24"/>
              </w:rPr>
            </w:pPr>
          </w:p>
        </w:tc>
        <w:tc>
          <w:tcPr>
            <w:tcW w:w="2932" w:type="pct"/>
          </w:tcPr>
          <w:p w14:paraId="69FC4AD1" w14:textId="77777777" w:rsidR="00F85C60" w:rsidRPr="005B559D" w:rsidRDefault="00F85C60" w:rsidP="00AD5821">
            <w:pPr>
              <w:rPr>
                <w:rFonts w:ascii="Times New Roman" w:eastAsia="Calibri" w:hAnsi="Times New Roman" w:cs="Times New Roman"/>
                <w:b/>
                <w:sz w:val="24"/>
                <w:szCs w:val="24"/>
              </w:rPr>
            </w:pPr>
            <w:r w:rsidRPr="005B559D">
              <w:rPr>
                <w:rFonts w:ascii="Times New Roman" w:eastAsia="Calibri" w:hAnsi="Times New Roman" w:cs="Times New Roman"/>
                <w:b/>
                <w:sz w:val="24"/>
                <w:szCs w:val="24"/>
              </w:rPr>
              <w:t xml:space="preserve">1. Практическое занятие № 15. </w:t>
            </w:r>
            <w:r w:rsidRPr="005B559D">
              <w:rPr>
                <w:rFonts w:ascii="Times New Roman" w:eastAsia="Calibri" w:hAnsi="Times New Roman" w:cs="Times New Roman"/>
                <w:sz w:val="24"/>
                <w:szCs w:val="24"/>
              </w:rPr>
              <w:t xml:space="preserve"> Освоение техники группового и одиночного блока, в движение и на месте. Подстраховка после блокирования.</w:t>
            </w:r>
          </w:p>
        </w:tc>
        <w:tc>
          <w:tcPr>
            <w:tcW w:w="626" w:type="pct"/>
            <w:vAlign w:val="center"/>
          </w:tcPr>
          <w:p w14:paraId="0ECF23F2" w14:textId="77777777" w:rsidR="00F85C60" w:rsidRPr="005B559D" w:rsidRDefault="00F85C60" w:rsidP="00AD5821">
            <w:pPr>
              <w:suppressAutoHyphens/>
              <w:jc w:val="center"/>
              <w:rPr>
                <w:rFonts w:ascii="Times New Roman" w:eastAsia="Calibri" w:hAnsi="Times New Roman" w:cs="Times New Roman"/>
                <w:iCs/>
                <w:sz w:val="24"/>
                <w:szCs w:val="24"/>
              </w:rPr>
            </w:pPr>
            <w:r w:rsidRPr="005B559D">
              <w:rPr>
                <w:rFonts w:ascii="Times New Roman" w:eastAsia="Calibri" w:hAnsi="Times New Roman" w:cs="Times New Roman"/>
                <w:iCs/>
                <w:sz w:val="24"/>
                <w:szCs w:val="24"/>
              </w:rPr>
              <w:t>4</w:t>
            </w:r>
          </w:p>
        </w:tc>
        <w:tc>
          <w:tcPr>
            <w:tcW w:w="689" w:type="pct"/>
            <w:vMerge/>
          </w:tcPr>
          <w:p w14:paraId="3BA2C398" w14:textId="77777777" w:rsidR="00F85C60" w:rsidRPr="005B559D" w:rsidRDefault="00F85C60" w:rsidP="00AD5821">
            <w:pPr>
              <w:jc w:val="center"/>
              <w:rPr>
                <w:rFonts w:ascii="Times New Roman" w:eastAsia="Calibri" w:hAnsi="Times New Roman" w:cs="Times New Roman"/>
                <w:b/>
                <w:bCs/>
                <w:i/>
                <w:sz w:val="24"/>
                <w:szCs w:val="24"/>
              </w:rPr>
            </w:pPr>
          </w:p>
        </w:tc>
      </w:tr>
      <w:tr w:rsidR="00F85C60" w:rsidRPr="005B559D" w14:paraId="227060B9" w14:textId="77777777" w:rsidTr="00AD5821">
        <w:trPr>
          <w:trHeight w:val="20"/>
        </w:trPr>
        <w:tc>
          <w:tcPr>
            <w:tcW w:w="753" w:type="pct"/>
            <w:vMerge/>
          </w:tcPr>
          <w:p w14:paraId="3BC25C73"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2A616CF0" w14:textId="77777777" w:rsidR="00F85C60"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Самостоятельная работа обучающихся</w:t>
            </w:r>
          </w:p>
          <w:p w14:paraId="769CFFC3" w14:textId="77777777" w:rsidR="00F85C60" w:rsidRPr="005B559D" w:rsidRDefault="00F85C60" w:rsidP="00AD5821">
            <w:pPr>
              <w:rPr>
                <w:rFonts w:ascii="Times New Roman" w:eastAsia="Calibri" w:hAnsi="Times New Roman" w:cs="Times New Roman"/>
                <w:b/>
                <w:bCs/>
                <w:sz w:val="24"/>
                <w:szCs w:val="24"/>
              </w:rPr>
            </w:pPr>
            <w:r w:rsidRPr="00B835F7">
              <w:rPr>
                <w:rFonts w:ascii="Times New Roman" w:eastAsia="Times New Roman" w:hAnsi="Times New Roman" w:cs="Times New Roman"/>
                <w:sz w:val="24"/>
                <w:szCs w:val="24"/>
              </w:rPr>
              <w:t xml:space="preserve">Самостоятельное выполнение комплексов упражнений, направленных на </w:t>
            </w:r>
            <w:r>
              <w:rPr>
                <w:rFonts w:ascii="Times New Roman" w:eastAsia="Calibri" w:hAnsi="Times New Roman" w:cs="Times New Roman"/>
                <w:sz w:val="24"/>
                <w:szCs w:val="24"/>
              </w:rPr>
              <w:t>о</w:t>
            </w:r>
            <w:r w:rsidRPr="005B559D">
              <w:rPr>
                <w:rFonts w:ascii="Times New Roman" w:eastAsia="Calibri" w:hAnsi="Times New Roman" w:cs="Times New Roman"/>
                <w:sz w:val="24"/>
                <w:szCs w:val="24"/>
              </w:rPr>
              <w:t>тработк</w:t>
            </w:r>
            <w:r>
              <w:rPr>
                <w:rFonts w:ascii="Times New Roman" w:eastAsia="Calibri" w:hAnsi="Times New Roman" w:cs="Times New Roman"/>
                <w:sz w:val="24"/>
                <w:szCs w:val="24"/>
              </w:rPr>
              <w:t xml:space="preserve">у </w:t>
            </w:r>
            <w:r w:rsidRPr="005B559D">
              <w:rPr>
                <w:rFonts w:ascii="Times New Roman" w:eastAsia="Calibri" w:hAnsi="Times New Roman" w:cs="Times New Roman"/>
                <w:sz w:val="24"/>
                <w:szCs w:val="24"/>
              </w:rPr>
              <w:t>техники группового и одиночного блока, в движение и на месте.</w:t>
            </w:r>
          </w:p>
        </w:tc>
        <w:tc>
          <w:tcPr>
            <w:tcW w:w="626" w:type="pct"/>
            <w:vAlign w:val="center"/>
          </w:tcPr>
          <w:p w14:paraId="000CCE1C" w14:textId="77777777" w:rsidR="00F85C60" w:rsidRPr="005B559D" w:rsidRDefault="00F85C60" w:rsidP="00AD5821">
            <w:pPr>
              <w:suppressAutoHyphens/>
              <w:jc w:val="center"/>
              <w:rPr>
                <w:rFonts w:ascii="Times New Roman" w:eastAsia="Calibri" w:hAnsi="Times New Roman" w:cs="Times New Roman"/>
                <w:b/>
                <w:bCs/>
                <w:i/>
                <w:iCs/>
                <w:sz w:val="24"/>
                <w:szCs w:val="24"/>
              </w:rPr>
            </w:pPr>
            <w:r>
              <w:rPr>
                <w:rFonts w:ascii="Times New Roman" w:eastAsia="Calibri" w:hAnsi="Times New Roman" w:cs="Times New Roman"/>
                <w:b/>
                <w:bCs/>
                <w:i/>
                <w:iCs/>
                <w:sz w:val="24"/>
                <w:szCs w:val="24"/>
              </w:rPr>
              <w:t>1</w:t>
            </w:r>
          </w:p>
        </w:tc>
        <w:tc>
          <w:tcPr>
            <w:tcW w:w="689" w:type="pct"/>
            <w:vMerge/>
          </w:tcPr>
          <w:p w14:paraId="064BBBCD" w14:textId="77777777" w:rsidR="00F85C60" w:rsidRPr="005B559D" w:rsidRDefault="00F85C60" w:rsidP="00AD5821">
            <w:pPr>
              <w:jc w:val="center"/>
              <w:rPr>
                <w:rFonts w:ascii="Times New Roman" w:eastAsia="Calibri" w:hAnsi="Times New Roman" w:cs="Times New Roman"/>
                <w:b/>
                <w:sz w:val="24"/>
                <w:szCs w:val="24"/>
              </w:rPr>
            </w:pPr>
          </w:p>
        </w:tc>
      </w:tr>
      <w:tr w:rsidR="00F85C60" w:rsidRPr="005B559D" w14:paraId="6444FAB6" w14:textId="77777777" w:rsidTr="00AD5821">
        <w:trPr>
          <w:trHeight w:val="20"/>
        </w:trPr>
        <w:tc>
          <w:tcPr>
            <w:tcW w:w="753" w:type="pct"/>
            <w:vMerge w:val="restart"/>
          </w:tcPr>
          <w:p w14:paraId="4C3B51A5"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 xml:space="preserve">Тема 4.5. </w:t>
            </w:r>
            <w:r w:rsidRPr="005B559D">
              <w:rPr>
                <w:rFonts w:ascii="Times New Roman" w:eastAsia="Calibri" w:hAnsi="Times New Roman" w:cs="Times New Roman"/>
                <w:bCs/>
                <w:sz w:val="24"/>
                <w:szCs w:val="24"/>
              </w:rPr>
              <w:t xml:space="preserve">  Тактика нападения и защиты</w:t>
            </w:r>
          </w:p>
        </w:tc>
        <w:tc>
          <w:tcPr>
            <w:tcW w:w="2932" w:type="pct"/>
          </w:tcPr>
          <w:p w14:paraId="1AB816A9" w14:textId="77777777" w:rsidR="00F85C60" w:rsidRPr="005B559D" w:rsidRDefault="00F85C60" w:rsidP="00AD5821">
            <w:pPr>
              <w:rPr>
                <w:rFonts w:ascii="Times New Roman" w:eastAsia="Calibri" w:hAnsi="Times New Roman" w:cs="Times New Roman"/>
                <w:b/>
                <w:bCs/>
                <w:i/>
                <w:sz w:val="24"/>
                <w:szCs w:val="24"/>
              </w:rPr>
            </w:pPr>
            <w:r w:rsidRPr="005B559D">
              <w:rPr>
                <w:rFonts w:ascii="Times New Roman" w:eastAsia="Calibri" w:hAnsi="Times New Roman" w:cs="Times New Roman"/>
                <w:b/>
                <w:bCs/>
                <w:sz w:val="24"/>
                <w:szCs w:val="24"/>
              </w:rPr>
              <w:t>Содержание учебного материала</w:t>
            </w:r>
          </w:p>
        </w:tc>
        <w:tc>
          <w:tcPr>
            <w:tcW w:w="626" w:type="pct"/>
            <w:vAlign w:val="center"/>
          </w:tcPr>
          <w:p w14:paraId="234A2491" w14:textId="77777777" w:rsidR="00F85C60" w:rsidRPr="005B559D" w:rsidRDefault="00F85C60" w:rsidP="00AD5821">
            <w:pPr>
              <w:suppressAutoHyphens/>
              <w:jc w:val="center"/>
              <w:rPr>
                <w:rFonts w:ascii="Times New Roman" w:eastAsia="Calibri" w:hAnsi="Times New Roman" w:cs="Times New Roman"/>
                <w:b/>
                <w:i/>
                <w:iCs/>
                <w:sz w:val="24"/>
                <w:szCs w:val="24"/>
              </w:rPr>
            </w:pPr>
            <w:r>
              <w:rPr>
                <w:rFonts w:ascii="Times New Roman" w:eastAsia="Calibri" w:hAnsi="Times New Roman" w:cs="Times New Roman"/>
                <w:b/>
                <w:iCs/>
                <w:sz w:val="24"/>
                <w:szCs w:val="24"/>
              </w:rPr>
              <w:t>7</w:t>
            </w:r>
          </w:p>
        </w:tc>
        <w:tc>
          <w:tcPr>
            <w:tcW w:w="689" w:type="pct"/>
            <w:vMerge w:val="restart"/>
          </w:tcPr>
          <w:p w14:paraId="6E6999FA" w14:textId="77777777" w:rsidR="00F85C60" w:rsidRPr="005B559D" w:rsidRDefault="00F85C60" w:rsidP="00AD5821">
            <w:pPr>
              <w:rPr>
                <w:rFonts w:ascii="Times New Roman" w:eastAsia="Calibri" w:hAnsi="Times New Roman" w:cs="Times New Roman"/>
                <w:sz w:val="24"/>
                <w:szCs w:val="24"/>
              </w:rPr>
            </w:pPr>
            <w:r w:rsidRPr="005B559D">
              <w:rPr>
                <w:rFonts w:ascii="Times New Roman" w:eastAsia="Calibri" w:hAnsi="Times New Roman" w:cs="Times New Roman"/>
                <w:sz w:val="24"/>
                <w:szCs w:val="24"/>
              </w:rPr>
              <w:t>ОК 4, ОК 5, ОК 8</w:t>
            </w:r>
          </w:p>
        </w:tc>
      </w:tr>
      <w:tr w:rsidR="00F85C60" w:rsidRPr="005B559D" w14:paraId="43EA1F2C" w14:textId="77777777" w:rsidTr="00AD5821">
        <w:trPr>
          <w:trHeight w:val="20"/>
        </w:trPr>
        <w:tc>
          <w:tcPr>
            <w:tcW w:w="753" w:type="pct"/>
            <w:vMerge/>
          </w:tcPr>
          <w:p w14:paraId="455311BA"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1EDBDED8"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14:paraId="7400C8E0" w14:textId="77777777" w:rsidR="00F85C60" w:rsidRPr="005B559D" w:rsidRDefault="00F85C60" w:rsidP="00AD5821">
            <w:pPr>
              <w:suppressAutoHyphens/>
              <w:jc w:val="center"/>
              <w:rPr>
                <w:rFonts w:ascii="Times New Roman" w:eastAsia="Calibri" w:hAnsi="Times New Roman" w:cs="Times New Roman"/>
                <w:b/>
                <w:iCs/>
                <w:sz w:val="24"/>
                <w:szCs w:val="24"/>
              </w:rPr>
            </w:pPr>
            <w:r w:rsidRPr="005B559D">
              <w:rPr>
                <w:rFonts w:ascii="Times New Roman" w:eastAsia="Calibri" w:hAnsi="Times New Roman" w:cs="Times New Roman"/>
                <w:b/>
                <w:iCs/>
                <w:sz w:val="24"/>
                <w:szCs w:val="24"/>
              </w:rPr>
              <w:t>6</w:t>
            </w:r>
          </w:p>
        </w:tc>
        <w:tc>
          <w:tcPr>
            <w:tcW w:w="689" w:type="pct"/>
            <w:vMerge/>
          </w:tcPr>
          <w:p w14:paraId="5D27335B" w14:textId="77777777" w:rsidR="00F85C60" w:rsidRPr="005B559D" w:rsidRDefault="00F85C60" w:rsidP="00AD5821">
            <w:pPr>
              <w:rPr>
                <w:rFonts w:ascii="Times New Roman" w:eastAsia="Calibri" w:hAnsi="Times New Roman" w:cs="Times New Roman"/>
                <w:sz w:val="24"/>
                <w:szCs w:val="24"/>
              </w:rPr>
            </w:pPr>
          </w:p>
        </w:tc>
      </w:tr>
      <w:tr w:rsidR="00F85C60" w:rsidRPr="005B559D" w14:paraId="15999AE2" w14:textId="77777777" w:rsidTr="00AD5821">
        <w:trPr>
          <w:trHeight w:val="20"/>
        </w:trPr>
        <w:tc>
          <w:tcPr>
            <w:tcW w:w="753" w:type="pct"/>
            <w:vMerge/>
          </w:tcPr>
          <w:p w14:paraId="07BAB128" w14:textId="77777777" w:rsidR="00F85C60" w:rsidRPr="005B559D" w:rsidRDefault="00F85C60" w:rsidP="00AD5821">
            <w:pPr>
              <w:rPr>
                <w:rFonts w:ascii="Times New Roman" w:eastAsia="Calibri" w:hAnsi="Times New Roman" w:cs="Times New Roman"/>
                <w:b/>
                <w:bCs/>
                <w:i/>
                <w:sz w:val="24"/>
                <w:szCs w:val="24"/>
              </w:rPr>
            </w:pPr>
          </w:p>
        </w:tc>
        <w:tc>
          <w:tcPr>
            <w:tcW w:w="2932" w:type="pct"/>
          </w:tcPr>
          <w:p w14:paraId="202AFAAA" w14:textId="77777777" w:rsidR="00F85C60" w:rsidRPr="005B559D" w:rsidRDefault="00F85C60" w:rsidP="00AD5821">
            <w:pPr>
              <w:rPr>
                <w:rFonts w:ascii="Times New Roman" w:eastAsia="Calibri" w:hAnsi="Times New Roman" w:cs="Times New Roman"/>
                <w:b/>
                <w:sz w:val="24"/>
                <w:szCs w:val="24"/>
              </w:rPr>
            </w:pPr>
            <w:r w:rsidRPr="005B559D">
              <w:rPr>
                <w:rFonts w:ascii="Times New Roman" w:eastAsia="Calibri" w:hAnsi="Times New Roman" w:cs="Times New Roman"/>
                <w:b/>
                <w:sz w:val="24"/>
                <w:szCs w:val="24"/>
              </w:rPr>
              <w:t xml:space="preserve">1. Практическое занятие № 16. </w:t>
            </w:r>
            <w:r w:rsidRPr="005B559D">
              <w:rPr>
                <w:rFonts w:ascii="Times New Roman" w:eastAsia="Calibri" w:hAnsi="Times New Roman" w:cs="Times New Roman"/>
                <w:sz w:val="24"/>
                <w:szCs w:val="24"/>
              </w:rPr>
              <w:t xml:space="preserve"> Обучение принимать наиболее целесообразное место для последующих технических приёмов, варьировать технические действия в зависимости от ситуации на площадке. Отработка индивидуальных, групповых и командных действий.</w:t>
            </w:r>
          </w:p>
        </w:tc>
        <w:tc>
          <w:tcPr>
            <w:tcW w:w="626" w:type="pct"/>
            <w:vAlign w:val="center"/>
          </w:tcPr>
          <w:p w14:paraId="2BDF08E7" w14:textId="77777777" w:rsidR="00F85C60" w:rsidRPr="005B559D" w:rsidRDefault="00F85C60" w:rsidP="00AD5821">
            <w:pPr>
              <w:suppressAutoHyphens/>
              <w:jc w:val="center"/>
              <w:rPr>
                <w:rFonts w:ascii="Times New Roman" w:eastAsia="Calibri" w:hAnsi="Times New Roman" w:cs="Times New Roman"/>
                <w:iCs/>
                <w:sz w:val="24"/>
                <w:szCs w:val="24"/>
              </w:rPr>
            </w:pPr>
            <w:r w:rsidRPr="005B559D">
              <w:rPr>
                <w:rFonts w:ascii="Times New Roman" w:eastAsia="Calibri" w:hAnsi="Times New Roman" w:cs="Times New Roman"/>
                <w:iCs/>
                <w:sz w:val="24"/>
                <w:szCs w:val="24"/>
              </w:rPr>
              <w:t>6</w:t>
            </w:r>
          </w:p>
        </w:tc>
        <w:tc>
          <w:tcPr>
            <w:tcW w:w="689" w:type="pct"/>
            <w:vMerge/>
          </w:tcPr>
          <w:p w14:paraId="266541CA" w14:textId="77777777" w:rsidR="00F85C60" w:rsidRPr="005B559D" w:rsidRDefault="00F85C60" w:rsidP="00AD5821">
            <w:pPr>
              <w:jc w:val="center"/>
              <w:rPr>
                <w:rFonts w:ascii="Times New Roman" w:eastAsia="Calibri" w:hAnsi="Times New Roman" w:cs="Times New Roman"/>
                <w:b/>
                <w:bCs/>
                <w:i/>
                <w:sz w:val="24"/>
                <w:szCs w:val="24"/>
              </w:rPr>
            </w:pPr>
          </w:p>
        </w:tc>
      </w:tr>
      <w:tr w:rsidR="00F85C60" w:rsidRPr="005B559D" w14:paraId="735574D1" w14:textId="77777777" w:rsidTr="00AD5821">
        <w:trPr>
          <w:trHeight w:val="20"/>
        </w:trPr>
        <w:tc>
          <w:tcPr>
            <w:tcW w:w="753" w:type="pct"/>
            <w:vMerge/>
          </w:tcPr>
          <w:p w14:paraId="40D781EE"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26A05949" w14:textId="77777777" w:rsidR="00F85C60"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Самостоятельная работа обучающихся</w:t>
            </w:r>
          </w:p>
          <w:p w14:paraId="708E067B" w14:textId="77777777" w:rsidR="00F85C60" w:rsidRPr="005B559D" w:rsidRDefault="00F85C60" w:rsidP="00AD5821">
            <w:pPr>
              <w:rPr>
                <w:rFonts w:ascii="Times New Roman" w:eastAsia="Calibri" w:hAnsi="Times New Roman" w:cs="Times New Roman"/>
                <w:b/>
                <w:bCs/>
                <w:sz w:val="24"/>
                <w:szCs w:val="24"/>
              </w:rPr>
            </w:pPr>
            <w:r w:rsidRPr="00B835F7">
              <w:rPr>
                <w:rFonts w:ascii="Times New Roman" w:eastAsia="Times New Roman" w:hAnsi="Times New Roman" w:cs="Times New Roman"/>
                <w:sz w:val="24"/>
                <w:szCs w:val="24"/>
              </w:rPr>
              <w:t xml:space="preserve">Самостоятельное выполнение комплексов упражнений, направленных на </w:t>
            </w:r>
            <w:r>
              <w:rPr>
                <w:rFonts w:ascii="Times New Roman" w:eastAsia="Calibri" w:hAnsi="Times New Roman" w:cs="Times New Roman"/>
                <w:sz w:val="24"/>
                <w:szCs w:val="24"/>
              </w:rPr>
              <w:t>о</w:t>
            </w:r>
            <w:r w:rsidRPr="005B559D">
              <w:rPr>
                <w:rFonts w:ascii="Times New Roman" w:eastAsia="Calibri" w:hAnsi="Times New Roman" w:cs="Times New Roman"/>
                <w:sz w:val="24"/>
                <w:szCs w:val="24"/>
              </w:rPr>
              <w:t>тработк</w:t>
            </w:r>
            <w:r>
              <w:rPr>
                <w:rFonts w:ascii="Times New Roman" w:eastAsia="Calibri" w:hAnsi="Times New Roman" w:cs="Times New Roman"/>
                <w:sz w:val="24"/>
                <w:szCs w:val="24"/>
              </w:rPr>
              <w:t xml:space="preserve">у </w:t>
            </w:r>
            <w:r w:rsidRPr="005B559D">
              <w:rPr>
                <w:rFonts w:ascii="Times New Roman" w:eastAsia="Calibri" w:hAnsi="Times New Roman" w:cs="Times New Roman"/>
                <w:sz w:val="24"/>
                <w:szCs w:val="24"/>
              </w:rPr>
              <w:t>индивидуальных, групповых и командных действий.</w:t>
            </w:r>
          </w:p>
        </w:tc>
        <w:tc>
          <w:tcPr>
            <w:tcW w:w="626" w:type="pct"/>
            <w:vAlign w:val="center"/>
          </w:tcPr>
          <w:p w14:paraId="139B8908" w14:textId="77777777" w:rsidR="00F85C60" w:rsidRPr="005B559D" w:rsidRDefault="00F85C60" w:rsidP="00AD5821">
            <w:pPr>
              <w:suppressAutoHyphens/>
              <w:jc w:val="center"/>
              <w:rPr>
                <w:rFonts w:ascii="Times New Roman" w:eastAsia="Calibri" w:hAnsi="Times New Roman" w:cs="Times New Roman"/>
                <w:b/>
                <w:bCs/>
                <w:i/>
                <w:iCs/>
                <w:sz w:val="24"/>
                <w:szCs w:val="24"/>
              </w:rPr>
            </w:pPr>
            <w:r>
              <w:rPr>
                <w:rFonts w:ascii="Times New Roman" w:eastAsia="Calibri" w:hAnsi="Times New Roman" w:cs="Times New Roman"/>
                <w:b/>
                <w:bCs/>
                <w:i/>
                <w:iCs/>
                <w:sz w:val="24"/>
                <w:szCs w:val="24"/>
              </w:rPr>
              <w:t>1</w:t>
            </w:r>
          </w:p>
        </w:tc>
        <w:tc>
          <w:tcPr>
            <w:tcW w:w="689" w:type="pct"/>
            <w:vMerge/>
          </w:tcPr>
          <w:p w14:paraId="50E4C48F" w14:textId="77777777" w:rsidR="00F85C60" w:rsidRPr="005B559D" w:rsidRDefault="00F85C60" w:rsidP="00AD5821">
            <w:pPr>
              <w:jc w:val="center"/>
              <w:rPr>
                <w:rFonts w:ascii="Times New Roman" w:eastAsia="Calibri" w:hAnsi="Times New Roman" w:cs="Times New Roman"/>
                <w:b/>
                <w:sz w:val="24"/>
                <w:szCs w:val="24"/>
              </w:rPr>
            </w:pPr>
          </w:p>
        </w:tc>
      </w:tr>
      <w:tr w:rsidR="00F85C60" w:rsidRPr="005B559D" w14:paraId="0DD9E8EB" w14:textId="77777777" w:rsidTr="00AD5821">
        <w:trPr>
          <w:trHeight w:val="20"/>
        </w:trPr>
        <w:tc>
          <w:tcPr>
            <w:tcW w:w="753" w:type="pct"/>
            <w:vMerge w:val="restart"/>
          </w:tcPr>
          <w:p w14:paraId="306F7215"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 xml:space="preserve">Тема 4.6. </w:t>
            </w:r>
            <w:r w:rsidRPr="005B559D">
              <w:rPr>
                <w:rFonts w:ascii="Times New Roman" w:eastAsia="Calibri" w:hAnsi="Times New Roman" w:cs="Times New Roman"/>
                <w:bCs/>
                <w:sz w:val="24"/>
                <w:szCs w:val="24"/>
              </w:rPr>
              <w:t xml:space="preserve"> Контроль </w:t>
            </w:r>
            <w:r w:rsidRPr="005B559D">
              <w:rPr>
                <w:rFonts w:ascii="Times New Roman" w:eastAsia="Calibri" w:hAnsi="Times New Roman" w:cs="Times New Roman"/>
                <w:bCs/>
                <w:sz w:val="24"/>
                <w:szCs w:val="24"/>
              </w:rPr>
              <w:lastRenderedPageBreak/>
              <w:t>выполнения приемов игры в волейбол</w:t>
            </w:r>
          </w:p>
        </w:tc>
        <w:tc>
          <w:tcPr>
            <w:tcW w:w="2932" w:type="pct"/>
          </w:tcPr>
          <w:p w14:paraId="3E7868B8" w14:textId="77777777" w:rsidR="00F85C60" w:rsidRPr="005B559D" w:rsidRDefault="00F85C60" w:rsidP="00AD5821">
            <w:pPr>
              <w:rPr>
                <w:rFonts w:ascii="Times New Roman" w:eastAsia="Calibri" w:hAnsi="Times New Roman" w:cs="Times New Roman"/>
                <w:b/>
                <w:bCs/>
                <w:i/>
                <w:sz w:val="24"/>
                <w:szCs w:val="24"/>
              </w:rPr>
            </w:pPr>
            <w:r w:rsidRPr="005B559D">
              <w:rPr>
                <w:rFonts w:ascii="Times New Roman" w:eastAsia="Calibri" w:hAnsi="Times New Roman" w:cs="Times New Roman"/>
                <w:b/>
                <w:bCs/>
                <w:sz w:val="24"/>
                <w:szCs w:val="24"/>
              </w:rPr>
              <w:lastRenderedPageBreak/>
              <w:t>Содержание учебного материала</w:t>
            </w:r>
          </w:p>
        </w:tc>
        <w:tc>
          <w:tcPr>
            <w:tcW w:w="626" w:type="pct"/>
            <w:vAlign w:val="center"/>
          </w:tcPr>
          <w:p w14:paraId="2C56338F" w14:textId="77777777" w:rsidR="00F85C60" w:rsidRPr="005B559D" w:rsidRDefault="00F85C60" w:rsidP="00AD5821">
            <w:pPr>
              <w:suppressAutoHyphens/>
              <w:jc w:val="center"/>
              <w:rPr>
                <w:rFonts w:ascii="Times New Roman" w:eastAsia="Calibri" w:hAnsi="Times New Roman" w:cs="Times New Roman"/>
                <w:b/>
                <w:i/>
                <w:iCs/>
                <w:sz w:val="24"/>
                <w:szCs w:val="24"/>
              </w:rPr>
            </w:pPr>
            <w:r>
              <w:rPr>
                <w:rFonts w:ascii="Times New Roman" w:eastAsia="Calibri" w:hAnsi="Times New Roman" w:cs="Times New Roman"/>
                <w:b/>
                <w:iCs/>
                <w:sz w:val="24"/>
                <w:szCs w:val="24"/>
              </w:rPr>
              <w:t>7</w:t>
            </w:r>
          </w:p>
        </w:tc>
        <w:tc>
          <w:tcPr>
            <w:tcW w:w="689" w:type="pct"/>
            <w:vMerge w:val="restart"/>
          </w:tcPr>
          <w:p w14:paraId="0204D131" w14:textId="77777777" w:rsidR="00F85C60" w:rsidRPr="005B559D" w:rsidRDefault="00F85C60" w:rsidP="00AD5821">
            <w:pPr>
              <w:rPr>
                <w:rFonts w:ascii="Times New Roman" w:eastAsia="Calibri" w:hAnsi="Times New Roman" w:cs="Times New Roman"/>
                <w:sz w:val="24"/>
                <w:szCs w:val="24"/>
              </w:rPr>
            </w:pPr>
            <w:r w:rsidRPr="005B559D">
              <w:rPr>
                <w:rFonts w:ascii="Times New Roman" w:eastAsia="Calibri" w:hAnsi="Times New Roman" w:cs="Times New Roman"/>
                <w:sz w:val="24"/>
                <w:szCs w:val="24"/>
              </w:rPr>
              <w:t>ОК 4, ОК 5, ОК 8</w:t>
            </w:r>
          </w:p>
        </w:tc>
      </w:tr>
      <w:tr w:rsidR="00F85C60" w:rsidRPr="005B559D" w14:paraId="72A6D6EC" w14:textId="77777777" w:rsidTr="00AD5821">
        <w:trPr>
          <w:trHeight w:val="20"/>
        </w:trPr>
        <w:tc>
          <w:tcPr>
            <w:tcW w:w="753" w:type="pct"/>
            <w:vMerge/>
          </w:tcPr>
          <w:p w14:paraId="7BC947FA"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73DB3309"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14:paraId="3B41CBCB" w14:textId="77777777" w:rsidR="00F85C60" w:rsidRPr="005B559D" w:rsidRDefault="00F85C60" w:rsidP="00AD5821">
            <w:pPr>
              <w:suppressAutoHyphens/>
              <w:jc w:val="center"/>
              <w:rPr>
                <w:rFonts w:ascii="Times New Roman" w:eastAsia="Calibri" w:hAnsi="Times New Roman" w:cs="Times New Roman"/>
                <w:b/>
                <w:iCs/>
                <w:sz w:val="24"/>
                <w:szCs w:val="24"/>
              </w:rPr>
            </w:pPr>
            <w:r w:rsidRPr="005B559D">
              <w:rPr>
                <w:rFonts w:ascii="Times New Roman" w:eastAsia="Calibri" w:hAnsi="Times New Roman" w:cs="Times New Roman"/>
                <w:b/>
                <w:iCs/>
                <w:sz w:val="24"/>
                <w:szCs w:val="24"/>
              </w:rPr>
              <w:t>6</w:t>
            </w:r>
          </w:p>
        </w:tc>
        <w:tc>
          <w:tcPr>
            <w:tcW w:w="689" w:type="pct"/>
            <w:vMerge/>
          </w:tcPr>
          <w:p w14:paraId="6633F765" w14:textId="77777777" w:rsidR="00F85C60" w:rsidRPr="005B559D" w:rsidRDefault="00F85C60" w:rsidP="00AD5821">
            <w:pPr>
              <w:rPr>
                <w:rFonts w:ascii="Times New Roman" w:eastAsia="Calibri" w:hAnsi="Times New Roman" w:cs="Times New Roman"/>
                <w:sz w:val="24"/>
                <w:szCs w:val="24"/>
              </w:rPr>
            </w:pPr>
          </w:p>
        </w:tc>
      </w:tr>
      <w:tr w:rsidR="00F85C60" w:rsidRPr="005B559D" w14:paraId="39978FEA" w14:textId="77777777" w:rsidTr="00AD5821">
        <w:trPr>
          <w:trHeight w:val="20"/>
        </w:trPr>
        <w:tc>
          <w:tcPr>
            <w:tcW w:w="753" w:type="pct"/>
            <w:vMerge/>
          </w:tcPr>
          <w:p w14:paraId="059017E5" w14:textId="77777777" w:rsidR="00F85C60" w:rsidRPr="005B559D" w:rsidRDefault="00F85C60" w:rsidP="00AD5821">
            <w:pPr>
              <w:rPr>
                <w:rFonts w:ascii="Times New Roman" w:eastAsia="Calibri" w:hAnsi="Times New Roman" w:cs="Times New Roman"/>
                <w:b/>
                <w:bCs/>
                <w:i/>
                <w:sz w:val="24"/>
                <w:szCs w:val="24"/>
              </w:rPr>
            </w:pPr>
          </w:p>
        </w:tc>
        <w:tc>
          <w:tcPr>
            <w:tcW w:w="2932" w:type="pct"/>
          </w:tcPr>
          <w:p w14:paraId="03F15EEC" w14:textId="77777777" w:rsidR="00F85C60" w:rsidRPr="005B559D" w:rsidRDefault="00F85C60" w:rsidP="00AD5821">
            <w:pPr>
              <w:rPr>
                <w:rFonts w:ascii="Times New Roman" w:eastAsia="Calibri" w:hAnsi="Times New Roman" w:cs="Times New Roman"/>
                <w:b/>
                <w:sz w:val="24"/>
                <w:szCs w:val="24"/>
              </w:rPr>
            </w:pPr>
            <w:r w:rsidRPr="005B559D">
              <w:rPr>
                <w:rFonts w:ascii="Times New Roman" w:eastAsia="Calibri" w:hAnsi="Times New Roman" w:cs="Times New Roman"/>
                <w:b/>
                <w:sz w:val="24"/>
                <w:szCs w:val="24"/>
              </w:rPr>
              <w:t>1. Практическое занятие № 17.</w:t>
            </w:r>
            <w:r w:rsidRPr="005B559D">
              <w:rPr>
                <w:rFonts w:ascii="Times New Roman" w:eastAsia="Calibri" w:hAnsi="Times New Roman" w:cs="Times New Roman"/>
                <w:sz w:val="24"/>
                <w:szCs w:val="24"/>
              </w:rPr>
              <w:t xml:space="preserve">  Выполнение передач и подач, выполнение ударов, игра на блоке.</w:t>
            </w:r>
          </w:p>
        </w:tc>
        <w:tc>
          <w:tcPr>
            <w:tcW w:w="626" w:type="pct"/>
            <w:vAlign w:val="center"/>
          </w:tcPr>
          <w:p w14:paraId="5DD33616" w14:textId="77777777" w:rsidR="00F85C60" w:rsidRPr="005B559D" w:rsidRDefault="00F85C60" w:rsidP="00AD5821">
            <w:pPr>
              <w:suppressAutoHyphens/>
              <w:jc w:val="center"/>
              <w:rPr>
                <w:rFonts w:ascii="Times New Roman" w:eastAsia="Calibri" w:hAnsi="Times New Roman" w:cs="Times New Roman"/>
                <w:iCs/>
                <w:sz w:val="24"/>
                <w:szCs w:val="24"/>
              </w:rPr>
            </w:pPr>
            <w:r w:rsidRPr="005B559D">
              <w:rPr>
                <w:rFonts w:ascii="Times New Roman" w:eastAsia="Calibri" w:hAnsi="Times New Roman" w:cs="Times New Roman"/>
                <w:iCs/>
                <w:sz w:val="24"/>
                <w:szCs w:val="24"/>
              </w:rPr>
              <w:t>6</w:t>
            </w:r>
          </w:p>
        </w:tc>
        <w:tc>
          <w:tcPr>
            <w:tcW w:w="689" w:type="pct"/>
            <w:vMerge/>
          </w:tcPr>
          <w:p w14:paraId="0ACEC63C" w14:textId="77777777" w:rsidR="00F85C60" w:rsidRPr="005B559D" w:rsidRDefault="00F85C60" w:rsidP="00AD5821">
            <w:pPr>
              <w:jc w:val="center"/>
              <w:rPr>
                <w:rFonts w:ascii="Times New Roman" w:eastAsia="Calibri" w:hAnsi="Times New Roman" w:cs="Times New Roman"/>
                <w:b/>
                <w:bCs/>
                <w:i/>
                <w:sz w:val="24"/>
                <w:szCs w:val="24"/>
              </w:rPr>
            </w:pPr>
          </w:p>
        </w:tc>
      </w:tr>
      <w:tr w:rsidR="00F85C60" w:rsidRPr="005B559D" w14:paraId="74CA967D" w14:textId="77777777" w:rsidTr="00AD5821">
        <w:trPr>
          <w:trHeight w:val="20"/>
        </w:trPr>
        <w:tc>
          <w:tcPr>
            <w:tcW w:w="753" w:type="pct"/>
            <w:vMerge/>
          </w:tcPr>
          <w:p w14:paraId="0678CC9E"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634E7D3F" w14:textId="77777777" w:rsidR="00F85C60"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Самостоятельная работа обучающихся</w:t>
            </w:r>
          </w:p>
          <w:p w14:paraId="5527CE66" w14:textId="77777777" w:rsidR="00F85C60" w:rsidRPr="005B559D" w:rsidRDefault="00F85C60" w:rsidP="00AD5821">
            <w:pPr>
              <w:rPr>
                <w:rFonts w:ascii="Times New Roman" w:eastAsia="Calibri" w:hAnsi="Times New Roman" w:cs="Times New Roman"/>
                <w:b/>
                <w:bCs/>
                <w:sz w:val="24"/>
                <w:szCs w:val="24"/>
              </w:rPr>
            </w:pPr>
            <w:r w:rsidRPr="00B835F7">
              <w:rPr>
                <w:rFonts w:ascii="Times New Roman" w:eastAsia="Times New Roman" w:hAnsi="Times New Roman" w:cs="Times New Roman"/>
                <w:sz w:val="24"/>
                <w:szCs w:val="24"/>
              </w:rPr>
              <w:t xml:space="preserve">Самостоятельное выполнение комплексов упражнений, направленных на </w:t>
            </w:r>
            <w:r>
              <w:rPr>
                <w:rFonts w:ascii="Times New Roman" w:eastAsia="Calibri" w:hAnsi="Times New Roman" w:cs="Times New Roman"/>
                <w:sz w:val="24"/>
                <w:szCs w:val="24"/>
              </w:rPr>
              <w:t>о</w:t>
            </w:r>
            <w:r w:rsidRPr="005B559D">
              <w:rPr>
                <w:rFonts w:ascii="Times New Roman" w:eastAsia="Calibri" w:hAnsi="Times New Roman" w:cs="Times New Roman"/>
                <w:sz w:val="24"/>
                <w:szCs w:val="24"/>
              </w:rPr>
              <w:t>тработк</w:t>
            </w:r>
            <w:r>
              <w:rPr>
                <w:rFonts w:ascii="Times New Roman" w:eastAsia="Calibri" w:hAnsi="Times New Roman" w:cs="Times New Roman"/>
                <w:sz w:val="24"/>
                <w:szCs w:val="24"/>
              </w:rPr>
              <w:t xml:space="preserve">у техники </w:t>
            </w:r>
            <w:r w:rsidRPr="005B559D">
              <w:rPr>
                <w:rFonts w:ascii="Times New Roman" w:eastAsia="Calibri" w:hAnsi="Times New Roman" w:cs="Times New Roman"/>
                <w:sz w:val="24"/>
                <w:szCs w:val="24"/>
              </w:rPr>
              <w:t>передач и подач, выполнение ударов, игра на блоке.</w:t>
            </w:r>
          </w:p>
        </w:tc>
        <w:tc>
          <w:tcPr>
            <w:tcW w:w="626" w:type="pct"/>
            <w:vAlign w:val="center"/>
          </w:tcPr>
          <w:p w14:paraId="73260A33" w14:textId="77777777" w:rsidR="00F85C60" w:rsidRPr="005B559D" w:rsidRDefault="00F85C60" w:rsidP="00AD5821">
            <w:pPr>
              <w:suppressAutoHyphens/>
              <w:jc w:val="center"/>
              <w:rPr>
                <w:rFonts w:ascii="Times New Roman" w:eastAsia="Calibri" w:hAnsi="Times New Roman" w:cs="Times New Roman"/>
                <w:b/>
                <w:bCs/>
                <w:i/>
                <w:iCs/>
                <w:sz w:val="24"/>
                <w:szCs w:val="24"/>
              </w:rPr>
            </w:pPr>
            <w:r>
              <w:rPr>
                <w:rFonts w:ascii="Times New Roman" w:eastAsia="Calibri" w:hAnsi="Times New Roman" w:cs="Times New Roman"/>
                <w:b/>
                <w:bCs/>
                <w:i/>
                <w:iCs/>
                <w:sz w:val="24"/>
                <w:szCs w:val="24"/>
              </w:rPr>
              <w:t>1</w:t>
            </w:r>
          </w:p>
        </w:tc>
        <w:tc>
          <w:tcPr>
            <w:tcW w:w="689" w:type="pct"/>
            <w:vMerge/>
          </w:tcPr>
          <w:p w14:paraId="15623CFE" w14:textId="77777777" w:rsidR="00F85C60" w:rsidRPr="005B559D" w:rsidRDefault="00F85C60" w:rsidP="00AD5821">
            <w:pPr>
              <w:jc w:val="center"/>
              <w:rPr>
                <w:rFonts w:ascii="Times New Roman" w:eastAsia="Calibri" w:hAnsi="Times New Roman" w:cs="Times New Roman"/>
                <w:b/>
                <w:sz w:val="24"/>
                <w:szCs w:val="24"/>
              </w:rPr>
            </w:pPr>
          </w:p>
        </w:tc>
      </w:tr>
      <w:tr w:rsidR="00F85C60" w:rsidRPr="005B559D" w14:paraId="2615A1A9" w14:textId="77777777" w:rsidTr="00AD5821">
        <w:trPr>
          <w:trHeight w:val="212"/>
        </w:trPr>
        <w:tc>
          <w:tcPr>
            <w:tcW w:w="3685" w:type="pct"/>
            <w:gridSpan w:val="2"/>
          </w:tcPr>
          <w:p w14:paraId="1AFC3EC9"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Раздел 5</w:t>
            </w:r>
            <w:r w:rsidRPr="005B559D">
              <w:rPr>
                <w:rFonts w:ascii="Times New Roman" w:eastAsia="Calibri" w:hAnsi="Times New Roman" w:cs="Times New Roman"/>
                <w:b/>
                <w:sz w:val="24"/>
                <w:szCs w:val="24"/>
              </w:rPr>
              <w:t xml:space="preserve"> Спортивные игры. Баскетбол.</w:t>
            </w:r>
          </w:p>
        </w:tc>
        <w:tc>
          <w:tcPr>
            <w:tcW w:w="626" w:type="pct"/>
          </w:tcPr>
          <w:p w14:paraId="5A0164C8" w14:textId="77777777" w:rsidR="00F85C60" w:rsidRPr="005B559D" w:rsidRDefault="00F85C60" w:rsidP="00AD5821">
            <w:pPr>
              <w:jc w:val="center"/>
              <w:rPr>
                <w:rFonts w:ascii="Times New Roman" w:eastAsia="Calibri" w:hAnsi="Times New Roman" w:cs="Times New Roman"/>
                <w:b/>
                <w:bCs/>
                <w:i/>
                <w:iCs/>
                <w:sz w:val="24"/>
                <w:szCs w:val="24"/>
              </w:rPr>
            </w:pPr>
            <w:r w:rsidRPr="005B559D">
              <w:rPr>
                <w:rFonts w:ascii="Times New Roman" w:eastAsia="Calibri" w:hAnsi="Times New Roman" w:cs="Times New Roman"/>
                <w:iCs/>
                <w:sz w:val="24"/>
                <w:szCs w:val="24"/>
              </w:rPr>
              <w:t>2</w:t>
            </w:r>
            <w:r>
              <w:rPr>
                <w:rFonts w:ascii="Times New Roman" w:eastAsia="Calibri" w:hAnsi="Times New Roman" w:cs="Times New Roman"/>
                <w:iCs/>
                <w:sz w:val="24"/>
                <w:szCs w:val="24"/>
              </w:rPr>
              <w:t>4</w:t>
            </w:r>
            <w:r w:rsidRPr="005B559D">
              <w:rPr>
                <w:rFonts w:ascii="Times New Roman" w:eastAsia="Calibri" w:hAnsi="Times New Roman" w:cs="Times New Roman"/>
                <w:iCs/>
                <w:sz w:val="24"/>
                <w:szCs w:val="24"/>
              </w:rPr>
              <w:t>/0</w:t>
            </w:r>
          </w:p>
        </w:tc>
        <w:tc>
          <w:tcPr>
            <w:tcW w:w="689" w:type="pct"/>
          </w:tcPr>
          <w:p w14:paraId="02843C9A" w14:textId="77777777" w:rsidR="00F85C60" w:rsidRPr="005B559D" w:rsidRDefault="00F85C60" w:rsidP="00AD5821">
            <w:pPr>
              <w:jc w:val="center"/>
              <w:rPr>
                <w:rFonts w:ascii="Times New Roman" w:eastAsia="Calibri" w:hAnsi="Times New Roman" w:cs="Times New Roman"/>
                <w:b/>
                <w:bCs/>
                <w:i/>
                <w:iCs/>
                <w:sz w:val="24"/>
                <w:szCs w:val="24"/>
              </w:rPr>
            </w:pPr>
          </w:p>
        </w:tc>
      </w:tr>
      <w:tr w:rsidR="00F85C60" w:rsidRPr="005B559D" w14:paraId="476A9676" w14:textId="77777777" w:rsidTr="00AD5821">
        <w:trPr>
          <w:trHeight w:val="20"/>
        </w:trPr>
        <w:tc>
          <w:tcPr>
            <w:tcW w:w="753" w:type="pct"/>
            <w:vMerge w:val="restart"/>
          </w:tcPr>
          <w:p w14:paraId="26E78F57"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Тема 5.1.</w:t>
            </w:r>
            <w:r w:rsidRPr="005B559D">
              <w:rPr>
                <w:rFonts w:ascii="Times New Roman" w:eastAsia="Calibri" w:hAnsi="Times New Roman" w:cs="Times New Roman"/>
                <w:sz w:val="24"/>
                <w:szCs w:val="24"/>
              </w:rPr>
              <w:t xml:space="preserve"> </w:t>
            </w:r>
            <w:r w:rsidRPr="005B559D">
              <w:rPr>
                <w:rFonts w:ascii="Times New Roman" w:eastAsia="Calibri" w:hAnsi="Times New Roman" w:cs="Times New Roman"/>
                <w:bCs/>
                <w:sz w:val="24"/>
                <w:szCs w:val="24"/>
              </w:rPr>
              <w:t>Стойка и передвижения.</w:t>
            </w:r>
          </w:p>
        </w:tc>
        <w:tc>
          <w:tcPr>
            <w:tcW w:w="2932" w:type="pct"/>
          </w:tcPr>
          <w:p w14:paraId="1C72B6E7" w14:textId="77777777" w:rsidR="00F85C60" w:rsidRPr="005B559D" w:rsidRDefault="00F85C60" w:rsidP="00AD5821">
            <w:pPr>
              <w:rPr>
                <w:rFonts w:ascii="Times New Roman" w:eastAsia="Calibri" w:hAnsi="Times New Roman" w:cs="Times New Roman"/>
                <w:b/>
                <w:bCs/>
                <w:i/>
                <w:sz w:val="24"/>
                <w:szCs w:val="24"/>
              </w:rPr>
            </w:pPr>
            <w:r w:rsidRPr="005B559D">
              <w:rPr>
                <w:rFonts w:ascii="Times New Roman" w:eastAsia="Calibri" w:hAnsi="Times New Roman" w:cs="Times New Roman"/>
                <w:b/>
                <w:bCs/>
                <w:sz w:val="24"/>
                <w:szCs w:val="24"/>
              </w:rPr>
              <w:t>Содержание учебного материала</w:t>
            </w:r>
          </w:p>
        </w:tc>
        <w:tc>
          <w:tcPr>
            <w:tcW w:w="626" w:type="pct"/>
            <w:vAlign w:val="center"/>
          </w:tcPr>
          <w:p w14:paraId="77DF7B87" w14:textId="77777777" w:rsidR="00F85C60" w:rsidRPr="005B559D" w:rsidRDefault="00F85C60" w:rsidP="00AD5821">
            <w:pPr>
              <w:suppressAutoHyphens/>
              <w:jc w:val="center"/>
              <w:rPr>
                <w:rFonts w:ascii="Times New Roman" w:eastAsia="Calibri" w:hAnsi="Times New Roman" w:cs="Times New Roman"/>
                <w:b/>
                <w:i/>
                <w:iCs/>
                <w:sz w:val="24"/>
                <w:szCs w:val="24"/>
              </w:rPr>
            </w:pPr>
            <w:r>
              <w:rPr>
                <w:rFonts w:ascii="Times New Roman" w:eastAsia="Calibri" w:hAnsi="Times New Roman" w:cs="Times New Roman"/>
                <w:b/>
                <w:iCs/>
                <w:sz w:val="24"/>
                <w:szCs w:val="24"/>
              </w:rPr>
              <w:t>5</w:t>
            </w:r>
          </w:p>
        </w:tc>
        <w:tc>
          <w:tcPr>
            <w:tcW w:w="689" w:type="pct"/>
            <w:vMerge w:val="restart"/>
          </w:tcPr>
          <w:p w14:paraId="5392F269" w14:textId="77777777" w:rsidR="00F85C60" w:rsidRPr="005B559D" w:rsidRDefault="00F85C60" w:rsidP="00AD5821">
            <w:pPr>
              <w:rPr>
                <w:rFonts w:ascii="Times New Roman" w:eastAsia="Calibri" w:hAnsi="Times New Roman" w:cs="Times New Roman"/>
                <w:sz w:val="24"/>
                <w:szCs w:val="24"/>
              </w:rPr>
            </w:pPr>
            <w:r w:rsidRPr="005B559D">
              <w:rPr>
                <w:rFonts w:ascii="Times New Roman" w:eastAsia="Calibri" w:hAnsi="Times New Roman" w:cs="Times New Roman"/>
                <w:sz w:val="24"/>
                <w:szCs w:val="24"/>
              </w:rPr>
              <w:t>ОК 4, ОК 5, ОК 8</w:t>
            </w:r>
          </w:p>
        </w:tc>
      </w:tr>
      <w:tr w:rsidR="00F85C60" w:rsidRPr="005B559D" w14:paraId="020FE93D" w14:textId="77777777" w:rsidTr="00AD5821">
        <w:trPr>
          <w:trHeight w:val="20"/>
        </w:trPr>
        <w:tc>
          <w:tcPr>
            <w:tcW w:w="753" w:type="pct"/>
            <w:vMerge/>
          </w:tcPr>
          <w:p w14:paraId="5F1B116B"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2C782CEF"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14:paraId="1960985B" w14:textId="77777777" w:rsidR="00F85C60" w:rsidRPr="005B559D" w:rsidRDefault="00F85C60" w:rsidP="00AD5821">
            <w:pPr>
              <w:suppressAutoHyphens/>
              <w:jc w:val="center"/>
              <w:rPr>
                <w:rFonts w:ascii="Times New Roman" w:eastAsia="Calibri" w:hAnsi="Times New Roman" w:cs="Times New Roman"/>
                <w:b/>
                <w:iCs/>
                <w:sz w:val="24"/>
                <w:szCs w:val="24"/>
              </w:rPr>
            </w:pPr>
            <w:r w:rsidRPr="005B559D">
              <w:rPr>
                <w:rFonts w:ascii="Times New Roman" w:eastAsia="Calibri" w:hAnsi="Times New Roman" w:cs="Times New Roman"/>
                <w:b/>
                <w:iCs/>
                <w:sz w:val="24"/>
                <w:szCs w:val="24"/>
              </w:rPr>
              <w:t>4</w:t>
            </w:r>
          </w:p>
        </w:tc>
        <w:tc>
          <w:tcPr>
            <w:tcW w:w="689" w:type="pct"/>
            <w:vMerge/>
          </w:tcPr>
          <w:p w14:paraId="29C19222" w14:textId="77777777" w:rsidR="00F85C60" w:rsidRPr="005B559D" w:rsidRDefault="00F85C60" w:rsidP="00AD5821">
            <w:pPr>
              <w:rPr>
                <w:rFonts w:ascii="Times New Roman" w:eastAsia="Calibri" w:hAnsi="Times New Roman" w:cs="Times New Roman"/>
                <w:sz w:val="24"/>
                <w:szCs w:val="24"/>
              </w:rPr>
            </w:pPr>
          </w:p>
        </w:tc>
      </w:tr>
      <w:tr w:rsidR="00F85C60" w:rsidRPr="005B559D" w14:paraId="0F0B477A" w14:textId="77777777" w:rsidTr="00AD5821">
        <w:trPr>
          <w:trHeight w:val="20"/>
        </w:trPr>
        <w:tc>
          <w:tcPr>
            <w:tcW w:w="753" w:type="pct"/>
            <w:vMerge/>
          </w:tcPr>
          <w:p w14:paraId="37737631" w14:textId="77777777" w:rsidR="00F85C60" w:rsidRPr="005B559D" w:rsidRDefault="00F85C60" w:rsidP="00AD5821">
            <w:pPr>
              <w:rPr>
                <w:rFonts w:ascii="Times New Roman" w:eastAsia="Calibri" w:hAnsi="Times New Roman" w:cs="Times New Roman"/>
                <w:b/>
                <w:bCs/>
                <w:i/>
                <w:sz w:val="24"/>
                <w:szCs w:val="24"/>
              </w:rPr>
            </w:pPr>
          </w:p>
        </w:tc>
        <w:tc>
          <w:tcPr>
            <w:tcW w:w="2932" w:type="pct"/>
          </w:tcPr>
          <w:p w14:paraId="638A1602" w14:textId="77777777" w:rsidR="00F85C60" w:rsidRPr="005B559D" w:rsidRDefault="00F85C60" w:rsidP="00AD5821">
            <w:pPr>
              <w:rPr>
                <w:rFonts w:ascii="Times New Roman" w:eastAsia="Calibri" w:hAnsi="Times New Roman" w:cs="Times New Roman"/>
                <w:b/>
                <w:sz w:val="24"/>
                <w:szCs w:val="24"/>
              </w:rPr>
            </w:pPr>
            <w:r w:rsidRPr="005B559D">
              <w:rPr>
                <w:rFonts w:ascii="Times New Roman" w:eastAsia="Calibri" w:hAnsi="Times New Roman" w:cs="Times New Roman"/>
                <w:b/>
                <w:sz w:val="24"/>
                <w:szCs w:val="24"/>
              </w:rPr>
              <w:t xml:space="preserve">1. Практическое занятие № 18. </w:t>
            </w:r>
            <w:r w:rsidRPr="005B559D">
              <w:rPr>
                <w:rFonts w:ascii="Times New Roman" w:eastAsia="Calibri" w:hAnsi="Times New Roman" w:cs="Times New Roman"/>
                <w:sz w:val="24"/>
                <w:szCs w:val="24"/>
              </w:rPr>
              <w:t xml:space="preserve"> </w:t>
            </w:r>
            <w:r w:rsidRPr="005B559D">
              <w:rPr>
                <w:rFonts w:ascii="Times New Roman" w:eastAsia="Times New Roman" w:hAnsi="Times New Roman" w:cs="Times New Roman"/>
                <w:bCs/>
                <w:sz w:val="24"/>
                <w:szCs w:val="24"/>
                <w:lang w:eastAsia="ru-RU"/>
              </w:rPr>
              <w:t>Освоение устойчивого положения. Передвижение на площадке. Выполнение поворотов и остановки по отношению к защитнику.</w:t>
            </w:r>
          </w:p>
        </w:tc>
        <w:tc>
          <w:tcPr>
            <w:tcW w:w="626" w:type="pct"/>
            <w:vAlign w:val="center"/>
          </w:tcPr>
          <w:p w14:paraId="437B4443" w14:textId="77777777" w:rsidR="00F85C60" w:rsidRPr="005B559D" w:rsidRDefault="00F85C60" w:rsidP="00AD5821">
            <w:pPr>
              <w:suppressAutoHyphens/>
              <w:jc w:val="center"/>
              <w:rPr>
                <w:rFonts w:ascii="Times New Roman" w:eastAsia="Calibri" w:hAnsi="Times New Roman" w:cs="Times New Roman"/>
                <w:iCs/>
                <w:sz w:val="24"/>
                <w:szCs w:val="24"/>
              </w:rPr>
            </w:pPr>
            <w:r w:rsidRPr="005B559D">
              <w:rPr>
                <w:rFonts w:ascii="Times New Roman" w:eastAsia="Calibri" w:hAnsi="Times New Roman" w:cs="Times New Roman"/>
                <w:iCs/>
                <w:sz w:val="24"/>
                <w:szCs w:val="24"/>
              </w:rPr>
              <w:t>4</w:t>
            </w:r>
          </w:p>
        </w:tc>
        <w:tc>
          <w:tcPr>
            <w:tcW w:w="689" w:type="pct"/>
            <w:vMerge/>
          </w:tcPr>
          <w:p w14:paraId="6AF689A4" w14:textId="77777777" w:rsidR="00F85C60" w:rsidRPr="005B559D" w:rsidRDefault="00F85C60" w:rsidP="00AD5821">
            <w:pPr>
              <w:jc w:val="center"/>
              <w:rPr>
                <w:rFonts w:ascii="Times New Roman" w:eastAsia="Calibri" w:hAnsi="Times New Roman" w:cs="Times New Roman"/>
                <w:b/>
                <w:bCs/>
                <w:i/>
                <w:sz w:val="24"/>
                <w:szCs w:val="24"/>
              </w:rPr>
            </w:pPr>
          </w:p>
        </w:tc>
      </w:tr>
      <w:tr w:rsidR="00F85C60" w:rsidRPr="005B559D" w14:paraId="4C3FD019" w14:textId="77777777" w:rsidTr="00AD5821">
        <w:trPr>
          <w:trHeight w:val="20"/>
        </w:trPr>
        <w:tc>
          <w:tcPr>
            <w:tcW w:w="753" w:type="pct"/>
            <w:vMerge/>
          </w:tcPr>
          <w:p w14:paraId="3EC1C034"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29F75D2A" w14:textId="77777777" w:rsidR="00F85C60"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Самостоятельная работа обучающихся</w:t>
            </w:r>
          </w:p>
          <w:p w14:paraId="11BDD8AC" w14:textId="77777777" w:rsidR="00F85C60" w:rsidRPr="005B559D" w:rsidRDefault="00F85C60" w:rsidP="00AD5821">
            <w:pPr>
              <w:rPr>
                <w:rFonts w:ascii="Times New Roman" w:eastAsia="Calibri" w:hAnsi="Times New Roman" w:cs="Times New Roman"/>
                <w:b/>
                <w:bCs/>
                <w:sz w:val="24"/>
                <w:szCs w:val="24"/>
              </w:rPr>
            </w:pPr>
            <w:r w:rsidRPr="00B835F7">
              <w:rPr>
                <w:rFonts w:ascii="Times New Roman" w:eastAsia="Times New Roman" w:hAnsi="Times New Roman" w:cs="Times New Roman"/>
                <w:sz w:val="24"/>
                <w:szCs w:val="24"/>
              </w:rPr>
              <w:t xml:space="preserve">Самостоятельное выполнение комплексов упражнений, направленных на </w:t>
            </w:r>
            <w:r>
              <w:rPr>
                <w:rFonts w:ascii="Times New Roman" w:eastAsia="Calibri" w:hAnsi="Times New Roman" w:cs="Times New Roman"/>
                <w:sz w:val="24"/>
                <w:szCs w:val="24"/>
              </w:rPr>
              <w:t>о</w:t>
            </w:r>
            <w:r w:rsidRPr="005B559D">
              <w:rPr>
                <w:rFonts w:ascii="Times New Roman" w:eastAsia="Calibri" w:hAnsi="Times New Roman" w:cs="Times New Roman"/>
                <w:sz w:val="24"/>
                <w:szCs w:val="24"/>
              </w:rPr>
              <w:t>тработк</w:t>
            </w:r>
            <w:r>
              <w:rPr>
                <w:rFonts w:ascii="Times New Roman" w:eastAsia="Calibri" w:hAnsi="Times New Roman" w:cs="Times New Roman"/>
                <w:sz w:val="24"/>
                <w:szCs w:val="24"/>
              </w:rPr>
              <w:t xml:space="preserve">у </w:t>
            </w:r>
            <w:r>
              <w:rPr>
                <w:rFonts w:ascii="Times New Roman" w:eastAsia="Times New Roman" w:hAnsi="Times New Roman" w:cs="Times New Roman"/>
                <w:bCs/>
                <w:sz w:val="24"/>
                <w:szCs w:val="24"/>
                <w:lang w:eastAsia="ru-RU"/>
              </w:rPr>
              <w:t>п</w:t>
            </w:r>
            <w:r w:rsidRPr="005B559D">
              <w:rPr>
                <w:rFonts w:ascii="Times New Roman" w:eastAsia="Times New Roman" w:hAnsi="Times New Roman" w:cs="Times New Roman"/>
                <w:bCs/>
                <w:sz w:val="24"/>
                <w:szCs w:val="24"/>
                <w:lang w:eastAsia="ru-RU"/>
              </w:rPr>
              <w:t>ередвижени</w:t>
            </w:r>
            <w:r>
              <w:rPr>
                <w:rFonts w:ascii="Times New Roman" w:eastAsia="Times New Roman" w:hAnsi="Times New Roman" w:cs="Times New Roman"/>
                <w:bCs/>
                <w:sz w:val="24"/>
                <w:szCs w:val="24"/>
                <w:lang w:eastAsia="ru-RU"/>
              </w:rPr>
              <w:t>я на площадке,</w:t>
            </w:r>
            <w:r w:rsidRPr="005B559D">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в</w:t>
            </w:r>
            <w:r w:rsidRPr="005B559D">
              <w:rPr>
                <w:rFonts w:ascii="Times New Roman" w:eastAsia="Times New Roman" w:hAnsi="Times New Roman" w:cs="Times New Roman"/>
                <w:bCs/>
                <w:sz w:val="24"/>
                <w:szCs w:val="24"/>
                <w:lang w:eastAsia="ru-RU"/>
              </w:rPr>
              <w:t>ыполнение поворотов и остановки по отношению к защитнику.</w:t>
            </w:r>
          </w:p>
        </w:tc>
        <w:tc>
          <w:tcPr>
            <w:tcW w:w="626" w:type="pct"/>
            <w:vAlign w:val="center"/>
          </w:tcPr>
          <w:p w14:paraId="3B2DEBBE" w14:textId="77777777" w:rsidR="00F85C60" w:rsidRPr="005B559D" w:rsidRDefault="00F85C60" w:rsidP="00AD5821">
            <w:pPr>
              <w:suppressAutoHyphens/>
              <w:jc w:val="center"/>
              <w:rPr>
                <w:rFonts w:ascii="Times New Roman" w:eastAsia="Calibri" w:hAnsi="Times New Roman" w:cs="Times New Roman"/>
                <w:b/>
                <w:bCs/>
                <w:i/>
                <w:iCs/>
                <w:sz w:val="24"/>
                <w:szCs w:val="24"/>
              </w:rPr>
            </w:pPr>
            <w:r>
              <w:rPr>
                <w:rFonts w:ascii="Times New Roman" w:eastAsia="Calibri" w:hAnsi="Times New Roman" w:cs="Times New Roman"/>
                <w:b/>
                <w:bCs/>
                <w:i/>
                <w:iCs/>
                <w:sz w:val="24"/>
                <w:szCs w:val="24"/>
              </w:rPr>
              <w:t>1</w:t>
            </w:r>
          </w:p>
        </w:tc>
        <w:tc>
          <w:tcPr>
            <w:tcW w:w="689" w:type="pct"/>
            <w:vMerge/>
          </w:tcPr>
          <w:p w14:paraId="6BB9A6C5" w14:textId="77777777" w:rsidR="00F85C60" w:rsidRPr="005B559D" w:rsidRDefault="00F85C60" w:rsidP="00AD5821">
            <w:pPr>
              <w:jc w:val="center"/>
              <w:rPr>
                <w:rFonts w:ascii="Times New Roman" w:eastAsia="Calibri" w:hAnsi="Times New Roman" w:cs="Times New Roman"/>
                <w:b/>
                <w:sz w:val="24"/>
                <w:szCs w:val="24"/>
              </w:rPr>
            </w:pPr>
          </w:p>
        </w:tc>
      </w:tr>
      <w:tr w:rsidR="00F85C60" w:rsidRPr="005B559D" w14:paraId="7A8C8EB4" w14:textId="77777777" w:rsidTr="00AD5821">
        <w:trPr>
          <w:trHeight w:val="20"/>
        </w:trPr>
        <w:tc>
          <w:tcPr>
            <w:tcW w:w="753" w:type="pct"/>
            <w:vMerge w:val="restart"/>
          </w:tcPr>
          <w:p w14:paraId="471F24BA"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 xml:space="preserve">Тема 5.2. </w:t>
            </w:r>
            <w:r w:rsidRPr="005B559D">
              <w:rPr>
                <w:rFonts w:ascii="Times New Roman" w:eastAsia="Calibri" w:hAnsi="Times New Roman" w:cs="Times New Roman"/>
                <w:bCs/>
                <w:sz w:val="24"/>
                <w:szCs w:val="24"/>
              </w:rPr>
              <w:t xml:space="preserve">  Совершенствование техники передач, ведения, броска.</w:t>
            </w:r>
          </w:p>
        </w:tc>
        <w:tc>
          <w:tcPr>
            <w:tcW w:w="2932" w:type="pct"/>
          </w:tcPr>
          <w:p w14:paraId="10D0BEA7" w14:textId="77777777" w:rsidR="00F85C60" w:rsidRPr="005B559D" w:rsidRDefault="00F85C60" w:rsidP="00AD5821">
            <w:pPr>
              <w:rPr>
                <w:rFonts w:ascii="Times New Roman" w:eastAsia="Calibri" w:hAnsi="Times New Roman" w:cs="Times New Roman"/>
                <w:b/>
                <w:bCs/>
                <w:i/>
                <w:sz w:val="24"/>
                <w:szCs w:val="24"/>
              </w:rPr>
            </w:pPr>
            <w:r w:rsidRPr="005B559D">
              <w:rPr>
                <w:rFonts w:ascii="Times New Roman" w:eastAsia="Calibri" w:hAnsi="Times New Roman" w:cs="Times New Roman"/>
                <w:b/>
                <w:bCs/>
                <w:sz w:val="24"/>
                <w:szCs w:val="24"/>
              </w:rPr>
              <w:t>Содержание учебного материала</w:t>
            </w:r>
          </w:p>
        </w:tc>
        <w:tc>
          <w:tcPr>
            <w:tcW w:w="626" w:type="pct"/>
            <w:vAlign w:val="center"/>
          </w:tcPr>
          <w:p w14:paraId="332EC04B" w14:textId="77777777" w:rsidR="00F85C60" w:rsidRPr="005B559D" w:rsidRDefault="00F85C60" w:rsidP="00AD5821">
            <w:pPr>
              <w:suppressAutoHyphens/>
              <w:jc w:val="center"/>
              <w:rPr>
                <w:rFonts w:ascii="Times New Roman" w:eastAsia="Calibri" w:hAnsi="Times New Roman" w:cs="Times New Roman"/>
                <w:b/>
                <w:i/>
                <w:iCs/>
                <w:sz w:val="24"/>
                <w:szCs w:val="24"/>
              </w:rPr>
            </w:pPr>
            <w:r>
              <w:rPr>
                <w:rFonts w:ascii="Times New Roman" w:eastAsia="Calibri" w:hAnsi="Times New Roman" w:cs="Times New Roman"/>
                <w:b/>
                <w:iCs/>
                <w:sz w:val="24"/>
                <w:szCs w:val="24"/>
              </w:rPr>
              <w:t>5</w:t>
            </w:r>
          </w:p>
        </w:tc>
        <w:tc>
          <w:tcPr>
            <w:tcW w:w="689" w:type="pct"/>
            <w:vMerge w:val="restart"/>
          </w:tcPr>
          <w:p w14:paraId="2393DCDB" w14:textId="77777777" w:rsidR="00F85C60" w:rsidRPr="005B559D" w:rsidRDefault="00F85C60" w:rsidP="00AD5821">
            <w:pPr>
              <w:rPr>
                <w:rFonts w:ascii="Times New Roman" w:eastAsia="Calibri" w:hAnsi="Times New Roman" w:cs="Times New Roman"/>
                <w:sz w:val="24"/>
                <w:szCs w:val="24"/>
              </w:rPr>
            </w:pPr>
            <w:r w:rsidRPr="005B559D">
              <w:rPr>
                <w:rFonts w:ascii="Times New Roman" w:eastAsia="Calibri" w:hAnsi="Times New Roman" w:cs="Times New Roman"/>
                <w:sz w:val="24"/>
                <w:szCs w:val="24"/>
              </w:rPr>
              <w:t>ОК 4, ОК 5, ОК 8</w:t>
            </w:r>
          </w:p>
        </w:tc>
      </w:tr>
      <w:tr w:rsidR="00F85C60" w:rsidRPr="005B559D" w14:paraId="048FBF96" w14:textId="77777777" w:rsidTr="00AD5821">
        <w:trPr>
          <w:trHeight w:val="20"/>
        </w:trPr>
        <w:tc>
          <w:tcPr>
            <w:tcW w:w="753" w:type="pct"/>
            <w:vMerge/>
          </w:tcPr>
          <w:p w14:paraId="7D4B84BA"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552FBECB"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14:paraId="23B748E4" w14:textId="77777777" w:rsidR="00F85C60" w:rsidRPr="005B559D" w:rsidRDefault="00F85C60" w:rsidP="00AD5821">
            <w:pPr>
              <w:suppressAutoHyphens/>
              <w:jc w:val="center"/>
              <w:rPr>
                <w:rFonts w:ascii="Times New Roman" w:eastAsia="Calibri" w:hAnsi="Times New Roman" w:cs="Times New Roman"/>
                <w:b/>
                <w:iCs/>
                <w:sz w:val="24"/>
                <w:szCs w:val="24"/>
              </w:rPr>
            </w:pPr>
            <w:r w:rsidRPr="005B559D">
              <w:rPr>
                <w:rFonts w:ascii="Times New Roman" w:eastAsia="Calibri" w:hAnsi="Times New Roman" w:cs="Times New Roman"/>
                <w:b/>
                <w:iCs/>
                <w:sz w:val="24"/>
                <w:szCs w:val="24"/>
              </w:rPr>
              <w:t>4</w:t>
            </w:r>
          </w:p>
        </w:tc>
        <w:tc>
          <w:tcPr>
            <w:tcW w:w="689" w:type="pct"/>
            <w:vMerge/>
          </w:tcPr>
          <w:p w14:paraId="49740FD2" w14:textId="77777777" w:rsidR="00F85C60" w:rsidRPr="005B559D" w:rsidRDefault="00F85C60" w:rsidP="00AD5821">
            <w:pPr>
              <w:rPr>
                <w:rFonts w:ascii="Times New Roman" w:eastAsia="Calibri" w:hAnsi="Times New Roman" w:cs="Times New Roman"/>
                <w:sz w:val="24"/>
                <w:szCs w:val="24"/>
              </w:rPr>
            </w:pPr>
          </w:p>
        </w:tc>
      </w:tr>
      <w:tr w:rsidR="00F85C60" w:rsidRPr="005B559D" w14:paraId="1B18597B" w14:textId="77777777" w:rsidTr="00AD5821">
        <w:trPr>
          <w:trHeight w:val="20"/>
        </w:trPr>
        <w:tc>
          <w:tcPr>
            <w:tcW w:w="753" w:type="pct"/>
            <w:vMerge/>
          </w:tcPr>
          <w:p w14:paraId="19B59E3C" w14:textId="77777777" w:rsidR="00F85C60" w:rsidRPr="005B559D" w:rsidRDefault="00F85C60" w:rsidP="00AD5821">
            <w:pPr>
              <w:rPr>
                <w:rFonts w:ascii="Times New Roman" w:eastAsia="Calibri" w:hAnsi="Times New Roman" w:cs="Times New Roman"/>
                <w:b/>
                <w:bCs/>
                <w:i/>
                <w:sz w:val="24"/>
                <w:szCs w:val="24"/>
              </w:rPr>
            </w:pPr>
          </w:p>
        </w:tc>
        <w:tc>
          <w:tcPr>
            <w:tcW w:w="2932" w:type="pct"/>
          </w:tcPr>
          <w:p w14:paraId="678414DF" w14:textId="77777777" w:rsidR="00F85C60" w:rsidRPr="005B559D" w:rsidRDefault="00F85C60" w:rsidP="00AD5821">
            <w:pPr>
              <w:rPr>
                <w:rFonts w:ascii="Times New Roman" w:eastAsia="Calibri" w:hAnsi="Times New Roman" w:cs="Times New Roman"/>
                <w:b/>
                <w:sz w:val="24"/>
                <w:szCs w:val="24"/>
              </w:rPr>
            </w:pPr>
            <w:r w:rsidRPr="005B559D">
              <w:rPr>
                <w:rFonts w:ascii="Times New Roman" w:eastAsia="Calibri" w:hAnsi="Times New Roman" w:cs="Times New Roman"/>
                <w:b/>
                <w:sz w:val="24"/>
                <w:szCs w:val="24"/>
              </w:rPr>
              <w:t xml:space="preserve">1. Практическое занятие № 19. </w:t>
            </w:r>
            <w:r w:rsidRPr="005B559D">
              <w:rPr>
                <w:rFonts w:ascii="Times New Roman" w:eastAsia="Calibri" w:hAnsi="Times New Roman" w:cs="Times New Roman"/>
                <w:sz w:val="24"/>
                <w:szCs w:val="24"/>
              </w:rPr>
              <w:t xml:space="preserve"> Обучение структуре техники передач, ведения, броска.  Выполнение технических приёмов без зрительного контроля. Выполнение упражнение в различных тренировочных и игровых условиях.</w:t>
            </w:r>
          </w:p>
        </w:tc>
        <w:tc>
          <w:tcPr>
            <w:tcW w:w="626" w:type="pct"/>
            <w:vAlign w:val="center"/>
          </w:tcPr>
          <w:p w14:paraId="5121AE3D" w14:textId="77777777" w:rsidR="00F85C60" w:rsidRPr="005B559D" w:rsidRDefault="00F85C60" w:rsidP="00AD5821">
            <w:pPr>
              <w:suppressAutoHyphens/>
              <w:jc w:val="center"/>
              <w:rPr>
                <w:rFonts w:ascii="Times New Roman" w:eastAsia="Calibri" w:hAnsi="Times New Roman" w:cs="Times New Roman"/>
                <w:iCs/>
                <w:sz w:val="24"/>
                <w:szCs w:val="24"/>
              </w:rPr>
            </w:pPr>
            <w:r w:rsidRPr="005B559D">
              <w:rPr>
                <w:rFonts w:ascii="Times New Roman" w:eastAsia="Calibri" w:hAnsi="Times New Roman" w:cs="Times New Roman"/>
                <w:iCs/>
                <w:sz w:val="24"/>
                <w:szCs w:val="24"/>
              </w:rPr>
              <w:t>4</w:t>
            </w:r>
          </w:p>
        </w:tc>
        <w:tc>
          <w:tcPr>
            <w:tcW w:w="689" w:type="pct"/>
            <w:vMerge/>
          </w:tcPr>
          <w:p w14:paraId="14264456" w14:textId="77777777" w:rsidR="00F85C60" w:rsidRPr="005B559D" w:rsidRDefault="00F85C60" w:rsidP="00AD5821">
            <w:pPr>
              <w:jc w:val="center"/>
              <w:rPr>
                <w:rFonts w:ascii="Times New Roman" w:eastAsia="Calibri" w:hAnsi="Times New Roman" w:cs="Times New Roman"/>
                <w:b/>
                <w:bCs/>
                <w:i/>
                <w:sz w:val="24"/>
                <w:szCs w:val="24"/>
              </w:rPr>
            </w:pPr>
          </w:p>
        </w:tc>
      </w:tr>
      <w:tr w:rsidR="00F85C60" w:rsidRPr="005B559D" w14:paraId="3677B2A5" w14:textId="77777777" w:rsidTr="00AD5821">
        <w:trPr>
          <w:trHeight w:val="20"/>
        </w:trPr>
        <w:tc>
          <w:tcPr>
            <w:tcW w:w="753" w:type="pct"/>
            <w:vMerge/>
          </w:tcPr>
          <w:p w14:paraId="102D8D0B"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3E888BCE" w14:textId="77777777" w:rsidR="00F85C60"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Самостоятельная работа обучающихся</w:t>
            </w:r>
          </w:p>
          <w:p w14:paraId="17682924" w14:textId="77777777" w:rsidR="00F85C60" w:rsidRPr="005B559D" w:rsidRDefault="00F85C60" w:rsidP="00AD5821">
            <w:pPr>
              <w:rPr>
                <w:rFonts w:ascii="Times New Roman" w:eastAsia="Calibri" w:hAnsi="Times New Roman" w:cs="Times New Roman"/>
                <w:b/>
                <w:bCs/>
                <w:sz w:val="24"/>
                <w:szCs w:val="24"/>
              </w:rPr>
            </w:pPr>
            <w:r w:rsidRPr="00B835F7">
              <w:rPr>
                <w:rFonts w:ascii="Times New Roman" w:eastAsia="Times New Roman" w:hAnsi="Times New Roman" w:cs="Times New Roman"/>
                <w:sz w:val="24"/>
                <w:szCs w:val="24"/>
              </w:rPr>
              <w:t xml:space="preserve">Самостоятельное выполнение комплексов упражнений, направленных на </w:t>
            </w:r>
            <w:r>
              <w:rPr>
                <w:rFonts w:ascii="Times New Roman" w:eastAsia="Calibri" w:hAnsi="Times New Roman" w:cs="Times New Roman"/>
                <w:sz w:val="24"/>
                <w:szCs w:val="24"/>
              </w:rPr>
              <w:t>о</w:t>
            </w:r>
            <w:r w:rsidRPr="005B559D">
              <w:rPr>
                <w:rFonts w:ascii="Times New Roman" w:eastAsia="Calibri" w:hAnsi="Times New Roman" w:cs="Times New Roman"/>
                <w:sz w:val="24"/>
                <w:szCs w:val="24"/>
              </w:rPr>
              <w:t>тработк</w:t>
            </w:r>
            <w:r>
              <w:rPr>
                <w:rFonts w:ascii="Times New Roman" w:eastAsia="Calibri" w:hAnsi="Times New Roman" w:cs="Times New Roman"/>
                <w:sz w:val="24"/>
                <w:szCs w:val="24"/>
              </w:rPr>
              <w:t>у в</w:t>
            </w:r>
            <w:r w:rsidRPr="005B559D">
              <w:rPr>
                <w:rFonts w:ascii="Times New Roman" w:eastAsia="Calibri" w:hAnsi="Times New Roman" w:cs="Times New Roman"/>
                <w:sz w:val="24"/>
                <w:szCs w:val="24"/>
              </w:rPr>
              <w:t>ыполнени</w:t>
            </w:r>
            <w:r>
              <w:rPr>
                <w:rFonts w:ascii="Times New Roman" w:eastAsia="Calibri" w:hAnsi="Times New Roman" w:cs="Times New Roman"/>
                <w:sz w:val="24"/>
                <w:szCs w:val="24"/>
              </w:rPr>
              <w:t>я</w:t>
            </w:r>
            <w:r w:rsidRPr="005B559D">
              <w:rPr>
                <w:rFonts w:ascii="Times New Roman" w:eastAsia="Calibri" w:hAnsi="Times New Roman" w:cs="Times New Roman"/>
                <w:sz w:val="24"/>
                <w:szCs w:val="24"/>
              </w:rPr>
              <w:t xml:space="preserve"> упражнени</w:t>
            </w:r>
            <w:r>
              <w:rPr>
                <w:rFonts w:ascii="Times New Roman" w:eastAsia="Calibri" w:hAnsi="Times New Roman" w:cs="Times New Roman"/>
                <w:sz w:val="24"/>
                <w:szCs w:val="24"/>
              </w:rPr>
              <w:t>й</w:t>
            </w:r>
            <w:r w:rsidRPr="005B559D">
              <w:rPr>
                <w:rFonts w:ascii="Times New Roman" w:eastAsia="Calibri" w:hAnsi="Times New Roman" w:cs="Times New Roman"/>
                <w:sz w:val="24"/>
                <w:szCs w:val="24"/>
              </w:rPr>
              <w:t xml:space="preserve"> в различных тренировочных и игровых условиях.</w:t>
            </w:r>
          </w:p>
        </w:tc>
        <w:tc>
          <w:tcPr>
            <w:tcW w:w="626" w:type="pct"/>
            <w:vAlign w:val="center"/>
          </w:tcPr>
          <w:p w14:paraId="11FF129D" w14:textId="77777777" w:rsidR="00F85C60" w:rsidRPr="005B559D" w:rsidRDefault="00F85C60" w:rsidP="00AD5821">
            <w:pPr>
              <w:suppressAutoHyphens/>
              <w:jc w:val="center"/>
              <w:rPr>
                <w:rFonts w:ascii="Times New Roman" w:eastAsia="Calibri" w:hAnsi="Times New Roman" w:cs="Times New Roman"/>
                <w:b/>
                <w:bCs/>
                <w:i/>
                <w:iCs/>
                <w:sz w:val="24"/>
                <w:szCs w:val="24"/>
              </w:rPr>
            </w:pPr>
            <w:r>
              <w:rPr>
                <w:rFonts w:ascii="Times New Roman" w:eastAsia="Calibri" w:hAnsi="Times New Roman" w:cs="Times New Roman"/>
                <w:b/>
                <w:bCs/>
                <w:i/>
                <w:iCs/>
                <w:sz w:val="24"/>
                <w:szCs w:val="24"/>
              </w:rPr>
              <w:t>1</w:t>
            </w:r>
          </w:p>
        </w:tc>
        <w:tc>
          <w:tcPr>
            <w:tcW w:w="689" w:type="pct"/>
            <w:vMerge/>
          </w:tcPr>
          <w:p w14:paraId="0179BDEC" w14:textId="77777777" w:rsidR="00F85C60" w:rsidRPr="005B559D" w:rsidRDefault="00F85C60" w:rsidP="00AD5821">
            <w:pPr>
              <w:jc w:val="center"/>
              <w:rPr>
                <w:rFonts w:ascii="Times New Roman" w:eastAsia="Calibri" w:hAnsi="Times New Roman" w:cs="Times New Roman"/>
                <w:b/>
                <w:sz w:val="24"/>
                <w:szCs w:val="24"/>
              </w:rPr>
            </w:pPr>
          </w:p>
        </w:tc>
      </w:tr>
      <w:tr w:rsidR="00F85C60" w:rsidRPr="005B559D" w14:paraId="65EA8A78" w14:textId="77777777" w:rsidTr="00AD5821">
        <w:trPr>
          <w:trHeight w:val="20"/>
        </w:trPr>
        <w:tc>
          <w:tcPr>
            <w:tcW w:w="753" w:type="pct"/>
            <w:vMerge w:val="restart"/>
          </w:tcPr>
          <w:p w14:paraId="290D285B"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 xml:space="preserve">Тема 5.3. </w:t>
            </w:r>
            <w:r w:rsidRPr="005B559D">
              <w:rPr>
                <w:rFonts w:ascii="Times New Roman" w:eastAsia="Calibri" w:hAnsi="Times New Roman" w:cs="Times New Roman"/>
                <w:sz w:val="24"/>
                <w:szCs w:val="24"/>
              </w:rPr>
              <w:t xml:space="preserve"> </w:t>
            </w:r>
            <w:r w:rsidRPr="005B559D">
              <w:rPr>
                <w:rFonts w:ascii="Times New Roman" w:eastAsia="Calibri" w:hAnsi="Times New Roman" w:cs="Times New Roman"/>
                <w:bCs/>
                <w:sz w:val="24"/>
                <w:szCs w:val="24"/>
              </w:rPr>
              <w:t>Тактика нападения и защиты</w:t>
            </w:r>
          </w:p>
        </w:tc>
        <w:tc>
          <w:tcPr>
            <w:tcW w:w="2932" w:type="pct"/>
          </w:tcPr>
          <w:p w14:paraId="78D1E3C7" w14:textId="77777777" w:rsidR="00F85C60" w:rsidRPr="005B559D" w:rsidRDefault="00F85C60" w:rsidP="00AD5821">
            <w:pPr>
              <w:rPr>
                <w:rFonts w:ascii="Times New Roman" w:eastAsia="Calibri" w:hAnsi="Times New Roman" w:cs="Times New Roman"/>
                <w:b/>
                <w:bCs/>
                <w:i/>
                <w:sz w:val="24"/>
                <w:szCs w:val="24"/>
              </w:rPr>
            </w:pPr>
            <w:r w:rsidRPr="005B559D">
              <w:rPr>
                <w:rFonts w:ascii="Times New Roman" w:eastAsia="Calibri" w:hAnsi="Times New Roman" w:cs="Times New Roman"/>
                <w:b/>
                <w:bCs/>
                <w:sz w:val="24"/>
                <w:szCs w:val="24"/>
              </w:rPr>
              <w:t>Содержание учебного материала</w:t>
            </w:r>
          </w:p>
        </w:tc>
        <w:tc>
          <w:tcPr>
            <w:tcW w:w="626" w:type="pct"/>
            <w:vAlign w:val="center"/>
          </w:tcPr>
          <w:p w14:paraId="271C3664" w14:textId="77777777" w:rsidR="00F85C60" w:rsidRPr="005B559D" w:rsidRDefault="00F85C60" w:rsidP="00AD5821">
            <w:pPr>
              <w:suppressAutoHyphens/>
              <w:jc w:val="center"/>
              <w:rPr>
                <w:rFonts w:ascii="Times New Roman" w:eastAsia="Calibri" w:hAnsi="Times New Roman" w:cs="Times New Roman"/>
                <w:b/>
                <w:i/>
                <w:iCs/>
                <w:sz w:val="24"/>
                <w:szCs w:val="24"/>
              </w:rPr>
            </w:pPr>
            <w:r>
              <w:rPr>
                <w:rFonts w:ascii="Times New Roman" w:eastAsia="Calibri" w:hAnsi="Times New Roman" w:cs="Times New Roman"/>
                <w:b/>
                <w:iCs/>
                <w:sz w:val="24"/>
                <w:szCs w:val="24"/>
              </w:rPr>
              <w:t>7</w:t>
            </w:r>
          </w:p>
        </w:tc>
        <w:tc>
          <w:tcPr>
            <w:tcW w:w="689" w:type="pct"/>
            <w:vMerge w:val="restart"/>
          </w:tcPr>
          <w:p w14:paraId="005F5FCA" w14:textId="77777777" w:rsidR="00F85C60" w:rsidRPr="005B559D" w:rsidRDefault="00F85C60" w:rsidP="00AD5821">
            <w:pPr>
              <w:rPr>
                <w:rFonts w:ascii="Times New Roman" w:eastAsia="Calibri" w:hAnsi="Times New Roman" w:cs="Times New Roman"/>
                <w:sz w:val="24"/>
                <w:szCs w:val="24"/>
              </w:rPr>
            </w:pPr>
            <w:r w:rsidRPr="005B559D">
              <w:rPr>
                <w:rFonts w:ascii="Times New Roman" w:eastAsia="Calibri" w:hAnsi="Times New Roman" w:cs="Times New Roman"/>
                <w:sz w:val="24"/>
                <w:szCs w:val="24"/>
              </w:rPr>
              <w:t>ОК 4, ОК 5, ОК 8</w:t>
            </w:r>
          </w:p>
        </w:tc>
      </w:tr>
      <w:tr w:rsidR="00F85C60" w:rsidRPr="005B559D" w14:paraId="150F4D84" w14:textId="77777777" w:rsidTr="00AD5821">
        <w:trPr>
          <w:trHeight w:val="20"/>
        </w:trPr>
        <w:tc>
          <w:tcPr>
            <w:tcW w:w="753" w:type="pct"/>
            <w:vMerge/>
          </w:tcPr>
          <w:p w14:paraId="71CEFF60"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2D27EFAD"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14:paraId="7022859A" w14:textId="77777777" w:rsidR="00F85C60" w:rsidRPr="005B559D" w:rsidRDefault="00F85C60" w:rsidP="00AD5821">
            <w:pPr>
              <w:suppressAutoHyphens/>
              <w:jc w:val="center"/>
              <w:rPr>
                <w:rFonts w:ascii="Times New Roman" w:eastAsia="Calibri" w:hAnsi="Times New Roman" w:cs="Times New Roman"/>
                <w:b/>
                <w:iCs/>
                <w:sz w:val="24"/>
                <w:szCs w:val="24"/>
              </w:rPr>
            </w:pPr>
            <w:r w:rsidRPr="005B559D">
              <w:rPr>
                <w:rFonts w:ascii="Times New Roman" w:eastAsia="Calibri" w:hAnsi="Times New Roman" w:cs="Times New Roman"/>
                <w:b/>
                <w:iCs/>
                <w:sz w:val="24"/>
                <w:szCs w:val="24"/>
              </w:rPr>
              <w:t>6</w:t>
            </w:r>
          </w:p>
        </w:tc>
        <w:tc>
          <w:tcPr>
            <w:tcW w:w="689" w:type="pct"/>
            <w:vMerge/>
          </w:tcPr>
          <w:p w14:paraId="776C6944" w14:textId="77777777" w:rsidR="00F85C60" w:rsidRPr="005B559D" w:rsidRDefault="00F85C60" w:rsidP="00AD5821">
            <w:pPr>
              <w:rPr>
                <w:rFonts w:ascii="Times New Roman" w:eastAsia="Calibri" w:hAnsi="Times New Roman" w:cs="Times New Roman"/>
                <w:sz w:val="24"/>
                <w:szCs w:val="24"/>
              </w:rPr>
            </w:pPr>
          </w:p>
        </w:tc>
      </w:tr>
      <w:tr w:rsidR="00F85C60" w:rsidRPr="005B559D" w14:paraId="45386EA2" w14:textId="77777777" w:rsidTr="00AD5821">
        <w:trPr>
          <w:trHeight w:val="20"/>
        </w:trPr>
        <w:tc>
          <w:tcPr>
            <w:tcW w:w="753" w:type="pct"/>
            <w:vMerge/>
          </w:tcPr>
          <w:p w14:paraId="071D8584" w14:textId="77777777" w:rsidR="00F85C60" w:rsidRPr="005B559D" w:rsidRDefault="00F85C60" w:rsidP="00AD5821">
            <w:pPr>
              <w:rPr>
                <w:rFonts w:ascii="Times New Roman" w:eastAsia="Calibri" w:hAnsi="Times New Roman" w:cs="Times New Roman"/>
                <w:b/>
                <w:bCs/>
                <w:i/>
                <w:sz w:val="24"/>
                <w:szCs w:val="24"/>
              </w:rPr>
            </w:pPr>
          </w:p>
        </w:tc>
        <w:tc>
          <w:tcPr>
            <w:tcW w:w="2932" w:type="pct"/>
          </w:tcPr>
          <w:p w14:paraId="1297D426" w14:textId="77777777" w:rsidR="00F85C60" w:rsidRPr="005B559D" w:rsidRDefault="00F85C60" w:rsidP="00AD5821">
            <w:pPr>
              <w:rPr>
                <w:rFonts w:ascii="Times New Roman" w:eastAsia="Calibri" w:hAnsi="Times New Roman" w:cs="Times New Roman"/>
                <w:b/>
                <w:sz w:val="24"/>
                <w:szCs w:val="24"/>
              </w:rPr>
            </w:pPr>
            <w:r w:rsidRPr="005B559D">
              <w:rPr>
                <w:rFonts w:ascii="Times New Roman" w:eastAsia="Calibri" w:hAnsi="Times New Roman" w:cs="Times New Roman"/>
                <w:b/>
                <w:sz w:val="24"/>
                <w:szCs w:val="24"/>
              </w:rPr>
              <w:t xml:space="preserve">1. Практическое занятие № 20. </w:t>
            </w:r>
            <w:r w:rsidRPr="005B559D">
              <w:rPr>
                <w:rFonts w:ascii="Times New Roman" w:eastAsia="Calibri" w:hAnsi="Times New Roman" w:cs="Times New Roman"/>
                <w:sz w:val="24"/>
                <w:szCs w:val="24"/>
              </w:rPr>
              <w:t xml:space="preserve"> </w:t>
            </w:r>
            <w:r w:rsidRPr="005B559D">
              <w:rPr>
                <w:rFonts w:ascii="Times New Roman" w:eastAsia="Times New Roman" w:hAnsi="Times New Roman" w:cs="Times New Roman"/>
                <w:bCs/>
                <w:sz w:val="24"/>
                <w:szCs w:val="24"/>
                <w:lang w:eastAsia="ru-RU"/>
              </w:rPr>
              <w:t>Отработка индивидуальных, групповых и командных действий в нападении.</w:t>
            </w:r>
          </w:p>
        </w:tc>
        <w:tc>
          <w:tcPr>
            <w:tcW w:w="626" w:type="pct"/>
            <w:vMerge w:val="restart"/>
            <w:vAlign w:val="center"/>
          </w:tcPr>
          <w:p w14:paraId="65B27C4F" w14:textId="77777777" w:rsidR="00F85C60" w:rsidRPr="005B559D" w:rsidRDefault="00F85C60" w:rsidP="00AD5821">
            <w:pPr>
              <w:suppressAutoHyphens/>
              <w:jc w:val="center"/>
              <w:rPr>
                <w:rFonts w:ascii="Times New Roman" w:eastAsia="Calibri" w:hAnsi="Times New Roman" w:cs="Times New Roman"/>
                <w:iCs/>
                <w:sz w:val="24"/>
                <w:szCs w:val="24"/>
              </w:rPr>
            </w:pPr>
            <w:r w:rsidRPr="005B559D">
              <w:rPr>
                <w:rFonts w:ascii="Times New Roman" w:eastAsia="Calibri" w:hAnsi="Times New Roman" w:cs="Times New Roman"/>
                <w:iCs/>
                <w:sz w:val="24"/>
                <w:szCs w:val="24"/>
              </w:rPr>
              <w:t>6</w:t>
            </w:r>
          </w:p>
        </w:tc>
        <w:tc>
          <w:tcPr>
            <w:tcW w:w="689" w:type="pct"/>
            <w:vMerge/>
          </w:tcPr>
          <w:p w14:paraId="0B57DFFC" w14:textId="77777777" w:rsidR="00F85C60" w:rsidRPr="005B559D" w:rsidRDefault="00F85C60" w:rsidP="00AD5821">
            <w:pPr>
              <w:jc w:val="center"/>
              <w:rPr>
                <w:rFonts w:ascii="Times New Roman" w:eastAsia="Calibri" w:hAnsi="Times New Roman" w:cs="Times New Roman"/>
                <w:b/>
                <w:bCs/>
                <w:i/>
                <w:sz w:val="24"/>
                <w:szCs w:val="24"/>
              </w:rPr>
            </w:pPr>
          </w:p>
        </w:tc>
      </w:tr>
      <w:tr w:rsidR="00F85C60" w:rsidRPr="005B559D" w14:paraId="659D9AC7" w14:textId="77777777" w:rsidTr="00AD5821">
        <w:trPr>
          <w:trHeight w:val="20"/>
        </w:trPr>
        <w:tc>
          <w:tcPr>
            <w:tcW w:w="753" w:type="pct"/>
            <w:vMerge/>
          </w:tcPr>
          <w:p w14:paraId="20F91D83" w14:textId="77777777" w:rsidR="00F85C60" w:rsidRPr="005B559D" w:rsidRDefault="00F85C60" w:rsidP="00AD5821">
            <w:pPr>
              <w:rPr>
                <w:rFonts w:ascii="Times New Roman" w:eastAsia="Calibri" w:hAnsi="Times New Roman" w:cs="Times New Roman"/>
                <w:b/>
                <w:bCs/>
                <w:i/>
                <w:sz w:val="24"/>
                <w:szCs w:val="24"/>
              </w:rPr>
            </w:pPr>
          </w:p>
        </w:tc>
        <w:tc>
          <w:tcPr>
            <w:tcW w:w="2932" w:type="pct"/>
          </w:tcPr>
          <w:p w14:paraId="0FEDEA35" w14:textId="77777777" w:rsidR="00F85C60" w:rsidRPr="005B559D" w:rsidRDefault="00F85C60" w:rsidP="00AD5821">
            <w:pPr>
              <w:rPr>
                <w:rFonts w:ascii="Times New Roman" w:eastAsia="Calibri" w:hAnsi="Times New Roman" w:cs="Times New Roman"/>
                <w:sz w:val="24"/>
                <w:szCs w:val="24"/>
              </w:rPr>
            </w:pPr>
            <w:r w:rsidRPr="005B559D">
              <w:rPr>
                <w:rFonts w:ascii="Times New Roman" w:eastAsia="Calibri" w:hAnsi="Times New Roman" w:cs="Times New Roman"/>
                <w:b/>
                <w:sz w:val="24"/>
                <w:szCs w:val="24"/>
              </w:rPr>
              <w:t xml:space="preserve">2. Практическое занятие № 21. </w:t>
            </w:r>
            <w:r w:rsidRPr="005B559D">
              <w:rPr>
                <w:rFonts w:ascii="Times New Roman" w:eastAsia="Calibri" w:hAnsi="Times New Roman" w:cs="Times New Roman"/>
                <w:sz w:val="24"/>
                <w:szCs w:val="24"/>
              </w:rPr>
              <w:t xml:space="preserve">  Отработка индивидуальных, групповых и командных действий в защите.</w:t>
            </w:r>
          </w:p>
        </w:tc>
        <w:tc>
          <w:tcPr>
            <w:tcW w:w="626" w:type="pct"/>
            <w:vMerge/>
            <w:vAlign w:val="center"/>
          </w:tcPr>
          <w:p w14:paraId="353EAEE6" w14:textId="77777777" w:rsidR="00F85C60" w:rsidRPr="005B559D" w:rsidRDefault="00F85C60" w:rsidP="00AD5821">
            <w:pPr>
              <w:suppressAutoHyphens/>
              <w:jc w:val="center"/>
              <w:rPr>
                <w:rFonts w:ascii="Times New Roman" w:eastAsia="Calibri" w:hAnsi="Times New Roman" w:cs="Times New Roman"/>
                <w:iCs/>
                <w:sz w:val="24"/>
                <w:szCs w:val="24"/>
              </w:rPr>
            </w:pPr>
          </w:p>
        </w:tc>
        <w:tc>
          <w:tcPr>
            <w:tcW w:w="689" w:type="pct"/>
            <w:vMerge/>
          </w:tcPr>
          <w:p w14:paraId="40C87782" w14:textId="77777777" w:rsidR="00F85C60" w:rsidRPr="005B559D" w:rsidRDefault="00F85C60" w:rsidP="00AD5821">
            <w:pPr>
              <w:jc w:val="center"/>
              <w:rPr>
                <w:rFonts w:ascii="Times New Roman" w:eastAsia="Calibri" w:hAnsi="Times New Roman" w:cs="Times New Roman"/>
                <w:b/>
                <w:bCs/>
                <w:i/>
                <w:sz w:val="24"/>
                <w:szCs w:val="24"/>
              </w:rPr>
            </w:pPr>
          </w:p>
        </w:tc>
      </w:tr>
      <w:tr w:rsidR="00F85C60" w:rsidRPr="005B559D" w14:paraId="42B03FFE" w14:textId="77777777" w:rsidTr="00AD5821">
        <w:trPr>
          <w:trHeight w:val="20"/>
        </w:trPr>
        <w:tc>
          <w:tcPr>
            <w:tcW w:w="753" w:type="pct"/>
            <w:vMerge/>
          </w:tcPr>
          <w:p w14:paraId="6A47BB5A"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5CEB5D96" w14:textId="77777777" w:rsidR="00F85C60"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Самостоятельная работа обучающихся</w:t>
            </w:r>
          </w:p>
          <w:p w14:paraId="4C7220ED" w14:textId="77777777" w:rsidR="00F85C60" w:rsidRPr="005B559D" w:rsidRDefault="00F85C60" w:rsidP="00AD5821">
            <w:pPr>
              <w:rPr>
                <w:rFonts w:ascii="Times New Roman" w:eastAsia="Calibri" w:hAnsi="Times New Roman" w:cs="Times New Roman"/>
                <w:b/>
                <w:bCs/>
                <w:sz w:val="24"/>
                <w:szCs w:val="24"/>
              </w:rPr>
            </w:pPr>
            <w:r w:rsidRPr="00B835F7">
              <w:rPr>
                <w:rFonts w:ascii="Times New Roman" w:eastAsia="Times New Roman" w:hAnsi="Times New Roman" w:cs="Times New Roman"/>
                <w:sz w:val="24"/>
                <w:szCs w:val="24"/>
              </w:rPr>
              <w:t xml:space="preserve">Самостоятельное выполнение комплексов упражнений, направленных на </w:t>
            </w:r>
            <w:r>
              <w:rPr>
                <w:rFonts w:ascii="Times New Roman" w:eastAsia="Calibri" w:hAnsi="Times New Roman" w:cs="Times New Roman"/>
                <w:sz w:val="24"/>
                <w:szCs w:val="24"/>
              </w:rPr>
              <w:t>о</w:t>
            </w:r>
            <w:r w:rsidRPr="005B559D">
              <w:rPr>
                <w:rFonts w:ascii="Times New Roman" w:eastAsia="Calibri" w:hAnsi="Times New Roman" w:cs="Times New Roman"/>
                <w:sz w:val="24"/>
                <w:szCs w:val="24"/>
              </w:rPr>
              <w:t>тработк</w:t>
            </w:r>
            <w:r>
              <w:rPr>
                <w:rFonts w:ascii="Times New Roman" w:eastAsia="Calibri" w:hAnsi="Times New Roman" w:cs="Times New Roman"/>
                <w:sz w:val="24"/>
                <w:szCs w:val="24"/>
              </w:rPr>
              <w:t xml:space="preserve">у </w:t>
            </w:r>
            <w:r w:rsidRPr="005B559D">
              <w:rPr>
                <w:rFonts w:ascii="Times New Roman" w:eastAsia="Calibri" w:hAnsi="Times New Roman" w:cs="Times New Roman"/>
                <w:sz w:val="24"/>
                <w:szCs w:val="24"/>
              </w:rPr>
              <w:t>индивидуальных, групповых и командных действий в защите.</w:t>
            </w:r>
          </w:p>
        </w:tc>
        <w:tc>
          <w:tcPr>
            <w:tcW w:w="626" w:type="pct"/>
            <w:vAlign w:val="center"/>
          </w:tcPr>
          <w:p w14:paraId="51661158" w14:textId="77777777" w:rsidR="00F85C60" w:rsidRPr="005B559D" w:rsidRDefault="00F85C60" w:rsidP="00AD5821">
            <w:pPr>
              <w:suppressAutoHyphens/>
              <w:jc w:val="center"/>
              <w:rPr>
                <w:rFonts w:ascii="Times New Roman" w:eastAsia="Calibri" w:hAnsi="Times New Roman" w:cs="Times New Roman"/>
                <w:b/>
                <w:bCs/>
                <w:i/>
                <w:iCs/>
                <w:sz w:val="24"/>
                <w:szCs w:val="24"/>
              </w:rPr>
            </w:pPr>
            <w:r>
              <w:rPr>
                <w:rFonts w:ascii="Times New Roman" w:eastAsia="Calibri" w:hAnsi="Times New Roman" w:cs="Times New Roman"/>
                <w:b/>
                <w:bCs/>
                <w:i/>
                <w:iCs/>
                <w:sz w:val="24"/>
                <w:szCs w:val="24"/>
              </w:rPr>
              <w:t>1</w:t>
            </w:r>
          </w:p>
        </w:tc>
        <w:tc>
          <w:tcPr>
            <w:tcW w:w="689" w:type="pct"/>
            <w:vMerge/>
          </w:tcPr>
          <w:p w14:paraId="53B4305D" w14:textId="77777777" w:rsidR="00F85C60" w:rsidRPr="005B559D" w:rsidRDefault="00F85C60" w:rsidP="00AD5821">
            <w:pPr>
              <w:jc w:val="center"/>
              <w:rPr>
                <w:rFonts w:ascii="Times New Roman" w:eastAsia="Calibri" w:hAnsi="Times New Roman" w:cs="Times New Roman"/>
                <w:b/>
                <w:sz w:val="24"/>
                <w:szCs w:val="24"/>
              </w:rPr>
            </w:pPr>
          </w:p>
        </w:tc>
      </w:tr>
      <w:tr w:rsidR="00F85C60" w:rsidRPr="005B559D" w14:paraId="3613D8F6" w14:textId="77777777" w:rsidTr="00AD5821">
        <w:trPr>
          <w:trHeight w:val="20"/>
        </w:trPr>
        <w:tc>
          <w:tcPr>
            <w:tcW w:w="753" w:type="pct"/>
            <w:vMerge w:val="restart"/>
          </w:tcPr>
          <w:p w14:paraId="7E93D5CD"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 xml:space="preserve">Тема 5.4. </w:t>
            </w:r>
            <w:r w:rsidRPr="005B559D">
              <w:rPr>
                <w:rFonts w:ascii="Times New Roman" w:eastAsia="Calibri" w:hAnsi="Times New Roman" w:cs="Times New Roman"/>
                <w:bCs/>
                <w:sz w:val="24"/>
                <w:szCs w:val="24"/>
              </w:rPr>
              <w:t xml:space="preserve"> Контроль выполнения приемов игры в баскетбол</w:t>
            </w:r>
          </w:p>
        </w:tc>
        <w:tc>
          <w:tcPr>
            <w:tcW w:w="2932" w:type="pct"/>
          </w:tcPr>
          <w:p w14:paraId="087E1435" w14:textId="77777777" w:rsidR="00F85C60" w:rsidRPr="005B559D" w:rsidRDefault="00F85C60" w:rsidP="00AD5821">
            <w:pPr>
              <w:rPr>
                <w:rFonts w:ascii="Times New Roman" w:eastAsia="Calibri" w:hAnsi="Times New Roman" w:cs="Times New Roman"/>
                <w:b/>
                <w:bCs/>
                <w:i/>
                <w:sz w:val="24"/>
                <w:szCs w:val="24"/>
              </w:rPr>
            </w:pPr>
            <w:r w:rsidRPr="005B559D">
              <w:rPr>
                <w:rFonts w:ascii="Times New Roman" w:eastAsia="Calibri" w:hAnsi="Times New Roman" w:cs="Times New Roman"/>
                <w:b/>
                <w:bCs/>
                <w:sz w:val="24"/>
                <w:szCs w:val="24"/>
              </w:rPr>
              <w:t>Содержание учебного материала</w:t>
            </w:r>
          </w:p>
        </w:tc>
        <w:tc>
          <w:tcPr>
            <w:tcW w:w="626" w:type="pct"/>
            <w:vAlign w:val="center"/>
          </w:tcPr>
          <w:p w14:paraId="67D9FD1C" w14:textId="77777777" w:rsidR="00F85C60" w:rsidRPr="005B559D" w:rsidRDefault="00F85C60" w:rsidP="00AD5821">
            <w:pPr>
              <w:suppressAutoHyphens/>
              <w:jc w:val="center"/>
              <w:rPr>
                <w:rFonts w:ascii="Times New Roman" w:eastAsia="Calibri" w:hAnsi="Times New Roman" w:cs="Times New Roman"/>
                <w:b/>
                <w:i/>
                <w:iCs/>
                <w:sz w:val="24"/>
                <w:szCs w:val="24"/>
              </w:rPr>
            </w:pPr>
            <w:r>
              <w:rPr>
                <w:rFonts w:ascii="Times New Roman" w:eastAsia="Calibri" w:hAnsi="Times New Roman" w:cs="Times New Roman"/>
                <w:b/>
                <w:iCs/>
                <w:sz w:val="24"/>
                <w:szCs w:val="24"/>
              </w:rPr>
              <w:t>7</w:t>
            </w:r>
          </w:p>
        </w:tc>
        <w:tc>
          <w:tcPr>
            <w:tcW w:w="689" w:type="pct"/>
            <w:vMerge w:val="restart"/>
          </w:tcPr>
          <w:p w14:paraId="30CFFC6E" w14:textId="77777777" w:rsidR="00F85C60" w:rsidRPr="005B559D" w:rsidRDefault="00F85C60" w:rsidP="00AD5821">
            <w:pPr>
              <w:rPr>
                <w:rFonts w:ascii="Times New Roman" w:eastAsia="Calibri" w:hAnsi="Times New Roman" w:cs="Times New Roman"/>
                <w:sz w:val="24"/>
                <w:szCs w:val="24"/>
              </w:rPr>
            </w:pPr>
            <w:r w:rsidRPr="005B559D">
              <w:rPr>
                <w:rFonts w:ascii="Times New Roman" w:eastAsia="Calibri" w:hAnsi="Times New Roman" w:cs="Times New Roman"/>
                <w:sz w:val="24"/>
                <w:szCs w:val="24"/>
              </w:rPr>
              <w:t>ОК 4, ОК 5, ОК 8</w:t>
            </w:r>
          </w:p>
        </w:tc>
      </w:tr>
      <w:tr w:rsidR="00F85C60" w:rsidRPr="005B559D" w14:paraId="2EC9B4D5" w14:textId="77777777" w:rsidTr="00AD5821">
        <w:trPr>
          <w:trHeight w:val="20"/>
        </w:trPr>
        <w:tc>
          <w:tcPr>
            <w:tcW w:w="753" w:type="pct"/>
            <w:vMerge/>
          </w:tcPr>
          <w:p w14:paraId="32771668"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1DA360BC"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14:paraId="1FC2D4AE" w14:textId="77777777" w:rsidR="00F85C60" w:rsidRPr="005B559D" w:rsidRDefault="00F85C60" w:rsidP="00AD5821">
            <w:pPr>
              <w:suppressAutoHyphens/>
              <w:jc w:val="center"/>
              <w:rPr>
                <w:rFonts w:ascii="Times New Roman" w:eastAsia="Calibri" w:hAnsi="Times New Roman" w:cs="Times New Roman"/>
                <w:b/>
                <w:iCs/>
                <w:sz w:val="24"/>
                <w:szCs w:val="24"/>
              </w:rPr>
            </w:pPr>
            <w:r w:rsidRPr="005B559D">
              <w:rPr>
                <w:rFonts w:ascii="Times New Roman" w:eastAsia="Calibri" w:hAnsi="Times New Roman" w:cs="Times New Roman"/>
                <w:b/>
                <w:iCs/>
                <w:sz w:val="24"/>
                <w:szCs w:val="24"/>
              </w:rPr>
              <w:t>6</w:t>
            </w:r>
          </w:p>
        </w:tc>
        <w:tc>
          <w:tcPr>
            <w:tcW w:w="689" w:type="pct"/>
            <w:vMerge/>
          </w:tcPr>
          <w:p w14:paraId="1065DC86" w14:textId="77777777" w:rsidR="00F85C60" w:rsidRPr="005B559D" w:rsidRDefault="00F85C60" w:rsidP="00AD5821">
            <w:pPr>
              <w:rPr>
                <w:rFonts w:ascii="Times New Roman" w:eastAsia="Calibri" w:hAnsi="Times New Roman" w:cs="Times New Roman"/>
                <w:sz w:val="24"/>
                <w:szCs w:val="24"/>
              </w:rPr>
            </w:pPr>
          </w:p>
        </w:tc>
      </w:tr>
      <w:tr w:rsidR="00F85C60" w:rsidRPr="005B559D" w14:paraId="752D7831" w14:textId="77777777" w:rsidTr="00AD5821">
        <w:trPr>
          <w:trHeight w:val="20"/>
        </w:trPr>
        <w:tc>
          <w:tcPr>
            <w:tcW w:w="753" w:type="pct"/>
            <w:vMerge/>
          </w:tcPr>
          <w:p w14:paraId="0B2B130B" w14:textId="77777777" w:rsidR="00F85C60" w:rsidRPr="005B559D" w:rsidRDefault="00F85C60" w:rsidP="00AD5821">
            <w:pPr>
              <w:rPr>
                <w:rFonts w:ascii="Times New Roman" w:eastAsia="Calibri" w:hAnsi="Times New Roman" w:cs="Times New Roman"/>
                <w:b/>
                <w:bCs/>
                <w:i/>
                <w:sz w:val="24"/>
                <w:szCs w:val="24"/>
              </w:rPr>
            </w:pPr>
          </w:p>
        </w:tc>
        <w:tc>
          <w:tcPr>
            <w:tcW w:w="2932" w:type="pct"/>
          </w:tcPr>
          <w:p w14:paraId="0E86414D" w14:textId="77777777" w:rsidR="00F85C60" w:rsidRPr="005B559D" w:rsidRDefault="00F85C60" w:rsidP="00AD5821">
            <w:pPr>
              <w:rPr>
                <w:rFonts w:ascii="Times New Roman" w:eastAsia="Calibri" w:hAnsi="Times New Roman" w:cs="Times New Roman"/>
                <w:b/>
                <w:sz w:val="24"/>
                <w:szCs w:val="24"/>
              </w:rPr>
            </w:pPr>
            <w:r w:rsidRPr="005B559D">
              <w:rPr>
                <w:rFonts w:ascii="Times New Roman" w:eastAsia="Calibri" w:hAnsi="Times New Roman" w:cs="Times New Roman"/>
                <w:b/>
                <w:sz w:val="24"/>
                <w:szCs w:val="24"/>
              </w:rPr>
              <w:t xml:space="preserve">1. Практическое занятие № 22. </w:t>
            </w:r>
            <w:r w:rsidRPr="005B559D">
              <w:rPr>
                <w:rFonts w:ascii="Times New Roman" w:eastAsia="Calibri" w:hAnsi="Times New Roman" w:cs="Times New Roman"/>
                <w:sz w:val="24"/>
                <w:szCs w:val="24"/>
              </w:rPr>
              <w:t xml:space="preserve"> Выполнение передач, ведения мяча, броска.</w:t>
            </w:r>
          </w:p>
        </w:tc>
        <w:tc>
          <w:tcPr>
            <w:tcW w:w="626" w:type="pct"/>
            <w:vAlign w:val="center"/>
          </w:tcPr>
          <w:p w14:paraId="4F83D235" w14:textId="77777777" w:rsidR="00F85C60" w:rsidRPr="005B559D" w:rsidRDefault="00F85C60" w:rsidP="00AD5821">
            <w:pPr>
              <w:suppressAutoHyphens/>
              <w:jc w:val="center"/>
              <w:rPr>
                <w:rFonts w:ascii="Times New Roman" w:eastAsia="Calibri" w:hAnsi="Times New Roman" w:cs="Times New Roman"/>
                <w:iCs/>
                <w:sz w:val="24"/>
                <w:szCs w:val="24"/>
              </w:rPr>
            </w:pPr>
            <w:r w:rsidRPr="005B559D">
              <w:rPr>
                <w:rFonts w:ascii="Times New Roman" w:eastAsia="Calibri" w:hAnsi="Times New Roman" w:cs="Times New Roman"/>
                <w:iCs/>
                <w:sz w:val="24"/>
                <w:szCs w:val="24"/>
              </w:rPr>
              <w:t>6</w:t>
            </w:r>
          </w:p>
        </w:tc>
        <w:tc>
          <w:tcPr>
            <w:tcW w:w="689" w:type="pct"/>
            <w:vMerge/>
          </w:tcPr>
          <w:p w14:paraId="0F240DAE" w14:textId="77777777" w:rsidR="00F85C60" w:rsidRPr="005B559D" w:rsidRDefault="00F85C60" w:rsidP="00AD5821">
            <w:pPr>
              <w:jc w:val="center"/>
              <w:rPr>
                <w:rFonts w:ascii="Times New Roman" w:eastAsia="Calibri" w:hAnsi="Times New Roman" w:cs="Times New Roman"/>
                <w:b/>
                <w:bCs/>
                <w:i/>
                <w:sz w:val="24"/>
                <w:szCs w:val="24"/>
              </w:rPr>
            </w:pPr>
          </w:p>
        </w:tc>
      </w:tr>
      <w:tr w:rsidR="00F85C60" w:rsidRPr="005B559D" w14:paraId="27E66FEE" w14:textId="77777777" w:rsidTr="00AD5821">
        <w:trPr>
          <w:trHeight w:val="20"/>
        </w:trPr>
        <w:tc>
          <w:tcPr>
            <w:tcW w:w="753" w:type="pct"/>
            <w:vMerge/>
          </w:tcPr>
          <w:p w14:paraId="6C68E18A"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0EA16126" w14:textId="77777777" w:rsidR="00F85C60"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Самостоятельная работа обучающихся</w:t>
            </w:r>
          </w:p>
          <w:p w14:paraId="6018A593" w14:textId="77777777" w:rsidR="00F85C60" w:rsidRPr="005B559D" w:rsidRDefault="00F85C60" w:rsidP="00AD5821">
            <w:pPr>
              <w:rPr>
                <w:rFonts w:ascii="Times New Roman" w:eastAsia="Calibri" w:hAnsi="Times New Roman" w:cs="Times New Roman"/>
                <w:b/>
                <w:bCs/>
                <w:sz w:val="24"/>
                <w:szCs w:val="24"/>
              </w:rPr>
            </w:pPr>
            <w:r w:rsidRPr="00B835F7">
              <w:rPr>
                <w:rFonts w:ascii="Times New Roman" w:eastAsia="Times New Roman" w:hAnsi="Times New Roman" w:cs="Times New Roman"/>
                <w:sz w:val="24"/>
                <w:szCs w:val="24"/>
              </w:rPr>
              <w:t xml:space="preserve">Самостоятельное выполнение комплексов упражнений, направленных на </w:t>
            </w:r>
            <w:r>
              <w:rPr>
                <w:rFonts w:ascii="Times New Roman" w:eastAsia="Calibri" w:hAnsi="Times New Roman" w:cs="Times New Roman"/>
                <w:sz w:val="24"/>
                <w:szCs w:val="24"/>
              </w:rPr>
              <w:t>о</w:t>
            </w:r>
            <w:r w:rsidRPr="005B559D">
              <w:rPr>
                <w:rFonts w:ascii="Times New Roman" w:eastAsia="Calibri" w:hAnsi="Times New Roman" w:cs="Times New Roman"/>
                <w:sz w:val="24"/>
                <w:szCs w:val="24"/>
              </w:rPr>
              <w:t>тработк</w:t>
            </w:r>
            <w:r>
              <w:rPr>
                <w:rFonts w:ascii="Times New Roman" w:eastAsia="Calibri" w:hAnsi="Times New Roman" w:cs="Times New Roman"/>
                <w:sz w:val="24"/>
                <w:szCs w:val="24"/>
              </w:rPr>
              <w:t xml:space="preserve">у </w:t>
            </w:r>
            <w:r w:rsidRPr="005B559D">
              <w:rPr>
                <w:rFonts w:ascii="Times New Roman" w:eastAsia="Calibri" w:hAnsi="Times New Roman" w:cs="Times New Roman"/>
                <w:sz w:val="24"/>
                <w:szCs w:val="24"/>
              </w:rPr>
              <w:t>передач, ведения мяча, броска.</w:t>
            </w:r>
          </w:p>
        </w:tc>
        <w:tc>
          <w:tcPr>
            <w:tcW w:w="626" w:type="pct"/>
            <w:vAlign w:val="center"/>
          </w:tcPr>
          <w:p w14:paraId="2C94F024" w14:textId="77777777" w:rsidR="00F85C60" w:rsidRPr="005B559D" w:rsidRDefault="00F85C60" w:rsidP="00AD5821">
            <w:pPr>
              <w:suppressAutoHyphens/>
              <w:jc w:val="center"/>
              <w:rPr>
                <w:rFonts w:ascii="Times New Roman" w:eastAsia="Calibri" w:hAnsi="Times New Roman" w:cs="Times New Roman"/>
                <w:b/>
                <w:bCs/>
                <w:i/>
                <w:iCs/>
                <w:sz w:val="24"/>
                <w:szCs w:val="24"/>
              </w:rPr>
            </w:pPr>
            <w:r>
              <w:rPr>
                <w:rFonts w:ascii="Times New Roman" w:eastAsia="Calibri" w:hAnsi="Times New Roman" w:cs="Times New Roman"/>
                <w:b/>
                <w:bCs/>
                <w:i/>
                <w:iCs/>
                <w:sz w:val="24"/>
                <w:szCs w:val="24"/>
              </w:rPr>
              <w:t>1</w:t>
            </w:r>
          </w:p>
        </w:tc>
        <w:tc>
          <w:tcPr>
            <w:tcW w:w="689" w:type="pct"/>
            <w:vMerge/>
          </w:tcPr>
          <w:p w14:paraId="68CD5298" w14:textId="77777777" w:rsidR="00F85C60" w:rsidRPr="005B559D" w:rsidRDefault="00F85C60" w:rsidP="00AD5821">
            <w:pPr>
              <w:jc w:val="center"/>
              <w:rPr>
                <w:rFonts w:ascii="Times New Roman" w:eastAsia="Calibri" w:hAnsi="Times New Roman" w:cs="Times New Roman"/>
                <w:b/>
                <w:sz w:val="24"/>
                <w:szCs w:val="24"/>
              </w:rPr>
            </w:pPr>
          </w:p>
        </w:tc>
      </w:tr>
      <w:tr w:rsidR="00F85C60" w:rsidRPr="005B559D" w14:paraId="68BB6E00" w14:textId="77777777" w:rsidTr="00AD5821">
        <w:trPr>
          <w:trHeight w:val="212"/>
        </w:trPr>
        <w:tc>
          <w:tcPr>
            <w:tcW w:w="3685" w:type="pct"/>
            <w:gridSpan w:val="2"/>
          </w:tcPr>
          <w:p w14:paraId="4E60C7B7"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Раздел 6</w:t>
            </w:r>
            <w:r w:rsidRPr="005B559D">
              <w:rPr>
                <w:rFonts w:ascii="Times New Roman" w:eastAsia="Calibri" w:hAnsi="Times New Roman" w:cs="Times New Roman"/>
                <w:b/>
                <w:sz w:val="24"/>
                <w:szCs w:val="24"/>
              </w:rPr>
              <w:t xml:space="preserve"> Спортивные игры. Футбол.</w:t>
            </w:r>
          </w:p>
        </w:tc>
        <w:tc>
          <w:tcPr>
            <w:tcW w:w="626" w:type="pct"/>
          </w:tcPr>
          <w:p w14:paraId="71DA918B" w14:textId="77777777" w:rsidR="00F85C60" w:rsidRPr="005B559D" w:rsidRDefault="00F85C60" w:rsidP="00AD5821">
            <w:pPr>
              <w:jc w:val="center"/>
              <w:rPr>
                <w:rFonts w:ascii="Times New Roman" w:eastAsia="Calibri" w:hAnsi="Times New Roman" w:cs="Times New Roman"/>
                <w:b/>
                <w:bCs/>
                <w:i/>
                <w:iCs/>
                <w:sz w:val="24"/>
                <w:szCs w:val="24"/>
              </w:rPr>
            </w:pPr>
            <w:r w:rsidRPr="005B559D">
              <w:rPr>
                <w:rFonts w:ascii="Times New Roman" w:eastAsia="Calibri" w:hAnsi="Times New Roman" w:cs="Times New Roman"/>
                <w:iCs/>
                <w:sz w:val="24"/>
                <w:szCs w:val="24"/>
              </w:rPr>
              <w:t>26/0</w:t>
            </w:r>
          </w:p>
        </w:tc>
        <w:tc>
          <w:tcPr>
            <w:tcW w:w="689" w:type="pct"/>
          </w:tcPr>
          <w:p w14:paraId="690E6812" w14:textId="77777777" w:rsidR="00F85C60" w:rsidRPr="005B559D" w:rsidRDefault="00F85C60" w:rsidP="00AD5821">
            <w:pPr>
              <w:jc w:val="center"/>
              <w:rPr>
                <w:rFonts w:ascii="Times New Roman" w:eastAsia="Calibri" w:hAnsi="Times New Roman" w:cs="Times New Roman"/>
                <w:b/>
                <w:bCs/>
                <w:i/>
                <w:iCs/>
                <w:sz w:val="24"/>
                <w:szCs w:val="24"/>
              </w:rPr>
            </w:pPr>
          </w:p>
        </w:tc>
      </w:tr>
      <w:tr w:rsidR="00F85C60" w:rsidRPr="005B559D" w14:paraId="06921AB4" w14:textId="77777777" w:rsidTr="00AD5821">
        <w:trPr>
          <w:trHeight w:val="20"/>
        </w:trPr>
        <w:tc>
          <w:tcPr>
            <w:tcW w:w="753" w:type="pct"/>
            <w:vMerge w:val="restart"/>
          </w:tcPr>
          <w:p w14:paraId="7977F2AD"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Тема 6.1.</w:t>
            </w:r>
            <w:r w:rsidRPr="005B559D">
              <w:rPr>
                <w:rFonts w:ascii="Times New Roman" w:eastAsia="Calibri" w:hAnsi="Times New Roman" w:cs="Times New Roman"/>
                <w:sz w:val="24"/>
                <w:szCs w:val="24"/>
              </w:rPr>
              <w:t xml:space="preserve"> </w:t>
            </w:r>
            <w:r w:rsidRPr="005B559D">
              <w:rPr>
                <w:rFonts w:ascii="Times New Roman" w:eastAsia="Calibri" w:hAnsi="Times New Roman" w:cs="Times New Roman"/>
                <w:bCs/>
                <w:sz w:val="24"/>
                <w:szCs w:val="24"/>
              </w:rPr>
              <w:t>Ведение мяча и передвижения.</w:t>
            </w:r>
          </w:p>
        </w:tc>
        <w:tc>
          <w:tcPr>
            <w:tcW w:w="2932" w:type="pct"/>
          </w:tcPr>
          <w:p w14:paraId="09A5E0A5" w14:textId="77777777" w:rsidR="00F85C60" w:rsidRPr="005B559D" w:rsidRDefault="00F85C60" w:rsidP="00AD5821">
            <w:pPr>
              <w:rPr>
                <w:rFonts w:ascii="Times New Roman" w:eastAsia="Calibri" w:hAnsi="Times New Roman" w:cs="Times New Roman"/>
                <w:b/>
                <w:bCs/>
                <w:i/>
                <w:sz w:val="24"/>
                <w:szCs w:val="24"/>
              </w:rPr>
            </w:pPr>
            <w:r w:rsidRPr="005B559D">
              <w:rPr>
                <w:rFonts w:ascii="Times New Roman" w:eastAsia="Calibri" w:hAnsi="Times New Roman" w:cs="Times New Roman"/>
                <w:b/>
                <w:bCs/>
                <w:sz w:val="24"/>
                <w:szCs w:val="24"/>
              </w:rPr>
              <w:t>Содержание учебного материала</w:t>
            </w:r>
          </w:p>
        </w:tc>
        <w:tc>
          <w:tcPr>
            <w:tcW w:w="626" w:type="pct"/>
            <w:vAlign w:val="center"/>
          </w:tcPr>
          <w:p w14:paraId="3BA7CEEB" w14:textId="77777777" w:rsidR="00F85C60" w:rsidRPr="005B559D" w:rsidRDefault="00F85C60" w:rsidP="00AD5821">
            <w:pPr>
              <w:suppressAutoHyphens/>
              <w:jc w:val="center"/>
              <w:rPr>
                <w:rFonts w:ascii="Times New Roman" w:eastAsia="Calibri" w:hAnsi="Times New Roman" w:cs="Times New Roman"/>
                <w:b/>
                <w:i/>
                <w:iCs/>
                <w:sz w:val="24"/>
                <w:szCs w:val="24"/>
              </w:rPr>
            </w:pPr>
            <w:r w:rsidRPr="005B559D">
              <w:rPr>
                <w:rFonts w:ascii="Times New Roman" w:eastAsia="Calibri" w:hAnsi="Times New Roman" w:cs="Times New Roman"/>
                <w:b/>
                <w:iCs/>
                <w:sz w:val="24"/>
                <w:szCs w:val="24"/>
              </w:rPr>
              <w:t>10</w:t>
            </w:r>
          </w:p>
        </w:tc>
        <w:tc>
          <w:tcPr>
            <w:tcW w:w="689" w:type="pct"/>
            <w:vMerge w:val="restart"/>
          </w:tcPr>
          <w:p w14:paraId="2FB9D0F5" w14:textId="77777777" w:rsidR="00F85C60" w:rsidRPr="005B559D" w:rsidRDefault="00F85C60" w:rsidP="00AD5821">
            <w:pPr>
              <w:rPr>
                <w:rFonts w:ascii="Times New Roman" w:eastAsia="Calibri" w:hAnsi="Times New Roman" w:cs="Times New Roman"/>
                <w:sz w:val="24"/>
                <w:szCs w:val="24"/>
              </w:rPr>
            </w:pPr>
            <w:r w:rsidRPr="005B559D">
              <w:rPr>
                <w:rFonts w:ascii="Times New Roman" w:eastAsia="Calibri" w:hAnsi="Times New Roman" w:cs="Times New Roman"/>
                <w:sz w:val="24"/>
                <w:szCs w:val="24"/>
              </w:rPr>
              <w:t>ОК 4, ОК 5, ОК 8</w:t>
            </w:r>
          </w:p>
        </w:tc>
      </w:tr>
      <w:tr w:rsidR="00F85C60" w:rsidRPr="005B559D" w14:paraId="3CD18EA5" w14:textId="77777777" w:rsidTr="00AD5821">
        <w:trPr>
          <w:trHeight w:val="20"/>
        </w:trPr>
        <w:tc>
          <w:tcPr>
            <w:tcW w:w="753" w:type="pct"/>
            <w:vMerge/>
          </w:tcPr>
          <w:p w14:paraId="2E171ABF"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4769E36F"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14:paraId="4446EF31" w14:textId="77777777" w:rsidR="00F85C60" w:rsidRPr="005B559D" w:rsidRDefault="00F85C60" w:rsidP="00AD5821">
            <w:pPr>
              <w:suppressAutoHyphens/>
              <w:jc w:val="center"/>
              <w:rPr>
                <w:rFonts w:ascii="Times New Roman" w:eastAsia="Calibri" w:hAnsi="Times New Roman" w:cs="Times New Roman"/>
                <w:b/>
                <w:iCs/>
                <w:sz w:val="24"/>
                <w:szCs w:val="24"/>
              </w:rPr>
            </w:pPr>
            <w:r w:rsidRPr="005B559D">
              <w:rPr>
                <w:rFonts w:ascii="Times New Roman" w:eastAsia="Calibri" w:hAnsi="Times New Roman" w:cs="Times New Roman"/>
                <w:b/>
                <w:iCs/>
                <w:sz w:val="24"/>
                <w:szCs w:val="24"/>
              </w:rPr>
              <w:t>10</w:t>
            </w:r>
          </w:p>
        </w:tc>
        <w:tc>
          <w:tcPr>
            <w:tcW w:w="689" w:type="pct"/>
            <w:vMerge/>
          </w:tcPr>
          <w:p w14:paraId="70530AC8" w14:textId="77777777" w:rsidR="00F85C60" w:rsidRPr="005B559D" w:rsidRDefault="00F85C60" w:rsidP="00AD5821">
            <w:pPr>
              <w:rPr>
                <w:rFonts w:ascii="Times New Roman" w:eastAsia="Calibri" w:hAnsi="Times New Roman" w:cs="Times New Roman"/>
                <w:sz w:val="24"/>
                <w:szCs w:val="24"/>
              </w:rPr>
            </w:pPr>
          </w:p>
        </w:tc>
      </w:tr>
      <w:tr w:rsidR="00F85C60" w:rsidRPr="005B559D" w14:paraId="1D9028CD" w14:textId="77777777" w:rsidTr="00AD5821">
        <w:trPr>
          <w:trHeight w:val="20"/>
        </w:trPr>
        <w:tc>
          <w:tcPr>
            <w:tcW w:w="753" w:type="pct"/>
            <w:vMerge/>
          </w:tcPr>
          <w:p w14:paraId="4E5A30AC" w14:textId="77777777" w:rsidR="00F85C60" w:rsidRPr="005B559D" w:rsidRDefault="00F85C60" w:rsidP="00AD5821">
            <w:pPr>
              <w:rPr>
                <w:rFonts w:ascii="Times New Roman" w:eastAsia="Calibri" w:hAnsi="Times New Roman" w:cs="Times New Roman"/>
                <w:b/>
                <w:bCs/>
                <w:i/>
                <w:sz w:val="24"/>
                <w:szCs w:val="24"/>
              </w:rPr>
            </w:pPr>
          </w:p>
        </w:tc>
        <w:tc>
          <w:tcPr>
            <w:tcW w:w="2932" w:type="pct"/>
          </w:tcPr>
          <w:p w14:paraId="750A236D" w14:textId="77777777" w:rsidR="00F85C60" w:rsidRPr="005B559D" w:rsidRDefault="00F85C60" w:rsidP="00AD5821">
            <w:pPr>
              <w:rPr>
                <w:rFonts w:ascii="Times New Roman" w:eastAsia="Calibri" w:hAnsi="Times New Roman" w:cs="Times New Roman"/>
                <w:b/>
                <w:sz w:val="24"/>
                <w:szCs w:val="24"/>
              </w:rPr>
            </w:pPr>
            <w:r w:rsidRPr="005B559D">
              <w:rPr>
                <w:rFonts w:ascii="Times New Roman" w:eastAsia="Calibri" w:hAnsi="Times New Roman" w:cs="Times New Roman"/>
                <w:b/>
                <w:sz w:val="24"/>
                <w:szCs w:val="24"/>
              </w:rPr>
              <w:t xml:space="preserve">1. Практическое занятие № 23. </w:t>
            </w:r>
            <w:r w:rsidRPr="005B559D">
              <w:rPr>
                <w:rFonts w:ascii="Times New Roman" w:eastAsia="Calibri" w:hAnsi="Times New Roman" w:cs="Times New Roman"/>
                <w:sz w:val="24"/>
                <w:szCs w:val="24"/>
              </w:rPr>
              <w:t xml:space="preserve"> </w:t>
            </w:r>
            <w:r w:rsidRPr="005B559D">
              <w:rPr>
                <w:rFonts w:ascii="Times New Roman" w:eastAsia="Times New Roman" w:hAnsi="Times New Roman" w:cs="Times New Roman"/>
                <w:bCs/>
                <w:sz w:val="24"/>
                <w:szCs w:val="24"/>
                <w:lang w:eastAsia="ru-RU"/>
              </w:rPr>
              <w:t>Перемещение по полю. Ведение мяча. Передачи мяча. Удары по мячу ногой, головой. Остановка мяча ногой. Удары по воротам. Обманные движения. Обводка соперника, отбор мяча</w:t>
            </w:r>
          </w:p>
        </w:tc>
        <w:tc>
          <w:tcPr>
            <w:tcW w:w="626" w:type="pct"/>
            <w:vAlign w:val="center"/>
          </w:tcPr>
          <w:p w14:paraId="20FE10D9" w14:textId="77777777" w:rsidR="00F85C60" w:rsidRPr="005B559D" w:rsidRDefault="00F85C60" w:rsidP="00AD5821">
            <w:pPr>
              <w:suppressAutoHyphens/>
              <w:jc w:val="center"/>
              <w:rPr>
                <w:rFonts w:ascii="Times New Roman" w:eastAsia="Calibri" w:hAnsi="Times New Roman" w:cs="Times New Roman"/>
                <w:iCs/>
                <w:sz w:val="24"/>
                <w:szCs w:val="24"/>
              </w:rPr>
            </w:pPr>
            <w:r w:rsidRPr="005B559D">
              <w:rPr>
                <w:rFonts w:ascii="Times New Roman" w:eastAsia="Calibri" w:hAnsi="Times New Roman" w:cs="Times New Roman"/>
                <w:iCs/>
                <w:sz w:val="24"/>
                <w:szCs w:val="24"/>
              </w:rPr>
              <w:t>10</w:t>
            </w:r>
          </w:p>
        </w:tc>
        <w:tc>
          <w:tcPr>
            <w:tcW w:w="689" w:type="pct"/>
            <w:vMerge/>
          </w:tcPr>
          <w:p w14:paraId="4DD91F3C" w14:textId="77777777" w:rsidR="00F85C60" w:rsidRPr="005B559D" w:rsidRDefault="00F85C60" w:rsidP="00AD5821">
            <w:pPr>
              <w:jc w:val="center"/>
              <w:rPr>
                <w:rFonts w:ascii="Times New Roman" w:eastAsia="Calibri" w:hAnsi="Times New Roman" w:cs="Times New Roman"/>
                <w:b/>
                <w:bCs/>
                <w:i/>
                <w:sz w:val="24"/>
                <w:szCs w:val="24"/>
              </w:rPr>
            </w:pPr>
          </w:p>
        </w:tc>
      </w:tr>
      <w:tr w:rsidR="00F85C60" w:rsidRPr="005B559D" w14:paraId="009DB73A" w14:textId="77777777" w:rsidTr="00AD5821">
        <w:trPr>
          <w:trHeight w:val="20"/>
        </w:trPr>
        <w:tc>
          <w:tcPr>
            <w:tcW w:w="753" w:type="pct"/>
            <w:vMerge/>
          </w:tcPr>
          <w:p w14:paraId="3E79F872"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683CFB30"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Самостоятельная работа обучающихся</w:t>
            </w:r>
          </w:p>
        </w:tc>
        <w:tc>
          <w:tcPr>
            <w:tcW w:w="626" w:type="pct"/>
            <w:vAlign w:val="center"/>
          </w:tcPr>
          <w:p w14:paraId="067D4F1C" w14:textId="77777777" w:rsidR="00F85C60" w:rsidRPr="005B559D" w:rsidRDefault="00F85C60" w:rsidP="00AD5821">
            <w:pPr>
              <w:suppressAutoHyphens/>
              <w:jc w:val="center"/>
              <w:rPr>
                <w:rFonts w:ascii="Times New Roman" w:eastAsia="Calibri" w:hAnsi="Times New Roman" w:cs="Times New Roman"/>
                <w:b/>
                <w:bCs/>
                <w:i/>
                <w:iCs/>
                <w:sz w:val="24"/>
                <w:szCs w:val="24"/>
              </w:rPr>
            </w:pPr>
            <w:r w:rsidRPr="005B559D">
              <w:rPr>
                <w:rFonts w:ascii="Times New Roman" w:eastAsia="Calibri" w:hAnsi="Times New Roman" w:cs="Times New Roman"/>
                <w:b/>
                <w:bCs/>
                <w:i/>
                <w:iCs/>
                <w:sz w:val="24"/>
                <w:szCs w:val="24"/>
              </w:rPr>
              <w:t>-</w:t>
            </w:r>
          </w:p>
        </w:tc>
        <w:tc>
          <w:tcPr>
            <w:tcW w:w="689" w:type="pct"/>
            <w:vMerge/>
          </w:tcPr>
          <w:p w14:paraId="1050A384" w14:textId="77777777" w:rsidR="00F85C60" w:rsidRPr="005B559D" w:rsidRDefault="00F85C60" w:rsidP="00AD5821">
            <w:pPr>
              <w:jc w:val="center"/>
              <w:rPr>
                <w:rFonts w:ascii="Times New Roman" w:eastAsia="Calibri" w:hAnsi="Times New Roman" w:cs="Times New Roman"/>
                <w:b/>
                <w:sz w:val="24"/>
                <w:szCs w:val="24"/>
              </w:rPr>
            </w:pPr>
          </w:p>
        </w:tc>
      </w:tr>
      <w:tr w:rsidR="00F85C60" w:rsidRPr="005B559D" w14:paraId="74CCF01F" w14:textId="77777777" w:rsidTr="00AD5821">
        <w:trPr>
          <w:trHeight w:val="20"/>
        </w:trPr>
        <w:tc>
          <w:tcPr>
            <w:tcW w:w="753" w:type="pct"/>
            <w:vMerge w:val="restart"/>
          </w:tcPr>
          <w:p w14:paraId="3D8AEF5B"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 xml:space="preserve">Тема 6.2. </w:t>
            </w:r>
            <w:r w:rsidRPr="005B559D">
              <w:rPr>
                <w:rFonts w:ascii="Times New Roman" w:eastAsia="Calibri" w:hAnsi="Times New Roman" w:cs="Times New Roman"/>
                <w:bCs/>
                <w:sz w:val="24"/>
                <w:szCs w:val="24"/>
              </w:rPr>
              <w:t xml:space="preserve">  Совершенствование техники ведения и передачи мяча.</w:t>
            </w:r>
          </w:p>
        </w:tc>
        <w:tc>
          <w:tcPr>
            <w:tcW w:w="2932" w:type="pct"/>
          </w:tcPr>
          <w:p w14:paraId="160D543F" w14:textId="77777777" w:rsidR="00F85C60" w:rsidRPr="005B559D" w:rsidRDefault="00F85C60" w:rsidP="00AD5821">
            <w:pPr>
              <w:rPr>
                <w:rFonts w:ascii="Times New Roman" w:eastAsia="Calibri" w:hAnsi="Times New Roman" w:cs="Times New Roman"/>
                <w:b/>
                <w:bCs/>
                <w:i/>
                <w:sz w:val="24"/>
                <w:szCs w:val="24"/>
              </w:rPr>
            </w:pPr>
            <w:r w:rsidRPr="005B559D">
              <w:rPr>
                <w:rFonts w:ascii="Times New Roman" w:eastAsia="Calibri" w:hAnsi="Times New Roman" w:cs="Times New Roman"/>
                <w:b/>
                <w:bCs/>
                <w:sz w:val="24"/>
                <w:szCs w:val="24"/>
              </w:rPr>
              <w:t>Содержание учебного материала</w:t>
            </w:r>
          </w:p>
        </w:tc>
        <w:tc>
          <w:tcPr>
            <w:tcW w:w="626" w:type="pct"/>
            <w:vAlign w:val="center"/>
          </w:tcPr>
          <w:p w14:paraId="1865C031" w14:textId="77777777" w:rsidR="00F85C60" w:rsidRPr="005B559D" w:rsidRDefault="00F85C60" w:rsidP="00AD5821">
            <w:pPr>
              <w:suppressAutoHyphens/>
              <w:jc w:val="center"/>
              <w:rPr>
                <w:rFonts w:ascii="Times New Roman" w:eastAsia="Calibri" w:hAnsi="Times New Roman" w:cs="Times New Roman"/>
                <w:b/>
                <w:i/>
                <w:iCs/>
                <w:sz w:val="24"/>
                <w:szCs w:val="24"/>
              </w:rPr>
            </w:pPr>
            <w:r w:rsidRPr="005B559D">
              <w:rPr>
                <w:rFonts w:ascii="Times New Roman" w:eastAsia="Calibri" w:hAnsi="Times New Roman" w:cs="Times New Roman"/>
                <w:b/>
                <w:iCs/>
                <w:sz w:val="24"/>
                <w:szCs w:val="24"/>
              </w:rPr>
              <w:t>6</w:t>
            </w:r>
          </w:p>
        </w:tc>
        <w:tc>
          <w:tcPr>
            <w:tcW w:w="689" w:type="pct"/>
            <w:vMerge w:val="restart"/>
          </w:tcPr>
          <w:p w14:paraId="128AE056" w14:textId="77777777" w:rsidR="00F85C60" w:rsidRPr="005B559D" w:rsidRDefault="00F85C60" w:rsidP="00AD5821">
            <w:pPr>
              <w:rPr>
                <w:rFonts w:ascii="Times New Roman" w:eastAsia="Calibri" w:hAnsi="Times New Roman" w:cs="Times New Roman"/>
                <w:sz w:val="24"/>
                <w:szCs w:val="24"/>
              </w:rPr>
            </w:pPr>
            <w:r w:rsidRPr="005B559D">
              <w:rPr>
                <w:rFonts w:ascii="Times New Roman" w:eastAsia="Calibri" w:hAnsi="Times New Roman" w:cs="Times New Roman"/>
                <w:sz w:val="24"/>
                <w:szCs w:val="24"/>
              </w:rPr>
              <w:t>ОК 4, ОК 5, ОК 8</w:t>
            </w:r>
          </w:p>
        </w:tc>
      </w:tr>
      <w:tr w:rsidR="00F85C60" w:rsidRPr="005B559D" w14:paraId="7F1387E0" w14:textId="77777777" w:rsidTr="00AD5821">
        <w:trPr>
          <w:trHeight w:val="20"/>
        </w:trPr>
        <w:tc>
          <w:tcPr>
            <w:tcW w:w="753" w:type="pct"/>
            <w:vMerge/>
          </w:tcPr>
          <w:p w14:paraId="7524CDE5"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1FFBB51E"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14:paraId="165FFB2B" w14:textId="77777777" w:rsidR="00F85C60" w:rsidRPr="005B559D" w:rsidRDefault="00F85C60" w:rsidP="00AD5821">
            <w:pPr>
              <w:suppressAutoHyphens/>
              <w:jc w:val="center"/>
              <w:rPr>
                <w:rFonts w:ascii="Times New Roman" w:eastAsia="Calibri" w:hAnsi="Times New Roman" w:cs="Times New Roman"/>
                <w:b/>
                <w:iCs/>
                <w:sz w:val="24"/>
                <w:szCs w:val="24"/>
              </w:rPr>
            </w:pPr>
            <w:r w:rsidRPr="005B559D">
              <w:rPr>
                <w:rFonts w:ascii="Times New Roman" w:eastAsia="Calibri" w:hAnsi="Times New Roman" w:cs="Times New Roman"/>
                <w:b/>
                <w:iCs/>
                <w:sz w:val="24"/>
                <w:szCs w:val="24"/>
              </w:rPr>
              <w:t>6</w:t>
            </w:r>
          </w:p>
        </w:tc>
        <w:tc>
          <w:tcPr>
            <w:tcW w:w="689" w:type="pct"/>
            <w:vMerge/>
          </w:tcPr>
          <w:p w14:paraId="7B336E18" w14:textId="77777777" w:rsidR="00F85C60" w:rsidRPr="005B559D" w:rsidRDefault="00F85C60" w:rsidP="00AD5821">
            <w:pPr>
              <w:rPr>
                <w:rFonts w:ascii="Times New Roman" w:eastAsia="Calibri" w:hAnsi="Times New Roman" w:cs="Times New Roman"/>
                <w:sz w:val="24"/>
                <w:szCs w:val="24"/>
              </w:rPr>
            </w:pPr>
          </w:p>
        </w:tc>
      </w:tr>
      <w:tr w:rsidR="00F85C60" w:rsidRPr="005B559D" w14:paraId="64352BDA" w14:textId="77777777" w:rsidTr="00AD5821">
        <w:trPr>
          <w:trHeight w:val="20"/>
        </w:trPr>
        <w:tc>
          <w:tcPr>
            <w:tcW w:w="753" w:type="pct"/>
            <w:vMerge/>
          </w:tcPr>
          <w:p w14:paraId="2B5091A4" w14:textId="77777777" w:rsidR="00F85C60" w:rsidRPr="005B559D" w:rsidRDefault="00F85C60" w:rsidP="00AD5821">
            <w:pPr>
              <w:rPr>
                <w:rFonts w:ascii="Times New Roman" w:eastAsia="Calibri" w:hAnsi="Times New Roman" w:cs="Times New Roman"/>
                <w:b/>
                <w:bCs/>
                <w:i/>
                <w:sz w:val="24"/>
                <w:szCs w:val="24"/>
              </w:rPr>
            </w:pPr>
          </w:p>
        </w:tc>
        <w:tc>
          <w:tcPr>
            <w:tcW w:w="2932" w:type="pct"/>
          </w:tcPr>
          <w:p w14:paraId="4CEFFE65" w14:textId="77777777" w:rsidR="00F85C60" w:rsidRPr="005B559D" w:rsidRDefault="00F85C60" w:rsidP="00AD5821">
            <w:pPr>
              <w:rPr>
                <w:rFonts w:ascii="Times New Roman" w:eastAsia="Calibri" w:hAnsi="Times New Roman" w:cs="Times New Roman"/>
                <w:b/>
                <w:sz w:val="24"/>
                <w:szCs w:val="24"/>
              </w:rPr>
            </w:pPr>
            <w:r w:rsidRPr="005B559D">
              <w:rPr>
                <w:rFonts w:ascii="Times New Roman" w:eastAsia="Calibri" w:hAnsi="Times New Roman" w:cs="Times New Roman"/>
                <w:b/>
                <w:sz w:val="24"/>
                <w:szCs w:val="24"/>
              </w:rPr>
              <w:t xml:space="preserve">1. Практическое занятие № 24. </w:t>
            </w:r>
            <w:r w:rsidRPr="005B559D">
              <w:rPr>
                <w:rFonts w:ascii="Times New Roman" w:eastAsia="Calibri" w:hAnsi="Times New Roman" w:cs="Times New Roman"/>
                <w:sz w:val="24"/>
                <w:szCs w:val="24"/>
              </w:rPr>
              <w:t xml:space="preserve"> Выполнение технических приёмов без зрительного контроля. Выполнение упражнение в различных тренировочных и игровых условиях.</w:t>
            </w:r>
          </w:p>
        </w:tc>
        <w:tc>
          <w:tcPr>
            <w:tcW w:w="626" w:type="pct"/>
            <w:vAlign w:val="center"/>
          </w:tcPr>
          <w:p w14:paraId="2DFF3CEA" w14:textId="77777777" w:rsidR="00F85C60" w:rsidRPr="005B559D" w:rsidRDefault="00F85C60" w:rsidP="00AD5821">
            <w:pPr>
              <w:suppressAutoHyphens/>
              <w:jc w:val="center"/>
              <w:rPr>
                <w:rFonts w:ascii="Times New Roman" w:eastAsia="Calibri" w:hAnsi="Times New Roman" w:cs="Times New Roman"/>
                <w:iCs/>
                <w:sz w:val="24"/>
                <w:szCs w:val="24"/>
              </w:rPr>
            </w:pPr>
            <w:r w:rsidRPr="005B559D">
              <w:rPr>
                <w:rFonts w:ascii="Times New Roman" w:eastAsia="Calibri" w:hAnsi="Times New Roman" w:cs="Times New Roman"/>
                <w:iCs/>
                <w:sz w:val="24"/>
                <w:szCs w:val="24"/>
              </w:rPr>
              <w:t>6</w:t>
            </w:r>
          </w:p>
        </w:tc>
        <w:tc>
          <w:tcPr>
            <w:tcW w:w="689" w:type="pct"/>
            <w:vMerge/>
          </w:tcPr>
          <w:p w14:paraId="33D096C7" w14:textId="77777777" w:rsidR="00F85C60" w:rsidRPr="005B559D" w:rsidRDefault="00F85C60" w:rsidP="00AD5821">
            <w:pPr>
              <w:jc w:val="center"/>
              <w:rPr>
                <w:rFonts w:ascii="Times New Roman" w:eastAsia="Calibri" w:hAnsi="Times New Roman" w:cs="Times New Roman"/>
                <w:b/>
                <w:bCs/>
                <w:i/>
                <w:sz w:val="24"/>
                <w:szCs w:val="24"/>
              </w:rPr>
            </w:pPr>
          </w:p>
        </w:tc>
      </w:tr>
      <w:tr w:rsidR="00F85C60" w:rsidRPr="005B559D" w14:paraId="73D0F17A" w14:textId="77777777" w:rsidTr="00AD5821">
        <w:trPr>
          <w:trHeight w:val="20"/>
        </w:trPr>
        <w:tc>
          <w:tcPr>
            <w:tcW w:w="753" w:type="pct"/>
            <w:vMerge/>
          </w:tcPr>
          <w:p w14:paraId="66E0490C"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455F3F0E"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Самостоятельная работа обучающихся</w:t>
            </w:r>
          </w:p>
        </w:tc>
        <w:tc>
          <w:tcPr>
            <w:tcW w:w="626" w:type="pct"/>
            <w:vAlign w:val="center"/>
          </w:tcPr>
          <w:p w14:paraId="7202D2ED" w14:textId="77777777" w:rsidR="00F85C60" w:rsidRPr="005B559D" w:rsidRDefault="00F85C60" w:rsidP="00AD5821">
            <w:pPr>
              <w:suppressAutoHyphens/>
              <w:jc w:val="center"/>
              <w:rPr>
                <w:rFonts w:ascii="Times New Roman" w:eastAsia="Calibri" w:hAnsi="Times New Roman" w:cs="Times New Roman"/>
                <w:b/>
                <w:bCs/>
                <w:i/>
                <w:iCs/>
                <w:sz w:val="24"/>
                <w:szCs w:val="24"/>
              </w:rPr>
            </w:pPr>
            <w:r w:rsidRPr="005B559D">
              <w:rPr>
                <w:rFonts w:ascii="Times New Roman" w:eastAsia="Calibri" w:hAnsi="Times New Roman" w:cs="Times New Roman"/>
                <w:b/>
                <w:bCs/>
                <w:i/>
                <w:iCs/>
                <w:sz w:val="24"/>
                <w:szCs w:val="24"/>
              </w:rPr>
              <w:t>-</w:t>
            </w:r>
          </w:p>
        </w:tc>
        <w:tc>
          <w:tcPr>
            <w:tcW w:w="689" w:type="pct"/>
            <w:vMerge/>
          </w:tcPr>
          <w:p w14:paraId="7162BBF1" w14:textId="77777777" w:rsidR="00F85C60" w:rsidRPr="005B559D" w:rsidRDefault="00F85C60" w:rsidP="00AD5821">
            <w:pPr>
              <w:jc w:val="center"/>
              <w:rPr>
                <w:rFonts w:ascii="Times New Roman" w:eastAsia="Calibri" w:hAnsi="Times New Roman" w:cs="Times New Roman"/>
                <w:b/>
                <w:sz w:val="24"/>
                <w:szCs w:val="24"/>
              </w:rPr>
            </w:pPr>
          </w:p>
        </w:tc>
      </w:tr>
      <w:tr w:rsidR="00F85C60" w:rsidRPr="005B559D" w14:paraId="5FF6854E" w14:textId="77777777" w:rsidTr="00AD5821">
        <w:trPr>
          <w:trHeight w:val="20"/>
        </w:trPr>
        <w:tc>
          <w:tcPr>
            <w:tcW w:w="753" w:type="pct"/>
            <w:vMerge w:val="restart"/>
          </w:tcPr>
          <w:p w14:paraId="31CCC8F0"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 xml:space="preserve">Тема 6.3. </w:t>
            </w:r>
            <w:r w:rsidRPr="005B559D">
              <w:rPr>
                <w:rFonts w:ascii="Times New Roman" w:eastAsia="Calibri" w:hAnsi="Times New Roman" w:cs="Times New Roman"/>
                <w:sz w:val="24"/>
                <w:szCs w:val="24"/>
              </w:rPr>
              <w:t xml:space="preserve"> </w:t>
            </w:r>
            <w:r w:rsidRPr="005B559D">
              <w:rPr>
                <w:rFonts w:ascii="Times New Roman" w:eastAsia="Calibri" w:hAnsi="Times New Roman" w:cs="Times New Roman"/>
                <w:bCs/>
                <w:sz w:val="24"/>
                <w:szCs w:val="24"/>
              </w:rPr>
              <w:t>Тактика нападения и защиты</w:t>
            </w:r>
          </w:p>
        </w:tc>
        <w:tc>
          <w:tcPr>
            <w:tcW w:w="2932" w:type="pct"/>
          </w:tcPr>
          <w:p w14:paraId="18455D28" w14:textId="77777777" w:rsidR="00F85C60" w:rsidRPr="005B559D" w:rsidRDefault="00F85C60" w:rsidP="00AD5821">
            <w:pPr>
              <w:rPr>
                <w:rFonts w:ascii="Times New Roman" w:eastAsia="Calibri" w:hAnsi="Times New Roman" w:cs="Times New Roman"/>
                <w:b/>
                <w:bCs/>
                <w:i/>
                <w:sz w:val="24"/>
                <w:szCs w:val="24"/>
              </w:rPr>
            </w:pPr>
            <w:r w:rsidRPr="005B559D">
              <w:rPr>
                <w:rFonts w:ascii="Times New Roman" w:eastAsia="Calibri" w:hAnsi="Times New Roman" w:cs="Times New Roman"/>
                <w:b/>
                <w:bCs/>
                <w:sz w:val="24"/>
                <w:szCs w:val="24"/>
              </w:rPr>
              <w:t>Содержание учебного материала</w:t>
            </w:r>
          </w:p>
        </w:tc>
        <w:tc>
          <w:tcPr>
            <w:tcW w:w="626" w:type="pct"/>
            <w:vAlign w:val="center"/>
          </w:tcPr>
          <w:p w14:paraId="38138353" w14:textId="77777777" w:rsidR="00F85C60" w:rsidRPr="005B559D" w:rsidRDefault="00F85C60" w:rsidP="00AD5821">
            <w:pPr>
              <w:suppressAutoHyphens/>
              <w:jc w:val="center"/>
              <w:rPr>
                <w:rFonts w:ascii="Times New Roman" w:eastAsia="Calibri" w:hAnsi="Times New Roman" w:cs="Times New Roman"/>
                <w:b/>
                <w:i/>
                <w:iCs/>
                <w:sz w:val="24"/>
                <w:szCs w:val="24"/>
              </w:rPr>
            </w:pPr>
            <w:r w:rsidRPr="005B559D">
              <w:rPr>
                <w:rFonts w:ascii="Times New Roman" w:eastAsia="Calibri" w:hAnsi="Times New Roman" w:cs="Times New Roman"/>
                <w:b/>
                <w:iCs/>
                <w:sz w:val="24"/>
                <w:szCs w:val="24"/>
              </w:rPr>
              <w:t>10</w:t>
            </w:r>
          </w:p>
        </w:tc>
        <w:tc>
          <w:tcPr>
            <w:tcW w:w="689" w:type="pct"/>
            <w:vMerge w:val="restart"/>
          </w:tcPr>
          <w:p w14:paraId="5FA1DF0B" w14:textId="77777777" w:rsidR="00F85C60" w:rsidRPr="005B559D" w:rsidRDefault="00F85C60" w:rsidP="00AD5821">
            <w:pPr>
              <w:rPr>
                <w:rFonts w:ascii="Times New Roman" w:eastAsia="Calibri" w:hAnsi="Times New Roman" w:cs="Times New Roman"/>
                <w:sz w:val="24"/>
                <w:szCs w:val="24"/>
              </w:rPr>
            </w:pPr>
            <w:r w:rsidRPr="005B559D">
              <w:rPr>
                <w:rFonts w:ascii="Times New Roman" w:eastAsia="Calibri" w:hAnsi="Times New Roman" w:cs="Times New Roman"/>
                <w:sz w:val="24"/>
                <w:szCs w:val="24"/>
              </w:rPr>
              <w:t>ОК 4, ОК 5, ОК 8</w:t>
            </w:r>
          </w:p>
        </w:tc>
      </w:tr>
      <w:tr w:rsidR="00F85C60" w:rsidRPr="005B559D" w14:paraId="554ADD09" w14:textId="77777777" w:rsidTr="00AD5821">
        <w:trPr>
          <w:trHeight w:val="20"/>
        </w:trPr>
        <w:tc>
          <w:tcPr>
            <w:tcW w:w="753" w:type="pct"/>
            <w:vMerge/>
          </w:tcPr>
          <w:p w14:paraId="0F64F926"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2FB6EB4A"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14:paraId="176D5079" w14:textId="77777777" w:rsidR="00F85C60" w:rsidRPr="005B559D" w:rsidRDefault="00F85C60" w:rsidP="00AD5821">
            <w:pPr>
              <w:suppressAutoHyphens/>
              <w:jc w:val="center"/>
              <w:rPr>
                <w:rFonts w:ascii="Times New Roman" w:eastAsia="Calibri" w:hAnsi="Times New Roman" w:cs="Times New Roman"/>
                <w:b/>
                <w:iCs/>
                <w:sz w:val="24"/>
                <w:szCs w:val="24"/>
              </w:rPr>
            </w:pPr>
            <w:r w:rsidRPr="005B559D">
              <w:rPr>
                <w:rFonts w:ascii="Times New Roman" w:eastAsia="Calibri" w:hAnsi="Times New Roman" w:cs="Times New Roman"/>
                <w:b/>
                <w:iCs/>
                <w:sz w:val="24"/>
                <w:szCs w:val="24"/>
              </w:rPr>
              <w:t>10</w:t>
            </w:r>
          </w:p>
        </w:tc>
        <w:tc>
          <w:tcPr>
            <w:tcW w:w="689" w:type="pct"/>
            <w:vMerge/>
          </w:tcPr>
          <w:p w14:paraId="57B4FC96" w14:textId="77777777" w:rsidR="00F85C60" w:rsidRPr="005B559D" w:rsidRDefault="00F85C60" w:rsidP="00AD5821">
            <w:pPr>
              <w:rPr>
                <w:rFonts w:ascii="Times New Roman" w:eastAsia="Calibri" w:hAnsi="Times New Roman" w:cs="Times New Roman"/>
                <w:sz w:val="24"/>
                <w:szCs w:val="24"/>
              </w:rPr>
            </w:pPr>
          </w:p>
        </w:tc>
      </w:tr>
      <w:tr w:rsidR="00F85C60" w:rsidRPr="005B559D" w14:paraId="6D9E8FCF" w14:textId="77777777" w:rsidTr="00AD5821">
        <w:trPr>
          <w:trHeight w:val="20"/>
        </w:trPr>
        <w:tc>
          <w:tcPr>
            <w:tcW w:w="753" w:type="pct"/>
            <w:vMerge/>
          </w:tcPr>
          <w:p w14:paraId="340E743E" w14:textId="77777777" w:rsidR="00F85C60" w:rsidRPr="005B559D" w:rsidRDefault="00F85C60" w:rsidP="00AD5821">
            <w:pPr>
              <w:rPr>
                <w:rFonts w:ascii="Times New Roman" w:eastAsia="Calibri" w:hAnsi="Times New Roman" w:cs="Times New Roman"/>
                <w:b/>
                <w:bCs/>
                <w:i/>
                <w:sz w:val="24"/>
                <w:szCs w:val="24"/>
              </w:rPr>
            </w:pPr>
          </w:p>
        </w:tc>
        <w:tc>
          <w:tcPr>
            <w:tcW w:w="2932" w:type="pct"/>
          </w:tcPr>
          <w:p w14:paraId="298E3D6D" w14:textId="77777777" w:rsidR="00F85C60" w:rsidRPr="005B559D" w:rsidRDefault="00F85C60" w:rsidP="00AD5821">
            <w:pPr>
              <w:rPr>
                <w:rFonts w:ascii="Times New Roman" w:eastAsia="Calibri" w:hAnsi="Times New Roman" w:cs="Times New Roman"/>
                <w:b/>
                <w:sz w:val="24"/>
                <w:szCs w:val="24"/>
              </w:rPr>
            </w:pPr>
            <w:r w:rsidRPr="005B559D">
              <w:rPr>
                <w:rFonts w:ascii="Times New Roman" w:eastAsia="Calibri" w:hAnsi="Times New Roman" w:cs="Times New Roman"/>
                <w:b/>
                <w:sz w:val="24"/>
                <w:szCs w:val="24"/>
              </w:rPr>
              <w:t xml:space="preserve">1. Практическое занятие № 25. </w:t>
            </w:r>
            <w:r w:rsidRPr="005B559D">
              <w:rPr>
                <w:rFonts w:ascii="Times New Roman" w:eastAsia="Calibri" w:hAnsi="Times New Roman" w:cs="Times New Roman"/>
                <w:sz w:val="24"/>
                <w:szCs w:val="24"/>
              </w:rPr>
              <w:t xml:space="preserve"> </w:t>
            </w:r>
            <w:r w:rsidRPr="005B559D">
              <w:rPr>
                <w:rFonts w:ascii="Times New Roman" w:eastAsia="Times New Roman" w:hAnsi="Times New Roman" w:cs="Times New Roman"/>
                <w:bCs/>
                <w:sz w:val="24"/>
                <w:szCs w:val="24"/>
                <w:lang w:eastAsia="ru-RU"/>
              </w:rPr>
              <w:t>Отработка индивидуальных, групповых и командных действий в нападении.</w:t>
            </w:r>
          </w:p>
        </w:tc>
        <w:tc>
          <w:tcPr>
            <w:tcW w:w="626" w:type="pct"/>
            <w:vMerge w:val="restart"/>
            <w:vAlign w:val="center"/>
          </w:tcPr>
          <w:p w14:paraId="50D73C56" w14:textId="77777777" w:rsidR="00F85C60" w:rsidRPr="005B559D" w:rsidRDefault="00F85C60" w:rsidP="00AD5821">
            <w:pPr>
              <w:suppressAutoHyphens/>
              <w:jc w:val="center"/>
              <w:rPr>
                <w:rFonts w:ascii="Times New Roman" w:eastAsia="Calibri" w:hAnsi="Times New Roman" w:cs="Times New Roman"/>
                <w:iCs/>
                <w:sz w:val="24"/>
                <w:szCs w:val="24"/>
              </w:rPr>
            </w:pPr>
            <w:r w:rsidRPr="005B559D">
              <w:rPr>
                <w:rFonts w:ascii="Times New Roman" w:eastAsia="Calibri" w:hAnsi="Times New Roman" w:cs="Times New Roman"/>
                <w:iCs/>
                <w:sz w:val="24"/>
                <w:szCs w:val="24"/>
              </w:rPr>
              <w:t>10</w:t>
            </w:r>
          </w:p>
        </w:tc>
        <w:tc>
          <w:tcPr>
            <w:tcW w:w="689" w:type="pct"/>
            <w:vMerge/>
          </w:tcPr>
          <w:p w14:paraId="6C32A2DB" w14:textId="77777777" w:rsidR="00F85C60" w:rsidRPr="005B559D" w:rsidRDefault="00F85C60" w:rsidP="00AD5821">
            <w:pPr>
              <w:jc w:val="center"/>
              <w:rPr>
                <w:rFonts w:ascii="Times New Roman" w:eastAsia="Calibri" w:hAnsi="Times New Roman" w:cs="Times New Roman"/>
                <w:b/>
                <w:bCs/>
                <w:i/>
                <w:sz w:val="24"/>
                <w:szCs w:val="24"/>
              </w:rPr>
            </w:pPr>
          </w:p>
        </w:tc>
      </w:tr>
      <w:tr w:rsidR="00F85C60" w:rsidRPr="005B559D" w14:paraId="22C31943" w14:textId="77777777" w:rsidTr="00AD5821">
        <w:trPr>
          <w:trHeight w:val="20"/>
        </w:trPr>
        <w:tc>
          <w:tcPr>
            <w:tcW w:w="753" w:type="pct"/>
            <w:vMerge/>
          </w:tcPr>
          <w:p w14:paraId="76FFF9E6" w14:textId="77777777" w:rsidR="00F85C60" w:rsidRPr="005B559D" w:rsidRDefault="00F85C60" w:rsidP="00AD5821">
            <w:pPr>
              <w:rPr>
                <w:rFonts w:ascii="Times New Roman" w:eastAsia="Calibri" w:hAnsi="Times New Roman" w:cs="Times New Roman"/>
                <w:b/>
                <w:bCs/>
                <w:i/>
                <w:sz w:val="24"/>
                <w:szCs w:val="24"/>
              </w:rPr>
            </w:pPr>
          </w:p>
        </w:tc>
        <w:tc>
          <w:tcPr>
            <w:tcW w:w="2932" w:type="pct"/>
          </w:tcPr>
          <w:p w14:paraId="5522D694" w14:textId="77777777" w:rsidR="00F85C60" w:rsidRPr="005B559D" w:rsidRDefault="00F85C60" w:rsidP="00AD5821">
            <w:pPr>
              <w:rPr>
                <w:rFonts w:ascii="Times New Roman" w:eastAsia="Calibri" w:hAnsi="Times New Roman" w:cs="Times New Roman"/>
                <w:sz w:val="24"/>
                <w:szCs w:val="24"/>
              </w:rPr>
            </w:pPr>
            <w:r w:rsidRPr="005B559D">
              <w:rPr>
                <w:rFonts w:ascii="Times New Roman" w:eastAsia="Calibri" w:hAnsi="Times New Roman" w:cs="Times New Roman"/>
                <w:b/>
                <w:sz w:val="24"/>
                <w:szCs w:val="24"/>
              </w:rPr>
              <w:t xml:space="preserve">2. Практическое занятие № 26. </w:t>
            </w:r>
            <w:r w:rsidRPr="005B559D">
              <w:rPr>
                <w:rFonts w:ascii="Times New Roman" w:eastAsia="Calibri" w:hAnsi="Times New Roman" w:cs="Times New Roman"/>
                <w:sz w:val="24"/>
                <w:szCs w:val="24"/>
              </w:rPr>
              <w:t xml:space="preserve">  Отработка индивидуальных, групповых и командных действий в защите. Техника и тактика игры вратаря.</w:t>
            </w:r>
          </w:p>
        </w:tc>
        <w:tc>
          <w:tcPr>
            <w:tcW w:w="626" w:type="pct"/>
            <w:vMerge/>
            <w:vAlign w:val="center"/>
          </w:tcPr>
          <w:p w14:paraId="348EC681" w14:textId="77777777" w:rsidR="00F85C60" w:rsidRPr="005B559D" w:rsidRDefault="00F85C60" w:rsidP="00AD5821">
            <w:pPr>
              <w:suppressAutoHyphens/>
              <w:jc w:val="center"/>
              <w:rPr>
                <w:rFonts w:ascii="Times New Roman" w:eastAsia="Calibri" w:hAnsi="Times New Roman" w:cs="Times New Roman"/>
                <w:iCs/>
                <w:sz w:val="24"/>
                <w:szCs w:val="24"/>
              </w:rPr>
            </w:pPr>
          </w:p>
        </w:tc>
        <w:tc>
          <w:tcPr>
            <w:tcW w:w="689" w:type="pct"/>
            <w:vMerge/>
          </w:tcPr>
          <w:p w14:paraId="64621B6D" w14:textId="77777777" w:rsidR="00F85C60" w:rsidRPr="005B559D" w:rsidRDefault="00F85C60" w:rsidP="00AD5821">
            <w:pPr>
              <w:jc w:val="center"/>
              <w:rPr>
                <w:rFonts w:ascii="Times New Roman" w:eastAsia="Calibri" w:hAnsi="Times New Roman" w:cs="Times New Roman"/>
                <w:b/>
                <w:bCs/>
                <w:i/>
                <w:sz w:val="24"/>
                <w:szCs w:val="24"/>
              </w:rPr>
            </w:pPr>
          </w:p>
        </w:tc>
      </w:tr>
      <w:tr w:rsidR="00F85C60" w:rsidRPr="005B559D" w14:paraId="5DDD5345" w14:textId="77777777" w:rsidTr="00AD5821">
        <w:trPr>
          <w:trHeight w:val="20"/>
        </w:trPr>
        <w:tc>
          <w:tcPr>
            <w:tcW w:w="753" w:type="pct"/>
            <w:vMerge/>
          </w:tcPr>
          <w:p w14:paraId="31ACF210"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52CF17AB"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Самостоятельная работа обучающихся</w:t>
            </w:r>
          </w:p>
        </w:tc>
        <w:tc>
          <w:tcPr>
            <w:tcW w:w="626" w:type="pct"/>
            <w:vAlign w:val="center"/>
          </w:tcPr>
          <w:p w14:paraId="6DCBDC60" w14:textId="77777777" w:rsidR="00F85C60" w:rsidRPr="005B559D" w:rsidRDefault="00F85C60" w:rsidP="00AD5821">
            <w:pPr>
              <w:suppressAutoHyphens/>
              <w:jc w:val="center"/>
              <w:rPr>
                <w:rFonts w:ascii="Times New Roman" w:eastAsia="Calibri" w:hAnsi="Times New Roman" w:cs="Times New Roman"/>
                <w:b/>
                <w:bCs/>
                <w:i/>
                <w:iCs/>
                <w:sz w:val="24"/>
                <w:szCs w:val="24"/>
              </w:rPr>
            </w:pPr>
            <w:r w:rsidRPr="005B559D">
              <w:rPr>
                <w:rFonts w:ascii="Times New Roman" w:eastAsia="Calibri" w:hAnsi="Times New Roman" w:cs="Times New Roman"/>
                <w:b/>
                <w:bCs/>
                <w:i/>
                <w:iCs/>
                <w:sz w:val="24"/>
                <w:szCs w:val="24"/>
              </w:rPr>
              <w:t>-</w:t>
            </w:r>
          </w:p>
        </w:tc>
        <w:tc>
          <w:tcPr>
            <w:tcW w:w="689" w:type="pct"/>
            <w:vMerge/>
          </w:tcPr>
          <w:p w14:paraId="40D2463C" w14:textId="77777777" w:rsidR="00F85C60" w:rsidRPr="005B559D" w:rsidRDefault="00F85C60" w:rsidP="00AD5821">
            <w:pPr>
              <w:jc w:val="center"/>
              <w:rPr>
                <w:rFonts w:ascii="Times New Roman" w:eastAsia="Calibri" w:hAnsi="Times New Roman" w:cs="Times New Roman"/>
                <w:b/>
                <w:sz w:val="24"/>
                <w:szCs w:val="24"/>
              </w:rPr>
            </w:pPr>
          </w:p>
        </w:tc>
      </w:tr>
      <w:tr w:rsidR="00F85C60" w:rsidRPr="005B559D" w14:paraId="4D37DB14" w14:textId="77777777" w:rsidTr="00AD5821">
        <w:trPr>
          <w:trHeight w:val="212"/>
        </w:trPr>
        <w:tc>
          <w:tcPr>
            <w:tcW w:w="3685" w:type="pct"/>
            <w:gridSpan w:val="2"/>
          </w:tcPr>
          <w:p w14:paraId="0ED0785A"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Раздел 7</w:t>
            </w:r>
            <w:r w:rsidRPr="005B559D">
              <w:rPr>
                <w:rFonts w:ascii="Times New Roman" w:eastAsia="Calibri" w:hAnsi="Times New Roman" w:cs="Times New Roman"/>
                <w:b/>
                <w:sz w:val="24"/>
                <w:szCs w:val="24"/>
              </w:rPr>
              <w:t xml:space="preserve"> Спортивные игры. Бадминтон.</w:t>
            </w:r>
          </w:p>
        </w:tc>
        <w:tc>
          <w:tcPr>
            <w:tcW w:w="626" w:type="pct"/>
          </w:tcPr>
          <w:p w14:paraId="6EA5D8F4" w14:textId="77777777" w:rsidR="00F85C60" w:rsidRPr="005B559D" w:rsidRDefault="00F85C60" w:rsidP="00AD5821">
            <w:pPr>
              <w:jc w:val="center"/>
              <w:rPr>
                <w:rFonts w:ascii="Times New Roman" w:eastAsia="Calibri" w:hAnsi="Times New Roman" w:cs="Times New Roman"/>
                <w:b/>
                <w:bCs/>
                <w:i/>
                <w:iCs/>
                <w:sz w:val="24"/>
                <w:szCs w:val="24"/>
              </w:rPr>
            </w:pPr>
            <w:r w:rsidRPr="005B559D">
              <w:rPr>
                <w:rFonts w:ascii="Times New Roman" w:eastAsia="Calibri" w:hAnsi="Times New Roman" w:cs="Times New Roman"/>
                <w:iCs/>
                <w:sz w:val="24"/>
                <w:szCs w:val="24"/>
              </w:rPr>
              <w:t>16/0</w:t>
            </w:r>
          </w:p>
        </w:tc>
        <w:tc>
          <w:tcPr>
            <w:tcW w:w="689" w:type="pct"/>
          </w:tcPr>
          <w:p w14:paraId="6B80F4AF" w14:textId="77777777" w:rsidR="00F85C60" w:rsidRPr="005B559D" w:rsidRDefault="00F85C60" w:rsidP="00AD5821">
            <w:pPr>
              <w:jc w:val="center"/>
              <w:rPr>
                <w:rFonts w:ascii="Times New Roman" w:eastAsia="Calibri" w:hAnsi="Times New Roman" w:cs="Times New Roman"/>
                <w:b/>
                <w:bCs/>
                <w:i/>
                <w:iCs/>
                <w:sz w:val="24"/>
                <w:szCs w:val="24"/>
              </w:rPr>
            </w:pPr>
          </w:p>
        </w:tc>
      </w:tr>
      <w:tr w:rsidR="00F85C60" w:rsidRPr="005B559D" w14:paraId="5A00ACC1" w14:textId="77777777" w:rsidTr="00AD5821">
        <w:trPr>
          <w:trHeight w:val="20"/>
        </w:trPr>
        <w:tc>
          <w:tcPr>
            <w:tcW w:w="753" w:type="pct"/>
            <w:vMerge w:val="restart"/>
          </w:tcPr>
          <w:p w14:paraId="72DC71B1"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Тема 7.1.</w:t>
            </w:r>
            <w:r w:rsidRPr="005B559D">
              <w:rPr>
                <w:rFonts w:ascii="Times New Roman" w:eastAsia="Calibri" w:hAnsi="Times New Roman" w:cs="Times New Roman"/>
                <w:sz w:val="24"/>
                <w:szCs w:val="24"/>
              </w:rPr>
              <w:t xml:space="preserve"> </w:t>
            </w:r>
            <w:r w:rsidRPr="005B559D">
              <w:rPr>
                <w:rFonts w:ascii="Times New Roman" w:eastAsia="Calibri" w:hAnsi="Times New Roman" w:cs="Times New Roman"/>
                <w:bCs/>
                <w:sz w:val="24"/>
                <w:szCs w:val="24"/>
              </w:rPr>
              <w:t>Работа с ракеткой, выполнение ударов.</w:t>
            </w:r>
          </w:p>
        </w:tc>
        <w:tc>
          <w:tcPr>
            <w:tcW w:w="2932" w:type="pct"/>
          </w:tcPr>
          <w:p w14:paraId="0E0294EE" w14:textId="77777777" w:rsidR="00F85C60" w:rsidRPr="005B559D" w:rsidRDefault="00F85C60" w:rsidP="00AD5821">
            <w:pPr>
              <w:rPr>
                <w:rFonts w:ascii="Times New Roman" w:eastAsia="Calibri" w:hAnsi="Times New Roman" w:cs="Times New Roman"/>
                <w:b/>
                <w:bCs/>
                <w:i/>
                <w:sz w:val="24"/>
                <w:szCs w:val="24"/>
              </w:rPr>
            </w:pPr>
            <w:r w:rsidRPr="005B559D">
              <w:rPr>
                <w:rFonts w:ascii="Times New Roman" w:eastAsia="Calibri" w:hAnsi="Times New Roman" w:cs="Times New Roman"/>
                <w:b/>
                <w:bCs/>
                <w:sz w:val="24"/>
                <w:szCs w:val="24"/>
              </w:rPr>
              <w:t>Содержание учебного материала</w:t>
            </w:r>
          </w:p>
        </w:tc>
        <w:tc>
          <w:tcPr>
            <w:tcW w:w="626" w:type="pct"/>
            <w:vAlign w:val="center"/>
          </w:tcPr>
          <w:p w14:paraId="14182B3B" w14:textId="77777777" w:rsidR="00F85C60" w:rsidRPr="005B559D" w:rsidRDefault="00F85C60" w:rsidP="00AD5821">
            <w:pPr>
              <w:suppressAutoHyphens/>
              <w:jc w:val="center"/>
              <w:rPr>
                <w:rFonts w:ascii="Times New Roman" w:eastAsia="Calibri" w:hAnsi="Times New Roman" w:cs="Times New Roman"/>
                <w:b/>
                <w:i/>
                <w:iCs/>
                <w:sz w:val="24"/>
                <w:szCs w:val="24"/>
              </w:rPr>
            </w:pPr>
            <w:r w:rsidRPr="005B559D">
              <w:rPr>
                <w:rFonts w:ascii="Times New Roman" w:eastAsia="Calibri" w:hAnsi="Times New Roman" w:cs="Times New Roman"/>
                <w:b/>
                <w:iCs/>
                <w:sz w:val="24"/>
                <w:szCs w:val="24"/>
              </w:rPr>
              <w:t>4</w:t>
            </w:r>
          </w:p>
        </w:tc>
        <w:tc>
          <w:tcPr>
            <w:tcW w:w="689" w:type="pct"/>
            <w:vMerge w:val="restart"/>
          </w:tcPr>
          <w:p w14:paraId="7E3F35D2" w14:textId="77777777" w:rsidR="00F85C60" w:rsidRPr="005B559D" w:rsidRDefault="00F85C60" w:rsidP="00AD5821">
            <w:pPr>
              <w:rPr>
                <w:rFonts w:ascii="Times New Roman" w:eastAsia="Calibri" w:hAnsi="Times New Roman" w:cs="Times New Roman"/>
                <w:sz w:val="24"/>
                <w:szCs w:val="24"/>
              </w:rPr>
            </w:pPr>
            <w:r w:rsidRPr="005B559D">
              <w:rPr>
                <w:rFonts w:ascii="Times New Roman" w:eastAsia="Calibri" w:hAnsi="Times New Roman" w:cs="Times New Roman"/>
                <w:sz w:val="24"/>
                <w:szCs w:val="24"/>
              </w:rPr>
              <w:t>ОК 4, ОК 5, ОК 8</w:t>
            </w:r>
          </w:p>
        </w:tc>
      </w:tr>
      <w:tr w:rsidR="00F85C60" w:rsidRPr="005B559D" w14:paraId="3C9C9FED" w14:textId="77777777" w:rsidTr="00AD5821">
        <w:trPr>
          <w:trHeight w:val="20"/>
        </w:trPr>
        <w:tc>
          <w:tcPr>
            <w:tcW w:w="753" w:type="pct"/>
            <w:vMerge/>
          </w:tcPr>
          <w:p w14:paraId="66F03E81"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299AC543"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14:paraId="318E727C" w14:textId="77777777" w:rsidR="00F85C60" w:rsidRPr="005B559D" w:rsidRDefault="00F85C60" w:rsidP="00AD5821">
            <w:pPr>
              <w:suppressAutoHyphens/>
              <w:jc w:val="center"/>
              <w:rPr>
                <w:rFonts w:ascii="Times New Roman" w:eastAsia="Calibri" w:hAnsi="Times New Roman" w:cs="Times New Roman"/>
                <w:b/>
                <w:iCs/>
                <w:sz w:val="24"/>
                <w:szCs w:val="24"/>
              </w:rPr>
            </w:pPr>
            <w:r w:rsidRPr="005B559D">
              <w:rPr>
                <w:rFonts w:ascii="Times New Roman" w:eastAsia="Calibri" w:hAnsi="Times New Roman" w:cs="Times New Roman"/>
                <w:b/>
                <w:iCs/>
                <w:sz w:val="24"/>
                <w:szCs w:val="24"/>
              </w:rPr>
              <w:t>4</w:t>
            </w:r>
          </w:p>
        </w:tc>
        <w:tc>
          <w:tcPr>
            <w:tcW w:w="689" w:type="pct"/>
            <w:vMerge/>
          </w:tcPr>
          <w:p w14:paraId="40CABC0A" w14:textId="77777777" w:rsidR="00F85C60" w:rsidRPr="005B559D" w:rsidRDefault="00F85C60" w:rsidP="00AD5821">
            <w:pPr>
              <w:rPr>
                <w:rFonts w:ascii="Times New Roman" w:eastAsia="Calibri" w:hAnsi="Times New Roman" w:cs="Times New Roman"/>
                <w:sz w:val="24"/>
                <w:szCs w:val="24"/>
              </w:rPr>
            </w:pPr>
          </w:p>
        </w:tc>
      </w:tr>
      <w:tr w:rsidR="00F85C60" w:rsidRPr="005B559D" w14:paraId="4794AAF3" w14:textId="77777777" w:rsidTr="00AD5821">
        <w:trPr>
          <w:trHeight w:val="20"/>
        </w:trPr>
        <w:tc>
          <w:tcPr>
            <w:tcW w:w="753" w:type="pct"/>
            <w:vMerge/>
          </w:tcPr>
          <w:p w14:paraId="5FB02E33" w14:textId="77777777" w:rsidR="00F85C60" w:rsidRPr="005B559D" w:rsidRDefault="00F85C60" w:rsidP="00AD5821">
            <w:pPr>
              <w:rPr>
                <w:rFonts w:ascii="Times New Roman" w:eastAsia="Calibri" w:hAnsi="Times New Roman" w:cs="Times New Roman"/>
                <w:b/>
                <w:bCs/>
                <w:i/>
                <w:sz w:val="24"/>
                <w:szCs w:val="24"/>
              </w:rPr>
            </w:pPr>
          </w:p>
        </w:tc>
        <w:tc>
          <w:tcPr>
            <w:tcW w:w="2932" w:type="pct"/>
          </w:tcPr>
          <w:p w14:paraId="04E931F9" w14:textId="77777777" w:rsidR="00F85C60" w:rsidRPr="005B559D" w:rsidRDefault="00F85C60" w:rsidP="00AD5821">
            <w:pPr>
              <w:rPr>
                <w:rFonts w:ascii="Times New Roman" w:eastAsia="Calibri" w:hAnsi="Times New Roman" w:cs="Times New Roman"/>
                <w:b/>
                <w:sz w:val="24"/>
                <w:szCs w:val="24"/>
              </w:rPr>
            </w:pPr>
            <w:r w:rsidRPr="005B559D">
              <w:rPr>
                <w:rFonts w:ascii="Times New Roman" w:eastAsia="Calibri" w:hAnsi="Times New Roman" w:cs="Times New Roman"/>
                <w:b/>
                <w:sz w:val="24"/>
                <w:szCs w:val="24"/>
              </w:rPr>
              <w:t xml:space="preserve">1. Практическое занятие № 27. </w:t>
            </w:r>
            <w:r w:rsidRPr="005B559D">
              <w:rPr>
                <w:rFonts w:ascii="Times New Roman" w:eastAsia="Calibri" w:hAnsi="Times New Roman" w:cs="Times New Roman"/>
                <w:sz w:val="24"/>
                <w:szCs w:val="24"/>
              </w:rPr>
              <w:t xml:space="preserve"> </w:t>
            </w:r>
            <w:r w:rsidRPr="005B559D">
              <w:rPr>
                <w:rFonts w:ascii="Times New Roman" w:eastAsia="Times New Roman" w:hAnsi="Times New Roman" w:cs="Times New Roman"/>
                <w:bCs/>
                <w:sz w:val="24"/>
                <w:szCs w:val="24"/>
                <w:lang w:eastAsia="ru-RU"/>
              </w:rPr>
              <w:t>Способы хватки ракетки, игровые стойки, передвижения по площадке. Выполнение ударов.</w:t>
            </w:r>
          </w:p>
        </w:tc>
        <w:tc>
          <w:tcPr>
            <w:tcW w:w="626" w:type="pct"/>
            <w:vAlign w:val="center"/>
          </w:tcPr>
          <w:p w14:paraId="012ECFF6" w14:textId="77777777" w:rsidR="00F85C60" w:rsidRPr="005B559D" w:rsidRDefault="00F85C60" w:rsidP="00AD5821">
            <w:pPr>
              <w:suppressAutoHyphens/>
              <w:jc w:val="center"/>
              <w:rPr>
                <w:rFonts w:ascii="Times New Roman" w:eastAsia="Calibri" w:hAnsi="Times New Roman" w:cs="Times New Roman"/>
                <w:iCs/>
                <w:sz w:val="24"/>
                <w:szCs w:val="24"/>
              </w:rPr>
            </w:pPr>
            <w:r w:rsidRPr="005B559D">
              <w:rPr>
                <w:rFonts w:ascii="Times New Roman" w:eastAsia="Calibri" w:hAnsi="Times New Roman" w:cs="Times New Roman"/>
                <w:iCs/>
                <w:sz w:val="24"/>
                <w:szCs w:val="24"/>
              </w:rPr>
              <w:t>4</w:t>
            </w:r>
          </w:p>
        </w:tc>
        <w:tc>
          <w:tcPr>
            <w:tcW w:w="689" w:type="pct"/>
            <w:vMerge/>
          </w:tcPr>
          <w:p w14:paraId="7BECD42D" w14:textId="77777777" w:rsidR="00F85C60" w:rsidRPr="005B559D" w:rsidRDefault="00F85C60" w:rsidP="00AD5821">
            <w:pPr>
              <w:jc w:val="center"/>
              <w:rPr>
                <w:rFonts w:ascii="Times New Roman" w:eastAsia="Calibri" w:hAnsi="Times New Roman" w:cs="Times New Roman"/>
                <w:b/>
                <w:bCs/>
                <w:i/>
                <w:sz w:val="24"/>
                <w:szCs w:val="24"/>
              </w:rPr>
            </w:pPr>
          </w:p>
        </w:tc>
      </w:tr>
      <w:tr w:rsidR="00F85C60" w:rsidRPr="005B559D" w14:paraId="50B6D8D6" w14:textId="77777777" w:rsidTr="00AD5821">
        <w:trPr>
          <w:trHeight w:val="20"/>
        </w:trPr>
        <w:tc>
          <w:tcPr>
            <w:tcW w:w="753" w:type="pct"/>
            <w:vMerge/>
          </w:tcPr>
          <w:p w14:paraId="2D6F012C"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168CC71C"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Самостоятельная работа обучающихся</w:t>
            </w:r>
          </w:p>
        </w:tc>
        <w:tc>
          <w:tcPr>
            <w:tcW w:w="626" w:type="pct"/>
            <w:vAlign w:val="center"/>
          </w:tcPr>
          <w:p w14:paraId="31BF33A5" w14:textId="77777777" w:rsidR="00F85C60" w:rsidRPr="005B559D" w:rsidRDefault="00F85C60" w:rsidP="00AD5821">
            <w:pPr>
              <w:suppressAutoHyphens/>
              <w:jc w:val="center"/>
              <w:rPr>
                <w:rFonts w:ascii="Times New Roman" w:eastAsia="Calibri" w:hAnsi="Times New Roman" w:cs="Times New Roman"/>
                <w:b/>
                <w:bCs/>
                <w:i/>
                <w:iCs/>
                <w:sz w:val="24"/>
                <w:szCs w:val="24"/>
              </w:rPr>
            </w:pPr>
            <w:r w:rsidRPr="005B559D">
              <w:rPr>
                <w:rFonts w:ascii="Times New Roman" w:eastAsia="Calibri" w:hAnsi="Times New Roman" w:cs="Times New Roman"/>
                <w:b/>
                <w:bCs/>
                <w:i/>
                <w:iCs/>
                <w:sz w:val="24"/>
                <w:szCs w:val="24"/>
              </w:rPr>
              <w:t>-</w:t>
            </w:r>
          </w:p>
        </w:tc>
        <w:tc>
          <w:tcPr>
            <w:tcW w:w="689" w:type="pct"/>
            <w:vMerge/>
          </w:tcPr>
          <w:p w14:paraId="0F2D1CCF" w14:textId="77777777" w:rsidR="00F85C60" w:rsidRPr="005B559D" w:rsidRDefault="00F85C60" w:rsidP="00AD5821">
            <w:pPr>
              <w:jc w:val="center"/>
              <w:rPr>
                <w:rFonts w:ascii="Times New Roman" w:eastAsia="Calibri" w:hAnsi="Times New Roman" w:cs="Times New Roman"/>
                <w:b/>
                <w:sz w:val="24"/>
                <w:szCs w:val="24"/>
              </w:rPr>
            </w:pPr>
          </w:p>
        </w:tc>
      </w:tr>
      <w:tr w:rsidR="00F85C60" w:rsidRPr="005B559D" w14:paraId="121569F3" w14:textId="77777777" w:rsidTr="00AD5821">
        <w:trPr>
          <w:trHeight w:val="20"/>
        </w:trPr>
        <w:tc>
          <w:tcPr>
            <w:tcW w:w="753" w:type="pct"/>
            <w:vMerge w:val="restart"/>
          </w:tcPr>
          <w:p w14:paraId="11A966F5"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 xml:space="preserve">Тема 7.2. </w:t>
            </w:r>
            <w:r w:rsidRPr="005B559D">
              <w:rPr>
                <w:rFonts w:ascii="Times New Roman" w:eastAsia="Calibri" w:hAnsi="Times New Roman" w:cs="Times New Roman"/>
                <w:bCs/>
                <w:sz w:val="24"/>
                <w:szCs w:val="24"/>
              </w:rPr>
              <w:t xml:space="preserve">  Совершенствование техники выполнения подач.</w:t>
            </w:r>
          </w:p>
        </w:tc>
        <w:tc>
          <w:tcPr>
            <w:tcW w:w="2932" w:type="pct"/>
          </w:tcPr>
          <w:p w14:paraId="2ADF76FC" w14:textId="77777777" w:rsidR="00F85C60" w:rsidRPr="005B559D" w:rsidRDefault="00F85C60" w:rsidP="00AD5821">
            <w:pPr>
              <w:rPr>
                <w:rFonts w:ascii="Times New Roman" w:eastAsia="Calibri" w:hAnsi="Times New Roman" w:cs="Times New Roman"/>
                <w:b/>
                <w:bCs/>
                <w:i/>
                <w:sz w:val="24"/>
                <w:szCs w:val="24"/>
              </w:rPr>
            </w:pPr>
            <w:r w:rsidRPr="005B559D">
              <w:rPr>
                <w:rFonts w:ascii="Times New Roman" w:eastAsia="Calibri" w:hAnsi="Times New Roman" w:cs="Times New Roman"/>
                <w:b/>
                <w:bCs/>
                <w:sz w:val="24"/>
                <w:szCs w:val="24"/>
              </w:rPr>
              <w:t>Содержание учебного материала</w:t>
            </w:r>
          </w:p>
        </w:tc>
        <w:tc>
          <w:tcPr>
            <w:tcW w:w="626" w:type="pct"/>
            <w:vAlign w:val="center"/>
          </w:tcPr>
          <w:p w14:paraId="59E45AF1" w14:textId="77777777" w:rsidR="00F85C60" w:rsidRPr="005B559D" w:rsidRDefault="00F85C60" w:rsidP="00AD5821">
            <w:pPr>
              <w:suppressAutoHyphens/>
              <w:jc w:val="center"/>
              <w:rPr>
                <w:rFonts w:ascii="Times New Roman" w:eastAsia="Calibri" w:hAnsi="Times New Roman" w:cs="Times New Roman"/>
                <w:b/>
                <w:i/>
                <w:iCs/>
                <w:sz w:val="24"/>
                <w:szCs w:val="24"/>
              </w:rPr>
            </w:pPr>
            <w:r w:rsidRPr="005B559D">
              <w:rPr>
                <w:rFonts w:ascii="Times New Roman" w:eastAsia="Calibri" w:hAnsi="Times New Roman" w:cs="Times New Roman"/>
                <w:b/>
                <w:iCs/>
                <w:sz w:val="24"/>
                <w:szCs w:val="24"/>
              </w:rPr>
              <w:t>6</w:t>
            </w:r>
          </w:p>
        </w:tc>
        <w:tc>
          <w:tcPr>
            <w:tcW w:w="689" w:type="pct"/>
            <w:vMerge w:val="restart"/>
          </w:tcPr>
          <w:p w14:paraId="2881AEA3" w14:textId="77777777" w:rsidR="00F85C60" w:rsidRPr="005B559D" w:rsidRDefault="00F85C60" w:rsidP="00AD5821">
            <w:pPr>
              <w:rPr>
                <w:rFonts w:ascii="Times New Roman" w:eastAsia="Calibri" w:hAnsi="Times New Roman" w:cs="Times New Roman"/>
                <w:sz w:val="24"/>
                <w:szCs w:val="24"/>
              </w:rPr>
            </w:pPr>
            <w:r w:rsidRPr="005B559D">
              <w:rPr>
                <w:rFonts w:ascii="Times New Roman" w:eastAsia="Calibri" w:hAnsi="Times New Roman" w:cs="Times New Roman"/>
                <w:sz w:val="24"/>
                <w:szCs w:val="24"/>
              </w:rPr>
              <w:t>ОК 4, ОК 5, ОК 8</w:t>
            </w:r>
          </w:p>
        </w:tc>
      </w:tr>
      <w:tr w:rsidR="00F85C60" w:rsidRPr="005B559D" w14:paraId="52BE5DD3" w14:textId="77777777" w:rsidTr="00AD5821">
        <w:trPr>
          <w:trHeight w:val="20"/>
        </w:trPr>
        <w:tc>
          <w:tcPr>
            <w:tcW w:w="753" w:type="pct"/>
            <w:vMerge/>
          </w:tcPr>
          <w:p w14:paraId="5A8E54BC"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215598C0"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14:paraId="6BD1B92A" w14:textId="77777777" w:rsidR="00F85C60" w:rsidRPr="005B559D" w:rsidRDefault="00F85C60" w:rsidP="00AD5821">
            <w:pPr>
              <w:suppressAutoHyphens/>
              <w:jc w:val="center"/>
              <w:rPr>
                <w:rFonts w:ascii="Times New Roman" w:eastAsia="Calibri" w:hAnsi="Times New Roman" w:cs="Times New Roman"/>
                <w:b/>
                <w:iCs/>
                <w:sz w:val="24"/>
                <w:szCs w:val="24"/>
              </w:rPr>
            </w:pPr>
            <w:r w:rsidRPr="005B559D">
              <w:rPr>
                <w:rFonts w:ascii="Times New Roman" w:eastAsia="Calibri" w:hAnsi="Times New Roman" w:cs="Times New Roman"/>
                <w:b/>
                <w:iCs/>
                <w:sz w:val="24"/>
                <w:szCs w:val="24"/>
              </w:rPr>
              <w:t>6</w:t>
            </w:r>
          </w:p>
        </w:tc>
        <w:tc>
          <w:tcPr>
            <w:tcW w:w="689" w:type="pct"/>
            <w:vMerge/>
          </w:tcPr>
          <w:p w14:paraId="67B98208" w14:textId="77777777" w:rsidR="00F85C60" w:rsidRPr="005B559D" w:rsidRDefault="00F85C60" w:rsidP="00AD5821">
            <w:pPr>
              <w:rPr>
                <w:rFonts w:ascii="Times New Roman" w:eastAsia="Calibri" w:hAnsi="Times New Roman" w:cs="Times New Roman"/>
                <w:sz w:val="24"/>
                <w:szCs w:val="24"/>
              </w:rPr>
            </w:pPr>
          </w:p>
        </w:tc>
      </w:tr>
      <w:tr w:rsidR="00F85C60" w:rsidRPr="005B559D" w14:paraId="519B80C6" w14:textId="77777777" w:rsidTr="00AD5821">
        <w:trPr>
          <w:trHeight w:val="20"/>
        </w:trPr>
        <w:tc>
          <w:tcPr>
            <w:tcW w:w="753" w:type="pct"/>
            <w:vMerge/>
          </w:tcPr>
          <w:p w14:paraId="6C223739" w14:textId="77777777" w:rsidR="00F85C60" w:rsidRPr="005B559D" w:rsidRDefault="00F85C60" w:rsidP="00AD5821">
            <w:pPr>
              <w:rPr>
                <w:rFonts w:ascii="Times New Roman" w:eastAsia="Calibri" w:hAnsi="Times New Roman" w:cs="Times New Roman"/>
                <w:b/>
                <w:bCs/>
                <w:i/>
                <w:sz w:val="24"/>
                <w:szCs w:val="24"/>
              </w:rPr>
            </w:pPr>
          </w:p>
        </w:tc>
        <w:tc>
          <w:tcPr>
            <w:tcW w:w="2932" w:type="pct"/>
          </w:tcPr>
          <w:p w14:paraId="77AD8229" w14:textId="77777777" w:rsidR="00F85C60" w:rsidRPr="005B559D" w:rsidRDefault="00F85C60" w:rsidP="00AD5821">
            <w:pPr>
              <w:rPr>
                <w:rFonts w:ascii="Times New Roman" w:eastAsia="Calibri" w:hAnsi="Times New Roman" w:cs="Times New Roman"/>
                <w:b/>
                <w:sz w:val="24"/>
                <w:szCs w:val="24"/>
              </w:rPr>
            </w:pPr>
            <w:r w:rsidRPr="005B559D">
              <w:rPr>
                <w:rFonts w:ascii="Times New Roman" w:eastAsia="Calibri" w:hAnsi="Times New Roman" w:cs="Times New Roman"/>
                <w:b/>
                <w:sz w:val="24"/>
                <w:szCs w:val="24"/>
              </w:rPr>
              <w:t xml:space="preserve">1. Практическое занятие № 28. </w:t>
            </w:r>
            <w:r w:rsidRPr="005B559D">
              <w:rPr>
                <w:rFonts w:ascii="Times New Roman" w:eastAsia="Calibri" w:hAnsi="Times New Roman" w:cs="Times New Roman"/>
                <w:sz w:val="24"/>
                <w:szCs w:val="24"/>
              </w:rPr>
              <w:t xml:space="preserve"> Выполнение подачи в бадминтоне: снизу и сбоку; выполнение приёма волана. Выполнение упражнение в различных тренировочных и игровых условиях.</w:t>
            </w:r>
          </w:p>
        </w:tc>
        <w:tc>
          <w:tcPr>
            <w:tcW w:w="626" w:type="pct"/>
            <w:vAlign w:val="center"/>
          </w:tcPr>
          <w:p w14:paraId="566753DB" w14:textId="77777777" w:rsidR="00F85C60" w:rsidRPr="005B559D" w:rsidRDefault="00F85C60" w:rsidP="00AD5821">
            <w:pPr>
              <w:suppressAutoHyphens/>
              <w:jc w:val="center"/>
              <w:rPr>
                <w:rFonts w:ascii="Times New Roman" w:eastAsia="Calibri" w:hAnsi="Times New Roman" w:cs="Times New Roman"/>
                <w:iCs/>
                <w:sz w:val="24"/>
                <w:szCs w:val="24"/>
              </w:rPr>
            </w:pPr>
            <w:r w:rsidRPr="005B559D">
              <w:rPr>
                <w:rFonts w:ascii="Times New Roman" w:eastAsia="Calibri" w:hAnsi="Times New Roman" w:cs="Times New Roman"/>
                <w:iCs/>
                <w:sz w:val="24"/>
                <w:szCs w:val="24"/>
              </w:rPr>
              <w:t>6</w:t>
            </w:r>
          </w:p>
        </w:tc>
        <w:tc>
          <w:tcPr>
            <w:tcW w:w="689" w:type="pct"/>
            <w:vMerge/>
          </w:tcPr>
          <w:p w14:paraId="5508E73A" w14:textId="77777777" w:rsidR="00F85C60" w:rsidRPr="005B559D" w:rsidRDefault="00F85C60" w:rsidP="00AD5821">
            <w:pPr>
              <w:jc w:val="center"/>
              <w:rPr>
                <w:rFonts w:ascii="Times New Roman" w:eastAsia="Calibri" w:hAnsi="Times New Roman" w:cs="Times New Roman"/>
                <w:b/>
                <w:bCs/>
                <w:i/>
                <w:sz w:val="24"/>
                <w:szCs w:val="24"/>
              </w:rPr>
            </w:pPr>
          </w:p>
        </w:tc>
      </w:tr>
      <w:tr w:rsidR="00F85C60" w:rsidRPr="005B559D" w14:paraId="64291F25" w14:textId="77777777" w:rsidTr="00AD5821">
        <w:trPr>
          <w:trHeight w:val="20"/>
        </w:trPr>
        <w:tc>
          <w:tcPr>
            <w:tcW w:w="753" w:type="pct"/>
            <w:vMerge/>
          </w:tcPr>
          <w:p w14:paraId="55A80A90"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2AAA1FF7"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Самостоятельная работа обучающихся</w:t>
            </w:r>
          </w:p>
        </w:tc>
        <w:tc>
          <w:tcPr>
            <w:tcW w:w="626" w:type="pct"/>
            <w:vAlign w:val="center"/>
          </w:tcPr>
          <w:p w14:paraId="5B98FE8D" w14:textId="77777777" w:rsidR="00F85C60" w:rsidRPr="005B559D" w:rsidRDefault="00F85C60" w:rsidP="00AD5821">
            <w:pPr>
              <w:suppressAutoHyphens/>
              <w:jc w:val="center"/>
              <w:rPr>
                <w:rFonts w:ascii="Times New Roman" w:eastAsia="Calibri" w:hAnsi="Times New Roman" w:cs="Times New Roman"/>
                <w:b/>
                <w:bCs/>
                <w:i/>
                <w:iCs/>
                <w:sz w:val="24"/>
                <w:szCs w:val="24"/>
              </w:rPr>
            </w:pPr>
            <w:r w:rsidRPr="005B559D">
              <w:rPr>
                <w:rFonts w:ascii="Times New Roman" w:eastAsia="Calibri" w:hAnsi="Times New Roman" w:cs="Times New Roman"/>
                <w:b/>
                <w:bCs/>
                <w:i/>
                <w:iCs/>
                <w:sz w:val="24"/>
                <w:szCs w:val="24"/>
              </w:rPr>
              <w:t>-</w:t>
            </w:r>
          </w:p>
        </w:tc>
        <w:tc>
          <w:tcPr>
            <w:tcW w:w="689" w:type="pct"/>
            <w:vMerge/>
          </w:tcPr>
          <w:p w14:paraId="176A4D6D" w14:textId="77777777" w:rsidR="00F85C60" w:rsidRPr="005B559D" w:rsidRDefault="00F85C60" w:rsidP="00AD5821">
            <w:pPr>
              <w:jc w:val="center"/>
              <w:rPr>
                <w:rFonts w:ascii="Times New Roman" w:eastAsia="Calibri" w:hAnsi="Times New Roman" w:cs="Times New Roman"/>
                <w:b/>
                <w:sz w:val="24"/>
                <w:szCs w:val="24"/>
              </w:rPr>
            </w:pPr>
          </w:p>
        </w:tc>
      </w:tr>
      <w:tr w:rsidR="00F85C60" w:rsidRPr="005B559D" w14:paraId="2BC03C5F" w14:textId="77777777" w:rsidTr="00AD5821">
        <w:trPr>
          <w:trHeight w:val="20"/>
        </w:trPr>
        <w:tc>
          <w:tcPr>
            <w:tcW w:w="753" w:type="pct"/>
            <w:vMerge w:val="restart"/>
          </w:tcPr>
          <w:p w14:paraId="189CB266"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 xml:space="preserve">Тема 7.3. </w:t>
            </w:r>
            <w:r w:rsidRPr="005B559D">
              <w:rPr>
                <w:rFonts w:ascii="Times New Roman" w:eastAsia="Calibri" w:hAnsi="Times New Roman" w:cs="Times New Roman"/>
                <w:sz w:val="24"/>
                <w:szCs w:val="24"/>
              </w:rPr>
              <w:t xml:space="preserve"> </w:t>
            </w:r>
            <w:r w:rsidRPr="005B559D">
              <w:rPr>
                <w:rFonts w:ascii="Times New Roman" w:eastAsia="Calibri" w:hAnsi="Times New Roman" w:cs="Times New Roman"/>
                <w:bCs/>
                <w:sz w:val="24"/>
                <w:szCs w:val="24"/>
              </w:rPr>
              <w:t>Тактика игры в бадминтон.</w:t>
            </w:r>
          </w:p>
        </w:tc>
        <w:tc>
          <w:tcPr>
            <w:tcW w:w="2932" w:type="pct"/>
          </w:tcPr>
          <w:p w14:paraId="4E74B25E" w14:textId="77777777" w:rsidR="00F85C60" w:rsidRPr="005B559D" w:rsidRDefault="00F85C60" w:rsidP="00AD5821">
            <w:pPr>
              <w:rPr>
                <w:rFonts w:ascii="Times New Roman" w:eastAsia="Calibri" w:hAnsi="Times New Roman" w:cs="Times New Roman"/>
                <w:b/>
                <w:bCs/>
                <w:i/>
                <w:sz w:val="24"/>
                <w:szCs w:val="24"/>
              </w:rPr>
            </w:pPr>
            <w:r w:rsidRPr="005B559D">
              <w:rPr>
                <w:rFonts w:ascii="Times New Roman" w:eastAsia="Calibri" w:hAnsi="Times New Roman" w:cs="Times New Roman"/>
                <w:b/>
                <w:bCs/>
                <w:sz w:val="24"/>
                <w:szCs w:val="24"/>
              </w:rPr>
              <w:t>Содержание учебного материала</w:t>
            </w:r>
          </w:p>
        </w:tc>
        <w:tc>
          <w:tcPr>
            <w:tcW w:w="626" w:type="pct"/>
            <w:vAlign w:val="center"/>
          </w:tcPr>
          <w:p w14:paraId="6DEBACA4" w14:textId="77777777" w:rsidR="00F85C60" w:rsidRPr="005B559D" w:rsidRDefault="00F85C60" w:rsidP="00AD5821">
            <w:pPr>
              <w:suppressAutoHyphens/>
              <w:jc w:val="center"/>
              <w:rPr>
                <w:rFonts w:ascii="Times New Roman" w:eastAsia="Calibri" w:hAnsi="Times New Roman" w:cs="Times New Roman"/>
                <w:b/>
                <w:i/>
                <w:iCs/>
                <w:sz w:val="24"/>
                <w:szCs w:val="24"/>
              </w:rPr>
            </w:pPr>
            <w:r w:rsidRPr="005B559D">
              <w:rPr>
                <w:rFonts w:ascii="Times New Roman" w:eastAsia="Calibri" w:hAnsi="Times New Roman" w:cs="Times New Roman"/>
                <w:b/>
                <w:iCs/>
                <w:sz w:val="24"/>
                <w:szCs w:val="24"/>
              </w:rPr>
              <w:t>6</w:t>
            </w:r>
          </w:p>
        </w:tc>
        <w:tc>
          <w:tcPr>
            <w:tcW w:w="689" w:type="pct"/>
            <w:vMerge w:val="restart"/>
          </w:tcPr>
          <w:p w14:paraId="054B1062" w14:textId="77777777" w:rsidR="00F85C60" w:rsidRPr="005B559D" w:rsidRDefault="00F85C60" w:rsidP="00AD5821">
            <w:pPr>
              <w:rPr>
                <w:rFonts w:ascii="Times New Roman" w:eastAsia="Calibri" w:hAnsi="Times New Roman" w:cs="Times New Roman"/>
                <w:sz w:val="24"/>
                <w:szCs w:val="24"/>
              </w:rPr>
            </w:pPr>
            <w:r w:rsidRPr="005B559D">
              <w:rPr>
                <w:rFonts w:ascii="Times New Roman" w:eastAsia="Calibri" w:hAnsi="Times New Roman" w:cs="Times New Roman"/>
                <w:sz w:val="24"/>
                <w:szCs w:val="24"/>
              </w:rPr>
              <w:t>ОК 4, ОК 5, ОК 8</w:t>
            </w:r>
          </w:p>
        </w:tc>
      </w:tr>
      <w:tr w:rsidR="00F85C60" w:rsidRPr="005B559D" w14:paraId="60EE56FE" w14:textId="77777777" w:rsidTr="00AD5821">
        <w:trPr>
          <w:trHeight w:val="20"/>
        </w:trPr>
        <w:tc>
          <w:tcPr>
            <w:tcW w:w="753" w:type="pct"/>
            <w:vMerge/>
          </w:tcPr>
          <w:p w14:paraId="08D8C7E8"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7F79B604"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14:paraId="7B48B421" w14:textId="77777777" w:rsidR="00F85C60" w:rsidRPr="005B559D" w:rsidRDefault="00F85C60" w:rsidP="00AD5821">
            <w:pPr>
              <w:suppressAutoHyphens/>
              <w:jc w:val="center"/>
              <w:rPr>
                <w:rFonts w:ascii="Times New Roman" w:eastAsia="Calibri" w:hAnsi="Times New Roman" w:cs="Times New Roman"/>
                <w:b/>
                <w:iCs/>
                <w:sz w:val="24"/>
                <w:szCs w:val="24"/>
              </w:rPr>
            </w:pPr>
            <w:r w:rsidRPr="005B559D">
              <w:rPr>
                <w:rFonts w:ascii="Times New Roman" w:eastAsia="Calibri" w:hAnsi="Times New Roman" w:cs="Times New Roman"/>
                <w:b/>
                <w:iCs/>
                <w:sz w:val="24"/>
                <w:szCs w:val="24"/>
              </w:rPr>
              <w:t>6</w:t>
            </w:r>
          </w:p>
        </w:tc>
        <w:tc>
          <w:tcPr>
            <w:tcW w:w="689" w:type="pct"/>
            <w:vMerge/>
          </w:tcPr>
          <w:p w14:paraId="2F335FC8" w14:textId="77777777" w:rsidR="00F85C60" w:rsidRPr="005B559D" w:rsidRDefault="00F85C60" w:rsidP="00AD5821">
            <w:pPr>
              <w:rPr>
                <w:rFonts w:ascii="Times New Roman" w:eastAsia="Calibri" w:hAnsi="Times New Roman" w:cs="Times New Roman"/>
                <w:sz w:val="24"/>
                <w:szCs w:val="24"/>
              </w:rPr>
            </w:pPr>
          </w:p>
        </w:tc>
      </w:tr>
      <w:tr w:rsidR="00F85C60" w:rsidRPr="005B559D" w14:paraId="241999B6" w14:textId="77777777" w:rsidTr="00AD5821">
        <w:trPr>
          <w:trHeight w:val="20"/>
        </w:trPr>
        <w:tc>
          <w:tcPr>
            <w:tcW w:w="753" w:type="pct"/>
            <w:vMerge/>
          </w:tcPr>
          <w:p w14:paraId="328C3839" w14:textId="77777777" w:rsidR="00F85C60" w:rsidRPr="005B559D" w:rsidRDefault="00F85C60" w:rsidP="00AD5821">
            <w:pPr>
              <w:rPr>
                <w:rFonts w:ascii="Times New Roman" w:eastAsia="Calibri" w:hAnsi="Times New Roman" w:cs="Times New Roman"/>
                <w:b/>
                <w:bCs/>
                <w:i/>
                <w:sz w:val="24"/>
                <w:szCs w:val="24"/>
              </w:rPr>
            </w:pPr>
          </w:p>
        </w:tc>
        <w:tc>
          <w:tcPr>
            <w:tcW w:w="2932" w:type="pct"/>
          </w:tcPr>
          <w:p w14:paraId="4855B667" w14:textId="77777777" w:rsidR="00F85C60" w:rsidRPr="005B559D" w:rsidRDefault="00F85C60" w:rsidP="00AD5821">
            <w:pPr>
              <w:rPr>
                <w:rFonts w:ascii="Times New Roman" w:eastAsia="Calibri" w:hAnsi="Times New Roman" w:cs="Times New Roman"/>
                <w:b/>
                <w:sz w:val="24"/>
                <w:szCs w:val="24"/>
              </w:rPr>
            </w:pPr>
            <w:r w:rsidRPr="005B559D">
              <w:rPr>
                <w:rFonts w:ascii="Times New Roman" w:eastAsia="Calibri" w:hAnsi="Times New Roman" w:cs="Times New Roman"/>
                <w:b/>
                <w:sz w:val="24"/>
                <w:szCs w:val="24"/>
              </w:rPr>
              <w:t xml:space="preserve">1. Практическое занятие № 29. </w:t>
            </w:r>
            <w:r w:rsidRPr="005B559D">
              <w:rPr>
                <w:rFonts w:ascii="Times New Roman" w:eastAsia="Calibri" w:hAnsi="Times New Roman" w:cs="Times New Roman"/>
                <w:sz w:val="24"/>
                <w:szCs w:val="24"/>
              </w:rPr>
              <w:t xml:space="preserve"> Особенности тактических действий   спортсменов, выступающих в одиночном и парном разряде. Защитные, контратакующие и нападающие тактические действия. Тактика парных встреч: подачи, передвижения, взаимодействие игроков. Тренировочная игра.</w:t>
            </w:r>
          </w:p>
        </w:tc>
        <w:tc>
          <w:tcPr>
            <w:tcW w:w="626" w:type="pct"/>
            <w:vAlign w:val="center"/>
          </w:tcPr>
          <w:p w14:paraId="1B436323" w14:textId="77777777" w:rsidR="00F85C60" w:rsidRPr="005B559D" w:rsidRDefault="00F85C60" w:rsidP="00AD5821">
            <w:pPr>
              <w:suppressAutoHyphens/>
              <w:jc w:val="center"/>
              <w:rPr>
                <w:rFonts w:ascii="Times New Roman" w:eastAsia="Calibri" w:hAnsi="Times New Roman" w:cs="Times New Roman"/>
                <w:iCs/>
                <w:sz w:val="24"/>
                <w:szCs w:val="24"/>
              </w:rPr>
            </w:pPr>
            <w:r w:rsidRPr="005B559D">
              <w:rPr>
                <w:rFonts w:ascii="Times New Roman" w:eastAsia="Calibri" w:hAnsi="Times New Roman" w:cs="Times New Roman"/>
                <w:iCs/>
                <w:sz w:val="24"/>
                <w:szCs w:val="24"/>
              </w:rPr>
              <w:t>6</w:t>
            </w:r>
          </w:p>
        </w:tc>
        <w:tc>
          <w:tcPr>
            <w:tcW w:w="689" w:type="pct"/>
            <w:vMerge/>
          </w:tcPr>
          <w:p w14:paraId="033F07C4" w14:textId="77777777" w:rsidR="00F85C60" w:rsidRPr="005B559D" w:rsidRDefault="00F85C60" w:rsidP="00AD5821">
            <w:pPr>
              <w:jc w:val="center"/>
              <w:rPr>
                <w:rFonts w:ascii="Times New Roman" w:eastAsia="Calibri" w:hAnsi="Times New Roman" w:cs="Times New Roman"/>
                <w:b/>
                <w:bCs/>
                <w:i/>
                <w:sz w:val="24"/>
                <w:szCs w:val="24"/>
              </w:rPr>
            </w:pPr>
          </w:p>
        </w:tc>
      </w:tr>
      <w:tr w:rsidR="00F85C60" w:rsidRPr="005B559D" w14:paraId="6A7B0B4C" w14:textId="77777777" w:rsidTr="00AD5821">
        <w:trPr>
          <w:trHeight w:val="20"/>
        </w:trPr>
        <w:tc>
          <w:tcPr>
            <w:tcW w:w="753" w:type="pct"/>
            <w:vMerge/>
          </w:tcPr>
          <w:p w14:paraId="052A94BE"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4D98FB4A"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Самостоятельная работа обучающихся</w:t>
            </w:r>
          </w:p>
        </w:tc>
        <w:tc>
          <w:tcPr>
            <w:tcW w:w="626" w:type="pct"/>
            <w:vAlign w:val="center"/>
          </w:tcPr>
          <w:p w14:paraId="00ED1D8E" w14:textId="77777777" w:rsidR="00F85C60" w:rsidRPr="005B559D" w:rsidRDefault="00F85C60" w:rsidP="00AD5821">
            <w:pPr>
              <w:suppressAutoHyphens/>
              <w:jc w:val="center"/>
              <w:rPr>
                <w:rFonts w:ascii="Times New Roman" w:eastAsia="Calibri" w:hAnsi="Times New Roman" w:cs="Times New Roman"/>
                <w:b/>
                <w:bCs/>
                <w:i/>
                <w:iCs/>
                <w:sz w:val="24"/>
                <w:szCs w:val="24"/>
              </w:rPr>
            </w:pPr>
            <w:r w:rsidRPr="005B559D">
              <w:rPr>
                <w:rFonts w:ascii="Times New Roman" w:eastAsia="Calibri" w:hAnsi="Times New Roman" w:cs="Times New Roman"/>
                <w:b/>
                <w:bCs/>
                <w:i/>
                <w:iCs/>
                <w:sz w:val="24"/>
                <w:szCs w:val="24"/>
              </w:rPr>
              <w:t>-</w:t>
            </w:r>
          </w:p>
        </w:tc>
        <w:tc>
          <w:tcPr>
            <w:tcW w:w="689" w:type="pct"/>
            <w:vMerge/>
          </w:tcPr>
          <w:p w14:paraId="239371A2" w14:textId="77777777" w:rsidR="00F85C60" w:rsidRPr="005B559D" w:rsidRDefault="00F85C60" w:rsidP="00AD5821">
            <w:pPr>
              <w:jc w:val="center"/>
              <w:rPr>
                <w:rFonts w:ascii="Times New Roman" w:eastAsia="Calibri" w:hAnsi="Times New Roman" w:cs="Times New Roman"/>
                <w:b/>
                <w:sz w:val="24"/>
                <w:szCs w:val="24"/>
              </w:rPr>
            </w:pPr>
          </w:p>
        </w:tc>
      </w:tr>
      <w:tr w:rsidR="00F85C60" w:rsidRPr="005B559D" w14:paraId="53E9F8E7" w14:textId="77777777" w:rsidTr="00AD5821">
        <w:trPr>
          <w:trHeight w:val="212"/>
        </w:trPr>
        <w:tc>
          <w:tcPr>
            <w:tcW w:w="3685" w:type="pct"/>
            <w:gridSpan w:val="2"/>
          </w:tcPr>
          <w:p w14:paraId="0D6D57D7"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Раздел 8</w:t>
            </w:r>
            <w:r w:rsidRPr="005B559D">
              <w:rPr>
                <w:rFonts w:ascii="Times New Roman" w:eastAsia="Calibri" w:hAnsi="Times New Roman" w:cs="Times New Roman"/>
                <w:b/>
                <w:sz w:val="24"/>
                <w:szCs w:val="24"/>
              </w:rPr>
              <w:t xml:space="preserve"> Спортивные игры. Настольный теннис.</w:t>
            </w:r>
          </w:p>
        </w:tc>
        <w:tc>
          <w:tcPr>
            <w:tcW w:w="626" w:type="pct"/>
          </w:tcPr>
          <w:p w14:paraId="36CF7A38" w14:textId="77777777" w:rsidR="00F85C60" w:rsidRPr="005B559D" w:rsidRDefault="00F85C60" w:rsidP="00AD5821">
            <w:pPr>
              <w:jc w:val="center"/>
              <w:rPr>
                <w:rFonts w:ascii="Times New Roman" w:eastAsia="Calibri" w:hAnsi="Times New Roman" w:cs="Times New Roman"/>
                <w:b/>
                <w:bCs/>
                <w:i/>
                <w:iCs/>
                <w:sz w:val="24"/>
                <w:szCs w:val="24"/>
              </w:rPr>
            </w:pPr>
            <w:r w:rsidRPr="005B559D">
              <w:rPr>
                <w:rFonts w:ascii="Times New Roman" w:eastAsia="Calibri" w:hAnsi="Times New Roman" w:cs="Times New Roman"/>
                <w:iCs/>
                <w:sz w:val="24"/>
                <w:szCs w:val="24"/>
              </w:rPr>
              <w:t>16/0</w:t>
            </w:r>
          </w:p>
        </w:tc>
        <w:tc>
          <w:tcPr>
            <w:tcW w:w="689" w:type="pct"/>
          </w:tcPr>
          <w:p w14:paraId="50908924" w14:textId="77777777" w:rsidR="00F85C60" w:rsidRPr="005B559D" w:rsidRDefault="00F85C60" w:rsidP="00AD5821">
            <w:pPr>
              <w:jc w:val="center"/>
              <w:rPr>
                <w:rFonts w:ascii="Times New Roman" w:eastAsia="Calibri" w:hAnsi="Times New Roman" w:cs="Times New Roman"/>
                <w:b/>
                <w:bCs/>
                <w:i/>
                <w:iCs/>
                <w:sz w:val="24"/>
                <w:szCs w:val="24"/>
              </w:rPr>
            </w:pPr>
          </w:p>
        </w:tc>
      </w:tr>
      <w:tr w:rsidR="00F85C60" w:rsidRPr="005B559D" w14:paraId="29E3BE51" w14:textId="77777777" w:rsidTr="00AD5821">
        <w:trPr>
          <w:trHeight w:val="20"/>
        </w:trPr>
        <w:tc>
          <w:tcPr>
            <w:tcW w:w="753" w:type="pct"/>
            <w:vMerge w:val="restart"/>
          </w:tcPr>
          <w:p w14:paraId="51FE930E"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Тема 8.1.</w:t>
            </w:r>
            <w:r w:rsidRPr="005B559D">
              <w:rPr>
                <w:rFonts w:ascii="Times New Roman" w:eastAsia="Calibri" w:hAnsi="Times New Roman" w:cs="Times New Roman"/>
                <w:sz w:val="24"/>
                <w:szCs w:val="24"/>
              </w:rPr>
              <w:t xml:space="preserve"> </w:t>
            </w:r>
            <w:r w:rsidRPr="005B559D">
              <w:rPr>
                <w:rFonts w:ascii="Times New Roman" w:eastAsia="Calibri" w:hAnsi="Times New Roman" w:cs="Times New Roman"/>
                <w:bCs/>
                <w:sz w:val="24"/>
                <w:szCs w:val="24"/>
              </w:rPr>
              <w:t>Работа с ракеткой, выполнение ударов.</w:t>
            </w:r>
          </w:p>
        </w:tc>
        <w:tc>
          <w:tcPr>
            <w:tcW w:w="2932" w:type="pct"/>
          </w:tcPr>
          <w:p w14:paraId="2E5C5176" w14:textId="77777777" w:rsidR="00F85C60" w:rsidRPr="005B559D" w:rsidRDefault="00F85C60" w:rsidP="00AD5821">
            <w:pPr>
              <w:rPr>
                <w:rFonts w:ascii="Times New Roman" w:eastAsia="Calibri" w:hAnsi="Times New Roman" w:cs="Times New Roman"/>
                <w:b/>
                <w:bCs/>
                <w:i/>
                <w:sz w:val="24"/>
                <w:szCs w:val="24"/>
              </w:rPr>
            </w:pPr>
            <w:r w:rsidRPr="005B559D">
              <w:rPr>
                <w:rFonts w:ascii="Times New Roman" w:eastAsia="Calibri" w:hAnsi="Times New Roman" w:cs="Times New Roman"/>
                <w:b/>
                <w:bCs/>
                <w:sz w:val="24"/>
                <w:szCs w:val="24"/>
              </w:rPr>
              <w:t>Содержание учебного материала</w:t>
            </w:r>
          </w:p>
        </w:tc>
        <w:tc>
          <w:tcPr>
            <w:tcW w:w="626" w:type="pct"/>
            <w:vAlign w:val="center"/>
          </w:tcPr>
          <w:p w14:paraId="26ADD963" w14:textId="77777777" w:rsidR="00F85C60" w:rsidRPr="005B559D" w:rsidRDefault="00F85C60" w:rsidP="00AD5821">
            <w:pPr>
              <w:suppressAutoHyphens/>
              <w:jc w:val="center"/>
              <w:rPr>
                <w:rFonts w:ascii="Times New Roman" w:eastAsia="Calibri" w:hAnsi="Times New Roman" w:cs="Times New Roman"/>
                <w:b/>
                <w:i/>
                <w:iCs/>
                <w:sz w:val="24"/>
                <w:szCs w:val="24"/>
              </w:rPr>
            </w:pPr>
            <w:r w:rsidRPr="005B559D">
              <w:rPr>
                <w:rFonts w:ascii="Times New Roman" w:eastAsia="Calibri" w:hAnsi="Times New Roman" w:cs="Times New Roman"/>
                <w:b/>
                <w:iCs/>
                <w:sz w:val="24"/>
                <w:szCs w:val="24"/>
              </w:rPr>
              <w:t>4</w:t>
            </w:r>
          </w:p>
        </w:tc>
        <w:tc>
          <w:tcPr>
            <w:tcW w:w="689" w:type="pct"/>
            <w:vMerge w:val="restart"/>
          </w:tcPr>
          <w:p w14:paraId="7679634F" w14:textId="77777777" w:rsidR="00F85C60" w:rsidRPr="005B559D" w:rsidRDefault="00F85C60" w:rsidP="00AD5821">
            <w:pPr>
              <w:rPr>
                <w:rFonts w:ascii="Times New Roman" w:eastAsia="Calibri" w:hAnsi="Times New Roman" w:cs="Times New Roman"/>
                <w:sz w:val="24"/>
                <w:szCs w:val="24"/>
              </w:rPr>
            </w:pPr>
            <w:r w:rsidRPr="005B559D">
              <w:rPr>
                <w:rFonts w:ascii="Times New Roman" w:eastAsia="Calibri" w:hAnsi="Times New Roman" w:cs="Times New Roman"/>
                <w:sz w:val="24"/>
                <w:szCs w:val="24"/>
              </w:rPr>
              <w:t>ОК 4, ОК 5, ОК 8</w:t>
            </w:r>
          </w:p>
        </w:tc>
      </w:tr>
      <w:tr w:rsidR="00F85C60" w:rsidRPr="005B559D" w14:paraId="3E06928F" w14:textId="77777777" w:rsidTr="00AD5821">
        <w:trPr>
          <w:trHeight w:val="20"/>
        </w:trPr>
        <w:tc>
          <w:tcPr>
            <w:tcW w:w="753" w:type="pct"/>
            <w:vMerge/>
          </w:tcPr>
          <w:p w14:paraId="21090391"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71DA98DB"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14:paraId="6A26F8D3" w14:textId="77777777" w:rsidR="00F85C60" w:rsidRPr="005B559D" w:rsidRDefault="00F85C60" w:rsidP="00AD5821">
            <w:pPr>
              <w:suppressAutoHyphens/>
              <w:jc w:val="center"/>
              <w:rPr>
                <w:rFonts w:ascii="Times New Roman" w:eastAsia="Calibri" w:hAnsi="Times New Roman" w:cs="Times New Roman"/>
                <w:b/>
                <w:iCs/>
                <w:sz w:val="24"/>
                <w:szCs w:val="24"/>
              </w:rPr>
            </w:pPr>
            <w:r w:rsidRPr="005B559D">
              <w:rPr>
                <w:rFonts w:ascii="Times New Roman" w:eastAsia="Calibri" w:hAnsi="Times New Roman" w:cs="Times New Roman"/>
                <w:b/>
                <w:iCs/>
                <w:sz w:val="24"/>
                <w:szCs w:val="24"/>
              </w:rPr>
              <w:t>4</w:t>
            </w:r>
          </w:p>
        </w:tc>
        <w:tc>
          <w:tcPr>
            <w:tcW w:w="689" w:type="pct"/>
            <w:vMerge/>
          </w:tcPr>
          <w:p w14:paraId="7424ACD0" w14:textId="77777777" w:rsidR="00F85C60" w:rsidRPr="005B559D" w:rsidRDefault="00F85C60" w:rsidP="00AD5821">
            <w:pPr>
              <w:rPr>
                <w:rFonts w:ascii="Times New Roman" w:eastAsia="Calibri" w:hAnsi="Times New Roman" w:cs="Times New Roman"/>
                <w:sz w:val="24"/>
                <w:szCs w:val="24"/>
              </w:rPr>
            </w:pPr>
          </w:p>
        </w:tc>
      </w:tr>
      <w:tr w:rsidR="00F85C60" w:rsidRPr="005B559D" w14:paraId="6EE53EEF" w14:textId="77777777" w:rsidTr="00AD5821">
        <w:trPr>
          <w:trHeight w:val="20"/>
        </w:trPr>
        <w:tc>
          <w:tcPr>
            <w:tcW w:w="753" w:type="pct"/>
            <w:vMerge/>
          </w:tcPr>
          <w:p w14:paraId="1D31607A" w14:textId="77777777" w:rsidR="00F85C60" w:rsidRPr="005B559D" w:rsidRDefault="00F85C60" w:rsidP="00AD5821">
            <w:pPr>
              <w:rPr>
                <w:rFonts w:ascii="Times New Roman" w:eastAsia="Calibri" w:hAnsi="Times New Roman" w:cs="Times New Roman"/>
                <w:b/>
                <w:bCs/>
                <w:i/>
                <w:sz w:val="24"/>
                <w:szCs w:val="24"/>
              </w:rPr>
            </w:pPr>
          </w:p>
        </w:tc>
        <w:tc>
          <w:tcPr>
            <w:tcW w:w="2932" w:type="pct"/>
          </w:tcPr>
          <w:p w14:paraId="0A4EEAB6" w14:textId="77777777" w:rsidR="00F85C60" w:rsidRPr="005B559D" w:rsidRDefault="00F85C60" w:rsidP="00AD5821">
            <w:pPr>
              <w:rPr>
                <w:rFonts w:ascii="Times New Roman" w:eastAsia="Calibri" w:hAnsi="Times New Roman" w:cs="Times New Roman"/>
                <w:b/>
                <w:sz w:val="24"/>
                <w:szCs w:val="24"/>
              </w:rPr>
            </w:pPr>
            <w:r w:rsidRPr="005B559D">
              <w:rPr>
                <w:rFonts w:ascii="Times New Roman" w:eastAsia="Calibri" w:hAnsi="Times New Roman" w:cs="Times New Roman"/>
                <w:b/>
                <w:sz w:val="24"/>
                <w:szCs w:val="24"/>
              </w:rPr>
              <w:t xml:space="preserve">1. Практическое занятие № 30. </w:t>
            </w:r>
            <w:r w:rsidRPr="005B559D">
              <w:rPr>
                <w:rFonts w:ascii="Times New Roman" w:eastAsia="Calibri" w:hAnsi="Times New Roman" w:cs="Times New Roman"/>
                <w:sz w:val="24"/>
                <w:szCs w:val="24"/>
              </w:rPr>
              <w:t xml:space="preserve"> </w:t>
            </w:r>
            <w:r w:rsidRPr="005B559D">
              <w:rPr>
                <w:rFonts w:ascii="Times New Roman" w:eastAsia="Times New Roman" w:hAnsi="Times New Roman" w:cs="Times New Roman"/>
                <w:bCs/>
                <w:sz w:val="24"/>
                <w:szCs w:val="24"/>
                <w:lang w:eastAsia="ru-RU"/>
              </w:rPr>
              <w:t>Способы держания ракетки: горизонтальная хватка, вертикальная хватка. Стойки игрока. Передвижения игрока.</w:t>
            </w:r>
          </w:p>
        </w:tc>
        <w:tc>
          <w:tcPr>
            <w:tcW w:w="626" w:type="pct"/>
            <w:vAlign w:val="center"/>
          </w:tcPr>
          <w:p w14:paraId="108EF90C" w14:textId="77777777" w:rsidR="00F85C60" w:rsidRPr="005B559D" w:rsidRDefault="00F85C60" w:rsidP="00AD5821">
            <w:pPr>
              <w:suppressAutoHyphens/>
              <w:jc w:val="center"/>
              <w:rPr>
                <w:rFonts w:ascii="Times New Roman" w:eastAsia="Calibri" w:hAnsi="Times New Roman" w:cs="Times New Roman"/>
                <w:iCs/>
                <w:sz w:val="24"/>
                <w:szCs w:val="24"/>
              </w:rPr>
            </w:pPr>
            <w:r w:rsidRPr="005B559D">
              <w:rPr>
                <w:rFonts w:ascii="Times New Roman" w:eastAsia="Calibri" w:hAnsi="Times New Roman" w:cs="Times New Roman"/>
                <w:iCs/>
                <w:sz w:val="24"/>
                <w:szCs w:val="24"/>
              </w:rPr>
              <w:t>4</w:t>
            </w:r>
          </w:p>
        </w:tc>
        <w:tc>
          <w:tcPr>
            <w:tcW w:w="689" w:type="pct"/>
            <w:vMerge/>
          </w:tcPr>
          <w:p w14:paraId="57F50C49" w14:textId="77777777" w:rsidR="00F85C60" w:rsidRPr="005B559D" w:rsidRDefault="00F85C60" w:rsidP="00AD5821">
            <w:pPr>
              <w:jc w:val="center"/>
              <w:rPr>
                <w:rFonts w:ascii="Times New Roman" w:eastAsia="Calibri" w:hAnsi="Times New Roman" w:cs="Times New Roman"/>
                <w:b/>
                <w:bCs/>
                <w:i/>
                <w:sz w:val="24"/>
                <w:szCs w:val="24"/>
              </w:rPr>
            </w:pPr>
          </w:p>
        </w:tc>
      </w:tr>
      <w:tr w:rsidR="00F85C60" w:rsidRPr="005B559D" w14:paraId="7618CBC8" w14:textId="77777777" w:rsidTr="00AD5821">
        <w:trPr>
          <w:trHeight w:val="20"/>
        </w:trPr>
        <w:tc>
          <w:tcPr>
            <w:tcW w:w="753" w:type="pct"/>
            <w:vMerge/>
          </w:tcPr>
          <w:p w14:paraId="6BAC3EAC"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49ED4365"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Самостоятельная работа обучающихся</w:t>
            </w:r>
          </w:p>
        </w:tc>
        <w:tc>
          <w:tcPr>
            <w:tcW w:w="626" w:type="pct"/>
            <w:vAlign w:val="center"/>
          </w:tcPr>
          <w:p w14:paraId="2E3F5DB9" w14:textId="77777777" w:rsidR="00F85C60" w:rsidRPr="005B559D" w:rsidRDefault="00F85C60" w:rsidP="00AD5821">
            <w:pPr>
              <w:suppressAutoHyphens/>
              <w:jc w:val="center"/>
              <w:rPr>
                <w:rFonts w:ascii="Times New Roman" w:eastAsia="Calibri" w:hAnsi="Times New Roman" w:cs="Times New Roman"/>
                <w:b/>
                <w:bCs/>
                <w:i/>
                <w:iCs/>
                <w:sz w:val="24"/>
                <w:szCs w:val="24"/>
              </w:rPr>
            </w:pPr>
            <w:r w:rsidRPr="005B559D">
              <w:rPr>
                <w:rFonts w:ascii="Times New Roman" w:eastAsia="Calibri" w:hAnsi="Times New Roman" w:cs="Times New Roman"/>
                <w:b/>
                <w:bCs/>
                <w:i/>
                <w:iCs/>
                <w:sz w:val="24"/>
                <w:szCs w:val="24"/>
              </w:rPr>
              <w:t>-</w:t>
            </w:r>
          </w:p>
        </w:tc>
        <w:tc>
          <w:tcPr>
            <w:tcW w:w="689" w:type="pct"/>
            <w:vMerge/>
          </w:tcPr>
          <w:p w14:paraId="4FFB487D" w14:textId="77777777" w:rsidR="00F85C60" w:rsidRPr="005B559D" w:rsidRDefault="00F85C60" w:rsidP="00AD5821">
            <w:pPr>
              <w:jc w:val="center"/>
              <w:rPr>
                <w:rFonts w:ascii="Times New Roman" w:eastAsia="Calibri" w:hAnsi="Times New Roman" w:cs="Times New Roman"/>
                <w:b/>
                <w:sz w:val="24"/>
                <w:szCs w:val="24"/>
              </w:rPr>
            </w:pPr>
          </w:p>
        </w:tc>
      </w:tr>
      <w:tr w:rsidR="00F85C60" w:rsidRPr="005B559D" w14:paraId="1C3CDD2E" w14:textId="77777777" w:rsidTr="00AD5821">
        <w:trPr>
          <w:trHeight w:val="20"/>
        </w:trPr>
        <w:tc>
          <w:tcPr>
            <w:tcW w:w="753" w:type="pct"/>
            <w:vMerge w:val="restart"/>
          </w:tcPr>
          <w:p w14:paraId="304EB8D5"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 xml:space="preserve">Тема 8.2. </w:t>
            </w:r>
            <w:r w:rsidRPr="005B559D">
              <w:rPr>
                <w:rFonts w:ascii="Times New Roman" w:eastAsia="Calibri" w:hAnsi="Times New Roman" w:cs="Times New Roman"/>
                <w:bCs/>
                <w:sz w:val="24"/>
                <w:szCs w:val="24"/>
              </w:rPr>
              <w:t xml:space="preserve">  Совершенствование технических приемов.</w:t>
            </w:r>
          </w:p>
        </w:tc>
        <w:tc>
          <w:tcPr>
            <w:tcW w:w="2932" w:type="pct"/>
          </w:tcPr>
          <w:p w14:paraId="5715A2E9" w14:textId="77777777" w:rsidR="00F85C60" w:rsidRPr="005B559D" w:rsidRDefault="00F85C60" w:rsidP="00AD5821">
            <w:pPr>
              <w:rPr>
                <w:rFonts w:ascii="Times New Roman" w:eastAsia="Calibri" w:hAnsi="Times New Roman" w:cs="Times New Roman"/>
                <w:b/>
                <w:bCs/>
                <w:i/>
                <w:sz w:val="24"/>
                <w:szCs w:val="24"/>
              </w:rPr>
            </w:pPr>
            <w:r w:rsidRPr="005B559D">
              <w:rPr>
                <w:rFonts w:ascii="Times New Roman" w:eastAsia="Calibri" w:hAnsi="Times New Roman" w:cs="Times New Roman"/>
                <w:b/>
                <w:bCs/>
                <w:sz w:val="24"/>
                <w:szCs w:val="24"/>
              </w:rPr>
              <w:t>Содержание учебного материала</w:t>
            </w:r>
          </w:p>
        </w:tc>
        <w:tc>
          <w:tcPr>
            <w:tcW w:w="626" w:type="pct"/>
            <w:vAlign w:val="center"/>
          </w:tcPr>
          <w:p w14:paraId="7417B52F" w14:textId="77777777" w:rsidR="00F85C60" w:rsidRPr="005B559D" w:rsidRDefault="00F85C60" w:rsidP="00AD5821">
            <w:pPr>
              <w:suppressAutoHyphens/>
              <w:jc w:val="center"/>
              <w:rPr>
                <w:rFonts w:ascii="Times New Roman" w:eastAsia="Calibri" w:hAnsi="Times New Roman" w:cs="Times New Roman"/>
                <w:b/>
                <w:i/>
                <w:iCs/>
                <w:sz w:val="24"/>
                <w:szCs w:val="24"/>
              </w:rPr>
            </w:pPr>
            <w:r w:rsidRPr="005B559D">
              <w:rPr>
                <w:rFonts w:ascii="Times New Roman" w:eastAsia="Calibri" w:hAnsi="Times New Roman" w:cs="Times New Roman"/>
                <w:b/>
                <w:iCs/>
                <w:sz w:val="24"/>
                <w:szCs w:val="24"/>
              </w:rPr>
              <w:t>6</w:t>
            </w:r>
          </w:p>
        </w:tc>
        <w:tc>
          <w:tcPr>
            <w:tcW w:w="689" w:type="pct"/>
            <w:vMerge w:val="restart"/>
          </w:tcPr>
          <w:p w14:paraId="4C8EC588" w14:textId="77777777" w:rsidR="00F85C60" w:rsidRPr="005B559D" w:rsidRDefault="00F85C60" w:rsidP="00AD5821">
            <w:pPr>
              <w:rPr>
                <w:rFonts w:ascii="Times New Roman" w:eastAsia="Calibri" w:hAnsi="Times New Roman" w:cs="Times New Roman"/>
                <w:sz w:val="24"/>
                <w:szCs w:val="24"/>
              </w:rPr>
            </w:pPr>
            <w:r w:rsidRPr="005B559D">
              <w:rPr>
                <w:rFonts w:ascii="Times New Roman" w:eastAsia="Calibri" w:hAnsi="Times New Roman" w:cs="Times New Roman"/>
                <w:sz w:val="24"/>
                <w:szCs w:val="24"/>
              </w:rPr>
              <w:t>ОК 4, ОК 5, ОК 8</w:t>
            </w:r>
          </w:p>
        </w:tc>
      </w:tr>
      <w:tr w:rsidR="00F85C60" w:rsidRPr="005B559D" w14:paraId="63BC602F" w14:textId="77777777" w:rsidTr="00AD5821">
        <w:trPr>
          <w:trHeight w:val="20"/>
        </w:trPr>
        <w:tc>
          <w:tcPr>
            <w:tcW w:w="753" w:type="pct"/>
            <w:vMerge/>
          </w:tcPr>
          <w:p w14:paraId="65FE0154"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5C85E8A1"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14:paraId="183A3EA9" w14:textId="77777777" w:rsidR="00F85C60" w:rsidRPr="005B559D" w:rsidRDefault="00F85C60" w:rsidP="00AD5821">
            <w:pPr>
              <w:suppressAutoHyphens/>
              <w:jc w:val="center"/>
              <w:rPr>
                <w:rFonts w:ascii="Times New Roman" w:eastAsia="Calibri" w:hAnsi="Times New Roman" w:cs="Times New Roman"/>
                <w:b/>
                <w:iCs/>
                <w:sz w:val="24"/>
                <w:szCs w:val="24"/>
              </w:rPr>
            </w:pPr>
            <w:r w:rsidRPr="005B559D">
              <w:rPr>
                <w:rFonts w:ascii="Times New Roman" w:eastAsia="Calibri" w:hAnsi="Times New Roman" w:cs="Times New Roman"/>
                <w:b/>
                <w:iCs/>
                <w:sz w:val="24"/>
                <w:szCs w:val="24"/>
              </w:rPr>
              <w:t>6</w:t>
            </w:r>
          </w:p>
        </w:tc>
        <w:tc>
          <w:tcPr>
            <w:tcW w:w="689" w:type="pct"/>
            <w:vMerge/>
          </w:tcPr>
          <w:p w14:paraId="0D828887" w14:textId="77777777" w:rsidR="00F85C60" w:rsidRPr="005B559D" w:rsidRDefault="00F85C60" w:rsidP="00AD5821">
            <w:pPr>
              <w:rPr>
                <w:rFonts w:ascii="Times New Roman" w:eastAsia="Calibri" w:hAnsi="Times New Roman" w:cs="Times New Roman"/>
                <w:sz w:val="24"/>
                <w:szCs w:val="24"/>
              </w:rPr>
            </w:pPr>
          </w:p>
        </w:tc>
      </w:tr>
      <w:tr w:rsidR="00F85C60" w:rsidRPr="005B559D" w14:paraId="112F7111" w14:textId="77777777" w:rsidTr="00AD5821">
        <w:trPr>
          <w:trHeight w:val="20"/>
        </w:trPr>
        <w:tc>
          <w:tcPr>
            <w:tcW w:w="753" w:type="pct"/>
            <w:vMerge/>
          </w:tcPr>
          <w:p w14:paraId="4CC2CD4E" w14:textId="77777777" w:rsidR="00F85C60" w:rsidRPr="005B559D" w:rsidRDefault="00F85C60" w:rsidP="00AD5821">
            <w:pPr>
              <w:rPr>
                <w:rFonts w:ascii="Times New Roman" w:eastAsia="Calibri" w:hAnsi="Times New Roman" w:cs="Times New Roman"/>
                <w:b/>
                <w:bCs/>
                <w:i/>
                <w:sz w:val="24"/>
                <w:szCs w:val="24"/>
              </w:rPr>
            </w:pPr>
          </w:p>
        </w:tc>
        <w:tc>
          <w:tcPr>
            <w:tcW w:w="2932" w:type="pct"/>
          </w:tcPr>
          <w:p w14:paraId="684B0831" w14:textId="77777777" w:rsidR="00F85C60" w:rsidRPr="005B559D" w:rsidRDefault="00F85C60" w:rsidP="00AD5821">
            <w:pPr>
              <w:rPr>
                <w:rFonts w:ascii="Times New Roman" w:eastAsia="Calibri" w:hAnsi="Times New Roman" w:cs="Times New Roman"/>
                <w:b/>
                <w:sz w:val="24"/>
                <w:szCs w:val="24"/>
              </w:rPr>
            </w:pPr>
            <w:r w:rsidRPr="005B559D">
              <w:rPr>
                <w:rFonts w:ascii="Times New Roman" w:eastAsia="Calibri" w:hAnsi="Times New Roman" w:cs="Times New Roman"/>
                <w:b/>
                <w:sz w:val="24"/>
                <w:szCs w:val="24"/>
              </w:rPr>
              <w:t xml:space="preserve">1. Практическое занятие № 31. </w:t>
            </w:r>
            <w:r w:rsidRPr="005B559D">
              <w:rPr>
                <w:rFonts w:ascii="Times New Roman" w:eastAsia="Calibri" w:hAnsi="Times New Roman" w:cs="Times New Roman"/>
                <w:sz w:val="24"/>
                <w:szCs w:val="24"/>
              </w:rPr>
              <w:t xml:space="preserve"> Технические приёмы: подача, подрезка, срезка, накат, поставка, топ-спин.  Выполнение упражнение в различных тренировочных и игровых условиях.</w:t>
            </w:r>
          </w:p>
        </w:tc>
        <w:tc>
          <w:tcPr>
            <w:tcW w:w="626" w:type="pct"/>
            <w:vAlign w:val="center"/>
          </w:tcPr>
          <w:p w14:paraId="21863E5B" w14:textId="77777777" w:rsidR="00F85C60" w:rsidRPr="005B559D" w:rsidRDefault="00F85C60" w:rsidP="00AD5821">
            <w:pPr>
              <w:suppressAutoHyphens/>
              <w:jc w:val="center"/>
              <w:rPr>
                <w:rFonts w:ascii="Times New Roman" w:eastAsia="Calibri" w:hAnsi="Times New Roman" w:cs="Times New Roman"/>
                <w:iCs/>
                <w:sz w:val="24"/>
                <w:szCs w:val="24"/>
              </w:rPr>
            </w:pPr>
            <w:r w:rsidRPr="005B559D">
              <w:rPr>
                <w:rFonts w:ascii="Times New Roman" w:eastAsia="Calibri" w:hAnsi="Times New Roman" w:cs="Times New Roman"/>
                <w:iCs/>
                <w:sz w:val="24"/>
                <w:szCs w:val="24"/>
              </w:rPr>
              <w:t>6</w:t>
            </w:r>
          </w:p>
        </w:tc>
        <w:tc>
          <w:tcPr>
            <w:tcW w:w="689" w:type="pct"/>
            <w:vMerge/>
          </w:tcPr>
          <w:p w14:paraId="3612FAE2" w14:textId="77777777" w:rsidR="00F85C60" w:rsidRPr="005B559D" w:rsidRDefault="00F85C60" w:rsidP="00AD5821">
            <w:pPr>
              <w:jc w:val="center"/>
              <w:rPr>
                <w:rFonts w:ascii="Times New Roman" w:eastAsia="Calibri" w:hAnsi="Times New Roman" w:cs="Times New Roman"/>
                <w:b/>
                <w:bCs/>
                <w:i/>
                <w:sz w:val="24"/>
                <w:szCs w:val="24"/>
              </w:rPr>
            </w:pPr>
          </w:p>
        </w:tc>
      </w:tr>
      <w:tr w:rsidR="00F85C60" w:rsidRPr="005B559D" w14:paraId="3DDAE02E" w14:textId="77777777" w:rsidTr="00AD5821">
        <w:trPr>
          <w:trHeight w:val="20"/>
        </w:trPr>
        <w:tc>
          <w:tcPr>
            <w:tcW w:w="753" w:type="pct"/>
            <w:vMerge/>
          </w:tcPr>
          <w:p w14:paraId="64115F28"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097C7466"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Самостоятельная работа обучающихся</w:t>
            </w:r>
          </w:p>
        </w:tc>
        <w:tc>
          <w:tcPr>
            <w:tcW w:w="626" w:type="pct"/>
            <w:vAlign w:val="center"/>
          </w:tcPr>
          <w:p w14:paraId="068A31FE" w14:textId="77777777" w:rsidR="00F85C60" w:rsidRPr="005B559D" w:rsidRDefault="00F85C60" w:rsidP="00AD5821">
            <w:pPr>
              <w:suppressAutoHyphens/>
              <w:jc w:val="center"/>
              <w:rPr>
                <w:rFonts w:ascii="Times New Roman" w:eastAsia="Calibri" w:hAnsi="Times New Roman" w:cs="Times New Roman"/>
                <w:b/>
                <w:bCs/>
                <w:i/>
                <w:iCs/>
                <w:sz w:val="24"/>
                <w:szCs w:val="24"/>
              </w:rPr>
            </w:pPr>
            <w:r w:rsidRPr="005B559D">
              <w:rPr>
                <w:rFonts w:ascii="Times New Roman" w:eastAsia="Calibri" w:hAnsi="Times New Roman" w:cs="Times New Roman"/>
                <w:b/>
                <w:bCs/>
                <w:i/>
                <w:iCs/>
                <w:sz w:val="24"/>
                <w:szCs w:val="24"/>
              </w:rPr>
              <w:t>-</w:t>
            </w:r>
          </w:p>
        </w:tc>
        <w:tc>
          <w:tcPr>
            <w:tcW w:w="689" w:type="pct"/>
            <w:vMerge/>
          </w:tcPr>
          <w:p w14:paraId="7EAC94F1" w14:textId="77777777" w:rsidR="00F85C60" w:rsidRPr="005B559D" w:rsidRDefault="00F85C60" w:rsidP="00AD5821">
            <w:pPr>
              <w:jc w:val="center"/>
              <w:rPr>
                <w:rFonts w:ascii="Times New Roman" w:eastAsia="Calibri" w:hAnsi="Times New Roman" w:cs="Times New Roman"/>
                <w:b/>
                <w:sz w:val="24"/>
                <w:szCs w:val="24"/>
              </w:rPr>
            </w:pPr>
          </w:p>
        </w:tc>
      </w:tr>
      <w:tr w:rsidR="00F85C60" w:rsidRPr="005B559D" w14:paraId="6DD4E261" w14:textId="77777777" w:rsidTr="00AD5821">
        <w:trPr>
          <w:trHeight w:val="20"/>
        </w:trPr>
        <w:tc>
          <w:tcPr>
            <w:tcW w:w="753" w:type="pct"/>
            <w:vMerge w:val="restart"/>
          </w:tcPr>
          <w:p w14:paraId="10D71DA7"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 xml:space="preserve">Тема 8.3. </w:t>
            </w:r>
            <w:r w:rsidRPr="005B559D">
              <w:rPr>
                <w:rFonts w:ascii="Times New Roman" w:eastAsia="Calibri" w:hAnsi="Times New Roman" w:cs="Times New Roman"/>
                <w:sz w:val="24"/>
                <w:szCs w:val="24"/>
              </w:rPr>
              <w:t xml:space="preserve"> </w:t>
            </w:r>
            <w:r w:rsidRPr="005B559D">
              <w:rPr>
                <w:rFonts w:ascii="Times New Roman" w:eastAsia="Calibri" w:hAnsi="Times New Roman" w:cs="Times New Roman"/>
                <w:bCs/>
                <w:sz w:val="24"/>
                <w:szCs w:val="24"/>
              </w:rPr>
              <w:t>Тактика игры в настольный теннис.</w:t>
            </w:r>
          </w:p>
        </w:tc>
        <w:tc>
          <w:tcPr>
            <w:tcW w:w="2932" w:type="pct"/>
          </w:tcPr>
          <w:p w14:paraId="27995A73" w14:textId="77777777" w:rsidR="00F85C60" w:rsidRPr="005B559D" w:rsidRDefault="00F85C60" w:rsidP="00AD5821">
            <w:pPr>
              <w:rPr>
                <w:rFonts w:ascii="Times New Roman" w:eastAsia="Calibri" w:hAnsi="Times New Roman" w:cs="Times New Roman"/>
                <w:b/>
                <w:bCs/>
                <w:i/>
                <w:sz w:val="24"/>
                <w:szCs w:val="24"/>
              </w:rPr>
            </w:pPr>
            <w:r w:rsidRPr="005B559D">
              <w:rPr>
                <w:rFonts w:ascii="Times New Roman" w:eastAsia="Calibri" w:hAnsi="Times New Roman" w:cs="Times New Roman"/>
                <w:b/>
                <w:bCs/>
                <w:sz w:val="24"/>
                <w:szCs w:val="24"/>
              </w:rPr>
              <w:t>Содержание учебного материала</w:t>
            </w:r>
          </w:p>
        </w:tc>
        <w:tc>
          <w:tcPr>
            <w:tcW w:w="626" w:type="pct"/>
            <w:vAlign w:val="center"/>
          </w:tcPr>
          <w:p w14:paraId="412FABE5" w14:textId="77777777" w:rsidR="00F85C60" w:rsidRPr="005B559D" w:rsidRDefault="00F85C60" w:rsidP="00AD5821">
            <w:pPr>
              <w:suppressAutoHyphens/>
              <w:jc w:val="center"/>
              <w:rPr>
                <w:rFonts w:ascii="Times New Roman" w:eastAsia="Calibri" w:hAnsi="Times New Roman" w:cs="Times New Roman"/>
                <w:b/>
                <w:i/>
                <w:iCs/>
                <w:sz w:val="24"/>
                <w:szCs w:val="24"/>
              </w:rPr>
            </w:pPr>
            <w:r w:rsidRPr="005B559D">
              <w:rPr>
                <w:rFonts w:ascii="Times New Roman" w:eastAsia="Calibri" w:hAnsi="Times New Roman" w:cs="Times New Roman"/>
                <w:b/>
                <w:iCs/>
                <w:sz w:val="24"/>
                <w:szCs w:val="24"/>
              </w:rPr>
              <w:t>6</w:t>
            </w:r>
          </w:p>
        </w:tc>
        <w:tc>
          <w:tcPr>
            <w:tcW w:w="689" w:type="pct"/>
            <w:vMerge w:val="restart"/>
          </w:tcPr>
          <w:p w14:paraId="5CE239EB" w14:textId="77777777" w:rsidR="00F85C60" w:rsidRPr="005B559D" w:rsidRDefault="00F85C60" w:rsidP="00AD5821">
            <w:pPr>
              <w:rPr>
                <w:rFonts w:ascii="Times New Roman" w:eastAsia="Calibri" w:hAnsi="Times New Roman" w:cs="Times New Roman"/>
                <w:sz w:val="24"/>
                <w:szCs w:val="24"/>
              </w:rPr>
            </w:pPr>
            <w:r w:rsidRPr="005B559D">
              <w:rPr>
                <w:rFonts w:ascii="Times New Roman" w:eastAsia="Calibri" w:hAnsi="Times New Roman" w:cs="Times New Roman"/>
                <w:sz w:val="24"/>
                <w:szCs w:val="24"/>
              </w:rPr>
              <w:t>ОК 4, ОК 5, ОК 8</w:t>
            </w:r>
          </w:p>
        </w:tc>
      </w:tr>
      <w:tr w:rsidR="00F85C60" w:rsidRPr="005B559D" w14:paraId="1866024D" w14:textId="77777777" w:rsidTr="00AD5821">
        <w:trPr>
          <w:trHeight w:val="20"/>
        </w:trPr>
        <w:tc>
          <w:tcPr>
            <w:tcW w:w="753" w:type="pct"/>
            <w:vMerge/>
          </w:tcPr>
          <w:p w14:paraId="1AFDA6AA"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0FEF9251"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14:paraId="74CCD6A2" w14:textId="77777777" w:rsidR="00F85C60" w:rsidRPr="005B559D" w:rsidRDefault="00F85C60" w:rsidP="00AD5821">
            <w:pPr>
              <w:suppressAutoHyphens/>
              <w:jc w:val="center"/>
              <w:rPr>
                <w:rFonts w:ascii="Times New Roman" w:eastAsia="Calibri" w:hAnsi="Times New Roman" w:cs="Times New Roman"/>
                <w:b/>
                <w:iCs/>
                <w:sz w:val="24"/>
                <w:szCs w:val="24"/>
              </w:rPr>
            </w:pPr>
            <w:r w:rsidRPr="005B559D">
              <w:rPr>
                <w:rFonts w:ascii="Times New Roman" w:eastAsia="Calibri" w:hAnsi="Times New Roman" w:cs="Times New Roman"/>
                <w:b/>
                <w:iCs/>
                <w:sz w:val="24"/>
                <w:szCs w:val="24"/>
              </w:rPr>
              <w:t>6</w:t>
            </w:r>
          </w:p>
        </w:tc>
        <w:tc>
          <w:tcPr>
            <w:tcW w:w="689" w:type="pct"/>
            <w:vMerge/>
          </w:tcPr>
          <w:p w14:paraId="7153014E" w14:textId="77777777" w:rsidR="00F85C60" w:rsidRPr="005B559D" w:rsidRDefault="00F85C60" w:rsidP="00AD5821">
            <w:pPr>
              <w:rPr>
                <w:rFonts w:ascii="Times New Roman" w:eastAsia="Calibri" w:hAnsi="Times New Roman" w:cs="Times New Roman"/>
                <w:sz w:val="24"/>
                <w:szCs w:val="24"/>
              </w:rPr>
            </w:pPr>
          </w:p>
        </w:tc>
      </w:tr>
      <w:tr w:rsidR="00F85C60" w:rsidRPr="005B559D" w14:paraId="3E49792A" w14:textId="77777777" w:rsidTr="00AD5821">
        <w:trPr>
          <w:trHeight w:val="20"/>
        </w:trPr>
        <w:tc>
          <w:tcPr>
            <w:tcW w:w="753" w:type="pct"/>
            <w:vMerge/>
          </w:tcPr>
          <w:p w14:paraId="1C730C48" w14:textId="77777777" w:rsidR="00F85C60" w:rsidRPr="005B559D" w:rsidRDefault="00F85C60" w:rsidP="00AD5821">
            <w:pPr>
              <w:rPr>
                <w:rFonts w:ascii="Times New Roman" w:eastAsia="Calibri" w:hAnsi="Times New Roman" w:cs="Times New Roman"/>
                <w:b/>
                <w:bCs/>
                <w:i/>
                <w:sz w:val="24"/>
                <w:szCs w:val="24"/>
              </w:rPr>
            </w:pPr>
          </w:p>
        </w:tc>
        <w:tc>
          <w:tcPr>
            <w:tcW w:w="2932" w:type="pct"/>
          </w:tcPr>
          <w:p w14:paraId="04AAE480" w14:textId="77777777" w:rsidR="00F85C60" w:rsidRPr="005B559D" w:rsidRDefault="00F85C60" w:rsidP="00AD5821">
            <w:pPr>
              <w:rPr>
                <w:rFonts w:ascii="Times New Roman" w:eastAsia="Calibri" w:hAnsi="Times New Roman" w:cs="Times New Roman"/>
                <w:b/>
                <w:sz w:val="24"/>
                <w:szCs w:val="24"/>
              </w:rPr>
            </w:pPr>
            <w:r w:rsidRPr="005B559D">
              <w:rPr>
                <w:rFonts w:ascii="Times New Roman" w:eastAsia="Calibri" w:hAnsi="Times New Roman" w:cs="Times New Roman"/>
                <w:b/>
                <w:sz w:val="24"/>
                <w:szCs w:val="24"/>
              </w:rPr>
              <w:t xml:space="preserve">1. Практическое занятие № 32. </w:t>
            </w:r>
            <w:r w:rsidRPr="005B559D">
              <w:rPr>
                <w:rFonts w:ascii="Times New Roman" w:eastAsia="Calibri" w:hAnsi="Times New Roman" w:cs="Times New Roman"/>
                <w:sz w:val="24"/>
                <w:szCs w:val="24"/>
              </w:rPr>
              <w:t xml:space="preserve"> Тактика игры, стили игры. Тактические комбинации. Тактика одиночной и парной игры. Двусторонняя игра.</w:t>
            </w:r>
          </w:p>
        </w:tc>
        <w:tc>
          <w:tcPr>
            <w:tcW w:w="626" w:type="pct"/>
            <w:vAlign w:val="center"/>
          </w:tcPr>
          <w:p w14:paraId="2B0CBAC6" w14:textId="77777777" w:rsidR="00F85C60" w:rsidRPr="005B559D" w:rsidRDefault="00F85C60" w:rsidP="00AD5821">
            <w:pPr>
              <w:suppressAutoHyphens/>
              <w:jc w:val="center"/>
              <w:rPr>
                <w:rFonts w:ascii="Times New Roman" w:eastAsia="Calibri" w:hAnsi="Times New Roman" w:cs="Times New Roman"/>
                <w:iCs/>
                <w:sz w:val="24"/>
                <w:szCs w:val="24"/>
              </w:rPr>
            </w:pPr>
            <w:r w:rsidRPr="005B559D">
              <w:rPr>
                <w:rFonts w:ascii="Times New Roman" w:eastAsia="Calibri" w:hAnsi="Times New Roman" w:cs="Times New Roman"/>
                <w:iCs/>
                <w:sz w:val="24"/>
                <w:szCs w:val="24"/>
              </w:rPr>
              <w:t>6</w:t>
            </w:r>
          </w:p>
        </w:tc>
        <w:tc>
          <w:tcPr>
            <w:tcW w:w="689" w:type="pct"/>
            <w:vMerge/>
          </w:tcPr>
          <w:p w14:paraId="22660138" w14:textId="77777777" w:rsidR="00F85C60" w:rsidRPr="005B559D" w:rsidRDefault="00F85C60" w:rsidP="00AD5821">
            <w:pPr>
              <w:jc w:val="center"/>
              <w:rPr>
                <w:rFonts w:ascii="Times New Roman" w:eastAsia="Calibri" w:hAnsi="Times New Roman" w:cs="Times New Roman"/>
                <w:b/>
                <w:bCs/>
                <w:i/>
                <w:sz w:val="24"/>
                <w:szCs w:val="24"/>
              </w:rPr>
            </w:pPr>
          </w:p>
        </w:tc>
      </w:tr>
      <w:tr w:rsidR="00F85C60" w:rsidRPr="005B559D" w14:paraId="190E7BFF" w14:textId="77777777" w:rsidTr="00AD5821">
        <w:trPr>
          <w:trHeight w:val="20"/>
        </w:trPr>
        <w:tc>
          <w:tcPr>
            <w:tcW w:w="753" w:type="pct"/>
            <w:vMerge/>
          </w:tcPr>
          <w:p w14:paraId="23BA2676" w14:textId="77777777" w:rsidR="00F85C60" w:rsidRPr="005B559D" w:rsidRDefault="00F85C60" w:rsidP="00AD5821">
            <w:pPr>
              <w:rPr>
                <w:rFonts w:ascii="Times New Roman" w:eastAsia="Calibri" w:hAnsi="Times New Roman" w:cs="Times New Roman"/>
                <w:b/>
                <w:bCs/>
                <w:sz w:val="24"/>
                <w:szCs w:val="24"/>
              </w:rPr>
            </w:pPr>
          </w:p>
        </w:tc>
        <w:tc>
          <w:tcPr>
            <w:tcW w:w="2932" w:type="pct"/>
          </w:tcPr>
          <w:p w14:paraId="37624D6A"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Самостоятельная работа обучающихся</w:t>
            </w:r>
          </w:p>
        </w:tc>
        <w:tc>
          <w:tcPr>
            <w:tcW w:w="626" w:type="pct"/>
            <w:vAlign w:val="center"/>
          </w:tcPr>
          <w:p w14:paraId="5140BF76" w14:textId="77777777" w:rsidR="00F85C60" w:rsidRPr="005B559D" w:rsidRDefault="00F85C60" w:rsidP="00AD5821">
            <w:pPr>
              <w:suppressAutoHyphens/>
              <w:jc w:val="center"/>
              <w:rPr>
                <w:rFonts w:ascii="Times New Roman" w:eastAsia="Calibri" w:hAnsi="Times New Roman" w:cs="Times New Roman"/>
                <w:b/>
                <w:bCs/>
                <w:i/>
                <w:iCs/>
                <w:sz w:val="24"/>
                <w:szCs w:val="24"/>
              </w:rPr>
            </w:pPr>
            <w:r w:rsidRPr="005B559D">
              <w:rPr>
                <w:rFonts w:ascii="Times New Roman" w:eastAsia="Calibri" w:hAnsi="Times New Roman" w:cs="Times New Roman"/>
                <w:b/>
                <w:bCs/>
                <w:i/>
                <w:iCs/>
                <w:sz w:val="24"/>
                <w:szCs w:val="24"/>
              </w:rPr>
              <w:t>-</w:t>
            </w:r>
          </w:p>
        </w:tc>
        <w:tc>
          <w:tcPr>
            <w:tcW w:w="689" w:type="pct"/>
            <w:vMerge/>
          </w:tcPr>
          <w:p w14:paraId="3BFDF78C" w14:textId="77777777" w:rsidR="00F85C60" w:rsidRPr="005B559D" w:rsidRDefault="00F85C60" w:rsidP="00AD5821">
            <w:pPr>
              <w:jc w:val="center"/>
              <w:rPr>
                <w:rFonts w:ascii="Times New Roman" w:eastAsia="Calibri" w:hAnsi="Times New Roman" w:cs="Times New Roman"/>
                <w:b/>
                <w:sz w:val="24"/>
                <w:szCs w:val="24"/>
              </w:rPr>
            </w:pPr>
          </w:p>
        </w:tc>
      </w:tr>
      <w:tr w:rsidR="00F85C60" w:rsidRPr="005B559D" w14:paraId="39AB62CA" w14:textId="77777777" w:rsidTr="00AD5821">
        <w:trPr>
          <w:trHeight w:val="20"/>
        </w:trPr>
        <w:tc>
          <w:tcPr>
            <w:tcW w:w="3685" w:type="pct"/>
            <w:gridSpan w:val="2"/>
          </w:tcPr>
          <w:p w14:paraId="5BB799B6" w14:textId="77777777" w:rsidR="00F85C60" w:rsidRPr="005B559D" w:rsidRDefault="00F85C60" w:rsidP="00AD5821">
            <w:pPr>
              <w:suppressAutoHyphens/>
              <w:rPr>
                <w:rFonts w:ascii="Times New Roman" w:eastAsia="Calibri" w:hAnsi="Times New Roman" w:cs="Times New Roman"/>
                <w:b/>
                <w:sz w:val="24"/>
                <w:szCs w:val="24"/>
              </w:rPr>
            </w:pPr>
            <w:r w:rsidRPr="005B559D">
              <w:rPr>
                <w:rFonts w:ascii="Times New Roman" w:eastAsia="Calibri" w:hAnsi="Times New Roman" w:cs="Times New Roman"/>
                <w:b/>
                <w:sz w:val="24"/>
                <w:szCs w:val="24"/>
              </w:rPr>
              <w:t>Промежуточная аттестация</w:t>
            </w:r>
          </w:p>
        </w:tc>
        <w:tc>
          <w:tcPr>
            <w:tcW w:w="626" w:type="pct"/>
            <w:vAlign w:val="center"/>
          </w:tcPr>
          <w:p w14:paraId="2D90BE2D" w14:textId="77777777" w:rsidR="00F85C60" w:rsidRPr="005B559D" w:rsidRDefault="00F85C60" w:rsidP="00AD5821">
            <w:pPr>
              <w:jc w:val="center"/>
              <w:rPr>
                <w:rFonts w:ascii="Times New Roman" w:eastAsia="Calibri" w:hAnsi="Times New Roman" w:cs="Times New Roman"/>
                <w:b/>
                <w:i/>
                <w:sz w:val="24"/>
                <w:szCs w:val="24"/>
              </w:rPr>
            </w:pPr>
            <w:r>
              <w:rPr>
                <w:rFonts w:ascii="Times New Roman" w:eastAsia="Calibri" w:hAnsi="Times New Roman" w:cs="Times New Roman"/>
                <w:b/>
                <w:i/>
                <w:sz w:val="24"/>
                <w:szCs w:val="24"/>
              </w:rPr>
              <w:t>2</w:t>
            </w:r>
          </w:p>
        </w:tc>
        <w:tc>
          <w:tcPr>
            <w:tcW w:w="689" w:type="pct"/>
          </w:tcPr>
          <w:p w14:paraId="24DC7CC5" w14:textId="77777777" w:rsidR="00F85C60" w:rsidRPr="005B559D" w:rsidRDefault="00F85C60" w:rsidP="00AD5821">
            <w:pPr>
              <w:rPr>
                <w:rFonts w:ascii="Times New Roman" w:eastAsia="Calibri" w:hAnsi="Times New Roman" w:cs="Times New Roman"/>
                <w:b/>
                <w:i/>
                <w:sz w:val="24"/>
                <w:szCs w:val="24"/>
              </w:rPr>
            </w:pPr>
          </w:p>
        </w:tc>
      </w:tr>
      <w:tr w:rsidR="00F85C60" w:rsidRPr="005B559D" w14:paraId="1442D6EA" w14:textId="77777777" w:rsidTr="00AD5821">
        <w:trPr>
          <w:trHeight w:val="20"/>
        </w:trPr>
        <w:tc>
          <w:tcPr>
            <w:tcW w:w="3685" w:type="pct"/>
            <w:gridSpan w:val="2"/>
          </w:tcPr>
          <w:p w14:paraId="7EF9B552" w14:textId="77777777" w:rsidR="00F85C60" w:rsidRPr="005B559D" w:rsidRDefault="00F85C60" w:rsidP="00AD5821">
            <w:pPr>
              <w:rPr>
                <w:rFonts w:ascii="Times New Roman" w:eastAsia="Calibri" w:hAnsi="Times New Roman" w:cs="Times New Roman"/>
                <w:b/>
                <w:bCs/>
                <w:sz w:val="24"/>
                <w:szCs w:val="24"/>
              </w:rPr>
            </w:pPr>
            <w:r w:rsidRPr="005B559D">
              <w:rPr>
                <w:rFonts w:ascii="Times New Roman" w:eastAsia="Calibri" w:hAnsi="Times New Roman" w:cs="Times New Roman"/>
                <w:b/>
                <w:bCs/>
                <w:sz w:val="24"/>
                <w:szCs w:val="24"/>
              </w:rPr>
              <w:t>Всего:</w:t>
            </w:r>
          </w:p>
        </w:tc>
        <w:tc>
          <w:tcPr>
            <w:tcW w:w="626" w:type="pct"/>
            <w:vAlign w:val="center"/>
          </w:tcPr>
          <w:p w14:paraId="4CAE181A" w14:textId="77777777" w:rsidR="00F85C60" w:rsidRPr="005B559D" w:rsidRDefault="00F85C60" w:rsidP="00AD5821">
            <w:pPr>
              <w:jc w:val="center"/>
              <w:rPr>
                <w:rFonts w:ascii="Times New Roman" w:eastAsia="Calibri" w:hAnsi="Times New Roman" w:cs="Times New Roman"/>
                <w:b/>
                <w:bCs/>
                <w:i/>
                <w:sz w:val="24"/>
                <w:szCs w:val="24"/>
              </w:rPr>
            </w:pPr>
            <w:r w:rsidRPr="005B559D">
              <w:rPr>
                <w:rFonts w:ascii="Times New Roman" w:eastAsia="Calibri" w:hAnsi="Times New Roman" w:cs="Times New Roman"/>
                <w:b/>
                <w:bCs/>
                <w:i/>
                <w:sz w:val="24"/>
                <w:szCs w:val="24"/>
              </w:rPr>
              <w:t>1</w:t>
            </w:r>
            <w:r>
              <w:rPr>
                <w:rFonts w:ascii="Times New Roman" w:eastAsia="Calibri" w:hAnsi="Times New Roman" w:cs="Times New Roman"/>
                <w:b/>
                <w:bCs/>
                <w:i/>
                <w:sz w:val="24"/>
                <w:szCs w:val="24"/>
              </w:rPr>
              <w:t>84</w:t>
            </w:r>
          </w:p>
        </w:tc>
        <w:tc>
          <w:tcPr>
            <w:tcW w:w="689" w:type="pct"/>
          </w:tcPr>
          <w:p w14:paraId="4DDF8D76" w14:textId="77777777" w:rsidR="00F85C60" w:rsidRPr="005B559D" w:rsidRDefault="00F85C60" w:rsidP="00AD5821">
            <w:pPr>
              <w:rPr>
                <w:rFonts w:ascii="Times New Roman" w:eastAsia="Calibri" w:hAnsi="Times New Roman" w:cs="Times New Roman"/>
                <w:b/>
                <w:bCs/>
                <w:i/>
                <w:sz w:val="24"/>
                <w:szCs w:val="24"/>
              </w:rPr>
            </w:pPr>
          </w:p>
        </w:tc>
      </w:tr>
    </w:tbl>
    <w:p w14:paraId="633B89D3" w14:textId="77777777" w:rsidR="00F85C60" w:rsidRDefault="00F85C60" w:rsidP="00F85C60">
      <w:pPr>
        <w:pStyle w:val="114"/>
        <w:jc w:val="both"/>
        <w:rPr>
          <w:rFonts w:ascii="Times New Roman" w:hAnsi="Times New Roman"/>
        </w:rPr>
      </w:pPr>
    </w:p>
    <w:p w14:paraId="7E23540B" w14:textId="77777777" w:rsidR="00F85C60" w:rsidRDefault="00F85C60" w:rsidP="00F85C60">
      <w:pPr>
        <w:rPr>
          <w:rFonts w:ascii="Times New Roman" w:hAnsi="Times New Roman" w:cs="Times New Roman"/>
          <w:sz w:val="24"/>
          <w:szCs w:val="24"/>
        </w:rPr>
        <w:sectPr w:rsidR="00F85C60" w:rsidSect="006D1C4C">
          <w:footerReference w:type="default" r:id="rId23"/>
          <w:pgSz w:w="16838" w:h="11906" w:orient="landscape"/>
          <w:pgMar w:top="1701" w:right="1134" w:bottom="567" w:left="1134" w:header="709" w:footer="709" w:gutter="0"/>
          <w:cols w:space="708"/>
          <w:docGrid w:linePitch="360"/>
        </w:sectPr>
      </w:pPr>
    </w:p>
    <w:p w14:paraId="2C5C1585" w14:textId="77777777" w:rsidR="00F85C60" w:rsidRDefault="00F85C60" w:rsidP="00F85C60">
      <w:pPr>
        <w:rPr>
          <w:rFonts w:ascii="Times New Roman" w:hAnsi="Times New Roman" w:cs="Times New Roman"/>
          <w:sz w:val="24"/>
          <w:szCs w:val="24"/>
        </w:rPr>
      </w:pPr>
    </w:p>
    <w:p w14:paraId="63B25BF7" w14:textId="77777777" w:rsidR="00F85C60" w:rsidRPr="00DF068E" w:rsidRDefault="00F85C60" w:rsidP="00F85C60">
      <w:pPr>
        <w:pStyle w:val="1f"/>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4C7F0BF7" w14:textId="77777777" w:rsidR="00F85C60" w:rsidRPr="00E11160" w:rsidRDefault="00F85C60" w:rsidP="00F85C60">
      <w:pPr>
        <w:pStyle w:val="114"/>
        <w:rPr>
          <w:rFonts w:ascii="Times New Roman" w:hAnsi="Times New Roman"/>
        </w:rPr>
      </w:pPr>
      <w:r w:rsidRPr="00E11160">
        <w:rPr>
          <w:rFonts w:ascii="Times New Roman" w:hAnsi="Times New Roman"/>
        </w:rPr>
        <w:t>3.1. Материально-техническое обеспечение</w:t>
      </w:r>
    </w:p>
    <w:p w14:paraId="40FAD886" w14:textId="77777777" w:rsidR="00F85C60" w:rsidRPr="00D03A7E" w:rsidRDefault="00F85C60" w:rsidP="00AD5821">
      <w:pPr>
        <w:suppressAutoHyphens/>
        <w:spacing w:line="276" w:lineRule="auto"/>
        <w:ind w:firstLine="709"/>
        <w:jc w:val="both"/>
        <w:rPr>
          <w:rFonts w:ascii="Times New Roman" w:eastAsia="Times New Roman" w:hAnsi="Times New Roman" w:cs="Times New Roman"/>
          <w:bCs/>
          <w:sz w:val="24"/>
          <w:szCs w:val="24"/>
          <w:lang w:eastAsia="ru-RU"/>
        </w:rPr>
      </w:pPr>
      <w:r w:rsidRPr="00D03A7E">
        <w:rPr>
          <w:rFonts w:ascii="Times New Roman" w:eastAsia="Times New Roman" w:hAnsi="Times New Roman" w:cs="Times New Roman"/>
          <w:bCs/>
          <w:sz w:val="24"/>
          <w:szCs w:val="24"/>
          <w:lang w:eastAsia="ru-RU"/>
        </w:rPr>
        <w:t>Для реализации программы учебной дисциплины должны быть предусмотрены следующие специальные помещения:</w:t>
      </w:r>
    </w:p>
    <w:p w14:paraId="725165B1" w14:textId="77777777" w:rsidR="00F85C60" w:rsidRPr="003E2BA9" w:rsidRDefault="00F85C60" w:rsidP="00AD5821">
      <w:pPr>
        <w:suppressAutoHyphens/>
        <w:spacing w:line="276" w:lineRule="auto"/>
        <w:ind w:firstLine="709"/>
        <w:rPr>
          <w:rFonts w:ascii="Times New Roman" w:eastAsia="Times New Roman" w:hAnsi="Times New Roman" w:cs="Times New Roman"/>
          <w:sz w:val="24"/>
          <w:szCs w:val="24"/>
          <w:lang w:eastAsia="ru-RU"/>
        </w:rPr>
      </w:pPr>
      <w:r w:rsidRPr="003E2BA9">
        <w:rPr>
          <w:rFonts w:ascii="Times New Roman" w:eastAsia="Times New Roman" w:hAnsi="Times New Roman" w:cs="Times New Roman"/>
          <w:sz w:val="24"/>
          <w:szCs w:val="24"/>
          <w:lang w:eastAsia="ru-RU"/>
        </w:rPr>
        <w:t xml:space="preserve">Спортивный зал, оснащенный </w:t>
      </w:r>
    </w:p>
    <w:p w14:paraId="37B72F69" w14:textId="77777777" w:rsidR="00F85C60" w:rsidRPr="003E2BA9" w:rsidRDefault="00F85C60" w:rsidP="00AD5821">
      <w:pPr>
        <w:suppressAutoHyphens/>
        <w:spacing w:line="276" w:lineRule="auto"/>
        <w:ind w:firstLine="709"/>
        <w:rPr>
          <w:rFonts w:ascii="Times New Roman" w:eastAsia="Times New Roman" w:hAnsi="Times New Roman" w:cs="Times New Roman"/>
          <w:sz w:val="24"/>
          <w:szCs w:val="24"/>
          <w:lang w:eastAsia="ru-RU"/>
        </w:rPr>
      </w:pPr>
      <w:r w:rsidRPr="003E2BA9">
        <w:rPr>
          <w:rFonts w:ascii="Times New Roman" w:eastAsia="Times New Roman" w:hAnsi="Times New Roman" w:cs="Times New Roman"/>
          <w:sz w:val="24"/>
          <w:szCs w:val="24"/>
          <w:lang w:eastAsia="ru-RU"/>
        </w:rPr>
        <w:t>- гимнастическое оборудование;</w:t>
      </w:r>
    </w:p>
    <w:p w14:paraId="09A2AF95" w14:textId="77777777" w:rsidR="00F85C60" w:rsidRPr="003E2BA9" w:rsidRDefault="00F85C60" w:rsidP="00AD5821">
      <w:pPr>
        <w:suppressAutoHyphens/>
        <w:spacing w:line="276" w:lineRule="auto"/>
        <w:ind w:firstLine="709"/>
        <w:rPr>
          <w:rFonts w:ascii="Times New Roman" w:eastAsia="Times New Roman" w:hAnsi="Times New Roman" w:cs="Times New Roman"/>
          <w:sz w:val="24"/>
          <w:szCs w:val="24"/>
          <w:lang w:eastAsia="ru-RU"/>
        </w:rPr>
      </w:pPr>
      <w:r w:rsidRPr="003E2BA9">
        <w:rPr>
          <w:rFonts w:ascii="Times New Roman" w:eastAsia="Times New Roman" w:hAnsi="Times New Roman" w:cs="Times New Roman"/>
          <w:sz w:val="24"/>
          <w:szCs w:val="24"/>
          <w:lang w:eastAsia="ru-RU"/>
        </w:rPr>
        <w:t>- легкоатлетический инвентарь;</w:t>
      </w:r>
    </w:p>
    <w:p w14:paraId="413691D7" w14:textId="77777777" w:rsidR="00F85C60" w:rsidRPr="003E2BA9" w:rsidRDefault="00F85C60" w:rsidP="00AD5821">
      <w:pPr>
        <w:suppressAutoHyphens/>
        <w:spacing w:line="276" w:lineRule="auto"/>
        <w:ind w:firstLine="709"/>
        <w:rPr>
          <w:rFonts w:ascii="Times New Roman" w:eastAsia="Times New Roman" w:hAnsi="Times New Roman" w:cs="Times New Roman"/>
          <w:sz w:val="24"/>
          <w:szCs w:val="24"/>
          <w:lang w:eastAsia="ru-RU"/>
        </w:rPr>
      </w:pPr>
      <w:r w:rsidRPr="003E2BA9">
        <w:rPr>
          <w:rFonts w:ascii="Times New Roman" w:eastAsia="Times New Roman" w:hAnsi="Times New Roman" w:cs="Times New Roman"/>
          <w:sz w:val="24"/>
          <w:szCs w:val="24"/>
          <w:lang w:eastAsia="ru-RU"/>
        </w:rPr>
        <w:t>- оборудование и инвентарь для спортивных игр;</w:t>
      </w:r>
    </w:p>
    <w:p w14:paraId="6585AD1C" w14:textId="77777777" w:rsidR="00F85C60" w:rsidRPr="003E2BA9" w:rsidRDefault="00F85C60" w:rsidP="00AD5821">
      <w:pPr>
        <w:suppressAutoHyphens/>
        <w:spacing w:line="276" w:lineRule="auto"/>
        <w:ind w:firstLine="709"/>
        <w:rPr>
          <w:rFonts w:ascii="Times New Roman" w:eastAsia="Times New Roman" w:hAnsi="Times New Roman" w:cs="Times New Roman"/>
          <w:sz w:val="24"/>
          <w:szCs w:val="24"/>
          <w:lang w:eastAsia="ru-RU"/>
        </w:rPr>
      </w:pPr>
      <w:r w:rsidRPr="003E2BA9">
        <w:rPr>
          <w:rFonts w:ascii="Times New Roman" w:eastAsia="Times New Roman" w:hAnsi="Times New Roman" w:cs="Times New Roman"/>
          <w:sz w:val="24"/>
          <w:szCs w:val="24"/>
          <w:lang w:eastAsia="ru-RU"/>
        </w:rPr>
        <w:t xml:space="preserve">- техническими средствами: </w:t>
      </w:r>
    </w:p>
    <w:p w14:paraId="544EFA5D" w14:textId="77777777" w:rsidR="00F85C60" w:rsidRPr="003E2BA9" w:rsidRDefault="00F85C60" w:rsidP="00AD5821">
      <w:pPr>
        <w:suppressAutoHyphens/>
        <w:spacing w:line="276" w:lineRule="auto"/>
        <w:ind w:firstLine="709"/>
        <w:rPr>
          <w:rFonts w:ascii="Times New Roman" w:eastAsia="Times New Roman" w:hAnsi="Times New Roman" w:cs="Times New Roman"/>
          <w:sz w:val="24"/>
          <w:szCs w:val="24"/>
          <w:lang w:eastAsia="ru-RU"/>
        </w:rPr>
      </w:pPr>
      <w:r w:rsidRPr="003E2BA9">
        <w:rPr>
          <w:rFonts w:ascii="Times New Roman" w:eastAsia="Times New Roman" w:hAnsi="Times New Roman" w:cs="Times New Roman"/>
          <w:sz w:val="24"/>
          <w:szCs w:val="24"/>
          <w:lang w:eastAsia="ru-RU"/>
        </w:rPr>
        <w:t>- аудиоаппаратура.</w:t>
      </w:r>
    </w:p>
    <w:p w14:paraId="74E7B0E7" w14:textId="77777777" w:rsidR="00F85C60" w:rsidRDefault="00F85C60" w:rsidP="00AD5821">
      <w:pPr>
        <w:pStyle w:val="114"/>
        <w:rPr>
          <w:rFonts w:ascii="Times New Roman" w:hAnsi="Times New Roman"/>
        </w:rPr>
      </w:pPr>
    </w:p>
    <w:p w14:paraId="777A7611" w14:textId="77777777" w:rsidR="00F85C60" w:rsidRPr="00186E30" w:rsidRDefault="00F85C60" w:rsidP="00F85C60">
      <w:pPr>
        <w:pStyle w:val="114"/>
        <w:rPr>
          <w:rFonts w:ascii="Times New Roman" w:hAnsi="Times New Roman"/>
        </w:rPr>
      </w:pPr>
      <w:r w:rsidRPr="00E11160">
        <w:rPr>
          <w:rFonts w:ascii="Times New Roman" w:hAnsi="Times New Roman"/>
        </w:rPr>
        <w:t>3.2. Учебно-методическое обеспечение</w:t>
      </w:r>
    </w:p>
    <w:p w14:paraId="30105699" w14:textId="77777777" w:rsidR="00F85C60" w:rsidRPr="00E11160" w:rsidRDefault="00F85C60" w:rsidP="00F85C60">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7DD6FF20" w14:textId="77777777" w:rsidR="00F85C60" w:rsidRPr="00186E30" w:rsidRDefault="00F85C60" w:rsidP="00F85C60">
      <w:pPr>
        <w:suppressAutoHyphens/>
        <w:spacing w:line="276" w:lineRule="auto"/>
        <w:ind w:firstLine="709"/>
        <w:contextualSpacing/>
        <w:jc w:val="both"/>
        <w:rPr>
          <w:rFonts w:ascii="Times New Roman" w:hAnsi="Times New Roman" w:cs="Times New Roman"/>
          <w:bCs/>
          <w:iCs/>
          <w:sz w:val="24"/>
          <w:szCs w:val="24"/>
        </w:rPr>
      </w:pPr>
      <w:r w:rsidRPr="00186E30">
        <w:rPr>
          <w:rFonts w:ascii="Times New Roman" w:hAnsi="Times New Roman" w:cs="Times New Roman"/>
          <w:bCs/>
          <w:iCs/>
          <w:sz w:val="24"/>
          <w:szCs w:val="24"/>
        </w:rPr>
        <w:t>1.</w:t>
      </w:r>
      <w:r w:rsidRPr="00186E30">
        <w:rPr>
          <w:rFonts w:ascii="Times New Roman" w:hAnsi="Times New Roman" w:cs="Times New Roman"/>
          <w:bCs/>
          <w:iCs/>
          <w:sz w:val="24"/>
          <w:szCs w:val="24"/>
        </w:rPr>
        <w:tab/>
        <w:t>Аллянов, Ю. Н.  Физическая культура : учебник для среднего профессионального образования / Ю. Н. Аллянов, И. А. Письменский. — 3-е изд., испр. — Москва : Издательство Юрайт, 2022. — 493 с. — (Профессиональное образование). — ISBN 978-5-534-02309-1. — Текст : электронный // Образовательная платформа Юрайт [сайт]. — URL: https://urait.ru/bcode/491233</w:t>
      </w:r>
    </w:p>
    <w:p w14:paraId="3C065CC5" w14:textId="77777777" w:rsidR="00F85C60" w:rsidRPr="00186E30" w:rsidRDefault="00F85C60" w:rsidP="00F85C60">
      <w:pPr>
        <w:suppressAutoHyphens/>
        <w:spacing w:line="276" w:lineRule="auto"/>
        <w:ind w:firstLine="709"/>
        <w:contextualSpacing/>
        <w:jc w:val="both"/>
        <w:rPr>
          <w:rFonts w:ascii="Times New Roman" w:hAnsi="Times New Roman" w:cs="Times New Roman"/>
          <w:bCs/>
          <w:iCs/>
          <w:sz w:val="24"/>
          <w:szCs w:val="24"/>
        </w:rPr>
      </w:pPr>
      <w:r w:rsidRPr="00186E30">
        <w:rPr>
          <w:rFonts w:ascii="Times New Roman" w:hAnsi="Times New Roman" w:cs="Times New Roman"/>
          <w:bCs/>
          <w:iCs/>
          <w:sz w:val="24"/>
          <w:szCs w:val="24"/>
        </w:rPr>
        <w:t>2.</w:t>
      </w:r>
      <w:r w:rsidRPr="00186E30">
        <w:rPr>
          <w:rFonts w:ascii="Times New Roman" w:hAnsi="Times New Roman" w:cs="Times New Roman"/>
          <w:bCs/>
          <w:iCs/>
          <w:sz w:val="24"/>
          <w:szCs w:val="24"/>
        </w:rPr>
        <w:tab/>
        <w:t>Поливаев, А. Г.  Базовые и новые виды физкультурно-спортивной деятельности. Соревнования по игровым видам спорта : учебное пособие для среднего профессионального образования / А. Г. Поливаев. — 2-е изд. — Москва : Издательство Юрайт, 2022. — 103 с. — (Профессиональное образование). — ISBN 978-5-534-13056-0. — Текст : электронный // Образовательная платформа Юрайт [сайт]. — URL: https://urait.ru/bcode/495770</w:t>
      </w:r>
    </w:p>
    <w:p w14:paraId="5B21CC01" w14:textId="77777777" w:rsidR="00F85C60" w:rsidRPr="00186E30" w:rsidRDefault="00F85C60" w:rsidP="00F85C60">
      <w:pPr>
        <w:suppressAutoHyphens/>
        <w:spacing w:line="276" w:lineRule="auto"/>
        <w:ind w:firstLine="709"/>
        <w:contextualSpacing/>
        <w:jc w:val="both"/>
        <w:rPr>
          <w:rFonts w:ascii="Times New Roman" w:hAnsi="Times New Roman" w:cs="Times New Roman"/>
          <w:bCs/>
          <w:iCs/>
          <w:sz w:val="24"/>
          <w:szCs w:val="24"/>
        </w:rPr>
      </w:pPr>
      <w:r w:rsidRPr="00186E30">
        <w:rPr>
          <w:rFonts w:ascii="Times New Roman" w:hAnsi="Times New Roman" w:cs="Times New Roman"/>
          <w:bCs/>
          <w:iCs/>
          <w:sz w:val="24"/>
          <w:szCs w:val="24"/>
        </w:rPr>
        <w:t>3.</w:t>
      </w:r>
      <w:r w:rsidRPr="00186E30">
        <w:rPr>
          <w:rFonts w:ascii="Times New Roman" w:hAnsi="Times New Roman" w:cs="Times New Roman"/>
          <w:bCs/>
          <w:iCs/>
          <w:sz w:val="24"/>
          <w:szCs w:val="24"/>
        </w:rPr>
        <w:tab/>
        <w:t>Самостоятельная работа студента по физической культуре : учебное пособие для среднего профессионального образования / В. Л. Кондаков [и др.] ; под редакцией В. Л. Кондакова. — 2-е изд., испр. и доп. — Москва : Издательство Юрайт, 2022. — 149 с. — (Профессиональное образование). — ISBN 978-5-534-13332-5. — Текст : электронный // Образовательная платформа Юрайт [сайт]. — URL: https://urait.ru/bcode/488422</w:t>
      </w:r>
    </w:p>
    <w:p w14:paraId="3A9C256B" w14:textId="77777777" w:rsidR="00F85C60" w:rsidRPr="00186E30" w:rsidRDefault="00F85C60" w:rsidP="00F85C60">
      <w:pPr>
        <w:suppressAutoHyphens/>
        <w:spacing w:line="276" w:lineRule="auto"/>
        <w:ind w:firstLine="709"/>
        <w:contextualSpacing/>
        <w:jc w:val="both"/>
        <w:rPr>
          <w:rFonts w:ascii="Times New Roman" w:hAnsi="Times New Roman" w:cs="Times New Roman"/>
          <w:bCs/>
          <w:iCs/>
          <w:sz w:val="24"/>
          <w:szCs w:val="24"/>
        </w:rPr>
      </w:pPr>
      <w:r w:rsidRPr="00186E30">
        <w:rPr>
          <w:rFonts w:ascii="Times New Roman" w:hAnsi="Times New Roman" w:cs="Times New Roman"/>
          <w:bCs/>
          <w:iCs/>
          <w:sz w:val="24"/>
          <w:szCs w:val="24"/>
        </w:rPr>
        <w:t>4.</w:t>
      </w:r>
      <w:r w:rsidRPr="00186E30">
        <w:rPr>
          <w:rFonts w:ascii="Times New Roman" w:hAnsi="Times New Roman" w:cs="Times New Roman"/>
          <w:bCs/>
          <w:iCs/>
          <w:sz w:val="24"/>
          <w:szCs w:val="24"/>
        </w:rPr>
        <w:tab/>
        <w:t>Спортивные игры: правила, тактика, техника : учебное пособие для среднего профессионального образования / Е. В. Конеева [и др.] ; под общей редакцией Е. В. Конеевой. — 2-е изд., перераб. и доп. — Москва : Издательство Юрайт, 2022. — 322 с. — (Профессиональное образование). — ISBN 978-5-534-13046-1. — Текст : электронный // Образовательная платформа Юрайт [сайт]. — URL: https://urait.ru/bcode/487323</w:t>
      </w:r>
    </w:p>
    <w:p w14:paraId="135458A9" w14:textId="77777777" w:rsidR="00F85C60" w:rsidRPr="00186E30" w:rsidRDefault="00F85C60" w:rsidP="00F85C60">
      <w:pPr>
        <w:suppressAutoHyphens/>
        <w:spacing w:line="276" w:lineRule="auto"/>
        <w:ind w:firstLine="709"/>
        <w:contextualSpacing/>
        <w:jc w:val="both"/>
        <w:rPr>
          <w:rFonts w:ascii="Times New Roman" w:hAnsi="Times New Roman" w:cs="Times New Roman"/>
          <w:bCs/>
          <w:iCs/>
          <w:sz w:val="24"/>
          <w:szCs w:val="24"/>
        </w:rPr>
      </w:pPr>
      <w:r w:rsidRPr="00186E30">
        <w:rPr>
          <w:rFonts w:ascii="Times New Roman" w:hAnsi="Times New Roman" w:cs="Times New Roman"/>
          <w:bCs/>
          <w:iCs/>
          <w:sz w:val="24"/>
          <w:szCs w:val="24"/>
        </w:rPr>
        <w:t>5.</w:t>
      </w:r>
      <w:r w:rsidRPr="00186E30">
        <w:rPr>
          <w:rFonts w:ascii="Times New Roman" w:hAnsi="Times New Roman" w:cs="Times New Roman"/>
          <w:bCs/>
          <w:iCs/>
          <w:sz w:val="24"/>
          <w:szCs w:val="24"/>
        </w:rPr>
        <w:tab/>
        <w:t>Туревский, И. М.  Физическая подготовка: сдача нормативов комплекса ГТО : учебное пособие для среднего профессионального образования / И. М. Туревский, В. Н. Бородаенко, Л. В. Тарасенко. — 2-е изд. — Москва : Издательство Юрайт, 2022. — 148 с. — (Профессиональное образование). — ISBN 978-5-534-11519-2. — Текст : электронный // Образовательная платформа Юрайт [сайт]. — URL: https://urait.ru/bcode/495699</w:t>
      </w:r>
    </w:p>
    <w:p w14:paraId="25D9F641" w14:textId="77777777" w:rsidR="00F85C60" w:rsidRDefault="00F85C60" w:rsidP="00F85C60">
      <w:pPr>
        <w:suppressAutoHyphens/>
        <w:spacing w:line="276" w:lineRule="auto"/>
        <w:ind w:firstLine="709"/>
        <w:contextualSpacing/>
        <w:jc w:val="both"/>
        <w:rPr>
          <w:rFonts w:ascii="Times New Roman" w:hAnsi="Times New Roman" w:cs="Times New Roman"/>
          <w:bCs/>
          <w:iCs/>
          <w:sz w:val="24"/>
          <w:szCs w:val="24"/>
        </w:rPr>
      </w:pPr>
      <w:r w:rsidRPr="00186E30">
        <w:rPr>
          <w:rFonts w:ascii="Times New Roman" w:hAnsi="Times New Roman" w:cs="Times New Roman"/>
          <w:bCs/>
          <w:iCs/>
          <w:sz w:val="24"/>
          <w:szCs w:val="24"/>
        </w:rPr>
        <w:t>6.</w:t>
      </w:r>
      <w:r w:rsidRPr="00186E30">
        <w:rPr>
          <w:rFonts w:ascii="Times New Roman" w:hAnsi="Times New Roman" w:cs="Times New Roman"/>
          <w:bCs/>
          <w:iCs/>
          <w:sz w:val="24"/>
          <w:szCs w:val="24"/>
        </w:rPr>
        <w:tab/>
        <w:t xml:space="preserve">Элективные курсы по физической культуре. Практическая подготовка : учебное пособие для среднего профессионального образования / А. А. Зайцев, В. Ф. Зайцева, С. Я. Луценко, Э. В. Мануйленко. — 2-е изд., перераб. и доп. — Москва : Издательство Юрайт, 2022. — 227 с. — (Профессиональное образование). — ISBN 978-5-534-13379-0. — Текст : </w:t>
      </w:r>
      <w:r w:rsidRPr="00186E30">
        <w:rPr>
          <w:rFonts w:ascii="Times New Roman" w:hAnsi="Times New Roman" w:cs="Times New Roman"/>
          <w:bCs/>
          <w:iCs/>
          <w:sz w:val="24"/>
          <w:szCs w:val="24"/>
        </w:rPr>
        <w:lastRenderedPageBreak/>
        <w:t xml:space="preserve">электронный // Образовательная платформа Юрайт [сайт]. — URL: </w:t>
      </w:r>
      <w:hyperlink r:id="rId24" w:history="1">
        <w:r w:rsidRPr="00E659CA">
          <w:rPr>
            <w:rStyle w:val="af0"/>
            <w:rFonts w:ascii="Times New Roman" w:hAnsi="Times New Roman" w:cs="Times New Roman"/>
            <w:bCs/>
            <w:iCs/>
            <w:sz w:val="24"/>
            <w:szCs w:val="24"/>
          </w:rPr>
          <w:t>https://urait.ru/bcode/496336</w:t>
        </w:r>
      </w:hyperlink>
    </w:p>
    <w:p w14:paraId="35C8F18F" w14:textId="77777777" w:rsidR="00F85C60" w:rsidRPr="00C37E4B" w:rsidRDefault="00F85C60" w:rsidP="00AD5821">
      <w:pPr>
        <w:suppressAutoHyphens/>
        <w:spacing w:line="276" w:lineRule="auto"/>
        <w:ind w:firstLine="709"/>
        <w:contextualSpacing/>
        <w:jc w:val="both"/>
        <w:rPr>
          <w:rFonts w:ascii="Times New Roman" w:hAnsi="Times New Roman" w:cs="Times New Roman"/>
          <w:bCs/>
          <w:i/>
          <w:iCs/>
          <w:sz w:val="24"/>
          <w:szCs w:val="24"/>
        </w:rPr>
      </w:pPr>
      <w:r w:rsidRPr="00C37E4B">
        <w:rPr>
          <w:rFonts w:ascii="Times New Roman" w:hAnsi="Times New Roman" w:cs="Times New Roman"/>
          <w:b/>
          <w:bCs/>
          <w:i/>
          <w:iCs/>
          <w:sz w:val="24"/>
          <w:szCs w:val="24"/>
        </w:rPr>
        <w:t xml:space="preserve">3.2.2. Дополнительные источники </w:t>
      </w:r>
    </w:p>
    <w:p w14:paraId="78E7BB89" w14:textId="77777777" w:rsidR="00F85C60" w:rsidRPr="00C37E4B" w:rsidRDefault="00F85C60" w:rsidP="00AD5821">
      <w:pPr>
        <w:pStyle w:val="1f"/>
        <w:spacing w:line="276" w:lineRule="auto"/>
        <w:ind w:firstLine="709"/>
        <w:jc w:val="both"/>
        <w:rPr>
          <w:rFonts w:ascii="Times New Roman" w:eastAsiaTheme="minorHAnsi" w:hAnsi="Times New Roman"/>
          <w:b w:val="0"/>
          <w:iCs/>
          <w:caps w:val="0"/>
          <w:kern w:val="0"/>
          <w:lang w:val="ru-RU" w:eastAsia="en-US"/>
        </w:rPr>
      </w:pPr>
      <w:r w:rsidRPr="00C37E4B">
        <w:rPr>
          <w:rFonts w:ascii="Times New Roman" w:eastAsiaTheme="minorHAnsi" w:hAnsi="Times New Roman"/>
          <w:b w:val="0"/>
          <w:iCs/>
          <w:caps w:val="0"/>
          <w:kern w:val="0"/>
          <w:lang w:val="ru-RU" w:eastAsia="en-US"/>
        </w:rPr>
        <w:t>1.</w:t>
      </w:r>
      <w:r w:rsidRPr="00C37E4B">
        <w:rPr>
          <w:rFonts w:ascii="Times New Roman" w:eastAsiaTheme="minorHAnsi" w:hAnsi="Times New Roman"/>
          <w:b w:val="0"/>
          <w:iCs/>
          <w:caps w:val="0"/>
          <w:kern w:val="0"/>
          <w:lang w:val="ru-RU" w:eastAsia="en-US"/>
        </w:rPr>
        <w:tab/>
        <w:t>Аллянов, Ю. Н. Физическая культура: учебник для среднего профессионального образования / Ю. Н. Аллянов, И. А. Письменский. — 3-е изд., испр. — Москва: Издательство Юрайт, 2021. — 493 с. — (Профессиональное образование). — ISBN 978-5-534-02309-1. — Текст: электронный // ЭБС Юрайт [сайт]. — URL: https://urait.ru/bcode/471143 (дата обращения: 02.08.2021).</w:t>
      </w:r>
    </w:p>
    <w:p w14:paraId="6D1266A3" w14:textId="77777777" w:rsidR="00F85C60" w:rsidRDefault="00F85C60" w:rsidP="00AD5821">
      <w:pPr>
        <w:pStyle w:val="1f"/>
        <w:spacing w:line="276" w:lineRule="auto"/>
        <w:ind w:firstLine="709"/>
        <w:jc w:val="both"/>
        <w:rPr>
          <w:rFonts w:ascii="Times New Roman" w:eastAsiaTheme="minorHAnsi" w:hAnsi="Times New Roman"/>
          <w:b w:val="0"/>
          <w:iCs/>
          <w:caps w:val="0"/>
          <w:kern w:val="0"/>
          <w:lang w:val="ru-RU" w:eastAsia="en-US"/>
        </w:rPr>
      </w:pPr>
      <w:r w:rsidRPr="00C37E4B">
        <w:rPr>
          <w:rFonts w:ascii="Times New Roman" w:eastAsiaTheme="minorHAnsi" w:hAnsi="Times New Roman"/>
          <w:b w:val="0"/>
          <w:iCs/>
          <w:caps w:val="0"/>
          <w:kern w:val="0"/>
          <w:lang w:val="ru-RU" w:eastAsia="en-US"/>
        </w:rPr>
        <w:t>2.</w:t>
      </w:r>
      <w:r w:rsidRPr="00C37E4B">
        <w:rPr>
          <w:rFonts w:ascii="Times New Roman" w:eastAsiaTheme="minorHAnsi" w:hAnsi="Times New Roman"/>
          <w:b w:val="0"/>
          <w:iCs/>
          <w:caps w:val="0"/>
          <w:kern w:val="0"/>
          <w:lang w:val="ru-RU" w:eastAsia="en-US"/>
        </w:rPr>
        <w:tab/>
        <w:t>Ягодин, В. В. Физическая культура: основы спортивной этики: учебное пособие для среднего профессионального образования / В. В. Ягодин. — Москва: Издательство Юрайт, 2021. — 113 с. — (Профессиональное образование). — ISBN 978-5-534-10349-6. — Текст: электронный // ЭБС Юрайт [сайт]. — URL: https://urait.ru/bcode/475602 (дата обращения: 02.08.2021).</w:t>
      </w:r>
    </w:p>
    <w:p w14:paraId="75F85C65" w14:textId="77777777" w:rsidR="00F85C60" w:rsidRDefault="00F85C60" w:rsidP="00F85C60">
      <w:pPr>
        <w:pStyle w:val="1f"/>
        <w:jc w:val="both"/>
        <w:rPr>
          <w:rFonts w:ascii="Times New Roman" w:eastAsiaTheme="minorHAnsi" w:hAnsi="Times New Roman"/>
          <w:b w:val="0"/>
          <w:iCs/>
          <w:caps w:val="0"/>
          <w:kern w:val="0"/>
          <w:lang w:val="ru-RU" w:eastAsia="en-US"/>
        </w:rPr>
      </w:pPr>
    </w:p>
    <w:p w14:paraId="53FD7F28" w14:textId="77777777" w:rsidR="00F85C60" w:rsidRPr="00DF068E" w:rsidRDefault="00F85C60" w:rsidP="00F85C60">
      <w:pPr>
        <w:pStyle w:val="1f"/>
        <w:rPr>
          <w:rFonts w:ascii="Times New Roman" w:hAnsi="Times New Roman"/>
          <w:b w:val="0"/>
          <w:bCs w:val="0"/>
          <w:lang w:val="ru-RU"/>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Style w:val="TableNormal15"/>
        <w:tblW w:w="9666"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87"/>
        <w:gridCol w:w="4211"/>
        <w:gridCol w:w="2168"/>
      </w:tblGrid>
      <w:tr w:rsidR="00F85C60" w:rsidRPr="00C37E4B" w14:paraId="114FBF5F" w14:textId="77777777" w:rsidTr="00AD5821">
        <w:trPr>
          <w:trHeight w:val="277"/>
        </w:trPr>
        <w:tc>
          <w:tcPr>
            <w:tcW w:w="3287" w:type="dxa"/>
          </w:tcPr>
          <w:p w14:paraId="3F041419" w14:textId="77777777" w:rsidR="00F85C60" w:rsidRPr="00C37E4B" w:rsidRDefault="00F85C60" w:rsidP="00AD5821">
            <w:pPr>
              <w:spacing w:before="1" w:line="257" w:lineRule="exact"/>
              <w:ind w:left="287"/>
              <w:rPr>
                <w:rFonts w:ascii="Times New Roman" w:eastAsia="Times New Roman" w:hAnsi="Times New Roman" w:cs="Times New Roman"/>
                <w:b/>
                <w:sz w:val="24"/>
              </w:rPr>
            </w:pPr>
            <w:r w:rsidRPr="00C37E4B">
              <w:rPr>
                <w:rFonts w:ascii="Times New Roman" w:eastAsia="Times New Roman" w:hAnsi="Times New Roman" w:cs="Times New Roman"/>
                <w:b/>
                <w:sz w:val="24"/>
              </w:rPr>
              <w:t>Результаты</w:t>
            </w:r>
            <w:r w:rsidRPr="00C37E4B">
              <w:rPr>
                <w:rFonts w:ascii="Times New Roman" w:eastAsia="Times New Roman" w:hAnsi="Times New Roman" w:cs="Times New Roman"/>
                <w:b/>
                <w:spacing w:val="-3"/>
                <w:sz w:val="24"/>
              </w:rPr>
              <w:t xml:space="preserve"> </w:t>
            </w:r>
            <w:r w:rsidRPr="00C37E4B">
              <w:rPr>
                <w:rFonts w:ascii="Times New Roman" w:eastAsia="Times New Roman" w:hAnsi="Times New Roman" w:cs="Times New Roman"/>
                <w:b/>
                <w:spacing w:val="-2"/>
                <w:sz w:val="24"/>
              </w:rPr>
              <w:t>обучения</w:t>
            </w:r>
          </w:p>
        </w:tc>
        <w:tc>
          <w:tcPr>
            <w:tcW w:w="4211" w:type="dxa"/>
          </w:tcPr>
          <w:p w14:paraId="1A83D282" w14:textId="77777777" w:rsidR="00F85C60" w:rsidRPr="00C37E4B" w:rsidRDefault="00F85C60" w:rsidP="00AD5821">
            <w:pPr>
              <w:spacing w:before="1" w:line="257" w:lineRule="exact"/>
              <w:ind w:left="107"/>
              <w:rPr>
                <w:rFonts w:ascii="Times New Roman" w:eastAsia="Times New Roman" w:hAnsi="Times New Roman" w:cs="Times New Roman"/>
                <w:b/>
                <w:sz w:val="24"/>
              </w:rPr>
            </w:pPr>
            <w:r w:rsidRPr="00854F21">
              <w:rPr>
                <w:rFonts w:ascii="Times New Roman" w:hAnsi="Times New Roman" w:cs="Times New Roman"/>
                <w:b/>
                <w:iCs/>
                <w:sz w:val="24"/>
                <w:szCs w:val="24"/>
              </w:rPr>
              <w:t>Показатели освоенности компетенций</w:t>
            </w:r>
          </w:p>
        </w:tc>
        <w:tc>
          <w:tcPr>
            <w:tcW w:w="2168" w:type="dxa"/>
          </w:tcPr>
          <w:p w14:paraId="4E2F8D62" w14:textId="77777777" w:rsidR="00F85C60" w:rsidRPr="00C37E4B" w:rsidRDefault="00F85C60" w:rsidP="00AD5821">
            <w:pPr>
              <w:spacing w:before="1" w:line="257" w:lineRule="exact"/>
              <w:ind w:left="109"/>
              <w:rPr>
                <w:rFonts w:ascii="Times New Roman" w:eastAsia="Times New Roman" w:hAnsi="Times New Roman" w:cs="Times New Roman"/>
                <w:b/>
                <w:sz w:val="24"/>
              </w:rPr>
            </w:pPr>
            <w:r w:rsidRPr="00C37E4B">
              <w:rPr>
                <w:rFonts w:ascii="Times New Roman" w:eastAsia="Times New Roman" w:hAnsi="Times New Roman" w:cs="Times New Roman"/>
                <w:b/>
                <w:sz w:val="24"/>
              </w:rPr>
              <w:t>Методы</w:t>
            </w:r>
            <w:r w:rsidRPr="00C37E4B">
              <w:rPr>
                <w:rFonts w:ascii="Times New Roman" w:eastAsia="Times New Roman" w:hAnsi="Times New Roman" w:cs="Times New Roman"/>
                <w:b/>
                <w:spacing w:val="-2"/>
                <w:sz w:val="24"/>
              </w:rPr>
              <w:t xml:space="preserve"> оценки</w:t>
            </w:r>
          </w:p>
        </w:tc>
      </w:tr>
      <w:tr w:rsidR="00F85C60" w:rsidRPr="00C37E4B" w14:paraId="442E1BC4" w14:textId="77777777" w:rsidTr="00AD5821">
        <w:trPr>
          <w:trHeight w:val="4140"/>
        </w:trPr>
        <w:tc>
          <w:tcPr>
            <w:tcW w:w="3287" w:type="dxa"/>
          </w:tcPr>
          <w:p w14:paraId="3B6D6007" w14:textId="77777777" w:rsidR="00F85C60" w:rsidRPr="00C37E4B" w:rsidRDefault="00F85C60" w:rsidP="00AD5821">
            <w:pPr>
              <w:spacing w:line="275" w:lineRule="exact"/>
              <w:ind w:left="22" w:right="143"/>
              <w:rPr>
                <w:rFonts w:ascii="Times New Roman" w:eastAsia="Times New Roman" w:hAnsi="Times New Roman" w:cs="Times New Roman"/>
                <w:sz w:val="24"/>
                <w:lang w:val="ru-RU"/>
              </w:rPr>
            </w:pPr>
            <w:r w:rsidRPr="00C37E4B">
              <w:rPr>
                <w:rFonts w:ascii="Times New Roman" w:eastAsia="Times New Roman" w:hAnsi="Times New Roman" w:cs="Times New Roman"/>
                <w:spacing w:val="-2"/>
                <w:sz w:val="24"/>
                <w:u w:val="single"/>
                <w:lang w:val="ru-RU"/>
              </w:rPr>
              <w:t>Знать:</w:t>
            </w:r>
          </w:p>
          <w:p w14:paraId="6E09AF14" w14:textId="77777777" w:rsidR="00F85C60" w:rsidRPr="00C37E4B" w:rsidRDefault="00F85C60" w:rsidP="00AD5821">
            <w:pPr>
              <w:tabs>
                <w:tab w:val="left" w:pos="1091"/>
                <w:tab w:val="left" w:pos="2501"/>
                <w:tab w:val="left" w:pos="3678"/>
              </w:tabs>
              <w:ind w:left="22" w:right="143" w:firstLine="284"/>
              <w:rPr>
                <w:rFonts w:ascii="Times New Roman" w:eastAsia="Times New Roman" w:hAnsi="Times New Roman" w:cs="Times New Roman"/>
                <w:sz w:val="24"/>
                <w:lang w:val="ru-RU"/>
              </w:rPr>
            </w:pPr>
            <w:r w:rsidRPr="00C37E4B">
              <w:rPr>
                <w:rFonts w:ascii="Times New Roman" w:eastAsia="Times New Roman" w:hAnsi="Times New Roman" w:cs="Times New Roman"/>
                <w:spacing w:val="-4"/>
                <w:sz w:val="24"/>
                <w:lang w:val="ru-RU"/>
              </w:rPr>
              <w:t>роль</w:t>
            </w:r>
            <w:r w:rsidRPr="00C37E4B">
              <w:rPr>
                <w:rFonts w:ascii="Times New Roman" w:eastAsia="Times New Roman" w:hAnsi="Times New Roman" w:cs="Times New Roman"/>
                <w:sz w:val="24"/>
                <w:lang w:val="ru-RU"/>
              </w:rPr>
              <w:tab/>
            </w:r>
            <w:r w:rsidRPr="00C37E4B">
              <w:rPr>
                <w:rFonts w:ascii="Times New Roman" w:eastAsia="Times New Roman" w:hAnsi="Times New Roman" w:cs="Times New Roman"/>
                <w:spacing w:val="-2"/>
                <w:sz w:val="24"/>
                <w:lang w:val="ru-RU"/>
              </w:rPr>
              <w:t>физической</w:t>
            </w:r>
            <w:r>
              <w:rPr>
                <w:rFonts w:ascii="Times New Roman" w:eastAsia="Times New Roman" w:hAnsi="Times New Roman" w:cs="Times New Roman"/>
                <w:sz w:val="24"/>
                <w:lang w:val="ru-RU"/>
              </w:rPr>
              <w:t xml:space="preserve"> </w:t>
            </w:r>
            <w:r w:rsidRPr="00C37E4B">
              <w:rPr>
                <w:rFonts w:ascii="Times New Roman" w:eastAsia="Times New Roman" w:hAnsi="Times New Roman" w:cs="Times New Roman"/>
                <w:spacing w:val="-2"/>
                <w:sz w:val="24"/>
                <w:lang w:val="ru-RU"/>
              </w:rPr>
              <w:t>культуры</w:t>
            </w:r>
            <w:r w:rsidRPr="00C37E4B">
              <w:rPr>
                <w:rFonts w:ascii="Times New Roman" w:eastAsia="Times New Roman" w:hAnsi="Times New Roman" w:cs="Times New Roman"/>
                <w:sz w:val="24"/>
                <w:lang w:val="ru-RU"/>
              </w:rPr>
              <w:tab/>
            </w:r>
            <w:r w:rsidRPr="00C37E4B">
              <w:rPr>
                <w:rFonts w:ascii="Times New Roman" w:eastAsia="Times New Roman" w:hAnsi="Times New Roman" w:cs="Times New Roman"/>
                <w:spacing w:val="-10"/>
                <w:sz w:val="24"/>
                <w:lang w:val="ru-RU"/>
              </w:rPr>
              <w:t xml:space="preserve">в </w:t>
            </w:r>
            <w:r w:rsidRPr="00C37E4B">
              <w:rPr>
                <w:rFonts w:ascii="Times New Roman" w:eastAsia="Times New Roman" w:hAnsi="Times New Roman" w:cs="Times New Roman"/>
                <w:spacing w:val="-2"/>
                <w:sz w:val="24"/>
                <w:lang w:val="ru-RU"/>
              </w:rPr>
              <w:t>общекультурном,</w:t>
            </w:r>
          </w:p>
          <w:p w14:paraId="048E777F" w14:textId="77777777" w:rsidR="00F85C60" w:rsidRPr="00C37E4B" w:rsidRDefault="00F85C60" w:rsidP="00AD5821">
            <w:pPr>
              <w:ind w:left="22" w:right="143"/>
              <w:rPr>
                <w:rFonts w:ascii="Times New Roman" w:eastAsia="Times New Roman" w:hAnsi="Times New Roman" w:cs="Times New Roman"/>
                <w:sz w:val="24"/>
                <w:lang w:val="ru-RU"/>
              </w:rPr>
            </w:pPr>
            <w:r w:rsidRPr="00C37E4B">
              <w:rPr>
                <w:rFonts w:ascii="Times New Roman" w:eastAsia="Times New Roman" w:hAnsi="Times New Roman" w:cs="Times New Roman"/>
                <w:sz w:val="24"/>
                <w:lang w:val="ru-RU"/>
              </w:rPr>
              <w:t>профессиональном</w:t>
            </w:r>
            <w:r w:rsidRPr="00C37E4B">
              <w:rPr>
                <w:rFonts w:ascii="Times New Roman" w:eastAsia="Times New Roman" w:hAnsi="Times New Roman" w:cs="Times New Roman"/>
                <w:spacing w:val="80"/>
                <w:sz w:val="24"/>
                <w:lang w:val="ru-RU"/>
              </w:rPr>
              <w:t xml:space="preserve"> </w:t>
            </w:r>
            <w:r w:rsidRPr="00C37E4B">
              <w:rPr>
                <w:rFonts w:ascii="Times New Roman" w:eastAsia="Times New Roman" w:hAnsi="Times New Roman" w:cs="Times New Roman"/>
                <w:sz w:val="24"/>
                <w:lang w:val="ru-RU"/>
              </w:rPr>
              <w:t>и</w:t>
            </w:r>
            <w:r w:rsidRPr="00C37E4B">
              <w:rPr>
                <w:rFonts w:ascii="Times New Roman" w:eastAsia="Times New Roman" w:hAnsi="Times New Roman" w:cs="Times New Roman"/>
                <w:spacing w:val="80"/>
                <w:sz w:val="24"/>
                <w:lang w:val="ru-RU"/>
              </w:rPr>
              <w:t xml:space="preserve"> </w:t>
            </w:r>
            <w:r w:rsidRPr="00C37E4B">
              <w:rPr>
                <w:rFonts w:ascii="Times New Roman" w:eastAsia="Times New Roman" w:hAnsi="Times New Roman" w:cs="Times New Roman"/>
                <w:sz w:val="24"/>
                <w:lang w:val="ru-RU"/>
              </w:rPr>
              <w:t>социальном развитии человека;</w:t>
            </w:r>
          </w:p>
          <w:p w14:paraId="688B05E5" w14:textId="77777777" w:rsidR="00F85C60" w:rsidRDefault="00F85C60" w:rsidP="00AD5821">
            <w:pPr>
              <w:tabs>
                <w:tab w:val="left" w:pos="1859"/>
              </w:tabs>
              <w:ind w:left="22" w:right="143" w:firstLine="284"/>
              <w:rPr>
                <w:rFonts w:ascii="Times New Roman" w:eastAsia="Times New Roman" w:hAnsi="Times New Roman" w:cs="Times New Roman"/>
                <w:sz w:val="24"/>
                <w:lang w:val="ru-RU"/>
              </w:rPr>
            </w:pPr>
            <w:r w:rsidRPr="00C37E4B">
              <w:rPr>
                <w:rFonts w:ascii="Times New Roman" w:eastAsia="Times New Roman" w:hAnsi="Times New Roman" w:cs="Times New Roman"/>
                <w:sz w:val="24"/>
                <w:lang w:val="ru-RU"/>
              </w:rPr>
              <w:t>основы</w:t>
            </w:r>
            <w:r w:rsidRPr="00C37E4B">
              <w:rPr>
                <w:rFonts w:ascii="Times New Roman" w:eastAsia="Times New Roman" w:hAnsi="Times New Roman" w:cs="Times New Roman"/>
                <w:spacing w:val="-1"/>
                <w:sz w:val="24"/>
                <w:lang w:val="ru-RU"/>
              </w:rPr>
              <w:t xml:space="preserve"> </w:t>
            </w:r>
            <w:r w:rsidRPr="00C37E4B">
              <w:rPr>
                <w:rFonts w:ascii="Times New Roman" w:eastAsia="Times New Roman" w:hAnsi="Times New Roman" w:cs="Times New Roman"/>
                <w:sz w:val="24"/>
                <w:lang w:val="ru-RU"/>
              </w:rPr>
              <w:t>здорового образа</w:t>
            </w:r>
            <w:r w:rsidRPr="00C37E4B">
              <w:rPr>
                <w:rFonts w:ascii="Times New Roman" w:eastAsia="Times New Roman" w:hAnsi="Times New Roman" w:cs="Times New Roman"/>
                <w:spacing w:val="-1"/>
                <w:sz w:val="24"/>
                <w:lang w:val="ru-RU"/>
              </w:rPr>
              <w:t xml:space="preserve"> </w:t>
            </w:r>
            <w:r w:rsidRPr="00C37E4B">
              <w:rPr>
                <w:rFonts w:ascii="Times New Roman" w:eastAsia="Times New Roman" w:hAnsi="Times New Roman" w:cs="Times New Roman"/>
                <w:sz w:val="24"/>
                <w:lang w:val="ru-RU"/>
              </w:rPr>
              <w:t xml:space="preserve">жизни; </w:t>
            </w:r>
          </w:p>
          <w:p w14:paraId="386E1C53" w14:textId="77777777" w:rsidR="00F85C60" w:rsidRPr="00C37E4B" w:rsidRDefault="00F85C60" w:rsidP="00AD5821">
            <w:pPr>
              <w:tabs>
                <w:tab w:val="left" w:pos="1859"/>
              </w:tabs>
              <w:ind w:left="22" w:right="143" w:firstLine="284"/>
              <w:rPr>
                <w:rFonts w:ascii="Times New Roman" w:eastAsia="Times New Roman" w:hAnsi="Times New Roman" w:cs="Times New Roman"/>
                <w:sz w:val="24"/>
                <w:lang w:val="ru-RU"/>
              </w:rPr>
            </w:pPr>
            <w:r w:rsidRPr="00C37E4B">
              <w:rPr>
                <w:rFonts w:ascii="Times New Roman" w:eastAsia="Times New Roman" w:hAnsi="Times New Roman" w:cs="Times New Roman"/>
                <w:spacing w:val="-2"/>
                <w:sz w:val="24"/>
                <w:lang w:val="ru-RU"/>
              </w:rPr>
              <w:t>условия</w:t>
            </w:r>
            <w:r>
              <w:rPr>
                <w:rFonts w:ascii="Times New Roman" w:eastAsia="Times New Roman" w:hAnsi="Times New Roman" w:cs="Times New Roman"/>
                <w:sz w:val="24"/>
                <w:lang w:val="ru-RU"/>
              </w:rPr>
              <w:t xml:space="preserve"> </w:t>
            </w:r>
            <w:r w:rsidRPr="00C37E4B">
              <w:rPr>
                <w:rFonts w:ascii="Times New Roman" w:eastAsia="Times New Roman" w:hAnsi="Times New Roman" w:cs="Times New Roman"/>
                <w:spacing w:val="-2"/>
                <w:sz w:val="24"/>
                <w:lang w:val="ru-RU"/>
              </w:rPr>
              <w:t>профессиональной</w:t>
            </w:r>
          </w:p>
          <w:p w14:paraId="734178D6" w14:textId="77777777" w:rsidR="00F85C60" w:rsidRPr="00C37E4B" w:rsidRDefault="00F85C60" w:rsidP="00AD5821">
            <w:pPr>
              <w:ind w:left="22" w:right="143"/>
              <w:jc w:val="both"/>
              <w:rPr>
                <w:rFonts w:ascii="Times New Roman" w:eastAsia="Times New Roman" w:hAnsi="Times New Roman" w:cs="Times New Roman"/>
                <w:sz w:val="24"/>
                <w:lang w:val="ru-RU"/>
              </w:rPr>
            </w:pPr>
            <w:r w:rsidRPr="00C37E4B">
              <w:rPr>
                <w:rFonts w:ascii="Times New Roman" w:eastAsia="Times New Roman" w:hAnsi="Times New Roman" w:cs="Times New Roman"/>
                <w:sz w:val="24"/>
                <w:lang w:val="ru-RU"/>
              </w:rPr>
              <w:t xml:space="preserve">деятельности и зоны риска физического здоровья для данной </w:t>
            </w:r>
            <w:r w:rsidRPr="00C37E4B">
              <w:rPr>
                <w:rFonts w:ascii="Times New Roman" w:eastAsia="Times New Roman" w:hAnsi="Times New Roman" w:cs="Times New Roman"/>
                <w:spacing w:val="-2"/>
                <w:sz w:val="24"/>
                <w:lang w:val="ru-RU"/>
              </w:rPr>
              <w:t>специальности;</w:t>
            </w:r>
          </w:p>
          <w:p w14:paraId="31C59E08" w14:textId="77777777" w:rsidR="00F85C60" w:rsidRDefault="00F85C60" w:rsidP="00AD5821">
            <w:pPr>
              <w:tabs>
                <w:tab w:val="left" w:pos="2017"/>
              </w:tabs>
              <w:spacing w:before="1"/>
              <w:ind w:left="22" w:right="143" w:firstLine="142"/>
              <w:jc w:val="both"/>
              <w:rPr>
                <w:rFonts w:ascii="Times New Roman" w:eastAsia="Times New Roman" w:hAnsi="Times New Roman" w:cs="Times New Roman"/>
                <w:spacing w:val="-2"/>
                <w:sz w:val="24"/>
                <w:lang w:val="ru-RU"/>
              </w:rPr>
            </w:pPr>
            <w:r w:rsidRPr="00C37E4B">
              <w:rPr>
                <w:rFonts w:ascii="Times New Roman" w:eastAsia="Times New Roman" w:hAnsi="Times New Roman" w:cs="Times New Roman"/>
                <w:spacing w:val="-2"/>
                <w:sz w:val="24"/>
                <w:lang w:val="ru-RU"/>
              </w:rPr>
              <w:t>правила</w:t>
            </w:r>
            <w:r w:rsidRPr="00C37E4B">
              <w:rPr>
                <w:rFonts w:ascii="Times New Roman" w:eastAsia="Times New Roman" w:hAnsi="Times New Roman" w:cs="Times New Roman"/>
                <w:sz w:val="24"/>
                <w:lang w:val="ru-RU"/>
              </w:rPr>
              <w:tab/>
            </w:r>
            <w:r w:rsidRPr="00C37E4B">
              <w:rPr>
                <w:rFonts w:ascii="Times New Roman" w:eastAsia="Times New Roman" w:hAnsi="Times New Roman" w:cs="Times New Roman"/>
                <w:spacing w:val="-10"/>
                <w:sz w:val="24"/>
                <w:lang w:val="ru-RU"/>
              </w:rPr>
              <w:t>и</w:t>
            </w:r>
            <w:r>
              <w:rPr>
                <w:rFonts w:ascii="Times New Roman" w:eastAsia="Times New Roman" w:hAnsi="Times New Roman" w:cs="Times New Roman"/>
                <w:sz w:val="24"/>
                <w:lang w:val="ru-RU"/>
              </w:rPr>
              <w:t xml:space="preserve"> </w:t>
            </w:r>
            <w:r>
              <w:rPr>
                <w:rFonts w:ascii="Times New Roman" w:eastAsia="Times New Roman" w:hAnsi="Times New Roman" w:cs="Times New Roman"/>
                <w:spacing w:val="-2"/>
                <w:sz w:val="24"/>
                <w:lang w:val="ru-RU"/>
              </w:rPr>
              <w:t xml:space="preserve">способы </w:t>
            </w:r>
          </w:p>
          <w:p w14:paraId="054C6F27" w14:textId="77777777" w:rsidR="00F85C60" w:rsidRPr="00C37E4B" w:rsidRDefault="00F85C60" w:rsidP="00AD5821">
            <w:pPr>
              <w:tabs>
                <w:tab w:val="left" w:pos="2017"/>
              </w:tabs>
              <w:spacing w:before="1"/>
              <w:ind w:right="143"/>
              <w:jc w:val="both"/>
              <w:rPr>
                <w:rFonts w:ascii="Times New Roman" w:eastAsia="Times New Roman" w:hAnsi="Times New Roman" w:cs="Times New Roman"/>
                <w:sz w:val="24"/>
                <w:lang w:val="ru-RU"/>
              </w:rPr>
            </w:pPr>
            <w:r w:rsidRPr="00C37E4B">
              <w:rPr>
                <w:rFonts w:ascii="Times New Roman" w:eastAsia="Times New Roman" w:hAnsi="Times New Roman" w:cs="Times New Roman"/>
                <w:spacing w:val="-2"/>
                <w:sz w:val="24"/>
                <w:lang w:val="ru-RU"/>
              </w:rPr>
              <w:t>планирования</w:t>
            </w:r>
            <w:r w:rsidRPr="00C37E4B">
              <w:rPr>
                <w:rFonts w:ascii="Times New Roman" w:eastAsia="Times New Roman" w:hAnsi="Times New Roman" w:cs="Times New Roman"/>
                <w:sz w:val="24"/>
                <w:lang w:val="ru-RU"/>
              </w:rPr>
              <w:tab/>
            </w:r>
            <w:r w:rsidRPr="00C37E4B">
              <w:rPr>
                <w:rFonts w:ascii="Times New Roman" w:eastAsia="Times New Roman" w:hAnsi="Times New Roman" w:cs="Times New Roman"/>
                <w:sz w:val="24"/>
                <w:lang w:val="ru-RU"/>
              </w:rPr>
              <w:tab/>
            </w:r>
            <w:r w:rsidRPr="00C37E4B">
              <w:rPr>
                <w:rFonts w:ascii="Times New Roman" w:eastAsia="Times New Roman" w:hAnsi="Times New Roman" w:cs="Times New Roman"/>
                <w:spacing w:val="-2"/>
                <w:sz w:val="24"/>
                <w:lang w:val="ru-RU"/>
              </w:rPr>
              <w:t>системы</w:t>
            </w:r>
          </w:p>
          <w:p w14:paraId="6050E144" w14:textId="77777777" w:rsidR="00F85C60" w:rsidRPr="00C37E4B" w:rsidRDefault="00F85C60" w:rsidP="00AD5821">
            <w:pPr>
              <w:tabs>
                <w:tab w:val="left" w:pos="2270"/>
                <w:tab w:val="left" w:pos="2989"/>
              </w:tabs>
              <w:spacing w:line="270" w:lineRule="atLeast"/>
              <w:ind w:left="22" w:right="143"/>
              <w:jc w:val="both"/>
              <w:rPr>
                <w:rFonts w:ascii="Times New Roman" w:eastAsia="Times New Roman" w:hAnsi="Times New Roman" w:cs="Times New Roman"/>
                <w:sz w:val="24"/>
                <w:lang w:val="ru-RU"/>
              </w:rPr>
            </w:pPr>
            <w:r w:rsidRPr="00C37E4B">
              <w:rPr>
                <w:rFonts w:ascii="Times New Roman" w:eastAsia="Times New Roman" w:hAnsi="Times New Roman" w:cs="Times New Roman"/>
                <w:spacing w:val="-2"/>
                <w:sz w:val="24"/>
                <w:lang w:val="ru-RU"/>
              </w:rPr>
              <w:t>индивидуальных</w:t>
            </w:r>
            <w:r>
              <w:rPr>
                <w:rFonts w:ascii="Times New Roman" w:eastAsia="Times New Roman" w:hAnsi="Times New Roman" w:cs="Times New Roman"/>
                <w:sz w:val="24"/>
                <w:lang w:val="ru-RU"/>
              </w:rPr>
              <w:tab/>
            </w:r>
            <w:r w:rsidRPr="00C37E4B">
              <w:rPr>
                <w:rFonts w:ascii="Times New Roman" w:eastAsia="Times New Roman" w:hAnsi="Times New Roman" w:cs="Times New Roman"/>
                <w:spacing w:val="-2"/>
                <w:sz w:val="24"/>
                <w:lang w:val="ru-RU"/>
              </w:rPr>
              <w:t>занятий физическими</w:t>
            </w:r>
            <w:r>
              <w:rPr>
                <w:rFonts w:ascii="Times New Roman" w:eastAsia="Times New Roman" w:hAnsi="Times New Roman" w:cs="Times New Roman"/>
                <w:sz w:val="24"/>
                <w:lang w:val="ru-RU"/>
              </w:rPr>
              <w:t xml:space="preserve"> </w:t>
            </w:r>
            <w:r w:rsidRPr="00C37E4B">
              <w:rPr>
                <w:rFonts w:ascii="Times New Roman" w:eastAsia="Times New Roman" w:hAnsi="Times New Roman" w:cs="Times New Roman"/>
                <w:spacing w:val="-2"/>
                <w:sz w:val="24"/>
                <w:lang w:val="ru-RU"/>
              </w:rPr>
              <w:t xml:space="preserve">упражнениями </w:t>
            </w:r>
            <w:r w:rsidRPr="00C37E4B">
              <w:rPr>
                <w:rFonts w:ascii="Times New Roman" w:eastAsia="Times New Roman" w:hAnsi="Times New Roman" w:cs="Times New Roman"/>
                <w:sz w:val="24"/>
                <w:lang w:val="ru-RU"/>
              </w:rPr>
              <w:t>различной направленности</w:t>
            </w:r>
          </w:p>
        </w:tc>
        <w:tc>
          <w:tcPr>
            <w:tcW w:w="4211" w:type="dxa"/>
          </w:tcPr>
          <w:p w14:paraId="19DECD17" w14:textId="77777777" w:rsidR="00F85C60" w:rsidRPr="00C37E4B" w:rsidRDefault="00F85C60" w:rsidP="00AD5821">
            <w:pPr>
              <w:tabs>
                <w:tab w:val="left" w:pos="2174"/>
                <w:tab w:val="left" w:pos="3986"/>
              </w:tabs>
              <w:ind w:left="128" w:right="98" w:firstLine="302"/>
              <w:jc w:val="both"/>
              <w:rPr>
                <w:rFonts w:ascii="Times New Roman" w:eastAsia="Times New Roman" w:hAnsi="Times New Roman" w:cs="Times New Roman"/>
                <w:sz w:val="24"/>
                <w:lang w:val="ru-RU"/>
              </w:rPr>
            </w:pPr>
            <w:r w:rsidRPr="00C37E4B">
              <w:rPr>
                <w:rFonts w:ascii="Times New Roman" w:eastAsia="Times New Roman" w:hAnsi="Times New Roman" w:cs="Times New Roman"/>
                <w:sz w:val="24"/>
                <w:lang w:val="ru-RU"/>
              </w:rPr>
              <w:t xml:space="preserve">обучающийся понимает роль </w:t>
            </w:r>
            <w:r w:rsidRPr="00C37E4B">
              <w:rPr>
                <w:rFonts w:ascii="Times New Roman" w:eastAsia="Times New Roman" w:hAnsi="Times New Roman" w:cs="Times New Roman"/>
                <w:spacing w:val="-2"/>
                <w:sz w:val="24"/>
                <w:lang w:val="ru-RU"/>
              </w:rPr>
              <w:t>физической</w:t>
            </w:r>
            <w:r w:rsidRPr="00C37E4B">
              <w:rPr>
                <w:rFonts w:ascii="Times New Roman" w:eastAsia="Times New Roman" w:hAnsi="Times New Roman" w:cs="Times New Roman"/>
                <w:sz w:val="24"/>
                <w:lang w:val="ru-RU"/>
              </w:rPr>
              <w:tab/>
            </w:r>
            <w:r w:rsidRPr="00C37E4B">
              <w:rPr>
                <w:rFonts w:ascii="Times New Roman" w:eastAsia="Times New Roman" w:hAnsi="Times New Roman" w:cs="Times New Roman"/>
                <w:spacing w:val="-2"/>
                <w:sz w:val="24"/>
                <w:lang w:val="ru-RU"/>
              </w:rPr>
              <w:t>культуры</w:t>
            </w:r>
            <w:r w:rsidRPr="00C37E4B">
              <w:rPr>
                <w:rFonts w:ascii="Times New Roman" w:eastAsia="Times New Roman" w:hAnsi="Times New Roman" w:cs="Times New Roman"/>
                <w:sz w:val="24"/>
                <w:lang w:val="ru-RU"/>
              </w:rPr>
              <w:tab/>
            </w:r>
            <w:r w:rsidRPr="00C37E4B">
              <w:rPr>
                <w:rFonts w:ascii="Times New Roman" w:eastAsia="Times New Roman" w:hAnsi="Times New Roman" w:cs="Times New Roman"/>
                <w:spacing w:val="-10"/>
                <w:sz w:val="24"/>
                <w:lang w:val="ru-RU"/>
              </w:rPr>
              <w:t xml:space="preserve">в </w:t>
            </w:r>
            <w:r w:rsidRPr="00C37E4B">
              <w:rPr>
                <w:rFonts w:ascii="Times New Roman" w:eastAsia="Times New Roman" w:hAnsi="Times New Roman" w:cs="Times New Roman"/>
                <w:sz w:val="24"/>
                <w:lang w:val="ru-RU"/>
              </w:rPr>
              <w:t>общекультурном, профессиональном</w:t>
            </w:r>
            <w:r w:rsidRPr="00C37E4B">
              <w:rPr>
                <w:rFonts w:ascii="Times New Roman" w:eastAsia="Times New Roman" w:hAnsi="Times New Roman" w:cs="Times New Roman"/>
                <w:spacing w:val="40"/>
                <w:sz w:val="24"/>
                <w:lang w:val="ru-RU"/>
              </w:rPr>
              <w:t xml:space="preserve"> </w:t>
            </w:r>
            <w:r w:rsidRPr="00C37E4B">
              <w:rPr>
                <w:rFonts w:ascii="Times New Roman" w:eastAsia="Times New Roman" w:hAnsi="Times New Roman" w:cs="Times New Roman"/>
                <w:sz w:val="24"/>
                <w:lang w:val="ru-RU"/>
              </w:rPr>
              <w:t>и социальном развитии человека;</w:t>
            </w:r>
          </w:p>
          <w:p w14:paraId="136EA79A" w14:textId="77777777" w:rsidR="00F85C60" w:rsidRPr="00C37E4B" w:rsidRDefault="00F85C60" w:rsidP="00AD5821">
            <w:pPr>
              <w:ind w:left="128" w:right="97" w:firstLine="302"/>
              <w:jc w:val="both"/>
              <w:rPr>
                <w:rFonts w:ascii="Times New Roman" w:eastAsia="Times New Roman" w:hAnsi="Times New Roman" w:cs="Times New Roman"/>
                <w:sz w:val="24"/>
                <w:lang w:val="ru-RU"/>
              </w:rPr>
            </w:pPr>
            <w:r w:rsidRPr="00C37E4B">
              <w:rPr>
                <w:rFonts w:ascii="Times New Roman" w:eastAsia="Times New Roman" w:hAnsi="Times New Roman" w:cs="Times New Roman"/>
                <w:sz w:val="24"/>
                <w:lang w:val="ru-RU"/>
              </w:rPr>
              <w:t>ведёт здоровый образ жизни; понимает условия деятельности и знает зоны риска физического здоровья для данной специальности;</w:t>
            </w:r>
          </w:p>
          <w:p w14:paraId="172073EC" w14:textId="77777777" w:rsidR="00F85C60" w:rsidRPr="00C37E4B" w:rsidRDefault="00F85C60" w:rsidP="00AD5821">
            <w:pPr>
              <w:tabs>
                <w:tab w:val="left" w:pos="2575"/>
              </w:tabs>
              <w:ind w:left="128" w:right="97" w:firstLine="302"/>
              <w:jc w:val="both"/>
              <w:rPr>
                <w:rFonts w:ascii="Times New Roman" w:eastAsia="Times New Roman" w:hAnsi="Times New Roman" w:cs="Times New Roman"/>
                <w:sz w:val="24"/>
                <w:lang w:val="ru-RU"/>
              </w:rPr>
            </w:pPr>
            <w:r w:rsidRPr="00C37E4B">
              <w:rPr>
                <w:rFonts w:ascii="Times New Roman" w:eastAsia="Times New Roman" w:hAnsi="Times New Roman" w:cs="Times New Roman"/>
                <w:sz w:val="24"/>
                <w:lang w:val="ru-RU"/>
              </w:rPr>
              <w:t xml:space="preserve">проводит индивидуальные занятия </w:t>
            </w:r>
            <w:r w:rsidRPr="00C37E4B">
              <w:rPr>
                <w:rFonts w:ascii="Times New Roman" w:eastAsia="Times New Roman" w:hAnsi="Times New Roman" w:cs="Times New Roman"/>
                <w:spacing w:val="-2"/>
                <w:sz w:val="24"/>
                <w:lang w:val="ru-RU"/>
              </w:rPr>
              <w:t>физическими</w:t>
            </w:r>
            <w:r w:rsidRPr="00C37E4B">
              <w:rPr>
                <w:rFonts w:ascii="Times New Roman" w:eastAsia="Times New Roman" w:hAnsi="Times New Roman" w:cs="Times New Roman"/>
                <w:sz w:val="24"/>
                <w:lang w:val="ru-RU"/>
              </w:rPr>
              <w:tab/>
            </w:r>
            <w:r w:rsidRPr="00C37E4B">
              <w:rPr>
                <w:rFonts w:ascii="Times New Roman" w:eastAsia="Times New Roman" w:hAnsi="Times New Roman" w:cs="Times New Roman"/>
                <w:spacing w:val="-2"/>
                <w:sz w:val="24"/>
                <w:lang w:val="ru-RU"/>
              </w:rPr>
              <w:t xml:space="preserve">упражнениями </w:t>
            </w:r>
            <w:r w:rsidRPr="00C37E4B">
              <w:rPr>
                <w:rFonts w:ascii="Times New Roman" w:eastAsia="Times New Roman" w:hAnsi="Times New Roman" w:cs="Times New Roman"/>
                <w:sz w:val="24"/>
                <w:lang w:val="ru-RU"/>
              </w:rPr>
              <w:t>различной направленности</w:t>
            </w:r>
          </w:p>
        </w:tc>
        <w:tc>
          <w:tcPr>
            <w:tcW w:w="2168" w:type="dxa"/>
          </w:tcPr>
          <w:p w14:paraId="530BE852" w14:textId="77777777" w:rsidR="00F85C60" w:rsidRPr="00C37E4B" w:rsidRDefault="00F85C60" w:rsidP="00AD5821">
            <w:pPr>
              <w:ind w:left="178" w:right="192"/>
              <w:rPr>
                <w:rFonts w:ascii="Times New Roman" w:eastAsia="Times New Roman" w:hAnsi="Times New Roman" w:cs="Times New Roman"/>
                <w:sz w:val="24"/>
                <w:lang w:val="ru-RU"/>
              </w:rPr>
            </w:pPr>
            <w:r w:rsidRPr="00C37E4B">
              <w:rPr>
                <w:rFonts w:ascii="Times New Roman" w:eastAsia="Times New Roman" w:hAnsi="Times New Roman" w:cs="Times New Roman"/>
                <w:sz w:val="24"/>
                <w:lang w:val="ru-RU"/>
              </w:rPr>
              <w:t>Устный</w:t>
            </w:r>
            <w:r w:rsidRPr="00C37E4B">
              <w:rPr>
                <w:rFonts w:ascii="Times New Roman" w:eastAsia="Times New Roman" w:hAnsi="Times New Roman" w:cs="Times New Roman"/>
                <w:spacing w:val="-15"/>
                <w:sz w:val="24"/>
                <w:lang w:val="ru-RU"/>
              </w:rPr>
              <w:t xml:space="preserve"> </w:t>
            </w:r>
            <w:r w:rsidRPr="00C37E4B">
              <w:rPr>
                <w:rFonts w:ascii="Times New Roman" w:eastAsia="Times New Roman" w:hAnsi="Times New Roman" w:cs="Times New Roman"/>
                <w:sz w:val="24"/>
                <w:lang w:val="ru-RU"/>
              </w:rPr>
              <w:t xml:space="preserve">опрос. </w:t>
            </w:r>
            <w:r w:rsidRPr="00C37E4B">
              <w:rPr>
                <w:rFonts w:ascii="Times New Roman" w:eastAsia="Times New Roman" w:hAnsi="Times New Roman" w:cs="Times New Roman"/>
                <w:spacing w:val="-2"/>
                <w:sz w:val="24"/>
                <w:lang w:val="ru-RU"/>
              </w:rPr>
              <w:t>Тестирование.</w:t>
            </w:r>
          </w:p>
          <w:p w14:paraId="0ADC657D" w14:textId="77777777" w:rsidR="00F85C60" w:rsidRPr="00C37E4B" w:rsidRDefault="00F85C60" w:rsidP="00AD5821">
            <w:pPr>
              <w:ind w:left="178" w:right="468"/>
              <w:jc w:val="both"/>
              <w:rPr>
                <w:rFonts w:ascii="Times New Roman" w:eastAsia="Times New Roman" w:hAnsi="Times New Roman" w:cs="Times New Roman"/>
                <w:sz w:val="24"/>
                <w:lang w:val="ru-RU"/>
              </w:rPr>
            </w:pPr>
            <w:r w:rsidRPr="00C37E4B">
              <w:rPr>
                <w:rFonts w:ascii="Times New Roman" w:eastAsia="Times New Roman" w:hAnsi="Times New Roman" w:cs="Times New Roman"/>
                <w:spacing w:val="-2"/>
                <w:sz w:val="24"/>
                <w:lang w:val="ru-RU"/>
              </w:rPr>
              <w:t>Результаты выполнения контрольных нормативов</w:t>
            </w:r>
          </w:p>
        </w:tc>
      </w:tr>
      <w:tr w:rsidR="00F85C60" w:rsidRPr="00C37E4B" w14:paraId="08F6F29D" w14:textId="77777777" w:rsidTr="00AD5821">
        <w:trPr>
          <w:trHeight w:val="5520"/>
        </w:trPr>
        <w:tc>
          <w:tcPr>
            <w:tcW w:w="3287" w:type="dxa"/>
          </w:tcPr>
          <w:p w14:paraId="37EC0040" w14:textId="77777777" w:rsidR="00F85C60" w:rsidRPr="00C37E4B" w:rsidRDefault="00F85C60" w:rsidP="00AD5821">
            <w:pPr>
              <w:spacing w:line="275" w:lineRule="exact"/>
              <w:ind w:left="22" w:right="143"/>
              <w:rPr>
                <w:rFonts w:ascii="Times New Roman" w:eastAsia="Times New Roman" w:hAnsi="Times New Roman" w:cs="Times New Roman"/>
                <w:i/>
                <w:sz w:val="24"/>
                <w:lang w:val="ru-RU"/>
              </w:rPr>
            </w:pPr>
            <w:r w:rsidRPr="00C37E4B">
              <w:rPr>
                <w:rFonts w:ascii="Times New Roman" w:eastAsia="Times New Roman" w:hAnsi="Times New Roman" w:cs="Times New Roman"/>
                <w:spacing w:val="-2"/>
                <w:sz w:val="24"/>
                <w:u w:val="single"/>
                <w:lang w:val="ru-RU"/>
              </w:rPr>
              <w:lastRenderedPageBreak/>
              <w:t>Умет</w:t>
            </w:r>
            <w:r w:rsidRPr="00C37E4B">
              <w:rPr>
                <w:rFonts w:ascii="Times New Roman" w:eastAsia="Times New Roman" w:hAnsi="Times New Roman" w:cs="Times New Roman"/>
                <w:spacing w:val="-2"/>
                <w:sz w:val="24"/>
                <w:lang w:val="ru-RU"/>
              </w:rPr>
              <w:t>ь</w:t>
            </w:r>
            <w:r w:rsidRPr="00C37E4B">
              <w:rPr>
                <w:rFonts w:ascii="Times New Roman" w:eastAsia="Times New Roman" w:hAnsi="Times New Roman" w:cs="Times New Roman"/>
                <w:i/>
                <w:spacing w:val="-2"/>
                <w:sz w:val="24"/>
                <w:lang w:val="ru-RU"/>
              </w:rPr>
              <w:t>:</w:t>
            </w:r>
          </w:p>
          <w:p w14:paraId="73D26D1D" w14:textId="77777777" w:rsidR="00F85C60" w:rsidRPr="00C37E4B" w:rsidRDefault="00F85C60" w:rsidP="00AD5821">
            <w:pPr>
              <w:ind w:left="22" w:right="143" w:firstLine="285"/>
              <w:jc w:val="both"/>
              <w:rPr>
                <w:rFonts w:ascii="Times New Roman" w:eastAsia="Times New Roman" w:hAnsi="Times New Roman" w:cs="Times New Roman"/>
                <w:sz w:val="24"/>
                <w:lang w:val="ru-RU"/>
              </w:rPr>
            </w:pPr>
            <w:r w:rsidRPr="00C37E4B">
              <w:rPr>
                <w:rFonts w:ascii="Times New Roman" w:eastAsia="Times New Roman" w:hAnsi="Times New Roman" w:cs="Times New Roman"/>
                <w:sz w:val="24"/>
                <w:lang w:val="ru-RU"/>
              </w:rPr>
              <w:t xml:space="preserve">использовать физкультурно- оздоровительную деятельность для укрепления здоровья, достижения жизненных и профессиональных </w:t>
            </w:r>
            <w:r w:rsidRPr="00C37E4B">
              <w:rPr>
                <w:rFonts w:ascii="Times New Roman" w:eastAsia="Times New Roman" w:hAnsi="Times New Roman" w:cs="Times New Roman"/>
                <w:spacing w:val="-2"/>
                <w:sz w:val="24"/>
                <w:lang w:val="ru-RU"/>
              </w:rPr>
              <w:t>целей;</w:t>
            </w:r>
          </w:p>
          <w:p w14:paraId="6AB0F7E1" w14:textId="77777777" w:rsidR="00F85C60" w:rsidRPr="00C37E4B" w:rsidRDefault="00F85C60" w:rsidP="00AD5821">
            <w:pPr>
              <w:tabs>
                <w:tab w:val="left" w:pos="2331"/>
              </w:tabs>
              <w:ind w:left="22" w:right="143" w:firstLine="285"/>
              <w:jc w:val="both"/>
              <w:rPr>
                <w:rFonts w:ascii="Times New Roman" w:eastAsia="Times New Roman" w:hAnsi="Times New Roman" w:cs="Times New Roman"/>
                <w:sz w:val="24"/>
                <w:lang w:val="ru-RU"/>
              </w:rPr>
            </w:pPr>
            <w:r w:rsidRPr="00C37E4B">
              <w:rPr>
                <w:rFonts w:ascii="Times New Roman" w:eastAsia="Times New Roman" w:hAnsi="Times New Roman" w:cs="Times New Roman"/>
                <w:spacing w:val="-2"/>
                <w:sz w:val="24"/>
                <w:lang w:val="ru-RU"/>
              </w:rPr>
              <w:t>применять</w:t>
            </w:r>
            <w:r>
              <w:rPr>
                <w:rFonts w:ascii="Times New Roman" w:eastAsia="Times New Roman" w:hAnsi="Times New Roman" w:cs="Times New Roman"/>
                <w:sz w:val="24"/>
                <w:lang w:val="ru-RU"/>
              </w:rPr>
              <w:t xml:space="preserve"> </w:t>
            </w:r>
            <w:r w:rsidRPr="00C37E4B">
              <w:rPr>
                <w:rFonts w:ascii="Times New Roman" w:eastAsia="Times New Roman" w:hAnsi="Times New Roman" w:cs="Times New Roman"/>
                <w:spacing w:val="-2"/>
                <w:sz w:val="24"/>
                <w:lang w:val="ru-RU"/>
              </w:rPr>
              <w:t xml:space="preserve">рациональные </w:t>
            </w:r>
            <w:r w:rsidRPr="00C37E4B">
              <w:rPr>
                <w:rFonts w:ascii="Times New Roman" w:eastAsia="Times New Roman" w:hAnsi="Times New Roman" w:cs="Times New Roman"/>
                <w:sz w:val="24"/>
                <w:lang w:val="ru-RU"/>
              </w:rPr>
              <w:t>приемы двигательных функций в профессиональной деятельности;</w:t>
            </w:r>
          </w:p>
          <w:p w14:paraId="222266CE" w14:textId="77777777" w:rsidR="00F85C60" w:rsidRPr="00C37E4B" w:rsidRDefault="00F85C60" w:rsidP="00AD5821">
            <w:pPr>
              <w:tabs>
                <w:tab w:val="left" w:pos="2626"/>
              </w:tabs>
              <w:ind w:left="22" w:right="143" w:firstLine="285"/>
              <w:jc w:val="both"/>
              <w:rPr>
                <w:rFonts w:ascii="Times New Roman" w:eastAsia="Times New Roman" w:hAnsi="Times New Roman" w:cs="Times New Roman"/>
                <w:sz w:val="24"/>
                <w:lang w:val="ru-RU"/>
              </w:rPr>
            </w:pPr>
            <w:r w:rsidRPr="00C37E4B">
              <w:rPr>
                <w:rFonts w:ascii="Times New Roman" w:eastAsia="Times New Roman" w:hAnsi="Times New Roman" w:cs="Times New Roman"/>
                <w:spacing w:val="-2"/>
                <w:sz w:val="24"/>
                <w:lang w:val="ru-RU"/>
              </w:rPr>
              <w:t>пользоваться</w:t>
            </w:r>
            <w:r>
              <w:rPr>
                <w:rFonts w:ascii="Times New Roman" w:eastAsia="Times New Roman" w:hAnsi="Times New Roman" w:cs="Times New Roman"/>
                <w:sz w:val="24"/>
                <w:lang w:val="ru-RU"/>
              </w:rPr>
              <w:t xml:space="preserve"> </w:t>
            </w:r>
            <w:r w:rsidRPr="00C37E4B">
              <w:rPr>
                <w:rFonts w:ascii="Times New Roman" w:eastAsia="Times New Roman" w:hAnsi="Times New Roman" w:cs="Times New Roman"/>
                <w:spacing w:val="-2"/>
                <w:sz w:val="24"/>
                <w:lang w:val="ru-RU"/>
              </w:rPr>
              <w:t xml:space="preserve">средствами </w:t>
            </w:r>
            <w:r w:rsidRPr="00C37E4B">
              <w:rPr>
                <w:rFonts w:ascii="Times New Roman" w:eastAsia="Times New Roman" w:hAnsi="Times New Roman" w:cs="Times New Roman"/>
                <w:sz w:val="24"/>
                <w:lang w:val="ru-RU"/>
              </w:rPr>
              <w:t xml:space="preserve">профилактики перенапряжения, характерными для данной </w:t>
            </w:r>
            <w:r w:rsidRPr="00C37E4B">
              <w:rPr>
                <w:rFonts w:ascii="Times New Roman" w:eastAsia="Times New Roman" w:hAnsi="Times New Roman" w:cs="Times New Roman"/>
                <w:spacing w:val="-2"/>
                <w:sz w:val="24"/>
                <w:lang w:val="ru-RU"/>
              </w:rPr>
              <w:t>специальности;</w:t>
            </w:r>
          </w:p>
          <w:p w14:paraId="1CCEAE2D" w14:textId="77777777" w:rsidR="00F85C60" w:rsidRPr="00C37E4B" w:rsidRDefault="00F85C60" w:rsidP="00AD5821">
            <w:pPr>
              <w:tabs>
                <w:tab w:val="left" w:pos="1959"/>
                <w:tab w:val="left" w:pos="2458"/>
              </w:tabs>
              <w:ind w:left="22" w:right="143" w:firstLine="285"/>
              <w:jc w:val="both"/>
              <w:rPr>
                <w:rFonts w:ascii="Times New Roman" w:eastAsia="Times New Roman" w:hAnsi="Times New Roman" w:cs="Times New Roman"/>
                <w:sz w:val="24"/>
                <w:lang w:val="ru-RU"/>
              </w:rPr>
            </w:pPr>
            <w:r w:rsidRPr="00C37E4B">
              <w:rPr>
                <w:rFonts w:ascii="Times New Roman" w:eastAsia="Times New Roman" w:hAnsi="Times New Roman" w:cs="Times New Roman"/>
                <w:spacing w:val="-2"/>
                <w:sz w:val="24"/>
                <w:lang w:val="ru-RU"/>
              </w:rPr>
              <w:t>выполнять</w:t>
            </w:r>
            <w:r>
              <w:rPr>
                <w:rFonts w:ascii="Times New Roman" w:eastAsia="Times New Roman" w:hAnsi="Times New Roman" w:cs="Times New Roman"/>
                <w:sz w:val="24"/>
                <w:lang w:val="ru-RU"/>
              </w:rPr>
              <w:t xml:space="preserve"> </w:t>
            </w:r>
            <w:r w:rsidRPr="00C37E4B">
              <w:rPr>
                <w:rFonts w:ascii="Times New Roman" w:eastAsia="Times New Roman" w:hAnsi="Times New Roman" w:cs="Times New Roman"/>
                <w:spacing w:val="-2"/>
                <w:sz w:val="24"/>
                <w:lang w:val="ru-RU"/>
              </w:rPr>
              <w:t>контрольные нормативы,</w:t>
            </w:r>
            <w:r>
              <w:rPr>
                <w:rFonts w:ascii="Times New Roman" w:eastAsia="Times New Roman" w:hAnsi="Times New Roman" w:cs="Times New Roman"/>
                <w:sz w:val="24"/>
                <w:lang w:val="ru-RU"/>
              </w:rPr>
              <w:t xml:space="preserve"> </w:t>
            </w:r>
            <w:r w:rsidRPr="00C37E4B">
              <w:rPr>
                <w:rFonts w:ascii="Times New Roman" w:eastAsia="Times New Roman" w:hAnsi="Times New Roman" w:cs="Times New Roman"/>
                <w:spacing w:val="-2"/>
                <w:sz w:val="24"/>
                <w:lang w:val="ru-RU"/>
              </w:rPr>
              <w:t xml:space="preserve">предусмотренные </w:t>
            </w:r>
            <w:r w:rsidRPr="00C37E4B">
              <w:rPr>
                <w:rFonts w:ascii="Times New Roman" w:eastAsia="Times New Roman" w:hAnsi="Times New Roman" w:cs="Times New Roman"/>
                <w:sz w:val="24"/>
                <w:lang w:val="ru-RU"/>
              </w:rPr>
              <w:t>государственным стандартом при соответствующей тренировке, с учетом</w:t>
            </w:r>
            <w:r w:rsidRPr="00C37E4B">
              <w:rPr>
                <w:rFonts w:ascii="Times New Roman" w:eastAsia="Times New Roman" w:hAnsi="Times New Roman" w:cs="Times New Roman"/>
                <w:spacing w:val="49"/>
                <w:w w:val="150"/>
                <w:sz w:val="24"/>
                <w:lang w:val="ru-RU"/>
              </w:rPr>
              <w:t xml:space="preserve">  </w:t>
            </w:r>
            <w:r w:rsidRPr="00C37E4B">
              <w:rPr>
                <w:rFonts w:ascii="Times New Roman" w:eastAsia="Times New Roman" w:hAnsi="Times New Roman" w:cs="Times New Roman"/>
                <w:sz w:val="24"/>
                <w:lang w:val="ru-RU"/>
              </w:rPr>
              <w:t>состояния</w:t>
            </w:r>
            <w:r w:rsidRPr="00C37E4B">
              <w:rPr>
                <w:rFonts w:ascii="Times New Roman" w:eastAsia="Times New Roman" w:hAnsi="Times New Roman" w:cs="Times New Roman"/>
                <w:spacing w:val="52"/>
                <w:w w:val="150"/>
                <w:sz w:val="24"/>
                <w:lang w:val="ru-RU"/>
              </w:rPr>
              <w:t xml:space="preserve">  </w:t>
            </w:r>
            <w:r w:rsidRPr="00C37E4B">
              <w:rPr>
                <w:rFonts w:ascii="Times New Roman" w:eastAsia="Times New Roman" w:hAnsi="Times New Roman" w:cs="Times New Roman"/>
                <w:sz w:val="24"/>
                <w:lang w:val="ru-RU"/>
              </w:rPr>
              <w:t>здоровья</w:t>
            </w:r>
            <w:r w:rsidRPr="00C37E4B">
              <w:rPr>
                <w:rFonts w:ascii="Times New Roman" w:eastAsia="Times New Roman" w:hAnsi="Times New Roman" w:cs="Times New Roman"/>
                <w:spacing w:val="52"/>
                <w:w w:val="150"/>
                <w:sz w:val="24"/>
                <w:lang w:val="ru-RU"/>
              </w:rPr>
              <w:t xml:space="preserve">  </w:t>
            </w:r>
            <w:r w:rsidRPr="00C37E4B">
              <w:rPr>
                <w:rFonts w:ascii="Times New Roman" w:eastAsia="Times New Roman" w:hAnsi="Times New Roman" w:cs="Times New Roman"/>
                <w:spacing w:val="-10"/>
                <w:sz w:val="24"/>
                <w:lang w:val="ru-RU"/>
              </w:rPr>
              <w:t>и</w:t>
            </w:r>
          </w:p>
          <w:p w14:paraId="3FFCB6CF" w14:textId="77777777" w:rsidR="00F85C60" w:rsidRPr="00C37E4B" w:rsidRDefault="00F85C60" w:rsidP="00AD5821">
            <w:pPr>
              <w:spacing w:line="270" w:lineRule="atLeast"/>
              <w:ind w:left="22" w:right="143"/>
              <w:jc w:val="both"/>
              <w:rPr>
                <w:rFonts w:ascii="Times New Roman" w:eastAsia="Times New Roman" w:hAnsi="Times New Roman" w:cs="Times New Roman"/>
                <w:sz w:val="24"/>
              </w:rPr>
            </w:pPr>
            <w:r w:rsidRPr="00C37E4B">
              <w:rPr>
                <w:rFonts w:ascii="Times New Roman" w:eastAsia="Times New Roman" w:hAnsi="Times New Roman" w:cs="Times New Roman"/>
                <w:sz w:val="24"/>
              </w:rPr>
              <w:t>функциональных возможностей своего организма</w:t>
            </w:r>
          </w:p>
        </w:tc>
        <w:tc>
          <w:tcPr>
            <w:tcW w:w="4211" w:type="dxa"/>
          </w:tcPr>
          <w:p w14:paraId="5CFE0175" w14:textId="77777777" w:rsidR="00F85C60" w:rsidRPr="00C37E4B" w:rsidRDefault="00F85C60" w:rsidP="00AD5821">
            <w:pPr>
              <w:tabs>
                <w:tab w:val="left" w:pos="2963"/>
              </w:tabs>
              <w:ind w:left="128" w:right="97" w:firstLine="302"/>
              <w:jc w:val="both"/>
              <w:rPr>
                <w:rFonts w:ascii="Times New Roman" w:eastAsia="Times New Roman" w:hAnsi="Times New Roman" w:cs="Times New Roman"/>
                <w:sz w:val="24"/>
                <w:lang w:val="ru-RU"/>
              </w:rPr>
            </w:pPr>
            <w:r w:rsidRPr="00C37E4B">
              <w:rPr>
                <w:rFonts w:ascii="Times New Roman" w:eastAsia="Times New Roman" w:hAnsi="Times New Roman" w:cs="Times New Roman"/>
                <w:spacing w:val="-2"/>
                <w:sz w:val="24"/>
                <w:lang w:val="ru-RU"/>
              </w:rPr>
              <w:t>обучающийся</w:t>
            </w:r>
            <w:r w:rsidRPr="00C37E4B">
              <w:rPr>
                <w:rFonts w:ascii="Times New Roman" w:eastAsia="Times New Roman" w:hAnsi="Times New Roman" w:cs="Times New Roman"/>
                <w:sz w:val="24"/>
                <w:lang w:val="ru-RU"/>
              </w:rPr>
              <w:tab/>
            </w:r>
            <w:r w:rsidRPr="00C37E4B">
              <w:rPr>
                <w:rFonts w:ascii="Times New Roman" w:eastAsia="Times New Roman" w:hAnsi="Times New Roman" w:cs="Times New Roman"/>
                <w:spacing w:val="-2"/>
                <w:sz w:val="24"/>
                <w:lang w:val="ru-RU"/>
              </w:rPr>
              <w:t>использует физкультурно-оздоровительную</w:t>
            </w:r>
          </w:p>
          <w:p w14:paraId="178AD2AD" w14:textId="77777777" w:rsidR="00F85C60" w:rsidRPr="00C37E4B" w:rsidRDefault="00F85C60" w:rsidP="00AD5821">
            <w:pPr>
              <w:ind w:left="128" w:right="97"/>
              <w:jc w:val="both"/>
              <w:rPr>
                <w:rFonts w:ascii="Times New Roman" w:eastAsia="Times New Roman" w:hAnsi="Times New Roman" w:cs="Times New Roman"/>
                <w:sz w:val="24"/>
                <w:lang w:val="ru-RU"/>
              </w:rPr>
            </w:pPr>
            <w:r w:rsidRPr="00C37E4B">
              <w:rPr>
                <w:rFonts w:ascii="Times New Roman" w:eastAsia="Times New Roman" w:hAnsi="Times New Roman" w:cs="Times New Roman"/>
                <w:sz w:val="24"/>
                <w:lang w:val="ru-RU"/>
              </w:rPr>
              <w:t>деятельность для укрепления здоровья, достижения жизненных и профессиональных целей;</w:t>
            </w:r>
          </w:p>
          <w:p w14:paraId="43C10346" w14:textId="77777777" w:rsidR="00F85C60" w:rsidRPr="00C37E4B" w:rsidRDefault="00F85C60" w:rsidP="00AD5821">
            <w:pPr>
              <w:tabs>
                <w:tab w:val="left" w:pos="2316"/>
                <w:tab w:val="left" w:pos="3988"/>
              </w:tabs>
              <w:ind w:left="128" w:right="97" w:firstLine="302"/>
              <w:jc w:val="both"/>
              <w:rPr>
                <w:rFonts w:ascii="Times New Roman" w:eastAsia="Times New Roman" w:hAnsi="Times New Roman" w:cs="Times New Roman"/>
                <w:sz w:val="24"/>
                <w:lang w:val="ru-RU"/>
              </w:rPr>
            </w:pPr>
            <w:r w:rsidRPr="00C37E4B">
              <w:rPr>
                <w:rFonts w:ascii="Times New Roman" w:eastAsia="Times New Roman" w:hAnsi="Times New Roman" w:cs="Times New Roman"/>
                <w:sz w:val="24"/>
                <w:lang w:val="ru-RU"/>
              </w:rPr>
              <w:t xml:space="preserve">применяет рациональные приемы </w:t>
            </w:r>
            <w:r w:rsidRPr="00C37E4B">
              <w:rPr>
                <w:rFonts w:ascii="Times New Roman" w:eastAsia="Times New Roman" w:hAnsi="Times New Roman" w:cs="Times New Roman"/>
                <w:spacing w:val="-2"/>
                <w:sz w:val="24"/>
                <w:lang w:val="ru-RU"/>
              </w:rPr>
              <w:t>двигательных</w:t>
            </w:r>
            <w:r w:rsidRPr="00C37E4B">
              <w:rPr>
                <w:rFonts w:ascii="Times New Roman" w:eastAsia="Times New Roman" w:hAnsi="Times New Roman" w:cs="Times New Roman"/>
                <w:sz w:val="24"/>
                <w:lang w:val="ru-RU"/>
              </w:rPr>
              <w:tab/>
            </w:r>
            <w:r w:rsidRPr="00C37E4B">
              <w:rPr>
                <w:rFonts w:ascii="Times New Roman" w:eastAsia="Times New Roman" w:hAnsi="Times New Roman" w:cs="Times New Roman"/>
                <w:spacing w:val="-2"/>
                <w:sz w:val="24"/>
                <w:lang w:val="ru-RU"/>
              </w:rPr>
              <w:t>функций</w:t>
            </w:r>
            <w:r w:rsidRPr="00C37E4B">
              <w:rPr>
                <w:rFonts w:ascii="Times New Roman" w:eastAsia="Times New Roman" w:hAnsi="Times New Roman" w:cs="Times New Roman"/>
                <w:sz w:val="24"/>
                <w:lang w:val="ru-RU"/>
              </w:rPr>
              <w:tab/>
            </w:r>
            <w:r w:rsidRPr="00C37E4B">
              <w:rPr>
                <w:rFonts w:ascii="Times New Roman" w:eastAsia="Times New Roman" w:hAnsi="Times New Roman" w:cs="Times New Roman"/>
                <w:spacing w:val="-10"/>
                <w:sz w:val="24"/>
                <w:lang w:val="ru-RU"/>
              </w:rPr>
              <w:t xml:space="preserve">в </w:t>
            </w:r>
            <w:r w:rsidRPr="00C37E4B">
              <w:rPr>
                <w:rFonts w:ascii="Times New Roman" w:eastAsia="Times New Roman" w:hAnsi="Times New Roman" w:cs="Times New Roman"/>
                <w:sz w:val="24"/>
                <w:lang w:val="ru-RU"/>
              </w:rPr>
              <w:t>профессиональной деятельности;</w:t>
            </w:r>
          </w:p>
          <w:p w14:paraId="5EA778C2" w14:textId="77777777" w:rsidR="00F85C60" w:rsidRPr="00C37E4B" w:rsidRDefault="00F85C60" w:rsidP="00AD5821">
            <w:pPr>
              <w:tabs>
                <w:tab w:val="left" w:pos="2307"/>
                <w:tab w:val="left" w:pos="2346"/>
                <w:tab w:val="left" w:pos="2934"/>
                <w:tab w:val="left" w:pos="3367"/>
              </w:tabs>
              <w:ind w:left="128" w:right="96" w:firstLine="302"/>
              <w:jc w:val="both"/>
              <w:rPr>
                <w:rFonts w:ascii="Times New Roman" w:eastAsia="Times New Roman" w:hAnsi="Times New Roman" w:cs="Times New Roman"/>
                <w:sz w:val="24"/>
                <w:lang w:val="ru-RU"/>
              </w:rPr>
            </w:pPr>
            <w:r w:rsidRPr="00C37E4B">
              <w:rPr>
                <w:rFonts w:ascii="Times New Roman" w:eastAsia="Times New Roman" w:hAnsi="Times New Roman" w:cs="Times New Roman"/>
                <w:spacing w:val="-2"/>
                <w:sz w:val="24"/>
                <w:lang w:val="ru-RU"/>
              </w:rPr>
              <w:t>пользуется</w:t>
            </w:r>
            <w:r w:rsidRPr="00C37E4B">
              <w:rPr>
                <w:rFonts w:ascii="Times New Roman" w:eastAsia="Times New Roman" w:hAnsi="Times New Roman" w:cs="Times New Roman"/>
                <w:sz w:val="24"/>
                <w:lang w:val="ru-RU"/>
              </w:rPr>
              <w:tab/>
            </w:r>
            <w:r w:rsidRPr="00C37E4B">
              <w:rPr>
                <w:rFonts w:ascii="Times New Roman" w:eastAsia="Times New Roman" w:hAnsi="Times New Roman" w:cs="Times New Roman"/>
                <w:sz w:val="24"/>
                <w:lang w:val="ru-RU"/>
              </w:rPr>
              <w:tab/>
            </w:r>
            <w:r w:rsidRPr="00C37E4B">
              <w:rPr>
                <w:rFonts w:ascii="Times New Roman" w:eastAsia="Times New Roman" w:hAnsi="Times New Roman" w:cs="Times New Roman"/>
                <w:sz w:val="24"/>
                <w:lang w:val="ru-RU"/>
              </w:rPr>
              <w:tab/>
            </w:r>
            <w:r w:rsidRPr="00C37E4B">
              <w:rPr>
                <w:rFonts w:ascii="Times New Roman" w:eastAsia="Times New Roman" w:hAnsi="Times New Roman" w:cs="Times New Roman"/>
                <w:spacing w:val="-2"/>
                <w:sz w:val="24"/>
                <w:lang w:val="ru-RU"/>
              </w:rPr>
              <w:t>средствами профилактики</w:t>
            </w:r>
            <w:r w:rsidRPr="00C37E4B">
              <w:rPr>
                <w:rFonts w:ascii="Times New Roman" w:eastAsia="Times New Roman" w:hAnsi="Times New Roman" w:cs="Times New Roman"/>
                <w:sz w:val="24"/>
                <w:lang w:val="ru-RU"/>
              </w:rPr>
              <w:tab/>
            </w:r>
            <w:r w:rsidRPr="00C37E4B">
              <w:rPr>
                <w:rFonts w:ascii="Times New Roman" w:eastAsia="Times New Roman" w:hAnsi="Times New Roman" w:cs="Times New Roman"/>
                <w:sz w:val="24"/>
                <w:lang w:val="ru-RU"/>
              </w:rPr>
              <w:tab/>
            </w:r>
            <w:r w:rsidRPr="00C37E4B">
              <w:rPr>
                <w:rFonts w:ascii="Times New Roman" w:eastAsia="Times New Roman" w:hAnsi="Times New Roman" w:cs="Times New Roman"/>
                <w:spacing w:val="-2"/>
                <w:sz w:val="24"/>
                <w:lang w:val="ru-RU"/>
              </w:rPr>
              <w:t>перенапряжения, характерными</w:t>
            </w:r>
            <w:r w:rsidRPr="00C37E4B">
              <w:rPr>
                <w:rFonts w:ascii="Times New Roman" w:eastAsia="Times New Roman" w:hAnsi="Times New Roman" w:cs="Times New Roman"/>
                <w:sz w:val="24"/>
                <w:lang w:val="ru-RU"/>
              </w:rPr>
              <w:tab/>
            </w:r>
            <w:r w:rsidRPr="00C37E4B">
              <w:rPr>
                <w:rFonts w:ascii="Times New Roman" w:eastAsia="Times New Roman" w:hAnsi="Times New Roman" w:cs="Times New Roman"/>
                <w:spacing w:val="-4"/>
                <w:sz w:val="24"/>
                <w:lang w:val="ru-RU"/>
              </w:rPr>
              <w:t>для</w:t>
            </w:r>
            <w:r w:rsidRPr="00C37E4B">
              <w:rPr>
                <w:rFonts w:ascii="Times New Roman" w:eastAsia="Times New Roman" w:hAnsi="Times New Roman" w:cs="Times New Roman"/>
                <w:sz w:val="24"/>
                <w:lang w:val="ru-RU"/>
              </w:rPr>
              <w:tab/>
            </w:r>
            <w:r w:rsidRPr="00C37E4B">
              <w:rPr>
                <w:rFonts w:ascii="Times New Roman" w:eastAsia="Times New Roman" w:hAnsi="Times New Roman" w:cs="Times New Roman"/>
                <w:sz w:val="24"/>
                <w:lang w:val="ru-RU"/>
              </w:rPr>
              <w:tab/>
            </w:r>
            <w:r w:rsidRPr="00C37E4B">
              <w:rPr>
                <w:rFonts w:ascii="Times New Roman" w:eastAsia="Times New Roman" w:hAnsi="Times New Roman" w:cs="Times New Roman"/>
                <w:spacing w:val="-2"/>
                <w:sz w:val="24"/>
                <w:lang w:val="ru-RU"/>
              </w:rPr>
              <w:t>данной специальности;</w:t>
            </w:r>
          </w:p>
          <w:p w14:paraId="59D08CA2" w14:textId="77777777" w:rsidR="00F85C60" w:rsidRPr="00C37E4B" w:rsidRDefault="00F85C60" w:rsidP="00AD5821">
            <w:pPr>
              <w:tabs>
                <w:tab w:val="left" w:pos="2269"/>
                <w:tab w:val="left" w:pos="2637"/>
                <w:tab w:val="left" w:pos="2766"/>
              </w:tabs>
              <w:ind w:left="128" w:right="97" w:firstLine="302"/>
              <w:jc w:val="both"/>
              <w:rPr>
                <w:rFonts w:ascii="Times New Roman" w:eastAsia="Times New Roman" w:hAnsi="Times New Roman" w:cs="Times New Roman"/>
                <w:sz w:val="24"/>
                <w:lang w:val="ru-RU"/>
              </w:rPr>
            </w:pPr>
            <w:r w:rsidRPr="00C37E4B">
              <w:rPr>
                <w:rFonts w:ascii="Times New Roman" w:eastAsia="Times New Roman" w:hAnsi="Times New Roman" w:cs="Times New Roman"/>
                <w:spacing w:val="-2"/>
                <w:sz w:val="24"/>
                <w:lang w:val="ru-RU"/>
              </w:rPr>
              <w:t>выполняет</w:t>
            </w:r>
            <w:r w:rsidRPr="00C37E4B">
              <w:rPr>
                <w:rFonts w:ascii="Times New Roman" w:eastAsia="Times New Roman" w:hAnsi="Times New Roman" w:cs="Times New Roman"/>
                <w:sz w:val="24"/>
                <w:lang w:val="ru-RU"/>
              </w:rPr>
              <w:tab/>
            </w:r>
            <w:r w:rsidRPr="00C37E4B">
              <w:rPr>
                <w:rFonts w:ascii="Times New Roman" w:eastAsia="Times New Roman" w:hAnsi="Times New Roman" w:cs="Times New Roman"/>
                <w:sz w:val="24"/>
                <w:lang w:val="ru-RU"/>
              </w:rPr>
              <w:tab/>
            </w:r>
            <w:r w:rsidRPr="00C37E4B">
              <w:rPr>
                <w:rFonts w:ascii="Times New Roman" w:eastAsia="Times New Roman" w:hAnsi="Times New Roman" w:cs="Times New Roman"/>
                <w:sz w:val="24"/>
                <w:lang w:val="ru-RU"/>
              </w:rPr>
              <w:tab/>
            </w:r>
            <w:r w:rsidRPr="00C37E4B">
              <w:rPr>
                <w:rFonts w:ascii="Times New Roman" w:eastAsia="Times New Roman" w:hAnsi="Times New Roman" w:cs="Times New Roman"/>
                <w:spacing w:val="-2"/>
                <w:sz w:val="24"/>
                <w:lang w:val="ru-RU"/>
              </w:rPr>
              <w:t>контрольные нормативы,</w:t>
            </w:r>
            <w:r w:rsidRPr="00C37E4B">
              <w:rPr>
                <w:rFonts w:ascii="Times New Roman" w:eastAsia="Times New Roman" w:hAnsi="Times New Roman" w:cs="Times New Roman"/>
                <w:sz w:val="24"/>
                <w:lang w:val="ru-RU"/>
              </w:rPr>
              <w:tab/>
            </w:r>
            <w:r w:rsidRPr="00C37E4B">
              <w:rPr>
                <w:rFonts w:ascii="Times New Roman" w:eastAsia="Times New Roman" w:hAnsi="Times New Roman" w:cs="Times New Roman"/>
                <w:spacing w:val="-2"/>
                <w:sz w:val="24"/>
                <w:lang w:val="ru-RU"/>
              </w:rPr>
              <w:t xml:space="preserve">предусмотренные </w:t>
            </w:r>
            <w:r w:rsidRPr="00C37E4B">
              <w:rPr>
                <w:rFonts w:ascii="Times New Roman" w:eastAsia="Times New Roman" w:hAnsi="Times New Roman" w:cs="Times New Roman"/>
                <w:sz w:val="24"/>
                <w:lang w:val="ru-RU"/>
              </w:rPr>
              <w:t xml:space="preserve">государственным стандартом при соответствующей тренировке, с учетом состояния здоровья и </w:t>
            </w:r>
            <w:r w:rsidRPr="00C37E4B">
              <w:rPr>
                <w:rFonts w:ascii="Times New Roman" w:eastAsia="Times New Roman" w:hAnsi="Times New Roman" w:cs="Times New Roman"/>
                <w:spacing w:val="-2"/>
                <w:sz w:val="24"/>
                <w:lang w:val="ru-RU"/>
              </w:rPr>
              <w:t>функциональных</w:t>
            </w:r>
            <w:r w:rsidRPr="00C37E4B">
              <w:rPr>
                <w:rFonts w:ascii="Times New Roman" w:eastAsia="Times New Roman" w:hAnsi="Times New Roman" w:cs="Times New Roman"/>
                <w:sz w:val="24"/>
                <w:lang w:val="ru-RU"/>
              </w:rPr>
              <w:tab/>
            </w:r>
            <w:r w:rsidRPr="00C37E4B">
              <w:rPr>
                <w:rFonts w:ascii="Times New Roman" w:eastAsia="Times New Roman" w:hAnsi="Times New Roman" w:cs="Times New Roman"/>
                <w:sz w:val="24"/>
                <w:lang w:val="ru-RU"/>
              </w:rPr>
              <w:tab/>
            </w:r>
            <w:r w:rsidRPr="00C37E4B">
              <w:rPr>
                <w:rFonts w:ascii="Times New Roman" w:eastAsia="Times New Roman" w:hAnsi="Times New Roman" w:cs="Times New Roman"/>
                <w:spacing w:val="-2"/>
                <w:sz w:val="24"/>
                <w:lang w:val="ru-RU"/>
              </w:rPr>
              <w:t xml:space="preserve">возможностей </w:t>
            </w:r>
            <w:r w:rsidRPr="00C37E4B">
              <w:rPr>
                <w:rFonts w:ascii="Times New Roman" w:eastAsia="Times New Roman" w:hAnsi="Times New Roman" w:cs="Times New Roman"/>
                <w:sz w:val="24"/>
                <w:lang w:val="ru-RU"/>
              </w:rPr>
              <w:t>своего организм</w:t>
            </w:r>
          </w:p>
        </w:tc>
        <w:tc>
          <w:tcPr>
            <w:tcW w:w="2168" w:type="dxa"/>
          </w:tcPr>
          <w:p w14:paraId="30AFFABE" w14:textId="77777777" w:rsidR="00F85C60" w:rsidRPr="00C37E4B" w:rsidRDefault="00F85C60" w:rsidP="00AD5821">
            <w:pPr>
              <w:rPr>
                <w:rFonts w:ascii="Times New Roman" w:eastAsia="Times New Roman" w:hAnsi="Times New Roman" w:cs="Times New Roman"/>
                <w:b/>
                <w:sz w:val="24"/>
                <w:lang w:val="ru-RU"/>
              </w:rPr>
            </w:pPr>
          </w:p>
          <w:p w14:paraId="6A332755" w14:textId="77777777" w:rsidR="00F85C60" w:rsidRPr="00C37E4B" w:rsidRDefault="00F85C60" w:rsidP="00AD5821">
            <w:pPr>
              <w:ind w:left="178" w:right="358" w:hanging="4"/>
              <w:jc w:val="both"/>
              <w:rPr>
                <w:rFonts w:ascii="Times New Roman" w:eastAsia="Times New Roman" w:hAnsi="Times New Roman" w:cs="Times New Roman"/>
                <w:sz w:val="24"/>
                <w:lang w:val="ru-RU"/>
              </w:rPr>
            </w:pPr>
            <w:r w:rsidRPr="00C37E4B">
              <w:rPr>
                <w:rFonts w:ascii="Times New Roman" w:eastAsia="Times New Roman" w:hAnsi="Times New Roman" w:cs="Times New Roman"/>
                <w:spacing w:val="-2"/>
                <w:sz w:val="24"/>
                <w:lang w:val="ru-RU"/>
              </w:rPr>
              <w:t xml:space="preserve">Выполнение комплекса упражнений. Выполнение контрольных </w:t>
            </w:r>
            <w:r w:rsidRPr="00C37E4B">
              <w:rPr>
                <w:rFonts w:ascii="Times New Roman" w:eastAsia="Times New Roman" w:hAnsi="Times New Roman" w:cs="Times New Roman"/>
                <w:sz w:val="24"/>
                <w:lang w:val="ru-RU"/>
              </w:rPr>
              <w:t>нормативов</w:t>
            </w:r>
            <w:r w:rsidRPr="00C37E4B">
              <w:rPr>
                <w:rFonts w:ascii="Times New Roman" w:eastAsia="Times New Roman" w:hAnsi="Times New Roman" w:cs="Times New Roman"/>
                <w:spacing w:val="-7"/>
                <w:sz w:val="24"/>
                <w:lang w:val="ru-RU"/>
              </w:rPr>
              <w:t xml:space="preserve"> </w:t>
            </w:r>
            <w:r w:rsidRPr="00C37E4B">
              <w:rPr>
                <w:rFonts w:ascii="Times New Roman" w:eastAsia="Times New Roman" w:hAnsi="Times New Roman" w:cs="Times New Roman"/>
                <w:spacing w:val="-10"/>
                <w:sz w:val="24"/>
                <w:lang w:val="ru-RU"/>
              </w:rPr>
              <w:t>с</w:t>
            </w:r>
          </w:p>
          <w:p w14:paraId="4778DFB0" w14:textId="77777777" w:rsidR="00F85C60" w:rsidRPr="00C37E4B" w:rsidRDefault="00F85C60" w:rsidP="00AD5821">
            <w:pPr>
              <w:ind w:left="178" w:right="107" w:firstLine="7"/>
              <w:jc w:val="both"/>
              <w:rPr>
                <w:rFonts w:ascii="Times New Roman" w:eastAsia="Times New Roman" w:hAnsi="Times New Roman" w:cs="Times New Roman"/>
                <w:sz w:val="24"/>
                <w:lang w:val="ru-RU"/>
              </w:rPr>
            </w:pPr>
            <w:r w:rsidRPr="00C37E4B">
              <w:rPr>
                <w:rFonts w:ascii="Times New Roman" w:eastAsia="Times New Roman" w:hAnsi="Times New Roman" w:cs="Times New Roman"/>
                <w:sz w:val="24"/>
                <w:lang w:val="ru-RU"/>
              </w:rPr>
              <w:t>учетом</w:t>
            </w:r>
            <w:r w:rsidRPr="00C37E4B">
              <w:rPr>
                <w:rFonts w:ascii="Times New Roman" w:eastAsia="Times New Roman" w:hAnsi="Times New Roman" w:cs="Times New Roman"/>
                <w:spacing w:val="-15"/>
                <w:sz w:val="24"/>
                <w:lang w:val="ru-RU"/>
              </w:rPr>
              <w:t xml:space="preserve"> </w:t>
            </w:r>
            <w:r w:rsidRPr="00C37E4B">
              <w:rPr>
                <w:rFonts w:ascii="Times New Roman" w:eastAsia="Times New Roman" w:hAnsi="Times New Roman" w:cs="Times New Roman"/>
                <w:sz w:val="24"/>
                <w:lang w:val="ru-RU"/>
              </w:rPr>
              <w:t xml:space="preserve">состояния здоровья и </w:t>
            </w:r>
            <w:r w:rsidRPr="00C37E4B">
              <w:rPr>
                <w:rFonts w:ascii="Times New Roman" w:eastAsia="Times New Roman" w:hAnsi="Times New Roman" w:cs="Times New Roman"/>
                <w:spacing w:val="-2"/>
                <w:sz w:val="24"/>
                <w:lang w:val="ru-RU"/>
              </w:rPr>
              <w:t>функциональных возможностей</w:t>
            </w:r>
          </w:p>
          <w:p w14:paraId="032A4DCA" w14:textId="77777777" w:rsidR="00F85C60" w:rsidRPr="00C37E4B" w:rsidRDefault="00F85C60" w:rsidP="00AD5821">
            <w:pPr>
              <w:spacing w:before="1"/>
              <w:ind w:left="178"/>
              <w:jc w:val="both"/>
              <w:rPr>
                <w:rFonts w:ascii="Times New Roman" w:eastAsia="Times New Roman" w:hAnsi="Times New Roman" w:cs="Times New Roman"/>
                <w:sz w:val="24"/>
              </w:rPr>
            </w:pPr>
            <w:r w:rsidRPr="00C37E4B">
              <w:rPr>
                <w:rFonts w:ascii="Times New Roman" w:eastAsia="Times New Roman" w:hAnsi="Times New Roman" w:cs="Times New Roman"/>
                <w:spacing w:val="-2"/>
                <w:sz w:val="24"/>
              </w:rPr>
              <w:t>организма</w:t>
            </w:r>
          </w:p>
        </w:tc>
      </w:tr>
    </w:tbl>
    <w:p w14:paraId="04C6154F" w14:textId="77777777" w:rsidR="00F85C60" w:rsidRPr="00C37E4B" w:rsidRDefault="00F85C60" w:rsidP="00F85C60">
      <w:pPr>
        <w:widowControl w:val="0"/>
        <w:autoSpaceDE w:val="0"/>
        <w:autoSpaceDN w:val="0"/>
        <w:rPr>
          <w:rFonts w:ascii="Times New Roman" w:eastAsia="Times New Roman" w:hAnsi="Times New Roman" w:cs="Times New Roman"/>
        </w:rPr>
      </w:pPr>
    </w:p>
    <w:p w14:paraId="3E2C1882" w14:textId="77777777" w:rsidR="00F85C60" w:rsidRDefault="00F85C60" w:rsidP="00F85C60">
      <w:pPr>
        <w:rPr>
          <w:rFonts w:ascii="Times New Roman" w:hAnsi="Times New Roman" w:cs="Times New Roman"/>
          <w:b/>
          <w:bCs/>
          <w:sz w:val="18"/>
          <w:szCs w:val="18"/>
        </w:rPr>
      </w:pPr>
    </w:p>
    <w:p w14:paraId="3CB5133D" w14:textId="17EB152B" w:rsidR="00F85C60" w:rsidRDefault="00F85C60">
      <w:pPr>
        <w:rPr>
          <w:rFonts w:ascii="Times New Roman" w:hAnsi="Times New Roman" w:cs="Times New Roman"/>
          <w:b/>
          <w:bCs/>
          <w:sz w:val="18"/>
          <w:szCs w:val="18"/>
        </w:rPr>
      </w:pPr>
      <w:r>
        <w:rPr>
          <w:rFonts w:ascii="Times New Roman" w:hAnsi="Times New Roman" w:cs="Times New Roman"/>
          <w:b/>
          <w:bCs/>
          <w:sz w:val="18"/>
          <w:szCs w:val="18"/>
        </w:rPr>
        <w:br w:type="page"/>
      </w:r>
    </w:p>
    <w:p w14:paraId="3097CBA5" w14:textId="77777777" w:rsidR="00F85C60" w:rsidRPr="00FB50A0" w:rsidRDefault="00F85C60" w:rsidP="00F85C60">
      <w:pPr>
        <w:rPr>
          <w:rFonts w:ascii="Times New Roman" w:hAnsi="Times New Roman" w:cs="Times New Roman"/>
          <w:b/>
          <w:bCs/>
          <w:sz w:val="18"/>
          <w:szCs w:val="18"/>
        </w:rPr>
      </w:pPr>
    </w:p>
    <w:p w14:paraId="69CC3E09" w14:textId="77777777" w:rsidR="00F85C60" w:rsidRPr="00D31EE6" w:rsidRDefault="00F85C60" w:rsidP="00F85C60">
      <w:pPr>
        <w:pStyle w:val="2"/>
        <w:jc w:val="right"/>
        <w:rPr>
          <w:rFonts w:ascii="Times New Roman" w:hAnsi="Times New Roman"/>
          <w:b w:val="0"/>
          <w:i w:val="0"/>
          <w:sz w:val="24"/>
          <w:szCs w:val="24"/>
        </w:rPr>
      </w:pPr>
      <w:r w:rsidRPr="00D31EE6">
        <w:rPr>
          <w:rFonts w:ascii="Times New Roman" w:hAnsi="Times New Roman"/>
          <w:i w:val="0"/>
          <w:sz w:val="24"/>
          <w:szCs w:val="24"/>
        </w:rPr>
        <w:t>Приложение 2.5</w:t>
      </w:r>
      <w:bookmarkEnd w:id="44"/>
    </w:p>
    <w:p w14:paraId="5B74D6C7" w14:textId="77777777" w:rsidR="00F85C60" w:rsidRPr="006D219F" w:rsidRDefault="00F85C60" w:rsidP="00F85C60">
      <w:pPr>
        <w:jc w:val="right"/>
        <w:rPr>
          <w:rFonts w:ascii="Times New Roman" w:hAnsi="Times New Roman" w:cs="Times New Roman"/>
          <w:b/>
          <w:sz w:val="24"/>
          <w:szCs w:val="24"/>
        </w:rPr>
      </w:pPr>
      <w:r w:rsidRPr="006D219F">
        <w:rPr>
          <w:rFonts w:ascii="Times New Roman" w:hAnsi="Times New Roman" w:cs="Times New Roman"/>
          <w:b/>
          <w:sz w:val="24"/>
          <w:szCs w:val="24"/>
        </w:rPr>
        <w:t>к ПОП по специальности</w:t>
      </w:r>
    </w:p>
    <w:p w14:paraId="2C6085A2" w14:textId="77777777" w:rsidR="00F85C60" w:rsidRPr="006D219F" w:rsidRDefault="00F85C60" w:rsidP="00F85C60">
      <w:pPr>
        <w:jc w:val="right"/>
        <w:rPr>
          <w:rFonts w:ascii="Times New Roman" w:hAnsi="Times New Roman" w:cs="Times New Roman"/>
          <w:b/>
          <w:i/>
          <w:sz w:val="24"/>
          <w:szCs w:val="24"/>
        </w:rPr>
      </w:pPr>
      <w:r w:rsidRPr="006D219F">
        <w:rPr>
          <w:rFonts w:ascii="Times New Roman" w:hAnsi="Times New Roman" w:cs="Times New Roman"/>
          <w:sz w:val="24"/>
          <w:szCs w:val="24"/>
        </w:rPr>
        <w:t xml:space="preserve">13.02.13 Эксплуатация и обслуживание </w:t>
      </w:r>
      <w:r w:rsidRPr="006D219F">
        <w:rPr>
          <w:rFonts w:ascii="Times New Roman" w:hAnsi="Times New Roman" w:cs="Times New Roman"/>
          <w:sz w:val="24"/>
          <w:szCs w:val="24"/>
        </w:rPr>
        <w:br/>
        <w:t xml:space="preserve">электрического и электромеханического </w:t>
      </w:r>
      <w:r w:rsidRPr="006D219F">
        <w:rPr>
          <w:rFonts w:ascii="Times New Roman" w:hAnsi="Times New Roman" w:cs="Times New Roman"/>
          <w:sz w:val="24"/>
          <w:szCs w:val="24"/>
        </w:rPr>
        <w:br/>
        <w:t>оборудования (по отраслям)</w:t>
      </w:r>
    </w:p>
    <w:p w14:paraId="0DF35C90" w14:textId="77777777" w:rsidR="00F85C60" w:rsidRPr="004D41E5" w:rsidRDefault="00F85C60" w:rsidP="00F85C60"/>
    <w:p w14:paraId="4C32C971" w14:textId="77777777" w:rsidR="00F85C60" w:rsidRDefault="00F85C60" w:rsidP="00F85C60">
      <w:pPr>
        <w:pStyle w:val="2"/>
        <w:jc w:val="center"/>
        <w:rPr>
          <w:bCs w:val="0"/>
          <w:lang w:val="ru-RU"/>
        </w:rPr>
      </w:pPr>
    </w:p>
    <w:p w14:paraId="5366D8AE" w14:textId="77777777" w:rsidR="00F85C60" w:rsidRDefault="00F85C60" w:rsidP="00F85C60">
      <w:pPr>
        <w:pStyle w:val="2"/>
        <w:jc w:val="center"/>
        <w:rPr>
          <w:bCs w:val="0"/>
          <w:lang w:val="ru-RU"/>
        </w:rPr>
      </w:pPr>
    </w:p>
    <w:p w14:paraId="2B9362E1" w14:textId="77777777" w:rsidR="00F85C60" w:rsidRDefault="00F85C60" w:rsidP="00F85C60">
      <w:pPr>
        <w:pStyle w:val="2"/>
        <w:jc w:val="center"/>
        <w:rPr>
          <w:bCs w:val="0"/>
          <w:lang w:val="ru-RU"/>
        </w:rPr>
      </w:pPr>
    </w:p>
    <w:p w14:paraId="50451925" w14:textId="77777777" w:rsidR="00F85C60" w:rsidRDefault="00F85C60" w:rsidP="00F85C60">
      <w:pPr>
        <w:pStyle w:val="2"/>
        <w:jc w:val="center"/>
        <w:rPr>
          <w:bCs w:val="0"/>
          <w:lang w:val="ru-RU"/>
        </w:rPr>
      </w:pPr>
    </w:p>
    <w:p w14:paraId="05E27E41" w14:textId="77777777" w:rsidR="00F85C60" w:rsidRDefault="00F85C60" w:rsidP="00F85C60">
      <w:pPr>
        <w:pStyle w:val="2"/>
        <w:jc w:val="center"/>
        <w:rPr>
          <w:bCs w:val="0"/>
          <w:lang w:val="ru-RU"/>
        </w:rPr>
      </w:pPr>
    </w:p>
    <w:p w14:paraId="5D1246F9" w14:textId="77777777" w:rsidR="00F85C60" w:rsidRDefault="00F85C60" w:rsidP="00F85C60">
      <w:pPr>
        <w:pStyle w:val="2"/>
        <w:jc w:val="center"/>
        <w:rPr>
          <w:bCs w:val="0"/>
          <w:lang w:val="ru-RU"/>
        </w:rPr>
      </w:pPr>
    </w:p>
    <w:p w14:paraId="2139A39D" w14:textId="77777777" w:rsidR="00F85C60" w:rsidRDefault="00F85C60" w:rsidP="00F85C60">
      <w:pPr>
        <w:pStyle w:val="2"/>
        <w:rPr>
          <w:bCs w:val="0"/>
          <w:lang w:val="ru-RU"/>
        </w:rPr>
      </w:pPr>
    </w:p>
    <w:p w14:paraId="3B4679C1" w14:textId="77777777" w:rsidR="00F85C60" w:rsidRDefault="00F85C60" w:rsidP="00F85C60">
      <w:pPr>
        <w:pStyle w:val="2"/>
        <w:jc w:val="center"/>
        <w:rPr>
          <w:bCs w:val="0"/>
          <w:lang w:val="ru-RU"/>
        </w:rPr>
      </w:pPr>
    </w:p>
    <w:p w14:paraId="19B9B20A" w14:textId="77777777" w:rsidR="00F85C60" w:rsidRDefault="00F85C60" w:rsidP="00F85C60">
      <w:pPr>
        <w:pStyle w:val="2"/>
        <w:jc w:val="center"/>
        <w:rPr>
          <w:bCs w:val="0"/>
          <w:lang w:val="ru-RU"/>
        </w:rPr>
      </w:pPr>
    </w:p>
    <w:p w14:paraId="03EFE3B5" w14:textId="77777777" w:rsidR="00F85C60" w:rsidRPr="00401A2E" w:rsidRDefault="00F85C60" w:rsidP="00F85C60">
      <w:pPr>
        <w:pStyle w:val="2"/>
        <w:jc w:val="center"/>
        <w:rPr>
          <w:rFonts w:ascii="Times New Roman" w:hAnsi="Times New Roman"/>
          <w:b w:val="0"/>
          <w:bCs w:val="0"/>
          <w:i w:val="0"/>
          <w:sz w:val="24"/>
          <w:szCs w:val="24"/>
        </w:rPr>
      </w:pPr>
      <w:r w:rsidRPr="00401A2E">
        <w:rPr>
          <w:rFonts w:ascii="Times New Roman" w:hAnsi="Times New Roman"/>
          <w:bCs w:val="0"/>
          <w:i w:val="0"/>
          <w:sz w:val="24"/>
          <w:szCs w:val="24"/>
        </w:rPr>
        <w:t>РАБОЧАЯ ПРОГРАММА УЧЕБНОЙ ДИСЦИПЛИНЫ</w:t>
      </w:r>
    </w:p>
    <w:p w14:paraId="24FF4177" w14:textId="77777777" w:rsidR="00F85C60" w:rsidRPr="006D219F" w:rsidRDefault="00F85C60" w:rsidP="00F85C60">
      <w:pPr>
        <w:jc w:val="center"/>
        <w:rPr>
          <w:rFonts w:ascii="Times New Roman" w:hAnsi="Times New Roman" w:cs="Times New Roman"/>
          <w:b/>
          <w:i/>
          <w:sz w:val="24"/>
          <w:szCs w:val="24"/>
          <w:u w:val="single"/>
        </w:rPr>
      </w:pPr>
    </w:p>
    <w:p w14:paraId="6F7F3A3C" w14:textId="77777777" w:rsidR="00F85C60" w:rsidRPr="008A5E33" w:rsidRDefault="00F85C60" w:rsidP="00F85C60">
      <w:pPr>
        <w:keepNext/>
        <w:spacing w:before="240" w:after="120"/>
        <w:jc w:val="center"/>
        <w:outlineLvl w:val="0"/>
        <w:rPr>
          <w:rFonts w:ascii="Times New Roman" w:hAnsi="Times New Roman" w:cs="Times New Roman"/>
          <w:b/>
          <w:sz w:val="24"/>
          <w:szCs w:val="24"/>
        </w:rPr>
      </w:pPr>
      <w:r w:rsidRPr="008A5E33">
        <w:rPr>
          <w:rFonts w:ascii="Times New Roman" w:hAnsi="Times New Roman" w:cs="Times New Roman"/>
          <w:b/>
          <w:sz w:val="24"/>
          <w:szCs w:val="24"/>
        </w:rPr>
        <w:t>«</w:t>
      </w:r>
      <w:r w:rsidRPr="008A5E33">
        <w:rPr>
          <w:rFonts w:ascii="Times New Roman" w:hAnsi="Times New Roman" w:cs="Times New Roman"/>
          <w:b/>
          <w:noProof/>
          <w:sz w:val="24"/>
          <w:szCs w:val="24"/>
        </w:rPr>
        <w:t>СГ.05</w:t>
      </w:r>
      <w:r w:rsidRPr="008A5E33">
        <w:rPr>
          <w:rFonts w:ascii="Times New Roman" w:hAnsi="Times New Roman" w:cs="Times New Roman"/>
          <w:b/>
          <w:sz w:val="24"/>
          <w:szCs w:val="24"/>
        </w:rPr>
        <w:t xml:space="preserve"> </w:t>
      </w:r>
      <w:r w:rsidRPr="008A5E33">
        <w:rPr>
          <w:rFonts w:ascii="Times New Roman" w:hAnsi="Times New Roman" w:cs="Times New Roman"/>
          <w:b/>
          <w:noProof/>
          <w:sz w:val="24"/>
          <w:szCs w:val="24"/>
        </w:rPr>
        <w:t>Основы бережливого производства</w:t>
      </w:r>
      <w:r w:rsidRPr="008A5E33">
        <w:rPr>
          <w:rFonts w:ascii="Times New Roman" w:hAnsi="Times New Roman" w:cs="Times New Roman"/>
          <w:b/>
          <w:sz w:val="24"/>
          <w:szCs w:val="24"/>
        </w:rPr>
        <w:t>»</w:t>
      </w:r>
    </w:p>
    <w:p w14:paraId="7EE9FEFD" w14:textId="77777777" w:rsidR="00F85C60" w:rsidRDefault="00F85C60" w:rsidP="00F85C60">
      <w:pPr>
        <w:pStyle w:val="1d"/>
        <w:jc w:val="center"/>
        <w:rPr>
          <w:b/>
          <w:bCs/>
          <w:lang w:val="ru-RU"/>
        </w:rPr>
      </w:pPr>
    </w:p>
    <w:p w14:paraId="71E81F07" w14:textId="77777777" w:rsidR="00F85C60" w:rsidRDefault="00F85C60" w:rsidP="00F85C60">
      <w:pPr>
        <w:pStyle w:val="1d"/>
        <w:jc w:val="center"/>
        <w:rPr>
          <w:b/>
          <w:bCs/>
          <w:lang w:val="ru-RU"/>
        </w:rPr>
      </w:pPr>
    </w:p>
    <w:p w14:paraId="70FB37C4" w14:textId="77777777" w:rsidR="00F85C60" w:rsidRDefault="00F85C60" w:rsidP="00F85C60">
      <w:pPr>
        <w:pStyle w:val="1d"/>
        <w:jc w:val="center"/>
        <w:rPr>
          <w:b/>
          <w:bCs/>
          <w:lang w:val="ru-RU"/>
        </w:rPr>
      </w:pPr>
    </w:p>
    <w:p w14:paraId="70974D84" w14:textId="77777777" w:rsidR="00F85C60" w:rsidRDefault="00F85C60" w:rsidP="00F85C60">
      <w:pPr>
        <w:pStyle w:val="1d"/>
        <w:jc w:val="center"/>
        <w:rPr>
          <w:b/>
          <w:bCs/>
          <w:lang w:val="ru-RU"/>
        </w:rPr>
      </w:pPr>
    </w:p>
    <w:p w14:paraId="7785AFC5" w14:textId="77777777" w:rsidR="00F85C60" w:rsidRDefault="00F85C60" w:rsidP="00F85C60">
      <w:pPr>
        <w:pStyle w:val="1d"/>
        <w:jc w:val="center"/>
        <w:rPr>
          <w:b/>
          <w:bCs/>
          <w:lang w:val="ru-RU"/>
        </w:rPr>
      </w:pPr>
    </w:p>
    <w:p w14:paraId="5EB50B48" w14:textId="77777777" w:rsidR="00F85C60" w:rsidRDefault="00F85C60" w:rsidP="00F85C60">
      <w:pPr>
        <w:pStyle w:val="1d"/>
        <w:jc w:val="center"/>
        <w:rPr>
          <w:b/>
          <w:bCs/>
          <w:lang w:val="ru-RU"/>
        </w:rPr>
      </w:pPr>
    </w:p>
    <w:p w14:paraId="627EA697" w14:textId="77777777" w:rsidR="00F85C60" w:rsidRDefault="00F85C60" w:rsidP="00F85C60">
      <w:pPr>
        <w:pStyle w:val="1d"/>
        <w:jc w:val="center"/>
        <w:rPr>
          <w:b/>
          <w:bCs/>
          <w:lang w:val="ru-RU"/>
        </w:rPr>
      </w:pPr>
    </w:p>
    <w:p w14:paraId="2FC9DC1A" w14:textId="77777777" w:rsidR="00F85C60" w:rsidRDefault="00F85C60" w:rsidP="00F85C60">
      <w:pPr>
        <w:pStyle w:val="1d"/>
        <w:jc w:val="center"/>
        <w:rPr>
          <w:b/>
          <w:bCs/>
          <w:lang w:val="ru-RU"/>
        </w:rPr>
      </w:pPr>
    </w:p>
    <w:p w14:paraId="6E0DA4D7" w14:textId="77777777" w:rsidR="00F85C60" w:rsidRDefault="00F85C60" w:rsidP="00F85C60">
      <w:pPr>
        <w:pStyle w:val="1d"/>
        <w:jc w:val="center"/>
        <w:rPr>
          <w:b/>
          <w:bCs/>
          <w:lang w:val="ru-RU"/>
        </w:rPr>
      </w:pPr>
    </w:p>
    <w:p w14:paraId="1C79AC51" w14:textId="77777777" w:rsidR="00F85C60" w:rsidRDefault="00F85C60" w:rsidP="00F85C60">
      <w:pPr>
        <w:pStyle w:val="1d"/>
        <w:jc w:val="center"/>
        <w:rPr>
          <w:b/>
          <w:bCs/>
          <w:lang w:val="ru-RU"/>
        </w:rPr>
      </w:pPr>
    </w:p>
    <w:p w14:paraId="02D45B99" w14:textId="77777777" w:rsidR="00F85C60" w:rsidRDefault="00F85C60" w:rsidP="00F85C60">
      <w:pPr>
        <w:pStyle w:val="1d"/>
        <w:jc w:val="center"/>
        <w:rPr>
          <w:b/>
          <w:bCs/>
          <w:lang w:val="ru-RU"/>
        </w:rPr>
      </w:pPr>
    </w:p>
    <w:p w14:paraId="27CAAA97" w14:textId="77777777" w:rsidR="00F85C60" w:rsidRDefault="00F85C60" w:rsidP="00F85C60">
      <w:pPr>
        <w:pStyle w:val="1d"/>
        <w:jc w:val="center"/>
        <w:rPr>
          <w:b/>
          <w:bCs/>
          <w:lang w:val="ru-RU"/>
        </w:rPr>
      </w:pPr>
    </w:p>
    <w:p w14:paraId="24FF2A91" w14:textId="77777777" w:rsidR="00F85C60" w:rsidRDefault="00F85C60" w:rsidP="00F85C60">
      <w:pPr>
        <w:pStyle w:val="1d"/>
        <w:jc w:val="center"/>
        <w:rPr>
          <w:b/>
          <w:bCs/>
          <w:lang w:val="ru-RU"/>
        </w:rPr>
      </w:pPr>
    </w:p>
    <w:p w14:paraId="6C10C0A2" w14:textId="77777777" w:rsidR="00F85C60" w:rsidRDefault="00F85C60" w:rsidP="00F85C60">
      <w:pPr>
        <w:pStyle w:val="afc"/>
        <w:rPr>
          <w:lang w:eastAsia="nl-NL"/>
        </w:rPr>
      </w:pPr>
    </w:p>
    <w:p w14:paraId="59BAFD63" w14:textId="77777777" w:rsidR="00F85C60" w:rsidRPr="006D219F" w:rsidRDefault="00F85C60" w:rsidP="00F85C60">
      <w:pPr>
        <w:pStyle w:val="afc"/>
        <w:rPr>
          <w:lang w:eastAsia="nl-NL"/>
        </w:rPr>
      </w:pPr>
    </w:p>
    <w:p w14:paraId="7597A696" w14:textId="77777777" w:rsidR="00F85C60" w:rsidRDefault="00F85C60" w:rsidP="00F85C60">
      <w:pPr>
        <w:pStyle w:val="1d"/>
        <w:jc w:val="center"/>
        <w:rPr>
          <w:b/>
          <w:bCs/>
          <w:lang w:val="ru-RU"/>
        </w:rPr>
      </w:pPr>
    </w:p>
    <w:p w14:paraId="55DED0B6" w14:textId="77777777" w:rsidR="00F85C60" w:rsidRDefault="00F85C60" w:rsidP="00F85C60">
      <w:pPr>
        <w:pStyle w:val="1d"/>
        <w:jc w:val="center"/>
        <w:rPr>
          <w:b/>
          <w:bCs/>
          <w:lang w:val="ru-RU"/>
        </w:rPr>
      </w:pPr>
      <w:r>
        <w:rPr>
          <w:b/>
          <w:bCs/>
          <w:lang w:val="ru-RU"/>
        </w:rPr>
        <w:t>2024</w:t>
      </w:r>
      <w:r w:rsidRPr="00A0276D">
        <w:rPr>
          <w:b/>
          <w:bCs/>
          <w:lang w:val="ru-RU"/>
        </w:rPr>
        <w:t xml:space="preserve"> г.</w:t>
      </w:r>
    </w:p>
    <w:p w14:paraId="5FF9B8A5" w14:textId="77777777" w:rsidR="00F85C60" w:rsidRPr="0050295F" w:rsidRDefault="00F85C60" w:rsidP="00F85C60">
      <w:pPr>
        <w:rPr>
          <w:rFonts w:ascii="Times New Roman" w:eastAsia="Times New Roman" w:hAnsi="Times New Roman" w:cs="Times New Roman"/>
          <w:b/>
          <w:bCs/>
          <w:sz w:val="24"/>
          <w:szCs w:val="24"/>
          <w:lang w:eastAsia="nl-NL"/>
        </w:rPr>
      </w:pPr>
      <w:r>
        <w:rPr>
          <w:b/>
          <w:bCs/>
        </w:rPr>
        <w:br w:type="page"/>
      </w:r>
    </w:p>
    <w:p w14:paraId="0A2D8CAD" w14:textId="77777777" w:rsidR="00F85C60" w:rsidRDefault="00F85C60" w:rsidP="00F85C60"/>
    <w:p w14:paraId="107A908F" w14:textId="77777777" w:rsidR="00F85C60" w:rsidRDefault="00F85C60" w:rsidP="00F85C60">
      <w:pPr>
        <w:pStyle w:val="1f"/>
        <w:shd w:val="clear" w:color="auto" w:fill="FFFFFF" w:themeFill="background1"/>
        <w:rPr>
          <w:rFonts w:ascii="Times New Roman" w:hAnsi="Times New Roman"/>
          <w:lang w:val="ru-RU"/>
        </w:rPr>
      </w:pPr>
      <w:r>
        <w:rPr>
          <w:rFonts w:ascii="Times New Roman" w:hAnsi="Times New Roman"/>
          <w:lang w:val="ru-RU"/>
        </w:rPr>
        <w:t>СОДЕРЖАНИЕ ПРОГРАММЫ</w:t>
      </w:r>
    </w:p>
    <w:p w14:paraId="49086AE8" w14:textId="2EFFD968" w:rsidR="00F85C60" w:rsidRDefault="00F85C60" w:rsidP="00F85C60">
      <w:pPr>
        <w:pStyle w:val="14"/>
        <w:rPr>
          <w:rFonts w:asciiTheme="minorHAnsi" w:eastAsiaTheme="minorEastAsia" w:hAnsiTheme="minorHAnsi" w:cstheme="minorBidi"/>
          <w:b w:val="0"/>
          <w:bCs w:val="0"/>
          <w:lang w:eastAsia="ru-RU"/>
        </w:rPr>
      </w:pPr>
      <w:r>
        <w:rPr>
          <w:b w:val="0"/>
          <w:bCs w:val="0"/>
        </w:rPr>
        <w:fldChar w:fldCharType="begin"/>
      </w:r>
      <w:r>
        <w:rPr>
          <w:b w:val="0"/>
          <w:bCs w:val="0"/>
        </w:rPr>
        <w:instrText xml:space="preserve"> TOC \h \z \t "Раздел 1;1;Раздел 1.1;2" </w:instrText>
      </w:r>
      <w:r>
        <w:rPr>
          <w:b w:val="0"/>
          <w:bCs w:val="0"/>
        </w:rPr>
        <w:fldChar w:fldCharType="separate"/>
      </w:r>
      <w:hyperlink r:id="rId25" w:anchor="_Toc156825287" w:history="1">
        <w:r>
          <w:rPr>
            <w:rStyle w:val="af0"/>
          </w:rPr>
          <w:t>СОДЕРЖАНИЕ ПРОГРАММЫ</w:t>
        </w:r>
        <w:r>
          <w:rPr>
            <w:rStyle w:val="af0"/>
            <w:webHidden/>
          </w:rPr>
          <w:tab/>
        </w:r>
        <w:r>
          <w:rPr>
            <w:rStyle w:val="af0"/>
            <w:webHidden/>
          </w:rPr>
          <w:fldChar w:fldCharType="begin"/>
        </w:r>
        <w:r>
          <w:rPr>
            <w:rStyle w:val="af0"/>
            <w:webHidden/>
          </w:rPr>
          <w:instrText xml:space="preserve"> PAGEREF _Toc156825287 \h </w:instrText>
        </w:r>
        <w:r>
          <w:rPr>
            <w:rStyle w:val="af0"/>
            <w:webHidden/>
          </w:rPr>
        </w:r>
        <w:r>
          <w:rPr>
            <w:rStyle w:val="af0"/>
            <w:webHidden/>
          </w:rPr>
          <w:fldChar w:fldCharType="separate"/>
        </w:r>
        <w:r w:rsidR="002E06CB">
          <w:rPr>
            <w:rStyle w:val="af0"/>
            <w:webHidden/>
          </w:rPr>
          <w:t>3</w:t>
        </w:r>
        <w:r>
          <w:rPr>
            <w:rStyle w:val="af0"/>
            <w:webHidden/>
          </w:rPr>
          <w:fldChar w:fldCharType="end"/>
        </w:r>
      </w:hyperlink>
    </w:p>
    <w:p w14:paraId="62FA1F85" w14:textId="77777777" w:rsidR="00F85C60" w:rsidRDefault="0096534A" w:rsidP="00F85C60">
      <w:pPr>
        <w:pStyle w:val="14"/>
        <w:rPr>
          <w:rFonts w:asciiTheme="minorHAnsi" w:eastAsiaTheme="minorEastAsia" w:hAnsiTheme="minorHAnsi" w:cstheme="minorBidi"/>
          <w:b w:val="0"/>
          <w:bCs w:val="0"/>
          <w:lang w:eastAsia="ru-RU"/>
        </w:rPr>
      </w:pPr>
      <w:hyperlink r:id="rId26" w:anchor="_Toc156825288" w:history="1">
        <w:r w:rsidR="00F85C60">
          <w:rPr>
            <w:rStyle w:val="af0"/>
          </w:rPr>
          <w:t>1. Общая характеристика</w:t>
        </w:r>
        <w:r w:rsidR="00F85C60">
          <w:rPr>
            <w:rStyle w:val="af0"/>
            <w:webHidden/>
          </w:rPr>
          <w:tab/>
          <w:t>3</w:t>
        </w:r>
      </w:hyperlink>
    </w:p>
    <w:p w14:paraId="309817F8" w14:textId="77777777" w:rsidR="00F85C60" w:rsidRDefault="0096534A" w:rsidP="00F85C60">
      <w:pPr>
        <w:pStyle w:val="21"/>
        <w:rPr>
          <w:rFonts w:asciiTheme="minorHAnsi" w:eastAsiaTheme="minorEastAsia" w:hAnsiTheme="minorHAnsi" w:cstheme="minorBidi"/>
          <w:i w:val="0"/>
          <w:iCs w:val="0"/>
          <w:sz w:val="22"/>
          <w:szCs w:val="22"/>
        </w:rPr>
      </w:pPr>
      <w:hyperlink r:id="rId27" w:anchor="_Toc156825289" w:history="1">
        <w:r w:rsidR="00F85C60">
          <w:rPr>
            <w:rStyle w:val="af0"/>
            <w:i w:val="0"/>
            <w:iCs w:val="0"/>
          </w:rPr>
          <w:t>1.1. Цель и место дисциплины в структуре образовательной программы</w:t>
        </w:r>
        <w:r w:rsidR="00F85C60">
          <w:rPr>
            <w:rStyle w:val="af0"/>
            <w:i w:val="0"/>
            <w:iCs w:val="0"/>
            <w:webHidden/>
          </w:rPr>
          <w:tab/>
          <w:t>3</w:t>
        </w:r>
      </w:hyperlink>
    </w:p>
    <w:p w14:paraId="55DC5916" w14:textId="77777777" w:rsidR="00F85C60" w:rsidRDefault="0096534A" w:rsidP="00F85C60">
      <w:pPr>
        <w:pStyle w:val="21"/>
        <w:rPr>
          <w:rStyle w:val="af0"/>
          <w:i w:val="0"/>
          <w:iCs w:val="0"/>
        </w:rPr>
      </w:pPr>
      <w:hyperlink r:id="rId28" w:anchor="_Toc156825290" w:history="1">
        <w:r w:rsidR="00F85C60">
          <w:rPr>
            <w:rStyle w:val="af0"/>
            <w:i w:val="0"/>
            <w:iCs w:val="0"/>
          </w:rPr>
          <w:t>1.2. Планируемые результаты освоения дисциплины</w:t>
        </w:r>
        <w:r w:rsidR="00F85C60">
          <w:rPr>
            <w:rStyle w:val="af0"/>
            <w:i w:val="0"/>
            <w:iCs w:val="0"/>
            <w:webHidden/>
          </w:rPr>
          <w:tab/>
          <w:t>3</w:t>
        </w:r>
      </w:hyperlink>
    </w:p>
    <w:p w14:paraId="01529296" w14:textId="77777777" w:rsidR="00F85C60" w:rsidRPr="002813DD" w:rsidRDefault="00F85C60" w:rsidP="007542A0">
      <w:pPr>
        <w:pStyle w:val="a4"/>
        <w:numPr>
          <w:ilvl w:val="1"/>
          <w:numId w:val="7"/>
        </w:numPr>
        <w:spacing w:before="120" w:after="120"/>
        <w:ind w:hanging="436"/>
        <w:rPr>
          <w:rFonts w:ascii="Times New Roman" w:hAnsi="Times New Roman" w:cs="Times New Roman"/>
          <w:sz w:val="24"/>
          <w:szCs w:val="24"/>
        </w:rPr>
      </w:pPr>
      <w:r w:rsidRPr="002813DD">
        <w:rPr>
          <w:rFonts w:ascii="Times New Roman" w:hAnsi="Times New Roman" w:cs="Times New Roman"/>
          <w:sz w:val="24"/>
          <w:szCs w:val="24"/>
        </w:rPr>
        <w:t>Обоснование часов вариативной части ОПОП-П</w:t>
      </w:r>
      <w:r>
        <w:rPr>
          <w:rFonts w:ascii="Times New Roman" w:hAnsi="Times New Roman" w:cs="Times New Roman"/>
          <w:sz w:val="24"/>
          <w:szCs w:val="24"/>
        </w:rPr>
        <w:t>………………………………………...4</w:t>
      </w:r>
    </w:p>
    <w:p w14:paraId="57CE460E" w14:textId="77777777" w:rsidR="00F85C60" w:rsidRDefault="0096534A" w:rsidP="00F85C60">
      <w:pPr>
        <w:pStyle w:val="14"/>
        <w:rPr>
          <w:rFonts w:asciiTheme="minorHAnsi" w:eastAsiaTheme="minorEastAsia" w:hAnsiTheme="minorHAnsi" w:cstheme="minorBidi"/>
          <w:b w:val="0"/>
          <w:bCs w:val="0"/>
          <w:lang w:eastAsia="ru-RU"/>
        </w:rPr>
      </w:pPr>
      <w:hyperlink r:id="rId29" w:anchor="_Toc156825291" w:history="1">
        <w:r w:rsidR="00F85C60">
          <w:rPr>
            <w:rStyle w:val="af0"/>
          </w:rPr>
          <w:t>2. Структура и содержание ДИСЦИПЛИНЫ</w:t>
        </w:r>
        <w:r w:rsidR="00F85C60">
          <w:rPr>
            <w:rStyle w:val="af0"/>
            <w:webHidden/>
          </w:rPr>
          <w:tab/>
          <w:t>5</w:t>
        </w:r>
      </w:hyperlink>
    </w:p>
    <w:p w14:paraId="1F625E75" w14:textId="77777777" w:rsidR="00F85C60" w:rsidRDefault="0096534A" w:rsidP="00F85C60">
      <w:pPr>
        <w:pStyle w:val="21"/>
        <w:rPr>
          <w:rFonts w:asciiTheme="minorHAnsi" w:eastAsiaTheme="minorEastAsia" w:hAnsiTheme="minorHAnsi" w:cstheme="minorBidi"/>
          <w:i w:val="0"/>
          <w:iCs w:val="0"/>
          <w:sz w:val="22"/>
          <w:szCs w:val="22"/>
        </w:rPr>
      </w:pPr>
      <w:hyperlink r:id="rId30" w:anchor="_Toc156825292" w:history="1">
        <w:r w:rsidR="00F85C60">
          <w:rPr>
            <w:rStyle w:val="af0"/>
            <w:i w:val="0"/>
            <w:iCs w:val="0"/>
          </w:rPr>
          <w:t>2.1. Трудоемкость освоения дисциплины</w:t>
        </w:r>
        <w:r w:rsidR="00F85C60">
          <w:rPr>
            <w:rStyle w:val="af0"/>
            <w:i w:val="0"/>
            <w:iCs w:val="0"/>
            <w:webHidden/>
          </w:rPr>
          <w:tab/>
          <w:t>5</w:t>
        </w:r>
      </w:hyperlink>
    </w:p>
    <w:p w14:paraId="1BCE6581" w14:textId="77777777" w:rsidR="00F85C60" w:rsidRDefault="0096534A" w:rsidP="00F85C60">
      <w:pPr>
        <w:pStyle w:val="21"/>
        <w:rPr>
          <w:rFonts w:asciiTheme="minorHAnsi" w:eastAsiaTheme="minorEastAsia" w:hAnsiTheme="minorHAnsi" w:cstheme="minorBidi"/>
          <w:i w:val="0"/>
          <w:iCs w:val="0"/>
          <w:sz w:val="22"/>
          <w:szCs w:val="22"/>
        </w:rPr>
      </w:pPr>
      <w:hyperlink r:id="rId31" w:anchor="_Toc156825293" w:history="1">
        <w:r w:rsidR="00F85C60">
          <w:rPr>
            <w:rStyle w:val="af0"/>
            <w:i w:val="0"/>
            <w:iCs w:val="0"/>
          </w:rPr>
          <w:t>2.2. Содержание дисциплины</w:t>
        </w:r>
        <w:r w:rsidR="00F85C60">
          <w:rPr>
            <w:rStyle w:val="af0"/>
            <w:i w:val="0"/>
            <w:iCs w:val="0"/>
            <w:webHidden/>
          </w:rPr>
          <w:tab/>
          <w:t>6</w:t>
        </w:r>
      </w:hyperlink>
    </w:p>
    <w:p w14:paraId="5818C5C7" w14:textId="77777777" w:rsidR="00F85C60" w:rsidRDefault="0096534A" w:rsidP="00F85C60">
      <w:pPr>
        <w:pStyle w:val="14"/>
        <w:rPr>
          <w:rFonts w:asciiTheme="minorHAnsi" w:eastAsiaTheme="minorEastAsia" w:hAnsiTheme="minorHAnsi" w:cstheme="minorBidi"/>
          <w:b w:val="0"/>
          <w:bCs w:val="0"/>
          <w:lang w:eastAsia="ru-RU"/>
        </w:rPr>
      </w:pPr>
      <w:hyperlink r:id="rId32" w:anchor="_Toc156825296" w:history="1">
        <w:r w:rsidR="00F85C60">
          <w:rPr>
            <w:rStyle w:val="af0"/>
          </w:rPr>
          <w:t>3. Условия реализации ДИСЦИПЛИНЫ</w:t>
        </w:r>
        <w:r w:rsidR="00F85C60">
          <w:rPr>
            <w:rStyle w:val="af0"/>
            <w:webHidden/>
          </w:rPr>
          <w:tab/>
          <w:t>8</w:t>
        </w:r>
      </w:hyperlink>
    </w:p>
    <w:p w14:paraId="49683ACF" w14:textId="77777777" w:rsidR="00F85C60" w:rsidRDefault="0096534A" w:rsidP="00F85C60">
      <w:pPr>
        <w:pStyle w:val="21"/>
        <w:rPr>
          <w:rFonts w:asciiTheme="minorHAnsi" w:eastAsiaTheme="minorEastAsia" w:hAnsiTheme="minorHAnsi" w:cstheme="minorBidi"/>
          <w:i w:val="0"/>
          <w:iCs w:val="0"/>
          <w:sz w:val="22"/>
          <w:szCs w:val="22"/>
        </w:rPr>
      </w:pPr>
      <w:hyperlink r:id="rId33" w:anchor="_Toc156825297" w:history="1">
        <w:r w:rsidR="00F85C60">
          <w:rPr>
            <w:rStyle w:val="af0"/>
            <w:i w:val="0"/>
            <w:iCs w:val="0"/>
          </w:rPr>
          <w:t>3.1. Материально-техническое обеспечение</w:t>
        </w:r>
        <w:r w:rsidR="00F85C60">
          <w:rPr>
            <w:rStyle w:val="af0"/>
            <w:i w:val="0"/>
            <w:iCs w:val="0"/>
            <w:webHidden/>
          </w:rPr>
          <w:tab/>
          <w:t>8</w:t>
        </w:r>
      </w:hyperlink>
    </w:p>
    <w:p w14:paraId="3EA4F708" w14:textId="77777777" w:rsidR="00F85C60" w:rsidRDefault="0096534A" w:rsidP="00F85C60">
      <w:pPr>
        <w:pStyle w:val="21"/>
        <w:rPr>
          <w:rFonts w:asciiTheme="minorHAnsi" w:eastAsiaTheme="minorEastAsia" w:hAnsiTheme="minorHAnsi" w:cstheme="minorBidi"/>
          <w:i w:val="0"/>
          <w:iCs w:val="0"/>
          <w:sz w:val="22"/>
          <w:szCs w:val="22"/>
        </w:rPr>
      </w:pPr>
      <w:hyperlink r:id="rId34" w:anchor="_Toc156825298" w:history="1">
        <w:r w:rsidR="00F85C60">
          <w:rPr>
            <w:rStyle w:val="af0"/>
            <w:i w:val="0"/>
            <w:iCs w:val="0"/>
          </w:rPr>
          <w:t>3.2. Учебно-методическое обеспечение</w:t>
        </w:r>
        <w:r w:rsidR="00F85C60">
          <w:rPr>
            <w:rStyle w:val="af0"/>
            <w:i w:val="0"/>
            <w:iCs w:val="0"/>
            <w:webHidden/>
          </w:rPr>
          <w:tab/>
          <w:t>8</w:t>
        </w:r>
      </w:hyperlink>
    </w:p>
    <w:p w14:paraId="59A5D3F5" w14:textId="77777777" w:rsidR="00F85C60" w:rsidRDefault="0096534A" w:rsidP="00F85C60">
      <w:pPr>
        <w:pStyle w:val="14"/>
        <w:rPr>
          <w:rFonts w:asciiTheme="minorHAnsi" w:eastAsiaTheme="minorEastAsia" w:hAnsiTheme="minorHAnsi" w:cstheme="minorBidi"/>
          <w:b w:val="0"/>
          <w:bCs w:val="0"/>
          <w:lang w:eastAsia="ru-RU"/>
        </w:rPr>
      </w:pPr>
      <w:hyperlink r:id="rId35" w:anchor="_Toc156825299" w:history="1">
        <w:r w:rsidR="00F85C60">
          <w:rPr>
            <w:rStyle w:val="af0"/>
          </w:rPr>
          <w:t>4. Контроль и оценка результатов  освоения ДИСЦИПЛИНЫ</w:t>
        </w:r>
        <w:r w:rsidR="00F85C60">
          <w:rPr>
            <w:rStyle w:val="af0"/>
            <w:webHidden/>
          </w:rPr>
          <w:tab/>
          <w:t>9</w:t>
        </w:r>
      </w:hyperlink>
    </w:p>
    <w:p w14:paraId="49C146FA" w14:textId="77777777" w:rsidR="00F85C60" w:rsidRPr="00C34FE7" w:rsidRDefault="00F85C60" w:rsidP="00F85C60">
      <w:pPr>
        <w:pStyle w:val="1f"/>
        <w:jc w:val="left"/>
        <w:rPr>
          <w:rFonts w:ascii="Times New Roman" w:hAnsi="Times New Roman"/>
          <w:b w:val="0"/>
          <w:bCs w:val="0"/>
          <w:lang w:val="ru-RU"/>
        </w:rPr>
      </w:pPr>
      <w:r>
        <w:rPr>
          <w:rFonts w:ascii="Times New Roman" w:hAnsi="Times New Roman"/>
          <w:b w:val="0"/>
          <w:bCs w:val="0"/>
        </w:rPr>
        <w:fldChar w:fldCharType="end"/>
      </w:r>
    </w:p>
    <w:p w14:paraId="16CCD105" w14:textId="77777777" w:rsidR="00F85C60" w:rsidRPr="00DF068E" w:rsidRDefault="00F85C60" w:rsidP="00F85C60">
      <w:pPr>
        <w:pStyle w:val="1f"/>
        <w:jc w:val="left"/>
        <w:rPr>
          <w:rFonts w:ascii="Times New Roman" w:hAnsi="Times New Roman"/>
          <w:lang w:val="ru-RU"/>
        </w:rPr>
        <w:sectPr w:rsidR="00F85C60" w:rsidRPr="00DF068E" w:rsidSect="00502F97">
          <w:headerReference w:type="even" r:id="rId36"/>
          <w:headerReference w:type="default" r:id="rId37"/>
          <w:pgSz w:w="11906" w:h="16838"/>
          <w:pgMar w:top="1134" w:right="567" w:bottom="1134" w:left="1701" w:header="709" w:footer="709" w:gutter="0"/>
          <w:cols w:space="708"/>
          <w:docGrid w:linePitch="360"/>
        </w:sectPr>
      </w:pPr>
    </w:p>
    <w:p w14:paraId="4A7B6B62" w14:textId="77777777" w:rsidR="00F85C60" w:rsidRPr="00900FFA" w:rsidRDefault="00F85C60" w:rsidP="007542A0">
      <w:pPr>
        <w:pStyle w:val="1f"/>
        <w:numPr>
          <w:ilvl w:val="0"/>
          <w:numId w:val="8"/>
        </w:numPr>
        <w:rPr>
          <w:rStyle w:val="afb"/>
          <w:i w:val="0"/>
          <w:iCs/>
        </w:rPr>
      </w:pPr>
      <w:r w:rsidRPr="00A07404">
        <w:rPr>
          <w:rStyle w:val="afb"/>
          <w:i w:val="0"/>
          <w:iCs/>
        </w:rPr>
        <w:lastRenderedPageBreak/>
        <w:t xml:space="preserve">Общая характеристика </w:t>
      </w:r>
      <w:r w:rsidRPr="00900FFA">
        <w:rPr>
          <w:rStyle w:val="afb"/>
          <w:i w:val="0"/>
          <w:iCs/>
        </w:rPr>
        <w:t>РАБОЧЕЙ ПРОГРАММЫ УЧЕБНОЙ ДИСЦИПЛИНЫ</w:t>
      </w:r>
    </w:p>
    <w:p w14:paraId="7BD35BC6" w14:textId="488F72AE" w:rsidR="00F85C60" w:rsidRPr="00D31EE6" w:rsidRDefault="00D31EE6" w:rsidP="00F85C60">
      <w:pPr>
        <w:pStyle w:val="1d"/>
        <w:ind w:left="720"/>
        <w:jc w:val="center"/>
        <w:rPr>
          <w:rFonts w:eastAsia="Segoe UI"/>
          <w:b/>
          <w:lang w:val="ru-RU"/>
        </w:rPr>
      </w:pPr>
      <w:r>
        <w:rPr>
          <w:rFonts w:eastAsia="Segoe UI"/>
          <w:b/>
          <w:lang w:val="ru-RU"/>
        </w:rPr>
        <w:t xml:space="preserve">СГ.05 </w:t>
      </w:r>
      <w:r w:rsidR="00F85C60" w:rsidRPr="00D31EE6">
        <w:rPr>
          <w:rFonts w:eastAsia="Segoe UI"/>
          <w:b/>
          <w:lang w:val="ru-RU"/>
        </w:rPr>
        <w:t>«Основы бережливого производства»</w:t>
      </w:r>
    </w:p>
    <w:p w14:paraId="6FFA2C9C" w14:textId="77777777" w:rsidR="00D31EE6" w:rsidRPr="00D31EE6" w:rsidRDefault="00D31EE6" w:rsidP="00D31EE6">
      <w:pPr>
        <w:pStyle w:val="afc"/>
        <w:rPr>
          <w:rFonts w:eastAsia="Segoe UI"/>
          <w:lang w:eastAsia="nl-NL"/>
        </w:rPr>
      </w:pPr>
    </w:p>
    <w:p w14:paraId="77C01325" w14:textId="77777777" w:rsidR="00F85C60" w:rsidRPr="00EA6E1D" w:rsidRDefault="00F85C60" w:rsidP="00F85C60">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1EAB7B7D" w14:textId="2096E5FF" w:rsidR="00F85C60" w:rsidRPr="006D219F" w:rsidRDefault="00F85C60" w:rsidP="00AD5821">
      <w:pPr>
        <w:suppressAutoHyphens/>
        <w:spacing w:line="276" w:lineRule="auto"/>
        <w:ind w:firstLine="709"/>
        <w:jc w:val="both"/>
        <w:rPr>
          <w:rFonts w:ascii="Times New Roman" w:eastAsia="Times New Roman" w:hAnsi="Times New Roman" w:cs="Times New Roman"/>
          <w:sz w:val="24"/>
          <w:szCs w:val="24"/>
          <w:lang w:eastAsia="ru-RU"/>
        </w:rPr>
      </w:pPr>
      <w:r w:rsidRPr="006D219F">
        <w:rPr>
          <w:rFonts w:ascii="Times New Roman" w:eastAsia="Times New Roman" w:hAnsi="Times New Roman" w:cs="Times New Roman"/>
          <w:sz w:val="24"/>
          <w:szCs w:val="24"/>
          <w:lang w:eastAsia="ru-RU"/>
        </w:rPr>
        <w:t xml:space="preserve">Цель дисциплины </w:t>
      </w:r>
      <w:r w:rsidR="00D31EE6">
        <w:rPr>
          <w:rFonts w:ascii="Times New Roman" w:eastAsia="Times New Roman" w:hAnsi="Times New Roman" w:cs="Times New Roman"/>
          <w:sz w:val="24"/>
          <w:szCs w:val="24"/>
          <w:lang w:eastAsia="ru-RU"/>
        </w:rPr>
        <w:t xml:space="preserve">СГ.05 </w:t>
      </w:r>
      <w:r w:rsidRPr="006D219F">
        <w:rPr>
          <w:rFonts w:ascii="Times New Roman" w:hAnsi="Times New Roman" w:cs="Times New Roman"/>
          <w:sz w:val="24"/>
          <w:szCs w:val="24"/>
        </w:rPr>
        <w:t>«Основы бережливого производства» - развитие компетенции и формирование практических навыков в разнообразных сферах деятельности на основе философии, принципов и инструментов бережливого производства.</w:t>
      </w:r>
    </w:p>
    <w:p w14:paraId="33AD266E" w14:textId="77777777" w:rsidR="00F85C60" w:rsidRPr="006D219F" w:rsidRDefault="00F85C60" w:rsidP="00AD58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sz w:val="24"/>
          <w:szCs w:val="24"/>
        </w:rPr>
      </w:pPr>
      <w:r w:rsidRPr="006D219F">
        <w:rPr>
          <w:rFonts w:ascii="Times New Roman" w:hAnsi="Times New Roman" w:cs="Times New Roman"/>
          <w:sz w:val="24"/>
          <w:szCs w:val="24"/>
        </w:rPr>
        <w:t>Дисциплина «</w:t>
      </w:r>
      <w:r w:rsidRPr="006D219F">
        <w:rPr>
          <w:rFonts w:ascii="Times New Roman" w:hAnsi="Times New Roman" w:cs="Times New Roman"/>
          <w:noProof/>
          <w:sz w:val="24"/>
          <w:szCs w:val="24"/>
        </w:rPr>
        <w:t>СГ.05</w:t>
      </w:r>
      <w:r w:rsidRPr="006D219F">
        <w:rPr>
          <w:rFonts w:ascii="Times New Roman" w:hAnsi="Times New Roman" w:cs="Times New Roman"/>
          <w:sz w:val="24"/>
          <w:szCs w:val="24"/>
        </w:rPr>
        <w:t xml:space="preserve"> </w:t>
      </w:r>
      <w:r w:rsidRPr="006D219F">
        <w:rPr>
          <w:rFonts w:ascii="Times New Roman" w:hAnsi="Times New Roman" w:cs="Times New Roman"/>
          <w:noProof/>
          <w:sz w:val="24"/>
          <w:szCs w:val="24"/>
        </w:rPr>
        <w:t>Основы бережливого производства</w:t>
      </w:r>
      <w:r w:rsidRPr="006D219F">
        <w:rPr>
          <w:rFonts w:ascii="Times New Roman" w:hAnsi="Times New Roman" w:cs="Times New Roman"/>
          <w:sz w:val="24"/>
          <w:szCs w:val="24"/>
        </w:rPr>
        <w:t xml:space="preserve">» является обязательной частью </w:t>
      </w:r>
      <w:r w:rsidRPr="006D219F">
        <w:rPr>
          <w:rFonts w:ascii="Times New Roman" w:hAnsi="Times New Roman" w:cs="Times New Roman"/>
          <w:noProof/>
          <w:sz w:val="24"/>
          <w:szCs w:val="24"/>
        </w:rPr>
        <w:t>социально-гуманитарного</w:t>
      </w:r>
      <w:r w:rsidRPr="006D219F">
        <w:rPr>
          <w:rFonts w:ascii="Times New Roman" w:hAnsi="Times New Roman" w:cs="Times New Roman"/>
          <w:sz w:val="24"/>
          <w:szCs w:val="24"/>
        </w:rPr>
        <w:t xml:space="preserve"> цикла образовательной программы в соответствии с ФГОС СПО по </w:t>
      </w:r>
      <w:r w:rsidRPr="006D219F">
        <w:rPr>
          <w:rFonts w:ascii="Times New Roman" w:hAnsi="Times New Roman" w:cs="Times New Roman"/>
          <w:color w:val="000000"/>
          <w:sz w:val="24"/>
          <w:szCs w:val="24"/>
        </w:rPr>
        <w:t>специальности 13.02.13 Эксплуатация и обслуживание электрического и электромеханического оборудования (по отраслям)</w:t>
      </w:r>
      <w:r w:rsidRPr="006D219F">
        <w:rPr>
          <w:rFonts w:ascii="Times New Roman" w:hAnsi="Times New Roman" w:cs="Times New Roman"/>
          <w:sz w:val="24"/>
          <w:szCs w:val="24"/>
        </w:rPr>
        <w:t xml:space="preserve">. </w:t>
      </w:r>
    </w:p>
    <w:p w14:paraId="14A81066" w14:textId="77777777" w:rsidR="00F85C60" w:rsidRDefault="00F85C60" w:rsidP="00AD5821">
      <w:pPr>
        <w:pStyle w:val="114"/>
        <w:spacing w:after="0"/>
        <w:rPr>
          <w:rFonts w:ascii="Times New Roman" w:hAnsi="Times New Roman"/>
        </w:rPr>
      </w:pPr>
    </w:p>
    <w:p w14:paraId="0E89C2A5" w14:textId="77777777" w:rsidR="00F85C60" w:rsidRDefault="00F85C60" w:rsidP="00AD5821">
      <w:pPr>
        <w:pStyle w:val="114"/>
        <w:spacing w:after="0"/>
        <w:rPr>
          <w:rFonts w:ascii="Times New Roman" w:hAnsi="Times New Roman"/>
        </w:rPr>
      </w:pPr>
      <w:r>
        <w:rPr>
          <w:rFonts w:ascii="Times New Roman" w:hAnsi="Times New Roman"/>
        </w:rPr>
        <w:t>1.2. Планируемые результаты освоения дисциплины</w:t>
      </w:r>
    </w:p>
    <w:p w14:paraId="55FCE026" w14:textId="77777777" w:rsidR="00F85C60" w:rsidRDefault="00F85C60" w:rsidP="00AD5821">
      <w:pPr>
        <w:spacing w:line="27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Результаты освоения дисциплины соотносятся с результатами освоения образовательной программы, представленными в матрице компетенций выпускника.</w:t>
      </w:r>
    </w:p>
    <w:p w14:paraId="612FF216" w14:textId="77777777" w:rsidR="00F85C60" w:rsidRDefault="00F85C60" w:rsidP="00AD5821">
      <w:pPr>
        <w:suppressAutoHyphens/>
        <w:spacing w:line="276"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дисциплины обучающийся должен: </w:t>
      </w:r>
    </w:p>
    <w:p w14:paraId="07671F7F" w14:textId="77777777" w:rsidR="00F85C60" w:rsidRDefault="00F85C60" w:rsidP="00AD5821">
      <w:pPr>
        <w:suppressAutoHyphens/>
        <w:spacing w:line="276" w:lineRule="auto"/>
        <w:ind w:firstLine="709"/>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4107"/>
        <w:gridCol w:w="4253"/>
      </w:tblGrid>
      <w:tr w:rsidR="00F85C60" w:rsidRPr="00900FFA" w14:paraId="6946C2B6" w14:textId="77777777" w:rsidTr="00AD5821">
        <w:tc>
          <w:tcPr>
            <w:tcW w:w="1246" w:type="dxa"/>
            <w:tcBorders>
              <w:top w:val="single" w:sz="4" w:space="0" w:color="auto"/>
              <w:left w:val="single" w:sz="4" w:space="0" w:color="auto"/>
              <w:right w:val="single" w:sz="4" w:space="0" w:color="auto"/>
            </w:tcBorders>
          </w:tcPr>
          <w:p w14:paraId="1A2FF506" w14:textId="77777777" w:rsidR="00F85C60" w:rsidRPr="0020627D" w:rsidRDefault="00F85C60" w:rsidP="00AD5821">
            <w:pPr>
              <w:rPr>
                <w:rStyle w:val="afb"/>
                <w:b/>
                <w:i w:val="0"/>
                <w:sz w:val="24"/>
                <w:szCs w:val="24"/>
              </w:rPr>
            </w:pPr>
            <w:r>
              <w:rPr>
                <w:rStyle w:val="afb"/>
                <w:b/>
                <w:i w:val="0"/>
                <w:sz w:val="24"/>
                <w:szCs w:val="24"/>
              </w:rPr>
              <w:t>Код ОК</w:t>
            </w:r>
            <w:r w:rsidRPr="00900FFA">
              <w:rPr>
                <w:rStyle w:val="afb"/>
                <w:b/>
                <w:color w:val="0070C0"/>
                <w:sz w:val="24"/>
                <w:szCs w:val="24"/>
              </w:rPr>
              <w:t xml:space="preserve"> </w:t>
            </w:r>
          </w:p>
        </w:tc>
        <w:tc>
          <w:tcPr>
            <w:tcW w:w="4107" w:type="dxa"/>
            <w:tcBorders>
              <w:top w:val="single" w:sz="4" w:space="0" w:color="auto"/>
              <w:left w:val="single" w:sz="4" w:space="0" w:color="auto"/>
              <w:right w:val="single" w:sz="4" w:space="0" w:color="auto"/>
            </w:tcBorders>
          </w:tcPr>
          <w:p w14:paraId="3CD7AF43" w14:textId="77777777" w:rsidR="00F85C60" w:rsidRPr="00900FFA" w:rsidRDefault="00F85C60" w:rsidP="00AD5821">
            <w:pPr>
              <w:jc w:val="center"/>
              <w:rPr>
                <w:rFonts w:ascii="Times New Roman" w:hAnsi="Times New Roman" w:cs="Times New Roman"/>
                <w:b/>
                <w:sz w:val="24"/>
                <w:szCs w:val="24"/>
              </w:rPr>
            </w:pPr>
            <w:r w:rsidRPr="00900FFA">
              <w:rPr>
                <w:rFonts w:ascii="Times New Roman" w:hAnsi="Times New Roman" w:cs="Times New Roman"/>
                <w:b/>
                <w:sz w:val="24"/>
                <w:szCs w:val="24"/>
              </w:rPr>
              <w:t>Уметь</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396B6D24" w14:textId="77777777" w:rsidR="00F85C60" w:rsidRPr="00900FFA" w:rsidRDefault="00F85C60" w:rsidP="00AD5821">
            <w:pPr>
              <w:jc w:val="center"/>
              <w:rPr>
                <w:rFonts w:ascii="Times New Roman" w:hAnsi="Times New Roman" w:cs="Times New Roman"/>
                <w:b/>
                <w:i/>
                <w:sz w:val="24"/>
                <w:szCs w:val="24"/>
              </w:rPr>
            </w:pPr>
            <w:r w:rsidRPr="00900FFA">
              <w:rPr>
                <w:rFonts w:ascii="Times New Roman" w:hAnsi="Times New Roman" w:cs="Times New Roman"/>
                <w:b/>
                <w:sz w:val="24"/>
                <w:szCs w:val="24"/>
              </w:rPr>
              <w:t>Знать</w:t>
            </w:r>
          </w:p>
        </w:tc>
      </w:tr>
      <w:tr w:rsidR="00F85C60" w:rsidRPr="00900FFA" w14:paraId="246A867D" w14:textId="77777777" w:rsidTr="00AD5821">
        <w:tc>
          <w:tcPr>
            <w:tcW w:w="1246" w:type="dxa"/>
            <w:tcBorders>
              <w:top w:val="single" w:sz="4" w:space="0" w:color="auto"/>
              <w:left w:val="single" w:sz="4" w:space="0" w:color="auto"/>
              <w:right w:val="single" w:sz="4" w:space="0" w:color="auto"/>
            </w:tcBorders>
          </w:tcPr>
          <w:p w14:paraId="5AA8A8A4" w14:textId="77777777" w:rsidR="00F85C60" w:rsidRPr="0020627D" w:rsidRDefault="00F85C60" w:rsidP="00AD5821">
            <w:pPr>
              <w:rPr>
                <w:rFonts w:ascii="Times New Roman" w:hAnsi="Times New Roman" w:cs="Times New Roman"/>
                <w:bCs/>
                <w:sz w:val="24"/>
                <w:szCs w:val="24"/>
              </w:rPr>
            </w:pPr>
            <w:r w:rsidRPr="0020627D">
              <w:rPr>
                <w:rFonts w:ascii="Times New Roman" w:hAnsi="Times New Roman" w:cs="Times New Roman"/>
                <w:noProof/>
                <w:sz w:val="24"/>
                <w:szCs w:val="24"/>
              </w:rPr>
              <w:t>ОК 01</w:t>
            </w:r>
          </w:p>
        </w:tc>
        <w:tc>
          <w:tcPr>
            <w:tcW w:w="4107" w:type="dxa"/>
            <w:tcBorders>
              <w:top w:val="single" w:sz="4" w:space="0" w:color="auto"/>
              <w:left w:val="single" w:sz="4" w:space="0" w:color="auto"/>
              <w:right w:val="single" w:sz="4" w:space="0" w:color="auto"/>
            </w:tcBorders>
            <w:hideMark/>
          </w:tcPr>
          <w:p w14:paraId="135A8455" w14:textId="77777777" w:rsidR="00F85C60" w:rsidRDefault="00F85C60" w:rsidP="00AD5821">
            <w:pPr>
              <w:rPr>
                <w:rFonts w:ascii="Times New Roman" w:eastAsia="Segoe UI" w:hAnsi="Times New Roman" w:cs="Times New Roman"/>
                <w:iCs/>
                <w:sz w:val="24"/>
                <w:szCs w:val="24"/>
              </w:rPr>
            </w:pPr>
            <w:r>
              <w:rPr>
                <w:rFonts w:ascii="Times New Roman" w:eastAsia="Segoe UI" w:hAnsi="Times New Roman" w:cs="Times New Roman"/>
                <w:iCs/>
                <w:sz w:val="24"/>
                <w:szCs w:val="24"/>
              </w:rPr>
              <w:t>распознавать задачу и/или проблему в профессиональном и/или социальном контексте;</w:t>
            </w:r>
          </w:p>
          <w:p w14:paraId="129361CF" w14:textId="77777777" w:rsidR="00F85C60" w:rsidRDefault="00F85C60" w:rsidP="00AD5821">
            <w:pPr>
              <w:rPr>
                <w:rFonts w:ascii="Times New Roman" w:eastAsia="Segoe UI" w:hAnsi="Times New Roman" w:cs="Times New Roman"/>
                <w:iCs/>
                <w:sz w:val="24"/>
                <w:szCs w:val="24"/>
              </w:rPr>
            </w:pPr>
            <w:r>
              <w:rPr>
                <w:rFonts w:ascii="Times New Roman" w:eastAsia="Segoe UI" w:hAnsi="Times New Roman" w:cs="Times New Roman"/>
                <w:iCs/>
                <w:sz w:val="24"/>
                <w:szCs w:val="24"/>
              </w:rPr>
              <w:t>анализировать задачу и/или проблему и выделять её составные части;</w:t>
            </w:r>
          </w:p>
          <w:p w14:paraId="3B1C0D21" w14:textId="77777777" w:rsidR="00F85C60" w:rsidRDefault="00F85C60" w:rsidP="00AD5821">
            <w:pPr>
              <w:rPr>
                <w:rFonts w:ascii="Times New Roman" w:eastAsia="Segoe UI" w:hAnsi="Times New Roman" w:cs="Times New Roman"/>
                <w:iCs/>
                <w:sz w:val="24"/>
                <w:szCs w:val="24"/>
              </w:rPr>
            </w:pPr>
            <w:r>
              <w:rPr>
                <w:rFonts w:ascii="Times New Roman" w:eastAsia="Segoe UI" w:hAnsi="Times New Roman" w:cs="Times New Roman"/>
                <w:iCs/>
                <w:sz w:val="24"/>
                <w:szCs w:val="24"/>
              </w:rPr>
              <w:t>определять этапы решения задачи;</w:t>
            </w:r>
          </w:p>
          <w:p w14:paraId="3E30770A" w14:textId="77777777" w:rsidR="00F85C60" w:rsidRDefault="00F85C60" w:rsidP="00AD5821">
            <w:pPr>
              <w:rPr>
                <w:rFonts w:ascii="Times New Roman" w:eastAsia="Segoe UI" w:hAnsi="Times New Roman" w:cs="Times New Roman"/>
                <w:iCs/>
                <w:sz w:val="24"/>
                <w:szCs w:val="24"/>
              </w:rPr>
            </w:pPr>
            <w:r>
              <w:rPr>
                <w:rFonts w:ascii="Times New Roman" w:eastAsia="Segoe UI" w:hAnsi="Times New Roman" w:cs="Times New Roman"/>
                <w:iCs/>
                <w:sz w:val="24"/>
                <w:szCs w:val="24"/>
              </w:rPr>
              <w:t>выявлять и эффективно искать информацию, необходимую для решения задачи и/или проблемы;</w:t>
            </w:r>
          </w:p>
          <w:p w14:paraId="6453A27B" w14:textId="77777777" w:rsidR="00F85C60" w:rsidRDefault="00F85C60" w:rsidP="00AD5821">
            <w:pPr>
              <w:rPr>
                <w:rFonts w:ascii="Times New Roman" w:eastAsia="Segoe UI" w:hAnsi="Times New Roman" w:cs="Times New Roman"/>
                <w:iCs/>
                <w:sz w:val="24"/>
                <w:szCs w:val="24"/>
              </w:rPr>
            </w:pPr>
            <w:r>
              <w:rPr>
                <w:rFonts w:ascii="Times New Roman" w:eastAsia="Segoe UI" w:hAnsi="Times New Roman" w:cs="Times New Roman"/>
                <w:iCs/>
                <w:sz w:val="24"/>
                <w:szCs w:val="24"/>
              </w:rPr>
              <w:t>составлять план действия;</w:t>
            </w:r>
          </w:p>
          <w:p w14:paraId="778D3F71" w14:textId="77777777" w:rsidR="00F85C60" w:rsidRPr="0020627D" w:rsidRDefault="00F85C60" w:rsidP="00AD5821">
            <w:pPr>
              <w:rPr>
                <w:rFonts w:ascii="Times New Roman" w:hAnsi="Times New Roman" w:cs="Times New Roman"/>
                <w:bCs/>
                <w:sz w:val="24"/>
                <w:szCs w:val="24"/>
              </w:rPr>
            </w:pPr>
            <w:r>
              <w:rPr>
                <w:rFonts w:ascii="Times New Roman" w:hAnsi="Times New Roman" w:cs="Times New Roman"/>
                <w:iCs/>
                <w:sz w:val="24"/>
                <w:szCs w:val="24"/>
              </w:rPr>
              <w:t>владеть актуальными методами работы в профессиональной и смежных сферах; реализовыва</w:t>
            </w:r>
            <w:r>
              <w:rPr>
                <w:rFonts w:ascii="Times New Roman" w:hAnsi="Times New Roman"/>
                <w:iCs/>
                <w:sz w:val="24"/>
                <w:szCs w:val="24"/>
              </w:rPr>
              <w:t>ть составленный план; оценивать результат и последствия своих действий (самостоятельно или с помощью наставника)</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00C7CE70" w14:textId="77777777" w:rsidR="00F85C60" w:rsidRDefault="00F85C60" w:rsidP="00AD5821">
            <w:pPr>
              <w:suppressAutoHyphens/>
              <w:jc w:val="both"/>
              <w:rPr>
                <w:rFonts w:ascii="Times New Roman" w:hAnsi="Times New Roman"/>
                <w:bCs/>
                <w:sz w:val="24"/>
                <w:szCs w:val="24"/>
              </w:rPr>
            </w:pPr>
            <w:r>
              <w:rPr>
                <w:rFonts w:ascii="Times New Roman" w:hAnsi="Times New Roman"/>
                <w:iCs/>
                <w:sz w:val="24"/>
                <w:szCs w:val="24"/>
              </w:rPr>
              <w:t>а</w:t>
            </w:r>
            <w:r>
              <w:rPr>
                <w:rFonts w:ascii="Times New Roman" w:hAnsi="Times New Roman"/>
                <w:bCs/>
                <w:sz w:val="24"/>
                <w:szCs w:val="24"/>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14:paraId="0C473FE2" w14:textId="77777777" w:rsidR="00F85C60" w:rsidRPr="0020627D" w:rsidRDefault="00F85C60" w:rsidP="00AD5821">
            <w:pPr>
              <w:rPr>
                <w:rFonts w:ascii="Times New Roman" w:hAnsi="Times New Roman" w:cs="Times New Roman"/>
                <w:bCs/>
                <w:i/>
                <w:sz w:val="24"/>
                <w:szCs w:val="24"/>
              </w:rPr>
            </w:pPr>
            <w:r>
              <w:rPr>
                <w:rFonts w:ascii="Times New Roman" w:hAnsi="Times New Roman"/>
                <w:bCs/>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r>
      <w:tr w:rsidR="00F85C60" w:rsidRPr="00900FFA" w14:paraId="57102FE0" w14:textId="77777777" w:rsidTr="00AD5821">
        <w:tc>
          <w:tcPr>
            <w:tcW w:w="1246" w:type="dxa"/>
            <w:tcBorders>
              <w:left w:val="single" w:sz="4" w:space="0" w:color="auto"/>
              <w:bottom w:val="single" w:sz="4" w:space="0" w:color="auto"/>
              <w:right w:val="single" w:sz="4" w:space="0" w:color="auto"/>
            </w:tcBorders>
          </w:tcPr>
          <w:p w14:paraId="25B63008" w14:textId="77777777" w:rsidR="00F85C60" w:rsidRPr="0020627D" w:rsidRDefault="00F85C60" w:rsidP="00AD5821">
            <w:pPr>
              <w:rPr>
                <w:rFonts w:ascii="Times New Roman" w:hAnsi="Times New Roman" w:cs="Times New Roman"/>
                <w:bCs/>
                <w:sz w:val="24"/>
                <w:szCs w:val="24"/>
              </w:rPr>
            </w:pPr>
            <w:r w:rsidRPr="0020627D">
              <w:rPr>
                <w:rFonts w:ascii="Times New Roman" w:hAnsi="Times New Roman" w:cs="Times New Roman"/>
                <w:bCs/>
                <w:sz w:val="24"/>
                <w:szCs w:val="24"/>
              </w:rPr>
              <w:t>ОК.05</w:t>
            </w:r>
          </w:p>
        </w:tc>
        <w:tc>
          <w:tcPr>
            <w:tcW w:w="4107" w:type="dxa"/>
            <w:tcBorders>
              <w:left w:val="single" w:sz="4" w:space="0" w:color="auto"/>
              <w:bottom w:val="single" w:sz="4" w:space="0" w:color="auto"/>
              <w:right w:val="single" w:sz="4" w:space="0" w:color="auto"/>
            </w:tcBorders>
          </w:tcPr>
          <w:p w14:paraId="595D7118" w14:textId="77777777" w:rsidR="00F85C60" w:rsidRPr="0020627D" w:rsidRDefault="00F85C60" w:rsidP="00AD5821">
            <w:pPr>
              <w:rPr>
                <w:rFonts w:ascii="Times New Roman" w:hAnsi="Times New Roman" w:cs="Times New Roman"/>
                <w:bCs/>
                <w:sz w:val="24"/>
                <w:szCs w:val="24"/>
              </w:rPr>
            </w:pPr>
            <w:r>
              <w:rPr>
                <w:rFonts w:ascii="Times New Roman" w:hAnsi="Times New Roman"/>
                <w:iCs/>
                <w:sz w:val="24"/>
                <w:szCs w:val="24"/>
              </w:rPr>
              <w:t xml:space="preserve">грамотно </w:t>
            </w:r>
            <w:r>
              <w:rPr>
                <w:rFonts w:ascii="Times New Roman" w:hAnsi="Times New Roman"/>
                <w:bCs/>
                <w:sz w:val="24"/>
                <w:szCs w:val="24"/>
              </w:rPr>
              <w:t xml:space="preserve">излагать свои мысли и оформлять документы по профессиональной тематике на государственном языке, </w:t>
            </w:r>
            <w:r>
              <w:rPr>
                <w:rFonts w:ascii="Times New Roman" w:hAnsi="Times New Roman"/>
                <w:iCs/>
                <w:sz w:val="24"/>
                <w:szCs w:val="24"/>
              </w:rPr>
              <w:t>проявлять толерантность в рабочем коллективе</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70C8812B" w14:textId="77777777" w:rsidR="00F85C60" w:rsidRPr="0020627D" w:rsidRDefault="00F85C60" w:rsidP="00AD5821">
            <w:pPr>
              <w:rPr>
                <w:rFonts w:ascii="Times New Roman" w:hAnsi="Times New Roman" w:cs="Times New Roman"/>
                <w:bCs/>
                <w:i/>
                <w:sz w:val="24"/>
                <w:szCs w:val="24"/>
              </w:rPr>
            </w:pPr>
            <w:r>
              <w:rPr>
                <w:rFonts w:ascii="Times New Roman" w:hAnsi="Times New Roman"/>
                <w:bCs/>
                <w:sz w:val="24"/>
                <w:szCs w:val="24"/>
              </w:rPr>
              <w:t>особенности социального и культурного контекста; правила оформления документов и построения устных сообщений</w:t>
            </w:r>
          </w:p>
        </w:tc>
      </w:tr>
      <w:tr w:rsidR="00F85C60" w:rsidRPr="00900FFA" w14:paraId="2558BAF9" w14:textId="77777777" w:rsidTr="00AD5821">
        <w:tc>
          <w:tcPr>
            <w:tcW w:w="1246" w:type="dxa"/>
            <w:tcBorders>
              <w:top w:val="single" w:sz="4" w:space="0" w:color="auto"/>
              <w:left w:val="single" w:sz="4" w:space="0" w:color="auto"/>
              <w:right w:val="single" w:sz="4" w:space="0" w:color="auto"/>
            </w:tcBorders>
          </w:tcPr>
          <w:p w14:paraId="23099BE3" w14:textId="77777777" w:rsidR="00F85C60" w:rsidRPr="0020627D" w:rsidRDefault="00F85C60" w:rsidP="00AD5821">
            <w:pPr>
              <w:rPr>
                <w:rFonts w:ascii="Times New Roman" w:hAnsi="Times New Roman" w:cs="Times New Roman"/>
                <w:bCs/>
                <w:sz w:val="24"/>
                <w:szCs w:val="24"/>
              </w:rPr>
            </w:pPr>
            <w:r w:rsidRPr="0020627D">
              <w:rPr>
                <w:rFonts w:ascii="Times New Roman" w:hAnsi="Times New Roman" w:cs="Times New Roman"/>
                <w:bCs/>
                <w:sz w:val="24"/>
                <w:szCs w:val="24"/>
              </w:rPr>
              <w:t>ОК 07</w:t>
            </w:r>
          </w:p>
        </w:tc>
        <w:tc>
          <w:tcPr>
            <w:tcW w:w="4107" w:type="dxa"/>
            <w:tcBorders>
              <w:top w:val="single" w:sz="4" w:space="0" w:color="auto"/>
              <w:left w:val="single" w:sz="4" w:space="0" w:color="auto"/>
              <w:right w:val="single" w:sz="4" w:space="0" w:color="auto"/>
            </w:tcBorders>
          </w:tcPr>
          <w:p w14:paraId="42AE2270" w14:textId="77777777" w:rsidR="00F85C60" w:rsidRPr="0020627D" w:rsidRDefault="00F85C60" w:rsidP="00AD5821">
            <w:pPr>
              <w:rPr>
                <w:rFonts w:ascii="Times New Roman" w:hAnsi="Times New Roman" w:cs="Times New Roman"/>
                <w:bCs/>
                <w:sz w:val="24"/>
                <w:szCs w:val="24"/>
              </w:rPr>
            </w:pPr>
            <w:r>
              <w:rPr>
                <w:rFonts w:ascii="Times New Roman" w:hAnsi="Times New Roman"/>
                <w:bCs/>
                <w:iCs/>
                <w:sz w:val="24"/>
                <w:szCs w:val="24"/>
              </w:rPr>
              <w:t xml:space="preserve">соблюдать нормы экологической безопасности; определять направления ресурсосбережения в рамках профессиональной деятельности по </w:t>
            </w:r>
            <w:r>
              <w:rPr>
                <w:rFonts w:ascii="Times New Roman" w:hAnsi="Times New Roman"/>
                <w:bCs/>
                <w:sz w:val="24"/>
                <w:szCs w:val="24"/>
              </w:rPr>
              <w:t xml:space="preserve">профессии осуществлять работу с соблюдением </w:t>
            </w:r>
            <w:r>
              <w:rPr>
                <w:rFonts w:ascii="Times New Roman" w:hAnsi="Times New Roman"/>
                <w:bCs/>
                <w:sz w:val="24"/>
                <w:szCs w:val="24"/>
              </w:rPr>
              <w:lastRenderedPageBreak/>
              <w:t>принципов бережливого производства; организовывать профессиональную деятельность с учетом знаний об изменении климатических условий региона.</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2D6C0DC3" w14:textId="77777777" w:rsidR="00F85C60" w:rsidRPr="0020627D" w:rsidRDefault="00F85C60" w:rsidP="00AD5821">
            <w:pPr>
              <w:rPr>
                <w:rFonts w:ascii="Times New Roman" w:hAnsi="Times New Roman" w:cs="Times New Roman"/>
                <w:bCs/>
                <w:i/>
                <w:sz w:val="24"/>
                <w:szCs w:val="24"/>
              </w:rPr>
            </w:pPr>
            <w:r>
              <w:rPr>
                <w:rFonts w:ascii="Times New Roman" w:hAnsi="Times New Roman"/>
                <w:bCs/>
                <w:iCs/>
                <w:sz w:val="24"/>
                <w:szCs w:val="24"/>
              </w:rPr>
              <w:lastRenderedPageBreak/>
              <w:t xml:space="preserve">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 принципы </w:t>
            </w:r>
            <w:r>
              <w:rPr>
                <w:rFonts w:ascii="Times New Roman" w:hAnsi="Times New Roman"/>
                <w:bCs/>
                <w:iCs/>
                <w:sz w:val="24"/>
                <w:szCs w:val="24"/>
              </w:rPr>
              <w:lastRenderedPageBreak/>
              <w:t>бережливого производства; основные направления изменения климатических условий региона.</w:t>
            </w:r>
          </w:p>
        </w:tc>
      </w:tr>
      <w:tr w:rsidR="00F85C60" w14:paraId="2E69FE78" w14:textId="77777777" w:rsidTr="00AD5821">
        <w:trPr>
          <w:trHeight w:val="327"/>
        </w:trPr>
        <w:tc>
          <w:tcPr>
            <w:tcW w:w="1246" w:type="dxa"/>
            <w:tcBorders>
              <w:left w:val="single" w:sz="4" w:space="0" w:color="auto"/>
              <w:bottom w:val="single" w:sz="4" w:space="0" w:color="auto"/>
              <w:right w:val="single" w:sz="4" w:space="0" w:color="auto"/>
            </w:tcBorders>
          </w:tcPr>
          <w:p w14:paraId="5809A0B9" w14:textId="77777777" w:rsidR="00F85C60" w:rsidRPr="0020627D" w:rsidRDefault="00F85C60" w:rsidP="00AD5821">
            <w:pPr>
              <w:rPr>
                <w:rFonts w:ascii="Times New Roman" w:hAnsi="Times New Roman" w:cs="Times New Roman"/>
                <w:bCs/>
                <w:sz w:val="24"/>
                <w:szCs w:val="24"/>
              </w:rPr>
            </w:pPr>
            <w:r w:rsidRPr="0020627D">
              <w:rPr>
                <w:rFonts w:ascii="Times New Roman" w:hAnsi="Times New Roman" w:cs="Times New Roman"/>
                <w:bCs/>
                <w:sz w:val="24"/>
                <w:szCs w:val="24"/>
              </w:rPr>
              <w:lastRenderedPageBreak/>
              <w:t>ОК 09</w:t>
            </w:r>
          </w:p>
        </w:tc>
        <w:tc>
          <w:tcPr>
            <w:tcW w:w="4107" w:type="dxa"/>
            <w:tcBorders>
              <w:left w:val="single" w:sz="4" w:space="0" w:color="auto"/>
              <w:bottom w:val="single" w:sz="4" w:space="0" w:color="auto"/>
              <w:right w:val="single" w:sz="4" w:space="0" w:color="auto"/>
            </w:tcBorders>
          </w:tcPr>
          <w:p w14:paraId="0467B0E1" w14:textId="77777777" w:rsidR="00F85C60" w:rsidRPr="003156B7" w:rsidRDefault="00F85C60" w:rsidP="00AD5821">
            <w:pPr>
              <w:rPr>
                <w:rFonts w:ascii="Times New Roman" w:hAnsi="Times New Roman" w:cs="Times New Roman"/>
                <w:b/>
                <w:bCs/>
                <w:sz w:val="24"/>
                <w:szCs w:val="24"/>
              </w:rPr>
            </w:pPr>
            <w:r>
              <w:rPr>
                <w:rFonts w:ascii="Times New Roman" w:hAnsi="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объяснять свои действия (текущие и планируемые); писать простые связные сообщения на знакомые или интересующие профессиональные темы</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18F948C9" w14:textId="77777777" w:rsidR="00F85C60" w:rsidRPr="003156B7" w:rsidRDefault="00F85C60" w:rsidP="00AD5821">
            <w:pPr>
              <w:rPr>
                <w:rFonts w:ascii="Times New Roman" w:hAnsi="Times New Roman" w:cs="Times New Roman"/>
                <w:bCs/>
                <w:sz w:val="24"/>
                <w:szCs w:val="24"/>
              </w:rPr>
            </w:pPr>
            <w:r>
              <w:rPr>
                <w:rFonts w:ascii="Times New Roman" w:hAnsi="Times New Roman"/>
                <w:iCs/>
                <w:sz w:val="24"/>
                <w:szCs w:val="24"/>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r>
    </w:tbl>
    <w:p w14:paraId="335404F5" w14:textId="77777777" w:rsidR="00F85C60" w:rsidRDefault="00F85C60" w:rsidP="00F85C60">
      <w:pPr>
        <w:spacing w:after="120"/>
        <w:ind w:firstLine="709"/>
        <w:rPr>
          <w:rFonts w:ascii="Times New Roman" w:hAnsi="Times New Roman" w:cs="Times New Roman"/>
          <w:bCs/>
          <w:sz w:val="24"/>
          <w:szCs w:val="24"/>
        </w:rPr>
      </w:pPr>
    </w:p>
    <w:p w14:paraId="394EE9CB" w14:textId="77777777" w:rsidR="00F85C60" w:rsidRDefault="00F85C60" w:rsidP="007542A0">
      <w:pPr>
        <w:pStyle w:val="a4"/>
        <w:numPr>
          <w:ilvl w:val="1"/>
          <w:numId w:val="7"/>
        </w:numPr>
        <w:spacing w:after="120"/>
        <w:rPr>
          <w:rFonts w:ascii="Times New Roman" w:hAnsi="Times New Roman" w:cs="Times New Roman"/>
          <w:b/>
          <w:sz w:val="24"/>
          <w:szCs w:val="24"/>
        </w:rPr>
      </w:pPr>
      <w:r>
        <w:rPr>
          <w:rFonts w:ascii="Times New Roman" w:hAnsi="Times New Roman" w:cs="Times New Roman"/>
          <w:b/>
          <w:sz w:val="24"/>
          <w:szCs w:val="24"/>
        </w:rPr>
        <w:t>Обоснование часов вариативной части ОПОП-П</w:t>
      </w:r>
    </w:p>
    <w:p w14:paraId="236BF2D4" w14:textId="77777777" w:rsidR="00F85C60" w:rsidRDefault="00F85C60" w:rsidP="00F85C60">
      <w:pPr>
        <w:pStyle w:val="a4"/>
        <w:spacing w:after="120"/>
        <w:rPr>
          <w:rFonts w:ascii="Times New Roman" w:hAnsi="Times New Roman" w:cs="Times New Roman"/>
          <w:b/>
          <w:sz w:val="24"/>
          <w:szCs w:val="24"/>
        </w:rPr>
      </w:pPr>
    </w:p>
    <w:tbl>
      <w:tblPr>
        <w:tblStyle w:val="a3"/>
        <w:tblW w:w="9639" w:type="dxa"/>
        <w:tblInd w:w="-5" w:type="dxa"/>
        <w:tblLook w:val="04A0" w:firstRow="1" w:lastRow="0" w:firstColumn="1" w:lastColumn="0" w:noHBand="0" w:noVBand="1"/>
      </w:tblPr>
      <w:tblGrid>
        <w:gridCol w:w="753"/>
        <w:gridCol w:w="2958"/>
        <w:gridCol w:w="2293"/>
        <w:gridCol w:w="1361"/>
        <w:gridCol w:w="2274"/>
      </w:tblGrid>
      <w:tr w:rsidR="00F85C60" w14:paraId="1E1BB22A" w14:textId="77777777" w:rsidTr="00AD5821">
        <w:tc>
          <w:tcPr>
            <w:tcW w:w="753" w:type="dxa"/>
            <w:tcBorders>
              <w:top w:val="single" w:sz="4" w:space="0" w:color="auto"/>
              <w:left w:val="single" w:sz="4" w:space="0" w:color="auto"/>
              <w:bottom w:val="single" w:sz="4" w:space="0" w:color="auto"/>
              <w:right w:val="single" w:sz="4" w:space="0" w:color="auto"/>
            </w:tcBorders>
            <w:hideMark/>
          </w:tcPr>
          <w:p w14:paraId="7F4F7FEF" w14:textId="77777777" w:rsidR="00F85C60" w:rsidRDefault="00F85C60" w:rsidP="00AD5821">
            <w:pPr>
              <w:pStyle w:val="a4"/>
              <w:spacing w:after="120"/>
              <w:ind w:left="0"/>
              <w:rPr>
                <w:rFonts w:ascii="Times New Roman" w:hAnsi="Times New Roman" w:cs="Times New Roman"/>
                <w:b/>
                <w:sz w:val="24"/>
                <w:szCs w:val="24"/>
              </w:rPr>
            </w:pPr>
            <w:r>
              <w:rPr>
                <w:rFonts w:ascii="Times New Roman" w:hAnsi="Times New Roman" w:cs="Times New Roman"/>
                <w:b/>
                <w:sz w:val="24"/>
                <w:szCs w:val="24"/>
              </w:rPr>
              <w:t>№№ п/п</w:t>
            </w:r>
          </w:p>
        </w:tc>
        <w:tc>
          <w:tcPr>
            <w:tcW w:w="2958" w:type="dxa"/>
            <w:tcBorders>
              <w:top w:val="single" w:sz="4" w:space="0" w:color="auto"/>
              <w:left w:val="single" w:sz="4" w:space="0" w:color="auto"/>
              <w:bottom w:val="single" w:sz="4" w:space="0" w:color="auto"/>
              <w:right w:val="single" w:sz="4" w:space="0" w:color="auto"/>
            </w:tcBorders>
            <w:hideMark/>
          </w:tcPr>
          <w:p w14:paraId="27EBFA9F" w14:textId="77777777" w:rsidR="00F85C60" w:rsidRDefault="00F85C60" w:rsidP="00AD5821">
            <w:pPr>
              <w:pStyle w:val="a4"/>
              <w:spacing w:after="120"/>
              <w:ind w:left="0"/>
              <w:rPr>
                <w:rFonts w:ascii="Times New Roman" w:hAnsi="Times New Roman" w:cs="Times New Roman"/>
                <w:b/>
                <w:sz w:val="24"/>
                <w:szCs w:val="24"/>
              </w:rPr>
            </w:pPr>
            <w:r>
              <w:rPr>
                <w:rFonts w:ascii="Times New Roman" w:hAnsi="Times New Roman" w:cs="Times New Roman"/>
                <w:b/>
                <w:sz w:val="24"/>
                <w:szCs w:val="24"/>
              </w:rPr>
              <w:t>Дополнительные знания, умения</w:t>
            </w:r>
          </w:p>
        </w:tc>
        <w:tc>
          <w:tcPr>
            <w:tcW w:w="2293" w:type="dxa"/>
            <w:tcBorders>
              <w:top w:val="single" w:sz="4" w:space="0" w:color="auto"/>
              <w:left w:val="single" w:sz="4" w:space="0" w:color="auto"/>
              <w:bottom w:val="single" w:sz="4" w:space="0" w:color="auto"/>
              <w:right w:val="single" w:sz="4" w:space="0" w:color="auto"/>
            </w:tcBorders>
            <w:hideMark/>
          </w:tcPr>
          <w:p w14:paraId="22FA76E9" w14:textId="77777777" w:rsidR="00F85C60" w:rsidRDefault="00F85C60" w:rsidP="00AD5821">
            <w:pPr>
              <w:pStyle w:val="a4"/>
              <w:spacing w:after="120"/>
              <w:ind w:left="0"/>
              <w:rPr>
                <w:rFonts w:ascii="Times New Roman" w:hAnsi="Times New Roman" w:cs="Times New Roman"/>
                <w:b/>
                <w:sz w:val="24"/>
                <w:szCs w:val="24"/>
              </w:rPr>
            </w:pPr>
            <w:r>
              <w:rPr>
                <w:rFonts w:ascii="Times New Roman" w:hAnsi="Times New Roman" w:cs="Times New Roman"/>
                <w:b/>
                <w:sz w:val="24"/>
                <w:szCs w:val="24"/>
              </w:rPr>
              <w:t>№, наименование темы</w:t>
            </w:r>
          </w:p>
        </w:tc>
        <w:tc>
          <w:tcPr>
            <w:tcW w:w="1361" w:type="dxa"/>
            <w:tcBorders>
              <w:top w:val="single" w:sz="4" w:space="0" w:color="auto"/>
              <w:left w:val="single" w:sz="4" w:space="0" w:color="auto"/>
              <w:bottom w:val="single" w:sz="4" w:space="0" w:color="auto"/>
              <w:right w:val="single" w:sz="4" w:space="0" w:color="auto"/>
            </w:tcBorders>
            <w:hideMark/>
          </w:tcPr>
          <w:p w14:paraId="7DB0979E" w14:textId="77777777" w:rsidR="00F85C60" w:rsidRDefault="00F85C60" w:rsidP="00AD5821">
            <w:pPr>
              <w:pStyle w:val="a4"/>
              <w:spacing w:after="120"/>
              <w:ind w:left="0"/>
              <w:rPr>
                <w:rFonts w:ascii="Times New Roman" w:hAnsi="Times New Roman" w:cs="Times New Roman"/>
                <w:b/>
                <w:sz w:val="24"/>
                <w:szCs w:val="24"/>
              </w:rPr>
            </w:pPr>
            <w:r>
              <w:rPr>
                <w:rFonts w:ascii="Times New Roman" w:hAnsi="Times New Roman" w:cs="Times New Roman"/>
                <w:b/>
                <w:sz w:val="24"/>
                <w:szCs w:val="24"/>
              </w:rPr>
              <w:t>Объем часов</w:t>
            </w:r>
          </w:p>
        </w:tc>
        <w:tc>
          <w:tcPr>
            <w:tcW w:w="2274" w:type="dxa"/>
            <w:tcBorders>
              <w:top w:val="single" w:sz="4" w:space="0" w:color="auto"/>
              <w:left w:val="single" w:sz="4" w:space="0" w:color="auto"/>
              <w:bottom w:val="single" w:sz="4" w:space="0" w:color="auto"/>
              <w:right w:val="single" w:sz="4" w:space="0" w:color="auto"/>
            </w:tcBorders>
            <w:hideMark/>
          </w:tcPr>
          <w:p w14:paraId="7AB57378" w14:textId="77777777" w:rsidR="00F85C60" w:rsidRDefault="00F85C60" w:rsidP="00AD5821">
            <w:pPr>
              <w:pStyle w:val="a4"/>
              <w:spacing w:after="120"/>
              <w:ind w:left="0"/>
              <w:rPr>
                <w:rFonts w:ascii="Times New Roman" w:hAnsi="Times New Roman" w:cs="Times New Roman"/>
                <w:b/>
                <w:sz w:val="24"/>
                <w:szCs w:val="24"/>
              </w:rPr>
            </w:pPr>
            <w:r>
              <w:rPr>
                <w:rFonts w:ascii="Times New Roman" w:hAnsi="Times New Roman" w:cs="Times New Roman"/>
                <w:b/>
                <w:sz w:val="24"/>
                <w:szCs w:val="24"/>
              </w:rPr>
              <w:t>Обоснование включения в рабочую программу</w:t>
            </w:r>
          </w:p>
        </w:tc>
      </w:tr>
      <w:tr w:rsidR="00F85C60" w14:paraId="58D0E75D" w14:textId="77777777" w:rsidTr="00AD5821">
        <w:tc>
          <w:tcPr>
            <w:tcW w:w="753" w:type="dxa"/>
            <w:tcBorders>
              <w:top w:val="single" w:sz="4" w:space="0" w:color="auto"/>
              <w:left w:val="single" w:sz="4" w:space="0" w:color="auto"/>
              <w:bottom w:val="single" w:sz="4" w:space="0" w:color="auto"/>
              <w:right w:val="single" w:sz="4" w:space="0" w:color="auto"/>
            </w:tcBorders>
            <w:hideMark/>
          </w:tcPr>
          <w:p w14:paraId="278EBA91" w14:textId="77777777" w:rsidR="00F85C60" w:rsidRDefault="00F85C60" w:rsidP="00AD5821">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1</w:t>
            </w:r>
          </w:p>
        </w:tc>
        <w:tc>
          <w:tcPr>
            <w:tcW w:w="2958" w:type="dxa"/>
            <w:tcBorders>
              <w:top w:val="single" w:sz="4" w:space="0" w:color="auto"/>
              <w:left w:val="single" w:sz="4" w:space="0" w:color="auto"/>
              <w:bottom w:val="single" w:sz="4" w:space="0" w:color="auto"/>
              <w:right w:val="single" w:sz="4" w:space="0" w:color="auto"/>
            </w:tcBorders>
            <w:hideMark/>
          </w:tcPr>
          <w:p w14:paraId="29982731" w14:textId="77777777" w:rsidR="00F85C60" w:rsidRDefault="00F85C60" w:rsidP="00AD5821">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 xml:space="preserve">Закрепление выполнения теоретического и практического материала </w:t>
            </w:r>
          </w:p>
        </w:tc>
        <w:tc>
          <w:tcPr>
            <w:tcW w:w="2293" w:type="dxa"/>
            <w:tcBorders>
              <w:top w:val="single" w:sz="4" w:space="0" w:color="auto"/>
              <w:left w:val="single" w:sz="4" w:space="0" w:color="auto"/>
              <w:bottom w:val="single" w:sz="4" w:space="0" w:color="auto"/>
              <w:right w:val="single" w:sz="4" w:space="0" w:color="auto"/>
            </w:tcBorders>
            <w:hideMark/>
          </w:tcPr>
          <w:p w14:paraId="4D244676" w14:textId="77777777" w:rsidR="00F85C60" w:rsidRDefault="00F85C60" w:rsidP="00AD5821">
            <w:pPr>
              <w:pStyle w:val="a4"/>
              <w:spacing w:after="120"/>
              <w:ind w:left="0"/>
              <w:rPr>
                <w:rFonts w:ascii="Times New Roman" w:hAnsi="Times New Roman" w:cs="Times New Roman"/>
                <w:bCs/>
                <w:sz w:val="24"/>
                <w:szCs w:val="24"/>
              </w:rPr>
            </w:pPr>
            <w:r w:rsidRPr="00122CA9">
              <w:rPr>
                <w:rFonts w:ascii="Times New Roman" w:eastAsia="Calibri" w:hAnsi="Times New Roman" w:cs="Times New Roman"/>
                <w:sz w:val="24"/>
                <w:szCs w:val="24"/>
              </w:rPr>
              <w:t>Канбан, поток единичных изделий.</w:t>
            </w:r>
          </w:p>
        </w:tc>
        <w:tc>
          <w:tcPr>
            <w:tcW w:w="1361" w:type="dxa"/>
            <w:tcBorders>
              <w:top w:val="single" w:sz="4" w:space="0" w:color="auto"/>
              <w:left w:val="single" w:sz="4" w:space="0" w:color="auto"/>
              <w:bottom w:val="single" w:sz="4" w:space="0" w:color="auto"/>
              <w:right w:val="single" w:sz="4" w:space="0" w:color="auto"/>
            </w:tcBorders>
            <w:hideMark/>
          </w:tcPr>
          <w:p w14:paraId="03AFF789" w14:textId="77777777" w:rsidR="00F85C60" w:rsidRDefault="00F85C60" w:rsidP="00AD5821">
            <w:pPr>
              <w:pStyle w:val="a4"/>
              <w:spacing w:after="120"/>
              <w:ind w:left="0"/>
              <w:jc w:val="center"/>
              <w:rPr>
                <w:rFonts w:ascii="Times New Roman" w:hAnsi="Times New Roman" w:cs="Times New Roman"/>
                <w:bCs/>
                <w:sz w:val="24"/>
                <w:szCs w:val="24"/>
              </w:rPr>
            </w:pPr>
            <w:r>
              <w:rPr>
                <w:rFonts w:ascii="Times New Roman" w:hAnsi="Times New Roman" w:cs="Times New Roman"/>
                <w:bCs/>
                <w:sz w:val="24"/>
                <w:szCs w:val="24"/>
              </w:rPr>
              <w:t>1</w:t>
            </w:r>
          </w:p>
        </w:tc>
        <w:tc>
          <w:tcPr>
            <w:tcW w:w="2274" w:type="dxa"/>
            <w:tcBorders>
              <w:top w:val="single" w:sz="4" w:space="0" w:color="auto"/>
              <w:left w:val="single" w:sz="4" w:space="0" w:color="auto"/>
              <w:bottom w:val="single" w:sz="4" w:space="0" w:color="auto"/>
              <w:right w:val="single" w:sz="4" w:space="0" w:color="auto"/>
            </w:tcBorders>
          </w:tcPr>
          <w:p w14:paraId="10B7EE02" w14:textId="77777777" w:rsidR="00F85C60" w:rsidRDefault="00F85C60" w:rsidP="00AD5821">
            <w:pPr>
              <w:pStyle w:val="a4"/>
              <w:spacing w:after="120"/>
              <w:ind w:left="0"/>
              <w:rPr>
                <w:rFonts w:ascii="Times New Roman" w:hAnsi="Times New Roman" w:cs="Times New Roman"/>
                <w:bCs/>
                <w:sz w:val="24"/>
                <w:szCs w:val="24"/>
                <w:lang w:bidi="ru-RU"/>
              </w:rPr>
            </w:pPr>
            <w:r>
              <w:rPr>
                <w:rFonts w:ascii="Times New Roman" w:hAnsi="Times New Roman" w:cs="Times New Roman"/>
                <w:bCs/>
                <w:sz w:val="24"/>
                <w:szCs w:val="24"/>
                <w:lang w:bidi="ru-RU"/>
              </w:rPr>
              <w:t>Систематизация и закрепление полученных знаний и практических умений обучающимися</w:t>
            </w:r>
          </w:p>
          <w:p w14:paraId="7B326EC8" w14:textId="77777777" w:rsidR="00F85C60" w:rsidRDefault="00F85C60" w:rsidP="00AD5821">
            <w:pPr>
              <w:pStyle w:val="a4"/>
              <w:spacing w:after="120"/>
              <w:ind w:left="0"/>
              <w:rPr>
                <w:rFonts w:ascii="Times New Roman" w:hAnsi="Times New Roman" w:cs="Times New Roman"/>
                <w:bCs/>
                <w:sz w:val="24"/>
                <w:szCs w:val="24"/>
              </w:rPr>
            </w:pPr>
          </w:p>
        </w:tc>
      </w:tr>
      <w:tr w:rsidR="00F85C60" w14:paraId="6FBEDD72" w14:textId="77777777" w:rsidTr="00AD5821">
        <w:tc>
          <w:tcPr>
            <w:tcW w:w="753" w:type="dxa"/>
            <w:tcBorders>
              <w:top w:val="single" w:sz="4" w:space="0" w:color="auto"/>
              <w:left w:val="single" w:sz="4" w:space="0" w:color="auto"/>
              <w:bottom w:val="single" w:sz="4" w:space="0" w:color="auto"/>
              <w:right w:val="single" w:sz="4" w:space="0" w:color="auto"/>
            </w:tcBorders>
            <w:hideMark/>
          </w:tcPr>
          <w:p w14:paraId="6148CC99" w14:textId="77777777" w:rsidR="00F85C60" w:rsidRDefault="00F85C60" w:rsidP="00AD5821">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2</w:t>
            </w:r>
          </w:p>
        </w:tc>
        <w:tc>
          <w:tcPr>
            <w:tcW w:w="2958" w:type="dxa"/>
            <w:tcBorders>
              <w:top w:val="single" w:sz="4" w:space="0" w:color="auto"/>
              <w:left w:val="single" w:sz="4" w:space="0" w:color="auto"/>
              <w:bottom w:val="single" w:sz="4" w:space="0" w:color="auto"/>
              <w:right w:val="single" w:sz="4" w:space="0" w:color="auto"/>
            </w:tcBorders>
            <w:hideMark/>
          </w:tcPr>
          <w:p w14:paraId="40DE066A" w14:textId="77777777" w:rsidR="00F85C60" w:rsidRDefault="00F85C60" w:rsidP="00AD5821">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Закрепление выполнения теоретического и практического материала</w:t>
            </w:r>
          </w:p>
        </w:tc>
        <w:tc>
          <w:tcPr>
            <w:tcW w:w="2293" w:type="dxa"/>
            <w:tcBorders>
              <w:top w:val="single" w:sz="4" w:space="0" w:color="auto"/>
              <w:left w:val="single" w:sz="4" w:space="0" w:color="auto"/>
              <w:bottom w:val="single" w:sz="4" w:space="0" w:color="auto"/>
              <w:right w:val="single" w:sz="4" w:space="0" w:color="auto"/>
            </w:tcBorders>
            <w:hideMark/>
          </w:tcPr>
          <w:p w14:paraId="20A8DB83" w14:textId="77777777" w:rsidR="00F85C60" w:rsidRDefault="00F85C60" w:rsidP="00AD5821">
            <w:pPr>
              <w:pStyle w:val="a4"/>
              <w:spacing w:after="120"/>
              <w:ind w:left="0"/>
              <w:rPr>
                <w:rFonts w:ascii="Times New Roman" w:hAnsi="Times New Roman"/>
                <w:bCs/>
                <w:sz w:val="24"/>
                <w:szCs w:val="24"/>
              </w:rPr>
            </w:pPr>
            <w:r w:rsidRPr="00122CA9">
              <w:rPr>
                <w:rFonts w:ascii="Times New Roman" w:eastAsia="Calibri" w:hAnsi="Times New Roman" w:cs="Times New Roman"/>
                <w:bCs/>
                <w:sz w:val="24"/>
                <w:szCs w:val="24"/>
              </w:rPr>
              <w:t>Семь классических инструментов контроля качества</w:t>
            </w:r>
          </w:p>
        </w:tc>
        <w:tc>
          <w:tcPr>
            <w:tcW w:w="1361" w:type="dxa"/>
            <w:tcBorders>
              <w:top w:val="single" w:sz="4" w:space="0" w:color="auto"/>
              <w:left w:val="single" w:sz="4" w:space="0" w:color="auto"/>
              <w:bottom w:val="single" w:sz="4" w:space="0" w:color="auto"/>
              <w:right w:val="single" w:sz="4" w:space="0" w:color="auto"/>
            </w:tcBorders>
            <w:hideMark/>
          </w:tcPr>
          <w:p w14:paraId="08FA039D" w14:textId="77777777" w:rsidR="00F85C60" w:rsidRDefault="00F85C60" w:rsidP="00AD5821">
            <w:pPr>
              <w:pStyle w:val="a4"/>
              <w:spacing w:after="120"/>
              <w:ind w:left="0"/>
              <w:jc w:val="center"/>
              <w:rPr>
                <w:rFonts w:ascii="Times New Roman" w:hAnsi="Times New Roman" w:cs="Times New Roman"/>
                <w:bCs/>
                <w:sz w:val="24"/>
                <w:szCs w:val="24"/>
              </w:rPr>
            </w:pPr>
            <w:r>
              <w:rPr>
                <w:rFonts w:ascii="Times New Roman" w:hAnsi="Times New Roman" w:cs="Times New Roman"/>
                <w:bCs/>
                <w:sz w:val="24"/>
                <w:szCs w:val="24"/>
              </w:rPr>
              <w:t>2</w:t>
            </w:r>
          </w:p>
        </w:tc>
        <w:tc>
          <w:tcPr>
            <w:tcW w:w="2274" w:type="dxa"/>
            <w:tcBorders>
              <w:top w:val="single" w:sz="4" w:space="0" w:color="auto"/>
              <w:left w:val="single" w:sz="4" w:space="0" w:color="auto"/>
              <w:bottom w:val="single" w:sz="4" w:space="0" w:color="auto"/>
              <w:right w:val="single" w:sz="4" w:space="0" w:color="auto"/>
            </w:tcBorders>
          </w:tcPr>
          <w:p w14:paraId="7A695B66" w14:textId="77777777" w:rsidR="00F85C60" w:rsidRDefault="00F85C60" w:rsidP="00AD5821">
            <w:pPr>
              <w:pStyle w:val="a4"/>
              <w:spacing w:after="120"/>
              <w:ind w:left="0"/>
              <w:rPr>
                <w:rFonts w:ascii="Times New Roman" w:hAnsi="Times New Roman" w:cs="Times New Roman"/>
                <w:bCs/>
                <w:sz w:val="24"/>
                <w:szCs w:val="24"/>
                <w:lang w:bidi="ru-RU"/>
              </w:rPr>
            </w:pPr>
            <w:r>
              <w:rPr>
                <w:rFonts w:ascii="Times New Roman" w:hAnsi="Times New Roman" w:cs="Times New Roman"/>
                <w:bCs/>
                <w:sz w:val="24"/>
                <w:szCs w:val="24"/>
                <w:lang w:bidi="ru-RU"/>
              </w:rPr>
              <w:t>Систематизация и закрепление полученных знаний и практических умений обучающимися</w:t>
            </w:r>
          </w:p>
          <w:p w14:paraId="36E44F31" w14:textId="77777777" w:rsidR="00F85C60" w:rsidRDefault="00F85C60" w:rsidP="00AD5821">
            <w:pPr>
              <w:pStyle w:val="a4"/>
              <w:spacing w:after="120"/>
              <w:ind w:left="0"/>
              <w:rPr>
                <w:rFonts w:ascii="Times New Roman" w:hAnsi="Times New Roman" w:cs="Times New Roman"/>
                <w:bCs/>
                <w:sz w:val="24"/>
                <w:szCs w:val="24"/>
                <w:lang w:bidi="ru-RU"/>
              </w:rPr>
            </w:pPr>
          </w:p>
        </w:tc>
      </w:tr>
      <w:tr w:rsidR="00F85C60" w14:paraId="74ABD888" w14:textId="77777777" w:rsidTr="00AD5821">
        <w:tc>
          <w:tcPr>
            <w:tcW w:w="753" w:type="dxa"/>
            <w:tcBorders>
              <w:top w:val="single" w:sz="4" w:space="0" w:color="auto"/>
              <w:left w:val="single" w:sz="4" w:space="0" w:color="auto"/>
              <w:bottom w:val="single" w:sz="4" w:space="0" w:color="auto"/>
              <w:right w:val="single" w:sz="4" w:space="0" w:color="auto"/>
            </w:tcBorders>
            <w:hideMark/>
          </w:tcPr>
          <w:p w14:paraId="084245AB" w14:textId="77777777" w:rsidR="00F85C60" w:rsidRDefault="00F85C60" w:rsidP="00AD5821">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3</w:t>
            </w:r>
          </w:p>
        </w:tc>
        <w:tc>
          <w:tcPr>
            <w:tcW w:w="2958" w:type="dxa"/>
            <w:tcBorders>
              <w:top w:val="single" w:sz="4" w:space="0" w:color="auto"/>
              <w:left w:val="single" w:sz="4" w:space="0" w:color="auto"/>
              <w:bottom w:val="single" w:sz="4" w:space="0" w:color="auto"/>
              <w:right w:val="single" w:sz="4" w:space="0" w:color="auto"/>
            </w:tcBorders>
            <w:hideMark/>
          </w:tcPr>
          <w:p w14:paraId="71777048" w14:textId="77777777" w:rsidR="00F85C60" w:rsidRDefault="00F85C60" w:rsidP="00AD5821">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Закрепление выполнения теоретического и практического материала</w:t>
            </w:r>
          </w:p>
        </w:tc>
        <w:tc>
          <w:tcPr>
            <w:tcW w:w="2293" w:type="dxa"/>
            <w:tcBorders>
              <w:top w:val="single" w:sz="4" w:space="0" w:color="auto"/>
              <w:left w:val="single" w:sz="4" w:space="0" w:color="auto"/>
              <w:bottom w:val="single" w:sz="4" w:space="0" w:color="auto"/>
              <w:right w:val="single" w:sz="4" w:space="0" w:color="auto"/>
            </w:tcBorders>
            <w:hideMark/>
          </w:tcPr>
          <w:p w14:paraId="0E1B7F15" w14:textId="77777777" w:rsidR="00F85C60" w:rsidRDefault="00F85C60" w:rsidP="00AD5821">
            <w:pPr>
              <w:pStyle w:val="a4"/>
              <w:spacing w:after="120"/>
              <w:ind w:left="0"/>
              <w:rPr>
                <w:rFonts w:ascii="Times New Roman" w:hAnsi="Times New Roman"/>
                <w:bCs/>
                <w:sz w:val="24"/>
                <w:szCs w:val="24"/>
              </w:rPr>
            </w:pPr>
            <w:r w:rsidRPr="00122CA9">
              <w:rPr>
                <w:rFonts w:ascii="Times New Roman" w:eastAsia="Calibri" w:hAnsi="Times New Roman" w:cs="Times New Roman"/>
                <w:sz w:val="24"/>
                <w:szCs w:val="24"/>
              </w:rPr>
              <w:t>Новейшие инструменты контроля качества</w:t>
            </w:r>
          </w:p>
        </w:tc>
        <w:tc>
          <w:tcPr>
            <w:tcW w:w="1361" w:type="dxa"/>
            <w:tcBorders>
              <w:top w:val="single" w:sz="4" w:space="0" w:color="auto"/>
              <w:left w:val="single" w:sz="4" w:space="0" w:color="auto"/>
              <w:bottom w:val="single" w:sz="4" w:space="0" w:color="auto"/>
              <w:right w:val="single" w:sz="4" w:space="0" w:color="auto"/>
            </w:tcBorders>
            <w:hideMark/>
          </w:tcPr>
          <w:p w14:paraId="4FE70518" w14:textId="77777777" w:rsidR="00F85C60" w:rsidRDefault="00F85C60" w:rsidP="00AD5821">
            <w:pPr>
              <w:pStyle w:val="a4"/>
              <w:spacing w:after="120"/>
              <w:ind w:left="0"/>
              <w:jc w:val="center"/>
              <w:rPr>
                <w:rFonts w:ascii="Times New Roman" w:hAnsi="Times New Roman" w:cs="Times New Roman"/>
                <w:bCs/>
                <w:sz w:val="24"/>
                <w:szCs w:val="24"/>
              </w:rPr>
            </w:pPr>
            <w:r>
              <w:rPr>
                <w:rFonts w:ascii="Times New Roman" w:hAnsi="Times New Roman" w:cs="Times New Roman"/>
                <w:bCs/>
                <w:sz w:val="24"/>
                <w:szCs w:val="24"/>
              </w:rPr>
              <w:t>1</w:t>
            </w:r>
          </w:p>
        </w:tc>
        <w:tc>
          <w:tcPr>
            <w:tcW w:w="2274" w:type="dxa"/>
            <w:tcBorders>
              <w:top w:val="single" w:sz="4" w:space="0" w:color="auto"/>
              <w:left w:val="single" w:sz="4" w:space="0" w:color="auto"/>
              <w:bottom w:val="single" w:sz="4" w:space="0" w:color="auto"/>
              <w:right w:val="single" w:sz="4" w:space="0" w:color="auto"/>
            </w:tcBorders>
          </w:tcPr>
          <w:p w14:paraId="6CBB59F5" w14:textId="77777777" w:rsidR="00F85C60" w:rsidRDefault="00F85C60" w:rsidP="00AD5821">
            <w:pPr>
              <w:pStyle w:val="a4"/>
              <w:spacing w:after="120"/>
              <w:ind w:left="0"/>
              <w:rPr>
                <w:rFonts w:ascii="Times New Roman" w:hAnsi="Times New Roman" w:cs="Times New Roman"/>
                <w:bCs/>
                <w:sz w:val="24"/>
                <w:szCs w:val="24"/>
                <w:lang w:bidi="ru-RU"/>
              </w:rPr>
            </w:pPr>
            <w:r>
              <w:rPr>
                <w:rFonts w:ascii="Times New Roman" w:hAnsi="Times New Roman" w:cs="Times New Roman"/>
                <w:bCs/>
                <w:sz w:val="24"/>
                <w:szCs w:val="24"/>
                <w:lang w:bidi="ru-RU"/>
              </w:rPr>
              <w:t>Систематизация и закрепление полученных знаний и практических умений обучающимися</w:t>
            </w:r>
          </w:p>
          <w:p w14:paraId="6A770FF3" w14:textId="77777777" w:rsidR="00F85C60" w:rsidRDefault="00F85C60" w:rsidP="00AD5821">
            <w:pPr>
              <w:pStyle w:val="a4"/>
              <w:spacing w:after="120"/>
              <w:ind w:left="0"/>
              <w:rPr>
                <w:rFonts w:ascii="Times New Roman" w:hAnsi="Times New Roman" w:cs="Times New Roman"/>
                <w:bCs/>
                <w:sz w:val="24"/>
                <w:szCs w:val="24"/>
                <w:lang w:bidi="ru-RU"/>
              </w:rPr>
            </w:pPr>
          </w:p>
        </w:tc>
      </w:tr>
    </w:tbl>
    <w:p w14:paraId="7F9ED1E3" w14:textId="77777777" w:rsidR="00F85C60" w:rsidRDefault="00F85C60" w:rsidP="00F85C60">
      <w:pPr>
        <w:pStyle w:val="1f"/>
        <w:jc w:val="left"/>
        <w:rPr>
          <w:rFonts w:ascii="Times New Roman" w:eastAsia="Times New Roman" w:hAnsi="Times New Roman"/>
          <w:b w:val="0"/>
          <w:bCs w:val="0"/>
          <w:caps w:val="0"/>
          <w:kern w:val="0"/>
          <w:sz w:val="12"/>
          <w:szCs w:val="12"/>
          <w:lang w:val="ru-RU" w:eastAsia="ru-RU"/>
        </w:rPr>
      </w:pPr>
    </w:p>
    <w:p w14:paraId="0AE6F4AB" w14:textId="77777777" w:rsidR="00F85C60" w:rsidRDefault="00F85C60" w:rsidP="00F85C60">
      <w:pPr>
        <w:pStyle w:val="1f"/>
        <w:jc w:val="left"/>
        <w:rPr>
          <w:rFonts w:ascii="Times New Roman" w:hAnsi="Times New Roman"/>
          <w:lang w:val="ru-RU"/>
        </w:rPr>
      </w:pPr>
    </w:p>
    <w:p w14:paraId="5944F9B2" w14:textId="77777777" w:rsidR="00F85C60" w:rsidRPr="00B115E3" w:rsidRDefault="00F85C60" w:rsidP="00F85C60">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462BF6A2" w14:textId="77777777" w:rsidR="00F85C60" w:rsidRDefault="00F85C60" w:rsidP="00F85C60">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p w14:paraId="1FA17DF2" w14:textId="77777777" w:rsidR="00F85C60" w:rsidRDefault="00F85C60" w:rsidP="00F85C60">
      <w:pPr>
        <w:pStyle w:val="114"/>
        <w:rPr>
          <w:rFonts w:ascii="Times New Roman" w:hAnsi="Times New Roman"/>
        </w:rPr>
      </w:pPr>
    </w:p>
    <w:tbl>
      <w:tblPr>
        <w:tblW w:w="487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5330"/>
        <w:gridCol w:w="2484"/>
        <w:gridCol w:w="1566"/>
      </w:tblGrid>
      <w:tr w:rsidR="00F85C60" w:rsidRPr="00257255" w14:paraId="717D8A82" w14:textId="77777777" w:rsidTr="00AD5821">
        <w:trPr>
          <w:trHeight w:val="23"/>
        </w:trPr>
        <w:tc>
          <w:tcPr>
            <w:tcW w:w="2841" w:type="pct"/>
            <w:vAlign w:val="center"/>
          </w:tcPr>
          <w:p w14:paraId="11695F45" w14:textId="77777777" w:rsidR="00F85C60" w:rsidRPr="00257255" w:rsidRDefault="00F85C60" w:rsidP="00AD5821">
            <w:pPr>
              <w:jc w:val="center"/>
              <w:rPr>
                <w:rFonts w:ascii="Times New Roman" w:hAnsi="Times New Roman" w:cs="Times New Roman"/>
                <w:b/>
                <w:sz w:val="24"/>
              </w:rPr>
            </w:pPr>
            <w:r w:rsidRPr="00257255">
              <w:rPr>
                <w:rFonts w:ascii="Times New Roman" w:hAnsi="Times New Roman" w:cs="Times New Roman"/>
                <w:b/>
                <w:sz w:val="24"/>
              </w:rPr>
              <w:t xml:space="preserve">Наименование составных частей </w:t>
            </w:r>
            <w:r>
              <w:rPr>
                <w:rFonts w:ascii="Times New Roman" w:hAnsi="Times New Roman" w:cs="Times New Roman"/>
                <w:b/>
                <w:sz w:val="24"/>
              </w:rPr>
              <w:t>дисциплины</w:t>
            </w:r>
          </w:p>
        </w:tc>
        <w:tc>
          <w:tcPr>
            <w:tcW w:w="1324" w:type="pct"/>
            <w:vAlign w:val="center"/>
          </w:tcPr>
          <w:p w14:paraId="12788FF1" w14:textId="77777777" w:rsidR="00F85C60" w:rsidRPr="00257255" w:rsidRDefault="00F85C60" w:rsidP="00AD5821">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835" w:type="pct"/>
          </w:tcPr>
          <w:p w14:paraId="3636DB08" w14:textId="77777777" w:rsidR="00F85C60" w:rsidRPr="00257255" w:rsidRDefault="00F85C60" w:rsidP="00AD5821">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w:t>
            </w:r>
            <w:r w:rsidRPr="00257255">
              <w:rPr>
                <w:rFonts w:ascii="Times New Roman" w:hAnsi="Times New Roman" w:cs="Times New Roman"/>
                <w:b/>
                <w:sz w:val="24"/>
              </w:rPr>
              <w:t xml:space="preserve"> подготовки</w:t>
            </w:r>
          </w:p>
        </w:tc>
      </w:tr>
      <w:tr w:rsidR="00F85C60" w:rsidRPr="00257255" w14:paraId="1C6BAFA3" w14:textId="77777777" w:rsidTr="00AD5821">
        <w:trPr>
          <w:trHeight w:val="23"/>
        </w:trPr>
        <w:tc>
          <w:tcPr>
            <w:tcW w:w="2841" w:type="pct"/>
            <w:vAlign w:val="center"/>
          </w:tcPr>
          <w:p w14:paraId="78379DCD" w14:textId="77777777" w:rsidR="00F85C60" w:rsidRPr="00257255" w:rsidRDefault="00F85C60" w:rsidP="00AD5821">
            <w:pPr>
              <w:jc w:val="both"/>
              <w:rPr>
                <w:rFonts w:ascii="Times New Roman" w:hAnsi="Times New Roman" w:cs="Times New Roman"/>
                <w:bCs/>
                <w:sz w:val="24"/>
                <w:szCs w:val="24"/>
              </w:rPr>
            </w:pPr>
            <w:r>
              <w:rPr>
                <w:rFonts w:ascii="Times New Roman" w:hAnsi="Times New Roman" w:cs="Times New Roman"/>
                <w:bCs/>
                <w:sz w:val="24"/>
                <w:szCs w:val="24"/>
              </w:rPr>
              <w:t xml:space="preserve">Учебные </w:t>
            </w:r>
            <w:r w:rsidRPr="00257255">
              <w:rPr>
                <w:rFonts w:ascii="Times New Roman" w:hAnsi="Times New Roman" w:cs="Times New Roman"/>
                <w:bCs/>
                <w:sz w:val="24"/>
                <w:szCs w:val="24"/>
              </w:rPr>
              <w:t>занятия</w:t>
            </w:r>
            <w:r>
              <w:rPr>
                <w:rFonts w:ascii="Times New Roman" w:hAnsi="Times New Roman" w:cs="Times New Roman"/>
                <w:bCs/>
                <w:sz w:val="24"/>
                <w:szCs w:val="24"/>
              </w:rPr>
              <w:t>, из них:</w:t>
            </w:r>
          </w:p>
        </w:tc>
        <w:tc>
          <w:tcPr>
            <w:tcW w:w="1324" w:type="pct"/>
            <w:vAlign w:val="center"/>
          </w:tcPr>
          <w:p w14:paraId="08ADB5FD" w14:textId="77777777" w:rsidR="00F85C60" w:rsidRPr="00257255" w:rsidRDefault="00F85C60" w:rsidP="00AD5821">
            <w:pPr>
              <w:jc w:val="center"/>
              <w:rPr>
                <w:rFonts w:ascii="Times New Roman" w:hAnsi="Times New Roman" w:cs="Times New Roman"/>
                <w:bCs/>
                <w:sz w:val="24"/>
                <w:szCs w:val="24"/>
              </w:rPr>
            </w:pPr>
            <w:r>
              <w:rPr>
                <w:rFonts w:ascii="Times New Roman" w:hAnsi="Times New Roman" w:cs="Times New Roman"/>
                <w:bCs/>
                <w:sz w:val="24"/>
                <w:szCs w:val="24"/>
              </w:rPr>
              <w:t>48</w:t>
            </w:r>
          </w:p>
        </w:tc>
        <w:tc>
          <w:tcPr>
            <w:tcW w:w="835" w:type="pct"/>
            <w:vAlign w:val="center"/>
          </w:tcPr>
          <w:p w14:paraId="0B2B6FC6" w14:textId="77777777" w:rsidR="00F85C60" w:rsidRPr="00257255" w:rsidRDefault="00F85C60" w:rsidP="00AD5821">
            <w:pPr>
              <w:jc w:val="center"/>
              <w:rPr>
                <w:rFonts w:ascii="Times New Roman" w:hAnsi="Times New Roman" w:cs="Times New Roman"/>
                <w:bCs/>
                <w:sz w:val="24"/>
                <w:szCs w:val="24"/>
              </w:rPr>
            </w:pPr>
            <w:r>
              <w:rPr>
                <w:rFonts w:ascii="Times New Roman" w:hAnsi="Times New Roman" w:cs="Times New Roman"/>
                <w:bCs/>
                <w:sz w:val="24"/>
                <w:szCs w:val="24"/>
              </w:rPr>
              <w:t>4</w:t>
            </w:r>
          </w:p>
        </w:tc>
      </w:tr>
      <w:tr w:rsidR="00F85C60" w:rsidRPr="00257255" w14:paraId="74C9ACF3" w14:textId="77777777" w:rsidTr="00AD5821">
        <w:trPr>
          <w:trHeight w:val="23"/>
        </w:trPr>
        <w:tc>
          <w:tcPr>
            <w:tcW w:w="2841" w:type="pct"/>
            <w:vAlign w:val="center"/>
          </w:tcPr>
          <w:p w14:paraId="6A3DB63C" w14:textId="77777777" w:rsidR="00F85C60" w:rsidRPr="000609FF" w:rsidRDefault="00F85C60" w:rsidP="00AD5821">
            <w:pPr>
              <w:jc w:val="both"/>
              <w:rPr>
                <w:rFonts w:ascii="Times New Roman" w:hAnsi="Times New Roman" w:cs="Times New Roman"/>
                <w:bCs/>
                <w:i/>
                <w:iCs/>
                <w:sz w:val="24"/>
                <w:szCs w:val="24"/>
              </w:rPr>
            </w:pPr>
            <w:r w:rsidRPr="000609FF">
              <w:rPr>
                <w:rFonts w:ascii="Times New Roman" w:hAnsi="Times New Roman" w:cs="Times New Roman"/>
                <w:sz w:val="24"/>
              </w:rPr>
              <w:t>теоретические</w:t>
            </w:r>
          </w:p>
        </w:tc>
        <w:tc>
          <w:tcPr>
            <w:tcW w:w="1324" w:type="pct"/>
            <w:vAlign w:val="center"/>
          </w:tcPr>
          <w:p w14:paraId="5C851A93" w14:textId="77777777" w:rsidR="00F85C60" w:rsidRPr="00257255" w:rsidRDefault="00F85C60" w:rsidP="00AD5821">
            <w:pPr>
              <w:jc w:val="center"/>
              <w:rPr>
                <w:rFonts w:ascii="Times New Roman" w:hAnsi="Times New Roman" w:cs="Times New Roman"/>
                <w:bCs/>
                <w:sz w:val="24"/>
                <w:szCs w:val="24"/>
              </w:rPr>
            </w:pPr>
            <w:r>
              <w:rPr>
                <w:rFonts w:ascii="Times New Roman" w:hAnsi="Times New Roman" w:cs="Times New Roman"/>
                <w:bCs/>
                <w:sz w:val="24"/>
                <w:szCs w:val="24"/>
              </w:rPr>
              <w:t>44</w:t>
            </w:r>
          </w:p>
        </w:tc>
        <w:tc>
          <w:tcPr>
            <w:tcW w:w="835" w:type="pct"/>
            <w:vAlign w:val="center"/>
          </w:tcPr>
          <w:p w14:paraId="79596020" w14:textId="77777777" w:rsidR="00F85C60" w:rsidRPr="00257255" w:rsidRDefault="00F85C60" w:rsidP="00AD5821">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F85C60" w:rsidRPr="00257255" w14:paraId="39EA6B7A" w14:textId="77777777" w:rsidTr="00AD5821">
        <w:trPr>
          <w:trHeight w:val="23"/>
        </w:trPr>
        <w:tc>
          <w:tcPr>
            <w:tcW w:w="2841" w:type="pct"/>
            <w:vAlign w:val="center"/>
          </w:tcPr>
          <w:p w14:paraId="77FCD3E5" w14:textId="77777777" w:rsidR="00F85C60" w:rsidRPr="000609FF" w:rsidRDefault="00F85C60" w:rsidP="00AD5821">
            <w:pPr>
              <w:jc w:val="both"/>
              <w:rPr>
                <w:rFonts w:ascii="Times New Roman" w:hAnsi="Times New Roman" w:cs="Times New Roman"/>
                <w:bCs/>
                <w:i/>
                <w:iCs/>
                <w:sz w:val="24"/>
                <w:szCs w:val="24"/>
              </w:rPr>
            </w:pPr>
            <w:r w:rsidRPr="000609FF">
              <w:rPr>
                <w:rFonts w:ascii="Times New Roman" w:hAnsi="Times New Roman" w:cs="Times New Roman"/>
                <w:sz w:val="24"/>
              </w:rPr>
              <w:t>практические</w:t>
            </w:r>
          </w:p>
        </w:tc>
        <w:tc>
          <w:tcPr>
            <w:tcW w:w="1324" w:type="pct"/>
            <w:vAlign w:val="center"/>
          </w:tcPr>
          <w:p w14:paraId="3959EE81" w14:textId="77777777" w:rsidR="00F85C60" w:rsidRDefault="00F85C60" w:rsidP="00AD5821">
            <w:pPr>
              <w:jc w:val="center"/>
              <w:rPr>
                <w:rFonts w:ascii="Times New Roman" w:hAnsi="Times New Roman" w:cs="Times New Roman"/>
                <w:bCs/>
                <w:sz w:val="24"/>
                <w:szCs w:val="24"/>
              </w:rPr>
            </w:pPr>
            <w:r>
              <w:rPr>
                <w:rFonts w:ascii="Times New Roman" w:hAnsi="Times New Roman" w:cs="Times New Roman"/>
                <w:bCs/>
                <w:sz w:val="24"/>
                <w:szCs w:val="24"/>
              </w:rPr>
              <w:t>4</w:t>
            </w:r>
          </w:p>
        </w:tc>
        <w:tc>
          <w:tcPr>
            <w:tcW w:w="835" w:type="pct"/>
            <w:vAlign w:val="center"/>
          </w:tcPr>
          <w:p w14:paraId="4A1F9D82" w14:textId="77777777" w:rsidR="00F85C60" w:rsidRDefault="00F85C60" w:rsidP="00AD5821">
            <w:pPr>
              <w:jc w:val="center"/>
              <w:rPr>
                <w:rFonts w:ascii="Times New Roman" w:hAnsi="Times New Roman" w:cs="Times New Roman"/>
                <w:bCs/>
                <w:sz w:val="24"/>
                <w:szCs w:val="24"/>
              </w:rPr>
            </w:pPr>
            <w:r>
              <w:rPr>
                <w:rFonts w:ascii="Times New Roman" w:hAnsi="Times New Roman" w:cs="Times New Roman"/>
                <w:bCs/>
                <w:sz w:val="24"/>
                <w:szCs w:val="24"/>
              </w:rPr>
              <w:t>4</w:t>
            </w:r>
          </w:p>
        </w:tc>
      </w:tr>
      <w:tr w:rsidR="00F85C60" w:rsidRPr="00257255" w14:paraId="399A88B4" w14:textId="77777777" w:rsidTr="00AD5821">
        <w:trPr>
          <w:trHeight w:val="23"/>
        </w:trPr>
        <w:tc>
          <w:tcPr>
            <w:tcW w:w="2841" w:type="pct"/>
            <w:vAlign w:val="center"/>
          </w:tcPr>
          <w:p w14:paraId="712A0CB2" w14:textId="77777777" w:rsidR="00F85C60" w:rsidRPr="00257255" w:rsidRDefault="00F85C60" w:rsidP="00AD5821">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1324" w:type="pct"/>
            <w:vAlign w:val="center"/>
          </w:tcPr>
          <w:p w14:paraId="7535FFA6" w14:textId="77777777" w:rsidR="00F85C60" w:rsidRPr="00257255" w:rsidRDefault="00F85C60" w:rsidP="00AD5821">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835" w:type="pct"/>
            <w:vAlign w:val="center"/>
          </w:tcPr>
          <w:p w14:paraId="339D6E3A" w14:textId="77777777" w:rsidR="00F85C60" w:rsidRPr="00257255" w:rsidRDefault="00F85C60" w:rsidP="00AD5821">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F85C60" w:rsidRPr="00257255" w14:paraId="6C4FAA2A" w14:textId="77777777" w:rsidTr="00AD5821">
        <w:trPr>
          <w:trHeight w:val="23"/>
        </w:trPr>
        <w:tc>
          <w:tcPr>
            <w:tcW w:w="2841" w:type="pct"/>
            <w:vAlign w:val="center"/>
          </w:tcPr>
          <w:p w14:paraId="787B2EDD" w14:textId="77777777" w:rsidR="00F85C60" w:rsidRPr="00257255" w:rsidRDefault="00F85C60" w:rsidP="00AD5821">
            <w:pPr>
              <w:jc w:val="both"/>
              <w:rPr>
                <w:rFonts w:ascii="Times New Roman" w:hAnsi="Times New Roman" w:cs="Times New Roman"/>
                <w:bCs/>
                <w:sz w:val="24"/>
                <w:szCs w:val="24"/>
              </w:rPr>
            </w:pPr>
            <w:r w:rsidRPr="00257255">
              <w:rPr>
                <w:rFonts w:ascii="Times New Roman" w:hAnsi="Times New Roman" w:cs="Times New Roman"/>
                <w:bCs/>
                <w:sz w:val="24"/>
                <w:szCs w:val="24"/>
              </w:rPr>
              <w:t xml:space="preserve">Промежуточная аттестация </w:t>
            </w:r>
            <w:r>
              <w:rPr>
                <w:rFonts w:ascii="Times New Roman" w:hAnsi="Times New Roman" w:cs="Times New Roman"/>
                <w:bCs/>
                <w:sz w:val="24"/>
                <w:szCs w:val="24"/>
              </w:rPr>
              <w:t xml:space="preserve">в </w:t>
            </w:r>
            <w:r w:rsidRPr="00B81A27">
              <w:rPr>
                <w:rFonts w:ascii="Times New Roman" w:hAnsi="Times New Roman" w:cs="Times New Roman"/>
                <w:bCs/>
                <w:iCs/>
                <w:sz w:val="24"/>
                <w:szCs w:val="24"/>
              </w:rPr>
              <w:t>форме</w:t>
            </w:r>
            <w:r w:rsidRPr="00EC09F6">
              <w:rPr>
                <w:rFonts w:ascii="Times New Roman" w:hAnsi="Times New Roman" w:cs="Times New Roman"/>
                <w:bCs/>
                <w:i/>
                <w:iCs/>
                <w:sz w:val="24"/>
                <w:szCs w:val="24"/>
              </w:rPr>
              <w:t xml:space="preserve"> </w:t>
            </w:r>
            <w:r>
              <w:rPr>
                <w:rFonts w:ascii="Times New Roman" w:hAnsi="Times New Roman" w:cs="Times New Roman"/>
                <w:bCs/>
                <w:i/>
                <w:iCs/>
                <w:sz w:val="24"/>
                <w:szCs w:val="24"/>
              </w:rPr>
              <w:t xml:space="preserve"> </w:t>
            </w:r>
            <w:r w:rsidRPr="000609FF">
              <w:rPr>
                <w:rFonts w:ascii="Times New Roman" w:hAnsi="Times New Roman" w:cs="Times New Roman"/>
                <w:bCs/>
                <w:iCs/>
                <w:sz w:val="24"/>
                <w:szCs w:val="24"/>
              </w:rPr>
              <w:t>дифференцированного зачета</w:t>
            </w:r>
          </w:p>
        </w:tc>
        <w:tc>
          <w:tcPr>
            <w:tcW w:w="1324" w:type="pct"/>
            <w:vAlign w:val="center"/>
          </w:tcPr>
          <w:p w14:paraId="28C1CD72" w14:textId="77777777" w:rsidR="00F85C60" w:rsidRDefault="00F85C60" w:rsidP="00AD5821">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835" w:type="pct"/>
            <w:vAlign w:val="center"/>
          </w:tcPr>
          <w:p w14:paraId="2DF35D51" w14:textId="77777777" w:rsidR="00F85C60" w:rsidRDefault="00F85C60" w:rsidP="00AD5821">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F85C60" w:rsidRPr="00257255" w14:paraId="296576E2" w14:textId="77777777" w:rsidTr="00AD5821">
        <w:trPr>
          <w:trHeight w:val="23"/>
        </w:trPr>
        <w:tc>
          <w:tcPr>
            <w:tcW w:w="2841" w:type="pct"/>
            <w:vAlign w:val="center"/>
          </w:tcPr>
          <w:p w14:paraId="474000DF" w14:textId="77777777" w:rsidR="00F85C60" w:rsidRPr="00257255" w:rsidRDefault="00F85C60" w:rsidP="00AD5821">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1324" w:type="pct"/>
            <w:vAlign w:val="center"/>
          </w:tcPr>
          <w:p w14:paraId="7D6E4F56" w14:textId="77777777" w:rsidR="00F85C60" w:rsidRPr="00257255" w:rsidRDefault="00F85C60" w:rsidP="00AD5821">
            <w:pPr>
              <w:jc w:val="center"/>
              <w:rPr>
                <w:rFonts w:ascii="Times New Roman" w:hAnsi="Times New Roman" w:cs="Times New Roman"/>
                <w:b/>
                <w:sz w:val="24"/>
                <w:szCs w:val="24"/>
              </w:rPr>
            </w:pPr>
            <w:r>
              <w:rPr>
                <w:rFonts w:ascii="Times New Roman" w:hAnsi="Times New Roman" w:cs="Times New Roman"/>
                <w:b/>
                <w:sz w:val="24"/>
                <w:szCs w:val="24"/>
              </w:rPr>
              <w:t>52</w:t>
            </w:r>
          </w:p>
        </w:tc>
        <w:tc>
          <w:tcPr>
            <w:tcW w:w="835" w:type="pct"/>
            <w:vAlign w:val="center"/>
          </w:tcPr>
          <w:p w14:paraId="0BE69EC4" w14:textId="77777777" w:rsidR="00F85C60" w:rsidRPr="00257255" w:rsidRDefault="00F85C60" w:rsidP="00AD5821">
            <w:pPr>
              <w:jc w:val="center"/>
              <w:rPr>
                <w:rFonts w:ascii="Times New Roman" w:hAnsi="Times New Roman" w:cs="Times New Roman"/>
                <w:b/>
                <w:sz w:val="24"/>
                <w:szCs w:val="24"/>
              </w:rPr>
            </w:pPr>
            <w:r>
              <w:rPr>
                <w:rFonts w:ascii="Times New Roman" w:hAnsi="Times New Roman" w:cs="Times New Roman"/>
                <w:b/>
                <w:sz w:val="24"/>
                <w:szCs w:val="24"/>
              </w:rPr>
              <w:t>4</w:t>
            </w:r>
          </w:p>
        </w:tc>
      </w:tr>
    </w:tbl>
    <w:p w14:paraId="348E7FFD" w14:textId="77777777" w:rsidR="00F85C60" w:rsidRDefault="00F85C60" w:rsidP="00F85C60">
      <w:pPr>
        <w:rPr>
          <w:rFonts w:ascii="Times New Roman" w:eastAsia="Segoe UI" w:hAnsi="Times New Roman" w:cs="Times New Roman"/>
          <w:b/>
          <w:bCs/>
          <w:sz w:val="24"/>
          <w:szCs w:val="24"/>
          <w:lang w:eastAsia="ru-RU"/>
        </w:rPr>
      </w:pPr>
      <w:r>
        <w:rPr>
          <w:rFonts w:ascii="Times New Roman" w:hAnsi="Times New Roman"/>
        </w:rPr>
        <w:br w:type="page"/>
      </w:r>
    </w:p>
    <w:p w14:paraId="59D0D61D" w14:textId="77777777" w:rsidR="00F85C60" w:rsidRDefault="00F85C60" w:rsidP="00F85C60">
      <w:pPr>
        <w:pStyle w:val="114"/>
        <w:ind w:firstLine="0"/>
        <w:rPr>
          <w:rFonts w:ascii="Times New Roman" w:hAnsi="Times New Roman"/>
        </w:rPr>
        <w:sectPr w:rsidR="00F85C60" w:rsidSect="001604E7">
          <w:headerReference w:type="even" r:id="rId38"/>
          <w:pgSz w:w="11906" w:h="16838"/>
          <w:pgMar w:top="1134" w:right="567" w:bottom="1134" w:left="1701" w:header="709" w:footer="709" w:gutter="0"/>
          <w:cols w:space="708"/>
          <w:docGrid w:linePitch="360"/>
        </w:sectPr>
      </w:pPr>
    </w:p>
    <w:p w14:paraId="3BB30222" w14:textId="77777777" w:rsidR="00F85C60" w:rsidRPr="00782EFC" w:rsidRDefault="00F85C60" w:rsidP="00F85C60">
      <w:pPr>
        <w:pStyle w:val="114"/>
        <w:rPr>
          <w:rFonts w:ascii="Times New Roman" w:hAnsi="Times New Roman"/>
        </w:rPr>
      </w:pPr>
      <w:r w:rsidRPr="00782EFC">
        <w:rPr>
          <w:rFonts w:ascii="Times New Roman" w:hAnsi="Times New Roman"/>
        </w:rPr>
        <w:lastRenderedPageBreak/>
        <w:t>2.</w:t>
      </w:r>
      <w:r>
        <w:rPr>
          <w:rFonts w:ascii="Times New Roman" w:hAnsi="Times New Roman"/>
        </w:rPr>
        <w:t>2</w:t>
      </w:r>
      <w:r w:rsidRPr="00782EFC">
        <w:rPr>
          <w:rFonts w:ascii="Times New Roman" w:hAnsi="Times New Roman"/>
        </w:rPr>
        <w:t>. </w:t>
      </w:r>
      <w:r>
        <w:rPr>
          <w:rFonts w:ascii="Times New Roman" w:hAnsi="Times New Roman"/>
        </w:rPr>
        <w:t>С</w:t>
      </w:r>
      <w:r w:rsidRPr="00782EFC">
        <w:rPr>
          <w:rFonts w:ascii="Times New Roman" w:hAnsi="Times New Roman"/>
        </w:rPr>
        <w:t xml:space="preserve">одержание </w:t>
      </w:r>
      <w:r>
        <w:rPr>
          <w:rFonts w:ascii="Times New Roman" w:hAnsi="Times New Roman"/>
        </w:rPr>
        <w:t>дисциплины</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gridCol w:w="2694"/>
        <w:gridCol w:w="2409"/>
      </w:tblGrid>
      <w:tr w:rsidR="00F85C60" w:rsidRPr="00C63897" w14:paraId="5276EEB5" w14:textId="77777777" w:rsidTr="00AD5821">
        <w:trPr>
          <w:trHeight w:val="903"/>
        </w:trPr>
        <w:tc>
          <w:tcPr>
            <w:tcW w:w="2972" w:type="dxa"/>
            <w:vAlign w:val="center"/>
          </w:tcPr>
          <w:p w14:paraId="5D65A5E5" w14:textId="77777777" w:rsidR="00F85C60" w:rsidRPr="00C63897" w:rsidRDefault="00F85C60" w:rsidP="00AD5821">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14:paraId="1F9A3057" w14:textId="77777777" w:rsidR="00F85C60" w:rsidRPr="00C63897" w:rsidRDefault="00F85C60" w:rsidP="00AD5821">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С</w:t>
            </w:r>
            <w:r w:rsidRPr="00C63897">
              <w:rPr>
                <w:rFonts w:ascii="Times New Roman" w:eastAsia="Times New Roman" w:hAnsi="Times New Roman" w:cs="Times New Roman"/>
                <w:b/>
                <w:bCs/>
                <w:lang w:eastAsia="ru-RU"/>
              </w:rPr>
              <w:t>одержание учебного материала, практически</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и лабораторны</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заняти</w:t>
            </w:r>
            <w:r>
              <w:rPr>
                <w:rFonts w:ascii="Times New Roman" w:eastAsia="Times New Roman" w:hAnsi="Times New Roman" w:cs="Times New Roman"/>
                <w:b/>
                <w:bCs/>
                <w:lang w:eastAsia="ru-RU"/>
              </w:rPr>
              <w:t>й</w:t>
            </w:r>
          </w:p>
        </w:tc>
        <w:tc>
          <w:tcPr>
            <w:tcW w:w="2694" w:type="dxa"/>
          </w:tcPr>
          <w:p w14:paraId="793D2D87" w14:textId="77777777" w:rsidR="00F85C60" w:rsidRDefault="00F85C60" w:rsidP="00AD5821">
            <w:pPr>
              <w:suppressAutoHyphens/>
              <w:jc w:val="center"/>
              <w:rPr>
                <w:rFonts w:ascii="Times New Roman" w:eastAsia="Times New Roman" w:hAnsi="Times New Roman" w:cs="Times New Roman"/>
                <w:b/>
                <w:bCs/>
                <w:lang w:eastAsia="ru-RU"/>
              </w:rPr>
            </w:pPr>
            <w:r w:rsidRPr="0092473B">
              <w:rPr>
                <w:rFonts w:ascii="Times New Roman" w:hAnsi="Times New Roman"/>
                <w:b/>
                <w:bCs/>
                <w:sz w:val="24"/>
                <w:szCs w:val="24"/>
              </w:rPr>
              <w:t xml:space="preserve">Объем, ак. ч. / </w:t>
            </w:r>
            <w:r w:rsidRPr="0092473B">
              <w:rPr>
                <w:rFonts w:ascii="Times New Roman" w:hAnsi="Times New Roman"/>
                <w:b/>
                <w:bCs/>
                <w:sz w:val="24"/>
                <w:szCs w:val="24"/>
              </w:rPr>
              <w:br/>
              <w:t xml:space="preserve">в том числе </w:t>
            </w:r>
            <w:r w:rsidRPr="0092473B">
              <w:rPr>
                <w:rFonts w:ascii="Times New Roman" w:hAnsi="Times New Roman"/>
                <w:b/>
                <w:bCs/>
                <w:sz w:val="24"/>
                <w:szCs w:val="24"/>
              </w:rPr>
              <w:br/>
              <w:t xml:space="preserve">в форме практической подготовки, </w:t>
            </w:r>
            <w:r>
              <w:rPr>
                <w:rFonts w:ascii="Times New Roman" w:hAnsi="Times New Roman"/>
                <w:b/>
                <w:bCs/>
                <w:sz w:val="24"/>
                <w:szCs w:val="24"/>
              </w:rPr>
              <w:br/>
            </w:r>
            <w:r w:rsidRPr="0092473B">
              <w:rPr>
                <w:rFonts w:ascii="Times New Roman" w:hAnsi="Times New Roman"/>
                <w:b/>
                <w:bCs/>
                <w:sz w:val="24"/>
                <w:szCs w:val="24"/>
              </w:rPr>
              <w:t>ак. ч.</w:t>
            </w:r>
          </w:p>
        </w:tc>
        <w:tc>
          <w:tcPr>
            <w:tcW w:w="2409" w:type="dxa"/>
          </w:tcPr>
          <w:p w14:paraId="3B088F87" w14:textId="77777777" w:rsidR="00F85C60" w:rsidRDefault="00F85C60" w:rsidP="00AD5821">
            <w:pPr>
              <w:suppressAutoHyphens/>
              <w:jc w:val="center"/>
              <w:rPr>
                <w:rFonts w:ascii="Times New Roman" w:eastAsia="Times New Roman" w:hAnsi="Times New Roman" w:cs="Times New Roman"/>
                <w:b/>
                <w:bCs/>
                <w:lang w:eastAsia="ru-RU"/>
              </w:rPr>
            </w:pPr>
            <w:r w:rsidRPr="00A41920">
              <w:rPr>
                <w:rFonts w:ascii="Times New Roman" w:hAnsi="Times New Roman"/>
                <w:b/>
                <w:bCs/>
                <w:sz w:val="24"/>
                <w:szCs w:val="24"/>
              </w:rPr>
              <w:t>Коды компетенций, формированию которых способствует элемент программы</w:t>
            </w:r>
          </w:p>
        </w:tc>
      </w:tr>
      <w:tr w:rsidR="00F85C60" w:rsidRPr="00C63897" w14:paraId="41D30039" w14:textId="77777777" w:rsidTr="00AD5821">
        <w:tc>
          <w:tcPr>
            <w:tcW w:w="9634" w:type="dxa"/>
            <w:gridSpan w:val="2"/>
          </w:tcPr>
          <w:p w14:paraId="37B0663A" w14:textId="77777777" w:rsidR="00F85C60" w:rsidRPr="00122CA9" w:rsidRDefault="00F85C60" w:rsidP="00AD5821">
            <w:pPr>
              <w:rPr>
                <w:rFonts w:ascii="Times New Roman" w:eastAsia="Times New Roman" w:hAnsi="Times New Roman" w:cs="Times New Roman"/>
                <w:i/>
                <w:sz w:val="24"/>
                <w:szCs w:val="24"/>
                <w:lang w:eastAsia="ru-RU"/>
              </w:rPr>
            </w:pPr>
            <w:bookmarkStart w:id="60" w:name="_Hlk156226944"/>
            <w:r w:rsidRPr="00122CA9">
              <w:rPr>
                <w:rFonts w:ascii="Times New Roman" w:eastAsia="Calibri" w:hAnsi="Times New Roman" w:cs="Times New Roman"/>
                <w:b/>
                <w:bCs/>
                <w:sz w:val="24"/>
                <w:szCs w:val="24"/>
              </w:rPr>
              <w:t>Раздел 1. Применение философии б</w:t>
            </w:r>
            <w:r w:rsidRPr="00122CA9">
              <w:rPr>
                <w:rFonts w:ascii="Times New Roman" w:eastAsia="Calibri" w:hAnsi="Times New Roman" w:cs="Times New Roman"/>
                <w:b/>
                <w:sz w:val="24"/>
                <w:szCs w:val="24"/>
              </w:rPr>
              <w:t>ережливого производства для повышения эффективности деятельности предприятия</w:t>
            </w:r>
          </w:p>
        </w:tc>
        <w:tc>
          <w:tcPr>
            <w:tcW w:w="2694" w:type="dxa"/>
          </w:tcPr>
          <w:p w14:paraId="054E9C0F" w14:textId="77777777" w:rsidR="00F85C60" w:rsidRPr="00122CA9" w:rsidRDefault="00F85C60" w:rsidP="00AD5821">
            <w:pPr>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Cs/>
                <w:i/>
                <w:sz w:val="24"/>
                <w:szCs w:val="24"/>
                <w:lang w:eastAsia="ru-RU"/>
              </w:rPr>
              <w:t>50</w:t>
            </w:r>
            <w:r w:rsidRPr="004134EB">
              <w:rPr>
                <w:rFonts w:ascii="Times New Roman" w:eastAsia="Times New Roman" w:hAnsi="Times New Roman" w:cs="Times New Roman"/>
                <w:bCs/>
                <w:i/>
                <w:sz w:val="24"/>
                <w:szCs w:val="24"/>
                <w:lang w:eastAsia="ru-RU"/>
              </w:rPr>
              <w:t>/4</w:t>
            </w:r>
          </w:p>
        </w:tc>
        <w:tc>
          <w:tcPr>
            <w:tcW w:w="2409" w:type="dxa"/>
          </w:tcPr>
          <w:p w14:paraId="33C5AEE3" w14:textId="77777777" w:rsidR="00F85C60" w:rsidRPr="00C63897" w:rsidRDefault="00F85C60" w:rsidP="00AD5821">
            <w:pPr>
              <w:rPr>
                <w:rFonts w:ascii="Times New Roman" w:eastAsia="Times New Roman" w:hAnsi="Times New Roman" w:cs="Times New Roman"/>
                <w:b/>
                <w:bCs/>
                <w:lang w:eastAsia="ru-RU"/>
              </w:rPr>
            </w:pPr>
          </w:p>
        </w:tc>
      </w:tr>
      <w:tr w:rsidR="00F85C60" w:rsidRPr="00122CA9" w14:paraId="74BF1A56" w14:textId="77777777" w:rsidTr="00AD5821">
        <w:tc>
          <w:tcPr>
            <w:tcW w:w="2972" w:type="dxa"/>
            <w:vMerge w:val="restart"/>
          </w:tcPr>
          <w:p w14:paraId="56BC68AB" w14:textId="77777777" w:rsidR="00F85C60" w:rsidRPr="00122CA9" w:rsidRDefault="00F85C60" w:rsidP="00AD5821">
            <w:pPr>
              <w:rPr>
                <w:rFonts w:ascii="Times New Roman" w:eastAsia="Calibri" w:hAnsi="Times New Roman" w:cs="Times New Roman"/>
                <w:b/>
                <w:bCs/>
                <w:sz w:val="24"/>
                <w:szCs w:val="24"/>
              </w:rPr>
            </w:pPr>
            <w:r w:rsidRPr="00122CA9">
              <w:rPr>
                <w:rFonts w:ascii="Times New Roman" w:eastAsia="Calibri" w:hAnsi="Times New Roman" w:cs="Times New Roman"/>
                <w:b/>
                <w:bCs/>
                <w:sz w:val="24"/>
                <w:szCs w:val="24"/>
              </w:rPr>
              <w:t xml:space="preserve">Тема 1.1. </w:t>
            </w:r>
          </w:p>
          <w:p w14:paraId="1508396C" w14:textId="77777777" w:rsidR="00F85C60" w:rsidRPr="00122CA9" w:rsidRDefault="00F85C60" w:rsidP="00AD5821">
            <w:pPr>
              <w:rPr>
                <w:rFonts w:ascii="Times New Roman" w:eastAsia="Times New Roman" w:hAnsi="Times New Roman" w:cs="Times New Roman"/>
                <w:b/>
                <w:bCs/>
                <w:sz w:val="24"/>
                <w:szCs w:val="24"/>
                <w:lang w:eastAsia="ru-RU"/>
              </w:rPr>
            </w:pPr>
            <w:r w:rsidRPr="00122CA9">
              <w:rPr>
                <w:rFonts w:ascii="Times New Roman" w:eastAsia="Calibri" w:hAnsi="Times New Roman" w:cs="Times New Roman"/>
                <w:bCs/>
                <w:sz w:val="24"/>
                <w:szCs w:val="24"/>
              </w:rPr>
              <w:t>Сущность концепции бережливого производства</w:t>
            </w:r>
          </w:p>
        </w:tc>
        <w:tc>
          <w:tcPr>
            <w:tcW w:w="6662" w:type="dxa"/>
          </w:tcPr>
          <w:p w14:paraId="778F9AC7" w14:textId="77777777" w:rsidR="00F85C60" w:rsidRPr="00122CA9" w:rsidRDefault="00F85C60" w:rsidP="00AD5821">
            <w:pPr>
              <w:rPr>
                <w:rFonts w:ascii="Times New Roman" w:eastAsia="Times New Roman" w:hAnsi="Times New Roman" w:cs="Times New Roman"/>
                <w:b/>
                <w:sz w:val="24"/>
                <w:szCs w:val="24"/>
                <w:lang w:eastAsia="ru-RU"/>
              </w:rPr>
            </w:pPr>
            <w:r w:rsidRPr="00122CA9">
              <w:rPr>
                <w:rFonts w:ascii="Times New Roman" w:eastAsia="Times New Roman" w:hAnsi="Times New Roman" w:cs="Times New Roman"/>
                <w:b/>
                <w:bCs/>
                <w:sz w:val="24"/>
                <w:szCs w:val="24"/>
                <w:lang w:eastAsia="ru-RU"/>
              </w:rPr>
              <w:t xml:space="preserve">Содержание </w:t>
            </w:r>
          </w:p>
        </w:tc>
        <w:tc>
          <w:tcPr>
            <w:tcW w:w="2694" w:type="dxa"/>
            <w:shd w:val="clear" w:color="auto" w:fill="FFFFFF" w:themeFill="background1"/>
          </w:tcPr>
          <w:p w14:paraId="5B31CD7C" w14:textId="77777777" w:rsidR="00F85C60" w:rsidRPr="00673F8F" w:rsidRDefault="00F85C60" w:rsidP="00AD5821">
            <w:pPr>
              <w:jc w:val="center"/>
              <w:rPr>
                <w:rFonts w:ascii="Times New Roman" w:eastAsia="Times New Roman" w:hAnsi="Times New Roman" w:cs="Times New Roman"/>
                <w:bCs/>
                <w:i/>
                <w:sz w:val="24"/>
                <w:szCs w:val="24"/>
                <w:lang w:eastAsia="ru-RU"/>
              </w:rPr>
            </w:pPr>
            <w:r w:rsidRPr="00673F8F">
              <w:rPr>
                <w:rFonts w:ascii="Times New Roman" w:eastAsia="Times New Roman" w:hAnsi="Times New Roman" w:cs="Times New Roman"/>
                <w:bCs/>
                <w:i/>
                <w:sz w:val="24"/>
                <w:szCs w:val="24"/>
                <w:lang w:eastAsia="ru-RU"/>
              </w:rPr>
              <w:t>6/0</w:t>
            </w:r>
          </w:p>
        </w:tc>
        <w:tc>
          <w:tcPr>
            <w:tcW w:w="2409" w:type="dxa"/>
            <w:vMerge w:val="restart"/>
          </w:tcPr>
          <w:p w14:paraId="20A4FE5E" w14:textId="77777777" w:rsidR="00F85C60" w:rsidRPr="00122CA9" w:rsidRDefault="00F85C60" w:rsidP="00AD5821">
            <w:pPr>
              <w:rPr>
                <w:rFonts w:ascii="Times New Roman" w:eastAsia="Times New Roman" w:hAnsi="Times New Roman" w:cs="Times New Roman"/>
                <w:b/>
                <w:bCs/>
                <w:sz w:val="24"/>
                <w:szCs w:val="24"/>
                <w:lang w:eastAsia="ru-RU"/>
              </w:rPr>
            </w:pPr>
            <w:r w:rsidRPr="00122CA9">
              <w:rPr>
                <w:rFonts w:ascii="Times New Roman" w:eastAsia="Calibri" w:hAnsi="Times New Roman" w:cs="Times New Roman"/>
                <w:sz w:val="24"/>
                <w:szCs w:val="24"/>
              </w:rPr>
              <w:t>ОК 1, ОК 5, ОК 7, ОК 9</w:t>
            </w:r>
          </w:p>
        </w:tc>
      </w:tr>
      <w:tr w:rsidR="00F85C60" w:rsidRPr="00122CA9" w14:paraId="74E29BF3" w14:textId="77777777" w:rsidTr="00AD5821">
        <w:trPr>
          <w:trHeight w:val="396"/>
        </w:trPr>
        <w:tc>
          <w:tcPr>
            <w:tcW w:w="2972" w:type="dxa"/>
            <w:vMerge/>
          </w:tcPr>
          <w:p w14:paraId="62624C4D" w14:textId="77777777" w:rsidR="00F85C60" w:rsidRPr="00122CA9" w:rsidRDefault="00F85C60" w:rsidP="00AD5821">
            <w:pPr>
              <w:rPr>
                <w:rFonts w:ascii="Times New Roman" w:eastAsia="Times New Roman" w:hAnsi="Times New Roman" w:cs="Times New Roman"/>
                <w:b/>
                <w:bCs/>
                <w:sz w:val="24"/>
                <w:szCs w:val="24"/>
                <w:lang w:eastAsia="ru-RU"/>
              </w:rPr>
            </w:pPr>
          </w:p>
        </w:tc>
        <w:tc>
          <w:tcPr>
            <w:tcW w:w="6662" w:type="dxa"/>
          </w:tcPr>
          <w:p w14:paraId="701617F0" w14:textId="77777777" w:rsidR="00F85C60" w:rsidRPr="00122CA9" w:rsidRDefault="00F85C60" w:rsidP="00AD5821">
            <w:pPr>
              <w:suppressAutoHyphens/>
              <w:jc w:val="both"/>
              <w:rPr>
                <w:rFonts w:ascii="Times New Roman" w:eastAsia="Times New Roman" w:hAnsi="Times New Roman" w:cs="Times New Roman"/>
                <w:sz w:val="24"/>
                <w:szCs w:val="24"/>
                <w:lang w:eastAsia="ru-RU"/>
              </w:rPr>
            </w:pPr>
            <w:r w:rsidRPr="00122CA9">
              <w:rPr>
                <w:rFonts w:ascii="Times New Roman" w:eastAsia="Calibri" w:hAnsi="Times New Roman" w:cs="Times New Roman"/>
                <w:bCs/>
                <w:sz w:val="24"/>
                <w:szCs w:val="24"/>
              </w:rPr>
              <w:t>Основные понятия бережливого производства. История возникновения концепции бережливого производства, востребованность знаний инструментария бережливого производства на рынке труда. Принципы, методы и инструменты бережливого производства.</w:t>
            </w:r>
            <w:r w:rsidRPr="00122CA9">
              <w:rPr>
                <w:rFonts w:ascii="Times New Roman" w:eastAsia="Times New Roman" w:hAnsi="Times New Roman" w:cs="Times New Roman"/>
                <w:sz w:val="24"/>
                <w:szCs w:val="24"/>
                <w:lang w:eastAsia="ru-RU"/>
              </w:rPr>
              <w:t xml:space="preserve">. </w:t>
            </w:r>
          </w:p>
        </w:tc>
        <w:tc>
          <w:tcPr>
            <w:tcW w:w="2694" w:type="dxa"/>
            <w:vMerge w:val="restart"/>
          </w:tcPr>
          <w:p w14:paraId="1AA13698" w14:textId="77777777" w:rsidR="00F85C60" w:rsidRPr="00122CA9" w:rsidRDefault="00F85C60" w:rsidP="00AD5821">
            <w:pPr>
              <w:suppressAutoHyphens/>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409" w:type="dxa"/>
            <w:vMerge/>
          </w:tcPr>
          <w:p w14:paraId="35B827FB" w14:textId="77777777" w:rsidR="00F85C60" w:rsidRPr="00122CA9" w:rsidRDefault="00F85C60" w:rsidP="00AD5821">
            <w:pPr>
              <w:suppressAutoHyphens/>
              <w:jc w:val="both"/>
              <w:rPr>
                <w:rFonts w:ascii="Times New Roman" w:eastAsia="Times New Roman" w:hAnsi="Times New Roman" w:cs="Times New Roman"/>
                <w:sz w:val="24"/>
                <w:szCs w:val="24"/>
                <w:lang w:eastAsia="ru-RU"/>
              </w:rPr>
            </w:pPr>
          </w:p>
        </w:tc>
      </w:tr>
      <w:tr w:rsidR="00F85C60" w:rsidRPr="00122CA9" w14:paraId="432D816A" w14:textId="77777777" w:rsidTr="00AD5821">
        <w:trPr>
          <w:trHeight w:val="396"/>
        </w:trPr>
        <w:tc>
          <w:tcPr>
            <w:tcW w:w="2972" w:type="dxa"/>
            <w:vMerge/>
          </w:tcPr>
          <w:p w14:paraId="3485BC54" w14:textId="77777777" w:rsidR="00F85C60" w:rsidRPr="00122CA9" w:rsidRDefault="00F85C60" w:rsidP="00AD5821">
            <w:pPr>
              <w:rPr>
                <w:rFonts w:ascii="Times New Roman" w:eastAsia="Times New Roman" w:hAnsi="Times New Roman" w:cs="Times New Roman"/>
                <w:b/>
                <w:bCs/>
                <w:sz w:val="24"/>
                <w:szCs w:val="24"/>
                <w:lang w:eastAsia="ru-RU"/>
              </w:rPr>
            </w:pPr>
          </w:p>
        </w:tc>
        <w:tc>
          <w:tcPr>
            <w:tcW w:w="6662" w:type="dxa"/>
          </w:tcPr>
          <w:p w14:paraId="0996B085" w14:textId="77777777" w:rsidR="00F85C60" w:rsidRPr="00122CA9" w:rsidRDefault="00F85C60" w:rsidP="00AD5821">
            <w:pPr>
              <w:suppressAutoHyphens/>
              <w:jc w:val="both"/>
              <w:rPr>
                <w:rFonts w:ascii="Times New Roman" w:eastAsia="Calibri" w:hAnsi="Times New Roman" w:cs="Times New Roman"/>
                <w:b/>
                <w:bCs/>
                <w:sz w:val="24"/>
                <w:szCs w:val="24"/>
              </w:rPr>
            </w:pPr>
            <w:r w:rsidRPr="00122CA9">
              <w:rPr>
                <w:rFonts w:ascii="Times New Roman" w:eastAsia="Calibri" w:hAnsi="Times New Roman" w:cs="Times New Roman"/>
                <w:sz w:val="24"/>
                <w:szCs w:val="24"/>
              </w:rPr>
              <w:t>Алгоритм внедрения бережливого производства</w:t>
            </w:r>
          </w:p>
        </w:tc>
        <w:tc>
          <w:tcPr>
            <w:tcW w:w="2694" w:type="dxa"/>
            <w:vMerge/>
          </w:tcPr>
          <w:p w14:paraId="74FE9529" w14:textId="77777777" w:rsidR="00F85C60" w:rsidRPr="00122CA9" w:rsidRDefault="00F85C60" w:rsidP="00AD5821">
            <w:pPr>
              <w:suppressAutoHyphens/>
              <w:jc w:val="both"/>
              <w:rPr>
                <w:rFonts w:ascii="Times New Roman" w:eastAsia="Times New Roman" w:hAnsi="Times New Roman" w:cs="Times New Roman"/>
                <w:sz w:val="24"/>
                <w:szCs w:val="24"/>
                <w:lang w:eastAsia="ru-RU"/>
              </w:rPr>
            </w:pPr>
          </w:p>
        </w:tc>
        <w:tc>
          <w:tcPr>
            <w:tcW w:w="2409" w:type="dxa"/>
            <w:vMerge/>
          </w:tcPr>
          <w:p w14:paraId="65AD4499" w14:textId="77777777" w:rsidR="00F85C60" w:rsidRPr="00122CA9" w:rsidRDefault="00F85C60" w:rsidP="00AD5821">
            <w:pPr>
              <w:suppressAutoHyphens/>
              <w:jc w:val="both"/>
              <w:rPr>
                <w:rFonts w:ascii="Times New Roman" w:eastAsia="Times New Roman" w:hAnsi="Times New Roman" w:cs="Times New Roman"/>
                <w:sz w:val="24"/>
                <w:szCs w:val="24"/>
                <w:lang w:eastAsia="ru-RU"/>
              </w:rPr>
            </w:pPr>
          </w:p>
        </w:tc>
      </w:tr>
      <w:tr w:rsidR="00F85C60" w:rsidRPr="00122CA9" w14:paraId="64777081" w14:textId="77777777" w:rsidTr="00AD5821">
        <w:trPr>
          <w:trHeight w:val="361"/>
        </w:trPr>
        <w:tc>
          <w:tcPr>
            <w:tcW w:w="2972" w:type="dxa"/>
            <w:vMerge w:val="restart"/>
          </w:tcPr>
          <w:p w14:paraId="43CAA58F" w14:textId="77777777" w:rsidR="00F85C60" w:rsidRPr="00122CA9" w:rsidRDefault="00F85C60" w:rsidP="00AD5821">
            <w:pPr>
              <w:rPr>
                <w:rFonts w:ascii="Times New Roman" w:eastAsia="Times New Roman" w:hAnsi="Times New Roman" w:cs="Times New Roman"/>
                <w:b/>
                <w:bCs/>
                <w:sz w:val="24"/>
                <w:szCs w:val="24"/>
                <w:lang w:eastAsia="ru-RU"/>
              </w:rPr>
            </w:pPr>
            <w:r w:rsidRPr="00122CA9">
              <w:rPr>
                <w:rFonts w:ascii="Times New Roman" w:eastAsia="Calibri" w:hAnsi="Times New Roman" w:cs="Times New Roman"/>
                <w:b/>
                <w:bCs/>
                <w:sz w:val="24"/>
                <w:szCs w:val="24"/>
              </w:rPr>
              <w:t xml:space="preserve">Тема 1.2. </w:t>
            </w:r>
            <w:r w:rsidRPr="00122CA9">
              <w:rPr>
                <w:rFonts w:ascii="Times New Roman" w:eastAsia="Calibri" w:hAnsi="Times New Roman" w:cs="Times New Roman"/>
                <w:bCs/>
                <w:sz w:val="24"/>
                <w:szCs w:val="24"/>
              </w:rPr>
              <w:t>Картирование потока создания ценности</w:t>
            </w:r>
          </w:p>
        </w:tc>
        <w:tc>
          <w:tcPr>
            <w:tcW w:w="6662" w:type="dxa"/>
            <w:tcBorders>
              <w:top w:val="single" w:sz="4" w:space="0" w:color="auto"/>
              <w:left w:val="single" w:sz="4" w:space="0" w:color="auto"/>
              <w:bottom w:val="single" w:sz="4" w:space="0" w:color="auto"/>
            </w:tcBorders>
            <w:vAlign w:val="bottom"/>
          </w:tcPr>
          <w:p w14:paraId="503E47EC" w14:textId="77777777" w:rsidR="00F85C60" w:rsidRPr="00122CA9" w:rsidRDefault="00F85C60" w:rsidP="00AD5821">
            <w:pPr>
              <w:rPr>
                <w:rFonts w:ascii="Times New Roman" w:eastAsia="Times New Roman" w:hAnsi="Times New Roman" w:cs="Times New Roman"/>
                <w:b/>
                <w:bCs/>
                <w:sz w:val="24"/>
                <w:szCs w:val="24"/>
                <w:lang w:eastAsia="ru-RU"/>
              </w:rPr>
            </w:pPr>
            <w:r w:rsidRPr="00122CA9">
              <w:rPr>
                <w:rFonts w:ascii="Times New Roman" w:eastAsia="Times New Roman" w:hAnsi="Times New Roman" w:cs="Times New Roman"/>
                <w:b/>
                <w:bCs/>
                <w:sz w:val="24"/>
                <w:szCs w:val="24"/>
                <w:lang w:eastAsia="ru-RU"/>
              </w:rPr>
              <w:t xml:space="preserve">Содержание </w:t>
            </w:r>
          </w:p>
        </w:tc>
        <w:tc>
          <w:tcPr>
            <w:tcW w:w="2694" w:type="dxa"/>
            <w:shd w:val="clear" w:color="auto" w:fill="FFFFFF" w:themeFill="background1"/>
          </w:tcPr>
          <w:p w14:paraId="005A14EF" w14:textId="77777777" w:rsidR="00F85C60" w:rsidRPr="00673F8F" w:rsidRDefault="00F85C60" w:rsidP="00AD5821">
            <w:pPr>
              <w:jc w:val="center"/>
              <w:rPr>
                <w:rFonts w:ascii="Times New Roman" w:eastAsia="Times New Roman" w:hAnsi="Times New Roman" w:cs="Times New Roman"/>
                <w:bCs/>
                <w:i/>
                <w:sz w:val="24"/>
                <w:szCs w:val="24"/>
                <w:lang w:eastAsia="ru-RU"/>
              </w:rPr>
            </w:pPr>
            <w:r w:rsidRPr="00673F8F">
              <w:rPr>
                <w:rFonts w:ascii="Times New Roman" w:eastAsia="Times New Roman" w:hAnsi="Times New Roman" w:cs="Times New Roman"/>
                <w:bCs/>
                <w:i/>
                <w:sz w:val="24"/>
                <w:szCs w:val="24"/>
                <w:lang w:eastAsia="ru-RU"/>
              </w:rPr>
              <w:t>6/0</w:t>
            </w:r>
          </w:p>
        </w:tc>
        <w:tc>
          <w:tcPr>
            <w:tcW w:w="2409" w:type="dxa"/>
            <w:vMerge w:val="restart"/>
          </w:tcPr>
          <w:p w14:paraId="1AE1D364" w14:textId="77777777" w:rsidR="00F85C60" w:rsidRPr="00122CA9" w:rsidRDefault="00F85C60" w:rsidP="00AD5821">
            <w:pPr>
              <w:rPr>
                <w:rFonts w:ascii="Times New Roman" w:eastAsia="Times New Roman" w:hAnsi="Times New Roman" w:cs="Times New Roman"/>
                <w:b/>
                <w:bCs/>
                <w:sz w:val="24"/>
                <w:szCs w:val="24"/>
                <w:lang w:eastAsia="ru-RU"/>
              </w:rPr>
            </w:pPr>
            <w:r w:rsidRPr="00122CA9">
              <w:rPr>
                <w:rFonts w:ascii="Times New Roman" w:eastAsia="Calibri" w:hAnsi="Times New Roman" w:cs="Times New Roman"/>
                <w:sz w:val="24"/>
                <w:szCs w:val="24"/>
              </w:rPr>
              <w:t>ОК 1, ОК 5, ОК 7, ОК 9</w:t>
            </w:r>
          </w:p>
        </w:tc>
      </w:tr>
      <w:tr w:rsidR="00F85C60" w:rsidRPr="00122CA9" w14:paraId="4B3FC579" w14:textId="77777777" w:rsidTr="00AD5821">
        <w:trPr>
          <w:trHeight w:val="361"/>
        </w:trPr>
        <w:tc>
          <w:tcPr>
            <w:tcW w:w="2972" w:type="dxa"/>
            <w:vMerge/>
          </w:tcPr>
          <w:p w14:paraId="5523F089" w14:textId="77777777" w:rsidR="00F85C60" w:rsidRPr="00122CA9" w:rsidRDefault="00F85C60" w:rsidP="00AD5821">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5ECF9248" w14:textId="77777777" w:rsidR="00F85C60" w:rsidRPr="00122CA9" w:rsidRDefault="00F85C60" w:rsidP="00AD5821">
            <w:pPr>
              <w:rPr>
                <w:rFonts w:ascii="Times New Roman" w:eastAsia="Times New Roman" w:hAnsi="Times New Roman" w:cs="Times New Roman"/>
                <w:sz w:val="24"/>
                <w:szCs w:val="24"/>
                <w:lang w:eastAsia="ru-RU"/>
              </w:rPr>
            </w:pPr>
            <w:r w:rsidRPr="00122CA9">
              <w:rPr>
                <w:rFonts w:ascii="Times New Roman" w:eastAsia="Calibri" w:hAnsi="Times New Roman" w:cs="Times New Roman"/>
                <w:sz w:val="24"/>
                <w:szCs w:val="24"/>
              </w:rPr>
              <w:t>Понятия и принципы картирования потока создания ценности. Шаги управления потоком создания ценности. Инструменты картирования потока создания ценности. Виды картирования. Карта потока создания ценности.</w:t>
            </w:r>
          </w:p>
        </w:tc>
        <w:tc>
          <w:tcPr>
            <w:tcW w:w="2694" w:type="dxa"/>
          </w:tcPr>
          <w:p w14:paraId="5C2BBE2E" w14:textId="77777777" w:rsidR="00F85C60" w:rsidRPr="00122CA9" w:rsidRDefault="00F85C60" w:rsidP="00AD5821">
            <w:pPr>
              <w:jc w:val="center"/>
              <w:rPr>
                <w:rFonts w:ascii="Times New Roman" w:eastAsia="Times New Roman" w:hAnsi="Times New Roman" w:cs="Times New Roman"/>
                <w:sz w:val="24"/>
                <w:szCs w:val="24"/>
                <w:lang w:eastAsia="ru-RU"/>
              </w:rPr>
            </w:pPr>
            <w:r w:rsidRPr="00122CA9">
              <w:rPr>
                <w:rFonts w:ascii="Times New Roman" w:eastAsia="Times New Roman" w:hAnsi="Times New Roman" w:cs="Times New Roman"/>
                <w:sz w:val="24"/>
                <w:szCs w:val="24"/>
                <w:lang w:eastAsia="ru-RU"/>
              </w:rPr>
              <w:t>6</w:t>
            </w:r>
          </w:p>
        </w:tc>
        <w:tc>
          <w:tcPr>
            <w:tcW w:w="2409" w:type="dxa"/>
            <w:vMerge/>
          </w:tcPr>
          <w:p w14:paraId="152BC561" w14:textId="77777777" w:rsidR="00F85C60" w:rsidRPr="00122CA9" w:rsidRDefault="00F85C60" w:rsidP="00AD5821">
            <w:pPr>
              <w:rPr>
                <w:rFonts w:ascii="Times New Roman" w:eastAsia="Times New Roman" w:hAnsi="Times New Roman" w:cs="Times New Roman"/>
                <w:sz w:val="24"/>
                <w:szCs w:val="24"/>
                <w:lang w:eastAsia="ru-RU"/>
              </w:rPr>
            </w:pPr>
          </w:p>
        </w:tc>
      </w:tr>
      <w:bookmarkEnd w:id="60"/>
      <w:tr w:rsidR="00F85C60" w:rsidRPr="00122CA9" w14:paraId="2D5B3E21" w14:textId="77777777" w:rsidTr="00AD5821">
        <w:tc>
          <w:tcPr>
            <w:tcW w:w="2972" w:type="dxa"/>
            <w:vMerge w:val="restart"/>
          </w:tcPr>
          <w:p w14:paraId="68878560" w14:textId="77777777" w:rsidR="00F85C60" w:rsidRPr="00122CA9" w:rsidRDefault="00F85C60" w:rsidP="00AD5821">
            <w:pPr>
              <w:rPr>
                <w:rFonts w:ascii="Times New Roman" w:eastAsia="Calibri" w:hAnsi="Times New Roman" w:cs="Times New Roman"/>
                <w:b/>
                <w:bCs/>
                <w:sz w:val="24"/>
                <w:szCs w:val="24"/>
              </w:rPr>
            </w:pPr>
            <w:r w:rsidRPr="00122CA9">
              <w:rPr>
                <w:rFonts w:ascii="Times New Roman" w:eastAsia="Calibri" w:hAnsi="Times New Roman" w:cs="Times New Roman"/>
                <w:b/>
                <w:bCs/>
                <w:sz w:val="24"/>
                <w:szCs w:val="24"/>
              </w:rPr>
              <w:t xml:space="preserve">Тема 1.3. </w:t>
            </w:r>
          </w:p>
          <w:p w14:paraId="3214AC96" w14:textId="77777777" w:rsidR="00F85C60" w:rsidRPr="00122CA9" w:rsidRDefault="00F85C60" w:rsidP="00AD5821">
            <w:pPr>
              <w:rPr>
                <w:rFonts w:ascii="Times New Roman" w:eastAsia="Times New Roman" w:hAnsi="Times New Roman" w:cs="Times New Roman"/>
                <w:b/>
                <w:bCs/>
                <w:sz w:val="24"/>
                <w:szCs w:val="24"/>
                <w:lang w:eastAsia="ru-RU"/>
              </w:rPr>
            </w:pPr>
            <w:r w:rsidRPr="00122CA9">
              <w:rPr>
                <w:rFonts w:ascii="Times New Roman" w:eastAsia="Calibri" w:hAnsi="Times New Roman" w:cs="Times New Roman"/>
                <w:bCs/>
                <w:sz w:val="24"/>
                <w:szCs w:val="24"/>
              </w:rPr>
              <w:t>Методы и инструменты бережливого производства</w:t>
            </w:r>
          </w:p>
        </w:tc>
        <w:tc>
          <w:tcPr>
            <w:tcW w:w="6662" w:type="dxa"/>
          </w:tcPr>
          <w:p w14:paraId="5E2DC1DE" w14:textId="77777777" w:rsidR="00F85C60" w:rsidRPr="00122CA9" w:rsidRDefault="00F85C60" w:rsidP="00AD5821">
            <w:pPr>
              <w:rPr>
                <w:rFonts w:ascii="Times New Roman" w:eastAsia="Times New Roman" w:hAnsi="Times New Roman" w:cs="Times New Roman"/>
                <w:b/>
                <w:sz w:val="24"/>
                <w:szCs w:val="24"/>
                <w:lang w:eastAsia="ru-RU"/>
              </w:rPr>
            </w:pPr>
            <w:r w:rsidRPr="00122CA9">
              <w:rPr>
                <w:rFonts w:ascii="Times New Roman" w:eastAsia="Times New Roman" w:hAnsi="Times New Roman" w:cs="Times New Roman"/>
                <w:b/>
                <w:bCs/>
                <w:sz w:val="24"/>
                <w:szCs w:val="24"/>
                <w:lang w:eastAsia="ru-RU"/>
              </w:rPr>
              <w:t xml:space="preserve">Содержание </w:t>
            </w:r>
          </w:p>
        </w:tc>
        <w:tc>
          <w:tcPr>
            <w:tcW w:w="2694" w:type="dxa"/>
            <w:shd w:val="clear" w:color="auto" w:fill="FFFFFF" w:themeFill="background1"/>
          </w:tcPr>
          <w:p w14:paraId="1C735783" w14:textId="77777777" w:rsidR="00F85C60" w:rsidRPr="00673F8F" w:rsidRDefault="00F85C60" w:rsidP="00AD5821">
            <w:pPr>
              <w:jc w:val="center"/>
              <w:rPr>
                <w:rFonts w:ascii="Times New Roman" w:eastAsia="Times New Roman" w:hAnsi="Times New Roman" w:cs="Times New Roman"/>
                <w:bCs/>
                <w:i/>
                <w:sz w:val="24"/>
                <w:szCs w:val="24"/>
                <w:lang w:eastAsia="ru-RU"/>
              </w:rPr>
            </w:pPr>
            <w:r w:rsidRPr="00673F8F">
              <w:rPr>
                <w:rFonts w:ascii="Times New Roman" w:eastAsia="Times New Roman" w:hAnsi="Times New Roman" w:cs="Times New Roman"/>
                <w:bCs/>
                <w:i/>
                <w:sz w:val="24"/>
                <w:szCs w:val="24"/>
                <w:lang w:eastAsia="ru-RU"/>
              </w:rPr>
              <w:t>16</w:t>
            </w:r>
            <w:r>
              <w:rPr>
                <w:rFonts w:ascii="Times New Roman" w:eastAsia="Times New Roman" w:hAnsi="Times New Roman" w:cs="Times New Roman"/>
                <w:bCs/>
                <w:i/>
                <w:sz w:val="24"/>
                <w:szCs w:val="24"/>
                <w:lang w:eastAsia="ru-RU"/>
              </w:rPr>
              <w:t>/2</w:t>
            </w:r>
          </w:p>
        </w:tc>
        <w:tc>
          <w:tcPr>
            <w:tcW w:w="2409" w:type="dxa"/>
            <w:vMerge w:val="restart"/>
          </w:tcPr>
          <w:p w14:paraId="0FF10BB8" w14:textId="77777777" w:rsidR="00F85C60" w:rsidRPr="00122CA9" w:rsidRDefault="00F85C60" w:rsidP="00AD5821">
            <w:pPr>
              <w:rPr>
                <w:rFonts w:ascii="Times New Roman" w:eastAsia="Times New Roman" w:hAnsi="Times New Roman" w:cs="Times New Roman"/>
                <w:b/>
                <w:bCs/>
                <w:sz w:val="24"/>
                <w:szCs w:val="24"/>
                <w:lang w:eastAsia="ru-RU"/>
              </w:rPr>
            </w:pPr>
            <w:r w:rsidRPr="00122CA9">
              <w:rPr>
                <w:rFonts w:ascii="Times New Roman" w:eastAsia="Calibri" w:hAnsi="Times New Roman" w:cs="Times New Roman"/>
                <w:sz w:val="24"/>
                <w:szCs w:val="24"/>
              </w:rPr>
              <w:t>ОК 1, ОК 5, ОК 7, ОК 9</w:t>
            </w:r>
          </w:p>
        </w:tc>
      </w:tr>
      <w:tr w:rsidR="00F85C60" w:rsidRPr="00122CA9" w14:paraId="2B2642E7" w14:textId="77777777" w:rsidTr="00AD5821">
        <w:trPr>
          <w:trHeight w:val="396"/>
        </w:trPr>
        <w:tc>
          <w:tcPr>
            <w:tcW w:w="2972" w:type="dxa"/>
            <w:vMerge/>
          </w:tcPr>
          <w:p w14:paraId="206B38E1" w14:textId="77777777" w:rsidR="00F85C60" w:rsidRPr="00122CA9" w:rsidRDefault="00F85C60" w:rsidP="00AD5821">
            <w:pPr>
              <w:rPr>
                <w:rFonts w:ascii="Times New Roman" w:eastAsia="Times New Roman" w:hAnsi="Times New Roman" w:cs="Times New Roman"/>
                <w:b/>
                <w:bCs/>
                <w:sz w:val="24"/>
                <w:szCs w:val="24"/>
                <w:lang w:eastAsia="ru-RU"/>
              </w:rPr>
            </w:pPr>
          </w:p>
        </w:tc>
        <w:tc>
          <w:tcPr>
            <w:tcW w:w="6662" w:type="dxa"/>
          </w:tcPr>
          <w:p w14:paraId="4C71CEC1" w14:textId="77777777" w:rsidR="00F85C60" w:rsidRPr="00122CA9" w:rsidRDefault="00F85C60" w:rsidP="00AD5821">
            <w:pPr>
              <w:suppressAutoHyphens/>
              <w:jc w:val="both"/>
              <w:rPr>
                <w:rFonts w:ascii="Times New Roman" w:eastAsia="Times New Roman" w:hAnsi="Times New Roman" w:cs="Times New Roman"/>
                <w:sz w:val="24"/>
                <w:szCs w:val="24"/>
                <w:lang w:eastAsia="ru-RU"/>
              </w:rPr>
            </w:pPr>
            <w:r w:rsidRPr="00122CA9">
              <w:rPr>
                <w:rFonts w:ascii="Times New Roman" w:eastAsia="Calibri" w:hAnsi="Times New Roman" w:cs="Times New Roman"/>
                <w:sz w:val="24"/>
                <w:szCs w:val="24"/>
              </w:rPr>
              <w:t>Организация рабочего пространства по системе 5S.</w:t>
            </w:r>
          </w:p>
        </w:tc>
        <w:tc>
          <w:tcPr>
            <w:tcW w:w="2694" w:type="dxa"/>
            <w:vMerge w:val="restart"/>
          </w:tcPr>
          <w:p w14:paraId="451592BC" w14:textId="77777777" w:rsidR="00F85C60" w:rsidRPr="00122CA9" w:rsidRDefault="00F85C60" w:rsidP="00AD5821">
            <w:pPr>
              <w:suppressAutoHyphens/>
              <w:jc w:val="center"/>
              <w:rPr>
                <w:rFonts w:ascii="Times New Roman" w:eastAsia="Times New Roman" w:hAnsi="Times New Roman" w:cs="Times New Roman"/>
                <w:sz w:val="24"/>
                <w:szCs w:val="24"/>
                <w:lang w:eastAsia="ru-RU"/>
              </w:rPr>
            </w:pPr>
            <w:r w:rsidRPr="00122CA9">
              <w:rPr>
                <w:rFonts w:ascii="Times New Roman" w:eastAsia="Times New Roman" w:hAnsi="Times New Roman" w:cs="Times New Roman"/>
                <w:sz w:val="24"/>
                <w:szCs w:val="24"/>
                <w:lang w:eastAsia="ru-RU"/>
              </w:rPr>
              <w:t>14</w:t>
            </w:r>
          </w:p>
        </w:tc>
        <w:tc>
          <w:tcPr>
            <w:tcW w:w="2409" w:type="dxa"/>
            <w:vMerge/>
          </w:tcPr>
          <w:p w14:paraId="67AB2138" w14:textId="77777777" w:rsidR="00F85C60" w:rsidRPr="00122CA9" w:rsidRDefault="00F85C60" w:rsidP="00AD5821">
            <w:pPr>
              <w:suppressAutoHyphens/>
              <w:jc w:val="both"/>
              <w:rPr>
                <w:rFonts w:ascii="Times New Roman" w:eastAsia="Times New Roman" w:hAnsi="Times New Roman" w:cs="Times New Roman"/>
                <w:sz w:val="24"/>
                <w:szCs w:val="24"/>
                <w:lang w:eastAsia="ru-RU"/>
              </w:rPr>
            </w:pPr>
          </w:p>
        </w:tc>
      </w:tr>
      <w:tr w:rsidR="00F85C60" w:rsidRPr="00122CA9" w14:paraId="2D4E2EE2" w14:textId="77777777" w:rsidTr="00AD5821">
        <w:trPr>
          <w:trHeight w:val="20"/>
        </w:trPr>
        <w:tc>
          <w:tcPr>
            <w:tcW w:w="2972" w:type="dxa"/>
            <w:vMerge/>
          </w:tcPr>
          <w:p w14:paraId="75E15E6C" w14:textId="77777777" w:rsidR="00F85C60" w:rsidRPr="00122CA9" w:rsidRDefault="00F85C60" w:rsidP="00AD5821">
            <w:pPr>
              <w:rPr>
                <w:rFonts w:ascii="Times New Roman" w:eastAsia="Times New Roman" w:hAnsi="Times New Roman" w:cs="Times New Roman"/>
                <w:b/>
                <w:bCs/>
                <w:sz w:val="24"/>
                <w:szCs w:val="24"/>
                <w:lang w:eastAsia="ru-RU"/>
              </w:rPr>
            </w:pPr>
          </w:p>
        </w:tc>
        <w:tc>
          <w:tcPr>
            <w:tcW w:w="6662" w:type="dxa"/>
          </w:tcPr>
          <w:p w14:paraId="61F05283" w14:textId="77777777" w:rsidR="00F85C60" w:rsidRPr="00122CA9" w:rsidRDefault="00F85C60" w:rsidP="00AD5821">
            <w:pPr>
              <w:suppressAutoHyphens/>
              <w:jc w:val="both"/>
              <w:rPr>
                <w:rFonts w:ascii="Times New Roman" w:eastAsia="Times New Roman" w:hAnsi="Times New Roman" w:cs="Times New Roman"/>
                <w:b/>
                <w:sz w:val="24"/>
                <w:szCs w:val="24"/>
                <w:lang w:eastAsia="ru-RU"/>
              </w:rPr>
            </w:pPr>
            <w:r w:rsidRPr="00122CA9">
              <w:rPr>
                <w:rFonts w:ascii="Times New Roman" w:eastAsia="Calibri" w:hAnsi="Times New Roman" w:cs="Times New Roman"/>
                <w:sz w:val="24"/>
                <w:szCs w:val="24"/>
              </w:rPr>
              <w:t xml:space="preserve">Общие сведения и определения </w:t>
            </w:r>
            <w:r w:rsidRPr="00122CA9">
              <w:rPr>
                <w:rFonts w:ascii="Times New Roman" w:eastAsia="Calibri" w:hAnsi="Times New Roman" w:cs="Times New Roman"/>
                <w:sz w:val="24"/>
                <w:szCs w:val="24"/>
                <w:lang w:val="en-US"/>
              </w:rPr>
              <w:t>TPM</w:t>
            </w:r>
            <w:r w:rsidRPr="00122CA9">
              <w:rPr>
                <w:rFonts w:ascii="Times New Roman" w:eastAsia="Calibri" w:hAnsi="Times New Roman" w:cs="Times New Roman"/>
                <w:sz w:val="24"/>
                <w:szCs w:val="24"/>
              </w:rPr>
              <w:t xml:space="preserve">, направления и этапы развертывания системы </w:t>
            </w:r>
            <w:r w:rsidRPr="00122CA9">
              <w:rPr>
                <w:rFonts w:ascii="Times New Roman" w:eastAsia="Calibri" w:hAnsi="Times New Roman" w:cs="Times New Roman"/>
                <w:sz w:val="24"/>
                <w:szCs w:val="24"/>
                <w:lang w:val="en-US"/>
              </w:rPr>
              <w:t>TPM</w:t>
            </w:r>
            <w:r w:rsidRPr="00122CA9">
              <w:rPr>
                <w:rFonts w:ascii="Times New Roman" w:eastAsia="Calibri" w:hAnsi="Times New Roman" w:cs="Times New Roman"/>
                <w:sz w:val="24"/>
                <w:szCs w:val="24"/>
              </w:rPr>
              <w:t>.</w:t>
            </w:r>
          </w:p>
        </w:tc>
        <w:tc>
          <w:tcPr>
            <w:tcW w:w="2694" w:type="dxa"/>
            <w:vMerge/>
          </w:tcPr>
          <w:p w14:paraId="5B9A6067" w14:textId="77777777" w:rsidR="00F85C60" w:rsidRPr="00122CA9" w:rsidRDefault="00F85C60" w:rsidP="00AD5821">
            <w:pPr>
              <w:suppressAutoHyphens/>
              <w:jc w:val="both"/>
              <w:rPr>
                <w:rFonts w:ascii="Times New Roman" w:eastAsia="Times New Roman" w:hAnsi="Times New Roman" w:cs="Times New Roman"/>
                <w:b/>
                <w:bCs/>
                <w:sz w:val="24"/>
                <w:szCs w:val="24"/>
                <w:lang w:eastAsia="ru-RU"/>
              </w:rPr>
            </w:pPr>
          </w:p>
        </w:tc>
        <w:tc>
          <w:tcPr>
            <w:tcW w:w="2409" w:type="dxa"/>
            <w:vMerge/>
          </w:tcPr>
          <w:p w14:paraId="4C713013" w14:textId="77777777" w:rsidR="00F85C60" w:rsidRPr="00122CA9" w:rsidRDefault="00F85C60" w:rsidP="00AD5821">
            <w:pPr>
              <w:suppressAutoHyphens/>
              <w:jc w:val="both"/>
              <w:rPr>
                <w:rFonts w:ascii="Times New Roman" w:eastAsia="Times New Roman" w:hAnsi="Times New Roman" w:cs="Times New Roman"/>
                <w:b/>
                <w:bCs/>
                <w:sz w:val="24"/>
                <w:szCs w:val="24"/>
                <w:lang w:eastAsia="ru-RU"/>
              </w:rPr>
            </w:pPr>
          </w:p>
        </w:tc>
      </w:tr>
      <w:tr w:rsidR="00F85C60" w:rsidRPr="00122CA9" w14:paraId="5C1014C0" w14:textId="77777777" w:rsidTr="00AD5821">
        <w:trPr>
          <w:trHeight w:val="204"/>
        </w:trPr>
        <w:tc>
          <w:tcPr>
            <w:tcW w:w="2972" w:type="dxa"/>
            <w:vMerge/>
          </w:tcPr>
          <w:p w14:paraId="2B694FBF" w14:textId="77777777" w:rsidR="00F85C60" w:rsidRPr="00122CA9" w:rsidRDefault="00F85C60" w:rsidP="00AD5821">
            <w:pPr>
              <w:rPr>
                <w:rFonts w:ascii="Times New Roman" w:eastAsia="Times New Roman" w:hAnsi="Times New Roman" w:cs="Times New Roman"/>
                <w:b/>
                <w:bCs/>
                <w:sz w:val="24"/>
                <w:szCs w:val="24"/>
                <w:lang w:eastAsia="ru-RU"/>
              </w:rPr>
            </w:pPr>
          </w:p>
        </w:tc>
        <w:tc>
          <w:tcPr>
            <w:tcW w:w="6662" w:type="dxa"/>
          </w:tcPr>
          <w:p w14:paraId="02251C58" w14:textId="77777777" w:rsidR="00F85C60" w:rsidRPr="00122CA9" w:rsidRDefault="00F85C60" w:rsidP="00AD5821">
            <w:pPr>
              <w:suppressAutoHyphens/>
              <w:jc w:val="both"/>
              <w:rPr>
                <w:rFonts w:ascii="Times New Roman" w:eastAsia="Times New Roman" w:hAnsi="Times New Roman" w:cs="Times New Roman"/>
                <w:iCs/>
                <w:sz w:val="24"/>
                <w:szCs w:val="24"/>
                <w:lang w:eastAsia="ru-RU"/>
              </w:rPr>
            </w:pPr>
            <w:r w:rsidRPr="00122CA9">
              <w:rPr>
                <w:rFonts w:ascii="Times New Roman" w:eastAsia="Calibri" w:hAnsi="Times New Roman" w:cs="Times New Roman"/>
                <w:sz w:val="24"/>
                <w:szCs w:val="24"/>
              </w:rPr>
              <w:t xml:space="preserve">Система быстрой переналадки </w:t>
            </w:r>
            <w:r w:rsidRPr="00122CA9">
              <w:rPr>
                <w:rFonts w:ascii="Times New Roman" w:eastAsia="Calibri" w:hAnsi="Times New Roman" w:cs="Times New Roman"/>
                <w:sz w:val="24"/>
                <w:szCs w:val="24"/>
                <w:lang w:val="en-US"/>
              </w:rPr>
              <w:t>SMED</w:t>
            </w:r>
            <w:r w:rsidRPr="00122CA9">
              <w:rPr>
                <w:rFonts w:ascii="Times New Roman" w:eastAsia="Calibri" w:hAnsi="Times New Roman" w:cs="Times New Roman"/>
                <w:sz w:val="24"/>
                <w:szCs w:val="24"/>
              </w:rPr>
              <w:t xml:space="preserve">. </w:t>
            </w:r>
          </w:p>
        </w:tc>
        <w:tc>
          <w:tcPr>
            <w:tcW w:w="2694" w:type="dxa"/>
            <w:vMerge/>
          </w:tcPr>
          <w:p w14:paraId="64BD1A28" w14:textId="77777777" w:rsidR="00F85C60" w:rsidRPr="00122CA9" w:rsidRDefault="00F85C60" w:rsidP="00AD5821">
            <w:pPr>
              <w:suppressAutoHyphens/>
              <w:jc w:val="both"/>
              <w:rPr>
                <w:rFonts w:ascii="Times New Roman" w:eastAsia="Times New Roman" w:hAnsi="Times New Roman" w:cs="Times New Roman"/>
                <w:sz w:val="24"/>
                <w:szCs w:val="24"/>
                <w:lang w:eastAsia="ru-RU"/>
              </w:rPr>
            </w:pPr>
          </w:p>
        </w:tc>
        <w:tc>
          <w:tcPr>
            <w:tcW w:w="2409" w:type="dxa"/>
            <w:vMerge/>
          </w:tcPr>
          <w:p w14:paraId="45A16798" w14:textId="77777777" w:rsidR="00F85C60" w:rsidRPr="00122CA9" w:rsidRDefault="00F85C60" w:rsidP="00AD5821">
            <w:pPr>
              <w:suppressAutoHyphens/>
              <w:jc w:val="both"/>
              <w:rPr>
                <w:rFonts w:ascii="Times New Roman" w:eastAsia="Times New Roman" w:hAnsi="Times New Roman" w:cs="Times New Roman"/>
                <w:sz w:val="24"/>
                <w:szCs w:val="24"/>
                <w:lang w:eastAsia="ru-RU"/>
              </w:rPr>
            </w:pPr>
          </w:p>
        </w:tc>
      </w:tr>
      <w:tr w:rsidR="00F85C60" w:rsidRPr="00122CA9" w14:paraId="1EE0DDEE" w14:textId="77777777" w:rsidTr="00AD5821">
        <w:trPr>
          <w:trHeight w:val="73"/>
        </w:trPr>
        <w:tc>
          <w:tcPr>
            <w:tcW w:w="2972" w:type="dxa"/>
            <w:vMerge/>
          </w:tcPr>
          <w:p w14:paraId="6FF8DE1E" w14:textId="77777777" w:rsidR="00F85C60" w:rsidRPr="00122CA9" w:rsidRDefault="00F85C60" w:rsidP="00AD5821">
            <w:pPr>
              <w:rPr>
                <w:rFonts w:ascii="Times New Roman" w:eastAsia="Times New Roman" w:hAnsi="Times New Roman" w:cs="Times New Roman"/>
                <w:b/>
                <w:bCs/>
                <w:sz w:val="24"/>
                <w:szCs w:val="24"/>
                <w:lang w:eastAsia="ru-RU"/>
              </w:rPr>
            </w:pPr>
          </w:p>
        </w:tc>
        <w:tc>
          <w:tcPr>
            <w:tcW w:w="6662" w:type="dxa"/>
          </w:tcPr>
          <w:p w14:paraId="396E12F8" w14:textId="77777777" w:rsidR="00F85C60" w:rsidRPr="00122CA9" w:rsidRDefault="00F85C60" w:rsidP="00AD5821">
            <w:pPr>
              <w:suppressAutoHyphens/>
              <w:rPr>
                <w:rFonts w:ascii="Times New Roman" w:eastAsia="Times New Roman" w:hAnsi="Times New Roman" w:cs="Times New Roman"/>
                <w:sz w:val="24"/>
                <w:szCs w:val="24"/>
                <w:lang w:eastAsia="ru-RU"/>
              </w:rPr>
            </w:pPr>
            <w:r w:rsidRPr="00122CA9">
              <w:rPr>
                <w:rFonts w:ascii="Times New Roman" w:eastAsia="Calibri" w:hAnsi="Times New Roman" w:cs="Times New Roman"/>
                <w:sz w:val="24"/>
                <w:szCs w:val="24"/>
              </w:rPr>
              <w:t>Канбан, поток единичных изделий.</w:t>
            </w:r>
          </w:p>
        </w:tc>
        <w:tc>
          <w:tcPr>
            <w:tcW w:w="2694" w:type="dxa"/>
            <w:vMerge/>
          </w:tcPr>
          <w:p w14:paraId="4EDA877D" w14:textId="77777777" w:rsidR="00F85C60" w:rsidRPr="00122CA9" w:rsidRDefault="00F85C60" w:rsidP="00AD5821">
            <w:pPr>
              <w:suppressAutoHyphens/>
              <w:rPr>
                <w:rFonts w:ascii="Times New Roman" w:eastAsia="Times New Roman" w:hAnsi="Times New Roman" w:cs="Times New Roman"/>
                <w:sz w:val="24"/>
                <w:szCs w:val="24"/>
                <w:lang w:eastAsia="ru-RU"/>
              </w:rPr>
            </w:pPr>
          </w:p>
        </w:tc>
        <w:tc>
          <w:tcPr>
            <w:tcW w:w="2409" w:type="dxa"/>
            <w:vMerge/>
          </w:tcPr>
          <w:p w14:paraId="308CA69F" w14:textId="77777777" w:rsidR="00F85C60" w:rsidRPr="00122CA9" w:rsidRDefault="00F85C60" w:rsidP="00AD5821">
            <w:pPr>
              <w:suppressAutoHyphens/>
              <w:rPr>
                <w:rFonts w:ascii="Times New Roman" w:eastAsia="Times New Roman" w:hAnsi="Times New Roman" w:cs="Times New Roman"/>
                <w:sz w:val="24"/>
                <w:szCs w:val="24"/>
                <w:lang w:eastAsia="ru-RU"/>
              </w:rPr>
            </w:pPr>
          </w:p>
        </w:tc>
      </w:tr>
      <w:tr w:rsidR="00F85C60" w:rsidRPr="00122CA9" w14:paraId="07217D20" w14:textId="77777777" w:rsidTr="00AD5821">
        <w:trPr>
          <w:trHeight w:val="73"/>
        </w:trPr>
        <w:tc>
          <w:tcPr>
            <w:tcW w:w="2972" w:type="dxa"/>
            <w:vMerge/>
          </w:tcPr>
          <w:p w14:paraId="33AEC7D5" w14:textId="77777777" w:rsidR="00F85C60" w:rsidRPr="00122CA9" w:rsidRDefault="00F85C60" w:rsidP="00AD5821">
            <w:pPr>
              <w:rPr>
                <w:rFonts w:ascii="Times New Roman" w:eastAsia="Times New Roman" w:hAnsi="Times New Roman" w:cs="Times New Roman"/>
                <w:b/>
                <w:bCs/>
                <w:sz w:val="24"/>
                <w:szCs w:val="24"/>
                <w:lang w:eastAsia="ru-RU"/>
              </w:rPr>
            </w:pPr>
          </w:p>
        </w:tc>
        <w:tc>
          <w:tcPr>
            <w:tcW w:w="6662" w:type="dxa"/>
          </w:tcPr>
          <w:p w14:paraId="5334FE16" w14:textId="77777777" w:rsidR="00F85C60" w:rsidRDefault="00F85C60" w:rsidP="00AD5821">
            <w:pPr>
              <w:suppressAutoHyphens/>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3046550" w14:textId="77777777" w:rsidR="00F85C60" w:rsidRPr="00122CA9" w:rsidRDefault="00F85C60" w:rsidP="00AD5821">
            <w:pPr>
              <w:suppressAutoHyphens/>
              <w:rPr>
                <w:rFonts w:ascii="Times New Roman" w:eastAsia="Calibri" w:hAnsi="Times New Roman" w:cs="Times New Roman"/>
                <w:sz w:val="24"/>
                <w:szCs w:val="24"/>
              </w:rPr>
            </w:pPr>
            <w:r>
              <w:rPr>
                <w:rFonts w:ascii="Times New Roman" w:hAnsi="Times New Roman"/>
                <w:sz w:val="24"/>
                <w:szCs w:val="24"/>
              </w:rPr>
              <w:t xml:space="preserve">Стандартизированная работа. Методика всеобщего обслуживания оборудования ТРМ. Встроенное качество. </w:t>
            </w:r>
          </w:p>
        </w:tc>
        <w:tc>
          <w:tcPr>
            <w:tcW w:w="2694" w:type="dxa"/>
          </w:tcPr>
          <w:p w14:paraId="4AAF874D" w14:textId="77777777" w:rsidR="00F85C60" w:rsidRPr="00122CA9" w:rsidRDefault="00F85C60" w:rsidP="00AD5821">
            <w:pPr>
              <w:suppressAutoHyphens/>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09" w:type="dxa"/>
          </w:tcPr>
          <w:p w14:paraId="4AE67BA0" w14:textId="77777777" w:rsidR="00F85C60" w:rsidRPr="00122CA9" w:rsidRDefault="00F85C60" w:rsidP="00AD5821">
            <w:pPr>
              <w:suppressAutoHyphens/>
              <w:rPr>
                <w:rFonts w:ascii="Times New Roman" w:eastAsia="Times New Roman" w:hAnsi="Times New Roman" w:cs="Times New Roman"/>
                <w:sz w:val="24"/>
                <w:szCs w:val="24"/>
                <w:lang w:eastAsia="ru-RU"/>
              </w:rPr>
            </w:pPr>
          </w:p>
        </w:tc>
      </w:tr>
      <w:tr w:rsidR="00F85C60" w:rsidRPr="00122CA9" w14:paraId="7681F651" w14:textId="77777777" w:rsidTr="00AD5821">
        <w:trPr>
          <w:trHeight w:val="361"/>
        </w:trPr>
        <w:tc>
          <w:tcPr>
            <w:tcW w:w="2972" w:type="dxa"/>
            <w:vMerge w:val="restart"/>
          </w:tcPr>
          <w:p w14:paraId="2AC9D97E" w14:textId="77777777" w:rsidR="00F85C60" w:rsidRPr="00122CA9" w:rsidRDefault="00F85C60" w:rsidP="00AD5821">
            <w:pPr>
              <w:rPr>
                <w:rFonts w:ascii="Times New Roman" w:eastAsia="Calibri" w:hAnsi="Times New Roman" w:cs="Times New Roman"/>
                <w:b/>
                <w:bCs/>
                <w:sz w:val="24"/>
                <w:szCs w:val="24"/>
              </w:rPr>
            </w:pPr>
            <w:r w:rsidRPr="00122CA9">
              <w:rPr>
                <w:rFonts w:ascii="Times New Roman" w:eastAsia="Calibri" w:hAnsi="Times New Roman" w:cs="Times New Roman"/>
                <w:b/>
                <w:bCs/>
                <w:sz w:val="24"/>
                <w:szCs w:val="24"/>
              </w:rPr>
              <w:t xml:space="preserve">Тема 1.4. </w:t>
            </w:r>
          </w:p>
          <w:p w14:paraId="1CA97857" w14:textId="77777777" w:rsidR="00F85C60" w:rsidRPr="00122CA9" w:rsidRDefault="00F85C60" w:rsidP="00AD5821">
            <w:pPr>
              <w:rPr>
                <w:rFonts w:ascii="Times New Roman" w:eastAsia="Times New Roman" w:hAnsi="Times New Roman" w:cs="Times New Roman"/>
                <w:b/>
                <w:bCs/>
                <w:sz w:val="24"/>
                <w:szCs w:val="24"/>
                <w:lang w:eastAsia="ru-RU"/>
              </w:rPr>
            </w:pPr>
            <w:r w:rsidRPr="00122CA9">
              <w:rPr>
                <w:rFonts w:ascii="Times New Roman" w:eastAsia="Calibri" w:hAnsi="Times New Roman" w:cs="Times New Roman"/>
                <w:bCs/>
                <w:sz w:val="24"/>
                <w:szCs w:val="24"/>
              </w:rPr>
              <w:lastRenderedPageBreak/>
              <w:t>Статистические методы анализа.</w:t>
            </w:r>
          </w:p>
        </w:tc>
        <w:tc>
          <w:tcPr>
            <w:tcW w:w="6662" w:type="dxa"/>
            <w:tcBorders>
              <w:top w:val="single" w:sz="4" w:space="0" w:color="auto"/>
              <w:left w:val="single" w:sz="4" w:space="0" w:color="auto"/>
              <w:bottom w:val="single" w:sz="4" w:space="0" w:color="auto"/>
            </w:tcBorders>
            <w:vAlign w:val="bottom"/>
          </w:tcPr>
          <w:p w14:paraId="2C7A529C" w14:textId="77777777" w:rsidR="00F85C60" w:rsidRPr="00122CA9" w:rsidRDefault="00F85C60" w:rsidP="00AD5821">
            <w:pPr>
              <w:rPr>
                <w:rFonts w:ascii="Times New Roman" w:eastAsia="Times New Roman" w:hAnsi="Times New Roman" w:cs="Times New Roman"/>
                <w:b/>
                <w:bCs/>
                <w:sz w:val="24"/>
                <w:szCs w:val="24"/>
                <w:lang w:eastAsia="ru-RU"/>
              </w:rPr>
            </w:pPr>
            <w:r w:rsidRPr="00122CA9">
              <w:rPr>
                <w:rFonts w:ascii="Times New Roman" w:eastAsia="Times New Roman" w:hAnsi="Times New Roman" w:cs="Times New Roman"/>
                <w:b/>
                <w:bCs/>
                <w:sz w:val="24"/>
                <w:szCs w:val="24"/>
                <w:lang w:eastAsia="ru-RU"/>
              </w:rPr>
              <w:lastRenderedPageBreak/>
              <w:t xml:space="preserve">Содержание </w:t>
            </w:r>
          </w:p>
        </w:tc>
        <w:tc>
          <w:tcPr>
            <w:tcW w:w="2694" w:type="dxa"/>
            <w:shd w:val="clear" w:color="auto" w:fill="FFFFFF" w:themeFill="background1"/>
          </w:tcPr>
          <w:p w14:paraId="6BBFFC91" w14:textId="77777777" w:rsidR="00F85C60" w:rsidRPr="00673F8F" w:rsidRDefault="00F85C60" w:rsidP="00AD5821">
            <w:pPr>
              <w:jc w:val="center"/>
              <w:rPr>
                <w:rFonts w:ascii="Times New Roman" w:eastAsia="Times New Roman" w:hAnsi="Times New Roman" w:cs="Times New Roman"/>
                <w:bCs/>
                <w:i/>
                <w:sz w:val="24"/>
                <w:szCs w:val="24"/>
                <w:lang w:eastAsia="ru-RU"/>
              </w:rPr>
            </w:pPr>
            <w:r w:rsidRPr="00673F8F">
              <w:rPr>
                <w:rFonts w:ascii="Times New Roman" w:eastAsia="Times New Roman" w:hAnsi="Times New Roman" w:cs="Times New Roman"/>
                <w:bCs/>
                <w:i/>
                <w:sz w:val="24"/>
                <w:szCs w:val="24"/>
                <w:lang w:eastAsia="ru-RU"/>
              </w:rPr>
              <w:t>2</w:t>
            </w:r>
            <w:r>
              <w:rPr>
                <w:rFonts w:ascii="Times New Roman" w:eastAsia="Times New Roman" w:hAnsi="Times New Roman" w:cs="Times New Roman"/>
                <w:bCs/>
                <w:i/>
                <w:sz w:val="24"/>
                <w:szCs w:val="24"/>
                <w:lang w:eastAsia="ru-RU"/>
              </w:rPr>
              <w:t>2/4</w:t>
            </w:r>
          </w:p>
        </w:tc>
        <w:tc>
          <w:tcPr>
            <w:tcW w:w="2409" w:type="dxa"/>
            <w:vMerge w:val="restart"/>
          </w:tcPr>
          <w:p w14:paraId="3F4934F8" w14:textId="77777777" w:rsidR="00F85C60" w:rsidRPr="00122CA9" w:rsidRDefault="00F85C60" w:rsidP="00AD5821">
            <w:pPr>
              <w:rPr>
                <w:rFonts w:ascii="Times New Roman" w:eastAsia="Times New Roman" w:hAnsi="Times New Roman" w:cs="Times New Roman"/>
                <w:b/>
                <w:bCs/>
                <w:sz w:val="24"/>
                <w:szCs w:val="24"/>
                <w:lang w:eastAsia="ru-RU"/>
              </w:rPr>
            </w:pPr>
            <w:r w:rsidRPr="00122CA9">
              <w:rPr>
                <w:rFonts w:ascii="Times New Roman" w:eastAsia="Calibri" w:hAnsi="Times New Roman" w:cs="Times New Roman"/>
                <w:sz w:val="24"/>
                <w:szCs w:val="24"/>
              </w:rPr>
              <w:t>ОК 1, ОК 5, ОК 7, ОК 9</w:t>
            </w:r>
          </w:p>
        </w:tc>
      </w:tr>
      <w:tr w:rsidR="00F85C60" w:rsidRPr="00122CA9" w14:paraId="0EF669C1" w14:textId="77777777" w:rsidTr="00AD5821">
        <w:trPr>
          <w:trHeight w:val="361"/>
        </w:trPr>
        <w:tc>
          <w:tcPr>
            <w:tcW w:w="2972" w:type="dxa"/>
            <w:vMerge/>
          </w:tcPr>
          <w:p w14:paraId="72D374AA" w14:textId="77777777" w:rsidR="00F85C60" w:rsidRPr="00122CA9" w:rsidRDefault="00F85C60" w:rsidP="00AD5821">
            <w:pPr>
              <w:rPr>
                <w:rFonts w:ascii="Times New Roman" w:eastAsia="Calibri" w:hAnsi="Times New Roman" w:cs="Times New Roman"/>
                <w:b/>
                <w:bCs/>
                <w:sz w:val="24"/>
                <w:szCs w:val="24"/>
              </w:rPr>
            </w:pPr>
          </w:p>
        </w:tc>
        <w:tc>
          <w:tcPr>
            <w:tcW w:w="6662" w:type="dxa"/>
            <w:tcBorders>
              <w:top w:val="single" w:sz="4" w:space="0" w:color="auto"/>
              <w:left w:val="single" w:sz="4" w:space="0" w:color="auto"/>
              <w:bottom w:val="single" w:sz="4" w:space="0" w:color="auto"/>
            </w:tcBorders>
            <w:vAlign w:val="bottom"/>
          </w:tcPr>
          <w:p w14:paraId="352F85AF" w14:textId="77777777" w:rsidR="00F85C60" w:rsidRPr="00122CA9" w:rsidRDefault="00F85C60" w:rsidP="00AD5821">
            <w:pPr>
              <w:rPr>
                <w:rFonts w:ascii="Times New Roman" w:eastAsia="Times New Roman" w:hAnsi="Times New Roman" w:cs="Times New Roman"/>
                <w:b/>
                <w:bCs/>
                <w:sz w:val="24"/>
                <w:szCs w:val="24"/>
                <w:lang w:eastAsia="ru-RU"/>
              </w:rPr>
            </w:pPr>
            <w:r w:rsidRPr="00122CA9">
              <w:rPr>
                <w:rFonts w:ascii="Times New Roman" w:eastAsia="Calibri" w:hAnsi="Times New Roman" w:cs="Times New Roman"/>
                <w:bCs/>
                <w:sz w:val="24"/>
                <w:szCs w:val="24"/>
              </w:rPr>
              <w:t>Семь классических инструментов контроля качества: контрольные листки, гистограмма, диаграмма Парето, стратификация, причинно-следственная диаграмма Исикавы, диаграмма разброса, контрольные карты.</w:t>
            </w:r>
          </w:p>
        </w:tc>
        <w:tc>
          <w:tcPr>
            <w:tcW w:w="2694" w:type="dxa"/>
          </w:tcPr>
          <w:p w14:paraId="7B286203" w14:textId="77777777" w:rsidR="00F85C60" w:rsidRPr="00122CA9" w:rsidRDefault="00F85C60" w:rsidP="00AD5821">
            <w:pPr>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18</w:t>
            </w:r>
          </w:p>
        </w:tc>
        <w:tc>
          <w:tcPr>
            <w:tcW w:w="2409" w:type="dxa"/>
            <w:vMerge/>
          </w:tcPr>
          <w:p w14:paraId="57450C51" w14:textId="77777777" w:rsidR="00F85C60" w:rsidRPr="00122CA9" w:rsidRDefault="00F85C60" w:rsidP="00AD5821">
            <w:pPr>
              <w:rPr>
                <w:rFonts w:ascii="Times New Roman" w:eastAsia="Calibri" w:hAnsi="Times New Roman" w:cs="Times New Roman"/>
                <w:sz w:val="24"/>
                <w:szCs w:val="24"/>
              </w:rPr>
            </w:pPr>
          </w:p>
        </w:tc>
      </w:tr>
      <w:tr w:rsidR="00F85C60" w:rsidRPr="00122CA9" w14:paraId="49140860" w14:textId="77777777" w:rsidTr="00AD5821">
        <w:trPr>
          <w:trHeight w:val="361"/>
        </w:trPr>
        <w:tc>
          <w:tcPr>
            <w:tcW w:w="2972" w:type="dxa"/>
            <w:vMerge/>
          </w:tcPr>
          <w:p w14:paraId="1E43BAED" w14:textId="77777777" w:rsidR="00F85C60" w:rsidRPr="00122CA9" w:rsidRDefault="00F85C60" w:rsidP="00AD5821">
            <w:pPr>
              <w:rPr>
                <w:rFonts w:ascii="Times New Roman" w:eastAsia="Calibri" w:hAnsi="Times New Roman" w:cs="Times New Roman"/>
                <w:b/>
                <w:bCs/>
                <w:sz w:val="24"/>
                <w:szCs w:val="24"/>
              </w:rPr>
            </w:pPr>
          </w:p>
        </w:tc>
        <w:tc>
          <w:tcPr>
            <w:tcW w:w="6662" w:type="dxa"/>
            <w:tcBorders>
              <w:top w:val="single" w:sz="4" w:space="0" w:color="auto"/>
              <w:left w:val="single" w:sz="4" w:space="0" w:color="auto"/>
              <w:bottom w:val="single" w:sz="4" w:space="0" w:color="auto"/>
            </w:tcBorders>
            <w:vAlign w:val="bottom"/>
          </w:tcPr>
          <w:p w14:paraId="2766D736" w14:textId="77777777" w:rsidR="00F85C60" w:rsidRPr="00122CA9" w:rsidRDefault="00F85C60" w:rsidP="00AD5821">
            <w:pPr>
              <w:rPr>
                <w:rFonts w:ascii="Times New Roman" w:eastAsia="Times New Roman" w:hAnsi="Times New Roman" w:cs="Times New Roman"/>
                <w:b/>
                <w:bCs/>
                <w:sz w:val="24"/>
                <w:szCs w:val="24"/>
                <w:lang w:eastAsia="ru-RU"/>
              </w:rPr>
            </w:pPr>
            <w:r w:rsidRPr="00122CA9">
              <w:rPr>
                <w:rFonts w:ascii="Times New Roman" w:eastAsia="Calibri" w:hAnsi="Times New Roman" w:cs="Times New Roman"/>
                <w:sz w:val="24"/>
                <w:szCs w:val="24"/>
              </w:rPr>
              <w:t>Новейшие инструменты контроля качества: «мозговая атака», диаграмма сродства, диаграмма связей, древовидная диаграмма, матричная диаграмма, стрелочная диаграмма, матрица приоритетов.</w:t>
            </w:r>
          </w:p>
        </w:tc>
        <w:tc>
          <w:tcPr>
            <w:tcW w:w="2694" w:type="dxa"/>
          </w:tcPr>
          <w:p w14:paraId="2F5B068A" w14:textId="77777777" w:rsidR="00F85C60" w:rsidRPr="00122CA9" w:rsidRDefault="00F85C60" w:rsidP="00AD5821">
            <w:pPr>
              <w:jc w:val="center"/>
              <w:rPr>
                <w:rFonts w:ascii="Times New Roman" w:eastAsia="Times New Roman" w:hAnsi="Times New Roman" w:cs="Times New Roman"/>
                <w:b/>
                <w:bCs/>
                <w:sz w:val="24"/>
                <w:szCs w:val="24"/>
                <w:lang w:eastAsia="ru-RU"/>
              </w:rPr>
            </w:pPr>
          </w:p>
        </w:tc>
        <w:tc>
          <w:tcPr>
            <w:tcW w:w="2409" w:type="dxa"/>
            <w:vMerge/>
          </w:tcPr>
          <w:p w14:paraId="5216A064" w14:textId="77777777" w:rsidR="00F85C60" w:rsidRPr="00122CA9" w:rsidRDefault="00F85C60" w:rsidP="00AD5821">
            <w:pPr>
              <w:rPr>
                <w:rFonts w:ascii="Times New Roman" w:eastAsia="Calibri" w:hAnsi="Times New Roman" w:cs="Times New Roman"/>
                <w:sz w:val="24"/>
                <w:szCs w:val="24"/>
              </w:rPr>
            </w:pPr>
          </w:p>
        </w:tc>
      </w:tr>
      <w:tr w:rsidR="00F85C60" w:rsidRPr="00122CA9" w14:paraId="22E9F115" w14:textId="77777777" w:rsidTr="00AD5821">
        <w:trPr>
          <w:trHeight w:val="361"/>
        </w:trPr>
        <w:tc>
          <w:tcPr>
            <w:tcW w:w="2972" w:type="dxa"/>
            <w:vMerge/>
          </w:tcPr>
          <w:p w14:paraId="209221DE" w14:textId="77777777" w:rsidR="00F85C60" w:rsidRPr="00122CA9" w:rsidRDefault="00F85C60" w:rsidP="00AD5821">
            <w:pPr>
              <w:rPr>
                <w:rFonts w:ascii="Times New Roman" w:eastAsia="Calibri" w:hAnsi="Times New Roman" w:cs="Times New Roman"/>
                <w:b/>
                <w:bCs/>
                <w:sz w:val="24"/>
                <w:szCs w:val="24"/>
              </w:rPr>
            </w:pPr>
          </w:p>
        </w:tc>
        <w:tc>
          <w:tcPr>
            <w:tcW w:w="6662" w:type="dxa"/>
            <w:tcBorders>
              <w:top w:val="single" w:sz="4" w:space="0" w:color="auto"/>
              <w:left w:val="single" w:sz="4" w:space="0" w:color="auto"/>
              <w:bottom w:val="single" w:sz="4" w:space="0" w:color="auto"/>
            </w:tcBorders>
            <w:vAlign w:val="bottom"/>
          </w:tcPr>
          <w:p w14:paraId="212A1712" w14:textId="77777777" w:rsidR="00F85C60" w:rsidRPr="00122CA9" w:rsidRDefault="00F85C60" w:rsidP="00AD5821">
            <w:pPr>
              <w:rPr>
                <w:rFonts w:ascii="Times New Roman" w:eastAsia="Times New Roman" w:hAnsi="Times New Roman" w:cs="Times New Roman"/>
                <w:b/>
                <w:bCs/>
                <w:sz w:val="24"/>
                <w:szCs w:val="24"/>
                <w:lang w:eastAsia="ru-RU"/>
              </w:rPr>
            </w:pPr>
            <w:r w:rsidRPr="00122CA9">
              <w:rPr>
                <w:rFonts w:ascii="Times New Roman" w:eastAsia="Calibri" w:hAnsi="Times New Roman" w:cs="Times New Roman"/>
                <w:b/>
                <w:bCs/>
                <w:sz w:val="24"/>
                <w:szCs w:val="24"/>
              </w:rPr>
              <w:t>В том числе практических и лабораторных занятий</w:t>
            </w:r>
          </w:p>
        </w:tc>
        <w:tc>
          <w:tcPr>
            <w:tcW w:w="2694" w:type="dxa"/>
          </w:tcPr>
          <w:p w14:paraId="66C3C3B6" w14:textId="77777777" w:rsidR="00F85C60" w:rsidRPr="00D260BD" w:rsidRDefault="00F85C60" w:rsidP="00AD5821">
            <w:pPr>
              <w:jc w:val="center"/>
              <w:rPr>
                <w:rFonts w:ascii="Times New Roman" w:eastAsia="Times New Roman" w:hAnsi="Times New Roman" w:cs="Times New Roman"/>
                <w:bCs/>
                <w:sz w:val="24"/>
                <w:szCs w:val="24"/>
                <w:lang w:eastAsia="ru-RU"/>
              </w:rPr>
            </w:pPr>
            <w:r w:rsidRPr="00D260BD">
              <w:rPr>
                <w:rFonts w:ascii="Times New Roman" w:eastAsia="Times New Roman" w:hAnsi="Times New Roman" w:cs="Times New Roman"/>
                <w:bCs/>
                <w:sz w:val="24"/>
                <w:szCs w:val="24"/>
                <w:lang w:eastAsia="ru-RU"/>
              </w:rPr>
              <w:t>4</w:t>
            </w:r>
          </w:p>
        </w:tc>
        <w:tc>
          <w:tcPr>
            <w:tcW w:w="2409" w:type="dxa"/>
            <w:vMerge/>
          </w:tcPr>
          <w:p w14:paraId="7F380377" w14:textId="77777777" w:rsidR="00F85C60" w:rsidRPr="00122CA9" w:rsidRDefault="00F85C60" w:rsidP="00AD5821">
            <w:pPr>
              <w:rPr>
                <w:rFonts w:ascii="Times New Roman" w:eastAsia="Calibri" w:hAnsi="Times New Roman" w:cs="Times New Roman"/>
                <w:sz w:val="24"/>
                <w:szCs w:val="24"/>
              </w:rPr>
            </w:pPr>
          </w:p>
        </w:tc>
      </w:tr>
      <w:tr w:rsidR="00F85C60" w:rsidRPr="00122CA9" w14:paraId="6B646755" w14:textId="77777777" w:rsidTr="00AD5821">
        <w:trPr>
          <w:trHeight w:val="361"/>
        </w:trPr>
        <w:tc>
          <w:tcPr>
            <w:tcW w:w="2972" w:type="dxa"/>
            <w:vMerge/>
          </w:tcPr>
          <w:p w14:paraId="03D2680F" w14:textId="77777777" w:rsidR="00F85C60" w:rsidRPr="00122CA9" w:rsidRDefault="00F85C60" w:rsidP="00AD5821">
            <w:pPr>
              <w:rPr>
                <w:rFonts w:ascii="Times New Roman" w:eastAsia="Calibri" w:hAnsi="Times New Roman" w:cs="Times New Roman"/>
                <w:b/>
                <w:bCs/>
                <w:sz w:val="24"/>
                <w:szCs w:val="24"/>
              </w:rPr>
            </w:pPr>
          </w:p>
        </w:tc>
        <w:tc>
          <w:tcPr>
            <w:tcW w:w="6662" w:type="dxa"/>
            <w:tcBorders>
              <w:top w:val="single" w:sz="4" w:space="0" w:color="auto"/>
              <w:left w:val="single" w:sz="4" w:space="0" w:color="auto"/>
              <w:bottom w:val="single" w:sz="4" w:space="0" w:color="auto"/>
            </w:tcBorders>
            <w:vAlign w:val="bottom"/>
          </w:tcPr>
          <w:p w14:paraId="39EEA81E" w14:textId="77777777" w:rsidR="00F85C60" w:rsidRPr="00122CA9" w:rsidRDefault="00F85C60" w:rsidP="00AD5821">
            <w:pPr>
              <w:rPr>
                <w:rFonts w:ascii="Times New Roman" w:eastAsia="Times New Roman" w:hAnsi="Times New Roman" w:cs="Times New Roman"/>
                <w:b/>
                <w:bCs/>
                <w:sz w:val="24"/>
                <w:szCs w:val="24"/>
                <w:lang w:eastAsia="ru-RU"/>
              </w:rPr>
            </w:pPr>
            <w:r w:rsidRPr="00122CA9">
              <w:rPr>
                <w:rFonts w:ascii="Times New Roman" w:eastAsia="Calibri" w:hAnsi="Times New Roman" w:cs="Times New Roman"/>
                <w:b/>
                <w:sz w:val="24"/>
                <w:szCs w:val="24"/>
              </w:rPr>
              <w:t xml:space="preserve">Практическое занятие 1. </w:t>
            </w:r>
            <w:r w:rsidRPr="00122CA9">
              <w:rPr>
                <w:rFonts w:ascii="Times New Roman" w:eastAsia="Calibri" w:hAnsi="Times New Roman" w:cs="Times New Roman"/>
                <w:sz w:val="24"/>
                <w:szCs w:val="24"/>
              </w:rPr>
              <w:t>Анализ и выбор наиболее эффективных решений по устранению потерь с использованием диаграммы Исикавы.</w:t>
            </w:r>
          </w:p>
        </w:tc>
        <w:tc>
          <w:tcPr>
            <w:tcW w:w="2694" w:type="dxa"/>
          </w:tcPr>
          <w:p w14:paraId="13B4683C" w14:textId="77777777" w:rsidR="00F85C60" w:rsidRPr="00D260BD" w:rsidRDefault="00F85C60" w:rsidP="00AD5821">
            <w:pPr>
              <w:jc w:val="center"/>
              <w:rPr>
                <w:rFonts w:ascii="Times New Roman" w:eastAsia="Times New Roman" w:hAnsi="Times New Roman" w:cs="Times New Roman"/>
                <w:bCs/>
                <w:sz w:val="24"/>
                <w:szCs w:val="24"/>
                <w:lang w:eastAsia="ru-RU"/>
              </w:rPr>
            </w:pPr>
            <w:r w:rsidRPr="00D260BD">
              <w:rPr>
                <w:rFonts w:ascii="Times New Roman" w:eastAsia="Times New Roman" w:hAnsi="Times New Roman" w:cs="Times New Roman"/>
                <w:bCs/>
                <w:sz w:val="24"/>
                <w:szCs w:val="24"/>
                <w:lang w:eastAsia="ru-RU"/>
              </w:rPr>
              <w:t>2</w:t>
            </w:r>
          </w:p>
        </w:tc>
        <w:tc>
          <w:tcPr>
            <w:tcW w:w="2409" w:type="dxa"/>
            <w:vMerge/>
          </w:tcPr>
          <w:p w14:paraId="0B0F7767" w14:textId="77777777" w:rsidR="00F85C60" w:rsidRPr="00122CA9" w:rsidRDefault="00F85C60" w:rsidP="00AD5821">
            <w:pPr>
              <w:rPr>
                <w:rFonts w:ascii="Times New Roman" w:eastAsia="Calibri" w:hAnsi="Times New Roman" w:cs="Times New Roman"/>
                <w:sz w:val="24"/>
                <w:szCs w:val="24"/>
              </w:rPr>
            </w:pPr>
          </w:p>
        </w:tc>
      </w:tr>
      <w:tr w:rsidR="00F85C60" w:rsidRPr="00C63897" w14:paraId="1735FC39" w14:textId="77777777" w:rsidTr="00AD5821">
        <w:trPr>
          <w:trHeight w:val="361"/>
        </w:trPr>
        <w:tc>
          <w:tcPr>
            <w:tcW w:w="2972" w:type="dxa"/>
            <w:vMerge/>
          </w:tcPr>
          <w:p w14:paraId="05DD1B92" w14:textId="77777777" w:rsidR="00F85C60" w:rsidRPr="00122CA9" w:rsidRDefault="00F85C60" w:rsidP="00AD5821">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14:paraId="0E7774E7" w14:textId="77777777" w:rsidR="00F85C60" w:rsidRPr="00122CA9" w:rsidRDefault="00F85C60" w:rsidP="00AD5821">
            <w:pPr>
              <w:rPr>
                <w:rFonts w:ascii="Times New Roman" w:eastAsia="Times New Roman" w:hAnsi="Times New Roman" w:cs="Times New Roman"/>
                <w:sz w:val="24"/>
                <w:szCs w:val="24"/>
                <w:lang w:eastAsia="ru-RU"/>
              </w:rPr>
            </w:pPr>
            <w:r w:rsidRPr="00122CA9">
              <w:rPr>
                <w:rFonts w:ascii="Times New Roman" w:eastAsia="Calibri" w:hAnsi="Times New Roman" w:cs="Times New Roman"/>
                <w:b/>
                <w:sz w:val="24"/>
                <w:szCs w:val="24"/>
              </w:rPr>
              <w:t xml:space="preserve">Практическое занятие 2. </w:t>
            </w:r>
            <w:r w:rsidRPr="00122CA9">
              <w:rPr>
                <w:rFonts w:ascii="Times New Roman" w:eastAsia="Calibri" w:hAnsi="Times New Roman" w:cs="Times New Roman"/>
                <w:sz w:val="24"/>
                <w:szCs w:val="24"/>
              </w:rPr>
              <w:t>Анализ технической или технологической проблемы одним из статистических методов</w:t>
            </w:r>
          </w:p>
        </w:tc>
        <w:tc>
          <w:tcPr>
            <w:tcW w:w="2694" w:type="dxa"/>
          </w:tcPr>
          <w:p w14:paraId="17CC72A0" w14:textId="77777777" w:rsidR="00F85C60" w:rsidRPr="00122CA9" w:rsidRDefault="00F85C60" w:rsidP="00AD5821">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09" w:type="dxa"/>
            <w:vMerge/>
          </w:tcPr>
          <w:p w14:paraId="19561A27" w14:textId="77777777" w:rsidR="00F85C60" w:rsidRPr="00C63897" w:rsidRDefault="00F85C60" w:rsidP="00AD5821">
            <w:pPr>
              <w:rPr>
                <w:rFonts w:ascii="Times New Roman" w:eastAsia="Times New Roman" w:hAnsi="Times New Roman" w:cs="Times New Roman"/>
                <w:lang w:eastAsia="ru-RU"/>
              </w:rPr>
            </w:pPr>
          </w:p>
        </w:tc>
      </w:tr>
      <w:tr w:rsidR="00F85C60" w:rsidRPr="00C63897" w14:paraId="4DA5C965" w14:textId="77777777" w:rsidTr="00AD5821">
        <w:tc>
          <w:tcPr>
            <w:tcW w:w="9634" w:type="dxa"/>
            <w:gridSpan w:val="2"/>
          </w:tcPr>
          <w:p w14:paraId="0D19D713" w14:textId="77777777" w:rsidR="00F85C60" w:rsidRPr="00122CA9" w:rsidRDefault="00F85C60" w:rsidP="00AD5821">
            <w:pPr>
              <w:spacing w:line="276" w:lineRule="auto"/>
              <w:rPr>
                <w:rFonts w:ascii="Times New Roman" w:eastAsia="Times New Roman" w:hAnsi="Times New Roman" w:cs="Times New Roman"/>
                <w:b/>
                <w:bCs/>
                <w:i/>
                <w:sz w:val="24"/>
                <w:szCs w:val="24"/>
                <w:lang w:eastAsia="ru-RU"/>
              </w:rPr>
            </w:pPr>
            <w:r w:rsidRPr="00122CA9">
              <w:rPr>
                <w:rFonts w:ascii="Times New Roman" w:eastAsia="Times New Roman" w:hAnsi="Times New Roman" w:cs="Times New Roman"/>
                <w:b/>
                <w:bCs/>
                <w:i/>
                <w:sz w:val="24"/>
                <w:szCs w:val="24"/>
                <w:lang w:eastAsia="ru-RU"/>
              </w:rPr>
              <w:t xml:space="preserve">Промежуточная аттестация </w:t>
            </w:r>
            <w:r>
              <w:rPr>
                <w:rFonts w:ascii="Times New Roman" w:eastAsia="Times New Roman" w:hAnsi="Times New Roman" w:cs="Times New Roman"/>
                <w:b/>
                <w:bCs/>
                <w:i/>
                <w:sz w:val="24"/>
                <w:szCs w:val="24"/>
                <w:lang w:eastAsia="ru-RU"/>
              </w:rPr>
              <w:t>Дифференцированный зачет</w:t>
            </w:r>
          </w:p>
        </w:tc>
        <w:tc>
          <w:tcPr>
            <w:tcW w:w="2694" w:type="dxa"/>
          </w:tcPr>
          <w:p w14:paraId="335CA881" w14:textId="77777777" w:rsidR="00F85C60" w:rsidRPr="00122CA9" w:rsidRDefault="00F85C60" w:rsidP="00AD5821">
            <w:pPr>
              <w:spacing w:line="276"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2</w:t>
            </w:r>
          </w:p>
        </w:tc>
        <w:tc>
          <w:tcPr>
            <w:tcW w:w="2409" w:type="dxa"/>
          </w:tcPr>
          <w:p w14:paraId="04B923F9" w14:textId="77777777" w:rsidR="00F85C60" w:rsidRPr="00C63897" w:rsidRDefault="00F85C60" w:rsidP="00AD5821">
            <w:pPr>
              <w:spacing w:line="276" w:lineRule="auto"/>
              <w:rPr>
                <w:rFonts w:ascii="Times New Roman" w:eastAsia="Times New Roman" w:hAnsi="Times New Roman" w:cs="Times New Roman"/>
                <w:b/>
                <w:bCs/>
                <w:i/>
                <w:lang w:eastAsia="ru-RU"/>
              </w:rPr>
            </w:pPr>
          </w:p>
        </w:tc>
      </w:tr>
      <w:tr w:rsidR="00F85C60" w:rsidRPr="00C63897" w14:paraId="6F8032D9" w14:textId="77777777" w:rsidTr="00AD5821">
        <w:tc>
          <w:tcPr>
            <w:tcW w:w="9634" w:type="dxa"/>
            <w:gridSpan w:val="2"/>
          </w:tcPr>
          <w:p w14:paraId="6C2BFB89" w14:textId="77777777" w:rsidR="00F85C60" w:rsidRPr="00C63897" w:rsidRDefault="00F85C60" w:rsidP="00AD5821">
            <w:pPr>
              <w:spacing w:line="276"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Всего</w:t>
            </w:r>
            <w:r>
              <w:rPr>
                <w:rFonts w:ascii="Times New Roman" w:eastAsia="Times New Roman" w:hAnsi="Times New Roman" w:cs="Times New Roman"/>
                <w:b/>
                <w:bCs/>
                <w:lang w:eastAsia="ru-RU"/>
              </w:rPr>
              <w:t xml:space="preserve"> </w:t>
            </w:r>
          </w:p>
        </w:tc>
        <w:tc>
          <w:tcPr>
            <w:tcW w:w="2694" w:type="dxa"/>
          </w:tcPr>
          <w:p w14:paraId="6E5D9A6C" w14:textId="77777777" w:rsidR="00F85C60" w:rsidRPr="00C63897" w:rsidRDefault="00F85C60" w:rsidP="00AD5821">
            <w:pPr>
              <w:spacing w:line="276"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52</w:t>
            </w:r>
          </w:p>
        </w:tc>
        <w:tc>
          <w:tcPr>
            <w:tcW w:w="2409" w:type="dxa"/>
          </w:tcPr>
          <w:p w14:paraId="17FA118E" w14:textId="77777777" w:rsidR="00F85C60" w:rsidRPr="00C63897" w:rsidRDefault="00F85C60" w:rsidP="00AD5821">
            <w:pPr>
              <w:spacing w:line="276" w:lineRule="auto"/>
              <w:rPr>
                <w:rFonts w:ascii="Times New Roman" w:eastAsia="Times New Roman" w:hAnsi="Times New Roman" w:cs="Times New Roman"/>
                <w:b/>
                <w:bCs/>
                <w:lang w:eastAsia="ru-RU"/>
              </w:rPr>
            </w:pPr>
          </w:p>
        </w:tc>
      </w:tr>
    </w:tbl>
    <w:p w14:paraId="242BACDD" w14:textId="77777777" w:rsidR="00F85C60" w:rsidRDefault="00F85C60" w:rsidP="00F85C60">
      <w:pPr>
        <w:rPr>
          <w:rFonts w:ascii="Times New Roman" w:hAnsi="Times New Roman" w:cs="Times New Roman"/>
          <w:sz w:val="24"/>
          <w:szCs w:val="24"/>
        </w:rPr>
        <w:sectPr w:rsidR="00F85C60" w:rsidSect="00AD5821">
          <w:pgSz w:w="16838" w:h="11906" w:orient="landscape"/>
          <w:pgMar w:top="1560" w:right="1134" w:bottom="567" w:left="1134" w:header="709" w:footer="709" w:gutter="0"/>
          <w:cols w:space="708"/>
          <w:docGrid w:linePitch="360"/>
        </w:sectPr>
      </w:pPr>
    </w:p>
    <w:p w14:paraId="3A9361D8" w14:textId="77777777" w:rsidR="00F85C60" w:rsidRDefault="00F85C60" w:rsidP="00F85C60">
      <w:pPr>
        <w:rPr>
          <w:rFonts w:ascii="Times New Roman" w:hAnsi="Times New Roman" w:cs="Times New Roman"/>
          <w:sz w:val="24"/>
          <w:szCs w:val="24"/>
        </w:rPr>
      </w:pPr>
    </w:p>
    <w:p w14:paraId="431D60DA" w14:textId="77777777" w:rsidR="00F85C60" w:rsidRPr="00DF068E" w:rsidRDefault="00F85C60" w:rsidP="00F85C60">
      <w:pPr>
        <w:pStyle w:val="1f"/>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59196CAD" w14:textId="77777777" w:rsidR="00F85C60" w:rsidRPr="00E11160" w:rsidRDefault="00F85C60" w:rsidP="00F85C60">
      <w:pPr>
        <w:pStyle w:val="114"/>
        <w:rPr>
          <w:rFonts w:ascii="Times New Roman" w:hAnsi="Times New Roman"/>
        </w:rPr>
      </w:pPr>
      <w:r w:rsidRPr="00E11160">
        <w:rPr>
          <w:rFonts w:ascii="Times New Roman" w:hAnsi="Times New Roman"/>
        </w:rPr>
        <w:t>3.1. Материально-техническое обеспечение</w:t>
      </w:r>
    </w:p>
    <w:p w14:paraId="3F6B0EC0" w14:textId="77777777" w:rsidR="00F85C60" w:rsidRPr="00122CA9" w:rsidRDefault="00F85C60" w:rsidP="00AD5821">
      <w:pPr>
        <w:suppressAutoHyphens/>
        <w:spacing w:line="276" w:lineRule="auto"/>
        <w:ind w:firstLine="709"/>
        <w:jc w:val="both"/>
        <w:rPr>
          <w:rFonts w:ascii="Times New Roman" w:hAnsi="Times New Roman" w:cs="Times New Roman"/>
          <w:bCs/>
          <w:sz w:val="24"/>
          <w:szCs w:val="24"/>
        </w:rPr>
      </w:pPr>
      <w:r w:rsidRPr="00122CA9">
        <w:rPr>
          <w:rFonts w:ascii="Times New Roman" w:hAnsi="Times New Roman" w:cs="Times New Roman"/>
          <w:bCs/>
          <w:sz w:val="24"/>
          <w:szCs w:val="24"/>
        </w:rPr>
        <w:t>3.1. Для реализации программы учебной дисциплины должны быть предусмотрены следующие специальные помещения:</w:t>
      </w:r>
    </w:p>
    <w:p w14:paraId="0921B6CB" w14:textId="77777777" w:rsidR="00F85C60" w:rsidRDefault="00F85C60" w:rsidP="00AD5821">
      <w:pPr>
        <w:suppressAutoHyphens/>
        <w:spacing w:line="276" w:lineRule="auto"/>
        <w:ind w:firstLine="709"/>
        <w:jc w:val="both"/>
        <w:rPr>
          <w:rFonts w:ascii="Times New Roman" w:hAnsi="Times New Roman" w:cs="Times New Roman"/>
          <w:bCs/>
          <w:iCs/>
          <w:sz w:val="24"/>
          <w:szCs w:val="24"/>
        </w:rPr>
      </w:pPr>
      <w:r w:rsidRPr="00122CA9">
        <w:rPr>
          <w:rFonts w:ascii="Times New Roman" w:hAnsi="Times New Roman" w:cs="Times New Roman"/>
          <w:bCs/>
          <w:sz w:val="24"/>
          <w:szCs w:val="24"/>
        </w:rPr>
        <w:t>Кабинет</w:t>
      </w:r>
      <w:r w:rsidRPr="00122CA9">
        <w:rPr>
          <w:rFonts w:ascii="Times New Roman" w:hAnsi="Times New Roman" w:cs="Times New Roman"/>
          <w:bCs/>
          <w:i/>
          <w:sz w:val="24"/>
          <w:szCs w:val="24"/>
        </w:rPr>
        <w:t xml:space="preserve"> </w:t>
      </w:r>
      <w:r w:rsidRPr="00122CA9">
        <w:rPr>
          <w:rFonts w:ascii="Times New Roman" w:hAnsi="Times New Roman" w:cs="Times New Roman"/>
          <w:bCs/>
          <w:sz w:val="24"/>
          <w:szCs w:val="24"/>
        </w:rPr>
        <w:t>«</w:t>
      </w:r>
      <w:r w:rsidRPr="00122CA9">
        <w:rPr>
          <w:rFonts w:ascii="Times New Roman" w:hAnsi="Times New Roman" w:cs="Times New Roman"/>
          <w:bCs/>
          <w:iCs/>
          <w:noProof/>
          <w:sz w:val="24"/>
          <w:szCs w:val="24"/>
        </w:rPr>
        <w:t>Социально-гуманитарных дисциплин</w:t>
      </w:r>
      <w:r w:rsidRPr="00122CA9">
        <w:rPr>
          <w:rFonts w:ascii="Times New Roman" w:hAnsi="Times New Roman" w:cs="Times New Roman"/>
          <w:bCs/>
          <w:iCs/>
          <w:sz w:val="24"/>
          <w:szCs w:val="24"/>
        </w:rPr>
        <w:t>»</w:t>
      </w:r>
      <w:r w:rsidRPr="00122CA9">
        <w:rPr>
          <w:rFonts w:ascii="Times New Roman" w:hAnsi="Times New Roman" w:cs="Times New Roman"/>
          <w:b/>
          <w:bCs/>
          <w:iCs/>
          <w:sz w:val="24"/>
          <w:szCs w:val="24"/>
        </w:rPr>
        <w:t>,</w:t>
      </w:r>
      <w:r w:rsidRPr="00122CA9">
        <w:rPr>
          <w:rFonts w:ascii="Times New Roman" w:hAnsi="Times New Roman" w:cs="Times New Roman"/>
          <w:bCs/>
          <w:iCs/>
          <w:sz w:val="24"/>
          <w:szCs w:val="24"/>
        </w:rPr>
        <w:t xml:space="preserve"> оснащенный</w:t>
      </w:r>
      <w:r>
        <w:rPr>
          <w:rFonts w:ascii="Times New Roman" w:hAnsi="Times New Roman" w:cs="Times New Roman"/>
          <w:bCs/>
          <w:iCs/>
          <w:sz w:val="24"/>
          <w:szCs w:val="24"/>
        </w:rPr>
        <w:t>:</w:t>
      </w:r>
    </w:p>
    <w:p w14:paraId="6D6E3175" w14:textId="77777777" w:rsidR="00F85C60" w:rsidRPr="00163690" w:rsidRDefault="00F85C60" w:rsidP="00AD5821">
      <w:pPr>
        <w:suppressAutoHyphens/>
        <w:spacing w:line="276" w:lineRule="auto"/>
        <w:ind w:firstLine="709"/>
        <w:jc w:val="both"/>
        <w:rPr>
          <w:rFonts w:ascii="Times New Roman" w:hAnsi="Times New Roman" w:cs="Times New Roman"/>
          <w:sz w:val="24"/>
          <w:szCs w:val="24"/>
        </w:rPr>
      </w:pPr>
      <w:r w:rsidRPr="00163690">
        <w:rPr>
          <w:rFonts w:ascii="Times New Roman" w:hAnsi="Times New Roman" w:cs="Times New Roman"/>
          <w:bCs/>
          <w:iCs/>
          <w:sz w:val="24"/>
          <w:szCs w:val="24"/>
        </w:rPr>
        <w:t xml:space="preserve">- </w:t>
      </w:r>
      <w:r>
        <w:rPr>
          <w:rFonts w:ascii="Times New Roman" w:hAnsi="Times New Roman" w:cs="Times New Roman"/>
          <w:sz w:val="24"/>
          <w:szCs w:val="24"/>
        </w:rPr>
        <w:t>с</w:t>
      </w:r>
      <w:r w:rsidRPr="00163690">
        <w:rPr>
          <w:rFonts w:ascii="Times New Roman" w:hAnsi="Times New Roman" w:cs="Times New Roman"/>
          <w:sz w:val="24"/>
          <w:szCs w:val="24"/>
        </w:rPr>
        <w:t>тол ученический по количеству обучающихся;</w:t>
      </w:r>
    </w:p>
    <w:p w14:paraId="376C39AF" w14:textId="77777777" w:rsidR="00F85C60" w:rsidRPr="00163690" w:rsidRDefault="00F85C60" w:rsidP="00AD5821">
      <w:pPr>
        <w:suppressAutoHyphens/>
        <w:spacing w:line="276" w:lineRule="auto"/>
        <w:ind w:firstLine="709"/>
        <w:jc w:val="both"/>
        <w:rPr>
          <w:rFonts w:ascii="Times New Roman" w:hAnsi="Times New Roman" w:cs="Times New Roman"/>
          <w:sz w:val="24"/>
          <w:szCs w:val="24"/>
        </w:rPr>
      </w:pPr>
      <w:r w:rsidRPr="00163690">
        <w:rPr>
          <w:rFonts w:ascii="Times New Roman" w:hAnsi="Times New Roman" w:cs="Times New Roman"/>
          <w:sz w:val="24"/>
          <w:szCs w:val="24"/>
        </w:rPr>
        <w:t xml:space="preserve">- </w:t>
      </w:r>
      <w:r>
        <w:rPr>
          <w:rFonts w:ascii="Times New Roman" w:hAnsi="Times New Roman" w:cs="Times New Roman"/>
          <w:sz w:val="24"/>
          <w:szCs w:val="24"/>
        </w:rPr>
        <w:t>с</w:t>
      </w:r>
      <w:r w:rsidRPr="00163690">
        <w:rPr>
          <w:rFonts w:ascii="Times New Roman" w:hAnsi="Times New Roman" w:cs="Times New Roman"/>
          <w:sz w:val="24"/>
          <w:szCs w:val="24"/>
        </w:rPr>
        <w:t>тул ученический по количеству обучающихся;</w:t>
      </w:r>
    </w:p>
    <w:p w14:paraId="4DEDC2DE" w14:textId="77777777" w:rsidR="00F85C60" w:rsidRPr="00163690" w:rsidRDefault="00F85C60" w:rsidP="00AD5821">
      <w:pPr>
        <w:suppressAutoHyphens/>
        <w:spacing w:line="276" w:lineRule="auto"/>
        <w:ind w:firstLine="709"/>
        <w:jc w:val="both"/>
        <w:rPr>
          <w:rFonts w:ascii="Times New Roman" w:hAnsi="Times New Roman" w:cs="Times New Roman"/>
          <w:sz w:val="24"/>
          <w:szCs w:val="24"/>
        </w:rPr>
      </w:pPr>
      <w:r w:rsidRPr="00163690">
        <w:rPr>
          <w:rFonts w:ascii="Times New Roman" w:hAnsi="Times New Roman" w:cs="Times New Roman"/>
          <w:sz w:val="24"/>
          <w:szCs w:val="24"/>
        </w:rPr>
        <w:t xml:space="preserve">- </w:t>
      </w:r>
      <w:r>
        <w:rPr>
          <w:rFonts w:ascii="Times New Roman" w:hAnsi="Times New Roman" w:cs="Times New Roman"/>
          <w:sz w:val="24"/>
          <w:szCs w:val="24"/>
        </w:rPr>
        <w:t>с</w:t>
      </w:r>
      <w:r w:rsidRPr="00163690">
        <w:rPr>
          <w:rFonts w:ascii="Times New Roman" w:hAnsi="Times New Roman" w:cs="Times New Roman"/>
          <w:sz w:val="24"/>
          <w:szCs w:val="24"/>
        </w:rPr>
        <w:t>тол преподавателя;</w:t>
      </w:r>
    </w:p>
    <w:p w14:paraId="3559A5C0" w14:textId="77777777" w:rsidR="00F85C60" w:rsidRPr="00163690" w:rsidRDefault="00F85C60" w:rsidP="00AD5821">
      <w:pPr>
        <w:suppressAutoHyphens/>
        <w:spacing w:line="276" w:lineRule="auto"/>
        <w:ind w:firstLine="709"/>
        <w:jc w:val="both"/>
        <w:rPr>
          <w:rFonts w:ascii="Times New Roman" w:hAnsi="Times New Roman" w:cs="Times New Roman"/>
          <w:sz w:val="24"/>
          <w:szCs w:val="24"/>
        </w:rPr>
      </w:pPr>
      <w:r w:rsidRPr="00163690">
        <w:rPr>
          <w:rFonts w:ascii="Times New Roman" w:hAnsi="Times New Roman" w:cs="Times New Roman"/>
          <w:sz w:val="24"/>
          <w:szCs w:val="24"/>
        </w:rPr>
        <w:t xml:space="preserve">- </w:t>
      </w:r>
      <w:r>
        <w:rPr>
          <w:rFonts w:ascii="Times New Roman" w:hAnsi="Times New Roman" w:cs="Times New Roman"/>
          <w:sz w:val="24"/>
          <w:szCs w:val="24"/>
        </w:rPr>
        <w:t>с</w:t>
      </w:r>
      <w:r w:rsidRPr="00163690">
        <w:rPr>
          <w:rFonts w:ascii="Times New Roman" w:hAnsi="Times New Roman" w:cs="Times New Roman"/>
          <w:sz w:val="24"/>
          <w:szCs w:val="24"/>
        </w:rPr>
        <w:t>тул преподавателя</w:t>
      </w:r>
      <w:r>
        <w:rPr>
          <w:rFonts w:ascii="Times New Roman" w:hAnsi="Times New Roman" w:cs="Times New Roman"/>
          <w:sz w:val="24"/>
          <w:szCs w:val="24"/>
        </w:rPr>
        <w:t>;</w:t>
      </w:r>
    </w:p>
    <w:p w14:paraId="4B388E31" w14:textId="77777777" w:rsidR="00F85C60" w:rsidRPr="00163690" w:rsidRDefault="00F85C60" w:rsidP="00AD5821">
      <w:pPr>
        <w:suppressAutoHyphens/>
        <w:spacing w:line="276" w:lineRule="auto"/>
        <w:ind w:firstLine="709"/>
        <w:jc w:val="both"/>
        <w:rPr>
          <w:rFonts w:ascii="Times New Roman" w:hAnsi="Times New Roman" w:cs="Times New Roman"/>
          <w:sz w:val="24"/>
          <w:szCs w:val="24"/>
        </w:rPr>
      </w:pPr>
      <w:r w:rsidRPr="00163690">
        <w:rPr>
          <w:rFonts w:ascii="Times New Roman" w:hAnsi="Times New Roman" w:cs="Times New Roman"/>
          <w:sz w:val="24"/>
          <w:szCs w:val="24"/>
        </w:rPr>
        <w:t xml:space="preserve">- </w:t>
      </w:r>
      <w:r>
        <w:rPr>
          <w:rFonts w:ascii="Times New Roman" w:hAnsi="Times New Roman" w:cs="Times New Roman"/>
          <w:sz w:val="24"/>
          <w:szCs w:val="24"/>
        </w:rPr>
        <w:t>д</w:t>
      </w:r>
      <w:r w:rsidRPr="00163690">
        <w:rPr>
          <w:rFonts w:ascii="Times New Roman" w:hAnsi="Times New Roman" w:cs="Times New Roman"/>
          <w:sz w:val="24"/>
          <w:szCs w:val="24"/>
        </w:rPr>
        <w:t>оска меловая</w:t>
      </w:r>
      <w:r>
        <w:rPr>
          <w:rFonts w:ascii="Times New Roman" w:hAnsi="Times New Roman" w:cs="Times New Roman"/>
          <w:sz w:val="24"/>
          <w:szCs w:val="24"/>
        </w:rPr>
        <w:t>;</w:t>
      </w:r>
    </w:p>
    <w:p w14:paraId="53B3C6AA" w14:textId="77777777" w:rsidR="00F85C60" w:rsidRDefault="00F85C60" w:rsidP="00AD5821">
      <w:pPr>
        <w:suppressAutoHyphens/>
        <w:spacing w:line="276" w:lineRule="auto"/>
        <w:ind w:firstLine="709"/>
        <w:jc w:val="both"/>
        <w:rPr>
          <w:rFonts w:ascii="Times New Roman" w:hAnsi="Times New Roman" w:cs="Times New Roman"/>
          <w:sz w:val="24"/>
          <w:szCs w:val="24"/>
        </w:rPr>
      </w:pPr>
      <w:r w:rsidRPr="00163690">
        <w:rPr>
          <w:rFonts w:ascii="Times New Roman" w:hAnsi="Times New Roman" w:cs="Times New Roman"/>
          <w:sz w:val="24"/>
          <w:szCs w:val="24"/>
        </w:rPr>
        <w:t xml:space="preserve">- </w:t>
      </w:r>
      <w:r>
        <w:rPr>
          <w:rFonts w:ascii="Times New Roman" w:hAnsi="Times New Roman" w:cs="Times New Roman"/>
          <w:sz w:val="24"/>
          <w:szCs w:val="24"/>
        </w:rPr>
        <w:t>н</w:t>
      </w:r>
      <w:r w:rsidRPr="00163690">
        <w:rPr>
          <w:rFonts w:ascii="Times New Roman" w:hAnsi="Times New Roman" w:cs="Times New Roman"/>
          <w:sz w:val="24"/>
          <w:szCs w:val="24"/>
        </w:rPr>
        <w:t>аглядные плакаты по соответствующим тематикам дисциплины.</w:t>
      </w:r>
    </w:p>
    <w:p w14:paraId="32D951EF" w14:textId="77777777" w:rsidR="00F85C60" w:rsidRPr="00163690" w:rsidRDefault="00F85C60" w:rsidP="00AD5821">
      <w:pPr>
        <w:suppressAutoHyphens/>
        <w:spacing w:line="276" w:lineRule="auto"/>
        <w:ind w:firstLine="709"/>
        <w:jc w:val="both"/>
        <w:rPr>
          <w:rFonts w:ascii="Times New Roman" w:hAnsi="Times New Roman" w:cs="Times New Roman"/>
          <w:sz w:val="24"/>
          <w:szCs w:val="24"/>
        </w:rPr>
      </w:pPr>
    </w:p>
    <w:p w14:paraId="5629000F" w14:textId="77777777" w:rsidR="00F85C60" w:rsidRPr="00E11160" w:rsidRDefault="00F85C60" w:rsidP="00F85C60">
      <w:pPr>
        <w:pStyle w:val="114"/>
        <w:spacing w:after="0"/>
        <w:rPr>
          <w:rFonts w:ascii="Times New Roman" w:eastAsia="Times New Roman" w:hAnsi="Times New Roman"/>
        </w:rPr>
      </w:pPr>
      <w:r w:rsidRPr="00E11160">
        <w:rPr>
          <w:rFonts w:ascii="Times New Roman" w:hAnsi="Times New Roman"/>
        </w:rPr>
        <w:t>3.2. Учебно-методическое обеспечение</w:t>
      </w:r>
    </w:p>
    <w:p w14:paraId="7DF42F2A" w14:textId="77777777" w:rsidR="00F85C60" w:rsidRPr="00E11160" w:rsidRDefault="00F85C60" w:rsidP="00F85C60">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1BC257CB" w14:textId="77777777" w:rsidR="00F85C60" w:rsidRPr="00A4426F" w:rsidRDefault="00F85C60" w:rsidP="007542A0">
      <w:pPr>
        <w:numPr>
          <w:ilvl w:val="0"/>
          <w:numId w:val="5"/>
        </w:numPr>
        <w:tabs>
          <w:tab w:val="left" w:pos="1134"/>
        </w:tabs>
        <w:spacing w:after="200" w:line="276" w:lineRule="auto"/>
        <w:ind w:left="0" w:firstLine="709"/>
        <w:contextualSpacing/>
        <w:jc w:val="both"/>
        <w:rPr>
          <w:rFonts w:ascii="Times New Roman" w:hAnsi="Times New Roman" w:cs="Times New Roman"/>
          <w:noProof/>
          <w:sz w:val="24"/>
          <w:szCs w:val="24"/>
        </w:rPr>
      </w:pPr>
      <w:r w:rsidRPr="00A4426F">
        <w:rPr>
          <w:rFonts w:ascii="Times New Roman" w:hAnsi="Times New Roman" w:cs="Times New Roman"/>
          <w:noProof/>
          <w:sz w:val="24"/>
          <w:szCs w:val="24"/>
        </w:rPr>
        <w:t>Вумек, Д. Бережливое производство: как избавиться от потерь и добиться процветания вашей компании / Джеймс Вумек, Дэниел Джонс ; пер. с англ. - 12-е изд. - Москва : Альпина Паблишер, 2018. - 472 с. - ISBN 978-5-9614-6829-8. - Текст : электронный. - URL: https://znanium.com/catalog/product/1815955</w:t>
      </w:r>
    </w:p>
    <w:p w14:paraId="09AED234" w14:textId="77777777" w:rsidR="00F85C60" w:rsidRPr="00A4426F" w:rsidRDefault="00F85C60" w:rsidP="007542A0">
      <w:pPr>
        <w:numPr>
          <w:ilvl w:val="0"/>
          <w:numId w:val="5"/>
        </w:numPr>
        <w:tabs>
          <w:tab w:val="left" w:pos="1134"/>
        </w:tabs>
        <w:spacing w:after="200" w:line="276" w:lineRule="auto"/>
        <w:ind w:left="0" w:firstLine="709"/>
        <w:contextualSpacing/>
        <w:jc w:val="both"/>
        <w:rPr>
          <w:rFonts w:ascii="Times New Roman" w:hAnsi="Times New Roman" w:cs="Times New Roman"/>
          <w:noProof/>
          <w:sz w:val="24"/>
          <w:szCs w:val="24"/>
        </w:rPr>
      </w:pPr>
      <w:r w:rsidRPr="00A4426F">
        <w:rPr>
          <w:rFonts w:ascii="Times New Roman" w:hAnsi="Times New Roman" w:cs="Times New Roman"/>
          <w:noProof/>
          <w:sz w:val="24"/>
          <w:szCs w:val="24"/>
        </w:rPr>
        <w:t>Герасимов, Б. И. Управление качеством: проектирование : учебное пособие / Б. И. Герасимов, А. Ю. Сизикин, Е. Б. Герасимова. - Москва : Форум : ИНФРА-М, 2019. - 176 с. - (Среднее профессиональное образование). - ISBN 978-5-91134-780-2. - Текст : электронный. - URL: https://znanium.com/catalog/product/1012453</w:t>
      </w:r>
    </w:p>
    <w:p w14:paraId="12C2C4FF" w14:textId="77777777" w:rsidR="00F85C60" w:rsidRPr="00A4426F" w:rsidRDefault="00F85C60" w:rsidP="007542A0">
      <w:pPr>
        <w:numPr>
          <w:ilvl w:val="0"/>
          <w:numId w:val="5"/>
        </w:numPr>
        <w:tabs>
          <w:tab w:val="left" w:pos="1134"/>
        </w:tabs>
        <w:spacing w:after="200" w:line="276" w:lineRule="auto"/>
        <w:ind w:left="0" w:firstLine="709"/>
        <w:contextualSpacing/>
        <w:jc w:val="both"/>
        <w:rPr>
          <w:rFonts w:ascii="Times New Roman" w:hAnsi="Times New Roman" w:cs="Times New Roman"/>
          <w:noProof/>
          <w:sz w:val="24"/>
          <w:szCs w:val="24"/>
        </w:rPr>
      </w:pPr>
      <w:r w:rsidRPr="00A4426F">
        <w:rPr>
          <w:rFonts w:ascii="Times New Roman" w:hAnsi="Times New Roman" w:cs="Times New Roman"/>
          <w:noProof/>
          <w:sz w:val="24"/>
          <w:szCs w:val="24"/>
        </w:rPr>
        <w:t>Елагина, В. Б. Менеджмент качества и основы бережливого производства : учебное пособие / В. Б. Елагина, Г. Р. Царева. - Йошкар-Ола : Поволжский государственный технологический университет, 2019. - 178 с. - ISBN 978-5-8158-2163-7. - Текст : электронный. - URL: https://znanium.com/catalog/product/1894122</w:t>
      </w:r>
    </w:p>
    <w:p w14:paraId="550C35A4" w14:textId="77777777" w:rsidR="00F85C60" w:rsidRPr="00A4426F" w:rsidRDefault="00F85C60" w:rsidP="007542A0">
      <w:pPr>
        <w:numPr>
          <w:ilvl w:val="0"/>
          <w:numId w:val="5"/>
        </w:numPr>
        <w:tabs>
          <w:tab w:val="left" w:pos="1134"/>
        </w:tabs>
        <w:spacing w:after="200" w:line="276" w:lineRule="auto"/>
        <w:ind w:left="0" w:firstLine="709"/>
        <w:contextualSpacing/>
        <w:jc w:val="both"/>
        <w:rPr>
          <w:rFonts w:ascii="Times New Roman" w:hAnsi="Times New Roman" w:cs="Times New Roman"/>
          <w:noProof/>
          <w:sz w:val="24"/>
          <w:szCs w:val="24"/>
        </w:rPr>
      </w:pPr>
      <w:r w:rsidRPr="00A4426F">
        <w:rPr>
          <w:rFonts w:ascii="Times New Roman" w:hAnsi="Times New Roman" w:cs="Times New Roman"/>
          <w:noProof/>
          <w:sz w:val="24"/>
          <w:szCs w:val="24"/>
        </w:rPr>
        <w:t>Клюев, А. В. Бережливое производство : учебное пособие для СПО / А. В. Клюев ; под редакцией И. В. Ершовой. — 2-е изд. — Саратов, Екатеринбург : Профобразование, Уральский федеральный университет, 2019. — 87 c. — ISBN 978-5-4488-0447-2, 978-5-7996-2900-7. — Текст : электронный // Электронный ресурс цифровой образовательной среды СПО PROFобразование : [сайт]. — URL: https://profspo.ru/books/87789</w:t>
      </w:r>
    </w:p>
    <w:p w14:paraId="5072A799" w14:textId="77777777" w:rsidR="00F85C60" w:rsidRPr="00A4426F" w:rsidRDefault="00F85C60" w:rsidP="007542A0">
      <w:pPr>
        <w:numPr>
          <w:ilvl w:val="0"/>
          <w:numId w:val="5"/>
        </w:numPr>
        <w:tabs>
          <w:tab w:val="left" w:pos="1134"/>
        </w:tabs>
        <w:spacing w:after="200" w:line="276" w:lineRule="auto"/>
        <w:ind w:left="0" w:firstLine="709"/>
        <w:contextualSpacing/>
        <w:jc w:val="both"/>
        <w:rPr>
          <w:rFonts w:ascii="Times New Roman" w:hAnsi="Times New Roman" w:cs="Times New Roman"/>
          <w:noProof/>
          <w:sz w:val="24"/>
          <w:szCs w:val="24"/>
        </w:rPr>
      </w:pPr>
      <w:r w:rsidRPr="00A4426F">
        <w:rPr>
          <w:rFonts w:ascii="Times New Roman" w:hAnsi="Times New Roman" w:cs="Times New Roman"/>
          <w:noProof/>
          <w:sz w:val="24"/>
          <w:szCs w:val="24"/>
        </w:rPr>
        <w:t>Современные технологии менеджмента : учебник / под ред. проф. В. И. Королева. — Москва : Магистр : ИНФРА-М, 2022. — 640 с. - ISBN 978-5-9776-0218-1. - Текст : электронный. - URL: https://znanium.com/catalog/product/1843589</w:t>
      </w:r>
    </w:p>
    <w:p w14:paraId="59947C4F" w14:textId="77777777" w:rsidR="00F85C60" w:rsidRPr="00A4426F" w:rsidRDefault="00F85C60" w:rsidP="007542A0">
      <w:pPr>
        <w:numPr>
          <w:ilvl w:val="0"/>
          <w:numId w:val="5"/>
        </w:numPr>
        <w:tabs>
          <w:tab w:val="left" w:pos="1134"/>
        </w:tabs>
        <w:spacing w:after="200" w:line="276" w:lineRule="auto"/>
        <w:ind w:left="0" w:firstLine="709"/>
        <w:contextualSpacing/>
        <w:jc w:val="both"/>
        <w:rPr>
          <w:rFonts w:ascii="Times New Roman" w:hAnsi="Times New Roman" w:cs="Times New Roman"/>
          <w:bCs/>
          <w:i/>
          <w:iCs/>
          <w:sz w:val="24"/>
          <w:szCs w:val="24"/>
        </w:rPr>
      </w:pPr>
      <w:r w:rsidRPr="00A4426F">
        <w:rPr>
          <w:rFonts w:ascii="Times New Roman" w:hAnsi="Times New Roman" w:cs="Times New Roman"/>
          <w:noProof/>
          <w:sz w:val="24"/>
          <w:szCs w:val="24"/>
        </w:rPr>
        <w:t>Шмелёва, А. Н. Методы бережливого производства : учебно-методическое пособие / А. Н. Шмелёва. — Москва : РТУ МИРЭА, 2021. — 38 с. — Текст : электронный // Лань : электронно-библиотечная система. — URL: https://e.lanbook.com/book/171543</w:t>
      </w:r>
    </w:p>
    <w:p w14:paraId="3071D9D6" w14:textId="77777777" w:rsidR="00F85C60" w:rsidRPr="00A4426F" w:rsidRDefault="00F85C60" w:rsidP="00F85C60">
      <w:pPr>
        <w:suppressAutoHyphens/>
        <w:ind w:firstLine="709"/>
        <w:jc w:val="both"/>
        <w:rPr>
          <w:rFonts w:ascii="Times New Roman" w:hAnsi="Times New Roman" w:cs="Times New Roman"/>
          <w:b/>
          <w:sz w:val="24"/>
          <w:szCs w:val="24"/>
        </w:rPr>
      </w:pPr>
      <w:r w:rsidRPr="00A4426F">
        <w:rPr>
          <w:rFonts w:ascii="Times New Roman" w:hAnsi="Times New Roman" w:cs="Times New Roman"/>
          <w:b/>
          <w:sz w:val="24"/>
          <w:szCs w:val="24"/>
        </w:rPr>
        <w:t>3.2.2. Дополнительные источники</w:t>
      </w:r>
    </w:p>
    <w:p w14:paraId="1ABEB93E" w14:textId="77777777" w:rsidR="00F85C60" w:rsidRPr="00A4426F" w:rsidRDefault="00F85C60" w:rsidP="007542A0">
      <w:pPr>
        <w:numPr>
          <w:ilvl w:val="0"/>
          <w:numId w:val="6"/>
        </w:numPr>
        <w:tabs>
          <w:tab w:val="left" w:pos="1134"/>
        </w:tabs>
        <w:spacing w:after="200" w:line="276" w:lineRule="auto"/>
        <w:ind w:left="0" w:firstLine="709"/>
        <w:contextualSpacing/>
        <w:jc w:val="both"/>
        <w:rPr>
          <w:rFonts w:ascii="Times New Roman" w:hAnsi="Times New Roman" w:cs="Times New Roman"/>
          <w:noProof/>
          <w:sz w:val="24"/>
          <w:szCs w:val="24"/>
        </w:rPr>
      </w:pPr>
      <w:r w:rsidRPr="00A4426F">
        <w:rPr>
          <w:rFonts w:ascii="Times New Roman" w:hAnsi="Times New Roman" w:cs="Times New Roman"/>
          <w:noProof/>
          <w:sz w:val="24"/>
          <w:szCs w:val="24"/>
        </w:rPr>
        <w:t xml:space="preserve"> Портал ГАРАНТ.РУ (Garant.ru): информационно-правовой портал [Электронный ресурс]. — Режим доступа: https://www.garant.ru/</w:t>
      </w:r>
    </w:p>
    <w:p w14:paraId="21D5327A" w14:textId="77777777" w:rsidR="00F85C60" w:rsidRDefault="00F85C60" w:rsidP="00F85C60">
      <w:pPr>
        <w:pStyle w:val="1f"/>
        <w:rPr>
          <w:rFonts w:ascii="Times New Roman" w:hAnsi="Times New Roman"/>
          <w:lang w:val="ru-RU"/>
        </w:rPr>
      </w:pPr>
    </w:p>
    <w:p w14:paraId="0AFE3995" w14:textId="77777777" w:rsidR="00F85C60" w:rsidRPr="00DF068E" w:rsidRDefault="00F85C60" w:rsidP="00F85C60">
      <w:pPr>
        <w:pStyle w:val="1f"/>
        <w:rPr>
          <w:rFonts w:ascii="Times New Roman" w:hAnsi="Times New Roman"/>
          <w:b w:val="0"/>
          <w:bCs w:val="0"/>
          <w:lang w:val="ru-RU"/>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3"/>
        <w:gridCol w:w="3543"/>
        <w:gridCol w:w="3112"/>
      </w:tblGrid>
      <w:tr w:rsidR="00F85C60" w:rsidRPr="00985111" w14:paraId="706457A8" w14:textId="77777777" w:rsidTr="00AD5821">
        <w:trPr>
          <w:trHeight w:val="519"/>
        </w:trPr>
        <w:tc>
          <w:tcPr>
            <w:tcW w:w="1544" w:type="pct"/>
            <w:vAlign w:val="center"/>
          </w:tcPr>
          <w:p w14:paraId="55F3B2A3" w14:textId="77777777" w:rsidR="00F85C60" w:rsidRPr="00854F21" w:rsidRDefault="00F85C60" w:rsidP="00AD5821">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840" w:type="pct"/>
            <w:vAlign w:val="center"/>
          </w:tcPr>
          <w:p w14:paraId="0119092F" w14:textId="77777777" w:rsidR="00F85C60" w:rsidRPr="00854F21" w:rsidRDefault="00F85C60" w:rsidP="00AD5821">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616" w:type="pct"/>
            <w:vAlign w:val="center"/>
          </w:tcPr>
          <w:p w14:paraId="38820E1E" w14:textId="77777777" w:rsidR="00F85C60" w:rsidRPr="00854F21" w:rsidRDefault="00F85C60" w:rsidP="00AD5821">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F85C60" w:rsidRPr="00985111" w14:paraId="4BEAA086" w14:textId="77777777" w:rsidTr="00AD5821">
        <w:trPr>
          <w:trHeight w:val="698"/>
        </w:trPr>
        <w:tc>
          <w:tcPr>
            <w:tcW w:w="1544" w:type="pct"/>
          </w:tcPr>
          <w:p w14:paraId="5483CDA1" w14:textId="77777777" w:rsidR="00F85C60" w:rsidRDefault="00F85C60" w:rsidP="00AD5821">
            <w:pPr>
              <w:suppressAutoHyphens/>
              <w:contextualSpacing/>
              <w:rPr>
                <w:rFonts w:ascii="Times New Roman" w:hAnsi="Times New Roman" w:cs="Times New Roman"/>
                <w:bCs/>
                <w:i/>
                <w:sz w:val="24"/>
                <w:szCs w:val="24"/>
              </w:rPr>
            </w:pPr>
            <w:r>
              <w:rPr>
                <w:rFonts w:ascii="Times New Roman" w:hAnsi="Times New Roman" w:cs="Times New Roman"/>
                <w:bCs/>
                <w:i/>
                <w:sz w:val="24"/>
                <w:szCs w:val="24"/>
              </w:rPr>
              <w:t xml:space="preserve">Знает: </w:t>
            </w:r>
          </w:p>
          <w:p w14:paraId="5F746E3B" w14:textId="77777777" w:rsidR="00F85C60" w:rsidRDefault="00F85C60" w:rsidP="00AD5821">
            <w:pPr>
              <w:suppressAutoHyphens/>
              <w:contextualSpacing/>
              <w:rPr>
                <w:rFonts w:ascii="Times New Roman" w:hAnsi="Times New Roman" w:cs="Times New Roman"/>
                <w:bCs/>
                <w:i/>
                <w:sz w:val="24"/>
                <w:szCs w:val="24"/>
              </w:rPr>
            </w:pPr>
            <w:r>
              <w:rPr>
                <w:rFonts w:ascii="Times New Roman" w:hAnsi="Times New Roman"/>
                <w:sz w:val="24"/>
                <w:szCs w:val="24"/>
              </w:rPr>
              <w:t>принципы и концепцию бережливого производства; основы картирования потока создания ценностей; методы выявления, анализа и решения проблем производства; инструменты бережливого производства; принципы организации взаимодействия в цепочке процесса; виды потерь и методы их устранения; современные технологии повышения эффективности технологии внедрения улучшений; технологии вовлечения персонала в процесс непрерывных улучшений; систему подачи предложений</w:t>
            </w:r>
            <w:r>
              <w:rPr>
                <w:rFonts w:ascii="Times New Roman" w:hAnsi="Times New Roman" w:cs="Times New Roman"/>
                <w:bCs/>
                <w:i/>
                <w:sz w:val="24"/>
                <w:szCs w:val="24"/>
              </w:rPr>
              <w:t xml:space="preserve">: </w:t>
            </w:r>
          </w:p>
          <w:p w14:paraId="10B5B7FC" w14:textId="77777777" w:rsidR="00F85C60" w:rsidRPr="0020627D" w:rsidRDefault="00F85C60" w:rsidP="00AD5821">
            <w:pPr>
              <w:suppressAutoHyphens/>
              <w:contextualSpacing/>
              <w:rPr>
                <w:rFonts w:ascii="Times New Roman" w:hAnsi="Times New Roman" w:cs="Times New Roman"/>
                <w:i/>
                <w:sz w:val="24"/>
                <w:szCs w:val="24"/>
              </w:rPr>
            </w:pPr>
          </w:p>
        </w:tc>
        <w:tc>
          <w:tcPr>
            <w:tcW w:w="1840" w:type="pct"/>
          </w:tcPr>
          <w:p w14:paraId="265FFD44" w14:textId="77777777" w:rsidR="00F85C60" w:rsidRPr="0020627D" w:rsidRDefault="00F85C60" w:rsidP="00AD5821">
            <w:pPr>
              <w:suppressAutoHyphens/>
              <w:contextualSpacing/>
              <w:rPr>
                <w:rFonts w:ascii="Times New Roman" w:hAnsi="Times New Roman" w:cs="Times New Roman"/>
                <w:i/>
                <w:sz w:val="24"/>
                <w:szCs w:val="24"/>
              </w:rPr>
            </w:pPr>
            <w:r>
              <w:rPr>
                <w:rFonts w:ascii="Times New Roman" w:hAnsi="Times New Roman"/>
                <w:bCs/>
                <w:color w:val="000000" w:themeColor="text1"/>
                <w:sz w:val="24"/>
                <w:szCs w:val="24"/>
              </w:rPr>
              <w:t xml:space="preserve">Демонстрирует системные знания об истории становления и развития бережливого производства; формулирует основные понятия бережливого производства; поясняет содержание принципов бережливого производства в соответствии с направленностью профессиональной деятельности; описывает основные подходы к картированию потока создания ценности; владеет основными понятиями для картирования процесса; демонстрирует системные знания о действиях, добавляющие ценности и потери; владеет основными методами выявления и анализа проблем; формулирует перечень необходимых шагов/действий для решения проблем; демонстрирует системные знания об инструментах бережливого производства и областях его применения;  оперирует знаниями при выборе инструментов для решения производственной задачи, приводит теоретическое обоснование потенциальной пользы и рисков; демонстрирует знания при анализе в цепочке процесса; описывает последовательность организационных действий для улучшения процесса; демонстрирует знания по типизации производственных потерь и причинах их возникновения; демонстрирует системные знания о ключевые показатели эффективности </w:t>
            </w:r>
            <w:r>
              <w:rPr>
                <w:rFonts w:ascii="Times New Roman" w:hAnsi="Times New Roman"/>
                <w:bCs/>
                <w:color w:val="000000" w:themeColor="text1"/>
                <w:sz w:val="24"/>
                <w:szCs w:val="24"/>
              </w:rPr>
              <w:lastRenderedPageBreak/>
              <w:t>бережливого производства; владеет основными понятиями реинжиниринга и демонстрирует знания инструментов процесса преобразований; описывает основные подходы к технологии мотивации персонала, принципы и методики вовлечения персонал в процесс непрерывных улучшений; формулирует перечень необходимых шагов для подачи предложений по улучшениям</w:t>
            </w:r>
          </w:p>
        </w:tc>
        <w:tc>
          <w:tcPr>
            <w:tcW w:w="1616" w:type="pct"/>
          </w:tcPr>
          <w:p w14:paraId="4B83CE74" w14:textId="77777777" w:rsidR="00F85C60" w:rsidRPr="0020627D" w:rsidRDefault="00F85C60" w:rsidP="00AD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sz w:val="24"/>
                <w:szCs w:val="24"/>
              </w:rPr>
            </w:pPr>
            <w:r w:rsidRPr="0020627D">
              <w:rPr>
                <w:rFonts w:ascii="Times New Roman" w:hAnsi="Times New Roman" w:cs="Times New Roman"/>
                <w:b/>
                <w:sz w:val="24"/>
                <w:szCs w:val="24"/>
              </w:rPr>
              <w:lastRenderedPageBreak/>
              <w:t xml:space="preserve">Текущий контроль: </w:t>
            </w:r>
          </w:p>
          <w:p w14:paraId="1A940D30" w14:textId="77777777" w:rsidR="00F85C60" w:rsidRPr="0020627D" w:rsidRDefault="00F85C60" w:rsidP="00AD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sz w:val="24"/>
                <w:szCs w:val="24"/>
              </w:rPr>
            </w:pPr>
            <w:r w:rsidRPr="0020627D">
              <w:rPr>
                <w:rFonts w:ascii="Times New Roman" w:hAnsi="Times New Roman" w:cs="Times New Roman"/>
                <w:noProof/>
                <w:sz w:val="24"/>
                <w:szCs w:val="24"/>
              </w:rPr>
              <w:t>экспертная оценка выполнения заданий проблемного характера.</w:t>
            </w:r>
          </w:p>
          <w:p w14:paraId="3CCAA422" w14:textId="77777777" w:rsidR="00F85C60" w:rsidRPr="0020627D" w:rsidRDefault="00F85C60" w:rsidP="00AD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sz w:val="24"/>
                <w:szCs w:val="24"/>
              </w:rPr>
            </w:pPr>
            <w:r w:rsidRPr="0020627D">
              <w:rPr>
                <w:rFonts w:ascii="Times New Roman" w:hAnsi="Times New Roman" w:cs="Times New Roman"/>
                <w:b/>
                <w:sz w:val="24"/>
                <w:szCs w:val="24"/>
              </w:rPr>
              <w:t>Промежуточная аттестация</w:t>
            </w:r>
          </w:p>
          <w:p w14:paraId="450780F2" w14:textId="77777777" w:rsidR="00F85C60" w:rsidRPr="0020627D" w:rsidRDefault="00F85C60" w:rsidP="00AD5821">
            <w:pPr>
              <w:suppressAutoHyphens/>
              <w:spacing w:line="276" w:lineRule="auto"/>
              <w:contextualSpacing/>
              <w:rPr>
                <w:rFonts w:ascii="Times New Roman" w:hAnsi="Times New Roman" w:cs="Times New Roman"/>
                <w:i/>
                <w:sz w:val="24"/>
                <w:szCs w:val="24"/>
              </w:rPr>
            </w:pPr>
          </w:p>
        </w:tc>
      </w:tr>
      <w:tr w:rsidR="00F85C60" w:rsidRPr="0020627D" w14:paraId="1FC9BDC9" w14:textId="77777777" w:rsidTr="00AD5821">
        <w:trPr>
          <w:trHeight w:val="698"/>
        </w:trPr>
        <w:tc>
          <w:tcPr>
            <w:tcW w:w="1544" w:type="pct"/>
          </w:tcPr>
          <w:p w14:paraId="031D2201" w14:textId="77777777" w:rsidR="00F85C60" w:rsidRDefault="00F85C60" w:rsidP="00AD5821">
            <w:pPr>
              <w:suppressAutoHyphens/>
              <w:contextualSpacing/>
              <w:rPr>
                <w:rFonts w:ascii="Times New Roman" w:hAnsi="Times New Roman" w:cs="Times New Roman"/>
                <w:bCs/>
                <w:i/>
                <w:sz w:val="24"/>
                <w:szCs w:val="24"/>
              </w:rPr>
            </w:pPr>
            <w:r>
              <w:rPr>
                <w:rFonts w:ascii="Times New Roman" w:hAnsi="Times New Roman" w:cs="Times New Roman"/>
                <w:bCs/>
                <w:i/>
                <w:sz w:val="24"/>
                <w:szCs w:val="24"/>
              </w:rPr>
              <w:lastRenderedPageBreak/>
              <w:t>Умеет</w:t>
            </w:r>
          </w:p>
          <w:p w14:paraId="0FAE345E" w14:textId="77777777" w:rsidR="00F85C60" w:rsidRPr="0020627D" w:rsidRDefault="00F85C60" w:rsidP="00AD5821">
            <w:pPr>
              <w:suppressAutoHyphens/>
              <w:contextualSpacing/>
              <w:rPr>
                <w:rFonts w:ascii="Times New Roman" w:hAnsi="Times New Roman" w:cs="Times New Roman"/>
                <w:bCs/>
                <w:i/>
                <w:sz w:val="24"/>
                <w:szCs w:val="24"/>
              </w:rPr>
            </w:pPr>
            <w:r>
              <w:rPr>
                <w:rFonts w:ascii="Times New Roman" w:hAnsi="Times New Roman"/>
                <w:sz w:val="24"/>
                <w:szCs w:val="24"/>
              </w:rPr>
              <w:t>осуществлять профессиональную деятельность с соблюдением принципов бережливого производства; моделировать производственный процесс и строить карту потока создания ценностей; применять методы диагностики потерь и устранять потери в процессах применять ключевые инструменты анализа и решения проблем, оценивать затраты на несоответствие; организовывать работу коллектива и команды в рамках реализации проектов по улучшениям; применять инструменты бережливого производства в соответствии со спецификой бизнес-процессов организации/производства</w:t>
            </w:r>
          </w:p>
        </w:tc>
        <w:tc>
          <w:tcPr>
            <w:tcW w:w="1840" w:type="pct"/>
          </w:tcPr>
          <w:p w14:paraId="291BAFE0" w14:textId="77777777" w:rsidR="00F85C60" w:rsidRDefault="00F85C60" w:rsidP="00AD5821">
            <w:pPr>
              <w:jc w:val="both"/>
              <w:rPr>
                <w:rFonts w:ascii="Times New Roman" w:hAnsi="Times New Roman"/>
                <w:bCs/>
                <w:color w:val="000000" w:themeColor="text1"/>
                <w:sz w:val="24"/>
                <w:szCs w:val="24"/>
              </w:rPr>
            </w:pPr>
            <w:r>
              <w:rPr>
                <w:rFonts w:ascii="Times New Roman" w:hAnsi="Times New Roman"/>
                <w:bCs/>
                <w:color w:val="000000" w:themeColor="text1"/>
                <w:sz w:val="24"/>
                <w:szCs w:val="24"/>
              </w:rPr>
              <w:t>Демонстрирует уровень внедрения принципов бережливого производства в профессиональную деятельность при решении производственных задач;</w:t>
            </w:r>
          </w:p>
          <w:p w14:paraId="2636F7EC" w14:textId="77777777" w:rsidR="00F85C60" w:rsidRPr="0020627D" w:rsidRDefault="00F85C60" w:rsidP="00AD5821">
            <w:pPr>
              <w:suppressAutoHyphens/>
              <w:contextualSpacing/>
              <w:rPr>
                <w:rFonts w:ascii="Times New Roman" w:hAnsi="Times New Roman" w:cs="Times New Roman"/>
                <w:bCs/>
                <w:i/>
                <w:sz w:val="24"/>
                <w:szCs w:val="24"/>
              </w:rPr>
            </w:pPr>
            <w:r>
              <w:rPr>
                <w:rFonts w:ascii="Times New Roman" w:hAnsi="Times New Roman"/>
                <w:bCs/>
                <w:color w:val="000000" w:themeColor="text1"/>
                <w:sz w:val="24"/>
                <w:szCs w:val="24"/>
              </w:rPr>
              <w:t>демонстрирует навык по выявлению ценности картированию потока создания ценностей; выбирает средства и методы моделирования и описания процесса; демонстрирует умение выявлять, диагностировать и устранять потери в процессах; осуществляет и аргументирует выбор инструментов диагностики проблем; оценивает «цену» производственной ошибки и определяет возможность для корректирующих действий; предлагает алгоритм решения с учетом имеющихся ресурсов и ограничений; демонстрирует умение организовывать работу коллектива и команды в рамках реализации проектов по улучшениям; демонстрирует умение выбора и применения инструментов бережливого производства в заданных производственных условиях</w:t>
            </w:r>
          </w:p>
        </w:tc>
        <w:tc>
          <w:tcPr>
            <w:tcW w:w="1616" w:type="pct"/>
          </w:tcPr>
          <w:p w14:paraId="25D1E085" w14:textId="77777777" w:rsidR="00F85C60" w:rsidRPr="0020627D" w:rsidRDefault="00F85C60" w:rsidP="00AD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sz w:val="24"/>
                <w:szCs w:val="24"/>
              </w:rPr>
            </w:pPr>
            <w:r w:rsidRPr="0020627D">
              <w:rPr>
                <w:rFonts w:ascii="Times New Roman" w:hAnsi="Times New Roman" w:cs="Times New Roman"/>
                <w:b/>
                <w:sz w:val="24"/>
                <w:szCs w:val="24"/>
              </w:rPr>
              <w:t xml:space="preserve">Текущий контроль: </w:t>
            </w:r>
          </w:p>
          <w:p w14:paraId="7F9F023D" w14:textId="77777777" w:rsidR="00F85C60" w:rsidRPr="0020627D" w:rsidRDefault="00F85C60" w:rsidP="00AD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sz w:val="24"/>
                <w:szCs w:val="24"/>
              </w:rPr>
            </w:pPr>
            <w:r w:rsidRPr="0020627D">
              <w:rPr>
                <w:rFonts w:ascii="Times New Roman" w:hAnsi="Times New Roman" w:cs="Times New Roman"/>
                <w:noProof/>
                <w:sz w:val="24"/>
                <w:szCs w:val="24"/>
              </w:rPr>
              <w:t>экспертная оценка выполнения заданий проблемного характера.</w:t>
            </w:r>
          </w:p>
          <w:p w14:paraId="1225D9A5" w14:textId="77777777" w:rsidR="00F85C60" w:rsidRPr="0020627D" w:rsidRDefault="00F85C60" w:rsidP="00AD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sz w:val="24"/>
                <w:szCs w:val="24"/>
              </w:rPr>
            </w:pPr>
            <w:r w:rsidRPr="0020627D">
              <w:rPr>
                <w:rFonts w:ascii="Times New Roman" w:hAnsi="Times New Roman" w:cs="Times New Roman"/>
                <w:b/>
                <w:sz w:val="24"/>
                <w:szCs w:val="24"/>
              </w:rPr>
              <w:t>Промежуточная аттестация</w:t>
            </w:r>
          </w:p>
          <w:p w14:paraId="511B4F9B" w14:textId="77777777" w:rsidR="00F85C60" w:rsidRPr="0020627D" w:rsidRDefault="00F85C60" w:rsidP="00AD5821">
            <w:pPr>
              <w:suppressAutoHyphens/>
              <w:spacing w:line="276" w:lineRule="auto"/>
              <w:contextualSpacing/>
              <w:rPr>
                <w:rFonts w:ascii="Times New Roman" w:hAnsi="Times New Roman" w:cs="Times New Roman"/>
                <w:i/>
                <w:sz w:val="24"/>
                <w:szCs w:val="24"/>
              </w:rPr>
            </w:pPr>
          </w:p>
        </w:tc>
      </w:tr>
    </w:tbl>
    <w:p w14:paraId="19827EA5" w14:textId="77777777" w:rsidR="00F85C60" w:rsidRDefault="00F85C60" w:rsidP="00F85C60">
      <w:pPr>
        <w:rPr>
          <w:rFonts w:ascii="Times New Roman Полужирный" w:eastAsia="Segoe UI" w:hAnsi="Times New Roman Полужирный" w:cs="Times New Roman"/>
          <w:b/>
          <w:bCs/>
          <w:caps/>
          <w:kern w:val="32"/>
          <w:sz w:val="24"/>
          <w:szCs w:val="24"/>
          <w:lang w:val="x-none" w:eastAsia="x-none"/>
        </w:rPr>
      </w:pPr>
    </w:p>
    <w:p w14:paraId="5EC572C2" w14:textId="77777777" w:rsidR="00F85C60" w:rsidRDefault="00F85C60">
      <w:pPr>
        <w:rPr>
          <w:rFonts w:ascii="Times New Roman" w:hAnsi="Times New Roman" w:cs="Times New Roman"/>
          <w:b/>
          <w:bCs/>
          <w:sz w:val="24"/>
          <w:szCs w:val="24"/>
        </w:rPr>
      </w:pPr>
      <w:r>
        <w:rPr>
          <w:rFonts w:ascii="Times New Roman" w:hAnsi="Times New Roman" w:cs="Times New Roman"/>
          <w:b/>
          <w:bCs/>
          <w:sz w:val="24"/>
          <w:szCs w:val="24"/>
        </w:rPr>
        <w:br w:type="page"/>
      </w:r>
    </w:p>
    <w:p w14:paraId="1A83C9AE" w14:textId="77777777" w:rsidR="000C3FCC" w:rsidRPr="000C3FCC" w:rsidRDefault="000C3FCC" w:rsidP="000C3FCC">
      <w:pPr>
        <w:tabs>
          <w:tab w:val="right" w:leader="dot" w:pos="14459"/>
          <w:tab w:val="right" w:leader="dot" w:pos="14570"/>
        </w:tabs>
        <w:rPr>
          <w:rFonts w:ascii="Times New Roman" w:eastAsia="Times New Roman" w:hAnsi="Times New Roman" w:cs="Times New Roman"/>
          <w:b/>
          <w:bCs/>
          <w:sz w:val="24"/>
          <w:szCs w:val="24"/>
          <w:lang w:eastAsia="ru-RU"/>
        </w:rPr>
      </w:pPr>
    </w:p>
    <w:p w14:paraId="6F421508" w14:textId="77777777" w:rsidR="004008B1" w:rsidRPr="004008B1" w:rsidRDefault="004008B1" w:rsidP="004008B1">
      <w:pPr>
        <w:jc w:val="right"/>
        <w:rPr>
          <w:rFonts w:ascii="Times New Roman" w:eastAsia="Calibri" w:hAnsi="Times New Roman" w:cs="Times New Roman"/>
          <w:b/>
          <w:bCs/>
          <w:sz w:val="24"/>
          <w:szCs w:val="24"/>
        </w:rPr>
      </w:pPr>
      <w:r w:rsidRPr="004008B1">
        <w:rPr>
          <w:rFonts w:ascii="Times New Roman" w:eastAsia="Calibri" w:hAnsi="Times New Roman" w:cs="Times New Roman"/>
          <w:b/>
          <w:bCs/>
          <w:sz w:val="24"/>
          <w:szCs w:val="24"/>
        </w:rPr>
        <w:t>Приложение 2.6</w:t>
      </w:r>
    </w:p>
    <w:p w14:paraId="552DC1D3" w14:textId="77777777" w:rsidR="004008B1" w:rsidRPr="004008B1" w:rsidRDefault="004008B1" w:rsidP="004008B1">
      <w:pPr>
        <w:jc w:val="right"/>
        <w:rPr>
          <w:rFonts w:ascii="Times New Roman" w:eastAsia="Calibri" w:hAnsi="Times New Roman" w:cs="Times New Roman"/>
          <w:b/>
          <w:bCs/>
          <w:sz w:val="24"/>
          <w:szCs w:val="24"/>
        </w:rPr>
      </w:pPr>
      <w:r w:rsidRPr="004008B1">
        <w:rPr>
          <w:rFonts w:ascii="Times New Roman" w:eastAsia="Calibri" w:hAnsi="Times New Roman" w:cs="Times New Roman"/>
          <w:b/>
          <w:bCs/>
          <w:sz w:val="24"/>
          <w:szCs w:val="24"/>
        </w:rPr>
        <w:t>к ОПОП-П по специальности</w:t>
      </w:r>
    </w:p>
    <w:p w14:paraId="5771A779" w14:textId="77777777" w:rsidR="004008B1" w:rsidRPr="004008B1" w:rsidRDefault="004008B1" w:rsidP="004008B1">
      <w:pPr>
        <w:widowControl w:val="0"/>
        <w:shd w:val="clear" w:color="auto" w:fill="FFFFFF"/>
        <w:tabs>
          <w:tab w:val="left" w:leader="underscore" w:pos="9163"/>
        </w:tabs>
        <w:autoSpaceDE w:val="0"/>
        <w:autoSpaceDN w:val="0"/>
        <w:adjustRightInd w:val="0"/>
        <w:ind w:firstLine="739"/>
        <w:jc w:val="right"/>
        <w:rPr>
          <w:rFonts w:ascii="Times New Roman" w:eastAsia="Calibri" w:hAnsi="Times New Roman" w:cs="Times New Roman"/>
          <w:b/>
          <w:sz w:val="24"/>
          <w:szCs w:val="24"/>
          <w:lang w:eastAsia="ru-RU"/>
        </w:rPr>
      </w:pPr>
      <w:r w:rsidRPr="004008B1">
        <w:rPr>
          <w:rFonts w:ascii="Times New Roman" w:eastAsia="Calibri" w:hAnsi="Times New Roman" w:cs="Times New Roman"/>
          <w:b/>
          <w:sz w:val="24"/>
          <w:szCs w:val="24"/>
          <w:lang w:eastAsia="ru-RU"/>
        </w:rPr>
        <w:t xml:space="preserve">13.02.13 Эксплуатация и обслуживание </w:t>
      </w:r>
    </w:p>
    <w:p w14:paraId="3E32B568" w14:textId="77777777" w:rsidR="004008B1" w:rsidRPr="004008B1" w:rsidRDefault="004008B1" w:rsidP="004008B1">
      <w:pPr>
        <w:widowControl w:val="0"/>
        <w:shd w:val="clear" w:color="auto" w:fill="FFFFFF"/>
        <w:tabs>
          <w:tab w:val="left" w:leader="underscore" w:pos="9163"/>
        </w:tabs>
        <w:autoSpaceDE w:val="0"/>
        <w:autoSpaceDN w:val="0"/>
        <w:adjustRightInd w:val="0"/>
        <w:ind w:firstLine="739"/>
        <w:jc w:val="right"/>
        <w:rPr>
          <w:rFonts w:ascii="Times New Roman" w:eastAsia="Calibri" w:hAnsi="Times New Roman" w:cs="Times New Roman"/>
          <w:b/>
          <w:sz w:val="24"/>
          <w:szCs w:val="24"/>
          <w:lang w:eastAsia="ru-RU"/>
        </w:rPr>
      </w:pPr>
      <w:r w:rsidRPr="004008B1">
        <w:rPr>
          <w:rFonts w:ascii="Times New Roman" w:eastAsia="Calibri" w:hAnsi="Times New Roman" w:cs="Times New Roman"/>
          <w:b/>
          <w:sz w:val="24"/>
          <w:szCs w:val="24"/>
          <w:lang w:eastAsia="ru-RU"/>
        </w:rPr>
        <w:t xml:space="preserve">электрического и электромеханического </w:t>
      </w:r>
    </w:p>
    <w:p w14:paraId="3A663890" w14:textId="77777777" w:rsidR="004008B1" w:rsidRPr="004008B1" w:rsidRDefault="004008B1" w:rsidP="004008B1">
      <w:pPr>
        <w:widowControl w:val="0"/>
        <w:shd w:val="clear" w:color="auto" w:fill="FFFFFF"/>
        <w:tabs>
          <w:tab w:val="left" w:leader="underscore" w:pos="9163"/>
        </w:tabs>
        <w:autoSpaceDE w:val="0"/>
        <w:autoSpaceDN w:val="0"/>
        <w:adjustRightInd w:val="0"/>
        <w:ind w:firstLine="739"/>
        <w:jc w:val="right"/>
        <w:rPr>
          <w:rFonts w:ascii="Times New Roman" w:eastAsia="Calibri" w:hAnsi="Times New Roman" w:cs="Times New Roman"/>
          <w:b/>
          <w:sz w:val="24"/>
          <w:szCs w:val="24"/>
          <w:lang w:eastAsia="ru-RU"/>
        </w:rPr>
      </w:pPr>
      <w:r w:rsidRPr="004008B1">
        <w:rPr>
          <w:rFonts w:ascii="Times New Roman" w:eastAsia="Calibri" w:hAnsi="Times New Roman" w:cs="Times New Roman"/>
          <w:b/>
          <w:sz w:val="24"/>
          <w:szCs w:val="24"/>
          <w:lang w:eastAsia="ru-RU"/>
        </w:rPr>
        <w:t xml:space="preserve">оборудования (по отраслям) </w:t>
      </w:r>
    </w:p>
    <w:p w14:paraId="7E94C7B9" w14:textId="77777777" w:rsidR="004008B1" w:rsidRPr="004008B1" w:rsidRDefault="004008B1" w:rsidP="004008B1">
      <w:pPr>
        <w:jc w:val="right"/>
        <w:rPr>
          <w:rFonts w:ascii="Times New Roman" w:eastAsia="Calibri" w:hAnsi="Times New Roman" w:cs="Times New Roman"/>
          <w:b/>
          <w:bCs/>
          <w:color w:val="0070C0"/>
          <w:sz w:val="24"/>
          <w:szCs w:val="24"/>
        </w:rPr>
      </w:pPr>
    </w:p>
    <w:p w14:paraId="2CBEF520" w14:textId="77777777" w:rsidR="004008B1" w:rsidRPr="004008B1" w:rsidRDefault="004008B1" w:rsidP="004008B1">
      <w:pPr>
        <w:jc w:val="right"/>
        <w:rPr>
          <w:rFonts w:ascii="Times New Roman" w:eastAsia="Calibri" w:hAnsi="Times New Roman" w:cs="Times New Roman"/>
          <w:b/>
          <w:bCs/>
          <w:color w:val="0070C0"/>
          <w:sz w:val="24"/>
          <w:szCs w:val="24"/>
        </w:rPr>
      </w:pPr>
    </w:p>
    <w:p w14:paraId="34CE9C46" w14:textId="77777777" w:rsidR="004008B1" w:rsidRPr="004008B1" w:rsidRDefault="004008B1" w:rsidP="004008B1">
      <w:pPr>
        <w:jc w:val="right"/>
        <w:rPr>
          <w:rFonts w:ascii="Times New Roman" w:eastAsia="Calibri" w:hAnsi="Times New Roman" w:cs="Times New Roman"/>
          <w:b/>
          <w:bCs/>
          <w:color w:val="0070C0"/>
          <w:sz w:val="24"/>
          <w:szCs w:val="24"/>
        </w:rPr>
      </w:pPr>
    </w:p>
    <w:p w14:paraId="754E067D" w14:textId="77777777" w:rsidR="004008B1" w:rsidRPr="004008B1" w:rsidRDefault="004008B1" w:rsidP="004008B1">
      <w:pPr>
        <w:jc w:val="right"/>
        <w:rPr>
          <w:rFonts w:ascii="Times New Roman" w:eastAsia="Calibri" w:hAnsi="Times New Roman" w:cs="Times New Roman"/>
          <w:b/>
          <w:bCs/>
          <w:color w:val="0070C0"/>
          <w:sz w:val="24"/>
          <w:szCs w:val="24"/>
        </w:rPr>
      </w:pPr>
    </w:p>
    <w:p w14:paraId="4D5BDA2D" w14:textId="77777777" w:rsidR="004008B1" w:rsidRPr="004008B1" w:rsidRDefault="004008B1" w:rsidP="004008B1">
      <w:pPr>
        <w:jc w:val="right"/>
        <w:rPr>
          <w:rFonts w:ascii="Times New Roman" w:eastAsia="Calibri" w:hAnsi="Times New Roman" w:cs="Times New Roman"/>
          <w:b/>
          <w:bCs/>
          <w:color w:val="0070C0"/>
          <w:sz w:val="24"/>
          <w:szCs w:val="24"/>
        </w:rPr>
      </w:pPr>
    </w:p>
    <w:p w14:paraId="57CDD86C" w14:textId="77777777" w:rsidR="004008B1" w:rsidRPr="004008B1" w:rsidRDefault="004008B1" w:rsidP="004008B1">
      <w:pPr>
        <w:jc w:val="right"/>
        <w:rPr>
          <w:rFonts w:ascii="Times New Roman" w:eastAsia="Calibri" w:hAnsi="Times New Roman" w:cs="Times New Roman"/>
          <w:b/>
          <w:bCs/>
          <w:color w:val="0070C0"/>
          <w:sz w:val="24"/>
          <w:szCs w:val="24"/>
        </w:rPr>
      </w:pPr>
    </w:p>
    <w:p w14:paraId="0EF48C8A" w14:textId="77777777" w:rsidR="004008B1" w:rsidRPr="004008B1" w:rsidRDefault="004008B1" w:rsidP="004008B1">
      <w:pPr>
        <w:jc w:val="right"/>
        <w:rPr>
          <w:rFonts w:ascii="Times New Roman" w:eastAsia="Calibri" w:hAnsi="Times New Roman" w:cs="Times New Roman"/>
          <w:b/>
          <w:bCs/>
          <w:color w:val="0070C0"/>
          <w:sz w:val="24"/>
          <w:szCs w:val="24"/>
        </w:rPr>
      </w:pPr>
    </w:p>
    <w:p w14:paraId="56C053C9" w14:textId="77777777" w:rsidR="004008B1" w:rsidRPr="004008B1" w:rsidRDefault="004008B1" w:rsidP="004008B1">
      <w:pPr>
        <w:jc w:val="right"/>
        <w:rPr>
          <w:rFonts w:ascii="Times New Roman" w:eastAsia="Calibri" w:hAnsi="Times New Roman" w:cs="Times New Roman"/>
          <w:b/>
          <w:bCs/>
          <w:color w:val="0070C0"/>
          <w:sz w:val="24"/>
          <w:szCs w:val="24"/>
        </w:rPr>
      </w:pPr>
    </w:p>
    <w:p w14:paraId="2B5B3511" w14:textId="77777777" w:rsidR="004008B1" w:rsidRPr="004008B1" w:rsidRDefault="004008B1" w:rsidP="004008B1">
      <w:pPr>
        <w:jc w:val="right"/>
        <w:rPr>
          <w:rFonts w:ascii="Times New Roman" w:eastAsia="Calibri" w:hAnsi="Times New Roman" w:cs="Times New Roman"/>
          <w:b/>
          <w:bCs/>
          <w:color w:val="0070C0"/>
          <w:sz w:val="24"/>
          <w:szCs w:val="24"/>
        </w:rPr>
      </w:pPr>
    </w:p>
    <w:p w14:paraId="650F87FE" w14:textId="77777777" w:rsidR="004008B1" w:rsidRPr="004008B1" w:rsidRDefault="004008B1" w:rsidP="004008B1">
      <w:pPr>
        <w:jc w:val="right"/>
        <w:rPr>
          <w:rFonts w:ascii="Times New Roman" w:eastAsia="Calibri" w:hAnsi="Times New Roman" w:cs="Times New Roman"/>
          <w:b/>
          <w:bCs/>
          <w:color w:val="0070C0"/>
          <w:sz w:val="24"/>
          <w:szCs w:val="24"/>
        </w:rPr>
      </w:pPr>
    </w:p>
    <w:p w14:paraId="1FE10BAB" w14:textId="77777777" w:rsidR="004008B1" w:rsidRPr="004008B1" w:rsidRDefault="004008B1" w:rsidP="004008B1">
      <w:pPr>
        <w:jc w:val="right"/>
        <w:rPr>
          <w:rFonts w:ascii="Times New Roman" w:eastAsia="Calibri" w:hAnsi="Times New Roman" w:cs="Times New Roman"/>
          <w:b/>
          <w:bCs/>
          <w:color w:val="0070C0"/>
          <w:sz w:val="24"/>
          <w:szCs w:val="24"/>
        </w:rPr>
      </w:pPr>
    </w:p>
    <w:p w14:paraId="17896448" w14:textId="77777777" w:rsidR="004008B1" w:rsidRPr="004008B1" w:rsidRDefault="004008B1" w:rsidP="004008B1">
      <w:pPr>
        <w:jc w:val="right"/>
        <w:rPr>
          <w:rFonts w:ascii="Times New Roman" w:eastAsia="Calibri" w:hAnsi="Times New Roman" w:cs="Times New Roman"/>
          <w:b/>
          <w:bCs/>
          <w:color w:val="0070C0"/>
          <w:sz w:val="24"/>
          <w:szCs w:val="24"/>
        </w:rPr>
      </w:pPr>
    </w:p>
    <w:p w14:paraId="0CD8EABD" w14:textId="77777777" w:rsidR="004008B1" w:rsidRPr="004008B1" w:rsidRDefault="004008B1" w:rsidP="004008B1">
      <w:pPr>
        <w:tabs>
          <w:tab w:val="left" w:pos="2805"/>
          <w:tab w:val="center" w:pos="4819"/>
        </w:tabs>
        <w:jc w:val="center"/>
        <w:rPr>
          <w:rFonts w:ascii="Times New Roman" w:eastAsia="Calibri" w:hAnsi="Times New Roman" w:cs="Times New Roman"/>
          <w:b/>
          <w:bCs/>
          <w:sz w:val="24"/>
          <w:szCs w:val="24"/>
        </w:rPr>
      </w:pPr>
      <w:r w:rsidRPr="004008B1">
        <w:rPr>
          <w:rFonts w:ascii="Times New Roman" w:eastAsia="Calibri" w:hAnsi="Times New Roman" w:cs="Times New Roman"/>
          <w:b/>
          <w:bCs/>
          <w:sz w:val="24"/>
          <w:szCs w:val="24"/>
        </w:rPr>
        <w:t>Рабочая программа дисциплины</w:t>
      </w:r>
    </w:p>
    <w:p w14:paraId="78B1FA32" w14:textId="77777777" w:rsidR="004008B1" w:rsidRPr="004008B1" w:rsidRDefault="004008B1" w:rsidP="004008B1">
      <w:pPr>
        <w:ind w:firstLine="851"/>
        <w:jc w:val="center"/>
        <w:rPr>
          <w:rFonts w:ascii="Times New Roman" w:eastAsia="Calibri" w:hAnsi="Times New Roman" w:cs="Times New Roman"/>
          <w:sz w:val="24"/>
          <w:szCs w:val="24"/>
        </w:rPr>
      </w:pPr>
    </w:p>
    <w:p w14:paraId="5ED85071" w14:textId="77777777" w:rsidR="004008B1" w:rsidRPr="004008B1" w:rsidRDefault="004008B1" w:rsidP="004008B1">
      <w:pPr>
        <w:jc w:val="center"/>
        <w:rPr>
          <w:rFonts w:ascii="Times New Roman" w:eastAsia="Calibri" w:hAnsi="Times New Roman" w:cs="Times New Roman"/>
          <w:b/>
          <w:sz w:val="24"/>
          <w:szCs w:val="24"/>
        </w:rPr>
      </w:pPr>
      <w:r w:rsidRPr="004008B1">
        <w:rPr>
          <w:rFonts w:ascii="Times New Roman" w:eastAsia="Calibri" w:hAnsi="Times New Roman" w:cs="Times New Roman"/>
          <w:b/>
          <w:sz w:val="24"/>
          <w:szCs w:val="24"/>
        </w:rPr>
        <w:t>СГ.06 «Основы финансовой грамотности»</w:t>
      </w:r>
    </w:p>
    <w:p w14:paraId="2B92D7B1" w14:textId="77777777" w:rsidR="004008B1" w:rsidRPr="004008B1" w:rsidRDefault="004008B1" w:rsidP="004008B1">
      <w:pPr>
        <w:shd w:val="clear" w:color="auto" w:fill="FFFFFF"/>
        <w:adjustRightInd w:val="0"/>
        <w:ind w:left="754" w:firstLine="851"/>
        <w:jc w:val="center"/>
        <w:rPr>
          <w:rFonts w:ascii="Times New Roman" w:eastAsia="Calibri" w:hAnsi="Times New Roman" w:cs="Times New Roman"/>
          <w:sz w:val="24"/>
          <w:szCs w:val="24"/>
        </w:rPr>
      </w:pPr>
    </w:p>
    <w:p w14:paraId="3B697692" w14:textId="77777777" w:rsidR="004008B1" w:rsidRPr="004008B1" w:rsidRDefault="004008B1" w:rsidP="004008B1">
      <w:pPr>
        <w:ind w:firstLine="851"/>
        <w:rPr>
          <w:rFonts w:ascii="Times New Roman" w:eastAsia="Calibri" w:hAnsi="Times New Roman" w:cs="Times New Roman"/>
          <w:i/>
          <w:sz w:val="24"/>
          <w:szCs w:val="24"/>
        </w:rPr>
      </w:pPr>
    </w:p>
    <w:p w14:paraId="57F68DA3" w14:textId="77777777" w:rsidR="004008B1" w:rsidRPr="004008B1" w:rsidRDefault="004008B1" w:rsidP="004008B1">
      <w:pPr>
        <w:ind w:firstLine="851"/>
        <w:rPr>
          <w:rFonts w:ascii="Times New Roman" w:eastAsia="Calibri" w:hAnsi="Times New Roman" w:cs="Times New Roman"/>
          <w:i/>
          <w:sz w:val="24"/>
          <w:szCs w:val="24"/>
        </w:rPr>
      </w:pPr>
    </w:p>
    <w:p w14:paraId="28A494D0" w14:textId="77777777" w:rsidR="004008B1" w:rsidRPr="004008B1" w:rsidRDefault="004008B1" w:rsidP="004008B1">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4CEDA6EF" w14:textId="77777777" w:rsidR="004008B1" w:rsidRPr="004008B1" w:rsidRDefault="004008B1" w:rsidP="004008B1">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542A0194" w14:textId="77777777" w:rsidR="004008B1" w:rsidRPr="004008B1" w:rsidRDefault="004008B1" w:rsidP="004008B1">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A8B740A" w14:textId="77777777" w:rsidR="004008B1" w:rsidRPr="004008B1" w:rsidRDefault="004008B1" w:rsidP="004008B1">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2EF8558" w14:textId="77777777" w:rsidR="004008B1" w:rsidRPr="004008B1" w:rsidRDefault="004008B1" w:rsidP="004008B1">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39DB2F0D" w14:textId="77777777" w:rsidR="004008B1" w:rsidRPr="004008B1" w:rsidRDefault="004008B1" w:rsidP="004008B1">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8A8D467" w14:textId="77777777" w:rsidR="004008B1" w:rsidRPr="004008B1" w:rsidRDefault="004008B1" w:rsidP="004008B1">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FE93341" w14:textId="77777777" w:rsidR="004008B1" w:rsidRPr="004008B1" w:rsidRDefault="004008B1" w:rsidP="004008B1">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0603B86" w14:textId="77777777" w:rsidR="004008B1" w:rsidRPr="004008B1" w:rsidRDefault="004008B1" w:rsidP="004008B1">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6D867B5" w14:textId="77777777" w:rsidR="004008B1" w:rsidRPr="004008B1" w:rsidRDefault="004008B1" w:rsidP="004008B1">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70F7767" w14:textId="77777777" w:rsidR="004008B1" w:rsidRPr="004008B1" w:rsidRDefault="004008B1" w:rsidP="004008B1">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47646C6E" w14:textId="77777777" w:rsidR="004008B1" w:rsidRPr="004008B1" w:rsidRDefault="004008B1" w:rsidP="004008B1">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72A092C5" w14:textId="77777777" w:rsidR="004008B1" w:rsidRPr="004008B1" w:rsidRDefault="004008B1" w:rsidP="004008B1">
      <w:pPr>
        <w:widowControl w:val="0"/>
        <w:jc w:val="center"/>
        <w:rPr>
          <w:rFonts w:ascii="Times New Roman" w:eastAsia="Times New Roman" w:hAnsi="Times New Roman" w:cs="Times New Roman"/>
          <w:b/>
          <w:bCs/>
          <w:sz w:val="24"/>
          <w:szCs w:val="24"/>
          <w:lang w:eastAsia="nl-NL"/>
        </w:rPr>
      </w:pPr>
      <w:r w:rsidRPr="004008B1">
        <w:rPr>
          <w:rFonts w:ascii="Times New Roman" w:eastAsia="Times New Roman" w:hAnsi="Times New Roman" w:cs="Times New Roman"/>
          <w:b/>
          <w:bCs/>
          <w:sz w:val="24"/>
          <w:szCs w:val="24"/>
          <w:lang w:eastAsia="nl-NL"/>
        </w:rPr>
        <w:t>2024г.</w:t>
      </w:r>
    </w:p>
    <w:p w14:paraId="152B9577" w14:textId="77777777" w:rsidR="004008B1" w:rsidRPr="004008B1" w:rsidRDefault="004008B1" w:rsidP="004008B1">
      <w:pPr>
        <w:jc w:val="center"/>
        <w:rPr>
          <w:rFonts w:ascii="Times New Roman" w:eastAsia="Calibri" w:hAnsi="Times New Roman" w:cs="Times New Roman"/>
          <w:b/>
        </w:rPr>
      </w:pPr>
      <w:r w:rsidRPr="004008B1">
        <w:rPr>
          <w:rFonts w:ascii="Calibri" w:eastAsia="Calibri" w:hAnsi="Calibri" w:cs="Times New Roman"/>
        </w:rPr>
        <w:br w:type="page"/>
      </w:r>
      <w:r w:rsidRPr="004008B1">
        <w:rPr>
          <w:rFonts w:ascii="Times New Roman" w:eastAsia="Calibri" w:hAnsi="Times New Roman" w:cs="Times New Roman"/>
          <w:b/>
        </w:rPr>
        <w:lastRenderedPageBreak/>
        <w:t>СОДЕРЖАНИЕ ПРОГРАММЫ</w:t>
      </w:r>
    </w:p>
    <w:p w14:paraId="4411C07C" w14:textId="77777777" w:rsidR="004008B1" w:rsidRPr="00D31EE6" w:rsidRDefault="004008B1" w:rsidP="004008B1">
      <w:pPr>
        <w:tabs>
          <w:tab w:val="right" w:leader="dot" w:pos="9639"/>
        </w:tabs>
        <w:spacing w:before="120" w:line="276" w:lineRule="auto"/>
        <w:rPr>
          <w:rFonts w:ascii="Times New Roman" w:eastAsia="Calibri" w:hAnsi="Times New Roman" w:cs="Times New Roman"/>
          <w:noProof/>
          <w:lang w:eastAsia="ru-RU"/>
        </w:rPr>
      </w:pPr>
      <w:r w:rsidRPr="00D31EE6">
        <w:rPr>
          <w:rFonts w:ascii="Times New Roman" w:eastAsia="Calibri" w:hAnsi="Times New Roman" w:cs="Times New Roman"/>
          <w:noProof/>
        </w:rPr>
        <w:fldChar w:fldCharType="begin"/>
      </w:r>
      <w:r w:rsidRPr="00D31EE6">
        <w:rPr>
          <w:rFonts w:ascii="Times New Roman" w:eastAsia="Calibri" w:hAnsi="Times New Roman" w:cs="Times New Roman"/>
          <w:noProof/>
        </w:rPr>
        <w:instrText xml:space="preserve"> TOC \h \z \t "Раздел 1;1;Раздел 1.1;2" </w:instrText>
      </w:r>
      <w:r w:rsidRPr="00D31EE6">
        <w:rPr>
          <w:rFonts w:ascii="Times New Roman" w:eastAsia="Calibri" w:hAnsi="Times New Roman" w:cs="Times New Roman"/>
          <w:noProof/>
        </w:rPr>
        <w:fldChar w:fldCharType="separate"/>
      </w:r>
      <w:hyperlink w:anchor="_Toc156825287" w:history="1">
        <w:r w:rsidRPr="00D31EE6">
          <w:rPr>
            <w:rFonts w:ascii="Times New Roman" w:eastAsia="Calibri" w:hAnsi="Times New Roman" w:cs="Times New Roman"/>
            <w:b/>
            <w:bCs/>
            <w:noProof/>
          </w:rPr>
          <w:t>СОДЕРЖАНИЕ ПРОГРАММЫ</w:t>
        </w:r>
        <w:r w:rsidRPr="00D31EE6">
          <w:rPr>
            <w:rFonts w:ascii="Times New Roman" w:eastAsia="Calibri" w:hAnsi="Times New Roman" w:cs="Times New Roman"/>
            <w:b/>
            <w:bCs/>
            <w:noProof/>
            <w:webHidden/>
          </w:rPr>
          <w:tab/>
          <w:t>2</w:t>
        </w:r>
      </w:hyperlink>
    </w:p>
    <w:p w14:paraId="78122F1C" w14:textId="77777777" w:rsidR="004008B1" w:rsidRPr="00D31EE6" w:rsidRDefault="0096534A" w:rsidP="004008B1">
      <w:pPr>
        <w:tabs>
          <w:tab w:val="right" w:leader="dot" w:pos="9639"/>
        </w:tabs>
        <w:spacing w:before="120" w:line="276" w:lineRule="auto"/>
        <w:rPr>
          <w:rFonts w:ascii="Times New Roman" w:eastAsia="Calibri" w:hAnsi="Times New Roman" w:cs="Times New Roman"/>
          <w:noProof/>
          <w:lang w:eastAsia="ru-RU"/>
        </w:rPr>
      </w:pPr>
      <w:hyperlink w:anchor="_Toc156825288" w:history="1">
        <w:r w:rsidR="004008B1" w:rsidRPr="00D31EE6">
          <w:rPr>
            <w:rFonts w:ascii="Times New Roman" w:eastAsia="Calibri" w:hAnsi="Times New Roman" w:cs="Times New Roman"/>
            <w:b/>
            <w:bCs/>
            <w:noProof/>
          </w:rPr>
          <w:t>1. Общая характеристика</w:t>
        </w:r>
        <w:r w:rsidR="004008B1" w:rsidRPr="00D31EE6">
          <w:rPr>
            <w:rFonts w:ascii="Times New Roman" w:eastAsia="Calibri" w:hAnsi="Times New Roman" w:cs="Times New Roman"/>
            <w:b/>
            <w:bCs/>
            <w:noProof/>
            <w:webHidden/>
          </w:rPr>
          <w:tab/>
          <w:t>3</w:t>
        </w:r>
      </w:hyperlink>
    </w:p>
    <w:p w14:paraId="6CA62BBF" w14:textId="77777777" w:rsidR="004008B1" w:rsidRPr="00D31EE6" w:rsidRDefault="0096534A" w:rsidP="004008B1">
      <w:pPr>
        <w:tabs>
          <w:tab w:val="right" w:leader="dot" w:pos="9639"/>
        </w:tabs>
        <w:spacing w:before="120"/>
        <w:ind w:left="240"/>
        <w:rPr>
          <w:rFonts w:ascii="Times New Roman" w:eastAsia="Times New Roman" w:hAnsi="Times New Roman" w:cs="Times New Roman"/>
          <w:noProof/>
          <w:lang w:eastAsia="ru-RU"/>
        </w:rPr>
      </w:pPr>
      <w:hyperlink w:anchor="_Toc156825289" w:history="1">
        <w:r w:rsidR="004008B1" w:rsidRPr="00D31EE6">
          <w:rPr>
            <w:rFonts w:ascii="Times New Roman" w:eastAsia="Times New Roman" w:hAnsi="Times New Roman" w:cs="Times New Roman"/>
            <w:noProof/>
            <w:sz w:val="24"/>
            <w:szCs w:val="24"/>
            <w:lang w:eastAsia="ru-RU"/>
          </w:rPr>
          <w:t>1.1. Цель и место дисциплины в структуре образовательной программы</w:t>
        </w:r>
        <w:r w:rsidR="004008B1" w:rsidRPr="00D31EE6">
          <w:rPr>
            <w:rFonts w:ascii="Times New Roman" w:eastAsia="Times New Roman" w:hAnsi="Times New Roman" w:cs="Times New Roman"/>
            <w:noProof/>
            <w:webHidden/>
            <w:sz w:val="24"/>
            <w:szCs w:val="24"/>
            <w:lang w:eastAsia="ru-RU"/>
          </w:rPr>
          <w:tab/>
          <w:t>3</w:t>
        </w:r>
      </w:hyperlink>
    </w:p>
    <w:p w14:paraId="3DE931DA" w14:textId="77777777" w:rsidR="004008B1" w:rsidRPr="00D31EE6" w:rsidRDefault="0096534A" w:rsidP="004008B1">
      <w:pPr>
        <w:tabs>
          <w:tab w:val="right" w:leader="dot" w:pos="9639"/>
        </w:tabs>
        <w:spacing w:before="120"/>
        <w:ind w:left="240"/>
        <w:rPr>
          <w:rFonts w:ascii="Times New Roman" w:eastAsia="Times New Roman" w:hAnsi="Times New Roman" w:cs="Times New Roman"/>
          <w:noProof/>
          <w:lang w:eastAsia="ru-RU"/>
        </w:rPr>
      </w:pPr>
      <w:hyperlink w:anchor="_Toc156825290" w:history="1">
        <w:r w:rsidR="004008B1" w:rsidRPr="00D31EE6">
          <w:rPr>
            <w:rFonts w:ascii="Times New Roman" w:eastAsia="Times New Roman" w:hAnsi="Times New Roman" w:cs="Times New Roman"/>
            <w:noProof/>
            <w:sz w:val="24"/>
            <w:szCs w:val="24"/>
            <w:lang w:eastAsia="ru-RU"/>
          </w:rPr>
          <w:t>1.2. Планируемые результаты освоения дисциплины</w:t>
        </w:r>
        <w:r w:rsidR="004008B1" w:rsidRPr="00D31EE6">
          <w:rPr>
            <w:rFonts w:ascii="Times New Roman" w:eastAsia="Times New Roman" w:hAnsi="Times New Roman" w:cs="Times New Roman"/>
            <w:noProof/>
            <w:webHidden/>
            <w:sz w:val="24"/>
            <w:szCs w:val="24"/>
            <w:lang w:eastAsia="ru-RU"/>
          </w:rPr>
          <w:tab/>
          <w:t>3</w:t>
        </w:r>
      </w:hyperlink>
    </w:p>
    <w:p w14:paraId="362A4E97" w14:textId="77777777" w:rsidR="004008B1" w:rsidRPr="00D31EE6" w:rsidRDefault="0096534A" w:rsidP="004008B1">
      <w:pPr>
        <w:tabs>
          <w:tab w:val="right" w:leader="dot" w:pos="9639"/>
        </w:tabs>
        <w:spacing w:before="120" w:line="276" w:lineRule="auto"/>
        <w:rPr>
          <w:rFonts w:ascii="Times New Roman" w:eastAsia="Calibri" w:hAnsi="Times New Roman" w:cs="Times New Roman"/>
          <w:noProof/>
          <w:lang w:eastAsia="ru-RU"/>
        </w:rPr>
      </w:pPr>
      <w:hyperlink w:anchor="_Toc156825291" w:history="1">
        <w:r w:rsidR="004008B1" w:rsidRPr="00D31EE6">
          <w:rPr>
            <w:rFonts w:ascii="Times New Roman" w:eastAsia="Calibri" w:hAnsi="Times New Roman" w:cs="Times New Roman"/>
            <w:b/>
            <w:bCs/>
            <w:noProof/>
          </w:rPr>
          <w:t>2. Структура и содержание ДИСЦИПЛИНЫ</w:t>
        </w:r>
        <w:r w:rsidR="004008B1" w:rsidRPr="00D31EE6">
          <w:rPr>
            <w:rFonts w:ascii="Times New Roman" w:eastAsia="Calibri" w:hAnsi="Times New Roman" w:cs="Times New Roman"/>
            <w:b/>
            <w:bCs/>
            <w:noProof/>
            <w:webHidden/>
          </w:rPr>
          <w:tab/>
          <w:t>6</w:t>
        </w:r>
      </w:hyperlink>
    </w:p>
    <w:p w14:paraId="1015BAE5" w14:textId="77777777" w:rsidR="004008B1" w:rsidRPr="00D31EE6" w:rsidRDefault="0096534A" w:rsidP="004008B1">
      <w:pPr>
        <w:tabs>
          <w:tab w:val="right" w:leader="dot" w:pos="9639"/>
        </w:tabs>
        <w:spacing w:before="120"/>
        <w:ind w:left="240"/>
        <w:rPr>
          <w:rFonts w:ascii="Times New Roman" w:eastAsia="Times New Roman" w:hAnsi="Times New Roman" w:cs="Times New Roman"/>
          <w:noProof/>
          <w:lang w:eastAsia="ru-RU"/>
        </w:rPr>
      </w:pPr>
      <w:hyperlink w:anchor="_Toc156825292" w:history="1">
        <w:r w:rsidR="004008B1" w:rsidRPr="00D31EE6">
          <w:rPr>
            <w:rFonts w:ascii="Times New Roman" w:eastAsia="Times New Roman" w:hAnsi="Times New Roman" w:cs="Times New Roman"/>
            <w:noProof/>
            <w:sz w:val="24"/>
            <w:szCs w:val="24"/>
            <w:lang w:eastAsia="ru-RU"/>
          </w:rPr>
          <w:t>2.1. Трудоемкость освоения дисциплины</w:t>
        </w:r>
        <w:r w:rsidR="004008B1" w:rsidRPr="00D31EE6">
          <w:rPr>
            <w:rFonts w:ascii="Times New Roman" w:eastAsia="Times New Roman" w:hAnsi="Times New Roman" w:cs="Times New Roman"/>
            <w:noProof/>
            <w:webHidden/>
            <w:sz w:val="24"/>
            <w:szCs w:val="24"/>
            <w:lang w:eastAsia="ru-RU"/>
          </w:rPr>
          <w:tab/>
          <w:t>6</w:t>
        </w:r>
      </w:hyperlink>
    </w:p>
    <w:p w14:paraId="2CAF93F9" w14:textId="77777777" w:rsidR="004008B1" w:rsidRPr="00D31EE6" w:rsidRDefault="0096534A" w:rsidP="004008B1">
      <w:pPr>
        <w:tabs>
          <w:tab w:val="right" w:leader="dot" w:pos="9639"/>
        </w:tabs>
        <w:spacing w:before="120"/>
        <w:ind w:left="240"/>
        <w:rPr>
          <w:rFonts w:ascii="Times New Roman" w:eastAsia="Times New Roman" w:hAnsi="Times New Roman" w:cs="Times New Roman"/>
          <w:noProof/>
          <w:lang w:eastAsia="ru-RU"/>
        </w:rPr>
      </w:pPr>
      <w:hyperlink w:anchor="_Toc156825293" w:history="1">
        <w:r w:rsidR="004008B1" w:rsidRPr="00D31EE6">
          <w:rPr>
            <w:rFonts w:ascii="Times New Roman" w:eastAsia="Times New Roman" w:hAnsi="Times New Roman" w:cs="Times New Roman"/>
            <w:noProof/>
            <w:sz w:val="24"/>
            <w:szCs w:val="24"/>
            <w:lang w:eastAsia="ru-RU"/>
          </w:rPr>
          <w:t>2.2. Содержание дисциплины</w:t>
        </w:r>
        <w:r w:rsidR="004008B1" w:rsidRPr="00D31EE6">
          <w:rPr>
            <w:rFonts w:ascii="Times New Roman" w:eastAsia="Times New Roman" w:hAnsi="Times New Roman" w:cs="Times New Roman"/>
            <w:noProof/>
            <w:webHidden/>
            <w:sz w:val="24"/>
            <w:szCs w:val="24"/>
            <w:lang w:eastAsia="ru-RU"/>
          </w:rPr>
          <w:tab/>
          <w:t>7</w:t>
        </w:r>
      </w:hyperlink>
    </w:p>
    <w:p w14:paraId="66CC7472" w14:textId="77777777" w:rsidR="004008B1" w:rsidRPr="00D31EE6" w:rsidRDefault="0096534A" w:rsidP="004008B1">
      <w:pPr>
        <w:tabs>
          <w:tab w:val="right" w:leader="dot" w:pos="9639"/>
        </w:tabs>
        <w:spacing w:before="120" w:line="276" w:lineRule="auto"/>
        <w:rPr>
          <w:rFonts w:ascii="Times New Roman" w:eastAsia="Calibri" w:hAnsi="Times New Roman" w:cs="Times New Roman"/>
          <w:noProof/>
          <w:lang w:eastAsia="ru-RU"/>
        </w:rPr>
      </w:pPr>
      <w:hyperlink w:anchor="_Toc156825296" w:history="1">
        <w:r w:rsidR="004008B1" w:rsidRPr="00D31EE6">
          <w:rPr>
            <w:rFonts w:ascii="Times New Roman" w:eastAsia="Calibri" w:hAnsi="Times New Roman" w:cs="Times New Roman"/>
            <w:b/>
            <w:bCs/>
            <w:noProof/>
          </w:rPr>
          <w:t>3. Условия реализации ДИСЦИПЛИНЫ</w:t>
        </w:r>
        <w:r w:rsidR="004008B1" w:rsidRPr="00D31EE6">
          <w:rPr>
            <w:rFonts w:ascii="Times New Roman" w:eastAsia="Calibri" w:hAnsi="Times New Roman" w:cs="Times New Roman"/>
            <w:b/>
            <w:bCs/>
            <w:noProof/>
            <w:webHidden/>
          </w:rPr>
          <w:tab/>
          <w:t>9</w:t>
        </w:r>
      </w:hyperlink>
    </w:p>
    <w:p w14:paraId="4C9C3412" w14:textId="77777777" w:rsidR="004008B1" w:rsidRPr="00D31EE6" w:rsidRDefault="0096534A" w:rsidP="004008B1">
      <w:pPr>
        <w:tabs>
          <w:tab w:val="right" w:leader="dot" w:pos="9639"/>
        </w:tabs>
        <w:spacing w:before="120"/>
        <w:ind w:left="240"/>
        <w:rPr>
          <w:rFonts w:ascii="Times New Roman" w:eastAsia="Times New Roman" w:hAnsi="Times New Roman" w:cs="Times New Roman"/>
          <w:noProof/>
          <w:lang w:eastAsia="ru-RU"/>
        </w:rPr>
      </w:pPr>
      <w:hyperlink w:anchor="_Toc156825297" w:history="1">
        <w:r w:rsidR="004008B1" w:rsidRPr="00D31EE6">
          <w:rPr>
            <w:rFonts w:ascii="Times New Roman" w:eastAsia="Times New Roman" w:hAnsi="Times New Roman" w:cs="Times New Roman"/>
            <w:noProof/>
            <w:sz w:val="24"/>
            <w:szCs w:val="24"/>
            <w:lang w:eastAsia="ru-RU"/>
          </w:rPr>
          <w:t>3.1. Материально-техническое обеспечение</w:t>
        </w:r>
        <w:r w:rsidR="004008B1" w:rsidRPr="00D31EE6">
          <w:rPr>
            <w:rFonts w:ascii="Times New Roman" w:eastAsia="Times New Roman" w:hAnsi="Times New Roman" w:cs="Times New Roman"/>
            <w:noProof/>
            <w:webHidden/>
            <w:sz w:val="24"/>
            <w:szCs w:val="24"/>
            <w:lang w:eastAsia="ru-RU"/>
          </w:rPr>
          <w:tab/>
          <w:t>9</w:t>
        </w:r>
      </w:hyperlink>
    </w:p>
    <w:p w14:paraId="1F867DA5" w14:textId="77777777" w:rsidR="004008B1" w:rsidRPr="00D31EE6" w:rsidRDefault="0096534A" w:rsidP="004008B1">
      <w:pPr>
        <w:tabs>
          <w:tab w:val="right" w:leader="dot" w:pos="9639"/>
        </w:tabs>
        <w:spacing w:before="120"/>
        <w:ind w:left="240"/>
        <w:rPr>
          <w:rFonts w:ascii="Times New Roman" w:eastAsia="Times New Roman" w:hAnsi="Times New Roman" w:cs="Times New Roman"/>
          <w:noProof/>
          <w:lang w:eastAsia="ru-RU"/>
        </w:rPr>
      </w:pPr>
      <w:hyperlink w:anchor="_Toc156825298" w:history="1">
        <w:r w:rsidR="004008B1" w:rsidRPr="00D31EE6">
          <w:rPr>
            <w:rFonts w:ascii="Times New Roman" w:eastAsia="Times New Roman" w:hAnsi="Times New Roman" w:cs="Times New Roman"/>
            <w:noProof/>
            <w:sz w:val="24"/>
            <w:szCs w:val="24"/>
            <w:lang w:eastAsia="ru-RU"/>
          </w:rPr>
          <w:t>3.2. Учебно-методическое обеспечение</w:t>
        </w:r>
        <w:r w:rsidR="004008B1" w:rsidRPr="00D31EE6">
          <w:rPr>
            <w:rFonts w:ascii="Times New Roman" w:eastAsia="Times New Roman" w:hAnsi="Times New Roman" w:cs="Times New Roman"/>
            <w:noProof/>
            <w:webHidden/>
            <w:sz w:val="24"/>
            <w:szCs w:val="24"/>
            <w:lang w:eastAsia="ru-RU"/>
          </w:rPr>
          <w:tab/>
          <w:t>9</w:t>
        </w:r>
      </w:hyperlink>
    </w:p>
    <w:p w14:paraId="058ED406" w14:textId="77777777" w:rsidR="004008B1" w:rsidRPr="00D31EE6" w:rsidRDefault="0096534A" w:rsidP="004008B1">
      <w:pPr>
        <w:tabs>
          <w:tab w:val="right" w:leader="dot" w:pos="9639"/>
        </w:tabs>
        <w:spacing w:before="120" w:line="276" w:lineRule="auto"/>
        <w:rPr>
          <w:rFonts w:ascii="Times New Roman" w:eastAsia="Calibri" w:hAnsi="Times New Roman" w:cs="Times New Roman"/>
          <w:noProof/>
          <w:lang w:eastAsia="ru-RU"/>
        </w:rPr>
      </w:pPr>
      <w:hyperlink w:anchor="_Toc156825299" w:history="1">
        <w:r w:rsidR="004008B1" w:rsidRPr="00D31EE6">
          <w:rPr>
            <w:rFonts w:ascii="Times New Roman" w:eastAsia="Calibri" w:hAnsi="Times New Roman" w:cs="Times New Roman"/>
            <w:b/>
            <w:bCs/>
            <w:noProof/>
          </w:rPr>
          <w:t>4. Контроль и оценка результатов  освоения ДИСЦИПЛИНЫ</w:t>
        </w:r>
        <w:r w:rsidR="004008B1" w:rsidRPr="00D31EE6">
          <w:rPr>
            <w:rFonts w:ascii="Times New Roman" w:eastAsia="Calibri" w:hAnsi="Times New Roman" w:cs="Times New Roman"/>
            <w:b/>
            <w:bCs/>
            <w:noProof/>
            <w:webHidden/>
          </w:rPr>
          <w:tab/>
          <w:t>10</w:t>
        </w:r>
      </w:hyperlink>
    </w:p>
    <w:p w14:paraId="53689CAE" w14:textId="77777777" w:rsidR="004008B1" w:rsidRPr="00D31EE6" w:rsidRDefault="004008B1" w:rsidP="004008B1">
      <w:pPr>
        <w:keepNext/>
        <w:spacing w:after="120"/>
        <w:outlineLvl w:val="0"/>
        <w:rPr>
          <w:rFonts w:ascii="Times New Roman" w:eastAsia="Calibri" w:hAnsi="Times New Roman" w:cs="Times New Roman"/>
          <w:caps/>
          <w:kern w:val="32"/>
          <w:sz w:val="24"/>
          <w:szCs w:val="24"/>
          <w:lang w:eastAsia="ru-RU"/>
        </w:rPr>
      </w:pPr>
      <w:r w:rsidRPr="00D31EE6">
        <w:rPr>
          <w:rFonts w:ascii="Times New Roman" w:eastAsia="Calibri" w:hAnsi="Times New Roman" w:cs="Times New Roman"/>
          <w:caps/>
          <w:kern w:val="32"/>
          <w:sz w:val="24"/>
          <w:szCs w:val="24"/>
          <w:lang w:eastAsia="ru-RU"/>
        </w:rPr>
        <w:fldChar w:fldCharType="end"/>
      </w:r>
    </w:p>
    <w:p w14:paraId="6F4FA962" w14:textId="77777777" w:rsidR="004008B1" w:rsidRPr="00D31EE6" w:rsidRDefault="004008B1" w:rsidP="004008B1">
      <w:pPr>
        <w:keepNext/>
        <w:spacing w:after="120"/>
        <w:outlineLvl w:val="0"/>
        <w:rPr>
          <w:rFonts w:ascii="Times New Roman" w:eastAsia="Calibri" w:hAnsi="Times New Roman" w:cs="Times New Roman"/>
          <w:b/>
          <w:bCs/>
          <w:caps/>
          <w:kern w:val="32"/>
          <w:sz w:val="24"/>
          <w:szCs w:val="24"/>
          <w:lang w:eastAsia="ru-RU"/>
        </w:rPr>
        <w:sectPr w:rsidR="004008B1" w:rsidRPr="00D31EE6" w:rsidSect="00502F97">
          <w:headerReference w:type="even" r:id="rId39"/>
          <w:headerReference w:type="default" r:id="rId40"/>
          <w:pgSz w:w="11906" w:h="16838"/>
          <w:pgMar w:top="1134" w:right="567" w:bottom="1134" w:left="1701" w:header="709" w:footer="709" w:gutter="0"/>
          <w:cols w:space="708"/>
          <w:docGrid w:linePitch="360"/>
        </w:sectPr>
      </w:pPr>
    </w:p>
    <w:p w14:paraId="5E21FD33" w14:textId="77777777" w:rsidR="004008B1" w:rsidRPr="004008B1" w:rsidRDefault="004008B1" w:rsidP="004008B1">
      <w:pPr>
        <w:keepNext/>
        <w:numPr>
          <w:ilvl w:val="0"/>
          <w:numId w:val="2"/>
        </w:numPr>
        <w:spacing w:after="120"/>
        <w:jc w:val="center"/>
        <w:outlineLvl w:val="0"/>
        <w:rPr>
          <w:rFonts w:ascii="Times New Roman" w:eastAsia="Calibri" w:hAnsi="Times New Roman" w:cs="Times New Roman"/>
          <w:b/>
          <w:bCs/>
          <w:iCs/>
          <w:caps/>
          <w:kern w:val="32"/>
          <w:sz w:val="24"/>
          <w:szCs w:val="24"/>
          <w:lang w:eastAsia="ru-RU"/>
        </w:rPr>
      </w:pPr>
      <w:r w:rsidRPr="004008B1">
        <w:rPr>
          <w:rFonts w:ascii="Times New Roman" w:eastAsia="Calibri" w:hAnsi="Times New Roman" w:cs="Times New Roman"/>
          <w:b/>
          <w:bCs/>
          <w:iCs/>
          <w:caps/>
          <w:kern w:val="32"/>
          <w:sz w:val="24"/>
          <w:szCs w:val="24"/>
          <w:lang w:eastAsia="ru-RU"/>
        </w:rPr>
        <w:lastRenderedPageBreak/>
        <w:t>Общая характеристика  РАБОЧЕЙ ПРОГРАММЫ УЧЕБНОЙ ДИСЦИПЛИНЫ</w:t>
      </w:r>
    </w:p>
    <w:p w14:paraId="58FB7D3F" w14:textId="77777777" w:rsidR="004008B1" w:rsidRPr="004008B1" w:rsidRDefault="004008B1" w:rsidP="004008B1">
      <w:pPr>
        <w:ind w:firstLine="851"/>
        <w:jc w:val="center"/>
        <w:rPr>
          <w:rFonts w:ascii="Times New Roman" w:eastAsia="Calibri" w:hAnsi="Times New Roman" w:cs="Times New Roman"/>
          <w:b/>
          <w:sz w:val="24"/>
          <w:szCs w:val="24"/>
        </w:rPr>
      </w:pPr>
      <w:r w:rsidRPr="004008B1">
        <w:rPr>
          <w:rFonts w:ascii="Times New Roman" w:eastAsia="Calibri" w:hAnsi="Times New Roman" w:cs="Times New Roman"/>
          <w:b/>
          <w:sz w:val="24"/>
          <w:szCs w:val="24"/>
        </w:rPr>
        <w:t>СГ.06 Основы финансовой грамотности</w:t>
      </w:r>
    </w:p>
    <w:p w14:paraId="4300AD0F" w14:textId="77777777" w:rsidR="004008B1" w:rsidRPr="004008B1" w:rsidRDefault="004008B1" w:rsidP="004008B1">
      <w:pPr>
        <w:ind w:firstLine="851"/>
        <w:jc w:val="center"/>
        <w:rPr>
          <w:rFonts w:ascii="Times New Roman" w:eastAsia="Calibri" w:hAnsi="Times New Roman" w:cs="Times New Roman"/>
          <w:sz w:val="24"/>
          <w:szCs w:val="24"/>
        </w:rPr>
      </w:pPr>
    </w:p>
    <w:p w14:paraId="0BFBE3C1" w14:textId="77777777" w:rsidR="004008B1" w:rsidRPr="004008B1" w:rsidRDefault="004008B1" w:rsidP="004008B1">
      <w:pPr>
        <w:spacing w:after="120" w:line="276" w:lineRule="auto"/>
        <w:ind w:firstLine="709"/>
        <w:outlineLvl w:val="1"/>
        <w:rPr>
          <w:rFonts w:ascii="Times New Roman" w:eastAsia="Calibri" w:hAnsi="Times New Roman" w:cs="Times New Roman"/>
          <w:b/>
          <w:bCs/>
          <w:sz w:val="24"/>
          <w:szCs w:val="24"/>
          <w:lang w:eastAsia="ru-RU"/>
        </w:rPr>
      </w:pPr>
      <w:r w:rsidRPr="004008B1">
        <w:rPr>
          <w:rFonts w:ascii="Times New Roman" w:eastAsia="Calibri" w:hAnsi="Times New Roman" w:cs="Times New Roman"/>
          <w:b/>
          <w:bCs/>
          <w:sz w:val="24"/>
          <w:szCs w:val="24"/>
          <w:lang w:eastAsia="ru-RU"/>
        </w:rPr>
        <w:t>1.1. Цель и место дисциплины в структуре образовательной программы</w:t>
      </w:r>
    </w:p>
    <w:p w14:paraId="595D2BA5" w14:textId="77777777" w:rsidR="004008B1" w:rsidRPr="004008B1" w:rsidRDefault="004008B1" w:rsidP="00AD5821">
      <w:pPr>
        <w:suppressAutoHyphens/>
        <w:spacing w:line="276" w:lineRule="auto"/>
        <w:ind w:firstLine="709"/>
        <w:jc w:val="both"/>
        <w:rPr>
          <w:rFonts w:ascii="Times New Roman" w:eastAsia="Calibri" w:hAnsi="Times New Roman" w:cs="Times New Roman"/>
        </w:rPr>
      </w:pPr>
      <w:r w:rsidRPr="004008B1">
        <w:rPr>
          <w:rFonts w:ascii="Times New Roman" w:eastAsia="Calibri" w:hAnsi="Times New Roman" w:cs="Times New Roman"/>
          <w:sz w:val="24"/>
          <w:szCs w:val="24"/>
          <w:lang w:eastAsia="ru-RU"/>
        </w:rPr>
        <w:t xml:space="preserve">Цель дисциплины СГ.06 </w:t>
      </w:r>
      <w:r w:rsidRPr="004008B1">
        <w:rPr>
          <w:rFonts w:ascii="Times New Roman" w:eastAsia="Calibri" w:hAnsi="Times New Roman" w:cs="Times New Roman"/>
        </w:rPr>
        <w:t>«Основы финансовой грамотности»:</w:t>
      </w:r>
    </w:p>
    <w:p w14:paraId="66602C2F" w14:textId="568AB045" w:rsidR="004008B1" w:rsidRPr="004008B1" w:rsidRDefault="004008B1" w:rsidP="00AD5821">
      <w:pPr>
        <w:suppressAutoHyphens/>
        <w:spacing w:line="276" w:lineRule="auto"/>
        <w:ind w:firstLine="709"/>
        <w:jc w:val="both"/>
        <w:rPr>
          <w:rFonts w:ascii="Times New Roman" w:eastAsia="Calibri" w:hAnsi="Times New Roman" w:cs="Times New Roman"/>
        </w:rPr>
      </w:pPr>
      <w:r w:rsidRPr="004008B1">
        <w:rPr>
          <w:rFonts w:ascii="Times New Roman" w:eastAsia="Calibri" w:hAnsi="Times New Roman" w:cs="Times New Roman"/>
          <w:sz w:val="24"/>
          <w:szCs w:val="24"/>
          <w:lang w:eastAsia="ru-RU"/>
        </w:rPr>
        <w:t xml:space="preserve">- </w:t>
      </w:r>
      <w:r w:rsidRPr="004008B1">
        <w:rPr>
          <w:rFonts w:ascii="Times New Roman" w:eastAsia="Calibri" w:hAnsi="Times New Roman" w:cs="Times New Roman"/>
          <w:bCs/>
          <w:iCs/>
          <w:sz w:val="24"/>
          <w:szCs w:val="24"/>
          <w:lang w:eastAsia="ru-RU"/>
        </w:rPr>
        <w:t>формирование представлений о финансах, доходах и расходах,</w:t>
      </w:r>
      <w:r w:rsidRPr="004008B1">
        <w:rPr>
          <w:rFonts w:ascii="Times New Roman" w:eastAsia="Calibri" w:hAnsi="Times New Roman" w:cs="Times New Roman"/>
          <w:bCs/>
          <w:i/>
          <w:iCs/>
          <w:sz w:val="24"/>
          <w:szCs w:val="24"/>
          <w:lang w:eastAsia="ru-RU"/>
        </w:rPr>
        <w:t xml:space="preserve"> </w:t>
      </w:r>
      <w:r w:rsidRPr="004008B1">
        <w:rPr>
          <w:rFonts w:ascii="Times New Roman" w:eastAsia="Calibri" w:hAnsi="Times New Roman" w:cs="Times New Roman"/>
        </w:rPr>
        <w:t>приобретение практических навыков для решения задач личностного развития и финансового благополучия.</w:t>
      </w:r>
    </w:p>
    <w:p w14:paraId="128BFFB6" w14:textId="77777777" w:rsidR="004008B1" w:rsidRPr="004008B1" w:rsidRDefault="004008B1" w:rsidP="00AD5821">
      <w:pPr>
        <w:suppressAutoHyphens/>
        <w:spacing w:line="276" w:lineRule="auto"/>
        <w:ind w:firstLine="709"/>
        <w:jc w:val="both"/>
        <w:rPr>
          <w:ins w:id="61" w:author="Uvarovohk" w:date="2023-11-29T16:21:00Z"/>
          <w:rFonts w:ascii="Times New Roman" w:eastAsia="Calibri" w:hAnsi="Times New Roman" w:cs="Times New Roman"/>
          <w:sz w:val="24"/>
          <w:szCs w:val="24"/>
        </w:rPr>
      </w:pPr>
      <w:ins w:id="62" w:author="Uvarovohk" w:date="2023-11-29T16:21:00Z">
        <w:r w:rsidRPr="004008B1">
          <w:rPr>
            <w:rFonts w:ascii="Times New Roman" w:eastAsia="Calibri" w:hAnsi="Times New Roman" w:cs="Times New Roman"/>
            <w:sz w:val="24"/>
            <w:szCs w:val="24"/>
          </w:rPr>
          <w:t>‒ приобретение знаний о существующих в России финансовых институтах и финансовых продуктах, а также о способах получения информации об этих продуктах и институтах из различных источников;</w:t>
        </w:r>
      </w:ins>
    </w:p>
    <w:p w14:paraId="1FDDAD87" w14:textId="77777777" w:rsidR="004008B1" w:rsidRPr="004008B1" w:rsidRDefault="004008B1" w:rsidP="00AD5821">
      <w:pPr>
        <w:suppressAutoHyphens/>
        <w:spacing w:line="276" w:lineRule="auto"/>
        <w:ind w:firstLine="709"/>
        <w:jc w:val="both"/>
        <w:rPr>
          <w:ins w:id="63" w:author="Uvarovohk" w:date="2023-11-29T16:21:00Z"/>
          <w:rFonts w:ascii="Times New Roman" w:eastAsia="Calibri" w:hAnsi="Times New Roman" w:cs="Times New Roman"/>
          <w:sz w:val="24"/>
          <w:szCs w:val="24"/>
        </w:rPr>
      </w:pPr>
      <w:ins w:id="64" w:author="Uvarovohk" w:date="2023-11-29T16:21:00Z">
        <w:r w:rsidRPr="004008B1">
          <w:rPr>
            <w:rFonts w:ascii="Times New Roman" w:eastAsia="Calibri" w:hAnsi="Times New Roman" w:cs="Times New Roman"/>
            <w:sz w:val="24"/>
            <w:szCs w:val="24"/>
          </w:rPr>
          <w:t>‒ развитие умения использовать полученную информацию в процессе принятия решений о сохранении и накоплении денежных средств, при оценке финансовых рисков, при сравнении преимуществ и недостатков различных финансовых услуг в процессе выбора;</w:t>
        </w:r>
      </w:ins>
    </w:p>
    <w:p w14:paraId="1656E7AA" w14:textId="77777777" w:rsidR="004008B1" w:rsidRPr="004008B1" w:rsidRDefault="004008B1" w:rsidP="00AD5821">
      <w:pPr>
        <w:suppressAutoHyphens/>
        <w:spacing w:line="276" w:lineRule="auto"/>
        <w:ind w:firstLine="709"/>
        <w:jc w:val="both"/>
        <w:rPr>
          <w:rFonts w:ascii="Times New Roman" w:eastAsia="Calibri" w:hAnsi="Times New Roman" w:cs="Times New Roman"/>
          <w:sz w:val="24"/>
          <w:szCs w:val="24"/>
        </w:rPr>
      </w:pPr>
      <w:r w:rsidRPr="004008B1">
        <w:rPr>
          <w:rFonts w:ascii="Times New Roman" w:eastAsia="Calibri" w:hAnsi="Times New Roman" w:cs="Times New Roman"/>
          <w:sz w:val="24"/>
          <w:szCs w:val="24"/>
        </w:rPr>
        <w:t>‒ формирование знаний о таких способах повышения благосостояния, как инвестирование денежных средств, использование пенсионных фондов, создание собственного бизнеса.</w:t>
      </w:r>
    </w:p>
    <w:p w14:paraId="1F023383" w14:textId="77777777" w:rsidR="004008B1" w:rsidRPr="004008B1" w:rsidRDefault="004008B1" w:rsidP="00AD5821">
      <w:pPr>
        <w:suppressAutoHyphens/>
        <w:spacing w:line="276" w:lineRule="auto"/>
        <w:ind w:firstLine="709"/>
        <w:jc w:val="both"/>
        <w:rPr>
          <w:rFonts w:ascii="Times New Roman" w:eastAsia="Calibri" w:hAnsi="Times New Roman" w:cs="Times New Roman"/>
          <w:sz w:val="24"/>
          <w:szCs w:val="24"/>
        </w:rPr>
      </w:pPr>
      <w:r w:rsidRPr="004008B1">
        <w:rPr>
          <w:rFonts w:ascii="Times New Roman" w:eastAsia="Calibri" w:hAnsi="Times New Roman" w:cs="Times New Roman"/>
          <w:sz w:val="24"/>
          <w:szCs w:val="24"/>
        </w:rPr>
        <w:t>Дисциплина  СГ.06 «Основы финансовой грамотности» включена в вариативную часть социально-гуманитарного цикла образовательной программы.</w:t>
      </w:r>
    </w:p>
    <w:p w14:paraId="327ED865" w14:textId="77777777" w:rsidR="004008B1" w:rsidRPr="004008B1" w:rsidRDefault="004008B1" w:rsidP="00AD5821">
      <w:pPr>
        <w:suppressAutoHyphens/>
        <w:spacing w:line="276" w:lineRule="auto"/>
        <w:ind w:firstLine="709"/>
        <w:jc w:val="both"/>
        <w:rPr>
          <w:rFonts w:ascii="Times New Roman" w:eastAsia="Calibri" w:hAnsi="Times New Roman" w:cs="Times New Roman"/>
          <w:sz w:val="24"/>
          <w:szCs w:val="24"/>
        </w:rPr>
      </w:pPr>
      <w:r w:rsidRPr="004008B1">
        <w:rPr>
          <w:rFonts w:ascii="Times New Roman" w:eastAsia="Calibri" w:hAnsi="Times New Roman" w:cs="Times New Roman"/>
          <w:sz w:val="24"/>
          <w:szCs w:val="24"/>
        </w:rPr>
        <w:t>Учебная дисциплина введена для формирования базовых навыков финансовой грамотности и принятия финансовых решений в области управления личными финансами у обучающихся профессиональных образовательных организаций.</w:t>
      </w:r>
    </w:p>
    <w:p w14:paraId="4740702F" w14:textId="77777777" w:rsidR="004008B1" w:rsidRPr="004008B1" w:rsidRDefault="004008B1" w:rsidP="00AD5821">
      <w:pPr>
        <w:spacing w:after="120" w:line="276" w:lineRule="auto"/>
        <w:ind w:firstLine="709"/>
        <w:jc w:val="both"/>
        <w:outlineLvl w:val="1"/>
        <w:rPr>
          <w:rFonts w:ascii="Times New Roman" w:eastAsia="Calibri" w:hAnsi="Times New Roman" w:cs="Times New Roman"/>
          <w:b/>
          <w:bCs/>
          <w:sz w:val="24"/>
          <w:szCs w:val="24"/>
          <w:lang w:eastAsia="ru-RU"/>
        </w:rPr>
      </w:pPr>
    </w:p>
    <w:p w14:paraId="0E1C9E95" w14:textId="77777777" w:rsidR="004008B1" w:rsidRPr="004008B1" w:rsidRDefault="004008B1" w:rsidP="00AD5821">
      <w:pPr>
        <w:spacing w:after="120" w:line="276" w:lineRule="auto"/>
        <w:ind w:firstLine="709"/>
        <w:jc w:val="both"/>
        <w:outlineLvl w:val="1"/>
        <w:rPr>
          <w:rFonts w:ascii="Times New Roman" w:eastAsia="Calibri" w:hAnsi="Times New Roman" w:cs="Times New Roman"/>
          <w:b/>
          <w:bCs/>
          <w:sz w:val="24"/>
          <w:szCs w:val="24"/>
          <w:lang w:eastAsia="ru-RU"/>
        </w:rPr>
      </w:pPr>
      <w:r w:rsidRPr="004008B1">
        <w:rPr>
          <w:rFonts w:ascii="Times New Roman" w:eastAsia="Calibri" w:hAnsi="Times New Roman" w:cs="Times New Roman"/>
          <w:b/>
          <w:bCs/>
          <w:sz w:val="24"/>
          <w:szCs w:val="24"/>
          <w:lang w:eastAsia="ru-RU"/>
        </w:rPr>
        <w:t>1.2. Планируемые результаты освоения дисциплины</w:t>
      </w:r>
    </w:p>
    <w:p w14:paraId="7AFC75FE" w14:textId="77777777" w:rsidR="004008B1" w:rsidRPr="004008B1" w:rsidRDefault="004008B1" w:rsidP="00AD5821">
      <w:pPr>
        <w:spacing w:line="276" w:lineRule="auto"/>
        <w:ind w:firstLine="709"/>
        <w:jc w:val="both"/>
        <w:rPr>
          <w:rFonts w:ascii="Times New Roman" w:eastAsia="Calibri" w:hAnsi="Times New Roman" w:cs="Times New Roman"/>
          <w:sz w:val="24"/>
          <w:szCs w:val="24"/>
          <w:lang w:eastAsia="ru-RU"/>
        </w:rPr>
      </w:pPr>
      <w:r w:rsidRPr="004008B1">
        <w:rPr>
          <w:rFonts w:ascii="Times New Roman" w:eastAsia="Calibri"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4.3ОПОП-П).</w:t>
      </w:r>
    </w:p>
    <w:p w14:paraId="4247967F" w14:textId="77777777" w:rsidR="004008B1" w:rsidRPr="004008B1" w:rsidRDefault="004008B1" w:rsidP="00AD5821">
      <w:pPr>
        <w:spacing w:after="120" w:line="276" w:lineRule="auto"/>
        <w:ind w:firstLine="709"/>
        <w:jc w:val="both"/>
        <w:rPr>
          <w:rFonts w:ascii="Times New Roman" w:eastAsia="Calibri" w:hAnsi="Times New Roman" w:cs="Times New Roman"/>
          <w:bCs/>
          <w:sz w:val="24"/>
          <w:szCs w:val="24"/>
        </w:rPr>
      </w:pPr>
      <w:r w:rsidRPr="004008B1">
        <w:rPr>
          <w:rFonts w:ascii="Times New Roman" w:eastAsia="Calibri" w:hAnsi="Times New Roman" w:cs="Times New Roman"/>
          <w:bCs/>
          <w:sz w:val="24"/>
          <w:szCs w:val="24"/>
        </w:rPr>
        <w:t>В результате освоения дисциплины обучающийся должен:</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5"/>
        <w:gridCol w:w="3265"/>
        <w:gridCol w:w="2547"/>
        <w:gridCol w:w="1985"/>
      </w:tblGrid>
      <w:tr w:rsidR="004008B1" w:rsidRPr="004008B1" w14:paraId="23674C4B" w14:textId="77777777" w:rsidTr="00AD5821">
        <w:tc>
          <w:tcPr>
            <w:tcW w:w="1985" w:type="dxa"/>
          </w:tcPr>
          <w:p w14:paraId="4F655E7A" w14:textId="77777777" w:rsidR="004008B1" w:rsidRPr="004008B1" w:rsidRDefault="004008B1" w:rsidP="004008B1">
            <w:pPr>
              <w:rPr>
                <w:rFonts w:ascii="Times New Roman" w:eastAsia="Calibri" w:hAnsi="Times New Roman" w:cs="Times New Roman"/>
                <w:b/>
                <w:sz w:val="24"/>
                <w:szCs w:val="24"/>
              </w:rPr>
            </w:pPr>
            <w:r w:rsidRPr="004008B1">
              <w:rPr>
                <w:rFonts w:ascii="Times New Roman" w:eastAsia="Calibri" w:hAnsi="Times New Roman" w:cs="Times New Roman"/>
                <w:b/>
                <w:sz w:val="24"/>
                <w:szCs w:val="24"/>
              </w:rPr>
              <w:t>Код ОК, ПК</w:t>
            </w:r>
          </w:p>
        </w:tc>
        <w:tc>
          <w:tcPr>
            <w:tcW w:w="3265" w:type="dxa"/>
          </w:tcPr>
          <w:p w14:paraId="7EE64E13" w14:textId="77777777" w:rsidR="004008B1" w:rsidRPr="004008B1" w:rsidRDefault="004008B1" w:rsidP="004008B1">
            <w:pPr>
              <w:jc w:val="center"/>
              <w:rPr>
                <w:rFonts w:ascii="Times New Roman" w:eastAsia="Calibri" w:hAnsi="Times New Roman" w:cs="Times New Roman"/>
                <w:b/>
                <w:sz w:val="24"/>
                <w:szCs w:val="24"/>
              </w:rPr>
            </w:pPr>
            <w:r w:rsidRPr="004008B1">
              <w:rPr>
                <w:rFonts w:ascii="Times New Roman" w:eastAsia="Calibri" w:hAnsi="Times New Roman" w:cs="Times New Roman"/>
                <w:b/>
                <w:sz w:val="24"/>
                <w:szCs w:val="24"/>
              </w:rPr>
              <w:t>Уметь</w:t>
            </w:r>
          </w:p>
        </w:tc>
        <w:tc>
          <w:tcPr>
            <w:tcW w:w="2547" w:type="dxa"/>
          </w:tcPr>
          <w:p w14:paraId="644E3459" w14:textId="77777777" w:rsidR="004008B1" w:rsidRPr="004008B1" w:rsidRDefault="004008B1" w:rsidP="004008B1">
            <w:pPr>
              <w:jc w:val="center"/>
              <w:rPr>
                <w:rFonts w:ascii="Times New Roman" w:eastAsia="Calibri" w:hAnsi="Times New Roman" w:cs="Times New Roman"/>
                <w:b/>
                <w:i/>
                <w:sz w:val="24"/>
                <w:szCs w:val="24"/>
              </w:rPr>
            </w:pPr>
            <w:r w:rsidRPr="004008B1">
              <w:rPr>
                <w:rFonts w:ascii="Times New Roman" w:eastAsia="Calibri" w:hAnsi="Times New Roman" w:cs="Times New Roman"/>
                <w:b/>
                <w:sz w:val="24"/>
                <w:szCs w:val="24"/>
              </w:rPr>
              <w:t>Знать</w:t>
            </w:r>
          </w:p>
        </w:tc>
        <w:tc>
          <w:tcPr>
            <w:tcW w:w="1985" w:type="dxa"/>
          </w:tcPr>
          <w:p w14:paraId="273B2781" w14:textId="77777777" w:rsidR="004008B1" w:rsidRPr="004008B1" w:rsidRDefault="004008B1" w:rsidP="004008B1">
            <w:pPr>
              <w:jc w:val="center"/>
              <w:rPr>
                <w:rFonts w:ascii="Times New Roman" w:eastAsia="Calibri" w:hAnsi="Times New Roman" w:cs="Times New Roman"/>
                <w:b/>
                <w:i/>
                <w:sz w:val="24"/>
                <w:szCs w:val="24"/>
              </w:rPr>
            </w:pPr>
            <w:r w:rsidRPr="004008B1">
              <w:rPr>
                <w:rFonts w:ascii="Times New Roman" w:eastAsia="Calibri" w:hAnsi="Times New Roman" w:cs="Times New Roman"/>
                <w:b/>
                <w:sz w:val="24"/>
                <w:szCs w:val="24"/>
              </w:rPr>
              <w:t xml:space="preserve">Владеть навыками </w:t>
            </w:r>
          </w:p>
        </w:tc>
      </w:tr>
      <w:tr w:rsidR="004008B1" w:rsidRPr="004008B1" w14:paraId="416C7F93" w14:textId="77777777" w:rsidTr="00AD5821">
        <w:tc>
          <w:tcPr>
            <w:tcW w:w="1985" w:type="dxa"/>
          </w:tcPr>
          <w:p w14:paraId="4CE69736" w14:textId="77777777" w:rsidR="004008B1" w:rsidRPr="004008B1" w:rsidRDefault="004008B1" w:rsidP="004008B1">
            <w:pPr>
              <w:rPr>
                <w:rFonts w:ascii="Times New Roman" w:eastAsia="Calibri" w:hAnsi="Times New Roman" w:cs="Times New Roman"/>
              </w:rPr>
            </w:pPr>
            <w:r w:rsidRPr="004008B1">
              <w:rPr>
                <w:rFonts w:ascii="Times New Roman" w:eastAsia="Calibri" w:hAnsi="Times New Roman" w:cs="Times New Roman"/>
                <w:bCs/>
              </w:rPr>
              <w:t>ОК.01</w:t>
            </w:r>
            <w:r w:rsidRPr="004008B1">
              <w:rPr>
                <w:rFonts w:ascii="Times New Roman" w:eastAsia="Calibri" w:hAnsi="Times New Roman" w:cs="Times New Roman"/>
              </w:rPr>
              <w:t xml:space="preserve">  Выбирать способы решения задач профессиональной деятельности применительно к различным контекстам</w:t>
            </w:r>
          </w:p>
        </w:tc>
        <w:tc>
          <w:tcPr>
            <w:tcW w:w="3265" w:type="dxa"/>
          </w:tcPr>
          <w:p w14:paraId="4543D4C6" w14:textId="77777777" w:rsidR="004008B1" w:rsidRPr="004008B1" w:rsidRDefault="004008B1" w:rsidP="004008B1">
            <w:pPr>
              <w:rPr>
                <w:rFonts w:ascii="Times New Roman" w:eastAsia="Calibri" w:hAnsi="Times New Roman" w:cs="Times New Roman"/>
              </w:rPr>
            </w:pPr>
            <w:r w:rsidRPr="004008B1">
              <w:rPr>
                <w:rFonts w:ascii="Times New Roman" w:eastAsia="Calibri" w:hAnsi="Times New Roman" w:cs="Times New Roman"/>
              </w:rPr>
              <w:t>-распознавать задачу и/или проблему в профессиональном и/или социальном контексте, анализировать и выделять её составные части;</w:t>
            </w:r>
          </w:p>
          <w:p w14:paraId="564687D2" w14:textId="77777777" w:rsidR="004008B1" w:rsidRPr="004008B1" w:rsidRDefault="004008B1" w:rsidP="004008B1">
            <w:pPr>
              <w:rPr>
                <w:rFonts w:ascii="Times New Roman" w:eastAsia="Calibri" w:hAnsi="Times New Roman" w:cs="Times New Roman"/>
              </w:rPr>
            </w:pPr>
            <w:r w:rsidRPr="004008B1">
              <w:rPr>
                <w:rFonts w:ascii="Times New Roman" w:eastAsia="Calibri" w:hAnsi="Times New Roman" w:cs="Times New Roman"/>
              </w:rPr>
              <w:t>-определять этапы решения задачи, составлять план действия, реализовывать составленный план, определять необходимые ресурсы;</w:t>
            </w:r>
          </w:p>
          <w:p w14:paraId="6AD55F99" w14:textId="77777777" w:rsidR="004008B1" w:rsidRPr="004008B1" w:rsidRDefault="004008B1" w:rsidP="004008B1">
            <w:pPr>
              <w:rPr>
                <w:rFonts w:ascii="Times New Roman" w:eastAsia="Calibri" w:hAnsi="Times New Roman" w:cs="Times New Roman"/>
              </w:rPr>
            </w:pPr>
            <w:r w:rsidRPr="004008B1">
              <w:rPr>
                <w:rFonts w:ascii="Times New Roman" w:eastAsia="Calibri" w:hAnsi="Times New Roman" w:cs="Times New Roman"/>
              </w:rPr>
              <w:t>-выявлять и эффективно искать информацию, необходимую для решения задачи и/или проблемы;</w:t>
            </w:r>
          </w:p>
          <w:p w14:paraId="16C16865" w14:textId="77777777" w:rsidR="004008B1" w:rsidRPr="004008B1" w:rsidRDefault="004008B1" w:rsidP="004008B1">
            <w:pPr>
              <w:rPr>
                <w:rFonts w:ascii="Times New Roman" w:eastAsia="Calibri" w:hAnsi="Times New Roman" w:cs="Times New Roman"/>
              </w:rPr>
            </w:pPr>
            <w:r w:rsidRPr="004008B1">
              <w:rPr>
                <w:rFonts w:ascii="Times New Roman" w:eastAsia="Calibri" w:hAnsi="Times New Roman" w:cs="Times New Roman"/>
              </w:rPr>
              <w:t xml:space="preserve">-владеть актуальными методами работы в </w:t>
            </w:r>
            <w:r w:rsidRPr="004008B1">
              <w:rPr>
                <w:rFonts w:ascii="Times New Roman" w:eastAsia="Calibri" w:hAnsi="Times New Roman" w:cs="Times New Roman"/>
              </w:rPr>
              <w:lastRenderedPageBreak/>
              <w:t>профессиональной и смежных сферах;</w:t>
            </w:r>
          </w:p>
          <w:p w14:paraId="14CEAF41" w14:textId="77777777" w:rsidR="004008B1" w:rsidRPr="004008B1" w:rsidRDefault="004008B1" w:rsidP="004008B1">
            <w:pPr>
              <w:rPr>
                <w:rFonts w:ascii="Times New Roman" w:eastAsia="Calibri" w:hAnsi="Times New Roman" w:cs="Times New Roman"/>
              </w:rPr>
            </w:pPr>
            <w:r w:rsidRPr="004008B1">
              <w:rPr>
                <w:rFonts w:ascii="Times New Roman" w:eastAsia="Calibri" w:hAnsi="Times New Roman" w:cs="Times New Roman"/>
              </w:rPr>
              <w:t>-оценивать результат и последствия своих действий (самостоятельно или с помощью наставника);</w:t>
            </w:r>
          </w:p>
          <w:p w14:paraId="58260BCE" w14:textId="77777777" w:rsidR="004008B1" w:rsidRPr="004008B1" w:rsidRDefault="004008B1" w:rsidP="004008B1">
            <w:pPr>
              <w:rPr>
                <w:rFonts w:ascii="Times New Roman" w:eastAsia="Calibri" w:hAnsi="Times New Roman" w:cs="Times New Roman"/>
                <w:bCs/>
              </w:rPr>
            </w:pPr>
          </w:p>
        </w:tc>
        <w:tc>
          <w:tcPr>
            <w:tcW w:w="2547" w:type="dxa"/>
          </w:tcPr>
          <w:p w14:paraId="469FCAB5" w14:textId="77777777" w:rsidR="004008B1" w:rsidRPr="004008B1" w:rsidRDefault="004008B1" w:rsidP="004008B1">
            <w:pPr>
              <w:rPr>
                <w:rFonts w:ascii="Times New Roman" w:eastAsia="Calibri" w:hAnsi="Times New Roman" w:cs="Times New Roman"/>
                <w:bCs/>
                <w:i/>
              </w:rPr>
            </w:pPr>
            <w:r w:rsidRPr="004008B1">
              <w:rPr>
                <w:rFonts w:ascii="Times New Roman" w:eastAsia="Calibri" w:hAnsi="Times New Roman" w:cs="Times New Roman"/>
              </w:rPr>
              <w:lastRenderedPageBreak/>
              <w:t>-актуальный профессиональный и социальный контекст, в котором приходится работать и жить;</w:t>
            </w:r>
          </w:p>
          <w:p w14:paraId="7B3058AB" w14:textId="77777777" w:rsidR="004008B1" w:rsidRPr="004008B1" w:rsidRDefault="004008B1" w:rsidP="004008B1">
            <w:pPr>
              <w:rPr>
                <w:rFonts w:ascii="Times New Roman" w:eastAsia="Calibri" w:hAnsi="Times New Roman" w:cs="Times New Roman"/>
              </w:rPr>
            </w:pPr>
            <w:r w:rsidRPr="004008B1">
              <w:rPr>
                <w:rFonts w:ascii="Times New Roman" w:eastAsia="Calibri" w:hAnsi="Times New Roman" w:cs="Times New Roman"/>
              </w:rPr>
              <w:t>-структура плана для решения задач, алгоритмы выполнения работ в профессиональной и смежных областях;</w:t>
            </w:r>
          </w:p>
          <w:p w14:paraId="08C68CF0" w14:textId="77777777" w:rsidR="004008B1" w:rsidRPr="004008B1" w:rsidRDefault="004008B1" w:rsidP="004008B1">
            <w:pPr>
              <w:rPr>
                <w:rFonts w:ascii="Times New Roman" w:eastAsia="Calibri" w:hAnsi="Times New Roman" w:cs="Times New Roman"/>
              </w:rPr>
            </w:pPr>
            <w:r w:rsidRPr="004008B1">
              <w:rPr>
                <w:rFonts w:ascii="Times New Roman" w:eastAsia="Calibri" w:hAnsi="Times New Roman" w:cs="Times New Roman"/>
              </w:rPr>
              <w:t xml:space="preserve">-основные источники информации и ресурсы для решения задач и/или проблем в профессиональном </w:t>
            </w:r>
            <w:r w:rsidRPr="004008B1">
              <w:rPr>
                <w:rFonts w:ascii="Times New Roman" w:eastAsia="Calibri" w:hAnsi="Times New Roman" w:cs="Times New Roman"/>
              </w:rPr>
              <w:lastRenderedPageBreak/>
              <w:t>и/или социальном контексте;</w:t>
            </w:r>
          </w:p>
          <w:p w14:paraId="44198D8F" w14:textId="77777777" w:rsidR="004008B1" w:rsidRPr="004008B1" w:rsidRDefault="004008B1" w:rsidP="004008B1">
            <w:pPr>
              <w:rPr>
                <w:rFonts w:ascii="Times New Roman" w:eastAsia="Calibri" w:hAnsi="Times New Roman" w:cs="Times New Roman"/>
              </w:rPr>
            </w:pPr>
            <w:r w:rsidRPr="004008B1">
              <w:rPr>
                <w:rFonts w:ascii="Times New Roman" w:eastAsia="Calibri" w:hAnsi="Times New Roman" w:cs="Times New Roman"/>
              </w:rPr>
              <w:t>-методы работы в профессиональной и смежных сферах;</w:t>
            </w:r>
          </w:p>
          <w:p w14:paraId="23586D89" w14:textId="77777777" w:rsidR="004008B1" w:rsidRPr="004008B1" w:rsidRDefault="004008B1" w:rsidP="004008B1">
            <w:pPr>
              <w:rPr>
                <w:rFonts w:ascii="Times New Roman" w:eastAsia="Calibri" w:hAnsi="Times New Roman" w:cs="Times New Roman"/>
              </w:rPr>
            </w:pPr>
            <w:r w:rsidRPr="004008B1">
              <w:rPr>
                <w:rFonts w:ascii="Times New Roman" w:eastAsia="Calibri" w:hAnsi="Times New Roman" w:cs="Times New Roman"/>
              </w:rPr>
              <w:t>-порядок оценки результатов решения задач профессиональной деятельности;</w:t>
            </w:r>
          </w:p>
        </w:tc>
        <w:tc>
          <w:tcPr>
            <w:tcW w:w="1985" w:type="dxa"/>
          </w:tcPr>
          <w:p w14:paraId="126ED84B" w14:textId="77777777" w:rsidR="004008B1" w:rsidRPr="004008B1" w:rsidRDefault="004008B1" w:rsidP="004008B1">
            <w:pPr>
              <w:jc w:val="center"/>
              <w:rPr>
                <w:rFonts w:ascii="Times New Roman" w:eastAsia="Calibri" w:hAnsi="Times New Roman" w:cs="Times New Roman"/>
                <w:bCs/>
                <w:i/>
              </w:rPr>
            </w:pPr>
            <w:r w:rsidRPr="004008B1">
              <w:rPr>
                <w:rFonts w:ascii="Times New Roman" w:eastAsia="Calibri" w:hAnsi="Times New Roman" w:cs="Times New Roman"/>
                <w:bCs/>
                <w:i/>
              </w:rPr>
              <w:lastRenderedPageBreak/>
              <w:t>-</w:t>
            </w:r>
          </w:p>
        </w:tc>
      </w:tr>
      <w:tr w:rsidR="004008B1" w:rsidRPr="004008B1" w14:paraId="1C4E9429" w14:textId="77777777" w:rsidTr="00AD5821">
        <w:tc>
          <w:tcPr>
            <w:tcW w:w="1985" w:type="dxa"/>
          </w:tcPr>
          <w:p w14:paraId="7A670B6E" w14:textId="77777777" w:rsidR="004008B1" w:rsidRPr="004008B1" w:rsidRDefault="004008B1" w:rsidP="004008B1">
            <w:pPr>
              <w:widowControl w:val="0"/>
              <w:jc w:val="both"/>
              <w:rPr>
                <w:rFonts w:ascii="Times New Roman" w:eastAsia="Calibri" w:hAnsi="Times New Roman" w:cs="Times New Roman"/>
              </w:rPr>
            </w:pPr>
            <w:r w:rsidRPr="004008B1">
              <w:rPr>
                <w:rFonts w:ascii="Times New Roman" w:eastAsia="Calibri" w:hAnsi="Times New Roman" w:cs="Times New Roman"/>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265" w:type="dxa"/>
          </w:tcPr>
          <w:p w14:paraId="5E2E83C7" w14:textId="77777777" w:rsidR="004008B1" w:rsidRPr="004008B1" w:rsidRDefault="004008B1" w:rsidP="004008B1">
            <w:pPr>
              <w:widowControl w:val="0"/>
              <w:tabs>
                <w:tab w:val="left" w:pos="175"/>
              </w:tabs>
              <w:rPr>
                <w:rFonts w:ascii="Times New Roman" w:eastAsia="Calibri" w:hAnsi="Times New Roman" w:cs="Times New Roman"/>
              </w:rPr>
            </w:pPr>
            <w:r w:rsidRPr="004008B1">
              <w:rPr>
                <w:rFonts w:ascii="Times New Roman" w:eastAsia="Calibri" w:hAnsi="Times New Roman" w:cs="Times New Roman"/>
              </w:rPr>
              <w:tab/>
              <w:t>-определять актуальность нормативно-правовой документации в профессиональной деятельности;</w:t>
            </w:r>
          </w:p>
          <w:p w14:paraId="39825D35" w14:textId="77777777" w:rsidR="004008B1" w:rsidRPr="004008B1" w:rsidRDefault="004008B1" w:rsidP="004008B1">
            <w:pPr>
              <w:widowControl w:val="0"/>
              <w:tabs>
                <w:tab w:val="left" w:pos="175"/>
              </w:tabs>
              <w:rPr>
                <w:rFonts w:ascii="Times New Roman" w:eastAsia="Calibri" w:hAnsi="Times New Roman" w:cs="Times New Roman"/>
              </w:rPr>
            </w:pPr>
            <w:r w:rsidRPr="004008B1">
              <w:rPr>
                <w:rFonts w:ascii="Times New Roman" w:eastAsia="Calibri" w:hAnsi="Times New Roman" w:cs="Times New Roman"/>
              </w:rPr>
              <w:t>-применять современную научную профессиональную терминологию;</w:t>
            </w:r>
          </w:p>
          <w:p w14:paraId="593E9404" w14:textId="77777777" w:rsidR="004008B1" w:rsidRPr="004008B1" w:rsidRDefault="004008B1" w:rsidP="004008B1">
            <w:pPr>
              <w:widowControl w:val="0"/>
              <w:tabs>
                <w:tab w:val="left" w:pos="175"/>
              </w:tabs>
              <w:rPr>
                <w:rFonts w:ascii="Times New Roman" w:eastAsia="Calibri" w:hAnsi="Times New Roman" w:cs="Times New Roman"/>
              </w:rPr>
            </w:pPr>
            <w:r w:rsidRPr="004008B1">
              <w:rPr>
                <w:rFonts w:ascii="Times New Roman" w:eastAsia="Calibri" w:hAnsi="Times New Roman" w:cs="Times New Roman"/>
              </w:rPr>
              <w:t>-определять и выстраивать траектории профессионального развития и самообразования;</w:t>
            </w:r>
          </w:p>
          <w:p w14:paraId="50C14E85" w14:textId="77777777" w:rsidR="004008B1" w:rsidRPr="004008B1" w:rsidRDefault="004008B1" w:rsidP="004008B1">
            <w:pPr>
              <w:widowControl w:val="0"/>
              <w:tabs>
                <w:tab w:val="left" w:pos="175"/>
              </w:tabs>
              <w:rPr>
                <w:rFonts w:ascii="Times New Roman" w:eastAsia="Calibri" w:hAnsi="Times New Roman" w:cs="Times New Roman"/>
              </w:rPr>
            </w:pPr>
            <w:r w:rsidRPr="004008B1">
              <w:rPr>
                <w:rFonts w:ascii="Times New Roman" w:eastAsia="Calibri" w:hAnsi="Times New Roman" w:cs="Times New Roman"/>
              </w:rPr>
              <w:t>-выявлять достоинства и недостатки коммерческой идеи;</w:t>
            </w:r>
          </w:p>
          <w:p w14:paraId="22EE21D4" w14:textId="77777777" w:rsidR="004008B1" w:rsidRPr="004008B1" w:rsidRDefault="004008B1" w:rsidP="004008B1">
            <w:pPr>
              <w:widowControl w:val="0"/>
              <w:tabs>
                <w:tab w:val="left" w:pos="175"/>
              </w:tabs>
              <w:rPr>
                <w:rFonts w:ascii="Times New Roman" w:eastAsia="Calibri" w:hAnsi="Times New Roman" w:cs="Times New Roman"/>
              </w:rPr>
            </w:pPr>
            <w:r w:rsidRPr="004008B1">
              <w:rPr>
                <w:rFonts w:ascii="Times New Roman" w:eastAsia="Calibri" w:hAnsi="Times New Roman" w:cs="Times New Roman"/>
              </w:rPr>
              <w:t>-определять инвестиционную привлекательность коммерческих идей в рамках профессиональной деятельности, выявлять источники финансирования;</w:t>
            </w:r>
          </w:p>
          <w:p w14:paraId="24948FDE" w14:textId="77777777" w:rsidR="004008B1" w:rsidRPr="004008B1" w:rsidRDefault="004008B1" w:rsidP="004008B1">
            <w:pPr>
              <w:widowControl w:val="0"/>
              <w:tabs>
                <w:tab w:val="left" w:pos="175"/>
              </w:tabs>
              <w:rPr>
                <w:rFonts w:ascii="Times New Roman" w:eastAsia="Calibri" w:hAnsi="Times New Roman" w:cs="Times New Roman"/>
              </w:rPr>
            </w:pPr>
            <w:r w:rsidRPr="004008B1">
              <w:rPr>
                <w:rFonts w:ascii="Times New Roman" w:eastAsia="Calibri" w:hAnsi="Times New Roman" w:cs="Times New Roman"/>
              </w:rPr>
              <w:t>-презентовать идеи открытия собственного дела в профессиональной деятельности;</w:t>
            </w:r>
          </w:p>
          <w:p w14:paraId="726006EB" w14:textId="77777777" w:rsidR="004008B1" w:rsidRPr="004008B1" w:rsidRDefault="004008B1" w:rsidP="004008B1">
            <w:pPr>
              <w:widowControl w:val="0"/>
              <w:tabs>
                <w:tab w:val="left" w:pos="175"/>
              </w:tabs>
              <w:rPr>
                <w:rFonts w:ascii="Times New Roman" w:eastAsia="Calibri" w:hAnsi="Times New Roman" w:cs="Times New Roman"/>
              </w:rPr>
            </w:pPr>
            <w:r w:rsidRPr="004008B1">
              <w:rPr>
                <w:rFonts w:ascii="Times New Roman" w:eastAsia="Calibri" w:hAnsi="Times New Roman" w:cs="Times New Roman"/>
              </w:rPr>
              <w:t>-определять источники достоверной правовой информации;</w:t>
            </w:r>
          </w:p>
          <w:p w14:paraId="68F66C51" w14:textId="77777777" w:rsidR="004008B1" w:rsidRPr="004008B1" w:rsidRDefault="004008B1" w:rsidP="004008B1">
            <w:pPr>
              <w:widowControl w:val="0"/>
              <w:tabs>
                <w:tab w:val="left" w:pos="175"/>
              </w:tabs>
              <w:rPr>
                <w:rFonts w:ascii="Times New Roman" w:eastAsia="Calibri" w:hAnsi="Times New Roman" w:cs="Times New Roman"/>
              </w:rPr>
            </w:pPr>
            <w:r w:rsidRPr="004008B1">
              <w:rPr>
                <w:rFonts w:ascii="Times New Roman" w:eastAsia="Calibri" w:hAnsi="Times New Roman" w:cs="Times New Roman"/>
              </w:rPr>
              <w:t>-составлять различные правовые документы;</w:t>
            </w:r>
          </w:p>
          <w:p w14:paraId="50A63E82" w14:textId="77777777" w:rsidR="004008B1" w:rsidRPr="004008B1" w:rsidRDefault="004008B1" w:rsidP="004008B1">
            <w:pPr>
              <w:widowControl w:val="0"/>
              <w:tabs>
                <w:tab w:val="left" w:pos="175"/>
              </w:tabs>
              <w:rPr>
                <w:rFonts w:ascii="Times New Roman" w:eastAsia="Calibri" w:hAnsi="Times New Roman" w:cs="Times New Roman"/>
              </w:rPr>
            </w:pPr>
            <w:r w:rsidRPr="004008B1">
              <w:rPr>
                <w:rFonts w:ascii="Times New Roman" w:eastAsia="Calibri" w:hAnsi="Times New Roman" w:cs="Times New Roman"/>
              </w:rPr>
              <w:t>-находить интересные проектные идеи, грамотно их формулировать и документировать;</w:t>
            </w:r>
          </w:p>
          <w:p w14:paraId="14B8EE53" w14:textId="77777777" w:rsidR="004008B1" w:rsidRPr="004008B1" w:rsidRDefault="004008B1" w:rsidP="004008B1">
            <w:pPr>
              <w:widowControl w:val="0"/>
              <w:tabs>
                <w:tab w:val="left" w:pos="175"/>
              </w:tabs>
              <w:rPr>
                <w:rFonts w:ascii="Times New Roman" w:eastAsia="Calibri" w:hAnsi="Times New Roman" w:cs="Times New Roman"/>
                <w:iCs/>
              </w:rPr>
            </w:pPr>
            <w:r w:rsidRPr="004008B1">
              <w:rPr>
                <w:rFonts w:ascii="Times New Roman" w:eastAsia="Calibri" w:hAnsi="Times New Roman" w:cs="Times New Roman"/>
              </w:rPr>
              <w:t>-оценивать жизнеспособность проектной идеи, составлять план проекта;</w:t>
            </w:r>
          </w:p>
        </w:tc>
        <w:tc>
          <w:tcPr>
            <w:tcW w:w="2547" w:type="dxa"/>
          </w:tcPr>
          <w:p w14:paraId="159BAB9D" w14:textId="77777777" w:rsidR="004008B1" w:rsidRPr="004008B1" w:rsidRDefault="004008B1" w:rsidP="004008B1">
            <w:pPr>
              <w:widowControl w:val="0"/>
              <w:tabs>
                <w:tab w:val="left" w:pos="175"/>
              </w:tabs>
              <w:jc w:val="both"/>
              <w:rPr>
                <w:rFonts w:ascii="Times New Roman" w:eastAsia="Calibri" w:hAnsi="Times New Roman" w:cs="Times New Roman"/>
                <w:iCs/>
              </w:rPr>
            </w:pPr>
            <w:r w:rsidRPr="004008B1">
              <w:rPr>
                <w:rFonts w:ascii="Times New Roman" w:eastAsia="Calibri" w:hAnsi="Times New Roman" w:cs="Times New Roman"/>
              </w:rPr>
              <w:t>содержание актуальной нормативно-правовой документации;</w:t>
            </w:r>
          </w:p>
          <w:p w14:paraId="10136820" w14:textId="77777777" w:rsidR="004008B1" w:rsidRPr="004008B1" w:rsidRDefault="004008B1" w:rsidP="004008B1">
            <w:pPr>
              <w:rPr>
                <w:rFonts w:ascii="Times New Roman" w:eastAsia="Calibri" w:hAnsi="Times New Roman" w:cs="Times New Roman"/>
              </w:rPr>
            </w:pPr>
            <w:r w:rsidRPr="004008B1">
              <w:rPr>
                <w:rFonts w:ascii="Times New Roman" w:eastAsia="Calibri" w:hAnsi="Times New Roman" w:cs="Times New Roman"/>
              </w:rPr>
              <w:t>-содержание актуальной нормативно-правовой документации;</w:t>
            </w:r>
          </w:p>
          <w:p w14:paraId="538E4F0B" w14:textId="77777777" w:rsidR="004008B1" w:rsidRPr="004008B1" w:rsidRDefault="004008B1" w:rsidP="004008B1">
            <w:pPr>
              <w:rPr>
                <w:rFonts w:ascii="Times New Roman" w:eastAsia="Calibri" w:hAnsi="Times New Roman" w:cs="Times New Roman"/>
              </w:rPr>
            </w:pPr>
            <w:r w:rsidRPr="004008B1">
              <w:rPr>
                <w:rFonts w:ascii="Times New Roman" w:eastAsia="Calibri" w:hAnsi="Times New Roman" w:cs="Times New Roman"/>
              </w:rPr>
              <w:t>-возможные траектории профессионального развития и самообразования;</w:t>
            </w:r>
          </w:p>
          <w:p w14:paraId="157B3469" w14:textId="77777777" w:rsidR="004008B1" w:rsidRPr="004008B1" w:rsidRDefault="004008B1" w:rsidP="004008B1">
            <w:pPr>
              <w:rPr>
                <w:rFonts w:ascii="Times New Roman" w:eastAsia="Calibri" w:hAnsi="Times New Roman" w:cs="Times New Roman"/>
              </w:rPr>
            </w:pPr>
            <w:r w:rsidRPr="004008B1">
              <w:rPr>
                <w:rFonts w:ascii="Times New Roman" w:eastAsia="Calibri" w:hAnsi="Times New Roman" w:cs="Times New Roman"/>
              </w:rPr>
              <w:t>основы предпринимательской деятельности, правовой и финансовой грамотности;</w:t>
            </w:r>
          </w:p>
          <w:p w14:paraId="32966AB3" w14:textId="77777777" w:rsidR="004008B1" w:rsidRPr="004008B1" w:rsidRDefault="004008B1" w:rsidP="004008B1">
            <w:pPr>
              <w:rPr>
                <w:rFonts w:ascii="Times New Roman" w:eastAsia="Calibri" w:hAnsi="Times New Roman" w:cs="Times New Roman"/>
              </w:rPr>
            </w:pPr>
            <w:r w:rsidRPr="004008B1">
              <w:rPr>
                <w:rFonts w:ascii="Times New Roman" w:eastAsia="Calibri" w:hAnsi="Times New Roman" w:cs="Times New Roman"/>
              </w:rPr>
              <w:t>-правила разработки презентации;</w:t>
            </w:r>
          </w:p>
          <w:p w14:paraId="4F88249A" w14:textId="77777777" w:rsidR="004008B1" w:rsidRPr="004008B1" w:rsidRDefault="004008B1" w:rsidP="004008B1">
            <w:pPr>
              <w:rPr>
                <w:rFonts w:ascii="Times New Roman" w:eastAsia="Calibri" w:hAnsi="Times New Roman" w:cs="Times New Roman"/>
              </w:rPr>
            </w:pPr>
            <w:r w:rsidRPr="004008B1">
              <w:rPr>
                <w:rFonts w:ascii="Times New Roman" w:eastAsia="Calibri" w:hAnsi="Times New Roman" w:cs="Times New Roman"/>
              </w:rPr>
              <w:t>-основные этапы разработки и реализации проекта;</w:t>
            </w:r>
          </w:p>
        </w:tc>
        <w:tc>
          <w:tcPr>
            <w:tcW w:w="1985" w:type="dxa"/>
          </w:tcPr>
          <w:p w14:paraId="34F0FE0A" w14:textId="77777777" w:rsidR="004008B1" w:rsidRPr="004008B1" w:rsidRDefault="004008B1" w:rsidP="004008B1">
            <w:pPr>
              <w:rPr>
                <w:rFonts w:ascii="Times New Roman" w:eastAsia="Calibri" w:hAnsi="Times New Roman" w:cs="Times New Roman"/>
                <w:bCs/>
                <w:i/>
              </w:rPr>
            </w:pPr>
            <w:r w:rsidRPr="004008B1">
              <w:rPr>
                <w:rFonts w:ascii="Times New Roman" w:eastAsia="Calibri" w:hAnsi="Times New Roman" w:cs="Times New Roman"/>
                <w:bCs/>
                <w:i/>
              </w:rPr>
              <w:t>-</w:t>
            </w:r>
          </w:p>
        </w:tc>
      </w:tr>
      <w:tr w:rsidR="004008B1" w:rsidRPr="004008B1" w14:paraId="71D17EEA" w14:textId="77777777" w:rsidTr="00AD5821">
        <w:tc>
          <w:tcPr>
            <w:tcW w:w="1985" w:type="dxa"/>
          </w:tcPr>
          <w:p w14:paraId="0D96AA29" w14:textId="77777777" w:rsidR="004008B1" w:rsidRPr="004008B1" w:rsidRDefault="004008B1" w:rsidP="004008B1">
            <w:pPr>
              <w:widowControl w:val="0"/>
              <w:jc w:val="both"/>
              <w:rPr>
                <w:rFonts w:ascii="Times New Roman" w:eastAsia="Calibri" w:hAnsi="Times New Roman" w:cs="Times New Roman"/>
              </w:rPr>
            </w:pPr>
            <w:r w:rsidRPr="004008B1">
              <w:rPr>
                <w:rFonts w:ascii="Times New Roman" w:eastAsia="Calibri" w:hAnsi="Times New Roman" w:cs="Times New Roman"/>
              </w:rPr>
              <w:t>ОК 05</w:t>
            </w:r>
          </w:p>
          <w:p w14:paraId="680AA263" w14:textId="77777777" w:rsidR="004008B1" w:rsidRPr="004008B1" w:rsidRDefault="004008B1" w:rsidP="004008B1">
            <w:pPr>
              <w:widowControl w:val="0"/>
              <w:jc w:val="both"/>
              <w:rPr>
                <w:rFonts w:ascii="Times New Roman" w:eastAsia="Calibri" w:hAnsi="Times New Roman" w:cs="Times New Roman"/>
              </w:rPr>
            </w:pPr>
            <w:r w:rsidRPr="004008B1">
              <w:rPr>
                <w:rFonts w:ascii="Times New Roman" w:eastAsia="Calibri" w:hAnsi="Times New Roman" w:cs="Times New Roman"/>
              </w:rPr>
              <w:t xml:space="preserve">Осуществлять устную и письменную коммуникацию на государственном языке Российской Федерации с учетом особенностей социального и </w:t>
            </w:r>
            <w:r w:rsidRPr="004008B1">
              <w:rPr>
                <w:rFonts w:ascii="Times New Roman" w:eastAsia="Calibri" w:hAnsi="Times New Roman" w:cs="Times New Roman"/>
              </w:rPr>
              <w:lastRenderedPageBreak/>
              <w:t>культурного контекста</w:t>
            </w:r>
          </w:p>
        </w:tc>
        <w:tc>
          <w:tcPr>
            <w:tcW w:w="3265" w:type="dxa"/>
          </w:tcPr>
          <w:p w14:paraId="7B049258" w14:textId="77777777" w:rsidR="004008B1" w:rsidRPr="004008B1" w:rsidRDefault="004008B1" w:rsidP="004008B1">
            <w:pPr>
              <w:widowControl w:val="0"/>
              <w:tabs>
                <w:tab w:val="left" w:pos="175"/>
              </w:tabs>
              <w:jc w:val="both"/>
              <w:rPr>
                <w:rFonts w:ascii="Times New Roman" w:eastAsia="Calibri" w:hAnsi="Times New Roman" w:cs="Times New Roman"/>
              </w:rPr>
            </w:pPr>
            <w:r w:rsidRPr="004008B1">
              <w:rPr>
                <w:rFonts w:ascii="Times New Roman" w:eastAsia="Calibri" w:hAnsi="Times New Roman" w:cs="Times New Roman"/>
              </w:rPr>
              <w:lastRenderedPageBreak/>
              <w:t>-грамотно излагать свои мысли, формулировать собственное мнение, обосновывать свою позицию в учебных и практических ситуациях;</w:t>
            </w:r>
          </w:p>
          <w:p w14:paraId="796F26C3" w14:textId="77777777" w:rsidR="004008B1" w:rsidRPr="004008B1" w:rsidRDefault="004008B1" w:rsidP="004008B1">
            <w:pPr>
              <w:widowControl w:val="0"/>
              <w:tabs>
                <w:tab w:val="left" w:pos="175"/>
              </w:tabs>
              <w:jc w:val="both"/>
              <w:rPr>
                <w:rFonts w:ascii="Times New Roman" w:eastAsia="Calibri" w:hAnsi="Times New Roman" w:cs="Times New Roman"/>
              </w:rPr>
            </w:pPr>
            <w:r w:rsidRPr="004008B1">
              <w:rPr>
                <w:rFonts w:ascii="Times New Roman" w:eastAsia="Calibri" w:hAnsi="Times New Roman" w:cs="Times New Roman"/>
              </w:rPr>
              <w:tab/>
              <w:t xml:space="preserve">-проявлять толерантность в коллективе; </w:t>
            </w:r>
          </w:p>
          <w:p w14:paraId="382EFD27" w14:textId="77777777" w:rsidR="004008B1" w:rsidRPr="004008B1" w:rsidRDefault="004008B1" w:rsidP="004008B1">
            <w:pPr>
              <w:widowControl w:val="0"/>
              <w:tabs>
                <w:tab w:val="left" w:pos="175"/>
              </w:tabs>
              <w:jc w:val="both"/>
              <w:rPr>
                <w:rFonts w:ascii="Times New Roman" w:eastAsia="Calibri" w:hAnsi="Times New Roman" w:cs="Times New Roman"/>
              </w:rPr>
            </w:pPr>
          </w:p>
        </w:tc>
        <w:tc>
          <w:tcPr>
            <w:tcW w:w="2547" w:type="dxa"/>
          </w:tcPr>
          <w:p w14:paraId="7DB293CF" w14:textId="77777777" w:rsidR="004008B1" w:rsidRPr="004008B1" w:rsidRDefault="004008B1" w:rsidP="004008B1">
            <w:pPr>
              <w:widowControl w:val="0"/>
              <w:tabs>
                <w:tab w:val="left" w:pos="175"/>
              </w:tabs>
              <w:jc w:val="both"/>
              <w:rPr>
                <w:rFonts w:ascii="Times New Roman" w:eastAsia="Calibri" w:hAnsi="Times New Roman" w:cs="Times New Roman"/>
                <w:iCs/>
              </w:rPr>
            </w:pPr>
            <w:r w:rsidRPr="004008B1">
              <w:rPr>
                <w:rFonts w:ascii="Times New Roman" w:eastAsia="Calibri" w:hAnsi="Times New Roman" w:cs="Times New Roman"/>
                <w:iCs/>
              </w:rPr>
              <w:t>-правила оформления документов и построения устных сообщений на государственном языке РФ;</w:t>
            </w:r>
          </w:p>
          <w:p w14:paraId="46DD79D0" w14:textId="77777777" w:rsidR="004008B1" w:rsidRPr="004008B1" w:rsidRDefault="004008B1" w:rsidP="004008B1">
            <w:pPr>
              <w:rPr>
                <w:rFonts w:ascii="Times New Roman" w:eastAsia="Calibri" w:hAnsi="Times New Roman" w:cs="Times New Roman"/>
              </w:rPr>
            </w:pPr>
            <w:r w:rsidRPr="004008B1">
              <w:rPr>
                <w:rFonts w:ascii="Times New Roman" w:eastAsia="Calibri" w:hAnsi="Times New Roman" w:cs="Times New Roman"/>
              </w:rPr>
              <w:t>-особенности социального и культурного контекста;</w:t>
            </w:r>
          </w:p>
        </w:tc>
        <w:tc>
          <w:tcPr>
            <w:tcW w:w="1985" w:type="dxa"/>
          </w:tcPr>
          <w:p w14:paraId="39970617" w14:textId="77777777" w:rsidR="004008B1" w:rsidRPr="004008B1" w:rsidRDefault="004008B1" w:rsidP="004008B1">
            <w:pPr>
              <w:rPr>
                <w:rFonts w:ascii="Times New Roman" w:eastAsia="Calibri" w:hAnsi="Times New Roman" w:cs="Times New Roman"/>
                <w:bCs/>
              </w:rPr>
            </w:pPr>
            <w:r w:rsidRPr="004008B1">
              <w:rPr>
                <w:rFonts w:ascii="Times New Roman" w:eastAsia="Calibri" w:hAnsi="Times New Roman" w:cs="Times New Roman"/>
                <w:bCs/>
              </w:rPr>
              <w:t>-</w:t>
            </w:r>
          </w:p>
        </w:tc>
      </w:tr>
      <w:tr w:rsidR="004008B1" w:rsidRPr="004008B1" w14:paraId="34BCC29E" w14:textId="77777777" w:rsidTr="00AD5821">
        <w:tc>
          <w:tcPr>
            <w:tcW w:w="1985" w:type="dxa"/>
          </w:tcPr>
          <w:p w14:paraId="0CFEB9B1" w14:textId="77777777" w:rsidR="004008B1" w:rsidRPr="004008B1" w:rsidRDefault="004008B1" w:rsidP="004008B1">
            <w:pPr>
              <w:widowControl w:val="0"/>
              <w:jc w:val="both"/>
              <w:rPr>
                <w:rFonts w:ascii="Times New Roman" w:eastAsia="Calibri" w:hAnsi="Times New Roman" w:cs="Times New Roman"/>
              </w:rPr>
            </w:pPr>
            <w:r w:rsidRPr="004008B1">
              <w:rPr>
                <w:rFonts w:ascii="Times New Roman" w:eastAsia="Calibri" w:hAnsi="Times New Roman" w:cs="Times New Roman"/>
              </w:rPr>
              <w:lastRenderedPageBreak/>
              <w:t>ОК.06</w:t>
            </w:r>
          </w:p>
          <w:p w14:paraId="23267752" w14:textId="77777777" w:rsidR="004008B1" w:rsidRPr="004008B1" w:rsidRDefault="004008B1" w:rsidP="004008B1">
            <w:pPr>
              <w:widowControl w:val="0"/>
              <w:jc w:val="both"/>
              <w:rPr>
                <w:rFonts w:ascii="Times New Roman" w:eastAsia="Calibri" w:hAnsi="Times New Roman" w:cs="Times New Roman"/>
              </w:rPr>
            </w:pPr>
            <w:r w:rsidRPr="004008B1">
              <w:rPr>
                <w:rFonts w:ascii="Times New Roman" w:eastAsia="Calibri" w:hAnsi="Times New Roman" w:cs="Times New Roman"/>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5" w:type="dxa"/>
          </w:tcPr>
          <w:p w14:paraId="15BC4B39" w14:textId="77777777" w:rsidR="004008B1" w:rsidRPr="004008B1" w:rsidRDefault="004008B1" w:rsidP="004008B1">
            <w:pPr>
              <w:widowControl w:val="0"/>
              <w:tabs>
                <w:tab w:val="left" w:pos="175"/>
              </w:tabs>
              <w:jc w:val="both"/>
              <w:rPr>
                <w:rFonts w:ascii="Times New Roman" w:eastAsia="Calibri" w:hAnsi="Times New Roman" w:cs="Times New Roman"/>
              </w:rPr>
            </w:pPr>
            <w:r w:rsidRPr="004008B1">
              <w:rPr>
                <w:rFonts w:ascii="Times New Roman" w:eastAsia="Calibri" w:hAnsi="Times New Roman" w:cs="Times New Roman"/>
              </w:rPr>
              <w:t>-проявлять гражданско-патриотическую позицию;</w:t>
            </w:r>
          </w:p>
          <w:p w14:paraId="739E99A7" w14:textId="77777777" w:rsidR="004008B1" w:rsidRPr="004008B1" w:rsidRDefault="004008B1" w:rsidP="004008B1">
            <w:pPr>
              <w:rPr>
                <w:rFonts w:ascii="Times New Roman" w:eastAsia="Calibri" w:hAnsi="Times New Roman" w:cs="Times New Roman"/>
              </w:rPr>
            </w:pPr>
            <w:r w:rsidRPr="004008B1">
              <w:rPr>
                <w:rFonts w:ascii="Times New Roman" w:eastAsia="Calibri" w:hAnsi="Times New Roman" w:cs="Times New Roman"/>
              </w:rPr>
              <w:t>-демонстрировать осознанное поведение;</w:t>
            </w:r>
          </w:p>
          <w:p w14:paraId="2679949B" w14:textId="77777777" w:rsidR="004008B1" w:rsidRPr="004008B1" w:rsidRDefault="004008B1" w:rsidP="004008B1">
            <w:pPr>
              <w:rPr>
                <w:rFonts w:ascii="Times New Roman" w:eastAsia="Calibri" w:hAnsi="Times New Roman" w:cs="Times New Roman"/>
              </w:rPr>
            </w:pPr>
            <w:r w:rsidRPr="004008B1">
              <w:rPr>
                <w:rFonts w:ascii="Times New Roman" w:eastAsia="Calibri" w:hAnsi="Times New Roman" w:cs="Times New Roman"/>
              </w:rPr>
              <w:t>-описывать значимость своей специальности;</w:t>
            </w:r>
          </w:p>
          <w:p w14:paraId="2146B861" w14:textId="77777777" w:rsidR="004008B1" w:rsidRPr="004008B1" w:rsidRDefault="004008B1" w:rsidP="004008B1">
            <w:pPr>
              <w:rPr>
                <w:rFonts w:ascii="Times New Roman" w:eastAsia="Calibri" w:hAnsi="Times New Roman" w:cs="Times New Roman"/>
              </w:rPr>
            </w:pPr>
            <w:r w:rsidRPr="004008B1">
              <w:rPr>
                <w:rFonts w:ascii="Times New Roman" w:eastAsia="Calibri" w:hAnsi="Times New Roman" w:cs="Times New Roman"/>
              </w:rPr>
              <w:t>-применять стандарты антикоррупционного поведения;</w:t>
            </w:r>
          </w:p>
        </w:tc>
        <w:tc>
          <w:tcPr>
            <w:tcW w:w="2547" w:type="dxa"/>
          </w:tcPr>
          <w:p w14:paraId="311C3250" w14:textId="77777777" w:rsidR="004008B1" w:rsidRPr="004008B1" w:rsidRDefault="004008B1" w:rsidP="004008B1">
            <w:pPr>
              <w:widowControl w:val="0"/>
              <w:tabs>
                <w:tab w:val="left" w:pos="175"/>
              </w:tabs>
              <w:jc w:val="both"/>
              <w:rPr>
                <w:rFonts w:ascii="Times New Roman" w:eastAsia="Calibri" w:hAnsi="Times New Roman" w:cs="Times New Roman"/>
                <w:iCs/>
              </w:rPr>
            </w:pPr>
            <w:r w:rsidRPr="004008B1">
              <w:rPr>
                <w:rFonts w:ascii="Times New Roman" w:eastAsia="Calibri" w:hAnsi="Times New Roman" w:cs="Times New Roman"/>
              </w:rPr>
              <w:t>-сущность гражданско-патриотической позиции</w:t>
            </w:r>
          </w:p>
          <w:p w14:paraId="21C2EF12" w14:textId="77777777" w:rsidR="004008B1" w:rsidRPr="004008B1" w:rsidRDefault="004008B1" w:rsidP="004008B1">
            <w:pPr>
              <w:rPr>
                <w:rFonts w:ascii="Times New Roman" w:eastAsia="Calibri" w:hAnsi="Times New Roman" w:cs="Times New Roman"/>
              </w:rPr>
            </w:pPr>
            <w:r w:rsidRPr="004008B1">
              <w:rPr>
                <w:rFonts w:ascii="Times New Roman" w:eastAsia="Calibri" w:hAnsi="Times New Roman" w:cs="Times New Roman"/>
              </w:rPr>
              <w:t>-традиционных общечеловеческих ценностей, в том числе с учетом гармонизации межнациональных и межрелигиозных отношений;</w:t>
            </w:r>
          </w:p>
          <w:p w14:paraId="4E5A4E5E" w14:textId="77777777" w:rsidR="004008B1" w:rsidRPr="004008B1" w:rsidRDefault="004008B1" w:rsidP="004008B1">
            <w:pPr>
              <w:rPr>
                <w:rFonts w:ascii="Times New Roman" w:eastAsia="Calibri" w:hAnsi="Times New Roman" w:cs="Times New Roman"/>
              </w:rPr>
            </w:pPr>
            <w:r w:rsidRPr="004008B1">
              <w:rPr>
                <w:rFonts w:ascii="Times New Roman" w:eastAsia="Calibri" w:hAnsi="Times New Roman" w:cs="Times New Roman"/>
              </w:rPr>
              <w:t>-значимость профессиональной деятельности по специальности</w:t>
            </w:r>
          </w:p>
          <w:p w14:paraId="797D5B44" w14:textId="77777777" w:rsidR="004008B1" w:rsidRPr="004008B1" w:rsidRDefault="004008B1" w:rsidP="004008B1">
            <w:pPr>
              <w:rPr>
                <w:rFonts w:ascii="Times New Roman" w:eastAsia="Calibri" w:hAnsi="Times New Roman" w:cs="Times New Roman"/>
              </w:rPr>
            </w:pPr>
            <w:r w:rsidRPr="004008B1">
              <w:rPr>
                <w:rFonts w:ascii="Times New Roman" w:eastAsia="Calibri" w:hAnsi="Times New Roman" w:cs="Times New Roman"/>
              </w:rPr>
              <w:t xml:space="preserve">стандарты антикоррупционного поведения и последствия его нарушения; </w:t>
            </w:r>
          </w:p>
        </w:tc>
        <w:tc>
          <w:tcPr>
            <w:tcW w:w="1985" w:type="dxa"/>
          </w:tcPr>
          <w:p w14:paraId="592327DA" w14:textId="77777777" w:rsidR="004008B1" w:rsidRPr="004008B1" w:rsidRDefault="004008B1" w:rsidP="004008B1">
            <w:pPr>
              <w:rPr>
                <w:rFonts w:ascii="Times New Roman" w:eastAsia="Calibri" w:hAnsi="Times New Roman" w:cs="Times New Roman"/>
                <w:bCs/>
              </w:rPr>
            </w:pPr>
            <w:r w:rsidRPr="004008B1">
              <w:rPr>
                <w:rFonts w:ascii="Times New Roman" w:eastAsia="Calibri" w:hAnsi="Times New Roman" w:cs="Times New Roman"/>
                <w:bCs/>
              </w:rPr>
              <w:t>-</w:t>
            </w:r>
          </w:p>
        </w:tc>
      </w:tr>
      <w:tr w:rsidR="004008B1" w:rsidRPr="004008B1" w14:paraId="6C13D7D3" w14:textId="77777777" w:rsidTr="00AD5821">
        <w:tc>
          <w:tcPr>
            <w:tcW w:w="1985" w:type="dxa"/>
          </w:tcPr>
          <w:p w14:paraId="4882FADE" w14:textId="77777777" w:rsidR="004008B1" w:rsidRPr="004008B1" w:rsidRDefault="004008B1" w:rsidP="004008B1">
            <w:pPr>
              <w:widowControl w:val="0"/>
              <w:jc w:val="both"/>
              <w:rPr>
                <w:rFonts w:ascii="Times New Roman" w:eastAsia="Calibri" w:hAnsi="Times New Roman" w:cs="Times New Roman"/>
              </w:rPr>
            </w:pPr>
            <w:r w:rsidRPr="004008B1">
              <w:rPr>
                <w:rFonts w:ascii="Times New Roman" w:eastAsia="Calibri" w:hAnsi="Times New Roman" w:cs="Times New Roman"/>
              </w:rPr>
              <w:t>ОК 09</w:t>
            </w:r>
          </w:p>
          <w:p w14:paraId="63DEFDD3" w14:textId="77777777" w:rsidR="004008B1" w:rsidRPr="004008B1" w:rsidRDefault="004008B1" w:rsidP="004008B1">
            <w:pPr>
              <w:widowControl w:val="0"/>
              <w:jc w:val="both"/>
              <w:rPr>
                <w:rFonts w:ascii="Times New Roman" w:eastAsia="Calibri" w:hAnsi="Times New Roman" w:cs="Times New Roman"/>
              </w:rPr>
            </w:pPr>
            <w:r w:rsidRPr="004008B1">
              <w:rPr>
                <w:rFonts w:ascii="Times New Roman" w:eastAsia="Calibri" w:hAnsi="Times New Roman" w:cs="Times New Roman"/>
              </w:rPr>
              <w:t>Пользоваться профессиональной документацией на государственном и иностранном языках</w:t>
            </w:r>
          </w:p>
        </w:tc>
        <w:tc>
          <w:tcPr>
            <w:tcW w:w="3265" w:type="dxa"/>
          </w:tcPr>
          <w:p w14:paraId="7CBC660F" w14:textId="77777777" w:rsidR="004008B1" w:rsidRPr="004008B1" w:rsidRDefault="004008B1" w:rsidP="00AD5821">
            <w:pPr>
              <w:widowControl w:val="0"/>
              <w:tabs>
                <w:tab w:val="left" w:pos="175"/>
              </w:tabs>
              <w:rPr>
                <w:rFonts w:ascii="Times New Roman" w:eastAsia="Calibri" w:hAnsi="Times New Roman" w:cs="Times New Roman"/>
              </w:rPr>
            </w:pPr>
            <w:r w:rsidRPr="004008B1">
              <w:rPr>
                <w:rFonts w:ascii="Times New Roman" w:eastAsia="Calibri" w:hAnsi="Times New Roman" w:cs="Times New Roman"/>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62A4488E" w14:textId="77777777" w:rsidR="004008B1" w:rsidRPr="004008B1" w:rsidRDefault="004008B1" w:rsidP="00AD5821">
            <w:pPr>
              <w:widowControl w:val="0"/>
              <w:tabs>
                <w:tab w:val="left" w:pos="175"/>
              </w:tabs>
              <w:rPr>
                <w:rFonts w:ascii="Times New Roman" w:eastAsia="Calibri" w:hAnsi="Times New Roman" w:cs="Times New Roman"/>
              </w:rPr>
            </w:pPr>
            <w:r w:rsidRPr="004008B1">
              <w:rPr>
                <w:rFonts w:ascii="Times New Roman" w:eastAsia="Calibri" w:hAnsi="Times New Roman" w:cs="Times New Roman"/>
              </w:rPr>
              <w:t>-участвовать в диалогах на знакомые общие и профессиональные темы;</w:t>
            </w:r>
          </w:p>
          <w:p w14:paraId="53805A35" w14:textId="77777777" w:rsidR="004008B1" w:rsidRPr="004008B1" w:rsidRDefault="004008B1" w:rsidP="00AD5821">
            <w:pPr>
              <w:widowControl w:val="0"/>
              <w:tabs>
                <w:tab w:val="left" w:pos="175"/>
              </w:tabs>
              <w:rPr>
                <w:rFonts w:ascii="Times New Roman" w:eastAsia="Calibri" w:hAnsi="Times New Roman" w:cs="Times New Roman"/>
                <w:iCs/>
              </w:rPr>
            </w:pPr>
            <w:r w:rsidRPr="004008B1">
              <w:rPr>
                <w:rFonts w:ascii="Times New Roman" w:eastAsia="Calibri" w:hAnsi="Times New Roman" w:cs="Times New Roman"/>
              </w:rPr>
              <w:t>-строить простые высказывания о себе и о своей профессиональной деятельности;</w:t>
            </w:r>
            <w:r w:rsidRPr="004008B1">
              <w:rPr>
                <w:rFonts w:ascii="Times New Roman" w:eastAsia="Calibri" w:hAnsi="Times New Roman" w:cs="Times New Roman"/>
                <w:iCs/>
              </w:rPr>
              <w:t xml:space="preserve"> </w:t>
            </w:r>
          </w:p>
          <w:p w14:paraId="7E118F4C" w14:textId="77777777" w:rsidR="004008B1" w:rsidRPr="004008B1" w:rsidRDefault="004008B1" w:rsidP="00AD5821">
            <w:pPr>
              <w:widowControl w:val="0"/>
              <w:tabs>
                <w:tab w:val="left" w:pos="175"/>
              </w:tabs>
              <w:rPr>
                <w:rFonts w:ascii="Times New Roman" w:eastAsia="Calibri" w:hAnsi="Times New Roman" w:cs="Times New Roman"/>
              </w:rPr>
            </w:pPr>
            <w:r w:rsidRPr="004008B1">
              <w:rPr>
                <w:rFonts w:ascii="Times New Roman" w:eastAsia="Calibri" w:hAnsi="Times New Roman" w:cs="Times New Roman"/>
                <w:iCs/>
              </w:rPr>
              <w:t>-</w:t>
            </w:r>
            <w:r w:rsidRPr="004008B1">
              <w:rPr>
                <w:rFonts w:ascii="Times New Roman" w:eastAsia="Calibri" w:hAnsi="Times New Roman" w:cs="Times New Roman"/>
              </w:rPr>
              <w:t>кратко обосновывать и объяснять свои действия (текущие и планируемые);</w:t>
            </w:r>
          </w:p>
          <w:p w14:paraId="02B353F8" w14:textId="77777777" w:rsidR="004008B1" w:rsidRPr="004008B1" w:rsidRDefault="004008B1" w:rsidP="00AD5821">
            <w:pPr>
              <w:widowControl w:val="0"/>
              <w:tabs>
                <w:tab w:val="left" w:pos="175"/>
              </w:tabs>
              <w:rPr>
                <w:rFonts w:ascii="Times New Roman" w:eastAsia="Calibri" w:hAnsi="Times New Roman" w:cs="Times New Roman"/>
              </w:rPr>
            </w:pPr>
            <w:r w:rsidRPr="004008B1">
              <w:rPr>
                <w:rFonts w:ascii="Times New Roman" w:eastAsia="Calibri" w:hAnsi="Times New Roman" w:cs="Times New Roman"/>
              </w:rPr>
              <w:t>-писать простые связные сообщения на знакомые или интересующие профессиональные темы;</w:t>
            </w:r>
          </w:p>
        </w:tc>
        <w:tc>
          <w:tcPr>
            <w:tcW w:w="2547" w:type="dxa"/>
          </w:tcPr>
          <w:p w14:paraId="34A9003A" w14:textId="77777777" w:rsidR="004008B1" w:rsidRPr="004008B1" w:rsidRDefault="004008B1" w:rsidP="004008B1">
            <w:pPr>
              <w:rPr>
                <w:rFonts w:ascii="Times New Roman" w:eastAsia="Calibri" w:hAnsi="Times New Roman" w:cs="Times New Roman"/>
              </w:rPr>
            </w:pPr>
            <w:r w:rsidRPr="004008B1">
              <w:rPr>
                <w:rFonts w:ascii="Times New Roman" w:eastAsia="Calibri" w:hAnsi="Times New Roman" w:cs="Times New Roman"/>
              </w:rPr>
              <w:t>правила построения простых и сложных предложений на профессиональные темы;</w:t>
            </w:r>
          </w:p>
          <w:p w14:paraId="527A6E37" w14:textId="77777777" w:rsidR="004008B1" w:rsidRPr="004008B1" w:rsidRDefault="004008B1" w:rsidP="004008B1">
            <w:pPr>
              <w:rPr>
                <w:rFonts w:ascii="Times New Roman" w:eastAsia="Calibri" w:hAnsi="Times New Roman" w:cs="Times New Roman"/>
              </w:rPr>
            </w:pPr>
            <w:r w:rsidRPr="004008B1">
              <w:rPr>
                <w:rFonts w:ascii="Times New Roman" w:eastAsia="Calibri" w:hAnsi="Times New Roman" w:cs="Times New Roman"/>
              </w:rPr>
              <w:t>-основные общеупотребительные глаголы (бытовая и профессиональная лексика);</w:t>
            </w:r>
          </w:p>
          <w:p w14:paraId="3DE306DA" w14:textId="77777777" w:rsidR="004008B1" w:rsidRPr="004008B1" w:rsidRDefault="004008B1" w:rsidP="004008B1">
            <w:pPr>
              <w:rPr>
                <w:rFonts w:ascii="Times New Roman" w:eastAsia="Calibri" w:hAnsi="Times New Roman" w:cs="Times New Roman"/>
              </w:rPr>
            </w:pPr>
            <w:r w:rsidRPr="004008B1">
              <w:rPr>
                <w:rFonts w:ascii="Times New Roman" w:eastAsia="Calibri" w:hAnsi="Times New Roman" w:cs="Times New Roman"/>
              </w:rPr>
              <w:t>-лексический минимум, относящийся к описанию предметов, средств и процессов профессиональной деятельности;</w:t>
            </w:r>
          </w:p>
          <w:p w14:paraId="498AAEFD" w14:textId="77777777" w:rsidR="004008B1" w:rsidRPr="004008B1" w:rsidRDefault="004008B1" w:rsidP="004008B1">
            <w:pPr>
              <w:rPr>
                <w:rFonts w:ascii="Times New Roman" w:eastAsia="Calibri" w:hAnsi="Times New Roman" w:cs="Times New Roman"/>
              </w:rPr>
            </w:pPr>
            <w:r w:rsidRPr="004008B1">
              <w:rPr>
                <w:rFonts w:ascii="Times New Roman" w:eastAsia="Calibri" w:hAnsi="Times New Roman" w:cs="Times New Roman"/>
              </w:rPr>
              <w:t>-особенности произношения;</w:t>
            </w:r>
          </w:p>
          <w:p w14:paraId="6867F8EC" w14:textId="77777777" w:rsidR="004008B1" w:rsidRPr="004008B1" w:rsidRDefault="004008B1" w:rsidP="004008B1">
            <w:pPr>
              <w:rPr>
                <w:rFonts w:ascii="Times New Roman" w:eastAsia="Calibri" w:hAnsi="Times New Roman" w:cs="Times New Roman"/>
              </w:rPr>
            </w:pPr>
            <w:r w:rsidRPr="004008B1">
              <w:rPr>
                <w:rFonts w:ascii="Times New Roman" w:eastAsia="Calibri" w:hAnsi="Times New Roman" w:cs="Times New Roman"/>
              </w:rPr>
              <w:t>-правила чтения текстов профессиональной направленности;</w:t>
            </w:r>
          </w:p>
        </w:tc>
        <w:tc>
          <w:tcPr>
            <w:tcW w:w="1985" w:type="dxa"/>
          </w:tcPr>
          <w:p w14:paraId="77C56DD7" w14:textId="77777777" w:rsidR="004008B1" w:rsidRPr="004008B1" w:rsidRDefault="004008B1" w:rsidP="004008B1">
            <w:pPr>
              <w:rPr>
                <w:rFonts w:ascii="Times New Roman" w:eastAsia="Calibri" w:hAnsi="Times New Roman" w:cs="Times New Roman"/>
                <w:bCs/>
              </w:rPr>
            </w:pPr>
            <w:r w:rsidRPr="004008B1">
              <w:rPr>
                <w:rFonts w:ascii="Times New Roman" w:eastAsia="Calibri" w:hAnsi="Times New Roman" w:cs="Times New Roman"/>
                <w:bCs/>
              </w:rPr>
              <w:t>-</w:t>
            </w:r>
          </w:p>
        </w:tc>
      </w:tr>
      <w:tr w:rsidR="004008B1" w:rsidRPr="004008B1" w14:paraId="72E0D061" w14:textId="77777777" w:rsidTr="00AD5821">
        <w:tc>
          <w:tcPr>
            <w:tcW w:w="1985" w:type="dxa"/>
          </w:tcPr>
          <w:p w14:paraId="504BAA45" w14:textId="77777777" w:rsidR="004008B1" w:rsidRPr="004008B1" w:rsidRDefault="004008B1" w:rsidP="004008B1">
            <w:pPr>
              <w:widowControl w:val="0"/>
              <w:suppressAutoHyphens/>
              <w:rPr>
                <w:rFonts w:ascii="Times New Roman" w:eastAsia="Calibri" w:hAnsi="Times New Roman" w:cs="Times New Roman"/>
                <w:iCs/>
                <w:lang w:eastAsia="zh-CN"/>
              </w:rPr>
            </w:pPr>
            <w:r w:rsidRPr="004008B1">
              <w:rPr>
                <w:rFonts w:ascii="Times New Roman" w:eastAsia="Calibri" w:hAnsi="Times New Roman" w:cs="Times New Roman"/>
              </w:rPr>
              <w:t>ПК 2.1.</w:t>
            </w:r>
            <w:r w:rsidRPr="004008B1">
              <w:rPr>
                <w:rFonts w:ascii="Times New Roman" w:eastAsia="Calibri" w:hAnsi="Times New Roman" w:cs="Times New Roman"/>
                <w:iCs/>
                <w:lang w:eastAsia="zh-CN"/>
              </w:rPr>
              <w:t xml:space="preserve"> </w:t>
            </w:r>
          </w:p>
          <w:p w14:paraId="01CFF336" w14:textId="77777777" w:rsidR="004008B1" w:rsidRPr="004008B1" w:rsidRDefault="004008B1" w:rsidP="004008B1">
            <w:pPr>
              <w:widowControl w:val="0"/>
              <w:suppressAutoHyphens/>
              <w:rPr>
                <w:rFonts w:ascii="Times New Roman" w:eastAsia="Calibri" w:hAnsi="Times New Roman" w:cs="Times New Roman"/>
                <w:iCs/>
                <w:lang w:eastAsia="zh-CN"/>
              </w:rPr>
            </w:pPr>
            <w:r w:rsidRPr="004008B1">
              <w:rPr>
                <w:rFonts w:ascii="Times New Roman" w:eastAsia="Calibri" w:hAnsi="Times New Roman" w:cs="Times New Roman"/>
                <w:iCs/>
                <w:lang w:eastAsia="zh-CN"/>
              </w:rPr>
              <w:t>Осуществлять планирование работ по эксплуатации электрического и электромеханического оборудования.</w:t>
            </w:r>
          </w:p>
          <w:p w14:paraId="21B1FF70" w14:textId="77777777" w:rsidR="004008B1" w:rsidRPr="004008B1" w:rsidRDefault="004008B1" w:rsidP="004008B1">
            <w:pPr>
              <w:widowControl w:val="0"/>
              <w:jc w:val="both"/>
              <w:rPr>
                <w:rFonts w:ascii="Times New Roman" w:eastAsia="Calibri" w:hAnsi="Times New Roman" w:cs="Times New Roman"/>
              </w:rPr>
            </w:pPr>
          </w:p>
          <w:p w14:paraId="44A13498" w14:textId="77777777" w:rsidR="004008B1" w:rsidRPr="004008B1" w:rsidRDefault="004008B1" w:rsidP="004008B1">
            <w:pPr>
              <w:widowControl w:val="0"/>
              <w:jc w:val="both"/>
              <w:rPr>
                <w:rFonts w:ascii="Times New Roman" w:eastAsia="Calibri" w:hAnsi="Times New Roman" w:cs="Times New Roman"/>
              </w:rPr>
            </w:pPr>
          </w:p>
          <w:p w14:paraId="776B91F1" w14:textId="77777777" w:rsidR="004008B1" w:rsidRPr="004008B1" w:rsidRDefault="004008B1" w:rsidP="004008B1">
            <w:pPr>
              <w:widowControl w:val="0"/>
              <w:jc w:val="both"/>
              <w:rPr>
                <w:rFonts w:ascii="Times New Roman" w:eastAsia="Calibri" w:hAnsi="Times New Roman" w:cs="Times New Roman"/>
              </w:rPr>
            </w:pPr>
          </w:p>
        </w:tc>
        <w:tc>
          <w:tcPr>
            <w:tcW w:w="3265" w:type="dxa"/>
          </w:tcPr>
          <w:p w14:paraId="74CACBE0" w14:textId="77777777" w:rsidR="004008B1" w:rsidRPr="004008B1" w:rsidRDefault="004008B1" w:rsidP="004008B1">
            <w:pPr>
              <w:widowControl w:val="0"/>
              <w:autoSpaceDE w:val="0"/>
              <w:autoSpaceDN w:val="0"/>
              <w:adjustRightInd w:val="0"/>
              <w:ind w:left="34"/>
              <w:contextualSpacing/>
              <w:rPr>
                <w:rFonts w:ascii="Times New Roman" w:eastAsia="Calibri" w:hAnsi="Times New Roman" w:cs="Times New Roman"/>
              </w:rPr>
            </w:pPr>
            <w:r w:rsidRPr="004008B1">
              <w:rPr>
                <w:rFonts w:ascii="Times New Roman" w:eastAsia="Calibri" w:hAnsi="Times New Roman" w:cs="Times New Roman"/>
              </w:rPr>
              <w:lastRenderedPageBreak/>
              <w:t>-определять состав и последовательность необходимых действий при выполнении работ по эксплуатации электротехнического оборудования, предусматривать необходимые ресурсы,</w:t>
            </w:r>
          </w:p>
          <w:p w14:paraId="22FC3DFF" w14:textId="77777777" w:rsidR="004008B1" w:rsidRPr="004008B1" w:rsidRDefault="004008B1" w:rsidP="00AD5821">
            <w:pPr>
              <w:widowControl w:val="0"/>
              <w:autoSpaceDE w:val="0"/>
              <w:autoSpaceDN w:val="0"/>
              <w:adjustRightInd w:val="0"/>
              <w:ind w:left="34"/>
              <w:contextualSpacing/>
              <w:rPr>
                <w:rFonts w:ascii="Times New Roman" w:eastAsia="Calibri" w:hAnsi="Times New Roman" w:cs="Times New Roman"/>
              </w:rPr>
            </w:pPr>
            <w:r w:rsidRPr="004008B1">
              <w:rPr>
                <w:rFonts w:ascii="Times New Roman" w:eastAsia="Calibri" w:hAnsi="Times New Roman" w:cs="Times New Roman"/>
              </w:rPr>
              <w:t xml:space="preserve">выполнять чертежи и читать </w:t>
            </w:r>
            <w:r w:rsidRPr="004008B1">
              <w:rPr>
                <w:rFonts w:ascii="Times New Roman" w:eastAsia="Calibri" w:hAnsi="Times New Roman" w:cs="Times New Roman"/>
              </w:rPr>
              <w:lastRenderedPageBreak/>
              <w:t>электрические схемы,</w:t>
            </w:r>
          </w:p>
          <w:p w14:paraId="41E32F96" w14:textId="77777777" w:rsidR="004008B1" w:rsidRPr="004008B1" w:rsidRDefault="004008B1" w:rsidP="00AD5821">
            <w:pPr>
              <w:widowControl w:val="0"/>
              <w:tabs>
                <w:tab w:val="left" w:pos="175"/>
              </w:tabs>
              <w:rPr>
                <w:rFonts w:ascii="Times New Roman" w:eastAsia="Calibri" w:hAnsi="Times New Roman" w:cs="Times New Roman"/>
              </w:rPr>
            </w:pPr>
            <w:r w:rsidRPr="004008B1">
              <w:rPr>
                <w:rFonts w:ascii="Times New Roman" w:eastAsia="Calibri" w:hAnsi="Times New Roman" w:cs="Times New Roman"/>
              </w:rPr>
              <w:t xml:space="preserve">вести техническую документацию; </w:t>
            </w:r>
          </w:p>
          <w:p w14:paraId="43A56010" w14:textId="77777777" w:rsidR="004008B1" w:rsidRPr="004008B1" w:rsidRDefault="004008B1" w:rsidP="00AD5821">
            <w:pPr>
              <w:widowControl w:val="0"/>
              <w:tabs>
                <w:tab w:val="left" w:pos="175"/>
              </w:tabs>
              <w:rPr>
                <w:rFonts w:ascii="Times New Roman" w:eastAsia="Calibri" w:hAnsi="Times New Roman" w:cs="Times New Roman"/>
              </w:rPr>
            </w:pPr>
            <w:r w:rsidRPr="004008B1">
              <w:rPr>
                <w:rFonts w:ascii="Times New Roman" w:eastAsia="Calibri" w:hAnsi="Times New Roman" w:cs="Times New Roman"/>
              </w:rPr>
              <w:t>-контролировать наличие и исправность инструмента, оснастки, приспособлений и инвентаря, средств индивидуальной и коллективной защиты;</w:t>
            </w:r>
          </w:p>
        </w:tc>
        <w:tc>
          <w:tcPr>
            <w:tcW w:w="2547" w:type="dxa"/>
          </w:tcPr>
          <w:p w14:paraId="3A632619" w14:textId="77777777" w:rsidR="004008B1" w:rsidRPr="004008B1" w:rsidRDefault="004008B1" w:rsidP="004008B1">
            <w:pPr>
              <w:widowControl w:val="0"/>
              <w:autoSpaceDE w:val="0"/>
              <w:autoSpaceDN w:val="0"/>
              <w:adjustRightInd w:val="0"/>
              <w:ind w:left="35"/>
              <w:contextualSpacing/>
              <w:rPr>
                <w:rFonts w:ascii="Times New Roman" w:eastAsia="Calibri" w:hAnsi="Times New Roman" w:cs="Times New Roman"/>
              </w:rPr>
            </w:pPr>
            <w:r w:rsidRPr="004008B1">
              <w:rPr>
                <w:rFonts w:ascii="Times New Roman" w:eastAsia="Calibri" w:hAnsi="Times New Roman" w:cs="Times New Roman"/>
              </w:rPr>
              <w:lastRenderedPageBreak/>
              <w:t>-назначение, виды, принцип действия и технические данные электротехнического оборудования;</w:t>
            </w:r>
          </w:p>
          <w:p w14:paraId="08B95039" w14:textId="77777777" w:rsidR="004008B1" w:rsidRPr="004008B1" w:rsidRDefault="004008B1" w:rsidP="004008B1">
            <w:pPr>
              <w:widowControl w:val="0"/>
              <w:autoSpaceDE w:val="0"/>
              <w:autoSpaceDN w:val="0"/>
              <w:adjustRightInd w:val="0"/>
              <w:ind w:left="35"/>
              <w:contextualSpacing/>
              <w:rPr>
                <w:rFonts w:ascii="Times New Roman" w:eastAsia="Calibri" w:hAnsi="Times New Roman" w:cs="Times New Roman"/>
              </w:rPr>
            </w:pPr>
            <w:r w:rsidRPr="004008B1">
              <w:rPr>
                <w:rFonts w:ascii="Times New Roman" w:eastAsia="Calibri" w:hAnsi="Times New Roman" w:cs="Times New Roman"/>
              </w:rPr>
              <w:t>-технологический процесс производства электрической энергии,</w:t>
            </w:r>
          </w:p>
          <w:p w14:paraId="48474497" w14:textId="77777777" w:rsidR="004008B1" w:rsidRPr="004008B1" w:rsidRDefault="004008B1" w:rsidP="004008B1">
            <w:pPr>
              <w:widowControl w:val="0"/>
              <w:autoSpaceDE w:val="0"/>
              <w:autoSpaceDN w:val="0"/>
              <w:adjustRightInd w:val="0"/>
              <w:ind w:left="35"/>
              <w:contextualSpacing/>
              <w:rPr>
                <w:rFonts w:ascii="Times New Roman" w:eastAsia="Calibri" w:hAnsi="Times New Roman" w:cs="Times New Roman"/>
              </w:rPr>
            </w:pPr>
            <w:r w:rsidRPr="004008B1">
              <w:rPr>
                <w:rFonts w:ascii="Times New Roman" w:eastAsia="Calibri" w:hAnsi="Times New Roman" w:cs="Times New Roman"/>
              </w:rPr>
              <w:t xml:space="preserve">схемы, конструктивные особенности и </w:t>
            </w:r>
            <w:r w:rsidRPr="004008B1">
              <w:rPr>
                <w:rFonts w:ascii="Times New Roman" w:eastAsia="Calibri" w:hAnsi="Times New Roman" w:cs="Times New Roman"/>
              </w:rPr>
              <w:lastRenderedPageBreak/>
              <w:t>эксплуатационные характеристики; -правила эксплуатации электротехнического оборудования в нормальных, ремонтных, аварийных и послеаварийных режимах работы,</w:t>
            </w:r>
          </w:p>
          <w:p w14:paraId="711F434C" w14:textId="77777777" w:rsidR="004008B1" w:rsidRPr="004008B1" w:rsidRDefault="004008B1" w:rsidP="004008B1">
            <w:pPr>
              <w:widowControl w:val="0"/>
              <w:autoSpaceDE w:val="0"/>
              <w:autoSpaceDN w:val="0"/>
              <w:adjustRightInd w:val="0"/>
              <w:ind w:left="35"/>
              <w:contextualSpacing/>
              <w:rPr>
                <w:rFonts w:ascii="Times New Roman" w:eastAsia="Calibri" w:hAnsi="Times New Roman" w:cs="Times New Roman"/>
              </w:rPr>
            </w:pPr>
            <w:r w:rsidRPr="004008B1">
              <w:rPr>
                <w:rFonts w:ascii="Times New Roman" w:eastAsia="Calibri" w:hAnsi="Times New Roman" w:cs="Times New Roman"/>
              </w:rPr>
              <w:t>состав и нормы расхода товаров и материалов на производство работ по эксплуатации электротехнического оборудования;</w:t>
            </w:r>
          </w:p>
          <w:p w14:paraId="5765B0C5" w14:textId="77777777" w:rsidR="004008B1" w:rsidRPr="004008B1" w:rsidRDefault="004008B1" w:rsidP="004008B1">
            <w:pPr>
              <w:widowControl w:val="0"/>
              <w:tabs>
                <w:tab w:val="left" w:pos="175"/>
              </w:tabs>
              <w:jc w:val="both"/>
              <w:rPr>
                <w:rFonts w:ascii="Times New Roman" w:eastAsia="Calibri" w:hAnsi="Times New Roman" w:cs="Times New Roman"/>
                <w:iCs/>
              </w:rPr>
            </w:pPr>
            <w:r w:rsidRPr="004008B1">
              <w:rPr>
                <w:rFonts w:ascii="Times New Roman" w:eastAsia="Calibri" w:hAnsi="Times New Roman" w:cs="Times New Roman"/>
              </w:rPr>
              <w:t>-правила выполнения электрических и технологических схем, стандарты выполнения конструкторской документации, характерные неисправности и повреждения электротехнического оборудования и устройств, способы их определения и устранения.</w:t>
            </w:r>
          </w:p>
        </w:tc>
        <w:tc>
          <w:tcPr>
            <w:tcW w:w="1985" w:type="dxa"/>
          </w:tcPr>
          <w:p w14:paraId="733B60A3" w14:textId="77777777" w:rsidR="004008B1" w:rsidRPr="004008B1" w:rsidRDefault="004008B1" w:rsidP="004008B1">
            <w:pPr>
              <w:widowControl w:val="0"/>
              <w:autoSpaceDE w:val="0"/>
              <w:autoSpaceDN w:val="0"/>
              <w:adjustRightInd w:val="0"/>
              <w:contextualSpacing/>
              <w:rPr>
                <w:rFonts w:ascii="Times New Roman" w:eastAsia="Calibri" w:hAnsi="Times New Roman" w:cs="Times New Roman"/>
              </w:rPr>
            </w:pPr>
            <w:r w:rsidRPr="004008B1">
              <w:rPr>
                <w:rFonts w:ascii="Times New Roman" w:eastAsia="Calibri" w:hAnsi="Times New Roman" w:cs="Times New Roman"/>
              </w:rPr>
              <w:lastRenderedPageBreak/>
              <w:t xml:space="preserve">подготовки перечня и графиков работ по текущей эксплуатации электрического и электромеханического оборудования и плана их </w:t>
            </w:r>
            <w:r w:rsidRPr="004008B1">
              <w:rPr>
                <w:rFonts w:ascii="Times New Roman" w:eastAsia="Calibri" w:hAnsi="Times New Roman" w:cs="Times New Roman"/>
              </w:rPr>
              <w:lastRenderedPageBreak/>
              <w:t>выполнения,</w:t>
            </w:r>
          </w:p>
          <w:p w14:paraId="47F73CB5" w14:textId="77777777" w:rsidR="004008B1" w:rsidRPr="004008B1" w:rsidRDefault="004008B1" w:rsidP="004008B1">
            <w:pPr>
              <w:rPr>
                <w:rFonts w:ascii="Times New Roman" w:eastAsia="Calibri" w:hAnsi="Times New Roman" w:cs="Times New Roman"/>
                <w:bCs/>
              </w:rPr>
            </w:pPr>
            <w:r w:rsidRPr="004008B1">
              <w:rPr>
                <w:rFonts w:ascii="Times New Roman" w:eastAsia="Calibri" w:hAnsi="Times New Roman" w:cs="Times New Roman"/>
              </w:rPr>
              <w:t>- подготовки и внесения изменений в электрические схемы, указания и рекомендации по режимам эксплуатации оборудования, производственные инструкции,</w:t>
            </w:r>
          </w:p>
        </w:tc>
      </w:tr>
    </w:tbl>
    <w:p w14:paraId="35A71745" w14:textId="77777777" w:rsidR="004008B1" w:rsidRPr="004008B1" w:rsidRDefault="004008B1" w:rsidP="004008B1">
      <w:pPr>
        <w:spacing w:after="120"/>
        <w:ind w:firstLine="709"/>
        <w:rPr>
          <w:rFonts w:ascii="Times New Roman" w:eastAsia="Calibri" w:hAnsi="Times New Roman" w:cs="Times New Roman"/>
          <w:bCs/>
          <w:sz w:val="24"/>
          <w:szCs w:val="24"/>
        </w:rPr>
      </w:pPr>
    </w:p>
    <w:p w14:paraId="6634799F" w14:textId="77777777" w:rsidR="004008B1" w:rsidRPr="004008B1" w:rsidRDefault="004008B1" w:rsidP="004008B1">
      <w:pPr>
        <w:ind w:firstLine="709"/>
        <w:rPr>
          <w:rFonts w:ascii="Times New Roman" w:eastAsia="Calibri" w:hAnsi="Times New Roman" w:cs="Times New Roman"/>
          <w:sz w:val="12"/>
          <w:szCs w:val="12"/>
          <w:lang w:eastAsia="ru-RU"/>
        </w:rPr>
      </w:pPr>
    </w:p>
    <w:p w14:paraId="062AB483" w14:textId="77777777" w:rsidR="004008B1" w:rsidRPr="004008B1" w:rsidRDefault="004008B1" w:rsidP="004008B1">
      <w:pPr>
        <w:keepNext/>
        <w:spacing w:after="120"/>
        <w:jc w:val="center"/>
        <w:outlineLvl w:val="0"/>
        <w:rPr>
          <w:rFonts w:ascii="Times New Roman" w:eastAsia="Calibri" w:hAnsi="Times New Roman" w:cs="Times New Roman"/>
          <w:b/>
          <w:bCs/>
          <w:caps/>
          <w:kern w:val="32"/>
          <w:sz w:val="24"/>
          <w:szCs w:val="24"/>
          <w:lang w:eastAsia="ru-RU"/>
        </w:rPr>
      </w:pPr>
      <w:r w:rsidRPr="004008B1">
        <w:rPr>
          <w:rFonts w:ascii="Times New Roman" w:eastAsia="Calibri" w:hAnsi="Times New Roman" w:cs="Times New Roman"/>
          <w:b/>
          <w:bCs/>
          <w:caps/>
          <w:kern w:val="32"/>
          <w:sz w:val="24"/>
          <w:szCs w:val="24"/>
          <w:lang w:eastAsia="ru-RU"/>
        </w:rPr>
        <w:t>2. Структура и содержание ДИСЦИПЛИНЫ</w:t>
      </w:r>
    </w:p>
    <w:p w14:paraId="2F5BC0B6" w14:textId="77777777" w:rsidR="004008B1" w:rsidRPr="004008B1" w:rsidRDefault="004008B1" w:rsidP="004008B1">
      <w:pPr>
        <w:spacing w:after="120" w:line="276" w:lineRule="auto"/>
        <w:ind w:firstLine="709"/>
        <w:outlineLvl w:val="1"/>
        <w:rPr>
          <w:rFonts w:ascii="Times New Roman" w:eastAsia="Calibri" w:hAnsi="Times New Roman" w:cs="Times New Roman"/>
          <w:b/>
          <w:bCs/>
          <w:sz w:val="24"/>
          <w:szCs w:val="24"/>
          <w:lang w:eastAsia="ru-RU"/>
        </w:rPr>
      </w:pPr>
      <w:r w:rsidRPr="004008B1">
        <w:rPr>
          <w:rFonts w:ascii="Times New Roman" w:eastAsia="Calibri" w:hAnsi="Times New Roman" w:cs="Times New Roman"/>
          <w:b/>
          <w:bCs/>
          <w:sz w:val="24"/>
          <w:szCs w:val="24"/>
          <w:lang w:eastAsia="ru-RU"/>
        </w:rPr>
        <w:t>2.1. Трудоемкость освоения дисциплины</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185"/>
        <w:gridCol w:w="1099"/>
        <w:gridCol w:w="2205"/>
      </w:tblGrid>
      <w:tr w:rsidR="004008B1" w:rsidRPr="004008B1" w14:paraId="1864EC16" w14:textId="77777777" w:rsidTr="00AD5821">
        <w:trPr>
          <w:trHeight w:val="23"/>
        </w:trPr>
        <w:tc>
          <w:tcPr>
            <w:tcW w:w="3259" w:type="pct"/>
            <w:vAlign w:val="center"/>
          </w:tcPr>
          <w:p w14:paraId="6DFCC5A7" w14:textId="77777777" w:rsidR="004008B1" w:rsidRPr="004008B1" w:rsidRDefault="004008B1" w:rsidP="004008B1">
            <w:pPr>
              <w:jc w:val="center"/>
              <w:rPr>
                <w:rFonts w:ascii="Times New Roman" w:eastAsia="Calibri" w:hAnsi="Times New Roman" w:cs="Times New Roman"/>
                <w:b/>
                <w:sz w:val="24"/>
              </w:rPr>
            </w:pPr>
            <w:r w:rsidRPr="004008B1">
              <w:rPr>
                <w:rFonts w:ascii="Times New Roman" w:eastAsia="Calibri" w:hAnsi="Times New Roman" w:cs="Times New Roman"/>
                <w:b/>
                <w:sz w:val="24"/>
              </w:rPr>
              <w:t>Наименование составных частей дисциплины</w:t>
            </w:r>
          </w:p>
        </w:tc>
        <w:tc>
          <w:tcPr>
            <w:tcW w:w="579" w:type="pct"/>
            <w:vAlign w:val="center"/>
          </w:tcPr>
          <w:p w14:paraId="15379912" w14:textId="77777777" w:rsidR="004008B1" w:rsidRPr="004008B1" w:rsidRDefault="004008B1" w:rsidP="004008B1">
            <w:pPr>
              <w:jc w:val="center"/>
              <w:rPr>
                <w:rFonts w:ascii="Times New Roman" w:eastAsia="Calibri" w:hAnsi="Times New Roman" w:cs="Times New Roman"/>
                <w:b/>
                <w:iCs/>
                <w:sz w:val="24"/>
              </w:rPr>
            </w:pPr>
            <w:r w:rsidRPr="004008B1">
              <w:rPr>
                <w:rFonts w:ascii="Times New Roman" w:eastAsia="Calibri" w:hAnsi="Times New Roman" w:cs="Times New Roman"/>
                <w:b/>
                <w:iCs/>
                <w:sz w:val="24"/>
              </w:rPr>
              <w:t>Объем в часах</w:t>
            </w:r>
          </w:p>
        </w:tc>
        <w:tc>
          <w:tcPr>
            <w:tcW w:w="1162" w:type="pct"/>
          </w:tcPr>
          <w:p w14:paraId="10F815B1" w14:textId="77777777" w:rsidR="004008B1" w:rsidRPr="004008B1" w:rsidRDefault="004008B1" w:rsidP="004008B1">
            <w:pPr>
              <w:jc w:val="center"/>
              <w:rPr>
                <w:rFonts w:ascii="Times New Roman" w:eastAsia="Calibri" w:hAnsi="Times New Roman" w:cs="Times New Roman"/>
                <w:b/>
                <w:iCs/>
                <w:sz w:val="24"/>
              </w:rPr>
            </w:pPr>
            <w:r w:rsidRPr="004008B1">
              <w:rPr>
                <w:rFonts w:ascii="Times New Roman" w:eastAsia="Calibri" w:hAnsi="Times New Roman" w:cs="Times New Roman"/>
                <w:b/>
                <w:sz w:val="24"/>
              </w:rPr>
              <w:t>В т.ч. в форме практ. подготовки</w:t>
            </w:r>
          </w:p>
        </w:tc>
      </w:tr>
      <w:tr w:rsidR="004008B1" w:rsidRPr="004008B1" w14:paraId="7E335266" w14:textId="77777777" w:rsidTr="00AD5821">
        <w:trPr>
          <w:trHeight w:val="23"/>
        </w:trPr>
        <w:tc>
          <w:tcPr>
            <w:tcW w:w="3259" w:type="pct"/>
            <w:vAlign w:val="center"/>
          </w:tcPr>
          <w:p w14:paraId="72C1D816" w14:textId="77777777" w:rsidR="004008B1" w:rsidRPr="004008B1" w:rsidRDefault="004008B1" w:rsidP="004008B1">
            <w:pPr>
              <w:jc w:val="both"/>
              <w:rPr>
                <w:rFonts w:ascii="Times New Roman" w:eastAsia="Calibri" w:hAnsi="Times New Roman" w:cs="Times New Roman"/>
                <w:bCs/>
                <w:sz w:val="24"/>
                <w:szCs w:val="24"/>
              </w:rPr>
            </w:pPr>
            <w:r w:rsidRPr="004008B1">
              <w:rPr>
                <w:rFonts w:ascii="Times New Roman" w:eastAsia="Calibri" w:hAnsi="Times New Roman" w:cs="Times New Roman"/>
                <w:bCs/>
                <w:sz w:val="24"/>
                <w:szCs w:val="24"/>
              </w:rPr>
              <w:t>Учебные занятия</w:t>
            </w:r>
            <w:r w:rsidRPr="004008B1">
              <w:rPr>
                <w:rFonts w:ascii="Calibri" w:eastAsia="Calibri" w:hAnsi="Calibri" w:cs="Times New Roman"/>
              </w:rPr>
              <w:t xml:space="preserve">, </w:t>
            </w:r>
            <w:r w:rsidRPr="004008B1">
              <w:rPr>
                <w:rFonts w:ascii="Times New Roman" w:eastAsia="Calibri" w:hAnsi="Times New Roman" w:cs="Times New Roman"/>
                <w:sz w:val="24"/>
                <w:szCs w:val="24"/>
              </w:rPr>
              <w:t>из них:</w:t>
            </w:r>
          </w:p>
        </w:tc>
        <w:tc>
          <w:tcPr>
            <w:tcW w:w="579" w:type="pct"/>
            <w:vAlign w:val="center"/>
          </w:tcPr>
          <w:p w14:paraId="118BCADE" w14:textId="77777777" w:rsidR="004008B1" w:rsidRPr="004008B1" w:rsidRDefault="004008B1" w:rsidP="004008B1">
            <w:pPr>
              <w:jc w:val="center"/>
              <w:rPr>
                <w:rFonts w:ascii="Times New Roman" w:eastAsia="Calibri" w:hAnsi="Times New Roman" w:cs="Times New Roman"/>
                <w:bCs/>
                <w:sz w:val="24"/>
                <w:szCs w:val="24"/>
              </w:rPr>
            </w:pPr>
            <w:r w:rsidRPr="004008B1">
              <w:rPr>
                <w:rFonts w:ascii="Times New Roman" w:eastAsia="Calibri" w:hAnsi="Times New Roman" w:cs="Times New Roman"/>
                <w:bCs/>
                <w:sz w:val="24"/>
                <w:szCs w:val="24"/>
              </w:rPr>
              <w:t>32</w:t>
            </w:r>
          </w:p>
        </w:tc>
        <w:tc>
          <w:tcPr>
            <w:tcW w:w="1162" w:type="pct"/>
            <w:vAlign w:val="center"/>
          </w:tcPr>
          <w:p w14:paraId="3AF25854" w14:textId="77777777" w:rsidR="004008B1" w:rsidRPr="004008B1" w:rsidRDefault="004008B1" w:rsidP="004008B1">
            <w:pPr>
              <w:jc w:val="center"/>
              <w:rPr>
                <w:rFonts w:ascii="Times New Roman" w:eastAsia="Calibri" w:hAnsi="Times New Roman" w:cs="Times New Roman"/>
                <w:bCs/>
                <w:sz w:val="24"/>
                <w:szCs w:val="24"/>
              </w:rPr>
            </w:pPr>
            <w:r w:rsidRPr="004008B1">
              <w:rPr>
                <w:rFonts w:ascii="Times New Roman" w:eastAsia="Calibri" w:hAnsi="Times New Roman" w:cs="Times New Roman"/>
                <w:bCs/>
                <w:sz w:val="24"/>
                <w:szCs w:val="24"/>
              </w:rPr>
              <w:t>8</w:t>
            </w:r>
          </w:p>
        </w:tc>
      </w:tr>
      <w:tr w:rsidR="004008B1" w:rsidRPr="004008B1" w14:paraId="705908C3" w14:textId="77777777" w:rsidTr="00AD5821">
        <w:trPr>
          <w:trHeight w:val="23"/>
        </w:trPr>
        <w:tc>
          <w:tcPr>
            <w:tcW w:w="3259" w:type="pct"/>
            <w:vAlign w:val="center"/>
          </w:tcPr>
          <w:p w14:paraId="11ED02A0" w14:textId="77777777" w:rsidR="004008B1" w:rsidRPr="004008B1" w:rsidRDefault="004008B1" w:rsidP="004008B1">
            <w:pPr>
              <w:jc w:val="both"/>
              <w:rPr>
                <w:rFonts w:ascii="Times New Roman" w:eastAsia="Calibri" w:hAnsi="Times New Roman" w:cs="Times New Roman"/>
                <w:bCs/>
                <w:sz w:val="24"/>
                <w:szCs w:val="24"/>
              </w:rPr>
            </w:pPr>
            <w:r w:rsidRPr="004008B1">
              <w:rPr>
                <w:rFonts w:ascii="Times New Roman" w:eastAsia="Calibri" w:hAnsi="Times New Roman" w:cs="Times New Roman"/>
                <w:bCs/>
                <w:sz w:val="24"/>
                <w:szCs w:val="24"/>
              </w:rPr>
              <w:t xml:space="preserve">теоретические </w:t>
            </w:r>
          </w:p>
        </w:tc>
        <w:tc>
          <w:tcPr>
            <w:tcW w:w="579" w:type="pct"/>
            <w:vAlign w:val="center"/>
          </w:tcPr>
          <w:p w14:paraId="4C8A796F" w14:textId="77777777" w:rsidR="004008B1" w:rsidRPr="004008B1" w:rsidRDefault="004008B1" w:rsidP="004008B1">
            <w:pPr>
              <w:jc w:val="center"/>
              <w:rPr>
                <w:rFonts w:ascii="Times New Roman" w:eastAsia="Calibri" w:hAnsi="Times New Roman" w:cs="Times New Roman"/>
                <w:bCs/>
                <w:sz w:val="24"/>
                <w:szCs w:val="24"/>
              </w:rPr>
            </w:pPr>
            <w:r w:rsidRPr="004008B1">
              <w:rPr>
                <w:rFonts w:ascii="Times New Roman" w:eastAsia="Calibri" w:hAnsi="Times New Roman" w:cs="Times New Roman"/>
                <w:bCs/>
                <w:sz w:val="24"/>
                <w:szCs w:val="24"/>
              </w:rPr>
              <w:t>24</w:t>
            </w:r>
          </w:p>
        </w:tc>
        <w:tc>
          <w:tcPr>
            <w:tcW w:w="1162" w:type="pct"/>
            <w:vAlign w:val="center"/>
          </w:tcPr>
          <w:p w14:paraId="776171D6" w14:textId="77777777" w:rsidR="004008B1" w:rsidRPr="004008B1" w:rsidRDefault="004008B1" w:rsidP="004008B1">
            <w:pPr>
              <w:jc w:val="center"/>
              <w:rPr>
                <w:rFonts w:ascii="Times New Roman" w:eastAsia="Calibri" w:hAnsi="Times New Roman" w:cs="Times New Roman"/>
                <w:bCs/>
                <w:sz w:val="24"/>
                <w:szCs w:val="24"/>
              </w:rPr>
            </w:pPr>
          </w:p>
        </w:tc>
      </w:tr>
      <w:tr w:rsidR="004008B1" w:rsidRPr="004008B1" w14:paraId="0363A525" w14:textId="77777777" w:rsidTr="00AD5821">
        <w:trPr>
          <w:trHeight w:val="23"/>
        </w:trPr>
        <w:tc>
          <w:tcPr>
            <w:tcW w:w="3259" w:type="pct"/>
            <w:vAlign w:val="center"/>
          </w:tcPr>
          <w:p w14:paraId="22B221F2" w14:textId="77777777" w:rsidR="004008B1" w:rsidRPr="004008B1" w:rsidRDefault="004008B1" w:rsidP="004008B1">
            <w:pPr>
              <w:jc w:val="both"/>
              <w:rPr>
                <w:rFonts w:ascii="Times New Roman" w:eastAsia="Calibri" w:hAnsi="Times New Roman" w:cs="Times New Roman"/>
                <w:bCs/>
                <w:sz w:val="24"/>
                <w:szCs w:val="24"/>
              </w:rPr>
            </w:pPr>
            <w:r w:rsidRPr="004008B1">
              <w:rPr>
                <w:rFonts w:ascii="Times New Roman" w:eastAsia="Calibri" w:hAnsi="Times New Roman" w:cs="Times New Roman"/>
                <w:bCs/>
                <w:sz w:val="24"/>
                <w:szCs w:val="24"/>
              </w:rPr>
              <w:t>практические</w:t>
            </w:r>
          </w:p>
        </w:tc>
        <w:tc>
          <w:tcPr>
            <w:tcW w:w="579" w:type="pct"/>
            <w:vAlign w:val="center"/>
          </w:tcPr>
          <w:p w14:paraId="26CCF331" w14:textId="77777777" w:rsidR="004008B1" w:rsidRPr="004008B1" w:rsidRDefault="004008B1" w:rsidP="004008B1">
            <w:pPr>
              <w:jc w:val="center"/>
              <w:rPr>
                <w:rFonts w:ascii="Times New Roman" w:eastAsia="Calibri" w:hAnsi="Times New Roman" w:cs="Times New Roman"/>
                <w:bCs/>
                <w:sz w:val="24"/>
                <w:szCs w:val="24"/>
              </w:rPr>
            </w:pPr>
            <w:r w:rsidRPr="004008B1">
              <w:rPr>
                <w:rFonts w:ascii="Times New Roman" w:eastAsia="Calibri" w:hAnsi="Times New Roman" w:cs="Times New Roman"/>
                <w:bCs/>
                <w:sz w:val="24"/>
                <w:szCs w:val="24"/>
              </w:rPr>
              <w:t>8</w:t>
            </w:r>
          </w:p>
        </w:tc>
        <w:tc>
          <w:tcPr>
            <w:tcW w:w="1162" w:type="pct"/>
            <w:vAlign w:val="center"/>
          </w:tcPr>
          <w:p w14:paraId="1F9A7412" w14:textId="77777777" w:rsidR="004008B1" w:rsidRPr="004008B1" w:rsidRDefault="004008B1" w:rsidP="004008B1">
            <w:pPr>
              <w:jc w:val="center"/>
              <w:rPr>
                <w:rFonts w:ascii="Times New Roman" w:eastAsia="Calibri" w:hAnsi="Times New Roman" w:cs="Times New Roman"/>
                <w:bCs/>
                <w:sz w:val="24"/>
                <w:szCs w:val="24"/>
              </w:rPr>
            </w:pPr>
            <w:r w:rsidRPr="004008B1">
              <w:rPr>
                <w:rFonts w:ascii="Times New Roman" w:eastAsia="Calibri" w:hAnsi="Times New Roman" w:cs="Times New Roman"/>
                <w:bCs/>
                <w:sz w:val="24"/>
                <w:szCs w:val="24"/>
              </w:rPr>
              <w:t>8</w:t>
            </w:r>
          </w:p>
        </w:tc>
      </w:tr>
      <w:tr w:rsidR="004008B1" w:rsidRPr="004008B1" w14:paraId="731023B0" w14:textId="77777777" w:rsidTr="00AD5821">
        <w:trPr>
          <w:trHeight w:val="23"/>
        </w:trPr>
        <w:tc>
          <w:tcPr>
            <w:tcW w:w="3259" w:type="pct"/>
            <w:vAlign w:val="center"/>
          </w:tcPr>
          <w:p w14:paraId="20C31E50" w14:textId="77777777" w:rsidR="004008B1" w:rsidRPr="004008B1" w:rsidRDefault="004008B1" w:rsidP="004008B1">
            <w:pPr>
              <w:jc w:val="both"/>
              <w:rPr>
                <w:rFonts w:ascii="Times New Roman" w:eastAsia="Calibri" w:hAnsi="Times New Roman" w:cs="Times New Roman"/>
                <w:bCs/>
                <w:sz w:val="24"/>
                <w:szCs w:val="24"/>
              </w:rPr>
            </w:pPr>
            <w:r w:rsidRPr="004008B1">
              <w:rPr>
                <w:rFonts w:ascii="Times New Roman" w:eastAsia="Calibri" w:hAnsi="Times New Roman" w:cs="Times New Roman"/>
                <w:bCs/>
                <w:sz w:val="24"/>
                <w:szCs w:val="24"/>
              </w:rPr>
              <w:t>Самостоятельная работа</w:t>
            </w:r>
          </w:p>
        </w:tc>
        <w:tc>
          <w:tcPr>
            <w:tcW w:w="579" w:type="pct"/>
            <w:vAlign w:val="center"/>
          </w:tcPr>
          <w:p w14:paraId="786E9A6E" w14:textId="77777777" w:rsidR="004008B1" w:rsidRPr="004008B1" w:rsidRDefault="004008B1" w:rsidP="004008B1">
            <w:pPr>
              <w:jc w:val="center"/>
              <w:rPr>
                <w:rFonts w:ascii="Times New Roman" w:eastAsia="Calibri" w:hAnsi="Times New Roman" w:cs="Times New Roman"/>
                <w:bCs/>
                <w:sz w:val="24"/>
                <w:szCs w:val="24"/>
              </w:rPr>
            </w:pPr>
            <w:r w:rsidRPr="004008B1">
              <w:rPr>
                <w:rFonts w:ascii="Times New Roman" w:eastAsia="Calibri" w:hAnsi="Times New Roman" w:cs="Times New Roman"/>
                <w:bCs/>
                <w:sz w:val="24"/>
                <w:szCs w:val="24"/>
              </w:rPr>
              <w:t>2</w:t>
            </w:r>
          </w:p>
        </w:tc>
        <w:tc>
          <w:tcPr>
            <w:tcW w:w="1162" w:type="pct"/>
            <w:vAlign w:val="center"/>
          </w:tcPr>
          <w:p w14:paraId="46277714" w14:textId="77777777" w:rsidR="004008B1" w:rsidRPr="004008B1" w:rsidRDefault="004008B1" w:rsidP="004008B1">
            <w:pPr>
              <w:jc w:val="center"/>
              <w:rPr>
                <w:rFonts w:ascii="Times New Roman" w:eastAsia="Calibri" w:hAnsi="Times New Roman" w:cs="Times New Roman"/>
                <w:bCs/>
                <w:sz w:val="24"/>
                <w:szCs w:val="24"/>
              </w:rPr>
            </w:pPr>
            <w:r w:rsidRPr="004008B1">
              <w:rPr>
                <w:rFonts w:ascii="Times New Roman" w:eastAsia="Calibri" w:hAnsi="Times New Roman" w:cs="Times New Roman"/>
                <w:bCs/>
                <w:sz w:val="24"/>
                <w:szCs w:val="24"/>
              </w:rPr>
              <w:t>-</w:t>
            </w:r>
          </w:p>
        </w:tc>
      </w:tr>
      <w:tr w:rsidR="004008B1" w:rsidRPr="004008B1" w14:paraId="60A76646" w14:textId="77777777" w:rsidTr="00AD5821">
        <w:trPr>
          <w:trHeight w:val="23"/>
        </w:trPr>
        <w:tc>
          <w:tcPr>
            <w:tcW w:w="3259" w:type="pct"/>
            <w:vAlign w:val="center"/>
          </w:tcPr>
          <w:p w14:paraId="4D360695" w14:textId="77777777" w:rsidR="004008B1" w:rsidRPr="004008B1" w:rsidRDefault="004008B1" w:rsidP="004008B1">
            <w:pPr>
              <w:jc w:val="both"/>
              <w:rPr>
                <w:rFonts w:ascii="Times New Roman" w:eastAsia="Calibri" w:hAnsi="Times New Roman" w:cs="Times New Roman"/>
                <w:bCs/>
                <w:sz w:val="24"/>
                <w:szCs w:val="24"/>
              </w:rPr>
            </w:pPr>
            <w:r w:rsidRPr="004008B1">
              <w:rPr>
                <w:rFonts w:ascii="Times New Roman" w:eastAsia="Calibri" w:hAnsi="Times New Roman" w:cs="Times New Roman"/>
                <w:bCs/>
                <w:sz w:val="24"/>
                <w:szCs w:val="24"/>
              </w:rPr>
              <w:t xml:space="preserve">Промежуточная аттестация в </w:t>
            </w:r>
            <w:r w:rsidRPr="004008B1">
              <w:rPr>
                <w:rFonts w:ascii="Times New Roman" w:eastAsia="Calibri" w:hAnsi="Times New Roman" w:cs="Times New Roman"/>
                <w:bCs/>
                <w:iCs/>
                <w:sz w:val="24"/>
                <w:szCs w:val="24"/>
              </w:rPr>
              <w:t>форме  дифф.зачета</w:t>
            </w:r>
          </w:p>
        </w:tc>
        <w:tc>
          <w:tcPr>
            <w:tcW w:w="579" w:type="pct"/>
            <w:vAlign w:val="center"/>
          </w:tcPr>
          <w:p w14:paraId="2CA74E7B" w14:textId="77777777" w:rsidR="004008B1" w:rsidRPr="004008B1" w:rsidRDefault="004008B1" w:rsidP="004008B1">
            <w:pPr>
              <w:jc w:val="center"/>
              <w:rPr>
                <w:rFonts w:ascii="Times New Roman" w:eastAsia="Calibri" w:hAnsi="Times New Roman" w:cs="Times New Roman"/>
                <w:bCs/>
                <w:sz w:val="24"/>
                <w:szCs w:val="24"/>
              </w:rPr>
            </w:pPr>
            <w:r w:rsidRPr="004008B1">
              <w:rPr>
                <w:rFonts w:ascii="Times New Roman" w:eastAsia="Calibri" w:hAnsi="Times New Roman" w:cs="Times New Roman"/>
                <w:bCs/>
                <w:sz w:val="24"/>
                <w:szCs w:val="24"/>
              </w:rPr>
              <w:t>2</w:t>
            </w:r>
          </w:p>
        </w:tc>
        <w:tc>
          <w:tcPr>
            <w:tcW w:w="1162" w:type="pct"/>
            <w:vAlign w:val="center"/>
          </w:tcPr>
          <w:p w14:paraId="297AA20C" w14:textId="77777777" w:rsidR="004008B1" w:rsidRPr="004008B1" w:rsidRDefault="004008B1" w:rsidP="004008B1">
            <w:pPr>
              <w:jc w:val="center"/>
              <w:rPr>
                <w:rFonts w:ascii="Times New Roman" w:eastAsia="Calibri" w:hAnsi="Times New Roman" w:cs="Times New Roman"/>
                <w:bCs/>
                <w:sz w:val="24"/>
                <w:szCs w:val="24"/>
              </w:rPr>
            </w:pPr>
            <w:r w:rsidRPr="004008B1">
              <w:rPr>
                <w:rFonts w:ascii="Times New Roman" w:eastAsia="Calibri" w:hAnsi="Times New Roman" w:cs="Times New Roman"/>
                <w:bCs/>
                <w:sz w:val="24"/>
                <w:szCs w:val="24"/>
              </w:rPr>
              <w:t>-</w:t>
            </w:r>
          </w:p>
        </w:tc>
      </w:tr>
      <w:tr w:rsidR="004008B1" w:rsidRPr="004008B1" w14:paraId="602567CF" w14:textId="77777777" w:rsidTr="00AD5821">
        <w:trPr>
          <w:trHeight w:val="23"/>
        </w:trPr>
        <w:tc>
          <w:tcPr>
            <w:tcW w:w="3259" w:type="pct"/>
            <w:vAlign w:val="center"/>
          </w:tcPr>
          <w:p w14:paraId="110B62F3" w14:textId="77777777" w:rsidR="004008B1" w:rsidRPr="004008B1" w:rsidRDefault="004008B1" w:rsidP="004008B1">
            <w:pPr>
              <w:jc w:val="both"/>
              <w:rPr>
                <w:rFonts w:ascii="Times New Roman" w:eastAsia="Calibri" w:hAnsi="Times New Roman" w:cs="Times New Roman"/>
                <w:b/>
                <w:bCs/>
                <w:sz w:val="24"/>
                <w:szCs w:val="24"/>
              </w:rPr>
            </w:pPr>
            <w:r w:rsidRPr="004008B1">
              <w:rPr>
                <w:rFonts w:ascii="Times New Roman" w:eastAsia="Calibri" w:hAnsi="Times New Roman" w:cs="Times New Roman"/>
                <w:b/>
                <w:bCs/>
                <w:sz w:val="24"/>
                <w:szCs w:val="24"/>
              </w:rPr>
              <w:t>Всего</w:t>
            </w:r>
          </w:p>
        </w:tc>
        <w:tc>
          <w:tcPr>
            <w:tcW w:w="579" w:type="pct"/>
            <w:vAlign w:val="center"/>
          </w:tcPr>
          <w:p w14:paraId="7CDFBDBE" w14:textId="77777777" w:rsidR="004008B1" w:rsidRPr="004008B1" w:rsidRDefault="004008B1" w:rsidP="004008B1">
            <w:pPr>
              <w:jc w:val="center"/>
              <w:rPr>
                <w:rFonts w:ascii="Times New Roman" w:eastAsia="Calibri" w:hAnsi="Times New Roman" w:cs="Times New Roman"/>
                <w:b/>
                <w:sz w:val="24"/>
                <w:szCs w:val="24"/>
              </w:rPr>
            </w:pPr>
            <w:r w:rsidRPr="004008B1">
              <w:rPr>
                <w:rFonts w:ascii="Times New Roman" w:eastAsia="Calibri" w:hAnsi="Times New Roman" w:cs="Times New Roman"/>
                <w:b/>
                <w:sz w:val="24"/>
                <w:szCs w:val="24"/>
              </w:rPr>
              <w:t>36</w:t>
            </w:r>
          </w:p>
        </w:tc>
        <w:tc>
          <w:tcPr>
            <w:tcW w:w="1162" w:type="pct"/>
            <w:vAlign w:val="center"/>
          </w:tcPr>
          <w:p w14:paraId="2E7F2E71" w14:textId="77777777" w:rsidR="004008B1" w:rsidRPr="004008B1" w:rsidRDefault="004008B1" w:rsidP="004008B1">
            <w:pPr>
              <w:jc w:val="center"/>
              <w:rPr>
                <w:rFonts w:ascii="Times New Roman" w:eastAsia="Calibri" w:hAnsi="Times New Roman" w:cs="Times New Roman"/>
                <w:b/>
                <w:sz w:val="24"/>
                <w:szCs w:val="24"/>
              </w:rPr>
            </w:pPr>
            <w:r w:rsidRPr="004008B1">
              <w:rPr>
                <w:rFonts w:ascii="Times New Roman" w:eastAsia="Calibri" w:hAnsi="Times New Roman" w:cs="Times New Roman"/>
                <w:b/>
                <w:sz w:val="24"/>
                <w:szCs w:val="24"/>
              </w:rPr>
              <w:t>8</w:t>
            </w:r>
          </w:p>
        </w:tc>
      </w:tr>
    </w:tbl>
    <w:p w14:paraId="160C6A56" w14:textId="77777777" w:rsidR="004008B1" w:rsidRPr="004008B1" w:rsidRDefault="004008B1" w:rsidP="004008B1">
      <w:pPr>
        <w:spacing w:after="120" w:line="276" w:lineRule="auto"/>
        <w:outlineLvl w:val="1"/>
        <w:rPr>
          <w:rFonts w:ascii="Times New Roman" w:eastAsia="Calibri" w:hAnsi="Times New Roman" w:cs="Times New Roman"/>
          <w:b/>
          <w:bCs/>
          <w:sz w:val="24"/>
          <w:szCs w:val="24"/>
          <w:lang w:eastAsia="ru-RU"/>
        </w:rPr>
        <w:sectPr w:rsidR="004008B1" w:rsidRPr="004008B1" w:rsidSect="00AD5821">
          <w:headerReference w:type="even" r:id="rId41"/>
          <w:pgSz w:w="11906" w:h="16838"/>
          <w:pgMar w:top="1134" w:right="849" w:bottom="1134" w:left="1701" w:header="709" w:footer="709" w:gutter="0"/>
          <w:cols w:space="708"/>
          <w:docGrid w:linePitch="360"/>
        </w:sectPr>
      </w:pPr>
    </w:p>
    <w:p w14:paraId="75581B90" w14:textId="77777777" w:rsidR="004008B1" w:rsidRPr="004008B1" w:rsidRDefault="004008B1" w:rsidP="004008B1">
      <w:pPr>
        <w:spacing w:after="120" w:line="276" w:lineRule="auto"/>
        <w:ind w:firstLine="709"/>
        <w:outlineLvl w:val="1"/>
        <w:rPr>
          <w:rFonts w:ascii="Times New Roman" w:eastAsia="Calibri" w:hAnsi="Times New Roman" w:cs="Times New Roman"/>
          <w:b/>
          <w:bCs/>
          <w:sz w:val="24"/>
          <w:szCs w:val="24"/>
          <w:lang w:eastAsia="ru-RU"/>
        </w:rPr>
      </w:pPr>
      <w:r w:rsidRPr="004008B1">
        <w:rPr>
          <w:rFonts w:ascii="Times New Roman ??????????" w:eastAsia="Calibri" w:hAnsi="Times New Roman ??????????" w:cs="Times New Roman"/>
          <w:b/>
          <w:bCs/>
          <w:sz w:val="24"/>
          <w:szCs w:val="24"/>
          <w:lang w:eastAsia="ru-RU"/>
        </w:rPr>
        <w:lastRenderedPageBreak/>
        <w:t xml:space="preserve">2.2. Содержание дисциплины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21"/>
        <w:gridCol w:w="8844"/>
        <w:gridCol w:w="1812"/>
        <w:gridCol w:w="1797"/>
      </w:tblGrid>
      <w:tr w:rsidR="004008B1" w:rsidRPr="004008B1" w14:paraId="764FE5DD" w14:textId="77777777" w:rsidTr="00AD5821">
        <w:trPr>
          <w:trHeight w:val="20"/>
        </w:trPr>
        <w:tc>
          <w:tcPr>
            <w:tcW w:w="842" w:type="pct"/>
            <w:vAlign w:val="center"/>
          </w:tcPr>
          <w:p w14:paraId="5026579A" w14:textId="77777777" w:rsidR="004008B1" w:rsidRPr="004008B1" w:rsidRDefault="004008B1" w:rsidP="004008B1">
            <w:pPr>
              <w:suppressAutoHyphens/>
              <w:jc w:val="center"/>
              <w:rPr>
                <w:rFonts w:ascii="Times New Roman" w:eastAsia="Calibri" w:hAnsi="Times New Roman" w:cs="Times New Roman"/>
                <w:b/>
                <w:bCs/>
              </w:rPr>
            </w:pPr>
            <w:r w:rsidRPr="004008B1">
              <w:rPr>
                <w:rFonts w:ascii="Times New Roman" w:eastAsia="Calibri" w:hAnsi="Times New Roman" w:cs="Times New Roman"/>
                <w:b/>
                <w:bCs/>
              </w:rPr>
              <w:t>Наименование разделов и тем</w:t>
            </w:r>
          </w:p>
        </w:tc>
        <w:tc>
          <w:tcPr>
            <w:tcW w:w="2953" w:type="pct"/>
            <w:vAlign w:val="center"/>
          </w:tcPr>
          <w:p w14:paraId="69FB852F" w14:textId="77777777" w:rsidR="004008B1" w:rsidRPr="004008B1" w:rsidRDefault="004008B1" w:rsidP="004008B1">
            <w:pPr>
              <w:suppressAutoHyphens/>
              <w:jc w:val="center"/>
              <w:rPr>
                <w:rFonts w:ascii="Times New Roman" w:eastAsia="Calibri" w:hAnsi="Times New Roman" w:cs="Times New Roman"/>
                <w:b/>
                <w:bCs/>
              </w:rPr>
            </w:pPr>
            <w:r w:rsidRPr="004008B1">
              <w:rPr>
                <w:rFonts w:ascii="Times New Roman" w:eastAsia="Calibri" w:hAnsi="Times New Roman" w:cs="Times New Roman"/>
                <w:b/>
                <w:bCs/>
              </w:rPr>
              <w:t>Содержание учебного материала и формы организации деятельности обучающихся</w:t>
            </w:r>
          </w:p>
        </w:tc>
        <w:tc>
          <w:tcPr>
            <w:tcW w:w="605" w:type="pct"/>
            <w:vAlign w:val="center"/>
          </w:tcPr>
          <w:p w14:paraId="71315EE5" w14:textId="77777777" w:rsidR="004008B1" w:rsidRPr="004008B1" w:rsidRDefault="004008B1" w:rsidP="004008B1">
            <w:pPr>
              <w:suppressAutoHyphens/>
              <w:jc w:val="center"/>
              <w:rPr>
                <w:rFonts w:ascii="Times New Roman" w:eastAsia="Calibri" w:hAnsi="Times New Roman" w:cs="Times New Roman"/>
                <w:b/>
                <w:bCs/>
              </w:rPr>
            </w:pPr>
            <w:r w:rsidRPr="004008B1">
              <w:rPr>
                <w:rFonts w:ascii="Times New Roman" w:eastAsia="Calibri" w:hAnsi="Times New Roman" w:cs="Times New Roman"/>
                <w:b/>
                <w:bCs/>
              </w:rPr>
              <w:t>Объем, акад. ч / в том числе в форме практической подготовки, акад. ч</w:t>
            </w:r>
          </w:p>
        </w:tc>
        <w:tc>
          <w:tcPr>
            <w:tcW w:w="600" w:type="pct"/>
            <w:vAlign w:val="center"/>
          </w:tcPr>
          <w:p w14:paraId="0E127CF1" w14:textId="77777777" w:rsidR="004008B1" w:rsidRPr="004008B1" w:rsidRDefault="004008B1" w:rsidP="004008B1">
            <w:pPr>
              <w:suppressAutoHyphens/>
              <w:jc w:val="center"/>
              <w:rPr>
                <w:rFonts w:ascii="Times New Roman" w:eastAsia="Calibri" w:hAnsi="Times New Roman" w:cs="Times New Roman"/>
                <w:b/>
                <w:bCs/>
              </w:rPr>
            </w:pPr>
            <w:r w:rsidRPr="004008B1">
              <w:rPr>
                <w:rFonts w:ascii="Times New Roman" w:eastAsia="Calibri" w:hAnsi="Times New Roman" w:cs="Times New Roman"/>
                <w:b/>
                <w:bCs/>
              </w:rPr>
              <w:t>Коды компетенций и личностных результатов, формированию которых способствует элемент программы</w:t>
            </w:r>
          </w:p>
        </w:tc>
      </w:tr>
      <w:tr w:rsidR="004008B1" w:rsidRPr="004008B1" w14:paraId="5AC7F956" w14:textId="77777777" w:rsidTr="00AD5821">
        <w:trPr>
          <w:trHeight w:val="20"/>
        </w:trPr>
        <w:tc>
          <w:tcPr>
            <w:tcW w:w="842" w:type="pct"/>
          </w:tcPr>
          <w:p w14:paraId="723257F4" w14:textId="77777777" w:rsidR="004008B1" w:rsidRPr="004008B1" w:rsidRDefault="004008B1" w:rsidP="004008B1">
            <w:pPr>
              <w:jc w:val="center"/>
              <w:rPr>
                <w:rFonts w:ascii="Times New Roman" w:eastAsia="Calibri" w:hAnsi="Times New Roman" w:cs="Times New Roman"/>
                <w:b/>
                <w:bCs/>
                <w:iCs/>
              </w:rPr>
            </w:pPr>
            <w:r w:rsidRPr="004008B1">
              <w:rPr>
                <w:rFonts w:ascii="Times New Roman" w:eastAsia="Calibri" w:hAnsi="Times New Roman" w:cs="Times New Roman"/>
                <w:b/>
                <w:bCs/>
                <w:iCs/>
              </w:rPr>
              <w:t>1</w:t>
            </w:r>
          </w:p>
        </w:tc>
        <w:tc>
          <w:tcPr>
            <w:tcW w:w="2953" w:type="pct"/>
          </w:tcPr>
          <w:p w14:paraId="10651179" w14:textId="77777777" w:rsidR="004008B1" w:rsidRPr="004008B1" w:rsidRDefault="004008B1" w:rsidP="004008B1">
            <w:pPr>
              <w:jc w:val="center"/>
              <w:rPr>
                <w:rFonts w:ascii="Times New Roman" w:eastAsia="Calibri" w:hAnsi="Times New Roman" w:cs="Times New Roman"/>
                <w:b/>
                <w:bCs/>
                <w:iCs/>
              </w:rPr>
            </w:pPr>
            <w:r w:rsidRPr="004008B1">
              <w:rPr>
                <w:rFonts w:ascii="Times New Roman" w:eastAsia="Calibri" w:hAnsi="Times New Roman" w:cs="Times New Roman"/>
                <w:b/>
                <w:bCs/>
                <w:iCs/>
              </w:rPr>
              <w:t>2</w:t>
            </w:r>
          </w:p>
        </w:tc>
        <w:tc>
          <w:tcPr>
            <w:tcW w:w="605" w:type="pct"/>
          </w:tcPr>
          <w:p w14:paraId="105BFCBE" w14:textId="77777777" w:rsidR="004008B1" w:rsidRPr="004008B1" w:rsidRDefault="004008B1" w:rsidP="004008B1">
            <w:pPr>
              <w:jc w:val="center"/>
              <w:rPr>
                <w:rFonts w:ascii="Times New Roman" w:eastAsia="Calibri" w:hAnsi="Times New Roman" w:cs="Times New Roman"/>
                <w:b/>
                <w:bCs/>
                <w:iCs/>
              </w:rPr>
            </w:pPr>
            <w:r w:rsidRPr="004008B1">
              <w:rPr>
                <w:rFonts w:ascii="Times New Roman" w:eastAsia="Calibri" w:hAnsi="Times New Roman" w:cs="Times New Roman"/>
                <w:b/>
                <w:bCs/>
                <w:iCs/>
              </w:rPr>
              <w:t>3</w:t>
            </w:r>
          </w:p>
        </w:tc>
        <w:tc>
          <w:tcPr>
            <w:tcW w:w="600" w:type="pct"/>
          </w:tcPr>
          <w:p w14:paraId="33FBB7D3" w14:textId="77777777" w:rsidR="004008B1" w:rsidRPr="004008B1" w:rsidRDefault="004008B1" w:rsidP="004008B1">
            <w:pPr>
              <w:jc w:val="center"/>
              <w:rPr>
                <w:rFonts w:ascii="Times New Roman" w:eastAsia="Calibri" w:hAnsi="Times New Roman" w:cs="Times New Roman"/>
                <w:b/>
                <w:bCs/>
                <w:iCs/>
              </w:rPr>
            </w:pPr>
            <w:r w:rsidRPr="004008B1">
              <w:rPr>
                <w:rFonts w:ascii="Times New Roman" w:eastAsia="Calibri" w:hAnsi="Times New Roman" w:cs="Times New Roman"/>
                <w:b/>
                <w:bCs/>
                <w:iCs/>
              </w:rPr>
              <w:t>4</w:t>
            </w:r>
          </w:p>
        </w:tc>
      </w:tr>
      <w:tr w:rsidR="004008B1" w:rsidRPr="004008B1" w14:paraId="344B697F" w14:textId="77777777" w:rsidTr="00AD5821">
        <w:trPr>
          <w:trHeight w:val="20"/>
        </w:trPr>
        <w:tc>
          <w:tcPr>
            <w:tcW w:w="3795" w:type="pct"/>
            <w:gridSpan w:val="2"/>
          </w:tcPr>
          <w:p w14:paraId="44B5305C" w14:textId="77777777" w:rsidR="004008B1" w:rsidRPr="004008B1" w:rsidRDefault="004008B1" w:rsidP="004008B1">
            <w:pPr>
              <w:rPr>
                <w:rFonts w:ascii="Times New Roman" w:eastAsia="Calibri" w:hAnsi="Times New Roman" w:cs="Times New Roman"/>
                <w:b/>
                <w:bCs/>
              </w:rPr>
            </w:pPr>
            <w:r w:rsidRPr="004008B1">
              <w:rPr>
                <w:rFonts w:ascii="Times New Roman" w:eastAsia="Calibri" w:hAnsi="Times New Roman" w:cs="Times New Roman"/>
                <w:b/>
                <w:bCs/>
              </w:rPr>
              <w:t>Раздел 1. Личное финансовое планирование</w:t>
            </w:r>
          </w:p>
        </w:tc>
        <w:tc>
          <w:tcPr>
            <w:tcW w:w="605" w:type="pct"/>
          </w:tcPr>
          <w:p w14:paraId="760D0446" w14:textId="77777777" w:rsidR="004008B1" w:rsidRPr="004008B1" w:rsidRDefault="004008B1" w:rsidP="004008B1">
            <w:pPr>
              <w:jc w:val="center"/>
              <w:rPr>
                <w:rFonts w:ascii="Times New Roman" w:eastAsia="Calibri" w:hAnsi="Times New Roman" w:cs="Times New Roman"/>
                <w:b/>
                <w:bCs/>
                <w:iCs/>
              </w:rPr>
            </w:pPr>
            <w:r w:rsidRPr="004008B1">
              <w:rPr>
                <w:rFonts w:ascii="Times New Roman" w:eastAsia="Calibri" w:hAnsi="Times New Roman" w:cs="Times New Roman"/>
                <w:b/>
                <w:iCs/>
              </w:rPr>
              <w:t>10/2</w:t>
            </w:r>
          </w:p>
        </w:tc>
        <w:tc>
          <w:tcPr>
            <w:tcW w:w="600" w:type="pct"/>
          </w:tcPr>
          <w:p w14:paraId="6C69DCE0" w14:textId="77777777" w:rsidR="004008B1" w:rsidRPr="004008B1" w:rsidRDefault="004008B1" w:rsidP="004008B1">
            <w:pPr>
              <w:jc w:val="center"/>
              <w:rPr>
                <w:rFonts w:ascii="Times New Roman" w:eastAsia="Calibri" w:hAnsi="Times New Roman" w:cs="Times New Roman"/>
                <w:bCs/>
                <w:i/>
                <w:iCs/>
              </w:rPr>
            </w:pPr>
          </w:p>
        </w:tc>
      </w:tr>
      <w:tr w:rsidR="004008B1" w:rsidRPr="004008B1" w14:paraId="548DDF4F" w14:textId="77777777" w:rsidTr="00AD5821">
        <w:trPr>
          <w:trHeight w:val="231"/>
        </w:trPr>
        <w:tc>
          <w:tcPr>
            <w:tcW w:w="842" w:type="pct"/>
            <w:vMerge w:val="restart"/>
          </w:tcPr>
          <w:p w14:paraId="4C1B0B2C" w14:textId="77777777" w:rsidR="004008B1" w:rsidRPr="004008B1" w:rsidRDefault="004008B1" w:rsidP="004008B1">
            <w:pPr>
              <w:widowControl w:val="0"/>
              <w:rPr>
                <w:rFonts w:ascii="Times New Roman" w:eastAsia="Calibri" w:hAnsi="Times New Roman" w:cs="Times New Roman"/>
                <w:b/>
                <w:bCs/>
              </w:rPr>
            </w:pPr>
            <w:r w:rsidRPr="004008B1">
              <w:rPr>
                <w:rFonts w:ascii="Times New Roman" w:eastAsia="Calibri" w:hAnsi="Times New Roman" w:cs="Times New Roman"/>
                <w:b/>
                <w:bCs/>
              </w:rPr>
              <w:t>Тема 1.1.  Личный финансовый план</w:t>
            </w:r>
          </w:p>
        </w:tc>
        <w:tc>
          <w:tcPr>
            <w:tcW w:w="2953" w:type="pct"/>
          </w:tcPr>
          <w:p w14:paraId="44886F40" w14:textId="77777777" w:rsidR="004008B1" w:rsidRPr="004008B1" w:rsidRDefault="004008B1" w:rsidP="004008B1">
            <w:pPr>
              <w:widowControl w:val="0"/>
              <w:rPr>
                <w:rFonts w:ascii="Times New Roman" w:eastAsia="Calibri" w:hAnsi="Times New Roman" w:cs="Times New Roman"/>
                <w:b/>
                <w:bCs/>
                <w:i/>
              </w:rPr>
            </w:pPr>
            <w:r w:rsidRPr="004008B1">
              <w:rPr>
                <w:rFonts w:ascii="Times New Roman" w:eastAsia="Calibri" w:hAnsi="Times New Roman" w:cs="Times New Roman"/>
                <w:b/>
                <w:bCs/>
              </w:rPr>
              <w:t xml:space="preserve">Содержание </w:t>
            </w:r>
          </w:p>
        </w:tc>
        <w:tc>
          <w:tcPr>
            <w:tcW w:w="605" w:type="pct"/>
            <w:vAlign w:val="center"/>
          </w:tcPr>
          <w:p w14:paraId="4120C30A" w14:textId="77777777" w:rsidR="004008B1" w:rsidRPr="004008B1" w:rsidRDefault="004008B1" w:rsidP="004008B1">
            <w:pPr>
              <w:widowControl w:val="0"/>
              <w:jc w:val="center"/>
              <w:rPr>
                <w:rFonts w:ascii="Times New Roman" w:eastAsia="Calibri" w:hAnsi="Times New Roman" w:cs="Times New Roman"/>
                <w:b/>
                <w:iCs/>
              </w:rPr>
            </w:pPr>
            <w:r w:rsidRPr="004008B1">
              <w:rPr>
                <w:rFonts w:ascii="Times New Roman" w:eastAsia="Calibri" w:hAnsi="Times New Roman" w:cs="Times New Roman"/>
                <w:b/>
                <w:iCs/>
              </w:rPr>
              <w:t>2</w:t>
            </w:r>
          </w:p>
        </w:tc>
        <w:tc>
          <w:tcPr>
            <w:tcW w:w="600" w:type="pct"/>
            <w:vMerge w:val="restart"/>
          </w:tcPr>
          <w:p w14:paraId="20E739D7" w14:textId="77777777" w:rsidR="004008B1" w:rsidRPr="004008B1" w:rsidRDefault="004008B1" w:rsidP="004008B1">
            <w:pPr>
              <w:suppressAutoHyphens/>
              <w:jc w:val="center"/>
              <w:rPr>
                <w:rFonts w:ascii="Times New Roman" w:eastAsia="Calibri" w:hAnsi="Times New Roman" w:cs="Times New Roman"/>
              </w:rPr>
            </w:pPr>
            <w:r w:rsidRPr="004008B1">
              <w:rPr>
                <w:rFonts w:ascii="Times New Roman" w:eastAsia="Calibri" w:hAnsi="Times New Roman" w:cs="Times New Roman"/>
              </w:rPr>
              <w:t>ОК 01-05</w:t>
            </w:r>
          </w:p>
          <w:p w14:paraId="61A2B376" w14:textId="77777777" w:rsidR="004008B1" w:rsidRPr="004008B1" w:rsidRDefault="004008B1" w:rsidP="004008B1">
            <w:pPr>
              <w:suppressAutoHyphens/>
              <w:jc w:val="center"/>
              <w:rPr>
                <w:rFonts w:ascii="Times New Roman" w:eastAsia="Calibri" w:hAnsi="Times New Roman" w:cs="Times New Roman"/>
              </w:rPr>
            </w:pPr>
          </w:p>
          <w:p w14:paraId="39CBA536" w14:textId="77777777" w:rsidR="004008B1" w:rsidRPr="004008B1" w:rsidRDefault="004008B1" w:rsidP="004008B1">
            <w:pPr>
              <w:suppressAutoHyphens/>
              <w:jc w:val="center"/>
              <w:rPr>
                <w:rFonts w:ascii="Times New Roman" w:eastAsia="Calibri" w:hAnsi="Times New Roman" w:cs="Times New Roman"/>
              </w:rPr>
            </w:pPr>
          </w:p>
        </w:tc>
      </w:tr>
      <w:tr w:rsidR="004008B1" w:rsidRPr="004008B1" w14:paraId="27A9E720" w14:textId="77777777" w:rsidTr="00AD5821">
        <w:trPr>
          <w:trHeight w:val="714"/>
        </w:trPr>
        <w:tc>
          <w:tcPr>
            <w:tcW w:w="842" w:type="pct"/>
            <w:vMerge/>
          </w:tcPr>
          <w:p w14:paraId="61BCB99B" w14:textId="77777777" w:rsidR="004008B1" w:rsidRPr="004008B1" w:rsidRDefault="004008B1" w:rsidP="004008B1">
            <w:pPr>
              <w:widowControl w:val="0"/>
              <w:rPr>
                <w:rFonts w:ascii="Times New Roman" w:eastAsia="Calibri" w:hAnsi="Times New Roman" w:cs="Times New Roman"/>
                <w:b/>
                <w:bCs/>
                <w:i/>
              </w:rPr>
            </w:pPr>
          </w:p>
        </w:tc>
        <w:tc>
          <w:tcPr>
            <w:tcW w:w="2953" w:type="pct"/>
          </w:tcPr>
          <w:p w14:paraId="20295C55" w14:textId="77777777" w:rsidR="004008B1" w:rsidRPr="004008B1" w:rsidRDefault="004008B1" w:rsidP="004008B1">
            <w:pPr>
              <w:widowControl w:val="0"/>
              <w:jc w:val="both"/>
              <w:rPr>
                <w:rFonts w:ascii="Times New Roman" w:eastAsia="Calibri" w:hAnsi="Times New Roman" w:cs="Times New Roman"/>
              </w:rPr>
            </w:pPr>
            <w:r w:rsidRPr="004008B1">
              <w:rPr>
                <w:rFonts w:ascii="Times New Roman" w:eastAsia="Calibri" w:hAnsi="Times New Roman" w:cs="Times New Roman"/>
                <w:bCs/>
              </w:rPr>
              <w:t xml:space="preserve">1.  </w:t>
            </w:r>
            <w:r w:rsidRPr="004008B1">
              <w:rPr>
                <w:rFonts w:ascii="Times New Roman" w:eastAsia="Calibri" w:hAnsi="Times New Roman" w:cs="Times New Roman"/>
              </w:rPr>
              <w:t xml:space="preserve">Человеческий капитал. Способы принятия финансовых решений. </w:t>
            </w:r>
          </w:p>
          <w:p w14:paraId="6DC7E75E" w14:textId="77777777" w:rsidR="004008B1" w:rsidRPr="004008B1" w:rsidRDefault="004008B1" w:rsidP="004008B1">
            <w:pPr>
              <w:widowControl w:val="0"/>
              <w:jc w:val="both"/>
              <w:rPr>
                <w:rFonts w:ascii="Times New Roman" w:eastAsia="Calibri" w:hAnsi="Times New Roman" w:cs="Times New Roman"/>
              </w:rPr>
            </w:pPr>
            <w:r w:rsidRPr="004008B1">
              <w:rPr>
                <w:rFonts w:ascii="Times New Roman" w:eastAsia="Calibri" w:hAnsi="Times New Roman" w:cs="Times New Roman"/>
              </w:rPr>
              <w:t xml:space="preserve">2. Личный бюджет, его структура, способы составления и планирования. </w:t>
            </w:r>
          </w:p>
          <w:p w14:paraId="2903EDB9" w14:textId="77777777" w:rsidR="004008B1" w:rsidRPr="004008B1" w:rsidRDefault="004008B1" w:rsidP="004008B1">
            <w:pPr>
              <w:widowControl w:val="0"/>
              <w:jc w:val="both"/>
              <w:rPr>
                <w:rFonts w:ascii="Times New Roman" w:eastAsia="Calibri" w:hAnsi="Times New Roman" w:cs="Times New Roman"/>
                <w:b/>
                <w:bCs/>
              </w:rPr>
            </w:pPr>
            <w:r w:rsidRPr="004008B1">
              <w:rPr>
                <w:rFonts w:ascii="Times New Roman" w:eastAsia="Calibri" w:hAnsi="Times New Roman" w:cs="Times New Roman"/>
              </w:rPr>
              <w:t>3. Личный финансовый план: финансовые цели, стратегии и способы их достижения</w:t>
            </w:r>
          </w:p>
        </w:tc>
        <w:tc>
          <w:tcPr>
            <w:tcW w:w="605" w:type="pct"/>
            <w:vAlign w:val="center"/>
          </w:tcPr>
          <w:p w14:paraId="16C38D54" w14:textId="77777777" w:rsidR="004008B1" w:rsidRPr="004008B1" w:rsidRDefault="004008B1" w:rsidP="004008B1">
            <w:pPr>
              <w:widowControl w:val="0"/>
              <w:jc w:val="center"/>
              <w:rPr>
                <w:rFonts w:ascii="Times New Roman" w:eastAsia="Calibri" w:hAnsi="Times New Roman" w:cs="Times New Roman"/>
                <w:bCs/>
                <w:iCs/>
              </w:rPr>
            </w:pPr>
            <w:r w:rsidRPr="004008B1">
              <w:rPr>
                <w:rFonts w:ascii="Times New Roman" w:eastAsia="Calibri" w:hAnsi="Times New Roman" w:cs="Times New Roman"/>
                <w:bCs/>
                <w:iCs/>
              </w:rPr>
              <w:t>2</w:t>
            </w:r>
          </w:p>
        </w:tc>
        <w:tc>
          <w:tcPr>
            <w:tcW w:w="600" w:type="pct"/>
            <w:vMerge/>
          </w:tcPr>
          <w:p w14:paraId="67118F0E" w14:textId="77777777" w:rsidR="004008B1" w:rsidRPr="004008B1" w:rsidRDefault="004008B1" w:rsidP="004008B1">
            <w:pPr>
              <w:jc w:val="center"/>
              <w:rPr>
                <w:rFonts w:ascii="Times New Roman" w:eastAsia="Calibri" w:hAnsi="Times New Roman" w:cs="Times New Roman"/>
                <w:bCs/>
              </w:rPr>
            </w:pPr>
          </w:p>
        </w:tc>
      </w:tr>
      <w:tr w:rsidR="004008B1" w:rsidRPr="004008B1" w14:paraId="42441901" w14:textId="77777777" w:rsidTr="00AD5821">
        <w:trPr>
          <w:trHeight w:val="232"/>
        </w:trPr>
        <w:tc>
          <w:tcPr>
            <w:tcW w:w="842" w:type="pct"/>
            <w:vMerge w:val="restart"/>
          </w:tcPr>
          <w:p w14:paraId="3C1484B3" w14:textId="77777777" w:rsidR="004008B1" w:rsidRPr="004008B1" w:rsidRDefault="004008B1" w:rsidP="004008B1">
            <w:pPr>
              <w:widowControl w:val="0"/>
              <w:rPr>
                <w:rFonts w:ascii="Times New Roman" w:eastAsia="Calibri" w:hAnsi="Times New Roman" w:cs="Times New Roman"/>
                <w:b/>
                <w:bCs/>
              </w:rPr>
            </w:pPr>
            <w:r w:rsidRPr="004008B1">
              <w:rPr>
                <w:rFonts w:ascii="Times New Roman" w:eastAsia="Calibri" w:hAnsi="Times New Roman" w:cs="Times New Roman"/>
                <w:b/>
                <w:bCs/>
              </w:rPr>
              <w:t>Тема 1.2. Банковская система РФ</w:t>
            </w:r>
          </w:p>
        </w:tc>
        <w:tc>
          <w:tcPr>
            <w:tcW w:w="2953" w:type="pct"/>
          </w:tcPr>
          <w:p w14:paraId="7A33AB34" w14:textId="77777777" w:rsidR="004008B1" w:rsidRPr="004008B1" w:rsidRDefault="004008B1" w:rsidP="004008B1">
            <w:pPr>
              <w:widowControl w:val="0"/>
              <w:rPr>
                <w:rFonts w:ascii="Times New Roman" w:eastAsia="Calibri" w:hAnsi="Times New Roman" w:cs="Times New Roman"/>
                <w:b/>
                <w:bCs/>
              </w:rPr>
            </w:pPr>
            <w:r w:rsidRPr="004008B1">
              <w:rPr>
                <w:rFonts w:ascii="Times New Roman" w:eastAsia="Calibri" w:hAnsi="Times New Roman" w:cs="Times New Roman"/>
                <w:b/>
                <w:bCs/>
              </w:rPr>
              <w:t xml:space="preserve">Содержание </w:t>
            </w:r>
          </w:p>
        </w:tc>
        <w:tc>
          <w:tcPr>
            <w:tcW w:w="605" w:type="pct"/>
            <w:vAlign w:val="center"/>
          </w:tcPr>
          <w:p w14:paraId="2B3BE47A" w14:textId="77777777" w:rsidR="004008B1" w:rsidRPr="004008B1" w:rsidRDefault="004008B1" w:rsidP="004008B1">
            <w:pPr>
              <w:widowControl w:val="0"/>
              <w:jc w:val="center"/>
              <w:rPr>
                <w:rFonts w:ascii="Times New Roman" w:eastAsia="Calibri" w:hAnsi="Times New Roman" w:cs="Times New Roman"/>
                <w:b/>
                <w:iCs/>
              </w:rPr>
            </w:pPr>
            <w:r w:rsidRPr="004008B1">
              <w:rPr>
                <w:rFonts w:ascii="Times New Roman" w:eastAsia="Calibri" w:hAnsi="Times New Roman" w:cs="Times New Roman"/>
                <w:b/>
                <w:iCs/>
              </w:rPr>
              <w:t>6/2</w:t>
            </w:r>
          </w:p>
        </w:tc>
        <w:tc>
          <w:tcPr>
            <w:tcW w:w="600" w:type="pct"/>
            <w:vMerge w:val="restart"/>
          </w:tcPr>
          <w:p w14:paraId="33B8D617" w14:textId="77777777" w:rsidR="004008B1" w:rsidRPr="004008B1" w:rsidRDefault="004008B1" w:rsidP="004008B1">
            <w:pPr>
              <w:suppressAutoHyphens/>
              <w:jc w:val="center"/>
              <w:rPr>
                <w:rFonts w:ascii="Times New Roman" w:eastAsia="Calibri" w:hAnsi="Times New Roman" w:cs="Times New Roman"/>
              </w:rPr>
            </w:pPr>
            <w:r w:rsidRPr="004008B1">
              <w:rPr>
                <w:rFonts w:ascii="Times New Roman" w:eastAsia="Calibri" w:hAnsi="Times New Roman" w:cs="Times New Roman"/>
              </w:rPr>
              <w:t>ОК 01-05</w:t>
            </w:r>
          </w:p>
          <w:p w14:paraId="54FA0BEB" w14:textId="77777777" w:rsidR="004008B1" w:rsidRPr="004008B1" w:rsidRDefault="004008B1" w:rsidP="004008B1">
            <w:pPr>
              <w:suppressAutoHyphens/>
              <w:jc w:val="center"/>
              <w:rPr>
                <w:rFonts w:ascii="Times New Roman" w:eastAsia="Calibri" w:hAnsi="Times New Roman" w:cs="Times New Roman"/>
              </w:rPr>
            </w:pPr>
          </w:p>
          <w:p w14:paraId="17A80EDD" w14:textId="77777777" w:rsidR="004008B1" w:rsidRPr="004008B1" w:rsidRDefault="004008B1" w:rsidP="004008B1">
            <w:pPr>
              <w:suppressAutoHyphens/>
              <w:jc w:val="center"/>
              <w:rPr>
                <w:rFonts w:ascii="Times New Roman" w:eastAsia="Calibri" w:hAnsi="Times New Roman" w:cs="Times New Roman"/>
              </w:rPr>
            </w:pPr>
          </w:p>
          <w:p w14:paraId="254EFB9E" w14:textId="77777777" w:rsidR="004008B1" w:rsidRPr="004008B1" w:rsidRDefault="004008B1" w:rsidP="004008B1">
            <w:pPr>
              <w:suppressAutoHyphens/>
              <w:jc w:val="center"/>
              <w:rPr>
                <w:rFonts w:ascii="Times New Roman" w:eastAsia="Calibri" w:hAnsi="Times New Roman" w:cs="Times New Roman"/>
              </w:rPr>
            </w:pPr>
          </w:p>
          <w:p w14:paraId="6217B33D" w14:textId="77777777" w:rsidR="004008B1" w:rsidRPr="004008B1" w:rsidRDefault="004008B1" w:rsidP="004008B1">
            <w:pPr>
              <w:suppressAutoHyphens/>
              <w:jc w:val="center"/>
              <w:rPr>
                <w:rFonts w:ascii="Times New Roman" w:eastAsia="Calibri" w:hAnsi="Times New Roman" w:cs="Times New Roman"/>
              </w:rPr>
            </w:pPr>
          </w:p>
        </w:tc>
      </w:tr>
      <w:tr w:rsidR="004008B1" w:rsidRPr="004008B1" w14:paraId="1068F0E1" w14:textId="77777777" w:rsidTr="00AD5821">
        <w:trPr>
          <w:trHeight w:val="850"/>
        </w:trPr>
        <w:tc>
          <w:tcPr>
            <w:tcW w:w="842" w:type="pct"/>
            <w:vMerge/>
          </w:tcPr>
          <w:p w14:paraId="49802024" w14:textId="77777777" w:rsidR="004008B1" w:rsidRPr="004008B1" w:rsidRDefault="004008B1" w:rsidP="004008B1">
            <w:pPr>
              <w:rPr>
                <w:rFonts w:ascii="Times New Roman" w:eastAsia="Calibri" w:hAnsi="Times New Roman" w:cs="Times New Roman"/>
                <w:b/>
                <w:bCs/>
              </w:rPr>
            </w:pPr>
          </w:p>
        </w:tc>
        <w:tc>
          <w:tcPr>
            <w:tcW w:w="2953" w:type="pct"/>
          </w:tcPr>
          <w:p w14:paraId="535DEAAE" w14:textId="77777777" w:rsidR="004008B1" w:rsidRPr="004008B1" w:rsidRDefault="004008B1" w:rsidP="004008B1">
            <w:pPr>
              <w:widowControl w:val="0"/>
              <w:jc w:val="both"/>
              <w:rPr>
                <w:rFonts w:ascii="Times New Roman" w:eastAsia="Calibri" w:hAnsi="Times New Roman" w:cs="Times New Roman"/>
                <w:bCs/>
              </w:rPr>
            </w:pPr>
            <w:r w:rsidRPr="004008B1">
              <w:rPr>
                <w:rFonts w:ascii="Times New Roman" w:eastAsia="Calibri" w:hAnsi="Times New Roman" w:cs="Times New Roman"/>
                <w:bCs/>
              </w:rPr>
              <w:t xml:space="preserve">1.  Банковская система России. Текущие счета и банковские карты. </w:t>
            </w:r>
          </w:p>
          <w:p w14:paraId="5500FABD" w14:textId="77777777" w:rsidR="004008B1" w:rsidRPr="004008B1" w:rsidRDefault="004008B1" w:rsidP="004008B1">
            <w:pPr>
              <w:widowControl w:val="0"/>
              <w:jc w:val="both"/>
              <w:rPr>
                <w:rFonts w:ascii="Times New Roman" w:eastAsia="Calibri" w:hAnsi="Times New Roman" w:cs="Times New Roman"/>
                <w:bCs/>
              </w:rPr>
            </w:pPr>
            <w:r w:rsidRPr="004008B1">
              <w:rPr>
                <w:rFonts w:ascii="Times New Roman" w:eastAsia="Calibri" w:hAnsi="Times New Roman" w:cs="Times New Roman"/>
                <w:bCs/>
              </w:rPr>
              <w:t xml:space="preserve">2. Сберегательные вклады: как они работают и как сделать выбор. </w:t>
            </w:r>
          </w:p>
          <w:p w14:paraId="21A00339" w14:textId="77777777" w:rsidR="004008B1" w:rsidRPr="004008B1" w:rsidRDefault="004008B1" w:rsidP="004008B1">
            <w:pPr>
              <w:widowControl w:val="0"/>
              <w:jc w:val="both"/>
              <w:rPr>
                <w:rFonts w:ascii="Times New Roman" w:eastAsia="Calibri" w:hAnsi="Times New Roman" w:cs="Times New Roman"/>
                <w:b/>
                <w:bCs/>
              </w:rPr>
            </w:pPr>
            <w:r w:rsidRPr="004008B1">
              <w:rPr>
                <w:rFonts w:ascii="Times New Roman" w:eastAsia="Calibri" w:hAnsi="Times New Roman" w:cs="Times New Roman"/>
                <w:bCs/>
              </w:rPr>
              <w:t>3. Кредиты. Виды кредитов</w:t>
            </w:r>
          </w:p>
        </w:tc>
        <w:tc>
          <w:tcPr>
            <w:tcW w:w="605" w:type="pct"/>
            <w:vAlign w:val="center"/>
          </w:tcPr>
          <w:p w14:paraId="12A85E07" w14:textId="77777777" w:rsidR="004008B1" w:rsidRPr="004008B1" w:rsidRDefault="004008B1" w:rsidP="004008B1">
            <w:pPr>
              <w:suppressAutoHyphens/>
              <w:jc w:val="center"/>
              <w:rPr>
                <w:rFonts w:ascii="Times New Roman" w:eastAsia="Calibri" w:hAnsi="Times New Roman" w:cs="Times New Roman"/>
                <w:iCs/>
              </w:rPr>
            </w:pPr>
            <w:r w:rsidRPr="004008B1">
              <w:rPr>
                <w:rFonts w:ascii="Times New Roman" w:eastAsia="Calibri" w:hAnsi="Times New Roman" w:cs="Times New Roman"/>
                <w:iCs/>
              </w:rPr>
              <w:t>2</w:t>
            </w:r>
          </w:p>
        </w:tc>
        <w:tc>
          <w:tcPr>
            <w:tcW w:w="600" w:type="pct"/>
            <w:vMerge/>
          </w:tcPr>
          <w:p w14:paraId="602BEE7C" w14:textId="77777777" w:rsidR="004008B1" w:rsidRPr="004008B1" w:rsidRDefault="004008B1" w:rsidP="004008B1">
            <w:pPr>
              <w:jc w:val="center"/>
              <w:rPr>
                <w:rFonts w:ascii="Times New Roman" w:eastAsia="Calibri" w:hAnsi="Times New Roman" w:cs="Times New Roman"/>
              </w:rPr>
            </w:pPr>
          </w:p>
        </w:tc>
      </w:tr>
      <w:tr w:rsidR="004008B1" w:rsidRPr="004008B1" w14:paraId="0BC26044" w14:textId="77777777" w:rsidTr="00AD5821">
        <w:trPr>
          <w:trHeight w:val="205"/>
        </w:trPr>
        <w:tc>
          <w:tcPr>
            <w:tcW w:w="842" w:type="pct"/>
            <w:vMerge/>
          </w:tcPr>
          <w:p w14:paraId="24ED9572" w14:textId="77777777" w:rsidR="004008B1" w:rsidRPr="004008B1" w:rsidRDefault="004008B1" w:rsidP="004008B1">
            <w:pPr>
              <w:rPr>
                <w:rFonts w:ascii="Times New Roman" w:eastAsia="Calibri" w:hAnsi="Times New Roman" w:cs="Times New Roman"/>
                <w:b/>
                <w:bCs/>
              </w:rPr>
            </w:pPr>
          </w:p>
        </w:tc>
        <w:tc>
          <w:tcPr>
            <w:tcW w:w="2953" w:type="pct"/>
          </w:tcPr>
          <w:p w14:paraId="498B089C" w14:textId="77777777" w:rsidR="004008B1" w:rsidRPr="004008B1" w:rsidRDefault="004008B1" w:rsidP="004008B1">
            <w:pPr>
              <w:rPr>
                <w:rFonts w:ascii="Times New Roman" w:eastAsia="Calibri" w:hAnsi="Times New Roman" w:cs="Times New Roman"/>
                <w:b/>
                <w:bCs/>
              </w:rPr>
            </w:pPr>
            <w:r w:rsidRPr="004008B1">
              <w:rPr>
                <w:rFonts w:ascii="Times New Roman" w:eastAsia="Calibri" w:hAnsi="Times New Roman" w:cs="Times New Roman"/>
                <w:b/>
                <w:bCs/>
              </w:rPr>
              <w:t>В том числе практических и лабораторных занятий</w:t>
            </w:r>
          </w:p>
        </w:tc>
        <w:tc>
          <w:tcPr>
            <w:tcW w:w="605" w:type="pct"/>
            <w:vAlign w:val="center"/>
          </w:tcPr>
          <w:p w14:paraId="75D62C79" w14:textId="77777777" w:rsidR="004008B1" w:rsidRPr="004008B1" w:rsidRDefault="004008B1" w:rsidP="004008B1">
            <w:pPr>
              <w:suppressAutoHyphens/>
              <w:jc w:val="center"/>
              <w:rPr>
                <w:rFonts w:ascii="Times New Roman" w:eastAsia="Calibri" w:hAnsi="Times New Roman" w:cs="Times New Roman"/>
                <w:b/>
                <w:iCs/>
              </w:rPr>
            </w:pPr>
            <w:r w:rsidRPr="004008B1">
              <w:rPr>
                <w:rFonts w:ascii="Times New Roman" w:eastAsia="Calibri" w:hAnsi="Times New Roman" w:cs="Times New Roman"/>
                <w:b/>
                <w:iCs/>
              </w:rPr>
              <w:t>4/2</w:t>
            </w:r>
          </w:p>
        </w:tc>
        <w:tc>
          <w:tcPr>
            <w:tcW w:w="600" w:type="pct"/>
            <w:vMerge/>
          </w:tcPr>
          <w:p w14:paraId="34751C10" w14:textId="77777777" w:rsidR="004008B1" w:rsidRPr="004008B1" w:rsidRDefault="004008B1" w:rsidP="004008B1">
            <w:pPr>
              <w:jc w:val="center"/>
              <w:rPr>
                <w:rFonts w:ascii="Times New Roman" w:eastAsia="Calibri" w:hAnsi="Times New Roman" w:cs="Times New Roman"/>
              </w:rPr>
            </w:pPr>
          </w:p>
        </w:tc>
      </w:tr>
      <w:tr w:rsidR="004008B1" w:rsidRPr="004008B1" w14:paraId="1D3288D5" w14:textId="77777777" w:rsidTr="00AD5821">
        <w:trPr>
          <w:trHeight w:val="20"/>
        </w:trPr>
        <w:tc>
          <w:tcPr>
            <w:tcW w:w="842" w:type="pct"/>
            <w:vMerge/>
          </w:tcPr>
          <w:p w14:paraId="3AF3CAFF" w14:textId="77777777" w:rsidR="004008B1" w:rsidRPr="004008B1" w:rsidRDefault="004008B1" w:rsidP="004008B1">
            <w:pPr>
              <w:rPr>
                <w:rFonts w:ascii="Times New Roman" w:eastAsia="Calibri" w:hAnsi="Times New Roman" w:cs="Times New Roman"/>
                <w:b/>
                <w:bCs/>
              </w:rPr>
            </w:pPr>
          </w:p>
        </w:tc>
        <w:tc>
          <w:tcPr>
            <w:tcW w:w="2953" w:type="pct"/>
          </w:tcPr>
          <w:p w14:paraId="35BF7E9D" w14:textId="77777777" w:rsidR="004008B1" w:rsidRPr="004008B1" w:rsidRDefault="004008B1" w:rsidP="004008B1">
            <w:pPr>
              <w:rPr>
                <w:rFonts w:ascii="Times New Roman" w:eastAsia="Calibri" w:hAnsi="Times New Roman" w:cs="Times New Roman"/>
                <w:b/>
                <w:iCs/>
              </w:rPr>
            </w:pPr>
            <w:r w:rsidRPr="004008B1">
              <w:rPr>
                <w:rFonts w:ascii="Times New Roman" w:eastAsia="Calibri" w:hAnsi="Times New Roman" w:cs="Times New Roman"/>
                <w:b/>
                <w:iCs/>
              </w:rPr>
              <w:t>Практическое занятие 1.</w:t>
            </w:r>
            <w:r w:rsidRPr="004008B1">
              <w:rPr>
                <w:rFonts w:ascii="Times New Roman" w:eastAsia="Calibri" w:hAnsi="Times New Roman" w:cs="Times New Roman"/>
              </w:rPr>
              <w:t>Кредиты. Условия и способы получения кредитов</w:t>
            </w:r>
          </w:p>
        </w:tc>
        <w:tc>
          <w:tcPr>
            <w:tcW w:w="605" w:type="pct"/>
            <w:vAlign w:val="center"/>
          </w:tcPr>
          <w:p w14:paraId="0E692F0B" w14:textId="77777777" w:rsidR="004008B1" w:rsidRPr="004008B1" w:rsidRDefault="004008B1" w:rsidP="004008B1">
            <w:pPr>
              <w:suppressAutoHyphens/>
              <w:jc w:val="center"/>
              <w:rPr>
                <w:rFonts w:ascii="Times New Roman" w:eastAsia="Calibri" w:hAnsi="Times New Roman" w:cs="Times New Roman"/>
                <w:iCs/>
              </w:rPr>
            </w:pPr>
            <w:r w:rsidRPr="004008B1">
              <w:rPr>
                <w:rFonts w:ascii="Times New Roman" w:eastAsia="Calibri" w:hAnsi="Times New Roman" w:cs="Times New Roman"/>
                <w:iCs/>
              </w:rPr>
              <w:t>2</w:t>
            </w:r>
          </w:p>
        </w:tc>
        <w:tc>
          <w:tcPr>
            <w:tcW w:w="600" w:type="pct"/>
            <w:vMerge/>
          </w:tcPr>
          <w:p w14:paraId="743E82F3" w14:textId="77777777" w:rsidR="004008B1" w:rsidRPr="004008B1" w:rsidRDefault="004008B1" w:rsidP="004008B1">
            <w:pPr>
              <w:jc w:val="center"/>
              <w:rPr>
                <w:rFonts w:ascii="Times New Roman" w:eastAsia="Calibri" w:hAnsi="Times New Roman" w:cs="Times New Roman"/>
              </w:rPr>
            </w:pPr>
          </w:p>
        </w:tc>
      </w:tr>
      <w:tr w:rsidR="004008B1" w:rsidRPr="004008B1" w14:paraId="4E7DCD23" w14:textId="77777777" w:rsidTr="00AD5821">
        <w:trPr>
          <w:trHeight w:val="20"/>
        </w:trPr>
        <w:tc>
          <w:tcPr>
            <w:tcW w:w="842" w:type="pct"/>
            <w:vMerge/>
          </w:tcPr>
          <w:p w14:paraId="36B8243A" w14:textId="77777777" w:rsidR="004008B1" w:rsidRPr="004008B1" w:rsidRDefault="004008B1" w:rsidP="004008B1">
            <w:pPr>
              <w:rPr>
                <w:rFonts w:ascii="Times New Roman" w:eastAsia="Calibri" w:hAnsi="Times New Roman" w:cs="Times New Roman"/>
                <w:b/>
                <w:bCs/>
              </w:rPr>
            </w:pPr>
          </w:p>
        </w:tc>
        <w:tc>
          <w:tcPr>
            <w:tcW w:w="2953" w:type="pct"/>
          </w:tcPr>
          <w:p w14:paraId="51529E89" w14:textId="77777777" w:rsidR="004008B1" w:rsidRPr="004008B1" w:rsidRDefault="004008B1" w:rsidP="004008B1">
            <w:pPr>
              <w:rPr>
                <w:rFonts w:ascii="Times New Roman" w:eastAsia="Calibri" w:hAnsi="Times New Roman" w:cs="Times New Roman"/>
                <w:b/>
                <w:bCs/>
              </w:rPr>
            </w:pPr>
            <w:r w:rsidRPr="004008B1">
              <w:rPr>
                <w:rFonts w:ascii="Times New Roman" w:eastAsia="Calibri" w:hAnsi="Times New Roman" w:cs="Times New Roman"/>
                <w:b/>
                <w:iCs/>
              </w:rPr>
              <w:t>Практическое занятие 2.</w:t>
            </w:r>
            <w:r w:rsidRPr="004008B1">
              <w:rPr>
                <w:rFonts w:ascii="Times New Roman" w:eastAsia="Calibri" w:hAnsi="Times New Roman" w:cs="Times New Roman"/>
              </w:rPr>
              <w:t>Прочие услуги банков.</w:t>
            </w:r>
          </w:p>
        </w:tc>
        <w:tc>
          <w:tcPr>
            <w:tcW w:w="605" w:type="pct"/>
            <w:vAlign w:val="center"/>
          </w:tcPr>
          <w:p w14:paraId="6998C2F6" w14:textId="77777777" w:rsidR="004008B1" w:rsidRPr="004008B1" w:rsidRDefault="004008B1" w:rsidP="004008B1">
            <w:pPr>
              <w:suppressAutoHyphens/>
              <w:jc w:val="center"/>
              <w:rPr>
                <w:rFonts w:ascii="Times New Roman" w:eastAsia="Calibri" w:hAnsi="Times New Roman" w:cs="Times New Roman"/>
                <w:iCs/>
              </w:rPr>
            </w:pPr>
            <w:r w:rsidRPr="004008B1">
              <w:rPr>
                <w:rFonts w:ascii="Times New Roman" w:eastAsia="Calibri" w:hAnsi="Times New Roman" w:cs="Times New Roman"/>
                <w:iCs/>
              </w:rPr>
              <w:t>2</w:t>
            </w:r>
          </w:p>
        </w:tc>
        <w:tc>
          <w:tcPr>
            <w:tcW w:w="600" w:type="pct"/>
            <w:vMerge/>
          </w:tcPr>
          <w:p w14:paraId="247C455D" w14:textId="77777777" w:rsidR="004008B1" w:rsidRPr="004008B1" w:rsidRDefault="004008B1" w:rsidP="004008B1">
            <w:pPr>
              <w:jc w:val="center"/>
              <w:rPr>
                <w:rFonts w:ascii="Times New Roman" w:eastAsia="Calibri" w:hAnsi="Times New Roman" w:cs="Times New Roman"/>
              </w:rPr>
            </w:pPr>
          </w:p>
        </w:tc>
      </w:tr>
      <w:tr w:rsidR="004008B1" w:rsidRPr="004008B1" w14:paraId="22484612" w14:textId="77777777" w:rsidTr="00AD5821">
        <w:trPr>
          <w:trHeight w:val="20"/>
        </w:trPr>
        <w:tc>
          <w:tcPr>
            <w:tcW w:w="842" w:type="pct"/>
            <w:vMerge w:val="restart"/>
          </w:tcPr>
          <w:p w14:paraId="4B339513" w14:textId="77777777" w:rsidR="004008B1" w:rsidRPr="004008B1" w:rsidRDefault="004008B1" w:rsidP="004008B1">
            <w:pPr>
              <w:rPr>
                <w:rFonts w:ascii="Times New Roman" w:eastAsia="Calibri" w:hAnsi="Times New Roman" w:cs="Times New Roman"/>
                <w:b/>
              </w:rPr>
            </w:pPr>
            <w:r w:rsidRPr="004008B1">
              <w:rPr>
                <w:rFonts w:ascii="Times New Roman" w:eastAsia="Calibri" w:hAnsi="Times New Roman" w:cs="Times New Roman"/>
                <w:b/>
              </w:rPr>
              <w:t xml:space="preserve">Тема 1.3. </w:t>
            </w:r>
            <w:r w:rsidRPr="004008B1">
              <w:rPr>
                <w:rFonts w:ascii="Times New Roman" w:eastAsia="Calibri" w:hAnsi="Times New Roman" w:cs="Times New Roman"/>
                <w:b/>
                <w:bCs/>
              </w:rPr>
              <w:t>Фондовый и валютные рынки</w:t>
            </w:r>
          </w:p>
        </w:tc>
        <w:tc>
          <w:tcPr>
            <w:tcW w:w="2953" w:type="pct"/>
          </w:tcPr>
          <w:p w14:paraId="14EAE02F" w14:textId="77777777" w:rsidR="004008B1" w:rsidRPr="004008B1" w:rsidRDefault="004008B1" w:rsidP="004008B1">
            <w:pPr>
              <w:rPr>
                <w:rFonts w:ascii="Times New Roman" w:eastAsia="Calibri" w:hAnsi="Times New Roman" w:cs="Times New Roman"/>
                <w:b/>
                <w:iCs/>
              </w:rPr>
            </w:pPr>
            <w:r w:rsidRPr="004008B1">
              <w:rPr>
                <w:rFonts w:ascii="Times New Roman" w:eastAsia="Calibri" w:hAnsi="Times New Roman" w:cs="Times New Roman"/>
                <w:b/>
                <w:bCs/>
              </w:rPr>
              <w:t>Содержание учебного материала</w:t>
            </w:r>
          </w:p>
        </w:tc>
        <w:tc>
          <w:tcPr>
            <w:tcW w:w="605" w:type="pct"/>
            <w:vAlign w:val="center"/>
          </w:tcPr>
          <w:p w14:paraId="11A71C3B" w14:textId="77777777" w:rsidR="004008B1" w:rsidRPr="004008B1" w:rsidRDefault="004008B1" w:rsidP="004008B1">
            <w:pPr>
              <w:suppressAutoHyphens/>
              <w:jc w:val="center"/>
              <w:rPr>
                <w:rFonts w:ascii="Times New Roman" w:eastAsia="Calibri" w:hAnsi="Times New Roman" w:cs="Times New Roman"/>
                <w:b/>
                <w:iCs/>
              </w:rPr>
            </w:pPr>
            <w:r w:rsidRPr="004008B1">
              <w:rPr>
                <w:rFonts w:ascii="Times New Roman" w:eastAsia="Calibri" w:hAnsi="Times New Roman" w:cs="Times New Roman"/>
                <w:b/>
                <w:iCs/>
              </w:rPr>
              <w:t>2</w:t>
            </w:r>
          </w:p>
        </w:tc>
        <w:tc>
          <w:tcPr>
            <w:tcW w:w="600" w:type="pct"/>
            <w:vMerge w:val="restart"/>
          </w:tcPr>
          <w:p w14:paraId="52F2BCE7" w14:textId="77777777" w:rsidR="004008B1" w:rsidRPr="004008B1" w:rsidRDefault="004008B1" w:rsidP="004008B1">
            <w:pPr>
              <w:suppressAutoHyphens/>
              <w:jc w:val="center"/>
              <w:rPr>
                <w:rFonts w:ascii="Times New Roman" w:eastAsia="Calibri" w:hAnsi="Times New Roman" w:cs="Times New Roman"/>
              </w:rPr>
            </w:pPr>
            <w:r w:rsidRPr="004008B1">
              <w:rPr>
                <w:rFonts w:ascii="Times New Roman" w:eastAsia="Calibri" w:hAnsi="Times New Roman" w:cs="Times New Roman"/>
              </w:rPr>
              <w:t>ОК 01-05</w:t>
            </w:r>
          </w:p>
          <w:p w14:paraId="4545CFF8" w14:textId="77777777" w:rsidR="004008B1" w:rsidRPr="004008B1" w:rsidRDefault="004008B1" w:rsidP="004008B1">
            <w:pPr>
              <w:suppressAutoHyphens/>
              <w:jc w:val="center"/>
              <w:rPr>
                <w:rFonts w:ascii="Times New Roman" w:eastAsia="Calibri" w:hAnsi="Times New Roman" w:cs="Times New Roman"/>
              </w:rPr>
            </w:pPr>
          </w:p>
        </w:tc>
      </w:tr>
      <w:tr w:rsidR="004008B1" w:rsidRPr="004008B1" w14:paraId="4E0D4BCA" w14:textId="77777777" w:rsidTr="00AD5821">
        <w:trPr>
          <w:trHeight w:val="20"/>
        </w:trPr>
        <w:tc>
          <w:tcPr>
            <w:tcW w:w="842" w:type="pct"/>
            <w:vMerge/>
          </w:tcPr>
          <w:p w14:paraId="49B4E65F" w14:textId="77777777" w:rsidR="004008B1" w:rsidRPr="004008B1" w:rsidRDefault="004008B1" w:rsidP="004008B1">
            <w:pPr>
              <w:rPr>
                <w:rFonts w:ascii="Times New Roman" w:eastAsia="Calibri" w:hAnsi="Times New Roman" w:cs="Times New Roman"/>
                <w:b/>
                <w:bCs/>
              </w:rPr>
            </w:pPr>
          </w:p>
        </w:tc>
        <w:tc>
          <w:tcPr>
            <w:tcW w:w="2953" w:type="pct"/>
          </w:tcPr>
          <w:p w14:paraId="3BF6AF71" w14:textId="77777777" w:rsidR="004008B1" w:rsidRPr="004008B1" w:rsidRDefault="004008B1" w:rsidP="004008B1">
            <w:pPr>
              <w:widowControl w:val="0"/>
              <w:jc w:val="both"/>
              <w:rPr>
                <w:rFonts w:ascii="Times New Roman" w:eastAsia="Calibri" w:hAnsi="Times New Roman" w:cs="Times New Roman"/>
              </w:rPr>
            </w:pPr>
            <w:r w:rsidRPr="004008B1">
              <w:rPr>
                <w:rFonts w:ascii="Times New Roman" w:eastAsia="Calibri" w:hAnsi="Times New Roman" w:cs="Times New Roman"/>
                <w:bCs/>
              </w:rPr>
              <w:t xml:space="preserve">1. </w:t>
            </w:r>
            <w:r w:rsidRPr="004008B1">
              <w:rPr>
                <w:rFonts w:ascii="Times New Roman" w:eastAsia="Calibri" w:hAnsi="Times New Roman" w:cs="Times New Roman"/>
              </w:rPr>
              <w:t xml:space="preserve">Риск и доходность. Облигации. Акции. </w:t>
            </w:r>
          </w:p>
          <w:p w14:paraId="01B54F3B" w14:textId="77777777" w:rsidR="004008B1" w:rsidRPr="004008B1" w:rsidRDefault="004008B1" w:rsidP="004008B1">
            <w:pPr>
              <w:widowControl w:val="0"/>
              <w:jc w:val="both"/>
              <w:rPr>
                <w:rFonts w:ascii="Times New Roman" w:eastAsia="Calibri" w:hAnsi="Times New Roman" w:cs="Times New Roman"/>
                <w:bCs/>
              </w:rPr>
            </w:pPr>
            <w:r w:rsidRPr="004008B1">
              <w:rPr>
                <w:rFonts w:ascii="Times New Roman" w:eastAsia="Calibri" w:hAnsi="Times New Roman" w:cs="Times New Roman"/>
              </w:rPr>
              <w:t>2.Фондовая биржа. Рынок Форекс</w:t>
            </w:r>
          </w:p>
        </w:tc>
        <w:tc>
          <w:tcPr>
            <w:tcW w:w="605" w:type="pct"/>
            <w:vAlign w:val="center"/>
          </w:tcPr>
          <w:p w14:paraId="23AD415C" w14:textId="77777777" w:rsidR="004008B1" w:rsidRPr="004008B1" w:rsidRDefault="004008B1" w:rsidP="004008B1">
            <w:pPr>
              <w:suppressAutoHyphens/>
              <w:jc w:val="center"/>
              <w:rPr>
                <w:rFonts w:ascii="Times New Roman" w:eastAsia="Calibri" w:hAnsi="Times New Roman" w:cs="Times New Roman"/>
                <w:iCs/>
              </w:rPr>
            </w:pPr>
            <w:r w:rsidRPr="004008B1">
              <w:rPr>
                <w:rFonts w:ascii="Times New Roman" w:eastAsia="Calibri" w:hAnsi="Times New Roman" w:cs="Times New Roman"/>
                <w:iCs/>
              </w:rPr>
              <w:t>2</w:t>
            </w:r>
          </w:p>
        </w:tc>
        <w:tc>
          <w:tcPr>
            <w:tcW w:w="600" w:type="pct"/>
            <w:vMerge/>
          </w:tcPr>
          <w:p w14:paraId="48B11F5F" w14:textId="77777777" w:rsidR="004008B1" w:rsidRPr="004008B1" w:rsidRDefault="004008B1" w:rsidP="004008B1">
            <w:pPr>
              <w:jc w:val="center"/>
              <w:rPr>
                <w:rFonts w:ascii="Times New Roman" w:eastAsia="Calibri" w:hAnsi="Times New Roman" w:cs="Times New Roman"/>
              </w:rPr>
            </w:pPr>
          </w:p>
        </w:tc>
      </w:tr>
      <w:tr w:rsidR="004008B1" w:rsidRPr="004008B1" w14:paraId="50B53176" w14:textId="77777777" w:rsidTr="00AD5821">
        <w:trPr>
          <w:trHeight w:val="283"/>
        </w:trPr>
        <w:tc>
          <w:tcPr>
            <w:tcW w:w="3795" w:type="pct"/>
            <w:gridSpan w:val="2"/>
          </w:tcPr>
          <w:p w14:paraId="6F215AC6" w14:textId="77777777" w:rsidR="004008B1" w:rsidRPr="004008B1" w:rsidRDefault="004008B1" w:rsidP="004008B1">
            <w:pPr>
              <w:rPr>
                <w:rFonts w:ascii="Times New Roman" w:eastAsia="Calibri" w:hAnsi="Times New Roman" w:cs="Times New Roman"/>
                <w:b/>
                <w:bCs/>
              </w:rPr>
            </w:pPr>
            <w:r w:rsidRPr="004008B1">
              <w:rPr>
                <w:rFonts w:ascii="Times New Roman" w:eastAsia="Calibri" w:hAnsi="Times New Roman" w:cs="Times New Roman"/>
                <w:b/>
                <w:bCs/>
              </w:rPr>
              <w:t>Раздел 2. Налоги и налогообложение. Система страхования</w:t>
            </w:r>
          </w:p>
        </w:tc>
        <w:tc>
          <w:tcPr>
            <w:tcW w:w="605" w:type="pct"/>
            <w:vAlign w:val="center"/>
          </w:tcPr>
          <w:p w14:paraId="6DA44853" w14:textId="77777777" w:rsidR="004008B1" w:rsidRPr="004008B1" w:rsidRDefault="004008B1" w:rsidP="004008B1">
            <w:pPr>
              <w:suppressAutoHyphens/>
              <w:jc w:val="center"/>
              <w:rPr>
                <w:rFonts w:ascii="Times New Roman" w:eastAsia="Calibri" w:hAnsi="Times New Roman" w:cs="Times New Roman"/>
                <w:b/>
                <w:iCs/>
              </w:rPr>
            </w:pPr>
            <w:r w:rsidRPr="004008B1">
              <w:rPr>
                <w:rFonts w:ascii="Times New Roman" w:eastAsia="Calibri" w:hAnsi="Times New Roman" w:cs="Times New Roman"/>
                <w:b/>
                <w:iCs/>
              </w:rPr>
              <w:t>14/4</w:t>
            </w:r>
          </w:p>
        </w:tc>
        <w:tc>
          <w:tcPr>
            <w:tcW w:w="600" w:type="pct"/>
          </w:tcPr>
          <w:p w14:paraId="527795A8" w14:textId="77777777" w:rsidR="004008B1" w:rsidRPr="004008B1" w:rsidRDefault="004008B1" w:rsidP="004008B1">
            <w:pPr>
              <w:jc w:val="center"/>
              <w:rPr>
                <w:rFonts w:ascii="Times New Roman" w:eastAsia="Calibri" w:hAnsi="Times New Roman" w:cs="Times New Roman"/>
              </w:rPr>
            </w:pPr>
          </w:p>
        </w:tc>
      </w:tr>
      <w:tr w:rsidR="004008B1" w:rsidRPr="004008B1" w14:paraId="332430CB" w14:textId="77777777" w:rsidTr="00AD5821">
        <w:trPr>
          <w:trHeight w:val="283"/>
        </w:trPr>
        <w:tc>
          <w:tcPr>
            <w:tcW w:w="842" w:type="pct"/>
            <w:vMerge w:val="restart"/>
          </w:tcPr>
          <w:p w14:paraId="52375721" w14:textId="77777777" w:rsidR="004008B1" w:rsidRPr="004008B1" w:rsidRDefault="004008B1" w:rsidP="004008B1">
            <w:pPr>
              <w:rPr>
                <w:rFonts w:ascii="Times New Roman" w:eastAsia="Calibri" w:hAnsi="Times New Roman" w:cs="Times New Roman"/>
                <w:b/>
                <w:bCs/>
              </w:rPr>
            </w:pPr>
            <w:r w:rsidRPr="004008B1">
              <w:rPr>
                <w:rFonts w:ascii="Times New Roman" w:eastAsia="Calibri" w:hAnsi="Times New Roman" w:cs="Times New Roman"/>
                <w:b/>
              </w:rPr>
              <w:t>Тема 2.1. Страхование</w:t>
            </w:r>
          </w:p>
        </w:tc>
        <w:tc>
          <w:tcPr>
            <w:tcW w:w="2953" w:type="pct"/>
          </w:tcPr>
          <w:p w14:paraId="30166FF8" w14:textId="77777777" w:rsidR="004008B1" w:rsidRPr="004008B1" w:rsidRDefault="004008B1" w:rsidP="004008B1">
            <w:pPr>
              <w:rPr>
                <w:rFonts w:ascii="Times New Roman" w:eastAsia="Calibri" w:hAnsi="Times New Roman" w:cs="Times New Roman"/>
                <w:b/>
                <w:bCs/>
              </w:rPr>
            </w:pPr>
            <w:r w:rsidRPr="004008B1">
              <w:rPr>
                <w:rFonts w:ascii="Times New Roman" w:eastAsia="Calibri" w:hAnsi="Times New Roman" w:cs="Times New Roman"/>
                <w:b/>
                <w:bCs/>
              </w:rPr>
              <w:t xml:space="preserve">Содержание </w:t>
            </w:r>
          </w:p>
        </w:tc>
        <w:tc>
          <w:tcPr>
            <w:tcW w:w="605" w:type="pct"/>
            <w:vAlign w:val="center"/>
          </w:tcPr>
          <w:p w14:paraId="67D254E8" w14:textId="77777777" w:rsidR="004008B1" w:rsidRPr="004008B1" w:rsidRDefault="004008B1" w:rsidP="004008B1">
            <w:pPr>
              <w:suppressAutoHyphens/>
              <w:jc w:val="center"/>
              <w:rPr>
                <w:rFonts w:ascii="Times New Roman" w:eastAsia="Calibri" w:hAnsi="Times New Roman" w:cs="Times New Roman"/>
                <w:b/>
                <w:iCs/>
              </w:rPr>
            </w:pPr>
            <w:r w:rsidRPr="004008B1">
              <w:rPr>
                <w:rFonts w:ascii="Times New Roman" w:eastAsia="Calibri" w:hAnsi="Times New Roman" w:cs="Times New Roman"/>
                <w:b/>
                <w:iCs/>
              </w:rPr>
              <w:t>4/2</w:t>
            </w:r>
          </w:p>
        </w:tc>
        <w:tc>
          <w:tcPr>
            <w:tcW w:w="600" w:type="pct"/>
            <w:vMerge w:val="restart"/>
          </w:tcPr>
          <w:p w14:paraId="0B1043FE" w14:textId="77777777" w:rsidR="004008B1" w:rsidRPr="004008B1" w:rsidRDefault="004008B1" w:rsidP="004008B1">
            <w:pPr>
              <w:suppressAutoHyphens/>
              <w:jc w:val="center"/>
              <w:rPr>
                <w:rFonts w:ascii="Times New Roman" w:eastAsia="Calibri" w:hAnsi="Times New Roman" w:cs="Times New Roman"/>
              </w:rPr>
            </w:pPr>
            <w:r w:rsidRPr="004008B1">
              <w:rPr>
                <w:rFonts w:ascii="Times New Roman" w:eastAsia="Calibri" w:hAnsi="Times New Roman" w:cs="Times New Roman"/>
              </w:rPr>
              <w:t>ОК 01-05</w:t>
            </w:r>
          </w:p>
          <w:p w14:paraId="0A0D167B" w14:textId="77777777" w:rsidR="004008B1" w:rsidRPr="004008B1" w:rsidRDefault="004008B1" w:rsidP="004008B1">
            <w:pPr>
              <w:suppressAutoHyphens/>
              <w:jc w:val="center"/>
              <w:rPr>
                <w:rFonts w:ascii="Times New Roman" w:eastAsia="Calibri" w:hAnsi="Times New Roman" w:cs="Times New Roman"/>
              </w:rPr>
            </w:pPr>
          </w:p>
        </w:tc>
      </w:tr>
      <w:tr w:rsidR="004008B1" w:rsidRPr="004008B1" w14:paraId="4AF7DC31" w14:textId="77777777" w:rsidTr="00AD5821">
        <w:trPr>
          <w:trHeight w:val="20"/>
        </w:trPr>
        <w:tc>
          <w:tcPr>
            <w:tcW w:w="842" w:type="pct"/>
            <w:vMerge/>
          </w:tcPr>
          <w:p w14:paraId="0E70B9DC" w14:textId="77777777" w:rsidR="004008B1" w:rsidRPr="004008B1" w:rsidRDefault="004008B1" w:rsidP="004008B1">
            <w:pPr>
              <w:rPr>
                <w:rFonts w:ascii="Times New Roman" w:eastAsia="Calibri" w:hAnsi="Times New Roman" w:cs="Times New Roman"/>
                <w:b/>
                <w:bCs/>
              </w:rPr>
            </w:pPr>
          </w:p>
        </w:tc>
        <w:tc>
          <w:tcPr>
            <w:tcW w:w="2953" w:type="pct"/>
          </w:tcPr>
          <w:p w14:paraId="1596E5CC" w14:textId="77777777" w:rsidR="004008B1" w:rsidRPr="004008B1" w:rsidRDefault="004008B1" w:rsidP="004008B1">
            <w:pPr>
              <w:rPr>
                <w:rFonts w:ascii="Times New Roman" w:eastAsia="Calibri" w:hAnsi="Times New Roman" w:cs="Times New Roman"/>
                <w:b/>
                <w:bCs/>
              </w:rPr>
            </w:pPr>
            <w:r w:rsidRPr="004008B1">
              <w:rPr>
                <w:rFonts w:ascii="Times New Roman" w:eastAsia="Calibri" w:hAnsi="Times New Roman" w:cs="Times New Roman"/>
                <w:b/>
                <w:bCs/>
              </w:rPr>
              <w:t xml:space="preserve">1. </w:t>
            </w:r>
            <w:r w:rsidRPr="004008B1">
              <w:rPr>
                <w:rFonts w:ascii="Times New Roman" w:eastAsia="Calibri" w:hAnsi="Times New Roman" w:cs="Times New Roman"/>
                <w:lang w:eastAsia="ar-SA"/>
              </w:rPr>
              <w:t>Понятие и виды страхования. Договор страхования. Страховой случай, страховой полис, страховая выплата, страховая премия, страховой риск</w:t>
            </w:r>
          </w:p>
        </w:tc>
        <w:tc>
          <w:tcPr>
            <w:tcW w:w="605" w:type="pct"/>
            <w:vAlign w:val="center"/>
          </w:tcPr>
          <w:p w14:paraId="58FA716A" w14:textId="77777777" w:rsidR="004008B1" w:rsidRPr="004008B1" w:rsidRDefault="004008B1" w:rsidP="004008B1">
            <w:pPr>
              <w:suppressAutoHyphens/>
              <w:jc w:val="center"/>
              <w:rPr>
                <w:rFonts w:ascii="Times New Roman" w:eastAsia="Calibri" w:hAnsi="Times New Roman" w:cs="Times New Roman"/>
                <w:iCs/>
              </w:rPr>
            </w:pPr>
            <w:r w:rsidRPr="004008B1">
              <w:rPr>
                <w:rFonts w:ascii="Times New Roman" w:eastAsia="Calibri" w:hAnsi="Times New Roman" w:cs="Times New Roman"/>
                <w:iCs/>
              </w:rPr>
              <w:t>2</w:t>
            </w:r>
          </w:p>
        </w:tc>
        <w:tc>
          <w:tcPr>
            <w:tcW w:w="600" w:type="pct"/>
            <w:vMerge/>
          </w:tcPr>
          <w:p w14:paraId="1ADDD317" w14:textId="77777777" w:rsidR="004008B1" w:rsidRPr="004008B1" w:rsidRDefault="004008B1" w:rsidP="004008B1">
            <w:pPr>
              <w:jc w:val="center"/>
              <w:rPr>
                <w:rFonts w:ascii="Times New Roman" w:eastAsia="Calibri" w:hAnsi="Times New Roman" w:cs="Times New Roman"/>
              </w:rPr>
            </w:pPr>
          </w:p>
        </w:tc>
      </w:tr>
      <w:tr w:rsidR="004008B1" w:rsidRPr="004008B1" w14:paraId="06DD75E4" w14:textId="77777777" w:rsidTr="00AD5821">
        <w:trPr>
          <w:trHeight w:val="20"/>
        </w:trPr>
        <w:tc>
          <w:tcPr>
            <w:tcW w:w="842" w:type="pct"/>
            <w:vMerge/>
          </w:tcPr>
          <w:p w14:paraId="21C71E8B" w14:textId="77777777" w:rsidR="004008B1" w:rsidRPr="004008B1" w:rsidRDefault="004008B1" w:rsidP="004008B1">
            <w:pPr>
              <w:rPr>
                <w:rFonts w:ascii="Times New Roman" w:eastAsia="Calibri" w:hAnsi="Times New Roman" w:cs="Times New Roman"/>
                <w:b/>
                <w:bCs/>
              </w:rPr>
            </w:pPr>
          </w:p>
        </w:tc>
        <w:tc>
          <w:tcPr>
            <w:tcW w:w="2953" w:type="pct"/>
          </w:tcPr>
          <w:p w14:paraId="6EEB6CB2" w14:textId="77777777" w:rsidR="004008B1" w:rsidRPr="004008B1" w:rsidRDefault="004008B1" w:rsidP="004008B1">
            <w:pPr>
              <w:rPr>
                <w:rFonts w:ascii="Times New Roman" w:eastAsia="Calibri" w:hAnsi="Times New Roman" w:cs="Times New Roman"/>
                <w:b/>
                <w:bCs/>
              </w:rPr>
            </w:pPr>
            <w:r w:rsidRPr="004008B1">
              <w:rPr>
                <w:rFonts w:ascii="Times New Roman" w:eastAsia="Calibri" w:hAnsi="Times New Roman" w:cs="Times New Roman"/>
                <w:b/>
                <w:bCs/>
              </w:rPr>
              <w:t>В том числе практических и лабораторных занятий</w:t>
            </w:r>
          </w:p>
        </w:tc>
        <w:tc>
          <w:tcPr>
            <w:tcW w:w="605" w:type="pct"/>
            <w:vAlign w:val="center"/>
          </w:tcPr>
          <w:p w14:paraId="58B5DD54" w14:textId="77777777" w:rsidR="004008B1" w:rsidRPr="004008B1" w:rsidRDefault="004008B1" w:rsidP="004008B1">
            <w:pPr>
              <w:suppressAutoHyphens/>
              <w:jc w:val="center"/>
              <w:rPr>
                <w:rFonts w:ascii="Times New Roman" w:eastAsia="Calibri" w:hAnsi="Times New Roman" w:cs="Times New Roman"/>
                <w:b/>
                <w:iCs/>
              </w:rPr>
            </w:pPr>
            <w:r w:rsidRPr="004008B1">
              <w:rPr>
                <w:rFonts w:ascii="Times New Roman" w:eastAsia="Calibri" w:hAnsi="Times New Roman" w:cs="Times New Roman"/>
                <w:b/>
                <w:iCs/>
              </w:rPr>
              <w:t>2/2</w:t>
            </w:r>
          </w:p>
        </w:tc>
        <w:tc>
          <w:tcPr>
            <w:tcW w:w="600" w:type="pct"/>
            <w:vMerge/>
          </w:tcPr>
          <w:p w14:paraId="53F8B24F" w14:textId="77777777" w:rsidR="004008B1" w:rsidRPr="004008B1" w:rsidRDefault="004008B1" w:rsidP="004008B1">
            <w:pPr>
              <w:jc w:val="center"/>
              <w:rPr>
                <w:rFonts w:ascii="Times New Roman" w:eastAsia="Calibri" w:hAnsi="Times New Roman" w:cs="Times New Roman"/>
              </w:rPr>
            </w:pPr>
          </w:p>
        </w:tc>
      </w:tr>
      <w:tr w:rsidR="004008B1" w:rsidRPr="004008B1" w14:paraId="70EC5764" w14:textId="77777777" w:rsidTr="00AD5821">
        <w:trPr>
          <w:trHeight w:val="340"/>
        </w:trPr>
        <w:tc>
          <w:tcPr>
            <w:tcW w:w="842" w:type="pct"/>
            <w:vMerge/>
          </w:tcPr>
          <w:p w14:paraId="79006299" w14:textId="77777777" w:rsidR="004008B1" w:rsidRPr="004008B1" w:rsidRDefault="004008B1" w:rsidP="004008B1">
            <w:pPr>
              <w:rPr>
                <w:rFonts w:ascii="Times New Roman" w:eastAsia="Calibri" w:hAnsi="Times New Roman" w:cs="Times New Roman"/>
                <w:b/>
                <w:bCs/>
              </w:rPr>
            </w:pPr>
          </w:p>
        </w:tc>
        <w:tc>
          <w:tcPr>
            <w:tcW w:w="2953" w:type="pct"/>
          </w:tcPr>
          <w:p w14:paraId="1ED37F52" w14:textId="77777777" w:rsidR="004008B1" w:rsidRPr="004008B1" w:rsidRDefault="004008B1" w:rsidP="004008B1">
            <w:pPr>
              <w:rPr>
                <w:rFonts w:ascii="Times New Roman" w:eastAsia="Calibri" w:hAnsi="Times New Roman" w:cs="Times New Roman"/>
                <w:b/>
                <w:bCs/>
              </w:rPr>
            </w:pPr>
            <w:r w:rsidRPr="004008B1">
              <w:rPr>
                <w:rFonts w:ascii="Times New Roman" w:eastAsia="Calibri" w:hAnsi="Times New Roman" w:cs="Times New Roman"/>
                <w:b/>
                <w:iCs/>
              </w:rPr>
              <w:t>Практическое занятие 3.</w:t>
            </w:r>
            <w:r w:rsidRPr="004008B1">
              <w:rPr>
                <w:rFonts w:ascii="Times New Roman" w:eastAsia="Calibri" w:hAnsi="Times New Roman" w:cs="Times New Roman"/>
                <w:lang w:eastAsia="ar-SA"/>
              </w:rPr>
              <w:t>Страхование имущества</w:t>
            </w:r>
          </w:p>
        </w:tc>
        <w:tc>
          <w:tcPr>
            <w:tcW w:w="605" w:type="pct"/>
            <w:vAlign w:val="center"/>
          </w:tcPr>
          <w:p w14:paraId="32C82A75" w14:textId="77777777" w:rsidR="004008B1" w:rsidRPr="004008B1" w:rsidRDefault="004008B1" w:rsidP="004008B1">
            <w:pPr>
              <w:suppressAutoHyphens/>
              <w:jc w:val="center"/>
              <w:rPr>
                <w:rFonts w:ascii="Times New Roman" w:eastAsia="Calibri" w:hAnsi="Times New Roman" w:cs="Times New Roman"/>
                <w:iCs/>
              </w:rPr>
            </w:pPr>
            <w:r w:rsidRPr="004008B1">
              <w:rPr>
                <w:rFonts w:ascii="Times New Roman" w:eastAsia="Calibri" w:hAnsi="Times New Roman" w:cs="Times New Roman"/>
                <w:iCs/>
              </w:rPr>
              <w:t>1</w:t>
            </w:r>
          </w:p>
        </w:tc>
        <w:tc>
          <w:tcPr>
            <w:tcW w:w="600" w:type="pct"/>
            <w:vMerge/>
          </w:tcPr>
          <w:p w14:paraId="441190C9" w14:textId="77777777" w:rsidR="004008B1" w:rsidRPr="004008B1" w:rsidRDefault="004008B1" w:rsidP="004008B1">
            <w:pPr>
              <w:jc w:val="center"/>
              <w:rPr>
                <w:rFonts w:ascii="Times New Roman" w:eastAsia="Calibri" w:hAnsi="Times New Roman" w:cs="Times New Roman"/>
              </w:rPr>
            </w:pPr>
          </w:p>
        </w:tc>
      </w:tr>
      <w:tr w:rsidR="004008B1" w:rsidRPr="004008B1" w14:paraId="2CA3AC87" w14:textId="77777777" w:rsidTr="00AD5821">
        <w:trPr>
          <w:trHeight w:val="340"/>
        </w:trPr>
        <w:tc>
          <w:tcPr>
            <w:tcW w:w="842" w:type="pct"/>
            <w:vMerge/>
          </w:tcPr>
          <w:p w14:paraId="35E19881" w14:textId="77777777" w:rsidR="004008B1" w:rsidRPr="004008B1" w:rsidRDefault="004008B1" w:rsidP="004008B1">
            <w:pPr>
              <w:rPr>
                <w:rFonts w:ascii="Times New Roman" w:eastAsia="Calibri" w:hAnsi="Times New Roman" w:cs="Times New Roman"/>
                <w:b/>
                <w:bCs/>
              </w:rPr>
            </w:pPr>
          </w:p>
        </w:tc>
        <w:tc>
          <w:tcPr>
            <w:tcW w:w="2953" w:type="pct"/>
          </w:tcPr>
          <w:p w14:paraId="2AA46C66" w14:textId="77777777" w:rsidR="004008B1" w:rsidRPr="004008B1" w:rsidRDefault="004008B1" w:rsidP="004008B1">
            <w:pPr>
              <w:rPr>
                <w:rFonts w:ascii="Times New Roman" w:eastAsia="Calibri" w:hAnsi="Times New Roman" w:cs="Times New Roman"/>
                <w:b/>
                <w:iCs/>
              </w:rPr>
            </w:pPr>
            <w:r w:rsidRPr="004008B1">
              <w:rPr>
                <w:rFonts w:ascii="Times New Roman" w:eastAsia="Calibri" w:hAnsi="Times New Roman" w:cs="Times New Roman"/>
                <w:b/>
                <w:iCs/>
              </w:rPr>
              <w:t>Практическое занятие 4</w:t>
            </w:r>
            <w:r w:rsidRPr="004008B1">
              <w:rPr>
                <w:rFonts w:ascii="Times New Roman" w:eastAsia="Calibri" w:hAnsi="Times New Roman" w:cs="Times New Roman"/>
                <w:lang w:eastAsia="ar-SA"/>
              </w:rPr>
              <w:t xml:space="preserve">. Страхование здоровья и жизни </w:t>
            </w:r>
          </w:p>
        </w:tc>
        <w:tc>
          <w:tcPr>
            <w:tcW w:w="605" w:type="pct"/>
            <w:vAlign w:val="center"/>
          </w:tcPr>
          <w:p w14:paraId="00DF4F3D" w14:textId="77777777" w:rsidR="004008B1" w:rsidRPr="004008B1" w:rsidRDefault="004008B1" w:rsidP="004008B1">
            <w:pPr>
              <w:suppressAutoHyphens/>
              <w:jc w:val="center"/>
              <w:rPr>
                <w:rFonts w:ascii="Times New Roman" w:eastAsia="Calibri" w:hAnsi="Times New Roman" w:cs="Times New Roman"/>
                <w:iCs/>
              </w:rPr>
            </w:pPr>
            <w:r w:rsidRPr="004008B1">
              <w:rPr>
                <w:rFonts w:ascii="Times New Roman" w:eastAsia="Calibri" w:hAnsi="Times New Roman" w:cs="Times New Roman"/>
                <w:iCs/>
              </w:rPr>
              <w:t>1</w:t>
            </w:r>
          </w:p>
        </w:tc>
        <w:tc>
          <w:tcPr>
            <w:tcW w:w="600" w:type="pct"/>
            <w:vMerge/>
          </w:tcPr>
          <w:p w14:paraId="11EF83E5" w14:textId="77777777" w:rsidR="004008B1" w:rsidRPr="004008B1" w:rsidRDefault="004008B1" w:rsidP="004008B1">
            <w:pPr>
              <w:jc w:val="center"/>
              <w:rPr>
                <w:rFonts w:ascii="Times New Roman" w:eastAsia="Calibri" w:hAnsi="Times New Roman" w:cs="Times New Roman"/>
              </w:rPr>
            </w:pPr>
          </w:p>
        </w:tc>
      </w:tr>
      <w:tr w:rsidR="004008B1" w:rsidRPr="004008B1" w14:paraId="477AB5E5" w14:textId="77777777" w:rsidTr="00AD5821">
        <w:trPr>
          <w:trHeight w:val="20"/>
        </w:trPr>
        <w:tc>
          <w:tcPr>
            <w:tcW w:w="842" w:type="pct"/>
            <w:vMerge w:val="restart"/>
          </w:tcPr>
          <w:p w14:paraId="1E1E8F33" w14:textId="77777777" w:rsidR="004008B1" w:rsidRPr="004008B1" w:rsidRDefault="004008B1" w:rsidP="004008B1">
            <w:pPr>
              <w:rPr>
                <w:rFonts w:ascii="Times New Roman" w:eastAsia="Calibri" w:hAnsi="Times New Roman" w:cs="Times New Roman"/>
                <w:b/>
              </w:rPr>
            </w:pPr>
            <w:r w:rsidRPr="004008B1">
              <w:rPr>
                <w:rFonts w:ascii="Times New Roman" w:eastAsia="Calibri" w:hAnsi="Times New Roman" w:cs="Times New Roman"/>
                <w:b/>
              </w:rPr>
              <w:lastRenderedPageBreak/>
              <w:t>Тема 2.2. Налоги и налогообложение</w:t>
            </w:r>
          </w:p>
        </w:tc>
        <w:tc>
          <w:tcPr>
            <w:tcW w:w="2953" w:type="pct"/>
          </w:tcPr>
          <w:p w14:paraId="156852B0" w14:textId="77777777" w:rsidR="004008B1" w:rsidRPr="004008B1" w:rsidRDefault="004008B1" w:rsidP="004008B1">
            <w:pPr>
              <w:rPr>
                <w:rFonts w:ascii="Times New Roman" w:eastAsia="Calibri" w:hAnsi="Times New Roman" w:cs="Times New Roman"/>
                <w:b/>
                <w:bCs/>
              </w:rPr>
            </w:pPr>
            <w:r w:rsidRPr="004008B1">
              <w:rPr>
                <w:rFonts w:ascii="Times New Roman" w:eastAsia="Calibri" w:hAnsi="Times New Roman" w:cs="Times New Roman"/>
                <w:b/>
                <w:bCs/>
              </w:rPr>
              <w:t xml:space="preserve">Содержание </w:t>
            </w:r>
          </w:p>
        </w:tc>
        <w:tc>
          <w:tcPr>
            <w:tcW w:w="605" w:type="pct"/>
            <w:vAlign w:val="center"/>
          </w:tcPr>
          <w:p w14:paraId="5E38D9C7" w14:textId="77777777" w:rsidR="004008B1" w:rsidRPr="004008B1" w:rsidRDefault="004008B1" w:rsidP="004008B1">
            <w:pPr>
              <w:suppressAutoHyphens/>
              <w:jc w:val="center"/>
              <w:rPr>
                <w:rFonts w:ascii="Times New Roman" w:eastAsia="Calibri" w:hAnsi="Times New Roman" w:cs="Times New Roman"/>
                <w:b/>
                <w:iCs/>
              </w:rPr>
            </w:pPr>
            <w:r w:rsidRPr="004008B1">
              <w:rPr>
                <w:rFonts w:ascii="Times New Roman" w:eastAsia="Calibri" w:hAnsi="Times New Roman" w:cs="Times New Roman"/>
                <w:b/>
                <w:iCs/>
              </w:rPr>
              <w:t>5/1</w:t>
            </w:r>
          </w:p>
        </w:tc>
        <w:tc>
          <w:tcPr>
            <w:tcW w:w="600" w:type="pct"/>
            <w:vMerge w:val="restart"/>
          </w:tcPr>
          <w:p w14:paraId="46079374" w14:textId="77777777" w:rsidR="004008B1" w:rsidRPr="004008B1" w:rsidRDefault="004008B1" w:rsidP="004008B1">
            <w:pPr>
              <w:suppressAutoHyphens/>
              <w:jc w:val="center"/>
              <w:rPr>
                <w:rFonts w:ascii="Times New Roman" w:eastAsia="Calibri" w:hAnsi="Times New Roman" w:cs="Times New Roman"/>
              </w:rPr>
            </w:pPr>
            <w:r w:rsidRPr="004008B1">
              <w:rPr>
                <w:rFonts w:ascii="Times New Roman" w:eastAsia="Calibri" w:hAnsi="Times New Roman" w:cs="Times New Roman"/>
              </w:rPr>
              <w:t>ОК 01-05</w:t>
            </w:r>
          </w:p>
          <w:p w14:paraId="2BB0975E" w14:textId="77777777" w:rsidR="004008B1" w:rsidRPr="004008B1" w:rsidRDefault="004008B1" w:rsidP="004008B1">
            <w:pPr>
              <w:suppressAutoHyphens/>
              <w:rPr>
                <w:rFonts w:ascii="Times New Roman" w:eastAsia="Calibri" w:hAnsi="Times New Roman" w:cs="Times New Roman"/>
              </w:rPr>
            </w:pPr>
          </w:p>
          <w:p w14:paraId="30ABBCE7" w14:textId="77777777" w:rsidR="004008B1" w:rsidRPr="004008B1" w:rsidRDefault="004008B1" w:rsidP="004008B1">
            <w:pPr>
              <w:suppressAutoHyphens/>
              <w:jc w:val="center"/>
              <w:rPr>
                <w:rFonts w:ascii="Times New Roman" w:eastAsia="Calibri" w:hAnsi="Times New Roman" w:cs="Times New Roman"/>
              </w:rPr>
            </w:pPr>
          </w:p>
        </w:tc>
      </w:tr>
      <w:tr w:rsidR="004008B1" w:rsidRPr="004008B1" w14:paraId="2FBB4DEA" w14:textId="77777777" w:rsidTr="00AD5821">
        <w:trPr>
          <w:trHeight w:val="20"/>
        </w:trPr>
        <w:tc>
          <w:tcPr>
            <w:tcW w:w="842" w:type="pct"/>
            <w:vMerge/>
          </w:tcPr>
          <w:p w14:paraId="49A0F313" w14:textId="77777777" w:rsidR="004008B1" w:rsidRPr="004008B1" w:rsidRDefault="004008B1" w:rsidP="004008B1">
            <w:pPr>
              <w:rPr>
                <w:rFonts w:ascii="Times New Roman" w:eastAsia="Calibri" w:hAnsi="Times New Roman" w:cs="Times New Roman"/>
                <w:b/>
              </w:rPr>
            </w:pPr>
          </w:p>
        </w:tc>
        <w:tc>
          <w:tcPr>
            <w:tcW w:w="2953" w:type="pct"/>
          </w:tcPr>
          <w:p w14:paraId="3E99F46C" w14:textId="77777777" w:rsidR="004008B1" w:rsidRPr="004008B1" w:rsidRDefault="004008B1" w:rsidP="004008B1">
            <w:pPr>
              <w:rPr>
                <w:rFonts w:ascii="Times New Roman" w:eastAsia="Calibri" w:hAnsi="Times New Roman" w:cs="Times New Roman"/>
                <w:bCs/>
              </w:rPr>
            </w:pPr>
            <w:r w:rsidRPr="004008B1">
              <w:rPr>
                <w:rFonts w:ascii="Times New Roman" w:eastAsia="Calibri" w:hAnsi="Times New Roman" w:cs="Times New Roman"/>
                <w:bCs/>
              </w:rPr>
              <w:t>1.  История возникновения налогов. Налоговый кодекс РФ. Налоговая нагрузка. Виды налогов. Идентификационный номер налогоплательщика</w:t>
            </w:r>
          </w:p>
        </w:tc>
        <w:tc>
          <w:tcPr>
            <w:tcW w:w="605" w:type="pct"/>
            <w:vAlign w:val="center"/>
          </w:tcPr>
          <w:p w14:paraId="3342A8E1" w14:textId="77777777" w:rsidR="004008B1" w:rsidRPr="004008B1" w:rsidRDefault="004008B1" w:rsidP="004008B1">
            <w:pPr>
              <w:suppressAutoHyphens/>
              <w:jc w:val="center"/>
              <w:rPr>
                <w:rFonts w:ascii="Times New Roman" w:eastAsia="Calibri" w:hAnsi="Times New Roman" w:cs="Times New Roman"/>
                <w:iCs/>
              </w:rPr>
            </w:pPr>
            <w:r w:rsidRPr="004008B1">
              <w:rPr>
                <w:rFonts w:ascii="Times New Roman" w:eastAsia="Calibri" w:hAnsi="Times New Roman" w:cs="Times New Roman"/>
                <w:iCs/>
              </w:rPr>
              <w:t>4</w:t>
            </w:r>
          </w:p>
        </w:tc>
        <w:tc>
          <w:tcPr>
            <w:tcW w:w="600" w:type="pct"/>
            <w:vMerge/>
          </w:tcPr>
          <w:p w14:paraId="1F558AD2" w14:textId="77777777" w:rsidR="004008B1" w:rsidRPr="004008B1" w:rsidRDefault="004008B1" w:rsidP="004008B1">
            <w:pPr>
              <w:jc w:val="center"/>
              <w:rPr>
                <w:rFonts w:ascii="Times New Roman" w:eastAsia="Calibri" w:hAnsi="Times New Roman" w:cs="Times New Roman"/>
              </w:rPr>
            </w:pPr>
          </w:p>
        </w:tc>
      </w:tr>
      <w:tr w:rsidR="004008B1" w:rsidRPr="004008B1" w14:paraId="4AE36945" w14:textId="77777777" w:rsidTr="00AD5821">
        <w:trPr>
          <w:trHeight w:val="20"/>
        </w:trPr>
        <w:tc>
          <w:tcPr>
            <w:tcW w:w="842" w:type="pct"/>
            <w:vMerge/>
          </w:tcPr>
          <w:p w14:paraId="3FA8E99E" w14:textId="77777777" w:rsidR="004008B1" w:rsidRPr="004008B1" w:rsidRDefault="004008B1" w:rsidP="004008B1">
            <w:pPr>
              <w:rPr>
                <w:rFonts w:ascii="Times New Roman" w:eastAsia="Calibri" w:hAnsi="Times New Roman" w:cs="Times New Roman"/>
                <w:b/>
              </w:rPr>
            </w:pPr>
          </w:p>
        </w:tc>
        <w:tc>
          <w:tcPr>
            <w:tcW w:w="2953" w:type="pct"/>
          </w:tcPr>
          <w:p w14:paraId="4E17238C" w14:textId="77777777" w:rsidR="004008B1" w:rsidRPr="004008B1" w:rsidRDefault="004008B1" w:rsidP="004008B1">
            <w:pPr>
              <w:rPr>
                <w:rFonts w:ascii="Times New Roman" w:eastAsia="Calibri" w:hAnsi="Times New Roman" w:cs="Times New Roman"/>
                <w:b/>
                <w:bCs/>
              </w:rPr>
            </w:pPr>
            <w:r w:rsidRPr="004008B1">
              <w:rPr>
                <w:rFonts w:ascii="Times New Roman" w:eastAsia="Calibri" w:hAnsi="Times New Roman" w:cs="Times New Roman"/>
                <w:b/>
                <w:bCs/>
              </w:rPr>
              <w:t>В том числе практических и лабораторных занятий</w:t>
            </w:r>
          </w:p>
        </w:tc>
        <w:tc>
          <w:tcPr>
            <w:tcW w:w="605" w:type="pct"/>
            <w:vAlign w:val="center"/>
          </w:tcPr>
          <w:p w14:paraId="68BB80D5" w14:textId="77777777" w:rsidR="004008B1" w:rsidRPr="004008B1" w:rsidRDefault="004008B1" w:rsidP="004008B1">
            <w:pPr>
              <w:suppressAutoHyphens/>
              <w:jc w:val="center"/>
              <w:rPr>
                <w:rFonts w:ascii="Times New Roman" w:eastAsia="Calibri" w:hAnsi="Times New Roman" w:cs="Times New Roman"/>
                <w:b/>
                <w:iCs/>
              </w:rPr>
            </w:pPr>
            <w:r w:rsidRPr="004008B1">
              <w:rPr>
                <w:rFonts w:ascii="Times New Roman" w:eastAsia="Calibri" w:hAnsi="Times New Roman" w:cs="Times New Roman"/>
                <w:b/>
                <w:iCs/>
              </w:rPr>
              <w:t>1/1</w:t>
            </w:r>
          </w:p>
        </w:tc>
        <w:tc>
          <w:tcPr>
            <w:tcW w:w="600" w:type="pct"/>
            <w:vMerge/>
          </w:tcPr>
          <w:p w14:paraId="7C4A5673" w14:textId="77777777" w:rsidR="004008B1" w:rsidRPr="004008B1" w:rsidRDefault="004008B1" w:rsidP="004008B1">
            <w:pPr>
              <w:jc w:val="center"/>
              <w:rPr>
                <w:rFonts w:ascii="Times New Roman" w:eastAsia="Calibri" w:hAnsi="Times New Roman" w:cs="Times New Roman"/>
              </w:rPr>
            </w:pPr>
          </w:p>
        </w:tc>
      </w:tr>
      <w:tr w:rsidR="004008B1" w:rsidRPr="004008B1" w14:paraId="5210CE2F" w14:textId="77777777" w:rsidTr="00AD5821">
        <w:trPr>
          <w:trHeight w:val="20"/>
        </w:trPr>
        <w:tc>
          <w:tcPr>
            <w:tcW w:w="842" w:type="pct"/>
            <w:vMerge/>
          </w:tcPr>
          <w:p w14:paraId="114A60B3" w14:textId="77777777" w:rsidR="004008B1" w:rsidRPr="004008B1" w:rsidRDefault="004008B1" w:rsidP="004008B1">
            <w:pPr>
              <w:rPr>
                <w:rFonts w:ascii="Times New Roman" w:eastAsia="Calibri" w:hAnsi="Times New Roman" w:cs="Times New Roman"/>
                <w:b/>
              </w:rPr>
            </w:pPr>
          </w:p>
        </w:tc>
        <w:tc>
          <w:tcPr>
            <w:tcW w:w="2953" w:type="pct"/>
          </w:tcPr>
          <w:p w14:paraId="6D6C6454" w14:textId="77777777" w:rsidR="004008B1" w:rsidRPr="004008B1" w:rsidRDefault="004008B1" w:rsidP="004008B1">
            <w:pPr>
              <w:rPr>
                <w:rFonts w:ascii="Times New Roman" w:eastAsia="Calibri" w:hAnsi="Times New Roman" w:cs="Times New Roman"/>
                <w:b/>
                <w:bCs/>
              </w:rPr>
            </w:pPr>
            <w:r w:rsidRPr="004008B1">
              <w:rPr>
                <w:rFonts w:ascii="Times New Roman" w:eastAsia="Calibri" w:hAnsi="Times New Roman" w:cs="Times New Roman"/>
                <w:b/>
                <w:iCs/>
              </w:rPr>
              <w:t>Практическое занятие 5.</w:t>
            </w:r>
            <w:r w:rsidRPr="004008B1">
              <w:rPr>
                <w:rFonts w:ascii="Times New Roman" w:eastAsia="Calibri" w:hAnsi="Times New Roman" w:cs="Times New Roman"/>
                <w:bCs/>
              </w:rPr>
              <w:t>Подача налоговой декларации</w:t>
            </w:r>
          </w:p>
        </w:tc>
        <w:tc>
          <w:tcPr>
            <w:tcW w:w="605" w:type="pct"/>
            <w:vAlign w:val="center"/>
          </w:tcPr>
          <w:p w14:paraId="7251D848" w14:textId="77777777" w:rsidR="004008B1" w:rsidRPr="004008B1" w:rsidRDefault="004008B1" w:rsidP="004008B1">
            <w:pPr>
              <w:suppressAutoHyphens/>
              <w:jc w:val="center"/>
              <w:rPr>
                <w:rFonts w:ascii="Times New Roman" w:eastAsia="Calibri" w:hAnsi="Times New Roman" w:cs="Times New Roman"/>
                <w:iCs/>
              </w:rPr>
            </w:pPr>
            <w:r w:rsidRPr="004008B1">
              <w:rPr>
                <w:rFonts w:ascii="Times New Roman" w:eastAsia="Calibri" w:hAnsi="Times New Roman" w:cs="Times New Roman"/>
                <w:iCs/>
              </w:rPr>
              <w:t>1</w:t>
            </w:r>
          </w:p>
        </w:tc>
        <w:tc>
          <w:tcPr>
            <w:tcW w:w="600" w:type="pct"/>
            <w:vMerge/>
          </w:tcPr>
          <w:p w14:paraId="48E34668" w14:textId="77777777" w:rsidR="004008B1" w:rsidRPr="004008B1" w:rsidRDefault="004008B1" w:rsidP="004008B1">
            <w:pPr>
              <w:jc w:val="center"/>
              <w:rPr>
                <w:rFonts w:ascii="Times New Roman" w:eastAsia="Calibri" w:hAnsi="Times New Roman" w:cs="Times New Roman"/>
              </w:rPr>
            </w:pPr>
          </w:p>
        </w:tc>
      </w:tr>
      <w:tr w:rsidR="004008B1" w:rsidRPr="004008B1" w14:paraId="0CFF10E4" w14:textId="77777777" w:rsidTr="00AD5821">
        <w:trPr>
          <w:trHeight w:val="20"/>
        </w:trPr>
        <w:tc>
          <w:tcPr>
            <w:tcW w:w="842" w:type="pct"/>
            <w:vMerge w:val="restart"/>
          </w:tcPr>
          <w:p w14:paraId="69C2C913" w14:textId="77777777" w:rsidR="004008B1" w:rsidRPr="004008B1" w:rsidRDefault="004008B1" w:rsidP="004008B1">
            <w:pPr>
              <w:rPr>
                <w:rFonts w:ascii="Times New Roman" w:eastAsia="Calibri" w:hAnsi="Times New Roman" w:cs="Times New Roman"/>
                <w:b/>
              </w:rPr>
            </w:pPr>
            <w:r w:rsidRPr="004008B1">
              <w:rPr>
                <w:rFonts w:ascii="Times New Roman" w:eastAsia="Calibri" w:hAnsi="Times New Roman" w:cs="Times New Roman"/>
                <w:b/>
              </w:rPr>
              <w:t>Тема 2.3. Пенсионное обеспечение</w:t>
            </w:r>
          </w:p>
        </w:tc>
        <w:tc>
          <w:tcPr>
            <w:tcW w:w="2953" w:type="pct"/>
          </w:tcPr>
          <w:p w14:paraId="70A8BC3C" w14:textId="77777777" w:rsidR="004008B1" w:rsidRPr="004008B1" w:rsidRDefault="004008B1" w:rsidP="004008B1">
            <w:pPr>
              <w:rPr>
                <w:rFonts w:ascii="Times New Roman" w:eastAsia="Calibri" w:hAnsi="Times New Roman" w:cs="Times New Roman"/>
                <w:b/>
                <w:bCs/>
              </w:rPr>
            </w:pPr>
            <w:r w:rsidRPr="004008B1">
              <w:rPr>
                <w:rFonts w:ascii="Times New Roman" w:eastAsia="Calibri" w:hAnsi="Times New Roman" w:cs="Times New Roman"/>
                <w:b/>
                <w:bCs/>
              </w:rPr>
              <w:t xml:space="preserve">Содержание </w:t>
            </w:r>
          </w:p>
        </w:tc>
        <w:tc>
          <w:tcPr>
            <w:tcW w:w="605" w:type="pct"/>
            <w:vAlign w:val="center"/>
          </w:tcPr>
          <w:p w14:paraId="144A3DF0" w14:textId="77777777" w:rsidR="004008B1" w:rsidRPr="004008B1" w:rsidRDefault="004008B1" w:rsidP="004008B1">
            <w:pPr>
              <w:suppressAutoHyphens/>
              <w:jc w:val="center"/>
              <w:rPr>
                <w:rFonts w:ascii="Times New Roman" w:eastAsia="Calibri" w:hAnsi="Times New Roman" w:cs="Times New Roman"/>
                <w:b/>
                <w:iCs/>
              </w:rPr>
            </w:pPr>
            <w:r w:rsidRPr="004008B1">
              <w:rPr>
                <w:rFonts w:ascii="Times New Roman" w:eastAsia="Calibri" w:hAnsi="Times New Roman" w:cs="Times New Roman"/>
                <w:b/>
                <w:iCs/>
              </w:rPr>
              <w:t>5/1</w:t>
            </w:r>
          </w:p>
        </w:tc>
        <w:tc>
          <w:tcPr>
            <w:tcW w:w="600" w:type="pct"/>
            <w:vMerge w:val="restart"/>
          </w:tcPr>
          <w:p w14:paraId="7F36E8A4" w14:textId="77777777" w:rsidR="004008B1" w:rsidRPr="004008B1" w:rsidRDefault="004008B1" w:rsidP="004008B1">
            <w:pPr>
              <w:suppressAutoHyphens/>
              <w:jc w:val="center"/>
              <w:rPr>
                <w:rFonts w:ascii="Times New Roman" w:eastAsia="Calibri" w:hAnsi="Times New Roman" w:cs="Times New Roman"/>
              </w:rPr>
            </w:pPr>
            <w:r w:rsidRPr="004008B1">
              <w:rPr>
                <w:rFonts w:ascii="Times New Roman" w:eastAsia="Calibri" w:hAnsi="Times New Roman" w:cs="Times New Roman"/>
              </w:rPr>
              <w:t>ОК 01-05</w:t>
            </w:r>
          </w:p>
          <w:p w14:paraId="7887CE37" w14:textId="77777777" w:rsidR="004008B1" w:rsidRPr="004008B1" w:rsidRDefault="004008B1" w:rsidP="004008B1">
            <w:pPr>
              <w:suppressAutoHyphens/>
              <w:jc w:val="center"/>
              <w:rPr>
                <w:rFonts w:ascii="Times New Roman" w:eastAsia="Calibri" w:hAnsi="Times New Roman" w:cs="Times New Roman"/>
              </w:rPr>
            </w:pPr>
          </w:p>
        </w:tc>
      </w:tr>
      <w:tr w:rsidR="004008B1" w:rsidRPr="004008B1" w14:paraId="54FA5DF3" w14:textId="77777777" w:rsidTr="00AD5821">
        <w:trPr>
          <w:trHeight w:val="20"/>
        </w:trPr>
        <w:tc>
          <w:tcPr>
            <w:tcW w:w="842" w:type="pct"/>
            <w:vMerge/>
          </w:tcPr>
          <w:p w14:paraId="3037A683" w14:textId="77777777" w:rsidR="004008B1" w:rsidRPr="004008B1" w:rsidRDefault="004008B1" w:rsidP="004008B1">
            <w:pPr>
              <w:rPr>
                <w:rFonts w:ascii="Times New Roman" w:eastAsia="Calibri" w:hAnsi="Times New Roman" w:cs="Times New Roman"/>
                <w:b/>
                <w:bCs/>
              </w:rPr>
            </w:pPr>
          </w:p>
        </w:tc>
        <w:tc>
          <w:tcPr>
            <w:tcW w:w="2953" w:type="pct"/>
          </w:tcPr>
          <w:p w14:paraId="61FBC575" w14:textId="77777777" w:rsidR="004008B1" w:rsidRPr="004008B1" w:rsidRDefault="004008B1" w:rsidP="004008B1">
            <w:pPr>
              <w:rPr>
                <w:rFonts w:ascii="Times New Roman" w:eastAsia="Calibri" w:hAnsi="Times New Roman" w:cs="Times New Roman"/>
                <w:bCs/>
              </w:rPr>
            </w:pPr>
            <w:r w:rsidRPr="004008B1">
              <w:rPr>
                <w:rFonts w:ascii="Times New Roman" w:eastAsia="Calibri" w:hAnsi="Times New Roman" w:cs="Times New Roman"/>
                <w:bCs/>
              </w:rPr>
              <w:t xml:space="preserve">1.  Понятие и виды пенсий. Пенсионная система в Российской Федерации. </w:t>
            </w:r>
          </w:p>
          <w:p w14:paraId="12D2F97D" w14:textId="77777777" w:rsidR="004008B1" w:rsidRPr="004008B1" w:rsidRDefault="004008B1" w:rsidP="004008B1">
            <w:pPr>
              <w:rPr>
                <w:rFonts w:ascii="Times New Roman" w:eastAsia="Calibri" w:hAnsi="Times New Roman" w:cs="Times New Roman"/>
                <w:lang w:eastAsia="ar-SA"/>
              </w:rPr>
            </w:pPr>
            <w:r w:rsidRPr="004008B1">
              <w:rPr>
                <w:rFonts w:ascii="Times New Roman" w:eastAsia="Calibri" w:hAnsi="Times New Roman" w:cs="Times New Roman"/>
                <w:lang w:eastAsia="ar-SA"/>
              </w:rPr>
              <w:t xml:space="preserve">2. Обязательное пенсионное страхование. Добровольное пенсионное обеспечение. </w:t>
            </w:r>
          </w:p>
          <w:p w14:paraId="42B9FE09" w14:textId="77777777" w:rsidR="004008B1" w:rsidRPr="004008B1" w:rsidRDefault="004008B1" w:rsidP="004008B1">
            <w:pPr>
              <w:rPr>
                <w:rFonts w:ascii="Times New Roman" w:eastAsia="Calibri" w:hAnsi="Times New Roman" w:cs="Times New Roman"/>
                <w:b/>
                <w:bCs/>
              </w:rPr>
            </w:pPr>
            <w:r w:rsidRPr="004008B1">
              <w:rPr>
                <w:rFonts w:ascii="Times New Roman" w:eastAsia="Calibri" w:hAnsi="Times New Roman" w:cs="Times New Roman"/>
                <w:lang w:eastAsia="ar-SA"/>
              </w:rPr>
              <w:t>3. Место пенсионных накоплений в личном бюджете и личном финансовом плане</w:t>
            </w:r>
          </w:p>
        </w:tc>
        <w:tc>
          <w:tcPr>
            <w:tcW w:w="605" w:type="pct"/>
            <w:vAlign w:val="center"/>
          </w:tcPr>
          <w:p w14:paraId="74538000" w14:textId="77777777" w:rsidR="004008B1" w:rsidRPr="004008B1" w:rsidRDefault="004008B1" w:rsidP="004008B1">
            <w:pPr>
              <w:suppressAutoHyphens/>
              <w:jc w:val="center"/>
              <w:rPr>
                <w:rFonts w:ascii="Times New Roman" w:eastAsia="Calibri" w:hAnsi="Times New Roman" w:cs="Times New Roman"/>
                <w:iCs/>
              </w:rPr>
            </w:pPr>
            <w:r w:rsidRPr="004008B1">
              <w:rPr>
                <w:rFonts w:ascii="Times New Roman" w:eastAsia="Calibri" w:hAnsi="Times New Roman" w:cs="Times New Roman"/>
                <w:iCs/>
              </w:rPr>
              <w:t>4</w:t>
            </w:r>
          </w:p>
        </w:tc>
        <w:tc>
          <w:tcPr>
            <w:tcW w:w="600" w:type="pct"/>
            <w:vMerge/>
          </w:tcPr>
          <w:p w14:paraId="42626CF2" w14:textId="77777777" w:rsidR="004008B1" w:rsidRPr="004008B1" w:rsidRDefault="004008B1" w:rsidP="004008B1">
            <w:pPr>
              <w:jc w:val="center"/>
              <w:rPr>
                <w:rFonts w:ascii="Times New Roman" w:eastAsia="Calibri" w:hAnsi="Times New Roman" w:cs="Times New Roman"/>
              </w:rPr>
            </w:pPr>
          </w:p>
        </w:tc>
      </w:tr>
      <w:tr w:rsidR="004008B1" w:rsidRPr="004008B1" w14:paraId="3B976B71" w14:textId="77777777" w:rsidTr="00AD5821">
        <w:trPr>
          <w:trHeight w:val="171"/>
        </w:trPr>
        <w:tc>
          <w:tcPr>
            <w:tcW w:w="842" w:type="pct"/>
            <w:vMerge/>
          </w:tcPr>
          <w:p w14:paraId="23F30B8B" w14:textId="77777777" w:rsidR="004008B1" w:rsidRPr="004008B1" w:rsidRDefault="004008B1" w:rsidP="004008B1">
            <w:pPr>
              <w:rPr>
                <w:rFonts w:ascii="Times New Roman" w:eastAsia="Calibri" w:hAnsi="Times New Roman" w:cs="Times New Roman"/>
                <w:b/>
                <w:bCs/>
              </w:rPr>
            </w:pPr>
          </w:p>
        </w:tc>
        <w:tc>
          <w:tcPr>
            <w:tcW w:w="2953" w:type="pct"/>
          </w:tcPr>
          <w:p w14:paraId="3E0EAC49" w14:textId="77777777" w:rsidR="004008B1" w:rsidRPr="004008B1" w:rsidRDefault="004008B1" w:rsidP="004008B1">
            <w:pPr>
              <w:rPr>
                <w:rFonts w:ascii="Times New Roman" w:eastAsia="Calibri" w:hAnsi="Times New Roman" w:cs="Times New Roman"/>
                <w:b/>
                <w:bCs/>
              </w:rPr>
            </w:pPr>
            <w:r w:rsidRPr="004008B1">
              <w:rPr>
                <w:rFonts w:ascii="Times New Roman" w:eastAsia="Calibri" w:hAnsi="Times New Roman" w:cs="Times New Roman"/>
                <w:b/>
                <w:bCs/>
              </w:rPr>
              <w:t>В том числе практических и лабораторных занятий</w:t>
            </w:r>
          </w:p>
        </w:tc>
        <w:tc>
          <w:tcPr>
            <w:tcW w:w="605" w:type="pct"/>
            <w:vAlign w:val="center"/>
          </w:tcPr>
          <w:p w14:paraId="53F44FB9" w14:textId="77777777" w:rsidR="004008B1" w:rsidRPr="004008B1" w:rsidRDefault="004008B1" w:rsidP="004008B1">
            <w:pPr>
              <w:suppressAutoHyphens/>
              <w:jc w:val="center"/>
              <w:rPr>
                <w:rFonts w:ascii="Times New Roman" w:eastAsia="Calibri" w:hAnsi="Times New Roman" w:cs="Times New Roman"/>
                <w:b/>
                <w:iCs/>
              </w:rPr>
            </w:pPr>
            <w:r w:rsidRPr="004008B1">
              <w:rPr>
                <w:rFonts w:ascii="Times New Roman" w:eastAsia="Calibri" w:hAnsi="Times New Roman" w:cs="Times New Roman"/>
                <w:b/>
                <w:iCs/>
              </w:rPr>
              <w:t>1/1</w:t>
            </w:r>
          </w:p>
        </w:tc>
        <w:tc>
          <w:tcPr>
            <w:tcW w:w="600" w:type="pct"/>
            <w:vMerge/>
          </w:tcPr>
          <w:p w14:paraId="5EA358ED" w14:textId="77777777" w:rsidR="004008B1" w:rsidRPr="004008B1" w:rsidRDefault="004008B1" w:rsidP="004008B1">
            <w:pPr>
              <w:jc w:val="center"/>
              <w:rPr>
                <w:rFonts w:ascii="Times New Roman" w:eastAsia="Calibri" w:hAnsi="Times New Roman" w:cs="Times New Roman"/>
              </w:rPr>
            </w:pPr>
          </w:p>
        </w:tc>
      </w:tr>
      <w:tr w:rsidR="004008B1" w:rsidRPr="004008B1" w14:paraId="2F57C658" w14:textId="77777777" w:rsidTr="00AD5821">
        <w:trPr>
          <w:trHeight w:val="237"/>
        </w:trPr>
        <w:tc>
          <w:tcPr>
            <w:tcW w:w="842" w:type="pct"/>
            <w:vMerge/>
          </w:tcPr>
          <w:p w14:paraId="3B01A4BE" w14:textId="77777777" w:rsidR="004008B1" w:rsidRPr="004008B1" w:rsidRDefault="004008B1" w:rsidP="004008B1">
            <w:pPr>
              <w:rPr>
                <w:rFonts w:ascii="Times New Roman" w:eastAsia="Calibri" w:hAnsi="Times New Roman" w:cs="Times New Roman"/>
                <w:b/>
                <w:bCs/>
              </w:rPr>
            </w:pPr>
          </w:p>
        </w:tc>
        <w:tc>
          <w:tcPr>
            <w:tcW w:w="2953" w:type="pct"/>
          </w:tcPr>
          <w:p w14:paraId="4919ECEE" w14:textId="77777777" w:rsidR="004008B1" w:rsidRPr="004008B1" w:rsidRDefault="004008B1" w:rsidP="004008B1">
            <w:pPr>
              <w:rPr>
                <w:rFonts w:ascii="Times New Roman" w:eastAsia="Calibri" w:hAnsi="Times New Roman" w:cs="Times New Roman"/>
                <w:b/>
                <w:bCs/>
              </w:rPr>
            </w:pPr>
            <w:r w:rsidRPr="004008B1">
              <w:rPr>
                <w:rFonts w:ascii="Times New Roman" w:eastAsia="Calibri" w:hAnsi="Times New Roman" w:cs="Times New Roman"/>
                <w:b/>
                <w:iCs/>
              </w:rPr>
              <w:t xml:space="preserve">Практическое занятие 6. </w:t>
            </w:r>
            <w:r w:rsidRPr="004008B1">
              <w:rPr>
                <w:rFonts w:ascii="Times New Roman" w:eastAsia="Calibri" w:hAnsi="Times New Roman" w:cs="Times New Roman"/>
                <w:lang w:eastAsia="ar-SA"/>
              </w:rPr>
              <w:t>Формирование индивидуального пенсионного капитала</w:t>
            </w:r>
          </w:p>
        </w:tc>
        <w:tc>
          <w:tcPr>
            <w:tcW w:w="605" w:type="pct"/>
            <w:vAlign w:val="center"/>
          </w:tcPr>
          <w:p w14:paraId="02A3537C" w14:textId="77777777" w:rsidR="004008B1" w:rsidRPr="004008B1" w:rsidRDefault="004008B1" w:rsidP="004008B1">
            <w:pPr>
              <w:suppressAutoHyphens/>
              <w:jc w:val="center"/>
              <w:rPr>
                <w:rFonts w:ascii="Times New Roman" w:eastAsia="Calibri" w:hAnsi="Times New Roman" w:cs="Times New Roman"/>
                <w:iCs/>
              </w:rPr>
            </w:pPr>
            <w:r w:rsidRPr="004008B1">
              <w:rPr>
                <w:rFonts w:ascii="Times New Roman" w:eastAsia="Calibri" w:hAnsi="Times New Roman" w:cs="Times New Roman"/>
                <w:iCs/>
              </w:rPr>
              <w:t>1</w:t>
            </w:r>
          </w:p>
        </w:tc>
        <w:tc>
          <w:tcPr>
            <w:tcW w:w="600" w:type="pct"/>
            <w:vMerge/>
          </w:tcPr>
          <w:p w14:paraId="4EC67A89" w14:textId="77777777" w:rsidR="004008B1" w:rsidRPr="004008B1" w:rsidRDefault="004008B1" w:rsidP="004008B1">
            <w:pPr>
              <w:jc w:val="center"/>
              <w:rPr>
                <w:rFonts w:ascii="Times New Roman" w:eastAsia="Calibri" w:hAnsi="Times New Roman" w:cs="Times New Roman"/>
              </w:rPr>
            </w:pPr>
          </w:p>
        </w:tc>
      </w:tr>
      <w:tr w:rsidR="004008B1" w:rsidRPr="004008B1" w14:paraId="5F48358E" w14:textId="77777777" w:rsidTr="00AD5821">
        <w:trPr>
          <w:trHeight w:val="292"/>
        </w:trPr>
        <w:tc>
          <w:tcPr>
            <w:tcW w:w="3795" w:type="pct"/>
            <w:gridSpan w:val="2"/>
          </w:tcPr>
          <w:p w14:paraId="5560F004" w14:textId="77777777" w:rsidR="004008B1" w:rsidRPr="004008B1" w:rsidRDefault="004008B1" w:rsidP="004008B1">
            <w:pPr>
              <w:rPr>
                <w:rFonts w:ascii="Times New Roman" w:eastAsia="Calibri" w:hAnsi="Times New Roman" w:cs="Times New Roman"/>
                <w:b/>
                <w:bCs/>
              </w:rPr>
            </w:pPr>
            <w:r w:rsidRPr="004008B1">
              <w:rPr>
                <w:rFonts w:ascii="Times New Roman" w:eastAsia="Calibri" w:hAnsi="Times New Roman" w:cs="Times New Roman"/>
                <w:b/>
              </w:rPr>
              <w:t>Раздел 3. Финансовые механизмы работы фирмы</w:t>
            </w:r>
          </w:p>
        </w:tc>
        <w:tc>
          <w:tcPr>
            <w:tcW w:w="605" w:type="pct"/>
            <w:vAlign w:val="center"/>
          </w:tcPr>
          <w:p w14:paraId="02E49F53" w14:textId="77777777" w:rsidR="004008B1" w:rsidRPr="004008B1" w:rsidRDefault="004008B1" w:rsidP="004008B1">
            <w:pPr>
              <w:suppressAutoHyphens/>
              <w:jc w:val="center"/>
              <w:rPr>
                <w:rFonts w:ascii="Times New Roman" w:eastAsia="Calibri" w:hAnsi="Times New Roman" w:cs="Times New Roman"/>
                <w:b/>
                <w:iCs/>
              </w:rPr>
            </w:pPr>
            <w:r w:rsidRPr="004008B1">
              <w:rPr>
                <w:rFonts w:ascii="Times New Roman" w:eastAsia="Calibri" w:hAnsi="Times New Roman" w:cs="Times New Roman"/>
                <w:b/>
                <w:iCs/>
              </w:rPr>
              <w:t>10/2</w:t>
            </w:r>
          </w:p>
        </w:tc>
        <w:tc>
          <w:tcPr>
            <w:tcW w:w="600" w:type="pct"/>
          </w:tcPr>
          <w:p w14:paraId="17C0ECC6" w14:textId="77777777" w:rsidR="004008B1" w:rsidRPr="004008B1" w:rsidRDefault="004008B1" w:rsidP="004008B1">
            <w:pPr>
              <w:jc w:val="center"/>
              <w:rPr>
                <w:rFonts w:ascii="Times New Roman" w:eastAsia="Calibri" w:hAnsi="Times New Roman" w:cs="Times New Roman"/>
              </w:rPr>
            </w:pPr>
          </w:p>
        </w:tc>
      </w:tr>
      <w:tr w:rsidR="004008B1" w:rsidRPr="004008B1" w14:paraId="3DA07A83" w14:textId="77777777" w:rsidTr="00AD5821">
        <w:trPr>
          <w:trHeight w:val="20"/>
        </w:trPr>
        <w:tc>
          <w:tcPr>
            <w:tcW w:w="842" w:type="pct"/>
            <w:vMerge w:val="restart"/>
          </w:tcPr>
          <w:p w14:paraId="703B8052" w14:textId="77777777" w:rsidR="004008B1" w:rsidRPr="004008B1" w:rsidRDefault="004008B1" w:rsidP="004008B1">
            <w:pPr>
              <w:rPr>
                <w:rFonts w:ascii="Times New Roman" w:eastAsia="Calibri" w:hAnsi="Times New Roman" w:cs="Times New Roman"/>
                <w:b/>
              </w:rPr>
            </w:pPr>
            <w:r w:rsidRPr="004008B1">
              <w:rPr>
                <w:rFonts w:ascii="Times New Roman" w:eastAsia="Calibri" w:hAnsi="Times New Roman" w:cs="Times New Roman"/>
                <w:b/>
              </w:rPr>
              <w:t>Тема 3.1. Взаимоотношения работодателя и сотрудников</w:t>
            </w:r>
          </w:p>
        </w:tc>
        <w:tc>
          <w:tcPr>
            <w:tcW w:w="2953" w:type="pct"/>
          </w:tcPr>
          <w:p w14:paraId="35B6ADAB" w14:textId="77777777" w:rsidR="004008B1" w:rsidRPr="004008B1" w:rsidRDefault="004008B1" w:rsidP="004008B1">
            <w:pPr>
              <w:rPr>
                <w:rFonts w:ascii="Times New Roman" w:eastAsia="Calibri" w:hAnsi="Times New Roman" w:cs="Times New Roman"/>
                <w:b/>
                <w:bCs/>
              </w:rPr>
            </w:pPr>
            <w:r w:rsidRPr="004008B1">
              <w:rPr>
                <w:rFonts w:ascii="Times New Roman" w:eastAsia="Calibri" w:hAnsi="Times New Roman" w:cs="Times New Roman"/>
                <w:b/>
                <w:bCs/>
              </w:rPr>
              <w:t xml:space="preserve">Содержание </w:t>
            </w:r>
          </w:p>
        </w:tc>
        <w:tc>
          <w:tcPr>
            <w:tcW w:w="605" w:type="pct"/>
            <w:vAlign w:val="center"/>
          </w:tcPr>
          <w:p w14:paraId="3C3157E8" w14:textId="77777777" w:rsidR="004008B1" w:rsidRPr="004008B1" w:rsidRDefault="004008B1" w:rsidP="004008B1">
            <w:pPr>
              <w:suppressAutoHyphens/>
              <w:jc w:val="center"/>
              <w:rPr>
                <w:rFonts w:ascii="Times New Roman" w:eastAsia="Calibri" w:hAnsi="Times New Roman" w:cs="Times New Roman"/>
                <w:b/>
                <w:iCs/>
              </w:rPr>
            </w:pPr>
            <w:r w:rsidRPr="004008B1">
              <w:rPr>
                <w:rFonts w:ascii="Times New Roman" w:eastAsia="Calibri" w:hAnsi="Times New Roman" w:cs="Times New Roman"/>
                <w:b/>
                <w:iCs/>
              </w:rPr>
              <w:t>4</w:t>
            </w:r>
          </w:p>
        </w:tc>
        <w:tc>
          <w:tcPr>
            <w:tcW w:w="600" w:type="pct"/>
            <w:vMerge w:val="restart"/>
          </w:tcPr>
          <w:p w14:paraId="4C063081" w14:textId="77777777" w:rsidR="004008B1" w:rsidRPr="004008B1" w:rsidRDefault="004008B1" w:rsidP="004008B1">
            <w:pPr>
              <w:suppressAutoHyphens/>
              <w:jc w:val="center"/>
              <w:rPr>
                <w:rFonts w:ascii="Times New Roman" w:eastAsia="Calibri" w:hAnsi="Times New Roman" w:cs="Times New Roman"/>
              </w:rPr>
            </w:pPr>
            <w:r w:rsidRPr="004008B1">
              <w:rPr>
                <w:rFonts w:ascii="Times New Roman" w:eastAsia="Calibri" w:hAnsi="Times New Roman" w:cs="Times New Roman"/>
              </w:rPr>
              <w:t>ОК 01-05</w:t>
            </w:r>
          </w:p>
          <w:p w14:paraId="247F9ACF" w14:textId="77777777" w:rsidR="004008B1" w:rsidRPr="004008B1" w:rsidRDefault="004008B1" w:rsidP="004008B1">
            <w:pPr>
              <w:suppressAutoHyphens/>
              <w:jc w:val="center"/>
              <w:rPr>
                <w:rFonts w:ascii="Times New Roman" w:eastAsia="Calibri" w:hAnsi="Times New Roman" w:cs="Times New Roman"/>
              </w:rPr>
            </w:pPr>
          </w:p>
          <w:p w14:paraId="4E62B7C9" w14:textId="77777777" w:rsidR="004008B1" w:rsidRPr="004008B1" w:rsidRDefault="004008B1" w:rsidP="004008B1">
            <w:pPr>
              <w:suppressAutoHyphens/>
              <w:jc w:val="center"/>
              <w:rPr>
                <w:rFonts w:ascii="Times New Roman" w:eastAsia="Calibri" w:hAnsi="Times New Roman" w:cs="Times New Roman"/>
              </w:rPr>
            </w:pPr>
          </w:p>
          <w:p w14:paraId="3C3189E3" w14:textId="77777777" w:rsidR="004008B1" w:rsidRPr="004008B1" w:rsidRDefault="004008B1" w:rsidP="004008B1">
            <w:pPr>
              <w:suppressAutoHyphens/>
              <w:jc w:val="center"/>
              <w:rPr>
                <w:rFonts w:ascii="Times New Roman" w:eastAsia="Calibri" w:hAnsi="Times New Roman" w:cs="Times New Roman"/>
              </w:rPr>
            </w:pPr>
          </w:p>
          <w:p w14:paraId="5383AA92" w14:textId="77777777" w:rsidR="004008B1" w:rsidRPr="004008B1" w:rsidRDefault="004008B1" w:rsidP="004008B1">
            <w:pPr>
              <w:suppressAutoHyphens/>
              <w:rPr>
                <w:rFonts w:ascii="Times New Roman" w:eastAsia="Calibri" w:hAnsi="Times New Roman" w:cs="Times New Roman"/>
              </w:rPr>
            </w:pPr>
          </w:p>
          <w:p w14:paraId="7D338C76" w14:textId="77777777" w:rsidR="004008B1" w:rsidRPr="004008B1" w:rsidRDefault="004008B1" w:rsidP="004008B1">
            <w:pPr>
              <w:suppressAutoHyphens/>
              <w:rPr>
                <w:rFonts w:ascii="Times New Roman" w:eastAsia="Calibri" w:hAnsi="Times New Roman" w:cs="Times New Roman"/>
              </w:rPr>
            </w:pPr>
          </w:p>
        </w:tc>
      </w:tr>
      <w:tr w:rsidR="004008B1" w:rsidRPr="004008B1" w14:paraId="09BBE0C3" w14:textId="77777777" w:rsidTr="00AD5821">
        <w:trPr>
          <w:trHeight w:val="20"/>
        </w:trPr>
        <w:tc>
          <w:tcPr>
            <w:tcW w:w="842" w:type="pct"/>
            <w:vMerge/>
          </w:tcPr>
          <w:p w14:paraId="5088BFF1" w14:textId="77777777" w:rsidR="004008B1" w:rsidRPr="004008B1" w:rsidRDefault="004008B1" w:rsidP="004008B1">
            <w:pPr>
              <w:rPr>
                <w:rFonts w:ascii="Times New Roman" w:eastAsia="Calibri" w:hAnsi="Times New Roman" w:cs="Times New Roman"/>
                <w:b/>
              </w:rPr>
            </w:pPr>
          </w:p>
        </w:tc>
        <w:tc>
          <w:tcPr>
            <w:tcW w:w="2953" w:type="pct"/>
          </w:tcPr>
          <w:p w14:paraId="29385DEA" w14:textId="77777777" w:rsidR="004008B1" w:rsidRPr="004008B1" w:rsidRDefault="004008B1" w:rsidP="004008B1">
            <w:pPr>
              <w:rPr>
                <w:rFonts w:ascii="Times New Roman" w:eastAsia="Calibri" w:hAnsi="Times New Roman" w:cs="Times New Roman"/>
                <w:bCs/>
              </w:rPr>
            </w:pPr>
            <w:r w:rsidRPr="004008B1">
              <w:rPr>
                <w:rFonts w:ascii="Times New Roman" w:eastAsia="Calibri" w:hAnsi="Times New Roman" w:cs="Times New Roman"/>
                <w:bCs/>
              </w:rPr>
              <w:t xml:space="preserve">1.Трудовой кодекс РФ. Трудовой договор. Испытательный срок. </w:t>
            </w:r>
          </w:p>
          <w:p w14:paraId="727799EB" w14:textId="77777777" w:rsidR="004008B1" w:rsidRPr="004008B1" w:rsidRDefault="004008B1" w:rsidP="004008B1">
            <w:pPr>
              <w:rPr>
                <w:rFonts w:ascii="Times New Roman" w:eastAsia="Calibri" w:hAnsi="Times New Roman" w:cs="Times New Roman"/>
                <w:b/>
                <w:bCs/>
              </w:rPr>
            </w:pPr>
            <w:r w:rsidRPr="004008B1">
              <w:rPr>
                <w:rFonts w:ascii="Times New Roman" w:eastAsia="Calibri" w:hAnsi="Times New Roman" w:cs="Times New Roman"/>
                <w:bCs/>
              </w:rPr>
              <w:t>2. Фиксированная заработная плата и заработная плата с переменной частью. Соблюдение конфиденциальности.</w:t>
            </w:r>
          </w:p>
        </w:tc>
        <w:tc>
          <w:tcPr>
            <w:tcW w:w="605" w:type="pct"/>
            <w:vAlign w:val="center"/>
          </w:tcPr>
          <w:p w14:paraId="7158CA3F" w14:textId="77777777" w:rsidR="004008B1" w:rsidRPr="004008B1" w:rsidRDefault="004008B1" w:rsidP="004008B1">
            <w:pPr>
              <w:suppressAutoHyphens/>
              <w:jc w:val="center"/>
              <w:rPr>
                <w:rFonts w:ascii="Times New Roman" w:eastAsia="Calibri" w:hAnsi="Times New Roman" w:cs="Times New Roman"/>
                <w:iCs/>
              </w:rPr>
            </w:pPr>
            <w:r w:rsidRPr="004008B1">
              <w:rPr>
                <w:rFonts w:ascii="Times New Roman" w:eastAsia="Calibri" w:hAnsi="Times New Roman" w:cs="Times New Roman"/>
                <w:iCs/>
              </w:rPr>
              <w:t>2</w:t>
            </w:r>
          </w:p>
        </w:tc>
        <w:tc>
          <w:tcPr>
            <w:tcW w:w="600" w:type="pct"/>
            <w:vMerge/>
          </w:tcPr>
          <w:p w14:paraId="7653D915" w14:textId="77777777" w:rsidR="004008B1" w:rsidRPr="004008B1" w:rsidRDefault="004008B1" w:rsidP="004008B1">
            <w:pPr>
              <w:jc w:val="center"/>
              <w:rPr>
                <w:rFonts w:ascii="Times New Roman" w:eastAsia="Calibri" w:hAnsi="Times New Roman" w:cs="Times New Roman"/>
              </w:rPr>
            </w:pPr>
          </w:p>
        </w:tc>
      </w:tr>
      <w:tr w:rsidR="004008B1" w:rsidRPr="004008B1" w14:paraId="19FB7C20" w14:textId="77777777" w:rsidTr="00AD5821">
        <w:trPr>
          <w:trHeight w:val="20"/>
        </w:trPr>
        <w:tc>
          <w:tcPr>
            <w:tcW w:w="842" w:type="pct"/>
            <w:vMerge/>
          </w:tcPr>
          <w:p w14:paraId="07AA3C23" w14:textId="77777777" w:rsidR="004008B1" w:rsidRPr="004008B1" w:rsidRDefault="004008B1" w:rsidP="004008B1">
            <w:pPr>
              <w:rPr>
                <w:rFonts w:ascii="Times New Roman" w:eastAsia="Calibri" w:hAnsi="Times New Roman" w:cs="Times New Roman"/>
                <w:b/>
              </w:rPr>
            </w:pPr>
          </w:p>
        </w:tc>
        <w:tc>
          <w:tcPr>
            <w:tcW w:w="2953" w:type="pct"/>
          </w:tcPr>
          <w:p w14:paraId="28D1AD09" w14:textId="77777777" w:rsidR="004008B1" w:rsidRPr="004008B1" w:rsidRDefault="004008B1" w:rsidP="004008B1">
            <w:pPr>
              <w:rPr>
                <w:rFonts w:ascii="Times New Roman" w:eastAsia="Calibri" w:hAnsi="Times New Roman" w:cs="Times New Roman"/>
                <w:b/>
                <w:bCs/>
              </w:rPr>
            </w:pPr>
            <w:r w:rsidRPr="004008B1">
              <w:rPr>
                <w:rFonts w:ascii="Times New Roman" w:eastAsia="Calibri" w:hAnsi="Times New Roman" w:cs="Times New Roman"/>
                <w:b/>
                <w:bCs/>
              </w:rPr>
              <w:t>В том числе практических и лабораторных занятий</w:t>
            </w:r>
          </w:p>
        </w:tc>
        <w:tc>
          <w:tcPr>
            <w:tcW w:w="605" w:type="pct"/>
            <w:vAlign w:val="center"/>
          </w:tcPr>
          <w:p w14:paraId="0EE7ED17" w14:textId="77777777" w:rsidR="004008B1" w:rsidRPr="004008B1" w:rsidRDefault="004008B1" w:rsidP="004008B1">
            <w:pPr>
              <w:suppressAutoHyphens/>
              <w:jc w:val="center"/>
              <w:rPr>
                <w:rFonts w:ascii="Times New Roman" w:eastAsia="Calibri" w:hAnsi="Times New Roman" w:cs="Times New Roman"/>
                <w:iCs/>
              </w:rPr>
            </w:pPr>
            <w:r w:rsidRPr="004008B1">
              <w:rPr>
                <w:rFonts w:ascii="Times New Roman" w:eastAsia="Calibri" w:hAnsi="Times New Roman" w:cs="Times New Roman"/>
                <w:iCs/>
              </w:rPr>
              <w:t>-</w:t>
            </w:r>
          </w:p>
        </w:tc>
        <w:tc>
          <w:tcPr>
            <w:tcW w:w="600" w:type="pct"/>
            <w:vMerge/>
          </w:tcPr>
          <w:p w14:paraId="727F5562" w14:textId="77777777" w:rsidR="004008B1" w:rsidRPr="004008B1" w:rsidRDefault="004008B1" w:rsidP="004008B1">
            <w:pPr>
              <w:jc w:val="center"/>
              <w:rPr>
                <w:rFonts w:ascii="Times New Roman" w:eastAsia="Calibri" w:hAnsi="Times New Roman" w:cs="Times New Roman"/>
              </w:rPr>
            </w:pPr>
          </w:p>
        </w:tc>
      </w:tr>
      <w:tr w:rsidR="004008B1" w:rsidRPr="004008B1" w14:paraId="1418A4A4" w14:textId="77777777" w:rsidTr="00AD5821">
        <w:trPr>
          <w:trHeight w:val="402"/>
        </w:trPr>
        <w:tc>
          <w:tcPr>
            <w:tcW w:w="842" w:type="pct"/>
            <w:vMerge/>
          </w:tcPr>
          <w:p w14:paraId="5FD5A446" w14:textId="77777777" w:rsidR="004008B1" w:rsidRPr="004008B1" w:rsidRDefault="004008B1" w:rsidP="004008B1">
            <w:pPr>
              <w:rPr>
                <w:rFonts w:ascii="Times New Roman" w:eastAsia="Calibri" w:hAnsi="Times New Roman" w:cs="Times New Roman"/>
                <w:b/>
              </w:rPr>
            </w:pPr>
          </w:p>
        </w:tc>
        <w:tc>
          <w:tcPr>
            <w:tcW w:w="2953" w:type="pct"/>
          </w:tcPr>
          <w:p w14:paraId="220C0AAA" w14:textId="77777777" w:rsidR="004008B1" w:rsidRPr="004008B1" w:rsidRDefault="004008B1" w:rsidP="004008B1">
            <w:pPr>
              <w:rPr>
                <w:rFonts w:ascii="Times New Roman" w:eastAsia="Times New Roman" w:hAnsi="Times New Roman" w:cs="Times New Roman"/>
                <w:b/>
                <w:bCs/>
                <w:lang w:eastAsia="ru-RU"/>
              </w:rPr>
            </w:pPr>
            <w:r w:rsidRPr="004008B1">
              <w:rPr>
                <w:rFonts w:ascii="Times New Roman" w:eastAsia="Times New Roman" w:hAnsi="Times New Roman" w:cs="Times New Roman"/>
                <w:b/>
                <w:bCs/>
                <w:lang w:eastAsia="ru-RU"/>
              </w:rPr>
              <w:t>В том числе самостоятельная работа обучающихся</w:t>
            </w:r>
          </w:p>
          <w:p w14:paraId="4301F18D" w14:textId="77777777" w:rsidR="004008B1" w:rsidRPr="004008B1" w:rsidRDefault="004008B1" w:rsidP="004008B1">
            <w:pPr>
              <w:rPr>
                <w:rFonts w:ascii="Times New Roman" w:eastAsia="Calibri" w:hAnsi="Times New Roman" w:cs="Times New Roman"/>
                <w:b/>
                <w:bCs/>
              </w:rPr>
            </w:pPr>
            <w:r w:rsidRPr="004008B1">
              <w:rPr>
                <w:rFonts w:ascii="Times New Roman" w:eastAsia="Calibri" w:hAnsi="Times New Roman" w:cs="Times New Roman"/>
                <w:lang w:eastAsia="ar-SA"/>
              </w:rPr>
              <w:t xml:space="preserve"> «Изучить и подготовить личное резюме»</w:t>
            </w:r>
          </w:p>
        </w:tc>
        <w:tc>
          <w:tcPr>
            <w:tcW w:w="605" w:type="pct"/>
            <w:vAlign w:val="center"/>
          </w:tcPr>
          <w:p w14:paraId="3C9C873D" w14:textId="77777777" w:rsidR="004008B1" w:rsidRPr="004008B1" w:rsidRDefault="004008B1" w:rsidP="004008B1">
            <w:pPr>
              <w:suppressAutoHyphens/>
              <w:jc w:val="center"/>
              <w:rPr>
                <w:rFonts w:ascii="Times New Roman" w:eastAsia="Calibri" w:hAnsi="Times New Roman" w:cs="Times New Roman"/>
                <w:b/>
                <w:iCs/>
              </w:rPr>
            </w:pPr>
            <w:r w:rsidRPr="004008B1">
              <w:rPr>
                <w:rFonts w:ascii="Times New Roman" w:eastAsia="Calibri" w:hAnsi="Times New Roman" w:cs="Times New Roman"/>
                <w:b/>
                <w:iCs/>
              </w:rPr>
              <w:t>2</w:t>
            </w:r>
          </w:p>
        </w:tc>
        <w:tc>
          <w:tcPr>
            <w:tcW w:w="600" w:type="pct"/>
            <w:vMerge/>
          </w:tcPr>
          <w:p w14:paraId="5BFD00E8" w14:textId="77777777" w:rsidR="004008B1" w:rsidRPr="004008B1" w:rsidRDefault="004008B1" w:rsidP="004008B1">
            <w:pPr>
              <w:jc w:val="center"/>
              <w:rPr>
                <w:rFonts w:ascii="Times New Roman" w:eastAsia="Calibri" w:hAnsi="Times New Roman" w:cs="Times New Roman"/>
              </w:rPr>
            </w:pPr>
          </w:p>
        </w:tc>
      </w:tr>
      <w:tr w:rsidR="004008B1" w:rsidRPr="004008B1" w14:paraId="50DBF6C9" w14:textId="77777777" w:rsidTr="00AD5821">
        <w:trPr>
          <w:trHeight w:val="20"/>
        </w:trPr>
        <w:tc>
          <w:tcPr>
            <w:tcW w:w="842" w:type="pct"/>
            <w:vMerge w:val="restart"/>
          </w:tcPr>
          <w:p w14:paraId="1070F1AF" w14:textId="77777777" w:rsidR="004008B1" w:rsidRPr="004008B1" w:rsidRDefault="004008B1" w:rsidP="004008B1">
            <w:pPr>
              <w:rPr>
                <w:rFonts w:ascii="Times New Roman" w:eastAsia="Calibri" w:hAnsi="Times New Roman" w:cs="Times New Roman"/>
                <w:b/>
              </w:rPr>
            </w:pPr>
            <w:r w:rsidRPr="004008B1">
              <w:rPr>
                <w:rFonts w:ascii="Times New Roman" w:eastAsia="Calibri" w:hAnsi="Times New Roman" w:cs="Times New Roman"/>
                <w:b/>
              </w:rPr>
              <w:t>Тема 3.2. Эффективность компании</w:t>
            </w:r>
          </w:p>
        </w:tc>
        <w:tc>
          <w:tcPr>
            <w:tcW w:w="2953" w:type="pct"/>
          </w:tcPr>
          <w:p w14:paraId="57F492B3" w14:textId="77777777" w:rsidR="004008B1" w:rsidRPr="004008B1" w:rsidRDefault="004008B1" w:rsidP="004008B1">
            <w:pPr>
              <w:rPr>
                <w:rFonts w:ascii="Times New Roman" w:eastAsia="Calibri" w:hAnsi="Times New Roman" w:cs="Times New Roman"/>
                <w:b/>
                <w:iCs/>
              </w:rPr>
            </w:pPr>
            <w:r w:rsidRPr="004008B1">
              <w:rPr>
                <w:rFonts w:ascii="Times New Roman" w:eastAsia="Calibri" w:hAnsi="Times New Roman" w:cs="Times New Roman"/>
                <w:b/>
                <w:bCs/>
              </w:rPr>
              <w:t xml:space="preserve">Содержание </w:t>
            </w:r>
          </w:p>
        </w:tc>
        <w:tc>
          <w:tcPr>
            <w:tcW w:w="605" w:type="pct"/>
            <w:vAlign w:val="center"/>
          </w:tcPr>
          <w:p w14:paraId="5CACCBD8" w14:textId="77777777" w:rsidR="004008B1" w:rsidRPr="004008B1" w:rsidRDefault="004008B1" w:rsidP="004008B1">
            <w:pPr>
              <w:suppressAutoHyphens/>
              <w:jc w:val="center"/>
              <w:rPr>
                <w:rFonts w:ascii="Times New Roman" w:eastAsia="Calibri" w:hAnsi="Times New Roman" w:cs="Times New Roman"/>
                <w:b/>
                <w:iCs/>
              </w:rPr>
            </w:pPr>
            <w:r w:rsidRPr="004008B1">
              <w:rPr>
                <w:rFonts w:ascii="Times New Roman" w:eastAsia="Calibri" w:hAnsi="Times New Roman" w:cs="Times New Roman"/>
                <w:b/>
                <w:iCs/>
              </w:rPr>
              <w:t>2</w:t>
            </w:r>
          </w:p>
        </w:tc>
        <w:tc>
          <w:tcPr>
            <w:tcW w:w="600" w:type="pct"/>
            <w:vMerge w:val="restart"/>
          </w:tcPr>
          <w:p w14:paraId="6C15101B" w14:textId="77777777" w:rsidR="004008B1" w:rsidRPr="004008B1" w:rsidRDefault="004008B1" w:rsidP="004008B1">
            <w:pPr>
              <w:suppressAutoHyphens/>
              <w:jc w:val="center"/>
              <w:rPr>
                <w:rFonts w:ascii="Times New Roman" w:eastAsia="Calibri" w:hAnsi="Times New Roman" w:cs="Times New Roman"/>
              </w:rPr>
            </w:pPr>
            <w:r w:rsidRPr="004008B1">
              <w:rPr>
                <w:rFonts w:ascii="Times New Roman" w:eastAsia="Calibri" w:hAnsi="Times New Roman" w:cs="Times New Roman"/>
              </w:rPr>
              <w:t>ОК 01-05</w:t>
            </w:r>
          </w:p>
          <w:p w14:paraId="7F17D890" w14:textId="77777777" w:rsidR="004008B1" w:rsidRPr="004008B1" w:rsidRDefault="004008B1" w:rsidP="004008B1">
            <w:pPr>
              <w:suppressAutoHyphens/>
              <w:jc w:val="center"/>
              <w:rPr>
                <w:rFonts w:ascii="Times New Roman" w:eastAsia="Calibri" w:hAnsi="Times New Roman" w:cs="Times New Roman"/>
              </w:rPr>
            </w:pPr>
          </w:p>
        </w:tc>
      </w:tr>
      <w:tr w:rsidR="004008B1" w:rsidRPr="004008B1" w14:paraId="3D2CCCB0" w14:textId="77777777" w:rsidTr="00AD5821">
        <w:trPr>
          <w:trHeight w:val="20"/>
        </w:trPr>
        <w:tc>
          <w:tcPr>
            <w:tcW w:w="842" w:type="pct"/>
            <w:vMerge/>
          </w:tcPr>
          <w:p w14:paraId="21975B35" w14:textId="77777777" w:rsidR="004008B1" w:rsidRPr="004008B1" w:rsidRDefault="004008B1" w:rsidP="004008B1">
            <w:pPr>
              <w:rPr>
                <w:rFonts w:ascii="Times New Roman" w:eastAsia="Calibri" w:hAnsi="Times New Roman" w:cs="Times New Roman"/>
                <w:b/>
                <w:bCs/>
              </w:rPr>
            </w:pPr>
          </w:p>
        </w:tc>
        <w:tc>
          <w:tcPr>
            <w:tcW w:w="2953" w:type="pct"/>
          </w:tcPr>
          <w:p w14:paraId="4692C018" w14:textId="77777777" w:rsidR="004008B1" w:rsidRPr="004008B1" w:rsidRDefault="004008B1" w:rsidP="004008B1">
            <w:pPr>
              <w:rPr>
                <w:rFonts w:ascii="Times New Roman" w:eastAsia="Calibri" w:hAnsi="Times New Roman" w:cs="Times New Roman"/>
                <w:bCs/>
              </w:rPr>
            </w:pPr>
            <w:r w:rsidRPr="004008B1">
              <w:rPr>
                <w:rFonts w:ascii="Times New Roman" w:eastAsia="Calibri" w:hAnsi="Times New Roman" w:cs="Times New Roman"/>
                <w:bCs/>
              </w:rPr>
              <w:t xml:space="preserve">1. Критерии надежности компании. Финансовый менеджмент. </w:t>
            </w:r>
          </w:p>
          <w:p w14:paraId="06E02945" w14:textId="77777777" w:rsidR="004008B1" w:rsidRPr="004008B1" w:rsidRDefault="004008B1" w:rsidP="004008B1">
            <w:pPr>
              <w:rPr>
                <w:rFonts w:ascii="Times New Roman" w:eastAsia="Calibri" w:hAnsi="Times New Roman" w:cs="Times New Roman"/>
                <w:iCs/>
              </w:rPr>
            </w:pPr>
            <w:r w:rsidRPr="004008B1">
              <w:rPr>
                <w:rFonts w:ascii="Times New Roman" w:eastAsia="Calibri" w:hAnsi="Times New Roman" w:cs="Times New Roman"/>
                <w:bCs/>
              </w:rPr>
              <w:t xml:space="preserve">2. Банкротство фирмы. </w:t>
            </w:r>
          </w:p>
        </w:tc>
        <w:tc>
          <w:tcPr>
            <w:tcW w:w="605" w:type="pct"/>
            <w:vAlign w:val="center"/>
          </w:tcPr>
          <w:p w14:paraId="609BF9A8" w14:textId="77777777" w:rsidR="004008B1" w:rsidRPr="004008B1" w:rsidRDefault="004008B1" w:rsidP="004008B1">
            <w:pPr>
              <w:suppressAutoHyphens/>
              <w:jc w:val="center"/>
              <w:rPr>
                <w:rFonts w:ascii="Times New Roman" w:eastAsia="Calibri" w:hAnsi="Times New Roman" w:cs="Times New Roman"/>
                <w:iCs/>
              </w:rPr>
            </w:pPr>
            <w:r w:rsidRPr="004008B1">
              <w:rPr>
                <w:rFonts w:ascii="Times New Roman" w:eastAsia="Calibri" w:hAnsi="Times New Roman" w:cs="Times New Roman"/>
                <w:iCs/>
              </w:rPr>
              <w:t>2</w:t>
            </w:r>
          </w:p>
          <w:p w14:paraId="5AC587B5" w14:textId="77777777" w:rsidR="004008B1" w:rsidRPr="004008B1" w:rsidRDefault="004008B1" w:rsidP="004008B1">
            <w:pPr>
              <w:suppressAutoHyphens/>
              <w:jc w:val="center"/>
              <w:rPr>
                <w:rFonts w:ascii="Times New Roman" w:eastAsia="Calibri" w:hAnsi="Times New Roman" w:cs="Times New Roman"/>
                <w:iCs/>
              </w:rPr>
            </w:pPr>
          </w:p>
        </w:tc>
        <w:tc>
          <w:tcPr>
            <w:tcW w:w="600" w:type="pct"/>
            <w:vMerge/>
          </w:tcPr>
          <w:p w14:paraId="66F4173F" w14:textId="77777777" w:rsidR="004008B1" w:rsidRPr="004008B1" w:rsidRDefault="004008B1" w:rsidP="004008B1">
            <w:pPr>
              <w:jc w:val="center"/>
              <w:rPr>
                <w:rFonts w:ascii="Times New Roman" w:eastAsia="Calibri" w:hAnsi="Times New Roman" w:cs="Times New Roman"/>
              </w:rPr>
            </w:pPr>
          </w:p>
        </w:tc>
      </w:tr>
      <w:tr w:rsidR="004008B1" w:rsidRPr="004008B1" w14:paraId="42EAF7EE" w14:textId="77777777" w:rsidTr="00AD5821">
        <w:trPr>
          <w:trHeight w:val="20"/>
        </w:trPr>
        <w:tc>
          <w:tcPr>
            <w:tcW w:w="842" w:type="pct"/>
            <w:vMerge w:val="restart"/>
          </w:tcPr>
          <w:p w14:paraId="7AB55EFD" w14:textId="77777777" w:rsidR="004008B1" w:rsidRPr="004008B1" w:rsidRDefault="004008B1" w:rsidP="004008B1">
            <w:pPr>
              <w:rPr>
                <w:rFonts w:ascii="Times New Roman" w:eastAsia="Calibri" w:hAnsi="Times New Roman" w:cs="Times New Roman"/>
                <w:b/>
                <w:bCs/>
              </w:rPr>
            </w:pPr>
            <w:r w:rsidRPr="004008B1">
              <w:rPr>
                <w:rFonts w:ascii="Times New Roman" w:eastAsia="Calibri" w:hAnsi="Times New Roman" w:cs="Times New Roman"/>
                <w:b/>
              </w:rPr>
              <w:t>Тема 3.3. Риски в мире денег</w:t>
            </w:r>
          </w:p>
        </w:tc>
        <w:tc>
          <w:tcPr>
            <w:tcW w:w="2953" w:type="pct"/>
          </w:tcPr>
          <w:p w14:paraId="1B0A150F" w14:textId="77777777" w:rsidR="004008B1" w:rsidRPr="004008B1" w:rsidRDefault="004008B1" w:rsidP="004008B1">
            <w:pPr>
              <w:rPr>
                <w:rFonts w:ascii="Times New Roman" w:eastAsia="Calibri" w:hAnsi="Times New Roman" w:cs="Times New Roman"/>
                <w:b/>
                <w:iCs/>
              </w:rPr>
            </w:pPr>
            <w:r w:rsidRPr="004008B1">
              <w:rPr>
                <w:rFonts w:ascii="Times New Roman" w:eastAsia="Calibri" w:hAnsi="Times New Roman" w:cs="Times New Roman"/>
                <w:b/>
                <w:bCs/>
              </w:rPr>
              <w:t xml:space="preserve">Содержание </w:t>
            </w:r>
          </w:p>
        </w:tc>
        <w:tc>
          <w:tcPr>
            <w:tcW w:w="605" w:type="pct"/>
            <w:vAlign w:val="center"/>
          </w:tcPr>
          <w:p w14:paraId="6CD6B1BE" w14:textId="77777777" w:rsidR="004008B1" w:rsidRPr="004008B1" w:rsidRDefault="004008B1" w:rsidP="004008B1">
            <w:pPr>
              <w:suppressAutoHyphens/>
              <w:jc w:val="center"/>
              <w:rPr>
                <w:rFonts w:ascii="Times New Roman" w:eastAsia="Calibri" w:hAnsi="Times New Roman" w:cs="Times New Roman"/>
                <w:b/>
                <w:iCs/>
                <w:lang w:val="en-US"/>
              </w:rPr>
            </w:pPr>
            <w:r w:rsidRPr="004008B1">
              <w:rPr>
                <w:rFonts w:ascii="Times New Roman" w:eastAsia="Calibri" w:hAnsi="Times New Roman" w:cs="Times New Roman"/>
                <w:b/>
                <w:iCs/>
              </w:rPr>
              <w:t>4</w:t>
            </w:r>
            <w:r w:rsidRPr="004008B1">
              <w:rPr>
                <w:rFonts w:ascii="Times New Roman" w:eastAsia="Calibri" w:hAnsi="Times New Roman" w:cs="Times New Roman"/>
                <w:b/>
                <w:iCs/>
                <w:lang w:val="en-US"/>
              </w:rPr>
              <w:t>/2</w:t>
            </w:r>
          </w:p>
        </w:tc>
        <w:tc>
          <w:tcPr>
            <w:tcW w:w="600" w:type="pct"/>
            <w:vMerge w:val="restart"/>
          </w:tcPr>
          <w:p w14:paraId="036DC94D" w14:textId="77777777" w:rsidR="004008B1" w:rsidRPr="004008B1" w:rsidRDefault="004008B1" w:rsidP="004008B1">
            <w:pPr>
              <w:suppressAutoHyphens/>
              <w:jc w:val="center"/>
              <w:rPr>
                <w:rFonts w:ascii="Times New Roman" w:eastAsia="Calibri" w:hAnsi="Times New Roman" w:cs="Times New Roman"/>
              </w:rPr>
            </w:pPr>
            <w:r w:rsidRPr="004008B1">
              <w:rPr>
                <w:rFonts w:ascii="Times New Roman" w:eastAsia="Calibri" w:hAnsi="Times New Roman" w:cs="Times New Roman"/>
              </w:rPr>
              <w:t>ОК 01-05</w:t>
            </w:r>
          </w:p>
          <w:p w14:paraId="25D04B71" w14:textId="77777777" w:rsidR="004008B1" w:rsidRPr="004008B1" w:rsidRDefault="004008B1" w:rsidP="004008B1">
            <w:pPr>
              <w:suppressAutoHyphens/>
              <w:jc w:val="center"/>
              <w:rPr>
                <w:rFonts w:ascii="Times New Roman" w:eastAsia="Calibri" w:hAnsi="Times New Roman" w:cs="Times New Roman"/>
              </w:rPr>
            </w:pPr>
          </w:p>
        </w:tc>
      </w:tr>
      <w:tr w:rsidR="004008B1" w:rsidRPr="004008B1" w14:paraId="7AA69680" w14:textId="77777777" w:rsidTr="00AD5821">
        <w:trPr>
          <w:trHeight w:val="20"/>
        </w:trPr>
        <w:tc>
          <w:tcPr>
            <w:tcW w:w="842" w:type="pct"/>
            <w:vMerge/>
          </w:tcPr>
          <w:p w14:paraId="4B36430C" w14:textId="77777777" w:rsidR="004008B1" w:rsidRPr="004008B1" w:rsidRDefault="004008B1" w:rsidP="004008B1">
            <w:pPr>
              <w:rPr>
                <w:rFonts w:ascii="Times New Roman" w:eastAsia="Calibri" w:hAnsi="Times New Roman" w:cs="Times New Roman"/>
                <w:b/>
                <w:bCs/>
              </w:rPr>
            </w:pPr>
          </w:p>
        </w:tc>
        <w:tc>
          <w:tcPr>
            <w:tcW w:w="2953" w:type="pct"/>
          </w:tcPr>
          <w:p w14:paraId="7BB6F82D" w14:textId="77777777" w:rsidR="004008B1" w:rsidRPr="004008B1" w:rsidRDefault="004008B1" w:rsidP="004008B1">
            <w:pPr>
              <w:rPr>
                <w:rFonts w:ascii="Times New Roman" w:eastAsia="Calibri" w:hAnsi="Times New Roman" w:cs="Times New Roman"/>
                <w:bCs/>
              </w:rPr>
            </w:pPr>
            <w:r w:rsidRPr="004008B1">
              <w:rPr>
                <w:rFonts w:ascii="Times New Roman" w:eastAsia="Calibri" w:hAnsi="Times New Roman" w:cs="Times New Roman"/>
                <w:bCs/>
              </w:rPr>
              <w:t xml:space="preserve">1.  Виды финансовых рисков и их классификация. Предпринимательская деятельность. </w:t>
            </w:r>
          </w:p>
          <w:p w14:paraId="355BC7DD" w14:textId="77777777" w:rsidR="004008B1" w:rsidRPr="004008B1" w:rsidRDefault="004008B1" w:rsidP="004008B1">
            <w:pPr>
              <w:rPr>
                <w:rFonts w:ascii="Times New Roman" w:eastAsia="Calibri" w:hAnsi="Times New Roman" w:cs="Times New Roman"/>
                <w:b/>
                <w:iCs/>
              </w:rPr>
            </w:pPr>
            <w:r w:rsidRPr="004008B1">
              <w:rPr>
                <w:rFonts w:ascii="Times New Roman" w:eastAsia="Calibri" w:hAnsi="Times New Roman" w:cs="Times New Roman"/>
                <w:bCs/>
              </w:rPr>
              <w:t>2. Оценка и контроль рисков своих сбережений. Экономические кризисы. Финансовое мошенничество. Методы и пути минимизации рисков</w:t>
            </w:r>
          </w:p>
        </w:tc>
        <w:tc>
          <w:tcPr>
            <w:tcW w:w="605" w:type="pct"/>
            <w:vAlign w:val="center"/>
          </w:tcPr>
          <w:p w14:paraId="1D0F4A52" w14:textId="77777777" w:rsidR="004008B1" w:rsidRPr="004008B1" w:rsidRDefault="004008B1" w:rsidP="004008B1">
            <w:pPr>
              <w:suppressAutoHyphens/>
              <w:jc w:val="center"/>
              <w:rPr>
                <w:rFonts w:ascii="Times New Roman" w:eastAsia="Calibri" w:hAnsi="Times New Roman" w:cs="Times New Roman"/>
                <w:iCs/>
              </w:rPr>
            </w:pPr>
            <w:r w:rsidRPr="004008B1">
              <w:rPr>
                <w:rFonts w:ascii="Times New Roman" w:eastAsia="Calibri" w:hAnsi="Times New Roman" w:cs="Times New Roman"/>
                <w:iCs/>
              </w:rPr>
              <w:t>2</w:t>
            </w:r>
          </w:p>
        </w:tc>
        <w:tc>
          <w:tcPr>
            <w:tcW w:w="600" w:type="pct"/>
            <w:vMerge/>
          </w:tcPr>
          <w:p w14:paraId="6EA2E7E1" w14:textId="77777777" w:rsidR="004008B1" w:rsidRPr="004008B1" w:rsidRDefault="004008B1" w:rsidP="004008B1">
            <w:pPr>
              <w:jc w:val="center"/>
              <w:rPr>
                <w:rFonts w:ascii="Times New Roman" w:eastAsia="Calibri" w:hAnsi="Times New Roman" w:cs="Times New Roman"/>
              </w:rPr>
            </w:pPr>
          </w:p>
        </w:tc>
      </w:tr>
      <w:tr w:rsidR="004008B1" w:rsidRPr="004008B1" w14:paraId="51B58F38" w14:textId="77777777" w:rsidTr="00AD5821">
        <w:trPr>
          <w:trHeight w:val="20"/>
        </w:trPr>
        <w:tc>
          <w:tcPr>
            <w:tcW w:w="842" w:type="pct"/>
            <w:vMerge/>
          </w:tcPr>
          <w:p w14:paraId="63E89EC4" w14:textId="77777777" w:rsidR="004008B1" w:rsidRPr="004008B1" w:rsidRDefault="004008B1" w:rsidP="004008B1">
            <w:pPr>
              <w:rPr>
                <w:rFonts w:ascii="Times New Roman" w:eastAsia="Calibri" w:hAnsi="Times New Roman" w:cs="Times New Roman"/>
                <w:b/>
                <w:bCs/>
              </w:rPr>
            </w:pPr>
          </w:p>
        </w:tc>
        <w:tc>
          <w:tcPr>
            <w:tcW w:w="2953" w:type="pct"/>
          </w:tcPr>
          <w:p w14:paraId="6E1F9F31" w14:textId="77777777" w:rsidR="004008B1" w:rsidRPr="004008B1" w:rsidRDefault="004008B1" w:rsidP="004008B1">
            <w:pPr>
              <w:rPr>
                <w:rFonts w:ascii="Times New Roman" w:eastAsia="Calibri" w:hAnsi="Times New Roman" w:cs="Times New Roman"/>
                <w:b/>
                <w:iCs/>
              </w:rPr>
            </w:pPr>
            <w:r w:rsidRPr="004008B1">
              <w:rPr>
                <w:rFonts w:ascii="Times New Roman" w:eastAsia="Calibri" w:hAnsi="Times New Roman" w:cs="Times New Roman"/>
                <w:b/>
                <w:bCs/>
              </w:rPr>
              <w:t>В том числе практических и лабораторных занятий</w:t>
            </w:r>
          </w:p>
        </w:tc>
        <w:tc>
          <w:tcPr>
            <w:tcW w:w="605" w:type="pct"/>
            <w:vAlign w:val="center"/>
          </w:tcPr>
          <w:p w14:paraId="4E2AFA69" w14:textId="77777777" w:rsidR="004008B1" w:rsidRPr="004008B1" w:rsidRDefault="004008B1" w:rsidP="004008B1">
            <w:pPr>
              <w:suppressAutoHyphens/>
              <w:jc w:val="center"/>
              <w:rPr>
                <w:rFonts w:ascii="Times New Roman" w:eastAsia="Calibri" w:hAnsi="Times New Roman" w:cs="Times New Roman"/>
                <w:b/>
                <w:iCs/>
              </w:rPr>
            </w:pPr>
            <w:r w:rsidRPr="004008B1">
              <w:rPr>
                <w:rFonts w:ascii="Times New Roman" w:eastAsia="Calibri" w:hAnsi="Times New Roman" w:cs="Times New Roman"/>
                <w:b/>
                <w:iCs/>
              </w:rPr>
              <w:t>2/2</w:t>
            </w:r>
          </w:p>
        </w:tc>
        <w:tc>
          <w:tcPr>
            <w:tcW w:w="600" w:type="pct"/>
            <w:vMerge/>
          </w:tcPr>
          <w:p w14:paraId="61D55F4A" w14:textId="77777777" w:rsidR="004008B1" w:rsidRPr="004008B1" w:rsidRDefault="004008B1" w:rsidP="004008B1">
            <w:pPr>
              <w:jc w:val="center"/>
              <w:rPr>
                <w:rFonts w:ascii="Times New Roman" w:eastAsia="Calibri" w:hAnsi="Times New Roman" w:cs="Times New Roman"/>
              </w:rPr>
            </w:pPr>
          </w:p>
        </w:tc>
      </w:tr>
      <w:tr w:rsidR="004008B1" w:rsidRPr="004008B1" w14:paraId="17147A76" w14:textId="77777777" w:rsidTr="00AD5821">
        <w:trPr>
          <w:trHeight w:val="20"/>
        </w:trPr>
        <w:tc>
          <w:tcPr>
            <w:tcW w:w="842" w:type="pct"/>
            <w:vMerge/>
          </w:tcPr>
          <w:p w14:paraId="3D44426B" w14:textId="77777777" w:rsidR="004008B1" w:rsidRPr="004008B1" w:rsidRDefault="004008B1" w:rsidP="004008B1">
            <w:pPr>
              <w:rPr>
                <w:rFonts w:ascii="Times New Roman" w:eastAsia="Calibri" w:hAnsi="Times New Roman" w:cs="Times New Roman"/>
                <w:b/>
                <w:bCs/>
              </w:rPr>
            </w:pPr>
          </w:p>
        </w:tc>
        <w:tc>
          <w:tcPr>
            <w:tcW w:w="2953" w:type="pct"/>
          </w:tcPr>
          <w:p w14:paraId="7EB4CBFF" w14:textId="77777777" w:rsidR="004008B1" w:rsidRPr="004008B1" w:rsidRDefault="004008B1" w:rsidP="004008B1">
            <w:pPr>
              <w:rPr>
                <w:rFonts w:ascii="Times New Roman" w:eastAsia="Calibri" w:hAnsi="Times New Roman" w:cs="Times New Roman"/>
                <w:b/>
                <w:iCs/>
              </w:rPr>
            </w:pPr>
            <w:r w:rsidRPr="004008B1">
              <w:rPr>
                <w:rFonts w:ascii="Times New Roman" w:eastAsia="Calibri" w:hAnsi="Times New Roman" w:cs="Times New Roman"/>
                <w:b/>
                <w:iCs/>
              </w:rPr>
              <w:t xml:space="preserve">Практическое занятие 7. </w:t>
            </w:r>
            <w:r w:rsidRPr="004008B1">
              <w:rPr>
                <w:rFonts w:ascii="Times New Roman" w:eastAsia="Calibri" w:hAnsi="Times New Roman" w:cs="Times New Roman"/>
                <w:iCs/>
              </w:rPr>
              <w:t>Написание бизнес-плана</w:t>
            </w:r>
            <w:r w:rsidRPr="004008B1">
              <w:rPr>
                <w:rFonts w:ascii="Times New Roman" w:eastAsia="Calibri" w:hAnsi="Times New Roman" w:cs="Times New Roman"/>
                <w:b/>
                <w:iCs/>
              </w:rPr>
              <w:t xml:space="preserve"> </w:t>
            </w:r>
          </w:p>
          <w:p w14:paraId="790300A0" w14:textId="77777777" w:rsidR="004008B1" w:rsidRPr="004008B1" w:rsidRDefault="004008B1" w:rsidP="004008B1">
            <w:pPr>
              <w:rPr>
                <w:rFonts w:ascii="Times New Roman" w:eastAsia="Calibri" w:hAnsi="Times New Roman" w:cs="Times New Roman"/>
                <w:b/>
                <w:iCs/>
              </w:rPr>
            </w:pPr>
            <w:r w:rsidRPr="004008B1">
              <w:rPr>
                <w:rFonts w:ascii="Times New Roman" w:eastAsia="Calibri" w:hAnsi="Times New Roman" w:cs="Times New Roman"/>
                <w:b/>
                <w:iCs/>
              </w:rPr>
              <w:t xml:space="preserve">Практическое занятие 8. </w:t>
            </w:r>
            <w:r w:rsidRPr="004008B1">
              <w:rPr>
                <w:rFonts w:ascii="Times New Roman" w:eastAsia="Calibri" w:hAnsi="Times New Roman" w:cs="Times New Roman"/>
                <w:iCs/>
              </w:rPr>
              <w:t>Защита бизнес-плана</w:t>
            </w:r>
          </w:p>
        </w:tc>
        <w:tc>
          <w:tcPr>
            <w:tcW w:w="605" w:type="pct"/>
            <w:vAlign w:val="center"/>
          </w:tcPr>
          <w:p w14:paraId="033BF83C" w14:textId="77777777" w:rsidR="004008B1" w:rsidRPr="004008B1" w:rsidRDefault="004008B1" w:rsidP="004008B1">
            <w:pPr>
              <w:suppressAutoHyphens/>
              <w:jc w:val="center"/>
              <w:rPr>
                <w:rFonts w:ascii="Times New Roman" w:eastAsia="Calibri" w:hAnsi="Times New Roman" w:cs="Times New Roman"/>
                <w:iCs/>
              </w:rPr>
            </w:pPr>
            <w:r w:rsidRPr="004008B1">
              <w:rPr>
                <w:rFonts w:ascii="Times New Roman" w:eastAsia="Calibri" w:hAnsi="Times New Roman" w:cs="Times New Roman"/>
                <w:iCs/>
              </w:rPr>
              <w:t>1</w:t>
            </w:r>
          </w:p>
          <w:p w14:paraId="2EAEBDE3" w14:textId="77777777" w:rsidR="004008B1" w:rsidRPr="004008B1" w:rsidRDefault="004008B1" w:rsidP="004008B1">
            <w:pPr>
              <w:suppressAutoHyphens/>
              <w:jc w:val="center"/>
              <w:rPr>
                <w:rFonts w:ascii="Times New Roman" w:eastAsia="Calibri" w:hAnsi="Times New Roman" w:cs="Times New Roman"/>
                <w:iCs/>
              </w:rPr>
            </w:pPr>
            <w:r w:rsidRPr="004008B1">
              <w:rPr>
                <w:rFonts w:ascii="Times New Roman" w:eastAsia="Calibri" w:hAnsi="Times New Roman" w:cs="Times New Roman"/>
                <w:iCs/>
              </w:rPr>
              <w:t>1</w:t>
            </w:r>
          </w:p>
        </w:tc>
        <w:tc>
          <w:tcPr>
            <w:tcW w:w="600" w:type="pct"/>
            <w:vMerge/>
          </w:tcPr>
          <w:p w14:paraId="00B767C4" w14:textId="77777777" w:rsidR="004008B1" w:rsidRPr="004008B1" w:rsidRDefault="004008B1" w:rsidP="004008B1">
            <w:pPr>
              <w:jc w:val="center"/>
              <w:rPr>
                <w:rFonts w:ascii="Times New Roman" w:eastAsia="Calibri" w:hAnsi="Times New Roman" w:cs="Times New Roman"/>
              </w:rPr>
            </w:pPr>
          </w:p>
        </w:tc>
      </w:tr>
      <w:tr w:rsidR="004008B1" w:rsidRPr="004008B1" w14:paraId="15943D25" w14:textId="77777777" w:rsidTr="00AD5821">
        <w:trPr>
          <w:trHeight w:val="20"/>
        </w:trPr>
        <w:tc>
          <w:tcPr>
            <w:tcW w:w="3795" w:type="pct"/>
            <w:gridSpan w:val="2"/>
          </w:tcPr>
          <w:p w14:paraId="07AAB373" w14:textId="77777777" w:rsidR="004008B1" w:rsidRPr="004008B1" w:rsidRDefault="004008B1" w:rsidP="004008B1">
            <w:pPr>
              <w:suppressAutoHyphens/>
              <w:rPr>
                <w:rFonts w:ascii="Times New Roman" w:eastAsia="Calibri" w:hAnsi="Times New Roman" w:cs="Times New Roman"/>
                <w:b/>
              </w:rPr>
            </w:pPr>
            <w:r w:rsidRPr="004008B1">
              <w:rPr>
                <w:rFonts w:ascii="Times New Roman" w:eastAsia="Calibri" w:hAnsi="Times New Roman" w:cs="Times New Roman"/>
                <w:b/>
              </w:rPr>
              <w:t>Промежуточная аттестация</w:t>
            </w:r>
          </w:p>
        </w:tc>
        <w:tc>
          <w:tcPr>
            <w:tcW w:w="605" w:type="pct"/>
            <w:vAlign w:val="center"/>
          </w:tcPr>
          <w:p w14:paraId="3AB2F2B2" w14:textId="77777777" w:rsidR="004008B1" w:rsidRPr="004008B1" w:rsidRDefault="004008B1" w:rsidP="004008B1">
            <w:pPr>
              <w:jc w:val="center"/>
              <w:rPr>
                <w:rFonts w:ascii="Times New Roman" w:eastAsia="Calibri" w:hAnsi="Times New Roman" w:cs="Times New Roman"/>
                <w:b/>
              </w:rPr>
            </w:pPr>
            <w:r w:rsidRPr="004008B1">
              <w:rPr>
                <w:rFonts w:ascii="Times New Roman" w:eastAsia="Calibri" w:hAnsi="Times New Roman" w:cs="Times New Roman"/>
                <w:b/>
              </w:rPr>
              <w:t>2</w:t>
            </w:r>
          </w:p>
        </w:tc>
        <w:tc>
          <w:tcPr>
            <w:tcW w:w="600" w:type="pct"/>
          </w:tcPr>
          <w:p w14:paraId="7E15636D" w14:textId="77777777" w:rsidR="004008B1" w:rsidRPr="004008B1" w:rsidRDefault="004008B1" w:rsidP="004008B1">
            <w:pPr>
              <w:jc w:val="center"/>
              <w:rPr>
                <w:rFonts w:ascii="Times New Roman" w:eastAsia="Calibri" w:hAnsi="Times New Roman" w:cs="Times New Roman"/>
              </w:rPr>
            </w:pPr>
          </w:p>
        </w:tc>
      </w:tr>
      <w:tr w:rsidR="004008B1" w:rsidRPr="004008B1" w14:paraId="3EBC0917" w14:textId="77777777" w:rsidTr="00AD5821">
        <w:trPr>
          <w:trHeight w:val="20"/>
        </w:trPr>
        <w:tc>
          <w:tcPr>
            <w:tcW w:w="3795" w:type="pct"/>
            <w:gridSpan w:val="2"/>
          </w:tcPr>
          <w:p w14:paraId="72FA6152" w14:textId="77777777" w:rsidR="004008B1" w:rsidRPr="004008B1" w:rsidRDefault="004008B1" w:rsidP="004008B1">
            <w:pPr>
              <w:rPr>
                <w:rFonts w:ascii="Times New Roman" w:eastAsia="Calibri" w:hAnsi="Times New Roman" w:cs="Times New Roman"/>
                <w:b/>
                <w:bCs/>
              </w:rPr>
            </w:pPr>
            <w:r w:rsidRPr="004008B1">
              <w:rPr>
                <w:rFonts w:ascii="Times New Roman" w:eastAsia="Calibri" w:hAnsi="Times New Roman" w:cs="Times New Roman"/>
                <w:b/>
                <w:bCs/>
              </w:rPr>
              <w:t>Всего:</w:t>
            </w:r>
          </w:p>
        </w:tc>
        <w:tc>
          <w:tcPr>
            <w:tcW w:w="605" w:type="pct"/>
            <w:vAlign w:val="center"/>
          </w:tcPr>
          <w:p w14:paraId="0A747F6D" w14:textId="77777777" w:rsidR="004008B1" w:rsidRPr="004008B1" w:rsidRDefault="004008B1" w:rsidP="004008B1">
            <w:pPr>
              <w:jc w:val="center"/>
              <w:rPr>
                <w:rFonts w:ascii="Times New Roman" w:eastAsia="Calibri" w:hAnsi="Times New Roman" w:cs="Times New Roman"/>
                <w:b/>
                <w:bCs/>
              </w:rPr>
            </w:pPr>
            <w:r w:rsidRPr="004008B1">
              <w:rPr>
                <w:rFonts w:ascii="Times New Roman" w:eastAsia="Calibri" w:hAnsi="Times New Roman" w:cs="Times New Roman"/>
                <w:b/>
                <w:bCs/>
              </w:rPr>
              <w:t>36</w:t>
            </w:r>
          </w:p>
        </w:tc>
        <w:tc>
          <w:tcPr>
            <w:tcW w:w="600" w:type="pct"/>
          </w:tcPr>
          <w:p w14:paraId="32493D29" w14:textId="77777777" w:rsidR="004008B1" w:rsidRPr="004008B1" w:rsidRDefault="004008B1" w:rsidP="004008B1">
            <w:pPr>
              <w:jc w:val="center"/>
              <w:rPr>
                <w:rFonts w:ascii="Times New Roman" w:eastAsia="Calibri" w:hAnsi="Times New Roman" w:cs="Times New Roman"/>
                <w:bCs/>
              </w:rPr>
            </w:pPr>
          </w:p>
        </w:tc>
      </w:tr>
    </w:tbl>
    <w:p w14:paraId="4EB57DDD" w14:textId="77777777" w:rsidR="004008B1" w:rsidRPr="004008B1" w:rsidRDefault="004008B1" w:rsidP="004008B1">
      <w:pPr>
        <w:rPr>
          <w:rFonts w:ascii="Times New Roman" w:eastAsia="Calibri" w:hAnsi="Times New Roman" w:cs="Times New Roman"/>
          <w:sz w:val="24"/>
          <w:szCs w:val="24"/>
        </w:rPr>
      </w:pPr>
    </w:p>
    <w:p w14:paraId="23AA5E34" w14:textId="77777777" w:rsidR="004008B1" w:rsidRPr="004008B1" w:rsidRDefault="004008B1" w:rsidP="004008B1">
      <w:pPr>
        <w:rPr>
          <w:rFonts w:ascii="Times New Roman" w:eastAsia="Calibri" w:hAnsi="Times New Roman" w:cs="Times New Roman"/>
          <w:sz w:val="24"/>
          <w:szCs w:val="24"/>
        </w:rPr>
        <w:sectPr w:rsidR="004008B1" w:rsidRPr="004008B1" w:rsidSect="006D1C4C">
          <w:footerReference w:type="default" r:id="rId42"/>
          <w:pgSz w:w="16838" w:h="11906" w:orient="landscape"/>
          <w:pgMar w:top="1701" w:right="1134" w:bottom="567" w:left="1134" w:header="709" w:footer="709" w:gutter="0"/>
          <w:cols w:space="708"/>
          <w:docGrid w:linePitch="360"/>
        </w:sectPr>
      </w:pPr>
    </w:p>
    <w:p w14:paraId="59ECBF57" w14:textId="77777777" w:rsidR="004008B1" w:rsidRPr="004008B1" w:rsidRDefault="004008B1" w:rsidP="004008B1">
      <w:pPr>
        <w:rPr>
          <w:rFonts w:ascii="Times New Roman" w:eastAsia="Calibri" w:hAnsi="Times New Roman" w:cs="Times New Roman"/>
          <w:sz w:val="24"/>
          <w:szCs w:val="24"/>
        </w:rPr>
      </w:pPr>
    </w:p>
    <w:p w14:paraId="6A754D43" w14:textId="77777777" w:rsidR="004008B1" w:rsidRPr="004008B1" w:rsidRDefault="004008B1" w:rsidP="004008B1">
      <w:pPr>
        <w:keepNext/>
        <w:spacing w:after="120"/>
        <w:jc w:val="center"/>
        <w:outlineLvl w:val="0"/>
        <w:rPr>
          <w:rFonts w:ascii="Times New Roman" w:eastAsia="Calibri" w:hAnsi="Times New Roman" w:cs="Times New Roman"/>
          <w:b/>
          <w:bCs/>
          <w:caps/>
          <w:kern w:val="32"/>
          <w:sz w:val="24"/>
          <w:szCs w:val="24"/>
          <w:lang w:eastAsia="ru-RU"/>
        </w:rPr>
      </w:pPr>
      <w:r w:rsidRPr="004008B1">
        <w:rPr>
          <w:rFonts w:ascii="Times New Roman" w:eastAsia="Calibri" w:hAnsi="Times New Roman" w:cs="Times New Roman"/>
          <w:b/>
          <w:bCs/>
          <w:caps/>
          <w:kern w:val="32"/>
          <w:sz w:val="24"/>
          <w:szCs w:val="24"/>
          <w:lang w:eastAsia="ru-RU"/>
        </w:rPr>
        <w:t>3. Условия реализации ДИСЦИПЛИНЫ</w:t>
      </w:r>
    </w:p>
    <w:p w14:paraId="3121E952" w14:textId="77777777" w:rsidR="004008B1" w:rsidRPr="004008B1" w:rsidRDefault="004008B1" w:rsidP="004008B1">
      <w:pPr>
        <w:spacing w:after="120" w:line="276" w:lineRule="auto"/>
        <w:ind w:firstLine="709"/>
        <w:outlineLvl w:val="1"/>
        <w:rPr>
          <w:rFonts w:ascii="Times New Roman" w:eastAsia="Calibri" w:hAnsi="Times New Roman" w:cs="Times New Roman"/>
          <w:b/>
          <w:bCs/>
          <w:sz w:val="24"/>
          <w:szCs w:val="24"/>
          <w:lang w:eastAsia="ru-RU"/>
        </w:rPr>
      </w:pPr>
      <w:r w:rsidRPr="004008B1">
        <w:rPr>
          <w:rFonts w:ascii="Times New Roman" w:eastAsia="Calibri" w:hAnsi="Times New Roman" w:cs="Times New Roman"/>
          <w:b/>
          <w:bCs/>
          <w:sz w:val="24"/>
          <w:szCs w:val="24"/>
          <w:lang w:eastAsia="ru-RU"/>
        </w:rPr>
        <w:t>3.1. Материально-техническое обеспечение</w:t>
      </w:r>
    </w:p>
    <w:p w14:paraId="7D00AA6E" w14:textId="77777777" w:rsidR="004008B1" w:rsidRPr="004008B1" w:rsidRDefault="004008B1" w:rsidP="004008B1">
      <w:pPr>
        <w:suppressAutoHyphens/>
        <w:spacing w:line="276" w:lineRule="auto"/>
        <w:ind w:firstLine="709"/>
        <w:jc w:val="both"/>
        <w:rPr>
          <w:rFonts w:ascii="Times New Roman" w:eastAsia="Calibri" w:hAnsi="Times New Roman" w:cs="Times New Roman"/>
          <w:bCs/>
          <w:sz w:val="24"/>
          <w:szCs w:val="24"/>
        </w:rPr>
      </w:pPr>
      <w:r w:rsidRPr="004008B1">
        <w:rPr>
          <w:rFonts w:ascii="Times New Roman" w:eastAsia="Calibri" w:hAnsi="Times New Roman" w:cs="Times New Roman"/>
          <w:sz w:val="24"/>
          <w:szCs w:val="24"/>
        </w:rPr>
        <w:t>Кабинет «Социально-гуманитарных дисциплин, о</w:t>
      </w:r>
      <w:r w:rsidRPr="004008B1">
        <w:rPr>
          <w:rFonts w:ascii="Times New Roman" w:eastAsia="Calibri" w:hAnsi="Times New Roman" w:cs="Times New Roman"/>
          <w:bCs/>
          <w:sz w:val="24"/>
          <w:szCs w:val="24"/>
        </w:rPr>
        <w:t xml:space="preserve">снащенный </w:t>
      </w:r>
      <w:r w:rsidRPr="004008B1">
        <w:rPr>
          <w:rFonts w:ascii="Times New Roman" w:eastAsia="Calibri" w:hAnsi="Times New Roman" w:cs="Times New Roman"/>
          <w:bCs/>
          <w:iCs/>
          <w:sz w:val="24"/>
          <w:szCs w:val="24"/>
        </w:rPr>
        <w:t>в соответствии с приложением 3 ОПОП-П</w:t>
      </w:r>
      <w:r w:rsidRPr="004008B1">
        <w:rPr>
          <w:rFonts w:ascii="Times New Roman" w:eastAsia="Calibri" w:hAnsi="Times New Roman" w:cs="Times New Roman"/>
          <w:bCs/>
          <w:sz w:val="24"/>
          <w:szCs w:val="24"/>
        </w:rPr>
        <w:t>:</w:t>
      </w:r>
    </w:p>
    <w:p w14:paraId="1D972E48" w14:textId="77777777" w:rsidR="004008B1" w:rsidRPr="004008B1" w:rsidRDefault="004008B1" w:rsidP="004008B1">
      <w:pPr>
        <w:tabs>
          <w:tab w:val="left" w:pos="0"/>
        </w:tabs>
        <w:spacing w:line="276" w:lineRule="auto"/>
        <w:ind w:firstLine="709"/>
        <w:jc w:val="both"/>
        <w:rPr>
          <w:rFonts w:ascii="Times New Roman" w:eastAsia="Calibri" w:hAnsi="Times New Roman" w:cs="Times New Roman"/>
          <w:sz w:val="24"/>
          <w:szCs w:val="24"/>
          <w:lang w:eastAsia="ru-RU"/>
        </w:rPr>
      </w:pPr>
      <w:r w:rsidRPr="004008B1">
        <w:rPr>
          <w:rFonts w:ascii="Times New Roman" w:eastAsia="Calibri" w:hAnsi="Times New Roman" w:cs="Times New Roman"/>
          <w:sz w:val="24"/>
          <w:szCs w:val="24"/>
          <w:lang w:eastAsia="ru-RU"/>
        </w:rPr>
        <w:t>- посадочные места по количеству обучающихся;</w:t>
      </w:r>
    </w:p>
    <w:p w14:paraId="4BD73E6C" w14:textId="77777777" w:rsidR="004008B1" w:rsidRPr="004008B1" w:rsidRDefault="004008B1" w:rsidP="004008B1">
      <w:pPr>
        <w:tabs>
          <w:tab w:val="left" w:pos="0"/>
        </w:tabs>
        <w:spacing w:line="276" w:lineRule="auto"/>
        <w:ind w:firstLine="709"/>
        <w:jc w:val="both"/>
        <w:rPr>
          <w:rFonts w:ascii="Times New Roman" w:eastAsia="Calibri" w:hAnsi="Times New Roman" w:cs="Times New Roman"/>
          <w:sz w:val="24"/>
          <w:szCs w:val="24"/>
          <w:lang w:eastAsia="ru-RU"/>
        </w:rPr>
      </w:pPr>
      <w:r w:rsidRPr="004008B1">
        <w:rPr>
          <w:rFonts w:ascii="Times New Roman" w:eastAsia="Calibri" w:hAnsi="Times New Roman" w:cs="Times New Roman"/>
          <w:sz w:val="24"/>
          <w:szCs w:val="24"/>
          <w:lang w:eastAsia="ru-RU"/>
        </w:rPr>
        <w:t>- рабочее место преподавателя.</w:t>
      </w:r>
    </w:p>
    <w:p w14:paraId="1B828CE7" w14:textId="77777777" w:rsidR="004008B1" w:rsidRPr="004008B1" w:rsidRDefault="004008B1" w:rsidP="004008B1">
      <w:pPr>
        <w:tabs>
          <w:tab w:val="left" w:pos="0"/>
        </w:tabs>
        <w:spacing w:line="276" w:lineRule="auto"/>
        <w:ind w:firstLine="851"/>
        <w:jc w:val="both"/>
        <w:rPr>
          <w:rFonts w:ascii="Times New Roman" w:eastAsia="Calibri" w:hAnsi="Times New Roman" w:cs="Times New Roman"/>
          <w:sz w:val="24"/>
          <w:szCs w:val="24"/>
          <w:lang w:eastAsia="ru-RU"/>
        </w:rPr>
      </w:pPr>
    </w:p>
    <w:p w14:paraId="7A644152" w14:textId="77777777" w:rsidR="004008B1" w:rsidRPr="004008B1" w:rsidRDefault="004008B1" w:rsidP="004008B1">
      <w:pPr>
        <w:tabs>
          <w:tab w:val="left" w:pos="0"/>
        </w:tabs>
        <w:spacing w:line="276" w:lineRule="auto"/>
        <w:ind w:firstLine="709"/>
        <w:jc w:val="both"/>
        <w:rPr>
          <w:rFonts w:ascii="Times New Roman" w:eastAsia="Calibri" w:hAnsi="Times New Roman" w:cs="Times New Roman"/>
          <w:sz w:val="24"/>
          <w:szCs w:val="24"/>
          <w:lang w:eastAsia="ru-RU"/>
        </w:rPr>
      </w:pPr>
      <w:r w:rsidRPr="004008B1">
        <w:rPr>
          <w:rFonts w:ascii="Times New Roman" w:eastAsia="Calibri" w:hAnsi="Times New Roman" w:cs="Times New Roman"/>
          <w:sz w:val="24"/>
          <w:szCs w:val="24"/>
          <w:lang w:eastAsia="ru-RU"/>
        </w:rPr>
        <w:t>Технические средства обучения:</w:t>
      </w:r>
    </w:p>
    <w:p w14:paraId="732AEAF6" w14:textId="77777777" w:rsidR="004008B1" w:rsidRPr="004008B1" w:rsidRDefault="004008B1" w:rsidP="004008B1">
      <w:pPr>
        <w:tabs>
          <w:tab w:val="left" w:pos="0"/>
        </w:tabs>
        <w:spacing w:line="276" w:lineRule="auto"/>
        <w:ind w:firstLine="709"/>
        <w:jc w:val="both"/>
        <w:rPr>
          <w:rFonts w:ascii="Times New Roman" w:eastAsia="Calibri" w:hAnsi="Times New Roman" w:cs="Times New Roman"/>
          <w:i/>
          <w:iCs/>
          <w:sz w:val="24"/>
          <w:szCs w:val="24"/>
          <w:lang w:eastAsia="ru-RU"/>
        </w:rPr>
      </w:pPr>
      <w:r w:rsidRPr="004008B1">
        <w:rPr>
          <w:rFonts w:ascii="Times New Roman" w:eastAsia="Calibri" w:hAnsi="Times New Roman" w:cs="Times New Roman"/>
          <w:sz w:val="24"/>
          <w:szCs w:val="24"/>
          <w:lang w:eastAsia="ru-RU"/>
        </w:rPr>
        <w:t>- компьютер;</w:t>
      </w:r>
    </w:p>
    <w:p w14:paraId="5084C917" w14:textId="77777777" w:rsidR="004008B1" w:rsidRPr="004008B1" w:rsidRDefault="004008B1" w:rsidP="004008B1">
      <w:pPr>
        <w:tabs>
          <w:tab w:val="left" w:pos="0"/>
        </w:tabs>
        <w:spacing w:line="276" w:lineRule="auto"/>
        <w:ind w:right="-57" w:firstLine="709"/>
        <w:jc w:val="both"/>
        <w:rPr>
          <w:rFonts w:ascii="Times New Roman" w:eastAsia="Times New Roman" w:hAnsi="Times New Roman" w:cs="Times New Roman"/>
          <w:sz w:val="24"/>
          <w:szCs w:val="24"/>
          <w:lang w:eastAsia="ru-RU"/>
        </w:rPr>
      </w:pPr>
      <w:r w:rsidRPr="004008B1">
        <w:rPr>
          <w:rFonts w:ascii="Times New Roman" w:eastAsia="Times New Roman" w:hAnsi="Times New Roman" w:cs="Times New Roman"/>
          <w:sz w:val="24"/>
          <w:szCs w:val="24"/>
          <w:lang w:eastAsia="ru-RU"/>
        </w:rPr>
        <w:t>- презентации к урокам.</w:t>
      </w:r>
    </w:p>
    <w:p w14:paraId="11235C96" w14:textId="77777777" w:rsidR="004008B1" w:rsidRPr="004008B1" w:rsidRDefault="004008B1" w:rsidP="004008B1">
      <w:pPr>
        <w:tabs>
          <w:tab w:val="left" w:pos="0"/>
        </w:tabs>
        <w:spacing w:line="276" w:lineRule="auto"/>
        <w:ind w:right="-57" w:firstLine="851"/>
        <w:jc w:val="both"/>
        <w:rPr>
          <w:rFonts w:ascii="Times New Roman" w:eastAsia="Times New Roman" w:hAnsi="Times New Roman" w:cs="Times New Roman"/>
          <w:sz w:val="24"/>
          <w:szCs w:val="24"/>
          <w:lang w:eastAsia="ru-RU"/>
        </w:rPr>
      </w:pPr>
    </w:p>
    <w:p w14:paraId="14A3A92E" w14:textId="77777777" w:rsidR="004008B1" w:rsidRPr="004008B1" w:rsidRDefault="004008B1" w:rsidP="004008B1">
      <w:pPr>
        <w:tabs>
          <w:tab w:val="left" w:pos="0"/>
        </w:tabs>
        <w:spacing w:line="276" w:lineRule="auto"/>
        <w:ind w:firstLine="709"/>
        <w:jc w:val="both"/>
        <w:rPr>
          <w:rFonts w:ascii="Times New Roman" w:eastAsia="Calibri" w:hAnsi="Times New Roman" w:cs="Times New Roman"/>
          <w:sz w:val="24"/>
          <w:szCs w:val="24"/>
          <w:lang w:eastAsia="ru-RU"/>
        </w:rPr>
      </w:pPr>
      <w:r w:rsidRPr="004008B1">
        <w:rPr>
          <w:rFonts w:ascii="Times New Roman" w:eastAsia="Calibri" w:hAnsi="Times New Roman" w:cs="Times New Roman"/>
          <w:sz w:val="24"/>
          <w:szCs w:val="24"/>
          <w:lang w:eastAsia="ru-RU"/>
        </w:rPr>
        <w:t>Контрольно-измерительные материалы:</w:t>
      </w:r>
    </w:p>
    <w:p w14:paraId="659E1683" w14:textId="77777777" w:rsidR="004008B1" w:rsidRPr="004008B1" w:rsidRDefault="004008B1" w:rsidP="004008B1">
      <w:pPr>
        <w:tabs>
          <w:tab w:val="left" w:pos="0"/>
        </w:tabs>
        <w:spacing w:line="276" w:lineRule="auto"/>
        <w:ind w:firstLine="709"/>
        <w:jc w:val="both"/>
        <w:rPr>
          <w:rFonts w:ascii="Times New Roman" w:eastAsia="Calibri" w:hAnsi="Times New Roman" w:cs="Times New Roman"/>
          <w:sz w:val="24"/>
          <w:szCs w:val="24"/>
          <w:lang w:eastAsia="ru-RU"/>
        </w:rPr>
      </w:pPr>
      <w:r w:rsidRPr="004008B1">
        <w:rPr>
          <w:rFonts w:ascii="Times New Roman" w:eastAsia="Calibri" w:hAnsi="Times New Roman" w:cs="Times New Roman"/>
          <w:sz w:val="24"/>
          <w:szCs w:val="24"/>
          <w:lang w:eastAsia="ru-RU"/>
        </w:rPr>
        <w:t>- тестовые задания по темам курса;</w:t>
      </w:r>
    </w:p>
    <w:p w14:paraId="7CD28065" w14:textId="77777777" w:rsidR="004008B1" w:rsidRPr="004008B1" w:rsidRDefault="004008B1" w:rsidP="004008B1">
      <w:pPr>
        <w:tabs>
          <w:tab w:val="left" w:pos="0"/>
        </w:tabs>
        <w:spacing w:line="276" w:lineRule="auto"/>
        <w:ind w:firstLine="709"/>
        <w:jc w:val="both"/>
        <w:rPr>
          <w:rFonts w:ascii="Times New Roman" w:eastAsia="Calibri" w:hAnsi="Times New Roman" w:cs="Times New Roman"/>
          <w:sz w:val="24"/>
          <w:szCs w:val="24"/>
          <w:lang w:eastAsia="ru-RU"/>
        </w:rPr>
      </w:pPr>
      <w:r w:rsidRPr="004008B1">
        <w:rPr>
          <w:rFonts w:ascii="Times New Roman" w:eastAsia="Calibri" w:hAnsi="Times New Roman" w:cs="Times New Roman"/>
          <w:sz w:val="24"/>
          <w:szCs w:val="24"/>
          <w:lang w:eastAsia="ru-RU"/>
        </w:rPr>
        <w:t>- письменные проверочные работы по темам дисциплины;</w:t>
      </w:r>
    </w:p>
    <w:p w14:paraId="3294969B" w14:textId="77777777" w:rsidR="004008B1" w:rsidRPr="004008B1" w:rsidRDefault="004008B1" w:rsidP="004008B1">
      <w:pPr>
        <w:spacing w:line="276" w:lineRule="auto"/>
        <w:ind w:firstLine="709"/>
        <w:rPr>
          <w:rFonts w:ascii="Times New Roman" w:eastAsia="Calibri" w:hAnsi="Times New Roman" w:cs="Times New Roman"/>
          <w:sz w:val="24"/>
          <w:szCs w:val="24"/>
        </w:rPr>
      </w:pPr>
      <w:r w:rsidRPr="004008B1">
        <w:rPr>
          <w:rFonts w:ascii="Times New Roman" w:eastAsia="Calibri" w:hAnsi="Times New Roman" w:cs="Times New Roman"/>
          <w:sz w:val="24"/>
          <w:szCs w:val="24"/>
        </w:rPr>
        <w:t>- комплект контрольно-оценочных средств для проведения аттестации</w:t>
      </w:r>
    </w:p>
    <w:p w14:paraId="09629227" w14:textId="77777777" w:rsidR="004008B1" w:rsidRPr="004008B1" w:rsidRDefault="004008B1" w:rsidP="004008B1">
      <w:pPr>
        <w:spacing w:after="120" w:line="276" w:lineRule="auto"/>
        <w:ind w:firstLine="709"/>
        <w:outlineLvl w:val="1"/>
        <w:rPr>
          <w:rFonts w:ascii="Times New Roman" w:eastAsia="Calibri" w:hAnsi="Times New Roman" w:cs="Times New Roman"/>
          <w:b/>
          <w:bCs/>
          <w:sz w:val="24"/>
          <w:szCs w:val="24"/>
          <w:lang w:eastAsia="ru-RU"/>
        </w:rPr>
      </w:pPr>
    </w:p>
    <w:p w14:paraId="258D8D7A" w14:textId="77777777" w:rsidR="004008B1" w:rsidRPr="004008B1" w:rsidRDefault="004008B1" w:rsidP="004008B1">
      <w:pPr>
        <w:spacing w:after="120" w:line="276" w:lineRule="auto"/>
        <w:ind w:firstLine="709"/>
        <w:outlineLvl w:val="1"/>
        <w:rPr>
          <w:rFonts w:ascii="Times New Roman" w:eastAsia="Calibri" w:hAnsi="Times New Roman" w:cs="Times New Roman"/>
          <w:b/>
          <w:bCs/>
          <w:sz w:val="24"/>
          <w:szCs w:val="24"/>
          <w:lang w:eastAsia="ru-RU"/>
        </w:rPr>
      </w:pPr>
      <w:r w:rsidRPr="004008B1">
        <w:rPr>
          <w:rFonts w:ascii="Times New Roman" w:eastAsia="Calibri" w:hAnsi="Times New Roman" w:cs="Times New Roman"/>
          <w:b/>
          <w:bCs/>
          <w:sz w:val="24"/>
          <w:szCs w:val="24"/>
          <w:lang w:eastAsia="ru-RU"/>
        </w:rPr>
        <w:t>3.2. Учебно-методическое обеспечение</w:t>
      </w:r>
    </w:p>
    <w:p w14:paraId="42795AB6" w14:textId="77777777" w:rsidR="004008B1" w:rsidRPr="004008B1" w:rsidRDefault="004008B1" w:rsidP="004008B1">
      <w:pPr>
        <w:spacing w:line="276" w:lineRule="auto"/>
        <w:ind w:firstLine="709"/>
        <w:contextualSpacing/>
        <w:rPr>
          <w:rFonts w:ascii="Times New Roman" w:eastAsia="Calibri" w:hAnsi="Times New Roman" w:cs="Times New Roman"/>
          <w:b/>
          <w:sz w:val="24"/>
          <w:szCs w:val="24"/>
        </w:rPr>
      </w:pPr>
      <w:r w:rsidRPr="004008B1">
        <w:rPr>
          <w:rFonts w:ascii="Times New Roman" w:eastAsia="Calibri" w:hAnsi="Times New Roman" w:cs="Times New Roman"/>
          <w:b/>
          <w:sz w:val="24"/>
          <w:szCs w:val="24"/>
        </w:rPr>
        <w:t>3.2.1. Основные печатные и/или электронные издания</w:t>
      </w:r>
    </w:p>
    <w:p w14:paraId="4499C658" w14:textId="77777777" w:rsidR="004008B1" w:rsidRPr="004008B1" w:rsidRDefault="004008B1" w:rsidP="003351F9">
      <w:pPr>
        <w:widowControl w:val="0"/>
        <w:numPr>
          <w:ilvl w:val="0"/>
          <w:numId w:val="63"/>
        </w:numPr>
        <w:tabs>
          <w:tab w:val="left" w:pos="1048"/>
        </w:tabs>
        <w:autoSpaceDE w:val="0"/>
        <w:autoSpaceDN w:val="0"/>
        <w:spacing w:line="276" w:lineRule="auto"/>
        <w:ind w:left="0" w:firstLine="737"/>
        <w:jc w:val="both"/>
        <w:rPr>
          <w:rFonts w:ascii="Times New Roman" w:eastAsia="Calibri" w:hAnsi="Times New Roman" w:cs="Times New Roman"/>
          <w:sz w:val="24"/>
        </w:rPr>
      </w:pPr>
      <w:r w:rsidRPr="004008B1">
        <w:rPr>
          <w:rFonts w:ascii="Times New Roman" w:eastAsia="Calibri" w:hAnsi="Times New Roman" w:cs="Times New Roman"/>
          <w:sz w:val="24"/>
        </w:rPr>
        <w:t>Жданова А.О., Савицкая Е.В. Финансовая грамотность: материалы для обучающихся. Среднее  профессиональное образование – М.:ВАКО,2022г.</w:t>
      </w:r>
    </w:p>
    <w:p w14:paraId="5A5AE9B8" w14:textId="77777777" w:rsidR="004008B1" w:rsidRPr="004008B1" w:rsidRDefault="004008B1" w:rsidP="003351F9">
      <w:pPr>
        <w:widowControl w:val="0"/>
        <w:numPr>
          <w:ilvl w:val="0"/>
          <w:numId w:val="63"/>
        </w:numPr>
        <w:tabs>
          <w:tab w:val="left" w:pos="1048"/>
        </w:tabs>
        <w:autoSpaceDE w:val="0"/>
        <w:autoSpaceDN w:val="0"/>
        <w:spacing w:line="276" w:lineRule="auto"/>
        <w:ind w:left="0" w:firstLine="737"/>
        <w:jc w:val="both"/>
        <w:rPr>
          <w:rFonts w:ascii="Times New Roman" w:eastAsia="Calibri" w:hAnsi="Times New Roman" w:cs="Times New Roman"/>
          <w:sz w:val="24"/>
        </w:rPr>
      </w:pPr>
      <w:r w:rsidRPr="004008B1">
        <w:rPr>
          <w:rFonts w:ascii="Times New Roman" w:eastAsia="Calibri" w:hAnsi="Times New Roman" w:cs="Times New Roman"/>
          <w:sz w:val="24"/>
        </w:rPr>
        <w:t>Каджаева М.Р. Финансовая грамотность: учеб. пособие для студ. учреждений сред. профессиональное.–4-еизд.стер.М.:Издательский  центр «Академия»,2022.г</w:t>
      </w:r>
    </w:p>
    <w:p w14:paraId="6CC52A2F" w14:textId="77777777" w:rsidR="004008B1" w:rsidRPr="004008B1" w:rsidRDefault="004008B1" w:rsidP="003351F9">
      <w:pPr>
        <w:widowControl w:val="0"/>
        <w:numPr>
          <w:ilvl w:val="0"/>
          <w:numId w:val="63"/>
        </w:numPr>
        <w:tabs>
          <w:tab w:val="left" w:pos="1048"/>
        </w:tabs>
        <w:autoSpaceDE w:val="0"/>
        <w:autoSpaceDN w:val="0"/>
        <w:spacing w:line="276" w:lineRule="auto"/>
        <w:ind w:left="0" w:firstLine="737"/>
        <w:jc w:val="both"/>
        <w:rPr>
          <w:rFonts w:ascii="Times New Roman" w:eastAsia="Calibri" w:hAnsi="Times New Roman" w:cs="Times New Roman"/>
          <w:sz w:val="24"/>
        </w:rPr>
      </w:pPr>
      <w:r w:rsidRPr="004008B1">
        <w:rPr>
          <w:rFonts w:ascii="Times New Roman" w:eastAsia="Calibri" w:hAnsi="Times New Roman" w:cs="Times New Roman"/>
          <w:sz w:val="24"/>
        </w:rPr>
        <w:t>Каджаева М.Р.Финансовая грамотность. Методические рекомендации: учеб.пособие для студ.учреждений сред.профессиональное  образования/М.2023г.</w:t>
      </w:r>
    </w:p>
    <w:p w14:paraId="62F02DF4" w14:textId="77777777" w:rsidR="004008B1" w:rsidRPr="004008B1" w:rsidRDefault="004008B1" w:rsidP="004008B1">
      <w:pPr>
        <w:widowControl w:val="0"/>
        <w:tabs>
          <w:tab w:val="left" w:pos="1048"/>
        </w:tabs>
        <w:autoSpaceDE w:val="0"/>
        <w:autoSpaceDN w:val="0"/>
        <w:spacing w:line="276" w:lineRule="auto"/>
        <w:ind w:firstLine="737"/>
        <w:jc w:val="both"/>
        <w:rPr>
          <w:rFonts w:ascii="Times New Roman" w:eastAsia="Calibri" w:hAnsi="Times New Roman" w:cs="Times New Roman"/>
          <w:sz w:val="24"/>
        </w:rPr>
      </w:pPr>
      <w:r w:rsidRPr="004008B1">
        <w:rPr>
          <w:rFonts w:ascii="Times New Roman" w:eastAsia="Calibri" w:hAnsi="Times New Roman" w:cs="Times New Roman"/>
          <w:sz w:val="24"/>
        </w:rPr>
        <w:t>4.Каджаева М.Р. Финансовая грамотность. Практикум; учеб. пособие для студ.учрежденийсред.профессиональноеобразования/ФОРА -2023г.</w:t>
      </w:r>
    </w:p>
    <w:p w14:paraId="331FE499" w14:textId="77777777" w:rsidR="004008B1" w:rsidRPr="004008B1" w:rsidRDefault="004008B1" w:rsidP="004008B1">
      <w:pPr>
        <w:widowControl w:val="0"/>
        <w:tabs>
          <w:tab w:val="left" w:pos="1048"/>
        </w:tabs>
        <w:autoSpaceDE w:val="0"/>
        <w:autoSpaceDN w:val="0"/>
        <w:spacing w:line="276" w:lineRule="auto"/>
        <w:ind w:firstLine="737"/>
        <w:jc w:val="both"/>
        <w:rPr>
          <w:rFonts w:ascii="Times New Roman" w:eastAsia="Calibri" w:hAnsi="Times New Roman" w:cs="Times New Roman"/>
          <w:sz w:val="24"/>
        </w:rPr>
      </w:pPr>
      <w:r w:rsidRPr="004008B1">
        <w:rPr>
          <w:rFonts w:ascii="Times New Roman" w:eastAsia="Calibri" w:hAnsi="Times New Roman" w:cs="Times New Roman"/>
          <w:sz w:val="24"/>
        </w:rPr>
        <w:t>5.ФлицлерА.В.Основы финансовой грамотности: учебное пособие для среднего профессионального образования – Москва: ИздательствоЮрайт,2022г.</w:t>
      </w:r>
    </w:p>
    <w:p w14:paraId="69919E31" w14:textId="77777777" w:rsidR="004008B1" w:rsidRPr="004008B1" w:rsidRDefault="004008B1" w:rsidP="004008B1">
      <w:pPr>
        <w:widowControl w:val="0"/>
        <w:tabs>
          <w:tab w:val="left" w:pos="709"/>
          <w:tab w:val="left" w:pos="1134"/>
          <w:tab w:val="left" w:pos="1560"/>
        </w:tabs>
        <w:autoSpaceDE w:val="0"/>
        <w:autoSpaceDN w:val="0"/>
        <w:spacing w:line="276" w:lineRule="auto"/>
        <w:ind w:firstLine="737"/>
        <w:contextualSpacing/>
        <w:jc w:val="both"/>
        <w:rPr>
          <w:rFonts w:ascii="Times New Roman" w:eastAsia="Calibri" w:hAnsi="Times New Roman" w:cs="Times New Roman"/>
          <w:sz w:val="24"/>
          <w:szCs w:val="24"/>
          <w:lang w:eastAsia="ru-RU"/>
        </w:rPr>
      </w:pPr>
      <w:r w:rsidRPr="004008B1">
        <w:rPr>
          <w:rFonts w:ascii="Times New Roman" w:eastAsia="Calibri" w:hAnsi="Times New Roman" w:cs="Times New Roman"/>
          <w:sz w:val="24"/>
          <w:szCs w:val="24"/>
          <w:lang w:eastAsia="ru-RU"/>
        </w:rPr>
        <w:t>6.Банковские услуги и отношения людей с банками: курс лекций. Электронный ресурс М:2021г..</w:t>
      </w:r>
    </w:p>
    <w:p w14:paraId="126EAB20" w14:textId="77777777" w:rsidR="004008B1" w:rsidRPr="004008B1" w:rsidRDefault="004008B1" w:rsidP="004008B1">
      <w:pPr>
        <w:widowControl w:val="0"/>
        <w:tabs>
          <w:tab w:val="left" w:pos="709"/>
          <w:tab w:val="left" w:pos="1134"/>
          <w:tab w:val="left" w:pos="1560"/>
        </w:tabs>
        <w:autoSpaceDE w:val="0"/>
        <w:autoSpaceDN w:val="0"/>
        <w:spacing w:line="276" w:lineRule="auto"/>
        <w:ind w:firstLine="737"/>
        <w:contextualSpacing/>
        <w:jc w:val="both"/>
        <w:rPr>
          <w:rFonts w:ascii="Times New Roman" w:eastAsia="Calibri" w:hAnsi="Times New Roman" w:cs="Times New Roman"/>
          <w:sz w:val="24"/>
          <w:szCs w:val="24"/>
          <w:lang w:eastAsia="ru-RU"/>
        </w:rPr>
      </w:pPr>
      <w:r w:rsidRPr="004008B1">
        <w:rPr>
          <w:rFonts w:ascii="Times New Roman" w:eastAsia="Calibri" w:hAnsi="Times New Roman" w:cs="Times New Roman"/>
          <w:sz w:val="24"/>
          <w:szCs w:val="24"/>
          <w:lang w:eastAsia="ru-RU"/>
        </w:rPr>
        <w:t>7.Романова И.Б., Айнуллова Д.Г. Налоги и налогообложение: теория и практика .ТРИН-2020г.</w:t>
      </w:r>
    </w:p>
    <w:p w14:paraId="3AA79EA0" w14:textId="77777777" w:rsidR="004008B1" w:rsidRPr="004008B1" w:rsidRDefault="004008B1" w:rsidP="004008B1">
      <w:pPr>
        <w:widowControl w:val="0"/>
        <w:tabs>
          <w:tab w:val="left" w:pos="709"/>
          <w:tab w:val="left" w:pos="1134"/>
          <w:tab w:val="left" w:pos="1560"/>
        </w:tabs>
        <w:autoSpaceDE w:val="0"/>
        <w:autoSpaceDN w:val="0"/>
        <w:spacing w:before="100" w:beforeAutospacing="1" w:after="100" w:afterAutospacing="1" w:line="276" w:lineRule="auto"/>
        <w:ind w:firstLine="737"/>
        <w:contextualSpacing/>
        <w:jc w:val="both"/>
        <w:rPr>
          <w:rFonts w:ascii="Times New Roman" w:eastAsia="Calibri" w:hAnsi="Times New Roman" w:cs="Times New Roman"/>
          <w:sz w:val="24"/>
          <w:szCs w:val="24"/>
          <w:lang w:eastAsia="ru-RU"/>
        </w:rPr>
      </w:pPr>
      <w:r w:rsidRPr="004008B1">
        <w:rPr>
          <w:rFonts w:ascii="Times New Roman" w:eastAsia="Calibri" w:hAnsi="Times New Roman" w:cs="Times New Roman"/>
          <w:sz w:val="24"/>
          <w:szCs w:val="24"/>
          <w:lang w:eastAsia="ru-RU"/>
        </w:rPr>
        <w:t>8.Рынок ценных бумаг: учебник / под общ. ред. Н.И. Берзона. 4-е изд., перераб. и доп.М.:Юрайт,2016.</w:t>
      </w:r>
    </w:p>
    <w:p w14:paraId="4B7D3C36" w14:textId="77777777" w:rsidR="004008B1" w:rsidRPr="004008B1" w:rsidRDefault="004008B1" w:rsidP="004008B1">
      <w:pPr>
        <w:widowControl w:val="0"/>
        <w:tabs>
          <w:tab w:val="left" w:pos="709"/>
          <w:tab w:val="left" w:pos="1134"/>
          <w:tab w:val="left" w:pos="1560"/>
        </w:tabs>
        <w:autoSpaceDE w:val="0"/>
        <w:autoSpaceDN w:val="0"/>
        <w:spacing w:before="100" w:beforeAutospacing="1" w:after="100" w:afterAutospacing="1" w:line="276" w:lineRule="auto"/>
        <w:ind w:firstLine="737"/>
        <w:contextualSpacing/>
        <w:jc w:val="both"/>
        <w:rPr>
          <w:rFonts w:ascii="Times New Roman" w:eastAsia="Calibri" w:hAnsi="Times New Roman" w:cs="Times New Roman"/>
          <w:sz w:val="24"/>
          <w:szCs w:val="24"/>
          <w:lang w:eastAsia="ru-RU"/>
        </w:rPr>
      </w:pPr>
      <w:r w:rsidRPr="004008B1">
        <w:rPr>
          <w:rFonts w:ascii="Times New Roman" w:eastAsia="Calibri" w:hAnsi="Times New Roman" w:cs="Times New Roman"/>
          <w:sz w:val="24"/>
          <w:szCs w:val="24"/>
          <w:lang w:eastAsia="ru-RU"/>
        </w:rPr>
        <w:t>9.Управление персоналом организации: учебник / под ред.А.Я.Кибанова.3-еизд.,перераб.идоп.М.:ИНФРА-М,2020г.</w:t>
      </w:r>
    </w:p>
    <w:p w14:paraId="1E7BC686" w14:textId="77777777" w:rsidR="004008B1" w:rsidRPr="004008B1" w:rsidRDefault="004008B1" w:rsidP="004008B1">
      <w:pPr>
        <w:widowControl w:val="0"/>
        <w:tabs>
          <w:tab w:val="left" w:pos="709"/>
          <w:tab w:val="left" w:pos="1134"/>
          <w:tab w:val="left" w:pos="1560"/>
        </w:tabs>
        <w:autoSpaceDE w:val="0"/>
        <w:autoSpaceDN w:val="0"/>
        <w:spacing w:before="100" w:beforeAutospacing="1" w:after="100" w:afterAutospacing="1" w:line="276" w:lineRule="auto"/>
        <w:ind w:firstLine="737"/>
        <w:contextualSpacing/>
        <w:jc w:val="both"/>
        <w:rPr>
          <w:rFonts w:ascii="Times New Roman" w:eastAsia="Calibri" w:hAnsi="Times New Roman" w:cs="Times New Roman"/>
          <w:sz w:val="24"/>
          <w:szCs w:val="24"/>
          <w:lang w:eastAsia="ru-RU"/>
        </w:rPr>
      </w:pPr>
      <w:r w:rsidRPr="004008B1">
        <w:rPr>
          <w:rFonts w:ascii="Times New Roman" w:eastAsia="Calibri" w:hAnsi="Times New Roman" w:cs="Times New Roman"/>
          <w:sz w:val="24"/>
          <w:szCs w:val="24"/>
          <w:lang w:eastAsia="ru-RU"/>
        </w:rPr>
        <w:t xml:space="preserve">10.Финансовые пирамиды и финансовое мошенничество: курс лекций [Электронный ресурс]. Режим доступа: </w:t>
      </w:r>
      <w:hyperlink r:id="rId43" w:history="1">
        <w:r w:rsidRPr="004008B1">
          <w:rPr>
            <w:rFonts w:ascii="Times New Roman" w:eastAsia="Calibri" w:hAnsi="Times New Roman" w:cs="Times New Roman"/>
            <w:color w:val="0563C1"/>
            <w:u w:val="single"/>
          </w:rPr>
          <w:t>https://fmc.hse.ru/vaginvideo</w:t>
        </w:r>
      </w:hyperlink>
    </w:p>
    <w:p w14:paraId="0D7BD388" w14:textId="6D0284B0" w:rsidR="004008B1" w:rsidRDefault="004008B1" w:rsidP="004008B1">
      <w:pPr>
        <w:widowControl w:val="0"/>
        <w:tabs>
          <w:tab w:val="left" w:pos="709"/>
          <w:tab w:val="left" w:pos="1134"/>
          <w:tab w:val="left" w:pos="1560"/>
        </w:tabs>
        <w:autoSpaceDE w:val="0"/>
        <w:autoSpaceDN w:val="0"/>
        <w:spacing w:before="100" w:beforeAutospacing="1" w:after="100" w:afterAutospacing="1" w:line="276" w:lineRule="auto"/>
        <w:ind w:firstLine="737"/>
        <w:contextualSpacing/>
        <w:jc w:val="both"/>
        <w:rPr>
          <w:rFonts w:ascii="Times New Roman" w:eastAsia="Calibri" w:hAnsi="Times New Roman" w:cs="Times New Roman"/>
          <w:sz w:val="24"/>
          <w:szCs w:val="24"/>
          <w:lang w:eastAsia="ru-RU"/>
        </w:rPr>
      </w:pPr>
    </w:p>
    <w:p w14:paraId="14A952A5" w14:textId="77777777" w:rsidR="00D31EE6" w:rsidRPr="004008B1" w:rsidRDefault="00D31EE6" w:rsidP="004008B1">
      <w:pPr>
        <w:widowControl w:val="0"/>
        <w:tabs>
          <w:tab w:val="left" w:pos="709"/>
          <w:tab w:val="left" w:pos="1134"/>
          <w:tab w:val="left" w:pos="1560"/>
        </w:tabs>
        <w:autoSpaceDE w:val="0"/>
        <w:autoSpaceDN w:val="0"/>
        <w:spacing w:before="100" w:beforeAutospacing="1" w:after="100" w:afterAutospacing="1" w:line="276" w:lineRule="auto"/>
        <w:ind w:firstLine="737"/>
        <w:contextualSpacing/>
        <w:jc w:val="both"/>
        <w:rPr>
          <w:rFonts w:ascii="Times New Roman" w:eastAsia="Calibri" w:hAnsi="Times New Roman" w:cs="Times New Roman"/>
          <w:sz w:val="24"/>
          <w:szCs w:val="24"/>
          <w:lang w:eastAsia="ru-RU"/>
        </w:rPr>
      </w:pPr>
    </w:p>
    <w:p w14:paraId="626EBB81" w14:textId="77777777" w:rsidR="004008B1" w:rsidRPr="004008B1" w:rsidRDefault="004008B1" w:rsidP="004008B1">
      <w:pPr>
        <w:widowControl w:val="0"/>
        <w:tabs>
          <w:tab w:val="left" w:pos="709"/>
          <w:tab w:val="left" w:pos="1134"/>
          <w:tab w:val="left" w:pos="1560"/>
        </w:tabs>
        <w:autoSpaceDE w:val="0"/>
        <w:autoSpaceDN w:val="0"/>
        <w:spacing w:before="100" w:beforeAutospacing="1" w:after="100" w:afterAutospacing="1"/>
        <w:contextualSpacing/>
        <w:jc w:val="both"/>
        <w:rPr>
          <w:rFonts w:ascii="Times New Roman" w:eastAsia="Calibri" w:hAnsi="Times New Roman" w:cs="Times New Roman"/>
        </w:rPr>
      </w:pPr>
    </w:p>
    <w:p w14:paraId="4D1C3F6B" w14:textId="77777777" w:rsidR="004008B1" w:rsidRPr="004008B1" w:rsidRDefault="004008B1" w:rsidP="004008B1">
      <w:pPr>
        <w:keepNext/>
        <w:spacing w:after="120"/>
        <w:jc w:val="center"/>
        <w:outlineLvl w:val="0"/>
        <w:rPr>
          <w:rFonts w:ascii="Times New Roman ??????????" w:eastAsia="Calibri" w:hAnsi="Times New Roman ??????????" w:cs="Times New Roman"/>
          <w:b/>
          <w:bCs/>
          <w:caps/>
          <w:kern w:val="32"/>
          <w:sz w:val="24"/>
          <w:szCs w:val="24"/>
          <w:lang w:eastAsia="ru-RU"/>
        </w:rPr>
      </w:pPr>
      <w:r w:rsidRPr="004008B1">
        <w:rPr>
          <w:rFonts w:ascii="Times New Roman ??????????" w:eastAsia="Calibri" w:hAnsi="Times New Roman ??????????" w:cs="Times New Roman"/>
          <w:b/>
          <w:bCs/>
          <w:caps/>
          <w:kern w:val="32"/>
          <w:sz w:val="24"/>
          <w:szCs w:val="24"/>
          <w:lang w:eastAsia="ru-RU"/>
        </w:rPr>
        <w:lastRenderedPageBreak/>
        <w:t xml:space="preserve">4. Контроль и оценка результатов </w:t>
      </w:r>
      <w:r w:rsidRPr="004008B1">
        <w:rPr>
          <w:rFonts w:ascii="Times New Roman ??????????" w:eastAsia="Calibri" w:hAnsi="Times New Roman ??????????" w:cs="Times New Roman"/>
          <w:b/>
          <w:bCs/>
          <w:caps/>
          <w:kern w:val="32"/>
          <w:sz w:val="24"/>
          <w:szCs w:val="24"/>
          <w:lang w:eastAsia="ru-RU"/>
        </w:rPr>
        <w:br/>
        <w:t>освоения ДИСЦИПЛИНЫ</w:t>
      </w:r>
    </w:p>
    <w:p w14:paraId="4FB9D9DD" w14:textId="77777777" w:rsidR="004008B1" w:rsidRPr="004008B1" w:rsidRDefault="004008B1" w:rsidP="004008B1">
      <w:pPr>
        <w:widowControl w:val="0"/>
        <w:autoSpaceDE w:val="0"/>
        <w:autoSpaceDN w:val="0"/>
        <w:spacing w:before="9"/>
        <w:rPr>
          <w:rFonts w:ascii="Times New Roman" w:eastAsia="Calibri" w:hAnsi="Times New Roman" w:cs="Times New Roman"/>
          <w:b/>
          <w:sz w:val="23"/>
          <w:szCs w:val="24"/>
        </w:rPr>
      </w:pPr>
    </w:p>
    <w:tbl>
      <w:tblPr>
        <w:tblW w:w="10065"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40"/>
        <w:gridCol w:w="3483"/>
        <w:gridCol w:w="2442"/>
      </w:tblGrid>
      <w:tr w:rsidR="004008B1" w:rsidRPr="004008B1" w14:paraId="0E4D408C" w14:textId="77777777" w:rsidTr="00AD5821">
        <w:trPr>
          <w:trHeight w:val="285"/>
        </w:trPr>
        <w:tc>
          <w:tcPr>
            <w:tcW w:w="4140" w:type="dxa"/>
            <w:vAlign w:val="center"/>
          </w:tcPr>
          <w:p w14:paraId="27E7E601" w14:textId="77777777" w:rsidR="004008B1" w:rsidRPr="004008B1" w:rsidRDefault="004008B1" w:rsidP="004008B1">
            <w:pPr>
              <w:suppressAutoHyphens/>
              <w:spacing w:line="276" w:lineRule="auto"/>
              <w:contextualSpacing/>
              <w:jc w:val="center"/>
              <w:rPr>
                <w:rFonts w:ascii="Times New Roman" w:eastAsia="Calibri" w:hAnsi="Times New Roman" w:cs="Times New Roman"/>
                <w:b/>
                <w:iCs/>
                <w:sz w:val="24"/>
                <w:szCs w:val="24"/>
              </w:rPr>
            </w:pPr>
            <w:r w:rsidRPr="004008B1">
              <w:rPr>
                <w:rFonts w:ascii="Times New Roman" w:eastAsia="Calibri" w:hAnsi="Times New Roman" w:cs="Times New Roman"/>
                <w:b/>
                <w:iCs/>
                <w:sz w:val="24"/>
                <w:szCs w:val="24"/>
              </w:rPr>
              <w:t>Результаты обучения</w:t>
            </w:r>
          </w:p>
        </w:tc>
        <w:tc>
          <w:tcPr>
            <w:tcW w:w="3483" w:type="dxa"/>
            <w:vAlign w:val="center"/>
          </w:tcPr>
          <w:p w14:paraId="066F6B5D" w14:textId="77777777" w:rsidR="004008B1" w:rsidRPr="004008B1" w:rsidRDefault="004008B1" w:rsidP="004008B1">
            <w:pPr>
              <w:suppressAutoHyphens/>
              <w:spacing w:line="276" w:lineRule="auto"/>
              <w:contextualSpacing/>
              <w:jc w:val="center"/>
              <w:rPr>
                <w:rFonts w:ascii="Times New Roman" w:eastAsia="Calibri" w:hAnsi="Times New Roman" w:cs="Times New Roman"/>
                <w:b/>
                <w:sz w:val="24"/>
                <w:szCs w:val="24"/>
              </w:rPr>
            </w:pPr>
            <w:r w:rsidRPr="004008B1">
              <w:rPr>
                <w:rFonts w:ascii="Times New Roman" w:eastAsia="Calibri" w:hAnsi="Times New Roman" w:cs="Times New Roman"/>
                <w:b/>
                <w:iCs/>
                <w:sz w:val="24"/>
                <w:szCs w:val="24"/>
              </w:rPr>
              <w:t>Показатели освоенности компетенций</w:t>
            </w:r>
          </w:p>
        </w:tc>
        <w:tc>
          <w:tcPr>
            <w:tcW w:w="2442" w:type="dxa"/>
            <w:vAlign w:val="center"/>
          </w:tcPr>
          <w:p w14:paraId="7B768EB2" w14:textId="77777777" w:rsidR="004008B1" w:rsidRPr="004008B1" w:rsidRDefault="004008B1" w:rsidP="004008B1">
            <w:pPr>
              <w:suppressAutoHyphens/>
              <w:spacing w:line="276" w:lineRule="auto"/>
              <w:contextualSpacing/>
              <w:jc w:val="center"/>
              <w:rPr>
                <w:rFonts w:ascii="Times New Roman" w:eastAsia="Calibri" w:hAnsi="Times New Roman" w:cs="Times New Roman"/>
                <w:b/>
                <w:sz w:val="24"/>
                <w:szCs w:val="24"/>
              </w:rPr>
            </w:pPr>
            <w:r w:rsidRPr="004008B1">
              <w:rPr>
                <w:rFonts w:ascii="Times New Roman" w:eastAsia="Calibri" w:hAnsi="Times New Roman" w:cs="Times New Roman"/>
                <w:b/>
                <w:sz w:val="24"/>
                <w:szCs w:val="24"/>
              </w:rPr>
              <w:t>Методы оценки</w:t>
            </w:r>
          </w:p>
        </w:tc>
      </w:tr>
      <w:tr w:rsidR="004008B1" w:rsidRPr="004008B1" w14:paraId="646EBB8E" w14:textId="77777777" w:rsidTr="00AD5821">
        <w:trPr>
          <w:trHeight w:val="285"/>
        </w:trPr>
        <w:tc>
          <w:tcPr>
            <w:tcW w:w="4140" w:type="dxa"/>
          </w:tcPr>
          <w:p w14:paraId="44B1F454" w14:textId="77777777" w:rsidR="004008B1" w:rsidRPr="004008B1" w:rsidRDefault="004008B1" w:rsidP="00AD5821">
            <w:pPr>
              <w:widowControl w:val="0"/>
              <w:autoSpaceDE w:val="0"/>
              <w:autoSpaceDN w:val="0"/>
              <w:ind w:left="110"/>
              <w:rPr>
                <w:rFonts w:ascii="Times New Roman" w:eastAsia="Calibri" w:hAnsi="Times New Roman" w:cs="Times New Roman"/>
                <w:b/>
                <w:i/>
              </w:rPr>
            </w:pPr>
            <w:r w:rsidRPr="004008B1">
              <w:rPr>
                <w:rFonts w:ascii="Times New Roman" w:eastAsia="Calibri" w:hAnsi="Times New Roman" w:cs="Times New Roman"/>
                <w:b/>
                <w:i/>
              </w:rPr>
              <w:t>Знает:</w:t>
            </w:r>
          </w:p>
          <w:p w14:paraId="79F72091" w14:textId="77777777" w:rsidR="004008B1" w:rsidRPr="004008B1" w:rsidRDefault="004008B1" w:rsidP="00AD5821">
            <w:pPr>
              <w:tabs>
                <w:tab w:val="left" w:pos="816"/>
              </w:tabs>
              <w:ind w:left="110" w:right="129"/>
              <w:rPr>
                <w:rFonts w:ascii="Times New Roman" w:eastAsia="Calibri" w:hAnsi="Times New Roman" w:cs="Times New Roman"/>
              </w:rPr>
            </w:pPr>
            <w:r w:rsidRPr="004008B1">
              <w:rPr>
                <w:rFonts w:ascii="Times New Roman" w:eastAsia="Calibri" w:hAnsi="Times New Roman" w:cs="Times New Roman"/>
              </w:rPr>
              <w:t>- актуальный</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профессиональный</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и</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социальный</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контекст,</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в</w:t>
            </w:r>
            <w:r w:rsidRPr="004008B1">
              <w:rPr>
                <w:rFonts w:ascii="Times New Roman" w:eastAsia="Calibri" w:hAnsi="Times New Roman" w:cs="Times New Roman"/>
                <w:spacing w:val="51"/>
              </w:rPr>
              <w:t xml:space="preserve"> </w:t>
            </w:r>
            <w:r w:rsidRPr="004008B1">
              <w:rPr>
                <w:rFonts w:ascii="Times New Roman" w:eastAsia="Calibri" w:hAnsi="Times New Roman" w:cs="Times New Roman"/>
              </w:rPr>
              <w:t>котором</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работаешь</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и</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живешь;</w:t>
            </w:r>
          </w:p>
          <w:p w14:paraId="18A943A7" w14:textId="77777777" w:rsidR="004008B1" w:rsidRPr="004008B1" w:rsidRDefault="004008B1" w:rsidP="00AD5821">
            <w:pPr>
              <w:tabs>
                <w:tab w:val="left" w:pos="479"/>
                <w:tab w:val="left" w:pos="816"/>
                <w:tab w:val="left" w:pos="1442"/>
                <w:tab w:val="left" w:pos="1998"/>
                <w:tab w:val="left" w:pos="2999"/>
                <w:tab w:val="left" w:pos="3720"/>
              </w:tabs>
              <w:ind w:left="110" w:right="129"/>
              <w:rPr>
                <w:rFonts w:ascii="Times New Roman" w:eastAsia="Calibri" w:hAnsi="Times New Roman" w:cs="Times New Roman"/>
              </w:rPr>
            </w:pPr>
            <w:r w:rsidRPr="004008B1">
              <w:rPr>
                <w:rFonts w:ascii="Times New Roman" w:eastAsia="Calibri" w:hAnsi="Times New Roman" w:cs="Times New Roman"/>
              </w:rPr>
              <w:t>- основные</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источники</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информации</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и ресурсы для решения задач в</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профессиональном и социальном</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контексте;</w:t>
            </w:r>
          </w:p>
          <w:p w14:paraId="30952394" w14:textId="77777777" w:rsidR="004008B1" w:rsidRPr="004008B1" w:rsidRDefault="004008B1" w:rsidP="00AD5821">
            <w:pPr>
              <w:widowControl w:val="0"/>
              <w:autoSpaceDE w:val="0"/>
              <w:autoSpaceDN w:val="0"/>
              <w:ind w:left="110" w:right="129"/>
              <w:rPr>
                <w:rFonts w:ascii="Times New Roman" w:eastAsia="Calibri" w:hAnsi="Times New Roman" w:cs="Times New Roman"/>
                <w:spacing w:val="1"/>
              </w:rPr>
            </w:pPr>
            <w:r w:rsidRPr="004008B1">
              <w:rPr>
                <w:rFonts w:ascii="Times New Roman" w:eastAsia="Calibri" w:hAnsi="Times New Roman" w:cs="Times New Roman"/>
              </w:rPr>
              <w:t>- алгоритмы выполнения работ в</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профессиональной и смежных областях;</w:t>
            </w:r>
            <w:r w:rsidRPr="004008B1">
              <w:rPr>
                <w:rFonts w:ascii="Times New Roman" w:eastAsia="Calibri" w:hAnsi="Times New Roman" w:cs="Times New Roman"/>
                <w:spacing w:val="1"/>
              </w:rPr>
              <w:t xml:space="preserve"> </w:t>
            </w:r>
          </w:p>
          <w:p w14:paraId="6482AA4C" w14:textId="77777777" w:rsidR="004008B1" w:rsidRPr="004008B1" w:rsidRDefault="004008B1" w:rsidP="00AD5821">
            <w:pPr>
              <w:widowControl w:val="0"/>
              <w:autoSpaceDE w:val="0"/>
              <w:autoSpaceDN w:val="0"/>
              <w:ind w:left="110" w:right="129"/>
              <w:rPr>
                <w:rFonts w:ascii="Times New Roman" w:eastAsia="Calibri" w:hAnsi="Times New Roman" w:cs="Times New Roman"/>
                <w:spacing w:val="1"/>
              </w:rPr>
            </w:pP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критерии оценки результатов принятого</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решения в профессиональной</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деятельности,</w:t>
            </w:r>
            <w:r w:rsidRPr="004008B1">
              <w:rPr>
                <w:rFonts w:ascii="Times New Roman" w:eastAsia="Calibri" w:hAnsi="Times New Roman" w:cs="Times New Roman"/>
                <w:spacing w:val="-5"/>
              </w:rPr>
              <w:t xml:space="preserve"> </w:t>
            </w:r>
            <w:r w:rsidRPr="004008B1">
              <w:rPr>
                <w:rFonts w:ascii="Times New Roman" w:eastAsia="Calibri" w:hAnsi="Times New Roman" w:cs="Times New Roman"/>
              </w:rPr>
              <w:t>для</w:t>
            </w:r>
            <w:r w:rsidRPr="004008B1">
              <w:rPr>
                <w:rFonts w:ascii="Times New Roman" w:eastAsia="Calibri" w:hAnsi="Times New Roman" w:cs="Times New Roman"/>
                <w:spacing w:val="-4"/>
              </w:rPr>
              <w:t xml:space="preserve"> </w:t>
            </w:r>
            <w:r w:rsidRPr="004008B1">
              <w:rPr>
                <w:rFonts w:ascii="Times New Roman" w:eastAsia="Calibri" w:hAnsi="Times New Roman" w:cs="Times New Roman"/>
              </w:rPr>
              <w:t>личностного</w:t>
            </w:r>
            <w:r w:rsidRPr="004008B1">
              <w:rPr>
                <w:rFonts w:ascii="Times New Roman" w:eastAsia="Calibri" w:hAnsi="Times New Roman" w:cs="Times New Roman"/>
                <w:spacing w:val="-3"/>
              </w:rPr>
              <w:t xml:space="preserve"> </w:t>
            </w:r>
            <w:r w:rsidRPr="004008B1">
              <w:rPr>
                <w:rFonts w:ascii="Times New Roman" w:eastAsia="Calibri" w:hAnsi="Times New Roman" w:cs="Times New Roman"/>
              </w:rPr>
              <w:t>развития</w:t>
            </w:r>
            <w:r w:rsidRPr="004008B1">
              <w:rPr>
                <w:rFonts w:ascii="Times New Roman" w:eastAsia="Calibri" w:hAnsi="Times New Roman" w:cs="Times New Roman"/>
                <w:spacing w:val="-4"/>
              </w:rPr>
              <w:t xml:space="preserve"> </w:t>
            </w:r>
            <w:r w:rsidRPr="004008B1">
              <w:rPr>
                <w:rFonts w:ascii="Times New Roman" w:eastAsia="Calibri" w:hAnsi="Times New Roman" w:cs="Times New Roman"/>
              </w:rPr>
              <w:t>и</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достижения</w:t>
            </w:r>
            <w:r w:rsidRPr="004008B1">
              <w:rPr>
                <w:rFonts w:ascii="Times New Roman" w:eastAsia="Calibri" w:hAnsi="Times New Roman" w:cs="Times New Roman"/>
                <w:spacing w:val="-2"/>
              </w:rPr>
              <w:t xml:space="preserve"> </w:t>
            </w:r>
            <w:r w:rsidRPr="004008B1">
              <w:rPr>
                <w:rFonts w:ascii="Times New Roman" w:eastAsia="Calibri" w:hAnsi="Times New Roman" w:cs="Times New Roman"/>
              </w:rPr>
              <w:t>финансового благополучия;</w:t>
            </w:r>
            <w:r w:rsidRPr="004008B1">
              <w:rPr>
                <w:rFonts w:ascii="Times New Roman" w:eastAsia="Calibri" w:hAnsi="Times New Roman" w:cs="Times New Roman"/>
                <w:spacing w:val="1"/>
              </w:rPr>
              <w:t xml:space="preserve"> </w:t>
            </w:r>
          </w:p>
          <w:p w14:paraId="03CC1508" w14:textId="77777777" w:rsidR="004008B1" w:rsidRPr="004008B1" w:rsidRDefault="004008B1" w:rsidP="00AD5821">
            <w:pPr>
              <w:widowControl w:val="0"/>
              <w:autoSpaceDE w:val="0"/>
              <w:autoSpaceDN w:val="0"/>
              <w:ind w:left="110" w:right="129"/>
              <w:rPr>
                <w:rFonts w:ascii="Times New Roman" w:eastAsia="Calibri" w:hAnsi="Times New Roman" w:cs="Times New Roman"/>
              </w:rPr>
            </w:pPr>
            <w:r w:rsidRPr="004008B1">
              <w:rPr>
                <w:rFonts w:ascii="Times New Roman" w:eastAsia="Calibri" w:hAnsi="Times New Roman" w:cs="Times New Roman"/>
                <w:spacing w:val="1"/>
              </w:rPr>
              <w:t xml:space="preserve">- </w:t>
            </w:r>
            <w:r w:rsidRPr="004008B1">
              <w:rPr>
                <w:rFonts w:ascii="Times New Roman" w:eastAsia="Calibri" w:hAnsi="Times New Roman" w:cs="Times New Roman"/>
                <w:spacing w:val="-1"/>
              </w:rPr>
              <w:t>информационные</w:t>
            </w:r>
            <w:r w:rsidRPr="004008B1">
              <w:rPr>
                <w:rFonts w:ascii="Times New Roman" w:eastAsia="Calibri" w:hAnsi="Times New Roman" w:cs="Times New Roman"/>
                <w:spacing w:val="-7"/>
              </w:rPr>
              <w:t xml:space="preserve"> </w:t>
            </w:r>
            <w:r w:rsidRPr="004008B1">
              <w:rPr>
                <w:rFonts w:ascii="Times New Roman" w:eastAsia="Calibri" w:hAnsi="Times New Roman" w:cs="Times New Roman"/>
              </w:rPr>
              <w:t>источники, используемые</w:t>
            </w:r>
            <w:r w:rsidRPr="004008B1">
              <w:rPr>
                <w:rFonts w:ascii="Times New Roman" w:eastAsia="Calibri" w:hAnsi="Times New Roman" w:cs="Times New Roman"/>
                <w:spacing w:val="-12"/>
              </w:rPr>
              <w:t xml:space="preserve"> </w:t>
            </w:r>
            <w:r w:rsidRPr="004008B1">
              <w:rPr>
                <w:rFonts w:ascii="Times New Roman" w:eastAsia="Calibri" w:hAnsi="Times New Roman" w:cs="Times New Roman"/>
              </w:rPr>
              <w:t>в</w:t>
            </w:r>
            <w:r w:rsidRPr="004008B1">
              <w:rPr>
                <w:rFonts w:ascii="Times New Roman" w:eastAsia="Calibri" w:hAnsi="Times New Roman" w:cs="Times New Roman"/>
                <w:spacing w:val="-11"/>
              </w:rPr>
              <w:t xml:space="preserve"> </w:t>
            </w:r>
            <w:r w:rsidRPr="004008B1">
              <w:rPr>
                <w:rFonts w:ascii="Times New Roman" w:eastAsia="Calibri" w:hAnsi="Times New Roman" w:cs="Times New Roman"/>
              </w:rPr>
              <w:t xml:space="preserve">профессиональной деятельности; </w:t>
            </w:r>
          </w:p>
          <w:p w14:paraId="474F8B34" w14:textId="77777777" w:rsidR="004008B1" w:rsidRPr="004008B1" w:rsidRDefault="004008B1" w:rsidP="00AD5821">
            <w:pPr>
              <w:widowControl w:val="0"/>
              <w:autoSpaceDE w:val="0"/>
              <w:autoSpaceDN w:val="0"/>
              <w:ind w:left="110" w:right="129"/>
              <w:rPr>
                <w:rFonts w:ascii="Times New Roman" w:eastAsia="Calibri" w:hAnsi="Times New Roman" w:cs="Times New Roman"/>
              </w:rPr>
            </w:pPr>
            <w:r w:rsidRPr="004008B1">
              <w:rPr>
                <w:rFonts w:ascii="Times New Roman" w:eastAsia="Calibri" w:hAnsi="Times New Roman" w:cs="Times New Roman"/>
              </w:rPr>
              <w:t>- для решения задач</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личностного развития и</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финансового</w:t>
            </w:r>
            <w:r w:rsidRPr="004008B1">
              <w:rPr>
                <w:rFonts w:ascii="Times New Roman" w:eastAsia="Calibri" w:hAnsi="Times New Roman" w:cs="Times New Roman"/>
                <w:spacing w:val="-3"/>
              </w:rPr>
              <w:t xml:space="preserve"> </w:t>
            </w:r>
            <w:r w:rsidRPr="004008B1">
              <w:rPr>
                <w:rFonts w:ascii="Times New Roman" w:eastAsia="Calibri" w:hAnsi="Times New Roman" w:cs="Times New Roman"/>
              </w:rPr>
              <w:t>благополучия;</w:t>
            </w:r>
          </w:p>
          <w:p w14:paraId="519C25AD" w14:textId="77777777" w:rsidR="004008B1" w:rsidRPr="004008B1" w:rsidRDefault="004008B1" w:rsidP="00AD5821">
            <w:pPr>
              <w:tabs>
                <w:tab w:val="left" w:pos="816"/>
              </w:tabs>
              <w:ind w:left="110" w:right="129"/>
              <w:rPr>
                <w:rFonts w:ascii="Times New Roman" w:eastAsia="Calibri" w:hAnsi="Times New Roman" w:cs="Times New Roman"/>
              </w:rPr>
            </w:pPr>
            <w:r w:rsidRPr="004008B1">
              <w:rPr>
                <w:rFonts w:ascii="Times New Roman" w:eastAsia="Calibri" w:hAnsi="Times New Roman" w:cs="Times New Roman"/>
              </w:rPr>
              <w:t>- формат</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представления</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результатов поиска информации;</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возможности использования различных</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цифровых средств при решении</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профессиональных задач, задач</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личностного развития и финансового</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благополучия;</w:t>
            </w:r>
          </w:p>
          <w:p w14:paraId="6E5E4B3E" w14:textId="77777777" w:rsidR="004008B1" w:rsidRPr="004008B1" w:rsidRDefault="004008B1" w:rsidP="00AD5821">
            <w:pPr>
              <w:tabs>
                <w:tab w:val="left" w:pos="816"/>
                <w:tab w:val="left" w:pos="2231"/>
              </w:tabs>
              <w:ind w:left="109" w:right="129"/>
              <w:rPr>
                <w:rFonts w:ascii="Times New Roman" w:eastAsia="Calibri" w:hAnsi="Times New Roman" w:cs="Times New Roman"/>
              </w:rPr>
            </w:pPr>
            <w:r w:rsidRPr="004008B1">
              <w:rPr>
                <w:rFonts w:ascii="Times New Roman" w:eastAsia="Calibri" w:hAnsi="Times New Roman" w:cs="Times New Roman"/>
              </w:rPr>
              <w:t>- актуальную нормативно-</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правовую базу, регламентирующую</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профессиональную деятельность,</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предпринимательство</w:t>
            </w:r>
            <w:r w:rsidRPr="004008B1">
              <w:rPr>
                <w:rFonts w:ascii="Times New Roman" w:eastAsia="Calibri" w:hAnsi="Times New Roman" w:cs="Times New Roman"/>
                <w:spacing w:val="-9"/>
              </w:rPr>
              <w:t xml:space="preserve"> </w:t>
            </w:r>
            <w:r w:rsidRPr="004008B1">
              <w:rPr>
                <w:rFonts w:ascii="Times New Roman" w:eastAsia="Calibri" w:hAnsi="Times New Roman" w:cs="Times New Roman"/>
              </w:rPr>
              <w:t>и</w:t>
            </w:r>
            <w:r w:rsidRPr="004008B1">
              <w:rPr>
                <w:rFonts w:ascii="Times New Roman" w:eastAsia="Calibri" w:hAnsi="Times New Roman" w:cs="Times New Roman"/>
                <w:spacing w:val="-9"/>
              </w:rPr>
              <w:t xml:space="preserve"> </w:t>
            </w:r>
            <w:r w:rsidRPr="004008B1">
              <w:rPr>
                <w:rFonts w:ascii="Times New Roman" w:eastAsia="Calibri" w:hAnsi="Times New Roman" w:cs="Times New Roman"/>
              </w:rPr>
              <w:t>личное</w:t>
            </w:r>
            <w:r w:rsidRPr="004008B1">
              <w:rPr>
                <w:rFonts w:ascii="Times New Roman" w:eastAsia="Calibri" w:hAnsi="Times New Roman" w:cs="Times New Roman"/>
                <w:spacing w:val="-8"/>
              </w:rPr>
              <w:t xml:space="preserve"> </w:t>
            </w:r>
            <w:r w:rsidRPr="004008B1">
              <w:rPr>
                <w:rFonts w:ascii="Times New Roman" w:eastAsia="Calibri" w:hAnsi="Times New Roman" w:cs="Times New Roman"/>
              </w:rPr>
              <w:t>финансовое планирование;</w:t>
            </w:r>
          </w:p>
          <w:p w14:paraId="32796ADB" w14:textId="77777777" w:rsidR="004008B1" w:rsidRPr="004008B1" w:rsidRDefault="004008B1" w:rsidP="00AD5821">
            <w:pPr>
              <w:tabs>
                <w:tab w:val="left" w:pos="816"/>
                <w:tab w:val="left" w:pos="2374"/>
                <w:tab w:val="left" w:pos="2856"/>
                <w:tab w:val="left" w:pos="3712"/>
              </w:tabs>
              <w:ind w:left="107" w:right="129"/>
              <w:rPr>
                <w:rFonts w:ascii="Times New Roman" w:eastAsia="Calibri" w:hAnsi="Times New Roman" w:cs="Times New Roman"/>
              </w:rPr>
            </w:pPr>
            <w:r w:rsidRPr="004008B1">
              <w:rPr>
                <w:rFonts w:ascii="Times New Roman" w:eastAsia="Calibri" w:hAnsi="Times New Roman" w:cs="Times New Roman"/>
              </w:rPr>
              <w:t xml:space="preserve">- возможные </w:t>
            </w:r>
            <w:r w:rsidRPr="004008B1">
              <w:rPr>
                <w:rFonts w:ascii="Times New Roman" w:eastAsia="Calibri" w:hAnsi="Times New Roman" w:cs="Times New Roman"/>
                <w:spacing w:val="-1"/>
              </w:rPr>
              <w:t>траектории</w:t>
            </w:r>
            <w:r w:rsidRPr="004008B1">
              <w:rPr>
                <w:rFonts w:ascii="Times New Roman" w:eastAsia="Calibri" w:hAnsi="Times New Roman" w:cs="Times New Roman"/>
                <w:spacing w:val="-48"/>
              </w:rPr>
              <w:t xml:space="preserve"> </w:t>
            </w:r>
            <w:r w:rsidRPr="004008B1">
              <w:rPr>
                <w:rFonts w:ascii="Times New Roman" w:eastAsia="Calibri" w:hAnsi="Times New Roman" w:cs="Times New Roman"/>
              </w:rPr>
              <w:t xml:space="preserve">профессионального развития </w:t>
            </w:r>
            <w:r w:rsidRPr="004008B1">
              <w:rPr>
                <w:rFonts w:ascii="Times New Roman" w:eastAsia="Calibri" w:hAnsi="Times New Roman" w:cs="Times New Roman"/>
                <w:spacing w:val="-3"/>
              </w:rPr>
              <w:t>и</w:t>
            </w:r>
            <w:r w:rsidRPr="004008B1">
              <w:rPr>
                <w:rFonts w:ascii="Times New Roman" w:eastAsia="Calibri" w:hAnsi="Times New Roman" w:cs="Times New Roman"/>
                <w:spacing w:val="-48"/>
              </w:rPr>
              <w:t xml:space="preserve"> </w:t>
            </w:r>
            <w:r w:rsidRPr="004008B1">
              <w:rPr>
                <w:rFonts w:ascii="Times New Roman" w:eastAsia="Calibri" w:hAnsi="Times New Roman" w:cs="Times New Roman"/>
              </w:rPr>
              <w:t>самообразования;</w:t>
            </w:r>
          </w:p>
          <w:p w14:paraId="77052B99" w14:textId="77777777" w:rsidR="004008B1" w:rsidRPr="004008B1" w:rsidRDefault="004008B1" w:rsidP="00AD5821">
            <w:pPr>
              <w:widowControl w:val="0"/>
              <w:autoSpaceDE w:val="0"/>
              <w:autoSpaceDN w:val="0"/>
              <w:ind w:left="107" w:right="129"/>
              <w:rPr>
                <w:rFonts w:ascii="Times New Roman" w:eastAsia="Calibri" w:hAnsi="Times New Roman" w:cs="Times New Roman"/>
              </w:rPr>
            </w:pPr>
            <w:r w:rsidRPr="004008B1">
              <w:rPr>
                <w:rFonts w:ascii="Times New Roman" w:eastAsia="Calibri" w:hAnsi="Times New Roman" w:cs="Times New Roman"/>
              </w:rPr>
              <w:t>- различие между наличными и</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безналичными</w:t>
            </w:r>
            <w:r w:rsidRPr="004008B1">
              <w:rPr>
                <w:rFonts w:ascii="Times New Roman" w:eastAsia="Calibri" w:hAnsi="Times New Roman" w:cs="Times New Roman"/>
                <w:spacing w:val="-12"/>
              </w:rPr>
              <w:t xml:space="preserve"> </w:t>
            </w:r>
            <w:r w:rsidRPr="004008B1">
              <w:rPr>
                <w:rFonts w:ascii="Times New Roman" w:eastAsia="Calibri" w:hAnsi="Times New Roman" w:cs="Times New Roman"/>
              </w:rPr>
              <w:t>платежами,</w:t>
            </w:r>
            <w:r w:rsidRPr="004008B1">
              <w:rPr>
                <w:rFonts w:ascii="Times New Roman" w:eastAsia="Calibri" w:hAnsi="Times New Roman" w:cs="Times New Roman"/>
                <w:spacing w:val="-11"/>
              </w:rPr>
              <w:t xml:space="preserve"> </w:t>
            </w:r>
            <w:r w:rsidRPr="004008B1">
              <w:rPr>
                <w:rFonts w:ascii="Times New Roman" w:eastAsia="Calibri" w:hAnsi="Times New Roman" w:cs="Times New Roman"/>
              </w:rPr>
              <w:t>порядок</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использования их при оплате</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покупки;</w:t>
            </w:r>
          </w:p>
          <w:p w14:paraId="1C6676D5" w14:textId="77777777" w:rsidR="004008B1" w:rsidRPr="004008B1" w:rsidRDefault="004008B1" w:rsidP="00AD5821">
            <w:pPr>
              <w:tabs>
                <w:tab w:val="left" w:pos="816"/>
              </w:tabs>
              <w:ind w:left="107" w:right="129"/>
              <w:rPr>
                <w:rFonts w:ascii="Times New Roman" w:eastAsia="Calibri" w:hAnsi="Times New Roman" w:cs="Times New Roman"/>
              </w:rPr>
            </w:pPr>
            <w:r w:rsidRPr="004008B1">
              <w:rPr>
                <w:rFonts w:ascii="Times New Roman" w:eastAsia="Calibri" w:hAnsi="Times New Roman" w:cs="Times New Roman"/>
              </w:rPr>
              <w:t>- понятие</w:t>
            </w:r>
            <w:r w:rsidRPr="004008B1">
              <w:rPr>
                <w:rFonts w:ascii="Times New Roman" w:eastAsia="Calibri" w:hAnsi="Times New Roman" w:cs="Times New Roman"/>
                <w:spacing w:val="28"/>
              </w:rPr>
              <w:t xml:space="preserve"> </w:t>
            </w:r>
            <w:r w:rsidRPr="004008B1">
              <w:rPr>
                <w:rFonts w:ascii="Times New Roman" w:eastAsia="Calibri" w:hAnsi="Times New Roman" w:cs="Times New Roman"/>
              </w:rPr>
              <w:t>инфляции,</w:t>
            </w:r>
            <w:r w:rsidRPr="004008B1">
              <w:rPr>
                <w:rFonts w:ascii="Times New Roman" w:eastAsia="Calibri" w:hAnsi="Times New Roman" w:cs="Times New Roman"/>
                <w:spacing w:val="29"/>
              </w:rPr>
              <w:t xml:space="preserve"> </w:t>
            </w:r>
            <w:r w:rsidRPr="004008B1">
              <w:rPr>
                <w:rFonts w:ascii="Times New Roman" w:eastAsia="Calibri" w:hAnsi="Times New Roman" w:cs="Times New Roman"/>
              </w:rPr>
              <w:t>ее</w:t>
            </w:r>
            <w:r w:rsidRPr="004008B1">
              <w:rPr>
                <w:rFonts w:ascii="Times New Roman" w:eastAsia="Calibri" w:hAnsi="Times New Roman" w:cs="Times New Roman"/>
                <w:spacing w:val="29"/>
              </w:rPr>
              <w:t xml:space="preserve"> </w:t>
            </w:r>
            <w:r w:rsidRPr="004008B1">
              <w:rPr>
                <w:rFonts w:ascii="Times New Roman" w:eastAsia="Calibri" w:hAnsi="Times New Roman" w:cs="Times New Roman"/>
              </w:rPr>
              <w:t>влияние</w:t>
            </w:r>
            <w:r w:rsidRPr="004008B1">
              <w:rPr>
                <w:rFonts w:ascii="Times New Roman" w:eastAsia="Calibri" w:hAnsi="Times New Roman" w:cs="Times New Roman"/>
                <w:spacing w:val="28"/>
              </w:rPr>
              <w:t xml:space="preserve"> </w:t>
            </w:r>
            <w:r w:rsidRPr="004008B1">
              <w:rPr>
                <w:rFonts w:ascii="Times New Roman" w:eastAsia="Calibri" w:hAnsi="Times New Roman" w:cs="Times New Roman"/>
              </w:rPr>
              <w:t>на</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решение</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финансовых</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задач в профессии, личном</w:t>
            </w:r>
            <w:r w:rsidRPr="004008B1">
              <w:rPr>
                <w:rFonts w:ascii="Times New Roman" w:eastAsia="Calibri" w:hAnsi="Times New Roman" w:cs="Times New Roman"/>
                <w:spacing w:val="50"/>
              </w:rPr>
              <w:t xml:space="preserve"> </w:t>
            </w:r>
            <w:r w:rsidRPr="004008B1">
              <w:rPr>
                <w:rFonts w:ascii="Times New Roman" w:eastAsia="Calibri" w:hAnsi="Times New Roman" w:cs="Times New Roman"/>
              </w:rPr>
              <w:t>планировании;</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понятие иностранной валюты и валютного</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курса;</w:t>
            </w:r>
          </w:p>
          <w:p w14:paraId="21E992BC" w14:textId="77777777" w:rsidR="004008B1" w:rsidRPr="004008B1" w:rsidRDefault="004008B1" w:rsidP="00AD5821">
            <w:pPr>
              <w:widowControl w:val="0"/>
              <w:autoSpaceDE w:val="0"/>
              <w:autoSpaceDN w:val="0"/>
              <w:ind w:left="107" w:right="129"/>
              <w:rPr>
                <w:rFonts w:ascii="Times New Roman" w:eastAsia="Calibri" w:hAnsi="Times New Roman" w:cs="Times New Roman"/>
              </w:rPr>
            </w:pPr>
            <w:r w:rsidRPr="004008B1">
              <w:rPr>
                <w:rFonts w:ascii="Times New Roman" w:eastAsia="Calibri" w:hAnsi="Times New Roman" w:cs="Times New Roman"/>
              </w:rPr>
              <w:t>-структуру</w:t>
            </w:r>
            <w:r w:rsidRPr="004008B1">
              <w:rPr>
                <w:rFonts w:ascii="Times New Roman" w:eastAsia="Calibri" w:hAnsi="Times New Roman" w:cs="Times New Roman"/>
                <w:spacing w:val="-4"/>
              </w:rPr>
              <w:t xml:space="preserve"> </w:t>
            </w:r>
            <w:r w:rsidRPr="004008B1">
              <w:rPr>
                <w:rFonts w:ascii="Times New Roman" w:eastAsia="Calibri" w:hAnsi="Times New Roman" w:cs="Times New Roman"/>
              </w:rPr>
              <w:t>личных</w:t>
            </w:r>
            <w:r w:rsidRPr="004008B1">
              <w:rPr>
                <w:rFonts w:ascii="Times New Roman" w:eastAsia="Calibri" w:hAnsi="Times New Roman" w:cs="Times New Roman"/>
                <w:spacing w:val="-4"/>
              </w:rPr>
              <w:t xml:space="preserve"> </w:t>
            </w:r>
            <w:r w:rsidRPr="004008B1">
              <w:rPr>
                <w:rFonts w:ascii="Times New Roman" w:eastAsia="Calibri" w:hAnsi="Times New Roman" w:cs="Times New Roman"/>
              </w:rPr>
              <w:t>доходов</w:t>
            </w:r>
            <w:r w:rsidRPr="004008B1">
              <w:rPr>
                <w:rFonts w:ascii="Times New Roman" w:eastAsia="Calibri" w:hAnsi="Times New Roman" w:cs="Times New Roman"/>
                <w:spacing w:val="-5"/>
              </w:rPr>
              <w:t xml:space="preserve"> </w:t>
            </w:r>
            <w:r w:rsidRPr="004008B1">
              <w:rPr>
                <w:rFonts w:ascii="Times New Roman" w:eastAsia="Calibri" w:hAnsi="Times New Roman" w:cs="Times New Roman"/>
              </w:rPr>
              <w:t>и</w:t>
            </w:r>
            <w:r w:rsidRPr="004008B1">
              <w:rPr>
                <w:rFonts w:ascii="Times New Roman" w:eastAsia="Calibri" w:hAnsi="Times New Roman" w:cs="Times New Roman"/>
                <w:spacing w:val="-5"/>
              </w:rPr>
              <w:t xml:space="preserve"> </w:t>
            </w:r>
            <w:r w:rsidRPr="004008B1">
              <w:rPr>
                <w:rFonts w:ascii="Times New Roman" w:eastAsia="Calibri" w:hAnsi="Times New Roman" w:cs="Times New Roman"/>
              </w:rPr>
              <w:t>расходов,</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правила</w:t>
            </w:r>
            <w:r w:rsidRPr="004008B1">
              <w:rPr>
                <w:rFonts w:ascii="Times New Roman" w:eastAsia="Calibri" w:hAnsi="Times New Roman" w:cs="Times New Roman"/>
                <w:spacing w:val="-2"/>
              </w:rPr>
              <w:t xml:space="preserve"> </w:t>
            </w:r>
            <w:r w:rsidRPr="004008B1">
              <w:rPr>
                <w:rFonts w:ascii="Times New Roman" w:eastAsia="Calibri" w:hAnsi="Times New Roman" w:cs="Times New Roman"/>
              </w:rPr>
              <w:t>составления</w:t>
            </w:r>
          </w:p>
          <w:p w14:paraId="18AF0978" w14:textId="77777777" w:rsidR="004008B1" w:rsidRPr="004008B1" w:rsidRDefault="004008B1" w:rsidP="00AD5821">
            <w:pPr>
              <w:widowControl w:val="0"/>
              <w:autoSpaceDE w:val="0"/>
              <w:autoSpaceDN w:val="0"/>
              <w:ind w:left="107" w:right="129"/>
              <w:rPr>
                <w:rFonts w:ascii="Times New Roman" w:eastAsia="Calibri" w:hAnsi="Times New Roman" w:cs="Times New Roman"/>
              </w:rPr>
            </w:pPr>
            <w:r w:rsidRPr="004008B1">
              <w:rPr>
                <w:rFonts w:ascii="Times New Roman" w:eastAsia="Calibri" w:hAnsi="Times New Roman" w:cs="Times New Roman"/>
              </w:rPr>
              <w:t>личного и семейного бюджета;</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особенности различных банковских</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продуктов и возможности их</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использования</w:t>
            </w:r>
            <w:r w:rsidRPr="004008B1">
              <w:rPr>
                <w:rFonts w:ascii="Times New Roman" w:eastAsia="Calibri" w:hAnsi="Times New Roman" w:cs="Times New Roman"/>
                <w:spacing w:val="-2"/>
              </w:rPr>
              <w:t xml:space="preserve"> </w:t>
            </w:r>
            <w:r w:rsidRPr="004008B1">
              <w:rPr>
                <w:rFonts w:ascii="Times New Roman" w:eastAsia="Calibri" w:hAnsi="Times New Roman" w:cs="Times New Roman"/>
              </w:rPr>
              <w:t>в</w:t>
            </w:r>
          </w:p>
          <w:p w14:paraId="0E0B0BE6" w14:textId="77777777" w:rsidR="004008B1" w:rsidRPr="004008B1" w:rsidRDefault="004008B1" w:rsidP="00AD5821">
            <w:pPr>
              <w:widowControl w:val="0"/>
              <w:autoSpaceDE w:val="0"/>
              <w:autoSpaceDN w:val="0"/>
              <w:ind w:left="107" w:right="129"/>
              <w:rPr>
                <w:rFonts w:ascii="Times New Roman" w:eastAsia="Calibri" w:hAnsi="Times New Roman" w:cs="Times New Roman"/>
              </w:rPr>
            </w:pPr>
            <w:r w:rsidRPr="004008B1">
              <w:rPr>
                <w:rFonts w:ascii="Times New Roman" w:eastAsia="Calibri" w:hAnsi="Times New Roman" w:cs="Times New Roman"/>
                <w:spacing w:val="-1"/>
              </w:rPr>
              <w:t xml:space="preserve">профессиональной, </w:t>
            </w:r>
            <w:r w:rsidRPr="004008B1">
              <w:rPr>
                <w:rFonts w:ascii="Times New Roman" w:eastAsia="Calibri" w:hAnsi="Times New Roman" w:cs="Times New Roman"/>
              </w:rPr>
              <w:t>предпринимательской</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деятельности и для управления личными</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финансами;</w:t>
            </w:r>
          </w:p>
          <w:p w14:paraId="58D43F16" w14:textId="77777777" w:rsidR="004008B1" w:rsidRPr="004008B1" w:rsidRDefault="004008B1" w:rsidP="00AD5821">
            <w:pPr>
              <w:widowControl w:val="0"/>
              <w:tabs>
                <w:tab w:val="left" w:pos="5976"/>
              </w:tabs>
              <w:autoSpaceDE w:val="0"/>
              <w:autoSpaceDN w:val="0"/>
              <w:ind w:left="107" w:right="129"/>
              <w:rPr>
                <w:rFonts w:ascii="Times New Roman" w:eastAsia="Calibri" w:hAnsi="Times New Roman" w:cs="Times New Roman"/>
              </w:rPr>
            </w:pPr>
            <w:r w:rsidRPr="004008B1">
              <w:rPr>
                <w:rFonts w:ascii="Times New Roman" w:eastAsia="Calibri" w:hAnsi="Times New Roman" w:cs="Times New Roman"/>
              </w:rPr>
              <w:lastRenderedPageBreak/>
              <w:t>- базовые</w:t>
            </w:r>
            <w:r w:rsidRPr="004008B1">
              <w:rPr>
                <w:rFonts w:ascii="Times New Roman" w:eastAsia="Calibri" w:hAnsi="Times New Roman" w:cs="Times New Roman"/>
                <w:spacing w:val="-5"/>
              </w:rPr>
              <w:t xml:space="preserve"> </w:t>
            </w:r>
            <w:r w:rsidRPr="004008B1">
              <w:rPr>
                <w:rFonts w:ascii="Times New Roman" w:eastAsia="Calibri" w:hAnsi="Times New Roman" w:cs="Times New Roman"/>
              </w:rPr>
              <w:t>характеристики</w:t>
            </w:r>
            <w:r w:rsidRPr="004008B1">
              <w:rPr>
                <w:rFonts w:ascii="Times New Roman" w:eastAsia="Calibri" w:hAnsi="Times New Roman" w:cs="Times New Roman"/>
                <w:spacing w:val="-4"/>
              </w:rPr>
              <w:t xml:space="preserve"> </w:t>
            </w:r>
            <w:r w:rsidRPr="004008B1">
              <w:rPr>
                <w:rFonts w:ascii="Times New Roman" w:eastAsia="Calibri" w:hAnsi="Times New Roman" w:cs="Times New Roman"/>
              </w:rPr>
              <w:t>и</w:t>
            </w:r>
            <w:r w:rsidRPr="004008B1">
              <w:rPr>
                <w:rFonts w:ascii="Times New Roman" w:eastAsia="Calibri" w:hAnsi="Times New Roman" w:cs="Times New Roman"/>
                <w:spacing w:val="-5"/>
              </w:rPr>
              <w:t xml:space="preserve"> </w:t>
            </w:r>
            <w:r w:rsidRPr="004008B1">
              <w:rPr>
                <w:rFonts w:ascii="Times New Roman" w:eastAsia="Calibri" w:hAnsi="Times New Roman" w:cs="Times New Roman"/>
              </w:rPr>
              <w:t>риски</w:t>
            </w:r>
            <w:r w:rsidRPr="004008B1">
              <w:rPr>
                <w:rFonts w:ascii="Times New Roman" w:eastAsia="Calibri" w:hAnsi="Times New Roman" w:cs="Times New Roman"/>
                <w:spacing w:val="-4"/>
              </w:rPr>
              <w:t xml:space="preserve"> </w:t>
            </w:r>
            <w:r w:rsidRPr="004008B1">
              <w:rPr>
                <w:rFonts w:ascii="Times New Roman" w:eastAsia="Calibri" w:hAnsi="Times New Roman" w:cs="Times New Roman"/>
              </w:rPr>
              <w:t>основных</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финансовых инструментов для</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предпринимательской</w:t>
            </w:r>
            <w:r w:rsidRPr="004008B1">
              <w:rPr>
                <w:rFonts w:ascii="Times New Roman" w:eastAsia="Calibri" w:hAnsi="Times New Roman" w:cs="Times New Roman"/>
                <w:spacing w:val="-10"/>
              </w:rPr>
              <w:t xml:space="preserve"> </w:t>
            </w:r>
            <w:r w:rsidRPr="004008B1">
              <w:rPr>
                <w:rFonts w:ascii="Times New Roman" w:eastAsia="Calibri" w:hAnsi="Times New Roman" w:cs="Times New Roman"/>
              </w:rPr>
              <w:t>деятельности и управления</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личными</w:t>
            </w:r>
            <w:r w:rsidRPr="004008B1">
              <w:rPr>
                <w:rFonts w:ascii="Times New Roman" w:eastAsia="Calibri" w:hAnsi="Times New Roman" w:cs="Times New Roman"/>
                <w:spacing w:val="-9"/>
              </w:rPr>
              <w:t xml:space="preserve"> </w:t>
            </w:r>
            <w:r w:rsidRPr="004008B1">
              <w:rPr>
                <w:rFonts w:ascii="Times New Roman" w:eastAsia="Calibri" w:hAnsi="Times New Roman" w:cs="Times New Roman"/>
              </w:rPr>
              <w:t>финансами;</w:t>
            </w:r>
          </w:p>
          <w:p w14:paraId="6185023C" w14:textId="77777777" w:rsidR="004008B1" w:rsidRPr="004008B1" w:rsidRDefault="004008B1" w:rsidP="00AD5821">
            <w:pPr>
              <w:widowControl w:val="0"/>
              <w:autoSpaceDE w:val="0"/>
              <w:autoSpaceDN w:val="0"/>
              <w:ind w:left="107" w:right="129"/>
              <w:rPr>
                <w:rFonts w:ascii="Times New Roman" w:eastAsia="Calibri" w:hAnsi="Times New Roman" w:cs="Times New Roman"/>
                <w:spacing w:val="-47"/>
              </w:rPr>
            </w:pPr>
            <w:r w:rsidRPr="004008B1">
              <w:rPr>
                <w:rFonts w:ascii="Times New Roman" w:eastAsia="Calibri" w:hAnsi="Times New Roman" w:cs="Times New Roman"/>
              </w:rPr>
              <w:t>- систему и полномочия государственных</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органов в сферах профессиональной</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деятельности, предпринимательской</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деятельности</w:t>
            </w:r>
            <w:r w:rsidRPr="004008B1">
              <w:rPr>
                <w:rFonts w:ascii="Times New Roman" w:eastAsia="Calibri" w:hAnsi="Times New Roman" w:cs="Times New Roman"/>
                <w:spacing w:val="-7"/>
              </w:rPr>
              <w:t xml:space="preserve"> </w:t>
            </w:r>
            <w:r w:rsidRPr="004008B1">
              <w:rPr>
                <w:rFonts w:ascii="Times New Roman" w:eastAsia="Calibri" w:hAnsi="Times New Roman" w:cs="Times New Roman"/>
              </w:rPr>
              <w:t>и</w:t>
            </w:r>
            <w:r w:rsidRPr="004008B1">
              <w:rPr>
                <w:rFonts w:ascii="Times New Roman" w:eastAsia="Calibri" w:hAnsi="Times New Roman" w:cs="Times New Roman"/>
                <w:spacing w:val="-7"/>
              </w:rPr>
              <w:t xml:space="preserve"> </w:t>
            </w:r>
            <w:r w:rsidRPr="004008B1">
              <w:rPr>
                <w:rFonts w:ascii="Times New Roman" w:eastAsia="Calibri" w:hAnsi="Times New Roman" w:cs="Times New Roman"/>
              </w:rPr>
              <w:t>защиты</w:t>
            </w:r>
            <w:r w:rsidRPr="004008B1">
              <w:rPr>
                <w:rFonts w:ascii="Times New Roman" w:eastAsia="Calibri" w:hAnsi="Times New Roman" w:cs="Times New Roman"/>
                <w:spacing w:val="-6"/>
              </w:rPr>
              <w:t xml:space="preserve"> </w:t>
            </w:r>
            <w:r w:rsidRPr="004008B1">
              <w:rPr>
                <w:rFonts w:ascii="Times New Roman" w:eastAsia="Calibri" w:hAnsi="Times New Roman" w:cs="Times New Roman"/>
              </w:rPr>
              <w:t>прав</w:t>
            </w:r>
            <w:r w:rsidRPr="004008B1">
              <w:rPr>
                <w:rFonts w:ascii="Times New Roman" w:eastAsia="Calibri" w:hAnsi="Times New Roman" w:cs="Times New Roman"/>
                <w:spacing w:val="-7"/>
              </w:rPr>
              <w:t xml:space="preserve"> </w:t>
            </w:r>
            <w:r w:rsidRPr="004008B1">
              <w:rPr>
                <w:rFonts w:ascii="Times New Roman" w:eastAsia="Calibri" w:hAnsi="Times New Roman" w:cs="Times New Roman"/>
              </w:rPr>
              <w:t>потребителей;</w:t>
            </w:r>
            <w:r w:rsidRPr="004008B1">
              <w:rPr>
                <w:rFonts w:ascii="Times New Roman" w:eastAsia="Calibri" w:hAnsi="Times New Roman" w:cs="Times New Roman"/>
                <w:spacing w:val="-47"/>
              </w:rPr>
              <w:t xml:space="preserve"> </w:t>
            </w:r>
          </w:p>
          <w:p w14:paraId="46B3B06E" w14:textId="77777777" w:rsidR="004008B1" w:rsidRPr="004008B1" w:rsidRDefault="004008B1" w:rsidP="00AD5821">
            <w:pPr>
              <w:widowControl w:val="0"/>
              <w:autoSpaceDE w:val="0"/>
              <w:autoSpaceDN w:val="0"/>
              <w:ind w:left="107" w:right="129"/>
              <w:rPr>
                <w:rFonts w:ascii="Times New Roman" w:eastAsia="Calibri" w:hAnsi="Times New Roman" w:cs="Times New Roman"/>
              </w:rPr>
            </w:pP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особенности работы в малых и больших</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группах, работы в команде, организации</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коллективной</w:t>
            </w:r>
            <w:r w:rsidRPr="004008B1">
              <w:rPr>
                <w:rFonts w:ascii="Times New Roman" w:eastAsia="Calibri" w:hAnsi="Times New Roman" w:cs="Times New Roman"/>
                <w:spacing w:val="-2"/>
              </w:rPr>
              <w:t xml:space="preserve"> </w:t>
            </w:r>
            <w:r w:rsidRPr="004008B1">
              <w:rPr>
                <w:rFonts w:ascii="Times New Roman" w:eastAsia="Calibri" w:hAnsi="Times New Roman" w:cs="Times New Roman"/>
              </w:rPr>
              <w:t>работы;</w:t>
            </w:r>
          </w:p>
          <w:p w14:paraId="768456BB" w14:textId="77777777" w:rsidR="004008B1" w:rsidRPr="004008B1" w:rsidRDefault="004008B1" w:rsidP="00AD5821">
            <w:pPr>
              <w:widowControl w:val="0"/>
              <w:autoSpaceDE w:val="0"/>
              <w:autoSpaceDN w:val="0"/>
              <w:ind w:left="107" w:right="129"/>
              <w:rPr>
                <w:rFonts w:ascii="Times New Roman" w:eastAsia="Calibri" w:hAnsi="Times New Roman" w:cs="Times New Roman"/>
              </w:rPr>
            </w:pPr>
            <w:r w:rsidRPr="004008B1">
              <w:rPr>
                <w:rFonts w:ascii="Times New Roman" w:eastAsia="Calibri" w:hAnsi="Times New Roman" w:cs="Times New Roman"/>
              </w:rPr>
              <w:t>- принципы</w:t>
            </w:r>
            <w:r w:rsidRPr="004008B1">
              <w:rPr>
                <w:rFonts w:ascii="Times New Roman" w:eastAsia="Calibri" w:hAnsi="Times New Roman" w:cs="Times New Roman"/>
                <w:spacing w:val="-6"/>
              </w:rPr>
              <w:t xml:space="preserve"> </w:t>
            </w:r>
            <w:r w:rsidRPr="004008B1">
              <w:rPr>
                <w:rFonts w:ascii="Times New Roman" w:eastAsia="Calibri" w:hAnsi="Times New Roman" w:cs="Times New Roman"/>
              </w:rPr>
              <w:t>организации</w:t>
            </w:r>
            <w:r w:rsidRPr="004008B1">
              <w:rPr>
                <w:rFonts w:ascii="Times New Roman" w:eastAsia="Calibri" w:hAnsi="Times New Roman" w:cs="Times New Roman"/>
                <w:spacing w:val="-5"/>
              </w:rPr>
              <w:t xml:space="preserve"> </w:t>
            </w:r>
            <w:r w:rsidRPr="004008B1">
              <w:rPr>
                <w:rFonts w:ascii="Times New Roman" w:eastAsia="Calibri" w:hAnsi="Times New Roman" w:cs="Times New Roman"/>
              </w:rPr>
              <w:t xml:space="preserve">проектной </w:t>
            </w:r>
            <w:r w:rsidRPr="004008B1">
              <w:rPr>
                <w:rFonts w:ascii="Times New Roman" w:eastAsia="Calibri" w:hAnsi="Times New Roman" w:cs="Times New Roman"/>
                <w:spacing w:val="-1"/>
              </w:rPr>
              <w:t xml:space="preserve">деятельности; </w:t>
            </w:r>
          </w:p>
          <w:p w14:paraId="4E003DEB" w14:textId="77777777" w:rsidR="004008B1" w:rsidRPr="004008B1" w:rsidRDefault="004008B1" w:rsidP="00AD5821">
            <w:pPr>
              <w:widowControl w:val="0"/>
              <w:autoSpaceDE w:val="0"/>
              <w:autoSpaceDN w:val="0"/>
              <w:ind w:left="107" w:right="129"/>
              <w:rPr>
                <w:rFonts w:ascii="Times New Roman" w:eastAsia="Calibri" w:hAnsi="Times New Roman" w:cs="Times New Roman"/>
              </w:rPr>
            </w:pPr>
            <w:r w:rsidRPr="004008B1">
              <w:rPr>
                <w:rFonts w:ascii="Times New Roman" w:eastAsia="Calibri" w:hAnsi="Times New Roman" w:cs="Times New Roman"/>
              </w:rPr>
              <w:t>- принципы коллектива;</w:t>
            </w:r>
          </w:p>
          <w:p w14:paraId="7A542F1E" w14:textId="77777777" w:rsidR="004008B1" w:rsidRPr="004008B1" w:rsidRDefault="004008B1" w:rsidP="00AD5821">
            <w:pPr>
              <w:widowControl w:val="0"/>
              <w:autoSpaceDE w:val="0"/>
              <w:autoSpaceDN w:val="0"/>
              <w:ind w:left="107" w:right="129"/>
              <w:rPr>
                <w:rFonts w:ascii="Times New Roman" w:eastAsia="Calibri" w:hAnsi="Times New Roman" w:cs="Times New Roman"/>
              </w:rPr>
            </w:pPr>
            <w:r w:rsidRPr="004008B1">
              <w:rPr>
                <w:rFonts w:ascii="Times New Roman" w:eastAsia="Calibri" w:hAnsi="Times New Roman" w:cs="Times New Roman"/>
              </w:rPr>
              <w:t>- правила</w:t>
            </w:r>
            <w:r w:rsidRPr="004008B1">
              <w:rPr>
                <w:rFonts w:ascii="Times New Roman" w:eastAsia="Calibri" w:hAnsi="Times New Roman" w:cs="Times New Roman"/>
                <w:spacing w:val="-6"/>
              </w:rPr>
              <w:t xml:space="preserve"> </w:t>
            </w:r>
            <w:r w:rsidRPr="004008B1">
              <w:rPr>
                <w:rFonts w:ascii="Times New Roman" w:eastAsia="Calibri" w:hAnsi="Times New Roman" w:cs="Times New Roman"/>
              </w:rPr>
              <w:t>оформления</w:t>
            </w:r>
            <w:r w:rsidRPr="004008B1">
              <w:rPr>
                <w:rFonts w:ascii="Times New Roman" w:eastAsia="Calibri" w:hAnsi="Times New Roman" w:cs="Times New Roman"/>
                <w:spacing w:val="-5"/>
              </w:rPr>
              <w:t xml:space="preserve"> </w:t>
            </w:r>
            <w:r w:rsidRPr="004008B1">
              <w:rPr>
                <w:rFonts w:ascii="Times New Roman" w:eastAsia="Calibri" w:hAnsi="Times New Roman" w:cs="Times New Roman"/>
              </w:rPr>
              <w:t>документов</w:t>
            </w:r>
            <w:r w:rsidRPr="004008B1">
              <w:rPr>
                <w:rFonts w:ascii="Times New Roman" w:eastAsia="Calibri" w:hAnsi="Times New Roman" w:cs="Times New Roman"/>
                <w:spacing w:val="-5"/>
              </w:rPr>
              <w:t xml:space="preserve"> и</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построения устных сообщений на</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государственном</w:t>
            </w:r>
            <w:r w:rsidRPr="004008B1">
              <w:rPr>
                <w:rFonts w:ascii="Times New Roman" w:eastAsia="Calibri" w:hAnsi="Times New Roman" w:cs="Times New Roman"/>
                <w:spacing w:val="-2"/>
              </w:rPr>
              <w:t xml:space="preserve"> </w:t>
            </w:r>
            <w:r w:rsidRPr="004008B1">
              <w:rPr>
                <w:rFonts w:ascii="Times New Roman" w:eastAsia="Calibri" w:hAnsi="Times New Roman" w:cs="Times New Roman"/>
              </w:rPr>
              <w:t>языке;</w:t>
            </w:r>
          </w:p>
          <w:p w14:paraId="0AA08E6F" w14:textId="77777777" w:rsidR="004008B1" w:rsidRPr="004008B1" w:rsidRDefault="004008B1" w:rsidP="00AD5821">
            <w:pPr>
              <w:widowControl w:val="0"/>
              <w:autoSpaceDE w:val="0"/>
              <w:autoSpaceDN w:val="0"/>
              <w:ind w:left="107" w:right="129"/>
              <w:rPr>
                <w:rFonts w:ascii="Times New Roman" w:eastAsia="Calibri" w:hAnsi="Times New Roman" w:cs="Times New Roman"/>
              </w:rPr>
            </w:pPr>
            <w:r w:rsidRPr="004008B1">
              <w:rPr>
                <w:rFonts w:ascii="Times New Roman" w:eastAsia="Calibri" w:hAnsi="Times New Roman" w:cs="Times New Roman"/>
              </w:rPr>
              <w:t xml:space="preserve">- </w:t>
            </w:r>
            <w:r w:rsidRPr="004008B1">
              <w:rPr>
                <w:rFonts w:ascii="Times New Roman" w:eastAsia="Calibri" w:hAnsi="Times New Roman" w:cs="Times New Roman"/>
                <w:spacing w:val="-1"/>
              </w:rPr>
              <w:t xml:space="preserve">правила </w:t>
            </w:r>
            <w:r w:rsidRPr="004008B1">
              <w:rPr>
                <w:rFonts w:ascii="Times New Roman" w:eastAsia="Calibri" w:hAnsi="Times New Roman" w:cs="Times New Roman"/>
              </w:rPr>
              <w:t>безопасности;</w:t>
            </w:r>
          </w:p>
          <w:p w14:paraId="4C84E79B" w14:textId="77777777" w:rsidR="004008B1" w:rsidRPr="004008B1" w:rsidRDefault="004008B1" w:rsidP="00AD5821">
            <w:pPr>
              <w:widowControl w:val="0"/>
              <w:autoSpaceDE w:val="0"/>
              <w:autoSpaceDN w:val="0"/>
              <w:ind w:left="107" w:right="129"/>
              <w:rPr>
                <w:rFonts w:ascii="Times New Roman" w:eastAsia="Calibri" w:hAnsi="Times New Roman" w:cs="Times New Roman"/>
              </w:rPr>
            </w:pPr>
            <w:r w:rsidRPr="004008B1">
              <w:rPr>
                <w:rFonts w:ascii="Times New Roman" w:eastAsia="Calibri" w:hAnsi="Times New Roman" w:cs="Times New Roman"/>
              </w:rPr>
              <w:t xml:space="preserve">- </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принципы</w:t>
            </w:r>
            <w:r w:rsidRPr="004008B1">
              <w:rPr>
                <w:rFonts w:ascii="Times New Roman" w:eastAsia="Calibri" w:hAnsi="Times New Roman" w:cs="Times New Roman"/>
                <w:spacing w:val="-3"/>
              </w:rPr>
              <w:t xml:space="preserve"> </w:t>
            </w:r>
            <w:r w:rsidRPr="004008B1">
              <w:rPr>
                <w:rFonts w:ascii="Times New Roman" w:eastAsia="Calibri" w:hAnsi="Times New Roman" w:cs="Times New Roman"/>
              </w:rPr>
              <w:t>производства</w:t>
            </w:r>
          </w:p>
        </w:tc>
        <w:tc>
          <w:tcPr>
            <w:tcW w:w="3483" w:type="dxa"/>
          </w:tcPr>
          <w:p w14:paraId="21B5F064" w14:textId="77777777" w:rsidR="004008B1" w:rsidRPr="004008B1" w:rsidRDefault="004008B1" w:rsidP="00AD5821">
            <w:pPr>
              <w:widowControl w:val="0"/>
              <w:numPr>
                <w:ilvl w:val="0"/>
                <w:numId w:val="62"/>
              </w:numPr>
              <w:tabs>
                <w:tab w:val="left" w:pos="224"/>
              </w:tabs>
              <w:autoSpaceDE w:val="0"/>
              <w:autoSpaceDN w:val="0"/>
              <w:ind w:right="46" w:firstLine="0"/>
              <w:rPr>
                <w:rFonts w:ascii="Times New Roman" w:eastAsia="Calibri" w:hAnsi="Times New Roman" w:cs="Times New Roman"/>
              </w:rPr>
            </w:pPr>
            <w:r w:rsidRPr="004008B1">
              <w:rPr>
                <w:rFonts w:ascii="Times New Roman" w:eastAsia="Calibri" w:hAnsi="Times New Roman" w:cs="Times New Roman"/>
              </w:rPr>
              <w:lastRenderedPageBreak/>
              <w:t>демонстрирует</w:t>
            </w:r>
            <w:r w:rsidRPr="004008B1">
              <w:rPr>
                <w:rFonts w:ascii="Times New Roman" w:eastAsia="Calibri" w:hAnsi="Times New Roman" w:cs="Times New Roman"/>
                <w:spacing w:val="-7"/>
              </w:rPr>
              <w:t xml:space="preserve"> </w:t>
            </w:r>
            <w:r w:rsidRPr="004008B1">
              <w:rPr>
                <w:rFonts w:ascii="Times New Roman" w:eastAsia="Calibri" w:hAnsi="Times New Roman" w:cs="Times New Roman"/>
              </w:rPr>
              <w:t>знания</w:t>
            </w:r>
            <w:r w:rsidRPr="004008B1">
              <w:rPr>
                <w:rFonts w:ascii="Times New Roman" w:eastAsia="Calibri" w:hAnsi="Times New Roman" w:cs="Times New Roman"/>
                <w:spacing w:val="-5"/>
              </w:rPr>
              <w:t xml:space="preserve"> </w:t>
            </w:r>
            <w:r w:rsidRPr="004008B1">
              <w:rPr>
                <w:rFonts w:ascii="Times New Roman" w:eastAsia="Calibri" w:hAnsi="Times New Roman" w:cs="Times New Roman"/>
              </w:rPr>
              <w:t>особенностей</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профессионального и социального</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контекста;</w:t>
            </w:r>
          </w:p>
          <w:p w14:paraId="5BD3DFF4" w14:textId="77777777" w:rsidR="004008B1" w:rsidRPr="004008B1" w:rsidRDefault="004008B1" w:rsidP="00AD5821">
            <w:pPr>
              <w:widowControl w:val="0"/>
              <w:numPr>
                <w:ilvl w:val="0"/>
                <w:numId w:val="62"/>
              </w:numPr>
              <w:tabs>
                <w:tab w:val="left" w:pos="224"/>
              </w:tabs>
              <w:autoSpaceDE w:val="0"/>
              <w:autoSpaceDN w:val="0"/>
              <w:ind w:right="117" w:firstLine="0"/>
              <w:rPr>
                <w:rFonts w:ascii="Times New Roman" w:eastAsia="Calibri" w:hAnsi="Times New Roman" w:cs="Times New Roman"/>
              </w:rPr>
            </w:pPr>
            <w:r w:rsidRPr="004008B1">
              <w:rPr>
                <w:rFonts w:ascii="Times New Roman" w:eastAsia="Calibri" w:hAnsi="Times New Roman" w:cs="Times New Roman"/>
              </w:rPr>
              <w:t>ориентируется в источниках</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информации</w:t>
            </w:r>
            <w:r w:rsidRPr="004008B1">
              <w:rPr>
                <w:rFonts w:ascii="Times New Roman" w:eastAsia="Calibri" w:hAnsi="Times New Roman" w:cs="Times New Roman"/>
                <w:spacing w:val="-4"/>
              </w:rPr>
              <w:t xml:space="preserve"> </w:t>
            </w:r>
            <w:r w:rsidRPr="004008B1">
              <w:rPr>
                <w:rFonts w:ascii="Times New Roman" w:eastAsia="Calibri" w:hAnsi="Times New Roman" w:cs="Times New Roman"/>
              </w:rPr>
              <w:t>и</w:t>
            </w:r>
            <w:r w:rsidRPr="004008B1">
              <w:rPr>
                <w:rFonts w:ascii="Times New Roman" w:eastAsia="Calibri" w:hAnsi="Times New Roman" w:cs="Times New Roman"/>
                <w:spacing w:val="-4"/>
              </w:rPr>
              <w:t xml:space="preserve"> </w:t>
            </w:r>
            <w:r w:rsidRPr="004008B1">
              <w:rPr>
                <w:rFonts w:ascii="Times New Roman" w:eastAsia="Calibri" w:hAnsi="Times New Roman" w:cs="Times New Roman"/>
              </w:rPr>
              <w:t>ресурсах</w:t>
            </w:r>
            <w:r w:rsidRPr="004008B1">
              <w:rPr>
                <w:rFonts w:ascii="Times New Roman" w:eastAsia="Calibri" w:hAnsi="Times New Roman" w:cs="Times New Roman"/>
                <w:spacing w:val="-2"/>
              </w:rPr>
              <w:t xml:space="preserve"> </w:t>
            </w:r>
            <w:r w:rsidRPr="004008B1">
              <w:rPr>
                <w:rFonts w:ascii="Times New Roman" w:eastAsia="Calibri" w:hAnsi="Times New Roman" w:cs="Times New Roman"/>
              </w:rPr>
              <w:t>для</w:t>
            </w:r>
            <w:r w:rsidRPr="004008B1">
              <w:rPr>
                <w:rFonts w:ascii="Times New Roman" w:eastAsia="Calibri" w:hAnsi="Times New Roman" w:cs="Times New Roman"/>
                <w:spacing w:val="-4"/>
              </w:rPr>
              <w:t xml:space="preserve"> </w:t>
            </w:r>
            <w:r w:rsidRPr="004008B1">
              <w:rPr>
                <w:rFonts w:ascii="Times New Roman" w:eastAsia="Calibri" w:hAnsi="Times New Roman" w:cs="Times New Roman"/>
              </w:rPr>
              <w:t>решения</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задач в профессиональном и</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социальном</w:t>
            </w:r>
            <w:r w:rsidRPr="004008B1">
              <w:rPr>
                <w:rFonts w:ascii="Times New Roman" w:eastAsia="Calibri" w:hAnsi="Times New Roman" w:cs="Times New Roman"/>
                <w:spacing w:val="-2"/>
              </w:rPr>
              <w:t xml:space="preserve"> </w:t>
            </w:r>
            <w:r w:rsidRPr="004008B1">
              <w:rPr>
                <w:rFonts w:ascii="Times New Roman" w:eastAsia="Calibri" w:hAnsi="Times New Roman" w:cs="Times New Roman"/>
              </w:rPr>
              <w:t>контексте;</w:t>
            </w:r>
          </w:p>
          <w:p w14:paraId="6A43733F" w14:textId="77777777" w:rsidR="004008B1" w:rsidRPr="004008B1" w:rsidRDefault="004008B1" w:rsidP="00AD5821">
            <w:pPr>
              <w:widowControl w:val="0"/>
              <w:numPr>
                <w:ilvl w:val="0"/>
                <w:numId w:val="62"/>
              </w:numPr>
              <w:tabs>
                <w:tab w:val="left" w:pos="224"/>
              </w:tabs>
              <w:autoSpaceDE w:val="0"/>
              <w:autoSpaceDN w:val="0"/>
              <w:ind w:right="131" w:firstLine="0"/>
              <w:rPr>
                <w:rFonts w:ascii="Times New Roman" w:eastAsia="Calibri" w:hAnsi="Times New Roman" w:cs="Times New Roman"/>
              </w:rPr>
            </w:pPr>
            <w:r w:rsidRPr="004008B1">
              <w:rPr>
                <w:rFonts w:ascii="Times New Roman" w:eastAsia="Calibri" w:hAnsi="Times New Roman" w:cs="Times New Roman"/>
              </w:rPr>
              <w:t>способен сформулировать</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алгоритм выполнения работ в</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профессиональной</w:t>
            </w:r>
            <w:r w:rsidRPr="004008B1">
              <w:rPr>
                <w:rFonts w:ascii="Times New Roman" w:eastAsia="Calibri" w:hAnsi="Times New Roman" w:cs="Times New Roman"/>
                <w:spacing w:val="-10"/>
              </w:rPr>
              <w:t xml:space="preserve"> </w:t>
            </w:r>
            <w:r w:rsidRPr="004008B1">
              <w:rPr>
                <w:rFonts w:ascii="Times New Roman" w:eastAsia="Calibri" w:hAnsi="Times New Roman" w:cs="Times New Roman"/>
              </w:rPr>
              <w:t>и</w:t>
            </w:r>
            <w:r w:rsidRPr="004008B1">
              <w:rPr>
                <w:rFonts w:ascii="Times New Roman" w:eastAsia="Calibri" w:hAnsi="Times New Roman" w:cs="Times New Roman"/>
                <w:spacing w:val="-10"/>
              </w:rPr>
              <w:t xml:space="preserve"> </w:t>
            </w:r>
            <w:r w:rsidRPr="004008B1">
              <w:rPr>
                <w:rFonts w:ascii="Times New Roman" w:eastAsia="Calibri" w:hAnsi="Times New Roman" w:cs="Times New Roman"/>
              </w:rPr>
              <w:t>смежных</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областях;</w:t>
            </w:r>
          </w:p>
          <w:p w14:paraId="38A92F66" w14:textId="77777777" w:rsidR="004008B1" w:rsidRPr="004008B1" w:rsidRDefault="004008B1" w:rsidP="00AD5821">
            <w:pPr>
              <w:widowControl w:val="0"/>
              <w:autoSpaceDE w:val="0"/>
              <w:autoSpaceDN w:val="0"/>
              <w:ind w:left="108" w:right="92"/>
              <w:rPr>
                <w:rFonts w:ascii="Times New Roman" w:eastAsia="Calibri" w:hAnsi="Times New Roman" w:cs="Times New Roman"/>
              </w:rPr>
            </w:pPr>
            <w:r w:rsidRPr="004008B1">
              <w:rPr>
                <w:rFonts w:ascii="Times New Roman" w:eastAsia="Calibri" w:hAnsi="Times New Roman" w:cs="Times New Roman"/>
              </w:rPr>
              <w:t>-может назвать критерии оценки</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результатов принятого решения в</w:t>
            </w:r>
            <w:r w:rsidRPr="004008B1">
              <w:rPr>
                <w:rFonts w:ascii="Times New Roman" w:eastAsia="Calibri" w:hAnsi="Times New Roman" w:cs="Times New Roman"/>
                <w:spacing w:val="1"/>
              </w:rPr>
              <w:t xml:space="preserve"> </w:t>
            </w:r>
            <w:r w:rsidRPr="004008B1">
              <w:rPr>
                <w:rFonts w:ascii="Times New Roman" w:eastAsia="Calibri" w:hAnsi="Times New Roman" w:cs="Times New Roman"/>
                <w:spacing w:val="-1"/>
              </w:rPr>
              <w:t xml:space="preserve">профессиональной </w:t>
            </w:r>
            <w:r w:rsidRPr="004008B1">
              <w:rPr>
                <w:rFonts w:ascii="Times New Roman" w:eastAsia="Calibri" w:hAnsi="Times New Roman" w:cs="Times New Roman"/>
              </w:rPr>
              <w:t>деятельности, для</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личностного развития и достижения</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финансового</w:t>
            </w:r>
            <w:r w:rsidRPr="004008B1">
              <w:rPr>
                <w:rFonts w:ascii="Times New Roman" w:eastAsia="Calibri" w:hAnsi="Times New Roman" w:cs="Times New Roman"/>
                <w:spacing w:val="-3"/>
              </w:rPr>
              <w:t xml:space="preserve"> </w:t>
            </w:r>
            <w:r w:rsidRPr="004008B1">
              <w:rPr>
                <w:rFonts w:ascii="Times New Roman" w:eastAsia="Calibri" w:hAnsi="Times New Roman" w:cs="Times New Roman"/>
              </w:rPr>
              <w:t>благополучия;</w:t>
            </w:r>
          </w:p>
          <w:p w14:paraId="4D8C2B07" w14:textId="77777777" w:rsidR="004008B1" w:rsidRPr="004008B1" w:rsidRDefault="004008B1" w:rsidP="00AD5821">
            <w:pPr>
              <w:widowControl w:val="0"/>
              <w:numPr>
                <w:ilvl w:val="0"/>
                <w:numId w:val="62"/>
              </w:numPr>
              <w:tabs>
                <w:tab w:val="left" w:pos="226"/>
              </w:tabs>
              <w:autoSpaceDE w:val="0"/>
              <w:autoSpaceDN w:val="0"/>
              <w:ind w:left="108" w:right="48" w:firstLine="0"/>
              <w:rPr>
                <w:rFonts w:ascii="Times New Roman" w:eastAsia="Calibri" w:hAnsi="Times New Roman" w:cs="Times New Roman"/>
              </w:rPr>
            </w:pPr>
            <w:r w:rsidRPr="004008B1">
              <w:rPr>
                <w:rFonts w:ascii="Times New Roman" w:eastAsia="Calibri" w:hAnsi="Times New Roman" w:cs="Times New Roman"/>
              </w:rPr>
              <w:t>может объяснить, как пользоваться</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цифровыми</w:t>
            </w:r>
            <w:r w:rsidRPr="004008B1">
              <w:rPr>
                <w:rFonts w:ascii="Times New Roman" w:eastAsia="Calibri" w:hAnsi="Times New Roman" w:cs="Times New Roman"/>
                <w:spacing w:val="-6"/>
              </w:rPr>
              <w:t xml:space="preserve"> </w:t>
            </w:r>
            <w:r w:rsidRPr="004008B1">
              <w:rPr>
                <w:rFonts w:ascii="Times New Roman" w:eastAsia="Calibri" w:hAnsi="Times New Roman" w:cs="Times New Roman"/>
              </w:rPr>
              <w:t>средствами</w:t>
            </w:r>
            <w:r w:rsidRPr="004008B1">
              <w:rPr>
                <w:rFonts w:ascii="Times New Roman" w:eastAsia="Calibri" w:hAnsi="Times New Roman" w:cs="Times New Roman"/>
                <w:spacing w:val="39"/>
              </w:rPr>
              <w:t xml:space="preserve"> </w:t>
            </w:r>
            <w:r w:rsidRPr="004008B1">
              <w:rPr>
                <w:rFonts w:ascii="Times New Roman" w:eastAsia="Calibri" w:hAnsi="Times New Roman" w:cs="Times New Roman"/>
              </w:rPr>
              <w:t>при</w:t>
            </w:r>
            <w:r w:rsidRPr="004008B1">
              <w:rPr>
                <w:rFonts w:ascii="Times New Roman" w:eastAsia="Calibri" w:hAnsi="Times New Roman" w:cs="Times New Roman"/>
                <w:spacing w:val="-6"/>
              </w:rPr>
              <w:t xml:space="preserve"> </w:t>
            </w:r>
            <w:r w:rsidRPr="004008B1">
              <w:rPr>
                <w:rFonts w:ascii="Times New Roman" w:eastAsia="Calibri" w:hAnsi="Times New Roman" w:cs="Times New Roman"/>
              </w:rPr>
              <w:t>решении</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профессиональных задач, задач</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личностного развития и финансового</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благополучия; демонстрирует знания</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о том, как представлять результаты</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поиска</w:t>
            </w:r>
            <w:r w:rsidRPr="004008B1">
              <w:rPr>
                <w:rFonts w:ascii="Times New Roman" w:eastAsia="Calibri" w:hAnsi="Times New Roman" w:cs="Times New Roman"/>
                <w:spacing w:val="-2"/>
              </w:rPr>
              <w:t xml:space="preserve"> </w:t>
            </w:r>
            <w:r w:rsidRPr="004008B1">
              <w:rPr>
                <w:rFonts w:ascii="Times New Roman" w:eastAsia="Calibri" w:hAnsi="Times New Roman" w:cs="Times New Roman"/>
              </w:rPr>
              <w:t>информации;</w:t>
            </w:r>
          </w:p>
          <w:p w14:paraId="155B969E" w14:textId="77777777" w:rsidR="004008B1" w:rsidRPr="004008B1" w:rsidRDefault="004008B1" w:rsidP="00AD5821">
            <w:pPr>
              <w:widowControl w:val="0"/>
              <w:numPr>
                <w:ilvl w:val="0"/>
                <w:numId w:val="62"/>
              </w:numPr>
              <w:tabs>
                <w:tab w:val="left" w:pos="226"/>
              </w:tabs>
              <w:autoSpaceDE w:val="0"/>
              <w:autoSpaceDN w:val="0"/>
              <w:ind w:left="108" w:right="94" w:firstLine="0"/>
              <w:rPr>
                <w:rFonts w:ascii="Times New Roman" w:eastAsia="Calibri" w:hAnsi="Times New Roman" w:cs="Times New Roman"/>
              </w:rPr>
            </w:pPr>
            <w:r w:rsidRPr="004008B1">
              <w:rPr>
                <w:rFonts w:ascii="Times New Roman" w:eastAsia="Calibri" w:hAnsi="Times New Roman" w:cs="Times New Roman"/>
              </w:rPr>
              <w:t>может охарактеризовать</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возможности различных цифровых</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средств, используемых для решения</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профессиональных задач, задач</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личностного</w:t>
            </w:r>
            <w:r w:rsidRPr="004008B1">
              <w:rPr>
                <w:rFonts w:ascii="Times New Roman" w:eastAsia="Calibri" w:hAnsi="Times New Roman" w:cs="Times New Roman"/>
                <w:spacing w:val="-4"/>
              </w:rPr>
              <w:t xml:space="preserve"> </w:t>
            </w:r>
            <w:r w:rsidRPr="004008B1">
              <w:rPr>
                <w:rFonts w:ascii="Times New Roman" w:eastAsia="Calibri" w:hAnsi="Times New Roman" w:cs="Times New Roman"/>
              </w:rPr>
              <w:t>развития</w:t>
            </w:r>
            <w:r w:rsidRPr="004008B1">
              <w:rPr>
                <w:rFonts w:ascii="Times New Roman" w:eastAsia="Calibri" w:hAnsi="Times New Roman" w:cs="Times New Roman"/>
                <w:spacing w:val="-3"/>
              </w:rPr>
              <w:t xml:space="preserve"> </w:t>
            </w:r>
            <w:r w:rsidRPr="004008B1">
              <w:rPr>
                <w:rFonts w:ascii="Times New Roman" w:eastAsia="Calibri" w:hAnsi="Times New Roman" w:cs="Times New Roman"/>
              </w:rPr>
              <w:t>и</w:t>
            </w:r>
            <w:r w:rsidRPr="004008B1">
              <w:rPr>
                <w:rFonts w:ascii="Times New Roman" w:eastAsia="Calibri" w:hAnsi="Times New Roman" w:cs="Times New Roman"/>
                <w:spacing w:val="-5"/>
              </w:rPr>
              <w:t xml:space="preserve"> </w:t>
            </w:r>
            <w:r w:rsidRPr="004008B1">
              <w:rPr>
                <w:rFonts w:ascii="Times New Roman" w:eastAsia="Calibri" w:hAnsi="Times New Roman" w:cs="Times New Roman"/>
              </w:rPr>
              <w:t>финансового</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благополучия;</w:t>
            </w:r>
          </w:p>
          <w:p w14:paraId="75ADF487" w14:textId="77777777" w:rsidR="004008B1" w:rsidRPr="004008B1" w:rsidRDefault="004008B1" w:rsidP="00AD5821">
            <w:pPr>
              <w:widowControl w:val="0"/>
              <w:numPr>
                <w:ilvl w:val="0"/>
                <w:numId w:val="62"/>
              </w:numPr>
              <w:tabs>
                <w:tab w:val="left" w:pos="226"/>
              </w:tabs>
              <w:autoSpaceDE w:val="0"/>
              <w:autoSpaceDN w:val="0"/>
              <w:ind w:left="108" w:right="213" w:firstLine="0"/>
              <w:rPr>
                <w:rFonts w:ascii="Times New Roman" w:eastAsia="Calibri" w:hAnsi="Times New Roman" w:cs="Times New Roman"/>
              </w:rPr>
            </w:pPr>
            <w:r w:rsidRPr="004008B1">
              <w:rPr>
                <w:rFonts w:ascii="Times New Roman" w:eastAsia="Calibri" w:hAnsi="Times New Roman" w:cs="Times New Roman"/>
              </w:rPr>
              <w:t>ориентируется в нормативно-правовой</w:t>
            </w:r>
            <w:r w:rsidRPr="004008B1">
              <w:rPr>
                <w:rFonts w:ascii="Times New Roman" w:eastAsia="Calibri" w:hAnsi="Times New Roman" w:cs="Times New Roman"/>
                <w:spacing w:val="-8"/>
              </w:rPr>
              <w:t xml:space="preserve"> </w:t>
            </w:r>
            <w:r w:rsidRPr="004008B1">
              <w:rPr>
                <w:rFonts w:ascii="Times New Roman" w:eastAsia="Calibri" w:hAnsi="Times New Roman" w:cs="Times New Roman"/>
              </w:rPr>
              <w:t>базе,</w:t>
            </w:r>
            <w:r w:rsidRPr="004008B1">
              <w:rPr>
                <w:rFonts w:ascii="Times New Roman" w:eastAsia="Calibri" w:hAnsi="Times New Roman" w:cs="Times New Roman"/>
                <w:spacing w:val="-8"/>
              </w:rPr>
              <w:t xml:space="preserve"> </w:t>
            </w:r>
            <w:r w:rsidRPr="004008B1">
              <w:rPr>
                <w:rFonts w:ascii="Times New Roman" w:eastAsia="Calibri" w:hAnsi="Times New Roman" w:cs="Times New Roman"/>
              </w:rPr>
              <w:t>регламентирующей</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профессиональную деятельность,</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предпринимательство и личное</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финансовое</w:t>
            </w:r>
            <w:r w:rsidRPr="004008B1">
              <w:rPr>
                <w:rFonts w:ascii="Times New Roman" w:eastAsia="Calibri" w:hAnsi="Times New Roman" w:cs="Times New Roman"/>
                <w:spacing w:val="-3"/>
              </w:rPr>
              <w:t xml:space="preserve"> </w:t>
            </w:r>
            <w:r w:rsidRPr="004008B1">
              <w:rPr>
                <w:rFonts w:ascii="Times New Roman" w:eastAsia="Calibri" w:hAnsi="Times New Roman" w:cs="Times New Roman"/>
              </w:rPr>
              <w:t>планирование;</w:t>
            </w:r>
          </w:p>
          <w:p w14:paraId="2D8AC3AC" w14:textId="77777777" w:rsidR="004008B1" w:rsidRPr="004008B1" w:rsidRDefault="004008B1" w:rsidP="00AD5821">
            <w:pPr>
              <w:widowControl w:val="0"/>
              <w:numPr>
                <w:ilvl w:val="0"/>
                <w:numId w:val="62"/>
              </w:numPr>
              <w:tabs>
                <w:tab w:val="left" w:pos="226"/>
              </w:tabs>
              <w:autoSpaceDE w:val="0"/>
              <w:autoSpaceDN w:val="0"/>
              <w:ind w:left="108" w:right="131" w:firstLine="0"/>
              <w:rPr>
                <w:rFonts w:ascii="Times New Roman" w:eastAsia="Calibri" w:hAnsi="Times New Roman" w:cs="Times New Roman"/>
              </w:rPr>
            </w:pPr>
            <w:r w:rsidRPr="004008B1">
              <w:rPr>
                <w:rFonts w:ascii="Times New Roman" w:eastAsia="Calibri" w:hAnsi="Times New Roman" w:cs="Times New Roman"/>
              </w:rPr>
              <w:t>способен</w:t>
            </w:r>
            <w:r w:rsidRPr="004008B1">
              <w:rPr>
                <w:rFonts w:ascii="Times New Roman" w:eastAsia="Calibri" w:hAnsi="Times New Roman" w:cs="Times New Roman"/>
                <w:spacing w:val="-8"/>
              </w:rPr>
              <w:t xml:space="preserve"> </w:t>
            </w:r>
            <w:r w:rsidRPr="004008B1">
              <w:rPr>
                <w:rFonts w:ascii="Times New Roman" w:eastAsia="Calibri" w:hAnsi="Times New Roman" w:cs="Times New Roman"/>
              </w:rPr>
              <w:t>определить</w:t>
            </w:r>
            <w:r w:rsidRPr="004008B1">
              <w:rPr>
                <w:rFonts w:ascii="Times New Roman" w:eastAsia="Calibri" w:hAnsi="Times New Roman" w:cs="Times New Roman"/>
                <w:spacing w:val="-7"/>
              </w:rPr>
              <w:t xml:space="preserve"> </w:t>
            </w:r>
            <w:r w:rsidRPr="004008B1">
              <w:rPr>
                <w:rFonts w:ascii="Times New Roman" w:eastAsia="Calibri" w:hAnsi="Times New Roman" w:cs="Times New Roman"/>
              </w:rPr>
              <w:t>возможные</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траектории профессионального</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развития</w:t>
            </w:r>
            <w:r w:rsidRPr="004008B1">
              <w:rPr>
                <w:rFonts w:ascii="Times New Roman" w:eastAsia="Calibri" w:hAnsi="Times New Roman" w:cs="Times New Roman"/>
                <w:spacing w:val="-2"/>
              </w:rPr>
              <w:t xml:space="preserve"> </w:t>
            </w:r>
            <w:r w:rsidRPr="004008B1">
              <w:rPr>
                <w:rFonts w:ascii="Times New Roman" w:eastAsia="Calibri" w:hAnsi="Times New Roman" w:cs="Times New Roman"/>
              </w:rPr>
              <w:t>и</w:t>
            </w:r>
            <w:r w:rsidRPr="004008B1">
              <w:rPr>
                <w:rFonts w:ascii="Times New Roman" w:eastAsia="Calibri" w:hAnsi="Times New Roman" w:cs="Times New Roman"/>
                <w:spacing w:val="-2"/>
              </w:rPr>
              <w:t xml:space="preserve"> </w:t>
            </w:r>
            <w:r w:rsidRPr="004008B1">
              <w:rPr>
                <w:rFonts w:ascii="Times New Roman" w:eastAsia="Calibri" w:hAnsi="Times New Roman" w:cs="Times New Roman"/>
              </w:rPr>
              <w:t>самообразования;</w:t>
            </w:r>
          </w:p>
          <w:p w14:paraId="3F81753A" w14:textId="77777777" w:rsidR="004008B1" w:rsidRPr="004008B1" w:rsidRDefault="004008B1" w:rsidP="00AD5821">
            <w:pPr>
              <w:widowControl w:val="0"/>
              <w:numPr>
                <w:ilvl w:val="0"/>
                <w:numId w:val="62"/>
              </w:numPr>
              <w:tabs>
                <w:tab w:val="left" w:pos="224"/>
              </w:tabs>
              <w:autoSpaceDE w:val="0"/>
              <w:autoSpaceDN w:val="0"/>
              <w:ind w:right="131" w:firstLine="0"/>
              <w:rPr>
                <w:rFonts w:ascii="Times New Roman" w:eastAsia="Calibri" w:hAnsi="Times New Roman" w:cs="Times New Roman"/>
              </w:rPr>
            </w:pPr>
            <w:r w:rsidRPr="004008B1">
              <w:rPr>
                <w:rFonts w:ascii="Times New Roman" w:eastAsia="Calibri" w:hAnsi="Times New Roman" w:cs="Times New Roman"/>
              </w:rPr>
              <w:t>способен</w:t>
            </w:r>
            <w:r w:rsidRPr="004008B1">
              <w:rPr>
                <w:rFonts w:ascii="Times New Roman" w:eastAsia="Calibri" w:hAnsi="Times New Roman" w:cs="Times New Roman"/>
                <w:spacing w:val="-8"/>
              </w:rPr>
              <w:t xml:space="preserve"> </w:t>
            </w:r>
            <w:r w:rsidRPr="004008B1">
              <w:rPr>
                <w:rFonts w:ascii="Times New Roman" w:eastAsia="Calibri" w:hAnsi="Times New Roman" w:cs="Times New Roman"/>
              </w:rPr>
              <w:t>определить</w:t>
            </w:r>
            <w:r w:rsidRPr="004008B1">
              <w:rPr>
                <w:rFonts w:ascii="Times New Roman" w:eastAsia="Calibri" w:hAnsi="Times New Roman" w:cs="Times New Roman"/>
                <w:spacing w:val="-6"/>
              </w:rPr>
              <w:t xml:space="preserve"> </w:t>
            </w:r>
            <w:r w:rsidRPr="004008B1">
              <w:rPr>
                <w:rFonts w:ascii="Times New Roman" w:eastAsia="Calibri" w:hAnsi="Times New Roman" w:cs="Times New Roman"/>
              </w:rPr>
              <w:t>наиболее</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подходящие способы оплаты</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товаров и услуг в конкретных</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ситуациях;</w:t>
            </w:r>
          </w:p>
          <w:p w14:paraId="647B0072" w14:textId="77777777" w:rsidR="004008B1" w:rsidRPr="004008B1" w:rsidRDefault="004008B1" w:rsidP="00AD5821">
            <w:pPr>
              <w:widowControl w:val="0"/>
              <w:numPr>
                <w:ilvl w:val="0"/>
                <w:numId w:val="62"/>
              </w:numPr>
              <w:tabs>
                <w:tab w:val="left" w:pos="224"/>
              </w:tabs>
              <w:autoSpaceDE w:val="0"/>
              <w:autoSpaceDN w:val="0"/>
              <w:ind w:right="155" w:firstLine="0"/>
              <w:rPr>
                <w:rFonts w:ascii="Times New Roman" w:eastAsia="Calibri" w:hAnsi="Times New Roman" w:cs="Times New Roman"/>
              </w:rPr>
            </w:pPr>
            <w:r w:rsidRPr="004008B1">
              <w:rPr>
                <w:rFonts w:ascii="Times New Roman" w:eastAsia="Calibri" w:hAnsi="Times New Roman" w:cs="Times New Roman"/>
              </w:rPr>
              <w:t>демонстрирует</w:t>
            </w:r>
            <w:r w:rsidRPr="004008B1">
              <w:rPr>
                <w:rFonts w:ascii="Times New Roman" w:eastAsia="Calibri" w:hAnsi="Times New Roman" w:cs="Times New Roman"/>
                <w:spacing w:val="-12"/>
              </w:rPr>
              <w:t xml:space="preserve"> </w:t>
            </w:r>
            <w:r w:rsidRPr="004008B1">
              <w:rPr>
                <w:rFonts w:ascii="Times New Roman" w:eastAsia="Calibri" w:hAnsi="Times New Roman" w:cs="Times New Roman"/>
              </w:rPr>
              <w:t>понимание</w:t>
            </w:r>
            <w:r w:rsidRPr="004008B1">
              <w:rPr>
                <w:rFonts w:ascii="Times New Roman" w:eastAsia="Calibri" w:hAnsi="Times New Roman" w:cs="Times New Roman"/>
                <w:spacing w:val="-12"/>
              </w:rPr>
              <w:t xml:space="preserve"> </w:t>
            </w:r>
            <w:r w:rsidRPr="004008B1">
              <w:rPr>
                <w:rFonts w:ascii="Times New Roman" w:eastAsia="Calibri" w:hAnsi="Times New Roman" w:cs="Times New Roman"/>
              </w:rPr>
              <w:t>влияния</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инфляции на решение финансовых</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 xml:space="preserve">задач в профессии, </w:t>
            </w:r>
            <w:r w:rsidRPr="004008B1">
              <w:rPr>
                <w:rFonts w:ascii="Times New Roman" w:eastAsia="Calibri" w:hAnsi="Times New Roman" w:cs="Times New Roman"/>
              </w:rPr>
              <w:lastRenderedPageBreak/>
              <w:t>личном</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планировании;</w:t>
            </w:r>
          </w:p>
          <w:p w14:paraId="5DCCEF1A" w14:textId="77777777" w:rsidR="004008B1" w:rsidRPr="004008B1" w:rsidRDefault="004008B1" w:rsidP="00AD5821">
            <w:pPr>
              <w:widowControl w:val="0"/>
              <w:autoSpaceDE w:val="0"/>
              <w:autoSpaceDN w:val="0"/>
              <w:ind w:left="107"/>
              <w:rPr>
                <w:rFonts w:ascii="Times New Roman" w:eastAsia="Calibri" w:hAnsi="Times New Roman" w:cs="Times New Roman"/>
              </w:rPr>
            </w:pPr>
            <w:r w:rsidRPr="004008B1">
              <w:rPr>
                <w:rFonts w:ascii="Times New Roman" w:eastAsia="Calibri" w:hAnsi="Times New Roman" w:cs="Times New Roman"/>
              </w:rPr>
              <w:t>- демонстрирует понимание</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валютных курсов и порядка</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проведения</w:t>
            </w:r>
            <w:r w:rsidRPr="004008B1">
              <w:rPr>
                <w:rFonts w:ascii="Times New Roman" w:eastAsia="Calibri" w:hAnsi="Times New Roman" w:cs="Times New Roman"/>
                <w:spacing w:val="-5"/>
              </w:rPr>
              <w:t xml:space="preserve"> </w:t>
            </w:r>
            <w:r w:rsidRPr="004008B1">
              <w:rPr>
                <w:rFonts w:ascii="Times New Roman" w:eastAsia="Calibri" w:hAnsi="Times New Roman" w:cs="Times New Roman"/>
              </w:rPr>
              <w:t>расчетов</w:t>
            </w:r>
            <w:r w:rsidRPr="004008B1">
              <w:rPr>
                <w:rFonts w:ascii="Times New Roman" w:eastAsia="Calibri" w:hAnsi="Times New Roman" w:cs="Times New Roman"/>
                <w:spacing w:val="-3"/>
              </w:rPr>
              <w:t xml:space="preserve"> </w:t>
            </w:r>
            <w:r w:rsidRPr="004008B1">
              <w:rPr>
                <w:rFonts w:ascii="Times New Roman" w:eastAsia="Calibri" w:hAnsi="Times New Roman" w:cs="Times New Roman"/>
              </w:rPr>
              <w:t>по</w:t>
            </w:r>
            <w:r w:rsidRPr="004008B1">
              <w:rPr>
                <w:rFonts w:ascii="Times New Roman" w:eastAsia="Calibri" w:hAnsi="Times New Roman" w:cs="Times New Roman"/>
                <w:spacing w:val="-4"/>
              </w:rPr>
              <w:t xml:space="preserve"> </w:t>
            </w:r>
            <w:r w:rsidRPr="004008B1">
              <w:rPr>
                <w:rFonts w:ascii="Times New Roman" w:eastAsia="Calibri" w:hAnsi="Times New Roman" w:cs="Times New Roman"/>
              </w:rPr>
              <w:t>обмену одной</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валюты</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на другую;</w:t>
            </w:r>
          </w:p>
          <w:p w14:paraId="19FDA28C" w14:textId="77777777" w:rsidR="004008B1" w:rsidRPr="004008B1" w:rsidRDefault="004008B1" w:rsidP="00AD5821">
            <w:pPr>
              <w:widowControl w:val="0"/>
              <w:numPr>
                <w:ilvl w:val="0"/>
                <w:numId w:val="61"/>
              </w:numPr>
              <w:tabs>
                <w:tab w:val="left" w:pos="224"/>
              </w:tabs>
              <w:autoSpaceDE w:val="0"/>
              <w:autoSpaceDN w:val="0"/>
              <w:ind w:right="188" w:firstLine="0"/>
              <w:rPr>
                <w:rFonts w:ascii="Times New Roman" w:eastAsia="Calibri" w:hAnsi="Times New Roman" w:cs="Times New Roman"/>
              </w:rPr>
            </w:pPr>
            <w:r w:rsidRPr="004008B1">
              <w:rPr>
                <w:rFonts w:ascii="Times New Roman" w:eastAsia="Calibri" w:hAnsi="Times New Roman" w:cs="Times New Roman"/>
              </w:rPr>
              <w:t>демонстрирует</w:t>
            </w:r>
            <w:r w:rsidRPr="004008B1">
              <w:rPr>
                <w:rFonts w:ascii="Times New Roman" w:eastAsia="Calibri" w:hAnsi="Times New Roman" w:cs="Times New Roman"/>
                <w:spacing w:val="-12"/>
              </w:rPr>
              <w:t xml:space="preserve"> </w:t>
            </w:r>
            <w:r w:rsidRPr="004008B1">
              <w:rPr>
                <w:rFonts w:ascii="Times New Roman" w:eastAsia="Calibri" w:hAnsi="Times New Roman" w:cs="Times New Roman"/>
              </w:rPr>
              <w:t>понимание</w:t>
            </w:r>
            <w:r w:rsidRPr="004008B1">
              <w:rPr>
                <w:rFonts w:ascii="Times New Roman" w:eastAsia="Calibri" w:hAnsi="Times New Roman" w:cs="Times New Roman"/>
                <w:spacing w:val="-11"/>
              </w:rPr>
              <w:t xml:space="preserve"> </w:t>
            </w:r>
            <w:r w:rsidRPr="004008B1">
              <w:rPr>
                <w:rFonts w:ascii="Times New Roman" w:eastAsia="Calibri" w:hAnsi="Times New Roman" w:cs="Times New Roman"/>
              </w:rPr>
              <w:t>правил</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составления личного и семейного</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 xml:space="preserve">бюджета; </w:t>
            </w:r>
          </w:p>
          <w:p w14:paraId="32519021" w14:textId="77777777" w:rsidR="004008B1" w:rsidRPr="004008B1" w:rsidRDefault="004008B1" w:rsidP="00AD5821">
            <w:pPr>
              <w:widowControl w:val="0"/>
              <w:tabs>
                <w:tab w:val="left" w:pos="224"/>
              </w:tabs>
              <w:autoSpaceDE w:val="0"/>
              <w:autoSpaceDN w:val="0"/>
              <w:ind w:left="107" w:right="188"/>
              <w:rPr>
                <w:rFonts w:ascii="Times New Roman" w:eastAsia="Calibri" w:hAnsi="Times New Roman" w:cs="Times New Roman"/>
              </w:rPr>
            </w:pPr>
            <w:r w:rsidRPr="004008B1">
              <w:rPr>
                <w:rFonts w:ascii="Times New Roman" w:eastAsia="Calibri" w:hAnsi="Times New Roman" w:cs="Times New Roman"/>
              </w:rPr>
              <w:t>- способен назвать</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банковские продукты, описать их</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особенности и возможности для</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профессиональной,</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предпринимательской</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деятельности и для управления</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личными</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 xml:space="preserve">финансами; </w:t>
            </w:r>
          </w:p>
          <w:p w14:paraId="7E130F76" w14:textId="77777777" w:rsidR="004008B1" w:rsidRPr="004008B1" w:rsidRDefault="004008B1" w:rsidP="00AD5821">
            <w:pPr>
              <w:widowControl w:val="0"/>
              <w:numPr>
                <w:ilvl w:val="0"/>
                <w:numId w:val="61"/>
              </w:numPr>
              <w:tabs>
                <w:tab w:val="left" w:pos="224"/>
              </w:tabs>
              <w:autoSpaceDE w:val="0"/>
              <w:autoSpaceDN w:val="0"/>
              <w:ind w:right="188" w:firstLine="0"/>
              <w:rPr>
                <w:rFonts w:ascii="Times New Roman" w:eastAsia="Calibri" w:hAnsi="Times New Roman" w:cs="Times New Roman"/>
              </w:rPr>
            </w:pPr>
            <w:r w:rsidRPr="004008B1">
              <w:rPr>
                <w:rFonts w:ascii="Times New Roman" w:eastAsia="Calibri" w:hAnsi="Times New Roman" w:cs="Times New Roman"/>
              </w:rPr>
              <w:t>способен назвать базовые</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характеристики и риски основных</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финансовых инструментов для</w:t>
            </w:r>
            <w:r w:rsidRPr="004008B1">
              <w:rPr>
                <w:rFonts w:ascii="Times New Roman" w:eastAsia="Calibri" w:hAnsi="Times New Roman" w:cs="Times New Roman"/>
                <w:spacing w:val="1"/>
              </w:rPr>
              <w:t xml:space="preserve"> </w:t>
            </w:r>
            <w:r w:rsidRPr="004008B1">
              <w:rPr>
                <w:rFonts w:ascii="Times New Roman" w:eastAsia="Calibri" w:hAnsi="Times New Roman" w:cs="Times New Roman"/>
                <w:spacing w:val="-1"/>
              </w:rPr>
              <w:t xml:space="preserve">предпринимательской </w:t>
            </w:r>
            <w:r w:rsidRPr="004008B1">
              <w:rPr>
                <w:rFonts w:ascii="Times New Roman" w:eastAsia="Calibri" w:hAnsi="Times New Roman" w:cs="Times New Roman"/>
              </w:rPr>
              <w:t>деятельности</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и, управления личными финансами;</w:t>
            </w:r>
            <w:r w:rsidRPr="004008B1">
              <w:rPr>
                <w:rFonts w:ascii="Times New Roman" w:eastAsia="Calibri" w:hAnsi="Times New Roman" w:cs="Times New Roman"/>
                <w:spacing w:val="1"/>
              </w:rPr>
              <w:t xml:space="preserve"> </w:t>
            </w:r>
          </w:p>
          <w:p w14:paraId="3C451B07" w14:textId="77777777" w:rsidR="004008B1" w:rsidRPr="004008B1" w:rsidRDefault="004008B1" w:rsidP="00AD5821">
            <w:pPr>
              <w:widowControl w:val="0"/>
              <w:numPr>
                <w:ilvl w:val="0"/>
                <w:numId w:val="61"/>
              </w:numPr>
              <w:tabs>
                <w:tab w:val="left" w:pos="224"/>
              </w:tabs>
              <w:autoSpaceDE w:val="0"/>
              <w:autoSpaceDN w:val="0"/>
              <w:ind w:right="188" w:firstLine="0"/>
              <w:rPr>
                <w:rFonts w:ascii="Times New Roman" w:eastAsia="Calibri" w:hAnsi="Times New Roman" w:cs="Times New Roman"/>
              </w:rPr>
            </w:pPr>
            <w:r w:rsidRPr="004008B1">
              <w:rPr>
                <w:rFonts w:ascii="Times New Roman" w:eastAsia="Calibri" w:hAnsi="Times New Roman" w:cs="Times New Roman"/>
              </w:rPr>
              <w:t>демонстрирует знания о</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государственных органах и их</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полномочиях</w:t>
            </w:r>
            <w:r w:rsidRPr="004008B1">
              <w:rPr>
                <w:rFonts w:ascii="Times New Roman" w:eastAsia="Calibri" w:hAnsi="Times New Roman" w:cs="Times New Roman"/>
                <w:spacing w:val="-8"/>
              </w:rPr>
              <w:t xml:space="preserve"> </w:t>
            </w:r>
            <w:r w:rsidRPr="004008B1">
              <w:rPr>
                <w:rFonts w:ascii="Times New Roman" w:eastAsia="Calibri" w:hAnsi="Times New Roman" w:cs="Times New Roman"/>
              </w:rPr>
              <w:t>в</w:t>
            </w:r>
            <w:r w:rsidRPr="004008B1">
              <w:rPr>
                <w:rFonts w:ascii="Times New Roman" w:eastAsia="Calibri" w:hAnsi="Times New Roman" w:cs="Times New Roman"/>
                <w:spacing w:val="-8"/>
              </w:rPr>
              <w:t xml:space="preserve"> </w:t>
            </w:r>
            <w:r w:rsidRPr="004008B1">
              <w:rPr>
                <w:rFonts w:ascii="Times New Roman" w:eastAsia="Calibri" w:hAnsi="Times New Roman" w:cs="Times New Roman"/>
              </w:rPr>
              <w:t>профессиональной</w:t>
            </w:r>
            <w:r w:rsidRPr="004008B1">
              <w:rPr>
                <w:rFonts w:ascii="Times New Roman" w:eastAsia="Calibri" w:hAnsi="Times New Roman" w:cs="Times New Roman"/>
                <w:spacing w:val="-8"/>
              </w:rPr>
              <w:t xml:space="preserve"> </w:t>
            </w:r>
            <w:r w:rsidRPr="004008B1">
              <w:rPr>
                <w:rFonts w:ascii="Times New Roman" w:eastAsia="Calibri" w:hAnsi="Times New Roman" w:cs="Times New Roman"/>
              </w:rPr>
              <w:t>и</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предпринимательской сферах, а</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также в сфере защиты прав</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потребителей;</w:t>
            </w:r>
          </w:p>
          <w:p w14:paraId="422AAA71" w14:textId="77777777" w:rsidR="004008B1" w:rsidRPr="004008B1" w:rsidRDefault="004008B1" w:rsidP="00AD5821">
            <w:pPr>
              <w:widowControl w:val="0"/>
              <w:numPr>
                <w:ilvl w:val="0"/>
                <w:numId w:val="61"/>
              </w:numPr>
              <w:tabs>
                <w:tab w:val="left" w:pos="224"/>
              </w:tabs>
              <w:autoSpaceDE w:val="0"/>
              <w:autoSpaceDN w:val="0"/>
              <w:ind w:right="137" w:firstLine="0"/>
              <w:rPr>
                <w:rFonts w:ascii="Times New Roman" w:eastAsia="Calibri" w:hAnsi="Times New Roman" w:cs="Times New Roman"/>
              </w:rPr>
            </w:pPr>
            <w:r w:rsidRPr="004008B1">
              <w:rPr>
                <w:rFonts w:ascii="Times New Roman" w:eastAsia="Calibri" w:hAnsi="Times New Roman" w:cs="Times New Roman"/>
              </w:rPr>
              <w:t>способен охарактеризовать</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особенности работы в малых и</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больших</w:t>
            </w:r>
            <w:r w:rsidRPr="004008B1">
              <w:rPr>
                <w:rFonts w:ascii="Times New Roman" w:eastAsia="Calibri" w:hAnsi="Times New Roman" w:cs="Times New Roman"/>
                <w:spacing w:val="-6"/>
              </w:rPr>
              <w:t xml:space="preserve"> </w:t>
            </w:r>
            <w:r w:rsidRPr="004008B1">
              <w:rPr>
                <w:rFonts w:ascii="Times New Roman" w:eastAsia="Calibri" w:hAnsi="Times New Roman" w:cs="Times New Roman"/>
              </w:rPr>
              <w:t>группах,</w:t>
            </w:r>
            <w:r w:rsidRPr="004008B1">
              <w:rPr>
                <w:rFonts w:ascii="Times New Roman" w:eastAsia="Calibri" w:hAnsi="Times New Roman" w:cs="Times New Roman"/>
                <w:spacing w:val="-6"/>
              </w:rPr>
              <w:t xml:space="preserve"> </w:t>
            </w:r>
            <w:r w:rsidRPr="004008B1">
              <w:rPr>
                <w:rFonts w:ascii="Times New Roman" w:eastAsia="Calibri" w:hAnsi="Times New Roman" w:cs="Times New Roman"/>
              </w:rPr>
              <w:t>работы</w:t>
            </w:r>
            <w:r w:rsidRPr="004008B1">
              <w:rPr>
                <w:rFonts w:ascii="Times New Roman" w:eastAsia="Calibri" w:hAnsi="Times New Roman" w:cs="Times New Roman"/>
                <w:spacing w:val="-5"/>
              </w:rPr>
              <w:t xml:space="preserve"> </w:t>
            </w:r>
            <w:r w:rsidRPr="004008B1">
              <w:rPr>
                <w:rFonts w:ascii="Times New Roman" w:eastAsia="Calibri" w:hAnsi="Times New Roman" w:cs="Times New Roman"/>
              </w:rPr>
              <w:t>в</w:t>
            </w:r>
            <w:r w:rsidRPr="004008B1">
              <w:rPr>
                <w:rFonts w:ascii="Times New Roman" w:eastAsia="Calibri" w:hAnsi="Times New Roman" w:cs="Times New Roman"/>
                <w:spacing w:val="-5"/>
              </w:rPr>
              <w:t xml:space="preserve"> </w:t>
            </w:r>
            <w:r w:rsidRPr="004008B1">
              <w:rPr>
                <w:rFonts w:ascii="Times New Roman" w:eastAsia="Calibri" w:hAnsi="Times New Roman" w:cs="Times New Roman"/>
              </w:rPr>
              <w:t>команде,</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организации коллективной работы;</w:t>
            </w:r>
            <w:r w:rsidRPr="004008B1">
              <w:rPr>
                <w:rFonts w:ascii="Times New Roman" w:eastAsia="Calibri" w:hAnsi="Times New Roman" w:cs="Times New Roman"/>
                <w:spacing w:val="1"/>
              </w:rPr>
              <w:t xml:space="preserve"> </w:t>
            </w:r>
          </w:p>
          <w:p w14:paraId="79D99527" w14:textId="77777777" w:rsidR="004008B1" w:rsidRPr="004008B1" w:rsidRDefault="004008B1" w:rsidP="00AD5821">
            <w:pPr>
              <w:widowControl w:val="0"/>
              <w:numPr>
                <w:ilvl w:val="0"/>
                <w:numId w:val="61"/>
              </w:numPr>
              <w:tabs>
                <w:tab w:val="left" w:pos="224"/>
              </w:tabs>
              <w:autoSpaceDE w:val="0"/>
              <w:autoSpaceDN w:val="0"/>
              <w:ind w:right="137" w:firstLine="0"/>
              <w:rPr>
                <w:rFonts w:ascii="Times New Roman" w:eastAsia="Calibri" w:hAnsi="Times New Roman" w:cs="Times New Roman"/>
              </w:rPr>
            </w:pPr>
            <w:r w:rsidRPr="004008B1">
              <w:rPr>
                <w:rFonts w:ascii="Times New Roman" w:eastAsia="Calibri" w:hAnsi="Times New Roman" w:cs="Times New Roman"/>
              </w:rPr>
              <w:t>демонстрирует представление о</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принципах организации проектной</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деятельности;</w:t>
            </w:r>
          </w:p>
          <w:p w14:paraId="2B3BECC9" w14:textId="77777777" w:rsidR="004008B1" w:rsidRPr="004008B1" w:rsidRDefault="004008B1" w:rsidP="00AD5821">
            <w:pPr>
              <w:widowControl w:val="0"/>
              <w:numPr>
                <w:ilvl w:val="0"/>
                <w:numId w:val="61"/>
              </w:numPr>
              <w:tabs>
                <w:tab w:val="left" w:pos="274"/>
              </w:tabs>
              <w:autoSpaceDE w:val="0"/>
              <w:autoSpaceDN w:val="0"/>
              <w:ind w:right="395" w:firstLine="0"/>
              <w:rPr>
                <w:rFonts w:ascii="Times New Roman" w:eastAsia="Calibri" w:hAnsi="Times New Roman" w:cs="Times New Roman"/>
              </w:rPr>
            </w:pPr>
            <w:r w:rsidRPr="004008B1">
              <w:rPr>
                <w:rFonts w:ascii="Times New Roman" w:eastAsia="Calibri" w:hAnsi="Times New Roman" w:cs="Times New Roman"/>
              </w:rPr>
              <w:t>демонстрирует</w:t>
            </w:r>
            <w:r w:rsidRPr="004008B1">
              <w:rPr>
                <w:rFonts w:ascii="Times New Roman" w:eastAsia="Calibri" w:hAnsi="Times New Roman" w:cs="Times New Roman"/>
                <w:spacing w:val="-11"/>
              </w:rPr>
              <w:t xml:space="preserve"> </w:t>
            </w:r>
            <w:r w:rsidRPr="004008B1">
              <w:rPr>
                <w:rFonts w:ascii="Times New Roman" w:eastAsia="Calibri" w:hAnsi="Times New Roman" w:cs="Times New Roman"/>
              </w:rPr>
              <w:t>представление</w:t>
            </w:r>
            <w:r w:rsidRPr="004008B1">
              <w:rPr>
                <w:rFonts w:ascii="Times New Roman" w:eastAsia="Calibri" w:hAnsi="Times New Roman" w:cs="Times New Roman"/>
                <w:spacing w:val="-11"/>
              </w:rPr>
              <w:t xml:space="preserve"> </w:t>
            </w:r>
            <w:r w:rsidRPr="004008B1">
              <w:rPr>
                <w:rFonts w:ascii="Times New Roman" w:eastAsia="Calibri" w:hAnsi="Times New Roman" w:cs="Times New Roman"/>
              </w:rPr>
              <w:t>о</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принципах взаимодействия в</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коллективе;</w:t>
            </w:r>
          </w:p>
          <w:p w14:paraId="34F798FC" w14:textId="77777777" w:rsidR="004008B1" w:rsidRPr="004008B1" w:rsidRDefault="004008B1" w:rsidP="00AD5821">
            <w:pPr>
              <w:widowControl w:val="0"/>
              <w:numPr>
                <w:ilvl w:val="0"/>
                <w:numId w:val="61"/>
              </w:numPr>
              <w:tabs>
                <w:tab w:val="left" w:pos="274"/>
              </w:tabs>
              <w:autoSpaceDE w:val="0"/>
              <w:autoSpaceDN w:val="0"/>
              <w:ind w:right="395" w:firstLine="0"/>
              <w:rPr>
                <w:rFonts w:ascii="Times New Roman" w:eastAsia="Calibri" w:hAnsi="Times New Roman" w:cs="Times New Roman"/>
              </w:rPr>
            </w:pPr>
            <w:r w:rsidRPr="004008B1">
              <w:rPr>
                <w:rFonts w:ascii="Times New Roman" w:eastAsia="Calibri" w:hAnsi="Times New Roman" w:cs="Times New Roman"/>
              </w:rPr>
              <w:t>демонстрирует знание правил</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оформления документов и</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построения устных сообщений на</w:t>
            </w:r>
            <w:r w:rsidRPr="004008B1">
              <w:rPr>
                <w:rFonts w:ascii="Times New Roman" w:eastAsia="Calibri" w:hAnsi="Times New Roman" w:cs="Times New Roman"/>
                <w:spacing w:val="-48"/>
              </w:rPr>
              <w:t xml:space="preserve"> </w:t>
            </w:r>
            <w:r w:rsidRPr="004008B1">
              <w:rPr>
                <w:rFonts w:ascii="Times New Roman" w:eastAsia="Calibri" w:hAnsi="Times New Roman" w:cs="Times New Roman"/>
              </w:rPr>
              <w:t>государственном языке РФ;</w:t>
            </w:r>
            <w:r w:rsidRPr="004008B1">
              <w:rPr>
                <w:rFonts w:ascii="Times New Roman" w:eastAsia="Calibri" w:hAnsi="Times New Roman" w:cs="Times New Roman"/>
                <w:spacing w:val="1"/>
              </w:rPr>
              <w:t xml:space="preserve"> </w:t>
            </w:r>
          </w:p>
          <w:p w14:paraId="19B4DDB5" w14:textId="77777777" w:rsidR="004008B1" w:rsidRPr="004008B1" w:rsidRDefault="004008B1" w:rsidP="00AD5821">
            <w:pPr>
              <w:widowControl w:val="0"/>
              <w:numPr>
                <w:ilvl w:val="0"/>
                <w:numId w:val="61"/>
              </w:numPr>
              <w:tabs>
                <w:tab w:val="left" w:pos="274"/>
              </w:tabs>
              <w:autoSpaceDE w:val="0"/>
              <w:autoSpaceDN w:val="0"/>
              <w:ind w:right="395" w:firstLine="0"/>
              <w:rPr>
                <w:rFonts w:ascii="Times New Roman" w:eastAsia="Calibri" w:hAnsi="Times New Roman" w:cs="Times New Roman"/>
              </w:rPr>
            </w:pPr>
            <w:r w:rsidRPr="004008B1">
              <w:rPr>
                <w:rFonts w:ascii="Times New Roman" w:eastAsia="Calibri" w:hAnsi="Times New Roman" w:cs="Times New Roman"/>
              </w:rPr>
              <w:t>демонстрирует знание правил</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экологической безопасности;</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демонстрирует</w:t>
            </w:r>
            <w:r w:rsidRPr="004008B1">
              <w:rPr>
                <w:rFonts w:ascii="Times New Roman" w:eastAsia="Calibri" w:hAnsi="Times New Roman" w:cs="Times New Roman"/>
                <w:spacing w:val="-10"/>
              </w:rPr>
              <w:t xml:space="preserve"> </w:t>
            </w:r>
            <w:r w:rsidRPr="004008B1">
              <w:rPr>
                <w:rFonts w:ascii="Times New Roman" w:eastAsia="Calibri" w:hAnsi="Times New Roman" w:cs="Times New Roman"/>
              </w:rPr>
              <w:t>знание</w:t>
            </w:r>
            <w:r w:rsidRPr="004008B1">
              <w:rPr>
                <w:rFonts w:ascii="Times New Roman" w:eastAsia="Calibri" w:hAnsi="Times New Roman" w:cs="Times New Roman"/>
                <w:spacing w:val="-9"/>
              </w:rPr>
              <w:t xml:space="preserve"> </w:t>
            </w:r>
            <w:r w:rsidRPr="004008B1">
              <w:rPr>
                <w:rFonts w:ascii="Times New Roman" w:eastAsia="Calibri" w:hAnsi="Times New Roman" w:cs="Times New Roman"/>
              </w:rPr>
              <w:t>принципов</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бережливого</w:t>
            </w:r>
            <w:r w:rsidRPr="004008B1">
              <w:rPr>
                <w:rFonts w:ascii="Times New Roman" w:eastAsia="Calibri" w:hAnsi="Times New Roman" w:cs="Times New Roman"/>
                <w:spacing w:val="-3"/>
              </w:rPr>
              <w:t xml:space="preserve"> </w:t>
            </w:r>
            <w:r w:rsidRPr="004008B1">
              <w:rPr>
                <w:rFonts w:ascii="Times New Roman" w:eastAsia="Calibri" w:hAnsi="Times New Roman" w:cs="Times New Roman"/>
              </w:rPr>
              <w:t>производства.</w:t>
            </w:r>
          </w:p>
        </w:tc>
        <w:tc>
          <w:tcPr>
            <w:tcW w:w="2442" w:type="dxa"/>
          </w:tcPr>
          <w:p w14:paraId="4AAA1A48" w14:textId="77777777" w:rsidR="004008B1" w:rsidRPr="004008B1" w:rsidRDefault="004008B1" w:rsidP="004008B1">
            <w:pPr>
              <w:suppressAutoHyphens/>
              <w:ind w:left="37"/>
              <w:contextualSpacing/>
              <w:rPr>
                <w:rFonts w:ascii="Times New Roman" w:eastAsia="Calibri" w:hAnsi="Times New Roman" w:cs="Times New Roman"/>
              </w:rPr>
            </w:pPr>
            <w:r w:rsidRPr="004008B1">
              <w:rPr>
                <w:rFonts w:ascii="Times New Roman" w:eastAsia="Calibri" w:hAnsi="Times New Roman" w:cs="Times New Roman"/>
              </w:rPr>
              <w:lastRenderedPageBreak/>
              <w:t>Экспертное наблюдение выполнения практических работ и видов работ по практике</w:t>
            </w:r>
          </w:p>
          <w:p w14:paraId="7ABF1877" w14:textId="77777777" w:rsidR="004008B1" w:rsidRPr="004008B1" w:rsidRDefault="004008B1" w:rsidP="004008B1">
            <w:pPr>
              <w:widowControl w:val="0"/>
              <w:autoSpaceDE w:val="0"/>
              <w:autoSpaceDN w:val="0"/>
              <w:spacing w:before="54"/>
              <w:ind w:left="37"/>
              <w:rPr>
                <w:rFonts w:ascii="Times New Roman" w:eastAsia="Calibri" w:hAnsi="Times New Roman" w:cs="Times New Roman"/>
                <w:i/>
              </w:rPr>
            </w:pPr>
            <w:r w:rsidRPr="004008B1">
              <w:rPr>
                <w:rFonts w:ascii="Times New Roman" w:eastAsia="Calibri" w:hAnsi="Times New Roman" w:cs="Times New Roman"/>
              </w:rPr>
              <w:t>Диагностика (тестирование, контрольные работы</w:t>
            </w:r>
            <w:r w:rsidRPr="004008B1">
              <w:rPr>
                <w:rFonts w:ascii="Times New Roman" w:eastAsia="Calibri" w:hAnsi="Times New Roman" w:cs="Times New Roman"/>
                <w:i/>
              </w:rPr>
              <w:t>)</w:t>
            </w:r>
          </w:p>
          <w:p w14:paraId="101A850B" w14:textId="77777777" w:rsidR="004008B1" w:rsidRPr="004008B1" w:rsidRDefault="004008B1" w:rsidP="004008B1">
            <w:pPr>
              <w:widowControl w:val="0"/>
              <w:autoSpaceDE w:val="0"/>
              <w:autoSpaceDN w:val="0"/>
              <w:spacing w:before="54"/>
              <w:ind w:left="37"/>
              <w:rPr>
                <w:rFonts w:ascii="Times New Roman" w:eastAsia="Calibri" w:hAnsi="Times New Roman" w:cs="Times New Roman"/>
                <w:b/>
              </w:rPr>
            </w:pPr>
            <w:r w:rsidRPr="004008B1">
              <w:rPr>
                <w:rFonts w:ascii="Times New Roman" w:eastAsia="Calibri" w:hAnsi="Times New Roman" w:cs="Times New Roman"/>
              </w:rPr>
              <w:t>Диф.зачет</w:t>
            </w:r>
          </w:p>
        </w:tc>
      </w:tr>
      <w:tr w:rsidR="004008B1" w:rsidRPr="004008B1" w14:paraId="515F83A9" w14:textId="77777777" w:rsidTr="00AD5821">
        <w:trPr>
          <w:trHeight w:val="285"/>
        </w:trPr>
        <w:tc>
          <w:tcPr>
            <w:tcW w:w="4140" w:type="dxa"/>
          </w:tcPr>
          <w:p w14:paraId="071E1825" w14:textId="77777777" w:rsidR="004008B1" w:rsidRPr="004008B1" w:rsidRDefault="004008B1" w:rsidP="00AD5821">
            <w:pPr>
              <w:widowControl w:val="0"/>
              <w:tabs>
                <w:tab w:val="left" w:pos="6804"/>
              </w:tabs>
              <w:autoSpaceDE w:val="0"/>
              <w:autoSpaceDN w:val="0"/>
              <w:ind w:left="107"/>
              <w:rPr>
                <w:rFonts w:ascii="Times New Roman" w:eastAsia="Calibri" w:hAnsi="Times New Roman" w:cs="Times New Roman"/>
                <w:b/>
              </w:rPr>
            </w:pPr>
            <w:r w:rsidRPr="004008B1">
              <w:rPr>
                <w:rFonts w:ascii="Times New Roman" w:eastAsia="Calibri" w:hAnsi="Times New Roman" w:cs="Times New Roman"/>
                <w:b/>
              </w:rPr>
              <w:lastRenderedPageBreak/>
              <w:t>Умеет:</w:t>
            </w:r>
          </w:p>
          <w:p w14:paraId="289109F3" w14:textId="77777777" w:rsidR="004008B1" w:rsidRPr="004008B1" w:rsidRDefault="004008B1" w:rsidP="00AD5821">
            <w:pPr>
              <w:widowControl w:val="0"/>
              <w:tabs>
                <w:tab w:val="left" w:pos="816"/>
                <w:tab w:val="left" w:pos="2498"/>
                <w:tab w:val="left" w:pos="3782"/>
                <w:tab w:val="left" w:pos="6804"/>
              </w:tabs>
              <w:autoSpaceDE w:val="0"/>
              <w:autoSpaceDN w:val="0"/>
              <w:ind w:left="164" w:right="36"/>
              <w:rPr>
                <w:rFonts w:ascii="Times New Roman" w:eastAsia="Calibri" w:hAnsi="Times New Roman" w:cs="Times New Roman"/>
              </w:rPr>
            </w:pPr>
            <w:r w:rsidRPr="004008B1">
              <w:rPr>
                <w:rFonts w:ascii="Times New Roman" w:eastAsia="Calibri" w:hAnsi="Times New Roman" w:cs="Times New Roman"/>
              </w:rPr>
              <w:t xml:space="preserve">- определять задачу </w:t>
            </w:r>
            <w:r w:rsidRPr="004008B1">
              <w:rPr>
                <w:rFonts w:ascii="Times New Roman" w:eastAsia="Calibri" w:hAnsi="Times New Roman" w:cs="Times New Roman"/>
                <w:spacing w:val="-4"/>
              </w:rPr>
              <w:t>в</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профессиональном</w:t>
            </w:r>
            <w:r w:rsidRPr="004008B1">
              <w:rPr>
                <w:rFonts w:ascii="Times New Roman" w:eastAsia="Calibri" w:hAnsi="Times New Roman" w:cs="Times New Roman"/>
                <w:spacing w:val="-2"/>
              </w:rPr>
              <w:t xml:space="preserve"> </w:t>
            </w:r>
            <w:r w:rsidRPr="004008B1">
              <w:rPr>
                <w:rFonts w:ascii="Times New Roman" w:eastAsia="Calibri" w:hAnsi="Times New Roman" w:cs="Times New Roman"/>
              </w:rPr>
              <w:t>и/или социальном</w:t>
            </w:r>
            <w:r w:rsidRPr="004008B1">
              <w:rPr>
                <w:rFonts w:ascii="Times New Roman" w:eastAsia="Calibri" w:hAnsi="Times New Roman" w:cs="Times New Roman"/>
                <w:spacing w:val="-10"/>
              </w:rPr>
              <w:t xml:space="preserve"> </w:t>
            </w:r>
            <w:r w:rsidRPr="004008B1">
              <w:rPr>
                <w:rFonts w:ascii="Times New Roman" w:eastAsia="Calibri" w:hAnsi="Times New Roman" w:cs="Times New Roman"/>
              </w:rPr>
              <w:t>контексте;</w:t>
            </w:r>
          </w:p>
          <w:p w14:paraId="5F378631" w14:textId="77777777" w:rsidR="004008B1" w:rsidRPr="004008B1" w:rsidRDefault="004008B1" w:rsidP="00AD5821">
            <w:pPr>
              <w:widowControl w:val="0"/>
              <w:tabs>
                <w:tab w:val="left" w:pos="816"/>
                <w:tab w:val="left" w:pos="6804"/>
              </w:tabs>
              <w:autoSpaceDE w:val="0"/>
              <w:autoSpaceDN w:val="0"/>
              <w:ind w:left="164" w:right="37"/>
              <w:rPr>
                <w:rFonts w:ascii="Times New Roman" w:eastAsia="Calibri" w:hAnsi="Times New Roman" w:cs="Times New Roman"/>
              </w:rPr>
            </w:pPr>
            <w:r w:rsidRPr="004008B1">
              <w:rPr>
                <w:rFonts w:ascii="Times New Roman" w:eastAsia="Calibri" w:hAnsi="Times New Roman" w:cs="Times New Roman"/>
              </w:rPr>
              <w:t>- выявлять</w:t>
            </w:r>
            <w:r w:rsidRPr="004008B1">
              <w:rPr>
                <w:rFonts w:ascii="Times New Roman" w:eastAsia="Calibri" w:hAnsi="Times New Roman" w:cs="Times New Roman"/>
                <w:spacing w:val="21"/>
              </w:rPr>
              <w:t xml:space="preserve"> </w:t>
            </w:r>
            <w:r w:rsidRPr="004008B1">
              <w:rPr>
                <w:rFonts w:ascii="Times New Roman" w:eastAsia="Calibri" w:hAnsi="Times New Roman" w:cs="Times New Roman"/>
              </w:rPr>
              <w:t>и</w:t>
            </w:r>
            <w:r w:rsidRPr="004008B1">
              <w:rPr>
                <w:rFonts w:ascii="Times New Roman" w:eastAsia="Calibri" w:hAnsi="Times New Roman" w:cs="Times New Roman"/>
                <w:spacing w:val="22"/>
              </w:rPr>
              <w:t xml:space="preserve"> </w:t>
            </w:r>
            <w:r w:rsidRPr="004008B1">
              <w:rPr>
                <w:rFonts w:ascii="Times New Roman" w:eastAsia="Calibri" w:hAnsi="Times New Roman" w:cs="Times New Roman"/>
              </w:rPr>
              <w:t>отбирать</w:t>
            </w:r>
            <w:r w:rsidRPr="004008B1">
              <w:rPr>
                <w:rFonts w:ascii="Times New Roman" w:eastAsia="Calibri" w:hAnsi="Times New Roman" w:cs="Times New Roman"/>
                <w:spacing w:val="21"/>
              </w:rPr>
              <w:t xml:space="preserve"> </w:t>
            </w:r>
            <w:r w:rsidRPr="004008B1">
              <w:rPr>
                <w:rFonts w:ascii="Times New Roman" w:eastAsia="Calibri" w:hAnsi="Times New Roman" w:cs="Times New Roman"/>
              </w:rPr>
              <w:t>информацию,</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необходимую</w:t>
            </w:r>
            <w:r w:rsidRPr="004008B1">
              <w:rPr>
                <w:rFonts w:ascii="Times New Roman" w:eastAsia="Calibri" w:hAnsi="Times New Roman" w:cs="Times New Roman"/>
                <w:spacing w:val="-2"/>
              </w:rPr>
              <w:t xml:space="preserve"> </w:t>
            </w:r>
            <w:r w:rsidRPr="004008B1">
              <w:rPr>
                <w:rFonts w:ascii="Times New Roman" w:eastAsia="Calibri" w:hAnsi="Times New Roman" w:cs="Times New Roman"/>
              </w:rPr>
              <w:t>для решения задачи;</w:t>
            </w:r>
          </w:p>
          <w:p w14:paraId="7023FA9D" w14:textId="77777777" w:rsidR="004008B1" w:rsidRPr="004008B1" w:rsidRDefault="004008B1" w:rsidP="00AD5821">
            <w:pPr>
              <w:widowControl w:val="0"/>
              <w:tabs>
                <w:tab w:val="left" w:pos="816"/>
                <w:tab w:val="left" w:pos="6804"/>
              </w:tabs>
              <w:autoSpaceDE w:val="0"/>
              <w:autoSpaceDN w:val="0"/>
              <w:ind w:left="164"/>
              <w:rPr>
                <w:rFonts w:ascii="Times New Roman" w:eastAsia="Calibri" w:hAnsi="Times New Roman" w:cs="Times New Roman"/>
              </w:rPr>
            </w:pPr>
            <w:r w:rsidRPr="004008B1">
              <w:rPr>
                <w:rFonts w:ascii="Times New Roman" w:eastAsia="Calibri" w:hAnsi="Times New Roman" w:cs="Times New Roman"/>
              </w:rPr>
              <w:t>- составлять</w:t>
            </w:r>
            <w:r w:rsidRPr="004008B1">
              <w:rPr>
                <w:rFonts w:ascii="Times New Roman" w:eastAsia="Calibri" w:hAnsi="Times New Roman" w:cs="Times New Roman"/>
                <w:spacing w:val="-8"/>
              </w:rPr>
              <w:t xml:space="preserve"> </w:t>
            </w:r>
            <w:r w:rsidRPr="004008B1">
              <w:rPr>
                <w:rFonts w:ascii="Times New Roman" w:eastAsia="Calibri" w:hAnsi="Times New Roman" w:cs="Times New Roman"/>
              </w:rPr>
              <w:t>план</w:t>
            </w:r>
            <w:r w:rsidRPr="004008B1">
              <w:rPr>
                <w:rFonts w:ascii="Times New Roman" w:eastAsia="Calibri" w:hAnsi="Times New Roman" w:cs="Times New Roman"/>
                <w:spacing w:val="-7"/>
              </w:rPr>
              <w:t xml:space="preserve"> </w:t>
            </w:r>
            <w:r w:rsidRPr="004008B1">
              <w:rPr>
                <w:rFonts w:ascii="Times New Roman" w:eastAsia="Calibri" w:hAnsi="Times New Roman" w:cs="Times New Roman"/>
              </w:rPr>
              <w:t>действий;</w:t>
            </w:r>
          </w:p>
          <w:p w14:paraId="2F5239B2" w14:textId="77777777" w:rsidR="004008B1" w:rsidRPr="004008B1" w:rsidRDefault="004008B1" w:rsidP="00AD5821">
            <w:pPr>
              <w:widowControl w:val="0"/>
              <w:tabs>
                <w:tab w:val="left" w:pos="816"/>
                <w:tab w:val="left" w:pos="6804"/>
              </w:tabs>
              <w:autoSpaceDE w:val="0"/>
              <w:autoSpaceDN w:val="0"/>
              <w:ind w:left="164"/>
              <w:rPr>
                <w:rFonts w:ascii="Times New Roman" w:eastAsia="Calibri" w:hAnsi="Times New Roman" w:cs="Times New Roman"/>
              </w:rPr>
            </w:pPr>
            <w:r w:rsidRPr="004008B1">
              <w:rPr>
                <w:rFonts w:ascii="Times New Roman" w:eastAsia="Calibri" w:hAnsi="Times New Roman" w:cs="Times New Roman"/>
              </w:rPr>
              <w:t>- определять</w:t>
            </w:r>
            <w:r w:rsidRPr="004008B1">
              <w:rPr>
                <w:rFonts w:ascii="Times New Roman" w:eastAsia="Calibri" w:hAnsi="Times New Roman" w:cs="Times New Roman"/>
                <w:spacing w:val="-4"/>
              </w:rPr>
              <w:t xml:space="preserve"> </w:t>
            </w:r>
            <w:r w:rsidRPr="004008B1">
              <w:rPr>
                <w:rFonts w:ascii="Times New Roman" w:eastAsia="Calibri" w:hAnsi="Times New Roman" w:cs="Times New Roman"/>
              </w:rPr>
              <w:t>необходимые</w:t>
            </w:r>
            <w:r w:rsidRPr="004008B1">
              <w:rPr>
                <w:rFonts w:ascii="Times New Roman" w:eastAsia="Calibri" w:hAnsi="Times New Roman" w:cs="Times New Roman"/>
                <w:spacing w:val="-3"/>
              </w:rPr>
              <w:t xml:space="preserve"> </w:t>
            </w:r>
            <w:r w:rsidRPr="004008B1">
              <w:rPr>
                <w:rFonts w:ascii="Times New Roman" w:eastAsia="Calibri" w:hAnsi="Times New Roman" w:cs="Times New Roman"/>
              </w:rPr>
              <w:t>ресурсы;</w:t>
            </w:r>
          </w:p>
          <w:p w14:paraId="007C216F" w14:textId="77777777" w:rsidR="004008B1" w:rsidRPr="004008B1" w:rsidRDefault="004008B1" w:rsidP="00AD5821">
            <w:pPr>
              <w:widowControl w:val="0"/>
              <w:tabs>
                <w:tab w:val="left" w:pos="215"/>
                <w:tab w:val="left" w:pos="6804"/>
              </w:tabs>
              <w:autoSpaceDE w:val="0"/>
              <w:autoSpaceDN w:val="0"/>
              <w:ind w:left="164"/>
              <w:rPr>
                <w:rFonts w:ascii="Times New Roman" w:eastAsia="Calibri" w:hAnsi="Times New Roman" w:cs="Times New Roman"/>
              </w:rPr>
            </w:pPr>
            <w:r w:rsidRPr="004008B1">
              <w:rPr>
                <w:rFonts w:ascii="Times New Roman" w:eastAsia="Calibri" w:hAnsi="Times New Roman" w:cs="Times New Roman"/>
              </w:rPr>
              <w:lastRenderedPageBreak/>
              <w:t>- реализовывать</w:t>
            </w:r>
            <w:r w:rsidRPr="004008B1">
              <w:rPr>
                <w:rFonts w:ascii="Times New Roman" w:eastAsia="Calibri" w:hAnsi="Times New Roman" w:cs="Times New Roman"/>
                <w:spacing w:val="-5"/>
              </w:rPr>
              <w:t xml:space="preserve"> </w:t>
            </w:r>
            <w:r w:rsidRPr="004008B1">
              <w:rPr>
                <w:rFonts w:ascii="Times New Roman" w:eastAsia="Calibri" w:hAnsi="Times New Roman" w:cs="Times New Roman"/>
              </w:rPr>
              <w:t>составленный</w:t>
            </w:r>
            <w:r w:rsidRPr="004008B1">
              <w:rPr>
                <w:rFonts w:ascii="Times New Roman" w:eastAsia="Calibri" w:hAnsi="Times New Roman" w:cs="Times New Roman"/>
                <w:spacing w:val="-6"/>
              </w:rPr>
              <w:t xml:space="preserve"> </w:t>
            </w:r>
            <w:r w:rsidRPr="004008B1">
              <w:rPr>
                <w:rFonts w:ascii="Times New Roman" w:eastAsia="Calibri" w:hAnsi="Times New Roman" w:cs="Times New Roman"/>
              </w:rPr>
              <w:t>план;</w:t>
            </w:r>
          </w:p>
          <w:p w14:paraId="351B428B" w14:textId="77777777" w:rsidR="004008B1" w:rsidRPr="004008B1" w:rsidRDefault="004008B1" w:rsidP="00AD5821">
            <w:pPr>
              <w:widowControl w:val="0"/>
              <w:tabs>
                <w:tab w:val="left" w:pos="816"/>
                <w:tab w:val="left" w:pos="6804"/>
              </w:tabs>
              <w:autoSpaceDE w:val="0"/>
              <w:autoSpaceDN w:val="0"/>
              <w:ind w:left="164" w:right="35"/>
              <w:rPr>
                <w:rFonts w:ascii="Times New Roman" w:eastAsia="Calibri" w:hAnsi="Times New Roman" w:cs="Times New Roman"/>
              </w:rPr>
            </w:pPr>
            <w:r w:rsidRPr="004008B1">
              <w:rPr>
                <w:rFonts w:ascii="Times New Roman" w:eastAsia="Calibri" w:hAnsi="Times New Roman" w:cs="Times New Roman"/>
              </w:rPr>
              <w:t>- оценивать результат и последствия</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своих</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действий</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(самостоятельно</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или</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с</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помощью</w:t>
            </w:r>
            <w:r w:rsidRPr="004008B1">
              <w:rPr>
                <w:rFonts w:ascii="Times New Roman" w:eastAsia="Calibri" w:hAnsi="Times New Roman" w:cs="Times New Roman"/>
                <w:spacing w:val="-2"/>
              </w:rPr>
              <w:t xml:space="preserve"> </w:t>
            </w:r>
            <w:r w:rsidRPr="004008B1">
              <w:rPr>
                <w:rFonts w:ascii="Times New Roman" w:eastAsia="Calibri" w:hAnsi="Times New Roman" w:cs="Times New Roman"/>
              </w:rPr>
              <w:t>наставника);</w:t>
            </w:r>
          </w:p>
          <w:p w14:paraId="71D49035" w14:textId="77777777" w:rsidR="004008B1" w:rsidRPr="004008B1" w:rsidRDefault="004008B1" w:rsidP="00AD5821">
            <w:pPr>
              <w:widowControl w:val="0"/>
              <w:tabs>
                <w:tab w:val="left" w:pos="816"/>
                <w:tab w:val="left" w:pos="6804"/>
              </w:tabs>
              <w:autoSpaceDE w:val="0"/>
              <w:autoSpaceDN w:val="0"/>
              <w:ind w:left="164" w:right="36"/>
              <w:rPr>
                <w:rFonts w:ascii="Times New Roman" w:eastAsia="Calibri" w:hAnsi="Times New Roman" w:cs="Times New Roman"/>
              </w:rPr>
            </w:pPr>
            <w:r w:rsidRPr="004008B1">
              <w:rPr>
                <w:rFonts w:ascii="Times New Roman" w:eastAsia="Calibri" w:hAnsi="Times New Roman" w:cs="Times New Roman"/>
              </w:rPr>
              <w:t>- определять</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задачи</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для</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сбора</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информации;</w:t>
            </w:r>
          </w:p>
          <w:p w14:paraId="02AD3210" w14:textId="77777777" w:rsidR="004008B1" w:rsidRPr="004008B1" w:rsidRDefault="004008B1" w:rsidP="00AD5821">
            <w:pPr>
              <w:widowControl w:val="0"/>
              <w:tabs>
                <w:tab w:val="left" w:pos="816"/>
                <w:tab w:val="left" w:pos="6804"/>
              </w:tabs>
              <w:autoSpaceDE w:val="0"/>
              <w:autoSpaceDN w:val="0"/>
              <w:ind w:left="164" w:right="36"/>
              <w:rPr>
                <w:rFonts w:ascii="Times New Roman" w:eastAsia="Calibri" w:hAnsi="Times New Roman" w:cs="Times New Roman"/>
              </w:rPr>
            </w:pPr>
            <w:r w:rsidRPr="004008B1">
              <w:rPr>
                <w:rFonts w:ascii="Times New Roman" w:eastAsia="Calibri" w:hAnsi="Times New Roman" w:cs="Times New Roman"/>
              </w:rPr>
              <w:t>- планировать</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процесс</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поиска</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и</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осуществлять</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выбор</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необходимых</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источников</w:t>
            </w:r>
            <w:r w:rsidRPr="004008B1">
              <w:rPr>
                <w:rFonts w:ascii="Times New Roman" w:eastAsia="Calibri" w:hAnsi="Times New Roman" w:cs="Times New Roman"/>
                <w:spacing w:val="-2"/>
              </w:rPr>
              <w:t xml:space="preserve"> </w:t>
            </w:r>
            <w:r w:rsidRPr="004008B1">
              <w:rPr>
                <w:rFonts w:ascii="Times New Roman" w:eastAsia="Calibri" w:hAnsi="Times New Roman" w:cs="Times New Roman"/>
              </w:rPr>
              <w:t>информации;</w:t>
            </w:r>
          </w:p>
          <w:p w14:paraId="496641CA" w14:textId="77777777" w:rsidR="004008B1" w:rsidRPr="004008B1" w:rsidRDefault="004008B1" w:rsidP="00AD5821">
            <w:pPr>
              <w:widowControl w:val="0"/>
              <w:tabs>
                <w:tab w:val="left" w:pos="816"/>
                <w:tab w:val="left" w:pos="2021"/>
                <w:tab w:val="left" w:pos="2381"/>
                <w:tab w:val="left" w:pos="3141"/>
                <w:tab w:val="left" w:pos="3417"/>
                <w:tab w:val="left" w:pos="6804"/>
              </w:tabs>
              <w:autoSpaceDE w:val="0"/>
              <w:autoSpaceDN w:val="0"/>
              <w:ind w:left="164" w:right="34"/>
              <w:rPr>
                <w:rFonts w:ascii="Times New Roman" w:eastAsia="Calibri" w:hAnsi="Times New Roman" w:cs="Times New Roman"/>
              </w:rPr>
            </w:pPr>
            <w:r w:rsidRPr="004008B1">
              <w:rPr>
                <w:rFonts w:ascii="Times New Roman" w:eastAsia="Calibri" w:hAnsi="Times New Roman" w:cs="Times New Roman"/>
              </w:rPr>
              <w:t>- оформлять</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результаты</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поиска,</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применять</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средства</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информационных</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 xml:space="preserve">технологий для </w:t>
            </w:r>
            <w:r w:rsidRPr="004008B1">
              <w:rPr>
                <w:rFonts w:ascii="Times New Roman" w:eastAsia="Calibri" w:hAnsi="Times New Roman" w:cs="Times New Roman"/>
                <w:spacing w:val="-1"/>
              </w:rPr>
              <w:t>решения</w:t>
            </w:r>
            <w:r w:rsidRPr="004008B1">
              <w:rPr>
                <w:rFonts w:ascii="Times New Roman" w:eastAsia="Calibri" w:hAnsi="Times New Roman" w:cs="Times New Roman"/>
                <w:spacing w:val="-48"/>
              </w:rPr>
              <w:t xml:space="preserve"> </w:t>
            </w:r>
            <w:r w:rsidRPr="004008B1">
              <w:rPr>
                <w:rFonts w:ascii="Times New Roman" w:eastAsia="Calibri" w:hAnsi="Times New Roman" w:cs="Times New Roman"/>
              </w:rPr>
              <w:t>профессиональных</w:t>
            </w:r>
            <w:r w:rsidRPr="004008B1">
              <w:rPr>
                <w:rFonts w:ascii="Times New Roman" w:eastAsia="Calibri" w:hAnsi="Times New Roman" w:cs="Times New Roman"/>
              </w:rPr>
              <w:tab/>
              <w:t xml:space="preserve"> задач, </w:t>
            </w:r>
            <w:r w:rsidRPr="004008B1">
              <w:rPr>
                <w:rFonts w:ascii="Times New Roman" w:eastAsia="Calibri" w:hAnsi="Times New Roman" w:cs="Times New Roman"/>
                <w:spacing w:val="-1"/>
              </w:rPr>
              <w:t>задач</w:t>
            </w:r>
            <w:r w:rsidRPr="004008B1">
              <w:rPr>
                <w:rFonts w:ascii="Times New Roman" w:eastAsia="Calibri" w:hAnsi="Times New Roman" w:cs="Times New Roman"/>
                <w:spacing w:val="-48"/>
              </w:rPr>
              <w:t xml:space="preserve"> </w:t>
            </w:r>
            <w:r w:rsidRPr="004008B1">
              <w:rPr>
                <w:rFonts w:ascii="Times New Roman" w:eastAsia="Calibri" w:hAnsi="Times New Roman" w:cs="Times New Roman"/>
              </w:rPr>
              <w:t>личностного</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развития</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и</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финансового</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благополучия;</w:t>
            </w:r>
          </w:p>
          <w:p w14:paraId="72F6C224" w14:textId="77777777" w:rsidR="004008B1" w:rsidRPr="004008B1" w:rsidRDefault="004008B1" w:rsidP="00AD5821">
            <w:pPr>
              <w:widowControl w:val="0"/>
              <w:tabs>
                <w:tab w:val="left" w:pos="815"/>
                <w:tab w:val="left" w:pos="6804"/>
              </w:tabs>
              <w:autoSpaceDE w:val="0"/>
              <w:autoSpaceDN w:val="0"/>
              <w:ind w:left="164" w:right="129"/>
              <w:rPr>
                <w:rFonts w:ascii="Times New Roman" w:eastAsia="Calibri" w:hAnsi="Times New Roman" w:cs="Times New Roman"/>
              </w:rPr>
            </w:pPr>
            <w:r w:rsidRPr="004008B1">
              <w:rPr>
                <w:rFonts w:ascii="Times New Roman" w:eastAsia="Calibri" w:hAnsi="Times New Roman" w:cs="Times New Roman"/>
              </w:rPr>
              <w:t>- использовать различные цифровые</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средства при решении профессиональных</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задач,</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задач</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личностного</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развития</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и</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финансового</w:t>
            </w:r>
            <w:r w:rsidRPr="004008B1">
              <w:rPr>
                <w:rFonts w:ascii="Times New Roman" w:eastAsia="Calibri" w:hAnsi="Times New Roman" w:cs="Times New Roman"/>
                <w:spacing w:val="-2"/>
              </w:rPr>
              <w:t xml:space="preserve"> </w:t>
            </w:r>
            <w:r w:rsidRPr="004008B1">
              <w:rPr>
                <w:rFonts w:ascii="Times New Roman" w:eastAsia="Calibri" w:hAnsi="Times New Roman" w:cs="Times New Roman"/>
              </w:rPr>
              <w:t>благополучия;</w:t>
            </w:r>
          </w:p>
          <w:p w14:paraId="7F82D529" w14:textId="77777777" w:rsidR="004008B1" w:rsidRPr="004008B1" w:rsidRDefault="004008B1" w:rsidP="00AD5821">
            <w:pPr>
              <w:widowControl w:val="0"/>
              <w:tabs>
                <w:tab w:val="left" w:pos="447"/>
                <w:tab w:val="left" w:pos="6804"/>
              </w:tabs>
              <w:autoSpaceDE w:val="0"/>
              <w:autoSpaceDN w:val="0"/>
              <w:ind w:left="164" w:right="129"/>
              <w:rPr>
                <w:rFonts w:ascii="Times New Roman" w:eastAsia="Calibri" w:hAnsi="Times New Roman" w:cs="Times New Roman"/>
              </w:rPr>
            </w:pPr>
            <w:r w:rsidRPr="004008B1">
              <w:rPr>
                <w:rFonts w:ascii="Times New Roman" w:eastAsia="Calibri" w:hAnsi="Times New Roman" w:cs="Times New Roman"/>
              </w:rPr>
              <w:t>-определять актуальность</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нормативно-правовой</w:t>
            </w:r>
            <w:r w:rsidRPr="004008B1">
              <w:rPr>
                <w:rFonts w:ascii="Times New Roman" w:eastAsia="Calibri" w:hAnsi="Times New Roman" w:cs="Times New Roman"/>
                <w:spacing w:val="-13"/>
              </w:rPr>
              <w:t xml:space="preserve"> </w:t>
            </w:r>
            <w:r w:rsidRPr="004008B1">
              <w:rPr>
                <w:rFonts w:ascii="Times New Roman" w:eastAsia="Calibri" w:hAnsi="Times New Roman" w:cs="Times New Roman"/>
              </w:rPr>
              <w:t>документации</w:t>
            </w:r>
            <w:r w:rsidRPr="004008B1">
              <w:rPr>
                <w:rFonts w:ascii="Times New Roman" w:eastAsia="Calibri" w:hAnsi="Times New Roman" w:cs="Times New Roman"/>
                <w:spacing w:val="-12"/>
              </w:rPr>
              <w:t xml:space="preserve"> </w:t>
            </w:r>
            <w:r w:rsidRPr="004008B1">
              <w:rPr>
                <w:rFonts w:ascii="Times New Roman" w:eastAsia="Calibri" w:hAnsi="Times New Roman" w:cs="Times New Roman"/>
              </w:rPr>
              <w:t>в</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профессиональной деятельности, для</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ведения предпринимательской</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деятельности и личного финансового</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планирования;</w:t>
            </w:r>
          </w:p>
          <w:p w14:paraId="59389049" w14:textId="77777777" w:rsidR="004008B1" w:rsidRPr="004008B1" w:rsidRDefault="004008B1" w:rsidP="00AD5821">
            <w:pPr>
              <w:widowControl w:val="0"/>
              <w:tabs>
                <w:tab w:val="left" w:pos="816"/>
                <w:tab w:val="left" w:pos="6804"/>
              </w:tabs>
              <w:autoSpaceDE w:val="0"/>
              <w:autoSpaceDN w:val="0"/>
              <w:ind w:left="164" w:right="94"/>
              <w:rPr>
                <w:rFonts w:ascii="Times New Roman" w:eastAsia="Calibri" w:hAnsi="Times New Roman" w:cs="Times New Roman"/>
              </w:rPr>
            </w:pPr>
            <w:r w:rsidRPr="004008B1">
              <w:rPr>
                <w:rFonts w:ascii="Times New Roman" w:eastAsia="Calibri" w:hAnsi="Times New Roman" w:cs="Times New Roman"/>
              </w:rPr>
              <w:t>- определять</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и</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выстраивать</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траектории</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профессионального</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и</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личностного развития;</w:t>
            </w:r>
          </w:p>
          <w:p w14:paraId="6A042D3D" w14:textId="77777777" w:rsidR="004008B1" w:rsidRPr="004008B1" w:rsidRDefault="004008B1" w:rsidP="00AD5821">
            <w:pPr>
              <w:widowControl w:val="0"/>
              <w:tabs>
                <w:tab w:val="left" w:pos="6804"/>
              </w:tabs>
              <w:autoSpaceDE w:val="0"/>
              <w:autoSpaceDN w:val="0"/>
              <w:ind w:left="164" w:right="306"/>
              <w:rPr>
                <w:rFonts w:ascii="Times New Roman" w:eastAsia="Calibri" w:hAnsi="Times New Roman" w:cs="Times New Roman"/>
              </w:rPr>
            </w:pPr>
            <w:r w:rsidRPr="004008B1">
              <w:rPr>
                <w:rFonts w:ascii="Times New Roman" w:eastAsia="Calibri" w:hAnsi="Times New Roman" w:cs="Times New Roman"/>
              </w:rPr>
              <w:t>- осуществлять наличные и безналичные</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платежи,</w:t>
            </w:r>
            <w:r w:rsidRPr="004008B1">
              <w:rPr>
                <w:rFonts w:ascii="Times New Roman" w:eastAsia="Calibri" w:hAnsi="Times New Roman" w:cs="Times New Roman"/>
                <w:spacing w:val="-8"/>
              </w:rPr>
              <w:t xml:space="preserve"> </w:t>
            </w:r>
            <w:r w:rsidRPr="004008B1">
              <w:rPr>
                <w:rFonts w:ascii="Times New Roman" w:eastAsia="Calibri" w:hAnsi="Times New Roman" w:cs="Times New Roman"/>
              </w:rPr>
              <w:t>сравнивать</w:t>
            </w:r>
            <w:r w:rsidRPr="004008B1">
              <w:rPr>
                <w:rFonts w:ascii="Times New Roman" w:eastAsia="Calibri" w:hAnsi="Times New Roman" w:cs="Times New Roman"/>
                <w:spacing w:val="-8"/>
              </w:rPr>
              <w:t xml:space="preserve"> </w:t>
            </w:r>
            <w:r w:rsidRPr="004008B1">
              <w:rPr>
                <w:rFonts w:ascii="Times New Roman" w:eastAsia="Calibri" w:hAnsi="Times New Roman" w:cs="Times New Roman"/>
              </w:rPr>
              <w:t>различные</w:t>
            </w:r>
            <w:r w:rsidRPr="004008B1">
              <w:rPr>
                <w:rFonts w:ascii="Times New Roman" w:eastAsia="Calibri" w:hAnsi="Times New Roman" w:cs="Times New Roman"/>
                <w:spacing w:val="-7"/>
              </w:rPr>
              <w:t xml:space="preserve"> </w:t>
            </w:r>
            <w:r w:rsidRPr="004008B1">
              <w:rPr>
                <w:rFonts w:ascii="Times New Roman" w:eastAsia="Calibri" w:hAnsi="Times New Roman" w:cs="Times New Roman"/>
              </w:rPr>
              <w:t>способы</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оплаты товаров и услуг, соблюдать</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требования</w:t>
            </w:r>
            <w:r w:rsidRPr="004008B1">
              <w:rPr>
                <w:rFonts w:ascii="Times New Roman" w:eastAsia="Calibri" w:hAnsi="Times New Roman" w:cs="Times New Roman"/>
                <w:spacing w:val="-4"/>
              </w:rPr>
              <w:t xml:space="preserve"> </w:t>
            </w:r>
            <w:r w:rsidRPr="004008B1">
              <w:rPr>
                <w:rFonts w:ascii="Times New Roman" w:eastAsia="Calibri" w:hAnsi="Times New Roman" w:cs="Times New Roman"/>
              </w:rPr>
              <w:t>финансовой</w:t>
            </w:r>
            <w:r w:rsidRPr="004008B1">
              <w:rPr>
                <w:rFonts w:ascii="Times New Roman" w:eastAsia="Calibri" w:hAnsi="Times New Roman" w:cs="Times New Roman"/>
                <w:spacing w:val="-4"/>
              </w:rPr>
              <w:t xml:space="preserve"> </w:t>
            </w:r>
            <w:r w:rsidRPr="004008B1">
              <w:rPr>
                <w:rFonts w:ascii="Times New Roman" w:eastAsia="Calibri" w:hAnsi="Times New Roman" w:cs="Times New Roman"/>
              </w:rPr>
              <w:t>безопасности;</w:t>
            </w:r>
          </w:p>
          <w:p w14:paraId="3D486C81" w14:textId="77777777" w:rsidR="004008B1" w:rsidRPr="004008B1" w:rsidRDefault="004008B1" w:rsidP="00AD5821">
            <w:pPr>
              <w:widowControl w:val="0"/>
              <w:tabs>
                <w:tab w:val="left" w:pos="816"/>
                <w:tab w:val="left" w:pos="6804"/>
              </w:tabs>
              <w:autoSpaceDE w:val="0"/>
              <w:autoSpaceDN w:val="0"/>
              <w:ind w:left="164" w:right="92"/>
              <w:rPr>
                <w:rFonts w:ascii="Times New Roman" w:eastAsia="Calibri" w:hAnsi="Times New Roman" w:cs="Times New Roman"/>
              </w:rPr>
            </w:pPr>
            <w:r w:rsidRPr="004008B1">
              <w:rPr>
                <w:rFonts w:ascii="Times New Roman" w:eastAsia="Calibri" w:hAnsi="Times New Roman" w:cs="Times New Roman"/>
              </w:rPr>
              <w:t>- учитывать</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инфляцию</w:t>
            </w:r>
            <w:r w:rsidRPr="004008B1">
              <w:rPr>
                <w:rFonts w:ascii="Times New Roman" w:eastAsia="Calibri" w:hAnsi="Times New Roman" w:cs="Times New Roman"/>
                <w:spacing w:val="51"/>
              </w:rPr>
              <w:t xml:space="preserve"> </w:t>
            </w:r>
            <w:r w:rsidRPr="004008B1">
              <w:rPr>
                <w:rFonts w:ascii="Times New Roman" w:eastAsia="Calibri" w:hAnsi="Times New Roman" w:cs="Times New Roman"/>
              </w:rPr>
              <w:t>при</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решении финансовых задач в профессии,</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личном</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планировании;</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производить</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расчеты</w:t>
            </w:r>
            <w:r w:rsidRPr="004008B1">
              <w:rPr>
                <w:rFonts w:ascii="Times New Roman" w:eastAsia="Calibri" w:hAnsi="Times New Roman" w:cs="Times New Roman"/>
                <w:spacing w:val="-4"/>
              </w:rPr>
              <w:t xml:space="preserve"> </w:t>
            </w:r>
            <w:r w:rsidRPr="004008B1">
              <w:rPr>
                <w:rFonts w:ascii="Times New Roman" w:eastAsia="Calibri" w:hAnsi="Times New Roman" w:cs="Times New Roman"/>
              </w:rPr>
              <w:t>по</w:t>
            </w:r>
            <w:r w:rsidRPr="004008B1">
              <w:rPr>
                <w:rFonts w:ascii="Times New Roman" w:eastAsia="Calibri" w:hAnsi="Times New Roman" w:cs="Times New Roman"/>
                <w:spacing w:val="-4"/>
              </w:rPr>
              <w:t xml:space="preserve"> </w:t>
            </w:r>
            <w:r w:rsidRPr="004008B1">
              <w:rPr>
                <w:rFonts w:ascii="Times New Roman" w:eastAsia="Calibri" w:hAnsi="Times New Roman" w:cs="Times New Roman"/>
              </w:rPr>
              <w:t>валютнообменным</w:t>
            </w:r>
            <w:r w:rsidRPr="004008B1">
              <w:rPr>
                <w:rFonts w:ascii="Times New Roman" w:eastAsia="Calibri" w:hAnsi="Times New Roman" w:cs="Times New Roman"/>
                <w:spacing w:val="-4"/>
              </w:rPr>
              <w:t xml:space="preserve"> </w:t>
            </w:r>
            <w:r w:rsidRPr="004008B1">
              <w:rPr>
                <w:rFonts w:ascii="Times New Roman" w:eastAsia="Calibri" w:hAnsi="Times New Roman" w:cs="Times New Roman"/>
              </w:rPr>
              <w:t>операциям;</w:t>
            </w:r>
          </w:p>
          <w:p w14:paraId="1E77678F" w14:textId="77777777" w:rsidR="004008B1" w:rsidRPr="004008B1" w:rsidRDefault="004008B1" w:rsidP="00AD5821">
            <w:pPr>
              <w:widowControl w:val="0"/>
              <w:tabs>
                <w:tab w:val="left" w:pos="6804"/>
              </w:tabs>
              <w:autoSpaceDE w:val="0"/>
              <w:autoSpaceDN w:val="0"/>
              <w:ind w:left="164" w:right="321"/>
              <w:rPr>
                <w:rFonts w:ascii="Times New Roman" w:eastAsia="Calibri" w:hAnsi="Times New Roman" w:cs="Times New Roman"/>
              </w:rPr>
            </w:pPr>
            <w:r w:rsidRPr="004008B1">
              <w:rPr>
                <w:rFonts w:ascii="Times New Roman" w:eastAsia="Calibri" w:hAnsi="Times New Roman" w:cs="Times New Roman"/>
              </w:rPr>
              <w:t>- планировать</w:t>
            </w:r>
            <w:r w:rsidRPr="004008B1">
              <w:rPr>
                <w:rFonts w:ascii="Times New Roman" w:eastAsia="Calibri" w:hAnsi="Times New Roman" w:cs="Times New Roman"/>
                <w:spacing w:val="-4"/>
              </w:rPr>
              <w:t xml:space="preserve"> </w:t>
            </w:r>
            <w:r w:rsidRPr="004008B1">
              <w:rPr>
                <w:rFonts w:ascii="Times New Roman" w:eastAsia="Calibri" w:hAnsi="Times New Roman" w:cs="Times New Roman"/>
              </w:rPr>
              <w:t>личные</w:t>
            </w:r>
            <w:r w:rsidRPr="004008B1">
              <w:rPr>
                <w:rFonts w:ascii="Times New Roman" w:eastAsia="Calibri" w:hAnsi="Times New Roman" w:cs="Times New Roman"/>
                <w:spacing w:val="-4"/>
              </w:rPr>
              <w:t xml:space="preserve"> </w:t>
            </w:r>
            <w:r w:rsidRPr="004008B1">
              <w:rPr>
                <w:rFonts w:ascii="Times New Roman" w:eastAsia="Calibri" w:hAnsi="Times New Roman" w:cs="Times New Roman"/>
              </w:rPr>
              <w:t>доходы</w:t>
            </w:r>
            <w:r w:rsidRPr="004008B1">
              <w:rPr>
                <w:rFonts w:ascii="Times New Roman" w:eastAsia="Calibri" w:hAnsi="Times New Roman" w:cs="Times New Roman"/>
                <w:spacing w:val="-5"/>
              </w:rPr>
              <w:t xml:space="preserve"> </w:t>
            </w:r>
            <w:r w:rsidRPr="004008B1">
              <w:rPr>
                <w:rFonts w:ascii="Times New Roman" w:eastAsia="Calibri" w:hAnsi="Times New Roman" w:cs="Times New Roman"/>
              </w:rPr>
              <w:t>и</w:t>
            </w:r>
            <w:r w:rsidRPr="004008B1">
              <w:rPr>
                <w:rFonts w:ascii="Times New Roman" w:eastAsia="Calibri" w:hAnsi="Times New Roman" w:cs="Times New Roman"/>
                <w:spacing w:val="-4"/>
              </w:rPr>
              <w:t xml:space="preserve"> </w:t>
            </w:r>
            <w:r w:rsidRPr="004008B1">
              <w:rPr>
                <w:rFonts w:ascii="Times New Roman" w:eastAsia="Calibri" w:hAnsi="Times New Roman" w:cs="Times New Roman"/>
              </w:rPr>
              <w:t>расходы,</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принимать финансовые решения,</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составлять</w:t>
            </w:r>
            <w:r w:rsidRPr="004008B1">
              <w:rPr>
                <w:rFonts w:ascii="Times New Roman" w:eastAsia="Calibri" w:hAnsi="Times New Roman" w:cs="Times New Roman"/>
                <w:spacing w:val="-2"/>
              </w:rPr>
              <w:t xml:space="preserve"> </w:t>
            </w:r>
            <w:r w:rsidRPr="004008B1">
              <w:rPr>
                <w:rFonts w:ascii="Times New Roman" w:eastAsia="Calibri" w:hAnsi="Times New Roman" w:cs="Times New Roman"/>
              </w:rPr>
              <w:t>личный бюджет;</w:t>
            </w:r>
          </w:p>
          <w:p w14:paraId="65CC927E" w14:textId="77777777" w:rsidR="004008B1" w:rsidRPr="004008B1" w:rsidRDefault="004008B1" w:rsidP="00AD5821">
            <w:pPr>
              <w:widowControl w:val="0"/>
              <w:tabs>
                <w:tab w:val="left" w:pos="816"/>
                <w:tab w:val="left" w:pos="2680"/>
                <w:tab w:val="left" w:pos="6804"/>
              </w:tabs>
              <w:autoSpaceDE w:val="0"/>
              <w:autoSpaceDN w:val="0"/>
              <w:ind w:left="164" w:right="92"/>
              <w:rPr>
                <w:rFonts w:ascii="Times New Roman" w:eastAsia="Calibri" w:hAnsi="Times New Roman" w:cs="Times New Roman"/>
              </w:rPr>
            </w:pPr>
            <w:r w:rsidRPr="004008B1">
              <w:rPr>
                <w:rFonts w:ascii="Times New Roman" w:eastAsia="Calibri" w:hAnsi="Times New Roman" w:cs="Times New Roman"/>
              </w:rPr>
              <w:t xml:space="preserve">- использовать </w:t>
            </w:r>
            <w:r w:rsidRPr="004008B1">
              <w:rPr>
                <w:rFonts w:ascii="Times New Roman" w:eastAsia="Calibri" w:hAnsi="Times New Roman" w:cs="Times New Roman"/>
                <w:spacing w:val="-1"/>
              </w:rPr>
              <w:t>разнообразие</w:t>
            </w:r>
            <w:r w:rsidRPr="004008B1">
              <w:rPr>
                <w:rFonts w:ascii="Times New Roman" w:eastAsia="Calibri" w:hAnsi="Times New Roman" w:cs="Times New Roman"/>
                <w:spacing w:val="-48"/>
              </w:rPr>
              <w:t xml:space="preserve"> </w:t>
            </w:r>
            <w:r w:rsidRPr="004008B1">
              <w:rPr>
                <w:rFonts w:ascii="Times New Roman" w:eastAsia="Calibri" w:hAnsi="Times New Roman" w:cs="Times New Roman"/>
              </w:rPr>
              <w:t>финансовых инструментов для управления</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личными финансами в целях достижения</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финансового</w:t>
            </w:r>
            <w:r w:rsidRPr="004008B1">
              <w:rPr>
                <w:rFonts w:ascii="Times New Roman" w:eastAsia="Calibri" w:hAnsi="Times New Roman" w:cs="Times New Roman"/>
                <w:spacing w:val="-3"/>
              </w:rPr>
              <w:t xml:space="preserve"> </w:t>
            </w:r>
            <w:r w:rsidRPr="004008B1">
              <w:rPr>
                <w:rFonts w:ascii="Times New Roman" w:eastAsia="Calibri" w:hAnsi="Times New Roman" w:cs="Times New Roman"/>
              </w:rPr>
              <w:t>благополучия,</w:t>
            </w:r>
            <w:r w:rsidRPr="004008B1">
              <w:rPr>
                <w:rFonts w:ascii="Times New Roman" w:eastAsia="Calibri" w:hAnsi="Times New Roman" w:cs="Times New Roman"/>
                <w:spacing w:val="-3"/>
              </w:rPr>
              <w:t xml:space="preserve"> </w:t>
            </w:r>
            <w:r w:rsidRPr="004008B1">
              <w:rPr>
                <w:rFonts w:ascii="Times New Roman" w:eastAsia="Calibri" w:hAnsi="Times New Roman" w:cs="Times New Roman"/>
              </w:rPr>
              <w:t>с</w:t>
            </w:r>
            <w:r w:rsidRPr="004008B1">
              <w:rPr>
                <w:rFonts w:ascii="Times New Roman" w:eastAsia="Calibri" w:hAnsi="Times New Roman" w:cs="Times New Roman"/>
                <w:spacing w:val="-2"/>
              </w:rPr>
              <w:t xml:space="preserve"> </w:t>
            </w:r>
            <w:r w:rsidRPr="004008B1">
              <w:rPr>
                <w:rFonts w:ascii="Times New Roman" w:eastAsia="Calibri" w:hAnsi="Times New Roman" w:cs="Times New Roman"/>
              </w:rPr>
              <w:t>учетом финансовой</w:t>
            </w:r>
            <w:r w:rsidRPr="004008B1">
              <w:rPr>
                <w:rFonts w:ascii="Times New Roman" w:eastAsia="Calibri" w:hAnsi="Times New Roman" w:cs="Times New Roman"/>
                <w:spacing w:val="-11"/>
              </w:rPr>
              <w:t xml:space="preserve"> </w:t>
            </w:r>
            <w:r w:rsidRPr="004008B1">
              <w:rPr>
                <w:rFonts w:ascii="Times New Roman" w:eastAsia="Calibri" w:hAnsi="Times New Roman" w:cs="Times New Roman"/>
              </w:rPr>
              <w:t>безопасности;</w:t>
            </w:r>
          </w:p>
          <w:p w14:paraId="741CD8CB" w14:textId="77777777" w:rsidR="004008B1" w:rsidRPr="004008B1" w:rsidRDefault="004008B1" w:rsidP="00AD5821">
            <w:pPr>
              <w:widowControl w:val="0"/>
              <w:tabs>
                <w:tab w:val="left" w:pos="816"/>
                <w:tab w:val="left" w:pos="6804"/>
              </w:tabs>
              <w:autoSpaceDE w:val="0"/>
              <w:autoSpaceDN w:val="0"/>
              <w:ind w:left="164" w:right="740"/>
              <w:rPr>
                <w:rFonts w:ascii="Times New Roman" w:eastAsia="Calibri" w:hAnsi="Times New Roman" w:cs="Times New Roman"/>
              </w:rPr>
            </w:pPr>
            <w:r w:rsidRPr="004008B1">
              <w:rPr>
                <w:rFonts w:ascii="Times New Roman" w:eastAsia="Calibri" w:hAnsi="Times New Roman" w:cs="Times New Roman"/>
              </w:rPr>
              <w:t>- выявлять</w:t>
            </w:r>
            <w:r w:rsidRPr="004008B1">
              <w:rPr>
                <w:rFonts w:ascii="Times New Roman" w:eastAsia="Calibri" w:hAnsi="Times New Roman" w:cs="Times New Roman"/>
                <w:spacing w:val="-7"/>
              </w:rPr>
              <w:t xml:space="preserve"> </w:t>
            </w:r>
            <w:r w:rsidRPr="004008B1">
              <w:rPr>
                <w:rFonts w:ascii="Times New Roman" w:eastAsia="Calibri" w:hAnsi="Times New Roman" w:cs="Times New Roman"/>
              </w:rPr>
              <w:t>сильные</w:t>
            </w:r>
            <w:r w:rsidRPr="004008B1">
              <w:rPr>
                <w:rFonts w:ascii="Times New Roman" w:eastAsia="Calibri" w:hAnsi="Times New Roman" w:cs="Times New Roman"/>
                <w:spacing w:val="-7"/>
              </w:rPr>
              <w:t xml:space="preserve"> </w:t>
            </w:r>
            <w:r w:rsidRPr="004008B1">
              <w:rPr>
                <w:rFonts w:ascii="Times New Roman" w:eastAsia="Calibri" w:hAnsi="Times New Roman" w:cs="Times New Roman"/>
              </w:rPr>
              <w:t>и</w:t>
            </w:r>
            <w:r w:rsidRPr="004008B1">
              <w:rPr>
                <w:rFonts w:ascii="Times New Roman" w:eastAsia="Calibri" w:hAnsi="Times New Roman" w:cs="Times New Roman"/>
                <w:spacing w:val="-6"/>
              </w:rPr>
              <w:t xml:space="preserve"> </w:t>
            </w:r>
            <w:r w:rsidRPr="004008B1">
              <w:rPr>
                <w:rFonts w:ascii="Times New Roman" w:eastAsia="Calibri" w:hAnsi="Times New Roman" w:cs="Times New Roman"/>
              </w:rPr>
              <w:t>слабые</w:t>
            </w:r>
            <w:r w:rsidRPr="004008B1">
              <w:rPr>
                <w:rFonts w:ascii="Times New Roman" w:eastAsia="Calibri" w:hAnsi="Times New Roman" w:cs="Times New Roman"/>
                <w:spacing w:val="-48"/>
              </w:rPr>
              <w:t xml:space="preserve"> </w:t>
            </w:r>
            <w:r w:rsidRPr="004008B1">
              <w:rPr>
                <w:rFonts w:ascii="Times New Roman" w:eastAsia="Calibri" w:hAnsi="Times New Roman" w:cs="Times New Roman"/>
              </w:rPr>
              <w:t>стороны</w:t>
            </w:r>
            <w:r w:rsidRPr="004008B1">
              <w:rPr>
                <w:rFonts w:ascii="Times New Roman" w:eastAsia="Calibri" w:hAnsi="Times New Roman" w:cs="Times New Roman"/>
                <w:spacing w:val="-2"/>
              </w:rPr>
              <w:t xml:space="preserve"> </w:t>
            </w:r>
            <w:r w:rsidRPr="004008B1">
              <w:rPr>
                <w:rFonts w:ascii="Times New Roman" w:eastAsia="Calibri" w:hAnsi="Times New Roman" w:cs="Times New Roman"/>
              </w:rPr>
              <w:t>бизнес-идеи;</w:t>
            </w:r>
          </w:p>
          <w:p w14:paraId="11B5C89A" w14:textId="77777777" w:rsidR="004008B1" w:rsidRPr="004008B1" w:rsidRDefault="004008B1" w:rsidP="00AD5821">
            <w:pPr>
              <w:widowControl w:val="0"/>
              <w:tabs>
                <w:tab w:val="left" w:pos="816"/>
                <w:tab w:val="left" w:pos="6804"/>
              </w:tabs>
              <w:autoSpaceDE w:val="0"/>
              <w:autoSpaceDN w:val="0"/>
              <w:ind w:left="164" w:right="94"/>
              <w:rPr>
                <w:rFonts w:ascii="Times New Roman" w:eastAsia="Calibri" w:hAnsi="Times New Roman" w:cs="Times New Roman"/>
              </w:rPr>
            </w:pPr>
            <w:r w:rsidRPr="004008B1">
              <w:rPr>
                <w:rFonts w:ascii="Times New Roman" w:eastAsia="Calibri" w:hAnsi="Times New Roman" w:cs="Times New Roman"/>
              </w:rPr>
              <w:t>- грамотно проводить презентацию</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идеи</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открытия</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собственного</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дела</w:t>
            </w:r>
            <w:r w:rsidRPr="004008B1">
              <w:rPr>
                <w:rFonts w:ascii="Times New Roman" w:eastAsia="Calibri" w:hAnsi="Times New Roman" w:cs="Times New Roman"/>
                <w:spacing w:val="51"/>
              </w:rPr>
              <w:t xml:space="preserve"> </w:t>
            </w:r>
            <w:r w:rsidRPr="004008B1">
              <w:rPr>
                <w:rFonts w:ascii="Times New Roman" w:eastAsia="Calibri" w:hAnsi="Times New Roman" w:cs="Times New Roman"/>
              </w:rPr>
              <w:t>в</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области</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профессиональной деятельности;</w:t>
            </w:r>
          </w:p>
          <w:p w14:paraId="05DD824F" w14:textId="77777777" w:rsidR="004008B1" w:rsidRPr="004008B1" w:rsidRDefault="004008B1" w:rsidP="00AD5821">
            <w:pPr>
              <w:widowControl w:val="0"/>
              <w:tabs>
                <w:tab w:val="left" w:pos="816"/>
                <w:tab w:val="left" w:pos="2919"/>
                <w:tab w:val="left" w:pos="6804"/>
              </w:tabs>
              <w:autoSpaceDE w:val="0"/>
              <w:autoSpaceDN w:val="0"/>
              <w:ind w:left="164" w:right="92"/>
              <w:rPr>
                <w:rFonts w:ascii="Times New Roman" w:eastAsia="Calibri" w:hAnsi="Times New Roman" w:cs="Times New Roman"/>
              </w:rPr>
            </w:pPr>
            <w:r w:rsidRPr="004008B1">
              <w:rPr>
                <w:rFonts w:ascii="Times New Roman" w:eastAsia="Calibri" w:hAnsi="Times New Roman" w:cs="Times New Roman"/>
              </w:rPr>
              <w:t xml:space="preserve">- определять </w:t>
            </w:r>
            <w:r w:rsidRPr="004008B1">
              <w:rPr>
                <w:rFonts w:ascii="Times New Roman" w:eastAsia="Calibri" w:hAnsi="Times New Roman" w:cs="Times New Roman"/>
                <w:spacing w:val="-1"/>
              </w:rPr>
              <w:t xml:space="preserve">источники </w:t>
            </w:r>
            <w:r w:rsidRPr="004008B1">
              <w:rPr>
                <w:rFonts w:ascii="Times New Roman" w:eastAsia="Calibri" w:hAnsi="Times New Roman" w:cs="Times New Roman"/>
              </w:rPr>
              <w:t>финансирования</w:t>
            </w:r>
            <w:r w:rsidRPr="004008B1">
              <w:rPr>
                <w:rFonts w:ascii="Times New Roman" w:eastAsia="Calibri" w:hAnsi="Times New Roman" w:cs="Times New Roman"/>
                <w:spacing w:val="-2"/>
              </w:rPr>
              <w:t xml:space="preserve"> </w:t>
            </w:r>
            <w:r w:rsidRPr="004008B1">
              <w:rPr>
                <w:rFonts w:ascii="Times New Roman" w:eastAsia="Calibri" w:hAnsi="Times New Roman" w:cs="Times New Roman"/>
              </w:rPr>
              <w:t>для</w:t>
            </w:r>
            <w:r w:rsidRPr="004008B1">
              <w:rPr>
                <w:rFonts w:ascii="Times New Roman" w:eastAsia="Calibri" w:hAnsi="Times New Roman" w:cs="Times New Roman"/>
                <w:spacing w:val="-2"/>
              </w:rPr>
              <w:t xml:space="preserve"> </w:t>
            </w:r>
            <w:r w:rsidRPr="004008B1">
              <w:rPr>
                <w:rFonts w:ascii="Times New Roman" w:eastAsia="Calibri" w:hAnsi="Times New Roman" w:cs="Times New Roman"/>
              </w:rPr>
              <w:t>реализации бизнес-идеи;</w:t>
            </w:r>
          </w:p>
          <w:p w14:paraId="1DDCB352" w14:textId="77777777" w:rsidR="004008B1" w:rsidRPr="004008B1" w:rsidRDefault="004008B1" w:rsidP="00AD5821">
            <w:pPr>
              <w:widowControl w:val="0"/>
              <w:tabs>
                <w:tab w:val="left" w:pos="816"/>
                <w:tab w:val="left" w:pos="3647"/>
                <w:tab w:val="left" w:pos="6804"/>
              </w:tabs>
              <w:autoSpaceDE w:val="0"/>
              <w:autoSpaceDN w:val="0"/>
              <w:ind w:left="164" w:right="158"/>
              <w:rPr>
                <w:rFonts w:ascii="Times New Roman" w:eastAsia="Calibri" w:hAnsi="Times New Roman" w:cs="Times New Roman"/>
              </w:rPr>
            </w:pPr>
            <w:r w:rsidRPr="004008B1">
              <w:rPr>
                <w:rFonts w:ascii="Times New Roman" w:eastAsia="Calibri" w:hAnsi="Times New Roman" w:cs="Times New Roman"/>
              </w:rPr>
              <w:t>- производить основные</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финансовые расчеты в сферах</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предпринимательской</w:t>
            </w:r>
            <w:r w:rsidRPr="004008B1">
              <w:rPr>
                <w:rFonts w:ascii="Times New Roman" w:eastAsia="Calibri" w:hAnsi="Times New Roman" w:cs="Times New Roman"/>
                <w:spacing w:val="-10"/>
              </w:rPr>
              <w:t xml:space="preserve"> </w:t>
            </w:r>
            <w:r w:rsidRPr="004008B1">
              <w:rPr>
                <w:rFonts w:ascii="Times New Roman" w:eastAsia="Calibri" w:hAnsi="Times New Roman" w:cs="Times New Roman"/>
              </w:rPr>
              <w:t xml:space="preserve">деятельности </w:t>
            </w:r>
            <w:r w:rsidRPr="004008B1">
              <w:rPr>
                <w:rFonts w:ascii="Times New Roman" w:eastAsia="Calibri" w:hAnsi="Times New Roman" w:cs="Times New Roman"/>
                <w:spacing w:val="-3"/>
              </w:rPr>
              <w:t>и</w:t>
            </w:r>
            <w:r w:rsidRPr="004008B1">
              <w:rPr>
                <w:rFonts w:ascii="Times New Roman" w:eastAsia="Calibri" w:hAnsi="Times New Roman" w:cs="Times New Roman"/>
              </w:rPr>
              <w:t xml:space="preserve"> планирования</w:t>
            </w:r>
            <w:r w:rsidRPr="004008B1">
              <w:rPr>
                <w:rFonts w:ascii="Times New Roman" w:eastAsia="Calibri" w:hAnsi="Times New Roman" w:cs="Times New Roman"/>
                <w:spacing w:val="-7"/>
              </w:rPr>
              <w:t xml:space="preserve"> </w:t>
            </w:r>
            <w:r w:rsidRPr="004008B1">
              <w:rPr>
                <w:rFonts w:ascii="Times New Roman" w:eastAsia="Calibri" w:hAnsi="Times New Roman" w:cs="Times New Roman"/>
              </w:rPr>
              <w:t>личных</w:t>
            </w:r>
            <w:r w:rsidRPr="004008B1">
              <w:rPr>
                <w:rFonts w:ascii="Times New Roman" w:eastAsia="Calibri" w:hAnsi="Times New Roman" w:cs="Times New Roman"/>
                <w:spacing w:val="-6"/>
              </w:rPr>
              <w:t xml:space="preserve"> </w:t>
            </w:r>
            <w:r w:rsidRPr="004008B1">
              <w:rPr>
                <w:rFonts w:ascii="Times New Roman" w:eastAsia="Calibri" w:hAnsi="Times New Roman" w:cs="Times New Roman"/>
              </w:rPr>
              <w:t>финансов;</w:t>
            </w:r>
          </w:p>
          <w:p w14:paraId="36D8011E" w14:textId="77777777" w:rsidR="004008B1" w:rsidRPr="004008B1" w:rsidRDefault="004008B1" w:rsidP="00AD5821">
            <w:pPr>
              <w:widowControl w:val="0"/>
              <w:tabs>
                <w:tab w:val="left" w:pos="816"/>
                <w:tab w:val="left" w:pos="1648"/>
                <w:tab w:val="left" w:pos="2398"/>
                <w:tab w:val="left" w:pos="6804"/>
              </w:tabs>
              <w:autoSpaceDE w:val="0"/>
              <w:autoSpaceDN w:val="0"/>
              <w:ind w:left="164" w:right="95"/>
              <w:rPr>
                <w:rFonts w:ascii="Times New Roman" w:eastAsia="Calibri" w:hAnsi="Times New Roman" w:cs="Times New Roman"/>
              </w:rPr>
            </w:pPr>
            <w:r w:rsidRPr="004008B1">
              <w:rPr>
                <w:rFonts w:ascii="Times New Roman" w:eastAsia="Calibri" w:hAnsi="Times New Roman" w:cs="Times New Roman"/>
              </w:rPr>
              <w:lastRenderedPageBreak/>
              <w:t>- оценивать</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финансовые</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риски,</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 xml:space="preserve">связанные с </w:t>
            </w:r>
            <w:r w:rsidRPr="004008B1">
              <w:rPr>
                <w:rFonts w:ascii="Times New Roman" w:eastAsia="Calibri" w:hAnsi="Times New Roman" w:cs="Times New Roman"/>
                <w:spacing w:val="-1"/>
              </w:rPr>
              <w:t>осуществлением</w:t>
            </w:r>
            <w:r w:rsidRPr="004008B1">
              <w:rPr>
                <w:rFonts w:ascii="Times New Roman" w:eastAsia="Calibri" w:hAnsi="Times New Roman" w:cs="Times New Roman"/>
                <w:spacing w:val="-48"/>
              </w:rPr>
              <w:t xml:space="preserve"> </w:t>
            </w:r>
            <w:r w:rsidRPr="004008B1">
              <w:rPr>
                <w:rFonts w:ascii="Times New Roman" w:eastAsia="Calibri" w:hAnsi="Times New Roman" w:cs="Times New Roman"/>
              </w:rPr>
              <w:t>предпринимательской</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деятельности</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и</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планирования</w:t>
            </w:r>
            <w:r w:rsidRPr="004008B1">
              <w:rPr>
                <w:rFonts w:ascii="Times New Roman" w:eastAsia="Calibri" w:hAnsi="Times New Roman" w:cs="Times New Roman"/>
                <w:spacing w:val="-2"/>
              </w:rPr>
              <w:t xml:space="preserve"> </w:t>
            </w:r>
            <w:r w:rsidRPr="004008B1">
              <w:rPr>
                <w:rFonts w:ascii="Times New Roman" w:eastAsia="Calibri" w:hAnsi="Times New Roman" w:cs="Times New Roman"/>
              </w:rPr>
              <w:t>личных</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финансов;</w:t>
            </w:r>
          </w:p>
          <w:p w14:paraId="17AFBBCF" w14:textId="77777777" w:rsidR="004008B1" w:rsidRPr="004008B1" w:rsidRDefault="004008B1" w:rsidP="00AD5821">
            <w:pPr>
              <w:widowControl w:val="0"/>
              <w:tabs>
                <w:tab w:val="left" w:pos="816"/>
                <w:tab w:val="left" w:pos="6804"/>
              </w:tabs>
              <w:autoSpaceDE w:val="0"/>
              <w:autoSpaceDN w:val="0"/>
              <w:ind w:left="164"/>
              <w:rPr>
                <w:rFonts w:ascii="Times New Roman" w:eastAsia="Calibri" w:hAnsi="Times New Roman" w:cs="Times New Roman"/>
              </w:rPr>
            </w:pPr>
            <w:r w:rsidRPr="004008B1">
              <w:rPr>
                <w:rFonts w:ascii="Times New Roman" w:eastAsia="Calibri" w:hAnsi="Times New Roman" w:cs="Times New Roman"/>
              </w:rPr>
              <w:t>- работать</w:t>
            </w:r>
            <w:r w:rsidRPr="004008B1">
              <w:rPr>
                <w:rFonts w:ascii="Times New Roman" w:eastAsia="Calibri" w:hAnsi="Times New Roman" w:cs="Times New Roman"/>
                <w:spacing w:val="-5"/>
              </w:rPr>
              <w:t xml:space="preserve"> </w:t>
            </w:r>
            <w:r w:rsidRPr="004008B1">
              <w:rPr>
                <w:rFonts w:ascii="Times New Roman" w:eastAsia="Calibri" w:hAnsi="Times New Roman" w:cs="Times New Roman"/>
              </w:rPr>
              <w:t>в</w:t>
            </w:r>
            <w:r w:rsidRPr="004008B1">
              <w:rPr>
                <w:rFonts w:ascii="Times New Roman" w:eastAsia="Calibri" w:hAnsi="Times New Roman" w:cs="Times New Roman"/>
                <w:spacing w:val="-5"/>
              </w:rPr>
              <w:t xml:space="preserve"> </w:t>
            </w:r>
            <w:r w:rsidRPr="004008B1">
              <w:rPr>
                <w:rFonts w:ascii="Times New Roman" w:eastAsia="Calibri" w:hAnsi="Times New Roman" w:cs="Times New Roman"/>
              </w:rPr>
              <w:t>коллективе</w:t>
            </w:r>
            <w:r w:rsidRPr="004008B1">
              <w:rPr>
                <w:rFonts w:ascii="Times New Roman" w:eastAsia="Calibri" w:hAnsi="Times New Roman" w:cs="Times New Roman"/>
                <w:spacing w:val="-5"/>
              </w:rPr>
              <w:t xml:space="preserve"> </w:t>
            </w:r>
            <w:r w:rsidRPr="004008B1">
              <w:rPr>
                <w:rFonts w:ascii="Times New Roman" w:eastAsia="Calibri" w:hAnsi="Times New Roman" w:cs="Times New Roman"/>
              </w:rPr>
              <w:t>и</w:t>
            </w:r>
            <w:r w:rsidRPr="004008B1">
              <w:rPr>
                <w:rFonts w:ascii="Times New Roman" w:eastAsia="Calibri" w:hAnsi="Times New Roman" w:cs="Times New Roman"/>
                <w:spacing w:val="-5"/>
              </w:rPr>
              <w:t xml:space="preserve"> </w:t>
            </w:r>
            <w:r w:rsidRPr="004008B1">
              <w:rPr>
                <w:rFonts w:ascii="Times New Roman" w:eastAsia="Calibri" w:hAnsi="Times New Roman" w:cs="Times New Roman"/>
              </w:rPr>
              <w:t>команде;</w:t>
            </w:r>
          </w:p>
          <w:p w14:paraId="4BC4BADB" w14:textId="77777777" w:rsidR="004008B1" w:rsidRPr="004008B1" w:rsidRDefault="004008B1" w:rsidP="00AD5821">
            <w:pPr>
              <w:widowControl w:val="0"/>
              <w:tabs>
                <w:tab w:val="left" w:pos="589"/>
                <w:tab w:val="left" w:pos="3713"/>
                <w:tab w:val="left" w:pos="6804"/>
              </w:tabs>
              <w:autoSpaceDE w:val="0"/>
              <w:autoSpaceDN w:val="0"/>
              <w:ind w:left="164" w:right="94"/>
              <w:rPr>
                <w:rFonts w:ascii="Times New Roman" w:eastAsia="Calibri" w:hAnsi="Times New Roman" w:cs="Times New Roman"/>
              </w:rPr>
            </w:pPr>
            <w:r w:rsidRPr="004008B1">
              <w:rPr>
                <w:rFonts w:ascii="Times New Roman" w:eastAsia="Calibri" w:hAnsi="Times New Roman" w:cs="Times New Roman"/>
              </w:rPr>
              <w:t>- взаимодействовать</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с</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коллегами,</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руководством,</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клиентами,</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в</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ходе</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 xml:space="preserve">профессиональной </w:t>
            </w:r>
            <w:r w:rsidRPr="004008B1">
              <w:rPr>
                <w:rFonts w:ascii="Times New Roman" w:eastAsia="Calibri" w:hAnsi="Times New Roman" w:cs="Times New Roman"/>
                <w:spacing w:val="-5"/>
              </w:rPr>
              <w:t xml:space="preserve">и </w:t>
            </w:r>
            <w:r w:rsidRPr="004008B1">
              <w:rPr>
                <w:rFonts w:ascii="Times New Roman" w:eastAsia="Calibri" w:hAnsi="Times New Roman" w:cs="Times New Roman"/>
              </w:rPr>
              <w:t xml:space="preserve">предпринимательской </w:t>
            </w:r>
            <w:r w:rsidRPr="004008B1">
              <w:rPr>
                <w:rFonts w:ascii="Times New Roman" w:eastAsia="Calibri" w:hAnsi="Times New Roman" w:cs="Times New Roman"/>
                <w:spacing w:val="-1"/>
              </w:rPr>
              <w:t>деятельности</w:t>
            </w:r>
            <w:r w:rsidRPr="004008B1">
              <w:rPr>
                <w:rFonts w:ascii="Times New Roman" w:eastAsia="Calibri" w:hAnsi="Times New Roman" w:cs="Times New Roman"/>
                <w:spacing w:val="-48"/>
              </w:rPr>
              <w:t xml:space="preserve"> </w:t>
            </w:r>
            <w:r w:rsidRPr="004008B1">
              <w:rPr>
                <w:rFonts w:ascii="Times New Roman" w:eastAsia="Calibri" w:hAnsi="Times New Roman" w:cs="Times New Roman"/>
              </w:rPr>
              <w:t>грамотно</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излагать</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свои</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мысли,</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формулировать</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собственное</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мнение,</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обосновывать свою позицию в учебных и</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практических</w:t>
            </w:r>
            <w:r w:rsidRPr="004008B1">
              <w:rPr>
                <w:rFonts w:ascii="Times New Roman" w:eastAsia="Calibri" w:hAnsi="Times New Roman" w:cs="Times New Roman"/>
                <w:spacing w:val="-2"/>
              </w:rPr>
              <w:t xml:space="preserve"> </w:t>
            </w:r>
            <w:r w:rsidRPr="004008B1">
              <w:rPr>
                <w:rFonts w:ascii="Times New Roman" w:eastAsia="Calibri" w:hAnsi="Times New Roman" w:cs="Times New Roman"/>
              </w:rPr>
              <w:t>ситуациях;</w:t>
            </w:r>
          </w:p>
          <w:p w14:paraId="55414869" w14:textId="77777777" w:rsidR="004008B1" w:rsidRPr="004008B1" w:rsidRDefault="004008B1" w:rsidP="00AD5821">
            <w:pPr>
              <w:widowControl w:val="0"/>
              <w:tabs>
                <w:tab w:val="left" w:pos="816"/>
                <w:tab w:val="left" w:pos="1553"/>
                <w:tab w:val="left" w:pos="2208"/>
                <w:tab w:val="left" w:pos="6804"/>
              </w:tabs>
              <w:autoSpaceDE w:val="0"/>
              <w:autoSpaceDN w:val="0"/>
              <w:ind w:left="164" w:right="94"/>
              <w:rPr>
                <w:rFonts w:ascii="Times New Roman" w:eastAsia="Calibri" w:hAnsi="Times New Roman" w:cs="Times New Roman"/>
              </w:rPr>
            </w:pPr>
            <w:r w:rsidRPr="004008B1">
              <w:rPr>
                <w:rFonts w:ascii="Times New Roman" w:eastAsia="Calibri" w:hAnsi="Times New Roman" w:cs="Times New Roman"/>
              </w:rPr>
              <w:t>- проявлять</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толерантность</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 xml:space="preserve">в коллективе; </w:t>
            </w:r>
          </w:p>
          <w:p w14:paraId="4483D0B7" w14:textId="77777777" w:rsidR="004008B1" w:rsidRPr="004008B1" w:rsidRDefault="004008B1" w:rsidP="00AD5821">
            <w:pPr>
              <w:widowControl w:val="0"/>
              <w:tabs>
                <w:tab w:val="left" w:pos="816"/>
                <w:tab w:val="left" w:pos="1553"/>
                <w:tab w:val="left" w:pos="2208"/>
                <w:tab w:val="left" w:pos="6804"/>
              </w:tabs>
              <w:autoSpaceDE w:val="0"/>
              <w:autoSpaceDN w:val="0"/>
              <w:ind w:left="164" w:right="94"/>
              <w:rPr>
                <w:rFonts w:ascii="Times New Roman" w:eastAsia="Calibri" w:hAnsi="Times New Roman" w:cs="Times New Roman"/>
              </w:rPr>
            </w:pPr>
            <w:r w:rsidRPr="004008B1">
              <w:rPr>
                <w:rFonts w:ascii="Times New Roman" w:eastAsia="Calibri" w:hAnsi="Times New Roman" w:cs="Times New Roman"/>
              </w:rPr>
              <w:t>- оформлять</w:t>
            </w:r>
            <w:r w:rsidRPr="004008B1">
              <w:rPr>
                <w:rFonts w:ascii="Times New Roman" w:eastAsia="Calibri" w:hAnsi="Times New Roman" w:cs="Times New Roman"/>
                <w:spacing w:val="51"/>
              </w:rPr>
              <w:t xml:space="preserve"> </w:t>
            </w:r>
            <w:r w:rsidRPr="004008B1">
              <w:rPr>
                <w:rFonts w:ascii="Times New Roman" w:eastAsia="Calibri" w:hAnsi="Times New Roman" w:cs="Times New Roman"/>
              </w:rPr>
              <w:t>документы,</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 xml:space="preserve">связанные с </w:t>
            </w:r>
            <w:r w:rsidRPr="004008B1">
              <w:rPr>
                <w:rFonts w:ascii="Times New Roman" w:eastAsia="Calibri" w:hAnsi="Times New Roman" w:cs="Times New Roman"/>
                <w:spacing w:val="-1"/>
              </w:rPr>
              <w:t>профессиональной</w:t>
            </w:r>
            <w:r w:rsidRPr="004008B1">
              <w:rPr>
                <w:rFonts w:ascii="Times New Roman" w:eastAsia="Calibri" w:hAnsi="Times New Roman" w:cs="Times New Roman"/>
                <w:spacing w:val="-48"/>
              </w:rPr>
              <w:t xml:space="preserve"> </w:t>
            </w:r>
            <w:r w:rsidRPr="004008B1">
              <w:rPr>
                <w:rFonts w:ascii="Times New Roman" w:eastAsia="Calibri" w:hAnsi="Times New Roman" w:cs="Times New Roman"/>
              </w:rPr>
              <w:t>деятельностью и деловой коммуникацией,</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на</w:t>
            </w:r>
            <w:r w:rsidRPr="004008B1">
              <w:rPr>
                <w:rFonts w:ascii="Times New Roman" w:eastAsia="Calibri" w:hAnsi="Times New Roman" w:cs="Times New Roman"/>
                <w:spacing w:val="-2"/>
              </w:rPr>
              <w:t xml:space="preserve"> </w:t>
            </w:r>
            <w:r w:rsidRPr="004008B1">
              <w:rPr>
                <w:rFonts w:ascii="Times New Roman" w:eastAsia="Calibri" w:hAnsi="Times New Roman" w:cs="Times New Roman"/>
              </w:rPr>
              <w:t>государственном</w:t>
            </w:r>
            <w:r w:rsidRPr="004008B1">
              <w:rPr>
                <w:rFonts w:ascii="Times New Roman" w:eastAsia="Calibri" w:hAnsi="Times New Roman" w:cs="Times New Roman"/>
                <w:spacing w:val="-2"/>
              </w:rPr>
              <w:t xml:space="preserve"> </w:t>
            </w:r>
            <w:r w:rsidRPr="004008B1">
              <w:rPr>
                <w:rFonts w:ascii="Times New Roman" w:eastAsia="Calibri" w:hAnsi="Times New Roman" w:cs="Times New Roman"/>
              </w:rPr>
              <w:t>языке</w:t>
            </w:r>
            <w:r w:rsidRPr="004008B1">
              <w:rPr>
                <w:rFonts w:ascii="Times New Roman" w:eastAsia="Calibri" w:hAnsi="Times New Roman" w:cs="Times New Roman"/>
                <w:spacing w:val="-2"/>
              </w:rPr>
              <w:t xml:space="preserve"> </w:t>
            </w:r>
            <w:r w:rsidRPr="004008B1">
              <w:rPr>
                <w:rFonts w:ascii="Times New Roman" w:eastAsia="Calibri" w:hAnsi="Times New Roman" w:cs="Times New Roman"/>
              </w:rPr>
              <w:t>РФ;</w:t>
            </w:r>
          </w:p>
          <w:p w14:paraId="0FEADDE4" w14:textId="77777777" w:rsidR="004008B1" w:rsidRPr="004008B1" w:rsidRDefault="004008B1" w:rsidP="00AD5821">
            <w:pPr>
              <w:widowControl w:val="0"/>
              <w:tabs>
                <w:tab w:val="left" w:pos="816"/>
                <w:tab w:val="left" w:pos="6804"/>
              </w:tabs>
              <w:autoSpaceDE w:val="0"/>
              <w:autoSpaceDN w:val="0"/>
              <w:ind w:left="164" w:right="96"/>
              <w:rPr>
                <w:rFonts w:ascii="Times New Roman" w:eastAsia="Calibri" w:hAnsi="Times New Roman" w:cs="Times New Roman"/>
              </w:rPr>
            </w:pPr>
            <w:r w:rsidRPr="004008B1">
              <w:rPr>
                <w:rFonts w:ascii="Times New Roman" w:eastAsia="Calibri" w:hAnsi="Times New Roman" w:cs="Times New Roman"/>
              </w:rPr>
              <w:t>- соблюдать нормы экологической</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безопасности;</w:t>
            </w:r>
          </w:p>
          <w:p w14:paraId="404F2C66" w14:textId="77777777" w:rsidR="004008B1" w:rsidRPr="004008B1" w:rsidRDefault="004008B1" w:rsidP="00AD5821">
            <w:pPr>
              <w:widowControl w:val="0"/>
              <w:autoSpaceDE w:val="0"/>
              <w:autoSpaceDN w:val="0"/>
              <w:ind w:left="164"/>
              <w:rPr>
                <w:rFonts w:ascii="Times New Roman" w:eastAsia="Calibri" w:hAnsi="Times New Roman" w:cs="Times New Roman"/>
                <w:b/>
                <w:i/>
              </w:rPr>
            </w:pPr>
            <w:r w:rsidRPr="004008B1">
              <w:rPr>
                <w:rFonts w:ascii="Times New Roman" w:eastAsia="Calibri" w:hAnsi="Times New Roman" w:cs="Times New Roman"/>
              </w:rPr>
              <w:t xml:space="preserve">- определять </w:t>
            </w:r>
            <w:r w:rsidRPr="004008B1">
              <w:rPr>
                <w:rFonts w:ascii="Times New Roman" w:eastAsia="Calibri" w:hAnsi="Times New Roman" w:cs="Times New Roman"/>
                <w:spacing w:val="-1"/>
              </w:rPr>
              <w:t>направления</w:t>
            </w:r>
            <w:r w:rsidRPr="004008B1">
              <w:rPr>
                <w:rFonts w:ascii="Times New Roman" w:eastAsia="Calibri" w:hAnsi="Times New Roman" w:cs="Times New Roman"/>
                <w:spacing w:val="-48"/>
              </w:rPr>
              <w:t xml:space="preserve"> </w:t>
            </w:r>
            <w:r w:rsidRPr="004008B1">
              <w:rPr>
                <w:rFonts w:ascii="Times New Roman" w:eastAsia="Calibri" w:hAnsi="Times New Roman" w:cs="Times New Roman"/>
              </w:rPr>
              <w:t xml:space="preserve">ресурсосбережения в </w:t>
            </w:r>
            <w:r w:rsidRPr="004008B1">
              <w:rPr>
                <w:rFonts w:ascii="Times New Roman" w:eastAsia="Calibri" w:hAnsi="Times New Roman" w:cs="Times New Roman"/>
                <w:spacing w:val="-1"/>
              </w:rPr>
              <w:t>рамках</w:t>
            </w:r>
            <w:r w:rsidRPr="004008B1">
              <w:rPr>
                <w:rFonts w:ascii="Times New Roman" w:eastAsia="Calibri" w:hAnsi="Times New Roman" w:cs="Times New Roman"/>
                <w:spacing w:val="-48"/>
              </w:rPr>
              <w:t xml:space="preserve"> </w:t>
            </w:r>
            <w:r w:rsidRPr="004008B1">
              <w:rPr>
                <w:rFonts w:ascii="Times New Roman" w:eastAsia="Calibri" w:hAnsi="Times New Roman" w:cs="Times New Roman"/>
              </w:rPr>
              <w:t>профессиональной</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деятельности</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по</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профессии (специальности), осуществлять</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работу</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с</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соблюдением</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принципов</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бережливого</w:t>
            </w:r>
            <w:r w:rsidRPr="004008B1">
              <w:rPr>
                <w:rFonts w:ascii="Times New Roman" w:eastAsia="Calibri" w:hAnsi="Times New Roman" w:cs="Times New Roman"/>
                <w:spacing w:val="-2"/>
              </w:rPr>
              <w:t xml:space="preserve"> </w:t>
            </w:r>
            <w:r w:rsidRPr="004008B1">
              <w:rPr>
                <w:rFonts w:ascii="Times New Roman" w:eastAsia="Calibri" w:hAnsi="Times New Roman" w:cs="Times New Roman"/>
              </w:rPr>
              <w:t>производства.</w:t>
            </w:r>
          </w:p>
        </w:tc>
        <w:tc>
          <w:tcPr>
            <w:tcW w:w="3483" w:type="dxa"/>
          </w:tcPr>
          <w:p w14:paraId="38672437" w14:textId="77777777" w:rsidR="004008B1" w:rsidRPr="004008B1" w:rsidRDefault="004008B1" w:rsidP="00AD5821">
            <w:pPr>
              <w:widowControl w:val="0"/>
              <w:numPr>
                <w:ilvl w:val="0"/>
                <w:numId w:val="60"/>
              </w:numPr>
              <w:tabs>
                <w:tab w:val="left" w:pos="224"/>
                <w:tab w:val="left" w:pos="6804"/>
              </w:tabs>
              <w:autoSpaceDE w:val="0"/>
              <w:autoSpaceDN w:val="0"/>
              <w:ind w:right="68" w:firstLine="0"/>
              <w:rPr>
                <w:rFonts w:ascii="Times New Roman" w:eastAsia="Calibri" w:hAnsi="Times New Roman" w:cs="Times New Roman"/>
              </w:rPr>
            </w:pPr>
            <w:r w:rsidRPr="004008B1">
              <w:rPr>
                <w:rFonts w:ascii="Times New Roman" w:eastAsia="Calibri" w:hAnsi="Times New Roman" w:cs="Times New Roman"/>
              </w:rPr>
              <w:lastRenderedPageBreak/>
              <w:t>определяет задачу в</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профессиональном</w:t>
            </w:r>
            <w:r w:rsidRPr="004008B1">
              <w:rPr>
                <w:rFonts w:ascii="Times New Roman" w:eastAsia="Calibri" w:hAnsi="Times New Roman" w:cs="Times New Roman"/>
                <w:spacing w:val="-13"/>
              </w:rPr>
              <w:t xml:space="preserve"> </w:t>
            </w:r>
            <w:r w:rsidRPr="004008B1">
              <w:rPr>
                <w:rFonts w:ascii="Times New Roman" w:eastAsia="Calibri" w:hAnsi="Times New Roman" w:cs="Times New Roman"/>
              </w:rPr>
              <w:t>и/или</w:t>
            </w:r>
            <w:r w:rsidRPr="004008B1">
              <w:rPr>
                <w:rFonts w:ascii="Times New Roman" w:eastAsia="Calibri" w:hAnsi="Times New Roman" w:cs="Times New Roman"/>
                <w:spacing w:val="-12"/>
              </w:rPr>
              <w:t xml:space="preserve"> </w:t>
            </w:r>
            <w:r w:rsidRPr="004008B1">
              <w:rPr>
                <w:rFonts w:ascii="Times New Roman" w:eastAsia="Calibri" w:hAnsi="Times New Roman" w:cs="Times New Roman"/>
              </w:rPr>
              <w:t>социальном</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контексте;</w:t>
            </w:r>
          </w:p>
          <w:p w14:paraId="67E51FAE" w14:textId="77777777" w:rsidR="004008B1" w:rsidRPr="004008B1" w:rsidRDefault="004008B1" w:rsidP="00AD5821">
            <w:pPr>
              <w:widowControl w:val="0"/>
              <w:numPr>
                <w:ilvl w:val="0"/>
                <w:numId w:val="60"/>
              </w:numPr>
              <w:tabs>
                <w:tab w:val="left" w:pos="224"/>
                <w:tab w:val="left" w:pos="6804"/>
              </w:tabs>
              <w:autoSpaceDE w:val="0"/>
              <w:autoSpaceDN w:val="0"/>
              <w:ind w:right="131" w:firstLine="0"/>
              <w:rPr>
                <w:rFonts w:ascii="Times New Roman" w:eastAsia="Calibri" w:hAnsi="Times New Roman" w:cs="Times New Roman"/>
              </w:rPr>
            </w:pPr>
            <w:r w:rsidRPr="004008B1">
              <w:rPr>
                <w:rFonts w:ascii="Times New Roman" w:eastAsia="Calibri" w:hAnsi="Times New Roman" w:cs="Times New Roman"/>
              </w:rPr>
              <w:t>осуществляет поиск и отбор</w:t>
            </w:r>
            <w:r w:rsidRPr="004008B1">
              <w:rPr>
                <w:rFonts w:ascii="Times New Roman" w:eastAsia="Calibri" w:hAnsi="Times New Roman" w:cs="Times New Roman"/>
                <w:spacing w:val="-48"/>
              </w:rPr>
              <w:t xml:space="preserve"> </w:t>
            </w:r>
            <w:r w:rsidRPr="004008B1">
              <w:rPr>
                <w:rFonts w:ascii="Times New Roman" w:eastAsia="Calibri" w:hAnsi="Times New Roman" w:cs="Times New Roman"/>
              </w:rPr>
              <w:t>информации, необходимой</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для</w:t>
            </w:r>
            <w:r w:rsidRPr="004008B1">
              <w:rPr>
                <w:rFonts w:ascii="Times New Roman" w:eastAsia="Calibri" w:hAnsi="Times New Roman" w:cs="Times New Roman"/>
                <w:spacing w:val="-2"/>
              </w:rPr>
              <w:t xml:space="preserve"> </w:t>
            </w:r>
            <w:r w:rsidRPr="004008B1">
              <w:rPr>
                <w:rFonts w:ascii="Times New Roman" w:eastAsia="Calibri" w:hAnsi="Times New Roman" w:cs="Times New Roman"/>
              </w:rPr>
              <w:t>решения задачи;</w:t>
            </w:r>
          </w:p>
          <w:p w14:paraId="5BFD3DE9" w14:textId="77777777" w:rsidR="004008B1" w:rsidRPr="004008B1" w:rsidRDefault="004008B1" w:rsidP="00AD5821">
            <w:pPr>
              <w:widowControl w:val="0"/>
              <w:numPr>
                <w:ilvl w:val="0"/>
                <w:numId w:val="60"/>
              </w:numPr>
              <w:tabs>
                <w:tab w:val="left" w:pos="224"/>
                <w:tab w:val="left" w:pos="6804"/>
              </w:tabs>
              <w:autoSpaceDE w:val="0"/>
              <w:autoSpaceDN w:val="0"/>
              <w:ind w:right="131" w:firstLine="0"/>
              <w:rPr>
                <w:rFonts w:ascii="Times New Roman" w:eastAsia="Calibri" w:hAnsi="Times New Roman" w:cs="Times New Roman"/>
              </w:rPr>
            </w:pPr>
            <w:r w:rsidRPr="004008B1">
              <w:rPr>
                <w:rFonts w:ascii="Times New Roman" w:eastAsia="Calibri" w:hAnsi="Times New Roman" w:cs="Times New Roman"/>
              </w:rPr>
              <w:t>осуществляет планирование</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lastRenderedPageBreak/>
              <w:t>действий для решения задачи;</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определяет</w:t>
            </w:r>
            <w:r w:rsidRPr="004008B1">
              <w:rPr>
                <w:rFonts w:ascii="Times New Roman" w:eastAsia="Calibri" w:hAnsi="Times New Roman" w:cs="Times New Roman"/>
                <w:spacing w:val="-6"/>
              </w:rPr>
              <w:t xml:space="preserve"> </w:t>
            </w:r>
            <w:r w:rsidRPr="004008B1">
              <w:rPr>
                <w:rFonts w:ascii="Times New Roman" w:eastAsia="Calibri" w:hAnsi="Times New Roman" w:cs="Times New Roman"/>
              </w:rPr>
              <w:t>ресурсы</w:t>
            </w:r>
            <w:r w:rsidRPr="004008B1">
              <w:rPr>
                <w:rFonts w:ascii="Times New Roman" w:eastAsia="Calibri" w:hAnsi="Times New Roman" w:cs="Times New Roman"/>
                <w:spacing w:val="-5"/>
              </w:rPr>
              <w:t xml:space="preserve"> </w:t>
            </w:r>
            <w:r w:rsidRPr="004008B1">
              <w:rPr>
                <w:rFonts w:ascii="Times New Roman" w:eastAsia="Calibri" w:hAnsi="Times New Roman" w:cs="Times New Roman"/>
              </w:rPr>
              <w:t>для</w:t>
            </w:r>
            <w:r w:rsidRPr="004008B1">
              <w:rPr>
                <w:rFonts w:ascii="Times New Roman" w:eastAsia="Calibri" w:hAnsi="Times New Roman" w:cs="Times New Roman"/>
                <w:spacing w:val="-6"/>
              </w:rPr>
              <w:t xml:space="preserve"> </w:t>
            </w:r>
            <w:r w:rsidRPr="004008B1">
              <w:rPr>
                <w:rFonts w:ascii="Times New Roman" w:eastAsia="Calibri" w:hAnsi="Times New Roman" w:cs="Times New Roman"/>
              </w:rPr>
              <w:t>решения</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задачи;</w:t>
            </w:r>
          </w:p>
          <w:p w14:paraId="1D3CFC79" w14:textId="77777777" w:rsidR="004008B1" w:rsidRPr="004008B1" w:rsidRDefault="004008B1" w:rsidP="00AD5821">
            <w:pPr>
              <w:widowControl w:val="0"/>
              <w:numPr>
                <w:ilvl w:val="0"/>
                <w:numId w:val="60"/>
              </w:numPr>
              <w:tabs>
                <w:tab w:val="left" w:pos="224"/>
                <w:tab w:val="left" w:pos="5101"/>
                <w:tab w:val="left" w:pos="6804"/>
              </w:tabs>
              <w:autoSpaceDE w:val="0"/>
              <w:autoSpaceDN w:val="0"/>
              <w:ind w:right="131" w:firstLine="0"/>
              <w:rPr>
                <w:rFonts w:ascii="Times New Roman" w:eastAsia="Calibri" w:hAnsi="Times New Roman" w:cs="Times New Roman"/>
              </w:rPr>
            </w:pPr>
            <w:r w:rsidRPr="004008B1">
              <w:rPr>
                <w:rFonts w:ascii="Times New Roman" w:eastAsia="Calibri" w:hAnsi="Times New Roman" w:cs="Times New Roman"/>
              </w:rPr>
              <w:t>выполняет составленный план;</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оценивает</w:t>
            </w:r>
            <w:r w:rsidRPr="004008B1">
              <w:rPr>
                <w:rFonts w:ascii="Times New Roman" w:eastAsia="Calibri" w:hAnsi="Times New Roman" w:cs="Times New Roman"/>
                <w:spacing w:val="-5"/>
              </w:rPr>
              <w:t xml:space="preserve"> </w:t>
            </w:r>
            <w:r w:rsidRPr="004008B1">
              <w:rPr>
                <w:rFonts w:ascii="Times New Roman" w:eastAsia="Calibri" w:hAnsi="Times New Roman" w:cs="Times New Roman"/>
              </w:rPr>
              <w:t>полученный</w:t>
            </w:r>
            <w:r w:rsidRPr="004008B1">
              <w:rPr>
                <w:rFonts w:ascii="Times New Roman" w:eastAsia="Calibri" w:hAnsi="Times New Roman" w:cs="Times New Roman"/>
                <w:spacing w:val="-5"/>
              </w:rPr>
              <w:t xml:space="preserve"> </w:t>
            </w:r>
            <w:r w:rsidRPr="004008B1">
              <w:rPr>
                <w:rFonts w:ascii="Times New Roman" w:eastAsia="Calibri" w:hAnsi="Times New Roman" w:cs="Times New Roman"/>
              </w:rPr>
              <w:t>результат;</w:t>
            </w:r>
          </w:p>
          <w:p w14:paraId="47AE65DA" w14:textId="77777777" w:rsidR="004008B1" w:rsidRPr="004008B1" w:rsidRDefault="004008B1" w:rsidP="00AD5821">
            <w:pPr>
              <w:widowControl w:val="0"/>
              <w:numPr>
                <w:ilvl w:val="0"/>
                <w:numId w:val="60"/>
              </w:numPr>
              <w:tabs>
                <w:tab w:val="left" w:pos="224"/>
                <w:tab w:val="left" w:pos="5101"/>
                <w:tab w:val="left" w:pos="6804"/>
              </w:tabs>
              <w:autoSpaceDE w:val="0"/>
              <w:autoSpaceDN w:val="0"/>
              <w:ind w:right="131" w:firstLine="0"/>
              <w:rPr>
                <w:rFonts w:ascii="Times New Roman" w:eastAsia="Calibri" w:hAnsi="Times New Roman" w:cs="Times New Roman"/>
              </w:rPr>
            </w:pPr>
            <w:r w:rsidRPr="004008B1">
              <w:rPr>
                <w:rFonts w:ascii="Times New Roman" w:eastAsia="Calibri" w:hAnsi="Times New Roman" w:cs="Times New Roman"/>
              </w:rPr>
              <w:t>определяет</w:t>
            </w:r>
            <w:r w:rsidRPr="004008B1">
              <w:rPr>
                <w:rFonts w:ascii="Times New Roman" w:eastAsia="Calibri" w:hAnsi="Times New Roman" w:cs="Times New Roman"/>
                <w:spacing w:val="-6"/>
              </w:rPr>
              <w:t xml:space="preserve"> </w:t>
            </w:r>
            <w:r w:rsidRPr="004008B1">
              <w:rPr>
                <w:rFonts w:ascii="Times New Roman" w:eastAsia="Calibri" w:hAnsi="Times New Roman" w:cs="Times New Roman"/>
              </w:rPr>
              <w:t>задачи</w:t>
            </w:r>
            <w:r w:rsidRPr="004008B1">
              <w:rPr>
                <w:rFonts w:ascii="Times New Roman" w:eastAsia="Calibri" w:hAnsi="Times New Roman" w:cs="Times New Roman"/>
                <w:spacing w:val="-6"/>
              </w:rPr>
              <w:t xml:space="preserve"> </w:t>
            </w:r>
            <w:r w:rsidRPr="004008B1">
              <w:rPr>
                <w:rFonts w:ascii="Times New Roman" w:eastAsia="Calibri" w:hAnsi="Times New Roman" w:cs="Times New Roman"/>
              </w:rPr>
              <w:t>для</w:t>
            </w:r>
            <w:r w:rsidRPr="004008B1">
              <w:rPr>
                <w:rFonts w:ascii="Times New Roman" w:eastAsia="Calibri" w:hAnsi="Times New Roman" w:cs="Times New Roman"/>
                <w:spacing w:val="-7"/>
              </w:rPr>
              <w:t xml:space="preserve"> </w:t>
            </w:r>
            <w:r w:rsidRPr="004008B1">
              <w:rPr>
                <w:rFonts w:ascii="Times New Roman" w:eastAsia="Calibri" w:hAnsi="Times New Roman" w:cs="Times New Roman"/>
              </w:rPr>
              <w:t>сбора</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информации;</w:t>
            </w:r>
          </w:p>
          <w:p w14:paraId="0886495F" w14:textId="77777777" w:rsidR="004008B1" w:rsidRPr="004008B1" w:rsidRDefault="004008B1" w:rsidP="00AD5821">
            <w:pPr>
              <w:widowControl w:val="0"/>
              <w:numPr>
                <w:ilvl w:val="0"/>
                <w:numId w:val="60"/>
              </w:numPr>
              <w:tabs>
                <w:tab w:val="left" w:pos="224"/>
                <w:tab w:val="left" w:pos="6804"/>
              </w:tabs>
              <w:autoSpaceDE w:val="0"/>
              <w:autoSpaceDN w:val="0"/>
              <w:ind w:right="249" w:firstLine="0"/>
              <w:rPr>
                <w:rFonts w:ascii="Times New Roman" w:eastAsia="Calibri" w:hAnsi="Times New Roman" w:cs="Times New Roman"/>
              </w:rPr>
            </w:pPr>
            <w:r w:rsidRPr="004008B1">
              <w:rPr>
                <w:rFonts w:ascii="Times New Roman" w:eastAsia="Calibri" w:hAnsi="Times New Roman" w:cs="Times New Roman"/>
              </w:rPr>
              <w:t>планирует процесс поиска</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информации</w:t>
            </w:r>
            <w:r w:rsidRPr="004008B1">
              <w:rPr>
                <w:rFonts w:ascii="Times New Roman" w:eastAsia="Calibri" w:hAnsi="Times New Roman" w:cs="Times New Roman"/>
                <w:spacing w:val="-6"/>
              </w:rPr>
              <w:t xml:space="preserve"> </w:t>
            </w:r>
            <w:r w:rsidRPr="004008B1">
              <w:rPr>
                <w:rFonts w:ascii="Times New Roman" w:eastAsia="Calibri" w:hAnsi="Times New Roman" w:cs="Times New Roman"/>
              </w:rPr>
              <w:t>и</w:t>
            </w:r>
            <w:r w:rsidRPr="004008B1">
              <w:rPr>
                <w:rFonts w:ascii="Times New Roman" w:eastAsia="Calibri" w:hAnsi="Times New Roman" w:cs="Times New Roman"/>
                <w:spacing w:val="-5"/>
              </w:rPr>
              <w:t xml:space="preserve"> </w:t>
            </w:r>
            <w:r w:rsidRPr="004008B1">
              <w:rPr>
                <w:rFonts w:ascii="Times New Roman" w:eastAsia="Calibri" w:hAnsi="Times New Roman" w:cs="Times New Roman"/>
              </w:rPr>
              <w:t>осуществлять</w:t>
            </w:r>
            <w:r w:rsidRPr="004008B1">
              <w:rPr>
                <w:rFonts w:ascii="Times New Roman" w:eastAsia="Calibri" w:hAnsi="Times New Roman" w:cs="Times New Roman"/>
                <w:spacing w:val="-4"/>
              </w:rPr>
              <w:t xml:space="preserve"> </w:t>
            </w:r>
            <w:r w:rsidRPr="004008B1">
              <w:rPr>
                <w:rFonts w:ascii="Times New Roman" w:eastAsia="Calibri" w:hAnsi="Times New Roman" w:cs="Times New Roman"/>
              </w:rPr>
              <w:t>выбор</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необходимых</w:t>
            </w:r>
            <w:r w:rsidRPr="004008B1">
              <w:rPr>
                <w:rFonts w:ascii="Times New Roman" w:eastAsia="Calibri" w:hAnsi="Times New Roman" w:cs="Times New Roman"/>
                <w:spacing w:val="-3"/>
              </w:rPr>
              <w:t xml:space="preserve"> </w:t>
            </w:r>
            <w:r w:rsidRPr="004008B1">
              <w:rPr>
                <w:rFonts w:ascii="Times New Roman" w:eastAsia="Calibri" w:hAnsi="Times New Roman" w:cs="Times New Roman"/>
              </w:rPr>
              <w:t>источников;</w:t>
            </w:r>
          </w:p>
          <w:p w14:paraId="22B96794" w14:textId="77777777" w:rsidR="004008B1" w:rsidRPr="004008B1" w:rsidRDefault="004008B1" w:rsidP="00AD5821">
            <w:pPr>
              <w:widowControl w:val="0"/>
              <w:numPr>
                <w:ilvl w:val="0"/>
                <w:numId w:val="60"/>
              </w:numPr>
              <w:tabs>
                <w:tab w:val="left" w:pos="224"/>
                <w:tab w:val="left" w:pos="6804"/>
              </w:tabs>
              <w:autoSpaceDE w:val="0"/>
              <w:autoSpaceDN w:val="0"/>
              <w:ind w:right="72" w:firstLine="0"/>
              <w:rPr>
                <w:rFonts w:ascii="Times New Roman" w:eastAsia="Calibri" w:hAnsi="Times New Roman" w:cs="Times New Roman"/>
              </w:rPr>
            </w:pPr>
            <w:r w:rsidRPr="004008B1">
              <w:rPr>
                <w:rFonts w:ascii="Times New Roman" w:eastAsia="Calibri" w:hAnsi="Times New Roman" w:cs="Times New Roman"/>
              </w:rPr>
              <w:t>представляет результаты поиска</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информации для решения</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профессиональных задач, задач</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личностного развития и финансового</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благополучия</w:t>
            </w:r>
            <w:r w:rsidRPr="004008B1">
              <w:rPr>
                <w:rFonts w:ascii="Times New Roman" w:eastAsia="Calibri" w:hAnsi="Times New Roman" w:cs="Times New Roman"/>
                <w:spacing w:val="-9"/>
              </w:rPr>
              <w:t xml:space="preserve"> </w:t>
            </w:r>
            <w:r w:rsidRPr="004008B1">
              <w:rPr>
                <w:rFonts w:ascii="Times New Roman" w:eastAsia="Calibri" w:hAnsi="Times New Roman" w:cs="Times New Roman"/>
              </w:rPr>
              <w:t>с</w:t>
            </w:r>
            <w:r w:rsidRPr="004008B1">
              <w:rPr>
                <w:rFonts w:ascii="Times New Roman" w:eastAsia="Calibri" w:hAnsi="Times New Roman" w:cs="Times New Roman"/>
                <w:spacing w:val="-9"/>
              </w:rPr>
              <w:t xml:space="preserve"> </w:t>
            </w:r>
            <w:r w:rsidRPr="004008B1">
              <w:rPr>
                <w:rFonts w:ascii="Times New Roman" w:eastAsia="Calibri" w:hAnsi="Times New Roman" w:cs="Times New Roman"/>
              </w:rPr>
              <w:t>применением</w:t>
            </w:r>
            <w:r w:rsidRPr="004008B1">
              <w:rPr>
                <w:rFonts w:ascii="Times New Roman" w:eastAsia="Calibri" w:hAnsi="Times New Roman" w:cs="Times New Roman"/>
                <w:spacing w:val="-9"/>
              </w:rPr>
              <w:t xml:space="preserve"> </w:t>
            </w:r>
            <w:r w:rsidRPr="004008B1">
              <w:rPr>
                <w:rFonts w:ascii="Times New Roman" w:eastAsia="Calibri" w:hAnsi="Times New Roman" w:cs="Times New Roman"/>
              </w:rPr>
              <w:t>средств</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информационных</w:t>
            </w:r>
            <w:r w:rsidRPr="004008B1">
              <w:rPr>
                <w:rFonts w:ascii="Times New Roman" w:eastAsia="Calibri" w:hAnsi="Times New Roman" w:cs="Times New Roman"/>
                <w:spacing w:val="-2"/>
              </w:rPr>
              <w:t xml:space="preserve"> </w:t>
            </w:r>
            <w:r w:rsidRPr="004008B1">
              <w:rPr>
                <w:rFonts w:ascii="Times New Roman" w:eastAsia="Calibri" w:hAnsi="Times New Roman" w:cs="Times New Roman"/>
              </w:rPr>
              <w:t>технологий;</w:t>
            </w:r>
          </w:p>
          <w:p w14:paraId="3DC756BB" w14:textId="77777777" w:rsidR="004008B1" w:rsidRPr="004008B1" w:rsidRDefault="004008B1" w:rsidP="00AD5821">
            <w:pPr>
              <w:widowControl w:val="0"/>
              <w:numPr>
                <w:ilvl w:val="0"/>
                <w:numId w:val="60"/>
              </w:numPr>
              <w:tabs>
                <w:tab w:val="left" w:pos="224"/>
                <w:tab w:val="left" w:pos="6804"/>
              </w:tabs>
              <w:autoSpaceDE w:val="0"/>
              <w:autoSpaceDN w:val="0"/>
              <w:ind w:right="55" w:firstLine="0"/>
              <w:rPr>
                <w:rFonts w:ascii="Times New Roman" w:eastAsia="Calibri" w:hAnsi="Times New Roman" w:cs="Times New Roman"/>
              </w:rPr>
            </w:pPr>
            <w:r w:rsidRPr="004008B1">
              <w:rPr>
                <w:rFonts w:ascii="Times New Roman" w:eastAsia="Calibri" w:hAnsi="Times New Roman" w:cs="Times New Roman"/>
              </w:rPr>
              <w:t>демонстрирует</w:t>
            </w:r>
            <w:r w:rsidRPr="004008B1">
              <w:rPr>
                <w:rFonts w:ascii="Times New Roman" w:eastAsia="Calibri" w:hAnsi="Times New Roman" w:cs="Times New Roman"/>
                <w:spacing w:val="-11"/>
              </w:rPr>
              <w:t xml:space="preserve"> </w:t>
            </w:r>
            <w:r w:rsidRPr="004008B1">
              <w:rPr>
                <w:rFonts w:ascii="Times New Roman" w:eastAsia="Calibri" w:hAnsi="Times New Roman" w:cs="Times New Roman"/>
              </w:rPr>
              <w:t>умение</w:t>
            </w:r>
            <w:r w:rsidRPr="004008B1">
              <w:rPr>
                <w:rFonts w:ascii="Times New Roman" w:eastAsia="Calibri" w:hAnsi="Times New Roman" w:cs="Times New Roman"/>
                <w:spacing w:val="-10"/>
              </w:rPr>
              <w:t xml:space="preserve"> </w:t>
            </w:r>
            <w:r w:rsidRPr="004008B1">
              <w:rPr>
                <w:rFonts w:ascii="Times New Roman" w:eastAsia="Calibri" w:hAnsi="Times New Roman" w:cs="Times New Roman"/>
              </w:rPr>
              <w:t>пользоваться</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цифровыми средствами при решении</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профессиональных задач, задач</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личностного развития и финансового</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благополучия;</w:t>
            </w:r>
          </w:p>
          <w:p w14:paraId="23572617" w14:textId="77777777" w:rsidR="004008B1" w:rsidRPr="004008B1" w:rsidRDefault="004008B1" w:rsidP="00AD5821">
            <w:pPr>
              <w:widowControl w:val="0"/>
              <w:numPr>
                <w:ilvl w:val="0"/>
                <w:numId w:val="60"/>
              </w:numPr>
              <w:tabs>
                <w:tab w:val="left" w:pos="224"/>
                <w:tab w:val="left" w:pos="6804"/>
              </w:tabs>
              <w:autoSpaceDE w:val="0"/>
              <w:autoSpaceDN w:val="0"/>
              <w:ind w:right="55" w:firstLine="0"/>
              <w:rPr>
                <w:rFonts w:ascii="Times New Roman" w:eastAsia="Calibri" w:hAnsi="Times New Roman" w:cs="Times New Roman"/>
              </w:rPr>
            </w:pPr>
            <w:r w:rsidRPr="004008B1">
              <w:rPr>
                <w:rFonts w:ascii="Times New Roman" w:eastAsia="Calibri" w:hAnsi="Times New Roman" w:cs="Times New Roman"/>
              </w:rPr>
              <w:t>спользует</w:t>
            </w:r>
            <w:r w:rsidRPr="004008B1">
              <w:rPr>
                <w:rFonts w:ascii="Times New Roman" w:eastAsia="Calibri" w:hAnsi="Times New Roman" w:cs="Times New Roman"/>
                <w:spacing w:val="-10"/>
              </w:rPr>
              <w:t xml:space="preserve"> </w:t>
            </w:r>
            <w:r w:rsidRPr="004008B1">
              <w:rPr>
                <w:rFonts w:ascii="Times New Roman" w:eastAsia="Calibri" w:hAnsi="Times New Roman" w:cs="Times New Roman"/>
              </w:rPr>
              <w:t xml:space="preserve">актуальную </w:t>
            </w:r>
            <w:r w:rsidRPr="004008B1">
              <w:rPr>
                <w:rFonts w:ascii="Times New Roman" w:eastAsia="Calibri" w:hAnsi="Times New Roman" w:cs="Times New Roman"/>
                <w:spacing w:val="-1"/>
              </w:rPr>
              <w:t xml:space="preserve">нормативно-правовую </w:t>
            </w:r>
            <w:r w:rsidRPr="004008B1">
              <w:rPr>
                <w:rFonts w:ascii="Times New Roman" w:eastAsia="Calibri" w:hAnsi="Times New Roman" w:cs="Times New Roman"/>
              </w:rPr>
              <w:t>документацию</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в профессиональной деятельности,</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для</w:t>
            </w:r>
            <w:r w:rsidRPr="004008B1">
              <w:rPr>
                <w:rFonts w:ascii="Times New Roman" w:eastAsia="Calibri" w:hAnsi="Times New Roman" w:cs="Times New Roman"/>
                <w:spacing w:val="-5"/>
              </w:rPr>
              <w:t xml:space="preserve"> </w:t>
            </w:r>
            <w:r w:rsidRPr="004008B1">
              <w:rPr>
                <w:rFonts w:ascii="Times New Roman" w:eastAsia="Calibri" w:hAnsi="Times New Roman" w:cs="Times New Roman"/>
              </w:rPr>
              <w:t>ведения</w:t>
            </w:r>
            <w:r w:rsidRPr="004008B1">
              <w:rPr>
                <w:rFonts w:ascii="Times New Roman" w:eastAsia="Calibri" w:hAnsi="Times New Roman" w:cs="Times New Roman"/>
                <w:spacing w:val="-4"/>
              </w:rPr>
              <w:t xml:space="preserve"> </w:t>
            </w:r>
            <w:r w:rsidRPr="004008B1">
              <w:rPr>
                <w:rFonts w:ascii="Times New Roman" w:eastAsia="Calibri" w:hAnsi="Times New Roman" w:cs="Times New Roman"/>
              </w:rPr>
              <w:t>предпринимательской деятельности</w:t>
            </w:r>
            <w:r w:rsidRPr="004008B1">
              <w:rPr>
                <w:rFonts w:ascii="Times New Roman" w:eastAsia="Calibri" w:hAnsi="Times New Roman" w:cs="Times New Roman"/>
                <w:spacing w:val="-8"/>
              </w:rPr>
              <w:t xml:space="preserve"> </w:t>
            </w:r>
            <w:r w:rsidRPr="004008B1">
              <w:rPr>
                <w:rFonts w:ascii="Times New Roman" w:eastAsia="Calibri" w:hAnsi="Times New Roman" w:cs="Times New Roman"/>
              </w:rPr>
              <w:t>и</w:t>
            </w:r>
            <w:r w:rsidRPr="004008B1">
              <w:rPr>
                <w:rFonts w:ascii="Times New Roman" w:eastAsia="Calibri" w:hAnsi="Times New Roman" w:cs="Times New Roman"/>
                <w:spacing w:val="-3"/>
              </w:rPr>
              <w:t xml:space="preserve"> </w:t>
            </w:r>
            <w:r w:rsidRPr="004008B1">
              <w:rPr>
                <w:rFonts w:ascii="Times New Roman" w:eastAsia="Calibri" w:hAnsi="Times New Roman" w:cs="Times New Roman"/>
              </w:rPr>
              <w:t>личного</w:t>
            </w:r>
            <w:r w:rsidRPr="004008B1">
              <w:rPr>
                <w:rFonts w:ascii="Times New Roman" w:eastAsia="Calibri" w:hAnsi="Times New Roman" w:cs="Times New Roman"/>
                <w:spacing w:val="-6"/>
              </w:rPr>
              <w:t xml:space="preserve"> </w:t>
            </w:r>
            <w:r w:rsidRPr="004008B1">
              <w:rPr>
                <w:rFonts w:ascii="Times New Roman" w:eastAsia="Calibri" w:hAnsi="Times New Roman" w:cs="Times New Roman"/>
              </w:rPr>
              <w:t>финансового</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планирования;</w:t>
            </w:r>
          </w:p>
          <w:p w14:paraId="615D183F" w14:textId="77777777" w:rsidR="004008B1" w:rsidRPr="004008B1" w:rsidRDefault="004008B1" w:rsidP="00AD5821">
            <w:pPr>
              <w:widowControl w:val="0"/>
              <w:tabs>
                <w:tab w:val="left" w:pos="6804"/>
              </w:tabs>
              <w:autoSpaceDE w:val="0"/>
              <w:autoSpaceDN w:val="0"/>
              <w:ind w:left="107" w:right="131"/>
              <w:rPr>
                <w:rFonts w:ascii="Times New Roman" w:eastAsia="Calibri" w:hAnsi="Times New Roman" w:cs="Times New Roman"/>
              </w:rPr>
            </w:pPr>
            <w:r w:rsidRPr="004008B1">
              <w:rPr>
                <w:rFonts w:ascii="Times New Roman" w:eastAsia="Calibri" w:hAnsi="Times New Roman" w:cs="Times New Roman"/>
              </w:rPr>
              <w:t>- планирует</w:t>
            </w:r>
            <w:r w:rsidRPr="004008B1">
              <w:rPr>
                <w:rFonts w:ascii="Times New Roman" w:eastAsia="Calibri" w:hAnsi="Times New Roman" w:cs="Times New Roman"/>
                <w:spacing w:val="-8"/>
              </w:rPr>
              <w:t xml:space="preserve"> </w:t>
            </w:r>
            <w:r w:rsidRPr="004008B1">
              <w:rPr>
                <w:rFonts w:ascii="Times New Roman" w:eastAsia="Calibri" w:hAnsi="Times New Roman" w:cs="Times New Roman"/>
              </w:rPr>
              <w:t>траектории</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профессионального</w:t>
            </w:r>
            <w:r w:rsidRPr="004008B1">
              <w:rPr>
                <w:rFonts w:ascii="Times New Roman" w:eastAsia="Calibri" w:hAnsi="Times New Roman" w:cs="Times New Roman"/>
                <w:spacing w:val="-8"/>
              </w:rPr>
              <w:t xml:space="preserve"> </w:t>
            </w:r>
            <w:r w:rsidRPr="004008B1">
              <w:rPr>
                <w:rFonts w:ascii="Times New Roman" w:eastAsia="Calibri" w:hAnsi="Times New Roman" w:cs="Times New Roman"/>
              </w:rPr>
              <w:t>и личностного развития;</w:t>
            </w:r>
          </w:p>
          <w:p w14:paraId="4B780533" w14:textId="77777777" w:rsidR="004008B1" w:rsidRPr="004008B1" w:rsidRDefault="004008B1" w:rsidP="00AD5821">
            <w:pPr>
              <w:widowControl w:val="0"/>
              <w:tabs>
                <w:tab w:val="left" w:pos="224"/>
              </w:tabs>
              <w:autoSpaceDE w:val="0"/>
              <w:autoSpaceDN w:val="0"/>
              <w:ind w:left="107" w:right="131"/>
              <w:rPr>
                <w:rFonts w:ascii="Times New Roman" w:eastAsia="Calibri" w:hAnsi="Times New Roman" w:cs="Times New Roman"/>
              </w:rPr>
            </w:pPr>
            <w:r w:rsidRPr="004008B1">
              <w:rPr>
                <w:rFonts w:ascii="Times New Roman" w:eastAsia="Calibri" w:hAnsi="Times New Roman" w:cs="Times New Roman"/>
              </w:rPr>
              <w:t>выполняет задания по выбору и</w:t>
            </w:r>
            <w:r w:rsidRPr="004008B1">
              <w:rPr>
                <w:rFonts w:ascii="Times New Roman" w:eastAsia="Calibri" w:hAnsi="Times New Roman" w:cs="Times New Roman"/>
                <w:spacing w:val="-48"/>
              </w:rPr>
              <w:t xml:space="preserve"> </w:t>
            </w:r>
            <w:r w:rsidRPr="004008B1">
              <w:rPr>
                <w:rFonts w:ascii="Times New Roman" w:eastAsia="Calibri" w:hAnsi="Times New Roman" w:cs="Times New Roman"/>
              </w:rPr>
              <w:t>использованию различных</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платежных инструментов в</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конкретной ситуации с учетом</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правил</w:t>
            </w:r>
            <w:r w:rsidRPr="004008B1">
              <w:rPr>
                <w:rFonts w:ascii="Times New Roman" w:eastAsia="Calibri" w:hAnsi="Times New Roman" w:cs="Times New Roman"/>
                <w:spacing w:val="-2"/>
              </w:rPr>
              <w:t xml:space="preserve"> </w:t>
            </w:r>
            <w:r w:rsidRPr="004008B1">
              <w:rPr>
                <w:rFonts w:ascii="Times New Roman" w:eastAsia="Calibri" w:hAnsi="Times New Roman" w:cs="Times New Roman"/>
              </w:rPr>
              <w:t>финансовой безопасности;</w:t>
            </w:r>
          </w:p>
          <w:p w14:paraId="566C46F9" w14:textId="77777777" w:rsidR="004008B1" w:rsidRPr="004008B1" w:rsidRDefault="004008B1" w:rsidP="00AD5821">
            <w:pPr>
              <w:widowControl w:val="0"/>
              <w:numPr>
                <w:ilvl w:val="0"/>
                <w:numId w:val="59"/>
              </w:numPr>
              <w:tabs>
                <w:tab w:val="left" w:pos="224"/>
                <w:tab w:val="left" w:pos="6804"/>
              </w:tabs>
              <w:autoSpaceDE w:val="0"/>
              <w:autoSpaceDN w:val="0"/>
              <w:ind w:right="131" w:firstLine="0"/>
              <w:rPr>
                <w:rFonts w:ascii="Times New Roman" w:eastAsia="Calibri" w:hAnsi="Times New Roman" w:cs="Times New Roman"/>
              </w:rPr>
            </w:pPr>
            <w:r w:rsidRPr="004008B1">
              <w:rPr>
                <w:rFonts w:ascii="Times New Roman" w:eastAsia="Calibri" w:hAnsi="Times New Roman" w:cs="Times New Roman"/>
              </w:rPr>
              <w:t>учитывает инфляцию при решении</w:t>
            </w:r>
            <w:r w:rsidRPr="004008B1">
              <w:rPr>
                <w:rFonts w:ascii="Times New Roman" w:eastAsia="Calibri" w:hAnsi="Times New Roman" w:cs="Times New Roman"/>
                <w:spacing w:val="-48"/>
              </w:rPr>
              <w:t xml:space="preserve"> </w:t>
            </w:r>
            <w:r w:rsidRPr="004008B1">
              <w:rPr>
                <w:rFonts w:ascii="Times New Roman" w:eastAsia="Calibri" w:hAnsi="Times New Roman" w:cs="Times New Roman"/>
              </w:rPr>
              <w:t>финансовых задач в профессии,</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личном</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планировании;</w:t>
            </w:r>
          </w:p>
          <w:p w14:paraId="12EBA94F" w14:textId="77777777" w:rsidR="004008B1" w:rsidRPr="004008B1" w:rsidRDefault="004008B1" w:rsidP="00AD5821">
            <w:pPr>
              <w:widowControl w:val="0"/>
              <w:numPr>
                <w:ilvl w:val="0"/>
                <w:numId w:val="59"/>
              </w:numPr>
              <w:tabs>
                <w:tab w:val="left" w:pos="224"/>
                <w:tab w:val="left" w:pos="6804"/>
              </w:tabs>
              <w:autoSpaceDE w:val="0"/>
              <w:autoSpaceDN w:val="0"/>
              <w:ind w:right="131" w:firstLine="0"/>
              <w:rPr>
                <w:rFonts w:ascii="Times New Roman" w:eastAsia="Calibri" w:hAnsi="Times New Roman" w:cs="Times New Roman"/>
              </w:rPr>
            </w:pPr>
            <w:r w:rsidRPr="004008B1">
              <w:rPr>
                <w:rFonts w:ascii="Times New Roman" w:eastAsia="Calibri" w:hAnsi="Times New Roman" w:cs="Times New Roman"/>
              </w:rPr>
              <w:t>производит расчеты по</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валютнообменным операциям;</w:t>
            </w:r>
            <w:r w:rsidRPr="004008B1">
              <w:rPr>
                <w:rFonts w:ascii="Times New Roman" w:eastAsia="Calibri" w:hAnsi="Times New Roman" w:cs="Times New Roman"/>
                <w:spacing w:val="1"/>
              </w:rPr>
              <w:t xml:space="preserve"> </w:t>
            </w:r>
          </w:p>
          <w:p w14:paraId="75CAEFEC" w14:textId="77777777" w:rsidR="004008B1" w:rsidRPr="004008B1" w:rsidRDefault="004008B1" w:rsidP="00AD5821">
            <w:pPr>
              <w:widowControl w:val="0"/>
              <w:numPr>
                <w:ilvl w:val="0"/>
                <w:numId w:val="59"/>
              </w:numPr>
              <w:tabs>
                <w:tab w:val="left" w:pos="224"/>
                <w:tab w:val="left" w:pos="6804"/>
              </w:tabs>
              <w:autoSpaceDE w:val="0"/>
              <w:autoSpaceDN w:val="0"/>
              <w:ind w:right="131" w:firstLine="0"/>
              <w:rPr>
                <w:rFonts w:ascii="Times New Roman" w:eastAsia="Calibri" w:hAnsi="Times New Roman" w:cs="Times New Roman"/>
              </w:rPr>
            </w:pPr>
            <w:r w:rsidRPr="004008B1">
              <w:rPr>
                <w:rFonts w:ascii="Times New Roman" w:eastAsia="Calibri" w:hAnsi="Times New Roman" w:cs="Times New Roman"/>
              </w:rPr>
              <w:t>планирует личные доходы и</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расходы, принимает финансовые</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решения, составляет личный</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 xml:space="preserve">бюджет; </w:t>
            </w:r>
          </w:p>
          <w:p w14:paraId="056321BB" w14:textId="77777777" w:rsidR="004008B1" w:rsidRPr="004008B1" w:rsidRDefault="004008B1" w:rsidP="00AD5821">
            <w:pPr>
              <w:widowControl w:val="0"/>
              <w:numPr>
                <w:ilvl w:val="0"/>
                <w:numId w:val="59"/>
              </w:numPr>
              <w:tabs>
                <w:tab w:val="left" w:pos="224"/>
                <w:tab w:val="left" w:pos="6804"/>
              </w:tabs>
              <w:autoSpaceDE w:val="0"/>
              <w:autoSpaceDN w:val="0"/>
              <w:ind w:right="131" w:firstLine="0"/>
              <w:rPr>
                <w:rFonts w:ascii="Times New Roman" w:eastAsia="Calibri" w:hAnsi="Times New Roman" w:cs="Times New Roman"/>
              </w:rPr>
            </w:pPr>
            <w:r w:rsidRPr="004008B1">
              <w:rPr>
                <w:rFonts w:ascii="Times New Roman" w:eastAsia="Calibri" w:hAnsi="Times New Roman" w:cs="Times New Roman"/>
              </w:rPr>
              <w:t>выполняет практические</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задания, основанные на</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использовании разнообразных</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финансовых инструментов для</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управления</w:t>
            </w:r>
            <w:r w:rsidRPr="004008B1">
              <w:rPr>
                <w:rFonts w:ascii="Times New Roman" w:eastAsia="Calibri" w:hAnsi="Times New Roman" w:cs="Times New Roman"/>
                <w:spacing w:val="-6"/>
              </w:rPr>
              <w:t xml:space="preserve"> </w:t>
            </w:r>
            <w:r w:rsidRPr="004008B1">
              <w:rPr>
                <w:rFonts w:ascii="Times New Roman" w:eastAsia="Calibri" w:hAnsi="Times New Roman" w:cs="Times New Roman"/>
              </w:rPr>
              <w:t>личными</w:t>
            </w:r>
            <w:r w:rsidRPr="004008B1">
              <w:rPr>
                <w:rFonts w:ascii="Times New Roman" w:eastAsia="Calibri" w:hAnsi="Times New Roman" w:cs="Times New Roman"/>
                <w:spacing w:val="-7"/>
              </w:rPr>
              <w:t xml:space="preserve"> </w:t>
            </w:r>
            <w:r w:rsidRPr="004008B1">
              <w:rPr>
                <w:rFonts w:ascii="Times New Roman" w:eastAsia="Calibri" w:hAnsi="Times New Roman" w:cs="Times New Roman"/>
              </w:rPr>
              <w:t>финансами</w:t>
            </w:r>
            <w:r w:rsidRPr="004008B1">
              <w:rPr>
                <w:rFonts w:ascii="Times New Roman" w:eastAsia="Calibri" w:hAnsi="Times New Roman" w:cs="Times New Roman"/>
                <w:spacing w:val="-6"/>
              </w:rPr>
              <w:t xml:space="preserve"> </w:t>
            </w:r>
            <w:r w:rsidRPr="004008B1">
              <w:rPr>
                <w:rFonts w:ascii="Times New Roman" w:eastAsia="Calibri" w:hAnsi="Times New Roman" w:cs="Times New Roman"/>
              </w:rPr>
              <w:t>в</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целях достижения финансового</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благополучия</w:t>
            </w:r>
            <w:r w:rsidRPr="004008B1">
              <w:rPr>
                <w:rFonts w:ascii="Times New Roman" w:eastAsia="Calibri" w:hAnsi="Times New Roman" w:cs="Times New Roman"/>
                <w:spacing w:val="-2"/>
              </w:rPr>
              <w:t xml:space="preserve"> </w:t>
            </w:r>
            <w:r w:rsidRPr="004008B1">
              <w:rPr>
                <w:rFonts w:ascii="Times New Roman" w:eastAsia="Calibri" w:hAnsi="Times New Roman" w:cs="Times New Roman"/>
              </w:rPr>
              <w:t>с</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учетом финансовой безопасности;</w:t>
            </w:r>
          </w:p>
          <w:p w14:paraId="4711B31D" w14:textId="77777777" w:rsidR="004008B1" w:rsidRPr="004008B1" w:rsidRDefault="004008B1" w:rsidP="00AD5821">
            <w:pPr>
              <w:widowControl w:val="0"/>
              <w:tabs>
                <w:tab w:val="left" w:pos="6804"/>
              </w:tabs>
              <w:autoSpaceDE w:val="0"/>
              <w:autoSpaceDN w:val="0"/>
              <w:ind w:left="107" w:right="131"/>
              <w:rPr>
                <w:rFonts w:ascii="Times New Roman" w:eastAsia="Calibri" w:hAnsi="Times New Roman" w:cs="Times New Roman"/>
              </w:rPr>
            </w:pPr>
            <w:r w:rsidRPr="004008B1">
              <w:rPr>
                <w:rFonts w:ascii="Times New Roman" w:eastAsia="Calibri" w:hAnsi="Times New Roman" w:cs="Times New Roman"/>
                <w:spacing w:val="-1"/>
              </w:rPr>
              <w:t xml:space="preserve">- анализирует </w:t>
            </w:r>
            <w:r w:rsidRPr="004008B1">
              <w:rPr>
                <w:rFonts w:ascii="Times New Roman" w:eastAsia="Calibri" w:hAnsi="Times New Roman" w:cs="Times New Roman"/>
              </w:rPr>
              <w:t xml:space="preserve">бизнес-идею; </w:t>
            </w:r>
          </w:p>
          <w:p w14:paraId="0D113183" w14:textId="77777777" w:rsidR="004008B1" w:rsidRPr="004008B1" w:rsidRDefault="004008B1" w:rsidP="00AD5821">
            <w:pPr>
              <w:widowControl w:val="0"/>
              <w:tabs>
                <w:tab w:val="left" w:pos="6804"/>
              </w:tabs>
              <w:autoSpaceDE w:val="0"/>
              <w:autoSpaceDN w:val="0"/>
              <w:ind w:left="107" w:right="131"/>
              <w:rPr>
                <w:rFonts w:ascii="Times New Roman" w:eastAsia="Calibri" w:hAnsi="Times New Roman" w:cs="Times New Roman"/>
                <w:spacing w:val="1"/>
              </w:rPr>
            </w:pPr>
            <w:r w:rsidRPr="004008B1">
              <w:rPr>
                <w:rFonts w:ascii="Times New Roman" w:eastAsia="Calibri" w:hAnsi="Times New Roman" w:cs="Times New Roman"/>
              </w:rPr>
              <w:lastRenderedPageBreak/>
              <w:t>- проводит</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презентацию бизнес-идеи открытия</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собственного дела в области</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профессиональной деятельности;</w:t>
            </w:r>
            <w:r w:rsidRPr="004008B1">
              <w:rPr>
                <w:rFonts w:ascii="Times New Roman" w:eastAsia="Calibri" w:hAnsi="Times New Roman" w:cs="Times New Roman"/>
                <w:spacing w:val="1"/>
              </w:rPr>
              <w:t xml:space="preserve"> </w:t>
            </w:r>
          </w:p>
          <w:p w14:paraId="67A51720" w14:textId="77777777" w:rsidR="004008B1" w:rsidRPr="004008B1" w:rsidRDefault="004008B1" w:rsidP="00AD5821">
            <w:pPr>
              <w:widowControl w:val="0"/>
              <w:tabs>
                <w:tab w:val="left" w:pos="6804"/>
              </w:tabs>
              <w:autoSpaceDE w:val="0"/>
              <w:autoSpaceDN w:val="0"/>
              <w:ind w:left="107" w:right="131"/>
              <w:rPr>
                <w:rFonts w:ascii="Times New Roman" w:eastAsia="Calibri" w:hAnsi="Times New Roman" w:cs="Times New Roman"/>
                <w:spacing w:val="1"/>
              </w:rPr>
            </w:pP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предлагает возможные источники</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финансирования для реализации бизнес-идеи;</w:t>
            </w:r>
            <w:r w:rsidRPr="004008B1">
              <w:rPr>
                <w:rFonts w:ascii="Times New Roman" w:eastAsia="Calibri" w:hAnsi="Times New Roman" w:cs="Times New Roman"/>
                <w:spacing w:val="1"/>
              </w:rPr>
              <w:t xml:space="preserve"> </w:t>
            </w:r>
          </w:p>
          <w:p w14:paraId="43750ABB" w14:textId="77777777" w:rsidR="004008B1" w:rsidRPr="004008B1" w:rsidRDefault="004008B1" w:rsidP="00AD5821">
            <w:pPr>
              <w:widowControl w:val="0"/>
              <w:tabs>
                <w:tab w:val="left" w:pos="6804"/>
              </w:tabs>
              <w:autoSpaceDE w:val="0"/>
              <w:autoSpaceDN w:val="0"/>
              <w:ind w:left="107" w:right="131"/>
              <w:rPr>
                <w:rFonts w:ascii="Times New Roman" w:eastAsia="Calibri" w:hAnsi="Times New Roman" w:cs="Times New Roman"/>
              </w:rPr>
            </w:pP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проводит финансовые расчеты,</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включая анализ расходов,</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необходимых для достижения цели,</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выполняет практические задания,</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основанные</w:t>
            </w:r>
            <w:r w:rsidRPr="004008B1">
              <w:rPr>
                <w:rFonts w:ascii="Times New Roman" w:eastAsia="Calibri" w:hAnsi="Times New Roman" w:cs="Times New Roman"/>
                <w:spacing w:val="-6"/>
              </w:rPr>
              <w:t xml:space="preserve"> </w:t>
            </w:r>
            <w:r w:rsidRPr="004008B1">
              <w:rPr>
                <w:rFonts w:ascii="Times New Roman" w:eastAsia="Calibri" w:hAnsi="Times New Roman" w:cs="Times New Roman"/>
              </w:rPr>
              <w:t>на</w:t>
            </w:r>
            <w:r w:rsidRPr="004008B1">
              <w:rPr>
                <w:rFonts w:ascii="Times New Roman" w:eastAsia="Calibri" w:hAnsi="Times New Roman" w:cs="Times New Roman"/>
                <w:spacing w:val="-7"/>
              </w:rPr>
              <w:t xml:space="preserve"> </w:t>
            </w:r>
            <w:r w:rsidRPr="004008B1">
              <w:rPr>
                <w:rFonts w:ascii="Times New Roman" w:eastAsia="Calibri" w:hAnsi="Times New Roman" w:cs="Times New Roman"/>
              </w:rPr>
              <w:t>ситуациях,</w:t>
            </w:r>
            <w:r w:rsidRPr="004008B1">
              <w:rPr>
                <w:rFonts w:ascii="Times New Roman" w:eastAsia="Calibri" w:hAnsi="Times New Roman" w:cs="Times New Roman"/>
                <w:spacing w:val="-6"/>
              </w:rPr>
              <w:t xml:space="preserve"> </w:t>
            </w:r>
            <w:r w:rsidRPr="004008B1">
              <w:rPr>
                <w:rFonts w:ascii="Times New Roman" w:eastAsia="Calibri" w:hAnsi="Times New Roman" w:cs="Times New Roman"/>
              </w:rPr>
              <w:t>связанных</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с</w:t>
            </w:r>
            <w:r w:rsidRPr="004008B1">
              <w:rPr>
                <w:rFonts w:ascii="Times New Roman" w:eastAsia="Calibri" w:hAnsi="Times New Roman" w:cs="Times New Roman"/>
                <w:spacing w:val="-2"/>
              </w:rPr>
              <w:t xml:space="preserve"> </w:t>
            </w:r>
            <w:r w:rsidRPr="004008B1">
              <w:rPr>
                <w:rFonts w:ascii="Times New Roman" w:eastAsia="Calibri" w:hAnsi="Times New Roman" w:cs="Times New Roman"/>
              </w:rPr>
              <w:t>различными</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финансовыми решениями, составляет личный</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 xml:space="preserve">бюджет; </w:t>
            </w:r>
          </w:p>
          <w:p w14:paraId="7C29752E" w14:textId="77777777" w:rsidR="004008B1" w:rsidRPr="004008B1" w:rsidRDefault="004008B1" w:rsidP="00AD5821">
            <w:pPr>
              <w:widowControl w:val="0"/>
              <w:tabs>
                <w:tab w:val="left" w:pos="6804"/>
              </w:tabs>
              <w:autoSpaceDE w:val="0"/>
              <w:autoSpaceDN w:val="0"/>
              <w:ind w:left="107" w:right="131"/>
              <w:rPr>
                <w:rFonts w:ascii="Times New Roman" w:eastAsia="Calibri" w:hAnsi="Times New Roman" w:cs="Times New Roman"/>
                <w:spacing w:val="1"/>
              </w:rPr>
            </w:pPr>
            <w:r w:rsidRPr="004008B1">
              <w:rPr>
                <w:rFonts w:ascii="Times New Roman" w:eastAsia="Calibri" w:hAnsi="Times New Roman" w:cs="Times New Roman"/>
              </w:rPr>
              <w:t>- выполняет практические</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задания, основанные на</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использовании разнообразных</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финансовых инструментов для</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управления</w:t>
            </w:r>
            <w:r w:rsidRPr="004008B1">
              <w:rPr>
                <w:rFonts w:ascii="Times New Roman" w:eastAsia="Calibri" w:hAnsi="Times New Roman" w:cs="Times New Roman"/>
                <w:spacing w:val="-6"/>
              </w:rPr>
              <w:t xml:space="preserve"> </w:t>
            </w:r>
            <w:r w:rsidRPr="004008B1">
              <w:rPr>
                <w:rFonts w:ascii="Times New Roman" w:eastAsia="Calibri" w:hAnsi="Times New Roman" w:cs="Times New Roman"/>
              </w:rPr>
              <w:t>личными</w:t>
            </w:r>
            <w:r w:rsidRPr="004008B1">
              <w:rPr>
                <w:rFonts w:ascii="Times New Roman" w:eastAsia="Calibri" w:hAnsi="Times New Roman" w:cs="Times New Roman"/>
                <w:spacing w:val="-7"/>
              </w:rPr>
              <w:t xml:space="preserve"> </w:t>
            </w:r>
            <w:r w:rsidRPr="004008B1">
              <w:rPr>
                <w:rFonts w:ascii="Times New Roman" w:eastAsia="Calibri" w:hAnsi="Times New Roman" w:cs="Times New Roman"/>
              </w:rPr>
              <w:t>финансами</w:t>
            </w:r>
            <w:r w:rsidRPr="004008B1">
              <w:rPr>
                <w:rFonts w:ascii="Times New Roman" w:eastAsia="Calibri" w:hAnsi="Times New Roman" w:cs="Times New Roman"/>
                <w:spacing w:val="-6"/>
              </w:rPr>
              <w:t xml:space="preserve"> </w:t>
            </w:r>
            <w:r w:rsidRPr="004008B1">
              <w:rPr>
                <w:rFonts w:ascii="Times New Roman" w:eastAsia="Calibri" w:hAnsi="Times New Roman" w:cs="Times New Roman"/>
              </w:rPr>
              <w:t>в</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целях достижения финансового</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благополучия</w:t>
            </w:r>
            <w:r w:rsidRPr="004008B1">
              <w:rPr>
                <w:rFonts w:ascii="Times New Roman" w:eastAsia="Calibri" w:hAnsi="Times New Roman" w:cs="Times New Roman"/>
                <w:spacing w:val="-2"/>
              </w:rPr>
              <w:t xml:space="preserve"> </w:t>
            </w:r>
            <w:r w:rsidRPr="004008B1">
              <w:rPr>
                <w:rFonts w:ascii="Times New Roman" w:eastAsia="Calibri" w:hAnsi="Times New Roman" w:cs="Times New Roman"/>
              </w:rPr>
              <w:t>с</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учетом финансовой безопасности;</w:t>
            </w:r>
            <w:r w:rsidRPr="004008B1">
              <w:rPr>
                <w:rFonts w:ascii="Times New Roman" w:eastAsia="Calibri" w:hAnsi="Times New Roman" w:cs="Times New Roman"/>
                <w:spacing w:val="1"/>
              </w:rPr>
              <w:t xml:space="preserve"> </w:t>
            </w:r>
          </w:p>
          <w:p w14:paraId="5D817054" w14:textId="77777777" w:rsidR="004008B1" w:rsidRPr="004008B1" w:rsidRDefault="004008B1" w:rsidP="00AD5821">
            <w:pPr>
              <w:widowControl w:val="0"/>
              <w:tabs>
                <w:tab w:val="left" w:pos="6804"/>
              </w:tabs>
              <w:autoSpaceDE w:val="0"/>
              <w:autoSpaceDN w:val="0"/>
              <w:ind w:left="107" w:right="131"/>
              <w:rPr>
                <w:rFonts w:ascii="Times New Roman" w:eastAsia="Calibri" w:hAnsi="Times New Roman" w:cs="Times New Roman"/>
              </w:rPr>
            </w:pPr>
            <w:r w:rsidRPr="004008B1">
              <w:rPr>
                <w:rFonts w:ascii="Times New Roman" w:eastAsia="Calibri" w:hAnsi="Times New Roman" w:cs="Times New Roman"/>
                <w:spacing w:val="1"/>
              </w:rPr>
              <w:t xml:space="preserve">- </w:t>
            </w:r>
            <w:r w:rsidRPr="004008B1">
              <w:rPr>
                <w:rFonts w:ascii="Times New Roman" w:eastAsia="Calibri" w:hAnsi="Times New Roman" w:cs="Times New Roman"/>
                <w:spacing w:val="-1"/>
              </w:rPr>
              <w:t xml:space="preserve">анализирует </w:t>
            </w:r>
            <w:r w:rsidRPr="004008B1">
              <w:rPr>
                <w:rFonts w:ascii="Times New Roman" w:eastAsia="Calibri" w:hAnsi="Times New Roman" w:cs="Times New Roman"/>
              </w:rPr>
              <w:t xml:space="preserve">бизнес-идею; </w:t>
            </w:r>
          </w:p>
          <w:p w14:paraId="49BF21DA" w14:textId="77777777" w:rsidR="004008B1" w:rsidRPr="004008B1" w:rsidRDefault="004008B1" w:rsidP="00AD5821">
            <w:pPr>
              <w:widowControl w:val="0"/>
              <w:tabs>
                <w:tab w:val="left" w:pos="6804"/>
              </w:tabs>
              <w:autoSpaceDE w:val="0"/>
              <w:autoSpaceDN w:val="0"/>
              <w:ind w:left="107" w:right="131"/>
              <w:rPr>
                <w:rFonts w:ascii="Times New Roman" w:eastAsia="Calibri" w:hAnsi="Times New Roman" w:cs="Times New Roman"/>
                <w:spacing w:val="1"/>
              </w:rPr>
            </w:pPr>
            <w:r w:rsidRPr="004008B1">
              <w:rPr>
                <w:rFonts w:ascii="Times New Roman" w:eastAsia="Calibri" w:hAnsi="Times New Roman" w:cs="Times New Roman"/>
              </w:rPr>
              <w:t>- проводит</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презентацию бизнес-идеи, открытия</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собственного дела в области</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профессиональной деятельности;</w:t>
            </w:r>
            <w:r w:rsidRPr="004008B1">
              <w:rPr>
                <w:rFonts w:ascii="Times New Roman" w:eastAsia="Calibri" w:hAnsi="Times New Roman" w:cs="Times New Roman"/>
                <w:spacing w:val="1"/>
              </w:rPr>
              <w:t xml:space="preserve"> </w:t>
            </w:r>
          </w:p>
          <w:p w14:paraId="44829225" w14:textId="77777777" w:rsidR="004008B1" w:rsidRPr="004008B1" w:rsidRDefault="004008B1" w:rsidP="00AD5821">
            <w:pPr>
              <w:widowControl w:val="0"/>
              <w:tabs>
                <w:tab w:val="left" w:pos="6804"/>
              </w:tabs>
              <w:autoSpaceDE w:val="0"/>
              <w:autoSpaceDN w:val="0"/>
              <w:ind w:left="107" w:right="131"/>
              <w:rPr>
                <w:rFonts w:ascii="Times New Roman" w:eastAsia="Calibri" w:hAnsi="Times New Roman" w:cs="Times New Roman"/>
                <w:spacing w:val="-47"/>
              </w:rPr>
            </w:pP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предлагает возможные источники</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финансирования для реализации бизнес-идеи;</w:t>
            </w:r>
            <w:r w:rsidRPr="004008B1">
              <w:rPr>
                <w:rFonts w:ascii="Times New Roman" w:eastAsia="Calibri" w:hAnsi="Times New Roman" w:cs="Times New Roman"/>
                <w:spacing w:val="-47"/>
              </w:rPr>
              <w:t xml:space="preserve"> </w:t>
            </w:r>
          </w:p>
          <w:p w14:paraId="602D6922" w14:textId="77777777" w:rsidR="004008B1" w:rsidRPr="004008B1" w:rsidRDefault="004008B1" w:rsidP="00AD5821">
            <w:pPr>
              <w:widowControl w:val="0"/>
              <w:tabs>
                <w:tab w:val="left" w:pos="6804"/>
              </w:tabs>
              <w:autoSpaceDE w:val="0"/>
              <w:autoSpaceDN w:val="0"/>
              <w:ind w:left="107" w:right="131"/>
              <w:rPr>
                <w:rFonts w:ascii="Times New Roman" w:eastAsia="Calibri" w:hAnsi="Times New Roman" w:cs="Times New Roman"/>
              </w:rPr>
            </w:pP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проводит</w:t>
            </w:r>
            <w:r w:rsidRPr="004008B1">
              <w:rPr>
                <w:rFonts w:ascii="Times New Roman" w:eastAsia="Calibri" w:hAnsi="Times New Roman" w:cs="Times New Roman"/>
                <w:spacing w:val="-8"/>
              </w:rPr>
              <w:t xml:space="preserve"> </w:t>
            </w:r>
            <w:r w:rsidRPr="004008B1">
              <w:rPr>
                <w:rFonts w:ascii="Times New Roman" w:eastAsia="Calibri" w:hAnsi="Times New Roman" w:cs="Times New Roman"/>
              </w:rPr>
              <w:t>финансовые</w:t>
            </w:r>
            <w:r w:rsidRPr="004008B1">
              <w:rPr>
                <w:rFonts w:ascii="Times New Roman" w:eastAsia="Calibri" w:hAnsi="Times New Roman" w:cs="Times New Roman"/>
                <w:spacing w:val="-8"/>
              </w:rPr>
              <w:t xml:space="preserve"> </w:t>
            </w:r>
            <w:r w:rsidRPr="004008B1">
              <w:rPr>
                <w:rFonts w:ascii="Times New Roman" w:eastAsia="Calibri" w:hAnsi="Times New Roman" w:cs="Times New Roman"/>
              </w:rPr>
              <w:t>расчет, включая анализ расходов,</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необходимых для достижения цели,</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выполняет практические задания,</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основанные</w:t>
            </w:r>
            <w:r w:rsidRPr="004008B1">
              <w:rPr>
                <w:rFonts w:ascii="Times New Roman" w:eastAsia="Calibri" w:hAnsi="Times New Roman" w:cs="Times New Roman"/>
                <w:spacing w:val="-6"/>
              </w:rPr>
              <w:t xml:space="preserve"> </w:t>
            </w:r>
            <w:r w:rsidRPr="004008B1">
              <w:rPr>
                <w:rFonts w:ascii="Times New Roman" w:eastAsia="Calibri" w:hAnsi="Times New Roman" w:cs="Times New Roman"/>
              </w:rPr>
              <w:t>на</w:t>
            </w:r>
            <w:r w:rsidRPr="004008B1">
              <w:rPr>
                <w:rFonts w:ascii="Times New Roman" w:eastAsia="Calibri" w:hAnsi="Times New Roman" w:cs="Times New Roman"/>
                <w:spacing w:val="-7"/>
              </w:rPr>
              <w:t xml:space="preserve"> </w:t>
            </w:r>
            <w:r w:rsidRPr="004008B1">
              <w:rPr>
                <w:rFonts w:ascii="Times New Roman" w:eastAsia="Calibri" w:hAnsi="Times New Roman" w:cs="Times New Roman"/>
              </w:rPr>
              <w:t>ситуациях,</w:t>
            </w:r>
            <w:r w:rsidRPr="004008B1">
              <w:rPr>
                <w:rFonts w:ascii="Times New Roman" w:eastAsia="Calibri" w:hAnsi="Times New Roman" w:cs="Times New Roman"/>
                <w:spacing w:val="-6"/>
              </w:rPr>
              <w:t xml:space="preserve"> </w:t>
            </w:r>
            <w:r w:rsidRPr="004008B1">
              <w:rPr>
                <w:rFonts w:ascii="Times New Roman" w:eastAsia="Calibri" w:hAnsi="Times New Roman" w:cs="Times New Roman"/>
              </w:rPr>
              <w:t>связанных</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с</w:t>
            </w:r>
            <w:r w:rsidRPr="004008B1">
              <w:rPr>
                <w:rFonts w:ascii="Times New Roman" w:eastAsia="Calibri" w:hAnsi="Times New Roman" w:cs="Times New Roman"/>
                <w:spacing w:val="-2"/>
              </w:rPr>
              <w:t xml:space="preserve"> </w:t>
            </w:r>
            <w:r w:rsidRPr="004008B1">
              <w:rPr>
                <w:rFonts w:ascii="Times New Roman" w:eastAsia="Calibri" w:hAnsi="Times New Roman" w:cs="Times New Roman"/>
              </w:rPr>
              <w:t>различными</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финансовыми.</w:t>
            </w:r>
          </w:p>
        </w:tc>
        <w:tc>
          <w:tcPr>
            <w:tcW w:w="2442" w:type="dxa"/>
          </w:tcPr>
          <w:p w14:paraId="4927396F" w14:textId="77777777" w:rsidR="004008B1" w:rsidRPr="004008B1" w:rsidRDefault="004008B1" w:rsidP="004008B1">
            <w:pPr>
              <w:widowControl w:val="0"/>
              <w:tabs>
                <w:tab w:val="left" w:pos="6804"/>
              </w:tabs>
              <w:autoSpaceDE w:val="0"/>
              <w:autoSpaceDN w:val="0"/>
              <w:ind w:left="108" w:right="831"/>
              <w:rPr>
                <w:rFonts w:ascii="Times New Roman" w:eastAsia="Calibri" w:hAnsi="Times New Roman" w:cs="Times New Roman"/>
              </w:rPr>
            </w:pPr>
            <w:r w:rsidRPr="004008B1">
              <w:rPr>
                <w:rFonts w:ascii="Times New Roman" w:eastAsia="Calibri" w:hAnsi="Times New Roman" w:cs="Times New Roman"/>
                <w:spacing w:val="-1"/>
              </w:rPr>
              <w:lastRenderedPageBreak/>
              <w:t xml:space="preserve">Оценка </w:t>
            </w:r>
            <w:r w:rsidRPr="004008B1">
              <w:rPr>
                <w:rFonts w:ascii="Times New Roman" w:eastAsia="Calibri" w:hAnsi="Times New Roman" w:cs="Times New Roman"/>
              </w:rPr>
              <w:t>результатов</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устного опроса;</w:t>
            </w:r>
          </w:p>
          <w:p w14:paraId="00D32960" w14:textId="77777777" w:rsidR="004008B1" w:rsidRPr="004008B1" w:rsidRDefault="004008B1" w:rsidP="004008B1">
            <w:pPr>
              <w:widowControl w:val="0"/>
              <w:tabs>
                <w:tab w:val="left" w:pos="6804"/>
              </w:tabs>
              <w:autoSpaceDE w:val="0"/>
              <w:autoSpaceDN w:val="0"/>
              <w:rPr>
                <w:rFonts w:ascii="Times New Roman" w:eastAsia="Calibri" w:hAnsi="Times New Roman" w:cs="Times New Roman"/>
                <w:b/>
              </w:rPr>
            </w:pPr>
          </w:p>
          <w:p w14:paraId="3FE6F761" w14:textId="77777777" w:rsidR="004008B1" w:rsidRPr="004008B1" w:rsidRDefault="004008B1" w:rsidP="004008B1">
            <w:pPr>
              <w:widowControl w:val="0"/>
              <w:tabs>
                <w:tab w:val="left" w:pos="6804"/>
              </w:tabs>
              <w:autoSpaceDE w:val="0"/>
              <w:autoSpaceDN w:val="0"/>
              <w:ind w:left="108" w:right="831"/>
              <w:rPr>
                <w:rFonts w:ascii="Times New Roman" w:eastAsia="Calibri" w:hAnsi="Times New Roman" w:cs="Times New Roman"/>
              </w:rPr>
            </w:pPr>
            <w:r w:rsidRPr="004008B1">
              <w:rPr>
                <w:rFonts w:ascii="Times New Roman" w:eastAsia="Calibri" w:hAnsi="Times New Roman" w:cs="Times New Roman"/>
                <w:spacing w:val="-1"/>
              </w:rPr>
              <w:t xml:space="preserve">Оценка </w:t>
            </w:r>
            <w:r w:rsidRPr="004008B1">
              <w:rPr>
                <w:rFonts w:ascii="Times New Roman" w:eastAsia="Calibri" w:hAnsi="Times New Roman" w:cs="Times New Roman"/>
              </w:rPr>
              <w:t>результатов</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практической</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lastRenderedPageBreak/>
              <w:t>работы;</w:t>
            </w:r>
          </w:p>
          <w:p w14:paraId="1AAD243A" w14:textId="77777777" w:rsidR="004008B1" w:rsidRPr="004008B1" w:rsidRDefault="004008B1" w:rsidP="004008B1">
            <w:pPr>
              <w:widowControl w:val="0"/>
              <w:tabs>
                <w:tab w:val="left" w:pos="6804"/>
              </w:tabs>
              <w:autoSpaceDE w:val="0"/>
              <w:autoSpaceDN w:val="0"/>
              <w:rPr>
                <w:rFonts w:ascii="Times New Roman" w:eastAsia="Calibri" w:hAnsi="Times New Roman" w:cs="Times New Roman"/>
                <w:b/>
              </w:rPr>
            </w:pPr>
          </w:p>
          <w:p w14:paraId="7F5377CB" w14:textId="77777777" w:rsidR="004008B1" w:rsidRPr="004008B1" w:rsidRDefault="004008B1" w:rsidP="004008B1">
            <w:pPr>
              <w:widowControl w:val="0"/>
              <w:tabs>
                <w:tab w:val="left" w:pos="6804"/>
              </w:tabs>
              <w:autoSpaceDE w:val="0"/>
              <w:autoSpaceDN w:val="0"/>
              <w:ind w:left="108" w:right="831"/>
              <w:rPr>
                <w:rFonts w:ascii="Times New Roman" w:eastAsia="Calibri" w:hAnsi="Times New Roman" w:cs="Times New Roman"/>
              </w:rPr>
            </w:pPr>
            <w:r w:rsidRPr="004008B1">
              <w:rPr>
                <w:rFonts w:ascii="Times New Roman" w:eastAsia="Calibri" w:hAnsi="Times New Roman" w:cs="Times New Roman"/>
                <w:spacing w:val="-1"/>
              </w:rPr>
              <w:t xml:space="preserve">Оценка </w:t>
            </w:r>
            <w:r w:rsidRPr="004008B1">
              <w:rPr>
                <w:rFonts w:ascii="Times New Roman" w:eastAsia="Calibri" w:hAnsi="Times New Roman" w:cs="Times New Roman"/>
              </w:rPr>
              <w:t>результатов</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тестирования;</w:t>
            </w:r>
          </w:p>
          <w:p w14:paraId="4027A5D3" w14:textId="77777777" w:rsidR="004008B1" w:rsidRPr="004008B1" w:rsidRDefault="004008B1" w:rsidP="004008B1">
            <w:pPr>
              <w:widowControl w:val="0"/>
              <w:tabs>
                <w:tab w:val="left" w:pos="6804"/>
              </w:tabs>
              <w:autoSpaceDE w:val="0"/>
              <w:autoSpaceDN w:val="0"/>
              <w:rPr>
                <w:rFonts w:ascii="Times New Roman" w:eastAsia="Calibri" w:hAnsi="Times New Roman" w:cs="Times New Roman"/>
                <w:b/>
              </w:rPr>
            </w:pPr>
          </w:p>
          <w:p w14:paraId="4C116BE3" w14:textId="77777777" w:rsidR="004008B1" w:rsidRPr="004008B1" w:rsidRDefault="004008B1" w:rsidP="004008B1">
            <w:pPr>
              <w:widowControl w:val="0"/>
              <w:tabs>
                <w:tab w:val="left" w:pos="6804"/>
              </w:tabs>
              <w:autoSpaceDE w:val="0"/>
              <w:autoSpaceDN w:val="0"/>
              <w:ind w:left="108" w:right="216"/>
              <w:rPr>
                <w:rFonts w:ascii="Times New Roman" w:eastAsia="Calibri" w:hAnsi="Times New Roman" w:cs="Times New Roman"/>
              </w:rPr>
            </w:pPr>
            <w:r w:rsidRPr="004008B1">
              <w:rPr>
                <w:rFonts w:ascii="Times New Roman" w:eastAsia="Calibri" w:hAnsi="Times New Roman" w:cs="Times New Roman"/>
              </w:rPr>
              <w:t>Самооценка</w:t>
            </w:r>
            <w:r w:rsidRPr="004008B1">
              <w:rPr>
                <w:rFonts w:ascii="Times New Roman" w:eastAsia="Calibri" w:hAnsi="Times New Roman" w:cs="Times New Roman"/>
                <w:spacing w:val="-8"/>
              </w:rPr>
              <w:t xml:space="preserve"> </w:t>
            </w:r>
            <w:r w:rsidRPr="004008B1">
              <w:rPr>
                <w:rFonts w:ascii="Times New Roman" w:eastAsia="Calibri" w:hAnsi="Times New Roman" w:cs="Times New Roman"/>
              </w:rPr>
              <w:t>своего</w:t>
            </w:r>
            <w:r w:rsidRPr="004008B1">
              <w:rPr>
                <w:rFonts w:ascii="Times New Roman" w:eastAsia="Calibri" w:hAnsi="Times New Roman" w:cs="Times New Roman"/>
                <w:spacing w:val="-7"/>
              </w:rPr>
              <w:t xml:space="preserve"> </w:t>
            </w:r>
            <w:r w:rsidRPr="004008B1">
              <w:rPr>
                <w:rFonts w:ascii="Times New Roman" w:eastAsia="Calibri" w:hAnsi="Times New Roman" w:cs="Times New Roman"/>
              </w:rPr>
              <w:t>знания,</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осуществляемая</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обучающимися;</w:t>
            </w:r>
          </w:p>
          <w:p w14:paraId="5364D44E" w14:textId="77777777" w:rsidR="004008B1" w:rsidRPr="004008B1" w:rsidRDefault="004008B1" w:rsidP="004008B1">
            <w:pPr>
              <w:widowControl w:val="0"/>
              <w:tabs>
                <w:tab w:val="left" w:pos="6804"/>
              </w:tabs>
              <w:autoSpaceDE w:val="0"/>
              <w:autoSpaceDN w:val="0"/>
              <w:rPr>
                <w:rFonts w:ascii="Times New Roman" w:eastAsia="Calibri" w:hAnsi="Times New Roman" w:cs="Times New Roman"/>
                <w:b/>
              </w:rPr>
            </w:pPr>
          </w:p>
          <w:p w14:paraId="5E31A34E" w14:textId="77777777" w:rsidR="004008B1" w:rsidRPr="004008B1" w:rsidRDefault="004008B1" w:rsidP="004008B1">
            <w:pPr>
              <w:widowControl w:val="0"/>
              <w:autoSpaceDE w:val="0"/>
              <w:autoSpaceDN w:val="0"/>
              <w:ind w:left="108"/>
              <w:rPr>
                <w:rFonts w:ascii="Times New Roman" w:eastAsia="Calibri" w:hAnsi="Times New Roman" w:cs="Times New Roman"/>
              </w:rPr>
            </w:pPr>
            <w:r w:rsidRPr="004008B1">
              <w:rPr>
                <w:rFonts w:ascii="Times New Roman" w:eastAsia="Calibri" w:hAnsi="Times New Roman" w:cs="Times New Roman"/>
              </w:rPr>
              <w:t>Экспертное наблюдение за</w:t>
            </w:r>
            <w:r w:rsidRPr="004008B1">
              <w:rPr>
                <w:rFonts w:ascii="Times New Roman" w:eastAsia="Calibri" w:hAnsi="Times New Roman" w:cs="Times New Roman"/>
                <w:spacing w:val="1"/>
              </w:rPr>
              <w:t xml:space="preserve"> </w:t>
            </w:r>
            <w:r w:rsidRPr="004008B1">
              <w:rPr>
                <w:rFonts w:ascii="Times New Roman" w:eastAsia="Calibri" w:hAnsi="Times New Roman" w:cs="Times New Roman"/>
              </w:rPr>
              <w:t>ходом</w:t>
            </w:r>
            <w:r w:rsidRPr="004008B1">
              <w:rPr>
                <w:rFonts w:ascii="Times New Roman" w:eastAsia="Calibri" w:hAnsi="Times New Roman" w:cs="Times New Roman"/>
                <w:spacing w:val="-5"/>
              </w:rPr>
              <w:t xml:space="preserve"> </w:t>
            </w:r>
            <w:r w:rsidRPr="004008B1">
              <w:rPr>
                <w:rFonts w:ascii="Times New Roman" w:eastAsia="Calibri" w:hAnsi="Times New Roman" w:cs="Times New Roman"/>
              </w:rPr>
              <w:t>выполнения</w:t>
            </w:r>
            <w:r w:rsidRPr="004008B1">
              <w:rPr>
                <w:rFonts w:ascii="Times New Roman" w:eastAsia="Calibri" w:hAnsi="Times New Roman" w:cs="Times New Roman"/>
                <w:spacing w:val="-5"/>
              </w:rPr>
              <w:t xml:space="preserve"> </w:t>
            </w:r>
            <w:r w:rsidRPr="004008B1">
              <w:rPr>
                <w:rFonts w:ascii="Times New Roman" w:eastAsia="Calibri" w:hAnsi="Times New Roman" w:cs="Times New Roman"/>
              </w:rPr>
              <w:t>учебных</w:t>
            </w:r>
            <w:r w:rsidRPr="004008B1">
              <w:rPr>
                <w:rFonts w:ascii="Times New Roman" w:eastAsia="Calibri" w:hAnsi="Times New Roman" w:cs="Times New Roman"/>
                <w:spacing w:val="-47"/>
              </w:rPr>
              <w:t xml:space="preserve"> </w:t>
            </w:r>
            <w:r w:rsidRPr="004008B1">
              <w:rPr>
                <w:rFonts w:ascii="Times New Roman" w:eastAsia="Calibri" w:hAnsi="Times New Roman" w:cs="Times New Roman"/>
              </w:rPr>
              <w:t>заданий</w:t>
            </w:r>
          </w:p>
          <w:p w14:paraId="3152C18D" w14:textId="77777777" w:rsidR="004008B1" w:rsidRPr="004008B1" w:rsidRDefault="004008B1" w:rsidP="004008B1">
            <w:pPr>
              <w:widowControl w:val="0"/>
              <w:autoSpaceDE w:val="0"/>
              <w:autoSpaceDN w:val="0"/>
              <w:ind w:left="108"/>
              <w:rPr>
                <w:rFonts w:ascii="Times New Roman" w:eastAsia="Calibri" w:hAnsi="Times New Roman" w:cs="Times New Roman"/>
              </w:rPr>
            </w:pPr>
          </w:p>
          <w:p w14:paraId="4ED80C5F" w14:textId="77777777" w:rsidR="004008B1" w:rsidRPr="004008B1" w:rsidRDefault="004008B1" w:rsidP="004008B1">
            <w:pPr>
              <w:widowControl w:val="0"/>
              <w:autoSpaceDE w:val="0"/>
              <w:autoSpaceDN w:val="0"/>
              <w:ind w:left="108"/>
              <w:rPr>
                <w:rFonts w:ascii="Times New Roman" w:eastAsia="Calibri" w:hAnsi="Times New Roman" w:cs="Times New Roman"/>
                <w:spacing w:val="-1"/>
              </w:rPr>
            </w:pPr>
            <w:r w:rsidRPr="004008B1">
              <w:rPr>
                <w:rFonts w:ascii="Times New Roman" w:eastAsia="Calibri" w:hAnsi="Times New Roman" w:cs="Times New Roman"/>
              </w:rPr>
              <w:t>Диф.зачет</w:t>
            </w:r>
          </w:p>
        </w:tc>
      </w:tr>
    </w:tbl>
    <w:p w14:paraId="584ABA7E" w14:textId="77777777" w:rsidR="004008B1" w:rsidRPr="004008B1" w:rsidRDefault="004008B1" w:rsidP="004008B1">
      <w:pPr>
        <w:rPr>
          <w:rFonts w:ascii="Times New Roman" w:eastAsia="Calibri" w:hAnsi="Times New Roman" w:cs="Times New Roman"/>
          <w:sz w:val="24"/>
          <w:szCs w:val="24"/>
        </w:rPr>
      </w:pPr>
    </w:p>
    <w:p w14:paraId="45E15448" w14:textId="77777777" w:rsidR="004008B1" w:rsidRPr="004008B1" w:rsidRDefault="004008B1" w:rsidP="004008B1">
      <w:pPr>
        <w:rPr>
          <w:rFonts w:ascii="Calibri" w:eastAsia="Calibri" w:hAnsi="Calibri" w:cs="Times New Roman"/>
          <w:lang w:eastAsia="ru-RU"/>
        </w:rPr>
      </w:pPr>
    </w:p>
    <w:p w14:paraId="706B2632" w14:textId="77777777" w:rsidR="004008B1" w:rsidRPr="004008B1" w:rsidRDefault="004008B1" w:rsidP="004008B1">
      <w:pPr>
        <w:rPr>
          <w:rFonts w:ascii="Calibri" w:eastAsia="Calibri" w:hAnsi="Calibri" w:cs="Times New Roman"/>
          <w:lang w:eastAsia="ru-RU"/>
        </w:rPr>
      </w:pPr>
    </w:p>
    <w:p w14:paraId="59A53669" w14:textId="77777777" w:rsidR="004008B1" w:rsidRPr="004008B1" w:rsidRDefault="004008B1" w:rsidP="004008B1">
      <w:pPr>
        <w:rPr>
          <w:rFonts w:ascii="Calibri" w:eastAsia="Calibri" w:hAnsi="Calibri" w:cs="Times New Roman"/>
          <w:lang w:eastAsia="ru-RU"/>
        </w:rPr>
      </w:pPr>
    </w:p>
    <w:p w14:paraId="322549DD" w14:textId="77777777" w:rsidR="004008B1" w:rsidRPr="004008B1" w:rsidRDefault="004008B1" w:rsidP="004008B1">
      <w:pPr>
        <w:tabs>
          <w:tab w:val="left" w:pos="3660"/>
        </w:tabs>
        <w:rPr>
          <w:rFonts w:ascii="Times New Roman" w:eastAsia="Calibri" w:hAnsi="Times New Roman" w:cs="Times New Roman"/>
          <w:b/>
          <w:sz w:val="24"/>
          <w:szCs w:val="24"/>
          <w:lang w:eastAsia="ru-RU"/>
        </w:rPr>
      </w:pPr>
    </w:p>
    <w:p w14:paraId="59BC68C5" w14:textId="77777777" w:rsidR="004008B1" w:rsidRDefault="004008B1">
      <w:pPr>
        <w:rPr>
          <w:rFonts w:ascii="Times New Roman" w:eastAsia="Calibri" w:hAnsi="Times New Roman" w:cs="Times New Roman"/>
          <w:b/>
          <w:bCs/>
          <w:sz w:val="24"/>
          <w:szCs w:val="24"/>
        </w:rPr>
      </w:pPr>
      <w:r>
        <w:rPr>
          <w:rFonts w:ascii="Times New Roman" w:eastAsia="Calibri" w:hAnsi="Times New Roman" w:cs="Times New Roman"/>
          <w:b/>
          <w:bCs/>
          <w:sz w:val="24"/>
          <w:szCs w:val="24"/>
        </w:rPr>
        <w:br w:type="page"/>
      </w:r>
    </w:p>
    <w:p w14:paraId="4CDCE0D1" w14:textId="48900FD6" w:rsidR="000C3FCC" w:rsidRPr="000C3FCC" w:rsidRDefault="000C3FCC" w:rsidP="000C3FCC">
      <w:pPr>
        <w:jc w:val="right"/>
        <w:rPr>
          <w:rFonts w:ascii="Times New Roman" w:eastAsia="Calibri" w:hAnsi="Times New Roman" w:cs="Times New Roman"/>
          <w:b/>
          <w:bCs/>
          <w:sz w:val="24"/>
          <w:szCs w:val="24"/>
        </w:rPr>
      </w:pPr>
      <w:r w:rsidRPr="000C3FCC">
        <w:rPr>
          <w:rFonts w:ascii="Times New Roman" w:eastAsia="Calibri" w:hAnsi="Times New Roman" w:cs="Times New Roman"/>
          <w:b/>
          <w:bCs/>
          <w:sz w:val="24"/>
          <w:szCs w:val="24"/>
        </w:rPr>
        <w:lastRenderedPageBreak/>
        <w:t>Приложение 2.7</w:t>
      </w:r>
    </w:p>
    <w:p w14:paraId="50A98C24" w14:textId="77777777" w:rsidR="000C3FCC" w:rsidRPr="000C3FCC" w:rsidRDefault="000C3FCC" w:rsidP="000C3FCC">
      <w:pPr>
        <w:keepNext/>
        <w:jc w:val="right"/>
        <w:outlineLvl w:val="0"/>
        <w:rPr>
          <w:rFonts w:ascii="Times New Roman" w:eastAsia="Times New Roman" w:hAnsi="Times New Roman" w:cs="Times New Roman"/>
          <w:b/>
          <w:bCs/>
          <w:kern w:val="32"/>
          <w:sz w:val="24"/>
          <w:szCs w:val="24"/>
          <w:lang w:eastAsia="x-none"/>
        </w:rPr>
      </w:pPr>
      <w:r w:rsidRPr="000C3FCC">
        <w:rPr>
          <w:rFonts w:ascii="Times New Roman" w:eastAsia="Calibri" w:hAnsi="Times New Roman" w:cs="Times New Roman"/>
          <w:b/>
          <w:bCs/>
          <w:sz w:val="24"/>
          <w:szCs w:val="24"/>
        </w:rPr>
        <w:t xml:space="preserve">к ОПОП-П </w:t>
      </w:r>
      <w:r w:rsidRPr="000C3FCC">
        <w:rPr>
          <w:rFonts w:ascii="Times New Roman" w:eastAsia="Times New Roman" w:hAnsi="Times New Roman" w:cs="Times New Roman"/>
          <w:b/>
          <w:bCs/>
          <w:kern w:val="32"/>
          <w:sz w:val="24"/>
          <w:szCs w:val="24"/>
          <w:lang w:eastAsia="x-none"/>
        </w:rPr>
        <w:t xml:space="preserve">по специальности </w:t>
      </w:r>
    </w:p>
    <w:p w14:paraId="13720F3B" w14:textId="77777777" w:rsidR="000C3FCC" w:rsidRPr="000C3FCC" w:rsidRDefault="000C3FCC" w:rsidP="000C3FCC">
      <w:pPr>
        <w:keepNext/>
        <w:jc w:val="right"/>
        <w:outlineLvl w:val="0"/>
        <w:rPr>
          <w:rFonts w:ascii="Times New Roman" w:eastAsia="Times New Roman" w:hAnsi="Times New Roman" w:cs="Times New Roman"/>
          <w:b/>
          <w:bCs/>
          <w:kern w:val="32"/>
          <w:sz w:val="24"/>
          <w:szCs w:val="24"/>
          <w:lang w:eastAsia="x-none"/>
        </w:rPr>
      </w:pPr>
      <w:r w:rsidRPr="000C3FCC">
        <w:rPr>
          <w:rFonts w:ascii="Times New Roman" w:eastAsia="Times New Roman" w:hAnsi="Times New Roman" w:cs="Times New Roman"/>
          <w:b/>
          <w:bCs/>
          <w:kern w:val="32"/>
          <w:sz w:val="24"/>
          <w:szCs w:val="24"/>
          <w:lang w:eastAsia="x-none"/>
        </w:rPr>
        <w:t xml:space="preserve">13.02.13 «Эксплуатация и обслуживание </w:t>
      </w:r>
    </w:p>
    <w:p w14:paraId="19BF0F38" w14:textId="77777777" w:rsidR="000C3FCC" w:rsidRPr="000C3FCC" w:rsidRDefault="000C3FCC" w:rsidP="000C3FCC">
      <w:pPr>
        <w:keepNext/>
        <w:jc w:val="right"/>
        <w:outlineLvl w:val="0"/>
        <w:rPr>
          <w:rFonts w:ascii="Times New Roman" w:eastAsia="Times New Roman" w:hAnsi="Times New Roman" w:cs="Times New Roman"/>
          <w:b/>
          <w:bCs/>
          <w:kern w:val="32"/>
          <w:sz w:val="24"/>
          <w:szCs w:val="24"/>
          <w:lang w:eastAsia="x-none"/>
        </w:rPr>
      </w:pPr>
      <w:r w:rsidRPr="000C3FCC">
        <w:rPr>
          <w:rFonts w:ascii="Times New Roman" w:eastAsia="Times New Roman" w:hAnsi="Times New Roman" w:cs="Times New Roman"/>
          <w:b/>
          <w:bCs/>
          <w:kern w:val="32"/>
          <w:sz w:val="24"/>
          <w:szCs w:val="24"/>
          <w:lang w:eastAsia="x-none"/>
        </w:rPr>
        <w:t xml:space="preserve">электрического и электромеханического </w:t>
      </w:r>
    </w:p>
    <w:p w14:paraId="51B7A771" w14:textId="77777777" w:rsidR="000C3FCC" w:rsidRPr="000C3FCC" w:rsidRDefault="000C3FCC" w:rsidP="000C3FCC">
      <w:pPr>
        <w:keepNext/>
        <w:jc w:val="right"/>
        <w:outlineLvl w:val="0"/>
        <w:rPr>
          <w:rFonts w:ascii="Times New Roman" w:eastAsia="Times New Roman" w:hAnsi="Times New Roman" w:cs="Times New Roman"/>
          <w:b/>
          <w:bCs/>
          <w:kern w:val="32"/>
          <w:sz w:val="24"/>
          <w:szCs w:val="24"/>
          <w:lang w:eastAsia="x-none"/>
        </w:rPr>
      </w:pPr>
      <w:r w:rsidRPr="000C3FCC">
        <w:rPr>
          <w:rFonts w:ascii="Times New Roman" w:eastAsia="Times New Roman" w:hAnsi="Times New Roman" w:cs="Times New Roman"/>
          <w:b/>
          <w:bCs/>
          <w:kern w:val="32"/>
          <w:sz w:val="24"/>
          <w:szCs w:val="24"/>
          <w:lang w:eastAsia="x-none"/>
        </w:rPr>
        <w:t>оборудования (по отраслям)»</w:t>
      </w:r>
    </w:p>
    <w:p w14:paraId="0D9F7A90" w14:textId="77777777" w:rsidR="000C3FCC" w:rsidRPr="000C3FCC" w:rsidRDefault="000C3FCC" w:rsidP="000C3FCC">
      <w:pPr>
        <w:jc w:val="right"/>
        <w:rPr>
          <w:rFonts w:ascii="Times New Roman" w:eastAsia="Calibri" w:hAnsi="Times New Roman" w:cs="Times New Roman"/>
          <w:b/>
          <w:bCs/>
          <w:color w:val="0070C0"/>
          <w:sz w:val="24"/>
          <w:szCs w:val="24"/>
        </w:rPr>
      </w:pPr>
    </w:p>
    <w:p w14:paraId="3A2D97FE" w14:textId="77777777" w:rsidR="000C3FCC" w:rsidRPr="000C3FCC" w:rsidRDefault="000C3FCC" w:rsidP="000C3FCC">
      <w:pPr>
        <w:jc w:val="right"/>
        <w:rPr>
          <w:rFonts w:ascii="Times New Roman" w:eastAsia="Calibri" w:hAnsi="Times New Roman" w:cs="Times New Roman"/>
          <w:b/>
          <w:bCs/>
          <w:color w:val="0070C0"/>
          <w:sz w:val="24"/>
          <w:szCs w:val="24"/>
        </w:rPr>
      </w:pPr>
    </w:p>
    <w:p w14:paraId="022CAF2A" w14:textId="77777777" w:rsidR="000C3FCC" w:rsidRPr="000C3FCC" w:rsidRDefault="000C3FCC" w:rsidP="000C3FCC">
      <w:pPr>
        <w:jc w:val="right"/>
        <w:rPr>
          <w:rFonts w:ascii="Times New Roman" w:eastAsia="Calibri" w:hAnsi="Times New Roman" w:cs="Times New Roman"/>
          <w:b/>
          <w:bCs/>
          <w:color w:val="0070C0"/>
          <w:sz w:val="24"/>
          <w:szCs w:val="24"/>
        </w:rPr>
      </w:pPr>
    </w:p>
    <w:p w14:paraId="0748811A" w14:textId="77777777" w:rsidR="000C3FCC" w:rsidRPr="000C3FCC" w:rsidRDefault="000C3FCC" w:rsidP="000C3FCC">
      <w:pPr>
        <w:jc w:val="right"/>
        <w:rPr>
          <w:rFonts w:ascii="Times New Roman" w:eastAsia="Calibri" w:hAnsi="Times New Roman" w:cs="Times New Roman"/>
          <w:b/>
          <w:bCs/>
          <w:color w:val="0070C0"/>
          <w:sz w:val="24"/>
          <w:szCs w:val="24"/>
        </w:rPr>
      </w:pPr>
    </w:p>
    <w:p w14:paraId="038D87AF" w14:textId="77777777" w:rsidR="000C3FCC" w:rsidRPr="000C3FCC" w:rsidRDefault="000C3FCC" w:rsidP="000C3FCC">
      <w:pPr>
        <w:jc w:val="right"/>
        <w:rPr>
          <w:rFonts w:ascii="Times New Roman" w:eastAsia="Calibri" w:hAnsi="Times New Roman" w:cs="Times New Roman"/>
          <w:b/>
          <w:bCs/>
          <w:color w:val="0070C0"/>
          <w:sz w:val="24"/>
          <w:szCs w:val="24"/>
        </w:rPr>
      </w:pPr>
    </w:p>
    <w:p w14:paraId="679B08BF" w14:textId="77777777" w:rsidR="000C3FCC" w:rsidRPr="000C3FCC" w:rsidRDefault="000C3FCC" w:rsidP="000C3FCC">
      <w:pPr>
        <w:jc w:val="right"/>
        <w:rPr>
          <w:rFonts w:ascii="Times New Roman" w:eastAsia="Calibri" w:hAnsi="Times New Roman" w:cs="Times New Roman"/>
          <w:b/>
          <w:bCs/>
          <w:color w:val="0070C0"/>
          <w:sz w:val="24"/>
          <w:szCs w:val="24"/>
        </w:rPr>
      </w:pPr>
    </w:p>
    <w:p w14:paraId="41AB8392" w14:textId="77777777" w:rsidR="000C3FCC" w:rsidRPr="000C3FCC" w:rsidRDefault="000C3FCC" w:rsidP="000C3FCC">
      <w:pPr>
        <w:jc w:val="right"/>
        <w:rPr>
          <w:rFonts w:ascii="Times New Roman" w:eastAsia="Calibri" w:hAnsi="Times New Roman" w:cs="Times New Roman"/>
          <w:b/>
          <w:bCs/>
          <w:color w:val="0070C0"/>
          <w:sz w:val="24"/>
          <w:szCs w:val="24"/>
        </w:rPr>
      </w:pPr>
    </w:p>
    <w:p w14:paraId="6BE35878" w14:textId="77777777" w:rsidR="000C3FCC" w:rsidRPr="000C3FCC" w:rsidRDefault="000C3FCC" w:rsidP="000C3FCC">
      <w:pPr>
        <w:jc w:val="right"/>
        <w:rPr>
          <w:rFonts w:ascii="Times New Roman" w:eastAsia="Calibri" w:hAnsi="Times New Roman" w:cs="Times New Roman"/>
          <w:b/>
          <w:bCs/>
          <w:color w:val="0070C0"/>
          <w:sz w:val="24"/>
          <w:szCs w:val="24"/>
        </w:rPr>
      </w:pPr>
    </w:p>
    <w:p w14:paraId="0BC5EB08" w14:textId="77777777" w:rsidR="000C3FCC" w:rsidRPr="000C3FCC" w:rsidRDefault="000C3FCC" w:rsidP="000C3FCC">
      <w:pPr>
        <w:jc w:val="right"/>
        <w:rPr>
          <w:rFonts w:ascii="Times New Roman" w:eastAsia="Calibri" w:hAnsi="Times New Roman" w:cs="Times New Roman"/>
          <w:b/>
          <w:bCs/>
          <w:color w:val="0070C0"/>
          <w:sz w:val="24"/>
          <w:szCs w:val="24"/>
        </w:rPr>
      </w:pPr>
    </w:p>
    <w:p w14:paraId="42D65A10" w14:textId="77777777" w:rsidR="000C3FCC" w:rsidRPr="000C3FCC" w:rsidRDefault="000C3FCC" w:rsidP="000C3FCC">
      <w:pPr>
        <w:jc w:val="right"/>
        <w:rPr>
          <w:rFonts w:ascii="Times New Roman" w:eastAsia="Calibri" w:hAnsi="Times New Roman" w:cs="Times New Roman"/>
          <w:b/>
          <w:bCs/>
          <w:color w:val="0070C0"/>
          <w:sz w:val="24"/>
          <w:szCs w:val="24"/>
        </w:rPr>
      </w:pPr>
    </w:p>
    <w:p w14:paraId="3449EE95" w14:textId="77777777" w:rsidR="000C3FCC" w:rsidRPr="000C3FCC" w:rsidRDefault="000C3FCC" w:rsidP="000C3FCC">
      <w:pPr>
        <w:jc w:val="right"/>
        <w:rPr>
          <w:rFonts w:ascii="Times New Roman" w:eastAsia="Calibri" w:hAnsi="Times New Roman" w:cs="Times New Roman"/>
          <w:b/>
          <w:bCs/>
          <w:color w:val="0070C0"/>
          <w:sz w:val="24"/>
          <w:szCs w:val="24"/>
        </w:rPr>
      </w:pPr>
    </w:p>
    <w:p w14:paraId="13528AA5" w14:textId="77777777" w:rsidR="000C3FCC" w:rsidRPr="000C3FCC" w:rsidRDefault="000C3FCC" w:rsidP="000C3FCC">
      <w:pPr>
        <w:jc w:val="center"/>
        <w:rPr>
          <w:rFonts w:ascii="Times New Roman" w:eastAsia="Calibri" w:hAnsi="Times New Roman" w:cs="Times New Roman"/>
          <w:b/>
          <w:bCs/>
          <w:sz w:val="24"/>
          <w:szCs w:val="24"/>
        </w:rPr>
      </w:pPr>
      <w:r w:rsidRPr="000C3FCC">
        <w:rPr>
          <w:rFonts w:ascii="Times New Roman" w:eastAsia="Calibri" w:hAnsi="Times New Roman" w:cs="Times New Roman"/>
          <w:b/>
          <w:bCs/>
          <w:sz w:val="24"/>
          <w:szCs w:val="24"/>
        </w:rPr>
        <w:t>Рабочая программа дисциплины</w:t>
      </w:r>
    </w:p>
    <w:p w14:paraId="609D9E7A" w14:textId="77777777" w:rsidR="000C3FCC" w:rsidRPr="000C3FCC" w:rsidRDefault="000C3FCC" w:rsidP="000C3FCC">
      <w:pPr>
        <w:jc w:val="center"/>
        <w:rPr>
          <w:rFonts w:ascii="Times New Roman" w:eastAsia="Calibri" w:hAnsi="Times New Roman" w:cs="Times New Roman"/>
          <w:b/>
          <w:bCs/>
          <w:sz w:val="24"/>
          <w:szCs w:val="24"/>
        </w:rPr>
      </w:pPr>
    </w:p>
    <w:p w14:paraId="19D5938D" w14:textId="77777777" w:rsidR="000C3FCC" w:rsidRPr="000C3FCC" w:rsidRDefault="000C3FCC" w:rsidP="000C3FCC">
      <w:pPr>
        <w:widowControl w:val="0"/>
        <w:jc w:val="center"/>
        <w:rPr>
          <w:rFonts w:ascii="Times New Roman" w:eastAsia="Times New Roman" w:hAnsi="Times New Roman" w:cs="Times New Roman"/>
          <w:b/>
          <w:sz w:val="24"/>
          <w:szCs w:val="24"/>
          <w:lang w:eastAsia="nl-NL"/>
        </w:rPr>
      </w:pPr>
      <w:r w:rsidRPr="000C3FCC">
        <w:rPr>
          <w:rFonts w:ascii="Times New Roman" w:eastAsia="Times New Roman" w:hAnsi="Times New Roman" w:cs="Times New Roman"/>
          <w:b/>
          <w:sz w:val="24"/>
          <w:szCs w:val="24"/>
          <w:lang w:eastAsia="nl-NL"/>
        </w:rPr>
        <w:t>«СГ.07 Основы философии»</w:t>
      </w:r>
    </w:p>
    <w:p w14:paraId="318A4AE9" w14:textId="77777777" w:rsidR="000C3FCC" w:rsidRPr="000C3FCC" w:rsidRDefault="000C3FCC" w:rsidP="000C3FCC">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1689973" w14:textId="77777777" w:rsidR="000C3FCC" w:rsidRPr="000C3FCC" w:rsidRDefault="000C3FCC" w:rsidP="000C3FCC">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44D38B39" w14:textId="77777777" w:rsidR="000C3FCC" w:rsidRPr="000C3FCC" w:rsidRDefault="000C3FCC" w:rsidP="000C3FCC">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290D743" w14:textId="77777777" w:rsidR="000C3FCC" w:rsidRPr="000C3FCC" w:rsidRDefault="000C3FCC" w:rsidP="000C3FCC">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99ED8BF" w14:textId="77777777" w:rsidR="000C3FCC" w:rsidRPr="000C3FCC" w:rsidRDefault="000C3FCC" w:rsidP="000C3FCC">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DEDBBBB" w14:textId="77777777" w:rsidR="000C3FCC" w:rsidRPr="000C3FCC" w:rsidRDefault="000C3FCC" w:rsidP="000C3FCC">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447C314" w14:textId="77777777" w:rsidR="000C3FCC" w:rsidRPr="000C3FCC" w:rsidRDefault="000C3FCC" w:rsidP="000C3FCC">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0138BCE" w14:textId="77777777" w:rsidR="000C3FCC" w:rsidRPr="000C3FCC" w:rsidRDefault="000C3FCC" w:rsidP="000C3FCC">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8E71C24" w14:textId="77777777" w:rsidR="000C3FCC" w:rsidRPr="000C3FCC" w:rsidRDefault="000C3FCC" w:rsidP="000C3FCC">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452F590C" w14:textId="77777777" w:rsidR="000C3FCC" w:rsidRPr="000C3FCC" w:rsidRDefault="000C3FCC" w:rsidP="000C3FCC">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4477F9E3" w14:textId="77777777" w:rsidR="000C3FCC" w:rsidRPr="000C3FCC" w:rsidRDefault="000C3FCC" w:rsidP="000C3FCC">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49BA576D" w14:textId="77777777" w:rsidR="000C3FCC" w:rsidRPr="000C3FCC" w:rsidRDefault="000C3FCC" w:rsidP="000C3FCC">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CB8C1E6" w14:textId="77777777" w:rsidR="000C3FCC" w:rsidRPr="000C3FCC" w:rsidRDefault="000C3FCC" w:rsidP="000C3FCC">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6F34B1B" w14:textId="77777777" w:rsidR="000C3FCC" w:rsidRPr="000C3FCC" w:rsidRDefault="000C3FCC" w:rsidP="000C3FCC">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5E950746" w14:textId="77777777" w:rsidR="000C3FCC" w:rsidRPr="000C3FCC" w:rsidRDefault="000C3FCC" w:rsidP="000C3FCC">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r w:rsidRPr="000C3FCC">
        <w:rPr>
          <w:rFonts w:ascii="Times New Roman" w:eastAsia="Times New Roman" w:hAnsi="Times New Roman" w:cs="Times New Roman"/>
          <w:b/>
          <w:bCs/>
          <w:kern w:val="36"/>
          <w:sz w:val="24"/>
          <w:szCs w:val="24"/>
          <w:lang w:eastAsia="ru-RU"/>
        </w:rPr>
        <w:t>2024г.</w:t>
      </w:r>
    </w:p>
    <w:p w14:paraId="1644F8AD" w14:textId="77777777" w:rsidR="000C3FCC" w:rsidRPr="000C3FCC" w:rsidRDefault="000C3FCC" w:rsidP="000C3FCC">
      <w:pPr>
        <w:spacing w:before="100" w:beforeAutospacing="1" w:after="100" w:afterAutospacing="1"/>
        <w:outlineLvl w:val="0"/>
        <w:rPr>
          <w:rFonts w:ascii="Times New Roman" w:eastAsia="Times New Roman" w:hAnsi="Times New Roman" w:cs="Times New Roman"/>
          <w:b/>
          <w:bCs/>
          <w:kern w:val="36"/>
          <w:sz w:val="24"/>
          <w:szCs w:val="24"/>
          <w:lang w:eastAsia="ru-RU"/>
        </w:rPr>
      </w:pPr>
    </w:p>
    <w:p w14:paraId="6F04BC11" w14:textId="77777777" w:rsidR="000C3FCC" w:rsidRPr="000C3FCC" w:rsidRDefault="000C3FCC" w:rsidP="000C3FCC">
      <w:pPr>
        <w:jc w:val="center"/>
        <w:rPr>
          <w:rFonts w:ascii="Times New Roman" w:hAnsi="Times New Roman"/>
          <w:sz w:val="24"/>
          <w:szCs w:val="24"/>
        </w:rPr>
      </w:pPr>
      <w:r w:rsidRPr="000C3FCC">
        <w:rPr>
          <w:rFonts w:ascii="Times New Roman" w:hAnsi="Times New Roman" w:cs="Times New Roman"/>
          <w:b/>
          <w:color w:val="000000"/>
          <w:sz w:val="24"/>
          <w:szCs w:val="24"/>
        </w:rPr>
        <w:br w:type="page"/>
      </w:r>
      <w:r w:rsidRPr="000C3FCC">
        <w:rPr>
          <w:rFonts w:ascii="Times New Roman" w:hAnsi="Times New Roman"/>
          <w:sz w:val="24"/>
          <w:szCs w:val="24"/>
        </w:rPr>
        <w:lastRenderedPageBreak/>
        <w:t>СОДЕРЖАНИЕ ПРОГРАММЫ</w:t>
      </w:r>
    </w:p>
    <w:p w14:paraId="23AFD35C" w14:textId="77777777" w:rsidR="000C3FCC" w:rsidRPr="000C3FCC" w:rsidRDefault="000C3FCC" w:rsidP="000C3FCC">
      <w:pPr>
        <w:tabs>
          <w:tab w:val="right" w:leader="dot" w:pos="9639"/>
        </w:tabs>
        <w:spacing w:before="120" w:line="276" w:lineRule="auto"/>
        <w:rPr>
          <w:rFonts w:eastAsiaTheme="minorEastAsia"/>
          <w:noProof/>
          <w:sz w:val="24"/>
          <w:szCs w:val="24"/>
          <w:lang w:eastAsia="ru-RU"/>
        </w:rPr>
      </w:pPr>
      <w:r w:rsidRPr="000C3FCC">
        <w:rPr>
          <w:rFonts w:ascii="Times New Roman" w:hAnsi="Times New Roman" w:cs="Times New Roman"/>
          <w:noProof/>
        </w:rPr>
        <w:fldChar w:fldCharType="begin"/>
      </w:r>
      <w:r w:rsidRPr="000C3FCC">
        <w:rPr>
          <w:rFonts w:ascii="Times New Roman" w:hAnsi="Times New Roman" w:cs="Times New Roman"/>
          <w:noProof/>
          <w:sz w:val="24"/>
          <w:szCs w:val="24"/>
        </w:rPr>
        <w:instrText xml:space="preserve"> TOC \h \z \t "Раздел 1;1;Раздел 1.1;2" </w:instrText>
      </w:r>
      <w:r w:rsidRPr="000C3FCC">
        <w:rPr>
          <w:rFonts w:ascii="Times New Roman" w:hAnsi="Times New Roman" w:cs="Times New Roman"/>
          <w:noProof/>
        </w:rPr>
        <w:fldChar w:fldCharType="separate"/>
      </w:r>
      <w:hyperlink w:anchor="_Toc156825287" w:history="1">
        <w:r w:rsidRPr="004008B1">
          <w:rPr>
            <w:rFonts w:ascii="Times New Roman" w:hAnsi="Times New Roman" w:cs="Times New Roman"/>
            <w:b/>
            <w:bCs/>
            <w:noProof/>
            <w:sz w:val="24"/>
            <w:szCs w:val="24"/>
          </w:rPr>
          <w:t>СОДЕРЖАНИЕ ПРОГРАММЫ</w:t>
        </w:r>
        <w:r w:rsidRPr="000C3FCC">
          <w:rPr>
            <w:rFonts w:ascii="Times New Roman" w:hAnsi="Times New Roman" w:cs="Times New Roman"/>
            <w:b/>
            <w:bCs/>
            <w:noProof/>
            <w:webHidden/>
            <w:sz w:val="24"/>
            <w:szCs w:val="24"/>
          </w:rPr>
          <w:tab/>
          <w:t>2</w:t>
        </w:r>
      </w:hyperlink>
    </w:p>
    <w:p w14:paraId="2B4C3B94" w14:textId="77777777" w:rsidR="000C3FCC" w:rsidRPr="000C3FCC" w:rsidRDefault="0096534A" w:rsidP="000C3FCC">
      <w:pPr>
        <w:tabs>
          <w:tab w:val="right" w:leader="dot" w:pos="9639"/>
        </w:tabs>
        <w:spacing w:before="120" w:line="276" w:lineRule="auto"/>
        <w:rPr>
          <w:rFonts w:eastAsiaTheme="minorEastAsia"/>
          <w:noProof/>
          <w:sz w:val="24"/>
          <w:szCs w:val="24"/>
          <w:lang w:eastAsia="ru-RU"/>
        </w:rPr>
      </w:pPr>
      <w:hyperlink w:anchor="_Toc156825288" w:history="1">
        <w:r w:rsidR="000C3FCC" w:rsidRPr="004008B1">
          <w:rPr>
            <w:rFonts w:ascii="Times New Roman" w:hAnsi="Times New Roman" w:cs="Times New Roman"/>
            <w:b/>
            <w:bCs/>
            <w:noProof/>
            <w:sz w:val="24"/>
            <w:szCs w:val="24"/>
          </w:rPr>
          <w:t>1. Общая характеристика</w:t>
        </w:r>
        <w:r w:rsidR="000C3FCC" w:rsidRPr="000C3FCC">
          <w:rPr>
            <w:rFonts w:ascii="Times New Roman" w:hAnsi="Times New Roman" w:cs="Times New Roman"/>
            <w:b/>
            <w:bCs/>
            <w:noProof/>
            <w:webHidden/>
            <w:sz w:val="24"/>
            <w:szCs w:val="24"/>
          </w:rPr>
          <w:tab/>
          <w:t>3</w:t>
        </w:r>
      </w:hyperlink>
    </w:p>
    <w:p w14:paraId="2696575D" w14:textId="77777777" w:rsidR="000C3FCC" w:rsidRPr="000C3FCC" w:rsidRDefault="0096534A" w:rsidP="000C3FCC">
      <w:pPr>
        <w:tabs>
          <w:tab w:val="right" w:leader="dot" w:pos="9639"/>
        </w:tabs>
        <w:spacing w:before="120"/>
        <w:ind w:left="240"/>
        <w:rPr>
          <w:rFonts w:eastAsiaTheme="minorEastAsia"/>
          <w:noProof/>
          <w:lang w:eastAsia="ru-RU"/>
        </w:rPr>
      </w:pPr>
      <w:hyperlink w:anchor="_Toc156825289" w:history="1">
        <w:r w:rsidR="000C3FCC" w:rsidRPr="004008B1">
          <w:rPr>
            <w:rFonts w:ascii="Times New Roman" w:eastAsia="Times New Roman" w:hAnsi="Times New Roman" w:cs="Times New Roman"/>
            <w:noProof/>
            <w:sz w:val="24"/>
            <w:szCs w:val="24"/>
            <w:lang w:eastAsia="ru-RU"/>
          </w:rPr>
          <w:t>1.1. Цель и место дисциплины в структуре образовательной программы</w:t>
        </w:r>
        <w:r w:rsidR="000C3FCC" w:rsidRPr="000C3FCC">
          <w:rPr>
            <w:rFonts w:ascii="Times New Roman" w:eastAsia="Times New Roman" w:hAnsi="Times New Roman" w:cs="Times New Roman"/>
            <w:noProof/>
            <w:webHidden/>
            <w:sz w:val="24"/>
            <w:szCs w:val="24"/>
            <w:lang w:eastAsia="ru-RU"/>
          </w:rPr>
          <w:tab/>
          <w:t>3</w:t>
        </w:r>
      </w:hyperlink>
    </w:p>
    <w:p w14:paraId="70A23FE8" w14:textId="77777777" w:rsidR="000C3FCC" w:rsidRPr="000C3FCC" w:rsidRDefault="0096534A" w:rsidP="000C3FCC">
      <w:pPr>
        <w:tabs>
          <w:tab w:val="right" w:leader="dot" w:pos="9639"/>
        </w:tabs>
        <w:spacing w:before="120"/>
        <w:ind w:left="240"/>
        <w:rPr>
          <w:rFonts w:eastAsiaTheme="minorEastAsia"/>
          <w:noProof/>
          <w:lang w:eastAsia="ru-RU"/>
        </w:rPr>
      </w:pPr>
      <w:hyperlink w:anchor="_Toc156825290" w:history="1">
        <w:r w:rsidR="000C3FCC" w:rsidRPr="004008B1">
          <w:rPr>
            <w:rFonts w:ascii="Times New Roman" w:eastAsia="Times New Roman" w:hAnsi="Times New Roman" w:cs="Times New Roman"/>
            <w:noProof/>
            <w:sz w:val="24"/>
            <w:szCs w:val="24"/>
            <w:lang w:eastAsia="ru-RU"/>
          </w:rPr>
          <w:t>1.2. Планируемые результаты освоения дисциплины</w:t>
        </w:r>
        <w:r w:rsidR="000C3FCC" w:rsidRPr="000C3FCC">
          <w:rPr>
            <w:rFonts w:ascii="Times New Roman" w:eastAsia="Times New Roman" w:hAnsi="Times New Roman" w:cs="Times New Roman"/>
            <w:noProof/>
            <w:webHidden/>
            <w:sz w:val="24"/>
            <w:szCs w:val="24"/>
            <w:lang w:eastAsia="ru-RU"/>
          </w:rPr>
          <w:tab/>
          <w:t>3</w:t>
        </w:r>
      </w:hyperlink>
    </w:p>
    <w:p w14:paraId="1B7A9F2B" w14:textId="77777777" w:rsidR="000C3FCC" w:rsidRPr="000C3FCC" w:rsidRDefault="0096534A" w:rsidP="000C3FCC">
      <w:pPr>
        <w:tabs>
          <w:tab w:val="right" w:leader="dot" w:pos="9639"/>
        </w:tabs>
        <w:spacing w:before="120" w:line="276" w:lineRule="auto"/>
        <w:rPr>
          <w:rFonts w:eastAsiaTheme="minorEastAsia"/>
          <w:noProof/>
          <w:sz w:val="24"/>
          <w:szCs w:val="24"/>
          <w:lang w:eastAsia="ru-RU"/>
        </w:rPr>
      </w:pPr>
      <w:hyperlink w:anchor="_Toc156825291" w:history="1">
        <w:r w:rsidR="000C3FCC" w:rsidRPr="004008B1">
          <w:rPr>
            <w:rFonts w:ascii="Times New Roman" w:hAnsi="Times New Roman" w:cs="Times New Roman"/>
            <w:b/>
            <w:bCs/>
            <w:noProof/>
            <w:sz w:val="24"/>
            <w:szCs w:val="24"/>
          </w:rPr>
          <w:t>2. Структура и содержание ДИСЦИПЛИНЫ</w:t>
        </w:r>
        <w:r w:rsidR="000C3FCC" w:rsidRPr="000C3FCC">
          <w:rPr>
            <w:rFonts w:ascii="Times New Roman" w:hAnsi="Times New Roman" w:cs="Times New Roman"/>
            <w:b/>
            <w:bCs/>
            <w:noProof/>
            <w:webHidden/>
            <w:sz w:val="24"/>
            <w:szCs w:val="24"/>
          </w:rPr>
          <w:tab/>
          <w:t>5</w:t>
        </w:r>
      </w:hyperlink>
    </w:p>
    <w:p w14:paraId="4A390013" w14:textId="77777777" w:rsidR="000C3FCC" w:rsidRPr="000C3FCC" w:rsidRDefault="0096534A" w:rsidP="000C3FCC">
      <w:pPr>
        <w:tabs>
          <w:tab w:val="right" w:leader="dot" w:pos="9639"/>
        </w:tabs>
        <w:spacing w:before="120"/>
        <w:ind w:left="240"/>
        <w:rPr>
          <w:rFonts w:eastAsiaTheme="minorEastAsia"/>
          <w:noProof/>
          <w:lang w:eastAsia="ru-RU"/>
        </w:rPr>
      </w:pPr>
      <w:hyperlink w:anchor="_Toc156825292" w:history="1">
        <w:r w:rsidR="000C3FCC" w:rsidRPr="004008B1">
          <w:rPr>
            <w:rFonts w:ascii="Times New Roman" w:eastAsia="Times New Roman" w:hAnsi="Times New Roman" w:cs="Times New Roman"/>
            <w:noProof/>
            <w:sz w:val="24"/>
            <w:szCs w:val="24"/>
            <w:lang w:eastAsia="ru-RU"/>
          </w:rPr>
          <w:t>2.1. Трудоемкость освоения дисциплины</w:t>
        </w:r>
        <w:r w:rsidR="000C3FCC" w:rsidRPr="000C3FCC">
          <w:rPr>
            <w:rFonts w:ascii="Times New Roman" w:eastAsia="Times New Roman" w:hAnsi="Times New Roman" w:cs="Times New Roman"/>
            <w:noProof/>
            <w:webHidden/>
            <w:sz w:val="24"/>
            <w:szCs w:val="24"/>
            <w:lang w:eastAsia="ru-RU"/>
          </w:rPr>
          <w:tab/>
          <w:t>5</w:t>
        </w:r>
      </w:hyperlink>
    </w:p>
    <w:p w14:paraId="07C4AF60" w14:textId="77777777" w:rsidR="000C3FCC" w:rsidRPr="000C3FCC" w:rsidRDefault="0096534A" w:rsidP="000C3FCC">
      <w:pPr>
        <w:tabs>
          <w:tab w:val="right" w:leader="dot" w:pos="9639"/>
        </w:tabs>
        <w:spacing w:before="120"/>
        <w:ind w:left="240"/>
        <w:rPr>
          <w:rFonts w:eastAsiaTheme="minorEastAsia"/>
          <w:noProof/>
          <w:lang w:eastAsia="ru-RU"/>
        </w:rPr>
      </w:pPr>
      <w:hyperlink w:anchor="_Toc156825293" w:history="1">
        <w:r w:rsidR="000C3FCC" w:rsidRPr="004008B1">
          <w:rPr>
            <w:rFonts w:ascii="Times New Roman" w:eastAsia="Times New Roman" w:hAnsi="Times New Roman" w:cs="Times New Roman"/>
            <w:noProof/>
            <w:sz w:val="24"/>
            <w:szCs w:val="24"/>
            <w:lang w:eastAsia="ru-RU"/>
          </w:rPr>
          <w:t>2.2. Содержание дисциплины</w:t>
        </w:r>
        <w:r w:rsidR="000C3FCC" w:rsidRPr="000C3FCC">
          <w:rPr>
            <w:rFonts w:ascii="Times New Roman" w:eastAsia="Times New Roman" w:hAnsi="Times New Roman" w:cs="Times New Roman"/>
            <w:noProof/>
            <w:webHidden/>
            <w:sz w:val="24"/>
            <w:szCs w:val="24"/>
            <w:lang w:eastAsia="ru-RU"/>
          </w:rPr>
          <w:tab/>
          <w:t>6</w:t>
        </w:r>
      </w:hyperlink>
    </w:p>
    <w:p w14:paraId="1F889A84" w14:textId="77777777" w:rsidR="000C3FCC" w:rsidRPr="000C3FCC" w:rsidRDefault="0096534A" w:rsidP="000C3FCC">
      <w:pPr>
        <w:tabs>
          <w:tab w:val="right" w:leader="dot" w:pos="9639"/>
        </w:tabs>
        <w:spacing w:before="120" w:line="276" w:lineRule="auto"/>
        <w:rPr>
          <w:rFonts w:eastAsiaTheme="minorEastAsia"/>
          <w:noProof/>
          <w:sz w:val="24"/>
          <w:szCs w:val="24"/>
          <w:lang w:eastAsia="ru-RU"/>
        </w:rPr>
      </w:pPr>
      <w:hyperlink w:anchor="_Toc156825296" w:history="1">
        <w:r w:rsidR="000C3FCC" w:rsidRPr="004008B1">
          <w:rPr>
            <w:rFonts w:ascii="Times New Roman" w:hAnsi="Times New Roman" w:cs="Times New Roman"/>
            <w:b/>
            <w:bCs/>
            <w:noProof/>
            <w:sz w:val="24"/>
            <w:szCs w:val="24"/>
          </w:rPr>
          <w:t>3. Условия реализации ДИСЦИПЛИНЫ</w:t>
        </w:r>
        <w:r w:rsidR="000C3FCC" w:rsidRPr="000C3FCC">
          <w:rPr>
            <w:rFonts w:ascii="Times New Roman" w:hAnsi="Times New Roman" w:cs="Times New Roman"/>
            <w:b/>
            <w:bCs/>
            <w:noProof/>
            <w:webHidden/>
            <w:sz w:val="24"/>
            <w:szCs w:val="24"/>
          </w:rPr>
          <w:tab/>
          <w:t>9</w:t>
        </w:r>
      </w:hyperlink>
    </w:p>
    <w:p w14:paraId="569C8CF9" w14:textId="77777777" w:rsidR="000C3FCC" w:rsidRPr="000C3FCC" w:rsidRDefault="0096534A" w:rsidP="000C3FCC">
      <w:pPr>
        <w:tabs>
          <w:tab w:val="right" w:leader="dot" w:pos="9639"/>
        </w:tabs>
        <w:spacing w:before="120"/>
        <w:ind w:left="240"/>
        <w:rPr>
          <w:rFonts w:eastAsiaTheme="minorEastAsia"/>
          <w:noProof/>
          <w:lang w:eastAsia="ru-RU"/>
        </w:rPr>
      </w:pPr>
      <w:hyperlink w:anchor="_Toc156825297" w:history="1">
        <w:r w:rsidR="000C3FCC" w:rsidRPr="004008B1">
          <w:rPr>
            <w:rFonts w:ascii="Times New Roman" w:eastAsia="Times New Roman" w:hAnsi="Times New Roman" w:cs="Times New Roman"/>
            <w:noProof/>
            <w:sz w:val="24"/>
            <w:szCs w:val="24"/>
            <w:lang w:eastAsia="ru-RU"/>
          </w:rPr>
          <w:t>3.1. Материально-техническое обеспечение</w:t>
        </w:r>
        <w:r w:rsidR="000C3FCC" w:rsidRPr="000C3FCC">
          <w:rPr>
            <w:rFonts w:ascii="Times New Roman" w:eastAsia="Times New Roman" w:hAnsi="Times New Roman" w:cs="Times New Roman"/>
            <w:noProof/>
            <w:webHidden/>
            <w:sz w:val="24"/>
            <w:szCs w:val="24"/>
            <w:lang w:eastAsia="ru-RU"/>
          </w:rPr>
          <w:tab/>
          <w:t>9</w:t>
        </w:r>
      </w:hyperlink>
    </w:p>
    <w:p w14:paraId="4ED91030" w14:textId="77777777" w:rsidR="000C3FCC" w:rsidRPr="000C3FCC" w:rsidRDefault="0096534A" w:rsidP="000C3FCC">
      <w:pPr>
        <w:tabs>
          <w:tab w:val="right" w:leader="dot" w:pos="9639"/>
        </w:tabs>
        <w:spacing w:before="120"/>
        <w:ind w:left="240"/>
        <w:rPr>
          <w:rFonts w:eastAsiaTheme="minorEastAsia"/>
          <w:noProof/>
          <w:lang w:eastAsia="ru-RU"/>
        </w:rPr>
      </w:pPr>
      <w:hyperlink w:anchor="_Toc156825298" w:history="1">
        <w:r w:rsidR="000C3FCC" w:rsidRPr="004008B1">
          <w:rPr>
            <w:rFonts w:ascii="Times New Roman" w:eastAsia="Times New Roman" w:hAnsi="Times New Roman" w:cs="Times New Roman"/>
            <w:noProof/>
            <w:sz w:val="24"/>
            <w:szCs w:val="24"/>
            <w:lang w:eastAsia="ru-RU"/>
          </w:rPr>
          <w:t>3.2. Учебно-методическое обеспечение</w:t>
        </w:r>
        <w:r w:rsidR="000C3FCC" w:rsidRPr="000C3FCC">
          <w:rPr>
            <w:rFonts w:ascii="Times New Roman" w:eastAsia="Times New Roman" w:hAnsi="Times New Roman" w:cs="Times New Roman"/>
            <w:noProof/>
            <w:webHidden/>
            <w:sz w:val="24"/>
            <w:szCs w:val="24"/>
            <w:lang w:eastAsia="ru-RU"/>
          </w:rPr>
          <w:tab/>
          <w:t>9</w:t>
        </w:r>
      </w:hyperlink>
    </w:p>
    <w:p w14:paraId="784ED235" w14:textId="77777777" w:rsidR="000C3FCC" w:rsidRPr="000C3FCC" w:rsidRDefault="0096534A" w:rsidP="000C3FCC">
      <w:pPr>
        <w:tabs>
          <w:tab w:val="right" w:leader="dot" w:pos="9639"/>
        </w:tabs>
        <w:spacing w:before="120" w:line="276" w:lineRule="auto"/>
        <w:rPr>
          <w:rFonts w:eastAsiaTheme="minorEastAsia"/>
          <w:noProof/>
          <w:sz w:val="24"/>
          <w:szCs w:val="24"/>
          <w:lang w:eastAsia="ru-RU"/>
        </w:rPr>
      </w:pPr>
      <w:hyperlink w:anchor="_Toc156825299" w:history="1">
        <w:r w:rsidR="000C3FCC" w:rsidRPr="004008B1">
          <w:rPr>
            <w:rFonts w:ascii="Times New Roman" w:hAnsi="Times New Roman" w:cs="Times New Roman"/>
            <w:b/>
            <w:bCs/>
            <w:noProof/>
            <w:sz w:val="24"/>
            <w:szCs w:val="24"/>
          </w:rPr>
          <w:t>4. Контроль и оценка результатов  освоения ДИСЦИПЛИНЫ</w:t>
        </w:r>
        <w:r w:rsidR="000C3FCC" w:rsidRPr="000C3FCC">
          <w:rPr>
            <w:rFonts w:ascii="Times New Roman" w:hAnsi="Times New Roman" w:cs="Times New Roman"/>
            <w:b/>
            <w:bCs/>
            <w:noProof/>
            <w:webHidden/>
            <w:sz w:val="24"/>
            <w:szCs w:val="24"/>
          </w:rPr>
          <w:tab/>
          <w:t>10</w:t>
        </w:r>
      </w:hyperlink>
    </w:p>
    <w:p w14:paraId="02E3341E" w14:textId="77777777" w:rsidR="000C3FCC" w:rsidRPr="000C3FCC" w:rsidRDefault="000C3FCC" w:rsidP="000C3FCC">
      <w:pPr>
        <w:keepNext/>
        <w:spacing w:after="120"/>
        <w:jc w:val="center"/>
        <w:outlineLvl w:val="0"/>
        <w:rPr>
          <w:rFonts w:ascii="Times New Roman" w:eastAsia="Segoe UI" w:hAnsi="Times New Roman" w:cs="Times New Roman"/>
          <w:bCs/>
          <w:caps/>
          <w:kern w:val="32"/>
          <w:sz w:val="24"/>
          <w:szCs w:val="24"/>
          <w:lang w:eastAsia="ru-RU"/>
        </w:rPr>
      </w:pPr>
      <w:r w:rsidRPr="000C3FCC">
        <w:rPr>
          <w:rFonts w:ascii="Times New Roman" w:eastAsia="Segoe UI" w:hAnsi="Times New Roman" w:cs="Times New Roman"/>
          <w:caps/>
          <w:kern w:val="32"/>
          <w:sz w:val="24"/>
          <w:szCs w:val="24"/>
          <w:lang w:eastAsia="ru-RU"/>
        </w:rPr>
        <w:fldChar w:fldCharType="end"/>
      </w:r>
    </w:p>
    <w:p w14:paraId="615315EC" w14:textId="77777777" w:rsidR="000C3FCC" w:rsidRPr="000C3FCC" w:rsidRDefault="000C3FCC" w:rsidP="000C3FCC">
      <w:pPr>
        <w:keepNext/>
        <w:spacing w:after="120"/>
        <w:outlineLvl w:val="0"/>
        <w:rPr>
          <w:rFonts w:ascii="Times New Roman" w:eastAsia="Segoe UI" w:hAnsi="Times New Roman" w:cs="Times New Roman"/>
          <w:b/>
          <w:bCs/>
          <w:caps/>
          <w:kern w:val="32"/>
          <w:sz w:val="24"/>
          <w:szCs w:val="24"/>
          <w:lang w:eastAsia="ru-RU"/>
        </w:rPr>
        <w:sectPr w:rsidR="000C3FCC" w:rsidRPr="000C3FCC" w:rsidSect="00502F97">
          <w:headerReference w:type="even" r:id="rId44"/>
          <w:headerReference w:type="default" r:id="rId45"/>
          <w:pgSz w:w="11906" w:h="16838"/>
          <w:pgMar w:top="1134" w:right="567" w:bottom="1134" w:left="1701" w:header="709" w:footer="709" w:gutter="0"/>
          <w:cols w:space="708"/>
          <w:docGrid w:linePitch="360"/>
        </w:sectPr>
      </w:pPr>
    </w:p>
    <w:p w14:paraId="4B7CF353" w14:textId="77777777" w:rsidR="000C3FCC" w:rsidRPr="000C3FCC" w:rsidRDefault="000C3FCC" w:rsidP="000C3FCC">
      <w:pPr>
        <w:keepNext/>
        <w:numPr>
          <w:ilvl w:val="0"/>
          <w:numId w:val="2"/>
        </w:numPr>
        <w:spacing w:after="120"/>
        <w:ind w:left="0" w:firstLine="0"/>
        <w:jc w:val="center"/>
        <w:outlineLvl w:val="0"/>
        <w:rPr>
          <w:rFonts w:ascii="Times New Roman" w:eastAsia="Segoe UI" w:hAnsi="Times New Roman" w:cs="Times New Roman"/>
          <w:b/>
          <w:bCs/>
          <w:iCs/>
          <w:caps/>
          <w:kern w:val="32"/>
          <w:sz w:val="24"/>
          <w:szCs w:val="24"/>
          <w:lang w:eastAsia="ru-RU"/>
        </w:rPr>
      </w:pPr>
      <w:r w:rsidRPr="000C3FCC">
        <w:rPr>
          <w:rFonts w:ascii="Times New Roman" w:eastAsia="Segoe UI" w:hAnsi="Times New Roman" w:cs="Times New Roman"/>
          <w:b/>
          <w:bCs/>
          <w:iCs/>
          <w:caps/>
          <w:kern w:val="32"/>
          <w:sz w:val="24"/>
          <w:szCs w:val="24"/>
          <w:lang w:eastAsia="ru-RU"/>
        </w:rPr>
        <w:lastRenderedPageBreak/>
        <w:t>Общая характеристика РАБОЧЕЙ ПРОГРАММЫ УЧЕБНОЙ ДИСЦИПЛИНЫ</w:t>
      </w:r>
    </w:p>
    <w:p w14:paraId="138F99E9" w14:textId="77777777" w:rsidR="000C3FCC" w:rsidRPr="000C3FCC" w:rsidRDefault="000C3FCC" w:rsidP="000C3FCC">
      <w:pPr>
        <w:widowControl w:val="0"/>
        <w:spacing w:line="276" w:lineRule="auto"/>
        <w:jc w:val="center"/>
        <w:rPr>
          <w:rFonts w:ascii="Times New Roman" w:eastAsia="Segoe UI" w:hAnsi="Times New Roman" w:cs="Times New Roman"/>
          <w:b/>
          <w:sz w:val="24"/>
          <w:szCs w:val="24"/>
          <w:lang w:eastAsia="nl-NL"/>
        </w:rPr>
      </w:pPr>
      <w:r w:rsidRPr="000C3FCC">
        <w:rPr>
          <w:rFonts w:ascii="Times New Roman" w:eastAsia="Segoe UI" w:hAnsi="Times New Roman" w:cs="Times New Roman"/>
          <w:b/>
          <w:sz w:val="24"/>
          <w:szCs w:val="24"/>
          <w:lang w:eastAsia="nl-NL"/>
        </w:rPr>
        <w:t>«СГ. 07 Основы философии»</w:t>
      </w:r>
    </w:p>
    <w:p w14:paraId="0710428F" w14:textId="77777777" w:rsidR="000C3FCC" w:rsidRPr="000C3FCC" w:rsidRDefault="000C3FCC" w:rsidP="000C3FCC">
      <w:pPr>
        <w:spacing w:line="276" w:lineRule="auto"/>
        <w:rPr>
          <w:rFonts w:ascii="Times New Roman" w:eastAsia="Segoe UI" w:hAnsi="Times New Roman" w:cs="Times New Roman"/>
          <w:sz w:val="24"/>
          <w:szCs w:val="24"/>
          <w:lang w:eastAsia="nl-NL"/>
        </w:rPr>
      </w:pPr>
    </w:p>
    <w:p w14:paraId="15D6234C" w14:textId="77777777" w:rsidR="000C3FCC" w:rsidRPr="000C3FCC" w:rsidRDefault="000C3FCC" w:rsidP="00AD5821">
      <w:pPr>
        <w:spacing w:line="276" w:lineRule="auto"/>
        <w:ind w:firstLine="709"/>
        <w:outlineLvl w:val="1"/>
        <w:rPr>
          <w:rFonts w:ascii="Times New Roman" w:eastAsia="Segoe UI" w:hAnsi="Times New Roman" w:cs="Times New Roman"/>
          <w:b/>
          <w:bCs/>
          <w:sz w:val="24"/>
          <w:szCs w:val="24"/>
          <w:lang w:eastAsia="ru-RU"/>
        </w:rPr>
      </w:pPr>
      <w:r w:rsidRPr="000C3FCC">
        <w:rPr>
          <w:rFonts w:ascii="Times New Roman" w:eastAsia="Segoe UI" w:hAnsi="Times New Roman" w:cs="Times New Roman"/>
          <w:b/>
          <w:bCs/>
          <w:sz w:val="24"/>
          <w:szCs w:val="24"/>
          <w:lang w:eastAsia="ru-RU"/>
        </w:rPr>
        <w:t>1.1. Цель и место дисциплины в структуре образовательной программы</w:t>
      </w:r>
    </w:p>
    <w:p w14:paraId="5314C8B0" w14:textId="77777777" w:rsidR="000C3FCC" w:rsidRPr="000C3FCC" w:rsidRDefault="000C3FCC" w:rsidP="00AD5821">
      <w:pPr>
        <w:widowControl w:val="0"/>
        <w:snapToGrid w:val="0"/>
        <w:spacing w:line="276" w:lineRule="auto"/>
        <w:ind w:firstLine="709"/>
        <w:jc w:val="both"/>
        <w:rPr>
          <w:rFonts w:ascii="Times New Roman" w:eastAsia="Times New Roman" w:hAnsi="Times New Roman" w:cs="Times New Roman"/>
          <w:spacing w:val="-2"/>
          <w:sz w:val="24"/>
          <w:szCs w:val="28"/>
          <w:lang w:eastAsia="ru-RU"/>
        </w:rPr>
      </w:pPr>
      <w:r w:rsidRPr="000C3FCC">
        <w:rPr>
          <w:rFonts w:ascii="Times New Roman" w:eastAsia="Times New Roman" w:hAnsi="Times New Roman" w:cs="Times New Roman"/>
          <w:sz w:val="24"/>
          <w:szCs w:val="24"/>
          <w:lang w:eastAsia="ru-RU"/>
        </w:rPr>
        <w:t xml:space="preserve">Цель дисциплины «СГ.07 Основы философии» - обучение студентов теоретическим основам философии как способа познания и духовного освоения мира; развитие у них интереса к фундаментальным знаниям, стимулирование потребности к философским оценкам исторических событий и фактов действительности, усвоение идеи единства мирового историко-культурного процесса при одновременном признании многообразия его форм, а также формирование у студентов навыков применения философских и общенаучных методов в профессиональной деятельности, </w:t>
      </w:r>
      <w:r w:rsidRPr="000C3FCC">
        <w:rPr>
          <w:rFonts w:ascii="Times New Roman" w:eastAsia="Times New Roman" w:hAnsi="Times New Roman" w:cs="Times New Roman"/>
          <w:sz w:val="24"/>
          <w:szCs w:val="28"/>
          <w:lang w:eastAsia="ru-RU"/>
        </w:rPr>
        <w:t>сформировать у студентов представления о философии как специфической области знания, о философских, научных и религиозных картинах мира, о смысле жизни человека, формах человеческого сознания и особенностях его проявления в современном обществе, о соотношении духовных и материальных ценностей, их роли в жизнедеятельности человека, общества, цивилизации.</w:t>
      </w:r>
    </w:p>
    <w:p w14:paraId="5F63FCF9" w14:textId="77777777" w:rsidR="000C3FCC" w:rsidRPr="000C3FCC" w:rsidRDefault="000C3FCC" w:rsidP="00AD5821">
      <w:pPr>
        <w:widowControl w:val="0"/>
        <w:spacing w:line="276" w:lineRule="auto"/>
        <w:ind w:firstLine="720"/>
        <w:jc w:val="both"/>
        <w:rPr>
          <w:rFonts w:ascii="Times New Roman" w:eastAsia="Times New Roman" w:hAnsi="Times New Roman" w:cs="Times New Roman"/>
          <w:color w:val="000000"/>
          <w:sz w:val="24"/>
          <w:szCs w:val="24"/>
          <w:lang w:eastAsia="nl-NL"/>
        </w:rPr>
      </w:pPr>
      <w:r w:rsidRPr="000C3FCC">
        <w:rPr>
          <w:rFonts w:ascii="Times New Roman" w:eastAsia="Times New Roman" w:hAnsi="Times New Roman" w:cs="Times New Roman"/>
          <w:sz w:val="24"/>
          <w:szCs w:val="28"/>
          <w:lang w:eastAsia="nl-NL"/>
        </w:rPr>
        <w:t>Учебная дисциплина «СГ.07 Основы философии» включена в вариативную частью социально-гуманитарного цикла основной образовательной программы в соответствии с ФГОС по специальности</w:t>
      </w:r>
      <w:r w:rsidRPr="000C3FCC">
        <w:rPr>
          <w:rFonts w:ascii="Times New Roman" w:eastAsia="Times New Roman" w:hAnsi="Times New Roman" w:cs="Times New Roman"/>
          <w:color w:val="FF0000"/>
          <w:sz w:val="24"/>
          <w:szCs w:val="28"/>
          <w:lang w:eastAsia="nl-NL"/>
        </w:rPr>
        <w:t xml:space="preserve"> </w:t>
      </w:r>
      <w:r w:rsidRPr="000C3FCC">
        <w:rPr>
          <w:rFonts w:ascii="Times New Roman" w:eastAsia="Times New Roman" w:hAnsi="Times New Roman" w:cs="Times New Roman"/>
          <w:color w:val="000000"/>
          <w:sz w:val="24"/>
          <w:szCs w:val="24"/>
          <w:lang w:eastAsia="nl-NL"/>
        </w:rPr>
        <w:t>13.02.13 Эксплуатация и обслуживание электрического и электромеханического оборудования (по отраслям).</w:t>
      </w:r>
    </w:p>
    <w:p w14:paraId="19ECD206" w14:textId="77777777" w:rsidR="000C3FCC" w:rsidRPr="000C3FCC" w:rsidRDefault="000C3FCC" w:rsidP="00AD5821">
      <w:pPr>
        <w:spacing w:line="276" w:lineRule="auto"/>
        <w:rPr>
          <w:rFonts w:ascii="Times New Roman" w:eastAsia="Times New Roman" w:hAnsi="Times New Roman" w:cs="Times New Roman"/>
          <w:sz w:val="24"/>
          <w:szCs w:val="24"/>
          <w:lang w:eastAsia="nl-NL"/>
        </w:rPr>
      </w:pPr>
    </w:p>
    <w:p w14:paraId="2D41E36F" w14:textId="77777777" w:rsidR="000C3FCC" w:rsidRPr="000C3FCC" w:rsidRDefault="000C3FCC" w:rsidP="00AD5821">
      <w:pPr>
        <w:spacing w:line="276" w:lineRule="auto"/>
        <w:ind w:firstLine="709"/>
        <w:outlineLvl w:val="1"/>
        <w:rPr>
          <w:rFonts w:ascii="Times New Roman" w:eastAsia="Segoe UI" w:hAnsi="Times New Roman" w:cs="Times New Roman"/>
          <w:b/>
          <w:bCs/>
          <w:sz w:val="24"/>
          <w:szCs w:val="24"/>
          <w:lang w:eastAsia="ru-RU"/>
        </w:rPr>
      </w:pPr>
      <w:r w:rsidRPr="000C3FCC">
        <w:rPr>
          <w:rFonts w:ascii="Times New Roman" w:eastAsia="Segoe UI" w:hAnsi="Times New Roman" w:cs="Times New Roman"/>
          <w:b/>
          <w:bCs/>
          <w:sz w:val="24"/>
          <w:szCs w:val="24"/>
          <w:lang w:eastAsia="ru-RU"/>
        </w:rPr>
        <w:t>1.2. Планируемые результаты освоения дисциплины</w:t>
      </w:r>
    </w:p>
    <w:p w14:paraId="53BED617" w14:textId="77777777" w:rsidR="000C3FCC" w:rsidRPr="000C3FCC" w:rsidRDefault="000C3FCC" w:rsidP="00AD5821">
      <w:pPr>
        <w:spacing w:after="120" w:line="276" w:lineRule="auto"/>
        <w:ind w:firstLine="709"/>
        <w:rPr>
          <w:rFonts w:ascii="Times New Roman" w:hAnsi="Times New Roman" w:cs="Times New Roman"/>
          <w:bCs/>
          <w:sz w:val="24"/>
          <w:szCs w:val="24"/>
        </w:rPr>
      </w:pPr>
      <w:r w:rsidRPr="000C3FCC">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4"/>
        <w:gridCol w:w="2374"/>
        <w:gridCol w:w="2537"/>
        <w:gridCol w:w="2203"/>
      </w:tblGrid>
      <w:tr w:rsidR="000C3FCC" w:rsidRPr="000C3FCC" w14:paraId="55448330" w14:textId="77777777" w:rsidTr="00AD5821">
        <w:tc>
          <w:tcPr>
            <w:tcW w:w="2538" w:type="dxa"/>
            <w:tcBorders>
              <w:top w:val="single" w:sz="4" w:space="0" w:color="auto"/>
              <w:left w:val="single" w:sz="4" w:space="0" w:color="auto"/>
              <w:right w:val="single" w:sz="4" w:space="0" w:color="auto"/>
            </w:tcBorders>
          </w:tcPr>
          <w:p w14:paraId="5B28161B" w14:textId="77777777" w:rsidR="000C3FCC" w:rsidRPr="000C3FCC" w:rsidRDefault="000C3FCC" w:rsidP="000C3FCC">
            <w:pPr>
              <w:rPr>
                <w:rFonts w:ascii="Times New Roman" w:hAnsi="Times New Roman" w:cs="Times New Roman"/>
                <w:b/>
                <w:sz w:val="24"/>
                <w:szCs w:val="24"/>
              </w:rPr>
            </w:pPr>
            <w:r w:rsidRPr="000C3FCC">
              <w:rPr>
                <w:rFonts w:ascii="Times New Roman" w:hAnsi="Times New Roman" w:cs="Times New Roman"/>
                <w:b/>
                <w:sz w:val="24"/>
                <w:szCs w:val="24"/>
              </w:rPr>
              <w:t xml:space="preserve">Код ОК, ПК </w:t>
            </w:r>
          </w:p>
        </w:tc>
        <w:tc>
          <w:tcPr>
            <w:tcW w:w="2397" w:type="dxa"/>
            <w:tcBorders>
              <w:top w:val="single" w:sz="4" w:space="0" w:color="auto"/>
              <w:left w:val="single" w:sz="4" w:space="0" w:color="auto"/>
              <w:right w:val="single" w:sz="4" w:space="0" w:color="auto"/>
            </w:tcBorders>
          </w:tcPr>
          <w:p w14:paraId="2BE4FD46" w14:textId="77777777" w:rsidR="000C3FCC" w:rsidRPr="000C3FCC" w:rsidRDefault="000C3FCC" w:rsidP="000C3FCC">
            <w:pPr>
              <w:jc w:val="center"/>
              <w:rPr>
                <w:rFonts w:ascii="Times New Roman" w:hAnsi="Times New Roman" w:cs="Times New Roman"/>
                <w:b/>
                <w:sz w:val="24"/>
                <w:szCs w:val="24"/>
              </w:rPr>
            </w:pPr>
            <w:r w:rsidRPr="000C3FCC">
              <w:rPr>
                <w:rFonts w:ascii="Times New Roman" w:hAnsi="Times New Roman" w:cs="Times New Roman"/>
                <w:b/>
                <w:sz w:val="24"/>
                <w:szCs w:val="24"/>
              </w:rPr>
              <w:t>Уметь</w:t>
            </w:r>
          </w:p>
        </w:tc>
        <w:tc>
          <w:tcPr>
            <w:tcW w:w="2537" w:type="dxa"/>
            <w:tcBorders>
              <w:top w:val="single" w:sz="4" w:space="0" w:color="auto"/>
              <w:left w:val="single" w:sz="4" w:space="0" w:color="auto"/>
              <w:bottom w:val="single" w:sz="4" w:space="0" w:color="auto"/>
              <w:right w:val="single" w:sz="4" w:space="0" w:color="auto"/>
            </w:tcBorders>
            <w:shd w:val="clear" w:color="auto" w:fill="auto"/>
          </w:tcPr>
          <w:p w14:paraId="0AD53CC0" w14:textId="77777777" w:rsidR="000C3FCC" w:rsidRPr="000C3FCC" w:rsidRDefault="000C3FCC" w:rsidP="000C3FCC">
            <w:pPr>
              <w:jc w:val="center"/>
              <w:rPr>
                <w:rFonts w:ascii="Times New Roman" w:hAnsi="Times New Roman" w:cs="Times New Roman"/>
                <w:b/>
                <w:sz w:val="24"/>
                <w:szCs w:val="24"/>
              </w:rPr>
            </w:pPr>
            <w:r w:rsidRPr="000C3FCC">
              <w:rPr>
                <w:rFonts w:ascii="Times New Roman" w:hAnsi="Times New Roman" w:cs="Times New Roman"/>
                <w:b/>
                <w:sz w:val="24"/>
                <w:szCs w:val="24"/>
              </w:rPr>
              <w:t>Знать</w:t>
            </w:r>
          </w:p>
        </w:tc>
        <w:tc>
          <w:tcPr>
            <w:tcW w:w="2382" w:type="dxa"/>
            <w:tcBorders>
              <w:top w:val="single" w:sz="4" w:space="0" w:color="auto"/>
              <w:left w:val="single" w:sz="4" w:space="0" w:color="auto"/>
              <w:bottom w:val="single" w:sz="4" w:space="0" w:color="auto"/>
              <w:right w:val="single" w:sz="4" w:space="0" w:color="auto"/>
            </w:tcBorders>
          </w:tcPr>
          <w:p w14:paraId="31884ED1" w14:textId="77777777" w:rsidR="000C3FCC" w:rsidRPr="000C3FCC" w:rsidRDefault="000C3FCC" w:rsidP="000C3FCC">
            <w:pPr>
              <w:jc w:val="center"/>
              <w:rPr>
                <w:rFonts w:ascii="Times New Roman" w:hAnsi="Times New Roman" w:cs="Times New Roman"/>
                <w:sz w:val="24"/>
                <w:szCs w:val="24"/>
              </w:rPr>
            </w:pPr>
            <w:r w:rsidRPr="000C3FCC">
              <w:rPr>
                <w:rFonts w:ascii="Times New Roman" w:hAnsi="Times New Roman" w:cs="Times New Roman"/>
                <w:sz w:val="24"/>
                <w:szCs w:val="24"/>
              </w:rPr>
              <w:t xml:space="preserve">Владеть навыками </w:t>
            </w:r>
          </w:p>
        </w:tc>
      </w:tr>
      <w:tr w:rsidR="000C3FCC" w:rsidRPr="000C3FCC" w14:paraId="39A59111" w14:textId="77777777" w:rsidTr="00AD5821">
        <w:tc>
          <w:tcPr>
            <w:tcW w:w="2538" w:type="dxa"/>
            <w:tcBorders>
              <w:top w:val="single" w:sz="4" w:space="0" w:color="auto"/>
              <w:left w:val="single" w:sz="4" w:space="0" w:color="auto"/>
              <w:right w:val="single" w:sz="4" w:space="0" w:color="auto"/>
            </w:tcBorders>
          </w:tcPr>
          <w:p w14:paraId="4069AB6B" w14:textId="77777777" w:rsidR="000C3FCC" w:rsidRPr="000C3FCC" w:rsidRDefault="000C3FCC" w:rsidP="000C3FCC">
            <w:pPr>
              <w:rPr>
                <w:rFonts w:ascii="Times New Roman" w:hAnsi="Times New Roman" w:cs="Times New Roman"/>
                <w:bCs/>
                <w:sz w:val="24"/>
                <w:szCs w:val="24"/>
              </w:rPr>
            </w:pPr>
            <w:r w:rsidRPr="000C3FCC">
              <w:rPr>
                <w:rFonts w:ascii="Times New Roman" w:hAnsi="Times New Roman" w:cs="Times New Roman"/>
                <w:bCs/>
                <w:sz w:val="24"/>
                <w:szCs w:val="24"/>
              </w:rPr>
              <w:t xml:space="preserve">ОК 01 </w:t>
            </w:r>
            <w:r w:rsidRPr="000C3FCC">
              <w:rPr>
                <w:rFonts w:ascii="Times New Roman" w:hAnsi="Times New Roman"/>
                <w:sz w:val="24"/>
                <w:szCs w:val="24"/>
              </w:rPr>
              <w:t>Выбирать способы решения задач профессиональной деятельности применительно к различным контекстам</w:t>
            </w:r>
          </w:p>
        </w:tc>
        <w:tc>
          <w:tcPr>
            <w:tcW w:w="2397" w:type="dxa"/>
            <w:tcBorders>
              <w:top w:val="single" w:sz="4" w:space="0" w:color="auto"/>
              <w:left w:val="single" w:sz="4" w:space="0" w:color="auto"/>
              <w:right w:val="single" w:sz="4" w:space="0" w:color="auto"/>
            </w:tcBorders>
            <w:hideMark/>
          </w:tcPr>
          <w:p w14:paraId="30E1FFB0" w14:textId="77777777" w:rsidR="000C3FCC" w:rsidRPr="000C3FCC" w:rsidRDefault="000C3FCC" w:rsidP="000C3FCC">
            <w:pPr>
              <w:tabs>
                <w:tab w:val="left" w:pos="301"/>
              </w:tabs>
              <w:rPr>
                <w:rFonts w:ascii="Times New Roman" w:hAnsi="Times New Roman"/>
                <w:b/>
                <w:sz w:val="24"/>
                <w:szCs w:val="24"/>
              </w:rPr>
            </w:pPr>
            <w:r w:rsidRPr="000C3FCC">
              <w:rPr>
                <w:rFonts w:ascii="Times New Roman" w:hAnsi="Times New Roman"/>
                <w:sz w:val="24"/>
                <w:szCs w:val="24"/>
              </w:rPr>
              <w:t>- распознавать задачу и/или проблему в профессиональном и/или социальном контексте, анализировать и выделять её составные части</w:t>
            </w:r>
          </w:p>
          <w:p w14:paraId="691AD847" w14:textId="77777777" w:rsidR="000C3FCC" w:rsidRPr="000C3FCC" w:rsidRDefault="000C3FCC" w:rsidP="000C3FCC">
            <w:pPr>
              <w:tabs>
                <w:tab w:val="left" w:pos="301"/>
              </w:tabs>
              <w:rPr>
                <w:rFonts w:ascii="Times New Roman" w:hAnsi="Times New Roman"/>
                <w:sz w:val="24"/>
                <w:szCs w:val="24"/>
              </w:rPr>
            </w:pPr>
            <w:r w:rsidRPr="000C3FCC">
              <w:rPr>
                <w:rFonts w:ascii="Times New Roman" w:hAnsi="Times New Roman"/>
                <w:sz w:val="24"/>
                <w:szCs w:val="24"/>
              </w:rPr>
              <w:t xml:space="preserve">- определять этапы решения задачи, составлять план действия, </w:t>
            </w:r>
          </w:p>
          <w:p w14:paraId="45E817B9" w14:textId="77777777" w:rsidR="000C3FCC" w:rsidRPr="000C3FCC" w:rsidRDefault="000C3FCC" w:rsidP="000C3FCC">
            <w:pPr>
              <w:tabs>
                <w:tab w:val="left" w:pos="301"/>
              </w:tabs>
              <w:rPr>
                <w:rFonts w:ascii="Times New Roman" w:hAnsi="Times New Roman"/>
                <w:sz w:val="24"/>
                <w:szCs w:val="24"/>
              </w:rPr>
            </w:pPr>
            <w:r w:rsidRPr="000C3FCC">
              <w:rPr>
                <w:rFonts w:ascii="Times New Roman" w:hAnsi="Times New Roman"/>
                <w:sz w:val="24"/>
                <w:szCs w:val="24"/>
              </w:rPr>
              <w:t>реализовывать составленный план, определять необходимые ресурсы:</w:t>
            </w:r>
          </w:p>
          <w:p w14:paraId="73E2FEAD" w14:textId="77777777" w:rsidR="000C3FCC" w:rsidRPr="000C3FCC" w:rsidRDefault="000C3FCC" w:rsidP="000C3FCC">
            <w:pPr>
              <w:tabs>
                <w:tab w:val="left" w:pos="301"/>
              </w:tabs>
              <w:rPr>
                <w:rFonts w:ascii="Times New Roman" w:hAnsi="Times New Roman"/>
                <w:sz w:val="24"/>
                <w:szCs w:val="24"/>
              </w:rPr>
            </w:pPr>
            <w:r w:rsidRPr="000C3FCC">
              <w:rPr>
                <w:rFonts w:ascii="Times New Roman" w:hAnsi="Times New Roman"/>
                <w:sz w:val="24"/>
                <w:szCs w:val="24"/>
              </w:rPr>
              <w:t>- выявлять и эффективно искать информацию, необходимую для решения задачи и/или проблемы;</w:t>
            </w:r>
          </w:p>
          <w:p w14:paraId="66513752" w14:textId="77777777" w:rsidR="000C3FCC" w:rsidRPr="000C3FCC" w:rsidRDefault="000C3FCC" w:rsidP="000C3FCC">
            <w:pPr>
              <w:tabs>
                <w:tab w:val="left" w:pos="301"/>
              </w:tabs>
              <w:rPr>
                <w:rFonts w:ascii="Times New Roman" w:hAnsi="Times New Roman"/>
                <w:sz w:val="24"/>
                <w:szCs w:val="24"/>
              </w:rPr>
            </w:pPr>
            <w:r w:rsidRPr="000C3FCC">
              <w:rPr>
                <w:rFonts w:ascii="Times New Roman" w:hAnsi="Times New Roman"/>
                <w:sz w:val="24"/>
                <w:szCs w:val="24"/>
              </w:rPr>
              <w:lastRenderedPageBreak/>
              <w:t>- владеть актуальными методами работы в профессиональной и смежных сферах;</w:t>
            </w:r>
          </w:p>
          <w:p w14:paraId="54C42406" w14:textId="77777777" w:rsidR="000C3FCC" w:rsidRPr="000C3FCC" w:rsidRDefault="000C3FCC" w:rsidP="000C3FCC">
            <w:pPr>
              <w:tabs>
                <w:tab w:val="left" w:pos="301"/>
              </w:tabs>
              <w:rPr>
                <w:rFonts w:ascii="Times New Roman" w:hAnsi="Times New Roman" w:cs="Times New Roman"/>
                <w:bCs/>
                <w:sz w:val="24"/>
                <w:szCs w:val="24"/>
              </w:rPr>
            </w:pPr>
            <w:r w:rsidRPr="000C3FCC">
              <w:rPr>
                <w:rFonts w:ascii="Times New Roman" w:hAnsi="Times New Roman"/>
                <w:sz w:val="24"/>
                <w:szCs w:val="24"/>
              </w:rPr>
              <w:t>- оценивать результат и последствия своих действий (самостоятельно или с помощью наставника)</w:t>
            </w:r>
          </w:p>
        </w:tc>
        <w:tc>
          <w:tcPr>
            <w:tcW w:w="2537" w:type="dxa"/>
            <w:tcBorders>
              <w:top w:val="single" w:sz="4" w:space="0" w:color="auto"/>
              <w:left w:val="single" w:sz="4" w:space="0" w:color="auto"/>
              <w:bottom w:val="single" w:sz="4" w:space="0" w:color="auto"/>
              <w:right w:val="single" w:sz="4" w:space="0" w:color="auto"/>
            </w:tcBorders>
            <w:shd w:val="clear" w:color="auto" w:fill="auto"/>
          </w:tcPr>
          <w:p w14:paraId="03A6CEDA" w14:textId="77777777" w:rsidR="000C3FCC" w:rsidRPr="000C3FCC" w:rsidRDefault="000C3FCC" w:rsidP="000C3FCC">
            <w:pPr>
              <w:tabs>
                <w:tab w:val="left" w:pos="301"/>
              </w:tabs>
              <w:rPr>
                <w:rFonts w:ascii="Times New Roman" w:hAnsi="Times New Roman"/>
                <w:sz w:val="24"/>
                <w:szCs w:val="24"/>
              </w:rPr>
            </w:pPr>
            <w:r w:rsidRPr="000C3FCC">
              <w:rPr>
                <w:rFonts w:ascii="Times New Roman" w:hAnsi="Times New Roman"/>
                <w:sz w:val="24"/>
                <w:szCs w:val="24"/>
              </w:rPr>
              <w:lastRenderedPageBreak/>
              <w:t xml:space="preserve"> - актуальный профессиональный и социальный контекст, в котором приходится работать и жить </w:t>
            </w:r>
          </w:p>
          <w:p w14:paraId="315A3E6A" w14:textId="77777777" w:rsidR="000C3FCC" w:rsidRPr="000C3FCC" w:rsidRDefault="000C3FCC" w:rsidP="000C3FCC">
            <w:pPr>
              <w:tabs>
                <w:tab w:val="left" w:pos="301"/>
              </w:tabs>
              <w:rPr>
                <w:rFonts w:ascii="Times New Roman" w:hAnsi="Times New Roman"/>
                <w:sz w:val="24"/>
                <w:szCs w:val="24"/>
              </w:rPr>
            </w:pPr>
            <w:r w:rsidRPr="000C3FCC">
              <w:rPr>
                <w:rFonts w:ascii="Times New Roman" w:hAnsi="Times New Roman"/>
                <w:sz w:val="24"/>
                <w:szCs w:val="24"/>
              </w:rPr>
              <w:t xml:space="preserve">- структура плана для решения задач, </w:t>
            </w:r>
          </w:p>
          <w:p w14:paraId="6E192B57" w14:textId="77777777" w:rsidR="000C3FCC" w:rsidRPr="000C3FCC" w:rsidRDefault="000C3FCC" w:rsidP="000C3FCC">
            <w:pPr>
              <w:tabs>
                <w:tab w:val="left" w:pos="301"/>
              </w:tabs>
              <w:rPr>
                <w:rFonts w:ascii="Times New Roman" w:hAnsi="Times New Roman"/>
                <w:sz w:val="24"/>
                <w:szCs w:val="24"/>
              </w:rPr>
            </w:pPr>
            <w:r w:rsidRPr="000C3FCC">
              <w:rPr>
                <w:rFonts w:ascii="Times New Roman" w:hAnsi="Times New Roman"/>
                <w:sz w:val="24"/>
                <w:szCs w:val="24"/>
              </w:rPr>
              <w:t>алгоритмы выполнения работ в профессиональной и смежных областях</w:t>
            </w:r>
          </w:p>
          <w:p w14:paraId="56A0A9B5" w14:textId="77777777" w:rsidR="000C3FCC" w:rsidRPr="000C3FCC" w:rsidRDefault="000C3FCC" w:rsidP="000C3FCC">
            <w:pPr>
              <w:tabs>
                <w:tab w:val="left" w:pos="301"/>
              </w:tabs>
              <w:rPr>
                <w:rFonts w:ascii="Times New Roman" w:hAnsi="Times New Roman"/>
                <w:b/>
                <w:sz w:val="24"/>
                <w:szCs w:val="24"/>
              </w:rPr>
            </w:pPr>
            <w:r w:rsidRPr="000C3FCC">
              <w:rPr>
                <w:rFonts w:ascii="Times New Roman" w:hAnsi="Times New Roman"/>
                <w:sz w:val="24"/>
                <w:szCs w:val="24"/>
              </w:rPr>
              <w:t>- основные источники информации и ресурсы для решения задач и/или проблем в профессиональном и/или социальном контексте</w:t>
            </w:r>
          </w:p>
          <w:p w14:paraId="6C9B5D64" w14:textId="77777777" w:rsidR="000C3FCC" w:rsidRPr="000C3FCC" w:rsidRDefault="000C3FCC" w:rsidP="000C3FCC">
            <w:pPr>
              <w:tabs>
                <w:tab w:val="left" w:pos="301"/>
              </w:tabs>
              <w:rPr>
                <w:rFonts w:ascii="Times New Roman" w:hAnsi="Times New Roman"/>
                <w:sz w:val="24"/>
                <w:szCs w:val="24"/>
              </w:rPr>
            </w:pPr>
            <w:r w:rsidRPr="000C3FCC">
              <w:rPr>
                <w:rFonts w:ascii="Times New Roman" w:hAnsi="Times New Roman"/>
                <w:sz w:val="24"/>
                <w:szCs w:val="24"/>
              </w:rPr>
              <w:t>- методы работы в профессиональной и смежных сферах</w:t>
            </w:r>
          </w:p>
          <w:p w14:paraId="1F5AC0F6" w14:textId="77777777" w:rsidR="000C3FCC" w:rsidRPr="000C3FCC" w:rsidRDefault="000C3FCC" w:rsidP="000C3FCC">
            <w:pPr>
              <w:tabs>
                <w:tab w:val="left" w:pos="301"/>
              </w:tabs>
              <w:rPr>
                <w:rFonts w:ascii="Times New Roman" w:hAnsi="Times New Roman" w:cs="Times New Roman"/>
                <w:bCs/>
                <w:sz w:val="24"/>
                <w:szCs w:val="24"/>
              </w:rPr>
            </w:pPr>
            <w:r w:rsidRPr="000C3FCC">
              <w:rPr>
                <w:rFonts w:ascii="Times New Roman" w:hAnsi="Times New Roman"/>
                <w:sz w:val="24"/>
                <w:szCs w:val="24"/>
              </w:rPr>
              <w:t xml:space="preserve">- порядок оценки результатов решения задач </w:t>
            </w:r>
            <w:r w:rsidRPr="000C3FCC">
              <w:rPr>
                <w:rFonts w:ascii="Times New Roman" w:hAnsi="Times New Roman"/>
                <w:sz w:val="24"/>
                <w:szCs w:val="24"/>
              </w:rPr>
              <w:lastRenderedPageBreak/>
              <w:t>профессиональной деятельности</w:t>
            </w:r>
          </w:p>
        </w:tc>
        <w:tc>
          <w:tcPr>
            <w:tcW w:w="2382" w:type="dxa"/>
            <w:tcBorders>
              <w:top w:val="single" w:sz="4" w:space="0" w:color="auto"/>
              <w:left w:val="single" w:sz="4" w:space="0" w:color="auto"/>
              <w:bottom w:val="single" w:sz="4" w:space="0" w:color="auto"/>
              <w:right w:val="single" w:sz="4" w:space="0" w:color="auto"/>
            </w:tcBorders>
          </w:tcPr>
          <w:p w14:paraId="77A96C1D" w14:textId="77777777" w:rsidR="000C3FCC" w:rsidRPr="000C3FCC" w:rsidRDefault="000C3FCC" w:rsidP="000C3FCC">
            <w:pPr>
              <w:jc w:val="center"/>
              <w:rPr>
                <w:rFonts w:ascii="Times New Roman" w:hAnsi="Times New Roman" w:cs="Times New Roman"/>
                <w:bCs/>
                <w:sz w:val="24"/>
                <w:szCs w:val="24"/>
              </w:rPr>
            </w:pPr>
            <w:r w:rsidRPr="000C3FCC">
              <w:rPr>
                <w:rFonts w:ascii="Times New Roman" w:hAnsi="Times New Roman" w:cs="Times New Roman"/>
                <w:bCs/>
                <w:sz w:val="24"/>
                <w:szCs w:val="24"/>
              </w:rPr>
              <w:lastRenderedPageBreak/>
              <w:t>-</w:t>
            </w:r>
          </w:p>
        </w:tc>
      </w:tr>
      <w:tr w:rsidR="000C3FCC" w:rsidRPr="000C3FCC" w14:paraId="51CE6E50" w14:textId="77777777" w:rsidTr="00AD5821">
        <w:tc>
          <w:tcPr>
            <w:tcW w:w="2538" w:type="dxa"/>
            <w:tcBorders>
              <w:top w:val="single" w:sz="4" w:space="0" w:color="auto"/>
              <w:left w:val="single" w:sz="4" w:space="0" w:color="auto"/>
              <w:right w:val="single" w:sz="4" w:space="0" w:color="auto"/>
            </w:tcBorders>
          </w:tcPr>
          <w:p w14:paraId="1FBB0ED2" w14:textId="77777777" w:rsidR="000C3FCC" w:rsidRPr="000C3FCC" w:rsidRDefault="000C3FCC" w:rsidP="000C3FCC">
            <w:pPr>
              <w:rPr>
                <w:rFonts w:ascii="Times New Roman" w:hAnsi="Times New Roman" w:cs="Times New Roman"/>
                <w:bCs/>
                <w:sz w:val="24"/>
                <w:szCs w:val="24"/>
              </w:rPr>
            </w:pPr>
            <w:r w:rsidRPr="000C3FCC">
              <w:rPr>
                <w:rFonts w:ascii="Times New Roman" w:hAnsi="Times New Roman" w:cs="Times New Roman"/>
                <w:bCs/>
                <w:sz w:val="24"/>
                <w:szCs w:val="24"/>
              </w:rPr>
              <w:lastRenderedPageBreak/>
              <w:t xml:space="preserve">ОК 05 </w:t>
            </w:r>
            <w:r w:rsidRPr="000C3FCC">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397" w:type="dxa"/>
            <w:tcBorders>
              <w:top w:val="single" w:sz="4" w:space="0" w:color="auto"/>
              <w:left w:val="single" w:sz="4" w:space="0" w:color="auto"/>
              <w:right w:val="single" w:sz="4" w:space="0" w:color="auto"/>
            </w:tcBorders>
          </w:tcPr>
          <w:p w14:paraId="6634595D" w14:textId="77777777" w:rsidR="000C3FCC" w:rsidRPr="000C3FCC" w:rsidRDefault="000C3FCC" w:rsidP="000C3FCC">
            <w:pPr>
              <w:rPr>
                <w:rFonts w:ascii="Times New Roman" w:hAnsi="Times New Roman"/>
                <w:b/>
                <w:sz w:val="24"/>
                <w:szCs w:val="24"/>
              </w:rPr>
            </w:pPr>
            <w:r w:rsidRPr="000C3FCC">
              <w:rPr>
                <w:rFonts w:ascii="Times New Roman" w:hAnsi="Times New Roman"/>
                <w:sz w:val="24"/>
                <w:szCs w:val="24"/>
              </w:rPr>
              <w:t>- грамотно излагать свои мысли и оформлять документы по профессиональной тематике на государственном языке;</w:t>
            </w:r>
          </w:p>
          <w:p w14:paraId="01554524" w14:textId="77777777" w:rsidR="000C3FCC" w:rsidRPr="000C3FCC" w:rsidRDefault="000C3FCC" w:rsidP="000C3FCC">
            <w:pPr>
              <w:rPr>
                <w:rFonts w:ascii="Times New Roman" w:hAnsi="Times New Roman" w:cs="Times New Roman"/>
                <w:bCs/>
                <w:sz w:val="24"/>
                <w:szCs w:val="24"/>
              </w:rPr>
            </w:pPr>
            <w:r w:rsidRPr="000C3FCC">
              <w:rPr>
                <w:rFonts w:ascii="Times New Roman" w:hAnsi="Times New Roman"/>
                <w:sz w:val="24"/>
                <w:szCs w:val="24"/>
              </w:rPr>
              <w:t>- проявлять толерантность в рабочем коллективе.</w:t>
            </w:r>
          </w:p>
        </w:tc>
        <w:tc>
          <w:tcPr>
            <w:tcW w:w="2537" w:type="dxa"/>
            <w:tcBorders>
              <w:top w:val="single" w:sz="4" w:space="0" w:color="auto"/>
              <w:left w:val="single" w:sz="4" w:space="0" w:color="auto"/>
              <w:bottom w:val="single" w:sz="4" w:space="0" w:color="auto"/>
              <w:right w:val="single" w:sz="4" w:space="0" w:color="auto"/>
            </w:tcBorders>
            <w:shd w:val="clear" w:color="auto" w:fill="auto"/>
          </w:tcPr>
          <w:p w14:paraId="3F4A2F53" w14:textId="77777777" w:rsidR="000C3FCC" w:rsidRPr="000C3FCC" w:rsidRDefault="000C3FCC" w:rsidP="000C3FCC">
            <w:pPr>
              <w:rPr>
                <w:rFonts w:ascii="Times New Roman" w:hAnsi="Times New Roman"/>
                <w:sz w:val="24"/>
                <w:szCs w:val="24"/>
              </w:rPr>
            </w:pPr>
            <w:r w:rsidRPr="000C3FCC">
              <w:rPr>
                <w:rFonts w:ascii="Times New Roman" w:hAnsi="Times New Roman"/>
                <w:sz w:val="24"/>
                <w:szCs w:val="24"/>
              </w:rPr>
              <w:t>- правила оформления документов;</w:t>
            </w:r>
          </w:p>
          <w:p w14:paraId="1C06544E" w14:textId="77777777" w:rsidR="000C3FCC" w:rsidRPr="000C3FCC" w:rsidRDefault="000C3FCC" w:rsidP="000C3FCC">
            <w:pPr>
              <w:rPr>
                <w:rFonts w:ascii="Times New Roman" w:hAnsi="Times New Roman"/>
                <w:b/>
                <w:sz w:val="24"/>
                <w:szCs w:val="24"/>
              </w:rPr>
            </w:pPr>
            <w:r w:rsidRPr="000C3FCC">
              <w:rPr>
                <w:rFonts w:ascii="Times New Roman" w:hAnsi="Times New Roman"/>
                <w:sz w:val="24"/>
                <w:szCs w:val="24"/>
              </w:rPr>
              <w:t>- правила построения устных сообщений;</w:t>
            </w:r>
          </w:p>
          <w:p w14:paraId="39DCE869" w14:textId="77777777" w:rsidR="000C3FCC" w:rsidRPr="000C3FCC" w:rsidRDefault="000C3FCC" w:rsidP="000C3FCC">
            <w:pPr>
              <w:rPr>
                <w:rFonts w:ascii="Times New Roman" w:hAnsi="Times New Roman" w:cs="Times New Roman"/>
                <w:bCs/>
                <w:sz w:val="24"/>
                <w:szCs w:val="24"/>
              </w:rPr>
            </w:pPr>
            <w:r w:rsidRPr="000C3FCC">
              <w:rPr>
                <w:rFonts w:ascii="Times New Roman" w:hAnsi="Times New Roman"/>
                <w:sz w:val="24"/>
                <w:szCs w:val="24"/>
              </w:rPr>
              <w:t>-особенности социального и культурного контекста.</w:t>
            </w:r>
          </w:p>
        </w:tc>
        <w:tc>
          <w:tcPr>
            <w:tcW w:w="2382" w:type="dxa"/>
            <w:tcBorders>
              <w:top w:val="single" w:sz="4" w:space="0" w:color="auto"/>
              <w:left w:val="single" w:sz="4" w:space="0" w:color="auto"/>
              <w:bottom w:val="single" w:sz="4" w:space="0" w:color="auto"/>
              <w:right w:val="single" w:sz="4" w:space="0" w:color="auto"/>
            </w:tcBorders>
          </w:tcPr>
          <w:p w14:paraId="6ACCE733" w14:textId="77777777" w:rsidR="000C3FCC" w:rsidRPr="000C3FCC" w:rsidRDefault="000C3FCC" w:rsidP="000C3FCC">
            <w:pPr>
              <w:jc w:val="both"/>
              <w:rPr>
                <w:rFonts w:ascii="Times New Roman" w:hAnsi="Times New Roman" w:cs="Times New Roman"/>
                <w:bCs/>
                <w:sz w:val="24"/>
                <w:szCs w:val="24"/>
              </w:rPr>
            </w:pPr>
            <w:r w:rsidRPr="000C3FCC">
              <w:rPr>
                <w:rFonts w:ascii="Times New Roman" w:hAnsi="Times New Roman" w:cs="Times New Roman"/>
                <w:bCs/>
                <w:sz w:val="24"/>
                <w:szCs w:val="24"/>
              </w:rPr>
              <w:t>.-</w:t>
            </w:r>
          </w:p>
        </w:tc>
      </w:tr>
      <w:tr w:rsidR="000C3FCC" w:rsidRPr="000C3FCC" w14:paraId="010934C1" w14:textId="77777777" w:rsidTr="00AD5821">
        <w:tc>
          <w:tcPr>
            <w:tcW w:w="2538" w:type="dxa"/>
            <w:tcBorders>
              <w:top w:val="single" w:sz="4" w:space="0" w:color="auto"/>
              <w:left w:val="single" w:sz="4" w:space="0" w:color="auto"/>
              <w:right w:val="single" w:sz="4" w:space="0" w:color="auto"/>
            </w:tcBorders>
          </w:tcPr>
          <w:p w14:paraId="776AC45B" w14:textId="77777777" w:rsidR="000C3FCC" w:rsidRPr="000C3FCC" w:rsidRDefault="000C3FCC" w:rsidP="000C3FCC">
            <w:pPr>
              <w:rPr>
                <w:rFonts w:ascii="Times New Roman" w:hAnsi="Times New Roman" w:cs="Times New Roman"/>
                <w:bCs/>
                <w:sz w:val="24"/>
                <w:szCs w:val="24"/>
              </w:rPr>
            </w:pPr>
            <w:r w:rsidRPr="000C3FCC">
              <w:rPr>
                <w:rFonts w:ascii="Times New Roman" w:hAnsi="Times New Roman" w:cs="Times New Roman"/>
                <w:bCs/>
                <w:sz w:val="24"/>
                <w:szCs w:val="24"/>
              </w:rPr>
              <w:t>ОК 06</w:t>
            </w:r>
            <w:r w:rsidRPr="000C3FCC">
              <w:rPr>
                <w:rFonts w:ascii="Times New Roman" w:hAnsi="Times New Roman" w:cs="Times New Roman"/>
                <w:sz w:val="24"/>
                <w:szCs w:val="24"/>
              </w:rPr>
              <w:t xml:space="preserve">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r w:rsidRPr="000C3FCC">
              <w:rPr>
                <w:sz w:val="24"/>
                <w:szCs w:val="24"/>
              </w:rPr>
              <w:t>;</w:t>
            </w:r>
          </w:p>
        </w:tc>
        <w:tc>
          <w:tcPr>
            <w:tcW w:w="2397" w:type="dxa"/>
            <w:tcBorders>
              <w:top w:val="single" w:sz="4" w:space="0" w:color="auto"/>
              <w:left w:val="single" w:sz="4" w:space="0" w:color="auto"/>
              <w:right w:val="single" w:sz="4" w:space="0" w:color="auto"/>
            </w:tcBorders>
          </w:tcPr>
          <w:p w14:paraId="55FBDA55" w14:textId="77777777" w:rsidR="000C3FCC" w:rsidRPr="000C3FCC" w:rsidRDefault="000C3FCC" w:rsidP="000C3FCC">
            <w:pPr>
              <w:rPr>
                <w:rFonts w:ascii="Times New Roman" w:hAnsi="Times New Roman" w:cs="Times New Roman"/>
              </w:rPr>
            </w:pPr>
            <w:r w:rsidRPr="000C3FCC">
              <w:rPr>
                <w:rFonts w:ascii="Times New Roman" w:hAnsi="Times New Roman" w:cs="Times New Roman"/>
              </w:rPr>
              <w:t>-проявлять гражданско-патриотическую позицию;</w:t>
            </w:r>
          </w:p>
          <w:p w14:paraId="39F3D1B6" w14:textId="77777777" w:rsidR="000C3FCC" w:rsidRPr="000C3FCC" w:rsidRDefault="000C3FCC" w:rsidP="000C3FCC">
            <w:pPr>
              <w:rPr>
                <w:rFonts w:ascii="Times New Roman" w:hAnsi="Times New Roman" w:cs="Times New Roman"/>
              </w:rPr>
            </w:pPr>
            <w:r w:rsidRPr="000C3FCC">
              <w:rPr>
                <w:rFonts w:ascii="Times New Roman" w:hAnsi="Times New Roman" w:cs="Times New Roman"/>
              </w:rPr>
              <w:t>демонстрировать осознанное поведение;</w:t>
            </w:r>
          </w:p>
          <w:p w14:paraId="59C0FCFF" w14:textId="77777777" w:rsidR="000C3FCC" w:rsidRPr="000C3FCC" w:rsidRDefault="000C3FCC" w:rsidP="000C3FCC">
            <w:pPr>
              <w:rPr>
                <w:rFonts w:ascii="Times New Roman" w:hAnsi="Times New Roman" w:cs="Times New Roman"/>
              </w:rPr>
            </w:pPr>
            <w:r w:rsidRPr="000C3FCC">
              <w:rPr>
                <w:rFonts w:ascii="Times New Roman" w:hAnsi="Times New Roman" w:cs="Times New Roman"/>
              </w:rPr>
              <w:t>описывать значимость своей профессии;</w:t>
            </w:r>
          </w:p>
          <w:p w14:paraId="5BB6A039" w14:textId="77777777" w:rsidR="000C3FCC" w:rsidRPr="000C3FCC" w:rsidRDefault="000C3FCC" w:rsidP="000C3FCC">
            <w:pPr>
              <w:rPr>
                <w:rFonts w:ascii="Times New Roman" w:hAnsi="Times New Roman" w:cs="Times New Roman"/>
              </w:rPr>
            </w:pPr>
            <w:r w:rsidRPr="000C3FCC">
              <w:rPr>
                <w:rFonts w:ascii="Times New Roman" w:hAnsi="Times New Roman" w:cs="Times New Roman"/>
              </w:rPr>
              <w:t>применять стандарты антикоррупционного поведения</w:t>
            </w:r>
          </w:p>
          <w:p w14:paraId="082D7F88" w14:textId="77777777" w:rsidR="000C3FCC" w:rsidRPr="000C3FCC" w:rsidRDefault="000C3FCC" w:rsidP="000C3FCC">
            <w:pPr>
              <w:rPr>
                <w:rFonts w:ascii="Times New Roman" w:hAnsi="Times New Roman" w:cs="Times New Roman"/>
                <w:sz w:val="24"/>
                <w:szCs w:val="24"/>
              </w:rPr>
            </w:pPr>
          </w:p>
        </w:tc>
        <w:tc>
          <w:tcPr>
            <w:tcW w:w="2537" w:type="dxa"/>
            <w:tcBorders>
              <w:top w:val="single" w:sz="4" w:space="0" w:color="auto"/>
              <w:left w:val="single" w:sz="4" w:space="0" w:color="auto"/>
              <w:bottom w:val="single" w:sz="4" w:space="0" w:color="auto"/>
              <w:right w:val="single" w:sz="4" w:space="0" w:color="auto"/>
            </w:tcBorders>
            <w:shd w:val="clear" w:color="auto" w:fill="auto"/>
          </w:tcPr>
          <w:p w14:paraId="54822932" w14:textId="77777777" w:rsidR="000C3FCC" w:rsidRPr="000C3FCC" w:rsidRDefault="000C3FCC" w:rsidP="000C3FCC">
            <w:pPr>
              <w:rPr>
                <w:rFonts w:ascii="Times New Roman" w:hAnsi="Times New Roman" w:cs="Times New Roman"/>
                <w:sz w:val="24"/>
                <w:szCs w:val="24"/>
              </w:rPr>
            </w:pPr>
            <w:r w:rsidRPr="000C3FCC">
              <w:rPr>
                <w:rFonts w:ascii="Times New Roman" w:hAnsi="Times New Roman" w:cs="Times New Roman"/>
                <w:color w:val="FF0000"/>
                <w:sz w:val="24"/>
                <w:szCs w:val="24"/>
              </w:rPr>
              <w:t>-</w:t>
            </w:r>
            <w:r w:rsidRPr="000C3FCC">
              <w:rPr>
                <w:rFonts w:ascii="Times New Roman" w:hAnsi="Times New Roman" w:cs="Times New Roman"/>
              </w:rPr>
              <w:t>сущность гражданско-патриотической позиции традиционных общечеловеческих ценностей, в том числе с учетом гармонизации межнациональных и межрелигиозных отношений значимость профессиональной деятельности по профессии стандарты антикоррупционного поведения и  последствия его нарушения</w:t>
            </w:r>
          </w:p>
        </w:tc>
        <w:tc>
          <w:tcPr>
            <w:tcW w:w="2382" w:type="dxa"/>
            <w:tcBorders>
              <w:top w:val="single" w:sz="4" w:space="0" w:color="auto"/>
              <w:left w:val="single" w:sz="4" w:space="0" w:color="auto"/>
              <w:bottom w:val="single" w:sz="4" w:space="0" w:color="auto"/>
              <w:right w:val="single" w:sz="4" w:space="0" w:color="auto"/>
            </w:tcBorders>
          </w:tcPr>
          <w:p w14:paraId="20734420" w14:textId="77777777" w:rsidR="000C3FCC" w:rsidRPr="000C3FCC" w:rsidRDefault="000C3FCC" w:rsidP="000C3FCC">
            <w:pPr>
              <w:jc w:val="center"/>
              <w:rPr>
                <w:rFonts w:ascii="Times New Roman" w:hAnsi="Times New Roman" w:cs="Times New Roman"/>
                <w:bCs/>
                <w:sz w:val="24"/>
                <w:szCs w:val="24"/>
              </w:rPr>
            </w:pPr>
          </w:p>
        </w:tc>
      </w:tr>
      <w:tr w:rsidR="000C3FCC" w:rsidRPr="000C3FCC" w14:paraId="3B92BF59" w14:textId="77777777" w:rsidTr="00AD5821">
        <w:tc>
          <w:tcPr>
            <w:tcW w:w="2538" w:type="dxa"/>
            <w:tcBorders>
              <w:top w:val="single" w:sz="4" w:space="0" w:color="auto"/>
              <w:left w:val="single" w:sz="4" w:space="0" w:color="auto"/>
              <w:bottom w:val="single" w:sz="4" w:space="0" w:color="auto"/>
              <w:right w:val="single" w:sz="4" w:space="0" w:color="auto"/>
            </w:tcBorders>
          </w:tcPr>
          <w:p w14:paraId="59397B45" w14:textId="77777777" w:rsidR="000C3FCC" w:rsidRPr="000C3FCC" w:rsidRDefault="000C3FCC" w:rsidP="000C3FCC">
            <w:pPr>
              <w:rPr>
                <w:rFonts w:ascii="Times New Roman" w:hAnsi="Times New Roman" w:cs="Times New Roman"/>
                <w:bCs/>
                <w:sz w:val="24"/>
                <w:szCs w:val="24"/>
              </w:rPr>
            </w:pPr>
            <w:r w:rsidRPr="000C3FCC">
              <w:rPr>
                <w:rFonts w:ascii="Times New Roman" w:hAnsi="Times New Roman" w:cs="Times New Roman"/>
                <w:bCs/>
                <w:sz w:val="24"/>
                <w:szCs w:val="24"/>
              </w:rPr>
              <w:t xml:space="preserve">ОК 09 </w:t>
            </w:r>
            <w:r w:rsidRPr="000C3FCC">
              <w:rPr>
                <w:rFonts w:ascii="Times New Roman" w:hAnsi="Times New Roman"/>
                <w:sz w:val="24"/>
                <w:szCs w:val="24"/>
              </w:rPr>
              <w:t>Пользоваться профессиональной документацией на государственном и иностранном языках</w:t>
            </w:r>
          </w:p>
        </w:tc>
        <w:tc>
          <w:tcPr>
            <w:tcW w:w="2397" w:type="dxa"/>
            <w:tcBorders>
              <w:top w:val="single" w:sz="4" w:space="0" w:color="auto"/>
              <w:left w:val="single" w:sz="4" w:space="0" w:color="auto"/>
              <w:bottom w:val="single" w:sz="4" w:space="0" w:color="auto"/>
              <w:right w:val="single" w:sz="4" w:space="0" w:color="auto"/>
            </w:tcBorders>
          </w:tcPr>
          <w:p w14:paraId="0D3AF7E3" w14:textId="77777777" w:rsidR="000C3FCC" w:rsidRPr="000C3FCC" w:rsidRDefault="000C3FCC" w:rsidP="000C3FCC">
            <w:pPr>
              <w:rPr>
                <w:rFonts w:ascii="Times New Roman" w:hAnsi="Times New Roman"/>
                <w:b/>
                <w:sz w:val="24"/>
                <w:szCs w:val="24"/>
              </w:rPr>
            </w:pPr>
            <w:r w:rsidRPr="000C3FCC">
              <w:rPr>
                <w:rFonts w:ascii="Times New Roman" w:hAnsi="Times New Roman"/>
                <w:sz w:val="24"/>
                <w:szCs w:val="24"/>
              </w:rPr>
              <w:t>-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2A447B09" w14:textId="77777777" w:rsidR="000C3FCC" w:rsidRPr="000C3FCC" w:rsidRDefault="000C3FCC" w:rsidP="000C3FCC">
            <w:pPr>
              <w:rPr>
                <w:rFonts w:ascii="Times New Roman" w:hAnsi="Times New Roman"/>
                <w:b/>
                <w:sz w:val="24"/>
                <w:szCs w:val="24"/>
              </w:rPr>
            </w:pPr>
            <w:r w:rsidRPr="000C3FCC">
              <w:rPr>
                <w:rFonts w:ascii="Times New Roman" w:hAnsi="Times New Roman"/>
                <w:sz w:val="24"/>
                <w:szCs w:val="24"/>
              </w:rPr>
              <w:lastRenderedPageBreak/>
              <w:t xml:space="preserve"> -участвовать в диалогах на знакомые общие и профессиональные темы</w:t>
            </w:r>
          </w:p>
          <w:p w14:paraId="2030CB42" w14:textId="77777777" w:rsidR="000C3FCC" w:rsidRPr="000C3FCC" w:rsidRDefault="000C3FCC" w:rsidP="000C3FCC">
            <w:pPr>
              <w:rPr>
                <w:rFonts w:ascii="Times New Roman" w:hAnsi="Times New Roman"/>
                <w:b/>
                <w:sz w:val="24"/>
                <w:szCs w:val="24"/>
              </w:rPr>
            </w:pPr>
            <w:r w:rsidRPr="000C3FCC">
              <w:rPr>
                <w:rFonts w:ascii="Times New Roman" w:hAnsi="Times New Roman"/>
                <w:sz w:val="24"/>
                <w:szCs w:val="24"/>
              </w:rPr>
              <w:t>- строить простые высказывания о себе и о своей профессиональной деятельности</w:t>
            </w:r>
          </w:p>
          <w:p w14:paraId="0AF2654B" w14:textId="77777777" w:rsidR="000C3FCC" w:rsidRPr="000C3FCC" w:rsidRDefault="000C3FCC" w:rsidP="000C3FCC">
            <w:pPr>
              <w:rPr>
                <w:rFonts w:ascii="Times New Roman" w:hAnsi="Times New Roman"/>
                <w:b/>
                <w:sz w:val="24"/>
                <w:szCs w:val="24"/>
              </w:rPr>
            </w:pPr>
            <w:r w:rsidRPr="000C3FCC">
              <w:rPr>
                <w:rFonts w:ascii="Times New Roman" w:hAnsi="Times New Roman"/>
                <w:sz w:val="24"/>
                <w:szCs w:val="24"/>
              </w:rPr>
              <w:t>- кратко обосновывать и объяснять свои действия (текущие и планируемые)</w:t>
            </w:r>
          </w:p>
          <w:p w14:paraId="10249836" w14:textId="77777777" w:rsidR="000C3FCC" w:rsidRPr="000C3FCC" w:rsidRDefault="000C3FCC" w:rsidP="000C3FCC">
            <w:pPr>
              <w:rPr>
                <w:rFonts w:ascii="Times New Roman" w:hAnsi="Times New Roman" w:cs="Times New Roman"/>
                <w:bCs/>
                <w:sz w:val="24"/>
                <w:szCs w:val="24"/>
              </w:rPr>
            </w:pPr>
            <w:r w:rsidRPr="000C3FCC">
              <w:rPr>
                <w:rFonts w:ascii="Times New Roman" w:hAnsi="Times New Roman"/>
                <w:sz w:val="24"/>
                <w:szCs w:val="24"/>
              </w:rPr>
              <w:t>- писать простые связные сообщения на знакомые или интересующие профессиональные темы.</w:t>
            </w:r>
          </w:p>
        </w:tc>
        <w:tc>
          <w:tcPr>
            <w:tcW w:w="2537" w:type="dxa"/>
            <w:tcBorders>
              <w:top w:val="single" w:sz="4" w:space="0" w:color="auto"/>
              <w:left w:val="single" w:sz="4" w:space="0" w:color="auto"/>
              <w:bottom w:val="single" w:sz="4" w:space="0" w:color="auto"/>
              <w:right w:val="single" w:sz="4" w:space="0" w:color="auto"/>
            </w:tcBorders>
            <w:shd w:val="clear" w:color="auto" w:fill="auto"/>
          </w:tcPr>
          <w:p w14:paraId="66EFF84D" w14:textId="77777777" w:rsidR="000C3FCC" w:rsidRPr="000C3FCC" w:rsidRDefault="000C3FCC" w:rsidP="000C3FCC">
            <w:pPr>
              <w:rPr>
                <w:rFonts w:ascii="Times New Roman" w:hAnsi="Times New Roman"/>
                <w:b/>
                <w:sz w:val="24"/>
                <w:szCs w:val="24"/>
              </w:rPr>
            </w:pPr>
            <w:r w:rsidRPr="000C3FCC">
              <w:rPr>
                <w:rFonts w:ascii="Times New Roman" w:hAnsi="Times New Roman"/>
                <w:sz w:val="24"/>
                <w:szCs w:val="24"/>
              </w:rPr>
              <w:lastRenderedPageBreak/>
              <w:t>- правила построения простых и сложных предложений на профессиональные темы;</w:t>
            </w:r>
          </w:p>
          <w:p w14:paraId="1F159404" w14:textId="77777777" w:rsidR="000C3FCC" w:rsidRPr="000C3FCC" w:rsidRDefault="000C3FCC" w:rsidP="000C3FCC">
            <w:pPr>
              <w:rPr>
                <w:rFonts w:ascii="Times New Roman" w:hAnsi="Times New Roman"/>
                <w:b/>
                <w:sz w:val="24"/>
                <w:szCs w:val="24"/>
              </w:rPr>
            </w:pPr>
            <w:r w:rsidRPr="000C3FCC">
              <w:rPr>
                <w:rFonts w:ascii="Times New Roman" w:hAnsi="Times New Roman"/>
                <w:sz w:val="24"/>
                <w:szCs w:val="24"/>
              </w:rPr>
              <w:t>- основные общеупотребительные глаголы (бытовая и профессиональная лексика)</w:t>
            </w:r>
          </w:p>
          <w:p w14:paraId="19DC2277" w14:textId="77777777" w:rsidR="000C3FCC" w:rsidRPr="000C3FCC" w:rsidRDefault="000C3FCC" w:rsidP="000C3FCC">
            <w:pPr>
              <w:rPr>
                <w:rFonts w:ascii="Times New Roman" w:hAnsi="Times New Roman"/>
                <w:b/>
                <w:sz w:val="24"/>
                <w:szCs w:val="24"/>
              </w:rPr>
            </w:pPr>
            <w:r w:rsidRPr="000C3FCC">
              <w:rPr>
                <w:rFonts w:ascii="Times New Roman" w:hAnsi="Times New Roman"/>
                <w:sz w:val="24"/>
                <w:szCs w:val="24"/>
              </w:rPr>
              <w:lastRenderedPageBreak/>
              <w:t>- лексический минимум, относящийся к описанию предметов, средств и процессов профессиональной деятельности;</w:t>
            </w:r>
          </w:p>
          <w:p w14:paraId="2D22EDDF" w14:textId="77777777" w:rsidR="000C3FCC" w:rsidRPr="000C3FCC" w:rsidRDefault="000C3FCC" w:rsidP="000C3FCC">
            <w:pPr>
              <w:rPr>
                <w:rFonts w:ascii="Times New Roman" w:hAnsi="Times New Roman"/>
                <w:b/>
                <w:sz w:val="24"/>
                <w:szCs w:val="24"/>
              </w:rPr>
            </w:pPr>
            <w:r w:rsidRPr="000C3FCC">
              <w:rPr>
                <w:rFonts w:ascii="Times New Roman" w:hAnsi="Times New Roman"/>
                <w:sz w:val="24"/>
                <w:szCs w:val="24"/>
              </w:rPr>
              <w:t>- особенности произношения</w:t>
            </w:r>
          </w:p>
          <w:p w14:paraId="300C5828" w14:textId="77777777" w:rsidR="000C3FCC" w:rsidRPr="000C3FCC" w:rsidRDefault="000C3FCC" w:rsidP="000C3FCC">
            <w:pPr>
              <w:rPr>
                <w:rFonts w:ascii="Times New Roman" w:hAnsi="Times New Roman" w:cs="Times New Roman"/>
                <w:bCs/>
                <w:sz w:val="24"/>
                <w:szCs w:val="24"/>
              </w:rPr>
            </w:pPr>
            <w:r w:rsidRPr="000C3FCC">
              <w:rPr>
                <w:rFonts w:ascii="Times New Roman" w:hAnsi="Times New Roman"/>
                <w:sz w:val="24"/>
                <w:szCs w:val="24"/>
              </w:rPr>
              <w:t>-правила чтения текстов профессиональной направленности.</w:t>
            </w:r>
          </w:p>
        </w:tc>
        <w:tc>
          <w:tcPr>
            <w:tcW w:w="2382" w:type="dxa"/>
            <w:tcBorders>
              <w:top w:val="single" w:sz="4" w:space="0" w:color="auto"/>
              <w:left w:val="single" w:sz="4" w:space="0" w:color="auto"/>
              <w:bottom w:val="single" w:sz="4" w:space="0" w:color="auto"/>
              <w:right w:val="single" w:sz="4" w:space="0" w:color="auto"/>
            </w:tcBorders>
          </w:tcPr>
          <w:p w14:paraId="649ECFB2" w14:textId="77777777" w:rsidR="000C3FCC" w:rsidRPr="000C3FCC" w:rsidRDefault="000C3FCC" w:rsidP="000C3FCC">
            <w:pPr>
              <w:jc w:val="center"/>
              <w:rPr>
                <w:rFonts w:ascii="Times New Roman" w:hAnsi="Times New Roman" w:cs="Times New Roman"/>
                <w:bCs/>
                <w:sz w:val="24"/>
                <w:szCs w:val="24"/>
              </w:rPr>
            </w:pPr>
            <w:r w:rsidRPr="000C3FCC">
              <w:rPr>
                <w:rFonts w:ascii="Times New Roman" w:hAnsi="Times New Roman" w:cs="Times New Roman"/>
                <w:bCs/>
                <w:sz w:val="24"/>
                <w:szCs w:val="24"/>
              </w:rPr>
              <w:lastRenderedPageBreak/>
              <w:t>-</w:t>
            </w:r>
          </w:p>
        </w:tc>
      </w:tr>
    </w:tbl>
    <w:p w14:paraId="07C39174" w14:textId="77777777" w:rsidR="000C3FCC" w:rsidRPr="000C3FCC" w:rsidRDefault="000C3FCC" w:rsidP="000C3FCC">
      <w:pPr>
        <w:spacing w:after="120"/>
        <w:ind w:firstLine="709"/>
        <w:rPr>
          <w:rFonts w:ascii="Times New Roman" w:hAnsi="Times New Roman" w:cs="Times New Roman"/>
          <w:bCs/>
          <w:sz w:val="24"/>
          <w:szCs w:val="24"/>
        </w:rPr>
      </w:pPr>
    </w:p>
    <w:p w14:paraId="74AFB3A1" w14:textId="77777777" w:rsidR="000C3FCC" w:rsidRPr="000C3FCC" w:rsidRDefault="000C3FCC" w:rsidP="000C3FCC">
      <w:pPr>
        <w:spacing w:after="120"/>
        <w:ind w:firstLine="709"/>
        <w:rPr>
          <w:rFonts w:ascii="Times New Roman" w:hAnsi="Times New Roman" w:cs="Times New Roman"/>
          <w:bCs/>
          <w:sz w:val="24"/>
          <w:szCs w:val="24"/>
        </w:rPr>
      </w:pPr>
    </w:p>
    <w:p w14:paraId="138B12F0" w14:textId="77777777" w:rsidR="000C3FCC" w:rsidRPr="000C3FCC" w:rsidRDefault="000C3FCC" w:rsidP="000C3FCC">
      <w:pPr>
        <w:spacing w:after="120" w:line="276" w:lineRule="auto"/>
        <w:ind w:firstLine="709"/>
        <w:jc w:val="center"/>
        <w:outlineLvl w:val="1"/>
        <w:rPr>
          <w:rFonts w:ascii="Times New Roman" w:eastAsia="Segoe UI" w:hAnsi="Times New Roman" w:cs="Times New Roman"/>
          <w:b/>
          <w:bCs/>
          <w:sz w:val="24"/>
          <w:szCs w:val="24"/>
          <w:lang w:eastAsia="ru-RU"/>
        </w:rPr>
      </w:pPr>
      <w:r w:rsidRPr="000C3FCC">
        <w:rPr>
          <w:rFonts w:ascii="Times New Roman" w:eastAsia="Segoe UI" w:hAnsi="Times New Roman" w:cs="Times New Roman"/>
          <w:b/>
          <w:bCs/>
          <w:sz w:val="24"/>
          <w:szCs w:val="24"/>
          <w:lang w:eastAsia="ru-RU"/>
        </w:rPr>
        <w:t>2.СТРУКТУРА И СОДЕРЖАНИЕ ДИСЦИПЛИНЫ</w:t>
      </w:r>
    </w:p>
    <w:p w14:paraId="596246F2" w14:textId="77777777" w:rsidR="000C3FCC" w:rsidRPr="000C3FCC" w:rsidRDefault="000C3FCC" w:rsidP="000C3FCC">
      <w:pPr>
        <w:spacing w:after="120" w:line="276" w:lineRule="auto"/>
        <w:ind w:firstLine="709"/>
        <w:jc w:val="center"/>
        <w:outlineLvl w:val="1"/>
        <w:rPr>
          <w:rFonts w:ascii="Times New Roman" w:eastAsia="Segoe UI" w:hAnsi="Times New Roman" w:cs="Times New Roman"/>
          <w:b/>
          <w:bCs/>
          <w:sz w:val="24"/>
          <w:szCs w:val="24"/>
          <w:lang w:eastAsia="ru-RU"/>
        </w:rPr>
      </w:pPr>
      <w:r w:rsidRPr="000C3FCC">
        <w:rPr>
          <w:rFonts w:ascii="Times New Roman" w:eastAsia="Segoe UI" w:hAnsi="Times New Roman" w:cs="Times New Roman"/>
          <w:b/>
          <w:bCs/>
          <w:sz w:val="24"/>
          <w:szCs w:val="24"/>
          <w:lang w:eastAsia="ru-RU"/>
        </w:rPr>
        <w:t>2.1. Трудоемкость освоения дисциплины</w:t>
      </w:r>
    </w:p>
    <w:tbl>
      <w:tblPr>
        <w:tblW w:w="4917"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057"/>
        <w:gridCol w:w="1132"/>
        <w:gridCol w:w="2273"/>
      </w:tblGrid>
      <w:tr w:rsidR="000C3FCC" w:rsidRPr="000C3FCC" w14:paraId="483EF986" w14:textId="77777777" w:rsidTr="00AD5821">
        <w:trPr>
          <w:trHeight w:val="23"/>
        </w:trPr>
        <w:tc>
          <w:tcPr>
            <w:tcW w:w="3201" w:type="pct"/>
            <w:vAlign w:val="center"/>
          </w:tcPr>
          <w:p w14:paraId="2A488FE0" w14:textId="77777777" w:rsidR="000C3FCC" w:rsidRPr="000C3FCC" w:rsidRDefault="000C3FCC" w:rsidP="000C3FCC">
            <w:pPr>
              <w:jc w:val="center"/>
              <w:rPr>
                <w:rFonts w:ascii="Times New Roman" w:hAnsi="Times New Roman" w:cs="Times New Roman"/>
                <w:b/>
                <w:sz w:val="24"/>
              </w:rPr>
            </w:pPr>
            <w:r w:rsidRPr="000C3FCC">
              <w:rPr>
                <w:rFonts w:ascii="Times New Roman" w:hAnsi="Times New Roman" w:cs="Times New Roman"/>
                <w:b/>
                <w:sz w:val="24"/>
              </w:rPr>
              <w:t>Наименование составных частей дисциплины</w:t>
            </w:r>
          </w:p>
        </w:tc>
        <w:tc>
          <w:tcPr>
            <w:tcW w:w="598" w:type="pct"/>
            <w:vAlign w:val="center"/>
          </w:tcPr>
          <w:p w14:paraId="3CC455AC" w14:textId="77777777" w:rsidR="000C3FCC" w:rsidRPr="000C3FCC" w:rsidRDefault="000C3FCC" w:rsidP="000C3FCC">
            <w:pPr>
              <w:jc w:val="center"/>
              <w:rPr>
                <w:rFonts w:ascii="Times New Roman" w:hAnsi="Times New Roman" w:cs="Times New Roman"/>
                <w:b/>
                <w:iCs/>
                <w:sz w:val="24"/>
              </w:rPr>
            </w:pPr>
            <w:r w:rsidRPr="000C3FCC">
              <w:rPr>
                <w:rFonts w:ascii="Times New Roman" w:hAnsi="Times New Roman" w:cs="Times New Roman"/>
                <w:b/>
                <w:iCs/>
                <w:sz w:val="24"/>
              </w:rPr>
              <w:t>Объем в часах</w:t>
            </w:r>
          </w:p>
        </w:tc>
        <w:tc>
          <w:tcPr>
            <w:tcW w:w="1201" w:type="pct"/>
          </w:tcPr>
          <w:p w14:paraId="53178465" w14:textId="77777777" w:rsidR="000C3FCC" w:rsidRPr="000C3FCC" w:rsidRDefault="000C3FCC" w:rsidP="000C3FCC">
            <w:pPr>
              <w:jc w:val="center"/>
              <w:rPr>
                <w:rFonts w:ascii="Times New Roman" w:hAnsi="Times New Roman" w:cs="Times New Roman"/>
                <w:b/>
                <w:iCs/>
                <w:sz w:val="24"/>
              </w:rPr>
            </w:pPr>
            <w:r w:rsidRPr="000C3FCC">
              <w:rPr>
                <w:rFonts w:ascii="Times New Roman" w:hAnsi="Times New Roman" w:cs="Times New Roman"/>
                <w:b/>
                <w:sz w:val="24"/>
              </w:rPr>
              <w:t>В т.ч. в форме практ. подготовки</w:t>
            </w:r>
          </w:p>
        </w:tc>
      </w:tr>
      <w:tr w:rsidR="000C3FCC" w:rsidRPr="000C3FCC" w14:paraId="1EE25A03" w14:textId="77777777" w:rsidTr="00AD5821">
        <w:trPr>
          <w:trHeight w:val="23"/>
        </w:trPr>
        <w:tc>
          <w:tcPr>
            <w:tcW w:w="3201" w:type="pct"/>
            <w:vAlign w:val="center"/>
          </w:tcPr>
          <w:p w14:paraId="32F7538F" w14:textId="77777777" w:rsidR="000C3FCC" w:rsidRPr="000C3FCC" w:rsidRDefault="000C3FCC" w:rsidP="000C3FCC">
            <w:pPr>
              <w:jc w:val="both"/>
              <w:rPr>
                <w:rFonts w:ascii="Times New Roman" w:hAnsi="Times New Roman" w:cs="Times New Roman"/>
                <w:bCs/>
                <w:sz w:val="24"/>
                <w:szCs w:val="24"/>
              </w:rPr>
            </w:pPr>
            <w:r w:rsidRPr="000C3FCC">
              <w:rPr>
                <w:rFonts w:ascii="Times New Roman" w:hAnsi="Times New Roman" w:cs="Times New Roman"/>
                <w:bCs/>
                <w:sz w:val="24"/>
                <w:szCs w:val="24"/>
              </w:rPr>
              <w:t>Учебные занятия, в том числе:</w:t>
            </w:r>
          </w:p>
        </w:tc>
        <w:tc>
          <w:tcPr>
            <w:tcW w:w="598" w:type="pct"/>
            <w:vAlign w:val="center"/>
          </w:tcPr>
          <w:p w14:paraId="554D7289" w14:textId="77777777" w:rsidR="000C3FCC" w:rsidRPr="000C3FCC" w:rsidRDefault="000C3FCC" w:rsidP="000C3FCC">
            <w:pPr>
              <w:jc w:val="center"/>
              <w:rPr>
                <w:rFonts w:ascii="Times New Roman" w:hAnsi="Times New Roman" w:cs="Times New Roman"/>
                <w:bCs/>
                <w:sz w:val="24"/>
                <w:szCs w:val="24"/>
              </w:rPr>
            </w:pPr>
            <w:r w:rsidRPr="000C3FCC">
              <w:rPr>
                <w:rFonts w:ascii="Times New Roman" w:hAnsi="Times New Roman" w:cs="Times New Roman"/>
                <w:bCs/>
                <w:sz w:val="24"/>
                <w:szCs w:val="24"/>
              </w:rPr>
              <w:t>36</w:t>
            </w:r>
          </w:p>
        </w:tc>
        <w:tc>
          <w:tcPr>
            <w:tcW w:w="1201" w:type="pct"/>
            <w:vAlign w:val="center"/>
          </w:tcPr>
          <w:p w14:paraId="172FC697" w14:textId="77777777" w:rsidR="000C3FCC" w:rsidRPr="000C3FCC" w:rsidRDefault="000C3FCC" w:rsidP="000C3FCC">
            <w:pPr>
              <w:jc w:val="center"/>
              <w:rPr>
                <w:rFonts w:ascii="Times New Roman" w:hAnsi="Times New Roman" w:cs="Times New Roman"/>
                <w:bCs/>
                <w:sz w:val="24"/>
                <w:szCs w:val="24"/>
              </w:rPr>
            </w:pPr>
            <w:r w:rsidRPr="000C3FCC">
              <w:rPr>
                <w:rFonts w:ascii="Times New Roman" w:hAnsi="Times New Roman" w:cs="Times New Roman"/>
                <w:bCs/>
                <w:sz w:val="24"/>
                <w:szCs w:val="24"/>
              </w:rPr>
              <w:t>12</w:t>
            </w:r>
          </w:p>
        </w:tc>
      </w:tr>
      <w:tr w:rsidR="000C3FCC" w:rsidRPr="000C3FCC" w14:paraId="7B696190" w14:textId="77777777" w:rsidTr="00AD5821">
        <w:trPr>
          <w:trHeight w:val="23"/>
        </w:trPr>
        <w:tc>
          <w:tcPr>
            <w:tcW w:w="3201" w:type="pct"/>
            <w:vAlign w:val="center"/>
          </w:tcPr>
          <w:p w14:paraId="6CA3DFAE" w14:textId="77777777" w:rsidR="000C3FCC" w:rsidRPr="000C3FCC" w:rsidRDefault="000C3FCC" w:rsidP="000C3FCC">
            <w:pPr>
              <w:jc w:val="both"/>
              <w:rPr>
                <w:rFonts w:ascii="Times New Roman" w:hAnsi="Times New Roman" w:cs="Times New Roman"/>
                <w:bCs/>
                <w:iCs/>
                <w:sz w:val="24"/>
                <w:szCs w:val="24"/>
              </w:rPr>
            </w:pPr>
            <w:r w:rsidRPr="000C3FCC">
              <w:rPr>
                <w:rFonts w:ascii="Times New Roman" w:hAnsi="Times New Roman" w:cs="Times New Roman"/>
                <w:bCs/>
                <w:iCs/>
                <w:sz w:val="24"/>
                <w:szCs w:val="24"/>
              </w:rPr>
              <w:t xml:space="preserve">теоретические </w:t>
            </w:r>
          </w:p>
        </w:tc>
        <w:tc>
          <w:tcPr>
            <w:tcW w:w="598" w:type="pct"/>
            <w:vAlign w:val="center"/>
          </w:tcPr>
          <w:p w14:paraId="65C9180F" w14:textId="77777777" w:rsidR="000C3FCC" w:rsidRPr="000C3FCC" w:rsidRDefault="000C3FCC" w:rsidP="000C3FCC">
            <w:pPr>
              <w:jc w:val="center"/>
              <w:rPr>
                <w:rFonts w:ascii="Times New Roman" w:hAnsi="Times New Roman" w:cs="Times New Roman"/>
                <w:bCs/>
                <w:sz w:val="24"/>
                <w:szCs w:val="24"/>
              </w:rPr>
            </w:pPr>
            <w:r w:rsidRPr="000C3FCC">
              <w:rPr>
                <w:rFonts w:ascii="Times New Roman" w:hAnsi="Times New Roman" w:cs="Times New Roman"/>
                <w:bCs/>
                <w:sz w:val="24"/>
                <w:szCs w:val="24"/>
              </w:rPr>
              <w:t>24</w:t>
            </w:r>
          </w:p>
        </w:tc>
        <w:tc>
          <w:tcPr>
            <w:tcW w:w="1201" w:type="pct"/>
            <w:vAlign w:val="center"/>
          </w:tcPr>
          <w:p w14:paraId="6EACEF68" w14:textId="77777777" w:rsidR="000C3FCC" w:rsidRPr="000C3FCC" w:rsidRDefault="000C3FCC" w:rsidP="000C3FCC">
            <w:pPr>
              <w:jc w:val="center"/>
              <w:rPr>
                <w:rFonts w:ascii="Times New Roman" w:hAnsi="Times New Roman" w:cs="Times New Roman"/>
                <w:bCs/>
                <w:sz w:val="24"/>
                <w:szCs w:val="24"/>
              </w:rPr>
            </w:pPr>
            <w:r w:rsidRPr="000C3FCC">
              <w:rPr>
                <w:rFonts w:ascii="Times New Roman" w:hAnsi="Times New Roman" w:cs="Times New Roman"/>
                <w:bCs/>
                <w:sz w:val="24"/>
                <w:szCs w:val="24"/>
              </w:rPr>
              <w:t>-</w:t>
            </w:r>
          </w:p>
        </w:tc>
      </w:tr>
      <w:tr w:rsidR="000C3FCC" w:rsidRPr="000C3FCC" w14:paraId="663388CA" w14:textId="77777777" w:rsidTr="00AD5821">
        <w:trPr>
          <w:trHeight w:val="23"/>
        </w:trPr>
        <w:tc>
          <w:tcPr>
            <w:tcW w:w="3201" w:type="pct"/>
            <w:vAlign w:val="center"/>
          </w:tcPr>
          <w:p w14:paraId="14D0CA06" w14:textId="77777777" w:rsidR="000C3FCC" w:rsidRPr="000C3FCC" w:rsidRDefault="000C3FCC" w:rsidP="000C3FCC">
            <w:pPr>
              <w:jc w:val="both"/>
              <w:rPr>
                <w:rFonts w:ascii="Times New Roman" w:hAnsi="Times New Roman" w:cs="Times New Roman"/>
                <w:bCs/>
                <w:iCs/>
                <w:sz w:val="24"/>
                <w:szCs w:val="24"/>
              </w:rPr>
            </w:pPr>
            <w:r w:rsidRPr="000C3FCC">
              <w:rPr>
                <w:rFonts w:ascii="Times New Roman" w:hAnsi="Times New Roman" w:cs="Times New Roman"/>
                <w:bCs/>
                <w:iCs/>
                <w:sz w:val="24"/>
                <w:szCs w:val="24"/>
              </w:rPr>
              <w:t xml:space="preserve">практические </w:t>
            </w:r>
          </w:p>
        </w:tc>
        <w:tc>
          <w:tcPr>
            <w:tcW w:w="598" w:type="pct"/>
            <w:vAlign w:val="center"/>
          </w:tcPr>
          <w:p w14:paraId="28E313A2" w14:textId="77777777" w:rsidR="000C3FCC" w:rsidRPr="000C3FCC" w:rsidRDefault="000C3FCC" w:rsidP="000C3FCC">
            <w:pPr>
              <w:jc w:val="center"/>
              <w:rPr>
                <w:rFonts w:ascii="Times New Roman" w:hAnsi="Times New Roman" w:cs="Times New Roman"/>
                <w:bCs/>
                <w:sz w:val="24"/>
                <w:szCs w:val="24"/>
              </w:rPr>
            </w:pPr>
            <w:r w:rsidRPr="000C3FCC">
              <w:rPr>
                <w:rFonts w:ascii="Times New Roman" w:hAnsi="Times New Roman" w:cs="Times New Roman"/>
                <w:bCs/>
                <w:sz w:val="24"/>
                <w:szCs w:val="24"/>
              </w:rPr>
              <w:t>12</w:t>
            </w:r>
          </w:p>
        </w:tc>
        <w:tc>
          <w:tcPr>
            <w:tcW w:w="1201" w:type="pct"/>
            <w:vAlign w:val="center"/>
          </w:tcPr>
          <w:p w14:paraId="2A750452" w14:textId="77777777" w:rsidR="000C3FCC" w:rsidRPr="000C3FCC" w:rsidRDefault="000C3FCC" w:rsidP="000C3FCC">
            <w:pPr>
              <w:jc w:val="center"/>
              <w:rPr>
                <w:rFonts w:ascii="Times New Roman" w:hAnsi="Times New Roman" w:cs="Times New Roman"/>
                <w:bCs/>
                <w:sz w:val="24"/>
                <w:szCs w:val="24"/>
              </w:rPr>
            </w:pPr>
            <w:r w:rsidRPr="000C3FCC">
              <w:rPr>
                <w:rFonts w:ascii="Times New Roman" w:hAnsi="Times New Roman" w:cs="Times New Roman"/>
                <w:bCs/>
                <w:sz w:val="24"/>
                <w:szCs w:val="24"/>
              </w:rPr>
              <w:t>12</w:t>
            </w:r>
          </w:p>
        </w:tc>
      </w:tr>
      <w:tr w:rsidR="000C3FCC" w:rsidRPr="000C3FCC" w14:paraId="0EAE4D15" w14:textId="77777777" w:rsidTr="00AD5821">
        <w:trPr>
          <w:trHeight w:val="23"/>
        </w:trPr>
        <w:tc>
          <w:tcPr>
            <w:tcW w:w="3201" w:type="pct"/>
            <w:vAlign w:val="center"/>
          </w:tcPr>
          <w:p w14:paraId="6213A6C4" w14:textId="77777777" w:rsidR="000C3FCC" w:rsidRPr="000C3FCC" w:rsidRDefault="000C3FCC" w:rsidP="000C3FCC">
            <w:pPr>
              <w:jc w:val="both"/>
              <w:rPr>
                <w:rFonts w:ascii="Times New Roman" w:hAnsi="Times New Roman" w:cs="Times New Roman"/>
                <w:bCs/>
                <w:sz w:val="24"/>
                <w:szCs w:val="24"/>
              </w:rPr>
            </w:pPr>
            <w:r w:rsidRPr="000C3FCC">
              <w:rPr>
                <w:rFonts w:ascii="Times New Roman" w:hAnsi="Times New Roman" w:cs="Times New Roman"/>
                <w:bCs/>
                <w:sz w:val="24"/>
                <w:szCs w:val="24"/>
              </w:rPr>
              <w:t>Самостоятельная работа</w:t>
            </w:r>
          </w:p>
        </w:tc>
        <w:tc>
          <w:tcPr>
            <w:tcW w:w="598" w:type="pct"/>
            <w:vAlign w:val="center"/>
          </w:tcPr>
          <w:p w14:paraId="26F190EF" w14:textId="77777777" w:rsidR="000C3FCC" w:rsidRPr="000C3FCC" w:rsidRDefault="000C3FCC" w:rsidP="000C3FCC">
            <w:pPr>
              <w:jc w:val="center"/>
              <w:rPr>
                <w:rFonts w:ascii="Times New Roman" w:hAnsi="Times New Roman" w:cs="Times New Roman"/>
                <w:bCs/>
                <w:sz w:val="24"/>
                <w:szCs w:val="24"/>
              </w:rPr>
            </w:pPr>
            <w:r w:rsidRPr="000C3FCC">
              <w:rPr>
                <w:rFonts w:ascii="Times New Roman" w:hAnsi="Times New Roman" w:cs="Times New Roman"/>
                <w:bCs/>
                <w:sz w:val="24"/>
                <w:szCs w:val="24"/>
              </w:rPr>
              <w:t>-</w:t>
            </w:r>
          </w:p>
        </w:tc>
        <w:tc>
          <w:tcPr>
            <w:tcW w:w="1201" w:type="pct"/>
            <w:vAlign w:val="center"/>
          </w:tcPr>
          <w:p w14:paraId="1C51F199" w14:textId="77777777" w:rsidR="000C3FCC" w:rsidRPr="000C3FCC" w:rsidRDefault="000C3FCC" w:rsidP="000C3FCC">
            <w:pPr>
              <w:jc w:val="center"/>
              <w:rPr>
                <w:rFonts w:ascii="Times New Roman" w:hAnsi="Times New Roman" w:cs="Times New Roman"/>
                <w:bCs/>
                <w:sz w:val="24"/>
                <w:szCs w:val="24"/>
              </w:rPr>
            </w:pPr>
            <w:r w:rsidRPr="000C3FCC">
              <w:rPr>
                <w:rFonts w:ascii="Times New Roman" w:hAnsi="Times New Roman" w:cs="Times New Roman"/>
                <w:bCs/>
                <w:sz w:val="24"/>
                <w:szCs w:val="24"/>
              </w:rPr>
              <w:t>-</w:t>
            </w:r>
          </w:p>
        </w:tc>
      </w:tr>
      <w:tr w:rsidR="000C3FCC" w:rsidRPr="000C3FCC" w14:paraId="1A8C3CDC" w14:textId="77777777" w:rsidTr="00AD5821">
        <w:trPr>
          <w:trHeight w:val="23"/>
        </w:trPr>
        <w:tc>
          <w:tcPr>
            <w:tcW w:w="3201" w:type="pct"/>
            <w:vAlign w:val="center"/>
          </w:tcPr>
          <w:p w14:paraId="4FCFD194" w14:textId="77777777" w:rsidR="000C3FCC" w:rsidRPr="000C3FCC" w:rsidRDefault="000C3FCC" w:rsidP="000C3FCC">
            <w:pPr>
              <w:jc w:val="both"/>
              <w:rPr>
                <w:rFonts w:ascii="Times New Roman" w:hAnsi="Times New Roman" w:cs="Times New Roman"/>
                <w:bCs/>
                <w:sz w:val="24"/>
                <w:szCs w:val="24"/>
              </w:rPr>
            </w:pPr>
            <w:r w:rsidRPr="000C3FCC">
              <w:rPr>
                <w:rFonts w:ascii="Times New Roman" w:hAnsi="Times New Roman" w:cs="Times New Roman"/>
                <w:bCs/>
                <w:sz w:val="24"/>
                <w:szCs w:val="24"/>
              </w:rPr>
              <w:t xml:space="preserve">Промежуточная аттестация в </w:t>
            </w:r>
            <w:r w:rsidRPr="000C3FCC">
              <w:rPr>
                <w:rFonts w:ascii="Times New Roman" w:hAnsi="Times New Roman" w:cs="Times New Roman"/>
                <w:bCs/>
                <w:iCs/>
                <w:sz w:val="24"/>
                <w:szCs w:val="24"/>
              </w:rPr>
              <w:t xml:space="preserve">форме </w:t>
            </w:r>
            <w:r w:rsidRPr="000C3FCC">
              <w:rPr>
                <w:rFonts w:ascii="Times New Roman" w:hAnsi="Times New Roman" w:cs="Times New Roman"/>
                <w:bCs/>
                <w:iCs/>
                <w:sz w:val="20"/>
                <w:szCs w:val="20"/>
              </w:rPr>
              <w:t xml:space="preserve"> </w:t>
            </w:r>
            <w:r w:rsidRPr="000C3FCC">
              <w:rPr>
                <w:rFonts w:ascii="Times New Roman" w:hAnsi="Times New Roman" w:cs="Times New Roman"/>
                <w:bCs/>
                <w:iCs/>
                <w:sz w:val="24"/>
                <w:szCs w:val="24"/>
              </w:rPr>
              <w:t>диф.зачета</w:t>
            </w:r>
          </w:p>
        </w:tc>
        <w:tc>
          <w:tcPr>
            <w:tcW w:w="598" w:type="pct"/>
            <w:vAlign w:val="center"/>
          </w:tcPr>
          <w:p w14:paraId="72A80862" w14:textId="77777777" w:rsidR="000C3FCC" w:rsidRPr="000C3FCC" w:rsidRDefault="000C3FCC" w:rsidP="000C3FCC">
            <w:pPr>
              <w:jc w:val="center"/>
              <w:rPr>
                <w:rFonts w:ascii="Times New Roman" w:hAnsi="Times New Roman" w:cs="Times New Roman"/>
                <w:bCs/>
                <w:sz w:val="24"/>
                <w:szCs w:val="24"/>
              </w:rPr>
            </w:pPr>
            <w:r w:rsidRPr="000C3FCC">
              <w:rPr>
                <w:rFonts w:ascii="Times New Roman" w:hAnsi="Times New Roman" w:cs="Times New Roman"/>
                <w:bCs/>
                <w:sz w:val="24"/>
                <w:szCs w:val="24"/>
              </w:rPr>
              <w:t>2</w:t>
            </w:r>
          </w:p>
        </w:tc>
        <w:tc>
          <w:tcPr>
            <w:tcW w:w="1201" w:type="pct"/>
            <w:vAlign w:val="center"/>
          </w:tcPr>
          <w:p w14:paraId="33568DD7" w14:textId="77777777" w:rsidR="000C3FCC" w:rsidRPr="000C3FCC" w:rsidRDefault="000C3FCC" w:rsidP="000C3FCC">
            <w:pPr>
              <w:jc w:val="center"/>
              <w:rPr>
                <w:rFonts w:ascii="Times New Roman" w:hAnsi="Times New Roman" w:cs="Times New Roman"/>
                <w:bCs/>
                <w:sz w:val="24"/>
                <w:szCs w:val="24"/>
              </w:rPr>
            </w:pPr>
            <w:r w:rsidRPr="000C3FCC">
              <w:rPr>
                <w:rFonts w:ascii="Times New Roman" w:hAnsi="Times New Roman" w:cs="Times New Roman"/>
                <w:bCs/>
                <w:sz w:val="24"/>
                <w:szCs w:val="24"/>
              </w:rPr>
              <w:t>-</w:t>
            </w:r>
          </w:p>
        </w:tc>
      </w:tr>
      <w:tr w:rsidR="000C3FCC" w:rsidRPr="000C3FCC" w14:paraId="6826B2E5" w14:textId="77777777" w:rsidTr="00AD5821">
        <w:trPr>
          <w:trHeight w:val="23"/>
        </w:trPr>
        <w:tc>
          <w:tcPr>
            <w:tcW w:w="3201" w:type="pct"/>
            <w:vAlign w:val="center"/>
          </w:tcPr>
          <w:p w14:paraId="11078FE7" w14:textId="77777777" w:rsidR="000C3FCC" w:rsidRPr="000C3FCC" w:rsidRDefault="000C3FCC" w:rsidP="000C3FCC">
            <w:pPr>
              <w:jc w:val="both"/>
              <w:rPr>
                <w:rFonts w:ascii="Times New Roman" w:hAnsi="Times New Roman" w:cs="Times New Roman"/>
                <w:b/>
                <w:bCs/>
                <w:sz w:val="24"/>
                <w:szCs w:val="24"/>
              </w:rPr>
            </w:pPr>
            <w:r w:rsidRPr="000C3FCC">
              <w:rPr>
                <w:rFonts w:ascii="Times New Roman" w:hAnsi="Times New Roman" w:cs="Times New Roman"/>
                <w:b/>
                <w:bCs/>
                <w:sz w:val="24"/>
                <w:szCs w:val="24"/>
              </w:rPr>
              <w:t>Всего</w:t>
            </w:r>
          </w:p>
        </w:tc>
        <w:tc>
          <w:tcPr>
            <w:tcW w:w="598" w:type="pct"/>
            <w:vAlign w:val="center"/>
          </w:tcPr>
          <w:p w14:paraId="6A284B6F" w14:textId="77777777" w:rsidR="000C3FCC" w:rsidRPr="000C3FCC" w:rsidRDefault="000C3FCC" w:rsidP="000C3FCC">
            <w:pPr>
              <w:jc w:val="center"/>
              <w:rPr>
                <w:rFonts w:ascii="Times New Roman" w:hAnsi="Times New Roman" w:cs="Times New Roman"/>
                <w:b/>
                <w:sz w:val="24"/>
                <w:szCs w:val="24"/>
              </w:rPr>
            </w:pPr>
            <w:r w:rsidRPr="000C3FCC">
              <w:rPr>
                <w:rFonts w:ascii="Times New Roman" w:hAnsi="Times New Roman" w:cs="Times New Roman"/>
                <w:b/>
                <w:sz w:val="24"/>
                <w:szCs w:val="24"/>
              </w:rPr>
              <w:t>38</w:t>
            </w:r>
          </w:p>
        </w:tc>
        <w:tc>
          <w:tcPr>
            <w:tcW w:w="1201" w:type="pct"/>
            <w:vAlign w:val="center"/>
          </w:tcPr>
          <w:p w14:paraId="26E2DC35" w14:textId="77777777" w:rsidR="000C3FCC" w:rsidRPr="000C3FCC" w:rsidRDefault="000C3FCC" w:rsidP="000C3FCC">
            <w:pPr>
              <w:jc w:val="center"/>
              <w:rPr>
                <w:rFonts w:ascii="Times New Roman" w:hAnsi="Times New Roman" w:cs="Times New Roman"/>
                <w:b/>
                <w:sz w:val="24"/>
                <w:szCs w:val="24"/>
              </w:rPr>
            </w:pPr>
            <w:r w:rsidRPr="000C3FCC">
              <w:rPr>
                <w:rFonts w:ascii="Times New Roman" w:hAnsi="Times New Roman" w:cs="Times New Roman"/>
                <w:b/>
                <w:sz w:val="24"/>
                <w:szCs w:val="24"/>
              </w:rPr>
              <w:t>12</w:t>
            </w:r>
          </w:p>
        </w:tc>
      </w:tr>
    </w:tbl>
    <w:p w14:paraId="2FA9ECA2" w14:textId="77777777" w:rsidR="000C3FCC" w:rsidRPr="000C3FCC" w:rsidRDefault="000C3FCC" w:rsidP="000C3FCC">
      <w:pPr>
        <w:rPr>
          <w:rFonts w:ascii="Times New Roman" w:eastAsia="Segoe UI" w:hAnsi="Times New Roman" w:cs="Times New Roman"/>
          <w:b/>
          <w:bCs/>
          <w:sz w:val="24"/>
          <w:szCs w:val="24"/>
          <w:lang w:eastAsia="ru-RU"/>
        </w:rPr>
      </w:pPr>
      <w:r w:rsidRPr="000C3FCC">
        <w:rPr>
          <w:rFonts w:ascii="Times New Roman" w:hAnsi="Times New Roman"/>
        </w:rPr>
        <w:br w:type="page"/>
      </w:r>
    </w:p>
    <w:p w14:paraId="24E7DCD8" w14:textId="77777777" w:rsidR="000C3FCC" w:rsidRPr="000C3FCC" w:rsidRDefault="000C3FCC" w:rsidP="000C3FCC">
      <w:pPr>
        <w:spacing w:after="120" w:line="276" w:lineRule="auto"/>
        <w:ind w:firstLine="709"/>
        <w:outlineLvl w:val="1"/>
        <w:rPr>
          <w:rFonts w:ascii="Times New Roman" w:eastAsia="Segoe UI" w:hAnsi="Times New Roman" w:cs="Times New Roman"/>
          <w:b/>
          <w:bCs/>
          <w:sz w:val="24"/>
          <w:szCs w:val="24"/>
          <w:lang w:eastAsia="ru-RU"/>
        </w:rPr>
        <w:sectPr w:rsidR="000C3FCC" w:rsidRPr="000C3FCC" w:rsidSect="00AD5821">
          <w:headerReference w:type="even" r:id="rId46"/>
          <w:pgSz w:w="11906" w:h="16838"/>
          <w:pgMar w:top="1134" w:right="567" w:bottom="1134" w:left="1701" w:header="709" w:footer="709" w:gutter="0"/>
          <w:cols w:space="708"/>
          <w:docGrid w:linePitch="360"/>
        </w:sectPr>
      </w:pPr>
    </w:p>
    <w:p w14:paraId="6E1003B6" w14:textId="77777777" w:rsidR="000C3FCC" w:rsidRPr="000C3FCC" w:rsidRDefault="000C3FCC" w:rsidP="000C3FCC">
      <w:pPr>
        <w:widowControl w:val="0"/>
        <w:tabs>
          <w:tab w:val="left" w:pos="5954"/>
        </w:tabs>
        <w:autoSpaceDE w:val="0"/>
        <w:autoSpaceDN w:val="0"/>
        <w:spacing w:before="66"/>
        <w:rPr>
          <w:rFonts w:ascii="Times New Roman" w:hAnsi="Times New Roman" w:cs="Times New Roman"/>
          <w:b/>
          <w:sz w:val="24"/>
        </w:rPr>
      </w:pPr>
      <w:r w:rsidRPr="000C3FCC">
        <w:rPr>
          <w:rFonts w:ascii="Times New Roman" w:hAnsi="Times New Roman" w:cs="Times New Roman"/>
          <w:b/>
          <w:sz w:val="24"/>
        </w:rPr>
        <w:lastRenderedPageBreak/>
        <w:t>2.2 Тематический</w:t>
      </w:r>
      <w:r w:rsidRPr="000C3FCC">
        <w:rPr>
          <w:rFonts w:ascii="Times New Roman" w:hAnsi="Times New Roman" w:cs="Times New Roman"/>
          <w:b/>
          <w:spacing w:val="-4"/>
          <w:sz w:val="24"/>
        </w:rPr>
        <w:t xml:space="preserve"> </w:t>
      </w:r>
      <w:r w:rsidRPr="000C3FCC">
        <w:rPr>
          <w:rFonts w:ascii="Times New Roman" w:hAnsi="Times New Roman" w:cs="Times New Roman"/>
          <w:b/>
          <w:sz w:val="24"/>
        </w:rPr>
        <w:t>план</w:t>
      </w:r>
      <w:r w:rsidRPr="000C3FCC">
        <w:rPr>
          <w:rFonts w:ascii="Times New Roman" w:hAnsi="Times New Roman" w:cs="Times New Roman"/>
          <w:b/>
          <w:spacing w:val="-1"/>
          <w:sz w:val="24"/>
        </w:rPr>
        <w:t xml:space="preserve"> </w:t>
      </w:r>
      <w:r w:rsidRPr="000C3FCC">
        <w:rPr>
          <w:rFonts w:ascii="Times New Roman" w:hAnsi="Times New Roman" w:cs="Times New Roman"/>
          <w:b/>
          <w:sz w:val="24"/>
        </w:rPr>
        <w:t>и</w:t>
      </w:r>
      <w:r w:rsidRPr="000C3FCC">
        <w:rPr>
          <w:rFonts w:ascii="Times New Roman" w:hAnsi="Times New Roman" w:cs="Times New Roman"/>
          <w:b/>
          <w:spacing w:val="-3"/>
          <w:sz w:val="24"/>
        </w:rPr>
        <w:t xml:space="preserve"> </w:t>
      </w:r>
      <w:r w:rsidRPr="000C3FCC">
        <w:rPr>
          <w:rFonts w:ascii="Times New Roman" w:hAnsi="Times New Roman" w:cs="Times New Roman"/>
          <w:b/>
          <w:sz w:val="24"/>
        </w:rPr>
        <w:t>содержание</w:t>
      </w:r>
      <w:r w:rsidRPr="000C3FCC">
        <w:rPr>
          <w:rFonts w:ascii="Times New Roman" w:hAnsi="Times New Roman" w:cs="Times New Roman"/>
          <w:b/>
          <w:spacing w:val="-3"/>
          <w:sz w:val="24"/>
        </w:rPr>
        <w:t xml:space="preserve"> </w:t>
      </w:r>
      <w:r w:rsidRPr="000C3FCC">
        <w:rPr>
          <w:rFonts w:ascii="Times New Roman" w:hAnsi="Times New Roman" w:cs="Times New Roman"/>
          <w:b/>
          <w:sz w:val="24"/>
        </w:rPr>
        <w:t>учебной</w:t>
      </w:r>
      <w:r w:rsidRPr="000C3FCC">
        <w:rPr>
          <w:rFonts w:ascii="Times New Roman" w:hAnsi="Times New Roman" w:cs="Times New Roman"/>
          <w:b/>
          <w:spacing w:val="-3"/>
          <w:sz w:val="24"/>
        </w:rPr>
        <w:t xml:space="preserve"> </w:t>
      </w:r>
      <w:r w:rsidRPr="000C3FCC">
        <w:rPr>
          <w:rFonts w:ascii="Times New Roman" w:hAnsi="Times New Roman" w:cs="Times New Roman"/>
          <w:b/>
          <w:spacing w:val="-2"/>
          <w:sz w:val="24"/>
        </w:rPr>
        <w:t>дисциплины</w:t>
      </w:r>
    </w:p>
    <w:tbl>
      <w:tblPr>
        <w:tblStyle w:val="TableNormal"/>
        <w:tblpPr w:leftFromText="180" w:rightFromText="180" w:vertAnchor="text" w:horzAnchor="margin" w:tblpY="86"/>
        <w:tblW w:w="147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99"/>
        <w:gridCol w:w="6945"/>
        <w:gridCol w:w="2694"/>
        <w:gridCol w:w="2407"/>
      </w:tblGrid>
      <w:tr w:rsidR="000C3FCC" w:rsidRPr="000C3FCC" w14:paraId="71A81DD0" w14:textId="77777777" w:rsidTr="00AD5821">
        <w:trPr>
          <w:trHeight w:val="1833"/>
        </w:trPr>
        <w:tc>
          <w:tcPr>
            <w:tcW w:w="2699" w:type="dxa"/>
            <w:vAlign w:val="center"/>
          </w:tcPr>
          <w:p w14:paraId="776B54A0" w14:textId="77777777" w:rsidR="000C3FCC" w:rsidRPr="000C3FCC" w:rsidRDefault="000C3FCC" w:rsidP="000C3FCC">
            <w:pPr>
              <w:spacing w:line="276" w:lineRule="auto"/>
              <w:ind w:left="187" w:right="175"/>
              <w:jc w:val="center"/>
              <w:rPr>
                <w:rFonts w:ascii="Times New Roman" w:eastAsia="Times New Roman" w:hAnsi="Times New Roman" w:cs="Times New Roman"/>
                <w:b/>
                <w:sz w:val="24"/>
              </w:rPr>
            </w:pPr>
            <w:r w:rsidRPr="000C3FCC">
              <w:rPr>
                <w:rFonts w:ascii="Times New Roman" w:eastAsia="Times New Roman" w:hAnsi="Times New Roman" w:cs="Times New Roman"/>
                <w:b/>
                <w:spacing w:val="-2"/>
                <w:sz w:val="24"/>
              </w:rPr>
              <w:t xml:space="preserve">Наименование </w:t>
            </w:r>
            <w:r w:rsidRPr="000C3FCC">
              <w:rPr>
                <w:rFonts w:ascii="Times New Roman" w:eastAsia="Times New Roman" w:hAnsi="Times New Roman" w:cs="Times New Roman"/>
                <w:b/>
                <w:sz w:val="24"/>
              </w:rPr>
              <w:t>разделов</w:t>
            </w:r>
            <w:r w:rsidRPr="000C3FCC">
              <w:rPr>
                <w:rFonts w:ascii="Times New Roman" w:eastAsia="Times New Roman" w:hAnsi="Times New Roman" w:cs="Times New Roman"/>
                <w:b/>
                <w:spacing w:val="-1"/>
                <w:sz w:val="24"/>
              </w:rPr>
              <w:t xml:space="preserve"> </w:t>
            </w:r>
            <w:r w:rsidRPr="000C3FCC">
              <w:rPr>
                <w:rFonts w:ascii="Times New Roman" w:eastAsia="Times New Roman" w:hAnsi="Times New Roman" w:cs="Times New Roman"/>
                <w:b/>
                <w:sz w:val="24"/>
              </w:rPr>
              <w:t xml:space="preserve">и </w:t>
            </w:r>
            <w:r w:rsidRPr="000C3FCC">
              <w:rPr>
                <w:rFonts w:ascii="Times New Roman" w:eastAsia="Times New Roman" w:hAnsi="Times New Roman" w:cs="Times New Roman"/>
                <w:b/>
                <w:spacing w:val="-5"/>
                <w:sz w:val="24"/>
              </w:rPr>
              <w:t>тем</w:t>
            </w:r>
          </w:p>
        </w:tc>
        <w:tc>
          <w:tcPr>
            <w:tcW w:w="6945" w:type="dxa"/>
            <w:vAlign w:val="center"/>
          </w:tcPr>
          <w:p w14:paraId="6B9A7389" w14:textId="77777777" w:rsidR="000C3FCC" w:rsidRPr="000C3FCC" w:rsidRDefault="000C3FCC" w:rsidP="000C3FCC">
            <w:pPr>
              <w:spacing w:line="276" w:lineRule="auto"/>
              <w:ind w:left="572" w:right="596"/>
              <w:jc w:val="center"/>
              <w:rPr>
                <w:rFonts w:ascii="Times New Roman" w:eastAsia="Times New Roman" w:hAnsi="Times New Roman" w:cs="Times New Roman"/>
                <w:b/>
                <w:sz w:val="24"/>
                <w:lang w:val="ru-RU"/>
              </w:rPr>
            </w:pPr>
            <w:r w:rsidRPr="000C3FCC">
              <w:rPr>
                <w:rFonts w:ascii="Times New Roman" w:eastAsia="Times New Roman" w:hAnsi="Times New Roman" w:cs="Times New Roman"/>
                <w:b/>
                <w:bCs/>
                <w:sz w:val="24"/>
                <w:szCs w:val="24"/>
                <w:lang w:val="ru-RU" w:eastAsia="ru-RU"/>
              </w:rPr>
              <w:t>Содержание учебного материала, практических и лабораторных занятий</w:t>
            </w:r>
          </w:p>
        </w:tc>
        <w:tc>
          <w:tcPr>
            <w:tcW w:w="2694" w:type="dxa"/>
          </w:tcPr>
          <w:p w14:paraId="1F4F40E3" w14:textId="77777777" w:rsidR="000C3FCC" w:rsidRPr="000C3FCC" w:rsidRDefault="000C3FCC" w:rsidP="000C3FCC">
            <w:pPr>
              <w:spacing w:line="276" w:lineRule="auto"/>
              <w:ind w:left="161" w:firstLine="237"/>
              <w:jc w:val="center"/>
              <w:rPr>
                <w:rFonts w:ascii="Times New Roman" w:eastAsia="Times New Roman" w:hAnsi="Times New Roman" w:cs="Times New Roman"/>
                <w:b/>
                <w:sz w:val="24"/>
                <w:lang w:val="ru-RU"/>
              </w:rPr>
            </w:pPr>
            <w:r w:rsidRPr="000C3FCC">
              <w:rPr>
                <w:rFonts w:ascii="Times New Roman" w:eastAsia="Times New Roman" w:hAnsi="Times New Roman" w:cs="Times New Roman"/>
                <w:b/>
                <w:bCs/>
                <w:sz w:val="24"/>
                <w:szCs w:val="24"/>
                <w:lang w:val="ru-RU"/>
              </w:rPr>
              <w:t xml:space="preserve">Объем, ак. ч. / </w:t>
            </w:r>
            <w:r w:rsidRPr="000C3FCC">
              <w:rPr>
                <w:rFonts w:ascii="Times New Roman" w:eastAsia="Times New Roman" w:hAnsi="Times New Roman" w:cs="Times New Roman"/>
                <w:b/>
                <w:bCs/>
                <w:sz w:val="24"/>
                <w:szCs w:val="24"/>
                <w:lang w:val="ru-RU"/>
              </w:rPr>
              <w:br/>
              <w:t xml:space="preserve">в том числе </w:t>
            </w:r>
            <w:r w:rsidRPr="000C3FCC">
              <w:rPr>
                <w:rFonts w:ascii="Times New Roman" w:eastAsia="Times New Roman" w:hAnsi="Times New Roman" w:cs="Times New Roman"/>
                <w:b/>
                <w:bCs/>
                <w:sz w:val="24"/>
                <w:szCs w:val="24"/>
                <w:lang w:val="ru-RU"/>
              </w:rPr>
              <w:br/>
              <w:t xml:space="preserve">в форме практической подготовки, </w:t>
            </w:r>
            <w:r w:rsidRPr="000C3FCC">
              <w:rPr>
                <w:rFonts w:ascii="Times New Roman" w:eastAsia="Times New Roman" w:hAnsi="Times New Roman" w:cs="Times New Roman"/>
                <w:b/>
                <w:bCs/>
                <w:sz w:val="24"/>
                <w:szCs w:val="24"/>
                <w:lang w:val="ru-RU"/>
              </w:rPr>
              <w:br/>
              <w:t>ак. ч.</w:t>
            </w:r>
          </w:p>
        </w:tc>
        <w:tc>
          <w:tcPr>
            <w:tcW w:w="2407" w:type="dxa"/>
          </w:tcPr>
          <w:p w14:paraId="3E791084" w14:textId="77777777" w:rsidR="000C3FCC" w:rsidRPr="000C3FCC" w:rsidRDefault="000C3FCC" w:rsidP="000C3FCC">
            <w:pPr>
              <w:spacing w:line="276" w:lineRule="auto"/>
              <w:ind w:left="290" w:right="280" w:hanging="1"/>
              <w:jc w:val="center"/>
              <w:rPr>
                <w:rFonts w:ascii="Times New Roman" w:eastAsia="Times New Roman" w:hAnsi="Times New Roman" w:cs="Times New Roman"/>
                <w:b/>
                <w:sz w:val="24"/>
                <w:lang w:val="ru-RU"/>
              </w:rPr>
            </w:pPr>
            <w:r w:rsidRPr="000C3FCC">
              <w:rPr>
                <w:rFonts w:ascii="Times New Roman" w:eastAsia="Times New Roman" w:hAnsi="Times New Roman" w:cs="Times New Roman"/>
                <w:b/>
                <w:spacing w:val="-4"/>
                <w:sz w:val="24"/>
                <w:lang w:val="ru-RU"/>
              </w:rPr>
              <w:t xml:space="preserve">Коды </w:t>
            </w:r>
            <w:r w:rsidRPr="000C3FCC">
              <w:rPr>
                <w:rFonts w:ascii="Times New Roman" w:eastAsia="Times New Roman" w:hAnsi="Times New Roman" w:cs="Times New Roman"/>
                <w:b/>
                <w:spacing w:val="-2"/>
                <w:sz w:val="24"/>
                <w:lang w:val="ru-RU"/>
              </w:rPr>
              <w:t>компетенций, формированию которых</w:t>
            </w:r>
          </w:p>
          <w:p w14:paraId="457B7FCE" w14:textId="77777777" w:rsidR="000C3FCC" w:rsidRPr="000C3FCC" w:rsidRDefault="000C3FCC" w:rsidP="000C3FCC">
            <w:pPr>
              <w:spacing w:line="276" w:lineRule="auto"/>
              <w:ind w:left="30" w:right="24"/>
              <w:jc w:val="center"/>
              <w:rPr>
                <w:rFonts w:ascii="Times New Roman" w:eastAsia="Times New Roman" w:hAnsi="Times New Roman" w:cs="Times New Roman"/>
                <w:b/>
                <w:sz w:val="24"/>
                <w:lang w:val="ru-RU"/>
              </w:rPr>
            </w:pPr>
            <w:r w:rsidRPr="000C3FCC">
              <w:rPr>
                <w:rFonts w:ascii="Times New Roman" w:eastAsia="Times New Roman" w:hAnsi="Times New Roman" w:cs="Times New Roman"/>
                <w:b/>
                <w:spacing w:val="-2"/>
                <w:sz w:val="24"/>
                <w:lang w:val="ru-RU"/>
              </w:rPr>
              <w:t>способствует элемент</w:t>
            </w:r>
          </w:p>
          <w:p w14:paraId="2DE2D23C" w14:textId="77777777" w:rsidR="000C3FCC" w:rsidRPr="000C3FCC" w:rsidRDefault="000C3FCC" w:rsidP="000C3FCC">
            <w:pPr>
              <w:spacing w:before="1"/>
              <w:ind w:left="10"/>
              <w:jc w:val="center"/>
              <w:rPr>
                <w:rFonts w:ascii="Times New Roman" w:eastAsia="Times New Roman" w:hAnsi="Times New Roman" w:cs="Times New Roman"/>
                <w:b/>
                <w:sz w:val="24"/>
              </w:rPr>
            </w:pPr>
            <w:r w:rsidRPr="000C3FCC">
              <w:rPr>
                <w:rFonts w:ascii="Times New Roman" w:eastAsia="Times New Roman" w:hAnsi="Times New Roman" w:cs="Times New Roman"/>
                <w:b/>
                <w:spacing w:val="-2"/>
                <w:sz w:val="24"/>
              </w:rPr>
              <w:t>программы</w:t>
            </w:r>
          </w:p>
        </w:tc>
      </w:tr>
      <w:tr w:rsidR="000C3FCC" w:rsidRPr="000C3FCC" w14:paraId="656DDFE2" w14:textId="77777777" w:rsidTr="00AD5821">
        <w:trPr>
          <w:trHeight w:val="316"/>
        </w:trPr>
        <w:tc>
          <w:tcPr>
            <w:tcW w:w="2699" w:type="dxa"/>
          </w:tcPr>
          <w:p w14:paraId="598CA27B" w14:textId="77777777" w:rsidR="000C3FCC" w:rsidRPr="000C3FCC" w:rsidRDefault="000C3FCC" w:rsidP="000C3FCC">
            <w:pPr>
              <w:spacing w:line="275" w:lineRule="exact"/>
              <w:ind w:left="7"/>
              <w:jc w:val="center"/>
              <w:rPr>
                <w:rFonts w:ascii="Times New Roman" w:eastAsia="Times New Roman" w:hAnsi="Times New Roman" w:cs="Times New Roman"/>
                <w:b/>
                <w:sz w:val="24"/>
              </w:rPr>
            </w:pPr>
            <w:r w:rsidRPr="000C3FCC">
              <w:rPr>
                <w:rFonts w:ascii="Times New Roman" w:eastAsia="Times New Roman" w:hAnsi="Times New Roman" w:cs="Times New Roman"/>
                <w:b/>
                <w:spacing w:val="-10"/>
                <w:sz w:val="24"/>
              </w:rPr>
              <w:t>1</w:t>
            </w:r>
          </w:p>
        </w:tc>
        <w:tc>
          <w:tcPr>
            <w:tcW w:w="6945" w:type="dxa"/>
          </w:tcPr>
          <w:p w14:paraId="03423482" w14:textId="77777777" w:rsidR="000C3FCC" w:rsidRPr="000C3FCC" w:rsidRDefault="000C3FCC" w:rsidP="000C3FCC">
            <w:pPr>
              <w:spacing w:line="275" w:lineRule="exact"/>
              <w:ind w:left="10"/>
              <w:jc w:val="center"/>
              <w:rPr>
                <w:rFonts w:ascii="Times New Roman" w:eastAsia="Times New Roman" w:hAnsi="Times New Roman" w:cs="Times New Roman"/>
                <w:b/>
                <w:sz w:val="24"/>
              </w:rPr>
            </w:pPr>
            <w:r w:rsidRPr="000C3FCC">
              <w:rPr>
                <w:rFonts w:ascii="Times New Roman" w:eastAsia="Times New Roman" w:hAnsi="Times New Roman" w:cs="Times New Roman"/>
                <w:b/>
                <w:spacing w:val="-10"/>
                <w:sz w:val="24"/>
              </w:rPr>
              <w:t>2</w:t>
            </w:r>
          </w:p>
        </w:tc>
        <w:tc>
          <w:tcPr>
            <w:tcW w:w="2694" w:type="dxa"/>
          </w:tcPr>
          <w:p w14:paraId="1DE52151" w14:textId="77777777" w:rsidR="000C3FCC" w:rsidRPr="000C3FCC" w:rsidRDefault="000C3FCC" w:rsidP="000C3FCC">
            <w:pPr>
              <w:spacing w:line="275" w:lineRule="exact"/>
              <w:ind w:left="10" w:right="2"/>
              <w:jc w:val="center"/>
              <w:rPr>
                <w:rFonts w:ascii="Times New Roman" w:eastAsia="Times New Roman" w:hAnsi="Times New Roman" w:cs="Times New Roman"/>
                <w:b/>
                <w:sz w:val="24"/>
              </w:rPr>
            </w:pPr>
            <w:r w:rsidRPr="000C3FCC">
              <w:rPr>
                <w:rFonts w:ascii="Times New Roman" w:eastAsia="Times New Roman" w:hAnsi="Times New Roman" w:cs="Times New Roman"/>
                <w:b/>
                <w:spacing w:val="-10"/>
                <w:sz w:val="24"/>
              </w:rPr>
              <w:t>3</w:t>
            </w:r>
          </w:p>
        </w:tc>
        <w:tc>
          <w:tcPr>
            <w:tcW w:w="2407" w:type="dxa"/>
          </w:tcPr>
          <w:p w14:paraId="7A3BDBD8" w14:textId="77777777" w:rsidR="000C3FCC" w:rsidRPr="000C3FCC" w:rsidRDefault="000C3FCC" w:rsidP="000C3FCC">
            <w:pPr>
              <w:spacing w:line="275" w:lineRule="exact"/>
              <w:ind w:left="10" w:right="3"/>
              <w:jc w:val="center"/>
              <w:rPr>
                <w:rFonts w:ascii="Times New Roman" w:eastAsia="Times New Roman" w:hAnsi="Times New Roman" w:cs="Times New Roman"/>
                <w:b/>
                <w:sz w:val="24"/>
              </w:rPr>
            </w:pPr>
            <w:r w:rsidRPr="000C3FCC">
              <w:rPr>
                <w:rFonts w:ascii="Times New Roman" w:eastAsia="Times New Roman" w:hAnsi="Times New Roman" w:cs="Times New Roman"/>
                <w:b/>
                <w:spacing w:val="-10"/>
                <w:sz w:val="24"/>
              </w:rPr>
              <w:t>4</w:t>
            </w:r>
          </w:p>
        </w:tc>
      </w:tr>
      <w:tr w:rsidR="000C3FCC" w:rsidRPr="000C3FCC" w14:paraId="021D36D3" w14:textId="77777777" w:rsidTr="00AD5821">
        <w:trPr>
          <w:trHeight w:val="406"/>
        </w:trPr>
        <w:tc>
          <w:tcPr>
            <w:tcW w:w="2699" w:type="dxa"/>
            <w:vMerge w:val="restart"/>
          </w:tcPr>
          <w:p w14:paraId="4332C907" w14:textId="77777777" w:rsidR="000C3FCC" w:rsidRPr="000C3FCC" w:rsidRDefault="000C3FCC" w:rsidP="000C3FCC">
            <w:pPr>
              <w:ind w:right="748"/>
              <w:jc w:val="both"/>
              <w:rPr>
                <w:rFonts w:ascii="Times New Roman" w:eastAsia="Times New Roman" w:hAnsi="Times New Roman" w:cs="Times New Roman"/>
                <w:b/>
                <w:sz w:val="24"/>
                <w:lang w:val="ru-RU"/>
              </w:rPr>
            </w:pPr>
            <w:r w:rsidRPr="000C3FCC">
              <w:rPr>
                <w:rFonts w:ascii="Times New Roman" w:eastAsia="Times New Roman" w:hAnsi="Times New Roman" w:cs="Times New Roman"/>
                <w:b/>
                <w:spacing w:val="-2"/>
                <w:sz w:val="24"/>
                <w:lang w:val="ru-RU"/>
              </w:rPr>
              <w:t xml:space="preserve">Введение. Основные </w:t>
            </w:r>
            <w:r w:rsidRPr="000C3FCC">
              <w:rPr>
                <w:rFonts w:ascii="Times New Roman" w:eastAsia="Times New Roman" w:hAnsi="Times New Roman" w:cs="Times New Roman"/>
                <w:b/>
                <w:sz w:val="24"/>
                <w:lang w:val="ru-RU"/>
              </w:rPr>
              <w:t>понятия</w:t>
            </w:r>
            <w:r w:rsidRPr="000C3FCC">
              <w:rPr>
                <w:rFonts w:ascii="Times New Roman" w:eastAsia="Times New Roman" w:hAnsi="Times New Roman" w:cs="Times New Roman"/>
                <w:b/>
                <w:spacing w:val="-15"/>
                <w:sz w:val="24"/>
                <w:lang w:val="ru-RU"/>
              </w:rPr>
              <w:t xml:space="preserve"> </w:t>
            </w:r>
            <w:r w:rsidRPr="000C3FCC">
              <w:rPr>
                <w:rFonts w:ascii="Times New Roman" w:eastAsia="Times New Roman" w:hAnsi="Times New Roman" w:cs="Times New Roman"/>
                <w:b/>
                <w:sz w:val="24"/>
                <w:lang w:val="ru-RU"/>
              </w:rPr>
              <w:t xml:space="preserve">и </w:t>
            </w:r>
            <w:r w:rsidRPr="000C3FCC">
              <w:rPr>
                <w:rFonts w:ascii="Times New Roman" w:eastAsia="Times New Roman" w:hAnsi="Times New Roman" w:cs="Times New Roman"/>
                <w:b/>
                <w:spacing w:val="-2"/>
                <w:sz w:val="24"/>
                <w:lang w:val="ru-RU"/>
              </w:rPr>
              <w:t>предмет</w:t>
            </w:r>
          </w:p>
          <w:p w14:paraId="0E56E8EA" w14:textId="77777777" w:rsidR="000C3FCC" w:rsidRPr="000C3FCC" w:rsidRDefault="000C3FCC" w:rsidP="000C3FCC">
            <w:pPr>
              <w:ind w:right="748"/>
              <w:jc w:val="both"/>
              <w:rPr>
                <w:rFonts w:ascii="Times New Roman" w:eastAsia="Times New Roman" w:hAnsi="Times New Roman" w:cs="Times New Roman"/>
                <w:b/>
                <w:sz w:val="24"/>
                <w:lang w:val="ru-RU"/>
              </w:rPr>
            </w:pPr>
            <w:r w:rsidRPr="000C3FCC">
              <w:rPr>
                <w:rFonts w:ascii="Times New Roman" w:eastAsia="Times New Roman" w:hAnsi="Times New Roman" w:cs="Times New Roman"/>
                <w:b/>
                <w:spacing w:val="-2"/>
                <w:sz w:val="24"/>
                <w:lang w:val="ru-RU"/>
              </w:rPr>
              <w:t>философии.</w:t>
            </w:r>
          </w:p>
        </w:tc>
        <w:tc>
          <w:tcPr>
            <w:tcW w:w="6945" w:type="dxa"/>
          </w:tcPr>
          <w:p w14:paraId="3732048B" w14:textId="77777777" w:rsidR="000C3FCC" w:rsidRPr="000C3FCC" w:rsidRDefault="000C3FCC" w:rsidP="000C3FCC">
            <w:pPr>
              <w:spacing w:line="275" w:lineRule="exact"/>
              <w:ind w:left="108"/>
              <w:rPr>
                <w:rFonts w:ascii="Times New Roman" w:eastAsia="Times New Roman" w:hAnsi="Times New Roman" w:cs="Times New Roman"/>
                <w:b/>
                <w:sz w:val="24"/>
              </w:rPr>
            </w:pPr>
            <w:r w:rsidRPr="000C3FCC">
              <w:rPr>
                <w:rFonts w:ascii="Times New Roman" w:eastAsia="Times New Roman" w:hAnsi="Times New Roman" w:cs="Times New Roman"/>
                <w:b/>
                <w:sz w:val="24"/>
              </w:rPr>
              <w:t>Содержание</w:t>
            </w:r>
            <w:r w:rsidRPr="000C3FCC">
              <w:rPr>
                <w:rFonts w:ascii="Times New Roman" w:eastAsia="Times New Roman" w:hAnsi="Times New Roman" w:cs="Times New Roman"/>
                <w:b/>
                <w:spacing w:val="-8"/>
                <w:sz w:val="24"/>
              </w:rPr>
              <w:t xml:space="preserve"> </w:t>
            </w:r>
          </w:p>
        </w:tc>
        <w:tc>
          <w:tcPr>
            <w:tcW w:w="2694" w:type="dxa"/>
          </w:tcPr>
          <w:p w14:paraId="14E5106E" w14:textId="77777777" w:rsidR="000C3FCC" w:rsidRPr="000C3FCC" w:rsidRDefault="000C3FCC" w:rsidP="000C3FCC">
            <w:pPr>
              <w:spacing w:line="270" w:lineRule="exact"/>
              <w:ind w:left="10" w:right="2"/>
              <w:jc w:val="center"/>
              <w:rPr>
                <w:rFonts w:ascii="Times New Roman" w:eastAsia="Times New Roman" w:hAnsi="Times New Roman" w:cs="Times New Roman"/>
                <w:b/>
                <w:sz w:val="24"/>
              </w:rPr>
            </w:pPr>
            <w:r w:rsidRPr="000C3FCC">
              <w:rPr>
                <w:rFonts w:ascii="Times New Roman" w:eastAsia="Times New Roman" w:hAnsi="Times New Roman" w:cs="Times New Roman"/>
                <w:b/>
                <w:spacing w:val="-10"/>
                <w:sz w:val="24"/>
              </w:rPr>
              <w:t>2</w:t>
            </w:r>
          </w:p>
        </w:tc>
        <w:tc>
          <w:tcPr>
            <w:tcW w:w="2407" w:type="dxa"/>
            <w:vMerge w:val="restart"/>
          </w:tcPr>
          <w:p w14:paraId="32B40DD3" w14:textId="77777777" w:rsidR="000C3FCC" w:rsidRPr="000C3FCC" w:rsidRDefault="000C3FCC" w:rsidP="000C3FCC">
            <w:pPr>
              <w:spacing w:line="270" w:lineRule="exact"/>
              <w:ind w:left="657"/>
              <w:rPr>
                <w:rFonts w:ascii="Times New Roman" w:eastAsia="Times New Roman" w:hAnsi="Times New Roman" w:cs="Times New Roman"/>
                <w:sz w:val="24"/>
                <w:lang w:val="ru-RU"/>
              </w:rPr>
            </w:pPr>
            <w:r w:rsidRPr="000C3FCC">
              <w:rPr>
                <w:rFonts w:ascii="Times New Roman" w:eastAsia="Times New Roman" w:hAnsi="Times New Roman" w:cs="Times New Roman"/>
                <w:sz w:val="24"/>
              </w:rPr>
              <w:t>ОК</w:t>
            </w:r>
            <w:r w:rsidRPr="000C3FCC">
              <w:rPr>
                <w:rFonts w:ascii="Times New Roman" w:eastAsia="Times New Roman" w:hAnsi="Times New Roman" w:cs="Times New Roman"/>
                <w:spacing w:val="-1"/>
                <w:sz w:val="24"/>
              </w:rPr>
              <w:t xml:space="preserve"> </w:t>
            </w:r>
            <w:r w:rsidRPr="000C3FCC">
              <w:rPr>
                <w:rFonts w:ascii="Times New Roman" w:eastAsia="Times New Roman" w:hAnsi="Times New Roman" w:cs="Times New Roman"/>
                <w:sz w:val="24"/>
              </w:rPr>
              <w:t>01</w:t>
            </w:r>
            <w:r w:rsidRPr="000C3FCC">
              <w:rPr>
                <w:rFonts w:ascii="Times New Roman" w:eastAsia="Times New Roman" w:hAnsi="Times New Roman" w:cs="Times New Roman"/>
                <w:sz w:val="24"/>
                <w:lang w:val="ru-RU"/>
              </w:rPr>
              <w:t>, ОК:,05, ОК 06,ОК 09.</w:t>
            </w:r>
          </w:p>
          <w:p w14:paraId="40832487" w14:textId="77777777" w:rsidR="000C3FCC" w:rsidRPr="000C3FCC" w:rsidRDefault="000C3FCC" w:rsidP="000C3FCC">
            <w:pPr>
              <w:spacing w:before="43"/>
              <w:ind w:left="657"/>
              <w:rPr>
                <w:rFonts w:ascii="Times New Roman" w:eastAsia="Times New Roman" w:hAnsi="Times New Roman" w:cs="Times New Roman"/>
                <w:sz w:val="24"/>
              </w:rPr>
            </w:pPr>
          </w:p>
        </w:tc>
      </w:tr>
      <w:tr w:rsidR="000C3FCC" w:rsidRPr="000C3FCC" w14:paraId="40BA5F43" w14:textId="77777777" w:rsidTr="00AD5821">
        <w:trPr>
          <w:trHeight w:val="918"/>
        </w:trPr>
        <w:tc>
          <w:tcPr>
            <w:tcW w:w="2699" w:type="dxa"/>
            <w:vMerge/>
          </w:tcPr>
          <w:p w14:paraId="35CCDFB8" w14:textId="77777777" w:rsidR="000C3FCC" w:rsidRPr="000C3FCC" w:rsidRDefault="000C3FCC" w:rsidP="000C3FCC">
            <w:pPr>
              <w:ind w:right="748"/>
              <w:jc w:val="both"/>
              <w:rPr>
                <w:rFonts w:ascii="Times New Roman" w:eastAsia="Times New Roman" w:hAnsi="Times New Roman" w:cs="Times New Roman"/>
                <w:b/>
                <w:spacing w:val="-2"/>
                <w:sz w:val="24"/>
                <w:lang w:val="ru-RU"/>
              </w:rPr>
            </w:pPr>
          </w:p>
        </w:tc>
        <w:tc>
          <w:tcPr>
            <w:tcW w:w="6945" w:type="dxa"/>
          </w:tcPr>
          <w:p w14:paraId="0FAF6FFD" w14:textId="77777777" w:rsidR="000C3FCC" w:rsidRPr="000C3FCC" w:rsidRDefault="000C3FCC" w:rsidP="000C3FCC">
            <w:pPr>
              <w:spacing w:line="275" w:lineRule="exact"/>
              <w:ind w:left="108"/>
              <w:jc w:val="both"/>
              <w:rPr>
                <w:rFonts w:ascii="Times New Roman" w:eastAsia="Times New Roman" w:hAnsi="Times New Roman" w:cs="Times New Roman"/>
                <w:b/>
                <w:sz w:val="24"/>
                <w:lang w:val="ru-RU"/>
              </w:rPr>
            </w:pPr>
            <w:r w:rsidRPr="000C3FCC">
              <w:rPr>
                <w:rFonts w:ascii="Times New Roman" w:eastAsia="Times New Roman" w:hAnsi="Times New Roman" w:cs="Times New Roman"/>
                <w:sz w:val="24"/>
                <w:lang w:val="ru-RU"/>
              </w:rPr>
              <w:t>1.Философия</w:t>
            </w:r>
            <w:r w:rsidRPr="000C3FCC">
              <w:rPr>
                <w:rFonts w:ascii="Times New Roman" w:eastAsia="Times New Roman" w:hAnsi="Times New Roman" w:cs="Times New Roman"/>
                <w:spacing w:val="-4"/>
                <w:sz w:val="24"/>
                <w:lang w:val="ru-RU"/>
              </w:rPr>
              <w:t xml:space="preserve"> </w:t>
            </w:r>
            <w:r w:rsidRPr="000C3FCC">
              <w:rPr>
                <w:rFonts w:ascii="Times New Roman" w:eastAsia="Times New Roman" w:hAnsi="Times New Roman" w:cs="Times New Roman"/>
                <w:sz w:val="24"/>
                <w:lang w:val="ru-RU"/>
              </w:rPr>
              <w:t>как</w:t>
            </w:r>
            <w:r w:rsidRPr="000C3FCC">
              <w:rPr>
                <w:rFonts w:ascii="Times New Roman" w:eastAsia="Times New Roman" w:hAnsi="Times New Roman" w:cs="Times New Roman"/>
                <w:spacing w:val="-4"/>
                <w:sz w:val="24"/>
                <w:lang w:val="ru-RU"/>
              </w:rPr>
              <w:t xml:space="preserve"> </w:t>
            </w:r>
            <w:r w:rsidRPr="000C3FCC">
              <w:rPr>
                <w:rFonts w:ascii="Times New Roman" w:eastAsia="Times New Roman" w:hAnsi="Times New Roman" w:cs="Times New Roman"/>
                <w:sz w:val="24"/>
                <w:lang w:val="ru-RU"/>
              </w:rPr>
              <w:t>любовь</w:t>
            </w:r>
            <w:r w:rsidRPr="000C3FCC">
              <w:rPr>
                <w:rFonts w:ascii="Times New Roman" w:eastAsia="Times New Roman" w:hAnsi="Times New Roman" w:cs="Times New Roman"/>
                <w:spacing w:val="-6"/>
                <w:sz w:val="24"/>
                <w:lang w:val="ru-RU"/>
              </w:rPr>
              <w:t xml:space="preserve"> </w:t>
            </w:r>
            <w:r w:rsidRPr="000C3FCC">
              <w:rPr>
                <w:rFonts w:ascii="Times New Roman" w:eastAsia="Times New Roman" w:hAnsi="Times New Roman" w:cs="Times New Roman"/>
                <w:sz w:val="24"/>
                <w:lang w:val="ru-RU"/>
              </w:rPr>
              <w:t>к</w:t>
            </w:r>
            <w:r w:rsidRPr="000C3FCC">
              <w:rPr>
                <w:rFonts w:ascii="Times New Roman" w:eastAsia="Times New Roman" w:hAnsi="Times New Roman" w:cs="Times New Roman"/>
                <w:spacing w:val="-4"/>
                <w:sz w:val="24"/>
                <w:lang w:val="ru-RU"/>
              </w:rPr>
              <w:t xml:space="preserve"> </w:t>
            </w:r>
            <w:r w:rsidRPr="000C3FCC">
              <w:rPr>
                <w:rFonts w:ascii="Times New Roman" w:eastAsia="Times New Roman" w:hAnsi="Times New Roman" w:cs="Times New Roman"/>
                <w:sz w:val="24"/>
                <w:lang w:val="ru-RU"/>
              </w:rPr>
              <w:t>мудрости,</w:t>
            </w:r>
            <w:r w:rsidRPr="000C3FCC">
              <w:rPr>
                <w:rFonts w:ascii="Times New Roman" w:eastAsia="Times New Roman" w:hAnsi="Times New Roman" w:cs="Times New Roman"/>
                <w:spacing w:val="-4"/>
                <w:sz w:val="24"/>
                <w:lang w:val="ru-RU"/>
              </w:rPr>
              <w:t xml:space="preserve"> </w:t>
            </w:r>
            <w:r w:rsidRPr="000C3FCC">
              <w:rPr>
                <w:rFonts w:ascii="Times New Roman" w:eastAsia="Times New Roman" w:hAnsi="Times New Roman" w:cs="Times New Roman"/>
                <w:sz w:val="24"/>
                <w:lang w:val="ru-RU"/>
              </w:rPr>
              <w:t>как</w:t>
            </w:r>
            <w:r w:rsidRPr="000C3FCC">
              <w:rPr>
                <w:rFonts w:ascii="Times New Roman" w:eastAsia="Times New Roman" w:hAnsi="Times New Roman" w:cs="Times New Roman"/>
                <w:spacing w:val="-2"/>
                <w:sz w:val="24"/>
                <w:lang w:val="ru-RU"/>
              </w:rPr>
              <w:t xml:space="preserve"> </w:t>
            </w:r>
            <w:r w:rsidRPr="000C3FCC">
              <w:rPr>
                <w:rFonts w:ascii="Times New Roman" w:eastAsia="Times New Roman" w:hAnsi="Times New Roman" w:cs="Times New Roman"/>
                <w:sz w:val="24"/>
                <w:lang w:val="ru-RU"/>
              </w:rPr>
              <w:t>учение</w:t>
            </w:r>
            <w:r w:rsidRPr="000C3FCC">
              <w:rPr>
                <w:rFonts w:ascii="Times New Roman" w:eastAsia="Times New Roman" w:hAnsi="Times New Roman" w:cs="Times New Roman"/>
                <w:spacing w:val="-5"/>
                <w:sz w:val="24"/>
                <w:lang w:val="ru-RU"/>
              </w:rPr>
              <w:t xml:space="preserve"> </w:t>
            </w:r>
            <w:r w:rsidRPr="000C3FCC">
              <w:rPr>
                <w:rFonts w:ascii="Times New Roman" w:eastAsia="Times New Roman" w:hAnsi="Times New Roman" w:cs="Times New Roman"/>
                <w:sz w:val="24"/>
                <w:lang w:val="ru-RU"/>
              </w:rPr>
              <w:t>о</w:t>
            </w:r>
            <w:r w:rsidRPr="000C3FCC">
              <w:rPr>
                <w:rFonts w:ascii="Times New Roman" w:eastAsia="Times New Roman" w:hAnsi="Times New Roman" w:cs="Times New Roman"/>
                <w:spacing w:val="-4"/>
                <w:sz w:val="24"/>
                <w:lang w:val="ru-RU"/>
              </w:rPr>
              <w:t xml:space="preserve"> </w:t>
            </w:r>
            <w:r w:rsidRPr="000C3FCC">
              <w:rPr>
                <w:rFonts w:ascii="Times New Roman" w:eastAsia="Times New Roman" w:hAnsi="Times New Roman" w:cs="Times New Roman"/>
                <w:sz w:val="24"/>
                <w:lang w:val="ru-RU"/>
              </w:rPr>
              <w:t>разумной</w:t>
            </w:r>
            <w:r w:rsidRPr="000C3FCC">
              <w:rPr>
                <w:rFonts w:ascii="Times New Roman" w:eastAsia="Times New Roman" w:hAnsi="Times New Roman" w:cs="Times New Roman"/>
                <w:spacing w:val="-4"/>
                <w:sz w:val="24"/>
                <w:lang w:val="ru-RU"/>
              </w:rPr>
              <w:t xml:space="preserve"> </w:t>
            </w:r>
            <w:r w:rsidRPr="000C3FCC">
              <w:rPr>
                <w:rFonts w:ascii="Times New Roman" w:eastAsia="Times New Roman" w:hAnsi="Times New Roman" w:cs="Times New Roman"/>
                <w:sz w:val="24"/>
                <w:lang w:val="ru-RU"/>
              </w:rPr>
              <w:t>и</w:t>
            </w:r>
            <w:r w:rsidRPr="000C3FCC">
              <w:rPr>
                <w:rFonts w:ascii="Times New Roman" w:eastAsia="Times New Roman" w:hAnsi="Times New Roman" w:cs="Times New Roman"/>
                <w:spacing w:val="-4"/>
                <w:sz w:val="24"/>
                <w:lang w:val="ru-RU"/>
              </w:rPr>
              <w:t xml:space="preserve"> </w:t>
            </w:r>
            <w:r w:rsidRPr="000C3FCC">
              <w:rPr>
                <w:rFonts w:ascii="Times New Roman" w:eastAsia="Times New Roman" w:hAnsi="Times New Roman" w:cs="Times New Roman"/>
                <w:sz w:val="24"/>
                <w:lang w:val="ru-RU"/>
              </w:rPr>
              <w:t>правильной</w:t>
            </w:r>
            <w:r w:rsidRPr="000C3FCC">
              <w:rPr>
                <w:rFonts w:ascii="Times New Roman" w:eastAsia="Times New Roman" w:hAnsi="Times New Roman" w:cs="Times New Roman"/>
                <w:spacing w:val="-4"/>
                <w:sz w:val="24"/>
                <w:lang w:val="ru-RU"/>
              </w:rPr>
              <w:t xml:space="preserve"> </w:t>
            </w:r>
            <w:r w:rsidRPr="000C3FCC">
              <w:rPr>
                <w:rFonts w:ascii="Times New Roman" w:eastAsia="Times New Roman" w:hAnsi="Times New Roman" w:cs="Times New Roman"/>
                <w:sz w:val="24"/>
                <w:lang w:val="ru-RU"/>
              </w:rPr>
              <w:t>жизни. Характерные черты философии: логичность, системность, обобщённость.</w:t>
            </w:r>
          </w:p>
        </w:tc>
        <w:tc>
          <w:tcPr>
            <w:tcW w:w="2694" w:type="dxa"/>
          </w:tcPr>
          <w:p w14:paraId="5867F4BB" w14:textId="77777777" w:rsidR="000C3FCC" w:rsidRPr="000C3FCC" w:rsidRDefault="000C3FCC" w:rsidP="000C3FCC">
            <w:pPr>
              <w:spacing w:line="270" w:lineRule="exact"/>
              <w:ind w:left="10" w:right="2"/>
              <w:jc w:val="center"/>
              <w:rPr>
                <w:rFonts w:ascii="Times New Roman" w:eastAsia="Times New Roman" w:hAnsi="Times New Roman" w:cs="Times New Roman"/>
                <w:spacing w:val="-10"/>
                <w:sz w:val="24"/>
                <w:lang w:val="ru-RU"/>
              </w:rPr>
            </w:pPr>
            <w:r w:rsidRPr="000C3FCC">
              <w:rPr>
                <w:rFonts w:ascii="Times New Roman" w:eastAsia="Times New Roman" w:hAnsi="Times New Roman" w:cs="Times New Roman"/>
                <w:spacing w:val="-10"/>
                <w:sz w:val="24"/>
                <w:lang w:val="ru-RU"/>
              </w:rPr>
              <w:t>2</w:t>
            </w:r>
          </w:p>
        </w:tc>
        <w:tc>
          <w:tcPr>
            <w:tcW w:w="2407" w:type="dxa"/>
            <w:vMerge/>
          </w:tcPr>
          <w:p w14:paraId="27249023" w14:textId="77777777" w:rsidR="000C3FCC" w:rsidRPr="000C3FCC" w:rsidRDefault="000C3FCC" w:rsidP="000C3FCC">
            <w:pPr>
              <w:spacing w:line="270" w:lineRule="exact"/>
              <w:ind w:left="657"/>
              <w:rPr>
                <w:rFonts w:ascii="Times New Roman" w:eastAsia="Times New Roman" w:hAnsi="Times New Roman" w:cs="Times New Roman"/>
                <w:sz w:val="24"/>
                <w:lang w:val="ru-RU"/>
              </w:rPr>
            </w:pPr>
          </w:p>
        </w:tc>
      </w:tr>
      <w:tr w:rsidR="000C3FCC" w:rsidRPr="000C3FCC" w14:paraId="6B6C7ADF" w14:textId="77777777" w:rsidTr="00AD5821">
        <w:trPr>
          <w:trHeight w:val="316"/>
        </w:trPr>
        <w:tc>
          <w:tcPr>
            <w:tcW w:w="9644" w:type="dxa"/>
            <w:gridSpan w:val="2"/>
          </w:tcPr>
          <w:p w14:paraId="48E5714B" w14:textId="77777777" w:rsidR="000C3FCC" w:rsidRPr="000C3FCC" w:rsidRDefault="000C3FCC" w:rsidP="000C3FCC">
            <w:pPr>
              <w:spacing w:line="275" w:lineRule="exact"/>
              <w:rPr>
                <w:rFonts w:ascii="Times New Roman" w:eastAsia="Times New Roman" w:hAnsi="Times New Roman" w:cs="Times New Roman"/>
                <w:b/>
                <w:sz w:val="24"/>
              </w:rPr>
            </w:pPr>
            <w:r w:rsidRPr="000C3FCC">
              <w:rPr>
                <w:rFonts w:ascii="Times New Roman" w:eastAsia="Times New Roman" w:hAnsi="Times New Roman" w:cs="Times New Roman"/>
                <w:b/>
                <w:sz w:val="24"/>
              </w:rPr>
              <w:t>Раздел</w:t>
            </w:r>
            <w:r w:rsidRPr="000C3FCC">
              <w:rPr>
                <w:rFonts w:ascii="Times New Roman" w:eastAsia="Times New Roman" w:hAnsi="Times New Roman" w:cs="Times New Roman"/>
                <w:b/>
                <w:spacing w:val="-2"/>
                <w:sz w:val="24"/>
              </w:rPr>
              <w:t xml:space="preserve"> </w:t>
            </w:r>
            <w:r w:rsidRPr="000C3FCC">
              <w:rPr>
                <w:rFonts w:ascii="Times New Roman" w:eastAsia="Times New Roman" w:hAnsi="Times New Roman" w:cs="Times New Roman"/>
                <w:b/>
                <w:sz w:val="24"/>
              </w:rPr>
              <w:t>1.</w:t>
            </w:r>
            <w:r w:rsidRPr="000C3FCC">
              <w:rPr>
                <w:rFonts w:ascii="Times New Roman" w:eastAsia="Times New Roman" w:hAnsi="Times New Roman" w:cs="Times New Roman"/>
                <w:b/>
                <w:spacing w:val="-1"/>
                <w:sz w:val="24"/>
              </w:rPr>
              <w:t xml:space="preserve"> </w:t>
            </w:r>
            <w:r w:rsidRPr="000C3FCC">
              <w:rPr>
                <w:rFonts w:ascii="Times New Roman" w:eastAsia="Times New Roman" w:hAnsi="Times New Roman" w:cs="Times New Roman"/>
                <w:b/>
                <w:sz w:val="24"/>
              </w:rPr>
              <w:t xml:space="preserve">История </w:t>
            </w:r>
            <w:r w:rsidRPr="000C3FCC">
              <w:rPr>
                <w:rFonts w:ascii="Times New Roman" w:eastAsia="Times New Roman" w:hAnsi="Times New Roman" w:cs="Times New Roman"/>
                <w:b/>
                <w:spacing w:val="-2"/>
                <w:sz w:val="24"/>
              </w:rPr>
              <w:t>Философии.</w:t>
            </w:r>
          </w:p>
        </w:tc>
        <w:tc>
          <w:tcPr>
            <w:tcW w:w="2694" w:type="dxa"/>
          </w:tcPr>
          <w:p w14:paraId="25382FED" w14:textId="77777777" w:rsidR="000C3FCC" w:rsidRPr="000C3FCC" w:rsidRDefault="000C3FCC" w:rsidP="000C3FCC">
            <w:pPr>
              <w:jc w:val="center"/>
              <w:rPr>
                <w:rFonts w:ascii="Times New Roman" w:eastAsia="Times New Roman" w:hAnsi="Times New Roman" w:cs="Times New Roman"/>
                <w:b/>
                <w:sz w:val="24"/>
                <w:lang w:val="ru-RU"/>
              </w:rPr>
            </w:pPr>
            <w:r w:rsidRPr="000C3FCC">
              <w:rPr>
                <w:rFonts w:ascii="Times New Roman" w:eastAsia="Times New Roman" w:hAnsi="Times New Roman" w:cs="Times New Roman"/>
                <w:b/>
                <w:sz w:val="24"/>
                <w:lang w:val="ru-RU"/>
              </w:rPr>
              <w:t>16/6</w:t>
            </w:r>
          </w:p>
        </w:tc>
        <w:tc>
          <w:tcPr>
            <w:tcW w:w="2407" w:type="dxa"/>
          </w:tcPr>
          <w:p w14:paraId="77935D3A" w14:textId="77777777" w:rsidR="000C3FCC" w:rsidRPr="000C3FCC" w:rsidRDefault="000C3FCC" w:rsidP="000C3FCC">
            <w:pPr>
              <w:rPr>
                <w:rFonts w:ascii="Times New Roman" w:eastAsia="Times New Roman" w:hAnsi="Times New Roman" w:cs="Times New Roman"/>
                <w:sz w:val="24"/>
              </w:rPr>
            </w:pPr>
          </w:p>
        </w:tc>
      </w:tr>
      <w:tr w:rsidR="000C3FCC" w:rsidRPr="000C3FCC" w14:paraId="2947CEA2" w14:textId="77777777" w:rsidTr="00AD5821">
        <w:trPr>
          <w:trHeight w:val="316"/>
        </w:trPr>
        <w:tc>
          <w:tcPr>
            <w:tcW w:w="2699" w:type="dxa"/>
            <w:vMerge w:val="restart"/>
          </w:tcPr>
          <w:p w14:paraId="3BB2A024" w14:textId="77777777" w:rsidR="000C3FCC" w:rsidRPr="000C3FCC" w:rsidRDefault="000C3FCC" w:rsidP="000C3FCC">
            <w:pPr>
              <w:spacing w:line="275" w:lineRule="exact"/>
              <w:jc w:val="center"/>
              <w:rPr>
                <w:rFonts w:ascii="Times New Roman" w:eastAsia="Times New Roman" w:hAnsi="Times New Roman" w:cs="Times New Roman"/>
                <w:b/>
                <w:sz w:val="24"/>
              </w:rPr>
            </w:pPr>
          </w:p>
        </w:tc>
        <w:tc>
          <w:tcPr>
            <w:tcW w:w="6945" w:type="dxa"/>
          </w:tcPr>
          <w:p w14:paraId="4EB66AE8" w14:textId="77777777" w:rsidR="000C3FCC" w:rsidRPr="000C3FCC" w:rsidRDefault="000C3FCC" w:rsidP="000C3FCC">
            <w:pPr>
              <w:spacing w:line="273" w:lineRule="exact"/>
              <w:ind w:left="108"/>
              <w:rPr>
                <w:rFonts w:ascii="Times New Roman" w:eastAsia="Times New Roman" w:hAnsi="Times New Roman" w:cs="Times New Roman"/>
                <w:b/>
                <w:sz w:val="24"/>
                <w:lang w:val="ru-RU"/>
              </w:rPr>
            </w:pPr>
            <w:r w:rsidRPr="000C3FCC">
              <w:rPr>
                <w:rFonts w:ascii="Times New Roman" w:eastAsia="Times New Roman" w:hAnsi="Times New Roman" w:cs="Times New Roman"/>
                <w:b/>
                <w:sz w:val="24"/>
                <w:lang w:val="ru-RU"/>
              </w:rPr>
              <w:t>Содерждание учебного материала</w:t>
            </w:r>
          </w:p>
        </w:tc>
        <w:tc>
          <w:tcPr>
            <w:tcW w:w="2694" w:type="dxa"/>
          </w:tcPr>
          <w:p w14:paraId="47301A5A" w14:textId="77777777" w:rsidR="000C3FCC" w:rsidRPr="000C3FCC" w:rsidRDefault="000C3FCC" w:rsidP="000C3FCC">
            <w:pPr>
              <w:jc w:val="center"/>
              <w:rPr>
                <w:rFonts w:ascii="Times New Roman" w:eastAsia="Times New Roman" w:hAnsi="Times New Roman" w:cs="Times New Roman"/>
                <w:b/>
                <w:sz w:val="24"/>
                <w:lang w:val="ru-RU"/>
              </w:rPr>
            </w:pPr>
            <w:r w:rsidRPr="000C3FCC">
              <w:rPr>
                <w:rFonts w:ascii="Times New Roman" w:eastAsia="Times New Roman" w:hAnsi="Times New Roman" w:cs="Times New Roman"/>
                <w:b/>
                <w:sz w:val="24"/>
                <w:lang w:val="ru-RU"/>
              </w:rPr>
              <w:t>16/6</w:t>
            </w:r>
          </w:p>
        </w:tc>
        <w:tc>
          <w:tcPr>
            <w:tcW w:w="2407" w:type="dxa"/>
            <w:vMerge w:val="restart"/>
          </w:tcPr>
          <w:p w14:paraId="1B6FC0E5" w14:textId="77777777" w:rsidR="000C3FCC" w:rsidRPr="000C3FCC" w:rsidRDefault="000C3FCC" w:rsidP="000C3FCC">
            <w:pPr>
              <w:rPr>
                <w:rFonts w:ascii="Times New Roman" w:eastAsia="Times New Roman" w:hAnsi="Times New Roman" w:cs="Times New Roman"/>
                <w:sz w:val="24"/>
              </w:rPr>
            </w:pPr>
            <w:r w:rsidRPr="000C3FCC">
              <w:rPr>
                <w:rFonts w:ascii="Times New Roman" w:eastAsia="Times New Roman" w:hAnsi="Times New Roman" w:cs="Times New Roman"/>
                <w:sz w:val="24"/>
              </w:rPr>
              <w:t>ОК</w:t>
            </w:r>
            <w:r w:rsidRPr="000C3FCC">
              <w:rPr>
                <w:rFonts w:ascii="Times New Roman" w:eastAsia="Times New Roman" w:hAnsi="Times New Roman" w:cs="Times New Roman"/>
                <w:spacing w:val="-1"/>
                <w:sz w:val="24"/>
              </w:rPr>
              <w:t xml:space="preserve"> </w:t>
            </w:r>
            <w:r w:rsidRPr="000C3FCC">
              <w:rPr>
                <w:rFonts w:ascii="Times New Roman" w:eastAsia="Times New Roman" w:hAnsi="Times New Roman" w:cs="Times New Roman"/>
                <w:sz w:val="24"/>
              </w:rPr>
              <w:t>01</w:t>
            </w:r>
            <w:r w:rsidRPr="000C3FCC">
              <w:rPr>
                <w:rFonts w:ascii="Times New Roman" w:eastAsia="Times New Roman" w:hAnsi="Times New Roman" w:cs="Times New Roman"/>
                <w:sz w:val="24"/>
                <w:lang w:val="ru-RU"/>
              </w:rPr>
              <w:t>, ОК 05,ОК 09</w:t>
            </w:r>
          </w:p>
        </w:tc>
      </w:tr>
      <w:tr w:rsidR="000C3FCC" w:rsidRPr="000C3FCC" w14:paraId="2ED9DED2" w14:textId="77777777" w:rsidTr="00AD5821">
        <w:trPr>
          <w:trHeight w:val="316"/>
        </w:trPr>
        <w:tc>
          <w:tcPr>
            <w:tcW w:w="2699" w:type="dxa"/>
            <w:vMerge/>
          </w:tcPr>
          <w:p w14:paraId="42CEF498" w14:textId="77777777" w:rsidR="000C3FCC" w:rsidRPr="000C3FCC" w:rsidRDefault="000C3FCC" w:rsidP="000C3FCC">
            <w:pPr>
              <w:spacing w:line="275" w:lineRule="exact"/>
              <w:jc w:val="center"/>
              <w:rPr>
                <w:rFonts w:ascii="Times New Roman" w:eastAsia="Times New Roman" w:hAnsi="Times New Roman" w:cs="Times New Roman"/>
                <w:b/>
                <w:sz w:val="24"/>
              </w:rPr>
            </w:pPr>
          </w:p>
        </w:tc>
        <w:tc>
          <w:tcPr>
            <w:tcW w:w="6945" w:type="dxa"/>
          </w:tcPr>
          <w:p w14:paraId="188A3999" w14:textId="77777777" w:rsidR="000C3FCC" w:rsidRPr="000C3FCC" w:rsidRDefault="000C3FCC" w:rsidP="000C3FCC">
            <w:pPr>
              <w:ind w:left="108"/>
              <w:jc w:val="both"/>
              <w:rPr>
                <w:rFonts w:ascii="Times New Roman" w:eastAsia="Times New Roman" w:hAnsi="Times New Roman" w:cs="Times New Roman"/>
                <w:sz w:val="24"/>
                <w:lang w:val="ru-RU"/>
              </w:rPr>
            </w:pPr>
            <w:r w:rsidRPr="000C3FCC">
              <w:rPr>
                <w:rFonts w:ascii="Times New Roman" w:eastAsia="Times New Roman" w:hAnsi="Times New Roman" w:cs="Times New Roman"/>
                <w:sz w:val="24"/>
                <w:lang w:val="ru-RU"/>
              </w:rPr>
              <w:t>1.Предпосылки</w:t>
            </w:r>
            <w:r w:rsidRPr="000C3FCC">
              <w:rPr>
                <w:rFonts w:ascii="Times New Roman" w:eastAsia="Times New Roman" w:hAnsi="Times New Roman" w:cs="Times New Roman"/>
                <w:spacing w:val="-4"/>
                <w:sz w:val="24"/>
                <w:lang w:val="ru-RU"/>
              </w:rPr>
              <w:t xml:space="preserve"> </w:t>
            </w:r>
            <w:r w:rsidRPr="000C3FCC">
              <w:rPr>
                <w:rFonts w:ascii="Times New Roman" w:eastAsia="Times New Roman" w:hAnsi="Times New Roman" w:cs="Times New Roman"/>
                <w:sz w:val="24"/>
                <w:lang w:val="ru-RU"/>
              </w:rPr>
              <w:t>философии</w:t>
            </w:r>
            <w:r w:rsidRPr="000C3FCC">
              <w:rPr>
                <w:rFonts w:ascii="Times New Roman" w:eastAsia="Times New Roman" w:hAnsi="Times New Roman" w:cs="Times New Roman"/>
                <w:spacing w:val="-2"/>
                <w:sz w:val="24"/>
                <w:lang w:val="ru-RU"/>
              </w:rPr>
              <w:t xml:space="preserve"> </w:t>
            </w:r>
            <w:r w:rsidRPr="000C3FCC">
              <w:rPr>
                <w:rFonts w:ascii="Times New Roman" w:eastAsia="Times New Roman" w:hAnsi="Times New Roman" w:cs="Times New Roman"/>
                <w:sz w:val="24"/>
                <w:lang w:val="ru-RU"/>
              </w:rPr>
              <w:t>в</w:t>
            </w:r>
            <w:r w:rsidRPr="000C3FCC">
              <w:rPr>
                <w:rFonts w:ascii="Times New Roman" w:eastAsia="Times New Roman" w:hAnsi="Times New Roman" w:cs="Times New Roman"/>
                <w:spacing w:val="-3"/>
                <w:sz w:val="24"/>
                <w:lang w:val="ru-RU"/>
              </w:rPr>
              <w:t xml:space="preserve"> </w:t>
            </w:r>
            <w:r w:rsidRPr="000C3FCC">
              <w:rPr>
                <w:rFonts w:ascii="Times New Roman" w:eastAsia="Times New Roman" w:hAnsi="Times New Roman" w:cs="Times New Roman"/>
                <w:sz w:val="24"/>
                <w:lang w:val="ru-RU"/>
              </w:rPr>
              <w:t>Древнем</w:t>
            </w:r>
            <w:r w:rsidRPr="000C3FCC">
              <w:rPr>
                <w:rFonts w:ascii="Times New Roman" w:eastAsia="Times New Roman" w:hAnsi="Times New Roman" w:cs="Times New Roman"/>
                <w:spacing w:val="-3"/>
                <w:sz w:val="24"/>
                <w:lang w:val="ru-RU"/>
              </w:rPr>
              <w:t xml:space="preserve"> </w:t>
            </w:r>
            <w:r w:rsidRPr="000C3FCC">
              <w:rPr>
                <w:rFonts w:ascii="Times New Roman" w:eastAsia="Times New Roman" w:hAnsi="Times New Roman" w:cs="Times New Roman"/>
                <w:sz w:val="24"/>
                <w:lang w:val="ru-RU"/>
              </w:rPr>
              <w:t>мире</w:t>
            </w:r>
            <w:r w:rsidRPr="000C3FCC">
              <w:rPr>
                <w:rFonts w:ascii="Times New Roman" w:eastAsia="Times New Roman" w:hAnsi="Times New Roman" w:cs="Times New Roman"/>
                <w:spacing w:val="-3"/>
                <w:sz w:val="24"/>
                <w:lang w:val="ru-RU"/>
              </w:rPr>
              <w:t xml:space="preserve"> </w:t>
            </w:r>
            <w:r w:rsidRPr="000C3FCC">
              <w:rPr>
                <w:rFonts w:ascii="Times New Roman" w:eastAsia="Times New Roman" w:hAnsi="Times New Roman" w:cs="Times New Roman"/>
                <w:sz w:val="24"/>
                <w:lang w:val="ru-RU"/>
              </w:rPr>
              <w:t>(Китай</w:t>
            </w:r>
            <w:r w:rsidRPr="000C3FCC">
              <w:rPr>
                <w:rFonts w:ascii="Times New Roman" w:eastAsia="Times New Roman" w:hAnsi="Times New Roman" w:cs="Times New Roman"/>
                <w:spacing w:val="-2"/>
                <w:sz w:val="24"/>
                <w:lang w:val="ru-RU"/>
              </w:rPr>
              <w:t xml:space="preserve"> </w:t>
            </w:r>
            <w:r w:rsidRPr="000C3FCC">
              <w:rPr>
                <w:rFonts w:ascii="Times New Roman" w:eastAsia="Times New Roman" w:hAnsi="Times New Roman" w:cs="Times New Roman"/>
                <w:sz w:val="24"/>
                <w:lang w:val="ru-RU"/>
              </w:rPr>
              <w:t>и</w:t>
            </w:r>
            <w:r w:rsidRPr="000C3FCC">
              <w:rPr>
                <w:rFonts w:ascii="Times New Roman" w:eastAsia="Times New Roman" w:hAnsi="Times New Roman" w:cs="Times New Roman"/>
                <w:spacing w:val="-1"/>
                <w:sz w:val="24"/>
                <w:lang w:val="ru-RU"/>
              </w:rPr>
              <w:t xml:space="preserve"> </w:t>
            </w:r>
            <w:r w:rsidRPr="000C3FCC">
              <w:rPr>
                <w:rFonts w:ascii="Times New Roman" w:eastAsia="Times New Roman" w:hAnsi="Times New Roman" w:cs="Times New Roman"/>
                <w:spacing w:val="-2"/>
                <w:sz w:val="24"/>
                <w:lang w:val="ru-RU"/>
              </w:rPr>
              <w:t xml:space="preserve">Индия). </w:t>
            </w:r>
            <w:r w:rsidRPr="000C3FCC">
              <w:rPr>
                <w:rFonts w:ascii="Times New Roman" w:eastAsia="Times New Roman" w:hAnsi="Times New Roman" w:cs="Times New Roman"/>
                <w:sz w:val="24"/>
                <w:lang w:val="ru-RU"/>
              </w:rPr>
              <w:t>Зарождение</w:t>
            </w:r>
            <w:r w:rsidRPr="000C3FCC">
              <w:rPr>
                <w:rFonts w:ascii="Times New Roman" w:eastAsia="Times New Roman" w:hAnsi="Times New Roman" w:cs="Times New Roman"/>
                <w:spacing w:val="-14"/>
                <w:sz w:val="24"/>
                <w:lang w:val="ru-RU"/>
              </w:rPr>
              <w:t xml:space="preserve"> </w:t>
            </w:r>
            <w:r w:rsidRPr="000C3FCC">
              <w:rPr>
                <w:rFonts w:ascii="Times New Roman" w:eastAsia="Times New Roman" w:hAnsi="Times New Roman" w:cs="Times New Roman"/>
                <w:sz w:val="24"/>
                <w:lang w:val="ru-RU"/>
              </w:rPr>
              <w:t>философии</w:t>
            </w:r>
            <w:r w:rsidRPr="000C3FCC">
              <w:rPr>
                <w:rFonts w:ascii="Times New Roman" w:eastAsia="Times New Roman" w:hAnsi="Times New Roman" w:cs="Times New Roman"/>
                <w:spacing w:val="-14"/>
                <w:sz w:val="24"/>
                <w:lang w:val="ru-RU"/>
              </w:rPr>
              <w:t xml:space="preserve"> </w:t>
            </w:r>
            <w:r w:rsidRPr="000C3FCC">
              <w:rPr>
                <w:rFonts w:ascii="Times New Roman" w:eastAsia="Times New Roman" w:hAnsi="Times New Roman" w:cs="Times New Roman"/>
                <w:sz w:val="24"/>
                <w:lang w:val="ru-RU"/>
              </w:rPr>
              <w:t>на</w:t>
            </w:r>
            <w:r w:rsidRPr="000C3FCC">
              <w:rPr>
                <w:rFonts w:ascii="Times New Roman" w:eastAsia="Times New Roman" w:hAnsi="Times New Roman" w:cs="Times New Roman"/>
                <w:spacing w:val="-14"/>
                <w:sz w:val="24"/>
                <w:lang w:val="ru-RU"/>
              </w:rPr>
              <w:t xml:space="preserve"> В</w:t>
            </w:r>
            <w:r w:rsidRPr="000C3FCC">
              <w:rPr>
                <w:rFonts w:ascii="Times New Roman" w:eastAsia="Times New Roman" w:hAnsi="Times New Roman" w:cs="Times New Roman"/>
                <w:sz w:val="24"/>
                <w:lang w:val="ru-RU"/>
              </w:rPr>
              <w:t>остоке. Конфуцианство.</w:t>
            </w:r>
            <w:r w:rsidRPr="000C3FCC">
              <w:rPr>
                <w:rFonts w:ascii="Times New Roman" w:eastAsia="Times New Roman" w:hAnsi="Times New Roman" w:cs="Times New Roman"/>
                <w:spacing w:val="-5"/>
                <w:sz w:val="24"/>
                <w:lang w:val="ru-RU"/>
              </w:rPr>
              <w:t xml:space="preserve"> </w:t>
            </w:r>
            <w:r w:rsidRPr="000C3FCC">
              <w:rPr>
                <w:rFonts w:ascii="Times New Roman" w:eastAsia="Times New Roman" w:hAnsi="Times New Roman" w:cs="Times New Roman"/>
                <w:sz w:val="24"/>
                <w:lang w:val="ru-RU"/>
              </w:rPr>
              <w:t>Даосизм.</w:t>
            </w:r>
            <w:r w:rsidRPr="000C3FCC">
              <w:rPr>
                <w:rFonts w:ascii="Times New Roman" w:eastAsia="Times New Roman" w:hAnsi="Times New Roman" w:cs="Times New Roman"/>
                <w:spacing w:val="-5"/>
                <w:sz w:val="24"/>
                <w:lang w:val="ru-RU"/>
              </w:rPr>
              <w:t xml:space="preserve"> </w:t>
            </w:r>
            <w:r w:rsidRPr="000C3FCC">
              <w:rPr>
                <w:rFonts w:ascii="Times New Roman" w:eastAsia="Times New Roman" w:hAnsi="Times New Roman" w:cs="Times New Roman"/>
                <w:spacing w:val="-2"/>
                <w:sz w:val="24"/>
                <w:lang w:val="ru-RU"/>
              </w:rPr>
              <w:t>Буддизм</w:t>
            </w:r>
          </w:p>
          <w:p w14:paraId="09D055E9" w14:textId="77777777" w:rsidR="000C3FCC" w:rsidRPr="000C3FCC" w:rsidRDefault="000C3FCC" w:rsidP="000C3FCC">
            <w:pPr>
              <w:ind w:left="108"/>
              <w:jc w:val="both"/>
              <w:rPr>
                <w:rFonts w:ascii="Times New Roman" w:eastAsia="Times New Roman" w:hAnsi="Times New Roman" w:cs="Times New Roman"/>
                <w:sz w:val="24"/>
                <w:lang w:val="ru-RU"/>
              </w:rPr>
            </w:pPr>
            <w:r w:rsidRPr="000C3FCC">
              <w:rPr>
                <w:rFonts w:ascii="Times New Roman" w:eastAsia="Times New Roman" w:hAnsi="Times New Roman" w:cs="Times New Roman"/>
                <w:sz w:val="24"/>
                <w:lang w:val="ru-RU"/>
              </w:rPr>
              <w:t>Становление</w:t>
            </w:r>
            <w:r w:rsidRPr="000C3FCC">
              <w:rPr>
                <w:rFonts w:ascii="Times New Roman" w:eastAsia="Times New Roman" w:hAnsi="Times New Roman" w:cs="Times New Roman"/>
                <w:spacing w:val="-7"/>
                <w:sz w:val="24"/>
                <w:lang w:val="ru-RU"/>
              </w:rPr>
              <w:t xml:space="preserve"> </w:t>
            </w:r>
            <w:r w:rsidRPr="000C3FCC">
              <w:rPr>
                <w:rFonts w:ascii="Times New Roman" w:eastAsia="Times New Roman" w:hAnsi="Times New Roman" w:cs="Times New Roman"/>
                <w:sz w:val="24"/>
                <w:lang w:val="ru-RU"/>
              </w:rPr>
              <w:t>философии</w:t>
            </w:r>
            <w:r w:rsidRPr="000C3FCC">
              <w:rPr>
                <w:rFonts w:ascii="Times New Roman" w:eastAsia="Times New Roman" w:hAnsi="Times New Roman" w:cs="Times New Roman"/>
                <w:spacing w:val="-3"/>
                <w:sz w:val="24"/>
                <w:lang w:val="ru-RU"/>
              </w:rPr>
              <w:t xml:space="preserve"> </w:t>
            </w:r>
            <w:r w:rsidRPr="000C3FCC">
              <w:rPr>
                <w:rFonts w:ascii="Times New Roman" w:eastAsia="Times New Roman" w:hAnsi="Times New Roman" w:cs="Times New Roman"/>
                <w:sz w:val="24"/>
                <w:lang w:val="ru-RU"/>
              </w:rPr>
              <w:t>в</w:t>
            </w:r>
            <w:r w:rsidRPr="000C3FCC">
              <w:rPr>
                <w:rFonts w:ascii="Times New Roman" w:eastAsia="Times New Roman" w:hAnsi="Times New Roman" w:cs="Times New Roman"/>
                <w:spacing w:val="-4"/>
                <w:sz w:val="24"/>
                <w:lang w:val="ru-RU"/>
              </w:rPr>
              <w:t xml:space="preserve"> </w:t>
            </w:r>
            <w:r w:rsidRPr="000C3FCC">
              <w:rPr>
                <w:rFonts w:ascii="Times New Roman" w:eastAsia="Times New Roman" w:hAnsi="Times New Roman" w:cs="Times New Roman"/>
                <w:sz w:val="24"/>
                <w:lang w:val="ru-RU"/>
              </w:rPr>
              <w:t>Древней</w:t>
            </w:r>
            <w:r w:rsidRPr="000C3FCC">
              <w:rPr>
                <w:rFonts w:ascii="Times New Roman" w:eastAsia="Times New Roman" w:hAnsi="Times New Roman" w:cs="Times New Roman"/>
                <w:spacing w:val="-3"/>
                <w:sz w:val="24"/>
                <w:lang w:val="ru-RU"/>
              </w:rPr>
              <w:t xml:space="preserve"> </w:t>
            </w:r>
            <w:r w:rsidRPr="000C3FCC">
              <w:rPr>
                <w:rFonts w:ascii="Times New Roman" w:eastAsia="Times New Roman" w:hAnsi="Times New Roman" w:cs="Times New Roman"/>
                <w:sz w:val="24"/>
                <w:lang w:val="ru-RU"/>
              </w:rPr>
              <w:t>Греции.</w:t>
            </w:r>
            <w:r w:rsidRPr="000C3FCC">
              <w:rPr>
                <w:rFonts w:ascii="Times New Roman" w:eastAsia="Times New Roman" w:hAnsi="Times New Roman" w:cs="Times New Roman"/>
                <w:spacing w:val="-4"/>
                <w:sz w:val="24"/>
                <w:lang w:val="ru-RU"/>
              </w:rPr>
              <w:t xml:space="preserve"> </w:t>
            </w:r>
            <w:r w:rsidRPr="000C3FCC">
              <w:rPr>
                <w:rFonts w:ascii="Times New Roman" w:eastAsia="Times New Roman" w:hAnsi="Times New Roman" w:cs="Times New Roman"/>
                <w:sz w:val="24"/>
                <w:lang w:val="ru-RU"/>
              </w:rPr>
              <w:t>Философские школы.</w:t>
            </w:r>
            <w:r w:rsidRPr="000C3FCC">
              <w:rPr>
                <w:rFonts w:ascii="Times New Roman" w:eastAsia="Times New Roman" w:hAnsi="Times New Roman" w:cs="Times New Roman"/>
                <w:spacing w:val="-3"/>
                <w:sz w:val="24"/>
                <w:lang w:val="ru-RU"/>
              </w:rPr>
              <w:t xml:space="preserve"> </w:t>
            </w:r>
            <w:r w:rsidRPr="000C3FCC">
              <w:rPr>
                <w:rFonts w:ascii="Times New Roman" w:eastAsia="Times New Roman" w:hAnsi="Times New Roman" w:cs="Times New Roman"/>
                <w:sz w:val="24"/>
                <w:lang w:val="ru-RU"/>
              </w:rPr>
              <w:t>Сократ.</w:t>
            </w:r>
            <w:r w:rsidRPr="000C3FCC">
              <w:rPr>
                <w:rFonts w:ascii="Times New Roman" w:eastAsia="Times New Roman" w:hAnsi="Times New Roman" w:cs="Times New Roman"/>
                <w:spacing w:val="-3"/>
                <w:sz w:val="24"/>
                <w:lang w:val="ru-RU"/>
              </w:rPr>
              <w:t xml:space="preserve"> </w:t>
            </w:r>
            <w:r w:rsidRPr="000C3FCC">
              <w:rPr>
                <w:rFonts w:ascii="Times New Roman" w:eastAsia="Times New Roman" w:hAnsi="Times New Roman" w:cs="Times New Roman"/>
                <w:spacing w:val="-2"/>
                <w:sz w:val="24"/>
                <w:lang w:val="ru-RU"/>
              </w:rPr>
              <w:t>Платон.</w:t>
            </w:r>
          </w:p>
          <w:p w14:paraId="187C8F62" w14:textId="77777777" w:rsidR="000C3FCC" w:rsidRPr="000C3FCC" w:rsidRDefault="000C3FCC" w:rsidP="000C3FCC">
            <w:pPr>
              <w:spacing w:before="3"/>
              <w:ind w:left="108"/>
              <w:jc w:val="both"/>
              <w:rPr>
                <w:rFonts w:ascii="Times New Roman" w:eastAsia="Times New Roman" w:hAnsi="Times New Roman" w:cs="Times New Roman"/>
                <w:spacing w:val="-2"/>
                <w:sz w:val="24"/>
                <w:lang w:val="ru-RU"/>
              </w:rPr>
            </w:pPr>
            <w:r w:rsidRPr="000C3FCC">
              <w:rPr>
                <w:rFonts w:ascii="Times New Roman" w:eastAsia="Times New Roman" w:hAnsi="Times New Roman" w:cs="Times New Roman"/>
                <w:spacing w:val="-2"/>
                <w:sz w:val="24"/>
                <w:lang w:val="ru-RU"/>
              </w:rPr>
              <w:t>Аристотель.</w:t>
            </w:r>
          </w:p>
          <w:p w14:paraId="7D955DDE" w14:textId="77777777" w:rsidR="000C3FCC" w:rsidRPr="000C3FCC" w:rsidRDefault="000C3FCC" w:rsidP="000C3FCC">
            <w:pPr>
              <w:ind w:left="108"/>
              <w:jc w:val="both"/>
              <w:rPr>
                <w:rFonts w:ascii="Times New Roman" w:eastAsia="Times New Roman" w:hAnsi="Times New Roman" w:cs="Times New Roman"/>
                <w:b/>
                <w:sz w:val="24"/>
                <w:lang w:val="ru-RU"/>
              </w:rPr>
            </w:pPr>
            <w:r w:rsidRPr="000C3FCC">
              <w:rPr>
                <w:rFonts w:ascii="Times New Roman" w:eastAsia="Times New Roman" w:hAnsi="Times New Roman" w:cs="Times New Roman"/>
                <w:sz w:val="24"/>
                <w:lang w:val="ru-RU"/>
              </w:rPr>
              <w:t>Основные этапы развития античной философии. Милетская школа (Фалес, Анаксимандр,</w:t>
            </w:r>
            <w:r w:rsidRPr="000C3FCC">
              <w:rPr>
                <w:rFonts w:ascii="Times New Roman" w:eastAsia="Times New Roman" w:hAnsi="Times New Roman" w:cs="Times New Roman"/>
                <w:spacing w:val="-6"/>
                <w:sz w:val="24"/>
                <w:lang w:val="ru-RU"/>
              </w:rPr>
              <w:t xml:space="preserve"> </w:t>
            </w:r>
            <w:r w:rsidRPr="000C3FCC">
              <w:rPr>
                <w:rFonts w:ascii="Times New Roman" w:eastAsia="Times New Roman" w:hAnsi="Times New Roman" w:cs="Times New Roman"/>
                <w:sz w:val="24"/>
                <w:lang w:val="ru-RU"/>
              </w:rPr>
              <w:t>Анаксимен).</w:t>
            </w:r>
            <w:r w:rsidRPr="000C3FCC">
              <w:rPr>
                <w:rFonts w:ascii="Times New Roman" w:eastAsia="Times New Roman" w:hAnsi="Times New Roman" w:cs="Times New Roman"/>
                <w:spacing w:val="-6"/>
                <w:sz w:val="24"/>
                <w:lang w:val="ru-RU"/>
              </w:rPr>
              <w:t xml:space="preserve"> </w:t>
            </w:r>
            <w:r w:rsidRPr="000C3FCC">
              <w:rPr>
                <w:rFonts w:ascii="Times New Roman" w:eastAsia="Times New Roman" w:hAnsi="Times New Roman" w:cs="Times New Roman"/>
                <w:sz w:val="24"/>
                <w:lang w:val="ru-RU"/>
              </w:rPr>
              <w:t>Гераклит,</w:t>
            </w:r>
            <w:r w:rsidRPr="000C3FCC">
              <w:rPr>
                <w:rFonts w:ascii="Times New Roman" w:eastAsia="Times New Roman" w:hAnsi="Times New Roman" w:cs="Times New Roman"/>
                <w:spacing w:val="-6"/>
                <w:sz w:val="24"/>
                <w:lang w:val="ru-RU"/>
              </w:rPr>
              <w:t xml:space="preserve"> </w:t>
            </w:r>
            <w:r w:rsidRPr="000C3FCC">
              <w:rPr>
                <w:rFonts w:ascii="Times New Roman" w:eastAsia="Times New Roman" w:hAnsi="Times New Roman" w:cs="Times New Roman"/>
                <w:sz w:val="24"/>
                <w:lang w:val="ru-RU"/>
              </w:rPr>
              <w:t>Демокрит,</w:t>
            </w:r>
            <w:r w:rsidRPr="000C3FCC">
              <w:rPr>
                <w:rFonts w:ascii="Times New Roman" w:eastAsia="Times New Roman" w:hAnsi="Times New Roman" w:cs="Times New Roman"/>
                <w:spacing w:val="-6"/>
                <w:sz w:val="24"/>
                <w:lang w:val="ru-RU"/>
              </w:rPr>
              <w:t xml:space="preserve"> </w:t>
            </w:r>
            <w:r w:rsidRPr="000C3FCC">
              <w:rPr>
                <w:rFonts w:ascii="Times New Roman" w:eastAsia="Times New Roman" w:hAnsi="Times New Roman" w:cs="Times New Roman"/>
                <w:sz w:val="24"/>
                <w:lang w:val="ru-RU"/>
              </w:rPr>
              <w:t>Сократ</w:t>
            </w:r>
            <w:r w:rsidRPr="000C3FCC">
              <w:rPr>
                <w:rFonts w:ascii="Times New Roman" w:eastAsia="Times New Roman" w:hAnsi="Times New Roman" w:cs="Times New Roman"/>
                <w:spacing w:val="-6"/>
                <w:sz w:val="24"/>
                <w:lang w:val="ru-RU"/>
              </w:rPr>
              <w:t xml:space="preserve"> </w:t>
            </w:r>
            <w:r w:rsidRPr="000C3FCC">
              <w:rPr>
                <w:rFonts w:ascii="Times New Roman" w:eastAsia="Times New Roman" w:hAnsi="Times New Roman" w:cs="Times New Roman"/>
                <w:sz w:val="24"/>
                <w:lang w:val="ru-RU"/>
              </w:rPr>
              <w:t>и</w:t>
            </w:r>
            <w:r w:rsidRPr="000C3FCC">
              <w:rPr>
                <w:rFonts w:ascii="Times New Roman" w:eastAsia="Times New Roman" w:hAnsi="Times New Roman" w:cs="Times New Roman"/>
                <w:spacing w:val="-6"/>
                <w:sz w:val="24"/>
                <w:lang w:val="ru-RU"/>
              </w:rPr>
              <w:t xml:space="preserve"> </w:t>
            </w:r>
            <w:r w:rsidRPr="000C3FCC">
              <w:rPr>
                <w:rFonts w:ascii="Times New Roman" w:eastAsia="Times New Roman" w:hAnsi="Times New Roman" w:cs="Times New Roman"/>
                <w:sz w:val="24"/>
                <w:lang w:val="ru-RU"/>
              </w:rPr>
              <w:t>Платон.</w:t>
            </w:r>
            <w:r w:rsidRPr="000C3FCC">
              <w:rPr>
                <w:rFonts w:ascii="Times New Roman" w:eastAsia="Times New Roman" w:hAnsi="Times New Roman" w:cs="Times New Roman"/>
                <w:spacing w:val="-6"/>
                <w:sz w:val="24"/>
                <w:lang w:val="ru-RU"/>
              </w:rPr>
              <w:t xml:space="preserve"> </w:t>
            </w:r>
            <w:r w:rsidRPr="000C3FCC">
              <w:rPr>
                <w:rFonts w:ascii="Times New Roman" w:eastAsia="Times New Roman" w:hAnsi="Times New Roman" w:cs="Times New Roman"/>
                <w:sz w:val="24"/>
                <w:lang w:val="ru-RU"/>
              </w:rPr>
              <w:t>Система Аристотеля, Эпикур, киники, стоики и скептики.</w:t>
            </w:r>
          </w:p>
        </w:tc>
        <w:tc>
          <w:tcPr>
            <w:tcW w:w="2694" w:type="dxa"/>
            <w:vMerge w:val="restart"/>
          </w:tcPr>
          <w:p w14:paraId="663F017C" w14:textId="77777777" w:rsidR="000C3FCC" w:rsidRPr="000C3FCC" w:rsidRDefault="000C3FCC" w:rsidP="000C3FCC">
            <w:pPr>
              <w:jc w:val="center"/>
              <w:rPr>
                <w:rFonts w:ascii="Times New Roman" w:eastAsia="Times New Roman" w:hAnsi="Times New Roman" w:cs="Times New Roman"/>
                <w:sz w:val="24"/>
                <w:lang w:val="ru-RU"/>
              </w:rPr>
            </w:pPr>
            <w:r w:rsidRPr="000C3FCC">
              <w:rPr>
                <w:rFonts w:ascii="Times New Roman" w:eastAsia="Times New Roman" w:hAnsi="Times New Roman" w:cs="Times New Roman"/>
                <w:sz w:val="24"/>
                <w:lang w:val="ru-RU"/>
              </w:rPr>
              <w:t>4</w:t>
            </w:r>
          </w:p>
        </w:tc>
        <w:tc>
          <w:tcPr>
            <w:tcW w:w="2407" w:type="dxa"/>
            <w:vMerge/>
          </w:tcPr>
          <w:p w14:paraId="1A28EB5C" w14:textId="77777777" w:rsidR="000C3FCC" w:rsidRPr="000C3FCC" w:rsidRDefault="000C3FCC" w:rsidP="000C3FCC">
            <w:pPr>
              <w:rPr>
                <w:rFonts w:ascii="Times New Roman" w:eastAsia="Times New Roman" w:hAnsi="Times New Roman" w:cs="Times New Roman"/>
                <w:sz w:val="24"/>
                <w:lang w:val="ru-RU"/>
              </w:rPr>
            </w:pPr>
          </w:p>
        </w:tc>
      </w:tr>
      <w:tr w:rsidR="000C3FCC" w:rsidRPr="000C3FCC" w14:paraId="1E71A270" w14:textId="77777777" w:rsidTr="00AD5821">
        <w:trPr>
          <w:trHeight w:val="316"/>
        </w:trPr>
        <w:tc>
          <w:tcPr>
            <w:tcW w:w="2699" w:type="dxa"/>
            <w:vMerge/>
          </w:tcPr>
          <w:p w14:paraId="7745F32E" w14:textId="77777777" w:rsidR="000C3FCC" w:rsidRPr="000C3FCC" w:rsidRDefault="000C3FCC" w:rsidP="000C3FCC">
            <w:pPr>
              <w:spacing w:line="275" w:lineRule="exact"/>
              <w:jc w:val="center"/>
              <w:rPr>
                <w:rFonts w:ascii="Times New Roman" w:eastAsia="Times New Roman" w:hAnsi="Times New Roman" w:cs="Times New Roman"/>
                <w:b/>
                <w:sz w:val="24"/>
                <w:lang w:val="ru-RU"/>
              </w:rPr>
            </w:pPr>
          </w:p>
        </w:tc>
        <w:tc>
          <w:tcPr>
            <w:tcW w:w="6945" w:type="dxa"/>
          </w:tcPr>
          <w:p w14:paraId="518F2432" w14:textId="77777777" w:rsidR="000C3FCC" w:rsidRPr="000C3FCC" w:rsidRDefault="000C3FCC" w:rsidP="000C3FCC">
            <w:pPr>
              <w:ind w:left="108"/>
              <w:jc w:val="both"/>
              <w:rPr>
                <w:rFonts w:ascii="Times New Roman" w:eastAsia="Times New Roman" w:hAnsi="Times New Roman" w:cs="Times New Roman"/>
                <w:sz w:val="24"/>
              </w:rPr>
            </w:pPr>
            <w:r w:rsidRPr="000C3FCC">
              <w:rPr>
                <w:rFonts w:ascii="Times New Roman" w:eastAsia="Times New Roman" w:hAnsi="Times New Roman" w:cs="Times New Roman"/>
                <w:sz w:val="24"/>
                <w:lang w:val="ru-RU"/>
              </w:rPr>
              <w:t>2.Философия</w:t>
            </w:r>
            <w:r w:rsidRPr="000C3FCC">
              <w:rPr>
                <w:rFonts w:ascii="Times New Roman" w:eastAsia="Times New Roman" w:hAnsi="Times New Roman" w:cs="Times New Roman"/>
                <w:spacing w:val="-6"/>
                <w:sz w:val="24"/>
                <w:lang w:val="ru-RU"/>
              </w:rPr>
              <w:t xml:space="preserve"> </w:t>
            </w:r>
            <w:r w:rsidRPr="000C3FCC">
              <w:rPr>
                <w:rFonts w:ascii="Times New Roman" w:eastAsia="Times New Roman" w:hAnsi="Times New Roman" w:cs="Times New Roman"/>
                <w:sz w:val="24"/>
                <w:lang w:val="ru-RU"/>
              </w:rPr>
              <w:t>Древнего</w:t>
            </w:r>
            <w:r w:rsidRPr="000C3FCC">
              <w:rPr>
                <w:rFonts w:ascii="Times New Roman" w:eastAsia="Times New Roman" w:hAnsi="Times New Roman" w:cs="Times New Roman"/>
                <w:spacing w:val="-3"/>
                <w:sz w:val="24"/>
                <w:lang w:val="ru-RU"/>
              </w:rPr>
              <w:t xml:space="preserve"> </w:t>
            </w:r>
            <w:r w:rsidRPr="000C3FCC">
              <w:rPr>
                <w:rFonts w:ascii="Times New Roman" w:eastAsia="Times New Roman" w:hAnsi="Times New Roman" w:cs="Times New Roman"/>
                <w:sz w:val="24"/>
                <w:lang w:val="ru-RU"/>
              </w:rPr>
              <w:t>Рима.</w:t>
            </w:r>
            <w:r w:rsidRPr="000C3FCC">
              <w:rPr>
                <w:rFonts w:ascii="Times New Roman" w:eastAsia="Times New Roman" w:hAnsi="Times New Roman" w:cs="Times New Roman"/>
                <w:spacing w:val="-4"/>
                <w:sz w:val="24"/>
                <w:lang w:val="ru-RU"/>
              </w:rPr>
              <w:t xml:space="preserve"> </w:t>
            </w:r>
            <w:r w:rsidRPr="000C3FCC">
              <w:rPr>
                <w:rFonts w:ascii="Times New Roman" w:eastAsia="Times New Roman" w:hAnsi="Times New Roman" w:cs="Times New Roman"/>
                <w:sz w:val="24"/>
                <w:lang w:val="ru-RU"/>
              </w:rPr>
              <w:t>Средневековая</w:t>
            </w:r>
            <w:r w:rsidRPr="000C3FCC">
              <w:rPr>
                <w:rFonts w:ascii="Times New Roman" w:eastAsia="Times New Roman" w:hAnsi="Times New Roman" w:cs="Times New Roman"/>
                <w:spacing w:val="-3"/>
                <w:sz w:val="24"/>
                <w:lang w:val="ru-RU"/>
              </w:rPr>
              <w:t xml:space="preserve"> </w:t>
            </w:r>
            <w:r w:rsidRPr="000C3FCC">
              <w:rPr>
                <w:rFonts w:ascii="Times New Roman" w:eastAsia="Times New Roman" w:hAnsi="Times New Roman" w:cs="Times New Roman"/>
                <w:sz w:val="24"/>
                <w:lang w:val="ru-RU"/>
              </w:rPr>
              <w:t>философия: Патристика</w:t>
            </w:r>
            <w:r w:rsidRPr="000C3FCC">
              <w:rPr>
                <w:rFonts w:ascii="Times New Roman" w:eastAsia="Times New Roman" w:hAnsi="Times New Roman" w:cs="Times New Roman"/>
                <w:spacing w:val="-8"/>
                <w:sz w:val="24"/>
                <w:lang w:val="ru-RU"/>
              </w:rPr>
              <w:t xml:space="preserve"> </w:t>
            </w:r>
            <w:r w:rsidRPr="000C3FCC">
              <w:rPr>
                <w:rFonts w:ascii="Times New Roman" w:eastAsia="Times New Roman" w:hAnsi="Times New Roman" w:cs="Times New Roman"/>
                <w:sz w:val="24"/>
                <w:lang w:val="ru-RU"/>
              </w:rPr>
              <w:t>(Августин</w:t>
            </w:r>
            <w:r w:rsidRPr="000C3FCC">
              <w:rPr>
                <w:rFonts w:ascii="Times New Roman" w:eastAsia="Times New Roman" w:hAnsi="Times New Roman" w:cs="Times New Roman"/>
                <w:spacing w:val="-7"/>
                <w:sz w:val="24"/>
                <w:lang w:val="ru-RU"/>
              </w:rPr>
              <w:t xml:space="preserve"> </w:t>
            </w:r>
            <w:r w:rsidRPr="000C3FCC">
              <w:rPr>
                <w:rFonts w:ascii="Times New Roman" w:eastAsia="Times New Roman" w:hAnsi="Times New Roman" w:cs="Times New Roman"/>
                <w:sz w:val="24"/>
                <w:lang w:val="ru-RU"/>
              </w:rPr>
              <w:t>Блаженный).</w:t>
            </w:r>
            <w:r w:rsidRPr="000C3FCC">
              <w:rPr>
                <w:rFonts w:ascii="Times New Roman" w:eastAsia="Times New Roman" w:hAnsi="Times New Roman" w:cs="Times New Roman"/>
                <w:spacing w:val="-7"/>
                <w:sz w:val="24"/>
                <w:lang w:val="ru-RU"/>
              </w:rPr>
              <w:t xml:space="preserve"> </w:t>
            </w:r>
            <w:r w:rsidRPr="000C3FCC">
              <w:rPr>
                <w:rFonts w:ascii="Times New Roman" w:eastAsia="Times New Roman" w:hAnsi="Times New Roman" w:cs="Times New Roman"/>
                <w:sz w:val="24"/>
              </w:rPr>
              <w:t>Схоластика</w:t>
            </w:r>
            <w:r w:rsidRPr="000C3FCC">
              <w:rPr>
                <w:rFonts w:ascii="Times New Roman" w:eastAsia="Times New Roman" w:hAnsi="Times New Roman" w:cs="Times New Roman"/>
                <w:spacing w:val="-8"/>
                <w:sz w:val="24"/>
              </w:rPr>
              <w:t xml:space="preserve"> </w:t>
            </w:r>
            <w:r w:rsidRPr="000C3FCC">
              <w:rPr>
                <w:rFonts w:ascii="Times New Roman" w:eastAsia="Times New Roman" w:hAnsi="Times New Roman" w:cs="Times New Roman"/>
                <w:sz w:val="24"/>
              </w:rPr>
              <w:t xml:space="preserve">(Фома </w:t>
            </w:r>
            <w:r w:rsidRPr="000C3FCC">
              <w:rPr>
                <w:rFonts w:ascii="Times New Roman" w:eastAsia="Times New Roman" w:hAnsi="Times New Roman" w:cs="Times New Roman"/>
                <w:spacing w:val="-2"/>
                <w:sz w:val="24"/>
              </w:rPr>
              <w:t>Аквинский).</w:t>
            </w:r>
          </w:p>
        </w:tc>
        <w:tc>
          <w:tcPr>
            <w:tcW w:w="2694" w:type="dxa"/>
            <w:vMerge/>
          </w:tcPr>
          <w:p w14:paraId="7B6C6EFF" w14:textId="77777777" w:rsidR="000C3FCC" w:rsidRPr="000C3FCC" w:rsidRDefault="000C3FCC" w:rsidP="000C3FCC">
            <w:pPr>
              <w:jc w:val="center"/>
              <w:rPr>
                <w:rFonts w:ascii="Times New Roman" w:eastAsia="Times New Roman" w:hAnsi="Times New Roman" w:cs="Times New Roman"/>
                <w:sz w:val="24"/>
                <w:lang w:val="ru-RU"/>
              </w:rPr>
            </w:pPr>
          </w:p>
        </w:tc>
        <w:tc>
          <w:tcPr>
            <w:tcW w:w="2407" w:type="dxa"/>
            <w:vMerge/>
          </w:tcPr>
          <w:p w14:paraId="09EB2EDE" w14:textId="77777777" w:rsidR="000C3FCC" w:rsidRPr="000C3FCC" w:rsidRDefault="000C3FCC" w:rsidP="000C3FCC">
            <w:pPr>
              <w:rPr>
                <w:rFonts w:ascii="Times New Roman" w:eastAsia="Times New Roman" w:hAnsi="Times New Roman" w:cs="Times New Roman"/>
                <w:sz w:val="24"/>
                <w:lang w:val="ru-RU"/>
              </w:rPr>
            </w:pPr>
          </w:p>
        </w:tc>
      </w:tr>
      <w:tr w:rsidR="000C3FCC" w:rsidRPr="000C3FCC" w14:paraId="63E8EEB0" w14:textId="77777777" w:rsidTr="00AD5821">
        <w:trPr>
          <w:trHeight w:val="316"/>
        </w:trPr>
        <w:tc>
          <w:tcPr>
            <w:tcW w:w="2699" w:type="dxa"/>
            <w:vMerge/>
          </w:tcPr>
          <w:p w14:paraId="0871677A" w14:textId="77777777" w:rsidR="000C3FCC" w:rsidRPr="000C3FCC" w:rsidRDefault="000C3FCC" w:rsidP="000C3FCC">
            <w:pPr>
              <w:spacing w:line="275" w:lineRule="exact"/>
              <w:jc w:val="center"/>
              <w:rPr>
                <w:rFonts w:ascii="Times New Roman" w:eastAsia="Times New Roman" w:hAnsi="Times New Roman" w:cs="Times New Roman"/>
                <w:b/>
                <w:sz w:val="24"/>
                <w:lang w:val="ru-RU"/>
              </w:rPr>
            </w:pPr>
          </w:p>
        </w:tc>
        <w:tc>
          <w:tcPr>
            <w:tcW w:w="6945" w:type="dxa"/>
          </w:tcPr>
          <w:p w14:paraId="019B5D0F" w14:textId="77777777" w:rsidR="000C3FCC" w:rsidRPr="000C3FCC" w:rsidRDefault="000C3FCC" w:rsidP="000C3FCC">
            <w:pPr>
              <w:ind w:left="108" w:right="145"/>
              <w:jc w:val="both"/>
              <w:rPr>
                <w:rFonts w:ascii="Times New Roman" w:eastAsia="Times New Roman" w:hAnsi="Times New Roman" w:cs="Times New Roman"/>
                <w:sz w:val="24"/>
                <w:lang w:val="ru-RU"/>
              </w:rPr>
            </w:pPr>
            <w:r w:rsidRPr="000C3FCC">
              <w:rPr>
                <w:rFonts w:ascii="Times New Roman" w:eastAsia="Times New Roman" w:hAnsi="Times New Roman" w:cs="Times New Roman"/>
                <w:sz w:val="24"/>
                <w:lang w:val="ru-RU"/>
              </w:rPr>
              <w:t>3.Философия</w:t>
            </w:r>
            <w:r w:rsidRPr="000C3FCC">
              <w:rPr>
                <w:rFonts w:ascii="Times New Roman" w:eastAsia="Times New Roman" w:hAnsi="Times New Roman" w:cs="Times New Roman"/>
                <w:spacing w:val="-3"/>
                <w:sz w:val="24"/>
                <w:lang w:val="ru-RU"/>
              </w:rPr>
              <w:t xml:space="preserve"> </w:t>
            </w:r>
            <w:r w:rsidRPr="000C3FCC">
              <w:rPr>
                <w:rFonts w:ascii="Times New Roman" w:eastAsia="Times New Roman" w:hAnsi="Times New Roman" w:cs="Times New Roman"/>
                <w:sz w:val="24"/>
                <w:lang w:val="ru-RU"/>
              </w:rPr>
              <w:t>Возрождения</w:t>
            </w:r>
            <w:r w:rsidRPr="000C3FCC">
              <w:rPr>
                <w:rFonts w:ascii="Times New Roman" w:eastAsia="Times New Roman" w:hAnsi="Times New Roman" w:cs="Times New Roman"/>
                <w:spacing w:val="-3"/>
                <w:sz w:val="24"/>
                <w:lang w:val="ru-RU"/>
              </w:rPr>
              <w:t xml:space="preserve"> </w:t>
            </w:r>
            <w:r w:rsidRPr="000C3FCC">
              <w:rPr>
                <w:rFonts w:ascii="Times New Roman" w:eastAsia="Times New Roman" w:hAnsi="Times New Roman" w:cs="Times New Roman"/>
                <w:sz w:val="24"/>
                <w:lang w:val="ru-RU"/>
              </w:rPr>
              <w:t>и</w:t>
            </w:r>
            <w:r w:rsidRPr="000C3FCC">
              <w:rPr>
                <w:rFonts w:ascii="Times New Roman" w:eastAsia="Times New Roman" w:hAnsi="Times New Roman" w:cs="Times New Roman"/>
                <w:spacing w:val="-3"/>
                <w:sz w:val="24"/>
                <w:lang w:val="ru-RU"/>
              </w:rPr>
              <w:t xml:space="preserve"> </w:t>
            </w:r>
            <w:r w:rsidRPr="000C3FCC">
              <w:rPr>
                <w:rFonts w:ascii="Times New Roman" w:eastAsia="Times New Roman" w:hAnsi="Times New Roman" w:cs="Times New Roman"/>
                <w:sz w:val="24"/>
                <w:lang w:val="ru-RU"/>
              </w:rPr>
              <w:t>Нового</w:t>
            </w:r>
            <w:r w:rsidRPr="000C3FCC">
              <w:rPr>
                <w:rFonts w:ascii="Times New Roman" w:eastAsia="Times New Roman" w:hAnsi="Times New Roman" w:cs="Times New Roman"/>
                <w:spacing w:val="-2"/>
                <w:sz w:val="24"/>
                <w:lang w:val="ru-RU"/>
              </w:rPr>
              <w:t xml:space="preserve"> времени.</w:t>
            </w:r>
            <w:r w:rsidRPr="000C3FCC">
              <w:rPr>
                <w:rFonts w:ascii="Times New Roman" w:eastAsia="Times New Roman" w:hAnsi="Times New Roman" w:cs="Times New Roman"/>
                <w:sz w:val="24"/>
                <w:lang w:val="ru-RU"/>
              </w:rPr>
              <w:t xml:space="preserve"> Гуманизм</w:t>
            </w:r>
            <w:r w:rsidRPr="000C3FCC">
              <w:rPr>
                <w:rFonts w:ascii="Times New Roman" w:eastAsia="Times New Roman" w:hAnsi="Times New Roman" w:cs="Times New Roman"/>
                <w:spacing w:val="-8"/>
                <w:sz w:val="24"/>
                <w:lang w:val="ru-RU"/>
              </w:rPr>
              <w:t xml:space="preserve"> </w:t>
            </w:r>
            <w:r w:rsidRPr="000C3FCC">
              <w:rPr>
                <w:rFonts w:ascii="Times New Roman" w:eastAsia="Times New Roman" w:hAnsi="Times New Roman" w:cs="Times New Roman"/>
                <w:sz w:val="24"/>
                <w:lang w:val="ru-RU"/>
              </w:rPr>
              <w:t>и</w:t>
            </w:r>
            <w:r w:rsidRPr="000C3FCC">
              <w:rPr>
                <w:rFonts w:ascii="Times New Roman" w:eastAsia="Times New Roman" w:hAnsi="Times New Roman" w:cs="Times New Roman"/>
                <w:spacing w:val="-7"/>
                <w:sz w:val="24"/>
                <w:lang w:val="ru-RU"/>
              </w:rPr>
              <w:t xml:space="preserve"> </w:t>
            </w:r>
            <w:r w:rsidRPr="000C3FCC">
              <w:rPr>
                <w:rFonts w:ascii="Times New Roman" w:eastAsia="Times New Roman" w:hAnsi="Times New Roman" w:cs="Times New Roman"/>
                <w:sz w:val="24"/>
                <w:lang w:val="ru-RU"/>
              </w:rPr>
              <w:t>антропоцентризм</w:t>
            </w:r>
            <w:r w:rsidRPr="000C3FCC">
              <w:rPr>
                <w:rFonts w:ascii="Times New Roman" w:eastAsia="Times New Roman" w:hAnsi="Times New Roman" w:cs="Times New Roman"/>
                <w:spacing w:val="-8"/>
                <w:sz w:val="24"/>
                <w:lang w:val="ru-RU"/>
              </w:rPr>
              <w:t xml:space="preserve"> </w:t>
            </w:r>
            <w:r w:rsidRPr="000C3FCC">
              <w:rPr>
                <w:rFonts w:ascii="Times New Roman" w:eastAsia="Times New Roman" w:hAnsi="Times New Roman" w:cs="Times New Roman"/>
                <w:sz w:val="24"/>
                <w:lang w:val="ru-RU"/>
              </w:rPr>
              <w:t>эпохи</w:t>
            </w:r>
            <w:r w:rsidRPr="000C3FCC">
              <w:rPr>
                <w:rFonts w:ascii="Times New Roman" w:eastAsia="Times New Roman" w:hAnsi="Times New Roman" w:cs="Times New Roman"/>
                <w:spacing w:val="-7"/>
                <w:sz w:val="24"/>
                <w:lang w:val="ru-RU"/>
              </w:rPr>
              <w:t xml:space="preserve"> </w:t>
            </w:r>
            <w:r w:rsidRPr="000C3FCC">
              <w:rPr>
                <w:rFonts w:ascii="Times New Roman" w:eastAsia="Times New Roman" w:hAnsi="Times New Roman" w:cs="Times New Roman"/>
                <w:sz w:val="24"/>
                <w:lang w:val="ru-RU"/>
              </w:rPr>
              <w:t>Возрождения.</w:t>
            </w:r>
            <w:r w:rsidRPr="000C3FCC">
              <w:rPr>
                <w:rFonts w:ascii="Times New Roman" w:eastAsia="Times New Roman" w:hAnsi="Times New Roman" w:cs="Times New Roman"/>
                <w:spacing w:val="-7"/>
                <w:sz w:val="24"/>
                <w:lang w:val="ru-RU"/>
              </w:rPr>
              <w:t xml:space="preserve"> </w:t>
            </w:r>
            <w:r w:rsidRPr="000C3FCC">
              <w:rPr>
                <w:rFonts w:ascii="Times New Roman" w:eastAsia="Times New Roman" w:hAnsi="Times New Roman" w:cs="Times New Roman"/>
                <w:sz w:val="24"/>
                <w:lang w:val="ru-RU"/>
              </w:rPr>
              <w:t>Особенности</w:t>
            </w:r>
            <w:r w:rsidRPr="000C3FCC">
              <w:rPr>
                <w:rFonts w:ascii="Times New Roman" w:eastAsia="Times New Roman" w:hAnsi="Times New Roman" w:cs="Times New Roman"/>
                <w:spacing w:val="-7"/>
                <w:sz w:val="24"/>
                <w:lang w:val="ru-RU"/>
              </w:rPr>
              <w:t xml:space="preserve"> </w:t>
            </w:r>
            <w:r w:rsidRPr="000C3FCC">
              <w:rPr>
                <w:rFonts w:ascii="Times New Roman" w:eastAsia="Times New Roman" w:hAnsi="Times New Roman" w:cs="Times New Roman"/>
                <w:sz w:val="24"/>
                <w:lang w:val="ru-RU"/>
              </w:rPr>
              <w:t xml:space="preserve">философии Нового времени: эмпиризм (Ф. Бэкон) и рационализм (Ф. Декарт) в теории </w:t>
            </w:r>
            <w:r w:rsidRPr="000C3FCC">
              <w:rPr>
                <w:rFonts w:ascii="Times New Roman" w:eastAsia="Times New Roman" w:hAnsi="Times New Roman" w:cs="Times New Roman"/>
                <w:spacing w:val="-2"/>
                <w:sz w:val="24"/>
                <w:lang w:val="ru-RU"/>
              </w:rPr>
              <w:t>познания.</w:t>
            </w:r>
          </w:p>
        </w:tc>
        <w:tc>
          <w:tcPr>
            <w:tcW w:w="2694" w:type="dxa"/>
            <w:vMerge w:val="restart"/>
          </w:tcPr>
          <w:p w14:paraId="404DC298" w14:textId="77777777" w:rsidR="000C3FCC" w:rsidRPr="000C3FCC" w:rsidRDefault="000C3FCC" w:rsidP="000C3FCC">
            <w:pPr>
              <w:jc w:val="center"/>
              <w:rPr>
                <w:rFonts w:ascii="Times New Roman" w:eastAsia="Times New Roman" w:hAnsi="Times New Roman" w:cs="Times New Roman"/>
                <w:sz w:val="24"/>
                <w:lang w:val="ru-RU"/>
              </w:rPr>
            </w:pPr>
            <w:r w:rsidRPr="000C3FCC">
              <w:rPr>
                <w:rFonts w:ascii="Times New Roman" w:eastAsia="Times New Roman" w:hAnsi="Times New Roman" w:cs="Times New Roman"/>
                <w:sz w:val="24"/>
                <w:lang w:val="ru-RU"/>
              </w:rPr>
              <w:t>4</w:t>
            </w:r>
          </w:p>
        </w:tc>
        <w:tc>
          <w:tcPr>
            <w:tcW w:w="2407" w:type="dxa"/>
            <w:vMerge/>
          </w:tcPr>
          <w:p w14:paraId="022F1944" w14:textId="77777777" w:rsidR="000C3FCC" w:rsidRPr="000C3FCC" w:rsidRDefault="000C3FCC" w:rsidP="000C3FCC">
            <w:pPr>
              <w:rPr>
                <w:rFonts w:ascii="Times New Roman" w:eastAsia="Times New Roman" w:hAnsi="Times New Roman" w:cs="Times New Roman"/>
                <w:sz w:val="24"/>
                <w:lang w:val="ru-RU"/>
              </w:rPr>
            </w:pPr>
          </w:p>
        </w:tc>
      </w:tr>
      <w:tr w:rsidR="000C3FCC" w:rsidRPr="000C3FCC" w14:paraId="5AE403F0" w14:textId="77777777" w:rsidTr="00AD5821">
        <w:trPr>
          <w:trHeight w:val="316"/>
        </w:trPr>
        <w:tc>
          <w:tcPr>
            <w:tcW w:w="2699" w:type="dxa"/>
            <w:vMerge/>
          </w:tcPr>
          <w:p w14:paraId="7A19BD7D" w14:textId="77777777" w:rsidR="000C3FCC" w:rsidRPr="000C3FCC" w:rsidRDefault="000C3FCC" w:rsidP="000C3FCC">
            <w:pPr>
              <w:spacing w:line="275" w:lineRule="exact"/>
              <w:jc w:val="center"/>
              <w:rPr>
                <w:rFonts w:ascii="Times New Roman" w:eastAsia="Times New Roman" w:hAnsi="Times New Roman" w:cs="Times New Roman"/>
                <w:b/>
                <w:sz w:val="24"/>
                <w:lang w:val="ru-RU"/>
              </w:rPr>
            </w:pPr>
          </w:p>
        </w:tc>
        <w:tc>
          <w:tcPr>
            <w:tcW w:w="6945" w:type="dxa"/>
          </w:tcPr>
          <w:p w14:paraId="4887564D" w14:textId="77777777" w:rsidR="000C3FCC" w:rsidRPr="000C3FCC" w:rsidRDefault="000C3FCC" w:rsidP="000C3FCC">
            <w:pPr>
              <w:spacing w:line="273" w:lineRule="exact"/>
              <w:ind w:left="108"/>
              <w:jc w:val="both"/>
              <w:rPr>
                <w:rFonts w:ascii="Times New Roman" w:eastAsia="Times New Roman" w:hAnsi="Times New Roman" w:cs="Times New Roman"/>
                <w:sz w:val="24"/>
                <w:lang w:val="ru-RU"/>
              </w:rPr>
            </w:pPr>
            <w:r w:rsidRPr="000C3FCC">
              <w:rPr>
                <w:rFonts w:ascii="Times New Roman" w:eastAsia="Times New Roman" w:hAnsi="Times New Roman" w:cs="Times New Roman"/>
                <w:sz w:val="24"/>
                <w:lang w:val="ru-RU"/>
              </w:rPr>
              <w:t>4.Немецкая</w:t>
            </w:r>
            <w:r w:rsidRPr="000C3FCC">
              <w:rPr>
                <w:rFonts w:ascii="Times New Roman" w:eastAsia="Times New Roman" w:hAnsi="Times New Roman" w:cs="Times New Roman"/>
                <w:spacing w:val="-5"/>
                <w:sz w:val="24"/>
                <w:lang w:val="ru-RU"/>
              </w:rPr>
              <w:t xml:space="preserve"> </w:t>
            </w:r>
            <w:r w:rsidRPr="000C3FCC">
              <w:rPr>
                <w:rFonts w:ascii="Times New Roman" w:eastAsia="Times New Roman" w:hAnsi="Times New Roman" w:cs="Times New Roman"/>
                <w:sz w:val="24"/>
                <w:lang w:val="ru-RU"/>
              </w:rPr>
              <w:t>классическая</w:t>
            </w:r>
            <w:r w:rsidRPr="000C3FCC">
              <w:rPr>
                <w:rFonts w:ascii="Times New Roman" w:eastAsia="Times New Roman" w:hAnsi="Times New Roman" w:cs="Times New Roman"/>
                <w:spacing w:val="-1"/>
                <w:sz w:val="24"/>
                <w:lang w:val="ru-RU"/>
              </w:rPr>
              <w:t xml:space="preserve"> </w:t>
            </w:r>
            <w:r w:rsidRPr="000C3FCC">
              <w:rPr>
                <w:rFonts w:ascii="Times New Roman" w:eastAsia="Times New Roman" w:hAnsi="Times New Roman" w:cs="Times New Roman"/>
                <w:sz w:val="24"/>
                <w:lang w:val="ru-RU"/>
              </w:rPr>
              <w:t>философия</w:t>
            </w:r>
            <w:r w:rsidRPr="000C3FCC">
              <w:rPr>
                <w:rFonts w:ascii="Times New Roman" w:eastAsia="Times New Roman" w:hAnsi="Times New Roman" w:cs="Times New Roman"/>
                <w:spacing w:val="-3"/>
                <w:sz w:val="24"/>
                <w:lang w:val="ru-RU"/>
              </w:rPr>
              <w:t xml:space="preserve"> </w:t>
            </w:r>
            <w:r w:rsidRPr="000C3FCC">
              <w:rPr>
                <w:rFonts w:ascii="Times New Roman" w:eastAsia="Times New Roman" w:hAnsi="Times New Roman" w:cs="Times New Roman"/>
                <w:sz w:val="24"/>
                <w:lang w:val="ru-RU"/>
              </w:rPr>
              <w:t>(И.</w:t>
            </w:r>
            <w:r w:rsidRPr="000C3FCC">
              <w:rPr>
                <w:rFonts w:ascii="Times New Roman" w:eastAsia="Times New Roman" w:hAnsi="Times New Roman" w:cs="Times New Roman"/>
                <w:spacing w:val="-2"/>
                <w:sz w:val="24"/>
                <w:lang w:val="ru-RU"/>
              </w:rPr>
              <w:t xml:space="preserve"> </w:t>
            </w:r>
            <w:r w:rsidRPr="000C3FCC">
              <w:rPr>
                <w:rFonts w:ascii="Times New Roman" w:eastAsia="Times New Roman" w:hAnsi="Times New Roman" w:cs="Times New Roman"/>
                <w:sz w:val="24"/>
                <w:lang w:val="ru-RU"/>
              </w:rPr>
              <w:t>Кант,</w:t>
            </w:r>
            <w:r w:rsidRPr="000C3FCC">
              <w:rPr>
                <w:rFonts w:ascii="Times New Roman" w:eastAsia="Times New Roman" w:hAnsi="Times New Roman" w:cs="Times New Roman"/>
                <w:spacing w:val="-3"/>
                <w:sz w:val="24"/>
                <w:lang w:val="ru-RU"/>
              </w:rPr>
              <w:t xml:space="preserve"> </w:t>
            </w:r>
            <w:r w:rsidRPr="000C3FCC">
              <w:rPr>
                <w:rFonts w:ascii="Times New Roman" w:eastAsia="Times New Roman" w:hAnsi="Times New Roman" w:cs="Times New Roman"/>
                <w:sz w:val="24"/>
                <w:lang w:val="ru-RU"/>
              </w:rPr>
              <w:t>Г.</w:t>
            </w:r>
            <w:r w:rsidRPr="000C3FCC">
              <w:rPr>
                <w:rFonts w:ascii="Times New Roman" w:eastAsia="Times New Roman" w:hAnsi="Times New Roman" w:cs="Times New Roman"/>
                <w:spacing w:val="-3"/>
                <w:sz w:val="24"/>
                <w:lang w:val="ru-RU"/>
              </w:rPr>
              <w:t xml:space="preserve"> </w:t>
            </w:r>
            <w:r w:rsidRPr="000C3FCC">
              <w:rPr>
                <w:rFonts w:ascii="Times New Roman" w:eastAsia="Times New Roman" w:hAnsi="Times New Roman" w:cs="Times New Roman"/>
                <w:sz w:val="24"/>
                <w:lang w:val="ru-RU"/>
              </w:rPr>
              <w:t>Гегель).</w:t>
            </w:r>
            <w:r w:rsidRPr="000C3FCC">
              <w:rPr>
                <w:rFonts w:ascii="Times New Roman" w:eastAsia="Times New Roman" w:hAnsi="Times New Roman" w:cs="Times New Roman"/>
                <w:spacing w:val="-2"/>
                <w:sz w:val="24"/>
                <w:lang w:val="ru-RU"/>
              </w:rPr>
              <w:t xml:space="preserve"> </w:t>
            </w:r>
            <w:r w:rsidRPr="000C3FCC">
              <w:rPr>
                <w:rFonts w:ascii="Times New Roman" w:eastAsia="Times New Roman" w:hAnsi="Times New Roman" w:cs="Times New Roman"/>
                <w:sz w:val="24"/>
                <w:lang w:val="ru-RU"/>
              </w:rPr>
              <w:t>Немецкий</w:t>
            </w:r>
            <w:r w:rsidRPr="000C3FCC">
              <w:rPr>
                <w:rFonts w:ascii="Times New Roman" w:eastAsia="Times New Roman" w:hAnsi="Times New Roman" w:cs="Times New Roman"/>
                <w:spacing w:val="-3"/>
                <w:sz w:val="24"/>
                <w:lang w:val="ru-RU"/>
              </w:rPr>
              <w:t xml:space="preserve"> </w:t>
            </w:r>
            <w:r w:rsidRPr="000C3FCC">
              <w:rPr>
                <w:rFonts w:ascii="Times New Roman" w:eastAsia="Times New Roman" w:hAnsi="Times New Roman" w:cs="Times New Roman"/>
                <w:sz w:val="24"/>
                <w:lang w:val="ru-RU"/>
              </w:rPr>
              <w:t>материализм</w:t>
            </w:r>
            <w:r w:rsidRPr="000C3FCC">
              <w:rPr>
                <w:rFonts w:ascii="Times New Roman" w:eastAsia="Times New Roman" w:hAnsi="Times New Roman" w:cs="Times New Roman"/>
                <w:spacing w:val="-3"/>
                <w:sz w:val="24"/>
                <w:lang w:val="ru-RU"/>
              </w:rPr>
              <w:t xml:space="preserve"> </w:t>
            </w:r>
            <w:r w:rsidRPr="000C3FCC">
              <w:rPr>
                <w:rFonts w:ascii="Times New Roman" w:eastAsia="Times New Roman" w:hAnsi="Times New Roman" w:cs="Times New Roman"/>
                <w:spacing w:val="-10"/>
                <w:sz w:val="24"/>
                <w:lang w:val="ru-RU"/>
              </w:rPr>
              <w:t>и</w:t>
            </w:r>
            <w:r w:rsidRPr="000C3FCC">
              <w:rPr>
                <w:rFonts w:ascii="Times New Roman" w:eastAsia="Times New Roman" w:hAnsi="Times New Roman" w:cs="Times New Roman"/>
                <w:sz w:val="24"/>
                <w:lang w:val="ru-RU"/>
              </w:rPr>
              <w:t xml:space="preserve"> диалектика</w:t>
            </w:r>
            <w:r w:rsidRPr="000C3FCC">
              <w:rPr>
                <w:rFonts w:ascii="Times New Roman" w:eastAsia="Times New Roman" w:hAnsi="Times New Roman" w:cs="Times New Roman"/>
                <w:spacing w:val="-3"/>
                <w:sz w:val="24"/>
                <w:lang w:val="ru-RU"/>
              </w:rPr>
              <w:t xml:space="preserve"> </w:t>
            </w:r>
            <w:r w:rsidRPr="000C3FCC">
              <w:rPr>
                <w:rFonts w:ascii="Times New Roman" w:eastAsia="Times New Roman" w:hAnsi="Times New Roman" w:cs="Times New Roman"/>
                <w:sz w:val="24"/>
                <w:lang w:val="ru-RU"/>
              </w:rPr>
              <w:t>(Л.</w:t>
            </w:r>
            <w:r w:rsidRPr="000C3FCC">
              <w:rPr>
                <w:rFonts w:ascii="Times New Roman" w:eastAsia="Times New Roman" w:hAnsi="Times New Roman" w:cs="Times New Roman"/>
                <w:spacing w:val="-2"/>
                <w:sz w:val="24"/>
                <w:lang w:val="ru-RU"/>
              </w:rPr>
              <w:t xml:space="preserve"> </w:t>
            </w:r>
            <w:r w:rsidRPr="000C3FCC">
              <w:rPr>
                <w:rFonts w:ascii="Times New Roman" w:eastAsia="Times New Roman" w:hAnsi="Times New Roman" w:cs="Times New Roman"/>
                <w:sz w:val="24"/>
                <w:lang w:val="ru-RU"/>
              </w:rPr>
              <w:t>Фейербах,</w:t>
            </w:r>
            <w:r w:rsidRPr="000C3FCC">
              <w:rPr>
                <w:rFonts w:ascii="Times New Roman" w:eastAsia="Times New Roman" w:hAnsi="Times New Roman" w:cs="Times New Roman"/>
                <w:spacing w:val="-2"/>
                <w:sz w:val="24"/>
                <w:lang w:val="ru-RU"/>
              </w:rPr>
              <w:t xml:space="preserve"> </w:t>
            </w:r>
            <w:r w:rsidRPr="000C3FCC">
              <w:rPr>
                <w:rFonts w:ascii="Times New Roman" w:eastAsia="Times New Roman" w:hAnsi="Times New Roman" w:cs="Times New Roman"/>
                <w:sz w:val="24"/>
                <w:lang w:val="ru-RU"/>
              </w:rPr>
              <w:t>К.</w:t>
            </w:r>
            <w:r w:rsidRPr="000C3FCC">
              <w:rPr>
                <w:rFonts w:ascii="Times New Roman" w:eastAsia="Times New Roman" w:hAnsi="Times New Roman" w:cs="Times New Roman"/>
                <w:spacing w:val="-1"/>
                <w:sz w:val="24"/>
                <w:lang w:val="ru-RU"/>
              </w:rPr>
              <w:t xml:space="preserve"> </w:t>
            </w:r>
            <w:r w:rsidRPr="000C3FCC">
              <w:rPr>
                <w:rFonts w:ascii="Times New Roman" w:eastAsia="Times New Roman" w:hAnsi="Times New Roman" w:cs="Times New Roman"/>
                <w:spacing w:val="-2"/>
                <w:sz w:val="24"/>
                <w:lang w:val="ru-RU"/>
              </w:rPr>
              <w:t>Маркс).</w:t>
            </w:r>
          </w:p>
        </w:tc>
        <w:tc>
          <w:tcPr>
            <w:tcW w:w="2694" w:type="dxa"/>
            <w:vMerge/>
          </w:tcPr>
          <w:p w14:paraId="0B06A569" w14:textId="77777777" w:rsidR="000C3FCC" w:rsidRPr="000C3FCC" w:rsidRDefault="000C3FCC" w:rsidP="000C3FCC">
            <w:pPr>
              <w:jc w:val="center"/>
              <w:rPr>
                <w:rFonts w:ascii="Times New Roman" w:eastAsia="Times New Roman" w:hAnsi="Times New Roman" w:cs="Times New Roman"/>
                <w:sz w:val="24"/>
                <w:lang w:val="ru-RU"/>
              </w:rPr>
            </w:pPr>
          </w:p>
        </w:tc>
        <w:tc>
          <w:tcPr>
            <w:tcW w:w="2407" w:type="dxa"/>
            <w:vMerge/>
          </w:tcPr>
          <w:p w14:paraId="19047408" w14:textId="77777777" w:rsidR="000C3FCC" w:rsidRPr="000C3FCC" w:rsidRDefault="000C3FCC" w:rsidP="000C3FCC">
            <w:pPr>
              <w:rPr>
                <w:rFonts w:ascii="Times New Roman" w:eastAsia="Times New Roman" w:hAnsi="Times New Roman" w:cs="Times New Roman"/>
                <w:sz w:val="24"/>
                <w:lang w:val="ru-RU"/>
              </w:rPr>
            </w:pPr>
          </w:p>
        </w:tc>
      </w:tr>
      <w:tr w:rsidR="000C3FCC" w:rsidRPr="000C3FCC" w14:paraId="06A179AC" w14:textId="77777777" w:rsidTr="00AD5821">
        <w:trPr>
          <w:trHeight w:val="870"/>
        </w:trPr>
        <w:tc>
          <w:tcPr>
            <w:tcW w:w="2699" w:type="dxa"/>
            <w:vMerge/>
          </w:tcPr>
          <w:p w14:paraId="7877EE64" w14:textId="77777777" w:rsidR="000C3FCC" w:rsidRPr="000C3FCC" w:rsidRDefault="000C3FCC" w:rsidP="000C3FCC">
            <w:pPr>
              <w:spacing w:line="275" w:lineRule="exact"/>
              <w:jc w:val="center"/>
              <w:rPr>
                <w:rFonts w:ascii="Times New Roman" w:eastAsia="Times New Roman" w:hAnsi="Times New Roman" w:cs="Times New Roman"/>
                <w:b/>
                <w:sz w:val="24"/>
                <w:lang w:val="ru-RU"/>
              </w:rPr>
            </w:pPr>
          </w:p>
        </w:tc>
        <w:tc>
          <w:tcPr>
            <w:tcW w:w="6945" w:type="dxa"/>
          </w:tcPr>
          <w:p w14:paraId="2C017B39" w14:textId="77777777" w:rsidR="000C3FCC" w:rsidRPr="000C3FCC" w:rsidRDefault="000C3FCC" w:rsidP="000C3FCC">
            <w:pPr>
              <w:ind w:left="108"/>
              <w:jc w:val="both"/>
              <w:rPr>
                <w:rFonts w:ascii="Times New Roman" w:eastAsia="Times New Roman" w:hAnsi="Times New Roman" w:cs="Times New Roman"/>
                <w:sz w:val="24"/>
                <w:lang w:val="ru-RU"/>
              </w:rPr>
            </w:pPr>
            <w:r w:rsidRPr="000C3FCC">
              <w:rPr>
                <w:rFonts w:ascii="Times New Roman" w:eastAsia="Times New Roman" w:hAnsi="Times New Roman" w:cs="Times New Roman"/>
                <w:sz w:val="24"/>
                <w:lang w:val="ru-RU"/>
              </w:rPr>
              <w:t>5.Современная</w:t>
            </w:r>
            <w:r w:rsidRPr="000C3FCC">
              <w:rPr>
                <w:rFonts w:ascii="Times New Roman" w:eastAsia="Times New Roman" w:hAnsi="Times New Roman" w:cs="Times New Roman"/>
                <w:spacing w:val="-5"/>
                <w:sz w:val="24"/>
                <w:lang w:val="ru-RU"/>
              </w:rPr>
              <w:t xml:space="preserve"> </w:t>
            </w:r>
            <w:r w:rsidRPr="000C3FCC">
              <w:rPr>
                <w:rFonts w:ascii="Times New Roman" w:eastAsia="Times New Roman" w:hAnsi="Times New Roman" w:cs="Times New Roman"/>
                <w:spacing w:val="-2"/>
                <w:sz w:val="24"/>
                <w:lang w:val="ru-RU"/>
              </w:rPr>
              <w:t>философия.</w:t>
            </w:r>
            <w:r w:rsidRPr="000C3FCC">
              <w:rPr>
                <w:rFonts w:ascii="Times New Roman" w:eastAsia="Times New Roman" w:hAnsi="Times New Roman" w:cs="Times New Roman"/>
                <w:sz w:val="24"/>
                <w:lang w:val="ru-RU"/>
              </w:rPr>
              <w:t xml:space="preserve"> Основные</w:t>
            </w:r>
            <w:r w:rsidRPr="000C3FCC">
              <w:rPr>
                <w:rFonts w:ascii="Times New Roman" w:eastAsia="Times New Roman" w:hAnsi="Times New Roman" w:cs="Times New Roman"/>
                <w:spacing w:val="-8"/>
                <w:sz w:val="24"/>
                <w:lang w:val="ru-RU"/>
              </w:rPr>
              <w:t xml:space="preserve"> </w:t>
            </w:r>
            <w:r w:rsidRPr="000C3FCC">
              <w:rPr>
                <w:rFonts w:ascii="Times New Roman" w:eastAsia="Times New Roman" w:hAnsi="Times New Roman" w:cs="Times New Roman"/>
                <w:sz w:val="24"/>
                <w:lang w:val="ru-RU"/>
              </w:rPr>
              <w:t>направления</w:t>
            </w:r>
            <w:r w:rsidRPr="000C3FCC">
              <w:rPr>
                <w:rFonts w:ascii="Times New Roman" w:eastAsia="Times New Roman" w:hAnsi="Times New Roman" w:cs="Times New Roman"/>
                <w:spacing w:val="-6"/>
                <w:sz w:val="24"/>
                <w:lang w:val="ru-RU"/>
              </w:rPr>
              <w:t xml:space="preserve"> </w:t>
            </w:r>
            <w:r w:rsidRPr="000C3FCC">
              <w:rPr>
                <w:rFonts w:ascii="Times New Roman" w:eastAsia="Times New Roman" w:hAnsi="Times New Roman" w:cs="Times New Roman"/>
                <w:sz w:val="24"/>
                <w:lang w:val="ru-RU"/>
              </w:rPr>
              <w:t>философии</w:t>
            </w:r>
            <w:r w:rsidRPr="000C3FCC">
              <w:rPr>
                <w:rFonts w:ascii="Times New Roman" w:eastAsia="Times New Roman" w:hAnsi="Times New Roman" w:cs="Times New Roman"/>
                <w:spacing w:val="-6"/>
                <w:sz w:val="24"/>
                <w:lang w:val="ru-RU"/>
              </w:rPr>
              <w:t xml:space="preserve"> </w:t>
            </w:r>
            <w:r w:rsidRPr="000C3FCC">
              <w:rPr>
                <w:rFonts w:ascii="Times New Roman" w:eastAsia="Times New Roman" w:hAnsi="Times New Roman" w:cs="Times New Roman"/>
                <w:sz w:val="24"/>
                <w:lang w:val="ru-RU"/>
              </w:rPr>
              <w:t>ХХ</w:t>
            </w:r>
            <w:r w:rsidRPr="000C3FCC">
              <w:rPr>
                <w:rFonts w:ascii="Times New Roman" w:eastAsia="Times New Roman" w:hAnsi="Times New Roman" w:cs="Times New Roman"/>
                <w:spacing w:val="-7"/>
                <w:sz w:val="24"/>
                <w:lang w:val="ru-RU"/>
              </w:rPr>
              <w:t xml:space="preserve"> </w:t>
            </w:r>
            <w:r w:rsidRPr="000C3FCC">
              <w:rPr>
                <w:rFonts w:ascii="Times New Roman" w:eastAsia="Times New Roman" w:hAnsi="Times New Roman" w:cs="Times New Roman"/>
                <w:sz w:val="24"/>
                <w:lang w:val="ru-RU"/>
              </w:rPr>
              <w:t>века:</w:t>
            </w:r>
            <w:r w:rsidRPr="000C3FCC">
              <w:rPr>
                <w:rFonts w:ascii="Times New Roman" w:eastAsia="Times New Roman" w:hAnsi="Times New Roman" w:cs="Times New Roman"/>
                <w:spacing w:val="-6"/>
                <w:sz w:val="24"/>
                <w:lang w:val="ru-RU"/>
              </w:rPr>
              <w:t xml:space="preserve"> </w:t>
            </w:r>
            <w:r w:rsidRPr="000C3FCC">
              <w:rPr>
                <w:rFonts w:ascii="Times New Roman" w:eastAsia="Times New Roman" w:hAnsi="Times New Roman" w:cs="Times New Roman"/>
                <w:sz w:val="24"/>
                <w:lang w:val="ru-RU"/>
              </w:rPr>
              <w:t>неопозитивизм,</w:t>
            </w:r>
            <w:r w:rsidRPr="000C3FCC">
              <w:rPr>
                <w:rFonts w:ascii="Times New Roman" w:eastAsia="Times New Roman" w:hAnsi="Times New Roman" w:cs="Times New Roman"/>
                <w:spacing w:val="-6"/>
                <w:sz w:val="24"/>
                <w:lang w:val="ru-RU"/>
              </w:rPr>
              <w:t xml:space="preserve"> </w:t>
            </w:r>
            <w:r w:rsidRPr="000C3FCC">
              <w:rPr>
                <w:rFonts w:ascii="Times New Roman" w:eastAsia="Times New Roman" w:hAnsi="Times New Roman" w:cs="Times New Roman"/>
                <w:sz w:val="24"/>
                <w:lang w:val="ru-RU"/>
              </w:rPr>
              <w:t>прагматизм</w:t>
            </w:r>
            <w:r w:rsidRPr="000C3FCC">
              <w:rPr>
                <w:rFonts w:ascii="Times New Roman" w:eastAsia="Times New Roman" w:hAnsi="Times New Roman" w:cs="Times New Roman"/>
                <w:spacing w:val="-7"/>
                <w:sz w:val="24"/>
                <w:lang w:val="ru-RU"/>
              </w:rPr>
              <w:t xml:space="preserve"> </w:t>
            </w:r>
            <w:r w:rsidRPr="000C3FCC">
              <w:rPr>
                <w:rFonts w:ascii="Times New Roman" w:eastAsia="Times New Roman" w:hAnsi="Times New Roman" w:cs="Times New Roman"/>
                <w:sz w:val="24"/>
                <w:lang w:val="ru-RU"/>
              </w:rPr>
              <w:t>и экзистенциализм. Философия бессознательного (неофрейдизм).</w:t>
            </w:r>
          </w:p>
        </w:tc>
        <w:tc>
          <w:tcPr>
            <w:tcW w:w="2694" w:type="dxa"/>
            <w:vMerge/>
          </w:tcPr>
          <w:p w14:paraId="4FE10E27" w14:textId="77777777" w:rsidR="000C3FCC" w:rsidRPr="000C3FCC" w:rsidRDefault="000C3FCC" w:rsidP="000C3FCC">
            <w:pPr>
              <w:jc w:val="center"/>
              <w:rPr>
                <w:rFonts w:ascii="Times New Roman" w:eastAsia="Times New Roman" w:hAnsi="Times New Roman" w:cs="Times New Roman"/>
                <w:sz w:val="24"/>
                <w:lang w:val="ru-RU"/>
              </w:rPr>
            </w:pPr>
          </w:p>
        </w:tc>
        <w:tc>
          <w:tcPr>
            <w:tcW w:w="2407" w:type="dxa"/>
            <w:vMerge/>
          </w:tcPr>
          <w:p w14:paraId="07E8BCD9" w14:textId="77777777" w:rsidR="000C3FCC" w:rsidRPr="000C3FCC" w:rsidRDefault="000C3FCC" w:rsidP="000C3FCC">
            <w:pPr>
              <w:rPr>
                <w:rFonts w:ascii="Times New Roman" w:eastAsia="Times New Roman" w:hAnsi="Times New Roman" w:cs="Times New Roman"/>
                <w:sz w:val="24"/>
                <w:lang w:val="ru-RU"/>
              </w:rPr>
            </w:pPr>
          </w:p>
        </w:tc>
      </w:tr>
      <w:tr w:rsidR="000C3FCC" w:rsidRPr="000C3FCC" w14:paraId="7BEDDE4D" w14:textId="77777777" w:rsidTr="00AD5821">
        <w:trPr>
          <w:trHeight w:val="316"/>
        </w:trPr>
        <w:tc>
          <w:tcPr>
            <w:tcW w:w="2699" w:type="dxa"/>
            <w:vMerge/>
          </w:tcPr>
          <w:p w14:paraId="7BC56EBB" w14:textId="77777777" w:rsidR="000C3FCC" w:rsidRPr="000C3FCC" w:rsidRDefault="000C3FCC" w:rsidP="000C3FCC">
            <w:pPr>
              <w:spacing w:line="275" w:lineRule="exact"/>
              <w:jc w:val="center"/>
              <w:rPr>
                <w:rFonts w:ascii="Times New Roman" w:eastAsia="Times New Roman" w:hAnsi="Times New Roman" w:cs="Times New Roman"/>
                <w:b/>
                <w:sz w:val="24"/>
              </w:rPr>
            </w:pPr>
          </w:p>
        </w:tc>
        <w:tc>
          <w:tcPr>
            <w:tcW w:w="6945" w:type="dxa"/>
          </w:tcPr>
          <w:p w14:paraId="6036056D" w14:textId="77777777" w:rsidR="000C3FCC" w:rsidRPr="000C3FCC" w:rsidRDefault="000C3FCC" w:rsidP="000C3FCC">
            <w:pPr>
              <w:ind w:left="108"/>
              <w:jc w:val="both"/>
              <w:rPr>
                <w:rFonts w:ascii="Times New Roman" w:eastAsia="Times New Roman" w:hAnsi="Times New Roman" w:cs="Times New Roman"/>
                <w:sz w:val="24"/>
                <w:lang w:val="ru-RU"/>
              </w:rPr>
            </w:pPr>
            <w:r w:rsidRPr="000C3FCC">
              <w:rPr>
                <w:rFonts w:ascii="Times New Roman" w:eastAsia="Times New Roman" w:hAnsi="Times New Roman" w:cs="Times New Roman"/>
                <w:sz w:val="24"/>
                <w:lang w:val="ru-RU"/>
              </w:rPr>
              <w:t>6.Возникновение</w:t>
            </w:r>
            <w:r w:rsidRPr="000C3FCC">
              <w:rPr>
                <w:rFonts w:ascii="Times New Roman" w:eastAsia="Times New Roman" w:hAnsi="Times New Roman" w:cs="Times New Roman"/>
                <w:spacing w:val="-8"/>
                <w:sz w:val="24"/>
                <w:lang w:val="ru-RU"/>
              </w:rPr>
              <w:t xml:space="preserve"> </w:t>
            </w:r>
            <w:r w:rsidRPr="000C3FCC">
              <w:rPr>
                <w:rFonts w:ascii="Times New Roman" w:eastAsia="Times New Roman" w:hAnsi="Times New Roman" w:cs="Times New Roman"/>
                <w:sz w:val="24"/>
                <w:lang w:val="ru-RU"/>
              </w:rPr>
              <w:t>русской</w:t>
            </w:r>
            <w:r w:rsidRPr="000C3FCC">
              <w:rPr>
                <w:rFonts w:ascii="Times New Roman" w:eastAsia="Times New Roman" w:hAnsi="Times New Roman" w:cs="Times New Roman"/>
                <w:spacing w:val="-7"/>
                <w:sz w:val="24"/>
                <w:lang w:val="ru-RU"/>
              </w:rPr>
              <w:t xml:space="preserve"> </w:t>
            </w:r>
            <w:r w:rsidRPr="000C3FCC">
              <w:rPr>
                <w:rFonts w:ascii="Times New Roman" w:eastAsia="Times New Roman" w:hAnsi="Times New Roman" w:cs="Times New Roman"/>
                <w:sz w:val="24"/>
                <w:lang w:val="ru-RU"/>
              </w:rPr>
              <w:t>философии.</w:t>
            </w:r>
            <w:r w:rsidRPr="000C3FCC">
              <w:rPr>
                <w:rFonts w:ascii="Times New Roman" w:eastAsia="Times New Roman" w:hAnsi="Times New Roman" w:cs="Times New Roman"/>
                <w:spacing w:val="-7"/>
                <w:sz w:val="24"/>
                <w:lang w:val="ru-RU"/>
              </w:rPr>
              <w:t xml:space="preserve"> </w:t>
            </w:r>
            <w:r w:rsidRPr="000C3FCC">
              <w:rPr>
                <w:rFonts w:ascii="Times New Roman" w:eastAsia="Times New Roman" w:hAnsi="Times New Roman" w:cs="Times New Roman"/>
                <w:sz w:val="24"/>
                <w:lang w:val="ru-RU"/>
              </w:rPr>
              <w:t>Митрополит</w:t>
            </w:r>
            <w:r w:rsidRPr="000C3FCC">
              <w:rPr>
                <w:rFonts w:ascii="Times New Roman" w:eastAsia="Times New Roman" w:hAnsi="Times New Roman" w:cs="Times New Roman"/>
                <w:spacing w:val="-7"/>
                <w:sz w:val="24"/>
                <w:lang w:val="ru-RU"/>
              </w:rPr>
              <w:t xml:space="preserve"> </w:t>
            </w:r>
            <w:r w:rsidRPr="000C3FCC">
              <w:rPr>
                <w:rFonts w:ascii="Times New Roman" w:eastAsia="Times New Roman" w:hAnsi="Times New Roman" w:cs="Times New Roman"/>
                <w:sz w:val="24"/>
                <w:lang w:val="ru-RU"/>
              </w:rPr>
              <w:t>Илларион.</w:t>
            </w:r>
            <w:r w:rsidRPr="000C3FCC">
              <w:rPr>
                <w:rFonts w:ascii="Times New Roman" w:eastAsia="Times New Roman" w:hAnsi="Times New Roman" w:cs="Times New Roman"/>
                <w:spacing w:val="-9"/>
                <w:sz w:val="24"/>
                <w:lang w:val="ru-RU"/>
              </w:rPr>
              <w:t xml:space="preserve"> </w:t>
            </w:r>
            <w:r w:rsidRPr="000C3FCC">
              <w:rPr>
                <w:rFonts w:ascii="Times New Roman" w:eastAsia="Times New Roman" w:hAnsi="Times New Roman" w:cs="Times New Roman"/>
                <w:sz w:val="24"/>
                <w:lang w:val="ru-RU"/>
              </w:rPr>
              <w:t>Русская</w:t>
            </w:r>
            <w:r w:rsidRPr="000C3FCC">
              <w:rPr>
                <w:rFonts w:ascii="Times New Roman" w:eastAsia="Times New Roman" w:hAnsi="Times New Roman" w:cs="Times New Roman"/>
                <w:spacing w:val="-5"/>
                <w:sz w:val="24"/>
                <w:lang w:val="ru-RU"/>
              </w:rPr>
              <w:t xml:space="preserve"> </w:t>
            </w:r>
            <w:r w:rsidRPr="000C3FCC">
              <w:rPr>
                <w:rFonts w:ascii="Times New Roman" w:eastAsia="Times New Roman" w:hAnsi="Times New Roman" w:cs="Times New Roman"/>
                <w:sz w:val="24"/>
                <w:lang w:val="ru-RU"/>
              </w:rPr>
              <w:t>философия Х</w:t>
            </w:r>
            <w:r w:rsidRPr="000C3FCC">
              <w:rPr>
                <w:rFonts w:ascii="Times New Roman" w:eastAsia="Times New Roman" w:hAnsi="Times New Roman" w:cs="Times New Roman"/>
                <w:sz w:val="24"/>
              </w:rPr>
              <w:t>II</w:t>
            </w:r>
            <w:r w:rsidRPr="000C3FCC">
              <w:rPr>
                <w:rFonts w:ascii="Times New Roman" w:eastAsia="Times New Roman" w:hAnsi="Times New Roman" w:cs="Times New Roman"/>
                <w:sz w:val="24"/>
                <w:lang w:val="ru-RU"/>
              </w:rPr>
              <w:t>–</w:t>
            </w:r>
            <w:r w:rsidRPr="000C3FCC">
              <w:rPr>
                <w:rFonts w:ascii="Times New Roman" w:eastAsia="Times New Roman" w:hAnsi="Times New Roman" w:cs="Times New Roman"/>
                <w:sz w:val="24"/>
              </w:rPr>
              <w:t>XIX</w:t>
            </w:r>
            <w:r w:rsidRPr="000C3FCC">
              <w:rPr>
                <w:rFonts w:ascii="Times New Roman" w:eastAsia="Times New Roman" w:hAnsi="Times New Roman" w:cs="Times New Roman"/>
                <w:sz w:val="24"/>
                <w:lang w:val="ru-RU"/>
              </w:rPr>
              <w:t xml:space="preserve"> вв. Ломоносов М.В. Славянофилы и западники.</w:t>
            </w:r>
          </w:p>
          <w:p w14:paraId="137B0C6E" w14:textId="77777777" w:rsidR="000C3FCC" w:rsidRPr="000C3FCC" w:rsidRDefault="000C3FCC" w:rsidP="000C3FCC">
            <w:pPr>
              <w:ind w:left="108"/>
              <w:jc w:val="both"/>
              <w:rPr>
                <w:rFonts w:ascii="Times New Roman" w:eastAsia="Times New Roman" w:hAnsi="Times New Roman" w:cs="Times New Roman"/>
                <w:sz w:val="24"/>
                <w:lang w:val="ru-RU"/>
              </w:rPr>
            </w:pPr>
            <w:r w:rsidRPr="000C3FCC">
              <w:rPr>
                <w:rFonts w:ascii="Times New Roman" w:eastAsia="Times New Roman" w:hAnsi="Times New Roman" w:cs="Times New Roman"/>
                <w:sz w:val="24"/>
                <w:lang w:val="ru-RU"/>
              </w:rPr>
              <w:t>Русская</w:t>
            </w:r>
            <w:r w:rsidRPr="000C3FCC">
              <w:rPr>
                <w:rFonts w:ascii="Times New Roman" w:eastAsia="Times New Roman" w:hAnsi="Times New Roman" w:cs="Times New Roman"/>
                <w:spacing w:val="-6"/>
                <w:sz w:val="24"/>
                <w:lang w:val="ru-RU"/>
              </w:rPr>
              <w:t xml:space="preserve"> </w:t>
            </w:r>
            <w:r w:rsidRPr="000C3FCC">
              <w:rPr>
                <w:rFonts w:ascii="Times New Roman" w:eastAsia="Times New Roman" w:hAnsi="Times New Roman" w:cs="Times New Roman"/>
                <w:sz w:val="24"/>
                <w:lang w:val="ru-RU"/>
              </w:rPr>
              <w:t>религиозная</w:t>
            </w:r>
            <w:r w:rsidRPr="000C3FCC">
              <w:rPr>
                <w:rFonts w:ascii="Times New Roman" w:eastAsia="Times New Roman" w:hAnsi="Times New Roman" w:cs="Times New Roman"/>
                <w:spacing w:val="-3"/>
                <w:sz w:val="24"/>
                <w:lang w:val="ru-RU"/>
              </w:rPr>
              <w:t xml:space="preserve"> </w:t>
            </w:r>
            <w:r w:rsidRPr="000C3FCC">
              <w:rPr>
                <w:rFonts w:ascii="Times New Roman" w:eastAsia="Times New Roman" w:hAnsi="Times New Roman" w:cs="Times New Roman"/>
                <w:sz w:val="24"/>
                <w:lang w:val="ru-RU"/>
              </w:rPr>
              <w:t>философия.</w:t>
            </w:r>
            <w:r w:rsidRPr="000C3FCC">
              <w:rPr>
                <w:rFonts w:ascii="Times New Roman" w:eastAsia="Times New Roman" w:hAnsi="Times New Roman" w:cs="Times New Roman"/>
                <w:spacing w:val="-3"/>
                <w:sz w:val="24"/>
                <w:lang w:val="ru-RU"/>
              </w:rPr>
              <w:t xml:space="preserve"> </w:t>
            </w:r>
            <w:r w:rsidRPr="000C3FCC">
              <w:rPr>
                <w:rFonts w:ascii="Times New Roman" w:eastAsia="Times New Roman" w:hAnsi="Times New Roman" w:cs="Times New Roman"/>
                <w:sz w:val="24"/>
                <w:lang w:val="ru-RU"/>
              </w:rPr>
              <w:t>Толстой</w:t>
            </w:r>
            <w:r w:rsidRPr="000C3FCC">
              <w:rPr>
                <w:rFonts w:ascii="Times New Roman" w:eastAsia="Times New Roman" w:hAnsi="Times New Roman" w:cs="Times New Roman"/>
                <w:spacing w:val="-3"/>
                <w:sz w:val="24"/>
                <w:lang w:val="ru-RU"/>
              </w:rPr>
              <w:t xml:space="preserve"> </w:t>
            </w:r>
            <w:r w:rsidRPr="000C3FCC">
              <w:rPr>
                <w:rFonts w:ascii="Times New Roman" w:eastAsia="Times New Roman" w:hAnsi="Times New Roman" w:cs="Times New Roman"/>
                <w:sz w:val="24"/>
                <w:lang w:val="ru-RU"/>
              </w:rPr>
              <w:t>Л.Н.</w:t>
            </w:r>
            <w:r w:rsidRPr="000C3FCC">
              <w:rPr>
                <w:rFonts w:ascii="Times New Roman" w:eastAsia="Times New Roman" w:hAnsi="Times New Roman" w:cs="Times New Roman"/>
                <w:spacing w:val="-3"/>
                <w:sz w:val="24"/>
                <w:lang w:val="ru-RU"/>
              </w:rPr>
              <w:t xml:space="preserve"> </w:t>
            </w:r>
            <w:r w:rsidRPr="000C3FCC">
              <w:rPr>
                <w:rFonts w:ascii="Times New Roman" w:eastAsia="Times New Roman" w:hAnsi="Times New Roman" w:cs="Times New Roman"/>
                <w:sz w:val="24"/>
                <w:lang w:val="ru-RU"/>
              </w:rPr>
              <w:t>и</w:t>
            </w:r>
            <w:r w:rsidRPr="000C3FCC">
              <w:rPr>
                <w:rFonts w:ascii="Times New Roman" w:eastAsia="Times New Roman" w:hAnsi="Times New Roman" w:cs="Times New Roman"/>
                <w:spacing w:val="-3"/>
                <w:sz w:val="24"/>
                <w:lang w:val="ru-RU"/>
              </w:rPr>
              <w:t xml:space="preserve"> </w:t>
            </w:r>
            <w:r w:rsidRPr="000C3FCC">
              <w:rPr>
                <w:rFonts w:ascii="Times New Roman" w:eastAsia="Times New Roman" w:hAnsi="Times New Roman" w:cs="Times New Roman"/>
                <w:sz w:val="24"/>
                <w:lang w:val="ru-RU"/>
              </w:rPr>
              <w:t>Соловьёв</w:t>
            </w:r>
            <w:r w:rsidRPr="000C3FCC">
              <w:rPr>
                <w:rFonts w:ascii="Times New Roman" w:eastAsia="Times New Roman" w:hAnsi="Times New Roman" w:cs="Times New Roman"/>
                <w:spacing w:val="-4"/>
                <w:sz w:val="24"/>
                <w:lang w:val="ru-RU"/>
              </w:rPr>
              <w:t xml:space="preserve"> </w:t>
            </w:r>
            <w:r w:rsidRPr="000C3FCC">
              <w:rPr>
                <w:rFonts w:ascii="Times New Roman" w:eastAsia="Times New Roman" w:hAnsi="Times New Roman" w:cs="Times New Roman"/>
                <w:sz w:val="24"/>
                <w:lang w:val="ru-RU"/>
              </w:rPr>
              <w:t>В.С.</w:t>
            </w:r>
            <w:r w:rsidRPr="000C3FCC">
              <w:rPr>
                <w:rFonts w:ascii="Times New Roman" w:eastAsia="Times New Roman" w:hAnsi="Times New Roman" w:cs="Times New Roman"/>
                <w:spacing w:val="-3"/>
                <w:sz w:val="24"/>
                <w:lang w:val="ru-RU"/>
              </w:rPr>
              <w:t xml:space="preserve"> </w:t>
            </w:r>
            <w:r w:rsidRPr="000C3FCC">
              <w:rPr>
                <w:rFonts w:ascii="Times New Roman" w:eastAsia="Times New Roman" w:hAnsi="Times New Roman" w:cs="Times New Roman"/>
                <w:spacing w:val="-2"/>
                <w:sz w:val="24"/>
                <w:lang w:val="ru-RU"/>
              </w:rPr>
              <w:t xml:space="preserve">Философия </w:t>
            </w:r>
            <w:r w:rsidRPr="000C3FCC">
              <w:rPr>
                <w:rFonts w:ascii="Times New Roman" w:eastAsia="Times New Roman" w:hAnsi="Times New Roman" w:cs="Times New Roman"/>
                <w:sz w:val="24"/>
                <w:lang w:val="ru-RU"/>
              </w:rPr>
              <w:t>Бердяева</w:t>
            </w:r>
            <w:r w:rsidRPr="000C3FCC">
              <w:rPr>
                <w:rFonts w:ascii="Times New Roman" w:eastAsia="Times New Roman" w:hAnsi="Times New Roman" w:cs="Times New Roman"/>
                <w:spacing w:val="-4"/>
                <w:sz w:val="24"/>
                <w:lang w:val="ru-RU"/>
              </w:rPr>
              <w:t xml:space="preserve"> Н.А.</w:t>
            </w:r>
          </w:p>
        </w:tc>
        <w:tc>
          <w:tcPr>
            <w:tcW w:w="2694" w:type="dxa"/>
          </w:tcPr>
          <w:p w14:paraId="729885AA" w14:textId="77777777" w:rsidR="000C3FCC" w:rsidRPr="000C3FCC" w:rsidRDefault="000C3FCC" w:rsidP="000C3FCC">
            <w:pPr>
              <w:jc w:val="center"/>
              <w:rPr>
                <w:rFonts w:ascii="Times New Roman" w:eastAsia="Times New Roman" w:hAnsi="Times New Roman" w:cs="Times New Roman"/>
                <w:sz w:val="24"/>
                <w:lang w:val="ru-RU"/>
              </w:rPr>
            </w:pPr>
            <w:r w:rsidRPr="000C3FCC">
              <w:rPr>
                <w:rFonts w:ascii="Times New Roman" w:eastAsia="Times New Roman" w:hAnsi="Times New Roman" w:cs="Times New Roman"/>
                <w:sz w:val="24"/>
                <w:lang w:val="ru-RU"/>
              </w:rPr>
              <w:t>2</w:t>
            </w:r>
          </w:p>
        </w:tc>
        <w:tc>
          <w:tcPr>
            <w:tcW w:w="2407" w:type="dxa"/>
            <w:vMerge/>
          </w:tcPr>
          <w:p w14:paraId="604CC351" w14:textId="77777777" w:rsidR="000C3FCC" w:rsidRPr="000C3FCC" w:rsidRDefault="000C3FCC" w:rsidP="000C3FCC">
            <w:pPr>
              <w:rPr>
                <w:rFonts w:ascii="Times New Roman" w:eastAsia="Times New Roman" w:hAnsi="Times New Roman" w:cs="Times New Roman"/>
                <w:sz w:val="24"/>
                <w:lang w:val="ru-RU"/>
              </w:rPr>
            </w:pPr>
          </w:p>
        </w:tc>
      </w:tr>
      <w:tr w:rsidR="000C3FCC" w:rsidRPr="000C3FCC" w14:paraId="1E70D777" w14:textId="77777777" w:rsidTr="00AD5821">
        <w:trPr>
          <w:trHeight w:val="316"/>
        </w:trPr>
        <w:tc>
          <w:tcPr>
            <w:tcW w:w="2699" w:type="dxa"/>
            <w:vMerge/>
          </w:tcPr>
          <w:p w14:paraId="6F76350B" w14:textId="77777777" w:rsidR="000C3FCC" w:rsidRPr="000C3FCC" w:rsidRDefault="000C3FCC" w:rsidP="000C3FCC">
            <w:pPr>
              <w:spacing w:line="275" w:lineRule="exact"/>
              <w:jc w:val="center"/>
              <w:rPr>
                <w:rFonts w:ascii="Times New Roman" w:eastAsia="Times New Roman" w:hAnsi="Times New Roman" w:cs="Times New Roman"/>
                <w:b/>
                <w:sz w:val="24"/>
                <w:lang w:val="ru-RU"/>
              </w:rPr>
            </w:pPr>
          </w:p>
        </w:tc>
        <w:tc>
          <w:tcPr>
            <w:tcW w:w="6945" w:type="dxa"/>
          </w:tcPr>
          <w:p w14:paraId="24DDD79E" w14:textId="77777777" w:rsidR="000C3FCC" w:rsidRPr="000C3FCC" w:rsidRDefault="000C3FCC" w:rsidP="000C3FCC">
            <w:pPr>
              <w:spacing w:line="275" w:lineRule="exact"/>
              <w:ind w:left="146"/>
              <w:jc w:val="both"/>
              <w:rPr>
                <w:rFonts w:ascii="Times New Roman" w:eastAsia="Times New Roman" w:hAnsi="Times New Roman" w:cs="Times New Roman"/>
                <w:b/>
                <w:sz w:val="24"/>
                <w:lang w:val="ru-RU"/>
              </w:rPr>
            </w:pPr>
            <w:r w:rsidRPr="000C3FCC">
              <w:rPr>
                <w:rFonts w:ascii="Times New Roman" w:eastAsia="Times New Roman" w:hAnsi="Times New Roman" w:cs="Times New Roman"/>
                <w:b/>
                <w:bCs/>
                <w:lang w:val="ru-RU" w:eastAsia="ru-RU"/>
              </w:rPr>
              <w:t>В том числе практических и лабораторных занятий</w:t>
            </w:r>
          </w:p>
        </w:tc>
        <w:tc>
          <w:tcPr>
            <w:tcW w:w="2694" w:type="dxa"/>
          </w:tcPr>
          <w:p w14:paraId="6DA57C2C" w14:textId="77777777" w:rsidR="000C3FCC" w:rsidRPr="000C3FCC" w:rsidRDefault="000C3FCC" w:rsidP="000C3FCC">
            <w:pPr>
              <w:jc w:val="center"/>
              <w:rPr>
                <w:rFonts w:ascii="Times New Roman" w:eastAsia="Times New Roman" w:hAnsi="Times New Roman" w:cs="Times New Roman"/>
                <w:b/>
                <w:sz w:val="24"/>
                <w:lang w:val="ru-RU"/>
              </w:rPr>
            </w:pPr>
            <w:r w:rsidRPr="000C3FCC">
              <w:rPr>
                <w:rFonts w:ascii="Times New Roman" w:eastAsia="Times New Roman" w:hAnsi="Times New Roman" w:cs="Times New Roman"/>
                <w:b/>
                <w:sz w:val="24"/>
                <w:lang w:val="ru-RU"/>
              </w:rPr>
              <w:t>6/6</w:t>
            </w:r>
          </w:p>
        </w:tc>
        <w:tc>
          <w:tcPr>
            <w:tcW w:w="2407" w:type="dxa"/>
            <w:vMerge/>
          </w:tcPr>
          <w:p w14:paraId="00999189" w14:textId="77777777" w:rsidR="000C3FCC" w:rsidRPr="000C3FCC" w:rsidRDefault="000C3FCC" w:rsidP="000C3FCC">
            <w:pPr>
              <w:rPr>
                <w:rFonts w:ascii="Times New Roman" w:eastAsia="Times New Roman" w:hAnsi="Times New Roman" w:cs="Times New Roman"/>
                <w:sz w:val="24"/>
                <w:lang w:val="ru-RU"/>
              </w:rPr>
            </w:pPr>
          </w:p>
        </w:tc>
      </w:tr>
      <w:tr w:rsidR="000C3FCC" w:rsidRPr="000C3FCC" w14:paraId="682DFC5B" w14:textId="77777777" w:rsidTr="00AD5821">
        <w:trPr>
          <w:trHeight w:val="316"/>
        </w:trPr>
        <w:tc>
          <w:tcPr>
            <w:tcW w:w="2699" w:type="dxa"/>
            <w:vMerge/>
          </w:tcPr>
          <w:p w14:paraId="6A06A787" w14:textId="77777777" w:rsidR="000C3FCC" w:rsidRPr="000C3FCC" w:rsidRDefault="000C3FCC" w:rsidP="000C3FCC">
            <w:pPr>
              <w:spacing w:line="275" w:lineRule="exact"/>
              <w:jc w:val="center"/>
              <w:rPr>
                <w:rFonts w:ascii="Times New Roman" w:eastAsia="Times New Roman" w:hAnsi="Times New Roman" w:cs="Times New Roman"/>
                <w:b/>
                <w:sz w:val="24"/>
                <w:lang w:val="ru-RU"/>
              </w:rPr>
            </w:pPr>
          </w:p>
        </w:tc>
        <w:tc>
          <w:tcPr>
            <w:tcW w:w="6945" w:type="dxa"/>
          </w:tcPr>
          <w:p w14:paraId="1C55CD56" w14:textId="77777777" w:rsidR="000C3FCC" w:rsidRPr="000C3FCC" w:rsidRDefault="000C3FCC" w:rsidP="000C3FCC">
            <w:pPr>
              <w:spacing w:line="275" w:lineRule="exact"/>
              <w:ind w:left="146"/>
              <w:jc w:val="both"/>
              <w:rPr>
                <w:rFonts w:ascii="Times New Roman" w:eastAsia="Times New Roman" w:hAnsi="Times New Roman" w:cs="Times New Roman"/>
                <w:b/>
                <w:sz w:val="24"/>
                <w:lang w:val="ru-RU"/>
              </w:rPr>
            </w:pPr>
            <w:r w:rsidRPr="000C3FCC">
              <w:rPr>
                <w:rFonts w:ascii="Times New Roman" w:eastAsia="Times New Roman" w:hAnsi="Times New Roman" w:cs="Times New Roman"/>
                <w:sz w:val="24"/>
                <w:lang w:val="ru-RU"/>
              </w:rPr>
              <w:t>Практическое занятие №1 «Античная философия»</w:t>
            </w:r>
          </w:p>
        </w:tc>
        <w:tc>
          <w:tcPr>
            <w:tcW w:w="2694" w:type="dxa"/>
            <w:vMerge w:val="restart"/>
          </w:tcPr>
          <w:p w14:paraId="22B30B99" w14:textId="77777777" w:rsidR="000C3FCC" w:rsidRPr="000C3FCC" w:rsidRDefault="000C3FCC" w:rsidP="000C3FCC">
            <w:pPr>
              <w:jc w:val="center"/>
              <w:rPr>
                <w:rFonts w:ascii="Times New Roman" w:eastAsia="Times New Roman" w:hAnsi="Times New Roman" w:cs="Times New Roman"/>
                <w:sz w:val="24"/>
                <w:lang w:val="ru-RU"/>
              </w:rPr>
            </w:pPr>
            <w:r w:rsidRPr="000C3FCC">
              <w:rPr>
                <w:rFonts w:ascii="Times New Roman" w:eastAsia="Times New Roman" w:hAnsi="Times New Roman" w:cs="Times New Roman"/>
                <w:sz w:val="24"/>
                <w:lang w:val="ru-RU"/>
              </w:rPr>
              <w:t>6</w:t>
            </w:r>
          </w:p>
        </w:tc>
        <w:tc>
          <w:tcPr>
            <w:tcW w:w="2407" w:type="dxa"/>
            <w:vMerge/>
          </w:tcPr>
          <w:p w14:paraId="49D0BEA1" w14:textId="77777777" w:rsidR="000C3FCC" w:rsidRPr="000C3FCC" w:rsidRDefault="000C3FCC" w:rsidP="000C3FCC">
            <w:pPr>
              <w:rPr>
                <w:rFonts w:ascii="Times New Roman" w:eastAsia="Times New Roman" w:hAnsi="Times New Roman" w:cs="Times New Roman"/>
                <w:sz w:val="24"/>
                <w:lang w:val="ru-RU"/>
              </w:rPr>
            </w:pPr>
          </w:p>
        </w:tc>
      </w:tr>
      <w:tr w:rsidR="000C3FCC" w:rsidRPr="000C3FCC" w14:paraId="281C18BB" w14:textId="77777777" w:rsidTr="00AD5821">
        <w:trPr>
          <w:trHeight w:val="316"/>
        </w:trPr>
        <w:tc>
          <w:tcPr>
            <w:tcW w:w="2699" w:type="dxa"/>
            <w:vMerge/>
          </w:tcPr>
          <w:p w14:paraId="47370F0B" w14:textId="77777777" w:rsidR="000C3FCC" w:rsidRPr="000C3FCC" w:rsidRDefault="000C3FCC" w:rsidP="000C3FCC">
            <w:pPr>
              <w:spacing w:line="275" w:lineRule="exact"/>
              <w:jc w:val="center"/>
              <w:rPr>
                <w:rFonts w:ascii="Times New Roman" w:eastAsia="Times New Roman" w:hAnsi="Times New Roman" w:cs="Times New Roman"/>
                <w:b/>
                <w:sz w:val="24"/>
                <w:lang w:val="ru-RU"/>
              </w:rPr>
            </w:pPr>
          </w:p>
        </w:tc>
        <w:tc>
          <w:tcPr>
            <w:tcW w:w="6945" w:type="dxa"/>
          </w:tcPr>
          <w:p w14:paraId="2648E6A0" w14:textId="77777777" w:rsidR="000C3FCC" w:rsidRPr="000C3FCC" w:rsidRDefault="000C3FCC" w:rsidP="000C3FCC">
            <w:pPr>
              <w:spacing w:line="275" w:lineRule="exact"/>
              <w:ind w:left="146"/>
              <w:jc w:val="both"/>
              <w:rPr>
                <w:rFonts w:ascii="Times New Roman" w:eastAsia="Times New Roman" w:hAnsi="Times New Roman" w:cs="Times New Roman"/>
                <w:b/>
                <w:sz w:val="24"/>
                <w:lang w:val="ru-RU"/>
              </w:rPr>
            </w:pPr>
            <w:r w:rsidRPr="000C3FCC">
              <w:rPr>
                <w:rFonts w:ascii="Times New Roman" w:eastAsia="Times New Roman" w:hAnsi="Times New Roman" w:cs="Times New Roman"/>
                <w:sz w:val="24"/>
                <w:lang w:val="ru-RU"/>
              </w:rPr>
              <w:t>Практическое</w:t>
            </w:r>
            <w:r w:rsidRPr="000C3FCC">
              <w:rPr>
                <w:rFonts w:ascii="Times New Roman" w:eastAsia="Times New Roman" w:hAnsi="Times New Roman" w:cs="Times New Roman"/>
                <w:spacing w:val="-6"/>
                <w:sz w:val="24"/>
                <w:lang w:val="ru-RU"/>
              </w:rPr>
              <w:t xml:space="preserve"> </w:t>
            </w:r>
            <w:r w:rsidRPr="000C3FCC">
              <w:rPr>
                <w:rFonts w:ascii="Times New Roman" w:eastAsia="Times New Roman" w:hAnsi="Times New Roman" w:cs="Times New Roman"/>
                <w:sz w:val="24"/>
                <w:lang w:val="ru-RU"/>
              </w:rPr>
              <w:t>занятие</w:t>
            </w:r>
            <w:r w:rsidRPr="000C3FCC">
              <w:rPr>
                <w:rFonts w:ascii="Times New Roman" w:eastAsia="Times New Roman" w:hAnsi="Times New Roman" w:cs="Times New Roman"/>
                <w:spacing w:val="-4"/>
                <w:sz w:val="24"/>
                <w:lang w:val="ru-RU"/>
              </w:rPr>
              <w:t xml:space="preserve"> </w:t>
            </w:r>
            <w:r w:rsidRPr="000C3FCC">
              <w:rPr>
                <w:rFonts w:ascii="Times New Roman" w:eastAsia="Times New Roman" w:hAnsi="Times New Roman" w:cs="Times New Roman"/>
                <w:sz w:val="24"/>
                <w:lang w:val="ru-RU"/>
              </w:rPr>
              <w:t>№2.</w:t>
            </w:r>
            <w:r w:rsidRPr="000C3FCC">
              <w:rPr>
                <w:rFonts w:ascii="Times New Roman" w:eastAsia="Times New Roman" w:hAnsi="Times New Roman" w:cs="Times New Roman"/>
                <w:spacing w:val="-3"/>
                <w:sz w:val="24"/>
                <w:lang w:val="ru-RU"/>
              </w:rPr>
              <w:t>Основные этапы развития и становления восточной философии</w:t>
            </w:r>
          </w:p>
        </w:tc>
        <w:tc>
          <w:tcPr>
            <w:tcW w:w="2694" w:type="dxa"/>
            <w:vMerge/>
          </w:tcPr>
          <w:p w14:paraId="55C4427E" w14:textId="77777777" w:rsidR="000C3FCC" w:rsidRPr="000C3FCC" w:rsidRDefault="000C3FCC" w:rsidP="000C3FCC">
            <w:pPr>
              <w:jc w:val="center"/>
              <w:rPr>
                <w:rFonts w:ascii="Times New Roman" w:eastAsia="Times New Roman" w:hAnsi="Times New Roman" w:cs="Times New Roman"/>
                <w:sz w:val="24"/>
                <w:lang w:val="ru-RU"/>
              </w:rPr>
            </w:pPr>
          </w:p>
        </w:tc>
        <w:tc>
          <w:tcPr>
            <w:tcW w:w="2407" w:type="dxa"/>
            <w:vMerge/>
          </w:tcPr>
          <w:p w14:paraId="6537C8B8" w14:textId="77777777" w:rsidR="000C3FCC" w:rsidRPr="000C3FCC" w:rsidRDefault="000C3FCC" w:rsidP="000C3FCC">
            <w:pPr>
              <w:rPr>
                <w:rFonts w:ascii="Times New Roman" w:eastAsia="Times New Roman" w:hAnsi="Times New Roman" w:cs="Times New Roman"/>
                <w:sz w:val="24"/>
                <w:lang w:val="ru-RU"/>
              </w:rPr>
            </w:pPr>
          </w:p>
        </w:tc>
      </w:tr>
      <w:tr w:rsidR="000C3FCC" w:rsidRPr="000C3FCC" w14:paraId="620FBBF7" w14:textId="77777777" w:rsidTr="00AD5821">
        <w:trPr>
          <w:trHeight w:val="316"/>
        </w:trPr>
        <w:tc>
          <w:tcPr>
            <w:tcW w:w="2699" w:type="dxa"/>
            <w:vMerge/>
          </w:tcPr>
          <w:p w14:paraId="58ED8843" w14:textId="77777777" w:rsidR="000C3FCC" w:rsidRPr="000C3FCC" w:rsidRDefault="000C3FCC" w:rsidP="000C3FCC">
            <w:pPr>
              <w:spacing w:line="275" w:lineRule="exact"/>
              <w:jc w:val="center"/>
              <w:rPr>
                <w:rFonts w:ascii="Times New Roman" w:eastAsia="Times New Roman" w:hAnsi="Times New Roman" w:cs="Times New Roman"/>
                <w:b/>
                <w:sz w:val="24"/>
                <w:lang w:val="ru-RU"/>
              </w:rPr>
            </w:pPr>
          </w:p>
        </w:tc>
        <w:tc>
          <w:tcPr>
            <w:tcW w:w="6945" w:type="dxa"/>
          </w:tcPr>
          <w:p w14:paraId="2B915360" w14:textId="77777777" w:rsidR="000C3FCC" w:rsidRPr="000C3FCC" w:rsidRDefault="000C3FCC" w:rsidP="000C3FCC">
            <w:pPr>
              <w:spacing w:line="275" w:lineRule="exact"/>
              <w:ind w:left="146"/>
              <w:jc w:val="both"/>
              <w:rPr>
                <w:rFonts w:ascii="Times New Roman" w:eastAsia="Times New Roman" w:hAnsi="Times New Roman" w:cs="Times New Roman"/>
                <w:sz w:val="24"/>
                <w:lang w:val="ru-RU"/>
              </w:rPr>
            </w:pPr>
            <w:r w:rsidRPr="000C3FCC">
              <w:rPr>
                <w:rFonts w:ascii="Times New Roman" w:eastAsia="Times New Roman" w:hAnsi="Times New Roman" w:cs="Times New Roman"/>
                <w:sz w:val="24"/>
                <w:lang w:val="ru-RU"/>
              </w:rPr>
              <w:t>Практическое занятие №3 Основные характеристики русской философии</w:t>
            </w:r>
          </w:p>
        </w:tc>
        <w:tc>
          <w:tcPr>
            <w:tcW w:w="2694" w:type="dxa"/>
            <w:vMerge/>
          </w:tcPr>
          <w:p w14:paraId="013845F9" w14:textId="77777777" w:rsidR="000C3FCC" w:rsidRPr="000C3FCC" w:rsidRDefault="000C3FCC" w:rsidP="000C3FCC">
            <w:pPr>
              <w:jc w:val="center"/>
              <w:rPr>
                <w:rFonts w:ascii="Times New Roman" w:eastAsia="Times New Roman" w:hAnsi="Times New Roman" w:cs="Times New Roman"/>
                <w:sz w:val="24"/>
                <w:lang w:val="ru-RU"/>
              </w:rPr>
            </w:pPr>
          </w:p>
        </w:tc>
        <w:tc>
          <w:tcPr>
            <w:tcW w:w="2407" w:type="dxa"/>
            <w:vMerge/>
          </w:tcPr>
          <w:p w14:paraId="66E1087E" w14:textId="77777777" w:rsidR="000C3FCC" w:rsidRPr="000C3FCC" w:rsidRDefault="000C3FCC" w:rsidP="000C3FCC">
            <w:pPr>
              <w:rPr>
                <w:rFonts w:ascii="Times New Roman" w:eastAsia="Times New Roman" w:hAnsi="Times New Roman" w:cs="Times New Roman"/>
                <w:sz w:val="24"/>
                <w:lang w:val="ru-RU"/>
              </w:rPr>
            </w:pPr>
          </w:p>
        </w:tc>
      </w:tr>
      <w:tr w:rsidR="000C3FCC" w:rsidRPr="000C3FCC" w14:paraId="56DA66D2" w14:textId="77777777" w:rsidTr="00AD5821">
        <w:trPr>
          <w:trHeight w:val="316"/>
        </w:trPr>
        <w:tc>
          <w:tcPr>
            <w:tcW w:w="9644" w:type="dxa"/>
            <w:gridSpan w:val="2"/>
          </w:tcPr>
          <w:p w14:paraId="10AAD125" w14:textId="77777777" w:rsidR="000C3FCC" w:rsidRPr="000C3FCC" w:rsidRDefault="000C3FCC" w:rsidP="000C3FCC">
            <w:pPr>
              <w:spacing w:line="275" w:lineRule="exact"/>
              <w:rPr>
                <w:rFonts w:ascii="Times New Roman" w:eastAsia="Times New Roman" w:hAnsi="Times New Roman" w:cs="Times New Roman"/>
                <w:sz w:val="24"/>
              </w:rPr>
            </w:pPr>
            <w:r w:rsidRPr="000C3FCC">
              <w:rPr>
                <w:rFonts w:ascii="Times New Roman" w:eastAsia="Times New Roman" w:hAnsi="Times New Roman" w:cs="Times New Roman"/>
                <w:b/>
                <w:sz w:val="24"/>
              </w:rPr>
              <w:t>Раздел</w:t>
            </w:r>
            <w:r w:rsidRPr="000C3FCC">
              <w:rPr>
                <w:rFonts w:ascii="Times New Roman" w:eastAsia="Times New Roman" w:hAnsi="Times New Roman" w:cs="Times New Roman"/>
                <w:b/>
                <w:spacing w:val="-3"/>
                <w:sz w:val="24"/>
              </w:rPr>
              <w:t xml:space="preserve"> </w:t>
            </w:r>
            <w:r w:rsidRPr="000C3FCC">
              <w:rPr>
                <w:rFonts w:ascii="Times New Roman" w:eastAsia="Times New Roman" w:hAnsi="Times New Roman" w:cs="Times New Roman"/>
                <w:b/>
                <w:sz w:val="24"/>
              </w:rPr>
              <w:t>2.</w:t>
            </w:r>
            <w:r w:rsidRPr="000C3FCC">
              <w:rPr>
                <w:rFonts w:ascii="Times New Roman" w:eastAsia="Times New Roman" w:hAnsi="Times New Roman" w:cs="Times New Roman"/>
                <w:b/>
                <w:spacing w:val="-1"/>
                <w:sz w:val="24"/>
              </w:rPr>
              <w:t xml:space="preserve"> </w:t>
            </w:r>
            <w:r w:rsidRPr="000C3FCC">
              <w:rPr>
                <w:rFonts w:ascii="Times New Roman" w:eastAsia="Times New Roman" w:hAnsi="Times New Roman" w:cs="Times New Roman"/>
                <w:b/>
                <w:spacing w:val="-2"/>
                <w:sz w:val="24"/>
              </w:rPr>
              <w:t>Онтология</w:t>
            </w:r>
          </w:p>
        </w:tc>
        <w:tc>
          <w:tcPr>
            <w:tcW w:w="2694" w:type="dxa"/>
          </w:tcPr>
          <w:p w14:paraId="042626D3" w14:textId="77777777" w:rsidR="000C3FCC" w:rsidRPr="000C3FCC" w:rsidRDefault="000C3FCC" w:rsidP="000C3FCC">
            <w:pPr>
              <w:jc w:val="center"/>
              <w:rPr>
                <w:rFonts w:ascii="Times New Roman" w:eastAsia="Times New Roman" w:hAnsi="Times New Roman" w:cs="Times New Roman"/>
                <w:b/>
                <w:sz w:val="24"/>
                <w:lang w:val="ru-RU"/>
              </w:rPr>
            </w:pPr>
            <w:r w:rsidRPr="000C3FCC">
              <w:rPr>
                <w:rFonts w:ascii="Times New Roman" w:eastAsia="Times New Roman" w:hAnsi="Times New Roman" w:cs="Times New Roman"/>
                <w:b/>
                <w:sz w:val="24"/>
                <w:lang w:val="ru-RU"/>
              </w:rPr>
              <w:t>4</w:t>
            </w:r>
          </w:p>
        </w:tc>
        <w:tc>
          <w:tcPr>
            <w:tcW w:w="2407" w:type="dxa"/>
          </w:tcPr>
          <w:p w14:paraId="46AC30D6" w14:textId="77777777" w:rsidR="000C3FCC" w:rsidRPr="000C3FCC" w:rsidRDefault="000C3FCC" w:rsidP="000C3FCC">
            <w:pPr>
              <w:rPr>
                <w:rFonts w:ascii="Times New Roman" w:eastAsia="Times New Roman" w:hAnsi="Times New Roman" w:cs="Times New Roman"/>
                <w:sz w:val="24"/>
              </w:rPr>
            </w:pPr>
          </w:p>
        </w:tc>
      </w:tr>
      <w:tr w:rsidR="000C3FCC" w:rsidRPr="000C3FCC" w14:paraId="0020A0F8" w14:textId="77777777" w:rsidTr="00AD5821">
        <w:trPr>
          <w:trHeight w:val="316"/>
        </w:trPr>
        <w:tc>
          <w:tcPr>
            <w:tcW w:w="2699" w:type="dxa"/>
            <w:vMerge w:val="restart"/>
          </w:tcPr>
          <w:p w14:paraId="13A76168" w14:textId="77777777" w:rsidR="000C3FCC" w:rsidRPr="000C3FCC" w:rsidRDefault="000C3FCC" w:rsidP="000C3FCC">
            <w:pPr>
              <w:spacing w:line="270" w:lineRule="exact"/>
              <w:rPr>
                <w:rFonts w:ascii="Times New Roman" w:eastAsia="Times New Roman" w:hAnsi="Times New Roman" w:cs="Times New Roman"/>
                <w:b/>
                <w:sz w:val="24"/>
              </w:rPr>
            </w:pPr>
            <w:r w:rsidRPr="000C3FCC">
              <w:rPr>
                <w:rFonts w:ascii="Times New Roman" w:eastAsia="Times New Roman" w:hAnsi="Times New Roman" w:cs="Times New Roman"/>
                <w:b/>
                <w:sz w:val="24"/>
              </w:rPr>
              <w:t>Тема</w:t>
            </w:r>
            <w:r w:rsidRPr="000C3FCC">
              <w:rPr>
                <w:rFonts w:ascii="Times New Roman" w:eastAsia="Times New Roman" w:hAnsi="Times New Roman" w:cs="Times New Roman"/>
                <w:b/>
                <w:spacing w:val="-4"/>
                <w:sz w:val="24"/>
              </w:rPr>
              <w:t xml:space="preserve"> 2.1.</w:t>
            </w:r>
          </w:p>
          <w:p w14:paraId="17508177" w14:textId="77777777" w:rsidR="000C3FCC" w:rsidRPr="000C3FCC" w:rsidRDefault="000C3FCC" w:rsidP="000C3FCC">
            <w:pPr>
              <w:spacing w:line="275" w:lineRule="exact"/>
              <w:rPr>
                <w:rFonts w:ascii="Times New Roman" w:eastAsia="Times New Roman" w:hAnsi="Times New Roman" w:cs="Times New Roman"/>
                <w:sz w:val="24"/>
              </w:rPr>
            </w:pPr>
            <w:r w:rsidRPr="000C3FCC">
              <w:rPr>
                <w:rFonts w:ascii="Times New Roman" w:eastAsia="Times New Roman" w:hAnsi="Times New Roman" w:cs="Times New Roman"/>
                <w:b/>
                <w:spacing w:val="-2"/>
                <w:sz w:val="24"/>
              </w:rPr>
              <w:t xml:space="preserve">Философское </w:t>
            </w:r>
            <w:r w:rsidRPr="000C3FCC">
              <w:rPr>
                <w:rFonts w:ascii="Times New Roman" w:eastAsia="Times New Roman" w:hAnsi="Times New Roman" w:cs="Times New Roman"/>
                <w:b/>
                <w:sz w:val="24"/>
              </w:rPr>
              <w:t>понимание</w:t>
            </w:r>
            <w:r w:rsidRPr="000C3FCC">
              <w:rPr>
                <w:rFonts w:ascii="Times New Roman" w:eastAsia="Times New Roman" w:hAnsi="Times New Roman" w:cs="Times New Roman"/>
                <w:b/>
                <w:spacing w:val="-15"/>
                <w:sz w:val="24"/>
              </w:rPr>
              <w:t xml:space="preserve"> </w:t>
            </w:r>
            <w:r w:rsidRPr="000C3FCC">
              <w:rPr>
                <w:rFonts w:ascii="Times New Roman" w:eastAsia="Times New Roman" w:hAnsi="Times New Roman" w:cs="Times New Roman"/>
                <w:b/>
                <w:sz w:val="24"/>
              </w:rPr>
              <w:t>мира.</w:t>
            </w:r>
          </w:p>
        </w:tc>
        <w:tc>
          <w:tcPr>
            <w:tcW w:w="6945" w:type="dxa"/>
          </w:tcPr>
          <w:p w14:paraId="06836BEE" w14:textId="77777777" w:rsidR="000C3FCC" w:rsidRPr="000C3FCC" w:rsidRDefault="000C3FCC" w:rsidP="000C3FCC">
            <w:pPr>
              <w:spacing w:line="271" w:lineRule="exact"/>
              <w:ind w:left="108"/>
              <w:rPr>
                <w:rFonts w:ascii="Times New Roman" w:eastAsia="Times New Roman" w:hAnsi="Times New Roman" w:cs="Times New Roman"/>
                <w:b/>
                <w:sz w:val="24"/>
                <w:lang w:val="ru-RU"/>
              </w:rPr>
            </w:pPr>
            <w:r w:rsidRPr="000C3FCC">
              <w:rPr>
                <w:rFonts w:ascii="Times New Roman" w:eastAsia="Times New Roman" w:hAnsi="Times New Roman" w:cs="Times New Roman"/>
                <w:b/>
                <w:sz w:val="24"/>
                <w:lang w:val="ru-RU"/>
              </w:rPr>
              <w:t xml:space="preserve">Содержание </w:t>
            </w:r>
          </w:p>
        </w:tc>
        <w:tc>
          <w:tcPr>
            <w:tcW w:w="2694" w:type="dxa"/>
          </w:tcPr>
          <w:p w14:paraId="7AD037B0" w14:textId="77777777" w:rsidR="000C3FCC" w:rsidRPr="000C3FCC" w:rsidRDefault="000C3FCC" w:rsidP="000C3FCC">
            <w:pPr>
              <w:jc w:val="center"/>
              <w:rPr>
                <w:rFonts w:ascii="Times New Roman" w:eastAsia="Times New Roman" w:hAnsi="Times New Roman" w:cs="Times New Roman"/>
                <w:b/>
                <w:sz w:val="24"/>
                <w:lang w:val="ru-RU"/>
              </w:rPr>
            </w:pPr>
            <w:r w:rsidRPr="000C3FCC">
              <w:rPr>
                <w:rFonts w:ascii="Times New Roman" w:eastAsia="Times New Roman" w:hAnsi="Times New Roman" w:cs="Times New Roman"/>
                <w:b/>
                <w:sz w:val="24"/>
                <w:lang w:val="ru-RU"/>
              </w:rPr>
              <w:t>4</w:t>
            </w:r>
          </w:p>
        </w:tc>
        <w:tc>
          <w:tcPr>
            <w:tcW w:w="2407" w:type="dxa"/>
            <w:vMerge w:val="restart"/>
          </w:tcPr>
          <w:p w14:paraId="20F55DEA" w14:textId="77777777" w:rsidR="000C3FCC" w:rsidRPr="000C3FCC" w:rsidRDefault="000C3FCC" w:rsidP="000C3FCC">
            <w:pPr>
              <w:rPr>
                <w:rFonts w:ascii="Times New Roman" w:eastAsia="Times New Roman" w:hAnsi="Times New Roman" w:cs="Times New Roman"/>
                <w:sz w:val="24"/>
              </w:rPr>
            </w:pPr>
            <w:r w:rsidRPr="000C3FCC">
              <w:rPr>
                <w:rFonts w:ascii="Times New Roman" w:eastAsia="Times New Roman" w:hAnsi="Times New Roman" w:cs="Times New Roman"/>
                <w:sz w:val="24"/>
              </w:rPr>
              <w:t>ОК</w:t>
            </w:r>
            <w:r w:rsidRPr="000C3FCC">
              <w:rPr>
                <w:rFonts w:ascii="Times New Roman" w:eastAsia="Times New Roman" w:hAnsi="Times New Roman" w:cs="Times New Roman"/>
                <w:spacing w:val="-1"/>
                <w:sz w:val="24"/>
              </w:rPr>
              <w:t xml:space="preserve"> </w:t>
            </w:r>
            <w:r w:rsidRPr="000C3FCC">
              <w:rPr>
                <w:rFonts w:ascii="Times New Roman" w:eastAsia="Times New Roman" w:hAnsi="Times New Roman" w:cs="Times New Roman"/>
                <w:sz w:val="24"/>
              </w:rPr>
              <w:t>01</w:t>
            </w:r>
            <w:r w:rsidRPr="000C3FCC">
              <w:rPr>
                <w:rFonts w:ascii="Times New Roman" w:eastAsia="Times New Roman" w:hAnsi="Times New Roman" w:cs="Times New Roman"/>
                <w:sz w:val="24"/>
                <w:lang w:val="ru-RU"/>
              </w:rPr>
              <w:t>, ОК 05, ОК 06.</w:t>
            </w:r>
          </w:p>
        </w:tc>
      </w:tr>
      <w:tr w:rsidR="000C3FCC" w:rsidRPr="000C3FCC" w14:paraId="34A2A93F" w14:textId="77777777" w:rsidTr="00AD5821">
        <w:trPr>
          <w:trHeight w:val="316"/>
        </w:trPr>
        <w:tc>
          <w:tcPr>
            <w:tcW w:w="2699" w:type="dxa"/>
            <w:vMerge/>
          </w:tcPr>
          <w:p w14:paraId="7ECBFE17" w14:textId="77777777" w:rsidR="000C3FCC" w:rsidRPr="000C3FCC" w:rsidRDefault="000C3FCC" w:rsidP="000C3FCC">
            <w:pPr>
              <w:spacing w:line="275" w:lineRule="exact"/>
              <w:rPr>
                <w:rFonts w:ascii="Times New Roman" w:eastAsia="Times New Roman" w:hAnsi="Times New Roman" w:cs="Times New Roman"/>
                <w:b/>
                <w:sz w:val="24"/>
                <w:lang w:val="ru-RU"/>
              </w:rPr>
            </w:pPr>
          </w:p>
        </w:tc>
        <w:tc>
          <w:tcPr>
            <w:tcW w:w="6945" w:type="dxa"/>
          </w:tcPr>
          <w:p w14:paraId="72DFBACE" w14:textId="77777777" w:rsidR="000C3FCC" w:rsidRPr="000C3FCC" w:rsidRDefault="000C3FCC" w:rsidP="000C3FCC">
            <w:pPr>
              <w:spacing w:line="271" w:lineRule="exact"/>
              <w:ind w:left="108"/>
              <w:rPr>
                <w:rFonts w:ascii="Times New Roman" w:eastAsia="Times New Roman" w:hAnsi="Times New Roman" w:cs="Times New Roman"/>
                <w:sz w:val="24"/>
                <w:lang w:val="ru-RU"/>
              </w:rPr>
            </w:pPr>
            <w:r w:rsidRPr="000C3FCC">
              <w:rPr>
                <w:rFonts w:ascii="Times New Roman" w:eastAsia="Times New Roman" w:hAnsi="Times New Roman" w:cs="Times New Roman"/>
                <w:sz w:val="24"/>
                <w:lang w:val="ru-RU"/>
              </w:rPr>
              <w:t>1.Категория</w:t>
            </w:r>
            <w:r w:rsidRPr="000C3FCC">
              <w:rPr>
                <w:rFonts w:ascii="Times New Roman" w:eastAsia="Times New Roman" w:hAnsi="Times New Roman" w:cs="Times New Roman"/>
                <w:spacing w:val="-1"/>
                <w:sz w:val="24"/>
                <w:lang w:val="ru-RU"/>
              </w:rPr>
              <w:t xml:space="preserve"> </w:t>
            </w:r>
            <w:r w:rsidRPr="000C3FCC">
              <w:rPr>
                <w:rFonts w:ascii="Times New Roman" w:eastAsia="Times New Roman" w:hAnsi="Times New Roman" w:cs="Times New Roman"/>
                <w:sz w:val="24"/>
                <w:lang w:val="ru-RU"/>
              </w:rPr>
              <w:t>«бытие»</w:t>
            </w:r>
            <w:r w:rsidRPr="000C3FCC">
              <w:rPr>
                <w:rFonts w:ascii="Times New Roman" w:eastAsia="Times New Roman" w:hAnsi="Times New Roman" w:cs="Times New Roman"/>
                <w:spacing w:val="-9"/>
                <w:sz w:val="24"/>
                <w:lang w:val="ru-RU"/>
              </w:rPr>
              <w:t xml:space="preserve"> </w:t>
            </w:r>
            <w:r w:rsidRPr="000C3FCC">
              <w:rPr>
                <w:rFonts w:ascii="Times New Roman" w:eastAsia="Times New Roman" w:hAnsi="Times New Roman" w:cs="Times New Roman"/>
                <w:sz w:val="24"/>
                <w:lang w:val="ru-RU"/>
              </w:rPr>
              <w:t>в</w:t>
            </w:r>
            <w:r w:rsidRPr="000C3FCC">
              <w:rPr>
                <w:rFonts w:ascii="Times New Roman" w:eastAsia="Times New Roman" w:hAnsi="Times New Roman" w:cs="Times New Roman"/>
                <w:spacing w:val="-5"/>
                <w:sz w:val="24"/>
                <w:lang w:val="ru-RU"/>
              </w:rPr>
              <w:t xml:space="preserve"> </w:t>
            </w:r>
            <w:r w:rsidRPr="000C3FCC">
              <w:rPr>
                <w:rFonts w:ascii="Times New Roman" w:eastAsia="Times New Roman" w:hAnsi="Times New Roman" w:cs="Times New Roman"/>
                <w:spacing w:val="-2"/>
                <w:sz w:val="24"/>
                <w:lang w:val="ru-RU"/>
              </w:rPr>
              <w:t>философии.</w:t>
            </w:r>
            <w:r w:rsidRPr="000C3FCC">
              <w:rPr>
                <w:rFonts w:ascii="Times New Roman" w:eastAsia="Times New Roman" w:hAnsi="Times New Roman" w:cs="Times New Roman"/>
                <w:sz w:val="24"/>
                <w:lang w:val="ru-RU"/>
              </w:rPr>
              <w:t xml:space="preserve"> Понятие бытия. Эволюция представлений о бытии. Виды бытия</w:t>
            </w:r>
          </w:p>
        </w:tc>
        <w:tc>
          <w:tcPr>
            <w:tcW w:w="2694" w:type="dxa"/>
            <w:vMerge w:val="restart"/>
          </w:tcPr>
          <w:p w14:paraId="0C0E6235" w14:textId="77777777" w:rsidR="000C3FCC" w:rsidRPr="000C3FCC" w:rsidRDefault="000C3FCC" w:rsidP="000C3FCC">
            <w:pPr>
              <w:jc w:val="center"/>
              <w:rPr>
                <w:rFonts w:ascii="Times New Roman" w:eastAsia="Times New Roman" w:hAnsi="Times New Roman" w:cs="Times New Roman"/>
                <w:sz w:val="24"/>
                <w:lang w:val="ru-RU"/>
              </w:rPr>
            </w:pPr>
            <w:r w:rsidRPr="000C3FCC">
              <w:rPr>
                <w:rFonts w:ascii="Times New Roman" w:eastAsia="Times New Roman" w:hAnsi="Times New Roman" w:cs="Times New Roman"/>
                <w:sz w:val="24"/>
                <w:lang w:val="ru-RU"/>
              </w:rPr>
              <w:t>4</w:t>
            </w:r>
          </w:p>
        </w:tc>
        <w:tc>
          <w:tcPr>
            <w:tcW w:w="2407" w:type="dxa"/>
            <w:vMerge/>
          </w:tcPr>
          <w:p w14:paraId="1EDA37FD" w14:textId="77777777" w:rsidR="000C3FCC" w:rsidRPr="000C3FCC" w:rsidRDefault="000C3FCC" w:rsidP="000C3FCC">
            <w:pPr>
              <w:rPr>
                <w:rFonts w:ascii="Times New Roman" w:eastAsia="Times New Roman" w:hAnsi="Times New Roman" w:cs="Times New Roman"/>
                <w:sz w:val="24"/>
                <w:lang w:val="ru-RU"/>
              </w:rPr>
            </w:pPr>
          </w:p>
        </w:tc>
      </w:tr>
      <w:tr w:rsidR="000C3FCC" w:rsidRPr="000C3FCC" w14:paraId="57F68A9B" w14:textId="77777777" w:rsidTr="00AD5821">
        <w:trPr>
          <w:trHeight w:val="774"/>
        </w:trPr>
        <w:tc>
          <w:tcPr>
            <w:tcW w:w="2699" w:type="dxa"/>
            <w:vMerge/>
          </w:tcPr>
          <w:p w14:paraId="5F43A289" w14:textId="77777777" w:rsidR="000C3FCC" w:rsidRPr="000C3FCC" w:rsidRDefault="000C3FCC" w:rsidP="000C3FCC">
            <w:pPr>
              <w:spacing w:line="270" w:lineRule="exact"/>
              <w:rPr>
                <w:rFonts w:ascii="Times New Roman" w:eastAsia="Times New Roman" w:hAnsi="Times New Roman" w:cs="Times New Roman"/>
                <w:spacing w:val="-4"/>
                <w:sz w:val="24"/>
                <w:lang w:val="ru-RU"/>
              </w:rPr>
            </w:pPr>
          </w:p>
        </w:tc>
        <w:tc>
          <w:tcPr>
            <w:tcW w:w="6945" w:type="dxa"/>
          </w:tcPr>
          <w:p w14:paraId="40BF5B01" w14:textId="77777777" w:rsidR="000C3FCC" w:rsidRPr="000C3FCC" w:rsidRDefault="000C3FCC" w:rsidP="000C3FCC">
            <w:pPr>
              <w:spacing w:before="38" w:line="276" w:lineRule="auto"/>
              <w:ind w:left="108" w:right="1178"/>
              <w:rPr>
                <w:rFonts w:ascii="Times New Roman" w:eastAsia="Times New Roman" w:hAnsi="Times New Roman" w:cs="Times New Roman"/>
                <w:sz w:val="24"/>
                <w:lang w:val="ru-RU"/>
              </w:rPr>
            </w:pPr>
            <w:r w:rsidRPr="000C3FCC">
              <w:rPr>
                <w:rFonts w:ascii="Times New Roman" w:eastAsia="Times New Roman" w:hAnsi="Times New Roman" w:cs="Times New Roman"/>
                <w:sz w:val="24"/>
                <w:lang w:val="ru-RU"/>
              </w:rPr>
              <w:t>2.Материальный</w:t>
            </w:r>
            <w:r w:rsidRPr="000C3FCC">
              <w:rPr>
                <w:rFonts w:ascii="Times New Roman" w:eastAsia="Times New Roman" w:hAnsi="Times New Roman" w:cs="Times New Roman"/>
                <w:spacing w:val="-3"/>
                <w:sz w:val="24"/>
                <w:lang w:val="ru-RU"/>
              </w:rPr>
              <w:t xml:space="preserve"> </w:t>
            </w:r>
            <w:r w:rsidRPr="000C3FCC">
              <w:rPr>
                <w:rFonts w:ascii="Times New Roman" w:eastAsia="Times New Roman" w:hAnsi="Times New Roman" w:cs="Times New Roman"/>
                <w:sz w:val="24"/>
                <w:lang w:val="ru-RU"/>
              </w:rPr>
              <w:t>мир</w:t>
            </w:r>
            <w:r w:rsidRPr="000C3FCC">
              <w:rPr>
                <w:rFonts w:ascii="Times New Roman" w:eastAsia="Times New Roman" w:hAnsi="Times New Roman" w:cs="Times New Roman"/>
                <w:spacing w:val="-3"/>
                <w:sz w:val="24"/>
                <w:lang w:val="ru-RU"/>
              </w:rPr>
              <w:t xml:space="preserve"> </w:t>
            </w:r>
            <w:r w:rsidRPr="000C3FCC">
              <w:rPr>
                <w:rFonts w:ascii="Times New Roman" w:eastAsia="Times New Roman" w:hAnsi="Times New Roman" w:cs="Times New Roman"/>
                <w:spacing w:val="-2"/>
                <w:sz w:val="24"/>
                <w:lang w:val="ru-RU"/>
              </w:rPr>
              <w:t>(материя).</w:t>
            </w:r>
            <w:r w:rsidRPr="000C3FCC">
              <w:rPr>
                <w:rFonts w:ascii="Times New Roman" w:eastAsia="Times New Roman" w:hAnsi="Times New Roman" w:cs="Times New Roman"/>
                <w:sz w:val="24"/>
                <w:lang w:val="ru-RU"/>
              </w:rPr>
              <w:t xml:space="preserve"> Понятие</w:t>
            </w:r>
            <w:r w:rsidRPr="000C3FCC">
              <w:rPr>
                <w:rFonts w:ascii="Times New Roman" w:eastAsia="Times New Roman" w:hAnsi="Times New Roman" w:cs="Times New Roman"/>
                <w:spacing w:val="-8"/>
                <w:sz w:val="24"/>
                <w:lang w:val="ru-RU"/>
              </w:rPr>
              <w:t xml:space="preserve"> </w:t>
            </w:r>
            <w:r w:rsidRPr="000C3FCC">
              <w:rPr>
                <w:rFonts w:ascii="Times New Roman" w:eastAsia="Times New Roman" w:hAnsi="Times New Roman" w:cs="Times New Roman"/>
                <w:sz w:val="24"/>
                <w:lang w:val="ru-RU"/>
              </w:rPr>
              <w:t>материи.</w:t>
            </w:r>
            <w:r w:rsidRPr="000C3FCC">
              <w:rPr>
                <w:rFonts w:ascii="Times New Roman" w:eastAsia="Times New Roman" w:hAnsi="Times New Roman" w:cs="Times New Roman"/>
                <w:spacing w:val="-7"/>
                <w:sz w:val="24"/>
                <w:lang w:val="ru-RU"/>
              </w:rPr>
              <w:t xml:space="preserve"> </w:t>
            </w:r>
            <w:r w:rsidRPr="000C3FCC">
              <w:rPr>
                <w:rFonts w:ascii="Times New Roman" w:eastAsia="Times New Roman" w:hAnsi="Times New Roman" w:cs="Times New Roman"/>
                <w:sz w:val="24"/>
                <w:lang w:val="ru-RU"/>
              </w:rPr>
              <w:t>Уровни</w:t>
            </w:r>
            <w:r w:rsidRPr="000C3FCC">
              <w:rPr>
                <w:rFonts w:ascii="Times New Roman" w:eastAsia="Times New Roman" w:hAnsi="Times New Roman" w:cs="Times New Roman"/>
                <w:spacing w:val="-7"/>
                <w:sz w:val="24"/>
                <w:lang w:val="ru-RU"/>
              </w:rPr>
              <w:t xml:space="preserve"> </w:t>
            </w:r>
            <w:r w:rsidRPr="000C3FCC">
              <w:rPr>
                <w:rFonts w:ascii="Times New Roman" w:eastAsia="Times New Roman" w:hAnsi="Times New Roman" w:cs="Times New Roman"/>
                <w:sz w:val="24"/>
                <w:lang w:val="ru-RU"/>
              </w:rPr>
              <w:t>материи.</w:t>
            </w:r>
            <w:r w:rsidRPr="000C3FCC">
              <w:rPr>
                <w:rFonts w:ascii="Times New Roman" w:eastAsia="Times New Roman" w:hAnsi="Times New Roman" w:cs="Times New Roman"/>
                <w:spacing w:val="-7"/>
                <w:sz w:val="24"/>
                <w:lang w:val="ru-RU"/>
              </w:rPr>
              <w:t xml:space="preserve"> </w:t>
            </w:r>
            <w:r w:rsidRPr="000C3FCC">
              <w:rPr>
                <w:rFonts w:ascii="Times New Roman" w:eastAsia="Times New Roman" w:hAnsi="Times New Roman" w:cs="Times New Roman"/>
                <w:sz w:val="24"/>
                <w:lang w:val="ru-RU"/>
              </w:rPr>
              <w:t>Свойства</w:t>
            </w:r>
            <w:r w:rsidRPr="000C3FCC">
              <w:rPr>
                <w:rFonts w:ascii="Times New Roman" w:eastAsia="Times New Roman" w:hAnsi="Times New Roman" w:cs="Times New Roman"/>
                <w:spacing w:val="-5"/>
                <w:sz w:val="24"/>
                <w:lang w:val="ru-RU"/>
              </w:rPr>
              <w:t xml:space="preserve"> </w:t>
            </w:r>
            <w:r w:rsidRPr="000C3FCC">
              <w:rPr>
                <w:rFonts w:ascii="Times New Roman" w:eastAsia="Times New Roman" w:hAnsi="Times New Roman" w:cs="Times New Roman"/>
                <w:sz w:val="24"/>
                <w:lang w:val="ru-RU"/>
              </w:rPr>
              <w:t>материи.</w:t>
            </w:r>
            <w:r w:rsidRPr="000C3FCC">
              <w:rPr>
                <w:rFonts w:ascii="Times New Roman" w:eastAsia="Times New Roman" w:hAnsi="Times New Roman" w:cs="Times New Roman"/>
                <w:spacing w:val="-7"/>
                <w:sz w:val="24"/>
                <w:lang w:val="ru-RU"/>
              </w:rPr>
              <w:t xml:space="preserve"> м</w:t>
            </w:r>
            <w:r w:rsidRPr="000C3FCC">
              <w:rPr>
                <w:rFonts w:ascii="Times New Roman" w:eastAsia="Times New Roman" w:hAnsi="Times New Roman" w:cs="Times New Roman"/>
                <w:sz w:val="24"/>
                <w:lang w:val="ru-RU"/>
              </w:rPr>
              <w:t>ногообразие материального мира.</w:t>
            </w:r>
          </w:p>
        </w:tc>
        <w:tc>
          <w:tcPr>
            <w:tcW w:w="2694" w:type="dxa"/>
            <w:vMerge/>
          </w:tcPr>
          <w:p w14:paraId="08130B29" w14:textId="77777777" w:rsidR="000C3FCC" w:rsidRPr="000C3FCC" w:rsidRDefault="000C3FCC" w:rsidP="000C3FCC">
            <w:pPr>
              <w:jc w:val="center"/>
              <w:rPr>
                <w:rFonts w:ascii="Times New Roman" w:eastAsia="Times New Roman" w:hAnsi="Times New Roman" w:cs="Times New Roman"/>
                <w:sz w:val="24"/>
                <w:lang w:val="ru-RU"/>
              </w:rPr>
            </w:pPr>
          </w:p>
        </w:tc>
        <w:tc>
          <w:tcPr>
            <w:tcW w:w="2407" w:type="dxa"/>
            <w:vMerge/>
          </w:tcPr>
          <w:p w14:paraId="5D9FD68B" w14:textId="77777777" w:rsidR="000C3FCC" w:rsidRPr="000C3FCC" w:rsidRDefault="000C3FCC" w:rsidP="000C3FCC">
            <w:pPr>
              <w:rPr>
                <w:rFonts w:ascii="Times New Roman" w:eastAsia="Times New Roman" w:hAnsi="Times New Roman" w:cs="Times New Roman"/>
                <w:sz w:val="24"/>
                <w:lang w:val="ru-RU"/>
              </w:rPr>
            </w:pPr>
          </w:p>
        </w:tc>
      </w:tr>
      <w:tr w:rsidR="000C3FCC" w:rsidRPr="000C3FCC" w14:paraId="51AD3BFB" w14:textId="77777777" w:rsidTr="00AD5821">
        <w:trPr>
          <w:trHeight w:val="206"/>
        </w:trPr>
        <w:tc>
          <w:tcPr>
            <w:tcW w:w="9644" w:type="dxa"/>
            <w:gridSpan w:val="2"/>
          </w:tcPr>
          <w:p w14:paraId="28303CAB" w14:textId="77777777" w:rsidR="000C3FCC" w:rsidRPr="000C3FCC" w:rsidRDefault="000C3FCC" w:rsidP="000C3FCC">
            <w:pPr>
              <w:ind w:left="108" w:right="1178"/>
              <w:rPr>
                <w:rFonts w:ascii="Times New Roman" w:eastAsia="Times New Roman" w:hAnsi="Times New Roman" w:cs="Times New Roman"/>
                <w:b/>
                <w:sz w:val="24"/>
                <w:lang w:val="ru-RU"/>
              </w:rPr>
            </w:pPr>
            <w:r w:rsidRPr="000C3FCC">
              <w:rPr>
                <w:rFonts w:ascii="Times New Roman" w:eastAsia="Times New Roman" w:hAnsi="Times New Roman" w:cs="Times New Roman"/>
                <w:b/>
                <w:sz w:val="24"/>
                <w:lang w:val="ru-RU"/>
              </w:rPr>
              <w:t>Раздел 3</w:t>
            </w:r>
            <w:r w:rsidRPr="000C3FCC">
              <w:rPr>
                <w:rFonts w:ascii="Times New Roman" w:eastAsia="Times New Roman" w:hAnsi="Times New Roman" w:cs="Times New Roman"/>
                <w:b/>
                <w:sz w:val="24"/>
              </w:rPr>
              <w:t>.</w:t>
            </w:r>
            <w:r w:rsidRPr="000C3FCC">
              <w:rPr>
                <w:rFonts w:ascii="Times New Roman" w:eastAsia="Times New Roman" w:hAnsi="Times New Roman" w:cs="Times New Roman"/>
                <w:b/>
                <w:sz w:val="24"/>
                <w:lang w:val="ru-RU"/>
              </w:rPr>
              <w:t xml:space="preserve"> Гносеология</w:t>
            </w:r>
          </w:p>
        </w:tc>
        <w:tc>
          <w:tcPr>
            <w:tcW w:w="2694" w:type="dxa"/>
          </w:tcPr>
          <w:p w14:paraId="5D943639" w14:textId="77777777" w:rsidR="000C3FCC" w:rsidRPr="000C3FCC" w:rsidRDefault="000C3FCC" w:rsidP="000C3FCC">
            <w:pPr>
              <w:jc w:val="center"/>
              <w:rPr>
                <w:rFonts w:ascii="Times New Roman" w:eastAsia="Times New Roman" w:hAnsi="Times New Roman" w:cs="Times New Roman"/>
                <w:b/>
                <w:sz w:val="24"/>
                <w:lang w:val="ru-RU"/>
              </w:rPr>
            </w:pPr>
            <w:r w:rsidRPr="000C3FCC">
              <w:rPr>
                <w:rFonts w:ascii="Times New Roman" w:eastAsia="Times New Roman" w:hAnsi="Times New Roman" w:cs="Times New Roman"/>
                <w:b/>
                <w:sz w:val="24"/>
                <w:lang w:val="ru-RU"/>
              </w:rPr>
              <w:t>4/2</w:t>
            </w:r>
          </w:p>
        </w:tc>
        <w:tc>
          <w:tcPr>
            <w:tcW w:w="2407" w:type="dxa"/>
            <w:vMerge w:val="restart"/>
          </w:tcPr>
          <w:p w14:paraId="19F11B33" w14:textId="77777777" w:rsidR="000C3FCC" w:rsidRPr="000C3FCC" w:rsidRDefault="000C3FCC" w:rsidP="000C3FCC">
            <w:pPr>
              <w:rPr>
                <w:rFonts w:ascii="Times New Roman" w:eastAsia="Times New Roman" w:hAnsi="Times New Roman" w:cs="Times New Roman"/>
                <w:sz w:val="24"/>
              </w:rPr>
            </w:pPr>
            <w:r w:rsidRPr="000C3FCC">
              <w:rPr>
                <w:rFonts w:ascii="Times New Roman" w:eastAsia="Times New Roman" w:hAnsi="Times New Roman" w:cs="Times New Roman"/>
                <w:sz w:val="24"/>
              </w:rPr>
              <w:t>ОК</w:t>
            </w:r>
            <w:r w:rsidRPr="000C3FCC">
              <w:rPr>
                <w:rFonts w:ascii="Times New Roman" w:eastAsia="Times New Roman" w:hAnsi="Times New Roman" w:cs="Times New Roman"/>
                <w:spacing w:val="-1"/>
                <w:sz w:val="24"/>
              </w:rPr>
              <w:t xml:space="preserve"> </w:t>
            </w:r>
            <w:r w:rsidRPr="000C3FCC">
              <w:rPr>
                <w:rFonts w:ascii="Times New Roman" w:eastAsia="Times New Roman" w:hAnsi="Times New Roman" w:cs="Times New Roman"/>
                <w:sz w:val="24"/>
              </w:rPr>
              <w:t>01</w:t>
            </w:r>
            <w:r w:rsidRPr="000C3FCC">
              <w:rPr>
                <w:rFonts w:ascii="Times New Roman" w:eastAsia="Times New Roman" w:hAnsi="Times New Roman" w:cs="Times New Roman"/>
                <w:sz w:val="24"/>
                <w:lang w:val="ru-RU"/>
              </w:rPr>
              <w:t>, ОК 05, ОК 06.</w:t>
            </w:r>
          </w:p>
        </w:tc>
      </w:tr>
      <w:tr w:rsidR="000C3FCC" w:rsidRPr="000C3FCC" w14:paraId="051B64A1" w14:textId="77777777" w:rsidTr="00AD5821">
        <w:trPr>
          <w:trHeight w:val="286"/>
        </w:trPr>
        <w:tc>
          <w:tcPr>
            <w:tcW w:w="2699" w:type="dxa"/>
            <w:vMerge w:val="restart"/>
          </w:tcPr>
          <w:p w14:paraId="7DE2FED2" w14:textId="77777777" w:rsidR="000C3FCC" w:rsidRPr="000C3FCC" w:rsidRDefault="000C3FCC" w:rsidP="000C3FCC">
            <w:pPr>
              <w:spacing w:line="276" w:lineRule="auto"/>
              <w:ind w:right="476"/>
              <w:rPr>
                <w:rFonts w:ascii="Times New Roman" w:eastAsia="Times New Roman" w:hAnsi="Times New Roman" w:cs="Times New Roman"/>
                <w:b/>
                <w:sz w:val="24"/>
                <w:lang w:val="ru-RU"/>
              </w:rPr>
            </w:pPr>
            <w:r w:rsidRPr="000C3FCC">
              <w:rPr>
                <w:rFonts w:ascii="Times New Roman" w:eastAsia="Times New Roman" w:hAnsi="Times New Roman" w:cs="Times New Roman"/>
                <w:b/>
                <w:sz w:val="24"/>
                <w:lang w:val="ru-RU"/>
              </w:rPr>
              <w:t>Тема 3.1. Познание</w:t>
            </w:r>
            <w:r w:rsidRPr="000C3FCC">
              <w:rPr>
                <w:rFonts w:ascii="Times New Roman" w:eastAsia="Times New Roman" w:hAnsi="Times New Roman" w:cs="Times New Roman"/>
                <w:b/>
                <w:spacing w:val="-15"/>
                <w:sz w:val="24"/>
                <w:lang w:val="ru-RU"/>
              </w:rPr>
              <w:t xml:space="preserve"> </w:t>
            </w:r>
            <w:r w:rsidRPr="000C3FCC">
              <w:rPr>
                <w:rFonts w:ascii="Times New Roman" w:eastAsia="Times New Roman" w:hAnsi="Times New Roman" w:cs="Times New Roman"/>
                <w:b/>
                <w:sz w:val="24"/>
                <w:lang w:val="ru-RU"/>
              </w:rPr>
              <w:t xml:space="preserve">как </w:t>
            </w:r>
            <w:r w:rsidRPr="000C3FCC">
              <w:rPr>
                <w:rFonts w:ascii="Times New Roman" w:eastAsia="Times New Roman" w:hAnsi="Times New Roman" w:cs="Times New Roman"/>
                <w:b/>
                <w:spacing w:val="-2"/>
                <w:sz w:val="24"/>
                <w:lang w:val="ru-RU"/>
              </w:rPr>
              <w:t>объект философского анализа</w:t>
            </w:r>
          </w:p>
        </w:tc>
        <w:tc>
          <w:tcPr>
            <w:tcW w:w="6945" w:type="dxa"/>
          </w:tcPr>
          <w:p w14:paraId="0856BB0C" w14:textId="77777777" w:rsidR="000C3FCC" w:rsidRPr="000C3FCC" w:rsidRDefault="000C3FCC" w:rsidP="000C3FCC">
            <w:pPr>
              <w:spacing w:before="36" w:line="276" w:lineRule="auto"/>
              <w:ind w:left="108"/>
              <w:jc w:val="both"/>
              <w:rPr>
                <w:rFonts w:ascii="Times New Roman" w:eastAsia="Times New Roman" w:hAnsi="Times New Roman" w:cs="Times New Roman"/>
                <w:b/>
                <w:sz w:val="24"/>
                <w:lang w:val="ru-RU"/>
              </w:rPr>
            </w:pPr>
            <w:r w:rsidRPr="000C3FCC">
              <w:rPr>
                <w:rFonts w:ascii="Times New Roman" w:eastAsia="Times New Roman" w:hAnsi="Times New Roman" w:cs="Times New Roman"/>
                <w:b/>
                <w:sz w:val="24"/>
                <w:lang w:val="ru-RU"/>
              </w:rPr>
              <w:t xml:space="preserve">Содержание </w:t>
            </w:r>
          </w:p>
        </w:tc>
        <w:tc>
          <w:tcPr>
            <w:tcW w:w="2694" w:type="dxa"/>
          </w:tcPr>
          <w:p w14:paraId="02527F79" w14:textId="77777777" w:rsidR="000C3FCC" w:rsidRPr="000C3FCC" w:rsidRDefault="000C3FCC" w:rsidP="000C3FCC">
            <w:pPr>
              <w:jc w:val="center"/>
              <w:rPr>
                <w:rFonts w:ascii="Times New Roman" w:eastAsia="Times New Roman" w:hAnsi="Times New Roman" w:cs="Times New Roman"/>
                <w:b/>
                <w:sz w:val="24"/>
                <w:lang w:val="ru-RU"/>
              </w:rPr>
            </w:pPr>
            <w:r w:rsidRPr="000C3FCC">
              <w:rPr>
                <w:rFonts w:ascii="Times New Roman" w:eastAsia="Times New Roman" w:hAnsi="Times New Roman" w:cs="Times New Roman"/>
                <w:b/>
                <w:sz w:val="24"/>
                <w:lang w:val="ru-RU"/>
              </w:rPr>
              <w:t>4/2</w:t>
            </w:r>
          </w:p>
        </w:tc>
        <w:tc>
          <w:tcPr>
            <w:tcW w:w="2407" w:type="dxa"/>
            <w:vMerge/>
          </w:tcPr>
          <w:p w14:paraId="31F0FCB4" w14:textId="77777777" w:rsidR="000C3FCC" w:rsidRPr="000C3FCC" w:rsidRDefault="000C3FCC" w:rsidP="000C3FCC">
            <w:pPr>
              <w:rPr>
                <w:rFonts w:ascii="Times New Roman" w:eastAsia="Times New Roman" w:hAnsi="Times New Roman" w:cs="Times New Roman"/>
                <w:sz w:val="24"/>
              </w:rPr>
            </w:pPr>
          </w:p>
        </w:tc>
      </w:tr>
      <w:tr w:rsidR="000C3FCC" w:rsidRPr="000C3FCC" w14:paraId="7E5D4420" w14:textId="77777777" w:rsidTr="00AD5821">
        <w:trPr>
          <w:trHeight w:val="316"/>
        </w:trPr>
        <w:tc>
          <w:tcPr>
            <w:tcW w:w="2699" w:type="dxa"/>
            <w:vMerge/>
          </w:tcPr>
          <w:p w14:paraId="06F039CD" w14:textId="77777777" w:rsidR="000C3FCC" w:rsidRPr="000C3FCC" w:rsidRDefault="000C3FCC" w:rsidP="000C3FCC">
            <w:pPr>
              <w:spacing w:line="276" w:lineRule="auto"/>
              <w:ind w:right="476"/>
              <w:jc w:val="both"/>
              <w:rPr>
                <w:rFonts w:ascii="Times New Roman" w:eastAsia="Times New Roman" w:hAnsi="Times New Roman" w:cs="Times New Roman"/>
                <w:b/>
                <w:sz w:val="24"/>
                <w:lang w:val="ru-RU"/>
              </w:rPr>
            </w:pPr>
          </w:p>
        </w:tc>
        <w:tc>
          <w:tcPr>
            <w:tcW w:w="6945" w:type="dxa"/>
          </w:tcPr>
          <w:p w14:paraId="48E6219F" w14:textId="77777777" w:rsidR="000C3FCC" w:rsidRPr="000C3FCC" w:rsidRDefault="000C3FCC" w:rsidP="000C3FCC">
            <w:pPr>
              <w:spacing w:before="36"/>
              <w:ind w:left="108"/>
              <w:jc w:val="both"/>
              <w:rPr>
                <w:rFonts w:ascii="Times New Roman" w:eastAsia="Times New Roman" w:hAnsi="Times New Roman" w:cs="Times New Roman"/>
                <w:sz w:val="24"/>
                <w:lang w:val="ru-RU"/>
              </w:rPr>
            </w:pPr>
            <w:r w:rsidRPr="000C3FCC">
              <w:rPr>
                <w:rFonts w:ascii="Times New Roman" w:eastAsia="Times New Roman" w:hAnsi="Times New Roman" w:cs="Times New Roman"/>
                <w:sz w:val="24"/>
                <w:lang w:val="ru-RU"/>
              </w:rPr>
              <w:t>1.Понятие</w:t>
            </w:r>
            <w:r w:rsidRPr="000C3FCC">
              <w:rPr>
                <w:rFonts w:ascii="Times New Roman" w:eastAsia="Times New Roman" w:hAnsi="Times New Roman" w:cs="Times New Roman"/>
                <w:spacing w:val="-6"/>
                <w:sz w:val="24"/>
                <w:lang w:val="ru-RU"/>
              </w:rPr>
              <w:t xml:space="preserve"> </w:t>
            </w:r>
            <w:r w:rsidRPr="000C3FCC">
              <w:rPr>
                <w:rFonts w:ascii="Times New Roman" w:eastAsia="Times New Roman" w:hAnsi="Times New Roman" w:cs="Times New Roman"/>
                <w:sz w:val="24"/>
                <w:lang w:val="ru-RU"/>
              </w:rPr>
              <w:t>познания.</w:t>
            </w:r>
            <w:r w:rsidRPr="000C3FCC">
              <w:rPr>
                <w:rFonts w:ascii="Times New Roman" w:eastAsia="Times New Roman" w:hAnsi="Times New Roman" w:cs="Times New Roman"/>
                <w:spacing w:val="-5"/>
                <w:sz w:val="24"/>
                <w:lang w:val="ru-RU"/>
              </w:rPr>
              <w:t xml:space="preserve"> </w:t>
            </w:r>
            <w:r w:rsidRPr="000C3FCC">
              <w:rPr>
                <w:rFonts w:ascii="Times New Roman" w:eastAsia="Times New Roman" w:hAnsi="Times New Roman" w:cs="Times New Roman"/>
                <w:sz w:val="24"/>
                <w:lang w:val="ru-RU"/>
              </w:rPr>
              <w:t>Субъект</w:t>
            </w:r>
            <w:r w:rsidRPr="000C3FCC">
              <w:rPr>
                <w:rFonts w:ascii="Times New Roman" w:eastAsia="Times New Roman" w:hAnsi="Times New Roman" w:cs="Times New Roman"/>
                <w:spacing w:val="-5"/>
                <w:sz w:val="24"/>
                <w:lang w:val="ru-RU"/>
              </w:rPr>
              <w:t xml:space="preserve"> </w:t>
            </w:r>
            <w:r w:rsidRPr="000C3FCC">
              <w:rPr>
                <w:rFonts w:ascii="Times New Roman" w:eastAsia="Times New Roman" w:hAnsi="Times New Roman" w:cs="Times New Roman"/>
                <w:sz w:val="24"/>
                <w:lang w:val="ru-RU"/>
              </w:rPr>
              <w:t>и</w:t>
            </w:r>
            <w:r w:rsidRPr="000C3FCC">
              <w:rPr>
                <w:rFonts w:ascii="Times New Roman" w:eastAsia="Times New Roman" w:hAnsi="Times New Roman" w:cs="Times New Roman"/>
                <w:spacing w:val="-5"/>
                <w:sz w:val="24"/>
                <w:lang w:val="ru-RU"/>
              </w:rPr>
              <w:t xml:space="preserve"> </w:t>
            </w:r>
            <w:r w:rsidRPr="000C3FCC">
              <w:rPr>
                <w:rFonts w:ascii="Times New Roman" w:eastAsia="Times New Roman" w:hAnsi="Times New Roman" w:cs="Times New Roman"/>
                <w:sz w:val="24"/>
                <w:lang w:val="ru-RU"/>
              </w:rPr>
              <w:t>объект</w:t>
            </w:r>
            <w:r w:rsidRPr="000C3FCC">
              <w:rPr>
                <w:rFonts w:ascii="Times New Roman" w:eastAsia="Times New Roman" w:hAnsi="Times New Roman" w:cs="Times New Roman"/>
                <w:spacing w:val="-5"/>
                <w:sz w:val="24"/>
                <w:lang w:val="ru-RU"/>
              </w:rPr>
              <w:t xml:space="preserve"> </w:t>
            </w:r>
            <w:r w:rsidRPr="000C3FCC">
              <w:rPr>
                <w:rFonts w:ascii="Times New Roman" w:eastAsia="Times New Roman" w:hAnsi="Times New Roman" w:cs="Times New Roman"/>
                <w:sz w:val="24"/>
                <w:lang w:val="ru-RU"/>
              </w:rPr>
              <w:t>познания.</w:t>
            </w:r>
            <w:r w:rsidRPr="000C3FCC">
              <w:rPr>
                <w:rFonts w:ascii="Times New Roman" w:eastAsia="Times New Roman" w:hAnsi="Times New Roman" w:cs="Times New Roman"/>
                <w:spacing w:val="-5"/>
                <w:sz w:val="24"/>
                <w:lang w:val="ru-RU"/>
              </w:rPr>
              <w:t xml:space="preserve"> </w:t>
            </w:r>
            <w:r w:rsidRPr="000C3FCC">
              <w:rPr>
                <w:rFonts w:ascii="Times New Roman" w:eastAsia="Times New Roman" w:hAnsi="Times New Roman" w:cs="Times New Roman"/>
                <w:sz w:val="24"/>
                <w:lang w:val="ru-RU"/>
              </w:rPr>
              <w:t>Чувственное</w:t>
            </w:r>
            <w:r w:rsidRPr="000C3FCC">
              <w:rPr>
                <w:rFonts w:ascii="Times New Roman" w:eastAsia="Times New Roman" w:hAnsi="Times New Roman" w:cs="Times New Roman"/>
                <w:spacing w:val="-6"/>
                <w:sz w:val="24"/>
                <w:lang w:val="ru-RU"/>
              </w:rPr>
              <w:t xml:space="preserve"> </w:t>
            </w:r>
            <w:r w:rsidRPr="000C3FCC">
              <w:rPr>
                <w:rFonts w:ascii="Times New Roman" w:eastAsia="Times New Roman" w:hAnsi="Times New Roman" w:cs="Times New Roman"/>
                <w:sz w:val="24"/>
                <w:lang w:val="ru-RU"/>
              </w:rPr>
              <w:t>и</w:t>
            </w:r>
            <w:r w:rsidRPr="000C3FCC">
              <w:rPr>
                <w:rFonts w:ascii="Times New Roman" w:eastAsia="Times New Roman" w:hAnsi="Times New Roman" w:cs="Times New Roman"/>
                <w:spacing w:val="-5"/>
                <w:sz w:val="24"/>
                <w:lang w:val="ru-RU"/>
              </w:rPr>
              <w:t xml:space="preserve"> </w:t>
            </w:r>
            <w:r w:rsidRPr="000C3FCC">
              <w:rPr>
                <w:rFonts w:ascii="Times New Roman" w:eastAsia="Times New Roman" w:hAnsi="Times New Roman" w:cs="Times New Roman"/>
                <w:sz w:val="24"/>
                <w:lang w:val="ru-RU"/>
              </w:rPr>
              <w:t xml:space="preserve">рациональное </w:t>
            </w:r>
            <w:r w:rsidRPr="000C3FCC">
              <w:rPr>
                <w:rFonts w:ascii="Times New Roman" w:eastAsia="Times New Roman" w:hAnsi="Times New Roman" w:cs="Times New Roman"/>
                <w:spacing w:val="-2"/>
                <w:sz w:val="24"/>
                <w:lang w:val="ru-RU"/>
              </w:rPr>
              <w:t>познание.</w:t>
            </w:r>
          </w:p>
          <w:p w14:paraId="3FA4BAC9" w14:textId="77777777" w:rsidR="000C3FCC" w:rsidRPr="000C3FCC" w:rsidRDefault="000C3FCC" w:rsidP="000C3FCC">
            <w:pPr>
              <w:ind w:left="108"/>
              <w:jc w:val="both"/>
              <w:rPr>
                <w:rFonts w:ascii="Times New Roman" w:eastAsia="Times New Roman" w:hAnsi="Times New Roman" w:cs="Times New Roman"/>
                <w:sz w:val="24"/>
                <w:lang w:val="ru-RU"/>
              </w:rPr>
            </w:pPr>
            <w:r w:rsidRPr="000C3FCC">
              <w:rPr>
                <w:rFonts w:ascii="Times New Roman" w:eastAsia="Times New Roman" w:hAnsi="Times New Roman" w:cs="Times New Roman"/>
                <w:sz w:val="24"/>
                <w:lang w:val="ru-RU"/>
              </w:rPr>
              <w:t>Проблема,</w:t>
            </w:r>
            <w:r w:rsidRPr="000C3FCC">
              <w:rPr>
                <w:rFonts w:ascii="Times New Roman" w:eastAsia="Times New Roman" w:hAnsi="Times New Roman" w:cs="Times New Roman"/>
                <w:spacing w:val="-6"/>
                <w:sz w:val="24"/>
                <w:lang w:val="ru-RU"/>
              </w:rPr>
              <w:t xml:space="preserve"> </w:t>
            </w:r>
            <w:r w:rsidRPr="000C3FCC">
              <w:rPr>
                <w:rFonts w:ascii="Times New Roman" w:eastAsia="Times New Roman" w:hAnsi="Times New Roman" w:cs="Times New Roman"/>
                <w:sz w:val="24"/>
                <w:lang w:val="ru-RU"/>
              </w:rPr>
              <w:t>гипотеза,</w:t>
            </w:r>
            <w:r w:rsidRPr="000C3FCC">
              <w:rPr>
                <w:rFonts w:ascii="Times New Roman" w:eastAsia="Times New Roman" w:hAnsi="Times New Roman" w:cs="Times New Roman"/>
                <w:spacing w:val="-6"/>
                <w:sz w:val="24"/>
                <w:lang w:val="ru-RU"/>
              </w:rPr>
              <w:t xml:space="preserve"> </w:t>
            </w:r>
            <w:r w:rsidRPr="000C3FCC">
              <w:rPr>
                <w:rFonts w:ascii="Times New Roman" w:eastAsia="Times New Roman" w:hAnsi="Times New Roman" w:cs="Times New Roman"/>
                <w:sz w:val="24"/>
                <w:lang w:val="ru-RU"/>
              </w:rPr>
              <w:t>теория.</w:t>
            </w:r>
            <w:r w:rsidRPr="000C3FCC">
              <w:rPr>
                <w:rFonts w:ascii="Times New Roman" w:eastAsia="Times New Roman" w:hAnsi="Times New Roman" w:cs="Times New Roman"/>
                <w:spacing w:val="-6"/>
                <w:sz w:val="24"/>
                <w:lang w:val="ru-RU"/>
              </w:rPr>
              <w:t xml:space="preserve"> </w:t>
            </w:r>
            <w:r w:rsidRPr="000C3FCC">
              <w:rPr>
                <w:rFonts w:ascii="Times New Roman" w:eastAsia="Times New Roman" w:hAnsi="Times New Roman" w:cs="Times New Roman"/>
                <w:sz w:val="24"/>
                <w:lang w:val="ru-RU"/>
              </w:rPr>
              <w:t>Эмпирические</w:t>
            </w:r>
            <w:r w:rsidRPr="000C3FCC">
              <w:rPr>
                <w:rFonts w:ascii="Times New Roman" w:eastAsia="Times New Roman" w:hAnsi="Times New Roman" w:cs="Times New Roman"/>
                <w:spacing w:val="-7"/>
                <w:sz w:val="24"/>
                <w:lang w:val="ru-RU"/>
              </w:rPr>
              <w:t xml:space="preserve"> </w:t>
            </w:r>
            <w:r w:rsidRPr="000C3FCC">
              <w:rPr>
                <w:rFonts w:ascii="Times New Roman" w:eastAsia="Times New Roman" w:hAnsi="Times New Roman" w:cs="Times New Roman"/>
                <w:sz w:val="24"/>
                <w:lang w:val="ru-RU"/>
              </w:rPr>
              <w:t>и</w:t>
            </w:r>
            <w:r w:rsidRPr="000C3FCC">
              <w:rPr>
                <w:rFonts w:ascii="Times New Roman" w:eastAsia="Times New Roman" w:hAnsi="Times New Roman" w:cs="Times New Roman"/>
                <w:spacing w:val="-4"/>
                <w:sz w:val="24"/>
                <w:lang w:val="ru-RU"/>
              </w:rPr>
              <w:t xml:space="preserve"> </w:t>
            </w:r>
            <w:r w:rsidRPr="000C3FCC">
              <w:rPr>
                <w:rFonts w:ascii="Times New Roman" w:eastAsia="Times New Roman" w:hAnsi="Times New Roman" w:cs="Times New Roman"/>
                <w:sz w:val="24"/>
                <w:lang w:val="ru-RU"/>
              </w:rPr>
              <w:t>теоретические</w:t>
            </w:r>
            <w:r w:rsidRPr="000C3FCC">
              <w:rPr>
                <w:rFonts w:ascii="Times New Roman" w:eastAsia="Times New Roman" w:hAnsi="Times New Roman" w:cs="Times New Roman"/>
                <w:spacing w:val="-7"/>
                <w:sz w:val="24"/>
                <w:lang w:val="ru-RU"/>
              </w:rPr>
              <w:t xml:space="preserve"> </w:t>
            </w:r>
            <w:r w:rsidRPr="000C3FCC">
              <w:rPr>
                <w:rFonts w:ascii="Times New Roman" w:eastAsia="Times New Roman" w:hAnsi="Times New Roman" w:cs="Times New Roman"/>
                <w:sz w:val="24"/>
                <w:lang w:val="ru-RU"/>
              </w:rPr>
              <w:t xml:space="preserve">методы </w:t>
            </w:r>
            <w:r w:rsidRPr="000C3FCC">
              <w:rPr>
                <w:rFonts w:ascii="Times New Roman" w:eastAsia="Times New Roman" w:hAnsi="Times New Roman" w:cs="Times New Roman"/>
                <w:spacing w:val="-2"/>
                <w:sz w:val="24"/>
                <w:lang w:val="ru-RU"/>
              </w:rPr>
              <w:t>познания</w:t>
            </w:r>
          </w:p>
          <w:p w14:paraId="2D9E8BAF" w14:textId="77777777" w:rsidR="000C3FCC" w:rsidRPr="000C3FCC" w:rsidRDefault="000C3FCC" w:rsidP="000C3FCC">
            <w:pPr>
              <w:spacing w:before="38"/>
              <w:ind w:left="108" w:right="1178"/>
              <w:jc w:val="both"/>
              <w:rPr>
                <w:rFonts w:ascii="Times New Roman" w:eastAsia="Times New Roman" w:hAnsi="Times New Roman" w:cs="Times New Roman"/>
                <w:sz w:val="24"/>
                <w:lang w:val="ru-RU"/>
              </w:rPr>
            </w:pPr>
            <w:r w:rsidRPr="000C3FCC">
              <w:rPr>
                <w:rFonts w:ascii="Times New Roman" w:eastAsia="Times New Roman" w:hAnsi="Times New Roman" w:cs="Times New Roman"/>
                <w:sz w:val="24"/>
                <w:lang w:val="ru-RU"/>
              </w:rPr>
              <w:t>Проблема</w:t>
            </w:r>
            <w:r w:rsidRPr="000C3FCC">
              <w:rPr>
                <w:rFonts w:ascii="Times New Roman" w:eastAsia="Times New Roman" w:hAnsi="Times New Roman" w:cs="Times New Roman"/>
                <w:spacing w:val="-3"/>
                <w:sz w:val="24"/>
                <w:lang w:val="ru-RU"/>
              </w:rPr>
              <w:t xml:space="preserve"> </w:t>
            </w:r>
            <w:r w:rsidRPr="000C3FCC">
              <w:rPr>
                <w:rFonts w:ascii="Times New Roman" w:eastAsia="Times New Roman" w:hAnsi="Times New Roman" w:cs="Times New Roman"/>
                <w:sz w:val="24"/>
                <w:lang w:val="ru-RU"/>
              </w:rPr>
              <w:t>истины</w:t>
            </w:r>
            <w:r w:rsidRPr="000C3FCC">
              <w:rPr>
                <w:rFonts w:ascii="Times New Roman" w:eastAsia="Times New Roman" w:hAnsi="Times New Roman" w:cs="Times New Roman"/>
                <w:spacing w:val="-1"/>
                <w:sz w:val="24"/>
                <w:lang w:val="ru-RU"/>
              </w:rPr>
              <w:t xml:space="preserve"> </w:t>
            </w:r>
            <w:r w:rsidRPr="000C3FCC">
              <w:rPr>
                <w:rFonts w:ascii="Times New Roman" w:eastAsia="Times New Roman" w:hAnsi="Times New Roman" w:cs="Times New Roman"/>
                <w:sz w:val="24"/>
                <w:lang w:val="ru-RU"/>
              </w:rPr>
              <w:t>в</w:t>
            </w:r>
            <w:r w:rsidRPr="000C3FCC">
              <w:rPr>
                <w:rFonts w:ascii="Times New Roman" w:eastAsia="Times New Roman" w:hAnsi="Times New Roman" w:cs="Times New Roman"/>
                <w:spacing w:val="-3"/>
                <w:sz w:val="24"/>
                <w:lang w:val="ru-RU"/>
              </w:rPr>
              <w:t xml:space="preserve"> </w:t>
            </w:r>
            <w:r w:rsidRPr="000C3FCC">
              <w:rPr>
                <w:rFonts w:ascii="Times New Roman" w:eastAsia="Times New Roman" w:hAnsi="Times New Roman" w:cs="Times New Roman"/>
                <w:sz w:val="24"/>
                <w:lang w:val="ru-RU"/>
              </w:rPr>
              <w:t>философии</w:t>
            </w:r>
            <w:r w:rsidRPr="000C3FCC">
              <w:rPr>
                <w:rFonts w:ascii="Times New Roman" w:eastAsia="Times New Roman" w:hAnsi="Times New Roman" w:cs="Times New Roman"/>
                <w:spacing w:val="-1"/>
                <w:sz w:val="24"/>
                <w:lang w:val="ru-RU"/>
              </w:rPr>
              <w:t xml:space="preserve"> </w:t>
            </w:r>
            <w:r w:rsidRPr="000C3FCC">
              <w:rPr>
                <w:rFonts w:ascii="Times New Roman" w:eastAsia="Times New Roman" w:hAnsi="Times New Roman" w:cs="Times New Roman"/>
                <w:sz w:val="24"/>
                <w:lang w:val="ru-RU"/>
              </w:rPr>
              <w:t>и</w:t>
            </w:r>
            <w:r w:rsidRPr="000C3FCC">
              <w:rPr>
                <w:rFonts w:ascii="Times New Roman" w:eastAsia="Times New Roman" w:hAnsi="Times New Roman" w:cs="Times New Roman"/>
                <w:spacing w:val="-3"/>
                <w:sz w:val="24"/>
                <w:lang w:val="ru-RU"/>
              </w:rPr>
              <w:t xml:space="preserve"> </w:t>
            </w:r>
            <w:r w:rsidRPr="000C3FCC">
              <w:rPr>
                <w:rFonts w:ascii="Times New Roman" w:eastAsia="Times New Roman" w:hAnsi="Times New Roman" w:cs="Times New Roman"/>
                <w:spacing w:val="-2"/>
                <w:sz w:val="24"/>
                <w:lang w:val="ru-RU"/>
              </w:rPr>
              <w:t>науке.</w:t>
            </w:r>
            <w:r w:rsidRPr="000C3FCC">
              <w:rPr>
                <w:rFonts w:ascii="Times New Roman" w:eastAsia="Times New Roman" w:hAnsi="Times New Roman" w:cs="Times New Roman"/>
                <w:sz w:val="24"/>
                <w:lang w:val="ru-RU"/>
              </w:rPr>
              <w:t xml:space="preserve"> Понятие</w:t>
            </w:r>
            <w:r w:rsidRPr="000C3FCC">
              <w:rPr>
                <w:rFonts w:ascii="Times New Roman" w:eastAsia="Times New Roman" w:hAnsi="Times New Roman" w:cs="Times New Roman"/>
                <w:spacing w:val="-6"/>
                <w:sz w:val="24"/>
                <w:lang w:val="ru-RU"/>
              </w:rPr>
              <w:t xml:space="preserve"> </w:t>
            </w:r>
            <w:r w:rsidRPr="000C3FCC">
              <w:rPr>
                <w:rFonts w:ascii="Times New Roman" w:eastAsia="Times New Roman" w:hAnsi="Times New Roman" w:cs="Times New Roman"/>
                <w:sz w:val="24"/>
                <w:lang w:val="ru-RU"/>
              </w:rPr>
              <w:t>истины.</w:t>
            </w:r>
            <w:r w:rsidRPr="000C3FCC">
              <w:rPr>
                <w:rFonts w:ascii="Times New Roman" w:eastAsia="Times New Roman" w:hAnsi="Times New Roman" w:cs="Times New Roman"/>
                <w:spacing w:val="-5"/>
                <w:sz w:val="24"/>
                <w:lang w:val="ru-RU"/>
              </w:rPr>
              <w:t xml:space="preserve"> </w:t>
            </w:r>
            <w:r w:rsidRPr="000C3FCC">
              <w:rPr>
                <w:rFonts w:ascii="Times New Roman" w:eastAsia="Times New Roman" w:hAnsi="Times New Roman" w:cs="Times New Roman"/>
                <w:sz w:val="24"/>
                <w:lang w:val="ru-RU"/>
              </w:rPr>
              <w:t>Критерии</w:t>
            </w:r>
            <w:r w:rsidRPr="000C3FCC">
              <w:rPr>
                <w:rFonts w:ascii="Times New Roman" w:eastAsia="Times New Roman" w:hAnsi="Times New Roman" w:cs="Times New Roman"/>
                <w:spacing w:val="-5"/>
                <w:sz w:val="24"/>
                <w:lang w:val="ru-RU"/>
              </w:rPr>
              <w:t xml:space="preserve"> </w:t>
            </w:r>
            <w:r w:rsidRPr="000C3FCC">
              <w:rPr>
                <w:rFonts w:ascii="Times New Roman" w:eastAsia="Times New Roman" w:hAnsi="Times New Roman" w:cs="Times New Roman"/>
                <w:sz w:val="24"/>
                <w:lang w:val="ru-RU"/>
              </w:rPr>
              <w:t>истины.</w:t>
            </w:r>
            <w:r w:rsidRPr="000C3FCC">
              <w:rPr>
                <w:rFonts w:ascii="Times New Roman" w:eastAsia="Times New Roman" w:hAnsi="Times New Roman" w:cs="Times New Roman"/>
                <w:spacing w:val="-5"/>
                <w:sz w:val="24"/>
                <w:lang w:val="ru-RU"/>
              </w:rPr>
              <w:t xml:space="preserve"> </w:t>
            </w:r>
            <w:r w:rsidRPr="000C3FCC">
              <w:rPr>
                <w:rFonts w:ascii="Times New Roman" w:eastAsia="Times New Roman" w:hAnsi="Times New Roman" w:cs="Times New Roman"/>
                <w:sz w:val="24"/>
                <w:lang w:val="ru-RU"/>
              </w:rPr>
              <w:t>Абсолютная</w:t>
            </w:r>
            <w:r w:rsidRPr="000C3FCC">
              <w:rPr>
                <w:rFonts w:ascii="Times New Roman" w:eastAsia="Times New Roman" w:hAnsi="Times New Roman" w:cs="Times New Roman"/>
                <w:spacing w:val="-5"/>
                <w:sz w:val="24"/>
                <w:lang w:val="ru-RU"/>
              </w:rPr>
              <w:t xml:space="preserve"> </w:t>
            </w:r>
            <w:r w:rsidRPr="000C3FCC">
              <w:rPr>
                <w:rFonts w:ascii="Times New Roman" w:eastAsia="Times New Roman" w:hAnsi="Times New Roman" w:cs="Times New Roman"/>
                <w:sz w:val="24"/>
                <w:lang w:val="ru-RU"/>
              </w:rPr>
              <w:t>и</w:t>
            </w:r>
            <w:r w:rsidRPr="000C3FCC">
              <w:rPr>
                <w:rFonts w:ascii="Times New Roman" w:eastAsia="Times New Roman" w:hAnsi="Times New Roman" w:cs="Times New Roman"/>
                <w:spacing w:val="-5"/>
                <w:sz w:val="24"/>
                <w:lang w:val="ru-RU"/>
              </w:rPr>
              <w:t xml:space="preserve"> </w:t>
            </w:r>
            <w:r w:rsidRPr="000C3FCC">
              <w:rPr>
                <w:rFonts w:ascii="Times New Roman" w:eastAsia="Times New Roman" w:hAnsi="Times New Roman" w:cs="Times New Roman"/>
                <w:sz w:val="24"/>
                <w:lang w:val="ru-RU"/>
              </w:rPr>
              <w:lastRenderedPageBreak/>
              <w:t>относительная</w:t>
            </w:r>
            <w:r w:rsidRPr="000C3FCC">
              <w:rPr>
                <w:rFonts w:ascii="Times New Roman" w:eastAsia="Times New Roman" w:hAnsi="Times New Roman" w:cs="Times New Roman"/>
                <w:spacing w:val="-5"/>
                <w:sz w:val="24"/>
                <w:lang w:val="ru-RU"/>
              </w:rPr>
              <w:t xml:space="preserve"> </w:t>
            </w:r>
            <w:r w:rsidRPr="000C3FCC">
              <w:rPr>
                <w:rFonts w:ascii="Times New Roman" w:eastAsia="Times New Roman" w:hAnsi="Times New Roman" w:cs="Times New Roman"/>
                <w:sz w:val="24"/>
                <w:lang w:val="ru-RU"/>
              </w:rPr>
              <w:t>истина.</w:t>
            </w:r>
            <w:r w:rsidRPr="000C3FCC">
              <w:rPr>
                <w:rFonts w:ascii="Times New Roman" w:eastAsia="Times New Roman" w:hAnsi="Times New Roman" w:cs="Times New Roman"/>
                <w:spacing w:val="-5"/>
                <w:sz w:val="24"/>
                <w:lang w:val="ru-RU"/>
              </w:rPr>
              <w:t xml:space="preserve"> </w:t>
            </w:r>
            <w:r w:rsidRPr="000C3FCC">
              <w:rPr>
                <w:rFonts w:ascii="Times New Roman" w:eastAsia="Times New Roman" w:hAnsi="Times New Roman" w:cs="Times New Roman"/>
                <w:sz w:val="24"/>
              </w:rPr>
              <w:t>Ложь</w:t>
            </w:r>
            <w:r w:rsidRPr="000C3FCC">
              <w:rPr>
                <w:rFonts w:ascii="Times New Roman" w:eastAsia="Times New Roman" w:hAnsi="Times New Roman" w:cs="Times New Roman"/>
                <w:spacing w:val="-7"/>
                <w:sz w:val="24"/>
              </w:rPr>
              <w:t xml:space="preserve"> </w:t>
            </w:r>
            <w:r w:rsidRPr="000C3FCC">
              <w:rPr>
                <w:rFonts w:ascii="Times New Roman" w:eastAsia="Times New Roman" w:hAnsi="Times New Roman" w:cs="Times New Roman"/>
                <w:sz w:val="24"/>
              </w:rPr>
              <w:t xml:space="preserve">и </w:t>
            </w:r>
            <w:r w:rsidRPr="000C3FCC">
              <w:rPr>
                <w:rFonts w:ascii="Times New Roman" w:eastAsia="Times New Roman" w:hAnsi="Times New Roman" w:cs="Times New Roman"/>
                <w:spacing w:val="-2"/>
                <w:sz w:val="24"/>
              </w:rPr>
              <w:t>заблуждение.</w:t>
            </w:r>
          </w:p>
        </w:tc>
        <w:tc>
          <w:tcPr>
            <w:tcW w:w="2694" w:type="dxa"/>
          </w:tcPr>
          <w:p w14:paraId="36618A2C" w14:textId="77777777" w:rsidR="000C3FCC" w:rsidRPr="000C3FCC" w:rsidRDefault="000C3FCC" w:rsidP="000C3FCC">
            <w:pPr>
              <w:jc w:val="center"/>
              <w:rPr>
                <w:rFonts w:ascii="Times New Roman" w:eastAsia="Times New Roman" w:hAnsi="Times New Roman" w:cs="Times New Roman"/>
                <w:sz w:val="24"/>
                <w:lang w:val="ru-RU"/>
              </w:rPr>
            </w:pPr>
            <w:r w:rsidRPr="000C3FCC">
              <w:rPr>
                <w:rFonts w:ascii="Times New Roman" w:eastAsia="Times New Roman" w:hAnsi="Times New Roman" w:cs="Times New Roman"/>
                <w:sz w:val="24"/>
                <w:lang w:val="ru-RU"/>
              </w:rPr>
              <w:lastRenderedPageBreak/>
              <w:t>2</w:t>
            </w:r>
          </w:p>
        </w:tc>
        <w:tc>
          <w:tcPr>
            <w:tcW w:w="2407" w:type="dxa"/>
            <w:vMerge/>
          </w:tcPr>
          <w:p w14:paraId="56FE8C68" w14:textId="77777777" w:rsidR="000C3FCC" w:rsidRPr="000C3FCC" w:rsidRDefault="000C3FCC" w:rsidP="000C3FCC">
            <w:pPr>
              <w:rPr>
                <w:rFonts w:ascii="Times New Roman" w:eastAsia="Times New Roman" w:hAnsi="Times New Roman" w:cs="Times New Roman"/>
                <w:sz w:val="24"/>
                <w:lang w:val="ru-RU"/>
              </w:rPr>
            </w:pPr>
          </w:p>
        </w:tc>
      </w:tr>
      <w:tr w:rsidR="000C3FCC" w:rsidRPr="000C3FCC" w14:paraId="60FC38F7" w14:textId="77777777" w:rsidTr="00AD5821">
        <w:trPr>
          <w:trHeight w:val="316"/>
        </w:trPr>
        <w:tc>
          <w:tcPr>
            <w:tcW w:w="2699" w:type="dxa"/>
            <w:vMerge/>
          </w:tcPr>
          <w:p w14:paraId="5B0B715D" w14:textId="77777777" w:rsidR="000C3FCC" w:rsidRPr="000C3FCC" w:rsidRDefault="000C3FCC" w:rsidP="000C3FCC">
            <w:pPr>
              <w:spacing w:line="276" w:lineRule="auto"/>
              <w:ind w:right="476"/>
              <w:jc w:val="both"/>
              <w:rPr>
                <w:rFonts w:ascii="Times New Roman" w:eastAsia="Times New Roman" w:hAnsi="Times New Roman" w:cs="Times New Roman"/>
                <w:b/>
                <w:sz w:val="24"/>
              </w:rPr>
            </w:pPr>
          </w:p>
        </w:tc>
        <w:tc>
          <w:tcPr>
            <w:tcW w:w="6945" w:type="dxa"/>
          </w:tcPr>
          <w:p w14:paraId="6108F2CC" w14:textId="77777777" w:rsidR="000C3FCC" w:rsidRPr="000C3FCC" w:rsidRDefault="000C3FCC" w:rsidP="000C3FCC">
            <w:pPr>
              <w:spacing w:before="36"/>
              <w:ind w:left="108"/>
              <w:jc w:val="both"/>
              <w:rPr>
                <w:rFonts w:ascii="Times New Roman" w:eastAsia="Times New Roman" w:hAnsi="Times New Roman" w:cs="Times New Roman"/>
                <w:b/>
                <w:sz w:val="24"/>
                <w:lang w:val="ru-RU"/>
              </w:rPr>
            </w:pPr>
            <w:r w:rsidRPr="000C3FCC">
              <w:rPr>
                <w:rFonts w:ascii="Times New Roman" w:eastAsia="Times New Roman" w:hAnsi="Times New Roman" w:cs="Times New Roman"/>
                <w:b/>
                <w:bCs/>
                <w:lang w:val="ru-RU" w:eastAsia="ru-RU"/>
              </w:rPr>
              <w:t>В том числе практических и лабораторных занятий</w:t>
            </w:r>
          </w:p>
        </w:tc>
        <w:tc>
          <w:tcPr>
            <w:tcW w:w="2694" w:type="dxa"/>
          </w:tcPr>
          <w:p w14:paraId="2F57592C" w14:textId="77777777" w:rsidR="000C3FCC" w:rsidRPr="000C3FCC" w:rsidRDefault="000C3FCC" w:rsidP="000C3FCC">
            <w:pPr>
              <w:jc w:val="center"/>
              <w:rPr>
                <w:rFonts w:ascii="Times New Roman" w:eastAsia="Times New Roman" w:hAnsi="Times New Roman" w:cs="Times New Roman"/>
                <w:b/>
                <w:sz w:val="24"/>
                <w:lang w:val="ru-RU"/>
              </w:rPr>
            </w:pPr>
            <w:r w:rsidRPr="000C3FCC">
              <w:rPr>
                <w:rFonts w:ascii="Times New Roman" w:eastAsia="Times New Roman" w:hAnsi="Times New Roman" w:cs="Times New Roman"/>
                <w:b/>
                <w:sz w:val="24"/>
                <w:lang w:val="ru-RU"/>
              </w:rPr>
              <w:t>2/2</w:t>
            </w:r>
          </w:p>
        </w:tc>
        <w:tc>
          <w:tcPr>
            <w:tcW w:w="2407" w:type="dxa"/>
            <w:vMerge w:val="restart"/>
          </w:tcPr>
          <w:p w14:paraId="4504B763" w14:textId="77777777" w:rsidR="000C3FCC" w:rsidRPr="000C3FCC" w:rsidRDefault="000C3FCC" w:rsidP="000C3FCC">
            <w:pPr>
              <w:rPr>
                <w:rFonts w:ascii="Times New Roman" w:eastAsia="Times New Roman" w:hAnsi="Times New Roman" w:cs="Times New Roman"/>
                <w:sz w:val="24"/>
              </w:rPr>
            </w:pPr>
          </w:p>
        </w:tc>
      </w:tr>
      <w:tr w:rsidR="000C3FCC" w:rsidRPr="000C3FCC" w14:paraId="2FC24309" w14:textId="77777777" w:rsidTr="00AD5821">
        <w:trPr>
          <w:trHeight w:val="316"/>
        </w:trPr>
        <w:tc>
          <w:tcPr>
            <w:tcW w:w="2699" w:type="dxa"/>
            <w:vMerge/>
            <w:tcBorders>
              <w:bottom w:val="single" w:sz="4" w:space="0" w:color="auto"/>
            </w:tcBorders>
          </w:tcPr>
          <w:p w14:paraId="47223A11" w14:textId="77777777" w:rsidR="000C3FCC" w:rsidRPr="000C3FCC" w:rsidRDefault="000C3FCC" w:rsidP="000C3FCC">
            <w:pPr>
              <w:spacing w:line="276" w:lineRule="auto"/>
              <w:ind w:right="476"/>
              <w:jc w:val="both"/>
              <w:rPr>
                <w:rFonts w:ascii="Times New Roman" w:eastAsia="Times New Roman" w:hAnsi="Times New Roman" w:cs="Times New Roman"/>
                <w:b/>
                <w:sz w:val="24"/>
              </w:rPr>
            </w:pPr>
          </w:p>
        </w:tc>
        <w:tc>
          <w:tcPr>
            <w:tcW w:w="6945" w:type="dxa"/>
            <w:tcBorders>
              <w:bottom w:val="single" w:sz="4" w:space="0" w:color="auto"/>
            </w:tcBorders>
          </w:tcPr>
          <w:p w14:paraId="071A6BF5" w14:textId="77777777" w:rsidR="000C3FCC" w:rsidRPr="000C3FCC" w:rsidRDefault="000C3FCC" w:rsidP="000C3FCC">
            <w:pPr>
              <w:spacing w:before="36"/>
              <w:ind w:left="108"/>
              <w:jc w:val="both"/>
              <w:rPr>
                <w:rFonts w:ascii="Times New Roman" w:eastAsia="Times New Roman" w:hAnsi="Times New Roman" w:cs="Times New Roman"/>
                <w:sz w:val="24"/>
                <w:lang w:val="ru-RU"/>
              </w:rPr>
            </w:pPr>
            <w:r w:rsidRPr="000C3FCC">
              <w:rPr>
                <w:rFonts w:ascii="Times New Roman" w:eastAsia="Times New Roman" w:hAnsi="Times New Roman" w:cs="Times New Roman"/>
                <w:sz w:val="24"/>
                <w:lang w:val="ru-RU"/>
              </w:rPr>
              <w:t>Практическое</w:t>
            </w:r>
            <w:r w:rsidRPr="000C3FCC">
              <w:rPr>
                <w:rFonts w:ascii="Times New Roman" w:eastAsia="Times New Roman" w:hAnsi="Times New Roman" w:cs="Times New Roman"/>
                <w:spacing w:val="-3"/>
                <w:sz w:val="24"/>
                <w:lang w:val="ru-RU"/>
              </w:rPr>
              <w:t xml:space="preserve"> </w:t>
            </w:r>
            <w:r w:rsidRPr="000C3FCC">
              <w:rPr>
                <w:rFonts w:ascii="Times New Roman" w:eastAsia="Times New Roman" w:hAnsi="Times New Roman" w:cs="Times New Roman"/>
                <w:sz w:val="24"/>
                <w:lang w:val="ru-RU"/>
              </w:rPr>
              <w:t>занятие</w:t>
            </w:r>
            <w:r w:rsidRPr="000C3FCC">
              <w:rPr>
                <w:rFonts w:ascii="Times New Roman" w:eastAsia="Times New Roman" w:hAnsi="Times New Roman" w:cs="Times New Roman"/>
                <w:spacing w:val="-3"/>
                <w:sz w:val="24"/>
                <w:lang w:val="ru-RU"/>
              </w:rPr>
              <w:t xml:space="preserve"> </w:t>
            </w:r>
            <w:r w:rsidRPr="000C3FCC">
              <w:rPr>
                <w:rFonts w:ascii="Times New Roman" w:eastAsia="Times New Roman" w:hAnsi="Times New Roman" w:cs="Times New Roman"/>
                <w:sz w:val="24"/>
                <w:lang w:val="ru-RU"/>
              </w:rPr>
              <w:t>№4.</w:t>
            </w:r>
            <w:r w:rsidRPr="000C3FCC">
              <w:rPr>
                <w:rFonts w:ascii="Times New Roman" w:eastAsia="Times New Roman" w:hAnsi="Times New Roman" w:cs="Times New Roman"/>
                <w:spacing w:val="-2"/>
                <w:sz w:val="24"/>
                <w:lang w:val="ru-RU"/>
              </w:rPr>
              <w:t xml:space="preserve"> </w:t>
            </w:r>
            <w:r w:rsidRPr="000C3FCC">
              <w:rPr>
                <w:rFonts w:ascii="Times New Roman" w:eastAsia="Times New Roman" w:hAnsi="Times New Roman" w:cs="Times New Roman"/>
                <w:sz w:val="24"/>
                <w:lang w:val="ru-RU"/>
              </w:rPr>
              <w:t>Виды</w:t>
            </w:r>
            <w:r w:rsidRPr="000C3FCC">
              <w:rPr>
                <w:rFonts w:ascii="Times New Roman" w:eastAsia="Times New Roman" w:hAnsi="Times New Roman" w:cs="Times New Roman"/>
                <w:spacing w:val="-2"/>
                <w:sz w:val="24"/>
                <w:lang w:val="ru-RU"/>
              </w:rPr>
              <w:t xml:space="preserve"> </w:t>
            </w:r>
            <w:r w:rsidRPr="000C3FCC">
              <w:rPr>
                <w:rFonts w:ascii="Times New Roman" w:eastAsia="Times New Roman" w:hAnsi="Times New Roman" w:cs="Times New Roman"/>
                <w:sz w:val="24"/>
                <w:lang w:val="ru-RU"/>
              </w:rPr>
              <w:t>и</w:t>
            </w:r>
            <w:r w:rsidRPr="000C3FCC">
              <w:rPr>
                <w:rFonts w:ascii="Times New Roman" w:eastAsia="Times New Roman" w:hAnsi="Times New Roman" w:cs="Times New Roman"/>
                <w:spacing w:val="-2"/>
                <w:sz w:val="24"/>
                <w:lang w:val="ru-RU"/>
              </w:rPr>
              <w:t xml:space="preserve"> </w:t>
            </w:r>
            <w:r w:rsidRPr="000C3FCC">
              <w:rPr>
                <w:rFonts w:ascii="Times New Roman" w:eastAsia="Times New Roman" w:hAnsi="Times New Roman" w:cs="Times New Roman"/>
                <w:sz w:val="24"/>
                <w:lang w:val="ru-RU"/>
              </w:rPr>
              <w:t>методы</w:t>
            </w:r>
            <w:r w:rsidRPr="000C3FCC">
              <w:rPr>
                <w:rFonts w:ascii="Times New Roman" w:eastAsia="Times New Roman" w:hAnsi="Times New Roman" w:cs="Times New Roman"/>
                <w:spacing w:val="-1"/>
                <w:sz w:val="24"/>
                <w:lang w:val="ru-RU"/>
              </w:rPr>
              <w:t xml:space="preserve"> </w:t>
            </w:r>
            <w:r w:rsidRPr="000C3FCC">
              <w:rPr>
                <w:rFonts w:ascii="Times New Roman" w:eastAsia="Times New Roman" w:hAnsi="Times New Roman" w:cs="Times New Roman"/>
                <w:spacing w:val="-2"/>
                <w:sz w:val="24"/>
                <w:lang w:val="ru-RU"/>
              </w:rPr>
              <w:t>познания</w:t>
            </w:r>
          </w:p>
        </w:tc>
        <w:tc>
          <w:tcPr>
            <w:tcW w:w="2694" w:type="dxa"/>
            <w:tcBorders>
              <w:bottom w:val="single" w:sz="4" w:space="0" w:color="auto"/>
            </w:tcBorders>
          </w:tcPr>
          <w:p w14:paraId="1BAC37F3" w14:textId="77777777" w:rsidR="000C3FCC" w:rsidRPr="000C3FCC" w:rsidRDefault="000C3FCC" w:rsidP="000C3FCC">
            <w:pPr>
              <w:jc w:val="center"/>
              <w:rPr>
                <w:rFonts w:ascii="Times New Roman" w:eastAsia="Times New Roman" w:hAnsi="Times New Roman" w:cs="Times New Roman"/>
                <w:sz w:val="24"/>
                <w:lang w:val="ru-RU"/>
              </w:rPr>
            </w:pPr>
            <w:r w:rsidRPr="000C3FCC">
              <w:rPr>
                <w:rFonts w:ascii="Times New Roman" w:eastAsia="Times New Roman" w:hAnsi="Times New Roman" w:cs="Times New Roman"/>
                <w:sz w:val="24"/>
                <w:lang w:val="ru-RU"/>
              </w:rPr>
              <w:t>2</w:t>
            </w:r>
          </w:p>
        </w:tc>
        <w:tc>
          <w:tcPr>
            <w:tcW w:w="2407" w:type="dxa"/>
            <w:vMerge/>
            <w:tcBorders>
              <w:bottom w:val="single" w:sz="4" w:space="0" w:color="auto"/>
            </w:tcBorders>
          </w:tcPr>
          <w:p w14:paraId="38EB239E" w14:textId="77777777" w:rsidR="000C3FCC" w:rsidRPr="000C3FCC" w:rsidRDefault="000C3FCC" w:rsidP="000C3FCC">
            <w:pPr>
              <w:rPr>
                <w:rFonts w:ascii="Times New Roman" w:eastAsia="Times New Roman" w:hAnsi="Times New Roman" w:cs="Times New Roman"/>
                <w:sz w:val="24"/>
                <w:lang w:val="ru-RU"/>
              </w:rPr>
            </w:pPr>
          </w:p>
        </w:tc>
      </w:tr>
      <w:tr w:rsidR="000C3FCC" w:rsidRPr="000C3FCC" w14:paraId="0B49811E" w14:textId="77777777" w:rsidTr="00AD5821">
        <w:trPr>
          <w:trHeight w:val="316"/>
        </w:trPr>
        <w:tc>
          <w:tcPr>
            <w:tcW w:w="9644" w:type="dxa"/>
            <w:gridSpan w:val="2"/>
            <w:tcBorders>
              <w:top w:val="single" w:sz="4" w:space="0" w:color="auto"/>
              <w:left w:val="single" w:sz="4" w:space="0" w:color="auto"/>
              <w:bottom w:val="single" w:sz="4" w:space="0" w:color="auto"/>
              <w:right w:val="single" w:sz="4" w:space="0" w:color="auto"/>
            </w:tcBorders>
          </w:tcPr>
          <w:p w14:paraId="4A92738E" w14:textId="77777777" w:rsidR="000C3FCC" w:rsidRPr="000C3FCC" w:rsidRDefault="000C3FCC" w:rsidP="000C3FCC">
            <w:pPr>
              <w:rPr>
                <w:rFonts w:ascii="Times New Roman" w:eastAsia="Times New Roman" w:hAnsi="Times New Roman" w:cs="Times New Roman"/>
                <w:sz w:val="24"/>
              </w:rPr>
            </w:pPr>
            <w:r w:rsidRPr="000C3FCC">
              <w:rPr>
                <w:rFonts w:ascii="Times New Roman" w:eastAsia="Times New Roman" w:hAnsi="Times New Roman" w:cs="Times New Roman"/>
                <w:b/>
                <w:sz w:val="24"/>
              </w:rPr>
              <w:t>Раздел</w:t>
            </w:r>
            <w:r w:rsidRPr="000C3FCC">
              <w:rPr>
                <w:rFonts w:ascii="Times New Roman" w:eastAsia="Times New Roman" w:hAnsi="Times New Roman" w:cs="Times New Roman"/>
                <w:b/>
                <w:spacing w:val="-3"/>
                <w:sz w:val="24"/>
              </w:rPr>
              <w:t xml:space="preserve"> </w:t>
            </w:r>
            <w:r w:rsidRPr="000C3FCC">
              <w:rPr>
                <w:rFonts w:ascii="Times New Roman" w:eastAsia="Times New Roman" w:hAnsi="Times New Roman" w:cs="Times New Roman"/>
                <w:b/>
                <w:sz w:val="24"/>
              </w:rPr>
              <w:t>4.</w:t>
            </w:r>
            <w:r w:rsidRPr="000C3FCC">
              <w:rPr>
                <w:rFonts w:ascii="Times New Roman" w:eastAsia="Times New Roman" w:hAnsi="Times New Roman" w:cs="Times New Roman"/>
                <w:b/>
                <w:spacing w:val="-1"/>
                <w:sz w:val="24"/>
              </w:rPr>
              <w:t xml:space="preserve"> </w:t>
            </w:r>
            <w:r w:rsidRPr="000C3FCC">
              <w:rPr>
                <w:rFonts w:ascii="Times New Roman" w:eastAsia="Times New Roman" w:hAnsi="Times New Roman" w:cs="Times New Roman"/>
                <w:b/>
                <w:sz w:val="24"/>
              </w:rPr>
              <w:t>Философская</w:t>
            </w:r>
            <w:r w:rsidRPr="000C3FCC">
              <w:rPr>
                <w:rFonts w:ascii="Times New Roman" w:eastAsia="Times New Roman" w:hAnsi="Times New Roman" w:cs="Times New Roman"/>
                <w:b/>
                <w:spacing w:val="-1"/>
                <w:sz w:val="24"/>
              </w:rPr>
              <w:t xml:space="preserve"> </w:t>
            </w:r>
            <w:r w:rsidRPr="000C3FCC">
              <w:rPr>
                <w:rFonts w:ascii="Times New Roman" w:eastAsia="Times New Roman" w:hAnsi="Times New Roman" w:cs="Times New Roman"/>
                <w:b/>
                <w:spacing w:val="-2"/>
                <w:sz w:val="24"/>
              </w:rPr>
              <w:t>антропология</w:t>
            </w:r>
          </w:p>
        </w:tc>
        <w:tc>
          <w:tcPr>
            <w:tcW w:w="2694" w:type="dxa"/>
            <w:tcBorders>
              <w:top w:val="single" w:sz="4" w:space="0" w:color="auto"/>
              <w:left w:val="single" w:sz="4" w:space="0" w:color="auto"/>
              <w:bottom w:val="single" w:sz="4" w:space="0" w:color="auto"/>
              <w:right w:val="single" w:sz="4" w:space="0" w:color="auto"/>
            </w:tcBorders>
          </w:tcPr>
          <w:p w14:paraId="6F67ECC5" w14:textId="77777777" w:rsidR="000C3FCC" w:rsidRPr="000C3FCC" w:rsidRDefault="000C3FCC" w:rsidP="000C3FCC">
            <w:pPr>
              <w:jc w:val="center"/>
              <w:rPr>
                <w:rFonts w:ascii="Times New Roman" w:eastAsia="Times New Roman" w:hAnsi="Times New Roman" w:cs="Times New Roman"/>
                <w:b/>
                <w:sz w:val="24"/>
                <w:lang w:val="ru-RU"/>
              </w:rPr>
            </w:pPr>
            <w:r w:rsidRPr="000C3FCC">
              <w:rPr>
                <w:rFonts w:ascii="Times New Roman" w:eastAsia="Times New Roman" w:hAnsi="Times New Roman" w:cs="Times New Roman"/>
                <w:b/>
                <w:sz w:val="24"/>
                <w:lang w:val="ru-RU"/>
              </w:rPr>
              <w:t>6/2</w:t>
            </w:r>
          </w:p>
        </w:tc>
        <w:tc>
          <w:tcPr>
            <w:tcW w:w="2407" w:type="dxa"/>
            <w:tcBorders>
              <w:top w:val="single" w:sz="4" w:space="0" w:color="auto"/>
              <w:left w:val="single" w:sz="4" w:space="0" w:color="auto"/>
              <w:bottom w:val="single" w:sz="4" w:space="0" w:color="auto"/>
              <w:right w:val="single" w:sz="4" w:space="0" w:color="auto"/>
            </w:tcBorders>
          </w:tcPr>
          <w:p w14:paraId="00F327C6" w14:textId="77777777" w:rsidR="000C3FCC" w:rsidRPr="000C3FCC" w:rsidRDefault="000C3FCC" w:rsidP="000C3FCC">
            <w:pPr>
              <w:rPr>
                <w:rFonts w:ascii="Times New Roman" w:eastAsia="Times New Roman" w:hAnsi="Times New Roman" w:cs="Times New Roman"/>
                <w:sz w:val="24"/>
                <w:lang w:val="ru-RU"/>
              </w:rPr>
            </w:pPr>
          </w:p>
        </w:tc>
      </w:tr>
      <w:tr w:rsidR="000C3FCC" w:rsidRPr="000C3FCC" w14:paraId="72BEE771" w14:textId="77777777" w:rsidTr="00AD5821">
        <w:trPr>
          <w:trHeight w:val="316"/>
        </w:trPr>
        <w:tc>
          <w:tcPr>
            <w:tcW w:w="2699" w:type="dxa"/>
            <w:vMerge w:val="restart"/>
            <w:tcBorders>
              <w:top w:val="single" w:sz="4" w:space="0" w:color="auto"/>
              <w:left w:val="single" w:sz="4" w:space="0" w:color="auto"/>
              <w:bottom w:val="single" w:sz="4" w:space="0" w:color="auto"/>
              <w:right w:val="single" w:sz="4" w:space="0" w:color="auto"/>
            </w:tcBorders>
          </w:tcPr>
          <w:p w14:paraId="1DEB197E" w14:textId="77777777" w:rsidR="000C3FCC" w:rsidRPr="000C3FCC" w:rsidRDefault="000C3FCC" w:rsidP="000C3FCC">
            <w:pPr>
              <w:rPr>
                <w:rFonts w:ascii="Times New Roman" w:eastAsia="Times New Roman" w:hAnsi="Times New Roman" w:cs="Times New Roman"/>
                <w:sz w:val="24"/>
                <w:lang w:val="ru-RU"/>
              </w:rPr>
            </w:pPr>
            <w:r w:rsidRPr="000C3FCC">
              <w:rPr>
                <w:rFonts w:ascii="Times New Roman" w:eastAsia="Times New Roman" w:hAnsi="Times New Roman" w:cs="Times New Roman"/>
                <w:b/>
                <w:bCs/>
                <w:sz w:val="24"/>
                <w:szCs w:val="24"/>
                <w:lang w:val="ru-RU" w:eastAsia="ru-RU"/>
              </w:rPr>
              <w:t>Тема 4.1</w:t>
            </w:r>
            <w:r w:rsidRPr="000C3FCC">
              <w:rPr>
                <w:rFonts w:ascii="Times New Roman" w:eastAsia="Times New Roman" w:hAnsi="Times New Roman" w:cs="Times New Roman"/>
                <w:sz w:val="24"/>
                <w:lang w:val="ru-RU"/>
              </w:rPr>
              <w:t xml:space="preserve"> Сущность</w:t>
            </w:r>
            <w:r w:rsidRPr="000C3FCC">
              <w:rPr>
                <w:rFonts w:ascii="Times New Roman" w:eastAsia="Times New Roman" w:hAnsi="Times New Roman" w:cs="Times New Roman"/>
                <w:spacing w:val="-5"/>
                <w:sz w:val="24"/>
                <w:lang w:val="ru-RU"/>
              </w:rPr>
              <w:t xml:space="preserve"> </w:t>
            </w:r>
            <w:r w:rsidRPr="000C3FCC">
              <w:rPr>
                <w:rFonts w:ascii="Times New Roman" w:eastAsia="Times New Roman" w:hAnsi="Times New Roman" w:cs="Times New Roman"/>
                <w:spacing w:val="-10"/>
                <w:sz w:val="24"/>
                <w:lang w:val="ru-RU"/>
              </w:rPr>
              <w:t>и</w:t>
            </w:r>
          </w:p>
          <w:p w14:paraId="5F3DC196" w14:textId="77777777" w:rsidR="000C3FCC" w:rsidRPr="000C3FCC" w:rsidRDefault="000C3FCC" w:rsidP="000C3FCC">
            <w:pPr>
              <w:rPr>
                <w:rFonts w:ascii="Times New Roman" w:eastAsia="Times New Roman" w:hAnsi="Times New Roman" w:cs="Times New Roman"/>
                <w:b/>
                <w:sz w:val="24"/>
                <w:lang w:val="ru-RU"/>
              </w:rPr>
            </w:pPr>
            <w:r w:rsidRPr="000C3FCC">
              <w:rPr>
                <w:rFonts w:ascii="Times New Roman" w:eastAsia="Times New Roman" w:hAnsi="Times New Roman" w:cs="Times New Roman"/>
                <w:spacing w:val="-2"/>
                <w:sz w:val="24"/>
                <w:lang w:val="ru-RU"/>
              </w:rPr>
              <w:t>предназначение человека</w:t>
            </w:r>
          </w:p>
        </w:tc>
        <w:tc>
          <w:tcPr>
            <w:tcW w:w="6945" w:type="dxa"/>
            <w:tcBorders>
              <w:top w:val="single" w:sz="4" w:space="0" w:color="auto"/>
              <w:left w:val="single" w:sz="4" w:space="0" w:color="auto"/>
              <w:bottom w:val="single" w:sz="4" w:space="0" w:color="auto"/>
              <w:right w:val="single" w:sz="4" w:space="0" w:color="auto"/>
            </w:tcBorders>
          </w:tcPr>
          <w:p w14:paraId="5F3892A3" w14:textId="77777777" w:rsidR="000C3FCC" w:rsidRPr="000C3FCC" w:rsidRDefault="000C3FCC" w:rsidP="000C3FCC">
            <w:pPr>
              <w:rPr>
                <w:rFonts w:ascii="Times New Roman" w:eastAsia="Times New Roman" w:hAnsi="Times New Roman" w:cs="Times New Roman"/>
                <w:b/>
                <w:sz w:val="24"/>
              </w:rPr>
            </w:pPr>
            <w:r w:rsidRPr="000C3FCC">
              <w:rPr>
                <w:rFonts w:ascii="Times New Roman" w:eastAsia="Times New Roman" w:hAnsi="Times New Roman" w:cs="Times New Roman"/>
                <w:b/>
                <w:bCs/>
                <w:sz w:val="24"/>
                <w:szCs w:val="24"/>
                <w:lang w:eastAsia="ru-RU"/>
              </w:rPr>
              <w:t xml:space="preserve">Содержание </w:t>
            </w:r>
          </w:p>
        </w:tc>
        <w:tc>
          <w:tcPr>
            <w:tcW w:w="2694" w:type="dxa"/>
            <w:tcBorders>
              <w:top w:val="single" w:sz="4" w:space="0" w:color="auto"/>
              <w:left w:val="single" w:sz="4" w:space="0" w:color="auto"/>
              <w:bottom w:val="single" w:sz="4" w:space="0" w:color="auto"/>
              <w:right w:val="single" w:sz="4" w:space="0" w:color="auto"/>
            </w:tcBorders>
          </w:tcPr>
          <w:p w14:paraId="185E5208" w14:textId="77777777" w:rsidR="000C3FCC" w:rsidRPr="000C3FCC" w:rsidRDefault="000C3FCC" w:rsidP="000C3FCC">
            <w:pPr>
              <w:jc w:val="center"/>
              <w:rPr>
                <w:rFonts w:ascii="Times New Roman" w:eastAsia="Times New Roman" w:hAnsi="Times New Roman" w:cs="Times New Roman"/>
                <w:b/>
                <w:sz w:val="24"/>
                <w:lang w:val="ru-RU"/>
              </w:rPr>
            </w:pPr>
            <w:r w:rsidRPr="000C3FCC">
              <w:rPr>
                <w:rFonts w:ascii="Times New Roman" w:eastAsia="Times New Roman" w:hAnsi="Times New Roman" w:cs="Times New Roman"/>
                <w:b/>
                <w:sz w:val="24"/>
                <w:lang w:val="ru-RU"/>
              </w:rPr>
              <w:t>6/2</w:t>
            </w:r>
          </w:p>
        </w:tc>
        <w:tc>
          <w:tcPr>
            <w:tcW w:w="2407" w:type="dxa"/>
            <w:tcBorders>
              <w:top w:val="single" w:sz="4" w:space="0" w:color="auto"/>
              <w:left w:val="single" w:sz="4" w:space="0" w:color="auto"/>
              <w:bottom w:val="single" w:sz="4" w:space="0" w:color="auto"/>
              <w:right w:val="single" w:sz="4" w:space="0" w:color="auto"/>
            </w:tcBorders>
          </w:tcPr>
          <w:p w14:paraId="757DB613" w14:textId="77777777" w:rsidR="000C3FCC" w:rsidRPr="000C3FCC" w:rsidRDefault="000C3FCC" w:rsidP="000C3FCC">
            <w:pPr>
              <w:rPr>
                <w:rFonts w:ascii="Times New Roman" w:eastAsia="Times New Roman" w:hAnsi="Times New Roman" w:cs="Times New Roman"/>
                <w:sz w:val="24"/>
              </w:rPr>
            </w:pPr>
          </w:p>
        </w:tc>
      </w:tr>
      <w:tr w:rsidR="000C3FCC" w:rsidRPr="000C3FCC" w14:paraId="09C296C9" w14:textId="77777777" w:rsidTr="00AD5821">
        <w:trPr>
          <w:trHeight w:val="316"/>
        </w:trPr>
        <w:tc>
          <w:tcPr>
            <w:tcW w:w="2699" w:type="dxa"/>
            <w:vMerge/>
            <w:tcBorders>
              <w:top w:val="single" w:sz="4" w:space="0" w:color="auto"/>
              <w:left w:val="single" w:sz="4" w:space="0" w:color="auto"/>
              <w:bottom w:val="single" w:sz="4" w:space="0" w:color="auto"/>
              <w:right w:val="single" w:sz="4" w:space="0" w:color="auto"/>
            </w:tcBorders>
          </w:tcPr>
          <w:p w14:paraId="20C1D3A9" w14:textId="77777777" w:rsidR="000C3FCC" w:rsidRPr="000C3FCC" w:rsidRDefault="000C3FCC" w:rsidP="000C3FCC">
            <w:pPr>
              <w:rPr>
                <w:rFonts w:ascii="Times New Roman" w:eastAsia="Times New Roman" w:hAnsi="Times New Roman" w:cs="Times New Roman"/>
                <w:b/>
                <w:sz w:val="24"/>
              </w:rPr>
            </w:pPr>
          </w:p>
        </w:tc>
        <w:tc>
          <w:tcPr>
            <w:tcW w:w="6945" w:type="dxa"/>
            <w:tcBorders>
              <w:top w:val="single" w:sz="4" w:space="0" w:color="auto"/>
              <w:left w:val="single" w:sz="4" w:space="0" w:color="auto"/>
              <w:bottom w:val="single" w:sz="4" w:space="0" w:color="auto"/>
              <w:right w:val="single" w:sz="4" w:space="0" w:color="auto"/>
            </w:tcBorders>
            <w:vAlign w:val="bottom"/>
          </w:tcPr>
          <w:p w14:paraId="46E1CCBE" w14:textId="77777777" w:rsidR="000C3FCC" w:rsidRPr="000C3FCC" w:rsidRDefault="000C3FCC" w:rsidP="000C3FCC">
            <w:pPr>
              <w:jc w:val="both"/>
              <w:rPr>
                <w:rFonts w:ascii="Times New Roman" w:eastAsia="Times New Roman" w:hAnsi="Times New Roman" w:cs="Times New Roman"/>
                <w:sz w:val="24"/>
                <w:szCs w:val="24"/>
                <w:lang w:val="ru-RU" w:eastAsia="ru-RU"/>
              </w:rPr>
            </w:pPr>
            <w:r w:rsidRPr="000C3FCC">
              <w:rPr>
                <w:rFonts w:ascii="Times New Roman" w:eastAsia="Times New Roman" w:hAnsi="Times New Roman" w:cs="Times New Roman"/>
                <w:sz w:val="24"/>
                <w:szCs w:val="24"/>
                <w:lang w:val="ru-RU" w:eastAsia="ru-RU"/>
              </w:rPr>
              <w:t>1.</w:t>
            </w:r>
            <w:r w:rsidRPr="000C3FCC">
              <w:rPr>
                <w:rFonts w:ascii="Times New Roman" w:eastAsia="Times New Roman" w:hAnsi="Times New Roman" w:cs="Times New Roman"/>
                <w:sz w:val="24"/>
                <w:lang w:val="ru-RU"/>
              </w:rPr>
              <w:t xml:space="preserve"> Человек</w:t>
            </w:r>
            <w:r w:rsidRPr="000C3FCC">
              <w:rPr>
                <w:rFonts w:ascii="Times New Roman" w:eastAsia="Times New Roman" w:hAnsi="Times New Roman" w:cs="Times New Roman"/>
                <w:spacing w:val="-2"/>
                <w:sz w:val="24"/>
                <w:lang w:val="ru-RU"/>
              </w:rPr>
              <w:t xml:space="preserve"> </w:t>
            </w:r>
            <w:r w:rsidRPr="000C3FCC">
              <w:rPr>
                <w:rFonts w:ascii="Times New Roman" w:eastAsia="Times New Roman" w:hAnsi="Times New Roman" w:cs="Times New Roman"/>
                <w:sz w:val="24"/>
                <w:lang w:val="ru-RU"/>
              </w:rPr>
              <w:t>как</w:t>
            </w:r>
            <w:r w:rsidRPr="000C3FCC">
              <w:rPr>
                <w:rFonts w:ascii="Times New Roman" w:eastAsia="Times New Roman" w:hAnsi="Times New Roman" w:cs="Times New Roman"/>
                <w:spacing w:val="-2"/>
                <w:sz w:val="24"/>
                <w:lang w:val="ru-RU"/>
              </w:rPr>
              <w:t xml:space="preserve"> личность.</w:t>
            </w:r>
            <w:r w:rsidRPr="000C3FCC">
              <w:rPr>
                <w:rFonts w:ascii="Times New Roman" w:eastAsia="Times New Roman" w:hAnsi="Times New Roman" w:cs="Times New Roman"/>
                <w:sz w:val="24"/>
                <w:lang w:val="ru-RU"/>
              </w:rPr>
              <w:t xml:space="preserve"> Теории</w:t>
            </w:r>
            <w:r w:rsidRPr="000C3FCC">
              <w:rPr>
                <w:rFonts w:ascii="Times New Roman" w:eastAsia="Times New Roman" w:hAnsi="Times New Roman" w:cs="Times New Roman"/>
                <w:spacing w:val="-7"/>
                <w:sz w:val="24"/>
                <w:lang w:val="ru-RU"/>
              </w:rPr>
              <w:t xml:space="preserve"> </w:t>
            </w:r>
            <w:r w:rsidRPr="000C3FCC">
              <w:rPr>
                <w:rFonts w:ascii="Times New Roman" w:eastAsia="Times New Roman" w:hAnsi="Times New Roman" w:cs="Times New Roman"/>
                <w:sz w:val="24"/>
                <w:lang w:val="ru-RU"/>
              </w:rPr>
              <w:t>происхождения</w:t>
            </w:r>
            <w:r w:rsidRPr="000C3FCC">
              <w:rPr>
                <w:rFonts w:ascii="Times New Roman" w:eastAsia="Times New Roman" w:hAnsi="Times New Roman" w:cs="Times New Roman"/>
                <w:spacing w:val="-10"/>
                <w:sz w:val="24"/>
                <w:lang w:val="ru-RU"/>
              </w:rPr>
              <w:t xml:space="preserve"> </w:t>
            </w:r>
            <w:r w:rsidRPr="000C3FCC">
              <w:rPr>
                <w:rFonts w:ascii="Times New Roman" w:eastAsia="Times New Roman" w:hAnsi="Times New Roman" w:cs="Times New Roman"/>
                <w:sz w:val="24"/>
                <w:lang w:val="ru-RU"/>
              </w:rPr>
              <w:t>человека.</w:t>
            </w:r>
            <w:r w:rsidRPr="000C3FCC">
              <w:rPr>
                <w:rFonts w:ascii="Times New Roman" w:eastAsia="Times New Roman" w:hAnsi="Times New Roman" w:cs="Times New Roman"/>
                <w:spacing w:val="-7"/>
                <w:sz w:val="24"/>
                <w:lang w:val="ru-RU"/>
              </w:rPr>
              <w:t xml:space="preserve"> </w:t>
            </w:r>
            <w:r w:rsidRPr="000C3FCC">
              <w:rPr>
                <w:rFonts w:ascii="Times New Roman" w:eastAsia="Times New Roman" w:hAnsi="Times New Roman" w:cs="Times New Roman"/>
                <w:sz w:val="24"/>
                <w:lang w:val="ru-RU"/>
              </w:rPr>
              <w:t>Эволюция</w:t>
            </w:r>
            <w:r w:rsidRPr="000C3FCC">
              <w:rPr>
                <w:rFonts w:ascii="Times New Roman" w:eastAsia="Times New Roman" w:hAnsi="Times New Roman" w:cs="Times New Roman"/>
                <w:spacing w:val="-7"/>
                <w:sz w:val="24"/>
                <w:lang w:val="ru-RU"/>
              </w:rPr>
              <w:t xml:space="preserve"> </w:t>
            </w:r>
            <w:r w:rsidRPr="000C3FCC">
              <w:rPr>
                <w:rFonts w:ascii="Times New Roman" w:eastAsia="Times New Roman" w:hAnsi="Times New Roman" w:cs="Times New Roman"/>
                <w:sz w:val="24"/>
                <w:lang w:val="ru-RU"/>
              </w:rPr>
              <w:t>человека.</w:t>
            </w:r>
            <w:r w:rsidRPr="000C3FCC">
              <w:rPr>
                <w:rFonts w:ascii="Times New Roman" w:eastAsia="Times New Roman" w:hAnsi="Times New Roman" w:cs="Times New Roman"/>
                <w:spacing w:val="-7"/>
                <w:sz w:val="24"/>
                <w:lang w:val="ru-RU"/>
              </w:rPr>
              <w:t xml:space="preserve"> </w:t>
            </w:r>
            <w:r w:rsidRPr="000C3FCC">
              <w:rPr>
                <w:rFonts w:ascii="Times New Roman" w:eastAsia="Times New Roman" w:hAnsi="Times New Roman" w:cs="Times New Roman"/>
                <w:sz w:val="24"/>
                <w:lang w:val="ru-RU"/>
              </w:rPr>
              <w:t>Факторы</w:t>
            </w:r>
            <w:r w:rsidRPr="000C3FCC">
              <w:rPr>
                <w:rFonts w:ascii="Times New Roman" w:eastAsia="Times New Roman" w:hAnsi="Times New Roman" w:cs="Times New Roman"/>
                <w:spacing w:val="-7"/>
                <w:sz w:val="24"/>
                <w:lang w:val="ru-RU"/>
              </w:rPr>
              <w:t xml:space="preserve"> </w:t>
            </w:r>
            <w:r w:rsidRPr="000C3FCC">
              <w:rPr>
                <w:rFonts w:ascii="Times New Roman" w:eastAsia="Times New Roman" w:hAnsi="Times New Roman" w:cs="Times New Roman"/>
                <w:sz w:val="24"/>
                <w:lang w:val="ru-RU"/>
              </w:rPr>
              <w:t>антропогенеза. Природа человека. Сущность человека. Индивид.</w:t>
            </w:r>
            <w:r w:rsidRPr="000C3FCC">
              <w:rPr>
                <w:rFonts w:ascii="Times New Roman" w:eastAsia="Times New Roman" w:hAnsi="Times New Roman" w:cs="Times New Roman"/>
                <w:spacing w:val="-8"/>
                <w:sz w:val="24"/>
                <w:lang w:val="ru-RU"/>
              </w:rPr>
              <w:t xml:space="preserve"> </w:t>
            </w:r>
            <w:r w:rsidRPr="000C3FCC">
              <w:rPr>
                <w:rFonts w:ascii="Times New Roman" w:eastAsia="Times New Roman" w:hAnsi="Times New Roman" w:cs="Times New Roman"/>
                <w:sz w:val="24"/>
                <w:lang w:val="ru-RU"/>
              </w:rPr>
              <w:t>Личность.</w:t>
            </w:r>
            <w:r w:rsidRPr="000C3FCC">
              <w:rPr>
                <w:rFonts w:ascii="Times New Roman" w:eastAsia="Times New Roman" w:hAnsi="Times New Roman" w:cs="Times New Roman"/>
                <w:spacing w:val="-8"/>
                <w:sz w:val="24"/>
                <w:lang w:val="ru-RU"/>
              </w:rPr>
              <w:t xml:space="preserve"> </w:t>
            </w:r>
            <w:r w:rsidRPr="000C3FCC">
              <w:rPr>
                <w:rFonts w:ascii="Times New Roman" w:eastAsia="Times New Roman" w:hAnsi="Times New Roman" w:cs="Times New Roman"/>
                <w:sz w:val="24"/>
                <w:lang w:val="ru-RU"/>
              </w:rPr>
              <w:t>Индивидуальность.</w:t>
            </w:r>
            <w:r w:rsidRPr="000C3FCC">
              <w:rPr>
                <w:rFonts w:ascii="Times New Roman" w:eastAsia="Times New Roman" w:hAnsi="Times New Roman" w:cs="Times New Roman"/>
                <w:spacing w:val="-8"/>
                <w:sz w:val="24"/>
                <w:lang w:val="ru-RU"/>
              </w:rPr>
              <w:t xml:space="preserve"> </w:t>
            </w:r>
            <w:r w:rsidRPr="000C3FCC">
              <w:rPr>
                <w:rFonts w:ascii="Times New Roman" w:eastAsia="Times New Roman" w:hAnsi="Times New Roman" w:cs="Times New Roman"/>
                <w:sz w:val="24"/>
                <w:lang w:val="ru-RU"/>
              </w:rPr>
              <w:t>Нравственные</w:t>
            </w:r>
            <w:r w:rsidRPr="000C3FCC">
              <w:rPr>
                <w:rFonts w:ascii="Times New Roman" w:eastAsia="Times New Roman" w:hAnsi="Times New Roman" w:cs="Times New Roman"/>
                <w:spacing w:val="-10"/>
                <w:sz w:val="24"/>
                <w:lang w:val="ru-RU"/>
              </w:rPr>
              <w:t xml:space="preserve"> </w:t>
            </w:r>
            <w:r w:rsidRPr="000C3FCC">
              <w:rPr>
                <w:rFonts w:ascii="Times New Roman" w:eastAsia="Times New Roman" w:hAnsi="Times New Roman" w:cs="Times New Roman"/>
                <w:sz w:val="24"/>
                <w:lang w:val="ru-RU"/>
              </w:rPr>
              <w:t>основы</w:t>
            </w:r>
            <w:r w:rsidRPr="000C3FCC">
              <w:rPr>
                <w:rFonts w:ascii="Times New Roman" w:eastAsia="Times New Roman" w:hAnsi="Times New Roman" w:cs="Times New Roman"/>
                <w:spacing w:val="-9"/>
                <w:sz w:val="24"/>
                <w:lang w:val="ru-RU"/>
              </w:rPr>
              <w:t xml:space="preserve"> </w:t>
            </w:r>
            <w:r w:rsidRPr="000C3FCC">
              <w:rPr>
                <w:rFonts w:ascii="Times New Roman" w:eastAsia="Times New Roman" w:hAnsi="Times New Roman" w:cs="Times New Roman"/>
                <w:sz w:val="24"/>
                <w:lang w:val="ru-RU"/>
              </w:rPr>
              <w:t>личности. Самооценка личности.</w:t>
            </w:r>
          </w:p>
        </w:tc>
        <w:tc>
          <w:tcPr>
            <w:tcW w:w="2694" w:type="dxa"/>
            <w:tcBorders>
              <w:top w:val="single" w:sz="4" w:space="0" w:color="auto"/>
              <w:left w:val="single" w:sz="4" w:space="0" w:color="auto"/>
              <w:bottom w:val="single" w:sz="4" w:space="0" w:color="auto"/>
              <w:right w:val="single" w:sz="4" w:space="0" w:color="auto"/>
            </w:tcBorders>
          </w:tcPr>
          <w:p w14:paraId="5F786066" w14:textId="77777777" w:rsidR="000C3FCC" w:rsidRPr="000C3FCC" w:rsidRDefault="000C3FCC" w:rsidP="000C3FCC">
            <w:pPr>
              <w:jc w:val="center"/>
              <w:rPr>
                <w:rFonts w:ascii="Times New Roman" w:eastAsia="Times New Roman" w:hAnsi="Times New Roman" w:cs="Times New Roman"/>
                <w:sz w:val="24"/>
                <w:lang w:val="ru-RU"/>
              </w:rPr>
            </w:pPr>
            <w:r w:rsidRPr="000C3FCC">
              <w:rPr>
                <w:rFonts w:ascii="Times New Roman" w:eastAsia="Times New Roman" w:hAnsi="Times New Roman" w:cs="Times New Roman"/>
                <w:sz w:val="24"/>
                <w:lang w:val="ru-RU"/>
              </w:rPr>
              <w:t>2</w:t>
            </w:r>
          </w:p>
        </w:tc>
        <w:tc>
          <w:tcPr>
            <w:tcW w:w="2407" w:type="dxa"/>
            <w:vMerge w:val="restart"/>
            <w:tcBorders>
              <w:top w:val="single" w:sz="4" w:space="0" w:color="auto"/>
              <w:left w:val="single" w:sz="4" w:space="0" w:color="auto"/>
              <w:bottom w:val="single" w:sz="4" w:space="0" w:color="auto"/>
              <w:right w:val="single" w:sz="4" w:space="0" w:color="auto"/>
            </w:tcBorders>
          </w:tcPr>
          <w:p w14:paraId="28171EEB" w14:textId="77777777" w:rsidR="000C3FCC" w:rsidRPr="000C3FCC" w:rsidRDefault="000C3FCC" w:rsidP="000C3FCC">
            <w:pPr>
              <w:rPr>
                <w:rFonts w:ascii="Times New Roman" w:hAnsi="Times New Roman" w:cs="Times New Roman"/>
                <w:sz w:val="24"/>
              </w:rPr>
            </w:pPr>
            <w:r w:rsidRPr="000C3FCC">
              <w:rPr>
                <w:rFonts w:ascii="Times New Roman" w:hAnsi="Times New Roman" w:cs="Times New Roman"/>
                <w:sz w:val="24"/>
              </w:rPr>
              <w:t>ОК</w:t>
            </w:r>
            <w:r w:rsidRPr="000C3FCC">
              <w:rPr>
                <w:rFonts w:ascii="Times New Roman" w:hAnsi="Times New Roman" w:cs="Times New Roman"/>
                <w:spacing w:val="-1"/>
                <w:sz w:val="24"/>
              </w:rPr>
              <w:t xml:space="preserve"> </w:t>
            </w:r>
            <w:r w:rsidRPr="000C3FCC">
              <w:rPr>
                <w:rFonts w:ascii="Times New Roman" w:hAnsi="Times New Roman" w:cs="Times New Roman"/>
                <w:sz w:val="24"/>
              </w:rPr>
              <w:t>01, ОК 05,</w:t>
            </w:r>
          </w:p>
          <w:p w14:paraId="1A09EC7F" w14:textId="77777777" w:rsidR="000C3FCC" w:rsidRPr="000C3FCC" w:rsidRDefault="000C3FCC" w:rsidP="000C3FCC">
            <w:pPr>
              <w:rPr>
                <w:rFonts w:ascii="Times New Roman" w:eastAsia="Times New Roman" w:hAnsi="Times New Roman" w:cs="Times New Roman"/>
                <w:sz w:val="24"/>
              </w:rPr>
            </w:pPr>
            <w:r w:rsidRPr="000C3FCC">
              <w:rPr>
                <w:rFonts w:ascii="Times New Roman" w:eastAsia="Times New Roman" w:hAnsi="Times New Roman" w:cs="Times New Roman"/>
                <w:sz w:val="24"/>
              </w:rPr>
              <w:t xml:space="preserve"> ОК 06,ОК 09</w:t>
            </w:r>
          </w:p>
        </w:tc>
      </w:tr>
      <w:tr w:rsidR="000C3FCC" w:rsidRPr="000C3FCC" w14:paraId="634986D4" w14:textId="77777777" w:rsidTr="00AD5821">
        <w:trPr>
          <w:trHeight w:val="316"/>
        </w:trPr>
        <w:tc>
          <w:tcPr>
            <w:tcW w:w="2699" w:type="dxa"/>
            <w:vMerge/>
            <w:tcBorders>
              <w:top w:val="single" w:sz="4" w:space="0" w:color="auto"/>
              <w:left w:val="single" w:sz="4" w:space="0" w:color="auto"/>
              <w:bottom w:val="single" w:sz="4" w:space="0" w:color="auto"/>
              <w:right w:val="single" w:sz="4" w:space="0" w:color="auto"/>
            </w:tcBorders>
          </w:tcPr>
          <w:p w14:paraId="091F5DE9" w14:textId="77777777" w:rsidR="000C3FCC" w:rsidRPr="000C3FCC" w:rsidRDefault="000C3FCC" w:rsidP="000C3FCC">
            <w:pPr>
              <w:rPr>
                <w:rFonts w:ascii="Times New Roman" w:eastAsia="Times New Roman" w:hAnsi="Times New Roman" w:cs="Times New Roman"/>
                <w:b/>
                <w:sz w:val="24"/>
              </w:rPr>
            </w:pPr>
          </w:p>
        </w:tc>
        <w:tc>
          <w:tcPr>
            <w:tcW w:w="6945" w:type="dxa"/>
            <w:tcBorders>
              <w:top w:val="single" w:sz="4" w:space="0" w:color="auto"/>
              <w:left w:val="single" w:sz="4" w:space="0" w:color="auto"/>
              <w:bottom w:val="single" w:sz="4" w:space="0" w:color="auto"/>
              <w:right w:val="single" w:sz="4" w:space="0" w:color="auto"/>
            </w:tcBorders>
            <w:vAlign w:val="bottom"/>
          </w:tcPr>
          <w:p w14:paraId="136272AA" w14:textId="77777777" w:rsidR="000C3FCC" w:rsidRPr="000C3FCC" w:rsidRDefault="000C3FCC" w:rsidP="000C3FCC">
            <w:pPr>
              <w:jc w:val="both"/>
              <w:rPr>
                <w:rFonts w:ascii="Times New Roman" w:eastAsia="Times New Roman" w:hAnsi="Times New Roman" w:cs="Times New Roman"/>
                <w:sz w:val="24"/>
              </w:rPr>
            </w:pPr>
            <w:r w:rsidRPr="000C3FCC">
              <w:rPr>
                <w:rFonts w:ascii="Times New Roman" w:eastAsia="Times New Roman" w:hAnsi="Times New Roman" w:cs="Times New Roman"/>
                <w:sz w:val="24"/>
                <w:szCs w:val="24"/>
                <w:lang w:val="ru-RU" w:eastAsia="ru-RU"/>
              </w:rPr>
              <w:t>2</w:t>
            </w:r>
            <w:r w:rsidRPr="000C3FCC">
              <w:rPr>
                <w:rFonts w:ascii="Times New Roman" w:eastAsia="Times New Roman" w:hAnsi="Times New Roman" w:cs="Times New Roman"/>
                <w:sz w:val="24"/>
                <w:lang w:val="ru-RU"/>
              </w:rPr>
              <w:t xml:space="preserve"> Свобода</w:t>
            </w:r>
            <w:r w:rsidRPr="000C3FCC">
              <w:rPr>
                <w:rFonts w:ascii="Times New Roman" w:eastAsia="Times New Roman" w:hAnsi="Times New Roman" w:cs="Times New Roman"/>
                <w:spacing w:val="-4"/>
                <w:sz w:val="24"/>
                <w:lang w:val="ru-RU"/>
              </w:rPr>
              <w:t xml:space="preserve"> </w:t>
            </w:r>
            <w:r w:rsidRPr="000C3FCC">
              <w:rPr>
                <w:rFonts w:ascii="Times New Roman" w:eastAsia="Times New Roman" w:hAnsi="Times New Roman" w:cs="Times New Roman"/>
                <w:sz w:val="24"/>
                <w:lang w:val="ru-RU"/>
              </w:rPr>
              <w:t>и</w:t>
            </w:r>
            <w:r w:rsidRPr="000C3FCC">
              <w:rPr>
                <w:rFonts w:ascii="Times New Roman" w:eastAsia="Times New Roman" w:hAnsi="Times New Roman" w:cs="Times New Roman"/>
                <w:spacing w:val="-3"/>
                <w:sz w:val="24"/>
                <w:lang w:val="ru-RU"/>
              </w:rPr>
              <w:t xml:space="preserve"> </w:t>
            </w:r>
            <w:r w:rsidRPr="000C3FCC">
              <w:rPr>
                <w:rFonts w:ascii="Times New Roman" w:eastAsia="Times New Roman" w:hAnsi="Times New Roman" w:cs="Times New Roman"/>
                <w:sz w:val="24"/>
                <w:lang w:val="ru-RU"/>
              </w:rPr>
              <w:t>ответственность</w:t>
            </w:r>
            <w:r w:rsidRPr="000C3FCC">
              <w:rPr>
                <w:rFonts w:ascii="Times New Roman" w:eastAsia="Times New Roman" w:hAnsi="Times New Roman" w:cs="Times New Roman"/>
                <w:spacing w:val="-2"/>
                <w:sz w:val="24"/>
                <w:lang w:val="ru-RU"/>
              </w:rPr>
              <w:t xml:space="preserve"> личности.</w:t>
            </w:r>
            <w:r w:rsidRPr="000C3FCC">
              <w:rPr>
                <w:rFonts w:ascii="Times New Roman" w:eastAsia="Times New Roman" w:hAnsi="Times New Roman" w:cs="Times New Roman"/>
                <w:sz w:val="24"/>
                <w:lang w:val="ru-RU"/>
              </w:rPr>
              <w:t xml:space="preserve"> Философские</w:t>
            </w:r>
            <w:r w:rsidRPr="000C3FCC">
              <w:rPr>
                <w:rFonts w:ascii="Times New Roman" w:eastAsia="Times New Roman" w:hAnsi="Times New Roman" w:cs="Times New Roman"/>
                <w:spacing w:val="-7"/>
                <w:sz w:val="24"/>
                <w:lang w:val="ru-RU"/>
              </w:rPr>
              <w:t xml:space="preserve"> </w:t>
            </w:r>
            <w:r w:rsidRPr="000C3FCC">
              <w:rPr>
                <w:rFonts w:ascii="Times New Roman" w:eastAsia="Times New Roman" w:hAnsi="Times New Roman" w:cs="Times New Roman"/>
                <w:sz w:val="24"/>
                <w:lang w:val="ru-RU"/>
              </w:rPr>
              <w:t>понятия</w:t>
            </w:r>
            <w:r w:rsidRPr="000C3FCC">
              <w:rPr>
                <w:rFonts w:ascii="Times New Roman" w:eastAsia="Times New Roman" w:hAnsi="Times New Roman" w:cs="Times New Roman"/>
                <w:spacing w:val="-4"/>
                <w:sz w:val="24"/>
                <w:lang w:val="ru-RU"/>
              </w:rPr>
              <w:t xml:space="preserve"> </w:t>
            </w:r>
            <w:r w:rsidRPr="000C3FCC">
              <w:rPr>
                <w:rFonts w:ascii="Times New Roman" w:eastAsia="Times New Roman" w:hAnsi="Times New Roman" w:cs="Times New Roman"/>
                <w:sz w:val="24"/>
                <w:lang w:val="ru-RU"/>
              </w:rPr>
              <w:t>свободы</w:t>
            </w:r>
            <w:r w:rsidRPr="000C3FCC">
              <w:rPr>
                <w:rFonts w:ascii="Times New Roman" w:eastAsia="Times New Roman" w:hAnsi="Times New Roman" w:cs="Times New Roman"/>
                <w:spacing w:val="-4"/>
                <w:sz w:val="24"/>
                <w:lang w:val="ru-RU"/>
              </w:rPr>
              <w:t xml:space="preserve"> </w:t>
            </w:r>
            <w:r w:rsidRPr="000C3FCC">
              <w:rPr>
                <w:rFonts w:ascii="Times New Roman" w:eastAsia="Times New Roman" w:hAnsi="Times New Roman" w:cs="Times New Roman"/>
                <w:sz w:val="24"/>
                <w:lang w:val="ru-RU"/>
              </w:rPr>
              <w:t>в</w:t>
            </w:r>
            <w:r w:rsidRPr="000C3FCC">
              <w:rPr>
                <w:rFonts w:ascii="Times New Roman" w:eastAsia="Times New Roman" w:hAnsi="Times New Roman" w:cs="Times New Roman"/>
                <w:spacing w:val="-4"/>
                <w:sz w:val="24"/>
                <w:lang w:val="ru-RU"/>
              </w:rPr>
              <w:t xml:space="preserve"> </w:t>
            </w:r>
            <w:r w:rsidRPr="000C3FCC">
              <w:rPr>
                <w:rFonts w:ascii="Times New Roman" w:eastAsia="Times New Roman" w:hAnsi="Times New Roman" w:cs="Times New Roman"/>
                <w:sz w:val="24"/>
                <w:lang w:val="ru-RU"/>
              </w:rPr>
              <w:t>истории</w:t>
            </w:r>
            <w:r w:rsidRPr="000C3FCC">
              <w:rPr>
                <w:rFonts w:ascii="Times New Roman" w:eastAsia="Times New Roman" w:hAnsi="Times New Roman" w:cs="Times New Roman"/>
                <w:spacing w:val="-4"/>
                <w:sz w:val="24"/>
                <w:lang w:val="ru-RU"/>
              </w:rPr>
              <w:t xml:space="preserve"> </w:t>
            </w:r>
            <w:r w:rsidRPr="000C3FCC">
              <w:rPr>
                <w:rFonts w:ascii="Times New Roman" w:eastAsia="Times New Roman" w:hAnsi="Times New Roman" w:cs="Times New Roman"/>
                <w:sz w:val="24"/>
                <w:lang w:val="ru-RU"/>
              </w:rPr>
              <w:t>философской</w:t>
            </w:r>
            <w:r w:rsidRPr="000C3FCC">
              <w:rPr>
                <w:rFonts w:ascii="Times New Roman" w:eastAsia="Times New Roman" w:hAnsi="Times New Roman" w:cs="Times New Roman"/>
                <w:spacing w:val="-3"/>
                <w:sz w:val="24"/>
                <w:lang w:val="ru-RU"/>
              </w:rPr>
              <w:t xml:space="preserve"> </w:t>
            </w:r>
            <w:r w:rsidRPr="000C3FCC">
              <w:rPr>
                <w:rFonts w:ascii="Times New Roman" w:eastAsia="Times New Roman" w:hAnsi="Times New Roman" w:cs="Times New Roman"/>
                <w:sz w:val="24"/>
                <w:lang w:val="ru-RU"/>
              </w:rPr>
              <w:t>мысли.</w:t>
            </w:r>
            <w:r w:rsidRPr="000C3FCC">
              <w:rPr>
                <w:rFonts w:ascii="Times New Roman" w:eastAsia="Times New Roman" w:hAnsi="Times New Roman" w:cs="Times New Roman"/>
                <w:spacing w:val="-4"/>
                <w:sz w:val="24"/>
                <w:lang w:val="ru-RU"/>
              </w:rPr>
              <w:t xml:space="preserve"> </w:t>
            </w:r>
            <w:r w:rsidRPr="000C3FCC">
              <w:rPr>
                <w:rFonts w:ascii="Times New Roman" w:eastAsia="Times New Roman" w:hAnsi="Times New Roman" w:cs="Times New Roman"/>
                <w:sz w:val="24"/>
              </w:rPr>
              <w:t>Свобода</w:t>
            </w:r>
            <w:r w:rsidRPr="000C3FCC">
              <w:rPr>
                <w:rFonts w:ascii="Times New Roman" w:eastAsia="Times New Roman" w:hAnsi="Times New Roman" w:cs="Times New Roman"/>
                <w:spacing w:val="-3"/>
                <w:sz w:val="24"/>
              </w:rPr>
              <w:t xml:space="preserve"> </w:t>
            </w:r>
            <w:r w:rsidRPr="000C3FCC">
              <w:rPr>
                <w:rFonts w:ascii="Times New Roman" w:eastAsia="Times New Roman" w:hAnsi="Times New Roman" w:cs="Times New Roman"/>
                <w:spacing w:val="-10"/>
                <w:sz w:val="24"/>
              </w:rPr>
              <w:t>и</w:t>
            </w:r>
          </w:p>
          <w:p w14:paraId="42D58E04" w14:textId="77777777" w:rsidR="000C3FCC" w:rsidRPr="000C3FCC" w:rsidRDefault="000C3FCC" w:rsidP="000C3FCC">
            <w:pPr>
              <w:jc w:val="both"/>
              <w:rPr>
                <w:rFonts w:ascii="Times New Roman" w:eastAsia="Times New Roman" w:hAnsi="Times New Roman" w:cs="Times New Roman"/>
                <w:sz w:val="24"/>
                <w:szCs w:val="24"/>
                <w:lang w:eastAsia="ru-RU"/>
              </w:rPr>
            </w:pPr>
            <w:r w:rsidRPr="000C3FCC">
              <w:rPr>
                <w:rFonts w:ascii="Times New Roman" w:eastAsia="Times New Roman" w:hAnsi="Times New Roman" w:cs="Times New Roman"/>
                <w:spacing w:val="-2"/>
                <w:sz w:val="24"/>
              </w:rPr>
              <w:t>ответственность</w:t>
            </w:r>
            <w:r w:rsidRPr="000C3FCC">
              <w:rPr>
                <w:rFonts w:ascii="Times New Roman" w:eastAsia="Times New Roman" w:hAnsi="Times New Roman" w:cs="Times New Roman"/>
                <w:sz w:val="24"/>
                <w:szCs w:val="24"/>
                <w:lang w:eastAsia="ru-RU"/>
              </w:rPr>
              <w:t>.</w:t>
            </w:r>
          </w:p>
        </w:tc>
        <w:tc>
          <w:tcPr>
            <w:tcW w:w="2694" w:type="dxa"/>
            <w:tcBorders>
              <w:top w:val="single" w:sz="4" w:space="0" w:color="auto"/>
              <w:left w:val="single" w:sz="4" w:space="0" w:color="auto"/>
              <w:bottom w:val="single" w:sz="4" w:space="0" w:color="auto"/>
              <w:right w:val="single" w:sz="4" w:space="0" w:color="auto"/>
            </w:tcBorders>
          </w:tcPr>
          <w:p w14:paraId="15B61A61" w14:textId="77777777" w:rsidR="000C3FCC" w:rsidRPr="000C3FCC" w:rsidRDefault="000C3FCC" w:rsidP="000C3FCC">
            <w:pPr>
              <w:jc w:val="center"/>
              <w:rPr>
                <w:rFonts w:ascii="Times New Roman" w:eastAsia="Times New Roman" w:hAnsi="Times New Roman" w:cs="Times New Roman"/>
                <w:sz w:val="24"/>
                <w:lang w:val="ru-RU"/>
              </w:rPr>
            </w:pPr>
            <w:r w:rsidRPr="000C3FCC">
              <w:rPr>
                <w:rFonts w:ascii="Times New Roman" w:eastAsia="Times New Roman" w:hAnsi="Times New Roman" w:cs="Times New Roman"/>
                <w:sz w:val="24"/>
                <w:lang w:val="ru-RU"/>
              </w:rPr>
              <w:t>2</w:t>
            </w:r>
          </w:p>
        </w:tc>
        <w:tc>
          <w:tcPr>
            <w:tcW w:w="2407" w:type="dxa"/>
            <w:vMerge/>
            <w:tcBorders>
              <w:top w:val="single" w:sz="4" w:space="0" w:color="auto"/>
              <w:left w:val="single" w:sz="4" w:space="0" w:color="auto"/>
              <w:bottom w:val="single" w:sz="4" w:space="0" w:color="auto"/>
              <w:right w:val="single" w:sz="4" w:space="0" w:color="auto"/>
            </w:tcBorders>
          </w:tcPr>
          <w:p w14:paraId="061EB66F" w14:textId="77777777" w:rsidR="000C3FCC" w:rsidRPr="000C3FCC" w:rsidRDefault="000C3FCC" w:rsidP="000C3FCC">
            <w:pPr>
              <w:rPr>
                <w:rFonts w:ascii="Times New Roman" w:eastAsia="Times New Roman" w:hAnsi="Times New Roman" w:cs="Times New Roman"/>
                <w:sz w:val="24"/>
              </w:rPr>
            </w:pPr>
          </w:p>
        </w:tc>
      </w:tr>
      <w:tr w:rsidR="000C3FCC" w:rsidRPr="000C3FCC" w14:paraId="5133181A" w14:textId="77777777" w:rsidTr="00AD5821">
        <w:trPr>
          <w:trHeight w:val="316"/>
        </w:trPr>
        <w:tc>
          <w:tcPr>
            <w:tcW w:w="2699" w:type="dxa"/>
            <w:vMerge/>
            <w:tcBorders>
              <w:top w:val="single" w:sz="4" w:space="0" w:color="auto"/>
              <w:left w:val="single" w:sz="4" w:space="0" w:color="auto"/>
              <w:bottom w:val="single" w:sz="4" w:space="0" w:color="auto"/>
              <w:right w:val="single" w:sz="4" w:space="0" w:color="auto"/>
            </w:tcBorders>
          </w:tcPr>
          <w:p w14:paraId="16C6704C" w14:textId="77777777" w:rsidR="000C3FCC" w:rsidRPr="000C3FCC" w:rsidRDefault="000C3FCC" w:rsidP="000C3FCC">
            <w:pPr>
              <w:rPr>
                <w:rFonts w:ascii="Times New Roman" w:eastAsia="Times New Roman" w:hAnsi="Times New Roman" w:cs="Times New Roman"/>
                <w:b/>
                <w:sz w:val="24"/>
              </w:rPr>
            </w:pPr>
          </w:p>
        </w:tc>
        <w:tc>
          <w:tcPr>
            <w:tcW w:w="6945" w:type="dxa"/>
            <w:tcBorders>
              <w:top w:val="single" w:sz="4" w:space="0" w:color="auto"/>
              <w:left w:val="single" w:sz="4" w:space="0" w:color="auto"/>
              <w:bottom w:val="single" w:sz="4" w:space="0" w:color="auto"/>
              <w:right w:val="single" w:sz="4" w:space="0" w:color="auto"/>
            </w:tcBorders>
            <w:vAlign w:val="bottom"/>
          </w:tcPr>
          <w:p w14:paraId="55CEE20F" w14:textId="77777777" w:rsidR="000C3FCC" w:rsidRPr="000C3FCC" w:rsidRDefault="000C3FCC" w:rsidP="000C3FCC">
            <w:pPr>
              <w:jc w:val="both"/>
              <w:rPr>
                <w:rFonts w:ascii="Times New Roman" w:eastAsia="Times New Roman" w:hAnsi="Times New Roman" w:cs="Times New Roman"/>
                <w:sz w:val="24"/>
                <w:szCs w:val="24"/>
                <w:lang w:val="ru-RU" w:eastAsia="ru-RU"/>
              </w:rPr>
            </w:pPr>
            <w:r w:rsidRPr="000C3FCC">
              <w:rPr>
                <w:rFonts w:ascii="Times New Roman" w:eastAsia="Times New Roman" w:hAnsi="Times New Roman" w:cs="Times New Roman"/>
                <w:b/>
                <w:bCs/>
                <w:lang w:val="ru-RU" w:eastAsia="ru-RU"/>
              </w:rPr>
              <w:t>В том числе практических и лабораторных занятий</w:t>
            </w:r>
          </w:p>
        </w:tc>
        <w:tc>
          <w:tcPr>
            <w:tcW w:w="2694" w:type="dxa"/>
            <w:tcBorders>
              <w:top w:val="single" w:sz="4" w:space="0" w:color="auto"/>
              <w:left w:val="single" w:sz="4" w:space="0" w:color="auto"/>
              <w:bottom w:val="single" w:sz="4" w:space="0" w:color="auto"/>
              <w:right w:val="single" w:sz="4" w:space="0" w:color="auto"/>
            </w:tcBorders>
          </w:tcPr>
          <w:p w14:paraId="7CC33A1A" w14:textId="77777777" w:rsidR="000C3FCC" w:rsidRPr="000C3FCC" w:rsidRDefault="000C3FCC" w:rsidP="000C3FCC">
            <w:pPr>
              <w:jc w:val="center"/>
              <w:rPr>
                <w:rFonts w:ascii="Times New Roman" w:eastAsia="Times New Roman" w:hAnsi="Times New Roman" w:cs="Times New Roman"/>
                <w:sz w:val="24"/>
                <w:lang w:val="ru-RU"/>
              </w:rPr>
            </w:pPr>
            <w:r w:rsidRPr="000C3FCC">
              <w:rPr>
                <w:rFonts w:ascii="Times New Roman" w:eastAsia="Times New Roman" w:hAnsi="Times New Roman" w:cs="Times New Roman"/>
                <w:b/>
                <w:bCs/>
                <w:sz w:val="24"/>
                <w:szCs w:val="24"/>
                <w:lang w:eastAsia="ru-RU"/>
              </w:rPr>
              <w:t>2/2</w:t>
            </w:r>
          </w:p>
        </w:tc>
        <w:tc>
          <w:tcPr>
            <w:tcW w:w="2407" w:type="dxa"/>
            <w:vMerge/>
            <w:tcBorders>
              <w:top w:val="single" w:sz="4" w:space="0" w:color="auto"/>
              <w:left w:val="single" w:sz="4" w:space="0" w:color="auto"/>
              <w:bottom w:val="single" w:sz="4" w:space="0" w:color="auto"/>
              <w:right w:val="single" w:sz="4" w:space="0" w:color="auto"/>
            </w:tcBorders>
          </w:tcPr>
          <w:p w14:paraId="689903C9" w14:textId="77777777" w:rsidR="000C3FCC" w:rsidRPr="000C3FCC" w:rsidRDefault="000C3FCC" w:rsidP="000C3FCC">
            <w:pPr>
              <w:rPr>
                <w:rFonts w:ascii="Times New Roman" w:eastAsia="Times New Roman" w:hAnsi="Times New Roman" w:cs="Times New Roman"/>
                <w:sz w:val="24"/>
                <w:lang w:val="ru-RU"/>
              </w:rPr>
            </w:pPr>
          </w:p>
        </w:tc>
      </w:tr>
      <w:tr w:rsidR="000C3FCC" w:rsidRPr="000C3FCC" w14:paraId="48BFF363" w14:textId="77777777" w:rsidTr="00AD5821">
        <w:trPr>
          <w:trHeight w:val="316"/>
        </w:trPr>
        <w:tc>
          <w:tcPr>
            <w:tcW w:w="2699" w:type="dxa"/>
            <w:vMerge/>
            <w:tcBorders>
              <w:top w:val="single" w:sz="4" w:space="0" w:color="auto"/>
              <w:left w:val="single" w:sz="4" w:space="0" w:color="auto"/>
              <w:bottom w:val="single" w:sz="4" w:space="0" w:color="auto"/>
              <w:right w:val="single" w:sz="4" w:space="0" w:color="auto"/>
            </w:tcBorders>
          </w:tcPr>
          <w:p w14:paraId="30306E5F" w14:textId="77777777" w:rsidR="000C3FCC" w:rsidRPr="000C3FCC" w:rsidRDefault="000C3FCC" w:rsidP="000C3FCC">
            <w:pPr>
              <w:rPr>
                <w:rFonts w:ascii="Times New Roman" w:eastAsia="Times New Roman" w:hAnsi="Times New Roman" w:cs="Times New Roman"/>
                <w:b/>
                <w:sz w:val="24"/>
                <w:lang w:val="ru-RU"/>
              </w:rPr>
            </w:pPr>
          </w:p>
        </w:tc>
        <w:tc>
          <w:tcPr>
            <w:tcW w:w="6945" w:type="dxa"/>
            <w:tcBorders>
              <w:top w:val="single" w:sz="4" w:space="0" w:color="auto"/>
              <w:left w:val="single" w:sz="4" w:space="0" w:color="auto"/>
              <w:bottom w:val="single" w:sz="4" w:space="0" w:color="auto"/>
              <w:right w:val="single" w:sz="4" w:space="0" w:color="auto"/>
            </w:tcBorders>
            <w:vAlign w:val="bottom"/>
          </w:tcPr>
          <w:p w14:paraId="4D06EC95" w14:textId="77777777" w:rsidR="000C3FCC" w:rsidRPr="000C3FCC" w:rsidRDefault="000C3FCC" w:rsidP="000C3FCC">
            <w:pPr>
              <w:jc w:val="both"/>
              <w:rPr>
                <w:rFonts w:ascii="Times New Roman" w:eastAsia="Times New Roman" w:hAnsi="Times New Roman" w:cs="Times New Roman"/>
                <w:sz w:val="24"/>
                <w:szCs w:val="24"/>
                <w:lang w:val="ru-RU" w:eastAsia="ru-RU"/>
              </w:rPr>
            </w:pPr>
            <w:r w:rsidRPr="000C3FCC">
              <w:rPr>
                <w:rFonts w:ascii="Times New Roman" w:eastAsia="Times New Roman" w:hAnsi="Times New Roman" w:cs="Times New Roman"/>
                <w:sz w:val="24"/>
                <w:lang w:val="ru-RU"/>
              </w:rPr>
              <w:t>Практическое</w:t>
            </w:r>
            <w:r w:rsidRPr="000C3FCC">
              <w:rPr>
                <w:rFonts w:ascii="Times New Roman" w:eastAsia="Times New Roman" w:hAnsi="Times New Roman" w:cs="Times New Roman"/>
                <w:spacing w:val="-5"/>
                <w:sz w:val="24"/>
                <w:lang w:val="ru-RU"/>
              </w:rPr>
              <w:t xml:space="preserve"> </w:t>
            </w:r>
            <w:r w:rsidRPr="000C3FCC">
              <w:rPr>
                <w:rFonts w:ascii="Times New Roman" w:eastAsia="Times New Roman" w:hAnsi="Times New Roman" w:cs="Times New Roman"/>
                <w:sz w:val="24"/>
                <w:lang w:val="ru-RU"/>
              </w:rPr>
              <w:t>занятие</w:t>
            </w:r>
            <w:r w:rsidRPr="000C3FCC">
              <w:rPr>
                <w:rFonts w:ascii="Times New Roman" w:eastAsia="Times New Roman" w:hAnsi="Times New Roman" w:cs="Times New Roman"/>
                <w:spacing w:val="-2"/>
                <w:sz w:val="24"/>
                <w:lang w:val="ru-RU"/>
              </w:rPr>
              <w:t xml:space="preserve"> </w:t>
            </w:r>
            <w:r w:rsidRPr="000C3FCC">
              <w:rPr>
                <w:rFonts w:ascii="Times New Roman" w:eastAsia="Times New Roman" w:hAnsi="Times New Roman" w:cs="Times New Roman"/>
                <w:sz w:val="24"/>
                <w:lang w:val="ru-RU"/>
              </w:rPr>
              <w:t>№5</w:t>
            </w:r>
            <w:r w:rsidRPr="000C3FCC">
              <w:rPr>
                <w:rFonts w:ascii="Times New Roman" w:eastAsia="Times New Roman" w:hAnsi="Times New Roman" w:cs="Times New Roman"/>
                <w:spacing w:val="-2"/>
                <w:sz w:val="24"/>
                <w:lang w:val="ru-RU"/>
              </w:rPr>
              <w:t xml:space="preserve"> </w:t>
            </w:r>
            <w:r w:rsidRPr="000C3FCC">
              <w:rPr>
                <w:rFonts w:ascii="Times New Roman" w:eastAsia="Times New Roman" w:hAnsi="Times New Roman" w:cs="Times New Roman"/>
                <w:sz w:val="24"/>
                <w:lang w:val="ru-RU"/>
              </w:rPr>
              <w:t>Происхождение</w:t>
            </w:r>
            <w:r w:rsidRPr="000C3FCC">
              <w:rPr>
                <w:rFonts w:ascii="Times New Roman" w:eastAsia="Times New Roman" w:hAnsi="Times New Roman" w:cs="Times New Roman"/>
                <w:spacing w:val="-2"/>
                <w:sz w:val="24"/>
                <w:lang w:val="ru-RU"/>
              </w:rPr>
              <w:t xml:space="preserve"> </w:t>
            </w:r>
            <w:r w:rsidRPr="000C3FCC">
              <w:rPr>
                <w:rFonts w:ascii="Times New Roman" w:eastAsia="Times New Roman" w:hAnsi="Times New Roman" w:cs="Times New Roman"/>
                <w:sz w:val="24"/>
                <w:lang w:val="ru-RU"/>
              </w:rPr>
              <w:t>и</w:t>
            </w:r>
            <w:r w:rsidRPr="000C3FCC">
              <w:rPr>
                <w:rFonts w:ascii="Times New Roman" w:eastAsia="Times New Roman" w:hAnsi="Times New Roman" w:cs="Times New Roman"/>
                <w:spacing w:val="-4"/>
                <w:sz w:val="24"/>
                <w:lang w:val="ru-RU"/>
              </w:rPr>
              <w:t xml:space="preserve"> </w:t>
            </w:r>
            <w:r w:rsidRPr="000C3FCC">
              <w:rPr>
                <w:rFonts w:ascii="Times New Roman" w:eastAsia="Times New Roman" w:hAnsi="Times New Roman" w:cs="Times New Roman"/>
                <w:sz w:val="24"/>
                <w:lang w:val="ru-RU"/>
              </w:rPr>
              <w:t>сущность</w:t>
            </w:r>
            <w:r w:rsidRPr="000C3FCC">
              <w:rPr>
                <w:rFonts w:ascii="Times New Roman" w:eastAsia="Times New Roman" w:hAnsi="Times New Roman" w:cs="Times New Roman"/>
                <w:spacing w:val="-1"/>
                <w:sz w:val="24"/>
                <w:lang w:val="ru-RU"/>
              </w:rPr>
              <w:t xml:space="preserve"> </w:t>
            </w:r>
            <w:r w:rsidRPr="000C3FCC">
              <w:rPr>
                <w:rFonts w:ascii="Times New Roman" w:eastAsia="Times New Roman" w:hAnsi="Times New Roman" w:cs="Times New Roman"/>
                <w:spacing w:val="-2"/>
                <w:sz w:val="24"/>
                <w:lang w:val="ru-RU"/>
              </w:rPr>
              <w:t>человека</w:t>
            </w:r>
          </w:p>
        </w:tc>
        <w:tc>
          <w:tcPr>
            <w:tcW w:w="2694" w:type="dxa"/>
            <w:tcBorders>
              <w:top w:val="single" w:sz="4" w:space="0" w:color="auto"/>
              <w:left w:val="single" w:sz="4" w:space="0" w:color="auto"/>
              <w:bottom w:val="single" w:sz="4" w:space="0" w:color="auto"/>
              <w:right w:val="single" w:sz="4" w:space="0" w:color="auto"/>
            </w:tcBorders>
          </w:tcPr>
          <w:p w14:paraId="1DAEE134" w14:textId="77777777" w:rsidR="000C3FCC" w:rsidRPr="000C3FCC" w:rsidRDefault="000C3FCC" w:rsidP="000C3FCC">
            <w:pPr>
              <w:jc w:val="center"/>
              <w:rPr>
                <w:rFonts w:ascii="Times New Roman" w:eastAsia="Times New Roman" w:hAnsi="Times New Roman" w:cs="Times New Roman"/>
                <w:sz w:val="24"/>
                <w:lang w:val="ru-RU"/>
              </w:rPr>
            </w:pPr>
            <w:r w:rsidRPr="000C3FCC">
              <w:rPr>
                <w:rFonts w:ascii="Times New Roman" w:eastAsia="Times New Roman" w:hAnsi="Times New Roman" w:cs="Times New Roman"/>
                <w:sz w:val="24"/>
                <w:szCs w:val="24"/>
                <w:lang w:eastAsia="ru-RU"/>
              </w:rPr>
              <w:t>2</w:t>
            </w:r>
          </w:p>
        </w:tc>
        <w:tc>
          <w:tcPr>
            <w:tcW w:w="2407" w:type="dxa"/>
            <w:vMerge/>
            <w:tcBorders>
              <w:top w:val="single" w:sz="4" w:space="0" w:color="auto"/>
              <w:left w:val="single" w:sz="4" w:space="0" w:color="auto"/>
              <w:bottom w:val="single" w:sz="4" w:space="0" w:color="auto"/>
              <w:right w:val="single" w:sz="4" w:space="0" w:color="auto"/>
            </w:tcBorders>
          </w:tcPr>
          <w:p w14:paraId="59024FE5" w14:textId="77777777" w:rsidR="000C3FCC" w:rsidRPr="000C3FCC" w:rsidRDefault="000C3FCC" w:rsidP="000C3FCC">
            <w:pPr>
              <w:rPr>
                <w:rFonts w:ascii="Times New Roman" w:eastAsia="Times New Roman" w:hAnsi="Times New Roman" w:cs="Times New Roman"/>
                <w:sz w:val="24"/>
                <w:lang w:val="ru-RU"/>
              </w:rPr>
            </w:pPr>
          </w:p>
        </w:tc>
      </w:tr>
    </w:tbl>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945"/>
        <w:gridCol w:w="2694"/>
        <w:gridCol w:w="2409"/>
      </w:tblGrid>
      <w:tr w:rsidR="000C3FCC" w:rsidRPr="000C3FCC" w14:paraId="2952DEC0" w14:textId="77777777" w:rsidTr="00AD5821">
        <w:tc>
          <w:tcPr>
            <w:tcW w:w="9639" w:type="dxa"/>
            <w:gridSpan w:val="2"/>
            <w:tcBorders>
              <w:top w:val="nil"/>
            </w:tcBorders>
          </w:tcPr>
          <w:p w14:paraId="06E8E5B9" w14:textId="77777777" w:rsidR="000C3FCC" w:rsidRPr="000C3FCC" w:rsidRDefault="000C3FCC" w:rsidP="000C3FCC">
            <w:pPr>
              <w:suppressAutoHyphens/>
              <w:rPr>
                <w:rFonts w:ascii="Times New Roman" w:eastAsia="Times New Roman" w:hAnsi="Times New Roman" w:cs="Times New Roman"/>
                <w:bCs/>
                <w:iCs/>
                <w:sz w:val="24"/>
                <w:szCs w:val="24"/>
                <w:lang w:eastAsia="ru-RU"/>
              </w:rPr>
            </w:pPr>
            <w:r w:rsidRPr="000C3FCC">
              <w:rPr>
                <w:rFonts w:ascii="Times New Roman" w:eastAsia="Calibri" w:hAnsi="Times New Roman" w:cs="Times New Roman"/>
                <w:b/>
                <w:bCs/>
                <w:sz w:val="24"/>
                <w:szCs w:val="24"/>
              </w:rPr>
              <w:t>Раздел 5 Социальная философия</w:t>
            </w:r>
          </w:p>
        </w:tc>
        <w:tc>
          <w:tcPr>
            <w:tcW w:w="2694" w:type="dxa"/>
            <w:tcBorders>
              <w:top w:val="nil"/>
            </w:tcBorders>
          </w:tcPr>
          <w:p w14:paraId="2FC1ABFF" w14:textId="77777777" w:rsidR="000C3FCC" w:rsidRPr="000C3FCC" w:rsidRDefault="000C3FCC" w:rsidP="000C3FCC">
            <w:pPr>
              <w:suppressAutoHyphens/>
              <w:jc w:val="center"/>
              <w:rPr>
                <w:rFonts w:ascii="Times New Roman" w:eastAsia="Times New Roman" w:hAnsi="Times New Roman" w:cs="Times New Roman"/>
                <w:b/>
                <w:bCs/>
                <w:sz w:val="24"/>
                <w:szCs w:val="24"/>
                <w:lang w:eastAsia="ru-RU"/>
              </w:rPr>
            </w:pPr>
            <w:r w:rsidRPr="000C3FCC">
              <w:rPr>
                <w:rFonts w:ascii="Times New Roman" w:eastAsia="Times New Roman" w:hAnsi="Times New Roman" w:cs="Times New Roman"/>
                <w:b/>
                <w:bCs/>
                <w:sz w:val="24"/>
                <w:szCs w:val="24"/>
                <w:lang w:eastAsia="ru-RU"/>
              </w:rPr>
              <w:t>4/2</w:t>
            </w:r>
          </w:p>
        </w:tc>
        <w:tc>
          <w:tcPr>
            <w:tcW w:w="2409" w:type="dxa"/>
            <w:vMerge w:val="restart"/>
            <w:tcBorders>
              <w:top w:val="nil"/>
            </w:tcBorders>
          </w:tcPr>
          <w:p w14:paraId="33F01B8C" w14:textId="77777777" w:rsidR="000C3FCC" w:rsidRPr="000C3FCC" w:rsidRDefault="000C3FCC" w:rsidP="000C3FCC">
            <w:pPr>
              <w:suppressAutoHyphens/>
              <w:jc w:val="both"/>
              <w:rPr>
                <w:rFonts w:ascii="Times New Roman" w:hAnsi="Times New Roman" w:cs="Times New Roman"/>
                <w:sz w:val="24"/>
              </w:rPr>
            </w:pPr>
            <w:r w:rsidRPr="000C3FCC">
              <w:rPr>
                <w:rFonts w:ascii="Times New Roman" w:hAnsi="Times New Roman" w:cs="Times New Roman"/>
                <w:sz w:val="24"/>
              </w:rPr>
              <w:t>ОК</w:t>
            </w:r>
            <w:r w:rsidRPr="000C3FCC">
              <w:rPr>
                <w:rFonts w:ascii="Times New Roman" w:hAnsi="Times New Roman" w:cs="Times New Roman"/>
                <w:spacing w:val="-1"/>
                <w:sz w:val="24"/>
              </w:rPr>
              <w:t xml:space="preserve"> </w:t>
            </w:r>
            <w:r w:rsidRPr="000C3FCC">
              <w:rPr>
                <w:rFonts w:ascii="Times New Roman" w:hAnsi="Times New Roman" w:cs="Times New Roman"/>
                <w:sz w:val="24"/>
              </w:rPr>
              <w:t xml:space="preserve">01, ОК 05, </w:t>
            </w:r>
          </w:p>
          <w:p w14:paraId="1D5D8F65" w14:textId="77777777" w:rsidR="000C3FCC" w:rsidRPr="000C3FCC" w:rsidRDefault="000C3FCC" w:rsidP="000C3FCC">
            <w:pPr>
              <w:suppressAutoHyphens/>
              <w:jc w:val="both"/>
              <w:rPr>
                <w:rFonts w:ascii="Times New Roman" w:eastAsia="Times New Roman" w:hAnsi="Times New Roman" w:cs="Times New Roman"/>
                <w:b/>
                <w:bCs/>
                <w:color w:val="FF0000"/>
                <w:sz w:val="24"/>
                <w:szCs w:val="24"/>
                <w:lang w:eastAsia="ru-RU"/>
              </w:rPr>
            </w:pPr>
            <w:r w:rsidRPr="000C3FCC">
              <w:rPr>
                <w:rFonts w:ascii="Times New Roman" w:hAnsi="Times New Roman" w:cs="Times New Roman"/>
                <w:sz w:val="24"/>
              </w:rPr>
              <w:t>ОК 06,ОК 09.</w:t>
            </w:r>
          </w:p>
        </w:tc>
      </w:tr>
      <w:tr w:rsidR="000C3FCC" w:rsidRPr="000C3FCC" w14:paraId="3A571A22" w14:textId="77777777" w:rsidTr="00AD5821">
        <w:tc>
          <w:tcPr>
            <w:tcW w:w="2694" w:type="dxa"/>
            <w:vMerge w:val="restart"/>
          </w:tcPr>
          <w:p w14:paraId="6B38230B" w14:textId="77777777" w:rsidR="000C3FCC" w:rsidRPr="000C3FCC" w:rsidRDefault="000C3FCC" w:rsidP="000C3FCC">
            <w:pPr>
              <w:rPr>
                <w:rFonts w:ascii="Times New Roman" w:eastAsia="Calibri" w:hAnsi="Times New Roman" w:cs="Times New Roman"/>
                <w:b/>
                <w:bCs/>
                <w:sz w:val="24"/>
                <w:szCs w:val="24"/>
              </w:rPr>
            </w:pPr>
            <w:r w:rsidRPr="000C3FCC">
              <w:rPr>
                <w:rFonts w:ascii="Times New Roman" w:eastAsia="Calibri" w:hAnsi="Times New Roman" w:cs="Times New Roman"/>
                <w:b/>
                <w:bCs/>
                <w:sz w:val="24"/>
                <w:szCs w:val="24"/>
              </w:rPr>
              <w:t>Тема 5.1.</w:t>
            </w:r>
          </w:p>
          <w:p w14:paraId="63A55F25" w14:textId="77777777" w:rsidR="000C3FCC" w:rsidRPr="000C3FCC" w:rsidRDefault="000C3FCC" w:rsidP="000C3FCC">
            <w:pPr>
              <w:suppressAutoHyphens/>
              <w:jc w:val="both"/>
              <w:rPr>
                <w:rFonts w:ascii="Times New Roman" w:eastAsia="Calibri" w:hAnsi="Times New Roman" w:cs="Times New Roman"/>
                <w:b/>
                <w:bCs/>
                <w:sz w:val="24"/>
                <w:szCs w:val="24"/>
              </w:rPr>
            </w:pPr>
            <w:r w:rsidRPr="000C3FCC">
              <w:rPr>
                <w:rFonts w:ascii="Times New Roman" w:eastAsia="Calibri" w:hAnsi="Times New Roman" w:cs="Times New Roman"/>
                <w:b/>
                <w:bCs/>
                <w:sz w:val="24"/>
                <w:szCs w:val="24"/>
              </w:rPr>
              <w:t>Развитие общества</w:t>
            </w:r>
          </w:p>
        </w:tc>
        <w:tc>
          <w:tcPr>
            <w:tcW w:w="6945" w:type="dxa"/>
          </w:tcPr>
          <w:p w14:paraId="5A3FFBE9" w14:textId="77777777" w:rsidR="000C3FCC" w:rsidRPr="000C3FCC" w:rsidRDefault="000C3FCC" w:rsidP="000C3FCC">
            <w:pPr>
              <w:suppressAutoHyphens/>
              <w:jc w:val="both"/>
              <w:rPr>
                <w:rFonts w:ascii="Times New Roman" w:eastAsia="Calibri" w:hAnsi="Times New Roman" w:cs="Times New Roman"/>
                <w:b/>
                <w:bCs/>
                <w:sz w:val="24"/>
                <w:szCs w:val="24"/>
              </w:rPr>
            </w:pPr>
            <w:r w:rsidRPr="000C3FCC">
              <w:rPr>
                <w:rFonts w:ascii="Times New Roman" w:eastAsia="Times New Roman" w:hAnsi="Times New Roman" w:cs="Times New Roman"/>
                <w:b/>
                <w:bCs/>
                <w:sz w:val="24"/>
                <w:szCs w:val="24"/>
                <w:lang w:eastAsia="ru-RU"/>
              </w:rPr>
              <w:t xml:space="preserve">Содержание </w:t>
            </w:r>
          </w:p>
        </w:tc>
        <w:tc>
          <w:tcPr>
            <w:tcW w:w="2694" w:type="dxa"/>
          </w:tcPr>
          <w:p w14:paraId="63B001F1" w14:textId="77777777" w:rsidR="000C3FCC" w:rsidRPr="000C3FCC" w:rsidRDefault="000C3FCC" w:rsidP="000C3FCC">
            <w:pPr>
              <w:suppressAutoHyphens/>
              <w:jc w:val="center"/>
              <w:rPr>
                <w:rFonts w:ascii="Times New Roman" w:eastAsia="Times New Roman" w:hAnsi="Times New Roman" w:cs="Times New Roman"/>
                <w:b/>
                <w:bCs/>
                <w:sz w:val="24"/>
                <w:szCs w:val="24"/>
                <w:lang w:eastAsia="ru-RU"/>
              </w:rPr>
            </w:pPr>
            <w:r w:rsidRPr="000C3FCC">
              <w:rPr>
                <w:rFonts w:ascii="Times New Roman" w:eastAsia="Times New Roman" w:hAnsi="Times New Roman" w:cs="Times New Roman"/>
                <w:b/>
                <w:bCs/>
                <w:sz w:val="24"/>
                <w:szCs w:val="24"/>
                <w:lang w:eastAsia="ru-RU"/>
              </w:rPr>
              <w:t>4/2</w:t>
            </w:r>
          </w:p>
        </w:tc>
        <w:tc>
          <w:tcPr>
            <w:tcW w:w="2409" w:type="dxa"/>
            <w:vMerge/>
          </w:tcPr>
          <w:p w14:paraId="724774C2" w14:textId="77777777" w:rsidR="000C3FCC" w:rsidRPr="000C3FCC" w:rsidRDefault="000C3FCC" w:rsidP="000C3FCC">
            <w:pPr>
              <w:suppressAutoHyphens/>
              <w:jc w:val="both"/>
              <w:rPr>
                <w:rFonts w:ascii="Times New Roman" w:eastAsia="Times New Roman" w:hAnsi="Times New Roman" w:cs="Times New Roman"/>
                <w:b/>
                <w:bCs/>
                <w:sz w:val="24"/>
                <w:szCs w:val="24"/>
                <w:lang w:eastAsia="ru-RU"/>
              </w:rPr>
            </w:pPr>
          </w:p>
        </w:tc>
      </w:tr>
      <w:tr w:rsidR="000C3FCC" w:rsidRPr="000C3FCC" w14:paraId="0BA8BA9F" w14:textId="77777777" w:rsidTr="00AD5821">
        <w:tc>
          <w:tcPr>
            <w:tcW w:w="2694" w:type="dxa"/>
            <w:vMerge/>
          </w:tcPr>
          <w:p w14:paraId="3A92544E" w14:textId="77777777" w:rsidR="000C3FCC" w:rsidRPr="000C3FCC" w:rsidRDefault="000C3FCC" w:rsidP="000C3FCC">
            <w:pPr>
              <w:suppressAutoHyphens/>
              <w:jc w:val="both"/>
              <w:rPr>
                <w:rFonts w:ascii="Times New Roman" w:eastAsia="Calibri" w:hAnsi="Times New Roman" w:cs="Times New Roman"/>
                <w:b/>
                <w:bCs/>
                <w:sz w:val="24"/>
                <w:szCs w:val="24"/>
              </w:rPr>
            </w:pPr>
          </w:p>
        </w:tc>
        <w:tc>
          <w:tcPr>
            <w:tcW w:w="6945" w:type="dxa"/>
          </w:tcPr>
          <w:p w14:paraId="1AB918E4" w14:textId="77777777" w:rsidR="000C3FCC" w:rsidRPr="000C3FCC" w:rsidRDefault="000C3FCC" w:rsidP="000C3FCC">
            <w:pPr>
              <w:widowControl w:val="0"/>
              <w:autoSpaceDE w:val="0"/>
              <w:autoSpaceDN w:val="0"/>
              <w:ind w:left="26" w:right="145"/>
              <w:jc w:val="both"/>
              <w:rPr>
                <w:rFonts w:ascii="Times New Roman" w:eastAsia="Times New Roman" w:hAnsi="Times New Roman" w:cs="Times New Roman"/>
                <w:sz w:val="24"/>
              </w:rPr>
            </w:pPr>
            <w:r w:rsidRPr="000C3FCC">
              <w:rPr>
                <w:rFonts w:ascii="Times New Roman" w:eastAsia="Times New Roman" w:hAnsi="Times New Roman" w:cs="Times New Roman"/>
                <w:sz w:val="24"/>
              </w:rPr>
              <w:t>Определение общества. Материальные и духовные основания общественной жизни.</w:t>
            </w:r>
            <w:r w:rsidRPr="000C3FCC">
              <w:rPr>
                <w:rFonts w:ascii="Times New Roman" w:eastAsia="Times New Roman" w:hAnsi="Times New Roman" w:cs="Times New Roman"/>
                <w:spacing w:val="-7"/>
                <w:sz w:val="24"/>
              </w:rPr>
              <w:t xml:space="preserve"> </w:t>
            </w:r>
            <w:r w:rsidRPr="000C3FCC">
              <w:rPr>
                <w:rFonts w:ascii="Times New Roman" w:eastAsia="Times New Roman" w:hAnsi="Times New Roman" w:cs="Times New Roman"/>
                <w:sz w:val="24"/>
              </w:rPr>
              <w:t>Сферы</w:t>
            </w:r>
            <w:r w:rsidRPr="000C3FCC">
              <w:rPr>
                <w:rFonts w:ascii="Times New Roman" w:eastAsia="Times New Roman" w:hAnsi="Times New Roman" w:cs="Times New Roman"/>
                <w:spacing w:val="-7"/>
                <w:sz w:val="24"/>
              </w:rPr>
              <w:t xml:space="preserve"> </w:t>
            </w:r>
            <w:r w:rsidRPr="000C3FCC">
              <w:rPr>
                <w:rFonts w:ascii="Times New Roman" w:eastAsia="Times New Roman" w:hAnsi="Times New Roman" w:cs="Times New Roman"/>
                <w:sz w:val="24"/>
              </w:rPr>
              <w:t>общественной</w:t>
            </w:r>
            <w:r w:rsidRPr="000C3FCC">
              <w:rPr>
                <w:rFonts w:ascii="Times New Roman" w:eastAsia="Times New Roman" w:hAnsi="Times New Roman" w:cs="Times New Roman"/>
                <w:spacing w:val="-7"/>
                <w:sz w:val="24"/>
              </w:rPr>
              <w:t xml:space="preserve"> </w:t>
            </w:r>
            <w:r w:rsidRPr="000C3FCC">
              <w:rPr>
                <w:rFonts w:ascii="Times New Roman" w:eastAsia="Times New Roman" w:hAnsi="Times New Roman" w:cs="Times New Roman"/>
                <w:sz w:val="24"/>
              </w:rPr>
              <w:t>жизни</w:t>
            </w:r>
            <w:r w:rsidRPr="000C3FCC">
              <w:rPr>
                <w:rFonts w:ascii="Times New Roman" w:eastAsia="Times New Roman" w:hAnsi="Times New Roman" w:cs="Times New Roman"/>
                <w:spacing w:val="-7"/>
                <w:sz w:val="24"/>
              </w:rPr>
              <w:t xml:space="preserve"> </w:t>
            </w:r>
            <w:r w:rsidRPr="000C3FCC">
              <w:rPr>
                <w:rFonts w:ascii="Times New Roman" w:eastAsia="Times New Roman" w:hAnsi="Times New Roman" w:cs="Times New Roman"/>
                <w:sz w:val="24"/>
              </w:rPr>
              <w:t>(социальная,</w:t>
            </w:r>
            <w:r w:rsidRPr="000C3FCC">
              <w:rPr>
                <w:rFonts w:ascii="Times New Roman" w:eastAsia="Times New Roman" w:hAnsi="Times New Roman" w:cs="Times New Roman"/>
                <w:spacing w:val="-7"/>
                <w:sz w:val="24"/>
              </w:rPr>
              <w:t xml:space="preserve"> </w:t>
            </w:r>
            <w:r w:rsidRPr="000C3FCC">
              <w:rPr>
                <w:rFonts w:ascii="Times New Roman" w:eastAsia="Times New Roman" w:hAnsi="Times New Roman" w:cs="Times New Roman"/>
                <w:sz w:val="24"/>
              </w:rPr>
              <w:t>экономическая,</w:t>
            </w:r>
            <w:r w:rsidRPr="000C3FCC">
              <w:rPr>
                <w:rFonts w:ascii="Times New Roman" w:eastAsia="Times New Roman" w:hAnsi="Times New Roman" w:cs="Times New Roman"/>
                <w:spacing w:val="-7"/>
                <w:sz w:val="24"/>
              </w:rPr>
              <w:t xml:space="preserve"> </w:t>
            </w:r>
            <w:r w:rsidRPr="000C3FCC">
              <w:rPr>
                <w:rFonts w:ascii="Times New Roman" w:eastAsia="Times New Roman" w:hAnsi="Times New Roman" w:cs="Times New Roman"/>
                <w:sz w:val="24"/>
              </w:rPr>
              <w:t xml:space="preserve">политическая, </w:t>
            </w:r>
            <w:r w:rsidRPr="000C3FCC">
              <w:rPr>
                <w:rFonts w:ascii="Times New Roman" w:eastAsia="Times New Roman" w:hAnsi="Times New Roman" w:cs="Times New Roman"/>
                <w:spacing w:val="-2"/>
                <w:sz w:val="24"/>
              </w:rPr>
              <w:t>духовная).</w:t>
            </w:r>
          </w:p>
          <w:p w14:paraId="49FCB387" w14:textId="77777777" w:rsidR="000C3FCC" w:rsidRPr="000C3FCC" w:rsidRDefault="000C3FCC" w:rsidP="000C3FCC">
            <w:pPr>
              <w:widowControl w:val="0"/>
              <w:autoSpaceDE w:val="0"/>
              <w:autoSpaceDN w:val="0"/>
              <w:ind w:left="26"/>
              <w:jc w:val="both"/>
              <w:rPr>
                <w:rFonts w:ascii="Times New Roman" w:eastAsia="Times New Roman" w:hAnsi="Times New Roman" w:cs="Times New Roman"/>
                <w:sz w:val="24"/>
              </w:rPr>
            </w:pPr>
            <w:r w:rsidRPr="000C3FCC">
              <w:rPr>
                <w:rFonts w:ascii="Times New Roman" w:eastAsia="Times New Roman" w:hAnsi="Times New Roman" w:cs="Times New Roman"/>
                <w:sz w:val="24"/>
              </w:rPr>
              <w:t>Социальная</w:t>
            </w:r>
            <w:r w:rsidRPr="000C3FCC">
              <w:rPr>
                <w:rFonts w:ascii="Times New Roman" w:eastAsia="Times New Roman" w:hAnsi="Times New Roman" w:cs="Times New Roman"/>
                <w:spacing w:val="-6"/>
                <w:sz w:val="24"/>
              </w:rPr>
              <w:t xml:space="preserve"> </w:t>
            </w:r>
            <w:r w:rsidRPr="000C3FCC">
              <w:rPr>
                <w:rFonts w:ascii="Times New Roman" w:eastAsia="Times New Roman" w:hAnsi="Times New Roman" w:cs="Times New Roman"/>
                <w:sz w:val="24"/>
              </w:rPr>
              <w:t>онтология</w:t>
            </w:r>
            <w:r w:rsidRPr="000C3FCC">
              <w:rPr>
                <w:rFonts w:ascii="Times New Roman" w:eastAsia="Times New Roman" w:hAnsi="Times New Roman" w:cs="Times New Roman"/>
                <w:spacing w:val="-9"/>
                <w:sz w:val="24"/>
              </w:rPr>
              <w:t xml:space="preserve"> </w:t>
            </w:r>
            <w:r w:rsidRPr="000C3FCC">
              <w:rPr>
                <w:rFonts w:ascii="Times New Roman" w:eastAsia="Times New Roman" w:hAnsi="Times New Roman" w:cs="Times New Roman"/>
                <w:sz w:val="24"/>
              </w:rPr>
              <w:t>и</w:t>
            </w:r>
            <w:r w:rsidRPr="000C3FCC">
              <w:rPr>
                <w:rFonts w:ascii="Times New Roman" w:eastAsia="Times New Roman" w:hAnsi="Times New Roman" w:cs="Times New Roman"/>
                <w:spacing w:val="-6"/>
                <w:sz w:val="24"/>
              </w:rPr>
              <w:t xml:space="preserve"> </w:t>
            </w:r>
            <w:r w:rsidRPr="000C3FCC">
              <w:rPr>
                <w:rFonts w:ascii="Times New Roman" w:eastAsia="Times New Roman" w:hAnsi="Times New Roman" w:cs="Times New Roman"/>
                <w:sz w:val="24"/>
              </w:rPr>
              <w:t>гносеология.</w:t>
            </w:r>
            <w:r w:rsidRPr="000C3FCC">
              <w:rPr>
                <w:rFonts w:ascii="Times New Roman" w:eastAsia="Times New Roman" w:hAnsi="Times New Roman" w:cs="Times New Roman"/>
                <w:spacing w:val="-6"/>
                <w:sz w:val="24"/>
              </w:rPr>
              <w:t xml:space="preserve"> </w:t>
            </w:r>
            <w:r w:rsidRPr="000C3FCC">
              <w:rPr>
                <w:rFonts w:ascii="Times New Roman" w:eastAsia="Times New Roman" w:hAnsi="Times New Roman" w:cs="Times New Roman"/>
                <w:sz w:val="24"/>
              </w:rPr>
              <w:t>Общественное</w:t>
            </w:r>
            <w:r w:rsidRPr="000C3FCC">
              <w:rPr>
                <w:rFonts w:ascii="Times New Roman" w:eastAsia="Times New Roman" w:hAnsi="Times New Roman" w:cs="Times New Roman"/>
                <w:spacing w:val="-7"/>
                <w:sz w:val="24"/>
              </w:rPr>
              <w:t xml:space="preserve"> </w:t>
            </w:r>
            <w:r w:rsidRPr="000C3FCC">
              <w:rPr>
                <w:rFonts w:ascii="Times New Roman" w:eastAsia="Times New Roman" w:hAnsi="Times New Roman" w:cs="Times New Roman"/>
                <w:sz w:val="24"/>
              </w:rPr>
              <w:t>бытие.</w:t>
            </w:r>
            <w:r w:rsidRPr="000C3FCC">
              <w:rPr>
                <w:rFonts w:ascii="Times New Roman" w:eastAsia="Times New Roman" w:hAnsi="Times New Roman" w:cs="Times New Roman"/>
                <w:spacing w:val="-6"/>
                <w:sz w:val="24"/>
              </w:rPr>
              <w:t xml:space="preserve"> </w:t>
            </w:r>
            <w:r w:rsidRPr="000C3FCC">
              <w:rPr>
                <w:rFonts w:ascii="Times New Roman" w:eastAsia="Times New Roman" w:hAnsi="Times New Roman" w:cs="Times New Roman"/>
                <w:sz w:val="24"/>
              </w:rPr>
              <w:t>Общественное сознание. Социальное познание.</w:t>
            </w:r>
          </w:p>
          <w:p w14:paraId="7E800D91" w14:textId="77777777" w:rsidR="000C3FCC" w:rsidRPr="000C3FCC" w:rsidRDefault="000C3FCC" w:rsidP="000C3FCC">
            <w:pPr>
              <w:widowControl w:val="0"/>
              <w:autoSpaceDE w:val="0"/>
              <w:autoSpaceDN w:val="0"/>
              <w:ind w:left="26" w:right="145"/>
              <w:jc w:val="both"/>
              <w:rPr>
                <w:rFonts w:ascii="Times New Roman" w:eastAsia="Times New Roman" w:hAnsi="Times New Roman" w:cs="Times New Roman"/>
                <w:sz w:val="24"/>
              </w:rPr>
            </w:pPr>
            <w:r w:rsidRPr="000C3FCC">
              <w:rPr>
                <w:rFonts w:ascii="Times New Roman" w:eastAsia="Times New Roman" w:hAnsi="Times New Roman" w:cs="Times New Roman"/>
                <w:sz w:val="24"/>
              </w:rPr>
              <w:t>Направленность</w:t>
            </w:r>
            <w:r w:rsidRPr="000C3FCC">
              <w:rPr>
                <w:rFonts w:ascii="Times New Roman" w:eastAsia="Times New Roman" w:hAnsi="Times New Roman" w:cs="Times New Roman"/>
                <w:spacing w:val="-10"/>
                <w:sz w:val="24"/>
              </w:rPr>
              <w:t xml:space="preserve"> </w:t>
            </w:r>
            <w:r w:rsidRPr="000C3FCC">
              <w:rPr>
                <w:rFonts w:ascii="Times New Roman" w:eastAsia="Times New Roman" w:hAnsi="Times New Roman" w:cs="Times New Roman"/>
                <w:sz w:val="24"/>
              </w:rPr>
              <w:t>социального</w:t>
            </w:r>
            <w:r w:rsidRPr="000C3FCC">
              <w:rPr>
                <w:rFonts w:ascii="Times New Roman" w:eastAsia="Times New Roman" w:hAnsi="Times New Roman" w:cs="Times New Roman"/>
                <w:spacing w:val="-10"/>
                <w:sz w:val="24"/>
              </w:rPr>
              <w:t xml:space="preserve"> </w:t>
            </w:r>
            <w:r w:rsidRPr="000C3FCC">
              <w:rPr>
                <w:rFonts w:ascii="Times New Roman" w:eastAsia="Times New Roman" w:hAnsi="Times New Roman" w:cs="Times New Roman"/>
                <w:sz w:val="24"/>
              </w:rPr>
              <w:t>развития.</w:t>
            </w:r>
            <w:r w:rsidRPr="000C3FCC">
              <w:rPr>
                <w:rFonts w:ascii="Times New Roman" w:eastAsia="Times New Roman" w:hAnsi="Times New Roman" w:cs="Times New Roman"/>
                <w:spacing w:val="-10"/>
                <w:sz w:val="24"/>
              </w:rPr>
              <w:t xml:space="preserve"> </w:t>
            </w:r>
            <w:r w:rsidRPr="000C3FCC">
              <w:rPr>
                <w:rFonts w:ascii="Times New Roman" w:eastAsia="Times New Roman" w:hAnsi="Times New Roman" w:cs="Times New Roman"/>
                <w:sz w:val="24"/>
              </w:rPr>
              <w:t>Общественный</w:t>
            </w:r>
            <w:r w:rsidRPr="000C3FCC">
              <w:rPr>
                <w:rFonts w:ascii="Times New Roman" w:eastAsia="Times New Roman" w:hAnsi="Times New Roman" w:cs="Times New Roman"/>
                <w:spacing w:val="-10"/>
                <w:sz w:val="24"/>
              </w:rPr>
              <w:t xml:space="preserve"> </w:t>
            </w:r>
            <w:r w:rsidRPr="000C3FCC">
              <w:rPr>
                <w:rFonts w:ascii="Times New Roman" w:eastAsia="Times New Roman" w:hAnsi="Times New Roman" w:cs="Times New Roman"/>
                <w:sz w:val="24"/>
              </w:rPr>
              <w:t>прогресс. Противоречивость общественного прогресса.</w:t>
            </w:r>
          </w:p>
          <w:p w14:paraId="1195777A" w14:textId="77777777" w:rsidR="000C3FCC" w:rsidRPr="000C3FCC" w:rsidRDefault="000C3FCC" w:rsidP="000C3FCC">
            <w:pPr>
              <w:widowControl w:val="0"/>
              <w:autoSpaceDE w:val="0"/>
              <w:autoSpaceDN w:val="0"/>
              <w:ind w:left="26" w:right="-114"/>
              <w:jc w:val="both"/>
              <w:rPr>
                <w:rFonts w:ascii="Times New Roman" w:eastAsia="Times New Roman" w:hAnsi="Times New Roman" w:cs="Times New Roman"/>
                <w:sz w:val="24"/>
              </w:rPr>
            </w:pPr>
            <w:r w:rsidRPr="000C3FCC">
              <w:rPr>
                <w:rFonts w:ascii="Times New Roman" w:eastAsia="Times New Roman" w:hAnsi="Times New Roman" w:cs="Times New Roman"/>
                <w:sz w:val="24"/>
              </w:rPr>
              <w:t>Глобальные</w:t>
            </w:r>
            <w:r w:rsidRPr="000C3FCC">
              <w:rPr>
                <w:rFonts w:ascii="Times New Roman" w:eastAsia="Times New Roman" w:hAnsi="Times New Roman" w:cs="Times New Roman"/>
                <w:spacing w:val="-15"/>
                <w:sz w:val="24"/>
              </w:rPr>
              <w:t xml:space="preserve"> </w:t>
            </w:r>
            <w:r w:rsidRPr="000C3FCC">
              <w:rPr>
                <w:rFonts w:ascii="Times New Roman" w:eastAsia="Times New Roman" w:hAnsi="Times New Roman" w:cs="Times New Roman"/>
                <w:sz w:val="24"/>
              </w:rPr>
              <w:t>проблемы.</w:t>
            </w:r>
            <w:r w:rsidRPr="000C3FCC">
              <w:rPr>
                <w:rFonts w:ascii="Times New Roman" w:eastAsia="Times New Roman" w:hAnsi="Times New Roman" w:cs="Times New Roman"/>
                <w:spacing w:val="-13"/>
                <w:sz w:val="24"/>
              </w:rPr>
              <w:t xml:space="preserve"> </w:t>
            </w:r>
            <w:r w:rsidRPr="000C3FCC">
              <w:rPr>
                <w:rFonts w:ascii="Times New Roman" w:eastAsia="Times New Roman" w:hAnsi="Times New Roman" w:cs="Times New Roman"/>
                <w:sz w:val="24"/>
              </w:rPr>
              <w:t>Будущее</w:t>
            </w:r>
            <w:r w:rsidRPr="000C3FCC">
              <w:rPr>
                <w:rFonts w:ascii="Times New Roman" w:eastAsia="Times New Roman" w:hAnsi="Times New Roman" w:cs="Times New Roman"/>
                <w:spacing w:val="-14"/>
                <w:sz w:val="24"/>
              </w:rPr>
              <w:t xml:space="preserve"> ч</w:t>
            </w:r>
            <w:r w:rsidRPr="000C3FCC">
              <w:rPr>
                <w:rFonts w:ascii="Times New Roman" w:eastAsia="Times New Roman" w:hAnsi="Times New Roman" w:cs="Times New Roman"/>
                <w:sz w:val="24"/>
              </w:rPr>
              <w:t>еловечества. Основные философские категории.</w:t>
            </w:r>
          </w:p>
        </w:tc>
        <w:tc>
          <w:tcPr>
            <w:tcW w:w="2694" w:type="dxa"/>
          </w:tcPr>
          <w:p w14:paraId="2E154A47" w14:textId="77777777" w:rsidR="000C3FCC" w:rsidRPr="000C3FCC" w:rsidRDefault="000C3FCC" w:rsidP="000C3FCC">
            <w:pPr>
              <w:suppressAutoHyphens/>
              <w:jc w:val="center"/>
              <w:rPr>
                <w:rFonts w:ascii="Times New Roman" w:eastAsia="Times New Roman" w:hAnsi="Times New Roman" w:cs="Times New Roman"/>
                <w:bCs/>
                <w:sz w:val="24"/>
                <w:szCs w:val="24"/>
                <w:lang w:eastAsia="ru-RU"/>
              </w:rPr>
            </w:pPr>
            <w:r w:rsidRPr="000C3FCC">
              <w:rPr>
                <w:rFonts w:ascii="Times New Roman" w:eastAsia="Times New Roman" w:hAnsi="Times New Roman" w:cs="Times New Roman"/>
                <w:bCs/>
                <w:sz w:val="24"/>
                <w:szCs w:val="24"/>
                <w:lang w:eastAsia="ru-RU"/>
              </w:rPr>
              <w:t>2</w:t>
            </w:r>
          </w:p>
        </w:tc>
        <w:tc>
          <w:tcPr>
            <w:tcW w:w="2409" w:type="dxa"/>
            <w:vMerge/>
          </w:tcPr>
          <w:p w14:paraId="01CF6029" w14:textId="77777777" w:rsidR="000C3FCC" w:rsidRPr="000C3FCC" w:rsidRDefault="000C3FCC" w:rsidP="000C3FCC">
            <w:pPr>
              <w:suppressAutoHyphens/>
              <w:jc w:val="both"/>
              <w:rPr>
                <w:rFonts w:ascii="Times New Roman" w:eastAsia="Times New Roman" w:hAnsi="Times New Roman" w:cs="Times New Roman"/>
                <w:b/>
                <w:bCs/>
                <w:sz w:val="24"/>
                <w:szCs w:val="24"/>
                <w:lang w:eastAsia="ru-RU"/>
              </w:rPr>
            </w:pPr>
          </w:p>
        </w:tc>
      </w:tr>
      <w:tr w:rsidR="000C3FCC" w:rsidRPr="000C3FCC" w14:paraId="76427CA9" w14:textId="77777777" w:rsidTr="00AD5821">
        <w:tc>
          <w:tcPr>
            <w:tcW w:w="2694" w:type="dxa"/>
            <w:vMerge/>
          </w:tcPr>
          <w:p w14:paraId="630C224E" w14:textId="77777777" w:rsidR="000C3FCC" w:rsidRPr="000C3FCC" w:rsidRDefault="000C3FCC" w:rsidP="000C3FCC">
            <w:pPr>
              <w:suppressAutoHyphens/>
              <w:jc w:val="both"/>
              <w:rPr>
                <w:rFonts w:ascii="Times New Roman" w:eastAsia="Calibri" w:hAnsi="Times New Roman" w:cs="Times New Roman"/>
                <w:b/>
                <w:bCs/>
                <w:sz w:val="24"/>
                <w:szCs w:val="24"/>
              </w:rPr>
            </w:pPr>
          </w:p>
        </w:tc>
        <w:tc>
          <w:tcPr>
            <w:tcW w:w="6945" w:type="dxa"/>
          </w:tcPr>
          <w:p w14:paraId="638CF22D" w14:textId="77777777" w:rsidR="000C3FCC" w:rsidRPr="000C3FCC" w:rsidRDefault="000C3FCC" w:rsidP="000C3FCC">
            <w:pPr>
              <w:widowControl w:val="0"/>
              <w:autoSpaceDE w:val="0"/>
              <w:autoSpaceDN w:val="0"/>
              <w:ind w:left="26" w:right="145"/>
              <w:jc w:val="both"/>
              <w:rPr>
                <w:rFonts w:ascii="Times New Roman" w:eastAsia="Times New Roman" w:hAnsi="Times New Roman" w:cs="Times New Roman"/>
                <w:sz w:val="24"/>
              </w:rPr>
            </w:pPr>
            <w:r w:rsidRPr="000C3FCC">
              <w:rPr>
                <w:rFonts w:ascii="Times New Roman" w:eastAsia="Times New Roman" w:hAnsi="Times New Roman" w:cs="Times New Roman"/>
                <w:b/>
                <w:bCs/>
                <w:lang w:eastAsia="ru-RU"/>
              </w:rPr>
              <w:t>В том числе практических и лабораторных занятий</w:t>
            </w:r>
          </w:p>
        </w:tc>
        <w:tc>
          <w:tcPr>
            <w:tcW w:w="2694" w:type="dxa"/>
          </w:tcPr>
          <w:p w14:paraId="31338FD3" w14:textId="77777777" w:rsidR="000C3FCC" w:rsidRPr="000C3FCC" w:rsidRDefault="000C3FCC" w:rsidP="000C3FCC">
            <w:pPr>
              <w:suppressAutoHyphens/>
              <w:jc w:val="center"/>
              <w:rPr>
                <w:rFonts w:ascii="Times New Roman" w:eastAsia="Times New Roman" w:hAnsi="Times New Roman" w:cs="Times New Roman"/>
                <w:b/>
                <w:bCs/>
                <w:sz w:val="24"/>
                <w:szCs w:val="24"/>
                <w:lang w:eastAsia="ru-RU"/>
              </w:rPr>
            </w:pPr>
            <w:r w:rsidRPr="000C3FCC">
              <w:rPr>
                <w:rFonts w:ascii="Times New Roman" w:eastAsia="Times New Roman" w:hAnsi="Times New Roman" w:cs="Times New Roman"/>
                <w:b/>
                <w:bCs/>
                <w:sz w:val="24"/>
                <w:szCs w:val="24"/>
                <w:lang w:eastAsia="ru-RU"/>
              </w:rPr>
              <w:t>2/2</w:t>
            </w:r>
          </w:p>
        </w:tc>
        <w:tc>
          <w:tcPr>
            <w:tcW w:w="2409" w:type="dxa"/>
            <w:vMerge/>
          </w:tcPr>
          <w:p w14:paraId="22216593" w14:textId="77777777" w:rsidR="000C3FCC" w:rsidRPr="000C3FCC" w:rsidRDefault="000C3FCC" w:rsidP="000C3FCC">
            <w:pPr>
              <w:suppressAutoHyphens/>
              <w:jc w:val="both"/>
              <w:rPr>
                <w:rFonts w:ascii="Times New Roman" w:eastAsia="Times New Roman" w:hAnsi="Times New Roman" w:cs="Times New Roman"/>
                <w:b/>
                <w:bCs/>
                <w:sz w:val="24"/>
                <w:szCs w:val="24"/>
                <w:lang w:eastAsia="ru-RU"/>
              </w:rPr>
            </w:pPr>
          </w:p>
        </w:tc>
      </w:tr>
      <w:tr w:rsidR="000C3FCC" w:rsidRPr="000C3FCC" w14:paraId="625AA5A4" w14:textId="77777777" w:rsidTr="00AD5821">
        <w:tc>
          <w:tcPr>
            <w:tcW w:w="2694" w:type="dxa"/>
            <w:vMerge/>
          </w:tcPr>
          <w:p w14:paraId="6FB54B70" w14:textId="77777777" w:rsidR="000C3FCC" w:rsidRPr="000C3FCC" w:rsidRDefault="000C3FCC" w:rsidP="000C3FCC">
            <w:pPr>
              <w:suppressAutoHyphens/>
              <w:jc w:val="both"/>
              <w:rPr>
                <w:rFonts w:ascii="Times New Roman" w:eastAsia="Calibri" w:hAnsi="Times New Roman" w:cs="Times New Roman"/>
                <w:b/>
                <w:bCs/>
                <w:sz w:val="24"/>
                <w:szCs w:val="24"/>
              </w:rPr>
            </w:pPr>
          </w:p>
        </w:tc>
        <w:tc>
          <w:tcPr>
            <w:tcW w:w="6945" w:type="dxa"/>
          </w:tcPr>
          <w:p w14:paraId="191C0532" w14:textId="77777777" w:rsidR="000C3FCC" w:rsidRPr="000C3FCC" w:rsidRDefault="000C3FCC" w:rsidP="000C3FCC">
            <w:pPr>
              <w:widowControl w:val="0"/>
              <w:autoSpaceDE w:val="0"/>
              <w:autoSpaceDN w:val="0"/>
              <w:ind w:left="26" w:right="145"/>
              <w:jc w:val="both"/>
              <w:rPr>
                <w:rFonts w:ascii="Times New Roman" w:eastAsia="Times New Roman" w:hAnsi="Times New Roman" w:cs="Times New Roman"/>
                <w:sz w:val="24"/>
              </w:rPr>
            </w:pPr>
            <w:r w:rsidRPr="000C3FCC">
              <w:rPr>
                <w:rFonts w:ascii="Times New Roman" w:eastAsia="Times New Roman" w:hAnsi="Times New Roman" w:cs="Times New Roman"/>
                <w:sz w:val="24"/>
              </w:rPr>
              <w:t>Практическое занятие №6 Современный</w:t>
            </w:r>
            <w:r w:rsidRPr="000C3FCC">
              <w:rPr>
                <w:rFonts w:ascii="Times New Roman" w:eastAsia="Times New Roman" w:hAnsi="Times New Roman" w:cs="Times New Roman"/>
                <w:spacing w:val="-6"/>
                <w:sz w:val="24"/>
              </w:rPr>
              <w:t xml:space="preserve"> </w:t>
            </w:r>
            <w:r w:rsidRPr="000C3FCC">
              <w:rPr>
                <w:rFonts w:ascii="Times New Roman" w:eastAsia="Times New Roman" w:hAnsi="Times New Roman" w:cs="Times New Roman"/>
                <w:sz w:val="24"/>
              </w:rPr>
              <w:t>философский</w:t>
            </w:r>
            <w:r w:rsidRPr="000C3FCC">
              <w:rPr>
                <w:rFonts w:ascii="Times New Roman" w:eastAsia="Times New Roman" w:hAnsi="Times New Roman" w:cs="Times New Roman"/>
                <w:spacing w:val="-3"/>
                <w:sz w:val="24"/>
              </w:rPr>
              <w:t xml:space="preserve"> </w:t>
            </w:r>
            <w:r w:rsidRPr="000C3FCC">
              <w:rPr>
                <w:rFonts w:ascii="Times New Roman" w:eastAsia="Times New Roman" w:hAnsi="Times New Roman" w:cs="Times New Roman"/>
                <w:sz w:val="24"/>
              </w:rPr>
              <w:t>подход</w:t>
            </w:r>
            <w:r w:rsidRPr="000C3FCC">
              <w:rPr>
                <w:rFonts w:ascii="Times New Roman" w:eastAsia="Times New Roman" w:hAnsi="Times New Roman" w:cs="Times New Roman"/>
                <w:spacing w:val="-3"/>
                <w:sz w:val="24"/>
              </w:rPr>
              <w:t xml:space="preserve"> </w:t>
            </w:r>
            <w:r w:rsidRPr="000C3FCC">
              <w:rPr>
                <w:rFonts w:ascii="Times New Roman" w:eastAsia="Times New Roman" w:hAnsi="Times New Roman" w:cs="Times New Roman"/>
                <w:sz w:val="24"/>
              </w:rPr>
              <w:t>к</w:t>
            </w:r>
            <w:r w:rsidRPr="000C3FCC">
              <w:rPr>
                <w:rFonts w:ascii="Times New Roman" w:eastAsia="Times New Roman" w:hAnsi="Times New Roman" w:cs="Times New Roman"/>
                <w:spacing w:val="-5"/>
                <w:sz w:val="24"/>
              </w:rPr>
              <w:t xml:space="preserve"> </w:t>
            </w:r>
            <w:r w:rsidRPr="000C3FCC">
              <w:rPr>
                <w:rFonts w:ascii="Times New Roman" w:eastAsia="Times New Roman" w:hAnsi="Times New Roman" w:cs="Times New Roman"/>
                <w:sz w:val="24"/>
              </w:rPr>
              <w:t>проблемам</w:t>
            </w:r>
            <w:r w:rsidRPr="000C3FCC">
              <w:rPr>
                <w:rFonts w:ascii="Times New Roman" w:eastAsia="Times New Roman" w:hAnsi="Times New Roman" w:cs="Times New Roman"/>
                <w:spacing w:val="-4"/>
                <w:sz w:val="24"/>
              </w:rPr>
              <w:t xml:space="preserve"> </w:t>
            </w:r>
            <w:r w:rsidRPr="000C3FCC">
              <w:rPr>
                <w:rFonts w:ascii="Times New Roman" w:eastAsia="Times New Roman" w:hAnsi="Times New Roman" w:cs="Times New Roman"/>
                <w:spacing w:val="-2"/>
                <w:sz w:val="24"/>
              </w:rPr>
              <w:t>действительности</w:t>
            </w:r>
          </w:p>
        </w:tc>
        <w:tc>
          <w:tcPr>
            <w:tcW w:w="2694" w:type="dxa"/>
          </w:tcPr>
          <w:p w14:paraId="63000C3B" w14:textId="77777777" w:rsidR="000C3FCC" w:rsidRPr="000C3FCC" w:rsidRDefault="000C3FCC" w:rsidP="000C3FCC">
            <w:pPr>
              <w:suppressAutoHyphens/>
              <w:jc w:val="center"/>
              <w:rPr>
                <w:rFonts w:ascii="Times New Roman" w:eastAsia="Times New Roman" w:hAnsi="Times New Roman" w:cs="Times New Roman"/>
                <w:bCs/>
                <w:sz w:val="24"/>
                <w:szCs w:val="24"/>
                <w:lang w:eastAsia="ru-RU"/>
              </w:rPr>
            </w:pPr>
            <w:r w:rsidRPr="000C3FCC">
              <w:rPr>
                <w:rFonts w:ascii="Times New Roman" w:eastAsia="Times New Roman" w:hAnsi="Times New Roman" w:cs="Times New Roman"/>
                <w:bCs/>
                <w:sz w:val="24"/>
                <w:szCs w:val="24"/>
                <w:lang w:eastAsia="ru-RU"/>
              </w:rPr>
              <w:t>2</w:t>
            </w:r>
          </w:p>
        </w:tc>
        <w:tc>
          <w:tcPr>
            <w:tcW w:w="2409" w:type="dxa"/>
            <w:vMerge/>
          </w:tcPr>
          <w:p w14:paraId="13E20EB3" w14:textId="77777777" w:rsidR="000C3FCC" w:rsidRPr="000C3FCC" w:rsidRDefault="000C3FCC" w:rsidP="000C3FCC">
            <w:pPr>
              <w:suppressAutoHyphens/>
              <w:jc w:val="both"/>
              <w:rPr>
                <w:rFonts w:ascii="Times New Roman" w:eastAsia="Times New Roman" w:hAnsi="Times New Roman" w:cs="Times New Roman"/>
                <w:b/>
                <w:bCs/>
                <w:sz w:val="24"/>
                <w:szCs w:val="24"/>
                <w:lang w:eastAsia="ru-RU"/>
              </w:rPr>
            </w:pPr>
          </w:p>
        </w:tc>
      </w:tr>
      <w:tr w:rsidR="000C3FCC" w:rsidRPr="000C3FCC" w14:paraId="728C9E07" w14:textId="77777777" w:rsidTr="00AD5821">
        <w:tc>
          <w:tcPr>
            <w:tcW w:w="9639" w:type="dxa"/>
            <w:gridSpan w:val="2"/>
          </w:tcPr>
          <w:p w14:paraId="4A9182C2" w14:textId="77777777" w:rsidR="000C3FCC" w:rsidRPr="000C3FCC" w:rsidRDefault="000C3FCC" w:rsidP="000C3FCC">
            <w:pPr>
              <w:spacing w:line="276" w:lineRule="auto"/>
              <w:rPr>
                <w:rFonts w:ascii="Times New Roman" w:eastAsia="Times New Roman" w:hAnsi="Times New Roman" w:cs="Times New Roman"/>
                <w:b/>
                <w:bCs/>
                <w:sz w:val="24"/>
                <w:szCs w:val="24"/>
                <w:lang w:eastAsia="ru-RU"/>
              </w:rPr>
            </w:pPr>
            <w:r w:rsidRPr="000C3FCC">
              <w:rPr>
                <w:rFonts w:ascii="Times New Roman" w:eastAsia="Times New Roman" w:hAnsi="Times New Roman" w:cs="Times New Roman"/>
                <w:b/>
                <w:bCs/>
                <w:sz w:val="24"/>
                <w:szCs w:val="24"/>
                <w:lang w:eastAsia="ru-RU"/>
              </w:rPr>
              <w:t>Промежуточная аттестация Диф. зачет</w:t>
            </w:r>
          </w:p>
        </w:tc>
        <w:tc>
          <w:tcPr>
            <w:tcW w:w="2694" w:type="dxa"/>
          </w:tcPr>
          <w:p w14:paraId="4B5221D2" w14:textId="77777777" w:rsidR="000C3FCC" w:rsidRPr="000C3FCC" w:rsidRDefault="000C3FCC" w:rsidP="000C3FCC">
            <w:pPr>
              <w:spacing w:line="276" w:lineRule="auto"/>
              <w:jc w:val="center"/>
              <w:rPr>
                <w:rFonts w:ascii="Times New Roman" w:eastAsia="Times New Roman" w:hAnsi="Times New Roman" w:cs="Times New Roman"/>
                <w:b/>
                <w:bCs/>
                <w:sz w:val="24"/>
                <w:szCs w:val="24"/>
                <w:lang w:eastAsia="ru-RU"/>
              </w:rPr>
            </w:pPr>
            <w:r w:rsidRPr="000C3FCC">
              <w:rPr>
                <w:rFonts w:ascii="Times New Roman" w:eastAsia="Times New Roman" w:hAnsi="Times New Roman" w:cs="Times New Roman"/>
                <w:b/>
                <w:bCs/>
                <w:sz w:val="24"/>
                <w:szCs w:val="24"/>
                <w:lang w:eastAsia="ru-RU"/>
              </w:rPr>
              <w:t>2</w:t>
            </w:r>
          </w:p>
        </w:tc>
        <w:tc>
          <w:tcPr>
            <w:tcW w:w="2409" w:type="dxa"/>
          </w:tcPr>
          <w:p w14:paraId="28E84ADC" w14:textId="77777777" w:rsidR="000C3FCC" w:rsidRPr="000C3FCC" w:rsidRDefault="000C3FCC" w:rsidP="000C3FCC">
            <w:pPr>
              <w:spacing w:line="276" w:lineRule="auto"/>
              <w:rPr>
                <w:rFonts w:ascii="Times New Roman" w:eastAsia="Times New Roman" w:hAnsi="Times New Roman" w:cs="Times New Roman"/>
                <w:b/>
                <w:bCs/>
                <w:sz w:val="24"/>
                <w:szCs w:val="24"/>
                <w:lang w:eastAsia="ru-RU"/>
              </w:rPr>
            </w:pPr>
          </w:p>
        </w:tc>
      </w:tr>
      <w:tr w:rsidR="000C3FCC" w:rsidRPr="000C3FCC" w14:paraId="61328CE3" w14:textId="77777777" w:rsidTr="00AD5821">
        <w:tc>
          <w:tcPr>
            <w:tcW w:w="9639" w:type="dxa"/>
            <w:gridSpan w:val="2"/>
          </w:tcPr>
          <w:p w14:paraId="17977705" w14:textId="77777777" w:rsidR="000C3FCC" w:rsidRPr="000C3FCC" w:rsidRDefault="000C3FCC" w:rsidP="000C3FCC">
            <w:pPr>
              <w:spacing w:line="276" w:lineRule="auto"/>
              <w:rPr>
                <w:rFonts w:ascii="Times New Roman" w:eastAsia="Times New Roman" w:hAnsi="Times New Roman" w:cs="Times New Roman"/>
                <w:b/>
                <w:bCs/>
                <w:sz w:val="24"/>
                <w:szCs w:val="24"/>
                <w:lang w:eastAsia="ru-RU"/>
              </w:rPr>
            </w:pPr>
            <w:r w:rsidRPr="000C3FCC">
              <w:rPr>
                <w:rFonts w:ascii="Times New Roman" w:eastAsia="Times New Roman" w:hAnsi="Times New Roman" w:cs="Times New Roman"/>
                <w:b/>
                <w:bCs/>
                <w:sz w:val="24"/>
                <w:szCs w:val="24"/>
                <w:lang w:eastAsia="ru-RU"/>
              </w:rPr>
              <w:t xml:space="preserve">Всего </w:t>
            </w:r>
          </w:p>
        </w:tc>
        <w:tc>
          <w:tcPr>
            <w:tcW w:w="2694" w:type="dxa"/>
          </w:tcPr>
          <w:p w14:paraId="28BDB3B0" w14:textId="77777777" w:rsidR="000C3FCC" w:rsidRPr="000C3FCC" w:rsidRDefault="000C3FCC" w:rsidP="000C3FCC">
            <w:pPr>
              <w:spacing w:line="276" w:lineRule="auto"/>
              <w:jc w:val="center"/>
              <w:rPr>
                <w:rFonts w:ascii="Times New Roman" w:eastAsia="Times New Roman" w:hAnsi="Times New Roman" w:cs="Times New Roman"/>
                <w:b/>
                <w:bCs/>
                <w:sz w:val="24"/>
                <w:szCs w:val="24"/>
                <w:lang w:eastAsia="ru-RU"/>
              </w:rPr>
            </w:pPr>
            <w:r w:rsidRPr="000C3FCC">
              <w:rPr>
                <w:rFonts w:ascii="Times New Roman" w:eastAsia="Times New Roman" w:hAnsi="Times New Roman" w:cs="Times New Roman"/>
                <w:b/>
                <w:bCs/>
                <w:sz w:val="24"/>
                <w:szCs w:val="24"/>
                <w:lang w:eastAsia="ru-RU"/>
              </w:rPr>
              <w:t xml:space="preserve">38 </w:t>
            </w:r>
          </w:p>
        </w:tc>
        <w:tc>
          <w:tcPr>
            <w:tcW w:w="2409" w:type="dxa"/>
          </w:tcPr>
          <w:p w14:paraId="10A33B9C" w14:textId="77777777" w:rsidR="000C3FCC" w:rsidRPr="000C3FCC" w:rsidRDefault="000C3FCC" w:rsidP="000C3FCC">
            <w:pPr>
              <w:spacing w:line="276" w:lineRule="auto"/>
              <w:rPr>
                <w:rFonts w:ascii="Times New Roman" w:eastAsia="Times New Roman" w:hAnsi="Times New Roman" w:cs="Times New Roman"/>
                <w:b/>
                <w:bCs/>
                <w:sz w:val="24"/>
                <w:szCs w:val="24"/>
                <w:lang w:eastAsia="ru-RU"/>
              </w:rPr>
            </w:pPr>
          </w:p>
        </w:tc>
      </w:tr>
    </w:tbl>
    <w:p w14:paraId="6B53C9A9" w14:textId="77777777" w:rsidR="000C3FCC" w:rsidRPr="000C3FCC" w:rsidRDefault="000C3FCC" w:rsidP="000C3FCC">
      <w:pPr>
        <w:rPr>
          <w:rFonts w:ascii="Times New Roman" w:hAnsi="Times New Roman" w:cs="Times New Roman"/>
          <w:sz w:val="24"/>
          <w:szCs w:val="24"/>
        </w:rPr>
        <w:sectPr w:rsidR="000C3FCC" w:rsidRPr="000C3FCC" w:rsidSect="006D1C4C">
          <w:pgSz w:w="16838" w:h="11906" w:orient="landscape"/>
          <w:pgMar w:top="1701" w:right="1134" w:bottom="567" w:left="1134" w:header="709" w:footer="709" w:gutter="0"/>
          <w:cols w:space="708"/>
          <w:docGrid w:linePitch="360"/>
        </w:sectPr>
      </w:pPr>
    </w:p>
    <w:p w14:paraId="086C5980" w14:textId="77777777" w:rsidR="000C3FCC" w:rsidRPr="000C3FCC" w:rsidRDefault="000C3FCC" w:rsidP="000C3FCC">
      <w:pPr>
        <w:keepNext/>
        <w:spacing w:after="120"/>
        <w:jc w:val="center"/>
        <w:outlineLvl w:val="0"/>
        <w:rPr>
          <w:rFonts w:ascii="Times New Roman" w:eastAsia="Segoe UI" w:hAnsi="Times New Roman" w:cs="Times New Roman"/>
          <w:b/>
          <w:bCs/>
          <w:caps/>
          <w:kern w:val="32"/>
          <w:sz w:val="24"/>
          <w:szCs w:val="24"/>
          <w:lang w:eastAsia="ru-RU"/>
        </w:rPr>
      </w:pPr>
      <w:r w:rsidRPr="000C3FCC">
        <w:rPr>
          <w:rFonts w:ascii="Times New Roman" w:eastAsia="Segoe UI" w:hAnsi="Times New Roman" w:cs="Times New Roman"/>
          <w:b/>
          <w:bCs/>
          <w:caps/>
          <w:kern w:val="32"/>
          <w:sz w:val="24"/>
          <w:szCs w:val="24"/>
          <w:lang w:eastAsia="ru-RU"/>
        </w:rPr>
        <w:lastRenderedPageBreak/>
        <w:t>. Условия реализации ДИСЦИПЛИНЫ</w:t>
      </w:r>
    </w:p>
    <w:p w14:paraId="3FB235C7" w14:textId="77777777" w:rsidR="000C3FCC" w:rsidRPr="000C3FCC" w:rsidRDefault="000C3FCC" w:rsidP="000C3FCC">
      <w:pPr>
        <w:spacing w:after="120" w:line="276" w:lineRule="auto"/>
        <w:ind w:firstLine="709"/>
        <w:outlineLvl w:val="1"/>
        <w:rPr>
          <w:rFonts w:ascii="Times New Roman" w:eastAsia="Segoe UI" w:hAnsi="Times New Roman" w:cs="Times New Roman"/>
          <w:b/>
          <w:bCs/>
          <w:sz w:val="24"/>
          <w:szCs w:val="24"/>
          <w:lang w:eastAsia="ru-RU"/>
        </w:rPr>
      </w:pPr>
      <w:r w:rsidRPr="000C3FCC">
        <w:rPr>
          <w:rFonts w:ascii="Times New Roman" w:eastAsia="Segoe UI" w:hAnsi="Times New Roman" w:cs="Times New Roman"/>
          <w:b/>
          <w:bCs/>
          <w:sz w:val="24"/>
          <w:szCs w:val="24"/>
          <w:lang w:eastAsia="ru-RU"/>
        </w:rPr>
        <w:t>3.1. Материально-техническое обеспечение</w:t>
      </w:r>
    </w:p>
    <w:p w14:paraId="32C5E890" w14:textId="77777777" w:rsidR="000C3FCC" w:rsidRPr="000C3FCC" w:rsidRDefault="000C3FCC" w:rsidP="000C3FCC">
      <w:pPr>
        <w:shd w:val="clear" w:color="auto" w:fill="FFFFFF"/>
        <w:tabs>
          <w:tab w:val="left" w:pos="1134"/>
        </w:tabs>
        <w:spacing w:line="276" w:lineRule="auto"/>
        <w:ind w:right="258" w:firstLine="851"/>
        <w:jc w:val="both"/>
        <w:rPr>
          <w:rFonts w:ascii="Times New Roman" w:eastAsia="Calibri" w:hAnsi="Times New Roman" w:cs="Times New Roman"/>
          <w:bCs/>
          <w:iCs/>
          <w:color w:val="000000"/>
          <w:sz w:val="24"/>
          <w:szCs w:val="24"/>
          <w:lang w:eastAsia="ru-RU"/>
        </w:rPr>
      </w:pPr>
      <w:r w:rsidRPr="000C3FCC">
        <w:rPr>
          <w:rFonts w:ascii="Times New Roman" w:eastAsia="Calibri" w:hAnsi="Times New Roman" w:cs="Times New Roman"/>
          <w:bCs/>
          <w:iCs/>
          <w:color w:val="000000"/>
          <w:sz w:val="24"/>
          <w:szCs w:val="24"/>
          <w:lang w:eastAsia="ru-RU"/>
        </w:rPr>
        <w:t>Кабинет социально-экономических дисциплин оснащен в соответствии с приложением  3 ОПОП-П:</w:t>
      </w:r>
    </w:p>
    <w:p w14:paraId="6D77AAE9" w14:textId="77777777" w:rsidR="000C3FCC" w:rsidRPr="000C3FCC" w:rsidRDefault="000C3FCC" w:rsidP="000C3FCC">
      <w:pPr>
        <w:tabs>
          <w:tab w:val="left" w:pos="211"/>
          <w:tab w:val="left" w:pos="1134"/>
        </w:tabs>
        <w:spacing w:line="276" w:lineRule="auto"/>
        <w:ind w:right="258" w:firstLine="851"/>
        <w:rPr>
          <w:rFonts w:ascii="Times New Roman" w:hAnsi="Times New Roman" w:cs="Times New Roman"/>
          <w:color w:val="000000"/>
          <w:sz w:val="24"/>
          <w:szCs w:val="24"/>
        </w:rPr>
      </w:pPr>
      <w:r w:rsidRPr="000C3FCC">
        <w:rPr>
          <w:rFonts w:ascii="Times New Roman" w:hAnsi="Times New Roman" w:cs="Times New Roman"/>
          <w:color w:val="000000"/>
          <w:sz w:val="24"/>
          <w:szCs w:val="24"/>
        </w:rPr>
        <w:t xml:space="preserve">-посадочные места по количеству обучающихся; </w:t>
      </w:r>
    </w:p>
    <w:p w14:paraId="22E49B3E" w14:textId="77777777" w:rsidR="000C3FCC" w:rsidRPr="000C3FCC" w:rsidRDefault="000C3FCC" w:rsidP="000C3FCC">
      <w:pPr>
        <w:tabs>
          <w:tab w:val="left" w:pos="211"/>
          <w:tab w:val="left" w:pos="1134"/>
        </w:tabs>
        <w:spacing w:line="276" w:lineRule="auto"/>
        <w:ind w:right="258" w:firstLine="851"/>
        <w:rPr>
          <w:rFonts w:ascii="Times New Roman" w:hAnsi="Times New Roman" w:cs="Times New Roman"/>
          <w:sz w:val="24"/>
          <w:szCs w:val="24"/>
        </w:rPr>
      </w:pPr>
      <w:r w:rsidRPr="000C3FCC">
        <w:rPr>
          <w:rFonts w:ascii="Times New Roman" w:hAnsi="Times New Roman" w:cs="Times New Roman"/>
          <w:color w:val="000000"/>
          <w:sz w:val="24"/>
          <w:szCs w:val="24"/>
        </w:rPr>
        <w:t xml:space="preserve">-рабочее место преподавателя; </w:t>
      </w:r>
      <w:r w:rsidRPr="000C3FCC">
        <w:rPr>
          <w:rFonts w:ascii="Times New Roman" w:hAnsi="Times New Roman" w:cs="Times New Roman"/>
          <w:sz w:val="24"/>
          <w:szCs w:val="24"/>
        </w:rPr>
        <w:t>комплект учебно-наглядных пособий,</w:t>
      </w:r>
    </w:p>
    <w:p w14:paraId="372450E5" w14:textId="77777777" w:rsidR="000C3FCC" w:rsidRPr="000C3FCC" w:rsidRDefault="000C3FCC" w:rsidP="000C3FCC">
      <w:pPr>
        <w:widowControl w:val="0"/>
        <w:tabs>
          <w:tab w:val="left" w:pos="1134"/>
        </w:tabs>
        <w:snapToGrid w:val="0"/>
        <w:spacing w:line="276" w:lineRule="auto"/>
        <w:ind w:right="258" w:firstLine="851"/>
        <w:jc w:val="both"/>
        <w:rPr>
          <w:rFonts w:ascii="Times New Roman" w:eastAsia="Times New Roman" w:hAnsi="Times New Roman" w:cs="Times New Roman"/>
          <w:sz w:val="24"/>
          <w:szCs w:val="24"/>
          <w:lang w:eastAsia="ru-RU"/>
        </w:rPr>
      </w:pPr>
      <w:r w:rsidRPr="000C3FCC">
        <w:rPr>
          <w:rFonts w:ascii="Times New Roman" w:eastAsia="Times New Roman" w:hAnsi="Times New Roman" w:cs="Times New Roman"/>
          <w:sz w:val="24"/>
          <w:szCs w:val="24"/>
          <w:lang w:eastAsia="ru-RU"/>
        </w:rPr>
        <w:t>-техническими средствами обучения: персональный компьютер с лицензионным програмным обеспечением.</w:t>
      </w:r>
    </w:p>
    <w:p w14:paraId="074043F3" w14:textId="77777777" w:rsidR="000C3FCC" w:rsidRPr="000C3FCC" w:rsidRDefault="000C3FCC" w:rsidP="000C3FCC">
      <w:pPr>
        <w:widowControl w:val="0"/>
        <w:tabs>
          <w:tab w:val="left" w:pos="1134"/>
        </w:tabs>
        <w:snapToGrid w:val="0"/>
        <w:spacing w:line="276" w:lineRule="auto"/>
        <w:ind w:right="258" w:firstLine="851"/>
        <w:jc w:val="both"/>
        <w:rPr>
          <w:rFonts w:ascii="Times New Roman" w:eastAsia="Times New Roman" w:hAnsi="Times New Roman" w:cs="Times New Roman"/>
          <w:sz w:val="24"/>
          <w:szCs w:val="20"/>
          <w:lang w:eastAsia="ru-RU"/>
        </w:rPr>
      </w:pPr>
    </w:p>
    <w:p w14:paraId="477B8430" w14:textId="77777777" w:rsidR="000C3FCC" w:rsidRPr="000C3FCC" w:rsidRDefault="000C3FCC" w:rsidP="000C3FCC">
      <w:pPr>
        <w:spacing w:after="120" w:line="276" w:lineRule="auto"/>
        <w:ind w:left="542"/>
        <w:outlineLvl w:val="1"/>
        <w:rPr>
          <w:rFonts w:ascii="Times New Roman" w:eastAsia="Times New Roman" w:hAnsi="Times New Roman" w:cs="Times New Roman"/>
          <w:b/>
          <w:bCs/>
          <w:sz w:val="24"/>
          <w:szCs w:val="24"/>
          <w:lang w:eastAsia="ru-RU"/>
        </w:rPr>
      </w:pPr>
      <w:r w:rsidRPr="000C3FCC">
        <w:rPr>
          <w:rFonts w:ascii="Times New Roman" w:eastAsia="Segoe UI" w:hAnsi="Times New Roman" w:cs="Times New Roman"/>
          <w:b/>
          <w:bCs/>
          <w:sz w:val="24"/>
          <w:szCs w:val="24"/>
          <w:lang w:eastAsia="ru-RU"/>
        </w:rPr>
        <w:t>3.2. Учебно-методическое обеспечение</w:t>
      </w:r>
    </w:p>
    <w:p w14:paraId="688B0724" w14:textId="77777777" w:rsidR="000C3FCC" w:rsidRPr="000C3FCC" w:rsidRDefault="000C3FCC" w:rsidP="000C3FCC">
      <w:pPr>
        <w:spacing w:line="276" w:lineRule="auto"/>
        <w:ind w:left="542"/>
        <w:contextualSpacing/>
        <w:rPr>
          <w:rFonts w:ascii="Times New Roman" w:hAnsi="Times New Roman" w:cs="Times New Roman"/>
          <w:b/>
          <w:sz w:val="24"/>
          <w:szCs w:val="24"/>
        </w:rPr>
      </w:pPr>
      <w:r w:rsidRPr="000C3FCC">
        <w:rPr>
          <w:rFonts w:ascii="Times New Roman" w:hAnsi="Times New Roman" w:cs="Times New Roman"/>
          <w:b/>
          <w:sz w:val="24"/>
          <w:szCs w:val="24"/>
        </w:rPr>
        <w:t>3.2.1. Основные печатные и/или электронные издания</w:t>
      </w:r>
    </w:p>
    <w:p w14:paraId="389DEAE3" w14:textId="77777777" w:rsidR="000C3FCC" w:rsidRPr="000C3FCC" w:rsidRDefault="000C3FCC" w:rsidP="003351F9">
      <w:pPr>
        <w:widowControl w:val="0"/>
        <w:numPr>
          <w:ilvl w:val="0"/>
          <w:numId w:val="56"/>
        </w:numPr>
        <w:tabs>
          <w:tab w:val="left" w:pos="1134"/>
          <w:tab w:val="left" w:pos="1553"/>
        </w:tabs>
        <w:autoSpaceDE w:val="0"/>
        <w:autoSpaceDN w:val="0"/>
        <w:spacing w:before="39" w:line="276" w:lineRule="auto"/>
        <w:ind w:left="0" w:right="225" w:firstLine="851"/>
        <w:jc w:val="both"/>
        <w:rPr>
          <w:rFonts w:ascii="Times New Roman" w:hAnsi="Times New Roman" w:cs="Times New Roman"/>
          <w:sz w:val="24"/>
        </w:rPr>
      </w:pPr>
      <w:r w:rsidRPr="000C3FCC">
        <w:rPr>
          <w:rFonts w:ascii="Times New Roman" w:hAnsi="Times New Roman" w:cs="Times New Roman"/>
          <w:sz w:val="24"/>
        </w:rPr>
        <w:t xml:space="preserve">Лавриненко, В. Н. Основы философии : учебник и практикум для среднего профессионального образования  8-е изд., перераб. и доп. – Москва : Издательство Юрайт, 2022.. – Текст : электронный .Образовательная платформа Юрайт [сайт]. – URL: </w:t>
      </w:r>
      <w:hyperlink r:id="rId47">
        <w:r w:rsidRPr="000C3FCC">
          <w:rPr>
            <w:rFonts w:ascii="Times New Roman" w:hAnsi="Times New Roman" w:cs="Times New Roman"/>
            <w:sz w:val="24"/>
            <w:u w:val="single"/>
          </w:rPr>
          <w:t>https://urait.ru/bcode/489674</w:t>
        </w:r>
      </w:hyperlink>
    </w:p>
    <w:p w14:paraId="1D48D524" w14:textId="77777777" w:rsidR="000C3FCC" w:rsidRPr="000C3FCC" w:rsidRDefault="000C3FCC" w:rsidP="003351F9">
      <w:pPr>
        <w:widowControl w:val="0"/>
        <w:numPr>
          <w:ilvl w:val="0"/>
          <w:numId w:val="56"/>
        </w:numPr>
        <w:tabs>
          <w:tab w:val="left" w:pos="1134"/>
          <w:tab w:val="left" w:pos="1515"/>
        </w:tabs>
        <w:autoSpaceDE w:val="0"/>
        <w:autoSpaceDN w:val="0"/>
        <w:spacing w:line="276" w:lineRule="auto"/>
        <w:ind w:left="0" w:right="227" w:firstLine="851"/>
        <w:jc w:val="both"/>
        <w:rPr>
          <w:rFonts w:ascii="Times New Roman" w:hAnsi="Times New Roman" w:cs="Times New Roman"/>
          <w:sz w:val="24"/>
        </w:rPr>
      </w:pPr>
      <w:r w:rsidRPr="000C3FCC">
        <w:rPr>
          <w:rFonts w:ascii="Times New Roman" w:hAnsi="Times New Roman" w:cs="Times New Roman"/>
          <w:sz w:val="24"/>
        </w:rPr>
        <w:t xml:space="preserve">Тюгашев, Е. А. Основы философии : учебник для среднего профессионального образования  Москва : Издательство Юрайт, 2022.  (Профессиональное образование). – – Текст : электронный  Образовательная платформа Юрайт [сайт]. – URL: </w:t>
      </w:r>
      <w:hyperlink r:id="rId48">
        <w:r w:rsidRPr="000C3FCC">
          <w:rPr>
            <w:rFonts w:ascii="Times New Roman" w:hAnsi="Times New Roman" w:cs="Times New Roman"/>
            <w:sz w:val="24"/>
            <w:u w:val="single"/>
          </w:rPr>
          <w:t>https://urait.ru/bcode/491338</w:t>
        </w:r>
      </w:hyperlink>
    </w:p>
    <w:p w14:paraId="0E259548" w14:textId="77777777" w:rsidR="000C3FCC" w:rsidRPr="000C3FCC" w:rsidRDefault="000C3FCC" w:rsidP="003351F9">
      <w:pPr>
        <w:widowControl w:val="0"/>
        <w:numPr>
          <w:ilvl w:val="0"/>
          <w:numId w:val="56"/>
        </w:numPr>
        <w:tabs>
          <w:tab w:val="left" w:pos="1134"/>
          <w:tab w:val="left" w:pos="1563"/>
        </w:tabs>
        <w:autoSpaceDE w:val="0"/>
        <w:autoSpaceDN w:val="0"/>
        <w:spacing w:line="276" w:lineRule="auto"/>
        <w:ind w:left="0" w:right="223" w:firstLine="851"/>
        <w:jc w:val="both"/>
        <w:rPr>
          <w:rFonts w:ascii="Times New Roman" w:hAnsi="Times New Roman" w:cs="Times New Roman"/>
          <w:sz w:val="24"/>
        </w:rPr>
      </w:pPr>
      <w:r w:rsidRPr="000C3FCC">
        <w:rPr>
          <w:rFonts w:ascii="Times New Roman" w:hAnsi="Times New Roman" w:cs="Times New Roman"/>
          <w:sz w:val="24"/>
        </w:rPr>
        <w:t xml:space="preserve">Иоселиани, А. Д. Основы философии : учебник и практикум для среднего профессионального образования 6-е изд., перераб. и доп. – Москва : Издательство Юрайт,  (Профессиональное образование).  Текст : электронный  Образовательная платформа Юрайт [сайт]. – URL: </w:t>
      </w:r>
      <w:hyperlink r:id="rId49">
        <w:r w:rsidRPr="000C3FCC">
          <w:rPr>
            <w:rFonts w:ascii="Times New Roman" w:hAnsi="Times New Roman" w:cs="Times New Roman"/>
            <w:spacing w:val="-2"/>
            <w:sz w:val="24"/>
            <w:u w:val="single"/>
          </w:rPr>
          <w:t>https://urait.ru/bcode/487301</w:t>
        </w:r>
      </w:hyperlink>
    </w:p>
    <w:p w14:paraId="52DC9E68" w14:textId="77777777" w:rsidR="000C3FCC" w:rsidRPr="000C3FCC" w:rsidRDefault="000C3FCC" w:rsidP="003351F9">
      <w:pPr>
        <w:widowControl w:val="0"/>
        <w:numPr>
          <w:ilvl w:val="0"/>
          <w:numId w:val="56"/>
        </w:numPr>
        <w:tabs>
          <w:tab w:val="left" w:pos="1134"/>
          <w:tab w:val="left" w:pos="1551"/>
        </w:tabs>
        <w:autoSpaceDE w:val="0"/>
        <w:autoSpaceDN w:val="0"/>
        <w:spacing w:line="276" w:lineRule="auto"/>
        <w:ind w:left="0" w:right="224" w:firstLine="851"/>
        <w:jc w:val="both"/>
        <w:rPr>
          <w:rFonts w:ascii="Times New Roman" w:hAnsi="Times New Roman" w:cs="Times New Roman"/>
          <w:sz w:val="24"/>
        </w:rPr>
      </w:pPr>
      <w:r w:rsidRPr="000C3FCC">
        <w:rPr>
          <w:rFonts w:ascii="Times New Roman" w:hAnsi="Times New Roman" w:cs="Times New Roman"/>
          <w:sz w:val="24"/>
        </w:rPr>
        <w:t xml:space="preserve">Волкогонова, О. Д. Основы философии : учебник Москва : ФОРУМ : ИНФРА-М, 2022.(Среднее профессиональное образование).  - Текст : электронный. - URL: </w:t>
      </w:r>
      <w:hyperlink r:id="rId50">
        <w:r w:rsidRPr="000C3FCC">
          <w:rPr>
            <w:rFonts w:ascii="Times New Roman" w:hAnsi="Times New Roman" w:cs="Times New Roman"/>
            <w:spacing w:val="-2"/>
            <w:sz w:val="24"/>
            <w:u w:val="single"/>
          </w:rPr>
          <w:t>https://znanium.com/catalog/product/1844376</w:t>
        </w:r>
      </w:hyperlink>
    </w:p>
    <w:p w14:paraId="74B5DEE9" w14:textId="77777777" w:rsidR="000C3FCC" w:rsidRPr="000C3FCC" w:rsidRDefault="000C3FCC" w:rsidP="000C3FCC">
      <w:pPr>
        <w:keepNext/>
        <w:tabs>
          <w:tab w:val="left" w:pos="1134"/>
        </w:tabs>
        <w:spacing w:before="5" w:after="60"/>
        <w:ind w:firstLine="851"/>
        <w:jc w:val="both"/>
        <w:outlineLvl w:val="1"/>
        <w:rPr>
          <w:rFonts w:ascii="Times New Roman" w:eastAsia="Times New Roman" w:hAnsi="Times New Roman" w:cs="Times New Roman"/>
          <w:b/>
          <w:bCs/>
          <w:iCs/>
          <w:sz w:val="24"/>
          <w:szCs w:val="24"/>
        </w:rPr>
      </w:pPr>
      <w:r w:rsidRPr="000C3FCC">
        <w:rPr>
          <w:rFonts w:ascii="Times New Roman" w:eastAsia="Times New Roman" w:hAnsi="Times New Roman" w:cs="Times New Roman"/>
          <w:b/>
          <w:bCs/>
          <w:iCs/>
          <w:sz w:val="24"/>
          <w:szCs w:val="24"/>
        </w:rPr>
        <w:t>3.2.2. Дополнительные источники</w:t>
      </w:r>
    </w:p>
    <w:p w14:paraId="00357667" w14:textId="77777777" w:rsidR="000C3FCC" w:rsidRPr="000C3FCC" w:rsidRDefault="000C3FCC" w:rsidP="003351F9">
      <w:pPr>
        <w:widowControl w:val="0"/>
        <w:numPr>
          <w:ilvl w:val="0"/>
          <w:numId w:val="55"/>
        </w:numPr>
        <w:tabs>
          <w:tab w:val="left" w:pos="1134"/>
          <w:tab w:val="left" w:pos="1553"/>
        </w:tabs>
        <w:autoSpaceDE w:val="0"/>
        <w:autoSpaceDN w:val="0"/>
        <w:spacing w:before="36" w:line="276" w:lineRule="auto"/>
        <w:ind w:left="0" w:right="223" w:firstLine="851"/>
        <w:jc w:val="both"/>
        <w:rPr>
          <w:rFonts w:ascii="Times New Roman" w:hAnsi="Times New Roman" w:cs="Times New Roman"/>
          <w:sz w:val="24"/>
          <w:szCs w:val="24"/>
        </w:rPr>
      </w:pPr>
      <w:r w:rsidRPr="000C3FCC">
        <w:rPr>
          <w:rFonts w:ascii="Times New Roman" w:hAnsi="Times New Roman" w:cs="Times New Roman"/>
          <w:sz w:val="24"/>
          <w:szCs w:val="24"/>
        </w:rPr>
        <w:t>Ивин, А. А. Основы философии : учебник для среднего профессионального образования Москва : Издательство Юрайт, 2022.(Профессиональное образование). – Текст : электронный  Образовательная платформа Юрайт [сайт]. – URL: https://urait.ru/bcode/490051</w:t>
      </w:r>
    </w:p>
    <w:p w14:paraId="1E0BF44F" w14:textId="77777777" w:rsidR="000C3FCC" w:rsidRPr="000C3FCC" w:rsidRDefault="000C3FCC" w:rsidP="003351F9">
      <w:pPr>
        <w:widowControl w:val="0"/>
        <w:numPr>
          <w:ilvl w:val="0"/>
          <w:numId w:val="55"/>
        </w:numPr>
        <w:tabs>
          <w:tab w:val="left" w:pos="1134"/>
          <w:tab w:val="left" w:pos="1642"/>
        </w:tabs>
        <w:autoSpaceDE w:val="0"/>
        <w:autoSpaceDN w:val="0"/>
        <w:spacing w:before="68" w:line="276" w:lineRule="auto"/>
        <w:ind w:left="0" w:right="225" w:firstLine="851"/>
        <w:jc w:val="both"/>
        <w:rPr>
          <w:rFonts w:ascii="Times New Roman" w:hAnsi="Times New Roman" w:cs="Times New Roman"/>
          <w:sz w:val="24"/>
          <w:szCs w:val="24"/>
        </w:rPr>
      </w:pPr>
      <w:r w:rsidRPr="000C3FCC">
        <w:rPr>
          <w:rFonts w:ascii="Times New Roman" w:hAnsi="Times New Roman" w:cs="Times New Roman"/>
          <w:sz w:val="24"/>
          <w:szCs w:val="24"/>
        </w:rPr>
        <w:t>Кочеров, С. Н. Основы философии : учебное пособие для среднего профессионального</w:t>
      </w:r>
      <w:r w:rsidRPr="000C3FCC">
        <w:rPr>
          <w:rFonts w:ascii="Times New Roman" w:hAnsi="Times New Roman" w:cs="Times New Roman"/>
          <w:spacing w:val="29"/>
          <w:sz w:val="24"/>
          <w:szCs w:val="24"/>
        </w:rPr>
        <w:t xml:space="preserve"> </w:t>
      </w:r>
      <w:r w:rsidRPr="000C3FCC">
        <w:rPr>
          <w:rFonts w:ascii="Times New Roman" w:hAnsi="Times New Roman" w:cs="Times New Roman"/>
          <w:sz w:val="24"/>
          <w:szCs w:val="24"/>
        </w:rPr>
        <w:t>образования–</w:t>
      </w:r>
      <w:r w:rsidRPr="000C3FCC">
        <w:rPr>
          <w:rFonts w:ascii="Times New Roman" w:hAnsi="Times New Roman" w:cs="Times New Roman"/>
          <w:spacing w:val="35"/>
          <w:sz w:val="24"/>
          <w:szCs w:val="24"/>
        </w:rPr>
        <w:t xml:space="preserve"> </w:t>
      </w:r>
      <w:r w:rsidRPr="000C3FCC">
        <w:rPr>
          <w:rFonts w:ascii="Times New Roman" w:hAnsi="Times New Roman" w:cs="Times New Roman"/>
          <w:sz w:val="24"/>
          <w:szCs w:val="24"/>
        </w:rPr>
        <w:t>3-е</w:t>
      </w:r>
      <w:r w:rsidRPr="000C3FCC">
        <w:rPr>
          <w:rFonts w:ascii="Times New Roman" w:hAnsi="Times New Roman" w:cs="Times New Roman"/>
          <w:spacing w:val="30"/>
          <w:sz w:val="24"/>
          <w:szCs w:val="24"/>
        </w:rPr>
        <w:t xml:space="preserve"> </w:t>
      </w:r>
      <w:r w:rsidRPr="000C3FCC">
        <w:rPr>
          <w:rFonts w:ascii="Times New Roman" w:hAnsi="Times New Roman" w:cs="Times New Roman"/>
          <w:sz w:val="24"/>
          <w:szCs w:val="24"/>
        </w:rPr>
        <w:t>изд.,</w:t>
      </w:r>
      <w:r w:rsidRPr="000C3FCC">
        <w:rPr>
          <w:rFonts w:ascii="Times New Roman" w:hAnsi="Times New Roman" w:cs="Times New Roman"/>
          <w:spacing w:val="32"/>
          <w:sz w:val="24"/>
          <w:szCs w:val="24"/>
        </w:rPr>
        <w:t xml:space="preserve"> </w:t>
      </w:r>
      <w:r w:rsidRPr="000C3FCC">
        <w:rPr>
          <w:rFonts w:ascii="Times New Roman" w:hAnsi="Times New Roman" w:cs="Times New Roman"/>
          <w:sz w:val="24"/>
          <w:szCs w:val="24"/>
        </w:rPr>
        <w:t>перераб.</w:t>
      </w:r>
      <w:r w:rsidRPr="000C3FCC">
        <w:rPr>
          <w:rFonts w:ascii="Times New Roman" w:hAnsi="Times New Roman" w:cs="Times New Roman"/>
          <w:spacing w:val="32"/>
          <w:sz w:val="24"/>
          <w:szCs w:val="24"/>
        </w:rPr>
        <w:t xml:space="preserve"> </w:t>
      </w:r>
      <w:r w:rsidRPr="000C3FCC">
        <w:rPr>
          <w:rFonts w:ascii="Times New Roman" w:hAnsi="Times New Roman" w:cs="Times New Roman"/>
          <w:spacing w:val="-10"/>
          <w:sz w:val="24"/>
          <w:szCs w:val="24"/>
        </w:rPr>
        <w:t>и</w:t>
      </w:r>
      <w:r w:rsidRPr="000C3FCC">
        <w:rPr>
          <w:rFonts w:ascii="Times New Roman" w:hAnsi="Times New Roman" w:cs="Times New Roman"/>
          <w:sz w:val="24"/>
          <w:szCs w:val="24"/>
        </w:rPr>
        <w:t xml:space="preserve">оп. – Москва : Издательство Юрайт, 2022.  (Профессиональное образование).  Текст : электронный  Образовательная платформа Юрайт [сайт]. – URL: </w:t>
      </w:r>
      <w:hyperlink r:id="rId51">
        <w:r w:rsidRPr="000C3FCC">
          <w:rPr>
            <w:rFonts w:ascii="Times New Roman" w:hAnsi="Times New Roman" w:cs="Times New Roman"/>
            <w:sz w:val="24"/>
            <w:szCs w:val="24"/>
            <w:u w:val="single"/>
          </w:rPr>
          <w:t>https://urait.ru/bcode/491445</w:t>
        </w:r>
      </w:hyperlink>
    </w:p>
    <w:p w14:paraId="4BA83897" w14:textId="77777777" w:rsidR="000C3FCC" w:rsidRPr="000C3FCC" w:rsidRDefault="000C3FCC" w:rsidP="003351F9">
      <w:pPr>
        <w:widowControl w:val="0"/>
        <w:numPr>
          <w:ilvl w:val="0"/>
          <w:numId w:val="55"/>
        </w:numPr>
        <w:tabs>
          <w:tab w:val="left" w:pos="1134"/>
          <w:tab w:val="left" w:pos="1637"/>
        </w:tabs>
        <w:autoSpaceDE w:val="0"/>
        <w:autoSpaceDN w:val="0"/>
        <w:spacing w:before="2" w:line="276" w:lineRule="auto"/>
        <w:ind w:left="0" w:right="225" w:firstLine="851"/>
        <w:jc w:val="both"/>
        <w:rPr>
          <w:rFonts w:ascii="Times New Roman" w:hAnsi="Times New Roman" w:cs="Times New Roman"/>
          <w:sz w:val="24"/>
          <w:szCs w:val="24"/>
        </w:rPr>
      </w:pPr>
      <w:r w:rsidRPr="000C3FCC">
        <w:rPr>
          <w:rFonts w:ascii="Times New Roman" w:hAnsi="Times New Roman" w:cs="Times New Roman"/>
          <w:sz w:val="24"/>
          <w:szCs w:val="24"/>
        </w:rPr>
        <w:t xml:space="preserve">Бранская, Е. В. Основы философии : учебное пособие для среднего профессионального образования 2-е изд., перераб. и доп. – Москва : Издательство Юрайт, 2022. (Профессиональное образование).  Текст : электронный  Образовательная платформа Юрайт [сайт]. – URL: </w:t>
      </w:r>
      <w:hyperlink r:id="rId52">
        <w:r w:rsidRPr="000C3FCC">
          <w:rPr>
            <w:rFonts w:ascii="Times New Roman" w:hAnsi="Times New Roman" w:cs="Times New Roman"/>
            <w:sz w:val="24"/>
            <w:szCs w:val="24"/>
            <w:u w:val="single"/>
          </w:rPr>
          <w:t>https://urait.ru/bcode/493910</w:t>
        </w:r>
      </w:hyperlink>
    </w:p>
    <w:p w14:paraId="0F8FE26F" w14:textId="77777777" w:rsidR="000C3FCC" w:rsidRPr="000C3FCC" w:rsidRDefault="000C3FCC" w:rsidP="000C3FCC">
      <w:pPr>
        <w:keepNext/>
        <w:tabs>
          <w:tab w:val="left" w:pos="1134"/>
        </w:tabs>
        <w:spacing w:before="4" w:after="60"/>
        <w:ind w:firstLine="851"/>
        <w:jc w:val="both"/>
        <w:outlineLvl w:val="1"/>
        <w:rPr>
          <w:rFonts w:ascii="Times New Roman" w:eastAsia="Times New Roman" w:hAnsi="Times New Roman" w:cs="Times New Roman"/>
          <w:b/>
          <w:bCs/>
          <w:iCs/>
          <w:sz w:val="24"/>
          <w:szCs w:val="24"/>
        </w:rPr>
      </w:pPr>
      <w:r w:rsidRPr="000C3FCC">
        <w:rPr>
          <w:rFonts w:ascii="Times New Roman" w:eastAsia="Times New Roman" w:hAnsi="Times New Roman" w:cs="Times New Roman"/>
          <w:b/>
          <w:bCs/>
          <w:iCs/>
          <w:sz w:val="24"/>
          <w:szCs w:val="24"/>
        </w:rPr>
        <w:t>Программное</w:t>
      </w:r>
      <w:r w:rsidRPr="000C3FCC">
        <w:rPr>
          <w:rFonts w:ascii="Times New Roman" w:eastAsia="Times New Roman" w:hAnsi="Times New Roman" w:cs="Times New Roman"/>
          <w:b/>
          <w:bCs/>
          <w:iCs/>
          <w:spacing w:val="-3"/>
          <w:sz w:val="24"/>
          <w:szCs w:val="24"/>
        </w:rPr>
        <w:t xml:space="preserve"> </w:t>
      </w:r>
      <w:r w:rsidRPr="000C3FCC">
        <w:rPr>
          <w:rFonts w:ascii="Times New Roman" w:eastAsia="Times New Roman" w:hAnsi="Times New Roman" w:cs="Times New Roman"/>
          <w:b/>
          <w:bCs/>
          <w:iCs/>
          <w:sz w:val="24"/>
          <w:szCs w:val="24"/>
        </w:rPr>
        <w:t>обеспечение</w:t>
      </w:r>
      <w:r w:rsidRPr="000C3FCC">
        <w:rPr>
          <w:rFonts w:ascii="Times New Roman" w:eastAsia="Times New Roman" w:hAnsi="Times New Roman" w:cs="Times New Roman"/>
          <w:b/>
          <w:bCs/>
          <w:iCs/>
          <w:spacing w:val="-4"/>
          <w:sz w:val="24"/>
          <w:szCs w:val="24"/>
        </w:rPr>
        <w:t xml:space="preserve"> </w:t>
      </w:r>
      <w:r w:rsidRPr="000C3FCC">
        <w:rPr>
          <w:rFonts w:ascii="Times New Roman" w:eastAsia="Times New Roman" w:hAnsi="Times New Roman" w:cs="Times New Roman"/>
          <w:b/>
          <w:bCs/>
          <w:iCs/>
          <w:sz w:val="24"/>
          <w:szCs w:val="24"/>
        </w:rPr>
        <w:t>и</w:t>
      </w:r>
      <w:r w:rsidRPr="000C3FCC">
        <w:rPr>
          <w:rFonts w:ascii="Times New Roman" w:eastAsia="Times New Roman" w:hAnsi="Times New Roman" w:cs="Times New Roman"/>
          <w:b/>
          <w:bCs/>
          <w:iCs/>
          <w:spacing w:val="-3"/>
          <w:sz w:val="24"/>
          <w:szCs w:val="24"/>
        </w:rPr>
        <w:t xml:space="preserve"> </w:t>
      </w:r>
      <w:r w:rsidRPr="000C3FCC">
        <w:rPr>
          <w:rFonts w:ascii="Times New Roman" w:eastAsia="Times New Roman" w:hAnsi="Times New Roman" w:cs="Times New Roman"/>
          <w:b/>
          <w:bCs/>
          <w:iCs/>
          <w:sz w:val="24"/>
          <w:szCs w:val="24"/>
        </w:rPr>
        <w:t>Интернет</w:t>
      </w:r>
      <w:r w:rsidRPr="000C3FCC">
        <w:rPr>
          <w:rFonts w:ascii="Times New Roman" w:eastAsia="Times New Roman" w:hAnsi="Times New Roman" w:cs="Times New Roman"/>
          <w:b/>
          <w:bCs/>
          <w:iCs/>
          <w:spacing w:val="-2"/>
          <w:sz w:val="24"/>
          <w:szCs w:val="24"/>
        </w:rPr>
        <w:t xml:space="preserve"> ресурсы</w:t>
      </w:r>
    </w:p>
    <w:p w14:paraId="1DEE6D2E" w14:textId="77777777" w:rsidR="000C3FCC" w:rsidRPr="000C3FCC" w:rsidRDefault="000C3FCC" w:rsidP="003351F9">
      <w:pPr>
        <w:widowControl w:val="0"/>
        <w:numPr>
          <w:ilvl w:val="0"/>
          <w:numId w:val="54"/>
        </w:numPr>
        <w:tabs>
          <w:tab w:val="left" w:pos="1134"/>
          <w:tab w:val="left" w:pos="1674"/>
        </w:tabs>
        <w:autoSpaceDE w:val="0"/>
        <w:autoSpaceDN w:val="0"/>
        <w:spacing w:before="38"/>
        <w:ind w:left="0" w:firstLine="851"/>
        <w:jc w:val="both"/>
        <w:rPr>
          <w:rFonts w:ascii="Times New Roman" w:hAnsi="Times New Roman" w:cs="Times New Roman"/>
          <w:sz w:val="24"/>
          <w:szCs w:val="24"/>
        </w:rPr>
      </w:pPr>
      <w:r w:rsidRPr="000C3FCC">
        <w:rPr>
          <w:rFonts w:ascii="Times New Roman" w:hAnsi="Times New Roman" w:cs="Times New Roman"/>
          <w:sz w:val="24"/>
          <w:szCs w:val="24"/>
        </w:rPr>
        <w:t>ЭБС</w:t>
      </w:r>
      <w:r w:rsidRPr="000C3FCC">
        <w:rPr>
          <w:rFonts w:ascii="Times New Roman" w:hAnsi="Times New Roman" w:cs="Times New Roman"/>
          <w:spacing w:val="-2"/>
          <w:sz w:val="24"/>
          <w:szCs w:val="24"/>
        </w:rPr>
        <w:t xml:space="preserve"> </w:t>
      </w:r>
      <w:r w:rsidRPr="000C3FCC">
        <w:rPr>
          <w:rFonts w:ascii="Times New Roman" w:hAnsi="Times New Roman" w:cs="Times New Roman"/>
          <w:sz w:val="24"/>
          <w:szCs w:val="24"/>
        </w:rPr>
        <w:t>Юрайт</w:t>
      </w:r>
      <w:r w:rsidRPr="000C3FCC">
        <w:rPr>
          <w:rFonts w:ascii="Times New Roman" w:hAnsi="Times New Roman" w:cs="Times New Roman"/>
          <w:spacing w:val="1"/>
          <w:sz w:val="24"/>
          <w:szCs w:val="24"/>
        </w:rPr>
        <w:t xml:space="preserve"> </w:t>
      </w:r>
      <w:r w:rsidRPr="000C3FCC">
        <w:rPr>
          <w:rFonts w:ascii="Times New Roman" w:hAnsi="Times New Roman" w:cs="Times New Roman"/>
          <w:spacing w:val="-2"/>
          <w:sz w:val="24"/>
          <w:szCs w:val="24"/>
        </w:rPr>
        <w:t>https://urait.ru</w:t>
      </w:r>
    </w:p>
    <w:p w14:paraId="5EDF41AB" w14:textId="77777777" w:rsidR="000C3FCC" w:rsidRPr="000C3FCC" w:rsidRDefault="000C3FCC" w:rsidP="003351F9">
      <w:pPr>
        <w:widowControl w:val="0"/>
        <w:numPr>
          <w:ilvl w:val="0"/>
          <w:numId w:val="54"/>
        </w:numPr>
        <w:tabs>
          <w:tab w:val="left" w:pos="1134"/>
          <w:tab w:val="left" w:pos="1674"/>
        </w:tabs>
        <w:autoSpaceDE w:val="0"/>
        <w:autoSpaceDN w:val="0"/>
        <w:spacing w:before="41"/>
        <w:ind w:left="0" w:firstLine="851"/>
        <w:jc w:val="both"/>
        <w:rPr>
          <w:rFonts w:ascii="Times New Roman" w:hAnsi="Times New Roman" w:cs="Times New Roman"/>
          <w:sz w:val="24"/>
          <w:szCs w:val="24"/>
        </w:rPr>
      </w:pPr>
      <w:r w:rsidRPr="000C3FCC">
        <w:rPr>
          <w:rFonts w:ascii="Times New Roman" w:hAnsi="Times New Roman" w:cs="Times New Roman"/>
          <w:sz w:val="24"/>
          <w:szCs w:val="24"/>
        </w:rPr>
        <w:t>ЭБС</w:t>
      </w:r>
      <w:r w:rsidRPr="000C3FCC">
        <w:rPr>
          <w:rFonts w:ascii="Times New Roman" w:hAnsi="Times New Roman" w:cs="Times New Roman"/>
          <w:spacing w:val="-5"/>
          <w:sz w:val="24"/>
          <w:szCs w:val="24"/>
        </w:rPr>
        <w:t xml:space="preserve"> </w:t>
      </w:r>
      <w:r w:rsidRPr="000C3FCC">
        <w:rPr>
          <w:rFonts w:ascii="Times New Roman" w:hAnsi="Times New Roman" w:cs="Times New Roman"/>
          <w:sz w:val="24"/>
          <w:szCs w:val="24"/>
        </w:rPr>
        <w:t>Знаниум</w:t>
      </w:r>
      <w:r w:rsidRPr="000C3FCC">
        <w:rPr>
          <w:rFonts w:ascii="Times New Roman" w:hAnsi="Times New Roman" w:cs="Times New Roman"/>
          <w:spacing w:val="-5"/>
          <w:sz w:val="24"/>
          <w:szCs w:val="24"/>
        </w:rPr>
        <w:t xml:space="preserve"> </w:t>
      </w:r>
      <w:hyperlink r:id="rId53">
        <w:r w:rsidRPr="000C3FCC">
          <w:rPr>
            <w:rFonts w:ascii="Times New Roman" w:hAnsi="Times New Roman" w:cs="Times New Roman"/>
            <w:spacing w:val="-2"/>
            <w:sz w:val="24"/>
            <w:szCs w:val="24"/>
            <w:u w:val="single"/>
          </w:rPr>
          <w:t>https://www.znanium.com</w:t>
        </w:r>
      </w:hyperlink>
    </w:p>
    <w:p w14:paraId="35E733A9" w14:textId="77777777" w:rsidR="000C3FCC" w:rsidRPr="000C3FCC" w:rsidRDefault="000C3FCC" w:rsidP="003351F9">
      <w:pPr>
        <w:widowControl w:val="0"/>
        <w:numPr>
          <w:ilvl w:val="0"/>
          <w:numId w:val="54"/>
        </w:numPr>
        <w:tabs>
          <w:tab w:val="left" w:pos="1134"/>
          <w:tab w:val="left" w:pos="1674"/>
        </w:tabs>
        <w:autoSpaceDE w:val="0"/>
        <w:autoSpaceDN w:val="0"/>
        <w:spacing w:before="41"/>
        <w:ind w:left="0" w:firstLine="851"/>
        <w:jc w:val="both"/>
        <w:rPr>
          <w:rFonts w:ascii="Times New Roman" w:hAnsi="Times New Roman" w:cs="Times New Roman"/>
          <w:sz w:val="24"/>
          <w:szCs w:val="24"/>
        </w:rPr>
      </w:pPr>
      <w:r w:rsidRPr="000C3FCC">
        <w:rPr>
          <w:rFonts w:ascii="Times New Roman" w:hAnsi="Times New Roman" w:cs="Times New Roman"/>
          <w:sz w:val="24"/>
          <w:szCs w:val="24"/>
        </w:rPr>
        <w:t>ЭБС</w:t>
      </w:r>
      <w:r w:rsidRPr="000C3FCC">
        <w:rPr>
          <w:rFonts w:ascii="Times New Roman" w:hAnsi="Times New Roman" w:cs="Times New Roman"/>
          <w:spacing w:val="-3"/>
          <w:sz w:val="24"/>
          <w:szCs w:val="24"/>
        </w:rPr>
        <w:t xml:space="preserve"> </w:t>
      </w:r>
      <w:r w:rsidRPr="000C3FCC">
        <w:rPr>
          <w:rFonts w:ascii="Times New Roman" w:hAnsi="Times New Roman" w:cs="Times New Roman"/>
          <w:sz w:val="24"/>
          <w:szCs w:val="24"/>
        </w:rPr>
        <w:t>Лань</w:t>
      </w:r>
      <w:r w:rsidRPr="000C3FCC">
        <w:rPr>
          <w:rFonts w:ascii="Times New Roman" w:hAnsi="Times New Roman" w:cs="Times New Roman"/>
          <w:spacing w:val="-1"/>
          <w:sz w:val="24"/>
          <w:szCs w:val="24"/>
        </w:rPr>
        <w:t xml:space="preserve"> </w:t>
      </w:r>
      <w:hyperlink r:id="rId54">
        <w:r w:rsidRPr="000C3FCC">
          <w:rPr>
            <w:rFonts w:ascii="Times New Roman" w:hAnsi="Times New Roman" w:cs="Times New Roman"/>
            <w:spacing w:val="-2"/>
            <w:sz w:val="24"/>
            <w:szCs w:val="24"/>
            <w:u w:val="single"/>
          </w:rPr>
          <w:t>https://e.lanbook.com/</w:t>
        </w:r>
      </w:hyperlink>
    </w:p>
    <w:p w14:paraId="01B59B83" w14:textId="08259CAD" w:rsidR="000C3FCC" w:rsidRPr="00D31EE6" w:rsidRDefault="000C3FCC" w:rsidP="003351F9">
      <w:pPr>
        <w:widowControl w:val="0"/>
        <w:numPr>
          <w:ilvl w:val="0"/>
          <w:numId w:val="54"/>
        </w:numPr>
        <w:tabs>
          <w:tab w:val="left" w:pos="1134"/>
          <w:tab w:val="left" w:pos="1674"/>
        </w:tabs>
        <w:autoSpaceDE w:val="0"/>
        <w:autoSpaceDN w:val="0"/>
        <w:spacing w:before="41"/>
        <w:ind w:left="0" w:firstLine="851"/>
        <w:jc w:val="both"/>
        <w:rPr>
          <w:rFonts w:ascii="Times New Roman" w:hAnsi="Times New Roman" w:cs="Times New Roman"/>
          <w:sz w:val="24"/>
          <w:szCs w:val="24"/>
        </w:rPr>
      </w:pPr>
      <w:r w:rsidRPr="000C3FCC">
        <w:rPr>
          <w:rFonts w:ascii="Times New Roman" w:hAnsi="Times New Roman" w:cs="Times New Roman"/>
          <w:sz w:val="24"/>
          <w:szCs w:val="24"/>
        </w:rPr>
        <w:lastRenderedPageBreak/>
        <w:t>ЭБС</w:t>
      </w:r>
      <w:r w:rsidRPr="000C3FCC">
        <w:rPr>
          <w:rFonts w:ascii="Times New Roman" w:hAnsi="Times New Roman" w:cs="Times New Roman"/>
          <w:spacing w:val="-5"/>
          <w:sz w:val="24"/>
          <w:szCs w:val="24"/>
        </w:rPr>
        <w:t xml:space="preserve"> </w:t>
      </w:r>
      <w:r w:rsidRPr="000C3FCC">
        <w:rPr>
          <w:rFonts w:ascii="Times New Roman" w:hAnsi="Times New Roman" w:cs="Times New Roman"/>
          <w:sz w:val="24"/>
          <w:szCs w:val="24"/>
        </w:rPr>
        <w:t>Консультант</w:t>
      </w:r>
      <w:r w:rsidRPr="000C3FCC">
        <w:rPr>
          <w:rFonts w:ascii="Times New Roman" w:hAnsi="Times New Roman" w:cs="Times New Roman"/>
          <w:spacing w:val="-4"/>
          <w:sz w:val="24"/>
          <w:szCs w:val="24"/>
        </w:rPr>
        <w:t xml:space="preserve"> </w:t>
      </w:r>
      <w:r w:rsidRPr="000C3FCC">
        <w:rPr>
          <w:rFonts w:ascii="Times New Roman" w:hAnsi="Times New Roman" w:cs="Times New Roman"/>
          <w:sz w:val="24"/>
          <w:szCs w:val="24"/>
        </w:rPr>
        <w:t>студента</w:t>
      </w:r>
      <w:r w:rsidRPr="000C3FCC">
        <w:rPr>
          <w:rFonts w:ascii="Times New Roman" w:hAnsi="Times New Roman" w:cs="Times New Roman"/>
          <w:spacing w:val="-2"/>
          <w:sz w:val="24"/>
          <w:szCs w:val="24"/>
        </w:rPr>
        <w:t xml:space="preserve"> </w:t>
      </w:r>
      <w:hyperlink r:id="rId55">
        <w:r w:rsidRPr="000C3FCC">
          <w:rPr>
            <w:rFonts w:ascii="Times New Roman" w:hAnsi="Times New Roman" w:cs="Times New Roman"/>
            <w:spacing w:val="-2"/>
            <w:sz w:val="24"/>
            <w:szCs w:val="24"/>
            <w:u w:val="single"/>
          </w:rPr>
          <w:t>www.studentlibrary.ru/</w:t>
        </w:r>
      </w:hyperlink>
    </w:p>
    <w:p w14:paraId="25F859F6" w14:textId="77777777" w:rsidR="00D31EE6" w:rsidRPr="000C3FCC" w:rsidRDefault="00D31EE6" w:rsidP="00D31EE6">
      <w:pPr>
        <w:widowControl w:val="0"/>
        <w:tabs>
          <w:tab w:val="left" w:pos="1134"/>
          <w:tab w:val="left" w:pos="1674"/>
        </w:tabs>
        <w:autoSpaceDE w:val="0"/>
        <w:autoSpaceDN w:val="0"/>
        <w:spacing w:before="41"/>
        <w:jc w:val="both"/>
        <w:rPr>
          <w:rFonts w:ascii="Times New Roman" w:hAnsi="Times New Roman" w:cs="Times New Roman"/>
          <w:sz w:val="24"/>
          <w:szCs w:val="24"/>
        </w:rPr>
      </w:pPr>
    </w:p>
    <w:p w14:paraId="2F1B9E26" w14:textId="77777777" w:rsidR="000C3FCC" w:rsidRPr="000C3FCC" w:rsidRDefault="000C3FCC" w:rsidP="000C3FCC">
      <w:pPr>
        <w:keepNext/>
        <w:spacing w:after="120"/>
        <w:jc w:val="center"/>
        <w:outlineLvl w:val="0"/>
        <w:rPr>
          <w:rFonts w:ascii="Times New Roman" w:eastAsia="Segoe UI" w:hAnsi="Times New Roman" w:cs="Times New Roman"/>
          <w:caps/>
          <w:kern w:val="32"/>
          <w:sz w:val="24"/>
          <w:szCs w:val="24"/>
          <w:lang w:eastAsia="ru-RU"/>
        </w:rPr>
      </w:pPr>
      <w:r w:rsidRPr="000C3FCC">
        <w:rPr>
          <w:rFonts w:ascii="Times New Roman" w:eastAsia="Segoe UI" w:hAnsi="Times New Roman" w:cs="Times New Roman"/>
          <w:b/>
          <w:bCs/>
          <w:caps/>
          <w:kern w:val="32"/>
          <w:sz w:val="24"/>
          <w:szCs w:val="24"/>
          <w:lang w:eastAsia="ru-RU"/>
        </w:rPr>
        <w:t xml:space="preserve">4. Контроль и оценка результатов </w:t>
      </w:r>
      <w:r w:rsidRPr="000C3FCC">
        <w:rPr>
          <w:rFonts w:ascii="Times New Roman" w:eastAsia="Segoe UI" w:hAnsi="Times New Roman" w:cs="Times New Roman"/>
          <w:b/>
          <w:bCs/>
          <w:caps/>
          <w:kern w:val="32"/>
          <w:sz w:val="24"/>
          <w:szCs w:val="24"/>
          <w:lang w:eastAsia="ru-RU"/>
        </w:rPr>
        <w:br/>
        <w:t>освоения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4"/>
        <w:gridCol w:w="3112"/>
      </w:tblGrid>
      <w:tr w:rsidR="000C3FCC" w:rsidRPr="000C3FCC" w14:paraId="0A569DDD" w14:textId="77777777" w:rsidTr="00AD5821">
        <w:trPr>
          <w:trHeight w:val="519"/>
        </w:trPr>
        <w:tc>
          <w:tcPr>
            <w:tcW w:w="1543" w:type="pct"/>
            <w:vAlign w:val="center"/>
          </w:tcPr>
          <w:p w14:paraId="518EDC11" w14:textId="77777777" w:rsidR="000C3FCC" w:rsidRPr="000C3FCC" w:rsidRDefault="000C3FCC" w:rsidP="000C3FCC">
            <w:pPr>
              <w:suppressAutoHyphens/>
              <w:spacing w:line="276" w:lineRule="auto"/>
              <w:contextualSpacing/>
              <w:jc w:val="center"/>
              <w:rPr>
                <w:rFonts w:ascii="Times New Roman" w:hAnsi="Times New Roman" w:cs="Times New Roman"/>
                <w:b/>
                <w:iCs/>
                <w:sz w:val="24"/>
                <w:szCs w:val="24"/>
              </w:rPr>
            </w:pPr>
            <w:r w:rsidRPr="000C3FCC">
              <w:rPr>
                <w:rFonts w:ascii="Times New Roman" w:hAnsi="Times New Roman" w:cs="Times New Roman"/>
                <w:b/>
                <w:iCs/>
                <w:sz w:val="24"/>
                <w:szCs w:val="24"/>
              </w:rPr>
              <w:t>Результаты обучения</w:t>
            </w:r>
          </w:p>
        </w:tc>
        <w:tc>
          <w:tcPr>
            <w:tcW w:w="1840" w:type="pct"/>
            <w:vAlign w:val="center"/>
          </w:tcPr>
          <w:p w14:paraId="709D54DC" w14:textId="77777777" w:rsidR="000C3FCC" w:rsidRPr="000C3FCC" w:rsidRDefault="000C3FCC" w:rsidP="000C3FCC">
            <w:pPr>
              <w:suppressAutoHyphens/>
              <w:spacing w:line="276" w:lineRule="auto"/>
              <w:contextualSpacing/>
              <w:jc w:val="center"/>
              <w:rPr>
                <w:rFonts w:ascii="Times New Roman" w:hAnsi="Times New Roman" w:cs="Times New Roman"/>
                <w:b/>
                <w:sz w:val="24"/>
                <w:szCs w:val="24"/>
              </w:rPr>
            </w:pPr>
            <w:r w:rsidRPr="000C3FCC">
              <w:rPr>
                <w:rFonts w:ascii="Times New Roman" w:hAnsi="Times New Roman" w:cs="Times New Roman"/>
                <w:b/>
                <w:iCs/>
                <w:sz w:val="24"/>
                <w:szCs w:val="24"/>
              </w:rPr>
              <w:t>Показатели освоенности компетенций</w:t>
            </w:r>
          </w:p>
        </w:tc>
        <w:tc>
          <w:tcPr>
            <w:tcW w:w="1616" w:type="pct"/>
            <w:vAlign w:val="center"/>
          </w:tcPr>
          <w:p w14:paraId="5ECD7036" w14:textId="77777777" w:rsidR="000C3FCC" w:rsidRPr="000C3FCC" w:rsidRDefault="000C3FCC" w:rsidP="000C3FCC">
            <w:pPr>
              <w:suppressAutoHyphens/>
              <w:spacing w:line="276" w:lineRule="auto"/>
              <w:contextualSpacing/>
              <w:jc w:val="center"/>
              <w:rPr>
                <w:rFonts w:ascii="Times New Roman" w:hAnsi="Times New Roman" w:cs="Times New Roman"/>
                <w:b/>
                <w:sz w:val="24"/>
                <w:szCs w:val="24"/>
              </w:rPr>
            </w:pPr>
            <w:r w:rsidRPr="000C3FCC">
              <w:rPr>
                <w:rFonts w:ascii="Times New Roman" w:hAnsi="Times New Roman" w:cs="Times New Roman"/>
                <w:b/>
                <w:sz w:val="24"/>
                <w:szCs w:val="24"/>
              </w:rPr>
              <w:t>Методы оценки</w:t>
            </w:r>
          </w:p>
        </w:tc>
      </w:tr>
      <w:tr w:rsidR="000C3FCC" w:rsidRPr="000C3FCC" w14:paraId="7F471A45" w14:textId="77777777" w:rsidTr="00AD5821">
        <w:trPr>
          <w:trHeight w:val="698"/>
        </w:trPr>
        <w:tc>
          <w:tcPr>
            <w:tcW w:w="1543" w:type="pct"/>
          </w:tcPr>
          <w:p w14:paraId="37F2DD62" w14:textId="77777777" w:rsidR="000C3FCC" w:rsidRPr="000C3FCC" w:rsidRDefault="000C3FCC" w:rsidP="00AD5821">
            <w:pPr>
              <w:suppressAutoHyphens/>
              <w:contextualSpacing/>
              <w:rPr>
                <w:rFonts w:ascii="Times New Roman" w:hAnsi="Times New Roman" w:cs="Times New Roman"/>
                <w:bCs/>
                <w:i/>
                <w:sz w:val="24"/>
                <w:szCs w:val="24"/>
              </w:rPr>
            </w:pPr>
            <w:r w:rsidRPr="000C3FCC">
              <w:rPr>
                <w:rFonts w:ascii="Times New Roman" w:hAnsi="Times New Roman" w:cs="Times New Roman"/>
                <w:bCs/>
                <w:i/>
                <w:sz w:val="24"/>
                <w:szCs w:val="24"/>
              </w:rPr>
              <w:t>Знает:</w:t>
            </w:r>
          </w:p>
          <w:p w14:paraId="7B23D7FB" w14:textId="77777777" w:rsidR="000C3FCC" w:rsidRPr="000C3FCC" w:rsidRDefault="000C3FCC" w:rsidP="00AD5821">
            <w:pPr>
              <w:shd w:val="clear" w:color="auto" w:fill="FFFFFF"/>
              <w:rPr>
                <w:rFonts w:ascii="Times New Roman" w:hAnsi="Times New Roman" w:cs="Times New Roman"/>
                <w:sz w:val="24"/>
                <w:szCs w:val="24"/>
              </w:rPr>
            </w:pPr>
            <w:r w:rsidRPr="000C3FCC">
              <w:rPr>
                <w:rFonts w:ascii="Times New Roman" w:hAnsi="Times New Roman" w:cs="Times New Roman"/>
                <w:bCs/>
                <w:i/>
                <w:sz w:val="24"/>
                <w:szCs w:val="24"/>
              </w:rPr>
              <w:t xml:space="preserve"> </w:t>
            </w:r>
            <w:r w:rsidRPr="000C3FCC">
              <w:rPr>
                <w:rFonts w:ascii="Times New Roman" w:hAnsi="Times New Roman" w:cs="Times New Roman"/>
                <w:sz w:val="24"/>
                <w:szCs w:val="24"/>
              </w:rPr>
              <w:t>роль философии в жизни человека и общества;</w:t>
            </w:r>
          </w:p>
          <w:p w14:paraId="2921C127" w14:textId="77777777" w:rsidR="000C3FCC" w:rsidRPr="000C3FCC" w:rsidRDefault="000C3FCC" w:rsidP="00AD5821">
            <w:pPr>
              <w:shd w:val="clear" w:color="auto" w:fill="FFFFFF"/>
              <w:rPr>
                <w:rFonts w:ascii="Times New Roman" w:hAnsi="Times New Roman" w:cs="Times New Roman"/>
                <w:sz w:val="24"/>
                <w:szCs w:val="24"/>
              </w:rPr>
            </w:pPr>
            <w:r w:rsidRPr="000C3FCC">
              <w:rPr>
                <w:rFonts w:ascii="Times New Roman" w:hAnsi="Times New Roman" w:cs="Times New Roman"/>
                <w:sz w:val="24"/>
                <w:szCs w:val="24"/>
              </w:rPr>
              <w:t>-основы философского учения о бытии;</w:t>
            </w:r>
          </w:p>
          <w:p w14:paraId="0EFBD082" w14:textId="77777777" w:rsidR="000C3FCC" w:rsidRPr="000C3FCC" w:rsidRDefault="000C3FCC" w:rsidP="00AD5821">
            <w:pPr>
              <w:shd w:val="clear" w:color="auto" w:fill="FFFFFF"/>
              <w:rPr>
                <w:rFonts w:ascii="Times New Roman" w:hAnsi="Times New Roman" w:cs="Times New Roman"/>
                <w:sz w:val="24"/>
                <w:szCs w:val="24"/>
              </w:rPr>
            </w:pPr>
            <w:r w:rsidRPr="000C3FCC">
              <w:rPr>
                <w:rFonts w:ascii="Times New Roman" w:hAnsi="Times New Roman" w:cs="Times New Roman"/>
                <w:sz w:val="24"/>
                <w:szCs w:val="24"/>
              </w:rPr>
              <w:t>-сущность процесса познания;</w:t>
            </w:r>
          </w:p>
          <w:p w14:paraId="6D7ACECF" w14:textId="77777777" w:rsidR="000C3FCC" w:rsidRPr="000C3FCC" w:rsidRDefault="000C3FCC" w:rsidP="00AD5821">
            <w:pPr>
              <w:shd w:val="clear" w:color="auto" w:fill="FFFFFF"/>
              <w:rPr>
                <w:rFonts w:ascii="Times New Roman" w:hAnsi="Times New Roman" w:cs="Times New Roman"/>
                <w:sz w:val="24"/>
                <w:szCs w:val="24"/>
              </w:rPr>
            </w:pPr>
            <w:r w:rsidRPr="000C3FCC">
              <w:rPr>
                <w:rFonts w:ascii="Times New Roman" w:hAnsi="Times New Roman" w:cs="Times New Roman"/>
                <w:spacing w:val="-1"/>
                <w:sz w:val="24"/>
                <w:szCs w:val="24"/>
              </w:rPr>
              <w:t xml:space="preserve">-основы научной, философской и религиозной </w:t>
            </w:r>
            <w:r w:rsidRPr="000C3FCC">
              <w:rPr>
                <w:rFonts w:ascii="Times New Roman" w:hAnsi="Times New Roman" w:cs="Times New Roman"/>
                <w:sz w:val="24"/>
                <w:szCs w:val="24"/>
              </w:rPr>
              <w:t>картин мира;</w:t>
            </w:r>
          </w:p>
          <w:p w14:paraId="1B5CD543" w14:textId="77777777" w:rsidR="000C3FCC" w:rsidRPr="000C3FCC" w:rsidRDefault="000C3FCC" w:rsidP="00AD5821">
            <w:pPr>
              <w:shd w:val="clear" w:color="auto" w:fill="FFFFFF"/>
              <w:rPr>
                <w:rFonts w:ascii="Times New Roman" w:hAnsi="Times New Roman" w:cs="Times New Roman"/>
                <w:sz w:val="24"/>
                <w:szCs w:val="24"/>
              </w:rPr>
            </w:pPr>
            <w:r w:rsidRPr="000C3FCC">
              <w:rPr>
                <w:rFonts w:ascii="Times New Roman" w:hAnsi="Times New Roman" w:cs="Times New Roman"/>
                <w:sz w:val="24"/>
                <w:szCs w:val="24"/>
              </w:rPr>
              <w:t>-об условиях формирования личности, свободе и ответственности за сохранение жизни, культуры, окружающей среды;</w:t>
            </w:r>
          </w:p>
          <w:p w14:paraId="536E1AC5" w14:textId="77777777" w:rsidR="000C3FCC" w:rsidRPr="000C3FCC" w:rsidRDefault="000C3FCC" w:rsidP="00AD5821">
            <w:pPr>
              <w:shd w:val="clear" w:color="auto" w:fill="FFFFFF"/>
              <w:rPr>
                <w:rFonts w:ascii="Times New Roman" w:hAnsi="Times New Roman" w:cs="Times New Roman"/>
                <w:sz w:val="24"/>
                <w:szCs w:val="24"/>
              </w:rPr>
            </w:pPr>
            <w:r w:rsidRPr="000C3FCC">
              <w:rPr>
                <w:rFonts w:ascii="Times New Roman" w:hAnsi="Times New Roman" w:cs="Times New Roman"/>
                <w:sz w:val="24"/>
                <w:szCs w:val="24"/>
              </w:rPr>
              <w:t>-о социальных и этических проблемах, связанных с развитием и использованием достижений науки, техники и технологий.</w:t>
            </w:r>
          </w:p>
          <w:p w14:paraId="4205D095" w14:textId="77777777" w:rsidR="000C3FCC" w:rsidRPr="000C3FCC" w:rsidRDefault="000C3FCC" w:rsidP="00AD5821">
            <w:pPr>
              <w:suppressAutoHyphens/>
              <w:spacing w:line="276" w:lineRule="auto"/>
              <w:contextualSpacing/>
              <w:rPr>
                <w:rFonts w:ascii="Times New Roman" w:hAnsi="Times New Roman" w:cs="Times New Roman"/>
                <w:bCs/>
                <w:i/>
                <w:sz w:val="24"/>
                <w:szCs w:val="24"/>
              </w:rPr>
            </w:pPr>
          </w:p>
          <w:p w14:paraId="741FB5DF" w14:textId="77777777" w:rsidR="000C3FCC" w:rsidRPr="000C3FCC" w:rsidRDefault="000C3FCC" w:rsidP="00AD5821">
            <w:pPr>
              <w:suppressAutoHyphens/>
              <w:contextualSpacing/>
              <w:rPr>
                <w:rFonts w:ascii="Times New Roman" w:hAnsi="Times New Roman" w:cs="Times New Roman"/>
                <w:bCs/>
                <w:i/>
                <w:sz w:val="24"/>
                <w:szCs w:val="24"/>
              </w:rPr>
            </w:pPr>
            <w:r w:rsidRPr="000C3FCC">
              <w:rPr>
                <w:rFonts w:ascii="Times New Roman" w:hAnsi="Times New Roman" w:cs="Times New Roman"/>
                <w:bCs/>
                <w:i/>
                <w:sz w:val="24"/>
                <w:szCs w:val="24"/>
              </w:rPr>
              <w:t>Умеет:</w:t>
            </w:r>
          </w:p>
          <w:p w14:paraId="7F9132BB" w14:textId="77777777" w:rsidR="000C3FCC" w:rsidRPr="000C3FCC" w:rsidRDefault="000C3FCC" w:rsidP="00AD5821">
            <w:pPr>
              <w:suppressAutoHyphens/>
              <w:contextualSpacing/>
              <w:rPr>
                <w:rFonts w:ascii="Times New Roman" w:hAnsi="Times New Roman" w:cs="Times New Roman"/>
                <w:bCs/>
                <w:i/>
                <w:sz w:val="24"/>
                <w:szCs w:val="24"/>
              </w:rPr>
            </w:pPr>
            <w:r w:rsidRPr="000C3FCC">
              <w:rPr>
                <w:rFonts w:ascii="Times New Roman" w:hAnsi="Times New Roman" w:cs="Times New Roman"/>
                <w:sz w:val="24"/>
                <w:szCs w:val="24"/>
              </w:rPr>
              <w:t>ориентироваться в наиболее общих философских проблемах бытия, познания, ценностей, свободы и смысла жизни как основах формирования культуры гражданинаи будущего специалиста.</w:t>
            </w:r>
            <w:r w:rsidRPr="000C3FCC">
              <w:rPr>
                <w:rFonts w:ascii="Times New Roman" w:hAnsi="Times New Roman" w:cs="Times New Roman"/>
                <w:bCs/>
                <w:i/>
                <w:sz w:val="24"/>
                <w:szCs w:val="24"/>
              </w:rPr>
              <w:t xml:space="preserve"> </w:t>
            </w:r>
          </w:p>
        </w:tc>
        <w:tc>
          <w:tcPr>
            <w:tcW w:w="1840" w:type="pct"/>
          </w:tcPr>
          <w:p w14:paraId="0054208E" w14:textId="77777777" w:rsidR="000C3FCC" w:rsidRPr="000C3FCC" w:rsidRDefault="000C3FCC" w:rsidP="00AD5821">
            <w:pPr>
              <w:suppressAutoHyphens/>
              <w:ind w:firstLine="426"/>
              <w:contextualSpacing/>
              <w:rPr>
                <w:rFonts w:ascii="Times New Roman" w:hAnsi="Times New Roman" w:cs="Times New Roman"/>
                <w:sz w:val="24"/>
                <w:szCs w:val="24"/>
              </w:rPr>
            </w:pPr>
            <w:r w:rsidRPr="000C3FCC">
              <w:rPr>
                <w:rFonts w:ascii="Times New Roman" w:hAnsi="Times New Roman" w:cs="Times New Roman"/>
                <w:sz w:val="24"/>
                <w:szCs w:val="24"/>
              </w:rPr>
              <w:t>- обучающийся. свободно владеет  философским учением бытия, процессом познания, философской и религиозной картиной мира,  условиями формирования личности.</w:t>
            </w:r>
          </w:p>
          <w:p w14:paraId="36719B5D" w14:textId="77777777" w:rsidR="000C3FCC" w:rsidRPr="000C3FCC" w:rsidRDefault="000C3FCC" w:rsidP="00AD5821">
            <w:pPr>
              <w:suppressAutoHyphens/>
              <w:ind w:firstLine="426"/>
              <w:contextualSpacing/>
              <w:rPr>
                <w:rFonts w:ascii="Times New Roman" w:hAnsi="Times New Roman" w:cs="Times New Roman"/>
                <w:sz w:val="24"/>
                <w:szCs w:val="24"/>
              </w:rPr>
            </w:pPr>
          </w:p>
          <w:p w14:paraId="3F6205F8" w14:textId="77777777" w:rsidR="000C3FCC" w:rsidRPr="000C3FCC" w:rsidRDefault="000C3FCC" w:rsidP="00AD5821">
            <w:pPr>
              <w:suppressAutoHyphens/>
              <w:contextualSpacing/>
              <w:rPr>
                <w:rFonts w:ascii="Times New Roman" w:hAnsi="Times New Roman" w:cs="Times New Roman"/>
                <w:i/>
                <w:sz w:val="24"/>
                <w:szCs w:val="24"/>
              </w:rPr>
            </w:pPr>
          </w:p>
          <w:p w14:paraId="2E8BD263" w14:textId="77777777" w:rsidR="000C3FCC" w:rsidRPr="000C3FCC" w:rsidRDefault="000C3FCC" w:rsidP="00AD5821">
            <w:pPr>
              <w:suppressAutoHyphens/>
              <w:contextualSpacing/>
              <w:rPr>
                <w:rFonts w:ascii="Times New Roman" w:hAnsi="Times New Roman" w:cs="Times New Roman"/>
                <w:i/>
                <w:sz w:val="24"/>
                <w:szCs w:val="24"/>
              </w:rPr>
            </w:pPr>
          </w:p>
          <w:p w14:paraId="4512EAE5" w14:textId="77777777" w:rsidR="000C3FCC" w:rsidRPr="000C3FCC" w:rsidRDefault="000C3FCC" w:rsidP="00AD5821">
            <w:pPr>
              <w:suppressAutoHyphens/>
              <w:contextualSpacing/>
              <w:rPr>
                <w:rFonts w:ascii="Times New Roman" w:hAnsi="Times New Roman" w:cs="Times New Roman"/>
                <w:i/>
                <w:sz w:val="24"/>
                <w:szCs w:val="24"/>
              </w:rPr>
            </w:pPr>
          </w:p>
          <w:p w14:paraId="01CA1F3F" w14:textId="77777777" w:rsidR="000C3FCC" w:rsidRPr="000C3FCC" w:rsidRDefault="000C3FCC" w:rsidP="00AD5821">
            <w:pPr>
              <w:suppressAutoHyphens/>
              <w:contextualSpacing/>
              <w:rPr>
                <w:rFonts w:ascii="Times New Roman" w:hAnsi="Times New Roman" w:cs="Times New Roman"/>
                <w:i/>
                <w:sz w:val="24"/>
                <w:szCs w:val="24"/>
              </w:rPr>
            </w:pPr>
          </w:p>
          <w:p w14:paraId="421D7560" w14:textId="77777777" w:rsidR="000C3FCC" w:rsidRPr="000C3FCC" w:rsidRDefault="000C3FCC" w:rsidP="00AD5821">
            <w:pPr>
              <w:suppressAutoHyphens/>
              <w:contextualSpacing/>
              <w:rPr>
                <w:rFonts w:ascii="Times New Roman" w:hAnsi="Times New Roman" w:cs="Times New Roman"/>
                <w:i/>
                <w:sz w:val="24"/>
                <w:szCs w:val="24"/>
              </w:rPr>
            </w:pPr>
          </w:p>
          <w:p w14:paraId="7F2CB446" w14:textId="77777777" w:rsidR="000C3FCC" w:rsidRPr="000C3FCC" w:rsidRDefault="000C3FCC" w:rsidP="00AD5821">
            <w:pPr>
              <w:suppressAutoHyphens/>
              <w:contextualSpacing/>
              <w:rPr>
                <w:rFonts w:ascii="Times New Roman" w:hAnsi="Times New Roman" w:cs="Times New Roman"/>
                <w:i/>
                <w:sz w:val="24"/>
                <w:szCs w:val="24"/>
              </w:rPr>
            </w:pPr>
          </w:p>
          <w:p w14:paraId="710CCE73" w14:textId="77777777" w:rsidR="000C3FCC" w:rsidRPr="000C3FCC" w:rsidRDefault="000C3FCC" w:rsidP="00AD5821">
            <w:pPr>
              <w:suppressAutoHyphens/>
              <w:contextualSpacing/>
              <w:rPr>
                <w:rFonts w:ascii="Times New Roman" w:hAnsi="Times New Roman" w:cs="Times New Roman"/>
                <w:i/>
                <w:sz w:val="24"/>
                <w:szCs w:val="24"/>
              </w:rPr>
            </w:pPr>
          </w:p>
          <w:p w14:paraId="1358F6B5" w14:textId="77777777" w:rsidR="000C3FCC" w:rsidRPr="000C3FCC" w:rsidRDefault="000C3FCC" w:rsidP="00AD5821">
            <w:pPr>
              <w:suppressAutoHyphens/>
              <w:contextualSpacing/>
              <w:rPr>
                <w:rFonts w:ascii="Times New Roman" w:hAnsi="Times New Roman" w:cs="Times New Roman"/>
                <w:i/>
                <w:sz w:val="24"/>
                <w:szCs w:val="24"/>
              </w:rPr>
            </w:pPr>
          </w:p>
          <w:p w14:paraId="56FD4B01" w14:textId="77777777" w:rsidR="000C3FCC" w:rsidRPr="000C3FCC" w:rsidRDefault="000C3FCC" w:rsidP="00AD5821">
            <w:pPr>
              <w:suppressAutoHyphens/>
              <w:contextualSpacing/>
              <w:rPr>
                <w:rFonts w:ascii="Times New Roman" w:hAnsi="Times New Roman" w:cs="Times New Roman"/>
                <w:i/>
                <w:sz w:val="24"/>
                <w:szCs w:val="24"/>
              </w:rPr>
            </w:pPr>
          </w:p>
          <w:p w14:paraId="4E33499E" w14:textId="77777777" w:rsidR="000C3FCC" w:rsidRPr="000C3FCC" w:rsidRDefault="000C3FCC" w:rsidP="00AD5821">
            <w:pPr>
              <w:suppressAutoHyphens/>
              <w:contextualSpacing/>
              <w:rPr>
                <w:rFonts w:ascii="Times New Roman" w:hAnsi="Times New Roman" w:cs="Times New Roman"/>
                <w:i/>
                <w:sz w:val="24"/>
                <w:szCs w:val="24"/>
              </w:rPr>
            </w:pPr>
          </w:p>
          <w:p w14:paraId="209C0D97" w14:textId="77777777" w:rsidR="000C3FCC" w:rsidRPr="000C3FCC" w:rsidRDefault="000C3FCC" w:rsidP="00AD5821">
            <w:pPr>
              <w:suppressAutoHyphens/>
              <w:contextualSpacing/>
              <w:rPr>
                <w:rFonts w:ascii="Times New Roman" w:hAnsi="Times New Roman" w:cs="Times New Roman"/>
                <w:i/>
                <w:sz w:val="24"/>
                <w:szCs w:val="24"/>
              </w:rPr>
            </w:pPr>
          </w:p>
          <w:p w14:paraId="1DC20F82" w14:textId="77777777" w:rsidR="000C3FCC" w:rsidRPr="000C3FCC" w:rsidRDefault="000C3FCC" w:rsidP="00AD5821">
            <w:pPr>
              <w:suppressAutoHyphens/>
              <w:contextualSpacing/>
              <w:rPr>
                <w:rFonts w:ascii="Times New Roman" w:hAnsi="Times New Roman" w:cs="Times New Roman"/>
                <w:i/>
                <w:sz w:val="24"/>
                <w:szCs w:val="24"/>
              </w:rPr>
            </w:pPr>
          </w:p>
          <w:p w14:paraId="38D9A3CD" w14:textId="77777777" w:rsidR="000C3FCC" w:rsidRPr="000C3FCC" w:rsidRDefault="000C3FCC" w:rsidP="00AD5821">
            <w:pPr>
              <w:suppressAutoHyphens/>
              <w:contextualSpacing/>
              <w:rPr>
                <w:rFonts w:ascii="Times New Roman" w:hAnsi="Times New Roman" w:cs="Times New Roman"/>
                <w:i/>
                <w:sz w:val="24"/>
                <w:szCs w:val="24"/>
              </w:rPr>
            </w:pPr>
          </w:p>
          <w:p w14:paraId="106DC472" w14:textId="77777777" w:rsidR="000C3FCC" w:rsidRPr="000C3FCC" w:rsidRDefault="000C3FCC" w:rsidP="00AD5821">
            <w:pPr>
              <w:suppressAutoHyphens/>
              <w:contextualSpacing/>
              <w:rPr>
                <w:rFonts w:ascii="Times New Roman" w:hAnsi="Times New Roman" w:cs="Times New Roman"/>
                <w:i/>
                <w:sz w:val="24"/>
                <w:szCs w:val="24"/>
              </w:rPr>
            </w:pPr>
          </w:p>
          <w:p w14:paraId="5E15FC24" w14:textId="77777777" w:rsidR="000C3FCC" w:rsidRPr="000C3FCC" w:rsidRDefault="000C3FCC" w:rsidP="00AD5821">
            <w:pPr>
              <w:suppressAutoHyphens/>
              <w:contextualSpacing/>
              <w:rPr>
                <w:rFonts w:ascii="Times New Roman" w:hAnsi="Times New Roman" w:cs="Times New Roman"/>
                <w:i/>
                <w:sz w:val="24"/>
                <w:szCs w:val="24"/>
              </w:rPr>
            </w:pPr>
          </w:p>
          <w:p w14:paraId="0C76C9CC" w14:textId="77777777" w:rsidR="000C3FCC" w:rsidRPr="000C3FCC" w:rsidRDefault="000C3FCC" w:rsidP="00AD5821">
            <w:pPr>
              <w:suppressAutoHyphens/>
              <w:contextualSpacing/>
              <w:rPr>
                <w:rFonts w:ascii="Times New Roman" w:hAnsi="Times New Roman" w:cs="Times New Roman"/>
                <w:i/>
                <w:sz w:val="24"/>
                <w:szCs w:val="24"/>
              </w:rPr>
            </w:pPr>
          </w:p>
          <w:p w14:paraId="44284CFC" w14:textId="77777777" w:rsidR="000C3FCC" w:rsidRPr="000C3FCC" w:rsidRDefault="000C3FCC" w:rsidP="00AD5821">
            <w:pPr>
              <w:suppressAutoHyphens/>
              <w:contextualSpacing/>
              <w:rPr>
                <w:rFonts w:ascii="Times New Roman" w:hAnsi="Times New Roman" w:cs="Times New Roman"/>
                <w:i/>
                <w:sz w:val="24"/>
                <w:szCs w:val="24"/>
              </w:rPr>
            </w:pPr>
          </w:p>
          <w:p w14:paraId="591E2A06" w14:textId="77777777" w:rsidR="000C3FCC" w:rsidRPr="000C3FCC" w:rsidRDefault="000C3FCC" w:rsidP="00AD5821">
            <w:pPr>
              <w:suppressAutoHyphens/>
              <w:contextualSpacing/>
              <w:rPr>
                <w:rFonts w:ascii="Times New Roman" w:hAnsi="Times New Roman" w:cs="Times New Roman"/>
                <w:sz w:val="24"/>
                <w:szCs w:val="24"/>
              </w:rPr>
            </w:pPr>
            <w:r w:rsidRPr="000C3FCC">
              <w:rPr>
                <w:rFonts w:ascii="Times New Roman" w:hAnsi="Times New Roman" w:cs="Times New Roman"/>
                <w:sz w:val="24"/>
                <w:szCs w:val="24"/>
              </w:rPr>
              <w:t>Обучающийся  ориентируется в общих вопросах философского понимания бытия и в сущности  процесса познания, а также социальных и этических проблемах, связанных с развитием и использованием достижений науки, техники и технологий.</w:t>
            </w:r>
          </w:p>
        </w:tc>
        <w:tc>
          <w:tcPr>
            <w:tcW w:w="1616" w:type="pct"/>
          </w:tcPr>
          <w:p w14:paraId="753F1725" w14:textId="77777777" w:rsidR="000C3FCC" w:rsidRPr="000C3FCC" w:rsidRDefault="000C3FCC" w:rsidP="00AD5821">
            <w:pPr>
              <w:suppressAutoHyphens/>
              <w:contextualSpacing/>
              <w:rPr>
                <w:rFonts w:ascii="Times New Roman" w:hAnsi="Times New Roman" w:cs="Times New Roman"/>
                <w:sz w:val="24"/>
                <w:szCs w:val="24"/>
              </w:rPr>
            </w:pPr>
            <w:r w:rsidRPr="000C3FCC">
              <w:rPr>
                <w:rFonts w:ascii="Times New Roman" w:hAnsi="Times New Roman" w:cs="Times New Roman"/>
                <w:sz w:val="24"/>
                <w:szCs w:val="24"/>
              </w:rPr>
              <w:t xml:space="preserve">Экспертное наблюдение выполнения практических работ </w:t>
            </w:r>
          </w:p>
          <w:p w14:paraId="1067E706" w14:textId="77777777" w:rsidR="000C3FCC" w:rsidRPr="000C3FCC" w:rsidRDefault="000C3FCC" w:rsidP="00AD5821">
            <w:pPr>
              <w:suppressAutoHyphens/>
              <w:contextualSpacing/>
              <w:rPr>
                <w:rFonts w:ascii="Times New Roman" w:hAnsi="Times New Roman" w:cs="Times New Roman"/>
                <w:sz w:val="24"/>
                <w:szCs w:val="24"/>
              </w:rPr>
            </w:pPr>
            <w:r w:rsidRPr="000C3FCC">
              <w:rPr>
                <w:rFonts w:ascii="Times New Roman" w:hAnsi="Times New Roman" w:cs="Times New Roman"/>
                <w:sz w:val="24"/>
                <w:szCs w:val="24"/>
              </w:rPr>
              <w:t>диф.зачет</w:t>
            </w:r>
          </w:p>
          <w:p w14:paraId="7D1678F7" w14:textId="77777777" w:rsidR="000C3FCC" w:rsidRPr="000C3FCC" w:rsidRDefault="000C3FCC" w:rsidP="00AD5821">
            <w:pPr>
              <w:suppressAutoHyphens/>
              <w:contextualSpacing/>
              <w:rPr>
                <w:rFonts w:ascii="Times New Roman" w:hAnsi="Times New Roman" w:cs="Times New Roman"/>
                <w:sz w:val="24"/>
                <w:szCs w:val="24"/>
              </w:rPr>
            </w:pPr>
          </w:p>
          <w:p w14:paraId="622B86E0" w14:textId="77777777" w:rsidR="000C3FCC" w:rsidRPr="000C3FCC" w:rsidRDefault="000C3FCC" w:rsidP="00AD5821">
            <w:pPr>
              <w:suppressAutoHyphens/>
              <w:contextualSpacing/>
              <w:rPr>
                <w:rFonts w:ascii="Times New Roman" w:hAnsi="Times New Roman" w:cs="Times New Roman"/>
                <w:sz w:val="24"/>
                <w:szCs w:val="24"/>
              </w:rPr>
            </w:pPr>
          </w:p>
          <w:p w14:paraId="3AE235FD" w14:textId="77777777" w:rsidR="000C3FCC" w:rsidRPr="000C3FCC" w:rsidRDefault="000C3FCC" w:rsidP="00AD5821">
            <w:pPr>
              <w:suppressAutoHyphens/>
              <w:contextualSpacing/>
              <w:rPr>
                <w:rFonts w:ascii="Times New Roman" w:hAnsi="Times New Roman" w:cs="Times New Roman"/>
                <w:sz w:val="24"/>
                <w:szCs w:val="24"/>
              </w:rPr>
            </w:pPr>
          </w:p>
          <w:p w14:paraId="133DF2FF" w14:textId="77777777" w:rsidR="000C3FCC" w:rsidRPr="000C3FCC" w:rsidRDefault="000C3FCC" w:rsidP="00AD5821">
            <w:pPr>
              <w:suppressAutoHyphens/>
              <w:contextualSpacing/>
              <w:rPr>
                <w:rFonts w:ascii="Times New Roman" w:hAnsi="Times New Roman" w:cs="Times New Roman"/>
                <w:sz w:val="24"/>
                <w:szCs w:val="24"/>
              </w:rPr>
            </w:pPr>
          </w:p>
          <w:p w14:paraId="4A9FCA12" w14:textId="77777777" w:rsidR="000C3FCC" w:rsidRPr="000C3FCC" w:rsidRDefault="000C3FCC" w:rsidP="00AD5821">
            <w:pPr>
              <w:suppressAutoHyphens/>
              <w:contextualSpacing/>
              <w:rPr>
                <w:rFonts w:ascii="Times New Roman" w:hAnsi="Times New Roman" w:cs="Times New Roman"/>
                <w:sz w:val="24"/>
                <w:szCs w:val="24"/>
              </w:rPr>
            </w:pPr>
          </w:p>
          <w:p w14:paraId="6F17FF89" w14:textId="77777777" w:rsidR="000C3FCC" w:rsidRPr="000C3FCC" w:rsidRDefault="000C3FCC" w:rsidP="00AD5821">
            <w:pPr>
              <w:suppressAutoHyphens/>
              <w:contextualSpacing/>
              <w:rPr>
                <w:rFonts w:ascii="Times New Roman" w:hAnsi="Times New Roman" w:cs="Times New Roman"/>
                <w:sz w:val="24"/>
                <w:szCs w:val="24"/>
              </w:rPr>
            </w:pPr>
          </w:p>
          <w:p w14:paraId="06B3134C" w14:textId="77777777" w:rsidR="000C3FCC" w:rsidRPr="000C3FCC" w:rsidRDefault="000C3FCC" w:rsidP="00AD5821">
            <w:pPr>
              <w:suppressAutoHyphens/>
              <w:contextualSpacing/>
              <w:rPr>
                <w:rFonts w:ascii="Times New Roman" w:hAnsi="Times New Roman" w:cs="Times New Roman"/>
                <w:sz w:val="24"/>
                <w:szCs w:val="24"/>
              </w:rPr>
            </w:pPr>
          </w:p>
          <w:p w14:paraId="1EF80D13" w14:textId="77777777" w:rsidR="000C3FCC" w:rsidRPr="000C3FCC" w:rsidRDefault="000C3FCC" w:rsidP="00AD5821">
            <w:pPr>
              <w:suppressAutoHyphens/>
              <w:contextualSpacing/>
              <w:rPr>
                <w:rFonts w:ascii="Times New Roman" w:hAnsi="Times New Roman" w:cs="Times New Roman"/>
                <w:sz w:val="24"/>
                <w:szCs w:val="24"/>
              </w:rPr>
            </w:pPr>
          </w:p>
          <w:p w14:paraId="2D1A49CD" w14:textId="77777777" w:rsidR="000C3FCC" w:rsidRPr="000C3FCC" w:rsidRDefault="000C3FCC" w:rsidP="00AD5821">
            <w:pPr>
              <w:suppressAutoHyphens/>
              <w:contextualSpacing/>
              <w:rPr>
                <w:rFonts w:ascii="Times New Roman" w:hAnsi="Times New Roman" w:cs="Times New Roman"/>
                <w:sz w:val="24"/>
                <w:szCs w:val="24"/>
              </w:rPr>
            </w:pPr>
          </w:p>
          <w:p w14:paraId="648E0447" w14:textId="77777777" w:rsidR="000C3FCC" w:rsidRPr="000C3FCC" w:rsidRDefault="000C3FCC" w:rsidP="00AD5821">
            <w:pPr>
              <w:suppressAutoHyphens/>
              <w:contextualSpacing/>
              <w:rPr>
                <w:rFonts w:ascii="Times New Roman" w:hAnsi="Times New Roman" w:cs="Times New Roman"/>
                <w:sz w:val="24"/>
                <w:szCs w:val="24"/>
              </w:rPr>
            </w:pPr>
          </w:p>
          <w:p w14:paraId="37470A95" w14:textId="77777777" w:rsidR="000C3FCC" w:rsidRPr="000C3FCC" w:rsidRDefault="000C3FCC" w:rsidP="00AD5821">
            <w:pPr>
              <w:suppressAutoHyphens/>
              <w:contextualSpacing/>
              <w:rPr>
                <w:rFonts w:ascii="Times New Roman" w:hAnsi="Times New Roman" w:cs="Times New Roman"/>
                <w:sz w:val="24"/>
                <w:szCs w:val="24"/>
              </w:rPr>
            </w:pPr>
          </w:p>
          <w:p w14:paraId="3B6DDA75" w14:textId="77777777" w:rsidR="000C3FCC" w:rsidRPr="000C3FCC" w:rsidRDefault="000C3FCC" w:rsidP="00AD5821">
            <w:pPr>
              <w:suppressAutoHyphens/>
              <w:contextualSpacing/>
              <w:rPr>
                <w:rFonts w:ascii="Times New Roman" w:hAnsi="Times New Roman" w:cs="Times New Roman"/>
                <w:sz w:val="24"/>
                <w:szCs w:val="24"/>
              </w:rPr>
            </w:pPr>
          </w:p>
          <w:p w14:paraId="00629CAA" w14:textId="77777777" w:rsidR="000C3FCC" w:rsidRPr="000C3FCC" w:rsidRDefault="000C3FCC" w:rsidP="00AD5821">
            <w:pPr>
              <w:suppressAutoHyphens/>
              <w:contextualSpacing/>
              <w:rPr>
                <w:rFonts w:ascii="Times New Roman" w:hAnsi="Times New Roman" w:cs="Times New Roman"/>
                <w:sz w:val="24"/>
                <w:szCs w:val="24"/>
              </w:rPr>
            </w:pPr>
          </w:p>
          <w:p w14:paraId="6220D749" w14:textId="77777777" w:rsidR="000C3FCC" w:rsidRPr="000C3FCC" w:rsidRDefault="000C3FCC" w:rsidP="00AD5821">
            <w:pPr>
              <w:suppressAutoHyphens/>
              <w:contextualSpacing/>
              <w:rPr>
                <w:rFonts w:ascii="Times New Roman" w:hAnsi="Times New Roman" w:cs="Times New Roman"/>
                <w:sz w:val="24"/>
                <w:szCs w:val="24"/>
              </w:rPr>
            </w:pPr>
          </w:p>
          <w:p w14:paraId="20EFE7D6" w14:textId="77777777" w:rsidR="000C3FCC" w:rsidRPr="000C3FCC" w:rsidRDefault="000C3FCC" w:rsidP="00AD5821">
            <w:pPr>
              <w:suppressAutoHyphens/>
              <w:contextualSpacing/>
              <w:rPr>
                <w:rFonts w:ascii="Times New Roman" w:hAnsi="Times New Roman" w:cs="Times New Roman"/>
                <w:sz w:val="24"/>
                <w:szCs w:val="24"/>
              </w:rPr>
            </w:pPr>
          </w:p>
          <w:p w14:paraId="2E9DB637" w14:textId="77777777" w:rsidR="000C3FCC" w:rsidRPr="000C3FCC" w:rsidRDefault="000C3FCC" w:rsidP="00AD5821">
            <w:pPr>
              <w:suppressAutoHyphens/>
              <w:contextualSpacing/>
              <w:rPr>
                <w:rFonts w:ascii="Times New Roman" w:hAnsi="Times New Roman" w:cs="Times New Roman"/>
                <w:sz w:val="24"/>
                <w:szCs w:val="24"/>
              </w:rPr>
            </w:pPr>
          </w:p>
          <w:p w14:paraId="73641BAB" w14:textId="77777777" w:rsidR="000C3FCC" w:rsidRPr="000C3FCC" w:rsidRDefault="000C3FCC" w:rsidP="00AD5821">
            <w:pPr>
              <w:suppressAutoHyphens/>
              <w:contextualSpacing/>
              <w:rPr>
                <w:rFonts w:ascii="Times New Roman" w:hAnsi="Times New Roman" w:cs="Times New Roman"/>
                <w:sz w:val="24"/>
                <w:szCs w:val="24"/>
              </w:rPr>
            </w:pPr>
          </w:p>
          <w:p w14:paraId="62865818" w14:textId="77777777" w:rsidR="000C3FCC" w:rsidRPr="000C3FCC" w:rsidRDefault="000C3FCC" w:rsidP="00AD5821">
            <w:pPr>
              <w:suppressAutoHyphens/>
              <w:contextualSpacing/>
              <w:rPr>
                <w:rFonts w:ascii="Times New Roman" w:hAnsi="Times New Roman" w:cs="Times New Roman"/>
                <w:sz w:val="24"/>
                <w:szCs w:val="24"/>
              </w:rPr>
            </w:pPr>
          </w:p>
          <w:p w14:paraId="56EE7CFD" w14:textId="77777777" w:rsidR="000C3FCC" w:rsidRPr="000C3FCC" w:rsidRDefault="000C3FCC" w:rsidP="00AD5821">
            <w:pPr>
              <w:suppressAutoHyphens/>
              <w:contextualSpacing/>
              <w:rPr>
                <w:rFonts w:ascii="Times New Roman" w:hAnsi="Times New Roman" w:cs="Times New Roman"/>
                <w:sz w:val="24"/>
                <w:szCs w:val="24"/>
              </w:rPr>
            </w:pPr>
          </w:p>
          <w:p w14:paraId="163DE1CF" w14:textId="77777777" w:rsidR="000C3FCC" w:rsidRPr="000C3FCC" w:rsidRDefault="000C3FCC" w:rsidP="00AD5821">
            <w:pPr>
              <w:suppressAutoHyphens/>
              <w:contextualSpacing/>
              <w:rPr>
                <w:rFonts w:ascii="Times New Roman" w:hAnsi="Times New Roman" w:cs="Times New Roman"/>
                <w:sz w:val="24"/>
                <w:szCs w:val="24"/>
              </w:rPr>
            </w:pPr>
          </w:p>
          <w:p w14:paraId="5F0C8B41" w14:textId="77777777" w:rsidR="000C3FCC" w:rsidRPr="000C3FCC" w:rsidRDefault="000C3FCC" w:rsidP="00AD5821">
            <w:pPr>
              <w:suppressAutoHyphens/>
              <w:contextualSpacing/>
              <w:rPr>
                <w:rFonts w:ascii="Times New Roman" w:hAnsi="Times New Roman" w:cs="Times New Roman"/>
                <w:i/>
                <w:sz w:val="24"/>
                <w:szCs w:val="24"/>
              </w:rPr>
            </w:pPr>
            <w:r w:rsidRPr="000C3FCC">
              <w:rPr>
                <w:rFonts w:ascii="Times New Roman" w:hAnsi="Times New Roman" w:cs="Times New Roman"/>
                <w:sz w:val="24"/>
                <w:szCs w:val="24"/>
              </w:rPr>
              <w:t>Диагностика (тестирование, контрольные работы</w:t>
            </w:r>
            <w:r w:rsidRPr="000C3FCC">
              <w:rPr>
                <w:rFonts w:ascii="Times New Roman" w:hAnsi="Times New Roman" w:cs="Times New Roman"/>
                <w:i/>
                <w:sz w:val="24"/>
                <w:szCs w:val="24"/>
              </w:rPr>
              <w:t>)</w:t>
            </w:r>
          </w:p>
        </w:tc>
      </w:tr>
    </w:tbl>
    <w:p w14:paraId="65C7CB37" w14:textId="77777777" w:rsidR="000C3FCC" w:rsidRPr="000C3FCC" w:rsidRDefault="000C3FCC" w:rsidP="00AD5821">
      <w:pPr>
        <w:keepNext/>
        <w:spacing w:after="120"/>
        <w:outlineLvl w:val="0"/>
        <w:rPr>
          <w:rFonts w:ascii="Times New Roman" w:eastAsia="Segoe UI" w:hAnsi="Times New Roman" w:cs="Times New Roman"/>
          <w:kern w:val="32"/>
          <w:sz w:val="24"/>
          <w:szCs w:val="24"/>
          <w:lang w:eastAsia="ru-RU"/>
        </w:rPr>
      </w:pPr>
    </w:p>
    <w:p w14:paraId="00C9DD9A" w14:textId="77777777" w:rsidR="000C3FCC" w:rsidRDefault="000C3FCC" w:rsidP="00AD5821">
      <w:pPr>
        <w:rPr>
          <w:rFonts w:ascii="Times New Roman" w:eastAsia="Calibri" w:hAnsi="Times New Roman" w:cs="Times New Roman"/>
          <w:b/>
          <w:bCs/>
          <w:sz w:val="24"/>
          <w:szCs w:val="24"/>
        </w:rPr>
      </w:pPr>
      <w:r>
        <w:rPr>
          <w:rFonts w:ascii="Times New Roman" w:eastAsia="Calibri" w:hAnsi="Times New Roman" w:cs="Times New Roman"/>
          <w:b/>
          <w:bCs/>
          <w:sz w:val="24"/>
          <w:szCs w:val="24"/>
        </w:rPr>
        <w:br w:type="page"/>
      </w:r>
    </w:p>
    <w:p w14:paraId="28AE1858" w14:textId="67F36DD8" w:rsidR="009B108B" w:rsidRPr="009B108B" w:rsidRDefault="009B108B" w:rsidP="009B108B">
      <w:pPr>
        <w:jc w:val="right"/>
        <w:rPr>
          <w:rFonts w:ascii="Times New Roman" w:eastAsia="Calibri" w:hAnsi="Times New Roman" w:cs="Times New Roman"/>
          <w:b/>
          <w:bCs/>
          <w:sz w:val="24"/>
          <w:szCs w:val="24"/>
        </w:rPr>
      </w:pPr>
      <w:r w:rsidRPr="009B108B">
        <w:rPr>
          <w:rFonts w:ascii="Times New Roman" w:eastAsia="Calibri" w:hAnsi="Times New Roman" w:cs="Times New Roman"/>
          <w:b/>
          <w:bCs/>
          <w:sz w:val="24"/>
          <w:szCs w:val="24"/>
        </w:rPr>
        <w:lastRenderedPageBreak/>
        <w:t>Приложение 2.8</w:t>
      </w:r>
    </w:p>
    <w:p w14:paraId="39E8BB11" w14:textId="77777777" w:rsidR="009B108B" w:rsidRPr="009B108B" w:rsidRDefault="009B108B" w:rsidP="009B108B">
      <w:pPr>
        <w:jc w:val="right"/>
        <w:rPr>
          <w:rFonts w:ascii="Times New Roman" w:eastAsia="Calibri" w:hAnsi="Times New Roman" w:cs="Times New Roman"/>
          <w:b/>
          <w:bCs/>
          <w:sz w:val="24"/>
          <w:szCs w:val="24"/>
        </w:rPr>
      </w:pPr>
      <w:r w:rsidRPr="009B108B">
        <w:rPr>
          <w:rFonts w:ascii="Times New Roman" w:eastAsia="Calibri" w:hAnsi="Times New Roman" w:cs="Times New Roman"/>
          <w:b/>
          <w:bCs/>
          <w:sz w:val="24"/>
          <w:szCs w:val="24"/>
        </w:rPr>
        <w:t>к ОПОП-П по специальности</w:t>
      </w:r>
    </w:p>
    <w:p w14:paraId="305D3F83" w14:textId="77777777" w:rsidR="009B108B" w:rsidRPr="009B108B" w:rsidRDefault="009B108B" w:rsidP="009B108B">
      <w:pPr>
        <w:jc w:val="right"/>
        <w:rPr>
          <w:rFonts w:ascii="Times New Roman" w:eastAsia="Calibri" w:hAnsi="Times New Roman" w:cs="Times New Roman"/>
          <w:b/>
          <w:bCs/>
          <w:sz w:val="24"/>
          <w:szCs w:val="24"/>
        </w:rPr>
      </w:pPr>
      <w:r w:rsidRPr="009B108B">
        <w:rPr>
          <w:rFonts w:ascii="Times New Roman" w:eastAsia="Calibri" w:hAnsi="Times New Roman" w:cs="Times New Roman"/>
          <w:b/>
          <w:bCs/>
          <w:sz w:val="24"/>
          <w:szCs w:val="24"/>
        </w:rPr>
        <w:t xml:space="preserve">13.02.13 Эксплуатация и обслуживание </w:t>
      </w:r>
    </w:p>
    <w:p w14:paraId="045A513F" w14:textId="77777777" w:rsidR="009B108B" w:rsidRPr="009B108B" w:rsidRDefault="009B108B" w:rsidP="009B108B">
      <w:pPr>
        <w:jc w:val="right"/>
        <w:rPr>
          <w:rFonts w:ascii="Times New Roman" w:eastAsia="Calibri" w:hAnsi="Times New Roman" w:cs="Times New Roman"/>
          <w:b/>
          <w:bCs/>
          <w:sz w:val="24"/>
          <w:szCs w:val="24"/>
        </w:rPr>
      </w:pPr>
      <w:r w:rsidRPr="009B108B">
        <w:rPr>
          <w:rFonts w:ascii="Times New Roman" w:eastAsia="Calibri" w:hAnsi="Times New Roman" w:cs="Times New Roman"/>
          <w:b/>
          <w:bCs/>
          <w:sz w:val="24"/>
          <w:szCs w:val="24"/>
        </w:rPr>
        <w:t>электрического и электромеханического</w:t>
      </w:r>
    </w:p>
    <w:p w14:paraId="17EB8A66" w14:textId="77777777" w:rsidR="009B108B" w:rsidRPr="009B108B" w:rsidRDefault="009B108B" w:rsidP="009B108B">
      <w:pPr>
        <w:jc w:val="right"/>
        <w:rPr>
          <w:rFonts w:ascii="Times New Roman" w:eastAsia="Calibri" w:hAnsi="Times New Roman" w:cs="Times New Roman"/>
          <w:b/>
          <w:bCs/>
          <w:sz w:val="24"/>
          <w:szCs w:val="24"/>
        </w:rPr>
      </w:pPr>
      <w:r w:rsidRPr="009B108B">
        <w:rPr>
          <w:rFonts w:ascii="Times New Roman" w:eastAsia="Calibri" w:hAnsi="Times New Roman" w:cs="Times New Roman"/>
          <w:b/>
          <w:bCs/>
          <w:sz w:val="24"/>
          <w:szCs w:val="24"/>
        </w:rPr>
        <w:t xml:space="preserve"> оборудования (по отраслям)</w:t>
      </w:r>
    </w:p>
    <w:p w14:paraId="42291A7C" w14:textId="77777777" w:rsidR="009B108B" w:rsidRPr="009B108B" w:rsidRDefault="009B108B" w:rsidP="009B108B">
      <w:pPr>
        <w:jc w:val="right"/>
        <w:rPr>
          <w:rFonts w:ascii="Times New Roman" w:eastAsia="Calibri" w:hAnsi="Times New Roman" w:cs="Times New Roman"/>
          <w:b/>
          <w:bCs/>
          <w:color w:val="0070C0"/>
          <w:sz w:val="24"/>
          <w:szCs w:val="24"/>
        </w:rPr>
      </w:pPr>
    </w:p>
    <w:p w14:paraId="3DE9E010" w14:textId="77777777" w:rsidR="009B108B" w:rsidRPr="009B108B" w:rsidRDefault="009B108B" w:rsidP="009B108B">
      <w:pPr>
        <w:jc w:val="right"/>
        <w:rPr>
          <w:rFonts w:ascii="Times New Roman" w:eastAsia="Calibri" w:hAnsi="Times New Roman" w:cs="Times New Roman"/>
          <w:b/>
          <w:bCs/>
          <w:color w:val="0070C0"/>
          <w:sz w:val="24"/>
          <w:szCs w:val="24"/>
        </w:rPr>
      </w:pPr>
    </w:p>
    <w:p w14:paraId="5045978F" w14:textId="77777777" w:rsidR="009B108B" w:rsidRPr="009B108B" w:rsidRDefault="009B108B" w:rsidP="009B108B">
      <w:pPr>
        <w:jc w:val="right"/>
        <w:rPr>
          <w:rFonts w:ascii="Times New Roman" w:eastAsia="Calibri" w:hAnsi="Times New Roman" w:cs="Times New Roman"/>
          <w:b/>
          <w:bCs/>
          <w:color w:val="0070C0"/>
          <w:sz w:val="24"/>
          <w:szCs w:val="24"/>
        </w:rPr>
      </w:pPr>
    </w:p>
    <w:p w14:paraId="18D4294F" w14:textId="77777777" w:rsidR="009B108B" w:rsidRPr="009B108B" w:rsidRDefault="009B108B" w:rsidP="009B108B">
      <w:pPr>
        <w:jc w:val="right"/>
        <w:rPr>
          <w:rFonts w:ascii="Times New Roman" w:eastAsia="Calibri" w:hAnsi="Times New Roman" w:cs="Times New Roman"/>
          <w:b/>
          <w:bCs/>
          <w:color w:val="0070C0"/>
          <w:sz w:val="24"/>
          <w:szCs w:val="24"/>
        </w:rPr>
      </w:pPr>
    </w:p>
    <w:p w14:paraId="1E4185CE" w14:textId="77777777" w:rsidR="009B108B" w:rsidRPr="009B108B" w:rsidRDefault="009B108B" w:rsidP="009B108B">
      <w:pPr>
        <w:jc w:val="right"/>
        <w:rPr>
          <w:rFonts w:ascii="Times New Roman" w:eastAsia="Calibri" w:hAnsi="Times New Roman" w:cs="Times New Roman"/>
          <w:b/>
          <w:bCs/>
          <w:color w:val="0070C0"/>
          <w:sz w:val="24"/>
          <w:szCs w:val="24"/>
        </w:rPr>
      </w:pPr>
    </w:p>
    <w:p w14:paraId="52B6FBF6" w14:textId="77777777" w:rsidR="009B108B" w:rsidRPr="009B108B" w:rsidRDefault="009B108B" w:rsidP="009B108B">
      <w:pPr>
        <w:jc w:val="right"/>
        <w:rPr>
          <w:rFonts w:ascii="Times New Roman" w:eastAsia="Calibri" w:hAnsi="Times New Roman" w:cs="Times New Roman"/>
          <w:b/>
          <w:bCs/>
          <w:color w:val="0070C0"/>
          <w:sz w:val="24"/>
          <w:szCs w:val="24"/>
        </w:rPr>
      </w:pPr>
    </w:p>
    <w:p w14:paraId="50ECFB2F" w14:textId="77777777" w:rsidR="009B108B" w:rsidRPr="009B108B" w:rsidRDefault="009B108B" w:rsidP="009B108B">
      <w:pPr>
        <w:jc w:val="right"/>
        <w:rPr>
          <w:rFonts w:ascii="Times New Roman" w:eastAsia="Calibri" w:hAnsi="Times New Roman" w:cs="Times New Roman"/>
          <w:b/>
          <w:bCs/>
          <w:color w:val="0070C0"/>
          <w:sz w:val="24"/>
          <w:szCs w:val="24"/>
        </w:rPr>
      </w:pPr>
    </w:p>
    <w:p w14:paraId="2E6D2CB7" w14:textId="77777777" w:rsidR="009B108B" w:rsidRPr="009B108B" w:rsidRDefault="009B108B" w:rsidP="009B108B">
      <w:pPr>
        <w:jc w:val="right"/>
        <w:rPr>
          <w:rFonts w:ascii="Times New Roman" w:eastAsia="Calibri" w:hAnsi="Times New Roman" w:cs="Times New Roman"/>
          <w:b/>
          <w:bCs/>
          <w:color w:val="0070C0"/>
          <w:sz w:val="24"/>
          <w:szCs w:val="24"/>
        </w:rPr>
      </w:pPr>
    </w:p>
    <w:p w14:paraId="2D593EE0" w14:textId="77777777" w:rsidR="009B108B" w:rsidRPr="009B108B" w:rsidRDefault="009B108B" w:rsidP="009B108B">
      <w:pPr>
        <w:jc w:val="right"/>
        <w:rPr>
          <w:rFonts w:ascii="Times New Roman" w:eastAsia="Calibri" w:hAnsi="Times New Roman" w:cs="Times New Roman"/>
          <w:b/>
          <w:bCs/>
          <w:color w:val="0070C0"/>
          <w:sz w:val="24"/>
          <w:szCs w:val="24"/>
        </w:rPr>
      </w:pPr>
    </w:p>
    <w:p w14:paraId="53CDDB69" w14:textId="77777777" w:rsidR="009B108B" w:rsidRPr="009B108B" w:rsidRDefault="009B108B" w:rsidP="009B108B">
      <w:pPr>
        <w:jc w:val="right"/>
        <w:rPr>
          <w:rFonts w:ascii="Times New Roman" w:eastAsia="Calibri" w:hAnsi="Times New Roman" w:cs="Times New Roman"/>
          <w:b/>
          <w:bCs/>
          <w:color w:val="0070C0"/>
          <w:sz w:val="24"/>
          <w:szCs w:val="24"/>
        </w:rPr>
      </w:pPr>
    </w:p>
    <w:p w14:paraId="1B67224A" w14:textId="77777777" w:rsidR="009B108B" w:rsidRPr="009B108B" w:rsidRDefault="009B108B" w:rsidP="009B108B">
      <w:pPr>
        <w:jc w:val="right"/>
        <w:rPr>
          <w:rFonts w:ascii="Times New Roman" w:eastAsia="Calibri" w:hAnsi="Times New Roman" w:cs="Times New Roman"/>
          <w:b/>
          <w:bCs/>
          <w:color w:val="0070C0"/>
          <w:sz w:val="24"/>
          <w:szCs w:val="24"/>
        </w:rPr>
      </w:pPr>
    </w:p>
    <w:p w14:paraId="5E9B2DDF" w14:textId="77777777" w:rsidR="009B108B" w:rsidRPr="009B108B" w:rsidRDefault="009B108B" w:rsidP="009B108B">
      <w:pPr>
        <w:jc w:val="center"/>
        <w:rPr>
          <w:rFonts w:ascii="Times New Roman" w:eastAsia="Calibri" w:hAnsi="Times New Roman" w:cs="Times New Roman"/>
          <w:b/>
          <w:bCs/>
          <w:sz w:val="24"/>
          <w:szCs w:val="24"/>
        </w:rPr>
      </w:pPr>
      <w:r w:rsidRPr="009B108B">
        <w:rPr>
          <w:rFonts w:ascii="Times New Roman" w:eastAsia="Calibri" w:hAnsi="Times New Roman" w:cs="Times New Roman"/>
          <w:b/>
          <w:bCs/>
          <w:sz w:val="24"/>
          <w:szCs w:val="24"/>
        </w:rPr>
        <w:t>Рабочая программа дисциплины</w:t>
      </w:r>
    </w:p>
    <w:p w14:paraId="023BBEAC" w14:textId="77777777" w:rsidR="009B108B" w:rsidRPr="009B108B" w:rsidRDefault="009B108B" w:rsidP="009B108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r w:rsidRPr="009B108B">
        <w:rPr>
          <w:rFonts w:ascii="Times New Roman" w:eastAsia="Times New Roman" w:hAnsi="Times New Roman" w:cs="Times New Roman"/>
          <w:b/>
          <w:bCs/>
          <w:kern w:val="36"/>
          <w:sz w:val="24"/>
          <w:szCs w:val="24"/>
          <w:lang w:eastAsia="ru-RU"/>
        </w:rPr>
        <w:t xml:space="preserve">«СГ.08 ПСИХОЛОГИЯ ОБЩЕНИЯ» </w:t>
      </w:r>
    </w:p>
    <w:p w14:paraId="490E8D39" w14:textId="77777777" w:rsidR="009B108B" w:rsidRPr="009B108B" w:rsidRDefault="009B108B" w:rsidP="009B108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4E4C9B26" w14:textId="77777777" w:rsidR="009B108B" w:rsidRPr="009B108B" w:rsidRDefault="009B108B" w:rsidP="009B108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BE8F0AC" w14:textId="77777777" w:rsidR="009B108B" w:rsidRPr="009B108B" w:rsidRDefault="009B108B" w:rsidP="009B108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265D797" w14:textId="77777777" w:rsidR="009B108B" w:rsidRPr="009B108B" w:rsidRDefault="009B108B" w:rsidP="009B108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780CA547" w14:textId="77777777" w:rsidR="009B108B" w:rsidRPr="009B108B" w:rsidRDefault="009B108B" w:rsidP="009B108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82D8470" w14:textId="77777777" w:rsidR="009B108B" w:rsidRPr="009B108B" w:rsidRDefault="009B108B" w:rsidP="009B108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53E890B" w14:textId="77777777" w:rsidR="009B108B" w:rsidRPr="009B108B" w:rsidRDefault="009B108B" w:rsidP="009B108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B1C21FE" w14:textId="77777777" w:rsidR="009B108B" w:rsidRPr="009B108B" w:rsidRDefault="009B108B" w:rsidP="009B108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3150F38D" w14:textId="77777777" w:rsidR="009B108B" w:rsidRPr="009B108B" w:rsidRDefault="009B108B" w:rsidP="009B108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99C3FD1" w14:textId="77777777" w:rsidR="009B108B" w:rsidRPr="009B108B" w:rsidRDefault="009B108B" w:rsidP="009B108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4A48F55D" w14:textId="77777777" w:rsidR="009B108B" w:rsidRPr="009B108B" w:rsidRDefault="009B108B" w:rsidP="009B108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BF9D2B7" w14:textId="77777777" w:rsidR="009B108B" w:rsidRPr="009B108B" w:rsidRDefault="009B108B" w:rsidP="009B108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A159FD4" w14:textId="77777777" w:rsidR="009B108B" w:rsidRPr="009B108B" w:rsidRDefault="009B108B" w:rsidP="009B108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5AA170D7" w14:textId="77777777" w:rsidR="009B108B" w:rsidRPr="009B108B" w:rsidRDefault="009B108B" w:rsidP="009B108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7E72C65D" w14:textId="77777777" w:rsidR="009B108B" w:rsidRPr="009B108B" w:rsidRDefault="009B108B" w:rsidP="009B108B">
      <w:pPr>
        <w:widowControl w:val="0"/>
        <w:jc w:val="center"/>
        <w:rPr>
          <w:rFonts w:ascii="Times New Roman" w:eastAsia="Times New Roman" w:hAnsi="Times New Roman" w:cs="Times New Roman"/>
          <w:b/>
          <w:bCs/>
          <w:sz w:val="24"/>
          <w:szCs w:val="24"/>
          <w:lang w:eastAsia="nl-NL"/>
        </w:rPr>
      </w:pPr>
    </w:p>
    <w:p w14:paraId="1430CAF5" w14:textId="77777777" w:rsidR="009B108B" w:rsidRPr="009B108B" w:rsidRDefault="009B108B" w:rsidP="009B108B">
      <w:pPr>
        <w:rPr>
          <w:rFonts w:ascii="Times New Roman Полужирный" w:eastAsia="Segoe UI" w:hAnsi="Times New Roman Полужирный" w:cs="Times New Roman"/>
          <w:b/>
          <w:bCs/>
          <w:caps/>
          <w:kern w:val="32"/>
          <w:sz w:val="24"/>
          <w:szCs w:val="24"/>
          <w:lang w:val="x-none" w:eastAsia="x-none"/>
        </w:rPr>
      </w:pPr>
    </w:p>
    <w:p w14:paraId="2EE6E582" w14:textId="77777777" w:rsidR="009B108B" w:rsidRPr="009B108B" w:rsidRDefault="009B108B" w:rsidP="009B108B">
      <w:pPr>
        <w:keepNext/>
        <w:spacing w:after="120"/>
        <w:jc w:val="center"/>
        <w:outlineLvl w:val="0"/>
        <w:rPr>
          <w:rFonts w:ascii="Times New Roman" w:eastAsia="Segoe UI" w:hAnsi="Times New Roman" w:cs="Times New Roman"/>
          <w:b/>
          <w:bCs/>
          <w:caps/>
          <w:kern w:val="32"/>
          <w:sz w:val="24"/>
          <w:szCs w:val="24"/>
          <w:lang w:eastAsia="x-none"/>
        </w:rPr>
      </w:pPr>
      <w:r w:rsidRPr="009B108B">
        <w:rPr>
          <w:rFonts w:ascii="Times New Roman" w:eastAsia="Segoe UI" w:hAnsi="Times New Roman" w:cs="Times New Roman"/>
          <w:b/>
          <w:bCs/>
          <w:caps/>
          <w:kern w:val="32"/>
          <w:sz w:val="24"/>
          <w:szCs w:val="24"/>
          <w:lang w:eastAsia="x-none"/>
        </w:rPr>
        <w:lastRenderedPageBreak/>
        <w:t>СОДЕРЖАНИЕ ПРОГРАММЫ</w:t>
      </w:r>
    </w:p>
    <w:p w14:paraId="6AFF7129" w14:textId="77777777" w:rsidR="009B108B" w:rsidRPr="00AD5821" w:rsidRDefault="009B108B" w:rsidP="009B108B">
      <w:pPr>
        <w:tabs>
          <w:tab w:val="right" w:leader="dot" w:pos="9639"/>
        </w:tabs>
        <w:spacing w:before="120" w:line="276" w:lineRule="auto"/>
        <w:rPr>
          <w:rFonts w:ascii="Calibri" w:eastAsia="Times New Roman" w:hAnsi="Calibri" w:cs="Times New Roman"/>
          <w:noProof/>
          <w:lang w:eastAsia="ru-RU"/>
        </w:rPr>
      </w:pPr>
      <w:r w:rsidRPr="00AD5821">
        <w:rPr>
          <w:rFonts w:ascii="Times New Roman" w:eastAsia="Calibri" w:hAnsi="Times New Roman" w:cs="Times New Roman"/>
          <w:noProof/>
        </w:rPr>
        <w:fldChar w:fldCharType="begin"/>
      </w:r>
      <w:r w:rsidRPr="00AD5821">
        <w:rPr>
          <w:rFonts w:ascii="Times New Roman" w:eastAsia="Calibri" w:hAnsi="Times New Roman" w:cs="Times New Roman"/>
          <w:noProof/>
        </w:rPr>
        <w:instrText xml:space="preserve"> TOC \h \z \t "Раздел 1;1;Раздел 1.1;2" </w:instrText>
      </w:r>
      <w:r w:rsidRPr="00AD5821">
        <w:rPr>
          <w:rFonts w:ascii="Times New Roman" w:eastAsia="Calibri" w:hAnsi="Times New Roman" w:cs="Times New Roman"/>
          <w:noProof/>
        </w:rPr>
        <w:fldChar w:fldCharType="separate"/>
      </w:r>
      <w:hyperlink w:anchor="_Toc156825287" w:history="1">
        <w:r w:rsidRPr="00AD5821">
          <w:rPr>
            <w:rFonts w:ascii="Times New Roman" w:eastAsia="Calibri" w:hAnsi="Times New Roman" w:cs="Times New Roman"/>
            <w:b/>
            <w:bCs/>
            <w:noProof/>
          </w:rPr>
          <w:t>СОДЕРЖАНИЕ ПРОГРАММЫ</w:t>
        </w:r>
        <w:r w:rsidRPr="00AD5821">
          <w:rPr>
            <w:rFonts w:ascii="Times New Roman" w:eastAsia="Calibri" w:hAnsi="Times New Roman" w:cs="Times New Roman"/>
            <w:b/>
            <w:bCs/>
            <w:noProof/>
            <w:webHidden/>
          </w:rPr>
          <w:tab/>
          <w:t>2</w:t>
        </w:r>
      </w:hyperlink>
    </w:p>
    <w:p w14:paraId="64A50FED" w14:textId="77777777" w:rsidR="009B108B" w:rsidRPr="00AD5821" w:rsidRDefault="0096534A" w:rsidP="009B108B">
      <w:pPr>
        <w:tabs>
          <w:tab w:val="right" w:leader="dot" w:pos="9639"/>
        </w:tabs>
        <w:spacing w:before="120" w:line="276" w:lineRule="auto"/>
        <w:rPr>
          <w:rFonts w:ascii="Calibri" w:eastAsia="Times New Roman" w:hAnsi="Calibri" w:cs="Times New Roman"/>
          <w:noProof/>
          <w:lang w:eastAsia="ru-RU"/>
        </w:rPr>
      </w:pPr>
      <w:hyperlink w:anchor="_Toc156825288" w:history="1">
        <w:r w:rsidR="009B108B" w:rsidRPr="00AD5821">
          <w:rPr>
            <w:rFonts w:ascii="Times New Roman" w:eastAsia="Calibri" w:hAnsi="Times New Roman" w:cs="Times New Roman"/>
            <w:b/>
            <w:bCs/>
            <w:noProof/>
          </w:rPr>
          <w:t>1. Общая характеристика</w:t>
        </w:r>
        <w:r w:rsidR="009B108B" w:rsidRPr="00AD5821">
          <w:rPr>
            <w:rFonts w:ascii="Times New Roman" w:eastAsia="Calibri" w:hAnsi="Times New Roman" w:cs="Times New Roman"/>
            <w:b/>
            <w:bCs/>
            <w:noProof/>
            <w:webHidden/>
          </w:rPr>
          <w:tab/>
          <w:t>3</w:t>
        </w:r>
      </w:hyperlink>
    </w:p>
    <w:p w14:paraId="2B60F5CE" w14:textId="77777777" w:rsidR="009B108B" w:rsidRPr="00AD5821" w:rsidRDefault="0096534A" w:rsidP="009B108B">
      <w:pPr>
        <w:tabs>
          <w:tab w:val="right" w:leader="dot" w:pos="9639"/>
        </w:tabs>
        <w:spacing w:before="120"/>
        <w:ind w:left="240"/>
        <w:rPr>
          <w:rFonts w:ascii="Calibri" w:eastAsia="Times New Roman" w:hAnsi="Calibri" w:cs="Times New Roman"/>
          <w:noProof/>
          <w:lang w:eastAsia="ru-RU"/>
        </w:rPr>
      </w:pPr>
      <w:hyperlink w:anchor="_Toc156825289" w:history="1">
        <w:r w:rsidR="009B108B" w:rsidRPr="00AD5821">
          <w:rPr>
            <w:rFonts w:ascii="Times New Roman" w:eastAsia="Times New Roman" w:hAnsi="Times New Roman" w:cs="Times New Roman"/>
            <w:noProof/>
            <w:sz w:val="24"/>
            <w:szCs w:val="24"/>
            <w:lang w:eastAsia="ru-RU"/>
          </w:rPr>
          <w:t>1.1. Цель и место дисциплины в структуре образовательной программы</w:t>
        </w:r>
        <w:r w:rsidR="009B108B" w:rsidRPr="00AD5821">
          <w:rPr>
            <w:rFonts w:ascii="Times New Roman" w:eastAsia="Times New Roman" w:hAnsi="Times New Roman" w:cs="Times New Roman"/>
            <w:noProof/>
            <w:webHidden/>
            <w:sz w:val="24"/>
            <w:szCs w:val="24"/>
            <w:lang w:eastAsia="ru-RU"/>
          </w:rPr>
          <w:tab/>
          <w:t>3</w:t>
        </w:r>
      </w:hyperlink>
    </w:p>
    <w:p w14:paraId="41C2993B" w14:textId="77777777" w:rsidR="009B108B" w:rsidRPr="00AD5821" w:rsidRDefault="0096534A" w:rsidP="009B108B">
      <w:pPr>
        <w:tabs>
          <w:tab w:val="right" w:leader="dot" w:pos="9639"/>
        </w:tabs>
        <w:spacing w:before="120"/>
        <w:ind w:left="240"/>
        <w:rPr>
          <w:rFonts w:ascii="Calibri" w:eastAsia="Times New Roman" w:hAnsi="Calibri" w:cs="Times New Roman"/>
          <w:noProof/>
          <w:lang w:eastAsia="ru-RU"/>
        </w:rPr>
      </w:pPr>
      <w:hyperlink w:anchor="_Toc156825290" w:history="1">
        <w:r w:rsidR="009B108B" w:rsidRPr="00AD5821">
          <w:rPr>
            <w:rFonts w:ascii="Times New Roman" w:eastAsia="Times New Roman" w:hAnsi="Times New Roman" w:cs="Times New Roman"/>
            <w:noProof/>
            <w:sz w:val="24"/>
            <w:szCs w:val="24"/>
            <w:lang w:eastAsia="ru-RU"/>
          </w:rPr>
          <w:t>1.2. Планируемые результаты освоения дисциплины</w:t>
        </w:r>
        <w:r w:rsidR="009B108B" w:rsidRPr="00AD5821">
          <w:rPr>
            <w:rFonts w:ascii="Times New Roman" w:eastAsia="Times New Roman" w:hAnsi="Times New Roman" w:cs="Times New Roman"/>
            <w:noProof/>
            <w:webHidden/>
            <w:sz w:val="24"/>
            <w:szCs w:val="24"/>
            <w:lang w:eastAsia="ru-RU"/>
          </w:rPr>
          <w:tab/>
          <w:t>3</w:t>
        </w:r>
      </w:hyperlink>
    </w:p>
    <w:p w14:paraId="617D4B84" w14:textId="77777777" w:rsidR="009B108B" w:rsidRPr="00AD5821" w:rsidRDefault="0096534A" w:rsidP="009B108B">
      <w:pPr>
        <w:tabs>
          <w:tab w:val="right" w:leader="dot" w:pos="9639"/>
        </w:tabs>
        <w:spacing w:before="120" w:line="276" w:lineRule="auto"/>
        <w:rPr>
          <w:rFonts w:ascii="Calibri" w:eastAsia="Times New Roman" w:hAnsi="Calibri" w:cs="Times New Roman"/>
          <w:noProof/>
          <w:lang w:eastAsia="ru-RU"/>
        </w:rPr>
      </w:pPr>
      <w:hyperlink w:anchor="_Toc156825291" w:history="1">
        <w:r w:rsidR="009B108B" w:rsidRPr="00AD5821">
          <w:rPr>
            <w:rFonts w:ascii="Times New Roman" w:eastAsia="Calibri" w:hAnsi="Times New Roman" w:cs="Times New Roman"/>
            <w:b/>
            <w:bCs/>
            <w:noProof/>
          </w:rPr>
          <w:t>2. Структура и содержание ДИСЦИПЛИНЫ</w:t>
        </w:r>
        <w:r w:rsidR="009B108B" w:rsidRPr="00AD5821">
          <w:rPr>
            <w:rFonts w:ascii="Times New Roman" w:eastAsia="Calibri" w:hAnsi="Times New Roman" w:cs="Times New Roman"/>
            <w:b/>
            <w:bCs/>
            <w:noProof/>
            <w:webHidden/>
          </w:rPr>
          <w:tab/>
          <w:t>5</w:t>
        </w:r>
      </w:hyperlink>
    </w:p>
    <w:p w14:paraId="1EC6F40D" w14:textId="77777777" w:rsidR="009B108B" w:rsidRPr="00AD5821" w:rsidRDefault="0096534A" w:rsidP="009B108B">
      <w:pPr>
        <w:tabs>
          <w:tab w:val="right" w:leader="dot" w:pos="9639"/>
        </w:tabs>
        <w:spacing w:before="120"/>
        <w:ind w:left="240"/>
        <w:rPr>
          <w:rFonts w:ascii="Calibri" w:eastAsia="Times New Roman" w:hAnsi="Calibri" w:cs="Times New Roman"/>
          <w:noProof/>
          <w:lang w:eastAsia="ru-RU"/>
        </w:rPr>
      </w:pPr>
      <w:hyperlink w:anchor="_Toc156825292" w:history="1">
        <w:r w:rsidR="009B108B" w:rsidRPr="00AD5821">
          <w:rPr>
            <w:rFonts w:ascii="Times New Roman" w:eastAsia="Times New Roman" w:hAnsi="Times New Roman" w:cs="Times New Roman"/>
            <w:noProof/>
            <w:sz w:val="24"/>
            <w:szCs w:val="24"/>
            <w:lang w:eastAsia="ru-RU"/>
          </w:rPr>
          <w:t>2.1. Трудоемкость освоения дисциплины</w:t>
        </w:r>
        <w:r w:rsidR="009B108B" w:rsidRPr="00AD5821">
          <w:rPr>
            <w:rFonts w:ascii="Times New Roman" w:eastAsia="Times New Roman" w:hAnsi="Times New Roman" w:cs="Times New Roman"/>
            <w:noProof/>
            <w:webHidden/>
            <w:sz w:val="24"/>
            <w:szCs w:val="24"/>
            <w:lang w:eastAsia="ru-RU"/>
          </w:rPr>
          <w:tab/>
          <w:t>5</w:t>
        </w:r>
      </w:hyperlink>
    </w:p>
    <w:p w14:paraId="518D5C2E" w14:textId="77777777" w:rsidR="009B108B" w:rsidRPr="00AD5821" w:rsidRDefault="0096534A" w:rsidP="009B108B">
      <w:pPr>
        <w:tabs>
          <w:tab w:val="right" w:leader="dot" w:pos="9639"/>
        </w:tabs>
        <w:spacing w:before="120"/>
        <w:ind w:left="240"/>
        <w:rPr>
          <w:rFonts w:ascii="Calibri" w:eastAsia="Times New Roman" w:hAnsi="Calibri" w:cs="Times New Roman"/>
          <w:noProof/>
          <w:lang w:eastAsia="ru-RU"/>
        </w:rPr>
      </w:pPr>
      <w:hyperlink w:anchor="_Toc156825293" w:history="1">
        <w:r w:rsidR="009B108B" w:rsidRPr="00AD5821">
          <w:rPr>
            <w:rFonts w:ascii="Times New Roman" w:eastAsia="Times New Roman" w:hAnsi="Times New Roman" w:cs="Times New Roman"/>
            <w:noProof/>
            <w:sz w:val="24"/>
            <w:szCs w:val="24"/>
            <w:lang w:eastAsia="ru-RU"/>
          </w:rPr>
          <w:t>2.2. Содержание дисциплины</w:t>
        </w:r>
        <w:r w:rsidR="009B108B" w:rsidRPr="00AD5821">
          <w:rPr>
            <w:rFonts w:ascii="Times New Roman" w:eastAsia="Times New Roman" w:hAnsi="Times New Roman" w:cs="Times New Roman"/>
            <w:noProof/>
            <w:webHidden/>
            <w:sz w:val="24"/>
            <w:szCs w:val="24"/>
            <w:lang w:eastAsia="ru-RU"/>
          </w:rPr>
          <w:tab/>
          <w:t>6</w:t>
        </w:r>
      </w:hyperlink>
    </w:p>
    <w:p w14:paraId="37163929" w14:textId="77777777" w:rsidR="009B108B" w:rsidRPr="00AD5821" w:rsidRDefault="0096534A" w:rsidP="009B108B">
      <w:pPr>
        <w:tabs>
          <w:tab w:val="right" w:leader="dot" w:pos="9639"/>
        </w:tabs>
        <w:spacing w:before="120" w:line="276" w:lineRule="auto"/>
        <w:rPr>
          <w:rFonts w:ascii="Calibri" w:eastAsia="Times New Roman" w:hAnsi="Calibri" w:cs="Times New Roman"/>
          <w:noProof/>
          <w:lang w:eastAsia="ru-RU"/>
        </w:rPr>
      </w:pPr>
      <w:hyperlink w:anchor="_Toc156825296" w:history="1">
        <w:r w:rsidR="009B108B" w:rsidRPr="00AD5821">
          <w:rPr>
            <w:rFonts w:ascii="Times New Roman" w:eastAsia="Calibri" w:hAnsi="Times New Roman" w:cs="Times New Roman"/>
            <w:b/>
            <w:bCs/>
            <w:noProof/>
          </w:rPr>
          <w:t>3. Условия реализации ДИСЦИПЛИНЫ</w:t>
        </w:r>
        <w:r w:rsidR="009B108B" w:rsidRPr="00AD5821">
          <w:rPr>
            <w:rFonts w:ascii="Times New Roman" w:eastAsia="Calibri" w:hAnsi="Times New Roman" w:cs="Times New Roman"/>
            <w:b/>
            <w:bCs/>
            <w:noProof/>
            <w:webHidden/>
          </w:rPr>
          <w:tab/>
          <w:t>9</w:t>
        </w:r>
      </w:hyperlink>
    </w:p>
    <w:p w14:paraId="6A9BBBAC" w14:textId="77777777" w:rsidR="009B108B" w:rsidRPr="00AD5821" w:rsidRDefault="0096534A" w:rsidP="009B108B">
      <w:pPr>
        <w:tabs>
          <w:tab w:val="right" w:leader="dot" w:pos="9639"/>
        </w:tabs>
        <w:spacing w:before="120"/>
        <w:ind w:left="240"/>
        <w:rPr>
          <w:rFonts w:ascii="Calibri" w:eastAsia="Times New Roman" w:hAnsi="Calibri" w:cs="Times New Roman"/>
          <w:noProof/>
          <w:lang w:eastAsia="ru-RU"/>
        </w:rPr>
      </w:pPr>
      <w:hyperlink w:anchor="_Toc156825297" w:history="1">
        <w:r w:rsidR="009B108B" w:rsidRPr="00AD5821">
          <w:rPr>
            <w:rFonts w:ascii="Times New Roman" w:eastAsia="Times New Roman" w:hAnsi="Times New Roman" w:cs="Times New Roman"/>
            <w:noProof/>
            <w:sz w:val="24"/>
            <w:szCs w:val="24"/>
            <w:lang w:eastAsia="ru-RU"/>
          </w:rPr>
          <w:t>3.1. Материально-техническое обеспечение</w:t>
        </w:r>
        <w:r w:rsidR="009B108B" w:rsidRPr="00AD5821">
          <w:rPr>
            <w:rFonts w:ascii="Times New Roman" w:eastAsia="Times New Roman" w:hAnsi="Times New Roman" w:cs="Times New Roman"/>
            <w:noProof/>
            <w:webHidden/>
            <w:sz w:val="24"/>
            <w:szCs w:val="24"/>
            <w:lang w:eastAsia="ru-RU"/>
          </w:rPr>
          <w:tab/>
          <w:t>9</w:t>
        </w:r>
      </w:hyperlink>
    </w:p>
    <w:p w14:paraId="737BB742" w14:textId="77777777" w:rsidR="009B108B" w:rsidRPr="00AD5821" w:rsidRDefault="0096534A" w:rsidP="009B108B">
      <w:pPr>
        <w:tabs>
          <w:tab w:val="right" w:leader="dot" w:pos="9639"/>
        </w:tabs>
        <w:spacing w:before="120"/>
        <w:ind w:left="240"/>
        <w:rPr>
          <w:rFonts w:ascii="Calibri" w:eastAsia="Times New Roman" w:hAnsi="Calibri" w:cs="Times New Roman"/>
          <w:noProof/>
          <w:lang w:eastAsia="ru-RU"/>
        </w:rPr>
      </w:pPr>
      <w:hyperlink w:anchor="_Toc156825298" w:history="1">
        <w:r w:rsidR="009B108B" w:rsidRPr="00AD5821">
          <w:rPr>
            <w:rFonts w:ascii="Times New Roman" w:eastAsia="Times New Roman" w:hAnsi="Times New Roman" w:cs="Times New Roman"/>
            <w:noProof/>
            <w:sz w:val="24"/>
            <w:szCs w:val="24"/>
            <w:lang w:eastAsia="ru-RU"/>
          </w:rPr>
          <w:t>3.2. Учебно-методическое обеспечение</w:t>
        </w:r>
        <w:r w:rsidR="009B108B" w:rsidRPr="00AD5821">
          <w:rPr>
            <w:rFonts w:ascii="Times New Roman" w:eastAsia="Times New Roman" w:hAnsi="Times New Roman" w:cs="Times New Roman"/>
            <w:noProof/>
            <w:webHidden/>
            <w:sz w:val="24"/>
            <w:szCs w:val="24"/>
            <w:lang w:eastAsia="ru-RU"/>
          </w:rPr>
          <w:tab/>
          <w:t>9</w:t>
        </w:r>
      </w:hyperlink>
    </w:p>
    <w:p w14:paraId="6C324FE4" w14:textId="77777777" w:rsidR="009B108B" w:rsidRPr="00AD5821" w:rsidRDefault="0096534A" w:rsidP="009B108B">
      <w:pPr>
        <w:tabs>
          <w:tab w:val="right" w:leader="dot" w:pos="9639"/>
        </w:tabs>
        <w:spacing w:before="120" w:line="276" w:lineRule="auto"/>
        <w:rPr>
          <w:rFonts w:ascii="Calibri" w:eastAsia="Times New Roman" w:hAnsi="Calibri" w:cs="Times New Roman"/>
          <w:noProof/>
          <w:lang w:eastAsia="ru-RU"/>
        </w:rPr>
      </w:pPr>
      <w:hyperlink w:anchor="_Toc156825299" w:history="1">
        <w:r w:rsidR="009B108B" w:rsidRPr="00AD5821">
          <w:rPr>
            <w:rFonts w:ascii="Times New Roman" w:eastAsia="Calibri" w:hAnsi="Times New Roman" w:cs="Times New Roman"/>
            <w:b/>
            <w:bCs/>
            <w:noProof/>
          </w:rPr>
          <w:t>4. Контроль и оценка результатов  освоения ДИСЦИПЛИНЫ</w:t>
        </w:r>
        <w:r w:rsidR="009B108B" w:rsidRPr="00AD5821">
          <w:rPr>
            <w:rFonts w:ascii="Times New Roman" w:eastAsia="Calibri" w:hAnsi="Times New Roman" w:cs="Times New Roman"/>
            <w:b/>
            <w:bCs/>
            <w:noProof/>
            <w:webHidden/>
          </w:rPr>
          <w:tab/>
          <w:t>11</w:t>
        </w:r>
      </w:hyperlink>
    </w:p>
    <w:p w14:paraId="612FD3D7" w14:textId="77777777" w:rsidR="009B108B" w:rsidRPr="00AD5821" w:rsidRDefault="009B108B" w:rsidP="009B108B">
      <w:pPr>
        <w:keepNext/>
        <w:spacing w:after="120"/>
        <w:outlineLvl w:val="0"/>
        <w:rPr>
          <w:rFonts w:ascii="Times New Roman" w:eastAsia="Segoe UI" w:hAnsi="Times New Roman" w:cs="Times New Roman"/>
          <w:caps/>
          <w:kern w:val="32"/>
          <w:sz w:val="24"/>
          <w:szCs w:val="24"/>
          <w:lang w:eastAsia="x-none"/>
        </w:rPr>
      </w:pPr>
      <w:r w:rsidRPr="00AD5821">
        <w:rPr>
          <w:rFonts w:ascii="Times New Roman" w:eastAsia="Segoe UI" w:hAnsi="Times New Roman" w:cs="Times New Roman"/>
          <w:caps/>
          <w:kern w:val="32"/>
          <w:sz w:val="24"/>
          <w:szCs w:val="24"/>
          <w:lang w:eastAsia="x-none"/>
        </w:rPr>
        <w:fldChar w:fldCharType="end"/>
      </w:r>
    </w:p>
    <w:p w14:paraId="02DEBC3F" w14:textId="77777777" w:rsidR="009B108B" w:rsidRPr="00AD5821" w:rsidRDefault="009B108B" w:rsidP="009B108B">
      <w:pPr>
        <w:keepNext/>
        <w:spacing w:after="120"/>
        <w:outlineLvl w:val="0"/>
        <w:rPr>
          <w:rFonts w:ascii="Times New Roman" w:eastAsia="Segoe UI" w:hAnsi="Times New Roman" w:cs="Times New Roman"/>
          <w:b/>
          <w:bCs/>
          <w:caps/>
          <w:kern w:val="32"/>
          <w:sz w:val="24"/>
          <w:szCs w:val="24"/>
          <w:lang w:eastAsia="x-none"/>
        </w:rPr>
        <w:sectPr w:rsidR="009B108B" w:rsidRPr="00AD5821" w:rsidSect="00AD5821">
          <w:headerReference w:type="even" r:id="rId56"/>
          <w:headerReference w:type="default" r:id="rId57"/>
          <w:footerReference w:type="default" r:id="rId58"/>
          <w:footerReference w:type="first" r:id="rId59"/>
          <w:pgSz w:w="11906" w:h="16838"/>
          <w:pgMar w:top="1134" w:right="567" w:bottom="1134" w:left="1701" w:header="709" w:footer="709" w:gutter="0"/>
          <w:pgNumType w:start="1"/>
          <w:cols w:space="708"/>
          <w:docGrid w:linePitch="360"/>
        </w:sectPr>
      </w:pPr>
    </w:p>
    <w:p w14:paraId="35E867E6" w14:textId="77777777" w:rsidR="009B108B" w:rsidRPr="009B108B" w:rsidRDefault="009B108B" w:rsidP="009B108B">
      <w:pPr>
        <w:keepNext/>
        <w:numPr>
          <w:ilvl w:val="0"/>
          <w:numId w:val="2"/>
        </w:numPr>
        <w:ind w:left="0" w:firstLine="0"/>
        <w:jc w:val="center"/>
        <w:outlineLvl w:val="0"/>
        <w:rPr>
          <w:rFonts w:ascii="Times New Roman" w:eastAsia="Segoe UI" w:hAnsi="Times New Roman" w:cs="Times New Roman"/>
          <w:b/>
          <w:bCs/>
          <w:iCs/>
          <w:caps/>
          <w:kern w:val="32"/>
          <w:sz w:val="24"/>
          <w:szCs w:val="24"/>
          <w:lang w:val="x-none" w:eastAsia="x-none"/>
        </w:rPr>
      </w:pPr>
      <w:r w:rsidRPr="009B108B">
        <w:rPr>
          <w:rFonts w:ascii="Times New Roman" w:eastAsia="Segoe UI" w:hAnsi="Times New Roman" w:cs="Times New Roman"/>
          <w:b/>
          <w:bCs/>
          <w:iCs/>
          <w:caps/>
          <w:kern w:val="32"/>
          <w:sz w:val="24"/>
          <w:szCs w:val="24"/>
          <w:lang w:val="x-none" w:eastAsia="x-none"/>
        </w:rPr>
        <w:lastRenderedPageBreak/>
        <w:t>Общая характеристика РАБОЧЕЙ ПРОГРАММЫ УЧЕБНОЙ ДИСЦИПЛИНЫ</w:t>
      </w:r>
    </w:p>
    <w:p w14:paraId="2FE6A013" w14:textId="77777777" w:rsidR="009B108B" w:rsidRPr="009B108B" w:rsidRDefault="009B108B" w:rsidP="009B108B">
      <w:pPr>
        <w:widowControl w:val="0"/>
        <w:jc w:val="center"/>
        <w:rPr>
          <w:rFonts w:ascii="Times New Roman" w:eastAsia="Segoe UI" w:hAnsi="Times New Roman" w:cs="Times New Roman"/>
          <w:b/>
          <w:sz w:val="24"/>
          <w:szCs w:val="24"/>
          <w:lang w:eastAsia="nl-NL"/>
        </w:rPr>
      </w:pPr>
      <w:r w:rsidRPr="009B108B">
        <w:rPr>
          <w:rFonts w:ascii="Times New Roman" w:eastAsia="Segoe UI" w:hAnsi="Times New Roman" w:cs="Times New Roman"/>
          <w:b/>
          <w:sz w:val="24"/>
          <w:szCs w:val="24"/>
          <w:lang w:eastAsia="nl-NL"/>
        </w:rPr>
        <w:t>«СГ.08 Психология общения»</w:t>
      </w:r>
    </w:p>
    <w:p w14:paraId="3D97C840" w14:textId="77777777" w:rsidR="009B108B" w:rsidRPr="009B108B" w:rsidRDefault="009B108B" w:rsidP="009B108B">
      <w:pPr>
        <w:widowControl w:val="0"/>
        <w:ind w:left="720"/>
        <w:jc w:val="center"/>
        <w:rPr>
          <w:rFonts w:ascii="Times New Roman" w:eastAsia="Segoe UI" w:hAnsi="Times New Roman" w:cs="Times New Roman"/>
          <w:sz w:val="24"/>
          <w:szCs w:val="24"/>
          <w:vertAlign w:val="superscript"/>
          <w:lang w:eastAsia="nl-NL"/>
        </w:rPr>
      </w:pPr>
    </w:p>
    <w:p w14:paraId="02EA26CE" w14:textId="77777777" w:rsidR="009B108B" w:rsidRPr="009B108B" w:rsidRDefault="009B108B" w:rsidP="009B108B">
      <w:pPr>
        <w:spacing w:after="120" w:line="276" w:lineRule="auto"/>
        <w:ind w:firstLine="709"/>
        <w:outlineLvl w:val="1"/>
        <w:rPr>
          <w:rFonts w:ascii="Times New Roman" w:eastAsia="Segoe UI" w:hAnsi="Times New Roman" w:cs="Times New Roman"/>
          <w:b/>
          <w:bCs/>
          <w:spacing w:val="15"/>
          <w:sz w:val="24"/>
          <w:szCs w:val="24"/>
          <w:lang w:eastAsia="ru-RU"/>
        </w:rPr>
      </w:pPr>
      <w:r w:rsidRPr="009B108B">
        <w:rPr>
          <w:rFonts w:ascii="Times New Roman" w:eastAsia="Segoe UI" w:hAnsi="Times New Roman" w:cs="Times New Roman"/>
          <w:b/>
          <w:bCs/>
          <w:spacing w:val="15"/>
          <w:sz w:val="24"/>
          <w:szCs w:val="24"/>
          <w:lang w:eastAsia="ru-RU"/>
        </w:rPr>
        <w:t>1.1. Цель и место дисциплины в структуре образовательной программы</w:t>
      </w:r>
    </w:p>
    <w:p w14:paraId="6BDF615C" w14:textId="77777777" w:rsidR="009B108B" w:rsidRPr="009B108B" w:rsidRDefault="009B108B" w:rsidP="00F221BB">
      <w:pPr>
        <w:suppressAutoHyphens/>
        <w:spacing w:line="276" w:lineRule="auto"/>
        <w:ind w:firstLine="709"/>
        <w:jc w:val="both"/>
        <w:rPr>
          <w:rFonts w:ascii="Times New Roman" w:eastAsia="Times New Roman" w:hAnsi="Times New Roman" w:cs="Times New Roman"/>
          <w:sz w:val="24"/>
          <w:szCs w:val="24"/>
          <w:lang w:eastAsia="ru-RU"/>
        </w:rPr>
      </w:pPr>
      <w:r w:rsidRPr="009B108B">
        <w:rPr>
          <w:rFonts w:ascii="Times New Roman" w:eastAsia="Times New Roman" w:hAnsi="Times New Roman" w:cs="Times New Roman"/>
          <w:sz w:val="24"/>
          <w:szCs w:val="24"/>
          <w:lang w:eastAsia="ru-RU"/>
        </w:rPr>
        <w:t xml:space="preserve">Цель дисциплины </w:t>
      </w:r>
      <w:r w:rsidRPr="009B108B">
        <w:rPr>
          <w:rFonts w:ascii="Times New Roman" w:eastAsia="Calibri" w:hAnsi="Times New Roman" w:cs="Times New Roman"/>
        </w:rPr>
        <w:t>«СГ.08 Психология общения»</w:t>
      </w:r>
      <w:r w:rsidRPr="009B108B">
        <w:rPr>
          <w:rFonts w:ascii="Times New Roman" w:eastAsia="Times New Roman" w:hAnsi="Times New Roman" w:cs="Times New Roman"/>
          <w:sz w:val="24"/>
          <w:szCs w:val="24"/>
          <w:lang w:eastAsia="ru-RU"/>
        </w:rPr>
        <w:t xml:space="preserve">: </w:t>
      </w:r>
    </w:p>
    <w:p w14:paraId="73A6ECEC" w14:textId="77777777" w:rsidR="009B108B" w:rsidRPr="009B108B" w:rsidRDefault="009B108B" w:rsidP="00F221BB">
      <w:pPr>
        <w:suppressAutoHyphens/>
        <w:spacing w:line="276" w:lineRule="auto"/>
        <w:ind w:firstLine="709"/>
        <w:jc w:val="both"/>
        <w:rPr>
          <w:rFonts w:ascii="Times New Roman" w:eastAsia="Calibri" w:hAnsi="Times New Roman" w:cs="Times New Roman"/>
          <w:color w:val="000000"/>
        </w:rPr>
      </w:pPr>
      <w:r w:rsidRPr="009B108B">
        <w:rPr>
          <w:rFonts w:ascii="Times New Roman" w:eastAsia="Calibri" w:hAnsi="Times New Roman" w:cs="Times New Roman"/>
          <w:bCs/>
          <w:i/>
          <w:color w:val="000000"/>
        </w:rPr>
        <w:t>- </w:t>
      </w:r>
      <w:r w:rsidRPr="009B108B">
        <w:rPr>
          <w:rFonts w:ascii="Times New Roman" w:eastAsia="Calibri" w:hAnsi="Times New Roman" w:cs="Times New Roman"/>
          <w:color w:val="000000"/>
        </w:rPr>
        <w:t>овладение способами межличностного общения в профессиональной и личностной коммуникации;</w:t>
      </w:r>
    </w:p>
    <w:p w14:paraId="65DC1D3B" w14:textId="77777777" w:rsidR="009B108B" w:rsidRPr="009B108B" w:rsidRDefault="009B108B" w:rsidP="00F221BB">
      <w:pPr>
        <w:suppressAutoHyphens/>
        <w:spacing w:line="276" w:lineRule="auto"/>
        <w:ind w:firstLine="709"/>
        <w:jc w:val="both"/>
        <w:rPr>
          <w:rFonts w:ascii="Times New Roman" w:eastAsia="Calibri" w:hAnsi="Times New Roman" w:cs="Times New Roman"/>
          <w:color w:val="000000"/>
        </w:rPr>
      </w:pPr>
      <w:r w:rsidRPr="009B108B">
        <w:rPr>
          <w:rFonts w:ascii="Times New Roman" w:eastAsia="Calibri" w:hAnsi="Times New Roman" w:cs="Times New Roman"/>
          <w:color w:val="000000"/>
        </w:rPr>
        <w:t>- усвоение этических норм и принципов общения;</w:t>
      </w:r>
    </w:p>
    <w:p w14:paraId="485A583E" w14:textId="77777777" w:rsidR="009B108B" w:rsidRPr="009B108B" w:rsidRDefault="009B108B" w:rsidP="00F221BB">
      <w:pPr>
        <w:suppressAutoHyphens/>
        <w:spacing w:line="276" w:lineRule="auto"/>
        <w:ind w:firstLine="709"/>
        <w:jc w:val="both"/>
        <w:rPr>
          <w:rFonts w:ascii="Times New Roman" w:eastAsia="Times New Roman" w:hAnsi="Times New Roman" w:cs="Times New Roman"/>
          <w:sz w:val="24"/>
          <w:szCs w:val="24"/>
          <w:lang w:eastAsia="ru-RU"/>
        </w:rPr>
      </w:pPr>
      <w:r w:rsidRPr="009B108B">
        <w:rPr>
          <w:rFonts w:ascii="Times New Roman" w:eastAsia="Calibri" w:hAnsi="Times New Roman" w:cs="Times New Roman"/>
          <w:color w:val="000000"/>
        </w:rPr>
        <w:t>- приобретение навыков успешного построения деловых отношений;</w:t>
      </w:r>
    </w:p>
    <w:p w14:paraId="4CF82D5F" w14:textId="77777777" w:rsidR="009B108B" w:rsidRPr="009B108B" w:rsidRDefault="009B108B" w:rsidP="00F221BB">
      <w:pPr>
        <w:suppressAutoHyphens/>
        <w:spacing w:line="276" w:lineRule="auto"/>
        <w:ind w:firstLine="709"/>
        <w:jc w:val="both"/>
        <w:rPr>
          <w:rFonts w:ascii="Times New Roman" w:eastAsia="Calibri" w:hAnsi="Times New Roman" w:cs="Times New Roman"/>
          <w:color w:val="000000"/>
        </w:rPr>
      </w:pPr>
      <w:r w:rsidRPr="009B108B">
        <w:rPr>
          <w:rFonts w:ascii="Times New Roman" w:eastAsia="Calibri" w:hAnsi="Times New Roman" w:cs="Times New Roman"/>
          <w:color w:val="000000"/>
        </w:rPr>
        <w:t>- формирование психологических и нравственных качеств, выступающих   необходимыми условиями эффективной профессиональной деятельности и поведения, таких как конкурентоспособность, коммуникабельность, представительность, презентабельность</w:t>
      </w:r>
    </w:p>
    <w:p w14:paraId="67F17019" w14:textId="77777777" w:rsidR="009B108B" w:rsidRPr="009B108B" w:rsidRDefault="009B108B" w:rsidP="00F221BB">
      <w:pPr>
        <w:suppressAutoHyphens/>
        <w:spacing w:line="276" w:lineRule="auto"/>
        <w:ind w:firstLine="709"/>
        <w:jc w:val="both"/>
        <w:rPr>
          <w:rFonts w:ascii="Times New Roman" w:eastAsia="Calibri" w:hAnsi="Times New Roman" w:cs="Times New Roman"/>
          <w:iCs/>
          <w:sz w:val="24"/>
          <w:szCs w:val="24"/>
        </w:rPr>
      </w:pPr>
      <w:r w:rsidRPr="009B108B">
        <w:rPr>
          <w:rFonts w:ascii="Times New Roman" w:eastAsia="Calibri" w:hAnsi="Times New Roman" w:cs="Times New Roman"/>
          <w:sz w:val="24"/>
          <w:szCs w:val="24"/>
        </w:rPr>
        <w:t xml:space="preserve">Дисциплина «СГ.08 Психология общения» включена в </w:t>
      </w:r>
      <w:r w:rsidRPr="009B108B">
        <w:rPr>
          <w:rFonts w:ascii="Times New Roman" w:eastAsia="Calibri" w:hAnsi="Times New Roman" w:cs="Times New Roman"/>
          <w:iCs/>
          <w:sz w:val="24"/>
          <w:szCs w:val="24"/>
        </w:rPr>
        <w:t>вариативную часть социально-гуманитарного цикла образовательной программы</w:t>
      </w:r>
    </w:p>
    <w:p w14:paraId="34666013" w14:textId="77777777" w:rsidR="009B108B" w:rsidRPr="009B108B" w:rsidRDefault="009B108B" w:rsidP="00F221BB">
      <w:pPr>
        <w:suppressAutoHyphens/>
        <w:spacing w:line="276" w:lineRule="auto"/>
        <w:ind w:firstLine="709"/>
        <w:jc w:val="both"/>
        <w:rPr>
          <w:rFonts w:ascii="Times New Roman" w:eastAsia="Calibri" w:hAnsi="Times New Roman" w:cs="Times New Roman"/>
          <w:color w:val="000000"/>
          <w:sz w:val="24"/>
          <w:szCs w:val="24"/>
        </w:rPr>
      </w:pPr>
      <w:r w:rsidRPr="009B108B">
        <w:rPr>
          <w:rFonts w:ascii="Times New Roman" w:eastAsia="Calibri" w:hAnsi="Times New Roman" w:cs="Times New Roman"/>
          <w:color w:val="000000"/>
          <w:sz w:val="24"/>
          <w:szCs w:val="24"/>
          <w:shd w:val="clear" w:color="auto" w:fill="FFFFFF"/>
        </w:rPr>
        <w:t>Введение данной </w:t>
      </w:r>
      <w:r w:rsidRPr="009B108B">
        <w:rPr>
          <w:rFonts w:ascii="Times New Roman" w:eastAsia="Calibri" w:hAnsi="Times New Roman" w:cs="Times New Roman"/>
          <w:bCs/>
          <w:color w:val="000000"/>
          <w:sz w:val="24"/>
          <w:szCs w:val="24"/>
          <w:shd w:val="clear" w:color="auto" w:fill="FFFFFF"/>
        </w:rPr>
        <w:t>дисциплины</w:t>
      </w:r>
      <w:r w:rsidRPr="009B108B">
        <w:rPr>
          <w:rFonts w:ascii="Times New Roman" w:eastAsia="Calibri" w:hAnsi="Times New Roman" w:cs="Times New Roman"/>
          <w:color w:val="000000"/>
          <w:sz w:val="24"/>
          <w:szCs w:val="24"/>
          <w:shd w:val="clear" w:color="auto" w:fill="FFFFFF"/>
        </w:rPr>
        <w:t> продиктовано стремлением обеспечить удовлетворение потребности студентов в расширении и совершенствовании функциональных обязанностей, соответствующих современным квалификационным требованиям по специальности. </w:t>
      </w:r>
      <w:r w:rsidRPr="009B108B">
        <w:rPr>
          <w:rFonts w:ascii="Times New Roman" w:eastAsia="Calibri" w:hAnsi="Times New Roman" w:cs="Times New Roman"/>
          <w:bCs/>
          <w:color w:val="000000"/>
          <w:sz w:val="24"/>
          <w:szCs w:val="24"/>
          <w:shd w:val="clear" w:color="auto" w:fill="FFFFFF"/>
        </w:rPr>
        <w:t>Вариативная</w:t>
      </w:r>
      <w:r w:rsidRPr="009B108B">
        <w:rPr>
          <w:rFonts w:ascii="Times New Roman" w:eastAsia="Calibri" w:hAnsi="Times New Roman" w:cs="Times New Roman"/>
          <w:color w:val="000000"/>
          <w:sz w:val="24"/>
          <w:szCs w:val="24"/>
          <w:shd w:val="clear" w:color="auto" w:fill="FFFFFF"/>
        </w:rPr>
        <w:t> </w:t>
      </w:r>
      <w:r w:rsidRPr="009B108B">
        <w:rPr>
          <w:rFonts w:ascii="Times New Roman" w:eastAsia="Calibri" w:hAnsi="Times New Roman" w:cs="Times New Roman"/>
          <w:bCs/>
          <w:color w:val="000000"/>
          <w:sz w:val="24"/>
          <w:szCs w:val="24"/>
          <w:shd w:val="clear" w:color="auto" w:fill="FFFFFF"/>
        </w:rPr>
        <w:t>часть</w:t>
      </w:r>
      <w:r w:rsidRPr="009B108B">
        <w:rPr>
          <w:rFonts w:ascii="Times New Roman" w:eastAsia="Calibri" w:hAnsi="Times New Roman" w:cs="Times New Roman"/>
          <w:color w:val="000000"/>
          <w:sz w:val="24"/>
          <w:szCs w:val="24"/>
          <w:shd w:val="clear" w:color="auto" w:fill="FFFFFF"/>
        </w:rPr>
        <w:t> ОПОП-П даёт возможность получения дополнительных компетенций, умений и знаний, необходимых для обеспечения конкурентоспособности выпускника в соответствии с запросами рынка труда. </w:t>
      </w:r>
    </w:p>
    <w:p w14:paraId="56808F72" w14:textId="77777777" w:rsidR="009B108B" w:rsidRPr="009B108B" w:rsidRDefault="009B108B" w:rsidP="009B108B">
      <w:pPr>
        <w:spacing w:after="120" w:line="276" w:lineRule="auto"/>
        <w:ind w:firstLine="709"/>
        <w:outlineLvl w:val="1"/>
        <w:rPr>
          <w:rFonts w:ascii="Times New Roman" w:eastAsia="Segoe UI" w:hAnsi="Times New Roman" w:cs="Times New Roman"/>
          <w:b/>
          <w:bCs/>
          <w:spacing w:val="15"/>
          <w:sz w:val="24"/>
          <w:szCs w:val="24"/>
          <w:lang w:eastAsia="ru-RU"/>
        </w:rPr>
      </w:pPr>
      <w:r w:rsidRPr="009B108B">
        <w:rPr>
          <w:rFonts w:ascii="Times New Roman" w:eastAsia="Segoe UI" w:hAnsi="Times New Roman" w:cs="Times New Roman"/>
          <w:b/>
          <w:bCs/>
          <w:spacing w:val="15"/>
          <w:sz w:val="24"/>
          <w:szCs w:val="24"/>
          <w:lang w:eastAsia="ru-RU"/>
        </w:rPr>
        <w:t>1.2. Планируемые результаты освоения дисциплины</w:t>
      </w:r>
    </w:p>
    <w:p w14:paraId="1D0BDA63" w14:textId="77777777" w:rsidR="009B108B" w:rsidRPr="009B108B" w:rsidRDefault="009B108B" w:rsidP="00F221BB">
      <w:pPr>
        <w:spacing w:line="276" w:lineRule="auto"/>
        <w:ind w:firstLine="709"/>
        <w:jc w:val="both"/>
        <w:rPr>
          <w:rFonts w:ascii="Times New Roman" w:eastAsia="Times New Roman" w:hAnsi="Times New Roman" w:cs="Times New Roman"/>
          <w:sz w:val="24"/>
          <w:szCs w:val="24"/>
          <w:lang w:eastAsia="ru-RU"/>
        </w:rPr>
      </w:pPr>
      <w:r w:rsidRPr="009B108B">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14:paraId="6AC5D6DD" w14:textId="77777777" w:rsidR="009B108B" w:rsidRPr="009B108B" w:rsidRDefault="009B108B" w:rsidP="00F221BB">
      <w:pPr>
        <w:shd w:val="clear" w:color="auto" w:fill="FFFFFF"/>
        <w:spacing w:line="276" w:lineRule="auto"/>
        <w:ind w:firstLine="709"/>
        <w:jc w:val="both"/>
        <w:rPr>
          <w:rFonts w:ascii="Times New Roman" w:eastAsia="Calibri" w:hAnsi="Times New Roman" w:cs="Times New Roman"/>
          <w:sz w:val="24"/>
          <w:szCs w:val="24"/>
        </w:rPr>
      </w:pPr>
      <w:r w:rsidRPr="009B108B">
        <w:rPr>
          <w:rFonts w:ascii="Times New Roman" w:eastAsia="Calibri" w:hAnsi="Times New Roman" w:cs="Times New Roman"/>
          <w:sz w:val="24"/>
          <w:szCs w:val="24"/>
        </w:rPr>
        <w:t>В результате освоения учебной дисциплины обучающийся должен:</w:t>
      </w:r>
    </w:p>
    <w:p w14:paraId="42D0C064" w14:textId="77777777" w:rsidR="009B108B" w:rsidRPr="009B108B" w:rsidRDefault="009B108B" w:rsidP="00F221BB">
      <w:pPr>
        <w:spacing w:after="120" w:line="276" w:lineRule="auto"/>
        <w:ind w:firstLine="709"/>
        <w:rPr>
          <w:rFonts w:ascii="Times New Roman" w:eastAsia="Calibri"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2"/>
        <w:gridCol w:w="3463"/>
        <w:gridCol w:w="3686"/>
      </w:tblGrid>
      <w:tr w:rsidR="009B108B" w:rsidRPr="009B108B" w14:paraId="06132061" w14:textId="77777777" w:rsidTr="00AD5821">
        <w:trPr>
          <w:trHeight w:val="357"/>
        </w:trPr>
        <w:tc>
          <w:tcPr>
            <w:tcW w:w="2202" w:type="dxa"/>
            <w:tcBorders>
              <w:top w:val="single" w:sz="4" w:space="0" w:color="auto"/>
              <w:left w:val="single" w:sz="4" w:space="0" w:color="auto"/>
              <w:right w:val="single" w:sz="4" w:space="0" w:color="auto"/>
            </w:tcBorders>
          </w:tcPr>
          <w:p w14:paraId="5D718994" w14:textId="77777777" w:rsidR="009B108B" w:rsidRPr="009B108B" w:rsidRDefault="009B108B" w:rsidP="009B108B">
            <w:pPr>
              <w:rPr>
                <w:rFonts w:ascii="Times New Roman" w:eastAsia="Calibri" w:hAnsi="Times New Roman" w:cs="Times New Roman"/>
                <w:b/>
                <w:sz w:val="24"/>
                <w:szCs w:val="24"/>
              </w:rPr>
            </w:pPr>
            <w:r w:rsidRPr="009B108B">
              <w:rPr>
                <w:rFonts w:ascii="Times New Roman" w:eastAsia="Calibri" w:hAnsi="Times New Roman" w:cs="Times New Roman"/>
                <w:b/>
                <w:i/>
                <w:sz w:val="24"/>
                <w:szCs w:val="24"/>
              </w:rPr>
              <w:t>Код ОК</w:t>
            </w:r>
          </w:p>
        </w:tc>
        <w:tc>
          <w:tcPr>
            <w:tcW w:w="3463" w:type="dxa"/>
            <w:tcBorders>
              <w:top w:val="single" w:sz="4" w:space="0" w:color="auto"/>
              <w:left w:val="single" w:sz="4" w:space="0" w:color="auto"/>
              <w:right w:val="single" w:sz="4" w:space="0" w:color="auto"/>
            </w:tcBorders>
          </w:tcPr>
          <w:p w14:paraId="67B7D705" w14:textId="77777777" w:rsidR="009B108B" w:rsidRPr="009B108B" w:rsidRDefault="009B108B" w:rsidP="009B108B">
            <w:pPr>
              <w:jc w:val="center"/>
              <w:rPr>
                <w:rFonts w:ascii="Times New Roman" w:eastAsia="Calibri" w:hAnsi="Times New Roman" w:cs="Times New Roman"/>
                <w:b/>
                <w:sz w:val="24"/>
                <w:szCs w:val="24"/>
              </w:rPr>
            </w:pPr>
            <w:r w:rsidRPr="009B108B">
              <w:rPr>
                <w:rFonts w:ascii="Times New Roman" w:eastAsia="Calibri" w:hAnsi="Times New Roman" w:cs="Times New Roman"/>
                <w:b/>
                <w:sz w:val="24"/>
                <w:szCs w:val="24"/>
              </w:rPr>
              <w:t>Уметь</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2C0B602" w14:textId="77777777" w:rsidR="009B108B" w:rsidRPr="009B108B" w:rsidRDefault="009B108B" w:rsidP="009B108B">
            <w:pPr>
              <w:jc w:val="center"/>
              <w:rPr>
                <w:rFonts w:ascii="Times New Roman" w:eastAsia="Calibri" w:hAnsi="Times New Roman" w:cs="Times New Roman"/>
                <w:b/>
                <w:i/>
                <w:sz w:val="24"/>
                <w:szCs w:val="24"/>
              </w:rPr>
            </w:pPr>
            <w:r w:rsidRPr="009B108B">
              <w:rPr>
                <w:rFonts w:ascii="Times New Roman" w:eastAsia="Calibri" w:hAnsi="Times New Roman" w:cs="Times New Roman"/>
                <w:b/>
                <w:sz w:val="24"/>
                <w:szCs w:val="24"/>
              </w:rPr>
              <w:t>Знать</w:t>
            </w:r>
          </w:p>
        </w:tc>
      </w:tr>
      <w:tr w:rsidR="009B108B" w:rsidRPr="009B108B" w14:paraId="641ED1C0" w14:textId="77777777" w:rsidTr="00AD5821">
        <w:tc>
          <w:tcPr>
            <w:tcW w:w="2202" w:type="dxa"/>
            <w:tcBorders>
              <w:top w:val="single" w:sz="4" w:space="0" w:color="auto"/>
              <w:left w:val="single" w:sz="4" w:space="0" w:color="auto"/>
              <w:right w:val="single" w:sz="4" w:space="0" w:color="auto"/>
            </w:tcBorders>
          </w:tcPr>
          <w:p w14:paraId="26CDDED0" w14:textId="77777777" w:rsidR="009B108B" w:rsidRPr="009B108B" w:rsidRDefault="009B108B" w:rsidP="009B108B">
            <w:pPr>
              <w:rPr>
                <w:rFonts w:ascii="Times New Roman" w:eastAsia="Calibri" w:hAnsi="Times New Roman" w:cs="Times New Roman"/>
                <w:bCs/>
                <w:sz w:val="24"/>
                <w:szCs w:val="24"/>
              </w:rPr>
            </w:pPr>
            <w:r w:rsidRPr="009B108B">
              <w:rPr>
                <w:rFonts w:ascii="Times New Roman" w:eastAsia="Calibri" w:hAnsi="Times New Roman" w:cs="Times New Roman"/>
                <w:bCs/>
                <w:sz w:val="24"/>
                <w:szCs w:val="24"/>
              </w:rPr>
              <w:t>ОК.01</w:t>
            </w:r>
            <w:r w:rsidRPr="009B108B">
              <w:rPr>
                <w:rFonts w:ascii="Times New Roman" w:eastAsia="Calibri" w:hAnsi="Times New Roman" w:cs="Times New Roman"/>
              </w:rPr>
              <w:t xml:space="preserve"> Выбирать способы решения задач профессиональной деятельности применительно к различным контекстам</w:t>
            </w:r>
          </w:p>
        </w:tc>
        <w:tc>
          <w:tcPr>
            <w:tcW w:w="3463" w:type="dxa"/>
            <w:tcBorders>
              <w:top w:val="single" w:sz="4" w:space="0" w:color="auto"/>
              <w:left w:val="single" w:sz="4" w:space="0" w:color="auto"/>
              <w:right w:val="single" w:sz="4" w:space="0" w:color="auto"/>
            </w:tcBorders>
            <w:hideMark/>
          </w:tcPr>
          <w:p w14:paraId="42E9A688" w14:textId="77777777" w:rsidR="009B108B" w:rsidRPr="009B108B" w:rsidRDefault="009B108B" w:rsidP="009B108B">
            <w:pPr>
              <w:rPr>
                <w:rFonts w:ascii="Times New Roman" w:eastAsia="Calibri" w:hAnsi="Times New Roman" w:cs="Times New Roman"/>
              </w:rPr>
            </w:pPr>
            <w:r w:rsidRPr="009B108B">
              <w:rPr>
                <w:rFonts w:ascii="Times New Roman" w:eastAsia="Calibri" w:hAnsi="Times New Roman" w:cs="Times New Roman"/>
              </w:rPr>
              <w:t>- владеть актуальными методами работы в профессиональной и смежных сферах распознавать задачу и/или проблему в профессиональном и/или социальном контексте, анализировать и выделять её составные части;</w:t>
            </w:r>
          </w:p>
          <w:p w14:paraId="18A68880" w14:textId="77777777" w:rsidR="009B108B" w:rsidRPr="009B108B" w:rsidRDefault="009B108B" w:rsidP="009B108B">
            <w:pPr>
              <w:rPr>
                <w:rFonts w:ascii="Times New Roman" w:eastAsia="Calibri" w:hAnsi="Times New Roman" w:cs="Times New Roman"/>
              </w:rPr>
            </w:pPr>
            <w:r w:rsidRPr="009B108B">
              <w:rPr>
                <w:rFonts w:ascii="Times New Roman" w:eastAsia="Calibri" w:hAnsi="Times New Roman" w:cs="Times New Roman"/>
              </w:rPr>
              <w:t>- определять этапы решения задачи, составлять план действия, реализовывать составленный план, определять необходимые ресурсы;</w:t>
            </w:r>
          </w:p>
          <w:p w14:paraId="47CF48DA" w14:textId="77777777" w:rsidR="009B108B" w:rsidRPr="009B108B" w:rsidRDefault="009B108B" w:rsidP="009B108B">
            <w:pPr>
              <w:rPr>
                <w:rFonts w:ascii="Times New Roman" w:eastAsia="Calibri" w:hAnsi="Times New Roman" w:cs="Times New Roman"/>
              </w:rPr>
            </w:pPr>
            <w:r w:rsidRPr="009B108B">
              <w:rPr>
                <w:rFonts w:ascii="Times New Roman" w:eastAsia="Calibri" w:hAnsi="Times New Roman" w:cs="Times New Roman"/>
              </w:rPr>
              <w:t>- выявлять и эффективно искать информацию, необходимую для решения задачи и/или проблемы;</w:t>
            </w:r>
          </w:p>
          <w:p w14:paraId="762AAF6E" w14:textId="77777777" w:rsidR="009B108B" w:rsidRPr="009B108B" w:rsidRDefault="009B108B" w:rsidP="009B108B">
            <w:pPr>
              <w:rPr>
                <w:rFonts w:ascii="Times New Roman" w:eastAsia="Calibri" w:hAnsi="Times New Roman" w:cs="Times New Roman"/>
                <w:bCs/>
                <w:sz w:val="24"/>
                <w:szCs w:val="24"/>
              </w:rPr>
            </w:pPr>
            <w:r w:rsidRPr="009B108B">
              <w:rPr>
                <w:rFonts w:ascii="Times New Roman" w:eastAsia="Calibri" w:hAnsi="Times New Roman" w:cs="Times New Roman"/>
              </w:rPr>
              <w:t>- оценивать результат и последствия своих действий (самостоятельно или с помощью наставника)</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5E98FFCD" w14:textId="77777777" w:rsidR="009B108B" w:rsidRPr="009B108B" w:rsidRDefault="009B108B" w:rsidP="009B108B">
            <w:pPr>
              <w:rPr>
                <w:rFonts w:ascii="Times New Roman" w:eastAsia="Calibri" w:hAnsi="Times New Roman" w:cs="Times New Roman"/>
              </w:rPr>
            </w:pPr>
            <w:r w:rsidRPr="009B108B">
              <w:rPr>
                <w:rFonts w:ascii="Times New Roman" w:eastAsia="Calibri" w:hAnsi="Times New Roman" w:cs="Times New Roman"/>
              </w:rPr>
              <w:t>- актуальный профессиональный и социальный контекст, в котором приходится работать и жить;</w:t>
            </w:r>
          </w:p>
          <w:p w14:paraId="2E9A4A98" w14:textId="77777777" w:rsidR="009B108B" w:rsidRPr="009B108B" w:rsidRDefault="009B108B" w:rsidP="009B108B">
            <w:pPr>
              <w:rPr>
                <w:rFonts w:ascii="Times New Roman" w:eastAsia="Calibri" w:hAnsi="Times New Roman" w:cs="Times New Roman"/>
              </w:rPr>
            </w:pPr>
            <w:r w:rsidRPr="009B108B">
              <w:rPr>
                <w:rFonts w:ascii="Times New Roman" w:eastAsia="Calibri" w:hAnsi="Times New Roman" w:cs="Times New Roman"/>
              </w:rPr>
              <w:t>- структура плана для решения задач, алгоритмы выполнения работ в профессиональной и смежных областях;</w:t>
            </w:r>
          </w:p>
          <w:p w14:paraId="702C6B01" w14:textId="77777777" w:rsidR="009B108B" w:rsidRPr="009B108B" w:rsidRDefault="009B108B" w:rsidP="009B108B">
            <w:pPr>
              <w:rPr>
                <w:rFonts w:ascii="Times New Roman" w:eastAsia="Calibri" w:hAnsi="Times New Roman" w:cs="Times New Roman"/>
              </w:rPr>
            </w:pPr>
            <w:r w:rsidRPr="009B108B">
              <w:rPr>
                <w:rFonts w:ascii="Times New Roman" w:eastAsia="Calibri" w:hAnsi="Times New Roman" w:cs="Times New Roman"/>
              </w:rPr>
              <w:t>- основные источники информации и ресурсы для решения задач и/или проблем в профессиональном и/или социальном контексте;</w:t>
            </w:r>
          </w:p>
          <w:p w14:paraId="7311F1A2" w14:textId="77777777" w:rsidR="009B108B" w:rsidRPr="009B108B" w:rsidRDefault="009B108B" w:rsidP="009B108B">
            <w:pPr>
              <w:rPr>
                <w:rFonts w:ascii="Times New Roman" w:eastAsia="Calibri" w:hAnsi="Times New Roman" w:cs="Times New Roman"/>
              </w:rPr>
            </w:pPr>
            <w:r w:rsidRPr="009B108B">
              <w:rPr>
                <w:rFonts w:ascii="Times New Roman" w:eastAsia="Calibri" w:hAnsi="Times New Roman" w:cs="Times New Roman"/>
              </w:rPr>
              <w:t>- методы работы в профессиональной и смежных сферах;</w:t>
            </w:r>
          </w:p>
          <w:p w14:paraId="126FBFD4" w14:textId="77777777" w:rsidR="009B108B" w:rsidRPr="009B108B" w:rsidRDefault="009B108B" w:rsidP="009B108B">
            <w:pPr>
              <w:rPr>
                <w:rFonts w:ascii="Times New Roman" w:eastAsia="Calibri" w:hAnsi="Times New Roman" w:cs="Times New Roman"/>
                <w:bCs/>
                <w:i/>
                <w:sz w:val="24"/>
                <w:szCs w:val="24"/>
              </w:rPr>
            </w:pPr>
            <w:r w:rsidRPr="009B108B">
              <w:rPr>
                <w:rFonts w:ascii="Times New Roman" w:eastAsia="Calibri" w:hAnsi="Times New Roman" w:cs="Times New Roman"/>
              </w:rPr>
              <w:t>- порядок оценки результатов решения задач профессиональной деятельности</w:t>
            </w:r>
          </w:p>
        </w:tc>
      </w:tr>
      <w:tr w:rsidR="009B108B" w:rsidRPr="009B108B" w14:paraId="51A61740" w14:textId="77777777" w:rsidTr="00AD5821">
        <w:tc>
          <w:tcPr>
            <w:tcW w:w="2202" w:type="dxa"/>
            <w:tcBorders>
              <w:left w:val="single" w:sz="4" w:space="0" w:color="auto"/>
              <w:bottom w:val="single" w:sz="4" w:space="0" w:color="auto"/>
              <w:right w:val="single" w:sz="4" w:space="0" w:color="auto"/>
            </w:tcBorders>
          </w:tcPr>
          <w:p w14:paraId="0D619343" w14:textId="77777777" w:rsidR="009B108B" w:rsidRPr="009B108B" w:rsidRDefault="009B108B" w:rsidP="009B108B">
            <w:pPr>
              <w:rPr>
                <w:rFonts w:ascii="Times New Roman" w:eastAsia="Calibri" w:hAnsi="Times New Roman" w:cs="Times New Roman"/>
                <w:bCs/>
                <w:sz w:val="24"/>
                <w:szCs w:val="24"/>
              </w:rPr>
            </w:pPr>
            <w:r w:rsidRPr="009B108B">
              <w:rPr>
                <w:rFonts w:ascii="Times New Roman" w:eastAsia="Calibri" w:hAnsi="Times New Roman" w:cs="Times New Roman"/>
                <w:bCs/>
                <w:sz w:val="24"/>
                <w:szCs w:val="24"/>
              </w:rPr>
              <w:lastRenderedPageBreak/>
              <w:t>ОК.04</w:t>
            </w:r>
            <w:r w:rsidRPr="009B108B">
              <w:rPr>
                <w:rFonts w:ascii="Times New Roman" w:eastAsia="Calibri" w:hAnsi="Times New Roman" w:cs="Times New Roman"/>
              </w:rPr>
              <w:t xml:space="preserve"> Эффективно взаимодействовать и работать в коллективе и команде</w:t>
            </w:r>
          </w:p>
        </w:tc>
        <w:tc>
          <w:tcPr>
            <w:tcW w:w="3463" w:type="dxa"/>
            <w:tcBorders>
              <w:left w:val="single" w:sz="4" w:space="0" w:color="auto"/>
              <w:bottom w:val="single" w:sz="4" w:space="0" w:color="auto"/>
              <w:right w:val="single" w:sz="4" w:space="0" w:color="auto"/>
            </w:tcBorders>
          </w:tcPr>
          <w:p w14:paraId="735B2304" w14:textId="77777777" w:rsidR="009B108B" w:rsidRPr="009B108B" w:rsidRDefault="009B108B" w:rsidP="009B108B">
            <w:pPr>
              <w:rPr>
                <w:rFonts w:ascii="Times New Roman" w:eastAsia="Calibri" w:hAnsi="Times New Roman" w:cs="Times New Roman"/>
                <w:spacing w:val="-4"/>
              </w:rPr>
            </w:pPr>
            <w:r w:rsidRPr="009B108B">
              <w:rPr>
                <w:rFonts w:ascii="Times New Roman" w:eastAsia="Calibri" w:hAnsi="Times New Roman" w:cs="Times New Roman"/>
                <w:spacing w:val="-4"/>
              </w:rPr>
              <w:t>- организовывать работу коллектива и команды;</w:t>
            </w:r>
          </w:p>
          <w:p w14:paraId="0A5B3AB4" w14:textId="77777777" w:rsidR="009B108B" w:rsidRPr="009B108B" w:rsidRDefault="009B108B" w:rsidP="009B108B">
            <w:pPr>
              <w:rPr>
                <w:rFonts w:ascii="Times New Roman" w:eastAsia="Calibri" w:hAnsi="Times New Roman" w:cs="Times New Roman"/>
                <w:bCs/>
                <w:sz w:val="24"/>
                <w:szCs w:val="24"/>
              </w:rPr>
            </w:pPr>
            <w:r w:rsidRPr="009B108B">
              <w:rPr>
                <w:rFonts w:ascii="Times New Roman" w:eastAsia="Calibri" w:hAnsi="Times New Roman" w:cs="Times New Roman"/>
                <w:spacing w:val="-4"/>
              </w:rPr>
              <w:t>-взаимодействовать с коллегами, руководством, клиентами в ходе профессиональной деятельности</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68E7D4BE" w14:textId="77777777" w:rsidR="009B108B" w:rsidRPr="009B108B" w:rsidRDefault="009B108B" w:rsidP="009B108B">
            <w:pPr>
              <w:rPr>
                <w:rFonts w:ascii="Times New Roman" w:eastAsia="Calibri" w:hAnsi="Times New Roman" w:cs="Times New Roman"/>
              </w:rPr>
            </w:pPr>
            <w:r w:rsidRPr="009B108B">
              <w:rPr>
                <w:rFonts w:ascii="Times New Roman" w:eastAsia="Calibri" w:hAnsi="Times New Roman" w:cs="Times New Roman"/>
                <w:bCs/>
                <w:i/>
                <w:sz w:val="24"/>
                <w:szCs w:val="24"/>
              </w:rPr>
              <w:t>-</w:t>
            </w:r>
            <w:r w:rsidRPr="009B108B">
              <w:rPr>
                <w:rFonts w:ascii="Times New Roman" w:eastAsia="Calibri" w:hAnsi="Times New Roman" w:cs="Times New Roman"/>
              </w:rPr>
              <w:t xml:space="preserve"> психологические основы деятельности коллектива;</w:t>
            </w:r>
          </w:p>
          <w:p w14:paraId="20D9768F" w14:textId="77777777" w:rsidR="009B108B" w:rsidRPr="009B108B" w:rsidRDefault="009B108B" w:rsidP="009B108B">
            <w:pPr>
              <w:rPr>
                <w:rFonts w:ascii="Times New Roman" w:eastAsia="Calibri" w:hAnsi="Times New Roman" w:cs="Times New Roman"/>
                <w:bCs/>
                <w:i/>
                <w:sz w:val="24"/>
                <w:szCs w:val="24"/>
              </w:rPr>
            </w:pPr>
            <w:r w:rsidRPr="009B108B">
              <w:rPr>
                <w:rFonts w:ascii="Times New Roman" w:eastAsia="Calibri" w:hAnsi="Times New Roman" w:cs="Times New Roman"/>
              </w:rPr>
              <w:t>- психологические особенности личности</w:t>
            </w:r>
          </w:p>
        </w:tc>
      </w:tr>
      <w:tr w:rsidR="009B108B" w:rsidRPr="009B108B" w14:paraId="35FA6944" w14:textId="77777777" w:rsidTr="00AD5821">
        <w:tc>
          <w:tcPr>
            <w:tcW w:w="2202" w:type="dxa"/>
            <w:tcBorders>
              <w:top w:val="single" w:sz="4" w:space="0" w:color="auto"/>
              <w:left w:val="single" w:sz="4" w:space="0" w:color="auto"/>
              <w:right w:val="single" w:sz="4" w:space="0" w:color="auto"/>
            </w:tcBorders>
          </w:tcPr>
          <w:p w14:paraId="6BD6E124" w14:textId="77777777" w:rsidR="009B108B" w:rsidRPr="009B108B" w:rsidRDefault="009B108B" w:rsidP="009B108B">
            <w:pPr>
              <w:rPr>
                <w:rFonts w:ascii="Times New Roman" w:eastAsia="Calibri" w:hAnsi="Times New Roman" w:cs="Times New Roman"/>
                <w:bCs/>
                <w:sz w:val="24"/>
                <w:szCs w:val="24"/>
              </w:rPr>
            </w:pPr>
            <w:r w:rsidRPr="009B108B">
              <w:rPr>
                <w:rFonts w:ascii="Times New Roman" w:eastAsia="Calibri" w:hAnsi="Times New Roman" w:cs="Times New Roman"/>
                <w:bCs/>
                <w:sz w:val="24"/>
                <w:szCs w:val="24"/>
              </w:rPr>
              <w:t>ОК.05</w:t>
            </w:r>
            <w:r w:rsidRPr="009B108B">
              <w:rPr>
                <w:rFonts w:ascii="Times New Roman" w:eastAsia="Calibri" w:hAnsi="Times New Roman" w:cs="Times New Roman"/>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463" w:type="dxa"/>
            <w:tcBorders>
              <w:top w:val="single" w:sz="4" w:space="0" w:color="auto"/>
              <w:left w:val="single" w:sz="4" w:space="0" w:color="auto"/>
              <w:right w:val="single" w:sz="4" w:space="0" w:color="auto"/>
            </w:tcBorders>
            <w:hideMark/>
          </w:tcPr>
          <w:p w14:paraId="2D881BB0" w14:textId="77777777" w:rsidR="009B108B" w:rsidRPr="009B108B" w:rsidRDefault="009B108B" w:rsidP="009B108B">
            <w:pPr>
              <w:rPr>
                <w:rFonts w:ascii="Times New Roman" w:eastAsia="Calibri" w:hAnsi="Times New Roman" w:cs="Times New Roman"/>
              </w:rPr>
            </w:pPr>
            <w:r w:rsidRPr="009B108B">
              <w:rPr>
                <w:rFonts w:ascii="Times New Roman" w:eastAsia="Calibri" w:hAnsi="Times New Roman" w:cs="Times New Roman"/>
              </w:rPr>
              <w:t>- грамотно излагать свои мысли и оформлять документы по профессиональной тематике на государственном языке;</w:t>
            </w:r>
          </w:p>
          <w:p w14:paraId="599B0148" w14:textId="77777777" w:rsidR="009B108B" w:rsidRPr="009B108B" w:rsidRDefault="009B108B" w:rsidP="009B108B">
            <w:pPr>
              <w:rPr>
                <w:rFonts w:ascii="Times New Roman" w:eastAsia="Calibri" w:hAnsi="Times New Roman" w:cs="Times New Roman"/>
                <w:bCs/>
                <w:sz w:val="24"/>
                <w:szCs w:val="24"/>
              </w:rPr>
            </w:pPr>
            <w:r w:rsidRPr="009B108B">
              <w:rPr>
                <w:rFonts w:ascii="Times New Roman" w:eastAsia="Calibri" w:hAnsi="Times New Roman" w:cs="Times New Roman"/>
              </w:rPr>
              <w:t>- проявлять толерантность в рабочем коллективе</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2A8D18E6" w14:textId="77777777" w:rsidR="009B108B" w:rsidRPr="009B108B" w:rsidRDefault="009B108B" w:rsidP="009B108B">
            <w:pPr>
              <w:rPr>
                <w:rFonts w:ascii="Times New Roman" w:eastAsia="Calibri" w:hAnsi="Times New Roman" w:cs="Times New Roman"/>
              </w:rPr>
            </w:pPr>
            <w:r w:rsidRPr="009B108B">
              <w:rPr>
                <w:rFonts w:ascii="Times New Roman" w:eastAsia="Calibri" w:hAnsi="Times New Roman" w:cs="Times New Roman"/>
              </w:rPr>
              <w:t>- правила оформления документов;</w:t>
            </w:r>
          </w:p>
          <w:p w14:paraId="0200FF0F" w14:textId="77777777" w:rsidR="009B108B" w:rsidRPr="009B108B" w:rsidRDefault="009B108B" w:rsidP="009B108B">
            <w:pPr>
              <w:rPr>
                <w:rFonts w:ascii="Times New Roman" w:eastAsia="Calibri" w:hAnsi="Times New Roman" w:cs="Times New Roman"/>
              </w:rPr>
            </w:pPr>
            <w:r w:rsidRPr="009B108B">
              <w:rPr>
                <w:rFonts w:ascii="Times New Roman" w:eastAsia="Calibri" w:hAnsi="Times New Roman" w:cs="Times New Roman"/>
              </w:rPr>
              <w:t>- правила построения устных сообщений;</w:t>
            </w:r>
          </w:p>
          <w:p w14:paraId="7B458B35" w14:textId="77777777" w:rsidR="009B108B" w:rsidRPr="009B108B" w:rsidRDefault="009B108B" w:rsidP="009B108B">
            <w:pPr>
              <w:rPr>
                <w:rFonts w:ascii="Times New Roman" w:eastAsia="Calibri" w:hAnsi="Times New Roman" w:cs="Times New Roman"/>
                <w:bCs/>
                <w:i/>
                <w:sz w:val="24"/>
                <w:szCs w:val="24"/>
              </w:rPr>
            </w:pPr>
            <w:r w:rsidRPr="009B108B">
              <w:rPr>
                <w:rFonts w:ascii="Times New Roman" w:eastAsia="Calibri" w:hAnsi="Times New Roman" w:cs="Times New Roman"/>
              </w:rPr>
              <w:t>- особенности социального и культурного контекста</w:t>
            </w:r>
          </w:p>
        </w:tc>
      </w:tr>
      <w:tr w:rsidR="009B108B" w:rsidRPr="009B108B" w14:paraId="69FEEF36" w14:textId="77777777" w:rsidTr="00AD5821">
        <w:trPr>
          <w:trHeight w:val="327"/>
        </w:trPr>
        <w:tc>
          <w:tcPr>
            <w:tcW w:w="2202" w:type="dxa"/>
            <w:tcBorders>
              <w:left w:val="single" w:sz="4" w:space="0" w:color="auto"/>
              <w:right w:val="single" w:sz="4" w:space="0" w:color="auto"/>
            </w:tcBorders>
          </w:tcPr>
          <w:p w14:paraId="62A52D98" w14:textId="77777777" w:rsidR="009B108B" w:rsidRPr="009B108B" w:rsidRDefault="009B108B" w:rsidP="009B108B">
            <w:pPr>
              <w:rPr>
                <w:rFonts w:ascii="Times New Roman" w:eastAsia="Calibri" w:hAnsi="Times New Roman" w:cs="Times New Roman"/>
                <w:bCs/>
                <w:sz w:val="24"/>
                <w:szCs w:val="24"/>
              </w:rPr>
            </w:pPr>
            <w:r w:rsidRPr="009B108B">
              <w:rPr>
                <w:rFonts w:ascii="Times New Roman" w:eastAsia="Calibri" w:hAnsi="Times New Roman" w:cs="Times New Roman"/>
                <w:bCs/>
                <w:sz w:val="24"/>
                <w:szCs w:val="24"/>
              </w:rPr>
              <w:t xml:space="preserve">ОК.06 </w:t>
            </w:r>
            <w:r w:rsidRPr="009B108B">
              <w:rPr>
                <w:rFonts w:ascii="Times New Roman" w:eastAsia="Calibri" w:hAnsi="Times New Roman" w:cs="Times New Roman"/>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463" w:type="dxa"/>
            <w:tcBorders>
              <w:left w:val="single" w:sz="4" w:space="0" w:color="auto"/>
              <w:right w:val="single" w:sz="4" w:space="0" w:color="auto"/>
            </w:tcBorders>
          </w:tcPr>
          <w:p w14:paraId="75D2FC87" w14:textId="77777777" w:rsidR="009B108B" w:rsidRPr="009B108B" w:rsidRDefault="009B108B" w:rsidP="009B108B">
            <w:pPr>
              <w:rPr>
                <w:rFonts w:ascii="Times New Roman" w:eastAsia="Calibri" w:hAnsi="Times New Roman" w:cs="Times New Roman"/>
              </w:rPr>
            </w:pPr>
            <w:r w:rsidRPr="009B108B">
              <w:rPr>
                <w:rFonts w:ascii="Times New Roman" w:eastAsia="Calibri" w:hAnsi="Times New Roman" w:cs="Times New Roman"/>
                <w:bCs/>
                <w:sz w:val="24"/>
                <w:szCs w:val="24"/>
              </w:rPr>
              <w:t xml:space="preserve">- </w:t>
            </w:r>
            <w:r w:rsidRPr="009B108B">
              <w:rPr>
                <w:rFonts w:ascii="Times New Roman" w:eastAsia="Calibri" w:hAnsi="Times New Roman" w:cs="Times New Roman"/>
              </w:rPr>
              <w:t>проявлять гражданско-патриотическую позицию;</w:t>
            </w:r>
          </w:p>
          <w:p w14:paraId="3A2EBEDB" w14:textId="77777777" w:rsidR="009B108B" w:rsidRPr="009B108B" w:rsidRDefault="009B108B" w:rsidP="009B108B">
            <w:pPr>
              <w:rPr>
                <w:rFonts w:ascii="Times New Roman" w:eastAsia="Calibri" w:hAnsi="Times New Roman" w:cs="Times New Roman"/>
              </w:rPr>
            </w:pPr>
            <w:r w:rsidRPr="009B108B">
              <w:rPr>
                <w:rFonts w:ascii="Times New Roman" w:eastAsia="Calibri" w:hAnsi="Times New Roman" w:cs="Times New Roman"/>
              </w:rPr>
              <w:t>- демонстрировать осознанное поведение;</w:t>
            </w:r>
          </w:p>
          <w:p w14:paraId="2E5C9C1F" w14:textId="77777777" w:rsidR="009B108B" w:rsidRPr="009B108B" w:rsidRDefault="009B108B" w:rsidP="009B108B">
            <w:pPr>
              <w:rPr>
                <w:rFonts w:ascii="Times New Roman" w:eastAsia="Calibri" w:hAnsi="Times New Roman" w:cs="Times New Roman"/>
              </w:rPr>
            </w:pPr>
            <w:r w:rsidRPr="009B108B">
              <w:rPr>
                <w:rFonts w:ascii="Times New Roman" w:eastAsia="Calibri" w:hAnsi="Times New Roman" w:cs="Times New Roman"/>
              </w:rPr>
              <w:t>- описывать значимость своей специальности;</w:t>
            </w:r>
          </w:p>
          <w:p w14:paraId="31DE0C75" w14:textId="77777777" w:rsidR="009B108B" w:rsidRPr="009B108B" w:rsidRDefault="009B108B" w:rsidP="009B108B">
            <w:pPr>
              <w:rPr>
                <w:rFonts w:ascii="Times New Roman" w:eastAsia="Calibri" w:hAnsi="Times New Roman" w:cs="Times New Roman"/>
                <w:bCs/>
                <w:sz w:val="24"/>
                <w:szCs w:val="24"/>
              </w:rPr>
            </w:pPr>
            <w:r w:rsidRPr="009B108B">
              <w:rPr>
                <w:rFonts w:ascii="Times New Roman" w:eastAsia="Calibri" w:hAnsi="Times New Roman" w:cs="Times New Roman"/>
              </w:rPr>
              <w:t>- применять стандарты антикоррупционного поведения</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2E90AB03" w14:textId="77777777" w:rsidR="009B108B" w:rsidRPr="009B108B" w:rsidRDefault="009B108B" w:rsidP="009B108B">
            <w:pPr>
              <w:rPr>
                <w:rFonts w:ascii="Times New Roman" w:eastAsia="Calibri" w:hAnsi="Times New Roman" w:cs="Times New Roman"/>
              </w:rPr>
            </w:pPr>
            <w:r w:rsidRPr="009B108B">
              <w:rPr>
                <w:rFonts w:ascii="Times New Roman" w:eastAsia="Calibri" w:hAnsi="Times New Roman" w:cs="Times New Roman"/>
                <w:bCs/>
                <w:i/>
                <w:sz w:val="24"/>
                <w:szCs w:val="24"/>
              </w:rPr>
              <w:t xml:space="preserve">- </w:t>
            </w:r>
            <w:r w:rsidRPr="009B108B">
              <w:rPr>
                <w:rFonts w:ascii="Times New Roman" w:eastAsia="Calibri" w:hAnsi="Times New Roman" w:cs="Times New Roman"/>
              </w:rPr>
              <w:t>сущность гражданско-патриотической позиции;</w:t>
            </w:r>
          </w:p>
          <w:p w14:paraId="7EFD6901" w14:textId="77777777" w:rsidR="009B108B" w:rsidRPr="009B108B" w:rsidRDefault="009B108B" w:rsidP="009B108B">
            <w:pPr>
              <w:rPr>
                <w:rFonts w:ascii="Times New Roman" w:eastAsia="Calibri" w:hAnsi="Times New Roman" w:cs="Times New Roman"/>
              </w:rPr>
            </w:pPr>
            <w:r w:rsidRPr="009B108B">
              <w:rPr>
                <w:rFonts w:ascii="Times New Roman" w:eastAsia="Calibri" w:hAnsi="Times New Roman" w:cs="Times New Roman"/>
              </w:rPr>
              <w:t>- традиционных общечеловеческих ценностей, в том числе с учетом гармонизации межнациональных и межрелигиозных отношений;</w:t>
            </w:r>
          </w:p>
          <w:p w14:paraId="5AB2402D" w14:textId="77777777" w:rsidR="009B108B" w:rsidRPr="009B108B" w:rsidRDefault="009B108B" w:rsidP="009B108B">
            <w:pPr>
              <w:rPr>
                <w:rFonts w:ascii="Times New Roman" w:eastAsia="Calibri" w:hAnsi="Times New Roman" w:cs="Times New Roman"/>
              </w:rPr>
            </w:pPr>
            <w:r w:rsidRPr="009B108B">
              <w:rPr>
                <w:rFonts w:ascii="Times New Roman" w:eastAsia="Calibri" w:hAnsi="Times New Roman" w:cs="Times New Roman"/>
              </w:rPr>
              <w:t>- значимость профессиональной деятельности по специальности;</w:t>
            </w:r>
          </w:p>
          <w:p w14:paraId="0354DF16" w14:textId="77777777" w:rsidR="009B108B" w:rsidRPr="009B108B" w:rsidRDefault="009B108B" w:rsidP="009B108B">
            <w:pPr>
              <w:rPr>
                <w:rFonts w:ascii="Times New Roman" w:eastAsia="Calibri" w:hAnsi="Times New Roman" w:cs="Times New Roman"/>
                <w:bCs/>
                <w:i/>
                <w:sz w:val="24"/>
                <w:szCs w:val="24"/>
              </w:rPr>
            </w:pPr>
            <w:r w:rsidRPr="009B108B">
              <w:rPr>
                <w:rFonts w:ascii="Times New Roman" w:eastAsia="Calibri" w:hAnsi="Times New Roman" w:cs="Times New Roman"/>
              </w:rPr>
              <w:t>- стандарты антикоррупционного поведения и последствия его нарушения</w:t>
            </w:r>
          </w:p>
        </w:tc>
      </w:tr>
      <w:tr w:rsidR="009B108B" w:rsidRPr="009B108B" w14:paraId="57C12199" w14:textId="77777777" w:rsidTr="00AD5821">
        <w:trPr>
          <w:trHeight w:val="327"/>
        </w:trPr>
        <w:tc>
          <w:tcPr>
            <w:tcW w:w="2202" w:type="dxa"/>
            <w:tcBorders>
              <w:left w:val="single" w:sz="4" w:space="0" w:color="auto"/>
              <w:bottom w:val="single" w:sz="4" w:space="0" w:color="auto"/>
              <w:right w:val="single" w:sz="4" w:space="0" w:color="auto"/>
            </w:tcBorders>
          </w:tcPr>
          <w:p w14:paraId="742BC880" w14:textId="77777777" w:rsidR="009B108B" w:rsidRPr="009B108B" w:rsidRDefault="009B108B" w:rsidP="009B108B">
            <w:pPr>
              <w:rPr>
                <w:rFonts w:ascii="Times New Roman" w:eastAsia="Calibri" w:hAnsi="Times New Roman" w:cs="Times New Roman"/>
                <w:bCs/>
                <w:sz w:val="24"/>
                <w:szCs w:val="24"/>
              </w:rPr>
            </w:pPr>
            <w:r w:rsidRPr="009B108B">
              <w:rPr>
                <w:rFonts w:ascii="Times New Roman" w:eastAsia="Calibri" w:hAnsi="Times New Roman" w:cs="Times New Roman"/>
                <w:bCs/>
                <w:sz w:val="24"/>
                <w:szCs w:val="24"/>
              </w:rPr>
              <w:t xml:space="preserve">ОК.09 </w:t>
            </w:r>
            <w:r w:rsidRPr="009B108B">
              <w:rPr>
                <w:rFonts w:ascii="Times New Roman" w:eastAsia="Calibri" w:hAnsi="Times New Roman" w:cs="Times New Roman"/>
              </w:rPr>
              <w:t>Пользоваться профессиональной документацией на государственном и иностранном языках</w:t>
            </w:r>
          </w:p>
        </w:tc>
        <w:tc>
          <w:tcPr>
            <w:tcW w:w="3463" w:type="dxa"/>
            <w:tcBorders>
              <w:left w:val="single" w:sz="4" w:space="0" w:color="auto"/>
              <w:bottom w:val="single" w:sz="4" w:space="0" w:color="auto"/>
              <w:right w:val="single" w:sz="4" w:space="0" w:color="auto"/>
            </w:tcBorders>
          </w:tcPr>
          <w:p w14:paraId="4EB7DE32" w14:textId="77777777" w:rsidR="009B108B" w:rsidRPr="009B108B" w:rsidRDefault="009B108B" w:rsidP="009B108B">
            <w:pPr>
              <w:rPr>
                <w:rFonts w:ascii="Times New Roman" w:eastAsia="Calibri" w:hAnsi="Times New Roman" w:cs="Times New Roman"/>
              </w:rPr>
            </w:pPr>
            <w:r w:rsidRPr="009B108B">
              <w:rPr>
                <w:rFonts w:ascii="Times New Roman" w:eastAsia="Calibri" w:hAnsi="Times New Roman" w:cs="Times New Roman"/>
                <w:bCs/>
                <w:i/>
                <w:sz w:val="24"/>
                <w:szCs w:val="24"/>
              </w:rPr>
              <w:t>-</w:t>
            </w:r>
            <w:r w:rsidRPr="009B108B">
              <w:rPr>
                <w:rFonts w:ascii="Times New Roman" w:eastAsia="Calibri" w:hAnsi="Times New Roman" w:cs="Times New Roman"/>
              </w:rPr>
              <w:t xml:space="preserve">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7ED3FC34" w14:textId="77777777" w:rsidR="009B108B" w:rsidRPr="009B108B" w:rsidRDefault="009B108B" w:rsidP="009B108B">
            <w:pPr>
              <w:rPr>
                <w:rFonts w:ascii="Times New Roman" w:eastAsia="Calibri" w:hAnsi="Times New Roman" w:cs="Times New Roman"/>
              </w:rPr>
            </w:pPr>
            <w:r w:rsidRPr="009B108B">
              <w:rPr>
                <w:rFonts w:ascii="Times New Roman" w:eastAsia="Calibri" w:hAnsi="Times New Roman" w:cs="Times New Roman"/>
              </w:rPr>
              <w:t>- участвовать в диалогах на знакомые общие и профессиональные темы;</w:t>
            </w:r>
          </w:p>
          <w:p w14:paraId="257F4124" w14:textId="77777777" w:rsidR="009B108B" w:rsidRPr="009B108B" w:rsidRDefault="009B108B" w:rsidP="009B108B">
            <w:pPr>
              <w:rPr>
                <w:rFonts w:ascii="Times New Roman" w:eastAsia="Calibri" w:hAnsi="Times New Roman" w:cs="Times New Roman"/>
              </w:rPr>
            </w:pPr>
            <w:r w:rsidRPr="009B108B">
              <w:rPr>
                <w:rFonts w:ascii="Times New Roman" w:eastAsia="Calibri" w:hAnsi="Times New Roman" w:cs="Times New Roman"/>
              </w:rPr>
              <w:t>- строить простые высказывания о себе и о своей профессиональной деятельности;</w:t>
            </w:r>
          </w:p>
          <w:p w14:paraId="1DF2CB6F" w14:textId="77777777" w:rsidR="009B108B" w:rsidRPr="009B108B" w:rsidRDefault="009B108B" w:rsidP="009B108B">
            <w:pPr>
              <w:rPr>
                <w:rFonts w:ascii="Times New Roman" w:eastAsia="Calibri" w:hAnsi="Times New Roman" w:cs="Times New Roman"/>
              </w:rPr>
            </w:pPr>
            <w:r w:rsidRPr="009B108B">
              <w:rPr>
                <w:rFonts w:ascii="Times New Roman" w:eastAsia="Calibri" w:hAnsi="Times New Roman" w:cs="Times New Roman"/>
              </w:rPr>
              <w:t>- кратко обосновывать и объяснять свои действия (текущие и планируемые);</w:t>
            </w:r>
          </w:p>
          <w:p w14:paraId="06733480" w14:textId="77777777" w:rsidR="009B108B" w:rsidRPr="009B108B" w:rsidRDefault="009B108B" w:rsidP="009B108B">
            <w:pPr>
              <w:rPr>
                <w:rFonts w:ascii="Times New Roman" w:eastAsia="Calibri" w:hAnsi="Times New Roman" w:cs="Times New Roman"/>
                <w:bCs/>
                <w:i/>
                <w:sz w:val="24"/>
                <w:szCs w:val="24"/>
              </w:rPr>
            </w:pPr>
            <w:r w:rsidRPr="009B108B">
              <w:rPr>
                <w:rFonts w:ascii="Times New Roman" w:eastAsia="Calibri" w:hAnsi="Times New Roman" w:cs="Times New Roman"/>
              </w:rPr>
              <w:t>- писать простые связные сообщения на знакомые или интересующие профессиональные темы</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CB1B771" w14:textId="77777777" w:rsidR="009B108B" w:rsidRPr="009B108B" w:rsidRDefault="009B108B" w:rsidP="009B108B">
            <w:pPr>
              <w:rPr>
                <w:rFonts w:ascii="Times New Roman" w:eastAsia="Calibri" w:hAnsi="Times New Roman" w:cs="Times New Roman"/>
              </w:rPr>
            </w:pPr>
            <w:r w:rsidRPr="009B108B">
              <w:rPr>
                <w:rFonts w:ascii="Times New Roman" w:eastAsia="Calibri" w:hAnsi="Times New Roman" w:cs="Times New Roman"/>
                <w:bCs/>
                <w:i/>
                <w:sz w:val="24"/>
                <w:szCs w:val="24"/>
              </w:rPr>
              <w:t xml:space="preserve">- </w:t>
            </w:r>
            <w:r w:rsidRPr="009B108B">
              <w:rPr>
                <w:rFonts w:ascii="Times New Roman" w:eastAsia="Calibri" w:hAnsi="Times New Roman" w:cs="Times New Roman"/>
              </w:rPr>
              <w:t>правила построения простых и сложных предложений на профессиональные темы;</w:t>
            </w:r>
          </w:p>
          <w:p w14:paraId="18D73296" w14:textId="77777777" w:rsidR="009B108B" w:rsidRPr="009B108B" w:rsidRDefault="009B108B" w:rsidP="009B108B">
            <w:pPr>
              <w:rPr>
                <w:rFonts w:ascii="Times New Roman" w:eastAsia="Calibri" w:hAnsi="Times New Roman" w:cs="Times New Roman"/>
              </w:rPr>
            </w:pPr>
            <w:r w:rsidRPr="009B108B">
              <w:rPr>
                <w:rFonts w:ascii="Times New Roman" w:eastAsia="Calibri" w:hAnsi="Times New Roman" w:cs="Times New Roman"/>
              </w:rPr>
              <w:t>- основные общеупотребительные глаголы (бытовая и профессиональная лексика);</w:t>
            </w:r>
          </w:p>
          <w:p w14:paraId="12BC5161" w14:textId="77777777" w:rsidR="009B108B" w:rsidRPr="009B108B" w:rsidRDefault="009B108B" w:rsidP="009B108B">
            <w:pPr>
              <w:rPr>
                <w:rFonts w:ascii="Times New Roman" w:eastAsia="Calibri" w:hAnsi="Times New Roman" w:cs="Times New Roman"/>
              </w:rPr>
            </w:pPr>
            <w:r w:rsidRPr="009B108B">
              <w:rPr>
                <w:rFonts w:ascii="Times New Roman" w:eastAsia="Calibri" w:hAnsi="Times New Roman" w:cs="Times New Roman"/>
                <w:bCs/>
                <w:i/>
                <w:sz w:val="24"/>
                <w:szCs w:val="24"/>
              </w:rPr>
              <w:t xml:space="preserve">- </w:t>
            </w:r>
            <w:r w:rsidRPr="009B108B">
              <w:rPr>
                <w:rFonts w:ascii="Times New Roman" w:eastAsia="Calibri" w:hAnsi="Times New Roman" w:cs="Times New Roman"/>
              </w:rPr>
              <w:t>лексический минимум, относящийся к описанию предметов, средств и процессов профессиональной деятельности;</w:t>
            </w:r>
          </w:p>
          <w:p w14:paraId="5D8AA225" w14:textId="77777777" w:rsidR="009B108B" w:rsidRPr="009B108B" w:rsidRDefault="009B108B" w:rsidP="009B108B">
            <w:pPr>
              <w:rPr>
                <w:rFonts w:ascii="Times New Roman" w:eastAsia="Calibri" w:hAnsi="Times New Roman" w:cs="Times New Roman"/>
              </w:rPr>
            </w:pPr>
            <w:r w:rsidRPr="009B108B">
              <w:rPr>
                <w:rFonts w:ascii="Times New Roman" w:eastAsia="Calibri" w:hAnsi="Times New Roman" w:cs="Times New Roman"/>
                <w:bCs/>
                <w:i/>
                <w:sz w:val="24"/>
                <w:szCs w:val="24"/>
              </w:rPr>
              <w:t>-</w:t>
            </w:r>
            <w:r w:rsidRPr="009B108B">
              <w:rPr>
                <w:rFonts w:ascii="Times New Roman" w:eastAsia="Calibri" w:hAnsi="Times New Roman" w:cs="Times New Roman"/>
              </w:rPr>
              <w:t xml:space="preserve"> особенности произношения;</w:t>
            </w:r>
          </w:p>
          <w:p w14:paraId="2A7B5037" w14:textId="77777777" w:rsidR="009B108B" w:rsidRPr="009B108B" w:rsidRDefault="009B108B" w:rsidP="009B108B">
            <w:pPr>
              <w:rPr>
                <w:rFonts w:ascii="Times New Roman" w:eastAsia="Calibri" w:hAnsi="Times New Roman" w:cs="Times New Roman"/>
                <w:bCs/>
                <w:i/>
                <w:sz w:val="24"/>
                <w:szCs w:val="24"/>
              </w:rPr>
            </w:pPr>
            <w:r w:rsidRPr="009B108B">
              <w:rPr>
                <w:rFonts w:ascii="Times New Roman" w:eastAsia="Calibri" w:hAnsi="Times New Roman" w:cs="Times New Roman"/>
              </w:rPr>
              <w:t>- правила чтения текстов профессиональной направленности</w:t>
            </w:r>
          </w:p>
        </w:tc>
      </w:tr>
    </w:tbl>
    <w:p w14:paraId="2732DFB2" w14:textId="77777777" w:rsidR="009B108B" w:rsidRPr="009B108B" w:rsidRDefault="009B108B" w:rsidP="009B108B">
      <w:pPr>
        <w:rPr>
          <w:rFonts w:ascii="Times New Roman" w:eastAsia="Times New Roman" w:hAnsi="Times New Roman" w:cs="Times New Roman"/>
          <w:sz w:val="12"/>
          <w:szCs w:val="12"/>
          <w:lang w:eastAsia="ru-RU"/>
        </w:rPr>
      </w:pPr>
    </w:p>
    <w:p w14:paraId="65BC85D4" w14:textId="77777777" w:rsidR="009B108B" w:rsidRPr="009B108B" w:rsidRDefault="009B108B" w:rsidP="009B108B">
      <w:pPr>
        <w:ind w:firstLine="709"/>
        <w:rPr>
          <w:rFonts w:ascii="Times New Roman" w:eastAsia="Times New Roman" w:hAnsi="Times New Roman" w:cs="Times New Roman"/>
          <w:sz w:val="12"/>
          <w:szCs w:val="12"/>
          <w:lang w:eastAsia="ru-RU"/>
        </w:rPr>
      </w:pPr>
    </w:p>
    <w:p w14:paraId="0C6711E0" w14:textId="77777777" w:rsidR="009B108B" w:rsidRPr="009B108B" w:rsidRDefault="009B108B" w:rsidP="009B108B">
      <w:pPr>
        <w:ind w:firstLine="709"/>
        <w:rPr>
          <w:rFonts w:ascii="Times New Roman" w:eastAsia="Times New Roman" w:hAnsi="Times New Roman" w:cs="Times New Roman"/>
          <w:sz w:val="12"/>
          <w:szCs w:val="12"/>
          <w:lang w:eastAsia="ru-RU"/>
        </w:rPr>
      </w:pPr>
    </w:p>
    <w:p w14:paraId="69257B84" w14:textId="77777777" w:rsidR="009B108B" w:rsidRPr="009B108B" w:rsidRDefault="009B108B" w:rsidP="009B108B">
      <w:pPr>
        <w:keepNext/>
        <w:spacing w:after="120"/>
        <w:jc w:val="center"/>
        <w:outlineLvl w:val="0"/>
        <w:rPr>
          <w:rFonts w:ascii="Times New Roman" w:eastAsia="Segoe UI" w:hAnsi="Times New Roman" w:cs="Times New Roman"/>
          <w:b/>
          <w:bCs/>
          <w:caps/>
          <w:kern w:val="32"/>
          <w:sz w:val="24"/>
          <w:szCs w:val="24"/>
          <w:lang w:eastAsia="x-none"/>
        </w:rPr>
      </w:pPr>
      <w:r w:rsidRPr="009B108B">
        <w:rPr>
          <w:rFonts w:ascii="Times New Roman" w:eastAsia="Segoe UI" w:hAnsi="Times New Roman" w:cs="Times New Roman"/>
          <w:b/>
          <w:bCs/>
          <w:caps/>
          <w:kern w:val="32"/>
          <w:sz w:val="24"/>
          <w:szCs w:val="24"/>
          <w:lang w:val="x-none" w:eastAsia="x-none"/>
        </w:rPr>
        <w:t xml:space="preserve">2. Структура и содержание </w:t>
      </w:r>
      <w:r w:rsidRPr="009B108B">
        <w:rPr>
          <w:rFonts w:ascii="Times New Roman" w:eastAsia="Segoe UI" w:hAnsi="Times New Roman" w:cs="Times New Roman"/>
          <w:b/>
          <w:bCs/>
          <w:caps/>
          <w:kern w:val="32"/>
          <w:sz w:val="24"/>
          <w:szCs w:val="24"/>
          <w:lang w:eastAsia="x-none"/>
        </w:rPr>
        <w:t>ДИСЦИПЛИНЫ</w:t>
      </w:r>
    </w:p>
    <w:p w14:paraId="5E00592F" w14:textId="77777777" w:rsidR="009B108B" w:rsidRPr="009B108B" w:rsidRDefault="009B108B" w:rsidP="009B108B">
      <w:pPr>
        <w:spacing w:after="120" w:line="276" w:lineRule="auto"/>
        <w:ind w:firstLine="709"/>
        <w:outlineLvl w:val="1"/>
        <w:rPr>
          <w:rFonts w:ascii="Times New Roman" w:eastAsia="Segoe UI" w:hAnsi="Times New Roman" w:cs="Times New Roman"/>
          <w:b/>
          <w:bCs/>
          <w:spacing w:val="15"/>
          <w:sz w:val="24"/>
          <w:szCs w:val="24"/>
          <w:lang w:eastAsia="ru-RU"/>
        </w:rPr>
      </w:pPr>
      <w:r w:rsidRPr="009B108B">
        <w:rPr>
          <w:rFonts w:ascii="Times New Roman" w:eastAsia="Segoe UI" w:hAnsi="Times New Roman" w:cs="Times New Roman"/>
          <w:b/>
          <w:bCs/>
          <w:spacing w:val="15"/>
          <w:sz w:val="24"/>
          <w:szCs w:val="24"/>
          <w:lang w:eastAsia="ru-RU"/>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2"/>
        <w:gridCol w:w="1132"/>
        <w:gridCol w:w="2272"/>
      </w:tblGrid>
      <w:tr w:rsidR="009B108B" w:rsidRPr="009B108B" w14:paraId="6C562AC1" w14:textId="77777777" w:rsidTr="00AD5821">
        <w:trPr>
          <w:trHeight w:val="23"/>
        </w:trPr>
        <w:tc>
          <w:tcPr>
            <w:tcW w:w="3259" w:type="pct"/>
            <w:vAlign w:val="center"/>
          </w:tcPr>
          <w:p w14:paraId="4E6A3EEF" w14:textId="77777777" w:rsidR="009B108B" w:rsidRPr="009B108B" w:rsidRDefault="009B108B" w:rsidP="009B108B">
            <w:pPr>
              <w:jc w:val="center"/>
              <w:rPr>
                <w:rFonts w:ascii="Times New Roman" w:eastAsia="Calibri" w:hAnsi="Times New Roman" w:cs="Times New Roman"/>
                <w:b/>
                <w:sz w:val="24"/>
              </w:rPr>
            </w:pPr>
            <w:r w:rsidRPr="009B108B">
              <w:rPr>
                <w:rFonts w:ascii="Times New Roman" w:eastAsia="Calibri" w:hAnsi="Times New Roman" w:cs="Times New Roman"/>
                <w:b/>
                <w:sz w:val="24"/>
              </w:rPr>
              <w:t>Наименование составных частей дисциплины</w:t>
            </w:r>
          </w:p>
        </w:tc>
        <w:tc>
          <w:tcPr>
            <w:tcW w:w="579" w:type="pct"/>
            <w:vAlign w:val="center"/>
          </w:tcPr>
          <w:p w14:paraId="5CFD2F03" w14:textId="77777777" w:rsidR="009B108B" w:rsidRPr="009B108B" w:rsidRDefault="009B108B" w:rsidP="009B108B">
            <w:pPr>
              <w:jc w:val="center"/>
              <w:rPr>
                <w:rFonts w:ascii="Times New Roman" w:eastAsia="Calibri" w:hAnsi="Times New Roman" w:cs="Times New Roman"/>
                <w:b/>
                <w:iCs/>
                <w:sz w:val="24"/>
              </w:rPr>
            </w:pPr>
            <w:r w:rsidRPr="009B108B">
              <w:rPr>
                <w:rFonts w:ascii="Times New Roman" w:eastAsia="Calibri" w:hAnsi="Times New Roman" w:cs="Times New Roman"/>
                <w:b/>
                <w:iCs/>
                <w:sz w:val="24"/>
              </w:rPr>
              <w:t>Объем в часах</w:t>
            </w:r>
          </w:p>
        </w:tc>
        <w:tc>
          <w:tcPr>
            <w:tcW w:w="1162" w:type="pct"/>
          </w:tcPr>
          <w:p w14:paraId="78017E46" w14:textId="77777777" w:rsidR="009B108B" w:rsidRPr="009B108B" w:rsidRDefault="009B108B" w:rsidP="009B108B">
            <w:pPr>
              <w:jc w:val="center"/>
              <w:rPr>
                <w:rFonts w:ascii="Times New Roman" w:eastAsia="Calibri" w:hAnsi="Times New Roman" w:cs="Times New Roman"/>
                <w:b/>
                <w:iCs/>
                <w:sz w:val="24"/>
              </w:rPr>
            </w:pPr>
            <w:r w:rsidRPr="009B108B">
              <w:rPr>
                <w:rFonts w:ascii="Times New Roman" w:eastAsia="Calibri" w:hAnsi="Times New Roman" w:cs="Times New Roman"/>
                <w:b/>
                <w:sz w:val="24"/>
              </w:rPr>
              <w:t>В т.ч. в форме практ. подготовки</w:t>
            </w:r>
          </w:p>
        </w:tc>
      </w:tr>
      <w:tr w:rsidR="009B108B" w:rsidRPr="009B108B" w14:paraId="16331F8C" w14:textId="77777777" w:rsidTr="00AD5821">
        <w:trPr>
          <w:trHeight w:val="23"/>
        </w:trPr>
        <w:tc>
          <w:tcPr>
            <w:tcW w:w="3259" w:type="pct"/>
            <w:vAlign w:val="center"/>
          </w:tcPr>
          <w:p w14:paraId="40B31A89" w14:textId="77777777" w:rsidR="009B108B" w:rsidRPr="009B108B" w:rsidRDefault="009B108B" w:rsidP="009B108B">
            <w:pPr>
              <w:jc w:val="both"/>
              <w:rPr>
                <w:rFonts w:ascii="Times New Roman" w:eastAsia="Calibri" w:hAnsi="Times New Roman" w:cs="Times New Roman"/>
                <w:bCs/>
                <w:sz w:val="24"/>
                <w:szCs w:val="24"/>
              </w:rPr>
            </w:pPr>
            <w:r w:rsidRPr="009B108B">
              <w:rPr>
                <w:rFonts w:ascii="Times New Roman" w:eastAsia="Calibri" w:hAnsi="Times New Roman" w:cs="Times New Roman"/>
                <w:bCs/>
                <w:sz w:val="24"/>
                <w:szCs w:val="24"/>
              </w:rPr>
              <w:t>Учебные занятия; из них:</w:t>
            </w:r>
          </w:p>
        </w:tc>
        <w:tc>
          <w:tcPr>
            <w:tcW w:w="579" w:type="pct"/>
            <w:vAlign w:val="center"/>
          </w:tcPr>
          <w:p w14:paraId="320DCD51" w14:textId="77777777" w:rsidR="009B108B" w:rsidRPr="009B108B" w:rsidRDefault="009B108B" w:rsidP="009B108B">
            <w:pPr>
              <w:jc w:val="center"/>
              <w:rPr>
                <w:rFonts w:ascii="Times New Roman" w:eastAsia="Calibri" w:hAnsi="Times New Roman" w:cs="Times New Roman"/>
                <w:bCs/>
                <w:sz w:val="24"/>
                <w:szCs w:val="24"/>
              </w:rPr>
            </w:pPr>
            <w:r w:rsidRPr="009B108B">
              <w:rPr>
                <w:rFonts w:ascii="Times New Roman" w:eastAsia="Calibri" w:hAnsi="Times New Roman" w:cs="Times New Roman"/>
                <w:bCs/>
                <w:sz w:val="24"/>
                <w:szCs w:val="24"/>
              </w:rPr>
              <w:t>30</w:t>
            </w:r>
          </w:p>
        </w:tc>
        <w:tc>
          <w:tcPr>
            <w:tcW w:w="1162" w:type="pct"/>
            <w:vAlign w:val="center"/>
          </w:tcPr>
          <w:p w14:paraId="568A6435" w14:textId="77777777" w:rsidR="009B108B" w:rsidRPr="009B108B" w:rsidRDefault="009B108B" w:rsidP="009B108B">
            <w:pPr>
              <w:jc w:val="center"/>
              <w:rPr>
                <w:rFonts w:ascii="Times New Roman" w:eastAsia="Calibri" w:hAnsi="Times New Roman" w:cs="Times New Roman"/>
                <w:bCs/>
                <w:sz w:val="24"/>
                <w:szCs w:val="24"/>
              </w:rPr>
            </w:pPr>
            <w:r w:rsidRPr="009B108B">
              <w:rPr>
                <w:rFonts w:ascii="Times New Roman" w:eastAsia="Calibri" w:hAnsi="Times New Roman" w:cs="Times New Roman"/>
                <w:bCs/>
                <w:sz w:val="24"/>
                <w:szCs w:val="24"/>
              </w:rPr>
              <w:t>10</w:t>
            </w:r>
          </w:p>
        </w:tc>
      </w:tr>
      <w:tr w:rsidR="009B108B" w:rsidRPr="009B108B" w14:paraId="28586582" w14:textId="77777777" w:rsidTr="00AD5821">
        <w:trPr>
          <w:trHeight w:val="23"/>
        </w:trPr>
        <w:tc>
          <w:tcPr>
            <w:tcW w:w="3259" w:type="pct"/>
            <w:vAlign w:val="center"/>
          </w:tcPr>
          <w:p w14:paraId="424DEC9D" w14:textId="77777777" w:rsidR="009B108B" w:rsidRPr="009B108B" w:rsidRDefault="009B108B" w:rsidP="009B108B">
            <w:pPr>
              <w:jc w:val="both"/>
              <w:rPr>
                <w:rFonts w:ascii="Times New Roman" w:eastAsia="Calibri" w:hAnsi="Times New Roman" w:cs="Times New Roman"/>
                <w:bCs/>
                <w:sz w:val="24"/>
                <w:szCs w:val="24"/>
              </w:rPr>
            </w:pPr>
            <w:r w:rsidRPr="009B108B">
              <w:rPr>
                <w:rFonts w:ascii="Times New Roman" w:eastAsia="Calibri" w:hAnsi="Times New Roman" w:cs="Times New Roman"/>
                <w:bCs/>
                <w:sz w:val="24"/>
                <w:szCs w:val="24"/>
              </w:rPr>
              <w:t>теоретические</w:t>
            </w:r>
          </w:p>
        </w:tc>
        <w:tc>
          <w:tcPr>
            <w:tcW w:w="579" w:type="pct"/>
            <w:vAlign w:val="center"/>
          </w:tcPr>
          <w:p w14:paraId="427B2A10" w14:textId="77777777" w:rsidR="009B108B" w:rsidRPr="009B108B" w:rsidRDefault="009B108B" w:rsidP="009B108B">
            <w:pPr>
              <w:jc w:val="center"/>
              <w:rPr>
                <w:rFonts w:ascii="Times New Roman" w:eastAsia="Calibri" w:hAnsi="Times New Roman" w:cs="Times New Roman"/>
                <w:bCs/>
                <w:sz w:val="24"/>
                <w:szCs w:val="24"/>
              </w:rPr>
            </w:pPr>
            <w:r w:rsidRPr="009B108B">
              <w:rPr>
                <w:rFonts w:ascii="Times New Roman" w:eastAsia="Calibri" w:hAnsi="Times New Roman" w:cs="Times New Roman"/>
                <w:bCs/>
                <w:sz w:val="24"/>
                <w:szCs w:val="24"/>
              </w:rPr>
              <w:t>20</w:t>
            </w:r>
          </w:p>
        </w:tc>
        <w:tc>
          <w:tcPr>
            <w:tcW w:w="1162" w:type="pct"/>
            <w:vAlign w:val="center"/>
          </w:tcPr>
          <w:p w14:paraId="0A09784A" w14:textId="77777777" w:rsidR="009B108B" w:rsidRPr="009B108B" w:rsidRDefault="009B108B" w:rsidP="009B108B">
            <w:pPr>
              <w:jc w:val="center"/>
              <w:rPr>
                <w:rFonts w:ascii="Times New Roman" w:eastAsia="Calibri" w:hAnsi="Times New Roman" w:cs="Times New Roman"/>
                <w:bCs/>
                <w:sz w:val="24"/>
                <w:szCs w:val="24"/>
              </w:rPr>
            </w:pPr>
            <w:r w:rsidRPr="009B108B">
              <w:rPr>
                <w:rFonts w:ascii="Times New Roman" w:eastAsia="Calibri" w:hAnsi="Times New Roman" w:cs="Times New Roman"/>
                <w:bCs/>
                <w:sz w:val="24"/>
                <w:szCs w:val="24"/>
              </w:rPr>
              <w:t>-</w:t>
            </w:r>
          </w:p>
        </w:tc>
      </w:tr>
      <w:tr w:rsidR="009B108B" w:rsidRPr="009B108B" w14:paraId="4FF2F54E" w14:textId="77777777" w:rsidTr="00AD5821">
        <w:trPr>
          <w:trHeight w:val="23"/>
        </w:trPr>
        <w:tc>
          <w:tcPr>
            <w:tcW w:w="3259" w:type="pct"/>
            <w:vAlign w:val="center"/>
          </w:tcPr>
          <w:p w14:paraId="623AEFA9" w14:textId="77777777" w:rsidR="009B108B" w:rsidRPr="009B108B" w:rsidRDefault="009B108B" w:rsidP="009B108B">
            <w:pPr>
              <w:jc w:val="both"/>
              <w:rPr>
                <w:rFonts w:ascii="Times New Roman" w:eastAsia="Calibri" w:hAnsi="Times New Roman" w:cs="Times New Roman"/>
                <w:bCs/>
                <w:sz w:val="24"/>
                <w:szCs w:val="24"/>
              </w:rPr>
            </w:pPr>
            <w:r w:rsidRPr="009B108B">
              <w:rPr>
                <w:rFonts w:ascii="Times New Roman" w:eastAsia="Calibri" w:hAnsi="Times New Roman" w:cs="Times New Roman"/>
                <w:bCs/>
                <w:sz w:val="24"/>
                <w:szCs w:val="24"/>
              </w:rPr>
              <w:t>практические</w:t>
            </w:r>
          </w:p>
        </w:tc>
        <w:tc>
          <w:tcPr>
            <w:tcW w:w="579" w:type="pct"/>
            <w:vAlign w:val="center"/>
          </w:tcPr>
          <w:p w14:paraId="0A091285" w14:textId="77777777" w:rsidR="009B108B" w:rsidRPr="009B108B" w:rsidRDefault="009B108B" w:rsidP="009B108B">
            <w:pPr>
              <w:jc w:val="center"/>
              <w:rPr>
                <w:rFonts w:ascii="Times New Roman" w:eastAsia="Calibri" w:hAnsi="Times New Roman" w:cs="Times New Roman"/>
                <w:bCs/>
                <w:sz w:val="24"/>
                <w:szCs w:val="24"/>
              </w:rPr>
            </w:pPr>
            <w:r w:rsidRPr="009B108B">
              <w:rPr>
                <w:rFonts w:ascii="Times New Roman" w:eastAsia="Calibri" w:hAnsi="Times New Roman" w:cs="Times New Roman"/>
                <w:bCs/>
                <w:sz w:val="24"/>
                <w:szCs w:val="24"/>
              </w:rPr>
              <w:t>10</w:t>
            </w:r>
          </w:p>
        </w:tc>
        <w:tc>
          <w:tcPr>
            <w:tcW w:w="1162" w:type="pct"/>
            <w:vAlign w:val="center"/>
          </w:tcPr>
          <w:p w14:paraId="19182FEA" w14:textId="77777777" w:rsidR="009B108B" w:rsidRPr="009B108B" w:rsidRDefault="009B108B" w:rsidP="009B108B">
            <w:pPr>
              <w:jc w:val="center"/>
              <w:rPr>
                <w:rFonts w:ascii="Times New Roman" w:eastAsia="Calibri" w:hAnsi="Times New Roman" w:cs="Times New Roman"/>
                <w:bCs/>
                <w:sz w:val="24"/>
                <w:szCs w:val="24"/>
              </w:rPr>
            </w:pPr>
            <w:r w:rsidRPr="009B108B">
              <w:rPr>
                <w:rFonts w:ascii="Times New Roman" w:eastAsia="Calibri" w:hAnsi="Times New Roman" w:cs="Times New Roman"/>
                <w:bCs/>
                <w:sz w:val="24"/>
                <w:szCs w:val="24"/>
              </w:rPr>
              <w:t>10</w:t>
            </w:r>
          </w:p>
        </w:tc>
      </w:tr>
      <w:tr w:rsidR="009B108B" w:rsidRPr="009B108B" w14:paraId="35D7F3CB" w14:textId="77777777" w:rsidTr="00AD5821">
        <w:trPr>
          <w:trHeight w:val="23"/>
        </w:trPr>
        <w:tc>
          <w:tcPr>
            <w:tcW w:w="3259" w:type="pct"/>
            <w:vAlign w:val="center"/>
          </w:tcPr>
          <w:p w14:paraId="36B98E3F" w14:textId="77777777" w:rsidR="009B108B" w:rsidRPr="009B108B" w:rsidRDefault="009B108B" w:rsidP="009B108B">
            <w:pPr>
              <w:jc w:val="both"/>
              <w:rPr>
                <w:rFonts w:ascii="Times New Roman" w:eastAsia="Calibri" w:hAnsi="Times New Roman" w:cs="Times New Roman"/>
                <w:bCs/>
                <w:sz w:val="24"/>
                <w:szCs w:val="24"/>
              </w:rPr>
            </w:pPr>
            <w:r w:rsidRPr="009B108B">
              <w:rPr>
                <w:rFonts w:ascii="Times New Roman" w:eastAsia="Calibri" w:hAnsi="Times New Roman" w:cs="Times New Roman"/>
                <w:bCs/>
                <w:sz w:val="24"/>
                <w:szCs w:val="24"/>
              </w:rPr>
              <w:t>Самостоятельная работа</w:t>
            </w:r>
          </w:p>
        </w:tc>
        <w:tc>
          <w:tcPr>
            <w:tcW w:w="579" w:type="pct"/>
            <w:vAlign w:val="center"/>
          </w:tcPr>
          <w:p w14:paraId="0792E9B9" w14:textId="77777777" w:rsidR="009B108B" w:rsidRPr="009B108B" w:rsidRDefault="009B108B" w:rsidP="009B108B">
            <w:pPr>
              <w:jc w:val="center"/>
              <w:rPr>
                <w:rFonts w:ascii="Times New Roman" w:eastAsia="Calibri" w:hAnsi="Times New Roman" w:cs="Times New Roman"/>
                <w:bCs/>
                <w:sz w:val="24"/>
                <w:szCs w:val="24"/>
              </w:rPr>
            </w:pPr>
            <w:r w:rsidRPr="009B108B">
              <w:rPr>
                <w:rFonts w:ascii="Times New Roman" w:eastAsia="Calibri" w:hAnsi="Times New Roman" w:cs="Times New Roman"/>
                <w:bCs/>
                <w:sz w:val="24"/>
                <w:szCs w:val="24"/>
              </w:rPr>
              <w:t>-</w:t>
            </w:r>
          </w:p>
        </w:tc>
        <w:tc>
          <w:tcPr>
            <w:tcW w:w="1162" w:type="pct"/>
            <w:vAlign w:val="center"/>
          </w:tcPr>
          <w:p w14:paraId="2A1D01BA" w14:textId="77777777" w:rsidR="009B108B" w:rsidRPr="009B108B" w:rsidRDefault="009B108B" w:rsidP="009B108B">
            <w:pPr>
              <w:jc w:val="center"/>
              <w:rPr>
                <w:rFonts w:ascii="Times New Roman" w:eastAsia="Calibri" w:hAnsi="Times New Roman" w:cs="Times New Roman"/>
                <w:bCs/>
                <w:sz w:val="24"/>
                <w:szCs w:val="24"/>
              </w:rPr>
            </w:pPr>
            <w:r w:rsidRPr="009B108B">
              <w:rPr>
                <w:rFonts w:ascii="Times New Roman" w:eastAsia="Calibri" w:hAnsi="Times New Roman" w:cs="Times New Roman"/>
                <w:bCs/>
                <w:sz w:val="24"/>
                <w:szCs w:val="24"/>
              </w:rPr>
              <w:t>-</w:t>
            </w:r>
          </w:p>
        </w:tc>
      </w:tr>
      <w:tr w:rsidR="009B108B" w:rsidRPr="009B108B" w14:paraId="6A1E2CF1" w14:textId="77777777" w:rsidTr="00AD5821">
        <w:trPr>
          <w:trHeight w:val="23"/>
        </w:trPr>
        <w:tc>
          <w:tcPr>
            <w:tcW w:w="3259" w:type="pct"/>
            <w:vAlign w:val="center"/>
          </w:tcPr>
          <w:p w14:paraId="38B08791" w14:textId="77777777" w:rsidR="009B108B" w:rsidRPr="009B108B" w:rsidRDefault="009B108B" w:rsidP="009B108B">
            <w:pPr>
              <w:jc w:val="both"/>
              <w:rPr>
                <w:rFonts w:ascii="Times New Roman" w:eastAsia="Calibri" w:hAnsi="Times New Roman" w:cs="Times New Roman"/>
                <w:bCs/>
                <w:sz w:val="24"/>
                <w:szCs w:val="24"/>
              </w:rPr>
            </w:pPr>
            <w:r w:rsidRPr="009B108B">
              <w:rPr>
                <w:rFonts w:ascii="Times New Roman" w:eastAsia="Calibri" w:hAnsi="Times New Roman" w:cs="Times New Roman"/>
                <w:bCs/>
                <w:sz w:val="24"/>
                <w:szCs w:val="24"/>
              </w:rPr>
              <w:t xml:space="preserve">Промежуточная аттестация в </w:t>
            </w:r>
            <w:r w:rsidRPr="009B108B">
              <w:rPr>
                <w:rFonts w:ascii="Times New Roman" w:eastAsia="Calibri" w:hAnsi="Times New Roman" w:cs="Times New Roman"/>
                <w:bCs/>
                <w:iCs/>
              </w:rPr>
              <w:t>форме диф.зачета</w:t>
            </w:r>
          </w:p>
        </w:tc>
        <w:tc>
          <w:tcPr>
            <w:tcW w:w="579" w:type="pct"/>
            <w:vAlign w:val="center"/>
          </w:tcPr>
          <w:p w14:paraId="674D90D4" w14:textId="77777777" w:rsidR="009B108B" w:rsidRPr="009B108B" w:rsidRDefault="009B108B" w:rsidP="009B108B">
            <w:pPr>
              <w:jc w:val="center"/>
              <w:rPr>
                <w:rFonts w:ascii="Times New Roman" w:eastAsia="Calibri" w:hAnsi="Times New Roman" w:cs="Times New Roman"/>
                <w:bCs/>
                <w:sz w:val="24"/>
                <w:szCs w:val="24"/>
              </w:rPr>
            </w:pPr>
            <w:r w:rsidRPr="009B108B">
              <w:rPr>
                <w:rFonts w:ascii="Times New Roman" w:eastAsia="Calibri" w:hAnsi="Times New Roman" w:cs="Times New Roman"/>
                <w:bCs/>
                <w:sz w:val="24"/>
                <w:szCs w:val="24"/>
              </w:rPr>
              <w:t>2</w:t>
            </w:r>
          </w:p>
        </w:tc>
        <w:tc>
          <w:tcPr>
            <w:tcW w:w="1162" w:type="pct"/>
            <w:vAlign w:val="center"/>
          </w:tcPr>
          <w:p w14:paraId="25B9F5FA" w14:textId="77777777" w:rsidR="009B108B" w:rsidRPr="009B108B" w:rsidRDefault="009B108B" w:rsidP="009B108B">
            <w:pPr>
              <w:jc w:val="center"/>
              <w:rPr>
                <w:rFonts w:ascii="Times New Roman" w:eastAsia="Calibri" w:hAnsi="Times New Roman" w:cs="Times New Roman"/>
                <w:bCs/>
                <w:sz w:val="24"/>
                <w:szCs w:val="24"/>
              </w:rPr>
            </w:pPr>
            <w:r w:rsidRPr="009B108B">
              <w:rPr>
                <w:rFonts w:ascii="Times New Roman" w:eastAsia="Calibri" w:hAnsi="Times New Roman" w:cs="Times New Roman"/>
                <w:bCs/>
                <w:sz w:val="24"/>
                <w:szCs w:val="24"/>
              </w:rPr>
              <w:t>-</w:t>
            </w:r>
          </w:p>
        </w:tc>
      </w:tr>
      <w:tr w:rsidR="009B108B" w:rsidRPr="009B108B" w14:paraId="27B3BDDD" w14:textId="77777777" w:rsidTr="00AD5821">
        <w:trPr>
          <w:trHeight w:val="23"/>
        </w:trPr>
        <w:tc>
          <w:tcPr>
            <w:tcW w:w="3259" w:type="pct"/>
            <w:vAlign w:val="center"/>
          </w:tcPr>
          <w:p w14:paraId="22AF1170" w14:textId="77777777" w:rsidR="009B108B" w:rsidRPr="009B108B" w:rsidRDefault="009B108B" w:rsidP="009B108B">
            <w:pPr>
              <w:jc w:val="both"/>
              <w:rPr>
                <w:rFonts w:ascii="Times New Roman" w:eastAsia="Calibri" w:hAnsi="Times New Roman" w:cs="Times New Roman"/>
                <w:bCs/>
                <w:sz w:val="24"/>
                <w:szCs w:val="24"/>
              </w:rPr>
            </w:pPr>
            <w:r w:rsidRPr="009B108B">
              <w:rPr>
                <w:rFonts w:ascii="Times New Roman" w:eastAsia="Calibri" w:hAnsi="Times New Roman" w:cs="Times New Roman"/>
                <w:bCs/>
                <w:sz w:val="24"/>
                <w:szCs w:val="24"/>
              </w:rPr>
              <w:t>Всего</w:t>
            </w:r>
          </w:p>
        </w:tc>
        <w:tc>
          <w:tcPr>
            <w:tcW w:w="579" w:type="pct"/>
            <w:vAlign w:val="center"/>
          </w:tcPr>
          <w:p w14:paraId="313CC124" w14:textId="77777777" w:rsidR="009B108B" w:rsidRPr="009B108B" w:rsidRDefault="009B108B" w:rsidP="009B108B">
            <w:pPr>
              <w:jc w:val="center"/>
              <w:rPr>
                <w:rFonts w:ascii="Times New Roman" w:eastAsia="Calibri" w:hAnsi="Times New Roman" w:cs="Times New Roman"/>
                <w:b/>
                <w:sz w:val="24"/>
                <w:szCs w:val="24"/>
              </w:rPr>
            </w:pPr>
            <w:r w:rsidRPr="009B108B">
              <w:rPr>
                <w:rFonts w:ascii="Times New Roman" w:eastAsia="Calibri" w:hAnsi="Times New Roman" w:cs="Times New Roman"/>
                <w:b/>
                <w:sz w:val="24"/>
                <w:szCs w:val="24"/>
              </w:rPr>
              <w:t>32</w:t>
            </w:r>
          </w:p>
        </w:tc>
        <w:tc>
          <w:tcPr>
            <w:tcW w:w="1162" w:type="pct"/>
            <w:vAlign w:val="center"/>
          </w:tcPr>
          <w:p w14:paraId="02CA588D" w14:textId="77777777" w:rsidR="009B108B" w:rsidRPr="009B108B" w:rsidRDefault="009B108B" w:rsidP="009B108B">
            <w:pPr>
              <w:jc w:val="center"/>
              <w:rPr>
                <w:rFonts w:ascii="Times New Roman" w:eastAsia="Calibri" w:hAnsi="Times New Roman" w:cs="Times New Roman"/>
                <w:b/>
                <w:sz w:val="24"/>
                <w:szCs w:val="24"/>
              </w:rPr>
            </w:pPr>
            <w:r w:rsidRPr="009B108B">
              <w:rPr>
                <w:rFonts w:ascii="Times New Roman" w:eastAsia="Calibri" w:hAnsi="Times New Roman" w:cs="Times New Roman"/>
                <w:b/>
                <w:sz w:val="24"/>
                <w:szCs w:val="24"/>
              </w:rPr>
              <w:t>10</w:t>
            </w:r>
          </w:p>
        </w:tc>
      </w:tr>
    </w:tbl>
    <w:p w14:paraId="35879A4F" w14:textId="77777777" w:rsidR="009B108B" w:rsidRPr="009B108B" w:rsidRDefault="009B108B" w:rsidP="009B108B">
      <w:pPr>
        <w:rPr>
          <w:rFonts w:ascii="Times New Roman" w:eastAsia="Segoe UI" w:hAnsi="Times New Roman" w:cs="Times New Roman"/>
          <w:b/>
          <w:bCs/>
          <w:sz w:val="24"/>
          <w:szCs w:val="24"/>
          <w:lang w:eastAsia="ru-RU"/>
        </w:rPr>
      </w:pPr>
      <w:r w:rsidRPr="009B108B">
        <w:rPr>
          <w:rFonts w:ascii="Times New Roman" w:eastAsia="Calibri" w:hAnsi="Times New Roman" w:cs="Times New Roman"/>
        </w:rPr>
        <w:br w:type="page"/>
      </w:r>
    </w:p>
    <w:p w14:paraId="2E379D12" w14:textId="77777777" w:rsidR="009B108B" w:rsidRPr="009B108B" w:rsidRDefault="009B108B" w:rsidP="009B108B">
      <w:pPr>
        <w:spacing w:after="120" w:line="276" w:lineRule="auto"/>
        <w:ind w:firstLine="709"/>
        <w:outlineLvl w:val="1"/>
        <w:rPr>
          <w:rFonts w:ascii="Times New Roman" w:eastAsia="Segoe UI" w:hAnsi="Times New Roman" w:cs="Times New Roman"/>
          <w:b/>
          <w:bCs/>
          <w:color w:val="5A5A5A"/>
          <w:spacing w:val="15"/>
          <w:sz w:val="24"/>
          <w:szCs w:val="24"/>
          <w:lang w:eastAsia="ru-RU"/>
        </w:rPr>
        <w:sectPr w:rsidR="009B108B" w:rsidRPr="009B108B" w:rsidSect="00AD5821">
          <w:headerReference w:type="even" r:id="rId60"/>
          <w:pgSz w:w="11906" w:h="16838"/>
          <w:pgMar w:top="1134" w:right="567" w:bottom="1134" w:left="1701" w:header="709" w:footer="709" w:gutter="0"/>
          <w:cols w:space="708"/>
          <w:docGrid w:linePitch="360"/>
        </w:sectPr>
      </w:pPr>
    </w:p>
    <w:p w14:paraId="2691833F" w14:textId="77777777" w:rsidR="009B108B" w:rsidRPr="009B108B" w:rsidRDefault="009B108B" w:rsidP="009B108B">
      <w:pPr>
        <w:spacing w:after="120" w:line="276" w:lineRule="auto"/>
        <w:ind w:firstLine="709"/>
        <w:outlineLvl w:val="1"/>
        <w:rPr>
          <w:rFonts w:ascii="Times New Roman" w:eastAsia="Segoe UI" w:hAnsi="Times New Roman" w:cs="Times New Roman"/>
          <w:b/>
          <w:bCs/>
          <w:spacing w:val="15"/>
          <w:sz w:val="24"/>
          <w:szCs w:val="24"/>
          <w:lang w:eastAsia="ru-RU"/>
        </w:rPr>
      </w:pPr>
      <w:r w:rsidRPr="009B108B">
        <w:rPr>
          <w:rFonts w:ascii="Times New Roman" w:eastAsia="Segoe UI" w:hAnsi="Times New Roman" w:cs="Times New Roman"/>
          <w:b/>
          <w:bCs/>
          <w:spacing w:val="15"/>
          <w:sz w:val="24"/>
          <w:szCs w:val="24"/>
          <w:lang w:eastAsia="ru-RU"/>
        </w:rPr>
        <w:lastRenderedPageBreak/>
        <w:t>2.2. Содержание дисциплины</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gridCol w:w="2694"/>
        <w:gridCol w:w="2409"/>
      </w:tblGrid>
      <w:tr w:rsidR="009B108B" w:rsidRPr="009B108B" w14:paraId="34193C73" w14:textId="77777777" w:rsidTr="00AD5821">
        <w:trPr>
          <w:trHeight w:val="903"/>
        </w:trPr>
        <w:tc>
          <w:tcPr>
            <w:tcW w:w="2972" w:type="dxa"/>
            <w:vAlign w:val="center"/>
          </w:tcPr>
          <w:p w14:paraId="3764DB35" w14:textId="77777777" w:rsidR="009B108B" w:rsidRPr="009B108B" w:rsidRDefault="009B108B" w:rsidP="009B108B">
            <w:pPr>
              <w:spacing w:line="276" w:lineRule="auto"/>
              <w:jc w:val="center"/>
              <w:rPr>
                <w:rFonts w:ascii="Times New Roman" w:eastAsia="Times New Roman" w:hAnsi="Times New Roman" w:cs="Times New Roman"/>
                <w:b/>
                <w:lang w:eastAsia="ru-RU"/>
              </w:rPr>
            </w:pPr>
            <w:r w:rsidRPr="009B108B">
              <w:rPr>
                <w:rFonts w:ascii="Times New Roman" w:eastAsia="Times New Roman" w:hAnsi="Times New Roman" w:cs="Times New Roman"/>
                <w:b/>
                <w:bCs/>
                <w:lang w:eastAsia="ru-RU"/>
              </w:rPr>
              <w:t>Наименование разделов и тем</w:t>
            </w:r>
          </w:p>
        </w:tc>
        <w:tc>
          <w:tcPr>
            <w:tcW w:w="6662" w:type="dxa"/>
            <w:vAlign w:val="center"/>
          </w:tcPr>
          <w:p w14:paraId="333A597F" w14:textId="77777777" w:rsidR="009B108B" w:rsidRPr="009B108B" w:rsidRDefault="009B108B" w:rsidP="009B108B">
            <w:pPr>
              <w:suppressAutoHyphens/>
              <w:jc w:val="center"/>
              <w:rPr>
                <w:rFonts w:ascii="Times New Roman" w:eastAsia="Times New Roman" w:hAnsi="Times New Roman" w:cs="Times New Roman"/>
                <w:b/>
                <w:lang w:eastAsia="ru-RU"/>
              </w:rPr>
            </w:pPr>
            <w:r w:rsidRPr="009B108B">
              <w:rPr>
                <w:rFonts w:ascii="Times New Roman" w:eastAsia="Times New Roman" w:hAnsi="Times New Roman" w:cs="Times New Roman"/>
                <w:b/>
                <w:bCs/>
                <w:lang w:eastAsia="ru-RU"/>
              </w:rPr>
              <w:t>Содержание учебного материала, практических и лабораторных занятий</w:t>
            </w:r>
          </w:p>
        </w:tc>
        <w:tc>
          <w:tcPr>
            <w:tcW w:w="2694" w:type="dxa"/>
          </w:tcPr>
          <w:p w14:paraId="60881D6C" w14:textId="77777777" w:rsidR="009B108B" w:rsidRPr="009B108B" w:rsidRDefault="009B108B" w:rsidP="009B108B">
            <w:pPr>
              <w:suppressAutoHyphens/>
              <w:jc w:val="center"/>
              <w:rPr>
                <w:rFonts w:ascii="Times New Roman" w:eastAsia="Times New Roman" w:hAnsi="Times New Roman" w:cs="Times New Roman"/>
                <w:b/>
                <w:bCs/>
                <w:lang w:eastAsia="ru-RU"/>
              </w:rPr>
            </w:pPr>
            <w:r w:rsidRPr="009B108B">
              <w:rPr>
                <w:rFonts w:ascii="Times New Roman" w:eastAsia="Calibri" w:hAnsi="Times New Roman" w:cs="Times New Roman"/>
                <w:b/>
                <w:bCs/>
                <w:sz w:val="24"/>
                <w:szCs w:val="24"/>
              </w:rPr>
              <w:t xml:space="preserve">Объем, ак. ч. / </w:t>
            </w:r>
            <w:r w:rsidRPr="009B108B">
              <w:rPr>
                <w:rFonts w:ascii="Times New Roman" w:eastAsia="Calibri" w:hAnsi="Times New Roman" w:cs="Times New Roman"/>
                <w:b/>
                <w:bCs/>
                <w:sz w:val="24"/>
                <w:szCs w:val="24"/>
              </w:rPr>
              <w:br/>
              <w:t xml:space="preserve">в том числе </w:t>
            </w:r>
            <w:r w:rsidRPr="009B108B">
              <w:rPr>
                <w:rFonts w:ascii="Times New Roman" w:eastAsia="Calibri" w:hAnsi="Times New Roman" w:cs="Times New Roman"/>
                <w:b/>
                <w:bCs/>
                <w:sz w:val="24"/>
                <w:szCs w:val="24"/>
              </w:rPr>
              <w:br/>
              <w:t xml:space="preserve">в форме практической подготовки, </w:t>
            </w:r>
            <w:r w:rsidRPr="009B108B">
              <w:rPr>
                <w:rFonts w:ascii="Times New Roman" w:eastAsia="Calibri" w:hAnsi="Times New Roman" w:cs="Times New Roman"/>
                <w:b/>
                <w:bCs/>
                <w:sz w:val="24"/>
                <w:szCs w:val="24"/>
              </w:rPr>
              <w:br/>
              <w:t>ак. ч.</w:t>
            </w:r>
          </w:p>
        </w:tc>
        <w:tc>
          <w:tcPr>
            <w:tcW w:w="2409" w:type="dxa"/>
          </w:tcPr>
          <w:p w14:paraId="60DDB297" w14:textId="77777777" w:rsidR="009B108B" w:rsidRPr="009B108B" w:rsidRDefault="009B108B" w:rsidP="009B108B">
            <w:pPr>
              <w:suppressAutoHyphens/>
              <w:jc w:val="center"/>
              <w:rPr>
                <w:rFonts w:ascii="Times New Roman" w:eastAsia="Times New Roman" w:hAnsi="Times New Roman" w:cs="Times New Roman"/>
                <w:b/>
                <w:bCs/>
                <w:lang w:eastAsia="ru-RU"/>
              </w:rPr>
            </w:pPr>
            <w:r w:rsidRPr="009B108B">
              <w:rPr>
                <w:rFonts w:ascii="Times New Roman" w:eastAsia="Calibri" w:hAnsi="Times New Roman" w:cs="Times New Roman"/>
                <w:b/>
                <w:bCs/>
                <w:sz w:val="24"/>
                <w:szCs w:val="24"/>
              </w:rPr>
              <w:t>Коды компетенций, формированию которых способствует элемент программы</w:t>
            </w:r>
          </w:p>
        </w:tc>
      </w:tr>
      <w:tr w:rsidR="009B108B" w:rsidRPr="009B108B" w14:paraId="1B0991FE" w14:textId="77777777" w:rsidTr="00AD5821">
        <w:tc>
          <w:tcPr>
            <w:tcW w:w="9634" w:type="dxa"/>
            <w:gridSpan w:val="2"/>
          </w:tcPr>
          <w:p w14:paraId="4730C957" w14:textId="77777777" w:rsidR="009B108B" w:rsidRPr="009B108B" w:rsidRDefault="009B108B" w:rsidP="009B108B">
            <w:pPr>
              <w:rPr>
                <w:rFonts w:ascii="Times New Roman" w:eastAsia="Times New Roman" w:hAnsi="Times New Roman" w:cs="Times New Roman"/>
                <w:i/>
                <w:lang w:eastAsia="ru-RU"/>
              </w:rPr>
            </w:pPr>
            <w:r w:rsidRPr="009B108B">
              <w:rPr>
                <w:rFonts w:ascii="Times New Roman" w:eastAsia="Times New Roman" w:hAnsi="Times New Roman" w:cs="Times New Roman"/>
                <w:b/>
                <w:bCs/>
                <w:lang w:eastAsia="ru-RU"/>
              </w:rPr>
              <w:t xml:space="preserve">Раздел </w:t>
            </w:r>
            <w:r w:rsidRPr="009B108B">
              <w:rPr>
                <w:rFonts w:ascii="Times New Roman" w:eastAsia="Calibri" w:hAnsi="Times New Roman" w:cs="Times New Roman"/>
                <w:bCs/>
                <w:iCs/>
                <w:spacing w:val="-1"/>
                <w:sz w:val="24"/>
                <w:szCs w:val="24"/>
              </w:rPr>
              <w:t>1</w:t>
            </w:r>
            <w:r w:rsidRPr="009B108B">
              <w:rPr>
                <w:rFonts w:ascii="Calibri" w:eastAsia="Calibri" w:hAnsi="Calibri" w:cs="Times New Roman"/>
                <w:bCs/>
                <w:iCs/>
                <w:sz w:val="24"/>
                <w:szCs w:val="24"/>
              </w:rPr>
              <w:t xml:space="preserve"> </w:t>
            </w:r>
            <w:r w:rsidRPr="009B108B">
              <w:rPr>
                <w:rFonts w:ascii="Times New Roman" w:eastAsia="Calibri" w:hAnsi="Times New Roman" w:cs="Times New Roman"/>
                <w:b/>
                <w:bCs/>
                <w:iCs/>
                <w:sz w:val="24"/>
                <w:szCs w:val="24"/>
              </w:rPr>
              <w:t>Психологические аспекты делового общения</w:t>
            </w:r>
          </w:p>
        </w:tc>
        <w:tc>
          <w:tcPr>
            <w:tcW w:w="2694" w:type="dxa"/>
          </w:tcPr>
          <w:p w14:paraId="35A8E5F9" w14:textId="77777777" w:rsidR="009B108B" w:rsidRPr="009B108B" w:rsidRDefault="009B108B" w:rsidP="009B108B">
            <w:pPr>
              <w:jc w:val="center"/>
              <w:rPr>
                <w:rFonts w:ascii="Times New Roman" w:eastAsia="Times New Roman" w:hAnsi="Times New Roman" w:cs="Times New Roman"/>
                <w:b/>
                <w:bCs/>
                <w:lang w:eastAsia="ru-RU"/>
              </w:rPr>
            </w:pPr>
            <w:r w:rsidRPr="009B108B">
              <w:rPr>
                <w:rFonts w:ascii="Times New Roman" w:eastAsia="Times New Roman" w:hAnsi="Times New Roman" w:cs="Times New Roman"/>
                <w:b/>
                <w:bCs/>
                <w:lang w:eastAsia="ru-RU"/>
              </w:rPr>
              <w:t>8/4</w:t>
            </w:r>
          </w:p>
        </w:tc>
        <w:tc>
          <w:tcPr>
            <w:tcW w:w="2409" w:type="dxa"/>
          </w:tcPr>
          <w:p w14:paraId="2B8B535B" w14:textId="77777777" w:rsidR="009B108B" w:rsidRPr="009B108B" w:rsidRDefault="009B108B" w:rsidP="009B108B">
            <w:pPr>
              <w:jc w:val="center"/>
              <w:rPr>
                <w:rFonts w:ascii="Times New Roman" w:eastAsia="Times New Roman" w:hAnsi="Times New Roman" w:cs="Times New Roman"/>
                <w:b/>
                <w:bCs/>
                <w:lang w:eastAsia="ru-RU"/>
              </w:rPr>
            </w:pPr>
            <w:r w:rsidRPr="009B108B">
              <w:rPr>
                <w:rFonts w:ascii="Times New Roman" w:eastAsia="Calibri" w:hAnsi="Times New Roman" w:cs="Times New Roman"/>
                <w:bCs/>
                <w:sz w:val="24"/>
                <w:szCs w:val="24"/>
              </w:rPr>
              <w:t>ОК.01; ОК-4 - ОК-6</w:t>
            </w:r>
          </w:p>
        </w:tc>
      </w:tr>
      <w:tr w:rsidR="009B108B" w:rsidRPr="009B108B" w14:paraId="1905AA77" w14:textId="77777777" w:rsidTr="00AD5821">
        <w:tc>
          <w:tcPr>
            <w:tcW w:w="2972" w:type="dxa"/>
            <w:vMerge w:val="restart"/>
            <w:tcBorders>
              <w:top w:val="single" w:sz="6" w:space="0" w:color="auto"/>
              <w:left w:val="single" w:sz="6" w:space="0" w:color="auto"/>
              <w:bottom w:val="nil"/>
              <w:right w:val="nil"/>
            </w:tcBorders>
            <w:shd w:val="clear" w:color="auto" w:fill="FFFFFF"/>
          </w:tcPr>
          <w:p w14:paraId="59327F22" w14:textId="77777777" w:rsidR="009B108B" w:rsidRPr="009B108B" w:rsidRDefault="009B108B" w:rsidP="009B108B">
            <w:pPr>
              <w:shd w:val="clear" w:color="auto" w:fill="FFFFFF"/>
              <w:rPr>
                <w:rFonts w:ascii="Times New Roman" w:eastAsia="Calibri" w:hAnsi="Times New Roman" w:cs="Times New Roman"/>
                <w:b/>
                <w:sz w:val="24"/>
                <w:szCs w:val="24"/>
              </w:rPr>
            </w:pPr>
            <w:r w:rsidRPr="009B108B">
              <w:rPr>
                <w:rFonts w:ascii="Times New Roman" w:eastAsia="Calibri" w:hAnsi="Times New Roman" w:cs="Times New Roman"/>
                <w:b/>
                <w:bCs/>
                <w:iCs/>
                <w:sz w:val="24"/>
                <w:szCs w:val="24"/>
              </w:rPr>
              <w:t>Тема 1.1</w:t>
            </w:r>
          </w:p>
          <w:p w14:paraId="01442E98" w14:textId="77777777" w:rsidR="009B108B" w:rsidRPr="009B108B" w:rsidRDefault="009B108B" w:rsidP="009B108B">
            <w:pPr>
              <w:rPr>
                <w:rFonts w:ascii="Times New Roman" w:eastAsia="Calibri" w:hAnsi="Times New Roman" w:cs="Times New Roman"/>
                <w:b/>
                <w:sz w:val="24"/>
                <w:szCs w:val="24"/>
              </w:rPr>
            </w:pPr>
            <w:r w:rsidRPr="009B108B">
              <w:rPr>
                <w:rFonts w:ascii="Times New Roman" w:eastAsia="Calibri" w:hAnsi="Times New Roman" w:cs="Times New Roman"/>
                <w:b/>
                <w:sz w:val="24"/>
                <w:szCs w:val="24"/>
              </w:rPr>
              <w:t>Проблема общения в психологии и</w:t>
            </w:r>
          </w:p>
          <w:p w14:paraId="2FBC3EA2" w14:textId="77777777" w:rsidR="009B108B" w:rsidRPr="009B108B" w:rsidRDefault="009B108B" w:rsidP="009B108B">
            <w:pPr>
              <w:rPr>
                <w:rFonts w:ascii="Times New Roman" w:eastAsia="Calibri" w:hAnsi="Times New Roman" w:cs="Times New Roman"/>
                <w:b/>
                <w:sz w:val="24"/>
                <w:szCs w:val="24"/>
              </w:rPr>
            </w:pPr>
            <w:r w:rsidRPr="009B108B">
              <w:rPr>
                <w:rFonts w:ascii="Times New Roman" w:eastAsia="Calibri" w:hAnsi="Times New Roman" w:cs="Times New Roman"/>
                <w:b/>
                <w:sz w:val="24"/>
                <w:szCs w:val="24"/>
              </w:rPr>
              <w:t>профессиональной</w:t>
            </w:r>
          </w:p>
          <w:p w14:paraId="63BB9648" w14:textId="77777777" w:rsidR="009B108B" w:rsidRPr="009B108B" w:rsidRDefault="009B108B" w:rsidP="009B108B">
            <w:pPr>
              <w:shd w:val="clear" w:color="auto" w:fill="FFFFFF"/>
              <w:rPr>
                <w:rFonts w:ascii="Calibri" w:eastAsia="Calibri" w:hAnsi="Calibri" w:cs="Times New Roman"/>
                <w:sz w:val="24"/>
                <w:szCs w:val="24"/>
              </w:rPr>
            </w:pPr>
            <w:r w:rsidRPr="009B108B">
              <w:rPr>
                <w:rFonts w:ascii="Times New Roman" w:eastAsia="Calibri" w:hAnsi="Times New Roman" w:cs="Times New Roman"/>
                <w:b/>
                <w:sz w:val="24"/>
                <w:szCs w:val="24"/>
              </w:rPr>
              <w:t>деятельности</w:t>
            </w:r>
          </w:p>
        </w:tc>
        <w:tc>
          <w:tcPr>
            <w:tcW w:w="6662" w:type="dxa"/>
          </w:tcPr>
          <w:p w14:paraId="2E812DCC" w14:textId="77777777" w:rsidR="009B108B" w:rsidRPr="009B108B" w:rsidRDefault="009B108B" w:rsidP="009B108B">
            <w:pPr>
              <w:rPr>
                <w:rFonts w:ascii="Times New Roman" w:eastAsia="Times New Roman" w:hAnsi="Times New Roman" w:cs="Times New Roman"/>
                <w:b/>
                <w:lang w:eastAsia="ru-RU"/>
              </w:rPr>
            </w:pPr>
            <w:r w:rsidRPr="009B108B">
              <w:rPr>
                <w:rFonts w:ascii="Times New Roman" w:eastAsia="Times New Roman" w:hAnsi="Times New Roman" w:cs="Times New Roman"/>
                <w:b/>
                <w:bCs/>
                <w:lang w:eastAsia="ru-RU"/>
              </w:rPr>
              <w:t xml:space="preserve">Содержание </w:t>
            </w:r>
          </w:p>
        </w:tc>
        <w:tc>
          <w:tcPr>
            <w:tcW w:w="2694" w:type="dxa"/>
          </w:tcPr>
          <w:p w14:paraId="2CC6C0FB" w14:textId="77777777" w:rsidR="009B108B" w:rsidRPr="009B108B" w:rsidRDefault="009B108B" w:rsidP="009B108B">
            <w:pPr>
              <w:jc w:val="center"/>
              <w:rPr>
                <w:rFonts w:ascii="Times New Roman" w:eastAsia="Times New Roman" w:hAnsi="Times New Roman" w:cs="Times New Roman"/>
                <w:b/>
                <w:bCs/>
                <w:lang w:eastAsia="ru-RU"/>
              </w:rPr>
            </w:pPr>
            <w:r w:rsidRPr="009B108B">
              <w:rPr>
                <w:rFonts w:ascii="Times New Roman" w:eastAsia="Times New Roman" w:hAnsi="Times New Roman" w:cs="Times New Roman"/>
                <w:b/>
                <w:bCs/>
                <w:lang w:eastAsia="ru-RU"/>
              </w:rPr>
              <w:t>4/2</w:t>
            </w:r>
          </w:p>
        </w:tc>
        <w:tc>
          <w:tcPr>
            <w:tcW w:w="2409" w:type="dxa"/>
            <w:vMerge w:val="restart"/>
          </w:tcPr>
          <w:p w14:paraId="5FE616CD" w14:textId="77777777" w:rsidR="009B108B" w:rsidRPr="009B108B" w:rsidRDefault="009B108B" w:rsidP="009B108B">
            <w:pPr>
              <w:jc w:val="center"/>
              <w:rPr>
                <w:rFonts w:ascii="Times New Roman" w:eastAsia="Times New Roman" w:hAnsi="Times New Roman" w:cs="Times New Roman"/>
                <w:b/>
                <w:bCs/>
                <w:lang w:eastAsia="ru-RU"/>
              </w:rPr>
            </w:pPr>
            <w:r w:rsidRPr="009B108B">
              <w:rPr>
                <w:rFonts w:ascii="Times New Roman" w:eastAsia="Calibri" w:hAnsi="Times New Roman" w:cs="Times New Roman"/>
                <w:bCs/>
                <w:sz w:val="24"/>
                <w:szCs w:val="24"/>
              </w:rPr>
              <w:t>ОК.01; ОК-4 - ОК-6</w:t>
            </w:r>
          </w:p>
        </w:tc>
      </w:tr>
      <w:tr w:rsidR="009B108B" w:rsidRPr="009B108B" w14:paraId="3746856A" w14:textId="77777777" w:rsidTr="00AD5821">
        <w:trPr>
          <w:trHeight w:val="396"/>
        </w:trPr>
        <w:tc>
          <w:tcPr>
            <w:tcW w:w="2972" w:type="dxa"/>
            <w:vMerge/>
            <w:tcBorders>
              <w:top w:val="nil"/>
              <w:left w:val="single" w:sz="6" w:space="0" w:color="auto"/>
              <w:bottom w:val="nil"/>
              <w:right w:val="single" w:sz="6" w:space="0" w:color="auto"/>
            </w:tcBorders>
            <w:shd w:val="clear" w:color="auto" w:fill="FFFFFF"/>
          </w:tcPr>
          <w:p w14:paraId="0969519A" w14:textId="77777777" w:rsidR="009B108B" w:rsidRPr="009B108B" w:rsidRDefault="009B108B" w:rsidP="009B108B">
            <w:pPr>
              <w:rPr>
                <w:rFonts w:ascii="Times New Roman" w:eastAsia="Times New Roman" w:hAnsi="Times New Roman" w:cs="Times New Roman"/>
                <w:b/>
                <w:bCs/>
                <w:lang w:eastAsia="ru-RU"/>
              </w:rPr>
            </w:pPr>
          </w:p>
        </w:tc>
        <w:tc>
          <w:tcPr>
            <w:tcW w:w="6662" w:type="dxa"/>
          </w:tcPr>
          <w:p w14:paraId="286C4788" w14:textId="77777777" w:rsidR="009B108B" w:rsidRPr="009B108B" w:rsidRDefault="009B108B" w:rsidP="009B108B">
            <w:pPr>
              <w:suppressAutoHyphens/>
              <w:jc w:val="both"/>
              <w:rPr>
                <w:rFonts w:ascii="Times New Roman" w:eastAsia="Times New Roman" w:hAnsi="Times New Roman" w:cs="Times New Roman"/>
                <w:lang w:eastAsia="ru-RU"/>
              </w:rPr>
            </w:pPr>
            <w:r w:rsidRPr="009B108B">
              <w:rPr>
                <w:rFonts w:ascii="Times New Roman" w:eastAsia="Calibri" w:hAnsi="Times New Roman" w:cs="Times New Roman"/>
                <w:sz w:val="24"/>
                <w:szCs w:val="24"/>
              </w:rPr>
              <w:t>Понятие и сущность общения. Общение как основа человеческого бытия. Взаимосвязь общения и деятельности. Психологические, этические и социокультурные особенности процесса общения. Общение и социальные отношения. Роли и ролевые ожидания в общении. Личность и общение.</w:t>
            </w:r>
          </w:p>
        </w:tc>
        <w:tc>
          <w:tcPr>
            <w:tcW w:w="2694" w:type="dxa"/>
          </w:tcPr>
          <w:p w14:paraId="5D00E3ED" w14:textId="77777777" w:rsidR="009B108B" w:rsidRPr="009B108B" w:rsidRDefault="009B108B" w:rsidP="009B108B">
            <w:pPr>
              <w:suppressAutoHyphens/>
              <w:jc w:val="center"/>
              <w:rPr>
                <w:rFonts w:ascii="Times New Roman" w:eastAsia="Times New Roman" w:hAnsi="Times New Roman" w:cs="Times New Roman"/>
                <w:lang w:eastAsia="ru-RU"/>
              </w:rPr>
            </w:pPr>
            <w:r w:rsidRPr="009B108B">
              <w:rPr>
                <w:rFonts w:ascii="Times New Roman" w:eastAsia="Times New Roman" w:hAnsi="Times New Roman" w:cs="Times New Roman"/>
                <w:lang w:eastAsia="ru-RU"/>
              </w:rPr>
              <w:t>2</w:t>
            </w:r>
          </w:p>
        </w:tc>
        <w:tc>
          <w:tcPr>
            <w:tcW w:w="2409" w:type="dxa"/>
            <w:vMerge/>
          </w:tcPr>
          <w:p w14:paraId="0634EBCB" w14:textId="77777777" w:rsidR="009B108B" w:rsidRPr="009B108B" w:rsidRDefault="009B108B" w:rsidP="009B108B">
            <w:pPr>
              <w:suppressAutoHyphens/>
              <w:jc w:val="both"/>
              <w:rPr>
                <w:rFonts w:ascii="Times New Roman" w:eastAsia="Times New Roman" w:hAnsi="Times New Roman" w:cs="Times New Roman"/>
                <w:lang w:eastAsia="ru-RU"/>
              </w:rPr>
            </w:pPr>
          </w:p>
        </w:tc>
      </w:tr>
      <w:tr w:rsidR="009B108B" w:rsidRPr="009B108B" w14:paraId="3867C2DE" w14:textId="77777777" w:rsidTr="00AD5821">
        <w:trPr>
          <w:trHeight w:val="20"/>
        </w:trPr>
        <w:tc>
          <w:tcPr>
            <w:tcW w:w="2972" w:type="dxa"/>
            <w:vMerge/>
          </w:tcPr>
          <w:p w14:paraId="277915F7" w14:textId="77777777" w:rsidR="009B108B" w:rsidRPr="009B108B" w:rsidRDefault="009B108B" w:rsidP="009B108B">
            <w:pPr>
              <w:rPr>
                <w:rFonts w:ascii="Times New Roman" w:eastAsia="Times New Roman" w:hAnsi="Times New Roman" w:cs="Times New Roman"/>
                <w:b/>
                <w:bCs/>
                <w:lang w:eastAsia="ru-RU"/>
              </w:rPr>
            </w:pPr>
          </w:p>
        </w:tc>
        <w:tc>
          <w:tcPr>
            <w:tcW w:w="6662" w:type="dxa"/>
          </w:tcPr>
          <w:p w14:paraId="6B4C7221" w14:textId="77777777" w:rsidR="009B108B" w:rsidRPr="009B108B" w:rsidRDefault="009B108B" w:rsidP="009B108B">
            <w:pPr>
              <w:suppressAutoHyphens/>
              <w:jc w:val="both"/>
              <w:rPr>
                <w:rFonts w:ascii="Times New Roman" w:eastAsia="Times New Roman" w:hAnsi="Times New Roman" w:cs="Times New Roman"/>
                <w:b/>
                <w:lang w:eastAsia="ru-RU"/>
              </w:rPr>
            </w:pPr>
            <w:r w:rsidRPr="009B108B">
              <w:rPr>
                <w:rFonts w:ascii="Times New Roman" w:eastAsia="Times New Roman" w:hAnsi="Times New Roman" w:cs="Times New Roman"/>
                <w:b/>
                <w:bCs/>
                <w:lang w:eastAsia="ru-RU"/>
              </w:rPr>
              <w:t>В том числе практических и лабораторных занятий</w:t>
            </w:r>
          </w:p>
        </w:tc>
        <w:tc>
          <w:tcPr>
            <w:tcW w:w="2694" w:type="dxa"/>
          </w:tcPr>
          <w:p w14:paraId="6EC34E2D" w14:textId="77777777" w:rsidR="009B108B" w:rsidRPr="009B108B" w:rsidRDefault="009B108B" w:rsidP="009B108B">
            <w:pPr>
              <w:suppressAutoHyphens/>
              <w:jc w:val="center"/>
              <w:rPr>
                <w:rFonts w:ascii="Times New Roman" w:eastAsia="Times New Roman" w:hAnsi="Times New Roman" w:cs="Times New Roman"/>
                <w:b/>
                <w:bCs/>
                <w:lang w:eastAsia="ru-RU"/>
              </w:rPr>
            </w:pPr>
            <w:r w:rsidRPr="009B108B">
              <w:rPr>
                <w:rFonts w:ascii="Times New Roman" w:eastAsia="Times New Roman" w:hAnsi="Times New Roman" w:cs="Times New Roman"/>
                <w:b/>
                <w:bCs/>
                <w:lang w:eastAsia="ru-RU"/>
              </w:rPr>
              <w:t>2/2</w:t>
            </w:r>
          </w:p>
        </w:tc>
        <w:tc>
          <w:tcPr>
            <w:tcW w:w="2409" w:type="dxa"/>
            <w:vMerge/>
          </w:tcPr>
          <w:p w14:paraId="559B0DA8" w14:textId="77777777" w:rsidR="009B108B" w:rsidRPr="009B108B" w:rsidRDefault="009B108B" w:rsidP="009B108B">
            <w:pPr>
              <w:suppressAutoHyphens/>
              <w:jc w:val="both"/>
              <w:rPr>
                <w:rFonts w:ascii="Times New Roman" w:eastAsia="Times New Roman" w:hAnsi="Times New Roman" w:cs="Times New Roman"/>
                <w:b/>
                <w:bCs/>
                <w:lang w:eastAsia="ru-RU"/>
              </w:rPr>
            </w:pPr>
          </w:p>
        </w:tc>
      </w:tr>
      <w:tr w:rsidR="009B108B" w:rsidRPr="009B108B" w14:paraId="0D26187A" w14:textId="77777777" w:rsidTr="00AD5821">
        <w:trPr>
          <w:trHeight w:val="339"/>
        </w:trPr>
        <w:tc>
          <w:tcPr>
            <w:tcW w:w="2972" w:type="dxa"/>
            <w:vMerge/>
          </w:tcPr>
          <w:p w14:paraId="7FAB9A82" w14:textId="77777777" w:rsidR="009B108B" w:rsidRPr="009B108B" w:rsidRDefault="009B108B" w:rsidP="009B108B">
            <w:pPr>
              <w:rPr>
                <w:rFonts w:ascii="Times New Roman" w:eastAsia="Times New Roman" w:hAnsi="Times New Roman" w:cs="Times New Roman"/>
                <w:b/>
                <w:bCs/>
                <w:lang w:eastAsia="ru-RU"/>
              </w:rPr>
            </w:pPr>
          </w:p>
        </w:tc>
        <w:tc>
          <w:tcPr>
            <w:tcW w:w="6662" w:type="dxa"/>
          </w:tcPr>
          <w:p w14:paraId="75536196" w14:textId="77777777" w:rsidR="009B108B" w:rsidRPr="009B108B" w:rsidRDefault="009B108B" w:rsidP="009B108B">
            <w:pPr>
              <w:suppressAutoHyphens/>
              <w:jc w:val="both"/>
              <w:rPr>
                <w:rFonts w:ascii="Times New Roman" w:eastAsia="Times New Roman" w:hAnsi="Times New Roman" w:cs="Times New Roman"/>
                <w:iCs/>
                <w:lang w:eastAsia="ru-RU"/>
              </w:rPr>
            </w:pPr>
            <w:r w:rsidRPr="009B108B">
              <w:rPr>
                <w:rFonts w:ascii="Times New Roman" w:eastAsia="Calibri" w:hAnsi="Times New Roman" w:cs="Times New Roman"/>
                <w:sz w:val="24"/>
                <w:szCs w:val="24"/>
              </w:rPr>
              <w:t>Ценности и характеристики общения</w:t>
            </w:r>
          </w:p>
        </w:tc>
        <w:tc>
          <w:tcPr>
            <w:tcW w:w="2694" w:type="dxa"/>
          </w:tcPr>
          <w:p w14:paraId="1AD3BB25" w14:textId="77777777" w:rsidR="009B108B" w:rsidRPr="009B108B" w:rsidRDefault="009B108B" w:rsidP="009B108B">
            <w:pPr>
              <w:suppressAutoHyphens/>
              <w:jc w:val="center"/>
              <w:rPr>
                <w:rFonts w:ascii="Times New Roman" w:eastAsia="Times New Roman" w:hAnsi="Times New Roman" w:cs="Times New Roman"/>
                <w:lang w:eastAsia="ru-RU"/>
              </w:rPr>
            </w:pPr>
            <w:r w:rsidRPr="009B108B">
              <w:rPr>
                <w:rFonts w:ascii="Times New Roman" w:eastAsia="Times New Roman" w:hAnsi="Times New Roman" w:cs="Times New Roman"/>
                <w:lang w:eastAsia="ru-RU"/>
              </w:rPr>
              <w:t>2</w:t>
            </w:r>
          </w:p>
        </w:tc>
        <w:tc>
          <w:tcPr>
            <w:tcW w:w="2409" w:type="dxa"/>
            <w:vMerge/>
          </w:tcPr>
          <w:p w14:paraId="47BF3376" w14:textId="77777777" w:rsidR="009B108B" w:rsidRPr="009B108B" w:rsidRDefault="009B108B" w:rsidP="009B108B">
            <w:pPr>
              <w:suppressAutoHyphens/>
              <w:jc w:val="both"/>
              <w:rPr>
                <w:rFonts w:ascii="Times New Roman" w:eastAsia="Times New Roman" w:hAnsi="Times New Roman" w:cs="Times New Roman"/>
                <w:lang w:eastAsia="ru-RU"/>
              </w:rPr>
            </w:pPr>
          </w:p>
        </w:tc>
      </w:tr>
      <w:tr w:rsidR="009B108B" w:rsidRPr="009B108B" w14:paraId="41E3CD7E" w14:textId="77777777" w:rsidTr="00AD5821">
        <w:trPr>
          <w:trHeight w:val="283"/>
        </w:trPr>
        <w:tc>
          <w:tcPr>
            <w:tcW w:w="2972" w:type="dxa"/>
            <w:vMerge w:val="restart"/>
            <w:tcBorders>
              <w:top w:val="single" w:sz="6" w:space="0" w:color="auto"/>
              <w:left w:val="single" w:sz="4" w:space="0" w:color="auto"/>
              <w:bottom w:val="nil"/>
              <w:right w:val="nil"/>
            </w:tcBorders>
            <w:shd w:val="clear" w:color="auto" w:fill="FFFFFF"/>
          </w:tcPr>
          <w:p w14:paraId="0985B54C" w14:textId="77777777" w:rsidR="009B108B" w:rsidRPr="009B108B" w:rsidRDefault="009B108B" w:rsidP="009B108B">
            <w:pPr>
              <w:shd w:val="clear" w:color="auto" w:fill="FFFFFF"/>
              <w:rPr>
                <w:rFonts w:ascii="Times New Roman" w:eastAsia="Calibri" w:hAnsi="Times New Roman" w:cs="Times New Roman"/>
                <w:b/>
                <w:sz w:val="24"/>
                <w:szCs w:val="24"/>
              </w:rPr>
            </w:pPr>
            <w:r w:rsidRPr="009B108B">
              <w:rPr>
                <w:rFonts w:ascii="Times New Roman" w:eastAsia="Calibri" w:hAnsi="Times New Roman" w:cs="Times New Roman"/>
                <w:b/>
                <w:bCs/>
                <w:iCs/>
                <w:sz w:val="24"/>
                <w:szCs w:val="24"/>
              </w:rPr>
              <w:t>Тема 1.2</w:t>
            </w:r>
          </w:p>
          <w:p w14:paraId="6988E831" w14:textId="77777777" w:rsidR="009B108B" w:rsidRPr="009B108B" w:rsidRDefault="009B108B" w:rsidP="009B108B">
            <w:pPr>
              <w:shd w:val="clear" w:color="auto" w:fill="FFFFFF"/>
              <w:ind w:right="72"/>
              <w:rPr>
                <w:rFonts w:ascii="Times New Roman" w:eastAsia="Calibri" w:hAnsi="Times New Roman" w:cs="Times New Roman"/>
                <w:b/>
                <w:sz w:val="24"/>
                <w:szCs w:val="24"/>
              </w:rPr>
            </w:pPr>
            <w:r w:rsidRPr="009B108B">
              <w:rPr>
                <w:rFonts w:ascii="Times New Roman" w:eastAsia="Calibri" w:hAnsi="Times New Roman" w:cs="Times New Roman"/>
                <w:b/>
                <w:bCs/>
                <w:iCs/>
                <w:sz w:val="24"/>
                <w:szCs w:val="24"/>
              </w:rPr>
              <w:t>Психологические особенности процесса общения</w:t>
            </w:r>
          </w:p>
          <w:p w14:paraId="444099DC" w14:textId="77777777" w:rsidR="009B108B" w:rsidRPr="009B108B" w:rsidRDefault="009B108B" w:rsidP="009B108B">
            <w:pPr>
              <w:rPr>
                <w:rFonts w:ascii="Calibri" w:eastAsia="Calibri" w:hAnsi="Calibri" w:cs="Times New Roman"/>
                <w:sz w:val="24"/>
                <w:szCs w:val="24"/>
              </w:rPr>
            </w:pPr>
          </w:p>
          <w:p w14:paraId="7D5B62A3" w14:textId="77777777" w:rsidR="009B108B" w:rsidRPr="009B108B" w:rsidRDefault="009B108B" w:rsidP="009B108B">
            <w:pPr>
              <w:shd w:val="clear" w:color="auto" w:fill="FFFFFF"/>
              <w:rPr>
                <w:rFonts w:ascii="Calibri" w:eastAsia="Calibri" w:hAnsi="Calibri" w:cs="Times New Roman"/>
                <w:sz w:val="24"/>
                <w:szCs w:val="24"/>
              </w:rPr>
            </w:pPr>
          </w:p>
        </w:tc>
        <w:tc>
          <w:tcPr>
            <w:tcW w:w="6662" w:type="dxa"/>
            <w:tcBorders>
              <w:top w:val="single" w:sz="4" w:space="0" w:color="auto"/>
              <w:left w:val="single" w:sz="4" w:space="0" w:color="auto"/>
              <w:bottom w:val="single" w:sz="4" w:space="0" w:color="auto"/>
            </w:tcBorders>
            <w:vAlign w:val="bottom"/>
          </w:tcPr>
          <w:p w14:paraId="35E3FFA0" w14:textId="77777777" w:rsidR="009B108B" w:rsidRPr="009B108B" w:rsidRDefault="009B108B" w:rsidP="009B108B">
            <w:pPr>
              <w:rPr>
                <w:rFonts w:ascii="Times New Roman" w:eastAsia="Times New Roman" w:hAnsi="Times New Roman" w:cs="Times New Roman"/>
                <w:b/>
                <w:bCs/>
                <w:lang w:eastAsia="ru-RU"/>
              </w:rPr>
            </w:pPr>
            <w:r w:rsidRPr="009B108B">
              <w:rPr>
                <w:rFonts w:ascii="Times New Roman" w:eastAsia="Times New Roman" w:hAnsi="Times New Roman" w:cs="Times New Roman"/>
                <w:b/>
                <w:bCs/>
                <w:lang w:eastAsia="ru-RU"/>
              </w:rPr>
              <w:t xml:space="preserve">Содержание </w:t>
            </w:r>
          </w:p>
        </w:tc>
        <w:tc>
          <w:tcPr>
            <w:tcW w:w="2694" w:type="dxa"/>
          </w:tcPr>
          <w:p w14:paraId="06D27312" w14:textId="77777777" w:rsidR="009B108B" w:rsidRPr="009B108B" w:rsidRDefault="009B108B" w:rsidP="009B108B">
            <w:pPr>
              <w:jc w:val="center"/>
              <w:rPr>
                <w:rFonts w:ascii="Times New Roman" w:eastAsia="Times New Roman" w:hAnsi="Times New Roman" w:cs="Times New Roman"/>
                <w:b/>
                <w:bCs/>
                <w:lang w:eastAsia="ru-RU"/>
              </w:rPr>
            </w:pPr>
            <w:r w:rsidRPr="009B108B">
              <w:rPr>
                <w:rFonts w:ascii="Times New Roman" w:eastAsia="Times New Roman" w:hAnsi="Times New Roman" w:cs="Times New Roman"/>
                <w:b/>
                <w:bCs/>
                <w:lang w:eastAsia="ru-RU"/>
              </w:rPr>
              <w:t>4/2</w:t>
            </w:r>
          </w:p>
        </w:tc>
        <w:tc>
          <w:tcPr>
            <w:tcW w:w="2409" w:type="dxa"/>
            <w:vMerge w:val="restart"/>
          </w:tcPr>
          <w:p w14:paraId="52953A20" w14:textId="77777777" w:rsidR="009B108B" w:rsidRPr="009B108B" w:rsidRDefault="009B108B" w:rsidP="009B108B">
            <w:pPr>
              <w:rPr>
                <w:rFonts w:ascii="Times New Roman" w:eastAsia="Times New Roman" w:hAnsi="Times New Roman" w:cs="Times New Roman"/>
                <w:b/>
                <w:bCs/>
                <w:lang w:eastAsia="ru-RU"/>
              </w:rPr>
            </w:pPr>
            <w:r w:rsidRPr="009B108B">
              <w:rPr>
                <w:rFonts w:ascii="Times New Roman" w:eastAsia="Calibri" w:hAnsi="Times New Roman" w:cs="Times New Roman"/>
                <w:bCs/>
                <w:sz w:val="24"/>
                <w:szCs w:val="24"/>
              </w:rPr>
              <w:t>ОК.01; ОК-4 - ОК-6</w:t>
            </w:r>
          </w:p>
        </w:tc>
      </w:tr>
      <w:tr w:rsidR="009B108B" w:rsidRPr="009B108B" w14:paraId="273B08AB" w14:textId="77777777" w:rsidTr="00AD5821">
        <w:trPr>
          <w:trHeight w:val="361"/>
        </w:trPr>
        <w:tc>
          <w:tcPr>
            <w:tcW w:w="2972" w:type="dxa"/>
            <w:vMerge/>
            <w:tcBorders>
              <w:top w:val="nil"/>
              <w:left w:val="single" w:sz="6" w:space="0" w:color="auto"/>
              <w:right w:val="single" w:sz="4" w:space="0" w:color="auto"/>
            </w:tcBorders>
            <w:shd w:val="clear" w:color="auto" w:fill="FFFFFF"/>
          </w:tcPr>
          <w:p w14:paraId="5B4F3BE1" w14:textId="77777777" w:rsidR="009B108B" w:rsidRPr="009B108B" w:rsidRDefault="009B108B" w:rsidP="009B108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09B9102B" w14:textId="77777777" w:rsidR="009B108B" w:rsidRPr="009B108B" w:rsidRDefault="009B108B" w:rsidP="009B108B">
            <w:pPr>
              <w:shd w:val="clear" w:color="auto" w:fill="FFFFFF"/>
              <w:ind w:right="24"/>
              <w:jc w:val="both"/>
              <w:rPr>
                <w:rFonts w:ascii="Times New Roman" w:eastAsia="Calibri" w:hAnsi="Times New Roman" w:cs="Times New Roman"/>
                <w:sz w:val="24"/>
                <w:szCs w:val="24"/>
              </w:rPr>
            </w:pPr>
            <w:r w:rsidRPr="009B108B">
              <w:rPr>
                <w:rFonts w:ascii="Times New Roman" w:eastAsia="Calibri" w:hAnsi="Times New Roman" w:cs="Times New Roman"/>
                <w:sz w:val="24"/>
                <w:szCs w:val="24"/>
              </w:rPr>
              <w:t>Процесс общения и его аспекты: коммуникативный, интерактивный, перцептивный. Структура, цели и функции общения. Классификация видов общения. Уровни общения. Средства общения: вербальные и невербальные. Техники и приемы общения.</w:t>
            </w:r>
          </w:p>
        </w:tc>
        <w:tc>
          <w:tcPr>
            <w:tcW w:w="2694" w:type="dxa"/>
          </w:tcPr>
          <w:p w14:paraId="1BADE48A" w14:textId="77777777" w:rsidR="009B108B" w:rsidRPr="009B108B" w:rsidRDefault="009B108B" w:rsidP="009B108B">
            <w:pPr>
              <w:jc w:val="center"/>
              <w:rPr>
                <w:rFonts w:ascii="Times New Roman" w:eastAsia="Times New Roman" w:hAnsi="Times New Roman" w:cs="Times New Roman"/>
                <w:lang w:eastAsia="ru-RU"/>
              </w:rPr>
            </w:pPr>
            <w:r w:rsidRPr="009B108B">
              <w:rPr>
                <w:rFonts w:ascii="Times New Roman" w:eastAsia="Times New Roman" w:hAnsi="Times New Roman" w:cs="Times New Roman"/>
                <w:lang w:eastAsia="ru-RU"/>
              </w:rPr>
              <w:t>2</w:t>
            </w:r>
          </w:p>
        </w:tc>
        <w:tc>
          <w:tcPr>
            <w:tcW w:w="2409" w:type="dxa"/>
            <w:vMerge/>
          </w:tcPr>
          <w:p w14:paraId="79254E55" w14:textId="77777777" w:rsidR="009B108B" w:rsidRPr="009B108B" w:rsidRDefault="009B108B" w:rsidP="009B108B">
            <w:pPr>
              <w:rPr>
                <w:rFonts w:ascii="Times New Roman" w:eastAsia="Times New Roman" w:hAnsi="Times New Roman" w:cs="Times New Roman"/>
                <w:lang w:eastAsia="ru-RU"/>
              </w:rPr>
            </w:pPr>
          </w:p>
        </w:tc>
      </w:tr>
      <w:tr w:rsidR="009B108B" w:rsidRPr="009B108B" w14:paraId="0ECFB774" w14:textId="77777777" w:rsidTr="00AD5821">
        <w:trPr>
          <w:trHeight w:val="298"/>
        </w:trPr>
        <w:tc>
          <w:tcPr>
            <w:tcW w:w="2972" w:type="dxa"/>
            <w:vMerge/>
            <w:tcBorders>
              <w:top w:val="nil"/>
              <w:left w:val="single" w:sz="6" w:space="0" w:color="auto"/>
              <w:right w:val="single" w:sz="4" w:space="0" w:color="auto"/>
            </w:tcBorders>
            <w:shd w:val="clear" w:color="auto" w:fill="FFFFFF"/>
          </w:tcPr>
          <w:p w14:paraId="1EC85048" w14:textId="77777777" w:rsidR="009B108B" w:rsidRPr="009B108B" w:rsidRDefault="009B108B" w:rsidP="009B108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05BC8A90" w14:textId="77777777" w:rsidR="009B108B" w:rsidRPr="009B108B" w:rsidRDefault="009B108B" w:rsidP="009B108B">
            <w:pPr>
              <w:rPr>
                <w:rFonts w:ascii="Times New Roman" w:eastAsia="Times New Roman" w:hAnsi="Times New Roman" w:cs="Times New Roman"/>
                <w:b/>
                <w:bCs/>
                <w:lang w:eastAsia="ru-RU"/>
              </w:rPr>
            </w:pPr>
            <w:r w:rsidRPr="009B108B">
              <w:rPr>
                <w:rFonts w:ascii="Times New Roman" w:eastAsia="Times New Roman" w:hAnsi="Times New Roman" w:cs="Times New Roman"/>
                <w:b/>
                <w:bCs/>
                <w:lang w:eastAsia="ru-RU"/>
              </w:rPr>
              <w:t>В том числе практических и лабораторных занятий</w:t>
            </w:r>
          </w:p>
        </w:tc>
        <w:tc>
          <w:tcPr>
            <w:tcW w:w="2694" w:type="dxa"/>
          </w:tcPr>
          <w:p w14:paraId="2D1C76D4" w14:textId="77777777" w:rsidR="009B108B" w:rsidRPr="009B108B" w:rsidRDefault="009B108B" w:rsidP="009B108B">
            <w:pPr>
              <w:jc w:val="center"/>
              <w:rPr>
                <w:rFonts w:ascii="Times New Roman" w:eastAsia="Times New Roman" w:hAnsi="Times New Roman" w:cs="Times New Roman"/>
                <w:b/>
                <w:bCs/>
                <w:lang w:eastAsia="ru-RU"/>
              </w:rPr>
            </w:pPr>
            <w:r w:rsidRPr="009B108B">
              <w:rPr>
                <w:rFonts w:ascii="Times New Roman" w:eastAsia="Times New Roman" w:hAnsi="Times New Roman" w:cs="Times New Roman"/>
                <w:b/>
                <w:bCs/>
                <w:lang w:eastAsia="ru-RU"/>
              </w:rPr>
              <w:t>2/2</w:t>
            </w:r>
          </w:p>
        </w:tc>
        <w:tc>
          <w:tcPr>
            <w:tcW w:w="2409" w:type="dxa"/>
            <w:vMerge/>
          </w:tcPr>
          <w:p w14:paraId="3807658E" w14:textId="77777777" w:rsidR="009B108B" w:rsidRPr="009B108B" w:rsidRDefault="009B108B" w:rsidP="009B108B">
            <w:pPr>
              <w:rPr>
                <w:rFonts w:ascii="Times New Roman" w:eastAsia="Times New Roman" w:hAnsi="Times New Roman" w:cs="Times New Roman"/>
                <w:b/>
                <w:bCs/>
                <w:lang w:eastAsia="ru-RU"/>
              </w:rPr>
            </w:pPr>
          </w:p>
        </w:tc>
      </w:tr>
      <w:tr w:rsidR="009B108B" w:rsidRPr="009B108B" w14:paraId="1591B999" w14:textId="77777777" w:rsidTr="00AD5821">
        <w:trPr>
          <w:trHeight w:val="273"/>
        </w:trPr>
        <w:tc>
          <w:tcPr>
            <w:tcW w:w="2972" w:type="dxa"/>
            <w:vMerge/>
            <w:tcBorders>
              <w:left w:val="single" w:sz="6" w:space="0" w:color="auto"/>
              <w:right w:val="single" w:sz="4" w:space="0" w:color="auto"/>
            </w:tcBorders>
            <w:shd w:val="clear" w:color="auto" w:fill="FFFFFF"/>
          </w:tcPr>
          <w:p w14:paraId="51BD9FD3" w14:textId="77777777" w:rsidR="009B108B" w:rsidRPr="009B108B" w:rsidRDefault="009B108B" w:rsidP="009B108B">
            <w:pPr>
              <w:rPr>
                <w:rFonts w:ascii="Times New Roman" w:eastAsia="Times New Roman" w:hAnsi="Times New Roman" w:cs="Times New Roman"/>
                <w:b/>
                <w:bCs/>
                <w:lang w:eastAsia="ru-RU"/>
              </w:rPr>
            </w:pPr>
          </w:p>
        </w:tc>
        <w:tc>
          <w:tcPr>
            <w:tcW w:w="6662" w:type="dxa"/>
            <w:tcBorders>
              <w:top w:val="single" w:sz="4" w:space="0" w:color="auto"/>
              <w:left w:val="single" w:sz="4" w:space="0" w:color="auto"/>
            </w:tcBorders>
            <w:vAlign w:val="bottom"/>
          </w:tcPr>
          <w:p w14:paraId="72A954D0" w14:textId="77777777" w:rsidR="009B108B" w:rsidRPr="009B108B" w:rsidRDefault="009B108B" w:rsidP="009B108B">
            <w:pPr>
              <w:rPr>
                <w:rFonts w:ascii="Times New Roman" w:eastAsia="Times New Roman" w:hAnsi="Times New Roman" w:cs="Times New Roman"/>
                <w:lang w:eastAsia="ru-RU"/>
              </w:rPr>
            </w:pPr>
            <w:r w:rsidRPr="009B108B">
              <w:rPr>
                <w:rFonts w:ascii="Times New Roman" w:eastAsia="Calibri" w:hAnsi="Times New Roman" w:cs="Times New Roman"/>
                <w:sz w:val="24"/>
                <w:szCs w:val="24"/>
              </w:rPr>
              <w:t>Психологические аспекты общения</w:t>
            </w:r>
          </w:p>
        </w:tc>
        <w:tc>
          <w:tcPr>
            <w:tcW w:w="2694" w:type="dxa"/>
          </w:tcPr>
          <w:p w14:paraId="6527B6BB" w14:textId="77777777" w:rsidR="009B108B" w:rsidRPr="009B108B" w:rsidRDefault="009B108B" w:rsidP="009B108B">
            <w:pPr>
              <w:jc w:val="center"/>
              <w:rPr>
                <w:rFonts w:ascii="Times New Roman" w:eastAsia="Times New Roman" w:hAnsi="Times New Roman" w:cs="Times New Roman"/>
                <w:lang w:eastAsia="ru-RU"/>
              </w:rPr>
            </w:pPr>
            <w:r w:rsidRPr="009B108B">
              <w:rPr>
                <w:rFonts w:ascii="Times New Roman" w:eastAsia="Times New Roman" w:hAnsi="Times New Roman" w:cs="Times New Roman"/>
                <w:lang w:eastAsia="ru-RU"/>
              </w:rPr>
              <w:t>2</w:t>
            </w:r>
          </w:p>
        </w:tc>
        <w:tc>
          <w:tcPr>
            <w:tcW w:w="2409" w:type="dxa"/>
            <w:vMerge/>
          </w:tcPr>
          <w:p w14:paraId="3F9A17D9" w14:textId="77777777" w:rsidR="009B108B" w:rsidRPr="009B108B" w:rsidRDefault="009B108B" w:rsidP="009B108B">
            <w:pPr>
              <w:rPr>
                <w:rFonts w:ascii="Times New Roman" w:eastAsia="Times New Roman" w:hAnsi="Times New Roman" w:cs="Times New Roman"/>
                <w:lang w:eastAsia="ru-RU"/>
              </w:rPr>
            </w:pPr>
          </w:p>
        </w:tc>
      </w:tr>
      <w:tr w:rsidR="009B108B" w:rsidRPr="009B108B" w14:paraId="02E040C1" w14:textId="77777777" w:rsidTr="00AD5821">
        <w:tc>
          <w:tcPr>
            <w:tcW w:w="9634" w:type="dxa"/>
            <w:gridSpan w:val="2"/>
          </w:tcPr>
          <w:p w14:paraId="1289ED4A" w14:textId="77777777" w:rsidR="009B108B" w:rsidRPr="009B108B" w:rsidRDefault="009B108B" w:rsidP="009B108B">
            <w:pPr>
              <w:rPr>
                <w:rFonts w:ascii="Times New Roman" w:eastAsia="Times New Roman" w:hAnsi="Times New Roman" w:cs="Times New Roman"/>
                <w:b/>
                <w:i/>
                <w:lang w:eastAsia="ru-RU"/>
              </w:rPr>
            </w:pPr>
            <w:r w:rsidRPr="009B108B">
              <w:rPr>
                <w:rFonts w:ascii="Times New Roman" w:eastAsia="Calibri" w:hAnsi="Times New Roman" w:cs="Times New Roman"/>
                <w:b/>
                <w:bCs/>
                <w:iCs/>
                <w:sz w:val="24"/>
                <w:szCs w:val="24"/>
              </w:rPr>
              <w:t>Раздел 2 Психологические стороны общения</w:t>
            </w:r>
          </w:p>
        </w:tc>
        <w:tc>
          <w:tcPr>
            <w:tcW w:w="2694" w:type="dxa"/>
          </w:tcPr>
          <w:p w14:paraId="5060E708" w14:textId="77777777" w:rsidR="009B108B" w:rsidRPr="009B108B" w:rsidRDefault="009B108B" w:rsidP="009B108B">
            <w:pPr>
              <w:jc w:val="center"/>
              <w:rPr>
                <w:rFonts w:ascii="Times New Roman" w:eastAsia="Times New Roman" w:hAnsi="Times New Roman" w:cs="Times New Roman"/>
                <w:b/>
                <w:bCs/>
                <w:lang w:eastAsia="ru-RU"/>
              </w:rPr>
            </w:pPr>
            <w:r w:rsidRPr="009B108B">
              <w:rPr>
                <w:rFonts w:ascii="Times New Roman" w:eastAsia="Times New Roman" w:hAnsi="Times New Roman" w:cs="Times New Roman"/>
                <w:b/>
                <w:bCs/>
                <w:lang w:eastAsia="ru-RU"/>
              </w:rPr>
              <w:t>12/4</w:t>
            </w:r>
          </w:p>
        </w:tc>
        <w:tc>
          <w:tcPr>
            <w:tcW w:w="2409" w:type="dxa"/>
          </w:tcPr>
          <w:p w14:paraId="308BEBC2" w14:textId="77777777" w:rsidR="009B108B" w:rsidRPr="009B108B" w:rsidRDefault="009B108B" w:rsidP="009B108B">
            <w:pPr>
              <w:rPr>
                <w:rFonts w:ascii="Times New Roman" w:eastAsia="Times New Roman" w:hAnsi="Times New Roman" w:cs="Times New Roman"/>
                <w:b/>
                <w:bCs/>
                <w:lang w:eastAsia="ru-RU"/>
              </w:rPr>
            </w:pPr>
            <w:r w:rsidRPr="009B108B">
              <w:rPr>
                <w:rFonts w:ascii="Times New Roman" w:eastAsia="Calibri" w:hAnsi="Times New Roman" w:cs="Times New Roman"/>
                <w:bCs/>
                <w:sz w:val="24"/>
                <w:szCs w:val="24"/>
              </w:rPr>
              <w:t>ОК.01; ОК-4 - ОК-6</w:t>
            </w:r>
          </w:p>
        </w:tc>
      </w:tr>
      <w:tr w:rsidR="009B108B" w:rsidRPr="009B108B" w14:paraId="0B63DBD5" w14:textId="77777777" w:rsidTr="00AD5821">
        <w:tc>
          <w:tcPr>
            <w:tcW w:w="2972" w:type="dxa"/>
            <w:vMerge w:val="restart"/>
          </w:tcPr>
          <w:p w14:paraId="7020E654" w14:textId="77777777" w:rsidR="009B108B" w:rsidRPr="009B108B" w:rsidRDefault="009B108B" w:rsidP="009B108B">
            <w:pPr>
              <w:shd w:val="clear" w:color="auto" w:fill="FFFFFF"/>
              <w:rPr>
                <w:rFonts w:ascii="Times New Roman" w:eastAsia="Calibri" w:hAnsi="Times New Roman" w:cs="Times New Roman"/>
                <w:b/>
                <w:bCs/>
                <w:iCs/>
                <w:sz w:val="24"/>
                <w:szCs w:val="24"/>
              </w:rPr>
            </w:pPr>
            <w:r w:rsidRPr="009B108B">
              <w:rPr>
                <w:rFonts w:ascii="Times New Roman" w:eastAsia="Calibri" w:hAnsi="Times New Roman" w:cs="Times New Roman"/>
                <w:b/>
                <w:bCs/>
                <w:iCs/>
                <w:sz w:val="24"/>
                <w:szCs w:val="24"/>
              </w:rPr>
              <w:t>Тема 2.1</w:t>
            </w:r>
          </w:p>
          <w:p w14:paraId="393129E4" w14:textId="77777777" w:rsidR="009B108B" w:rsidRPr="009B108B" w:rsidRDefault="009B108B" w:rsidP="009B108B">
            <w:pPr>
              <w:shd w:val="clear" w:color="auto" w:fill="FFFFFF"/>
              <w:rPr>
                <w:rFonts w:ascii="Times New Roman" w:eastAsia="Calibri" w:hAnsi="Times New Roman" w:cs="Times New Roman"/>
                <w:b/>
                <w:bCs/>
                <w:iCs/>
                <w:sz w:val="24"/>
                <w:szCs w:val="24"/>
              </w:rPr>
            </w:pPr>
            <w:r w:rsidRPr="009B108B">
              <w:rPr>
                <w:rFonts w:ascii="Times New Roman" w:eastAsia="Calibri" w:hAnsi="Times New Roman" w:cs="Times New Roman"/>
                <w:b/>
                <w:bCs/>
                <w:iCs/>
                <w:sz w:val="24"/>
                <w:szCs w:val="24"/>
              </w:rPr>
              <w:t>Интерактивная сторона общения</w:t>
            </w:r>
          </w:p>
        </w:tc>
        <w:tc>
          <w:tcPr>
            <w:tcW w:w="6662" w:type="dxa"/>
          </w:tcPr>
          <w:p w14:paraId="2E20E6AC" w14:textId="77777777" w:rsidR="009B108B" w:rsidRPr="009B108B" w:rsidRDefault="009B108B" w:rsidP="009B108B">
            <w:pPr>
              <w:rPr>
                <w:rFonts w:ascii="Times New Roman" w:eastAsia="Times New Roman" w:hAnsi="Times New Roman" w:cs="Times New Roman"/>
                <w:b/>
                <w:bCs/>
                <w:lang w:eastAsia="ru-RU"/>
              </w:rPr>
            </w:pPr>
            <w:r w:rsidRPr="009B108B">
              <w:rPr>
                <w:rFonts w:ascii="Times New Roman" w:eastAsia="Times New Roman" w:hAnsi="Times New Roman" w:cs="Times New Roman"/>
                <w:b/>
                <w:bCs/>
                <w:lang w:eastAsia="ru-RU"/>
              </w:rPr>
              <w:t>Содержание</w:t>
            </w:r>
          </w:p>
        </w:tc>
        <w:tc>
          <w:tcPr>
            <w:tcW w:w="2694" w:type="dxa"/>
          </w:tcPr>
          <w:p w14:paraId="3F3E1BF7" w14:textId="77777777" w:rsidR="009B108B" w:rsidRPr="009B108B" w:rsidRDefault="009B108B" w:rsidP="009B108B">
            <w:pPr>
              <w:jc w:val="center"/>
              <w:rPr>
                <w:rFonts w:ascii="Times New Roman" w:eastAsia="Times New Roman" w:hAnsi="Times New Roman" w:cs="Times New Roman"/>
                <w:b/>
                <w:bCs/>
                <w:lang w:eastAsia="ru-RU"/>
              </w:rPr>
            </w:pPr>
            <w:r w:rsidRPr="009B108B">
              <w:rPr>
                <w:rFonts w:ascii="Times New Roman" w:eastAsia="Times New Roman" w:hAnsi="Times New Roman" w:cs="Times New Roman"/>
                <w:b/>
                <w:bCs/>
                <w:lang w:eastAsia="ru-RU"/>
              </w:rPr>
              <w:t>2</w:t>
            </w:r>
          </w:p>
        </w:tc>
        <w:tc>
          <w:tcPr>
            <w:tcW w:w="2409" w:type="dxa"/>
            <w:vMerge w:val="restart"/>
          </w:tcPr>
          <w:p w14:paraId="4CC3B782" w14:textId="77777777" w:rsidR="009B108B" w:rsidRPr="009B108B" w:rsidRDefault="009B108B" w:rsidP="009B108B">
            <w:pPr>
              <w:rPr>
                <w:rFonts w:ascii="Times New Roman" w:eastAsia="Times New Roman" w:hAnsi="Times New Roman" w:cs="Times New Roman"/>
                <w:b/>
                <w:bCs/>
                <w:lang w:eastAsia="ru-RU"/>
              </w:rPr>
            </w:pPr>
            <w:r w:rsidRPr="009B108B">
              <w:rPr>
                <w:rFonts w:ascii="Times New Roman" w:eastAsia="Calibri" w:hAnsi="Times New Roman" w:cs="Times New Roman"/>
                <w:bCs/>
                <w:sz w:val="24"/>
                <w:szCs w:val="24"/>
              </w:rPr>
              <w:t>ОК.01; ОК-4 - ОК-6</w:t>
            </w:r>
          </w:p>
        </w:tc>
      </w:tr>
      <w:tr w:rsidR="009B108B" w:rsidRPr="009B108B" w14:paraId="58D5190E" w14:textId="77777777" w:rsidTr="00AD5821">
        <w:tc>
          <w:tcPr>
            <w:tcW w:w="2972" w:type="dxa"/>
            <w:vMerge/>
          </w:tcPr>
          <w:p w14:paraId="10F5398C" w14:textId="77777777" w:rsidR="009B108B" w:rsidRPr="009B108B" w:rsidRDefault="009B108B" w:rsidP="009B108B">
            <w:pPr>
              <w:shd w:val="clear" w:color="auto" w:fill="FFFFFF"/>
              <w:rPr>
                <w:rFonts w:ascii="Times New Roman" w:eastAsia="Calibri" w:hAnsi="Times New Roman" w:cs="Times New Roman"/>
                <w:b/>
                <w:bCs/>
                <w:iCs/>
                <w:sz w:val="24"/>
                <w:szCs w:val="24"/>
              </w:rPr>
            </w:pPr>
          </w:p>
        </w:tc>
        <w:tc>
          <w:tcPr>
            <w:tcW w:w="6662" w:type="dxa"/>
          </w:tcPr>
          <w:p w14:paraId="2AAD680F" w14:textId="77777777" w:rsidR="009B108B" w:rsidRPr="009B108B" w:rsidRDefault="009B108B" w:rsidP="009B108B">
            <w:pPr>
              <w:jc w:val="both"/>
              <w:rPr>
                <w:rFonts w:ascii="Times New Roman" w:eastAsia="Times New Roman" w:hAnsi="Times New Roman" w:cs="Times New Roman"/>
                <w:b/>
                <w:bCs/>
                <w:lang w:eastAsia="ru-RU"/>
              </w:rPr>
            </w:pPr>
            <w:r w:rsidRPr="009B108B">
              <w:rPr>
                <w:rFonts w:ascii="Times New Roman" w:eastAsia="Calibri" w:hAnsi="Times New Roman" w:cs="Times New Roman"/>
                <w:bCs/>
                <w:iCs/>
                <w:spacing w:val="-19"/>
                <w:sz w:val="24"/>
                <w:szCs w:val="24"/>
              </w:rPr>
              <w:t>Понятие интеракции в процессе общения. Место взаимодействия в структуре общения. Виды социальных взаимодействий. Трансактный анализ Э.Берна. Транакция – единица общения. Виды трансакций. Механизмы процесса взаимодействия. Стратегия «контролера» и стратегия «понима</w:t>
            </w:r>
            <w:r w:rsidRPr="009B108B">
              <w:rPr>
                <w:rFonts w:ascii="Times New Roman" w:eastAsia="Calibri" w:hAnsi="Times New Roman" w:cs="Times New Roman"/>
                <w:bCs/>
                <w:iCs/>
                <w:sz w:val="24"/>
                <w:szCs w:val="24"/>
              </w:rPr>
              <w:t>теля</w:t>
            </w:r>
            <w:r w:rsidRPr="009B108B">
              <w:rPr>
                <w:rFonts w:ascii="Times New Roman" w:eastAsia="Calibri" w:hAnsi="Times New Roman" w:cs="Times New Roman"/>
                <w:bCs/>
                <w:i/>
                <w:iCs/>
                <w:spacing w:val="-19"/>
                <w:sz w:val="24"/>
                <w:szCs w:val="24"/>
              </w:rPr>
              <w:t>»</w:t>
            </w:r>
            <w:r w:rsidRPr="009B108B">
              <w:rPr>
                <w:rFonts w:ascii="Times New Roman" w:eastAsia="Calibri" w:hAnsi="Times New Roman" w:cs="Times New Roman"/>
                <w:bCs/>
                <w:iCs/>
                <w:spacing w:val="-19"/>
                <w:sz w:val="24"/>
                <w:szCs w:val="24"/>
              </w:rPr>
              <w:t xml:space="preserve"> Открытость и закрытость общения. Этапы общения: </w:t>
            </w:r>
            <w:r w:rsidRPr="009B108B">
              <w:rPr>
                <w:rFonts w:ascii="Times New Roman" w:eastAsia="Calibri" w:hAnsi="Times New Roman" w:cs="Times New Roman"/>
                <w:bCs/>
                <w:iCs/>
                <w:spacing w:val="-19"/>
                <w:sz w:val="24"/>
                <w:szCs w:val="24"/>
              </w:rPr>
              <w:lastRenderedPageBreak/>
              <w:t>установление контакта, ориентация в ситуации, обсуждение проблемы, принятие решения, выход из контакта. Эффект контраста и эффект ассимиляции. Формы управления: приказ, убеждение, внушение, заражение. Манипулирование состоянием.</w:t>
            </w:r>
          </w:p>
        </w:tc>
        <w:tc>
          <w:tcPr>
            <w:tcW w:w="2694" w:type="dxa"/>
          </w:tcPr>
          <w:p w14:paraId="597DC3C4" w14:textId="77777777" w:rsidR="009B108B" w:rsidRPr="009B108B" w:rsidRDefault="009B108B" w:rsidP="009B108B">
            <w:pPr>
              <w:jc w:val="center"/>
              <w:rPr>
                <w:rFonts w:ascii="Times New Roman" w:eastAsia="Times New Roman" w:hAnsi="Times New Roman" w:cs="Times New Roman"/>
                <w:b/>
                <w:bCs/>
                <w:lang w:eastAsia="ru-RU"/>
              </w:rPr>
            </w:pPr>
            <w:r w:rsidRPr="009B108B">
              <w:rPr>
                <w:rFonts w:ascii="Times New Roman" w:eastAsia="Times New Roman" w:hAnsi="Times New Roman" w:cs="Times New Roman"/>
                <w:b/>
                <w:bCs/>
                <w:lang w:eastAsia="ru-RU"/>
              </w:rPr>
              <w:lastRenderedPageBreak/>
              <w:t>2</w:t>
            </w:r>
          </w:p>
        </w:tc>
        <w:tc>
          <w:tcPr>
            <w:tcW w:w="2409" w:type="dxa"/>
            <w:vMerge/>
          </w:tcPr>
          <w:p w14:paraId="48CC1882" w14:textId="77777777" w:rsidR="009B108B" w:rsidRPr="009B108B" w:rsidRDefault="009B108B" w:rsidP="009B108B">
            <w:pPr>
              <w:rPr>
                <w:rFonts w:ascii="Times New Roman" w:eastAsia="Times New Roman" w:hAnsi="Times New Roman" w:cs="Times New Roman"/>
                <w:b/>
                <w:bCs/>
                <w:lang w:eastAsia="ru-RU"/>
              </w:rPr>
            </w:pPr>
          </w:p>
        </w:tc>
      </w:tr>
      <w:tr w:rsidR="009B108B" w:rsidRPr="009B108B" w14:paraId="0242C0C0" w14:textId="77777777" w:rsidTr="00AD5821">
        <w:tc>
          <w:tcPr>
            <w:tcW w:w="2972" w:type="dxa"/>
            <w:vMerge w:val="restart"/>
          </w:tcPr>
          <w:p w14:paraId="022F0229" w14:textId="77777777" w:rsidR="009B108B" w:rsidRPr="009B108B" w:rsidRDefault="009B108B" w:rsidP="009B108B">
            <w:pPr>
              <w:shd w:val="clear" w:color="auto" w:fill="FFFFFF"/>
              <w:rPr>
                <w:rFonts w:ascii="Times New Roman" w:eastAsia="Calibri" w:hAnsi="Times New Roman" w:cs="Times New Roman"/>
                <w:b/>
                <w:bCs/>
                <w:iCs/>
                <w:sz w:val="24"/>
                <w:szCs w:val="24"/>
              </w:rPr>
            </w:pPr>
            <w:r w:rsidRPr="009B108B">
              <w:rPr>
                <w:rFonts w:ascii="Times New Roman" w:eastAsia="Calibri" w:hAnsi="Times New Roman" w:cs="Times New Roman"/>
                <w:b/>
                <w:bCs/>
                <w:iCs/>
                <w:sz w:val="24"/>
                <w:szCs w:val="24"/>
              </w:rPr>
              <w:lastRenderedPageBreak/>
              <w:t>Тема 2.2</w:t>
            </w:r>
          </w:p>
          <w:p w14:paraId="60728ABA" w14:textId="77777777" w:rsidR="009B108B" w:rsidRPr="009B108B" w:rsidRDefault="009B108B" w:rsidP="009B108B">
            <w:pPr>
              <w:shd w:val="clear" w:color="auto" w:fill="FFFFFF"/>
              <w:rPr>
                <w:rFonts w:ascii="Times New Roman" w:eastAsia="Calibri" w:hAnsi="Times New Roman" w:cs="Times New Roman"/>
                <w:b/>
                <w:bCs/>
                <w:iCs/>
                <w:sz w:val="24"/>
                <w:szCs w:val="24"/>
              </w:rPr>
            </w:pPr>
            <w:r w:rsidRPr="009B108B">
              <w:rPr>
                <w:rFonts w:ascii="Times New Roman" w:eastAsia="Calibri" w:hAnsi="Times New Roman" w:cs="Times New Roman"/>
                <w:b/>
                <w:bCs/>
                <w:iCs/>
                <w:sz w:val="24"/>
                <w:szCs w:val="24"/>
              </w:rPr>
              <w:t>Перцептивная сторона общения</w:t>
            </w:r>
          </w:p>
          <w:p w14:paraId="2540E561" w14:textId="77777777" w:rsidR="009B108B" w:rsidRPr="009B108B" w:rsidRDefault="009B108B" w:rsidP="009B108B">
            <w:pPr>
              <w:shd w:val="clear" w:color="auto" w:fill="FFFFFF"/>
              <w:rPr>
                <w:rFonts w:ascii="Times New Roman" w:eastAsia="Calibri" w:hAnsi="Times New Roman" w:cs="Times New Roman"/>
                <w:b/>
                <w:bCs/>
                <w:iCs/>
                <w:sz w:val="24"/>
                <w:szCs w:val="24"/>
              </w:rPr>
            </w:pPr>
          </w:p>
        </w:tc>
        <w:tc>
          <w:tcPr>
            <w:tcW w:w="6662" w:type="dxa"/>
          </w:tcPr>
          <w:p w14:paraId="45AC829E" w14:textId="77777777" w:rsidR="009B108B" w:rsidRPr="009B108B" w:rsidRDefault="009B108B" w:rsidP="009B108B">
            <w:pPr>
              <w:rPr>
                <w:rFonts w:ascii="Times New Roman" w:eastAsia="Times New Roman" w:hAnsi="Times New Roman" w:cs="Times New Roman"/>
                <w:b/>
                <w:bCs/>
                <w:lang w:eastAsia="ru-RU"/>
              </w:rPr>
            </w:pPr>
            <w:r w:rsidRPr="009B108B">
              <w:rPr>
                <w:rFonts w:ascii="Times New Roman" w:eastAsia="Times New Roman" w:hAnsi="Times New Roman" w:cs="Times New Roman"/>
                <w:b/>
                <w:bCs/>
                <w:lang w:eastAsia="ru-RU"/>
              </w:rPr>
              <w:t>Содержание</w:t>
            </w:r>
          </w:p>
        </w:tc>
        <w:tc>
          <w:tcPr>
            <w:tcW w:w="2694" w:type="dxa"/>
          </w:tcPr>
          <w:p w14:paraId="061BD313" w14:textId="77777777" w:rsidR="009B108B" w:rsidRPr="009B108B" w:rsidRDefault="009B108B" w:rsidP="009B108B">
            <w:pPr>
              <w:jc w:val="center"/>
              <w:rPr>
                <w:rFonts w:ascii="Times New Roman" w:eastAsia="Times New Roman" w:hAnsi="Times New Roman" w:cs="Times New Roman"/>
                <w:b/>
                <w:bCs/>
                <w:lang w:eastAsia="ru-RU"/>
              </w:rPr>
            </w:pPr>
            <w:r w:rsidRPr="009B108B">
              <w:rPr>
                <w:rFonts w:ascii="Times New Roman" w:eastAsia="Times New Roman" w:hAnsi="Times New Roman" w:cs="Times New Roman"/>
                <w:b/>
                <w:bCs/>
                <w:lang w:eastAsia="ru-RU"/>
              </w:rPr>
              <w:t>4/2</w:t>
            </w:r>
          </w:p>
        </w:tc>
        <w:tc>
          <w:tcPr>
            <w:tcW w:w="2409" w:type="dxa"/>
            <w:vMerge w:val="restart"/>
          </w:tcPr>
          <w:p w14:paraId="747D340D" w14:textId="77777777" w:rsidR="009B108B" w:rsidRPr="009B108B" w:rsidRDefault="009B108B" w:rsidP="009B108B">
            <w:pPr>
              <w:rPr>
                <w:rFonts w:ascii="Times New Roman" w:eastAsia="Times New Roman" w:hAnsi="Times New Roman" w:cs="Times New Roman"/>
                <w:b/>
                <w:bCs/>
                <w:lang w:eastAsia="ru-RU"/>
              </w:rPr>
            </w:pPr>
            <w:r w:rsidRPr="009B108B">
              <w:rPr>
                <w:rFonts w:ascii="Times New Roman" w:eastAsia="Calibri" w:hAnsi="Times New Roman" w:cs="Times New Roman"/>
                <w:bCs/>
                <w:sz w:val="24"/>
                <w:szCs w:val="24"/>
              </w:rPr>
              <w:t>ОК.01; ОК-4 - ОК-6</w:t>
            </w:r>
          </w:p>
        </w:tc>
      </w:tr>
      <w:tr w:rsidR="009B108B" w:rsidRPr="009B108B" w14:paraId="5BFD71FC" w14:textId="77777777" w:rsidTr="00AD5821">
        <w:tc>
          <w:tcPr>
            <w:tcW w:w="2972" w:type="dxa"/>
            <w:vMerge/>
          </w:tcPr>
          <w:p w14:paraId="55E93A20" w14:textId="77777777" w:rsidR="009B108B" w:rsidRPr="009B108B" w:rsidRDefault="009B108B" w:rsidP="009B108B">
            <w:pPr>
              <w:shd w:val="clear" w:color="auto" w:fill="FFFFFF"/>
              <w:rPr>
                <w:rFonts w:ascii="Times New Roman" w:eastAsia="Calibri" w:hAnsi="Times New Roman" w:cs="Times New Roman"/>
                <w:b/>
                <w:bCs/>
                <w:iCs/>
                <w:sz w:val="24"/>
                <w:szCs w:val="24"/>
              </w:rPr>
            </w:pPr>
          </w:p>
        </w:tc>
        <w:tc>
          <w:tcPr>
            <w:tcW w:w="6662" w:type="dxa"/>
          </w:tcPr>
          <w:p w14:paraId="6F67B631" w14:textId="77777777" w:rsidR="009B108B" w:rsidRPr="009B108B" w:rsidRDefault="009B108B" w:rsidP="009B108B">
            <w:pPr>
              <w:jc w:val="both"/>
              <w:rPr>
                <w:rFonts w:ascii="Times New Roman" w:eastAsia="Times New Roman" w:hAnsi="Times New Roman" w:cs="Times New Roman"/>
                <w:b/>
                <w:bCs/>
                <w:lang w:eastAsia="ru-RU"/>
              </w:rPr>
            </w:pPr>
            <w:r w:rsidRPr="009B108B">
              <w:rPr>
                <w:rFonts w:ascii="Times New Roman" w:eastAsia="Calibri" w:hAnsi="Times New Roman" w:cs="Times New Roman"/>
                <w:bCs/>
                <w:iCs/>
                <w:spacing w:val="-19"/>
                <w:sz w:val="24"/>
                <w:szCs w:val="24"/>
              </w:rPr>
              <w:t>Понятие социальной перцепции. Механизм перцепции. Социальный стереотип и предубеждение. Факторы превосходства, привлекательности и отношения к нам. Исследование эффектов восприятия человеком человека: «Эффект ареола», «эффект проекции», «эффект первичности и новизны». Механизм восприятия, идентификация, эмпатия, аттракция, рефлексия. Теория каузальной атрибуции</w:t>
            </w:r>
            <w:r w:rsidRPr="009B108B">
              <w:rPr>
                <w:rFonts w:ascii="Times New Roman" w:eastAsia="Calibri" w:hAnsi="Times New Roman" w:cs="Times New Roman"/>
                <w:b/>
                <w:bCs/>
                <w:iCs/>
                <w:spacing w:val="-19"/>
                <w:sz w:val="24"/>
                <w:szCs w:val="24"/>
              </w:rPr>
              <w:t>.</w:t>
            </w:r>
          </w:p>
        </w:tc>
        <w:tc>
          <w:tcPr>
            <w:tcW w:w="2694" w:type="dxa"/>
          </w:tcPr>
          <w:p w14:paraId="78C55B1A" w14:textId="77777777" w:rsidR="009B108B" w:rsidRPr="009B108B" w:rsidRDefault="009B108B" w:rsidP="009B108B">
            <w:pPr>
              <w:jc w:val="center"/>
              <w:rPr>
                <w:rFonts w:ascii="Times New Roman" w:eastAsia="Times New Roman" w:hAnsi="Times New Roman" w:cs="Times New Roman"/>
                <w:b/>
                <w:bCs/>
                <w:lang w:eastAsia="ru-RU"/>
              </w:rPr>
            </w:pPr>
            <w:r w:rsidRPr="009B108B">
              <w:rPr>
                <w:rFonts w:ascii="Times New Roman" w:eastAsia="Times New Roman" w:hAnsi="Times New Roman" w:cs="Times New Roman"/>
                <w:b/>
                <w:bCs/>
                <w:lang w:eastAsia="ru-RU"/>
              </w:rPr>
              <w:t>2</w:t>
            </w:r>
          </w:p>
        </w:tc>
        <w:tc>
          <w:tcPr>
            <w:tcW w:w="2409" w:type="dxa"/>
            <w:vMerge/>
          </w:tcPr>
          <w:p w14:paraId="4644E477" w14:textId="77777777" w:rsidR="009B108B" w:rsidRPr="009B108B" w:rsidRDefault="009B108B" w:rsidP="009B108B">
            <w:pPr>
              <w:rPr>
                <w:rFonts w:ascii="Times New Roman" w:eastAsia="Times New Roman" w:hAnsi="Times New Roman" w:cs="Times New Roman"/>
                <w:b/>
                <w:bCs/>
                <w:lang w:eastAsia="ru-RU"/>
              </w:rPr>
            </w:pPr>
          </w:p>
        </w:tc>
      </w:tr>
      <w:tr w:rsidR="009B108B" w:rsidRPr="009B108B" w14:paraId="6077EE00" w14:textId="77777777" w:rsidTr="00AD5821">
        <w:tc>
          <w:tcPr>
            <w:tcW w:w="2972" w:type="dxa"/>
            <w:vMerge/>
          </w:tcPr>
          <w:p w14:paraId="250AB8B3" w14:textId="77777777" w:rsidR="009B108B" w:rsidRPr="009B108B" w:rsidRDefault="009B108B" w:rsidP="009B108B">
            <w:pPr>
              <w:shd w:val="clear" w:color="auto" w:fill="FFFFFF"/>
              <w:rPr>
                <w:rFonts w:ascii="Times New Roman" w:eastAsia="Calibri" w:hAnsi="Times New Roman" w:cs="Times New Roman"/>
                <w:b/>
                <w:bCs/>
                <w:iCs/>
                <w:sz w:val="24"/>
                <w:szCs w:val="24"/>
              </w:rPr>
            </w:pPr>
          </w:p>
        </w:tc>
        <w:tc>
          <w:tcPr>
            <w:tcW w:w="6662" w:type="dxa"/>
          </w:tcPr>
          <w:p w14:paraId="275C70F0" w14:textId="77777777" w:rsidR="009B108B" w:rsidRPr="009B108B" w:rsidRDefault="009B108B" w:rsidP="009B108B">
            <w:pPr>
              <w:rPr>
                <w:rFonts w:ascii="Times New Roman" w:eastAsia="Times New Roman" w:hAnsi="Times New Roman" w:cs="Times New Roman"/>
                <w:b/>
                <w:bCs/>
                <w:lang w:eastAsia="ru-RU"/>
              </w:rPr>
            </w:pPr>
            <w:r w:rsidRPr="009B108B">
              <w:rPr>
                <w:rFonts w:ascii="Times New Roman" w:eastAsia="Times New Roman" w:hAnsi="Times New Roman" w:cs="Times New Roman"/>
                <w:b/>
                <w:bCs/>
                <w:lang w:eastAsia="ru-RU"/>
              </w:rPr>
              <w:t>В том числе практических и лабораторных занятий</w:t>
            </w:r>
          </w:p>
        </w:tc>
        <w:tc>
          <w:tcPr>
            <w:tcW w:w="2694" w:type="dxa"/>
          </w:tcPr>
          <w:p w14:paraId="20656CB9" w14:textId="77777777" w:rsidR="009B108B" w:rsidRPr="009B108B" w:rsidRDefault="009B108B" w:rsidP="009B108B">
            <w:pPr>
              <w:jc w:val="center"/>
              <w:rPr>
                <w:rFonts w:ascii="Times New Roman" w:eastAsia="Times New Roman" w:hAnsi="Times New Roman" w:cs="Times New Roman"/>
                <w:b/>
                <w:bCs/>
                <w:lang w:eastAsia="ru-RU"/>
              </w:rPr>
            </w:pPr>
            <w:r w:rsidRPr="009B108B">
              <w:rPr>
                <w:rFonts w:ascii="Times New Roman" w:eastAsia="Times New Roman" w:hAnsi="Times New Roman" w:cs="Times New Roman"/>
                <w:b/>
                <w:bCs/>
                <w:lang w:eastAsia="ru-RU"/>
              </w:rPr>
              <w:t>2/2</w:t>
            </w:r>
          </w:p>
        </w:tc>
        <w:tc>
          <w:tcPr>
            <w:tcW w:w="2409" w:type="dxa"/>
            <w:vMerge w:val="restart"/>
          </w:tcPr>
          <w:p w14:paraId="6E08BE42" w14:textId="77777777" w:rsidR="009B108B" w:rsidRPr="009B108B" w:rsidRDefault="009B108B" w:rsidP="009B108B">
            <w:pPr>
              <w:rPr>
                <w:rFonts w:ascii="Times New Roman" w:eastAsia="Times New Roman" w:hAnsi="Times New Roman" w:cs="Times New Roman"/>
                <w:b/>
                <w:bCs/>
                <w:lang w:eastAsia="ru-RU"/>
              </w:rPr>
            </w:pPr>
            <w:r w:rsidRPr="009B108B">
              <w:rPr>
                <w:rFonts w:ascii="Times New Roman" w:eastAsia="Calibri" w:hAnsi="Times New Roman" w:cs="Times New Roman"/>
                <w:bCs/>
                <w:sz w:val="24"/>
                <w:szCs w:val="24"/>
              </w:rPr>
              <w:t>ОК.01; ОК-4 - ОК-6</w:t>
            </w:r>
          </w:p>
        </w:tc>
      </w:tr>
      <w:tr w:rsidR="009B108B" w:rsidRPr="009B108B" w14:paraId="6BCB6056" w14:textId="77777777" w:rsidTr="00AD5821">
        <w:tc>
          <w:tcPr>
            <w:tcW w:w="2972" w:type="dxa"/>
            <w:vMerge/>
          </w:tcPr>
          <w:p w14:paraId="73F251EF" w14:textId="77777777" w:rsidR="009B108B" w:rsidRPr="009B108B" w:rsidRDefault="009B108B" w:rsidP="009B108B">
            <w:pPr>
              <w:shd w:val="clear" w:color="auto" w:fill="FFFFFF"/>
              <w:rPr>
                <w:rFonts w:ascii="Times New Roman" w:eastAsia="Calibri" w:hAnsi="Times New Roman" w:cs="Times New Roman"/>
                <w:b/>
                <w:bCs/>
                <w:iCs/>
                <w:sz w:val="24"/>
                <w:szCs w:val="24"/>
              </w:rPr>
            </w:pPr>
          </w:p>
        </w:tc>
        <w:tc>
          <w:tcPr>
            <w:tcW w:w="6662" w:type="dxa"/>
          </w:tcPr>
          <w:p w14:paraId="323E3928" w14:textId="77777777" w:rsidR="009B108B" w:rsidRPr="009B108B" w:rsidRDefault="009B108B" w:rsidP="009B108B">
            <w:pPr>
              <w:rPr>
                <w:rFonts w:ascii="Times New Roman" w:eastAsia="Times New Roman" w:hAnsi="Times New Roman" w:cs="Times New Roman"/>
                <w:b/>
                <w:bCs/>
                <w:lang w:eastAsia="ru-RU"/>
              </w:rPr>
            </w:pPr>
            <w:r w:rsidRPr="009B108B">
              <w:rPr>
                <w:rFonts w:ascii="Times New Roman" w:eastAsia="Calibri" w:hAnsi="Times New Roman" w:cs="Times New Roman"/>
                <w:spacing w:val="-1"/>
                <w:sz w:val="24"/>
                <w:szCs w:val="24"/>
              </w:rPr>
              <w:t>Механизм перцепции в общении</w:t>
            </w:r>
          </w:p>
        </w:tc>
        <w:tc>
          <w:tcPr>
            <w:tcW w:w="2694" w:type="dxa"/>
          </w:tcPr>
          <w:p w14:paraId="18238CC6" w14:textId="77777777" w:rsidR="009B108B" w:rsidRPr="009B108B" w:rsidRDefault="009B108B" w:rsidP="009B108B">
            <w:pPr>
              <w:jc w:val="center"/>
              <w:rPr>
                <w:rFonts w:ascii="Times New Roman" w:eastAsia="Times New Roman" w:hAnsi="Times New Roman" w:cs="Times New Roman"/>
                <w:b/>
                <w:bCs/>
                <w:lang w:eastAsia="ru-RU"/>
              </w:rPr>
            </w:pPr>
            <w:r w:rsidRPr="009B108B">
              <w:rPr>
                <w:rFonts w:ascii="Times New Roman" w:eastAsia="Times New Roman" w:hAnsi="Times New Roman" w:cs="Times New Roman"/>
                <w:b/>
                <w:bCs/>
                <w:lang w:eastAsia="ru-RU"/>
              </w:rPr>
              <w:t>2</w:t>
            </w:r>
          </w:p>
        </w:tc>
        <w:tc>
          <w:tcPr>
            <w:tcW w:w="2409" w:type="dxa"/>
            <w:vMerge/>
          </w:tcPr>
          <w:p w14:paraId="26DC4838" w14:textId="77777777" w:rsidR="009B108B" w:rsidRPr="009B108B" w:rsidRDefault="009B108B" w:rsidP="009B108B">
            <w:pPr>
              <w:rPr>
                <w:rFonts w:ascii="Times New Roman" w:eastAsia="Times New Roman" w:hAnsi="Times New Roman" w:cs="Times New Roman"/>
                <w:b/>
                <w:bCs/>
                <w:lang w:eastAsia="ru-RU"/>
              </w:rPr>
            </w:pPr>
          </w:p>
        </w:tc>
      </w:tr>
      <w:tr w:rsidR="009B108B" w:rsidRPr="009B108B" w14:paraId="031AF6FF" w14:textId="77777777" w:rsidTr="00AD5821">
        <w:tc>
          <w:tcPr>
            <w:tcW w:w="2972" w:type="dxa"/>
            <w:vMerge w:val="restart"/>
          </w:tcPr>
          <w:p w14:paraId="743BB4D5" w14:textId="77777777" w:rsidR="009B108B" w:rsidRPr="009B108B" w:rsidRDefault="009B108B" w:rsidP="009B108B">
            <w:pPr>
              <w:rPr>
                <w:rFonts w:ascii="Times New Roman" w:eastAsia="Calibri" w:hAnsi="Times New Roman" w:cs="Times New Roman"/>
                <w:b/>
                <w:sz w:val="24"/>
                <w:szCs w:val="24"/>
              </w:rPr>
            </w:pPr>
            <w:r w:rsidRPr="009B108B">
              <w:rPr>
                <w:rFonts w:ascii="Times New Roman" w:eastAsia="Calibri" w:hAnsi="Times New Roman" w:cs="Times New Roman"/>
                <w:b/>
                <w:sz w:val="24"/>
                <w:szCs w:val="24"/>
              </w:rPr>
              <w:t>Тема 2.3</w:t>
            </w:r>
          </w:p>
          <w:p w14:paraId="3195374E" w14:textId="77777777" w:rsidR="009B108B" w:rsidRPr="009B108B" w:rsidRDefault="009B108B" w:rsidP="009B108B">
            <w:pPr>
              <w:rPr>
                <w:rFonts w:ascii="Times New Roman" w:eastAsia="Calibri" w:hAnsi="Times New Roman" w:cs="Times New Roman"/>
                <w:b/>
                <w:bCs/>
                <w:iCs/>
                <w:sz w:val="24"/>
                <w:szCs w:val="24"/>
              </w:rPr>
            </w:pPr>
            <w:r w:rsidRPr="009B108B">
              <w:rPr>
                <w:rFonts w:ascii="Times New Roman" w:eastAsia="Calibri" w:hAnsi="Times New Roman" w:cs="Times New Roman"/>
                <w:b/>
                <w:sz w:val="24"/>
                <w:szCs w:val="24"/>
              </w:rPr>
              <w:t>Общение как коммуникация</w:t>
            </w:r>
          </w:p>
        </w:tc>
        <w:tc>
          <w:tcPr>
            <w:tcW w:w="6662" w:type="dxa"/>
          </w:tcPr>
          <w:p w14:paraId="447782C7" w14:textId="77777777" w:rsidR="009B108B" w:rsidRPr="009B108B" w:rsidRDefault="009B108B" w:rsidP="009B108B">
            <w:pPr>
              <w:rPr>
                <w:rFonts w:ascii="Times New Roman" w:eastAsia="Times New Roman" w:hAnsi="Times New Roman" w:cs="Times New Roman"/>
                <w:b/>
                <w:lang w:eastAsia="ru-RU"/>
              </w:rPr>
            </w:pPr>
            <w:r w:rsidRPr="009B108B">
              <w:rPr>
                <w:rFonts w:ascii="Times New Roman" w:eastAsia="Times New Roman" w:hAnsi="Times New Roman" w:cs="Times New Roman"/>
                <w:b/>
                <w:bCs/>
                <w:lang w:eastAsia="ru-RU"/>
              </w:rPr>
              <w:t xml:space="preserve">Содержание </w:t>
            </w:r>
          </w:p>
        </w:tc>
        <w:tc>
          <w:tcPr>
            <w:tcW w:w="2694" w:type="dxa"/>
          </w:tcPr>
          <w:p w14:paraId="37E0E529" w14:textId="77777777" w:rsidR="009B108B" w:rsidRPr="009B108B" w:rsidRDefault="009B108B" w:rsidP="009B108B">
            <w:pPr>
              <w:jc w:val="center"/>
              <w:rPr>
                <w:rFonts w:ascii="Times New Roman" w:eastAsia="Times New Roman" w:hAnsi="Times New Roman" w:cs="Times New Roman"/>
                <w:b/>
                <w:bCs/>
                <w:lang w:eastAsia="ru-RU"/>
              </w:rPr>
            </w:pPr>
            <w:r w:rsidRPr="009B108B">
              <w:rPr>
                <w:rFonts w:ascii="Times New Roman" w:eastAsia="Times New Roman" w:hAnsi="Times New Roman" w:cs="Times New Roman"/>
                <w:b/>
                <w:bCs/>
                <w:lang w:eastAsia="ru-RU"/>
              </w:rPr>
              <w:t>6/2</w:t>
            </w:r>
          </w:p>
        </w:tc>
        <w:tc>
          <w:tcPr>
            <w:tcW w:w="2409" w:type="dxa"/>
            <w:vMerge/>
          </w:tcPr>
          <w:p w14:paraId="49C419B4" w14:textId="77777777" w:rsidR="009B108B" w:rsidRPr="009B108B" w:rsidRDefault="009B108B" w:rsidP="009B108B">
            <w:pPr>
              <w:rPr>
                <w:rFonts w:ascii="Times New Roman" w:eastAsia="Times New Roman" w:hAnsi="Times New Roman" w:cs="Times New Roman"/>
                <w:b/>
                <w:bCs/>
                <w:lang w:eastAsia="ru-RU"/>
              </w:rPr>
            </w:pPr>
          </w:p>
        </w:tc>
      </w:tr>
      <w:tr w:rsidR="009B108B" w:rsidRPr="009B108B" w14:paraId="480CC0A1" w14:textId="77777777" w:rsidTr="00AD5821">
        <w:trPr>
          <w:trHeight w:val="396"/>
        </w:trPr>
        <w:tc>
          <w:tcPr>
            <w:tcW w:w="2972" w:type="dxa"/>
            <w:vMerge/>
          </w:tcPr>
          <w:p w14:paraId="3C8237A1" w14:textId="77777777" w:rsidR="009B108B" w:rsidRPr="009B108B" w:rsidRDefault="009B108B" w:rsidP="009B108B">
            <w:pPr>
              <w:rPr>
                <w:rFonts w:ascii="Times New Roman" w:eastAsia="Times New Roman" w:hAnsi="Times New Roman" w:cs="Times New Roman"/>
                <w:b/>
                <w:bCs/>
                <w:lang w:eastAsia="ru-RU"/>
              </w:rPr>
            </w:pPr>
          </w:p>
        </w:tc>
        <w:tc>
          <w:tcPr>
            <w:tcW w:w="6662" w:type="dxa"/>
          </w:tcPr>
          <w:p w14:paraId="6A9CEEA9" w14:textId="77777777" w:rsidR="009B108B" w:rsidRPr="009B108B" w:rsidRDefault="009B108B" w:rsidP="009B108B">
            <w:pPr>
              <w:suppressAutoHyphens/>
              <w:jc w:val="both"/>
              <w:rPr>
                <w:rFonts w:ascii="Times New Roman" w:eastAsia="Times New Roman" w:hAnsi="Times New Roman" w:cs="Times New Roman"/>
                <w:lang w:eastAsia="ru-RU"/>
              </w:rPr>
            </w:pPr>
            <w:r w:rsidRPr="009B108B">
              <w:rPr>
                <w:rFonts w:ascii="Times New Roman" w:eastAsia="Calibri" w:hAnsi="Times New Roman" w:cs="Times New Roman"/>
                <w:sz w:val="24"/>
                <w:szCs w:val="24"/>
              </w:rPr>
              <w:t>Средства, используемые в процессе передачи информации. Языки общения: вербальный, невербальный. Коммуникативная тактика и стратегия. Коммуникативные барьеры. Речевая деятельность. Виды речевой деятельности. Понятие коммуникативной и языковой грамотности. Культура и техника речи. Психология речевой коммуникации. Управление впечатлением партнера по общению. Роль комплимента в общении. Техники ведения беседы. Техники активного слушания. Техники налаживания контакта. Невербальное общение. Основные группы невербальных средств общения: кинесика, просодика, такесика и проксемика. Позы, жесты, мимика. Классификация жестов</w:t>
            </w:r>
            <w:r w:rsidRPr="009B108B">
              <w:rPr>
                <w:rFonts w:ascii="Calibri" w:eastAsia="Calibri" w:hAnsi="Calibri" w:cs="Times New Roman"/>
                <w:sz w:val="24"/>
                <w:szCs w:val="24"/>
              </w:rPr>
              <w:t>.</w:t>
            </w:r>
          </w:p>
        </w:tc>
        <w:tc>
          <w:tcPr>
            <w:tcW w:w="2694" w:type="dxa"/>
          </w:tcPr>
          <w:p w14:paraId="217CABB4" w14:textId="77777777" w:rsidR="009B108B" w:rsidRPr="009B108B" w:rsidRDefault="009B108B" w:rsidP="009B108B">
            <w:pPr>
              <w:suppressAutoHyphens/>
              <w:jc w:val="center"/>
              <w:rPr>
                <w:rFonts w:ascii="Times New Roman" w:eastAsia="Times New Roman" w:hAnsi="Times New Roman" w:cs="Times New Roman"/>
                <w:lang w:eastAsia="ru-RU"/>
              </w:rPr>
            </w:pPr>
            <w:r w:rsidRPr="009B108B">
              <w:rPr>
                <w:rFonts w:ascii="Times New Roman" w:eastAsia="Times New Roman" w:hAnsi="Times New Roman" w:cs="Times New Roman"/>
                <w:lang w:eastAsia="ru-RU"/>
              </w:rPr>
              <w:t>4</w:t>
            </w:r>
          </w:p>
        </w:tc>
        <w:tc>
          <w:tcPr>
            <w:tcW w:w="2409" w:type="dxa"/>
            <w:vMerge/>
          </w:tcPr>
          <w:p w14:paraId="46D3D7DB" w14:textId="77777777" w:rsidR="009B108B" w:rsidRPr="009B108B" w:rsidRDefault="009B108B" w:rsidP="009B108B">
            <w:pPr>
              <w:suppressAutoHyphens/>
              <w:jc w:val="both"/>
              <w:rPr>
                <w:rFonts w:ascii="Times New Roman" w:eastAsia="Times New Roman" w:hAnsi="Times New Roman" w:cs="Times New Roman"/>
                <w:lang w:eastAsia="ru-RU"/>
              </w:rPr>
            </w:pPr>
          </w:p>
        </w:tc>
      </w:tr>
      <w:tr w:rsidR="009B108B" w:rsidRPr="009B108B" w14:paraId="6B7469A3" w14:textId="77777777" w:rsidTr="00AD5821">
        <w:trPr>
          <w:trHeight w:val="20"/>
        </w:trPr>
        <w:tc>
          <w:tcPr>
            <w:tcW w:w="2972" w:type="dxa"/>
            <w:vMerge/>
          </w:tcPr>
          <w:p w14:paraId="2C46B2B0" w14:textId="77777777" w:rsidR="009B108B" w:rsidRPr="009B108B" w:rsidRDefault="009B108B" w:rsidP="009B108B">
            <w:pPr>
              <w:rPr>
                <w:rFonts w:ascii="Times New Roman" w:eastAsia="Times New Roman" w:hAnsi="Times New Roman" w:cs="Times New Roman"/>
                <w:b/>
                <w:bCs/>
                <w:lang w:eastAsia="ru-RU"/>
              </w:rPr>
            </w:pPr>
          </w:p>
        </w:tc>
        <w:tc>
          <w:tcPr>
            <w:tcW w:w="6662" w:type="dxa"/>
          </w:tcPr>
          <w:p w14:paraId="2F41C761" w14:textId="77777777" w:rsidR="009B108B" w:rsidRPr="009B108B" w:rsidRDefault="009B108B" w:rsidP="009B108B">
            <w:pPr>
              <w:suppressAutoHyphens/>
              <w:jc w:val="both"/>
              <w:rPr>
                <w:rFonts w:ascii="Times New Roman" w:eastAsia="Times New Roman" w:hAnsi="Times New Roman" w:cs="Times New Roman"/>
                <w:b/>
                <w:lang w:eastAsia="ru-RU"/>
              </w:rPr>
            </w:pPr>
            <w:r w:rsidRPr="009B108B">
              <w:rPr>
                <w:rFonts w:ascii="Times New Roman" w:eastAsia="Times New Roman" w:hAnsi="Times New Roman" w:cs="Times New Roman"/>
                <w:b/>
                <w:bCs/>
                <w:lang w:eastAsia="ru-RU"/>
              </w:rPr>
              <w:t>В том числе практических и лабораторных занятий</w:t>
            </w:r>
          </w:p>
        </w:tc>
        <w:tc>
          <w:tcPr>
            <w:tcW w:w="2694" w:type="dxa"/>
          </w:tcPr>
          <w:p w14:paraId="098AABFC" w14:textId="77777777" w:rsidR="009B108B" w:rsidRPr="009B108B" w:rsidRDefault="009B108B" w:rsidP="009B108B">
            <w:pPr>
              <w:suppressAutoHyphens/>
              <w:jc w:val="center"/>
              <w:rPr>
                <w:rFonts w:ascii="Times New Roman" w:eastAsia="Times New Roman" w:hAnsi="Times New Roman" w:cs="Times New Roman"/>
                <w:b/>
                <w:bCs/>
                <w:lang w:eastAsia="ru-RU"/>
              </w:rPr>
            </w:pPr>
            <w:r w:rsidRPr="009B108B">
              <w:rPr>
                <w:rFonts w:ascii="Times New Roman" w:eastAsia="Times New Roman" w:hAnsi="Times New Roman" w:cs="Times New Roman"/>
                <w:b/>
                <w:bCs/>
                <w:lang w:eastAsia="ru-RU"/>
              </w:rPr>
              <w:t>2/2</w:t>
            </w:r>
          </w:p>
        </w:tc>
        <w:tc>
          <w:tcPr>
            <w:tcW w:w="2409" w:type="dxa"/>
            <w:vMerge/>
          </w:tcPr>
          <w:p w14:paraId="27F48A8F" w14:textId="77777777" w:rsidR="009B108B" w:rsidRPr="009B108B" w:rsidRDefault="009B108B" w:rsidP="009B108B">
            <w:pPr>
              <w:suppressAutoHyphens/>
              <w:jc w:val="both"/>
              <w:rPr>
                <w:rFonts w:ascii="Times New Roman" w:eastAsia="Times New Roman" w:hAnsi="Times New Roman" w:cs="Times New Roman"/>
                <w:b/>
                <w:bCs/>
                <w:lang w:eastAsia="ru-RU"/>
              </w:rPr>
            </w:pPr>
          </w:p>
        </w:tc>
      </w:tr>
      <w:tr w:rsidR="009B108B" w:rsidRPr="009B108B" w14:paraId="64982117" w14:textId="77777777" w:rsidTr="00AD5821">
        <w:trPr>
          <w:trHeight w:val="320"/>
        </w:trPr>
        <w:tc>
          <w:tcPr>
            <w:tcW w:w="2972" w:type="dxa"/>
            <w:vMerge/>
          </w:tcPr>
          <w:p w14:paraId="6C057C50" w14:textId="77777777" w:rsidR="009B108B" w:rsidRPr="009B108B" w:rsidRDefault="009B108B" w:rsidP="009B108B">
            <w:pPr>
              <w:rPr>
                <w:rFonts w:ascii="Times New Roman" w:eastAsia="Times New Roman" w:hAnsi="Times New Roman" w:cs="Times New Roman"/>
                <w:b/>
                <w:bCs/>
                <w:lang w:eastAsia="ru-RU"/>
              </w:rPr>
            </w:pPr>
          </w:p>
        </w:tc>
        <w:tc>
          <w:tcPr>
            <w:tcW w:w="6662" w:type="dxa"/>
          </w:tcPr>
          <w:p w14:paraId="297EEAB2" w14:textId="77777777" w:rsidR="009B108B" w:rsidRPr="009B108B" w:rsidRDefault="009B108B" w:rsidP="009B108B">
            <w:pPr>
              <w:suppressAutoHyphens/>
              <w:jc w:val="both"/>
              <w:rPr>
                <w:rFonts w:ascii="Times New Roman" w:eastAsia="Times New Roman" w:hAnsi="Times New Roman" w:cs="Times New Roman"/>
                <w:iCs/>
                <w:lang w:eastAsia="ru-RU"/>
              </w:rPr>
            </w:pPr>
            <w:r w:rsidRPr="009B108B">
              <w:rPr>
                <w:rFonts w:ascii="Times New Roman" w:eastAsia="Calibri" w:hAnsi="Times New Roman" w:cs="Times New Roman"/>
                <w:bCs/>
                <w:iCs/>
                <w:spacing w:val="-1"/>
                <w:sz w:val="24"/>
                <w:szCs w:val="24"/>
              </w:rPr>
              <w:t>Речевой тренинг</w:t>
            </w:r>
          </w:p>
        </w:tc>
        <w:tc>
          <w:tcPr>
            <w:tcW w:w="2694" w:type="dxa"/>
          </w:tcPr>
          <w:p w14:paraId="04FE7C38" w14:textId="77777777" w:rsidR="009B108B" w:rsidRPr="009B108B" w:rsidRDefault="009B108B" w:rsidP="009B108B">
            <w:pPr>
              <w:suppressAutoHyphens/>
              <w:jc w:val="center"/>
              <w:rPr>
                <w:rFonts w:ascii="Times New Roman" w:eastAsia="Times New Roman" w:hAnsi="Times New Roman" w:cs="Times New Roman"/>
                <w:lang w:eastAsia="ru-RU"/>
              </w:rPr>
            </w:pPr>
            <w:r w:rsidRPr="009B108B">
              <w:rPr>
                <w:rFonts w:ascii="Times New Roman" w:eastAsia="Times New Roman" w:hAnsi="Times New Roman" w:cs="Times New Roman"/>
                <w:lang w:eastAsia="ru-RU"/>
              </w:rPr>
              <w:t>2</w:t>
            </w:r>
          </w:p>
        </w:tc>
        <w:tc>
          <w:tcPr>
            <w:tcW w:w="2409" w:type="dxa"/>
            <w:vMerge/>
          </w:tcPr>
          <w:p w14:paraId="31F023BF" w14:textId="77777777" w:rsidR="009B108B" w:rsidRPr="009B108B" w:rsidRDefault="009B108B" w:rsidP="009B108B">
            <w:pPr>
              <w:suppressAutoHyphens/>
              <w:jc w:val="both"/>
              <w:rPr>
                <w:rFonts w:ascii="Times New Roman" w:eastAsia="Times New Roman" w:hAnsi="Times New Roman" w:cs="Times New Roman"/>
                <w:lang w:eastAsia="ru-RU"/>
              </w:rPr>
            </w:pPr>
          </w:p>
        </w:tc>
      </w:tr>
      <w:tr w:rsidR="009B108B" w:rsidRPr="009B108B" w14:paraId="2266679A" w14:textId="77777777" w:rsidTr="00AD5821">
        <w:trPr>
          <w:trHeight w:val="423"/>
        </w:trPr>
        <w:tc>
          <w:tcPr>
            <w:tcW w:w="9634" w:type="dxa"/>
            <w:gridSpan w:val="2"/>
          </w:tcPr>
          <w:p w14:paraId="3B3A4CDE" w14:textId="77777777" w:rsidR="009B108B" w:rsidRPr="009B108B" w:rsidRDefault="009B108B" w:rsidP="009B108B">
            <w:pPr>
              <w:rPr>
                <w:rFonts w:ascii="Times New Roman" w:eastAsia="Times New Roman" w:hAnsi="Times New Roman" w:cs="Times New Roman"/>
                <w:b/>
                <w:bCs/>
                <w:lang w:eastAsia="ru-RU"/>
              </w:rPr>
            </w:pPr>
            <w:r w:rsidRPr="009B108B">
              <w:rPr>
                <w:rFonts w:ascii="Times New Roman" w:eastAsia="Calibri" w:hAnsi="Times New Roman" w:cs="Times New Roman"/>
                <w:b/>
                <w:bCs/>
                <w:iCs/>
                <w:sz w:val="24"/>
                <w:szCs w:val="24"/>
              </w:rPr>
              <w:t xml:space="preserve">Раздел 3 </w:t>
            </w:r>
            <w:r w:rsidRPr="009B108B">
              <w:rPr>
                <w:rFonts w:ascii="Times New Roman" w:eastAsia="Calibri" w:hAnsi="Times New Roman" w:cs="Times New Roman"/>
                <w:b/>
                <w:bCs/>
                <w:iCs/>
                <w:spacing w:val="-1"/>
                <w:sz w:val="24"/>
                <w:szCs w:val="24"/>
              </w:rPr>
              <w:t>Основы делового общения</w:t>
            </w:r>
          </w:p>
        </w:tc>
        <w:tc>
          <w:tcPr>
            <w:tcW w:w="2694" w:type="dxa"/>
          </w:tcPr>
          <w:p w14:paraId="46A3AE80" w14:textId="77777777" w:rsidR="009B108B" w:rsidRPr="009B108B" w:rsidRDefault="009B108B" w:rsidP="009B108B">
            <w:pPr>
              <w:jc w:val="center"/>
              <w:rPr>
                <w:rFonts w:ascii="Times New Roman" w:eastAsia="Times New Roman" w:hAnsi="Times New Roman" w:cs="Times New Roman"/>
                <w:b/>
                <w:bCs/>
                <w:lang w:eastAsia="ru-RU"/>
              </w:rPr>
            </w:pPr>
            <w:r w:rsidRPr="009B108B">
              <w:rPr>
                <w:rFonts w:ascii="Times New Roman" w:eastAsia="Times New Roman" w:hAnsi="Times New Roman" w:cs="Times New Roman"/>
                <w:b/>
                <w:bCs/>
                <w:lang w:eastAsia="ru-RU"/>
              </w:rPr>
              <w:t>10/2</w:t>
            </w:r>
          </w:p>
        </w:tc>
        <w:tc>
          <w:tcPr>
            <w:tcW w:w="2409" w:type="dxa"/>
          </w:tcPr>
          <w:p w14:paraId="106A33C7" w14:textId="77777777" w:rsidR="009B108B" w:rsidRPr="009B108B" w:rsidRDefault="009B108B" w:rsidP="009B108B">
            <w:pPr>
              <w:jc w:val="both"/>
              <w:rPr>
                <w:rFonts w:ascii="Times New Roman" w:eastAsia="Calibri" w:hAnsi="Times New Roman" w:cs="Times New Roman"/>
                <w:bCs/>
                <w:sz w:val="24"/>
                <w:szCs w:val="24"/>
              </w:rPr>
            </w:pPr>
            <w:r w:rsidRPr="009B108B">
              <w:rPr>
                <w:rFonts w:ascii="Times New Roman" w:eastAsia="Calibri" w:hAnsi="Times New Roman" w:cs="Times New Roman"/>
                <w:bCs/>
                <w:sz w:val="24"/>
                <w:szCs w:val="24"/>
              </w:rPr>
              <w:t>ОК.01; ОК-4-ОК-6;</w:t>
            </w:r>
          </w:p>
          <w:p w14:paraId="55511383" w14:textId="77777777" w:rsidR="009B108B" w:rsidRPr="009B108B" w:rsidRDefault="009B108B" w:rsidP="009B108B">
            <w:pPr>
              <w:jc w:val="both"/>
              <w:rPr>
                <w:rFonts w:ascii="Times New Roman" w:eastAsia="Times New Roman" w:hAnsi="Times New Roman" w:cs="Times New Roman"/>
                <w:b/>
                <w:bCs/>
                <w:lang w:eastAsia="ru-RU"/>
              </w:rPr>
            </w:pPr>
            <w:r w:rsidRPr="009B108B">
              <w:rPr>
                <w:rFonts w:ascii="Times New Roman" w:eastAsia="Calibri" w:hAnsi="Times New Roman" w:cs="Times New Roman"/>
                <w:bCs/>
                <w:sz w:val="24"/>
                <w:szCs w:val="24"/>
              </w:rPr>
              <w:t>ОК-9</w:t>
            </w:r>
          </w:p>
        </w:tc>
      </w:tr>
      <w:tr w:rsidR="009B108B" w:rsidRPr="009B108B" w14:paraId="0EC36BA8" w14:textId="77777777" w:rsidTr="00AD5821">
        <w:trPr>
          <w:trHeight w:val="361"/>
        </w:trPr>
        <w:tc>
          <w:tcPr>
            <w:tcW w:w="2972" w:type="dxa"/>
            <w:vMerge w:val="restart"/>
            <w:tcBorders>
              <w:top w:val="single" w:sz="4" w:space="0" w:color="auto"/>
              <w:left w:val="single" w:sz="6" w:space="0" w:color="auto"/>
              <w:right w:val="single" w:sz="6" w:space="0" w:color="auto"/>
            </w:tcBorders>
            <w:shd w:val="clear" w:color="auto" w:fill="FFFFFF"/>
          </w:tcPr>
          <w:p w14:paraId="4DA13EB5" w14:textId="77777777" w:rsidR="009B108B" w:rsidRPr="009B108B" w:rsidRDefault="009B108B" w:rsidP="009B108B">
            <w:pPr>
              <w:rPr>
                <w:rFonts w:ascii="Times New Roman" w:eastAsia="Calibri" w:hAnsi="Times New Roman" w:cs="Times New Roman"/>
                <w:b/>
                <w:sz w:val="24"/>
                <w:szCs w:val="24"/>
              </w:rPr>
            </w:pPr>
            <w:r w:rsidRPr="009B108B">
              <w:rPr>
                <w:rFonts w:ascii="Times New Roman" w:eastAsia="Calibri" w:hAnsi="Times New Roman" w:cs="Times New Roman"/>
                <w:b/>
                <w:sz w:val="24"/>
                <w:szCs w:val="24"/>
              </w:rPr>
              <w:t>Тема 3.1</w:t>
            </w:r>
          </w:p>
          <w:p w14:paraId="3DEF95B2" w14:textId="77777777" w:rsidR="009B108B" w:rsidRPr="009B108B" w:rsidRDefault="009B108B" w:rsidP="009B108B">
            <w:pPr>
              <w:rPr>
                <w:rFonts w:ascii="Times New Roman" w:eastAsia="Calibri" w:hAnsi="Times New Roman" w:cs="Times New Roman"/>
                <w:b/>
                <w:sz w:val="24"/>
                <w:szCs w:val="24"/>
              </w:rPr>
            </w:pPr>
            <w:r w:rsidRPr="009B108B">
              <w:rPr>
                <w:rFonts w:ascii="Times New Roman" w:eastAsia="Calibri" w:hAnsi="Times New Roman" w:cs="Times New Roman"/>
                <w:b/>
                <w:sz w:val="24"/>
                <w:szCs w:val="24"/>
              </w:rPr>
              <w:lastRenderedPageBreak/>
              <w:t>Проявление индивидуальных особенностей личности</w:t>
            </w:r>
          </w:p>
          <w:p w14:paraId="2B4EB5BE" w14:textId="77777777" w:rsidR="009B108B" w:rsidRPr="009B108B" w:rsidRDefault="009B108B" w:rsidP="009B108B">
            <w:pPr>
              <w:rPr>
                <w:rFonts w:ascii="Times New Roman" w:eastAsia="Calibri" w:hAnsi="Times New Roman" w:cs="Times New Roman"/>
                <w:b/>
                <w:sz w:val="24"/>
                <w:szCs w:val="24"/>
              </w:rPr>
            </w:pPr>
            <w:r w:rsidRPr="009B108B">
              <w:rPr>
                <w:rFonts w:ascii="Times New Roman" w:eastAsia="Calibri" w:hAnsi="Times New Roman" w:cs="Times New Roman"/>
                <w:b/>
                <w:sz w:val="24"/>
                <w:szCs w:val="24"/>
              </w:rPr>
              <w:t>в деловом общении</w:t>
            </w:r>
          </w:p>
        </w:tc>
        <w:tc>
          <w:tcPr>
            <w:tcW w:w="6662" w:type="dxa"/>
            <w:tcBorders>
              <w:top w:val="single" w:sz="4" w:space="0" w:color="auto"/>
              <w:left w:val="single" w:sz="4" w:space="0" w:color="auto"/>
              <w:bottom w:val="single" w:sz="4" w:space="0" w:color="auto"/>
            </w:tcBorders>
            <w:vAlign w:val="bottom"/>
          </w:tcPr>
          <w:p w14:paraId="059EF8F8" w14:textId="77777777" w:rsidR="009B108B" w:rsidRPr="009B108B" w:rsidRDefault="009B108B" w:rsidP="009B108B">
            <w:pPr>
              <w:rPr>
                <w:rFonts w:ascii="Times New Roman" w:eastAsia="Times New Roman" w:hAnsi="Times New Roman" w:cs="Times New Roman"/>
                <w:b/>
                <w:bCs/>
                <w:lang w:eastAsia="ru-RU"/>
              </w:rPr>
            </w:pPr>
            <w:r w:rsidRPr="009B108B">
              <w:rPr>
                <w:rFonts w:ascii="Times New Roman" w:eastAsia="Times New Roman" w:hAnsi="Times New Roman" w:cs="Times New Roman"/>
                <w:b/>
                <w:bCs/>
                <w:lang w:eastAsia="ru-RU"/>
              </w:rPr>
              <w:lastRenderedPageBreak/>
              <w:t>Содержание</w:t>
            </w:r>
          </w:p>
        </w:tc>
        <w:tc>
          <w:tcPr>
            <w:tcW w:w="2694" w:type="dxa"/>
          </w:tcPr>
          <w:p w14:paraId="3EC1E563" w14:textId="77777777" w:rsidR="009B108B" w:rsidRPr="009B108B" w:rsidRDefault="009B108B" w:rsidP="009B108B">
            <w:pPr>
              <w:jc w:val="center"/>
              <w:rPr>
                <w:rFonts w:ascii="Times New Roman" w:eastAsia="Times New Roman" w:hAnsi="Times New Roman" w:cs="Times New Roman"/>
                <w:b/>
                <w:bCs/>
                <w:lang w:eastAsia="ru-RU"/>
              </w:rPr>
            </w:pPr>
            <w:r w:rsidRPr="009B108B">
              <w:rPr>
                <w:rFonts w:ascii="Times New Roman" w:eastAsia="Times New Roman" w:hAnsi="Times New Roman" w:cs="Times New Roman"/>
                <w:b/>
                <w:bCs/>
                <w:lang w:eastAsia="ru-RU"/>
              </w:rPr>
              <w:t>4</w:t>
            </w:r>
          </w:p>
        </w:tc>
        <w:tc>
          <w:tcPr>
            <w:tcW w:w="2409" w:type="dxa"/>
            <w:vMerge w:val="restart"/>
          </w:tcPr>
          <w:p w14:paraId="2F89CFA6" w14:textId="77777777" w:rsidR="009B108B" w:rsidRPr="009B108B" w:rsidRDefault="009B108B" w:rsidP="009B108B">
            <w:pPr>
              <w:rPr>
                <w:rFonts w:ascii="Times New Roman" w:eastAsia="Calibri" w:hAnsi="Times New Roman" w:cs="Times New Roman"/>
                <w:bCs/>
                <w:sz w:val="24"/>
                <w:szCs w:val="24"/>
              </w:rPr>
            </w:pPr>
            <w:r w:rsidRPr="009B108B">
              <w:rPr>
                <w:rFonts w:ascii="Times New Roman" w:eastAsia="Calibri" w:hAnsi="Times New Roman" w:cs="Times New Roman"/>
                <w:bCs/>
                <w:sz w:val="24"/>
                <w:szCs w:val="24"/>
              </w:rPr>
              <w:t>ОК.01; ОК-4 - ОК-6;</w:t>
            </w:r>
          </w:p>
          <w:p w14:paraId="54EFCE1F" w14:textId="77777777" w:rsidR="009B108B" w:rsidRPr="009B108B" w:rsidRDefault="009B108B" w:rsidP="009B108B">
            <w:pPr>
              <w:rPr>
                <w:rFonts w:ascii="Times New Roman" w:eastAsia="Times New Roman" w:hAnsi="Times New Roman" w:cs="Times New Roman"/>
                <w:b/>
                <w:bCs/>
                <w:lang w:eastAsia="ru-RU"/>
              </w:rPr>
            </w:pPr>
            <w:r w:rsidRPr="009B108B">
              <w:rPr>
                <w:rFonts w:ascii="Times New Roman" w:eastAsia="Calibri" w:hAnsi="Times New Roman" w:cs="Times New Roman"/>
                <w:bCs/>
                <w:sz w:val="24"/>
                <w:szCs w:val="24"/>
              </w:rPr>
              <w:lastRenderedPageBreak/>
              <w:t>ОК-9</w:t>
            </w:r>
          </w:p>
        </w:tc>
      </w:tr>
      <w:tr w:rsidR="009B108B" w:rsidRPr="009B108B" w14:paraId="692654D8" w14:textId="77777777" w:rsidTr="00AD5821">
        <w:trPr>
          <w:trHeight w:val="361"/>
        </w:trPr>
        <w:tc>
          <w:tcPr>
            <w:tcW w:w="2972" w:type="dxa"/>
            <w:vMerge/>
            <w:tcBorders>
              <w:left w:val="single" w:sz="6" w:space="0" w:color="auto"/>
              <w:bottom w:val="nil"/>
              <w:right w:val="single" w:sz="6" w:space="0" w:color="auto"/>
            </w:tcBorders>
            <w:shd w:val="clear" w:color="auto" w:fill="FFFFFF"/>
          </w:tcPr>
          <w:p w14:paraId="7A05D130" w14:textId="77777777" w:rsidR="009B108B" w:rsidRPr="009B108B" w:rsidRDefault="009B108B" w:rsidP="009B108B">
            <w:pPr>
              <w:rPr>
                <w:rFonts w:ascii="Times New Roman" w:eastAsia="Calibri" w:hAnsi="Times New Roman" w:cs="Times New Roman"/>
                <w:b/>
                <w:sz w:val="24"/>
                <w:szCs w:val="24"/>
              </w:rPr>
            </w:pPr>
          </w:p>
        </w:tc>
        <w:tc>
          <w:tcPr>
            <w:tcW w:w="6662" w:type="dxa"/>
            <w:tcBorders>
              <w:top w:val="single" w:sz="4" w:space="0" w:color="auto"/>
              <w:left w:val="single" w:sz="4" w:space="0" w:color="auto"/>
              <w:bottom w:val="single" w:sz="4" w:space="0" w:color="auto"/>
            </w:tcBorders>
            <w:vAlign w:val="bottom"/>
          </w:tcPr>
          <w:p w14:paraId="4C371161" w14:textId="77777777" w:rsidR="009B108B" w:rsidRPr="009B108B" w:rsidRDefault="009B108B" w:rsidP="009B108B">
            <w:pPr>
              <w:jc w:val="both"/>
              <w:rPr>
                <w:rFonts w:ascii="Times New Roman" w:eastAsia="Times New Roman" w:hAnsi="Times New Roman" w:cs="Times New Roman"/>
                <w:b/>
                <w:bCs/>
                <w:lang w:eastAsia="ru-RU"/>
              </w:rPr>
            </w:pPr>
            <w:r w:rsidRPr="009B108B">
              <w:rPr>
                <w:rFonts w:ascii="Times New Roman" w:eastAsia="Calibri" w:hAnsi="Times New Roman" w:cs="Times New Roman"/>
                <w:bCs/>
                <w:iCs/>
                <w:spacing w:val="-19"/>
                <w:sz w:val="24"/>
                <w:szCs w:val="24"/>
              </w:rPr>
              <w:t>Общие сведения о психологии личности. Виды психических явлений: психические процессы, психические состояния, психические свойства. Основы психологии личности: психологическая структура личности, темперамент, характер, Типология темперамента. Приемы саморегуляции поведения в межличностном общении. Психологическая культура специалиста. Психологические приемы общения с клиентами, коллегами и деловыми партнерами</w:t>
            </w:r>
          </w:p>
        </w:tc>
        <w:tc>
          <w:tcPr>
            <w:tcW w:w="2694" w:type="dxa"/>
          </w:tcPr>
          <w:p w14:paraId="77A2824A" w14:textId="77777777" w:rsidR="009B108B" w:rsidRPr="009B108B" w:rsidRDefault="009B108B" w:rsidP="009B108B">
            <w:pPr>
              <w:jc w:val="center"/>
              <w:rPr>
                <w:rFonts w:ascii="Times New Roman" w:eastAsia="Times New Roman" w:hAnsi="Times New Roman" w:cs="Times New Roman"/>
                <w:bCs/>
                <w:lang w:eastAsia="ru-RU"/>
              </w:rPr>
            </w:pPr>
            <w:r w:rsidRPr="009B108B">
              <w:rPr>
                <w:rFonts w:ascii="Times New Roman" w:eastAsia="Times New Roman" w:hAnsi="Times New Roman" w:cs="Times New Roman"/>
                <w:bCs/>
                <w:lang w:eastAsia="ru-RU"/>
              </w:rPr>
              <w:t>4</w:t>
            </w:r>
          </w:p>
        </w:tc>
        <w:tc>
          <w:tcPr>
            <w:tcW w:w="2409" w:type="dxa"/>
            <w:vMerge/>
          </w:tcPr>
          <w:p w14:paraId="306D38BC" w14:textId="77777777" w:rsidR="009B108B" w:rsidRPr="009B108B" w:rsidRDefault="009B108B" w:rsidP="009B108B">
            <w:pPr>
              <w:rPr>
                <w:rFonts w:ascii="Times New Roman" w:eastAsia="Times New Roman" w:hAnsi="Times New Roman" w:cs="Times New Roman"/>
                <w:b/>
                <w:bCs/>
                <w:lang w:eastAsia="ru-RU"/>
              </w:rPr>
            </w:pPr>
          </w:p>
        </w:tc>
      </w:tr>
      <w:tr w:rsidR="009B108B" w:rsidRPr="009B108B" w14:paraId="4E7CE6B7" w14:textId="77777777" w:rsidTr="00AD5821">
        <w:trPr>
          <w:trHeight w:val="286"/>
        </w:trPr>
        <w:tc>
          <w:tcPr>
            <w:tcW w:w="2972" w:type="dxa"/>
            <w:vMerge w:val="restart"/>
            <w:tcBorders>
              <w:top w:val="single" w:sz="4" w:space="0" w:color="auto"/>
              <w:left w:val="single" w:sz="6" w:space="0" w:color="auto"/>
              <w:right w:val="single" w:sz="6" w:space="0" w:color="auto"/>
            </w:tcBorders>
            <w:shd w:val="clear" w:color="auto" w:fill="FFFFFF"/>
          </w:tcPr>
          <w:p w14:paraId="7E91C66B" w14:textId="77777777" w:rsidR="009B108B" w:rsidRPr="009B108B" w:rsidRDefault="009B108B" w:rsidP="009B108B">
            <w:pPr>
              <w:rPr>
                <w:rFonts w:ascii="Times New Roman" w:eastAsia="Calibri" w:hAnsi="Times New Roman" w:cs="Times New Roman"/>
                <w:b/>
                <w:sz w:val="24"/>
                <w:szCs w:val="24"/>
              </w:rPr>
            </w:pPr>
            <w:r w:rsidRPr="009B108B">
              <w:rPr>
                <w:rFonts w:ascii="Times New Roman" w:eastAsia="Calibri" w:hAnsi="Times New Roman" w:cs="Times New Roman"/>
                <w:b/>
                <w:sz w:val="24"/>
                <w:szCs w:val="24"/>
              </w:rPr>
              <w:lastRenderedPageBreak/>
              <w:t>Тема 3.2.Этика в деловом общении</w:t>
            </w:r>
          </w:p>
        </w:tc>
        <w:tc>
          <w:tcPr>
            <w:tcW w:w="6662" w:type="dxa"/>
            <w:tcBorders>
              <w:top w:val="single" w:sz="4" w:space="0" w:color="auto"/>
              <w:left w:val="single" w:sz="4" w:space="0" w:color="auto"/>
              <w:bottom w:val="single" w:sz="4" w:space="0" w:color="auto"/>
            </w:tcBorders>
            <w:vAlign w:val="bottom"/>
          </w:tcPr>
          <w:p w14:paraId="397602EA" w14:textId="77777777" w:rsidR="009B108B" w:rsidRPr="009B108B" w:rsidRDefault="009B108B" w:rsidP="009B108B">
            <w:pPr>
              <w:rPr>
                <w:rFonts w:ascii="Times New Roman" w:eastAsia="Times New Roman" w:hAnsi="Times New Roman" w:cs="Times New Roman"/>
                <w:b/>
                <w:bCs/>
                <w:lang w:eastAsia="ru-RU"/>
              </w:rPr>
            </w:pPr>
            <w:r w:rsidRPr="009B108B">
              <w:rPr>
                <w:rFonts w:ascii="Times New Roman" w:eastAsia="Times New Roman" w:hAnsi="Times New Roman" w:cs="Times New Roman"/>
                <w:b/>
                <w:bCs/>
                <w:lang w:eastAsia="ru-RU"/>
              </w:rPr>
              <w:t>Содержание</w:t>
            </w:r>
          </w:p>
        </w:tc>
        <w:tc>
          <w:tcPr>
            <w:tcW w:w="2694" w:type="dxa"/>
          </w:tcPr>
          <w:p w14:paraId="7F5A9136" w14:textId="77777777" w:rsidR="009B108B" w:rsidRPr="009B108B" w:rsidRDefault="009B108B" w:rsidP="009B108B">
            <w:pPr>
              <w:jc w:val="center"/>
              <w:rPr>
                <w:rFonts w:ascii="Times New Roman" w:eastAsia="Times New Roman" w:hAnsi="Times New Roman" w:cs="Times New Roman"/>
                <w:b/>
                <w:bCs/>
                <w:lang w:eastAsia="ru-RU"/>
              </w:rPr>
            </w:pPr>
            <w:r w:rsidRPr="009B108B">
              <w:rPr>
                <w:rFonts w:ascii="Times New Roman" w:eastAsia="Times New Roman" w:hAnsi="Times New Roman" w:cs="Times New Roman"/>
                <w:b/>
                <w:bCs/>
                <w:lang w:eastAsia="ru-RU"/>
              </w:rPr>
              <w:t>4/2</w:t>
            </w:r>
          </w:p>
        </w:tc>
        <w:tc>
          <w:tcPr>
            <w:tcW w:w="2409" w:type="dxa"/>
            <w:vMerge w:val="restart"/>
          </w:tcPr>
          <w:p w14:paraId="5081CC63" w14:textId="77777777" w:rsidR="009B108B" w:rsidRPr="009B108B" w:rsidRDefault="009B108B" w:rsidP="009B108B">
            <w:pPr>
              <w:rPr>
                <w:rFonts w:ascii="Times New Roman" w:eastAsia="Calibri" w:hAnsi="Times New Roman" w:cs="Times New Roman"/>
                <w:bCs/>
                <w:sz w:val="24"/>
                <w:szCs w:val="24"/>
              </w:rPr>
            </w:pPr>
            <w:r w:rsidRPr="009B108B">
              <w:rPr>
                <w:rFonts w:ascii="Times New Roman" w:eastAsia="Calibri" w:hAnsi="Times New Roman" w:cs="Times New Roman"/>
                <w:bCs/>
                <w:sz w:val="24"/>
                <w:szCs w:val="24"/>
              </w:rPr>
              <w:t>ОК.01; ОК-4 - ОК-6;</w:t>
            </w:r>
          </w:p>
          <w:p w14:paraId="1E8AD0E7" w14:textId="77777777" w:rsidR="009B108B" w:rsidRPr="009B108B" w:rsidRDefault="009B108B" w:rsidP="009B108B">
            <w:pPr>
              <w:rPr>
                <w:rFonts w:ascii="Times New Roman" w:eastAsia="Times New Roman" w:hAnsi="Times New Roman" w:cs="Times New Roman"/>
                <w:b/>
                <w:bCs/>
                <w:lang w:eastAsia="ru-RU"/>
              </w:rPr>
            </w:pPr>
            <w:r w:rsidRPr="009B108B">
              <w:rPr>
                <w:rFonts w:ascii="Times New Roman" w:eastAsia="Calibri" w:hAnsi="Times New Roman" w:cs="Times New Roman"/>
                <w:bCs/>
                <w:sz w:val="24"/>
                <w:szCs w:val="24"/>
              </w:rPr>
              <w:t>ОК-9</w:t>
            </w:r>
          </w:p>
        </w:tc>
      </w:tr>
      <w:tr w:rsidR="009B108B" w:rsidRPr="009B108B" w14:paraId="288159DE" w14:textId="77777777" w:rsidTr="00AD5821">
        <w:trPr>
          <w:trHeight w:val="361"/>
        </w:trPr>
        <w:tc>
          <w:tcPr>
            <w:tcW w:w="2972" w:type="dxa"/>
            <w:vMerge/>
            <w:tcBorders>
              <w:left w:val="single" w:sz="6" w:space="0" w:color="auto"/>
              <w:right w:val="single" w:sz="6" w:space="0" w:color="auto"/>
            </w:tcBorders>
            <w:shd w:val="clear" w:color="auto" w:fill="FFFFFF"/>
          </w:tcPr>
          <w:p w14:paraId="28ABC82F" w14:textId="77777777" w:rsidR="009B108B" w:rsidRPr="009B108B" w:rsidRDefault="009B108B" w:rsidP="009B108B">
            <w:pPr>
              <w:rPr>
                <w:rFonts w:ascii="Times New Roman" w:eastAsia="Calibri" w:hAnsi="Times New Roman" w:cs="Times New Roman"/>
                <w:b/>
                <w:sz w:val="24"/>
                <w:szCs w:val="24"/>
              </w:rPr>
            </w:pPr>
          </w:p>
        </w:tc>
        <w:tc>
          <w:tcPr>
            <w:tcW w:w="6662" w:type="dxa"/>
            <w:tcBorders>
              <w:top w:val="single" w:sz="4" w:space="0" w:color="auto"/>
              <w:left w:val="single" w:sz="4" w:space="0" w:color="auto"/>
              <w:bottom w:val="single" w:sz="4" w:space="0" w:color="auto"/>
            </w:tcBorders>
            <w:vAlign w:val="bottom"/>
          </w:tcPr>
          <w:p w14:paraId="612B7469" w14:textId="77777777" w:rsidR="009B108B" w:rsidRPr="009B108B" w:rsidRDefault="009B108B" w:rsidP="009B108B">
            <w:pPr>
              <w:jc w:val="both"/>
              <w:rPr>
                <w:rFonts w:ascii="Times New Roman" w:eastAsia="Times New Roman" w:hAnsi="Times New Roman" w:cs="Times New Roman"/>
                <w:b/>
                <w:bCs/>
                <w:lang w:eastAsia="ru-RU"/>
              </w:rPr>
            </w:pPr>
            <w:r w:rsidRPr="009B108B">
              <w:rPr>
                <w:rFonts w:ascii="Times New Roman" w:eastAsia="Calibri" w:hAnsi="Times New Roman" w:cs="Times New Roman"/>
                <w:bCs/>
                <w:iCs/>
                <w:spacing w:val="-1"/>
                <w:sz w:val="24"/>
                <w:szCs w:val="24"/>
              </w:rPr>
              <w:t>Понятие этики общения. Общение и культура поведения. Понимание как ближайшая цель общения. Моральные ценности общения. «Золотое правило» этики как универсальная формула общения. Толерантность как принцип культурного общения. Вежливость и формы ее проявления</w:t>
            </w:r>
            <w:r w:rsidRPr="009B108B">
              <w:rPr>
                <w:rFonts w:ascii="Times New Roman" w:eastAsia="Calibri" w:hAnsi="Times New Roman" w:cs="Times New Roman"/>
                <w:b/>
                <w:bCs/>
                <w:i/>
                <w:iCs/>
                <w:spacing w:val="-1"/>
                <w:sz w:val="24"/>
                <w:szCs w:val="24"/>
              </w:rPr>
              <w:t>.</w:t>
            </w:r>
          </w:p>
        </w:tc>
        <w:tc>
          <w:tcPr>
            <w:tcW w:w="2694" w:type="dxa"/>
          </w:tcPr>
          <w:p w14:paraId="5B1DC8F8" w14:textId="77777777" w:rsidR="009B108B" w:rsidRPr="009B108B" w:rsidRDefault="009B108B" w:rsidP="009B108B">
            <w:pPr>
              <w:jc w:val="center"/>
              <w:rPr>
                <w:rFonts w:ascii="Times New Roman" w:eastAsia="Times New Roman" w:hAnsi="Times New Roman" w:cs="Times New Roman"/>
                <w:bCs/>
                <w:lang w:eastAsia="ru-RU"/>
              </w:rPr>
            </w:pPr>
            <w:r w:rsidRPr="009B108B">
              <w:rPr>
                <w:rFonts w:ascii="Times New Roman" w:eastAsia="Times New Roman" w:hAnsi="Times New Roman" w:cs="Times New Roman"/>
                <w:bCs/>
                <w:lang w:eastAsia="ru-RU"/>
              </w:rPr>
              <w:t>2</w:t>
            </w:r>
          </w:p>
        </w:tc>
        <w:tc>
          <w:tcPr>
            <w:tcW w:w="2409" w:type="dxa"/>
            <w:vMerge/>
          </w:tcPr>
          <w:p w14:paraId="20B3B05B" w14:textId="77777777" w:rsidR="009B108B" w:rsidRPr="009B108B" w:rsidRDefault="009B108B" w:rsidP="009B108B">
            <w:pPr>
              <w:rPr>
                <w:rFonts w:ascii="Times New Roman" w:eastAsia="Times New Roman" w:hAnsi="Times New Roman" w:cs="Times New Roman"/>
                <w:b/>
                <w:bCs/>
                <w:lang w:eastAsia="ru-RU"/>
              </w:rPr>
            </w:pPr>
          </w:p>
        </w:tc>
      </w:tr>
      <w:tr w:rsidR="009B108B" w:rsidRPr="009B108B" w14:paraId="7E044BB2" w14:textId="77777777" w:rsidTr="00AD5821">
        <w:trPr>
          <w:trHeight w:val="295"/>
        </w:trPr>
        <w:tc>
          <w:tcPr>
            <w:tcW w:w="2972" w:type="dxa"/>
            <w:vMerge/>
            <w:tcBorders>
              <w:left w:val="single" w:sz="6" w:space="0" w:color="auto"/>
              <w:right w:val="single" w:sz="6" w:space="0" w:color="auto"/>
            </w:tcBorders>
            <w:shd w:val="clear" w:color="auto" w:fill="FFFFFF"/>
          </w:tcPr>
          <w:p w14:paraId="05616614" w14:textId="77777777" w:rsidR="009B108B" w:rsidRPr="009B108B" w:rsidRDefault="009B108B" w:rsidP="009B108B">
            <w:pPr>
              <w:rPr>
                <w:rFonts w:ascii="Times New Roman" w:eastAsia="Calibri" w:hAnsi="Times New Roman" w:cs="Times New Roman"/>
                <w:b/>
                <w:sz w:val="24"/>
                <w:szCs w:val="24"/>
              </w:rPr>
            </w:pPr>
          </w:p>
        </w:tc>
        <w:tc>
          <w:tcPr>
            <w:tcW w:w="6662" w:type="dxa"/>
            <w:tcBorders>
              <w:top w:val="single" w:sz="4" w:space="0" w:color="auto"/>
              <w:left w:val="single" w:sz="4" w:space="0" w:color="auto"/>
              <w:bottom w:val="single" w:sz="4" w:space="0" w:color="auto"/>
            </w:tcBorders>
            <w:vAlign w:val="bottom"/>
          </w:tcPr>
          <w:p w14:paraId="0495CB3C" w14:textId="77777777" w:rsidR="009B108B" w:rsidRPr="009B108B" w:rsidRDefault="009B108B" w:rsidP="009B108B">
            <w:pPr>
              <w:jc w:val="both"/>
              <w:rPr>
                <w:rFonts w:ascii="Times New Roman" w:eastAsia="Calibri" w:hAnsi="Times New Roman" w:cs="Times New Roman"/>
                <w:bCs/>
                <w:iCs/>
                <w:spacing w:val="-1"/>
                <w:sz w:val="24"/>
                <w:szCs w:val="24"/>
              </w:rPr>
            </w:pPr>
            <w:r w:rsidRPr="009B108B">
              <w:rPr>
                <w:rFonts w:ascii="Times New Roman" w:eastAsia="Times New Roman" w:hAnsi="Times New Roman" w:cs="Times New Roman"/>
                <w:b/>
                <w:bCs/>
                <w:lang w:eastAsia="ru-RU"/>
              </w:rPr>
              <w:t>В том числе практических и лабораторных занятий</w:t>
            </w:r>
          </w:p>
        </w:tc>
        <w:tc>
          <w:tcPr>
            <w:tcW w:w="2694" w:type="dxa"/>
          </w:tcPr>
          <w:p w14:paraId="01A27898" w14:textId="77777777" w:rsidR="009B108B" w:rsidRPr="009B108B" w:rsidRDefault="009B108B" w:rsidP="009B108B">
            <w:pPr>
              <w:jc w:val="center"/>
              <w:rPr>
                <w:rFonts w:ascii="Times New Roman" w:eastAsia="Times New Roman" w:hAnsi="Times New Roman" w:cs="Times New Roman"/>
                <w:b/>
                <w:bCs/>
                <w:lang w:eastAsia="ru-RU"/>
              </w:rPr>
            </w:pPr>
            <w:r w:rsidRPr="009B108B">
              <w:rPr>
                <w:rFonts w:ascii="Times New Roman" w:eastAsia="Times New Roman" w:hAnsi="Times New Roman" w:cs="Times New Roman"/>
                <w:b/>
                <w:bCs/>
                <w:lang w:eastAsia="ru-RU"/>
              </w:rPr>
              <w:t>2/2</w:t>
            </w:r>
          </w:p>
        </w:tc>
        <w:tc>
          <w:tcPr>
            <w:tcW w:w="2409" w:type="dxa"/>
            <w:vMerge/>
          </w:tcPr>
          <w:p w14:paraId="50F910BF" w14:textId="77777777" w:rsidR="009B108B" w:rsidRPr="009B108B" w:rsidRDefault="009B108B" w:rsidP="009B108B">
            <w:pPr>
              <w:rPr>
                <w:rFonts w:ascii="Times New Roman" w:eastAsia="Times New Roman" w:hAnsi="Times New Roman" w:cs="Times New Roman"/>
                <w:b/>
                <w:bCs/>
                <w:lang w:eastAsia="ru-RU"/>
              </w:rPr>
            </w:pPr>
          </w:p>
        </w:tc>
      </w:tr>
      <w:tr w:rsidR="009B108B" w:rsidRPr="009B108B" w14:paraId="77DB6ECF" w14:textId="77777777" w:rsidTr="00AD5821">
        <w:trPr>
          <w:trHeight w:val="202"/>
        </w:trPr>
        <w:tc>
          <w:tcPr>
            <w:tcW w:w="2972" w:type="dxa"/>
            <w:vMerge/>
            <w:tcBorders>
              <w:left w:val="single" w:sz="6" w:space="0" w:color="auto"/>
              <w:bottom w:val="nil"/>
              <w:right w:val="single" w:sz="6" w:space="0" w:color="auto"/>
            </w:tcBorders>
            <w:shd w:val="clear" w:color="auto" w:fill="FFFFFF"/>
          </w:tcPr>
          <w:p w14:paraId="05D8EEF1" w14:textId="77777777" w:rsidR="009B108B" w:rsidRPr="009B108B" w:rsidRDefault="009B108B" w:rsidP="009B108B">
            <w:pPr>
              <w:rPr>
                <w:rFonts w:ascii="Times New Roman" w:eastAsia="Calibri" w:hAnsi="Times New Roman" w:cs="Times New Roman"/>
                <w:b/>
                <w:sz w:val="24"/>
                <w:szCs w:val="24"/>
              </w:rPr>
            </w:pPr>
          </w:p>
        </w:tc>
        <w:tc>
          <w:tcPr>
            <w:tcW w:w="6662" w:type="dxa"/>
            <w:tcBorders>
              <w:top w:val="single" w:sz="4" w:space="0" w:color="auto"/>
              <w:left w:val="single" w:sz="4" w:space="0" w:color="auto"/>
              <w:bottom w:val="single" w:sz="4" w:space="0" w:color="auto"/>
            </w:tcBorders>
            <w:vAlign w:val="bottom"/>
          </w:tcPr>
          <w:p w14:paraId="6E535004" w14:textId="77777777" w:rsidR="009B108B" w:rsidRPr="009B108B" w:rsidRDefault="009B108B" w:rsidP="009B108B">
            <w:pPr>
              <w:jc w:val="both"/>
              <w:rPr>
                <w:rFonts w:ascii="Times New Roman" w:eastAsia="Calibri" w:hAnsi="Times New Roman" w:cs="Times New Roman"/>
                <w:bCs/>
                <w:iCs/>
                <w:spacing w:val="-1"/>
                <w:sz w:val="24"/>
                <w:szCs w:val="24"/>
              </w:rPr>
            </w:pPr>
            <w:r w:rsidRPr="009B108B">
              <w:rPr>
                <w:rFonts w:ascii="Times New Roman" w:eastAsia="Calibri" w:hAnsi="Times New Roman" w:cs="Times New Roman"/>
                <w:spacing w:val="-1"/>
                <w:sz w:val="24"/>
                <w:szCs w:val="24"/>
              </w:rPr>
              <w:t>Приемы общения с клиентом</w:t>
            </w:r>
          </w:p>
        </w:tc>
        <w:tc>
          <w:tcPr>
            <w:tcW w:w="2694" w:type="dxa"/>
          </w:tcPr>
          <w:p w14:paraId="0D3199B3" w14:textId="77777777" w:rsidR="009B108B" w:rsidRPr="009B108B" w:rsidRDefault="009B108B" w:rsidP="009B108B">
            <w:pPr>
              <w:jc w:val="center"/>
              <w:rPr>
                <w:rFonts w:ascii="Times New Roman" w:eastAsia="Times New Roman" w:hAnsi="Times New Roman" w:cs="Times New Roman"/>
                <w:bCs/>
                <w:lang w:eastAsia="ru-RU"/>
              </w:rPr>
            </w:pPr>
            <w:r w:rsidRPr="009B108B">
              <w:rPr>
                <w:rFonts w:ascii="Times New Roman" w:eastAsia="Times New Roman" w:hAnsi="Times New Roman" w:cs="Times New Roman"/>
                <w:bCs/>
                <w:lang w:eastAsia="ru-RU"/>
              </w:rPr>
              <w:t>2</w:t>
            </w:r>
          </w:p>
        </w:tc>
        <w:tc>
          <w:tcPr>
            <w:tcW w:w="2409" w:type="dxa"/>
            <w:vMerge/>
          </w:tcPr>
          <w:p w14:paraId="42E21F66" w14:textId="77777777" w:rsidR="009B108B" w:rsidRPr="009B108B" w:rsidRDefault="009B108B" w:rsidP="009B108B">
            <w:pPr>
              <w:rPr>
                <w:rFonts w:ascii="Times New Roman" w:eastAsia="Times New Roman" w:hAnsi="Times New Roman" w:cs="Times New Roman"/>
                <w:b/>
                <w:bCs/>
                <w:lang w:eastAsia="ru-RU"/>
              </w:rPr>
            </w:pPr>
          </w:p>
        </w:tc>
      </w:tr>
      <w:tr w:rsidR="009B108B" w:rsidRPr="009B108B" w14:paraId="4C49355C" w14:textId="77777777" w:rsidTr="00AD5821">
        <w:trPr>
          <w:trHeight w:val="133"/>
        </w:trPr>
        <w:tc>
          <w:tcPr>
            <w:tcW w:w="2972" w:type="dxa"/>
            <w:vMerge w:val="restart"/>
            <w:tcBorders>
              <w:top w:val="single" w:sz="4" w:space="0" w:color="auto"/>
              <w:left w:val="single" w:sz="6" w:space="0" w:color="auto"/>
              <w:bottom w:val="nil"/>
              <w:right w:val="single" w:sz="6" w:space="0" w:color="auto"/>
            </w:tcBorders>
            <w:shd w:val="clear" w:color="auto" w:fill="FFFFFF"/>
          </w:tcPr>
          <w:p w14:paraId="3836E479" w14:textId="77777777" w:rsidR="009B108B" w:rsidRPr="009B108B" w:rsidRDefault="009B108B" w:rsidP="009B108B">
            <w:pPr>
              <w:rPr>
                <w:rFonts w:ascii="Times New Roman" w:eastAsia="Calibri" w:hAnsi="Times New Roman" w:cs="Times New Roman"/>
                <w:b/>
                <w:sz w:val="24"/>
                <w:szCs w:val="24"/>
              </w:rPr>
            </w:pPr>
            <w:r w:rsidRPr="009B108B">
              <w:rPr>
                <w:rFonts w:ascii="Times New Roman" w:eastAsia="Calibri" w:hAnsi="Times New Roman" w:cs="Times New Roman"/>
                <w:b/>
                <w:sz w:val="24"/>
                <w:szCs w:val="24"/>
              </w:rPr>
              <w:t>Тема 3.3.</w:t>
            </w:r>
          </w:p>
          <w:p w14:paraId="2CE7D7BD" w14:textId="77777777" w:rsidR="009B108B" w:rsidRPr="009B108B" w:rsidRDefault="009B108B" w:rsidP="009B108B">
            <w:pPr>
              <w:rPr>
                <w:rFonts w:ascii="Calibri" w:eastAsia="Calibri" w:hAnsi="Calibri" w:cs="Times New Roman"/>
                <w:b/>
                <w:sz w:val="24"/>
                <w:szCs w:val="24"/>
              </w:rPr>
            </w:pPr>
            <w:r w:rsidRPr="009B108B">
              <w:rPr>
                <w:rFonts w:ascii="Times New Roman" w:eastAsia="Calibri" w:hAnsi="Times New Roman" w:cs="Times New Roman"/>
                <w:b/>
                <w:sz w:val="24"/>
                <w:szCs w:val="24"/>
              </w:rPr>
              <w:t>Конфликты в деловом общении</w:t>
            </w:r>
          </w:p>
        </w:tc>
        <w:tc>
          <w:tcPr>
            <w:tcW w:w="6662" w:type="dxa"/>
            <w:tcBorders>
              <w:top w:val="single" w:sz="4" w:space="0" w:color="auto"/>
              <w:left w:val="single" w:sz="4" w:space="0" w:color="auto"/>
              <w:bottom w:val="single" w:sz="4" w:space="0" w:color="auto"/>
            </w:tcBorders>
            <w:vAlign w:val="bottom"/>
          </w:tcPr>
          <w:p w14:paraId="554C4912" w14:textId="77777777" w:rsidR="009B108B" w:rsidRPr="009B108B" w:rsidRDefault="009B108B" w:rsidP="009B108B">
            <w:pPr>
              <w:rPr>
                <w:rFonts w:ascii="Times New Roman" w:eastAsia="Times New Roman" w:hAnsi="Times New Roman" w:cs="Times New Roman"/>
                <w:b/>
                <w:bCs/>
                <w:lang w:eastAsia="ru-RU"/>
              </w:rPr>
            </w:pPr>
            <w:r w:rsidRPr="009B108B">
              <w:rPr>
                <w:rFonts w:ascii="Times New Roman" w:eastAsia="Times New Roman" w:hAnsi="Times New Roman" w:cs="Times New Roman"/>
                <w:b/>
                <w:bCs/>
                <w:lang w:eastAsia="ru-RU"/>
              </w:rPr>
              <w:t>Содержание</w:t>
            </w:r>
          </w:p>
        </w:tc>
        <w:tc>
          <w:tcPr>
            <w:tcW w:w="2694" w:type="dxa"/>
          </w:tcPr>
          <w:p w14:paraId="6A9C2874" w14:textId="77777777" w:rsidR="009B108B" w:rsidRPr="009B108B" w:rsidRDefault="009B108B" w:rsidP="009B108B">
            <w:pPr>
              <w:jc w:val="center"/>
              <w:rPr>
                <w:rFonts w:ascii="Times New Roman" w:eastAsia="Times New Roman" w:hAnsi="Times New Roman" w:cs="Times New Roman"/>
                <w:b/>
                <w:bCs/>
                <w:lang w:eastAsia="ru-RU"/>
              </w:rPr>
            </w:pPr>
            <w:r w:rsidRPr="009B108B">
              <w:rPr>
                <w:rFonts w:ascii="Times New Roman" w:eastAsia="Times New Roman" w:hAnsi="Times New Roman" w:cs="Times New Roman"/>
                <w:b/>
                <w:bCs/>
                <w:lang w:eastAsia="ru-RU"/>
              </w:rPr>
              <w:t>2</w:t>
            </w:r>
          </w:p>
        </w:tc>
        <w:tc>
          <w:tcPr>
            <w:tcW w:w="2409" w:type="dxa"/>
            <w:vMerge w:val="restart"/>
          </w:tcPr>
          <w:p w14:paraId="03C8E015" w14:textId="77777777" w:rsidR="009B108B" w:rsidRPr="009B108B" w:rsidRDefault="009B108B" w:rsidP="009B108B">
            <w:pPr>
              <w:rPr>
                <w:rFonts w:ascii="Times New Roman" w:eastAsia="Times New Roman" w:hAnsi="Times New Roman" w:cs="Times New Roman"/>
                <w:b/>
                <w:bCs/>
                <w:lang w:eastAsia="ru-RU"/>
              </w:rPr>
            </w:pPr>
            <w:r w:rsidRPr="009B108B">
              <w:rPr>
                <w:rFonts w:ascii="Times New Roman" w:eastAsia="Calibri" w:hAnsi="Times New Roman" w:cs="Times New Roman"/>
                <w:bCs/>
                <w:sz w:val="24"/>
                <w:szCs w:val="24"/>
              </w:rPr>
              <w:t>ОК.01; ОК-4 - ОК-6</w:t>
            </w:r>
          </w:p>
        </w:tc>
      </w:tr>
      <w:tr w:rsidR="009B108B" w:rsidRPr="009B108B" w14:paraId="4A7695AE" w14:textId="77777777" w:rsidTr="00AD5821">
        <w:trPr>
          <w:trHeight w:val="1656"/>
        </w:trPr>
        <w:tc>
          <w:tcPr>
            <w:tcW w:w="2972" w:type="dxa"/>
            <w:vMerge/>
            <w:tcBorders>
              <w:top w:val="nil"/>
              <w:left w:val="single" w:sz="6" w:space="0" w:color="auto"/>
              <w:bottom w:val="single" w:sz="4" w:space="0" w:color="auto"/>
              <w:right w:val="single" w:sz="6" w:space="0" w:color="auto"/>
            </w:tcBorders>
            <w:shd w:val="clear" w:color="auto" w:fill="FFFFFF"/>
          </w:tcPr>
          <w:p w14:paraId="2F90D8F3" w14:textId="77777777" w:rsidR="009B108B" w:rsidRPr="009B108B" w:rsidRDefault="009B108B" w:rsidP="009B108B">
            <w:pPr>
              <w:rPr>
                <w:rFonts w:ascii="Times New Roman" w:eastAsia="Times New Roman" w:hAnsi="Times New Roman" w:cs="Times New Roman"/>
                <w:b/>
                <w:bCs/>
                <w:lang w:eastAsia="ru-RU"/>
              </w:rPr>
            </w:pPr>
          </w:p>
        </w:tc>
        <w:tc>
          <w:tcPr>
            <w:tcW w:w="6662" w:type="dxa"/>
            <w:tcBorders>
              <w:top w:val="single" w:sz="4" w:space="0" w:color="auto"/>
              <w:left w:val="single" w:sz="4" w:space="0" w:color="auto"/>
            </w:tcBorders>
            <w:vAlign w:val="bottom"/>
          </w:tcPr>
          <w:p w14:paraId="62DFA38A" w14:textId="77777777" w:rsidR="009B108B" w:rsidRPr="009B108B" w:rsidRDefault="009B108B" w:rsidP="009B108B">
            <w:pPr>
              <w:jc w:val="both"/>
              <w:rPr>
                <w:rFonts w:ascii="Times New Roman" w:eastAsia="Times New Roman" w:hAnsi="Times New Roman" w:cs="Times New Roman"/>
                <w:lang w:eastAsia="ru-RU"/>
              </w:rPr>
            </w:pPr>
            <w:r w:rsidRPr="009B108B">
              <w:rPr>
                <w:rFonts w:ascii="Times New Roman" w:eastAsia="Calibri" w:hAnsi="Times New Roman" w:cs="Times New Roman"/>
                <w:bCs/>
                <w:iCs/>
                <w:spacing w:val="-1"/>
                <w:sz w:val="24"/>
                <w:szCs w:val="24"/>
              </w:rPr>
              <w:t xml:space="preserve">Понятие конфликта. Конфликты: виды, структура, стадии протекания. Предпосылка возникновения конфликта в процессе общения. Стратегия поведения в конфликтной ситуации. Конфликты в личностно- эмоциональной сфере. Правила поведения в условиях конфликта. Предупреждение конфликтов. </w:t>
            </w:r>
          </w:p>
        </w:tc>
        <w:tc>
          <w:tcPr>
            <w:tcW w:w="2694" w:type="dxa"/>
          </w:tcPr>
          <w:p w14:paraId="3891C6FD" w14:textId="77777777" w:rsidR="009B108B" w:rsidRPr="009B108B" w:rsidRDefault="009B108B" w:rsidP="009B108B">
            <w:pPr>
              <w:jc w:val="center"/>
              <w:rPr>
                <w:rFonts w:ascii="Times New Roman" w:eastAsia="Times New Roman" w:hAnsi="Times New Roman" w:cs="Times New Roman"/>
                <w:lang w:eastAsia="ru-RU"/>
              </w:rPr>
            </w:pPr>
            <w:r w:rsidRPr="009B108B">
              <w:rPr>
                <w:rFonts w:ascii="Times New Roman" w:eastAsia="Times New Roman" w:hAnsi="Times New Roman" w:cs="Times New Roman"/>
                <w:lang w:eastAsia="ru-RU"/>
              </w:rPr>
              <w:t>2</w:t>
            </w:r>
          </w:p>
        </w:tc>
        <w:tc>
          <w:tcPr>
            <w:tcW w:w="2409" w:type="dxa"/>
            <w:vMerge/>
          </w:tcPr>
          <w:p w14:paraId="4B8BBA4A" w14:textId="77777777" w:rsidR="009B108B" w:rsidRPr="009B108B" w:rsidRDefault="009B108B" w:rsidP="009B108B">
            <w:pPr>
              <w:rPr>
                <w:rFonts w:ascii="Times New Roman" w:eastAsia="Times New Roman" w:hAnsi="Times New Roman" w:cs="Times New Roman"/>
                <w:lang w:eastAsia="ru-RU"/>
              </w:rPr>
            </w:pPr>
          </w:p>
        </w:tc>
      </w:tr>
      <w:tr w:rsidR="009B108B" w:rsidRPr="009B108B" w14:paraId="32424F2A" w14:textId="77777777" w:rsidTr="00AD5821">
        <w:tc>
          <w:tcPr>
            <w:tcW w:w="9634" w:type="dxa"/>
            <w:gridSpan w:val="2"/>
          </w:tcPr>
          <w:p w14:paraId="42590429" w14:textId="77777777" w:rsidR="009B108B" w:rsidRPr="009B108B" w:rsidRDefault="009B108B" w:rsidP="009B108B">
            <w:pPr>
              <w:spacing w:line="276" w:lineRule="auto"/>
              <w:rPr>
                <w:rFonts w:ascii="Times New Roman" w:eastAsia="Times New Roman" w:hAnsi="Times New Roman" w:cs="Times New Roman"/>
                <w:b/>
                <w:bCs/>
                <w:lang w:eastAsia="ru-RU"/>
              </w:rPr>
            </w:pPr>
            <w:r w:rsidRPr="009B108B">
              <w:rPr>
                <w:rFonts w:ascii="Times New Roman" w:eastAsia="Times New Roman" w:hAnsi="Times New Roman" w:cs="Times New Roman"/>
                <w:b/>
                <w:bCs/>
                <w:lang w:eastAsia="ru-RU"/>
              </w:rPr>
              <w:t>Промежуточная аттестация в форме дифференцированного зачета</w:t>
            </w:r>
          </w:p>
        </w:tc>
        <w:tc>
          <w:tcPr>
            <w:tcW w:w="2694" w:type="dxa"/>
          </w:tcPr>
          <w:p w14:paraId="6C016B77" w14:textId="77777777" w:rsidR="009B108B" w:rsidRPr="009B108B" w:rsidRDefault="009B108B" w:rsidP="009B108B">
            <w:pPr>
              <w:spacing w:line="276" w:lineRule="auto"/>
              <w:jc w:val="center"/>
              <w:rPr>
                <w:rFonts w:ascii="Times New Roman" w:eastAsia="Times New Roman" w:hAnsi="Times New Roman" w:cs="Times New Roman"/>
                <w:b/>
                <w:bCs/>
                <w:lang w:eastAsia="ru-RU"/>
              </w:rPr>
            </w:pPr>
            <w:r w:rsidRPr="009B108B">
              <w:rPr>
                <w:rFonts w:ascii="Times New Roman" w:eastAsia="Times New Roman" w:hAnsi="Times New Roman" w:cs="Times New Roman"/>
                <w:b/>
                <w:bCs/>
                <w:lang w:eastAsia="ru-RU"/>
              </w:rPr>
              <w:t>2</w:t>
            </w:r>
          </w:p>
        </w:tc>
        <w:tc>
          <w:tcPr>
            <w:tcW w:w="2409" w:type="dxa"/>
          </w:tcPr>
          <w:p w14:paraId="0D849484" w14:textId="77777777" w:rsidR="009B108B" w:rsidRPr="009B108B" w:rsidRDefault="009B108B" w:rsidP="009B108B">
            <w:pPr>
              <w:spacing w:line="276" w:lineRule="auto"/>
              <w:jc w:val="both"/>
              <w:rPr>
                <w:rFonts w:ascii="Times New Roman" w:eastAsia="Times New Roman" w:hAnsi="Times New Roman" w:cs="Times New Roman"/>
                <w:b/>
                <w:bCs/>
                <w:i/>
                <w:lang w:eastAsia="ru-RU"/>
              </w:rPr>
            </w:pPr>
            <w:r w:rsidRPr="009B108B">
              <w:rPr>
                <w:rFonts w:ascii="Times New Roman" w:eastAsia="Calibri" w:hAnsi="Times New Roman" w:cs="Times New Roman"/>
                <w:bCs/>
                <w:sz w:val="24"/>
                <w:szCs w:val="24"/>
              </w:rPr>
              <w:t>ОК.01; ОК-4 - ОК-6; ОК-9</w:t>
            </w:r>
          </w:p>
        </w:tc>
      </w:tr>
      <w:tr w:rsidR="009B108B" w:rsidRPr="009B108B" w14:paraId="34A004FE" w14:textId="77777777" w:rsidTr="00AD5821">
        <w:tc>
          <w:tcPr>
            <w:tcW w:w="9634" w:type="dxa"/>
            <w:gridSpan w:val="2"/>
          </w:tcPr>
          <w:p w14:paraId="34E3D57A" w14:textId="77777777" w:rsidR="009B108B" w:rsidRPr="009B108B" w:rsidRDefault="009B108B" w:rsidP="009B108B">
            <w:pPr>
              <w:spacing w:line="276" w:lineRule="auto"/>
              <w:rPr>
                <w:rFonts w:ascii="Times New Roman" w:eastAsia="Times New Roman" w:hAnsi="Times New Roman" w:cs="Times New Roman"/>
                <w:b/>
                <w:bCs/>
                <w:lang w:eastAsia="ru-RU"/>
              </w:rPr>
            </w:pPr>
            <w:r w:rsidRPr="009B108B">
              <w:rPr>
                <w:rFonts w:ascii="Times New Roman" w:eastAsia="Times New Roman" w:hAnsi="Times New Roman" w:cs="Times New Roman"/>
                <w:b/>
                <w:bCs/>
                <w:lang w:eastAsia="ru-RU"/>
              </w:rPr>
              <w:t xml:space="preserve">Всего </w:t>
            </w:r>
          </w:p>
        </w:tc>
        <w:tc>
          <w:tcPr>
            <w:tcW w:w="2694" w:type="dxa"/>
          </w:tcPr>
          <w:p w14:paraId="23816D48" w14:textId="77777777" w:rsidR="009B108B" w:rsidRPr="009B108B" w:rsidRDefault="009B108B" w:rsidP="009B108B">
            <w:pPr>
              <w:spacing w:line="276" w:lineRule="auto"/>
              <w:jc w:val="center"/>
              <w:rPr>
                <w:rFonts w:ascii="Times New Roman" w:eastAsia="Times New Roman" w:hAnsi="Times New Roman" w:cs="Times New Roman"/>
                <w:b/>
                <w:bCs/>
                <w:lang w:eastAsia="ru-RU"/>
              </w:rPr>
            </w:pPr>
            <w:r w:rsidRPr="009B108B">
              <w:rPr>
                <w:rFonts w:ascii="Times New Roman" w:eastAsia="Times New Roman" w:hAnsi="Times New Roman" w:cs="Times New Roman"/>
                <w:b/>
                <w:bCs/>
                <w:lang w:eastAsia="ru-RU"/>
              </w:rPr>
              <w:t>32</w:t>
            </w:r>
          </w:p>
        </w:tc>
        <w:tc>
          <w:tcPr>
            <w:tcW w:w="2409" w:type="dxa"/>
          </w:tcPr>
          <w:p w14:paraId="374A3355" w14:textId="77777777" w:rsidR="009B108B" w:rsidRPr="009B108B" w:rsidRDefault="009B108B" w:rsidP="009B108B">
            <w:pPr>
              <w:spacing w:line="276" w:lineRule="auto"/>
              <w:rPr>
                <w:rFonts w:ascii="Times New Roman" w:eastAsia="Times New Roman" w:hAnsi="Times New Roman" w:cs="Times New Roman"/>
                <w:b/>
                <w:bCs/>
                <w:lang w:eastAsia="ru-RU"/>
              </w:rPr>
            </w:pPr>
          </w:p>
        </w:tc>
      </w:tr>
    </w:tbl>
    <w:p w14:paraId="79EC5831" w14:textId="77777777" w:rsidR="009B108B" w:rsidRPr="009B108B" w:rsidRDefault="009B108B" w:rsidP="009B108B">
      <w:pPr>
        <w:spacing w:after="120" w:line="276" w:lineRule="auto"/>
        <w:jc w:val="both"/>
        <w:outlineLvl w:val="1"/>
        <w:rPr>
          <w:rFonts w:ascii="Times New Roman" w:eastAsia="Segoe UI" w:hAnsi="Times New Roman" w:cs="Times New Roman"/>
          <w:b/>
          <w:bCs/>
          <w:color w:val="0070C0"/>
          <w:spacing w:val="15"/>
          <w:sz w:val="24"/>
          <w:szCs w:val="24"/>
          <w:lang w:eastAsia="ru-RU"/>
        </w:rPr>
        <w:sectPr w:rsidR="009B108B" w:rsidRPr="009B108B" w:rsidSect="00AD5821">
          <w:pgSz w:w="16838" w:h="11906" w:orient="landscape"/>
          <w:pgMar w:top="1701" w:right="1134" w:bottom="567" w:left="1134" w:header="709" w:footer="709" w:gutter="0"/>
          <w:cols w:space="708"/>
          <w:docGrid w:linePitch="360"/>
        </w:sectPr>
      </w:pPr>
    </w:p>
    <w:p w14:paraId="7B003A6C" w14:textId="77777777" w:rsidR="009B108B" w:rsidRPr="009B108B" w:rsidRDefault="009B108B" w:rsidP="009B108B">
      <w:pPr>
        <w:rPr>
          <w:rFonts w:ascii="Times New Roman" w:eastAsia="Calibri" w:hAnsi="Times New Roman" w:cs="Times New Roman"/>
          <w:sz w:val="24"/>
          <w:szCs w:val="24"/>
        </w:rPr>
      </w:pPr>
    </w:p>
    <w:p w14:paraId="52CE2D5B" w14:textId="77777777" w:rsidR="009B108B" w:rsidRPr="009B108B" w:rsidRDefault="009B108B" w:rsidP="009B108B">
      <w:pPr>
        <w:keepNext/>
        <w:spacing w:after="120"/>
        <w:jc w:val="center"/>
        <w:outlineLvl w:val="0"/>
        <w:rPr>
          <w:rFonts w:ascii="Times New Roman" w:eastAsia="Segoe UI" w:hAnsi="Times New Roman" w:cs="Times New Roman"/>
          <w:b/>
          <w:bCs/>
          <w:caps/>
          <w:kern w:val="32"/>
          <w:sz w:val="24"/>
          <w:szCs w:val="24"/>
          <w:lang w:eastAsia="x-none"/>
        </w:rPr>
      </w:pPr>
      <w:r w:rsidRPr="009B108B">
        <w:rPr>
          <w:rFonts w:ascii="Times New Roman" w:eastAsia="Segoe UI" w:hAnsi="Times New Roman" w:cs="Times New Roman"/>
          <w:b/>
          <w:bCs/>
          <w:caps/>
          <w:kern w:val="32"/>
          <w:sz w:val="24"/>
          <w:szCs w:val="24"/>
          <w:lang w:val="x-none" w:eastAsia="x-none"/>
        </w:rPr>
        <w:t xml:space="preserve">3. Условия реализации </w:t>
      </w:r>
      <w:r w:rsidRPr="009B108B">
        <w:rPr>
          <w:rFonts w:ascii="Times New Roman" w:eastAsia="Segoe UI" w:hAnsi="Times New Roman" w:cs="Times New Roman"/>
          <w:b/>
          <w:bCs/>
          <w:caps/>
          <w:kern w:val="32"/>
          <w:sz w:val="24"/>
          <w:szCs w:val="24"/>
          <w:lang w:eastAsia="x-none"/>
        </w:rPr>
        <w:t>ДИСЦИПЛИНЫ</w:t>
      </w:r>
    </w:p>
    <w:p w14:paraId="4AAEDA18" w14:textId="77777777" w:rsidR="009B108B" w:rsidRPr="009B108B" w:rsidRDefault="009B108B" w:rsidP="009B108B">
      <w:pPr>
        <w:spacing w:after="120" w:line="276" w:lineRule="auto"/>
        <w:ind w:firstLine="709"/>
        <w:outlineLvl w:val="1"/>
        <w:rPr>
          <w:rFonts w:ascii="Times New Roman" w:eastAsia="Segoe UI" w:hAnsi="Times New Roman" w:cs="Times New Roman"/>
          <w:b/>
          <w:bCs/>
          <w:spacing w:val="15"/>
          <w:sz w:val="24"/>
          <w:szCs w:val="24"/>
          <w:lang w:eastAsia="ru-RU"/>
        </w:rPr>
      </w:pPr>
      <w:r w:rsidRPr="009B108B">
        <w:rPr>
          <w:rFonts w:ascii="Times New Roman" w:eastAsia="Segoe UI" w:hAnsi="Times New Roman" w:cs="Times New Roman"/>
          <w:b/>
          <w:bCs/>
          <w:spacing w:val="15"/>
          <w:sz w:val="24"/>
          <w:szCs w:val="24"/>
          <w:lang w:eastAsia="ru-RU"/>
        </w:rPr>
        <w:t>3.1. Материально-техническое обеспечение</w:t>
      </w:r>
    </w:p>
    <w:p w14:paraId="30F1A2FC" w14:textId="77777777" w:rsidR="009B108B" w:rsidRPr="009B108B" w:rsidRDefault="009B108B" w:rsidP="00F221BB">
      <w:pPr>
        <w:suppressAutoHyphens/>
        <w:spacing w:line="276" w:lineRule="auto"/>
        <w:ind w:firstLine="709"/>
        <w:jc w:val="both"/>
        <w:rPr>
          <w:rFonts w:ascii="Times New Roman" w:eastAsia="Calibri" w:hAnsi="Times New Roman" w:cs="Times New Roman"/>
          <w:bCs/>
          <w:sz w:val="24"/>
          <w:szCs w:val="24"/>
        </w:rPr>
      </w:pPr>
      <w:r w:rsidRPr="009B108B">
        <w:rPr>
          <w:rFonts w:ascii="Times New Roman" w:eastAsia="Calibri" w:hAnsi="Times New Roman" w:cs="Times New Roman"/>
          <w:iCs/>
          <w:spacing w:val="-1"/>
          <w:sz w:val="24"/>
          <w:szCs w:val="24"/>
        </w:rPr>
        <w:t>Реализация программы учебной дисциплины предполагает наличие учебного кабинета социально-</w:t>
      </w:r>
      <w:r w:rsidRPr="009B108B">
        <w:rPr>
          <w:rFonts w:ascii="Times New Roman" w:eastAsia="Calibri" w:hAnsi="Times New Roman" w:cs="Times New Roman"/>
          <w:iCs/>
          <w:sz w:val="24"/>
          <w:szCs w:val="24"/>
        </w:rPr>
        <w:t>гуманитарных дисциплин,</w:t>
      </w:r>
      <w:r w:rsidRPr="009B108B">
        <w:rPr>
          <w:rFonts w:ascii="Times New Roman" w:eastAsia="Calibri" w:hAnsi="Times New Roman" w:cs="Times New Roman"/>
          <w:sz w:val="24"/>
          <w:szCs w:val="24"/>
        </w:rPr>
        <w:t xml:space="preserve"> оснащенный оборудованием </w:t>
      </w:r>
      <w:r w:rsidRPr="009B108B">
        <w:rPr>
          <w:rFonts w:ascii="Times New Roman" w:eastAsia="Calibri" w:hAnsi="Times New Roman" w:cs="Times New Roman"/>
          <w:bCs/>
          <w:iCs/>
          <w:sz w:val="24"/>
          <w:szCs w:val="24"/>
        </w:rPr>
        <w:t>в соответствии с приложением 3 ОПОП-П</w:t>
      </w:r>
      <w:r w:rsidRPr="009B108B">
        <w:rPr>
          <w:rFonts w:ascii="Calibri" w:eastAsia="Calibri" w:hAnsi="Calibri" w:cs="Times New Roman"/>
          <w:sz w:val="24"/>
          <w:szCs w:val="24"/>
        </w:rPr>
        <w:t xml:space="preserve">: </w:t>
      </w:r>
    </w:p>
    <w:p w14:paraId="41067656" w14:textId="77777777" w:rsidR="009B108B" w:rsidRPr="009B108B" w:rsidRDefault="009B108B" w:rsidP="00F221BB">
      <w:pPr>
        <w:shd w:val="clear" w:color="auto" w:fill="FFFFFF"/>
        <w:spacing w:line="276" w:lineRule="auto"/>
        <w:ind w:firstLine="709"/>
        <w:rPr>
          <w:rFonts w:ascii="Times New Roman" w:eastAsia="Calibri" w:hAnsi="Times New Roman" w:cs="Times New Roman"/>
          <w:sz w:val="24"/>
          <w:szCs w:val="24"/>
        </w:rPr>
      </w:pPr>
      <w:r w:rsidRPr="009B108B">
        <w:rPr>
          <w:rFonts w:ascii="Times New Roman" w:eastAsia="Calibri" w:hAnsi="Times New Roman" w:cs="Times New Roman"/>
          <w:iCs/>
          <w:sz w:val="24"/>
          <w:szCs w:val="24"/>
        </w:rPr>
        <w:t>- доска учебная;</w:t>
      </w:r>
    </w:p>
    <w:p w14:paraId="2FF6A473" w14:textId="77777777" w:rsidR="009B108B" w:rsidRPr="009B108B" w:rsidRDefault="009B108B" w:rsidP="00F221BB">
      <w:pPr>
        <w:shd w:val="clear" w:color="auto" w:fill="FFFFFF"/>
        <w:spacing w:line="276" w:lineRule="auto"/>
        <w:ind w:firstLine="709"/>
        <w:rPr>
          <w:rFonts w:ascii="Times New Roman" w:eastAsia="Calibri" w:hAnsi="Times New Roman" w:cs="Times New Roman"/>
          <w:sz w:val="24"/>
          <w:szCs w:val="24"/>
        </w:rPr>
      </w:pPr>
      <w:r w:rsidRPr="009B108B">
        <w:rPr>
          <w:rFonts w:ascii="Times New Roman" w:eastAsia="Calibri" w:hAnsi="Times New Roman" w:cs="Times New Roman"/>
          <w:iCs/>
          <w:sz w:val="24"/>
          <w:szCs w:val="24"/>
        </w:rPr>
        <w:t>- рабочее место для преподавателя;</w:t>
      </w:r>
    </w:p>
    <w:p w14:paraId="240F9623" w14:textId="77777777" w:rsidR="009B108B" w:rsidRPr="009B108B" w:rsidRDefault="009B108B" w:rsidP="00F221BB">
      <w:pPr>
        <w:shd w:val="clear" w:color="auto" w:fill="FFFFFF"/>
        <w:spacing w:line="276" w:lineRule="auto"/>
        <w:ind w:firstLine="709"/>
        <w:rPr>
          <w:rFonts w:ascii="Times New Roman" w:eastAsia="Calibri" w:hAnsi="Times New Roman" w:cs="Times New Roman"/>
          <w:sz w:val="24"/>
          <w:szCs w:val="24"/>
        </w:rPr>
      </w:pPr>
      <w:r w:rsidRPr="009B108B">
        <w:rPr>
          <w:rFonts w:ascii="Times New Roman" w:eastAsia="Calibri" w:hAnsi="Times New Roman" w:cs="Times New Roman"/>
          <w:iCs/>
          <w:sz w:val="24"/>
          <w:szCs w:val="24"/>
        </w:rPr>
        <w:t>- рабочие места по количеству обучающихся;</w:t>
      </w:r>
    </w:p>
    <w:p w14:paraId="04FF85B3" w14:textId="77777777" w:rsidR="009B108B" w:rsidRPr="009B108B" w:rsidRDefault="009B108B" w:rsidP="00F221BB">
      <w:pPr>
        <w:shd w:val="clear" w:color="auto" w:fill="FFFFFF"/>
        <w:spacing w:line="276" w:lineRule="auto"/>
        <w:ind w:firstLine="709"/>
        <w:rPr>
          <w:rFonts w:ascii="Times New Roman" w:eastAsia="Calibri" w:hAnsi="Times New Roman" w:cs="Times New Roman"/>
          <w:sz w:val="24"/>
          <w:szCs w:val="24"/>
        </w:rPr>
      </w:pPr>
      <w:r w:rsidRPr="009B108B">
        <w:rPr>
          <w:rFonts w:ascii="Times New Roman" w:eastAsia="Calibri" w:hAnsi="Times New Roman" w:cs="Times New Roman"/>
          <w:iCs/>
          <w:spacing w:val="-1"/>
          <w:sz w:val="24"/>
          <w:szCs w:val="24"/>
        </w:rPr>
        <w:t>- шкафы для хранения муляжей (инвентаря), раздаточного дидактического материала и</w:t>
      </w:r>
      <w:r w:rsidRPr="009B108B">
        <w:rPr>
          <w:rFonts w:ascii="Times New Roman" w:eastAsia="Calibri" w:hAnsi="Times New Roman" w:cs="Times New Roman"/>
          <w:sz w:val="24"/>
          <w:szCs w:val="24"/>
        </w:rPr>
        <w:t xml:space="preserve"> </w:t>
      </w:r>
      <w:r w:rsidRPr="009B108B">
        <w:rPr>
          <w:rFonts w:ascii="Times New Roman" w:eastAsia="Calibri" w:hAnsi="Times New Roman" w:cs="Times New Roman"/>
          <w:iCs/>
          <w:spacing w:val="-1"/>
          <w:sz w:val="24"/>
          <w:szCs w:val="24"/>
        </w:rPr>
        <w:t>др.;</w:t>
      </w:r>
    </w:p>
    <w:p w14:paraId="59B8D45B" w14:textId="77777777" w:rsidR="009B108B" w:rsidRPr="009B108B" w:rsidRDefault="009B108B" w:rsidP="00F221BB">
      <w:pPr>
        <w:shd w:val="clear" w:color="auto" w:fill="FFFFFF"/>
        <w:spacing w:line="276" w:lineRule="auto"/>
        <w:ind w:firstLine="709"/>
        <w:rPr>
          <w:rFonts w:ascii="Times New Roman" w:eastAsia="Calibri" w:hAnsi="Times New Roman" w:cs="Times New Roman"/>
          <w:iCs/>
          <w:spacing w:val="-5"/>
          <w:sz w:val="24"/>
          <w:szCs w:val="24"/>
        </w:rPr>
      </w:pPr>
      <w:r w:rsidRPr="009B108B">
        <w:rPr>
          <w:rFonts w:ascii="Times New Roman" w:eastAsia="Calibri" w:hAnsi="Times New Roman" w:cs="Times New Roman"/>
          <w:iCs/>
          <w:spacing w:val="-5"/>
          <w:sz w:val="24"/>
          <w:szCs w:val="24"/>
        </w:rPr>
        <w:t xml:space="preserve">Технические средства обучения:     </w:t>
      </w:r>
    </w:p>
    <w:p w14:paraId="22B786F8" w14:textId="77777777" w:rsidR="009B108B" w:rsidRPr="009B108B" w:rsidRDefault="009B108B" w:rsidP="00F221BB">
      <w:pPr>
        <w:shd w:val="clear" w:color="auto" w:fill="FFFFFF"/>
        <w:spacing w:line="276" w:lineRule="auto"/>
        <w:ind w:firstLine="709"/>
        <w:rPr>
          <w:rFonts w:ascii="Times New Roman" w:eastAsia="Calibri" w:hAnsi="Times New Roman" w:cs="Times New Roman"/>
          <w:sz w:val="24"/>
          <w:szCs w:val="24"/>
        </w:rPr>
      </w:pPr>
      <w:r w:rsidRPr="009B108B">
        <w:rPr>
          <w:rFonts w:ascii="Times New Roman" w:eastAsia="Calibri" w:hAnsi="Times New Roman" w:cs="Times New Roman"/>
          <w:iCs/>
          <w:spacing w:val="-5"/>
          <w:sz w:val="24"/>
          <w:szCs w:val="24"/>
        </w:rPr>
        <w:t>компьютер; средства аудиовизуализации; наглядные</w:t>
      </w:r>
      <w:r w:rsidRPr="009B108B">
        <w:rPr>
          <w:rFonts w:ascii="Times New Roman" w:eastAsia="Calibri" w:hAnsi="Times New Roman" w:cs="Times New Roman"/>
          <w:sz w:val="24"/>
          <w:szCs w:val="24"/>
        </w:rPr>
        <w:t xml:space="preserve"> </w:t>
      </w:r>
      <w:r w:rsidRPr="009B108B">
        <w:rPr>
          <w:rFonts w:ascii="Times New Roman" w:eastAsia="Calibri" w:hAnsi="Times New Roman" w:cs="Times New Roman"/>
          <w:iCs/>
          <w:spacing w:val="-6"/>
          <w:sz w:val="24"/>
          <w:szCs w:val="24"/>
        </w:rPr>
        <w:t xml:space="preserve">пособия (плакаты, </w:t>
      </w:r>
      <w:r w:rsidRPr="009B108B">
        <w:rPr>
          <w:rFonts w:ascii="Times New Roman" w:eastAsia="Calibri" w:hAnsi="Times New Roman" w:cs="Times New Roman"/>
          <w:iCs/>
          <w:spacing w:val="-6"/>
          <w:sz w:val="24"/>
          <w:szCs w:val="24"/>
          <w:lang w:val="en-US"/>
        </w:rPr>
        <w:t>DVD</w:t>
      </w:r>
      <w:r w:rsidRPr="009B108B">
        <w:rPr>
          <w:rFonts w:ascii="Times New Roman" w:eastAsia="Calibri" w:hAnsi="Times New Roman" w:cs="Times New Roman"/>
          <w:iCs/>
          <w:spacing w:val="-6"/>
          <w:sz w:val="24"/>
          <w:szCs w:val="24"/>
        </w:rPr>
        <w:t xml:space="preserve">    фильмы, мультимедийные</w:t>
      </w:r>
      <w:r w:rsidRPr="009B108B">
        <w:rPr>
          <w:rFonts w:ascii="Times New Roman" w:eastAsia="Calibri" w:hAnsi="Times New Roman" w:cs="Times New Roman"/>
          <w:sz w:val="24"/>
          <w:szCs w:val="24"/>
        </w:rPr>
        <w:t xml:space="preserve"> </w:t>
      </w:r>
      <w:r w:rsidRPr="009B108B">
        <w:rPr>
          <w:rFonts w:ascii="Times New Roman" w:eastAsia="Calibri" w:hAnsi="Times New Roman" w:cs="Times New Roman"/>
          <w:iCs/>
          <w:sz w:val="24"/>
          <w:szCs w:val="24"/>
        </w:rPr>
        <w:t>пособия).</w:t>
      </w:r>
    </w:p>
    <w:p w14:paraId="75C19EC0" w14:textId="77777777" w:rsidR="009B108B" w:rsidRPr="009B108B" w:rsidRDefault="009B108B" w:rsidP="009B108B">
      <w:pPr>
        <w:spacing w:after="120" w:line="276" w:lineRule="auto"/>
        <w:outlineLvl w:val="1"/>
        <w:rPr>
          <w:rFonts w:ascii="Times New Roman" w:eastAsia="Segoe UI" w:hAnsi="Times New Roman" w:cs="Times New Roman"/>
          <w:b/>
          <w:bCs/>
          <w:spacing w:val="15"/>
          <w:sz w:val="24"/>
          <w:szCs w:val="24"/>
          <w:lang w:eastAsia="ru-RU"/>
        </w:rPr>
      </w:pPr>
    </w:p>
    <w:p w14:paraId="1FF4109B" w14:textId="77777777" w:rsidR="009B108B" w:rsidRPr="009B108B" w:rsidRDefault="009B108B" w:rsidP="009B108B">
      <w:pPr>
        <w:spacing w:after="120" w:line="276" w:lineRule="auto"/>
        <w:ind w:firstLine="709"/>
        <w:outlineLvl w:val="1"/>
        <w:rPr>
          <w:rFonts w:ascii="Times New Roman" w:eastAsia="Times New Roman" w:hAnsi="Times New Roman" w:cs="Times New Roman"/>
          <w:b/>
          <w:bCs/>
          <w:spacing w:val="15"/>
          <w:sz w:val="24"/>
          <w:szCs w:val="24"/>
          <w:lang w:eastAsia="ru-RU"/>
        </w:rPr>
      </w:pPr>
      <w:r w:rsidRPr="009B108B">
        <w:rPr>
          <w:rFonts w:ascii="Times New Roman" w:eastAsia="Segoe UI" w:hAnsi="Times New Roman" w:cs="Times New Roman"/>
          <w:b/>
          <w:bCs/>
          <w:spacing w:val="15"/>
          <w:sz w:val="24"/>
          <w:szCs w:val="24"/>
          <w:lang w:eastAsia="ru-RU"/>
        </w:rPr>
        <w:t>3.2. Учебно-методическое обеспечение</w:t>
      </w:r>
    </w:p>
    <w:p w14:paraId="712DD0AA" w14:textId="77777777" w:rsidR="009B108B" w:rsidRPr="009B108B" w:rsidRDefault="009B108B" w:rsidP="009B108B">
      <w:pPr>
        <w:spacing w:line="276" w:lineRule="auto"/>
        <w:ind w:firstLine="709"/>
        <w:contextualSpacing/>
        <w:rPr>
          <w:rFonts w:ascii="Times New Roman" w:eastAsia="Calibri" w:hAnsi="Times New Roman" w:cs="Times New Roman"/>
          <w:b/>
          <w:sz w:val="24"/>
          <w:szCs w:val="24"/>
        </w:rPr>
      </w:pPr>
      <w:r w:rsidRPr="009B108B">
        <w:rPr>
          <w:rFonts w:ascii="Times New Roman" w:eastAsia="Calibri" w:hAnsi="Times New Roman" w:cs="Times New Roman"/>
          <w:b/>
          <w:sz w:val="24"/>
          <w:szCs w:val="24"/>
        </w:rPr>
        <w:t>3.2.1. Основные печатные и/или электронные издания</w:t>
      </w:r>
    </w:p>
    <w:p w14:paraId="05AAF91B" w14:textId="77777777" w:rsidR="009B108B" w:rsidRPr="009B108B" w:rsidRDefault="009B108B" w:rsidP="009B108B">
      <w:pPr>
        <w:spacing w:line="276" w:lineRule="auto"/>
        <w:ind w:firstLine="709"/>
        <w:contextualSpacing/>
        <w:jc w:val="both"/>
        <w:rPr>
          <w:rFonts w:ascii="Times New Roman" w:eastAsia="Times New Roman" w:hAnsi="Times New Roman" w:cs="Times New Roman"/>
          <w:color w:val="000000"/>
          <w:sz w:val="24"/>
          <w:szCs w:val="24"/>
          <w:lang w:eastAsia="ru-RU"/>
        </w:rPr>
      </w:pPr>
      <w:r w:rsidRPr="009B108B">
        <w:rPr>
          <w:rFonts w:ascii="Times New Roman" w:eastAsia="Calibri" w:hAnsi="Times New Roman" w:cs="Times New Roman"/>
          <w:sz w:val="24"/>
          <w:szCs w:val="24"/>
        </w:rPr>
        <w:t>1.</w:t>
      </w:r>
      <w:r w:rsidRPr="009B108B">
        <w:rPr>
          <w:rFonts w:ascii="Times New Roman" w:eastAsia="Times New Roman" w:hAnsi="Times New Roman" w:cs="Times New Roman"/>
          <w:color w:val="000000"/>
          <w:sz w:val="24"/>
          <w:szCs w:val="24"/>
          <w:lang w:eastAsia="ru-RU"/>
        </w:rPr>
        <w:t xml:space="preserve"> Аминов, И.И. Психология общения: Учебник/ И.И.Аминов. – Москва: КНОРУС, 2022. – 258 с.</w:t>
      </w:r>
    </w:p>
    <w:p w14:paraId="0B23314A" w14:textId="77777777" w:rsidR="009B108B" w:rsidRPr="009B108B" w:rsidRDefault="009B108B" w:rsidP="009B108B">
      <w:pPr>
        <w:widowControl w:val="0"/>
        <w:tabs>
          <w:tab w:val="left" w:pos="284"/>
        </w:tabs>
        <w:autoSpaceDE w:val="0"/>
        <w:autoSpaceDN w:val="0"/>
        <w:ind w:firstLine="709"/>
        <w:jc w:val="both"/>
        <w:rPr>
          <w:rFonts w:ascii="Times New Roman" w:eastAsia="Calibri" w:hAnsi="Times New Roman" w:cs="Times New Roman"/>
          <w:sz w:val="24"/>
          <w:szCs w:val="24"/>
        </w:rPr>
      </w:pPr>
      <w:r w:rsidRPr="009B108B">
        <w:rPr>
          <w:rFonts w:ascii="Times New Roman" w:eastAsia="Times New Roman" w:hAnsi="Times New Roman" w:cs="Times New Roman"/>
          <w:color w:val="000000"/>
          <w:sz w:val="24"/>
          <w:szCs w:val="24"/>
          <w:lang w:eastAsia="ru-RU"/>
        </w:rPr>
        <w:t>2.</w:t>
      </w:r>
      <w:r w:rsidRPr="009B108B">
        <w:rPr>
          <w:rFonts w:ascii="Times New Roman" w:eastAsia="Calibri" w:hAnsi="Times New Roman" w:cs="Times New Roman"/>
          <w:sz w:val="24"/>
          <w:szCs w:val="24"/>
        </w:rPr>
        <w:t xml:space="preserve"> Абельская Р. Ш. Психология общения. Учебное пособие. М.: Юрайт. 2020.- 112 с.</w:t>
      </w:r>
    </w:p>
    <w:p w14:paraId="6026AB5D" w14:textId="77777777" w:rsidR="009B108B" w:rsidRPr="009B108B" w:rsidRDefault="009B108B" w:rsidP="009B108B">
      <w:pPr>
        <w:widowControl w:val="0"/>
        <w:tabs>
          <w:tab w:val="left" w:pos="284"/>
        </w:tabs>
        <w:autoSpaceDE w:val="0"/>
        <w:autoSpaceDN w:val="0"/>
        <w:ind w:firstLine="709"/>
        <w:jc w:val="both"/>
        <w:rPr>
          <w:rFonts w:ascii="Times New Roman" w:eastAsia="Calibri" w:hAnsi="Times New Roman" w:cs="Times New Roman"/>
          <w:sz w:val="24"/>
          <w:szCs w:val="24"/>
        </w:rPr>
      </w:pPr>
      <w:r w:rsidRPr="009B108B">
        <w:rPr>
          <w:rFonts w:ascii="Times New Roman" w:eastAsia="Calibri" w:hAnsi="Times New Roman" w:cs="Times New Roman"/>
          <w:sz w:val="24"/>
          <w:szCs w:val="24"/>
        </w:rPr>
        <w:t>3. Бороздина Г. В., Кормнова Н. А. Психология общения. Учебник и практикум. М.: Юрайт. 2020. 464 с.</w:t>
      </w:r>
    </w:p>
    <w:p w14:paraId="4688F390" w14:textId="77777777" w:rsidR="009B108B" w:rsidRPr="009B108B" w:rsidRDefault="009B108B" w:rsidP="009B108B">
      <w:pPr>
        <w:widowControl w:val="0"/>
        <w:tabs>
          <w:tab w:val="left" w:pos="284"/>
        </w:tabs>
        <w:autoSpaceDE w:val="0"/>
        <w:autoSpaceDN w:val="0"/>
        <w:ind w:firstLine="709"/>
        <w:jc w:val="both"/>
        <w:rPr>
          <w:rFonts w:ascii="Times New Roman" w:eastAsia="Calibri" w:hAnsi="Times New Roman" w:cs="Times New Roman"/>
          <w:sz w:val="24"/>
          <w:szCs w:val="24"/>
        </w:rPr>
      </w:pPr>
      <w:r w:rsidRPr="009B108B">
        <w:rPr>
          <w:rFonts w:ascii="Times New Roman" w:eastAsia="Calibri" w:hAnsi="Times New Roman" w:cs="Times New Roman"/>
          <w:sz w:val="24"/>
          <w:szCs w:val="24"/>
        </w:rPr>
        <w:t>4. Леонов, Н. И. Психология общения: учебное пособие для среднего профессионального образования / Н. И. Леонов. — 4-е изд., перераб. и доп. — Москва: Издательство Юрайт, 2020.</w:t>
      </w:r>
    </w:p>
    <w:p w14:paraId="0EF4C0EB" w14:textId="77777777" w:rsidR="009B108B" w:rsidRPr="009B108B" w:rsidRDefault="009B108B" w:rsidP="009B108B">
      <w:pPr>
        <w:spacing w:line="276" w:lineRule="auto"/>
        <w:ind w:firstLine="709"/>
        <w:contextualSpacing/>
        <w:jc w:val="both"/>
        <w:rPr>
          <w:rFonts w:ascii="Times New Roman" w:eastAsia="Calibri" w:hAnsi="Times New Roman" w:cs="Times New Roman"/>
        </w:rPr>
      </w:pPr>
      <w:r w:rsidRPr="009B108B">
        <w:rPr>
          <w:rFonts w:ascii="Times New Roman" w:eastAsia="Calibri" w:hAnsi="Times New Roman" w:cs="Times New Roman"/>
          <w:sz w:val="24"/>
          <w:szCs w:val="24"/>
        </w:rPr>
        <w:t>5.</w:t>
      </w:r>
      <w:r w:rsidRPr="009B108B">
        <w:rPr>
          <w:rFonts w:ascii="Times New Roman" w:eastAsia="Calibri" w:hAnsi="Times New Roman" w:cs="Times New Roman"/>
        </w:rPr>
        <w:t xml:space="preserve"> Островская, И. В. Психология общения: учебник / И. В. Островская. - Москва: ГЭОТАР-Медиа, 2020. - 192 с. - 192 с. - ISBN 978-5-9704-5572-2. - Текст: электронный // ЭБС </w:t>
      </w:r>
      <w:hyperlink r:id="rId61" w:history="1">
        <w:r w:rsidRPr="009B108B">
          <w:rPr>
            <w:rFonts w:ascii="Times New Roman" w:eastAsia="Calibri" w:hAnsi="Times New Roman" w:cs="Times New Roman"/>
            <w:color w:val="0563C1"/>
            <w:u w:val="single"/>
          </w:rPr>
          <w:t>https://www.studentlibrary.ru/book/ISBN9785970455722.html</w:t>
        </w:r>
      </w:hyperlink>
    </w:p>
    <w:p w14:paraId="5E99B689" w14:textId="77777777" w:rsidR="009B108B" w:rsidRPr="009B108B" w:rsidRDefault="009B108B" w:rsidP="009B108B">
      <w:pPr>
        <w:spacing w:line="276" w:lineRule="auto"/>
        <w:ind w:firstLine="709"/>
        <w:contextualSpacing/>
        <w:jc w:val="both"/>
        <w:rPr>
          <w:rFonts w:ascii="Times New Roman" w:eastAsia="Calibri" w:hAnsi="Times New Roman" w:cs="Times New Roman"/>
        </w:rPr>
      </w:pPr>
      <w:r w:rsidRPr="009B108B">
        <w:rPr>
          <w:rFonts w:ascii="Times New Roman" w:eastAsia="Calibri" w:hAnsi="Times New Roman" w:cs="Times New Roman"/>
        </w:rPr>
        <w:t>6.</w:t>
      </w:r>
      <w:r w:rsidRPr="009B108B">
        <w:rPr>
          <w:rFonts w:ascii="Times New Roman" w:eastAsia="Times New Roman" w:hAnsi="Times New Roman" w:cs="Times New Roman"/>
          <w:color w:val="000000"/>
          <w:sz w:val="24"/>
          <w:szCs w:val="24"/>
          <w:lang w:eastAsia="ru-RU"/>
        </w:rPr>
        <w:t>Рыжиков, С.Н. Психология общения. Практикум. / С.Н.Рыжыиков, Ю.М. Демидова. – Москва: КНОРУС, 2021. – 320 с.</w:t>
      </w:r>
    </w:p>
    <w:p w14:paraId="49FC8454" w14:textId="77777777" w:rsidR="009B108B" w:rsidRPr="009B108B" w:rsidRDefault="009B108B" w:rsidP="009B108B">
      <w:pPr>
        <w:tabs>
          <w:tab w:val="left" w:pos="211"/>
        </w:tabs>
        <w:ind w:firstLine="709"/>
        <w:rPr>
          <w:rFonts w:ascii="Times New Roman" w:eastAsia="Calibri" w:hAnsi="Times New Roman" w:cs="Times New Roman"/>
          <w:sz w:val="24"/>
          <w:szCs w:val="24"/>
        </w:rPr>
      </w:pPr>
      <w:r w:rsidRPr="009B108B">
        <w:rPr>
          <w:rFonts w:ascii="Times New Roman" w:eastAsia="Calibri" w:hAnsi="Times New Roman" w:cs="Times New Roman"/>
          <w:sz w:val="24"/>
          <w:szCs w:val="24"/>
        </w:rPr>
        <w:t xml:space="preserve">7.Садовская В. С., Ремизов В. А. Психология общения. Учебник и практикум для СПО. М.: Юрайт. 2020. 170 с. </w:t>
      </w:r>
    </w:p>
    <w:p w14:paraId="776D6D31" w14:textId="77777777" w:rsidR="009B108B" w:rsidRPr="009B108B" w:rsidRDefault="009B108B" w:rsidP="009B108B">
      <w:pPr>
        <w:ind w:firstLine="709"/>
        <w:rPr>
          <w:rFonts w:ascii="Times New Roman" w:eastAsia="Calibri" w:hAnsi="Times New Roman" w:cs="Times New Roman"/>
          <w:sz w:val="24"/>
          <w:szCs w:val="24"/>
        </w:rPr>
      </w:pPr>
      <w:r w:rsidRPr="009B108B">
        <w:rPr>
          <w:rFonts w:ascii="Times New Roman" w:eastAsia="Calibri" w:hAnsi="Times New Roman" w:cs="Times New Roman"/>
          <w:sz w:val="24"/>
          <w:szCs w:val="24"/>
        </w:rPr>
        <w:t>Интернет-источники:</w:t>
      </w:r>
    </w:p>
    <w:p w14:paraId="3C02F978" w14:textId="77777777" w:rsidR="009B108B" w:rsidRPr="009B108B" w:rsidRDefault="0096534A" w:rsidP="009B108B">
      <w:pPr>
        <w:keepNext/>
        <w:keepLines/>
        <w:tabs>
          <w:tab w:val="left" w:pos="426"/>
        </w:tabs>
        <w:ind w:firstLine="709"/>
        <w:jc w:val="both"/>
        <w:outlineLvl w:val="1"/>
        <w:rPr>
          <w:rFonts w:ascii="Times New Roman" w:eastAsia="Times New Roman" w:hAnsi="Times New Roman" w:cs="Times New Roman"/>
          <w:b/>
          <w:i/>
          <w:color w:val="2E74B5"/>
          <w:sz w:val="24"/>
          <w:szCs w:val="24"/>
        </w:rPr>
      </w:pPr>
      <w:hyperlink r:id="rId62" w:tgtFrame="_blank" w:history="1">
        <w:r w:rsidR="009B108B" w:rsidRPr="009B108B">
          <w:rPr>
            <w:rFonts w:ascii="Times New Roman" w:eastAsia="Times New Roman" w:hAnsi="Times New Roman" w:cs="Times New Roman"/>
            <w:sz w:val="24"/>
            <w:szCs w:val="24"/>
          </w:rPr>
          <w:t> 1.Портал психологии</w:t>
        </w:r>
      </w:hyperlink>
      <w:r w:rsidR="009B108B" w:rsidRPr="009B108B">
        <w:rPr>
          <w:rFonts w:ascii="Times New Roman" w:eastAsia="Times New Roman" w:hAnsi="Times New Roman" w:cs="Times New Roman"/>
          <w:color w:val="2E74B5"/>
          <w:sz w:val="24"/>
          <w:szCs w:val="24"/>
        </w:rPr>
        <w:t xml:space="preserve"> </w:t>
      </w:r>
      <w:r w:rsidR="009B108B" w:rsidRPr="009B108B">
        <w:rPr>
          <w:rFonts w:ascii="Times New Roman" w:eastAsia="Times New Roman" w:hAnsi="Times New Roman" w:cs="Times New Roman"/>
          <w:b/>
          <w:i/>
          <w:color w:val="2E74B5"/>
          <w:sz w:val="24"/>
          <w:szCs w:val="24"/>
        </w:rPr>
        <w:t>– «Psychology.ru»: [Электронный ресурс] - Режим доступа: http://www.psychology.ru</w:t>
      </w:r>
    </w:p>
    <w:p w14:paraId="5929566C" w14:textId="77777777" w:rsidR="009B108B" w:rsidRPr="009B108B" w:rsidRDefault="009B108B" w:rsidP="009B108B">
      <w:pPr>
        <w:ind w:firstLine="709"/>
        <w:jc w:val="both"/>
        <w:rPr>
          <w:rFonts w:ascii="Times New Roman" w:eastAsia="Calibri" w:hAnsi="Times New Roman" w:cs="Times New Roman"/>
          <w:sz w:val="24"/>
          <w:szCs w:val="24"/>
        </w:rPr>
      </w:pPr>
      <w:r w:rsidRPr="009B108B">
        <w:rPr>
          <w:rFonts w:ascii="Times New Roman" w:eastAsia="Calibri" w:hAnsi="Times New Roman" w:cs="Times New Roman"/>
          <w:sz w:val="24"/>
          <w:szCs w:val="24"/>
        </w:rPr>
        <w:t xml:space="preserve">2.Журнал </w:t>
      </w:r>
      <w:r w:rsidRPr="009B108B">
        <w:rPr>
          <w:rFonts w:ascii="Times New Roman" w:eastAsia="Calibri" w:hAnsi="Times New Roman" w:cs="Times New Roman"/>
          <w:bCs/>
          <w:sz w:val="24"/>
          <w:szCs w:val="24"/>
        </w:rPr>
        <w:t>«Psychologies»</w:t>
      </w:r>
      <w:r w:rsidRPr="009B108B">
        <w:rPr>
          <w:rFonts w:ascii="Times New Roman" w:eastAsia="Calibri" w:hAnsi="Times New Roman" w:cs="Times New Roman"/>
          <w:sz w:val="24"/>
          <w:szCs w:val="24"/>
        </w:rPr>
        <w:t>: [Электронный ресурс]</w:t>
      </w:r>
      <w:r w:rsidRPr="009B108B">
        <w:rPr>
          <w:rFonts w:ascii="Times New Roman" w:eastAsia="Calibri" w:hAnsi="Times New Roman" w:cs="Times New Roman"/>
          <w:b/>
          <w:i/>
          <w:sz w:val="24"/>
          <w:szCs w:val="24"/>
        </w:rPr>
        <w:t xml:space="preserve"> </w:t>
      </w:r>
      <w:r w:rsidRPr="009B108B">
        <w:rPr>
          <w:rFonts w:ascii="Times New Roman" w:eastAsia="Calibri" w:hAnsi="Times New Roman" w:cs="Times New Roman"/>
          <w:sz w:val="24"/>
          <w:szCs w:val="24"/>
        </w:rPr>
        <w:t>- Режим доступа:</w:t>
      </w:r>
      <w:r w:rsidRPr="009B108B">
        <w:rPr>
          <w:rFonts w:ascii="Times New Roman" w:eastAsia="Calibri" w:hAnsi="Times New Roman" w:cs="Times New Roman"/>
          <w:b/>
          <w:i/>
          <w:sz w:val="24"/>
          <w:szCs w:val="24"/>
        </w:rPr>
        <w:t xml:space="preserve"> </w:t>
      </w:r>
      <w:hyperlink r:id="rId63" w:history="1">
        <w:r w:rsidRPr="009B108B">
          <w:rPr>
            <w:rFonts w:ascii="Times New Roman" w:eastAsia="Calibri" w:hAnsi="Times New Roman" w:cs="Times New Roman"/>
            <w:color w:val="0563C1"/>
            <w:sz w:val="24"/>
            <w:szCs w:val="24"/>
            <w:u w:val="single"/>
          </w:rPr>
          <w:t>http://www.psycholog</w:t>
        </w:r>
        <w:r w:rsidRPr="009B108B">
          <w:rPr>
            <w:rFonts w:ascii="Times New Roman" w:eastAsia="Calibri" w:hAnsi="Times New Roman" w:cs="Times New Roman"/>
            <w:color w:val="0563C1"/>
            <w:sz w:val="24"/>
            <w:szCs w:val="24"/>
            <w:u w:val="single"/>
            <w:lang w:val="en-US"/>
          </w:rPr>
          <w:t>ies</w:t>
        </w:r>
        <w:r w:rsidRPr="009B108B">
          <w:rPr>
            <w:rFonts w:ascii="Times New Roman" w:eastAsia="Calibri" w:hAnsi="Times New Roman" w:cs="Times New Roman"/>
            <w:color w:val="0563C1"/>
            <w:sz w:val="24"/>
            <w:szCs w:val="24"/>
            <w:u w:val="single"/>
          </w:rPr>
          <w:t>.ru</w:t>
        </w:r>
      </w:hyperlink>
    </w:p>
    <w:p w14:paraId="21E5414E" w14:textId="77777777" w:rsidR="009B108B" w:rsidRPr="009B108B" w:rsidRDefault="009B108B" w:rsidP="009B108B">
      <w:pPr>
        <w:ind w:firstLine="709"/>
        <w:jc w:val="both"/>
        <w:rPr>
          <w:rFonts w:ascii="Times New Roman" w:eastAsia="Calibri" w:hAnsi="Times New Roman" w:cs="Times New Roman"/>
          <w:sz w:val="24"/>
          <w:szCs w:val="24"/>
        </w:rPr>
      </w:pPr>
      <w:r w:rsidRPr="009B108B">
        <w:rPr>
          <w:rFonts w:ascii="Times New Roman" w:eastAsia="Calibri" w:hAnsi="Times New Roman" w:cs="Times New Roman"/>
          <w:bCs/>
          <w:sz w:val="24"/>
          <w:szCs w:val="24"/>
        </w:rPr>
        <w:t>3. </w:t>
      </w:r>
      <w:r w:rsidRPr="009B108B">
        <w:rPr>
          <w:rFonts w:ascii="Times New Roman" w:eastAsia="Calibri" w:hAnsi="Times New Roman" w:cs="Times New Roman"/>
          <w:bCs/>
          <w:iCs/>
          <w:sz w:val="24"/>
          <w:szCs w:val="24"/>
        </w:rPr>
        <w:t>Электронная библиотека учебников:</w:t>
      </w:r>
      <w:r w:rsidRPr="009B108B">
        <w:rPr>
          <w:rFonts w:ascii="Times New Roman" w:eastAsia="Calibri" w:hAnsi="Times New Roman" w:cs="Times New Roman"/>
          <w:bCs/>
          <w:sz w:val="24"/>
          <w:szCs w:val="24"/>
        </w:rPr>
        <w:t xml:space="preserve"> </w:t>
      </w:r>
      <w:r w:rsidRPr="009B108B">
        <w:rPr>
          <w:rFonts w:ascii="Times New Roman" w:eastAsia="Calibri" w:hAnsi="Times New Roman" w:cs="Times New Roman"/>
          <w:sz w:val="24"/>
          <w:szCs w:val="24"/>
        </w:rPr>
        <w:t xml:space="preserve">[Электронный ресурс] - Режим доступа: </w:t>
      </w:r>
      <w:hyperlink r:id="rId64" w:tgtFrame="_blank" w:history="1">
        <w:r w:rsidRPr="009B108B">
          <w:rPr>
            <w:rFonts w:ascii="Times New Roman" w:eastAsia="Calibri" w:hAnsi="Times New Roman" w:cs="Times New Roman"/>
            <w:color w:val="0563C1"/>
            <w:sz w:val="24"/>
            <w:szCs w:val="24"/>
            <w:u w:val="single"/>
          </w:rPr>
          <w:t>http://studentam.net/</w:t>
        </w:r>
      </w:hyperlink>
    </w:p>
    <w:p w14:paraId="73071F88" w14:textId="77777777" w:rsidR="009B108B" w:rsidRPr="009B108B" w:rsidRDefault="009B108B" w:rsidP="009B108B">
      <w:pPr>
        <w:ind w:firstLine="709"/>
        <w:jc w:val="both"/>
        <w:rPr>
          <w:rFonts w:ascii="Times New Roman" w:eastAsia="Calibri" w:hAnsi="Times New Roman" w:cs="Times New Roman"/>
          <w:sz w:val="24"/>
          <w:szCs w:val="24"/>
        </w:rPr>
      </w:pPr>
      <w:r w:rsidRPr="009B108B">
        <w:rPr>
          <w:rFonts w:ascii="Times New Roman" w:eastAsia="Calibri" w:hAnsi="Times New Roman" w:cs="Times New Roman"/>
          <w:sz w:val="24"/>
          <w:szCs w:val="24"/>
        </w:rPr>
        <w:t>4. </w:t>
      </w:r>
      <w:r w:rsidRPr="009B108B">
        <w:rPr>
          <w:rFonts w:ascii="Times New Roman" w:eastAsia="Calibri" w:hAnsi="Times New Roman" w:cs="Times New Roman"/>
          <w:bCs/>
          <w:iCs/>
          <w:sz w:val="24"/>
          <w:szCs w:val="24"/>
        </w:rPr>
        <w:t>Библиотека Гумер - гуманитарные науки</w:t>
      </w:r>
      <w:r w:rsidRPr="009B108B">
        <w:rPr>
          <w:rFonts w:ascii="Times New Roman" w:eastAsia="Calibri" w:hAnsi="Times New Roman" w:cs="Times New Roman"/>
          <w:sz w:val="24"/>
          <w:szCs w:val="24"/>
        </w:rPr>
        <w:t xml:space="preserve">: [Электронный ресурс] - Режим доступа: </w:t>
      </w:r>
      <w:hyperlink r:id="rId65" w:tgtFrame="_blank" w:history="1">
        <w:r w:rsidRPr="009B108B">
          <w:rPr>
            <w:rFonts w:ascii="Times New Roman" w:eastAsia="Calibri" w:hAnsi="Times New Roman" w:cs="Times New Roman"/>
            <w:color w:val="0563C1"/>
            <w:sz w:val="24"/>
            <w:szCs w:val="24"/>
            <w:u w:val="single"/>
          </w:rPr>
          <w:t>http://www.gumer.info/</w:t>
        </w:r>
      </w:hyperlink>
    </w:p>
    <w:p w14:paraId="73518835" w14:textId="77777777" w:rsidR="009B108B" w:rsidRPr="009B108B" w:rsidRDefault="009B108B" w:rsidP="009B108B">
      <w:pPr>
        <w:ind w:firstLine="709"/>
        <w:jc w:val="both"/>
        <w:rPr>
          <w:rFonts w:ascii="Times New Roman" w:eastAsia="Calibri" w:hAnsi="Times New Roman" w:cs="Times New Roman"/>
          <w:sz w:val="24"/>
          <w:szCs w:val="24"/>
        </w:rPr>
      </w:pPr>
      <w:r w:rsidRPr="009B108B">
        <w:rPr>
          <w:rFonts w:ascii="Times New Roman" w:eastAsia="Calibri" w:hAnsi="Times New Roman" w:cs="Times New Roman"/>
          <w:sz w:val="24"/>
          <w:szCs w:val="24"/>
        </w:rPr>
        <w:t>5. </w:t>
      </w:r>
      <w:r w:rsidRPr="009B108B">
        <w:rPr>
          <w:rFonts w:ascii="Times New Roman" w:eastAsia="Calibri" w:hAnsi="Times New Roman" w:cs="Times New Roman"/>
          <w:bCs/>
          <w:iCs/>
          <w:sz w:val="24"/>
          <w:szCs w:val="24"/>
        </w:rPr>
        <w:t>PSYLIB: Психологическая библиотека «Самопознание и саморазвитие»</w:t>
      </w:r>
      <w:r w:rsidRPr="009B108B">
        <w:rPr>
          <w:rFonts w:ascii="Times New Roman" w:eastAsia="Calibri" w:hAnsi="Times New Roman" w:cs="Times New Roman"/>
          <w:sz w:val="24"/>
          <w:szCs w:val="24"/>
        </w:rPr>
        <w:t>: [Электронный ресурс] - Режим доступа: http://psylib.kiev.ua/</w:t>
      </w:r>
    </w:p>
    <w:p w14:paraId="19E3575C" w14:textId="77777777" w:rsidR="009B108B" w:rsidRPr="009B108B" w:rsidRDefault="009B108B" w:rsidP="009B108B">
      <w:pPr>
        <w:spacing w:line="276" w:lineRule="auto"/>
        <w:ind w:firstLine="709"/>
        <w:contextualSpacing/>
        <w:jc w:val="both"/>
        <w:rPr>
          <w:rFonts w:ascii="Times New Roman" w:eastAsia="Times New Roman" w:hAnsi="Times New Roman" w:cs="Times New Roman"/>
          <w:color w:val="000000"/>
          <w:sz w:val="24"/>
          <w:szCs w:val="24"/>
          <w:lang w:eastAsia="ru-RU"/>
        </w:rPr>
      </w:pPr>
    </w:p>
    <w:p w14:paraId="419B32DF" w14:textId="77777777" w:rsidR="009B108B" w:rsidRPr="009B108B" w:rsidRDefault="009B108B" w:rsidP="009B108B">
      <w:pPr>
        <w:suppressAutoHyphens/>
        <w:spacing w:line="276" w:lineRule="auto"/>
        <w:ind w:firstLine="709"/>
        <w:contextualSpacing/>
        <w:rPr>
          <w:rFonts w:ascii="Times New Roman" w:eastAsia="Calibri" w:hAnsi="Times New Roman" w:cs="Times New Roman"/>
          <w:b/>
          <w:bCs/>
          <w:iCs/>
          <w:sz w:val="24"/>
          <w:szCs w:val="24"/>
        </w:rPr>
      </w:pPr>
      <w:r w:rsidRPr="009B108B">
        <w:rPr>
          <w:rFonts w:ascii="Times New Roman" w:eastAsia="Calibri" w:hAnsi="Times New Roman" w:cs="Times New Roman"/>
          <w:b/>
          <w:bCs/>
          <w:iCs/>
          <w:sz w:val="24"/>
          <w:szCs w:val="24"/>
        </w:rPr>
        <w:t>3.2.2. Дополнительные источники</w:t>
      </w:r>
    </w:p>
    <w:p w14:paraId="79FB75AA" w14:textId="77777777" w:rsidR="009B108B" w:rsidRPr="009B108B" w:rsidRDefault="009B108B" w:rsidP="009B108B">
      <w:pPr>
        <w:shd w:val="clear" w:color="auto" w:fill="FFFFFF"/>
        <w:ind w:firstLine="709"/>
        <w:jc w:val="both"/>
        <w:rPr>
          <w:rFonts w:ascii="Times New Roman" w:eastAsia="Times New Roman" w:hAnsi="Times New Roman" w:cs="Times New Roman"/>
          <w:color w:val="000000"/>
          <w:sz w:val="24"/>
          <w:szCs w:val="24"/>
          <w:lang w:eastAsia="ru-RU"/>
        </w:rPr>
      </w:pPr>
      <w:r w:rsidRPr="009B108B">
        <w:rPr>
          <w:rFonts w:ascii="Times New Roman" w:eastAsia="Times New Roman" w:hAnsi="Times New Roman" w:cs="Times New Roman"/>
          <w:color w:val="000000"/>
          <w:sz w:val="24"/>
          <w:szCs w:val="24"/>
          <w:lang w:eastAsia="ru-RU"/>
        </w:rPr>
        <w:lastRenderedPageBreak/>
        <w:t>1.Волкова, А.И. Психология общения: Учебник / А.И. Волкова. – Ростов-на-Дону: Феникс, 2020. – 446 с.</w:t>
      </w:r>
    </w:p>
    <w:p w14:paraId="3EDE0719" w14:textId="77777777" w:rsidR="009B108B" w:rsidRPr="009B108B" w:rsidRDefault="009B108B" w:rsidP="009B108B">
      <w:pPr>
        <w:shd w:val="clear" w:color="auto" w:fill="FFFFFF"/>
        <w:ind w:firstLine="709"/>
        <w:jc w:val="both"/>
        <w:rPr>
          <w:rFonts w:ascii="Times New Roman" w:eastAsia="Times New Roman" w:hAnsi="Times New Roman" w:cs="Times New Roman"/>
          <w:color w:val="000000"/>
          <w:sz w:val="24"/>
          <w:szCs w:val="24"/>
          <w:lang w:eastAsia="ru-RU"/>
        </w:rPr>
      </w:pPr>
      <w:r w:rsidRPr="009B108B">
        <w:rPr>
          <w:rFonts w:ascii="Times New Roman" w:eastAsia="Times New Roman" w:hAnsi="Times New Roman" w:cs="Times New Roman"/>
          <w:color w:val="000000"/>
          <w:sz w:val="24"/>
          <w:szCs w:val="24"/>
          <w:lang w:eastAsia="ru-RU"/>
        </w:rPr>
        <w:t>2.Столяренко, Л.Д. Психология общения / Л.Д. Столяренко. – Ростов-на-Дону: Феникс, 2020. – 317 с.</w:t>
      </w:r>
    </w:p>
    <w:p w14:paraId="66C32C29" w14:textId="77777777" w:rsidR="009B108B" w:rsidRPr="009B108B" w:rsidRDefault="009B108B" w:rsidP="009B108B">
      <w:pPr>
        <w:shd w:val="clear" w:color="auto" w:fill="FFFFFF"/>
        <w:ind w:firstLine="709"/>
        <w:jc w:val="both"/>
        <w:rPr>
          <w:rFonts w:ascii="Times New Roman" w:eastAsia="Times New Roman" w:hAnsi="Times New Roman" w:cs="Times New Roman"/>
          <w:color w:val="000000"/>
          <w:sz w:val="24"/>
          <w:szCs w:val="24"/>
          <w:lang w:eastAsia="ru-RU"/>
        </w:rPr>
      </w:pPr>
      <w:r w:rsidRPr="009B108B">
        <w:rPr>
          <w:rFonts w:ascii="Times New Roman" w:eastAsia="Times New Roman" w:hAnsi="Times New Roman" w:cs="Times New Roman"/>
          <w:color w:val="000000"/>
          <w:sz w:val="24"/>
          <w:szCs w:val="24"/>
          <w:lang w:eastAsia="ru-RU"/>
        </w:rPr>
        <w:t>3.Харова, М.Н. Психология общения: Учебник / М.Н. Жарова. – Москва: Академия, 2020. – 256 с.</w:t>
      </w:r>
    </w:p>
    <w:p w14:paraId="6882182E" w14:textId="77777777" w:rsidR="009B108B" w:rsidRPr="009B108B" w:rsidRDefault="009B108B" w:rsidP="009B108B">
      <w:pPr>
        <w:suppressAutoHyphens/>
        <w:spacing w:line="276" w:lineRule="auto"/>
        <w:ind w:firstLine="709"/>
        <w:contextualSpacing/>
        <w:rPr>
          <w:rFonts w:ascii="Times New Roman" w:eastAsia="Calibri" w:hAnsi="Times New Roman" w:cs="Times New Roman"/>
          <w:b/>
          <w:bCs/>
          <w:iCs/>
          <w:sz w:val="24"/>
          <w:szCs w:val="24"/>
        </w:rPr>
      </w:pPr>
    </w:p>
    <w:p w14:paraId="41DF0F65" w14:textId="77777777" w:rsidR="009B108B" w:rsidRPr="009B108B" w:rsidRDefault="009B108B" w:rsidP="009B108B">
      <w:pPr>
        <w:keepNext/>
        <w:spacing w:after="120"/>
        <w:jc w:val="center"/>
        <w:outlineLvl w:val="0"/>
        <w:rPr>
          <w:rFonts w:ascii="Times New Roman" w:eastAsia="Segoe UI" w:hAnsi="Times New Roman" w:cs="Times New Roman"/>
          <w:caps/>
          <w:kern w:val="32"/>
          <w:sz w:val="24"/>
          <w:szCs w:val="24"/>
          <w:lang w:eastAsia="x-none"/>
        </w:rPr>
      </w:pPr>
      <w:r w:rsidRPr="009B108B">
        <w:rPr>
          <w:rFonts w:ascii="Times New Roman" w:eastAsia="Segoe UI" w:hAnsi="Times New Roman" w:cs="Times New Roman"/>
          <w:b/>
          <w:bCs/>
          <w:caps/>
          <w:kern w:val="32"/>
          <w:sz w:val="24"/>
          <w:szCs w:val="24"/>
          <w:lang w:val="x-none" w:eastAsia="x-none"/>
        </w:rPr>
        <w:t xml:space="preserve">4. Контроль и оценка результатов </w:t>
      </w:r>
      <w:r w:rsidRPr="009B108B">
        <w:rPr>
          <w:rFonts w:ascii="Times New Roman" w:eastAsia="Segoe UI" w:hAnsi="Times New Roman" w:cs="Times New Roman"/>
          <w:b/>
          <w:bCs/>
          <w:caps/>
          <w:kern w:val="32"/>
          <w:sz w:val="24"/>
          <w:szCs w:val="24"/>
          <w:lang w:val="x-none" w:eastAsia="x-none"/>
        </w:rPr>
        <w:br/>
        <w:t xml:space="preserve">освоения </w:t>
      </w:r>
      <w:r w:rsidRPr="009B108B">
        <w:rPr>
          <w:rFonts w:ascii="Times New Roman" w:eastAsia="Segoe UI" w:hAnsi="Times New Roman" w:cs="Times New Roman"/>
          <w:b/>
          <w:bCs/>
          <w:caps/>
          <w:kern w:val="32"/>
          <w:sz w:val="24"/>
          <w:szCs w:val="24"/>
          <w:lang w:eastAsia="x-none"/>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4"/>
        <w:gridCol w:w="3112"/>
      </w:tblGrid>
      <w:tr w:rsidR="009B108B" w:rsidRPr="009B108B" w14:paraId="59393BEE" w14:textId="77777777" w:rsidTr="00AD5821">
        <w:trPr>
          <w:trHeight w:val="519"/>
        </w:trPr>
        <w:tc>
          <w:tcPr>
            <w:tcW w:w="1543" w:type="pct"/>
            <w:vAlign w:val="center"/>
          </w:tcPr>
          <w:p w14:paraId="255E7C58" w14:textId="77777777" w:rsidR="009B108B" w:rsidRPr="009B108B" w:rsidRDefault="009B108B" w:rsidP="009B108B">
            <w:pPr>
              <w:suppressAutoHyphens/>
              <w:spacing w:line="276" w:lineRule="auto"/>
              <w:contextualSpacing/>
              <w:jc w:val="center"/>
              <w:rPr>
                <w:rFonts w:ascii="Times New Roman" w:eastAsia="Calibri" w:hAnsi="Times New Roman" w:cs="Times New Roman"/>
                <w:b/>
                <w:iCs/>
                <w:sz w:val="24"/>
                <w:szCs w:val="24"/>
              </w:rPr>
            </w:pPr>
            <w:r w:rsidRPr="009B108B">
              <w:rPr>
                <w:rFonts w:ascii="Times New Roman" w:eastAsia="Calibri" w:hAnsi="Times New Roman" w:cs="Times New Roman"/>
                <w:b/>
                <w:iCs/>
                <w:sz w:val="24"/>
                <w:szCs w:val="24"/>
              </w:rPr>
              <w:t>Результаты обучения</w:t>
            </w:r>
          </w:p>
        </w:tc>
        <w:tc>
          <w:tcPr>
            <w:tcW w:w="1840" w:type="pct"/>
            <w:vAlign w:val="center"/>
          </w:tcPr>
          <w:p w14:paraId="34D50FF7" w14:textId="77777777" w:rsidR="009B108B" w:rsidRPr="009B108B" w:rsidRDefault="009B108B" w:rsidP="009B108B">
            <w:pPr>
              <w:suppressAutoHyphens/>
              <w:spacing w:line="276" w:lineRule="auto"/>
              <w:contextualSpacing/>
              <w:jc w:val="center"/>
              <w:rPr>
                <w:rFonts w:ascii="Times New Roman" w:eastAsia="Calibri" w:hAnsi="Times New Roman" w:cs="Times New Roman"/>
                <w:b/>
                <w:sz w:val="24"/>
                <w:szCs w:val="24"/>
              </w:rPr>
            </w:pPr>
            <w:r w:rsidRPr="009B108B">
              <w:rPr>
                <w:rFonts w:ascii="Times New Roman" w:eastAsia="Calibri" w:hAnsi="Times New Roman" w:cs="Times New Roman"/>
                <w:b/>
                <w:iCs/>
                <w:sz w:val="24"/>
                <w:szCs w:val="24"/>
              </w:rPr>
              <w:t>Показатели освоенности компетенций</w:t>
            </w:r>
          </w:p>
        </w:tc>
        <w:tc>
          <w:tcPr>
            <w:tcW w:w="1616" w:type="pct"/>
            <w:vAlign w:val="center"/>
          </w:tcPr>
          <w:p w14:paraId="6CD241F5" w14:textId="77777777" w:rsidR="009B108B" w:rsidRPr="009B108B" w:rsidRDefault="009B108B" w:rsidP="009B108B">
            <w:pPr>
              <w:suppressAutoHyphens/>
              <w:spacing w:line="276" w:lineRule="auto"/>
              <w:contextualSpacing/>
              <w:jc w:val="center"/>
              <w:rPr>
                <w:rFonts w:ascii="Times New Roman" w:eastAsia="Calibri" w:hAnsi="Times New Roman" w:cs="Times New Roman"/>
                <w:b/>
                <w:sz w:val="24"/>
                <w:szCs w:val="24"/>
              </w:rPr>
            </w:pPr>
            <w:r w:rsidRPr="009B108B">
              <w:rPr>
                <w:rFonts w:ascii="Times New Roman" w:eastAsia="Calibri" w:hAnsi="Times New Roman" w:cs="Times New Roman"/>
                <w:b/>
                <w:sz w:val="24"/>
                <w:szCs w:val="24"/>
              </w:rPr>
              <w:t>Методы оценки</w:t>
            </w:r>
          </w:p>
        </w:tc>
      </w:tr>
      <w:tr w:rsidR="009B108B" w:rsidRPr="009B108B" w14:paraId="1B8B21CD" w14:textId="77777777" w:rsidTr="00AD5821">
        <w:trPr>
          <w:trHeight w:val="10367"/>
        </w:trPr>
        <w:tc>
          <w:tcPr>
            <w:tcW w:w="1543" w:type="pct"/>
          </w:tcPr>
          <w:p w14:paraId="03BCF0E8" w14:textId="77777777" w:rsidR="009B108B" w:rsidRPr="009B108B" w:rsidRDefault="009B108B" w:rsidP="009B108B">
            <w:pPr>
              <w:suppressAutoHyphens/>
              <w:spacing w:line="276" w:lineRule="auto"/>
              <w:contextualSpacing/>
              <w:rPr>
                <w:rFonts w:ascii="Times New Roman" w:eastAsia="Calibri" w:hAnsi="Times New Roman" w:cs="Times New Roman"/>
                <w:bCs/>
                <w:i/>
                <w:sz w:val="24"/>
                <w:szCs w:val="24"/>
              </w:rPr>
            </w:pPr>
            <w:r w:rsidRPr="009B108B">
              <w:rPr>
                <w:rFonts w:ascii="Times New Roman" w:eastAsia="Calibri" w:hAnsi="Times New Roman" w:cs="Times New Roman"/>
                <w:bCs/>
                <w:i/>
                <w:sz w:val="24"/>
                <w:szCs w:val="24"/>
              </w:rPr>
              <w:t xml:space="preserve">Знает: </w:t>
            </w:r>
          </w:p>
          <w:p w14:paraId="0272A6C9" w14:textId="77777777" w:rsidR="009B108B" w:rsidRPr="009B108B" w:rsidRDefault="009B108B" w:rsidP="009B108B">
            <w:pPr>
              <w:rPr>
                <w:rFonts w:ascii="Times New Roman" w:eastAsia="Calibri" w:hAnsi="Times New Roman" w:cs="Times New Roman"/>
              </w:rPr>
            </w:pPr>
            <w:r w:rsidRPr="009B108B">
              <w:rPr>
                <w:rFonts w:ascii="Times New Roman" w:eastAsia="Calibri" w:hAnsi="Times New Roman" w:cs="Times New Roman"/>
              </w:rPr>
              <w:t>- актуальный профессиональный и социальный контекст, в котором приходится работать и жить;</w:t>
            </w:r>
          </w:p>
          <w:p w14:paraId="037530D5" w14:textId="77777777" w:rsidR="009B108B" w:rsidRPr="009B108B" w:rsidRDefault="009B108B" w:rsidP="009B108B">
            <w:pPr>
              <w:rPr>
                <w:rFonts w:ascii="Times New Roman" w:eastAsia="Calibri" w:hAnsi="Times New Roman" w:cs="Times New Roman"/>
              </w:rPr>
            </w:pPr>
            <w:r w:rsidRPr="009B108B">
              <w:rPr>
                <w:rFonts w:ascii="Times New Roman" w:eastAsia="Calibri" w:hAnsi="Times New Roman" w:cs="Times New Roman"/>
              </w:rPr>
              <w:t>- структуру плана для решения задач, алгоритмы выполнения работ в профессиональной и смежных областях;</w:t>
            </w:r>
          </w:p>
          <w:p w14:paraId="41DF1D9E" w14:textId="77777777" w:rsidR="009B108B" w:rsidRPr="009B108B" w:rsidRDefault="009B108B" w:rsidP="009B108B">
            <w:pPr>
              <w:rPr>
                <w:rFonts w:ascii="Times New Roman" w:eastAsia="Calibri" w:hAnsi="Times New Roman" w:cs="Times New Roman"/>
              </w:rPr>
            </w:pPr>
            <w:r w:rsidRPr="009B108B">
              <w:rPr>
                <w:rFonts w:ascii="Times New Roman" w:eastAsia="Calibri" w:hAnsi="Times New Roman" w:cs="Times New Roman"/>
              </w:rPr>
              <w:t>- основные источники информации и ресурсы для решения задач и/или проблем в профессиональном и/или социальном контексте;</w:t>
            </w:r>
          </w:p>
          <w:p w14:paraId="278016C0" w14:textId="77777777" w:rsidR="009B108B" w:rsidRPr="009B108B" w:rsidRDefault="009B108B" w:rsidP="009B108B">
            <w:pPr>
              <w:rPr>
                <w:rFonts w:ascii="Times New Roman" w:eastAsia="Calibri" w:hAnsi="Times New Roman" w:cs="Times New Roman"/>
              </w:rPr>
            </w:pPr>
            <w:r w:rsidRPr="009B108B">
              <w:rPr>
                <w:rFonts w:ascii="Times New Roman" w:eastAsia="Calibri" w:hAnsi="Times New Roman" w:cs="Times New Roman"/>
              </w:rPr>
              <w:t>- методы работы в профессиональной и смежных сферах;</w:t>
            </w:r>
          </w:p>
          <w:p w14:paraId="77F57E91" w14:textId="77777777" w:rsidR="009B108B" w:rsidRPr="009B108B" w:rsidRDefault="009B108B" w:rsidP="009B108B">
            <w:pPr>
              <w:suppressAutoHyphens/>
              <w:spacing w:line="276" w:lineRule="auto"/>
              <w:contextualSpacing/>
              <w:rPr>
                <w:rFonts w:ascii="Times New Roman" w:eastAsia="Calibri" w:hAnsi="Times New Roman" w:cs="Times New Roman"/>
              </w:rPr>
            </w:pPr>
            <w:r w:rsidRPr="009B108B">
              <w:rPr>
                <w:rFonts w:ascii="Times New Roman" w:eastAsia="Calibri" w:hAnsi="Times New Roman" w:cs="Times New Roman"/>
              </w:rPr>
              <w:t>- порядок оценки результатов решения задач профессиональной деятельности;</w:t>
            </w:r>
          </w:p>
          <w:p w14:paraId="20057112" w14:textId="77777777" w:rsidR="009B108B" w:rsidRPr="009B108B" w:rsidRDefault="009B108B" w:rsidP="009B108B">
            <w:pPr>
              <w:rPr>
                <w:rFonts w:ascii="Times New Roman" w:eastAsia="Calibri" w:hAnsi="Times New Roman" w:cs="Times New Roman"/>
              </w:rPr>
            </w:pPr>
            <w:r w:rsidRPr="009B108B">
              <w:rPr>
                <w:rFonts w:ascii="Times New Roman" w:eastAsia="Calibri" w:hAnsi="Times New Roman" w:cs="Times New Roman"/>
                <w:bCs/>
                <w:i/>
              </w:rPr>
              <w:t>-</w:t>
            </w:r>
            <w:r w:rsidRPr="009B108B">
              <w:rPr>
                <w:rFonts w:ascii="Times New Roman" w:eastAsia="Calibri" w:hAnsi="Times New Roman" w:cs="Times New Roman"/>
              </w:rPr>
              <w:t xml:space="preserve"> психологические основы деятельности коллектива;</w:t>
            </w:r>
          </w:p>
          <w:p w14:paraId="0BCF84B4" w14:textId="77777777" w:rsidR="009B108B" w:rsidRPr="009B108B" w:rsidRDefault="009B108B" w:rsidP="009B108B">
            <w:pPr>
              <w:suppressAutoHyphens/>
              <w:spacing w:line="276" w:lineRule="auto"/>
              <w:contextualSpacing/>
              <w:rPr>
                <w:rFonts w:ascii="Times New Roman" w:eastAsia="Calibri" w:hAnsi="Times New Roman" w:cs="Times New Roman"/>
              </w:rPr>
            </w:pPr>
            <w:r w:rsidRPr="009B108B">
              <w:rPr>
                <w:rFonts w:ascii="Times New Roman" w:eastAsia="Calibri" w:hAnsi="Times New Roman" w:cs="Times New Roman"/>
              </w:rPr>
              <w:t>- психологические особенности личности;</w:t>
            </w:r>
          </w:p>
          <w:p w14:paraId="3322939B" w14:textId="77777777" w:rsidR="009B108B" w:rsidRPr="009B108B" w:rsidRDefault="009B108B" w:rsidP="009B108B">
            <w:pPr>
              <w:suppressAutoHyphens/>
              <w:spacing w:line="276" w:lineRule="auto"/>
              <w:contextualSpacing/>
              <w:rPr>
                <w:rFonts w:ascii="Times New Roman" w:eastAsia="Calibri" w:hAnsi="Times New Roman" w:cs="Times New Roman"/>
              </w:rPr>
            </w:pPr>
            <w:r w:rsidRPr="009B108B">
              <w:rPr>
                <w:rFonts w:ascii="Times New Roman" w:eastAsia="Calibri" w:hAnsi="Times New Roman" w:cs="Times New Roman"/>
              </w:rPr>
              <w:t>- правила оформления документов;</w:t>
            </w:r>
          </w:p>
          <w:p w14:paraId="50856D36" w14:textId="77777777" w:rsidR="009B108B" w:rsidRPr="009B108B" w:rsidRDefault="009B108B" w:rsidP="009B108B">
            <w:pPr>
              <w:rPr>
                <w:rFonts w:ascii="Times New Roman" w:eastAsia="Calibri" w:hAnsi="Times New Roman" w:cs="Times New Roman"/>
              </w:rPr>
            </w:pPr>
            <w:r w:rsidRPr="009B108B">
              <w:rPr>
                <w:rFonts w:ascii="Times New Roman" w:eastAsia="Calibri" w:hAnsi="Times New Roman" w:cs="Times New Roman"/>
              </w:rPr>
              <w:t>- правила построения устных сообщений;</w:t>
            </w:r>
          </w:p>
          <w:p w14:paraId="29BB8A88" w14:textId="77777777" w:rsidR="009B108B" w:rsidRPr="009B108B" w:rsidRDefault="009B108B" w:rsidP="009B108B">
            <w:pPr>
              <w:suppressAutoHyphens/>
              <w:spacing w:line="276" w:lineRule="auto"/>
              <w:contextualSpacing/>
              <w:rPr>
                <w:rFonts w:ascii="Times New Roman" w:eastAsia="Calibri" w:hAnsi="Times New Roman" w:cs="Times New Roman"/>
              </w:rPr>
            </w:pPr>
            <w:r w:rsidRPr="009B108B">
              <w:rPr>
                <w:rFonts w:ascii="Times New Roman" w:eastAsia="Calibri" w:hAnsi="Times New Roman" w:cs="Times New Roman"/>
              </w:rPr>
              <w:t>- особенности социального и культурного контекста;</w:t>
            </w:r>
          </w:p>
          <w:p w14:paraId="1ABE5C0D" w14:textId="77777777" w:rsidR="009B108B" w:rsidRPr="009B108B" w:rsidRDefault="009B108B" w:rsidP="009B108B">
            <w:pPr>
              <w:rPr>
                <w:rFonts w:ascii="Times New Roman" w:eastAsia="Calibri" w:hAnsi="Times New Roman" w:cs="Times New Roman"/>
              </w:rPr>
            </w:pPr>
            <w:r w:rsidRPr="009B108B">
              <w:rPr>
                <w:rFonts w:ascii="Times New Roman" w:eastAsia="Calibri" w:hAnsi="Times New Roman" w:cs="Times New Roman"/>
                <w:bCs/>
                <w:i/>
                <w:sz w:val="24"/>
                <w:szCs w:val="24"/>
              </w:rPr>
              <w:t xml:space="preserve">- </w:t>
            </w:r>
            <w:r w:rsidRPr="009B108B">
              <w:rPr>
                <w:rFonts w:ascii="Times New Roman" w:eastAsia="Calibri" w:hAnsi="Times New Roman" w:cs="Times New Roman"/>
              </w:rPr>
              <w:t>сущность гражданско-патриотической позиции;</w:t>
            </w:r>
          </w:p>
          <w:p w14:paraId="13DE0DA1" w14:textId="77777777" w:rsidR="009B108B" w:rsidRPr="009B108B" w:rsidRDefault="009B108B" w:rsidP="009B108B">
            <w:pPr>
              <w:rPr>
                <w:rFonts w:ascii="Times New Roman" w:eastAsia="Calibri" w:hAnsi="Times New Roman" w:cs="Times New Roman"/>
              </w:rPr>
            </w:pPr>
            <w:r w:rsidRPr="009B108B">
              <w:rPr>
                <w:rFonts w:ascii="Times New Roman" w:eastAsia="Calibri" w:hAnsi="Times New Roman" w:cs="Times New Roman"/>
              </w:rPr>
              <w:t xml:space="preserve">- традиционных общечеловеческих ценностей, в том числе с учетом гармонизации </w:t>
            </w:r>
            <w:r w:rsidRPr="009B108B">
              <w:rPr>
                <w:rFonts w:ascii="Times New Roman" w:eastAsia="Calibri" w:hAnsi="Times New Roman" w:cs="Times New Roman"/>
              </w:rPr>
              <w:lastRenderedPageBreak/>
              <w:t>межнациональных и межрелигиозных отношений;</w:t>
            </w:r>
          </w:p>
          <w:p w14:paraId="48BDA816" w14:textId="77777777" w:rsidR="009B108B" w:rsidRPr="009B108B" w:rsidRDefault="009B108B" w:rsidP="009B108B">
            <w:pPr>
              <w:rPr>
                <w:rFonts w:ascii="Times New Roman" w:eastAsia="Calibri" w:hAnsi="Times New Roman" w:cs="Times New Roman"/>
              </w:rPr>
            </w:pPr>
            <w:r w:rsidRPr="009B108B">
              <w:rPr>
                <w:rFonts w:ascii="Times New Roman" w:eastAsia="Calibri" w:hAnsi="Times New Roman" w:cs="Times New Roman"/>
              </w:rPr>
              <w:t>- значимость профессиональной деятельности по специальности;</w:t>
            </w:r>
          </w:p>
          <w:p w14:paraId="2EE64296" w14:textId="77777777" w:rsidR="009B108B" w:rsidRPr="009B108B" w:rsidRDefault="009B108B" w:rsidP="009B108B">
            <w:pPr>
              <w:suppressAutoHyphens/>
              <w:spacing w:line="276" w:lineRule="auto"/>
              <w:contextualSpacing/>
              <w:rPr>
                <w:rFonts w:ascii="Times New Roman" w:eastAsia="Calibri" w:hAnsi="Times New Roman" w:cs="Times New Roman"/>
              </w:rPr>
            </w:pPr>
            <w:r w:rsidRPr="009B108B">
              <w:rPr>
                <w:rFonts w:ascii="Times New Roman" w:eastAsia="Calibri" w:hAnsi="Times New Roman" w:cs="Times New Roman"/>
              </w:rPr>
              <w:t>- стандарты антикоррупционного поведения и последствия его нарушения;</w:t>
            </w:r>
          </w:p>
          <w:p w14:paraId="5295523A" w14:textId="77777777" w:rsidR="009B108B" w:rsidRPr="009B108B" w:rsidRDefault="009B108B" w:rsidP="009B108B">
            <w:pPr>
              <w:rPr>
                <w:rFonts w:ascii="Times New Roman" w:eastAsia="Calibri" w:hAnsi="Times New Roman" w:cs="Times New Roman"/>
              </w:rPr>
            </w:pPr>
            <w:r w:rsidRPr="009B108B">
              <w:rPr>
                <w:rFonts w:ascii="Times New Roman" w:eastAsia="Calibri" w:hAnsi="Times New Roman" w:cs="Times New Roman"/>
                <w:bCs/>
                <w:i/>
                <w:sz w:val="24"/>
                <w:szCs w:val="24"/>
              </w:rPr>
              <w:t xml:space="preserve">- </w:t>
            </w:r>
            <w:r w:rsidRPr="009B108B">
              <w:rPr>
                <w:rFonts w:ascii="Times New Roman" w:eastAsia="Calibri" w:hAnsi="Times New Roman" w:cs="Times New Roman"/>
              </w:rPr>
              <w:t>правила построения простых и сложных предложений на профессиональные темы;</w:t>
            </w:r>
          </w:p>
          <w:p w14:paraId="45805DD3" w14:textId="77777777" w:rsidR="009B108B" w:rsidRPr="009B108B" w:rsidRDefault="009B108B" w:rsidP="009B108B">
            <w:pPr>
              <w:rPr>
                <w:rFonts w:ascii="Times New Roman" w:eastAsia="Calibri" w:hAnsi="Times New Roman" w:cs="Times New Roman"/>
              </w:rPr>
            </w:pPr>
            <w:r w:rsidRPr="009B108B">
              <w:rPr>
                <w:rFonts w:ascii="Times New Roman" w:eastAsia="Calibri" w:hAnsi="Times New Roman" w:cs="Times New Roman"/>
              </w:rPr>
              <w:t>- основные общеупотребительные глаголы (бытовая и профессиональная лексика);</w:t>
            </w:r>
          </w:p>
          <w:p w14:paraId="689C50ED" w14:textId="77777777" w:rsidR="009B108B" w:rsidRPr="009B108B" w:rsidRDefault="009B108B" w:rsidP="009B108B">
            <w:pPr>
              <w:rPr>
                <w:rFonts w:ascii="Times New Roman" w:eastAsia="Calibri" w:hAnsi="Times New Roman" w:cs="Times New Roman"/>
              </w:rPr>
            </w:pPr>
            <w:r w:rsidRPr="009B108B">
              <w:rPr>
                <w:rFonts w:ascii="Times New Roman" w:eastAsia="Calibri" w:hAnsi="Times New Roman" w:cs="Times New Roman"/>
                <w:bCs/>
                <w:i/>
                <w:sz w:val="24"/>
                <w:szCs w:val="24"/>
              </w:rPr>
              <w:t xml:space="preserve">- </w:t>
            </w:r>
            <w:r w:rsidRPr="009B108B">
              <w:rPr>
                <w:rFonts w:ascii="Times New Roman" w:eastAsia="Calibri" w:hAnsi="Times New Roman" w:cs="Times New Roman"/>
              </w:rPr>
              <w:t>лексический минимум, относящийся к описанию предметов, средств и процессов профессиональной деятельности;</w:t>
            </w:r>
          </w:p>
          <w:p w14:paraId="4FD975CE" w14:textId="77777777" w:rsidR="009B108B" w:rsidRPr="009B108B" w:rsidRDefault="009B108B" w:rsidP="009B108B">
            <w:pPr>
              <w:rPr>
                <w:rFonts w:ascii="Times New Roman" w:eastAsia="Calibri" w:hAnsi="Times New Roman" w:cs="Times New Roman"/>
              </w:rPr>
            </w:pPr>
            <w:r w:rsidRPr="009B108B">
              <w:rPr>
                <w:rFonts w:ascii="Times New Roman" w:eastAsia="Calibri" w:hAnsi="Times New Roman" w:cs="Times New Roman"/>
                <w:bCs/>
                <w:i/>
                <w:sz w:val="24"/>
                <w:szCs w:val="24"/>
              </w:rPr>
              <w:t>-</w:t>
            </w:r>
            <w:r w:rsidRPr="009B108B">
              <w:rPr>
                <w:rFonts w:ascii="Times New Roman" w:eastAsia="Calibri" w:hAnsi="Times New Roman" w:cs="Times New Roman"/>
              </w:rPr>
              <w:t xml:space="preserve"> особенности произношения;</w:t>
            </w:r>
          </w:p>
          <w:p w14:paraId="64893447" w14:textId="77777777" w:rsidR="009B108B" w:rsidRPr="009B108B" w:rsidRDefault="009B108B" w:rsidP="009B108B">
            <w:pPr>
              <w:suppressAutoHyphens/>
              <w:spacing w:line="276" w:lineRule="auto"/>
              <w:contextualSpacing/>
              <w:rPr>
                <w:rFonts w:ascii="Times New Roman" w:eastAsia="Calibri" w:hAnsi="Times New Roman" w:cs="Times New Roman"/>
              </w:rPr>
            </w:pPr>
            <w:r w:rsidRPr="009B108B">
              <w:rPr>
                <w:rFonts w:ascii="Times New Roman" w:eastAsia="Calibri" w:hAnsi="Times New Roman" w:cs="Times New Roman"/>
              </w:rPr>
              <w:t>- правила чтения текстов профессиональной направленности</w:t>
            </w:r>
          </w:p>
          <w:p w14:paraId="7EA77CD4" w14:textId="77777777" w:rsidR="009B108B" w:rsidRPr="009B108B" w:rsidRDefault="009B108B" w:rsidP="009B108B">
            <w:pPr>
              <w:suppressAutoHyphens/>
              <w:spacing w:line="276" w:lineRule="auto"/>
              <w:contextualSpacing/>
              <w:rPr>
                <w:rFonts w:ascii="Times New Roman" w:eastAsia="Calibri" w:hAnsi="Times New Roman" w:cs="Times New Roman"/>
                <w:bCs/>
                <w:i/>
                <w:sz w:val="24"/>
                <w:szCs w:val="24"/>
              </w:rPr>
            </w:pPr>
          </w:p>
          <w:p w14:paraId="7A6CC693" w14:textId="77777777" w:rsidR="009B108B" w:rsidRPr="009B108B" w:rsidRDefault="009B108B" w:rsidP="009B108B">
            <w:pPr>
              <w:suppressAutoHyphens/>
              <w:spacing w:line="276" w:lineRule="auto"/>
              <w:contextualSpacing/>
              <w:rPr>
                <w:rFonts w:ascii="Times New Roman" w:eastAsia="Calibri" w:hAnsi="Times New Roman" w:cs="Times New Roman"/>
                <w:bCs/>
                <w:i/>
                <w:sz w:val="24"/>
                <w:szCs w:val="24"/>
              </w:rPr>
            </w:pPr>
            <w:r w:rsidRPr="009B108B">
              <w:rPr>
                <w:rFonts w:ascii="Times New Roman" w:eastAsia="Calibri" w:hAnsi="Times New Roman" w:cs="Times New Roman"/>
                <w:bCs/>
                <w:i/>
                <w:sz w:val="24"/>
                <w:szCs w:val="24"/>
              </w:rPr>
              <w:t xml:space="preserve">Умеет: </w:t>
            </w:r>
          </w:p>
          <w:p w14:paraId="3A0AF575" w14:textId="77777777" w:rsidR="009B108B" w:rsidRPr="009B108B" w:rsidRDefault="009B108B" w:rsidP="009B108B">
            <w:pPr>
              <w:rPr>
                <w:rFonts w:ascii="Times New Roman" w:eastAsia="Calibri" w:hAnsi="Times New Roman" w:cs="Times New Roman"/>
              </w:rPr>
            </w:pPr>
            <w:r w:rsidRPr="009B108B">
              <w:rPr>
                <w:rFonts w:ascii="Times New Roman" w:eastAsia="Calibri" w:hAnsi="Times New Roman" w:cs="Times New Roman"/>
              </w:rPr>
              <w:t>- владеть актуальными методами работы в профессиональной и смежных сферах распознавать задачу и/или проблему в профессиональном и/или социальном контексте, анализировать и выделять её составные части;</w:t>
            </w:r>
          </w:p>
          <w:p w14:paraId="51774D50" w14:textId="77777777" w:rsidR="009B108B" w:rsidRPr="009B108B" w:rsidRDefault="009B108B" w:rsidP="009B108B">
            <w:pPr>
              <w:rPr>
                <w:rFonts w:ascii="Times New Roman" w:eastAsia="Calibri" w:hAnsi="Times New Roman" w:cs="Times New Roman"/>
              </w:rPr>
            </w:pPr>
            <w:r w:rsidRPr="009B108B">
              <w:rPr>
                <w:rFonts w:ascii="Times New Roman" w:eastAsia="Calibri" w:hAnsi="Times New Roman" w:cs="Times New Roman"/>
              </w:rPr>
              <w:t>- определять этапы решения задачи, составлять план действия, реализовывать составленный план, определять необходимые ресурсы;</w:t>
            </w:r>
          </w:p>
          <w:p w14:paraId="68DDDEA9" w14:textId="77777777" w:rsidR="009B108B" w:rsidRPr="009B108B" w:rsidRDefault="009B108B" w:rsidP="009B108B">
            <w:pPr>
              <w:rPr>
                <w:rFonts w:ascii="Times New Roman" w:eastAsia="Calibri" w:hAnsi="Times New Roman" w:cs="Times New Roman"/>
              </w:rPr>
            </w:pPr>
            <w:r w:rsidRPr="009B108B">
              <w:rPr>
                <w:rFonts w:ascii="Times New Roman" w:eastAsia="Calibri" w:hAnsi="Times New Roman" w:cs="Times New Roman"/>
              </w:rPr>
              <w:t>- выявлять и эффективно искать информацию, необходимую для решения задачи и/или проблемы;</w:t>
            </w:r>
          </w:p>
          <w:p w14:paraId="22B3E91D" w14:textId="77777777" w:rsidR="009B108B" w:rsidRPr="009B108B" w:rsidRDefault="009B108B" w:rsidP="009B108B">
            <w:pPr>
              <w:suppressAutoHyphens/>
              <w:contextualSpacing/>
              <w:rPr>
                <w:rFonts w:ascii="Times New Roman" w:eastAsia="Calibri" w:hAnsi="Times New Roman" w:cs="Times New Roman"/>
              </w:rPr>
            </w:pPr>
            <w:r w:rsidRPr="009B108B">
              <w:rPr>
                <w:rFonts w:ascii="Times New Roman" w:eastAsia="Calibri" w:hAnsi="Times New Roman" w:cs="Times New Roman"/>
              </w:rPr>
              <w:lastRenderedPageBreak/>
              <w:t>- оценивать результат и последствия своих действий (самостоятельно или с помощью наставника);</w:t>
            </w:r>
          </w:p>
          <w:p w14:paraId="6B02D0B4" w14:textId="77777777" w:rsidR="009B108B" w:rsidRPr="009B108B" w:rsidRDefault="009B108B" w:rsidP="009B108B">
            <w:pPr>
              <w:rPr>
                <w:rFonts w:ascii="Times New Roman" w:eastAsia="Calibri" w:hAnsi="Times New Roman" w:cs="Times New Roman"/>
                <w:spacing w:val="-4"/>
              </w:rPr>
            </w:pPr>
            <w:r w:rsidRPr="009B108B">
              <w:rPr>
                <w:rFonts w:ascii="Times New Roman" w:eastAsia="Calibri" w:hAnsi="Times New Roman" w:cs="Times New Roman"/>
                <w:spacing w:val="-4"/>
              </w:rPr>
              <w:t>- организовывать работу коллектива и команды;</w:t>
            </w:r>
          </w:p>
          <w:p w14:paraId="660D7B0E" w14:textId="77777777" w:rsidR="009B108B" w:rsidRPr="009B108B" w:rsidRDefault="009B108B" w:rsidP="009B108B">
            <w:pPr>
              <w:suppressAutoHyphens/>
              <w:contextualSpacing/>
              <w:rPr>
                <w:rFonts w:ascii="Times New Roman" w:eastAsia="Calibri" w:hAnsi="Times New Roman" w:cs="Times New Roman"/>
                <w:spacing w:val="-4"/>
              </w:rPr>
            </w:pPr>
            <w:r w:rsidRPr="009B108B">
              <w:rPr>
                <w:rFonts w:ascii="Times New Roman" w:eastAsia="Calibri" w:hAnsi="Times New Roman" w:cs="Times New Roman"/>
                <w:spacing w:val="-4"/>
              </w:rPr>
              <w:t>-взаимодействовать с коллегами, руководством, клиентами в ходе профессиональной деятельности.</w:t>
            </w:r>
          </w:p>
          <w:p w14:paraId="2E36B70E" w14:textId="77777777" w:rsidR="009B108B" w:rsidRPr="009B108B" w:rsidRDefault="009B108B" w:rsidP="009B108B">
            <w:pPr>
              <w:rPr>
                <w:rFonts w:ascii="Times New Roman" w:eastAsia="Calibri" w:hAnsi="Times New Roman" w:cs="Times New Roman"/>
              </w:rPr>
            </w:pPr>
            <w:r w:rsidRPr="009B108B">
              <w:rPr>
                <w:rFonts w:ascii="Times New Roman" w:eastAsia="Calibri" w:hAnsi="Times New Roman" w:cs="Times New Roman"/>
              </w:rPr>
              <w:t>- грамотно излагать свои мысли и оформлять документы по профессиональной тематике на государственном языке;</w:t>
            </w:r>
          </w:p>
          <w:p w14:paraId="04196E4E" w14:textId="77777777" w:rsidR="009B108B" w:rsidRPr="009B108B" w:rsidRDefault="009B108B" w:rsidP="009B108B">
            <w:pPr>
              <w:shd w:val="clear" w:color="auto" w:fill="FFFFFF"/>
              <w:rPr>
                <w:rFonts w:ascii="Times New Roman" w:eastAsia="Calibri" w:hAnsi="Times New Roman" w:cs="Times New Roman"/>
              </w:rPr>
            </w:pPr>
            <w:r w:rsidRPr="009B108B">
              <w:rPr>
                <w:rFonts w:ascii="Times New Roman" w:eastAsia="Calibri" w:hAnsi="Times New Roman" w:cs="Times New Roman"/>
              </w:rPr>
              <w:t>- проявлять толерантность в рабочем коллективе</w:t>
            </w:r>
          </w:p>
          <w:p w14:paraId="5EA94E1F" w14:textId="77777777" w:rsidR="009B108B" w:rsidRPr="009B108B" w:rsidRDefault="009B108B" w:rsidP="009B108B">
            <w:pPr>
              <w:rPr>
                <w:rFonts w:ascii="Times New Roman" w:eastAsia="Calibri" w:hAnsi="Times New Roman" w:cs="Times New Roman"/>
              </w:rPr>
            </w:pPr>
            <w:r w:rsidRPr="009B108B">
              <w:rPr>
                <w:rFonts w:ascii="Times New Roman" w:eastAsia="Calibri" w:hAnsi="Times New Roman" w:cs="Times New Roman"/>
                <w:bCs/>
              </w:rPr>
              <w:t xml:space="preserve">- </w:t>
            </w:r>
            <w:r w:rsidRPr="009B108B">
              <w:rPr>
                <w:rFonts w:ascii="Times New Roman" w:eastAsia="Calibri" w:hAnsi="Times New Roman" w:cs="Times New Roman"/>
              </w:rPr>
              <w:t>проявлять гражданско-патриотическую позицию;</w:t>
            </w:r>
          </w:p>
          <w:p w14:paraId="2026E669" w14:textId="77777777" w:rsidR="009B108B" w:rsidRPr="009B108B" w:rsidRDefault="009B108B" w:rsidP="009B108B">
            <w:pPr>
              <w:rPr>
                <w:rFonts w:ascii="Times New Roman" w:eastAsia="Calibri" w:hAnsi="Times New Roman" w:cs="Times New Roman"/>
              </w:rPr>
            </w:pPr>
            <w:r w:rsidRPr="009B108B">
              <w:rPr>
                <w:rFonts w:ascii="Times New Roman" w:eastAsia="Calibri" w:hAnsi="Times New Roman" w:cs="Times New Roman"/>
              </w:rPr>
              <w:t>- демонстрировать осознанное поведение;</w:t>
            </w:r>
          </w:p>
          <w:p w14:paraId="0F621A3F" w14:textId="77777777" w:rsidR="009B108B" w:rsidRPr="009B108B" w:rsidRDefault="009B108B" w:rsidP="009B108B">
            <w:pPr>
              <w:rPr>
                <w:rFonts w:ascii="Times New Roman" w:eastAsia="Calibri" w:hAnsi="Times New Roman" w:cs="Times New Roman"/>
              </w:rPr>
            </w:pPr>
            <w:r w:rsidRPr="009B108B">
              <w:rPr>
                <w:rFonts w:ascii="Times New Roman" w:eastAsia="Calibri" w:hAnsi="Times New Roman" w:cs="Times New Roman"/>
              </w:rPr>
              <w:t>- описывать значимость своей специальности;</w:t>
            </w:r>
          </w:p>
          <w:p w14:paraId="41959D08" w14:textId="77777777" w:rsidR="009B108B" w:rsidRPr="009B108B" w:rsidRDefault="009B108B" w:rsidP="009B108B">
            <w:pPr>
              <w:shd w:val="clear" w:color="auto" w:fill="FFFFFF"/>
              <w:rPr>
                <w:rFonts w:ascii="Times New Roman" w:eastAsia="Calibri" w:hAnsi="Times New Roman" w:cs="Times New Roman"/>
              </w:rPr>
            </w:pPr>
            <w:r w:rsidRPr="009B108B">
              <w:rPr>
                <w:rFonts w:ascii="Times New Roman" w:eastAsia="Calibri" w:hAnsi="Times New Roman" w:cs="Times New Roman"/>
              </w:rPr>
              <w:t>- применять стандарты антикоррупционного поведения;</w:t>
            </w:r>
          </w:p>
          <w:p w14:paraId="23B613F3" w14:textId="77777777" w:rsidR="009B108B" w:rsidRPr="009B108B" w:rsidRDefault="009B108B" w:rsidP="009B108B">
            <w:pPr>
              <w:rPr>
                <w:rFonts w:ascii="Times New Roman" w:eastAsia="Calibri" w:hAnsi="Times New Roman" w:cs="Times New Roman"/>
              </w:rPr>
            </w:pPr>
            <w:r w:rsidRPr="009B108B">
              <w:rPr>
                <w:rFonts w:ascii="Times New Roman" w:eastAsia="Calibri" w:hAnsi="Times New Roman" w:cs="Times New Roman"/>
                <w:bCs/>
                <w:i/>
              </w:rPr>
              <w:t>-</w:t>
            </w:r>
            <w:r w:rsidRPr="009B108B">
              <w:rPr>
                <w:rFonts w:ascii="Times New Roman" w:eastAsia="Calibri" w:hAnsi="Times New Roman" w:cs="Times New Roman"/>
              </w:rPr>
              <w:t xml:space="preserve">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1B28152A" w14:textId="77777777" w:rsidR="009B108B" w:rsidRPr="009B108B" w:rsidRDefault="009B108B" w:rsidP="009B108B">
            <w:pPr>
              <w:rPr>
                <w:rFonts w:ascii="Times New Roman" w:eastAsia="Calibri" w:hAnsi="Times New Roman" w:cs="Times New Roman"/>
              </w:rPr>
            </w:pPr>
            <w:r w:rsidRPr="009B108B">
              <w:rPr>
                <w:rFonts w:ascii="Times New Roman" w:eastAsia="Calibri" w:hAnsi="Times New Roman" w:cs="Times New Roman"/>
              </w:rPr>
              <w:t>- участвовать в диалогах на знакомые общие и профессиональные темы;</w:t>
            </w:r>
          </w:p>
          <w:p w14:paraId="6BC0B576" w14:textId="77777777" w:rsidR="009B108B" w:rsidRPr="009B108B" w:rsidRDefault="009B108B" w:rsidP="009B108B">
            <w:pPr>
              <w:rPr>
                <w:rFonts w:ascii="Times New Roman" w:eastAsia="Calibri" w:hAnsi="Times New Roman" w:cs="Times New Roman"/>
              </w:rPr>
            </w:pPr>
            <w:r w:rsidRPr="009B108B">
              <w:rPr>
                <w:rFonts w:ascii="Times New Roman" w:eastAsia="Calibri" w:hAnsi="Times New Roman" w:cs="Times New Roman"/>
              </w:rPr>
              <w:t>- строить простые высказывания о себе и о своей профессиональной деятельности;</w:t>
            </w:r>
          </w:p>
          <w:p w14:paraId="5AFE5B77" w14:textId="77777777" w:rsidR="009B108B" w:rsidRPr="009B108B" w:rsidRDefault="009B108B" w:rsidP="009B108B">
            <w:pPr>
              <w:rPr>
                <w:rFonts w:ascii="Times New Roman" w:eastAsia="Calibri" w:hAnsi="Times New Roman" w:cs="Times New Roman"/>
              </w:rPr>
            </w:pPr>
            <w:r w:rsidRPr="009B108B">
              <w:rPr>
                <w:rFonts w:ascii="Times New Roman" w:eastAsia="Calibri" w:hAnsi="Times New Roman" w:cs="Times New Roman"/>
              </w:rPr>
              <w:t>- кратко обосновывать и объяснять свои действия (текущие и планируемые);</w:t>
            </w:r>
          </w:p>
          <w:p w14:paraId="6B07B7C6" w14:textId="77777777" w:rsidR="009B108B" w:rsidRPr="009B108B" w:rsidRDefault="009B108B" w:rsidP="009B108B">
            <w:pPr>
              <w:shd w:val="clear" w:color="auto" w:fill="FFFFFF"/>
              <w:rPr>
                <w:rFonts w:ascii="Times New Roman" w:eastAsia="Calibri" w:hAnsi="Times New Roman" w:cs="Times New Roman"/>
                <w:i/>
                <w:sz w:val="24"/>
                <w:szCs w:val="24"/>
              </w:rPr>
            </w:pPr>
            <w:r w:rsidRPr="009B108B">
              <w:rPr>
                <w:rFonts w:ascii="Times New Roman" w:eastAsia="Calibri" w:hAnsi="Times New Roman" w:cs="Times New Roman"/>
              </w:rPr>
              <w:t>- писать простые связные сообщения на знакомые или интересующие профессиональные темы</w:t>
            </w:r>
          </w:p>
        </w:tc>
        <w:tc>
          <w:tcPr>
            <w:tcW w:w="1840" w:type="pct"/>
          </w:tcPr>
          <w:p w14:paraId="22221514" w14:textId="77777777" w:rsidR="009B108B" w:rsidRPr="009B108B" w:rsidRDefault="009B108B" w:rsidP="009B108B">
            <w:pPr>
              <w:shd w:val="clear" w:color="auto" w:fill="FFFFFF"/>
              <w:jc w:val="both"/>
              <w:rPr>
                <w:rFonts w:ascii="Times New Roman" w:eastAsia="Calibri" w:hAnsi="Times New Roman" w:cs="Times New Roman"/>
                <w:sz w:val="24"/>
                <w:szCs w:val="24"/>
              </w:rPr>
            </w:pPr>
          </w:p>
          <w:p w14:paraId="108F5458" w14:textId="77777777" w:rsidR="009B108B" w:rsidRPr="009B108B" w:rsidRDefault="009B108B" w:rsidP="00F221BB">
            <w:pPr>
              <w:shd w:val="clear" w:color="auto" w:fill="FFFFFF"/>
              <w:rPr>
                <w:rFonts w:ascii="Times New Roman" w:eastAsia="Calibri" w:hAnsi="Times New Roman" w:cs="Times New Roman"/>
                <w:spacing w:val="-2"/>
                <w:sz w:val="24"/>
                <w:szCs w:val="24"/>
              </w:rPr>
            </w:pPr>
            <w:r w:rsidRPr="009B108B">
              <w:rPr>
                <w:rFonts w:ascii="Times New Roman" w:eastAsia="Calibri" w:hAnsi="Times New Roman" w:cs="Times New Roman"/>
                <w:sz w:val="24"/>
                <w:szCs w:val="24"/>
              </w:rPr>
              <w:t>- распознает</w:t>
            </w:r>
            <w:r w:rsidRPr="009B108B">
              <w:rPr>
                <w:rFonts w:ascii="Times New Roman" w:eastAsia="Calibri" w:hAnsi="Times New Roman" w:cs="Times New Roman"/>
                <w:sz w:val="24"/>
                <w:szCs w:val="24"/>
                <w:lang w:val="en-US"/>
              </w:rPr>
              <w:t> </w:t>
            </w:r>
            <w:r w:rsidRPr="009B108B">
              <w:rPr>
                <w:rFonts w:ascii="Times New Roman" w:eastAsia="Calibri" w:hAnsi="Times New Roman" w:cs="Times New Roman"/>
                <w:sz w:val="24"/>
                <w:szCs w:val="24"/>
              </w:rPr>
              <w:t>сложные проблемные</w:t>
            </w:r>
            <w:r w:rsidRPr="009B108B">
              <w:rPr>
                <w:rFonts w:ascii="Times New Roman" w:eastAsia="Calibri" w:hAnsi="Times New Roman" w:cs="Times New Roman"/>
                <w:sz w:val="24"/>
                <w:szCs w:val="24"/>
                <w:lang w:val="en-US"/>
              </w:rPr>
              <w:t> </w:t>
            </w:r>
            <w:r w:rsidRPr="009B108B">
              <w:rPr>
                <w:rFonts w:ascii="Times New Roman" w:eastAsia="Calibri" w:hAnsi="Times New Roman" w:cs="Times New Roman"/>
                <w:sz w:val="24"/>
                <w:szCs w:val="24"/>
              </w:rPr>
              <w:t>ситуации в различных контекстах</w:t>
            </w:r>
            <w:r w:rsidRPr="009B108B">
              <w:rPr>
                <w:rFonts w:ascii="Times New Roman" w:eastAsia="Calibri" w:hAnsi="Times New Roman" w:cs="Times New Roman"/>
                <w:spacing w:val="-2"/>
                <w:sz w:val="24"/>
                <w:szCs w:val="24"/>
              </w:rPr>
              <w:t>;</w:t>
            </w:r>
          </w:p>
          <w:p w14:paraId="65A370A9" w14:textId="77777777" w:rsidR="009B108B" w:rsidRPr="009B108B" w:rsidRDefault="009B108B" w:rsidP="00F221BB">
            <w:pPr>
              <w:shd w:val="clear" w:color="auto" w:fill="FFFFFF"/>
              <w:rPr>
                <w:rFonts w:ascii="Times New Roman" w:eastAsia="Calibri" w:hAnsi="Times New Roman" w:cs="Times New Roman"/>
                <w:sz w:val="24"/>
                <w:szCs w:val="24"/>
              </w:rPr>
            </w:pPr>
            <w:r w:rsidRPr="009B108B">
              <w:rPr>
                <w:rFonts w:ascii="Times New Roman" w:eastAsia="Calibri" w:hAnsi="Times New Roman" w:cs="Times New Roman"/>
                <w:spacing w:val="-2"/>
                <w:sz w:val="24"/>
                <w:szCs w:val="24"/>
              </w:rPr>
              <w:t>-</w:t>
            </w:r>
            <w:r w:rsidRPr="009B108B">
              <w:rPr>
                <w:rFonts w:ascii="Times New Roman" w:eastAsia="Calibri" w:hAnsi="Times New Roman" w:cs="Times New Roman"/>
                <w:sz w:val="24"/>
                <w:szCs w:val="24"/>
              </w:rPr>
              <w:t>распознает алгоритмы выполнения работ в профессиональной и смежных областях;</w:t>
            </w:r>
          </w:p>
          <w:p w14:paraId="4A25E22E" w14:textId="77777777" w:rsidR="009B108B" w:rsidRPr="009B108B" w:rsidRDefault="009B108B" w:rsidP="00F221BB">
            <w:pPr>
              <w:shd w:val="clear" w:color="auto" w:fill="FFFFFF"/>
              <w:rPr>
                <w:rFonts w:ascii="Times New Roman" w:eastAsia="Calibri" w:hAnsi="Times New Roman" w:cs="Times New Roman"/>
                <w:sz w:val="24"/>
                <w:szCs w:val="24"/>
              </w:rPr>
            </w:pPr>
            <w:r w:rsidRPr="009B108B">
              <w:rPr>
                <w:rFonts w:ascii="Times New Roman" w:eastAsia="Calibri" w:hAnsi="Times New Roman" w:cs="Times New Roman"/>
                <w:spacing w:val="-2"/>
                <w:sz w:val="24"/>
                <w:szCs w:val="24"/>
              </w:rPr>
              <w:t>-</w:t>
            </w:r>
            <w:r w:rsidRPr="009B108B">
              <w:rPr>
                <w:rFonts w:ascii="Times New Roman" w:eastAsia="Calibri" w:hAnsi="Times New Roman" w:cs="Times New Roman"/>
                <w:sz w:val="24"/>
                <w:szCs w:val="24"/>
              </w:rPr>
              <w:t xml:space="preserve"> </w:t>
            </w:r>
            <w:r w:rsidRPr="009B108B">
              <w:rPr>
                <w:rFonts w:ascii="Times New Roman" w:eastAsia="Calibri" w:hAnsi="Times New Roman" w:cs="Times New Roman"/>
                <w:spacing w:val="-2"/>
                <w:sz w:val="24"/>
                <w:szCs w:val="24"/>
              </w:rPr>
              <w:t>проводит</w:t>
            </w:r>
            <w:r w:rsidRPr="009B108B">
              <w:rPr>
                <w:rFonts w:ascii="Times New Roman" w:eastAsia="Calibri" w:hAnsi="Times New Roman" w:cs="Times New Roman"/>
                <w:spacing w:val="-2"/>
                <w:sz w:val="24"/>
                <w:szCs w:val="24"/>
                <w:lang w:val="en-US"/>
              </w:rPr>
              <w:t> </w:t>
            </w:r>
            <w:r w:rsidRPr="009B108B">
              <w:rPr>
                <w:rFonts w:ascii="Times New Roman" w:eastAsia="Calibri" w:hAnsi="Times New Roman" w:cs="Times New Roman"/>
                <w:spacing w:val="-2"/>
                <w:sz w:val="24"/>
                <w:szCs w:val="24"/>
              </w:rPr>
              <w:t>анализ</w:t>
            </w:r>
            <w:r w:rsidRPr="009B108B">
              <w:rPr>
                <w:rFonts w:ascii="Times New Roman" w:eastAsia="Calibri" w:hAnsi="Times New Roman" w:cs="Times New Roman"/>
                <w:spacing w:val="-2"/>
                <w:sz w:val="24"/>
                <w:szCs w:val="24"/>
                <w:lang w:val="en-US"/>
              </w:rPr>
              <w:t> </w:t>
            </w:r>
            <w:r w:rsidRPr="009B108B">
              <w:rPr>
                <w:rFonts w:ascii="Times New Roman" w:eastAsia="Calibri" w:hAnsi="Times New Roman" w:cs="Times New Roman"/>
                <w:spacing w:val="-2"/>
                <w:sz w:val="24"/>
                <w:szCs w:val="24"/>
              </w:rPr>
              <w:t xml:space="preserve">          </w:t>
            </w:r>
            <w:r w:rsidRPr="009B108B">
              <w:rPr>
                <w:rFonts w:ascii="Times New Roman" w:eastAsia="Calibri" w:hAnsi="Times New Roman" w:cs="Times New Roman"/>
                <w:sz w:val="24"/>
                <w:szCs w:val="24"/>
              </w:rPr>
              <w:t>сложных ситуаций при решении задач профессиональной      деятельности;</w:t>
            </w:r>
          </w:p>
          <w:p w14:paraId="2A62CFEF" w14:textId="77777777" w:rsidR="009B108B" w:rsidRPr="009B108B" w:rsidRDefault="009B108B" w:rsidP="00F221BB">
            <w:pPr>
              <w:shd w:val="clear" w:color="auto" w:fill="FFFFFF"/>
              <w:rPr>
                <w:rFonts w:ascii="Times New Roman" w:eastAsia="Calibri" w:hAnsi="Times New Roman" w:cs="Times New Roman"/>
                <w:sz w:val="24"/>
                <w:szCs w:val="24"/>
              </w:rPr>
            </w:pPr>
            <w:r w:rsidRPr="009B108B">
              <w:rPr>
                <w:rFonts w:ascii="Times New Roman" w:eastAsia="Calibri" w:hAnsi="Times New Roman" w:cs="Times New Roman"/>
                <w:sz w:val="24"/>
                <w:szCs w:val="24"/>
              </w:rPr>
              <w:t>-выбирает определение оптимальной структуры плана для решения задач;</w:t>
            </w:r>
          </w:p>
          <w:p w14:paraId="2BCFD9C5" w14:textId="77777777" w:rsidR="009B108B" w:rsidRPr="009B108B" w:rsidRDefault="009B108B" w:rsidP="00F221BB">
            <w:pPr>
              <w:shd w:val="clear" w:color="auto" w:fill="FFFFFF"/>
              <w:rPr>
                <w:rFonts w:ascii="Times New Roman" w:eastAsia="Calibri" w:hAnsi="Times New Roman" w:cs="Times New Roman"/>
                <w:spacing w:val="-2"/>
                <w:sz w:val="24"/>
                <w:szCs w:val="24"/>
              </w:rPr>
            </w:pPr>
            <w:r w:rsidRPr="009B108B">
              <w:rPr>
                <w:rFonts w:ascii="Times New Roman" w:eastAsia="Calibri" w:hAnsi="Times New Roman" w:cs="Times New Roman"/>
                <w:sz w:val="24"/>
                <w:szCs w:val="24"/>
              </w:rPr>
              <w:t>- определяет методы работы в профессиональной и смежных сферах;</w:t>
            </w:r>
          </w:p>
          <w:p w14:paraId="5FE21B27" w14:textId="77777777" w:rsidR="009B108B" w:rsidRPr="009B108B" w:rsidRDefault="009B108B" w:rsidP="00F221BB">
            <w:pPr>
              <w:shd w:val="clear" w:color="auto" w:fill="FFFFFF"/>
              <w:rPr>
                <w:rFonts w:ascii="Times New Roman" w:eastAsia="Calibri" w:hAnsi="Times New Roman" w:cs="Times New Roman"/>
                <w:sz w:val="24"/>
                <w:szCs w:val="24"/>
              </w:rPr>
            </w:pPr>
            <w:r w:rsidRPr="009B108B">
              <w:rPr>
                <w:rFonts w:ascii="Times New Roman" w:eastAsia="Calibri" w:hAnsi="Times New Roman" w:cs="Times New Roman"/>
                <w:sz w:val="24"/>
                <w:szCs w:val="24"/>
              </w:rPr>
              <w:t>-понимает порядок оценки результатов решения задач профессиональной деятельности;</w:t>
            </w:r>
          </w:p>
          <w:p w14:paraId="0038970A" w14:textId="77777777" w:rsidR="009B108B" w:rsidRPr="009B108B" w:rsidRDefault="009B108B" w:rsidP="00F221BB">
            <w:pPr>
              <w:shd w:val="clear" w:color="auto" w:fill="FFFFFF"/>
              <w:rPr>
                <w:rFonts w:ascii="Times New Roman" w:eastAsia="Calibri" w:hAnsi="Times New Roman" w:cs="Times New Roman"/>
                <w:spacing w:val="-2"/>
                <w:sz w:val="24"/>
                <w:szCs w:val="24"/>
              </w:rPr>
            </w:pPr>
            <w:r w:rsidRPr="009B108B">
              <w:rPr>
                <w:rFonts w:ascii="Times New Roman" w:eastAsia="Calibri" w:hAnsi="Times New Roman" w:cs="Times New Roman"/>
                <w:sz w:val="24"/>
                <w:szCs w:val="24"/>
              </w:rPr>
              <w:t>- выбирает наиболее оптимальные источники информации и ресурсов для решения задач и проблем в профессиональном и/или социальном контексте;</w:t>
            </w:r>
          </w:p>
          <w:p w14:paraId="16071561" w14:textId="77777777" w:rsidR="009B108B" w:rsidRPr="009B108B" w:rsidRDefault="009B108B" w:rsidP="00F221BB">
            <w:pPr>
              <w:shd w:val="clear" w:color="auto" w:fill="FFFFFF"/>
              <w:rPr>
                <w:rFonts w:ascii="Times New Roman" w:eastAsia="Calibri" w:hAnsi="Times New Roman" w:cs="Times New Roman"/>
                <w:sz w:val="24"/>
                <w:szCs w:val="24"/>
              </w:rPr>
            </w:pPr>
            <w:r w:rsidRPr="009B108B">
              <w:rPr>
                <w:rFonts w:ascii="Times New Roman" w:eastAsia="Calibri" w:hAnsi="Times New Roman" w:cs="Times New Roman"/>
                <w:spacing w:val="-2"/>
                <w:sz w:val="24"/>
                <w:szCs w:val="24"/>
              </w:rPr>
              <w:t xml:space="preserve">- выделяет все </w:t>
            </w:r>
            <w:r w:rsidRPr="009B108B">
              <w:rPr>
                <w:rFonts w:ascii="Times New Roman" w:eastAsia="Calibri" w:hAnsi="Times New Roman" w:cs="Times New Roman"/>
                <w:sz w:val="24"/>
                <w:szCs w:val="24"/>
              </w:rPr>
              <w:t>возможные источники нужных ресурсов, в том числе</w:t>
            </w:r>
            <w:r w:rsidRPr="009B108B">
              <w:rPr>
                <w:rFonts w:ascii="Times New Roman" w:eastAsia="Calibri" w:hAnsi="Times New Roman" w:cs="Times New Roman"/>
                <w:spacing w:val="-2"/>
                <w:sz w:val="24"/>
                <w:szCs w:val="24"/>
              </w:rPr>
              <w:t xml:space="preserve"> неочевидные. </w:t>
            </w:r>
          </w:p>
          <w:p w14:paraId="28CBED4D" w14:textId="77777777" w:rsidR="009B108B" w:rsidRPr="009B108B" w:rsidRDefault="009B108B" w:rsidP="00F221BB">
            <w:pPr>
              <w:shd w:val="clear" w:color="auto" w:fill="FFFFFF"/>
              <w:rPr>
                <w:rFonts w:ascii="Times New Roman" w:eastAsia="Calibri" w:hAnsi="Times New Roman" w:cs="Times New Roman"/>
                <w:spacing w:val="-2"/>
                <w:sz w:val="24"/>
                <w:szCs w:val="24"/>
              </w:rPr>
            </w:pPr>
            <w:r w:rsidRPr="009B108B">
              <w:rPr>
                <w:rFonts w:ascii="Times New Roman" w:eastAsia="Calibri" w:hAnsi="Times New Roman" w:cs="Times New Roman"/>
                <w:spacing w:val="-2"/>
                <w:sz w:val="24"/>
                <w:szCs w:val="24"/>
              </w:rPr>
              <w:t xml:space="preserve"> </w:t>
            </w:r>
            <w:r w:rsidRPr="009B108B">
              <w:rPr>
                <w:rFonts w:ascii="Times New Roman" w:eastAsia="Calibri" w:hAnsi="Times New Roman" w:cs="Times New Roman"/>
                <w:sz w:val="24"/>
                <w:szCs w:val="24"/>
              </w:rPr>
              <w:t>-разрабатывает детальный план действий;</w:t>
            </w:r>
          </w:p>
          <w:p w14:paraId="325B7A9F" w14:textId="77777777" w:rsidR="009B108B" w:rsidRPr="009B108B" w:rsidRDefault="009B108B" w:rsidP="00F221BB">
            <w:pPr>
              <w:shd w:val="clear" w:color="auto" w:fill="FFFFFF"/>
              <w:rPr>
                <w:rFonts w:ascii="Times New Roman" w:eastAsia="Calibri" w:hAnsi="Times New Roman" w:cs="Times New Roman"/>
                <w:sz w:val="24"/>
                <w:szCs w:val="24"/>
              </w:rPr>
            </w:pPr>
            <w:r w:rsidRPr="009B108B">
              <w:rPr>
                <w:rFonts w:ascii="Times New Roman" w:eastAsia="Calibri" w:hAnsi="Times New Roman" w:cs="Times New Roman"/>
                <w:sz w:val="24"/>
                <w:szCs w:val="24"/>
              </w:rPr>
              <w:t xml:space="preserve">  -предлагает критерии оценки и </w:t>
            </w:r>
            <w:r w:rsidRPr="009B108B">
              <w:rPr>
                <w:rFonts w:ascii="Times New Roman" w:eastAsia="Calibri" w:hAnsi="Times New Roman" w:cs="Times New Roman"/>
                <w:spacing w:val="-2"/>
                <w:sz w:val="24"/>
                <w:szCs w:val="24"/>
              </w:rPr>
              <w:t>рекомендации по улучшению плана;</w:t>
            </w:r>
          </w:p>
          <w:p w14:paraId="7A7BF508" w14:textId="77777777" w:rsidR="009B108B" w:rsidRPr="009B108B" w:rsidRDefault="009B108B" w:rsidP="009B108B">
            <w:pPr>
              <w:shd w:val="clear" w:color="auto" w:fill="FFFFFF"/>
              <w:rPr>
                <w:rFonts w:ascii="Times New Roman" w:eastAsia="Calibri" w:hAnsi="Times New Roman" w:cs="Times New Roman"/>
                <w:sz w:val="24"/>
                <w:szCs w:val="24"/>
              </w:rPr>
            </w:pPr>
            <w:r w:rsidRPr="009B108B">
              <w:rPr>
                <w:rFonts w:ascii="Times New Roman" w:eastAsia="Calibri" w:hAnsi="Times New Roman" w:cs="Times New Roman"/>
                <w:spacing w:val="-5"/>
                <w:sz w:val="24"/>
                <w:szCs w:val="24"/>
              </w:rPr>
              <w:lastRenderedPageBreak/>
              <w:t xml:space="preserve">-участвует в   деловом </w:t>
            </w:r>
            <w:r w:rsidRPr="009B108B">
              <w:rPr>
                <w:rFonts w:ascii="Times New Roman" w:eastAsia="Calibri" w:hAnsi="Times New Roman" w:cs="Times New Roman"/>
                <w:sz w:val="24"/>
                <w:szCs w:val="24"/>
              </w:rPr>
              <w:t xml:space="preserve">общении для  </w:t>
            </w:r>
            <w:r w:rsidRPr="009B108B">
              <w:rPr>
                <w:rFonts w:ascii="Times New Roman" w:eastAsia="Calibri" w:hAnsi="Times New Roman" w:cs="Times New Roman"/>
                <w:sz w:val="24"/>
                <w:szCs w:val="24"/>
                <w:lang w:val="en-US"/>
              </w:rPr>
              <w:t> </w:t>
            </w:r>
            <w:r w:rsidRPr="009B108B">
              <w:rPr>
                <w:rFonts w:ascii="Times New Roman" w:eastAsia="Calibri" w:hAnsi="Times New Roman" w:cs="Times New Roman"/>
                <w:sz w:val="24"/>
                <w:szCs w:val="24"/>
              </w:rPr>
              <w:t>эффективного решения деловых задач;</w:t>
            </w:r>
          </w:p>
          <w:p w14:paraId="00743ADB" w14:textId="77777777" w:rsidR="009B108B" w:rsidRPr="009B108B" w:rsidRDefault="009B108B" w:rsidP="009B108B">
            <w:pPr>
              <w:shd w:val="clear" w:color="auto" w:fill="FFFFFF"/>
              <w:rPr>
                <w:rFonts w:ascii="Times New Roman" w:eastAsia="Calibri" w:hAnsi="Times New Roman" w:cs="Times New Roman"/>
                <w:sz w:val="24"/>
                <w:szCs w:val="24"/>
              </w:rPr>
            </w:pPr>
            <w:r w:rsidRPr="009B108B">
              <w:rPr>
                <w:rFonts w:ascii="Times New Roman" w:eastAsia="Calibri" w:hAnsi="Times New Roman" w:cs="Times New Roman"/>
                <w:sz w:val="24"/>
                <w:szCs w:val="24"/>
              </w:rPr>
              <w:t>- понимает сущность психологических основ деятельности коллектива, психологических особенностей личности;</w:t>
            </w:r>
          </w:p>
          <w:p w14:paraId="06029C48" w14:textId="77777777" w:rsidR="009B108B" w:rsidRPr="009B108B" w:rsidRDefault="009B108B" w:rsidP="009B108B">
            <w:pPr>
              <w:shd w:val="clear" w:color="auto" w:fill="FFFFFF"/>
              <w:rPr>
                <w:rFonts w:ascii="Times New Roman" w:eastAsia="Calibri" w:hAnsi="Times New Roman" w:cs="Times New Roman"/>
                <w:sz w:val="24"/>
                <w:szCs w:val="24"/>
              </w:rPr>
            </w:pPr>
            <w:r w:rsidRPr="009B108B">
              <w:rPr>
                <w:rFonts w:ascii="Times New Roman" w:eastAsia="Calibri" w:hAnsi="Times New Roman" w:cs="Times New Roman"/>
                <w:sz w:val="24"/>
                <w:szCs w:val="24"/>
              </w:rPr>
              <w:t xml:space="preserve">-владеет знаниями основ работы с документами, подготовки устных и письменных сообщений; </w:t>
            </w:r>
          </w:p>
          <w:p w14:paraId="2D323CE4" w14:textId="77777777" w:rsidR="009B108B" w:rsidRPr="009B108B" w:rsidRDefault="009B108B" w:rsidP="009B108B">
            <w:pPr>
              <w:shd w:val="clear" w:color="auto" w:fill="FFFFFF"/>
              <w:rPr>
                <w:rFonts w:ascii="Times New Roman" w:eastAsia="Calibri" w:hAnsi="Times New Roman" w:cs="Times New Roman"/>
                <w:sz w:val="24"/>
                <w:szCs w:val="24"/>
              </w:rPr>
            </w:pPr>
            <w:r w:rsidRPr="009B108B">
              <w:rPr>
                <w:rFonts w:ascii="Times New Roman" w:eastAsia="Calibri" w:hAnsi="Times New Roman" w:cs="Times New Roman"/>
                <w:sz w:val="24"/>
                <w:szCs w:val="24"/>
              </w:rPr>
              <w:t>-знает правила написания и произношения слов, в т.ч. и профессиональной лексики</w:t>
            </w:r>
            <w:r w:rsidRPr="009B108B">
              <w:rPr>
                <w:rFonts w:ascii="Times New Roman" w:eastAsia="Calibri" w:hAnsi="Times New Roman" w:cs="Times New Roman"/>
                <w:iCs/>
                <w:sz w:val="24"/>
                <w:szCs w:val="24"/>
              </w:rPr>
              <w:t>;</w:t>
            </w:r>
            <w:r w:rsidRPr="009B108B">
              <w:rPr>
                <w:rFonts w:ascii="Times New Roman" w:eastAsia="Calibri" w:hAnsi="Times New Roman" w:cs="Times New Roman"/>
                <w:sz w:val="24"/>
                <w:szCs w:val="24"/>
              </w:rPr>
              <w:t xml:space="preserve"> </w:t>
            </w:r>
          </w:p>
          <w:p w14:paraId="7B56C7C8" w14:textId="77777777" w:rsidR="009B108B" w:rsidRPr="009B108B" w:rsidRDefault="009B108B" w:rsidP="009B108B">
            <w:pPr>
              <w:shd w:val="clear" w:color="auto" w:fill="FFFFFF"/>
              <w:rPr>
                <w:rFonts w:ascii="Times New Roman" w:eastAsia="Calibri" w:hAnsi="Times New Roman" w:cs="Times New Roman"/>
                <w:iCs/>
                <w:sz w:val="24"/>
                <w:szCs w:val="24"/>
              </w:rPr>
            </w:pPr>
            <w:r w:rsidRPr="009B108B">
              <w:rPr>
                <w:rFonts w:ascii="Times New Roman" w:eastAsia="Calibri" w:hAnsi="Times New Roman" w:cs="Times New Roman"/>
                <w:sz w:val="24"/>
                <w:szCs w:val="24"/>
              </w:rPr>
              <w:t>-оформляет правильно документацию;</w:t>
            </w:r>
          </w:p>
          <w:p w14:paraId="4B3B331D" w14:textId="77777777" w:rsidR="009B108B" w:rsidRPr="009B108B" w:rsidRDefault="009B108B" w:rsidP="009B108B">
            <w:pPr>
              <w:shd w:val="clear" w:color="auto" w:fill="FFFFFF"/>
              <w:jc w:val="both"/>
              <w:rPr>
                <w:rFonts w:ascii="Times New Roman" w:eastAsia="Calibri" w:hAnsi="Times New Roman" w:cs="Times New Roman"/>
                <w:spacing w:val="-2"/>
                <w:sz w:val="24"/>
                <w:szCs w:val="24"/>
              </w:rPr>
            </w:pPr>
            <w:r w:rsidRPr="009B108B">
              <w:rPr>
                <w:rFonts w:ascii="Times New Roman" w:eastAsia="Calibri" w:hAnsi="Times New Roman" w:cs="Times New Roman"/>
                <w:sz w:val="24"/>
                <w:szCs w:val="24"/>
              </w:rPr>
              <w:t>-проявляет толерантность в рабочем</w:t>
            </w:r>
            <w:r w:rsidRPr="009B108B">
              <w:rPr>
                <w:rFonts w:ascii="Times New Roman" w:eastAsia="Calibri" w:hAnsi="Times New Roman" w:cs="Times New Roman"/>
                <w:spacing w:val="-2"/>
                <w:sz w:val="24"/>
                <w:szCs w:val="24"/>
              </w:rPr>
              <w:t xml:space="preserve"> коллективе;</w:t>
            </w:r>
          </w:p>
          <w:p w14:paraId="3924AD89" w14:textId="77777777" w:rsidR="009B108B" w:rsidRPr="009B108B" w:rsidRDefault="009B108B" w:rsidP="009B108B">
            <w:pPr>
              <w:suppressAutoHyphens/>
              <w:contextualSpacing/>
              <w:rPr>
                <w:rFonts w:ascii="Times New Roman" w:eastAsia="Calibri" w:hAnsi="Times New Roman" w:cs="Times New Roman"/>
                <w:bCs/>
                <w:i/>
                <w:sz w:val="24"/>
                <w:szCs w:val="24"/>
              </w:rPr>
            </w:pPr>
            <w:r w:rsidRPr="009B108B">
              <w:rPr>
                <w:rFonts w:ascii="Times New Roman" w:eastAsia="Calibri" w:hAnsi="Times New Roman" w:cs="Times New Roman"/>
                <w:sz w:val="24"/>
                <w:szCs w:val="24"/>
              </w:rPr>
              <w:t>-</w:t>
            </w:r>
            <w:r w:rsidRPr="009B108B">
              <w:rPr>
                <w:rFonts w:ascii="Times New Roman" w:eastAsia="Calibri" w:hAnsi="Times New Roman" w:cs="Times New Roman"/>
                <w:sz w:val="24"/>
                <w:szCs w:val="24"/>
                <w:lang w:val="en-US"/>
              </w:rPr>
              <w:t> </w:t>
            </w:r>
            <w:r w:rsidRPr="009B108B">
              <w:rPr>
                <w:rFonts w:ascii="Times New Roman" w:eastAsia="Calibri" w:hAnsi="Times New Roman" w:cs="Times New Roman"/>
                <w:sz w:val="24"/>
                <w:szCs w:val="24"/>
              </w:rPr>
              <w:t>ориентируется в актуальной нормативно-правовой документации; современной научной и профессиональной терминологии;</w:t>
            </w:r>
          </w:p>
          <w:p w14:paraId="4F223DFB" w14:textId="77777777" w:rsidR="009B108B" w:rsidRPr="009B108B" w:rsidRDefault="009B108B" w:rsidP="009B108B">
            <w:pPr>
              <w:shd w:val="clear" w:color="auto" w:fill="FFFFFF"/>
              <w:jc w:val="both"/>
              <w:rPr>
                <w:rFonts w:ascii="Times New Roman" w:eastAsia="Calibri" w:hAnsi="Times New Roman" w:cs="Times New Roman"/>
                <w:sz w:val="24"/>
                <w:szCs w:val="24"/>
              </w:rPr>
            </w:pPr>
            <w:r w:rsidRPr="009B108B">
              <w:rPr>
                <w:rFonts w:ascii="Times New Roman" w:eastAsia="Calibri" w:hAnsi="Times New Roman" w:cs="Times New Roman"/>
                <w:sz w:val="24"/>
                <w:szCs w:val="24"/>
              </w:rPr>
              <w:t xml:space="preserve">- понимает </w:t>
            </w:r>
            <w:r w:rsidRPr="009B108B">
              <w:rPr>
                <w:rFonts w:ascii="Times New Roman" w:eastAsia="Calibri" w:hAnsi="Times New Roman" w:cs="Times New Roman"/>
                <w:spacing w:val="-2"/>
                <w:sz w:val="24"/>
                <w:szCs w:val="24"/>
              </w:rPr>
              <w:t xml:space="preserve">значимость своей (профессии) </w:t>
            </w:r>
            <w:r w:rsidRPr="009B108B">
              <w:rPr>
                <w:rFonts w:ascii="Times New Roman" w:eastAsia="Calibri" w:hAnsi="Times New Roman" w:cs="Times New Roman"/>
                <w:sz w:val="24"/>
                <w:szCs w:val="24"/>
              </w:rPr>
              <w:t>специальности;</w:t>
            </w:r>
          </w:p>
          <w:p w14:paraId="6FB09E85" w14:textId="77777777" w:rsidR="009B108B" w:rsidRPr="009B108B" w:rsidRDefault="009B108B" w:rsidP="009B108B">
            <w:pPr>
              <w:shd w:val="clear" w:color="auto" w:fill="FFFFFF"/>
              <w:rPr>
                <w:rFonts w:ascii="Times New Roman" w:eastAsia="Calibri" w:hAnsi="Times New Roman" w:cs="Times New Roman"/>
                <w:iCs/>
                <w:sz w:val="24"/>
                <w:szCs w:val="24"/>
              </w:rPr>
            </w:pPr>
            <w:r w:rsidRPr="009B108B">
              <w:rPr>
                <w:rFonts w:ascii="Times New Roman" w:eastAsia="Calibri" w:hAnsi="Times New Roman" w:cs="Times New Roman"/>
                <w:sz w:val="24"/>
                <w:szCs w:val="24"/>
              </w:rPr>
              <w:t xml:space="preserve">- применяет в </w:t>
            </w:r>
            <w:r w:rsidRPr="009B108B">
              <w:rPr>
                <w:rFonts w:ascii="Times New Roman" w:eastAsia="Calibri" w:hAnsi="Times New Roman" w:cs="Times New Roman"/>
                <w:spacing w:val="-2"/>
                <w:sz w:val="24"/>
                <w:szCs w:val="24"/>
              </w:rPr>
              <w:t>профессиональной деятельности</w:t>
            </w:r>
            <w:r w:rsidRPr="009B108B">
              <w:rPr>
                <w:rFonts w:ascii="Times New Roman" w:eastAsia="Calibri" w:hAnsi="Times New Roman" w:cs="Times New Roman"/>
                <w:sz w:val="24"/>
                <w:szCs w:val="24"/>
              </w:rPr>
              <w:t xml:space="preserve"> инструкции на государственном и </w:t>
            </w:r>
            <w:r w:rsidRPr="009B108B">
              <w:rPr>
                <w:rFonts w:ascii="Times New Roman" w:eastAsia="Calibri" w:hAnsi="Times New Roman" w:cs="Times New Roman"/>
                <w:spacing w:val="-2"/>
                <w:sz w:val="24"/>
                <w:szCs w:val="24"/>
              </w:rPr>
              <w:t>иностранном языке;</w:t>
            </w:r>
          </w:p>
          <w:p w14:paraId="65BE5A70" w14:textId="77777777" w:rsidR="009B108B" w:rsidRPr="009B108B" w:rsidRDefault="009B108B" w:rsidP="009B108B">
            <w:pPr>
              <w:shd w:val="clear" w:color="auto" w:fill="FFFFFF"/>
              <w:rPr>
                <w:rFonts w:ascii="Times New Roman" w:eastAsia="Calibri" w:hAnsi="Times New Roman" w:cs="Times New Roman"/>
                <w:iCs/>
                <w:sz w:val="24"/>
                <w:szCs w:val="24"/>
              </w:rPr>
            </w:pPr>
          </w:p>
          <w:p w14:paraId="52A059EC" w14:textId="77777777" w:rsidR="009B108B" w:rsidRPr="009B108B" w:rsidRDefault="009B108B" w:rsidP="009B108B">
            <w:pPr>
              <w:shd w:val="clear" w:color="auto" w:fill="FFFFFF"/>
              <w:rPr>
                <w:rFonts w:ascii="Times New Roman" w:eastAsia="Calibri" w:hAnsi="Times New Roman" w:cs="Times New Roman"/>
                <w:iCs/>
                <w:sz w:val="24"/>
                <w:szCs w:val="24"/>
              </w:rPr>
            </w:pPr>
          </w:p>
          <w:p w14:paraId="6CA68767" w14:textId="77777777" w:rsidR="009B108B" w:rsidRPr="009B108B" w:rsidRDefault="009B108B" w:rsidP="009B108B">
            <w:pPr>
              <w:shd w:val="clear" w:color="auto" w:fill="FFFFFF"/>
              <w:rPr>
                <w:rFonts w:ascii="Times New Roman" w:eastAsia="Calibri" w:hAnsi="Times New Roman" w:cs="Times New Roman"/>
                <w:sz w:val="24"/>
                <w:szCs w:val="24"/>
              </w:rPr>
            </w:pPr>
            <w:r w:rsidRPr="009B108B">
              <w:rPr>
                <w:rFonts w:ascii="Times New Roman" w:eastAsia="Calibri" w:hAnsi="Times New Roman" w:cs="Times New Roman"/>
                <w:sz w:val="24"/>
                <w:szCs w:val="24"/>
              </w:rPr>
              <w:t xml:space="preserve">-владеет актуальными методами работы в профессиональной и смежных сферах; </w:t>
            </w:r>
          </w:p>
          <w:p w14:paraId="4BA55DFF" w14:textId="77777777" w:rsidR="009B108B" w:rsidRPr="009B108B" w:rsidRDefault="009B108B" w:rsidP="009B108B">
            <w:pPr>
              <w:shd w:val="clear" w:color="auto" w:fill="FFFFFF"/>
              <w:rPr>
                <w:rFonts w:ascii="Times New Roman" w:eastAsia="Calibri" w:hAnsi="Times New Roman" w:cs="Times New Roman"/>
                <w:iCs/>
                <w:sz w:val="24"/>
                <w:szCs w:val="24"/>
              </w:rPr>
            </w:pPr>
            <w:r w:rsidRPr="009B108B">
              <w:rPr>
                <w:rFonts w:ascii="Times New Roman" w:eastAsia="Calibri" w:hAnsi="Times New Roman" w:cs="Times New Roman"/>
                <w:sz w:val="24"/>
                <w:szCs w:val="24"/>
              </w:rPr>
              <w:t>-эффективно выявляет и находит информацию, составляет оптимальный план действий, анализирует необходимые для выполнения задания, ресурсы;</w:t>
            </w:r>
          </w:p>
          <w:p w14:paraId="2213E8EA" w14:textId="77777777" w:rsidR="009B108B" w:rsidRPr="009B108B" w:rsidRDefault="009B108B" w:rsidP="009B108B">
            <w:pPr>
              <w:shd w:val="clear" w:color="auto" w:fill="FFFFFF"/>
              <w:jc w:val="both"/>
              <w:rPr>
                <w:rFonts w:ascii="Times New Roman" w:eastAsia="Calibri" w:hAnsi="Times New Roman" w:cs="Times New Roman"/>
                <w:sz w:val="24"/>
                <w:szCs w:val="24"/>
              </w:rPr>
            </w:pPr>
            <w:r w:rsidRPr="009B108B">
              <w:rPr>
                <w:rFonts w:ascii="Times New Roman" w:eastAsia="Calibri" w:hAnsi="Times New Roman" w:cs="Times New Roman"/>
                <w:iCs/>
                <w:sz w:val="24"/>
                <w:szCs w:val="24"/>
              </w:rPr>
              <w:t>-</w:t>
            </w:r>
            <w:r w:rsidRPr="009B108B">
              <w:rPr>
                <w:rFonts w:ascii="Times New Roman" w:eastAsia="Calibri" w:hAnsi="Times New Roman" w:cs="Times New Roman"/>
                <w:spacing w:val="-2"/>
                <w:sz w:val="24"/>
                <w:szCs w:val="24"/>
              </w:rPr>
              <w:t xml:space="preserve">определяет этапы </w:t>
            </w:r>
            <w:r w:rsidRPr="009B108B">
              <w:rPr>
                <w:rFonts w:ascii="Times New Roman" w:eastAsia="Calibri" w:hAnsi="Times New Roman" w:cs="Times New Roman"/>
                <w:sz w:val="24"/>
                <w:szCs w:val="24"/>
              </w:rPr>
              <w:t>решения задачи;</w:t>
            </w:r>
          </w:p>
          <w:p w14:paraId="70DB1459" w14:textId="77777777" w:rsidR="009B108B" w:rsidRPr="009B108B" w:rsidRDefault="009B108B" w:rsidP="009B108B">
            <w:pPr>
              <w:shd w:val="clear" w:color="auto" w:fill="FFFFFF"/>
              <w:jc w:val="both"/>
              <w:rPr>
                <w:rFonts w:ascii="Times New Roman" w:eastAsia="Calibri" w:hAnsi="Times New Roman" w:cs="Times New Roman"/>
                <w:sz w:val="24"/>
                <w:szCs w:val="24"/>
              </w:rPr>
            </w:pPr>
            <w:r w:rsidRPr="009B108B">
              <w:rPr>
                <w:rFonts w:ascii="Times New Roman" w:eastAsia="Calibri" w:hAnsi="Times New Roman" w:cs="Times New Roman"/>
                <w:sz w:val="24"/>
                <w:szCs w:val="24"/>
              </w:rPr>
              <w:t xml:space="preserve">-определяет </w:t>
            </w:r>
            <w:r w:rsidRPr="009B108B">
              <w:rPr>
                <w:rFonts w:ascii="Times New Roman" w:eastAsia="Calibri" w:hAnsi="Times New Roman" w:cs="Times New Roman"/>
                <w:spacing w:val="-2"/>
                <w:sz w:val="24"/>
                <w:szCs w:val="24"/>
              </w:rPr>
              <w:t>потребности в информации</w:t>
            </w:r>
            <w:r w:rsidRPr="009B108B">
              <w:rPr>
                <w:rFonts w:ascii="Times New Roman" w:eastAsia="Calibri" w:hAnsi="Times New Roman" w:cs="Times New Roman"/>
                <w:sz w:val="24"/>
                <w:szCs w:val="24"/>
              </w:rPr>
              <w:t>;</w:t>
            </w:r>
          </w:p>
          <w:p w14:paraId="1FA89524" w14:textId="77777777" w:rsidR="009B108B" w:rsidRPr="009B108B" w:rsidRDefault="009B108B" w:rsidP="009B108B">
            <w:pPr>
              <w:shd w:val="clear" w:color="auto" w:fill="FFFFFF"/>
              <w:rPr>
                <w:rFonts w:ascii="Times New Roman" w:eastAsia="Calibri" w:hAnsi="Times New Roman" w:cs="Times New Roman"/>
                <w:iCs/>
                <w:sz w:val="24"/>
                <w:szCs w:val="24"/>
              </w:rPr>
            </w:pPr>
            <w:r w:rsidRPr="009B108B">
              <w:rPr>
                <w:rFonts w:ascii="Times New Roman" w:eastAsia="Calibri" w:hAnsi="Times New Roman" w:cs="Times New Roman"/>
                <w:sz w:val="24"/>
                <w:szCs w:val="24"/>
              </w:rPr>
              <w:t>-планирует профессиональную деятельность;</w:t>
            </w:r>
          </w:p>
          <w:p w14:paraId="216E54D4" w14:textId="77777777" w:rsidR="009B108B" w:rsidRPr="009B108B" w:rsidRDefault="009B108B" w:rsidP="009B108B">
            <w:pPr>
              <w:shd w:val="clear" w:color="auto" w:fill="FFFFFF"/>
              <w:jc w:val="both"/>
              <w:rPr>
                <w:rFonts w:ascii="Times New Roman" w:eastAsia="Calibri" w:hAnsi="Times New Roman" w:cs="Times New Roman"/>
                <w:sz w:val="24"/>
                <w:szCs w:val="24"/>
              </w:rPr>
            </w:pPr>
            <w:r w:rsidRPr="009B108B">
              <w:rPr>
                <w:rFonts w:ascii="Times New Roman" w:eastAsia="Calibri" w:hAnsi="Times New Roman" w:cs="Times New Roman"/>
                <w:sz w:val="24"/>
                <w:szCs w:val="24"/>
              </w:rPr>
              <w:t>-осуществляет эффективный поиск;</w:t>
            </w:r>
          </w:p>
          <w:p w14:paraId="20B91F2F" w14:textId="77777777" w:rsidR="009B108B" w:rsidRPr="009B108B" w:rsidRDefault="009B108B" w:rsidP="009B108B">
            <w:pPr>
              <w:shd w:val="clear" w:color="auto" w:fill="FFFFFF"/>
              <w:jc w:val="both"/>
              <w:rPr>
                <w:rFonts w:ascii="Times New Roman" w:eastAsia="Calibri" w:hAnsi="Times New Roman" w:cs="Times New Roman"/>
                <w:sz w:val="24"/>
                <w:szCs w:val="24"/>
              </w:rPr>
            </w:pPr>
            <w:r w:rsidRPr="009B108B">
              <w:rPr>
                <w:rFonts w:ascii="Times New Roman" w:eastAsia="Calibri" w:hAnsi="Times New Roman" w:cs="Times New Roman"/>
                <w:sz w:val="24"/>
                <w:szCs w:val="24"/>
              </w:rPr>
              <w:lastRenderedPageBreak/>
              <w:t>-оценивает риски на каждом шагу;</w:t>
            </w:r>
          </w:p>
          <w:p w14:paraId="78EE2390" w14:textId="77777777" w:rsidR="009B108B" w:rsidRPr="009B108B" w:rsidRDefault="009B108B" w:rsidP="009B108B">
            <w:pPr>
              <w:suppressAutoHyphens/>
              <w:contextualSpacing/>
              <w:rPr>
                <w:rFonts w:ascii="Times New Roman" w:eastAsia="Calibri" w:hAnsi="Times New Roman" w:cs="Times New Roman"/>
                <w:sz w:val="24"/>
                <w:szCs w:val="24"/>
              </w:rPr>
            </w:pPr>
            <w:r w:rsidRPr="009B108B">
              <w:rPr>
                <w:rFonts w:ascii="Times New Roman" w:eastAsia="Calibri" w:hAnsi="Times New Roman" w:cs="Times New Roman"/>
                <w:sz w:val="24"/>
                <w:szCs w:val="24"/>
              </w:rPr>
              <w:t xml:space="preserve"> - оценивает плюсы и минусы полученного результата, своего </w:t>
            </w:r>
            <w:r w:rsidRPr="009B108B">
              <w:rPr>
                <w:rFonts w:ascii="Times New Roman" w:eastAsia="Calibri" w:hAnsi="Times New Roman" w:cs="Times New Roman"/>
                <w:spacing w:val="-2"/>
                <w:sz w:val="24"/>
                <w:szCs w:val="24"/>
              </w:rPr>
              <w:t xml:space="preserve"> </w:t>
            </w:r>
            <w:r w:rsidRPr="009B108B">
              <w:rPr>
                <w:rFonts w:ascii="Times New Roman" w:eastAsia="Calibri" w:hAnsi="Times New Roman" w:cs="Times New Roman"/>
                <w:spacing w:val="-2"/>
                <w:sz w:val="24"/>
                <w:szCs w:val="24"/>
                <w:lang w:val="en-US"/>
              </w:rPr>
              <w:t> </w:t>
            </w:r>
            <w:r w:rsidRPr="009B108B">
              <w:rPr>
                <w:rFonts w:ascii="Times New Roman" w:eastAsia="Calibri" w:hAnsi="Times New Roman" w:cs="Times New Roman"/>
                <w:spacing w:val="-2"/>
                <w:sz w:val="24"/>
                <w:szCs w:val="24"/>
              </w:rPr>
              <w:t>плана и</w:t>
            </w:r>
            <w:r w:rsidRPr="009B108B">
              <w:rPr>
                <w:rFonts w:ascii="Times New Roman" w:eastAsia="Calibri" w:hAnsi="Times New Roman" w:cs="Times New Roman"/>
                <w:sz w:val="24"/>
                <w:szCs w:val="24"/>
              </w:rPr>
              <w:t xml:space="preserve"> его реализации; </w:t>
            </w:r>
          </w:p>
          <w:p w14:paraId="62D7552E" w14:textId="77777777" w:rsidR="009B108B" w:rsidRPr="009B108B" w:rsidRDefault="009B108B" w:rsidP="009B108B">
            <w:pPr>
              <w:suppressAutoHyphens/>
              <w:contextualSpacing/>
              <w:rPr>
                <w:rFonts w:ascii="Times New Roman" w:eastAsia="Calibri" w:hAnsi="Times New Roman" w:cs="Times New Roman"/>
                <w:sz w:val="24"/>
                <w:szCs w:val="24"/>
              </w:rPr>
            </w:pPr>
            <w:r w:rsidRPr="009B108B">
              <w:rPr>
                <w:rFonts w:ascii="Times New Roman" w:eastAsia="Calibri" w:hAnsi="Times New Roman" w:cs="Times New Roman"/>
                <w:sz w:val="24"/>
                <w:szCs w:val="24"/>
              </w:rPr>
              <w:t>- осуществляет исследовательскую деятельность, приводящую к оптимальному результату;</w:t>
            </w:r>
          </w:p>
          <w:p w14:paraId="79EBA7F0" w14:textId="77777777" w:rsidR="009B108B" w:rsidRPr="009B108B" w:rsidRDefault="009B108B" w:rsidP="009B108B">
            <w:pPr>
              <w:suppressAutoHyphens/>
              <w:contextualSpacing/>
              <w:rPr>
                <w:rFonts w:ascii="Calibri" w:eastAsia="Calibri" w:hAnsi="Calibri" w:cs="Times New Roman"/>
                <w:color w:val="FF0000"/>
              </w:rPr>
            </w:pPr>
            <w:r w:rsidRPr="009B108B">
              <w:rPr>
                <w:rFonts w:ascii="Times New Roman" w:eastAsia="Calibri" w:hAnsi="Times New Roman" w:cs="Times New Roman"/>
                <w:sz w:val="24"/>
                <w:szCs w:val="24"/>
              </w:rPr>
              <w:t>- демонстрирует гибкость в общении с коллегами, руководством, подчиненными и заказчиками;</w:t>
            </w:r>
            <w:r w:rsidRPr="009B108B">
              <w:rPr>
                <w:rFonts w:ascii="Calibri" w:eastAsia="Calibri" w:hAnsi="Calibri" w:cs="Times New Roman"/>
                <w:color w:val="FF0000"/>
              </w:rPr>
              <w:t xml:space="preserve"> </w:t>
            </w:r>
          </w:p>
          <w:p w14:paraId="6096A769" w14:textId="77777777" w:rsidR="009B108B" w:rsidRPr="009B108B" w:rsidRDefault="009B108B" w:rsidP="009B108B">
            <w:pPr>
              <w:suppressAutoHyphens/>
              <w:contextualSpacing/>
              <w:rPr>
                <w:rFonts w:ascii="Times New Roman" w:eastAsia="Calibri" w:hAnsi="Times New Roman" w:cs="Times New Roman"/>
                <w:sz w:val="24"/>
                <w:szCs w:val="24"/>
              </w:rPr>
            </w:pPr>
            <w:r w:rsidRPr="009B108B">
              <w:rPr>
                <w:rFonts w:ascii="Times New Roman" w:eastAsia="Calibri" w:hAnsi="Times New Roman" w:cs="Times New Roman"/>
                <w:sz w:val="24"/>
                <w:szCs w:val="24"/>
              </w:rPr>
              <w:t>- четко формулирует свои мысли, излагает их доступным для понимания способом.</w:t>
            </w:r>
          </w:p>
          <w:p w14:paraId="0EA13F7D" w14:textId="77777777" w:rsidR="009B108B" w:rsidRPr="009B108B" w:rsidRDefault="009B108B" w:rsidP="009B108B">
            <w:pPr>
              <w:shd w:val="clear" w:color="auto" w:fill="FFFFFF"/>
              <w:jc w:val="both"/>
              <w:rPr>
                <w:rFonts w:ascii="Times New Roman" w:eastAsia="Calibri" w:hAnsi="Times New Roman" w:cs="Times New Roman"/>
                <w:sz w:val="24"/>
                <w:szCs w:val="24"/>
              </w:rPr>
            </w:pPr>
            <w:r w:rsidRPr="009B108B">
              <w:rPr>
                <w:rFonts w:ascii="Times New Roman" w:eastAsia="Calibri" w:hAnsi="Times New Roman" w:cs="Times New Roman"/>
                <w:spacing w:val="-2"/>
                <w:sz w:val="24"/>
                <w:szCs w:val="24"/>
              </w:rPr>
              <w:t xml:space="preserve">- излагает грамотно </w:t>
            </w:r>
            <w:r w:rsidRPr="009B108B">
              <w:rPr>
                <w:rFonts w:ascii="Times New Roman" w:eastAsia="Calibri" w:hAnsi="Times New Roman" w:cs="Times New Roman"/>
                <w:sz w:val="24"/>
                <w:szCs w:val="24"/>
              </w:rPr>
              <w:t xml:space="preserve">устно и письменно </w:t>
            </w:r>
            <w:r w:rsidRPr="009B108B">
              <w:rPr>
                <w:rFonts w:ascii="Times New Roman" w:eastAsia="Calibri" w:hAnsi="Times New Roman" w:cs="Times New Roman"/>
                <w:spacing w:val="-3"/>
                <w:sz w:val="24"/>
                <w:szCs w:val="24"/>
              </w:rPr>
              <w:t xml:space="preserve">свои </w:t>
            </w:r>
            <w:r w:rsidRPr="009B108B">
              <w:rPr>
                <w:rFonts w:ascii="Times New Roman" w:eastAsia="Calibri" w:hAnsi="Times New Roman" w:cs="Times New Roman"/>
                <w:sz w:val="24"/>
                <w:szCs w:val="24"/>
              </w:rPr>
              <w:t>мысли по профессиональной тематике на государственном языке;</w:t>
            </w:r>
          </w:p>
          <w:p w14:paraId="5B0D57CE" w14:textId="77777777" w:rsidR="009B108B" w:rsidRPr="009B108B" w:rsidRDefault="009B108B" w:rsidP="009B108B">
            <w:pPr>
              <w:shd w:val="clear" w:color="auto" w:fill="FFFFFF"/>
              <w:rPr>
                <w:rFonts w:ascii="Times New Roman" w:eastAsia="Calibri" w:hAnsi="Times New Roman" w:cs="Times New Roman"/>
                <w:iCs/>
                <w:sz w:val="24"/>
                <w:szCs w:val="24"/>
              </w:rPr>
            </w:pPr>
            <w:r w:rsidRPr="009B108B">
              <w:rPr>
                <w:rFonts w:ascii="Times New Roman" w:eastAsia="Calibri" w:hAnsi="Times New Roman" w:cs="Times New Roman"/>
                <w:iCs/>
                <w:sz w:val="24"/>
                <w:szCs w:val="24"/>
              </w:rPr>
              <w:t>-</w:t>
            </w:r>
            <w:r w:rsidRPr="009B108B">
              <w:rPr>
                <w:rFonts w:ascii="Times New Roman" w:eastAsia="Calibri" w:hAnsi="Times New Roman" w:cs="Times New Roman"/>
                <w:sz w:val="24"/>
                <w:szCs w:val="24"/>
              </w:rPr>
              <w:t xml:space="preserve">демонстрирует </w:t>
            </w:r>
            <w:r w:rsidRPr="009B108B">
              <w:rPr>
                <w:rFonts w:ascii="Times New Roman" w:eastAsia="Calibri" w:hAnsi="Times New Roman" w:cs="Times New Roman"/>
                <w:spacing w:val="-2"/>
                <w:sz w:val="24"/>
                <w:szCs w:val="24"/>
              </w:rPr>
              <w:t>поведение на основе общечеловеческих</w:t>
            </w:r>
            <w:r w:rsidRPr="009B108B">
              <w:rPr>
                <w:rFonts w:ascii="Times New Roman" w:eastAsia="Calibri" w:hAnsi="Times New Roman" w:cs="Times New Roman"/>
                <w:sz w:val="24"/>
                <w:szCs w:val="24"/>
              </w:rPr>
              <w:t xml:space="preserve"> ценностей;</w:t>
            </w:r>
          </w:p>
          <w:p w14:paraId="29EE58EC" w14:textId="77777777" w:rsidR="009B108B" w:rsidRPr="009B108B" w:rsidRDefault="009B108B" w:rsidP="009B108B">
            <w:pPr>
              <w:shd w:val="clear" w:color="auto" w:fill="FFFFFF"/>
              <w:rPr>
                <w:rFonts w:ascii="Times New Roman" w:eastAsia="Calibri" w:hAnsi="Times New Roman" w:cs="Times New Roman"/>
                <w:iCs/>
                <w:sz w:val="24"/>
                <w:szCs w:val="24"/>
              </w:rPr>
            </w:pPr>
            <w:r w:rsidRPr="009B108B">
              <w:rPr>
                <w:rFonts w:ascii="Times New Roman" w:eastAsia="Calibri" w:hAnsi="Times New Roman" w:cs="Times New Roman"/>
                <w:iCs/>
                <w:sz w:val="24"/>
                <w:szCs w:val="24"/>
              </w:rPr>
              <w:t>-</w:t>
            </w:r>
            <w:r w:rsidRPr="009B108B">
              <w:rPr>
                <w:rFonts w:ascii="Times New Roman" w:eastAsia="Calibri" w:hAnsi="Times New Roman" w:cs="Times New Roman"/>
                <w:spacing w:val="-2"/>
                <w:sz w:val="24"/>
                <w:szCs w:val="24"/>
              </w:rPr>
              <w:t xml:space="preserve"> ведет общение на профессиональные темы</w:t>
            </w:r>
          </w:p>
          <w:p w14:paraId="37D61C78" w14:textId="77777777" w:rsidR="009B108B" w:rsidRPr="009B108B" w:rsidRDefault="009B108B" w:rsidP="009B108B">
            <w:pPr>
              <w:shd w:val="clear" w:color="auto" w:fill="FFFFFF"/>
              <w:rPr>
                <w:rFonts w:ascii="Times New Roman" w:eastAsia="Calibri" w:hAnsi="Times New Roman" w:cs="Times New Roman"/>
                <w:iCs/>
                <w:sz w:val="24"/>
                <w:szCs w:val="24"/>
              </w:rPr>
            </w:pPr>
          </w:p>
          <w:p w14:paraId="2C0EED0E" w14:textId="77777777" w:rsidR="009B108B" w:rsidRPr="009B108B" w:rsidRDefault="009B108B" w:rsidP="009B108B">
            <w:pPr>
              <w:shd w:val="clear" w:color="auto" w:fill="FFFFFF"/>
              <w:rPr>
                <w:rFonts w:ascii="Times New Roman" w:eastAsia="Calibri" w:hAnsi="Times New Roman" w:cs="Times New Roman"/>
                <w:iCs/>
                <w:sz w:val="24"/>
                <w:szCs w:val="24"/>
              </w:rPr>
            </w:pPr>
          </w:p>
          <w:p w14:paraId="53A8F42C" w14:textId="77777777" w:rsidR="009B108B" w:rsidRPr="009B108B" w:rsidRDefault="009B108B" w:rsidP="009B108B">
            <w:pPr>
              <w:shd w:val="clear" w:color="auto" w:fill="FFFFFF"/>
              <w:rPr>
                <w:rFonts w:ascii="Times New Roman" w:eastAsia="Calibri" w:hAnsi="Times New Roman" w:cs="Times New Roman"/>
                <w:iCs/>
                <w:sz w:val="24"/>
                <w:szCs w:val="24"/>
              </w:rPr>
            </w:pPr>
          </w:p>
          <w:p w14:paraId="13AC1DC5" w14:textId="77777777" w:rsidR="009B108B" w:rsidRPr="009B108B" w:rsidRDefault="009B108B" w:rsidP="009B108B">
            <w:pPr>
              <w:shd w:val="clear" w:color="auto" w:fill="FFFFFF"/>
              <w:rPr>
                <w:rFonts w:ascii="Times New Roman" w:eastAsia="Calibri" w:hAnsi="Times New Roman" w:cs="Times New Roman"/>
                <w:iCs/>
                <w:sz w:val="24"/>
                <w:szCs w:val="24"/>
              </w:rPr>
            </w:pPr>
          </w:p>
          <w:p w14:paraId="4CFEC39D" w14:textId="77777777" w:rsidR="009B108B" w:rsidRPr="009B108B" w:rsidRDefault="009B108B" w:rsidP="009B108B">
            <w:pPr>
              <w:shd w:val="clear" w:color="auto" w:fill="FFFFFF"/>
              <w:rPr>
                <w:rFonts w:ascii="Times New Roman" w:eastAsia="Calibri" w:hAnsi="Times New Roman" w:cs="Times New Roman"/>
                <w:iCs/>
                <w:sz w:val="24"/>
                <w:szCs w:val="24"/>
              </w:rPr>
            </w:pPr>
          </w:p>
          <w:p w14:paraId="64A34EF3" w14:textId="77777777" w:rsidR="009B108B" w:rsidRPr="009B108B" w:rsidRDefault="009B108B" w:rsidP="009B108B">
            <w:pPr>
              <w:shd w:val="clear" w:color="auto" w:fill="FFFFFF"/>
              <w:rPr>
                <w:rFonts w:ascii="Times New Roman" w:eastAsia="Calibri" w:hAnsi="Times New Roman" w:cs="Times New Roman"/>
                <w:iCs/>
                <w:sz w:val="24"/>
                <w:szCs w:val="24"/>
              </w:rPr>
            </w:pPr>
          </w:p>
          <w:p w14:paraId="6818B636" w14:textId="77777777" w:rsidR="009B108B" w:rsidRPr="009B108B" w:rsidRDefault="009B108B" w:rsidP="009B108B">
            <w:pPr>
              <w:shd w:val="clear" w:color="auto" w:fill="FFFFFF"/>
              <w:rPr>
                <w:rFonts w:ascii="Times New Roman" w:eastAsia="Calibri" w:hAnsi="Times New Roman" w:cs="Times New Roman"/>
                <w:iCs/>
                <w:sz w:val="24"/>
                <w:szCs w:val="24"/>
              </w:rPr>
            </w:pPr>
          </w:p>
          <w:p w14:paraId="17133213" w14:textId="77777777" w:rsidR="009B108B" w:rsidRPr="009B108B" w:rsidRDefault="009B108B" w:rsidP="009B108B">
            <w:pPr>
              <w:shd w:val="clear" w:color="auto" w:fill="FFFFFF"/>
              <w:rPr>
                <w:rFonts w:ascii="Times New Roman" w:eastAsia="Calibri" w:hAnsi="Times New Roman" w:cs="Times New Roman"/>
                <w:iCs/>
                <w:sz w:val="24"/>
                <w:szCs w:val="24"/>
              </w:rPr>
            </w:pPr>
          </w:p>
          <w:p w14:paraId="5674D16D" w14:textId="77777777" w:rsidR="009B108B" w:rsidRPr="009B108B" w:rsidRDefault="009B108B" w:rsidP="009B108B">
            <w:pPr>
              <w:shd w:val="clear" w:color="auto" w:fill="FFFFFF"/>
              <w:rPr>
                <w:rFonts w:ascii="Times New Roman" w:eastAsia="Calibri" w:hAnsi="Times New Roman" w:cs="Times New Roman"/>
                <w:iCs/>
                <w:sz w:val="24"/>
                <w:szCs w:val="24"/>
              </w:rPr>
            </w:pPr>
          </w:p>
          <w:p w14:paraId="5A932A39" w14:textId="77777777" w:rsidR="009B108B" w:rsidRPr="009B108B" w:rsidRDefault="009B108B" w:rsidP="009B108B">
            <w:pPr>
              <w:shd w:val="clear" w:color="auto" w:fill="FFFFFF"/>
              <w:rPr>
                <w:rFonts w:ascii="Times New Roman" w:eastAsia="Calibri" w:hAnsi="Times New Roman" w:cs="Times New Roman"/>
                <w:iCs/>
                <w:sz w:val="24"/>
                <w:szCs w:val="24"/>
              </w:rPr>
            </w:pPr>
          </w:p>
          <w:p w14:paraId="5AC7AE90" w14:textId="77777777" w:rsidR="009B108B" w:rsidRPr="009B108B" w:rsidRDefault="009B108B" w:rsidP="009B108B">
            <w:pPr>
              <w:shd w:val="clear" w:color="auto" w:fill="FFFFFF"/>
              <w:rPr>
                <w:rFonts w:ascii="Times New Roman" w:eastAsia="Calibri" w:hAnsi="Times New Roman" w:cs="Times New Roman"/>
                <w:iCs/>
                <w:sz w:val="24"/>
                <w:szCs w:val="24"/>
              </w:rPr>
            </w:pPr>
          </w:p>
          <w:p w14:paraId="3980ACB2" w14:textId="77777777" w:rsidR="009B108B" w:rsidRPr="009B108B" w:rsidRDefault="009B108B" w:rsidP="009B108B">
            <w:pPr>
              <w:shd w:val="clear" w:color="auto" w:fill="FFFFFF"/>
              <w:rPr>
                <w:rFonts w:ascii="Times New Roman" w:eastAsia="Calibri" w:hAnsi="Times New Roman" w:cs="Times New Roman"/>
                <w:iCs/>
                <w:sz w:val="24"/>
                <w:szCs w:val="24"/>
              </w:rPr>
            </w:pPr>
          </w:p>
          <w:p w14:paraId="186DEF19" w14:textId="77777777" w:rsidR="009B108B" w:rsidRPr="009B108B" w:rsidRDefault="009B108B" w:rsidP="009B108B">
            <w:pPr>
              <w:shd w:val="clear" w:color="auto" w:fill="FFFFFF"/>
              <w:rPr>
                <w:rFonts w:ascii="Times New Roman" w:eastAsia="Calibri" w:hAnsi="Times New Roman" w:cs="Times New Roman"/>
                <w:iCs/>
                <w:sz w:val="24"/>
                <w:szCs w:val="24"/>
              </w:rPr>
            </w:pPr>
          </w:p>
          <w:p w14:paraId="4C7A6208" w14:textId="77777777" w:rsidR="009B108B" w:rsidRPr="009B108B" w:rsidRDefault="009B108B" w:rsidP="009B108B">
            <w:pPr>
              <w:shd w:val="clear" w:color="auto" w:fill="FFFFFF"/>
              <w:rPr>
                <w:rFonts w:ascii="Times New Roman" w:eastAsia="Calibri" w:hAnsi="Times New Roman" w:cs="Times New Roman"/>
                <w:iCs/>
                <w:sz w:val="24"/>
                <w:szCs w:val="24"/>
              </w:rPr>
            </w:pPr>
          </w:p>
          <w:p w14:paraId="0E0F9F7B" w14:textId="77777777" w:rsidR="009B108B" w:rsidRPr="009B108B" w:rsidRDefault="009B108B" w:rsidP="009B108B">
            <w:pPr>
              <w:shd w:val="clear" w:color="auto" w:fill="FFFFFF"/>
              <w:rPr>
                <w:rFonts w:ascii="Times New Roman" w:eastAsia="Calibri" w:hAnsi="Times New Roman" w:cs="Times New Roman"/>
                <w:iCs/>
                <w:sz w:val="24"/>
                <w:szCs w:val="24"/>
              </w:rPr>
            </w:pPr>
          </w:p>
          <w:p w14:paraId="0865EB9B" w14:textId="77777777" w:rsidR="009B108B" w:rsidRPr="009B108B" w:rsidRDefault="009B108B" w:rsidP="009B108B">
            <w:pPr>
              <w:shd w:val="clear" w:color="auto" w:fill="FFFFFF"/>
              <w:rPr>
                <w:rFonts w:ascii="Times New Roman" w:eastAsia="Calibri" w:hAnsi="Times New Roman" w:cs="Times New Roman"/>
                <w:iCs/>
                <w:sz w:val="24"/>
                <w:szCs w:val="24"/>
              </w:rPr>
            </w:pPr>
          </w:p>
          <w:p w14:paraId="490C5C72" w14:textId="77777777" w:rsidR="009B108B" w:rsidRPr="009B108B" w:rsidRDefault="009B108B" w:rsidP="009B108B">
            <w:pPr>
              <w:shd w:val="clear" w:color="auto" w:fill="FFFFFF"/>
              <w:rPr>
                <w:rFonts w:ascii="Times New Roman" w:eastAsia="Calibri" w:hAnsi="Times New Roman" w:cs="Times New Roman"/>
                <w:iCs/>
                <w:sz w:val="24"/>
                <w:szCs w:val="24"/>
              </w:rPr>
            </w:pPr>
          </w:p>
          <w:p w14:paraId="7A4351A9" w14:textId="77777777" w:rsidR="009B108B" w:rsidRPr="009B108B" w:rsidRDefault="009B108B" w:rsidP="009B108B">
            <w:pPr>
              <w:shd w:val="clear" w:color="auto" w:fill="FFFFFF"/>
              <w:rPr>
                <w:rFonts w:ascii="Times New Roman" w:eastAsia="Calibri" w:hAnsi="Times New Roman" w:cs="Times New Roman"/>
                <w:iCs/>
                <w:sz w:val="24"/>
                <w:szCs w:val="24"/>
              </w:rPr>
            </w:pPr>
          </w:p>
          <w:p w14:paraId="03A0AED8" w14:textId="77777777" w:rsidR="009B108B" w:rsidRPr="009B108B" w:rsidRDefault="009B108B" w:rsidP="009B108B">
            <w:pPr>
              <w:shd w:val="clear" w:color="auto" w:fill="FFFFFF"/>
              <w:rPr>
                <w:rFonts w:ascii="Times New Roman" w:eastAsia="Calibri" w:hAnsi="Times New Roman" w:cs="Times New Roman"/>
                <w:i/>
                <w:sz w:val="24"/>
                <w:szCs w:val="24"/>
              </w:rPr>
            </w:pPr>
          </w:p>
        </w:tc>
        <w:tc>
          <w:tcPr>
            <w:tcW w:w="1616" w:type="pct"/>
          </w:tcPr>
          <w:p w14:paraId="46603E0E"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p>
          <w:p w14:paraId="753971A7"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r w:rsidRPr="009B108B">
              <w:rPr>
                <w:rFonts w:ascii="Times New Roman" w:eastAsia="Calibri" w:hAnsi="Times New Roman" w:cs="Times New Roman"/>
                <w:bCs/>
                <w:iCs/>
                <w:sz w:val="24"/>
                <w:szCs w:val="24"/>
              </w:rPr>
              <w:t>Текущий контроль при проведении:</w:t>
            </w:r>
          </w:p>
          <w:p w14:paraId="37CA1A51"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r w:rsidRPr="009B108B">
              <w:rPr>
                <w:rFonts w:ascii="Times New Roman" w:eastAsia="Calibri" w:hAnsi="Times New Roman" w:cs="Times New Roman"/>
                <w:b/>
                <w:bCs/>
                <w:iCs/>
                <w:sz w:val="24"/>
                <w:szCs w:val="24"/>
              </w:rPr>
              <w:t xml:space="preserve">- </w:t>
            </w:r>
            <w:r w:rsidRPr="009B108B">
              <w:rPr>
                <w:rFonts w:ascii="Times New Roman" w:eastAsia="Calibri" w:hAnsi="Times New Roman" w:cs="Times New Roman"/>
                <w:bCs/>
                <w:iCs/>
                <w:sz w:val="24"/>
                <w:szCs w:val="24"/>
              </w:rPr>
              <w:t>письменного / устного опроса;</w:t>
            </w:r>
          </w:p>
          <w:p w14:paraId="5F6058A3"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r w:rsidRPr="009B108B">
              <w:rPr>
                <w:rFonts w:ascii="Times New Roman" w:eastAsia="Calibri" w:hAnsi="Times New Roman" w:cs="Times New Roman"/>
                <w:bCs/>
                <w:iCs/>
                <w:sz w:val="24"/>
                <w:szCs w:val="24"/>
              </w:rPr>
              <w:t>- тестирования;</w:t>
            </w:r>
          </w:p>
          <w:p w14:paraId="0E353C6F"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r w:rsidRPr="009B108B">
              <w:rPr>
                <w:rFonts w:ascii="Times New Roman" w:eastAsia="Calibri" w:hAnsi="Times New Roman" w:cs="Times New Roman"/>
                <w:bCs/>
                <w:iCs/>
                <w:sz w:val="24"/>
                <w:szCs w:val="24"/>
              </w:rPr>
              <w:t>- оценки результатов;</w:t>
            </w:r>
          </w:p>
          <w:p w14:paraId="2B5C3249"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r w:rsidRPr="009B108B">
              <w:rPr>
                <w:rFonts w:ascii="Times New Roman" w:eastAsia="Calibri" w:hAnsi="Times New Roman" w:cs="Times New Roman"/>
                <w:bCs/>
                <w:iCs/>
                <w:sz w:val="24"/>
                <w:szCs w:val="24"/>
              </w:rPr>
              <w:t>Промежуточная аттестация</w:t>
            </w:r>
          </w:p>
          <w:p w14:paraId="0B01EAB2" w14:textId="77777777" w:rsidR="009B108B" w:rsidRPr="009B108B" w:rsidRDefault="009B108B" w:rsidP="009B108B">
            <w:pPr>
              <w:shd w:val="clear" w:color="auto" w:fill="FFFFFF"/>
              <w:ind w:right="91"/>
              <w:rPr>
                <w:rFonts w:ascii="Times New Roman" w:eastAsia="Calibri" w:hAnsi="Times New Roman" w:cs="Times New Roman"/>
                <w:sz w:val="24"/>
                <w:szCs w:val="24"/>
              </w:rPr>
            </w:pPr>
            <w:r w:rsidRPr="009B108B">
              <w:rPr>
                <w:rFonts w:ascii="Times New Roman" w:eastAsia="Calibri" w:hAnsi="Times New Roman" w:cs="Times New Roman"/>
                <w:b/>
                <w:bCs/>
                <w:i/>
                <w:iCs/>
                <w:sz w:val="24"/>
                <w:szCs w:val="24"/>
              </w:rPr>
              <w:t xml:space="preserve">- </w:t>
            </w:r>
            <w:r w:rsidRPr="009B108B">
              <w:rPr>
                <w:rFonts w:ascii="Times New Roman" w:eastAsia="Calibri" w:hAnsi="Times New Roman" w:cs="Times New Roman"/>
                <w:bCs/>
                <w:iCs/>
                <w:sz w:val="24"/>
                <w:szCs w:val="24"/>
              </w:rPr>
              <w:t>экспертная оценка выполнения практических занятий на</w:t>
            </w:r>
          </w:p>
          <w:p w14:paraId="63956FC6" w14:textId="77777777" w:rsidR="009B108B" w:rsidRPr="009B108B" w:rsidRDefault="009B108B" w:rsidP="009B108B">
            <w:pPr>
              <w:shd w:val="clear" w:color="auto" w:fill="FFFFFF"/>
              <w:rPr>
                <w:rFonts w:ascii="Times New Roman" w:eastAsia="Calibri" w:hAnsi="Times New Roman" w:cs="Times New Roman"/>
                <w:sz w:val="24"/>
                <w:szCs w:val="24"/>
              </w:rPr>
            </w:pPr>
            <w:r w:rsidRPr="009B108B">
              <w:rPr>
                <w:rFonts w:ascii="Times New Roman" w:eastAsia="Calibri" w:hAnsi="Times New Roman" w:cs="Times New Roman"/>
                <w:iCs/>
                <w:sz w:val="24"/>
                <w:szCs w:val="24"/>
              </w:rPr>
              <w:t>дифференцированном</w:t>
            </w:r>
          </w:p>
          <w:p w14:paraId="76EDF936" w14:textId="77777777" w:rsidR="009B108B" w:rsidRPr="009B108B" w:rsidRDefault="009B108B" w:rsidP="009B108B">
            <w:pPr>
              <w:shd w:val="clear" w:color="auto" w:fill="FFFFFF"/>
              <w:rPr>
                <w:rFonts w:ascii="Times New Roman" w:eastAsia="Calibri" w:hAnsi="Times New Roman" w:cs="Times New Roman"/>
                <w:iCs/>
                <w:sz w:val="24"/>
                <w:szCs w:val="24"/>
              </w:rPr>
            </w:pPr>
            <w:r w:rsidRPr="009B108B">
              <w:rPr>
                <w:rFonts w:ascii="Times New Roman" w:eastAsia="Calibri" w:hAnsi="Times New Roman" w:cs="Times New Roman"/>
                <w:iCs/>
                <w:sz w:val="24"/>
                <w:szCs w:val="24"/>
              </w:rPr>
              <w:t>зачете</w:t>
            </w:r>
          </w:p>
          <w:p w14:paraId="227E773E" w14:textId="77777777" w:rsidR="009B108B" w:rsidRPr="009B108B" w:rsidRDefault="009B108B" w:rsidP="009B108B">
            <w:pPr>
              <w:shd w:val="clear" w:color="auto" w:fill="FFFFFF"/>
              <w:rPr>
                <w:rFonts w:ascii="Times New Roman" w:eastAsia="Calibri" w:hAnsi="Times New Roman" w:cs="Times New Roman"/>
                <w:iCs/>
                <w:sz w:val="24"/>
                <w:szCs w:val="24"/>
              </w:rPr>
            </w:pPr>
          </w:p>
          <w:p w14:paraId="68B14B48" w14:textId="77777777" w:rsidR="009B108B" w:rsidRPr="009B108B" w:rsidRDefault="009B108B" w:rsidP="009B108B">
            <w:pPr>
              <w:shd w:val="clear" w:color="auto" w:fill="FFFFFF"/>
              <w:rPr>
                <w:rFonts w:ascii="Times New Roman" w:eastAsia="Calibri" w:hAnsi="Times New Roman" w:cs="Times New Roman"/>
                <w:iCs/>
                <w:sz w:val="24"/>
                <w:szCs w:val="24"/>
              </w:rPr>
            </w:pPr>
          </w:p>
          <w:p w14:paraId="74A1E71D" w14:textId="77777777" w:rsidR="009B108B" w:rsidRPr="009B108B" w:rsidRDefault="009B108B" w:rsidP="009B108B">
            <w:pPr>
              <w:shd w:val="clear" w:color="auto" w:fill="FFFFFF"/>
              <w:rPr>
                <w:rFonts w:ascii="Times New Roman" w:eastAsia="Calibri" w:hAnsi="Times New Roman" w:cs="Times New Roman"/>
                <w:iCs/>
                <w:sz w:val="24"/>
                <w:szCs w:val="24"/>
              </w:rPr>
            </w:pPr>
          </w:p>
          <w:p w14:paraId="022C3B33" w14:textId="77777777" w:rsidR="009B108B" w:rsidRPr="009B108B" w:rsidRDefault="009B108B" w:rsidP="009B108B">
            <w:pPr>
              <w:shd w:val="clear" w:color="auto" w:fill="FFFFFF"/>
              <w:rPr>
                <w:rFonts w:ascii="Times New Roman" w:eastAsia="Calibri" w:hAnsi="Times New Roman" w:cs="Times New Roman"/>
                <w:iCs/>
                <w:sz w:val="24"/>
                <w:szCs w:val="24"/>
              </w:rPr>
            </w:pPr>
          </w:p>
          <w:p w14:paraId="75E7CA26" w14:textId="77777777" w:rsidR="009B108B" w:rsidRPr="009B108B" w:rsidRDefault="009B108B" w:rsidP="009B108B">
            <w:pPr>
              <w:shd w:val="clear" w:color="auto" w:fill="FFFFFF"/>
              <w:rPr>
                <w:rFonts w:ascii="Times New Roman" w:eastAsia="Calibri" w:hAnsi="Times New Roman" w:cs="Times New Roman"/>
                <w:iCs/>
                <w:color w:val="FF0000"/>
                <w:sz w:val="24"/>
                <w:szCs w:val="24"/>
              </w:rPr>
            </w:pPr>
          </w:p>
          <w:p w14:paraId="5842FD9B" w14:textId="77777777" w:rsidR="009B108B" w:rsidRPr="009B108B" w:rsidRDefault="009B108B" w:rsidP="009B108B">
            <w:pPr>
              <w:shd w:val="clear" w:color="auto" w:fill="FFFFFF"/>
              <w:rPr>
                <w:rFonts w:ascii="Times New Roman" w:eastAsia="Calibri" w:hAnsi="Times New Roman" w:cs="Times New Roman"/>
                <w:iCs/>
                <w:color w:val="FF0000"/>
                <w:sz w:val="24"/>
                <w:szCs w:val="24"/>
              </w:rPr>
            </w:pPr>
          </w:p>
          <w:p w14:paraId="1D080026" w14:textId="77777777" w:rsidR="009B108B" w:rsidRPr="009B108B" w:rsidRDefault="009B108B" w:rsidP="009B108B">
            <w:pPr>
              <w:shd w:val="clear" w:color="auto" w:fill="FFFFFF"/>
              <w:rPr>
                <w:rFonts w:ascii="Times New Roman" w:eastAsia="Calibri" w:hAnsi="Times New Roman" w:cs="Times New Roman"/>
                <w:iCs/>
                <w:color w:val="FF0000"/>
                <w:sz w:val="24"/>
                <w:szCs w:val="24"/>
              </w:rPr>
            </w:pPr>
          </w:p>
          <w:p w14:paraId="56FA674D"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p>
          <w:p w14:paraId="5F59E956"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p>
          <w:p w14:paraId="17596575"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p>
          <w:p w14:paraId="5B95EB7B"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p>
          <w:p w14:paraId="2177AD72"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p>
          <w:p w14:paraId="0745A723"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p>
          <w:p w14:paraId="1629B073"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p>
          <w:p w14:paraId="5862F13C"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p>
          <w:p w14:paraId="66CD733F"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p>
          <w:p w14:paraId="72CB19AA"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p>
          <w:p w14:paraId="74A49088"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p>
          <w:p w14:paraId="6849A252"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p>
          <w:p w14:paraId="6BE519CC"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p>
          <w:p w14:paraId="4F1BAA88"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p>
          <w:p w14:paraId="736A1452"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p>
          <w:p w14:paraId="479A83BA"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p>
          <w:p w14:paraId="0DBC4CD1"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p>
          <w:p w14:paraId="0BDBA407"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p>
          <w:p w14:paraId="04305991"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p>
          <w:p w14:paraId="4DE8CBEB"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p>
          <w:p w14:paraId="76E3D1B5"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p>
          <w:p w14:paraId="1CF0F6B4"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p>
          <w:p w14:paraId="63352B3C"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p>
          <w:p w14:paraId="09C88075"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p>
          <w:p w14:paraId="6BF4ABF1"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p>
          <w:p w14:paraId="24753988"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p>
          <w:p w14:paraId="402CEF59"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p>
          <w:p w14:paraId="16E6F41D"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p>
          <w:p w14:paraId="352FBAA7"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p>
          <w:p w14:paraId="03186267"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p>
          <w:p w14:paraId="5983B2B4"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p>
          <w:p w14:paraId="2C6B8075"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p>
          <w:p w14:paraId="332BC38C"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p>
          <w:p w14:paraId="30F9B0CB"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p>
          <w:p w14:paraId="76003AE7"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p>
          <w:p w14:paraId="01E0A3FC"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p>
          <w:p w14:paraId="21FFBBF6"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p>
          <w:p w14:paraId="6ADA95CC"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p>
          <w:p w14:paraId="5EB1A440"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p>
          <w:p w14:paraId="5FF70FE1"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p>
          <w:p w14:paraId="24290268"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p>
          <w:p w14:paraId="544E1730"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p>
          <w:p w14:paraId="52DC6A3F"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p>
          <w:p w14:paraId="6CE4DC9C"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p>
          <w:p w14:paraId="22F031D4"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p>
          <w:p w14:paraId="73B44DE1"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p>
          <w:p w14:paraId="671CB5F5"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p>
          <w:p w14:paraId="537D76B5"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p>
          <w:p w14:paraId="0F3FDD84" w14:textId="77777777" w:rsidR="009B108B" w:rsidRPr="009B108B" w:rsidRDefault="009B108B" w:rsidP="009B108B">
            <w:pPr>
              <w:shd w:val="clear" w:color="auto" w:fill="FFFFFF"/>
              <w:ind w:right="91"/>
              <w:rPr>
                <w:rFonts w:ascii="Times New Roman" w:eastAsia="Calibri" w:hAnsi="Times New Roman" w:cs="Times New Roman"/>
                <w:sz w:val="24"/>
                <w:szCs w:val="24"/>
              </w:rPr>
            </w:pPr>
            <w:r w:rsidRPr="009B108B">
              <w:rPr>
                <w:rFonts w:ascii="Times New Roman" w:eastAsia="Calibri" w:hAnsi="Times New Roman" w:cs="Times New Roman"/>
                <w:bCs/>
                <w:iCs/>
                <w:sz w:val="24"/>
                <w:szCs w:val="24"/>
              </w:rPr>
              <w:t>Текущий контроль при проведении:</w:t>
            </w:r>
          </w:p>
          <w:p w14:paraId="2021C9AD" w14:textId="77777777" w:rsidR="009B108B" w:rsidRPr="009B108B" w:rsidRDefault="009B108B" w:rsidP="009B108B">
            <w:pPr>
              <w:shd w:val="clear" w:color="auto" w:fill="FFFFFF"/>
              <w:ind w:right="91"/>
              <w:rPr>
                <w:rFonts w:ascii="Times New Roman" w:eastAsia="Calibri" w:hAnsi="Times New Roman" w:cs="Times New Roman"/>
                <w:sz w:val="24"/>
                <w:szCs w:val="24"/>
              </w:rPr>
            </w:pPr>
            <w:r w:rsidRPr="009B108B">
              <w:rPr>
                <w:rFonts w:ascii="Times New Roman" w:eastAsia="Calibri" w:hAnsi="Times New Roman" w:cs="Times New Roman"/>
                <w:iCs/>
                <w:sz w:val="24"/>
                <w:szCs w:val="24"/>
              </w:rPr>
              <w:t>- защита отчетов по практическим заданиям;</w:t>
            </w:r>
          </w:p>
          <w:p w14:paraId="4B42B894" w14:textId="77777777" w:rsidR="009B108B" w:rsidRPr="009B108B" w:rsidRDefault="009B108B" w:rsidP="009B108B">
            <w:pPr>
              <w:shd w:val="clear" w:color="auto" w:fill="FFFFFF"/>
              <w:rPr>
                <w:rFonts w:ascii="Times New Roman" w:eastAsia="Calibri" w:hAnsi="Times New Roman" w:cs="Times New Roman"/>
                <w:iCs/>
                <w:sz w:val="24"/>
                <w:szCs w:val="24"/>
              </w:rPr>
            </w:pPr>
            <w:r w:rsidRPr="009B108B">
              <w:rPr>
                <w:rFonts w:ascii="Times New Roman" w:eastAsia="Calibri" w:hAnsi="Times New Roman" w:cs="Times New Roman"/>
                <w:iCs/>
                <w:sz w:val="24"/>
                <w:szCs w:val="24"/>
              </w:rPr>
              <w:t>- экспертная оценка демонстрируемых умений, выполняемых действий в процессе практических работ;</w:t>
            </w:r>
          </w:p>
          <w:p w14:paraId="59AFF196" w14:textId="77777777" w:rsidR="009B108B" w:rsidRPr="009B108B" w:rsidRDefault="009B108B" w:rsidP="009B108B">
            <w:pPr>
              <w:shd w:val="clear" w:color="auto" w:fill="FFFFFF"/>
              <w:rPr>
                <w:rFonts w:ascii="Times New Roman" w:eastAsia="Calibri" w:hAnsi="Times New Roman" w:cs="Times New Roman"/>
                <w:i/>
                <w:iCs/>
                <w:sz w:val="24"/>
                <w:szCs w:val="24"/>
              </w:rPr>
            </w:pPr>
            <w:r w:rsidRPr="009B108B">
              <w:rPr>
                <w:rFonts w:ascii="Times New Roman" w:eastAsia="Calibri" w:hAnsi="Times New Roman" w:cs="Times New Roman"/>
                <w:iCs/>
                <w:sz w:val="24"/>
                <w:szCs w:val="24"/>
              </w:rPr>
              <w:t>- оценки результатов</w:t>
            </w:r>
          </w:p>
          <w:p w14:paraId="4DD3EFF1" w14:textId="77777777" w:rsidR="009B108B" w:rsidRPr="009B108B" w:rsidRDefault="009B108B" w:rsidP="009B108B">
            <w:pPr>
              <w:shd w:val="clear" w:color="auto" w:fill="FFFFFF"/>
              <w:rPr>
                <w:rFonts w:ascii="Times New Roman" w:eastAsia="Calibri" w:hAnsi="Times New Roman" w:cs="Times New Roman"/>
                <w:sz w:val="24"/>
                <w:szCs w:val="24"/>
              </w:rPr>
            </w:pPr>
          </w:p>
          <w:p w14:paraId="56A8D255" w14:textId="77777777" w:rsidR="009B108B" w:rsidRPr="009B108B" w:rsidRDefault="009B108B" w:rsidP="009B108B">
            <w:pPr>
              <w:shd w:val="clear" w:color="auto" w:fill="FFFFFF"/>
              <w:ind w:right="91"/>
              <w:rPr>
                <w:rFonts w:ascii="Times New Roman" w:eastAsia="Calibri" w:hAnsi="Times New Roman" w:cs="Times New Roman"/>
                <w:bCs/>
                <w:iCs/>
                <w:sz w:val="24"/>
                <w:szCs w:val="24"/>
              </w:rPr>
            </w:pPr>
          </w:p>
          <w:p w14:paraId="2599E24B" w14:textId="77777777" w:rsidR="009B108B" w:rsidRPr="009B108B" w:rsidRDefault="009B108B" w:rsidP="009B108B">
            <w:pPr>
              <w:suppressAutoHyphens/>
              <w:spacing w:line="276" w:lineRule="auto"/>
              <w:contextualSpacing/>
              <w:rPr>
                <w:rFonts w:ascii="Times New Roman" w:eastAsia="Calibri" w:hAnsi="Times New Roman" w:cs="Times New Roman"/>
                <w:i/>
                <w:sz w:val="24"/>
                <w:szCs w:val="24"/>
              </w:rPr>
            </w:pPr>
          </w:p>
        </w:tc>
      </w:tr>
    </w:tbl>
    <w:p w14:paraId="6E7DA38D" w14:textId="77777777" w:rsidR="009B108B" w:rsidRDefault="009B108B" w:rsidP="00AD34E6">
      <w:pPr>
        <w:jc w:val="right"/>
        <w:rPr>
          <w:rFonts w:ascii="Times New Roman" w:hAnsi="Times New Roman" w:cs="Times New Roman"/>
          <w:b/>
          <w:bCs/>
          <w:sz w:val="24"/>
          <w:szCs w:val="24"/>
        </w:rPr>
      </w:pPr>
    </w:p>
    <w:p w14:paraId="2306C625" w14:textId="77777777" w:rsidR="009B108B" w:rsidRDefault="009B108B">
      <w:pPr>
        <w:rPr>
          <w:rFonts w:ascii="Times New Roman" w:hAnsi="Times New Roman" w:cs="Times New Roman"/>
          <w:b/>
          <w:bCs/>
          <w:sz w:val="24"/>
          <w:szCs w:val="24"/>
        </w:rPr>
      </w:pPr>
      <w:r>
        <w:rPr>
          <w:rFonts w:ascii="Times New Roman" w:hAnsi="Times New Roman" w:cs="Times New Roman"/>
          <w:b/>
          <w:bCs/>
          <w:sz w:val="24"/>
          <w:szCs w:val="24"/>
        </w:rPr>
        <w:br w:type="page"/>
      </w:r>
    </w:p>
    <w:p w14:paraId="64BB1C6E" w14:textId="64F841F2" w:rsidR="00AD34E6" w:rsidRDefault="00AD34E6" w:rsidP="00AD34E6">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2.9</w:t>
      </w:r>
    </w:p>
    <w:p w14:paraId="793E9F65" w14:textId="77777777" w:rsidR="00AD34E6" w:rsidRDefault="00AD34E6" w:rsidP="00AD34E6">
      <w:pPr>
        <w:jc w:val="right"/>
        <w:rPr>
          <w:rFonts w:ascii="Times New Roman" w:hAnsi="Times New Roman" w:cs="Times New Roman"/>
          <w:b/>
          <w:bCs/>
          <w:sz w:val="24"/>
          <w:szCs w:val="24"/>
        </w:rPr>
      </w:pPr>
      <w:r>
        <w:rPr>
          <w:rFonts w:ascii="Times New Roman" w:hAnsi="Times New Roman" w:cs="Times New Roman"/>
          <w:b/>
          <w:bCs/>
          <w:sz w:val="24"/>
          <w:szCs w:val="24"/>
        </w:rPr>
        <w:t>к ОПОП-П по специальности</w:t>
      </w:r>
    </w:p>
    <w:p w14:paraId="7275D40F" w14:textId="77777777" w:rsidR="00AD34E6" w:rsidRDefault="00AD34E6" w:rsidP="00AD34E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rFonts w:ascii="Times New Roman" w:hAnsi="Times New Roman" w:cs="Times New Roman"/>
          <w:color w:val="000000"/>
          <w:sz w:val="24"/>
          <w:szCs w:val="24"/>
        </w:rPr>
      </w:pPr>
      <w:r w:rsidRPr="00CE39E8">
        <w:rPr>
          <w:rFonts w:ascii="Times New Roman" w:hAnsi="Times New Roman" w:cs="Times New Roman"/>
          <w:color w:val="000000"/>
          <w:sz w:val="24"/>
          <w:szCs w:val="24"/>
        </w:rPr>
        <w:t xml:space="preserve">13.02.13 Эксплуатация и обслуживание </w:t>
      </w:r>
    </w:p>
    <w:p w14:paraId="2D5532B8" w14:textId="77777777" w:rsidR="00AD34E6" w:rsidRDefault="00AD34E6" w:rsidP="00AD34E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rFonts w:ascii="Times New Roman" w:hAnsi="Times New Roman" w:cs="Times New Roman"/>
          <w:color w:val="000000"/>
          <w:sz w:val="24"/>
          <w:szCs w:val="24"/>
        </w:rPr>
      </w:pPr>
      <w:r w:rsidRPr="00CE39E8">
        <w:rPr>
          <w:rFonts w:ascii="Times New Roman" w:hAnsi="Times New Roman" w:cs="Times New Roman"/>
          <w:color w:val="000000"/>
          <w:sz w:val="24"/>
          <w:szCs w:val="24"/>
        </w:rPr>
        <w:t>электрического и электромеханического</w:t>
      </w:r>
    </w:p>
    <w:p w14:paraId="38878CA5" w14:textId="77777777" w:rsidR="00AD34E6" w:rsidRPr="00CE39E8" w:rsidRDefault="00AD34E6" w:rsidP="00AD34E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rFonts w:ascii="Times New Roman" w:hAnsi="Times New Roman" w:cs="Times New Roman"/>
          <w:sz w:val="24"/>
          <w:szCs w:val="24"/>
        </w:rPr>
      </w:pPr>
      <w:r w:rsidRPr="00CE39E8">
        <w:rPr>
          <w:rFonts w:ascii="Times New Roman" w:hAnsi="Times New Roman" w:cs="Times New Roman"/>
          <w:color w:val="000000"/>
          <w:sz w:val="24"/>
          <w:szCs w:val="24"/>
        </w:rPr>
        <w:t xml:space="preserve"> оборудования (по отраслям)</w:t>
      </w:r>
      <w:r w:rsidRPr="00CE39E8">
        <w:rPr>
          <w:rFonts w:ascii="Times New Roman" w:hAnsi="Times New Roman" w:cs="Times New Roman"/>
          <w:sz w:val="24"/>
          <w:szCs w:val="24"/>
        </w:rPr>
        <w:t xml:space="preserve">. </w:t>
      </w:r>
    </w:p>
    <w:p w14:paraId="432B5A93" w14:textId="77777777" w:rsidR="00AD34E6" w:rsidRDefault="00AD34E6" w:rsidP="00AD34E6">
      <w:pPr>
        <w:pStyle w:val="1d"/>
        <w:ind w:left="720"/>
        <w:rPr>
          <w:lang w:val="ru-RU"/>
        </w:rPr>
      </w:pPr>
    </w:p>
    <w:p w14:paraId="713EA1ED" w14:textId="77777777" w:rsidR="00AD34E6" w:rsidRDefault="00AD34E6" w:rsidP="00AD34E6">
      <w:pPr>
        <w:jc w:val="right"/>
        <w:rPr>
          <w:rFonts w:ascii="Times New Roman" w:hAnsi="Times New Roman" w:cs="Times New Roman"/>
          <w:b/>
          <w:bCs/>
          <w:color w:val="0070C0"/>
          <w:sz w:val="24"/>
          <w:szCs w:val="24"/>
        </w:rPr>
      </w:pPr>
    </w:p>
    <w:p w14:paraId="0AD6E9DA" w14:textId="77777777" w:rsidR="00AD34E6" w:rsidRDefault="00AD34E6" w:rsidP="00AD34E6">
      <w:pPr>
        <w:jc w:val="right"/>
        <w:rPr>
          <w:rFonts w:ascii="Times New Roman" w:hAnsi="Times New Roman" w:cs="Times New Roman"/>
          <w:b/>
          <w:bCs/>
          <w:color w:val="0070C0"/>
          <w:sz w:val="24"/>
          <w:szCs w:val="24"/>
        </w:rPr>
      </w:pPr>
    </w:p>
    <w:p w14:paraId="71D60145" w14:textId="77777777" w:rsidR="00AD34E6" w:rsidRDefault="00AD34E6" w:rsidP="00AD34E6">
      <w:pPr>
        <w:jc w:val="right"/>
        <w:rPr>
          <w:rFonts w:ascii="Times New Roman" w:hAnsi="Times New Roman" w:cs="Times New Roman"/>
          <w:b/>
          <w:bCs/>
          <w:color w:val="0070C0"/>
          <w:sz w:val="24"/>
          <w:szCs w:val="24"/>
        </w:rPr>
      </w:pPr>
    </w:p>
    <w:p w14:paraId="39FBB34C" w14:textId="77777777" w:rsidR="00AD34E6" w:rsidRDefault="00AD34E6" w:rsidP="00AD34E6">
      <w:pPr>
        <w:jc w:val="right"/>
        <w:rPr>
          <w:rFonts w:ascii="Times New Roman" w:hAnsi="Times New Roman" w:cs="Times New Roman"/>
          <w:b/>
          <w:bCs/>
          <w:color w:val="0070C0"/>
          <w:sz w:val="24"/>
          <w:szCs w:val="24"/>
        </w:rPr>
      </w:pPr>
    </w:p>
    <w:p w14:paraId="081A2E93" w14:textId="77777777" w:rsidR="00AD34E6" w:rsidRDefault="00AD34E6" w:rsidP="00AD34E6">
      <w:pPr>
        <w:jc w:val="right"/>
        <w:rPr>
          <w:rFonts w:ascii="Times New Roman" w:hAnsi="Times New Roman" w:cs="Times New Roman"/>
          <w:b/>
          <w:bCs/>
          <w:color w:val="0070C0"/>
          <w:sz w:val="24"/>
          <w:szCs w:val="24"/>
        </w:rPr>
      </w:pPr>
    </w:p>
    <w:p w14:paraId="6F796736" w14:textId="77777777" w:rsidR="00AD34E6" w:rsidRDefault="00AD34E6" w:rsidP="00AD34E6">
      <w:pPr>
        <w:jc w:val="right"/>
        <w:rPr>
          <w:rFonts w:ascii="Times New Roman" w:hAnsi="Times New Roman" w:cs="Times New Roman"/>
          <w:b/>
          <w:bCs/>
          <w:color w:val="0070C0"/>
          <w:sz w:val="24"/>
          <w:szCs w:val="24"/>
        </w:rPr>
      </w:pPr>
    </w:p>
    <w:p w14:paraId="1F796A18" w14:textId="77777777" w:rsidR="00AD34E6" w:rsidRDefault="00AD34E6" w:rsidP="00AD34E6">
      <w:pPr>
        <w:jc w:val="right"/>
        <w:rPr>
          <w:rFonts w:ascii="Times New Roman" w:hAnsi="Times New Roman" w:cs="Times New Roman"/>
          <w:b/>
          <w:bCs/>
          <w:color w:val="0070C0"/>
          <w:sz w:val="24"/>
          <w:szCs w:val="24"/>
        </w:rPr>
      </w:pPr>
    </w:p>
    <w:p w14:paraId="0FE7EEB7" w14:textId="77777777" w:rsidR="00AD34E6" w:rsidRDefault="00AD34E6" w:rsidP="00AD34E6">
      <w:pPr>
        <w:jc w:val="right"/>
        <w:rPr>
          <w:rFonts w:ascii="Times New Roman" w:hAnsi="Times New Roman" w:cs="Times New Roman"/>
          <w:b/>
          <w:bCs/>
          <w:color w:val="0070C0"/>
          <w:sz w:val="24"/>
          <w:szCs w:val="24"/>
        </w:rPr>
      </w:pPr>
    </w:p>
    <w:p w14:paraId="4FBDADB5" w14:textId="77777777" w:rsidR="00AD34E6" w:rsidRDefault="00AD34E6" w:rsidP="00AD34E6">
      <w:pPr>
        <w:jc w:val="right"/>
        <w:rPr>
          <w:rFonts w:ascii="Times New Roman" w:hAnsi="Times New Roman" w:cs="Times New Roman"/>
          <w:b/>
          <w:bCs/>
          <w:color w:val="0070C0"/>
          <w:sz w:val="24"/>
          <w:szCs w:val="24"/>
        </w:rPr>
      </w:pPr>
    </w:p>
    <w:p w14:paraId="3ABDE0AE" w14:textId="77777777" w:rsidR="00AD34E6" w:rsidRDefault="00AD34E6" w:rsidP="00AD34E6">
      <w:pPr>
        <w:jc w:val="right"/>
        <w:rPr>
          <w:rFonts w:ascii="Times New Roman" w:hAnsi="Times New Roman" w:cs="Times New Roman"/>
          <w:b/>
          <w:bCs/>
          <w:color w:val="0070C0"/>
          <w:sz w:val="24"/>
          <w:szCs w:val="24"/>
        </w:rPr>
      </w:pPr>
    </w:p>
    <w:p w14:paraId="21614A94" w14:textId="77777777" w:rsidR="00AD34E6" w:rsidRDefault="00AD34E6" w:rsidP="00AD34E6">
      <w:pPr>
        <w:jc w:val="right"/>
        <w:rPr>
          <w:rFonts w:ascii="Times New Roman" w:hAnsi="Times New Roman" w:cs="Times New Roman"/>
          <w:b/>
          <w:bCs/>
          <w:color w:val="0070C0"/>
          <w:sz w:val="24"/>
          <w:szCs w:val="24"/>
        </w:rPr>
      </w:pPr>
    </w:p>
    <w:p w14:paraId="2C76E1AA" w14:textId="77777777" w:rsidR="00AD34E6" w:rsidRPr="00502F97" w:rsidRDefault="00AD34E6" w:rsidP="00AD34E6">
      <w:pPr>
        <w:jc w:val="right"/>
        <w:rPr>
          <w:rFonts w:ascii="Times New Roman" w:hAnsi="Times New Roman" w:cs="Times New Roman"/>
          <w:b/>
          <w:bCs/>
          <w:color w:val="0070C0"/>
          <w:sz w:val="24"/>
          <w:szCs w:val="24"/>
        </w:rPr>
      </w:pPr>
    </w:p>
    <w:p w14:paraId="67BBFEB0" w14:textId="77777777" w:rsidR="00AD34E6" w:rsidRPr="008F578C" w:rsidRDefault="00AD34E6" w:rsidP="00AD34E6">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 xml:space="preserve">абочая программа </w:t>
      </w:r>
      <w:r>
        <w:rPr>
          <w:rFonts w:ascii="Times New Roman" w:hAnsi="Times New Roman" w:cs="Times New Roman"/>
          <w:b/>
          <w:bCs/>
          <w:sz w:val="24"/>
          <w:szCs w:val="24"/>
        </w:rPr>
        <w:t>дисциплины</w:t>
      </w:r>
    </w:p>
    <w:p w14:paraId="32268E2A" w14:textId="77777777" w:rsidR="00AD34E6" w:rsidRPr="00F53279" w:rsidRDefault="00AD34E6" w:rsidP="00AD34E6">
      <w:pPr>
        <w:pStyle w:val="1d"/>
        <w:jc w:val="center"/>
        <w:rPr>
          <w:rFonts w:eastAsia="Segoe UI"/>
          <w:b/>
          <w:lang w:val="ru-RU"/>
        </w:rPr>
      </w:pPr>
      <w:r w:rsidRPr="00F53279">
        <w:rPr>
          <w:rFonts w:eastAsia="Segoe UI"/>
          <w:b/>
          <w:lang w:val="ru-RU"/>
        </w:rPr>
        <w:t>«ОП 01 Инженерная графика»</w:t>
      </w:r>
    </w:p>
    <w:p w14:paraId="0C28AE23" w14:textId="77777777" w:rsidR="00AD34E6" w:rsidRDefault="00AD34E6" w:rsidP="00AD34E6">
      <w:pPr>
        <w:pStyle w:val="1"/>
      </w:pPr>
    </w:p>
    <w:p w14:paraId="0FAD3621" w14:textId="77777777" w:rsidR="00AD34E6" w:rsidRDefault="00AD34E6" w:rsidP="00AD34E6">
      <w:pPr>
        <w:pStyle w:val="1"/>
      </w:pPr>
    </w:p>
    <w:p w14:paraId="0302596C" w14:textId="77777777" w:rsidR="00AD34E6" w:rsidRDefault="00AD34E6" w:rsidP="00AD34E6">
      <w:pPr>
        <w:pStyle w:val="1"/>
      </w:pPr>
    </w:p>
    <w:p w14:paraId="0C2D3803" w14:textId="77777777" w:rsidR="00AD34E6" w:rsidRDefault="00AD34E6" w:rsidP="00AD34E6">
      <w:pPr>
        <w:pStyle w:val="1"/>
      </w:pPr>
    </w:p>
    <w:p w14:paraId="3DCA9246" w14:textId="77777777" w:rsidR="00AD34E6" w:rsidRDefault="00AD34E6" w:rsidP="00AD34E6">
      <w:pPr>
        <w:pStyle w:val="1"/>
      </w:pPr>
    </w:p>
    <w:p w14:paraId="1F5A6755" w14:textId="77777777" w:rsidR="00AD34E6" w:rsidRDefault="00AD34E6" w:rsidP="00AD34E6">
      <w:pPr>
        <w:pStyle w:val="1"/>
      </w:pPr>
    </w:p>
    <w:p w14:paraId="6A3ADF40" w14:textId="77777777" w:rsidR="00AD34E6" w:rsidRDefault="00AD34E6" w:rsidP="00AD34E6">
      <w:pPr>
        <w:pStyle w:val="1"/>
      </w:pPr>
    </w:p>
    <w:p w14:paraId="6F937D01" w14:textId="77777777" w:rsidR="00AD34E6" w:rsidRDefault="00AD34E6" w:rsidP="00AD34E6">
      <w:pPr>
        <w:pStyle w:val="1"/>
      </w:pPr>
    </w:p>
    <w:p w14:paraId="082F78A4" w14:textId="77777777" w:rsidR="00AD34E6" w:rsidRDefault="00AD34E6" w:rsidP="00AD34E6">
      <w:pPr>
        <w:pStyle w:val="1"/>
      </w:pPr>
    </w:p>
    <w:p w14:paraId="2033E700" w14:textId="77777777" w:rsidR="00AD34E6" w:rsidRDefault="00AD34E6" w:rsidP="00AD34E6">
      <w:pPr>
        <w:pStyle w:val="1"/>
      </w:pPr>
    </w:p>
    <w:p w14:paraId="0231A00E" w14:textId="77777777" w:rsidR="00AD34E6" w:rsidRDefault="00AD34E6" w:rsidP="00AD34E6">
      <w:pPr>
        <w:pStyle w:val="1"/>
      </w:pPr>
    </w:p>
    <w:p w14:paraId="44D5DD47" w14:textId="77777777" w:rsidR="00AD34E6" w:rsidRDefault="00AD34E6" w:rsidP="00AD34E6">
      <w:pPr>
        <w:pStyle w:val="1"/>
      </w:pPr>
    </w:p>
    <w:p w14:paraId="5B96BC5E" w14:textId="77777777" w:rsidR="00AD34E6" w:rsidRDefault="00AD34E6" w:rsidP="00AD34E6">
      <w:pPr>
        <w:pStyle w:val="1"/>
      </w:pPr>
    </w:p>
    <w:p w14:paraId="40C54F3F" w14:textId="77777777" w:rsidR="00AD34E6" w:rsidRDefault="00AD34E6" w:rsidP="00AD34E6">
      <w:pPr>
        <w:pStyle w:val="1"/>
      </w:pPr>
      <w:r>
        <w:t>2024г.</w:t>
      </w:r>
    </w:p>
    <w:p w14:paraId="6C7DE958" w14:textId="77777777" w:rsidR="00AD34E6" w:rsidRPr="00A0276D" w:rsidRDefault="00AD34E6" w:rsidP="00AD34E6">
      <w:pPr>
        <w:pStyle w:val="1d"/>
        <w:jc w:val="center"/>
        <w:rPr>
          <w:b/>
          <w:bCs/>
          <w:lang w:val="ru-RU"/>
        </w:rPr>
      </w:pPr>
    </w:p>
    <w:p w14:paraId="356DBD6B" w14:textId="4EB29BC2" w:rsidR="00AD34E6" w:rsidRDefault="00AD34E6" w:rsidP="00AD34E6">
      <w:pPr>
        <w:rPr>
          <w:rFonts w:ascii="Times New Roman Полужирный" w:eastAsia="Segoe UI" w:hAnsi="Times New Roman Полужирный" w:cs="Times New Roman"/>
          <w:b/>
          <w:bCs/>
          <w:caps/>
          <w:kern w:val="32"/>
          <w:sz w:val="24"/>
          <w:szCs w:val="24"/>
          <w:lang w:val="x-none" w:eastAsia="x-none"/>
        </w:rPr>
      </w:pPr>
    </w:p>
    <w:p w14:paraId="4E0893CD" w14:textId="77777777" w:rsidR="00AD34E6" w:rsidRPr="00B01D8A" w:rsidRDefault="00AD34E6" w:rsidP="00AD34E6">
      <w:pPr>
        <w:pStyle w:val="1f"/>
        <w:rPr>
          <w:rFonts w:ascii="Times New Roman" w:hAnsi="Times New Roman"/>
          <w:lang w:val="ru-RU"/>
        </w:rPr>
      </w:pPr>
      <w:r w:rsidRPr="00B01D8A">
        <w:rPr>
          <w:rFonts w:ascii="Times New Roman" w:hAnsi="Times New Roman"/>
          <w:lang w:val="ru-RU"/>
        </w:rPr>
        <w:t>СОДЕРЖАНИЕ ПРОГРАММЫ</w:t>
      </w:r>
    </w:p>
    <w:p w14:paraId="3A1B08D3" w14:textId="7997732E" w:rsidR="00AD34E6" w:rsidRPr="00C34FE7" w:rsidRDefault="00AD34E6" w:rsidP="00AD34E6">
      <w:pPr>
        <w:pStyle w:val="14"/>
        <w:rPr>
          <w:rFonts w:asciiTheme="minorHAnsi" w:eastAsiaTheme="minorEastAsia" w:hAnsiTheme="minorHAnsi" w:cstheme="minorBidi"/>
          <w:b w:val="0"/>
          <w:bCs w:val="0"/>
          <w:lang w:eastAsia="ru-RU"/>
        </w:rPr>
      </w:pPr>
      <w:r w:rsidRPr="00C34FE7">
        <w:rPr>
          <w:b w:val="0"/>
          <w:bCs w:val="0"/>
        </w:rPr>
        <w:fldChar w:fldCharType="begin"/>
      </w:r>
      <w:r w:rsidRPr="00C34FE7">
        <w:rPr>
          <w:b w:val="0"/>
          <w:bCs w:val="0"/>
        </w:rPr>
        <w:instrText xml:space="preserve"> TOC \h \z \t "Раздел 1;1;Раздел 1.1;2" </w:instrText>
      </w:r>
      <w:r w:rsidRPr="00C34FE7">
        <w:rPr>
          <w:b w:val="0"/>
          <w:bCs w:val="0"/>
        </w:rPr>
        <w:fldChar w:fldCharType="separate"/>
      </w:r>
      <w:hyperlink w:anchor="_Toc156825287" w:history="1">
        <w:r w:rsidRPr="00C34FE7">
          <w:rPr>
            <w:rStyle w:val="af0"/>
          </w:rPr>
          <w:t>СОДЕРЖАНИЕ ПРОГРАММЫ</w:t>
        </w:r>
        <w:r w:rsidRPr="00C34FE7">
          <w:rPr>
            <w:webHidden/>
          </w:rPr>
          <w:tab/>
        </w:r>
        <w:r w:rsidRPr="00C34FE7">
          <w:rPr>
            <w:webHidden/>
          </w:rPr>
          <w:fldChar w:fldCharType="begin"/>
        </w:r>
        <w:r w:rsidRPr="00C34FE7">
          <w:rPr>
            <w:webHidden/>
          </w:rPr>
          <w:instrText xml:space="preserve"> PAGEREF _Toc156825287 \h </w:instrText>
        </w:r>
        <w:r w:rsidRPr="00C34FE7">
          <w:rPr>
            <w:webHidden/>
          </w:rPr>
        </w:r>
        <w:r w:rsidRPr="00C34FE7">
          <w:rPr>
            <w:webHidden/>
          </w:rPr>
          <w:fldChar w:fldCharType="separate"/>
        </w:r>
        <w:r w:rsidR="002E06CB">
          <w:rPr>
            <w:webHidden/>
          </w:rPr>
          <w:t>3</w:t>
        </w:r>
        <w:r w:rsidRPr="00C34FE7">
          <w:rPr>
            <w:webHidden/>
          </w:rPr>
          <w:fldChar w:fldCharType="end"/>
        </w:r>
      </w:hyperlink>
    </w:p>
    <w:p w14:paraId="3A2E48F7" w14:textId="7BAFEF21" w:rsidR="00AD34E6" w:rsidRPr="00C34FE7" w:rsidRDefault="0096534A" w:rsidP="00AD34E6">
      <w:pPr>
        <w:pStyle w:val="14"/>
        <w:rPr>
          <w:rFonts w:asciiTheme="minorHAnsi" w:eastAsiaTheme="minorEastAsia" w:hAnsiTheme="minorHAnsi" w:cstheme="minorBidi"/>
          <w:b w:val="0"/>
          <w:bCs w:val="0"/>
          <w:lang w:eastAsia="ru-RU"/>
        </w:rPr>
      </w:pPr>
      <w:hyperlink w:anchor="_Toc156825288" w:history="1">
        <w:r w:rsidR="00AD34E6" w:rsidRPr="00C34FE7">
          <w:rPr>
            <w:rStyle w:val="af0"/>
          </w:rPr>
          <w:t>1. Общая характеристика</w:t>
        </w:r>
        <w:r w:rsidR="00AD34E6" w:rsidRPr="00C34FE7">
          <w:rPr>
            <w:webHidden/>
          </w:rPr>
          <w:tab/>
        </w:r>
        <w:r w:rsidR="00AD34E6" w:rsidRPr="00C34FE7">
          <w:rPr>
            <w:webHidden/>
          </w:rPr>
          <w:fldChar w:fldCharType="begin"/>
        </w:r>
        <w:r w:rsidR="00AD34E6" w:rsidRPr="00C34FE7">
          <w:rPr>
            <w:webHidden/>
          </w:rPr>
          <w:instrText xml:space="preserve"> PAGEREF _Toc156825288 \h </w:instrText>
        </w:r>
        <w:r w:rsidR="00AD34E6" w:rsidRPr="00C34FE7">
          <w:rPr>
            <w:webHidden/>
          </w:rPr>
        </w:r>
        <w:r w:rsidR="00AD34E6" w:rsidRPr="00C34FE7">
          <w:rPr>
            <w:webHidden/>
          </w:rPr>
          <w:fldChar w:fldCharType="separate"/>
        </w:r>
        <w:r w:rsidR="002E06CB">
          <w:rPr>
            <w:webHidden/>
          </w:rPr>
          <w:t>4</w:t>
        </w:r>
        <w:r w:rsidR="00AD34E6" w:rsidRPr="00C34FE7">
          <w:rPr>
            <w:webHidden/>
          </w:rPr>
          <w:fldChar w:fldCharType="end"/>
        </w:r>
      </w:hyperlink>
    </w:p>
    <w:p w14:paraId="1CB1FC0E" w14:textId="6A62EE68" w:rsidR="00AD34E6" w:rsidRPr="00C34FE7" w:rsidRDefault="0096534A" w:rsidP="00AD34E6">
      <w:pPr>
        <w:pStyle w:val="21"/>
        <w:rPr>
          <w:rFonts w:asciiTheme="minorHAnsi" w:eastAsiaTheme="minorEastAsia" w:hAnsiTheme="minorHAnsi" w:cstheme="minorBidi"/>
          <w:i w:val="0"/>
          <w:iCs w:val="0"/>
          <w:sz w:val="22"/>
          <w:szCs w:val="22"/>
        </w:rPr>
      </w:pPr>
      <w:hyperlink w:anchor="_Toc156825289" w:history="1">
        <w:r w:rsidR="00AD34E6" w:rsidRPr="00C34FE7">
          <w:rPr>
            <w:rStyle w:val="af0"/>
            <w:i w:val="0"/>
            <w:iCs w:val="0"/>
          </w:rPr>
          <w:t>1.1. Цель и место дисциплины в структуре образовательной программы</w:t>
        </w:r>
        <w:r w:rsidR="00AD34E6" w:rsidRPr="00C34FE7">
          <w:rPr>
            <w:i w:val="0"/>
            <w:iCs w:val="0"/>
            <w:webHidden/>
          </w:rPr>
          <w:tab/>
        </w:r>
        <w:r w:rsidR="00AD34E6" w:rsidRPr="00C34FE7">
          <w:rPr>
            <w:i w:val="0"/>
            <w:iCs w:val="0"/>
            <w:webHidden/>
          </w:rPr>
          <w:fldChar w:fldCharType="begin"/>
        </w:r>
        <w:r w:rsidR="00AD34E6" w:rsidRPr="00C34FE7">
          <w:rPr>
            <w:i w:val="0"/>
            <w:iCs w:val="0"/>
            <w:webHidden/>
          </w:rPr>
          <w:instrText xml:space="preserve"> PAGEREF _Toc156825289 \h </w:instrText>
        </w:r>
        <w:r w:rsidR="00AD34E6" w:rsidRPr="00C34FE7">
          <w:rPr>
            <w:i w:val="0"/>
            <w:iCs w:val="0"/>
            <w:webHidden/>
          </w:rPr>
        </w:r>
        <w:r w:rsidR="00AD34E6" w:rsidRPr="00C34FE7">
          <w:rPr>
            <w:i w:val="0"/>
            <w:iCs w:val="0"/>
            <w:webHidden/>
          </w:rPr>
          <w:fldChar w:fldCharType="separate"/>
        </w:r>
        <w:r w:rsidR="002E06CB">
          <w:rPr>
            <w:i w:val="0"/>
            <w:iCs w:val="0"/>
            <w:webHidden/>
          </w:rPr>
          <w:t>4</w:t>
        </w:r>
        <w:r w:rsidR="00AD34E6" w:rsidRPr="00C34FE7">
          <w:rPr>
            <w:i w:val="0"/>
            <w:iCs w:val="0"/>
            <w:webHidden/>
          </w:rPr>
          <w:fldChar w:fldCharType="end"/>
        </w:r>
      </w:hyperlink>
    </w:p>
    <w:p w14:paraId="731F7422" w14:textId="54DC4250" w:rsidR="00AD34E6" w:rsidRDefault="0096534A" w:rsidP="00AD34E6">
      <w:pPr>
        <w:pStyle w:val="21"/>
        <w:spacing w:line="360" w:lineRule="auto"/>
        <w:rPr>
          <w:i w:val="0"/>
          <w:iCs w:val="0"/>
        </w:rPr>
      </w:pPr>
      <w:hyperlink w:anchor="_Toc156825290" w:history="1">
        <w:r w:rsidR="00AD34E6" w:rsidRPr="00C34FE7">
          <w:rPr>
            <w:rStyle w:val="af0"/>
            <w:i w:val="0"/>
            <w:iCs w:val="0"/>
          </w:rPr>
          <w:t>1.2. Планируемые результаты освоения дисциплины</w:t>
        </w:r>
        <w:r w:rsidR="00AD34E6" w:rsidRPr="00C34FE7">
          <w:rPr>
            <w:i w:val="0"/>
            <w:iCs w:val="0"/>
            <w:webHidden/>
          </w:rPr>
          <w:tab/>
        </w:r>
        <w:r w:rsidR="00AD34E6" w:rsidRPr="00C34FE7">
          <w:rPr>
            <w:i w:val="0"/>
            <w:iCs w:val="0"/>
            <w:webHidden/>
          </w:rPr>
          <w:fldChar w:fldCharType="begin"/>
        </w:r>
        <w:r w:rsidR="00AD34E6" w:rsidRPr="00C34FE7">
          <w:rPr>
            <w:i w:val="0"/>
            <w:iCs w:val="0"/>
            <w:webHidden/>
          </w:rPr>
          <w:instrText xml:space="preserve"> PAGEREF _Toc156825290 \h </w:instrText>
        </w:r>
        <w:r w:rsidR="00AD34E6" w:rsidRPr="00C34FE7">
          <w:rPr>
            <w:i w:val="0"/>
            <w:iCs w:val="0"/>
            <w:webHidden/>
          </w:rPr>
        </w:r>
        <w:r w:rsidR="00AD34E6" w:rsidRPr="00C34FE7">
          <w:rPr>
            <w:i w:val="0"/>
            <w:iCs w:val="0"/>
            <w:webHidden/>
          </w:rPr>
          <w:fldChar w:fldCharType="separate"/>
        </w:r>
        <w:r w:rsidR="002E06CB">
          <w:rPr>
            <w:i w:val="0"/>
            <w:iCs w:val="0"/>
            <w:webHidden/>
          </w:rPr>
          <w:t>4</w:t>
        </w:r>
        <w:r w:rsidR="00AD34E6" w:rsidRPr="00C34FE7">
          <w:rPr>
            <w:i w:val="0"/>
            <w:iCs w:val="0"/>
            <w:webHidden/>
          </w:rPr>
          <w:fldChar w:fldCharType="end"/>
        </w:r>
      </w:hyperlink>
    </w:p>
    <w:p w14:paraId="18B72E65" w14:textId="77777777" w:rsidR="00AD34E6" w:rsidRPr="00936899" w:rsidRDefault="00AD34E6" w:rsidP="00AD34E6">
      <w:pPr>
        <w:spacing w:line="360" w:lineRule="auto"/>
        <w:ind w:firstLine="284"/>
        <w:rPr>
          <w:lang w:eastAsia="ru-RU"/>
        </w:rPr>
      </w:pPr>
      <w:r w:rsidRPr="00936899">
        <w:rPr>
          <w:rFonts w:ascii="Times New Roman" w:hAnsi="Times New Roman" w:cs="Times New Roman"/>
          <w:sz w:val="24"/>
          <w:szCs w:val="24"/>
          <w:lang w:eastAsia="ru-RU"/>
        </w:rPr>
        <w:t>1.3 Обоснование часов вариативной части ОПОП-</w:t>
      </w:r>
      <w:r>
        <w:rPr>
          <w:lang w:eastAsia="ru-RU"/>
        </w:rPr>
        <w:t>……………………………………………………………………..7</w:t>
      </w:r>
    </w:p>
    <w:p w14:paraId="467B9DDA" w14:textId="77777777" w:rsidR="00AD34E6" w:rsidRPr="00C34FE7" w:rsidRDefault="0096534A" w:rsidP="00AD34E6">
      <w:pPr>
        <w:pStyle w:val="14"/>
        <w:rPr>
          <w:rFonts w:asciiTheme="minorHAnsi" w:eastAsiaTheme="minorEastAsia" w:hAnsiTheme="minorHAnsi" w:cstheme="minorBidi"/>
          <w:b w:val="0"/>
          <w:bCs w:val="0"/>
          <w:lang w:eastAsia="ru-RU"/>
        </w:rPr>
      </w:pPr>
      <w:hyperlink w:anchor="_Toc156825291" w:history="1">
        <w:r w:rsidR="00AD34E6" w:rsidRPr="00C34FE7">
          <w:rPr>
            <w:rStyle w:val="af0"/>
          </w:rPr>
          <w:t>2. Структура и содержание ДИСЦИПЛИНЫ</w:t>
        </w:r>
        <w:r w:rsidR="00AD34E6" w:rsidRPr="00C34FE7">
          <w:rPr>
            <w:webHidden/>
          </w:rPr>
          <w:tab/>
        </w:r>
      </w:hyperlink>
      <w:r w:rsidR="00AD34E6">
        <w:t>9</w:t>
      </w:r>
    </w:p>
    <w:p w14:paraId="0F6380C6" w14:textId="77777777" w:rsidR="00AD34E6" w:rsidRPr="00C34FE7" w:rsidRDefault="0096534A" w:rsidP="00AD34E6">
      <w:pPr>
        <w:pStyle w:val="21"/>
        <w:rPr>
          <w:rFonts w:asciiTheme="minorHAnsi" w:eastAsiaTheme="minorEastAsia" w:hAnsiTheme="minorHAnsi" w:cstheme="minorBidi"/>
          <w:i w:val="0"/>
          <w:iCs w:val="0"/>
          <w:sz w:val="22"/>
          <w:szCs w:val="22"/>
        </w:rPr>
      </w:pPr>
      <w:hyperlink w:anchor="_Toc156825292" w:history="1">
        <w:r w:rsidR="00AD34E6" w:rsidRPr="00C34FE7">
          <w:rPr>
            <w:rStyle w:val="af0"/>
            <w:i w:val="0"/>
            <w:iCs w:val="0"/>
          </w:rPr>
          <w:t>2.1. Трудоемкость освоения дисциплины</w:t>
        </w:r>
        <w:r w:rsidR="00AD34E6" w:rsidRPr="00C34FE7">
          <w:rPr>
            <w:i w:val="0"/>
            <w:iCs w:val="0"/>
            <w:webHidden/>
          </w:rPr>
          <w:tab/>
        </w:r>
      </w:hyperlink>
      <w:r w:rsidR="00AD34E6">
        <w:rPr>
          <w:i w:val="0"/>
          <w:iCs w:val="0"/>
        </w:rPr>
        <w:t>9</w:t>
      </w:r>
    </w:p>
    <w:p w14:paraId="774FF7D4" w14:textId="77777777" w:rsidR="00AD34E6" w:rsidRPr="00C34FE7" w:rsidRDefault="0096534A" w:rsidP="00AD34E6">
      <w:pPr>
        <w:pStyle w:val="21"/>
        <w:rPr>
          <w:rFonts w:asciiTheme="minorHAnsi" w:eastAsiaTheme="minorEastAsia" w:hAnsiTheme="minorHAnsi" w:cstheme="minorBidi"/>
          <w:i w:val="0"/>
          <w:iCs w:val="0"/>
          <w:sz w:val="22"/>
          <w:szCs w:val="22"/>
        </w:rPr>
      </w:pPr>
      <w:hyperlink w:anchor="_Toc156825293" w:history="1">
        <w:r w:rsidR="00AD34E6" w:rsidRPr="00C34FE7">
          <w:rPr>
            <w:rStyle w:val="af0"/>
            <w:i w:val="0"/>
            <w:iCs w:val="0"/>
          </w:rPr>
          <w:t>2.2. Содержание дисциплины</w:t>
        </w:r>
        <w:r w:rsidR="00AD34E6" w:rsidRPr="00C34FE7">
          <w:rPr>
            <w:i w:val="0"/>
            <w:iCs w:val="0"/>
            <w:webHidden/>
          </w:rPr>
          <w:tab/>
        </w:r>
      </w:hyperlink>
      <w:r w:rsidR="00AD34E6">
        <w:rPr>
          <w:i w:val="0"/>
          <w:iCs w:val="0"/>
        </w:rPr>
        <w:t>10</w:t>
      </w:r>
    </w:p>
    <w:p w14:paraId="51E3804B" w14:textId="77777777" w:rsidR="00AD34E6" w:rsidRPr="00C34FE7" w:rsidRDefault="0096534A" w:rsidP="00AD34E6">
      <w:pPr>
        <w:pStyle w:val="14"/>
        <w:rPr>
          <w:rFonts w:asciiTheme="minorHAnsi" w:eastAsiaTheme="minorEastAsia" w:hAnsiTheme="minorHAnsi" w:cstheme="minorBidi"/>
          <w:b w:val="0"/>
          <w:bCs w:val="0"/>
          <w:lang w:eastAsia="ru-RU"/>
        </w:rPr>
      </w:pPr>
      <w:hyperlink w:anchor="_Toc156825296" w:history="1">
        <w:r w:rsidR="00AD34E6" w:rsidRPr="00C34FE7">
          <w:rPr>
            <w:rStyle w:val="af0"/>
          </w:rPr>
          <w:t>3. Условия реализации ДИСЦИПЛИНЫ</w:t>
        </w:r>
        <w:r w:rsidR="00AD34E6" w:rsidRPr="00C34FE7">
          <w:rPr>
            <w:webHidden/>
          </w:rPr>
          <w:tab/>
        </w:r>
      </w:hyperlink>
      <w:r w:rsidR="00AD34E6">
        <w:t>14</w:t>
      </w:r>
    </w:p>
    <w:p w14:paraId="1FBD95E3" w14:textId="77777777" w:rsidR="00AD34E6" w:rsidRPr="00C34FE7" w:rsidRDefault="0096534A" w:rsidP="00AD34E6">
      <w:pPr>
        <w:pStyle w:val="21"/>
        <w:rPr>
          <w:rFonts w:asciiTheme="minorHAnsi" w:eastAsiaTheme="minorEastAsia" w:hAnsiTheme="minorHAnsi" w:cstheme="minorBidi"/>
          <w:i w:val="0"/>
          <w:iCs w:val="0"/>
          <w:sz w:val="22"/>
          <w:szCs w:val="22"/>
        </w:rPr>
      </w:pPr>
      <w:hyperlink w:anchor="_Toc156825297" w:history="1">
        <w:r w:rsidR="00AD34E6" w:rsidRPr="00C34FE7">
          <w:rPr>
            <w:rStyle w:val="af0"/>
            <w:i w:val="0"/>
            <w:iCs w:val="0"/>
          </w:rPr>
          <w:t>3.1. Материально-техническое обеспечение</w:t>
        </w:r>
        <w:r w:rsidR="00AD34E6" w:rsidRPr="00C34FE7">
          <w:rPr>
            <w:i w:val="0"/>
            <w:iCs w:val="0"/>
            <w:webHidden/>
          </w:rPr>
          <w:tab/>
        </w:r>
      </w:hyperlink>
      <w:r w:rsidR="00AD34E6">
        <w:rPr>
          <w:i w:val="0"/>
          <w:iCs w:val="0"/>
        </w:rPr>
        <w:t>14</w:t>
      </w:r>
    </w:p>
    <w:p w14:paraId="472BFABC" w14:textId="77777777" w:rsidR="00AD34E6" w:rsidRPr="00C34FE7" w:rsidRDefault="0096534A" w:rsidP="00AD34E6">
      <w:pPr>
        <w:pStyle w:val="21"/>
        <w:rPr>
          <w:rFonts w:asciiTheme="minorHAnsi" w:eastAsiaTheme="minorEastAsia" w:hAnsiTheme="minorHAnsi" w:cstheme="minorBidi"/>
          <w:i w:val="0"/>
          <w:iCs w:val="0"/>
          <w:sz w:val="22"/>
          <w:szCs w:val="22"/>
        </w:rPr>
      </w:pPr>
      <w:hyperlink w:anchor="_Toc156825298" w:history="1">
        <w:r w:rsidR="00AD34E6" w:rsidRPr="00C34FE7">
          <w:rPr>
            <w:rStyle w:val="af0"/>
            <w:i w:val="0"/>
            <w:iCs w:val="0"/>
          </w:rPr>
          <w:t>3.2. Учебно-методическое обеспечение</w:t>
        </w:r>
        <w:r w:rsidR="00AD34E6" w:rsidRPr="00C34FE7">
          <w:rPr>
            <w:i w:val="0"/>
            <w:iCs w:val="0"/>
            <w:webHidden/>
          </w:rPr>
          <w:tab/>
        </w:r>
      </w:hyperlink>
      <w:r w:rsidR="00AD34E6">
        <w:rPr>
          <w:i w:val="0"/>
          <w:iCs w:val="0"/>
        </w:rPr>
        <w:t>14</w:t>
      </w:r>
    </w:p>
    <w:p w14:paraId="7D3ECCE5" w14:textId="77777777" w:rsidR="00AD34E6" w:rsidRPr="00C34FE7" w:rsidRDefault="0096534A" w:rsidP="00AD34E6">
      <w:pPr>
        <w:pStyle w:val="14"/>
        <w:rPr>
          <w:rFonts w:asciiTheme="minorHAnsi" w:eastAsiaTheme="minorEastAsia" w:hAnsiTheme="minorHAnsi" w:cstheme="minorBidi"/>
          <w:b w:val="0"/>
          <w:bCs w:val="0"/>
          <w:lang w:eastAsia="ru-RU"/>
        </w:rPr>
      </w:pPr>
      <w:hyperlink w:anchor="_Toc156825299" w:history="1">
        <w:r w:rsidR="00AD34E6" w:rsidRPr="00C34FE7">
          <w:rPr>
            <w:rStyle w:val="af0"/>
          </w:rPr>
          <w:t>4. Контроль и оценка результатов  освоения ДИСЦИПЛИНЫ</w:t>
        </w:r>
        <w:r w:rsidR="00AD34E6" w:rsidRPr="00C34FE7">
          <w:rPr>
            <w:webHidden/>
          </w:rPr>
          <w:tab/>
        </w:r>
      </w:hyperlink>
      <w:r w:rsidR="00AD34E6">
        <w:t>16</w:t>
      </w:r>
    </w:p>
    <w:p w14:paraId="6D475BC8" w14:textId="77777777" w:rsidR="00AD34E6" w:rsidRPr="00C34FE7" w:rsidRDefault="00AD34E6" w:rsidP="00AD34E6">
      <w:pPr>
        <w:pStyle w:val="1f"/>
        <w:jc w:val="left"/>
        <w:rPr>
          <w:rFonts w:ascii="Times New Roman" w:hAnsi="Times New Roman"/>
          <w:b w:val="0"/>
          <w:bCs w:val="0"/>
          <w:lang w:val="ru-RU"/>
        </w:rPr>
      </w:pPr>
      <w:r w:rsidRPr="00C34FE7">
        <w:rPr>
          <w:rFonts w:ascii="Times New Roman" w:hAnsi="Times New Roman"/>
          <w:b w:val="0"/>
          <w:bCs w:val="0"/>
          <w:lang w:val="ru-RU"/>
        </w:rPr>
        <w:fldChar w:fldCharType="end"/>
      </w:r>
    </w:p>
    <w:p w14:paraId="65990BC1" w14:textId="77777777" w:rsidR="00AD34E6" w:rsidRPr="00DF068E" w:rsidRDefault="00AD34E6" w:rsidP="00AD34E6">
      <w:pPr>
        <w:pStyle w:val="1f"/>
        <w:jc w:val="left"/>
        <w:rPr>
          <w:rFonts w:ascii="Times New Roman" w:hAnsi="Times New Roman"/>
          <w:lang w:val="ru-RU"/>
        </w:rPr>
        <w:sectPr w:rsidR="00AD34E6" w:rsidRPr="00DF068E" w:rsidSect="00502F97">
          <w:headerReference w:type="even" r:id="rId66"/>
          <w:headerReference w:type="default" r:id="rId67"/>
          <w:pgSz w:w="11906" w:h="16838"/>
          <w:pgMar w:top="1134" w:right="567" w:bottom="1134" w:left="1701" w:header="709" w:footer="709" w:gutter="0"/>
          <w:cols w:space="708"/>
          <w:docGrid w:linePitch="360"/>
        </w:sectPr>
      </w:pPr>
    </w:p>
    <w:p w14:paraId="3B64CDF2" w14:textId="77777777" w:rsidR="00AD34E6" w:rsidRPr="00900FFA" w:rsidRDefault="00AD34E6" w:rsidP="007542A0">
      <w:pPr>
        <w:pStyle w:val="1f"/>
        <w:numPr>
          <w:ilvl w:val="0"/>
          <w:numId w:val="2"/>
        </w:numPr>
        <w:rPr>
          <w:rStyle w:val="afb"/>
          <w:i w:val="0"/>
          <w:iCs/>
        </w:rPr>
      </w:pPr>
      <w:r w:rsidRPr="00A07404">
        <w:rPr>
          <w:rStyle w:val="afb"/>
          <w:i w:val="0"/>
          <w:iCs/>
        </w:rPr>
        <w:lastRenderedPageBreak/>
        <w:t xml:space="preserve">Общая характеристика </w:t>
      </w:r>
      <w:r w:rsidRPr="00900FFA">
        <w:rPr>
          <w:rStyle w:val="afb"/>
          <w:i w:val="0"/>
          <w:iCs/>
        </w:rPr>
        <w:t>РАБОЧЕЙ ПРОГРАММЫ УЧЕБНОЙ ДИСЦИПЛИНЫ</w:t>
      </w:r>
    </w:p>
    <w:p w14:paraId="253D86CC" w14:textId="77777777" w:rsidR="00AD34E6" w:rsidRPr="00F53279" w:rsidRDefault="00AD34E6" w:rsidP="00AD34E6">
      <w:pPr>
        <w:pStyle w:val="1d"/>
        <w:ind w:left="720"/>
        <w:jc w:val="center"/>
        <w:rPr>
          <w:rFonts w:eastAsia="Segoe UI"/>
          <w:b/>
          <w:lang w:val="ru-RU"/>
        </w:rPr>
      </w:pPr>
      <w:r w:rsidRPr="00F53279">
        <w:rPr>
          <w:rFonts w:eastAsia="Segoe UI"/>
          <w:b/>
          <w:lang w:val="ru-RU"/>
        </w:rPr>
        <w:t>«ОП 01 Инженерная графика»</w:t>
      </w:r>
    </w:p>
    <w:p w14:paraId="4468F755" w14:textId="77777777" w:rsidR="00AD34E6" w:rsidRPr="00EA6E1D" w:rsidRDefault="00AD34E6" w:rsidP="00AD34E6">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09E54CB4" w14:textId="77777777" w:rsidR="00AD34E6" w:rsidRPr="00445CB4" w:rsidRDefault="00AD34E6" w:rsidP="00AD34E6">
      <w:pPr>
        <w:shd w:val="clear" w:color="auto" w:fill="FFFFFF"/>
        <w:ind w:firstLine="709"/>
        <w:jc w:val="both"/>
        <w:rPr>
          <w:rFonts w:ascii="Times New Roman" w:hAnsi="Times New Roman" w:cs="Times New Roman"/>
          <w:sz w:val="24"/>
          <w:szCs w:val="24"/>
        </w:rPr>
      </w:pPr>
      <w:r w:rsidRPr="00445CB4">
        <w:rPr>
          <w:rFonts w:ascii="Times New Roman" w:hAnsi="Times New Roman" w:cs="Times New Roman"/>
          <w:sz w:val="24"/>
          <w:szCs w:val="24"/>
        </w:rPr>
        <w:t xml:space="preserve">Целями освоения дисциплины </w:t>
      </w:r>
      <w:r>
        <w:rPr>
          <w:rFonts w:ascii="Times New Roman" w:hAnsi="Times New Roman" w:cs="Times New Roman"/>
          <w:sz w:val="24"/>
          <w:szCs w:val="24"/>
        </w:rPr>
        <w:t>«</w:t>
      </w:r>
      <w:r>
        <w:rPr>
          <w:rFonts w:ascii="Times New Roman" w:eastAsia="Segoe UI" w:hAnsi="Times New Roman" w:cs="Times New Roman"/>
          <w:sz w:val="24"/>
          <w:szCs w:val="24"/>
        </w:rPr>
        <w:t xml:space="preserve">ОП 01 </w:t>
      </w:r>
      <w:r w:rsidRPr="00CE39E8">
        <w:rPr>
          <w:rFonts w:ascii="Times New Roman" w:eastAsia="Segoe UI" w:hAnsi="Times New Roman" w:cs="Times New Roman"/>
          <w:sz w:val="24"/>
          <w:szCs w:val="24"/>
        </w:rPr>
        <w:t>Инженерная графика</w:t>
      </w:r>
      <w:r w:rsidRPr="00CE39E8">
        <w:rPr>
          <w:rFonts w:eastAsia="Segoe UI"/>
        </w:rPr>
        <w:t>»</w:t>
      </w:r>
      <w:r>
        <w:rPr>
          <w:rFonts w:eastAsia="Segoe UI"/>
          <w:u w:val="single"/>
        </w:rPr>
        <w:t xml:space="preserve"> </w:t>
      </w:r>
      <w:r w:rsidRPr="00F93DF1">
        <w:rPr>
          <w:rFonts w:ascii="Times New Roman" w:hAnsi="Times New Roman" w:cs="Times New Roman"/>
          <w:sz w:val="24"/>
          <w:szCs w:val="24"/>
        </w:rPr>
        <w:t xml:space="preserve"> </w:t>
      </w:r>
      <w:r w:rsidRPr="00445CB4">
        <w:rPr>
          <w:rFonts w:ascii="Times New Roman" w:hAnsi="Times New Roman" w:cs="Times New Roman"/>
          <w:sz w:val="24"/>
          <w:szCs w:val="24"/>
        </w:rPr>
        <w:t>являются:</w:t>
      </w:r>
    </w:p>
    <w:p w14:paraId="3CBC3A2E" w14:textId="77777777" w:rsidR="00AD34E6" w:rsidRPr="00445CB4" w:rsidRDefault="00AD34E6" w:rsidP="00AD34E6">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rPr>
        <w:t>-</w:t>
      </w:r>
      <w:r w:rsidRPr="00445CB4">
        <w:rPr>
          <w:rFonts w:ascii="Times New Roman" w:hAnsi="Times New Roman" w:cs="Times New Roman"/>
          <w:sz w:val="24"/>
          <w:szCs w:val="24"/>
        </w:rPr>
        <w:t xml:space="preserve"> развить геометрическое пространственное</w:t>
      </w:r>
      <w:r>
        <w:rPr>
          <w:rFonts w:ascii="Times New Roman" w:hAnsi="Times New Roman" w:cs="Times New Roman"/>
          <w:sz w:val="24"/>
          <w:szCs w:val="24"/>
        </w:rPr>
        <w:t xml:space="preserve"> мышление студентов, как основу </w:t>
      </w:r>
      <w:r w:rsidRPr="00445CB4">
        <w:rPr>
          <w:rFonts w:ascii="Times New Roman" w:hAnsi="Times New Roman" w:cs="Times New Roman"/>
          <w:sz w:val="24"/>
          <w:szCs w:val="24"/>
        </w:rPr>
        <w:t>конструирования;</w:t>
      </w:r>
    </w:p>
    <w:p w14:paraId="1C10D7AC" w14:textId="77777777" w:rsidR="00AD34E6" w:rsidRPr="00445CB4" w:rsidRDefault="00AD34E6" w:rsidP="00AD34E6">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rPr>
        <w:t>-</w:t>
      </w:r>
      <w:r w:rsidRPr="00445CB4">
        <w:rPr>
          <w:rFonts w:ascii="Times New Roman" w:hAnsi="Times New Roman" w:cs="Times New Roman"/>
          <w:sz w:val="24"/>
          <w:szCs w:val="24"/>
        </w:rPr>
        <w:t xml:space="preserve"> развить умение графически отобразить геометрическую информацию о форме, метрике и</w:t>
      </w:r>
      <w:r>
        <w:rPr>
          <w:rFonts w:ascii="Times New Roman" w:hAnsi="Times New Roman" w:cs="Times New Roman"/>
          <w:sz w:val="24"/>
          <w:szCs w:val="24"/>
        </w:rPr>
        <w:t xml:space="preserve"> </w:t>
      </w:r>
      <w:r w:rsidRPr="00445CB4">
        <w:rPr>
          <w:rFonts w:ascii="Times New Roman" w:hAnsi="Times New Roman" w:cs="Times New Roman"/>
          <w:sz w:val="24"/>
          <w:szCs w:val="24"/>
        </w:rPr>
        <w:t>взаимном положении этих объектов;</w:t>
      </w:r>
    </w:p>
    <w:p w14:paraId="4D2E969C" w14:textId="77777777" w:rsidR="00AD34E6" w:rsidRPr="00445CB4" w:rsidRDefault="00AD34E6" w:rsidP="00AD34E6">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rPr>
        <w:t>-</w:t>
      </w:r>
      <w:r w:rsidRPr="00445CB4">
        <w:rPr>
          <w:rFonts w:ascii="Times New Roman" w:hAnsi="Times New Roman" w:cs="Times New Roman"/>
          <w:sz w:val="24"/>
          <w:szCs w:val="24"/>
        </w:rPr>
        <w:t xml:space="preserve"> дать знания научных теоретических основ графич</w:t>
      </w:r>
      <w:r>
        <w:rPr>
          <w:rFonts w:ascii="Times New Roman" w:hAnsi="Times New Roman" w:cs="Times New Roman"/>
          <w:sz w:val="24"/>
          <w:szCs w:val="24"/>
        </w:rPr>
        <w:t xml:space="preserve">еских построений и исследований </w:t>
      </w:r>
      <w:r w:rsidRPr="00445CB4">
        <w:rPr>
          <w:rFonts w:ascii="Times New Roman" w:hAnsi="Times New Roman" w:cs="Times New Roman"/>
          <w:sz w:val="24"/>
          <w:szCs w:val="24"/>
        </w:rPr>
        <w:t>геометрических объектов моделей проектируемых объектов;</w:t>
      </w:r>
    </w:p>
    <w:p w14:paraId="0F54B032" w14:textId="77777777" w:rsidR="00AD34E6" w:rsidRPr="00CE39E8" w:rsidRDefault="00AD34E6" w:rsidP="00AD34E6">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rPr>
        <w:t>-</w:t>
      </w:r>
      <w:r w:rsidRPr="00445CB4">
        <w:rPr>
          <w:rFonts w:ascii="Times New Roman" w:hAnsi="Times New Roman" w:cs="Times New Roman"/>
          <w:sz w:val="24"/>
          <w:szCs w:val="24"/>
        </w:rPr>
        <w:t xml:space="preserve"> </w:t>
      </w:r>
      <w:r w:rsidRPr="00CE39E8">
        <w:rPr>
          <w:rFonts w:ascii="Times New Roman" w:hAnsi="Times New Roman" w:cs="Times New Roman"/>
          <w:sz w:val="24"/>
          <w:szCs w:val="24"/>
        </w:rPr>
        <w:t>выполнение чертежей в соответствии со стандартами ЕСКД (с учетом требований, предъявляемых к учебным чертежам); пользования стандартами и справочными материалами;</w:t>
      </w:r>
    </w:p>
    <w:p w14:paraId="3EF8399E" w14:textId="77777777" w:rsidR="00AD34E6" w:rsidRPr="00CE39E8" w:rsidRDefault="00AD34E6" w:rsidP="00AD34E6">
      <w:pPr>
        <w:suppressAutoHyphens/>
        <w:spacing w:line="276" w:lineRule="auto"/>
        <w:ind w:firstLine="426"/>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ознакомление с</w:t>
      </w:r>
      <w:r w:rsidRPr="00CE39E8">
        <w:rPr>
          <w:rFonts w:ascii="Times New Roman" w:hAnsi="Times New Roman" w:cs="Times New Roman"/>
          <w:sz w:val="24"/>
          <w:szCs w:val="24"/>
        </w:rPr>
        <w:t xml:space="preserve"> графических редакторов в области оформления чертежно-конструкторской документации</w:t>
      </w:r>
    </w:p>
    <w:p w14:paraId="53C738DD" w14:textId="77777777" w:rsidR="00AD34E6" w:rsidRPr="00CE39E8" w:rsidRDefault="00AD34E6" w:rsidP="00AD34E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r w:rsidRPr="00CE39E8">
        <w:rPr>
          <w:rFonts w:ascii="Times New Roman" w:hAnsi="Times New Roman" w:cs="Times New Roman"/>
          <w:sz w:val="24"/>
          <w:szCs w:val="24"/>
        </w:rPr>
        <w:t xml:space="preserve">Дисциплина </w:t>
      </w:r>
      <w:r>
        <w:rPr>
          <w:rFonts w:ascii="Times New Roman" w:hAnsi="Times New Roman" w:cs="Times New Roman"/>
          <w:sz w:val="24"/>
          <w:szCs w:val="24"/>
        </w:rPr>
        <w:t>«</w:t>
      </w:r>
      <w:r>
        <w:rPr>
          <w:rFonts w:ascii="Times New Roman" w:eastAsia="Segoe UI" w:hAnsi="Times New Roman" w:cs="Times New Roman"/>
          <w:sz w:val="24"/>
          <w:szCs w:val="24"/>
        </w:rPr>
        <w:t xml:space="preserve">ОП 01 </w:t>
      </w:r>
      <w:r w:rsidRPr="00CE39E8">
        <w:rPr>
          <w:rFonts w:ascii="Times New Roman" w:eastAsia="Segoe UI" w:hAnsi="Times New Roman" w:cs="Times New Roman"/>
          <w:sz w:val="24"/>
          <w:szCs w:val="24"/>
        </w:rPr>
        <w:t>Инженерная графика»</w:t>
      </w:r>
      <w:r>
        <w:rPr>
          <w:rFonts w:ascii="Times New Roman" w:eastAsia="Segoe UI" w:hAnsi="Times New Roman" w:cs="Times New Roman"/>
          <w:sz w:val="24"/>
          <w:szCs w:val="24"/>
        </w:rPr>
        <w:t xml:space="preserve"> </w:t>
      </w:r>
      <w:r w:rsidRPr="00CE39E8">
        <w:rPr>
          <w:rFonts w:ascii="Times New Roman" w:hAnsi="Times New Roman" w:cs="Times New Roman"/>
          <w:sz w:val="24"/>
          <w:szCs w:val="24"/>
        </w:rPr>
        <w:t xml:space="preserve">включена в обязательную часть общепрофессионального цикла образовательной программы в соответствии с ФГОС СПО по </w:t>
      </w:r>
      <w:r w:rsidRPr="00CE39E8">
        <w:rPr>
          <w:rFonts w:ascii="Times New Roman" w:hAnsi="Times New Roman" w:cs="Times New Roman"/>
          <w:color w:val="000000"/>
          <w:sz w:val="24"/>
          <w:szCs w:val="24"/>
        </w:rPr>
        <w:t>специальности 13.02.13 Эксплуатация и обслуживание электрического и электромеханического оборудования (по отраслям)</w:t>
      </w:r>
      <w:r w:rsidRPr="00CE39E8">
        <w:rPr>
          <w:rFonts w:ascii="Times New Roman" w:hAnsi="Times New Roman" w:cs="Times New Roman"/>
          <w:sz w:val="24"/>
          <w:szCs w:val="24"/>
        </w:rPr>
        <w:t xml:space="preserve">. </w:t>
      </w:r>
    </w:p>
    <w:p w14:paraId="1CDD67A7" w14:textId="77777777" w:rsidR="00AD34E6" w:rsidRDefault="00AD34E6" w:rsidP="00AD34E6">
      <w:pPr>
        <w:pStyle w:val="1d"/>
        <w:ind w:left="720"/>
        <w:rPr>
          <w:lang w:val="ru-RU"/>
        </w:rPr>
      </w:pPr>
    </w:p>
    <w:p w14:paraId="74DE44B0" w14:textId="77777777" w:rsidR="00AD34E6" w:rsidRPr="00EA6E1D" w:rsidRDefault="00AD34E6" w:rsidP="00AD34E6">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0DFDF7AC" w14:textId="77777777" w:rsidR="00AD34E6" w:rsidRDefault="00AD34E6" w:rsidP="00AD34E6">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2315"/>
        <w:gridCol w:w="2537"/>
        <w:gridCol w:w="2238"/>
      </w:tblGrid>
      <w:tr w:rsidR="00AD34E6" w:rsidRPr="00900FFA" w14:paraId="4BAF7133" w14:textId="77777777" w:rsidTr="00AD5821">
        <w:tc>
          <w:tcPr>
            <w:tcW w:w="2512" w:type="dxa"/>
            <w:tcBorders>
              <w:top w:val="single" w:sz="4" w:space="0" w:color="auto"/>
              <w:left w:val="single" w:sz="4" w:space="0" w:color="auto"/>
              <w:right w:val="single" w:sz="4" w:space="0" w:color="auto"/>
            </w:tcBorders>
          </w:tcPr>
          <w:p w14:paraId="63132BF8" w14:textId="77777777" w:rsidR="00AD34E6" w:rsidRPr="00B72DCE" w:rsidRDefault="00AD34E6" w:rsidP="00AD5821">
            <w:pPr>
              <w:rPr>
                <w:rStyle w:val="afb"/>
                <w:b/>
                <w:i w:val="0"/>
                <w:sz w:val="24"/>
                <w:szCs w:val="24"/>
              </w:rPr>
            </w:pPr>
            <w:r w:rsidRPr="00900FFA">
              <w:rPr>
                <w:rStyle w:val="afb"/>
                <w:b/>
                <w:i w:val="0"/>
                <w:sz w:val="24"/>
                <w:szCs w:val="24"/>
              </w:rPr>
              <w:t xml:space="preserve">Код ОК, </w:t>
            </w:r>
            <w:r w:rsidRPr="00B72DCE">
              <w:rPr>
                <w:rStyle w:val="afb"/>
                <w:b/>
                <w:i w:val="0"/>
                <w:sz w:val="24"/>
                <w:szCs w:val="24"/>
              </w:rPr>
              <w:t xml:space="preserve">ПК </w:t>
            </w:r>
          </w:p>
        </w:tc>
        <w:tc>
          <w:tcPr>
            <w:tcW w:w="2415" w:type="dxa"/>
            <w:tcBorders>
              <w:top w:val="single" w:sz="4" w:space="0" w:color="auto"/>
              <w:left w:val="single" w:sz="4" w:space="0" w:color="auto"/>
              <w:right w:val="single" w:sz="4" w:space="0" w:color="auto"/>
            </w:tcBorders>
          </w:tcPr>
          <w:p w14:paraId="718AA28E" w14:textId="77777777" w:rsidR="00AD34E6" w:rsidRPr="00900FFA" w:rsidRDefault="00AD34E6" w:rsidP="00AD5821">
            <w:pPr>
              <w:jc w:val="center"/>
              <w:rPr>
                <w:rFonts w:ascii="Times New Roman" w:hAnsi="Times New Roman" w:cs="Times New Roman"/>
                <w:b/>
                <w:sz w:val="24"/>
                <w:szCs w:val="24"/>
              </w:rPr>
            </w:pPr>
            <w:r w:rsidRPr="00900FFA">
              <w:rPr>
                <w:rFonts w:ascii="Times New Roman" w:hAnsi="Times New Roman" w:cs="Times New Roman"/>
                <w:b/>
                <w:sz w:val="24"/>
                <w:szCs w:val="24"/>
              </w:rPr>
              <w:t>Уметь</w:t>
            </w:r>
          </w:p>
        </w:tc>
        <w:tc>
          <w:tcPr>
            <w:tcW w:w="2512" w:type="dxa"/>
            <w:tcBorders>
              <w:top w:val="single" w:sz="4" w:space="0" w:color="auto"/>
              <w:left w:val="single" w:sz="4" w:space="0" w:color="auto"/>
              <w:bottom w:val="single" w:sz="4" w:space="0" w:color="auto"/>
              <w:right w:val="single" w:sz="4" w:space="0" w:color="auto"/>
            </w:tcBorders>
            <w:shd w:val="clear" w:color="auto" w:fill="auto"/>
          </w:tcPr>
          <w:p w14:paraId="6E8B1D24" w14:textId="77777777" w:rsidR="00AD34E6" w:rsidRPr="00900FFA" w:rsidRDefault="00AD34E6" w:rsidP="00AD5821">
            <w:pPr>
              <w:jc w:val="center"/>
              <w:rPr>
                <w:rFonts w:ascii="Times New Roman" w:hAnsi="Times New Roman" w:cs="Times New Roman"/>
                <w:b/>
                <w:i/>
                <w:sz w:val="24"/>
                <w:szCs w:val="24"/>
              </w:rPr>
            </w:pPr>
            <w:r w:rsidRPr="00900FFA">
              <w:rPr>
                <w:rFonts w:ascii="Times New Roman" w:hAnsi="Times New Roman" w:cs="Times New Roman"/>
                <w:b/>
                <w:sz w:val="24"/>
                <w:szCs w:val="24"/>
              </w:rPr>
              <w:t>Знать</w:t>
            </w:r>
          </w:p>
        </w:tc>
        <w:tc>
          <w:tcPr>
            <w:tcW w:w="2415" w:type="dxa"/>
            <w:tcBorders>
              <w:top w:val="single" w:sz="4" w:space="0" w:color="auto"/>
              <w:left w:val="single" w:sz="4" w:space="0" w:color="auto"/>
              <w:bottom w:val="single" w:sz="4" w:space="0" w:color="auto"/>
              <w:right w:val="single" w:sz="4" w:space="0" w:color="auto"/>
            </w:tcBorders>
          </w:tcPr>
          <w:p w14:paraId="69E9DC25" w14:textId="77777777" w:rsidR="00AD34E6" w:rsidRPr="00C7516E" w:rsidRDefault="00AD34E6" w:rsidP="00AD5821">
            <w:pPr>
              <w:jc w:val="center"/>
              <w:rPr>
                <w:rFonts w:ascii="Times New Roman" w:hAnsi="Times New Roman" w:cs="Times New Roman"/>
                <w:i/>
                <w:sz w:val="24"/>
                <w:szCs w:val="24"/>
              </w:rPr>
            </w:pPr>
            <w:r w:rsidRPr="00C7516E">
              <w:rPr>
                <w:rFonts w:ascii="Times New Roman" w:hAnsi="Times New Roman" w:cs="Times New Roman"/>
                <w:sz w:val="24"/>
                <w:szCs w:val="24"/>
              </w:rPr>
              <w:t xml:space="preserve">Владеть навыками </w:t>
            </w:r>
          </w:p>
        </w:tc>
      </w:tr>
      <w:tr w:rsidR="00AD34E6" w:rsidRPr="00900FFA" w14:paraId="348A2F15" w14:textId="77777777" w:rsidTr="00AD5821">
        <w:tc>
          <w:tcPr>
            <w:tcW w:w="2512" w:type="dxa"/>
            <w:tcBorders>
              <w:top w:val="single" w:sz="4" w:space="0" w:color="auto"/>
              <w:left w:val="single" w:sz="4" w:space="0" w:color="auto"/>
              <w:right w:val="single" w:sz="4" w:space="0" w:color="auto"/>
            </w:tcBorders>
          </w:tcPr>
          <w:p w14:paraId="249691BD" w14:textId="77777777" w:rsidR="00AD34E6" w:rsidRPr="00C7516E" w:rsidRDefault="00AD34E6" w:rsidP="00AD5821">
            <w:pPr>
              <w:rPr>
                <w:rFonts w:ascii="Times New Roman" w:hAnsi="Times New Roman" w:cs="Times New Roman"/>
                <w:bCs/>
                <w:sz w:val="24"/>
                <w:szCs w:val="24"/>
              </w:rPr>
            </w:pPr>
            <w:r>
              <w:rPr>
                <w:rFonts w:ascii="Times New Roman" w:hAnsi="Times New Roman" w:cs="Times New Roman"/>
                <w:bCs/>
                <w:sz w:val="24"/>
                <w:szCs w:val="24"/>
              </w:rPr>
              <w:t xml:space="preserve">ОК </w:t>
            </w:r>
            <w:r w:rsidRPr="00C7516E">
              <w:rPr>
                <w:rFonts w:ascii="Times New Roman" w:hAnsi="Times New Roman" w:cs="Times New Roman"/>
                <w:bCs/>
                <w:sz w:val="24"/>
                <w:szCs w:val="24"/>
              </w:rPr>
              <w:t xml:space="preserve">01 </w:t>
            </w:r>
            <w:r w:rsidRPr="00C7516E">
              <w:rPr>
                <w:rFonts w:ascii="Times New Roman" w:hAnsi="Times New Roman"/>
                <w:sz w:val="24"/>
                <w:szCs w:val="24"/>
              </w:rPr>
              <w:t>Выбирать способы решения задач профессиональной деятельности применительно к различным контекстам</w:t>
            </w:r>
          </w:p>
        </w:tc>
        <w:tc>
          <w:tcPr>
            <w:tcW w:w="2415" w:type="dxa"/>
            <w:tcBorders>
              <w:top w:val="single" w:sz="4" w:space="0" w:color="auto"/>
              <w:left w:val="single" w:sz="4" w:space="0" w:color="auto"/>
              <w:right w:val="single" w:sz="4" w:space="0" w:color="auto"/>
            </w:tcBorders>
            <w:hideMark/>
          </w:tcPr>
          <w:p w14:paraId="3F61BBD4" w14:textId="77777777" w:rsidR="00AD34E6" w:rsidRPr="00C7516E" w:rsidRDefault="00AD34E6" w:rsidP="00AD5821">
            <w:pPr>
              <w:rPr>
                <w:rFonts w:ascii="Times New Roman" w:hAnsi="Times New Roman"/>
                <w:b/>
                <w:sz w:val="24"/>
                <w:szCs w:val="24"/>
              </w:rPr>
            </w:pPr>
            <w:r w:rsidRPr="00C7516E">
              <w:rPr>
                <w:rFonts w:ascii="Times New Roman" w:hAnsi="Times New Roman"/>
                <w:sz w:val="24"/>
                <w:szCs w:val="24"/>
              </w:rPr>
              <w:t>- распознавать задачу и/или проблему в профессиональном и/или социальном контексте, анализировать и выделять её составные части</w:t>
            </w:r>
          </w:p>
          <w:p w14:paraId="236F8863" w14:textId="77777777" w:rsidR="00AD34E6" w:rsidRPr="00C7516E" w:rsidRDefault="00AD34E6" w:rsidP="00AD5821">
            <w:pPr>
              <w:rPr>
                <w:rFonts w:ascii="Times New Roman" w:hAnsi="Times New Roman"/>
                <w:sz w:val="24"/>
                <w:szCs w:val="24"/>
              </w:rPr>
            </w:pPr>
            <w:r w:rsidRPr="00C7516E">
              <w:rPr>
                <w:rFonts w:ascii="Times New Roman" w:hAnsi="Times New Roman"/>
                <w:sz w:val="24"/>
                <w:szCs w:val="24"/>
              </w:rPr>
              <w:t xml:space="preserve">- определять этапы решения задачи, составлять план действия, </w:t>
            </w:r>
          </w:p>
          <w:p w14:paraId="08D005AD" w14:textId="77777777" w:rsidR="00AD34E6" w:rsidRPr="00C7516E" w:rsidRDefault="00AD34E6" w:rsidP="00AD5821">
            <w:pPr>
              <w:rPr>
                <w:rFonts w:ascii="Times New Roman" w:hAnsi="Times New Roman"/>
                <w:sz w:val="24"/>
                <w:szCs w:val="24"/>
              </w:rPr>
            </w:pPr>
            <w:r w:rsidRPr="00C7516E">
              <w:rPr>
                <w:rFonts w:ascii="Times New Roman" w:hAnsi="Times New Roman"/>
                <w:sz w:val="24"/>
                <w:szCs w:val="24"/>
              </w:rPr>
              <w:t>реализовывать составленный план, определять необходимые ресурсы</w:t>
            </w:r>
          </w:p>
          <w:p w14:paraId="2F766ACE" w14:textId="77777777" w:rsidR="00AD34E6" w:rsidRPr="00C7516E" w:rsidRDefault="00AD34E6" w:rsidP="00AD5821">
            <w:pPr>
              <w:rPr>
                <w:rFonts w:ascii="Times New Roman" w:hAnsi="Times New Roman"/>
                <w:sz w:val="24"/>
                <w:szCs w:val="24"/>
              </w:rPr>
            </w:pPr>
            <w:r w:rsidRPr="00C7516E">
              <w:rPr>
                <w:rFonts w:ascii="Times New Roman" w:hAnsi="Times New Roman"/>
                <w:sz w:val="24"/>
                <w:szCs w:val="24"/>
              </w:rPr>
              <w:t>- выявлять и эффективно искать информацию, необходимую для решения задачи и/или проблемы</w:t>
            </w:r>
          </w:p>
          <w:p w14:paraId="6CEC3A13" w14:textId="77777777" w:rsidR="00AD34E6" w:rsidRPr="00C7516E" w:rsidRDefault="00AD34E6" w:rsidP="00AD5821">
            <w:pPr>
              <w:rPr>
                <w:rFonts w:ascii="Times New Roman" w:hAnsi="Times New Roman"/>
                <w:sz w:val="24"/>
                <w:szCs w:val="24"/>
              </w:rPr>
            </w:pPr>
            <w:r w:rsidRPr="00C7516E">
              <w:rPr>
                <w:rFonts w:ascii="Times New Roman" w:hAnsi="Times New Roman"/>
                <w:sz w:val="24"/>
                <w:szCs w:val="24"/>
              </w:rPr>
              <w:lastRenderedPageBreak/>
              <w:t>- владеть актуальными методами работы в профессиональной и смежных сферах</w:t>
            </w:r>
          </w:p>
          <w:p w14:paraId="3D7CD18E" w14:textId="77777777" w:rsidR="00AD34E6" w:rsidRPr="00C7516E" w:rsidRDefault="00AD34E6" w:rsidP="00AD5821">
            <w:pPr>
              <w:rPr>
                <w:rFonts w:ascii="Times New Roman" w:hAnsi="Times New Roman" w:cs="Times New Roman"/>
                <w:bCs/>
                <w:sz w:val="24"/>
                <w:szCs w:val="24"/>
              </w:rPr>
            </w:pPr>
            <w:r w:rsidRPr="00C7516E">
              <w:rPr>
                <w:rFonts w:ascii="Times New Roman" w:hAnsi="Times New Roman"/>
                <w:sz w:val="24"/>
                <w:szCs w:val="24"/>
              </w:rPr>
              <w:t>- оценивать результат и последствия своих действий (самостоятельно или с помощью наставника)</w:t>
            </w:r>
          </w:p>
        </w:tc>
        <w:tc>
          <w:tcPr>
            <w:tcW w:w="2512" w:type="dxa"/>
            <w:tcBorders>
              <w:top w:val="single" w:sz="4" w:space="0" w:color="auto"/>
              <w:left w:val="single" w:sz="4" w:space="0" w:color="auto"/>
              <w:bottom w:val="single" w:sz="4" w:space="0" w:color="auto"/>
              <w:right w:val="single" w:sz="4" w:space="0" w:color="auto"/>
            </w:tcBorders>
            <w:shd w:val="clear" w:color="auto" w:fill="auto"/>
          </w:tcPr>
          <w:p w14:paraId="788008BA" w14:textId="77777777" w:rsidR="00AD34E6" w:rsidRPr="00C7516E" w:rsidRDefault="00AD34E6" w:rsidP="00AD5821">
            <w:pPr>
              <w:rPr>
                <w:rFonts w:ascii="Times New Roman" w:hAnsi="Times New Roman"/>
                <w:sz w:val="24"/>
                <w:szCs w:val="24"/>
              </w:rPr>
            </w:pPr>
            <w:r w:rsidRPr="00C7516E">
              <w:rPr>
                <w:rFonts w:ascii="Times New Roman" w:hAnsi="Times New Roman"/>
                <w:sz w:val="24"/>
                <w:szCs w:val="24"/>
              </w:rPr>
              <w:lastRenderedPageBreak/>
              <w:t xml:space="preserve"> - актуальный профессиональный и социальный контекст, в котором приходится работать и жить </w:t>
            </w:r>
          </w:p>
          <w:p w14:paraId="62DBC719" w14:textId="77777777" w:rsidR="00AD34E6" w:rsidRPr="00C7516E" w:rsidRDefault="00AD34E6" w:rsidP="00AD5821">
            <w:pPr>
              <w:rPr>
                <w:rFonts w:ascii="Times New Roman" w:hAnsi="Times New Roman"/>
                <w:sz w:val="24"/>
                <w:szCs w:val="24"/>
              </w:rPr>
            </w:pPr>
            <w:r w:rsidRPr="00C7516E">
              <w:rPr>
                <w:rFonts w:ascii="Times New Roman" w:hAnsi="Times New Roman"/>
                <w:sz w:val="24"/>
                <w:szCs w:val="24"/>
              </w:rPr>
              <w:t xml:space="preserve">- структура плана для решения задач, </w:t>
            </w:r>
          </w:p>
          <w:p w14:paraId="2471E9EB" w14:textId="77777777" w:rsidR="00AD34E6" w:rsidRPr="00C7516E" w:rsidRDefault="00AD34E6" w:rsidP="00AD5821">
            <w:pPr>
              <w:rPr>
                <w:rFonts w:ascii="Times New Roman" w:hAnsi="Times New Roman"/>
                <w:sz w:val="24"/>
                <w:szCs w:val="24"/>
              </w:rPr>
            </w:pPr>
            <w:r w:rsidRPr="00C7516E">
              <w:rPr>
                <w:rFonts w:ascii="Times New Roman" w:hAnsi="Times New Roman"/>
                <w:sz w:val="24"/>
                <w:szCs w:val="24"/>
              </w:rPr>
              <w:t>алгоритмы выполнения работ в профессиональной и смежных областях</w:t>
            </w:r>
          </w:p>
          <w:p w14:paraId="41279C0F" w14:textId="77777777" w:rsidR="00AD34E6" w:rsidRPr="00C7516E" w:rsidRDefault="00AD34E6" w:rsidP="00AD5821">
            <w:pPr>
              <w:rPr>
                <w:rFonts w:ascii="Times New Roman" w:hAnsi="Times New Roman"/>
                <w:b/>
                <w:sz w:val="24"/>
                <w:szCs w:val="24"/>
              </w:rPr>
            </w:pPr>
            <w:r w:rsidRPr="00C7516E">
              <w:rPr>
                <w:rFonts w:ascii="Times New Roman" w:hAnsi="Times New Roman"/>
                <w:sz w:val="24"/>
                <w:szCs w:val="24"/>
              </w:rPr>
              <w:t>- основные источники информации и ресурсы для решения задач и/или проблем в профессиональном и/или социальном контексте</w:t>
            </w:r>
          </w:p>
          <w:p w14:paraId="279AD46D" w14:textId="77777777" w:rsidR="00AD34E6" w:rsidRPr="00C7516E" w:rsidRDefault="00AD34E6" w:rsidP="00AD5821">
            <w:pPr>
              <w:rPr>
                <w:rFonts w:ascii="Times New Roman" w:hAnsi="Times New Roman"/>
                <w:sz w:val="24"/>
                <w:szCs w:val="24"/>
              </w:rPr>
            </w:pPr>
            <w:r w:rsidRPr="00C7516E">
              <w:rPr>
                <w:rFonts w:ascii="Times New Roman" w:hAnsi="Times New Roman"/>
                <w:sz w:val="24"/>
                <w:szCs w:val="24"/>
              </w:rPr>
              <w:t>- методы работы в профессиональной и смежных сферах</w:t>
            </w:r>
          </w:p>
          <w:p w14:paraId="79D41F6D" w14:textId="77777777" w:rsidR="00AD34E6" w:rsidRPr="00C7516E" w:rsidRDefault="00AD34E6" w:rsidP="00AD5821">
            <w:pPr>
              <w:rPr>
                <w:rFonts w:ascii="Times New Roman" w:hAnsi="Times New Roman" w:cs="Times New Roman"/>
                <w:bCs/>
                <w:sz w:val="24"/>
                <w:szCs w:val="24"/>
              </w:rPr>
            </w:pPr>
            <w:r w:rsidRPr="00C7516E">
              <w:rPr>
                <w:rFonts w:ascii="Times New Roman" w:hAnsi="Times New Roman"/>
                <w:sz w:val="24"/>
                <w:szCs w:val="24"/>
              </w:rPr>
              <w:t xml:space="preserve">- порядок оценки результатов решения задач </w:t>
            </w:r>
            <w:r w:rsidRPr="00C7516E">
              <w:rPr>
                <w:rFonts w:ascii="Times New Roman" w:hAnsi="Times New Roman"/>
                <w:sz w:val="24"/>
                <w:szCs w:val="24"/>
              </w:rPr>
              <w:lastRenderedPageBreak/>
              <w:t>профессиональной деятельности</w:t>
            </w:r>
          </w:p>
        </w:tc>
        <w:tc>
          <w:tcPr>
            <w:tcW w:w="2415" w:type="dxa"/>
            <w:tcBorders>
              <w:top w:val="single" w:sz="4" w:space="0" w:color="auto"/>
              <w:left w:val="single" w:sz="4" w:space="0" w:color="auto"/>
              <w:bottom w:val="single" w:sz="4" w:space="0" w:color="auto"/>
              <w:right w:val="single" w:sz="4" w:space="0" w:color="auto"/>
            </w:tcBorders>
          </w:tcPr>
          <w:p w14:paraId="59C6A3E3" w14:textId="77777777" w:rsidR="00AD34E6" w:rsidRPr="00C7516E" w:rsidRDefault="00AD34E6" w:rsidP="00AD5821">
            <w:pPr>
              <w:jc w:val="center"/>
              <w:rPr>
                <w:rFonts w:ascii="Times New Roman" w:hAnsi="Times New Roman" w:cs="Times New Roman"/>
                <w:bCs/>
                <w:i/>
                <w:sz w:val="24"/>
                <w:szCs w:val="24"/>
              </w:rPr>
            </w:pPr>
            <w:r w:rsidRPr="00C7516E">
              <w:rPr>
                <w:rFonts w:ascii="Times New Roman" w:hAnsi="Times New Roman" w:cs="Times New Roman"/>
                <w:bCs/>
                <w:i/>
                <w:sz w:val="24"/>
                <w:szCs w:val="24"/>
              </w:rPr>
              <w:lastRenderedPageBreak/>
              <w:t>-</w:t>
            </w:r>
          </w:p>
        </w:tc>
      </w:tr>
      <w:tr w:rsidR="00AD34E6" w:rsidRPr="00900FFA" w14:paraId="51E8097D" w14:textId="77777777" w:rsidTr="00AD5821">
        <w:tc>
          <w:tcPr>
            <w:tcW w:w="2512" w:type="dxa"/>
            <w:tcBorders>
              <w:left w:val="single" w:sz="4" w:space="0" w:color="auto"/>
              <w:bottom w:val="single" w:sz="4" w:space="0" w:color="auto"/>
              <w:right w:val="single" w:sz="4" w:space="0" w:color="auto"/>
            </w:tcBorders>
          </w:tcPr>
          <w:p w14:paraId="343CF685" w14:textId="77777777" w:rsidR="00AD34E6" w:rsidRPr="00C7516E" w:rsidRDefault="00AD34E6" w:rsidP="00AD5821">
            <w:pPr>
              <w:rPr>
                <w:rFonts w:ascii="Times New Roman" w:hAnsi="Times New Roman" w:cs="Times New Roman"/>
                <w:bCs/>
                <w:sz w:val="24"/>
                <w:szCs w:val="24"/>
              </w:rPr>
            </w:pPr>
            <w:r>
              <w:rPr>
                <w:rFonts w:ascii="Times New Roman" w:hAnsi="Times New Roman" w:cs="Times New Roman"/>
                <w:bCs/>
                <w:sz w:val="24"/>
                <w:szCs w:val="24"/>
              </w:rPr>
              <w:lastRenderedPageBreak/>
              <w:t xml:space="preserve">ОК </w:t>
            </w:r>
            <w:r w:rsidRPr="00C7516E">
              <w:rPr>
                <w:rFonts w:ascii="Times New Roman" w:hAnsi="Times New Roman" w:cs="Times New Roman"/>
                <w:bCs/>
                <w:sz w:val="24"/>
                <w:szCs w:val="24"/>
              </w:rPr>
              <w:t xml:space="preserve">02 </w:t>
            </w:r>
            <w:r w:rsidRPr="00C7516E">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415" w:type="dxa"/>
            <w:tcBorders>
              <w:left w:val="single" w:sz="4" w:space="0" w:color="auto"/>
              <w:bottom w:val="single" w:sz="4" w:space="0" w:color="auto"/>
              <w:right w:val="single" w:sz="4" w:space="0" w:color="auto"/>
            </w:tcBorders>
          </w:tcPr>
          <w:p w14:paraId="21CA2782" w14:textId="77777777" w:rsidR="00AD34E6" w:rsidRPr="00C7516E" w:rsidRDefault="00AD34E6" w:rsidP="00AD5821">
            <w:pPr>
              <w:rPr>
                <w:rFonts w:ascii="Times New Roman" w:hAnsi="Times New Roman"/>
                <w:b/>
                <w:sz w:val="24"/>
                <w:szCs w:val="24"/>
              </w:rPr>
            </w:pPr>
            <w:r w:rsidRPr="00C7516E">
              <w:rPr>
                <w:rFonts w:ascii="Times New Roman" w:hAnsi="Times New Roman"/>
                <w:sz w:val="24"/>
                <w:szCs w:val="24"/>
              </w:rPr>
              <w:t>- определять задачи для поиска информации, планировать процесс поиска, выбирать необходимые источники информации</w:t>
            </w:r>
          </w:p>
          <w:p w14:paraId="635A5BE0" w14:textId="77777777" w:rsidR="00AD34E6" w:rsidRPr="00C7516E" w:rsidRDefault="00AD34E6" w:rsidP="00AD5821">
            <w:pPr>
              <w:rPr>
                <w:rFonts w:ascii="Times New Roman" w:hAnsi="Times New Roman"/>
                <w:b/>
                <w:sz w:val="24"/>
                <w:szCs w:val="24"/>
              </w:rPr>
            </w:pPr>
            <w:r w:rsidRPr="00C7516E">
              <w:rPr>
                <w:rFonts w:ascii="Times New Roman" w:hAnsi="Times New Roman"/>
                <w:sz w:val="24"/>
                <w:szCs w:val="24"/>
              </w:rPr>
              <w:t>- выделять наиболее значимое в перечне информации, структурировать получаемую информацию, оформлять результаты поиска</w:t>
            </w:r>
          </w:p>
          <w:p w14:paraId="1C837C51" w14:textId="77777777" w:rsidR="00AD34E6" w:rsidRPr="00C7516E" w:rsidRDefault="00AD34E6" w:rsidP="00AD5821">
            <w:pPr>
              <w:rPr>
                <w:rFonts w:ascii="Times New Roman" w:hAnsi="Times New Roman"/>
                <w:sz w:val="24"/>
                <w:szCs w:val="24"/>
              </w:rPr>
            </w:pPr>
            <w:r w:rsidRPr="00C7516E">
              <w:rPr>
                <w:rFonts w:ascii="Times New Roman" w:hAnsi="Times New Roman"/>
                <w:sz w:val="24"/>
                <w:szCs w:val="24"/>
              </w:rPr>
              <w:t>- оценивать практическую значимость результатов поиска</w:t>
            </w:r>
          </w:p>
          <w:p w14:paraId="7B44DE07" w14:textId="77777777" w:rsidR="00AD34E6" w:rsidRPr="00C7516E" w:rsidRDefault="00AD34E6" w:rsidP="00AD5821">
            <w:pPr>
              <w:rPr>
                <w:rFonts w:ascii="Times New Roman" w:hAnsi="Times New Roman"/>
                <w:sz w:val="24"/>
                <w:szCs w:val="24"/>
              </w:rPr>
            </w:pPr>
            <w:r w:rsidRPr="00C7516E">
              <w:rPr>
                <w:rFonts w:ascii="Times New Roman" w:hAnsi="Times New Roman"/>
                <w:sz w:val="24"/>
                <w:szCs w:val="24"/>
              </w:rPr>
              <w:t>- применять средства информационных технологий для решения профессиональных задач</w:t>
            </w:r>
          </w:p>
          <w:p w14:paraId="1C06B200" w14:textId="77777777" w:rsidR="00AD34E6" w:rsidRPr="00C7516E" w:rsidRDefault="00AD34E6" w:rsidP="00AD5821">
            <w:pPr>
              <w:rPr>
                <w:rFonts w:ascii="Times New Roman" w:hAnsi="Times New Roman"/>
                <w:b/>
                <w:sz w:val="24"/>
                <w:szCs w:val="24"/>
              </w:rPr>
            </w:pPr>
            <w:r w:rsidRPr="00C7516E">
              <w:rPr>
                <w:rFonts w:ascii="Times New Roman" w:hAnsi="Times New Roman"/>
                <w:sz w:val="24"/>
                <w:szCs w:val="24"/>
              </w:rPr>
              <w:t>- использовать современное программное обеспечение в профессиональной деятельности</w:t>
            </w:r>
          </w:p>
          <w:p w14:paraId="47E75C6D" w14:textId="77777777" w:rsidR="00AD34E6" w:rsidRPr="00C7516E" w:rsidRDefault="00AD34E6" w:rsidP="00AD5821">
            <w:pPr>
              <w:rPr>
                <w:rFonts w:ascii="Times New Roman" w:hAnsi="Times New Roman" w:cs="Times New Roman"/>
                <w:bCs/>
                <w:sz w:val="24"/>
                <w:szCs w:val="24"/>
              </w:rPr>
            </w:pPr>
            <w:r w:rsidRPr="00C7516E">
              <w:rPr>
                <w:rFonts w:ascii="Times New Roman" w:hAnsi="Times New Roman"/>
                <w:sz w:val="24"/>
                <w:szCs w:val="24"/>
              </w:rPr>
              <w:t xml:space="preserve">- использовать различные цифровые средства для решения </w:t>
            </w:r>
            <w:r w:rsidRPr="00C7516E">
              <w:rPr>
                <w:rFonts w:ascii="Times New Roman" w:hAnsi="Times New Roman"/>
                <w:sz w:val="24"/>
                <w:szCs w:val="24"/>
              </w:rPr>
              <w:lastRenderedPageBreak/>
              <w:t>профессиональных задач</w:t>
            </w:r>
          </w:p>
        </w:tc>
        <w:tc>
          <w:tcPr>
            <w:tcW w:w="2512" w:type="dxa"/>
            <w:tcBorders>
              <w:top w:val="single" w:sz="4" w:space="0" w:color="auto"/>
              <w:left w:val="single" w:sz="4" w:space="0" w:color="auto"/>
              <w:bottom w:val="single" w:sz="4" w:space="0" w:color="auto"/>
              <w:right w:val="single" w:sz="4" w:space="0" w:color="auto"/>
            </w:tcBorders>
            <w:shd w:val="clear" w:color="auto" w:fill="auto"/>
          </w:tcPr>
          <w:p w14:paraId="11D1A4CE" w14:textId="77777777" w:rsidR="00AD34E6" w:rsidRPr="00C7516E" w:rsidRDefault="00AD34E6" w:rsidP="00AD5821">
            <w:pPr>
              <w:rPr>
                <w:rFonts w:ascii="Times New Roman" w:hAnsi="Times New Roman"/>
                <w:b/>
                <w:sz w:val="24"/>
                <w:szCs w:val="24"/>
              </w:rPr>
            </w:pPr>
            <w:r w:rsidRPr="00C7516E">
              <w:rPr>
                <w:rFonts w:ascii="Times New Roman" w:hAnsi="Times New Roman"/>
                <w:sz w:val="24"/>
                <w:szCs w:val="24"/>
              </w:rPr>
              <w:lastRenderedPageBreak/>
              <w:t>- номенклатура информационных источников, применяемых в профессиональной деятельности</w:t>
            </w:r>
          </w:p>
          <w:p w14:paraId="32AC3932" w14:textId="77777777" w:rsidR="00AD34E6" w:rsidRPr="00C7516E" w:rsidRDefault="00AD34E6" w:rsidP="00AD5821">
            <w:pPr>
              <w:rPr>
                <w:rFonts w:ascii="Times New Roman" w:hAnsi="Times New Roman"/>
                <w:b/>
                <w:sz w:val="24"/>
                <w:szCs w:val="24"/>
              </w:rPr>
            </w:pPr>
            <w:r w:rsidRPr="00C7516E">
              <w:rPr>
                <w:rFonts w:ascii="Times New Roman" w:hAnsi="Times New Roman"/>
                <w:sz w:val="24"/>
                <w:szCs w:val="24"/>
              </w:rPr>
              <w:t>- приемы структурирования информации</w:t>
            </w:r>
          </w:p>
          <w:p w14:paraId="141AFC26" w14:textId="77777777" w:rsidR="00AD34E6" w:rsidRPr="00C7516E" w:rsidRDefault="00AD34E6" w:rsidP="00AD5821">
            <w:pPr>
              <w:rPr>
                <w:rFonts w:ascii="Times New Roman" w:hAnsi="Times New Roman"/>
                <w:sz w:val="24"/>
                <w:szCs w:val="24"/>
              </w:rPr>
            </w:pPr>
            <w:r w:rsidRPr="00C7516E">
              <w:rPr>
                <w:rFonts w:ascii="Times New Roman" w:hAnsi="Times New Roman"/>
                <w:sz w:val="24"/>
                <w:szCs w:val="24"/>
              </w:rPr>
              <w:t>- формат оформления результатов поиска информации</w:t>
            </w:r>
          </w:p>
          <w:p w14:paraId="6A47EE22" w14:textId="77777777" w:rsidR="00AD34E6" w:rsidRPr="00C7516E" w:rsidRDefault="00AD34E6" w:rsidP="00AD5821">
            <w:pPr>
              <w:rPr>
                <w:rFonts w:ascii="Times New Roman" w:hAnsi="Times New Roman"/>
                <w:b/>
                <w:sz w:val="24"/>
                <w:szCs w:val="24"/>
              </w:rPr>
            </w:pPr>
            <w:r w:rsidRPr="00C7516E">
              <w:rPr>
                <w:rFonts w:ascii="Times New Roman" w:hAnsi="Times New Roman"/>
                <w:sz w:val="24"/>
                <w:szCs w:val="24"/>
              </w:rPr>
              <w:t xml:space="preserve">- современные средства и устройства информатизации, порядок их применения и </w:t>
            </w:r>
          </w:p>
          <w:p w14:paraId="64876E42" w14:textId="77777777" w:rsidR="00AD34E6" w:rsidRPr="00C7516E" w:rsidRDefault="00AD34E6" w:rsidP="00AD5821">
            <w:pPr>
              <w:rPr>
                <w:rFonts w:ascii="Times New Roman" w:hAnsi="Times New Roman" w:cs="Times New Roman"/>
                <w:bCs/>
                <w:sz w:val="24"/>
                <w:szCs w:val="24"/>
              </w:rPr>
            </w:pPr>
            <w:r w:rsidRPr="00C7516E">
              <w:rPr>
                <w:rFonts w:ascii="Times New Roman" w:hAnsi="Times New Roman"/>
                <w:sz w:val="24"/>
                <w:szCs w:val="24"/>
              </w:rPr>
              <w:t>- программное обеспечение в профессиональной деятельности, в том числе цифровые средства</w:t>
            </w:r>
          </w:p>
        </w:tc>
        <w:tc>
          <w:tcPr>
            <w:tcW w:w="2415" w:type="dxa"/>
            <w:tcBorders>
              <w:top w:val="single" w:sz="4" w:space="0" w:color="auto"/>
              <w:left w:val="single" w:sz="4" w:space="0" w:color="auto"/>
              <w:bottom w:val="single" w:sz="4" w:space="0" w:color="auto"/>
              <w:right w:val="single" w:sz="4" w:space="0" w:color="auto"/>
            </w:tcBorders>
          </w:tcPr>
          <w:p w14:paraId="3A9DC6FF" w14:textId="77777777" w:rsidR="00AD34E6" w:rsidRPr="00C7516E" w:rsidRDefault="00AD34E6" w:rsidP="00AD5821">
            <w:pPr>
              <w:jc w:val="center"/>
              <w:rPr>
                <w:rFonts w:ascii="Times New Roman" w:hAnsi="Times New Roman" w:cs="Times New Roman"/>
                <w:bCs/>
                <w:i/>
                <w:sz w:val="24"/>
                <w:szCs w:val="24"/>
              </w:rPr>
            </w:pPr>
            <w:r w:rsidRPr="00C7516E">
              <w:rPr>
                <w:rFonts w:ascii="Times New Roman" w:hAnsi="Times New Roman" w:cs="Times New Roman"/>
                <w:bCs/>
                <w:i/>
                <w:sz w:val="24"/>
                <w:szCs w:val="24"/>
              </w:rPr>
              <w:t>-</w:t>
            </w:r>
          </w:p>
        </w:tc>
      </w:tr>
      <w:tr w:rsidR="00AD34E6" w:rsidRPr="00900FFA" w14:paraId="720B8ACC" w14:textId="77777777" w:rsidTr="00AD5821">
        <w:tc>
          <w:tcPr>
            <w:tcW w:w="2512" w:type="dxa"/>
            <w:tcBorders>
              <w:top w:val="single" w:sz="4" w:space="0" w:color="auto"/>
              <w:left w:val="single" w:sz="4" w:space="0" w:color="auto"/>
              <w:right w:val="single" w:sz="4" w:space="0" w:color="auto"/>
            </w:tcBorders>
          </w:tcPr>
          <w:p w14:paraId="4DC0ECFB" w14:textId="77777777" w:rsidR="00AD34E6" w:rsidRPr="00C7516E" w:rsidRDefault="00AD34E6" w:rsidP="00AD5821">
            <w:pPr>
              <w:rPr>
                <w:rFonts w:ascii="Times New Roman" w:hAnsi="Times New Roman" w:cs="Times New Roman"/>
                <w:bCs/>
                <w:sz w:val="24"/>
                <w:szCs w:val="24"/>
              </w:rPr>
            </w:pPr>
            <w:r w:rsidRPr="00C7516E">
              <w:rPr>
                <w:rFonts w:ascii="Times New Roman" w:hAnsi="Times New Roman" w:cs="Times New Roman"/>
                <w:bCs/>
                <w:sz w:val="24"/>
                <w:szCs w:val="24"/>
              </w:rPr>
              <w:lastRenderedPageBreak/>
              <w:t xml:space="preserve">ОК 05 </w:t>
            </w:r>
            <w:r w:rsidRPr="00C7516E">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415" w:type="dxa"/>
            <w:tcBorders>
              <w:top w:val="single" w:sz="4" w:space="0" w:color="auto"/>
              <w:left w:val="single" w:sz="4" w:space="0" w:color="auto"/>
              <w:right w:val="single" w:sz="4" w:space="0" w:color="auto"/>
            </w:tcBorders>
          </w:tcPr>
          <w:p w14:paraId="7D503A96" w14:textId="77777777" w:rsidR="00AD34E6" w:rsidRPr="00C7516E" w:rsidRDefault="00AD34E6" w:rsidP="00AD5821">
            <w:pPr>
              <w:rPr>
                <w:rFonts w:ascii="Times New Roman" w:hAnsi="Times New Roman"/>
                <w:b/>
                <w:sz w:val="24"/>
                <w:szCs w:val="24"/>
              </w:rPr>
            </w:pPr>
            <w:r w:rsidRPr="00C7516E">
              <w:rPr>
                <w:rFonts w:ascii="Times New Roman" w:hAnsi="Times New Roman"/>
                <w:sz w:val="24"/>
                <w:szCs w:val="24"/>
              </w:rPr>
              <w:t>- грамотно излагать свои мысли и оформлять документы по профессиональной тематике на государственном языке</w:t>
            </w:r>
          </w:p>
          <w:p w14:paraId="09E491CB" w14:textId="77777777" w:rsidR="00AD34E6" w:rsidRPr="00C7516E" w:rsidRDefault="00AD34E6" w:rsidP="00AD5821">
            <w:pPr>
              <w:rPr>
                <w:rFonts w:ascii="Times New Roman" w:hAnsi="Times New Roman" w:cs="Times New Roman"/>
                <w:bCs/>
                <w:sz w:val="24"/>
                <w:szCs w:val="24"/>
              </w:rPr>
            </w:pPr>
            <w:r w:rsidRPr="00C7516E">
              <w:rPr>
                <w:rFonts w:ascii="Times New Roman" w:hAnsi="Times New Roman"/>
                <w:sz w:val="24"/>
                <w:szCs w:val="24"/>
              </w:rPr>
              <w:t>- проявлять толерантность в рабочем коллективе</w:t>
            </w:r>
          </w:p>
        </w:tc>
        <w:tc>
          <w:tcPr>
            <w:tcW w:w="2512" w:type="dxa"/>
            <w:tcBorders>
              <w:top w:val="single" w:sz="4" w:space="0" w:color="auto"/>
              <w:left w:val="single" w:sz="4" w:space="0" w:color="auto"/>
              <w:bottom w:val="single" w:sz="4" w:space="0" w:color="auto"/>
              <w:right w:val="single" w:sz="4" w:space="0" w:color="auto"/>
            </w:tcBorders>
            <w:shd w:val="clear" w:color="auto" w:fill="auto"/>
          </w:tcPr>
          <w:p w14:paraId="20B9D19E" w14:textId="77777777" w:rsidR="00AD34E6" w:rsidRPr="00C7516E" w:rsidRDefault="00AD34E6" w:rsidP="00AD5821">
            <w:pPr>
              <w:rPr>
                <w:rFonts w:ascii="Times New Roman" w:hAnsi="Times New Roman"/>
                <w:sz w:val="24"/>
                <w:szCs w:val="24"/>
              </w:rPr>
            </w:pPr>
            <w:r w:rsidRPr="00C7516E">
              <w:rPr>
                <w:rFonts w:ascii="Times New Roman" w:hAnsi="Times New Roman"/>
                <w:sz w:val="24"/>
                <w:szCs w:val="24"/>
              </w:rPr>
              <w:t xml:space="preserve">- правила оформления документов </w:t>
            </w:r>
          </w:p>
          <w:p w14:paraId="13AB6F12" w14:textId="77777777" w:rsidR="00AD34E6" w:rsidRPr="00C7516E" w:rsidRDefault="00AD34E6" w:rsidP="00AD5821">
            <w:pPr>
              <w:rPr>
                <w:rFonts w:ascii="Times New Roman" w:hAnsi="Times New Roman"/>
                <w:b/>
                <w:sz w:val="24"/>
                <w:szCs w:val="24"/>
              </w:rPr>
            </w:pPr>
            <w:r w:rsidRPr="00C7516E">
              <w:rPr>
                <w:rFonts w:ascii="Times New Roman" w:hAnsi="Times New Roman"/>
                <w:sz w:val="24"/>
                <w:szCs w:val="24"/>
              </w:rPr>
              <w:t>- правила построения устных сообщений</w:t>
            </w:r>
          </w:p>
          <w:p w14:paraId="32D0C2C2" w14:textId="77777777" w:rsidR="00AD34E6" w:rsidRPr="00C7516E" w:rsidRDefault="00AD34E6" w:rsidP="00AD5821">
            <w:pPr>
              <w:rPr>
                <w:rFonts w:ascii="Times New Roman" w:hAnsi="Times New Roman" w:cs="Times New Roman"/>
                <w:bCs/>
                <w:i/>
                <w:sz w:val="24"/>
                <w:szCs w:val="24"/>
              </w:rPr>
            </w:pPr>
            <w:r w:rsidRPr="00C7516E">
              <w:rPr>
                <w:rFonts w:ascii="Times New Roman" w:hAnsi="Times New Roman"/>
                <w:sz w:val="24"/>
                <w:szCs w:val="24"/>
              </w:rPr>
              <w:t>- особенности социального и культурного контекста</w:t>
            </w:r>
          </w:p>
        </w:tc>
        <w:tc>
          <w:tcPr>
            <w:tcW w:w="2415" w:type="dxa"/>
            <w:tcBorders>
              <w:top w:val="single" w:sz="4" w:space="0" w:color="auto"/>
              <w:left w:val="single" w:sz="4" w:space="0" w:color="auto"/>
              <w:bottom w:val="single" w:sz="4" w:space="0" w:color="auto"/>
              <w:right w:val="single" w:sz="4" w:space="0" w:color="auto"/>
            </w:tcBorders>
          </w:tcPr>
          <w:p w14:paraId="0DCC4F51" w14:textId="77777777" w:rsidR="00AD34E6" w:rsidRPr="00C7516E" w:rsidRDefault="00AD34E6" w:rsidP="00AD5821">
            <w:pPr>
              <w:jc w:val="center"/>
              <w:rPr>
                <w:rFonts w:ascii="Times New Roman" w:hAnsi="Times New Roman" w:cs="Times New Roman"/>
                <w:bCs/>
                <w:i/>
                <w:sz w:val="24"/>
                <w:szCs w:val="24"/>
              </w:rPr>
            </w:pPr>
            <w:r w:rsidRPr="00C7516E">
              <w:rPr>
                <w:rFonts w:ascii="Times New Roman" w:hAnsi="Times New Roman" w:cs="Times New Roman"/>
                <w:bCs/>
                <w:i/>
                <w:sz w:val="24"/>
                <w:szCs w:val="24"/>
              </w:rPr>
              <w:t>-</w:t>
            </w:r>
          </w:p>
        </w:tc>
      </w:tr>
      <w:tr w:rsidR="00AD34E6" w:rsidRPr="00900FFA" w14:paraId="406B20F9" w14:textId="77777777" w:rsidTr="00AD5821">
        <w:tc>
          <w:tcPr>
            <w:tcW w:w="2512" w:type="dxa"/>
            <w:tcBorders>
              <w:top w:val="single" w:sz="4" w:space="0" w:color="auto"/>
              <w:left w:val="single" w:sz="4" w:space="0" w:color="auto"/>
              <w:bottom w:val="single" w:sz="4" w:space="0" w:color="auto"/>
              <w:right w:val="single" w:sz="4" w:space="0" w:color="auto"/>
            </w:tcBorders>
          </w:tcPr>
          <w:p w14:paraId="3FD8B30A" w14:textId="77777777" w:rsidR="00AD34E6" w:rsidRPr="00C7516E" w:rsidRDefault="00AD34E6" w:rsidP="00AD5821">
            <w:pPr>
              <w:rPr>
                <w:rFonts w:ascii="Times New Roman" w:hAnsi="Times New Roman" w:cs="Times New Roman"/>
                <w:bCs/>
                <w:sz w:val="24"/>
                <w:szCs w:val="24"/>
              </w:rPr>
            </w:pPr>
            <w:r>
              <w:rPr>
                <w:rFonts w:ascii="Times New Roman" w:hAnsi="Times New Roman" w:cs="Times New Roman"/>
                <w:bCs/>
                <w:sz w:val="24"/>
                <w:szCs w:val="24"/>
              </w:rPr>
              <w:t>О</w:t>
            </w:r>
            <w:r w:rsidRPr="00C7516E">
              <w:rPr>
                <w:rFonts w:ascii="Times New Roman" w:hAnsi="Times New Roman" w:cs="Times New Roman"/>
                <w:bCs/>
                <w:sz w:val="24"/>
                <w:szCs w:val="24"/>
              </w:rPr>
              <w:t xml:space="preserve">К 09 </w:t>
            </w:r>
            <w:r w:rsidRPr="00C7516E">
              <w:rPr>
                <w:rFonts w:ascii="Times New Roman" w:hAnsi="Times New Roman"/>
                <w:sz w:val="24"/>
                <w:szCs w:val="24"/>
              </w:rPr>
              <w:t>Пользоваться профессиональной документацией на государственном и иностранном языках</w:t>
            </w:r>
          </w:p>
        </w:tc>
        <w:tc>
          <w:tcPr>
            <w:tcW w:w="2415" w:type="dxa"/>
            <w:tcBorders>
              <w:top w:val="single" w:sz="4" w:space="0" w:color="auto"/>
              <w:left w:val="single" w:sz="4" w:space="0" w:color="auto"/>
              <w:bottom w:val="single" w:sz="4" w:space="0" w:color="auto"/>
              <w:right w:val="single" w:sz="4" w:space="0" w:color="auto"/>
            </w:tcBorders>
          </w:tcPr>
          <w:p w14:paraId="77595514" w14:textId="77777777" w:rsidR="00AD34E6" w:rsidRPr="00C7516E" w:rsidRDefault="00AD34E6" w:rsidP="00AD5821">
            <w:pPr>
              <w:rPr>
                <w:rFonts w:ascii="Times New Roman" w:hAnsi="Times New Roman"/>
                <w:b/>
                <w:sz w:val="24"/>
                <w:szCs w:val="24"/>
              </w:rPr>
            </w:pPr>
            <w:r w:rsidRPr="00C7516E">
              <w:rPr>
                <w:rFonts w:ascii="Times New Roman" w:hAnsi="Times New Roman"/>
                <w:sz w:val="24"/>
                <w:szCs w:val="24"/>
              </w:rPr>
              <w:t>-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3921E74A" w14:textId="77777777" w:rsidR="00AD34E6" w:rsidRPr="00C7516E" w:rsidRDefault="00AD34E6" w:rsidP="00AD5821">
            <w:pPr>
              <w:rPr>
                <w:rFonts w:ascii="Times New Roman" w:hAnsi="Times New Roman"/>
                <w:b/>
                <w:sz w:val="24"/>
                <w:szCs w:val="24"/>
              </w:rPr>
            </w:pPr>
            <w:r w:rsidRPr="00C7516E">
              <w:rPr>
                <w:rFonts w:ascii="Times New Roman" w:hAnsi="Times New Roman"/>
                <w:sz w:val="24"/>
                <w:szCs w:val="24"/>
              </w:rPr>
              <w:t xml:space="preserve"> -участвовать в диалогах на знакомые общие и профессиональные темы</w:t>
            </w:r>
          </w:p>
          <w:p w14:paraId="64B2C1A5" w14:textId="77777777" w:rsidR="00AD34E6" w:rsidRPr="00C7516E" w:rsidRDefault="00AD34E6" w:rsidP="00AD5821">
            <w:pPr>
              <w:rPr>
                <w:rFonts w:ascii="Times New Roman" w:hAnsi="Times New Roman"/>
                <w:b/>
                <w:sz w:val="24"/>
                <w:szCs w:val="24"/>
              </w:rPr>
            </w:pPr>
            <w:r w:rsidRPr="00C7516E">
              <w:rPr>
                <w:rFonts w:ascii="Times New Roman" w:hAnsi="Times New Roman"/>
                <w:sz w:val="24"/>
                <w:szCs w:val="24"/>
              </w:rPr>
              <w:t>- строить простые высказывания о себе и о своей профессиональной деятельности</w:t>
            </w:r>
          </w:p>
          <w:p w14:paraId="38BBC6E3" w14:textId="77777777" w:rsidR="00AD34E6" w:rsidRPr="00C7516E" w:rsidRDefault="00AD34E6" w:rsidP="00AD5821">
            <w:pPr>
              <w:rPr>
                <w:rFonts w:ascii="Times New Roman" w:hAnsi="Times New Roman"/>
                <w:b/>
                <w:sz w:val="24"/>
                <w:szCs w:val="24"/>
              </w:rPr>
            </w:pPr>
            <w:r w:rsidRPr="00C7516E">
              <w:rPr>
                <w:rFonts w:ascii="Times New Roman" w:hAnsi="Times New Roman"/>
                <w:sz w:val="24"/>
                <w:szCs w:val="24"/>
              </w:rPr>
              <w:t>- кратко обосновывать и объяснять свои действия (текущие и планируемые)</w:t>
            </w:r>
          </w:p>
          <w:p w14:paraId="16C9B42E" w14:textId="77777777" w:rsidR="00AD34E6" w:rsidRPr="00C7516E" w:rsidRDefault="00AD34E6" w:rsidP="00AD5821">
            <w:pPr>
              <w:rPr>
                <w:rFonts w:ascii="Times New Roman" w:hAnsi="Times New Roman" w:cs="Times New Roman"/>
                <w:bCs/>
                <w:sz w:val="24"/>
                <w:szCs w:val="24"/>
              </w:rPr>
            </w:pPr>
            <w:r w:rsidRPr="00C7516E">
              <w:rPr>
                <w:rFonts w:ascii="Times New Roman" w:hAnsi="Times New Roman"/>
                <w:sz w:val="24"/>
                <w:szCs w:val="24"/>
              </w:rPr>
              <w:t>- писать простые связные сообщения на знакомые или интересующие профессиональные темы</w:t>
            </w:r>
          </w:p>
        </w:tc>
        <w:tc>
          <w:tcPr>
            <w:tcW w:w="2512" w:type="dxa"/>
            <w:tcBorders>
              <w:top w:val="single" w:sz="4" w:space="0" w:color="auto"/>
              <w:left w:val="single" w:sz="4" w:space="0" w:color="auto"/>
              <w:bottom w:val="single" w:sz="4" w:space="0" w:color="auto"/>
              <w:right w:val="single" w:sz="4" w:space="0" w:color="auto"/>
            </w:tcBorders>
            <w:shd w:val="clear" w:color="auto" w:fill="auto"/>
          </w:tcPr>
          <w:p w14:paraId="531207A6" w14:textId="77777777" w:rsidR="00AD34E6" w:rsidRPr="00C7516E" w:rsidRDefault="00AD34E6" w:rsidP="00AD5821">
            <w:pPr>
              <w:rPr>
                <w:rFonts w:ascii="Times New Roman" w:hAnsi="Times New Roman"/>
                <w:b/>
                <w:sz w:val="24"/>
                <w:szCs w:val="24"/>
              </w:rPr>
            </w:pPr>
            <w:r w:rsidRPr="00C7516E">
              <w:rPr>
                <w:rFonts w:ascii="Times New Roman" w:hAnsi="Times New Roman"/>
                <w:sz w:val="24"/>
                <w:szCs w:val="24"/>
              </w:rPr>
              <w:t>- правила построения простых и сложных предложений на профессиональные темы</w:t>
            </w:r>
          </w:p>
          <w:p w14:paraId="75BC5B52" w14:textId="77777777" w:rsidR="00AD34E6" w:rsidRPr="00C7516E" w:rsidRDefault="00AD34E6" w:rsidP="00AD5821">
            <w:pPr>
              <w:rPr>
                <w:rFonts w:ascii="Times New Roman" w:hAnsi="Times New Roman"/>
                <w:b/>
                <w:sz w:val="24"/>
                <w:szCs w:val="24"/>
              </w:rPr>
            </w:pPr>
            <w:r w:rsidRPr="00C7516E">
              <w:rPr>
                <w:rFonts w:ascii="Times New Roman" w:hAnsi="Times New Roman"/>
                <w:sz w:val="24"/>
                <w:szCs w:val="24"/>
              </w:rPr>
              <w:t>- основные общеупотребительные глаголы (бытовая и профессиональная лексика)</w:t>
            </w:r>
          </w:p>
          <w:p w14:paraId="560847D5" w14:textId="77777777" w:rsidR="00AD34E6" w:rsidRPr="00C7516E" w:rsidRDefault="00AD34E6" w:rsidP="00AD5821">
            <w:pPr>
              <w:rPr>
                <w:rFonts w:ascii="Times New Roman" w:hAnsi="Times New Roman"/>
                <w:b/>
                <w:sz w:val="24"/>
                <w:szCs w:val="24"/>
              </w:rPr>
            </w:pPr>
            <w:r w:rsidRPr="00C7516E">
              <w:rPr>
                <w:rFonts w:ascii="Times New Roman" w:hAnsi="Times New Roman"/>
                <w:sz w:val="24"/>
                <w:szCs w:val="24"/>
              </w:rPr>
              <w:t>- лексический минимум, относящийся к описанию предметов, средств и процессов профессиональной деятельности</w:t>
            </w:r>
          </w:p>
          <w:p w14:paraId="16B897B7" w14:textId="77777777" w:rsidR="00AD34E6" w:rsidRPr="00C7516E" w:rsidRDefault="00AD34E6" w:rsidP="00AD5821">
            <w:pPr>
              <w:rPr>
                <w:rFonts w:ascii="Times New Roman" w:hAnsi="Times New Roman"/>
                <w:b/>
                <w:sz w:val="24"/>
                <w:szCs w:val="24"/>
              </w:rPr>
            </w:pPr>
            <w:r w:rsidRPr="00C7516E">
              <w:rPr>
                <w:rFonts w:ascii="Times New Roman" w:hAnsi="Times New Roman"/>
                <w:sz w:val="24"/>
                <w:szCs w:val="24"/>
              </w:rPr>
              <w:t>- особенности произношения</w:t>
            </w:r>
          </w:p>
          <w:p w14:paraId="42A0F915" w14:textId="77777777" w:rsidR="00AD34E6" w:rsidRPr="00C7516E" w:rsidRDefault="00AD34E6" w:rsidP="00AD5821">
            <w:pPr>
              <w:rPr>
                <w:rFonts w:ascii="Times New Roman" w:hAnsi="Times New Roman" w:cs="Times New Roman"/>
                <w:bCs/>
                <w:sz w:val="24"/>
                <w:szCs w:val="24"/>
              </w:rPr>
            </w:pPr>
            <w:r w:rsidRPr="00C7516E">
              <w:rPr>
                <w:rFonts w:ascii="Times New Roman" w:hAnsi="Times New Roman"/>
                <w:sz w:val="24"/>
                <w:szCs w:val="24"/>
              </w:rPr>
              <w:t>-правила чтения текстов профессиональной направленности</w:t>
            </w:r>
          </w:p>
        </w:tc>
        <w:tc>
          <w:tcPr>
            <w:tcW w:w="2415" w:type="dxa"/>
            <w:tcBorders>
              <w:top w:val="single" w:sz="4" w:space="0" w:color="auto"/>
              <w:left w:val="single" w:sz="4" w:space="0" w:color="auto"/>
              <w:bottom w:val="single" w:sz="4" w:space="0" w:color="auto"/>
              <w:right w:val="single" w:sz="4" w:space="0" w:color="auto"/>
            </w:tcBorders>
          </w:tcPr>
          <w:p w14:paraId="34807DE9" w14:textId="77777777" w:rsidR="00AD34E6" w:rsidRPr="00C7516E" w:rsidRDefault="00AD34E6" w:rsidP="00AD5821">
            <w:pPr>
              <w:jc w:val="center"/>
              <w:rPr>
                <w:rFonts w:ascii="Times New Roman" w:hAnsi="Times New Roman" w:cs="Times New Roman"/>
                <w:bCs/>
                <w:sz w:val="24"/>
                <w:szCs w:val="24"/>
              </w:rPr>
            </w:pPr>
            <w:r w:rsidRPr="00C7516E">
              <w:rPr>
                <w:rFonts w:ascii="Times New Roman" w:hAnsi="Times New Roman" w:cs="Times New Roman"/>
                <w:bCs/>
                <w:sz w:val="24"/>
                <w:szCs w:val="24"/>
              </w:rPr>
              <w:t>-</w:t>
            </w:r>
          </w:p>
        </w:tc>
      </w:tr>
      <w:tr w:rsidR="00AD34E6" w:rsidRPr="00900FFA" w14:paraId="4A1D1883" w14:textId="77777777" w:rsidTr="00AD5821">
        <w:tc>
          <w:tcPr>
            <w:tcW w:w="2512" w:type="dxa"/>
            <w:tcBorders>
              <w:top w:val="single" w:sz="4" w:space="0" w:color="auto"/>
              <w:left w:val="single" w:sz="4" w:space="0" w:color="auto"/>
              <w:bottom w:val="single" w:sz="4" w:space="0" w:color="auto"/>
              <w:right w:val="single" w:sz="4" w:space="0" w:color="auto"/>
            </w:tcBorders>
          </w:tcPr>
          <w:p w14:paraId="68DCB550" w14:textId="77777777" w:rsidR="00AD34E6" w:rsidRDefault="00AD34E6" w:rsidP="00AD5821">
            <w:pPr>
              <w:rPr>
                <w:noProof/>
                <w:sz w:val="24"/>
                <w:szCs w:val="24"/>
              </w:rPr>
            </w:pPr>
            <w:r w:rsidRPr="00776404">
              <w:rPr>
                <w:rFonts w:ascii="Times New Roman" w:hAnsi="Times New Roman"/>
                <w:iCs/>
                <w:sz w:val="24"/>
                <w:szCs w:val="24"/>
                <w:lang w:eastAsia="zh-CN"/>
              </w:rPr>
              <w:t xml:space="preserve">ПК 2.2. Разрабатывать документацию по эксплуатации электрического и </w:t>
            </w:r>
            <w:r w:rsidRPr="00776404">
              <w:rPr>
                <w:rFonts w:ascii="Times New Roman" w:hAnsi="Times New Roman"/>
                <w:iCs/>
                <w:sz w:val="24"/>
                <w:szCs w:val="24"/>
                <w:lang w:eastAsia="zh-CN"/>
              </w:rPr>
              <w:lastRenderedPageBreak/>
              <w:t>электромеханического оборудования</w:t>
            </w:r>
            <w:r w:rsidRPr="00FA75A3">
              <w:rPr>
                <w:noProof/>
                <w:sz w:val="24"/>
                <w:szCs w:val="24"/>
              </w:rPr>
              <w:t xml:space="preserve"> </w:t>
            </w:r>
          </w:p>
          <w:p w14:paraId="7624BB7D" w14:textId="77777777" w:rsidR="00AD34E6" w:rsidRDefault="00AD34E6" w:rsidP="00AD5821">
            <w:pPr>
              <w:rPr>
                <w:noProof/>
                <w:sz w:val="24"/>
                <w:szCs w:val="24"/>
              </w:rPr>
            </w:pPr>
          </w:p>
          <w:p w14:paraId="7A39AD28" w14:textId="77777777" w:rsidR="00AD34E6" w:rsidRDefault="00AD34E6" w:rsidP="00AD5821">
            <w:pPr>
              <w:rPr>
                <w:rFonts w:ascii="Times New Roman" w:hAnsi="Times New Roman" w:cs="Times New Roman"/>
                <w:bCs/>
                <w:sz w:val="24"/>
                <w:szCs w:val="24"/>
              </w:rPr>
            </w:pPr>
          </w:p>
        </w:tc>
        <w:tc>
          <w:tcPr>
            <w:tcW w:w="2415" w:type="dxa"/>
            <w:tcBorders>
              <w:top w:val="single" w:sz="4" w:space="0" w:color="auto"/>
              <w:left w:val="single" w:sz="4" w:space="0" w:color="auto"/>
              <w:bottom w:val="single" w:sz="4" w:space="0" w:color="auto"/>
              <w:right w:val="single" w:sz="4" w:space="0" w:color="auto"/>
            </w:tcBorders>
          </w:tcPr>
          <w:p w14:paraId="11B4D663" w14:textId="77777777" w:rsidR="00AD34E6" w:rsidRPr="00C7516E" w:rsidRDefault="00AD34E6" w:rsidP="00AD5821">
            <w:pPr>
              <w:rPr>
                <w:rFonts w:ascii="Times New Roman" w:hAnsi="Times New Roman"/>
                <w:sz w:val="24"/>
                <w:szCs w:val="24"/>
              </w:rPr>
            </w:pPr>
            <w:r>
              <w:rPr>
                <w:rFonts w:ascii="Times New Roman" w:hAnsi="Times New Roman"/>
                <w:sz w:val="24"/>
                <w:szCs w:val="24"/>
              </w:rPr>
              <w:lastRenderedPageBreak/>
              <w:t xml:space="preserve">- </w:t>
            </w:r>
            <w:r w:rsidRPr="00776404">
              <w:rPr>
                <w:rFonts w:ascii="Times New Roman" w:hAnsi="Times New Roman"/>
                <w:sz w:val="24"/>
                <w:szCs w:val="24"/>
              </w:rPr>
              <w:t>выполнять чертежи и читать электрические схемы,</w:t>
            </w:r>
            <w:r>
              <w:rPr>
                <w:rFonts w:ascii="Times New Roman" w:hAnsi="Times New Roman"/>
                <w:sz w:val="24"/>
                <w:szCs w:val="24"/>
              </w:rPr>
              <w:t xml:space="preserve"> </w:t>
            </w:r>
            <w:r w:rsidRPr="00340CEB">
              <w:rPr>
                <w:rFonts w:ascii="Times New Roman" w:hAnsi="Times New Roman"/>
                <w:sz w:val="24"/>
                <w:szCs w:val="24"/>
              </w:rPr>
              <w:t xml:space="preserve">вести </w:t>
            </w:r>
            <w:r w:rsidRPr="00340CEB">
              <w:rPr>
                <w:rFonts w:ascii="Times New Roman" w:hAnsi="Times New Roman"/>
                <w:sz w:val="24"/>
                <w:szCs w:val="24"/>
              </w:rPr>
              <w:lastRenderedPageBreak/>
              <w:t>техническую документацию.</w:t>
            </w:r>
          </w:p>
        </w:tc>
        <w:tc>
          <w:tcPr>
            <w:tcW w:w="2512" w:type="dxa"/>
            <w:tcBorders>
              <w:top w:val="single" w:sz="4" w:space="0" w:color="auto"/>
              <w:left w:val="single" w:sz="4" w:space="0" w:color="auto"/>
              <w:bottom w:val="single" w:sz="4" w:space="0" w:color="auto"/>
              <w:right w:val="single" w:sz="4" w:space="0" w:color="auto"/>
            </w:tcBorders>
            <w:shd w:val="clear" w:color="auto" w:fill="auto"/>
          </w:tcPr>
          <w:p w14:paraId="61915B5F" w14:textId="77777777" w:rsidR="00AD34E6" w:rsidRPr="00C7516E" w:rsidRDefault="00AD34E6" w:rsidP="00AD5821">
            <w:pPr>
              <w:rPr>
                <w:rFonts w:ascii="Times New Roman" w:hAnsi="Times New Roman"/>
                <w:sz w:val="24"/>
                <w:szCs w:val="24"/>
              </w:rPr>
            </w:pPr>
            <w:r>
              <w:rPr>
                <w:rFonts w:ascii="Times New Roman" w:hAnsi="Times New Roman"/>
                <w:sz w:val="24"/>
                <w:szCs w:val="24"/>
              </w:rPr>
              <w:lastRenderedPageBreak/>
              <w:t xml:space="preserve">- </w:t>
            </w:r>
            <w:r w:rsidRPr="00776404">
              <w:rPr>
                <w:rFonts w:ascii="Times New Roman" w:hAnsi="Times New Roman"/>
                <w:sz w:val="24"/>
                <w:szCs w:val="24"/>
              </w:rPr>
              <w:t xml:space="preserve">правила выполнения электрических и технологических схем, стандарты выполнения </w:t>
            </w:r>
            <w:r w:rsidRPr="00776404">
              <w:rPr>
                <w:rFonts w:ascii="Times New Roman" w:hAnsi="Times New Roman"/>
                <w:sz w:val="24"/>
                <w:szCs w:val="24"/>
              </w:rPr>
              <w:lastRenderedPageBreak/>
              <w:t>конструкторской документации</w:t>
            </w:r>
          </w:p>
        </w:tc>
        <w:tc>
          <w:tcPr>
            <w:tcW w:w="2415" w:type="dxa"/>
            <w:tcBorders>
              <w:top w:val="single" w:sz="4" w:space="0" w:color="auto"/>
              <w:left w:val="single" w:sz="4" w:space="0" w:color="auto"/>
              <w:bottom w:val="single" w:sz="4" w:space="0" w:color="auto"/>
              <w:right w:val="single" w:sz="4" w:space="0" w:color="auto"/>
            </w:tcBorders>
          </w:tcPr>
          <w:p w14:paraId="206B2953" w14:textId="77777777" w:rsidR="00AD34E6" w:rsidRPr="00C7516E" w:rsidRDefault="00AD34E6" w:rsidP="00AD5821">
            <w:pPr>
              <w:rPr>
                <w:rFonts w:ascii="Times New Roman" w:hAnsi="Times New Roman" w:cs="Times New Roman"/>
                <w:bCs/>
                <w:sz w:val="24"/>
                <w:szCs w:val="24"/>
              </w:rPr>
            </w:pPr>
            <w:r>
              <w:rPr>
                <w:rFonts w:ascii="Times New Roman" w:hAnsi="Times New Roman"/>
                <w:sz w:val="24"/>
                <w:szCs w:val="24"/>
              </w:rPr>
              <w:lastRenderedPageBreak/>
              <w:t xml:space="preserve">- </w:t>
            </w:r>
            <w:r w:rsidRPr="00340CEB">
              <w:rPr>
                <w:rFonts w:ascii="Times New Roman" w:hAnsi="Times New Roman"/>
                <w:sz w:val="24"/>
                <w:szCs w:val="24"/>
              </w:rPr>
              <w:t xml:space="preserve">подготовки и внесения изменений в электрические схемы, указания и </w:t>
            </w:r>
            <w:r w:rsidRPr="00340CEB">
              <w:rPr>
                <w:rFonts w:ascii="Times New Roman" w:hAnsi="Times New Roman"/>
                <w:sz w:val="24"/>
                <w:szCs w:val="24"/>
              </w:rPr>
              <w:lastRenderedPageBreak/>
              <w:t>рекомендации по режимам эксплуатации оборудования, производственные инструкции.</w:t>
            </w:r>
          </w:p>
        </w:tc>
      </w:tr>
    </w:tbl>
    <w:p w14:paraId="59423EBE" w14:textId="77777777" w:rsidR="00AD34E6" w:rsidRDefault="00AD34E6" w:rsidP="00AD34E6">
      <w:pPr>
        <w:spacing w:after="120"/>
        <w:ind w:firstLine="709"/>
        <w:rPr>
          <w:rFonts w:ascii="Times New Roman" w:hAnsi="Times New Roman" w:cs="Times New Roman"/>
          <w:bCs/>
          <w:sz w:val="24"/>
          <w:szCs w:val="24"/>
        </w:rPr>
      </w:pPr>
    </w:p>
    <w:p w14:paraId="5D6DE11A" w14:textId="77777777" w:rsidR="00AD34E6" w:rsidRPr="00E67A4E" w:rsidRDefault="00AD34E6" w:rsidP="007542A0">
      <w:pPr>
        <w:pStyle w:val="a4"/>
        <w:numPr>
          <w:ilvl w:val="1"/>
          <w:numId w:val="2"/>
        </w:numPr>
        <w:spacing w:after="120"/>
        <w:rPr>
          <w:rFonts w:ascii="Times New Roman" w:hAnsi="Times New Roman" w:cs="Times New Roman"/>
          <w:b/>
          <w:sz w:val="24"/>
          <w:szCs w:val="24"/>
        </w:rPr>
      </w:pPr>
      <w:r w:rsidRPr="00E67A4E">
        <w:rPr>
          <w:rFonts w:ascii="Times New Roman" w:hAnsi="Times New Roman" w:cs="Times New Roman"/>
          <w:b/>
          <w:sz w:val="24"/>
          <w:szCs w:val="24"/>
        </w:rPr>
        <w:t>Обоснование часов вариативной части ОПОП-П</w:t>
      </w:r>
    </w:p>
    <w:p w14:paraId="5B6199BB" w14:textId="77777777" w:rsidR="00AD34E6" w:rsidRPr="00E67A4E" w:rsidRDefault="00AD34E6" w:rsidP="00AD34E6">
      <w:pPr>
        <w:pStyle w:val="a4"/>
        <w:spacing w:after="120"/>
        <w:rPr>
          <w:rFonts w:ascii="Times New Roman" w:hAnsi="Times New Roman" w:cs="Times New Roman"/>
          <w:b/>
          <w:sz w:val="24"/>
          <w:szCs w:val="24"/>
        </w:rPr>
      </w:pPr>
    </w:p>
    <w:tbl>
      <w:tblPr>
        <w:tblStyle w:val="a3"/>
        <w:tblW w:w="9894" w:type="dxa"/>
        <w:tblInd w:w="-5" w:type="dxa"/>
        <w:tblLook w:val="04A0" w:firstRow="1" w:lastRow="0" w:firstColumn="1" w:lastColumn="0" w:noHBand="0" w:noVBand="1"/>
      </w:tblPr>
      <w:tblGrid>
        <w:gridCol w:w="753"/>
        <w:gridCol w:w="2945"/>
        <w:gridCol w:w="2511"/>
        <w:gridCol w:w="1113"/>
        <w:gridCol w:w="2572"/>
      </w:tblGrid>
      <w:tr w:rsidR="00AD34E6" w:rsidRPr="00E67A4E" w14:paraId="6C61E1F7" w14:textId="77777777" w:rsidTr="00AD5821">
        <w:tc>
          <w:tcPr>
            <w:tcW w:w="753" w:type="dxa"/>
          </w:tcPr>
          <w:p w14:paraId="4A537B5E" w14:textId="77777777" w:rsidR="00AD34E6" w:rsidRPr="00E67A4E" w:rsidRDefault="00AD34E6" w:rsidP="00AD5821">
            <w:pPr>
              <w:pStyle w:val="a4"/>
              <w:spacing w:after="120"/>
              <w:ind w:left="0"/>
              <w:rPr>
                <w:rFonts w:ascii="Times New Roman" w:hAnsi="Times New Roman" w:cs="Times New Roman"/>
                <w:b/>
                <w:sz w:val="24"/>
                <w:szCs w:val="24"/>
              </w:rPr>
            </w:pPr>
            <w:r w:rsidRPr="00E67A4E">
              <w:rPr>
                <w:rFonts w:ascii="Times New Roman" w:hAnsi="Times New Roman" w:cs="Times New Roman"/>
                <w:b/>
                <w:sz w:val="24"/>
                <w:szCs w:val="24"/>
              </w:rPr>
              <w:t>№№ п/п</w:t>
            </w:r>
          </w:p>
        </w:tc>
        <w:tc>
          <w:tcPr>
            <w:tcW w:w="2945" w:type="dxa"/>
          </w:tcPr>
          <w:p w14:paraId="7FB09638" w14:textId="77777777" w:rsidR="00AD34E6" w:rsidRPr="00E67A4E" w:rsidRDefault="00AD34E6" w:rsidP="00AD5821">
            <w:pPr>
              <w:pStyle w:val="a4"/>
              <w:spacing w:after="120"/>
              <w:ind w:left="0"/>
              <w:rPr>
                <w:rFonts w:ascii="Times New Roman" w:hAnsi="Times New Roman" w:cs="Times New Roman"/>
                <w:b/>
                <w:sz w:val="24"/>
                <w:szCs w:val="24"/>
              </w:rPr>
            </w:pPr>
            <w:r w:rsidRPr="00E67A4E">
              <w:rPr>
                <w:rFonts w:ascii="Times New Roman" w:hAnsi="Times New Roman" w:cs="Times New Roman"/>
                <w:b/>
                <w:sz w:val="24"/>
                <w:szCs w:val="24"/>
              </w:rPr>
              <w:t xml:space="preserve">Дополнительные знания, умения, навыки </w:t>
            </w:r>
          </w:p>
        </w:tc>
        <w:tc>
          <w:tcPr>
            <w:tcW w:w="2511" w:type="dxa"/>
          </w:tcPr>
          <w:p w14:paraId="347FD0B7" w14:textId="77777777" w:rsidR="00AD34E6" w:rsidRPr="00E67A4E" w:rsidRDefault="00AD34E6" w:rsidP="00AD5821">
            <w:pPr>
              <w:pStyle w:val="a4"/>
              <w:spacing w:after="120"/>
              <w:ind w:left="0"/>
              <w:rPr>
                <w:rFonts w:ascii="Times New Roman" w:hAnsi="Times New Roman" w:cs="Times New Roman"/>
                <w:b/>
                <w:sz w:val="24"/>
                <w:szCs w:val="24"/>
              </w:rPr>
            </w:pPr>
            <w:r w:rsidRPr="00E67A4E">
              <w:rPr>
                <w:rFonts w:ascii="Times New Roman" w:hAnsi="Times New Roman" w:cs="Times New Roman"/>
                <w:b/>
                <w:sz w:val="24"/>
                <w:szCs w:val="24"/>
              </w:rPr>
              <w:t>№, наименование темы</w:t>
            </w:r>
          </w:p>
        </w:tc>
        <w:tc>
          <w:tcPr>
            <w:tcW w:w="1113" w:type="dxa"/>
          </w:tcPr>
          <w:p w14:paraId="2676C563" w14:textId="77777777" w:rsidR="00AD34E6" w:rsidRPr="00E67A4E" w:rsidRDefault="00AD34E6" w:rsidP="00AD5821">
            <w:pPr>
              <w:pStyle w:val="a4"/>
              <w:spacing w:after="120"/>
              <w:ind w:left="0"/>
              <w:rPr>
                <w:rFonts w:ascii="Times New Roman" w:hAnsi="Times New Roman" w:cs="Times New Roman"/>
                <w:b/>
                <w:sz w:val="24"/>
                <w:szCs w:val="24"/>
              </w:rPr>
            </w:pPr>
            <w:r w:rsidRPr="00E67A4E">
              <w:rPr>
                <w:rFonts w:ascii="Times New Roman" w:hAnsi="Times New Roman" w:cs="Times New Roman"/>
                <w:b/>
                <w:sz w:val="24"/>
                <w:szCs w:val="24"/>
              </w:rPr>
              <w:t>Объем часов</w:t>
            </w:r>
          </w:p>
        </w:tc>
        <w:tc>
          <w:tcPr>
            <w:tcW w:w="2572" w:type="dxa"/>
          </w:tcPr>
          <w:p w14:paraId="357F36B1" w14:textId="77777777" w:rsidR="00AD34E6" w:rsidRPr="00E67A4E" w:rsidRDefault="00AD34E6" w:rsidP="00AD5821">
            <w:pPr>
              <w:pStyle w:val="a4"/>
              <w:spacing w:after="120"/>
              <w:ind w:left="0"/>
              <w:rPr>
                <w:rFonts w:ascii="Times New Roman" w:hAnsi="Times New Roman" w:cs="Times New Roman"/>
                <w:b/>
                <w:sz w:val="24"/>
                <w:szCs w:val="24"/>
              </w:rPr>
            </w:pPr>
            <w:r w:rsidRPr="00E67A4E">
              <w:rPr>
                <w:rFonts w:ascii="Times New Roman" w:hAnsi="Times New Roman" w:cs="Times New Roman"/>
                <w:b/>
                <w:sz w:val="24"/>
                <w:szCs w:val="24"/>
              </w:rPr>
              <w:t>Обоснование включения в рабочую программу</w:t>
            </w:r>
          </w:p>
        </w:tc>
      </w:tr>
      <w:tr w:rsidR="00AD34E6" w:rsidRPr="00E67A4E" w14:paraId="42BD839B" w14:textId="77777777" w:rsidTr="00AD5821">
        <w:tc>
          <w:tcPr>
            <w:tcW w:w="753" w:type="dxa"/>
          </w:tcPr>
          <w:p w14:paraId="0226AD61" w14:textId="77777777" w:rsidR="00AD34E6" w:rsidRPr="00E67A4E" w:rsidRDefault="00AD34E6" w:rsidP="00AD5821">
            <w:pPr>
              <w:pStyle w:val="a4"/>
              <w:spacing w:after="120"/>
              <w:ind w:left="0"/>
              <w:rPr>
                <w:rFonts w:ascii="Times New Roman" w:hAnsi="Times New Roman" w:cs="Times New Roman"/>
                <w:bCs/>
                <w:sz w:val="24"/>
                <w:szCs w:val="24"/>
              </w:rPr>
            </w:pPr>
            <w:r w:rsidRPr="00E67A4E">
              <w:rPr>
                <w:rFonts w:ascii="Times New Roman" w:hAnsi="Times New Roman" w:cs="Times New Roman"/>
                <w:bCs/>
                <w:sz w:val="24"/>
                <w:szCs w:val="24"/>
              </w:rPr>
              <w:t>1</w:t>
            </w:r>
          </w:p>
        </w:tc>
        <w:tc>
          <w:tcPr>
            <w:tcW w:w="2945" w:type="dxa"/>
          </w:tcPr>
          <w:p w14:paraId="20D62467" w14:textId="77777777" w:rsidR="00AD34E6" w:rsidRPr="00C7516E" w:rsidRDefault="00AD34E6" w:rsidP="00AD5821">
            <w:pPr>
              <w:pStyle w:val="a4"/>
              <w:ind w:left="0"/>
              <w:rPr>
                <w:rFonts w:ascii="Times New Roman" w:hAnsi="Times New Roman" w:cs="Times New Roman"/>
                <w:bCs/>
                <w:sz w:val="24"/>
                <w:szCs w:val="24"/>
              </w:rPr>
            </w:pPr>
            <w:r w:rsidRPr="00C7516E">
              <w:rPr>
                <w:rFonts w:ascii="Times New Roman" w:hAnsi="Times New Roman" w:cs="Times New Roman"/>
                <w:bCs/>
                <w:sz w:val="24"/>
                <w:szCs w:val="24"/>
              </w:rPr>
              <w:t xml:space="preserve">Умения: </w:t>
            </w:r>
          </w:p>
          <w:p w14:paraId="523F45CE" w14:textId="77777777" w:rsidR="00AD34E6" w:rsidRPr="00C7516E" w:rsidRDefault="00AD34E6" w:rsidP="00AD5821">
            <w:pPr>
              <w:suppressAutoHyphens/>
              <w:contextualSpacing/>
              <w:rPr>
                <w:rFonts w:ascii="Times New Roman" w:hAnsi="Times New Roman" w:cs="Times New Roman"/>
                <w:noProof/>
                <w:sz w:val="24"/>
                <w:szCs w:val="24"/>
              </w:rPr>
            </w:pPr>
            <w:r>
              <w:rPr>
                <w:rFonts w:ascii="Times New Roman" w:hAnsi="Times New Roman" w:cs="Times New Roman"/>
                <w:noProof/>
                <w:sz w:val="24"/>
                <w:szCs w:val="24"/>
              </w:rPr>
              <w:t xml:space="preserve">- </w:t>
            </w:r>
            <w:r w:rsidRPr="00C7516E">
              <w:rPr>
                <w:rFonts w:ascii="Times New Roman" w:hAnsi="Times New Roman" w:cs="Times New Roman"/>
                <w:noProof/>
                <w:sz w:val="24"/>
                <w:szCs w:val="24"/>
              </w:rPr>
              <w:t>оформлять конструкторскую документацию в соответствии с действующей норма</w:t>
            </w:r>
            <w:r>
              <w:rPr>
                <w:rFonts w:ascii="Times New Roman" w:hAnsi="Times New Roman" w:cs="Times New Roman"/>
                <w:noProof/>
                <w:sz w:val="24"/>
                <w:szCs w:val="24"/>
              </w:rPr>
              <w:t>тивно-технической документацией</w:t>
            </w:r>
          </w:p>
          <w:p w14:paraId="6065DE21" w14:textId="77777777" w:rsidR="00AD34E6" w:rsidRPr="00C7516E" w:rsidRDefault="00AD34E6" w:rsidP="00AD5821">
            <w:pPr>
              <w:pStyle w:val="a4"/>
              <w:spacing w:after="120"/>
              <w:ind w:left="0"/>
              <w:rPr>
                <w:rFonts w:ascii="Times New Roman" w:hAnsi="Times New Roman" w:cs="Times New Roman"/>
                <w:bCs/>
                <w:sz w:val="24"/>
                <w:szCs w:val="24"/>
              </w:rPr>
            </w:pPr>
          </w:p>
          <w:p w14:paraId="3F078037" w14:textId="77777777" w:rsidR="00AD34E6" w:rsidRPr="00C7516E" w:rsidRDefault="00AD34E6" w:rsidP="00AD5821">
            <w:pPr>
              <w:pStyle w:val="a4"/>
              <w:spacing w:after="120"/>
              <w:ind w:left="0"/>
              <w:rPr>
                <w:rFonts w:ascii="Times New Roman" w:hAnsi="Times New Roman" w:cs="Times New Roman"/>
                <w:bCs/>
                <w:sz w:val="24"/>
                <w:szCs w:val="24"/>
              </w:rPr>
            </w:pPr>
            <w:r w:rsidRPr="00C7516E">
              <w:rPr>
                <w:rFonts w:ascii="Times New Roman" w:hAnsi="Times New Roman" w:cs="Times New Roman"/>
                <w:bCs/>
                <w:sz w:val="24"/>
                <w:szCs w:val="24"/>
              </w:rPr>
              <w:t>Знания:</w:t>
            </w:r>
          </w:p>
          <w:p w14:paraId="1DCE8ADC" w14:textId="77777777" w:rsidR="00AD34E6" w:rsidRPr="00C7516E" w:rsidRDefault="00AD34E6" w:rsidP="00AD5821">
            <w:pPr>
              <w:pStyle w:val="a4"/>
              <w:spacing w:after="120"/>
              <w:ind w:left="0"/>
              <w:rPr>
                <w:rFonts w:ascii="Times New Roman" w:hAnsi="Times New Roman" w:cs="Times New Roman"/>
                <w:bCs/>
                <w:sz w:val="24"/>
                <w:szCs w:val="24"/>
              </w:rPr>
            </w:pPr>
            <w:r>
              <w:rPr>
                <w:rFonts w:ascii="Times New Roman" w:hAnsi="Times New Roman" w:cs="Times New Roman"/>
                <w:noProof/>
                <w:sz w:val="24"/>
                <w:szCs w:val="24"/>
              </w:rPr>
              <w:t xml:space="preserve">- </w:t>
            </w:r>
            <w:r w:rsidRPr="00C7516E">
              <w:rPr>
                <w:rFonts w:ascii="Times New Roman" w:hAnsi="Times New Roman" w:cs="Times New Roman"/>
                <w:noProof/>
                <w:sz w:val="24"/>
                <w:szCs w:val="24"/>
              </w:rPr>
              <w:t>требования государственных стандартов Единой системы конструкторской документации (далее - ЕСКД) и Единой системы технологичес</w:t>
            </w:r>
            <w:r>
              <w:rPr>
                <w:rFonts w:ascii="Times New Roman" w:hAnsi="Times New Roman" w:cs="Times New Roman"/>
                <w:noProof/>
                <w:sz w:val="24"/>
                <w:szCs w:val="24"/>
              </w:rPr>
              <w:t>кой документации (далее - ЕСТД)</w:t>
            </w:r>
          </w:p>
        </w:tc>
        <w:tc>
          <w:tcPr>
            <w:tcW w:w="2511" w:type="dxa"/>
          </w:tcPr>
          <w:p w14:paraId="17B1DB56" w14:textId="77777777" w:rsidR="00AD34E6" w:rsidRPr="00C7516E" w:rsidRDefault="00AD34E6" w:rsidP="00AD5821">
            <w:pPr>
              <w:pStyle w:val="a4"/>
              <w:spacing w:after="120"/>
              <w:ind w:left="0"/>
              <w:rPr>
                <w:rFonts w:ascii="Times New Roman" w:hAnsi="Times New Roman" w:cs="Times New Roman"/>
                <w:bCs/>
                <w:sz w:val="24"/>
                <w:szCs w:val="24"/>
              </w:rPr>
            </w:pPr>
            <w:r w:rsidRPr="00C7516E">
              <w:rPr>
                <w:rFonts w:ascii="Times New Roman" w:eastAsia="Calibri" w:hAnsi="Times New Roman" w:cs="Times New Roman"/>
                <w:sz w:val="24"/>
                <w:szCs w:val="24"/>
              </w:rPr>
              <w:t xml:space="preserve">Требования государственных стандартов Единой системы конструкторской документации (далее – ЕСКД) и Единой системы технологической документации (далее – ЕСТД). </w:t>
            </w:r>
          </w:p>
        </w:tc>
        <w:tc>
          <w:tcPr>
            <w:tcW w:w="1113" w:type="dxa"/>
          </w:tcPr>
          <w:p w14:paraId="1D383BAD" w14:textId="77777777" w:rsidR="00AD34E6" w:rsidRPr="00C7516E" w:rsidRDefault="00AD34E6" w:rsidP="00AD5821">
            <w:pPr>
              <w:pStyle w:val="a4"/>
              <w:spacing w:after="120"/>
              <w:ind w:left="0"/>
              <w:jc w:val="center"/>
              <w:rPr>
                <w:rFonts w:ascii="Times New Roman" w:hAnsi="Times New Roman" w:cs="Times New Roman"/>
                <w:bCs/>
                <w:sz w:val="24"/>
                <w:szCs w:val="24"/>
              </w:rPr>
            </w:pPr>
            <w:r w:rsidRPr="00C7516E">
              <w:rPr>
                <w:rFonts w:ascii="Times New Roman" w:hAnsi="Times New Roman" w:cs="Times New Roman"/>
                <w:bCs/>
                <w:sz w:val="24"/>
                <w:szCs w:val="24"/>
              </w:rPr>
              <w:t>2</w:t>
            </w:r>
          </w:p>
        </w:tc>
        <w:tc>
          <w:tcPr>
            <w:tcW w:w="2572" w:type="dxa"/>
          </w:tcPr>
          <w:p w14:paraId="11560FA0" w14:textId="77777777" w:rsidR="00AD34E6" w:rsidRPr="00C7516E" w:rsidRDefault="00AD34E6" w:rsidP="00AD5821">
            <w:pPr>
              <w:tabs>
                <w:tab w:val="left" w:pos="843"/>
              </w:tabs>
              <w:jc w:val="both"/>
              <w:outlineLvl w:val="1"/>
              <w:rPr>
                <w:rStyle w:val="211pt"/>
                <w:rFonts w:eastAsiaTheme="minorHAnsi"/>
                <w:sz w:val="24"/>
                <w:szCs w:val="24"/>
              </w:rPr>
            </w:pPr>
            <w:r w:rsidRPr="00C7516E">
              <w:rPr>
                <w:rStyle w:val="29pt"/>
                <w:rFonts w:ascii="Times New Roman" w:hAnsi="Times New Roman" w:cs="Times New Roman"/>
                <w:sz w:val="24"/>
                <w:szCs w:val="24"/>
              </w:rPr>
              <w:t>Расширение объема времени произведено с целью более глубокого ознакомления с требованиями</w:t>
            </w:r>
            <w:r w:rsidRPr="00C7516E">
              <w:rPr>
                <w:rStyle w:val="29pt"/>
                <w:rFonts w:ascii="Times New Roman" w:hAnsi="Times New Roman" w:cs="Times New Roman"/>
                <w:b/>
                <w:sz w:val="24"/>
                <w:szCs w:val="24"/>
              </w:rPr>
              <w:t xml:space="preserve"> </w:t>
            </w:r>
            <w:r w:rsidRPr="00C7516E">
              <w:rPr>
                <w:rStyle w:val="29pt"/>
                <w:rFonts w:ascii="Times New Roman" w:hAnsi="Times New Roman" w:cs="Times New Roman"/>
                <w:sz w:val="24"/>
                <w:szCs w:val="24"/>
              </w:rPr>
              <w:t xml:space="preserve"> действующей нормативной базой.</w:t>
            </w:r>
          </w:p>
          <w:p w14:paraId="2DA2344F" w14:textId="77777777" w:rsidR="00AD34E6" w:rsidRPr="00C7516E" w:rsidRDefault="00AD34E6" w:rsidP="00AD5821">
            <w:pPr>
              <w:pStyle w:val="a4"/>
              <w:spacing w:after="120"/>
              <w:ind w:left="0"/>
              <w:rPr>
                <w:rFonts w:ascii="Times New Roman" w:hAnsi="Times New Roman" w:cs="Times New Roman"/>
                <w:bCs/>
                <w:sz w:val="24"/>
                <w:szCs w:val="24"/>
              </w:rPr>
            </w:pPr>
          </w:p>
        </w:tc>
      </w:tr>
      <w:tr w:rsidR="00AD34E6" w:rsidRPr="00E67A4E" w14:paraId="1AE5390C" w14:textId="77777777" w:rsidTr="00AD5821">
        <w:tc>
          <w:tcPr>
            <w:tcW w:w="753" w:type="dxa"/>
          </w:tcPr>
          <w:p w14:paraId="7B6EA107" w14:textId="77777777" w:rsidR="00AD34E6" w:rsidRPr="00E67A4E" w:rsidRDefault="00AD34E6" w:rsidP="00AD5821">
            <w:pPr>
              <w:pStyle w:val="a4"/>
              <w:spacing w:after="120"/>
              <w:ind w:left="0"/>
              <w:rPr>
                <w:rFonts w:ascii="Times New Roman" w:hAnsi="Times New Roman" w:cs="Times New Roman"/>
                <w:bCs/>
                <w:sz w:val="24"/>
                <w:szCs w:val="24"/>
              </w:rPr>
            </w:pPr>
            <w:r w:rsidRPr="00E67A4E">
              <w:rPr>
                <w:rFonts w:ascii="Times New Roman" w:hAnsi="Times New Roman" w:cs="Times New Roman"/>
                <w:bCs/>
                <w:sz w:val="24"/>
                <w:szCs w:val="24"/>
              </w:rPr>
              <w:t>2</w:t>
            </w:r>
          </w:p>
        </w:tc>
        <w:tc>
          <w:tcPr>
            <w:tcW w:w="2945" w:type="dxa"/>
          </w:tcPr>
          <w:p w14:paraId="5E2493EF" w14:textId="77777777" w:rsidR="00AD34E6" w:rsidRPr="00C7516E" w:rsidRDefault="00AD34E6" w:rsidP="00AD5821">
            <w:pPr>
              <w:pStyle w:val="a4"/>
              <w:ind w:left="0"/>
              <w:rPr>
                <w:rFonts w:ascii="Times New Roman" w:hAnsi="Times New Roman" w:cs="Times New Roman"/>
                <w:bCs/>
                <w:sz w:val="24"/>
                <w:szCs w:val="24"/>
              </w:rPr>
            </w:pPr>
            <w:r w:rsidRPr="00C7516E">
              <w:rPr>
                <w:rFonts w:ascii="Times New Roman" w:hAnsi="Times New Roman" w:cs="Times New Roman"/>
                <w:bCs/>
                <w:sz w:val="24"/>
                <w:szCs w:val="24"/>
              </w:rPr>
              <w:t>Умения:</w:t>
            </w:r>
          </w:p>
          <w:p w14:paraId="3C4C248C" w14:textId="77777777" w:rsidR="00AD34E6" w:rsidRPr="00C7516E" w:rsidRDefault="00AD34E6" w:rsidP="00AD5821">
            <w:pPr>
              <w:suppressAutoHyphens/>
              <w:contextualSpacing/>
              <w:rPr>
                <w:rFonts w:ascii="Times New Roman" w:hAnsi="Times New Roman" w:cs="Times New Roman"/>
                <w:noProof/>
                <w:sz w:val="24"/>
                <w:szCs w:val="24"/>
              </w:rPr>
            </w:pPr>
            <w:r>
              <w:rPr>
                <w:rFonts w:ascii="Times New Roman" w:hAnsi="Times New Roman" w:cs="Times New Roman"/>
                <w:noProof/>
                <w:sz w:val="24"/>
                <w:szCs w:val="24"/>
              </w:rPr>
              <w:t xml:space="preserve">- </w:t>
            </w:r>
            <w:r w:rsidRPr="00C7516E">
              <w:rPr>
                <w:rFonts w:ascii="Times New Roman" w:hAnsi="Times New Roman" w:cs="Times New Roman"/>
                <w:noProof/>
                <w:sz w:val="24"/>
                <w:szCs w:val="24"/>
              </w:rPr>
              <w:t>выполнять эскизы, технические рисунки и черте</w:t>
            </w:r>
            <w:r>
              <w:rPr>
                <w:rFonts w:ascii="Times New Roman" w:hAnsi="Times New Roman" w:cs="Times New Roman"/>
                <w:noProof/>
                <w:sz w:val="24"/>
                <w:szCs w:val="24"/>
              </w:rPr>
              <w:t>жи деталей, их элементов, узлов</w:t>
            </w:r>
          </w:p>
          <w:p w14:paraId="5022D7D7" w14:textId="77777777" w:rsidR="00AD34E6" w:rsidRPr="00C7516E" w:rsidRDefault="00AD34E6" w:rsidP="00AD5821">
            <w:pPr>
              <w:pStyle w:val="a4"/>
              <w:spacing w:after="120"/>
              <w:ind w:left="0"/>
              <w:rPr>
                <w:rFonts w:ascii="Times New Roman" w:hAnsi="Times New Roman" w:cs="Times New Roman"/>
                <w:bCs/>
                <w:sz w:val="24"/>
                <w:szCs w:val="24"/>
              </w:rPr>
            </w:pPr>
          </w:p>
          <w:p w14:paraId="63BF29CC" w14:textId="77777777" w:rsidR="00AD34E6" w:rsidRPr="00C7516E" w:rsidRDefault="00AD34E6" w:rsidP="00AD5821">
            <w:pPr>
              <w:pStyle w:val="a4"/>
              <w:ind w:left="0"/>
              <w:rPr>
                <w:rFonts w:ascii="Times New Roman" w:hAnsi="Times New Roman" w:cs="Times New Roman"/>
                <w:bCs/>
                <w:sz w:val="24"/>
                <w:szCs w:val="24"/>
              </w:rPr>
            </w:pPr>
            <w:r w:rsidRPr="00C7516E">
              <w:rPr>
                <w:rFonts w:ascii="Times New Roman" w:hAnsi="Times New Roman" w:cs="Times New Roman"/>
                <w:bCs/>
                <w:sz w:val="24"/>
                <w:szCs w:val="24"/>
              </w:rPr>
              <w:t>Знания:</w:t>
            </w:r>
          </w:p>
          <w:p w14:paraId="37B35705" w14:textId="77777777" w:rsidR="00AD34E6" w:rsidRPr="00C7516E" w:rsidRDefault="00AD34E6" w:rsidP="00AD5821">
            <w:pPr>
              <w:suppressAutoHyphens/>
              <w:contextualSpacing/>
              <w:rPr>
                <w:rFonts w:ascii="Times New Roman" w:hAnsi="Times New Roman" w:cs="Times New Roman"/>
                <w:noProof/>
                <w:sz w:val="24"/>
                <w:szCs w:val="24"/>
              </w:rPr>
            </w:pPr>
            <w:r>
              <w:rPr>
                <w:rFonts w:ascii="Times New Roman" w:hAnsi="Times New Roman" w:cs="Times New Roman"/>
                <w:noProof/>
                <w:sz w:val="24"/>
                <w:szCs w:val="24"/>
              </w:rPr>
              <w:t xml:space="preserve">- </w:t>
            </w:r>
            <w:r w:rsidRPr="00C7516E">
              <w:rPr>
                <w:rFonts w:ascii="Times New Roman" w:hAnsi="Times New Roman" w:cs="Times New Roman"/>
                <w:noProof/>
                <w:sz w:val="24"/>
                <w:szCs w:val="24"/>
              </w:rPr>
              <w:t>правила выполнения чертежей, техн</w:t>
            </w:r>
            <w:r>
              <w:rPr>
                <w:rFonts w:ascii="Times New Roman" w:hAnsi="Times New Roman" w:cs="Times New Roman"/>
                <w:noProof/>
                <w:sz w:val="24"/>
                <w:szCs w:val="24"/>
              </w:rPr>
              <w:t xml:space="preserve">ических рисунков, эскизов </w:t>
            </w:r>
            <w:r w:rsidRPr="00C7516E">
              <w:rPr>
                <w:rFonts w:ascii="Times New Roman" w:hAnsi="Times New Roman" w:cs="Times New Roman"/>
                <w:noProof/>
                <w:sz w:val="24"/>
                <w:szCs w:val="24"/>
              </w:rPr>
              <w:t>, геометрические построения и правила в</w:t>
            </w:r>
            <w:r>
              <w:rPr>
                <w:rFonts w:ascii="Times New Roman" w:hAnsi="Times New Roman" w:cs="Times New Roman"/>
                <w:noProof/>
                <w:sz w:val="24"/>
                <w:szCs w:val="24"/>
              </w:rPr>
              <w:t>ычерчивания технических деталей</w:t>
            </w:r>
          </w:p>
          <w:p w14:paraId="761E2179" w14:textId="77777777" w:rsidR="00AD34E6" w:rsidRPr="00C7516E" w:rsidRDefault="00AD34E6" w:rsidP="00AD5821">
            <w:pPr>
              <w:pStyle w:val="a4"/>
              <w:spacing w:after="120"/>
              <w:ind w:left="0"/>
              <w:rPr>
                <w:rFonts w:ascii="Times New Roman" w:hAnsi="Times New Roman" w:cs="Times New Roman"/>
                <w:bCs/>
                <w:sz w:val="24"/>
                <w:szCs w:val="24"/>
              </w:rPr>
            </w:pPr>
          </w:p>
        </w:tc>
        <w:tc>
          <w:tcPr>
            <w:tcW w:w="2511" w:type="dxa"/>
          </w:tcPr>
          <w:p w14:paraId="7CF703CF" w14:textId="77777777" w:rsidR="00AD34E6" w:rsidRPr="00BB67DA" w:rsidRDefault="00AD34E6" w:rsidP="00AD5821">
            <w:pPr>
              <w:pStyle w:val="a4"/>
              <w:spacing w:after="120"/>
              <w:ind w:left="0"/>
              <w:rPr>
                <w:rFonts w:ascii="Times New Roman" w:hAnsi="Times New Roman" w:cs="Times New Roman"/>
                <w:bCs/>
                <w:sz w:val="24"/>
                <w:szCs w:val="24"/>
              </w:rPr>
            </w:pPr>
            <w:r w:rsidRPr="00BB67DA">
              <w:rPr>
                <w:rFonts w:ascii="Times New Roman" w:eastAsia="Calibri" w:hAnsi="Times New Roman" w:cs="Times New Roman"/>
                <w:sz w:val="24"/>
                <w:szCs w:val="24"/>
              </w:rPr>
              <w:t xml:space="preserve">Эскизы и рабочие чертежи деталей.  Содержание и последовательность выполнения эскиза детали с натуры. Классы точности и их обозначение на чертежах.  Нанесение на эскизах и чертежах обозначений шероховатости поверхностей. Технические требования к рабочим чертежам. Обозначение на чертежах материала, </w:t>
            </w:r>
            <w:r w:rsidRPr="00BB67DA">
              <w:rPr>
                <w:rFonts w:ascii="Times New Roman" w:eastAsia="Calibri" w:hAnsi="Times New Roman" w:cs="Times New Roman"/>
                <w:sz w:val="24"/>
                <w:szCs w:val="24"/>
              </w:rPr>
              <w:lastRenderedPageBreak/>
              <w:t>применяемого для изготовления деталей.</w:t>
            </w:r>
          </w:p>
        </w:tc>
        <w:tc>
          <w:tcPr>
            <w:tcW w:w="1113" w:type="dxa"/>
          </w:tcPr>
          <w:p w14:paraId="2B5A08EC" w14:textId="77777777" w:rsidR="00AD34E6" w:rsidRPr="00C7516E" w:rsidRDefault="00AD34E6" w:rsidP="00AD5821">
            <w:pPr>
              <w:pStyle w:val="a4"/>
              <w:spacing w:after="120"/>
              <w:ind w:left="0"/>
              <w:jc w:val="center"/>
              <w:rPr>
                <w:rFonts w:ascii="Times New Roman" w:hAnsi="Times New Roman" w:cs="Times New Roman"/>
                <w:bCs/>
                <w:sz w:val="24"/>
                <w:szCs w:val="24"/>
              </w:rPr>
            </w:pPr>
            <w:r>
              <w:rPr>
                <w:rFonts w:ascii="Times New Roman" w:hAnsi="Times New Roman" w:cs="Times New Roman"/>
                <w:bCs/>
                <w:sz w:val="24"/>
                <w:szCs w:val="24"/>
              </w:rPr>
              <w:lastRenderedPageBreak/>
              <w:t>4</w:t>
            </w:r>
          </w:p>
        </w:tc>
        <w:tc>
          <w:tcPr>
            <w:tcW w:w="2572" w:type="dxa"/>
          </w:tcPr>
          <w:p w14:paraId="38150ECA" w14:textId="77777777" w:rsidR="00AD34E6" w:rsidRPr="00C7516E" w:rsidRDefault="00AD34E6" w:rsidP="00AD5821">
            <w:pPr>
              <w:tabs>
                <w:tab w:val="left" w:pos="843"/>
              </w:tabs>
              <w:ind w:firstLine="54"/>
              <w:jc w:val="both"/>
              <w:outlineLvl w:val="1"/>
              <w:rPr>
                <w:rFonts w:ascii="Times New Roman" w:hAnsi="Times New Roman" w:cs="Times New Roman"/>
                <w:bCs/>
                <w:sz w:val="24"/>
                <w:szCs w:val="24"/>
              </w:rPr>
            </w:pPr>
            <w:r w:rsidRPr="00C7516E">
              <w:rPr>
                <w:rStyle w:val="29pt"/>
                <w:rFonts w:ascii="Times New Roman" w:hAnsi="Times New Roman" w:cs="Times New Roman"/>
                <w:sz w:val="24"/>
                <w:szCs w:val="24"/>
              </w:rPr>
              <w:t>Расширение объема времени произведено с целью более глубокого развития профессионального мышления в области оформления  проектных чертежей деталей.</w:t>
            </w:r>
            <w:r w:rsidRPr="00C7516E">
              <w:rPr>
                <w:rFonts w:ascii="Times New Roman" w:hAnsi="Times New Roman" w:cs="Times New Roman"/>
                <w:bCs/>
                <w:sz w:val="24"/>
                <w:szCs w:val="24"/>
              </w:rPr>
              <w:t xml:space="preserve"> </w:t>
            </w:r>
          </w:p>
        </w:tc>
      </w:tr>
      <w:tr w:rsidR="00AD34E6" w:rsidRPr="00E67A4E" w14:paraId="3D405E5C" w14:textId="77777777" w:rsidTr="00AD5821">
        <w:tc>
          <w:tcPr>
            <w:tcW w:w="753" w:type="dxa"/>
          </w:tcPr>
          <w:p w14:paraId="66CA36C8" w14:textId="77777777" w:rsidR="00AD34E6" w:rsidRPr="00E67A4E" w:rsidRDefault="00AD34E6" w:rsidP="00AD5821">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lastRenderedPageBreak/>
              <w:t>3</w:t>
            </w:r>
          </w:p>
        </w:tc>
        <w:tc>
          <w:tcPr>
            <w:tcW w:w="2945" w:type="dxa"/>
          </w:tcPr>
          <w:p w14:paraId="76A4840C" w14:textId="77777777" w:rsidR="00AD34E6" w:rsidRPr="00C7516E" w:rsidRDefault="00AD34E6" w:rsidP="00AD5821">
            <w:pPr>
              <w:pStyle w:val="a4"/>
              <w:spacing w:after="120"/>
              <w:ind w:left="0"/>
              <w:rPr>
                <w:rFonts w:ascii="Times New Roman" w:hAnsi="Times New Roman" w:cs="Times New Roman"/>
                <w:bCs/>
                <w:sz w:val="24"/>
                <w:szCs w:val="24"/>
              </w:rPr>
            </w:pPr>
            <w:r w:rsidRPr="00C7516E">
              <w:rPr>
                <w:rFonts w:ascii="Times New Roman" w:hAnsi="Times New Roman" w:cs="Times New Roman"/>
                <w:bCs/>
                <w:sz w:val="24"/>
                <w:szCs w:val="24"/>
              </w:rPr>
              <w:t>Умения:</w:t>
            </w:r>
          </w:p>
          <w:p w14:paraId="206AC80F" w14:textId="77777777" w:rsidR="00AD34E6" w:rsidRDefault="00AD34E6" w:rsidP="00AD5821">
            <w:pPr>
              <w:pStyle w:val="a4"/>
              <w:spacing w:after="120"/>
              <w:ind w:left="0"/>
              <w:rPr>
                <w:rFonts w:ascii="Times New Roman" w:hAnsi="Times New Roman" w:cs="Times New Roman"/>
                <w:noProof/>
                <w:sz w:val="24"/>
                <w:szCs w:val="24"/>
              </w:rPr>
            </w:pPr>
            <w:r>
              <w:rPr>
                <w:rFonts w:ascii="Times New Roman" w:hAnsi="Times New Roman" w:cs="Times New Roman"/>
                <w:noProof/>
                <w:sz w:val="24"/>
                <w:szCs w:val="24"/>
              </w:rPr>
              <w:t xml:space="preserve">- </w:t>
            </w:r>
            <w:r w:rsidRPr="00C7516E">
              <w:rPr>
                <w:rFonts w:ascii="Times New Roman" w:hAnsi="Times New Roman" w:cs="Times New Roman"/>
                <w:noProof/>
                <w:sz w:val="24"/>
                <w:szCs w:val="24"/>
              </w:rPr>
              <w:t>читать чертежи, электрические схемы, спецификации и технологическую докуме</w:t>
            </w:r>
            <w:r>
              <w:rPr>
                <w:rFonts w:ascii="Times New Roman" w:hAnsi="Times New Roman" w:cs="Times New Roman"/>
                <w:noProof/>
                <w:sz w:val="24"/>
                <w:szCs w:val="24"/>
              </w:rPr>
              <w:t>нтацию по профилю специальности</w:t>
            </w:r>
          </w:p>
          <w:p w14:paraId="3B899921" w14:textId="77777777" w:rsidR="00AD34E6" w:rsidRPr="00C7516E" w:rsidRDefault="00AD34E6" w:rsidP="00AD5821">
            <w:pPr>
              <w:pStyle w:val="a4"/>
              <w:spacing w:after="120"/>
              <w:ind w:left="0"/>
              <w:rPr>
                <w:rFonts w:ascii="Times New Roman" w:hAnsi="Times New Roman" w:cs="Times New Roman"/>
                <w:bCs/>
                <w:sz w:val="24"/>
                <w:szCs w:val="24"/>
              </w:rPr>
            </w:pPr>
          </w:p>
          <w:p w14:paraId="28C44AE0" w14:textId="77777777" w:rsidR="00AD34E6" w:rsidRPr="00C7516E" w:rsidRDefault="00AD34E6" w:rsidP="00AD5821">
            <w:pPr>
              <w:pStyle w:val="a4"/>
              <w:ind w:left="0"/>
              <w:rPr>
                <w:rFonts w:ascii="Times New Roman" w:hAnsi="Times New Roman" w:cs="Times New Roman"/>
                <w:bCs/>
                <w:sz w:val="24"/>
                <w:szCs w:val="24"/>
              </w:rPr>
            </w:pPr>
            <w:r w:rsidRPr="00C7516E">
              <w:rPr>
                <w:rFonts w:ascii="Times New Roman" w:hAnsi="Times New Roman" w:cs="Times New Roman"/>
                <w:bCs/>
                <w:sz w:val="24"/>
                <w:szCs w:val="24"/>
              </w:rPr>
              <w:t>Знания:</w:t>
            </w:r>
          </w:p>
          <w:p w14:paraId="0D793C95" w14:textId="77777777" w:rsidR="00AD34E6" w:rsidRPr="00C7516E" w:rsidRDefault="00AD34E6" w:rsidP="00AD5821">
            <w:pPr>
              <w:suppressAutoHyphens/>
              <w:contextualSpacing/>
              <w:rPr>
                <w:rFonts w:ascii="Times New Roman" w:hAnsi="Times New Roman" w:cs="Times New Roman"/>
                <w:noProof/>
                <w:sz w:val="24"/>
                <w:szCs w:val="24"/>
              </w:rPr>
            </w:pPr>
            <w:r>
              <w:rPr>
                <w:rFonts w:ascii="Times New Roman" w:hAnsi="Times New Roman" w:cs="Times New Roman"/>
                <w:noProof/>
                <w:sz w:val="24"/>
                <w:szCs w:val="24"/>
              </w:rPr>
              <w:t xml:space="preserve">- </w:t>
            </w:r>
            <w:r w:rsidRPr="00C7516E">
              <w:rPr>
                <w:rFonts w:ascii="Times New Roman" w:hAnsi="Times New Roman" w:cs="Times New Roman"/>
                <w:noProof/>
                <w:sz w:val="24"/>
                <w:szCs w:val="24"/>
              </w:rPr>
              <w:t xml:space="preserve">типы и назначение </w:t>
            </w:r>
            <w:r w:rsidRPr="00C7516E">
              <w:rPr>
                <w:rFonts w:ascii="Times New Roman" w:eastAsia="Calibri" w:hAnsi="Times New Roman" w:cs="Times New Roman"/>
                <w:sz w:val="24"/>
                <w:szCs w:val="24"/>
              </w:rPr>
              <w:t>перечней элементов к схеме</w:t>
            </w:r>
            <w:r w:rsidRPr="00C7516E">
              <w:rPr>
                <w:rFonts w:ascii="Times New Roman" w:hAnsi="Times New Roman" w:cs="Times New Roman"/>
                <w:noProof/>
                <w:sz w:val="24"/>
                <w:szCs w:val="24"/>
              </w:rPr>
              <w:t xml:space="preserve">, </w:t>
            </w:r>
            <w:r>
              <w:rPr>
                <w:rFonts w:ascii="Times New Roman" w:hAnsi="Times New Roman" w:cs="Times New Roman"/>
                <w:noProof/>
                <w:sz w:val="24"/>
                <w:szCs w:val="24"/>
              </w:rPr>
              <w:t>правила их чтения и составления</w:t>
            </w:r>
          </w:p>
          <w:p w14:paraId="7F15E55C" w14:textId="77777777" w:rsidR="00AD34E6" w:rsidRPr="00C7516E" w:rsidRDefault="00AD34E6" w:rsidP="00AD5821">
            <w:pPr>
              <w:pStyle w:val="a4"/>
              <w:spacing w:after="120"/>
              <w:ind w:left="0"/>
              <w:rPr>
                <w:rFonts w:ascii="Times New Roman" w:hAnsi="Times New Roman" w:cs="Times New Roman"/>
                <w:bCs/>
                <w:sz w:val="24"/>
                <w:szCs w:val="24"/>
              </w:rPr>
            </w:pPr>
          </w:p>
        </w:tc>
        <w:tc>
          <w:tcPr>
            <w:tcW w:w="2511" w:type="dxa"/>
          </w:tcPr>
          <w:p w14:paraId="060CF456" w14:textId="77777777" w:rsidR="00AD34E6" w:rsidRPr="00C7516E" w:rsidRDefault="00AD34E6" w:rsidP="00AD5821">
            <w:pPr>
              <w:pStyle w:val="a4"/>
              <w:spacing w:after="120"/>
              <w:ind w:left="0"/>
              <w:rPr>
                <w:rFonts w:ascii="Times New Roman" w:hAnsi="Times New Roman" w:cs="Times New Roman"/>
                <w:bCs/>
                <w:sz w:val="24"/>
                <w:szCs w:val="24"/>
              </w:rPr>
            </w:pPr>
            <w:r w:rsidRPr="00C7516E">
              <w:rPr>
                <w:rFonts w:ascii="Times New Roman" w:eastAsia="Calibri" w:hAnsi="Times New Roman" w:cs="Times New Roman"/>
                <w:sz w:val="24"/>
                <w:szCs w:val="24"/>
              </w:rPr>
              <w:t>Порядок заполнения перечня элементов к схеме.  Заполнение шифра схемы и шифра перечня элементов.</w:t>
            </w:r>
          </w:p>
        </w:tc>
        <w:tc>
          <w:tcPr>
            <w:tcW w:w="1113" w:type="dxa"/>
          </w:tcPr>
          <w:p w14:paraId="3A0628BC" w14:textId="77777777" w:rsidR="00AD34E6" w:rsidRPr="00C7516E" w:rsidRDefault="00AD34E6" w:rsidP="00AD5821">
            <w:pPr>
              <w:pStyle w:val="a4"/>
              <w:spacing w:after="120"/>
              <w:ind w:left="0"/>
              <w:jc w:val="center"/>
              <w:rPr>
                <w:rFonts w:ascii="Times New Roman" w:hAnsi="Times New Roman" w:cs="Times New Roman"/>
                <w:bCs/>
                <w:sz w:val="24"/>
                <w:szCs w:val="24"/>
              </w:rPr>
            </w:pPr>
            <w:r w:rsidRPr="00C7516E">
              <w:rPr>
                <w:rFonts w:ascii="Times New Roman" w:hAnsi="Times New Roman" w:cs="Times New Roman"/>
                <w:bCs/>
                <w:sz w:val="24"/>
                <w:szCs w:val="24"/>
              </w:rPr>
              <w:t>2</w:t>
            </w:r>
          </w:p>
        </w:tc>
        <w:tc>
          <w:tcPr>
            <w:tcW w:w="2572" w:type="dxa"/>
          </w:tcPr>
          <w:p w14:paraId="1955958E" w14:textId="77777777" w:rsidR="00AD34E6" w:rsidRPr="00C7516E" w:rsidRDefault="00AD34E6" w:rsidP="00AD5821">
            <w:pPr>
              <w:tabs>
                <w:tab w:val="left" w:pos="843"/>
              </w:tabs>
              <w:ind w:firstLine="54"/>
              <w:jc w:val="both"/>
              <w:outlineLvl w:val="1"/>
              <w:rPr>
                <w:rStyle w:val="29pt"/>
                <w:rFonts w:ascii="Times New Roman" w:hAnsi="Times New Roman" w:cs="Times New Roman"/>
                <w:sz w:val="24"/>
                <w:szCs w:val="24"/>
              </w:rPr>
            </w:pPr>
            <w:r w:rsidRPr="00C7516E">
              <w:rPr>
                <w:rStyle w:val="29pt"/>
                <w:rFonts w:ascii="Times New Roman" w:hAnsi="Times New Roman" w:cs="Times New Roman"/>
                <w:sz w:val="24"/>
                <w:szCs w:val="24"/>
              </w:rPr>
              <w:t>Расширение объема времени произведено с целью более глубокого развития профессионального мышления в области оформления технологических и электрических схем</w:t>
            </w:r>
          </w:p>
          <w:p w14:paraId="03573996" w14:textId="77777777" w:rsidR="00AD34E6" w:rsidRPr="00C7516E" w:rsidRDefault="00AD34E6" w:rsidP="00AD5821">
            <w:pPr>
              <w:tabs>
                <w:tab w:val="left" w:pos="843"/>
              </w:tabs>
              <w:outlineLvl w:val="1"/>
              <w:rPr>
                <w:rStyle w:val="211pt"/>
                <w:rFonts w:eastAsiaTheme="minorHAnsi"/>
                <w:sz w:val="24"/>
                <w:szCs w:val="24"/>
              </w:rPr>
            </w:pPr>
            <w:r w:rsidRPr="00C7516E">
              <w:rPr>
                <w:rStyle w:val="29pt"/>
                <w:rFonts w:ascii="Times New Roman" w:hAnsi="Times New Roman" w:cs="Times New Roman"/>
                <w:sz w:val="24"/>
                <w:szCs w:val="24"/>
              </w:rPr>
              <w:t>и другой технической документации в соответствии с действующей нормативной базой</w:t>
            </w:r>
          </w:p>
          <w:p w14:paraId="4448F088" w14:textId="77777777" w:rsidR="00AD34E6" w:rsidRPr="00C7516E" w:rsidRDefault="00AD34E6" w:rsidP="00AD5821">
            <w:pPr>
              <w:pStyle w:val="a4"/>
              <w:spacing w:after="120"/>
              <w:ind w:left="0"/>
              <w:rPr>
                <w:rFonts w:ascii="Times New Roman" w:hAnsi="Times New Roman" w:cs="Times New Roman"/>
                <w:bCs/>
                <w:sz w:val="24"/>
                <w:szCs w:val="24"/>
              </w:rPr>
            </w:pPr>
          </w:p>
        </w:tc>
      </w:tr>
      <w:tr w:rsidR="00AD34E6" w:rsidRPr="00E67A4E" w14:paraId="57289009" w14:textId="77777777" w:rsidTr="00AD5821">
        <w:tc>
          <w:tcPr>
            <w:tcW w:w="753" w:type="dxa"/>
          </w:tcPr>
          <w:p w14:paraId="6970B7CD" w14:textId="77777777" w:rsidR="00AD34E6" w:rsidRPr="00E67A4E" w:rsidRDefault="00AD34E6" w:rsidP="00AD5821">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4</w:t>
            </w:r>
          </w:p>
        </w:tc>
        <w:tc>
          <w:tcPr>
            <w:tcW w:w="2945" w:type="dxa"/>
          </w:tcPr>
          <w:p w14:paraId="24481F26" w14:textId="77777777" w:rsidR="00AD34E6" w:rsidRPr="00C7516E" w:rsidRDefault="00AD34E6" w:rsidP="00AD5821">
            <w:pPr>
              <w:pStyle w:val="a4"/>
              <w:spacing w:after="120"/>
              <w:ind w:left="0"/>
              <w:rPr>
                <w:rFonts w:ascii="Times New Roman" w:hAnsi="Times New Roman" w:cs="Times New Roman"/>
                <w:bCs/>
                <w:sz w:val="24"/>
                <w:szCs w:val="24"/>
              </w:rPr>
            </w:pPr>
            <w:r w:rsidRPr="00C7516E">
              <w:rPr>
                <w:rFonts w:ascii="Times New Roman" w:hAnsi="Times New Roman" w:cs="Times New Roman"/>
                <w:bCs/>
                <w:sz w:val="24"/>
                <w:szCs w:val="24"/>
              </w:rPr>
              <w:t xml:space="preserve">Знания: </w:t>
            </w:r>
          </w:p>
          <w:p w14:paraId="7DDFA8F4" w14:textId="77777777" w:rsidR="00AD34E6" w:rsidRPr="00C7516E" w:rsidRDefault="00AD34E6" w:rsidP="00AD5821">
            <w:pPr>
              <w:pStyle w:val="a4"/>
              <w:spacing w:after="120"/>
              <w:ind w:left="0"/>
              <w:rPr>
                <w:rFonts w:ascii="Times New Roman" w:hAnsi="Times New Roman" w:cs="Times New Roman"/>
                <w:bCs/>
                <w:sz w:val="24"/>
                <w:szCs w:val="24"/>
              </w:rPr>
            </w:pPr>
            <w:r w:rsidRPr="00C7516E">
              <w:rPr>
                <w:rFonts w:ascii="Times New Roman" w:hAnsi="Times New Roman" w:cs="Times New Roman"/>
                <w:bCs/>
                <w:sz w:val="24"/>
                <w:szCs w:val="24"/>
              </w:rPr>
              <w:t xml:space="preserve">- </w:t>
            </w:r>
            <w:r w:rsidRPr="00C7516E">
              <w:rPr>
                <w:rFonts w:ascii="Times New Roman" w:hAnsi="Times New Roman" w:cs="Times New Roman"/>
                <w:noProof/>
                <w:sz w:val="24"/>
                <w:szCs w:val="24"/>
              </w:rPr>
              <w:t>способы графического представления технологического оборудования и выполнения технологических схем в  машинной графике</w:t>
            </w:r>
          </w:p>
          <w:p w14:paraId="086182AB" w14:textId="77777777" w:rsidR="00AD34E6" w:rsidRPr="00C7516E" w:rsidRDefault="00AD34E6" w:rsidP="00AD5821">
            <w:pPr>
              <w:pStyle w:val="a4"/>
              <w:spacing w:after="120"/>
              <w:ind w:left="0"/>
              <w:rPr>
                <w:rFonts w:ascii="Times New Roman" w:hAnsi="Times New Roman" w:cs="Times New Roman"/>
                <w:bCs/>
                <w:sz w:val="24"/>
                <w:szCs w:val="24"/>
              </w:rPr>
            </w:pPr>
          </w:p>
        </w:tc>
        <w:tc>
          <w:tcPr>
            <w:tcW w:w="2511" w:type="dxa"/>
          </w:tcPr>
          <w:p w14:paraId="1FDE8E80" w14:textId="77777777" w:rsidR="00AD34E6" w:rsidRPr="00C7516E" w:rsidRDefault="00AD34E6" w:rsidP="00AD5821">
            <w:pPr>
              <w:pStyle w:val="a4"/>
              <w:spacing w:after="120"/>
              <w:ind w:left="0"/>
              <w:rPr>
                <w:rFonts w:ascii="Times New Roman" w:hAnsi="Times New Roman" w:cs="Times New Roman"/>
                <w:bCs/>
                <w:sz w:val="24"/>
                <w:szCs w:val="24"/>
              </w:rPr>
            </w:pPr>
            <w:r w:rsidRPr="00BE6E29">
              <w:rPr>
                <w:rFonts w:ascii="Times New Roman" w:eastAsia="Calibri" w:hAnsi="Times New Roman" w:cs="Times New Roman"/>
                <w:sz w:val="24"/>
                <w:szCs w:val="24"/>
              </w:rPr>
              <w:t xml:space="preserve">Правила выполнения чертежей с использованием пакета САПР. Обзор панелей инструментов. Функции клавиатуры. Командная строка и строка состояния.  </w:t>
            </w:r>
          </w:p>
        </w:tc>
        <w:tc>
          <w:tcPr>
            <w:tcW w:w="1113" w:type="dxa"/>
          </w:tcPr>
          <w:p w14:paraId="380D76B4" w14:textId="77777777" w:rsidR="00AD34E6" w:rsidRPr="00C7516E" w:rsidRDefault="00AD34E6" w:rsidP="00AD5821">
            <w:pPr>
              <w:pStyle w:val="a4"/>
              <w:spacing w:after="120"/>
              <w:ind w:left="0"/>
              <w:jc w:val="center"/>
              <w:rPr>
                <w:rFonts w:ascii="Times New Roman" w:hAnsi="Times New Roman" w:cs="Times New Roman"/>
                <w:bCs/>
                <w:sz w:val="24"/>
                <w:szCs w:val="24"/>
              </w:rPr>
            </w:pPr>
            <w:r w:rsidRPr="00C7516E">
              <w:rPr>
                <w:rFonts w:ascii="Times New Roman" w:hAnsi="Times New Roman" w:cs="Times New Roman"/>
                <w:bCs/>
                <w:sz w:val="24"/>
                <w:szCs w:val="24"/>
              </w:rPr>
              <w:t>2</w:t>
            </w:r>
          </w:p>
        </w:tc>
        <w:tc>
          <w:tcPr>
            <w:tcW w:w="2572" w:type="dxa"/>
          </w:tcPr>
          <w:p w14:paraId="778FA5B0" w14:textId="77777777" w:rsidR="00AD34E6" w:rsidRPr="00C7516E" w:rsidRDefault="00AD34E6" w:rsidP="00AD5821">
            <w:pPr>
              <w:tabs>
                <w:tab w:val="left" w:pos="843"/>
              </w:tabs>
              <w:jc w:val="both"/>
              <w:outlineLvl w:val="1"/>
              <w:rPr>
                <w:rStyle w:val="211pt"/>
                <w:rFonts w:eastAsiaTheme="minorHAnsi"/>
                <w:sz w:val="24"/>
                <w:szCs w:val="24"/>
              </w:rPr>
            </w:pPr>
            <w:r w:rsidRPr="00C7516E">
              <w:rPr>
                <w:rStyle w:val="29pt"/>
                <w:rFonts w:ascii="Times New Roman" w:hAnsi="Times New Roman" w:cs="Times New Roman"/>
                <w:sz w:val="24"/>
                <w:szCs w:val="24"/>
              </w:rPr>
              <w:t>Расширение объема времени произведено с целью ознакомления в области оформления проектно-конструкторской, технологической и другой технической документации в соответствии с действующей нормативной базой с применением машинной графики.</w:t>
            </w:r>
          </w:p>
          <w:p w14:paraId="5CD44A05" w14:textId="77777777" w:rsidR="00AD34E6" w:rsidRPr="00C7516E" w:rsidRDefault="00AD34E6" w:rsidP="00AD5821">
            <w:pPr>
              <w:pStyle w:val="a4"/>
              <w:spacing w:after="120"/>
              <w:ind w:left="0"/>
              <w:rPr>
                <w:rFonts w:ascii="Times New Roman" w:hAnsi="Times New Roman" w:cs="Times New Roman"/>
                <w:bCs/>
                <w:sz w:val="24"/>
                <w:szCs w:val="24"/>
              </w:rPr>
            </w:pPr>
          </w:p>
        </w:tc>
      </w:tr>
      <w:tr w:rsidR="00AD34E6" w:rsidRPr="00E67A4E" w14:paraId="6E629547" w14:textId="77777777" w:rsidTr="00AD5821">
        <w:tc>
          <w:tcPr>
            <w:tcW w:w="753" w:type="dxa"/>
          </w:tcPr>
          <w:p w14:paraId="4A2A8A87" w14:textId="77777777" w:rsidR="00AD34E6" w:rsidRPr="002B0050" w:rsidRDefault="00AD34E6" w:rsidP="00AD5821">
            <w:pPr>
              <w:pStyle w:val="a4"/>
              <w:spacing w:after="120"/>
              <w:ind w:left="0"/>
              <w:rPr>
                <w:rFonts w:ascii="Times New Roman" w:hAnsi="Times New Roman" w:cs="Times New Roman"/>
                <w:bCs/>
                <w:sz w:val="24"/>
                <w:szCs w:val="24"/>
              </w:rPr>
            </w:pPr>
            <w:r w:rsidRPr="002B0050">
              <w:rPr>
                <w:rFonts w:ascii="Times New Roman" w:hAnsi="Times New Roman" w:cs="Times New Roman"/>
                <w:bCs/>
                <w:sz w:val="24"/>
                <w:szCs w:val="24"/>
              </w:rPr>
              <w:t>6</w:t>
            </w:r>
          </w:p>
        </w:tc>
        <w:tc>
          <w:tcPr>
            <w:tcW w:w="2945" w:type="dxa"/>
          </w:tcPr>
          <w:p w14:paraId="5D112E0A" w14:textId="77777777" w:rsidR="00AD34E6" w:rsidRPr="002B0050" w:rsidRDefault="00AD34E6" w:rsidP="00AD5821">
            <w:pPr>
              <w:pStyle w:val="a4"/>
              <w:spacing w:after="120"/>
              <w:ind w:left="0"/>
              <w:rPr>
                <w:rFonts w:ascii="Times New Roman" w:hAnsi="Times New Roman" w:cs="Times New Roman"/>
                <w:bCs/>
                <w:sz w:val="24"/>
                <w:szCs w:val="24"/>
              </w:rPr>
            </w:pPr>
            <w:r w:rsidRPr="002B0050">
              <w:rPr>
                <w:rFonts w:ascii="Times New Roman" w:hAnsi="Times New Roman" w:cs="Times New Roman"/>
                <w:bCs/>
                <w:sz w:val="24"/>
                <w:szCs w:val="24"/>
              </w:rPr>
              <w:t xml:space="preserve">Умения: </w:t>
            </w:r>
          </w:p>
          <w:p w14:paraId="77201D08" w14:textId="77777777" w:rsidR="00AD34E6" w:rsidRPr="002B0050" w:rsidRDefault="00AD34E6" w:rsidP="00AD5821">
            <w:pPr>
              <w:pStyle w:val="a4"/>
              <w:spacing w:after="120"/>
              <w:ind w:left="0"/>
              <w:rPr>
                <w:rFonts w:ascii="Times New Roman" w:hAnsi="Times New Roman" w:cs="Times New Roman"/>
                <w:bCs/>
                <w:sz w:val="24"/>
                <w:szCs w:val="24"/>
              </w:rPr>
            </w:pPr>
            <w:r w:rsidRPr="002B0050">
              <w:rPr>
                <w:rFonts w:ascii="Times New Roman" w:hAnsi="Times New Roman" w:cs="Times New Roman"/>
                <w:bCs/>
                <w:sz w:val="24"/>
                <w:szCs w:val="24"/>
              </w:rPr>
              <w:t>выполнять надписи на графических документах чертежным шрифтом</w:t>
            </w:r>
          </w:p>
          <w:p w14:paraId="2606AF39" w14:textId="77777777" w:rsidR="00AD34E6" w:rsidRPr="002B0050" w:rsidRDefault="00AD34E6" w:rsidP="00AD5821">
            <w:pPr>
              <w:pStyle w:val="a4"/>
              <w:spacing w:after="120"/>
              <w:ind w:left="0"/>
              <w:rPr>
                <w:rFonts w:ascii="Times New Roman" w:hAnsi="Times New Roman" w:cs="Times New Roman"/>
                <w:bCs/>
                <w:sz w:val="24"/>
                <w:szCs w:val="24"/>
              </w:rPr>
            </w:pPr>
          </w:p>
          <w:p w14:paraId="697CE629" w14:textId="77777777" w:rsidR="00AD34E6" w:rsidRPr="002B0050" w:rsidRDefault="00AD34E6" w:rsidP="00AD5821">
            <w:pPr>
              <w:pStyle w:val="a4"/>
              <w:spacing w:after="120"/>
              <w:ind w:left="0"/>
              <w:rPr>
                <w:rFonts w:ascii="Times New Roman" w:hAnsi="Times New Roman" w:cs="Times New Roman"/>
                <w:bCs/>
                <w:sz w:val="24"/>
                <w:szCs w:val="24"/>
              </w:rPr>
            </w:pPr>
            <w:r w:rsidRPr="002B0050">
              <w:rPr>
                <w:rFonts w:ascii="Times New Roman" w:hAnsi="Times New Roman" w:cs="Times New Roman"/>
                <w:bCs/>
                <w:sz w:val="24"/>
                <w:szCs w:val="24"/>
              </w:rPr>
              <w:t xml:space="preserve">Знания: </w:t>
            </w:r>
          </w:p>
          <w:p w14:paraId="7796A588" w14:textId="77777777" w:rsidR="00AD34E6" w:rsidRPr="002B0050" w:rsidRDefault="00AD34E6" w:rsidP="00AD5821">
            <w:pPr>
              <w:pStyle w:val="a4"/>
              <w:spacing w:after="120"/>
              <w:ind w:left="0"/>
              <w:rPr>
                <w:rFonts w:ascii="Times New Roman" w:hAnsi="Times New Roman" w:cs="Times New Roman"/>
                <w:bCs/>
                <w:sz w:val="24"/>
                <w:szCs w:val="24"/>
              </w:rPr>
            </w:pPr>
            <w:r w:rsidRPr="002B0050">
              <w:rPr>
                <w:rFonts w:ascii="Times New Roman" w:hAnsi="Times New Roman" w:cs="Times New Roman"/>
                <w:bCs/>
                <w:sz w:val="24"/>
                <w:szCs w:val="24"/>
              </w:rPr>
              <w:t>виды чертежных шрифтов в соответствии с ГОСТ</w:t>
            </w:r>
          </w:p>
          <w:p w14:paraId="69594F29" w14:textId="77777777" w:rsidR="00AD34E6" w:rsidRPr="002B0050" w:rsidRDefault="00AD34E6" w:rsidP="00AD5821">
            <w:pPr>
              <w:pStyle w:val="a4"/>
              <w:spacing w:after="120"/>
              <w:ind w:left="0"/>
              <w:rPr>
                <w:rFonts w:ascii="Times New Roman" w:hAnsi="Times New Roman" w:cs="Times New Roman"/>
                <w:bCs/>
                <w:sz w:val="24"/>
                <w:szCs w:val="24"/>
              </w:rPr>
            </w:pPr>
          </w:p>
        </w:tc>
        <w:tc>
          <w:tcPr>
            <w:tcW w:w="2511" w:type="dxa"/>
          </w:tcPr>
          <w:p w14:paraId="223EC25F" w14:textId="77777777" w:rsidR="00AD34E6" w:rsidRPr="002B0050" w:rsidRDefault="00AD34E6" w:rsidP="00AD5821">
            <w:pPr>
              <w:pStyle w:val="a4"/>
              <w:spacing w:after="120"/>
              <w:ind w:left="0"/>
              <w:rPr>
                <w:rFonts w:ascii="Times New Roman" w:hAnsi="Times New Roman" w:cs="Times New Roman"/>
                <w:bCs/>
                <w:sz w:val="24"/>
                <w:szCs w:val="24"/>
              </w:rPr>
            </w:pPr>
            <w:r w:rsidRPr="002B0050">
              <w:rPr>
                <w:rFonts w:ascii="Times New Roman" w:hAnsi="Times New Roman" w:cs="Times New Roman"/>
                <w:bCs/>
                <w:sz w:val="24"/>
                <w:szCs w:val="24"/>
              </w:rPr>
              <w:t>Графическая работа по выполнению линий, букв, цифр и надписей чертежным шрифтом</w:t>
            </w:r>
          </w:p>
          <w:p w14:paraId="5CB36E42" w14:textId="77777777" w:rsidR="00AD34E6" w:rsidRPr="002B0050" w:rsidRDefault="00AD34E6" w:rsidP="00AD5821">
            <w:pPr>
              <w:pStyle w:val="a4"/>
              <w:spacing w:after="120"/>
              <w:ind w:left="0"/>
              <w:rPr>
                <w:rFonts w:ascii="Times New Roman" w:hAnsi="Times New Roman" w:cs="Times New Roman"/>
                <w:bCs/>
                <w:sz w:val="24"/>
                <w:szCs w:val="24"/>
              </w:rPr>
            </w:pPr>
          </w:p>
        </w:tc>
        <w:tc>
          <w:tcPr>
            <w:tcW w:w="1113" w:type="dxa"/>
          </w:tcPr>
          <w:p w14:paraId="6A99B935" w14:textId="77777777" w:rsidR="00AD34E6" w:rsidRPr="002B0050" w:rsidRDefault="00AD34E6" w:rsidP="00AD5821">
            <w:pPr>
              <w:pStyle w:val="a4"/>
              <w:spacing w:after="120"/>
              <w:ind w:left="0"/>
              <w:jc w:val="center"/>
              <w:rPr>
                <w:rFonts w:ascii="Times New Roman" w:hAnsi="Times New Roman" w:cs="Times New Roman"/>
                <w:bCs/>
                <w:sz w:val="24"/>
                <w:szCs w:val="24"/>
              </w:rPr>
            </w:pPr>
            <w:r w:rsidRPr="002B0050">
              <w:rPr>
                <w:rFonts w:ascii="Times New Roman" w:hAnsi="Times New Roman" w:cs="Times New Roman"/>
                <w:bCs/>
                <w:sz w:val="24"/>
                <w:szCs w:val="24"/>
              </w:rPr>
              <w:t>4</w:t>
            </w:r>
          </w:p>
        </w:tc>
        <w:tc>
          <w:tcPr>
            <w:tcW w:w="2572" w:type="dxa"/>
          </w:tcPr>
          <w:p w14:paraId="2663214A" w14:textId="77777777" w:rsidR="00AD34E6" w:rsidRPr="002B0050" w:rsidRDefault="00AD34E6" w:rsidP="00AD5821">
            <w:pPr>
              <w:tabs>
                <w:tab w:val="left" w:pos="843"/>
              </w:tabs>
              <w:jc w:val="both"/>
              <w:outlineLvl w:val="1"/>
              <w:rPr>
                <w:rStyle w:val="211pt"/>
                <w:rFonts w:eastAsiaTheme="minorHAnsi"/>
                <w:sz w:val="24"/>
                <w:szCs w:val="24"/>
              </w:rPr>
            </w:pPr>
            <w:r w:rsidRPr="002B0050">
              <w:rPr>
                <w:rStyle w:val="29pt"/>
                <w:rFonts w:ascii="Times New Roman" w:hAnsi="Times New Roman" w:cs="Times New Roman"/>
                <w:sz w:val="24"/>
                <w:szCs w:val="24"/>
              </w:rPr>
              <w:t>Расширение объема времени произведено с целью  углубления навыков использования чертежного шрифта при оформлении конструкторской, технологической и другой технической документации в соответствии с действующей нормативной базой</w:t>
            </w:r>
          </w:p>
          <w:p w14:paraId="4400D119" w14:textId="77777777" w:rsidR="00AD34E6" w:rsidRPr="002B0050" w:rsidRDefault="00AD34E6" w:rsidP="00AD5821">
            <w:pPr>
              <w:pStyle w:val="a4"/>
              <w:spacing w:after="120"/>
              <w:ind w:left="0"/>
              <w:rPr>
                <w:rFonts w:ascii="Times New Roman" w:hAnsi="Times New Roman" w:cs="Times New Roman"/>
                <w:bCs/>
                <w:sz w:val="24"/>
                <w:szCs w:val="24"/>
              </w:rPr>
            </w:pPr>
          </w:p>
        </w:tc>
      </w:tr>
    </w:tbl>
    <w:p w14:paraId="5705C5E5" w14:textId="77777777" w:rsidR="00AD34E6" w:rsidRPr="00E67A4E" w:rsidRDefault="00AD34E6" w:rsidP="00AD34E6">
      <w:pPr>
        <w:ind w:firstLine="709"/>
        <w:rPr>
          <w:rFonts w:ascii="Times New Roman" w:eastAsia="Times New Roman" w:hAnsi="Times New Roman" w:cs="Times New Roman"/>
          <w:sz w:val="12"/>
          <w:szCs w:val="12"/>
          <w:lang w:eastAsia="ru-RU"/>
        </w:rPr>
      </w:pPr>
    </w:p>
    <w:p w14:paraId="1385BAD6" w14:textId="77777777" w:rsidR="00AD34E6" w:rsidRDefault="00AD34E6" w:rsidP="00AD34E6">
      <w:pPr>
        <w:rPr>
          <w:rFonts w:ascii="Times New Roman" w:eastAsia="Segoe UI" w:hAnsi="Times New Roman" w:cs="Times New Roman"/>
          <w:b/>
          <w:bCs/>
          <w:caps/>
          <w:kern w:val="32"/>
          <w:sz w:val="24"/>
          <w:szCs w:val="24"/>
          <w:lang w:eastAsia="x-none"/>
        </w:rPr>
      </w:pPr>
      <w:r>
        <w:rPr>
          <w:rFonts w:ascii="Times New Roman" w:hAnsi="Times New Roman"/>
        </w:rPr>
        <w:br w:type="page"/>
      </w:r>
    </w:p>
    <w:p w14:paraId="0C5D52A7" w14:textId="77777777" w:rsidR="00AD34E6" w:rsidRPr="00B115E3" w:rsidRDefault="00AD34E6" w:rsidP="00AD34E6">
      <w:pPr>
        <w:pStyle w:val="1f"/>
        <w:rPr>
          <w:rFonts w:ascii="Times New Roman" w:hAnsi="Times New Roman"/>
          <w:lang w:val="ru-RU"/>
        </w:rPr>
      </w:pPr>
      <w:r w:rsidRPr="00E11160">
        <w:rPr>
          <w:rFonts w:ascii="Times New Roman" w:hAnsi="Times New Roman"/>
        </w:rPr>
        <w:lastRenderedPageBreak/>
        <w:t xml:space="preserve">2. Структура и содержание </w:t>
      </w:r>
      <w:r>
        <w:rPr>
          <w:rFonts w:ascii="Times New Roman" w:hAnsi="Times New Roman"/>
          <w:lang w:val="ru-RU"/>
        </w:rPr>
        <w:t>ДИСЦИПЛИНЫ</w:t>
      </w:r>
    </w:p>
    <w:p w14:paraId="733878E7" w14:textId="77777777" w:rsidR="00AD34E6" w:rsidRPr="00E11160" w:rsidRDefault="00AD34E6" w:rsidP="00AD34E6">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2"/>
        <w:gridCol w:w="1132"/>
        <w:gridCol w:w="2272"/>
      </w:tblGrid>
      <w:tr w:rsidR="00AD34E6" w:rsidRPr="00257255" w14:paraId="1B84E28F" w14:textId="77777777" w:rsidTr="00AD5821">
        <w:trPr>
          <w:trHeight w:val="23"/>
        </w:trPr>
        <w:tc>
          <w:tcPr>
            <w:tcW w:w="3258" w:type="pct"/>
            <w:vAlign w:val="center"/>
          </w:tcPr>
          <w:p w14:paraId="58832483" w14:textId="77777777" w:rsidR="00AD34E6" w:rsidRPr="00257255" w:rsidRDefault="00AD34E6" w:rsidP="00AD5821">
            <w:pPr>
              <w:jc w:val="center"/>
              <w:rPr>
                <w:rFonts w:ascii="Times New Roman" w:hAnsi="Times New Roman" w:cs="Times New Roman"/>
                <w:b/>
                <w:sz w:val="24"/>
              </w:rPr>
            </w:pPr>
            <w:r w:rsidRPr="00257255">
              <w:rPr>
                <w:rFonts w:ascii="Times New Roman" w:hAnsi="Times New Roman" w:cs="Times New Roman"/>
                <w:b/>
                <w:sz w:val="24"/>
              </w:rPr>
              <w:t xml:space="preserve">Наименование составных частей </w:t>
            </w:r>
            <w:r>
              <w:rPr>
                <w:rFonts w:ascii="Times New Roman" w:hAnsi="Times New Roman" w:cs="Times New Roman"/>
                <w:b/>
                <w:sz w:val="24"/>
              </w:rPr>
              <w:t>дисциплины</w:t>
            </w:r>
          </w:p>
        </w:tc>
        <w:tc>
          <w:tcPr>
            <w:tcW w:w="579" w:type="pct"/>
            <w:vAlign w:val="center"/>
          </w:tcPr>
          <w:p w14:paraId="3A1C9353" w14:textId="77777777" w:rsidR="00AD34E6" w:rsidRPr="00257255" w:rsidRDefault="00AD34E6" w:rsidP="00AD5821">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162" w:type="pct"/>
          </w:tcPr>
          <w:p w14:paraId="754CB9E8" w14:textId="77777777" w:rsidR="00AD34E6" w:rsidRPr="00257255" w:rsidRDefault="00AD34E6" w:rsidP="00AD5821">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w:t>
            </w:r>
            <w:r w:rsidRPr="00257255">
              <w:rPr>
                <w:rFonts w:ascii="Times New Roman" w:hAnsi="Times New Roman" w:cs="Times New Roman"/>
                <w:b/>
                <w:sz w:val="24"/>
              </w:rPr>
              <w:t xml:space="preserve"> подготовки</w:t>
            </w:r>
          </w:p>
        </w:tc>
      </w:tr>
      <w:tr w:rsidR="00AD34E6" w:rsidRPr="00257255" w14:paraId="3CCFC239" w14:textId="77777777" w:rsidTr="00AD5821">
        <w:trPr>
          <w:trHeight w:val="23"/>
        </w:trPr>
        <w:tc>
          <w:tcPr>
            <w:tcW w:w="3258" w:type="pct"/>
            <w:vAlign w:val="center"/>
          </w:tcPr>
          <w:p w14:paraId="53F4435E" w14:textId="77777777" w:rsidR="00AD34E6" w:rsidRPr="00257255" w:rsidRDefault="00AD34E6" w:rsidP="00AD5821">
            <w:pPr>
              <w:jc w:val="both"/>
              <w:rPr>
                <w:rFonts w:ascii="Times New Roman" w:hAnsi="Times New Roman" w:cs="Times New Roman"/>
                <w:bCs/>
                <w:sz w:val="24"/>
                <w:szCs w:val="24"/>
              </w:rPr>
            </w:pPr>
            <w:r>
              <w:rPr>
                <w:rFonts w:ascii="Times New Roman" w:hAnsi="Times New Roman" w:cs="Times New Roman"/>
                <w:bCs/>
                <w:sz w:val="24"/>
                <w:szCs w:val="24"/>
              </w:rPr>
              <w:t xml:space="preserve">Учебные </w:t>
            </w:r>
            <w:r w:rsidRPr="00257255">
              <w:rPr>
                <w:rFonts w:ascii="Times New Roman" w:hAnsi="Times New Roman" w:cs="Times New Roman"/>
                <w:bCs/>
                <w:sz w:val="24"/>
                <w:szCs w:val="24"/>
              </w:rPr>
              <w:t>занятия</w:t>
            </w:r>
            <w:r>
              <w:rPr>
                <w:rFonts w:ascii="Times New Roman" w:hAnsi="Times New Roman" w:cs="Times New Roman"/>
                <w:bCs/>
                <w:sz w:val="24"/>
                <w:szCs w:val="24"/>
              </w:rPr>
              <w:t>, в том числе</w:t>
            </w:r>
          </w:p>
        </w:tc>
        <w:tc>
          <w:tcPr>
            <w:tcW w:w="579" w:type="pct"/>
            <w:vAlign w:val="center"/>
          </w:tcPr>
          <w:p w14:paraId="5CC9488F" w14:textId="77777777" w:rsidR="00AD34E6" w:rsidRPr="002C5C45" w:rsidRDefault="00AD34E6" w:rsidP="00AD5821">
            <w:pPr>
              <w:jc w:val="center"/>
              <w:rPr>
                <w:rFonts w:ascii="Times New Roman" w:hAnsi="Times New Roman" w:cs="Times New Roman"/>
                <w:bCs/>
                <w:sz w:val="24"/>
                <w:szCs w:val="24"/>
              </w:rPr>
            </w:pPr>
            <w:r w:rsidRPr="002C5C45">
              <w:rPr>
                <w:rFonts w:ascii="Times New Roman" w:hAnsi="Times New Roman" w:cs="Times New Roman"/>
                <w:bCs/>
                <w:sz w:val="24"/>
                <w:szCs w:val="24"/>
              </w:rPr>
              <w:t>74</w:t>
            </w:r>
          </w:p>
        </w:tc>
        <w:tc>
          <w:tcPr>
            <w:tcW w:w="1162" w:type="pct"/>
            <w:vAlign w:val="center"/>
          </w:tcPr>
          <w:p w14:paraId="30F186DE" w14:textId="77777777" w:rsidR="00AD34E6" w:rsidRPr="00257255" w:rsidRDefault="00AD34E6" w:rsidP="00AD5821">
            <w:pPr>
              <w:jc w:val="center"/>
              <w:rPr>
                <w:rFonts w:ascii="Times New Roman" w:hAnsi="Times New Roman" w:cs="Times New Roman"/>
                <w:bCs/>
                <w:sz w:val="24"/>
                <w:szCs w:val="24"/>
              </w:rPr>
            </w:pPr>
            <w:r w:rsidRPr="009604DC">
              <w:rPr>
                <w:rFonts w:ascii="Times New Roman" w:hAnsi="Times New Roman" w:cs="Times New Roman"/>
                <w:bCs/>
                <w:sz w:val="24"/>
                <w:szCs w:val="24"/>
              </w:rPr>
              <w:t>26</w:t>
            </w:r>
          </w:p>
        </w:tc>
      </w:tr>
      <w:tr w:rsidR="00AD34E6" w:rsidRPr="00257255" w14:paraId="5B4D4A45" w14:textId="77777777" w:rsidTr="00AD5821">
        <w:trPr>
          <w:trHeight w:val="23"/>
        </w:trPr>
        <w:tc>
          <w:tcPr>
            <w:tcW w:w="3258" w:type="pct"/>
            <w:vAlign w:val="center"/>
          </w:tcPr>
          <w:p w14:paraId="095ADACE" w14:textId="77777777" w:rsidR="00AD34E6" w:rsidRPr="002B0050" w:rsidRDefault="00AD34E6" w:rsidP="00AD5821">
            <w:pPr>
              <w:jc w:val="both"/>
              <w:rPr>
                <w:rFonts w:ascii="Times New Roman" w:hAnsi="Times New Roman" w:cs="Times New Roman"/>
                <w:bCs/>
                <w:iCs/>
                <w:sz w:val="24"/>
                <w:szCs w:val="24"/>
              </w:rPr>
            </w:pPr>
            <w:r>
              <w:rPr>
                <w:rFonts w:ascii="Times New Roman" w:hAnsi="Times New Roman" w:cs="Times New Roman"/>
                <w:bCs/>
                <w:iCs/>
                <w:sz w:val="24"/>
                <w:szCs w:val="24"/>
              </w:rPr>
              <w:t xml:space="preserve">теоретические </w:t>
            </w:r>
          </w:p>
        </w:tc>
        <w:tc>
          <w:tcPr>
            <w:tcW w:w="579" w:type="pct"/>
            <w:vAlign w:val="center"/>
          </w:tcPr>
          <w:p w14:paraId="7D88B8FE" w14:textId="77777777" w:rsidR="00AD34E6" w:rsidRPr="002C5C45" w:rsidRDefault="00AD34E6" w:rsidP="00AD5821">
            <w:pPr>
              <w:jc w:val="center"/>
              <w:rPr>
                <w:rFonts w:ascii="Times New Roman" w:hAnsi="Times New Roman" w:cs="Times New Roman"/>
                <w:bCs/>
                <w:sz w:val="24"/>
                <w:szCs w:val="24"/>
              </w:rPr>
            </w:pPr>
            <w:r w:rsidRPr="002C5C45">
              <w:rPr>
                <w:rFonts w:ascii="Times New Roman" w:hAnsi="Times New Roman" w:cs="Times New Roman"/>
                <w:bCs/>
                <w:sz w:val="24"/>
                <w:szCs w:val="24"/>
              </w:rPr>
              <w:t>22</w:t>
            </w:r>
          </w:p>
        </w:tc>
        <w:tc>
          <w:tcPr>
            <w:tcW w:w="1162" w:type="pct"/>
            <w:vAlign w:val="center"/>
          </w:tcPr>
          <w:p w14:paraId="012DF644" w14:textId="77777777" w:rsidR="00AD34E6" w:rsidRPr="00257255" w:rsidRDefault="00AD34E6" w:rsidP="00AD5821">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AD34E6" w:rsidRPr="00257255" w14:paraId="20B7FD61" w14:textId="77777777" w:rsidTr="00AD5821">
        <w:trPr>
          <w:trHeight w:val="23"/>
        </w:trPr>
        <w:tc>
          <w:tcPr>
            <w:tcW w:w="3258" w:type="pct"/>
            <w:vAlign w:val="center"/>
          </w:tcPr>
          <w:p w14:paraId="3F27226B" w14:textId="77777777" w:rsidR="00AD34E6" w:rsidRPr="002B0050" w:rsidRDefault="00AD34E6" w:rsidP="00AD5821">
            <w:pPr>
              <w:jc w:val="both"/>
              <w:rPr>
                <w:rFonts w:ascii="Times New Roman" w:hAnsi="Times New Roman" w:cs="Times New Roman"/>
                <w:bCs/>
                <w:iCs/>
                <w:sz w:val="24"/>
                <w:szCs w:val="24"/>
              </w:rPr>
            </w:pPr>
            <w:r>
              <w:rPr>
                <w:rFonts w:ascii="Times New Roman" w:hAnsi="Times New Roman" w:cs="Times New Roman"/>
                <w:bCs/>
                <w:iCs/>
                <w:sz w:val="24"/>
                <w:szCs w:val="24"/>
              </w:rPr>
              <w:t xml:space="preserve">практические </w:t>
            </w:r>
          </w:p>
        </w:tc>
        <w:tc>
          <w:tcPr>
            <w:tcW w:w="579" w:type="pct"/>
            <w:vAlign w:val="center"/>
          </w:tcPr>
          <w:p w14:paraId="5B6030A5" w14:textId="77777777" w:rsidR="00AD34E6" w:rsidRPr="002C5C45" w:rsidRDefault="00AD34E6" w:rsidP="00AD5821">
            <w:pPr>
              <w:jc w:val="center"/>
              <w:rPr>
                <w:rFonts w:ascii="Times New Roman" w:hAnsi="Times New Roman" w:cs="Times New Roman"/>
                <w:bCs/>
                <w:sz w:val="24"/>
                <w:szCs w:val="24"/>
              </w:rPr>
            </w:pPr>
            <w:r w:rsidRPr="002C5C45">
              <w:rPr>
                <w:rFonts w:ascii="Times New Roman" w:hAnsi="Times New Roman" w:cs="Times New Roman"/>
                <w:bCs/>
                <w:sz w:val="24"/>
                <w:szCs w:val="24"/>
              </w:rPr>
              <w:t>52</w:t>
            </w:r>
          </w:p>
        </w:tc>
        <w:tc>
          <w:tcPr>
            <w:tcW w:w="1162" w:type="pct"/>
            <w:vAlign w:val="center"/>
          </w:tcPr>
          <w:p w14:paraId="1437189D" w14:textId="77777777" w:rsidR="00AD34E6" w:rsidRPr="00257255" w:rsidRDefault="00AD34E6" w:rsidP="00AD5821">
            <w:pPr>
              <w:jc w:val="center"/>
              <w:rPr>
                <w:rFonts w:ascii="Times New Roman" w:hAnsi="Times New Roman" w:cs="Times New Roman"/>
                <w:bCs/>
                <w:sz w:val="24"/>
                <w:szCs w:val="24"/>
              </w:rPr>
            </w:pPr>
            <w:r>
              <w:rPr>
                <w:rFonts w:ascii="Times New Roman" w:hAnsi="Times New Roman" w:cs="Times New Roman"/>
                <w:bCs/>
                <w:sz w:val="24"/>
                <w:szCs w:val="24"/>
              </w:rPr>
              <w:t>26</w:t>
            </w:r>
          </w:p>
        </w:tc>
      </w:tr>
      <w:tr w:rsidR="00AD34E6" w:rsidRPr="00257255" w14:paraId="740DFD26" w14:textId="77777777" w:rsidTr="00AD5821">
        <w:trPr>
          <w:trHeight w:val="23"/>
        </w:trPr>
        <w:tc>
          <w:tcPr>
            <w:tcW w:w="3258" w:type="pct"/>
            <w:vAlign w:val="center"/>
          </w:tcPr>
          <w:p w14:paraId="4D802A82" w14:textId="77777777" w:rsidR="00AD34E6" w:rsidRPr="00257255" w:rsidRDefault="00AD34E6" w:rsidP="00AD5821">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579" w:type="pct"/>
            <w:vAlign w:val="center"/>
          </w:tcPr>
          <w:p w14:paraId="48EBA6E0" w14:textId="77777777" w:rsidR="00AD34E6" w:rsidRPr="002C5C45" w:rsidRDefault="00AD34E6" w:rsidP="00AD5821">
            <w:pPr>
              <w:jc w:val="center"/>
              <w:rPr>
                <w:rFonts w:ascii="Times New Roman" w:hAnsi="Times New Roman" w:cs="Times New Roman"/>
                <w:bCs/>
                <w:sz w:val="24"/>
                <w:szCs w:val="24"/>
              </w:rPr>
            </w:pPr>
            <w:r w:rsidRPr="002C5C45">
              <w:rPr>
                <w:rFonts w:ascii="Times New Roman" w:hAnsi="Times New Roman" w:cs="Times New Roman"/>
                <w:bCs/>
                <w:sz w:val="24"/>
                <w:szCs w:val="24"/>
              </w:rPr>
              <w:t>10</w:t>
            </w:r>
          </w:p>
        </w:tc>
        <w:tc>
          <w:tcPr>
            <w:tcW w:w="1162" w:type="pct"/>
            <w:vAlign w:val="center"/>
          </w:tcPr>
          <w:p w14:paraId="136DBD90" w14:textId="77777777" w:rsidR="00AD34E6" w:rsidRPr="00257255" w:rsidRDefault="00AD34E6" w:rsidP="00AD5821">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AD34E6" w:rsidRPr="00257255" w14:paraId="1DC8638A" w14:textId="77777777" w:rsidTr="00AD5821">
        <w:trPr>
          <w:trHeight w:val="23"/>
        </w:trPr>
        <w:tc>
          <w:tcPr>
            <w:tcW w:w="3258" w:type="pct"/>
            <w:vAlign w:val="center"/>
          </w:tcPr>
          <w:p w14:paraId="57B591B7" w14:textId="77777777" w:rsidR="00AD34E6" w:rsidRPr="00257255" w:rsidRDefault="00AD34E6" w:rsidP="00AD5821">
            <w:pPr>
              <w:jc w:val="both"/>
              <w:rPr>
                <w:rFonts w:ascii="Times New Roman" w:hAnsi="Times New Roman" w:cs="Times New Roman"/>
                <w:bCs/>
                <w:sz w:val="24"/>
                <w:szCs w:val="24"/>
              </w:rPr>
            </w:pPr>
            <w:r w:rsidRPr="00257255">
              <w:rPr>
                <w:rFonts w:ascii="Times New Roman" w:hAnsi="Times New Roman" w:cs="Times New Roman"/>
                <w:bCs/>
                <w:sz w:val="24"/>
                <w:szCs w:val="24"/>
              </w:rPr>
              <w:t xml:space="preserve">Промежуточная аттестация </w:t>
            </w:r>
            <w:r>
              <w:rPr>
                <w:rFonts w:ascii="Times New Roman" w:hAnsi="Times New Roman" w:cs="Times New Roman"/>
                <w:bCs/>
                <w:sz w:val="24"/>
                <w:szCs w:val="24"/>
              </w:rPr>
              <w:t xml:space="preserve">в </w:t>
            </w:r>
            <w:r w:rsidRPr="00ED08EC">
              <w:rPr>
                <w:rFonts w:ascii="Times New Roman" w:hAnsi="Times New Roman" w:cs="Times New Roman"/>
                <w:bCs/>
                <w:iCs/>
                <w:sz w:val="24"/>
                <w:szCs w:val="24"/>
              </w:rPr>
              <w:t xml:space="preserve">форме </w:t>
            </w:r>
            <w:r w:rsidRPr="00ED08EC">
              <w:rPr>
                <w:rFonts w:ascii="Times New Roman" w:hAnsi="Times New Roman" w:cs="Times New Roman"/>
                <w:bCs/>
                <w:iCs/>
                <w:sz w:val="20"/>
                <w:szCs w:val="20"/>
              </w:rPr>
              <w:t xml:space="preserve"> </w:t>
            </w:r>
            <w:r w:rsidRPr="00ED08EC">
              <w:rPr>
                <w:rFonts w:ascii="Times New Roman" w:hAnsi="Times New Roman" w:cs="Times New Roman"/>
                <w:bCs/>
                <w:iCs/>
                <w:sz w:val="24"/>
                <w:szCs w:val="24"/>
              </w:rPr>
              <w:t>диф.зачет</w:t>
            </w:r>
          </w:p>
        </w:tc>
        <w:tc>
          <w:tcPr>
            <w:tcW w:w="579" w:type="pct"/>
            <w:vAlign w:val="center"/>
          </w:tcPr>
          <w:p w14:paraId="6BA3FD82" w14:textId="77777777" w:rsidR="00AD34E6" w:rsidRPr="00257255" w:rsidRDefault="00AD34E6" w:rsidP="00AD5821">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1162" w:type="pct"/>
            <w:vAlign w:val="center"/>
          </w:tcPr>
          <w:p w14:paraId="0D4150E0" w14:textId="77777777" w:rsidR="00AD34E6" w:rsidRPr="00257255" w:rsidRDefault="00AD34E6" w:rsidP="00AD5821">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AD34E6" w:rsidRPr="00257255" w14:paraId="166A2F00" w14:textId="77777777" w:rsidTr="00AD5821">
        <w:trPr>
          <w:trHeight w:val="23"/>
        </w:trPr>
        <w:tc>
          <w:tcPr>
            <w:tcW w:w="3258" w:type="pct"/>
            <w:vAlign w:val="center"/>
          </w:tcPr>
          <w:p w14:paraId="2B9F6785" w14:textId="77777777" w:rsidR="00AD34E6" w:rsidRPr="00257255" w:rsidRDefault="00AD34E6" w:rsidP="00AD5821">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579" w:type="pct"/>
            <w:vAlign w:val="center"/>
          </w:tcPr>
          <w:p w14:paraId="1D53309C" w14:textId="77777777" w:rsidR="00AD34E6" w:rsidRPr="00257255" w:rsidRDefault="00AD34E6" w:rsidP="00AD5821">
            <w:pPr>
              <w:jc w:val="center"/>
              <w:rPr>
                <w:rFonts w:ascii="Times New Roman" w:hAnsi="Times New Roman" w:cs="Times New Roman"/>
                <w:b/>
                <w:sz w:val="24"/>
                <w:szCs w:val="24"/>
              </w:rPr>
            </w:pPr>
            <w:r>
              <w:rPr>
                <w:rFonts w:ascii="Times New Roman" w:hAnsi="Times New Roman" w:cs="Times New Roman"/>
                <w:b/>
                <w:sz w:val="24"/>
                <w:szCs w:val="24"/>
              </w:rPr>
              <w:t>86</w:t>
            </w:r>
          </w:p>
        </w:tc>
        <w:tc>
          <w:tcPr>
            <w:tcW w:w="1162" w:type="pct"/>
            <w:vAlign w:val="center"/>
          </w:tcPr>
          <w:p w14:paraId="1B7C9B9A" w14:textId="77777777" w:rsidR="00AD34E6" w:rsidRPr="00257255" w:rsidRDefault="00AD34E6" w:rsidP="00AD5821">
            <w:pPr>
              <w:jc w:val="center"/>
              <w:rPr>
                <w:rFonts w:ascii="Times New Roman" w:hAnsi="Times New Roman" w:cs="Times New Roman"/>
                <w:b/>
                <w:sz w:val="24"/>
                <w:szCs w:val="24"/>
              </w:rPr>
            </w:pPr>
            <w:r>
              <w:rPr>
                <w:rFonts w:ascii="Times New Roman" w:hAnsi="Times New Roman" w:cs="Times New Roman"/>
                <w:b/>
                <w:sz w:val="24"/>
                <w:szCs w:val="24"/>
              </w:rPr>
              <w:t>26</w:t>
            </w:r>
          </w:p>
        </w:tc>
      </w:tr>
    </w:tbl>
    <w:p w14:paraId="0299D47E" w14:textId="77777777" w:rsidR="00AD34E6" w:rsidRDefault="00AD34E6" w:rsidP="00AD34E6">
      <w:pPr>
        <w:rPr>
          <w:rFonts w:ascii="Times New Roman" w:eastAsia="Segoe UI" w:hAnsi="Times New Roman" w:cs="Times New Roman"/>
          <w:b/>
          <w:bCs/>
          <w:sz w:val="24"/>
          <w:szCs w:val="24"/>
          <w:lang w:eastAsia="ru-RU"/>
        </w:rPr>
      </w:pPr>
      <w:r>
        <w:rPr>
          <w:rFonts w:ascii="Times New Roman" w:hAnsi="Times New Roman"/>
        </w:rPr>
        <w:br w:type="page"/>
      </w:r>
    </w:p>
    <w:p w14:paraId="62798FCE" w14:textId="77777777" w:rsidR="00AD34E6" w:rsidRDefault="00AD34E6" w:rsidP="00AD34E6">
      <w:pPr>
        <w:pStyle w:val="114"/>
        <w:rPr>
          <w:rFonts w:ascii="Times New Roman" w:hAnsi="Times New Roman"/>
        </w:rPr>
        <w:sectPr w:rsidR="00AD34E6" w:rsidSect="001604E7">
          <w:headerReference w:type="even" r:id="rId68"/>
          <w:pgSz w:w="11906" w:h="16838"/>
          <w:pgMar w:top="1134" w:right="567" w:bottom="1134" w:left="1701" w:header="709" w:footer="709" w:gutter="0"/>
          <w:cols w:space="708"/>
          <w:docGrid w:linePitch="360"/>
        </w:sectPr>
      </w:pPr>
    </w:p>
    <w:p w14:paraId="6C8ECE38" w14:textId="77777777" w:rsidR="00AD34E6" w:rsidRPr="00782EFC" w:rsidRDefault="00AD34E6" w:rsidP="00AD34E6">
      <w:pPr>
        <w:pStyle w:val="114"/>
        <w:rPr>
          <w:rFonts w:ascii="Times New Roman" w:hAnsi="Times New Roman"/>
        </w:rPr>
      </w:pPr>
      <w:r w:rsidRPr="00782EFC">
        <w:rPr>
          <w:rFonts w:ascii="Times New Roman" w:hAnsi="Times New Roman"/>
        </w:rPr>
        <w:lastRenderedPageBreak/>
        <w:t>2.</w:t>
      </w:r>
      <w:r>
        <w:rPr>
          <w:rFonts w:ascii="Times New Roman" w:hAnsi="Times New Roman"/>
        </w:rPr>
        <w:t>2</w:t>
      </w:r>
      <w:r w:rsidRPr="00782EFC">
        <w:rPr>
          <w:rFonts w:ascii="Times New Roman" w:hAnsi="Times New Roman"/>
        </w:rPr>
        <w:t>. </w:t>
      </w:r>
      <w:r>
        <w:rPr>
          <w:rFonts w:ascii="Times New Roman" w:hAnsi="Times New Roman"/>
        </w:rPr>
        <w:t>С</w:t>
      </w:r>
      <w:r w:rsidRPr="00782EFC">
        <w:rPr>
          <w:rFonts w:ascii="Times New Roman" w:hAnsi="Times New Roman"/>
        </w:rPr>
        <w:t xml:space="preserve">одержание </w:t>
      </w:r>
      <w:r>
        <w:rPr>
          <w:rFonts w:ascii="Times New Roman" w:hAnsi="Times New Roman"/>
        </w:rPr>
        <w:t>дисциплины</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9"/>
        <w:gridCol w:w="23"/>
        <w:gridCol w:w="6662"/>
        <w:gridCol w:w="2694"/>
        <w:gridCol w:w="2409"/>
      </w:tblGrid>
      <w:tr w:rsidR="00AD34E6" w:rsidRPr="00BE6E29" w14:paraId="19C11277" w14:textId="77777777" w:rsidTr="00AD5821">
        <w:trPr>
          <w:trHeight w:val="903"/>
        </w:trPr>
        <w:tc>
          <w:tcPr>
            <w:tcW w:w="2972" w:type="dxa"/>
            <w:gridSpan w:val="2"/>
            <w:vAlign w:val="center"/>
          </w:tcPr>
          <w:p w14:paraId="3D8A18E7" w14:textId="77777777" w:rsidR="00AD34E6" w:rsidRPr="00BE6E29" w:rsidRDefault="00AD34E6" w:rsidP="00AD5821">
            <w:pPr>
              <w:spacing w:line="276" w:lineRule="auto"/>
              <w:jc w:val="center"/>
              <w:rPr>
                <w:rFonts w:ascii="Times New Roman" w:eastAsia="Times New Roman" w:hAnsi="Times New Roman" w:cs="Times New Roman"/>
                <w:b/>
                <w:sz w:val="24"/>
                <w:szCs w:val="24"/>
                <w:lang w:eastAsia="ru-RU"/>
              </w:rPr>
            </w:pPr>
            <w:r w:rsidRPr="00BE6E29">
              <w:rPr>
                <w:rFonts w:ascii="Times New Roman" w:eastAsia="Times New Roman" w:hAnsi="Times New Roman" w:cs="Times New Roman"/>
                <w:b/>
                <w:bCs/>
                <w:sz w:val="24"/>
                <w:szCs w:val="24"/>
                <w:lang w:eastAsia="ru-RU"/>
              </w:rPr>
              <w:t>Наименование разделов и тем</w:t>
            </w:r>
          </w:p>
        </w:tc>
        <w:tc>
          <w:tcPr>
            <w:tcW w:w="6662" w:type="dxa"/>
            <w:vAlign w:val="center"/>
          </w:tcPr>
          <w:p w14:paraId="75EA38BF" w14:textId="77777777" w:rsidR="00AD34E6" w:rsidRPr="00BE6E29" w:rsidRDefault="00AD34E6" w:rsidP="00AD5821">
            <w:pPr>
              <w:suppressAutoHyphens/>
              <w:jc w:val="center"/>
              <w:rPr>
                <w:rFonts w:ascii="Times New Roman" w:eastAsia="Times New Roman" w:hAnsi="Times New Roman" w:cs="Times New Roman"/>
                <w:b/>
                <w:sz w:val="24"/>
                <w:szCs w:val="24"/>
                <w:lang w:eastAsia="ru-RU"/>
              </w:rPr>
            </w:pPr>
            <w:r w:rsidRPr="00BE6E29">
              <w:rPr>
                <w:rFonts w:ascii="Times New Roman" w:eastAsia="Times New Roman" w:hAnsi="Times New Roman" w:cs="Times New Roman"/>
                <w:b/>
                <w:bCs/>
                <w:sz w:val="24"/>
                <w:szCs w:val="24"/>
                <w:lang w:eastAsia="ru-RU"/>
              </w:rPr>
              <w:t>Содержание учебного материала, практ</w:t>
            </w:r>
            <w:r>
              <w:rPr>
                <w:rFonts w:ascii="Times New Roman" w:eastAsia="Times New Roman" w:hAnsi="Times New Roman" w:cs="Times New Roman"/>
                <w:b/>
                <w:bCs/>
                <w:sz w:val="24"/>
                <w:szCs w:val="24"/>
                <w:lang w:eastAsia="ru-RU"/>
              </w:rPr>
              <w:t>ических и лабораторных занятий</w:t>
            </w:r>
          </w:p>
        </w:tc>
        <w:tc>
          <w:tcPr>
            <w:tcW w:w="2694" w:type="dxa"/>
          </w:tcPr>
          <w:p w14:paraId="358FE7A1" w14:textId="77777777" w:rsidR="00AD34E6" w:rsidRPr="00BE6E29" w:rsidRDefault="00AD34E6" w:rsidP="00AD5821">
            <w:pPr>
              <w:suppressAutoHyphens/>
              <w:jc w:val="center"/>
              <w:rPr>
                <w:rFonts w:ascii="Times New Roman" w:eastAsia="Times New Roman" w:hAnsi="Times New Roman" w:cs="Times New Roman"/>
                <w:b/>
                <w:bCs/>
                <w:sz w:val="24"/>
                <w:szCs w:val="24"/>
                <w:lang w:eastAsia="ru-RU"/>
              </w:rPr>
            </w:pPr>
            <w:r w:rsidRPr="00BE6E29">
              <w:rPr>
                <w:rFonts w:ascii="Times New Roman" w:hAnsi="Times New Roman" w:cs="Times New Roman"/>
                <w:b/>
                <w:bCs/>
                <w:sz w:val="24"/>
                <w:szCs w:val="24"/>
              </w:rPr>
              <w:t xml:space="preserve">Объем, ак. ч. / </w:t>
            </w:r>
            <w:r w:rsidRPr="00BE6E29">
              <w:rPr>
                <w:rFonts w:ascii="Times New Roman" w:hAnsi="Times New Roman" w:cs="Times New Roman"/>
                <w:b/>
                <w:bCs/>
                <w:sz w:val="24"/>
                <w:szCs w:val="24"/>
              </w:rPr>
              <w:br/>
              <w:t xml:space="preserve">в том числе </w:t>
            </w:r>
            <w:r w:rsidRPr="00BE6E29">
              <w:rPr>
                <w:rFonts w:ascii="Times New Roman" w:hAnsi="Times New Roman" w:cs="Times New Roman"/>
                <w:b/>
                <w:bCs/>
                <w:sz w:val="24"/>
                <w:szCs w:val="24"/>
              </w:rPr>
              <w:br/>
              <w:t xml:space="preserve">в форме практической подготовки, </w:t>
            </w:r>
            <w:r w:rsidRPr="00BE6E29">
              <w:rPr>
                <w:rFonts w:ascii="Times New Roman" w:hAnsi="Times New Roman" w:cs="Times New Roman"/>
                <w:b/>
                <w:bCs/>
                <w:sz w:val="24"/>
                <w:szCs w:val="24"/>
              </w:rPr>
              <w:br/>
              <w:t>ак. ч.</w:t>
            </w:r>
          </w:p>
        </w:tc>
        <w:tc>
          <w:tcPr>
            <w:tcW w:w="2409" w:type="dxa"/>
          </w:tcPr>
          <w:p w14:paraId="6CB5E939" w14:textId="77777777" w:rsidR="00AD34E6" w:rsidRPr="00BE6E29" w:rsidRDefault="00AD34E6" w:rsidP="00AD5821">
            <w:pPr>
              <w:suppressAutoHyphens/>
              <w:jc w:val="center"/>
              <w:rPr>
                <w:rFonts w:ascii="Times New Roman" w:eastAsia="Times New Roman" w:hAnsi="Times New Roman" w:cs="Times New Roman"/>
                <w:b/>
                <w:bCs/>
                <w:sz w:val="24"/>
                <w:szCs w:val="24"/>
                <w:lang w:eastAsia="ru-RU"/>
              </w:rPr>
            </w:pPr>
            <w:r w:rsidRPr="00BE6E29">
              <w:rPr>
                <w:rFonts w:ascii="Times New Roman" w:hAnsi="Times New Roman" w:cs="Times New Roman"/>
                <w:b/>
                <w:bCs/>
                <w:sz w:val="24"/>
                <w:szCs w:val="24"/>
              </w:rPr>
              <w:t>Коды компетенций, формированию которых способствует элемент программы</w:t>
            </w:r>
          </w:p>
        </w:tc>
      </w:tr>
      <w:tr w:rsidR="00AD34E6" w:rsidRPr="00BE6E29" w14:paraId="04A12B51" w14:textId="77777777" w:rsidTr="00AD5821">
        <w:tc>
          <w:tcPr>
            <w:tcW w:w="9634" w:type="dxa"/>
            <w:gridSpan w:val="3"/>
          </w:tcPr>
          <w:p w14:paraId="1EEE224B" w14:textId="77777777" w:rsidR="00AD34E6" w:rsidRPr="00BE6E29" w:rsidRDefault="00AD34E6" w:rsidP="00AD5821">
            <w:pPr>
              <w:rPr>
                <w:rFonts w:ascii="Times New Roman" w:eastAsia="Times New Roman" w:hAnsi="Times New Roman" w:cs="Times New Roman"/>
                <w:i/>
                <w:sz w:val="24"/>
                <w:szCs w:val="24"/>
                <w:lang w:eastAsia="ru-RU"/>
              </w:rPr>
            </w:pPr>
            <w:r w:rsidRPr="00BE6E29">
              <w:rPr>
                <w:rFonts w:ascii="Times New Roman" w:eastAsia="Calibri" w:hAnsi="Times New Roman" w:cs="Times New Roman"/>
                <w:b/>
                <w:bCs/>
                <w:sz w:val="24"/>
                <w:szCs w:val="24"/>
              </w:rPr>
              <w:t>Раздел 1. Основные правила оформления чертежей и правила геометрического построения</w:t>
            </w:r>
          </w:p>
        </w:tc>
        <w:tc>
          <w:tcPr>
            <w:tcW w:w="2694" w:type="dxa"/>
          </w:tcPr>
          <w:p w14:paraId="30A66087" w14:textId="77777777" w:rsidR="00AD34E6" w:rsidRPr="00BE6E29" w:rsidRDefault="00AD34E6" w:rsidP="00AD5821">
            <w:pPr>
              <w:jc w:val="center"/>
              <w:rPr>
                <w:rFonts w:ascii="Times New Roman" w:eastAsia="Times New Roman" w:hAnsi="Times New Roman" w:cs="Times New Roman"/>
                <w:b/>
                <w:bCs/>
                <w:sz w:val="24"/>
                <w:szCs w:val="24"/>
                <w:lang w:eastAsia="ru-RU"/>
              </w:rPr>
            </w:pPr>
            <w:r w:rsidRPr="007C7230">
              <w:rPr>
                <w:rFonts w:ascii="Times New Roman" w:eastAsia="Times New Roman" w:hAnsi="Times New Roman" w:cs="Times New Roman"/>
                <w:b/>
                <w:bCs/>
                <w:sz w:val="24"/>
                <w:szCs w:val="24"/>
                <w:lang w:eastAsia="ru-RU"/>
              </w:rPr>
              <w:t>74/</w:t>
            </w:r>
            <w:r>
              <w:rPr>
                <w:rFonts w:ascii="Times New Roman" w:eastAsia="Times New Roman" w:hAnsi="Times New Roman" w:cs="Times New Roman"/>
                <w:b/>
                <w:bCs/>
                <w:sz w:val="24"/>
                <w:szCs w:val="24"/>
                <w:lang w:eastAsia="ru-RU"/>
              </w:rPr>
              <w:t xml:space="preserve">50 </w:t>
            </w:r>
          </w:p>
        </w:tc>
        <w:tc>
          <w:tcPr>
            <w:tcW w:w="2409" w:type="dxa"/>
          </w:tcPr>
          <w:p w14:paraId="79D1E73E" w14:textId="77777777" w:rsidR="00AD34E6" w:rsidRPr="00BE6E29" w:rsidRDefault="00AD34E6" w:rsidP="00AD5821">
            <w:pPr>
              <w:rPr>
                <w:rFonts w:ascii="Times New Roman" w:eastAsia="Times New Roman" w:hAnsi="Times New Roman" w:cs="Times New Roman"/>
                <w:b/>
                <w:bCs/>
                <w:sz w:val="24"/>
                <w:szCs w:val="24"/>
                <w:lang w:eastAsia="ru-RU"/>
              </w:rPr>
            </w:pPr>
          </w:p>
        </w:tc>
      </w:tr>
      <w:tr w:rsidR="00AD34E6" w:rsidRPr="00BE6E29" w14:paraId="689611F0" w14:textId="77777777" w:rsidTr="00AD5821">
        <w:tc>
          <w:tcPr>
            <w:tcW w:w="2972" w:type="dxa"/>
            <w:gridSpan w:val="2"/>
            <w:vMerge w:val="restart"/>
          </w:tcPr>
          <w:p w14:paraId="36076438" w14:textId="77777777" w:rsidR="00AD34E6" w:rsidRPr="00BE6E29" w:rsidRDefault="00AD34E6" w:rsidP="00AD5821">
            <w:pPr>
              <w:rPr>
                <w:rFonts w:ascii="Times New Roman" w:eastAsia="Calibri" w:hAnsi="Times New Roman" w:cs="Times New Roman"/>
                <w:bCs/>
                <w:sz w:val="24"/>
                <w:szCs w:val="24"/>
              </w:rPr>
            </w:pPr>
            <w:r w:rsidRPr="00BE6E29">
              <w:rPr>
                <w:rFonts w:ascii="Times New Roman" w:eastAsia="Times New Roman" w:hAnsi="Times New Roman" w:cs="Times New Roman"/>
                <w:b/>
                <w:bCs/>
                <w:sz w:val="24"/>
                <w:szCs w:val="24"/>
                <w:lang w:eastAsia="ru-RU"/>
              </w:rPr>
              <w:t xml:space="preserve">Тема 1.1 </w:t>
            </w:r>
            <w:r w:rsidRPr="00BE6E29">
              <w:rPr>
                <w:rFonts w:ascii="Times New Roman" w:eastAsia="Calibri" w:hAnsi="Times New Roman" w:cs="Times New Roman"/>
                <w:bCs/>
                <w:sz w:val="24"/>
                <w:szCs w:val="24"/>
              </w:rPr>
              <w:t>Геометрическое черчение</w:t>
            </w:r>
          </w:p>
          <w:p w14:paraId="549C8F1C" w14:textId="77777777" w:rsidR="00AD34E6" w:rsidRPr="00BE6E29" w:rsidRDefault="00AD34E6" w:rsidP="00AD5821">
            <w:pPr>
              <w:rPr>
                <w:rFonts w:ascii="Times New Roman" w:eastAsia="Times New Roman" w:hAnsi="Times New Roman" w:cs="Times New Roman"/>
                <w:b/>
                <w:bCs/>
                <w:sz w:val="24"/>
                <w:szCs w:val="24"/>
                <w:lang w:eastAsia="ru-RU"/>
              </w:rPr>
            </w:pPr>
          </w:p>
        </w:tc>
        <w:tc>
          <w:tcPr>
            <w:tcW w:w="6662" w:type="dxa"/>
          </w:tcPr>
          <w:p w14:paraId="152B0C0D" w14:textId="77777777" w:rsidR="00AD34E6" w:rsidRPr="00BE6E29" w:rsidRDefault="00AD34E6" w:rsidP="00AD5821">
            <w:pPr>
              <w:rPr>
                <w:rFonts w:ascii="Times New Roman" w:eastAsia="Times New Roman" w:hAnsi="Times New Roman" w:cs="Times New Roman"/>
                <w:b/>
                <w:sz w:val="24"/>
                <w:szCs w:val="24"/>
                <w:lang w:eastAsia="ru-RU"/>
              </w:rPr>
            </w:pPr>
            <w:r w:rsidRPr="00BE6E29">
              <w:rPr>
                <w:rFonts w:ascii="Times New Roman" w:eastAsia="Times New Roman" w:hAnsi="Times New Roman" w:cs="Times New Roman"/>
                <w:b/>
                <w:bCs/>
                <w:sz w:val="24"/>
                <w:szCs w:val="24"/>
                <w:lang w:eastAsia="ru-RU"/>
              </w:rPr>
              <w:t xml:space="preserve">Содержание </w:t>
            </w:r>
          </w:p>
        </w:tc>
        <w:tc>
          <w:tcPr>
            <w:tcW w:w="2694" w:type="dxa"/>
          </w:tcPr>
          <w:p w14:paraId="2F7A1143" w14:textId="77777777" w:rsidR="00AD34E6" w:rsidRPr="00BE6E29" w:rsidRDefault="00AD34E6" w:rsidP="00AD5821">
            <w:pPr>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18</w:t>
            </w:r>
          </w:p>
        </w:tc>
        <w:tc>
          <w:tcPr>
            <w:tcW w:w="2409" w:type="dxa"/>
            <w:vMerge w:val="restart"/>
          </w:tcPr>
          <w:p w14:paraId="78F4F634" w14:textId="77777777" w:rsidR="00AD34E6" w:rsidRPr="00BE6E29" w:rsidRDefault="00AD34E6" w:rsidP="00AD5821">
            <w:pPr>
              <w:rPr>
                <w:rFonts w:ascii="Times New Roman" w:eastAsia="Times New Roman" w:hAnsi="Times New Roman" w:cs="Times New Roman"/>
                <w:b/>
                <w:bCs/>
                <w:sz w:val="24"/>
                <w:szCs w:val="24"/>
                <w:lang w:eastAsia="ru-RU"/>
              </w:rPr>
            </w:pPr>
            <w:r w:rsidRPr="00BE6E29">
              <w:rPr>
                <w:rFonts w:ascii="Times New Roman" w:eastAsia="Calibri" w:hAnsi="Times New Roman" w:cs="Times New Roman"/>
                <w:sz w:val="24"/>
                <w:szCs w:val="24"/>
              </w:rPr>
              <w:t xml:space="preserve">ОК </w:t>
            </w:r>
            <w:r>
              <w:rPr>
                <w:rFonts w:ascii="Times New Roman" w:eastAsia="Calibri" w:hAnsi="Times New Roman" w:cs="Times New Roman"/>
                <w:sz w:val="24"/>
                <w:szCs w:val="24"/>
              </w:rPr>
              <w:t>0</w:t>
            </w:r>
            <w:r w:rsidRPr="00BE6E29">
              <w:rPr>
                <w:rFonts w:ascii="Times New Roman" w:eastAsia="Calibri" w:hAnsi="Times New Roman" w:cs="Times New Roman"/>
                <w:sz w:val="24"/>
                <w:szCs w:val="24"/>
              </w:rPr>
              <w:t xml:space="preserve">1, ОК </w:t>
            </w:r>
            <w:r>
              <w:rPr>
                <w:rFonts w:ascii="Times New Roman" w:eastAsia="Calibri" w:hAnsi="Times New Roman" w:cs="Times New Roman"/>
                <w:sz w:val="24"/>
                <w:szCs w:val="24"/>
              </w:rPr>
              <w:t>0</w:t>
            </w:r>
            <w:r w:rsidRPr="00BE6E29">
              <w:rPr>
                <w:rFonts w:ascii="Times New Roman" w:eastAsia="Calibri" w:hAnsi="Times New Roman" w:cs="Times New Roman"/>
                <w:sz w:val="24"/>
                <w:szCs w:val="24"/>
              </w:rPr>
              <w:t xml:space="preserve">2, ОК </w:t>
            </w:r>
            <w:r>
              <w:rPr>
                <w:rFonts w:ascii="Times New Roman" w:eastAsia="Calibri" w:hAnsi="Times New Roman" w:cs="Times New Roman"/>
                <w:sz w:val="24"/>
                <w:szCs w:val="24"/>
              </w:rPr>
              <w:t>0</w:t>
            </w:r>
            <w:r w:rsidRPr="00BE6E29">
              <w:rPr>
                <w:rFonts w:ascii="Times New Roman" w:eastAsia="Calibri" w:hAnsi="Times New Roman" w:cs="Times New Roman"/>
                <w:sz w:val="24"/>
                <w:szCs w:val="24"/>
              </w:rPr>
              <w:t xml:space="preserve">5, ОК </w:t>
            </w:r>
            <w:r>
              <w:rPr>
                <w:rFonts w:ascii="Times New Roman" w:eastAsia="Calibri" w:hAnsi="Times New Roman" w:cs="Times New Roman"/>
                <w:sz w:val="24"/>
                <w:szCs w:val="24"/>
              </w:rPr>
              <w:t>0</w:t>
            </w:r>
            <w:r w:rsidRPr="00BE6E29">
              <w:rPr>
                <w:rFonts w:ascii="Times New Roman" w:eastAsia="Calibri" w:hAnsi="Times New Roman" w:cs="Times New Roman"/>
                <w:sz w:val="24"/>
                <w:szCs w:val="24"/>
              </w:rPr>
              <w:t>9</w:t>
            </w:r>
            <w:r>
              <w:rPr>
                <w:rFonts w:ascii="Times New Roman" w:eastAsia="Calibri" w:hAnsi="Times New Roman" w:cs="Times New Roman"/>
                <w:sz w:val="24"/>
                <w:szCs w:val="24"/>
              </w:rPr>
              <w:t>, ПК 2.2</w:t>
            </w:r>
          </w:p>
        </w:tc>
      </w:tr>
      <w:tr w:rsidR="00AD34E6" w:rsidRPr="00BE6E29" w14:paraId="26B08CE0" w14:textId="77777777" w:rsidTr="00AD5821">
        <w:trPr>
          <w:trHeight w:val="396"/>
        </w:trPr>
        <w:tc>
          <w:tcPr>
            <w:tcW w:w="2972" w:type="dxa"/>
            <w:gridSpan w:val="2"/>
            <w:vMerge/>
          </w:tcPr>
          <w:p w14:paraId="603B1780" w14:textId="77777777" w:rsidR="00AD34E6" w:rsidRPr="00BE6E29" w:rsidRDefault="00AD34E6" w:rsidP="00AD5821">
            <w:pPr>
              <w:rPr>
                <w:rFonts w:ascii="Times New Roman" w:eastAsia="Times New Roman" w:hAnsi="Times New Roman" w:cs="Times New Roman"/>
                <w:b/>
                <w:bCs/>
                <w:sz w:val="24"/>
                <w:szCs w:val="24"/>
                <w:lang w:eastAsia="ru-RU"/>
              </w:rPr>
            </w:pPr>
          </w:p>
        </w:tc>
        <w:tc>
          <w:tcPr>
            <w:tcW w:w="6662" w:type="dxa"/>
          </w:tcPr>
          <w:p w14:paraId="5601783E" w14:textId="77777777" w:rsidR="00AD34E6" w:rsidRPr="00BE6E29" w:rsidRDefault="00AD34E6" w:rsidP="00AD5821">
            <w:pPr>
              <w:suppressAutoHyphens/>
              <w:jc w:val="both"/>
              <w:rPr>
                <w:rFonts w:ascii="Times New Roman" w:eastAsia="Times New Roman" w:hAnsi="Times New Roman" w:cs="Times New Roman"/>
                <w:sz w:val="24"/>
                <w:szCs w:val="24"/>
                <w:lang w:eastAsia="ru-RU"/>
              </w:rPr>
            </w:pPr>
            <w:r w:rsidRPr="00BE6E29">
              <w:rPr>
                <w:rFonts w:ascii="Times New Roman" w:eastAsia="Calibri" w:hAnsi="Times New Roman" w:cs="Times New Roman"/>
                <w:sz w:val="24"/>
                <w:szCs w:val="24"/>
              </w:rPr>
              <w:t>1.  Общие сведения о стандартах</w:t>
            </w:r>
            <w:r>
              <w:rPr>
                <w:rFonts w:ascii="Times New Roman" w:eastAsia="Calibri" w:hAnsi="Times New Roman" w:cs="Times New Roman"/>
                <w:sz w:val="24"/>
                <w:szCs w:val="24"/>
              </w:rPr>
              <w:t xml:space="preserve">. </w:t>
            </w:r>
            <w:r w:rsidRPr="00BE6E29">
              <w:rPr>
                <w:rFonts w:ascii="Times New Roman" w:eastAsia="Calibri" w:hAnsi="Times New Roman" w:cs="Times New Roman"/>
                <w:sz w:val="24"/>
                <w:szCs w:val="24"/>
              </w:rPr>
              <w:t>Линии чертежа. Шрифт чертежный и выполнение надписей на чертежах.</w:t>
            </w:r>
          </w:p>
        </w:tc>
        <w:tc>
          <w:tcPr>
            <w:tcW w:w="2694" w:type="dxa"/>
          </w:tcPr>
          <w:p w14:paraId="116ECE33" w14:textId="77777777" w:rsidR="00AD34E6" w:rsidRPr="00BE6E29" w:rsidRDefault="00AD34E6" w:rsidP="00AD5821">
            <w:pPr>
              <w:suppressAutoHyphens/>
              <w:jc w:val="center"/>
              <w:rPr>
                <w:rFonts w:ascii="Times New Roman" w:eastAsia="Times New Roman" w:hAnsi="Times New Roman" w:cs="Times New Roman"/>
                <w:sz w:val="24"/>
                <w:szCs w:val="24"/>
                <w:lang w:eastAsia="ru-RU"/>
              </w:rPr>
            </w:pPr>
            <w:r w:rsidRPr="00BE6E29">
              <w:rPr>
                <w:rFonts w:ascii="Times New Roman" w:eastAsia="Times New Roman" w:hAnsi="Times New Roman" w:cs="Times New Roman"/>
                <w:sz w:val="24"/>
                <w:szCs w:val="24"/>
                <w:lang w:eastAsia="ru-RU"/>
              </w:rPr>
              <w:t>2</w:t>
            </w:r>
          </w:p>
        </w:tc>
        <w:tc>
          <w:tcPr>
            <w:tcW w:w="2409" w:type="dxa"/>
            <w:vMerge/>
          </w:tcPr>
          <w:p w14:paraId="62E92EAD" w14:textId="77777777" w:rsidR="00AD34E6" w:rsidRPr="00BE6E29" w:rsidRDefault="00AD34E6" w:rsidP="00AD5821">
            <w:pPr>
              <w:suppressAutoHyphens/>
              <w:jc w:val="both"/>
              <w:rPr>
                <w:rFonts w:ascii="Times New Roman" w:eastAsia="Times New Roman" w:hAnsi="Times New Roman" w:cs="Times New Roman"/>
                <w:sz w:val="24"/>
                <w:szCs w:val="24"/>
                <w:lang w:eastAsia="ru-RU"/>
              </w:rPr>
            </w:pPr>
          </w:p>
        </w:tc>
      </w:tr>
      <w:tr w:rsidR="00AD34E6" w:rsidRPr="00BE6E29" w14:paraId="503917BC" w14:textId="77777777" w:rsidTr="00AD5821">
        <w:trPr>
          <w:trHeight w:val="396"/>
        </w:trPr>
        <w:tc>
          <w:tcPr>
            <w:tcW w:w="2972" w:type="dxa"/>
            <w:gridSpan w:val="2"/>
            <w:vMerge/>
          </w:tcPr>
          <w:p w14:paraId="5E1921AC" w14:textId="77777777" w:rsidR="00AD34E6" w:rsidRPr="00BE6E29" w:rsidRDefault="00AD34E6" w:rsidP="00AD5821">
            <w:pPr>
              <w:rPr>
                <w:rFonts w:ascii="Times New Roman" w:eastAsia="Times New Roman" w:hAnsi="Times New Roman" w:cs="Times New Roman"/>
                <w:b/>
                <w:bCs/>
                <w:sz w:val="24"/>
                <w:szCs w:val="24"/>
                <w:lang w:eastAsia="ru-RU"/>
              </w:rPr>
            </w:pPr>
          </w:p>
        </w:tc>
        <w:tc>
          <w:tcPr>
            <w:tcW w:w="6662" w:type="dxa"/>
          </w:tcPr>
          <w:p w14:paraId="052DBB73" w14:textId="77777777" w:rsidR="00AD34E6" w:rsidRPr="00BE6E29" w:rsidRDefault="00AD34E6" w:rsidP="00AD5821">
            <w:pPr>
              <w:suppressAutoHyphens/>
              <w:jc w:val="both"/>
              <w:rPr>
                <w:rFonts w:ascii="Times New Roman" w:eastAsia="Calibri" w:hAnsi="Times New Roman" w:cs="Times New Roman"/>
                <w:sz w:val="24"/>
                <w:szCs w:val="24"/>
              </w:rPr>
            </w:pPr>
            <w:r w:rsidRPr="00BE6E29">
              <w:rPr>
                <w:rFonts w:ascii="Times New Roman" w:eastAsia="Calibri" w:hAnsi="Times New Roman" w:cs="Times New Roman"/>
                <w:sz w:val="24"/>
                <w:szCs w:val="24"/>
              </w:rPr>
              <w:t>2.Основные правила нанесения размеров на чертежах. Геометрические построения и правила вычерчивания контуров технических деталей. Деление окружности на равные части. Построение правильных вписанных многоугольников.  Сопряжения двух прямых. Сопряжения двух окружностей. Сопряжение окружности и прямой</w:t>
            </w:r>
          </w:p>
        </w:tc>
        <w:tc>
          <w:tcPr>
            <w:tcW w:w="2694" w:type="dxa"/>
          </w:tcPr>
          <w:p w14:paraId="467CD6D6" w14:textId="77777777" w:rsidR="00AD34E6" w:rsidRPr="00BE6E29" w:rsidRDefault="00AD34E6" w:rsidP="00AD5821">
            <w:pPr>
              <w:suppressAutoHyphens/>
              <w:jc w:val="center"/>
              <w:rPr>
                <w:rFonts w:ascii="Times New Roman" w:eastAsia="Times New Roman" w:hAnsi="Times New Roman" w:cs="Times New Roman"/>
                <w:sz w:val="24"/>
                <w:szCs w:val="24"/>
                <w:lang w:eastAsia="ru-RU"/>
              </w:rPr>
            </w:pPr>
            <w:r w:rsidRPr="00BE6E29">
              <w:rPr>
                <w:rFonts w:ascii="Times New Roman" w:eastAsia="Times New Roman" w:hAnsi="Times New Roman" w:cs="Times New Roman"/>
                <w:sz w:val="24"/>
                <w:szCs w:val="24"/>
                <w:lang w:eastAsia="ru-RU"/>
              </w:rPr>
              <w:t>2</w:t>
            </w:r>
          </w:p>
        </w:tc>
        <w:tc>
          <w:tcPr>
            <w:tcW w:w="2409" w:type="dxa"/>
            <w:vMerge/>
          </w:tcPr>
          <w:p w14:paraId="3E4AA217" w14:textId="77777777" w:rsidR="00AD34E6" w:rsidRPr="00BE6E29" w:rsidRDefault="00AD34E6" w:rsidP="00AD5821">
            <w:pPr>
              <w:suppressAutoHyphens/>
              <w:jc w:val="both"/>
              <w:rPr>
                <w:rFonts w:ascii="Times New Roman" w:eastAsia="Times New Roman" w:hAnsi="Times New Roman" w:cs="Times New Roman"/>
                <w:sz w:val="24"/>
                <w:szCs w:val="24"/>
                <w:lang w:eastAsia="ru-RU"/>
              </w:rPr>
            </w:pPr>
          </w:p>
        </w:tc>
      </w:tr>
      <w:tr w:rsidR="00AD34E6" w:rsidRPr="00BE6E29" w14:paraId="2D34985A" w14:textId="77777777" w:rsidTr="00AD5821">
        <w:trPr>
          <w:trHeight w:val="20"/>
        </w:trPr>
        <w:tc>
          <w:tcPr>
            <w:tcW w:w="2972" w:type="dxa"/>
            <w:gridSpan w:val="2"/>
            <w:vMerge/>
          </w:tcPr>
          <w:p w14:paraId="395056CC" w14:textId="77777777" w:rsidR="00AD34E6" w:rsidRPr="00BE6E29" w:rsidRDefault="00AD34E6" w:rsidP="00AD5821">
            <w:pPr>
              <w:rPr>
                <w:rFonts w:ascii="Times New Roman" w:eastAsia="Times New Roman" w:hAnsi="Times New Roman" w:cs="Times New Roman"/>
                <w:b/>
                <w:bCs/>
                <w:sz w:val="24"/>
                <w:szCs w:val="24"/>
                <w:lang w:eastAsia="ru-RU"/>
              </w:rPr>
            </w:pPr>
          </w:p>
        </w:tc>
        <w:tc>
          <w:tcPr>
            <w:tcW w:w="6662" w:type="dxa"/>
          </w:tcPr>
          <w:p w14:paraId="5A1E9F3B" w14:textId="77777777" w:rsidR="00AD34E6" w:rsidRPr="00BE6E29" w:rsidRDefault="00AD34E6" w:rsidP="00AD5821">
            <w:pPr>
              <w:suppressAutoHyphens/>
              <w:jc w:val="both"/>
              <w:rPr>
                <w:rFonts w:ascii="Times New Roman" w:eastAsia="Times New Roman" w:hAnsi="Times New Roman" w:cs="Times New Roman"/>
                <w:b/>
                <w:sz w:val="24"/>
                <w:szCs w:val="24"/>
                <w:lang w:eastAsia="ru-RU"/>
              </w:rPr>
            </w:pPr>
            <w:r w:rsidRPr="00BE6E29">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63CF9371" w14:textId="77777777" w:rsidR="00AD34E6" w:rsidRPr="00BE6E29" w:rsidRDefault="00AD34E6" w:rsidP="00AD5821">
            <w:pPr>
              <w:suppressAutoHyphens/>
              <w:jc w:val="center"/>
              <w:rPr>
                <w:rFonts w:ascii="Times New Roman" w:eastAsia="Times New Roman" w:hAnsi="Times New Roman" w:cs="Times New Roman"/>
                <w:b/>
                <w:bCs/>
                <w:sz w:val="24"/>
                <w:szCs w:val="24"/>
                <w:lang w:eastAsia="ru-RU"/>
              </w:rPr>
            </w:pPr>
            <w:r w:rsidRPr="007C7230">
              <w:rPr>
                <w:rFonts w:ascii="Times New Roman" w:eastAsia="Times New Roman" w:hAnsi="Times New Roman" w:cs="Times New Roman"/>
                <w:b/>
                <w:bCs/>
                <w:sz w:val="24"/>
                <w:szCs w:val="24"/>
                <w:lang w:eastAsia="ru-RU"/>
              </w:rPr>
              <w:t>14</w:t>
            </w:r>
          </w:p>
        </w:tc>
        <w:tc>
          <w:tcPr>
            <w:tcW w:w="2409" w:type="dxa"/>
            <w:vMerge/>
          </w:tcPr>
          <w:p w14:paraId="2D583D4E" w14:textId="77777777" w:rsidR="00AD34E6" w:rsidRPr="00BE6E29" w:rsidRDefault="00AD34E6" w:rsidP="00AD5821">
            <w:pPr>
              <w:suppressAutoHyphens/>
              <w:jc w:val="both"/>
              <w:rPr>
                <w:rFonts w:ascii="Times New Roman" w:eastAsia="Times New Roman" w:hAnsi="Times New Roman" w:cs="Times New Roman"/>
                <w:b/>
                <w:bCs/>
                <w:sz w:val="24"/>
                <w:szCs w:val="24"/>
                <w:lang w:eastAsia="ru-RU"/>
              </w:rPr>
            </w:pPr>
          </w:p>
        </w:tc>
      </w:tr>
      <w:tr w:rsidR="00AD34E6" w:rsidRPr="00BE6E29" w14:paraId="614F5128" w14:textId="77777777" w:rsidTr="00AD5821">
        <w:trPr>
          <w:trHeight w:val="204"/>
        </w:trPr>
        <w:tc>
          <w:tcPr>
            <w:tcW w:w="2972" w:type="dxa"/>
            <w:gridSpan w:val="2"/>
            <w:vMerge/>
          </w:tcPr>
          <w:p w14:paraId="55C58551" w14:textId="77777777" w:rsidR="00AD34E6" w:rsidRPr="00BE6E29" w:rsidRDefault="00AD34E6" w:rsidP="00AD5821">
            <w:pPr>
              <w:rPr>
                <w:rFonts w:ascii="Times New Roman" w:eastAsia="Times New Roman" w:hAnsi="Times New Roman" w:cs="Times New Roman"/>
                <w:b/>
                <w:bCs/>
                <w:sz w:val="24"/>
                <w:szCs w:val="24"/>
                <w:lang w:eastAsia="ru-RU"/>
              </w:rPr>
            </w:pPr>
          </w:p>
        </w:tc>
        <w:tc>
          <w:tcPr>
            <w:tcW w:w="6662" w:type="dxa"/>
          </w:tcPr>
          <w:p w14:paraId="15985F5A" w14:textId="77777777" w:rsidR="00AD34E6" w:rsidRPr="00BE6E29" w:rsidRDefault="00AD34E6" w:rsidP="00AD5821">
            <w:pPr>
              <w:suppressAutoHyphens/>
              <w:jc w:val="both"/>
              <w:rPr>
                <w:rFonts w:ascii="Times New Roman" w:eastAsia="Times New Roman" w:hAnsi="Times New Roman" w:cs="Times New Roman"/>
                <w:iCs/>
                <w:sz w:val="24"/>
                <w:szCs w:val="24"/>
                <w:lang w:eastAsia="ru-RU"/>
              </w:rPr>
            </w:pPr>
            <w:r w:rsidRPr="00BE6E29">
              <w:rPr>
                <w:rFonts w:ascii="Times New Roman" w:hAnsi="Times New Roman" w:cs="Times New Roman"/>
                <w:bCs/>
                <w:sz w:val="24"/>
                <w:szCs w:val="24"/>
              </w:rPr>
              <w:t>Графическая работа по выполнению линий, букв, ци</w:t>
            </w:r>
            <w:r>
              <w:rPr>
                <w:rFonts w:ascii="Times New Roman" w:hAnsi="Times New Roman" w:cs="Times New Roman"/>
                <w:bCs/>
                <w:sz w:val="24"/>
                <w:szCs w:val="24"/>
              </w:rPr>
              <w:t xml:space="preserve">фр и надписей чертежным шрифтом </w:t>
            </w:r>
          </w:p>
        </w:tc>
        <w:tc>
          <w:tcPr>
            <w:tcW w:w="2694" w:type="dxa"/>
          </w:tcPr>
          <w:p w14:paraId="118EBAE4" w14:textId="77777777" w:rsidR="00AD34E6" w:rsidRPr="00BE6E29" w:rsidRDefault="00AD34E6" w:rsidP="00AD5821">
            <w:pPr>
              <w:suppressAutoHyphens/>
              <w:jc w:val="center"/>
              <w:rPr>
                <w:rFonts w:ascii="Times New Roman" w:eastAsia="Times New Roman" w:hAnsi="Times New Roman" w:cs="Times New Roman"/>
                <w:sz w:val="24"/>
                <w:szCs w:val="24"/>
                <w:lang w:eastAsia="ru-RU"/>
              </w:rPr>
            </w:pPr>
            <w:r w:rsidRPr="00BE6E29">
              <w:rPr>
                <w:rFonts w:ascii="Times New Roman" w:eastAsia="Times New Roman" w:hAnsi="Times New Roman" w:cs="Times New Roman"/>
                <w:sz w:val="24"/>
                <w:szCs w:val="24"/>
                <w:lang w:eastAsia="ru-RU"/>
              </w:rPr>
              <w:t>4</w:t>
            </w:r>
          </w:p>
        </w:tc>
        <w:tc>
          <w:tcPr>
            <w:tcW w:w="2409" w:type="dxa"/>
            <w:vMerge/>
          </w:tcPr>
          <w:p w14:paraId="2BA48356" w14:textId="77777777" w:rsidR="00AD34E6" w:rsidRPr="00BE6E29" w:rsidRDefault="00AD34E6" w:rsidP="00AD5821">
            <w:pPr>
              <w:suppressAutoHyphens/>
              <w:jc w:val="both"/>
              <w:rPr>
                <w:rFonts w:ascii="Times New Roman" w:eastAsia="Times New Roman" w:hAnsi="Times New Roman" w:cs="Times New Roman"/>
                <w:sz w:val="24"/>
                <w:szCs w:val="24"/>
                <w:lang w:eastAsia="ru-RU"/>
              </w:rPr>
            </w:pPr>
          </w:p>
        </w:tc>
      </w:tr>
      <w:tr w:rsidR="00AD34E6" w:rsidRPr="00BE6E29" w14:paraId="293E0719" w14:textId="77777777" w:rsidTr="00AD5821">
        <w:trPr>
          <w:trHeight w:val="73"/>
        </w:trPr>
        <w:tc>
          <w:tcPr>
            <w:tcW w:w="2972" w:type="dxa"/>
            <w:gridSpan w:val="2"/>
            <w:vMerge/>
          </w:tcPr>
          <w:p w14:paraId="3AE96058" w14:textId="77777777" w:rsidR="00AD34E6" w:rsidRPr="00BE6E29" w:rsidRDefault="00AD34E6" w:rsidP="00AD5821">
            <w:pPr>
              <w:rPr>
                <w:rFonts w:ascii="Times New Roman" w:eastAsia="Times New Roman" w:hAnsi="Times New Roman" w:cs="Times New Roman"/>
                <w:b/>
                <w:bCs/>
                <w:sz w:val="24"/>
                <w:szCs w:val="24"/>
                <w:lang w:eastAsia="ru-RU"/>
              </w:rPr>
            </w:pPr>
          </w:p>
        </w:tc>
        <w:tc>
          <w:tcPr>
            <w:tcW w:w="6662" w:type="dxa"/>
          </w:tcPr>
          <w:p w14:paraId="2621F0A1" w14:textId="77777777" w:rsidR="00AD34E6" w:rsidRPr="00BE6E29" w:rsidRDefault="00AD34E6" w:rsidP="00AD5821">
            <w:pPr>
              <w:suppressAutoHyphens/>
              <w:jc w:val="both"/>
              <w:rPr>
                <w:rFonts w:ascii="Times New Roman" w:eastAsia="Times New Roman" w:hAnsi="Times New Roman" w:cs="Times New Roman"/>
                <w:sz w:val="24"/>
                <w:szCs w:val="24"/>
                <w:lang w:eastAsia="ru-RU"/>
              </w:rPr>
            </w:pPr>
            <w:r w:rsidRPr="00BE6E29">
              <w:rPr>
                <w:rFonts w:ascii="Times New Roman" w:hAnsi="Times New Roman" w:cs="Times New Roman"/>
                <w:bCs/>
                <w:sz w:val="24"/>
                <w:szCs w:val="24"/>
              </w:rPr>
              <w:t>Практическая работа  «Деление окружности на равные части»</w:t>
            </w:r>
            <w:r>
              <w:rPr>
                <w:rFonts w:ascii="Times New Roman" w:hAnsi="Times New Roman" w:cs="Times New Roman"/>
                <w:bCs/>
                <w:sz w:val="24"/>
                <w:szCs w:val="24"/>
              </w:rPr>
              <w:t xml:space="preserve"> </w:t>
            </w:r>
          </w:p>
        </w:tc>
        <w:tc>
          <w:tcPr>
            <w:tcW w:w="2694" w:type="dxa"/>
          </w:tcPr>
          <w:p w14:paraId="7F191019" w14:textId="77777777" w:rsidR="00AD34E6" w:rsidRPr="00BE6E29" w:rsidRDefault="00AD34E6" w:rsidP="00AD5821">
            <w:pPr>
              <w:suppressAutoHyphens/>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09" w:type="dxa"/>
            <w:vMerge/>
          </w:tcPr>
          <w:p w14:paraId="7F8B9773" w14:textId="77777777" w:rsidR="00AD34E6" w:rsidRPr="00BE6E29" w:rsidRDefault="00AD34E6" w:rsidP="00AD5821">
            <w:pPr>
              <w:suppressAutoHyphens/>
              <w:rPr>
                <w:rFonts w:ascii="Times New Roman" w:eastAsia="Times New Roman" w:hAnsi="Times New Roman" w:cs="Times New Roman"/>
                <w:sz w:val="24"/>
                <w:szCs w:val="24"/>
                <w:lang w:eastAsia="ru-RU"/>
              </w:rPr>
            </w:pPr>
          </w:p>
        </w:tc>
      </w:tr>
      <w:tr w:rsidR="00AD34E6" w:rsidRPr="00BE6E29" w14:paraId="1042FE95" w14:textId="77777777" w:rsidTr="00AD5821">
        <w:trPr>
          <w:trHeight w:val="73"/>
        </w:trPr>
        <w:tc>
          <w:tcPr>
            <w:tcW w:w="2972" w:type="dxa"/>
            <w:gridSpan w:val="2"/>
            <w:vMerge/>
          </w:tcPr>
          <w:p w14:paraId="4BA30859" w14:textId="77777777" w:rsidR="00AD34E6" w:rsidRPr="00BE6E29" w:rsidRDefault="00AD34E6" w:rsidP="00AD5821">
            <w:pPr>
              <w:rPr>
                <w:rFonts w:ascii="Times New Roman" w:eastAsia="Times New Roman" w:hAnsi="Times New Roman" w:cs="Times New Roman"/>
                <w:b/>
                <w:bCs/>
                <w:sz w:val="24"/>
                <w:szCs w:val="24"/>
                <w:lang w:eastAsia="ru-RU"/>
              </w:rPr>
            </w:pPr>
          </w:p>
        </w:tc>
        <w:tc>
          <w:tcPr>
            <w:tcW w:w="6662" w:type="dxa"/>
            <w:vAlign w:val="bottom"/>
          </w:tcPr>
          <w:p w14:paraId="488415FF" w14:textId="77777777" w:rsidR="00AD34E6" w:rsidRPr="00BE6E29" w:rsidRDefault="00AD34E6" w:rsidP="00AD5821">
            <w:pPr>
              <w:suppressAutoHyphens/>
              <w:jc w:val="both"/>
              <w:rPr>
                <w:rFonts w:ascii="Times New Roman" w:eastAsia="Times New Roman" w:hAnsi="Times New Roman" w:cs="Times New Roman"/>
                <w:sz w:val="24"/>
                <w:szCs w:val="24"/>
                <w:lang w:eastAsia="ru-RU"/>
              </w:rPr>
            </w:pPr>
            <w:r w:rsidRPr="00BE6E29">
              <w:rPr>
                <w:rFonts w:ascii="Times New Roman" w:hAnsi="Times New Roman" w:cs="Times New Roman"/>
                <w:bCs/>
                <w:sz w:val="24"/>
                <w:szCs w:val="24"/>
              </w:rPr>
              <w:t>Графическая работа по выполнени</w:t>
            </w:r>
            <w:r>
              <w:rPr>
                <w:rFonts w:ascii="Times New Roman" w:hAnsi="Times New Roman" w:cs="Times New Roman"/>
                <w:bCs/>
                <w:sz w:val="24"/>
                <w:szCs w:val="24"/>
              </w:rPr>
              <w:t xml:space="preserve">ю сопряжений и лекальных кривых </w:t>
            </w:r>
          </w:p>
        </w:tc>
        <w:tc>
          <w:tcPr>
            <w:tcW w:w="2694" w:type="dxa"/>
          </w:tcPr>
          <w:p w14:paraId="0E4CC569" w14:textId="77777777" w:rsidR="00AD34E6" w:rsidRPr="00BE6E29" w:rsidRDefault="00AD34E6" w:rsidP="00AD5821">
            <w:pPr>
              <w:suppressAutoHyphens/>
              <w:jc w:val="center"/>
              <w:rPr>
                <w:rFonts w:ascii="Times New Roman" w:eastAsia="Times New Roman" w:hAnsi="Times New Roman" w:cs="Times New Roman"/>
                <w:sz w:val="24"/>
                <w:szCs w:val="24"/>
                <w:lang w:eastAsia="ru-RU"/>
              </w:rPr>
            </w:pPr>
            <w:r w:rsidRPr="00BE6E29">
              <w:rPr>
                <w:rFonts w:ascii="Times New Roman" w:eastAsia="Times New Roman" w:hAnsi="Times New Roman" w:cs="Times New Roman"/>
                <w:sz w:val="24"/>
                <w:szCs w:val="24"/>
                <w:lang w:eastAsia="ru-RU"/>
              </w:rPr>
              <w:t>4</w:t>
            </w:r>
          </w:p>
        </w:tc>
        <w:tc>
          <w:tcPr>
            <w:tcW w:w="2409" w:type="dxa"/>
            <w:vMerge/>
          </w:tcPr>
          <w:p w14:paraId="323E0498" w14:textId="77777777" w:rsidR="00AD34E6" w:rsidRPr="00BE6E29" w:rsidRDefault="00AD34E6" w:rsidP="00AD5821">
            <w:pPr>
              <w:suppressAutoHyphens/>
              <w:rPr>
                <w:rFonts w:ascii="Times New Roman" w:eastAsia="Times New Roman" w:hAnsi="Times New Roman" w:cs="Times New Roman"/>
                <w:sz w:val="24"/>
                <w:szCs w:val="24"/>
                <w:lang w:eastAsia="ru-RU"/>
              </w:rPr>
            </w:pPr>
          </w:p>
        </w:tc>
      </w:tr>
      <w:tr w:rsidR="00AD34E6" w:rsidRPr="00BE6E29" w14:paraId="648F79D9" w14:textId="77777777" w:rsidTr="00AD5821">
        <w:trPr>
          <w:trHeight w:val="73"/>
        </w:trPr>
        <w:tc>
          <w:tcPr>
            <w:tcW w:w="2972" w:type="dxa"/>
            <w:gridSpan w:val="2"/>
            <w:vMerge/>
          </w:tcPr>
          <w:p w14:paraId="752D58EA" w14:textId="77777777" w:rsidR="00AD34E6" w:rsidRPr="00BE6E29" w:rsidRDefault="00AD34E6" w:rsidP="00AD5821">
            <w:pPr>
              <w:rPr>
                <w:rFonts w:ascii="Times New Roman" w:eastAsia="Times New Roman" w:hAnsi="Times New Roman" w:cs="Times New Roman"/>
                <w:b/>
                <w:bCs/>
                <w:sz w:val="24"/>
                <w:szCs w:val="24"/>
                <w:lang w:eastAsia="ru-RU"/>
              </w:rPr>
            </w:pPr>
          </w:p>
        </w:tc>
        <w:tc>
          <w:tcPr>
            <w:tcW w:w="6662" w:type="dxa"/>
            <w:vAlign w:val="bottom"/>
          </w:tcPr>
          <w:p w14:paraId="67B91173" w14:textId="77777777" w:rsidR="00AD34E6" w:rsidRPr="00BE6E29" w:rsidRDefault="00AD34E6" w:rsidP="00AD5821">
            <w:pPr>
              <w:suppressAutoHyphens/>
              <w:jc w:val="both"/>
              <w:rPr>
                <w:rFonts w:ascii="Times New Roman" w:eastAsia="Times New Roman" w:hAnsi="Times New Roman" w:cs="Times New Roman"/>
                <w:sz w:val="24"/>
                <w:szCs w:val="24"/>
                <w:lang w:eastAsia="ru-RU"/>
              </w:rPr>
            </w:pPr>
            <w:r w:rsidRPr="00BE6E29">
              <w:rPr>
                <w:rFonts w:ascii="Times New Roman" w:hAnsi="Times New Roman" w:cs="Times New Roman"/>
                <w:bCs/>
                <w:sz w:val="24"/>
                <w:szCs w:val="24"/>
              </w:rPr>
              <w:t>Графическая работа по вычерчив</w:t>
            </w:r>
            <w:r>
              <w:rPr>
                <w:rFonts w:ascii="Times New Roman" w:hAnsi="Times New Roman" w:cs="Times New Roman"/>
                <w:bCs/>
                <w:sz w:val="24"/>
                <w:szCs w:val="24"/>
              </w:rPr>
              <w:t>анию контура технической детали</w:t>
            </w:r>
          </w:p>
        </w:tc>
        <w:tc>
          <w:tcPr>
            <w:tcW w:w="2694" w:type="dxa"/>
          </w:tcPr>
          <w:p w14:paraId="41DF6023" w14:textId="77777777" w:rsidR="00AD34E6" w:rsidRPr="00BE6E29" w:rsidRDefault="00AD34E6" w:rsidP="00AD5821">
            <w:pPr>
              <w:suppressAutoHyphens/>
              <w:jc w:val="center"/>
              <w:rPr>
                <w:rFonts w:ascii="Times New Roman" w:eastAsia="Times New Roman" w:hAnsi="Times New Roman" w:cs="Times New Roman"/>
                <w:sz w:val="24"/>
                <w:szCs w:val="24"/>
                <w:lang w:eastAsia="ru-RU"/>
              </w:rPr>
            </w:pPr>
            <w:r w:rsidRPr="00BE6E29">
              <w:rPr>
                <w:rFonts w:ascii="Times New Roman" w:eastAsia="Times New Roman" w:hAnsi="Times New Roman" w:cs="Times New Roman"/>
                <w:sz w:val="24"/>
                <w:szCs w:val="24"/>
                <w:lang w:eastAsia="ru-RU"/>
              </w:rPr>
              <w:t>2</w:t>
            </w:r>
          </w:p>
        </w:tc>
        <w:tc>
          <w:tcPr>
            <w:tcW w:w="2409" w:type="dxa"/>
            <w:vMerge/>
          </w:tcPr>
          <w:p w14:paraId="3178061E" w14:textId="77777777" w:rsidR="00AD34E6" w:rsidRPr="00BE6E29" w:rsidRDefault="00AD34E6" w:rsidP="00AD5821">
            <w:pPr>
              <w:suppressAutoHyphens/>
              <w:rPr>
                <w:rFonts w:ascii="Times New Roman" w:eastAsia="Times New Roman" w:hAnsi="Times New Roman" w:cs="Times New Roman"/>
                <w:sz w:val="24"/>
                <w:szCs w:val="24"/>
                <w:lang w:eastAsia="ru-RU"/>
              </w:rPr>
            </w:pPr>
          </w:p>
        </w:tc>
      </w:tr>
      <w:tr w:rsidR="00AD34E6" w:rsidRPr="00BE6E29" w14:paraId="08DCF66B" w14:textId="77777777" w:rsidTr="00AD5821">
        <w:trPr>
          <w:trHeight w:val="361"/>
        </w:trPr>
        <w:tc>
          <w:tcPr>
            <w:tcW w:w="2972" w:type="dxa"/>
            <w:gridSpan w:val="2"/>
            <w:vMerge/>
          </w:tcPr>
          <w:p w14:paraId="6F426893" w14:textId="77777777" w:rsidR="00AD34E6" w:rsidRPr="00BE6E29" w:rsidRDefault="00AD34E6" w:rsidP="00AD5821">
            <w:pPr>
              <w:rPr>
                <w:rFonts w:ascii="Times New Roman" w:eastAsia="Times New Roman" w:hAnsi="Times New Roman" w:cs="Times New Roman"/>
                <w:b/>
                <w:bCs/>
                <w:sz w:val="24"/>
                <w:szCs w:val="24"/>
                <w:lang w:eastAsia="ru-RU"/>
              </w:rPr>
            </w:pPr>
          </w:p>
        </w:tc>
        <w:tc>
          <w:tcPr>
            <w:tcW w:w="6662" w:type="dxa"/>
            <w:vAlign w:val="bottom"/>
          </w:tcPr>
          <w:p w14:paraId="61B2BB13" w14:textId="77777777" w:rsidR="00AD34E6" w:rsidRPr="00BE6E29" w:rsidRDefault="00AD34E6" w:rsidP="00AD5821">
            <w:pPr>
              <w:jc w:val="both"/>
              <w:rPr>
                <w:rFonts w:ascii="Times New Roman" w:eastAsia="Times New Roman" w:hAnsi="Times New Roman" w:cs="Times New Roman"/>
                <w:b/>
                <w:bCs/>
                <w:sz w:val="24"/>
                <w:szCs w:val="24"/>
                <w:lang w:eastAsia="ru-RU"/>
              </w:rPr>
            </w:pPr>
            <w:r w:rsidRPr="00BE6E29">
              <w:rPr>
                <w:rFonts w:ascii="Times New Roman" w:eastAsia="Times New Roman" w:hAnsi="Times New Roman" w:cs="Times New Roman"/>
                <w:b/>
                <w:bCs/>
                <w:sz w:val="24"/>
                <w:szCs w:val="24"/>
                <w:lang w:eastAsia="ru-RU"/>
              </w:rPr>
              <w:t>В том числе самостоятельная работа обучающихся</w:t>
            </w:r>
          </w:p>
          <w:p w14:paraId="20BFA27E" w14:textId="77777777" w:rsidR="00AD34E6" w:rsidRPr="00BE6E29" w:rsidRDefault="00AD34E6" w:rsidP="00AD5821">
            <w:pPr>
              <w:jc w:val="both"/>
              <w:rPr>
                <w:rFonts w:ascii="Times New Roman" w:eastAsia="Times New Roman" w:hAnsi="Times New Roman" w:cs="Times New Roman"/>
                <w:sz w:val="24"/>
                <w:szCs w:val="24"/>
                <w:lang w:eastAsia="ru-RU"/>
              </w:rPr>
            </w:pPr>
            <w:r w:rsidRPr="00BE6E29">
              <w:rPr>
                <w:rFonts w:ascii="Times New Roman" w:eastAsia="Calibri" w:hAnsi="Times New Roman" w:cs="Times New Roman"/>
                <w:sz w:val="24"/>
                <w:szCs w:val="24"/>
              </w:rPr>
              <w:t>Требования государственных стандартов Единой системы конструкторской документации (далее – ЕСКД) и Единой системы технологической документации (далее – ЕСТД).</w:t>
            </w:r>
          </w:p>
        </w:tc>
        <w:tc>
          <w:tcPr>
            <w:tcW w:w="2694" w:type="dxa"/>
          </w:tcPr>
          <w:p w14:paraId="72C98666" w14:textId="77777777" w:rsidR="00AD34E6" w:rsidRPr="00BE6E29" w:rsidRDefault="00AD34E6" w:rsidP="00AD5821">
            <w:pPr>
              <w:jc w:val="center"/>
              <w:rPr>
                <w:rFonts w:ascii="Times New Roman" w:eastAsia="Times New Roman" w:hAnsi="Times New Roman" w:cs="Times New Roman"/>
                <w:b/>
                <w:bCs/>
                <w:sz w:val="24"/>
                <w:szCs w:val="24"/>
                <w:lang w:eastAsia="ru-RU"/>
              </w:rPr>
            </w:pPr>
            <w:r w:rsidRPr="007C7230">
              <w:rPr>
                <w:rFonts w:ascii="Times New Roman" w:eastAsia="Times New Roman" w:hAnsi="Times New Roman" w:cs="Times New Roman"/>
                <w:b/>
                <w:bCs/>
                <w:sz w:val="24"/>
                <w:szCs w:val="24"/>
                <w:lang w:eastAsia="ru-RU"/>
              </w:rPr>
              <w:t>2</w:t>
            </w:r>
          </w:p>
        </w:tc>
        <w:tc>
          <w:tcPr>
            <w:tcW w:w="2409" w:type="dxa"/>
            <w:vMerge/>
          </w:tcPr>
          <w:p w14:paraId="3835F3F6" w14:textId="77777777" w:rsidR="00AD34E6" w:rsidRPr="00BE6E29" w:rsidRDefault="00AD34E6" w:rsidP="00AD5821">
            <w:pPr>
              <w:rPr>
                <w:rFonts w:ascii="Times New Roman" w:eastAsia="Times New Roman" w:hAnsi="Times New Roman" w:cs="Times New Roman"/>
                <w:b/>
                <w:bCs/>
                <w:sz w:val="24"/>
                <w:szCs w:val="24"/>
                <w:lang w:eastAsia="ru-RU"/>
              </w:rPr>
            </w:pPr>
          </w:p>
        </w:tc>
      </w:tr>
      <w:tr w:rsidR="00AD34E6" w:rsidRPr="00BE6E29" w14:paraId="301D09CD" w14:textId="77777777" w:rsidTr="00AD5821">
        <w:trPr>
          <w:trHeight w:val="361"/>
        </w:trPr>
        <w:tc>
          <w:tcPr>
            <w:tcW w:w="2972" w:type="dxa"/>
            <w:gridSpan w:val="2"/>
            <w:vMerge w:val="restart"/>
          </w:tcPr>
          <w:p w14:paraId="1FE61661" w14:textId="77777777" w:rsidR="00AD34E6" w:rsidRPr="00BE6E29" w:rsidRDefault="00AD34E6" w:rsidP="00AD5821">
            <w:pPr>
              <w:rPr>
                <w:rFonts w:ascii="Times New Roman" w:eastAsia="Times New Roman" w:hAnsi="Times New Roman" w:cs="Times New Roman"/>
                <w:b/>
                <w:bCs/>
                <w:sz w:val="24"/>
                <w:szCs w:val="24"/>
                <w:lang w:eastAsia="ru-RU"/>
              </w:rPr>
            </w:pPr>
            <w:r w:rsidRPr="00BE6E29">
              <w:rPr>
                <w:rFonts w:ascii="Times New Roman" w:eastAsia="Times New Roman" w:hAnsi="Times New Roman" w:cs="Times New Roman"/>
                <w:b/>
                <w:bCs/>
                <w:sz w:val="24"/>
                <w:szCs w:val="24"/>
                <w:lang w:eastAsia="ru-RU"/>
              </w:rPr>
              <w:t xml:space="preserve">Тема </w:t>
            </w:r>
            <w:r w:rsidRPr="00BE6E29">
              <w:rPr>
                <w:rFonts w:ascii="Times New Roman" w:eastAsia="Calibri" w:hAnsi="Times New Roman" w:cs="Times New Roman"/>
                <w:b/>
                <w:bCs/>
                <w:sz w:val="24"/>
                <w:szCs w:val="24"/>
              </w:rPr>
              <w:t xml:space="preserve">1.2. </w:t>
            </w:r>
            <w:r w:rsidRPr="00BE6E29">
              <w:rPr>
                <w:rFonts w:ascii="Times New Roman" w:eastAsia="Calibri" w:hAnsi="Times New Roman" w:cs="Times New Roman"/>
                <w:bCs/>
                <w:sz w:val="24"/>
                <w:szCs w:val="24"/>
              </w:rPr>
              <w:t>Проекционное черчение (Основы начертательной геометрии</w:t>
            </w:r>
            <w:r>
              <w:rPr>
                <w:rFonts w:ascii="Times New Roman" w:eastAsia="Calibri" w:hAnsi="Times New Roman" w:cs="Times New Roman"/>
                <w:bCs/>
                <w:sz w:val="24"/>
                <w:szCs w:val="24"/>
              </w:rPr>
              <w:t>)</w:t>
            </w:r>
          </w:p>
        </w:tc>
        <w:tc>
          <w:tcPr>
            <w:tcW w:w="6662" w:type="dxa"/>
            <w:tcBorders>
              <w:top w:val="single" w:sz="4" w:space="0" w:color="auto"/>
              <w:left w:val="single" w:sz="4" w:space="0" w:color="auto"/>
              <w:bottom w:val="single" w:sz="4" w:space="0" w:color="auto"/>
            </w:tcBorders>
            <w:vAlign w:val="bottom"/>
          </w:tcPr>
          <w:p w14:paraId="58F540DB" w14:textId="77777777" w:rsidR="00AD34E6" w:rsidRPr="00BE6E29" w:rsidRDefault="00AD34E6" w:rsidP="00AD5821">
            <w:pPr>
              <w:rPr>
                <w:rFonts w:ascii="Times New Roman" w:eastAsia="Times New Roman" w:hAnsi="Times New Roman" w:cs="Times New Roman"/>
                <w:b/>
                <w:bCs/>
                <w:sz w:val="24"/>
                <w:szCs w:val="24"/>
                <w:lang w:eastAsia="ru-RU"/>
              </w:rPr>
            </w:pPr>
            <w:r w:rsidRPr="00BE6E29">
              <w:rPr>
                <w:rFonts w:ascii="Times New Roman" w:eastAsia="Times New Roman" w:hAnsi="Times New Roman" w:cs="Times New Roman"/>
                <w:b/>
                <w:bCs/>
                <w:sz w:val="24"/>
                <w:szCs w:val="24"/>
                <w:lang w:eastAsia="ru-RU"/>
              </w:rPr>
              <w:t xml:space="preserve">Содержание </w:t>
            </w:r>
          </w:p>
        </w:tc>
        <w:tc>
          <w:tcPr>
            <w:tcW w:w="2694" w:type="dxa"/>
          </w:tcPr>
          <w:p w14:paraId="53C6058C" w14:textId="77777777" w:rsidR="00AD34E6" w:rsidRPr="00BE6E29" w:rsidRDefault="00AD34E6" w:rsidP="00AD5821">
            <w:pPr>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18</w:t>
            </w:r>
          </w:p>
        </w:tc>
        <w:tc>
          <w:tcPr>
            <w:tcW w:w="2409" w:type="dxa"/>
            <w:vMerge w:val="restart"/>
          </w:tcPr>
          <w:p w14:paraId="6ECFAC97" w14:textId="77777777" w:rsidR="00AD34E6" w:rsidRPr="00BE6E29" w:rsidRDefault="00AD34E6" w:rsidP="00AD5821">
            <w:pPr>
              <w:rPr>
                <w:rFonts w:ascii="Times New Roman" w:eastAsia="Times New Roman" w:hAnsi="Times New Roman" w:cs="Times New Roman"/>
                <w:b/>
                <w:bCs/>
                <w:sz w:val="24"/>
                <w:szCs w:val="24"/>
                <w:lang w:eastAsia="ru-RU"/>
              </w:rPr>
            </w:pPr>
            <w:r w:rsidRPr="00BE6E29">
              <w:rPr>
                <w:rFonts w:ascii="Times New Roman" w:eastAsia="Calibri" w:hAnsi="Times New Roman" w:cs="Times New Roman"/>
                <w:sz w:val="24"/>
                <w:szCs w:val="24"/>
              </w:rPr>
              <w:t xml:space="preserve">ОК </w:t>
            </w:r>
            <w:r>
              <w:rPr>
                <w:rFonts w:ascii="Times New Roman" w:eastAsia="Calibri" w:hAnsi="Times New Roman" w:cs="Times New Roman"/>
                <w:sz w:val="24"/>
                <w:szCs w:val="24"/>
              </w:rPr>
              <w:t>0</w:t>
            </w:r>
            <w:r w:rsidRPr="00BE6E29">
              <w:rPr>
                <w:rFonts w:ascii="Times New Roman" w:eastAsia="Calibri" w:hAnsi="Times New Roman" w:cs="Times New Roman"/>
                <w:sz w:val="24"/>
                <w:szCs w:val="24"/>
              </w:rPr>
              <w:t xml:space="preserve">1, ОК </w:t>
            </w:r>
            <w:r>
              <w:rPr>
                <w:rFonts w:ascii="Times New Roman" w:eastAsia="Calibri" w:hAnsi="Times New Roman" w:cs="Times New Roman"/>
                <w:sz w:val="24"/>
                <w:szCs w:val="24"/>
              </w:rPr>
              <w:t>0</w:t>
            </w:r>
            <w:r w:rsidRPr="00BE6E29">
              <w:rPr>
                <w:rFonts w:ascii="Times New Roman" w:eastAsia="Calibri" w:hAnsi="Times New Roman" w:cs="Times New Roman"/>
                <w:sz w:val="24"/>
                <w:szCs w:val="24"/>
              </w:rPr>
              <w:t xml:space="preserve">2, ОК </w:t>
            </w:r>
            <w:r>
              <w:rPr>
                <w:rFonts w:ascii="Times New Roman" w:eastAsia="Calibri" w:hAnsi="Times New Roman" w:cs="Times New Roman"/>
                <w:sz w:val="24"/>
                <w:szCs w:val="24"/>
              </w:rPr>
              <w:t>0</w:t>
            </w:r>
            <w:r w:rsidRPr="00BE6E29">
              <w:rPr>
                <w:rFonts w:ascii="Times New Roman" w:eastAsia="Calibri" w:hAnsi="Times New Roman" w:cs="Times New Roman"/>
                <w:sz w:val="24"/>
                <w:szCs w:val="24"/>
              </w:rPr>
              <w:t xml:space="preserve">5, ОК </w:t>
            </w:r>
            <w:r>
              <w:rPr>
                <w:rFonts w:ascii="Times New Roman" w:eastAsia="Calibri" w:hAnsi="Times New Roman" w:cs="Times New Roman"/>
                <w:sz w:val="24"/>
                <w:szCs w:val="24"/>
              </w:rPr>
              <w:t>0</w:t>
            </w:r>
            <w:r w:rsidRPr="00BE6E29">
              <w:rPr>
                <w:rFonts w:ascii="Times New Roman" w:eastAsia="Calibri" w:hAnsi="Times New Roman" w:cs="Times New Roman"/>
                <w:sz w:val="24"/>
                <w:szCs w:val="24"/>
              </w:rPr>
              <w:t>9</w:t>
            </w:r>
            <w:r>
              <w:rPr>
                <w:rFonts w:ascii="Times New Roman" w:eastAsia="Calibri" w:hAnsi="Times New Roman" w:cs="Times New Roman"/>
                <w:sz w:val="24"/>
                <w:szCs w:val="24"/>
              </w:rPr>
              <w:t>, ПК 2.2</w:t>
            </w:r>
          </w:p>
        </w:tc>
      </w:tr>
      <w:tr w:rsidR="00AD34E6" w:rsidRPr="00BE6E29" w14:paraId="377163AD" w14:textId="77777777" w:rsidTr="00AD5821">
        <w:trPr>
          <w:trHeight w:val="361"/>
        </w:trPr>
        <w:tc>
          <w:tcPr>
            <w:tcW w:w="2972" w:type="dxa"/>
            <w:gridSpan w:val="2"/>
            <w:vMerge/>
          </w:tcPr>
          <w:p w14:paraId="650DDB81" w14:textId="77777777" w:rsidR="00AD34E6" w:rsidRPr="00BE6E29" w:rsidRDefault="00AD34E6" w:rsidP="00AD5821">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5FAAE27E" w14:textId="77777777" w:rsidR="00AD34E6" w:rsidRPr="00BE6E29" w:rsidRDefault="00AD34E6" w:rsidP="00AD5821">
            <w:pPr>
              <w:jc w:val="both"/>
              <w:rPr>
                <w:rFonts w:ascii="Times New Roman" w:eastAsia="Times New Roman" w:hAnsi="Times New Roman" w:cs="Times New Roman"/>
                <w:sz w:val="24"/>
                <w:szCs w:val="24"/>
                <w:lang w:eastAsia="ru-RU"/>
              </w:rPr>
            </w:pPr>
            <w:r w:rsidRPr="00BE6E29">
              <w:rPr>
                <w:rFonts w:ascii="Times New Roman" w:eastAsia="Calibri" w:hAnsi="Times New Roman" w:cs="Times New Roman"/>
                <w:sz w:val="24"/>
                <w:szCs w:val="24"/>
              </w:rPr>
              <w:t>1.Методы проецирования. Проецирование точки. Законы, методы и приемы проекционного черчения. Координатный угол. Обозначение плоскостей проекций и осей. Проецирование точки на три плоскости проекций. Комплексный чертеж точки. Расположение точек относительно плоскостей проекций. Проецирование отрезка прямой линии. Проецирование плоскости. Общие понятия об аксонометрических проекциях</w:t>
            </w:r>
          </w:p>
        </w:tc>
        <w:tc>
          <w:tcPr>
            <w:tcW w:w="2694" w:type="dxa"/>
          </w:tcPr>
          <w:p w14:paraId="39BFD490" w14:textId="77777777" w:rsidR="00AD34E6" w:rsidRPr="00BE6E29" w:rsidRDefault="00AD34E6" w:rsidP="00AD5821">
            <w:pPr>
              <w:jc w:val="center"/>
              <w:rPr>
                <w:rFonts w:ascii="Times New Roman" w:eastAsia="Times New Roman" w:hAnsi="Times New Roman" w:cs="Times New Roman"/>
                <w:sz w:val="24"/>
                <w:szCs w:val="24"/>
                <w:lang w:eastAsia="ru-RU"/>
              </w:rPr>
            </w:pPr>
            <w:r w:rsidRPr="00BE6E29">
              <w:rPr>
                <w:rFonts w:ascii="Times New Roman" w:eastAsia="Times New Roman" w:hAnsi="Times New Roman" w:cs="Times New Roman"/>
                <w:sz w:val="24"/>
                <w:szCs w:val="24"/>
                <w:lang w:eastAsia="ru-RU"/>
              </w:rPr>
              <w:t>2</w:t>
            </w:r>
          </w:p>
        </w:tc>
        <w:tc>
          <w:tcPr>
            <w:tcW w:w="2409" w:type="dxa"/>
            <w:vMerge/>
          </w:tcPr>
          <w:p w14:paraId="0F4A7B85" w14:textId="77777777" w:rsidR="00AD34E6" w:rsidRPr="00BE6E29" w:rsidRDefault="00AD34E6" w:rsidP="00AD5821">
            <w:pPr>
              <w:rPr>
                <w:rFonts w:ascii="Times New Roman" w:eastAsia="Times New Roman" w:hAnsi="Times New Roman" w:cs="Times New Roman"/>
                <w:sz w:val="24"/>
                <w:szCs w:val="24"/>
                <w:lang w:eastAsia="ru-RU"/>
              </w:rPr>
            </w:pPr>
          </w:p>
        </w:tc>
      </w:tr>
      <w:tr w:rsidR="00AD34E6" w:rsidRPr="00BE6E29" w14:paraId="223CB15D" w14:textId="77777777" w:rsidTr="00AD5821">
        <w:trPr>
          <w:trHeight w:val="361"/>
        </w:trPr>
        <w:tc>
          <w:tcPr>
            <w:tcW w:w="2972" w:type="dxa"/>
            <w:gridSpan w:val="2"/>
            <w:vMerge/>
          </w:tcPr>
          <w:p w14:paraId="1409ACD5" w14:textId="77777777" w:rsidR="00AD34E6" w:rsidRPr="00BE6E29" w:rsidRDefault="00AD34E6" w:rsidP="00AD5821">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523817B5" w14:textId="77777777" w:rsidR="00AD34E6" w:rsidRPr="00BE6E29" w:rsidRDefault="00AD34E6" w:rsidP="00AD5821">
            <w:pPr>
              <w:jc w:val="both"/>
              <w:rPr>
                <w:rFonts w:ascii="Times New Roman" w:eastAsia="Calibri" w:hAnsi="Times New Roman" w:cs="Times New Roman"/>
                <w:sz w:val="24"/>
                <w:szCs w:val="24"/>
              </w:rPr>
            </w:pPr>
            <w:r w:rsidRPr="00BE6E29">
              <w:rPr>
                <w:rFonts w:ascii="Times New Roman" w:eastAsia="Calibri" w:hAnsi="Times New Roman" w:cs="Times New Roman"/>
                <w:sz w:val="24"/>
                <w:szCs w:val="24"/>
              </w:rPr>
              <w:t>2.Сечение геометрических тел плоскостями. Понятие о сечении. Сечение геометрических тел проецирующими плоскостями. Построение действительной величины фигуры сечения способами вращения, совмещения и перемены плоскостей проекций. Изображение усеченных геометрических тел в аксонометрических проекциях.  Построение развертки поверхности   усеченного тела</w:t>
            </w:r>
          </w:p>
        </w:tc>
        <w:tc>
          <w:tcPr>
            <w:tcW w:w="2694" w:type="dxa"/>
          </w:tcPr>
          <w:p w14:paraId="4CF25AA9" w14:textId="77777777" w:rsidR="00AD34E6" w:rsidRPr="00BE6E29" w:rsidRDefault="00AD34E6" w:rsidP="00AD5821">
            <w:pPr>
              <w:jc w:val="center"/>
              <w:rPr>
                <w:rFonts w:ascii="Times New Roman" w:eastAsia="Times New Roman" w:hAnsi="Times New Roman" w:cs="Times New Roman"/>
                <w:sz w:val="24"/>
                <w:szCs w:val="24"/>
                <w:lang w:eastAsia="ru-RU"/>
              </w:rPr>
            </w:pPr>
            <w:r w:rsidRPr="00BE6E29">
              <w:rPr>
                <w:rFonts w:ascii="Times New Roman" w:eastAsia="Times New Roman" w:hAnsi="Times New Roman" w:cs="Times New Roman"/>
                <w:sz w:val="24"/>
                <w:szCs w:val="24"/>
                <w:lang w:eastAsia="ru-RU"/>
              </w:rPr>
              <w:t>2</w:t>
            </w:r>
          </w:p>
        </w:tc>
        <w:tc>
          <w:tcPr>
            <w:tcW w:w="2409" w:type="dxa"/>
            <w:vMerge/>
          </w:tcPr>
          <w:p w14:paraId="088CF26B" w14:textId="77777777" w:rsidR="00AD34E6" w:rsidRPr="00BE6E29" w:rsidRDefault="00AD34E6" w:rsidP="00AD5821">
            <w:pPr>
              <w:rPr>
                <w:rFonts w:ascii="Times New Roman" w:eastAsia="Times New Roman" w:hAnsi="Times New Roman" w:cs="Times New Roman"/>
                <w:sz w:val="24"/>
                <w:szCs w:val="24"/>
                <w:lang w:eastAsia="ru-RU"/>
              </w:rPr>
            </w:pPr>
          </w:p>
        </w:tc>
      </w:tr>
      <w:tr w:rsidR="00AD34E6" w:rsidRPr="00BE6E29" w14:paraId="55E1BCA5" w14:textId="77777777" w:rsidTr="00AD5821">
        <w:trPr>
          <w:trHeight w:val="361"/>
        </w:trPr>
        <w:tc>
          <w:tcPr>
            <w:tcW w:w="2972" w:type="dxa"/>
            <w:gridSpan w:val="2"/>
            <w:vMerge/>
          </w:tcPr>
          <w:p w14:paraId="0D6D02FF" w14:textId="77777777" w:rsidR="00AD34E6" w:rsidRPr="00BE6E29" w:rsidRDefault="00AD34E6" w:rsidP="00AD5821">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2A18ABAF" w14:textId="77777777" w:rsidR="00AD34E6" w:rsidRPr="00BE6E29" w:rsidRDefault="00AD34E6" w:rsidP="00AD5821">
            <w:pPr>
              <w:rPr>
                <w:rFonts w:ascii="Times New Roman" w:eastAsia="Times New Roman" w:hAnsi="Times New Roman" w:cs="Times New Roman"/>
                <w:b/>
                <w:bCs/>
                <w:sz w:val="24"/>
                <w:szCs w:val="24"/>
                <w:lang w:eastAsia="ru-RU"/>
              </w:rPr>
            </w:pPr>
            <w:r w:rsidRPr="00BE6E29">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0F7F1126" w14:textId="77777777" w:rsidR="00AD34E6" w:rsidRPr="00BE6E29" w:rsidRDefault="00AD34E6" w:rsidP="00AD5821">
            <w:pPr>
              <w:jc w:val="center"/>
              <w:rPr>
                <w:rFonts w:ascii="Times New Roman" w:eastAsia="Times New Roman" w:hAnsi="Times New Roman" w:cs="Times New Roman"/>
                <w:b/>
                <w:bCs/>
                <w:sz w:val="24"/>
                <w:szCs w:val="24"/>
                <w:lang w:eastAsia="ru-RU"/>
              </w:rPr>
            </w:pPr>
            <w:r w:rsidRPr="007C7230">
              <w:rPr>
                <w:rFonts w:ascii="Times New Roman" w:eastAsia="Times New Roman" w:hAnsi="Times New Roman" w:cs="Times New Roman"/>
                <w:b/>
                <w:bCs/>
                <w:sz w:val="24"/>
                <w:szCs w:val="24"/>
                <w:lang w:eastAsia="ru-RU"/>
              </w:rPr>
              <w:t>14</w:t>
            </w:r>
          </w:p>
        </w:tc>
        <w:tc>
          <w:tcPr>
            <w:tcW w:w="2409" w:type="dxa"/>
            <w:vMerge/>
          </w:tcPr>
          <w:p w14:paraId="18C1979A" w14:textId="77777777" w:rsidR="00AD34E6" w:rsidRPr="00BE6E29" w:rsidRDefault="00AD34E6" w:rsidP="00AD5821">
            <w:pPr>
              <w:rPr>
                <w:rFonts w:ascii="Times New Roman" w:eastAsia="Times New Roman" w:hAnsi="Times New Roman" w:cs="Times New Roman"/>
                <w:b/>
                <w:bCs/>
                <w:sz w:val="24"/>
                <w:szCs w:val="24"/>
                <w:lang w:eastAsia="ru-RU"/>
              </w:rPr>
            </w:pPr>
          </w:p>
        </w:tc>
      </w:tr>
      <w:tr w:rsidR="00AD34E6" w:rsidRPr="00BE6E29" w14:paraId="5FBE1C3E" w14:textId="77777777" w:rsidTr="00AD5821">
        <w:trPr>
          <w:trHeight w:val="298"/>
        </w:trPr>
        <w:tc>
          <w:tcPr>
            <w:tcW w:w="2972" w:type="dxa"/>
            <w:gridSpan w:val="2"/>
            <w:vMerge/>
          </w:tcPr>
          <w:p w14:paraId="500EEDA4" w14:textId="77777777" w:rsidR="00AD34E6" w:rsidRPr="00BE6E29" w:rsidRDefault="00AD34E6" w:rsidP="00AD5821">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67BF9567" w14:textId="77777777" w:rsidR="00AD34E6" w:rsidRPr="00BE6E29" w:rsidRDefault="00AD34E6" w:rsidP="00AD5821">
            <w:pPr>
              <w:rPr>
                <w:rFonts w:ascii="Times New Roman" w:eastAsia="Times New Roman" w:hAnsi="Times New Roman" w:cs="Times New Roman"/>
                <w:sz w:val="24"/>
                <w:szCs w:val="24"/>
                <w:lang w:eastAsia="ru-RU"/>
              </w:rPr>
            </w:pPr>
            <w:r w:rsidRPr="00BE6E29">
              <w:rPr>
                <w:rFonts w:ascii="Times New Roman" w:hAnsi="Times New Roman" w:cs="Times New Roman"/>
                <w:sz w:val="24"/>
                <w:szCs w:val="24"/>
              </w:rPr>
              <w:t>Графическая работа по проециров</w:t>
            </w:r>
            <w:r>
              <w:rPr>
                <w:rFonts w:ascii="Times New Roman" w:hAnsi="Times New Roman" w:cs="Times New Roman"/>
                <w:sz w:val="24"/>
                <w:szCs w:val="24"/>
              </w:rPr>
              <w:t>анию геометрических тел и точек</w:t>
            </w:r>
          </w:p>
        </w:tc>
        <w:tc>
          <w:tcPr>
            <w:tcW w:w="2694" w:type="dxa"/>
          </w:tcPr>
          <w:p w14:paraId="3BD36EAE" w14:textId="77777777" w:rsidR="00AD34E6" w:rsidRPr="00BE6E29" w:rsidRDefault="00AD34E6" w:rsidP="00AD5821">
            <w:pPr>
              <w:jc w:val="center"/>
              <w:rPr>
                <w:rFonts w:ascii="Times New Roman" w:eastAsia="Times New Roman" w:hAnsi="Times New Roman" w:cs="Times New Roman"/>
                <w:sz w:val="24"/>
                <w:szCs w:val="24"/>
                <w:lang w:eastAsia="ru-RU"/>
              </w:rPr>
            </w:pPr>
            <w:r w:rsidRPr="00BE6E29">
              <w:rPr>
                <w:rFonts w:ascii="Times New Roman" w:eastAsia="Times New Roman" w:hAnsi="Times New Roman" w:cs="Times New Roman"/>
                <w:sz w:val="24"/>
                <w:szCs w:val="24"/>
                <w:lang w:eastAsia="ru-RU"/>
              </w:rPr>
              <w:t>4</w:t>
            </w:r>
          </w:p>
        </w:tc>
        <w:tc>
          <w:tcPr>
            <w:tcW w:w="2409" w:type="dxa"/>
            <w:vMerge/>
          </w:tcPr>
          <w:p w14:paraId="3949D005" w14:textId="77777777" w:rsidR="00AD34E6" w:rsidRPr="00BE6E29" w:rsidRDefault="00AD34E6" w:rsidP="00AD5821">
            <w:pPr>
              <w:rPr>
                <w:rFonts w:ascii="Times New Roman" w:eastAsia="Times New Roman" w:hAnsi="Times New Roman" w:cs="Times New Roman"/>
                <w:sz w:val="24"/>
                <w:szCs w:val="24"/>
                <w:lang w:eastAsia="ru-RU"/>
              </w:rPr>
            </w:pPr>
          </w:p>
        </w:tc>
      </w:tr>
      <w:tr w:rsidR="00AD34E6" w:rsidRPr="00BE6E29" w14:paraId="7FAF1D48" w14:textId="77777777" w:rsidTr="00AD5821">
        <w:trPr>
          <w:trHeight w:val="298"/>
        </w:trPr>
        <w:tc>
          <w:tcPr>
            <w:tcW w:w="2972" w:type="dxa"/>
            <w:gridSpan w:val="2"/>
            <w:vMerge/>
          </w:tcPr>
          <w:p w14:paraId="1B4E5ADB" w14:textId="77777777" w:rsidR="00AD34E6" w:rsidRPr="00BE6E29" w:rsidRDefault="00AD34E6" w:rsidP="00AD5821">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28003F5A" w14:textId="77777777" w:rsidR="00AD34E6" w:rsidRPr="00BE6E29" w:rsidRDefault="00AD34E6" w:rsidP="00AD5821">
            <w:pPr>
              <w:rPr>
                <w:rFonts w:ascii="Times New Roman" w:eastAsia="Times New Roman" w:hAnsi="Times New Roman" w:cs="Times New Roman"/>
                <w:sz w:val="24"/>
                <w:szCs w:val="24"/>
                <w:lang w:eastAsia="ru-RU"/>
              </w:rPr>
            </w:pPr>
            <w:r w:rsidRPr="00BE6E29">
              <w:rPr>
                <w:rFonts w:ascii="Times New Roman" w:hAnsi="Times New Roman" w:cs="Times New Roman"/>
                <w:sz w:val="24"/>
                <w:szCs w:val="24"/>
              </w:rPr>
              <w:t>Графическая работа по вычерчиванию ге</w:t>
            </w:r>
            <w:r>
              <w:rPr>
                <w:rFonts w:ascii="Times New Roman" w:hAnsi="Times New Roman" w:cs="Times New Roman"/>
                <w:sz w:val="24"/>
                <w:szCs w:val="24"/>
              </w:rPr>
              <w:t>ометрических тел в аксонометрии</w:t>
            </w:r>
          </w:p>
        </w:tc>
        <w:tc>
          <w:tcPr>
            <w:tcW w:w="2694" w:type="dxa"/>
          </w:tcPr>
          <w:p w14:paraId="2C8B3796" w14:textId="77777777" w:rsidR="00AD34E6" w:rsidRPr="00BE6E29" w:rsidRDefault="00AD34E6" w:rsidP="00AD5821">
            <w:pPr>
              <w:jc w:val="center"/>
              <w:rPr>
                <w:rFonts w:ascii="Times New Roman" w:eastAsia="Times New Roman" w:hAnsi="Times New Roman" w:cs="Times New Roman"/>
                <w:sz w:val="24"/>
                <w:szCs w:val="24"/>
                <w:lang w:eastAsia="ru-RU"/>
              </w:rPr>
            </w:pPr>
            <w:r w:rsidRPr="00BE6E29">
              <w:rPr>
                <w:rFonts w:ascii="Times New Roman" w:eastAsia="Times New Roman" w:hAnsi="Times New Roman" w:cs="Times New Roman"/>
                <w:sz w:val="24"/>
                <w:szCs w:val="24"/>
                <w:lang w:eastAsia="ru-RU"/>
              </w:rPr>
              <w:t>4</w:t>
            </w:r>
          </w:p>
        </w:tc>
        <w:tc>
          <w:tcPr>
            <w:tcW w:w="2409" w:type="dxa"/>
            <w:vMerge/>
          </w:tcPr>
          <w:p w14:paraId="73E051CD" w14:textId="77777777" w:rsidR="00AD34E6" w:rsidRPr="00BE6E29" w:rsidRDefault="00AD34E6" w:rsidP="00AD5821">
            <w:pPr>
              <w:rPr>
                <w:rFonts w:ascii="Times New Roman" w:eastAsia="Times New Roman" w:hAnsi="Times New Roman" w:cs="Times New Roman"/>
                <w:sz w:val="24"/>
                <w:szCs w:val="24"/>
                <w:lang w:eastAsia="ru-RU"/>
              </w:rPr>
            </w:pPr>
          </w:p>
        </w:tc>
      </w:tr>
      <w:tr w:rsidR="00AD34E6" w:rsidRPr="00BE6E29" w14:paraId="06392E1C" w14:textId="77777777" w:rsidTr="00AD5821">
        <w:trPr>
          <w:trHeight w:val="298"/>
        </w:trPr>
        <w:tc>
          <w:tcPr>
            <w:tcW w:w="2972" w:type="dxa"/>
            <w:gridSpan w:val="2"/>
            <w:vMerge/>
          </w:tcPr>
          <w:p w14:paraId="7C033E13" w14:textId="77777777" w:rsidR="00AD34E6" w:rsidRPr="00BE6E29" w:rsidRDefault="00AD34E6" w:rsidP="00AD5821">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237166E6" w14:textId="77777777" w:rsidR="00AD34E6" w:rsidRPr="00BE6E29" w:rsidRDefault="00AD34E6" w:rsidP="00AD5821">
            <w:pPr>
              <w:rPr>
                <w:rFonts w:ascii="Times New Roman" w:eastAsia="Times New Roman" w:hAnsi="Times New Roman" w:cs="Times New Roman"/>
                <w:sz w:val="24"/>
                <w:szCs w:val="24"/>
                <w:lang w:eastAsia="ru-RU"/>
              </w:rPr>
            </w:pPr>
            <w:r w:rsidRPr="00BE6E29">
              <w:rPr>
                <w:rFonts w:ascii="Times New Roman" w:hAnsi="Times New Roman" w:cs="Times New Roman"/>
                <w:sz w:val="24"/>
                <w:szCs w:val="24"/>
              </w:rPr>
              <w:t>Графическая работа</w:t>
            </w:r>
            <w:r>
              <w:rPr>
                <w:rFonts w:ascii="Times New Roman" w:eastAsia="Calibri" w:hAnsi="Times New Roman" w:cs="Times New Roman"/>
                <w:bCs/>
                <w:sz w:val="24"/>
                <w:szCs w:val="24"/>
              </w:rPr>
              <w:t xml:space="preserve"> чертежа усечённой призмы</w:t>
            </w:r>
            <w:r w:rsidRPr="00BE6E29">
              <w:rPr>
                <w:rFonts w:ascii="Times New Roman" w:eastAsia="Calibri" w:hAnsi="Times New Roman" w:cs="Times New Roman"/>
                <w:bCs/>
                <w:sz w:val="24"/>
                <w:szCs w:val="24"/>
              </w:rPr>
              <w:t xml:space="preserve"> </w:t>
            </w:r>
          </w:p>
        </w:tc>
        <w:tc>
          <w:tcPr>
            <w:tcW w:w="2694" w:type="dxa"/>
          </w:tcPr>
          <w:p w14:paraId="5085531B" w14:textId="77777777" w:rsidR="00AD34E6" w:rsidRPr="00BE6E29" w:rsidRDefault="00AD34E6" w:rsidP="00AD5821">
            <w:pPr>
              <w:jc w:val="center"/>
              <w:rPr>
                <w:rFonts w:ascii="Times New Roman" w:eastAsia="Times New Roman" w:hAnsi="Times New Roman" w:cs="Times New Roman"/>
                <w:sz w:val="24"/>
                <w:szCs w:val="24"/>
                <w:lang w:eastAsia="ru-RU"/>
              </w:rPr>
            </w:pPr>
            <w:r w:rsidRPr="00BE6E29">
              <w:rPr>
                <w:rFonts w:ascii="Times New Roman" w:eastAsia="Times New Roman" w:hAnsi="Times New Roman" w:cs="Times New Roman"/>
                <w:sz w:val="24"/>
                <w:szCs w:val="24"/>
                <w:lang w:eastAsia="ru-RU"/>
              </w:rPr>
              <w:t>4</w:t>
            </w:r>
          </w:p>
        </w:tc>
        <w:tc>
          <w:tcPr>
            <w:tcW w:w="2409" w:type="dxa"/>
            <w:vMerge/>
          </w:tcPr>
          <w:p w14:paraId="25D20C93" w14:textId="77777777" w:rsidR="00AD34E6" w:rsidRPr="00BE6E29" w:rsidRDefault="00AD34E6" w:rsidP="00AD5821">
            <w:pPr>
              <w:rPr>
                <w:rFonts w:ascii="Times New Roman" w:eastAsia="Times New Roman" w:hAnsi="Times New Roman" w:cs="Times New Roman"/>
                <w:sz w:val="24"/>
                <w:szCs w:val="24"/>
                <w:lang w:eastAsia="ru-RU"/>
              </w:rPr>
            </w:pPr>
          </w:p>
        </w:tc>
      </w:tr>
      <w:tr w:rsidR="00AD34E6" w:rsidRPr="00BE6E29" w14:paraId="66C66460" w14:textId="77777777" w:rsidTr="00AD5821">
        <w:trPr>
          <w:trHeight w:val="298"/>
        </w:trPr>
        <w:tc>
          <w:tcPr>
            <w:tcW w:w="2972" w:type="dxa"/>
            <w:gridSpan w:val="2"/>
            <w:vMerge/>
          </w:tcPr>
          <w:p w14:paraId="5AAA9F51" w14:textId="77777777" w:rsidR="00AD34E6" w:rsidRPr="00BE6E29" w:rsidRDefault="00AD34E6" w:rsidP="00AD5821">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5EAEDAA3" w14:textId="77777777" w:rsidR="00AD34E6" w:rsidRPr="00BE6E29" w:rsidRDefault="00AD34E6" w:rsidP="00AD5821">
            <w:pPr>
              <w:rPr>
                <w:rFonts w:ascii="Times New Roman" w:eastAsia="Times New Roman" w:hAnsi="Times New Roman" w:cs="Times New Roman"/>
                <w:sz w:val="24"/>
                <w:szCs w:val="24"/>
                <w:lang w:eastAsia="ru-RU"/>
              </w:rPr>
            </w:pPr>
            <w:r w:rsidRPr="00BE6E29">
              <w:rPr>
                <w:rFonts w:ascii="Times New Roman" w:hAnsi="Times New Roman" w:cs="Times New Roman"/>
                <w:sz w:val="24"/>
                <w:szCs w:val="24"/>
              </w:rPr>
              <w:t xml:space="preserve">Графическая работа по построению </w:t>
            </w:r>
            <w:r w:rsidRPr="00BE6E29">
              <w:rPr>
                <w:rFonts w:ascii="Times New Roman" w:hAnsi="Times New Roman" w:cs="Times New Roman"/>
                <w:bCs/>
                <w:sz w:val="24"/>
                <w:szCs w:val="24"/>
              </w:rPr>
              <w:t>по двум пр</w:t>
            </w:r>
            <w:r>
              <w:rPr>
                <w:rFonts w:ascii="Times New Roman" w:hAnsi="Times New Roman" w:cs="Times New Roman"/>
                <w:bCs/>
                <w:sz w:val="24"/>
                <w:szCs w:val="24"/>
              </w:rPr>
              <w:t>оекциям третьей проекции модели</w:t>
            </w:r>
          </w:p>
        </w:tc>
        <w:tc>
          <w:tcPr>
            <w:tcW w:w="2694" w:type="dxa"/>
          </w:tcPr>
          <w:p w14:paraId="750694D9" w14:textId="77777777" w:rsidR="00AD34E6" w:rsidRPr="00BE6E29" w:rsidRDefault="00AD34E6" w:rsidP="00AD5821">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09" w:type="dxa"/>
            <w:vMerge/>
          </w:tcPr>
          <w:p w14:paraId="18894FC8" w14:textId="77777777" w:rsidR="00AD34E6" w:rsidRPr="00BE6E29" w:rsidRDefault="00AD34E6" w:rsidP="00AD5821">
            <w:pPr>
              <w:rPr>
                <w:rFonts w:ascii="Times New Roman" w:eastAsia="Times New Roman" w:hAnsi="Times New Roman" w:cs="Times New Roman"/>
                <w:sz w:val="24"/>
                <w:szCs w:val="24"/>
                <w:lang w:eastAsia="ru-RU"/>
              </w:rPr>
            </w:pPr>
          </w:p>
        </w:tc>
      </w:tr>
      <w:tr w:rsidR="00AD34E6" w:rsidRPr="00BE6E29" w14:paraId="47F14AEF" w14:textId="77777777" w:rsidTr="00AD5821">
        <w:trPr>
          <w:trHeight w:val="361"/>
        </w:trPr>
        <w:tc>
          <w:tcPr>
            <w:tcW w:w="2972" w:type="dxa"/>
            <w:gridSpan w:val="2"/>
            <w:vMerge/>
          </w:tcPr>
          <w:p w14:paraId="6405A3F8" w14:textId="77777777" w:rsidR="00AD34E6" w:rsidRPr="00BE6E29" w:rsidRDefault="00AD34E6" w:rsidP="00AD5821">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47704CEA" w14:textId="77777777" w:rsidR="00AD34E6" w:rsidRPr="00BE6E29" w:rsidRDefault="00AD34E6" w:rsidP="00AD5821">
            <w:pPr>
              <w:rPr>
                <w:rFonts w:ascii="Times New Roman" w:eastAsia="Times New Roman" w:hAnsi="Times New Roman" w:cs="Times New Roman"/>
                <w:b/>
                <w:bCs/>
                <w:sz w:val="24"/>
                <w:szCs w:val="24"/>
                <w:lang w:eastAsia="ru-RU"/>
              </w:rPr>
            </w:pPr>
            <w:r w:rsidRPr="00BE6E29">
              <w:rPr>
                <w:rFonts w:ascii="Times New Roman" w:eastAsia="Times New Roman" w:hAnsi="Times New Roman" w:cs="Times New Roman"/>
                <w:b/>
                <w:bCs/>
                <w:sz w:val="24"/>
                <w:szCs w:val="24"/>
                <w:lang w:eastAsia="ru-RU"/>
              </w:rPr>
              <w:t>В том числе самостоятельная работа обучающихся</w:t>
            </w:r>
          </w:p>
        </w:tc>
        <w:tc>
          <w:tcPr>
            <w:tcW w:w="2694" w:type="dxa"/>
          </w:tcPr>
          <w:p w14:paraId="3A439575" w14:textId="77777777" w:rsidR="00AD34E6" w:rsidRPr="00BE6E29" w:rsidRDefault="00AD34E6" w:rsidP="00AD5821">
            <w:pPr>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2409" w:type="dxa"/>
            <w:vMerge/>
          </w:tcPr>
          <w:p w14:paraId="4DC98B49" w14:textId="77777777" w:rsidR="00AD34E6" w:rsidRPr="00BE6E29" w:rsidRDefault="00AD34E6" w:rsidP="00AD5821">
            <w:pPr>
              <w:rPr>
                <w:rFonts w:ascii="Times New Roman" w:eastAsia="Times New Roman" w:hAnsi="Times New Roman" w:cs="Times New Roman"/>
                <w:b/>
                <w:bCs/>
                <w:sz w:val="24"/>
                <w:szCs w:val="24"/>
                <w:lang w:eastAsia="ru-RU"/>
              </w:rPr>
            </w:pPr>
          </w:p>
        </w:tc>
      </w:tr>
      <w:tr w:rsidR="00AD34E6" w:rsidRPr="00BE6E29" w14:paraId="5287EC36" w14:textId="77777777" w:rsidTr="00AD5821">
        <w:tc>
          <w:tcPr>
            <w:tcW w:w="2972" w:type="dxa"/>
            <w:gridSpan w:val="2"/>
            <w:vMerge w:val="restart"/>
          </w:tcPr>
          <w:p w14:paraId="0ED47D62" w14:textId="77777777" w:rsidR="00AD34E6" w:rsidRPr="00BE6E29" w:rsidRDefault="00AD34E6" w:rsidP="00AD5821">
            <w:pPr>
              <w:rPr>
                <w:rFonts w:ascii="Times New Roman" w:eastAsia="Times New Roman" w:hAnsi="Times New Roman" w:cs="Times New Roman"/>
                <w:b/>
                <w:bCs/>
                <w:sz w:val="24"/>
                <w:szCs w:val="24"/>
                <w:lang w:eastAsia="ru-RU"/>
              </w:rPr>
            </w:pPr>
            <w:r w:rsidRPr="00BE6E29">
              <w:rPr>
                <w:rFonts w:ascii="Times New Roman" w:eastAsia="Times New Roman" w:hAnsi="Times New Roman" w:cs="Times New Roman"/>
                <w:b/>
                <w:bCs/>
                <w:sz w:val="24"/>
                <w:szCs w:val="24"/>
                <w:lang w:eastAsia="ru-RU"/>
              </w:rPr>
              <w:t xml:space="preserve">Тема 1.3. </w:t>
            </w:r>
            <w:r w:rsidRPr="00702866">
              <w:rPr>
                <w:rFonts w:ascii="Times New Roman" w:eastAsia="Times New Roman" w:hAnsi="Times New Roman" w:cs="Times New Roman"/>
                <w:bCs/>
                <w:sz w:val="24"/>
                <w:szCs w:val="24"/>
                <w:lang w:eastAsia="ru-RU"/>
              </w:rPr>
              <w:t>Машиностроительное черчение</w:t>
            </w:r>
          </w:p>
        </w:tc>
        <w:tc>
          <w:tcPr>
            <w:tcW w:w="6662" w:type="dxa"/>
          </w:tcPr>
          <w:p w14:paraId="08DAC1D1" w14:textId="77777777" w:rsidR="00AD34E6" w:rsidRPr="00BE6E29" w:rsidRDefault="00AD34E6" w:rsidP="00AD5821">
            <w:pPr>
              <w:rPr>
                <w:rFonts w:ascii="Times New Roman" w:eastAsia="Times New Roman" w:hAnsi="Times New Roman" w:cs="Times New Roman"/>
                <w:b/>
                <w:sz w:val="24"/>
                <w:szCs w:val="24"/>
                <w:lang w:eastAsia="ru-RU"/>
              </w:rPr>
            </w:pPr>
            <w:r w:rsidRPr="00BE6E29">
              <w:rPr>
                <w:rFonts w:ascii="Times New Roman" w:eastAsia="Times New Roman" w:hAnsi="Times New Roman" w:cs="Times New Roman"/>
                <w:b/>
                <w:bCs/>
                <w:sz w:val="24"/>
                <w:szCs w:val="24"/>
                <w:lang w:eastAsia="ru-RU"/>
              </w:rPr>
              <w:t xml:space="preserve">Содержание </w:t>
            </w:r>
          </w:p>
        </w:tc>
        <w:tc>
          <w:tcPr>
            <w:tcW w:w="2694" w:type="dxa"/>
          </w:tcPr>
          <w:p w14:paraId="4B4A1EA8" w14:textId="77777777" w:rsidR="00AD34E6" w:rsidRPr="00BE6E29" w:rsidRDefault="00AD34E6" w:rsidP="00AD5821">
            <w:pPr>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38</w:t>
            </w:r>
          </w:p>
        </w:tc>
        <w:tc>
          <w:tcPr>
            <w:tcW w:w="2409" w:type="dxa"/>
            <w:vMerge w:val="restart"/>
          </w:tcPr>
          <w:p w14:paraId="7586E18E" w14:textId="77777777" w:rsidR="00AD34E6" w:rsidRPr="00BE6E29" w:rsidRDefault="00AD34E6" w:rsidP="00AD5821">
            <w:pPr>
              <w:rPr>
                <w:rFonts w:ascii="Times New Roman" w:eastAsia="Times New Roman" w:hAnsi="Times New Roman" w:cs="Times New Roman"/>
                <w:b/>
                <w:bCs/>
                <w:sz w:val="24"/>
                <w:szCs w:val="24"/>
                <w:lang w:eastAsia="ru-RU"/>
              </w:rPr>
            </w:pPr>
            <w:r w:rsidRPr="00BE6E29">
              <w:rPr>
                <w:rFonts w:ascii="Times New Roman" w:eastAsia="Calibri" w:hAnsi="Times New Roman" w:cs="Times New Roman"/>
                <w:sz w:val="24"/>
                <w:szCs w:val="24"/>
              </w:rPr>
              <w:t xml:space="preserve">ОК </w:t>
            </w:r>
            <w:r>
              <w:rPr>
                <w:rFonts w:ascii="Times New Roman" w:eastAsia="Calibri" w:hAnsi="Times New Roman" w:cs="Times New Roman"/>
                <w:sz w:val="24"/>
                <w:szCs w:val="24"/>
              </w:rPr>
              <w:t>0</w:t>
            </w:r>
            <w:r w:rsidRPr="00BE6E29">
              <w:rPr>
                <w:rFonts w:ascii="Times New Roman" w:eastAsia="Calibri" w:hAnsi="Times New Roman" w:cs="Times New Roman"/>
                <w:sz w:val="24"/>
                <w:szCs w:val="24"/>
              </w:rPr>
              <w:t xml:space="preserve">1, ОК </w:t>
            </w:r>
            <w:r>
              <w:rPr>
                <w:rFonts w:ascii="Times New Roman" w:eastAsia="Calibri" w:hAnsi="Times New Roman" w:cs="Times New Roman"/>
                <w:sz w:val="24"/>
                <w:szCs w:val="24"/>
              </w:rPr>
              <w:t>0</w:t>
            </w:r>
            <w:r w:rsidRPr="00BE6E29">
              <w:rPr>
                <w:rFonts w:ascii="Times New Roman" w:eastAsia="Calibri" w:hAnsi="Times New Roman" w:cs="Times New Roman"/>
                <w:sz w:val="24"/>
                <w:szCs w:val="24"/>
              </w:rPr>
              <w:t xml:space="preserve">2, ОК </w:t>
            </w:r>
            <w:r>
              <w:rPr>
                <w:rFonts w:ascii="Times New Roman" w:eastAsia="Calibri" w:hAnsi="Times New Roman" w:cs="Times New Roman"/>
                <w:sz w:val="24"/>
                <w:szCs w:val="24"/>
              </w:rPr>
              <w:t>0</w:t>
            </w:r>
            <w:r w:rsidRPr="00BE6E29">
              <w:rPr>
                <w:rFonts w:ascii="Times New Roman" w:eastAsia="Calibri" w:hAnsi="Times New Roman" w:cs="Times New Roman"/>
                <w:sz w:val="24"/>
                <w:szCs w:val="24"/>
              </w:rPr>
              <w:t xml:space="preserve">5, ОК </w:t>
            </w:r>
            <w:r>
              <w:rPr>
                <w:rFonts w:ascii="Times New Roman" w:eastAsia="Calibri" w:hAnsi="Times New Roman" w:cs="Times New Roman"/>
                <w:sz w:val="24"/>
                <w:szCs w:val="24"/>
              </w:rPr>
              <w:t>0</w:t>
            </w:r>
            <w:r w:rsidRPr="00BE6E29">
              <w:rPr>
                <w:rFonts w:ascii="Times New Roman" w:eastAsia="Calibri" w:hAnsi="Times New Roman" w:cs="Times New Roman"/>
                <w:sz w:val="24"/>
                <w:szCs w:val="24"/>
              </w:rPr>
              <w:t>9</w:t>
            </w:r>
            <w:r>
              <w:rPr>
                <w:rFonts w:ascii="Times New Roman" w:eastAsia="Calibri" w:hAnsi="Times New Roman" w:cs="Times New Roman"/>
                <w:sz w:val="24"/>
                <w:szCs w:val="24"/>
              </w:rPr>
              <w:t>, ПК 2.2</w:t>
            </w:r>
          </w:p>
        </w:tc>
      </w:tr>
      <w:tr w:rsidR="00AD34E6" w:rsidRPr="00BE6E29" w14:paraId="77B3DA11" w14:textId="77777777" w:rsidTr="00AD5821">
        <w:trPr>
          <w:trHeight w:val="396"/>
        </w:trPr>
        <w:tc>
          <w:tcPr>
            <w:tcW w:w="2972" w:type="dxa"/>
            <w:gridSpan w:val="2"/>
            <w:vMerge/>
          </w:tcPr>
          <w:p w14:paraId="437DB58C" w14:textId="77777777" w:rsidR="00AD34E6" w:rsidRPr="00BE6E29" w:rsidRDefault="00AD34E6" w:rsidP="00AD5821">
            <w:pPr>
              <w:rPr>
                <w:rFonts w:ascii="Times New Roman" w:eastAsia="Times New Roman" w:hAnsi="Times New Roman" w:cs="Times New Roman"/>
                <w:b/>
                <w:bCs/>
                <w:sz w:val="24"/>
                <w:szCs w:val="24"/>
                <w:lang w:eastAsia="ru-RU"/>
              </w:rPr>
            </w:pPr>
          </w:p>
        </w:tc>
        <w:tc>
          <w:tcPr>
            <w:tcW w:w="6662" w:type="dxa"/>
          </w:tcPr>
          <w:p w14:paraId="48AAA535" w14:textId="77777777" w:rsidR="00AD34E6" w:rsidRPr="00BE6E29" w:rsidRDefault="00AD34E6" w:rsidP="00AD5821">
            <w:pPr>
              <w:suppressAutoHyphens/>
              <w:jc w:val="both"/>
              <w:rPr>
                <w:rFonts w:ascii="Times New Roman" w:eastAsia="Times New Roman" w:hAnsi="Times New Roman" w:cs="Times New Roman"/>
                <w:sz w:val="24"/>
                <w:szCs w:val="24"/>
                <w:lang w:eastAsia="ru-RU"/>
              </w:rPr>
            </w:pPr>
            <w:r w:rsidRPr="00BE6E29">
              <w:rPr>
                <w:rFonts w:ascii="Times New Roman" w:eastAsia="Calibri" w:hAnsi="Times New Roman" w:cs="Times New Roman"/>
                <w:b/>
                <w:bCs/>
                <w:sz w:val="24"/>
                <w:szCs w:val="24"/>
              </w:rPr>
              <w:t xml:space="preserve">1. </w:t>
            </w:r>
            <w:r w:rsidRPr="00BE6E29">
              <w:rPr>
                <w:rFonts w:ascii="Times New Roman" w:eastAsia="Calibri" w:hAnsi="Times New Roman" w:cs="Times New Roman"/>
                <w:sz w:val="24"/>
                <w:szCs w:val="24"/>
              </w:rPr>
              <w:t>Общие правила разработки и оформления конструкторской документации. Назначение машиностроительного чертежа. Виды: основные, дополнительные, местные. Изображение, расположение и обозначение на чертежах.</w:t>
            </w:r>
            <w:r>
              <w:rPr>
                <w:rFonts w:ascii="Times New Roman" w:eastAsia="Calibri" w:hAnsi="Times New Roman" w:cs="Times New Roman"/>
                <w:sz w:val="24"/>
                <w:szCs w:val="24"/>
              </w:rPr>
              <w:t xml:space="preserve"> </w:t>
            </w:r>
          </w:p>
        </w:tc>
        <w:tc>
          <w:tcPr>
            <w:tcW w:w="2694" w:type="dxa"/>
          </w:tcPr>
          <w:p w14:paraId="5590CAEE" w14:textId="77777777" w:rsidR="00AD34E6" w:rsidRPr="00BE6E29" w:rsidRDefault="00AD34E6" w:rsidP="00AD5821">
            <w:pPr>
              <w:suppressAutoHyphens/>
              <w:jc w:val="center"/>
              <w:rPr>
                <w:rFonts w:ascii="Times New Roman" w:eastAsia="Times New Roman" w:hAnsi="Times New Roman" w:cs="Times New Roman"/>
                <w:sz w:val="24"/>
                <w:szCs w:val="24"/>
                <w:lang w:eastAsia="ru-RU"/>
              </w:rPr>
            </w:pPr>
            <w:r w:rsidRPr="00BE6E29">
              <w:rPr>
                <w:rFonts w:ascii="Times New Roman" w:eastAsia="Times New Roman" w:hAnsi="Times New Roman" w:cs="Times New Roman"/>
                <w:sz w:val="24"/>
                <w:szCs w:val="24"/>
                <w:lang w:eastAsia="ru-RU"/>
              </w:rPr>
              <w:t>2</w:t>
            </w:r>
          </w:p>
        </w:tc>
        <w:tc>
          <w:tcPr>
            <w:tcW w:w="2409" w:type="dxa"/>
            <w:vMerge/>
          </w:tcPr>
          <w:p w14:paraId="2EC5DCC9" w14:textId="77777777" w:rsidR="00AD34E6" w:rsidRPr="00BE6E29" w:rsidRDefault="00AD34E6" w:rsidP="00AD5821">
            <w:pPr>
              <w:suppressAutoHyphens/>
              <w:jc w:val="both"/>
              <w:rPr>
                <w:rFonts w:ascii="Times New Roman" w:eastAsia="Times New Roman" w:hAnsi="Times New Roman" w:cs="Times New Roman"/>
                <w:sz w:val="24"/>
                <w:szCs w:val="24"/>
                <w:lang w:eastAsia="ru-RU"/>
              </w:rPr>
            </w:pPr>
          </w:p>
        </w:tc>
      </w:tr>
      <w:tr w:rsidR="00AD34E6" w:rsidRPr="00BE6E29" w14:paraId="0193628F" w14:textId="77777777" w:rsidTr="00AD5821">
        <w:trPr>
          <w:trHeight w:val="396"/>
        </w:trPr>
        <w:tc>
          <w:tcPr>
            <w:tcW w:w="2972" w:type="dxa"/>
            <w:gridSpan w:val="2"/>
            <w:vMerge/>
          </w:tcPr>
          <w:p w14:paraId="49C1B037" w14:textId="77777777" w:rsidR="00AD34E6" w:rsidRPr="00BE6E29" w:rsidRDefault="00AD34E6" w:rsidP="00AD5821">
            <w:pPr>
              <w:rPr>
                <w:rFonts w:ascii="Times New Roman" w:eastAsia="Times New Roman" w:hAnsi="Times New Roman" w:cs="Times New Roman"/>
                <w:b/>
                <w:bCs/>
                <w:sz w:val="24"/>
                <w:szCs w:val="24"/>
                <w:lang w:eastAsia="ru-RU"/>
              </w:rPr>
            </w:pPr>
          </w:p>
        </w:tc>
        <w:tc>
          <w:tcPr>
            <w:tcW w:w="6662" w:type="dxa"/>
          </w:tcPr>
          <w:p w14:paraId="26921981" w14:textId="77777777" w:rsidR="00AD34E6" w:rsidRPr="00BE6E29" w:rsidRDefault="00AD34E6" w:rsidP="00AD5821">
            <w:pPr>
              <w:suppressAutoHyphens/>
              <w:jc w:val="both"/>
              <w:rPr>
                <w:rFonts w:ascii="Times New Roman" w:eastAsia="Times New Roman" w:hAnsi="Times New Roman" w:cs="Times New Roman"/>
                <w:sz w:val="24"/>
                <w:szCs w:val="24"/>
                <w:lang w:eastAsia="ru-RU"/>
              </w:rPr>
            </w:pPr>
            <w:r w:rsidRPr="00BE6E29">
              <w:rPr>
                <w:rFonts w:ascii="Times New Roman" w:eastAsia="Calibri" w:hAnsi="Times New Roman" w:cs="Times New Roman"/>
                <w:b/>
                <w:sz w:val="24"/>
                <w:szCs w:val="24"/>
              </w:rPr>
              <w:t>2.</w:t>
            </w:r>
            <w:r w:rsidRPr="00BE6E29">
              <w:rPr>
                <w:rFonts w:ascii="Times New Roman" w:eastAsia="Calibri" w:hAnsi="Times New Roman" w:cs="Times New Roman"/>
                <w:sz w:val="24"/>
                <w:szCs w:val="24"/>
              </w:rPr>
              <w:t xml:space="preserve"> Изображения: виды, разрезы, сечения, выносные элементы. Построение основных видов модели по аксонометрической </w:t>
            </w:r>
            <w:r w:rsidRPr="00BE6E29">
              <w:rPr>
                <w:rFonts w:ascii="Times New Roman" w:eastAsia="Calibri" w:hAnsi="Times New Roman" w:cs="Times New Roman"/>
                <w:sz w:val="24"/>
                <w:szCs w:val="24"/>
              </w:rPr>
              <w:lastRenderedPageBreak/>
              <w:t>проекции. Простые разрезы: горизонтальный, фронтальный, профильный, наклонный, местный.</w:t>
            </w:r>
            <w:r>
              <w:rPr>
                <w:rFonts w:ascii="Times New Roman" w:eastAsia="Calibri" w:hAnsi="Times New Roman" w:cs="Times New Roman"/>
                <w:sz w:val="24"/>
                <w:szCs w:val="24"/>
              </w:rPr>
              <w:t xml:space="preserve"> Сложные разрезы: ступенчатые, ломаные.</w:t>
            </w:r>
            <w:r w:rsidRPr="00BE6E29">
              <w:rPr>
                <w:rFonts w:ascii="Times New Roman" w:eastAsia="Calibri" w:hAnsi="Times New Roman" w:cs="Times New Roman"/>
                <w:sz w:val="24"/>
                <w:szCs w:val="24"/>
              </w:rPr>
              <w:t xml:space="preserve"> Изображение, расположение и обозначение на чертежах простых разрезов. Соединение части вида и части разреза на чертежах. Обозначения графических материалов и правила их нанесения на чертежах ГОСТ 2.306.</w:t>
            </w:r>
          </w:p>
        </w:tc>
        <w:tc>
          <w:tcPr>
            <w:tcW w:w="2694" w:type="dxa"/>
          </w:tcPr>
          <w:p w14:paraId="4DE93671" w14:textId="77777777" w:rsidR="00AD34E6" w:rsidRPr="00BE6E29" w:rsidRDefault="00AD34E6" w:rsidP="00AD5821">
            <w:pPr>
              <w:suppressAutoHyphens/>
              <w:jc w:val="center"/>
              <w:rPr>
                <w:rFonts w:ascii="Times New Roman" w:eastAsia="Times New Roman" w:hAnsi="Times New Roman" w:cs="Times New Roman"/>
                <w:sz w:val="24"/>
                <w:szCs w:val="24"/>
                <w:lang w:eastAsia="ru-RU"/>
              </w:rPr>
            </w:pPr>
            <w:r w:rsidRPr="00BE6E29">
              <w:rPr>
                <w:rFonts w:ascii="Times New Roman" w:eastAsia="Times New Roman" w:hAnsi="Times New Roman" w:cs="Times New Roman"/>
                <w:sz w:val="24"/>
                <w:szCs w:val="24"/>
                <w:lang w:eastAsia="ru-RU"/>
              </w:rPr>
              <w:lastRenderedPageBreak/>
              <w:t>2</w:t>
            </w:r>
          </w:p>
        </w:tc>
        <w:tc>
          <w:tcPr>
            <w:tcW w:w="2409" w:type="dxa"/>
            <w:vMerge/>
          </w:tcPr>
          <w:p w14:paraId="06DA58F5" w14:textId="77777777" w:rsidR="00AD34E6" w:rsidRPr="00BE6E29" w:rsidRDefault="00AD34E6" w:rsidP="00AD5821">
            <w:pPr>
              <w:suppressAutoHyphens/>
              <w:jc w:val="both"/>
              <w:rPr>
                <w:rFonts w:ascii="Times New Roman" w:eastAsia="Times New Roman" w:hAnsi="Times New Roman" w:cs="Times New Roman"/>
                <w:sz w:val="24"/>
                <w:szCs w:val="24"/>
                <w:lang w:eastAsia="ru-RU"/>
              </w:rPr>
            </w:pPr>
          </w:p>
        </w:tc>
      </w:tr>
      <w:tr w:rsidR="00AD34E6" w:rsidRPr="00BE6E29" w14:paraId="2159360A" w14:textId="77777777" w:rsidTr="00AD5821">
        <w:trPr>
          <w:trHeight w:val="396"/>
        </w:trPr>
        <w:tc>
          <w:tcPr>
            <w:tcW w:w="2972" w:type="dxa"/>
            <w:gridSpan w:val="2"/>
            <w:vMerge/>
          </w:tcPr>
          <w:p w14:paraId="0E38BA3B" w14:textId="77777777" w:rsidR="00AD34E6" w:rsidRPr="00BE6E29" w:rsidRDefault="00AD34E6" w:rsidP="00AD5821">
            <w:pPr>
              <w:rPr>
                <w:rFonts w:ascii="Times New Roman" w:eastAsia="Times New Roman" w:hAnsi="Times New Roman" w:cs="Times New Roman"/>
                <w:b/>
                <w:bCs/>
                <w:sz w:val="24"/>
                <w:szCs w:val="24"/>
                <w:lang w:eastAsia="ru-RU"/>
              </w:rPr>
            </w:pPr>
          </w:p>
        </w:tc>
        <w:tc>
          <w:tcPr>
            <w:tcW w:w="6662" w:type="dxa"/>
          </w:tcPr>
          <w:p w14:paraId="314D1857" w14:textId="77777777" w:rsidR="00AD34E6" w:rsidRPr="00BE6E29" w:rsidRDefault="00AD34E6" w:rsidP="00AD5821">
            <w:pPr>
              <w:suppressAutoHyphens/>
              <w:jc w:val="both"/>
              <w:rPr>
                <w:rFonts w:ascii="Times New Roman" w:eastAsia="Times New Roman" w:hAnsi="Times New Roman" w:cs="Times New Roman"/>
                <w:sz w:val="24"/>
                <w:szCs w:val="24"/>
                <w:lang w:eastAsia="ru-RU"/>
              </w:rPr>
            </w:pPr>
            <w:r w:rsidRPr="00BE6E29">
              <w:rPr>
                <w:rFonts w:ascii="Times New Roman" w:eastAsia="Calibri" w:hAnsi="Times New Roman" w:cs="Times New Roman"/>
                <w:b/>
                <w:sz w:val="24"/>
                <w:szCs w:val="24"/>
              </w:rPr>
              <w:t>3.</w:t>
            </w:r>
            <w:r w:rsidRPr="00BE6E29">
              <w:rPr>
                <w:rFonts w:ascii="Times New Roman" w:eastAsia="Calibri" w:hAnsi="Times New Roman" w:cs="Times New Roman"/>
                <w:sz w:val="24"/>
                <w:szCs w:val="24"/>
              </w:rPr>
              <w:t xml:space="preserve"> Резьба, резьбовые изделия. Классификация резьбы. Изображения   профилей резьбы. Изображение и обозначение резьбы наружной.  Изображение и обозначение резьбы внутренней. </w:t>
            </w:r>
          </w:p>
        </w:tc>
        <w:tc>
          <w:tcPr>
            <w:tcW w:w="2694" w:type="dxa"/>
          </w:tcPr>
          <w:p w14:paraId="75AB9BB4" w14:textId="77777777" w:rsidR="00AD34E6" w:rsidRPr="00BE6E29" w:rsidRDefault="00AD34E6" w:rsidP="00AD5821">
            <w:pPr>
              <w:suppressAutoHyphens/>
              <w:jc w:val="center"/>
              <w:rPr>
                <w:rFonts w:ascii="Times New Roman" w:eastAsia="Times New Roman" w:hAnsi="Times New Roman" w:cs="Times New Roman"/>
                <w:sz w:val="24"/>
                <w:szCs w:val="24"/>
                <w:lang w:eastAsia="ru-RU"/>
              </w:rPr>
            </w:pPr>
            <w:r w:rsidRPr="00BE6E29">
              <w:rPr>
                <w:rFonts w:ascii="Times New Roman" w:eastAsia="Times New Roman" w:hAnsi="Times New Roman" w:cs="Times New Roman"/>
                <w:sz w:val="24"/>
                <w:szCs w:val="24"/>
                <w:lang w:eastAsia="ru-RU"/>
              </w:rPr>
              <w:t>2</w:t>
            </w:r>
          </w:p>
        </w:tc>
        <w:tc>
          <w:tcPr>
            <w:tcW w:w="2409" w:type="dxa"/>
            <w:vMerge/>
          </w:tcPr>
          <w:p w14:paraId="538145A2" w14:textId="77777777" w:rsidR="00AD34E6" w:rsidRPr="00BE6E29" w:rsidRDefault="00AD34E6" w:rsidP="00AD5821">
            <w:pPr>
              <w:suppressAutoHyphens/>
              <w:jc w:val="both"/>
              <w:rPr>
                <w:rFonts w:ascii="Times New Roman" w:eastAsia="Times New Roman" w:hAnsi="Times New Roman" w:cs="Times New Roman"/>
                <w:sz w:val="24"/>
                <w:szCs w:val="24"/>
                <w:lang w:eastAsia="ru-RU"/>
              </w:rPr>
            </w:pPr>
          </w:p>
        </w:tc>
      </w:tr>
      <w:tr w:rsidR="00AD34E6" w:rsidRPr="00BE6E29" w14:paraId="4A2C8455" w14:textId="77777777" w:rsidTr="00AD5821">
        <w:trPr>
          <w:trHeight w:val="396"/>
        </w:trPr>
        <w:tc>
          <w:tcPr>
            <w:tcW w:w="2972" w:type="dxa"/>
            <w:gridSpan w:val="2"/>
            <w:vMerge/>
          </w:tcPr>
          <w:p w14:paraId="767ADD78" w14:textId="77777777" w:rsidR="00AD34E6" w:rsidRPr="00BE6E29" w:rsidRDefault="00AD34E6" w:rsidP="00AD5821">
            <w:pPr>
              <w:rPr>
                <w:rFonts w:ascii="Times New Roman" w:eastAsia="Times New Roman" w:hAnsi="Times New Roman" w:cs="Times New Roman"/>
                <w:b/>
                <w:bCs/>
                <w:sz w:val="24"/>
                <w:szCs w:val="24"/>
                <w:lang w:eastAsia="ru-RU"/>
              </w:rPr>
            </w:pPr>
          </w:p>
        </w:tc>
        <w:tc>
          <w:tcPr>
            <w:tcW w:w="6662" w:type="dxa"/>
          </w:tcPr>
          <w:p w14:paraId="628F3B81" w14:textId="77777777" w:rsidR="00AD34E6" w:rsidRPr="00BE6E29" w:rsidRDefault="00AD34E6" w:rsidP="00AD5821">
            <w:pPr>
              <w:suppressAutoHyphens/>
              <w:jc w:val="both"/>
              <w:rPr>
                <w:rFonts w:ascii="Times New Roman" w:eastAsia="Times New Roman" w:hAnsi="Times New Roman" w:cs="Times New Roman"/>
                <w:sz w:val="24"/>
                <w:szCs w:val="24"/>
                <w:lang w:eastAsia="ru-RU"/>
              </w:rPr>
            </w:pPr>
            <w:r w:rsidRPr="00BE6E29">
              <w:rPr>
                <w:rFonts w:ascii="Times New Roman" w:eastAsia="Calibri" w:hAnsi="Times New Roman" w:cs="Times New Roman"/>
                <w:b/>
                <w:sz w:val="24"/>
                <w:szCs w:val="24"/>
              </w:rPr>
              <w:t xml:space="preserve">4. </w:t>
            </w:r>
            <w:r w:rsidRPr="00BE6E29">
              <w:rPr>
                <w:rFonts w:ascii="Times New Roman" w:eastAsia="Calibri" w:hAnsi="Times New Roman" w:cs="Times New Roman"/>
                <w:sz w:val="24"/>
                <w:szCs w:val="24"/>
              </w:rPr>
              <w:t>Разъемные и неразъемные соединения деталей. Виды разъемных и неразъемных соединений.</w:t>
            </w:r>
            <w:r>
              <w:rPr>
                <w:rFonts w:ascii="Times New Roman" w:eastAsia="Calibri" w:hAnsi="Times New Roman" w:cs="Times New Roman"/>
                <w:sz w:val="24"/>
                <w:szCs w:val="24"/>
              </w:rPr>
              <w:t xml:space="preserve"> Изображение</w:t>
            </w:r>
            <w:r w:rsidRPr="00BE6E29">
              <w:rPr>
                <w:rFonts w:ascii="Times New Roman" w:eastAsia="Calibri" w:hAnsi="Times New Roman" w:cs="Times New Roman"/>
                <w:sz w:val="24"/>
                <w:szCs w:val="24"/>
              </w:rPr>
              <w:t xml:space="preserve"> шпоночных, шлицевых, штифтовых</w:t>
            </w:r>
            <w:r>
              <w:rPr>
                <w:rFonts w:ascii="Times New Roman" w:eastAsia="Calibri" w:hAnsi="Times New Roman" w:cs="Times New Roman"/>
                <w:sz w:val="24"/>
                <w:szCs w:val="24"/>
              </w:rPr>
              <w:t>, зубчатыз</w:t>
            </w:r>
            <w:r w:rsidRPr="00BE6E29">
              <w:rPr>
                <w:rFonts w:ascii="Times New Roman" w:eastAsia="Calibri" w:hAnsi="Times New Roman" w:cs="Times New Roman"/>
                <w:sz w:val="24"/>
                <w:szCs w:val="24"/>
              </w:rPr>
              <w:t xml:space="preserve"> соединений. Изображение, выполнение и обозначение на чертежах соединений неразъемных. Изображения упрощенные и условные крепежных деталей ГОСТ 2.315.</w:t>
            </w:r>
          </w:p>
        </w:tc>
        <w:tc>
          <w:tcPr>
            <w:tcW w:w="2694" w:type="dxa"/>
          </w:tcPr>
          <w:p w14:paraId="2BEAA7E5" w14:textId="77777777" w:rsidR="00AD34E6" w:rsidRPr="00BE6E29" w:rsidRDefault="00AD34E6" w:rsidP="00AD5821">
            <w:pPr>
              <w:suppressAutoHyphens/>
              <w:jc w:val="center"/>
              <w:rPr>
                <w:rFonts w:ascii="Times New Roman" w:eastAsia="Times New Roman" w:hAnsi="Times New Roman" w:cs="Times New Roman"/>
                <w:sz w:val="24"/>
                <w:szCs w:val="24"/>
                <w:lang w:eastAsia="ru-RU"/>
              </w:rPr>
            </w:pPr>
            <w:r w:rsidRPr="00BE6E29">
              <w:rPr>
                <w:rFonts w:ascii="Times New Roman" w:eastAsia="Times New Roman" w:hAnsi="Times New Roman" w:cs="Times New Roman"/>
                <w:sz w:val="24"/>
                <w:szCs w:val="24"/>
                <w:lang w:eastAsia="ru-RU"/>
              </w:rPr>
              <w:t>2</w:t>
            </w:r>
          </w:p>
        </w:tc>
        <w:tc>
          <w:tcPr>
            <w:tcW w:w="2409" w:type="dxa"/>
            <w:vMerge/>
          </w:tcPr>
          <w:p w14:paraId="6437C279" w14:textId="77777777" w:rsidR="00AD34E6" w:rsidRPr="00BE6E29" w:rsidRDefault="00AD34E6" w:rsidP="00AD5821">
            <w:pPr>
              <w:suppressAutoHyphens/>
              <w:jc w:val="both"/>
              <w:rPr>
                <w:rFonts w:ascii="Times New Roman" w:eastAsia="Times New Roman" w:hAnsi="Times New Roman" w:cs="Times New Roman"/>
                <w:sz w:val="24"/>
                <w:szCs w:val="24"/>
                <w:lang w:eastAsia="ru-RU"/>
              </w:rPr>
            </w:pPr>
          </w:p>
        </w:tc>
      </w:tr>
      <w:tr w:rsidR="00AD34E6" w:rsidRPr="00BE6E29" w14:paraId="692D86B6" w14:textId="77777777" w:rsidTr="00AD5821">
        <w:trPr>
          <w:trHeight w:val="396"/>
        </w:trPr>
        <w:tc>
          <w:tcPr>
            <w:tcW w:w="2972" w:type="dxa"/>
            <w:gridSpan w:val="2"/>
            <w:vMerge/>
          </w:tcPr>
          <w:p w14:paraId="28DD8BB2" w14:textId="77777777" w:rsidR="00AD34E6" w:rsidRPr="00BE6E29" w:rsidRDefault="00AD34E6" w:rsidP="00AD5821">
            <w:pPr>
              <w:rPr>
                <w:rFonts w:ascii="Times New Roman" w:eastAsia="Times New Roman" w:hAnsi="Times New Roman" w:cs="Times New Roman"/>
                <w:b/>
                <w:bCs/>
                <w:sz w:val="24"/>
                <w:szCs w:val="24"/>
                <w:lang w:eastAsia="ru-RU"/>
              </w:rPr>
            </w:pPr>
          </w:p>
        </w:tc>
        <w:tc>
          <w:tcPr>
            <w:tcW w:w="6662" w:type="dxa"/>
          </w:tcPr>
          <w:p w14:paraId="5644E4D5" w14:textId="77777777" w:rsidR="00AD34E6" w:rsidRPr="00BE6E29" w:rsidRDefault="00AD34E6" w:rsidP="00AD5821">
            <w:pPr>
              <w:suppressAutoHyphens/>
              <w:jc w:val="both"/>
              <w:rPr>
                <w:rFonts w:ascii="Times New Roman" w:eastAsia="Times New Roman" w:hAnsi="Times New Roman" w:cs="Times New Roman"/>
                <w:sz w:val="24"/>
                <w:szCs w:val="24"/>
                <w:lang w:eastAsia="ru-RU"/>
              </w:rPr>
            </w:pPr>
            <w:r w:rsidRPr="00BE6E29">
              <w:rPr>
                <w:rFonts w:ascii="Times New Roman" w:eastAsia="Calibri" w:hAnsi="Times New Roman" w:cs="Times New Roman"/>
                <w:b/>
                <w:sz w:val="24"/>
                <w:szCs w:val="24"/>
              </w:rPr>
              <w:t xml:space="preserve">5. </w:t>
            </w:r>
            <w:r w:rsidRPr="00BE6E29">
              <w:rPr>
                <w:rFonts w:ascii="Times New Roman" w:eastAsia="Calibri" w:hAnsi="Times New Roman" w:cs="Times New Roman"/>
                <w:sz w:val="24"/>
                <w:szCs w:val="24"/>
              </w:rPr>
              <w:t>Сборочные чертежи. Первоначальные сведения по оформлению элементов сборочных чертежей Общие правила чтения и выполнения. Оформление технологической и конструкторской документации в соответствии с действующей нормативно-технической документацией. Типы и назначение спецификаций, правила их чтения и составления. Чтение конструкторской и технологический документации.</w:t>
            </w:r>
          </w:p>
        </w:tc>
        <w:tc>
          <w:tcPr>
            <w:tcW w:w="2694" w:type="dxa"/>
          </w:tcPr>
          <w:p w14:paraId="2C0BAFEC" w14:textId="77777777" w:rsidR="00AD34E6" w:rsidRPr="00BE6E29" w:rsidRDefault="00AD34E6" w:rsidP="00AD5821">
            <w:pPr>
              <w:suppressAutoHyphens/>
              <w:jc w:val="center"/>
              <w:rPr>
                <w:rFonts w:ascii="Times New Roman" w:eastAsia="Times New Roman" w:hAnsi="Times New Roman" w:cs="Times New Roman"/>
                <w:sz w:val="24"/>
                <w:szCs w:val="24"/>
                <w:lang w:eastAsia="ru-RU"/>
              </w:rPr>
            </w:pPr>
            <w:r w:rsidRPr="00BE6E29">
              <w:rPr>
                <w:rFonts w:ascii="Times New Roman" w:eastAsia="Times New Roman" w:hAnsi="Times New Roman" w:cs="Times New Roman"/>
                <w:sz w:val="24"/>
                <w:szCs w:val="24"/>
                <w:lang w:eastAsia="ru-RU"/>
              </w:rPr>
              <w:t>2</w:t>
            </w:r>
          </w:p>
        </w:tc>
        <w:tc>
          <w:tcPr>
            <w:tcW w:w="2409" w:type="dxa"/>
            <w:vMerge/>
          </w:tcPr>
          <w:p w14:paraId="5768C3D4" w14:textId="77777777" w:rsidR="00AD34E6" w:rsidRPr="00BE6E29" w:rsidRDefault="00AD34E6" w:rsidP="00AD5821">
            <w:pPr>
              <w:suppressAutoHyphens/>
              <w:jc w:val="both"/>
              <w:rPr>
                <w:rFonts w:ascii="Times New Roman" w:eastAsia="Times New Roman" w:hAnsi="Times New Roman" w:cs="Times New Roman"/>
                <w:sz w:val="24"/>
                <w:szCs w:val="24"/>
                <w:lang w:eastAsia="ru-RU"/>
              </w:rPr>
            </w:pPr>
          </w:p>
        </w:tc>
      </w:tr>
      <w:tr w:rsidR="00AD34E6" w:rsidRPr="00BE6E29" w14:paraId="76B9B2B2" w14:textId="77777777" w:rsidTr="00AD5821">
        <w:trPr>
          <w:trHeight w:val="20"/>
        </w:trPr>
        <w:tc>
          <w:tcPr>
            <w:tcW w:w="2972" w:type="dxa"/>
            <w:gridSpan w:val="2"/>
            <w:vMerge/>
          </w:tcPr>
          <w:p w14:paraId="1295E723" w14:textId="77777777" w:rsidR="00AD34E6" w:rsidRPr="00BE6E29" w:rsidRDefault="00AD34E6" w:rsidP="00AD5821">
            <w:pPr>
              <w:rPr>
                <w:rFonts w:ascii="Times New Roman" w:eastAsia="Times New Roman" w:hAnsi="Times New Roman" w:cs="Times New Roman"/>
                <w:b/>
                <w:bCs/>
                <w:sz w:val="24"/>
                <w:szCs w:val="24"/>
                <w:lang w:eastAsia="ru-RU"/>
              </w:rPr>
            </w:pPr>
          </w:p>
        </w:tc>
        <w:tc>
          <w:tcPr>
            <w:tcW w:w="6662" w:type="dxa"/>
          </w:tcPr>
          <w:p w14:paraId="1BD0D63A" w14:textId="77777777" w:rsidR="00AD34E6" w:rsidRPr="00BE6E29" w:rsidRDefault="00AD34E6" w:rsidP="00AD5821">
            <w:pPr>
              <w:suppressAutoHyphens/>
              <w:jc w:val="both"/>
              <w:rPr>
                <w:rFonts w:ascii="Times New Roman" w:eastAsia="Times New Roman" w:hAnsi="Times New Roman" w:cs="Times New Roman"/>
                <w:b/>
                <w:sz w:val="24"/>
                <w:szCs w:val="24"/>
                <w:lang w:eastAsia="ru-RU"/>
              </w:rPr>
            </w:pPr>
            <w:r w:rsidRPr="00BE6E29">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35B71E80" w14:textId="77777777" w:rsidR="00AD34E6" w:rsidRPr="00BE6E29" w:rsidRDefault="00AD34E6" w:rsidP="00AD5821">
            <w:pPr>
              <w:suppressAutoHyphens/>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24</w:t>
            </w:r>
          </w:p>
        </w:tc>
        <w:tc>
          <w:tcPr>
            <w:tcW w:w="2409" w:type="dxa"/>
            <w:vMerge/>
          </w:tcPr>
          <w:p w14:paraId="4D19ED84" w14:textId="77777777" w:rsidR="00AD34E6" w:rsidRPr="00BE6E29" w:rsidRDefault="00AD34E6" w:rsidP="00AD5821">
            <w:pPr>
              <w:suppressAutoHyphens/>
              <w:jc w:val="both"/>
              <w:rPr>
                <w:rFonts w:ascii="Times New Roman" w:eastAsia="Times New Roman" w:hAnsi="Times New Roman" w:cs="Times New Roman"/>
                <w:b/>
                <w:bCs/>
                <w:sz w:val="24"/>
                <w:szCs w:val="24"/>
                <w:lang w:eastAsia="ru-RU"/>
              </w:rPr>
            </w:pPr>
          </w:p>
        </w:tc>
      </w:tr>
      <w:tr w:rsidR="00AD34E6" w:rsidRPr="00BE6E29" w14:paraId="28EF1D31" w14:textId="77777777" w:rsidTr="00AD5821">
        <w:trPr>
          <w:trHeight w:val="204"/>
        </w:trPr>
        <w:tc>
          <w:tcPr>
            <w:tcW w:w="2972" w:type="dxa"/>
            <w:gridSpan w:val="2"/>
            <w:vMerge/>
          </w:tcPr>
          <w:p w14:paraId="4D095D62" w14:textId="77777777" w:rsidR="00AD34E6" w:rsidRPr="00BE6E29" w:rsidRDefault="00AD34E6" w:rsidP="00AD5821">
            <w:pPr>
              <w:rPr>
                <w:rFonts w:ascii="Times New Roman" w:eastAsia="Times New Roman" w:hAnsi="Times New Roman" w:cs="Times New Roman"/>
                <w:b/>
                <w:bCs/>
                <w:sz w:val="24"/>
                <w:szCs w:val="24"/>
                <w:lang w:eastAsia="ru-RU"/>
              </w:rPr>
            </w:pPr>
          </w:p>
        </w:tc>
        <w:tc>
          <w:tcPr>
            <w:tcW w:w="6662" w:type="dxa"/>
          </w:tcPr>
          <w:p w14:paraId="7B506937" w14:textId="77777777" w:rsidR="00AD34E6" w:rsidRPr="00BE6E29" w:rsidRDefault="00AD34E6" w:rsidP="00AD5821">
            <w:pPr>
              <w:suppressAutoHyphens/>
              <w:jc w:val="both"/>
              <w:rPr>
                <w:rFonts w:ascii="Times New Roman" w:eastAsia="Times New Roman" w:hAnsi="Times New Roman" w:cs="Times New Roman"/>
                <w:iCs/>
                <w:sz w:val="24"/>
                <w:szCs w:val="24"/>
                <w:lang w:eastAsia="ru-RU"/>
              </w:rPr>
            </w:pPr>
            <w:r w:rsidRPr="00BE6E29">
              <w:rPr>
                <w:rFonts w:ascii="Times New Roman" w:hAnsi="Times New Roman" w:cs="Times New Roman"/>
                <w:sz w:val="24"/>
                <w:szCs w:val="24"/>
              </w:rPr>
              <w:t xml:space="preserve"> Графическая работа п</w:t>
            </w:r>
            <w:r>
              <w:rPr>
                <w:rFonts w:ascii="Times New Roman" w:hAnsi="Times New Roman" w:cs="Times New Roman"/>
                <w:sz w:val="24"/>
                <w:szCs w:val="24"/>
              </w:rPr>
              <w:t xml:space="preserve">о выполнению трех видов делали </w:t>
            </w:r>
            <w:r w:rsidRPr="00BE6E29">
              <w:rPr>
                <w:rFonts w:ascii="Times New Roman" w:hAnsi="Times New Roman" w:cs="Times New Roman"/>
                <w:sz w:val="24"/>
                <w:szCs w:val="24"/>
              </w:rPr>
              <w:t>(практическая подготовка)</w:t>
            </w:r>
          </w:p>
        </w:tc>
        <w:tc>
          <w:tcPr>
            <w:tcW w:w="2694" w:type="dxa"/>
          </w:tcPr>
          <w:p w14:paraId="56E16368" w14:textId="77777777" w:rsidR="00AD34E6" w:rsidRPr="00BE6E29" w:rsidRDefault="00AD34E6" w:rsidP="00AD5821">
            <w:pPr>
              <w:suppressAutoHyphens/>
              <w:jc w:val="center"/>
              <w:rPr>
                <w:rFonts w:ascii="Times New Roman" w:eastAsia="Times New Roman" w:hAnsi="Times New Roman" w:cs="Times New Roman"/>
                <w:sz w:val="24"/>
                <w:szCs w:val="24"/>
                <w:lang w:eastAsia="ru-RU"/>
              </w:rPr>
            </w:pPr>
            <w:r w:rsidRPr="00BE6E29">
              <w:rPr>
                <w:rFonts w:ascii="Times New Roman" w:eastAsia="Times New Roman" w:hAnsi="Times New Roman" w:cs="Times New Roman"/>
                <w:sz w:val="24"/>
                <w:szCs w:val="24"/>
                <w:lang w:eastAsia="ru-RU"/>
              </w:rPr>
              <w:t>2</w:t>
            </w:r>
          </w:p>
        </w:tc>
        <w:tc>
          <w:tcPr>
            <w:tcW w:w="2409" w:type="dxa"/>
            <w:vMerge/>
          </w:tcPr>
          <w:p w14:paraId="1FAF7383" w14:textId="77777777" w:rsidR="00AD34E6" w:rsidRPr="00BE6E29" w:rsidRDefault="00AD34E6" w:rsidP="00AD5821">
            <w:pPr>
              <w:suppressAutoHyphens/>
              <w:jc w:val="both"/>
              <w:rPr>
                <w:rFonts w:ascii="Times New Roman" w:eastAsia="Times New Roman" w:hAnsi="Times New Roman" w:cs="Times New Roman"/>
                <w:sz w:val="24"/>
                <w:szCs w:val="24"/>
                <w:lang w:eastAsia="ru-RU"/>
              </w:rPr>
            </w:pPr>
          </w:p>
        </w:tc>
      </w:tr>
      <w:tr w:rsidR="00AD34E6" w:rsidRPr="00BE6E29" w14:paraId="7DE15856" w14:textId="77777777" w:rsidTr="00AD5821">
        <w:trPr>
          <w:trHeight w:val="73"/>
        </w:trPr>
        <w:tc>
          <w:tcPr>
            <w:tcW w:w="2972" w:type="dxa"/>
            <w:gridSpan w:val="2"/>
            <w:vMerge/>
          </w:tcPr>
          <w:p w14:paraId="783FA7E8" w14:textId="77777777" w:rsidR="00AD34E6" w:rsidRPr="00BE6E29" w:rsidRDefault="00AD34E6" w:rsidP="00AD5821">
            <w:pPr>
              <w:rPr>
                <w:rFonts w:ascii="Times New Roman" w:eastAsia="Times New Roman" w:hAnsi="Times New Roman" w:cs="Times New Roman"/>
                <w:b/>
                <w:bCs/>
                <w:sz w:val="24"/>
                <w:szCs w:val="24"/>
                <w:lang w:eastAsia="ru-RU"/>
              </w:rPr>
            </w:pPr>
          </w:p>
        </w:tc>
        <w:tc>
          <w:tcPr>
            <w:tcW w:w="6662" w:type="dxa"/>
          </w:tcPr>
          <w:p w14:paraId="3D195795" w14:textId="77777777" w:rsidR="00AD34E6" w:rsidRPr="00BE6E29" w:rsidRDefault="00AD34E6" w:rsidP="00AD5821">
            <w:pPr>
              <w:suppressAutoHyphens/>
              <w:jc w:val="both"/>
              <w:rPr>
                <w:rFonts w:ascii="Times New Roman" w:eastAsia="Times New Roman" w:hAnsi="Times New Roman" w:cs="Times New Roman"/>
                <w:sz w:val="24"/>
                <w:szCs w:val="24"/>
                <w:lang w:eastAsia="ru-RU"/>
              </w:rPr>
            </w:pPr>
            <w:r>
              <w:rPr>
                <w:rFonts w:ascii="Times New Roman" w:hAnsi="Times New Roman" w:cs="Times New Roman"/>
                <w:bCs/>
                <w:sz w:val="24"/>
                <w:szCs w:val="24"/>
              </w:rPr>
              <w:t xml:space="preserve"> </w:t>
            </w:r>
            <w:r w:rsidRPr="00BE6E29">
              <w:rPr>
                <w:rFonts w:ascii="Times New Roman" w:hAnsi="Times New Roman" w:cs="Times New Roman"/>
                <w:sz w:val="24"/>
                <w:szCs w:val="24"/>
              </w:rPr>
              <w:t>Графическая работа по выполн</w:t>
            </w:r>
            <w:r>
              <w:rPr>
                <w:rFonts w:ascii="Times New Roman" w:hAnsi="Times New Roman" w:cs="Times New Roman"/>
                <w:sz w:val="24"/>
                <w:szCs w:val="24"/>
              </w:rPr>
              <w:t xml:space="preserve">ению простых и сложных разрезов </w:t>
            </w:r>
            <w:r w:rsidRPr="00BE6E29">
              <w:rPr>
                <w:rFonts w:ascii="Times New Roman" w:hAnsi="Times New Roman" w:cs="Times New Roman"/>
                <w:sz w:val="24"/>
                <w:szCs w:val="24"/>
              </w:rPr>
              <w:t>(практическая подготовка)</w:t>
            </w:r>
          </w:p>
        </w:tc>
        <w:tc>
          <w:tcPr>
            <w:tcW w:w="2694" w:type="dxa"/>
          </w:tcPr>
          <w:p w14:paraId="1041C2FA" w14:textId="77777777" w:rsidR="00AD34E6" w:rsidRPr="00BE6E29" w:rsidRDefault="00AD34E6" w:rsidP="00AD5821">
            <w:pPr>
              <w:suppressAutoHyphens/>
              <w:jc w:val="center"/>
              <w:rPr>
                <w:rFonts w:ascii="Times New Roman" w:eastAsia="Times New Roman" w:hAnsi="Times New Roman" w:cs="Times New Roman"/>
                <w:sz w:val="24"/>
                <w:szCs w:val="24"/>
                <w:lang w:eastAsia="ru-RU"/>
              </w:rPr>
            </w:pPr>
            <w:r w:rsidRPr="00BE6E29">
              <w:rPr>
                <w:rFonts w:ascii="Times New Roman" w:eastAsia="Times New Roman" w:hAnsi="Times New Roman" w:cs="Times New Roman"/>
                <w:sz w:val="24"/>
                <w:szCs w:val="24"/>
                <w:lang w:eastAsia="ru-RU"/>
              </w:rPr>
              <w:t>6</w:t>
            </w:r>
          </w:p>
        </w:tc>
        <w:tc>
          <w:tcPr>
            <w:tcW w:w="2409" w:type="dxa"/>
            <w:vMerge/>
          </w:tcPr>
          <w:p w14:paraId="45E1AE1D" w14:textId="77777777" w:rsidR="00AD34E6" w:rsidRPr="00BE6E29" w:rsidRDefault="00AD34E6" w:rsidP="00AD5821">
            <w:pPr>
              <w:suppressAutoHyphens/>
              <w:rPr>
                <w:rFonts w:ascii="Times New Roman" w:eastAsia="Times New Roman" w:hAnsi="Times New Roman" w:cs="Times New Roman"/>
                <w:sz w:val="24"/>
                <w:szCs w:val="24"/>
                <w:lang w:eastAsia="ru-RU"/>
              </w:rPr>
            </w:pPr>
          </w:p>
        </w:tc>
      </w:tr>
      <w:tr w:rsidR="00AD34E6" w:rsidRPr="00BE6E29" w14:paraId="3B7427E7" w14:textId="77777777" w:rsidTr="00AD5821">
        <w:trPr>
          <w:trHeight w:val="73"/>
        </w:trPr>
        <w:tc>
          <w:tcPr>
            <w:tcW w:w="2972" w:type="dxa"/>
            <w:gridSpan w:val="2"/>
            <w:vMerge/>
          </w:tcPr>
          <w:p w14:paraId="4906D839" w14:textId="77777777" w:rsidR="00AD34E6" w:rsidRPr="00BE6E29" w:rsidRDefault="00AD34E6" w:rsidP="00AD5821">
            <w:pPr>
              <w:rPr>
                <w:rFonts w:ascii="Times New Roman" w:eastAsia="Times New Roman" w:hAnsi="Times New Roman" w:cs="Times New Roman"/>
                <w:b/>
                <w:bCs/>
                <w:sz w:val="24"/>
                <w:szCs w:val="24"/>
                <w:lang w:eastAsia="ru-RU"/>
              </w:rPr>
            </w:pPr>
          </w:p>
        </w:tc>
        <w:tc>
          <w:tcPr>
            <w:tcW w:w="6662" w:type="dxa"/>
          </w:tcPr>
          <w:p w14:paraId="26A1DBA6" w14:textId="77777777" w:rsidR="00AD34E6" w:rsidRPr="00BE6E29" w:rsidRDefault="00AD34E6" w:rsidP="00AD5821">
            <w:pPr>
              <w:suppressAutoHyphens/>
              <w:jc w:val="both"/>
              <w:rPr>
                <w:rFonts w:ascii="Times New Roman" w:eastAsia="Times New Roman" w:hAnsi="Times New Roman" w:cs="Times New Roman"/>
                <w:sz w:val="24"/>
                <w:szCs w:val="24"/>
                <w:lang w:eastAsia="ru-RU"/>
              </w:rPr>
            </w:pPr>
            <w:r w:rsidRPr="00BE6E29">
              <w:rPr>
                <w:rFonts w:ascii="Times New Roman" w:hAnsi="Times New Roman" w:cs="Times New Roman"/>
                <w:sz w:val="24"/>
                <w:szCs w:val="24"/>
              </w:rPr>
              <w:t xml:space="preserve"> Графическая работа по выполнению с</w:t>
            </w:r>
            <w:r>
              <w:rPr>
                <w:rFonts w:ascii="Times New Roman" w:hAnsi="Times New Roman" w:cs="Times New Roman"/>
                <w:sz w:val="24"/>
                <w:szCs w:val="24"/>
              </w:rPr>
              <w:t xml:space="preserve">ечений </w:t>
            </w:r>
            <w:r w:rsidRPr="00BE6E29">
              <w:rPr>
                <w:rFonts w:ascii="Times New Roman" w:hAnsi="Times New Roman" w:cs="Times New Roman"/>
                <w:sz w:val="24"/>
                <w:szCs w:val="24"/>
              </w:rPr>
              <w:t>(практическая подготовка)</w:t>
            </w:r>
          </w:p>
        </w:tc>
        <w:tc>
          <w:tcPr>
            <w:tcW w:w="2694" w:type="dxa"/>
          </w:tcPr>
          <w:p w14:paraId="2A743A16" w14:textId="77777777" w:rsidR="00AD34E6" w:rsidRPr="00BE6E29" w:rsidRDefault="00AD34E6" w:rsidP="00AD5821">
            <w:pPr>
              <w:suppressAutoHyphens/>
              <w:jc w:val="center"/>
              <w:rPr>
                <w:rFonts w:ascii="Times New Roman" w:eastAsia="Times New Roman" w:hAnsi="Times New Roman" w:cs="Times New Roman"/>
                <w:sz w:val="24"/>
                <w:szCs w:val="24"/>
                <w:lang w:eastAsia="ru-RU"/>
              </w:rPr>
            </w:pPr>
            <w:r w:rsidRPr="00BE6E29">
              <w:rPr>
                <w:rFonts w:ascii="Times New Roman" w:eastAsia="Times New Roman" w:hAnsi="Times New Roman" w:cs="Times New Roman"/>
                <w:sz w:val="24"/>
                <w:szCs w:val="24"/>
                <w:lang w:eastAsia="ru-RU"/>
              </w:rPr>
              <w:t>4</w:t>
            </w:r>
          </w:p>
        </w:tc>
        <w:tc>
          <w:tcPr>
            <w:tcW w:w="2409" w:type="dxa"/>
            <w:vMerge/>
          </w:tcPr>
          <w:p w14:paraId="47E51C1C" w14:textId="77777777" w:rsidR="00AD34E6" w:rsidRPr="00BE6E29" w:rsidRDefault="00AD34E6" w:rsidP="00AD5821">
            <w:pPr>
              <w:suppressAutoHyphens/>
              <w:rPr>
                <w:rFonts w:ascii="Times New Roman" w:eastAsia="Times New Roman" w:hAnsi="Times New Roman" w:cs="Times New Roman"/>
                <w:sz w:val="24"/>
                <w:szCs w:val="24"/>
                <w:lang w:eastAsia="ru-RU"/>
              </w:rPr>
            </w:pPr>
          </w:p>
        </w:tc>
      </w:tr>
      <w:tr w:rsidR="00AD34E6" w:rsidRPr="00BE6E29" w14:paraId="24CAA6AE" w14:textId="77777777" w:rsidTr="00AD5821">
        <w:trPr>
          <w:trHeight w:val="73"/>
        </w:trPr>
        <w:tc>
          <w:tcPr>
            <w:tcW w:w="2972" w:type="dxa"/>
            <w:gridSpan w:val="2"/>
            <w:vMerge/>
          </w:tcPr>
          <w:p w14:paraId="722B9890" w14:textId="77777777" w:rsidR="00AD34E6" w:rsidRPr="00BE6E29" w:rsidRDefault="00AD34E6" w:rsidP="00AD5821">
            <w:pPr>
              <w:rPr>
                <w:rFonts w:ascii="Times New Roman" w:eastAsia="Times New Roman" w:hAnsi="Times New Roman" w:cs="Times New Roman"/>
                <w:b/>
                <w:bCs/>
                <w:sz w:val="24"/>
                <w:szCs w:val="24"/>
                <w:lang w:eastAsia="ru-RU"/>
              </w:rPr>
            </w:pPr>
          </w:p>
        </w:tc>
        <w:tc>
          <w:tcPr>
            <w:tcW w:w="6662" w:type="dxa"/>
            <w:vAlign w:val="bottom"/>
          </w:tcPr>
          <w:p w14:paraId="0D88CFBD" w14:textId="77777777" w:rsidR="00AD34E6" w:rsidRPr="00BE6E29" w:rsidRDefault="00AD34E6" w:rsidP="00AD5821">
            <w:pPr>
              <w:suppressAutoHyphens/>
              <w:jc w:val="both"/>
              <w:rPr>
                <w:rFonts w:ascii="Times New Roman" w:eastAsia="Times New Roman" w:hAnsi="Times New Roman" w:cs="Times New Roman"/>
                <w:sz w:val="24"/>
                <w:szCs w:val="24"/>
                <w:lang w:eastAsia="ru-RU"/>
              </w:rPr>
            </w:pPr>
            <w:r>
              <w:rPr>
                <w:rFonts w:ascii="Times New Roman" w:hAnsi="Times New Roman" w:cs="Times New Roman"/>
                <w:bCs/>
                <w:sz w:val="24"/>
                <w:szCs w:val="24"/>
              </w:rPr>
              <w:t xml:space="preserve"> </w:t>
            </w:r>
            <w:r w:rsidRPr="00BE6E29">
              <w:rPr>
                <w:rFonts w:ascii="Times New Roman" w:hAnsi="Times New Roman" w:cs="Times New Roman"/>
                <w:bCs/>
                <w:sz w:val="24"/>
                <w:szCs w:val="24"/>
              </w:rPr>
              <w:t>Графическая работа по вы</w:t>
            </w:r>
            <w:r>
              <w:rPr>
                <w:rFonts w:ascii="Times New Roman" w:hAnsi="Times New Roman" w:cs="Times New Roman"/>
                <w:bCs/>
                <w:sz w:val="24"/>
                <w:szCs w:val="24"/>
              </w:rPr>
              <w:t>черчиванию болтового соединения</w:t>
            </w:r>
            <w:r w:rsidRPr="00BE6E29">
              <w:rPr>
                <w:rFonts w:ascii="Times New Roman" w:hAnsi="Times New Roman" w:cs="Times New Roman"/>
                <w:sz w:val="24"/>
                <w:szCs w:val="24"/>
              </w:rPr>
              <w:t>(практическая подготовка)</w:t>
            </w:r>
          </w:p>
        </w:tc>
        <w:tc>
          <w:tcPr>
            <w:tcW w:w="2694" w:type="dxa"/>
          </w:tcPr>
          <w:p w14:paraId="54965036" w14:textId="77777777" w:rsidR="00AD34E6" w:rsidRPr="00BE6E29" w:rsidRDefault="00AD34E6" w:rsidP="00AD5821">
            <w:pPr>
              <w:suppressAutoHyphens/>
              <w:jc w:val="center"/>
              <w:rPr>
                <w:rFonts w:ascii="Times New Roman" w:eastAsia="Times New Roman" w:hAnsi="Times New Roman" w:cs="Times New Roman"/>
                <w:sz w:val="24"/>
                <w:szCs w:val="24"/>
                <w:lang w:eastAsia="ru-RU"/>
              </w:rPr>
            </w:pPr>
            <w:r w:rsidRPr="00BE6E29">
              <w:rPr>
                <w:rFonts w:ascii="Times New Roman" w:eastAsia="Times New Roman" w:hAnsi="Times New Roman" w:cs="Times New Roman"/>
                <w:sz w:val="24"/>
                <w:szCs w:val="24"/>
                <w:lang w:eastAsia="ru-RU"/>
              </w:rPr>
              <w:t>4</w:t>
            </w:r>
          </w:p>
        </w:tc>
        <w:tc>
          <w:tcPr>
            <w:tcW w:w="2409" w:type="dxa"/>
            <w:vMerge/>
          </w:tcPr>
          <w:p w14:paraId="25901D8E" w14:textId="77777777" w:rsidR="00AD34E6" w:rsidRPr="00BE6E29" w:rsidRDefault="00AD34E6" w:rsidP="00AD5821">
            <w:pPr>
              <w:suppressAutoHyphens/>
              <w:rPr>
                <w:rFonts w:ascii="Times New Roman" w:eastAsia="Times New Roman" w:hAnsi="Times New Roman" w:cs="Times New Roman"/>
                <w:sz w:val="24"/>
                <w:szCs w:val="24"/>
                <w:lang w:eastAsia="ru-RU"/>
              </w:rPr>
            </w:pPr>
          </w:p>
        </w:tc>
      </w:tr>
      <w:tr w:rsidR="00AD34E6" w:rsidRPr="00BE6E29" w14:paraId="2140B698" w14:textId="77777777" w:rsidTr="00AD5821">
        <w:trPr>
          <w:trHeight w:val="73"/>
        </w:trPr>
        <w:tc>
          <w:tcPr>
            <w:tcW w:w="2972" w:type="dxa"/>
            <w:gridSpan w:val="2"/>
            <w:vMerge/>
          </w:tcPr>
          <w:p w14:paraId="0D692FBD" w14:textId="77777777" w:rsidR="00AD34E6" w:rsidRPr="00BE6E29" w:rsidRDefault="00AD34E6" w:rsidP="00AD5821">
            <w:pPr>
              <w:rPr>
                <w:rFonts w:ascii="Times New Roman" w:eastAsia="Times New Roman" w:hAnsi="Times New Roman" w:cs="Times New Roman"/>
                <w:b/>
                <w:bCs/>
                <w:sz w:val="24"/>
                <w:szCs w:val="24"/>
                <w:lang w:eastAsia="ru-RU"/>
              </w:rPr>
            </w:pPr>
          </w:p>
        </w:tc>
        <w:tc>
          <w:tcPr>
            <w:tcW w:w="6662" w:type="dxa"/>
            <w:vAlign w:val="bottom"/>
          </w:tcPr>
          <w:p w14:paraId="175926ED" w14:textId="77777777" w:rsidR="00AD34E6" w:rsidRPr="00BE6E29" w:rsidRDefault="00AD34E6" w:rsidP="00AD5821">
            <w:pPr>
              <w:suppressAutoHyphens/>
              <w:jc w:val="both"/>
              <w:rPr>
                <w:rFonts w:ascii="Times New Roman" w:eastAsia="Times New Roman" w:hAnsi="Times New Roman" w:cs="Times New Roman"/>
                <w:sz w:val="24"/>
                <w:szCs w:val="24"/>
                <w:lang w:eastAsia="ru-RU"/>
              </w:rPr>
            </w:pPr>
            <w:r w:rsidRPr="00BE6E29">
              <w:rPr>
                <w:rFonts w:ascii="Times New Roman" w:hAnsi="Times New Roman" w:cs="Times New Roman"/>
                <w:sz w:val="24"/>
                <w:szCs w:val="24"/>
              </w:rPr>
              <w:t xml:space="preserve"> </w:t>
            </w:r>
            <w:r w:rsidRPr="00BE6E29">
              <w:rPr>
                <w:rFonts w:ascii="Times New Roman" w:hAnsi="Times New Roman" w:cs="Times New Roman"/>
                <w:bCs/>
                <w:sz w:val="24"/>
                <w:szCs w:val="24"/>
              </w:rPr>
              <w:t>Графическая работа по вы</w:t>
            </w:r>
            <w:r>
              <w:rPr>
                <w:rFonts w:ascii="Times New Roman" w:hAnsi="Times New Roman" w:cs="Times New Roman"/>
                <w:bCs/>
                <w:sz w:val="24"/>
                <w:szCs w:val="24"/>
              </w:rPr>
              <w:t>черчиванию шлицевого соединения</w:t>
            </w:r>
            <w:r w:rsidRPr="00BE6E29">
              <w:rPr>
                <w:rFonts w:ascii="Times New Roman" w:hAnsi="Times New Roman" w:cs="Times New Roman"/>
                <w:sz w:val="24"/>
                <w:szCs w:val="24"/>
              </w:rPr>
              <w:t xml:space="preserve"> (практическая подготовка)</w:t>
            </w:r>
          </w:p>
        </w:tc>
        <w:tc>
          <w:tcPr>
            <w:tcW w:w="2694" w:type="dxa"/>
          </w:tcPr>
          <w:p w14:paraId="52370D97" w14:textId="77777777" w:rsidR="00AD34E6" w:rsidRPr="00BE6E29" w:rsidRDefault="00AD34E6" w:rsidP="00AD5821">
            <w:pPr>
              <w:suppressAutoHyphens/>
              <w:jc w:val="center"/>
              <w:rPr>
                <w:rFonts w:ascii="Times New Roman" w:eastAsia="Times New Roman" w:hAnsi="Times New Roman" w:cs="Times New Roman"/>
                <w:sz w:val="24"/>
                <w:szCs w:val="24"/>
                <w:lang w:eastAsia="ru-RU"/>
              </w:rPr>
            </w:pPr>
            <w:r w:rsidRPr="00BE6E29">
              <w:rPr>
                <w:rFonts w:ascii="Times New Roman" w:eastAsia="Times New Roman" w:hAnsi="Times New Roman" w:cs="Times New Roman"/>
                <w:sz w:val="24"/>
                <w:szCs w:val="24"/>
                <w:lang w:eastAsia="ru-RU"/>
              </w:rPr>
              <w:t>2</w:t>
            </w:r>
          </w:p>
        </w:tc>
        <w:tc>
          <w:tcPr>
            <w:tcW w:w="2409" w:type="dxa"/>
            <w:vMerge/>
          </w:tcPr>
          <w:p w14:paraId="25113C3D" w14:textId="77777777" w:rsidR="00AD34E6" w:rsidRPr="00BE6E29" w:rsidRDefault="00AD34E6" w:rsidP="00AD5821">
            <w:pPr>
              <w:suppressAutoHyphens/>
              <w:rPr>
                <w:rFonts w:ascii="Times New Roman" w:eastAsia="Times New Roman" w:hAnsi="Times New Roman" w:cs="Times New Roman"/>
                <w:sz w:val="24"/>
                <w:szCs w:val="24"/>
                <w:lang w:eastAsia="ru-RU"/>
              </w:rPr>
            </w:pPr>
          </w:p>
        </w:tc>
      </w:tr>
      <w:tr w:rsidR="00AD34E6" w:rsidRPr="00BE6E29" w14:paraId="473C261B" w14:textId="77777777" w:rsidTr="00AD5821">
        <w:trPr>
          <w:trHeight w:val="73"/>
        </w:trPr>
        <w:tc>
          <w:tcPr>
            <w:tcW w:w="2972" w:type="dxa"/>
            <w:gridSpan w:val="2"/>
            <w:vMerge/>
          </w:tcPr>
          <w:p w14:paraId="4AA9B52B" w14:textId="77777777" w:rsidR="00AD34E6" w:rsidRPr="00BE6E29" w:rsidRDefault="00AD34E6" w:rsidP="00AD5821">
            <w:pPr>
              <w:rPr>
                <w:rFonts w:ascii="Times New Roman" w:eastAsia="Times New Roman" w:hAnsi="Times New Roman" w:cs="Times New Roman"/>
                <w:b/>
                <w:bCs/>
                <w:sz w:val="24"/>
                <w:szCs w:val="24"/>
                <w:lang w:eastAsia="ru-RU"/>
              </w:rPr>
            </w:pPr>
          </w:p>
        </w:tc>
        <w:tc>
          <w:tcPr>
            <w:tcW w:w="6662" w:type="dxa"/>
            <w:vAlign w:val="bottom"/>
          </w:tcPr>
          <w:p w14:paraId="6B980531" w14:textId="77777777" w:rsidR="00AD34E6" w:rsidRPr="00BE6E29" w:rsidRDefault="00AD34E6" w:rsidP="00AD5821">
            <w:pPr>
              <w:suppressAutoHyphens/>
              <w:jc w:val="both"/>
              <w:rPr>
                <w:rFonts w:ascii="Times New Roman" w:eastAsia="Times New Roman" w:hAnsi="Times New Roman" w:cs="Times New Roman"/>
                <w:sz w:val="24"/>
                <w:szCs w:val="24"/>
                <w:lang w:eastAsia="ru-RU"/>
              </w:rPr>
            </w:pPr>
            <w:r>
              <w:rPr>
                <w:rFonts w:ascii="Times New Roman" w:hAnsi="Times New Roman" w:cs="Times New Roman"/>
                <w:bCs/>
                <w:sz w:val="24"/>
                <w:szCs w:val="24"/>
              </w:rPr>
              <w:t xml:space="preserve"> </w:t>
            </w:r>
            <w:r w:rsidRPr="00BE6E29">
              <w:rPr>
                <w:rFonts w:ascii="Times New Roman" w:hAnsi="Times New Roman" w:cs="Times New Roman"/>
                <w:sz w:val="24"/>
                <w:szCs w:val="24"/>
              </w:rPr>
              <w:t xml:space="preserve">Графическая работа </w:t>
            </w:r>
            <w:r>
              <w:rPr>
                <w:rFonts w:ascii="Times New Roman" w:hAnsi="Times New Roman" w:cs="Times New Roman"/>
                <w:sz w:val="24"/>
                <w:szCs w:val="24"/>
              </w:rPr>
              <w:t xml:space="preserve">по выполнению зубчатой передачи </w:t>
            </w:r>
            <w:r w:rsidRPr="00BE6E29">
              <w:rPr>
                <w:rFonts w:ascii="Times New Roman" w:hAnsi="Times New Roman" w:cs="Times New Roman"/>
                <w:sz w:val="24"/>
                <w:szCs w:val="24"/>
              </w:rPr>
              <w:t>(практическая подготовка)</w:t>
            </w:r>
          </w:p>
        </w:tc>
        <w:tc>
          <w:tcPr>
            <w:tcW w:w="2694" w:type="dxa"/>
          </w:tcPr>
          <w:p w14:paraId="420C0915" w14:textId="77777777" w:rsidR="00AD34E6" w:rsidRPr="00BE6E29" w:rsidRDefault="00AD34E6" w:rsidP="00AD5821">
            <w:pPr>
              <w:suppressAutoHyphens/>
              <w:jc w:val="center"/>
              <w:rPr>
                <w:rFonts w:ascii="Times New Roman" w:eastAsia="Times New Roman" w:hAnsi="Times New Roman" w:cs="Times New Roman"/>
                <w:sz w:val="24"/>
                <w:szCs w:val="24"/>
                <w:lang w:eastAsia="ru-RU"/>
              </w:rPr>
            </w:pPr>
            <w:r w:rsidRPr="00BE6E29">
              <w:rPr>
                <w:rFonts w:ascii="Times New Roman" w:eastAsia="Times New Roman" w:hAnsi="Times New Roman" w:cs="Times New Roman"/>
                <w:sz w:val="24"/>
                <w:szCs w:val="24"/>
                <w:lang w:eastAsia="ru-RU"/>
              </w:rPr>
              <w:t>4</w:t>
            </w:r>
          </w:p>
        </w:tc>
        <w:tc>
          <w:tcPr>
            <w:tcW w:w="2409" w:type="dxa"/>
            <w:vMerge/>
          </w:tcPr>
          <w:p w14:paraId="62C55433" w14:textId="77777777" w:rsidR="00AD34E6" w:rsidRPr="00BE6E29" w:rsidRDefault="00AD34E6" w:rsidP="00AD5821">
            <w:pPr>
              <w:suppressAutoHyphens/>
              <w:rPr>
                <w:rFonts w:ascii="Times New Roman" w:eastAsia="Times New Roman" w:hAnsi="Times New Roman" w:cs="Times New Roman"/>
                <w:sz w:val="24"/>
                <w:szCs w:val="24"/>
                <w:lang w:eastAsia="ru-RU"/>
              </w:rPr>
            </w:pPr>
          </w:p>
        </w:tc>
      </w:tr>
      <w:tr w:rsidR="00AD34E6" w:rsidRPr="00BE6E29" w14:paraId="4215D867" w14:textId="77777777" w:rsidTr="00AD5821">
        <w:trPr>
          <w:trHeight w:val="73"/>
        </w:trPr>
        <w:tc>
          <w:tcPr>
            <w:tcW w:w="2972" w:type="dxa"/>
            <w:gridSpan w:val="2"/>
            <w:vMerge/>
          </w:tcPr>
          <w:p w14:paraId="698EC421" w14:textId="77777777" w:rsidR="00AD34E6" w:rsidRPr="00BE6E29" w:rsidRDefault="00AD34E6" w:rsidP="00AD5821">
            <w:pPr>
              <w:rPr>
                <w:rFonts w:ascii="Times New Roman" w:eastAsia="Times New Roman" w:hAnsi="Times New Roman" w:cs="Times New Roman"/>
                <w:b/>
                <w:bCs/>
                <w:sz w:val="24"/>
                <w:szCs w:val="24"/>
                <w:lang w:eastAsia="ru-RU"/>
              </w:rPr>
            </w:pPr>
          </w:p>
        </w:tc>
        <w:tc>
          <w:tcPr>
            <w:tcW w:w="6662" w:type="dxa"/>
            <w:vAlign w:val="bottom"/>
          </w:tcPr>
          <w:p w14:paraId="25071C87" w14:textId="77777777" w:rsidR="00AD34E6" w:rsidRPr="00BE6E29" w:rsidRDefault="00AD34E6" w:rsidP="00AD5821">
            <w:pPr>
              <w:suppressAutoHyphens/>
              <w:jc w:val="both"/>
              <w:rPr>
                <w:rFonts w:ascii="Times New Roman" w:hAnsi="Times New Roman" w:cs="Times New Roman"/>
                <w:bCs/>
                <w:sz w:val="24"/>
                <w:szCs w:val="24"/>
              </w:rPr>
            </w:pPr>
            <w:r w:rsidRPr="00BE6E29">
              <w:rPr>
                <w:rFonts w:ascii="Times New Roman" w:hAnsi="Times New Roman" w:cs="Times New Roman"/>
                <w:sz w:val="24"/>
                <w:szCs w:val="24"/>
              </w:rPr>
              <w:t xml:space="preserve"> Графическая работа по деталированию</w:t>
            </w:r>
            <w:r>
              <w:rPr>
                <w:rFonts w:ascii="Times New Roman" w:hAnsi="Times New Roman" w:cs="Times New Roman"/>
                <w:sz w:val="24"/>
                <w:szCs w:val="24"/>
              </w:rPr>
              <w:t xml:space="preserve"> (практическая подготовка)</w:t>
            </w:r>
          </w:p>
        </w:tc>
        <w:tc>
          <w:tcPr>
            <w:tcW w:w="2694" w:type="dxa"/>
          </w:tcPr>
          <w:p w14:paraId="1CDE2828" w14:textId="77777777" w:rsidR="00AD34E6" w:rsidRPr="00BE6E29" w:rsidRDefault="00AD34E6" w:rsidP="00AD5821">
            <w:pPr>
              <w:suppressAutoHyphens/>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09" w:type="dxa"/>
            <w:vMerge/>
          </w:tcPr>
          <w:p w14:paraId="11B75A74" w14:textId="77777777" w:rsidR="00AD34E6" w:rsidRPr="00BE6E29" w:rsidRDefault="00AD34E6" w:rsidP="00AD5821">
            <w:pPr>
              <w:suppressAutoHyphens/>
              <w:rPr>
                <w:rFonts w:ascii="Times New Roman" w:eastAsia="Times New Roman" w:hAnsi="Times New Roman" w:cs="Times New Roman"/>
                <w:sz w:val="24"/>
                <w:szCs w:val="24"/>
                <w:lang w:eastAsia="ru-RU"/>
              </w:rPr>
            </w:pPr>
          </w:p>
        </w:tc>
      </w:tr>
      <w:tr w:rsidR="00AD34E6" w:rsidRPr="00BE6E29" w14:paraId="2164E926" w14:textId="77777777" w:rsidTr="00AD5821">
        <w:trPr>
          <w:trHeight w:val="361"/>
        </w:trPr>
        <w:tc>
          <w:tcPr>
            <w:tcW w:w="2972" w:type="dxa"/>
            <w:gridSpan w:val="2"/>
            <w:vMerge/>
          </w:tcPr>
          <w:p w14:paraId="5B1BAD1A" w14:textId="77777777" w:rsidR="00AD34E6" w:rsidRPr="00BE6E29" w:rsidRDefault="00AD34E6" w:rsidP="00AD5821">
            <w:pPr>
              <w:rPr>
                <w:rFonts w:ascii="Times New Roman" w:eastAsia="Times New Roman" w:hAnsi="Times New Roman" w:cs="Times New Roman"/>
                <w:b/>
                <w:bCs/>
                <w:sz w:val="24"/>
                <w:szCs w:val="24"/>
                <w:lang w:eastAsia="ru-RU"/>
              </w:rPr>
            </w:pPr>
          </w:p>
        </w:tc>
        <w:tc>
          <w:tcPr>
            <w:tcW w:w="6662" w:type="dxa"/>
            <w:vAlign w:val="bottom"/>
          </w:tcPr>
          <w:p w14:paraId="4FCC9570" w14:textId="77777777" w:rsidR="00AD34E6" w:rsidRPr="00BE6E29" w:rsidRDefault="00AD34E6" w:rsidP="00AD5821">
            <w:pPr>
              <w:jc w:val="both"/>
              <w:rPr>
                <w:rFonts w:ascii="Times New Roman" w:eastAsia="Times New Roman" w:hAnsi="Times New Roman" w:cs="Times New Roman"/>
                <w:b/>
                <w:bCs/>
                <w:sz w:val="24"/>
                <w:szCs w:val="24"/>
                <w:lang w:eastAsia="ru-RU"/>
              </w:rPr>
            </w:pPr>
            <w:r w:rsidRPr="00BE6E29">
              <w:rPr>
                <w:rFonts w:ascii="Times New Roman" w:eastAsia="Times New Roman" w:hAnsi="Times New Roman" w:cs="Times New Roman"/>
                <w:b/>
                <w:bCs/>
                <w:sz w:val="24"/>
                <w:szCs w:val="24"/>
                <w:lang w:eastAsia="ru-RU"/>
              </w:rPr>
              <w:t>В том числе самостоятельная работа обучающихся</w:t>
            </w:r>
          </w:p>
          <w:p w14:paraId="768DBF1A" w14:textId="77777777" w:rsidR="00AD34E6" w:rsidRPr="00BE6E29" w:rsidRDefault="00AD34E6" w:rsidP="00AD5821">
            <w:pPr>
              <w:jc w:val="both"/>
              <w:rPr>
                <w:rFonts w:ascii="Times New Roman" w:eastAsia="Times New Roman" w:hAnsi="Times New Roman" w:cs="Times New Roman"/>
                <w:sz w:val="24"/>
                <w:szCs w:val="24"/>
                <w:lang w:eastAsia="ru-RU"/>
              </w:rPr>
            </w:pPr>
            <w:r w:rsidRPr="00BB67DA">
              <w:rPr>
                <w:rFonts w:ascii="Times New Roman" w:eastAsia="Calibri" w:hAnsi="Times New Roman" w:cs="Times New Roman"/>
                <w:sz w:val="24"/>
                <w:szCs w:val="24"/>
              </w:rPr>
              <w:t>Эскизы и рабочие чертежи деталей.  Содержание и последовательность выполнения эскиза детали с натуры. Классы точности и их обозначение на чертежах.  Нанесение на эскизах и чертежах обозначений шероховатости поверхностей. Технические требования к рабочим чертежам. Обозначение на чертежах материала, применяемого для изготовления деталей</w:t>
            </w:r>
          </w:p>
        </w:tc>
        <w:tc>
          <w:tcPr>
            <w:tcW w:w="2694" w:type="dxa"/>
          </w:tcPr>
          <w:p w14:paraId="36E94B59" w14:textId="77777777" w:rsidR="00AD34E6" w:rsidRPr="007C7230" w:rsidRDefault="00AD34E6" w:rsidP="00AD5821">
            <w:pPr>
              <w:jc w:val="center"/>
              <w:rPr>
                <w:rFonts w:ascii="Times New Roman" w:eastAsia="Times New Roman" w:hAnsi="Times New Roman" w:cs="Times New Roman"/>
                <w:b/>
                <w:bCs/>
                <w:sz w:val="24"/>
                <w:szCs w:val="24"/>
                <w:lang w:eastAsia="ru-RU"/>
              </w:rPr>
            </w:pPr>
            <w:r w:rsidRPr="007C7230">
              <w:rPr>
                <w:rFonts w:ascii="Times New Roman" w:eastAsia="Times New Roman" w:hAnsi="Times New Roman" w:cs="Times New Roman"/>
                <w:b/>
                <w:bCs/>
                <w:sz w:val="24"/>
                <w:szCs w:val="24"/>
                <w:lang w:eastAsia="ru-RU"/>
              </w:rPr>
              <w:t>4</w:t>
            </w:r>
          </w:p>
        </w:tc>
        <w:tc>
          <w:tcPr>
            <w:tcW w:w="2409" w:type="dxa"/>
            <w:vMerge/>
          </w:tcPr>
          <w:p w14:paraId="2EFC5566" w14:textId="77777777" w:rsidR="00AD34E6" w:rsidRPr="00BE6E29" w:rsidRDefault="00AD34E6" w:rsidP="00AD5821">
            <w:pPr>
              <w:rPr>
                <w:rFonts w:ascii="Times New Roman" w:eastAsia="Times New Roman" w:hAnsi="Times New Roman" w:cs="Times New Roman"/>
                <w:b/>
                <w:bCs/>
                <w:sz w:val="24"/>
                <w:szCs w:val="24"/>
                <w:lang w:eastAsia="ru-RU"/>
              </w:rPr>
            </w:pPr>
          </w:p>
        </w:tc>
      </w:tr>
      <w:tr w:rsidR="00AD34E6" w:rsidRPr="00BE6E29" w14:paraId="313148ED" w14:textId="77777777" w:rsidTr="00AD5821">
        <w:trPr>
          <w:trHeight w:val="361"/>
        </w:trPr>
        <w:tc>
          <w:tcPr>
            <w:tcW w:w="9634" w:type="dxa"/>
            <w:gridSpan w:val="3"/>
          </w:tcPr>
          <w:p w14:paraId="37510809" w14:textId="77777777" w:rsidR="00AD34E6" w:rsidRPr="00BE6E29" w:rsidRDefault="00AD34E6" w:rsidP="00AD5821">
            <w:pPr>
              <w:jc w:val="both"/>
              <w:rPr>
                <w:rFonts w:ascii="Times New Roman" w:eastAsia="Times New Roman" w:hAnsi="Times New Roman" w:cs="Times New Roman"/>
                <w:b/>
                <w:bCs/>
                <w:sz w:val="24"/>
                <w:szCs w:val="24"/>
                <w:lang w:eastAsia="ru-RU"/>
              </w:rPr>
            </w:pPr>
            <w:r w:rsidRPr="00BE6E29">
              <w:rPr>
                <w:rFonts w:ascii="Times New Roman" w:eastAsia="Calibri" w:hAnsi="Times New Roman" w:cs="Times New Roman"/>
                <w:b/>
                <w:bCs/>
                <w:sz w:val="24"/>
                <w:szCs w:val="24"/>
              </w:rPr>
              <w:t>Раздел 2. Выполнение электрических схем</w:t>
            </w:r>
          </w:p>
        </w:tc>
        <w:tc>
          <w:tcPr>
            <w:tcW w:w="2694" w:type="dxa"/>
          </w:tcPr>
          <w:p w14:paraId="3AAE01B5" w14:textId="77777777" w:rsidR="00AD34E6" w:rsidRPr="007C7230" w:rsidRDefault="00AD34E6" w:rsidP="00AD5821">
            <w:pPr>
              <w:jc w:val="center"/>
              <w:rPr>
                <w:rFonts w:ascii="Times New Roman" w:eastAsia="Times New Roman" w:hAnsi="Times New Roman" w:cs="Times New Roman"/>
                <w:b/>
                <w:bCs/>
                <w:sz w:val="24"/>
                <w:szCs w:val="24"/>
                <w:lang w:eastAsia="ru-RU"/>
              </w:rPr>
            </w:pPr>
            <w:r w:rsidRPr="007C7230">
              <w:rPr>
                <w:rFonts w:ascii="Times New Roman" w:eastAsia="Times New Roman" w:hAnsi="Times New Roman" w:cs="Times New Roman"/>
                <w:b/>
                <w:bCs/>
                <w:sz w:val="24"/>
                <w:szCs w:val="24"/>
                <w:lang w:eastAsia="ru-RU"/>
              </w:rPr>
              <w:t>6/2</w:t>
            </w:r>
          </w:p>
        </w:tc>
        <w:tc>
          <w:tcPr>
            <w:tcW w:w="2409" w:type="dxa"/>
          </w:tcPr>
          <w:p w14:paraId="40845EAF" w14:textId="77777777" w:rsidR="00AD34E6" w:rsidRPr="00BE6E29" w:rsidRDefault="00AD34E6" w:rsidP="00AD5821">
            <w:pPr>
              <w:rPr>
                <w:rFonts w:ascii="Times New Roman" w:eastAsia="Times New Roman" w:hAnsi="Times New Roman" w:cs="Times New Roman"/>
                <w:b/>
                <w:bCs/>
                <w:sz w:val="24"/>
                <w:szCs w:val="24"/>
                <w:lang w:eastAsia="ru-RU"/>
              </w:rPr>
            </w:pPr>
          </w:p>
        </w:tc>
      </w:tr>
      <w:tr w:rsidR="00AD34E6" w:rsidRPr="00BE6E29" w14:paraId="4A212392" w14:textId="77777777" w:rsidTr="00AD5821">
        <w:trPr>
          <w:trHeight w:val="361"/>
        </w:trPr>
        <w:tc>
          <w:tcPr>
            <w:tcW w:w="2972" w:type="dxa"/>
            <w:gridSpan w:val="2"/>
            <w:vMerge w:val="restart"/>
          </w:tcPr>
          <w:p w14:paraId="4AC76E69" w14:textId="77777777" w:rsidR="00AD34E6" w:rsidRPr="00BE6E29" w:rsidRDefault="00AD34E6" w:rsidP="00AD5821">
            <w:pPr>
              <w:rPr>
                <w:rFonts w:ascii="Times New Roman" w:eastAsia="Calibri" w:hAnsi="Times New Roman" w:cs="Times New Roman"/>
                <w:b/>
                <w:bCs/>
                <w:sz w:val="24"/>
                <w:szCs w:val="24"/>
              </w:rPr>
            </w:pPr>
            <w:r w:rsidRPr="00BE6E29">
              <w:rPr>
                <w:rFonts w:ascii="Times New Roman" w:eastAsia="Times New Roman" w:hAnsi="Times New Roman" w:cs="Times New Roman"/>
                <w:b/>
                <w:bCs/>
                <w:sz w:val="24"/>
                <w:szCs w:val="24"/>
                <w:lang w:eastAsia="ru-RU"/>
              </w:rPr>
              <w:t>Тема 2.1</w:t>
            </w:r>
          </w:p>
          <w:p w14:paraId="5FE38277" w14:textId="77777777" w:rsidR="00AD34E6" w:rsidRPr="00BE6E29" w:rsidRDefault="00AD34E6" w:rsidP="00AD5821">
            <w:pPr>
              <w:rPr>
                <w:rFonts w:ascii="Times New Roman" w:eastAsia="Times New Roman" w:hAnsi="Times New Roman" w:cs="Times New Roman"/>
                <w:b/>
                <w:bCs/>
                <w:sz w:val="24"/>
                <w:szCs w:val="24"/>
                <w:lang w:eastAsia="ru-RU"/>
              </w:rPr>
            </w:pPr>
            <w:r w:rsidRPr="00BE6E29">
              <w:rPr>
                <w:rFonts w:ascii="Times New Roman" w:eastAsia="Calibri" w:hAnsi="Times New Roman" w:cs="Times New Roman"/>
                <w:sz w:val="24"/>
                <w:szCs w:val="24"/>
              </w:rPr>
              <w:t>Виды и типы схем, выполнение схем.</w:t>
            </w:r>
          </w:p>
        </w:tc>
        <w:tc>
          <w:tcPr>
            <w:tcW w:w="6662" w:type="dxa"/>
            <w:tcBorders>
              <w:top w:val="single" w:sz="4" w:space="0" w:color="auto"/>
              <w:left w:val="single" w:sz="4" w:space="0" w:color="auto"/>
              <w:bottom w:val="single" w:sz="4" w:space="0" w:color="auto"/>
            </w:tcBorders>
            <w:vAlign w:val="bottom"/>
          </w:tcPr>
          <w:p w14:paraId="361104A5" w14:textId="77777777" w:rsidR="00AD34E6" w:rsidRPr="00BE6E29" w:rsidRDefault="00AD34E6" w:rsidP="00AD5821">
            <w:pPr>
              <w:jc w:val="both"/>
              <w:rPr>
                <w:rFonts w:ascii="Times New Roman" w:eastAsia="Times New Roman" w:hAnsi="Times New Roman" w:cs="Times New Roman"/>
                <w:b/>
                <w:bCs/>
                <w:sz w:val="24"/>
                <w:szCs w:val="24"/>
                <w:lang w:eastAsia="ru-RU"/>
              </w:rPr>
            </w:pPr>
            <w:r w:rsidRPr="00BE6E29">
              <w:rPr>
                <w:rFonts w:ascii="Times New Roman" w:eastAsia="Times New Roman" w:hAnsi="Times New Roman" w:cs="Times New Roman"/>
                <w:b/>
                <w:bCs/>
                <w:sz w:val="24"/>
                <w:szCs w:val="24"/>
                <w:lang w:eastAsia="ru-RU"/>
              </w:rPr>
              <w:t xml:space="preserve">Содержание </w:t>
            </w:r>
          </w:p>
        </w:tc>
        <w:tc>
          <w:tcPr>
            <w:tcW w:w="2694" w:type="dxa"/>
          </w:tcPr>
          <w:p w14:paraId="45EBF99E" w14:textId="77777777" w:rsidR="00AD34E6" w:rsidRPr="00BE6E29" w:rsidRDefault="00AD34E6" w:rsidP="00AD5821">
            <w:pPr>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409" w:type="dxa"/>
            <w:vMerge w:val="restart"/>
          </w:tcPr>
          <w:p w14:paraId="08D40DC6" w14:textId="77777777" w:rsidR="00AD34E6" w:rsidRPr="0008464C" w:rsidRDefault="00AD34E6" w:rsidP="00AD5821">
            <w:pPr>
              <w:rPr>
                <w:rFonts w:ascii="Times New Roman" w:eastAsia="Times New Roman" w:hAnsi="Times New Roman" w:cs="Times New Roman"/>
                <w:b/>
                <w:bCs/>
                <w:color w:val="FF0000"/>
                <w:sz w:val="24"/>
                <w:szCs w:val="24"/>
                <w:lang w:eastAsia="ru-RU"/>
              </w:rPr>
            </w:pPr>
            <w:r w:rsidRPr="00BE6E29">
              <w:rPr>
                <w:rFonts w:ascii="Times New Roman" w:eastAsia="Calibri" w:hAnsi="Times New Roman" w:cs="Times New Roman"/>
                <w:sz w:val="24"/>
                <w:szCs w:val="24"/>
              </w:rPr>
              <w:t xml:space="preserve">ОК </w:t>
            </w:r>
            <w:r>
              <w:rPr>
                <w:rFonts w:ascii="Times New Roman" w:eastAsia="Calibri" w:hAnsi="Times New Roman" w:cs="Times New Roman"/>
                <w:sz w:val="24"/>
                <w:szCs w:val="24"/>
              </w:rPr>
              <w:t>0</w:t>
            </w:r>
            <w:r w:rsidRPr="00BE6E29">
              <w:rPr>
                <w:rFonts w:ascii="Times New Roman" w:eastAsia="Calibri" w:hAnsi="Times New Roman" w:cs="Times New Roman"/>
                <w:sz w:val="24"/>
                <w:szCs w:val="24"/>
              </w:rPr>
              <w:t xml:space="preserve">1, ОК </w:t>
            </w:r>
            <w:r>
              <w:rPr>
                <w:rFonts w:ascii="Times New Roman" w:eastAsia="Calibri" w:hAnsi="Times New Roman" w:cs="Times New Roman"/>
                <w:sz w:val="24"/>
                <w:szCs w:val="24"/>
              </w:rPr>
              <w:t>0</w:t>
            </w:r>
            <w:r w:rsidRPr="00BE6E29">
              <w:rPr>
                <w:rFonts w:ascii="Times New Roman" w:eastAsia="Calibri" w:hAnsi="Times New Roman" w:cs="Times New Roman"/>
                <w:sz w:val="24"/>
                <w:szCs w:val="24"/>
              </w:rPr>
              <w:t xml:space="preserve">2, ОК </w:t>
            </w:r>
            <w:r>
              <w:rPr>
                <w:rFonts w:ascii="Times New Roman" w:eastAsia="Calibri" w:hAnsi="Times New Roman" w:cs="Times New Roman"/>
                <w:sz w:val="24"/>
                <w:szCs w:val="24"/>
              </w:rPr>
              <w:t>0</w:t>
            </w:r>
            <w:r w:rsidRPr="00BE6E29">
              <w:rPr>
                <w:rFonts w:ascii="Times New Roman" w:eastAsia="Calibri" w:hAnsi="Times New Roman" w:cs="Times New Roman"/>
                <w:sz w:val="24"/>
                <w:szCs w:val="24"/>
              </w:rPr>
              <w:t xml:space="preserve">5, ОК </w:t>
            </w:r>
            <w:r>
              <w:rPr>
                <w:rFonts w:ascii="Times New Roman" w:eastAsia="Calibri" w:hAnsi="Times New Roman" w:cs="Times New Roman"/>
                <w:sz w:val="24"/>
                <w:szCs w:val="24"/>
              </w:rPr>
              <w:t>0</w:t>
            </w:r>
            <w:r w:rsidRPr="00BE6E29">
              <w:rPr>
                <w:rFonts w:ascii="Times New Roman" w:eastAsia="Calibri" w:hAnsi="Times New Roman" w:cs="Times New Roman"/>
                <w:sz w:val="24"/>
                <w:szCs w:val="24"/>
              </w:rPr>
              <w:t>9</w:t>
            </w:r>
            <w:r>
              <w:rPr>
                <w:rFonts w:ascii="Times New Roman" w:eastAsia="Calibri" w:hAnsi="Times New Roman" w:cs="Times New Roman"/>
                <w:sz w:val="24"/>
                <w:szCs w:val="24"/>
              </w:rPr>
              <w:t>, ПК 2.2</w:t>
            </w:r>
          </w:p>
        </w:tc>
      </w:tr>
      <w:tr w:rsidR="00AD34E6" w:rsidRPr="00BE6E29" w14:paraId="4AADB220" w14:textId="77777777" w:rsidTr="00AD5821">
        <w:trPr>
          <w:trHeight w:val="361"/>
        </w:trPr>
        <w:tc>
          <w:tcPr>
            <w:tcW w:w="2972" w:type="dxa"/>
            <w:gridSpan w:val="2"/>
            <w:vMerge/>
          </w:tcPr>
          <w:p w14:paraId="745E6C2E" w14:textId="77777777" w:rsidR="00AD34E6" w:rsidRPr="00BE6E29" w:rsidRDefault="00AD34E6" w:rsidP="00AD5821">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6569203D" w14:textId="77777777" w:rsidR="00AD34E6" w:rsidRPr="00BE6E29" w:rsidRDefault="00AD34E6" w:rsidP="00AD5821">
            <w:pPr>
              <w:jc w:val="both"/>
              <w:rPr>
                <w:rFonts w:ascii="Times New Roman" w:eastAsia="Times New Roman" w:hAnsi="Times New Roman" w:cs="Times New Roman"/>
                <w:sz w:val="24"/>
                <w:szCs w:val="24"/>
                <w:lang w:eastAsia="ru-RU"/>
              </w:rPr>
            </w:pPr>
            <w:r w:rsidRPr="00BE6E29">
              <w:rPr>
                <w:rFonts w:ascii="Times New Roman" w:eastAsia="Times New Roman" w:hAnsi="Times New Roman" w:cs="Times New Roman"/>
                <w:sz w:val="24"/>
                <w:szCs w:val="24"/>
                <w:lang w:eastAsia="ru-RU"/>
              </w:rPr>
              <w:t>-</w:t>
            </w:r>
            <w:r w:rsidRPr="00BE6E29">
              <w:rPr>
                <w:rFonts w:ascii="Times New Roman" w:eastAsia="Calibri" w:hAnsi="Times New Roman" w:cs="Times New Roman"/>
                <w:sz w:val="24"/>
                <w:szCs w:val="24"/>
              </w:rPr>
              <w:t xml:space="preserve"> Общие требования к выполнению электрических, кинематических и технологических схем. УГО (условно- графические обозначения) в схемах электрических, выполнение их по размерам. </w:t>
            </w:r>
          </w:p>
        </w:tc>
        <w:tc>
          <w:tcPr>
            <w:tcW w:w="2694" w:type="dxa"/>
          </w:tcPr>
          <w:p w14:paraId="0D06A3FF" w14:textId="77777777" w:rsidR="00AD34E6" w:rsidRPr="00BE6E29" w:rsidRDefault="00AD34E6" w:rsidP="00AD5821">
            <w:pPr>
              <w:jc w:val="center"/>
              <w:rPr>
                <w:rFonts w:ascii="Times New Roman" w:eastAsia="Times New Roman" w:hAnsi="Times New Roman" w:cs="Times New Roman"/>
                <w:sz w:val="24"/>
                <w:szCs w:val="24"/>
                <w:lang w:eastAsia="ru-RU"/>
              </w:rPr>
            </w:pPr>
            <w:r w:rsidRPr="00724EC2">
              <w:rPr>
                <w:rFonts w:ascii="Times New Roman" w:eastAsia="Times New Roman" w:hAnsi="Times New Roman" w:cs="Times New Roman"/>
                <w:sz w:val="24"/>
                <w:szCs w:val="24"/>
                <w:lang w:eastAsia="ru-RU"/>
              </w:rPr>
              <w:t>2</w:t>
            </w:r>
          </w:p>
        </w:tc>
        <w:tc>
          <w:tcPr>
            <w:tcW w:w="2409" w:type="dxa"/>
            <w:vMerge/>
          </w:tcPr>
          <w:p w14:paraId="52CE2D53" w14:textId="77777777" w:rsidR="00AD34E6" w:rsidRPr="0008464C" w:rsidRDefault="00AD34E6" w:rsidP="00AD5821">
            <w:pPr>
              <w:rPr>
                <w:rFonts w:ascii="Times New Roman" w:eastAsia="Times New Roman" w:hAnsi="Times New Roman" w:cs="Times New Roman"/>
                <w:color w:val="FF0000"/>
                <w:sz w:val="24"/>
                <w:szCs w:val="24"/>
                <w:lang w:eastAsia="ru-RU"/>
              </w:rPr>
            </w:pPr>
          </w:p>
        </w:tc>
      </w:tr>
      <w:tr w:rsidR="00AD34E6" w:rsidRPr="00BE6E29" w14:paraId="6B232D40" w14:textId="77777777" w:rsidTr="00AD5821">
        <w:trPr>
          <w:trHeight w:val="361"/>
        </w:trPr>
        <w:tc>
          <w:tcPr>
            <w:tcW w:w="2972" w:type="dxa"/>
            <w:gridSpan w:val="2"/>
            <w:vMerge/>
          </w:tcPr>
          <w:p w14:paraId="049761D3" w14:textId="77777777" w:rsidR="00AD34E6" w:rsidRPr="00BE6E29" w:rsidRDefault="00AD34E6" w:rsidP="00AD5821">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3E909A38" w14:textId="77777777" w:rsidR="00AD34E6" w:rsidRPr="00BE6E29" w:rsidRDefault="00AD34E6" w:rsidP="00AD5821">
            <w:pPr>
              <w:jc w:val="both"/>
              <w:rPr>
                <w:rFonts w:ascii="Times New Roman" w:eastAsia="Times New Roman" w:hAnsi="Times New Roman" w:cs="Times New Roman"/>
                <w:b/>
                <w:bCs/>
                <w:sz w:val="24"/>
                <w:szCs w:val="24"/>
                <w:lang w:eastAsia="ru-RU"/>
              </w:rPr>
            </w:pPr>
            <w:r w:rsidRPr="00BE6E29">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4C792385" w14:textId="77777777" w:rsidR="00AD34E6" w:rsidRPr="00BE6E29" w:rsidRDefault="00AD34E6" w:rsidP="00AD5821">
            <w:pPr>
              <w:jc w:val="center"/>
              <w:rPr>
                <w:rFonts w:ascii="Times New Roman" w:eastAsia="Times New Roman" w:hAnsi="Times New Roman" w:cs="Times New Roman"/>
                <w:b/>
                <w:bCs/>
                <w:sz w:val="24"/>
                <w:szCs w:val="24"/>
                <w:lang w:eastAsia="ru-RU"/>
              </w:rPr>
            </w:pPr>
            <w:r w:rsidRPr="00BE6E29">
              <w:rPr>
                <w:rFonts w:ascii="Times New Roman" w:eastAsia="Times New Roman" w:hAnsi="Times New Roman" w:cs="Times New Roman"/>
                <w:b/>
                <w:bCs/>
                <w:sz w:val="24"/>
                <w:szCs w:val="24"/>
                <w:lang w:eastAsia="ru-RU"/>
              </w:rPr>
              <w:t>2</w:t>
            </w:r>
          </w:p>
        </w:tc>
        <w:tc>
          <w:tcPr>
            <w:tcW w:w="2409" w:type="dxa"/>
            <w:vMerge/>
          </w:tcPr>
          <w:p w14:paraId="5E54829A" w14:textId="77777777" w:rsidR="00AD34E6" w:rsidRPr="0008464C" w:rsidRDefault="00AD34E6" w:rsidP="00AD5821">
            <w:pPr>
              <w:rPr>
                <w:rFonts w:ascii="Times New Roman" w:eastAsia="Times New Roman" w:hAnsi="Times New Roman" w:cs="Times New Roman"/>
                <w:b/>
                <w:bCs/>
                <w:color w:val="FF0000"/>
                <w:sz w:val="24"/>
                <w:szCs w:val="24"/>
                <w:lang w:eastAsia="ru-RU"/>
              </w:rPr>
            </w:pPr>
          </w:p>
        </w:tc>
      </w:tr>
      <w:tr w:rsidR="00AD34E6" w:rsidRPr="00BE6E29" w14:paraId="1A388A34" w14:textId="77777777" w:rsidTr="00AD5821">
        <w:trPr>
          <w:trHeight w:val="137"/>
        </w:trPr>
        <w:tc>
          <w:tcPr>
            <w:tcW w:w="2972" w:type="dxa"/>
            <w:gridSpan w:val="2"/>
            <w:vMerge/>
          </w:tcPr>
          <w:p w14:paraId="3F8BF240" w14:textId="77777777" w:rsidR="00AD34E6" w:rsidRPr="00BE6E29" w:rsidRDefault="00AD34E6" w:rsidP="00AD5821">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76D960C8" w14:textId="77777777" w:rsidR="00AD34E6" w:rsidRPr="00BE6E29" w:rsidRDefault="00AD34E6" w:rsidP="00AD5821">
            <w:pPr>
              <w:jc w:val="both"/>
              <w:rPr>
                <w:rFonts w:ascii="Times New Roman" w:eastAsia="Times New Roman" w:hAnsi="Times New Roman" w:cs="Times New Roman"/>
                <w:sz w:val="24"/>
                <w:szCs w:val="24"/>
                <w:lang w:eastAsia="ru-RU"/>
              </w:rPr>
            </w:pPr>
            <w:r>
              <w:rPr>
                <w:rFonts w:ascii="Times New Roman" w:hAnsi="Times New Roman" w:cs="Times New Roman"/>
                <w:bCs/>
                <w:sz w:val="24"/>
                <w:szCs w:val="24"/>
              </w:rPr>
              <w:t xml:space="preserve"> </w:t>
            </w:r>
            <w:r w:rsidRPr="00BE6E29">
              <w:rPr>
                <w:rFonts w:ascii="Times New Roman" w:hAnsi="Times New Roman" w:cs="Times New Roman"/>
                <w:sz w:val="24"/>
                <w:szCs w:val="24"/>
              </w:rPr>
              <w:t>Графическая работа п</w:t>
            </w:r>
            <w:r>
              <w:rPr>
                <w:rFonts w:ascii="Times New Roman" w:hAnsi="Times New Roman" w:cs="Times New Roman"/>
                <w:sz w:val="24"/>
                <w:szCs w:val="24"/>
              </w:rPr>
              <w:t xml:space="preserve">о выполнению электрических схем. </w:t>
            </w:r>
            <w:r w:rsidRPr="00BE6E29">
              <w:rPr>
                <w:rFonts w:ascii="Times New Roman" w:hAnsi="Times New Roman" w:cs="Times New Roman"/>
                <w:sz w:val="24"/>
                <w:szCs w:val="24"/>
              </w:rPr>
              <w:t xml:space="preserve">(практическая подготовка) </w:t>
            </w:r>
            <w:r w:rsidRPr="00BE6E29">
              <w:rPr>
                <w:rFonts w:ascii="Times New Roman" w:hAnsi="Times New Roman" w:cs="Times New Roman"/>
                <w:bCs/>
                <w:sz w:val="24"/>
                <w:szCs w:val="24"/>
              </w:rPr>
              <w:t xml:space="preserve"> </w:t>
            </w:r>
            <w:r>
              <w:rPr>
                <w:rFonts w:ascii="Times New Roman" w:hAnsi="Times New Roman" w:cs="Times New Roman"/>
                <w:sz w:val="24"/>
                <w:szCs w:val="24"/>
              </w:rPr>
              <w:t xml:space="preserve"> </w:t>
            </w:r>
          </w:p>
        </w:tc>
        <w:tc>
          <w:tcPr>
            <w:tcW w:w="2694" w:type="dxa"/>
          </w:tcPr>
          <w:p w14:paraId="0C62C934" w14:textId="77777777" w:rsidR="00AD34E6" w:rsidRPr="00BE6E29" w:rsidRDefault="00AD34E6" w:rsidP="00AD5821">
            <w:pPr>
              <w:jc w:val="center"/>
              <w:rPr>
                <w:rFonts w:ascii="Times New Roman" w:eastAsia="Times New Roman" w:hAnsi="Times New Roman" w:cs="Times New Roman"/>
                <w:sz w:val="24"/>
                <w:szCs w:val="24"/>
                <w:lang w:eastAsia="ru-RU"/>
              </w:rPr>
            </w:pPr>
            <w:r w:rsidRPr="00BE6E29">
              <w:rPr>
                <w:rFonts w:ascii="Times New Roman" w:eastAsia="Times New Roman" w:hAnsi="Times New Roman" w:cs="Times New Roman"/>
                <w:sz w:val="24"/>
                <w:szCs w:val="24"/>
                <w:lang w:eastAsia="ru-RU"/>
              </w:rPr>
              <w:t>2</w:t>
            </w:r>
          </w:p>
        </w:tc>
        <w:tc>
          <w:tcPr>
            <w:tcW w:w="2409" w:type="dxa"/>
            <w:vMerge/>
          </w:tcPr>
          <w:p w14:paraId="44CD7CC6" w14:textId="77777777" w:rsidR="00AD34E6" w:rsidRPr="0008464C" w:rsidRDefault="00AD34E6" w:rsidP="00AD5821">
            <w:pPr>
              <w:rPr>
                <w:rFonts w:ascii="Times New Roman" w:eastAsia="Times New Roman" w:hAnsi="Times New Roman" w:cs="Times New Roman"/>
                <w:color w:val="FF0000"/>
                <w:sz w:val="24"/>
                <w:szCs w:val="24"/>
                <w:lang w:eastAsia="ru-RU"/>
              </w:rPr>
            </w:pPr>
          </w:p>
        </w:tc>
      </w:tr>
      <w:tr w:rsidR="00AD34E6" w:rsidRPr="00BE6E29" w14:paraId="59F284E2" w14:textId="77777777" w:rsidTr="00AD5821">
        <w:trPr>
          <w:trHeight w:val="361"/>
        </w:trPr>
        <w:tc>
          <w:tcPr>
            <w:tcW w:w="2972" w:type="dxa"/>
            <w:gridSpan w:val="2"/>
            <w:vMerge/>
          </w:tcPr>
          <w:p w14:paraId="061AB14E" w14:textId="77777777" w:rsidR="00AD34E6" w:rsidRPr="00BE6E29" w:rsidRDefault="00AD34E6" w:rsidP="00AD5821">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4910AA98" w14:textId="77777777" w:rsidR="00AD34E6" w:rsidRPr="00BE6E29" w:rsidRDefault="00AD34E6" w:rsidP="00AD5821">
            <w:pPr>
              <w:jc w:val="both"/>
              <w:rPr>
                <w:rFonts w:ascii="Times New Roman" w:eastAsia="Times New Roman" w:hAnsi="Times New Roman" w:cs="Times New Roman"/>
                <w:b/>
                <w:bCs/>
                <w:sz w:val="24"/>
                <w:szCs w:val="24"/>
                <w:lang w:eastAsia="ru-RU"/>
              </w:rPr>
            </w:pPr>
            <w:r w:rsidRPr="00BE6E29">
              <w:rPr>
                <w:rFonts w:ascii="Times New Roman" w:eastAsia="Times New Roman" w:hAnsi="Times New Roman" w:cs="Times New Roman"/>
                <w:b/>
                <w:bCs/>
                <w:sz w:val="24"/>
                <w:szCs w:val="24"/>
                <w:lang w:eastAsia="ru-RU"/>
              </w:rPr>
              <w:t>В том числе самостоятельная работа обучающихся</w:t>
            </w:r>
          </w:p>
          <w:p w14:paraId="1F6D57F8" w14:textId="77777777" w:rsidR="00AD34E6" w:rsidRPr="00BE6E29" w:rsidRDefault="00AD34E6" w:rsidP="00AD5821">
            <w:pPr>
              <w:jc w:val="both"/>
              <w:rPr>
                <w:rFonts w:ascii="Times New Roman" w:eastAsia="Times New Roman" w:hAnsi="Times New Roman" w:cs="Times New Roman"/>
                <w:b/>
                <w:bCs/>
                <w:sz w:val="24"/>
                <w:szCs w:val="24"/>
                <w:lang w:eastAsia="ru-RU"/>
              </w:rPr>
            </w:pPr>
            <w:r w:rsidRPr="00C7516E">
              <w:rPr>
                <w:rFonts w:ascii="Times New Roman" w:eastAsia="Calibri" w:hAnsi="Times New Roman" w:cs="Times New Roman"/>
                <w:sz w:val="24"/>
                <w:szCs w:val="24"/>
              </w:rPr>
              <w:t>Порядок заполнения перечня элементов к схеме.  Заполнение шифра схемы и шифра перечня элементов.</w:t>
            </w:r>
          </w:p>
        </w:tc>
        <w:tc>
          <w:tcPr>
            <w:tcW w:w="2694" w:type="dxa"/>
          </w:tcPr>
          <w:p w14:paraId="40D49B43" w14:textId="77777777" w:rsidR="00AD34E6" w:rsidRPr="007C7230" w:rsidRDefault="00AD34E6" w:rsidP="00AD5821">
            <w:pPr>
              <w:jc w:val="center"/>
              <w:rPr>
                <w:rFonts w:ascii="Times New Roman" w:eastAsia="Times New Roman" w:hAnsi="Times New Roman" w:cs="Times New Roman"/>
                <w:b/>
                <w:bCs/>
                <w:sz w:val="24"/>
                <w:szCs w:val="24"/>
                <w:lang w:eastAsia="ru-RU"/>
              </w:rPr>
            </w:pPr>
            <w:r w:rsidRPr="007C7230">
              <w:rPr>
                <w:rFonts w:ascii="Times New Roman" w:eastAsia="Times New Roman" w:hAnsi="Times New Roman" w:cs="Times New Roman"/>
                <w:b/>
                <w:bCs/>
                <w:sz w:val="24"/>
                <w:szCs w:val="24"/>
                <w:lang w:eastAsia="ru-RU"/>
              </w:rPr>
              <w:t>2</w:t>
            </w:r>
          </w:p>
        </w:tc>
        <w:tc>
          <w:tcPr>
            <w:tcW w:w="2409" w:type="dxa"/>
            <w:vMerge/>
          </w:tcPr>
          <w:p w14:paraId="37552ED5" w14:textId="77777777" w:rsidR="00AD34E6" w:rsidRPr="0008464C" w:rsidRDefault="00AD34E6" w:rsidP="00AD5821">
            <w:pPr>
              <w:rPr>
                <w:rFonts w:ascii="Times New Roman" w:eastAsia="Times New Roman" w:hAnsi="Times New Roman" w:cs="Times New Roman"/>
                <w:b/>
                <w:bCs/>
                <w:color w:val="FF0000"/>
                <w:sz w:val="24"/>
                <w:szCs w:val="24"/>
                <w:lang w:eastAsia="ru-RU"/>
              </w:rPr>
            </w:pPr>
          </w:p>
        </w:tc>
      </w:tr>
      <w:tr w:rsidR="00AD34E6" w:rsidRPr="00BE6E29" w14:paraId="38EAF605" w14:textId="77777777" w:rsidTr="00AD5821">
        <w:tc>
          <w:tcPr>
            <w:tcW w:w="9634" w:type="dxa"/>
            <w:gridSpan w:val="3"/>
          </w:tcPr>
          <w:p w14:paraId="47E0B455" w14:textId="77777777" w:rsidR="00AD34E6" w:rsidRPr="00BE6E29" w:rsidRDefault="00AD34E6" w:rsidP="00AD5821">
            <w:pPr>
              <w:suppressAutoHyphens/>
              <w:jc w:val="both"/>
              <w:rPr>
                <w:rFonts w:ascii="Times New Roman" w:eastAsia="Times New Roman" w:hAnsi="Times New Roman" w:cs="Times New Roman"/>
                <w:bCs/>
                <w:iCs/>
                <w:sz w:val="24"/>
                <w:szCs w:val="24"/>
                <w:lang w:eastAsia="ru-RU"/>
              </w:rPr>
            </w:pPr>
            <w:r w:rsidRPr="00BE6E29">
              <w:rPr>
                <w:rFonts w:ascii="Times New Roman" w:eastAsia="Calibri" w:hAnsi="Times New Roman" w:cs="Times New Roman"/>
                <w:b/>
                <w:bCs/>
                <w:sz w:val="24"/>
                <w:szCs w:val="24"/>
              </w:rPr>
              <w:t>Раздел 3. Введение в машинную графику</w:t>
            </w:r>
          </w:p>
        </w:tc>
        <w:tc>
          <w:tcPr>
            <w:tcW w:w="2694" w:type="dxa"/>
          </w:tcPr>
          <w:p w14:paraId="1272FFBE" w14:textId="77777777" w:rsidR="00AD34E6" w:rsidRPr="007C7230" w:rsidRDefault="00AD34E6" w:rsidP="00AD5821">
            <w:pPr>
              <w:suppressAutoHyphens/>
              <w:jc w:val="center"/>
              <w:rPr>
                <w:rFonts w:ascii="Times New Roman" w:eastAsia="Times New Roman" w:hAnsi="Times New Roman" w:cs="Times New Roman"/>
                <w:b/>
                <w:bCs/>
                <w:sz w:val="24"/>
                <w:szCs w:val="24"/>
                <w:lang w:eastAsia="ru-RU"/>
              </w:rPr>
            </w:pPr>
            <w:r w:rsidRPr="007C7230">
              <w:rPr>
                <w:rFonts w:ascii="Times New Roman" w:eastAsia="Times New Roman" w:hAnsi="Times New Roman" w:cs="Times New Roman"/>
                <w:b/>
                <w:bCs/>
                <w:sz w:val="24"/>
                <w:szCs w:val="24"/>
                <w:lang w:eastAsia="ru-RU"/>
              </w:rPr>
              <w:t>4/0</w:t>
            </w:r>
          </w:p>
        </w:tc>
        <w:tc>
          <w:tcPr>
            <w:tcW w:w="2409" w:type="dxa"/>
            <w:vMerge w:val="restart"/>
          </w:tcPr>
          <w:p w14:paraId="60C9CDD9" w14:textId="77777777" w:rsidR="00AD34E6" w:rsidRPr="0008464C" w:rsidRDefault="00AD34E6" w:rsidP="00AD5821">
            <w:pPr>
              <w:suppressAutoHyphens/>
              <w:jc w:val="both"/>
              <w:rPr>
                <w:rFonts w:ascii="Times New Roman" w:eastAsia="Times New Roman" w:hAnsi="Times New Roman" w:cs="Times New Roman"/>
                <w:b/>
                <w:bCs/>
                <w:color w:val="FF0000"/>
                <w:sz w:val="24"/>
                <w:szCs w:val="24"/>
                <w:lang w:eastAsia="ru-RU"/>
              </w:rPr>
            </w:pPr>
            <w:r w:rsidRPr="00BE6E29">
              <w:rPr>
                <w:rFonts w:ascii="Times New Roman" w:eastAsia="Calibri" w:hAnsi="Times New Roman" w:cs="Times New Roman"/>
                <w:sz w:val="24"/>
                <w:szCs w:val="24"/>
              </w:rPr>
              <w:t xml:space="preserve">ОК </w:t>
            </w:r>
            <w:r>
              <w:rPr>
                <w:rFonts w:ascii="Times New Roman" w:eastAsia="Calibri" w:hAnsi="Times New Roman" w:cs="Times New Roman"/>
                <w:sz w:val="24"/>
                <w:szCs w:val="24"/>
              </w:rPr>
              <w:t>0</w:t>
            </w:r>
            <w:r w:rsidRPr="00BE6E29">
              <w:rPr>
                <w:rFonts w:ascii="Times New Roman" w:eastAsia="Calibri" w:hAnsi="Times New Roman" w:cs="Times New Roman"/>
                <w:sz w:val="24"/>
                <w:szCs w:val="24"/>
              </w:rPr>
              <w:t xml:space="preserve">1, ОК </w:t>
            </w:r>
            <w:r>
              <w:rPr>
                <w:rFonts w:ascii="Times New Roman" w:eastAsia="Calibri" w:hAnsi="Times New Roman" w:cs="Times New Roman"/>
                <w:sz w:val="24"/>
                <w:szCs w:val="24"/>
              </w:rPr>
              <w:t>0</w:t>
            </w:r>
            <w:r w:rsidRPr="00BE6E29">
              <w:rPr>
                <w:rFonts w:ascii="Times New Roman" w:eastAsia="Calibri" w:hAnsi="Times New Roman" w:cs="Times New Roman"/>
                <w:sz w:val="24"/>
                <w:szCs w:val="24"/>
              </w:rPr>
              <w:t xml:space="preserve">2, ОК </w:t>
            </w:r>
            <w:r>
              <w:rPr>
                <w:rFonts w:ascii="Times New Roman" w:eastAsia="Calibri" w:hAnsi="Times New Roman" w:cs="Times New Roman"/>
                <w:sz w:val="24"/>
                <w:szCs w:val="24"/>
              </w:rPr>
              <w:t>0</w:t>
            </w:r>
            <w:r w:rsidRPr="00BE6E29">
              <w:rPr>
                <w:rFonts w:ascii="Times New Roman" w:eastAsia="Calibri" w:hAnsi="Times New Roman" w:cs="Times New Roman"/>
                <w:sz w:val="24"/>
                <w:szCs w:val="24"/>
              </w:rPr>
              <w:t xml:space="preserve">5, ОК </w:t>
            </w:r>
            <w:r>
              <w:rPr>
                <w:rFonts w:ascii="Times New Roman" w:eastAsia="Calibri" w:hAnsi="Times New Roman" w:cs="Times New Roman"/>
                <w:sz w:val="24"/>
                <w:szCs w:val="24"/>
              </w:rPr>
              <w:t>0</w:t>
            </w:r>
            <w:r w:rsidRPr="00BE6E29">
              <w:rPr>
                <w:rFonts w:ascii="Times New Roman" w:eastAsia="Calibri" w:hAnsi="Times New Roman" w:cs="Times New Roman"/>
                <w:sz w:val="24"/>
                <w:szCs w:val="24"/>
              </w:rPr>
              <w:t>9</w:t>
            </w:r>
            <w:r>
              <w:rPr>
                <w:rFonts w:ascii="Times New Roman" w:eastAsia="Calibri" w:hAnsi="Times New Roman" w:cs="Times New Roman"/>
                <w:sz w:val="24"/>
                <w:szCs w:val="24"/>
              </w:rPr>
              <w:t>, ПК 2.2</w:t>
            </w:r>
          </w:p>
        </w:tc>
      </w:tr>
      <w:tr w:rsidR="00AD34E6" w:rsidRPr="00BE6E29" w14:paraId="5E2DD6AC" w14:textId="77777777" w:rsidTr="00AD5821">
        <w:tc>
          <w:tcPr>
            <w:tcW w:w="2949" w:type="dxa"/>
            <w:vMerge w:val="restart"/>
          </w:tcPr>
          <w:p w14:paraId="28ECDEC8" w14:textId="77777777" w:rsidR="00AD34E6" w:rsidRPr="00BE6E29" w:rsidRDefault="00AD34E6" w:rsidP="00AD5821">
            <w:pPr>
              <w:rPr>
                <w:rFonts w:ascii="Times New Roman" w:eastAsia="Calibri" w:hAnsi="Times New Roman" w:cs="Times New Roman"/>
                <w:b/>
                <w:bCs/>
                <w:sz w:val="24"/>
                <w:szCs w:val="24"/>
              </w:rPr>
            </w:pPr>
            <w:r w:rsidRPr="00BE6E29">
              <w:rPr>
                <w:rFonts w:ascii="Times New Roman" w:eastAsia="Calibri" w:hAnsi="Times New Roman" w:cs="Times New Roman"/>
                <w:b/>
                <w:bCs/>
                <w:sz w:val="24"/>
                <w:szCs w:val="24"/>
              </w:rPr>
              <w:t>Тема 3.1.</w:t>
            </w:r>
          </w:p>
          <w:p w14:paraId="222B64A4" w14:textId="77777777" w:rsidR="00AD34E6" w:rsidRPr="00BE6E29" w:rsidRDefault="00AD34E6" w:rsidP="00AD5821">
            <w:pPr>
              <w:suppressAutoHyphens/>
              <w:jc w:val="both"/>
              <w:rPr>
                <w:rFonts w:ascii="Times New Roman" w:eastAsia="Calibri" w:hAnsi="Times New Roman" w:cs="Times New Roman"/>
                <w:b/>
                <w:bCs/>
                <w:sz w:val="24"/>
                <w:szCs w:val="24"/>
              </w:rPr>
            </w:pPr>
            <w:r w:rsidRPr="00BE6E29">
              <w:rPr>
                <w:rFonts w:ascii="Times New Roman" w:eastAsia="Calibri" w:hAnsi="Times New Roman" w:cs="Times New Roman"/>
                <w:bCs/>
                <w:sz w:val="24"/>
                <w:szCs w:val="24"/>
              </w:rPr>
              <w:t>Основные сведения о возможностях САПР</w:t>
            </w:r>
          </w:p>
        </w:tc>
        <w:tc>
          <w:tcPr>
            <w:tcW w:w="6685" w:type="dxa"/>
            <w:gridSpan w:val="2"/>
          </w:tcPr>
          <w:p w14:paraId="75C0B414" w14:textId="77777777" w:rsidR="00AD34E6" w:rsidRPr="00BE6E29" w:rsidRDefault="00AD34E6" w:rsidP="00AD5821">
            <w:pPr>
              <w:suppressAutoHyphens/>
              <w:jc w:val="both"/>
              <w:rPr>
                <w:rFonts w:ascii="Times New Roman" w:eastAsia="Calibri" w:hAnsi="Times New Roman" w:cs="Times New Roman"/>
                <w:b/>
                <w:bCs/>
                <w:sz w:val="24"/>
                <w:szCs w:val="24"/>
              </w:rPr>
            </w:pPr>
            <w:r w:rsidRPr="00BE6E29">
              <w:rPr>
                <w:rFonts w:ascii="Times New Roman" w:eastAsia="Times New Roman" w:hAnsi="Times New Roman" w:cs="Times New Roman"/>
                <w:b/>
                <w:bCs/>
                <w:sz w:val="24"/>
                <w:szCs w:val="24"/>
                <w:lang w:eastAsia="ru-RU"/>
              </w:rPr>
              <w:t>Содержание</w:t>
            </w:r>
          </w:p>
        </w:tc>
        <w:tc>
          <w:tcPr>
            <w:tcW w:w="2694" w:type="dxa"/>
          </w:tcPr>
          <w:p w14:paraId="7CC94E8F" w14:textId="77777777" w:rsidR="00AD34E6" w:rsidRPr="00BE6E29" w:rsidRDefault="00AD34E6" w:rsidP="00AD5821">
            <w:pPr>
              <w:suppressAutoHyphens/>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09" w:type="dxa"/>
            <w:vMerge/>
          </w:tcPr>
          <w:p w14:paraId="51D7C859" w14:textId="77777777" w:rsidR="00AD34E6" w:rsidRPr="00BE6E29" w:rsidRDefault="00AD34E6" w:rsidP="00AD5821">
            <w:pPr>
              <w:suppressAutoHyphens/>
              <w:jc w:val="both"/>
              <w:rPr>
                <w:rFonts w:ascii="Times New Roman" w:eastAsia="Times New Roman" w:hAnsi="Times New Roman" w:cs="Times New Roman"/>
                <w:b/>
                <w:bCs/>
                <w:sz w:val="24"/>
                <w:szCs w:val="24"/>
                <w:lang w:eastAsia="ru-RU"/>
              </w:rPr>
            </w:pPr>
          </w:p>
        </w:tc>
      </w:tr>
      <w:tr w:rsidR="00AD34E6" w:rsidRPr="00BE6E29" w14:paraId="2A782BB0" w14:textId="77777777" w:rsidTr="00AD5821">
        <w:tc>
          <w:tcPr>
            <w:tcW w:w="2949" w:type="dxa"/>
            <w:vMerge/>
          </w:tcPr>
          <w:p w14:paraId="1F91643F" w14:textId="77777777" w:rsidR="00AD34E6" w:rsidRPr="00BE6E29" w:rsidRDefault="00AD34E6" w:rsidP="00AD5821">
            <w:pPr>
              <w:suppressAutoHyphens/>
              <w:jc w:val="both"/>
              <w:rPr>
                <w:rFonts w:ascii="Times New Roman" w:eastAsia="Calibri" w:hAnsi="Times New Roman" w:cs="Times New Roman"/>
                <w:b/>
                <w:bCs/>
                <w:sz w:val="24"/>
                <w:szCs w:val="24"/>
              </w:rPr>
            </w:pPr>
          </w:p>
        </w:tc>
        <w:tc>
          <w:tcPr>
            <w:tcW w:w="6685" w:type="dxa"/>
            <w:gridSpan w:val="2"/>
          </w:tcPr>
          <w:p w14:paraId="27BF7D9C" w14:textId="77777777" w:rsidR="00AD34E6" w:rsidRPr="00BE6E29" w:rsidRDefault="00AD34E6" w:rsidP="00AD5821">
            <w:pPr>
              <w:suppressAutoHyphens/>
              <w:rPr>
                <w:rFonts w:ascii="Times New Roman" w:eastAsia="Calibri" w:hAnsi="Times New Roman" w:cs="Times New Roman"/>
                <w:b/>
                <w:bCs/>
                <w:sz w:val="24"/>
                <w:szCs w:val="24"/>
              </w:rPr>
            </w:pPr>
            <w:r w:rsidRPr="00BE6E29">
              <w:rPr>
                <w:rFonts w:ascii="Times New Roman" w:eastAsia="Calibri" w:hAnsi="Times New Roman" w:cs="Times New Roman"/>
                <w:sz w:val="24"/>
                <w:szCs w:val="24"/>
              </w:rPr>
              <w:t>Правила выполнения чертежей с использованием пакета САПР. Обзор панелей инструментов. Функции клавиатуры. Командная строка и строка состояния</w:t>
            </w:r>
            <w:r w:rsidRPr="00BE6E29">
              <w:rPr>
                <w:rFonts w:ascii="Times New Roman" w:eastAsia="Calibri" w:hAnsi="Times New Roman" w:cs="Times New Roman"/>
                <w:b/>
                <w:bCs/>
                <w:sz w:val="24"/>
                <w:szCs w:val="24"/>
              </w:rPr>
              <w:t xml:space="preserve"> </w:t>
            </w:r>
          </w:p>
        </w:tc>
        <w:tc>
          <w:tcPr>
            <w:tcW w:w="2694" w:type="dxa"/>
          </w:tcPr>
          <w:p w14:paraId="78429067" w14:textId="77777777" w:rsidR="00AD34E6" w:rsidRPr="00E576AD" w:rsidRDefault="00AD34E6" w:rsidP="00AD5821">
            <w:pPr>
              <w:suppressAutoHyphens/>
              <w:jc w:val="center"/>
              <w:rPr>
                <w:rFonts w:ascii="Times New Roman" w:eastAsia="Times New Roman" w:hAnsi="Times New Roman" w:cs="Times New Roman"/>
                <w:bCs/>
                <w:sz w:val="24"/>
                <w:szCs w:val="24"/>
                <w:lang w:eastAsia="ru-RU"/>
              </w:rPr>
            </w:pPr>
            <w:r w:rsidRPr="00E576AD">
              <w:rPr>
                <w:rFonts w:ascii="Times New Roman" w:eastAsia="Times New Roman" w:hAnsi="Times New Roman" w:cs="Times New Roman"/>
                <w:bCs/>
                <w:sz w:val="24"/>
                <w:szCs w:val="24"/>
                <w:lang w:eastAsia="ru-RU"/>
              </w:rPr>
              <w:t>2</w:t>
            </w:r>
          </w:p>
        </w:tc>
        <w:tc>
          <w:tcPr>
            <w:tcW w:w="2409" w:type="dxa"/>
            <w:vMerge/>
          </w:tcPr>
          <w:p w14:paraId="2CAAAB3E" w14:textId="77777777" w:rsidR="00AD34E6" w:rsidRPr="00BE6E29" w:rsidRDefault="00AD34E6" w:rsidP="00AD5821">
            <w:pPr>
              <w:suppressAutoHyphens/>
              <w:jc w:val="both"/>
              <w:rPr>
                <w:rFonts w:ascii="Times New Roman" w:eastAsia="Times New Roman" w:hAnsi="Times New Roman" w:cs="Times New Roman"/>
                <w:b/>
                <w:bCs/>
                <w:sz w:val="24"/>
                <w:szCs w:val="24"/>
                <w:lang w:eastAsia="ru-RU"/>
              </w:rPr>
            </w:pPr>
          </w:p>
        </w:tc>
      </w:tr>
      <w:tr w:rsidR="00AD34E6" w:rsidRPr="00BE6E29" w14:paraId="082607BF" w14:textId="77777777" w:rsidTr="00AD5821">
        <w:tc>
          <w:tcPr>
            <w:tcW w:w="2949" w:type="dxa"/>
            <w:vMerge/>
          </w:tcPr>
          <w:p w14:paraId="5F30C153" w14:textId="77777777" w:rsidR="00AD34E6" w:rsidRPr="00BE6E29" w:rsidRDefault="00AD34E6" w:rsidP="00AD5821">
            <w:pPr>
              <w:suppressAutoHyphens/>
              <w:jc w:val="both"/>
              <w:rPr>
                <w:rFonts w:ascii="Times New Roman" w:eastAsia="Calibri" w:hAnsi="Times New Roman" w:cs="Times New Roman"/>
                <w:b/>
                <w:bCs/>
                <w:sz w:val="24"/>
                <w:szCs w:val="24"/>
              </w:rPr>
            </w:pPr>
          </w:p>
        </w:tc>
        <w:tc>
          <w:tcPr>
            <w:tcW w:w="6685" w:type="dxa"/>
            <w:gridSpan w:val="2"/>
            <w:vAlign w:val="bottom"/>
          </w:tcPr>
          <w:p w14:paraId="6C756471" w14:textId="77777777" w:rsidR="00AD34E6" w:rsidRPr="00BE6E29" w:rsidRDefault="00AD34E6" w:rsidP="00AD5821">
            <w:pPr>
              <w:suppressAutoHyphens/>
              <w:jc w:val="both"/>
              <w:rPr>
                <w:rFonts w:ascii="Times New Roman" w:eastAsia="Calibri" w:hAnsi="Times New Roman" w:cs="Times New Roman"/>
                <w:b/>
                <w:bCs/>
                <w:sz w:val="24"/>
                <w:szCs w:val="24"/>
              </w:rPr>
            </w:pPr>
            <w:r w:rsidRPr="00BE6E29">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6E9B3457" w14:textId="77777777" w:rsidR="00AD34E6" w:rsidRPr="00BE6E29" w:rsidRDefault="00AD34E6" w:rsidP="00AD5821">
            <w:pPr>
              <w:suppressAutoHyphens/>
              <w:jc w:val="center"/>
              <w:rPr>
                <w:rFonts w:ascii="Times New Roman" w:eastAsia="Times New Roman" w:hAnsi="Times New Roman" w:cs="Times New Roman"/>
                <w:b/>
                <w:bCs/>
                <w:sz w:val="24"/>
                <w:szCs w:val="24"/>
                <w:lang w:eastAsia="ru-RU"/>
              </w:rPr>
            </w:pPr>
            <w:r w:rsidRPr="00BE6E29">
              <w:rPr>
                <w:rFonts w:ascii="Times New Roman" w:eastAsia="Times New Roman" w:hAnsi="Times New Roman" w:cs="Times New Roman"/>
                <w:b/>
                <w:bCs/>
                <w:sz w:val="24"/>
                <w:szCs w:val="24"/>
                <w:lang w:eastAsia="ru-RU"/>
              </w:rPr>
              <w:t>-</w:t>
            </w:r>
          </w:p>
        </w:tc>
        <w:tc>
          <w:tcPr>
            <w:tcW w:w="2409" w:type="dxa"/>
            <w:vMerge/>
          </w:tcPr>
          <w:p w14:paraId="5333E005" w14:textId="77777777" w:rsidR="00AD34E6" w:rsidRPr="00BE6E29" w:rsidRDefault="00AD34E6" w:rsidP="00AD5821">
            <w:pPr>
              <w:suppressAutoHyphens/>
              <w:jc w:val="both"/>
              <w:rPr>
                <w:rFonts w:ascii="Times New Roman" w:eastAsia="Times New Roman" w:hAnsi="Times New Roman" w:cs="Times New Roman"/>
                <w:b/>
                <w:bCs/>
                <w:sz w:val="24"/>
                <w:szCs w:val="24"/>
                <w:lang w:eastAsia="ru-RU"/>
              </w:rPr>
            </w:pPr>
          </w:p>
        </w:tc>
      </w:tr>
      <w:tr w:rsidR="00AD34E6" w:rsidRPr="00BE6E29" w14:paraId="49E606B1" w14:textId="77777777" w:rsidTr="00AD5821">
        <w:tc>
          <w:tcPr>
            <w:tcW w:w="2949" w:type="dxa"/>
            <w:vMerge/>
          </w:tcPr>
          <w:p w14:paraId="3603DB64" w14:textId="77777777" w:rsidR="00AD34E6" w:rsidRPr="00BE6E29" w:rsidRDefault="00AD34E6" w:rsidP="00AD5821">
            <w:pPr>
              <w:suppressAutoHyphens/>
              <w:jc w:val="both"/>
              <w:rPr>
                <w:rFonts w:ascii="Times New Roman" w:eastAsia="Calibri" w:hAnsi="Times New Roman" w:cs="Times New Roman"/>
                <w:b/>
                <w:bCs/>
                <w:sz w:val="24"/>
                <w:szCs w:val="24"/>
              </w:rPr>
            </w:pPr>
          </w:p>
        </w:tc>
        <w:tc>
          <w:tcPr>
            <w:tcW w:w="6685" w:type="dxa"/>
            <w:gridSpan w:val="2"/>
            <w:vAlign w:val="bottom"/>
          </w:tcPr>
          <w:p w14:paraId="4D045D39" w14:textId="77777777" w:rsidR="00AD34E6" w:rsidRPr="00BE6E29" w:rsidRDefault="00AD34E6" w:rsidP="00AD5821">
            <w:pPr>
              <w:rPr>
                <w:rFonts w:ascii="Times New Roman" w:eastAsia="Times New Roman" w:hAnsi="Times New Roman" w:cs="Times New Roman"/>
                <w:b/>
                <w:bCs/>
                <w:sz w:val="24"/>
                <w:szCs w:val="24"/>
                <w:lang w:eastAsia="ru-RU"/>
              </w:rPr>
            </w:pPr>
            <w:r w:rsidRPr="00BE6E29">
              <w:rPr>
                <w:rFonts w:ascii="Times New Roman" w:eastAsia="Times New Roman" w:hAnsi="Times New Roman" w:cs="Times New Roman"/>
                <w:b/>
                <w:bCs/>
                <w:sz w:val="24"/>
                <w:szCs w:val="24"/>
                <w:lang w:eastAsia="ru-RU"/>
              </w:rPr>
              <w:t>В том числе самостоятельная работа обучающихся</w:t>
            </w:r>
          </w:p>
          <w:p w14:paraId="3B794201" w14:textId="77777777" w:rsidR="00AD34E6" w:rsidRPr="006E586A" w:rsidRDefault="00AD34E6" w:rsidP="00AD5821">
            <w:pPr>
              <w:suppressAutoHyphens/>
              <w:jc w:val="both"/>
              <w:rPr>
                <w:rFonts w:ascii="Times New Roman" w:eastAsia="Calibri" w:hAnsi="Times New Roman" w:cs="Times New Roman"/>
                <w:bCs/>
                <w:sz w:val="24"/>
                <w:szCs w:val="24"/>
              </w:rPr>
            </w:pPr>
            <w:r w:rsidRPr="006E586A">
              <w:rPr>
                <w:rFonts w:ascii="Times New Roman" w:eastAsia="Calibri" w:hAnsi="Times New Roman" w:cs="Times New Roman"/>
                <w:bCs/>
                <w:sz w:val="24"/>
                <w:szCs w:val="24"/>
              </w:rPr>
              <w:t>Интерфейс программного обеспечения  пакета САПР.</w:t>
            </w:r>
          </w:p>
        </w:tc>
        <w:tc>
          <w:tcPr>
            <w:tcW w:w="2694" w:type="dxa"/>
          </w:tcPr>
          <w:p w14:paraId="35E5E23A" w14:textId="77777777" w:rsidR="00AD34E6" w:rsidRPr="00BE6E29" w:rsidRDefault="00AD34E6" w:rsidP="00AD5821">
            <w:pPr>
              <w:suppressAutoHyphens/>
              <w:jc w:val="center"/>
              <w:rPr>
                <w:rFonts w:ascii="Times New Roman" w:eastAsia="Times New Roman" w:hAnsi="Times New Roman" w:cs="Times New Roman"/>
                <w:b/>
                <w:bCs/>
                <w:sz w:val="24"/>
                <w:szCs w:val="24"/>
                <w:lang w:eastAsia="ru-RU"/>
              </w:rPr>
            </w:pPr>
            <w:r w:rsidRPr="007C7230">
              <w:rPr>
                <w:rFonts w:ascii="Times New Roman" w:eastAsia="Times New Roman" w:hAnsi="Times New Roman" w:cs="Times New Roman"/>
                <w:b/>
                <w:bCs/>
                <w:sz w:val="24"/>
                <w:szCs w:val="24"/>
                <w:lang w:eastAsia="ru-RU"/>
              </w:rPr>
              <w:t>2</w:t>
            </w:r>
          </w:p>
        </w:tc>
        <w:tc>
          <w:tcPr>
            <w:tcW w:w="2409" w:type="dxa"/>
            <w:vMerge/>
          </w:tcPr>
          <w:p w14:paraId="4F2497F2" w14:textId="77777777" w:rsidR="00AD34E6" w:rsidRPr="00BE6E29" w:rsidRDefault="00AD34E6" w:rsidP="00AD5821">
            <w:pPr>
              <w:suppressAutoHyphens/>
              <w:jc w:val="both"/>
              <w:rPr>
                <w:rFonts w:ascii="Times New Roman" w:eastAsia="Times New Roman" w:hAnsi="Times New Roman" w:cs="Times New Roman"/>
                <w:b/>
                <w:bCs/>
                <w:sz w:val="24"/>
                <w:szCs w:val="24"/>
                <w:lang w:eastAsia="ru-RU"/>
              </w:rPr>
            </w:pPr>
          </w:p>
        </w:tc>
      </w:tr>
      <w:tr w:rsidR="00AD34E6" w:rsidRPr="00BE6E29" w14:paraId="5DA685E5" w14:textId="77777777" w:rsidTr="00AD5821">
        <w:tc>
          <w:tcPr>
            <w:tcW w:w="9634" w:type="dxa"/>
            <w:gridSpan w:val="3"/>
          </w:tcPr>
          <w:p w14:paraId="189B7DBC" w14:textId="77777777" w:rsidR="00AD34E6" w:rsidRPr="00BE6E29" w:rsidRDefault="00AD34E6" w:rsidP="00AD5821">
            <w:pPr>
              <w:spacing w:line="276" w:lineRule="auto"/>
              <w:rPr>
                <w:rFonts w:ascii="Times New Roman" w:eastAsia="Times New Roman" w:hAnsi="Times New Roman" w:cs="Times New Roman"/>
                <w:b/>
                <w:bCs/>
                <w:i/>
                <w:sz w:val="24"/>
                <w:szCs w:val="24"/>
                <w:lang w:eastAsia="ru-RU"/>
              </w:rPr>
            </w:pPr>
            <w:r w:rsidRPr="00D231BB">
              <w:rPr>
                <w:rFonts w:ascii="Times New Roman" w:eastAsia="Times New Roman" w:hAnsi="Times New Roman" w:cs="Times New Roman"/>
                <w:b/>
                <w:bCs/>
                <w:sz w:val="24"/>
                <w:szCs w:val="24"/>
                <w:lang w:eastAsia="ru-RU"/>
              </w:rPr>
              <w:t>Промежуточная аттестация</w:t>
            </w:r>
            <w:r w:rsidRPr="00BE6E29">
              <w:rPr>
                <w:rFonts w:ascii="Times New Roman" w:eastAsia="Times New Roman" w:hAnsi="Times New Roman" w:cs="Times New Roman"/>
                <w:b/>
                <w:bCs/>
                <w:i/>
                <w:sz w:val="24"/>
                <w:szCs w:val="24"/>
                <w:lang w:eastAsia="ru-RU"/>
              </w:rPr>
              <w:t xml:space="preserve"> </w:t>
            </w:r>
            <w:r>
              <w:rPr>
                <w:rFonts w:ascii="Times New Roman" w:eastAsia="Times New Roman" w:hAnsi="Times New Roman" w:cs="Times New Roman"/>
                <w:b/>
                <w:bCs/>
                <w:i/>
                <w:sz w:val="24"/>
                <w:szCs w:val="24"/>
                <w:lang w:eastAsia="ru-RU"/>
              </w:rPr>
              <w:t xml:space="preserve">                           </w:t>
            </w:r>
            <w:r w:rsidRPr="00BE6E29">
              <w:rPr>
                <w:rFonts w:ascii="Times New Roman" w:eastAsia="Times New Roman" w:hAnsi="Times New Roman" w:cs="Times New Roman"/>
                <w:b/>
                <w:bCs/>
                <w:sz w:val="24"/>
                <w:szCs w:val="24"/>
                <w:lang w:eastAsia="ru-RU"/>
              </w:rPr>
              <w:t>Диф. зачет</w:t>
            </w:r>
          </w:p>
        </w:tc>
        <w:tc>
          <w:tcPr>
            <w:tcW w:w="2694" w:type="dxa"/>
          </w:tcPr>
          <w:p w14:paraId="20334913" w14:textId="77777777" w:rsidR="00AD34E6" w:rsidRPr="00BE6E29" w:rsidRDefault="00AD34E6" w:rsidP="00AD5821">
            <w:pPr>
              <w:spacing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09" w:type="dxa"/>
          </w:tcPr>
          <w:p w14:paraId="6A872515" w14:textId="77777777" w:rsidR="00AD34E6" w:rsidRPr="00BE6E29" w:rsidRDefault="00AD34E6" w:rsidP="00AD5821">
            <w:pPr>
              <w:spacing w:line="276" w:lineRule="auto"/>
              <w:rPr>
                <w:rFonts w:ascii="Times New Roman" w:eastAsia="Times New Roman" w:hAnsi="Times New Roman" w:cs="Times New Roman"/>
                <w:b/>
                <w:bCs/>
                <w:i/>
                <w:sz w:val="24"/>
                <w:szCs w:val="24"/>
                <w:lang w:eastAsia="ru-RU"/>
              </w:rPr>
            </w:pPr>
          </w:p>
        </w:tc>
      </w:tr>
      <w:tr w:rsidR="00AD34E6" w:rsidRPr="00BE6E29" w14:paraId="7F270432" w14:textId="77777777" w:rsidTr="00AD5821">
        <w:tc>
          <w:tcPr>
            <w:tcW w:w="9634" w:type="dxa"/>
            <w:gridSpan w:val="3"/>
          </w:tcPr>
          <w:p w14:paraId="586B9847" w14:textId="77777777" w:rsidR="00AD34E6" w:rsidRPr="00BE6E29" w:rsidRDefault="00AD34E6" w:rsidP="00AD5821">
            <w:pPr>
              <w:spacing w:line="276" w:lineRule="auto"/>
              <w:rPr>
                <w:rFonts w:ascii="Times New Roman" w:eastAsia="Times New Roman" w:hAnsi="Times New Roman" w:cs="Times New Roman"/>
                <w:b/>
                <w:bCs/>
                <w:sz w:val="24"/>
                <w:szCs w:val="24"/>
                <w:lang w:eastAsia="ru-RU"/>
              </w:rPr>
            </w:pPr>
            <w:r w:rsidRPr="00BE6E29">
              <w:rPr>
                <w:rFonts w:ascii="Times New Roman" w:eastAsia="Times New Roman" w:hAnsi="Times New Roman" w:cs="Times New Roman"/>
                <w:b/>
                <w:bCs/>
                <w:sz w:val="24"/>
                <w:szCs w:val="24"/>
                <w:lang w:eastAsia="ru-RU"/>
              </w:rPr>
              <w:t xml:space="preserve">Всего </w:t>
            </w:r>
          </w:p>
        </w:tc>
        <w:tc>
          <w:tcPr>
            <w:tcW w:w="2694" w:type="dxa"/>
          </w:tcPr>
          <w:p w14:paraId="32BDBFD3" w14:textId="77777777" w:rsidR="00AD34E6" w:rsidRPr="00BE6E29" w:rsidRDefault="00AD34E6" w:rsidP="00AD5821">
            <w:pPr>
              <w:spacing w:line="276" w:lineRule="auto"/>
              <w:jc w:val="center"/>
              <w:rPr>
                <w:rFonts w:ascii="Times New Roman" w:eastAsia="Times New Roman" w:hAnsi="Times New Roman" w:cs="Times New Roman"/>
                <w:b/>
                <w:bCs/>
                <w:sz w:val="24"/>
                <w:szCs w:val="24"/>
                <w:lang w:eastAsia="ru-RU"/>
              </w:rPr>
            </w:pPr>
            <w:r w:rsidRPr="00446975">
              <w:rPr>
                <w:rFonts w:ascii="Times New Roman" w:eastAsia="Times New Roman" w:hAnsi="Times New Roman" w:cs="Times New Roman"/>
                <w:b/>
                <w:bCs/>
                <w:sz w:val="24"/>
                <w:szCs w:val="24"/>
                <w:lang w:eastAsia="ru-RU"/>
              </w:rPr>
              <w:t xml:space="preserve">86 </w:t>
            </w:r>
          </w:p>
        </w:tc>
        <w:tc>
          <w:tcPr>
            <w:tcW w:w="2409" w:type="dxa"/>
          </w:tcPr>
          <w:p w14:paraId="3474C7F0" w14:textId="77777777" w:rsidR="00AD34E6" w:rsidRPr="00BE6E29" w:rsidRDefault="00AD34E6" w:rsidP="00AD5821">
            <w:pPr>
              <w:spacing w:line="276" w:lineRule="auto"/>
              <w:rPr>
                <w:rFonts w:ascii="Times New Roman" w:eastAsia="Times New Roman" w:hAnsi="Times New Roman" w:cs="Times New Roman"/>
                <w:b/>
                <w:bCs/>
                <w:sz w:val="24"/>
                <w:szCs w:val="24"/>
                <w:lang w:eastAsia="ru-RU"/>
              </w:rPr>
            </w:pPr>
          </w:p>
        </w:tc>
      </w:tr>
    </w:tbl>
    <w:p w14:paraId="16D8F358" w14:textId="77777777" w:rsidR="00AD34E6" w:rsidRPr="00BE6E29" w:rsidRDefault="00AD34E6" w:rsidP="00AD34E6">
      <w:pPr>
        <w:pStyle w:val="114"/>
        <w:jc w:val="both"/>
        <w:rPr>
          <w:rFonts w:ascii="Times New Roman" w:hAnsi="Times New Roman"/>
        </w:rPr>
      </w:pPr>
    </w:p>
    <w:p w14:paraId="1BFC3024" w14:textId="77777777" w:rsidR="00AD34E6" w:rsidRDefault="00AD34E6" w:rsidP="00AD34E6">
      <w:pPr>
        <w:rPr>
          <w:rFonts w:ascii="Times New Roman" w:hAnsi="Times New Roman" w:cs="Times New Roman"/>
          <w:sz w:val="24"/>
          <w:szCs w:val="24"/>
        </w:rPr>
        <w:sectPr w:rsidR="00AD34E6" w:rsidSect="006D1C4C">
          <w:pgSz w:w="16838" w:h="11906" w:orient="landscape"/>
          <w:pgMar w:top="1701" w:right="1134" w:bottom="567" w:left="1134" w:header="709" w:footer="709" w:gutter="0"/>
          <w:cols w:space="708"/>
          <w:docGrid w:linePitch="360"/>
        </w:sectPr>
      </w:pPr>
    </w:p>
    <w:p w14:paraId="34CF9F42" w14:textId="77777777" w:rsidR="00AD34E6" w:rsidRPr="00DF068E" w:rsidRDefault="00AD34E6" w:rsidP="00AD34E6">
      <w:pPr>
        <w:pStyle w:val="1f"/>
        <w:rPr>
          <w:rFonts w:ascii="Times New Roman" w:hAnsi="Times New Roman"/>
          <w:lang w:val="ru-RU"/>
        </w:rPr>
      </w:pPr>
      <w:r w:rsidRPr="00E11160">
        <w:rPr>
          <w:rFonts w:ascii="Times New Roman" w:hAnsi="Times New Roman"/>
        </w:rPr>
        <w:lastRenderedPageBreak/>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1C1D7A13" w14:textId="77777777" w:rsidR="00AD34E6" w:rsidRPr="00E11160" w:rsidRDefault="00AD34E6" w:rsidP="00AD34E6">
      <w:pPr>
        <w:pStyle w:val="114"/>
        <w:rPr>
          <w:rFonts w:ascii="Times New Roman" w:hAnsi="Times New Roman"/>
        </w:rPr>
      </w:pPr>
      <w:r w:rsidRPr="00E11160">
        <w:rPr>
          <w:rFonts w:ascii="Times New Roman" w:hAnsi="Times New Roman"/>
        </w:rPr>
        <w:t>3.1. Материально-техническое обеспечение</w:t>
      </w:r>
    </w:p>
    <w:p w14:paraId="31E0EF3D" w14:textId="77777777" w:rsidR="00AD34E6" w:rsidRDefault="00AD34E6" w:rsidP="00F221BB">
      <w:pPr>
        <w:suppressAutoHyphens/>
        <w:spacing w:line="276" w:lineRule="auto"/>
        <w:ind w:firstLine="709"/>
        <w:jc w:val="both"/>
        <w:rPr>
          <w:rFonts w:ascii="Times New Roman" w:hAnsi="Times New Roman" w:cs="Times New Roman"/>
          <w:bCs/>
          <w:sz w:val="24"/>
          <w:szCs w:val="24"/>
        </w:rPr>
      </w:pPr>
      <w:r>
        <w:rPr>
          <w:rFonts w:ascii="Times New Roman" w:hAnsi="Times New Roman" w:cs="Times New Roman"/>
          <w:bCs/>
          <w:sz w:val="24"/>
          <w:szCs w:val="24"/>
        </w:rPr>
        <w:t>Кабинет «Инженерная графика»</w:t>
      </w:r>
      <w:r w:rsidRPr="00FA680C">
        <w:rPr>
          <w:rFonts w:ascii="Times New Roman" w:hAnsi="Times New Roman" w:cs="Times New Roman"/>
          <w:bCs/>
          <w:i/>
          <w:sz w:val="24"/>
          <w:szCs w:val="24"/>
        </w:rPr>
        <w:t xml:space="preserve">, </w:t>
      </w:r>
      <w:r>
        <w:rPr>
          <w:rFonts w:ascii="Times New Roman" w:hAnsi="Times New Roman" w:cs="Times New Roman"/>
          <w:bCs/>
          <w:sz w:val="24"/>
          <w:szCs w:val="24"/>
        </w:rPr>
        <w:t>оснащенный</w:t>
      </w:r>
      <w:r w:rsidRPr="00FA680C">
        <w:rPr>
          <w:rFonts w:ascii="Times New Roman" w:hAnsi="Times New Roman" w:cs="Times New Roman"/>
          <w:bCs/>
          <w:sz w:val="24"/>
          <w:szCs w:val="24"/>
        </w:rPr>
        <w:t xml:space="preserve">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ОПОП-П</w:t>
      </w:r>
      <w:r>
        <w:rPr>
          <w:rFonts w:ascii="Times New Roman" w:hAnsi="Times New Roman" w:cs="Times New Roman"/>
          <w:bCs/>
          <w:sz w:val="24"/>
          <w:szCs w:val="24"/>
        </w:rPr>
        <w:t>.:</w:t>
      </w:r>
    </w:p>
    <w:p w14:paraId="1D46C3D0" w14:textId="77777777" w:rsidR="00AD34E6" w:rsidRPr="00D8150A" w:rsidRDefault="00AD34E6" w:rsidP="00F221BB">
      <w:pPr>
        <w:suppressAutoHyphens/>
        <w:spacing w:line="276" w:lineRule="auto"/>
        <w:ind w:firstLine="709"/>
        <w:jc w:val="both"/>
        <w:rPr>
          <w:rFonts w:ascii="Times New Roman" w:hAnsi="Times New Roman"/>
          <w:sz w:val="24"/>
          <w:szCs w:val="24"/>
        </w:rPr>
      </w:pPr>
      <w:r w:rsidRPr="00D8150A">
        <w:rPr>
          <w:rFonts w:ascii="Times New Roman" w:hAnsi="Times New Roman"/>
          <w:sz w:val="24"/>
          <w:szCs w:val="24"/>
        </w:rPr>
        <w:t xml:space="preserve">- посадочные места по количеству обучающихся; </w:t>
      </w:r>
    </w:p>
    <w:p w14:paraId="3ED2D56F" w14:textId="77777777" w:rsidR="00AD34E6" w:rsidRPr="00D8150A" w:rsidRDefault="00AD34E6" w:rsidP="00F221BB">
      <w:pPr>
        <w:suppressAutoHyphens/>
        <w:spacing w:line="276" w:lineRule="auto"/>
        <w:ind w:firstLine="709"/>
        <w:jc w:val="both"/>
        <w:rPr>
          <w:rFonts w:ascii="Times New Roman" w:hAnsi="Times New Roman"/>
          <w:sz w:val="24"/>
          <w:szCs w:val="24"/>
        </w:rPr>
      </w:pPr>
      <w:r w:rsidRPr="00D8150A">
        <w:rPr>
          <w:rFonts w:ascii="Times New Roman" w:hAnsi="Times New Roman"/>
          <w:sz w:val="24"/>
          <w:szCs w:val="24"/>
        </w:rPr>
        <w:t xml:space="preserve">- рабочее место преподавателя; </w:t>
      </w:r>
    </w:p>
    <w:p w14:paraId="3952D91E" w14:textId="77777777" w:rsidR="00AD34E6" w:rsidRPr="00D8150A" w:rsidRDefault="00AD34E6" w:rsidP="00F221BB">
      <w:pPr>
        <w:suppressAutoHyphens/>
        <w:spacing w:line="276" w:lineRule="auto"/>
        <w:ind w:firstLine="709"/>
        <w:jc w:val="both"/>
        <w:rPr>
          <w:rFonts w:ascii="Times New Roman" w:hAnsi="Times New Roman"/>
          <w:sz w:val="24"/>
          <w:szCs w:val="24"/>
        </w:rPr>
      </w:pPr>
      <w:r w:rsidRPr="00D8150A">
        <w:rPr>
          <w:rFonts w:ascii="Times New Roman" w:hAnsi="Times New Roman"/>
          <w:sz w:val="24"/>
          <w:szCs w:val="24"/>
        </w:rPr>
        <w:t>-комплект учебно-методической документации</w:t>
      </w:r>
      <w:r>
        <w:rPr>
          <w:rFonts w:ascii="Times New Roman" w:hAnsi="Times New Roman"/>
          <w:sz w:val="24"/>
          <w:szCs w:val="24"/>
        </w:rPr>
        <w:t>;</w:t>
      </w:r>
    </w:p>
    <w:p w14:paraId="3A602CEA" w14:textId="77777777" w:rsidR="00AD34E6" w:rsidRPr="009604DC" w:rsidRDefault="00AD34E6" w:rsidP="00F221BB">
      <w:pPr>
        <w:pStyle w:val="114"/>
        <w:ind w:left="720" w:firstLine="0"/>
        <w:rPr>
          <w:rFonts w:ascii="Times New Roman" w:hAnsi="Times New Roman"/>
          <w:b w:val="0"/>
        </w:rPr>
      </w:pPr>
      <w:r w:rsidRPr="00937902">
        <w:rPr>
          <w:rFonts w:ascii="Times New Roman" w:hAnsi="Times New Roman"/>
          <w:b w:val="0"/>
        </w:rPr>
        <w:t xml:space="preserve">- наглядные пособия: макеты геометрических фигур, плакаты;                                                                        -технические средства обучения: </w:t>
      </w:r>
      <w:r w:rsidRPr="009604DC">
        <w:rPr>
          <w:rFonts w:ascii="Times New Roman" w:hAnsi="Times New Roman"/>
          <w:b w:val="0"/>
        </w:rPr>
        <w:t>компьютер</w:t>
      </w:r>
    </w:p>
    <w:p w14:paraId="16A7DEC2" w14:textId="77777777" w:rsidR="00AD34E6" w:rsidRDefault="00AD34E6" w:rsidP="00AD34E6">
      <w:pPr>
        <w:pStyle w:val="114"/>
        <w:rPr>
          <w:rFonts w:ascii="Times New Roman" w:hAnsi="Times New Roman"/>
        </w:rPr>
      </w:pPr>
    </w:p>
    <w:p w14:paraId="41197279" w14:textId="77777777" w:rsidR="00AD34E6" w:rsidRPr="002A24A8" w:rsidRDefault="00AD34E6" w:rsidP="00AD34E6">
      <w:pPr>
        <w:pStyle w:val="114"/>
        <w:rPr>
          <w:rFonts w:ascii="Times New Roman" w:eastAsia="Times New Roman" w:hAnsi="Times New Roman"/>
        </w:rPr>
      </w:pPr>
      <w:r w:rsidRPr="002A24A8">
        <w:rPr>
          <w:rFonts w:ascii="Times New Roman" w:hAnsi="Times New Roman"/>
        </w:rPr>
        <w:t>3.2. Учебно-методическое обеспечение</w:t>
      </w:r>
    </w:p>
    <w:p w14:paraId="08495611" w14:textId="77777777" w:rsidR="00AD34E6" w:rsidRPr="00BE6E29" w:rsidRDefault="00AD34E6" w:rsidP="00AD34E6">
      <w:pPr>
        <w:pStyle w:val="a4"/>
        <w:spacing w:line="276" w:lineRule="auto"/>
        <w:ind w:left="0" w:firstLine="709"/>
        <w:rPr>
          <w:rFonts w:ascii="Times New Roman" w:hAnsi="Times New Roman" w:cs="Times New Roman"/>
          <w:b/>
          <w:sz w:val="24"/>
          <w:szCs w:val="24"/>
        </w:rPr>
      </w:pPr>
      <w:r w:rsidRPr="00BE6E29">
        <w:rPr>
          <w:rFonts w:ascii="Times New Roman" w:hAnsi="Times New Roman" w:cs="Times New Roman"/>
          <w:b/>
          <w:sz w:val="24"/>
          <w:szCs w:val="24"/>
        </w:rPr>
        <w:t>3.2.1. Основные печатные   издания</w:t>
      </w:r>
    </w:p>
    <w:p w14:paraId="00776FF2" w14:textId="77777777" w:rsidR="00AD34E6" w:rsidRPr="00BE6E29" w:rsidRDefault="00AD34E6" w:rsidP="00F221BB">
      <w:pPr>
        <w:numPr>
          <w:ilvl w:val="0"/>
          <w:numId w:val="9"/>
        </w:numPr>
        <w:tabs>
          <w:tab w:val="left" w:pos="1134"/>
        </w:tabs>
        <w:spacing w:after="200" w:line="276" w:lineRule="auto"/>
        <w:ind w:left="0" w:firstLine="709"/>
        <w:contextualSpacing/>
        <w:jc w:val="both"/>
        <w:rPr>
          <w:rFonts w:ascii="Times New Roman" w:hAnsi="Times New Roman" w:cs="Times New Roman"/>
          <w:noProof/>
          <w:sz w:val="24"/>
          <w:szCs w:val="24"/>
        </w:rPr>
      </w:pPr>
      <w:r w:rsidRPr="00BE6E29">
        <w:rPr>
          <w:rFonts w:ascii="Times New Roman" w:hAnsi="Times New Roman" w:cs="Times New Roman"/>
          <w:noProof/>
          <w:sz w:val="24"/>
          <w:szCs w:val="24"/>
        </w:rPr>
        <w:t>Вышнепольский, И. С.  Техническое черчение : учебник для среднего профессионального образования / И. С. Вышнепольский. — 10-е изд., перераб. и доп. — Москва : Издательство Юрайт, 2022. — 319 с. — (Профессиональное образование). — ISBN 978-5-9916-5337-4. — Текст : электронный // Образовательная платформа Юрайт [сайт]. — URL: https://urait.ru/bcode/489828</w:t>
      </w:r>
    </w:p>
    <w:p w14:paraId="010E3903" w14:textId="77777777" w:rsidR="00AD34E6" w:rsidRPr="00BE6E29" w:rsidRDefault="00AD34E6" w:rsidP="00F221BB">
      <w:pPr>
        <w:numPr>
          <w:ilvl w:val="0"/>
          <w:numId w:val="9"/>
        </w:numPr>
        <w:tabs>
          <w:tab w:val="left" w:pos="1134"/>
        </w:tabs>
        <w:spacing w:after="200" w:line="276" w:lineRule="auto"/>
        <w:ind w:left="0" w:firstLine="709"/>
        <w:contextualSpacing/>
        <w:jc w:val="both"/>
        <w:rPr>
          <w:rFonts w:ascii="Times New Roman" w:hAnsi="Times New Roman" w:cs="Times New Roman"/>
          <w:noProof/>
          <w:sz w:val="24"/>
          <w:szCs w:val="24"/>
        </w:rPr>
      </w:pPr>
      <w:r w:rsidRPr="00BE6E29">
        <w:rPr>
          <w:rFonts w:ascii="Times New Roman" w:hAnsi="Times New Roman" w:cs="Times New Roman"/>
          <w:noProof/>
          <w:sz w:val="24"/>
          <w:szCs w:val="24"/>
        </w:rPr>
        <w:t>Инженерная и компьютерная графика : учебник и практикум для среднего профессионального образования / Р. Р. Анамова [и др.] ; под общей редакцией Р. Р. Анамовой, С. А. Леоновой, Н. В. Пшеничновой. — Москва : Издательство Юрайт, 2022. — 246 с. — (Профессиональное образование). — ISBN 978-5-534-02971-0. — Текст : электронный // Образовательная платформа Юрайт [сайт]. — URL: https://urait.ru/bcode/498893</w:t>
      </w:r>
    </w:p>
    <w:p w14:paraId="19ADCE02" w14:textId="77777777" w:rsidR="00AD34E6" w:rsidRPr="00BE6E29" w:rsidRDefault="00AD34E6" w:rsidP="00F221BB">
      <w:pPr>
        <w:numPr>
          <w:ilvl w:val="0"/>
          <w:numId w:val="9"/>
        </w:numPr>
        <w:tabs>
          <w:tab w:val="left" w:pos="1134"/>
        </w:tabs>
        <w:spacing w:after="200" w:line="276" w:lineRule="auto"/>
        <w:ind w:left="0" w:firstLine="709"/>
        <w:contextualSpacing/>
        <w:jc w:val="both"/>
        <w:rPr>
          <w:rFonts w:ascii="Times New Roman" w:hAnsi="Times New Roman" w:cs="Times New Roman"/>
          <w:noProof/>
          <w:sz w:val="24"/>
          <w:szCs w:val="24"/>
        </w:rPr>
      </w:pPr>
      <w:r w:rsidRPr="00BE6E29">
        <w:rPr>
          <w:rFonts w:ascii="Times New Roman" w:hAnsi="Times New Roman" w:cs="Times New Roman"/>
          <w:noProof/>
          <w:sz w:val="24"/>
          <w:szCs w:val="24"/>
        </w:rPr>
        <w:t>Левицкий, В. С.  Машиностроительное черчение : учебник для среднего профессионального образования / В. С. Левицкий. — 9-е изд., испр. и доп. — Москва : Издательство Юрайт, 2022. — 395 с. — (Профессиональное образование). — ISBN 978-5-534-11160-6. — Текст : электронный // Образовательная платформа Юрайт [сайт]. — URL: https://urait.ru/bcode/469685</w:t>
      </w:r>
    </w:p>
    <w:p w14:paraId="3BC4DE41" w14:textId="77777777" w:rsidR="00AD34E6" w:rsidRPr="00BE6E29" w:rsidRDefault="00AD34E6" w:rsidP="00F221BB">
      <w:pPr>
        <w:numPr>
          <w:ilvl w:val="0"/>
          <w:numId w:val="9"/>
        </w:numPr>
        <w:tabs>
          <w:tab w:val="left" w:pos="1134"/>
        </w:tabs>
        <w:spacing w:after="200" w:line="276" w:lineRule="auto"/>
        <w:ind w:left="0" w:firstLine="709"/>
        <w:contextualSpacing/>
        <w:jc w:val="both"/>
        <w:rPr>
          <w:rFonts w:ascii="Times New Roman" w:hAnsi="Times New Roman" w:cs="Times New Roman"/>
          <w:noProof/>
          <w:sz w:val="24"/>
          <w:szCs w:val="24"/>
        </w:rPr>
      </w:pPr>
      <w:r w:rsidRPr="00BE6E29">
        <w:rPr>
          <w:rFonts w:ascii="Times New Roman" w:hAnsi="Times New Roman" w:cs="Times New Roman"/>
          <w:noProof/>
          <w:sz w:val="24"/>
          <w:szCs w:val="24"/>
        </w:rPr>
        <w:t>Чекмарев, А. А.  Инженерная графика : учебник для среднего профессионального образования / А. А. Чекмарев. — 13-е изд., испр. и доп. — Москва : Издательство Юрайт, 2022. — 389 с. — (Профессиональное образование). — ISBN 978-5-534-07112-2. — Текст : электронный // Образовательная платформа Юрайт [сайт]. — URL: https://urait.ru/bcode/489723</w:t>
      </w:r>
    </w:p>
    <w:p w14:paraId="0A8F45A9" w14:textId="77777777" w:rsidR="00AD34E6" w:rsidRPr="00BE6E29" w:rsidRDefault="00AD34E6" w:rsidP="00F221BB">
      <w:pPr>
        <w:spacing w:line="276" w:lineRule="auto"/>
        <w:ind w:firstLine="709"/>
        <w:contextualSpacing/>
        <w:rPr>
          <w:rFonts w:ascii="Times New Roman" w:hAnsi="Times New Roman" w:cs="Times New Roman"/>
          <w:b/>
          <w:sz w:val="24"/>
          <w:szCs w:val="24"/>
        </w:rPr>
      </w:pPr>
      <w:r w:rsidRPr="00BE6E29">
        <w:rPr>
          <w:rFonts w:ascii="Times New Roman" w:hAnsi="Times New Roman" w:cs="Times New Roman"/>
          <w:b/>
          <w:sz w:val="24"/>
          <w:szCs w:val="24"/>
        </w:rPr>
        <w:t xml:space="preserve">3.2.2. Основные электронные издания </w:t>
      </w:r>
    </w:p>
    <w:p w14:paraId="35701EB1" w14:textId="77777777" w:rsidR="00AD34E6" w:rsidRPr="00BE6E29" w:rsidRDefault="00AD34E6" w:rsidP="00F221BB">
      <w:pPr>
        <w:numPr>
          <w:ilvl w:val="0"/>
          <w:numId w:val="10"/>
        </w:numPr>
        <w:tabs>
          <w:tab w:val="left" w:pos="1134"/>
        </w:tabs>
        <w:spacing w:after="200" w:line="276" w:lineRule="auto"/>
        <w:ind w:left="-142" w:firstLine="851"/>
        <w:contextualSpacing/>
        <w:jc w:val="both"/>
        <w:rPr>
          <w:rFonts w:ascii="Times New Roman" w:hAnsi="Times New Roman" w:cs="Times New Roman"/>
          <w:noProof/>
          <w:sz w:val="24"/>
          <w:szCs w:val="24"/>
        </w:rPr>
      </w:pPr>
      <w:r w:rsidRPr="00BE6E29">
        <w:rPr>
          <w:rFonts w:ascii="Times New Roman" w:hAnsi="Times New Roman" w:cs="Times New Roman"/>
          <w:noProof/>
          <w:sz w:val="24"/>
          <w:szCs w:val="24"/>
        </w:rPr>
        <w:t>Муравьев С.Н., Пуйческу Ф.И., Чванова Н.А. Инженерная графика: ЭУМК — URL: https://academia-moscow.ru/catalogue/5411/540180/</w:t>
      </w:r>
    </w:p>
    <w:p w14:paraId="29562BEB" w14:textId="77777777" w:rsidR="00AD34E6" w:rsidRPr="00BE6E29" w:rsidRDefault="00AD34E6" w:rsidP="00F221BB">
      <w:pPr>
        <w:spacing w:line="276" w:lineRule="auto"/>
        <w:ind w:firstLine="709"/>
        <w:contextualSpacing/>
        <w:jc w:val="both"/>
        <w:rPr>
          <w:rFonts w:ascii="Times New Roman" w:hAnsi="Times New Roman" w:cs="Times New Roman"/>
          <w:bCs/>
          <w:i/>
          <w:sz w:val="24"/>
          <w:szCs w:val="24"/>
        </w:rPr>
      </w:pPr>
      <w:r w:rsidRPr="00BE6E29">
        <w:rPr>
          <w:rFonts w:ascii="Times New Roman" w:hAnsi="Times New Roman" w:cs="Times New Roman"/>
          <w:b/>
          <w:bCs/>
          <w:sz w:val="24"/>
          <w:szCs w:val="24"/>
        </w:rPr>
        <w:t>3.2.3. Дополнительные источники</w:t>
      </w:r>
    </w:p>
    <w:p w14:paraId="69DF9203" w14:textId="77777777" w:rsidR="00AD34E6" w:rsidRDefault="00AD34E6" w:rsidP="00F221BB">
      <w:pPr>
        <w:numPr>
          <w:ilvl w:val="0"/>
          <w:numId w:val="11"/>
        </w:numPr>
        <w:tabs>
          <w:tab w:val="left" w:pos="1134"/>
        </w:tabs>
        <w:spacing w:after="200" w:line="276" w:lineRule="auto"/>
        <w:ind w:left="0" w:firstLine="709"/>
        <w:contextualSpacing/>
        <w:jc w:val="both"/>
        <w:rPr>
          <w:rFonts w:ascii="Times New Roman" w:hAnsi="Times New Roman" w:cs="Times New Roman"/>
          <w:noProof/>
          <w:sz w:val="24"/>
          <w:szCs w:val="24"/>
        </w:rPr>
      </w:pPr>
      <w:r w:rsidRPr="00BE6E29">
        <w:rPr>
          <w:rFonts w:ascii="Times New Roman" w:hAnsi="Times New Roman" w:cs="Times New Roman"/>
          <w:noProof/>
          <w:sz w:val="24"/>
          <w:szCs w:val="24"/>
        </w:rPr>
        <w:t xml:space="preserve"> Чекмарев, А. А.  Начертательная геометрия и черчение : учебник для среднего профессионального образования / А. А. Чекмарев. — 7-е изд., испр. и доп. — Москва : Издательство Юрайт, 2022. — 423 с. — (Профессиональное образование). — ISBN 978-5-534-08937-0. — Текст : электронный // Образовательная платформа Юрайт [сайт]. — URL: https://urait.ru/bcode/490139</w:t>
      </w:r>
    </w:p>
    <w:p w14:paraId="40F16D68" w14:textId="77777777" w:rsidR="00AD34E6" w:rsidRPr="00BE6E29" w:rsidRDefault="00AD34E6" w:rsidP="00F221BB">
      <w:pPr>
        <w:numPr>
          <w:ilvl w:val="0"/>
          <w:numId w:val="11"/>
        </w:numPr>
        <w:tabs>
          <w:tab w:val="left" w:pos="1134"/>
        </w:tabs>
        <w:spacing w:after="200" w:line="276" w:lineRule="auto"/>
        <w:ind w:left="0" w:firstLine="709"/>
        <w:contextualSpacing/>
        <w:jc w:val="both"/>
        <w:rPr>
          <w:rFonts w:ascii="Times New Roman" w:hAnsi="Times New Roman" w:cs="Times New Roman"/>
          <w:bCs/>
          <w:i/>
          <w:iCs/>
          <w:sz w:val="24"/>
          <w:szCs w:val="24"/>
        </w:rPr>
      </w:pPr>
      <w:r w:rsidRPr="00BE6E29">
        <w:rPr>
          <w:rFonts w:ascii="Times New Roman" w:hAnsi="Times New Roman" w:cs="Times New Roman"/>
          <w:noProof/>
          <w:sz w:val="24"/>
          <w:szCs w:val="24"/>
        </w:rPr>
        <w:t xml:space="preserve">Чекмарев, А. А.  Черчение : учебник для среднего профессионального образования / А. А. Чекмарев. — 2-е изд., перераб. и доп. — Москва : Издательство Юрайт, 2022. — 275 с. </w:t>
      </w:r>
      <w:r w:rsidRPr="00BE6E29">
        <w:rPr>
          <w:rFonts w:ascii="Times New Roman" w:hAnsi="Times New Roman" w:cs="Times New Roman"/>
          <w:noProof/>
          <w:sz w:val="24"/>
          <w:szCs w:val="24"/>
        </w:rPr>
        <w:lastRenderedPageBreak/>
        <w:t>— (Профессиональное образование). — ISBN 978-5-534-09554-8. — Текст : электронный // Образовательная платформа Юрайт [сайт]. — URL: https://urait.ru/bcode/491225</w:t>
      </w:r>
    </w:p>
    <w:p w14:paraId="08FF1357" w14:textId="77777777" w:rsidR="00AD34E6" w:rsidRPr="00BE6E29" w:rsidRDefault="00AD34E6" w:rsidP="00AD34E6">
      <w:pPr>
        <w:tabs>
          <w:tab w:val="left" w:pos="1134"/>
        </w:tabs>
        <w:spacing w:after="200" w:line="276" w:lineRule="auto"/>
        <w:ind w:left="709"/>
        <w:contextualSpacing/>
        <w:jc w:val="both"/>
        <w:rPr>
          <w:rFonts w:ascii="Times New Roman" w:hAnsi="Times New Roman" w:cs="Times New Roman"/>
          <w:bCs/>
          <w:i/>
          <w:iCs/>
          <w:sz w:val="24"/>
          <w:szCs w:val="24"/>
        </w:rPr>
      </w:pPr>
    </w:p>
    <w:p w14:paraId="5265DB14" w14:textId="77777777" w:rsidR="00AD34E6" w:rsidRPr="00DF068E" w:rsidRDefault="00AD34E6" w:rsidP="00AD34E6">
      <w:pPr>
        <w:pStyle w:val="1f"/>
        <w:rPr>
          <w:rFonts w:ascii="Times New Roman" w:hAnsi="Times New Roman"/>
          <w:b w:val="0"/>
          <w:bCs w:val="0"/>
          <w:lang w:val="ru-RU"/>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3"/>
        <w:gridCol w:w="3543"/>
        <w:gridCol w:w="3112"/>
      </w:tblGrid>
      <w:tr w:rsidR="00AD34E6" w:rsidRPr="00985111" w14:paraId="32EE65DD" w14:textId="77777777" w:rsidTr="00AD5821">
        <w:trPr>
          <w:trHeight w:val="519"/>
        </w:trPr>
        <w:tc>
          <w:tcPr>
            <w:tcW w:w="1544" w:type="pct"/>
            <w:vAlign w:val="center"/>
          </w:tcPr>
          <w:p w14:paraId="28926BB4" w14:textId="77777777" w:rsidR="00AD34E6" w:rsidRPr="00854F21" w:rsidRDefault="00AD34E6" w:rsidP="00AD5821">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840" w:type="pct"/>
            <w:vAlign w:val="center"/>
          </w:tcPr>
          <w:p w14:paraId="143A9F47" w14:textId="77777777" w:rsidR="00AD34E6" w:rsidRPr="00854F21" w:rsidRDefault="00AD34E6" w:rsidP="00AD5821">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616" w:type="pct"/>
            <w:vAlign w:val="center"/>
          </w:tcPr>
          <w:p w14:paraId="27FD13D4" w14:textId="77777777" w:rsidR="00AD34E6" w:rsidRPr="00854F21" w:rsidRDefault="00AD34E6" w:rsidP="00AD5821">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AD34E6" w:rsidRPr="00985111" w14:paraId="1C340039" w14:textId="77777777" w:rsidTr="00AD5821">
        <w:trPr>
          <w:trHeight w:val="2270"/>
        </w:trPr>
        <w:tc>
          <w:tcPr>
            <w:tcW w:w="1544" w:type="pct"/>
          </w:tcPr>
          <w:p w14:paraId="7EC68B73" w14:textId="77777777" w:rsidR="00AD34E6" w:rsidRPr="00812A02" w:rsidRDefault="00AD34E6" w:rsidP="00AD5821">
            <w:pPr>
              <w:suppressAutoHyphens/>
              <w:contextualSpacing/>
              <w:rPr>
                <w:rFonts w:ascii="Times New Roman" w:hAnsi="Times New Roman" w:cs="Times New Roman"/>
                <w:bCs/>
                <w:i/>
                <w:sz w:val="24"/>
                <w:szCs w:val="24"/>
              </w:rPr>
            </w:pPr>
            <w:r w:rsidRPr="00812A02">
              <w:rPr>
                <w:rFonts w:ascii="Times New Roman" w:hAnsi="Times New Roman" w:cs="Times New Roman"/>
                <w:bCs/>
                <w:i/>
                <w:sz w:val="24"/>
                <w:szCs w:val="24"/>
              </w:rPr>
              <w:t>Знает:</w:t>
            </w:r>
          </w:p>
          <w:p w14:paraId="21E0B583" w14:textId="77777777" w:rsidR="00AD34E6" w:rsidRPr="00812A02" w:rsidRDefault="00AD34E6" w:rsidP="00AD5821">
            <w:pPr>
              <w:suppressAutoHyphens/>
              <w:contextualSpacing/>
              <w:rPr>
                <w:rFonts w:ascii="Times New Roman" w:hAnsi="Times New Roman" w:cs="Times New Roman"/>
                <w:bCs/>
                <w:i/>
                <w:sz w:val="24"/>
                <w:szCs w:val="24"/>
              </w:rPr>
            </w:pPr>
            <w:r w:rsidRPr="00812A02">
              <w:rPr>
                <w:rFonts w:ascii="Times New Roman" w:hAnsi="Times New Roman" w:cs="Times New Roman"/>
                <w:bCs/>
                <w:sz w:val="24"/>
                <w:szCs w:val="24"/>
              </w:rPr>
              <w:t xml:space="preserve">- </w:t>
            </w:r>
            <w:r w:rsidRPr="00812A02">
              <w:rPr>
                <w:rFonts w:ascii="Times New Roman" w:hAnsi="Times New Roman" w:cs="Times New Roman"/>
                <w:noProof/>
                <w:sz w:val="24"/>
                <w:szCs w:val="24"/>
              </w:rPr>
              <w:t>требования государственных стандартов Единой системы конструкторской документации (далее - ЕСКД) и Единой системы технологической документации (далее - ЕСТД</w:t>
            </w:r>
            <w:r w:rsidRPr="00812A02">
              <w:rPr>
                <w:rFonts w:ascii="Times New Roman" w:hAnsi="Times New Roman" w:cs="Times New Roman"/>
                <w:bCs/>
                <w:i/>
                <w:sz w:val="24"/>
                <w:szCs w:val="24"/>
              </w:rPr>
              <w:t xml:space="preserve"> </w:t>
            </w:r>
          </w:p>
          <w:p w14:paraId="44A02A72" w14:textId="77777777" w:rsidR="00AD34E6" w:rsidRPr="00812A02" w:rsidRDefault="00AD34E6" w:rsidP="00AD5821">
            <w:pPr>
              <w:suppressAutoHyphens/>
              <w:contextualSpacing/>
              <w:rPr>
                <w:rFonts w:ascii="Times New Roman" w:hAnsi="Times New Roman" w:cs="Times New Roman"/>
                <w:noProof/>
                <w:sz w:val="24"/>
                <w:szCs w:val="24"/>
              </w:rPr>
            </w:pPr>
            <w:r w:rsidRPr="00812A02">
              <w:rPr>
                <w:rFonts w:ascii="Times New Roman" w:hAnsi="Times New Roman" w:cs="Times New Roman"/>
                <w:bCs/>
                <w:i/>
                <w:sz w:val="24"/>
                <w:szCs w:val="24"/>
              </w:rPr>
              <w:t>-</w:t>
            </w:r>
            <w:r w:rsidRPr="00812A02">
              <w:rPr>
                <w:rFonts w:ascii="Times New Roman" w:eastAsia="Calibri" w:hAnsi="Times New Roman" w:cs="Times New Roman"/>
                <w:sz w:val="24"/>
                <w:szCs w:val="24"/>
              </w:rPr>
              <w:t xml:space="preserve"> условно- графические обозначения в схемах электрических</w:t>
            </w:r>
          </w:p>
          <w:p w14:paraId="4F8938AC" w14:textId="77777777" w:rsidR="00AD34E6" w:rsidRPr="00812A02" w:rsidRDefault="00AD34E6" w:rsidP="00AD5821">
            <w:pPr>
              <w:suppressAutoHyphens/>
              <w:contextualSpacing/>
              <w:rPr>
                <w:rFonts w:ascii="Times New Roman" w:hAnsi="Times New Roman" w:cs="Times New Roman"/>
                <w:bCs/>
                <w:sz w:val="24"/>
                <w:szCs w:val="24"/>
              </w:rPr>
            </w:pPr>
            <w:r w:rsidRPr="00812A02">
              <w:rPr>
                <w:rFonts w:ascii="Times New Roman" w:hAnsi="Times New Roman" w:cs="Times New Roman"/>
                <w:bCs/>
                <w:i/>
                <w:sz w:val="24"/>
                <w:szCs w:val="24"/>
              </w:rPr>
              <w:t xml:space="preserve">- </w:t>
            </w:r>
            <w:r w:rsidRPr="00812A02">
              <w:rPr>
                <w:rFonts w:ascii="Times New Roman" w:hAnsi="Times New Roman" w:cs="Times New Roman"/>
                <w:sz w:val="24"/>
                <w:szCs w:val="24"/>
              </w:rPr>
              <w:t>правила выполнения электрических и технологических схем, стандарты выполнения конструкторской документации</w:t>
            </w:r>
          </w:p>
          <w:p w14:paraId="5E4FEF7B" w14:textId="77777777" w:rsidR="00AD34E6" w:rsidRPr="00812A02" w:rsidRDefault="00AD34E6" w:rsidP="00AD5821">
            <w:pPr>
              <w:suppressAutoHyphens/>
              <w:contextualSpacing/>
              <w:rPr>
                <w:rFonts w:ascii="Times New Roman" w:hAnsi="Times New Roman" w:cs="Times New Roman"/>
                <w:noProof/>
                <w:sz w:val="24"/>
                <w:szCs w:val="24"/>
              </w:rPr>
            </w:pPr>
            <w:r w:rsidRPr="00812A02">
              <w:rPr>
                <w:rFonts w:ascii="Times New Roman" w:hAnsi="Times New Roman" w:cs="Times New Roman"/>
                <w:bCs/>
                <w:i/>
                <w:sz w:val="24"/>
                <w:szCs w:val="24"/>
              </w:rPr>
              <w:t>-</w:t>
            </w:r>
            <w:r w:rsidRPr="00812A02">
              <w:rPr>
                <w:rFonts w:ascii="Times New Roman" w:hAnsi="Times New Roman" w:cs="Times New Roman"/>
                <w:noProof/>
                <w:sz w:val="24"/>
                <w:szCs w:val="24"/>
              </w:rPr>
              <w:t xml:space="preserve"> правила выполнения чертежей, технических рисунков, эскизов , геометрические построения и правила вычерчивания технических деталей</w:t>
            </w:r>
          </w:p>
          <w:p w14:paraId="3BA32916" w14:textId="77777777" w:rsidR="00AD34E6" w:rsidRPr="00812A02" w:rsidRDefault="00AD34E6" w:rsidP="00AD5821">
            <w:pPr>
              <w:suppressAutoHyphens/>
              <w:contextualSpacing/>
              <w:rPr>
                <w:rFonts w:ascii="Times New Roman" w:hAnsi="Times New Roman" w:cs="Times New Roman"/>
                <w:noProof/>
                <w:sz w:val="24"/>
                <w:szCs w:val="24"/>
              </w:rPr>
            </w:pPr>
            <w:r w:rsidRPr="00812A02">
              <w:rPr>
                <w:rFonts w:ascii="Times New Roman" w:hAnsi="Times New Roman" w:cs="Times New Roman"/>
                <w:noProof/>
                <w:sz w:val="24"/>
                <w:szCs w:val="24"/>
              </w:rPr>
              <w:t xml:space="preserve">- </w:t>
            </w:r>
            <w:r w:rsidRPr="00812A02">
              <w:rPr>
                <w:rFonts w:ascii="Times New Roman" w:hAnsi="Times New Roman" w:cs="Times New Roman"/>
                <w:bCs/>
                <w:i/>
                <w:sz w:val="24"/>
                <w:szCs w:val="24"/>
              </w:rPr>
              <w:t xml:space="preserve"> </w:t>
            </w:r>
            <w:r w:rsidRPr="00812A02">
              <w:rPr>
                <w:rFonts w:ascii="Times New Roman" w:hAnsi="Times New Roman" w:cs="Times New Roman"/>
                <w:noProof/>
                <w:sz w:val="24"/>
                <w:szCs w:val="24"/>
              </w:rPr>
              <w:t xml:space="preserve">типы и назначение </w:t>
            </w:r>
            <w:r w:rsidRPr="00812A02">
              <w:rPr>
                <w:rFonts w:ascii="Times New Roman" w:eastAsia="Calibri" w:hAnsi="Times New Roman" w:cs="Times New Roman"/>
                <w:sz w:val="24"/>
                <w:szCs w:val="24"/>
              </w:rPr>
              <w:t>перечней элементов к схеме</w:t>
            </w:r>
            <w:r w:rsidRPr="00812A02">
              <w:rPr>
                <w:rFonts w:ascii="Times New Roman" w:hAnsi="Times New Roman" w:cs="Times New Roman"/>
                <w:noProof/>
                <w:sz w:val="24"/>
                <w:szCs w:val="24"/>
              </w:rPr>
              <w:t>, правила их чтения и составления</w:t>
            </w:r>
          </w:p>
          <w:p w14:paraId="7D6BFDF1" w14:textId="77777777" w:rsidR="00AD34E6" w:rsidRDefault="00AD34E6" w:rsidP="00AD5821">
            <w:pPr>
              <w:suppressAutoHyphens/>
              <w:contextualSpacing/>
              <w:rPr>
                <w:rFonts w:ascii="Times New Roman" w:hAnsi="Times New Roman" w:cs="Times New Roman"/>
                <w:noProof/>
                <w:sz w:val="24"/>
                <w:szCs w:val="24"/>
              </w:rPr>
            </w:pPr>
            <w:r w:rsidRPr="00812A02">
              <w:rPr>
                <w:rFonts w:ascii="Times New Roman" w:hAnsi="Times New Roman" w:cs="Times New Roman"/>
                <w:noProof/>
                <w:sz w:val="24"/>
                <w:szCs w:val="24"/>
              </w:rPr>
              <w:t>- способы графического представления технологического оборудования и выполнения технологических схем в  машинной графике</w:t>
            </w:r>
          </w:p>
          <w:p w14:paraId="32F9F54C" w14:textId="77777777" w:rsidR="00AD34E6" w:rsidRPr="00812A02" w:rsidRDefault="00AD34E6" w:rsidP="00AD5821">
            <w:pPr>
              <w:suppressAutoHyphens/>
              <w:contextualSpacing/>
              <w:rPr>
                <w:rFonts w:ascii="Times New Roman" w:hAnsi="Times New Roman" w:cs="Times New Roman"/>
                <w:bCs/>
                <w:i/>
                <w:sz w:val="24"/>
                <w:szCs w:val="24"/>
              </w:rPr>
            </w:pPr>
          </w:p>
          <w:p w14:paraId="3A442A12" w14:textId="77777777" w:rsidR="00AD34E6" w:rsidRPr="00812A02" w:rsidRDefault="00AD34E6" w:rsidP="00AD5821">
            <w:pPr>
              <w:suppressAutoHyphens/>
              <w:contextualSpacing/>
              <w:rPr>
                <w:rFonts w:ascii="Times New Roman" w:hAnsi="Times New Roman" w:cs="Times New Roman"/>
                <w:bCs/>
                <w:i/>
                <w:sz w:val="24"/>
                <w:szCs w:val="24"/>
              </w:rPr>
            </w:pPr>
          </w:p>
          <w:p w14:paraId="640EB6A0" w14:textId="77777777" w:rsidR="00AD34E6" w:rsidRPr="00812A02" w:rsidRDefault="00AD34E6" w:rsidP="00AD5821">
            <w:pPr>
              <w:suppressAutoHyphens/>
              <w:contextualSpacing/>
              <w:rPr>
                <w:rFonts w:ascii="Times New Roman" w:hAnsi="Times New Roman" w:cs="Times New Roman"/>
                <w:bCs/>
                <w:i/>
                <w:sz w:val="24"/>
                <w:szCs w:val="24"/>
              </w:rPr>
            </w:pPr>
            <w:r w:rsidRPr="00812A02">
              <w:rPr>
                <w:rFonts w:ascii="Times New Roman" w:hAnsi="Times New Roman" w:cs="Times New Roman"/>
                <w:bCs/>
                <w:i/>
                <w:sz w:val="24"/>
                <w:szCs w:val="24"/>
              </w:rPr>
              <w:t xml:space="preserve">Умеет: </w:t>
            </w:r>
          </w:p>
          <w:p w14:paraId="2380F9E9" w14:textId="77777777" w:rsidR="00AD34E6" w:rsidRPr="00812A02" w:rsidRDefault="00AD34E6" w:rsidP="00AD5821">
            <w:pPr>
              <w:suppressAutoHyphens/>
              <w:contextualSpacing/>
              <w:rPr>
                <w:rFonts w:ascii="Times New Roman" w:hAnsi="Times New Roman" w:cs="Times New Roman"/>
                <w:sz w:val="24"/>
                <w:szCs w:val="24"/>
              </w:rPr>
            </w:pPr>
            <w:r w:rsidRPr="00812A02">
              <w:rPr>
                <w:rFonts w:ascii="Times New Roman" w:hAnsi="Times New Roman" w:cs="Times New Roman"/>
                <w:bCs/>
                <w:i/>
                <w:sz w:val="24"/>
                <w:szCs w:val="24"/>
              </w:rPr>
              <w:t xml:space="preserve">- </w:t>
            </w:r>
            <w:r w:rsidRPr="00812A02">
              <w:rPr>
                <w:rFonts w:ascii="Times New Roman" w:hAnsi="Times New Roman" w:cs="Times New Roman"/>
                <w:sz w:val="24"/>
                <w:szCs w:val="24"/>
              </w:rPr>
              <w:t xml:space="preserve">выполнять чертежи и читать электрические </w:t>
            </w:r>
            <w:r w:rsidRPr="00812A02">
              <w:rPr>
                <w:rFonts w:ascii="Times New Roman" w:hAnsi="Times New Roman" w:cs="Times New Roman"/>
                <w:sz w:val="24"/>
                <w:szCs w:val="24"/>
              </w:rPr>
              <w:lastRenderedPageBreak/>
              <w:t>схемы, вести техническую документацию</w:t>
            </w:r>
          </w:p>
          <w:p w14:paraId="260014B2" w14:textId="77777777" w:rsidR="00AD34E6" w:rsidRPr="00812A02" w:rsidRDefault="00AD34E6" w:rsidP="00AD5821">
            <w:pPr>
              <w:suppressAutoHyphens/>
              <w:contextualSpacing/>
              <w:rPr>
                <w:rFonts w:ascii="Times New Roman" w:hAnsi="Times New Roman" w:cs="Times New Roman"/>
                <w:noProof/>
                <w:sz w:val="24"/>
                <w:szCs w:val="24"/>
              </w:rPr>
            </w:pPr>
            <w:r w:rsidRPr="00812A02">
              <w:rPr>
                <w:rFonts w:ascii="Times New Roman" w:hAnsi="Times New Roman" w:cs="Times New Roman"/>
                <w:sz w:val="24"/>
                <w:szCs w:val="24"/>
              </w:rPr>
              <w:t xml:space="preserve">- </w:t>
            </w:r>
            <w:r w:rsidRPr="00812A02">
              <w:rPr>
                <w:rFonts w:ascii="Times New Roman" w:hAnsi="Times New Roman" w:cs="Times New Roman"/>
                <w:noProof/>
                <w:sz w:val="24"/>
                <w:szCs w:val="24"/>
              </w:rPr>
              <w:t>оформлять конструкторскую документацию в соответствии с действующей нормативно-технической документацией</w:t>
            </w:r>
          </w:p>
          <w:p w14:paraId="6C26BB37" w14:textId="77777777" w:rsidR="00AD34E6" w:rsidRPr="00812A02" w:rsidRDefault="00AD34E6" w:rsidP="00AD5821">
            <w:pPr>
              <w:suppressAutoHyphens/>
              <w:contextualSpacing/>
              <w:rPr>
                <w:rFonts w:ascii="Times New Roman" w:hAnsi="Times New Roman" w:cs="Times New Roman"/>
                <w:noProof/>
                <w:sz w:val="24"/>
                <w:szCs w:val="24"/>
              </w:rPr>
            </w:pPr>
            <w:r w:rsidRPr="00812A02">
              <w:rPr>
                <w:rFonts w:ascii="Times New Roman" w:hAnsi="Times New Roman" w:cs="Times New Roman"/>
                <w:noProof/>
                <w:sz w:val="24"/>
                <w:szCs w:val="24"/>
              </w:rPr>
              <w:t>- выполнять эскизы, технические рисунки и чертежи деталей, их элементов, узлов</w:t>
            </w:r>
          </w:p>
          <w:p w14:paraId="24E922EB" w14:textId="77777777" w:rsidR="00AD34E6" w:rsidRPr="00812A02" w:rsidRDefault="00AD34E6" w:rsidP="00AD5821">
            <w:pPr>
              <w:suppressAutoHyphens/>
              <w:contextualSpacing/>
              <w:rPr>
                <w:rFonts w:ascii="Times New Roman" w:hAnsi="Times New Roman" w:cs="Times New Roman"/>
                <w:noProof/>
                <w:sz w:val="24"/>
                <w:szCs w:val="24"/>
              </w:rPr>
            </w:pPr>
            <w:r w:rsidRPr="00812A02">
              <w:rPr>
                <w:rFonts w:ascii="Times New Roman" w:hAnsi="Times New Roman" w:cs="Times New Roman"/>
                <w:noProof/>
                <w:sz w:val="24"/>
                <w:szCs w:val="24"/>
              </w:rPr>
              <w:t>- читать чертежи, электрические схемы, спецификации и технологическую документацию по профилю специальности</w:t>
            </w:r>
          </w:p>
          <w:p w14:paraId="1EED679E" w14:textId="77777777" w:rsidR="00AD34E6" w:rsidRPr="00B01D8A" w:rsidRDefault="00AD34E6" w:rsidP="00AD5821">
            <w:pPr>
              <w:pStyle w:val="a4"/>
              <w:ind w:left="0"/>
              <w:rPr>
                <w:rFonts w:ascii="Times New Roman" w:hAnsi="Times New Roman" w:cs="Times New Roman"/>
                <w:bCs/>
                <w:sz w:val="24"/>
                <w:szCs w:val="24"/>
              </w:rPr>
            </w:pPr>
            <w:r w:rsidRPr="00812A02">
              <w:rPr>
                <w:rFonts w:ascii="Times New Roman" w:hAnsi="Times New Roman" w:cs="Times New Roman"/>
                <w:noProof/>
                <w:sz w:val="24"/>
                <w:szCs w:val="24"/>
              </w:rPr>
              <w:t xml:space="preserve">- </w:t>
            </w:r>
            <w:r w:rsidRPr="00812A02">
              <w:rPr>
                <w:rFonts w:ascii="Times New Roman" w:hAnsi="Times New Roman" w:cs="Times New Roman"/>
                <w:bCs/>
                <w:sz w:val="24"/>
                <w:szCs w:val="24"/>
              </w:rPr>
              <w:t>выполнять надписи на графических документах чертежным шрифтом</w:t>
            </w:r>
          </w:p>
        </w:tc>
        <w:tc>
          <w:tcPr>
            <w:tcW w:w="1840" w:type="pct"/>
          </w:tcPr>
          <w:p w14:paraId="14ACCE80" w14:textId="77777777" w:rsidR="00AD34E6" w:rsidRDefault="00AD34E6" w:rsidP="00AD5821">
            <w:pPr>
              <w:rPr>
                <w:rFonts w:ascii="Times New Roman" w:hAnsi="Times New Roman"/>
                <w:bCs/>
                <w:sz w:val="24"/>
                <w:szCs w:val="24"/>
              </w:rPr>
            </w:pPr>
            <w:r w:rsidRPr="002B0097">
              <w:rPr>
                <w:rFonts w:ascii="Times New Roman" w:hAnsi="Times New Roman"/>
                <w:bCs/>
                <w:sz w:val="24"/>
                <w:szCs w:val="24"/>
              </w:rPr>
              <w:lastRenderedPageBreak/>
              <w:t>Успешность освоения знаний соответствует выполнению следующих требований</w:t>
            </w:r>
            <w:r>
              <w:rPr>
                <w:rFonts w:ascii="Times New Roman" w:hAnsi="Times New Roman"/>
                <w:bCs/>
                <w:sz w:val="24"/>
                <w:szCs w:val="24"/>
              </w:rPr>
              <w:t>:</w:t>
            </w:r>
          </w:p>
          <w:p w14:paraId="447ABD85" w14:textId="77777777" w:rsidR="00AD34E6" w:rsidRPr="00DB3051" w:rsidRDefault="00AD34E6" w:rsidP="00AD5821">
            <w:pPr>
              <w:jc w:val="both"/>
              <w:rPr>
                <w:rFonts w:ascii="Times New Roman" w:hAnsi="Times New Roman"/>
                <w:bCs/>
                <w:sz w:val="24"/>
                <w:szCs w:val="24"/>
              </w:rPr>
            </w:pPr>
            <w:r>
              <w:rPr>
                <w:rFonts w:ascii="Times New Roman" w:hAnsi="Times New Roman"/>
                <w:bCs/>
                <w:sz w:val="24"/>
                <w:szCs w:val="24"/>
              </w:rPr>
              <w:t xml:space="preserve">- </w:t>
            </w:r>
            <w:r w:rsidRPr="00B01D8A">
              <w:rPr>
                <w:rFonts w:ascii="Times New Roman" w:hAnsi="Times New Roman" w:cs="Times New Roman"/>
                <w:sz w:val="24"/>
                <w:szCs w:val="24"/>
              </w:rPr>
              <w:t>обучающийся</w:t>
            </w:r>
            <w:r w:rsidRPr="00DB3051">
              <w:rPr>
                <w:sz w:val="24"/>
                <w:szCs w:val="24"/>
              </w:rPr>
              <w:t xml:space="preserve"> </w:t>
            </w:r>
            <w:r w:rsidRPr="00B01D8A">
              <w:rPr>
                <w:rFonts w:ascii="Times New Roman" w:hAnsi="Times New Roman" w:cs="Times New Roman"/>
                <w:sz w:val="24"/>
                <w:szCs w:val="24"/>
              </w:rPr>
              <w:t>свободно  производит</w:t>
            </w:r>
            <w:r w:rsidRPr="00DB3051">
              <w:rPr>
                <w:sz w:val="24"/>
                <w:szCs w:val="24"/>
              </w:rPr>
              <w:t xml:space="preserve"> п</w:t>
            </w:r>
            <w:r w:rsidRPr="00DB3051">
              <w:rPr>
                <w:rFonts w:ascii="Times New Roman" w:hAnsi="Times New Roman"/>
                <w:bCs/>
                <w:sz w:val="24"/>
                <w:szCs w:val="24"/>
              </w:rPr>
              <w:t xml:space="preserve">остроение и разработку чертежей в соответствии с законами, методами и приемами проекционного черчения; </w:t>
            </w:r>
          </w:p>
          <w:p w14:paraId="33C579EC" w14:textId="77777777" w:rsidR="00AD34E6" w:rsidRDefault="00AD34E6" w:rsidP="00AD5821">
            <w:pPr>
              <w:jc w:val="both"/>
              <w:rPr>
                <w:rFonts w:ascii="Times New Roman" w:hAnsi="Times New Roman"/>
                <w:bCs/>
                <w:sz w:val="24"/>
                <w:szCs w:val="24"/>
              </w:rPr>
            </w:pPr>
            <w:r w:rsidRPr="00DB3051">
              <w:rPr>
                <w:rFonts w:ascii="Times New Roman" w:hAnsi="Times New Roman"/>
                <w:bCs/>
                <w:sz w:val="24"/>
                <w:szCs w:val="24"/>
              </w:rPr>
              <w:t>построение и разработку чертежей в соответствии с ЕСКД;</w:t>
            </w:r>
            <w:r>
              <w:rPr>
                <w:rFonts w:ascii="Times New Roman" w:hAnsi="Times New Roman"/>
                <w:bCs/>
                <w:sz w:val="24"/>
                <w:szCs w:val="24"/>
              </w:rPr>
              <w:t xml:space="preserve"> </w:t>
            </w:r>
            <w:r w:rsidRPr="00DB3051">
              <w:rPr>
                <w:rFonts w:ascii="Times New Roman" w:hAnsi="Times New Roman"/>
                <w:bCs/>
                <w:sz w:val="24"/>
                <w:szCs w:val="24"/>
              </w:rPr>
              <w:t>применяет на практике правила оформления и чтения конструкторской и документации;</w:t>
            </w:r>
            <w:r>
              <w:rPr>
                <w:rFonts w:ascii="Times New Roman" w:hAnsi="Times New Roman"/>
                <w:bCs/>
                <w:sz w:val="24"/>
                <w:szCs w:val="24"/>
              </w:rPr>
              <w:t xml:space="preserve"> </w:t>
            </w:r>
            <w:r w:rsidRPr="00DB3051">
              <w:rPr>
                <w:rFonts w:ascii="Times New Roman" w:hAnsi="Times New Roman"/>
                <w:bCs/>
                <w:sz w:val="24"/>
                <w:szCs w:val="24"/>
              </w:rPr>
              <w:t>выполненет  чертежи, технические рисунки, эскизы и схемы, геометрические построений в соответствии с  правилами вычерчивания технических деталей</w:t>
            </w:r>
            <w:r>
              <w:rPr>
                <w:rFonts w:ascii="Times New Roman" w:hAnsi="Times New Roman"/>
                <w:bCs/>
                <w:sz w:val="24"/>
                <w:szCs w:val="24"/>
              </w:rPr>
              <w:t xml:space="preserve"> при подготовке различных заданий</w:t>
            </w:r>
          </w:p>
          <w:p w14:paraId="39E32E13" w14:textId="77777777" w:rsidR="00AD34E6" w:rsidRDefault="00AD34E6" w:rsidP="00AD5821">
            <w:pPr>
              <w:rPr>
                <w:rFonts w:ascii="Times New Roman" w:hAnsi="Times New Roman"/>
                <w:bCs/>
                <w:sz w:val="24"/>
                <w:szCs w:val="24"/>
              </w:rPr>
            </w:pPr>
          </w:p>
          <w:p w14:paraId="5B6B527C" w14:textId="77777777" w:rsidR="00AD34E6" w:rsidRDefault="00AD34E6" w:rsidP="00AD5821">
            <w:pPr>
              <w:rPr>
                <w:rFonts w:ascii="Times New Roman" w:hAnsi="Times New Roman"/>
                <w:bCs/>
                <w:sz w:val="24"/>
                <w:szCs w:val="24"/>
              </w:rPr>
            </w:pPr>
          </w:p>
          <w:p w14:paraId="3F48591B" w14:textId="77777777" w:rsidR="00AD34E6" w:rsidRDefault="00AD34E6" w:rsidP="00AD5821">
            <w:pPr>
              <w:rPr>
                <w:rFonts w:ascii="Times New Roman" w:hAnsi="Times New Roman"/>
                <w:bCs/>
                <w:sz w:val="24"/>
                <w:szCs w:val="24"/>
              </w:rPr>
            </w:pPr>
          </w:p>
          <w:p w14:paraId="558F3687" w14:textId="77777777" w:rsidR="00AD34E6" w:rsidRPr="002B0097" w:rsidRDefault="00AD34E6" w:rsidP="00AD5821">
            <w:pPr>
              <w:rPr>
                <w:rFonts w:ascii="Times New Roman" w:hAnsi="Times New Roman"/>
                <w:bCs/>
                <w:sz w:val="24"/>
                <w:szCs w:val="24"/>
              </w:rPr>
            </w:pPr>
          </w:p>
          <w:p w14:paraId="722BAB16" w14:textId="77777777" w:rsidR="00AD34E6" w:rsidRDefault="00AD34E6" w:rsidP="00AD5821">
            <w:pPr>
              <w:suppressAutoHyphens/>
              <w:contextualSpacing/>
              <w:rPr>
                <w:rFonts w:ascii="Times New Roman" w:hAnsi="Times New Roman"/>
                <w:sz w:val="24"/>
                <w:szCs w:val="24"/>
              </w:rPr>
            </w:pPr>
          </w:p>
          <w:p w14:paraId="104F673A" w14:textId="77777777" w:rsidR="00AD34E6" w:rsidRDefault="00AD34E6" w:rsidP="00AD5821">
            <w:pPr>
              <w:suppressAutoHyphens/>
              <w:contextualSpacing/>
              <w:rPr>
                <w:rFonts w:ascii="Times New Roman" w:hAnsi="Times New Roman"/>
                <w:sz w:val="24"/>
                <w:szCs w:val="24"/>
              </w:rPr>
            </w:pPr>
          </w:p>
          <w:p w14:paraId="5137D5D7" w14:textId="77777777" w:rsidR="00AD34E6" w:rsidRDefault="00AD34E6" w:rsidP="00AD5821">
            <w:pPr>
              <w:suppressAutoHyphens/>
              <w:contextualSpacing/>
              <w:rPr>
                <w:rFonts w:ascii="Times New Roman" w:hAnsi="Times New Roman"/>
                <w:sz w:val="24"/>
                <w:szCs w:val="24"/>
              </w:rPr>
            </w:pPr>
          </w:p>
          <w:p w14:paraId="661374AA" w14:textId="77777777" w:rsidR="00AD34E6" w:rsidRDefault="00AD34E6" w:rsidP="00AD5821">
            <w:pPr>
              <w:suppressAutoHyphens/>
              <w:contextualSpacing/>
              <w:rPr>
                <w:rFonts w:ascii="Times New Roman" w:hAnsi="Times New Roman"/>
                <w:sz w:val="24"/>
                <w:szCs w:val="24"/>
              </w:rPr>
            </w:pPr>
          </w:p>
          <w:p w14:paraId="136F9C9D" w14:textId="77777777" w:rsidR="00AD34E6" w:rsidRDefault="00AD34E6" w:rsidP="00AD5821">
            <w:pPr>
              <w:suppressAutoHyphens/>
              <w:contextualSpacing/>
              <w:rPr>
                <w:rFonts w:ascii="Times New Roman" w:hAnsi="Times New Roman"/>
                <w:sz w:val="24"/>
                <w:szCs w:val="24"/>
              </w:rPr>
            </w:pPr>
          </w:p>
          <w:p w14:paraId="3BD7FA5E" w14:textId="77777777" w:rsidR="00AD34E6" w:rsidRDefault="00AD34E6" w:rsidP="00AD5821">
            <w:pPr>
              <w:suppressAutoHyphens/>
              <w:contextualSpacing/>
              <w:rPr>
                <w:rFonts w:ascii="Times New Roman" w:hAnsi="Times New Roman"/>
                <w:sz w:val="24"/>
                <w:szCs w:val="24"/>
              </w:rPr>
            </w:pPr>
          </w:p>
          <w:p w14:paraId="67ACBEFD" w14:textId="77777777" w:rsidR="00AD34E6" w:rsidRDefault="00AD34E6" w:rsidP="00AD5821">
            <w:pPr>
              <w:suppressAutoHyphens/>
              <w:contextualSpacing/>
              <w:rPr>
                <w:rFonts w:ascii="Times New Roman" w:hAnsi="Times New Roman"/>
                <w:sz w:val="24"/>
                <w:szCs w:val="24"/>
              </w:rPr>
            </w:pPr>
          </w:p>
          <w:p w14:paraId="6927DDC1" w14:textId="77777777" w:rsidR="00AD34E6" w:rsidRDefault="00AD34E6" w:rsidP="00AD5821">
            <w:pPr>
              <w:suppressAutoHyphens/>
              <w:contextualSpacing/>
              <w:rPr>
                <w:rFonts w:ascii="Times New Roman" w:hAnsi="Times New Roman"/>
                <w:sz w:val="24"/>
                <w:szCs w:val="24"/>
              </w:rPr>
            </w:pPr>
          </w:p>
          <w:p w14:paraId="397319E4" w14:textId="77777777" w:rsidR="00AD34E6" w:rsidRDefault="00AD34E6" w:rsidP="00AD5821">
            <w:pPr>
              <w:suppressAutoHyphens/>
              <w:contextualSpacing/>
              <w:rPr>
                <w:rFonts w:ascii="Times New Roman" w:hAnsi="Times New Roman"/>
                <w:sz w:val="24"/>
                <w:szCs w:val="24"/>
              </w:rPr>
            </w:pPr>
          </w:p>
          <w:p w14:paraId="0FB5256F" w14:textId="77777777" w:rsidR="00AD34E6" w:rsidRDefault="00AD34E6" w:rsidP="00AD5821">
            <w:pPr>
              <w:suppressAutoHyphens/>
              <w:contextualSpacing/>
              <w:rPr>
                <w:rFonts w:ascii="Times New Roman" w:hAnsi="Times New Roman"/>
                <w:sz w:val="24"/>
                <w:szCs w:val="24"/>
              </w:rPr>
            </w:pPr>
          </w:p>
          <w:p w14:paraId="3369D27D" w14:textId="77777777" w:rsidR="00AD34E6" w:rsidRDefault="00AD34E6" w:rsidP="00AD5821">
            <w:pPr>
              <w:suppressAutoHyphens/>
              <w:contextualSpacing/>
              <w:rPr>
                <w:rFonts w:ascii="Times New Roman" w:hAnsi="Times New Roman"/>
                <w:sz w:val="24"/>
                <w:szCs w:val="24"/>
              </w:rPr>
            </w:pPr>
          </w:p>
          <w:p w14:paraId="7DBCE3F7" w14:textId="77777777" w:rsidR="00AD34E6" w:rsidRDefault="00AD34E6" w:rsidP="00AD5821">
            <w:pPr>
              <w:suppressAutoHyphens/>
              <w:contextualSpacing/>
              <w:rPr>
                <w:rFonts w:ascii="Times New Roman" w:hAnsi="Times New Roman"/>
                <w:sz w:val="24"/>
                <w:szCs w:val="24"/>
              </w:rPr>
            </w:pPr>
          </w:p>
          <w:p w14:paraId="528283C6" w14:textId="77777777" w:rsidR="00AD34E6" w:rsidRDefault="00AD34E6" w:rsidP="00AD5821">
            <w:pPr>
              <w:suppressAutoHyphens/>
              <w:contextualSpacing/>
              <w:rPr>
                <w:rFonts w:ascii="Times New Roman" w:hAnsi="Times New Roman"/>
                <w:sz w:val="24"/>
                <w:szCs w:val="24"/>
              </w:rPr>
            </w:pPr>
          </w:p>
          <w:p w14:paraId="7406254F" w14:textId="77777777" w:rsidR="00AD34E6" w:rsidRDefault="00AD34E6" w:rsidP="00AD5821">
            <w:pPr>
              <w:suppressAutoHyphens/>
              <w:contextualSpacing/>
              <w:rPr>
                <w:rFonts w:ascii="Times New Roman" w:hAnsi="Times New Roman"/>
                <w:sz w:val="24"/>
                <w:szCs w:val="24"/>
              </w:rPr>
            </w:pPr>
          </w:p>
          <w:p w14:paraId="2AD2347F" w14:textId="77777777" w:rsidR="00AD34E6" w:rsidRPr="002B0097" w:rsidRDefault="00AD34E6" w:rsidP="00AD5821">
            <w:pPr>
              <w:rPr>
                <w:rFonts w:ascii="Times New Roman" w:hAnsi="Times New Roman"/>
                <w:bCs/>
                <w:sz w:val="24"/>
                <w:szCs w:val="24"/>
              </w:rPr>
            </w:pPr>
            <w:r w:rsidRPr="002B0097">
              <w:rPr>
                <w:rFonts w:ascii="Times New Roman" w:hAnsi="Times New Roman"/>
                <w:bCs/>
                <w:sz w:val="24"/>
                <w:szCs w:val="24"/>
              </w:rPr>
              <w:t>Усп</w:t>
            </w:r>
            <w:r>
              <w:rPr>
                <w:rFonts w:ascii="Times New Roman" w:hAnsi="Times New Roman"/>
                <w:bCs/>
                <w:sz w:val="24"/>
                <w:szCs w:val="24"/>
              </w:rPr>
              <w:t>ешность освоения умений и навыков</w:t>
            </w:r>
            <w:r w:rsidRPr="002B0097">
              <w:rPr>
                <w:rFonts w:ascii="Times New Roman" w:hAnsi="Times New Roman"/>
                <w:bCs/>
                <w:sz w:val="24"/>
                <w:szCs w:val="24"/>
              </w:rPr>
              <w:t xml:space="preserve"> соответствует </w:t>
            </w:r>
            <w:r w:rsidRPr="002B0097">
              <w:rPr>
                <w:rFonts w:ascii="Times New Roman" w:hAnsi="Times New Roman"/>
                <w:bCs/>
                <w:sz w:val="24"/>
                <w:szCs w:val="24"/>
              </w:rPr>
              <w:lastRenderedPageBreak/>
              <w:t>выполнению следующих требований:</w:t>
            </w:r>
          </w:p>
          <w:p w14:paraId="5D34BC15" w14:textId="77777777" w:rsidR="00AD34E6" w:rsidRPr="007C7230" w:rsidRDefault="00AD34E6" w:rsidP="00AD5821">
            <w:pPr>
              <w:jc w:val="both"/>
              <w:rPr>
                <w:rFonts w:ascii="Times New Roman" w:hAnsi="Times New Roman"/>
                <w:bCs/>
                <w:sz w:val="24"/>
                <w:szCs w:val="24"/>
              </w:rPr>
            </w:pPr>
            <w:r>
              <w:rPr>
                <w:rFonts w:ascii="Times New Roman" w:hAnsi="Times New Roman"/>
                <w:bCs/>
                <w:sz w:val="24"/>
                <w:szCs w:val="24"/>
              </w:rPr>
              <w:t xml:space="preserve">- обучающийся </w:t>
            </w:r>
            <w:r w:rsidRPr="007C7230">
              <w:rPr>
                <w:rFonts w:ascii="Times New Roman" w:hAnsi="Times New Roman"/>
                <w:bCs/>
                <w:sz w:val="24"/>
                <w:szCs w:val="24"/>
              </w:rPr>
              <w:t>точно и быстро читает чертежи, технологические схемы, спецификации и технологическую документацию по профилю специальности; выполняет эскизы, технические рисунки и чертежи деталей, их элементов, узлов, согласно указанным в задании требованиям и в соответствии стандартам.</w:t>
            </w:r>
          </w:p>
          <w:p w14:paraId="4B206A90" w14:textId="77777777" w:rsidR="00AD34E6" w:rsidRPr="00812A02" w:rsidRDefault="00AD34E6" w:rsidP="00AD5821">
            <w:pPr>
              <w:suppressAutoHyphens/>
              <w:contextualSpacing/>
              <w:rPr>
                <w:rFonts w:ascii="Times New Roman" w:hAnsi="Times New Roman" w:cs="Times New Roman"/>
                <w:sz w:val="24"/>
                <w:szCs w:val="24"/>
              </w:rPr>
            </w:pPr>
          </w:p>
          <w:p w14:paraId="35A4F699" w14:textId="77777777" w:rsidR="00AD34E6" w:rsidRPr="00812A02" w:rsidRDefault="00AD34E6" w:rsidP="00AD5821">
            <w:pPr>
              <w:suppressAutoHyphens/>
              <w:contextualSpacing/>
              <w:rPr>
                <w:rFonts w:ascii="Times New Roman" w:hAnsi="Times New Roman" w:cs="Times New Roman"/>
                <w:sz w:val="24"/>
                <w:szCs w:val="24"/>
              </w:rPr>
            </w:pPr>
          </w:p>
          <w:p w14:paraId="14950EB9" w14:textId="77777777" w:rsidR="00AD34E6" w:rsidRPr="00812A02" w:rsidRDefault="00AD34E6" w:rsidP="00AD5821">
            <w:pPr>
              <w:suppressAutoHyphens/>
              <w:contextualSpacing/>
              <w:rPr>
                <w:rFonts w:ascii="Times New Roman" w:hAnsi="Times New Roman" w:cs="Times New Roman"/>
                <w:sz w:val="24"/>
                <w:szCs w:val="24"/>
              </w:rPr>
            </w:pPr>
          </w:p>
          <w:p w14:paraId="35627918" w14:textId="77777777" w:rsidR="00AD34E6" w:rsidRPr="00812A02" w:rsidRDefault="00AD34E6" w:rsidP="00AD5821">
            <w:pPr>
              <w:suppressAutoHyphens/>
              <w:contextualSpacing/>
              <w:rPr>
                <w:rFonts w:ascii="Times New Roman" w:hAnsi="Times New Roman" w:cs="Times New Roman"/>
                <w:sz w:val="24"/>
                <w:szCs w:val="24"/>
              </w:rPr>
            </w:pPr>
          </w:p>
          <w:p w14:paraId="1DCC55CD" w14:textId="77777777" w:rsidR="00AD34E6" w:rsidRDefault="00AD34E6" w:rsidP="00AD5821">
            <w:pPr>
              <w:suppressAutoHyphens/>
              <w:contextualSpacing/>
              <w:rPr>
                <w:rFonts w:ascii="Times New Roman" w:hAnsi="Times New Roman" w:cs="Times New Roman"/>
                <w:sz w:val="24"/>
                <w:szCs w:val="24"/>
              </w:rPr>
            </w:pPr>
            <w:r w:rsidRPr="00812A02">
              <w:rPr>
                <w:rFonts w:ascii="Times New Roman" w:hAnsi="Times New Roman" w:cs="Times New Roman"/>
                <w:sz w:val="24"/>
                <w:szCs w:val="24"/>
              </w:rPr>
              <w:t>.</w:t>
            </w:r>
          </w:p>
          <w:p w14:paraId="43046945" w14:textId="77777777" w:rsidR="00AD34E6" w:rsidRDefault="00AD34E6" w:rsidP="00AD5821">
            <w:pPr>
              <w:suppressAutoHyphens/>
              <w:contextualSpacing/>
              <w:rPr>
                <w:rFonts w:ascii="Times New Roman" w:hAnsi="Times New Roman" w:cs="Times New Roman"/>
                <w:sz w:val="24"/>
                <w:szCs w:val="24"/>
              </w:rPr>
            </w:pPr>
          </w:p>
          <w:p w14:paraId="1B476711" w14:textId="77777777" w:rsidR="00AD34E6" w:rsidRDefault="00AD34E6" w:rsidP="00AD5821">
            <w:pPr>
              <w:suppressAutoHyphens/>
              <w:contextualSpacing/>
              <w:rPr>
                <w:rFonts w:ascii="Times New Roman" w:hAnsi="Times New Roman" w:cs="Times New Roman"/>
                <w:sz w:val="24"/>
                <w:szCs w:val="24"/>
              </w:rPr>
            </w:pPr>
          </w:p>
          <w:p w14:paraId="1D49B957" w14:textId="77777777" w:rsidR="00AD34E6" w:rsidRDefault="00AD34E6" w:rsidP="00AD5821">
            <w:pPr>
              <w:suppressAutoHyphens/>
              <w:contextualSpacing/>
              <w:rPr>
                <w:rFonts w:ascii="Times New Roman" w:hAnsi="Times New Roman" w:cs="Times New Roman"/>
                <w:sz w:val="24"/>
                <w:szCs w:val="24"/>
              </w:rPr>
            </w:pPr>
          </w:p>
          <w:p w14:paraId="305800FE" w14:textId="77777777" w:rsidR="00AD34E6" w:rsidRPr="00812A02" w:rsidRDefault="00AD34E6" w:rsidP="00AD5821">
            <w:pPr>
              <w:suppressAutoHyphens/>
              <w:contextualSpacing/>
              <w:rPr>
                <w:rFonts w:ascii="Times New Roman" w:hAnsi="Times New Roman" w:cs="Times New Roman"/>
                <w:sz w:val="24"/>
                <w:szCs w:val="24"/>
              </w:rPr>
            </w:pPr>
          </w:p>
        </w:tc>
        <w:tc>
          <w:tcPr>
            <w:tcW w:w="1616" w:type="pct"/>
          </w:tcPr>
          <w:p w14:paraId="3B2AE791" w14:textId="77777777" w:rsidR="00AD34E6" w:rsidRPr="00812A02" w:rsidRDefault="00AD34E6" w:rsidP="00AD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sz w:val="24"/>
                <w:szCs w:val="24"/>
              </w:rPr>
            </w:pPr>
            <w:r w:rsidRPr="00812A02">
              <w:rPr>
                <w:rFonts w:ascii="Times New Roman" w:hAnsi="Times New Roman" w:cs="Times New Roman"/>
                <w:b/>
                <w:sz w:val="24"/>
                <w:szCs w:val="24"/>
              </w:rPr>
              <w:lastRenderedPageBreak/>
              <w:t xml:space="preserve">Текущий контроль: </w:t>
            </w:r>
          </w:p>
          <w:p w14:paraId="7802709A" w14:textId="77777777" w:rsidR="00AD34E6" w:rsidRPr="002B0097" w:rsidRDefault="00AD34E6" w:rsidP="00AD5821">
            <w:pPr>
              <w:rPr>
                <w:rFonts w:ascii="Times New Roman" w:hAnsi="Times New Roman"/>
                <w:bCs/>
                <w:sz w:val="24"/>
                <w:szCs w:val="24"/>
              </w:rPr>
            </w:pPr>
            <w:r w:rsidRPr="002B0097">
              <w:rPr>
                <w:rFonts w:ascii="Times New Roman" w:hAnsi="Times New Roman"/>
                <w:bCs/>
                <w:sz w:val="24"/>
                <w:szCs w:val="24"/>
              </w:rPr>
              <w:t xml:space="preserve">Тестирование, фронтальный опрос, </w:t>
            </w:r>
          </w:p>
          <w:p w14:paraId="10A6B65D" w14:textId="77777777" w:rsidR="00AD34E6" w:rsidRDefault="00AD34E6" w:rsidP="00AD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 w:val="24"/>
                <w:szCs w:val="24"/>
              </w:rPr>
            </w:pPr>
            <w:r w:rsidRPr="002B0097">
              <w:rPr>
                <w:rFonts w:ascii="Times New Roman" w:hAnsi="Times New Roman"/>
                <w:bCs/>
                <w:sz w:val="24"/>
                <w:szCs w:val="24"/>
              </w:rPr>
              <w:t>Выполнение контрольных работ</w:t>
            </w:r>
            <w:r>
              <w:rPr>
                <w:rFonts w:ascii="Times New Roman" w:hAnsi="Times New Roman"/>
                <w:bCs/>
                <w:sz w:val="24"/>
                <w:szCs w:val="24"/>
              </w:rPr>
              <w:t>.</w:t>
            </w:r>
            <w:r w:rsidRPr="002B0097">
              <w:rPr>
                <w:rFonts w:ascii="Times New Roman" w:hAnsi="Times New Roman"/>
                <w:sz w:val="24"/>
                <w:szCs w:val="24"/>
              </w:rPr>
              <w:t xml:space="preserve"> </w:t>
            </w:r>
          </w:p>
          <w:p w14:paraId="66AECF58" w14:textId="77777777" w:rsidR="00AD34E6" w:rsidRPr="00854749" w:rsidRDefault="00AD34E6" w:rsidP="00AD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 w:val="24"/>
                <w:szCs w:val="24"/>
              </w:rPr>
            </w:pPr>
            <w:r w:rsidRPr="00854749">
              <w:rPr>
                <w:rFonts w:ascii="Times New Roman" w:hAnsi="Times New Roman"/>
                <w:noProof/>
                <w:sz w:val="24"/>
                <w:szCs w:val="24"/>
              </w:rPr>
              <w:t>экспертная оценка выполнения графических работ.</w:t>
            </w:r>
          </w:p>
          <w:p w14:paraId="5B5560B2" w14:textId="77777777" w:rsidR="00AD34E6" w:rsidRPr="00812A02" w:rsidRDefault="00AD34E6" w:rsidP="00AD5821">
            <w:pPr>
              <w:suppressAutoHyphens/>
              <w:contextualSpacing/>
              <w:rPr>
                <w:rFonts w:ascii="Times New Roman" w:hAnsi="Times New Roman" w:cs="Times New Roman"/>
                <w:i/>
                <w:sz w:val="24"/>
                <w:szCs w:val="24"/>
              </w:rPr>
            </w:pPr>
            <w:r w:rsidRPr="00812A02">
              <w:rPr>
                <w:rFonts w:ascii="Times New Roman" w:hAnsi="Times New Roman" w:cs="Times New Roman"/>
                <w:b/>
                <w:sz w:val="24"/>
                <w:szCs w:val="24"/>
              </w:rPr>
              <w:t>Промежуточная аттестация</w:t>
            </w:r>
          </w:p>
          <w:p w14:paraId="756B84EC" w14:textId="77777777" w:rsidR="00AD34E6" w:rsidRPr="00812A02" w:rsidRDefault="00AD34E6" w:rsidP="00AD5821">
            <w:pPr>
              <w:suppressAutoHyphens/>
              <w:contextualSpacing/>
              <w:rPr>
                <w:rFonts w:ascii="Times New Roman" w:hAnsi="Times New Roman" w:cs="Times New Roman"/>
                <w:i/>
                <w:sz w:val="24"/>
                <w:szCs w:val="24"/>
              </w:rPr>
            </w:pPr>
          </w:p>
          <w:p w14:paraId="38D74008" w14:textId="77777777" w:rsidR="00AD34E6" w:rsidRPr="00812A02" w:rsidRDefault="00AD34E6" w:rsidP="00AD5821">
            <w:pPr>
              <w:suppressAutoHyphens/>
              <w:contextualSpacing/>
              <w:rPr>
                <w:rFonts w:ascii="Times New Roman" w:hAnsi="Times New Roman" w:cs="Times New Roman"/>
                <w:i/>
                <w:sz w:val="24"/>
                <w:szCs w:val="24"/>
              </w:rPr>
            </w:pPr>
          </w:p>
          <w:p w14:paraId="34C034C5" w14:textId="77777777" w:rsidR="00AD34E6" w:rsidRDefault="00AD34E6" w:rsidP="00AD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sz w:val="24"/>
                <w:szCs w:val="24"/>
              </w:rPr>
            </w:pPr>
          </w:p>
          <w:p w14:paraId="4CB53671" w14:textId="77777777" w:rsidR="00AD34E6" w:rsidRDefault="00AD34E6" w:rsidP="00AD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sz w:val="24"/>
                <w:szCs w:val="24"/>
              </w:rPr>
            </w:pPr>
          </w:p>
          <w:p w14:paraId="5EF674D3" w14:textId="77777777" w:rsidR="00AD34E6" w:rsidRDefault="00AD34E6" w:rsidP="00AD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sz w:val="24"/>
                <w:szCs w:val="24"/>
              </w:rPr>
            </w:pPr>
          </w:p>
          <w:p w14:paraId="2FECB272" w14:textId="77777777" w:rsidR="00AD34E6" w:rsidRDefault="00AD34E6" w:rsidP="00AD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sz w:val="24"/>
                <w:szCs w:val="24"/>
              </w:rPr>
            </w:pPr>
          </w:p>
          <w:p w14:paraId="2686998E" w14:textId="77777777" w:rsidR="00AD34E6" w:rsidRDefault="00AD34E6" w:rsidP="00AD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sz w:val="24"/>
                <w:szCs w:val="24"/>
              </w:rPr>
            </w:pPr>
          </w:p>
          <w:p w14:paraId="14BDA3C5" w14:textId="77777777" w:rsidR="00AD34E6" w:rsidRDefault="00AD34E6" w:rsidP="00AD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sz w:val="24"/>
                <w:szCs w:val="24"/>
              </w:rPr>
            </w:pPr>
          </w:p>
          <w:p w14:paraId="4A408579" w14:textId="77777777" w:rsidR="00AD34E6" w:rsidRDefault="00AD34E6" w:rsidP="00AD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sz w:val="24"/>
                <w:szCs w:val="24"/>
              </w:rPr>
            </w:pPr>
          </w:p>
          <w:p w14:paraId="284D42AF" w14:textId="77777777" w:rsidR="00AD34E6" w:rsidRDefault="00AD34E6" w:rsidP="00AD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sz w:val="24"/>
                <w:szCs w:val="24"/>
              </w:rPr>
            </w:pPr>
          </w:p>
          <w:p w14:paraId="3703F13E" w14:textId="77777777" w:rsidR="00AD34E6" w:rsidRDefault="00AD34E6" w:rsidP="00AD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sz w:val="24"/>
                <w:szCs w:val="24"/>
              </w:rPr>
            </w:pPr>
          </w:p>
          <w:p w14:paraId="2D4A9DCF" w14:textId="77777777" w:rsidR="00AD34E6" w:rsidRDefault="00AD34E6" w:rsidP="00AD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sz w:val="24"/>
                <w:szCs w:val="24"/>
              </w:rPr>
            </w:pPr>
          </w:p>
          <w:p w14:paraId="2294D037" w14:textId="77777777" w:rsidR="00AD34E6" w:rsidRDefault="00AD34E6" w:rsidP="00AD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sz w:val="24"/>
                <w:szCs w:val="24"/>
              </w:rPr>
            </w:pPr>
          </w:p>
          <w:p w14:paraId="4204826E" w14:textId="77777777" w:rsidR="00AD34E6" w:rsidRDefault="00AD34E6" w:rsidP="00AD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sz w:val="24"/>
                <w:szCs w:val="24"/>
              </w:rPr>
            </w:pPr>
          </w:p>
          <w:p w14:paraId="420C957F" w14:textId="77777777" w:rsidR="00AD34E6" w:rsidRDefault="00AD34E6" w:rsidP="00AD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sz w:val="24"/>
                <w:szCs w:val="24"/>
              </w:rPr>
            </w:pPr>
          </w:p>
          <w:p w14:paraId="77CFF350" w14:textId="77777777" w:rsidR="00AD34E6" w:rsidRDefault="00AD34E6" w:rsidP="00AD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sz w:val="24"/>
                <w:szCs w:val="24"/>
              </w:rPr>
            </w:pPr>
          </w:p>
          <w:p w14:paraId="7FB63D85" w14:textId="77777777" w:rsidR="00AD34E6" w:rsidRDefault="00AD34E6" w:rsidP="00AD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sz w:val="24"/>
                <w:szCs w:val="24"/>
              </w:rPr>
            </w:pPr>
          </w:p>
          <w:p w14:paraId="0D630218" w14:textId="77777777" w:rsidR="00AD34E6" w:rsidRDefault="00AD34E6" w:rsidP="00AD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sz w:val="24"/>
                <w:szCs w:val="24"/>
              </w:rPr>
            </w:pPr>
          </w:p>
          <w:p w14:paraId="2A54000D" w14:textId="77777777" w:rsidR="00AD34E6" w:rsidRDefault="00AD34E6" w:rsidP="00AD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sz w:val="24"/>
                <w:szCs w:val="24"/>
              </w:rPr>
            </w:pPr>
          </w:p>
          <w:p w14:paraId="7392C870" w14:textId="77777777" w:rsidR="00AD34E6" w:rsidRDefault="00AD34E6" w:rsidP="00AD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sz w:val="24"/>
                <w:szCs w:val="24"/>
              </w:rPr>
            </w:pPr>
          </w:p>
          <w:p w14:paraId="61206918" w14:textId="77777777" w:rsidR="00AD34E6" w:rsidRDefault="00AD34E6" w:rsidP="00AD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sz w:val="24"/>
                <w:szCs w:val="24"/>
              </w:rPr>
            </w:pPr>
          </w:p>
          <w:p w14:paraId="336CBA07" w14:textId="77777777" w:rsidR="00AD34E6" w:rsidRDefault="00AD34E6" w:rsidP="00AD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sz w:val="24"/>
                <w:szCs w:val="24"/>
              </w:rPr>
            </w:pPr>
          </w:p>
          <w:p w14:paraId="6D295F21" w14:textId="77777777" w:rsidR="00AD34E6" w:rsidRDefault="00AD34E6" w:rsidP="00AD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sz w:val="24"/>
                <w:szCs w:val="24"/>
              </w:rPr>
            </w:pPr>
          </w:p>
          <w:p w14:paraId="673364DB" w14:textId="77777777" w:rsidR="00AD34E6" w:rsidRDefault="00AD34E6" w:rsidP="00AD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sz w:val="24"/>
                <w:szCs w:val="24"/>
              </w:rPr>
            </w:pPr>
          </w:p>
          <w:p w14:paraId="39B106BE" w14:textId="77777777" w:rsidR="00AD34E6" w:rsidRDefault="00AD34E6" w:rsidP="00AD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sz w:val="24"/>
                <w:szCs w:val="24"/>
              </w:rPr>
            </w:pPr>
          </w:p>
          <w:p w14:paraId="575C710D" w14:textId="77777777" w:rsidR="00AD34E6" w:rsidRDefault="00AD34E6" w:rsidP="00AD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sz w:val="24"/>
                <w:szCs w:val="24"/>
              </w:rPr>
            </w:pPr>
          </w:p>
          <w:p w14:paraId="1069EB3F" w14:textId="77777777" w:rsidR="00AD34E6" w:rsidRDefault="00AD34E6" w:rsidP="00AD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sz w:val="24"/>
                <w:szCs w:val="24"/>
              </w:rPr>
            </w:pPr>
          </w:p>
          <w:p w14:paraId="4A729C77" w14:textId="77777777" w:rsidR="00AD34E6" w:rsidRDefault="00AD34E6" w:rsidP="00AD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sz w:val="24"/>
                <w:szCs w:val="24"/>
              </w:rPr>
            </w:pPr>
          </w:p>
          <w:p w14:paraId="29E94D22" w14:textId="77777777" w:rsidR="00AD34E6" w:rsidRDefault="00AD34E6" w:rsidP="00AD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sz w:val="24"/>
                <w:szCs w:val="24"/>
              </w:rPr>
            </w:pPr>
          </w:p>
          <w:p w14:paraId="7640EB43" w14:textId="77777777" w:rsidR="00AD34E6" w:rsidRPr="002B0097" w:rsidRDefault="00AD34E6" w:rsidP="00AD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sz w:val="24"/>
                <w:szCs w:val="24"/>
              </w:rPr>
            </w:pPr>
            <w:r w:rsidRPr="002B0097">
              <w:rPr>
                <w:rFonts w:ascii="Times New Roman" w:hAnsi="Times New Roman"/>
                <w:b/>
                <w:sz w:val="24"/>
                <w:szCs w:val="24"/>
              </w:rPr>
              <w:t xml:space="preserve">Текущий контроль: </w:t>
            </w:r>
          </w:p>
          <w:p w14:paraId="338E6858" w14:textId="77777777" w:rsidR="00AD34E6" w:rsidRPr="00854749" w:rsidRDefault="00AD34E6" w:rsidP="00AD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 w:val="24"/>
                <w:szCs w:val="24"/>
              </w:rPr>
            </w:pPr>
            <w:r>
              <w:rPr>
                <w:rFonts w:ascii="Times New Roman" w:hAnsi="Times New Roman"/>
                <w:noProof/>
                <w:sz w:val="24"/>
                <w:szCs w:val="24"/>
              </w:rPr>
              <w:lastRenderedPageBreak/>
              <w:t>Э</w:t>
            </w:r>
            <w:r w:rsidRPr="00854749">
              <w:rPr>
                <w:rFonts w:ascii="Times New Roman" w:hAnsi="Times New Roman"/>
                <w:noProof/>
                <w:sz w:val="24"/>
                <w:szCs w:val="24"/>
              </w:rPr>
              <w:t>кспертная оценка выполнения графических работ.</w:t>
            </w:r>
          </w:p>
          <w:p w14:paraId="7945CD4F" w14:textId="77777777" w:rsidR="00AD34E6" w:rsidRPr="00854749" w:rsidRDefault="00AD34E6" w:rsidP="00AD5821">
            <w:pPr>
              <w:suppressAutoHyphens/>
              <w:spacing w:line="276" w:lineRule="auto"/>
              <w:contextualSpacing/>
              <w:rPr>
                <w:rFonts w:ascii="Times New Roman" w:hAnsi="Times New Roman"/>
                <w:i/>
                <w:sz w:val="24"/>
                <w:szCs w:val="24"/>
              </w:rPr>
            </w:pPr>
            <w:r w:rsidRPr="00854749">
              <w:rPr>
                <w:rFonts w:ascii="Times New Roman" w:hAnsi="Times New Roman"/>
                <w:b/>
                <w:sz w:val="24"/>
                <w:szCs w:val="24"/>
              </w:rPr>
              <w:t>Промежуточная аттестация</w:t>
            </w:r>
          </w:p>
          <w:p w14:paraId="05E24BA2" w14:textId="77777777" w:rsidR="00AD34E6" w:rsidRPr="0058028C" w:rsidRDefault="00AD34E6" w:rsidP="00AD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sz w:val="24"/>
                <w:szCs w:val="24"/>
              </w:rPr>
            </w:pPr>
            <w:r w:rsidRPr="0058028C">
              <w:rPr>
                <w:rFonts w:ascii="Times New Roman" w:hAnsi="Times New Roman"/>
                <w:i/>
                <w:sz w:val="24"/>
                <w:szCs w:val="24"/>
              </w:rPr>
              <w:t>Диф.зачет</w:t>
            </w:r>
          </w:p>
          <w:p w14:paraId="557C4A1C" w14:textId="77777777" w:rsidR="00AD34E6" w:rsidRPr="00812A02" w:rsidRDefault="00AD34E6" w:rsidP="00AD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i/>
                <w:sz w:val="24"/>
                <w:szCs w:val="24"/>
              </w:rPr>
            </w:pPr>
          </w:p>
        </w:tc>
      </w:tr>
    </w:tbl>
    <w:p w14:paraId="11F93B57" w14:textId="77777777" w:rsidR="00AD34E6" w:rsidRDefault="00AD34E6" w:rsidP="00AD34E6">
      <w:pPr>
        <w:rPr>
          <w:rFonts w:ascii="Times New Roman" w:hAnsi="Times New Roman" w:cs="Times New Roman"/>
          <w:b/>
          <w:bCs/>
          <w:sz w:val="18"/>
          <w:szCs w:val="18"/>
        </w:rPr>
      </w:pPr>
    </w:p>
    <w:p w14:paraId="216627AA" w14:textId="77777777" w:rsidR="00AD34E6" w:rsidRDefault="00AD34E6" w:rsidP="00AD34E6">
      <w:pPr>
        <w:rPr>
          <w:rFonts w:ascii="Times New Roman" w:hAnsi="Times New Roman" w:cs="Times New Roman"/>
          <w:b/>
          <w:bCs/>
          <w:sz w:val="18"/>
          <w:szCs w:val="18"/>
        </w:rPr>
      </w:pPr>
    </w:p>
    <w:p w14:paraId="3FA13AE3" w14:textId="054CD2E3" w:rsidR="00F53279" w:rsidRPr="00F221BB" w:rsidRDefault="00AD34E6" w:rsidP="00F53279">
      <w:pPr>
        <w:rPr>
          <w:rFonts w:ascii="Times New Roman" w:hAnsi="Times New Roman" w:cs="Times New Roman"/>
          <w:b/>
          <w:bCs/>
          <w:sz w:val="24"/>
          <w:szCs w:val="24"/>
        </w:rPr>
      </w:pPr>
      <w:r>
        <w:rPr>
          <w:rFonts w:ascii="Times New Roman" w:hAnsi="Times New Roman" w:cs="Times New Roman"/>
          <w:b/>
          <w:bCs/>
          <w:sz w:val="24"/>
          <w:szCs w:val="24"/>
        </w:rPr>
        <w:br w:type="page"/>
      </w:r>
    </w:p>
    <w:p w14:paraId="275CF148" w14:textId="77777777" w:rsidR="00F53279" w:rsidRPr="00F53279" w:rsidRDefault="00F53279" w:rsidP="00F53279">
      <w:pPr>
        <w:jc w:val="right"/>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lastRenderedPageBreak/>
        <w:t>Приложение 2.10</w:t>
      </w:r>
    </w:p>
    <w:p w14:paraId="33A11054" w14:textId="77777777" w:rsidR="00F53279" w:rsidRPr="00F53279" w:rsidRDefault="00F53279" w:rsidP="00F53279">
      <w:pPr>
        <w:spacing w:line="276" w:lineRule="auto"/>
        <w:jc w:val="right"/>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к ОПОП-П по специальности</w:t>
      </w:r>
    </w:p>
    <w:p w14:paraId="44FC30B2" w14:textId="77777777" w:rsidR="00F53279" w:rsidRPr="00F53279" w:rsidRDefault="00F53279" w:rsidP="00F53279">
      <w:pPr>
        <w:framePr w:hSpace="180" w:wrap="around" w:vAnchor="text" w:hAnchor="margin" w:y="1"/>
        <w:spacing w:line="276" w:lineRule="auto"/>
        <w:jc w:val="right"/>
        <w:rPr>
          <w:rFonts w:ascii="Times New Roman" w:eastAsia="Calibri" w:hAnsi="Times New Roman" w:cs="Times New Roman"/>
          <w:sz w:val="24"/>
          <w:szCs w:val="24"/>
          <w:lang w:eastAsia="ru-RU"/>
        </w:rPr>
      </w:pPr>
      <w:r w:rsidRPr="00F53279">
        <w:rPr>
          <w:rFonts w:ascii="Times New Roman" w:eastAsia="Calibri" w:hAnsi="Times New Roman" w:cs="Times New Roman"/>
          <w:sz w:val="24"/>
          <w:szCs w:val="24"/>
        </w:rPr>
        <w:t xml:space="preserve">                                                                                      13.02.13 Эксплуатация и обслуживание электрического и электромеханического </w:t>
      </w:r>
    </w:p>
    <w:p w14:paraId="19E4EFC3" w14:textId="77777777" w:rsidR="00F53279" w:rsidRPr="00F53279" w:rsidRDefault="00F53279" w:rsidP="00F53279">
      <w:pPr>
        <w:framePr w:hSpace="180" w:wrap="around" w:vAnchor="text" w:hAnchor="margin" w:y="1"/>
        <w:spacing w:line="276" w:lineRule="auto"/>
        <w:jc w:val="right"/>
        <w:rPr>
          <w:rFonts w:ascii="Times New Roman" w:eastAsia="Calibri" w:hAnsi="Times New Roman" w:cs="Times New Roman"/>
          <w:sz w:val="24"/>
          <w:szCs w:val="24"/>
        </w:rPr>
      </w:pPr>
      <w:r w:rsidRPr="00F53279">
        <w:rPr>
          <w:rFonts w:ascii="Times New Roman" w:eastAsia="Calibri" w:hAnsi="Times New Roman" w:cs="Times New Roman"/>
          <w:sz w:val="24"/>
          <w:szCs w:val="24"/>
        </w:rPr>
        <w:t xml:space="preserve">                                                                                               оборудования (по отраслям)</w:t>
      </w:r>
    </w:p>
    <w:p w14:paraId="7ECED02C" w14:textId="77777777" w:rsidR="00F53279" w:rsidRPr="00F221BB" w:rsidRDefault="00F53279" w:rsidP="00F53279">
      <w:pPr>
        <w:spacing w:line="276" w:lineRule="auto"/>
        <w:jc w:val="right"/>
        <w:rPr>
          <w:rFonts w:ascii="Times New Roman" w:eastAsia="Calibri" w:hAnsi="Times New Roman" w:cs="Times New Roman"/>
          <w:b/>
          <w:bCs/>
          <w:sz w:val="24"/>
          <w:szCs w:val="24"/>
        </w:rPr>
      </w:pPr>
    </w:p>
    <w:p w14:paraId="5F151AFF" w14:textId="77777777" w:rsidR="00F53279" w:rsidRPr="00F221BB" w:rsidRDefault="00F53279" w:rsidP="00F53279">
      <w:pPr>
        <w:jc w:val="right"/>
        <w:rPr>
          <w:rFonts w:ascii="Times New Roman" w:eastAsia="Calibri" w:hAnsi="Times New Roman" w:cs="Times New Roman"/>
          <w:b/>
          <w:bCs/>
          <w:sz w:val="24"/>
          <w:szCs w:val="24"/>
        </w:rPr>
      </w:pPr>
    </w:p>
    <w:p w14:paraId="47B9A1F2" w14:textId="77777777" w:rsidR="00F53279" w:rsidRPr="00F221BB" w:rsidRDefault="00F53279" w:rsidP="00F53279">
      <w:pPr>
        <w:jc w:val="right"/>
        <w:rPr>
          <w:rFonts w:ascii="Times New Roman" w:eastAsia="Calibri" w:hAnsi="Times New Roman" w:cs="Times New Roman"/>
          <w:b/>
          <w:bCs/>
          <w:sz w:val="24"/>
          <w:szCs w:val="24"/>
        </w:rPr>
      </w:pPr>
    </w:p>
    <w:p w14:paraId="37869DAD" w14:textId="77777777" w:rsidR="00F53279" w:rsidRPr="00F221BB" w:rsidRDefault="00F53279" w:rsidP="00F53279">
      <w:pPr>
        <w:jc w:val="right"/>
        <w:rPr>
          <w:rFonts w:ascii="Times New Roman" w:eastAsia="Calibri" w:hAnsi="Times New Roman" w:cs="Times New Roman"/>
          <w:b/>
          <w:bCs/>
          <w:sz w:val="24"/>
          <w:szCs w:val="24"/>
        </w:rPr>
      </w:pPr>
    </w:p>
    <w:p w14:paraId="425BCABE" w14:textId="77777777" w:rsidR="00F53279" w:rsidRPr="00F221BB" w:rsidRDefault="00F53279" w:rsidP="00F53279">
      <w:pPr>
        <w:jc w:val="right"/>
        <w:rPr>
          <w:rFonts w:ascii="Times New Roman" w:eastAsia="Calibri" w:hAnsi="Times New Roman" w:cs="Times New Roman"/>
          <w:b/>
          <w:bCs/>
          <w:sz w:val="24"/>
          <w:szCs w:val="24"/>
        </w:rPr>
      </w:pPr>
    </w:p>
    <w:p w14:paraId="567DAD25" w14:textId="77777777" w:rsidR="00F53279" w:rsidRPr="00F221BB" w:rsidRDefault="00F53279" w:rsidP="00F53279">
      <w:pPr>
        <w:jc w:val="right"/>
        <w:rPr>
          <w:rFonts w:ascii="Times New Roman" w:eastAsia="Calibri" w:hAnsi="Times New Roman" w:cs="Times New Roman"/>
          <w:b/>
          <w:bCs/>
          <w:sz w:val="24"/>
          <w:szCs w:val="24"/>
        </w:rPr>
      </w:pPr>
    </w:p>
    <w:p w14:paraId="2E684147" w14:textId="77777777" w:rsidR="00F53279" w:rsidRPr="00F221BB" w:rsidRDefault="00F53279" w:rsidP="00F53279">
      <w:pPr>
        <w:jc w:val="right"/>
        <w:rPr>
          <w:rFonts w:ascii="Times New Roman" w:eastAsia="Calibri" w:hAnsi="Times New Roman" w:cs="Times New Roman"/>
          <w:b/>
          <w:bCs/>
          <w:sz w:val="24"/>
          <w:szCs w:val="24"/>
        </w:rPr>
      </w:pPr>
    </w:p>
    <w:p w14:paraId="709D1CA7" w14:textId="77777777" w:rsidR="00F53279" w:rsidRPr="00F221BB" w:rsidRDefault="00F53279" w:rsidP="00F53279">
      <w:pPr>
        <w:jc w:val="right"/>
        <w:rPr>
          <w:rFonts w:ascii="Times New Roman" w:eastAsia="Calibri" w:hAnsi="Times New Roman" w:cs="Times New Roman"/>
          <w:b/>
          <w:bCs/>
          <w:sz w:val="24"/>
          <w:szCs w:val="24"/>
        </w:rPr>
      </w:pPr>
    </w:p>
    <w:p w14:paraId="56612708" w14:textId="77777777" w:rsidR="00F53279" w:rsidRPr="00F221BB" w:rsidRDefault="00F53279" w:rsidP="00F53279">
      <w:pPr>
        <w:jc w:val="right"/>
        <w:rPr>
          <w:rFonts w:ascii="Times New Roman" w:eastAsia="Calibri" w:hAnsi="Times New Roman" w:cs="Times New Roman"/>
          <w:b/>
          <w:bCs/>
          <w:sz w:val="24"/>
          <w:szCs w:val="24"/>
        </w:rPr>
      </w:pPr>
    </w:p>
    <w:p w14:paraId="68233B31" w14:textId="77777777" w:rsidR="00F53279" w:rsidRPr="00F221BB" w:rsidRDefault="00F53279" w:rsidP="00F53279">
      <w:pPr>
        <w:jc w:val="right"/>
        <w:rPr>
          <w:rFonts w:ascii="Times New Roman" w:eastAsia="Calibri" w:hAnsi="Times New Roman" w:cs="Times New Roman"/>
          <w:b/>
          <w:bCs/>
          <w:sz w:val="24"/>
          <w:szCs w:val="24"/>
        </w:rPr>
      </w:pPr>
    </w:p>
    <w:p w14:paraId="2AA2A61C" w14:textId="77777777" w:rsidR="00F53279" w:rsidRPr="00F221BB" w:rsidRDefault="00F53279" w:rsidP="00F53279">
      <w:pPr>
        <w:jc w:val="right"/>
        <w:rPr>
          <w:rFonts w:ascii="Times New Roman" w:eastAsia="Calibri" w:hAnsi="Times New Roman" w:cs="Times New Roman"/>
          <w:b/>
          <w:bCs/>
          <w:sz w:val="24"/>
          <w:szCs w:val="24"/>
        </w:rPr>
      </w:pPr>
    </w:p>
    <w:p w14:paraId="3CCB5BCF" w14:textId="77777777" w:rsidR="00F53279" w:rsidRPr="00F53279" w:rsidRDefault="00F53279" w:rsidP="00F53279">
      <w:pPr>
        <w:jc w:val="cente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Рабочая программа дисциплины</w:t>
      </w:r>
    </w:p>
    <w:p w14:paraId="608DF3A8" w14:textId="77777777" w:rsidR="00F53279" w:rsidRPr="00F53279" w:rsidRDefault="00F53279" w:rsidP="00F53279">
      <w:pPr>
        <w:jc w:val="center"/>
        <w:rPr>
          <w:rFonts w:ascii="Times New Roman" w:eastAsia="Calibri" w:hAnsi="Times New Roman" w:cs="Times New Roman"/>
          <w:b/>
          <w:bCs/>
          <w:sz w:val="24"/>
          <w:szCs w:val="24"/>
        </w:rPr>
      </w:pPr>
    </w:p>
    <w:p w14:paraId="40C95D9B" w14:textId="77777777" w:rsidR="00F53279" w:rsidRPr="00F53279" w:rsidRDefault="00F53279" w:rsidP="00F53279">
      <w:pPr>
        <w:widowControl w:val="0"/>
        <w:jc w:val="center"/>
        <w:rPr>
          <w:rFonts w:ascii="Times New Roman" w:eastAsia="Times New Roman" w:hAnsi="Times New Roman" w:cs="Times New Roman"/>
          <w:b/>
          <w:sz w:val="24"/>
          <w:szCs w:val="24"/>
          <w:lang w:eastAsia="nl-NL"/>
        </w:rPr>
      </w:pPr>
      <w:r w:rsidRPr="00F53279">
        <w:rPr>
          <w:rFonts w:ascii="Times New Roman" w:eastAsia="Times New Roman" w:hAnsi="Times New Roman" w:cs="Times New Roman"/>
          <w:sz w:val="24"/>
          <w:szCs w:val="24"/>
          <w:lang w:eastAsia="nl-NL"/>
        </w:rPr>
        <w:t>«</w:t>
      </w:r>
      <w:r w:rsidRPr="00F53279">
        <w:rPr>
          <w:rFonts w:ascii="Times New Roman" w:eastAsia="Times New Roman" w:hAnsi="Times New Roman" w:cs="Times New Roman"/>
          <w:b/>
          <w:sz w:val="24"/>
          <w:szCs w:val="24"/>
          <w:lang w:eastAsia="nl-NL"/>
        </w:rPr>
        <w:t>ОП.02 Электротехника и электроника»</w:t>
      </w:r>
    </w:p>
    <w:p w14:paraId="0818DA87" w14:textId="488693D3" w:rsidR="00F53279" w:rsidRPr="00F53279" w:rsidRDefault="00F53279" w:rsidP="00F5327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3C843101" w14:textId="77777777" w:rsidR="00F53279" w:rsidRPr="00F53279" w:rsidRDefault="00F53279" w:rsidP="00F5327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3658C38A" w14:textId="77777777" w:rsidR="00F53279" w:rsidRPr="00F53279" w:rsidRDefault="00F53279" w:rsidP="00F5327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6524640" w14:textId="77777777" w:rsidR="00F53279" w:rsidRPr="00F53279" w:rsidRDefault="00F53279" w:rsidP="00F5327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D5DB2CF" w14:textId="77777777" w:rsidR="00F53279" w:rsidRPr="00F53279" w:rsidRDefault="00F53279" w:rsidP="00F5327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EA17376" w14:textId="77777777" w:rsidR="00F53279" w:rsidRPr="00F53279" w:rsidRDefault="00F53279" w:rsidP="00F5327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2D73B8E" w14:textId="77777777" w:rsidR="00F53279" w:rsidRPr="00F53279" w:rsidRDefault="00F53279" w:rsidP="00F5327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6146738" w14:textId="77777777" w:rsidR="00F53279" w:rsidRPr="00F53279" w:rsidRDefault="00F53279" w:rsidP="00F5327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7C87E67" w14:textId="77777777" w:rsidR="00F53279" w:rsidRPr="00F53279" w:rsidRDefault="00F53279" w:rsidP="00F5327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51A60298" w14:textId="77777777" w:rsidR="00F53279" w:rsidRPr="00F53279" w:rsidRDefault="00F53279" w:rsidP="00F5327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8BE5E81" w14:textId="77777777" w:rsidR="00F53279" w:rsidRPr="00F53279" w:rsidRDefault="00F53279" w:rsidP="00F5327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A3C5A2B" w14:textId="77777777" w:rsidR="00F53279" w:rsidRPr="00F53279" w:rsidRDefault="00F53279" w:rsidP="00F5327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85C25A0" w14:textId="77777777" w:rsidR="00F53279" w:rsidRPr="00F53279" w:rsidRDefault="00F53279" w:rsidP="00F5327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721C2438" w14:textId="77777777" w:rsidR="00F53279" w:rsidRPr="00F53279" w:rsidRDefault="00F53279" w:rsidP="00F53279">
      <w:pPr>
        <w:widowControl w:val="0"/>
        <w:jc w:val="center"/>
        <w:rPr>
          <w:rFonts w:ascii="Times New Roman" w:eastAsia="Times New Roman" w:hAnsi="Times New Roman" w:cs="Times New Roman"/>
          <w:b/>
          <w:bCs/>
          <w:sz w:val="24"/>
          <w:szCs w:val="24"/>
          <w:lang w:eastAsia="nl-NL"/>
        </w:rPr>
      </w:pPr>
      <w:r w:rsidRPr="00F53279">
        <w:rPr>
          <w:rFonts w:ascii="Times New Roman" w:eastAsia="Times New Roman" w:hAnsi="Times New Roman" w:cs="Times New Roman"/>
          <w:b/>
          <w:bCs/>
          <w:sz w:val="24"/>
          <w:szCs w:val="24"/>
          <w:lang w:eastAsia="nl-NL"/>
        </w:rPr>
        <w:t xml:space="preserve">2024г. </w:t>
      </w:r>
    </w:p>
    <w:p w14:paraId="3CA661EB" w14:textId="77777777" w:rsidR="00F53279" w:rsidRPr="00F53279" w:rsidRDefault="00F53279" w:rsidP="00F53279">
      <w:pPr>
        <w:rPr>
          <w:rFonts w:ascii="Times New Roman Полужирный" w:eastAsia="Calibri" w:hAnsi="Times New Roman Полужирный" w:cs="Times New Roman"/>
          <w:b/>
          <w:bCs/>
          <w:caps/>
          <w:kern w:val="32"/>
          <w:sz w:val="24"/>
          <w:szCs w:val="24"/>
        </w:rPr>
      </w:pPr>
      <w:r w:rsidRPr="00F53279">
        <w:rPr>
          <w:rFonts w:ascii="Calibri" w:eastAsia="Calibri" w:hAnsi="Calibri" w:cs="Times New Roman"/>
        </w:rPr>
        <w:br w:type="page"/>
      </w:r>
    </w:p>
    <w:p w14:paraId="09B32054" w14:textId="77777777" w:rsidR="003A346E" w:rsidRPr="003A346E" w:rsidRDefault="003A346E" w:rsidP="003A346E">
      <w:pPr>
        <w:keepNext/>
        <w:spacing w:after="120"/>
        <w:jc w:val="center"/>
        <w:outlineLvl w:val="0"/>
        <w:rPr>
          <w:rFonts w:ascii="Times New Roman" w:eastAsia="Calibri" w:hAnsi="Times New Roman" w:cs="Times New Roman"/>
          <w:b/>
          <w:bCs/>
          <w:caps/>
          <w:kern w:val="32"/>
          <w:sz w:val="24"/>
          <w:szCs w:val="24"/>
          <w:lang w:eastAsia="ru-RU"/>
        </w:rPr>
      </w:pPr>
      <w:r w:rsidRPr="003A346E">
        <w:rPr>
          <w:rFonts w:ascii="Times New Roman" w:eastAsia="Calibri" w:hAnsi="Times New Roman" w:cs="Times New Roman"/>
          <w:b/>
          <w:bCs/>
          <w:caps/>
          <w:kern w:val="32"/>
          <w:sz w:val="24"/>
          <w:szCs w:val="24"/>
          <w:lang w:eastAsia="ru-RU"/>
        </w:rPr>
        <w:lastRenderedPageBreak/>
        <w:t>СОДЕРЖАНИЕ ПРОГРАММЫ</w:t>
      </w:r>
    </w:p>
    <w:p w14:paraId="37EBE19A" w14:textId="77777777" w:rsidR="003A346E" w:rsidRPr="003A346E" w:rsidRDefault="003A346E" w:rsidP="003A346E">
      <w:pPr>
        <w:tabs>
          <w:tab w:val="right" w:leader="dot" w:pos="9639"/>
        </w:tabs>
        <w:spacing w:before="120" w:line="276" w:lineRule="auto"/>
        <w:rPr>
          <w:rFonts w:ascii="Calibri" w:eastAsia="Calibri" w:hAnsi="Calibri" w:cs="Times New Roman"/>
          <w:noProof/>
          <w:color w:val="000000" w:themeColor="text1"/>
          <w:lang w:eastAsia="ru-RU"/>
        </w:rPr>
      </w:pPr>
      <w:r w:rsidRPr="003A346E">
        <w:rPr>
          <w:rFonts w:ascii="Times New Roman" w:eastAsia="Calibri" w:hAnsi="Times New Roman" w:cs="Times New Roman"/>
          <w:noProof/>
          <w:color w:val="000000" w:themeColor="text1"/>
        </w:rPr>
        <w:fldChar w:fldCharType="begin"/>
      </w:r>
      <w:r w:rsidRPr="003A346E">
        <w:rPr>
          <w:rFonts w:ascii="Times New Roman" w:eastAsia="Calibri" w:hAnsi="Times New Roman" w:cs="Times New Roman"/>
          <w:noProof/>
          <w:color w:val="000000" w:themeColor="text1"/>
        </w:rPr>
        <w:instrText xml:space="preserve"> TOC \h \z \t "Раздел 1;1;Раздел 1.1;2" </w:instrText>
      </w:r>
      <w:r w:rsidRPr="003A346E">
        <w:rPr>
          <w:rFonts w:ascii="Times New Roman" w:eastAsia="Calibri" w:hAnsi="Times New Roman" w:cs="Times New Roman"/>
          <w:noProof/>
          <w:color w:val="000000" w:themeColor="text1"/>
        </w:rPr>
        <w:fldChar w:fldCharType="separate"/>
      </w:r>
      <w:hyperlink w:anchor="_Toc156825287" w:history="1">
        <w:r w:rsidRPr="003A346E">
          <w:rPr>
            <w:rFonts w:ascii="Times New Roman" w:eastAsia="Calibri" w:hAnsi="Times New Roman" w:cs="Times New Roman"/>
            <w:b/>
            <w:bCs/>
            <w:noProof/>
            <w:color w:val="000000" w:themeColor="text1"/>
          </w:rPr>
          <w:t>СОДЕРЖАНИЕ ПРОГРАММЫ</w:t>
        </w:r>
        <w:r w:rsidRPr="003A346E">
          <w:rPr>
            <w:rFonts w:ascii="Times New Roman" w:eastAsia="Calibri" w:hAnsi="Times New Roman" w:cs="Times New Roman"/>
            <w:b/>
            <w:bCs/>
            <w:noProof/>
            <w:webHidden/>
            <w:color w:val="000000" w:themeColor="text1"/>
          </w:rPr>
          <w:tab/>
          <w:t>2</w:t>
        </w:r>
      </w:hyperlink>
    </w:p>
    <w:p w14:paraId="6F3A956D" w14:textId="77777777" w:rsidR="003A346E" w:rsidRPr="003A346E" w:rsidRDefault="0096534A" w:rsidP="003A346E">
      <w:pPr>
        <w:tabs>
          <w:tab w:val="right" w:leader="dot" w:pos="9639"/>
        </w:tabs>
        <w:spacing w:before="120" w:line="276" w:lineRule="auto"/>
        <w:rPr>
          <w:rFonts w:ascii="Calibri" w:eastAsia="Calibri" w:hAnsi="Calibri" w:cs="Times New Roman"/>
          <w:noProof/>
          <w:color w:val="000000" w:themeColor="text1"/>
          <w:lang w:eastAsia="ru-RU"/>
        </w:rPr>
      </w:pPr>
      <w:hyperlink w:anchor="_Toc156825288" w:history="1">
        <w:r w:rsidR="003A346E" w:rsidRPr="003A346E">
          <w:rPr>
            <w:rFonts w:ascii="Times New Roman" w:eastAsia="Calibri" w:hAnsi="Times New Roman" w:cs="Times New Roman"/>
            <w:b/>
            <w:bCs/>
            <w:noProof/>
            <w:color w:val="000000" w:themeColor="text1"/>
          </w:rPr>
          <w:t>1. Общая характеристика</w:t>
        </w:r>
        <w:r w:rsidR="003A346E" w:rsidRPr="003A346E">
          <w:rPr>
            <w:rFonts w:ascii="Times New Roman" w:eastAsia="Calibri" w:hAnsi="Times New Roman" w:cs="Times New Roman"/>
            <w:b/>
            <w:bCs/>
            <w:noProof/>
            <w:webHidden/>
            <w:color w:val="000000" w:themeColor="text1"/>
          </w:rPr>
          <w:tab/>
        </w:r>
        <w:r w:rsidR="003A346E" w:rsidRPr="003A346E">
          <w:rPr>
            <w:rFonts w:ascii="Times New Roman" w:eastAsia="Calibri" w:hAnsi="Times New Roman" w:cs="Times New Roman"/>
            <w:b/>
            <w:bCs/>
            <w:noProof/>
            <w:webHidden/>
            <w:color w:val="000000" w:themeColor="text1"/>
          </w:rPr>
          <w:fldChar w:fldCharType="begin"/>
        </w:r>
        <w:r w:rsidR="003A346E" w:rsidRPr="003A346E">
          <w:rPr>
            <w:rFonts w:ascii="Times New Roman" w:eastAsia="Calibri" w:hAnsi="Times New Roman" w:cs="Times New Roman"/>
            <w:b/>
            <w:bCs/>
            <w:noProof/>
            <w:webHidden/>
            <w:color w:val="000000" w:themeColor="text1"/>
          </w:rPr>
          <w:instrText xml:space="preserve"> PAGEREF _Toc156825288 \h </w:instrText>
        </w:r>
        <w:r w:rsidR="003A346E" w:rsidRPr="003A346E">
          <w:rPr>
            <w:rFonts w:ascii="Times New Roman" w:eastAsia="Calibri" w:hAnsi="Times New Roman" w:cs="Times New Roman"/>
            <w:b/>
            <w:bCs/>
            <w:noProof/>
            <w:webHidden/>
            <w:color w:val="000000" w:themeColor="text1"/>
          </w:rPr>
        </w:r>
        <w:r w:rsidR="003A346E" w:rsidRPr="003A346E">
          <w:rPr>
            <w:rFonts w:ascii="Times New Roman" w:eastAsia="Calibri" w:hAnsi="Times New Roman" w:cs="Times New Roman"/>
            <w:b/>
            <w:bCs/>
            <w:noProof/>
            <w:webHidden/>
            <w:color w:val="000000" w:themeColor="text1"/>
          </w:rPr>
          <w:fldChar w:fldCharType="separate"/>
        </w:r>
        <w:r w:rsidR="003A346E" w:rsidRPr="003A346E">
          <w:rPr>
            <w:rFonts w:ascii="Times New Roman" w:eastAsia="Calibri" w:hAnsi="Times New Roman" w:cs="Times New Roman"/>
            <w:b/>
            <w:bCs/>
            <w:noProof/>
            <w:webHidden/>
            <w:color w:val="000000" w:themeColor="text1"/>
          </w:rPr>
          <w:t>3</w:t>
        </w:r>
        <w:r w:rsidR="003A346E" w:rsidRPr="003A346E">
          <w:rPr>
            <w:rFonts w:ascii="Times New Roman" w:eastAsia="Calibri" w:hAnsi="Times New Roman" w:cs="Times New Roman"/>
            <w:b/>
            <w:bCs/>
            <w:noProof/>
            <w:webHidden/>
            <w:color w:val="000000" w:themeColor="text1"/>
          </w:rPr>
          <w:fldChar w:fldCharType="end"/>
        </w:r>
      </w:hyperlink>
    </w:p>
    <w:p w14:paraId="3583778D" w14:textId="77777777" w:rsidR="003A346E" w:rsidRPr="003A346E" w:rsidRDefault="0096534A" w:rsidP="003A346E">
      <w:pPr>
        <w:tabs>
          <w:tab w:val="right" w:leader="dot" w:pos="9639"/>
        </w:tabs>
        <w:spacing w:before="120"/>
        <w:ind w:left="240"/>
        <w:rPr>
          <w:rFonts w:ascii="Calibri" w:eastAsia="Times New Roman" w:hAnsi="Calibri" w:cs="Times New Roman"/>
          <w:noProof/>
          <w:color w:val="000000" w:themeColor="text1"/>
          <w:lang w:eastAsia="ru-RU"/>
        </w:rPr>
      </w:pPr>
      <w:hyperlink w:anchor="_Toc156825289" w:history="1">
        <w:r w:rsidR="003A346E" w:rsidRPr="003A346E">
          <w:rPr>
            <w:rFonts w:ascii="Times New Roman" w:eastAsia="Times New Roman" w:hAnsi="Times New Roman" w:cs="Times New Roman"/>
            <w:noProof/>
            <w:color w:val="000000" w:themeColor="text1"/>
            <w:sz w:val="24"/>
            <w:szCs w:val="24"/>
            <w:lang w:eastAsia="ru-RU"/>
          </w:rPr>
          <w:t>1.1. Цель и место дисциплины в структуре образовательной программы</w:t>
        </w:r>
        <w:r w:rsidR="003A346E" w:rsidRPr="003A346E">
          <w:rPr>
            <w:rFonts w:ascii="Times New Roman" w:eastAsia="Times New Roman" w:hAnsi="Times New Roman" w:cs="Times New Roman"/>
            <w:noProof/>
            <w:webHidden/>
            <w:color w:val="000000" w:themeColor="text1"/>
            <w:sz w:val="24"/>
            <w:szCs w:val="24"/>
            <w:lang w:eastAsia="ru-RU"/>
          </w:rPr>
          <w:tab/>
        </w:r>
      </w:hyperlink>
      <w:r w:rsidR="003A346E" w:rsidRPr="003A346E">
        <w:rPr>
          <w:rFonts w:ascii="Times New Roman" w:eastAsia="Times New Roman" w:hAnsi="Times New Roman" w:cs="Times New Roman"/>
          <w:noProof/>
          <w:color w:val="000000" w:themeColor="text1"/>
          <w:sz w:val="24"/>
          <w:szCs w:val="24"/>
          <w:lang w:eastAsia="ru-RU"/>
        </w:rPr>
        <w:t>3</w:t>
      </w:r>
    </w:p>
    <w:p w14:paraId="0F8E26EE" w14:textId="77777777" w:rsidR="003A346E" w:rsidRPr="003A346E" w:rsidRDefault="0096534A" w:rsidP="003A346E">
      <w:pPr>
        <w:tabs>
          <w:tab w:val="right" w:leader="dot" w:pos="9639"/>
        </w:tabs>
        <w:spacing w:before="120" w:line="360" w:lineRule="auto"/>
        <w:ind w:left="240"/>
        <w:rPr>
          <w:rFonts w:ascii="Times New Roman" w:eastAsia="Times New Roman" w:hAnsi="Times New Roman" w:cs="Times New Roman"/>
          <w:noProof/>
          <w:color w:val="000000" w:themeColor="text1"/>
          <w:sz w:val="24"/>
          <w:szCs w:val="24"/>
          <w:lang w:eastAsia="ru-RU"/>
        </w:rPr>
      </w:pPr>
      <w:hyperlink w:anchor="_Toc156825290" w:history="1">
        <w:r w:rsidR="003A346E" w:rsidRPr="003A346E">
          <w:rPr>
            <w:rFonts w:ascii="Times New Roman" w:eastAsia="Times New Roman" w:hAnsi="Times New Roman" w:cs="Times New Roman"/>
            <w:noProof/>
            <w:color w:val="000000" w:themeColor="text1"/>
            <w:sz w:val="24"/>
            <w:szCs w:val="24"/>
            <w:lang w:eastAsia="ru-RU"/>
          </w:rPr>
          <w:t>1.2. Планируемые результаты освоения дисциплины</w:t>
        </w:r>
        <w:r w:rsidR="003A346E" w:rsidRPr="003A346E">
          <w:rPr>
            <w:rFonts w:ascii="Times New Roman" w:eastAsia="Times New Roman" w:hAnsi="Times New Roman" w:cs="Times New Roman"/>
            <w:noProof/>
            <w:webHidden/>
            <w:color w:val="000000" w:themeColor="text1"/>
            <w:sz w:val="24"/>
            <w:szCs w:val="24"/>
            <w:lang w:eastAsia="ru-RU"/>
          </w:rPr>
          <w:tab/>
        </w:r>
      </w:hyperlink>
      <w:r w:rsidR="003A346E" w:rsidRPr="003A346E">
        <w:rPr>
          <w:rFonts w:ascii="Times New Roman" w:eastAsia="Times New Roman" w:hAnsi="Times New Roman" w:cs="Times New Roman"/>
          <w:noProof/>
          <w:color w:val="000000" w:themeColor="text1"/>
          <w:sz w:val="24"/>
          <w:szCs w:val="24"/>
          <w:lang w:eastAsia="ru-RU"/>
        </w:rPr>
        <w:t>3</w:t>
      </w:r>
    </w:p>
    <w:p w14:paraId="5B782F9B" w14:textId="221A2FB7" w:rsidR="003A346E" w:rsidRPr="003A346E" w:rsidRDefault="003A346E" w:rsidP="008F04A5">
      <w:pPr>
        <w:numPr>
          <w:ilvl w:val="1"/>
          <w:numId w:val="34"/>
        </w:numPr>
        <w:spacing w:before="120" w:after="120" w:line="360" w:lineRule="auto"/>
        <w:ind w:left="567" w:hanging="283"/>
        <w:contextualSpacing/>
        <w:rPr>
          <w:rFonts w:ascii="Times New Roman" w:eastAsia="Calibri" w:hAnsi="Times New Roman" w:cs="Times New Roman"/>
          <w:color w:val="000000" w:themeColor="text1"/>
          <w:sz w:val="24"/>
          <w:szCs w:val="24"/>
        </w:rPr>
      </w:pPr>
      <w:r w:rsidRPr="003A346E">
        <w:rPr>
          <w:rFonts w:ascii="Times New Roman" w:eastAsia="Calibri" w:hAnsi="Times New Roman" w:cs="Times New Roman"/>
          <w:color w:val="000000" w:themeColor="text1"/>
          <w:sz w:val="24"/>
          <w:szCs w:val="24"/>
        </w:rPr>
        <w:t>Обоснование часов вариативной части ОПОП-П………………………………………...8</w:t>
      </w:r>
    </w:p>
    <w:p w14:paraId="2CC74186" w14:textId="77777777" w:rsidR="003A346E" w:rsidRPr="003A346E" w:rsidRDefault="0096534A" w:rsidP="003A346E">
      <w:pPr>
        <w:tabs>
          <w:tab w:val="right" w:leader="dot" w:pos="9639"/>
        </w:tabs>
        <w:spacing w:before="120" w:line="360" w:lineRule="auto"/>
        <w:rPr>
          <w:rFonts w:ascii="Times New Roman" w:eastAsia="Calibri" w:hAnsi="Times New Roman" w:cs="Times New Roman"/>
          <w:b/>
          <w:bCs/>
          <w:noProof/>
          <w:color w:val="000000" w:themeColor="text1"/>
        </w:rPr>
      </w:pPr>
      <w:hyperlink w:anchor="_Toc156825291" w:history="1">
        <w:r w:rsidR="003A346E" w:rsidRPr="003A346E">
          <w:rPr>
            <w:rFonts w:ascii="Times New Roman" w:eastAsia="Calibri" w:hAnsi="Times New Roman" w:cs="Times New Roman"/>
            <w:b/>
            <w:bCs/>
            <w:noProof/>
            <w:color w:val="000000" w:themeColor="text1"/>
          </w:rPr>
          <w:t>2. Структура и содержание ДИСЦИПЛИНЫ</w:t>
        </w:r>
        <w:r w:rsidR="003A346E" w:rsidRPr="003A346E">
          <w:rPr>
            <w:rFonts w:ascii="Times New Roman" w:eastAsia="Calibri" w:hAnsi="Times New Roman" w:cs="Times New Roman"/>
            <w:b/>
            <w:bCs/>
            <w:noProof/>
            <w:webHidden/>
            <w:color w:val="000000" w:themeColor="text1"/>
          </w:rPr>
          <w:tab/>
        </w:r>
      </w:hyperlink>
      <w:r w:rsidR="003A346E" w:rsidRPr="003A346E">
        <w:rPr>
          <w:rFonts w:ascii="Times New Roman" w:eastAsia="Calibri" w:hAnsi="Times New Roman" w:cs="Times New Roman"/>
          <w:b/>
          <w:bCs/>
          <w:noProof/>
          <w:color w:val="000000" w:themeColor="text1"/>
        </w:rPr>
        <w:t>9</w:t>
      </w:r>
    </w:p>
    <w:p w14:paraId="732980F3" w14:textId="77777777" w:rsidR="003A346E" w:rsidRPr="003A346E" w:rsidRDefault="0096534A" w:rsidP="003A346E">
      <w:pPr>
        <w:tabs>
          <w:tab w:val="right" w:leader="dot" w:pos="9639"/>
        </w:tabs>
        <w:spacing w:before="120"/>
        <w:ind w:left="240"/>
        <w:rPr>
          <w:rFonts w:ascii="Calibri" w:eastAsia="Times New Roman" w:hAnsi="Calibri" w:cs="Times New Roman"/>
          <w:noProof/>
          <w:color w:val="000000" w:themeColor="text1"/>
          <w:lang w:eastAsia="ru-RU"/>
        </w:rPr>
      </w:pPr>
      <w:hyperlink w:anchor="_Toc156825292" w:history="1">
        <w:r w:rsidR="003A346E" w:rsidRPr="003A346E">
          <w:rPr>
            <w:rFonts w:ascii="Times New Roman" w:eastAsia="Times New Roman" w:hAnsi="Times New Roman" w:cs="Times New Roman"/>
            <w:noProof/>
            <w:color w:val="000000" w:themeColor="text1"/>
            <w:sz w:val="24"/>
            <w:szCs w:val="24"/>
            <w:lang w:eastAsia="ru-RU"/>
          </w:rPr>
          <w:t>2.1. Трудоемкость освоения дисциплины</w:t>
        </w:r>
        <w:r w:rsidR="003A346E" w:rsidRPr="003A346E">
          <w:rPr>
            <w:rFonts w:ascii="Times New Roman" w:eastAsia="Times New Roman" w:hAnsi="Times New Roman" w:cs="Times New Roman"/>
            <w:noProof/>
            <w:webHidden/>
            <w:color w:val="000000" w:themeColor="text1"/>
            <w:sz w:val="24"/>
            <w:szCs w:val="24"/>
            <w:lang w:eastAsia="ru-RU"/>
          </w:rPr>
          <w:tab/>
        </w:r>
      </w:hyperlink>
      <w:r w:rsidR="003A346E" w:rsidRPr="003A346E">
        <w:rPr>
          <w:rFonts w:ascii="Times New Roman" w:eastAsia="Times New Roman" w:hAnsi="Times New Roman" w:cs="Times New Roman"/>
          <w:noProof/>
          <w:color w:val="000000" w:themeColor="text1"/>
          <w:sz w:val="24"/>
          <w:szCs w:val="24"/>
          <w:lang w:eastAsia="ru-RU"/>
        </w:rPr>
        <w:t>9</w:t>
      </w:r>
    </w:p>
    <w:p w14:paraId="1A44F13A" w14:textId="77777777" w:rsidR="003A346E" w:rsidRPr="003A346E" w:rsidRDefault="0096534A" w:rsidP="003A346E">
      <w:pPr>
        <w:tabs>
          <w:tab w:val="right" w:leader="dot" w:pos="9639"/>
        </w:tabs>
        <w:spacing w:before="120"/>
        <w:ind w:left="240"/>
        <w:rPr>
          <w:rFonts w:ascii="Calibri" w:eastAsia="Times New Roman" w:hAnsi="Calibri" w:cs="Times New Roman"/>
          <w:noProof/>
          <w:color w:val="000000" w:themeColor="text1"/>
          <w:lang w:eastAsia="ru-RU"/>
        </w:rPr>
      </w:pPr>
      <w:hyperlink w:anchor="_Toc156825293" w:history="1">
        <w:r w:rsidR="003A346E" w:rsidRPr="003A346E">
          <w:rPr>
            <w:rFonts w:ascii="Times New Roman" w:eastAsia="Times New Roman" w:hAnsi="Times New Roman" w:cs="Times New Roman"/>
            <w:noProof/>
            <w:color w:val="000000" w:themeColor="text1"/>
            <w:sz w:val="24"/>
            <w:szCs w:val="24"/>
            <w:lang w:eastAsia="ru-RU"/>
          </w:rPr>
          <w:t>2.2. Содержание дисциплины</w:t>
        </w:r>
        <w:r w:rsidR="003A346E" w:rsidRPr="003A346E">
          <w:rPr>
            <w:rFonts w:ascii="Times New Roman" w:eastAsia="Times New Roman" w:hAnsi="Times New Roman" w:cs="Times New Roman"/>
            <w:noProof/>
            <w:webHidden/>
            <w:color w:val="000000" w:themeColor="text1"/>
            <w:sz w:val="24"/>
            <w:szCs w:val="24"/>
            <w:lang w:eastAsia="ru-RU"/>
          </w:rPr>
          <w:tab/>
        </w:r>
      </w:hyperlink>
      <w:r w:rsidR="003A346E" w:rsidRPr="003A346E">
        <w:rPr>
          <w:rFonts w:ascii="Times New Roman" w:eastAsia="Times New Roman" w:hAnsi="Times New Roman" w:cs="Times New Roman"/>
          <w:noProof/>
          <w:color w:val="000000" w:themeColor="text1"/>
          <w:sz w:val="24"/>
          <w:szCs w:val="24"/>
          <w:lang w:eastAsia="ru-RU"/>
        </w:rPr>
        <w:t>10</w:t>
      </w:r>
    </w:p>
    <w:p w14:paraId="61E6F6CA" w14:textId="77777777" w:rsidR="003A346E" w:rsidRPr="003A346E" w:rsidRDefault="0096534A" w:rsidP="003A346E">
      <w:pPr>
        <w:tabs>
          <w:tab w:val="right" w:leader="dot" w:pos="9639"/>
        </w:tabs>
        <w:spacing w:before="120" w:line="276" w:lineRule="auto"/>
        <w:rPr>
          <w:rFonts w:ascii="Calibri" w:eastAsia="Calibri" w:hAnsi="Calibri" w:cs="Times New Roman"/>
          <w:noProof/>
          <w:color w:val="000000" w:themeColor="text1"/>
          <w:lang w:eastAsia="ru-RU"/>
        </w:rPr>
      </w:pPr>
      <w:hyperlink w:anchor="_Toc156825296" w:history="1">
        <w:r w:rsidR="003A346E" w:rsidRPr="003A346E">
          <w:rPr>
            <w:rFonts w:ascii="Times New Roman" w:eastAsia="Calibri" w:hAnsi="Times New Roman" w:cs="Times New Roman"/>
            <w:b/>
            <w:bCs/>
            <w:noProof/>
            <w:color w:val="000000" w:themeColor="text1"/>
          </w:rPr>
          <w:t>3. Условия реализации ДИСЦИПЛИНЫ</w:t>
        </w:r>
        <w:r w:rsidR="003A346E" w:rsidRPr="003A346E">
          <w:rPr>
            <w:rFonts w:ascii="Times New Roman" w:eastAsia="Calibri" w:hAnsi="Times New Roman" w:cs="Times New Roman"/>
            <w:b/>
            <w:bCs/>
            <w:noProof/>
            <w:webHidden/>
            <w:color w:val="000000" w:themeColor="text1"/>
          </w:rPr>
          <w:tab/>
        </w:r>
      </w:hyperlink>
      <w:r w:rsidR="003A346E" w:rsidRPr="003A346E">
        <w:rPr>
          <w:rFonts w:ascii="Times New Roman" w:eastAsia="Calibri" w:hAnsi="Times New Roman" w:cs="Times New Roman"/>
          <w:b/>
          <w:bCs/>
          <w:noProof/>
          <w:color w:val="000000" w:themeColor="text1"/>
        </w:rPr>
        <w:t>17</w:t>
      </w:r>
    </w:p>
    <w:p w14:paraId="7496907A" w14:textId="77777777" w:rsidR="003A346E" w:rsidRPr="003A346E" w:rsidRDefault="0096534A" w:rsidP="003A346E">
      <w:pPr>
        <w:tabs>
          <w:tab w:val="right" w:leader="dot" w:pos="9639"/>
        </w:tabs>
        <w:spacing w:before="120"/>
        <w:ind w:left="240"/>
        <w:rPr>
          <w:rFonts w:ascii="Calibri" w:eastAsia="Times New Roman" w:hAnsi="Calibri" w:cs="Times New Roman"/>
          <w:noProof/>
          <w:color w:val="000000" w:themeColor="text1"/>
          <w:lang w:eastAsia="ru-RU"/>
        </w:rPr>
      </w:pPr>
      <w:hyperlink w:anchor="_Toc156825297" w:history="1">
        <w:r w:rsidR="003A346E" w:rsidRPr="003A346E">
          <w:rPr>
            <w:rFonts w:ascii="Times New Roman" w:eastAsia="Times New Roman" w:hAnsi="Times New Roman" w:cs="Times New Roman"/>
            <w:noProof/>
            <w:color w:val="000000" w:themeColor="text1"/>
            <w:sz w:val="24"/>
            <w:szCs w:val="24"/>
            <w:lang w:eastAsia="ru-RU"/>
          </w:rPr>
          <w:t>3.1. Материально-техническое обеспечение</w:t>
        </w:r>
        <w:r w:rsidR="003A346E" w:rsidRPr="003A346E">
          <w:rPr>
            <w:rFonts w:ascii="Times New Roman" w:eastAsia="Times New Roman" w:hAnsi="Times New Roman" w:cs="Times New Roman"/>
            <w:noProof/>
            <w:webHidden/>
            <w:color w:val="000000" w:themeColor="text1"/>
            <w:sz w:val="24"/>
            <w:szCs w:val="24"/>
            <w:lang w:eastAsia="ru-RU"/>
          </w:rPr>
          <w:tab/>
        </w:r>
      </w:hyperlink>
      <w:r w:rsidR="003A346E" w:rsidRPr="003A346E">
        <w:rPr>
          <w:rFonts w:ascii="Times New Roman" w:eastAsia="Times New Roman" w:hAnsi="Times New Roman" w:cs="Times New Roman"/>
          <w:noProof/>
          <w:color w:val="000000" w:themeColor="text1"/>
          <w:sz w:val="24"/>
          <w:szCs w:val="24"/>
          <w:lang w:eastAsia="ru-RU"/>
        </w:rPr>
        <w:t>17</w:t>
      </w:r>
    </w:p>
    <w:p w14:paraId="4F318424" w14:textId="77777777" w:rsidR="003A346E" w:rsidRPr="003A346E" w:rsidRDefault="0096534A" w:rsidP="003A346E">
      <w:pPr>
        <w:tabs>
          <w:tab w:val="right" w:leader="dot" w:pos="9639"/>
        </w:tabs>
        <w:spacing w:before="120"/>
        <w:ind w:left="240"/>
        <w:rPr>
          <w:rFonts w:ascii="Calibri" w:eastAsia="Times New Roman" w:hAnsi="Calibri" w:cs="Times New Roman"/>
          <w:noProof/>
          <w:color w:val="000000" w:themeColor="text1"/>
          <w:lang w:eastAsia="ru-RU"/>
        </w:rPr>
      </w:pPr>
      <w:hyperlink w:anchor="_Toc156825298" w:history="1">
        <w:r w:rsidR="003A346E" w:rsidRPr="003A346E">
          <w:rPr>
            <w:rFonts w:ascii="Times New Roman" w:eastAsia="Times New Roman" w:hAnsi="Times New Roman" w:cs="Times New Roman"/>
            <w:noProof/>
            <w:color w:val="000000" w:themeColor="text1"/>
            <w:sz w:val="24"/>
            <w:szCs w:val="24"/>
            <w:lang w:eastAsia="ru-RU"/>
          </w:rPr>
          <w:t>3.2. Учебно-методическое обеспечение</w:t>
        </w:r>
        <w:r w:rsidR="003A346E" w:rsidRPr="003A346E">
          <w:rPr>
            <w:rFonts w:ascii="Times New Roman" w:eastAsia="Times New Roman" w:hAnsi="Times New Roman" w:cs="Times New Roman"/>
            <w:noProof/>
            <w:webHidden/>
            <w:color w:val="000000" w:themeColor="text1"/>
            <w:sz w:val="24"/>
            <w:szCs w:val="24"/>
            <w:lang w:eastAsia="ru-RU"/>
          </w:rPr>
          <w:tab/>
        </w:r>
      </w:hyperlink>
      <w:r w:rsidR="003A346E" w:rsidRPr="003A346E">
        <w:rPr>
          <w:rFonts w:ascii="Times New Roman" w:eastAsia="Times New Roman" w:hAnsi="Times New Roman" w:cs="Times New Roman"/>
          <w:noProof/>
          <w:color w:val="000000" w:themeColor="text1"/>
          <w:sz w:val="24"/>
          <w:szCs w:val="24"/>
          <w:lang w:eastAsia="ru-RU"/>
        </w:rPr>
        <w:t>17</w:t>
      </w:r>
    </w:p>
    <w:p w14:paraId="39A7419B" w14:textId="77777777" w:rsidR="003A346E" w:rsidRPr="003A346E" w:rsidRDefault="0096534A" w:rsidP="003A346E">
      <w:pPr>
        <w:tabs>
          <w:tab w:val="right" w:leader="dot" w:pos="9639"/>
        </w:tabs>
        <w:spacing w:before="120" w:line="276" w:lineRule="auto"/>
        <w:rPr>
          <w:rFonts w:ascii="Calibri" w:eastAsia="Calibri" w:hAnsi="Calibri" w:cs="Times New Roman"/>
          <w:noProof/>
          <w:color w:val="000000" w:themeColor="text1"/>
          <w:lang w:eastAsia="ru-RU"/>
        </w:rPr>
      </w:pPr>
      <w:hyperlink w:anchor="_Toc156825299" w:history="1">
        <w:r w:rsidR="003A346E" w:rsidRPr="003A346E">
          <w:rPr>
            <w:rFonts w:ascii="Times New Roman" w:eastAsia="Calibri" w:hAnsi="Times New Roman" w:cs="Times New Roman"/>
            <w:b/>
            <w:bCs/>
            <w:noProof/>
            <w:color w:val="000000" w:themeColor="text1"/>
          </w:rPr>
          <w:t>4. Контроль и оценка результатов  освоения ДИСЦИПЛИНЫ</w:t>
        </w:r>
        <w:r w:rsidR="003A346E" w:rsidRPr="003A346E">
          <w:rPr>
            <w:rFonts w:ascii="Times New Roman" w:eastAsia="Calibri" w:hAnsi="Times New Roman" w:cs="Times New Roman"/>
            <w:b/>
            <w:bCs/>
            <w:noProof/>
            <w:webHidden/>
            <w:color w:val="000000" w:themeColor="text1"/>
          </w:rPr>
          <w:tab/>
        </w:r>
      </w:hyperlink>
      <w:r w:rsidR="003A346E" w:rsidRPr="003A346E">
        <w:rPr>
          <w:rFonts w:ascii="Times New Roman" w:eastAsia="Calibri" w:hAnsi="Times New Roman" w:cs="Times New Roman"/>
          <w:b/>
          <w:bCs/>
          <w:noProof/>
          <w:color w:val="000000" w:themeColor="text1"/>
        </w:rPr>
        <w:t>18</w:t>
      </w:r>
    </w:p>
    <w:p w14:paraId="6A8EAF19" w14:textId="608C99B2" w:rsidR="00F53279" w:rsidRPr="00F53279" w:rsidRDefault="003A346E" w:rsidP="003A346E">
      <w:pPr>
        <w:keepNext/>
        <w:spacing w:after="120"/>
        <w:outlineLvl w:val="0"/>
        <w:rPr>
          <w:rFonts w:ascii="Times New Roman" w:eastAsia="Calibri" w:hAnsi="Times New Roman" w:cs="Times New Roman"/>
          <w:caps/>
          <w:color w:val="000000" w:themeColor="text1"/>
          <w:kern w:val="32"/>
          <w:sz w:val="24"/>
          <w:szCs w:val="24"/>
          <w:lang w:eastAsia="ru-RU"/>
        </w:rPr>
      </w:pPr>
      <w:r w:rsidRPr="003A346E">
        <w:rPr>
          <w:rFonts w:ascii="Calibri" w:eastAsia="Calibri" w:hAnsi="Calibri" w:cs="Times New Roman"/>
          <w:b/>
          <w:bCs/>
          <w:color w:val="000000" w:themeColor="text1"/>
        </w:rPr>
        <w:fldChar w:fldCharType="end"/>
      </w:r>
    </w:p>
    <w:p w14:paraId="7EE03AAE" w14:textId="77777777" w:rsidR="00F53279" w:rsidRPr="00F53279" w:rsidRDefault="00F53279" w:rsidP="00F53279">
      <w:pPr>
        <w:keepNext/>
        <w:spacing w:after="120"/>
        <w:outlineLvl w:val="0"/>
        <w:rPr>
          <w:rFonts w:ascii="Times New Roman" w:eastAsia="Calibri" w:hAnsi="Times New Roman" w:cs="Times New Roman"/>
          <w:b/>
          <w:bCs/>
          <w:caps/>
          <w:color w:val="000000" w:themeColor="text1"/>
          <w:kern w:val="32"/>
          <w:sz w:val="24"/>
          <w:szCs w:val="24"/>
          <w:lang w:eastAsia="ru-RU"/>
        </w:rPr>
        <w:sectPr w:rsidR="00F53279" w:rsidRPr="00F53279" w:rsidSect="00502F97">
          <w:headerReference w:type="even" r:id="rId69"/>
          <w:headerReference w:type="default" r:id="rId70"/>
          <w:pgSz w:w="11906" w:h="16838"/>
          <w:pgMar w:top="1134" w:right="567" w:bottom="1134" w:left="1701" w:header="709" w:footer="709" w:gutter="0"/>
          <w:cols w:space="708"/>
          <w:docGrid w:linePitch="360"/>
        </w:sectPr>
      </w:pPr>
    </w:p>
    <w:p w14:paraId="7B3814ED" w14:textId="77777777" w:rsidR="00F53279" w:rsidRPr="00F53279" w:rsidRDefault="00F53279" w:rsidP="008F04A5">
      <w:pPr>
        <w:keepNext/>
        <w:numPr>
          <w:ilvl w:val="0"/>
          <w:numId w:val="34"/>
        </w:numPr>
        <w:spacing w:after="120"/>
        <w:jc w:val="center"/>
        <w:outlineLvl w:val="0"/>
        <w:rPr>
          <w:rFonts w:ascii="Times New Roman" w:eastAsia="Calibri" w:hAnsi="Times New Roman" w:cs="Times New Roman"/>
          <w:b/>
          <w:bCs/>
          <w:iCs/>
          <w:caps/>
          <w:kern w:val="32"/>
          <w:sz w:val="24"/>
          <w:szCs w:val="24"/>
          <w:lang w:eastAsia="ru-RU"/>
        </w:rPr>
      </w:pPr>
      <w:r w:rsidRPr="00F53279">
        <w:rPr>
          <w:rFonts w:ascii="Times New Roman" w:eastAsia="Calibri" w:hAnsi="Times New Roman" w:cs="Times New Roman"/>
          <w:b/>
          <w:bCs/>
          <w:iCs/>
          <w:caps/>
          <w:kern w:val="32"/>
          <w:sz w:val="24"/>
          <w:szCs w:val="24"/>
          <w:lang w:eastAsia="ru-RU"/>
        </w:rPr>
        <w:lastRenderedPageBreak/>
        <w:t>Общая характеристика РАБОЧЕЙ ПРОГРАММЫ УЧЕБНОЙ ДИСЦИПЛИНЫ</w:t>
      </w:r>
    </w:p>
    <w:p w14:paraId="3187C1B5" w14:textId="77777777" w:rsidR="00F53279" w:rsidRPr="00F53279" w:rsidRDefault="00F53279" w:rsidP="00F53279">
      <w:pPr>
        <w:widowControl w:val="0"/>
        <w:ind w:left="720"/>
        <w:jc w:val="center"/>
        <w:rPr>
          <w:rFonts w:ascii="Times New Roman" w:eastAsia="Times New Roman" w:hAnsi="Times New Roman" w:cs="Times New Roman"/>
          <w:b/>
          <w:sz w:val="24"/>
          <w:szCs w:val="24"/>
          <w:lang w:eastAsia="nl-NL"/>
        </w:rPr>
      </w:pPr>
      <w:r w:rsidRPr="00F53279">
        <w:rPr>
          <w:rFonts w:ascii="Times New Roman" w:eastAsia="Times New Roman" w:hAnsi="Times New Roman" w:cs="Times New Roman"/>
          <w:b/>
          <w:sz w:val="24"/>
          <w:szCs w:val="24"/>
          <w:lang w:eastAsia="nl-NL"/>
        </w:rPr>
        <w:t>«ОП.02</w:t>
      </w:r>
      <w:r w:rsidRPr="00F53279">
        <w:rPr>
          <w:rFonts w:ascii="Times New Roman" w:eastAsia="Times New Roman" w:hAnsi="Times New Roman" w:cs="Times New Roman"/>
          <w:b/>
          <w:sz w:val="24"/>
          <w:szCs w:val="24"/>
          <w:u w:val="single"/>
          <w:lang w:eastAsia="nl-NL"/>
        </w:rPr>
        <w:t xml:space="preserve"> </w:t>
      </w:r>
      <w:r w:rsidRPr="00F53279">
        <w:rPr>
          <w:rFonts w:ascii="Times New Roman" w:eastAsia="Times New Roman" w:hAnsi="Times New Roman" w:cs="Times New Roman"/>
          <w:b/>
          <w:sz w:val="24"/>
          <w:szCs w:val="24"/>
          <w:lang w:eastAsia="nl-NL"/>
        </w:rPr>
        <w:t>Электротехника и электроника»</w:t>
      </w:r>
    </w:p>
    <w:p w14:paraId="401F0F1A" w14:textId="77777777" w:rsidR="00F53279" w:rsidRPr="00F53279" w:rsidRDefault="00F53279" w:rsidP="00F53279">
      <w:pPr>
        <w:spacing w:after="200" w:line="276" w:lineRule="auto"/>
        <w:rPr>
          <w:rFonts w:ascii="Times New Roman" w:eastAsia="Times New Roman" w:hAnsi="Times New Roman" w:cs="Times New Roman"/>
          <w:sz w:val="24"/>
          <w:szCs w:val="24"/>
          <w:lang w:eastAsia="nl-NL"/>
        </w:rPr>
      </w:pPr>
    </w:p>
    <w:p w14:paraId="029323D4" w14:textId="77777777" w:rsidR="00F53279" w:rsidRPr="00F53279" w:rsidRDefault="00F53279" w:rsidP="00F53279">
      <w:pPr>
        <w:spacing w:after="120" w:line="276" w:lineRule="auto"/>
        <w:ind w:firstLine="709"/>
        <w:outlineLvl w:val="1"/>
        <w:rPr>
          <w:rFonts w:ascii="Times New Roman" w:eastAsia="Calibri" w:hAnsi="Times New Roman" w:cs="Times New Roman"/>
          <w:b/>
          <w:bCs/>
          <w:sz w:val="24"/>
          <w:szCs w:val="24"/>
          <w:lang w:eastAsia="ru-RU"/>
        </w:rPr>
      </w:pPr>
      <w:r w:rsidRPr="00F53279">
        <w:rPr>
          <w:rFonts w:ascii="Times New Roman" w:eastAsia="Calibri" w:hAnsi="Times New Roman" w:cs="Times New Roman"/>
          <w:b/>
          <w:bCs/>
          <w:sz w:val="24"/>
          <w:szCs w:val="24"/>
          <w:lang w:eastAsia="ru-RU"/>
        </w:rPr>
        <w:t>1.1. Цель и место дисциплины в структуре образовательной программы</w:t>
      </w:r>
    </w:p>
    <w:p w14:paraId="61D22526" w14:textId="77777777" w:rsidR="00F53279" w:rsidRPr="00F53279" w:rsidRDefault="00F53279" w:rsidP="00F53279">
      <w:pPr>
        <w:shd w:val="clear" w:color="auto" w:fill="FFFFFF"/>
        <w:spacing w:line="276" w:lineRule="auto"/>
        <w:ind w:firstLine="708"/>
        <w:jc w:val="both"/>
        <w:rPr>
          <w:ins w:id="65" w:author="Uvarovohk" w:date="2022-12-19T10:48:00Z"/>
          <w:rFonts w:ascii="Times New Roman" w:eastAsia="Calibri" w:hAnsi="Times New Roman" w:cs="Times New Roman"/>
          <w:sz w:val="24"/>
          <w:szCs w:val="24"/>
        </w:rPr>
      </w:pPr>
      <w:ins w:id="66" w:author="Uvarovohk" w:date="2022-12-19T10:48:00Z">
        <w:r w:rsidRPr="00F53279">
          <w:rPr>
            <w:rFonts w:ascii="Times New Roman" w:eastAsia="Calibri" w:hAnsi="Times New Roman" w:cs="Times New Roman"/>
            <w:sz w:val="24"/>
            <w:szCs w:val="24"/>
          </w:rPr>
          <w:t>Цель дисциплины</w:t>
        </w:r>
      </w:ins>
      <w:r w:rsidRPr="00F53279">
        <w:rPr>
          <w:rFonts w:ascii="Times New Roman" w:eastAsia="Calibri" w:hAnsi="Times New Roman" w:cs="Times New Roman"/>
          <w:sz w:val="24"/>
          <w:szCs w:val="24"/>
        </w:rPr>
        <w:t xml:space="preserve">: </w:t>
      </w:r>
      <w:ins w:id="67" w:author="Uvarovohk" w:date="2022-12-19T10:48:00Z">
        <w:r w:rsidRPr="00F53279">
          <w:rPr>
            <w:rFonts w:ascii="Times New Roman" w:eastAsia="Calibri" w:hAnsi="Times New Roman" w:cs="Times New Roman"/>
            <w:sz w:val="24"/>
            <w:szCs w:val="24"/>
          </w:rPr>
          <w:t>«ОП.02 Электротехника</w:t>
        </w:r>
      </w:ins>
      <w:r w:rsidRPr="00F53279">
        <w:rPr>
          <w:rFonts w:ascii="Times New Roman" w:eastAsia="Calibri" w:hAnsi="Times New Roman" w:cs="Times New Roman"/>
          <w:sz w:val="24"/>
          <w:szCs w:val="24"/>
        </w:rPr>
        <w:t xml:space="preserve"> и электроника</w:t>
      </w:r>
      <w:ins w:id="68" w:author="Uvarovohk" w:date="2022-12-19T10:48:00Z">
        <w:r w:rsidRPr="00F53279">
          <w:rPr>
            <w:rFonts w:ascii="Times New Roman" w:eastAsia="Calibri" w:hAnsi="Times New Roman" w:cs="Times New Roman"/>
            <w:sz w:val="24"/>
            <w:szCs w:val="24"/>
          </w:rPr>
          <w:t>» состоит в познании и усвоении закономерностей одной из основных форм материи – электромагнитного поля, его проявлений в различных технических устройствах, а также изучение методов анализа и расчета электрических цепей, электрических и магнитных полей, знание которых необходимо для успешного решения различных задач, в той или иной степени связанных с электротехникой</w:t>
        </w:r>
      </w:ins>
    </w:p>
    <w:p w14:paraId="55E8184B" w14:textId="77777777" w:rsidR="00F53279" w:rsidRPr="00F53279" w:rsidRDefault="00F53279" w:rsidP="00F53279">
      <w:pPr>
        <w:suppressAutoHyphens/>
        <w:spacing w:line="276" w:lineRule="auto"/>
        <w:ind w:firstLine="709"/>
        <w:jc w:val="both"/>
        <w:rPr>
          <w:rFonts w:ascii="Times New Roman" w:eastAsia="Calibri" w:hAnsi="Times New Roman" w:cs="Times New Roman"/>
          <w:sz w:val="24"/>
          <w:szCs w:val="24"/>
        </w:rPr>
      </w:pPr>
      <w:r w:rsidRPr="00F53279">
        <w:rPr>
          <w:rFonts w:ascii="Times New Roman" w:eastAsia="Calibri" w:hAnsi="Times New Roman" w:cs="Times New Roman"/>
          <w:sz w:val="24"/>
          <w:szCs w:val="24"/>
        </w:rPr>
        <w:t>Дисциплина «ОП.02 Электротехника и электроника» включена в обязательную часть общепрофессионального цикла образовательной программы.</w:t>
      </w:r>
    </w:p>
    <w:p w14:paraId="43F8DEE5" w14:textId="77777777" w:rsidR="00F53279" w:rsidRPr="00F53279" w:rsidRDefault="00F53279" w:rsidP="00F53279">
      <w:pPr>
        <w:suppressAutoHyphens/>
        <w:spacing w:line="276" w:lineRule="auto"/>
        <w:ind w:firstLine="709"/>
        <w:jc w:val="both"/>
        <w:rPr>
          <w:rFonts w:ascii="Times New Roman" w:eastAsia="Calibri" w:hAnsi="Times New Roman" w:cs="Times New Roman"/>
          <w:sz w:val="24"/>
          <w:szCs w:val="24"/>
        </w:rPr>
      </w:pPr>
    </w:p>
    <w:p w14:paraId="3D8BD560" w14:textId="77777777" w:rsidR="00F53279" w:rsidRPr="00F53279" w:rsidRDefault="00F53279" w:rsidP="00F53279">
      <w:pPr>
        <w:spacing w:after="120" w:line="276" w:lineRule="auto"/>
        <w:ind w:firstLine="709"/>
        <w:outlineLvl w:val="1"/>
        <w:rPr>
          <w:rFonts w:ascii="Times New Roman" w:eastAsia="Calibri" w:hAnsi="Times New Roman" w:cs="Times New Roman"/>
          <w:b/>
          <w:bCs/>
          <w:sz w:val="24"/>
          <w:szCs w:val="24"/>
          <w:lang w:eastAsia="ru-RU"/>
        </w:rPr>
      </w:pPr>
      <w:r w:rsidRPr="00F53279">
        <w:rPr>
          <w:rFonts w:ascii="Times New Roman" w:eastAsia="Calibri" w:hAnsi="Times New Roman" w:cs="Times New Roman"/>
          <w:b/>
          <w:bCs/>
          <w:sz w:val="24"/>
          <w:szCs w:val="24"/>
          <w:lang w:eastAsia="ru-RU"/>
        </w:rPr>
        <w:t>1.2. Планируемые результаты освоения дисциплины</w:t>
      </w:r>
    </w:p>
    <w:p w14:paraId="3885AA14" w14:textId="77777777" w:rsidR="00F53279" w:rsidRPr="00F53279" w:rsidRDefault="00F53279" w:rsidP="00F53279">
      <w:pPr>
        <w:spacing w:line="276" w:lineRule="auto"/>
        <w:ind w:firstLine="709"/>
        <w:jc w:val="both"/>
        <w:rPr>
          <w:rFonts w:ascii="Times New Roman" w:eastAsia="Calibri" w:hAnsi="Times New Roman" w:cs="Times New Roman"/>
          <w:sz w:val="24"/>
          <w:szCs w:val="24"/>
          <w:lang w:eastAsia="ru-RU"/>
        </w:rPr>
      </w:pPr>
      <w:r w:rsidRPr="00F53279">
        <w:rPr>
          <w:rFonts w:ascii="Times New Roman" w:eastAsia="Calibri" w:hAnsi="Times New Roman" w:cs="Times New Roman"/>
          <w:sz w:val="24"/>
          <w:szCs w:val="24"/>
          <w:lang w:eastAsia="ru-RU"/>
        </w:rPr>
        <w:t xml:space="preserve">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w:t>
      </w:r>
    </w:p>
    <w:p w14:paraId="7ADA91CF" w14:textId="77777777" w:rsidR="00F53279" w:rsidRPr="00F53279" w:rsidRDefault="00F53279" w:rsidP="00F53279">
      <w:pPr>
        <w:spacing w:after="120" w:line="276" w:lineRule="auto"/>
        <w:ind w:firstLine="709"/>
        <w:rPr>
          <w:rFonts w:ascii="Times New Roman" w:eastAsia="Calibri" w:hAnsi="Times New Roman" w:cs="Times New Roman"/>
          <w:bCs/>
          <w:sz w:val="24"/>
          <w:szCs w:val="24"/>
        </w:rPr>
      </w:pPr>
      <w:r w:rsidRPr="00F53279">
        <w:rPr>
          <w:rFonts w:ascii="Times New Roman" w:eastAsia="Calibri"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46"/>
        <w:gridCol w:w="2735"/>
        <w:gridCol w:w="2828"/>
        <w:gridCol w:w="2919"/>
      </w:tblGrid>
      <w:tr w:rsidR="00F53279" w:rsidRPr="00F53279" w14:paraId="516DB978" w14:textId="77777777" w:rsidTr="00AD5821">
        <w:tc>
          <w:tcPr>
            <w:tcW w:w="1146" w:type="dxa"/>
          </w:tcPr>
          <w:p w14:paraId="2E18BC85" w14:textId="77777777" w:rsidR="00F53279" w:rsidRPr="00F53279" w:rsidRDefault="00F53279" w:rsidP="00F53279">
            <w:pPr>
              <w:rPr>
                <w:rFonts w:ascii="Times New Roman" w:eastAsia="Calibri" w:hAnsi="Times New Roman" w:cs="Times New Roman"/>
                <w:b/>
              </w:rPr>
            </w:pPr>
            <w:r w:rsidRPr="00F53279">
              <w:rPr>
                <w:rFonts w:ascii="Times New Roman" w:eastAsia="Calibri" w:hAnsi="Times New Roman" w:cs="Times New Roman"/>
                <w:b/>
              </w:rPr>
              <w:t xml:space="preserve">Код ОК, </w:t>
            </w:r>
          </w:p>
          <w:p w14:paraId="0604F9C9" w14:textId="77777777" w:rsidR="00F53279" w:rsidRPr="00F53279" w:rsidRDefault="00F53279" w:rsidP="00F53279">
            <w:pPr>
              <w:rPr>
                <w:rFonts w:ascii="Times New Roman" w:eastAsia="Calibri" w:hAnsi="Times New Roman" w:cs="Times New Roman"/>
                <w:b/>
                <w:i/>
              </w:rPr>
            </w:pPr>
            <w:r w:rsidRPr="00F53279">
              <w:rPr>
                <w:rFonts w:ascii="Times New Roman" w:eastAsia="Calibri" w:hAnsi="Times New Roman" w:cs="Times New Roman"/>
                <w:b/>
                <w:i/>
              </w:rPr>
              <w:t xml:space="preserve">ПК </w:t>
            </w:r>
          </w:p>
        </w:tc>
        <w:tc>
          <w:tcPr>
            <w:tcW w:w="2735" w:type="dxa"/>
          </w:tcPr>
          <w:p w14:paraId="07EF41BB" w14:textId="77777777" w:rsidR="00F53279" w:rsidRPr="00F53279" w:rsidRDefault="00F53279" w:rsidP="00F53279">
            <w:pPr>
              <w:jc w:val="center"/>
              <w:rPr>
                <w:rFonts w:ascii="Times New Roman" w:eastAsia="Calibri" w:hAnsi="Times New Roman" w:cs="Times New Roman"/>
                <w:b/>
              </w:rPr>
            </w:pPr>
            <w:r w:rsidRPr="00F53279">
              <w:rPr>
                <w:rFonts w:ascii="Times New Roman" w:eastAsia="Calibri" w:hAnsi="Times New Roman" w:cs="Times New Roman"/>
                <w:b/>
              </w:rPr>
              <w:t>Уметь</w:t>
            </w:r>
          </w:p>
        </w:tc>
        <w:tc>
          <w:tcPr>
            <w:tcW w:w="2828" w:type="dxa"/>
          </w:tcPr>
          <w:p w14:paraId="00B94EC5" w14:textId="77777777" w:rsidR="00F53279" w:rsidRPr="00F53279" w:rsidRDefault="00F53279" w:rsidP="00F53279">
            <w:pPr>
              <w:jc w:val="center"/>
              <w:rPr>
                <w:rFonts w:ascii="Times New Roman" w:eastAsia="Calibri" w:hAnsi="Times New Roman" w:cs="Times New Roman"/>
                <w:b/>
                <w:i/>
              </w:rPr>
            </w:pPr>
            <w:r w:rsidRPr="00F53279">
              <w:rPr>
                <w:rFonts w:ascii="Times New Roman" w:eastAsia="Calibri" w:hAnsi="Times New Roman" w:cs="Times New Roman"/>
                <w:b/>
              </w:rPr>
              <w:t>Знать</w:t>
            </w:r>
          </w:p>
        </w:tc>
        <w:tc>
          <w:tcPr>
            <w:tcW w:w="2919" w:type="dxa"/>
          </w:tcPr>
          <w:p w14:paraId="600F9902" w14:textId="77777777" w:rsidR="00F53279" w:rsidRPr="00F53279" w:rsidRDefault="00F53279" w:rsidP="00F53279">
            <w:pPr>
              <w:jc w:val="center"/>
              <w:rPr>
                <w:rFonts w:ascii="Times New Roman" w:eastAsia="Calibri" w:hAnsi="Times New Roman" w:cs="Times New Roman"/>
                <w:b/>
                <w:i/>
              </w:rPr>
            </w:pPr>
            <w:r w:rsidRPr="00F53279">
              <w:rPr>
                <w:rFonts w:ascii="Times New Roman" w:eastAsia="Calibri" w:hAnsi="Times New Roman" w:cs="Times New Roman"/>
                <w:b/>
              </w:rPr>
              <w:t xml:space="preserve">Владеть навыками </w:t>
            </w:r>
          </w:p>
        </w:tc>
      </w:tr>
      <w:tr w:rsidR="00F53279" w:rsidRPr="00F53279" w14:paraId="0ABD5B9B" w14:textId="77777777" w:rsidTr="00AD5821">
        <w:tc>
          <w:tcPr>
            <w:tcW w:w="1146" w:type="dxa"/>
            <w:vMerge w:val="restart"/>
          </w:tcPr>
          <w:p w14:paraId="79710A6E" w14:textId="77777777" w:rsidR="00F53279" w:rsidRPr="00F53279" w:rsidRDefault="00F53279" w:rsidP="00F53279">
            <w:pPr>
              <w:rPr>
                <w:rFonts w:ascii="Times New Roman" w:eastAsia="Calibri" w:hAnsi="Times New Roman" w:cs="Times New Roman"/>
                <w:bCs/>
              </w:rPr>
            </w:pPr>
            <w:r w:rsidRPr="00F53279">
              <w:rPr>
                <w:rFonts w:ascii="Times New Roman" w:eastAsia="Calibri" w:hAnsi="Times New Roman" w:cs="Times New Roman"/>
                <w:bCs/>
              </w:rPr>
              <w:t>ОК.01</w:t>
            </w:r>
          </w:p>
        </w:tc>
        <w:tc>
          <w:tcPr>
            <w:tcW w:w="2735" w:type="dxa"/>
          </w:tcPr>
          <w:p w14:paraId="00AA1600" w14:textId="77777777" w:rsidR="00F53279" w:rsidRPr="00F53279" w:rsidRDefault="00F53279" w:rsidP="00F53279">
            <w:pPr>
              <w:rPr>
                <w:rFonts w:ascii="Times New Roman" w:eastAsia="Calibri" w:hAnsi="Times New Roman" w:cs="Times New Roman"/>
                <w:b/>
              </w:rPr>
            </w:pPr>
            <w:r w:rsidRPr="00F53279">
              <w:rPr>
                <w:rFonts w:ascii="Times New Roman" w:eastAsia="Calibri" w:hAnsi="Times New Roman" w:cs="Times New Roman"/>
              </w:rPr>
              <w:t>распознавать задачу и/или проблему в профессиональном и/или социальном контексте, анализировать и выделять её составные части</w:t>
            </w:r>
          </w:p>
        </w:tc>
        <w:tc>
          <w:tcPr>
            <w:tcW w:w="2828" w:type="dxa"/>
          </w:tcPr>
          <w:p w14:paraId="181AB12E" w14:textId="77777777" w:rsidR="00F53279" w:rsidRPr="00F53279" w:rsidRDefault="00F53279" w:rsidP="00F53279">
            <w:pPr>
              <w:rPr>
                <w:rFonts w:ascii="Times New Roman" w:eastAsia="Calibri" w:hAnsi="Times New Roman" w:cs="Times New Roman"/>
              </w:rPr>
            </w:pPr>
            <w:r w:rsidRPr="00F53279">
              <w:rPr>
                <w:rFonts w:ascii="Times New Roman" w:eastAsia="Calibri" w:hAnsi="Times New Roman" w:cs="Times New Roman"/>
              </w:rPr>
              <w:t xml:space="preserve">актуальный профессиональный и социальный контекст, в котором приходится работать и жить </w:t>
            </w:r>
          </w:p>
        </w:tc>
        <w:tc>
          <w:tcPr>
            <w:tcW w:w="2919" w:type="dxa"/>
          </w:tcPr>
          <w:p w14:paraId="530BE783" w14:textId="77777777" w:rsidR="00F53279" w:rsidRPr="00F53279" w:rsidRDefault="00F53279" w:rsidP="00F53279">
            <w:pPr>
              <w:jc w:val="center"/>
              <w:rPr>
                <w:rFonts w:ascii="Times New Roman" w:eastAsia="Calibri" w:hAnsi="Times New Roman" w:cs="Times New Roman"/>
                <w:bCs/>
                <w:i/>
              </w:rPr>
            </w:pPr>
            <w:r w:rsidRPr="00F53279">
              <w:rPr>
                <w:rFonts w:ascii="Times New Roman" w:eastAsia="Calibri" w:hAnsi="Times New Roman" w:cs="Times New Roman"/>
                <w:bCs/>
                <w:i/>
              </w:rPr>
              <w:t>-</w:t>
            </w:r>
          </w:p>
        </w:tc>
      </w:tr>
      <w:tr w:rsidR="00F53279" w:rsidRPr="00F53279" w14:paraId="184DF84A" w14:textId="77777777" w:rsidTr="00AD5821">
        <w:tc>
          <w:tcPr>
            <w:tcW w:w="1146" w:type="dxa"/>
            <w:vMerge/>
          </w:tcPr>
          <w:p w14:paraId="1D6FFE5C" w14:textId="77777777" w:rsidR="00F53279" w:rsidRPr="00F53279" w:rsidRDefault="00F53279" w:rsidP="00F53279">
            <w:pPr>
              <w:rPr>
                <w:rFonts w:ascii="Times New Roman" w:eastAsia="Calibri" w:hAnsi="Times New Roman" w:cs="Times New Roman"/>
                <w:bCs/>
              </w:rPr>
            </w:pPr>
          </w:p>
        </w:tc>
        <w:tc>
          <w:tcPr>
            <w:tcW w:w="2735" w:type="dxa"/>
          </w:tcPr>
          <w:p w14:paraId="6C7DD9F9" w14:textId="77777777" w:rsidR="00F53279" w:rsidRPr="00F53279" w:rsidRDefault="00F53279" w:rsidP="00F53279">
            <w:pPr>
              <w:rPr>
                <w:rFonts w:ascii="Times New Roman" w:eastAsia="Calibri" w:hAnsi="Times New Roman" w:cs="Times New Roman"/>
              </w:rPr>
            </w:pPr>
            <w:r w:rsidRPr="00F53279">
              <w:rPr>
                <w:rFonts w:ascii="Times New Roman" w:eastAsia="Calibri" w:hAnsi="Times New Roman" w:cs="Times New Roman"/>
              </w:rPr>
              <w:t>определять этапы решения задачи, составлять план действия, реализовывать составленный план, определять необходимые ресурсы</w:t>
            </w:r>
          </w:p>
        </w:tc>
        <w:tc>
          <w:tcPr>
            <w:tcW w:w="2828" w:type="dxa"/>
          </w:tcPr>
          <w:p w14:paraId="33201B65" w14:textId="77777777" w:rsidR="00F53279" w:rsidRPr="00F53279" w:rsidRDefault="00F53279" w:rsidP="00F53279">
            <w:pPr>
              <w:rPr>
                <w:rFonts w:ascii="Times New Roman" w:eastAsia="Calibri" w:hAnsi="Times New Roman" w:cs="Times New Roman"/>
              </w:rPr>
            </w:pPr>
            <w:r w:rsidRPr="00F53279">
              <w:rPr>
                <w:rFonts w:ascii="Times New Roman" w:eastAsia="Calibri" w:hAnsi="Times New Roman" w:cs="Times New Roman"/>
              </w:rPr>
              <w:t>структура плана для решения задач, алгоритмы выполнения работ в профессиональной и смежных областях</w:t>
            </w:r>
          </w:p>
        </w:tc>
        <w:tc>
          <w:tcPr>
            <w:tcW w:w="2919" w:type="dxa"/>
          </w:tcPr>
          <w:p w14:paraId="71C7C7EE" w14:textId="77777777" w:rsidR="00F53279" w:rsidRPr="00F53279" w:rsidRDefault="00F53279" w:rsidP="00F53279">
            <w:pPr>
              <w:jc w:val="center"/>
              <w:rPr>
                <w:rFonts w:ascii="Times New Roman" w:eastAsia="Calibri" w:hAnsi="Times New Roman" w:cs="Times New Roman"/>
                <w:bCs/>
                <w:i/>
              </w:rPr>
            </w:pPr>
            <w:r w:rsidRPr="00F53279">
              <w:rPr>
                <w:rFonts w:ascii="Times New Roman" w:eastAsia="Calibri" w:hAnsi="Times New Roman" w:cs="Times New Roman"/>
                <w:bCs/>
                <w:i/>
              </w:rPr>
              <w:t>-</w:t>
            </w:r>
          </w:p>
        </w:tc>
      </w:tr>
      <w:tr w:rsidR="00F53279" w:rsidRPr="00F53279" w14:paraId="382C8839" w14:textId="77777777" w:rsidTr="00AD5821">
        <w:tc>
          <w:tcPr>
            <w:tcW w:w="1146" w:type="dxa"/>
            <w:vMerge/>
          </w:tcPr>
          <w:p w14:paraId="023AE80F" w14:textId="77777777" w:rsidR="00F53279" w:rsidRPr="00F53279" w:rsidRDefault="00F53279" w:rsidP="00F53279">
            <w:pPr>
              <w:rPr>
                <w:rFonts w:ascii="Times New Roman" w:eastAsia="Calibri" w:hAnsi="Times New Roman" w:cs="Times New Roman"/>
                <w:bCs/>
              </w:rPr>
            </w:pPr>
          </w:p>
        </w:tc>
        <w:tc>
          <w:tcPr>
            <w:tcW w:w="2735" w:type="dxa"/>
          </w:tcPr>
          <w:p w14:paraId="28E52B44" w14:textId="77777777" w:rsidR="00F53279" w:rsidRPr="00F53279" w:rsidRDefault="00F53279" w:rsidP="00F53279">
            <w:pPr>
              <w:rPr>
                <w:rFonts w:ascii="Times New Roman" w:eastAsia="Calibri" w:hAnsi="Times New Roman" w:cs="Times New Roman"/>
              </w:rPr>
            </w:pPr>
            <w:r w:rsidRPr="00F53279">
              <w:rPr>
                <w:rFonts w:ascii="Times New Roman" w:eastAsia="Calibri" w:hAnsi="Times New Roman" w:cs="Times New Roman"/>
              </w:rPr>
              <w:t>выявлять и эффективно искать информацию, необходимую для решения задачи и/или проблемы</w:t>
            </w:r>
          </w:p>
        </w:tc>
        <w:tc>
          <w:tcPr>
            <w:tcW w:w="2828" w:type="dxa"/>
          </w:tcPr>
          <w:p w14:paraId="7AB9A2CC" w14:textId="77777777" w:rsidR="00F53279" w:rsidRPr="00F53279" w:rsidRDefault="00F53279" w:rsidP="00F53279">
            <w:pPr>
              <w:rPr>
                <w:rFonts w:ascii="Times New Roman" w:eastAsia="Calibri" w:hAnsi="Times New Roman" w:cs="Times New Roman"/>
                <w:b/>
              </w:rPr>
            </w:pPr>
            <w:r w:rsidRPr="00F53279">
              <w:rPr>
                <w:rFonts w:ascii="Times New Roman" w:eastAsia="Calibri" w:hAnsi="Times New Roman" w:cs="Times New Roman"/>
              </w:rPr>
              <w:t>основные источники информации и ресурсы для решения задач и/или проблем в профессиональном и/или социальном контексте</w:t>
            </w:r>
          </w:p>
        </w:tc>
        <w:tc>
          <w:tcPr>
            <w:tcW w:w="2919" w:type="dxa"/>
          </w:tcPr>
          <w:p w14:paraId="3EA76DD0" w14:textId="77777777" w:rsidR="00F53279" w:rsidRPr="00F53279" w:rsidRDefault="00F53279" w:rsidP="00F53279">
            <w:pPr>
              <w:jc w:val="center"/>
              <w:rPr>
                <w:rFonts w:ascii="Times New Roman" w:eastAsia="Calibri" w:hAnsi="Times New Roman" w:cs="Times New Roman"/>
                <w:bCs/>
                <w:i/>
              </w:rPr>
            </w:pPr>
            <w:r w:rsidRPr="00F53279">
              <w:rPr>
                <w:rFonts w:ascii="Times New Roman" w:eastAsia="Calibri" w:hAnsi="Times New Roman" w:cs="Times New Roman"/>
                <w:bCs/>
                <w:i/>
              </w:rPr>
              <w:t>-</w:t>
            </w:r>
          </w:p>
        </w:tc>
      </w:tr>
      <w:tr w:rsidR="00F53279" w:rsidRPr="00F53279" w14:paraId="3DC2E20E" w14:textId="77777777" w:rsidTr="00AD5821">
        <w:tc>
          <w:tcPr>
            <w:tcW w:w="1146" w:type="dxa"/>
            <w:vMerge/>
          </w:tcPr>
          <w:p w14:paraId="1F72CD5F" w14:textId="77777777" w:rsidR="00F53279" w:rsidRPr="00F53279" w:rsidRDefault="00F53279" w:rsidP="00F53279">
            <w:pPr>
              <w:rPr>
                <w:rFonts w:ascii="Times New Roman" w:eastAsia="Calibri" w:hAnsi="Times New Roman" w:cs="Times New Roman"/>
                <w:bCs/>
              </w:rPr>
            </w:pPr>
          </w:p>
        </w:tc>
        <w:tc>
          <w:tcPr>
            <w:tcW w:w="2735" w:type="dxa"/>
          </w:tcPr>
          <w:p w14:paraId="123D871D" w14:textId="77777777" w:rsidR="00F53279" w:rsidRPr="00F53279" w:rsidRDefault="00F53279" w:rsidP="00F53279">
            <w:pPr>
              <w:rPr>
                <w:rFonts w:ascii="Times New Roman" w:eastAsia="Calibri" w:hAnsi="Times New Roman" w:cs="Times New Roman"/>
              </w:rPr>
            </w:pPr>
            <w:r w:rsidRPr="00F53279">
              <w:rPr>
                <w:rFonts w:ascii="Times New Roman" w:eastAsia="Calibri" w:hAnsi="Times New Roman" w:cs="Times New Roman"/>
              </w:rPr>
              <w:t>владеть актуальными методами работы в профессиональной и смежных сферах</w:t>
            </w:r>
          </w:p>
        </w:tc>
        <w:tc>
          <w:tcPr>
            <w:tcW w:w="2828" w:type="dxa"/>
          </w:tcPr>
          <w:p w14:paraId="5D750F97" w14:textId="77777777" w:rsidR="00F53279" w:rsidRPr="00F53279" w:rsidRDefault="00F53279" w:rsidP="00F53279">
            <w:pPr>
              <w:rPr>
                <w:rFonts w:ascii="Times New Roman" w:eastAsia="Calibri" w:hAnsi="Times New Roman" w:cs="Times New Roman"/>
              </w:rPr>
            </w:pPr>
            <w:r w:rsidRPr="00F53279">
              <w:rPr>
                <w:rFonts w:ascii="Times New Roman" w:eastAsia="Calibri" w:hAnsi="Times New Roman" w:cs="Times New Roman"/>
              </w:rPr>
              <w:t>методы работы в профессиональной и смежных сферах</w:t>
            </w:r>
          </w:p>
        </w:tc>
        <w:tc>
          <w:tcPr>
            <w:tcW w:w="2919" w:type="dxa"/>
          </w:tcPr>
          <w:p w14:paraId="6EE40C90" w14:textId="77777777" w:rsidR="00F53279" w:rsidRPr="00F53279" w:rsidRDefault="00F53279" w:rsidP="00F53279">
            <w:pPr>
              <w:jc w:val="center"/>
              <w:rPr>
                <w:rFonts w:ascii="Times New Roman" w:eastAsia="Calibri" w:hAnsi="Times New Roman" w:cs="Times New Roman"/>
                <w:bCs/>
                <w:i/>
              </w:rPr>
            </w:pPr>
            <w:r w:rsidRPr="00F53279">
              <w:rPr>
                <w:rFonts w:ascii="Times New Roman" w:eastAsia="Calibri" w:hAnsi="Times New Roman" w:cs="Times New Roman"/>
                <w:bCs/>
                <w:i/>
              </w:rPr>
              <w:t>-</w:t>
            </w:r>
          </w:p>
        </w:tc>
      </w:tr>
      <w:tr w:rsidR="00F53279" w:rsidRPr="00F53279" w14:paraId="05E3A0CA" w14:textId="77777777" w:rsidTr="00AD5821">
        <w:tc>
          <w:tcPr>
            <w:tcW w:w="1146" w:type="dxa"/>
            <w:vMerge/>
          </w:tcPr>
          <w:p w14:paraId="786702BB" w14:textId="77777777" w:rsidR="00F53279" w:rsidRPr="00F53279" w:rsidRDefault="00F53279" w:rsidP="00F53279">
            <w:pPr>
              <w:rPr>
                <w:rFonts w:ascii="Times New Roman" w:eastAsia="Calibri" w:hAnsi="Times New Roman" w:cs="Times New Roman"/>
                <w:bCs/>
              </w:rPr>
            </w:pPr>
          </w:p>
        </w:tc>
        <w:tc>
          <w:tcPr>
            <w:tcW w:w="2735" w:type="dxa"/>
          </w:tcPr>
          <w:p w14:paraId="22E0C35C" w14:textId="77777777" w:rsidR="00F53279" w:rsidRPr="00F53279" w:rsidRDefault="00F53279" w:rsidP="00F53279">
            <w:pPr>
              <w:rPr>
                <w:rFonts w:ascii="Times New Roman" w:eastAsia="Calibri" w:hAnsi="Times New Roman" w:cs="Times New Roman"/>
              </w:rPr>
            </w:pPr>
            <w:r w:rsidRPr="00F53279">
              <w:rPr>
                <w:rFonts w:ascii="Times New Roman" w:eastAsia="Calibri" w:hAnsi="Times New Roman" w:cs="Times New Roman"/>
              </w:rPr>
              <w:t>оценивать результат и последствия своих действий (самостоятельно или с помощью наставника)</w:t>
            </w:r>
          </w:p>
        </w:tc>
        <w:tc>
          <w:tcPr>
            <w:tcW w:w="2828" w:type="dxa"/>
          </w:tcPr>
          <w:p w14:paraId="23B36AFA" w14:textId="77777777" w:rsidR="00F53279" w:rsidRPr="00F53279" w:rsidRDefault="00F53279" w:rsidP="00F53279">
            <w:pPr>
              <w:rPr>
                <w:rFonts w:ascii="Times New Roman" w:eastAsia="Calibri" w:hAnsi="Times New Roman" w:cs="Times New Roman"/>
              </w:rPr>
            </w:pPr>
            <w:r w:rsidRPr="00F53279">
              <w:rPr>
                <w:rFonts w:ascii="Times New Roman" w:eastAsia="Calibri" w:hAnsi="Times New Roman" w:cs="Times New Roman"/>
              </w:rPr>
              <w:t>порядок оценки результатов решения задач профессиональной деятельности</w:t>
            </w:r>
          </w:p>
        </w:tc>
        <w:tc>
          <w:tcPr>
            <w:tcW w:w="2919" w:type="dxa"/>
          </w:tcPr>
          <w:p w14:paraId="351BC865" w14:textId="77777777" w:rsidR="00F53279" w:rsidRPr="00F53279" w:rsidRDefault="00F53279" w:rsidP="00F53279">
            <w:pPr>
              <w:jc w:val="center"/>
              <w:rPr>
                <w:rFonts w:ascii="Times New Roman" w:eastAsia="Calibri" w:hAnsi="Times New Roman" w:cs="Times New Roman"/>
                <w:bCs/>
                <w:i/>
              </w:rPr>
            </w:pPr>
            <w:r w:rsidRPr="00F53279">
              <w:rPr>
                <w:rFonts w:ascii="Times New Roman" w:eastAsia="Calibri" w:hAnsi="Times New Roman" w:cs="Times New Roman"/>
                <w:bCs/>
                <w:i/>
              </w:rPr>
              <w:t>-</w:t>
            </w:r>
          </w:p>
        </w:tc>
      </w:tr>
      <w:tr w:rsidR="00F53279" w:rsidRPr="00F53279" w14:paraId="055711CF" w14:textId="77777777" w:rsidTr="00AD5821">
        <w:tc>
          <w:tcPr>
            <w:tcW w:w="1146" w:type="dxa"/>
            <w:vMerge w:val="restart"/>
          </w:tcPr>
          <w:p w14:paraId="089C0D8C" w14:textId="77777777" w:rsidR="00F53279" w:rsidRPr="00F53279" w:rsidRDefault="00F53279" w:rsidP="00F53279">
            <w:pPr>
              <w:rPr>
                <w:rFonts w:ascii="Times New Roman" w:eastAsia="Calibri" w:hAnsi="Times New Roman" w:cs="Times New Roman"/>
                <w:bCs/>
              </w:rPr>
            </w:pPr>
            <w:r w:rsidRPr="00F53279">
              <w:rPr>
                <w:rFonts w:ascii="Times New Roman" w:eastAsia="Calibri" w:hAnsi="Times New Roman" w:cs="Times New Roman"/>
                <w:bCs/>
              </w:rPr>
              <w:lastRenderedPageBreak/>
              <w:t>ОК.02</w:t>
            </w:r>
          </w:p>
          <w:p w14:paraId="65C0751F" w14:textId="77777777" w:rsidR="00F53279" w:rsidRPr="00F53279" w:rsidRDefault="00F53279" w:rsidP="00F53279">
            <w:pPr>
              <w:rPr>
                <w:rFonts w:ascii="Times New Roman" w:eastAsia="Calibri" w:hAnsi="Times New Roman" w:cs="Times New Roman"/>
                <w:bCs/>
              </w:rPr>
            </w:pPr>
          </w:p>
        </w:tc>
        <w:tc>
          <w:tcPr>
            <w:tcW w:w="2735" w:type="dxa"/>
          </w:tcPr>
          <w:p w14:paraId="235A081F" w14:textId="77777777" w:rsidR="00F53279" w:rsidRPr="00F53279" w:rsidRDefault="00F53279" w:rsidP="00F53279">
            <w:pPr>
              <w:rPr>
                <w:rFonts w:ascii="Times New Roman" w:eastAsia="Calibri" w:hAnsi="Times New Roman" w:cs="Times New Roman"/>
                <w:b/>
              </w:rPr>
            </w:pPr>
            <w:r w:rsidRPr="00F53279">
              <w:rPr>
                <w:rFonts w:ascii="Times New Roman" w:eastAsia="Calibri" w:hAnsi="Times New Roman" w:cs="Times New Roman"/>
              </w:rPr>
              <w:t>определять задачи для поиска информации, планировать процесс поиска, выбирать необходимые источники информации</w:t>
            </w:r>
          </w:p>
        </w:tc>
        <w:tc>
          <w:tcPr>
            <w:tcW w:w="2828" w:type="dxa"/>
          </w:tcPr>
          <w:p w14:paraId="4FF64947" w14:textId="77777777" w:rsidR="00F53279" w:rsidRPr="00F53279" w:rsidRDefault="00F53279" w:rsidP="00F53279">
            <w:pPr>
              <w:rPr>
                <w:rFonts w:ascii="Times New Roman" w:eastAsia="Calibri" w:hAnsi="Times New Roman" w:cs="Times New Roman"/>
                <w:b/>
              </w:rPr>
            </w:pPr>
            <w:r w:rsidRPr="00F53279">
              <w:rPr>
                <w:rFonts w:ascii="Times New Roman" w:eastAsia="Calibri" w:hAnsi="Times New Roman" w:cs="Times New Roman"/>
              </w:rPr>
              <w:t>номенклатура информационных источников, применяемых в профессиональной деятельности</w:t>
            </w:r>
          </w:p>
        </w:tc>
        <w:tc>
          <w:tcPr>
            <w:tcW w:w="2919" w:type="dxa"/>
          </w:tcPr>
          <w:p w14:paraId="36661597" w14:textId="77777777" w:rsidR="00F53279" w:rsidRPr="00F53279" w:rsidRDefault="00F53279" w:rsidP="00F53279">
            <w:pPr>
              <w:jc w:val="center"/>
              <w:rPr>
                <w:rFonts w:ascii="Times New Roman" w:eastAsia="Calibri" w:hAnsi="Times New Roman" w:cs="Times New Roman"/>
                <w:bCs/>
                <w:i/>
              </w:rPr>
            </w:pPr>
            <w:r w:rsidRPr="00F53279">
              <w:rPr>
                <w:rFonts w:ascii="Times New Roman" w:eastAsia="Calibri" w:hAnsi="Times New Roman" w:cs="Times New Roman"/>
                <w:bCs/>
                <w:i/>
              </w:rPr>
              <w:t>-</w:t>
            </w:r>
          </w:p>
        </w:tc>
      </w:tr>
      <w:tr w:rsidR="00F53279" w:rsidRPr="00F53279" w14:paraId="65DF3B08" w14:textId="77777777" w:rsidTr="00AD5821">
        <w:tc>
          <w:tcPr>
            <w:tcW w:w="1146" w:type="dxa"/>
            <w:vMerge/>
          </w:tcPr>
          <w:p w14:paraId="7852DE67" w14:textId="77777777" w:rsidR="00F53279" w:rsidRPr="00F53279" w:rsidRDefault="00F53279" w:rsidP="00F53279">
            <w:pPr>
              <w:rPr>
                <w:rFonts w:ascii="Times New Roman" w:eastAsia="Calibri" w:hAnsi="Times New Roman" w:cs="Times New Roman"/>
                <w:bCs/>
              </w:rPr>
            </w:pPr>
          </w:p>
        </w:tc>
        <w:tc>
          <w:tcPr>
            <w:tcW w:w="2735" w:type="dxa"/>
          </w:tcPr>
          <w:p w14:paraId="1E2B1C11" w14:textId="77777777" w:rsidR="00F53279" w:rsidRPr="00F53279" w:rsidRDefault="00F53279" w:rsidP="00F53279">
            <w:pPr>
              <w:rPr>
                <w:rFonts w:ascii="Times New Roman" w:eastAsia="Calibri" w:hAnsi="Times New Roman" w:cs="Times New Roman"/>
                <w:b/>
              </w:rPr>
            </w:pPr>
            <w:r w:rsidRPr="00F53279">
              <w:rPr>
                <w:rFonts w:ascii="Times New Roman" w:eastAsia="Calibri" w:hAnsi="Times New Roman" w:cs="Times New Roman"/>
              </w:rPr>
              <w:t>выделять наиболее значимое в перечне информации, структурировать получаемую информацию, оформлять результаты поиска</w:t>
            </w:r>
          </w:p>
        </w:tc>
        <w:tc>
          <w:tcPr>
            <w:tcW w:w="2828" w:type="dxa"/>
          </w:tcPr>
          <w:p w14:paraId="76E07B62" w14:textId="77777777" w:rsidR="00F53279" w:rsidRPr="00F53279" w:rsidRDefault="00F53279" w:rsidP="00F53279">
            <w:pPr>
              <w:rPr>
                <w:rFonts w:ascii="Times New Roman" w:eastAsia="Calibri" w:hAnsi="Times New Roman" w:cs="Times New Roman"/>
                <w:b/>
              </w:rPr>
            </w:pPr>
            <w:r w:rsidRPr="00F53279">
              <w:rPr>
                <w:rFonts w:ascii="Times New Roman" w:eastAsia="Calibri" w:hAnsi="Times New Roman" w:cs="Times New Roman"/>
              </w:rPr>
              <w:t>приемы структурирования информации</w:t>
            </w:r>
          </w:p>
        </w:tc>
        <w:tc>
          <w:tcPr>
            <w:tcW w:w="2919" w:type="dxa"/>
          </w:tcPr>
          <w:p w14:paraId="1CEA5C2F" w14:textId="77777777" w:rsidR="00F53279" w:rsidRPr="00F53279" w:rsidRDefault="00F53279" w:rsidP="00F53279">
            <w:pPr>
              <w:jc w:val="center"/>
              <w:rPr>
                <w:rFonts w:ascii="Times New Roman" w:eastAsia="Calibri" w:hAnsi="Times New Roman" w:cs="Times New Roman"/>
                <w:bCs/>
              </w:rPr>
            </w:pPr>
            <w:r w:rsidRPr="00F53279">
              <w:rPr>
                <w:rFonts w:ascii="Times New Roman" w:eastAsia="Calibri" w:hAnsi="Times New Roman" w:cs="Times New Roman"/>
                <w:bCs/>
              </w:rPr>
              <w:t>-</w:t>
            </w:r>
          </w:p>
        </w:tc>
      </w:tr>
      <w:tr w:rsidR="00F53279" w:rsidRPr="00F53279" w14:paraId="00ED64F6" w14:textId="77777777" w:rsidTr="00AD5821">
        <w:trPr>
          <w:trHeight w:val="327"/>
        </w:trPr>
        <w:tc>
          <w:tcPr>
            <w:tcW w:w="1146" w:type="dxa"/>
            <w:vMerge/>
          </w:tcPr>
          <w:p w14:paraId="3FE89871" w14:textId="77777777" w:rsidR="00F53279" w:rsidRPr="00F53279" w:rsidRDefault="00F53279" w:rsidP="00F53279">
            <w:pPr>
              <w:rPr>
                <w:rFonts w:ascii="Times New Roman" w:eastAsia="Calibri" w:hAnsi="Times New Roman" w:cs="Times New Roman"/>
                <w:bCs/>
              </w:rPr>
            </w:pPr>
          </w:p>
        </w:tc>
        <w:tc>
          <w:tcPr>
            <w:tcW w:w="2735" w:type="dxa"/>
          </w:tcPr>
          <w:p w14:paraId="592D0E87" w14:textId="77777777" w:rsidR="00F53279" w:rsidRPr="00F53279" w:rsidRDefault="00F53279" w:rsidP="00F53279">
            <w:pPr>
              <w:rPr>
                <w:rFonts w:ascii="Times New Roman" w:eastAsia="Calibri" w:hAnsi="Times New Roman" w:cs="Times New Roman"/>
              </w:rPr>
            </w:pPr>
            <w:r w:rsidRPr="00F53279">
              <w:rPr>
                <w:rFonts w:ascii="Times New Roman" w:eastAsia="Calibri" w:hAnsi="Times New Roman" w:cs="Times New Roman"/>
              </w:rPr>
              <w:t>оценивать практическую значимость результатов поиска</w:t>
            </w:r>
          </w:p>
        </w:tc>
        <w:tc>
          <w:tcPr>
            <w:tcW w:w="2828" w:type="dxa"/>
          </w:tcPr>
          <w:p w14:paraId="309324F7" w14:textId="77777777" w:rsidR="00F53279" w:rsidRPr="00F53279" w:rsidRDefault="00F53279" w:rsidP="00F53279">
            <w:pPr>
              <w:rPr>
                <w:rFonts w:ascii="Times New Roman" w:eastAsia="Calibri" w:hAnsi="Times New Roman" w:cs="Times New Roman"/>
              </w:rPr>
            </w:pPr>
            <w:r w:rsidRPr="00F53279">
              <w:rPr>
                <w:rFonts w:ascii="Times New Roman" w:eastAsia="Calibri" w:hAnsi="Times New Roman" w:cs="Times New Roman"/>
              </w:rPr>
              <w:t>формат оформления результатов поиска информации</w:t>
            </w:r>
          </w:p>
        </w:tc>
        <w:tc>
          <w:tcPr>
            <w:tcW w:w="2919" w:type="dxa"/>
          </w:tcPr>
          <w:p w14:paraId="17FDDBFE" w14:textId="77777777" w:rsidR="00F53279" w:rsidRPr="00F53279" w:rsidRDefault="00F53279" w:rsidP="00F53279">
            <w:pPr>
              <w:jc w:val="center"/>
              <w:rPr>
                <w:rFonts w:ascii="Times New Roman" w:eastAsia="Calibri" w:hAnsi="Times New Roman" w:cs="Times New Roman"/>
                <w:bCs/>
                <w:i/>
              </w:rPr>
            </w:pPr>
            <w:r w:rsidRPr="00F53279">
              <w:rPr>
                <w:rFonts w:ascii="Times New Roman" w:eastAsia="Calibri" w:hAnsi="Times New Roman" w:cs="Times New Roman"/>
                <w:bCs/>
                <w:i/>
              </w:rPr>
              <w:t>-</w:t>
            </w:r>
          </w:p>
        </w:tc>
      </w:tr>
      <w:tr w:rsidR="00F53279" w:rsidRPr="00F53279" w14:paraId="58A4E10B" w14:textId="77777777" w:rsidTr="00AD5821">
        <w:trPr>
          <w:trHeight w:val="1034"/>
        </w:trPr>
        <w:tc>
          <w:tcPr>
            <w:tcW w:w="1146" w:type="dxa"/>
            <w:vMerge/>
          </w:tcPr>
          <w:p w14:paraId="2E46E1FF" w14:textId="77777777" w:rsidR="00F53279" w:rsidRPr="00F53279" w:rsidRDefault="00F53279" w:rsidP="00F53279">
            <w:pPr>
              <w:rPr>
                <w:rFonts w:ascii="Times New Roman" w:eastAsia="Calibri" w:hAnsi="Times New Roman" w:cs="Times New Roman"/>
                <w:bCs/>
              </w:rPr>
            </w:pPr>
          </w:p>
        </w:tc>
        <w:tc>
          <w:tcPr>
            <w:tcW w:w="2735" w:type="dxa"/>
          </w:tcPr>
          <w:p w14:paraId="7058C90E" w14:textId="77777777" w:rsidR="00F53279" w:rsidRPr="00F53279" w:rsidRDefault="00F53279" w:rsidP="00F53279">
            <w:pPr>
              <w:rPr>
                <w:rFonts w:ascii="Times New Roman" w:eastAsia="Calibri" w:hAnsi="Times New Roman" w:cs="Times New Roman"/>
              </w:rPr>
            </w:pPr>
            <w:r w:rsidRPr="00F53279">
              <w:rPr>
                <w:rFonts w:ascii="Times New Roman" w:eastAsia="Calibri" w:hAnsi="Times New Roman" w:cs="Times New Roman"/>
              </w:rPr>
              <w:t>применять средства информационных технологий для решения профессиональных задач</w:t>
            </w:r>
          </w:p>
        </w:tc>
        <w:tc>
          <w:tcPr>
            <w:tcW w:w="2828" w:type="dxa"/>
          </w:tcPr>
          <w:p w14:paraId="19260620" w14:textId="77777777" w:rsidR="00F53279" w:rsidRPr="00F53279" w:rsidRDefault="00F53279" w:rsidP="00F53279">
            <w:pPr>
              <w:rPr>
                <w:rFonts w:ascii="Times New Roman" w:eastAsia="Calibri" w:hAnsi="Times New Roman" w:cs="Times New Roman"/>
                <w:b/>
              </w:rPr>
            </w:pPr>
            <w:r w:rsidRPr="00F53279">
              <w:rPr>
                <w:rFonts w:ascii="Times New Roman" w:eastAsia="Calibri" w:hAnsi="Times New Roman" w:cs="Times New Roman"/>
              </w:rPr>
              <w:t xml:space="preserve">современные средства и устройства информатизации, порядок их применения и </w:t>
            </w:r>
          </w:p>
        </w:tc>
        <w:tc>
          <w:tcPr>
            <w:tcW w:w="2919" w:type="dxa"/>
          </w:tcPr>
          <w:p w14:paraId="62C5C85F" w14:textId="77777777" w:rsidR="00F53279" w:rsidRPr="00F53279" w:rsidRDefault="00F53279" w:rsidP="00F53279">
            <w:pPr>
              <w:jc w:val="center"/>
              <w:rPr>
                <w:rFonts w:ascii="Times New Roman" w:eastAsia="Calibri" w:hAnsi="Times New Roman" w:cs="Times New Roman"/>
                <w:bCs/>
                <w:i/>
              </w:rPr>
            </w:pPr>
            <w:r w:rsidRPr="00F53279">
              <w:rPr>
                <w:rFonts w:ascii="Times New Roman" w:eastAsia="Calibri" w:hAnsi="Times New Roman" w:cs="Times New Roman"/>
                <w:bCs/>
                <w:i/>
              </w:rPr>
              <w:t>-</w:t>
            </w:r>
          </w:p>
        </w:tc>
      </w:tr>
      <w:tr w:rsidR="00F53279" w:rsidRPr="00F53279" w14:paraId="15C94803" w14:textId="77777777" w:rsidTr="00AD5821">
        <w:trPr>
          <w:trHeight w:val="327"/>
        </w:trPr>
        <w:tc>
          <w:tcPr>
            <w:tcW w:w="1146" w:type="dxa"/>
            <w:vMerge/>
          </w:tcPr>
          <w:p w14:paraId="485A387D" w14:textId="77777777" w:rsidR="00F53279" w:rsidRPr="00F53279" w:rsidRDefault="00F53279" w:rsidP="00F53279">
            <w:pPr>
              <w:rPr>
                <w:rFonts w:ascii="Times New Roman" w:eastAsia="Calibri" w:hAnsi="Times New Roman" w:cs="Times New Roman"/>
                <w:bCs/>
              </w:rPr>
            </w:pPr>
          </w:p>
        </w:tc>
        <w:tc>
          <w:tcPr>
            <w:tcW w:w="2735" w:type="dxa"/>
          </w:tcPr>
          <w:p w14:paraId="4835F6EA" w14:textId="77777777" w:rsidR="00F53279" w:rsidRPr="00F53279" w:rsidRDefault="00F53279" w:rsidP="00F53279">
            <w:pPr>
              <w:rPr>
                <w:rFonts w:ascii="Times New Roman" w:eastAsia="Calibri" w:hAnsi="Times New Roman" w:cs="Times New Roman"/>
                <w:b/>
              </w:rPr>
            </w:pPr>
            <w:r w:rsidRPr="00F53279">
              <w:rPr>
                <w:rFonts w:ascii="Times New Roman" w:eastAsia="Calibri" w:hAnsi="Times New Roman" w:cs="Times New Roman"/>
              </w:rPr>
              <w:t>использовать современное программное обеспечение в профессиональной деятельности</w:t>
            </w:r>
          </w:p>
        </w:tc>
        <w:tc>
          <w:tcPr>
            <w:tcW w:w="2828" w:type="dxa"/>
            <w:vMerge w:val="restart"/>
          </w:tcPr>
          <w:p w14:paraId="594E513D" w14:textId="77777777" w:rsidR="00F53279" w:rsidRPr="00F53279" w:rsidRDefault="00F53279" w:rsidP="00F53279">
            <w:pPr>
              <w:rPr>
                <w:rFonts w:ascii="Times New Roman" w:eastAsia="Calibri" w:hAnsi="Times New Roman" w:cs="Times New Roman"/>
              </w:rPr>
            </w:pPr>
            <w:r w:rsidRPr="00F53279">
              <w:rPr>
                <w:rFonts w:ascii="Times New Roman" w:eastAsia="Calibri" w:hAnsi="Times New Roman" w:cs="Times New Roman"/>
              </w:rPr>
              <w:t>программное обеспечение в профессиональной деятельности, в том числе цифровые средства</w:t>
            </w:r>
          </w:p>
        </w:tc>
        <w:tc>
          <w:tcPr>
            <w:tcW w:w="2919" w:type="dxa"/>
          </w:tcPr>
          <w:p w14:paraId="2C8F7005" w14:textId="77777777" w:rsidR="00F53279" w:rsidRPr="00F53279" w:rsidRDefault="00F53279" w:rsidP="00F53279">
            <w:pPr>
              <w:jc w:val="center"/>
              <w:rPr>
                <w:rFonts w:ascii="Times New Roman" w:eastAsia="Calibri" w:hAnsi="Times New Roman" w:cs="Times New Roman"/>
                <w:bCs/>
                <w:i/>
              </w:rPr>
            </w:pPr>
            <w:r w:rsidRPr="00F53279">
              <w:rPr>
                <w:rFonts w:ascii="Times New Roman" w:eastAsia="Calibri" w:hAnsi="Times New Roman" w:cs="Times New Roman"/>
                <w:bCs/>
                <w:i/>
              </w:rPr>
              <w:t>-</w:t>
            </w:r>
          </w:p>
        </w:tc>
      </w:tr>
      <w:tr w:rsidR="00F53279" w:rsidRPr="00F53279" w14:paraId="5A32C598" w14:textId="77777777" w:rsidTr="00AD5821">
        <w:trPr>
          <w:trHeight w:val="327"/>
        </w:trPr>
        <w:tc>
          <w:tcPr>
            <w:tcW w:w="1146" w:type="dxa"/>
            <w:vMerge/>
          </w:tcPr>
          <w:p w14:paraId="65DC468C" w14:textId="77777777" w:rsidR="00F53279" w:rsidRPr="00F53279" w:rsidRDefault="00F53279" w:rsidP="00F53279">
            <w:pPr>
              <w:rPr>
                <w:rFonts w:ascii="Times New Roman" w:eastAsia="Calibri" w:hAnsi="Times New Roman" w:cs="Times New Roman"/>
                <w:bCs/>
              </w:rPr>
            </w:pPr>
          </w:p>
        </w:tc>
        <w:tc>
          <w:tcPr>
            <w:tcW w:w="2735" w:type="dxa"/>
          </w:tcPr>
          <w:p w14:paraId="4E8B502F" w14:textId="77777777" w:rsidR="00F53279" w:rsidRPr="00F53279" w:rsidRDefault="00F53279" w:rsidP="00F53279">
            <w:pPr>
              <w:rPr>
                <w:rFonts w:ascii="Times New Roman" w:eastAsia="Calibri" w:hAnsi="Times New Roman" w:cs="Times New Roman"/>
                <w:b/>
              </w:rPr>
            </w:pPr>
            <w:r w:rsidRPr="00F53279">
              <w:rPr>
                <w:rFonts w:ascii="Times New Roman" w:eastAsia="Calibri" w:hAnsi="Times New Roman" w:cs="Times New Roman"/>
              </w:rPr>
              <w:t>использовать различные цифровые средства для решения профессиональных задач</w:t>
            </w:r>
          </w:p>
        </w:tc>
        <w:tc>
          <w:tcPr>
            <w:tcW w:w="2828" w:type="dxa"/>
            <w:vMerge/>
          </w:tcPr>
          <w:p w14:paraId="5190076B" w14:textId="77777777" w:rsidR="00F53279" w:rsidRPr="00F53279" w:rsidRDefault="00F53279" w:rsidP="00F53279">
            <w:pPr>
              <w:rPr>
                <w:rFonts w:ascii="Times New Roman" w:eastAsia="Calibri" w:hAnsi="Times New Roman" w:cs="Times New Roman"/>
                <w:b/>
              </w:rPr>
            </w:pPr>
          </w:p>
        </w:tc>
        <w:tc>
          <w:tcPr>
            <w:tcW w:w="2919" w:type="dxa"/>
          </w:tcPr>
          <w:p w14:paraId="1D7986BD" w14:textId="77777777" w:rsidR="00F53279" w:rsidRPr="00F53279" w:rsidRDefault="00F53279" w:rsidP="00F53279">
            <w:pPr>
              <w:jc w:val="center"/>
              <w:rPr>
                <w:rFonts w:ascii="Times New Roman" w:eastAsia="Calibri" w:hAnsi="Times New Roman" w:cs="Times New Roman"/>
                <w:bCs/>
                <w:i/>
              </w:rPr>
            </w:pPr>
            <w:r w:rsidRPr="00F53279">
              <w:rPr>
                <w:rFonts w:ascii="Times New Roman" w:eastAsia="Calibri" w:hAnsi="Times New Roman" w:cs="Times New Roman"/>
                <w:bCs/>
                <w:i/>
              </w:rPr>
              <w:t>-</w:t>
            </w:r>
          </w:p>
        </w:tc>
      </w:tr>
      <w:tr w:rsidR="00F53279" w:rsidRPr="00F53279" w14:paraId="5273529B" w14:textId="77777777" w:rsidTr="00AD5821">
        <w:trPr>
          <w:trHeight w:val="327"/>
        </w:trPr>
        <w:tc>
          <w:tcPr>
            <w:tcW w:w="1146" w:type="dxa"/>
            <w:vMerge w:val="restart"/>
          </w:tcPr>
          <w:p w14:paraId="68D33640" w14:textId="77777777" w:rsidR="00F53279" w:rsidRPr="00F53279" w:rsidRDefault="00F53279" w:rsidP="00F53279">
            <w:pPr>
              <w:rPr>
                <w:rFonts w:ascii="Times New Roman" w:eastAsia="Calibri" w:hAnsi="Times New Roman" w:cs="Times New Roman"/>
                <w:bCs/>
              </w:rPr>
            </w:pPr>
            <w:r w:rsidRPr="00F53279">
              <w:rPr>
                <w:rFonts w:ascii="Times New Roman" w:eastAsia="Calibri" w:hAnsi="Times New Roman" w:cs="Times New Roman"/>
                <w:bCs/>
              </w:rPr>
              <w:t>ОК.05</w:t>
            </w:r>
          </w:p>
        </w:tc>
        <w:tc>
          <w:tcPr>
            <w:tcW w:w="2735" w:type="dxa"/>
          </w:tcPr>
          <w:p w14:paraId="09D533E2" w14:textId="77777777" w:rsidR="00F53279" w:rsidRPr="00F53279" w:rsidRDefault="00F53279" w:rsidP="00F53279">
            <w:pPr>
              <w:rPr>
                <w:rFonts w:ascii="Times New Roman" w:eastAsia="Calibri" w:hAnsi="Times New Roman" w:cs="Times New Roman"/>
                <w:b/>
              </w:rPr>
            </w:pPr>
            <w:r w:rsidRPr="00F53279">
              <w:rPr>
                <w:rFonts w:ascii="Times New Roman" w:eastAsia="Calibri" w:hAnsi="Times New Roman" w:cs="Times New Roman"/>
              </w:rPr>
              <w:t>грамотно излагать свои мысли и оформлять документы по профессиональной тематике на государственном языке</w:t>
            </w:r>
          </w:p>
        </w:tc>
        <w:tc>
          <w:tcPr>
            <w:tcW w:w="2828" w:type="dxa"/>
          </w:tcPr>
          <w:p w14:paraId="53341787" w14:textId="77777777" w:rsidR="00F53279" w:rsidRPr="00F53279" w:rsidRDefault="00F53279" w:rsidP="00F53279">
            <w:pPr>
              <w:rPr>
                <w:rFonts w:ascii="Times New Roman" w:eastAsia="Calibri" w:hAnsi="Times New Roman" w:cs="Times New Roman"/>
              </w:rPr>
            </w:pPr>
            <w:r w:rsidRPr="00F53279">
              <w:rPr>
                <w:rFonts w:ascii="Times New Roman" w:eastAsia="Calibri" w:hAnsi="Times New Roman" w:cs="Times New Roman"/>
              </w:rPr>
              <w:t xml:space="preserve">правила оформления документов </w:t>
            </w:r>
          </w:p>
        </w:tc>
        <w:tc>
          <w:tcPr>
            <w:tcW w:w="2919" w:type="dxa"/>
          </w:tcPr>
          <w:p w14:paraId="10777940" w14:textId="77777777" w:rsidR="00F53279" w:rsidRPr="00F53279" w:rsidRDefault="00F53279" w:rsidP="00F53279">
            <w:pPr>
              <w:jc w:val="center"/>
              <w:rPr>
                <w:rFonts w:ascii="Times New Roman" w:eastAsia="Calibri" w:hAnsi="Times New Roman" w:cs="Times New Roman"/>
                <w:bCs/>
                <w:i/>
              </w:rPr>
            </w:pPr>
            <w:r w:rsidRPr="00F53279">
              <w:rPr>
                <w:rFonts w:ascii="Times New Roman" w:eastAsia="Calibri" w:hAnsi="Times New Roman" w:cs="Times New Roman"/>
                <w:bCs/>
                <w:i/>
              </w:rPr>
              <w:t>-</w:t>
            </w:r>
          </w:p>
        </w:tc>
      </w:tr>
      <w:tr w:rsidR="00F53279" w:rsidRPr="00F53279" w14:paraId="23F068B3" w14:textId="77777777" w:rsidTr="00AD5821">
        <w:trPr>
          <w:trHeight w:val="327"/>
        </w:trPr>
        <w:tc>
          <w:tcPr>
            <w:tcW w:w="1146" w:type="dxa"/>
            <w:vMerge/>
          </w:tcPr>
          <w:p w14:paraId="2D34F3A7" w14:textId="77777777" w:rsidR="00F53279" w:rsidRPr="00F53279" w:rsidRDefault="00F53279" w:rsidP="00F53279">
            <w:pPr>
              <w:rPr>
                <w:rFonts w:ascii="Times New Roman" w:eastAsia="Calibri" w:hAnsi="Times New Roman" w:cs="Times New Roman"/>
                <w:bCs/>
              </w:rPr>
            </w:pPr>
          </w:p>
        </w:tc>
        <w:tc>
          <w:tcPr>
            <w:tcW w:w="2735" w:type="dxa"/>
            <w:vMerge w:val="restart"/>
          </w:tcPr>
          <w:p w14:paraId="6374245C" w14:textId="77777777" w:rsidR="00F53279" w:rsidRPr="00F53279" w:rsidRDefault="00F53279" w:rsidP="00F53279">
            <w:pPr>
              <w:rPr>
                <w:rFonts w:ascii="Times New Roman" w:eastAsia="Calibri" w:hAnsi="Times New Roman" w:cs="Times New Roman"/>
              </w:rPr>
            </w:pPr>
            <w:r w:rsidRPr="00F53279">
              <w:rPr>
                <w:rFonts w:ascii="Times New Roman" w:eastAsia="Calibri" w:hAnsi="Times New Roman" w:cs="Times New Roman"/>
              </w:rPr>
              <w:t>проявлять толерантность в рабочем коллективе</w:t>
            </w:r>
          </w:p>
        </w:tc>
        <w:tc>
          <w:tcPr>
            <w:tcW w:w="2828" w:type="dxa"/>
          </w:tcPr>
          <w:p w14:paraId="79A3BD54" w14:textId="77777777" w:rsidR="00F53279" w:rsidRPr="00F53279" w:rsidRDefault="00F53279" w:rsidP="00F53279">
            <w:pPr>
              <w:rPr>
                <w:rFonts w:ascii="Times New Roman" w:eastAsia="Calibri" w:hAnsi="Times New Roman" w:cs="Times New Roman"/>
                <w:b/>
              </w:rPr>
            </w:pPr>
            <w:r w:rsidRPr="00F53279">
              <w:rPr>
                <w:rFonts w:ascii="Times New Roman" w:eastAsia="Calibri" w:hAnsi="Times New Roman" w:cs="Times New Roman"/>
              </w:rPr>
              <w:t>правила построения устных сообщений</w:t>
            </w:r>
          </w:p>
        </w:tc>
        <w:tc>
          <w:tcPr>
            <w:tcW w:w="2919" w:type="dxa"/>
          </w:tcPr>
          <w:p w14:paraId="19A32C8A" w14:textId="77777777" w:rsidR="00F53279" w:rsidRPr="00F53279" w:rsidRDefault="00F53279" w:rsidP="00F53279">
            <w:pPr>
              <w:jc w:val="center"/>
              <w:rPr>
                <w:rFonts w:ascii="Times New Roman" w:eastAsia="Calibri" w:hAnsi="Times New Roman" w:cs="Times New Roman"/>
                <w:bCs/>
                <w:i/>
              </w:rPr>
            </w:pPr>
            <w:r w:rsidRPr="00F53279">
              <w:rPr>
                <w:rFonts w:ascii="Times New Roman" w:eastAsia="Calibri" w:hAnsi="Times New Roman" w:cs="Times New Roman"/>
                <w:bCs/>
                <w:i/>
              </w:rPr>
              <w:t>-</w:t>
            </w:r>
          </w:p>
        </w:tc>
      </w:tr>
      <w:tr w:rsidR="00F53279" w:rsidRPr="00F53279" w14:paraId="3EC7DC95" w14:textId="77777777" w:rsidTr="00AD5821">
        <w:trPr>
          <w:trHeight w:val="327"/>
        </w:trPr>
        <w:tc>
          <w:tcPr>
            <w:tcW w:w="1146" w:type="dxa"/>
            <w:vMerge/>
          </w:tcPr>
          <w:p w14:paraId="58ED6834" w14:textId="77777777" w:rsidR="00F53279" w:rsidRPr="00F53279" w:rsidRDefault="00F53279" w:rsidP="00F53279">
            <w:pPr>
              <w:rPr>
                <w:rFonts w:ascii="Times New Roman" w:eastAsia="Calibri" w:hAnsi="Times New Roman" w:cs="Times New Roman"/>
                <w:bCs/>
              </w:rPr>
            </w:pPr>
          </w:p>
        </w:tc>
        <w:tc>
          <w:tcPr>
            <w:tcW w:w="2735" w:type="dxa"/>
            <w:vMerge/>
          </w:tcPr>
          <w:p w14:paraId="26C3702E" w14:textId="77777777" w:rsidR="00F53279" w:rsidRPr="00F53279" w:rsidRDefault="00F53279" w:rsidP="00F53279">
            <w:pPr>
              <w:rPr>
                <w:rFonts w:ascii="Times New Roman" w:eastAsia="Calibri" w:hAnsi="Times New Roman" w:cs="Times New Roman"/>
              </w:rPr>
            </w:pPr>
          </w:p>
        </w:tc>
        <w:tc>
          <w:tcPr>
            <w:tcW w:w="2828" w:type="dxa"/>
          </w:tcPr>
          <w:p w14:paraId="32B34DA8" w14:textId="77777777" w:rsidR="00F53279" w:rsidRPr="00F53279" w:rsidRDefault="00F53279" w:rsidP="00F53279">
            <w:pPr>
              <w:rPr>
                <w:rFonts w:ascii="Times New Roman" w:eastAsia="Calibri" w:hAnsi="Times New Roman" w:cs="Times New Roman"/>
              </w:rPr>
            </w:pPr>
            <w:r w:rsidRPr="00F53279">
              <w:rPr>
                <w:rFonts w:ascii="Times New Roman" w:eastAsia="Calibri" w:hAnsi="Times New Roman" w:cs="Times New Roman"/>
              </w:rPr>
              <w:t>особенности социального и культурного контекста</w:t>
            </w:r>
          </w:p>
        </w:tc>
        <w:tc>
          <w:tcPr>
            <w:tcW w:w="2919" w:type="dxa"/>
          </w:tcPr>
          <w:p w14:paraId="23B701AC" w14:textId="77777777" w:rsidR="00F53279" w:rsidRPr="00F53279" w:rsidRDefault="00F53279" w:rsidP="00F53279">
            <w:pPr>
              <w:jc w:val="center"/>
              <w:rPr>
                <w:rFonts w:ascii="Times New Roman" w:eastAsia="Calibri" w:hAnsi="Times New Roman" w:cs="Times New Roman"/>
                <w:bCs/>
                <w:i/>
              </w:rPr>
            </w:pPr>
            <w:r w:rsidRPr="00F53279">
              <w:rPr>
                <w:rFonts w:ascii="Times New Roman" w:eastAsia="Calibri" w:hAnsi="Times New Roman" w:cs="Times New Roman"/>
                <w:bCs/>
                <w:i/>
              </w:rPr>
              <w:t>-</w:t>
            </w:r>
          </w:p>
        </w:tc>
      </w:tr>
      <w:tr w:rsidR="00F53279" w:rsidRPr="00F53279" w14:paraId="056438BC" w14:textId="77777777" w:rsidTr="00AD5821">
        <w:trPr>
          <w:trHeight w:val="327"/>
        </w:trPr>
        <w:tc>
          <w:tcPr>
            <w:tcW w:w="1146" w:type="dxa"/>
            <w:vMerge w:val="restart"/>
          </w:tcPr>
          <w:p w14:paraId="14660358" w14:textId="77777777" w:rsidR="00F53279" w:rsidRPr="00F53279" w:rsidRDefault="00F53279" w:rsidP="00F53279">
            <w:pPr>
              <w:rPr>
                <w:rFonts w:ascii="Times New Roman" w:eastAsia="Calibri" w:hAnsi="Times New Roman" w:cs="Times New Roman"/>
                <w:bCs/>
              </w:rPr>
            </w:pPr>
            <w:r w:rsidRPr="00F53279">
              <w:rPr>
                <w:rFonts w:ascii="Times New Roman" w:eastAsia="Calibri" w:hAnsi="Times New Roman" w:cs="Times New Roman"/>
                <w:bCs/>
              </w:rPr>
              <w:t>ОК.09</w:t>
            </w:r>
          </w:p>
        </w:tc>
        <w:tc>
          <w:tcPr>
            <w:tcW w:w="2735" w:type="dxa"/>
          </w:tcPr>
          <w:p w14:paraId="289AF7D3" w14:textId="77777777" w:rsidR="00F53279" w:rsidRPr="00F53279" w:rsidRDefault="00F53279" w:rsidP="00F53279">
            <w:pPr>
              <w:rPr>
                <w:rFonts w:ascii="Times New Roman" w:eastAsia="Calibri" w:hAnsi="Times New Roman" w:cs="Times New Roman"/>
                <w:b/>
              </w:rPr>
            </w:pPr>
            <w:r w:rsidRPr="00F53279">
              <w:rPr>
                <w:rFonts w:ascii="Times New Roman" w:eastAsia="Calibri" w:hAnsi="Times New Roman" w:cs="Times New Roman"/>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c>
          <w:tcPr>
            <w:tcW w:w="2828" w:type="dxa"/>
          </w:tcPr>
          <w:p w14:paraId="5C221D9C" w14:textId="77777777" w:rsidR="00F53279" w:rsidRPr="00F53279" w:rsidRDefault="00F53279" w:rsidP="00F53279">
            <w:pPr>
              <w:rPr>
                <w:rFonts w:ascii="Times New Roman" w:eastAsia="Calibri" w:hAnsi="Times New Roman" w:cs="Times New Roman"/>
                <w:b/>
              </w:rPr>
            </w:pPr>
            <w:r w:rsidRPr="00F53279">
              <w:rPr>
                <w:rFonts w:ascii="Times New Roman" w:eastAsia="Calibri" w:hAnsi="Times New Roman" w:cs="Times New Roman"/>
              </w:rPr>
              <w:t>правила построения простых и сложных предложений на профессиональные темы</w:t>
            </w:r>
          </w:p>
        </w:tc>
        <w:tc>
          <w:tcPr>
            <w:tcW w:w="2919" w:type="dxa"/>
          </w:tcPr>
          <w:p w14:paraId="23D6E036" w14:textId="77777777" w:rsidR="00F53279" w:rsidRPr="00F53279" w:rsidRDefault="00F53279" w:rsidP="00F53279">
            <w:pPr>
              <w:jc w:val="center"/>
              <w:rPr>
                <w:rFonts w:ascii="Times New Roman" w:eastAsia="Calibri" w:hAnsi="Times New Roman" w:cs="Times New Roman"/>
                <w:bCs/>
                <w:i/>
              </w:rPr>
            </w:pPr>
            <w:r w:rsidRPr="00F53279">
              <w:rPr>
                <w:rFonts w:ascii="Times New Roman" w:eastAsia="Calibri" w:hAnsi="Times New Roman" w:cs="Times New Roman"/>
                <w:bCs/>
                <w:i/>
              </w:rPr>
              <w:t>-</w:t>
            </w:r>
          </w:p>
        </w:tc>
      </w:tr>
      <w:tr w:rsidR="00F53279" w:rsidRPr="00F53279" w14:paraId="34077516" w14:textId="77777777" w:rsidTr="00AD5821">
        <w:trPr>
          <w:trHeight w:val="327"/>
        </w:trPr>
        <w:tc>
          <w:tcPr>
            <w:tcW w:w="1146" w:type="dxa"/>
            <w:vMerge/>
          </w:tcPr>
          <w:p w14:paraId="70E131DA" w14:textId="77777777" w:rsidR="00F53279" w:rsidRPr="00F53279" w:rsidRDefault="00F53279" w:rsidP="00F53279">
            <w:pPr>
              <w:rPr>
                <w:rFonts w:ascii="Times New Roman" w:eastAsia="Calibri" w:hAnsi="Times New Roman" w:cs="Times New Roman"/>
                <w:bCs/>
              </w:rPr>
            </w:pPr>
          </w:p>
        </w:tc>
        <w:tc>
          <w:tcPr>
            <w:tcW w:w="2735" w:type="dxa"/>
          </w:tcPr>
          <w:p w14:paraId="0A4262D2" w14:textId="77777777" w:rsidR="00F53279" w:rsidRPr="00F53279" w:rsidRDefault="00F53279" w:rsidP="00F53279">
            <w:pPr>
              <w:rPr>
                <w:rFonts w:ascii="Times New Roman" w:eastAsia="Calibri" w:hAnsi="Times New Roman" w:cs="Times New Roman"/>
                <w:b/>
              </w:rPr>
            </w:pPr>
            <w:r w:rsidRPr="00F53279">
              <w:rPr>
                <w:rFonts w:ascii="Times New Roman" w:eastAsia="Calibri" w:hAnsi="Times New Roman" w:cs="Times New Roman"/>
              </w:rPr>
              <w:t>участвовать в диалогах на знакомые общие и профессиональные темы</w:t>
            </w:r>
          </w:p>
        </w:tc>
        <w:tc>
          <w:tcPr>
            <w:tcW w:w="2828" w:type="dxa"/>
          </w:tcPr>
          <w:p w14:paraId="2FD5D80C" w14:textId="77777777" w:rsidR="00F53279" w:rsidRPr="00F53279" w:rsidRDefault="00F53279" w:rsidP="00F53279">
            <w:pPr>
              <w:rPr>
                <w:rFonts w:ascii="Times New Roman" w:eastAsia="Calibri" w:hAnsi="Times New Roman" w:cs="Times New Roman"/>
                <w:b/>
              </w:rPr>
            </w:pPr>
            <w:r w:rsidRPr="00F53279">
              <w:rPr>
                <w:rFonts w:ascii="Times New Roman" w:eastAsia="Calibri" w:hAnsi="Times New Roman" w:cs="Times New Roman"/>
              </w:rPr>
              <w:t>основные общеупотребительные глаголы (бытовая и профессиональная лексика)</w:t>
            </w:r>
          </w:p>
        </w:tc>
        <w:tc>
          <w:tcPr>
            <w:tcW w:w="2919" w:type="dxa"/>
          </w:tcPr>
          <w:p w14:paraId="39CE2252" w14:textId="77777777" w:rsidR="00F53279" w:rsidRPr="00F53279" w:rsidRDefault="00F53279" w:rsidP="00F53279">
            <w:pPr>
              <w:jc w:val="center"/>
              <w:rPr>
                <w:rFonts w:ascii="Times New Roman" w:eastAsia="Calibri" w:hAnsi="Times New Roman" w:cs="Times New Roman"/>
                <w:bCs/>
                <w:i/>
              </w:rPr>
            </w:pPr>
            <w:r w:rsidRPr="00F53279">
              <w:rPr>
                <w:rFonts w:ascii="Times New Roman" w:eastAsia="Calibri" w:hAnsi="Times New Roman" w:cs="Times New Roman"/>
                <w:bCs/>
                <w:i/>
              </w:rPr>
              <w:t>-</w:t>
            </w:r>
          </w:p>
        </w:tc>
      </w:tr>
      <w:tr w:rsidR="00F53279" w:rsidRPr="00F53279" w14:paraId="0F777377" w14:textId="77777777" w:rsidTr="00AD5821">
        <w:trPr>
          <w:trHeight w:val="327"/>
        </w:trPr>
        <w:tc>
          <w:tcPr>
            <w:tcW w:w="1146" w:type="dxa"/>
            <w:vMerge/>
          </w:tcPr>
          <w:p w14:paraId="1D23A9E8" w14:textId="77777777" w:rsidR="00F53279" w:rsidRPr="00F53279" w:rsidRDefault="00F53279" w:rsidP="00F53279">
            <w:pPr>
              <w:rPr>
                <w:rFonts w:ascii="Times New Roman" w:eastAsia="Calibri" w:hAnsi="Times New Roman" w:cs="Times New Roman"/>
                <w:bCs/>
              </w:rPr>
            </w:pPr>
          </w:p>
        </w:tc>
        <w:tc>
          <w:tcPr>
            <w:tcW w:w="2735" w:type="dxa"/>
          </w:tcPr>
          <w:p w14:paraId="7C39E5BF" w14:textId="77777777" w:rsidR="00F53279" w:rsidRPr="00F53279" w:rsidRDefault="00F53279" w:rsidP="00F53279">
            <w:pPr>
              <w:rPr>
                <w:rFonts w:ascii="Times New Roman" w:eastAsia="Calibri" w:hAnsi="Times New Roman" w:cs="Times New Roman"/>
                <w:b/>
              </w:rPr>
            </w:pPr>
            <w:r w:rsidRPr="00F53279">
              <w:rPr>
                <w:rFonts w:ascii="Times New Roman" w:eastAsia="Calibri" w:hAnsi="Times New Roman" w:cs="Times New Roman"/>
              </w:rPr>
              <w:t>строить простые высказывания о себе и о своей профессиональной деятельности</w:t>
            </w:r>
          </w:p>
        </w:tc>
        <w:tc>
          <w:tcPr>
            <w:tcW w:w="2828" w:type="dxa"/>
          </w:tcPr>
          <w:p w14:paraId="542FC0A1" w14:textId="77777777" w:rsidR="00F53279" w:rsidRPr="00F53279" w:rsidRDefault="00F53279" w:rsidP="00F53279">
            <w:pPr>
              <w:rPr>
                <w:rFonts w:ascii="Times New Roman" w:eastAsia="Calibri" w:hAnsi="Times New Roman" w:cs="Times New Roman"/>
                <w:b/>
              </w:rPr>
            </w:pPr>
            <w:r w:rsidRPr="00F53279">
              <w:rPr>
                <w:rFonts w:ascii="Times New Roman" w:eastAsia="Calibri" w:hAnsi="Times New Roman" w:cs="Times New Roman"/>
              </w:rPr>
              <w:t>лексический минимум, относящийся к описанию предметов, средств и процессов профессиональной деятельности</w:t>
            </w:r>
          </w:p>
        </w:tc>
        <w:tc>
          <w:tcPr>
            <w:tcW w:w="2919" w:type="dxa"/>
          </w:tcPr>
          <w:p w14:paraId="46FDBE39" w14:textId="77777777" w:rsidR="00F53279" w:rsidRPr="00F53279" w:rsidRDefault="00F53279" w:rsidP="00F53279">
            <w:pPr>
              <w:jc w:val="center"/>
              <w:rPr>
                <w:rFonts w:ascii="Times New Roman" w:eastAsia="Calibri" w:hAnsi="Times New Roman" w:cs="Times New Roman"/>
                <w:bCs/>
                <w:i/>
              </w:rPr>
            </w:pPr>
            <w:r w:rsidRPr="00F53279">
              <w:rPr>
                <w:rFonts w:ascii="Times New Roman" w:eastAsia="Calibri" w:hAnsi="Times New Roman" w:cs="Times New Roman"/>
                <w:bCs/>
                <w:i/>
              </w:rPr>
              <w:t>-</w:t>
            </w:r>
          </w:p>
        </w:tc>
      </w:tr>
      <w:tr w:rsidR="00F53279" w:rsidRPr="00F53279" w14:paraId="7FD9827A" w14:textId="77777777" w:rsidTr="00AD5821">
        <w:trPr>
          <w:trHeight w:val="327"/>
        </w:trPr>
        <w:tc>
          <w:tcPr>
            <w:tcW w:w="1146" w:type="dxa"/>
            <w:vMerge/>
          </w:tcPr>
          <w:p w14:paraId="74955F23" w14:textId="77777777" w:rsidR="00F53279" w:rsidRPr="00F53279" w:rsidRDefault="00F53279" w:rsidP="00F53279">
            <w:pPr>
              <w:rPr>
                <w:rFonts w:ascii="Times New Roman" w:eastAsia="Calibri" w:hAnsi="Times New Roman" w:cs="Times New Roman"/>
                <w:bCs/>
              </w:rPr>
            </w:pPr>
          </w:p>
        </w:tc>
        <w:tc>
          <w:tcPr>
            <w:tcW w:w="2735" w:type="dxa"/>
          </w:tcPr>
          <w:p w14:paraId="216FC9C9" w14:textId="77777777" w:rsidR="00F53279" w:rsidRPr="00F53279" w:rsidRDefault="00F53279" w:rsidP="00F53279">
            <w:pPr>
              <w:rPr>
                <w:rFonts w:ascii="Times New Roman" w:eastAsia="Calibri" w:hAnsi="Times New Roman" w:cs="Times New Roman"/>
                <w:b/>
              </w:rPr>
            </w:pPr>
            <w:r w:rsidRPr="00F53279">
              <w:rPr>
                <w:rFonts w:ascii="Times New Roman" w:eastAsia="Calibri" w:hAnsi="Times New Roman" w:cs="Times New Roman"/>
              </w:rPr>
              <w:t>кратко обосновывать и объяснять свои действия (текущие и планируемые)</w:t>
            </w:r>
          </w:p>
        </w:tc>
        <w:tc>
          <w:tcPr>
            <w:tcW w:w="2828" w:type="dxa"/>
          </w:tcPr>
          <w:p w14:paraId="589CF876" w14:textId="77777777" w:rsidR="00F53279" w:rsidRPr="00F53279" w:rsidRDefault="00F53279" w:rsidP="00F53279">
            <w:pPr>
              <w:rPr>
                <w:rFonts w:ascii="Times New Roman" w:eastAsia="Calibri" w:hAnsi="Times New Roman" w:cs="Times New Roman"/>
                <w:b/>
              </w:rPr>
            </w:pPr>
            <w:r w:rsidRPr="00F53279">
              <w:rPr>
                <w:rFonts w:ascii="Times New Roman" w:eastAsia="Calibri" w:hAnsi="Times New Roman" w:cs="Times New Roman"/>
              </w:rPr>
              <w:t>особенности произношения</w:t>
            </w:r>
          </w:p>
        </w:tc>
        <w:tc>
          <w:tcPr>
            <w:tcW w:w="2919" w:type="dxa"/>
          </w:tcPr>
          <w:p w14:paraId="18F4BBE8" w14:textId="77777777" w:rsidR="00F53279" w:rsidRPr="00F53279" w:rsidRDefault="00F53279" w:rsidP="00F53279">
            <w:pPr>
              <w:jc w:val="center"/>
              <w:rPr>
                <w:rFonts w:ascii="Times New Roman" w:eastAsia="Calibri" w:hAnsi="Times New Roman" w:cs="Times New Roman"/>
                <w:bCs/>
                <w:i/>
              </w:rPr>
            </w:pPr>
            <w:r w:rsidRPr="00F53279">
              <w:rPr>
                <w:rFonts w:ascii="Times New Roman" w:eastAsia="Calibri" w:hAnsi="Times New Roman" w:cs="Times New Roman"/>
                <w:bCs/>
                <w:i/>
              </w:rPr>
              <w:t>-</w:t>
            </w:r>
          </w:p>
        </w:tc>
      </w:tr>
      <w:tr w:rsidR="00F53279" w:rsidRPr="00F53279" w14:paraId="1EBF41FE" w14:textId="77777777" w:rsidTr="00AD5821">
        <w:trPr>
          <w:trHeight w:val="327"/>
        </w:trPr>
        <w:tc>
          <w:tcPr>
            <w:tcW w:w="1146" w:type="dxa"/>
            <w:vMerge/>
          </w:tcPr>
          <w:p w14:paraId="566F824C" w14:textId="77777777" w:rsidR="00F53279" w:rsidRPr="00F53279" w:rsidRDefault="00F53279" w:rsidP="00F53279">
            <w:pPr>
              <w:rPr>
                <w:rFonts w:ascii="Times New Roman" w:eastAsia="Calibri" w:hAnsi="Times New Roman" w:cs="Times New Roman"/>
                <w:bCs/>
              </w:rPr>
            </w:pPr>
          </w:p>
        </w:tc>
        <w:tc>
          <w:tcPr>
            <w:tcW w:w="2735" w:type="dxa"/>
          </w:tcPr>
          <w:p w14:paraId="0EE680BE" w14:textId="77777777" w:rsidR="00F53279" w:rsidRPr="00F53279" w:rsidRDefault="00F53279" w:rsidP="00F53279">
            <w:pPr>
              <w:rPr>
                <w:rFonts w:ascii="Times New Roman" w:eastAsia="Calibri" w:hAnsi="Times New Roman" w:cs="Times New Roman"/>
                <w:b/>
              </w:rPr>
            </w:pPr>
            <w:r w:rsidRPr="00F53279">
              <w:rPr>
                <w:rFonts w:ascii="Times New Roman" w:eastAsia="Calibri" w:hAnsi="Times New Roman" w:cs="Times New Roman"/>
              </w:rPr>
              <w:t>писать простые связные сообщения на знакомые или интересующие профессиональные темы</w:t>
            </w:r>
          </w:p>
        </w:tc>
        <w:tc>
          <w:tcPr>
            <w:tcW w:w="2828" w:type="dxa"/>
          </w:tcPr>
          <w:p w14:paraId="3BE5B86A" w14:textId="77777777" w:rsidR="00F53279" w:rsidRPr="00F53279" w:rsidRDefault="00F53279" w:rsidP="00F53279">
            <w:pPr>
              <w:suppressAutoHyphens/>
              <w:rPr>
                <w:rFonts w:ascii="Times New Roman" w:eastAsia="Segoe UI" w:hAnsi="Times New Roman" w:cs="Times New Roman"/>
                <w:iCs/>
              </w:rPr>
            </w:pPr>
            <w:r w:rsidRPr="00F53279">
              <w:rPr>
                <w:rFonts w:ascii="Times New Roman" w:eastAsia="Calibri" w:hAnsi="Times New Roman" w:cs="Times New Roman"/>
              </w:rPr>
              <w:t>правила чтения текстов профессиональной направленности</w:t>
            </w:r>
          </w:p>
        </w:tc>
        <w:tc>
          <w:tcPr>
            <w:tcW w:w="2919" w:type="dxa"/>
          </w:tcPr>
          <w:p w14:paraId="76E0879B" w14:textId="77777777" w:rsidR="00F53279" w:rsidRPr="00F53279" w:rsidRDefault="00F53279" w:rsidP="00F53279">
            <w:pPr>
              <w:jc w:val="center"/>
              <w:rPr>
                <w:rFonts w:ascii="Times New Roman" w:eastAsia="Calibri" w:hAnsi="Times New Roman" w:cs="Times New Roman"/>
                <w:bCs/>
                <w:i/>
              </w:rPr>
            </w:pPr>
            <w:r w:rsidRPr="00F53279">
              <w:rPr>
                <w:rFonts w:ascii="Times New Roman" w:eastAsia="Calibri" w:hAnsi="Times New Roman" w:cs="Times New Roman"/>
                <w:bCs/>
                <w:i/>
              </w:rPr>
              <w:t>--</w:t>
            </w:r>
          </w:p>
        </w:tc>
      </w:tr>
      <w:tr w:rsidR="00F53279" w:rsidRPr="00F53279" w14:paraId="7EDDCBB5" w14:textId="77777777" w:rsidTr="00AD5821">
        <w:trPr>
          <w:trHeight w:val="327"/>
        </w:trPr>
        <w:tc>
          <w:tcPr>
            <w:tcW w:w="1146" w:type="dxa"/>
          </w:tcPr>
          <w:p w14:paraId="2A536A57" w14:textId="77777777" w:rsidR="00F53279" w:rsidRPr="00F53279" w:rsidRDefault="00F53279" w:rsidP="00F53279">
            <w:pPr>
              <w:rPr>
                <w:rFonts w:ascii="Times New Roman" w:eastAsia="Calibri" w:hAnsi="Times New Roman" w:cs="Times New Roman"/>
                <w:bCs/>
              </w:rPr>
            </w:pPr>
            <w:r w:rsidRPr="00F53279">
              <w:rPr>
                <w:rFonts w:ascii="Times New Roman" w:eastAsia="Calibri" w:hAnsi="Times New Roman" w:cs="Times New Roman"/>
                <w:bCs/>
              </w:rPr>
              <w:t>ПК 1.1</w:t>
            </w:r>
          </w:p>
        </w:tc>
        <w:tc>
          <w:tcPr>
            <w:tcW w:w="2735" w:type="dxa"/>
          </w:tcPr>
          <w:p w14:paraId="5D2366DE" w14:textId="77777777" w:rsidR="00F53279" w:rsidRPr="00F53279" w:rsidRDefault="00F53279" w:rsidP="00F53279">
            <w:pPr>
              <w:widowControl w:val="0"/>
              <w:numPr>
                <w:ilvl w:val="0"/>
                <w:numId w:val="12"/>
              </w:numPr>
              <w:tabs>
                <w:tab w:val="left" w:pos="165"/>
              </w:tabs>
              <w:autoSpaceDE w:val="0"/>
              <w:autoSpaceDN w:val="0"/>
              <w:adjustRightInd w:val="0"/>
              <w:ind w:left="23" w:firstLine="11"/>
              <w:contextualSpacing/>
              <w:rPr>
                <w:rFonts w:ascii="Times New Roman" w:eastAsia="Calibri" w:hAnsi="Times New Roman" w:cs="Times New Roman"/>
              </w:rPr>
            </w:pPr>
            <w:r w:rsidRPr="00F53279">
              <w:rPr>
                <w:rFonts w:ascii="Times New Roman" w:eastAsia="Calibri" w:hAnsi="Times New Roman" w:cs="Times New Roman"/>
              </w:rPr>
              <w:t>читать электрические и простые электронные схемы,</w:t>
            </w:r>
          </w:p>
          <w:p w14:paraId="322E35A1" w14:textId="77777777" w:rsidR="00F53279" w:rsidRPr="00F53279" w:rsidRDefault="00F53279" w:rsidP="00F53279">
            <w:pPr>
              <w:widowControl w:val="0"/>
              <w:numPr>
                <w:ilvl w:val="0"/>
                <w:numId w:val="12"/>
              </w:numPr>
              <w:tabs>
                <w:tab w:val="left" w:pos="165"/>
              </w:tabs>
              <w:autoSpaceDE w:val="0"/>
              <w:autoSpaceDN w:val="0"/>
              <w:adjustRightInd w:val="0"/>
              <w:ind w:left="23" w:firstLine="11"/>
              <w:contextualSpacing/>
              <w:rPr>
                <w:rFonts w:ascii="Times New Roman" w:eastAsia="Calibri" w:hAnsi="Times New Roman" w:cs="Times New Roman"/>
              </w:rPr>
            </w:pPr>
            <w:r w:rsidRPr="00F53279">
              <w:rPr>
                <w:rFonts w:ascii="Times New Roman" w:eastAsia="Calibri" w:hAnsi="Times New Roman" w:cs="Times New Roman"/>
              </w:rPr>
              <w:t>обнаруживать неисправности в электроцепях, места дефектов и принимать меры по предотвращению повреждений,</w:t>
            </w:r>
          </w:p>
          <w:p w14:paraId="31CC394E" w14:textId="77777777" w:rsidR="00F53279" w:rsidRPr="00F53279" w:rsidRDefault="00F53279" w:rsidP="00F53279">
            <w:pPr>
              <w:widowControl w:val="0"/>
              <w:numPr>
                <w:ilvl w:val="0"/>
                <w:numId w:val="12"/>
              </w:numPr>
              <w:tabs>
                <w:tab w:val="left" w:pos="165"/>
              </w:tabs>
              <w:autoSpaceDE w:val="0"/>
              <w:autoSpaceDN w:val="0"/>
              <w:adjustRightInd w:val="0"/>
              <w:ind w:left="23" w:firstLine="11"/>
              <w:contextualSpacing/>
              <w:rPr>
                <w:rFonts w:ascii="Times New Roman" w:eastAsia="Calibri" w:hAnsi="Times New Roman" w:cs="Times New Roman"/>
              </w:rPr>
            </w:pPr>
            <w:r w:rsidRPr="00F53279">
              <w:rPr>
                <w:rFonts w:ascii="Times New Roman" w:eastAsia="Calibri" w:hAnsi="Times New Roman" w:cs="Times New Roman"/>
              </w:rPr>
              <w:t>эксплуатировать электроприводы и системы управления ими,</w:t>
            </w:r>
          </w:p>
          <w:p w14:paraId="02BF3AAF" w14:textId="77777777" w:rsidR="00F53279" w:rsidRPr="00F53279" w:rsidRDefault="00F53279" w:rsidP="00F53279">
            <w:pPr>
              <w:tabs>
                <w:tab w:val="left" w:pos="165"/>
              </w:tabs>
              <w:suppressAutoHyphens/>
              <w:ind w:left="23" w:firstLine="11"/>
              <w:rPr>
                <w:rFonts w:ascii="Times New Roman" w:eastAsia="Segoe UI" w:hAnsi="Times New Roman" w:cs="Times New Roman"/>
                <w:iCs/>
              </w:rPr>
            </w:pPr>
            <w:r w:rsidRPr="00F53279">
              <w:rPr>
                <w:rFonts w:ascii="Times New Roman" w:eastAsia="Calibri" w:hAnsi="Times New Roman" w:cs="Times New Roman"/>
              </w:rPr>
              <w:t>эксплуатировать электрические преобразователи, генераторы и их системы управления..</w:t>
            </w:r>
          </w:p>
        </w:tc>
        <w:tc>
          <w:tcPr>
            <w:tcW w:w="2828" w:type="dxa"/>
          </w:tcPr>
          <w:p w14:paraId="7D3AFAC7" w14:textId="77777777" w:rsidR="00F53279" w:rsidRPr="00F53279" w:rsidRDefault="00F53279" w:rsidP="00F53279">
            <w:pPr>
              <w:widowControl w:val="0"/>
              <w:tabs>
                <w:tab w:val="left" w:pos="165"/>
              </w:tabs>
              <w:autoSpaceDE w:val="0"/>
              <w:autoSpaceDN w:val="0"/>
              <w:adjustRightInd w:val="0"/>
              <w:ind w:left="23" w:firstLine="11"/>
              <w:contextualSpacing/>
              <w:jc w:val="both"/>
              <w:rPr>
                <w:rFonts w:ascii="Times New Roman" w:eastAsia="Calibri" w:hAnsi="Times New Roman" w:cs="Times New Roman"/>
              </w:rPr>
            </w:pPr>
            <w:r w:rsidRPr="00F53279">
              <w:rPr>
                <w:rFonts w:ascii="Times New Roman" w:eastAsia="Calibri" w:hAnsi="Times New Roman" w:cs="Times New Roman"/>
              </w:rPr>
              <w:t>устройство и принципы действия электрических машин и электрооборудования;</w:t>
            </w:r>
          </w:p>
          <w:p w14:paraId="5AB38EC4" w14:textId="77777777" w:rsidR="00F53279" w:rsidRPr="00F53279" w:rsidRDefault="00F53279" w:rsidP="00F53279">
            <w:pPr>
              <w:widowControl w:val="0"/>
              <w:numPr>
                <w:ilvl w:val="0"/>
                <w:numId w:val="12"/>
              </w:numPr>
              <w:tabs>
                <w:tab w:val="left" w:pos="165"/>
              </w:tabs>
              <w:autoSpaceDE w:val="0"/>
              <w:autoSpaceDN w:val="0"/>
              <w:adjustRightInd w:val="0"/>
              <w:ind w:left="23" w:firstLine="11"/>
              <w:contextualSpacing/>
              <w:jc w:val="both"/>
              <w:rPr>
                <w:rFonts w:ascii="Times New Roman" w:eastAsia="Calibri" w:hAnsi="Times New Roman" w:cs="Times New Roman"/>
              </w:rPr>
            </w:pPr>
            <w:r w:rsidRPr="00F53279">
              <w:rPr>
                <w:rFonts w:ascii="Times New Roman" w:eastAsia="Calibri" w:hAnsi="Times New Roman" w:cs="Times New Roman"/>
              </w:rPr>
              <w:t>методика технического обслуживания и ремонта электрооборудования, способы обнаружения неисправностей,</w:t>
            </w:r>
          </w:p>
          <w:p w14:paraId="3578EA51" w14:textId="77777777" w:rsidR="00F53279" w:rsidRPr="00F53279" w:rsidRDefault="00F53279" w:rsidP="00F53279">
            <w:pPr>
              <w:tabs>
                <w:tab w:val="left" w:pos="165"/>
              </w:tabs>
              <w:ind w:left="23" w:firstLine="11"/>
              <w:jc w:val="both"/>
              <w:rPr>
                <w:rFonts w:ascii="Times New Roman" w:eastAsia="Calibri" w:hAnsi="Times New Roman" w:cs="Times New Roman"/>
                <w:bCs/>
                <w:i/>
              </w:rPr>
            </w:pPr>
            <w:r w:rsidRPr="00F53279">
              <w:rPr>
                <w:rFonts w:ascii="Times New Roman" w:eastAsia="Calibri" w:hAnsi="Times New Roman" w:cs="Times New Roman"/>
              </w:rPr>
              <w:t>-основы монтажа электрооборудования.</w:t>
            </w:r>
          </w:p>
        </w:tc>
        <w:tc>
          <w:tcPr>
            <w:tcW w:w="2919" w:type="dxa"/>
          </w:tcPr>
          <w:p w14:paraId="7AC1FB97" w14:textId="77777777" w:rsidR="00F53279" w:rsidRPr="00F53279" w:rsidRDefault="00F53279" w:rsidP="00F53279">
            <w:pPr>
              <w:widowControl w:val="0"/>
              <w:numPr>
                <w:ilvl w:val="0"/>
                <w:numId w:val="12"/>
              </w:numPr>
              <w:tabs>
                <w:tab w:val="left" w:pos="165"/>
              </w:tabs>
              <w:autoSpaceDE w:val="0"/>
              <w:autoSpaceDN w:val="0"/>
              <w:adjustRightInd w:val="0"/>
              <w:ind w:left="23" w:firstLine="11"/>
              <w:contextualSpacing/>
              <w:rPr>
                <w:rFonts w:ascii="Times New Roman" w:eastAsia="Calibri" w:hAnsi="Times New Roman" w:cs="Times New Roman"/>
                <w:b/>
              </w:rPr>
            </w:pPr>
            <w:r w:rsidRPr="00F53279">
              <w:rPr>
                <w:rFonts w:ascii="Times New Roman" w:eastAsia="Calibri" w:hAnsi="Times New Roman" w:cs="Times New Roman"/>
              </w:rPr>
              <w:t>технического обслуживания и ремонта электрических систем, распределительных щитов, электромоторов, генераторов, а также электросистем и оборудования постоянного и переменного тока.</w:t>
            </w:r>
          </w:p>
        </w:tc>
      </w:tr>
      <w:tr w:rsidR="00F53279" w:rsidRPr="00F53279" w14:paraId="711BEA83" w14:textId="77777777" w:rsidTr="00AD5821">
        <w:trPr>
          <w:trHeight w:val="327"/>
        </w:trPr>
        <w:tc>
          <w:tcPr>
            <w:tcW w:w="1146" w:type="dxa"/>
          </w:tcPr>
          <w:p w14:paraId="1DDCE8B3" w14:textId="77777777" w:rsidR="00F53279" w:rsidRPr="00F53279" w:rsidRDefault="00F53279" w:rsidP="00F53279">
            <w:pPr>
              <w:rPr>
                <w:rFonts w:ascii="Times New Roman" w:eastAsia="Calibri" w:hAnsi="Times New Roman" w:cs="Times New Roman"/>
                <w:bCs/>
              </w:rPr>
            </w:pPr>
            <w:r w:rsidRPr="00F53279">
              <w:rPr>
                <w:rFonts w:ascii="Times New Roman" w:eastAsia="Calibri" w:hAnsi="Times New Roman" w:cs="Times New Roman"/>
                <w:bCs/>
              </w:rPr>
              <w:t>ПК 1.2</w:t>
            </w:r>
          </w:p>
        </w:tc>
        <w:tc>
          <w:tcPr>
            <w:tcW w:w="2735" w:type="dxa"/>
          </w:tcPr>
          <w:p w14:paraId="3ED7DDF0" w14:textId="77777777" w:rsidR="00F53279" w:rsidRPr="00F53279" w:rsidRDefault="00F53279" w:rsidP="00F53279">
            <w:pPr>
              <w:widowControl w:val="0"/>
              <w:numPr>
                <w:ilvl w:val="0"/>
                <w:numId w:val="12"/>
              </w:numPr>
              <w:tabs>
                <w:tab w:val="left" w:pos="165"/>
              </w:tabs>
              <w:autoSpaceDE w:val="0"/>
              <w:autoSpaceDN w:val="0"/>
              <w:adjustRightInd w:val="0"/>
              <w:ind w:left="23" w:hanging="23"/>
              <w:contextualSpacing/>
              <w:rPr>
                <w:rFonts w:ascii="Times New Roman" w:eastAsia="Calibri" w:hAnsi="Times New Roman" w:cs="Times New Roman"/>
              </w:rPr>
            </w:pPr>
            <w:r w:rsidRPr="00F53279">
              <w:rPr>
                <w:rFonts w:ascii="Times New Roman" w:eastAsia="Calibri" w:hAnsi="Times New Roman" w:cs="Times New Roman"/>
              </w:rPr>
              <w:t>читать электрические и простые электронные схемы,</w:t>
            </w:r>
          </w:p>
          <w:p w14:paraId="7A6A21E4" w14:textId="77777777" w:rsidR="00F53279" w:rsidRPr="00F53279" w:rsidRDefault="00F53279" w:rsidP="00F53279">
            <w:pPr>
              <w:widowControl w:val="0"/>
              <w:numPr>
                <w:ilvl w:val="0"/>
                <w:numId w:val="12"/>
              </w:numPr>
              <w:tabs>
                <w:tab w:val="left" w:pos="165"/>
              </w:tabs>
              <w:autoSpaceDE w:val="0"/>
              <w:autoSpaceDN w:val="0"/>
              <w:adjustRightInd w:val="0"/>
              <w:ind w:left="23" w:hanging="23"/>
              <w:contextualSpacing/>
              <w:rPr>
                <w:rFonts w:ascii="Times New Roman" w:eastAsia="Calibri" w:hAnsi="Times New Roman" w:cs="Times New Roman"/>
              </w:rPr>
            </w:pPr>
            <w:r w:rsidRPr="00F53279">
              <w:rPr>
                <w:rFonts w:ascii="Times New Roman" w:eastAsia="Calibri" w:hAnsi="Times New Roman" w:cs="Times New Roman"/>
              </w:rPr>
              <w:t>обнаруживать неисправности в электроцепях, места дефектов и принимать меры по предотвращению повреждений,</w:t>
            </w:r>
          </w:p>
          <w:p w14:paraId="54A322A2" w14:textId="77777777" w:rsidR="00F53279" w:rsidRPr="00F53279" w:rsidRDefault="00F53279" w:rsidP="00F53279">
            <w:pPr>
              <w:widowControl w:val="0"/>
              <w:numPr>
                <w:ilvl w:val="0"/>
                <w:numId w:val="12"/>
              </w:numPr>
              <w:tabs>
                <w:tab w:val="left" w:pos="165"/>
              </w:tabs>
              <w:autoSpaceDE w:val="0"/>
              <w:autoSpaceDN w:val="0"/>
              <w:adjustRightInd w:val="0"/>
              <w:ind w:left="23" w:hanging="23"/>
              <w:contextualSpacing/>
              <w:rPr>
                <w:rFonts w:ascii="Times New Roman" w:eastAsia="Calibri" w:hAnsi="Times New Roman" w:cs="Times New Roman"/>
              </w:rPr>
            </w:pPr>
            <w:r w:rsidRPr="00F53279">
              <w:rPr>
                <w:rFonts w:ascii="Times New Roman" w:eastAsia="Calibri" w:hAnsi="Times New Roman" w:cs="Times New Roman"/>
              </w:rPr>
              <w:t>эксплуатировать электроприводы и системы управления ими,</w:t>
            </w:r>
          </w:p>
          <w:p w14:paraId="117495F8" w14:textId="77777777" w:rsidR="00F53279" w:rsidRPr="00F53279" w:rsidRDefault="00F53279" w:rsidP="00F53279">
            <w:pPr>
              <w:tabs>
                <w:tab w:val="left" w:pos="165"/>
              </w:tabs>
              <w:suppressAutoHyphens/>
              <w:ind w:left="23" w:hanging="23"/>
              <w:rPr>
                <w:rFonts w:ascii="Times New Roman" w:eastAsia="Segoe UI" w:hAnsi="Times New Roman" w:cs="Times New Roman"/>
                <w:iCs/>
              </w:rPr>
            </w:pPr>
            <w:r w:rsidRPr="00F53279">
              <w:rPr>
                <w:rFonts w:ascii="Times New Roman" w:eastAsia="Calibri" w:hAnsi="Times New Roman" w:cs="Times New Roman"/>
              </w:rPr>
              <w:t>эксплуатировать электрические преобразователи, генераторы и их системы управления.</w:t>
            </w:r>
          </w:p>
        </w:tc>
        <w:tc>
          <w:tcPr>
            <w:tcW w:w="2828" w:type="dxa"/>
          </w:tcPr>
          <w:p w14:paraId="40A9FAE6" w14:textId="77777777" w:rsidR="00F53279" w:rsidRPr="00F53279" w:rsidRDefault="00F53279" w:rsidP="00F53279">
            <w:pPr>
              <w:widowControl w:val="0"/>
              <w:numPr>
                <w:ilvl w:val="0"/>
                <w:numId w:val="12"/>
              </w:numPr>
              <w:tabs>
                <w:tab w:val="left" w:pos="165"/>
              </w:tabs>
              <w:autoSpaceDE w:val="0"/>
              <w:autoSpaceDN w:val="0"/>
              <w:adjustRightInd w:val="0"/>
              <w:ind w:left="23" w:hanging="23"/>
              <w:contextualSpacing/>
              <w:rPr>
                <w:rFonts w:ascii="Times New Roman" w:eastAsia="Calibri" w:hAnsi="Times New Roman" w:cs="Times New Roman"/>
              </w:rPr>
            </w:pPr>
            <w:r w:rsidRPr="00F53279">
              <w:rPr>
                <w:rFonts w:ascii="Times New Roman" w:eastAsia="Calibri" w:hAnsi="Times New Roman" w:cs="Times New Roman"/>
              </w:rPr>
              <w:t>устройство и принципы действия электрических машин и электрооборудования;</w:t>
            </w:r>
          </w:p>
          <w:p w14:paraId="540B1F0C" w14:textId="77777777" w:rsidR="00F53279" w:rsidRPr="00F53279" w:rsidRDefault="00F53279" w:rsidP="00F53279">
            <w:pPr>
              <w:tabs>
                <w:tab w:val="left" w:pos="165"/>
              </w:tabs>
              <w:ind w:left="23" w:hanging="23"/>
              <w:rPr>
                <w:rFonts w:ascii="Times New Roman" w:eastAsia="Calibri" w:hAnsi="Times New Roman" w:cs="Times New Roman"/>
                <w:bCs/>
                <w:i/>
              </w:rPr>
            </w:pPr>
            <w:r w:rsidRPr="00F53279">
              <w:rPr>
                <w:rFonts w:ascii="Times New Roman" w:eastAsia="Calibri" w:hAnsi="Times New Roman" w:cs="Times New Roman"/>
              </w:rPr>
              <w:t>методика технического обслуживания и ремонта электрооборудования, способы обнаружения неисправностей..</w:t>
            </w:r>
          </w:p>
        </w:tc>
        <w:tc>
          <w:tcPr>
            <w:tcW w:w="2919" w:type="dxa"/>
          </w:tcPr>
          <w:p w14:paraId="49B2F2DD" w14:textId="77777777" w:rsidR="00F53279" w:rsidRPr="00F53279" w:rsidRDefault="00F53279" w:rsidP="00F53279">
            <w:pPr>
              <w:widowControl w:val="0"/>
              <w:numPr>
                <w:ilvl w:val="0"/>
                <w:numId w:val="12"/>
              </w:numPr>
              <w:tabs>
                <w:tab w:val="left" w:pos="165"/>
              </w:tabs>
              <w:autoSpaceDE w:val="0"/>
              <w:autoSpaceDN w:val="0"/>
              <w:adjustRightInd w:val="0"/>
              <w:ind w:left="23" w:hanging="23"/>
              <w:contextualSpacing/>
              <w:rPr>
                <w:rFonts w:ascii="Times New Roman" w:eastAsia="Calibri" w:hAnsi="Times New Roman" w:cs="Times New Roman"/>
                <w:b/>
              </w:rPr>
            </w:pPr>
            <w:r w:rsidRPr="00F53279">
              <w:rPr>
                <w:rFonts w:ascii="Times New Roman" w:eastAsia="Calibri" w:hAnsi="Times New Roman" w:cs="Times New Roman"/>
              </w:rPr>
              <w:t>проведения диагностики и профилактических испытаний электрооборудования</w:t>
            </w:r>
          </w:p>
        </w:tc>
      </w:tr>
      <w:tr w:rsidR="00F53279" w:rsidRPr="00F53279" w14:paraId="2CA78D65" w14:textId="77777777" w:rsidTr="00AD5821">
        <w:trPr>
          <w:trHeight w:val="327"/>
        </w:trPr>
        <w:tc>
          <w:tcPr>
            <w:tcW w:w="1146" w:type="dxa"/>
          </w:tcPr>
          <w:p w14:paraId="5700A8D0" w14:textId="77777777" w:rsidR="00F53279" w:rsidRPr="00F53279" w:rsidRDefault="00F53279" w:rsidP="00F53279">
            <w:pPr>
              <w:rPr>
                <w:rFonts w:ascii="Times New Roman" w:eastAsia="Calibri" w:hAnsi="Times New Roman" w:cs="Times New Roman"/>
                <w:bCs/>
              </w:rPr>
            </w:pPr>
            <w:r w:rsidRPr="00F53279">
              <w:rPr>
                <w:rFonts w:ascii="Times New Roman" w:eastAsia="Calibri" w:hAnsi="Times New Roman" w:cs="Times New Roman"/>
                <w:bCs/>
              </w:rPr>
              <w:t>ПК 1.3</w:t>
            </w:r>
          </w:p>
        </w:tc>
        <w:tc>
          <w:tcPr>
            <w:tcW w:w="2735" w:type="dxa"/>
          </w:tcPr>
          <w:p w14:paraId="4F590BE7" w14:textId="77777777" w:rsidR="00F53279" w:rsidRPr="00F53279" w:rsidRDefault="00F53279" w:rsidP="00F53279">
            <w:pPr>
              <w:widowControl w:val="0"/>
              <w:numPr>
                <w:ilvl w:val="0"/>
                <w:numId w:val="12"/>
              </w:numPr>
              <w:tabs>
                <w:tab w:val="left" w:pos="165"/>
              </w:tabs>
              <w:autoSpaceDE w:val="0"/>
              <w:autoSpaceDN w:val="0"/>
              <w:adjustRightInd w:val="0"/>
              <w:ind w:left="23" w:hanging="23"/>
              <w:contextualSpacing/>
              <w:rPr>
                <w:rFonts w:ascii="Times New Roman" w:eastAsia="Calibri" w:hAnsi="Times New Roman" w:cs="Times New Roman"/>
              </w:rPr>
            </w:pPr>
            <w:r w:rsidRPr="00F53279">
              <w:rPr>
                <w:rFonts w:ascii="Times New Roman" w:eastAsia="Calibri" w:hAnsi="Times New Roman" w:cs="Times New Roman"/>
              </w:rPr>
              <w:t>читать электрические и простые электронные схемы,</w:t>
            </w:r>
          </w:p>
          <w:p w14:paraId="262A7CAE" w14:textId="77777777" w:rsidR="00F53279" w:rsidRPr="00F53279" w:rsidRDefault="00F53279" w:rsidP="00F53279">
            <w:pPr>
              <w:widowControl w:val="0"/>
              <w:numPr>
                <w:ilvl w:val="0"/>
                <w:numId w:val="12"/>
              </w:numPr>
              <w:tabs>
                <w:tab w:val="left" w:pos="165"/>
              </w:tabs>
              <w:autoSpaceDE w:val="0"/>
              <w:autoSpaceDN w:val="0"/>
              <w:adjustRightInd w:val="0"/>
              <w:ind w:left="23" w:hanging="23"/>
              <w:contextualSpacing/>
              <w:rPr>
                <w:rFonts w:ascii="Times New Roman" w:eastAsia="Calibri" w:hAnsi="Times New Roman" w:cs="Times New Roman"/>
              </w:rPr>
            </w:pPr>
            <w:r w:rsidRPr="00F53279">
              <w:rPr>
                <w:rFonts w:ascii="Times New Roman" w:eastAsia="Calibri" w:hAnsi="Times New Roman" w:cs="Times New Roman"/>
              </w:rPr>
              <w:t>обнаруживать неисправности в электроцепях, места дефектов и принимать меры по предотвращению повреждений,</w:t>
            </w:r>
          </w:p>
          <w:p w14:paraId="46FDD7EE" w14:textId="77777777" w:rsidR="00F53279" w:rsidRPr="00F53279" w:rsidRDefault="00F53279" w:rsidP="00F53279">
            <w:pPr>
              <w:widowControl w:val="0"/>
              <w:numPr>
                <w:ilvl w:val="0"/>
                <w:numId w:val="12"/>
              </w:numPr>
              <w:tabs>
                <w:tab w:val="left" w:pos="165"/>
              </w:tabs>
              <w:autoSpaceDE w:val="0"/>
              <w:autoSpaceDN w:val="0"/>
              <w:adjustRightInd w:val="0"/>
              <w:ind w:left="23" w:hanging="23"/>
              <w:contextualSpacing/>
              <w:rPr>
                <w:rFonts w:ascii="Times New Roman" w:eastAsia="Calibri" w:hAnsi="Times New Roman" w:cs="Times New Roman"/>
              </w:rPr>
            </w:pPr>
            <w:r w:rsidRPr="00F53279">
              <w:rPr>
                <w:rFonts w:ascii="Times New Roman" w:eastAsia="Calibri" w:hAnsi="Times New Roman" w:cs="Times New Roman"/>
              </w:rPr>
              <w:t>эксплуатировать электроприводы и системы управления ими,</w:t>
            </w:r>
          </w:p>
          <w:p w14:paraId="1351B28F" w14:textId="77777777" w:rsidR="00F53279" w:rsidRPr="00F53279" w:rsidRDefault="00F53279" w:rsidP="00F53279">
            <w:pPr>
              <w:tabs>
                <w:tab w:val="left" w:pos="165"/>
              </w:tabs>
              <w:suppressAutoHyphens/>
              <w:ind w:left="23" w:hanging="23"/>
              <w:rPr>
                <w:rFonts w:ascii="Times New Roman" w:eastAsia="Segoe UI" w:hAnsi="Times New Roman" w:cs="Times New Roman"/>
                <w:iCs/>
              </w:rPr>
            </w:pPr>
            <w:r w:rsidRPr="00F53279">
              <w:rPr>
                <w:rFonts w:ascii="Times New Roman" w:eastAsia="Calibri" w:hAnsi="Times New Roman" w:cs="Times New Roman"/>
              </w:rPr>
              <w:t xml:space="preserve">эксплуатировать электрические </w:t>
            </w:r>
            <w:r w:rsidRPr="00F53279">
              <w:rPr>
                <w:rFonts w:ascii="Times New Roman" w:eastAsia="Calibri" w:hAnsi="Times New Roman" w:cs="Times New Roman"/>
              </w:rPr>
              <w:lastRenderedPageBreak/>
              <w:t>преобразователи, генераторы и их системы управления.</w:t>
            </w:r>
          </w:p>
        </w:tc>
        <w:tc>
          <w:tcPr>
            <w:tcW w:w="2828" w:type="dxa"/>
          </w:tcPr>
          <w:p w14:paraId="403BDD68" w14:textId="77777777" w:rsidR="00F53279" w:rsidRPr="00F53279" w:rsidRDefault="00F53279" w:rsidP="00F53279">
            <w:pPr>
              <w:widowControl w:val="0"/>
              <w:numPr>
                <w:ilvl w:val="0"/>
                <w:numId w:val="12"/>
              </w:numPr>
              <w:tabs>
                <w:tab w:val="left" w:pos="165"/>
              </w:tabs>
              <w:autoSpaceDE w:val="0"/>
              <w:autoSpaceDN w:val="0"/>
              <w:adjustRightInd w:val="0"/>
              <w:ind w:left="23" w:hanging="23"/>
              <w:contextualSpacing/>
              <w:rPr>
                <w:rFonts w:ascii="Times New Roman" w:eastAsia="Calibri" w:hAnsi="Times New Roman" w:cs="Times New Roman"/>
              </w:rPr>
            </w:pPr>
            <w:r w:rsidRPr="00F53279">
              <w:rPr>
                <w:rFonts w:ascii="Times New Roman" w:eastAsia="Calibri" w:hAnsi="Times New Roman" w:cs="Times New Roman"/>
              </w:rPr>
              <w:lastRenderedPageBreak/>
              <w:t>устройство и принципы действия электрических машин и электрооборудования;</w:t>
            </w:r>
          </w:p>
          <w:p w14:paraId="53A9C73B" w14:textId="77777777" w:rsidR="00F53279" w:rsidRPr="00F53279" w:rsidRDefault="00F53279" w:rsidP="00F53279">
            <w:pPr>
              <w:tabs>
                <w:tab w:val="left" w:pos="165"/>
              </w:tabs>
              <w:ind w:left="23" w:hanging="23"/>
              <w:rPr>
                <w:rFonts w:ascii="Times New Roman" w:eastAsia="Calibri" w:hAnsi="Times New Roman" w:cs="Times New Roman"/>
                <w:bCs/>
                <w:i/>
              </w:rPr>
            </w:pPr>
            <w:r w:rsidRPr="00F53279">
              <w:rPr>
                <w:rFonts w:ascii="Times New Roman" w:eastAsia="Calibri" w:hAnsi="Times New Roman" w:cs="Times New Roman"/>
              </w:rPr>
              <w:t>методика технического обслуживания и ремонта электрооборудования, способы обнаружения неисправностей.</w:t>
            </w:r>
          </w:p>
        </w:tc>
        <w:tc>
          <w:tcPr>
            <w:tcW w:w="2919" w:type="dxa"/>
          </w:tcPr>
          <w:p w14:paraId="334D0437" w14:textId="77777777" w:rsidR="00F53279" w:rsidRPr="00F53279" w:rsidRDefault="00F53279" w:rsidP="00F53279">
            <w:pPr>
              <w:tabs>
                <w:tab w:val="left" w:pos="165"/>
              </w:tabs>
              <w:ind w:left="23" w:hanging="23"/>
              <w:rPr>
                <w:rFonts w:ascii="Times New Roman" w:eastAsia="Calibri" w:hAnsi="Times New Roman" w:cs="Times New Roman"/>
              </w:rPr>
            </w:pPr>
            <w:r w:rsidRPr="00F53279">
              <w:rPr>
                <w:rFonts w:ascii="Times New Roman" w:eastAsia="Calibri" w:hAnsi="Times New Roman" w:cs="Times New Roman"/>
              </w:rPr>
              <w:t>осуществления оценки производственно-технических показателей работы электрооборудования.</w:t>
            </w:r>
          </w:p>
        </w:tc>
      </w:tr>
      <w:tr w:rsidR="00F53279" w:rsidRPr="00F53279" w14:paraId="6B03BD3F" w14:textId="77777777" w:rsidTr="00AD5821">
        <w:trPr>
          <w:trHeight w:val="327"/>
        </w:trPr>
        <w:tc>
          <w:tcPr>
            <w:tcW w:w="1146" w:type="dxa"/>
          </w:tcPr>
          <w:p w14:paraId="32E8263F" w14:textId="77777777" w:rsidR="00F53279" w:rsidRPr="00F53279" w:rsidRDefault="00F53279" w:rsidP="00F53279">
            <w:pPr>
              <w:rPr>
                <w:rFonts w:ascii="Times New Roman" w:eastAsia="Calibri" w:hAnsi="Times New Roman" w:cs="Times New Roman"/>
              </w:rPr>
            </w:pPr>
            <w:r w:rsidRPr="00F53279">
              <w:rPr>
                <w:rFonts w:ascii="Times New Roman" w:eastAsia="Calibri" w:hAnsi="Times New Roman" w:cs="Times New Roman"/>
                <w:bCs/>
              </w:rPr>
              <w:lastRenderedPageBreak/>
              <w:t>ПК 3.1</w:t>
            </w:r>
          </w:p>
        </w:tc>
        <w:tc>
          <w:tcPr>
            <w:tcW w:w="2735" w:type="dxa"/>
          </w:tcPr>
          <w:p w14:paraId="0F100E77" w14:textId="77777777" w:rsidR="00F53279" w:rsidRPr="00F53279" w:rsidRDefault="00F53279" w:rsidP="00F53279">
            <w:pPr>
              <w:widowControl w:val="0"/>
              <w:numPr>
                <w:ilvl w:val="0"/>
                <w:numId w:val="13"/>
              </w:numPr>
              <w:tabs>
                <w:tab w:val="left" w:pos="165"/>
              </w:tabs>
              <w:autoSpaceDE w:val="0"/>
              <w:autoSpaceDN w:val="0"/>
              <w:adjustRightInd w:val="0"/>
              <w:ind w:left="23" w:hanging="23"/>
              <w:contextualSpacing/>
              <w:rPr>
                <w:rFonts w:ascii="Times New Roman" w:eastAsia="Calibri" w:hAnsi="Times New Roman" w:cs="Times New Roman"/>
              </w:rPr>
            </w:pPr>
            <w:r w:rsidRPr="00F53279">
              <w:rPr>
                <w:rFonts w:ascii="Times New Roman" w:eastAsia="Calibri" w:hAnsi="Times New Roman" w:cs="Times New Roman"/>
              </w:rPr>
              <w:t>оценивать производственно-технических показателей работы энергоустановок в штатном и аварийном режимах,</w:t>
            </w:r>
          </w:p>
          <w:p w14:paraId="76079AF5" w14:textId="77777777" w:rsidR="00F53279" w:rsidRPr="00F53279" w:rsidRDefault="00F53279" w:rsidP="00F53279">
            <w:pPr>
              <w:tabs>
                <w:tab w:val="left" w:pos="165"/>
              </w:tabs>
              <w:suppressAutoHyphens/>
              <w:ind w:left="23" w:hanging="23"/>
              <w:rPr>
                <w:rFonts w:ascii="Times New Roman" w:eastAsia="Segoe UI" w:hAnsi="Times New Roman" w:cs="Times New Roman"/>
                <w:iCs/>
              </w:rPr>
            </w:pPr>
            <w:r w:rsidRPr="00F53279">
              <w:rPr>
                <w:rFonts w:ascii="Times New Roman" w:eastAsia="Calibri" w:hAnsi="Times New Roman" w:cs="Times New Roman"/>
              </w:rPr>
              <w:t>проводить визуальное наблюдение, инструментальное обследование и испытание энергоустановок, оценивать их техническое состояние.</w:t>
            </w:r>
          </w:p>
        </w:tc>
        <w:tc>
          <w:tcPr>
            <w:tcW w:w="2828" w:type="dxa"/>
          </w:tcPr>
          <w:p w14:paraId="1CD09DE5" w14:textId="77777777" w:rsidR="00F53279" w:rsidRPr="00F53279" w:rsidRDefault="00F53279" w:rsidP="00F53279">
            <w:pPr>
              <w:widowControl w:val="0"/>
              <w:numPr>
                <w:ilvl w:val="0"/>
                <w:numId w:val="13"/>
              </w:numPr>
              <w:tabs>
                <w:tab w:val="left" w:pos="165"/>
              </w:tabs>
              <w:autoSpaceDE w:val="0"/>
              <w:autoSpaceDN w:val="0"/>
              <w:adjustRightInd w:val="0"/>
              <w:ind w:left="23" w:hanging="23"/>
              <w:contextualSpacing/>
              <w:rPr>
                <w:rFonts w:ascii="Times New Roman" w:eastAsia="Calibri" w:hAnsi="Times New Roman" w:cs="Times New Roman"/>
              </w:rPr>
            </w:pPr>
            <w:r w:rsidRPr="00F53279">
              <w:rPr>
                <w:rFonts w:ascii="Times New Roman" w:eastAsia="Calibri" w:hAnsi="Times New Roman" w:cs="Times New Roman"/>
              </w:rPr>
              <w:t>документы, регламентирующие деятельность по эксплуатации энергоустановок,</w:t>
            </w:r>
          </w:p>
          <w:p w14:paraId="0A461B75" w14:textId="77777777" w:rsidR="00F53279" w:rsidRPr="00F53279" w:rsidRDefault="00F53279" w:rsidP="00F53279">
            <w:pPr>
              <w:widowControl w:val="0"/>
              <w:numPr>
                <w:ilvl w:val="0"/>
                <w:numId w:val="13"/>
              </w:numPr>
              <w:tabs>
                <w:tab w:val="left" w:pos="165"/>
              </w:tabs>
              <w:autoSpaceDE w:val="0"/>
              <w:autoSpaceDN w:val="0"/>
              <w:adjustRightInd w:val="0"/>
              <w:ind w:left="23" w:hanging="23"/>
              <w:contextualSpacing/>
              <w:rPr>
                <w:rFonts w:ascii="Times New Roman" w:eastAsia="Calibri" w:hAnsi="Times New Roman" w:cs="Times New Roman"/>
              </w:rPr>
            </w:pPr>
            <w:r w:rsidRPr="00F53279">
              <w:rPr>
                <w:rFonts w:ascii="Times New Roman" w:eastAsia="Calibri" w:hAnsi="Times New Roman" w:cs="Times New Roman"/>
              </w:rPr>
              <w:t>правила эксплуатации электротехнических установок,</w:t>
            </w:r>
          </w:p>
          <w:p w14:paraId="3E9812FF" w14:textId="77777777" w:rsidR="00F53279" w:rsidRPr="00F53279" w:rsidRDefault="00F53279" w:rsidP="00F53279">
            <w:pPr>
              <w:tabs>
                <w:tab w:val="left" w:pos="165"/>
              </w:tabs>
              <w:ind w:left="23" w:hanging="23"/>
              <w:rPr>
                <w:rFonts w:ascii="Times New Roman" w:eastAsia="Calibri" w:hAnsi="Times New Roman" w:cs="Times New Roman"/>
                <w:bCs/>
                <w:i/>
              </w:rPr>
            </w:pPr>
            <w:r w:rsidRPr="00F53279">
              <w:rPr>
                <w:rFonts w:ascii="Times New Roman" w:eastAsia="Calibri" w:hAnsi="Times New Roman" w:cs="Times New Roman"/>
              </w:rPr>
              <w:t>технологии производства работ по техническому обслуживанию и ремонту энергоустановок.</w:t>
            </w:r>
          </w:p>
        </w:tc>
        <w:tc>
          <w:tcPr>
            <w:tcW w:w="2919" w:type="dxa"/>
          </w:tcPr>
          <w:p w14:paraId="6B1DA304" w14:textId="77777777" w:rsidR="00F53279" w:rsidRPr="00F53279" w:rsidRDefault="00F53279" w:rsidP="00F53279">
            <w:pPr>
              <w:tabs>
                <w:tab w:val="left" w:pos="165"/>
              </w:tabs>
              <w:ind w:left="23" w:hanging="23"/>
              <w:rPr>
                <w:rFonts w:ascii="Times New Roman" w:eastAsia="Calibri" w:hAnsi="Times New Roman" w:cs="Times New Roman"/>
                <w:bCs/>
                <w:i/>
              </w:rPr>
            </w:pPr>
            <w:r w:rsidRPr="00F53279">
              <w:rPr>
                <w:rFonts w:ascii="Times New Roman" w:eastAsia="Calibri" w:hAnsi="Times New Roman" w:cs="Times New Roman"/>
              </w:rPr>
              <w:t>проведения проверки технического состояния электрооборудования энергоустановок для выявления нарушений и дефектов в их работе.</w:t>
            </w:r>
          </w:p>
        </w:tc>
      </w:tr>
      <w:tr w:rsidR="00F53279" w:rsidRPr="00F53279" w14:paraId="2E4B50CD" w14:textId="77777777" w:rsidTr="00AD5821">
        <w:trPr>
          <w:trHeight w:val="327"/>
        </w:trPr>
        <w:tc>
          <w:tcPr>
            <w:tcW w:w="1146" w:type="dxa"/>
          </w:tcPr>
          <w:p w14:paraId="09801034" w14:textId="77777777" w:rsidR="00F53279" w:rsidRPr="00F53279" w:rsidRDefault="00F53279" w:rsidP="00F53279">
            <w:pPr>
              <w:rPr>
                <w:rFonts w:ascii="Times New Roman" w:eastAsia="Calibri" w:hAnsi="Times New Roman" w:cs="Times New Roman"/>
              </w:rPr>
            </w:pPr>
            <w:r w:rsidRPr="00F53279">
              <w:rPr>
                <w:rFonts w:ascii="Times New Roman" w:eastAsia="Calibri" w:hAnsi="Times New Roman" w:cs="Times New Roman"/>
                <w:bCs/>
              </w:rPr>
              <w:t>ПК 3.2</w:t>
            </w:r>
          </w:p>
        </w:tc>
        <w:tc>
          <w:tcPr>
            <w:tcW w:w="2735" w:type="dxa"/>
          </w:tcPr>
          <w:p w14:paraId="10FA472D" w14:textId="77777777" w:rsidR="00F53279" w:rsidRPr="00F53279" w:rsidRDefault="00F53279" w:rsidP="00F53279">
            <w:pPr>
              <w:widowControl w:val="0"/>
              <w:numPr>
                <w:ilvl w:val="0"/>
                <w:numId w:val="13"/>
              </w:numPr>
              <w:tabs>
                <w:tab w:val="left" w:pos="165"/>
              </w:tabs>
              <w:autoSpaceDE w:val="0"/>
              <w:autoSpaceDN w:val="0"/>
              <w:adjustRightInd w:val="0"/>
              <w:ind w:left="23" w:hanging="23"/>
              <w:contextualSpacing/>
              <w:rPr>
                <w:rFonts w:ascii="Times New Roman" w:eastAsia="Calibri" w:hAnsi="Times New Roman" w:cs="Times New Roman"/>
              </w:rPr>
            </w:pPr>
            <w:r w:rsidRPr="00F53279">
              <w:rPr>
                <w:rFonts w:ascii="Times New Roman" w:eastAsia="Calibri" w:hAnsi="Times New Roman" w:cs="Times New Roman"/>
              </w:rPr>
              <w:t>пользоваться технической и технологической документацией при проведении работ по техническому обслуживанию и ремонту электрооборудования энергоустановок,</w:t>
            </w:r>
          </w:p>
          <w:p w14:paraId="6C894A3C" w14:textId="77777777" w:rsidR="00F53279" w:rsidRPr="00F53279" w:rsidRDefault="00F53279" w:rsidP="00F53279">
            <w:pPr>
              <w:tabs>
                <w:tab w:val="left" w:pos="165"/>
              </w:tabs>
              <w:suppressAutoHyphens/>
              <w:ind w:left="23" w:hanging="23"/>
              <w:rPr>
                <w:rFonts w:ascii="Times New Roman" w:eastAsia="Segoe UI" w:hAnsi="Times New Roman" w:cs="Times New Roman"/>
                <w:iCs/>
              </w:rPr>
            </w:pPr>
            <w:r w:rsidRPr="00F53279">
              <w:rPr>
                <w:rFonts w:ascii="Times New Roman" w:eastAsia="Calibri" w:hAnsi="Times New Roman" w:cs="Times New Roman"/>
              </w:rPr>
              <w:t>проводить работы по техническому обслуживанию и ремонту электрооборудования энергоустановок.</w:t>
            </w:r>
          </w:p>
        </w:tc>
        <w:tc>
          <w:tcPr>
            <w:tcW w:w="2828" w:type="dxa"/>
          </w:tcPr>
          <w:p w14:paraId="69F1C52C" w14:textId="77777777" w:rsidR="00F53279" w:rsidRPr="00F53279" w:rsidRDefault="00F53279" w:rsidP="00F53279">
            <w:pPr>
              <w:widowControl w:val="0"/>
              <w:numPr>
                <w:ilvl w:val="0"/>
                <w:numId w:val="13"/>
              </w:numPr>
              <w:tabs>
                <w:tab w:val="left" w:pos="165"/>
              </w:tabs>
              <w:autoSpaceDE w:val="0"/>
              <w:autoSpaceDN w:val="0"/>
              <w:adjustRightInd w:val="0"/>
              <w:ind w:left="23" w:hanging="23"/>
              <w:contextualSpacing/>
              <w:rPr>
                <w:rFonts w:ascii="Times New Roman" w:eastAsia="Calibri" w:hAnsi="Times New Roman" w:cs="Times New Roman"/>
              </w:rPr>
            </w:pPr>
            <w:r w:rsidRPr="00F53279">
              <w:rPr>
                <w:rFonts w:ascii="Times New Roman" w:eastAsia="Calibri" w:hAnsi="Times New Roman" w:cs="Times New Roman"/>
              </w:rPr>
              <w:t>документы, регламентирующие деятельность по эксплуатации энергоустановок,</w:t>
            </w:r>
          </w:p>
          <w:p w14:paraId="7B26200B" w14:textId="77777777" w:rsidR="00F53279" w:rsidRPr="00F53279" w:rsidRDefault="00F53279" w:rsidP="00F53279">
            <w:pPr>
              <w:widowControl w:val="0"/>
              <w:numPr>
                <w:ilvl w:val="0"/>
                <w:numId w:val="13"/>
              </w:numPr>
              <w:tabs>
                <w:tab w:val="left" w:pos="165"/>
              </w:tabs>
              <w:autoSpaceDE w:val="0"/>
              <w:autoSpaceDN w:val="0"/>
              <w:adjustRightInd w:val="0"/>
              <w:ind w:left="23" w:hanging="23"/>
              <w:contextualSpacing/>
              <w:rPr>
                <w:rFonts w:ascii="Times New Roman" w:eastAsia="Calibri" w:hAnsi="Times New Roman" w:cs="Times New Roman"/>
              </w:rPr>
            </w:pPr>
            <w:r w:rsidRPr="00F53279">
              <w:rPr>
                <w:rFonts w:ascii="Times New Roman" w:eastAsia="Calibri" w:hAnsi="Times New Roman" w:cs="Times New Roman"/>
              </w:rPr>
              <w:t>правила эксплуатации электротехнических установок,</w:t>
            </w:r>
          </w:p>
          <w:p w14:paraId="00A837E4" w14:textId="77777777" w:rsidR="00F53279" w:rsidRPr="00F53279" w:rsidRDefault="00F53279" w:rsidP="00F53279">
            <w:pPr>
              <w:tabs>
                <w:tab w:val="left" w:pos="165"/>
              </w:tabs>
              <w:ind w:left="23" w:hanging="23"/>
              <w:rPr>
                <w:rFonts w:ascii="Times New Roman" w:eastAsia="Calibri" w:hAnsi="Times New Roman" w:cs="Times New Roman"/>
                <w:bCs/>
                <w:i/>
              </w:rPr>
            </w:pPr>
            <w:r w:rsidRPr="00F53279">
              <w:rPr>
                <w:rFonts w:ascii="Times New Roman" w:eastAsia="Calibri" w:hAnsi="Times New Roman" w:cs="Times New Roman"/>
              </w:rPr>
              <w:t>технологии производства работ по техническому обслуживанию и ремонту энергоустановок.</w:t>
            </w:r>
          </w:p>
        </w:tc>
        <w:tc>
          <w:tcPr>
            <w:tcW w:w="2919" w:type="dxa"/>
          </w:tcPr>
          <w:p w14:paraId="5074DCE6" w14:textId="77777777" w:rsidR="00F53279" w:rsidRPr="00F53279" w:rsidRDefault="00F53279" w:rsidP="00F53279">
            <w:pPr>
              <w:tabs>
                <w:tab w:val="left" w:pos="165"/>
              </w:tabs>
              <w:ind w:left="23" w:hanging="23"/>
              <w:rPr>
                <w:rFonts w:ascii="Times New Roman" w:eastAsia="Calibri" w:hAnsi="Times New Roman" w:cs="Times New Roman"/>
                <w:bCs/>
                <w:i/>
              </w:rPr>
            </w:pPr>
            <w:r w:rsidRPr="00F53279">
              <w:rPr>
                <w:rFonts w:ascii="Times New Roman" w:eastAsia="Calibri" w:hAnsi="Times New Roman" w:cs="Times New Roman"/>
              </w:rPr>
              <w:t>выполнения работ по техническому обслуживанию и ремонту электрооборудования энергоустановок в соответствии с требованиями технической, технологической и эксплуатационной документации.</w:t>
            </w:r>
          </w:p>
        </w:tc>
      </w:tr>
      <w:tr w:rsidR="00F53279" w:rsidRPr="00F53279" w14:paraId="4B8CEAEC" w14:textId="77777777" w:rsidTr="00AD5821">
        <w:trPr>
          <w:trHeight w:val="327"/>
        </w:trPr>
        <w:tc>
          <w:tcPr>
            <w:tcW w:w="1146" w:type="dxa"/>
          </w:tcPr>
          <w:p w14:paraId="1A67A756" w14:textId="77777777" w:rsidR="00F53279" w:rsidRPr="00F53279" w:rsidRDefault="00F53279" w:rsidP="00F53279">
            <w:pPr>
              <w:rPr>
                <w:rFonts w:ascii="Times New Roman" w:eastAsia="Calibri" w:hAnsi="Times New Roman" w:cs="Times New Roman"/>
              </w:rPr>
            </w:pPr>
            <w:r w:rsidRPr="00F53279">
              <w:rPr>
                <w:rFonts w:ascii="Times New Roman" w:eastAsia="Calibri" w:hAnsi="Times New Roman" w:cs="Times New Roman"/>
                <w:bCs/>
              </w:rPr>
              <w:t>ПК 4.1</w:t>
            </w:r>
          </w:p>
        </w:tc>
        <w:tc>
          <w:tcPr>
            <w:tcW w:w="2735" w:type="dxa"/>
          </w:tcPr>
          <w:p w14:paraId="158B4013" w14:textId="77777777" w:rsidR="00F53279" w:rsidRPr="00F53279" w:rsidRDefault="00F53279" w:rsidP="00F53279">
            <w:pPr>
              <w:tabs>
                <w:tab w:val="left" w:pos="165"/>
              </w:tabs>
              <w:ind w:left="23" w:hanging="23"/>
              <w:rPr>
                <w:rFonts w:ascii="Times New Roman" w:eastAsia="Calibri" w:hAnsi="Times New Roman" w:cs="Times New Roman"/>
              </w:rPr>
            </w:pPr>
            <w:r w:rsidRPr="00F53279">
              <w:rPr>
                <w:rFonts w:ascii="Times New Roman" w:eastAsia="Calibri" w:hAnsi="Times New Roman" w:cs="Times New Roman"/>
              </w:rPr>
              <w:t>- составлять схемы монтажных работ;</w:t>
            </w:r>
          </w:p>
          <w:p w14:paraId="1A25C45D" w14:textId="77777777" w:rsidR="00F53279" w:rsidRPr="00F53279" w:rsidRDefault="00F53279" w:rsidP="00F53279">
            <w:pPr>
              <w:tabs>
                <w:tab w:val="left" w:pos="165"/>
              </w:tabs>
              <w:ind w:left="23" w:hanging="23"/>
              <w:rPr>
                <w:rFonts w:ascii="Times New Roman" w:eastAsia="Calibri" w:hAnsi="Times New Roman" w:cs="Times New Roman"/>
              </w:rPr>
            </w:pPr>
            <w:r w:rsidRPr="00F53279">
              <w:rPr>
                <w:rFonts w:ascii="Times New Roman" w:eastAsia="Calibri" w:hAnsi="Times New Roman" w:cs="Times New Roman"/>
              </w:rPr>
              <w:t>- организовывать пусконаладочные работы электрического оборудования;</w:t>
            </w:r>
          </w:p>
          <w:p w14:paraId="35EAE4C0" w14:textId="77777777" w:rsidR="00F53279" w:rsidRPr="00F53279" w:rsidRDefault="00F53279" w:rsidP="00F53279">
            <w:pPr>
              <w:tabs>
                <w:tab w:val="left" w:pos="165"/>
              </w:tabs>
              <w:ind w:left="23" w:hanging="23"/>
              <w:rPr>
                <w:rFonts w:ascii="Times New Roman" w:eastAsia="Calibri" w:hAnsi="Times New Roman" w:cs="Times New Roman"/>
              </w:rPr>
            </w:pPr>
            <w:r w:rsidRPr="00F53279">
              <w:rPr>
                <w:rFonts w:ascii="Times New Roman" w:eastAsia="Calibri" w:hAnsi="Times New Roman" w:cs="Times New Roman"/>
              </w:rPr>
              <w:t>- выполнять работы по устройству сложных и скрытых электропроводок; производить ремонт и монтаж схем люминесцентного освещения, взрывобезопасной арматуры;</w:t>
            </w:r>
          </w:p>
          <w:p w14:paraId="0F565FBC" w14:textId="77777777" w:rsidR="00F53279" w:rsidRPr="00F53279" w:rsidRDefault="00F53279" w:rsidP="00F53279">
            <w:pPr>
              <w:tabs>
                <w:tab w:val="left" w:pos="165"/>
              </w:tabs>
              <w:ind w:left="23" w:hanging="23"/>
              <w:rPr>
                <w:rFonts w:ascii="Times New Roman" w:eastAsia="Calibri" w:hAnsi="Times New Roman" w:cs="Times New Roman"/>
              </w:rPr>
            </w:pPr>
            <w:r w:rsidRPr="00F53279">
              <w:rPr>
                <w:rFonts w:ascii="Times New Roman" w:eastAsia="Calibri" w:hAnsi="Times New Roman" w:cs="Times New Roman"/>
              </w:rPr>
              <w:t>- выполнять работы по снятию и установке, разборке, ремонту и сборке простых электрических аппаратов и аппаратов группы средней сложности напряжением до 1000 В;</w:t>
            </w:r>
          </w:p>
          <w:p w14:paraId="7FA37BCC" w14:textId="77777777" w:rsidR="00F53279" w:rsidRPr="00F53279" w:rsidRDefault="00F53279" w:rsidP="00F53279">
            <w:pPr>
              <w:tabs>
                <w:tab w:val="left" w:pos="165"/>
              </w:tabs>
              <w:suppressAutoHyphens/>
              <w:ind w:left="23" w:hanging="23"/>
              <w:rPr>
                <w:rFonts w:ascii="Times New Roman" w:eastAsia="Segoe UI" w:hAnsi="Times New Roman" w:cs="Times New Roman"/>
                <w:iCs/>
              </w:rPr>
            </w:pPr>
            <w:r w:rsidRPr="00F53279">
              <w:rPr>
                <w:rFonts w:ascii="Times New Roman" w:eastAsia="Calibri" w:hAnsi="Times New Roman" w:cs="Times New Roman"/>
              </w:rPr>
              <w:lastRenderedPageBreak/>
              <w:t>- устранять повреждения внутрицеховых электрических и кабельных сетей; производить замену ламп; выполнять разборку, ремонт, сборку и монтаж светильников и электроустановочных изделий;</w:t>
            </w:r>
          </w:p>
        </w:tc>
        <w:tc>
          <w:tcPr>
            <w:tcW w:w="2828" w:type="dxa"/>
          </w:tcPr>
          <w:p w14:paraId="3DD12C68" w14:textId="77777777" w:rsidR="00F53279" w:rsidRPr="00F53279" w:rsidRDefault="00F53279" w:rsidP="00F53279">
            <w:pPr>
              <w:tabs>
                <w:tab w:val="left" w:pos="165"/>
              </w:tabs>
              <w:ind w:left="23" w:hanging="23"/>
              <w:rPr>
                <w:rFonts w:ascii="Times New Roman" w:eastAsia="Calibri" w:hAnsi="Times New Roman" w:cs="Times New Roman"/>
              </w:rPr>
            </w:pPr>
            <w:r w:rsidRPr="00F53279">
              <w:rPr>
                <w:rFonts w:ascii="Times New Roman" w:eastAsia="Calibri" w:hAnsi="Times New Roman" w:cs="Times New Roman"/>
              </w:rPr>
              <w:lastRenderedPageBreak/>
              <w:t xml:space="preserve">- электрические аппараты переменного и постоянного тока. Устройства для пуска, торможения и регулирования скорости электроприводов. </w:t>
            </w:r>
          </w:p>
          <w:p w14:paraId="1CA16FD2" w14:textId="77777777" w:rsidR="00F53279" w:rsidRPr="00F53279" w:rsidRDefault="00F53279" w:rsidP="00F53279">
            <w:pPr>
              <w:tabs>
                <w:tab w:val="left" w:pos="165"/>
              </w:tabs>
              <w:ind w:left="23" w:hanging="23"/>
              <w:rPr>
                <w:rFonts w:ascii="Times New Roman" w:eastAsia="Calibri" w:hAnsi="Times New Roman" w:cs="Times New Roman"/>
              </w:rPr>
            </w:pPr>
            <w:r w:rsidRPr="00F53279">
              <w:rPr>
                <w:rFonts w:ascii="Times New Roman" w:eastAsia="Calibri" w:hAnsi="Times New Roman" w:cs="Times New Roman"/>
              </w:rPr>
              <w:t>- правила техники безопасности при ремонте и обслуживании электрооборудования</w:t>
            </w:r>
          </w:p>
          <w:p w14:paraId="784B7D30" w14:textId="77777777" w:rsidR="00F53279" w:rsidRPr="00F53279" w:rsidRDefault="00F53279" w:rsidP="00F53279">
            <w:pPr>
              <w:tabs>
                <w:tab w:val="left" w:pos="165"/>
              </w:tabs>
              <w:ind w:left="23" w:hanging="23"/>
              <w:rPr>
                <w:rFonts w:ascii="Times New Roman" w:eastAsia="Calibri" w:hAnsi="Times New Roman" w:cs="Times New Roman"/>
              </w:rPr>
            </w:pPr>
            <w:r w:rsidRPr="00F53279">
              <w:rPr>
                <w:rFonts w:ascii="Times New Roman" w:eastAsia="Calibri" w:hAnsi="Times New Roman" w:cs="Times New Roman"/>
              </w:rPr>
              <w:t xml:space="preserve">- типы светильников и электроустановочных изделий. Типы осветительных щитков. </w:t>
            </w:r>
          </w:p>
          <w:p w14:paraId="030E9998" w14:textId="77777777" w:rsidR="00F53279" w:rsidRPr="00F53279" w:rsidRDefault="00F53279" w:rsidP="00F53279">
            <w:pPr>
              <w:tabs>
                <w:tab w:val="left" w:pos="165"/>
              </w:tabs>
              <w:ind w:left="23" w:hanging="23"/>
              <w:rPr>
                <w:rFonts w:ascii="Times New Roman" w:eastAsia="Calibri" w:hAnsi="Times New Roman" w:cs="Times New Roman"/>
              </w:rPr>
            </w:pPr>
            <w:r w:rsidRPr="00F53279">
              <w:rPr>
                <w:rFonts w:ascii="Times New Roman" w:eastAsia="Calibri" w:hAnsi="Times New Roman" w:cs="Times New Roman"/>
              </w:rPr>
              <w:t xml:space="preserve">- устройство и принцип действия электрических машин постоянного и переменного тока. </w:t>
            </w:r>
          </w:p>
          <w:p w14:paraId="62271922" w14:textId="77777777" w:rsidR="00F53279" w:rsidRPr="00F53279" w:rsidRDefault="00F53279" w:rsidP="00F53279">
            <w:pPr>
              <w:tabs>
                <w:tab w:val="left" w:pos="165"/>
              </w:tabs>
              <w:ind w:left="23" w:hanging="23"/>
              <w:rPr>
                <w:rFonts w:ascii="Times New Roman" w:eastAsia="Calibri" w:hAnsi="Times New Roman" w:cs="Times New Roman"/>
              </w:rPr>
            </w:pPr>
            <w:r w:rsidRPr="00F53279">
              <w:rPr>
                <w:rFonts w:ascii="Times New Roman" w:eastAsia="Calibri" w:hAnsi="Times New Roman" w:cs="Times New Roman"/>
              </w:rPr>
              <w:t xml:space="preserve">- виды электропроводки. Способы прокладки проводов и кабелей, их особенности, применение. Зарядка светильников. Типы осветительных </w:t>
            </w:r>
            <w:r w:rsidRPr="00F53279">
              <w:rPr>
                <w:rFonts w:ascii="Times New Roman" w:eastAsia="Calibri" w:hAnsi="Times New Roman" w:cs="Times New Roman"/>
              </w:rPr>
              <w:lastRenderedPageBreak/>
              <w:t xml:space="preserve">щитков. Ремонт светильников. </w:t>
            </w:r>
          </w:p>
          <w:p w14:paraId="10FC210C" w14:textId="77777777" w:rsidR="00F53279" w:rsidRPr="00F53279" w:rsidRDefault="00F53279" w:rsidP="00F53279">
            <w:pPr>
              <w:tabs>
                <w:tab w:val="left" w:pos="165"/>
              </w:tabs>
              <w:ind w:left="23" w:hanging="23"/>
              <w:rPr>
                <w:rFonts w:ascii="Times New Roman" w:eastAsia="Calibri" w:hAnsi="Times New Roman" w:cs="Times New Roman"/>
              </w:rPr>
            </w:pPr>
            <w:r w:rsidRPr="00F53279">
              <w:rPr>
                <w:rFonts w:ascii="Times New Roman" w:eastAsia="Calibri" w:hAnsi="Times New Roman" w:cs="Times New Roman"/>
              </w:rPr>
              <w:t xml:space="preserve">- назначение, типы и устройство электрических аппаратов напряжением до 1000 В. Техническое обслуживание и ремонт электрических аппаратов напряжением до 1000 В. Оборудование, инструмент, приспособления, применяемые для ремонта электрических аппаратов. </w:t>
            </w:r>
          </w:p>
          <w:p w14:paraId="338C7EDC" w14:textId="77777777" w:rsidR="00F53279" w:rsidRPr="00F53279" w:rsidRDefault="00F53279" w:rsidP="00F53279">
            <w:pPr>
              <w:tabs>
                <w:tab w:val="left" w:pos="165"/>
              </w:tabs>
              <w:ind w:left="23" w:hanging="23"/>
              <w:rPr>
                <w:rFonts w:ascii="Times New Roman" w:eastAsia="Calibri" w:hAnsi="Times New Roman" w:cs="Times New Roman"/>
              </w:rPr>
            </w:pPr>
            <w:r w:rsidRPr="00F53279">
              <w:rPr>
                <w:rFonts w:ascii="Times New Roman" w:eastAsia="Calibri" w:hAnsi="Times New Roman" w:cs="Times New Roman"/>
              </w:rPr>
              <w:t>- схемы электроснабжения цеха (участка), силовых цепей, освещения, связи, сигнализации, защиты и измерения. Электромонтажные материалы и изделия. Назначение и конструкции силовых кабелей, кабельной аппаратуры и вводных устройств. Выбор проводов и кабелей, вида электропроводки и способа прокладки. Способы оконцевания, соединения, и ответвления жил изолированных проводов и кабелей. Монтаж соединительных муфт и концевых заделок. Механизмы, инструменты, приспособления, применяемые для. соединения и оконцевания жил, монтажа электропроводки и кабельных линий.</w:t>
            </w:r>
          </w:p>
          <w:p w14:paraId="2FEB8BEC" w14:textId="77777777" w:rsidR="00F53279" w:rsidRPr="00F53279" w:rsidRDefault="00F53279" w:rsidP="00F53279">
            <w:pPr>
              <w:tabs>
                <w:tab w:val="left" w:pos="165"/>
              </w:tabs>
              <w:ind w:left="23" w:hanging="23"/>
              <w:rPr>
                <w:rFonts w:ascii="Times New Roman" w:eastAsia="Calibri" w:hAnsi="Times New Roman" w:cs="Times New Roman"/>
              </w:rPr>
            </w:pPr>
            <w:r w:rsidRPr="00F53279">
              <w:rPr>
                <w:rFonts w:ascii="Times New Roman" w:eastAsia="Calibri" w:hAnsi="Times New Roman" w:cs="Times New Roman"/>
              </w:rPr>
              <w:t>- условные обозначения в электрических схемах и чертежах;</w:t>
            </w:r>
          </w:p>
          <w:p w14:paraId="7A63B9F1" w14:textId="77777777" w:rsidR="00F53279" w:rsidRPr="00F53279" w:rsidRDefault="00F53279" w:rsidP="00F53279">
            <w:pPr>
              <w:tabs>
                <w:tab w:val="left" w:pos="165"/>
              </w:tabs>
              <w:ind w:left="23" w:hanging="23"/>
              <w:rPr>
                <w:rFonts w:ascii="Times New Roman" w:eastAsia="Calibri" w:hAnsi="Times New Roman" w:cs="Times New Roman"/>
              </w:rPr>
            </w:pPr>
            <w:r w:rsidRPr="00F53279">
              <w:rPr>
                <w:rFonts w:ascii="Times New Roman" w:eastAsia="Calibri" w:hAnsi="Times New Roman" w:cs="Times New Roman"/>
              </w:rPr>
              <w:t>- устройство и назначение электрического оборудования;</w:t>
            </w:r>
          </w:p>
          <w:p w14:paraId="5EE15141" w14:textId="77777777" w:rsidR="00F53279" w:rsidRPr="00F53279" w:rsidRDefault="00F53279" w:rsidP="00F53279">
            <w:pPr>
              <w:tabs>
                <w:tab w:val="left" w:pos="165"/>
              </w:tabs>
              <w:ind w:left="23" w:hanging="23"/>
              <w:rPr>
                <w:rFonts w:ascii="Times New Roman" w:eastAsia="Calibri" w:hAnsi="Times New Roman" w:cs="Times New Roman"/>
              </w:rPr>
            </w:pPr>
            <w:r w:rsidRPr="00F53279">
              <w:rPr>
                <w:rFonts w:ascii="Times New Roman" w:eastAsia="Calibri" w:hAnsi="Times New Roman" w:cs="Times New Roman"/>
              </w:rPr>
              <w:t>- сложность ремонта оборудования;</w:t>
            </w:r>
          </w:p>
          <w:p w14:paraId="04F70A73" w14:textId="77777777" w:rsidR="00F53279" w:rsidRPr="00F53279" w:rsidRDefault="00F53279" w:rsidP="00F53279">
            <w:pPr>
              <w:tabs>
                <w:tab w:val="left" w:pos="165"/>
              </w:tabs>
              <w:ind w:left="23" w:hanging="23"/>
              <w:rPr>
                <w:rFonts w:ascii="Times New Roman" w:eastAsia="Calibri" w:hAnsi="Times New Roman" w:cs="Times New Roman"/>
                <w:bCs/>
                <w:i/>
              </w:rPr>
            </w:pPr>
            <w:r w:rsidRPr="00F53279">
              <w:rPr>
                <w:rFonts w:ascii="Times New Roman" w:eastAsia="Calibri" w:hAnsi="Times New Roman" w:cs="Times New Roman"/>
              </w:rPr>
              <w:t>- средства коллективной и индивидуальной защиты.</w:t>
            </w:r>
          </w:p>
        </w:tc>
        <w:tc>
          <w:tcPr>
            <w:tcW w:w="2919" w:type="dxa"/>
          </w:tcPr>
          <w:p w14:paraId="14589D78" w14:textId="77777777" w:rsidR="00F53279" w:rsidRPr="00F53279" w:rsidRDefault="00F53279" w:rsidP="00F53279">
            <w:pPr>
              <w:tabs>
                <w:tab w:val="left" w:pos="165"/>
              </w:tabs>
              <w:ind w:left="23" w:hanging="23"/>
              <w:rPr>
                <w:rFonts w:ascii="Times New Roman" w:eastAsia="Calibri" w:hAnsi="Times New Roman" w:cs="Times New Roman"/>
              </w:rPr>
            </w:pPr>
            <w:r w:rsidRPr="00F53279">
              <w:rPr>
                <w:rFonts w:ascii="Times New Roman" w:eastAsia="Calibri" w:hAnsi="Times New Roman" w:cs="Times New Roman"/>
              </w:rPr>
              <w:lastRenderedPageBreak/>
              <w:t xml:space="preserve">- выполнения наладки, регулировки и проверки электрического и электромеханического оборудования; </w:t>
            </w:r>
          </w:p>
          <w:p w14:paraId="269DC735" w14:textId="77777777" w:rsidR="00F53279" w:rsidRPr="00F53279" w:rsidRDefault="00F53279" w:rsidP="00F53279">
            <w:pPr>
              <w:tabs>
                <w:tab w:val="left" w:pos="165"/>
              </w:tabs>
              <w:ind w:left="23" w:hanging="23"/>
              <w:rPr>
                <w:rFonts w:ascii="Times New Roman" w:eastAsia="Calibri" w:hAnsi="Times New Roman" w:cs="Times New Roman"/>
              </w:rPr>
            </w:pPr>
            <w:r w:rsidRPr="00F53279">
              <w:rPr>
                <w:rFonts w:ascii="Times New Roman" w:eastAsia="Calibri" w:hAnsi="Times New Roman" w:cs="Times New Roman"/>
              </w:rPr>
              <w:t>- организации и выполнения технического обслуживания и ремонта электрического и электромеханического оборудования;</w:t>
            </w:r>
          </w:p>
          <w:p w14:paraId="0DF00217" w14:textId="77777777" w:rsidR="00F53279" w:rsidRPr="00F53279" w:rsidRDefault="00F53279" w:rsidP="00F53279">
            <w:pPr>
              <w:tabs>
                <w:tab w:val="left" w:pos="165"/>
              </w:tabs>
              <w:ind w:left="23" w:hanging="23"/>
              <w:rPr>
                <w:rFonts w:ascii="Times New Roman" w:eastAsia="Calibri" w:hAnsi="Times New Roman" w:cs="Times New Roman"/>
                <w:bCs/>
                <w:i/>
              </w:rPr>
            </w:pPr>
            <w:r w:rsidRPr="00F53279">
              <w:rPr>
                <w:rFonts w:ascii="Times New Roman" w:eastAsia="Calibri" w:hAnsi="Times New Roman" w:cs="Times New Roman"/>
              </w:rPr>
              <w:t>- составления отчетной документации по техническому обслуживанию и ремонту электрического и электромеханического оборудования</w:t>
            </w:r>
          </w:p>
        </w:tc>
      </w:tr>
      <w:tr w:rsidR="00F53279" w:rsidRPr="00F53279" w14:paraId="57DC0E32" w14:textId="77777777" w:rsidTr="00AD5821">
        <w:trPr>
          <w:trHeight w:val="327"/>
        </w:trPr>
        <w:tc>
          <w:tcPr>
            <w:tcW w:w="1146" w:type="dxa"/>
          </w:tcPr>
          <w:p w14:paraId="781D2CE8" w14:textId="77777777" w:rsidR="00F53279" w:rsidRPr="00F53279" w:rsidRDefault="00F53279" w:rsidP="00F53279">
            <w:pPr>
              <w:rPr>
                <w:rFonts w:ascii="Times New Roman" w:eastAsia="Calibri" w:hAnsi="Times New Roman" w:cs="Times New Roman"/>
              </w:rPr>
            </w:pPr>
            <w:r w:rsidRPr="00F53279">
              <w:rPr>
                <w:rFonts w:ascii="Times New Roman" w:eastAsia="Calibri" w:hAnsi="Times New Roman" w:cs="Times New Roman"/>
                <w:bCs/>
              </w:rPr>
              <w:lastRenderedPageBreak/>
              <w:t>ПК 4.2</w:t>
            </w:r>
          </w:p>
        </w:tc>
        <w:tc>
          <w:tcPr>
            <w:tcW w:w="2735" w:type="dxa"/>
          </w:tcPr>
          <w:p w14:paraId="1250C3EF" w14:textId="77777777" w:rsidR="00F53279" w:rsidRPr="00F53279" w:rsidRDefault="00F53279" w:rsidP="00F53279">
            <w:pPr>
              <w:tabs>
                <w:tab w:val="left" w:pos="165"/>
              </w:tabs>
              <w:ind w:left="23" w:hanging="23"/>
              <w:rPr>
                <w:rFonts w:ascii="Times New Roman" w:eastAsia="Calibri" w:hAnsi="Times New Roman" w:cs="Times New Roman"/>
              </w:rPr>
            </w:pPr>
            <w:r w:rsidRPr="00F53279">
              <w:rPr>
                <w:rFonts w:ascii="Times New Roman" w:eastAsia="Calibri" w:hAnsi="Times New Roman" w:cs="Times New Roman"/>
              </w:rPr>
              <w:t xml:space="preserve">производить проверку и профилактический ремонт пускорегулирующей аппаратуры </w:t>
            </w:r>
            <w:r w:rsidRPr="00F53279">
              <w:rPr>
                <w:rFonts w:ascii="Times New Roman" w:eastAsia="Calibri" w:hAnsi="Times New Roman" w:cs="Times New Roman"/>
              </w:rPr>
              <w:lastRenderedPageBreak/>
              <w:t>электродвигателей; определять неисправности включающих катушек релейно-контакторной аппаратуры; проводить проверку состояния изоляции токоведущих частей.</w:t>
            </w:r>
          </w:p>
          <w:p w14:paraId="3F7960D8" w14:textId="77777777" w:rsidR="00F53279" w:rsidRPr="00F53279" w:rsidRDefault="00F53279" w:rsidP="00F53279">
            <w:pPr>
              <w:tabs>
                <w:tab w:val="left" w:pos="165"/>
              </w:tabs>
              <w:ind w:left="23" w:hanging="23"/>
              <w:rPr>
                <w:rFonts w:ascii="Times New Roman" w:eastAsia="Calibri" w:hAnsi="Times New Roman" w:cs="Times New Roman"/>
              </w:rPr>
            </w:pPr>
            <w:r w:rsidRPr="00F53279">
              <w:rPr>
                <w:rFonts w:ascii="Times New Roman" w:eastAsia="Calibri" w:hAnsi="Times New Roman" w:cs="Times New Roman"/>
              </w:rPr>
              <w:t>- организовать работы по испытанию электрического оборудования после ремонта и монтажа;</w:t>
            </w:r>
          </w:p>
          <w:p w14:paraId="2E852113" w14:textId="77777777" w:rsidR="00F53279" w:rsidRPr="00F53279" w:rsidRDefault="00F53279" w:rsidP="00F53279">
            <w:pPr>
              <w:tabs>
                <w:tab w:val="left" w:pos="165"/>
              </w:tabs>
              <w:suppressAutoHyphens/>
              <w:ind w:left="23" w:hanging="23"/>
              <w:rPr>
                <w:rFonts w:ascii="Times New Roman" w:eastAsia="Segoe UI" w:hAnsi="Times New Roman" w:cs="Times New Roman"/>
                <w:iCs/>
              </w:rPr>
            </w:pPr>
            <w:r w:rsidRPr="00F53279">
              <w:rPr>
                <w:rFonts w:ascii="Times New Roman" w:eastAsia="Calibri" w:hAnsi="Times New Roman" w:cs="Times New Roman"/>
              </w:rPr>
              <w:t>- пользоваться измерительным инструментом;</w:t>
            </w:r>
          </w:p>
        </w:tc>
        <w:tc>
          <w:tcPr>
            <w:tcW w:w="2828" w:type="dxa"/>
          </w:tcPr>
          <w:p w14:paraId="4452B13D" w14:textId="77777777" w:rsidR="00F53279" w:rsidRPr="00F53279" w:rsidRDefault="00F53279" w:rsidP="00F53279">
            <w:pPr>
              <w:tabs>
                <w:tab w:val="left" w:pos="165"/>
              </w:tabs>
              <w:ind w:left="23" w:hanging="23"/>
              <w:rPr>
                <w:rFonts w:ascii="Times New Roman" w:eastAsia="Calibri" w:hAnsi="Times New Roman" w:cs="Times New Roman"/>
              </w:rPr>
            </w:pPr>
            <w:r w:rsidRPr="00F53279">
              <w:rPr>
                <w:rFonts w:ascii="Times New Roman" w:eastAsia="Calibri" w:hAnsi="Times New Roman" w:cs="Times New Roman"/>
              </w:rPr>
              <w:lastRenderedPageBreak/>
              <w:t xml:space="preserve">- основные виды неисправностей в электродвигателях и причины их возникновения. Аварийные </w:t>
            </w:r>
            <w:r w:rsidRPr="00F53279">
              <w:rPr>
                <w:rFonts w:ascii="Times New Roman" w:eastAsia="Calibri" w:hAnsi="Times New Roman" w:cs="Times New Roman"/>
              </w:rPr>
              <w:lastRenderedPageBreak/>
              <w:t>отключения электродвигателей.</w:t>
            </w:r>
          </w:p>
          <w:p w14:paraId="33665B1C" w14:textId="77777777" w:rsidR="00F53279" w:rsidRPr="00F53279" w:rsidRDefault="00F53279" w:rsidP="00F53279">
            <w:pPr>
              <w:tabs>
                <w:tab w:val="left" w:pos="165"/>
              </w:tabs>
              <w:ind w:left="23" w:hanging="23"/>
              <w:rPr>
                <w:rFonts w:ascii="Times New Roman" w:eastAsia="Calibri" w:hAnsi="Times New Roman" w:cs="Times New Roman"/>
              </w:rPr>
            </w:pPr>
            <w:r w:rsidRPr="00F53279">
              <w:rPr>
                <w:rFonts w:ascii="Times New Roman" w:eastAsia="Calibri" w:hAnsi="Times New Roman" w:cs="Times New Roman"/>
              </w:rPr>
              <w:t>- последовательность разборки, ремонта и сборки электрических аппаратов.</w:t>
            </w:r>
          </w:p>
          <w:p w14:paraId="78C214DD" w14:textId="77777777" w:rsidR="00F53279" w:rsidRPr="00F53279" w:rsidRDefault="00F53279" w:rsidP="00F53279">
            <w:pPr>
              <w:tabs>
                <w:tab w:val="left" w:pos="165"/>
              </w:tabs>
              <w:ind w:left="23" w:hanging="23"/>
              <w:rPr>
                <w:rFonts w:ascii="Times New Roman" w:eastAsia="Calibri" w:hAnsi="Times New Roman" w:cs="Times New Roman"/>
                <w:bCs/>
                <w:i/>
              </w:rPr>
            </w:pPr>
            <w:r w:rsidRPr="00F53279">
              <w:rPr>
                <w:rFonts w:ascii="Times New Roman" w:eastAsia="Calibri" w:hAnsi="Times New Roman" w:cs="Times New Roman"/>
              </w:rPr>
              <w:t>- последовательность выполнения и средства контроля при пусконаладочных работах;</w:t>
            </w:r>
          </w:p>
        </w:tc>
        <w:tc>
          <w:tcPr>
            <w:tcW w:w="2919" w:type="dxa"/>
          </w:tcPr>
          <w:p w14:paraId="48A75E5E" w14:textId="77777777" w:rsidR="00F53279" w:rsidRPr="00F53279" w:rsidRDefault="00F53279" w:rsidP="00F53279">
            <w:pPr>
              <w:tabs>
                <w:tab w:val="left" w:pos="165"/>
              </w:tabs>
              <w:ind w:left="23" w:hanging="23"/>
              <w:rPr>
                <w:rFonts w:ascii="Times New Roman" w:eastAsia="Calibri" w:hAnsi="Times New Roman" w:cs="Times New Roman"/>
                <w:bCs/>
                <w:i/>
              </w:rPr>
            </w:pPr>
            <w:r w:rsidRPr="00F53279">
              <w:rPr>
                <w:rFonts w:ascii="Times New Roman" w:eastAsia="Calibri" w:hAnsi="Times New Roman" w:cs="Times New Roman"/>
              </w:rPr>
              <w:lastRenderedPageBreak/>
              <w:t xml:space="preserve">осуществления диагностики и технического контроля при эксплуатации электрического и </w:t>
            </w:r>
            <w:r w:rsidRPr="00F53279">
              <w:rPr>
                <w:rFonts w:ascii="Times New Roman" w:eastAsia="Calibri" w:hAnsi="Times New Roman" w:cs="Times New Roman"/>
              </w:rPr>
              <w:lastRenderedPageBreak/>
              <w:t>электромеханического оборудования</w:t>
            </w:r>
          </w:p>
        </w:tc>
      </w:tr>
      <w:tr w:rsidR="00F53279" w:rsidRPr="00F53279" w14:paraId="4B262DD6" w14:textId="77777777" w:rsidTr="00AD5821">
        <w:trPr>
          <w:trHeight w:val="327"/>
        </w:trPr>
        <w:tc>
          <w:tcPr>
            <w:tcW w:w="1146" w:type="dxa"/>
          </w:tcPr>
          <w:p w14:paraId="30196A08" w14:textId="77777777" w:rsidR="00F53279" w:rsidRPr="00F53279" w:rsidRDefault="00F53279" w:rsidP="00F53279">
            <w:pPr>
              <w:rPr>
                <w:rFonts w:ascii="Times New Roman" w:eastAsia="Calibri" w:hAnsi="Times New Roman" w:cs="Times New Roman"/>
              </w:rPr>
            </w:pPr>
            <w:r w:rsidRPr="00F53279">
              <w:rPr>
                <w:rFonts w:ascii="Times New Roman" w:eastAsia="Calibri" w:hAnsi="Times New Roman" w:cs="Times New Roman"/>
                <w:bCs/>
              </w:rPr>
              <w:lastRenderedPageBreak/>
              <w:t>ПК 4.3</w:t>
            </w:r>
          </w:p>
        </w:tc>
        <w:tc>
          <w:tcPr>
            <w:tcW w:w="2735" w:type="dxa"/>
          </w:tcPr>
          <w:p w14:paraId="5A0594E3" w14:textId="77777777" w:rsidR="00F53279" w:rsidRPr="00F53279" w:rsidRDefault="00F53279" w:rsidP="00F53279">
            <w:pPr>
              <w:tabs>
                <w:tab w:val="left" w:pos="165"/>
              </w:tabs>
              <w:ind w:left="23" w:hanging="23"/>
              <w:rPr>
                <w:rFonts w:ascii="Times New Roman" w:eastAsia="Calibri" w:hAnsi="Times New Roman" w:cs="Times New Roman"/>
              </w:rPr>
            </w:pPr>
            <w:r w:rsidRPr="00F53279">
              <w:rPr>
                <w:rFonts w:ascii="Times New Roman" w:eastAsia="Calibri" w:hAnsi="Times New Roman" w:cs="Times New Roman"/>
              </w:rPr>
              <w:t>- выбирать электрическое оборудование;</w:t>
            </w:r>
          </w:p>
          <w:p w14:paraId="232DBC75" w14:textId="77777777" w:rsidR="00F53279" w:rsidRPr="00F53279" w:rsidRDefault="00F53279" w:rsidP="00F53279">
            <w:pPr>
              <w:tabs>
                <w:tab w:val="left" w:pos="165"/>
              </w:tabs>
              <w:suppressAutoHyphens/>
              <w:ind w:left="23" w:hanging="23"/>
              <w:rPr>
                <w:rFonts w:ascii="Times New Roman" w:eastAsia="Segoe UI" w:hAnsi="Times New Roman" w:cs="Times New Roman"/>
                <w:iCs/>
              </w:rPr>
            </w:pPr>
            <w:r w:rsidRPr="00F53279">
              <w:rPr>
                <w:rFonts w:ascii="Times New Roman" w:eastAsia="Calibri" w:hAnsi="Times New Roman" w:cs="Times New Roman"/>
              </w:rPr>
              <w:t>- пользоваться нормативной и справочной литературой;</w:t>
            </w:r>
          </w:p>
        </w:tc>
        <w:tc>
          <w:tcPr>
            <w:tcW w:w="2828" w:type="dxa"/>
          </w:tcPr>
          <w:p w14:paraId="2CA38EE0" w14:textId="77777777" w:rsidR="00F53279" w:rsidRPr="00F53279" w:rsidRDefault="00F53279" w:rsidP="00F53279">
            <w:pPr>
              <w:tabs>
                <w:tab w:val="left" w:pos="165"/>
              </w:tabs>
              <w:ind w:left="23" w:hanging="23"/>
              <w:rPr>
                <w:rFonts w:ascii="Times New Roman" w:eastAsia="Calibri" w:hAnsi="Times New Roman" w:cs="Times New Roman"/>
              </w:rPr>
            </w:pPr>
            <w:r w:rsidRPr="00F53279">
              <w:rPr>
                <w:rFonts w:ascii="Times New Roman" w:eastAsia="Calibri" w:hAnsi="Times New Roman" w:cs="Times New Roman"/>
              </w:rPr>
              <w:t>- операции технического обслуживания и периодичность осмотров осветительных установок.</w:t>
            </w:r>
          </w:p>
          <w:p w14:paraId="19ACEDF6" w14:textId="77777777" w:rsidR="00F53279" w:rsidRPr="00F53279" w:rsidRDefault="00F53279" w:rsidP="00F53279">
            <w:pPr>
              <w:tabs>
                <w:tab w:val="left" w:pos="165"/>
              </w:tabs>
              <w:ind w:left="23" w:hanging="23"/>
              <w:rPr>
                <w:rFonts w:ascii="Times New Roman" w:eastAsia="Calibri" w:hAnsi="Times New Roman" w:cs="Times New Roman"/>
              </w:rPr>
            </w:pPr>
            <w:r w:rsidRPr="00F53279">
              <w:rPr>
                <w:rFonts w:ascii="Times New Roman" w:eastAsia="Calibri" w:hAnsi="Times New Roman" w:cs="Times New Roman"/>
              </w:rPr>
              <w:t>- операции технического обслуживания и периодичность осмотров осветительных установок.</w:t>
            </w:r>
          </w:p>
          <w:p w14:paraId="1A31ADE4" w14:textId="77777777" w:rsidR="00F53279" w:rsidRPr="00F53279" w:rsidRDefault="00F53279" w:rsidP="00F53279">
            <w:pPr>
              <w:tabs>
                <w:tab w:val="left" w:pos="165"/>
              </w:tabs>
              <w:ind w:left="23" w:hanging="23"/>
              <w:rPr>
                <w:rFonts w:ascii="Times New Roman" w:eastAsia="Calibri" w:hAnsi="Times New Roman" w:cs="Times New Roman"/>
              </w:rPr>
            </w:pPr>
            <w:r w:rsidRPr="00F53279">
              <w:rPr>
                <w:rFonts w:ascii="Times New Roman" w:eastAsia="Calibri" w:hAnsi="Times New Roman" w:cs="Times New Roman"/>
              </w:rPr>
              <w:t>- операции технического обслуживания и периодичность осмотров электродвигателей.</w:t>
            </w:r>
          </w:p>
          <w:p w14:paraId="7EE8CE27" w14:textId="77777777" w:rsidR="00F53279" w:rsidRPr="00F53279" w:rsidRDefault="00F53279" w:rsidP="00F53279">
            <w:pPr>
              <w:tabs>
                <w:tab w:val="left" w:pos="165"/>
              </w:tabs>
              <w:ind w:left="23" w:hanging="23"/>
              <w:rPr>
                <w:rFonts w:ascii="Times New Roman" w:eastAsia="Calibri" w:hAnsi="Times New Roman" w:cs="Times New Roman"/>
                <w:bCs/>
                <w:i/>
              </w:rPr>
            </w:pPr>
            <w:r w:rsidRPr="00F53279">
              <w:rPr>
                <w:rFonts w:ascii="Times New Roman" w:eastAsia="Calibri" w:hAnsi="Times New Roman" w:cs="Times New Roman"/>
              </w:rPr>
              <w:t>- периодичность и содержание осмотров пускорегулирующей и релейно-контакторной аппаратуры.</w:t>
            </w:r>
          </w:p>
        </w:tc>
        <w:tc>
          <w:tcPr>
            <w:tcW w:w="2919" w:type="dxa"/>
          </w:tcPr>
          <w:p w14:paraId="4439B590" w14:textId="77777777" w:rsidR="00F53279" w:rsidRPr="00F53279" w:rsidRDefault="00F53279" w:rsidP="00F53279">
            <w:pPr>
              <w:tabs>
                <w:tab w:val="left" w:pos="165"/>
              </w:tabs>
              <w:ind w:left="23" w:hanging="23"/>
              <w:rPr>
                <w:rFonts w:ascii="Times New Roman" w:eastAsia="Calibri" w:hAnsi="Times New Roman" w:cs="Times New Roman"/>
              </w:rPr>
            </w:pPr>
            <w:r w:rsidRPr="00F53279">
              <w:rPr>
                <w:rFonts w:ascii="Times New Roman" w:eastAsia="Calibri" w:hAnsi="Times New Roman" w:cs="Times New Roman"/>
              </w:rPr>
              <w:t>- обнаружения дефектов электрического оборудования;</w:t>
            </w:r>
          </w:p>
          <w:p w14:paraId="74F737D7" w14:textId="77777777" w:rsidR="00F53279" w:rsidRPr="00F53279" w:rsidRDefault="00F53279" w:rsidP="00F53279">
            <w:pPr>
              <w:tabs>
                <w:tab w:val="left" w:pos="165"/>
              </w:tabs>
              <w:ind w:left="23" w:hanging="23"/>
              <w:rPr>
                <w:rFonts w:ascii="Times New Roman" w:eastAsia="Calibri" w:hAnsi="Times New Roman" w:cs="Times New Roman"/>
                <w:bCs/>
                <w:i/>
              </w:rPr>
            </w:pPr>
            <w:r w:rsidRPr="00F53279">
              <w:rPr>
                <w:rFonts w:ascii="Times New Roman" w:eastAsia="Calibri" w:hAnsi="Times New Roman" w:cs="Times New Roman"/>
              </w:rPr>
              <w:t>- определения ресурсов и отказов.</w:t>
            </w:r>
          </w:p>
        </w:tc>
      </w:tr>
    </w:tbl>
    <w:p w14:paraId="12B958F7" w14:textId="77777777" w:rsidR="00F53279" w:rsidRPr="00F53279" w:rsidRDefault="00F53279" w:rsidP="00F53279">
      <w:pPr>
        <w:spacing w:after="120"/>
        <w:ind w:firstLine="709"/>
        <w:rPr>
          <w:rFonts w:ascii="Times New Roman" w:eastAsia="Calibri" w:hAnsi="Times New Roman" w:cs="Times New Roman"/>
          <w:bCs/>
          <w:sz w:val="24"/>
          <w:szCs w:val="24"/>
        </w:rPr>
      </w:pPr>
    </w:p>
    <w:p w14:paraId="6B96B69F" w14:textId="77777777" w:rsidR="00F53279" w:rsidRPr="00F53279" w:rsidRDefault="00F53279" w:rsidP="008F04A5">
      <w:pPr>
        <w:numPr>
          <w:ilvl w:val="1"/>
          <w:numId w:val="34"/>
        </w:numPr>
        <w:spacing w:after="120"/>
        <w:contextualSpacing/>
        <w:rPr>
          <w:rFonts w:ascii="Times New Roman" w:eastAsia="Calibri" w:hAnsi="Times New Roman" w:cs="Times New Roman"/>
          <w:b/>
        </w:rPr>
      </w:pPr>
      <w:r w:rsidRPr="00F53279">
        <w:rPr>
          <w:rFonts w:ascii="Times New Roman" w:eastAsia="Calibri" w:hAnsi="Times New Roman" w:cs="Times New Roman"/>
          <w:b/>
        </w:rPr>
        <w:t>Обоснование часов вариативной части ОПОП-П</w:t>
      </w:r>
    </w:p>
    <w:p w14:paraId="0FE8E920" w14:textId="77777777" w:rsidR="00F53279" w:rsidRPr="00F53279" w:rsidRDefault="00F53279" w:rsidP="00F53279">
      <w:pPr>
        <w:spacing w:after="120"/>
        <w:ind w:left="720"/>
        <w:contextualSpacing/>
        <w:rPr>
          <w:rFonts w:ascii="Times New Roman" w:eastAsia="Calibri" w:hAnsi="Times New Roman" w:cs="Times New Roman"/>
          <w:b/>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0"/>
        <w:gridCol w:w="3217"/>
        <w:gridCol w:w="1774"/>
        <w:gridCol w:w="1488"/>
        <w:gridCol w:w="2390"/>
      </w:tblGrid>
      <w:tr w:rsidR="00F53279" w:rsidRPr="00F53279" w14:paraId="14540A0D" w14:textId="77777777" w:rsidTr="00AD5821">
        <w:tc>
          <w:tcPr>
            <w:tcW w:w="770" w:type="dxa"/>
          </w:tcPr>
          <w:p w14:paraId="754431BC" w14:textId="77777777" w:rsidR="00F53279" w:rsidRPr="00F53279" w:rsidRDefault="00F53279" w:rsidP="00F53279">
            <w:pPr>
              <w:spacing w:after="120"/>
              <w:contextualSpacing/>
              <w:rPr>
                <w:rFonts w:ascii="Times New Roman" w:eastAsia="Calibri" w:hAnsi="Times New Roman" w:cs="Times New Roman"/>
                <w:b/>
              </w:rPr>
            </w:pPr>
            <w:r w:rsidRPr="00F53279">
              <w:rPr>
                <w:rFonts w:ascii="Times New Roman" w:eastAsia="Calibri" w:hAnsi="Times New Roman" w:cs="Times New Roman"/>
                <w:b/>
              </w:rPr>
              <w:t>№№ п/п</w:t>
            </w:r>
          </w:p>
        </w:tc>
        <w:tc>
          <w:tcPr>
            <w:tcW w:w="3217" w:type="dxa"/>
          </w:tcPr>
          <w:p w14:paraId="5434F394" w14:textId="77777777" w:rsidR="00F53279" w:rsidRPr="00F53279" w:rsidRDefault="00F53279" w:rsidP="00F53279">
            <w:pPr>
              <w:spacing w:after="120"/>
              <w:contextualSpacing/>
              <w:rPr>
                <w:rFonts w:ascii="Times New Roman" w:eastAsia="Calibri" w:hAnsi="Times New Roman" w:cs="Times New Roman"/>
                <w:b/>
              </w:rPr>
            </w:pPr>
            <w:r w:rsidRPr="00F53279">
              <w:rPr>
                <w:rFonts w:ascii="Times New Roman" w:eastAsia="Calibri" w:hAnsi="Times New Roman" w:cs="Times New Roman"/>
                <w:b/>
              </w:rPr>
              <w:t xml:space="preserve">Дополнительные знания, умения, навыки </w:t>
            </w:r>
          </w:p>
        </w:tc>
        <w:tc>
          <w:tcPr>
            <w:tcW w:w="1774" w:type="dxa"/>
          </w:tcPr>
          <w:p w14:paraId="0E715F64" w14:textId="77777777" w:rsidR="00F53279" w:rsidRPr="00F53279" w:rsidRDefault="00F53279" w:rsidP="00F53279">
            <w:pPr>
              <w:spacing w:after="120"/>
              <w:contextualSpacing/>
              <w:rPr>
                <w:rFonts w:ascii="Times New Roman" w:eastAsia="Calibri" w:hAnsi="Times New Roman" w:cs="Times New Roman"/>
                <w:b/>
              </w:rPr>
            </w:pPr>
            <w:r w:rsidRPr="00F53279">
              <w:rPr>
                <w:rFonts w:ascii="Times New Roman" w:eastAsia="Calibri" w:hAnsi="Times New Roman" w:cs="Times New Roman"/>
                <w:b/>
              </w:rPr>
              <w:t>№, наименование темы</w:t>
            </w:r>
          </w:p>
        </w:tc>
        <w:tc>
          <w:tcPr>
            <w:tcW w:w="1488" w:type="dxa"/>
          </w:tcPr>
          <w:p w14:paraId="2E654503" w14:textId="77777777" w:rsidR="00F53279" w:rsidRPr="00F53279" w:rsidRDefault="00F53279" w:rsidP="00F53279">
            <w:pPr>
              <w:spacing w:after="120"/>
              <w:contextualSpacing/>
              <w:rPr>
                <w:rFonts w:ascii="Times New Roman" w:eastAsia="Calibri" w:hAnsi="Times New Roman" w:cs="Times New Roman"/>
                <w:b/>
              </w:rPr>
            </w:pPr>
            <w:r w:rsidRPr="00F53279">
              <w:rPr>
                <w:rFonts w:ascii="Times New Roman" w:eastAsia="Calibri" w:hAnsi="Times New Roman" w:cs="Times New Roman"/>
                <w:b/>
              </w:rPr>
              <w:t>Объем часов</w:t>
            </w:r>
          </w:p>
        </w:tc>
        <w:tc>
          <w:tcPr>
            <w:tcW w:w="2390" w:type="dxa"/>
          </w:tcPr>
          <w:p w14:paraId="7E155B14" w14:textId="77777777" w:rsidR="00F53279" w:rsidRPr="00F53279" w:rsidRDefault="00F53279" w:rsidP="00F53279">
            <w:pPr>
              <w:spacing w:after="120"/>
              <w:contextualSpacing/>
              <w:rPr>
                <w:rFonts w:ascii="Times New Roman" w:eastAsia="Calibri" w:hAnsi="Times New Roman" w:cs="Times New Roman"/>
                <w:b/>
              </w:rPr>
            </w:pPr>
            <w:r w:rsidRPr="00F53279">
              <w:rPr>
                <w:rFonts w:ascii="Times New Roman" w:eastAsia="Calibri" w:hAnsi="Times New Roman" w:cs="Times New Roman"/>
                <w:b/>
              </w:rPr>
              <w:t>Обоснование включения в рабочую программу</w:t>
            </w:r>
          </w:p>
        </w:tc>
      </w:tr>
      <w:tr w:rsidR="00F53279" w:rsidRPr="00F53279" w14:paraId="29F13987" w14:textId="77777777" w:rsidTr="00AD5821">
        <w:tc>
          <w:tcPr>
            <w:tcW w:w="770" w:type="dxa"/>
          </w:tcPr>
          <w:p w14:paraId="77124AE5" w14:textId="77777777" w:rsidR="00F53279" w:rsidRPr="00F53279" w:rsidRDefault="00F53279" w:rsidP="00F53279">
            <w:pPr>
              <w:spacing w:after="120"/>
              <w:contextualSpacing/>
              <w:rPr>
                <w:rFonts w:ascii="Times New Roman" w:eastAsia="Calibri" w:hAnsi="Times New Roman" w:cs="Times New Roman"/>
                <w:bCs/>
              </w:rPr>
            </w:pPr>
            <w:r w:rsidRPr="00F53279">
              <w:rPr>
                <w:rFonts w:ascii="Times New Roman" w:eastAsia="Calibri" w:hAnsi="Times New Roman" w:cs="Times New Roman"/>
                <w:bCs/>
              </w:rPr>
              <w:t>1</w:t>
            </w:r>
          </w:p>
        </w:tc>
        <w:tc>
          <w:tcPr>
            <w:tcW w:w="3217" w:type="dxa"/>
          </w:tcPr>
          <w:p w14:paraId="13D0198C" w14:textId="77777777" w:rsidR="00F53279" w:rsidRPr="00F53279" w:rsidRDefault="00F53279" w:rsidP="00F53279">
            <w:pPr>
              <w:spacing w:after="120"/>
              <w:contextualSpacing/>
              <w:rPr>
                <w:rFonts w:ascii="Times New Roman" w:eastAsia="Calibri" w:hAnsi="Times New Roman" w:cs="Times New Roman"/>
              </w:rPr>
            </w:pPr>
            <w:r w:rsidRPr="00F53279">
              <w:rPr>
                <w:rFonts w:ascii="Times New Roman" w:eastAsia="Calibri" w:hAnsi="Times New Roman" w:cs="Times New Roman"/>
              </w:rPr>
              <w:t>Знать методы расчета цепей постоянного токов</w:t>
            </w:r>
          </w:p>
          <w:p w14:paraId="3170C822" w14:textId="77777777" w:rsidR="00F53279" w:rsidRPr="00F53279" w:rsidRDefault="00F53279" w:rsidP="00F53279">
            <w:pPr>
              <w:spacing w:after="120"/>
              <w:contextualSpacing/>
              <w:rPr>
                <w:rFonts w:ascii="Times New Roman" w:eastAsia="Calibri" w:hAnsi="Times New Roman" w:cs="Times New Roman"/>
                <w:bCs/>
              </w:rPr>
            </w:pPr>
            <w:r w:rsidRPr="00F53279">
              <w:rPr>
                <w:rFonts w:ascii="Times New Roman" w:eastAsia="Calibri" w:hAnsi="Times New Roman" w:cs="Times New Roman"/>
              </w:rPr>
              <w:t xml:space="preserve">Уметь выполнять расчеты электрических цепей. </w:t>
            </w:r>
          </w:p>
        </w:tc>
        <w:tc>
          <w:tcPr>
            <w:tcW w:w="1774" w:type="dxa"/>
          </w:tcPr>
          <w:p w14:paraId="4EBA83A3" w14:textId="77777777" w:rsidR="00F53279" w:rsidRPr="00F53279" w:rsidRDefault="00F53279" w:rsidP="00F53279">
            <w:pPr>
              <w:spacing w:after="120"/>
              <w:contextualSpacing/>
              <w:rPr>
                <w:rFonts w:ascii="Times New Roman" w:eastAsia="Calibri" w:hAnsi="Times New Roman" w:cs="Times New Roman"/>
                <w:bCs/>
              </w:rPr>
            </w:pPr>
            <w:r w:rsidRPr="00F53279">
              <w:rPr>
                <w:rFonts w:ascii="Times New Roman" w:eastAsia="Calibri" w:hAnsi="Times New Roman" w:cs="Times New Roman"/>
                <w:b/>
                <w:bCs/>
              </w:rPr>
              <w:t xml:space="preserve">Тема 1.2. </w:t>
            </w:r>
            <w:r w:rsidRPr="00F53279">
              <w:rPr>
                <w:rFonts w:ascii="Times New Roman" w:eastAsia="Calibri" w:hAnsi="Times New Roman" w:cs="Times New Roman"/>
              </w:rPr>
              <w:t>Электрические цепи постоянного тока</w:t>
            </w:r>
          </w:p>
        </w:tc>
        <w:tc>
          <w:tcPr>
            <w:tcW w:w="1488" w:type="dxa"/>
          </w:tcPr>
          <w:p w14:paraId="6458E266" w14:textId="77777777" w:rsidR="00F53279" w:rsidRPr="00F53279" w:rsidRDefault="00F53279" w:rsidP="00F53279">
            <w:pPr>
              <w:spacing w:after="120"/>
              <w:contextualSpacing/>
              <w:rPr>
                <w:rFonts w:ascii="Times New Roman" w:eastAsia="Calibri" w:hAnsi="Times New Roman" w:cs="Times New Roman"/>
                <w:bCs/>
              </w:rPr>
            </w:pPr>
            <w:r w:rsidRPr="00F53279">
              <w:rPr>
                <w:rFonts w:ascii="Times New Roman" w:eastAsia="Calibri" w:hAnsi="Times New Roman" w:cs="Times New Roman"/>
                <w:bCs/>
              </w:rPr>
              <w:t>12</w:t>
            </w:r>
          </w:p>
        </w:tc>
        <w:tc>
          <w:tcPr>
            <w:tcW w:w="2390" w:type="dxa"/>
          </w:tcPr>
          <w:p w14:paraId="40F24942" w14:textId="77777777" w:rsidR="00F53279" w:rsidRPr="00F53279" w:rsidRDefault="00F53279" w:rsidP="00F53279">
            <w:pPr>
              <w:spacing w:after="120"/>
              <w:contextualSpacing/>
              <w:rPr>
                <w:rFonts w:ascii="Times New Roman" w:eastAsia="Calibri" w:hAnsi="Times New Roman" w:cs="Times New Roman"/>
                <w:bCs/>
              </w:rPr>
            </w:pPr>
            <w:r w:rsidRPr="00F53279">
              <w:rPr>
                <w:rFonts w:ascii="Times New Roman" w:eastAsia="Calibri" w:hAnsi="Times New Roman" w:cs="Times New Roman"/>
                <w:color w:val="181818"/>
                <w:shd w:val="clear" w:color="auto" w:fill="FFFFFF"/>
              </w:rPr>
              <w:t xml:space="preserve">углубление и расширение теоретических знаний. </w:t>
            </w:r>
            <w:r w:rsidRPr="00F53279">
              <w:rPr>
                <w:rFonts w:ascii="Times New Roman" w:eastAsia="Calibri" w:hAnsi="Times New Roman" w:cs="Times New Roman"/>
              </w:rPr>
              <w:t xml:space="preserve">Для приобретения навыков по расчету цепей со смешанным соединением резисторов. Для приобретения навыков по по расчету сложных электрических цепей. </w:t>
            </w:r>
          </w:p>
        </w:tc>
      </w:tr>
      <w:tr w:rsidR="00F53279" w:rsidRPr="00F53279" w14:paraId="0EDC01C7" w14:textId="77777777" w:rsidTr="00AD5821">
        <w:tc>
          <w:tcPr>
            <w:tcW w:w="770" w:type="dxa"/>
          </w:tcPr>
          <w:p w14:paraId="2638ADA3" w14:textId="77777777" w:rsidR="00F53279" w:rsidRPr="00F53279" w:rsidRDefault="00F53279" w:rsidP="00F53279">
            <w:pPr>
              <w:spacing w:after="120"/>
              <w:contextualSpacing/>
              <w:rPr>
                <w:rFonts w:ascii="Times New Roman" w:eastAsia="Calibri" w:hAnsi="Times New Roman" w:cs="Times New Roman"/>
                <w:bCs/>
              </w:rPr>
            </w:pPr>
            <w:r w:rsidRPr="00F53279">
              <w:rPr>
                <w:rFonts w:ascii="Times New Roman" w:eastAsia="Calibri" w:hAnsi="Times New Roman" w:cs="Times New Roman"/>
                <w:bCs/>
              </w:rPr>
              <w:t>2</w:t>
            </w:r>
          </w:p>
        </w:tc>
        <w:tc>
          <w:tcPr>
            <w:tcW w:w="3217" w:type="dxa"/>
          </w:tcPr>
          <w:p w14:paraId="676A0587" w14:textId="77777777" w:rsidR="00F53279" w:rsidRPr="00F53279" w:rsidRDefault="00F53279" w:rsidP="00F53279">
            <w:pPr>
              <w:spacing w:after="120"/>
              <w:contextualSpacing/>
              <w:rPr>
                <w:rFonts w:ascii="Times New Roman" w:eastAsia="Calibri" w:hAnsi="Times New Roman" w:cs="Times New Roman"/>
              </w:rPr>
            </w:pPr>
            <w:r w:rsidRPr="00F53279">
              <w:rPr>
                <w:rFonts w:ascii="Times New Roman" w:eastAsia="Calibri" w:hAnsi="Times New Roman" w:cs="Times New Roman"/>
              </w:rPr>
              <w:t>Знать методы расчета цепей переменного однофазного и трехфазного токов</w:t>
            </w:r>
          </w:p>
          <w:p w14:paraId="6962F889" w14:textId="77777777" w:rsidR="00F53279" w:rsidRPr="00F53279" w:rsidRDefault="00F53279" w:rsidP="00F53279">
            <w:pPr>
              <w:spacing w:after="120"/>
              <w:contextualSpacing/>
              <w:rPr>
                <w:rFonts w:ascii="Times New Roman" w:eastAsia="Calibri" w:hAnsi="Times New Roman" w:cs="Times New Roman"/>
              </w:rPr>
            </w:pPr>
            <w:r w:rsidRPr="00F53279">
              <w:rPr>
                <w:rFonts w:ascii="Times New Roman" w:eastAsia="Calibri" w:hAnsi="Times New Roman" w:cs="Times New Roman"/>
              </w:rPr>
              <w:lastRenderedPageBreak/>
              <w:t>Уметь выполнять расчеты электрических цепей.</w:t>
            </w:r>
          </w:p>
          <w:p w14:paraId="14E5A093" w14:textId="77777777" w:rsidR="00F53279" w:rsidRPr="00F53279" w:rsidRDefault="00F53279" w:rsidP="00F53279">
            <w:pPr>
              <w:spacing w:after="120"/>
              <w:contextualSpacing/>
              <w:rPr>
                <w:rFonts w:ascii="Times New Roman" w:eastAsia="Calibri" w:hAnsi="Times New Roman" w:cs="Times New Roman"/>
                <w:bCs/>
              </w:rPr>
            </w:pPr>
          </w:p>
        </w:tc>
        <w:tc>
          <w:tcPr>
            <w:tcW w:w="1774" w:type="dxa"/>
          </w:tcPr>
          <w:p w14:paraId="484DE418" w14:textId="77777777" w:rsidR="00F53279" w:rsidRPr="00F53279" w:rsidRDefault="00F53279" w:rsidP="00F53279">
            <w:pPr>
              <w:spacing w:after="120"/>
              <w:contextualSpacing/>
              <w:rPr>
                <w:rFonts w:ascii="Times New Roman" w:eastAsia="Calibri" w:hAnsi="Times New Roman" w:cs="Times New Roman"/>
                <w:b/>
                <w:bCs/>
              </w:rPr>
            </w:pPr>
            <w:r w:rsidRPr="00F53279">
              <w:rPr>
                <w:rFonts w:ascii="Times New Roman" w:eastAsia="Calibri" w:hAnsi="Times New Roman" w:cs="Times New Roman"/>
                <w:b/>
                <w:bCs/>
              </w:rPr>
              <w:lastRenderedPageBreak/>
              <w:t xml:space="preserve">Тема 1.4. </w:t>
            </w:r>
            <w:r w:rsidRPr="00F53279">
              <w:rPr>
                <w:rFonts w:ascii="Times New Roman" w:eastAsia="Calibri" w:hAnsi="Times New Roman" w:cs="Times New Roman"/>
              </w:rPr>
              <w:t xml:space="preserve">Электрические цепи </w:t>
            </w:r>
            <w:r w:rsidRPr="00F53279">
              <w:rPr>
                <w:rFonts w:ascii="Times New Roman" w:eastAsia="Calibri" w:hAnsi="Times New Roman" w:cs="Times New Roman"/>
              </w:rPr>
              <w:lastRenderedPageBreak/>
              <w:t>переменного тока</w:t>
            </w:r>
          </w:p>
        </w:tc>
        <w:tc>
          <w:tcPr>
            <w:tcW w:w="1488" w:type="dxa"/>
          </w:tcPr>
          <w:p w14:paraId="6F344B80" w14:textId="77777777" w:rsidR="00F53279" w:rsidRPr="00F53279" w:rsidRDefault="00F53279" w:rsidP="00F53279">
            <w:pPr>
              <w:spacing w:after="120"/>
              <w:contextualSpacing/>
              <w:rPr>
                <w:rFonts w:ascii="Times New Roman" w:eastAsia="Calibri" w:hAnsi="Times New Roman" w:cs="Times New Roman"/>
                <w:bCs/>
              </w:rPr>
            </w:pPr>
            <w:r w:rsidRPr="00F53279">
              <w:rPr>
                <w:rFonts w:ascii="Times New Roman" w:eastAsia="Calibri" w:hAnsi="Times New Roman" w:cs="Times New Roman"/>
                <w:bCs/>
              </w:rPr>
              <w:lastRenderedPageBreak/>
              <w:t>10</w:t>
            </w:r>
          </w:p>
        </w:tc>
        <w:tc>
          <w:tcPr>
            <w:tcW w:w="2390" w:type="dxa"/>
          </w:tcPr>
          <w:p w14:paraId="44416516" w14:textId="77777777" w:rsidR="00F53279" w:rsidRPr="00F53279" w:rsidRDefault="00F53279" w:rsidP="00F53279">
            <w:pPr>
              <w:spacing w:after="120"/>
              <w:contextualSpacing/>
              <w:rPr>
                <w:rFonts w:ascii="Times New Roman" w:eastAsia="Calibri" w:hAnsi="Times New Roman" w:cs="Times New Roman"/>
              </w:rPr>
            </w:pPr>
            <w:r w:rsidRPr="00F53279">
              <w:rPr>
                <w:rFonts w:ascii="Times New Roman" w:eastAsia="Calibri" w:hAnsi="Times New Roman" w:cs="Times New Roman"/>
                <w:color w:val="181818"/>
                <w:shd w:val="clear" w:color="auto" w:fill="FFFFFF"/>
              </w:rPr>
              <w:t xml:space="preserve">углубление и расширение теоретических знаний, </w:t>
            </w:r>
            <w:r w:rsidRPr="00F53279">
              <w:rPr>
                <w:rFonts w:ascii="Times New Roman" w:eastAsia="Calibri" w:hAnsi="Times New Roman" w:cs="Times New Roman"/>
              </w:rPr>
              <w:lastRenderedPageBreak/>
              <w:t>Для приобретения навыков по расчету разветвленных цепей переменного тока</w:t>
            </w:r>
          </w:p>
          <w:p w14:paraId="1BCFD2F0" w14:textId="77777777" w:rsidR="00F53279" w:rsidRPr="00F53279" w:rsidRDefault="00F53279" w:rsidP="00F53279">
            <w:pPr>
              <w:spacing w:after="120"/>
              <w:contextualSpacing/>
              <w:rPr>
                <w:rFonts w:ascii="Times New Roman" w:eastAsia="Calibri" w:hAnsi="Times New Roman" w:cs="Times New Roman"/>
                <w:color w:val="181818"/>
                <w:shd w:val="clear" w:color="auto" w:fill="FFFFFF"/>
              </w:rPr>
            </w:pPr>
            <w:r w:rsidRPr="00F53279">
              <w:rPr>
                <w:rFonts w:ascii="Times New Roman" w:eastAsia="Calibri" w:hAnsi="Times New Roman" w:cs="Times New Roman"/>
              </w:rPr>
              <w:t xml:space="preserve">Для приобретения навыков по расчету трехфазных цепей при симметричной и несимметричной нагрузках и расчету тока в нулевом проводе </w:t>
            </w:r>
          </w:p>
        </w:tc>
      </w:tr>
      <w:tr w:rsidR="00F53279" w:rsidRPr="00F53279" w14:paraId="68D882E1" w14:textId="77777777" w:rsidTr="00AD5821">
        <w:tc>
          <w:tcPr>
            <w:tcW w:w="770" w:type="dxa"/>
          </w:tcPr>
          <w:p w14:paraId="293CF8CD" w14:textId="77777777" w:rsidR="00F53279" w:rsidRPr="00F53279" w:rsidRDefault="00F53279" w:rsidP="00F53279">
            <w:pPr>
              <w:spacing w:after="120"/>
              <w:contextualSpacing/>
              <w:rPr>
                <w:rFonts w:ascii="Times New Roman" w:eastAsia="Calibri" w:hAnsi="Times New Roman" w:cs="Times New Roman"/>
                <w:bCs/>
              </w:rPr>
            </w:pPr>
            <w:r w:rsidRPr="00F53279">
              <w:rPr>
                <w:rFonts w:ascii="Times New Roman" w:eastAsia="Calibri" w:hAnsi="Times New Roman" w:cs="Times New Roman"/>
                <w:bCs/>
              </w:rPr>
              <w:lastRenderedPageBreak/>
              <w:t>3</w:t>
            </w:r>
          </w:p>
        </w:tc>
        <w:tc>
          <w:tcPr>
            <w:tcW w:w="3217" w:type="dxa"/>
          </w:tcPr>
          <w:p w14:paraId="23218B38" w14:textId="77777777" w:rsidR="00F53279" w:rsidRPr="00F53279" w:rsidRDefault="00F53279" w:rsidP="00F53279">
            <w:pPr>
              <w:spacing w:after="120"/>
              <w:contextualSpacing/>
              <w:rPr>
                <w:rFonts w:ascii="Times New Roman" w:eastAsia="Calibri" w:hAnsi="Times New Roman" w:cs="Times New Roman"/>
              </w:rPr>
            </w:pPr>
            <w:r w:rsidRPr="00F53279">
              <w:rPr>
                <w:rFonts w:ascii="Times New Roman" w:eastAsia="Calibri" w:hAnsi="Times New Roman" w:cs="Times New Roman"/>
              </w:rPr>
              <w:t>Знать: современные и традиционные средства измерения, их применение для измерения электрических и неэлектрических величин, обрабатывать результаты измерений и оценивать их погрешность</w:t>
            </w:r>
          </w:p>
          <w:p w14:paraId="58E6A667" w14:textId="77777777" w:rsidR="00F53279" w:rsidRPr="00F53279" w:rsidRDefault="00F53279" w:rsidP="00F53279">
            <w:pPr>
              <w:spacing w:after="120"/>
              <w:contextualSpacing/>
              <w:rPr>
                <w:rFonts w:ascii="Times New Roman" w:eastAsia="Calibri" w:hAnsi="Times New Roman" w:cs="Times New Roman"/>
              </w:rPr>
            </w:pPr>
            <w:r w:rsidRPr="00F53279">
              <w:rPr>
                <w:rFonts w:ascii="Times New Roman" w:eastAsia="Calibri" w:hAnsi="Times New Roman" w:cs="Times New Roman"/>
              </w:rPr>
              <w:t xml:space="preserve"> Уметь: осуществлять выбор средств измерения электрических и неэлектрических величин, режимов, параметров, характеристик обьектов профессиональной деятельности </w:t>
            </w:r>
          </w:p>
          <w:p w14:paraId="238AAD10" w14:textId="77777777" w:rsidR="00F53279" w:rsidRPr="00F53279" w:rsidRDefault="00F53279" w:rsidP="00F53279">
            <w:pPr>
              <w:spacing w:after="120"/>
              <w:contextualSpacing/>
              <w:rPr>
                <w:rFonts w:ascii="Times New Roman" w:eastAsia="Calibri" w:hAnsi="Times New Roman" w:cs="Times New Roman"/>
                <w:bCs/>
              </w:rPr>
            </w:pPr>
            <w:r w:rsidRPr="00F53279">
              <w:rPr>
                <w:rFonts w:ascii="Times New Roman" w:eastAsia="Calibri" w:hAnsi="Times New Roman" w:cs="Times New Roman"/>
              </w:rPr>
              <w:t>Навыки: навыками применения современных и традиционных средств измерения электрических и неэлектрических величин на обьектах профессиональной деятельности и оценки погрешности результатов измерений</w:t>
            </w:r>
          </w:p>
        </w:tc>
        <w:tc>
          <w:tcPr>
            <w:tcW w:w="1774" w:type="dxa"/>
          </w:tcPr>
          <w:p w14:paraId="1A1E0B04" w14:textId="77777777" w:rsidR="00F53279" w:rsidRPr="00F53279" w:rsidRDefault="00F53279" w:rsidP="00F53279">
            <w:pPr>
              <w:spacing w:after="120"/>
              <w:contextualSpacing/>
              <w:rPr>
                <w:rFonts w:ascii="Times New Roman" w:eastAsia="Calibri" w:hAnsi="Times New Roman" w:cs="Times New Roman"/>
                <w:bCs/>
              </w:rPr>
            </w:pPr>
            <w:r w:rsidRPr="00F53279">
              <w:rPr>
                <w:rFonts w:ascii="Times New Roman" w:eastAsia="Calibri" w:hAnsi="Times New Roman" w:cs="Times New Roman"/>
                <w:bCs/>
              </w:rPr>
              <w:t>Раздел 2</w:t>
            </w:r>
          </w:p>
          <w:p w14:paraId="0D9967E1" w14:textId="77777777" w:rsidR="00F53279" w:rsidRPr="00F53279" w:rsidRDefault="00F53279" w:rsidP="00F53279">
            <w:pPr>
              <w:spacing w:after="120"/>
              <w:contextualSpacing/>
              <w:rPr>
                <w:rFonts w:ascii="Times New Roman" w:eastAsia="Calibri" w:hAnsi="Times New Roman" w:cs="Times New Roman"/>
                <w:b/>
                <w:bCs/>
              </w:rPr>
            </w:pPr>
            <w:r w:rsidRPr="00F53279">
              <w:rPr>
                <w:rFonts w:ascii="Times New Roman" w:eastAsia="Calibri" w:hAnsi="Times New Roman" w:cs="Times New Roman"/>
                <w:bCs/>
              </w:rPr>
              <w:t>Электрические измерения</w:t>
            </w:r>
          </w:p>
        </w:tc>
        <w:tc>
          <w:tcPr>
            <w:tcW w:w="1488" w:type="dxa"/>
          </w:tcPr>
          <w:p w14:paraId="5132EAE5" w14:textId="77777777" w:rsidR="00F53279" w:rsidRPr="00F53279" w:rsidRDefault="00F53279" w:rsidP="00F53279">
            <w:pPr>
              <w:spacing w:after="120"/>
              <w:contextualSpacing/>
              <w:rPr>
                <w:rFonts w:ascii="Times New Roman" w:eastAsia="Calibri" w:hAnsi="Times New Roman" w:cs="Times New Roman"/>
                <w:bCs/>
              </w:rPr>
            </w:pPr>
            <w:r w:rsidRPr="00F53279">
              <w:rPr>
                <w:rFonts w:ascii="Times New Roman" w:eastAsia="Calibri" w:hAnsi="Times New Roman" w:cs="Times New Roman"/>
                <w:bCs/>
              </w:rPr>
              <w:t>16</w:t>
            </w:r>
          </w:p>
        </w:tc>
        <w:tc>
          <w:tcPr>
            <w:tcW w:w="2390" w:type="dxa"/>
          </w:tcPr>
          <w:p w14:paraId="296A29F6" w14:textId="77777777" w:rsidR="00F53279" w:rsidRPr="00F53279" w:rsidRDefault="00F53279" w:rsidP="00F53279">
            <w:pPr>
              <w:spacing w:after="120"/>
              <w:contextualSpacing/>
              <w:rPr>
                <w:rFonts w:ascii="Times New Roman" w:eastAsia="Calibri" w:hAnsi="Times New Roman" w:cs="Times New Roman"/>
                <w:color w:val="181818"/>
                <w:shd w:val="clear" w:color="auto" w:fill="FFFFFF"/>
              </w:rPr>
            </w:pPr>
            <w:r w:rsidRPr="00F53279">
              <w:rPr>
                <w:rFonts w:ascii="Times New Roman" w:eastAsia="Calibri" w:hAnsi="Times New Roman" w:cs="Times New Roman"/>
                <w:color w:val="181818"/>
                <w:shd w:val="clear" w:color="auto" w:fill="FFFFFF"/>
              </w:rPr>
              <w:t>углубление и расширение теоретических знаний, формирование умений использовать измерительные приборы</w:t>
            </w:r>
          </w:p>
        </w:tc>
      </w:tr>
    </w:tbl>
    <w:p w14:paraId="5521DAA3" w14:textId="77777777" w:rsidR="00F53279" w:rsidRPr="00F53279" w:rsidRDefault="00F53279" w:rsidP="00F53279">
      <w:pPr>
        <w:keepNext/>
        <w:spacing w:after="120"/>
        <w:jc w:val="center"/>
        <w:outlineLvl w:val="0"/>
        <w:rPr>
          <w:rFonts w:ascii="Times New Roman" w:eastAsia="Calibri" w:hAnsi="Times New Roman" w:cs="Times New Roman"/>
          <w:b/>
          <w:bCs/>
          <w:caps/>
          <w:kern w:val="32"/>
          <w:sz w:val="24"/>
          <w:szCs w:val="24"/>
          <w:lang w:eastAsia="ru-RU"/>
        </w:rPr>
      </w:pPr>
    </w:p>
    <w:p w14:paraId="0ECD8472" w14:textId="77777777" w:rsidR="00F53279" w:rsidRPr="00F53279" w:rsidRDefault="00F53279" w:rsidP="00F53279">
      <w:pPr>
        <w:keepNext/>
        <w:spacing w:after="120"/>
        <w:jc w:val="center"/>
        <w:outlineLvl w:val="0"/>
        <w:rPr>
          <w:rFonts w:ascii="Times New Roman" w:eastAsia="Calibri" w:hAnsi="Times New Roman" w:cs="Times New Roman"/>
          <w:b/>
          <w:bCs/>
          <w:caps/>
          <w:kern w:val="32"/>
          <w:sz w:val="24"/>
          <w:szCs w:val="24"/>
          <w:lang w:eastAsia="ru-RU"/>
        </w:rPr>
      </w:pPr>
      <w:r w:rsidRPr="00F53279">
        <w:rPr>
          <w:rFonts w:ascii="Times New Roman" w:eastAsia="Calibri" w:hAnsi="Times New Roman" w:cs="Times New Roman"/>
          <w:b/>
          <w:bCs/>
          <w:caps/>
          <w:kern w:val="32"/>
          <w:sz w:val="24"/>
          <w:szCs w:val="24"/>
          <w:lang w:eastAsia="ru-RU"/>
        </w:rPr>
        <w:t>2. Структура и содержание ДИСЦИПЛИНЫ</w:t>
      </w:r>
    </w:p>
    <w:p w14:paraId="7D5ECC19" w14:textId="77777777" w:rsidR="00F53279" w:rsidRPr="00F53279" w:rsidRDefault="00F53279" w:rsidP="00F53279">
      <w:pPr>
        <w:spacing w:after="120" w:line="276" w:lineRule="auto"/>
        <w:ind w:firstLine="709"/>
        <w:outlineLvl w:val="1"/>
        <w:rPr>
          <w:rFonts w:ascii="Times New Roman" w:eastAsia="Calibri" w:hAnsi="Times New Roman" w:cs="Times New Roman"/>
          <w:b/>
          <w:bCs/>
          <w:sz w:val="24"/>
          <w:szCs w:val="24"/>
          <w:lang w:eastAsia="ru-RU"/>
        </w:rPr>
      </w:pPr>
      <w:r w:rsidRPr="00F53279">
        <w:rPr>
          <w:rFonts w:ascii="Times New Roman" w:eastAsia="Calibri" w:hAnsi="Times New Roman" w:cs="Times New Roman"/>
          <w:b/>
          <w:bCs/>
          <w:sz w:val="24"/>
          <w:szCs w:val="24"/>
          <w:lang w:eastAsia="ru-RU"/>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2"/>
        <w:gridCol w:w="1132"/>
        <w:gridCol w:w="2272"/>
      </w:tblGrid>
      <w:tr w:rsidR="00F53279" w:rsidRPr="00F53279" w14:paraId="36FD72A3" w14:textId="77777777" w:rsidTr="00AD5821">
        <w:trPr>
          <w:trHeight w:val="23"/>
        </w:trPr>
        <w:tc>
          <w:tcPr>
            <w:tcW w:w="3259" w:type="pct"/>
            <w:vAlign w:val="center"/>
          </w:tcPr>
          <w:p w14:paraId="38C8CE3F" w14:textId="77777777" w:rsidR="00F53279" w:rsidRPr="00F53279" w:rsidRDefault="00F53279" w:rsidP="00F53279">
            <w:pPr>
              <w:jc w:val="center"/>
              <w:rPr>
                <w:rFonts w:ascii="Times New Roman" w:eastAsia="Calibri" w:hAnsi="Times New Roman" w:cs="Times New Roman"/>
                <w:b/>
                <w:sz w:val="24"/>
              </w:rPr>
            </w:pPr>
            <w:r w:rsidRPr="00F53279">
              <w:rPr>
                <w:rFonts w:ascii="Times New Roman" w:eastAsia="Calibri" w:hAnsi="Times New Roman" w:cs="Times New Roman"/>
                <w:b/>
                <w:sz w:val="24"/>
              </w:rPr>
              <w:t>Наименование составных частей дисциплины</w:t>
            </w:r>
          </w:p>
        </w:tc>
        <w:tc>
          <w:tcPr>
            <w:tcW w:w="579" w:type="pct"/>
            <w:vAlign w:val="center"/>
          </w:tcPr>
          <w:p w14:paraId="0A9D27C6" w14:textId="77777777" w:rsidR="00F53279" w:rsidRPr="00F53279" w:rsidRDefault="00F53279" w:rsidP="00F53279">
            <w:pPr>
              <w:jc w:val="center"/>
              <w:rPr>
                <w:rFonts w:ascii="Times New Roman" w:eastAsia="Calibri" w:hAnsi="Times New Roman" w:cs="Times New Roman"/>
                <w:b/>
                <w:iCs/>
                <w:sz w:val="24"/>
              </w:rPr>
            </w:pPr>
            <w:r w:rsidRPr="00F53279">
              <w:rPr>
                <w:rFonts w:ascii="Times New Roman" w:eastAsia="Calibri" w:hAnsi="Times New Roman" w:cs="Times New Roman"/>
                <w:b/>
                <w:iCs/>
                <w:sz w:val="24"/>
              </w:rPr>
              <w:t>Объем в часах</w:t>
            </w:r>
          </w:p>
        </w:tc>
        <w:tc>
          <w:tcPr>
            <w:tcW w:w="1162" w:type="pct"/>
          </w:tcPr>
          <w:p w14:paraId="4A0B8516" w14:textId="77777777" w:rsidR="00F53279" w:rsidRPr="00F53279" w:rsidRDefault="00F53279" w:rsidP="00F53279">
            <w:pPr>
              <w:jc w:val="center"/>
              <w:rPr>
                <w:rFonts w:ascii="Times New Roman" w:eastAsia="Calibri" w:hAnsi="Times New Roman" w:cs="Times New Roman"/>
                <w:b/>
                <w:iCs/>
                <w:sz w:val="24"/>
              </w:rPr>
            </w:pPr>
            <w:r w:rsidRPr="00F53279">
              <w:rPr>
                <w:rFonts w:ascii="Times New Roman" w:eastAsia="Calibri" w:hAnsi="Times New Roman" w:cs="Times New Roman"/>
                <w:b/>
                <w:sz w:val="24"/>
              </w:rPr>
              <w:t>В т.ч. в форме практ. подготовки</w:t>
            </w:r>
          </w:p>
        </w:tc>
      </w:tr>
      <w:tr w:rsidR="00F53279" w:rsidRPr="00F53279" w14:paraId="4A02E8EE" w14:textId="77777777" w:rsidTr="00AD5821">
        <w:trPr>
          <w:trHeight w:val="23"/>
        </w:trPr>
        <w:tc>
          <w:tcPr>
            <w:tcW w:w="3259" w:type="pct"/>
            <w:vAlign w:val="center"/>
          </w:tcPr>
          <w:p w14:paraId="3423A24B" w14:textId="77777777" w:rsidR="00F53279" w:rsidRPr="00F53279" w:rsidRDefault="00F53279" w:rsidP="00F53279">
            <w:pPr>
              <w:jc w:val="both"/>
              <w:rPr>
                <w:rFonts w:ascii="Times New Roman" w:eastAsia="Calibri" w:hAnsi="Times New Roman" w:cs="Times New Roman"/>
                <w:bCs/>
                <w:sz w:val="24"/>
                <w:szCs w:val="24"/>
              </w:rPr>
            </w:pPr>
            <w:r w:rsidRPr="00F53279">
              <w:rPr>
                <w:rFonts w:ascii="Times New Roman" w:eastAsia="Calibri" w:hAnsi="Times New Roman" w:cs="Times New Roman"/>
                <w:bCs/>
                <w:sz w:val="24"/>
                <w:szCs w:val="24"/>
              </w:rPr>
              <w:t>Учебные занятия</w:t>
            </w:r>
          </w:p>
        </w:tc>
        <w:tc>
          <w:tcPr>
            <w:tcW w:w="579" w:type="pct"/>
            <w:vAlign w:val="center"/>
          </w:tcPr>
          <w:p w14:paraId="5615F13C" w14:textId="77777777" w:rsidR="00F53279" w:rsidRPr="00F53279" w:rsidRDefault="00F53279" w:rsidP="00F53279">
            <w:pPr>
              <w:jc w:val="center"/>
              <w:rPr>
                <w:rFonts w:ascii="Times New Roman" w:eastAsia="Calibri" w:hAnsi="Times New Roman" w:cs="Times New Roman"/>
                <w:bCs/>
                <w:sz w:val="24"/>
                <w:szCs w:val="24"/>
              </w:rPr>
            </w:pPr>
            <w:r w:rsidRPr="00F53279">
              <w:rPr>
                <w:rFonts w:ascii="Times New Roman" w:eastAsia="Calibri" w:hAnsi="Times New Roman" w:cs="Times New Roman"/>
                <w:bCs/>
                <w:sz w:val="24"/>
                <w:szCs w:val="24"/>
              </w:rPr>
              <w:t>108</w:t>
            </w:r>
          </w:p>
        </w:tc>
        <w:tc>
          <w:tcPr>
            <w:tcW w:w="1162" w:type="pct"/>
            <w:vAlign w:val="center"/>
          </w:tcPr>
          <w:p w14:paraId="22D46A68" w14:textId="77777777" w:rsidR="00F53279" w:rsidRPr="00F53279" w:rsidRDefault="00F53279" w:rsidP="00F53279">
            <w:pPr>
              <w:jc w:val="center"/>
              <w:rPr>
                <w:rFonts w:ascii="Times New Roman" w:eastAsia="Calibri" w:hAnsi="Times New Roman" w:cs="Times New Roman"/>
                <w:bCs/>
                <w:sz w:val="24"/>
                <w:szCs w:val="24"/>
              </w:rPr>
            </w:pPr>
            <w:r w:rsidRPr="00F53279">
              <w:rPr>
                <w:rFonts w:ascii="Times New Roman" w:eastAsia="Calibri" w:hAnsi="Times New Roman" w:cs="Times New Roman"/>
                <w:bCs/>
                <w:sz w:val="24"/>
                <w:szCs w:val="24"/>
              </w:rPr>
              <w:t>14</w:t>
            </w:r>
          </w:p>
        </w:tc>
      </w:tr>
      <w:tr w:rsidR="00F53279" w:rsidRPr="00F53279" w14:paraId="2673D393" w14:textId="77777777" w:rsidTr="00AD5821">
        <w:trPr>
          <w:trHeight w:val="23"/>
        </w:trPr>
        <w:tc>
          <w:tcPr>
            <w:tcW w:w="3259" w:type="pct"/>
            <w:vAlign w:val="center"/>
          </w:tcPr>
          <w:p w14:paraId="6CAEC16F" w14:textId="77777777" w:rsidR="00F53279" w:rsidRPr="00F53279" w:rsidRDefault="00F53279" w:rsidP="00F53279">
            <w:pPr>
              <w:jc w:val="both"/>
              <w:rPr>
                <w:rFonts w:ascii="Times New Roman" w:eastAsia="Calibri" w:hAnsi="Times New Roman" w:cs="Times New Roman"/>
                <w:bCs/>
                <w:sz w:val="24"/>
                <w:szCs w:val="24"/>
              </w:rPr>
            </w:pPr>
            <w:r w:rsidRPr="00F53279">
              <w:rPr>
                <w:rFonts w:ascii="Times New Roman" w:eastAsia="Calibri" w:hAnsi="Times New Roman" w:cs="Times New Roman"/>
                <w:bCs/>
                <w:sz w:val="24"/>
                <w:szCs w:val="24"/>
              </w:rPr>
              <w:t>теоретические</w:t>
            </w:r>
          </w:p>
        </w:tc>
        <w:tc>
          <w:tcPr>
            <w:tcW w:w="579" w:type="pct"/>
            <w:vAlign w:val="center"/>
          </w:tcPr>
          <w:p w14:paraId="073FAA67" w14:textId="77777777" w:rsidR="00F53279" w:rsidRPr="00F53279" w:rsidRDefault="00F53279" w:rsidP="00F53279">
            <w:pPr>
              <w:jc w:val="center"/>
              <w:rPr>
                <w:rFonts w:ascii="Times New Roman" w:eastAsia="Calibri" w:hAnsi="Times New Roman" w:cs="Times New Roman"/>
                <w:bCs/>
                <w:sz w:val="24"/>
                <w:szCs w:val="24"/>
              </w:rPr>
            </w:pPr>
            <w:r w:rsidRPr="00F53279">
              <w:rPr>
                <w:rFonts w:ascii="Times New Roman" w:eastAsia="Calibri" w:hAnsi="Times New Roman" w:cs="Times New Roman"/>
                <w:bCs/>
                <w:sz w:val="24"/>
                <w:szCs w:val="24"/>
              </w:rPr>
              <w:t>94</w:t>
            </w:r>
          </w:p>
        </w:tc>
        <w:tc>
          <w:tcPr>
            <w:tcW w:w="1162" w:type="pct"/>
            <w:vAlign w:val="center"/>
          </w:tcPr>
          <w:p w14:paraId="3078D443" w14:textId="77777777" w:rsidR="00F53279" w:rsidRPr="00F53279" w:rsidRDefault="00F53279" w:rsidP="00F53279">
            <w:pPr>
              <w:jc w:val="center"/>
              <w:rPr>
                <w:rFonts w:ascii="Times New Roman" w:eastAsia="Calibri" w:hAnsi="Times New Roman" w:cs="Times New Roman"/>
                <w:bCs/>
                <w:sz w:val="24"/>
                <w:szCs w:val="24"/>
              </w:rPr>
            </w:pPr>
            <w:r w:rsidRPr="00F53279">
              <w:rPr>
                <w:rFonts w:ascii="Times New Roman" w:eastAsia="Calibri" w:hAnsi="Times New Roman" w:cs="Times New Roman"/>
                <w:bCs/>
                <w:sz w:val="24"/>
                <w:szCs w:val="24"/>
              </w:rPr>
              <w:t>-</w:t>
            </w:r>
          </w:p>
        </w:tc>
      </w:tr>
      <w:tr w:rsidR="00F53279" w:rsidRPr="00F53279" w14:paraId="755803C7" w14:textId="77777777" w:rsidTr="00AD5821">
        <w:trPr>
          <w:trHeight w:val="23"/>
        </w:trPr>
        <w:tc>
          <w:tcPr>
            <w:tcW w:w="3259" w:type="pct"/>
            <w:vAlign w:val="center"/>
          </w:tcPr>
          <w:p w14:paraId="448881F3" w14:textId="77777777" w:rsidR="00F53279" w:rsidRPr="00F53279" w:rsidRDefault="00F53279" w:rsidP="00F53279">
            <w:pPr>
              <w:jc w:val="both"/>
              <w:rPr>
                <w:rFonts w:ascii="Times New Roman" w:eastAsia="Calibri" w:hAnsi="Times New Roman" w:cs="Times New Roman"/>
                <w:bCs/>
                <w:sz w:val="24"/>
                <w:szCs w:val="24"/>
              </w:rPr>
            </w:pPr>
            <w:r w:rsidRPr="00F53279">
              <w:rPr>
                <w:rFonts w:ascii="Times New Roman" w:eastAsia="Calibri" w:hAnsi="Times New Roman" w:cs="Times New Roman"/>
                <w:bCs/>
                <w:sz w:val="24"/>
                <w:szCs w:val="24"/>
              </w:rPr>
              <w:t>практические</w:t>
            </w:r>
          </w:p>
        </w:tc>
        <w:tc>
          <w:tcPr>
            <w:tcW w:w="579" w:type="pct"/>
            <w:vAlign w:val="center"/>
          </w:tcPr>
          <w:p w14:paraId="43EE0F0F" w14:textId="77777777" w:rsidR="00F53279" w:rsidRPr="00F53279" w:rsidRDefault="00F53279" w:rsidP="00F53279">
            <w:pPr>
              <w:jc w:val="center"/>
              <w:rPr>
                <w:rFonts w:ascii="Times New Roman" w:eastAsia="Calibri" w:hAnsi="Times New Roman" w:cs="Times New Roman"/>
                <w:bCs/>
                <w:sz w:val="24"/>
                <w:szCs w:val="24"/>
              </w:rPr>
            </w:pPr>
            <w:r w:rsidRPr="00F53279">
              <w:rPr>
                <w:rFonts w:ascii="Times New Roman" w:eastAsia="Calibri" w:hAnsi="Times New Roman" w:cs="Times New Roman"/>
                <w:bCs/>
                <w:sz w:val="24"/>
                <w:szCs w:val="24"/>
              </w:rPr>
              <w:t>14</w:t>
            </w:r>
          </w:p>
        </w:tc>
        <w:tc>
          <w:tcPr>
            <w:tcW w:w="1162" w:type="pct"/>
            <w:vAlign w:val="center"/>
          </w:tcPr>
          <w:p w14:paraId="1EC48CBD" w14:textId="77777777" w:rsidR="00F53279" w:rsidRPr="00F53279" w:rsidRDefault="00F53279" w:rsidP="00F53279">
            <w:pPr>
              <w:jc w:val="center"/>
              <w:rPr>
                <w:rFonts w:ascii="Times New Roman" w:eastAsia="Calibri" w:hAnsi="Times New Roman" w:cs="Times New Roman"/>
                <w:bCs/>
                <w:sz w:val="24"/>
                <w:szCs w:val="24"/>
              </w:rPr>
            </w:pPr>
            <w:r w:rsidRPr="00F53279">
              <w:rPr>
                <w:rFonts w:ascii="Times New Roman" w:eastAsia="Calibri" w:hAnsi="Times New Roman" w:cs="Times New Roman"/>
                <w:bCs/>
                <w:sz w:val="24"/>
                <w:szCs w:val="24"/>
              </w:rPr>
              <w:t>14</w:t>
            </w:r>
          </w:p>
        </w:tc>
      </w:tr>
      <w:tr w:rsidR="00F53279" w:rsidRPr="00F53279" w14:paraId="755028D7" w14:textId="77777777" w:rsidTr="00AD5821">
        <w:trPr>
          <w:trHeight w:val="23"/>
        </w:trPr>
        <w:tc>
          <w:tcPr>
            <w:tcW w:w="3259" w:type="pct"/>
            <w:vAlign w:val="center"/>
          </w:tcPr>
          <w:p w14:paraId="4C95D052" w14:textId="77777777" w:rsidR="00F53279" w:rsidRPr="00F53279" w:rsidRDefault="00F53279" w:rsidP="00F53279">
            <w:pPr>
              <w:jc w:val="both"/>
              <w:rPr>
                <w:rFonts w:ascii="Times New Roman" w:eastAsia="Calibri" w:hAnsi="Times New Roman" w:cs="Times New Roman"/>
                <w:bCs/>
                <w:sz w:val="24"/>
                <w:szCs w:val="24"/>
              </w:rPr>
            </w:pPr>
            <w:r w:rsidRPr="00F53279">
              <w:rPr>
                <w:rFonts w:ascii="Times New Roman" w:eastAsia="Calibri" w:hAnsi="Times New Roman" w:cs="Times New Roman"/>
                <w:bCs/>
                <w:sz w:val="24"/>
                <w:szCs w:val="24"/>
              </w:rPr>
              <w:t>Самостоятельная работа</w:t>
            </w:r>
          </w:p>
        </w:tc>
        <w:tc>
          <w:tcPr>
            <w:tcW w:w="579" w:type="pct"/>
            <w:vAlign w:val="center"/>
          </w:tcPr>
          <w:p w14:paraId="2A65AA57" w14:textId="77777777" w:rsidR="00F53279" w:rsidRPr="00F53279" w:rsidRDefault="00F53279" w:rsidP="00F53279">
            <w:pPr>
              <w:jc w:val="center"/>
              <w:rPr>
                <w:rFonts w:ascii="Times New Roman" w:eastAsia="Calibri" w:hAnsi="Times New Roman" w:cs="Times New Roman"/>
                <w:bCs/>
                <w:sz w:val="24"/>
                <w:szCs w:val="24"/>
              </w:rPr>
            </w:pPr>
            <w:r w:rsidRPr="00F53279">
              <w:rPr>
                <w:rFonts w:ascii="Times New Roman" w:eastAsia="Calibri" w:hAnsi="Times New Roman" w:cs="Times New Roman"/>
                <w:bCs/>
                <w:sz w:val="24"/>
                <w:szCs w:val="24"/>
              </w:rPr>
              <w:t>10</w:t>
            </w:r>
          </w:p>
        </w:tc>
        <w:tc>
          <w:tcPr>
            <w:tcW w:w="1162" w:type="pct"/>
            <w:vAlign w:val="center"/>
          </w:tcPr>
          <w:p w14:paraId="19448933" w14:textId="77777777" w:rsidR="00F53279" w:rsidRPr="00F53279" w:rsidRDefault="00F53279" w:rsidP="00F53279">
            <w:pPr>
              <w:jc w:val="center"/>
              <w:rPr>
                <w:rFonts w:ascii="Times New Roman" w:eastAsia="Calibri" w:hAnsi="Times New Roman" w:cs="Times New Roman"/>
                <w:bCs/>
                <w:sz w:val="24"/>
                <w:szCs w:val="24"/>
              </w:rPr>
            </w:pPr>
            <w:r w:rsidRPr="00F53279">
              <w:rPr>
                <w:rFonts w:ascii="Times New Roman" w:eastAsia="Calibri" w:hAnsi="Times New Roman" w:cs="Times New Roman"/>
                <w:bCs/>
                <w:sz w:val="24"/>
                <w:szCs w:val="24"/>
              </w:rPr>
              <w:t>-</w:t>
            </w:r>
          </w:p>
        </w:tc>
      </w:tr>
      <w:tr w:rsidR="00F53279" w:rsidRPr="00F53279" w14:paraId="724C4FD0" w14:textId="77777777" w:rsidTr="00AD5821">
        <w:trPr>
          <w:trHeight w:val="23"/>
        </w:trPr>
        <w:tc>
          <w:tcPr>
            <w:tcW w:w="3259" w:type="pct"/>
            <w:vAlign w:val="center"/>
          </w:tcPr>
          <w:p w14:paraId="1F3BAC9B" w14:textId="77777777" w:rsidR="00F53279" w:rsidRPr="00F53279" w:rsidRDefault="00F53279" w:rsidP="00F53279">
            <w:pPr>
              <w:jc w:val="both"/>
              <w:rPr>
                <w:rFonts w:ascii="Times New Roman" w:eastAsia="Calibri" w:hAnsi="Times New Roman" w:cs="Times New Roman"/>
                <w:bCs/>
                <w:sz w:val="24"/>
                <w:szCs w:val="24"/>
              </w:rPr>
            </w:pPr>
            <w:r w:rsidRPr="00F53279">
              <w:rPr>
                <w:rFonts w:ascii="Times New Roman" w:eastAsia="Calibri" w:hAnsi="Times New Roman" w:cs="Times New Roman"/>
                <w:bCs/>
                <w:sz w:val="24"/>
                <w:szCs w:val="24"/>
              </w:rPr>
              <w:t xml:space="preserve">Промежуточная аттестация в </w:t>
            </w:r>
            <w:r w:rsidRPr="00F53279">
              <w:rPr>
                <w:rFonts w:ascii="Times New Roman" w:eastAsia="Calibri" w:hAnsi="Times New Roman" w:cs="Times New Roman"/>
                <w:bCs/>
                <w:iCs/>
                <w:sz w:val="24"/>
                <w:szCs w:val="24"/>
              </w:rPr>
              <w:t xml:space="preserve">форме </w:t>
            </w:r>
            <w:r w:rsidRPr="00F53279">
              <w:rPr>
                <w:rFonts w:ascii="Times New Roman" w:eastAsia="Calibri" w:hAnsi="Times New Roman" w:cs="Times New Roman"/>
                <w:bCs/>
                <w:iCs/>
                <w:sz w:val="20"/>
                <w:szCs w:val="20"/>
              </w:rPr>
              <w:t xml:space="preserve"> </w:t>
            </w:r>
            <w:r w:rsidRPr="00F53279">
              <w:rPr>
                <w:rFonts w:ascii="Times New Roman" w:eastAsia="Calibri" w:hAnsi="Times New Roman" w:cs="Times New Roman"/>
                <w:bCs/>
                <w:iCs/>
                <w:sz w:val="24"/>
                <w:szCs w:val="24"/>
              </w:rPr>
              <w:t>экзамена</w:t>
            </w:r>
          </w:p>
        </w:tc>
        <w:tc>
          <w:tcPr>
            <w:tcW w:w="579" w:type="pct"/>
            <w:vAlign w:val="center"/>
          </w:tcPr>
          <w:p w14:paraId="4F596A62" w14:textId="77777777" w:rsidR="00F53279" w:rsidRPr="00F53279" w:rsidRDefault="00F53279" w:rsidP="00F53279">
            <w:pPr>
              <w:jc w:val="center"/>
              <w:rPr>
                <w:rFonts w:ascii="Times New Roman" w:eastAsia="Calibri" w:hAnsi="Times New Roman" w:cs="Times New Roman"/>
                <w:bCs/>
                <w:sz w:val="24"/>
                <w:szCs w:val="24"/>
              </w:rPr>
            </w:pPr>
            <w:r w:rsidRPr="00F53279">
              <w:rPr>
                <w:rFonts w:ascii="Times New Roman" w:eastAsia="Calibri" w:hAnsi="Times New Roman" w:cs="Times New Roman"/>
                <w:bCs/>
                <w:sz w:val="24"/>
                <w:szCs w:val="24"/>
              </w:rPr>
              <w:t>24</w:t>
            </w:r>
          </w:p>
        </w:tc>
        <w:tc>
          <w:tcPr>
            <w:tcW w:w="1162" w:type="pct"/>
            <w:vAlign w:val="center"/>
          </w:tcPr>
          <w:p w14:paraId="345314A8" w14:textId="77777777" w:rsidR="00F53279" w:rsidRPr="00F53279" w:rsidRDefault="00F53279" w:rsidP="00F53279">
            <w:pPr>
              <w:jc w:val="center"/>
              <w:rPr>
                <w:rFonts w:ascii="Times New Roman" w:eastAsia="Calibri" w:hAnsi="Times New Roman" w:cs="Times New Roman"/>
                <w:bCs/>
                <w:sz w:val="24"/>
                <w:szCs w:val="24"/>
              </w:rPr>
            </w:pPr>
            <w:r w:rsidRPr="00F53279">
              <w:rPr>
                <w:rFonts w:ascii="Times New Roman" w:eastAsia="Calibri" w:hAnsi="Times New Roman" w:cs="Times New Roman"/>
                <w:bCs/>
                <w:sz w:val="24"/>
                <w:szCs w:val="24"/>
              </w:rPr>
              <w:t>-</w:t>
            </w:r>
          </w:p>
        </w:tc>
      </w:tr>
      <w:tr w:rsidR="00F53279" w:rsidRPr="00F53279" w14:paraId="0B978DFC" w14:textId="77777777" w:rsidTr="00AD5821">
        <w:trPr>
          <w:trHeight w:val="23"/>
        </w:trPr>
        <w:tc>
          <w:tcPr>
            <w:tcW w:w="3259" w:type="pct"/>
            <w:vAlign w:val="center"/>
          </w:tcPr>
          <w:p w14:paraId="749ED625" w14:textId="77777777" w:rsidR="00F53279" w:rsidRPr="00F53279" w:rsidRDefault="00F53279" w:rsidP="00F53279">
            <w:pPr>
              <w:jc w:val="both"/>
              <w:rPr>
                <w:rFonts w:ascii="Times New Roman" w:eastAsia="Calibri" w:hAnsi="Times New Roman" w:cs="Times New Roman"/>
                <w:bCs/>
                <w:sz w:val="24"/>
                <w:szCs w:val="24"/>
              </w:rPr>
            </w:pPr>
            <w:r w:rsidRPr="00F53279">
              <w:rPr>
                <w:rFonts w:ascii="Times New Roman" w:eastAsia="Calibri" w:hAnsi="Times New Roman" w:cs="Times New Roman"/>
                <w:bCs/>
                <w:sz w:val="24"/>
                <w:szCs w:val="24"/>
              </w:rPr>
              <w:t>Всего</w:t>
            </w:r>
          </w:p>
        </w:tc>
        <w:tc>
          <w:tcPr>
            <w:tcW w:w="579" w:type="pct"/>
            <w:vAlign w:val="center"/>
          </w:tcPr>
          <w:p w14:paraId="0C8A45C0" w14:textId="77777777" w:rsidR="00F53279" w:rsidRPr="00F53279" w:rsidRDefault="00F53279" w:rsidP="00F53279">
            <w:pPr>
              <w:jc w:val="center"/>
              <w:rPr>
                <w:rFonts w:ascii="Times New Roman" w:eastAsia="Calibri" w:hAnsi="Times New Roman" w:cs="Times New Roman"/>
                <w:b/>
                <w:sz w:val="24"/>
                <w:szCs w:val="24"/>
              </w:rPr>
            </w:pPr>
            <w:r w:rsidRPr="00F53279">
              <w:rPr>
                <w:rFonts w:ascii="Times New Roman" w:eastAsia="Calibri" w:hAnsi="Times New Roman" w:cs="Times New Roman"/>
                <w:b/>
                <w:sz w:val="24"/>
                <w:szCs w:val="24"/>
              </w:rPr>
              <w:t>142</w:t>
            </w:r>
          </w:p>
        </w:tc>
        <w:tc>
          <w:tcPr>
            <w:tcW w:w="1162" w:type="pct"/>
            <w:vAlign w:val="center"/>
          </w:tcPr>
          <w:p w14:paraId="2FA2976A" w14:textId="77777777" w:rsidR="00F53279" w:rsidRPr="00F53279" w:rsidRDefault="00F53279" w:rsidP="00F53279">
            <w:pPr>
              <w:jc w:val="center"/>
              <w:rPr>
                <w:rFonts w:ascii="Times New Roman" w:eastAsia="Calibri" w:hAnsi="Times New Roman" w:cs="Times New Roman"/>
                <w:b/>
                <w:sz w:val="24"/>
                <w:szCs w:val="24"/>
              </w:rPr>
            </w:pPr>
            <w:r w:rsidRPr="00F53279">
              <w:rPr>
                <w:rFonts w:ascii="Times New Roman" w:eastAsia="Calibri" w:hAnsi="Times New Roman" w:cs="Times New Roman"/>
                <w:b/>
                <w:sz w:val="24"/>
                <w:szCs w:val="24"/>
              </w:rPr>
              <w:t>14</w:t>
            </w:r>
          </w:p>
        </w:tc>
      </w:tr>
    </w:tbl>
    <w:p w14:paraId="502EB32B" w14:textId="77777777" w:rsidR="00F53279" w:rsidRPr="00F53279" w:rsidRDefault="00F53279" w:rsidP="00F53279">
      <w:pPr>
        <w:rPr>
          <w:rFonts w:ascii="Times New Roman" w:eastAsia="Calibri" w:hAnsi="Times New Roman" w:cs="Times New Roman"/>
          <w:b/>
          <w:sz w:val="24"/>
          <w:szCs w:val="24"/>
        </w:rPr>
        <w:sectPr w:rsidR="00F53279" w:rsidRPr="00F53279" w:rsidSect="00AD5821">
          <w:headerReference w:type="even" r:id="rId71"/>
          <w:pgSz w:w="11906" w:h="16838"/>
          <w:pgMar w:top="1134" w:right="567" w:bottom="1134" w:left="1701" w:header="709" w:footer="709" w:gutter="0"/>
          <w:cols w:space="708"/>
          <w:docGrid w:linePitch="360"/>
        </w:sectPr>
      </w:pPr>
      <w:bookmarkStart w:id="69" w:name="_Toc156294573"/>
      <w:bookmarkStart w:id="70" w:name="_Toc156825295"/>
    </w:p>
    <w:p w14:paraId="2A9C626C" w14:textId="77777777" w:rsidR="00F53279" w:rsidRPr="00F53279" w:rsidRDefault="00F53279" w:rsidP="00F53279">
      <w:pPr>
        <w:rPr>
          <w:rFonts w:ascii="Times New Roman" w:eastAsia="Calibri" w:hAnsi="Times New Roman" w:cs="Times New Roman"/>
          <w:b/>
          <w:bCs/>
          <w:sz w:val="24"/>
          <w:szCs w:val="24"/>
        </w:rPr>
      </w:pPr>
      <w:r w:rsidRPr="00F53279">
        <w:rPr>
          <w:rFonts w:ascii="Times New Roman" w:eastAsia="Calibri" w:hAnsi="Times New Roman" w:cs="Times New Roman"/>
          <w:b/>
          <w:sz w:val="24"/>
          <w:szCs w:val="24"/>
        </w:rPr>
        <w:lastRenderedPageBreak/>
        <w:t xml:space="preserve">2.2. Содержание дисциплины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8831"/>
        <w:gridCol w:w="1748"/>
        <w:gridCol w:w="1947"/>
      </w:tblGrid>
      <w:tr w:rsidR="00F53279" w:rsidRPr="00F53279" w14:paraId="5BEC9F51" w14:textId="77777777" w:rsidTr="00AD5821">
        <w:trPr>
          <w:trHeight w:val="20"/>
        </w:trPr>
        <w:tc>
          <w:tcPr>
            <w:tcW w:w="817" w:type="pct"/>
            <w:vAlign w:val="center"/>
          </w:tcPr>
          <w:p w14:paraId="4C788EFE" w14:textId="77777777" w:rsidR="00F53279" w:rsidRPr="00F53279" w:rsidRDefault="00F53279" w:rsidP="00F53279">
            <w:pPr>
              <w:suppressAutoHyphens/>
              <w:jc w:val="cente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Наименование разделов и тем</w:t>
            </w:r>
          </w:p>
        </w:tc>
        <w:tc>
          <w:tcPr>
            <w:tcW w:w="2949" w:type="pct"/>
            <w:vAlign w:val="center"/>
          </w:tcPr>
          <w:p w14:paraId="4812843C" w14:textId="77777777" w:rsidR="00F53279" w:rsidRPr="00F53279" w:rsidRDefault="00F53279" w:rsidP="00F53279">
            <w:pPr>
              <w:suppressAutoHyphens/>
              <w:jc w:val="cente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Содержание учебного материала и формы организации деятельности обучающихся</w:t>
            </w:r>
          </w:p>
        </w:tc>
        <w:tc>
          <w:tcPr>
            <w:tcW w:w="584" w:type="pct"/>
            <w:vAlign w:val="center"/>
          </w:tcPr>
          <w:p w14:paraId="0967C319" w14:textId="77777777" w:rsidR="00F53279" w:rsidRPr="00F53279" w:rsidRDefault="00F53279" w:rsidP="00F53279">
            <w:pPr>
              <w:suppressAutoHyphens/>
              <w:jc w:val="cente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Объем, акад. ч / в том числе в форме практической подготовки, акад. ч</w:t>
            </w:r>
          </w:p>
        </w:tc>
        <w:tc>
          <w:tcPr>
            <w:tcW w:w="650" w:type="pct"/>
            <w:vAlign w:val="center"/>
          </w:tcPr>
          <w:p w14:paraId="6CB44CA1" w14:textId="77777777" w:rsidR="00F53279" w:rsidRPr="00F53279" w:rsidRDefault="00F53279" w:rsidP="00F53279">
            <w:pPr>
              <w:suppressAutoHyphens/>
              <w:jc w:val="cente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Коды компетенций и личностных результатов, формированию которых способствует элемент программы</w:t>
            </w:r>
          </w:p>
        </w:tc>
      </w:tr>
      <w:tr w:rsidR="00F53279" w:rsidRPr="00F53279" w14:paraId="2D7104EA" w14:textId="77777777" w:rsidTr="00AD5821">
        <w:trPr>
          <w:trHeight w:val="20"/>
        </w:trPr>
        <w:tc>
          <w:tcPr>
            <w:tcW w:w="817" w:type="pct"/>
          </w:tcPr>
          <w:p w14:paraId="1FA8D6BF" w14:textId="77777777" w:rsidR="00F53279" w:rsidRPr="00F53279" w:rsidRDefault="00F53279" w:rsidP="00F53279">
            <w:pPr>
              <w:jc w:val="center"/>
              <w:rPr>
                <w:rFonts w:ascii="Times New Roman" w:eastAsia="Calibri" w:hAnsi="Times New Roman" w:cs="Times New Roman"/>
                <w:b/>
                <w:bCs/>
                <w:i/>
                <w:iCs/>
                <w:sz w:val="24"/>
                <w:szCs w:val="24"/>
              </w:rPr>
            </w:pPr>
            <w:r w:rsidRPr="00F53279">
              <w:rPr>
                <w:rFonts w:ascii="Times New Roman" w:eastAsia="Calibri" w:hAnsi="Times New Roman" w:cs="Times New Roman"/>
                <w:b/>
                <w:bCs/>
                <w:i/>
                <w:iCs/>
                <w:sz w:val="24"/>
                <w:szCs w:val="24"/>
              </w:rPr>
              <w:t>1</w:t>
            </w:r>
          </w:p>
        </w:tc>
        <w:tc>
          <w:tcPr>
            <w:tcW w:w="2949" w:type="pct"/>
          </w:tcPr>
          <w:p w14:paraId="2B431B94" w14:textId="77777777" w:rsidR="00F53279" w:rsidRPr="00F53279" w:rsidRDefault="00F53279" w:rsidP="00F53279">
            <w:pPr>
              <w:jc w:val="center"/>
              <w:rPr>
                <w:rFonts w:ascii="Times New Roman" w:eastAsia="Calibri" w:hAnsi="Times New Roman" w:cs="Times New Roman"/>
                <w:b/>
                <w:bCs/>
                <w:i/>
                <w:iCs/>
                <w:sz w:val="24"/>
                <w:szCs w:val="24"/>
              </w:rPr>
            </w:pPr>
            <w:r w:rsidRPr="00F53279">
              <w:rPr>
                <w:rFonts w:ascii="Times New Roman" w:eastAsia="Calibri" w:hAnsi="Times New Roman" w:cs="Times New Roman"/>
                <w:b/>
                <w:bCs/>
                <w:i/>
                <w:iCs/>
                <w:sz w:val="24"/>
                <w:szCs w:val="24"/>
              </w:rPr>
              <w:t>2</w:t>
            </w:r>
          </w:p>
        </w:tc>
        <w:tc>
          <w:tcPr>
            <w:tcW w:w="584" w:type="pct"/>
          </w:tcPr>
          <w:p w14:paraId="4885CD77" w14:textId="77777777" w:rsidR="00F53279" w:rsidRPr="00F53279" w:rsidRDefault="00F53279" w:rsidP="00F53279">
            <w:pPr>
              <w:jc w:val="center"/>
              <w:rPr>
                <w:rFonts w:ascii="Times New Roman" w:eastAsia="Calibri" w:hAnsi="Times New Roman" w:cs="Times New Roman"/>
                <w:b/>
                <w:bCs/>
                <w:i/>
                <w:iCs/>
                <w:sz w:val="24"/>
                <w:szCs w:val="24"/>
              </w:rPr>
            </w:pPr>
            <w:r w:rsidRPr="00F53279">
              <w:rPr>
                <w:rFonts w:ascii="Times New Roman" w:eastAsia="Calibri" w:hAnsi="Times New Roman" w:cs="Times New Roman"/>
                <w:b/>
                <w:bCs/>
                <w:i/>
                <w:iCs/>
                <w:sz w:val="24"/>
                <w:szCs w:val="24"/>
              </w:rPr>
              <w:t>3</w:t>
            </w:r>
          </w:p>
        </w:tc>
        <w:tc>
          <w:tcPr>
            <w:tcW w:w="650" w:type="pct"/>
          </w:tcPr>
          <w:p w14:paraId="502819C2" w14:textId="77777777" w:rsidR="00F53279" w:rsidRPr="00F53279" w:rsidRDefault="00F53279" w:rsidP="00F53279">
            <w:pPr>
              <w:jc w:val="center"/>
              <w:rPr>
                <w:rFonts w:ascii="Times New Roman" w:eastAsia="Calibri" w:hAnsi="Times New Roman" w:cs="Times New Roman"/>
                <w:b/>
                <w:bCs/>
                <w:i/>
                <w:iCs/>
                <w:sz w:val="24"/>
                <w:szCs w:val="24"/>
              </w:rPr>
            </w:pPr>
            <w:r w:rsidRPr="00F53279">
              <w:rPr>
                <w:rFonts w:ascii="Times New Roman" w:eastAsia="Calibri" w:hAnsi="Times New Roman" w:cs="Times New Roman"/>
                <w:b/>
                <w:bCs/>
                <w:i/>
                <w:iCs/>
                <w:sz w:val="24"/>
                <w:szCs w:val="24"/>
              </w:rPr>
              <w:t>4</w:t>
            </w:r>
          </w:p>
        </w:tc>
      </w:tr>
      <w:tr w:rsidR="00F53279" w:rsidRPr="00F53279" w14:paraId="59E65A8A" w14:textId="77777777" w:rsidTr="00AD5821">
        <w:trPr>
          <w:trHeight w:val="212"/>
        </w:trPr>
        <w:tc>
          <w:tcPr>
            <w:tcW w:w="3766" w:type="pct"/>
            <w:gridSpan w:val="2"/>
          </w:tcPr>
          <w:p w14:paraId="63D64BE3" w14:textId="77777777" w:rsidR="00F53279" w:rsidRPr="00F53279" w:rsidRDefault="00F53279" w:rsidP="00F53279">
            <w:pP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Раздел 1. Электротехника</w:t>
            </w:r>
          </w:p>
        </w:tc>
        <w:tc>
          <w:tcPr>
            <w:tcW w:w="584" w:type="pct"/>
          </w:tcPr>
          <w:p w14:paraId="2F2A3D3A" w14:textId="77777777" w:rsidR="00F53279" w:rsidRPr="00F53279" w:rsidRDefault="00F53279" w:rsidP="00F53279">
            <w:pPr>
              <w:jc w:val="center"/>
              <w:rPr>
                <w:rFonts w:ascii="Times New Roman" w:eastAsia="Calibri" w:hAnsi="Times New Roman" w:cs="Times New Roman"/>
                <w:b/>
                <w:bCs/>
                <w:i/>
                <w:iCs/>
                <w:sz w:val="24"/>
                <w:szCs w:val="24"/>
              </w:rPr>
            </w:pPr>
            <w:r w:rsidRPr="00F53279">
              <w:rPr>
                <w:rFonts w:ascii="Times New Roman" w:eastAsia="Calibri" w:hAnsi="Times New Roman" w:cs="Times New Roman"/>
                <w:iCs/>
                <w:sz w:val="24"/>
                <w:szCs w:val="24"/>
              </w:rPr>
              <w:t>70/8</w:t>
            </w:r>
          </w:p>
        </w:tc>
        <w:tc>
          <w:tcPr>
            <w:tcW w:w="650" w:type="pct"/>
          </w:tcPr>
          <w:p w14:paraId="027B93EB" w14:textId="77777777" w:rsidR="00F53279" w:rsidRPr="00F53279" w:rsidRDefault="00F53279" w:rsidP="00F53279">
            <w:pPr>
              <w:jc w:val="center"/>
              <w:rPr>
                <w:rFonts w:ascii="Times New Roman" w:eastAsia="Calibri" w:hAnsi="Times New Roman" w:cs="Times New Roman"/>
                <w:b/>
                <w:bCs/>
                <w:i/>
                <w:iCs/>
                <w:sz w:val="24"/>
                <w:szCs w:val="24"/>
              </w:rPr>
            </w:pPr>
          </w:p>
        </w:tc>
      </w:tr>
      <w:tr w:rsidR="00F53279" w:rsidRPr="00F53279" w14:paraId="1AA54FC2" w14:textId="77777777" w:rsidTr="00AD5821">
        <w:trPr>
          <w:trHeight w:val="20"/>
        </w:trPr>
        <w:tc>
          <w:tcPr>
            <w:tcW w:w="817" w:type="pct"/>
            <w:vMerge w:val="restart"/>
          </w:tcPr>
          <w:p w14:paraId="752C3480" w14:textId="77777777" w:rsidR="00F53279" w:rsidRPr="00F53279" w:rsidRDefault="00F53279" w:rsidP="00F53279">
            <w:pPr>
              <w:rPr>
                <w:rFonts w:ascii="Times New Roman" w:eastAsia="Calibri" w:hAnsi="Times New Roman" w:cs="Times New Roman"/>
                <w:bCs/>
                <w:sz w:val="24"/>
                <w:szCs w:val="24"/>
              </w:rPr>
            </w:pPr>
            <w:r w:rsidRPr="00F53279">
              <w:rPr>
                <w:rFonts w:ascii="Times New Roman" w:eastAsia="Calibri" w:hAnsi="Times New Roman" w:cs="Times New Roman"/>
                <w:b/>
                <w:bCs/>
                <w:sz w:val="24"/>
                <w:szCs w:val="24"/>
              </w:rPr>
              <w:t xml:space="preserve">Тема 1.1. </w:t>
            </w:r>
            <w:r w:rsidRPr="00F53279">
              <w:rPr>
                <w:rFonts w:ascii="Times New Roman" w:eastAsia="Calibri" w:hAnsi="Times New Roman" w:cs="Times New Roman"/>
                <w:sz w:val="24"/>
                <w:szCs w:val="24"/>
              </w:rPr>
              <w:t>Электрическое поле</w:t>
            </w:r>
          </w:p>
          <w:p w14:paraId="3BE71793" w14:textId="77777777" w:rsidR="00F53279" w:rsidRPr="00F53279" w:rsidRDefault="00F53279" w:rsidP="00F53279">
            <w:pPr>
              <w:rPr>
                <w:rFonts w:ascii="Times New Roman" w:eastAsia="Calibri" w:hAnsi="Times New Roman" w:cs="Times New Roman"/>
                <w:b/>
                <w:bCs/>
                <w:sz w:val="24"/>
                <w:szCs w:val="24"/>
              </w:rPr>
            </w:pPr>
          </w:p>
        </w:tc>
        <w:tc>
          <w:tcPr>
            <w:tcW w:w="2949" w:type="pct"/>
          </w:tcPr>
          <w:p w14:paraId="2B802CA8" w14:textId="77777777" w:rsidR="00F53279" w:rsidRPr="00F53279" w:rsidRDefault="00F53279" w:rsidP="00F53279">
            <w:pPr>
              <w:rPr>
                <w:rFonts w:ascii="Times New Roman" w:eastAsia="Calibri" w:hAnsi="Times New Roman" w:cs="Times New Roman"/>
                <w:b/>
                <w:bCs/>
                <w:i/>
                <w:sz w:val="24"/>
                <w:szCs w:val="24"/>
              </w:rPr>
            </w:pPr>
            <w:r w:rsidRPr="00F53279">
              <w:rPr>
                <w:rFonts w:ascii="Times New Roman" w:eastAsia="Calibri" w:hAnsi="Times New Roman" w:cs="Times New Roman"/>
                <w:b/>
                <w:bCs/>
                <w:sz w:val="24"/>
                <w:szCs w:val="24"/>
              </w:rPr>
              <w:t xml:space="preserve">Содержание </w:t>
            </w:r>
          </w:p>
        </w:tc>
        <w:tc>
          <w:tcPr>
            <w:tcW w:w="584" w:type="pct"/>
            <w:vAlign w:val="center"/>
          </w:tcPr>
          <w:p w14:paraId="6F3E0318" w14:textId="77777777" w:rsidR="00F53279" w:rsidRPr="00F53279" w:rsidRDefault="00F53279" w:rsidP="00F53279">
            <w:pPr>
              <w:suppressAutoHyphens/>
              <w:jc w:val="center"/>
              <w:rPr>
                <w:rFonts w:ascii="Times New Roman" w:eastAsia="Calibri" w:hAnsi="Times New Roman" w:cs="Times New Roman"/>
                <w:b/>
                <w:i/>
                <w:iCs/>
                <w:sz w:val="24"/>
                <w:szCs w:val="24"/>
              </w:rPr>
            </w:pPr>
            <w:r w:rsidRPr="00F53279">
              <w:rPr>
                <w:rFonts w:ascii="Times New Roman" w:eastAsia="Calibri" w:hAnsi="Times New Roman" w:cs="Times New Roman"/>
                <w:b/>
                <w:iCs/>
                <w:sz w:val="24"/>
                <w:szCs w:val="24"/>
              </w:rPr>
              <w:t>6</w:t>
            </w:r>
          </w:p>
        </w:tc>
        <w:tc>
          <w:tcPr>
            <w:tcW w:w="650" w:type="pct"/>
            <w:vMerge w:val="restart"/>
          </w:tcPr>
          <w:p w14:paraId="3909964C" w14:textId="77777777" w:rsidR="00F53279" w:rsidRPr="00F53279" w:rsidRDefault="00F53279" w:rsidP="00F53279">
            <w:pPr>
              <w:rPr>
                <w:rFonts w:ascii="Times New Roman" w:eastAsia="Calibri" w:hAnsi="Times New Roman" w:cs="Times New Roman"/>
                <w:sz w:val="24"/>
                <w:szCs w:val="24"/>
              </w:rPr>
            </w:pPr>
            <w:r w:rsidRPr="00F53279">
              <w:rPr>
                <w:rFonts w:ascii="Times New Roman" w:eastAsia="Calibri" w:hAnsi="Times New Roman" w:cs="Times New Roman"/>
                <w:sz w:val="24"/>
                <w:szCs w:val="24"/>
              </w:rPr>
              <w:t>ОК 1, ОК 2, ОК 5,</w:t>
            </w:r>
          </w:p>
          <w:p w14:paraId="3FD7AEB6" w14:textId="77777777" w:rsidR="00F53279" w:rsidRPr="00F53279" w:rsidRDefault="00F53279" w:rsidP="00F53279">
            <w:pPr>
              <w:rPr>
                <w:rFonts w:ascii="Times New Roman" w:eastAsia="Calibri" w:hAnsi="Times New Roman" w:cs="Times New Roman"/>
                <w:sz w:val="24"/>
                <w:szCs w:val="24"/>
              </w:rPr>
            </w:pPr>
            <w:r w:rsidRPr="00F53279">
              <w:rPr>
                <w:rFonts w:ascii="Times New Roman" w:eastAsia="Calibri" w:hAnsi="Times New Roman" w:cs="Times New Roman"/>
                <w:sz w:val="24"/>
                <w:szCs w:val="24"/>
              </w:rPr>
              <w:t xml:space="preserve"> ОК 9, ПК 1.1, ПК 1.2, ПК 1.3 ,ПК 3.1, ПК 3.2 </w:t>
            </w:r>
          </w:p>
          <w:p w14:paraId="5056526F" w14:textId="77777777" w:rsidR="00F53279" w:rsidRPr="00F53279" w:rsidRDefault="00F53279" w:rsidP="00F53279">
            <w:pPr>
              <w:rPr>
                <w:rFonts w:ascii="Times New Roman" w:eastAsia="Calibri" w:hAnsi="Times New Roman" w:cs="Times New Roman"/>
                <w:sz w:val="24"/>
                <w:szCs w:val="24"/>
              </w:rPr>
            </w:pPr>
            <w:r w:rsidRPr="00F53279">
              <w:rPr>
                <w:rFonts w:ascii="Times New Roman" w:eastAsia="Calibri" w:hAnsi="Times New Roman" w:cs="Times New Roman"/>
                <w:sz w:val="24"/>
                <w:szCs w:val="24"/>
              </w:rPr>
              <w:t>ПК4.1, ПК 4.2, ПК 4. 3</w:t>
            </w:r>
          </w:p>
        </w:tc>
      </w:tr>
      <w:tr w:rsidR="00F53279" w:rsidRPr="00F53279" w14:paraId="759235FC" w14:textId="77777777" w:rsidTr="00AD5821">
        <w:trPr>
          <w:trHeight w:val="20"/>
        </w:trPr>
        <w:tc>
          <w:tcPr>
            <w:tcW w:w="0" w:type="auto"/>
            <w:vMerge/>
            <w:vAlign w:val="center"/>
          </w:tcPr>
          <w:p w14:paraId="52F17A60" w14:textId="77777777" w:rsidR="00F53279" w:rsidRPr="00F53279" w:rsidRDefault="00F53279" w:rsidP="00F53279">
            <w:pPr>
              <w:rPr>
                <w:rFonts w:ascii="Times New Roman" w:eastAsia="Calibri" w:hAnsi="Times New Roman" w:cs="Times New Roman"/>
                <w:b/>
                <w:bCs/>
                <w:sz w:val="24"/>
                <w:szCs w:val="24"/>
              </w:rPr>
            </w:pPr>
          </w:p>
        </w:tc>
        <w:tc>
          <w:tcPr>
            <w:tcW w:w="2949" w:type="pct"/>
          </w:tcPr>
          <w:p w14:paraId="14F097DC" w14:textId="77777777" w:rsidR="00F53279" w:rsidRPr="00F53279" w:rsidRDefault="00F53279" w:rsidP="00F53279">
            <w:pP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 xml:space="preserve">1. </w:t>
            </w:r>
            <w:r w:rsidRPr="00F53279">
              <w:rPr>
                <w:rFonts w:ascii="Times New Roman" w:eastAsia="Calibri" w:hAnsi="Times New Roman" w:cs="Times New Roman"/>
                <w:bCs/>
                <w:sz w:val="24"/>
                <w:szCs w:val="24"/>
              </w:rPr>
              <w:t>Начальные сведение об электрическом токе. Ток проводимости, ток переноса, ток смещения, ток в вакууме и полупроводниках. Зависимость сопротивления от температуры. Явления, сопровождающие электрический ток. Основные параметры, характеризующие электрический ток.</w:t>
            </w:r>
          </w:p>
        </w:tc>
        <w:tc>
          <w:tcPr>
            <w:tcW w:w="584" w:type="pct"/>
            <w:vMerge w:val="restart"/>
            <w:vAlign w:val="center"/>
          </w:tcPr>
          <w:p w14:paraId="6CFE845F" w14:textId="77777777" w:rsidR="00F53279" w:rsidRPr="00F53279" w:rsidRDefault="00F53279" w:rsidP="00F53279">
            <w:pPr>
              <w:suppressAutoHyphens/>
              <w:jc w:val="center"/>
              <w:rPr>
                <w:rFonts w:ascii="Times New Roman" w:eastAsia="Calibri" w:hAnsi="Times New Roman" w:cs="Times New Roman"/>
                <w:bCs/>
                <w:i/>
                <w:iCs/>
                <w:sz w:val="24"/>
                <w:szCs w:val="24"/>
              </w:rPr>
            </w:pPr>
            <w:r w:rsidRPr="00F53279">
              <w:rPr>
                <w:rFonts w:ascii="Times New Roman" w:eastAsia="Calibri" w:hAnsi="Times New Roman" w:cs="Times New Roman"/>
                <w:iCs/>
                <w:sz w:val="24"/>
                <w:szCs w:val="24"/>
              </w:rPr>
              <w:t>4</w:t>
            </w:r>
          </w:p>
        </w:tc>
        <w:tc>
          <w:tcPr>
            <w:tcW w:w="0" w:type="auto"/>
            <w:vMerge/>
            <w:vAlign w:val="center"/>
          </w:tcPr>
          <w:p w14:paraId="7B292C37" w14:textId="77777777" w:rsidR="00F53279" w:rsidRPr="00F53279" w:rsidRDefault="00F53279" w:rsidP="00F53279">
            <w:pPr>
              <w:rPr>
                <w:rFonts w:ascii="Times New Roman" w:eastAsia="Calibri" w:hAnsi="Times New Roman" w:cs="Times New Roman"/>
                <w:sz w:val="24"/>
                <w:szCs w:val="24"/>
              </w:rPr>
            </w:pPr>
          </w:p>
        </w:tc>
      </w:tr>
      <w:tr w:rsidR="00F53279" w:rsidRPr="00F53279" w14:paraId="46F6DB54" w14:textId="77777777" w:rsidTr="00AD5821">
        <w:trPr>
          <w:trHeight w:val="20"/>
        </w:trPr>
        <w:tc>
          <w:tcPr>
            <w:tcW w:w="0" w:type="auto"/>
            <w:vMerge/>
            <w:vAlign w:val="center"/>
          </w:tcPr>
          <w:p w14:paraId="052DF611" w14:textId="77777777" w:rsidR="00F53279" w:rsidRPr="00F53279" w:rsidRDefault="00F53279" w:rsidP="00F53279">
            <w:pPr>
              <w:rPr>
                <w:rFonts w:ascii="Times New Roman" w:eastAsia="Calibri" w:hAnsi="Times New Roman" w:cs="Times New Roman"/>
                <w:b/>
                <w:bCs/>
                <w:sz w:val="24"/>
                <w:szCs w:val="24"/>
              </w:rPr>
            </w:pPr>
          </w:p>
        </w:tc>
        <w:tc>
          <w:tcPr>
            <w:tcW w:w="2949" w:type="pct"/>
          </w:tcPr>
          <w:p w14:paraId="4F45A4D8" w14:textId="77777777" w:rsidR="00F53279" w:rsidRPr="00F53279" w:rsidRDefault="00F53279" w:rsidP="00F53279">
            <w:pP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2.</w:t>
            </w:r>
            <w:r w:rsidRPr="00F53279">
              <w:rPr>
                <w:rFonts w:ascii="Times New Roman" w:eastAsia="Calibri" w:hAnsi="Times New Roman" w:cs="Times New Roman"/>
                <w:bCs/>
                <w:sz w:val="24"/>
                <w:szCs w:val="24"/>
              </w:rPr>
              <w:t xml:space="preserve"> Характеристики электрического поля. Формы существования материи. Характеристики электрического поля: напряженность, потенциал, напряжение. Закон Кулона, теорема Гаусса. Потенциал и электродвижущая сила.  Энергетическая и силовая характеристика электрического поля.</w:t>
            </w:r>
          </w:p>
        </w:tc>
        <w:tc>
          <w:tcPr>
            <w:tcW w:w="0" w:type="auto"/>
            <w:vMerge/>
            <w:vAlign w:val="center"/>
          </w:tcPr>
          <w:p w14:paraId="3DD1D4ED" w14:textId="77777777" w:rsidR="00F53279" w:rsidRPr="00F53279" w:rsidRDefault="00F53279" w:rsidP="00F53279">
            <w:pPr>
              <w:rPr>
                <w:rFonts w:ascii="Times New Roman" w:eastAsia="Calibri" w:hAnsi="Times New Roman" w:cs="Times New Roman"/>
                <w:b/>
                <w:bCs/>
                <w:i/>
                <w:iCs/>
                <w:sz w:val="24"/>
                <w:szCs w:val="24"/>
              </w:rPr>
            </w:pPr>
          </w:p>
        </w:tc>
        <w:tc>
          <w:tcPr>
            <w:tcW w:w="0" w:type="auto"/>
            <w:vMerge/>
            <w:vAlign w:val="center"/>
          </w:tcPr>
          <w:p w14:paraId="35E25580" w14:textId="77777777" w:rsidR="00F53279" w:rsidRPr="00F53279" w:rsidRDefault="00F53279" w:rsidP="00F53279">
            <w:pPr>
              <w:rPr>
                <w:rFonts w:ascii="Times New Roman" w:eastAsia="Calibri" w:hAnsi="Times New Roman" w:cs="Times New Roman"/>
                <w:sz w:val="24"/>
                <w:szCs w:val="24"/>
              </w:rPr>
            </w:pPr>
          </w:p>
        </w:tc>
      </w:tr>
      <w:tr w:rsidR="00F53279" w:rsidRPr="00F53279" w14:paraId="30BCFF0B" w14:textId="77777777" w:rsidTr="00AD5821">
        <w:trPr>
          <w:trHeight w:val="20"/>
        </w:trPr>
        <w:tc>
          <w:tcPr>
            <w:tcW w:w="0" w:type="auto"/>
            <w:vMerge/>
            <w:vAlign w:val="center"/>
          </w:tcPr>
          <w:p w14:paraId="0748F877" w14:textId="77777777" w:rsidR="00F53279" w:rsidRPr="00F53279" w:rsidRDefault="00F53279" w:rsidP="00F53279">
            <w:pPr>
              <w:rPr>
                <w:rFonts w:ascii="Times New Roman" w:eastAsia="Calibri" w:hAnsi="Times New Roman" w:cs="Times New Roman"/>
                <w:b/>
                <w:bCs/>
                <w:sz w:val="24"/>
                <w:szCs w:val="24"/>
              </w:rPr>
            </w:pPr>
          </w:p>
        </w:tc>
        <w:tc>
          <w:tcPr>
            <w:tcW w:w="2949" w:type="pct"/>
          </w:tcPr>
          <w:p w14:paraId="1570A3A2" w14:textId="77777777" w:rsidR="00F53279" w:rsidRPr="00F53279" w:rsidRDefault="00F53279" w:rsidP="00F53279">
            <w:pP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 xml:space="preserve">Самостоятельная работа обучающихся </w:t>
            </w:r>
          </w:p>
        </w:tc>
        <w:tc>
          <w:tcPr>
            <w:tcW w:w="584" w:type="pct"/>
            <w:vAlign w:val="center"/>
          </w:tcPr>
          <w:p w14:paraId="1D422C62" w14:textId="77777777" w:rsidR="00F53279" w:rsidRPr="00F53279" w:rsidRDefault="00F53279" w:rsidP="00F53279">
            <w:pPr>
              <w:suppressAutoHyphens/>
              <w:jc w:val="center"/>
              <w:rPr>
                <w:rFonts w:ascii="Times New Roman" w:eastAsia="Calibri" w:hAnsi="Times New Roman" w:cs="Times New Roman"/>
                <w:b/>
                <w:bCs/>
                <w:i/>
                <w:iCs/>
                <w:sz w:val="24"/>
                <w:szCs w:val="24"/>
              </w:rPr>
            </w:pPr>
            <w:r w:rsidRPr="00F53279">
              <w:rPr>
                <w:rFonts w:ascii="Times New Roman" w:eastAsia="Calibri" w:hAnsi="Times New Roman" w:cs="Times New Roman"/>
                <w:b/>
                <w:bCs/>
                <w:i/>
                <w:iCs/>
                <w:sz w:val="24"/>
                <w:szCs w:val="24"/>
              </w:rPr>
              <w:t>2</w:t>
            </w:r>
          </w:p>
        </w:tc>
        <w:tc>
          <w:tcPr>
            <w:tcW w:w="0" w:type="auto"/>
            <w:vMerge/>
            <w:vAlign w:val="center"/>
          </w:tcPr>
          <w:p w14:paraId="0EAD7DBA" w14:textId="77777777" w:rsidR="00F53279" w:rsidRPr="00F53279" w:rsidRDefault="00F53279" w:rsidP="00F53279">
            <w:pPr>
              <w:rPr>
                <w:rFonts w:ascii="Times New Roman" w:eastAsia="Calibri" w:hAnsi="Times New Roman" w:cs="Times New Roman"/>
                <w:sz w:val="24"/>
                <w:szCs w:val="24"/>
              </w:rPr>
            </w:pPr>
          </w:p>
        </w:tc>
      </w:tr>
      <w:tr w:rsidR="00F53279" w:rsidRPr="00F53279" w14:paraId="718C905E" w14:textId="77777777" w:rsidTr="00AD5821">
        <w:trPr>
          <w:trHeight w:val="20"/>
        </w:trPr>
        <w:tc>
          <w:tcPr>
            <w:tcW w:w="0" w:type="auto"/>
            <w:vMerge/>
            <w:vAlign w:val="center"/>
          </w:tcPr>
          <w:p w14:paraId="5D9124DB" w14:textId="77777777" w:rsidR="00F53279" w:rsidRPr="00F53279" w:rsidRDefault="00F53279" w:rsidP="00F53279">
            <w:pPr>
              <w:rPr>
                <w:rFonts w:ascii="Times New Roman" w:eastAsia="Calibri" w:hAnsi="Times New Roman" w:cs="Times New Roman"/>
                <w:b/>
                <w:bCs/>
                <w:sz w:val="24"/>
                <w:szCs w:val="24"/>
              </w:rPr>
            </w:pPr>
          </w:p>
        </w:tc>
        <w:tc>
          <w:tcPr>
            <w:tcW w:w="2949" w:type="pct"/>
          </w:tcPr>
          <w:p w14:paraId="243FD9ED" w14:textId="77777777" w:rsidR="00F53279" w:rsidRPr="00F53279" w:rsidRDefault="00F53279" w:rsidP="00F53279">
            <w:pPr>
              <w:rPr>
                <w:rFonts w:ascii="Times New Roman" w:eastAsia="Calibri" w:hAnsi="Times New Roman" w:cs="Times New Roman"/>
                <w:bCs/>
                <w:sz w:val="24"/>
                <w:szCs w:val="24"/>
              </w:rPr>
            </w:pPr>
            <w:r w:rsidRPr="00F53279">
              <w:rPr>
                <w:rFonts w:ascii="Times New Roman" w:eastAsia="Calibri" w:hAnsi="Times New Roman" w:cs="Times New Roman"/>
                <w:bCs/>
                <w:sz w:val="24"/>
                <w:szCs w:val="24"/>
              </w:rPr>
              <w:t>Конденсаторы: типы,виды</w:t>
            </w:r>
          </w:p>
        </w:tc>
        <w:tc>
          <w:tcPr>
            <w:tcW w:w="584" w:type="pct"/>
            <w:vAlign w:val="center"/>
          </w:tcPr>
          <w:p w14:paraId="40980FF2" w14:textId="77777777" w:rsidR="00F53279" w:rsidRPr="00F53279" w:rsidRDefault="00F53279" w:rsidP="00F53279">
            <w:pPr>
              <w:suppressAutoHyphens/>
              <w:jc w:val="center"/>
              <w:rPr>
                <w:rFonts w:ascii="Times New Roman" w:eastAsia="Calibri" w:hAnsi="Times New Roman" w:cs="Times New Roman"/>
                <w:b/>
                <w:bCs/>
                <w:i/>
                <w:iCs/>
                <w:sz w:val="24"/>
                <w:szCs w:val="24"/>
              </w:rPr>
            </w:pPr>
            <w:r w:rsidRPr="00F53279">
              <w:rPr>
                <w:rFonts w:ascii="Times New Roman" w:eastAsia="Calibri" w:hAnsi="Times New Roman" w:cs="Times New Roman"/>
                <w:b/>
                <w:bCs/>
                <w:i/>
                <w:iCs/>
                <w:sz w:val="24"/>
                <w:szCs w:val="24"/>
              </w:rPr>
              <w:t>2</w:t>
            </w:r>
          </w:p>
        </w:tc>
        <w:tc>
          <w:tcPr>
            <w:tcW w:w="0" w:type="auto"/>
            <w:vAlign w:val="center"/>
          </w:tcPr>
          <w:p w14:paraId="24A88F42" w14:textId="77777777" w:rsidR="00F53279" w:rsidRPr="00F53279" w:rsidRDefault="00F53279" w:rsidP="00F53279">
            <w:pPr>
              <w:rPr>
                <w:rFonts w:ascii="Times New Roman" w:eastAsia="Calibri" w:hAnsi="Times New Roman" w:cs="Times New Roman"/>
                <w:sz w:val="24"/>
                <w:szCs w:val="24"/>
              </w:rPr>
            </w:pPr>
          </w:p>
        </w:tc>
      </w:tr>
      <w:tr w:rsidR="00F53279" w:rsidRPr="00F53279" w14:paraId="37B45EA5" w14:textId="77777777" w:rsidTr="00AD5821">
        <w:trPr>
          <w:trHeight w:val="20"/>
        </w:trPr>
        <w:tc>
          <w:tcPr>
            <w:tcW w:w="817" w:type="pct"/>
            <w:vMerge w:val="restart"/>
          </w:tcPr>
          <w:p w14:paraId="388B6B99" w14:textId="77777777" w:rsidR="00F53279" w:rsidRPr="00F53279" w:rsidRDefault="00F53279" w:rsidP="00F53279">
            <w:pP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 xml:space="preserve">Тема 1.2. </w:t>
            </w:r>
            <w:r w:rsidRPr="00F53279">
              <w:rPr>
                <w:rFonts w:ascii="Times New Roman" w:eastAsia="Calibri" w:hAnsi="Times New Roman" w:cs="Times New Roman"/>
                <w:sz w:val="24"/>
                <w:szCs w:val="24"/>
              </w:rPr>
              <w:t>Электрические цепи постоянного тока</w:t>
            </w:r>
            <w:r w:rsidRPr="00F53279">
              <w:rPr>
                <w:rFonts w:ascii="Times New Roman" w:eastAsia="Calibri" w:hAnsi="Times New Roman" w:cs="Times New Roman"/>
                <w:b/>
                <w:bCs/>
                <w:sz w:val="24"/>
                <w:szCs w:val="24"/>
              </w:rPr>
              <w:t xml:space="preserve"> </w:t>
            </w:r>
          </w:p>
        </w:tc>
        <w:tc>
          <w:tcPr>
            <w:tcW w:w="2949" w:type="pct"/>
          </w:tcPr>
          <w:p w14:paraId="57AB9363" w14:textId="77777777" w:rsidR="00F53279" w:rsidRPr="00F53279" w:rsidRDefault="00F53279" w:rsidP="00F53279">
            <w:pPr>
              <w:rPr>
                <w:rFonts w:ascii="Times New Roman" w:eastAsia="Calibri" w:hAnsi="Times New Roman" w:cs="Times New Roman"/>
                <w:b/>
                <w:bCs/>
                <w:i/>
                <w:sz w:val="24"/>
                <w:szCs w:val="24"/>
              </w:rPr>
            </w:pPr>
            <w:r w:rsidRPr="00F53279">
              <w:rPr>
                <w:rFonts w:ascii="Times New Roman" w:eastAsia="Calibri" w:hAnsi="Times New Roman" w:cs="Times New Roman"/>
                <w:b/>
                <w:bCs/>
                <w:sz w:val="24"/>
                <w:szCs w:val="24"/>
              </w:rPr>
              <w:t>Содержание учебного материала</w:t>
            </w:r>
          </w:p>
        </w:tc>
        <w:tc>
          <w:tcPr>
            <w:tcW w:w="584" w:type="pct"/>
            <w:vAlign w:val="center"/>
          </w:tcPr>
          <w:p w14:paraId="6C422FC1" w14:textId="77777777" w:rsidR="00F53279" w:rsidRPr="00F53279" w:rsidRDefault="00F53279" w:rsidP="00F53279">
            <w:pPr>
              <w:suppressAutoHyphens/>
              <w:jc w:val="center"/>
              <w:rPr>
                <w:rFonts w:ascii="Times New Roman" w:eastAsia="Calibri" w:hAnsi="Times New Roman" w:cs="Times New Roman"/>
                <w:b/>
                <w:i/>
                <w:iCs/>
                <w:sz w:val="24"/>
                <w:szCs w:val="24"/>
              </w:rPr>
            </w:pPr>
            <w:r w:rsidRPr="00F53279">
              <w:rPr>
                <w:rFonts w:ascii="Times New Roman" w:eastAsia="Calibri" w:hAnsi="Times New Roman" w:cs="Times New Roman"/>
                <w:b/>
                <w:iCs/>
                <w:sz w:val="24"/>
                <w:szCs w:val="24"/>
              </w:rPr>
              <w:t>24/6</w:t>
            </w:r>
          </w:p>
        </w:tc>
        <w:tc>
          <w:tcPr>
            <w:tcW w:w="650" w:type="pct"/>
            <w:vMerge w:val="restart"/>
          </w:tcPr>
          <w:p w14:paraId="422EE371" w14:textId="77777777" w:rsidR="00F53279" w:rsidRPr="00F53279" w:rsidRDefault="00F53279" w:rsidP="00F53279">
            <w:pPr>
              <w:rPr>
                <w:rFonts w:ascii="Times New Roman" w:eastAsia="Calibri" w:hAnsi="Times New Roman" w:cs="Times New Roman"/>
                <w:sz w:val="24"/>
                <w:szCs w:val="24"/>
              </w:rPr>
            </w:pPr>
            <w:r w:rsidRPr="00F53279">
              <w:rPr>
                <w:rFonts w:ascii="Times New Roman" w:eastAsia="Calibri" w:hAnsi="Times New Roman" w:cs="Times New Roman"/>
                <w:sz w:val="24"/>
                <w:szCs w:val="24"/>
              </w:rPr>
              <w:t>ОК 1, ОК 2, ОК 5,</w:t>
            </w:r>
          </w:p>
          <w:p w14:paraId="1BD84849" w14:textId="77777777" w:rsidR="00F53279" w:rsidRPr="00F53279" w:rsidRDefault="00F53279" w:rsidP="00F53279">
            <w:pPr>
              <w:rPr>
                <w:rFonts w:ascii="Times New Roman" w:eastAsia="Calibri" w:hAnsi="Times New Roman" w:cs="Times New Roman"/>
                <w:sz w:val="24"/>
                <w:szCs w:val="24"/>
              </w:rPr>
            </w:pPr>
            <w:r w:rsidRPr="00F53279">
              <w:rPr>
                <w:rFonts w:ascii="Times New Roman" w:eastAsia="Calibri" w:hAnsi="Times New Roman" w:cs="Times New Roman"/>
                <w:sz w:val="24"/>
                <w:szCs w:val="24"/>
              </w:rPr>
              <w:t xml:space="preserve"> ОК 9, ПК 1.1, ПК 1.2, ПК 1.3 ,ПК 3.1, ПК 3.2 </w:t>
            </w:r>
          </w:p>
          <w:p w14:paraId="5359D104" w14:textId="77777777" w:rsidR="00F53279" w:rsidRPr="00F53279" w:rsidRDefault="00F53279" w:rsidP="00F53279">
            <w:pPr>
              <w:rPr>
                <w:rFonts w:ascii="Times New Roman" w:eastAsia="Calibri" w:hAnsi="Times New Roman" w:cs="Times New Roman"/>
                <w:sz w:val="24"/>
                <w:szCs w:val="24"/>
              </w:rPr>
            </w:pPr>
            <w:r w:rsidRPr="00F53279">
              <w:rPr>
                <w:rFonts w:ascii="Times New Roman" w:eastAsia="Calibri" w:hAnsi="Times New Roman" w:cs="Times New Roman"/>
                <w:sz w:val="24"/>
                <w:szCs w:val="24"/>
              </w:rPr>
              <w:t>ПК4.1, ПК 4.2, ПК 4.3</w:t>
            </w:r>
          </w:p>
        </w:tc>
      </w:tr>
      <w:tr w:rsidR="00F53279" w:rsidRPr="00F53279" w14:paraId="61DEBC0A" w14:textId="77777777" w:rsidTr="00AD5821">
        <w:trPr>
          <w:trHeight w:val="690"/>
        </w:trPr>
        <w:tc>
          <w:tcPr>
            <w:tcW w:w="0" w:type="auto"/>
            <w:vMerge/>
            <w:vAlign w:val="center"/>
          </w:tcPr>
          <w:p w14:paraId="1D9FB1C4" w14:textId="77777777" w:rsidR="00F53279" w:rsidRPr="00F53279" w:rsidRDefault="00F53279" w:rsidP="00F53279">
            <w:pPr>
              <w:rPr>
                <w:rFonts w:ascii="Times New Roman" w:eastAsia="Calibri" w:hAnsi="Times New Roman" w:cs="Times New Roman"/>
                <w:b/>
                <w:bCs/>
                <w:sz w:val="24"/>
                <w:szCs w:val="24"/>
              </w:rPr>
            </w:pPr>
          </w:p>
        </w:tc>
        <w:tc>
          <w:tcPr>
            <w:tcW w:w="2949" w:type="pct"/>
          </w:tcPr>
          <w:p w14:paraId="12736D2B" w14:textId="77777777" w:rsidR="00F53279" w:rsidRPr="00F53279" w:rsidRDefault="00F53279" w:rsidP="00F53279">
            <w:pPr>
              <w:jc w:val="both"/>
              <w:rPr>
                <w:rFonts w:ascii="Times New Roman" w:eastAsia="Calibri" w:hAnsi="Times New Roman" w:cs="Times New Roman"/>
                <w:sz w:val="24"/>
                <w:szCs w:val="24"/>
              </w:rPr>
            </w:pPr>
            <w:r w:rsidRPr="00F53279">
              <w:rPr>
                <w:rFonts w:ascii="Times New Roman" w:eastAsia="Calibri" w:hAnsi="Times New Roman" w:cs="Times New Roman"/>
                <w:b/>
                <w:bCs/>
                <w:sz w:val="24"/>
                <w:szCs w:val="24"/>
              </w:rPr>
              <w:t>1.</w:t>
            </w:r>
            <w:r w:rsidRPr="00F53279">
              <w:rPr>
                <w:rFonts w:ascii="Times New Roman" w:eastAsia="Calibri" w:hAnsi="Times New Roman" w:cs="Times New Roman"/>
                <w:sz w:val="24"/>
                <w:szCs w:val="24"/>
              </w:rPr>
              <w:t>.</w:t>
            </w:r>
            <w:r w:rsidRPr="00F53279">
              <w:rPr>
                <w:rFonts w:ascii="Times New Roman" w:eastAsia="Calibri" w:hAnsi="Times New Roman" w:cs="Times New Roman"/>
                <w:color w:val="000000"/>
                <w:sz w:val="24"/>
                <w:szCs w:val="24"/>
              </w:rPr>
              <w:t>Источники и приемном электрической энергии.. Элементы электрической цепи.</w:t>
            </w:r>
          </w:p>
          <w:p w14:paraId="712FD09A" w14:textId="77777777" w:rsidR="00F53279" w:rsidRPr="00F53279" w:rsidRDefault="00F53279" w:rsidP="00F53279">
            <w:pPr>
              <w:rPr>
                <w:rFonts w:ascii="Times New Roman" w:eastAsia="Calibri" w:hAnsi="Times New Roman" w:cs="Times New Roman"/>
                <w:b/>
                <w:bCs/>
                <w:sz w:val="24"/>
                <w:szCs w:val="24"/>
              </w:rPr>
            </w:pPr>
            <w:r w:rsidRPr="00F53279">
              <w:rPr>
                <w:rFonts w:ascii="Times New Roman" w:eastAsia="Calibri" w:hAnsi="Times New Roman" w:cs="Times New Roman"/>
                <w:color w:val="000000"/>
                <w:sz w:val="24"/>
                <w:szCs w:val="24"/>
              </w:rPr>
              <w:t xml:space="preserve">Классификация  электрических цепей . Физические основы работы источника ЭДС. Соединение  источников ЭДС. </w:t>
            </w:r>
          </w:p>
        </w:tc>
        <w:tc>
          <w:tcPr>
            <w:tcW w:w="584" w:type="pct"/>
            <w:vMerge w:val="restart"/>
            <w:vAlign w:val="center"/>
          </w:tcPr>
          <w:p w14:paraId="526296CF" w14:textId="77777777" w:rsidR="00F53279" w:rsidRPr="00F53279" w:rsidRDefault="00F53279" w:rsidP="00F53279">
            <w:pPr>
              <w:suppressAutoHyphens/>
              <w:jc w:val="center"/>
              <w:rPr>
                <w:rFonts w:ascii="Times New Roman" w:eastAsia="Calibri" w:hAnsi="Times New Roman" w:cs="Times New Roman"/>
                <w:bCs/>
                <w:i/>
                <w:iCs/>
                <w:sz w:val="24"/>
                <w:szCs w:val="24"/>
              </w:rPr>
            </w:pPr>
            <w:r w:rsidRPr="00F53279">
              <w:rPr>
                <w:rFonts w:ascii="Times New Roman" w:eastAsia="Calibri" w:hAnsi="Times New Roman" w:cs="Times New Roman"/>
                <w:iCs/>
                <w:sz w:val="24"/>
                <w:szCs w:val="24"/>
              </w:rPr>
              <w:t>16</w:t>
            </w:r>
          </w:p>
        </w:tc>
        <w:tc>
          <w:tcPr>
            <w:tcW w:w="0" w:type="auto"/>
            <w:vMerge/>
            <w:vAlign w:val="center"/>
          </w:tcPr>
          <w:p w14:paraId="2B406E93" w14:textId="77777777" w:rsidR="00F53279" w:rsidRPr="00F53279" w:rsidRDefault="00F53279" w:rsidP="00F53279">
            <w:pPr>
              <w:rPr>
                <w:rFonts w:ascii="Times New Roman" w:eastAsia="Calibri" w:hAnsi="Times New Roman" w:cs="Times New Roman"/>
                <w:sz w:val="24"/>
                <w:szCs w:val="24"/>
              </w:rPr>
            </w:pPr>
          </w:p>
        </w:tc>
      </w:tr>
      <w:tr w:rsidR="00F53279" w:rsidRPr="00F53279" w14:paraId="7E41F53B" w14:textId="77777777" w:rsidTr="00AD5821">
        <w:trPr>
          <w:trHeight w:val="165"/>
        </w:trPr>
        <w:tc>
          <w:tcPr>
            <w:tcW w:w="0" w:type="auto"/>
            <w:vMerge/>
            <w:vAlign w:val="center"/>
          </w:tcPr>
          <w:p w14:paraId="38E0C624" w14:textId="77777777" w:rsidR="00F53279" w:rsidRPr="00F53279" w:rsidRDefault="00F53279" w:rsidP="00F53279">
            <w:pPr>
              <w:rPr>
                <w:rFonts w:ascii="Times New Roman" w:eastAsia="Calibri" w:hAnsi="Times New Roman" w:cs="Times New Roman"/>
                <w:b/>
                <w:bCs/>
                <w:sz w:val="24"/>
                <w:szCs w:val="24"/>
              </w:rPr>
            </w:pPr>
          </w:p>
        </w:tc>
        <w:tc>
          <w:tcPr>
            <w:tcW w:w="2949" w:type="pct"/>
          </w:tcPr>
          <w:p w14:paraId="221E2C3F" w14:textId="77777777" w:rsidR="00F53279" w:rsidRPr="00F53279" w:rsidRDefault="00F53279" w:rsidP="00F53279">
            <w:pPr>
              <w:rPr>
                <w:rFonts w:ascii="Times New Roman" w:eastAsia="Calibri" w:hAnsi="Times New Roman" w:cs="Times New Roman"/>
                <w:color w:val="000000"/>
                <w:sz w:val="24"/>
                <w:szCs w:val="24"/>
              </w:rPr>
            </w:pPr>
            <w:r w:rsidRPr="00F53279">
              <w:rPr>
                <w:rFonts w:ascii="Times New Roman" w:eastAsia="Calibri" w:hAnsi="Times New Roman" w:cs="Times New Roman"/>
                <w:color w:val="000000"/>
                <w:sz w:val="24"/>
                <w:szCs w:val="24"/>
              </w:rPr>
              <w:t xml:space="preserve">2.Сопротивление и проводимость проводников. </w:t>
            </w:r>
          </w:p>
          <w:p w14:paraId="7A942634" w14:textId="77777777" w:rsidR="00F53279" w:rsidRPr="00F53279" w:rsidRDefault="00F53279" w:rsidP="00F53279">
            <w:pPr>
              <w:jc w:val="both"/>
              <w:rPr>
                <w:rFonts w:ascii="Times New Roman" w:eastAsia="Calibri" w:hAnsi="Times New Roman" w:cs="Times New Roman"/>
                <w:b/>
                <w:bCs/>
                <w:sz w:val="24"/>
                <w:szCs w:val="24"/>
              </w:rPr>
            </w:pPr>
            <w:r w:rsidRPr="00F53279">
              <w:rPr>
                <w:rFonts w:ascii="Times New Roman" w:eastAsia="Calibri" w:hAnsi="Times New Roman" w:cs="Times New Roman"/>
                <w:color w:val="000000"/>
                <w:sz w:val="24"/>
                <w:szCs w:val="24"/>
              </w:rPr>
              <w:t>3.Общее сопротивление цепи при последовательном, параллельном   и смешанном</w:t>
            </w:r>
          </w:p>
        </w:tc>
        <w:tc>
          <w:tcPr>
            <w:tcW w:w="584" w:type="pct"/>
            <w:vMerge/>
            <w:vAlign w:val="center"/>
          </w:tcPr>
          <w:p w14:paraId="208A975F" w14:textId="77777777" w:rsidR="00F53279" w:rsidRPr="00F53279" w:rsidRDefault="00F53279" w:rsidP="00F53279">
            <w:pPr>
              <w:suppressAutoHyphens/>
              <w:jc w:val="center"/>
              <w:rPr>
                <w:rFonts w:ascii="Times New Roman" w:eastAsia="Calibri" w:hAnsi="Times New Roman" w:cs="Times New Roman"/>
                <w:b/>
                <w:iCs/>
                <w:sz w:val="24"/>
                <w:szCs w:val="24"/>
              </w:rPr>
            </w:pPr>
          </w:p>
        </w:tc>
        <w:tc>
          <w:tcPr>
            <w:tcW w:w="0" w:type="auto"/>
            <w:vMerge/>
            <w:vAlign w:val="center"/>
          </w:tcPr>
          <w:p w14:paraId="7FDDE25D" w14:textId="77777777" w:rsidR="00F53279" w:rsidRPr="00F53279" w:rsidRDefault="00F53279" w:rsidP="00F53279">
            <w:pPr>
              <w:rPr>
                <w:rFonts w:ascii="Times New Roman" w:eastAsia="Calibri" w:hAnsi="Times New Roman" w:cs="Times New Roman"/>
                <w:sz w:val="24"/>
                <w:szCs w:val="24"/>
              </w:rPr>
            </w:pPr>
          </w:p>
        </w:tc>
      </w:tr>
      <w:tr w:rsidR="00F53279" w:rsidRPr="00F53279" w14:paraId="00B29A17" w14:textId="77777777" w:rsidTr="00AD5821">
        <w:trPr>
          <w:trHeight w:val="269"/>
        </w:trPr>
        <w:tc>
          <w:tcPr>
            <w:tcW w:w="0" w:type="auto"/>
            <w:vMerge/>
            <w:vAlign w:val="center"/>
          </w:tcPr>
          <w:p w14:paraId="4369C48E" w14:textId="77777777" w:rsidR="00F53279" w:rsidRPr="00F53279" w:rsidRDefault="00F53279" w:rsidP="00F53279">
            <w:pPr>
              <w:rPr>
                <w:rFonts w:ascii="Times New Roman" w:eastAsia="Calibri" w:hAnsi="Times New Roman" w:cs="Times New Roman"/>
                <w:b/>
                <w:bCs/>
                <w:sz w:val="24"/>
                <w:szCs w:val="24"/>
              </w:rPr>
            </w:pPr>
          </w:p>
        </w:tc>
        <w:tc>
          <w:tcPr>
            <w:tcW w:w="2949" w:type="pct"/>
          </w:tcPr>
          <w:p w14:paraId="4BA6599F" w14:textId="77777777" w:rsidR="00F53279" w:rsidRPr="00F53279" w:rsidRDefault="00F53279" w:rsidP="00F53279">
            <w:pPr>
              <w:jc w:val="both"/>
              <w:rPr>
                <w:rFonts w:ascii="Times New Roman" w:eastAsia="Calibri" w:hAnsi="Times New Roman" w:cs="Times New Roman"/>
                <w:color w:val="000000"/>
                <w:sz w:val="24"/>
                <w:szCs w:val="24"/>
              </w:rPr>
            </w:pPr>
            <w:r w:rsidRPr="00F53279">
              <w:rPr>
                <w:rFonts w:ascii="Times New Roman" w:eastAsia="Calibri" w:hAnsi="Times New Roman" w:cs="Times New Roman"/>
                <w:color w:val="000000"/>
                <w:sz w:val="24"/>
                <w:szCs w:val="24"/>
              </w:rPr>
              <w:t xml:space="preserve"> соединениях резисторов. Работа и мощность электрического тока.</w:t>
            </w:r>
          </w:p>
        </w:tc>
        <w:tc>
          <w:tcPr>
            <w:tcW w:w="584" w:type="pct"/>
            <w:vMerge/>
            <w:vAlign w:val="center"/>
          </w:tcPr>
          <w:p w14:paraId="47C90107" w14:textId="77777777" w:rsidR="00F53279" w:rsidRPr="00F53279" w:rsidRDefault="00F53279" w:rsidP="00F53279">
            <w:pPr>
              <w:suppressAutoHyphens/>
              <w:jc w:val="center"/>
              <w:rPr>
                <w:rFonts w:ascii="Times New Roman" w:eastAsia="Calibri" w:hAnsi="Times New Roman" w:cs="Times New Roman"/>
                <w:b/>
                <w:iCs/>
                <w:sz w:val="24"/>
                <w:szCs w:val="24"/>
              </w:rPr>
            </w:pPr>
          </w:p>
        </w:tc>
        <w:tc>
          <w:tcPr>
            <w:tcW w:w="0" w:type="auto"/>
            <w:vMerge/>
            <w:vAlign w:val="center"/>
          </w:tcPr>
          <w:p w14:paraId="05394256" w14:textId="77777777" w:rsidR="00F53279" w:rsidRPr="00F53279" w:rsidRDefault="00F53279" w:rsidP="00F53279">
            <w:pPr>
              <w:rPr>
                <w:rFonts w:ascii="Times New Roman" w:eastAsia="Calibri" w:hAnsi="Times New Roman" w:cs="Times New Roman"/>
                <w:sz w:val="24"/>
                <w:szCs w:val="24"/>
              </w:rPr>
            </w:pPr>
          </w:p>
        </w:tc>
      </w:tr>
      <w:tr w:rsidR="00F53279" w:rsidRPr="00F53279" w14:paraId="7C0703EC" w14:textId="77777777" w:rsidTr="00AD5821">
        <w:trPr>
          <w:trHeight w:val="390"/>
        </w:trPr>
        <w:tc>
          <w:tcPr>
            <w:tcW w:w="0" w:type="auto"/>
            <w:vMerge/>
            <w:vAlign w:val="center"/>
          </w:tcPr>
          <w:p w14:paraId="5ECE0459" w14:textId="77777777" w:rsidR="00F53279" w:rsidRPr="00F53279" w:rsidRDefault="00F53279" w:rsidP="00F53279">
            <w:pPr>
              <w:rPr>
                <w:rFonts w:ascii="Times New Roman" w:eastAsia="Calibri" w:hAnsi="Times New Roman" w:cs="Times New Roman"/>
                <w:b/>
                <w:bCs/>
                <w:sz w:val="24"/>
                <w:szCs w:val="24"/>
              </w:rPr>
            </w:pPr>
          </w:p>
        </w:tc>
        <w:tc>
          <w:tcPr>
            <w:tcW w:w="2949" w:type="pct"/>
          </w:tcPr>
          <w:p w14:paraId="2089B9AE" w14:textId="77777777" w:rsidR="00F53279" w:rsidRPr="00F53279" w:rsidRDefault="00F53279" w:rsidP="00F53279">
            <w:pPr>
              <w:jc w:val="both"/>
              <w:rPr>
                <w:rFonts w:ascii="Times New Roman" w:eastAsia="Calibri" w:hAnsi="Times New Roman" w:cs="Times New Roman"/>
                <w:b/>
                <w:bCs/>
                <w:sz w:val="24"/>
                <w:szCs w:val="24"/>
              </w:rPr>
            </w:pPr>
            <w:r w:rsidRPr="00F53279">
              <w:rPr>
                <w:rFonts w:ascii="Times New Roman" w:eastAsia="Calibri" w:hAnsi="Times New Roman" w:cs="Times New Roman"/>
                <w:sz w:val="24"/>
                <w:szCs w:val="24"/>
              </w:rPr>
              <w:t xml:space="preserve">4.Режимы работы цепи. Закон Джоуля-Ленца.  </w:t>
            </w:r>
          </w:p>
        </w:tc>
        <w:tc>
          <w:tcPr>
            <w:tcW w:w="584" w:type="pct"/>
            <w:vMerge/>
            <w:vAlign w:val="center"/>
          </w:tcPr>
          <w:p w14:paraId="5EA50401" w14:textId="77777777" w:rsidR="00F53279" w:rsidRPr="00F53279" w:rsidRDefault="00F53279" w:rsidP="00F53279">
            <w:pPr>
              <w:suppressAutoHyphens/>
              <w:jc w:val="center"/>
              <w:rPr>
                <w:rFonts w:ascii="Times New Roman" w:eastAsia="Calibri" w:hAnsi="Times New Roman" w:cs="Times New Roman"/>
                <w:b/>
                <w:iCs/>
                <w:sz w:val="24"/>
                <w:szCs w:val="24"/>
              </w:rPr>
            </w:pPr>
          </w:p>
        </w:tc>
        <w:tc>
          <w:tcPr>
            <w:tcW w:w="0" w:type="auto"/>
            <w:vMerge/>
            <w:vAlign w:val="center"/>
          </w:tcPr>
          <w:p w14:paraId="7B977240" w14:textId="77777777" w:rsidR="00F53279" w:rsidRPr="00F53279" w:rsidRDefault="00F53279" w:rsidP="00F53279">
            <w:pPr>
              <w:rPr>
                <w:rFonts w:ascii="Times New Roman" w:eastAsia="Calibri" w:hAnsi="Times New Roman" w:cs="Times New Roman"/>
                <w:sz w:val="24"/>
                <w:szCs w:val="24"/>
              </w:rPr>
            </w:pPr>
          </w:p>
        </w:tc>
      </w:tr>
      <w:tr w:rsidR="00F53279" w:rsidRPr="00F53279" w14:paraId="1E422D41" w14:textId="77777777" w:rsidTr="00AD5821">
        <w:trPr>
          <w:trHeight w:val="510"/>
        </w:trPr>
        <w:tc>
          <w:tcPr>
            <w:tcW w:w="0" w:type="auto"/>
            <w:vMerge/>
            <w:vAlign w:val="center"/>
          </w:tcPr>
          <w:p w14:paraId="342E6C8C" w14:textId="77777777" w:rsidR="00F53279" w:rsidRPr="00F53279" w:rsidRDefault="00F53279" w:rsidP="00F53279">
            <w:pPr>
              <w:rPr>
                <w:rFonts w:ascii="Times New Roman" w:eastAsia="Calibri" w:hAnsi="Times New Roman" w:cs="Times New Roman"/>
                <w:b/>
                <w:bCs/>
                <w:sz w:val="24"/>
                <w:szCs w:val="24"/>
              </w:rPr>
            </w:pPr>
          </w:p>
        </w:tc>
        <w:tc>
          <w:tcPr>
            <w:tcW w:w="2949" w:type="pct"/>
          </w:tcPr>
          <w:p w14:paraId="7406FB6A" w14:textId="77777777" w:rsidR="00F53279" w:rsidRPr="00F53279" w:rsidRDefault="00F53279" w:rsidP="00F53279">
            <w:pPr>
              <w:jc w:val="both"/>
              <w:rPr>
                <w:rFonts w:ascii="Times New Roman" w:eastAsia="Calibri" w:hAnsi="Times New Roman" w:cs="Times New Roman"/>
                <w:b/>
                <w:bCs/>
                <w:sz w:val="24"/>
                <w:szCs w:val="24"/>
              </w:rPr>
            </w:pPr>
            <w:r w:rsidRPr="00F53279">
              <w:rPr>
                <w:rFonts w:ascii="Times New Roman" w:eastAsia="Calibri" w:hAnsi="Times New Roman" w:cs="Times New Roman"/>
                <w:sz w:val="24"/>
                <w:szCs w:val="24"/>
              </w:rPr>
              <w:t>5.Режимы работы источников энергии. Способы получения, передачи и использования электрической энергии.</w:t>
            </w:r>
          </w:p>
        </w:tc>
        <w:tc>
          <w:tcPr>
            <w:tcW w:w="584" w:type="pct"/>
            <w:vMerge/>
            <w:vAlign w:val="center"/>
          </w:tcPr>
          <w:p w14:paraId="4AE8196D" w14:textId="77777777" w:rsidR="00F53279" w:rsidRPr="00F53279" w:rsidRDefault="00F53279" w:rsidP="00F53279">
            <w:pPr>
              <w:suppressAutoHyphens/>
              <w:jc w:val="center"/>
              <w:rPr>
                <w:rFonts w:ascii="Times New Roman" w:eastAsia="Calibri" w:hAnsi="Times New Roman" w:cs="Times New Roman"/>
                <w:b/>
                <w:iCs/>
                <w:sz w:val="24"/>
                <w:szCs w:val="24"/>
              </w:rPr>
            </w:pPr>
          </w:p>
        </w:tc>
        <w:tc>
          <w:tcPr>
            <w:tcW w:w="0" w:type="auto"/>
            <w:vMerge/>
            <w:vAlign w:val="center"/>
          </w:tcPr>
          <w:p w14:paraId="4524579E" w14:textId="77777777" w:rsidR="00F53279" w:rsidRPr="00F53279" w:rsidRDefault="00F53279" w:rsidP="00F53279">
            <w:pPr>
              <w:rPr>
                <w:rFonts w:ascii="Times New Roman" w:eastAsia="Calibri" w:hAnsi="Times New Roman" w:cs="Times New Roman"/>
                <w:sz w:val="24"/>
                <w:szCs w:val="24"/>
              </w:rPr>
            </w:pPr>
          </w:p>
        </w:tc>
      </w:tr>
      <w:tr w:rsidR="00F53279" w:rsidRPr="00F53279" w14:paraId="5CFBB0CC" w14:textId="77777777" w:rsidTr="00AD5821">
        <w:trPr>
          <w:trHeight w:val="360"/>
        </w:trPr>
        <w:tc>
          <w:tcPr>
            <w:tcW w:w="0" w:type="auto"/>
            <w:vMerge/>
            <w:vAlign w:val="center"/>
          </w:tcPr>
          <w:p w14:paraId="6BCEDCD2" w14:textId="77777777" w:rsidR="00F53279" w:rsidRPr="00F53279" w:rsidRDefault="00F53279" w:rsidP="00F53279">
            <w:pPr>
              <w:rPr>
                <w:rFonts w:ascii="Times New Roman" w:eastAsia="Calibri" w:hAnsi="Times New Roman" w:cs="Times New Roman"/>
                <w:b/>
                <w:bCs/>
                <w:sz w:val="24"/>
                <w:szCs w:val="24"/>
              </w:rPr>
            </w:pPr>
          </w:p>
        </w:tc>
        <w:tc>
          <w:tcPr>
            <w:tcW w:w="2949" w:type="pct"/>
          </w:tcPr>
          <w:p w14:paraId="79FA45B1" w14:textId="77777777" w:rsidR="00F53279" w:rsidRPr="00F53279" w:rsidRDefault="00F53279" w:rsidP="00F53279">
            <w:pPr>
              <w:jc w:val="both"/>
              <w:rPr>
                <w:rFonts w:ascii="Times New Roman" w:eastAsia="Calibri" w:hAnsi="Times New Roman" w:cs="Times New Roman"/>
                <w:sz w:val="24"/>
                <w:szCs w:val="24"/>
              </w:rPr>
            </w:pPr>
            <w:r w:rsidRPr="00F53279">
              <w:rPr>
                <w:rFonts w:ascii="Times New Roman" w:eastAsia="Calibri" w:hAnsi="Times New Roman" w:cs="Times New Roman"/>
                <w:b/>
                <w:sz w:val="24"/>
                <w:szCs w:val="24"/>
              </w:rPr>
              <w:t>6.</w:t>
            </w:r>
            <w:r w:rsidRPr="00F53279">
              <w:rPr>
                <w:rFonts w:ascii="Times New Roman" w:eastAsia="Calibri" w:hAnsi="Times New Roman" w:cs="Times New Roman"/>
                <w:sz w:val="24"/>
                <w:szCs w:val="24"/>
              </w:rPr>
              <w:t xml:space="preserve"> </w:t>
            </w:r>
            <w:r w:rsidRPr="00F53279">
              <w:rPr>
                <w:rFonts w:ascii="Times New Roman" w:eastAsia="Calibri" w:hAnsi="Times New Roman" w:cs="Times New Roman"/>
                <w:color w:val="000000"/>
                <w:sz w:val="24"/>
                <w:szCs w:val="24"/>
              </w:rPr>
              <w:t>Первое и второе правило Кирхгофа</w:t>
            </w:r>
          </w:p>
          <w:p w14:paraId="11509C9A" w14:textId="77777777" w:rsidR="00F53279" w:rsidRPr="00F53279" w:rsidRDefault="00F53279" w:rsidP="00F53279">
            <w:pPr>
              <w:jc w:val="both"/>
              <w:rPr>
                <w:rFonts w:ascii="Times New Roman" w:eastAsia="Calibri" w:hAnsi="Times New Roman" w:cs="Times New Roman"/>
                <w:b/>
                <w:bCs/>
                <w:sz w:val="24"/>
                <w:szCs w:val="24"/>
              </w:rPr>
            </w:pPr>
            <w:r w:rsidRPr="00F53279">
              <w:rPr>
                <w:rFonts w:ascii="Times New Roman" w:eastAsia="Calibri" w:hAnsi="Times New Roman" w:cs="Times New Roman"/>
                <w:color w:val="000000"/>
                <w:sz w:val="24"/>
                <w:szCs w:val="24"/>
              </w:rPr>
              <w:t>Расчет сложных электрических цепей различными методами</w:t>
            </w:r>
          </w:p>
        </w:tc>
        <w:tc>
          <w:tcPr>
            <w:tcW w:w="0" w:type="auto"/>
            <w:vMerge/>
            <w:vAlign w:val="center"/>
          </w:tcPr>
          <w:p w14:paraId="5C9478D1" w14:textId="77777777" w:rsidR="00F53279" w:rsidRPr="00F53279" w:rsidRDefault="00F53279" w:rsidP="00F53279">
            <w:pPr>
              <w:rPr>
                <w:rFonts w:ascii="Times New Roman" w:eastAsia="Calibri" w:hAnsi="Times New Roman" w:cs="Times New Roman"/>
                <w:b/>
                <w:bCs/>
                <w:i/>
                <w:iCs/>
                <w:sz w:val="24"/>
                <w:szCs w:val="24"/>
              </w:rPr>
            </w:pPr>
          </w:p>
        </w:tc>
        <w:tc>
          <w:tcPr>
            <w:tcW w:w="0" w:type="auto"/>
            <w:vMerge/>
            <w:vAlign w:val="center"/>
          </w:tcPr>
          <w:p w14:paraId="46EBBE98" w14:textId="77777777" w:rsidR="00F53279" w:rsidRPr="00F53279" w:rsidRDefault="00F53279" w:rsidP="00F53279">
            <w:pPr>
              <w:rPr>
                <w:rFonts w:ascii="Times New Roman" w:eastAsia="Calibri" w:hAnsi="Times New Roman" w:cs="Times New Roman"/>
                <w:sz w:val="24"/>
                <w:szCs w:val="24"/>
              </w:rPr>
            </w:pPr>
          </w:p>
        </w:tc>
      </w:tr>
      <w:tr w:rsidR="00F53279" w:rsidRPr="00F53279" w14:paraId="60249BBA" w14:textId="77777777" w:rsidTr="00AD5821">
        <w:trPr>
          <w:trHeight w:val="165"/>
        </w:trPr>
        <w:tc>
          <w:tcPr>
            <w:tcW w:w="0" w:type="auto"/>
            <w:vMerge/>
            <w:vAlign w:val="center"/>
          </w:tcPr>
          <w:p w14:paraId="3EBA6B4F" w14:textId="77777777" w:rsidR="00F53279" w:rsidRPr="00F53279" w:rsidRDefault="00F53279" w:rsidP="00F53279">
            <w:pPr>
              <w:rPr>
                <w:rFonts w:ascii="Times New Roman" w:eastAsia="Calibri" w:hAnsi="Times New Roman" w:cs="Times New Roman"/>
                <w:b/>
                <w:bCs/>
                <w:sz w:val="24"/>
                <w:szCs w:val="24"/>
              </w:rPr>
            </w:pPr>
          </w:p>
        </w:tc>
        <w:tc>
          <w:tcPr>
            <w:tcW w:w="2949" w:type="pct"/>
          </w:tcPr>
          <w:p w14:paraId="10B39071" w14:textId="77777777" w:rsidR="00F53279" w:rsidRPr="00F53279" w:rsidRDefault="00F53279" w:rsidP="00F53279">
            <w:pPr>
              <w:jc w:val="both"/>
              <w:rPr>
                <w:rFonts w:ascii="Times New Roman" w:eastAsia="Calibri" w:hAnsi="Times New Roman" w:cs="Times New Roman"/>
                <w:b/>
                <w:sz w:val="24"/>
                <w:szCs w:val="24"/>
              </w:rPr>
            </w:pPr>
            <w:r w:rsidRPr="00F53279">
              <w:rPr>
                <w:rFonts w:ascii="Times New Roman" w:eastAsia="Calibri" w:hAnsi="Times New Roman" w:cs="Times New Roman"/>
                <w:sz w:val="24"/>
                <w:szCs w:val="24"/>
              </w:rPr>
              <w:t xml:space="preserve">7. Потенциальная диаграмма. Расчет проводов на нагревание. </w:t>
            </w:r>
          </w:p>
        </w:tc>
        <w:tc>
          <w:tcPr>
            <w:tcW w:w="0" w:type="auto"/>
            <w:vMerge/>
            <w:vAlign w:val="center"/>
          </w:tcPr>
          <w:p w14:paraId="53B8F140" w14:textId="77777777" w:rsidR="00F53279" w:rsidRPr="00F53279" w:rsidRDefault="00F53279" w:rsidP="00F53279">
            <w:pPr>
              <w:rPr>
                <w:rFonts w:ascii="Times New Roman" w:eastAsia="Calibri" w:hAnsi="Times New Roman" w:cs="Times New Roman"/>
                <w:b/>
                <w:bCs/>
                <w:i/>
                <w:iCs/>
                <w:sz w:val="24"/>
                <w:szCs w:val="24"/>
              </w:rPr>
            </w:pPr>
          </w:p>
        </w:tc>
        <w:tc>
          <w:tcPr>
            <w:tcW w:w="0" w:type="auto"/>
            <w:vMerge/>
            <w:vAlign w:val="center"/>
          </w:tcPr>
          <w:p w14:paraId="790C18E9" w14:textId="77777777" w:rsidR="00F53279" w:rsidRPr="00F53279" w:rsidRDefault="00F53279" w:rsidP="00F53279">
            <w:pPr>
              <w:rPr>
                <w:rFonts w:ascii="Times New Roman" w:eastAsia="Calibri" w:hAnsi="Times New Roman" w:cs="Times New Roman"/>
                <w:sz w:val="24"/>
                <w:szCs w:val="24"/>
              </w:rPr>
            </w:pPr>
          </w:p>
        </w:tc>
      </w:tr>
      <w:tr w:rsidR="00F53279" w:rsidRPr="00F53279" w14:paraId="0DF61393" w14:textId="77777777" w:rsidTr="00AD5821">
        <w:trPr>
          <w:trHeight w:val="315"/>
        </w:trPr>
        <w:tc>
          <w:tcPr>
            <w:tcW w:w="0" w:type="auto"/>
            <w:vMerge/>
            <w:vAlign w:val="center"/>
          </w:tcPr>
          <w:p w14:paraId="77771CC9" w14:textId="77777777" w:rsidR="00F53279" w:rsidRPr="00F53279" w:rsidRDefault="00F53279" w:rsidP="00F53279">
            <w:pPr>
              <w:rPr>
                <w:rFonts w:ascii="Times New Roman" w:eastAsia="Calibri" w:hAnsi="Times New Roman" w:cs="Times New Roman"/>
                <w:b/>
                <w:bCs/>
                <w:sz w:val="24"/>
                <w:szCs w:val="24"/>
              </w:rPr>
            </w:pPr>
          </w:p>
        </w:tc>
        <w:tc>
          <w:tcPr>
            <w:tcW w:w="2949" w:type="pct"/>
          </w:tcPr>
          <w:p w14:paraId="2F9852A4" w14:textId="77777777" w:rsidR="00F53279" w:rsidRPr="00F53279" w:rsidRDefault="00F53279" w:rsidP="00F53279">
            <w:pPr>
              <w:jc w:val="both"/>
              <w:rPr>
                <w:rFonts w:ascii="Times New Roman" w:eastAsia="Calibri" w:hAnsi="Times New Roman" w:cs="Times New Roman"/>
                <w:sz w:val="24"/>
                <w:szCs w:val="24"/>
              </w:rPr>
            </w:pPr>
            <w:r w:rsidRPr="00F53279">
              <w:rPr>
                <w:rFonts w:ascii="Times New Roman" w:eastAsia="Calibri" w:hAnsi="Times New Roman" w:cs="Times New Roman"/>
                <w:color w:val="000000"/>
                <w:sz w:val="24"/>
                <w:szCs w:val="24"/>
              </w:rPr>
              <w:t>8.Нелинейные электрические цепи постоянного тока</w:t>
            </w:r>
          </w:p>
        </w:tc>
        <w:tc>
          <w:tcPr>
            <w:tcW w:w="0" w:type="auto"/>
            <w:vMerge/>
            <w:vAlign w:val="center"/>
          </w:tcPr>
          <w:p w14:paraId="01A72EBB" w14:textId="77777777" w:rsidR="00F53279" w:rsidRPr="00F53279" w:rsidRDefault="00F53279" w:rsidP="00F53279">
            <w:pPr>
              <w:rPr>
                <w:rFonts w:ascii="Times New Roman" w:eastAsia="Calibri" w:hAnsi="Times New Roman" w:cs="Times New Roman"/>
                <w:b/>
                <w:bCs/>
                <w:i/>
                <w:iCs/>
                <w:sz w:val="24"/>
                <w:szCs w:val="24"/>
              </w:rPr>
            </w:pPr>
          </w:p>
        </w:tc>
        <w:tc>
          <w:tcPr>
            <w:tcW w:w="0" w:type="auto"/>
            <w:vMerge/>
            <w:vAlign w:val="center"/>
          </w:tcPr>
          <w:p w14:paraId="05B8648C" w14:textId="77777777" w:rsidR="00F53279" w:rsidRPr="00F53279" w:rsidRDefault="00F53279" w:rsidP="00F53279">
            <w:pPr>
              <w:rPr>
                <w:rFonts w:ascii="Times New Roman" w:eastAsia="Calibri" w:hAnsi="Times New Roman" w:cs="Times New Roman"/>
                <w:sz w:val="24"/>
                <w:szCs w:val="24"/>
              </w:rPr>
            </w:pPr>
          </w:p>
        </w:tc>
      </w:tr>
      <w:tr w:rsidR="00F53279" w:rsidRPr="00F53279" w14:paraId="38F7B824" w14:textId="77777777" w:rsidTr="00AD5821">
        <w:trPr>
          <w:trHeight w:val="20"/>
        </w:trPr>
        <w:tc>
          <w:tcPr>
            <w:tcW w:w="0" w:type="auto"/>
            <w:vMerge/>
            <w:vAlign w:val="center"/>
          </w:tcPr>
          <w:p w14:paraId="34599CAB" w14:textId="77777777" w:rsidR="00F53279" w:rsidRPr="00F53279" w:rsidRDefault="00F53279" w:rsidP="00F53279">
            <w:pPr>
              <w:rPr>
                <w:rFonts w:ascii="Times New Roman" w:eastAsia="Calibri" w:hAnsi="Times New Roman" w:cs="Times New Roman"/>
                <w:b/>
                <w:bCs/>
                <w:sz w:val="24"/>
                <w:szCs w:val="24"/>
              </w:rPr>
            </w:pPr>
          </w:p>
        </w:tc>
        <w:tc>
          <w:tcPr>
            <w:tcW w:w="2949" w:type="pct"/>
          </w:tcPr>
          <w:p w14:paraId="6CDC1169" w14:textId="77777777" w:rsidR="00F53279" w:rsidRPr="00F53279" w:rsidRDefault="00F53279" w:rsidP="00F53279">
            <w:pPr>
              <w:rPr>
                <w:rFonts w:ascii="Times New Roman" w:eastAsia="Calibri" w:hAnsi="Times New Roman" w:cs="Times New Roman"/>
                <w:b/>
                <w:sz w:val="24"/>
                <w:szCs w:val="24"/>
              </w:rPr>
            </w:pPr>
            <w:r w:rsidRPr="00F53279">
              <w:rPr>
                <w:rFonts w:ascii="Times New Roman" w:eastAsia="Calibri" w:hAnsi="Times New Roman" w:cs="Times New Roman"/>
                <w:b/>
                <w:bCs/>
                <w:sz w:val="24"/>
                <w:szCs w:val="24"/>
              </w:rPr>
              <w:t>В том числе практических и лабораторных занятий</w:t>
            </w:r>
          </w:p>
        </w:tc>
        <w:tc>
          <w:tcPr>
            <w:tcW w:w="584" w:type="pct"/>
            <w:vAlign w:val="center"/>
          </w:tcPr>
          <w:p w14:paraId="5194CB86" w14:textId="77777777" w:rsidR="00F53279" w:rsidRPr="00F53279" w:rsidRDefault="00F53279" w:rsidP="00F53279">
            <w:pPr>
              <w:suppressAutoHyphens/>
              <w:jc w:val="center"/>
              <w:rPr>
                <w:rFonts w:ascii="Times New Roman" w:eastAsia="Calibri" w:hAnsi="Times New Roman" w:cs="Times New Roman"/>
                <w:b/>
                <w:iCs/>
                <w:sz w:val="24"/>
                <w:szCs w:val="24"/>
              </w:rPr>
            </w:pPr>
            <w:r w:rsidRPr="00F53279">
              <w:rPr>
                <w:rFonts w:ascii="Times New Roman" w:eastAsia="Calibri" w:hAnsi="Times New Roman" w:cs="Times New Roman"/>
                <w:b/>
                <w:iCs/>
                <w:sz w:val="24"/>
                <w:szCs w:val="24"/>
              </w:rPr>
              <w:t>6/6</w:t>
            </w:r>
          </w:p>
        </w:tc>
        <w:tc>
          <w:tcPr>
            <w:tcW w:w="0" w:type="auto"/>
            <w:vMerge/>
            <w:vAlign w:val="center"/>
          </w:tcPr>
          <w:p w14:paraId="5450C08D" w14:textId="77777777" w:rsidR="00F53279" w:rsidRPr="00F53279" w:rsidRDefault="00F53279" w:rsidP="00F53279">
            <w:pPr>
              <w:rPr>
                <w:rFonts w:ascii="Times New Roman" w:eastAsia="Calibri" w:hAnsi="Times New Roman" w:cs="Times New Roman"/>
                <w:sz w:val="24"/>
                <w:szCs w:val="24"/>
              </w:rPr>
            </w:pPr>
          </w:p>
        </w:tc>
      </w:tr>
      <w:tr w:rsidR="00F53279" w:rsidRPr="00F53279" w14:paraId="355FB178" w14:textId="77777777" w:rsidTr="00AD5821">
        <w:trPr>
          <w:trHeight w:val="20"/>
        </w:trPr>
        <w:tc>
          <w:tcPr>
            <w:tcW w:w="0" w:type="auto"/>
            <w:vMerge/>
            <w:vAlign w:val="center"/>
          </w:tcPr>
          <w:p w14:paraId="12600B88" w14:textId="77777777" w:rsidR="00F53279" w:rsidRPr="00F53279" w:rsidRDefault="00F53279" w:rsidP="00F53279">
            <w:pPr>
              <w:rPr>
                <w:rFonts w:ascii="Times New Roman" w:eastAsia="Calibri" w:hAnsi="Times New Roman" w:cs="Times New Roman"/>
                <w:b/>
                <w:bCs/>
                <w:sz w:val="24"/>
                <w:szCs w:val="24"/>
              </w:rPr>
            </w:pPr>
          </w:p>
        </w:tc>
        <w:tc>
          <w:tcPr>
            <w:tcW w:w="2949" w:type="pct"/>
          </w:tcPr>
          <w:p w14:paraId="09A71AB4" w14:textId="77777777" w:rsidR="00F53279" w:rsidRPr="00F53279" w:rsidRDefault="00F53279" w:rsidP="00F53279">
            <w:pP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1.Лабораторная работа</w:t>
            </w:r>
            <w:r w:rsidRPr="00F53279">
              <w:rPr>
                <w:rFonts w:ascii="Times New Roman" w:eastAsia="Calibri" w:hAnsi="Times New Roman" w:cs="Times New Roman"/>
                <w:color w:val="000000"/>
                <w:sz w:val="24"/>
                <w:szCs w:val="24"/>
              </w:rPr>
              <w:t>(Практическая подготовка.)</w:t>
            </w:r>
          </w:p>
        </w:tc>
        <w:tc>
          <w:tcPr>
            <w:tcW w:w="584" w:type="pct"/>
            <w:vAlign w:val="center"/>
          </w:tcPr>
          <w:p w14:paraId="6AB82B01" w14:textId="77777777" w:rsidR="00F53279" w:rsidRPr="00F53279" w:rsidRDefault="00F53279" w:rsidP="00F53279">
            <w:pPr>
              <w:suppressAutoHyphens/>
              <w:jc w:val="center"/>
              <w:rPr>
                <w:rFonts w:ascii="Times New Roman" w:eastAsia="Calibri" w:hAnsi="Times New Roman" w:cs="Times New Roman"/>
                <w:iCs/>
                <w:sz w:val="24"/>
                <w:szCs w:val="24"/>
              </w:rPr>
            </w:pPr>
            <w:r w:rsidRPr="00F53279">
              <w:rPr>
                <w:rFonts w:ascii="Times New Roman" w:eastAsia="Calibri" w:hAnsi="Times New Roman" w:cs="Times New Roman"/>
                <w:iCs/>
                <w:sz w:val="24"/>
                <w:szCs w:val="24"/>
              </w:rPr>
              <w:t>2</w:t>
            </w:r>
          </w:p>
        </w:tc>
        <w:tc>
          <w:tcPr>
            <w:tcW w:w="0" w:type="auto"/>
            <w:vMerge/>
            <w:vAlign w:val="center"/>
          </w:tcPr>
          <w:p w14:paraId="3656A75F" w14:textId="77777777" w:rsidR="00F53279" w:rsidRPr="00F53279" w:rsidRDefault="00F53279" w:rsidP="00F53279">
            <w:pPr>
              <w:rPr>
                <w:rFonts w:ascii="Times New Roman" w:eastAsia="Calibri" w:hAnsi="Times New Roman" w:cs="Times New Roman"/>
                <w:sz w:val="24"/>
                <w:szCs w:val="24"/>
              </w:rPr>
            </w:pPr>
          </w:p>
        </w:tc>
      </w:tr>
      <w:tr w:rsidR="00F53279" w:rsidRPr="00F53279" w14:paraId="697CA528" w14:textId="77777777" w:rsidTr="00AD5821">
        <w:trPr>
          <w:trHeight w:val="20"/>
        </w:trPr>
        <w:tc>
          <w:tcPr>
            <w:tcW w:w="0" w:type="auto"/>
            <w:vMerge/>
            <w:vAlign w:val="center"/>
          </w:tcPr>
          <w:p w14:paraId="332806C9" w14:textId="77777777" w:rsidR="00F53279" w:rsidRPr="00F53279" w:rsidRDefault="00F53279" w:rsidP="00F53279">
            <w:pPr>
              <w:rPr>
                <w:rFonts w:ascii="Times New Roman" w:eastAsia="Calibri" w:hAnsi="Times New Roman" w:cs="Times New Roman"/>
                <w:b/>
                <w:bCs/>
                <w:sz w:val="24"/>
                <w:szCs w:val="24"/>
              </w:rPr>
            </w:pPr>
          </w:p>
        </w:tc>
        <w:tc>
          <w:tcPr>
            <w:tcW w:w="2949" w:type="pct"/>
          </w:tcPr>
          <w:p w14:paraId="21991DB8" w14:textId="77777777" w:rsidR="00F53279" w:rsidRPr="00F53279" w:rsidRDefault="00F53279" w:rsidP="00F53279">
            <w:pPr>
              <w:rPr>
                <w:rFonts w:ascii="Times New Roman" w:eastAsia="Calibri" w:hAnsi="Times New Roman" w:cs="Times New Roman"/>
                <w:sz w:val="24"/>
                <w:szCs w:val="24"/>
              </w:rPr>
            </w:pPr>
            <w:r w:rsidRPr="00F53279">
              <w:rPr>
                <w:rFonts w:ascii="Times New Roman" w:eastAsia="Calibri" w:hAnsi="Times New Roman" w:cs="Times New Roman"/>
                <w:sz w:val="24"/>
                <w:szCs w:val="24"/>
              </w:rPr>
              <w:t>Тренировочные упражнения в сборке электрических схем</w:t>
            </w:r>
          </w:p>
        </w:tc>
        <w:tc>
          <w:tcPr>
            <w:tcW w:w="584" w:type="pct"/>
            <w:vAlign w:val="center"/>
          </w:tcPr>
          <w:p w14:paraId="0A15E760" w14:textId="77777777" w:rsidR="00F53279" w:rsidRPr="00F53279" w:rsidRDefault="00F53279" w:rsidP="00F53279">
            <w:pPr>
              <w:suppressAutoHyphens/>
              <w:jc w:val="center"/>
              <w:rPr>
                <w:rFonts w:ascii="Times New Roman" w:eastAsia="Calibri" w:hAnsi="Times New Roman" w:cs="Times New Roman"/>
                <w:iCs/>
                <w:sz w:val="24"/>
                <w:szCs w:val="24"/>
              </w:rPr>
            </w:pPr>
          </w:p>
        </w:tc>
        <w:tc>
          <w:tcPr>
            <w:tcW w:w="0" w:type="auto"/>
            <w:vMerge/>
            <w:vAlign w:val="center"/>
          </w:tcPr>
          <w:p w14:paraId="055A04F4" w14:textId="77777777" w:rsidR="00F53279" w:rsidRPr="00F53279" w:rsidRDefault="00F53279" w:rsidP="00F53279">
            <w:pPr>
              <w:rPr>
                <w:rFonts w:ascii="Times New Roman" w:eastAsia="Calibri" w:hAnsi="Times New Roman" w:cs="Times New Roman"/>
                <w:sz w:val="24"/>
                <w:szCs w:val="24"/>
              </w:rPr>
            </w:pPr>
          </w:p>
        </w:tc>
      </w:tr>
      <w:tr w:rsidR="00F53279" w:rsidRPr="00F53279" w14:paraId="525C5173" w14:textId="77777777" w:rsidTr="00AD5821">
        <w:trPr>
          <w:trHeight w:val="135"/>
        </w:trPr>
        <w:tc>
          <w:tcPr>
            <w:tcW w:w="0" w:type="auto"/>
            <w:vMerge/>
            <w:vAlign w:val="center"/>
          </w:tcPr>
          <w:p w14:paraId="6DD8E94A" w14:textId="77777777" w:rsidR="00F53279" w:rsidRPr="00F53279" w:rsidRDefault="00F53279" w:rsidP="00F53279">
            <w:pPr>
              <w:rPr>
                <w:rFonts w:ascii="Times New Roman" w:eastAsia="Calibri" w:hAnsi="Times New Roman" w:cs="Times New Roman"/>
                <w:b/>
                <w:bCs/>
                <w:sz w:val="24"/>
                <w:szCs w:val="24"/>
              </w:rPr>
            </w:pPr>
          </w:p>
        </w:tc>
        <w:tc>
          <w:tcPr>
            <w:tcW w:w="2949" w:type="pct"/>
          </w:tcPr>
          <w:p w14:paraId="357A9C17" w14:textId="77777777" w:rsidR="00F53279" w:rsidRPr="00F53279" w:rsidRDefault="00F53279" w:rsidP="00F53279">
            <w:pPr>
              <w:rPr>
                <w:rFonts w:ascii="Times New Roman" w:eastAsia="Calibri" w:hAnsi="Times New Roman" w:cs="Times New Roman"/>
                <w:b/>
                <w:sz w:val="24"/>
                <w:szCs w:val="24"/>
              </w:rPr>
            </w:pPr>
            <w:r w:rsidRPr="00F53279">
              <w:rPr>
                <w:rFonts w:ascii="Times New Roman" w:eastAsia="Calibri" w:hAnsi="Times New Roman" w:cs="Times New Roman"/>
                <w:b/>
                <w:sz w:val="24"/>
                <w:szCs w:val="24"/>
              </w:rPr>
              <w:t xml:space="preserve">2. </w:t>
            </w:r>
            <w:r w:rsidRPr="00F53279">
              <w:rPr>
                <w:rFonts w:ascii="Times New Roman" w:eastAsia="Calibri" w:hAnsi="Times New Roman" w:cs="Times New Roman"/>
                <w:b/>
                <w:bCs/>
                <w:sz w:val="24"/>
                <w:szCs w:val="24"/>
              </w:rPr>
              <w:t>.Лабораторная работа</w:t>
            </w:r>
            <w:r w:rsidRPr="00F53279">
              <w:rPr>
                <w:rFonts w:ascii="Times New Roman" w:eastAsia="Calibri" w:hAnsi="Times New Roman" w:cs="Times New Roman"/>
                <w:color w:val="000000"/>
                <w:sz w:val="24"/>
                <w:szCs w:val="24"/>
              </w:rPr>
              <w:t>(Практическая подготовка.)</w:t>
            </w:r>
            <w:r w:rsidRPr="00F53279">
              <w:rPr>
                <w:rFonts w:ascii="Times New Roman" w:eastAsia="Calibri" w:hAnsi="Times New Roman" w:cs="Times New Roman"/>
                <w:sz w:val="24"/>
                <w:szCs w:val="24"/>
              </w:rPr>
              <w:t>Исследование режимов работы электрических цепей.</w:t>
            </w:r>
          </w:p>
        </w:tc>
        <w:tc>
          <w:tcPr>
            <w:tcW w:w="584" w:type="pct"/>
            <w:vAlign w:val="center"/>
          </w:tcPr>
          <w:p w14:paraId="3BC300E3" w14:textId="77777777" w:rsidR="00F53279" w:rsidRPr="00F53279" w:rsidRDefault="00F53279" w:rsidP="00F53279">
            <w:pPr>
              <w:suppressAutoHyphens/>
              <w:jc w:val="center"/>
              <w:rPr>
                <w:rFonts w:ascii="Times New Roman" w:eastAsia="Calibri" w:hAnsi="Times New Roman" w:cs="Times New Roman"/>
                <w:iCs/>
                <w:sz w:val="24"/>
                <w:szCs w:val="24"/>
              </w:rPr>
            </w:pPr>
            <w:r w:rsidRPr="00F53279">
              <w:rPr>
                <w:rFonts w:ascii="Times New Roman" w:eastAsia="Calibri" w:hAnsi="Times New Roman" w:cs="Times New Roman"/>
                <w:iCs/>
                <w:sz w:val="24"/>
                <w:szCs w:val="24"/>
              </w:rPr>
              <w:t>2</w:t>
            </w:r>
          </w:p>
        </w:tc>
        <w:tc>
          <w:tcPr>
            <w:tcW w:w="0" w:type="auto"/>
            <w:vMerge/>
            <w:vAlign w:val="center"/>
          </w:tcPr>
          <w:p w14:paraId="4305D8D6" w14:textId="77777777" w:rsidR="00F53279" w:rsidRPr="00F53279" w:rsidRDefault="00F53279" w:rsidP="00F53279">
            <w:pPr>
              <w:rPr>
                <w:rFonts w:ascii="Times New Roman" w:eastAsia="Calibri" w:hAnsi="Times New Roman" w:cs="Times New Roman"/>
                <w:sz w:val="24"/>
                <w:szCs w:val="24"/>
              </w:rPr>
            </w:pPr>
          </w:p>
        </w:tc>
      </w:tr>
      <w:tr w:rsidR="00F53279" w:rsidRPr="00F53279" w14:paraId="09A05297" w14:textId="77777777" w:rsidTr="00AD5821">
        <w:trPr>
          <w:trHeight w:val="345"/>
        </w:trPr>
        <w:tc>
          <w:tcPr>
            <w:tcW w:w="0" w:type="auto"/>
            <w:vMerge/>
            <w:vAlign w:val="center"/>
          </w:tcPr>
          <w:p w14:paraId="3AAD7C19" w14:textId="77777777" w:rsidR="00F53279" w:rsidRPr="00F53279" w:rsidRDefault="00F53279" w:rsidP="00F53279">
            <w:pPr>
              <w:rPr>
                <w:rFonts w:ascii="Times New Roman" w:eastAsia="Calibri" w:hAnsi="Times New Roman" w:cs="Times New Roman"/>
                <w:b/>
                <w:bCs/>
                <w:sz w:val="24"/>
                <w:szCs w:val="24"/>
              </w:rPr>
            </w:pPr>
          </w:p>
        </w:tc>
        <w:tc>
          <w:tcPr>
            <w:tcW w:w="2949" w:type="pct"/>
          </w:tcPr>
          <w:p w14:paraId="2C7EA453" w14:textId="77777777" w:rsidR="00F53279" w:rsidRPr="00F53279" w:rsidRDefault="00F53279" w:rsidP="00F53279">
            <w:pPr>
              <w:rPr>
                <w:rFonts w:ascii="Times New Roman" w:eastAsia="Calibri" w:hAnsi="Times New Roman" w:cs="Times New Roman"/>
                <w:b/>
                <w:sz w:val="24"/>
                <w:szCs w:val="24"/>
              </w:rPr>
            </w:pPr>
            <w:r w:rsidRPr="00F53279">
              <w:rPr>
                <w:rFonts w:ascii="Times New Roman" w:eastAsia="Calibri" w:hAnsi="Times New Roman" w:cs="Times New Roman"/>
                <w:b/>
                <w:sz w:val="24"/>
                <w:szCs w:val="24"/>
              </w:rPr>
              <w:t xml:space="preserve">3 </w:t>
            </w:r>
            <w:r w:rsidRPr="00F53279">
              <w:rPr>
                <w:rFonts w:ascii="Times New Roman" w:eastAsia="Calibri" w:hAnsi="Times New Roman" w:cs="Times New Roman"/>
                <w:b/>
                <w:bCs/>
                <w:sz w:val="24"/>
                <w:szCs w:val="24"/>
              </w:rPr>
              <w:t>Лабораторная работа</w:t>
            </w:r>
            <w:r w:rsidRPr="00F53279">
              <w:rPr>
                <w:rFonts w:ascii="Times New Roman" w:eastAsia="Calibri" w:hAnsi="Times New Roman" w:cs="Times New Roman"/>
                <w:color w:val="000000"/>
                <w:sz w:val="24"/>
                <w:szCs w:val="24"/>
              </w:rPr>
              <w:t>(Практическая подготовка.)</w:t>
            </w:r>
            <w:r w:rsidRPr="00F53279">
              <w:rPr>
                <w:rFonts w:ascii="Times New Roman" w:eastAsia="Calibri" w:hAnsi="Times New Roman" w:cs="Times New Roman"/>
                <w:sz w:val="24"/>
                <w:szCs w:val="24"/>
              </w:rPr>
              <w:t>Исследование электрических цепей с последовательным и параллеьным соединением резисторов</w:t>
            </w:r>
          </w:p>
        </w:tc>
        <w:tc>
          <w:tcPr>
            <w:tcW w:w="584" w:type="pct"/>
            <w:vAlign w:val="center"/>
          </w:tcPr>
          <w:p w14:paraId="1172C472" w14:textId="77777777" w:rsidR="00F53279" w:rsidRPr="00F53279" w:rsidRDefault="00F53279" w:rsidP="00F53279">
            <w:pPr>
              <w:suppressAutoHyphens/>
              <w:jc w:val="center"/>
              <w:rPr>
                <w:rFonts w:ascii="Times New Roman" w:eastAsia="Calibri" w:hAnsi="Times New Roman" w:cs="Times New Roman"/>
                <w:iCs/>
                <w:sz w:val="24"/>
                <w:szCs w:val="24"/>
              </w:rPr>
            </w:pPr>
            <w:r w:rsidRPr="00F53279">
              <w:rPr>
                <w:rFonts w:ascii="Times New Roman" w:eastAsia="Calibri" w:hAnsi="Times New Roman" w:cs="Times New Roman"/>
                <w:iCs/>
                <w:sz w:val="24"/>
                <w:szCs w:val="24"/>
              </w:rPr>
              <w:t>2</w:t>
            </w:r>
          </w:p>
        </w:tc>
        <w:tc>
          <w:tcPr>
            <w:tcW w:w="0" w:type="auto"/>
            <w:vMerge/>
            <w:vAlign w:val="center"/>
          </w:tcPr>
          <w:p w14:paraId="7AE6F70B" w14:textId="77777777" w:rsidR="00F53279" w:rsidRPr="00F53279" w:rsidRDefault="00F53279" w:rsidP="00F53279">
            <w:pPr>
              <w:rPr>
                <w:rFonts w:ascii="Times New Roman" w:eastAsia="Calibri" w:hAnsi="Times New Roman" w:cs="Times New Roman"/>
                <w:sz w:val="24"/>
                <w:szCs w:val="24"/>
              </w:rPr>
            </w:pPr>
          </w:p>
        </w:tc>
      </w:tr>
      <w:tr w:rsidR="00F53279" w:rsidRPr="00F53279" w14:paraId="6BFC6E76" w14:textId="77777777" w:rsidTr="00AD5821">
        <w:tc>
          <w:tcPr>
            <w:tcW w:w="0" w:type="auto"/>
            <w:vMerge/>
            <w:vAlign w:val="center"/>
          </w:tcPr>
          <w:p w14:paraId="668D2C6A" w14:textId="77777777" w:rsidR="00F53279" w:rsidRPr="00F53279" w:rsidRDefault="00F53279" w:rsidP="00F53279">
            <w:pPr>
              <w:rPr>
                <w:rFonts w:ascii="Times New Roman" w:eastAsia="Calibri" w:hAnsi="Times New Roman" w:cs="Times New Roman"/>
                <w:b/>
                <w:bCs/>
                <w:sz w:val="24"/>
                <w:szCs w:val="24"/>
              </w:rPr>
            </w:pPr>
          </w:p>
        </w:tc>
        <w:tc>
          <w:tcPr>
            <w:tcW w:w="2949" w:type="pct"/>
          </w:tcPr>
          <w:p w14:paraId="50EDDC3D" w14:textId="77777777" w:rsidR="00F53279" w:rsidRPr="00F53279" w:rsidRDefault="00F53279" w:rsidP="00F53279">
            <w:pP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Самостоятельная работа обучающихся решение задач по теме «</w:t>
            </w:r>
            <w:r w:rsidRPr="00F53279">
              <w:rPr>
                <w:rFonts w:ascii="Times New Roman" w:eastAsia="Calibri" w:hAnsi="Times New Roman" w:cs="Times New Roman"/>
                <w:sz w:val="24"/>
                <w:szCs w:val="24"/>
              </w:rPr>
              <w:t>Электрические цепи постоянного тока»</w:t>
            </w:r>
          </w:p>
        </w:tc>
        <w:tc>
          <w:tcPr>
            <w:tcW w:w="584" w:type="pct"/>
            <w:vAlign w:val="center"/>
          </w:tcPr>
          <w:p w14:paraId="5026E20E" w14:textId="77777777" w:rsidR="00F53279" w:rsidRPr="00F53279" w:rsidRDefault="00F53279" w:rsidP="00F53279">
            <w:pPr>
              <w:suppressAutoHyphens/>
              <w:jc w:val="center"/>
              <w:rPr>
                <w:rFonts w:ascii="Times New Roman" w:eastAsia="Calibri" w:hAnsi="Times New Roman" w:cs="Times New Roman"/>
                <w:b/>
                <w:bCs/>
                <w:iCs/>
                <w:sz w:val="24"/>
                <w:szCs w:val="24"/>
              </w:rPr>
            </w:pPr>
            <w:r w:rsidRPr="00F53279">
              <w:rPr>
                <w:rFonts w:ascii="Times New Roman" w:eastAsia="Calibri" w:hAnsi="Times New Roman" w:cs="Times New Roman"/>
                <w:b/>
                <w:bCs/>
                <w:iCs/>
                <w:sz w:val="24"/>
                <w:szCs w:val="24"/>
              </w:rPr>
              <w:t>2</w:t>
            </w:r>
          </w:p>
        </w:tc>
        <w:tc>
          <w:tcPr>
            <w:tcW w:w="0" w:type="auto"/>
            <w:vMerge/>
            <w:vAlign w:val="center"/>
          </w:tcPr>
          <w:p w14:paraId="7EBB2160" w14:textId="77777777" w:rsidR="00F53279" w:rsidRPr="00F53279" w:rsidRDefault="00F53279" w:rsidP="00F53279">
            <w:pPr>
              <w:rPr>
                <w:rFonts w:ascii="Times New Roman" w:eastAsia="Calibri" w:hAnsi="Times New Roman" w:cs="Times New Roman"/>
                <w:sz w:val="24"/>
                <w:szCs w:val="24"/>
              </w:rPr>
            </w:pPr>
          </w:p>
        </w:tc>
      </w:tr>
      <w:tr w:rsidR="00F53279" w:rsidRPr="00F53279" w14:paraId="2798D744" w14:textId="77777777" w:rsidTr="00AD5821">
        <w:trPr>
          <w:trHeight w:val="20"/>
        </w:trPr>
        <w:tc>
          <w:tcPr>
            <w:tcW w:w="817" w:type="pct"/>
            <w:vMerge w:val="restart"/>
          </w:tcPr>
          <w:p w14:paraId="4E26982E" w14:textId="77777777" w:rsidR="00F53279" w:rsidRPr="00F53279" w:rsidRDefault="00F53279" w:rsidP="00F53279">
            <w:pP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 xml:space="preserve">Тема 1.3. </w:t>
            </w:r>
          </w:p>
          <w:p w14:paraId="39A90B88" w14:textId="77777777" w:rsidR="00F53279" w:rsidRPr="00F53279" w:rsidRDefault="00F53279" w:rsidP="00F53279">
            <w:pPr>
              <w:rPr>
                <w:rFonts w:ascii="Times New Roman" w:eastAsia="Calibri" w:hAnsi="Times New Roman" w:cs="Times New Roman"/>
                <w:bCs/>
                <w:sz w:val="24"/>
                <w:szCs w:val="24"/>
              </w:rPr>
            </w:pPr>
            <w:r w:rsidRPr="00F53279">
              <w:rPr>
                <w:rFonts w:ascii="Times New Roman" w:eastAsia="Calibri" w:hAnsi="Times New Roman" w:cs="Times New Roman"/>
                <w:sz w:val="24"/>
                <w:szCs w:val="24"/>
              </w:rPr>
              <w:t>Магнитное поле</w:t>
            </w:r>
            <w:r w:rsidRPr="00F53279">
              <w:rPr>
                <w:rFonts w:ascii="Times New Roman" w:eastAsia="Calibri" w:hAnsi="Times New Roman" w:cs="Times New Roman"/>
                <w:bCs/>
                <w:sz w:val="24"/>
                <w:szCs w:val="24"/>
              </w:rPr>
              <w:t xml:space="preserve"> </w:t>
            </w:r>
          </w:p>
        </w:tc>
        <w:tc>
          <w:tcPr>
            <w:tcW w:w="2949" w:type="pct"/>
          </w:tcPr>
          <w:p w14:paraId="252C2CAF" w14:textId="77777777" w:rsidR="00F53279" w:rsidRPr="00F53279" w:rsidRDefault="00F53279" w:rsidP="00F53279">
            <w:pPr>
              <w:rPr>
                <w:rFonts w:ascii="Times New Roman" w:eastAsia="Calibri" w:hAnsi="Times New Roman" w:cs="Times New Roman"/>
                <w:b/>
                <w:bCs/>
                <w:i/>
                <w:sz w:val="24"/>
                <w:szCs w:val="24"/>
              </w:rPr>
            </w:pPr>
            <w:r w:rsidRPr="00F53279">
              <w:rPr>
                <w:rFonts w:ascii="Times New Roman" w:eastAsia="Calibri" w:hAnsi="Times New Roman" w:cs="Times New Roman"/>
                <w:b/>
                <w:bCs/>
                <w:sz w:val="24"/>
                <w:szCs w:val="24"/>
              </w:rPr>
              <w:t>Содержание учебного материала</w:t>
            </w:r>
          </w:p>
        </w:tc>
        <w:tc>
          <w:tcPr>
            <w:tcW w:w="584" w:type="pct"/>
            <w:vAlign w:val="center"/>
          </w:tcPr>
          <w:p w14:paraId="2ABB0BF8" w14:textId="77777777" w:rsidR="00F53279" w:rsidRPr="00F53279" w:rsidRDefault="00F53279" w:rsidP="00F53279">
            <w:pPr>
              <w:suppressAutoHyphens/>
              <w:jc w:val="center"/>
              <w:rPr>
                <w:rFonts w:ascii="Times New Roman" w:eastAsia="Calibri" w:hAnsi="Times New Roman" w:cs="Times New Roman"/>
                <w:b/>
                <w:i/>
                <w:iCs/>
                <w:sz w:val="24"/>
                <w:szCs w:val="24"/>
                <w:lang w:val="en-US"/>
              </w:rPr>
            </w:pPr>
            <w:r w:rsidRPr="00F53279">
              <w:rPr>
                <w:rFonts w:ascii="Times New Roman" w:eastAsia="Calibri" w:hAnsi="Times New Roman" w:cs="Times New Roman"/>
                <w:b/>
                <w:iCs/>
                <w:sz w:val="24"/>
                <w:szCs w:val="24"/>
              </w:rPr>
              <w:t>12</w:t>
            </w:r>
          </w:p>
        </w:tc>
        <w:tc>
          <w:tcPr>
            <w:tcW w:w="650" w:type="pct"/>
            <w:vMerge w:val="restart"/>
          </w:tcPr>
          <w:p w14:paraId="64C6ED20" w14:textId="77777777" w:rsidR="00F53279" w:rsidRPr="00F53279" w:rsidRDefault="00F53279" w:rsidP="00F53279">
            <w:pPr>
              <w:rPr>
                <w:rFonts w:ascii="Times New Roman" w:eastAsia="Calibri" w:hAnsi="Times New Roman" w:cs="Times New Roman"/>
                <w:sz w:val="24"/>
                <w:szCs w:val="24"/>
              </w:rPr>
            </w:pPr>
            <w:r w:rsidRPr="00F53279">
              <w:rPr>
                <w:rFonts w:ascii="Times New Roman" w:eastAsia="Calibri" w:hAnsi="Times New Roman" w:cs="Times New Roman"/>
                <w:sz w:val="24"/>
                <w:szCs w:val="24"/>
              </w:rPr>
              <w:t>ОК 1, ОК 2, ОК 5,</w:t>
            </w:r>
          </w:p>
          <w:p w14:paraId="3E83E221" w14:textId="77777777" w:rsidR="00F53279" w:rsidRPr="00F53279" w:rsidRDefault="00F53279" w:rsidP="00F53279">
            <w:pPr>
              <w:rPr>
                <w:rFonts w:ascii="Times New Roman" w:eastAsia="Calibri" w:hAnsi="Times New Roman" w:cs="Times New Roman"/>
                <w:sz w:val="24"/>
                <w:szCs w:val="24"/>
              </w:rPr>
            </w:pPr>
            <w:r w:rsidRPr="00F53279">
              <w:rPr>
                <w:rFonts w:ascii="Times New Roman" w:eastAsia="Calibri" w:hAnsi="Times New Roman" w:cs="Times New Roman"/>
                <w:sz w:val="24"/>
                <w:szCs w:val="24"/>
              </w:rPr>
              <w:t xml:space="preserve"> ОК 9, ПК 1.1, ПК 1.2, ПК 1.3 ,ПК 3.1, ПК 3.2 </w:t>
            </w:r>
          </w:p>
          <w:p w14:paraId="6486EF57" w14:textId="77777777" w:rsidR="00F53279" w:rsidRPr="00F53279" w:rsidRDefault="00F53279" w:rsidP="00F53279">
            <w:pPr>
              <w:rPr>
                <w:rFonts w:ascii="Times New Roman" w:eastAsia="Calibri" w:hAnsi="Times New Roman" w:cs="Times New Roman"/>
                <w:sz w:val="24"/>
                <w:szCs w:val="24"/>
              </w:rPr>
            </w:pPr>
            <w:r w:rsidRPr="00F53279">
              <w:rPr>
                <w:rFonts w:ascii="Times New Roman" w:eastAsia="Calibri" w:hAnsi="Times New Roman" w:cs="Times New Roman"/>
                <w:sz w:val="24"/>
                <w:szCs w:val="24"/>
              </w:rPr>
              <w:t>ПК4.1, ПК 4.2, ПК 4.3</w:t>
            </w:r>
          </w:p>
        </w:tc>
      </w:tr>
      <w:tr w:rsidR="00F53279" w:rsidRPr="00F53279" w14:paraId="7E2B0D90" w14:textId="77777777" w:rsidTr="00AD5821">
        <w:trPr>
          <w:trHeight w:val="525"/>
        </w:trPr>
        <w:tc>
          <w:tcPr>
            <w:tcW w:w="0" w:type="auto"/>
            <w:vMerge/>
            <w:vAlign w:val="center"/>
          </w:tcPr>
          <w:p w14:paraId="2D870C71" w14:textId="77777777" w:rsidR="00F53279" w:rsidRPr="00F53279" w:rsidRDefault="00F53279" w:rsidP="00F53279">
            <w:pPr>
              <w:rPr>
                <w:rFonts w:ascii="Times New Roman" w:eastAsia="Calibri" w:hAnsi="Times New Roman" w:cs="Times New Roman"/>
                <w:bCs/>
                <w:sz w:val="24"/>
                <w:szCs w:val="24"/>
              </w:rPr>
            </w:pPr>
          </w:p>
        </w:tc>
        <w:tc>
          <w:tcPr>
            <w:tcW w:w="2949" w:type="pct"/>
          </w:tcPr>
          <w:p w14:paraId="30F5227E" w14:textId="77777777" w:rsidR="00F53279" w:rsidRPr="00F53279" w:rsidRDefault="00F53279" w:rsidP="00F53279">
            <w:pP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 xml:space="preserve">1. </w:t>
            </w:r>
            <w:r w:rsidRPr="00F53279">
              <w:rPr>
                <w:rFonts w:ascii="Times New Roman" w:eastAsia="Calibri" w:hAnsi="Times New Roman" w:cs="Times New Roman"/>
                <w:sz w:val="24"/>
                <w:szCs w:val="24"/>
              </w:rPr>
              <w:t xml:space="preserve">Магнитные цепи. </w:t>
            </w:r>
            <w:r w:rsidRPr="00F53279">
              <w:rPr>
                <w:rFonts w:ascii="Times New Roman" w:eastAsia="Calibri" w:hAnsi="Times New Roman" w:cs="Times New Roman"/>
                <w:bCs/>
                <w:sz w:val="24"/>
                <w:szCs w:val="24"/>
              </w:rPr>
              <w:t xml:space="preserve">Магнитная индукция, магнитный поток, потокосцепление. Магнитные свойства материалов. Энергия магнитного поля. </w:t>
            </w:r>
          </w:p>
        </w:tc>
        <w:tc>
          <w:tcPr>
            <w:tcW w:w="584" w:type="pct"/>
            <w:vMerge w:val="restart"/>
            <w:vAlign w:val="center"/>
          </w:tcPr>
          <w:p w14:paraId="473914A3" w14:textId="77777777" w:rsidR="00F53279" w:rsidRPr="00F53279" w:rsidRDefault="00F53279" w:rsidP="00F53279">
            <w:pPr>
              <w:suppressAutoHyphens/>
              <w:jc w:val="center"/>
              <w:rPr>
                <w:rFonts w:ascii="Times New Roman" w:eastAsia="Calibri" w:hAnsi="Times New Roman" w:cs="Times New Roman"/>
                <w:bCs/>
                <w:i/>
                <w:iCs/>
                <w:sz w:val="24"/>
                <w:szCs w:val="24"/>
              </w:rPr>
            </w:pPr>
            <w:r w:rsidRPr="00F53279">
              <w:rPr>
                <w:rFonts w:ascii="Times New Roman" w:eastAsia="Calibri" w:hAnsi="Times New Roman" w:cs="Times New Roman"/>
                <w:iCs/>
                <w:sz w:val="24"/>
                <w:szCs w:val="24"/>
              </w:rPr>
              <w:t>12</w:t>
            </w:r>
          </w:p>
        </w:tc>
        <w:tc>
          <w:tcPr>
            <w:tcW w:w="0" w:type="auto"/>
            <w:vMerge/>
            <w:vAlign w:val="center"/>
          </w:tcPr>
          <w:p w14:paraId="73D99B63" w14:textId="77777777" w:rsidR="00F53279" w:rsidRPr="00F53279" w:rsidRDefault="00F53279" w:rsidP="00F53279">
            <w:pPr>
              <w:rPr>
                <w:rFonts w:ascii="Times New Roman" w:eastAsia="Calibri" w:hAnsi="Times New Roman" w:cs="Times New Roman"/>
                <w:sz w:val="24"/>
                <w:szCs w:val="24"/>
              </w:rPr>
            </w:pPr>
          </w:p>
        </w:tc>
      </w:tr>
      <w:tr w:rsidR="00F53279" w:rsidRPr="00F53279" w14:paraId="764AEE7C" w14:textId="77777777" w:rsidTr="00AD5821">
        <w:trPr>
          <w:trHeight w:val="450"/>
        </w:trPr>
        <w:tc>
          <w:tcPr>
            <w:tcW w:w="0" w:type="auto"/>
            <w:vMerge/>
            <w:vAlign w:val="center"/>
          </w:tcPr>
          <w:p w14:paraId="54B43D08" w14:textId="77777777" w:rsidR="00F53279" w:rsidRPr="00F53279" w:rsidRDefault="00F53279" w:rsidP="00F53279">
            <w:pPr>
              <w:rPr>
                <w:rFonts w:ascii="Times New Roman" w:eastAsia="Calibri" w:hAnsi="Times New Roman" w:cs="Times New Roman"/>
                <w:bCs/>
                <w:sz w:val="24"/>
                <w:szCs w:val="24"/>
              </w:rPr>
            </w:pPr>
          </w:p>
        </w:tc>
        <w:tc>
          <w:tcPr>
            <w:tcW w:w="2949" w:type="pct"/>
          </w:tcPr>
          <w:p w14:paraId="21962F27" w14:textId="77777777" w:rsidR="00F53279" w:rsidRPr="00F53279" w:rsidRDefault="00F53279" w:rsidP="00F53279">
            <w:pPr>
              <w:rPr>
                <w:rFonts w:ascii="Times New Roman" w:eastAsia="Calibri" w:hAnsi="Times New Roman" w:cs="Times New Roman"/>
                <w:b/>
                <w:bCs/>
                <w:sz w:val="24"/>
                <w:szCs w:val="24"/>
              </w:rPr>
            </w:pPr>
            <w:r w:rsidRPr="00F53279">
              <w:rPr>
                <w:rFonts w:ascii="Times New Roman" w:eastAsia="Calibri" w:hAnsi="Times New Roman" w:cs="Times New Roman"/>
                <w:color w:val="000000"/>
                <w:sz w:val="24"/>
                <w:szCs w:val="24"/>
              </w:rPr>
              <w:t>2.Воздействие магнитного поля на проводник с током. Сила взаимодействия проводов двухпроводной линии</w:t>
            </w:r>
          </w:p>
        </w:tc>
        <w:tc>
          <w:tcPr>
            <w:tcW w:w="584" w:type="pct"/>
            <w:vMerge/>
            <w:vAlign w:val="center"/>
          </w:tcPr>
          <w:p w14:paraId="199BBD71" w14:textId="77777777" w:rsidR="00F53279" w:rsidRPr="00F53279" w:rsidRDefault="00F53279" w:rsidP="00F53279">
            <w:pPr>
              <w:suppressAutoHyphens/>
              <w:jc w:val="center"/>
              <w:rPr>
                <w:rFonts w:ascii="Times New Roman" w:eastAsia="Calibri" w:hAnsi="Times New Roman" w:cs="Times New Roman"/>
                <w:b/>
                <w:iCs/>
                <w:sz w:val="24"/>
                <w:szCs w:val="24"/>
              </w:rPr>
            </w:pPr>
          </w:p>
        </w:tc>
        <w:tc>
          <w:tcPr>
            <w:tcW w:w="0" w:type="auto"/>
            <w:vMerge/>
            <w:vAlign w:val="center"/>
          </w:tcPr>
          <w:p w14:paraId="06BF5C77" w14:textId="77777777" w:rsidR="00F53279" w:rsidRPr="00F53279" w:rsidRDefault="00F53279" w:rsidP="00F53279">
            <w:pPr>
              <w:rPr>
                <w:rFonts w:ascii="Times New Roman" w:eastAsia="Calibri" w:hAnsi="Times New Roman" w:cs="Times New Roman"/>
                <w:sz w:val="24"/>
                <w:szCs w:val="24"/>
              </w:rPr>
            </w:pPr>
          </w:p>
        </w:tc>
      </w:tr>
      <w:tr w:rsidR="00F53279" w:rsidRPr="00F53279" w14:paraId="3EA00B8A" w14:textId="77777777" w:rsidTr="00AD5821">
        <w:trPr>
          <w:trHeight w:val="390"/>
        </w:trPr>
        <w:tc>
          <w:tcPr>
            <w:tcW w:w="0" w:type="auto"/>
            <w:vMerge/>
            <w:vAlign w:val="center"/>
          </w:tcPr>
          <w:p w14:paraId="33AC0029" w14:textId="77777777" w:rsidR="00F53279" w:rsidRPr="00F53279" w:rsidRDefault="00F53279" w:rsidP="00F53279">
            <w:pPr>
              <w:rPr>
                <w:rFonts w:ascii="Times New Roman" w:eastAsia="Calibri" w:hAnsi="Times New Roman" w:cs="Times New Roman"/>
                <w:bCs/>
                <w:sz w:val="24"/>
                <w:szCs w:val="24"/>
              </w:rPr>
            </w:pPr>
          </w:p>
        </w:tc>
        <w:tc>
          <w:tcPr>
            <w:tcW w:w="2949" w:type="pct"/>
          </w:tcPr>
          <w:p w14:paraId="688EFB23" w14:textId="77777777" w:rsidR="00F53279" w:rsidRPr="00F53279" w:rsidRDefault="00F53279" w:rsidP="00F53279">
            <w:pPr>
              <w:rPr>
                <w:rFonts w:ascii="Times New Roman" w:eastAsia="Calibri" w:hAnsi="Times New Roman" w:cs="Times New Roman"/>
                <w:b/>
                <w:bCs/>
                <w:sz w:val="24"/>
                <w:szCs w:val="24"/>
              </w:rPr>
            </w:pPr>
            <w:r w:rsidRPr="00F53279">
              <w:rPr>
                <w:rFonts w:ascii="Times New Roman" w:eastAsia="Calibri" w:hAnsi="Times New Roman" w:cs="Times New Roman"/>
                <w:b/>
                <w:sz w:val="24"/>
                <w:szCs w:val="24"/>
              </w:rPr>
              <w:t>3.</w:t>
            </w:r>
            <w:r w:rsidRPr="00F53279">
              <w:rPr>
                <w:rFonts w:ascii="Times New Roman" w:eastAsia="Calibri" w:hAnsi="Times New Roman" w:cs="Times New Roman"/>
                <w:sz w:val="24"/>
                <w:szCs w:val="24"/>
              </w:rPr>
              <w:t xml:space="preserve"> Расчет магнитных цепей.</w:t>
            </w:r>
            <w:r w:rsidRPr="00F53279">
              <w:rPr>
                <w:rFonts w:ascii="Times New Roman" w:eastAsia="Calibri" w:hAnsi="Times New Roman" w:cs="Times New Roman"/>
                <w:bCs/>
                <w:sz w:val="24"/>
                <w:szCs w:val="24"/>
              </w:rPr>
              <w:t>. Законы Ома и Кирхгофа для магнитных цепей.</w:t>
            </w:r>
          </w:p>
        </w:tc>
        <w:tc>
          <w:tcPr>
            <w:tcW w:w="0" w:type="auto"/>
            <w:vMerge/>
            <w:vAlign w:val="center"/>
          </w:tcPr>
          <w:p w14:paraId="50454A2D" w14:textId="77777777" w:rsidR="00F53279" w:rsidRPr="00F53279" w:rsidRDefault="00F53279" w:rsidP="00F53279">
            <w:pPr>
              <w:rPr>
                <w:rFonts w:ascii="Times New Roman" w:eastAsia="Calibri" w:hAnsi="Times New Roman" w:cs="Times New Roman"/>
                <w:b/>
                <w:bCs/>
                <w:i/>
                <w:iCs/>
                <w:sz w:val="24"/>
                <w:szCs w:val="24"/>
              </w:rPr>
            </w:pPr>
          </w:p>
        </w:tc>
        <w:tc>
          <w:tcPr>
            <w:tcW w:w="0" w:type="auto"/>
            <w:vMerge/>
            <w:vAlign w:val="center"/>
          </w:tcPr>
          <w:p w14:paraId="0D3B7FBC" w14:textId="77777777" w:rsidR="00F53279" w:rsidRPr="00F53279" w:rsidRDefault="00F53279" w:rsidP="00F53279">
            <w:pPr>
              <w:rPr>
                <w:rFonts w:ascii="Times New Roman" w:eastAsia="Calibri" w:hAnsi="Times New Roman" w:cs="Times New Roman"/>
                <w:sz w:val="24"/>
                <w:szCs w:val="24"/>
              </w:rPr>
            </w:pPr>
          </w:p>
        </w:tc>
      </w:tr>
      <w:tr w:rsidR="00F53279" w:rsidRPr="00F53279" w14:paraId="18DB623C" w14:textId="77777777" w:rsidTr="00AD5821">
        <w:trPr>
          <w:trHeight w:val="330"/>
        </w:trPr>
        <w:tc>
          <w:tcPr>
            <w:tcW w:w="0" w:type="auto"/>
            <w:vMerge/>
            <w:vAlign w:val="center"/>
          </w:tcPr>
          <w:p w14:paraId="1CE78879" w14:textId="77777777" w:rsidR="00F53279" w:rsidRPr="00F53279" w:rsidRDefault="00F53279" w:rsidP="00F53279">
            <w:pPr>
              <w:rPr>
                <w:rFonts w:ascii="Times New Roman" w:eastAsia="Calibri" w:hAnsi="Times New Roman" w:cs="Times New Roman"/>
                <w:bCs/>
                <w:sz w:val="24"/>
                <w:szCs w:val="24"/>
              </w:rPr>
            </w:pPr>
          </w:p>
        </w:tc>
        <w:tc>
          <w:tcPr>
            <w:tcW w:w="2949" w:type="pct"/>
          </w:tcPr>
          <w:p w14:paraId="796B4D8A" w14:textId="77777777" w:rsidR="00F53279" w:rsidRPr="00F53279" w:rsidRDefault="00F53279" w:rsidP="00F53279">
            <w:pPr>
              <w:rPr>
                <w:rFonts w:ascii="Times New Roman" w:eastAsia="Calibri" w:hAnsi="Times New Roman" w:cs="Times New Roman"/>
                <w:b/>
                <w:sz w:val="24"/>
                <w:szCs w:val="24"/>
              </w:rPr>
            </w:pPr>
            <w:r w:rsidRPr="00F53279">
              <w:rPr>
                <w:rFonts w:ascii="Times New Roman" w:eastAsia="Calibri" w:hAnsi="Times New Roman" w:cs="Times New Roman"/>
                <w:bCs/>
                <w:sz w:val="24"/>
                <w:szCs w:val="24"/>
              </w:rPr>
              <w:t>4.Расчет однородной и неоднородной магнитной цепи</w:t>
            </w:r>
          </w:p>
        </w:tc>
        <w:tc>
          <w:tcPr>
            <w:tcW w:w="0" w:type="auto"/>
            <w:vMerge/>
            <w:vAlign w:val="center"/>
          </w:tcPr>
          <w:p w14:paraId="248AA131" w14:textId="77777777" w:rsidR="00F53279" w:rsidRPr="00F53279" w:rsidRDefault="00F53279" w:rsidP="00F53279">
            <w:pPr>
              <w:rPr>
                <w:rFonts w:ascii="Times New Roman" w:eastAsia="Calibri" w:hAnsi="Times New Roman" w:cs="Times New Roman"/>
                <w:b/>
                <w:bCs/>
                <w:i/>
                <w:iCs/>
                <w:sz w:val="24"/>
                <w:szCs w:val="24"/>
              </w:rPr>
            </w:pPr>
          </w:p>
        </w:tc>
        <w:tc>
          <w:tcPr>
            <w:tcW w:w="0" w:type="auto"/>
            <w:vMerge/>
            <w:vAlign w:val="center"/>
          </w:tcPr>
          <w:p w14:paraId="7556AA97" w14:textId="77777777" w:rsidR="00F53279" w:rsidRPr="00F53279" w:rsidRDefault="00F53279" w:rsidP="00F53279">
            <w:pPr>
              <w:rPr>
                <w:rFonts w:ascii="Times New Roman" w:eastAsia="Calibri" w:hAnsi="Times New Roman" w:cs="Times New Roman"/>
                <w:sz w:val="24"/>
                <w:szCs w:val="24"/>
              </w:rPr>
            </w:pPr>
          </w:p>
        </w:tc>
      </w:tr>
      <w:tr w:rsidR="00F53279" w:rsidRPr="00F53279" w14:paraId="0402CDED" w14:textId="77777777" w:rsidTr="00AD5821">
        <w:trPr>
          <w:trHeight w:val="551"/>
        </w:trPr>
        <w:tc>
          <w:tcPr>
            <w:tcW w:w="0" w:type="auto"/>
            <w:vMerge/>
            <w:vAlign w:val="center"/>
          </w:tcPr>
          <w:p w14:paraId="3354698B" w14:textId="77777777" w:rsidR="00F53279" w:rsidRPr="00F53279" w:rsidRDefault="00F53279" w:rsidP="00F53279">
            <w:pPr>
              <w:rPr>
                <w:rFonts w:ascii="Times New Roman" w:eastAsia="Calibri" w:hAnsi="Times New Roman" w:cs="Times New Roman"/>
                <w:bCs/>
                <w:sz w:val="24"/>
                <w:szCs w:val="24"/>
              </w:rPr>
            </w:pPr>
          </w:p>
        </w:tc>
        <w:tc>
          <w:tcPr>
            <w:tcW w:w="2949" w:type="pct"/>
          </w:tcPr>
          <w:p w14:paraId="4861D9DB" w14:textId="77777777" w:rsidR="00F53279" w:rsidRPr="00F53279" w:rsidRDefault="00F53279" w:rsidP="00F53279">
            <w:pPr>
              <w:rPr>
                <w:rFonts w:ascii="Times New Roman" w:eastAsia="Calibri" w:hAnsi="Times New Roman" w:cs="Times New Roman"/>
                <w:b/>
                <w:bCs/>
                <w:sz w:val="24"/>
                <w:szCs w:val="24"/>
              </w:rPr>
            </w:pPr>
            <w:r w:rsidRPr="00F53279">
              <w:rPr>
                <w:rFonts w:ascii="Times New Roman" w:eastAsia="Calibri" w:hAnsi="Times New Roman" w:cs="Times New Roman"/>
                <w:b/>
                <w:sz w:val="24"/>
                <w:szCs w:val="24"/>
              </w:rPr>
              <w:t>5.</w:t>
            </w:r>
            <w:r w:rsidRPr="00F53279">
              <w:rPr>
                <w:rFonts w:ascii="Times New Roman" w:eastAsia="Calibri" w:hAnsi="Times New Roman" w:cs="Times New Roman"/>
                <w:sz w:val="24"/>
                <w:szCs w:val="24"/>
              </w:rPr>
              <w:t xml:space="preserve"> Электромагнитная индукция. </w:t>
            </w:r>
            <w:r w:rsidRPr="00F53279">
              <w:rPr>
                <w:rFonts w:ascii="Times New Roman" w:eastAsia="Calibri" w:hAnsi="Times New Roman" w:cs="Times New Roman"/>
                <w:bCs/>
                <w:sz w:val="24"/>
                <w:szCs w:val="24"/>
              </w:rPr>
              <w:t xml:space="preserve">Закон ЭМИ. ЭДС в проводнике, движущемся в магнитном поле. Правило Ленца. </w:t>
            </w:r>
          </w:p>
        </w:tc>
        <w:tc>
          <w:tcPr>
            <w:tcW w:w="0" w:type="auto"/>
            <w:vMerge/>
            <w:vAlign w:val="center"/>
          </w:tcPr>
          <w:p w14:paraId="6CEF70A9" w14:textId="77777777" w:rsidR="00F53279" w:rsidRPr="00F53279" w:rsidRDefault="00F53279" w:rsidP="00F53279">
            <w:pPr>
              <w:rPr>
                <w:rFonts w:ascii="Times New Roman" w:eastAsia="Calibri" w:hAnsi="Times New Roman" w:cs="Times New Roman"/>
                <w:b/>
                <w:bCs/>
                <w:i/>
                <w:iCs/>
                <w:sz w:val="24"/>
                <w:szCs w:val="24"/>
                <w:lang w:val="en-US"/>
              </w:rPr>
            </w:pPr>
          </w:p>
        </w:tc>
        <w:tc>
          <w:tcPr>
            <w:tcW w:w="0" w:type="auto"/>
            <w:vMerge/>
            <w:vAlign w:val="center"/>
          </w:tcPr>
          <w:p w14:paraId="38C1F5E3" w14:textId="77777777" w:rsidR="00F53279" w:rsidRPr="00F53279" w:rsidRDefault="00F53279" w:rsidP="00F53279">
            <w:pPr>
              <w:rPr>
                <w:rFonts w:ascii="Times New Roman" w:eastAsia="Calibri" w:hAnsi="Times New Roman" w:cs="Times New Roman"/>
                <w:sz w:val="24"/>
                <w:szCs w:val="24"/>
              </w:rPr>
            </w:pPr>
          </w:p>
        </w:tc>
      </w:tr>
      <w:tr w:rsidR="00F53279" w:rsidRPr="00F53279" w14:paraId="169FBFD1" w14:textId="77777777" w:rsidTr="00AD5821">
        <w:trPr>
          <w:trHeight w:val="375"/>
        </w:trPr>
        <w:tc>
          <w:tcPr>
            <w:tcW w:w="0" w:type="auto"/>
            <w:vMerge/>
            <w:vAlign w:val="center"/>
          </w:tcPr>
          <w:p w14:paraId="7AA2A302" w14:textId="77777777" w:rsidR="00F53279" w:rsidRPr="00F53279" w:rsidRDefault="00F53279" w:rsidP="00F53279">
            <w:pPr>
              <w:rPr>
                <w:rFonts w:ascii="Times New Roman" w:eastAsia="Calibri" w:hAnsi="Times New Roman" w:cs="Times New Roman"/>
                <w:bCs/>
                <w:sz w:val="24"/>
                <w:szCs w:val="24"/>
              </w:rPr>
            </w:pPr>
          </w:p>
        </w:tc>
        <w:tc>
          <w:tcPr>
            <w:tcW w:w="2949" w:type="pct"/>
          </w:tcPr>
          <w:p w14:paraId="4C54807B" w14:textId="77777777" w:rsidR="00F53279" w:rsidRPr="00F53279" w:rsidRDefault="00F53279" w:rsidP="00F53279">
            <w:pPr>
              <w:rPr>
                <w:rFonts w:ascii="Times New Roman" w:eastAsia="Calibri" w:hAnsi="Times New Roman" w:cs="Times New Roman"/>
                <w:b/>
                <w:sz w:val="24"/>
                <w:szCs w:val="24"/>
              </w:rPr>
            </w:pPr>
            <w:r w:rsidRPr="00F53279">
              <w:rPr>
                <w:rFonts w:ascii="Times New Roman" w:eastAsia="Calibri" w:hAnsi="Times New Roman" w:cs="Times New Roman"/>
                <w:bCs/>
                <w:sz w:val="24"/>
                <w:szCs w:val="24"/>
              </w:rPr>
              <w:t>6.Самоиндукция, взаимоиндукция, потокосцепление. Коэффициент магнитной связи.</w:t>
            </w:r>
          </w:p>
        </w:tc>
        <w:tc>
          <w:tcPr>
            <w:tcW w:w="0" w:type="auto"/>
            <w:vMerge/>
            <w:vAlign w:val="center"/>
          </w:tcPr>
          <w:p w14:paraId="60D1D928" w14:textId="77777777" w:rsidR="00F53279" w:rsidRPr="00F53279" w:rsidRDefault="00F53279" w:rsidP="00F53279">
            <w:pPr>
              <w:rPr>
                <w:rFonts w:ascii="Times New Roman" w:eastAsia="Calibri" w:hAnsi="Times New Roman" w:cs="Times New Roman"/>
                <w:b/>
                <w:bCs/>
                <w:i/>
                <w:iCs/>
                <w:sz w:val="24"/>
                <w:szCs w:val="24"/>
              </w:rPr>
            </w:pPr>
          </w:p>
        </w:tc>
        <w:tc>
          <w:tcPr>
            <w:tcW w:w="0" w:type="auto"/>
            <w:vMerge/>
            <w:vAlign w:val="center"/>
          </w:tcPr>
          <w:p w14:paraId="6D84B1A4" w14:textId="77777777" w:rsidR="00F53279" w:rsidRPr="00F53279" w:rsidRDefault="00F53279" w:rsidP="00F53279">
            <w:pPr>
              <w:rPr>
                <w:rFonts w:ascii="Times New Roman" w:eastAsia="Calibri" w:hAnsi="Times New Roman" w:cs="Times New Roman"/>
                <w:sz w:val="24"/>
                <w:szCs w:val="24"/>
              </w:rPr>
            </w:pPr>
          </w:p>
        </w:tc>
      </w:tr>
      <w:tr w:rsidR="00F53279" w:rsidRPr="00F53279" w14:paraId="5F3FC6B2" w14:textId="77777777" w:rsidTr="00AD5821">
        <w:trPr>
          <w:trHeight w:val="329"/>
        </w:trPr>
        <w:tc>
          <w:tcPr>
            <w:tcW w:w="0" w:type="auto"/>
            <w:vMerge/>
            <w:vAlign w:val="center"/>
          </w:tcPr>
          <w:p w14:paraId="098E634F" w14:textId="77777777" w:rsidR="00F53279" w:rsidRPr="00F53279" w:rsidRDefault="00F53279" w:rsidP="00F53279">
            <w:pPr>
              <w:rPr>
                <w:rFonts w:ascii="Times New Roman" w:eastAsia="Calibri" w:hAnsi="Times New Roman" w:cs="Times New Roman"/>
                <w:bCs/>
                <w:sz w:val="24"/>
                <w:szCs w:val="24"/>
              </w:rPr>
            </w:pPr>
          </w:p>
        </w:tc>
        <w:tc>
          <w:tcPr>
            <w:tcW w:w="2949" w:type="pct"/>
          </w:tcPr>
          <w:p w14:paraId="368491E3" w14:textId="77777777" w:rsidR="00F53279" w:rsidRPr="00F53279" w:rsidRDefault="00F53279" w:rsidP="00F53279">
            <w:pPr>
              <w:rPr>
                <w:rFonts w:ascii="Times New Roman" w:eastAsia="Calibri" w:hAnsi="Times New Roman" w:cs="Times New Roman"/>
                <w:b/>
                <w:sz w:val="24"/>
                <w:szCs w:val="24"/>
              </w:rPr>
            </w:pPr>
            <w:r w:rsidRPr="00F53279">
              <w:rPr>
                <w:rFonts w:ascii="Times New Roman" w:eastAsia="Calibri" w:hAnsi="Times New Roman" w:cs="Times New Roman"/>
                <w:b/>
                <w:bCs/>
                <w:sz w:val="24"/>
                <w:szCs w:val="24"/>
              </w:rPr>
              <w:t>В том числе практических и лабораторных занятий</w:t>
            </w:r>
          </w:p>
        </w:tc>
        <w:tc>
          <w:tcPr>
            <w:tcW w:w="584" w:type="pct"/>
            <w:vAlign w:val="center"/>
          </w:tcPr>
          <w:p w14:paraId="16DD702F" w14:textId="77777777" w:rsidR="00F53279" w:rsidRPr="00F53279" w:rsidRDefault="00F53279" w:rsidP="00F53279">
            <w:pPr>
              <w:suppressAutoHyphens/>
              <w:jc w:val="center"/>
              <w:rPr>
                <w:rFonts w:ascii="Times New Roman" w:eastAsia="Calibri" w:hAnsi="Times New Roman" w:cs="Times New Roman"/>
                <w:b/>
                <w:iCs/>
                <w:sz w:val="24"/>
                <w:szCs w:val="24"/>
              </w:rPr>
            </w:pPr>
            <w:r w:rsidRPr="00F53279">
              <w:rPr>
                <w:rFonts w:ascii="Times New Roman" w:eastAsia="Calibri" w:hAnsi="Times New Roman" w:cs="Times New Roman"/>
                <w:b/>
                <w:iCs/>
                <w:sz w:val="24"/>
                <w:szCs w:val="24"/>
              </w:rPr>
              <w:t>-</w:t>
            </w:r>
          </w:p>
        </w:tc>
        <w:tc>
          <w:tcPr>
            <w:tcW w:w="0" w:type="auto"/>
            <w:vMerge/>
            <w:vAlign w:val="center"/>
          </w:tcPr>
          <w:p w14:paraId="48256FD3" w14:textId="77777777" w:rsidR="00F53279" w:rsidRPr="00F53279" w:rsidRDefault="00F53279" w:rsidP="00F53279">
            <w:pPr>
              <w:rPr>
                <w:rFonts w:ascii="Times New Roman" w:eastAsia="Calibri" w:hAnsi="Times New Roman" w:cs="Times New Roman"/>
                <w:sz w:val="24"/>
                <w:szCs w:val="24"/>
              </w:rPr>
            </w:pPr>
          </w:p>
        </w:tc>
      </w:tr>
      <w:tr w:rsidR="00F53279" w:rsidRPr="00F53279" w14:paraId="18EF26A5" w14:textId="77777777" w:rsidTr="00AD5821">
        <w:trPr>
          <w:trHeight w:val="20"/>
        </w:trPr>
        <w:tc>
          <w:tcPr>
            <w:tcW w:w="0" w:type="auto"/>
            <w:vMerge/>
            <w:vAlign w:val="center"/>
          </w:tcPr>
          <w:p w14:paraId="2CB67AB9" w14:textId="77777777" w:rsidR="00F53279" w:rsidRPr="00F53279" w:rsidRDefault="00F53279" w:rsidP="00F53279">
            <w:pPr>
              <w:rPr>
                <w:rFonts w:ascii="Times New Roman" w:eastAsia="Calibri" w:hAnsi="Times New Roman" w:cs="Times New Roman"/>
                <w:bCs/>
                <w:sz w:val="24"/>
                <w:szCs w:val="24"/>
              </w:rPr>
            </w:pPr>
          </w:p>
        </w:tc>
        <w:tc>
          <w:tcPr>
            <w:tcW w:w="2949" w:type="pct"/>
          </w:tcPr>
          <w:p w14:paraId="6F8EDFCC" w14:textId="77777777" w:rsidR="00F53279" w:rsidRPr="00F53279" w:rsidRDefault="00F53279" w:rsidP="00F53279">
            <w:pP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Самостоятельная работа обучающихся</w:t>
            </w:r>
          </w:p>
        </w:tc>
        <w:tc>
          <w:tcPr>
            <w:tcW w:w="584" w:type="pct"/>
            <w:vAlign w:val="center"/>
          </w:tcPr>
          <w:p w14:paraId="572C9815" w14:textId="77777777" w:rsidR="00F53279" w:rsidRPr="00F53279" w:rsidRDefault="00F53279" w:rsidP="00F53279">
            <w:pPr>
              <w:suppressAutoHyphens/>
              <w:jc w:val="center"/>
              <w:rPr>
                <w:rFonts w:ascii="Times New Roman" w:eastAsia="Calibri" w:hAnsi="Times New Roman" w:cs="Times New Roman"/>
                <w:b/>
                <w:bCs/>
                <w:i/>
                <w:iCs/>
                <w:sz w:val="24"/>
                <w:szCs w:val="24"/>
              </w:rPr>
            </w:pPr>
            <w:r w:rsidRPr="00F53279">
              <w:rPr>
                <w:rFonts w:ascii="Times New Roman" w:eastAsia="Calibri" w:hAnsi="Times New Roman" w:cs="Times New Roman"/>
                <w:b/>
                <w:bCs/>
                <w:i/>
                <w:iCs/>
                <w:sz w:val="24"/>
                <w:szCs w:val="24"/>
              </w:rPr>
              <w:t>-</w:t>
            </w:r>
          </w:p>
        </w:tc>
        <w:tc>
          <w:tcPr>
            <w:tcW w:w="0" w:type="auto"/>
            <w:vMerge/>
            <w:vAlign w:val="center"/>
          </w:tcPr>
          <w:p w14:paraId="64D34AF3" w14:textId="77777777" w:rsidR="00F53279" w:rsidRPr="00F53279" w:rsidRDefault="00F53279" w:rsidP="00F53279">
            <w:pPr>
              <w:rPr>
                <w:rFonts w:ascii="Times New Roman" w:eastAsia="Calibri" w:hAnsi="Times New Roman" w:cs="Times New Roman"/>
                <w:sz w:val="24"/>
                <w:szCs w:val="24"/>
              </w:rPr>
            </w:pPr>
          </w:p>
        </w:tc>
      </w:tr>
      <w:tr w:rsidR="00F53279" w:rsidRPr="00F53279" w14:paraId="66178420" w14:textId="77777777" w:rsidTr="00AD5821">
        <w:trPr>
          <w:trHeight w:val="20"/>
        </w:trPr>
        <w:tc>
          <w:tcPr>
            <w:tcW w:w="817" w:type="pct"/>
            <w:vMerge w:val="restart"/>
          </w:tcPr>
          <w:p w14:paraId="29AA3DAB" w14:textId="77777777" w:rsidR="00F53279" w:rsidRPr="00F53279" w:rsidRDefault="00F53279" w:rsidP="00F53279">
            <w:pP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Тема 1.4.</w:t>
            </w:r>
          </w:p>
          <w:p w14:paraId="030C85AB" w14:textId="77777777" w:rsidR="00F53279" w:rsidRPr="00F53279" w:rsidRDefault="00F53279" w:rsidP="00F53279">
            <w:pPr>
              <w:rPr>
                <w:rFonts w:ascii="Times New Roman" w:eastAsia="Calibri" w:hAnsi="Times New Roman" w:cs="Times New Roman"/>
                <w:bCs/>
                <w:sz w:val="24"/>
                <w:szCs w:val="24"/>
              </w:rPr>
            </w:pPr>
            <w:r w:rsidRPr="00F53279">
              <w:rPr>
                <w:rFonts w:ascii="Times New Roman" w:eastAsia="Calibri" w:hAnsi="Times New Roman" w:cs="Times New Roman"/>
                <w:sz w:val="24"/>
                <w:szCs w:val="24"/>
              </w:rPr>
              <w:lastRenderedPageBreak/>
              <w:t>Электрические цепи переменного тока</w:t>
            </w:r>
          </w:p>
        </w:tc>
        <w:tc>
          <w:tcPr>
            <w:tcW w:w="2949" w:type="pct"/>
          </w:tcPr>
          <w:p w14:paraId="12709B9C" w14:textId="77777777" w:rsidR="00F53279" w:rsidRPr="00F53279" w:rsidRDefault="00F53279" w:rsidP="00F53279">
            <w:pP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lastRenderedPageBreak/>
              <w:t xml:space="preserve">Содержание учебного материала </w:t>
            </w:r>
          </w:p>
        </w:tc>
        <w:tc>
          <w:tcPr>
            <w:tcW w:w="584" w:type="pct"/>
            <w:vAlign w:val="center"/>
          </w:tcPr>
          <w:p w14:paraId="050E62C7" w14:textId="77777777" w:rsidR="00F53279" w:rsidRPr="00F53279" w:rsidRDefault="00F53279" w:rsidP="00F53279">
            <w:pPr>
              <w:jc w:val="center"/>
              <w:rPr>
                <w:rFonts w:ascii="Times New Roman" w:eastAsia="Calibri" w:hAnsi="Times New Roman" w:cs="Times New Roman"/>
                <w:b/>
                <w:bCs/>
                <w:sz w:val="24"/>
                <w:szCs w:val="24"/>
              </w:rPr>
            </w:pPr>
            <w:r w:rsidRPr="00F53279">
              <w:rPr>
                <w:rFonts w:ascii="Times New Roman" w:eastAsia="Calibri" w:hAnsi="Times New Roman" w:cs="Times New Roman"/>
                <w:b/>
                <w:sz w:val="24"/>
                <w:szCs w:val="24"/>
              </w:rPr>
              <w:t>28/2</w:t>
            </w:r>
          </w:p>
        </w:tc>
        <w:tc>
          <w:tcPr>
            <w:tcW w:w="650" w:type="pct"/>
            <w:vMerge w:val="restart"/>
          </w:tcPr>
          <w:p w14:paraId="13F03221" w14:textId="77777777" w:rsidR="00F53279" w:rsidRPr="00F53279" w:rsidRDefault="00F53279" w:rsidP="00F53279">
            <w:pPr>
              <w:rPr>
                <w:rFonts w:ascii="Times New Roman" w:eastAsia="Calibri" w:hAnsi="Times New Roman" w:cs="Times New Roman"/>
                <w:sz w:val="24"/>
                <w:szCs w:val="24"/>
              </w:rPr>
            </w:pPr>
            <w:r w:rsidRPr="00F53279">
              <w:rPr>
                <w:rFonts w:ascii="Times New Roman" w:eastAsia="Calibri" w:hAnsi="Times New Roman" w:cs="Times New Roman"/>
                <w:sz w:val="24"/>
                <w:szCs w:val="24"/>
              </w:rPr>
              <w:t>ОК 1, ОК 2, ОК 5,</w:t>
            </w:r>
          </w:p>
          <w:p w14:paraId="00BFDA8F" w14:textId="77777777" w:rsidR="00F53279" w:rsidRPr="00F53279" w:rsidRDefault="00F53279" w:rsidP="00F53279">
            <w:pPr>
              <w:rPr>
                <w:rFonts w:ascii="Times New Roman" w:eastAsia="Calibri" w:hAnsi="Times New Roman" w:cs="Times New Roman"/>
                <w:sz w:val="24"/>
                <w:szCs w:val="24"/>
              </w:rPr>
            </w:pPr>
            <w:r w:rsidRPr="00F53279">
              <w:rPr>
                <w:rFonts w:ascii="Times New Roman" w:eastAsia="Calibri" w:hAnsi="Times New Roman" w:cs="Times New Roman"/>
                <w:sz w:val="24"/>
                <w:szCs w:val="24"/>
              </w:rPr>
              <w:t xml:space="preserve"> ОК 9, ПК 1.1, ПК 1.2, ПК 1.3 ,ПК 3.1, ПК 3.2 </w:t>
            </w:r>
          </w:p>
          <w:p w14:paraId="5B3046C3" w14:textId="77777777" w:rsidR="00F53279" w:rsidRPr="00F53279" w:rsidRDefault="00F53279" w:rsidP="00F53279">
            <w:pPr>
              <w:rPr>
                <w:rFonts w:ascii="Times New Roman" w:eastAsia="Calibri" w:hAnsi="Times New Roman" w:cs="Times New Roman"/>
                <w:sz w:val="24"/>
                <w:szCs w:val="24"/>
              </w:rPr>
            </w:pPr>
            <w:r w:rsidRPr="00F53279">
              <w:rPr>
                <w:rFonts w:ascii="Times New Roman" w:eastAsia="Calibri" w:hAnsi="Times New Roman" w:cs="Times New Roman"/>
                <w:sz w:val="24"/>
                <w:szCs w:val="24"/>
              </w:rPr>
              <w:t>ПК4.1, ПК 4.2, ПК 4.3</w:t>
            </w:r>
          </w:p>
        </w:tc>
      </w:tr>
      <w:tr w:rsidR="00F53279" w:rsidRPr="00F53279" w14:paraId="40629B3E" w14:textId="77777777" w:rsidTr="00AD5821">
        <w:trPr>
          <w:trHeight w:val="480"/>
        </w:trPr>
        <w:tc>
          <w:tcPr>
            <w:tcW w:w="0" w:type="auto"/>
            <w:vMerge/>
            <w:vAlign w:val="center"/>
          </w:tcPr>
          <w:p w14:paraId="2F34AA66" w14:textId="77777777" w:rsidR="00F53279" w:rsidRPr="00F53279" w:rsidRDefault="00F53279" w:rsidP="00F53279">
            <w:pPr>
              <w:rPr>
                <w:rFonts w:ascii="Times New Roman" w:eastAsia="Calibri" w:hAnsi="Times New Roman" w:cs="Times New Roman"/>
                <w:bCs/>
                <w:sz w:val="24"/>
                <w:szCs w:val="24"/>
              </w:rPr>
            </w:pPr>
          </w:p>
        </w:tc>
        <w:tc>
          <w:tcPr>
            <w:tcW w:w="2949" w:type="pct"/>
          </w:tcPr>
          <w:p w14:paraId="1279DEAE" w14:textId="77777777" w:rsidR="00F53279" w:rsidRPr="00F53279" w:rsidRDefault="00F53279" w:rsidP="00F53279">
            <w:pPr>
              <w:rPr>
                <w:rFonts w:ascii="Times New Roman" w:eastAsia="Calibri" w:hAnsi="Times New Roman" w:cs="Times New Roman"/>
                <w:b/>
                <w:bCs/>
                <w:sz w:val="24"/>
                <w:szCs w:val="24"/>
              </w:rPr>
            </w:pPr>
            <w:r w:rsidRPr="00F53279">
              <w:rPr>
                <w:rFonts w:ascii="Times New Roman" w:eastAsia="Calibri" w:hAnsi="Times New Roman" w:cs="Times New Roman"/>
                <w:b/>
                <w:sz w:val="24"/>
                <w:szCs w:val="24"/>
              </w:rPr>
              <w:t>1.</w:t>
            </w:r>
            <w:r w:rsidRPr="00F53279">
              <w:rPr>
                <w:rFonts w:ascii="Times New Roman" w:eastAsia="Calibri" w:hAnsi="Times New Roman" w:cs="Times New Roman"/>
                <w:sz w:val="24"/>
                <w:szCs w:val="24"/>
              </w:rPr>
              <w:t xml:space="preserve"> Элементы и основные параметры переменного тока. </w:t>
            </w:r>
            <w:r w:rsidRPr="00F53279">
              <w:rPr>
                <w:rFonts w:ascii="Times New Roman" w:eastAsia="Calibri" w:hAnsi="Times New Roman" w:cs="Times New Roman"/>
                <w:bCs/>
                <w:sz w:val="24"/>
                <w:szCs w:val="24"/>
              </w:rPr>
              <w:t xml:space="preserve">Переменный ток. Синусоидальная ЭДС, параметры переменного тока. Действующее и среднее значение переменного тока. </w:t>
            </w:r>
          </w:p>
        </w:tc>
        <w:tc>
          <w:tcPr>
            <w:tcW w:w="584" w:type="pct"/>
            <w:vMerge w:val="restart"/>
            <w:vAlign w:val="center"/>
          </w:tcPr>
          <w:p w14:paraId="68606198" w14:textId="77777777" w:rsidR="00F53279" w:rsidRPr="00F53279" w:rsidRDefault="00F53279" w:rsidP="00F53279">
            <w:pPr>
              <w:jc w:val="cente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22</w:t>
            </w:r>
          </w:p>
        </w:tc>
        <w:tc>
          <w:tcPr>
            <w:tcW w:w="0" w:type="auto"/>
            <w:vMerge/>
            <w:vAlign w:val="center"/>
          </w:tcPr>
          <w:p w14:paraId="548D00C0" w14:textId="77777777" w:rsidR="00F53279" w:rsidRPr="00F53279" w:rsidRDefault="00F53279" w:rsidP="00F53279">
            <w:pPr>
              <w:rPr>
                <w:rFonts w:ascii="Times New Roman" w:eastAsia="Calibri" w:hAnsi="Times New Roman" w:cs="Times New Roman"/>
                <w:sz w:val="24"/>
                <w:szCs w:val="24"/>
              </w:rPr>
            </w:pPr>
          </w:p>
        </w:tc>
      </w:tr>
      <w:tr w:rsidR="00F53279" w:rsidRPr="00F53279" w14:paraId="4E536F3A" w14:textId="77777777" w:rsidTr="00AD5821">
        <w:trPr>
          <w:trHeight w:val="480"/>
        </w:trPr>
        <w:tc>
          <w:tcPr>
            <w:tcW w:w="0" w:type="auto"/>
            <w:vMerge/>
            <w:vAlign w:val="center"/>
          </w:tcPr>
          <w:p w14:paraId="21EA7D08" w14:textId="77777777" w:rsidR="00F53279" w:rsidRPr="00F53279" w:rsidRDefault="00F53279" w:rsidP="00F53279">
            <w:pPr>
              <w:rPr>
                <w:rFonts w:ascii="Times New Roman" w:eastAsia="Calibri" w:hAnsi="Times New Roman" w:cs="Times New Roman"/>
                <w:bCs/>
                <w:sz w:val="24"/>
                <w:szCs w:val="24"/>
              </w:rPr>
            </w:pPr>
          </w:p>
        </w:tc>
        <w:tc>
          <w:tcPr>
            <w:tcW w:w="2949" w:type="pct"/>
          </w:tcPr>
          <w:p w14:paraId="3BCB57C6" w14:textId="77777777" w:rsidR="00F53279" w:rsidRPr="00F53279" w:rsidRDefault="00F53279" w:rsidP="00F53279">
            <w:pPr>
              <w:rPr>
                <w:rFonts w:ascii="Times New Roman" w:eastAsia="Calibri" w:hAnsi="Times New Roman" w:cs="Times New Roman"/>
                <w:b/>
                <w:sz w:val="24"/>
                <w:szCs w:val="24"/>
              </w:rPr>
            </w:pPr>
            <w:r w:rsidRPr="00F53279">
              <w:rPr>
                <w:rFonts w:ascii="Times New Roman" w:eastAsia="Calibri" w:hAnsi="Times New Roman" w:cs="Times New Roman"/>
                <w:bCs/>
                <w:sz w:val="24"/>
                <w:szCs w:val="24"/>
              </w:rPr>
              <w:t>2.Цепь с активным сопротивлением. Векторное изображение переменных токов и напряжений.  Цепь переменного тока с индуктивностью и емкостью. Векторное изображение.</w:t>
            </w:r>
          </w:p>
        </w:tc>
        <w:tc>
          <w:tcPr>
            <w:tcW w:w="584" w:type="pct"/>
            <w:vMerge/>
            <w:vAlign w:val="center"/>
          </w:tcPr>
          <w:p w14:paraId="02F325CB" w14:textId="77777777" w:rsidR="00F53279" w:rsidRPr="00F53279" w:rsidRDefault="00F53279" w:rsidP="00F53279">
            <w:pPr>
              <w:jc w:val="center"/>
              <w:rPr>
                <w:rFonts w:ascii="Times New Roman" w:eastAsia="Calibri" w:hAnsi="Times New Roman" w:cs="Times New Roman"/>
                <w:b/>
                <w:bCs/>
                <w:sz w:val="24"/>
                <w:szCs w:val="24"/>
              </w:rPr>
            </w:pPr>
          </w:p>
        </w:tc>
        <w:tc>
          <w:tcPr>
            <w:tcW w:w="0" w:type="auto"/>
            <w:vMerge/>
            <w:vAlign w:val="center"/>
          </w:tcPr>
          <w:p w14:paraId="44FD8E93" w14:textId="77777777" w:rsidR="00F53279" w:rsidRPr="00F53279" w:rsidRDefault="00F53279" w:rsidP="00F53279">
            <w:pPr>
              <w:rPr>
                <w:rFonts w:ascii="Times New Roman" w:eastAsia="Calibri" w:hAnsi="Times New Roman" w:cs="Times New Roman"/>
                <w:sz w:val="24"/>
                <w:szCs w:val="24"/>
              </w:rPr>
            </w:pPr>
          </w:p>
        </w:tc>
      </w:tr>
      <w:tr w:rsidR="00F53279" w:rsidRPr="00F53279" w14:paraId="14C19A97" w14:textId="77777777" w:rsidTr="00AD5821">
        <w:trPr>
          <w:trHeight w:val="390"/>
        </w:trPr>
        <w:tc>
          <w:tcPr>
            <w:tcW w:w="0" w:type="auto"/>
            <w:vMerge/>
            <w:vAlign w:val="center"/>
          </w:tcPr>
          <w:p w14:paraId="71DEDC09" w14:textId="77777777" w:rsidR="00F53279" w:rsidRPr="00F53279" w:rsidRDefault="00F53279" w:rsidP="00F53279">
            <w:pPr>
              <w:rPr>
                <w:rFonts w:ascii="Times New Roman" w:eastAsia="Calibri" w:hAnsi="Times New Roman" w:cs="Times New Roman"/>
                <w:bCs/>
                <w:sz w:val="24"/>
                <w:szCs w:val="24"/>
              </w:rPr>
            </w:pPr>
          </w:p>
        </w:tc>
        <w:tc>
          <w:tcPr>
            <w:tcW w:w="2949" w:type="pct"/>
          </w:tcPr>
          <w:p w14:paraId="0DAC288E" w14:textId="77777777" w:rsidR="00F53279" w:rsidRPr="00F53279" w:rsidRDefault="00F53279" w:rsidP="00F53279">
            <w:pPr>
              <w:rPr>
                <w:rFonts w:ascii="Times New Roman" w:eastAsia="Calibri" w:hAnsi="Times New Roman" w:cs="Times New Roman"/>
                <w:b/>
                <w:sz w:val="24"/>
                <w:szCs w:val="24"/>
              </w:rPr>
            </w:pPr>
            <w:r w:rsidRPr="00F53279">
              <w:rPr>
                <w:rFonts w:ascii="Times New Roman" w:eastAsia="Calibri" w:hAnsi="Times New Roman" w:cs="Times New Roman"/>
                <w:b/>
                <w:sz w:val="24"/>
                <w:szCs w:val="24"/>
              </w:rPr>
              <w:t xml:space="preserve">3. </w:t>
            </w:r>
            <w:r w:rsidRPr="00F53279">
              <w:rPr>
                <w:rFonts w:ascii="Times New Roman" w:eastAsia="Calibri" w:hAnsi="Times New Roman" w:cs="Times New Roman"/>
                <w:sz w:val="24"/>
                <w:szCs w:val="24"/>
              </w:rPr>
              <w:t xml:space="preserve">Расчет цепей переменного тока. Векторная диаграмма. Расчет неразветвленной цепи переменного тока с R, L, C. Треугольники напряжений, сопротивлений, мощностей. </w:t>
            </w:r>
          </w:p>
        </w:tc>
        <w:tc>
          <w:tcPr>
            <w:tcW w:w="0" w:type="auto"/>
            <w:vMerge/>
            <w:vAlign w:val="center"/>
          </w:tcPr>
          <w:p w14:paraId="209C76A0" w14:textId="77777777" w:rsidR="00F53279" w:rsidRPr="00F53279" w:rsidRDefault="00F53279" w:rsidP="00F53279">
            <w:pPr>
              <w:rPr>
                <w:rFonts w:ascii="Times New Roman" w:eastAsia="Calibri" w:hAnsi="Times New Roman" w:cs="Times New Roman"/>
                <w:b/>
                <w:bCs/>
                <w:sz w:val="24"/>
                <w:szCs w:val="24"/>
              </w:rPr>
            </w:pPr>
          </w:p>
        </w:tc>
        <w:tc>
          <w:tcPr>
            <w:tcW w:w="0" w:type="auto"/>
            <w:vMerge/>
            <w:vAlign w:val="center"/>
          </w:tcPr>
          <w:p w14:paraId="2D7FA3F4" w14:textId="77777777" w:rsidR="00F53279" w:rsidRPr="00F53279" w:rsidRDefault="00F53279" w:rsidP="00F53279">
            <w:pPr>
              <w:rPr>
                <w:rFonts w:ascii="Times New Roman" w:eastAsia="Calibri" w:hAnsi="Times New Roman" w:cs="Times New Roman"/>
                <w:sz w:val="24"/>
                <w:szCs w:val="24"/>
              </w:rPr>
            </w:pPr>
          </w:p>
        </w:tc>
      </w:tr>
      <w:tr w:rsidR="00F53279" w:rsidRPr="00F53279" w14:paraId="3F0EBC7C" w14:textId="77777777" w:rsidTr="00AD5821">
        <w:trPr>
          <w:trHeight w:val="810"/>
        </w:trPr>
        <w:tc>
          <w:tcPr>
            <w:tcW w:w="0" w:type="auto"/>
            <w:vMerge/>
            <w:vAlign w:val="center"/>
          </w:tcPr>
          <w:p w14:paraId="62544940" w14:textId="77777777" w:rsidR="00F53279" w:rsidRPr="00F53279" w:rsidRDefault="00F53279" w:rsidP="00F53279">
            <w:pPr>
              <w:rPr>
                <w:rFonts w:ascii="Times New Roman" w:eastAsia="Calibri" w:hAnsi="Times New Roman" w:cs="Times New Roman"/>
                <w:bCs/>
                <w:sz w:val="24"/>
                <w:szCs w:val="24"/>
              </w:rPr>
            </w:pPr>
          </w:p>
        </w:tc>
        <w:tc>
          <w:tcPr>
            <w:tcW w:w="2949" w:type="pct"/>
          </w:tcPr>
          <w:p w14:paraId="568B1782" w14:textId="77777777" w:rsidR="00F53279" w:rsidRPr="00F53279" w:rsidRDefault="00F53279" w:rsidP="00F53279">
            <w:pPr>
              <w:rPr>
                <w:rFonts w:ascii="Times New Roman" w:eastAsia="Calibri" w:hAnsi="Times New Roman" w:cs="Times New Roman"/>
                <w:b/>
                <w:sz w:val="24"/>
                <w:szCs w:val="24"/>
              </w:rPr>
            </w:pPr>
            <w:r w:rsidRPr="00F53279">
              <w:rPr>
                <w:rFonts w:ascii="Times New Roman" w:eastAsia="Calibri" w:hAnsi="Times New Roman" w:cs="Times New Roman"/>
                <w:sz w:val="24"/>
                <w:szCs w:val="24"/>
              </w:rPr>
              <w:t>4.Расчет разветвленной цепи с R, L, C. Треугольники токов, проводимостей, мощностей. Компенсация реактивной мощности в электрических цепях. Коэффициент мощности. Методы увеличения коэффициента.</w:t>
            </w:r>
          </w:p>
        </w:tc>
        <w:tc>
          <w:tcPr>
            <w:tcW w:w="0" w:type="auto"/>
            <w:vMerge/>
            <w:vAlign w:val="center"/>
          </w:tcPr>
          <w:p w14:paraId="3111A859" w14:textId="77777777" w:rsidR="00F53279" w:rsidRPr="00F53279" w:rsidRDefault="00F53279" w:rsidP="00F53279">
            <w:pPr>
              <w:rPr>
                <w:rFonts w:ascii="Times New Roman" w:eastAsia="Calibri" w:hAnsi="Times New Roman" w:cs="Times New Roman"/>
                <w:b/>
                <w:bCs/>
                <w:sz w:val="24"/>
                <w:szCs w:val="24"/>
              </w:rPr>
            </w:pPr>
          </w:p>
        </w:tc>
        <w:tc>
          <w:tcPr>
            <w:tcW w:w="0" w:type="auto"/>
            <w:vMerge/>
            <w:vAlign w:val="center"/>
          </w:tcPr>
          <w:p w14:paraId="0D743B2C" w14:textId="77777777" w:rsidR="00F53279" w:rsidRPr="00F53279" w:rsidRDefault="00F53279" w:rsidP="00F53279">
            <w:pPr>
              <w:rPr>
                <w:rFonts w:ascii="Times New Roman" w:eastAsia="Calibri" w:hAnsi="Times New Roman" w:cs="Times New Roman"/>
                <w:sz w:val="24"/>
                <w:szCs w:val="24"/>
              </w:rPr>
            </w:pPr>
          </w:p>
        </w:tc>
      </w:tr>
      <w:tr w:rsidR="00F53279" w:rsidRPr="00F53279" w14:paraId="63EA4AB8" w14:textId="77777777" w:rsidTr="00AD5821">
        <w:trPr>
          <w:trHeight w:val="540"/>
        </w:trPr>
        <w:tc>
          <w:tcPr>
            <w:tcW w:w="0" w:type="auto"/>
            <w:vMerge/>
            <w:vAlign w:val="center"/>
          </w:tcPr>
          <w:p w14:paraId="3361AF0C" w14:textId="77777777" w:rsidR="00F53279" w:rsidRPr="00F53279" w:rsidRDefault="00F53279" w:rsidP="00F53279">
            <w:pPr>
              <w:rPr>
                <w:rFonts w:ascii="Times New Roman" w:eastAsia="Calibri" w:hAnsi="Times New Roman" w:cs="Times New Roman"/>
                <w:bCs/>
                <w:sz w:val="24"/>
                <w:szCs w:val="24"/>
              </w:rPr>
            </w:pPr>
          </w:p>
        </w:tc>
        <w:tc>
          <w:tcPr>
            <w:tcW w:w="2949" w:type="pct"/>
          </w:tcPr>
          <w:p w14:paraId="45853C92" w14:textId="77777777" w:rsidR="00F53279" w:rsidRPr="00F53279" w:rsidRDefault="00F53279" w:rsidP="00F53279">
            <w:pPr>
              <w:rPr>
                <w:rFonts w:ascii="Times New Roman" w:eastAsia="Calibri" w:hAnsi="Times New Roman" w:cs="Times New Roman"/>
                <w:b/>
                <w:sz w:val="24"/>
                <w:szCs w:val="24"/>
              </w:rPr>
            </w:pPr>
            <w:r w:rsidRPr="00F53279">
              <w:rPr>
                <w:rFonts w:ascii="Times New Roman" w:eastAsia="Calibri" w:hAnsi="Times New Roman" w:cs="Times New Roman"/>
                <w:b/>
                <w:sz w:val="24"/>
                <w:szCs w:val="24"/>
              </w:rPr>
              <w:t xml:space="preserve">5. </w:t>
            </w:r>
            <w:r w:rsidRPr="00F53279">
              <w:rPr>
                <w:rFonts w:ascii="Times New Roman" w:eastAsia="Calibri" w:hAnsi="Times New Roman" w:cs="Times New Roman"/>
                <w:sz w:val="24"/>
                <w:szCs w:val="24"/>
              </w:rPr>
              <w:t xml:space="preserve">Резонанс в электрических цепях переменного тока. </w:t>
            </w:r>
            <w:r w:rsidRPr="00F53279">
              <w:rPr>
                <w:rFonts w:ascii="Times New Roman" w:eastAsia="Calibri" w:hAnsi="Times New Roman" w:cs="Times New Roman"/>
                <w:bCs/>
                <w:sz w:val="24"/>
                <w:szCs w:val="24"/>
              </w:rPr>
              <w:t xml:space="preserve">Резонанс напряжений. Условия и признаки резонанса. </w:t>
            </w:r>
          </w:p>
        </w:tc>
        <w:tc>
          <w:tcPr>
            <w:tcW w:w="0" w:type="auto"/>
            <w:vMerge/>
            <w:vAlign w:val="center"/>
          </w:tcPr>
          <w:p w14:paraId="23718562" w14:textId="77777777" w:rsidR="00F53279" w:rsidRPr="00F53279" w:rsidRDefault="00F53279" w:rsidP="00F53279">
            <w:pPr>
              <w:rPr>
                <w:rFonts w:ascii="Times New Roman" w:eastAsia="Calibri" w:hAnsi="Times New Roman" w:cs="Times New Roman"/>
                <w:b/>
                <w:bCs/>
                <w:sz w:val="24"/>
                <w:szCs w:val="24"/>
              </w:rPr>
            </w:pPr>
          </w:p>
        </w:tc>
        <w:tc>
          <w:tcPr>
            <w:tcW w:w="0" w:type="auto"/>
            <w:vMerge/>
            <w:vAlign w:val="center"/>
          </w:tcPr>
          <w:p w14:paraId="5516B9FF" w14:textId="77777777" w:rsidR="00F53279" w:rsidRPr="00F53279" w:rsidRDefault="00F53279" w:rsidP="00F53279">
            <w:pPr>
              <w:rPr>
                <w:rFonts w:ascii="Times New Roman" w:eastAsia="Calibri" w:hAnsi="Times New Roman" w:cs="Times New Roman"/>
                <w:sz w:val="24"/>
                <w:szCs w:val="24"/>
              </w:rPr>
            </w:pPr>
          </w:p>
        </w:tc>
      </w:tr>
      <w:tr w:rsidR="00F53279" w:rsidRPr="00F53279" w14:paraId="67262A66" w14:textId="77777777" w:rsidTr="00AD5821">
        <w:trPr>
          <w:trHeight w:val="660"/>
        </w:trPr>
        <w:tc>
          <w:tcPr>
            <w:tcW w:w="0" w:type="auto"/>
            <w:vMerge/>
            <w:vAlign w:val="center"/>
          </w:tcPr>
          <w:p w14:paraId="2E4161F1" w14:textId="77777777" w:rsidR="00F53279" w:rsidRPr="00F53279" w:rsidRDefault="00F53279" w:rsidP="00F53279">
            <w:pPr>
              <w:rPr>
                <w:rFonts w:ascii="Times New Roman" w:eastAsia="Calibri" w:hAnsi="Times New Roman" w:cs="Times New Roman"/>
                <w:bCs/>
                <w:sz w:val="24"/>
                <w:szCs w:val="24"/>
              </w:rPr>
            </w:pPr>
          </w:p>
        </w:tc>
        <w:tc>
          <w:tcPr>
            <w:tcW w:w="2949" w:type="pct"/>
          </w:tcPr>
          <w:p w14:paraId="1D572003" w14:textId="77777777" w:rsidR="00F53279" w:rsidRPr="00F53279" w:rsidRDefault="00F53279" w:rsidP="00F53279">
            <w:pPr>
              <w:rPr>
                <w:rFonts w:ascii="Times New Roman" w:eastAsia="Calibri" w:hAnsi="Times New Roman" w:cs="Times New Roman"/>
                <w:b/>
                <w:sz w:val="24"/>
                <w:szCs w:val="24"/>
              </w:rPr>
            </w:pPr>
            <w:r w:rsidRPr="00F53279">
              <w:rPr>
                <w:rFonts w:ascii="Times New Roman" w:eastAsia="Calibri" w:hAnsi="Times New Roman" w:cs="Times New Roman"/>
                <w:bCs/>
                <w:sz w:val="24"/>
                <w:szCs w:val="24"/>
              </w:rPr>
              <w:t>6.Резонанс токов. Условия и признаки резонанса токов. Практическое значение и использование резонансных контуров.</w:t>
            </w:r>
          </w:p>
        </w:tc>
        <w:tc>
          <w:tcPr>
            <w:tcW w:w="0" w:type="auto"/>
            <w:vMerge/>
            <w:vAlign w:val="center"/>
          </w:tcPr>
          <w:p w14:paraId="3273D52E" w14:textId="77777777" w:rsidR="00F53279" w:rsidRPr="00F53279" w:rsidRDefault="00F53279" w:rsidP="00F53279">
            <w:pPr>
              <w:rPr>
                <w:rFonts w:ascii="Times New Roman" w:eastAsia="Calibri" w:hAnsi="Times New Roman" w:cs="Times New Roman"/>
                <w:b/>
                <w:bCs/>
                <w:sz w:val="24"/>
                <w:szCs w:val="24"/>
              </w:rPr>
            </w:pPr>
          </w:p>
        </w:tc>
        <w:tc>
          <w:tcPr>
            <w:tcW w:w="0" w:type="auto"/>
            <w:vMerge/>
            <w:vAlign w:val="center"/>
          </w:tcPr>
          <w:p w14:paraId="20C60122" w14:textId="77777777" w:rsidR="00F53279" w:rsidRPr="00F53279" w:rsidRDefault="00F53279" w:rsidP="00F53279">
            <w:pPr>
              <w:rPr>
                <w:rFonts w:ascii="Times New Roman" w:eastAsia="Calibri" w:hAnsi="Times New Roman" w:cs="Times New Roman"/>
                <w:sz w:val="24"/>
                <w:szCs w:val="24"/>
              </w:rPr>
            </w:pPr>
          </w:p>
        </w:tc>
      </w:tr>
      <w:tr w:rsidR="00F53279" w:rsidRPr="00F53279" w14:paraId="6626EE4E" w14:textId="77777777" w:rsidTr="00AD5821">
        <w:trPr>
          <w:trHeight w:val="120"/>
        </w:trPr>
        <w:tc>
          <w:tcPr>
            <w:tcW w:w="0" w:type="auto"/>
            <w:vMerge/>
            <w:vAlign w:val="center"/>
          </w:tcPr>
          <w:p w14:paraId="3E357BF9" w14:textId="77777777" w:rsidR="00F53279" w:rsidRPr="00F53279" w:rsidRDefault="00F53279" w:rsidP="00F53279">
            <w:pPr>
              <w:rPr>
                <w:rFonts w:ascii="Times New Roman" w:eastAsia="Calibri" w:hAnsi="Times New Roman" w:cs="Times New Roman"/>
                <w:bCs/>
                <w:sz w:val="24"/>
                <w:szCs w:val="24"/>
              </w:rPr>
            </w:pPr>
          </w:p>
        </w:tc>
        <w:tc>
          <w:tcPr>
            <w:tcW w:w="2949" w:type="pct"/>
          </w:tcPr>
          <w:p w14:paraId="24E1CF08" w14:textId="77777777" w:rsidR="00F53279" w:rsidRPr="00F53279" w:rsidRDefault="00F53279" w:rsidP="00F53279">
            <w:pPr>
              <w:rPr>
                <w:rFonts w:ascii="Times New Roman" w:eastAsia="Calibri" w:hAnsi="Times New Roman" w:cs="Times New Roman"/>
                <w:b/>
                <w:sz w:val="24"/>
                <w:szCs w:val="24"/>
              </w:rPr>
            </w:pPr>
            <w:r w:rsidRPr="00F53279">
              <w:rPr>
                <w:rFonts w:ascii="Times New Roman" w:eastAsia="Calibri" w:hAnsi="Times New Roman" w:cs="Times New Roman"/>
                <w:b/>
                <w:sz w:val="24"/>
                <w:szCs w:val="24"/>
              </w:rPr>
              <w:t xml:space="preserve">7. </w:t>
            </w:r>
            <w:r w:rsidRPr="00F53279">
              <w:rPr>
                <w:rFonts w:ascii="Times New Roman" w:eastAsia="Calibri" w:hAnsi="Times New Roman" w:cs="Times New Roman"/>
                <w:sz w:val="24"/>
                <w:szCs w:val="24"/>
              </w:rPr>
              <w:t xml:space="preserve">Трехфазные цепи. </w:t>
            </w:r>
            <w:r w:rsidRPr="00F53279">
              <w:rPr>
                <w:rFonts w:ascii="Times New Roman" w:eastAsia="Calibri" w:hAnsi="Times New Roman" w:cs="Times New Roman"/>
                <w:bCs/>
                <w:sz w:val="24"/>
                <w:szCs w:val="24"/>
              </w:rPr>
              <w:t xml:space="preserve">Получение трехфазной ЭДС. </w:t>
            </w:r>
          </w:p>
        </w:tc>
        <w:tc>
          <w:tcPr>
            <w:tcW w:w="0" w:type="auto"/>
            <w:vMerge/>
            <w:vAlign w:val="center"/>
          </w:tcPr>
          <w:p w14:paraId="05D03C01" w14:textId="77777777" w:rsidR="00F53279" w:rsidRPr="00F53279" w:rsidRDefault="00F53279" w:rsidP="00F53279">
            <w:pPr>
              <w:rPr>
                <w:rFonts w:ascii="Times New Roman" w:eastAsia="Calibri" w:hAnsi="Times New Roman" w:cs="Times New Roman"/>
                <w:b/>
                <w:bCs/>
                <w:sz w:val="24"/>
                <w:szCs w:val="24"/>
              </w:rPr>
            </w:pPr>
          </w:p>
        </w:tc>
        <w:tc>
          <w:tcPr>
            <w:tcW w:w="0" w:type="auto"/>
            <w:vMerge/>
            <w:vAlign w:val="center"/>
          </w:tcPr>
          <w:p w14:paraId="209A9A87" w14:textId="77777777" w:rsidR="00F53279" w:rsidRPr="00F53279" w:rsidRDefault="00F53279" w:rsidP="00F53279">
            <w:pPr>
              <w:rPr>
                <w:rFonts w:ascii="Times New Roman" w:eastAsia="Calibri" w:hAnsi="Times New Roman" w:cs="Times New Roman"/>
                <w:sz w:val="24"/>
                <w:szCs w:val="24"/>
              </w:rPr>
            </w:pPr>
          </w:p>
        </w:tc>
      </w:tr>
      <w:tr w:rsidR="00F53279" w:rsidRPr="00F53279" w14:paraId="5367FCCF" w14:textId="77777777" w:rsidTr="00AD5821">
        <w:trPr>
          <w:trHeight w:val="640"/>
        </w:trPr>
        <w:tc>
          <w:tcPr>
            <w:tcW w:w="0" w:type="auto"/>
            <w:vMerge/>
            <w:vAlign w:val="center"/>
          </w:tcPr>
          <w:p w14:paraId="7E910830" w14:textId="77777777" w:rsidR="00F53279" w:rsidRPr="00F53279" w:rsidRDefault="00F53279" w:rsidP="00F53279">
            <w:pPr>
              <w:rPr>
                <w:rFonts w:ascii="Times New Roman" w:eastAsia="Calibri" w:hAnsi="Times New Roman" w:cs="Times New Roman"/>
                <w:bCs/>
                <w:sz w:val="24"/>
                <w:szCs w:val="24"/>
              </w:rPr>
            </w:pPr>
          </w:p>
        </w:tc>
        <w:tc>
          <w:tcPr>
            <w:tcW w:w="2949" w:type="pct"/>
          </w:tcPr>
          <w:p w14:paraId="1CF4222F" w14:textId="77777777" w:rsidR="00F53279" w:rsidRPr="00F53279" w:rsidRDefault="00F53279" w:rsidP="00F53279">
            <w:pPr>
              <w:rPr>
                <w:rFonts w:ascii="Times New Roman" w:eastAsia="Calibri" w:hAnsi="Times New Roman" w:cs="Times New Roman"/>
                <w:b/>
                <w:sz w:val="24"/>
                <w:szCs w:val="24"/>
              </w:rPr>
            </w:pPr>
            <w:r w:rsidRPr="00F53279">
              <w:rPr>
                <w:rFonts w:ascii="Times New Roman" w:eastAsia="Calibri" w:hAnsi="Times New Roman" w:cs="Times New Roman"/>
                <w:bCs/>
                <w:sz w:val="24"/>
                <w:szCs w:val="24"/>
              </w:rPr>
              <w:t xml:space="preserve">8.Симметричная нагрузка при соединении звездой и треугольником. Фазные и линейные токи и напряжения, соотношения между ними. </w:t>
            </w:r>
          </w:p>
        </w:tc>
        <w:tc>
          <w:tcPr>
            <w:tcW w:w="0" w:type="auto"/>
            <w:vMerge/>
            <w:vAlign w:val="center"/>
          </w:tcPr>
          <w:p w14:paraId="5CD02B95" w14:textId="77777777" w:rsidR="00F53279" w:rsidRPr="00F53279" w:rsidRDefault="00F53279" w:rsidP="00F53279">
            <w:pPr>
              <w:rPr>
                <w:rFonts w:ascii="Times New Roman" w:eastAsia="Calibri" w:hAnsi="Times New Roman" w:cs="Times New Roman"/>
                <w:b/>
                <w:bCs/>
                <w:sz w:val="24"/>
                <w:szCs w:val="24"/>
              </w:rPr>
            </w:pPr>
          </w:p>
        </w:tc>
        <w:tc>
          <w:tcPr>
            <w:tcW w:w="0" w:type="auto"/>
            <w:vMerge/>
            <w:vAlign w:val="center"/>
          </w:tcPr>
          <w:p w14:paraId="3924CA0C" w14:textId="77777777" w:rsidR="00F53279" w:rsidRPr="00F53279" w:rsidRDefault="00F53279" w:rsidP="00F53279">
            <w:pPr>
              <w:rPr>
                <w:rFonts w:ascii="Times New Roman" w:eastAsia="Calibri" w:hAnsi="Times New Roman" w:cs="Times New Roman"/>
                <w:sz w:val="24"/>
                <w:szCs w:val="24"/>
              </w:rPr>
            </w:pPr>
          </w:p>
        </w:tc>
      </w:tr>
      <w:tr w:rsidR="00F53279" w:rsidRPr="00F53279" w14:paraId="03A34685" w14:textId="77777777" w:rsidTr="00AD5821">
        <w:trPr>
          <w:trHeight w:val="975"/>
        </w:trPr>
        <w:tc>
          <w:tcPr>
            <w:tcW w:w="0" w:type="auto"/>
            <w:vMerge/>
            <w:vAlign w:val="center"/>
          </w:tcPr>
          <w:p w14:paraId="575A71DB" w14:textId="77777777" w:rsidR="00F53279" w:rsidRPr="00F53279" w:rsidRDefault="00F53279" w:rsidP="00F53279">
            <w:pPr>
              <w:rPr>
                <w:rFonts w:ascii="Times New Roman" w:eastAsia="Calibri" w:hAnsi="Times New Roman" w:cs="Times New Roman"/>
                <w:bCs/>
                <w:sz w:val="24"/>
                <w:szCs w:val="24"/>
              </w:rPr>
            </w:pPr>
          </w:p>
        </w:tc>
        <w:tc>
          <w:tcPr>
            <w:tcW w:w="2949" w:type="pct"/>
          </w:tcPr>
          <w:p w14:paraId="43CEC489" w14:textId="77777777" w:rsidR="00F53279" w:rsidRPr="00F53279" w:rsidRDefault="00F53279" w:rsidP="00F53279">
            <w:pPr>
              <w:snapToGrid w:val="0"/>
              <w:rPr>
                <w:rFonts w:ascii="Times New Roman" w:eastAsia="Calibri" w:hAnsi="Times New Roman" w:cs="Times New Roman"/>
                <w:bCs/>
                <w:sz w:val="24"/>
                <w:szCs w:val="24"/>
              </w:rPr>
            </w:pPr>
            <w:r w:rsidRPr="00F53279">
              <w:rPr>
                <w:rFonts w:ascii="Times New Roman" w:eastAsia="Calibri" w:hAnsi="Times New Roman" w:cs="Times New Roman"/>
                <w:color w:val="000000"/>
                <w:sz w:val="24"/>
                <w:szCs w:val="24"/>
              </w:rPr>
              <w:t>9.Мощность трехфазной системы. Основы расчета трехфазной цепи при симметричной и несеметричной нагрузке. Переключение обмоток нагрузки со «звезды» на «треугольник» и обратное переключение. Принцип действия амнхронного и синхронного движения</w:t>
            </w:r>
          </w:p>
        </w:tc>
        <w:tc>
          <w:tcPr>
            <w:tcW w:w="0" w:type="auto"/>
            <w:vMerge/>
            <w:vAlign w:val="center"/>
          </w:tcPr>
          <w:p w14:paraId="6E569DC6" w14:textId="77777777" w:rsidR="00F53279" w:rsidRPr="00F53279" w:rsidRDefault="00F53279" w:rsidP="00F53279">
            <w:pPr>
              <w:rPr>
                <w:rFonts w:ascii="Times New Roman" w:eastAsia="Calibri" w:hAnsi="Times New Roman" w:cs="Times New Roman"/>
                <w:b/>
                <w:bCs/>
                <w:sz w:val="24"/>
                <w:szCs w:val="24"/>
              </w:rPr>
            </w:pPr>
          </w:p>
        </w:tc>
        <w:tc>
          <w:tcPr>
            <w:tcW w:w="0" w:type="auto"/>
            <w:vMerge/>
            <w:vAlign w:val="center"/>
          </w:tcPr>
          <w:p w14:paraId="0BEFA540" w14:textId="77777777" w:rsidR="00F53279" w:rsidRPr="00F53279" w:rsidRDefault="00F53279" w:rsidP="00F53279">
            <w:pPr>
              <w:rPr>
                <w:rFonts w:ascii="Times New Roman" w:eastAsia="Calibri" w:hAnsi="Times New Roman" w:cs="Times New Roman"/>
                <w:sz w:val="24"/>
                <w:szCs w:val="24"/>
              </w:rPr>
            </w:pPr>
          </w:p>
        </w:tc>
      </w:tr>
      <w:tr w:rsidR="00F53279" w:rsidRPr="00F53279" w14:paraId="27487ABB" w14:textId="77777777" w:rsidTr="00AD5821">
        <w:trPr>
          <w:trHeight w:val="720"/>
        </w:trPr>
        <w:tc>
          <w:tcPr>
            <w:tcW w:w="0" w:type="auto"/>
            <w:vMerge/>
            <w:vAlign w:val="center"/>
          </w:tcPr>
          <w:p w14:paraId="29D50D9F" w14:textId="77777777" w:rsidR="00F53279" w:rsidRPr="00F53279" w:rsidRDefault="00F53279" w:rsidP="00F53279">
            <w:pPr>
              <w:rPr>
                <w:rFonts w:ascii="Times New Roman" w:eastAsia="Calibri" w:hAnsi="Times New Roman" w:cs="Times New Roman"/>
                <w:bCs/>
                <w:sz w:val="24"/>
                <w:szCs w:val="24"/>
              </w:rPr>
            </w:pPr>
          </w:p>
        </w:tc>
        <w:tc>
          <w:tcPr>
            <w:tcW w:w="2949" w:type="pct"/>
          </w:tcPr>
          <w:p w14:paraId="6D78542A" w14:textId="77777777" w:rsidR="00F53279" w:rsidRPr="00F53279" w:rsidRDefault="00F53279" w:rsidP="00F53279">
            <w:pPr>
              <w:rPr>
                <w:rFonts w:ascii="Times New Roman" w:eastAsia="Calibri" w:hAnsi="Times New Roman" w:cs="Times New Roman"/>
                <w:bCs/>
                <w:sz w:val="24"/>
                <w:szCs w:val="24"/>
              </w:rPr>
            </w:pPr>
            <w:r w:rsidRPr="00F53279">
              <w:rPr>
                <w:rFonts w:ascii="Times New Roman" w:eastAsia="Calibri" w:hAnsi="Times New Roman" w:cs="Times New Roman"/>
                <w:bCs/>
                <w:sz w:val="24"/>
                <w:szCs w:val="24"/>
              </w:rPr>
              <w:t>10.Несимметричная нагрузка в трехфазной цепи, роль нулевого провода. Напряжение смещения нейтрали.</w:t>
            </w:r>
          </w:p>
        </w:tc>
        <w:tc>
          <w:tcPr>
            <w:tcW w:w="0" w:type="auto"/>
            <w:vMerge/>
            <w:vAlign w:val="center"/>
          </w:tcPr>
          <w:p w14:paraId="3C41D36F" w14:textId="77777777" w:rsidR="00F53279" w:rsidRPr="00F53279" w:rsidRDefault="00F53279" w:rsidP="00F53279">
            <w:pPr>
              <w:rPr>
                <w:rFonts w:ascii="Times New Roman" w:eastAsia="Calibri" w:hAnsi="Times New Roman" w:cs="Times New Roman"/>
                <w:b/>
                <w:bCs/>
                <w:sz w:val="24"/>
                <w:szCs w:val="24"/>
              </w:rPr>
            </w:pPr>
          </w:p>
        </w:tc>
        <w:tc>
          <w:tcPr>
            <w:tcW w:w="0" w:type="auto"/>
            <w:vMerge/>
            <w:vAlign w:val="center"/>
          </w:tcPr>
          <w:p w14:paraId="44590CAF" w14:textId="77777777" w:rsidR="00F53279" w:rsidRPr="00F53279" w:rsidRDefault="00F53279" w:rsidP="00F53279">
            <w:pPr>
              <w:rPr>
                <w:rFonts w:ascii="Times New Roman" w:eastAsia="Calibri" w:hAnsi="Times New Roman" w:cs="Times New Roman"/>
                <w:sz w:val="24"/>
                <w:szCs w:val="24"/>
              </w:rPr>
            </w:pPr>
          </w:p>
        </w:tc>
      </w:tr>
      <w:tr w:rsidR="00F53279" w:rsidRPr="00F53279" w14:paraId="459A6929" w14:textId="77777777" w:rsidTr="00AD5821">
        <w:trPr>
          <w:trHeight w:val="347"/>
        </w:trPr>
        <w:tc>
          <w:tcPr>
            <w:tcW w:w="0" w:type="auto"/>
            <w:vMerge/>
            <w:vAlign w:val="center"/>
          </w:tcPr>
          <w:p w14:paraId="229913A7" w14:textId="77777777" w:rsidR="00F53279" w:rsidRPr="00F53279" w:rsidRDefault="00F53279" w:rsidP="00F53279">
            <w:pPr>
              <w:rPr>
                <w:rFonts w:ascii="Times New Roman" w:eastAsia="Calibri" w:hAnsi="Times New Roman" w:cs="Times New Roman"/>
                <w:bCs/>
                <w:sz w:val="24"/>
                <w:szCs w:val="24"/>
              </w:rPr>
            </w:pPr>
          </w:p>
        </w:tc>
        <w:tc>
          <w:tcPr>
            <w:tcW w:w="2949" w:type="pct"/>
          </w:tcPr>
          <w:p w14:paraId="6593BE97" w14:textId="77777777" w:rsidR="00F53279" w:rsidRPr="00F53279" w:rsidRDefault="00F53279" w:rsidP="00F53279">
            <w:pPr>
              <w:rPr>
                <w:rFonts w:ascii="Times New Roman" w:eastAsia="Calibri" w:hAnsi="Times New Roman" w:cs="Times New Roman"/>
                <w:b/>
                <w:sz w:val="24"/>
                <w:szCs w:val="24"/>
              </w:rPr>
            </w:pPr>
            <w:r w:rsidRPr="00F53279">
              <w:rPr>
                <w:rFonts w:ascii="Times New Roman" w:eastAsia="Calibri" w:hAnsi="Times New Roman" w:cs="Times New Roman"/>
                <w:sz w:val="24"/>
                <w:szCs w:val="24"/>
              </w:rPr>
              <w:t>11.</w:t>
            </w:r>
            <w:r w:rsidRPr="00F53279">
              <w:rPr>
                <w:rFonts w:ascii="Times New Roman" w:eastAsia="Calibri" w:hAnsi="Times New Roman" w:cs="Times New Roman"/>
                <w:b/>
                <w:sz w:val="24"/>
                <w:szCs w:val="24"/>
              </w:rPr>
              <w:t xml:space="preserve"> </w:t>
            </w:r>
            <w:r w:rsidRPr="00F53279">
              <w:rPr>
                <w:rFonts w:ascii="Times New Roman" w:eastAsia="Calibri" w:hAnsi="Times New Roman" w:cs="Times New Roman"/>
                <w:sz w:val="24"/>
                <w:szCs w:val="24"/>
              </w:rPr>
              <w:t xml:space="preserve">Переходные процессы в электрических цепях. </w:t>
            </w:r>
            <w:r w:rsidRPr="00F53279">
              <w:rPr>
                <w:rFonts w:ascii="Times New Roman" w:eastAsia="Calibri" w:hAnsi="Times New Roman" w:cs="Times New Roman"/>
                <w:bCs/>
                <w:sz w:val="24"/>
                <w:szCs w:val="24"/>
              </w:rPr>
              <w:t>Процесс заряда и разряда конденсатора.</w:t>
            </w:r>
            <w:r w:rsidRPr="00F53279">
              <w:rPr>
                <w:rFonts w:ascii="Times New Roman" w:eastAsia="Calibri" w:hAnsi="Times New Roman" w:cs="Times New Roman"/>
                <w:b/>
                <w:sz w:val="24"/>
                <w:szCs w:val="24"/>
              </w:rPr>
              <w:t xml:space="preserve"> </w:t>
            </w:r>
          </w:p>
        </w:tc>
        <w:tc>
          <w:tcPr>
            <w:tcW w:w="0" w:type="auto"/>
            <w:vMerge/>
            <w:vAlign w:val="center"/>
          </w:tcPr>
          <w:p w14:paraId="70038749" w14:textId="77777777" w:rsidR="00F53279" w:rsidRPr="00F53279" w:rsidRDefault="00F53279" w:rsidP="00F53279">
            <w:pPr>
              <w:rPr>
                <w:rFonts w:ascii="Times New Roman" w:eastAsia="Calibri" w:hAnsi="Times New Roman" w:cs="Times New Roman"/>
                <w:b/>
                <w:bCs/>
                <w:sz w:val="24"/>
                <w:szCs w:val="24"/>
              </w:rPr>
            </w:pPr>
          </w:p>
        </w:tc>
        <w:tc>
          <w:tcPr>
            <w:tcW w:w="0" w:type="auto"/>
            <w:vMerge/>
            <w:vAlign w:val="center"/>
          </w:tcPr>
          <w:p w14:paraId="5269F2F4" w14:textId="77777777" w:rsidR="00F53279" w:rsidRPr="00F53279" w:rsidRDefault="00F53279" w:rsidP="00F53279">
            <w:pPr>
              <w:rPr>
                <w:rFonts w:ascii="Times New Roman" w:eastAsia="Calibri" w:hAnsi="Times New Roman" w:cs="Times New Roman"/>
                <w:sz w:val="24"/>
                <w:szCs w:val="24"/>
              </w:rPr>
            </w:pPr>
          </w:p>
        </w:tc>
      </w:tr>
      <w:tr w:rsidR="00F53279" w:rsidRPr="00F53279" w14:paraId="5820A10D" w14:textId="77777777" w:rsidTr="00AD5821">
        <w:trPr>
          <w:trHeight w:val="15"/>
        </w:trPr>
        <w:tc>
          <w:tcPr>
            <w:tcW w:w="0" w:type="auto"/>
            <w:vMerge/>
            <w:vAlign w:val="center"/>
          </w:tcPr>
          <w:p w14:paraId="4FC120A9" w14:textId="77777777" w:rsidR="00F53279" w:rsidRPr="00F53279" w:rsidRDefault="00F53279" w:rsidP="00F53279">
            <w:pPr>
              <w:rPr>
                <w:rFonts w:ascii="Times New Roman" w:eastAsia="Calibri" w:hAnsi="Times New Roman" w:cs="Times New Roman"/>
                <w:bCs/>
                <w:sz w:val="24"/>
                <w:szCs w:val="24"/>
              </w:rPr>
            </w:pPr>
          </w:p>
        </w:tc>
        <w:tc>
          <w:tcPr>
            <w:tcW w:w="2949" w:type="pct"/>
          </w:tcPr>
          <w:p w14:paraId="3F0EDA45" w14:textId="77777777" w:rsidR="00F53279" w:rsidRPr="00F53279" w:rsidRDefault="00F53279" w:rsidP="00F53279">
            <w:pP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В том числе практических и лабораторных занятий</w:t>
            </w:r>
          </w:p>
        </w:tc>
        <w:tc>
          <w:tcPr>
            <w:tcW w:w="0" w:type="auto"/>
            <w:vAlign w:val="center"/>
          </w:tcPr>
          <w:p w14:paraId="37D871F8" w14:textId="77777777" w:rsidR="00F53279" w:rsidRPr="00F53279" w:rsidRDefault="00F53279" w:rsidP="00F53279">
            <w:pPr>
              <w:jc w:val="cente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2/2</w:t>
            </w:r>
          </w:p>
        </w:tc>
        <w:tc>
          <w:tcPr>
            <w:tcW w:w="0" w:type="auto"/>
            <w:vAlign w:val="center"/>
          </w:tcPr>
          <w:p w14:paraId="0598F5F6" w14:textId="77777777" w:rsidR="00F53279" w:rsidRPr="00F53279" w:rsidRDefault="00F53279" w:rsidP="00F53279">
            <w:pPr>
              <w:rPr>
                <w:rFonts w:ascii="Times New Roman" w:eastAsia="Calibri" w:hAnsi="Times New Roman" w:cs="Times New Roman"/>
                <w:sz w:val="24"/>
                <w:szCs w:val="24"/>
              </w:rPr>
            </w:pPr>
          </w:p>
        </w:tc>
      </w:tr>
      <w:tr w:rsidR="00F53279" w:rsidRPr="00F53279" w14:paraId="4084A822" w14:textId="77777777" w:rsidTr="00AD5821">
        <w:trPr>
          <w:trHeight w:val="210"/>
        </w:trPr>
        <w:tc>
          <w:tcPr>
            <w:tcW w:w="0" w:type="auto"/>
            <w:vMerge/>
            <w:vAlign w:val="center"/>
          </w:tcPr>
          <w:p w14:paraId="76CF62E2" w14:textId="77777777" w:rsidR="00F53279" w:rsidRPr="00F53279" w:rsidRDefault="00F53279" w:rsidP="00F53279">
            <w:pPr>
              <w:rPr>
                <w:rFonts w:ascii="Times New Roman" w:eastAsia="Calibri" w:hAnsi="Times New Roman" w:cs="Times New Roman"/>
                <w:bCs/>
                <w:sz w:val="24"/>
                <w:szCs w:val="24"/>
              </w:rPr>
            </w:pPr>
          </w:p>
        </w:tc>
        <w:tc>
          <w:tcPr>
            <w:tcW w:w="2949" w:type="pct"/>
          </w:tcPr>
          <w:p w14:paraId="0D117F47" w14:textId="77777777" w:rsidR="00F53279" w:rsidRPr="00F53279" w:rsidRDefault="00F53279" w:rsidP="00F53279">
            <w:pP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1.Лабораторная работа</w:t>
            </w:r>
            <w:r w:rsidRPr="00F53279">
              <w:rPr>
                <w:rFonts w:ascii="Times New Roman" w:eastAsia="Calibri" w:hAnsi="Times New Roman" w:cs="Times New Roman"/>
                <w:color w:val="000000"/>
                <w:sz w:val="24"/>
                <w:szCs w:val="24"/>
              </w:rPr>
              <w:t>(Практическая подготовка.)</w:t>
            </w:r>
          </w:p>
        </w:tc>
        <w:tc>
          <w:tcPr>
            <w:tcW w:w="0" w:type="auto"/>
            <w:vMerge w:val="restart"/>
            <w:vAlign w:val="center"/>
          </w:tcPr>
          <w:p w14:paraId="734C6DFA" w14:textId="77777777" w:rsidR="00F53279" w:rsidRPr="00F53279" w:rsidRDefault="00F53279" w:rsidP="00F53279">
            <w:pPr>
              <w:jc w:val="cente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2</w:t>
            </w:r>
          </w:p>
        </w:tc>
        <w:tc>
          <w:tcPr>
            <w:tcW w:w="0" w:type="auto"/>
            <w:vMerge w:val="restart"/>
            <w:vAlign w:val="center"/>
          </w:tcPr>
          <w:p w14:paraId="56240FF2" w14:textId="77777777" w:rsidR="00F53279" w:rsidRPr="00F53279" w:rsidRDefault="00F53279" w:rsidP="00F53279">
            <w:pPr>
              <w:rPr>
                <w:rFonts w:ascii="Times New Roman" w:eastAsia="Calibri" w:hAnsi="Times New Roman" w:cs="Times New Roman"/>
                <w:sz w:val="24"/>
                <w:szCs w:val="24"/>
              </w:rPr>
            </w:pPr>
          </w:p>
        </w:tc>
      </w:tr>
      <w:tr w:rsidR="00F53279" w:rsidRPr="00F53279" w14:paraId="13333E7E" w14:textId="77777777" w:rsidTr="00AD5821">
        <w:tc>
          <w:tcPr>
            <w:tcW w:w="0" w:type="auto"/>
            <w:vMerge/>
            <w:vAlign w:val="center"/>
          </w:tcPr>
          <w:p w14:paraId="3C32E570" w14:textId="77777777" w:rsidR="00F53279" w:rsidRPr="00F53279" w:rsidRDefault="00F53279" w:rsidP="00F53279">
            <w:pPr>
              <w:rPr>
                <w:rFonts w:ascii="Times New Roman" w:eastAsia="Calibri" w:hAnsi="Times New Roman" w:cs="Times New Roman"/>
                <w:bCs/>
                <w:sz w:val="24"/>
                <w:szCs w:val="24"/>
              </w:rPr>
            </w:pPr>
          </w:p>
        </w:tc>
        <w:tc>
          <w:tcPr>
            <w:tcW w:w="2949" w:type="pct"/>
          </w:tcPr>
          <w:p w14:paraId="0798BF4D" w14:textId="77777777" w:rsidR="00F53279" w:rsidRPr="00F53279" w:rsidRDefault="00F53279" w:rsidP="00F53279">
            <w:pPr>
              <w:rPr>
                <w:rFonts w:ascii="Times New Roman" w:eastAsia="Calibri" w:hAnsi="Times New Roman" w:cs="Times New Roman"/>
                <w:sz w:val="24"/>
                <w:szCs w:val="24"/>
              </w:rPr>
            </w:pPr>
            <w:r w:rsidRPr="00F53279">
              <w:rPr>
                <w:rFonts w:ascii="Times New Roman" w:eastAsia="Calibri" w:hAnsi="Times New Roman" w:cs="Times New Roman"/>
                <w:sz w:val="24"/>
                <w:szCs w:val="24"/>
              </w:rPr>
              <w:t>Исследование трехфазной цепи  при соединениии фаз приемника звездой</w:t>
            </w:r>
          </w:p>
        </w:tc>
        <w:tc>
          <w:tcPr>
            <w:tcW w:w="0" w:type="auto"/>
            <w:vMerge/>
            <w:vAlign w:val="center"/>
          </w:tcPr>
          <w:p w14:paraId="09EF96A3" w14:textId="77777777" w:rsidR="00F53279" w:rsidRPr="00F53279" w:rsidRDefault="00F53279" w:rsidP="00F53279">
            <w:pPr>
              <w:rPr>
                <w:rFonts w:ascii="Times New Roman" w:eastAsia="Calibri" w:hAnsi="Times New Roman" w:cs="Times New Roman"/>
                <w:b/>
                <w:bCs/>
                <w:sz w:val="24"/>
                <w:szCs w:val="24"/>
              </w:rPr>
            </w:pPr>
          </w:p>
        </w:tc>
        <w:tc>
          <w:tcPr>
            <w:tcW w:w="0" w:type="auto"/>
            <w:vMerge/>
            <w:vAlign w:val="center"/>
          </w:tcPr>
          <w:p w14:paraId="47729E64" w14:textId="77777777" w:rsidR="00F53279" w:rsidRPr="00F53279" w:rsidRDefault="00F53279" w:rsidP="00F53279">
            <w:pPr>
              <w:rPr>
                <w:rFonts w:ascii="Times New Roman" w:eastAsia="Calibri" w:hAnsi="Times New Roman" w:cs="Times New Roman"/>
                <w:sz w:val="24"/>
                <w:szCs w:val="24"/>
              </w:rPr>
            </w:pPr>
          </w:p>
        </w:tc>
      </w:tr>
      <w:tr w:rsidR="00F53279" w:rsidRPr="00F53279" w14:paraId="589656E9" w14:textId="77777777" w:rsidTr="00AD5821">
        <w:trPr>
          <w:trHeight w:val="150"/>
        </w:trPr>
        <w:tc>
          <w:tcPr>
            <w:tcW w:w="0" w:type="auto"/>
            <w:vMerge/>
            <w:vAlign w:val="center"/>
          </w:tcPr>
          <w:p w14:paraId="2FF12B49" w14:textId="77777777" w:rsidR="00F53279" w:rsidRPr="00F53279" w:rsidRDefault="00F53279" w:rsidP="00F53279">
            <w:pPr>
              <w:rPr>
                <w:rFonts w:ascii="Times New Roman" w:eastAsia="Calibri" w:hAnsi="Times New Roman" w:cs="Times New Roman"/>
                <w:bCs/>
                <w:sz w:val="24"/>
                <w:szCs w:val="24"/>
              </w:rPr>
            </w:pPr>
          </w:p>
        </w:tc>
        <w:tc>
          <w:tcPr>
            <w:tcW w:w="2949" w:type="pct"/>
          </w:tcPr>
          <w:p w14:paraId="52165C3F" w14:textId="77777777" w:rsidR="00F53279" w:rsidRPr="00F53279" w:rsidRDefault="00F53279" w:rsidP="00F53279">
            <w:pP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Самостоятельная работа обучающихся : Решение задач по теме  «</w:t>
            </w:r>
            <w:r w:rsidRPr="00F53279">
              <w:rPr>
                <w:rFonts w:ascii="Times New Roman" w:eastAsia="Calibri" w:hAnsi="Times New Roman" w:cs="Times New Roman"/>
                <w:sz w:val="24"/>
                <w:szCs w:val="24"/>
              </w:rPr>
              <w:t>Электрические цепи переменного тока»</w:t>
            </w:r>
          </w:p>
        </w:tc>
        <w:tc>
          <w:tcPr>
            <w:tcW w:w="584" w:type="pct"/>
            <w:vAlign w:val="center"/>
          </w:tcPr>
          <w:p w14:paraId="3EDDB6BA" w14:textId="77777777" w:rsidR="00F53279" w:rsidRPr="00F53279" w:rsidRDefault="00F53279" w:rsidP="00F53279">
            <w:pPr>
              <w:jc w:val="cente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4</w:t>
            </w:r>
          </w:p>
        </w:tc>
        <w:tc>
          <w:tcPr>
            <w:tcW w:w="0" w:type="auto"/>
            <w:vMerge/>
            <w:vAlign w:val="center"/>
          </w:tcPr>
          <w:p w14:paraId="5AB7CF3E" w14:textId="77777777" w:rsidR="00F53279" w:rsidRPr="00F53279" w:rsidRDefault="00F53279" w:rsidP="00F53279">
            <w:pPr>
              <w:rPr>
                <w:rFonts w:ascii="Times New Roman" w:eastAsia="Calibri" w:hAnsi="Times New Roman" w:cs="Times New Roman"/>
                <w:sz w:val="24"/>
                <w:szCs w:val="24"/>
              </w:rPr>
            </w:pPr>
          </w:p>
        </w:tc>
      </w:tr>
      <w:tr w:rsidR="00F53279" w:rsidRPr="00F53279" w14:paraId="1A93006A" w14:textId="77777777" w:rsidTr="00AD5821">
        <w:trPr>
          <w:trHeight w:val="259"/>
        </w:trPr>
        <w:tc>
          <w:tcPr>
            <w:tcW w:w="3766" w:type="pct"/>
            <w:gridSpan w:val="2"/>
          </w:tcPr>
          <w:p w14:paraId="1A911D3C" w14:textId="77777777" w:rsidR="00F53279" w:rsidRPr="00F53279" w:rsidRDefault="00F53279" w:rsidP="00F53279">
            <w:pPr>
              <w:rPr>
                <w:rFonts w:ascii="Times New Roman" w:eastAsia="Calibri" w:hAnsi="Times New Roman" w:cs="Times New Roman"/>
                <w:color w:val="000000"/>
                <w:sz w:val="24"/>
                <w:szCs w:val="24"/>
              </w:rPr>
            </w:pPr>
            <w:r w:rsidRPr="00F53279">
              <w:rPr>
                <w:rFonts w:ascii="Times New Roman" w:eastAsia="Calibri" w:hAnsi="Times New Roman" w:cs="Times New Roman"/>
                <w:color w:val="000000"/>
                <w:sz w:val="24"/>
                <w:szCs w:val="24"/>
              </w:rPr>
              <w:lastRenderedPageBreak/>
              <w:t>Раздел 2. Электрические измерения</w:t>
            </w:r>
          </w:p>
        </w:tc>
        <w:tc>
          <w:tcPr>
            <w:tcW w:w="584" w:type="pct"/>
            <w:vAlign w:val="center"/>
          </w:tcPr>
          <w:p w14:paraId="4C1B528D" w14:textId="77777777" w:rsidR="00F53279" w:rsidRPr="00F53279" w:rsidRDefault="00F53279" w:rsidP="00F53279">
            <w:pPr>
              <w:jc w:val="center"/>
              <w:rPr>
                <w:rFonts w:ascii="Times New Roman" w:eastAsia="Calibri" w:hAnsi="Times New Roman" w:cs="Times New Roman"/>
                <w:b/>
                <w:sz w:val="24"/>
                <w:szCs w:val="24"/>
              </w:rPr>
            </w:pPr>
            <w:r w:rsidRPr="00F53279">
              <w:rPr>
                <w:rFonts w:ascii="Times New Roman" w:eastAsia="Calibri" w:hAnsi="Times New Roman" w:cs="Times New Roman"/>
                <w:b/>
                <w:sz w:val="24"/>
                <w:szCs w:val="24"/>
              </w:rPr>
              <w:t>16/2</w:t>
            </w:r>
          </w:p>
        </w:tc>
        <w:tc>
          <w:tcPr>
            <w:tcW w:w="0" w:type="auto"/>
            <w:vAlign w:val="center"/>
          </w:tcPr>
          <w:p w14:paraId="4F3AB733" w14:textId="77777777" w:rsidR="00F53279" w:rsidRPr="00F53279" w:rsidRDefault="00F53279" w:rsidP="00F53279">
            <w:pPr>
              <w:rPr>
                <w:rFonts w:ascii="Times New Roman" w:eastAsia="Calibri" w:hAnsi="Times New Roman" w:cs="Times New Roman"/>
                <w:sz w:val="24"/>
                <w:szCs w:val="24"/>
              </w:rPr>
            </w:pPr>
          </w:p>
        </w:tc>
      </w:tr>
      <w:tr w:rsidR="00F53279" w:rsidRPr="00F53279" w14:paraId="563E50F1" w14:textId="77777777" w:rsidTr="00AD5821">
        <w:trPr>
          <w:trHeight w:val="1128"/>
        </w:trPr>
        <w:tc>
          <w:tcPr>
            <w:tcW w:w="817" w:type="pct"/>
            <w:vMerge w:val="restart"/>
          </w:tcPr>
          <w:p w14:paraId="148390AB" w14:textId="77777777" w:rsidR="00F53279" w:rsidRPr="00F53279" w:rsidRDefault="00F53279" w:rsidP="00F53279">
            <w:pP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Тема 2.1</w:t>
            </w:r>
          </w:p>
          <w:p w14:paraId="16519F67" w14:textId="77777777" w:rsidR="00F53279" w:rsidRPr="00F53279" w:rsidRDefault="00F53279" w:rsidP="00F53279">
            <w:pPr>
              <w:rPr>
                <w:rFonts w:ascii="Times New Roman" w:eastAsia="Calibri" w:hAnsi="Times New Roman" w:cs="Times New Roman"/>
                <w:bCs/>
                <w:sz w:val="24"/>
                <w:szCs w:val="24"/>
              </w:rPr>
            </w:pPr>
            <w:r w:rsidRPr="00F53279">
              <w:rPr>
                <w:rFonts w:ascii="Times New Roman" w:eastAsia="Calibri" w:hAnsi="Times New Roman" w:cs="Times New Roman"/>
                <w:color w:val="000000"/>
                <w:sz w:val="24"/>
                <w:szCs w:val="24"/>
              </w:rPr>
              <w:t>Основные виды и методы измерений и классификация</w:t>
            </w:r>
          </w:p>
        </w:tc>
        <w:tc>
          <w:tcPr>
            <w:tcW w:w="2949" w:type="pct"/>
          </w:tcPr>
          <w:p w14:paraId="545CFD7F" w14:textId="77777777" w:rsidR="00F53279" w:rsidRPr="00F53279" w:rsidRDefault="00F53279" w:rsidP="00F53279">
            <w:pP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 xml:space="preserve">Содержание учебного материала </w:t>
            </w:r>
          </w:p>
        </w:tc>
        <w:tc>
          <w:tcPr>
            <w:tcW w:w="584" w:type="pct"/>
            <w:vAlign w:val="center"/>
          </w:tcPr>
          <w:p w14:paraId="0E75CB21" w14:textId="77777777" w:rsidR="00F53279" w:rsidRPr="00F53279" w:rsidRDefault="00F53279" w:rsidP="00F53279">
            <w:pPr>
              <w:jc w:val="cente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4</w:t>
            </w:r>
          </w:p>
        </w:tc>
        <w:tc>
          <w:tcPr>
            <w:tcW w:w="650" w:type="pct"/>
            <w:vMerge w:val="restart"/>
          </w:tcPr>
          <w:p w14:paraId="57FE6A3B" w14:textId="77777777" w:rsidR="00F53279" w:rsidRPr="00F53279" w:rsidRDefault="00F53279" w:rsidP="00F53279">
            <w:pPr>
              <w:rPr>
                <w:rFonts w:ascii="Times New Roman" w:eastAsia="Calibri" w:hAnsi="Times New Roman" w:cs="Times New Roman"/>
                <w:sz w:val="24"/>
                <w:szCs w:val="24"/>
              </w:rPr>
            </w:pPr>
            <w:r w:rsidRPr="00F53279">
              <w:rPr>
                <w:rFonts w:ascii="Times New Roman" w:eastAsia="Calibri" w:hAnsi="Times New Roman" w:cs="Times New Roman"/>
                <w:sz w:val="24"/>
                <w:szCs w:val="24"/>
              </w:rPr>
              <w:t xml:space="preserve">ОК 1, ОК 2, ОК5, ОК 9, ПК 1.1, ПК 1.2, ПК 1.3 ,ПК 3.1, ПК 3.2 ПК4.1, ПК 4.2, </w:t>
            </w:r>
          </w:p>
        </w:tc>
      </w:tr>
      <w:tr w:rsidR="00F53279" w:rsidRPr="00F53279" w14:paraId="71062765" w14:textId="77777777" w:rsidTr="00AD5821">
        <w:trPr>
          <w:trHeight w:val="1335"/>
        </w:trPr>
        <w:tc>
          <w:tcPr>
            <w:tcW w:w="0" w:type="auto"/>
            <w:vMerge/>
            <w:vAlign w:val="center"/>
          </w:tcPr>
          <w:p w14:paraId="2FB422E4" w14:textId="77777777" w:rsidR="00F53279" w:rsidRPr="00F53279" w:rsidRDefault="00F53279" w:rsidP="00F53279">
            <w:pPr>
              <w:rPr>
                <w:rFonts w:ascii="Times New Roman" w:eastAsia="Calibri" w:hAnsi="Times New Roman" w:cs="Times New Roman"/>
                <w:bCs/>
                <w:sz w:val="24"/>
                <w:szCs w:val="24"/>
              </w:rPr>
            </w:pPr>
          </w:p>
        </w:tc>
        <w:tc>
          <w:tcPr>
            <w:tcW w:w="2949" w:type="pct"/>
          </w:tcPr>
          <w:p w14:paraId="2CAB498A" w14:textId="77777777" w:rsidR="00F53279" w:rsidRPr="00F53279" w:rsidRDefault="00F53279" w:rsidP="00F53279">
            <w:pPr>
              <w:rPr>
                <w:rFonts w:ascii="Times New Roman" w:eastAsia="Calibri" w:hAnsi="Times New Roman" w:cs="Times New Roman"/>
                <w:color w:val="000000"/>
                <w:sz w:val="24"/>
                <w:szCs w:val="24"/>
              </w:rPr>
            </w:pPr>
            <w:r w:rsidRPr="00F53279">
              <w:rPr>
                <w:rFonts w:ascii="Times New Roman" w:eastAsia="Calibri" w:hAnsi="Times New Roman" w:cs="Times New Roman"/>
                <w:b/>
                <w:sz w:val="24"/>
                <w:szCs w:val="24"/>
              </w:rPr>
              <w:t>1.</w:t>
            </w:r>
            <w:r w:rsidRPr="00F53279">
              <w:rPr>
                <w:rFonts w:ascii="Times New Roman" w:eastAsia="Calibri" w:hAnsi="Times New Roman" w:cs="Times New Roman"/>
                <w:sz w:val="24"/>
                <w:szCs w:val="24"/>
              </w:rPr>
              <w:t xml:space="preserve"> </w:t>
            </w:r>
            <w:r w:rsidRPr="00F53279">
              <w:rPr>
                <w:rFonts w:ascii="Times New Roman" w:eastAsia="Calibri" w:hAnsi="Times New Roman" w:cs="Times New Roman"/>
                <w:color w:val="000000"/>
                <w:sz w:val="24"/>
                <w:szCs w:val="24"/>
              </w:rPr>
              <w:t>Измерение. Единицы физических величин.. Средства измерения электрических величин. Характеристики электроизмерительных приборов.</w:t>
            </w:r>
          </w:p>
          <w:p w14:paraId="4230FC43" w14:textId="77777777" w:rsidR="00F53279" w:rsidRPr="00F53279" w:rsidRDefault="00F53279" w:rsidP="00F53279">
            <w:pPr>
              <w:rPr>
                <w:rFonts w:ascii="Times New Roman" w:eastAsia="Calibri" w:hAnsi="Times New Roman" w:cs="Times New Roman"/>
                <w:b/>
                <w:bCs/>
                <w:sz w:val="24"/>
                <w:szCs w:val="24"/>
              </w:rPr>
            </w:pPr>
            <w:r w:rsidRPr="00F53279">
              <w:rPr>
                <w:rFonts w:ascii="Times New Roman" w:eastAsia="Calibri" w:hAnsi="Times New Roman" w:cs="Times New Roman"/>
                <w:bCs/>
                <w:sz w:val="24"/>
                <w:szCs w:val="24"/>
              </w:rPr>
              <w:t>2.</w:t>
            </w:r>
            <w:r w:rsidRPr="00F53279">
              <w:rPr>
                <w:rFonts w:ascii="Times New Roman" w:eastAsia="Calibri" w:hAnsi="Times New Roman" w:cs="Times New Roman"/>
                <w:color w:val="000000"/>
                <w:sz w:val="24"/>
                <w:szCs w:val="24"/>
              </w:rPr>
              <w:t xml:space="preserve"> Классификация электроизмерительных приборов Определения назначения измерительного прибора по условному обозначению на электрических схемах и расшифровка их по условному обозначению на шкалах приборов. </w:t>
            </w:r>
          </w:p>
        </w:tc>
        <w:tc>
          <w:tcPr>
            <w:tcW w:w="584" w:type="pct"/>
            <w:vAlign w:val="center"/>
          </w:tcPr>
          <w:p w14:paraId="6C4A7AF7" w14:textId="77777777" w:rsidR="00F53279" w:rsidRPr="00F53279" w:rsidRDefault="00F53279" w:rsidP="00F53279">
            <w:pPr>
              <w:jc w:val="center"/>
              <w:rPr>
                <w:rFonts w:ascii="Times New Roman" w:eastAsia="Calibri" w:hAnsi="Times New Roman" w:cs="Times New Roman"/>
                <w:bCs/>
                <w:sz w:val="24"/>
                <w:szCs w:val="24"/>
              </w:rPr>
            </w:pPr>
            <w:r w:rsidRPr="00F53279">
              <w:rPr>
                <w:rFonts w:ascii="Times New Roman" w:eastAsia="Calibri" w:hAnsi="Times New Roman" w:cs="Times New Roman"/>
                <w:bCs/>
                <w:sz w:val="24"/>
                <w:szCs w:val="24"/>
              </w:rPr>
              <w:t>4</w:t>
            </w:r>
          </w:p>
        </w:tc>
        <w:tc>
          <w:tcPr>
            <w:tcW w:w="0" w:type="auto"/>
            <w:vMerge/>
            <w:vAlign w:val="center"/>
          </w:tcPr>
          <w:p w14:paraId="005C53C4" w14:textId="77777777" w:rsidR="00F53279" w:rsidRPr="00F53279" w:rsidRDefault="00F53279" w:rsidP="00F53279">
            <w:pPr>
              <w:rPr>
                <w:rFonts w:ascii="Times New Roman" w:eastAsia="Calibri" w:hAnsi="Times New Roman" w:cs="Times New Roman"/>
                <w:sz w:val="24"/>
                <w:szCs w:val="24"/>
              </w:rPr>
            </w:pPr>
          </w:p>
        </w:tc>
      </w:tr>
      <w:tr w:rsidR="00F53279" w:rsidRPr="00F53279" w14:paraId="6C8392B6" w14:textId="77777777" w:rsidTr="00AD5821">
        <w:trPr>
          <w:trHeight w:val="135"/>
        </w:trPr>
        <w:tc>
          <w:tcPr>
            <w:tcW w:w="0" w:type="auto"/>
            <w:vMerge/>
            <w:vAlign w:val="center"/>
          </w:tcPr>
          <w:p w14:paraId="14223971" w14:textId="77777777" w:rsidR="00F53279" w:rsidRPr="00F53279" w:rsidRDefault="00F53279" w:rsidP="00F53279">
            <w:pPr>
              <w:rPr>
                <w:rFonts w:ascii="Times New Roman" w:eastAsia="Calibri" w:hAnsi="Times New Roman" w:cs="Times New Roman"/>
                <w:bCs/>
                <w:sz w:val="24"/>
                <w:szCs w:val="24"/>
              </w:rPr>
            </w:pPr>
          </w:p>
        </w:tc>
        <w:tc>
          <w:tcPr>
            <w:tcW w:w="2949" w:type="pct"/>
          </w:tcPr>
          <w:p w14:paraId="00026D8F" w14:textId="77777777" w:rsidR="00F53279" w:rsidRPr="00F53279" w:rsidRDefault="00F53279" w:rsidP="00F53279">
            <w:pPr>
              <w:rPr>
                <w:rFonts w:ascii="Times New Roman" w:eastAsia="Calibri" w:hAnsi="Times New Roman" w:cs="Times New Roman"/>
                <w:b/>
                <w:sz w:val="24"/>
                <w:szCs w:val="24"/>
              </w:rPr>
            </w:pPr>
            <w:r w:rsidRPr="00F53279">
              <w:rPr>
                <w:rFonts w:ascii="Times New Roman" w:eastAsia="Calibri" w:hAnsi="Times New Roman" w:cs="Times New Roman"/>
                <w:b/>
                <w:bCs/>
                <w:sz w:val="24"/>
                <w:szCs w:val="24"/>
              </w:rPr>
              <w:t>В том числе практических и лабораторных занятий</w:t>
            </w:r>
          </w:p>
        </w:tc>
        <w:tc>
          <w:tcPr>
            <w:tcW w:w="584" w:type="pct"/>
            <w:vAlign w:val="center"/>
          </w:tcPr>
          <w:p w14:paraId="7831C1B1" w14:textId="77777777" w:rsidR="00F53279" w:rsidRPr="00F53279" w:rsidRDefault="00F53279" w:rsidP="00F53279">
            <w:pPr>
              <w:jc w:val="cente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w:t>
            </w:r>
          </w:p>
        </w:tc>
        <w:tc>
          <w:tcPr>
            <w:tcW w:w="0" w:type="auto"/>
            <w:vMerge/>
            <w:vAlign w:val="center"/>
          </w:tcPr>
          <w:p w14:paraId="27E08CBA" w14:textId="77777777" w:rsidR="00F53279" w:rsidRPr="00F53279" w:rsidRDefault="00F53279" w:rsidP="00F53279">
            <w:pPr>
              <w:rPr>
                <w:rFonts w:ascii="Times New Roman" w:eastAsia="Calibri" w:hAnsi="Times New Roman" w:cs="Times New Roman"/>
                <w:sz w:val="24"/>
                <w:szCs w:val="24"/>
              </w:rPr>
            </w:pPr>
          </w:p>
        </w:tc>
      </w:tr>
      <w:tr w:rsidR="00F53279" w:rsidRPr="00F53279" w14:paraId="037B9AFD" w14:textId="77777777" w:rsidTr="00AD5821">
        <w:trPr>
          <w:trHeight w:val="150"/>
        </w:trPr>
        <w:tc>
          <w:tcPr>
            <w:tcW w:w="0" w:type="auto"/>
            <w:vMerge/>
            <w:vAlign w:val="center"/>
          </w:tcPr>
          <w:p w14:paraId="0EA0337A" w14:textId="77777777" w:rsidR="00F53279" w:rsidRPr="00F53279" w:rsidRDefault="00F53279" w:rsidP="00F53279">
            <w:pPr>
              <w:rPr>
                <w:rFonts w:ascii="Times New Roman" w:eastAsia="Calibri" w:hAnsi="Times New Roman" w:cs="Times New Roman"/>
                <w:bCs/>
                <w:sz w:val="24"/>
                <w:szCs w:val="24"/>
              </w:rPr>
            </w:pPr>
          </w:p>
        </w:tc>
        <w:tc>
          <w:tcPr>
            <w:tcW w:w="2949" w:type="pct"/>
          </w:tcPr>
          <w:p w14:paraId="32E37D67" w14:textId="77777777" w:rsidR="00F53279" w:rsidRPr="00F53279" w:rsidRDefault="00F53279" w:rsidP="00F53279">
            <w:pPr>
              <w:rPr>
                <w:rFonts w:ascii="Times New Roman" w:eastAsia="Calibri" w:hAnsi="Times New Roman" w:cs="Times New Roman"/>
                <w:b/>
                <w:sz w:val="24"/>
                <w:szCs w:val="24"/>
              </w:rPr>
            </w:pPr>
            <w:r w:rsidRPr="00F53279">
              <w:rPr>
                <w:rFonts w:ascii="Times New Roman" w:eastAsia="Calibri" w:hAnsi="Times New Roman" w:cs="Times New Roman"/>
                <w:b/>
                <w:bCs/>
                <w:sz w:val="24"/>
                <w:szCs w:val="24"/>
              </w:rPr>
              <w:t>Самостоятельная работа обучающихся</w:t>
            </w:r>
          </w:p>
        </w:tc>
        <w:tc>
          <w:tcPr>
            <w:tcW w:w="584" w:type="pct"/>
            <w:vAlign w:val="center"/>
          </w:tcPr>
          <w:p w14:paraId="5C4EA717" w14:textId="77777777" w:rsidR="00F53279" w:rsidRPr="00F53279" w:rsidRDefault="00F53279" w:rsidP="00F53279">
            <w:pPr>
              <w:jc w:val="cente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w:t>
            </w:r>
          </w:p>
        </w:tc>
        <w:tc>
          <w:tcPr>
            <w:tcW w:w="0" w:type="auto"/>
            <w:vMerge/>
            <w:vAlign w:val="center"/>
          </w:tcPr>
          <w:p w14:paraId="506D12EB" w14:textId="77777777" w:rsidR="00F53279" w:rsidRPr="00F53279" w:rsidRDefault="00F53279" w:rsidP="00F53279">
            <w:pPr>
              <w:rPr>
                <w:rFonts w:ascii="Times New Roman" w:eastAsia="Calibri" w:hAnsi="Times New Roman" w:cs="Times New Roman"/>
                <w:sz w:val="24"/>
                <w:szCs w:val="24"/>
              </w:rPr>
            </w:pPr>
          </w:p>
        </w:tc>
      </w:tr>
      <w:tr w:rsidR="00F53279" w:rsidRPr="00F53279" w14:paraId="4C1D305A" w14:textId="77777777" w:rsidTr="00AD5821">
        <w:trPr>
          <w:trHeight w:val="295"/>
        </w:trPr>
        <w:tc>
          <w:tcPr>
            <w:tcW w:w="0" w:type="auto"/>
            <w:vMerge w:val="restart"/>
          </w:tcPr>
          <w:p w14:paraId="37F598AE" w14:textId="77777777" w:rsidR="00F53279" w:rsidRPr="00F53279" w:rsidRDefault="00F53279" w:rsidP="00F53279">
            <w:pPr>
              <w:rPr>
                <w:rFonts w:ascii="Times New Roman" w:eastAsia="Calibri" w:hAnsi="Times New Roman" w:cs="Times New Roman"/>
                <w:color w:val="000000"/>
                <w:sz w:val="24"/>
                <w:szCs w:val="24"/>
              </w:rPr>
            </w:pPr>
            <w:r w:rsidRPr="00F53279">
              <w:rPr>
                <w:rFonts w:ascii="Times New Roman" w:eastAsia="Calibri" w:hAnsi="Times New Roman" w:cs="Times New Roman"/>
                <w:color w:val="000000"/>
                <w:sz w:val="24"/>
                <w:szCs w:val="24"/>
              </w:rPr>
              <w:t>Тема 2.2</w:t>
            </w:r>
          </w:p>
          <w:p w14:paraId="63EF0A99" w14:textId="77777777" w:rsidR="00F53279" w:rsidRPr="00F53279" w:rsidRDefault="00F53279" w:rsidP="00F53279">
            <w:pPr>
              <w:rPr>
                <w:rFonts w:ascii="Times New Roman" w:eastAsia="Calibri" w:hAnsi="Times New Roman" w:cs="Times New Roman"/>
                <w:color w:val="000000"/>
                <w:sz w:val="24"/>
                <w:szCs w:val="24"/>
              </w:rPr>
            </w:pPr>
            <w:r w:rsidRPr="00F53279">
              <w:rPr>
                <w:rFonts w:ascii="Times New Roman" w:eastAsia="Calibri" w:hAnsi="Times New Roman" w:cs="Times New Roman"/>
                <w:color w:val="000000"/>
                <w:sz w:val="24"/>
                <w:szCs w:val="24"/>
              </w:rPr>
              <w:t>Механизмы и измерительные цепи электромеханических приборов.</w:t>
            </w:r>
          </w:p>
          <w:p w14:paraId="6476830B" w14:textId="77777777" w:rsidR="00F53279" w:rsidRPr="00F53279" w:rsidRDefault="00F53279" w:rsidP="00F53279">
            <w:pPr>
              <w:rPr>
                <w:rFonts w:ascii="Times New Roman" w:eastAsia="Calibri" w:hAnsi="Times New Roman" w:cs="Times New Roman"/>
                <w:color w:val="000000"/>
                <w:sz w:val="24"/>
                <w:szCs w:val="24"/>
              </w:rPr>
            </w:pPr>
          </w:p>
          <w:p w14:paraId="318E39AE" w14:textId="77777777" w:rsidR="00F53279" w:rsidRPr="00F53279" w:rsidRDefault="00F53279" w:rsidP="00F53279">
            <w:pPr>
              <w:rPr>
                <w:rFonts w:ascii="Times New Roman" w:eastAsia="Calibri" w:hAnsi="Times New Roman" w:cs="Times New Roman"/>
                <w:color w:val="000000"/>
                <w:sz w:val="24"/>
                <w:szCs w:val="24"/>
              </w:rPr>
            </w:pPr>
          </w:p>
          <w:p w14:paraId="38478547" w14:textId="77777777" w:rsidR="00F53279" w:rsidRPr="00F53279" w:rsidRDefault="00F53279" w:rsidP="00F53279">
            <w:pPr>
              <w:rPr>
                <w:rFonts w:ascii="Times New Roman" w:eastAsia="Calibri" w:hAnsi="Times New Roman" w:cs="Times New Roman"/>
                <w:bCs/>
                <w:sz w:val="24"/>
                <w:szCs w:val="24"/>
              </w:rPr>
            </w:pPr>
          </w:p>
        </w:tc>
        <w:tc>
          <w:tcPr>
            <w:tcW w:w="2949" w:type="pct"/>
          </w:tcPr>
          <w:p w14:paraId="2AD0D00F" w14:textId="77777777" w:rsidR="00F53279" w:rsidRPr="00F53279" w:rsidRDefault="00F53279" w:rsidP="00F53279">
            <w:pPr>
              <w:rPr>
                <w:rFonts w:ascii="Times New Roman" w:eastAsia="Calibri" w:hAnsi="Times New Roman" w:cs="Times New Roman"/>
                <w:color w:val="000000"/>
                <w:sz w:val="24"/>
                <w:szCs w:val="24"/>
              </w:rPr>
            </w:pPr>
            <w:r w:rsidRPr="00F53279">
              <w:rPr>
                <w:rFonts w:ascii="Times New Roman" w:eastAsia="Calibri" w:hAnsi="Times New Roman" w:cs="Times New Roman"/>
                <w:b/>
                <w:bCs/>
                <w:sz w:val="24"/>
                <w:szCs w:val="24"/>
              </w:rPr>
              <w:t>Содержание учебного материала</w:t>
            </w:r>
          </w:p>
        </w:tc>
        <w:tc>
          <w:tcPr>
            <w:tcW w:w="584" w:type="pct"/>
            <w:vAlign w:val="center"/>
          </w:tcPr>
          <w:p w14:paraId="27CA8C11" w14:textId="77777777" w:rsidR="00F53279" w:rsidRPr="00F53279" w:rsidRDefault="00F53279" w:rsidP="00F53279">
            <w:pPr>
              <w:jc w:val="cente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2</w:t>
            </w:r>
          </w:p>
        </w:tc>
        <w:tc>
          <w:tcPr>
            <w:tcW w:w="0" w:type="auto"/>
            <w:vMerge w:val="restart"/>
            <w:vAlign w:val="center"/>
          </w:tcPr>
          <w:p w14:paraId="206C3FFE" w14:textId="77777777" w:rsidR="00F53279" w:rsidRPr="00F53279" w:rsidRDefault="00F53279" w:rsidP="00F53279">
            <w:pPr>
              <w:rPr>
                <w:rFonts w:ascii="Times New Roman" w:eastAsia="Calibri" w:hAnsi="Times New Roman" w:cs="Times New Roman"/>
                <w:sz w:val="24"/>
                <w:szCs w:val="24"/>
              </w:rPr>
            </w:pPr>
            <w:r w:rsidRPr="00F53279">
              <w:rPr>
                <w:rFonts w:ascii="Times New Roman" w:eastAsia="Calibri" w:hAnsi="Times New Roman" w:cs="Times New Roman"/>
                <w:sz w:val="24"/>
                <w:szCs w:val="24"/>
              </w:rPr>
              <w:t>ОК 1, ОК 2, ОК 5,</w:t>
            </w:r>
          </w:p>
          <w:p w14:paraId="73DFC89D" w14:textId="77777777" w:rsidR="00F53279" w:rsidRPr="00F53279" w:rsidRDefault="00F53279" w:rsidP="00F53279">
            <w:pPr>
              <w:rPr>
                <w:rFonts w:ascii="Times New Roman" w:eastAsia="Calibri" w:hAnsi="Times New Roman" w:cs="Times New Roman"/>
                <w:sz w:val="24"/>
                <w:szCs w:val="24"/>
              </w:rPr>
            </w:pPr>
            <w:r w:rsidRPr="00F53279">
              <w:rPr>
                <w:rFonts w:ascii="Times New Roman" w:eastAsia="Calibri" w:hAnsi="Times New Roman" w:cs="Times New Roman"/>
                <w:sz w:val="24"/>
                <w:szCs w:val="24"/>
              </w:rPr>
              <w:t xml:space="preserve"> ОК 9, ПК 1.1, ПК 1.2, ПК 1.3 ,ПК 3.1, ПК 3.2 </w:t>
            </w:r>
          </w:p>
          <w:p w14:paraId="6B202AF7" w14:textId="77777777" w:rsidR="00F53279" w:rsidRPr="00F53279" w:rsidRDefault="00F53279" w:rsidP="00F53279">
            <w:pPr>
              <w:rPr>
                <w:rFonts w:ascii="Times New Roman" w:eastAsia="Calibri" w:hAnsi="Times New Roman" w:cs="Times New Roman"/>
                <w:sz w:val="24"/>
                <w:szCs w:val="24"/>
              </w:rPr>
            </w:pPr>
            <w:r w:rsidRPr="00F53279">
              <w:rPr>
                <w:rFonts w:ascii="Times New Roman" w:eastAsia="Calibri" w:hAnsi="Times New Roman" w:cs="Times New Roman"/>
                <w:sz w:val="24"/>
                <w:szCs w:val="24"/>
              </w:rPr>
              <w:t>ПК4.1, ПК 4.2, ПК 4.3</w:t>
            </w:r>
          </w:p>
        </w:tc>
      </w:tr>
      <w:tr w:rsidR="00F53279" w:rsidRPr="00F53279" w14:paraId="6C008CE6" w14:textId="77777777" w:rsidTr="00AD5821">
        <w:trPr>
          <w:trHeight w:val="2130"/>
        </w:trPr>
        <w:tc>
          <w:tcPr>
            <w:tcW w:w="0" w:type="auto"/>
            <w:vMerge/>
            <w:vAlign w:val="center"/>
          </w:tcPr>
          <w:p w14:paraId="16D4D8D2" w14:textId="77777777" w:rsidR="00F53279" w:rsidRPr="00F53279" w:rsidRDefault="00F53279" w:rsidP="00F53279">
            <w:pPr>
              <w:rPr>
                <w:rFonts w:ascii="Times New Roman" w:eastAsia="Calibri" w:hAnsi="Times New Roman" w:cs="Times New Roman"/>
                <w:color w:val="000000"/>
                <w:sz w:val="24"/>
                <w:szCs w:val="24"/>
              </w:rPr>
            </w:pPr>
          </w:p>
        </w:tc>
        <w:tc>
          <w:tcPr>
            <w:tcW w:w="2949" w:type="pct"/>
          </w:tcPr>
          <w:p w14:paraId="7E8EA7E2" w14:textId="77777777" w:rsidR="00F53279" w:rsidRPr="00F53279" w:rsidRDefault="00F53279" w:rsidP="00F53279">
            <w:pPr>
              <w:rPr>
                <w:rFonts w:ascii="Times New Roman" w:eastAsia="Calibri" w:hAnsi="Times New Roman" w:cs="Times New Roman"/>
                <w:color w:val="000000"/>
                <w:sz w:val="24"/>
                <w:szCs w:val="24"/>
              </w:rPr>
            </w:pPr>
            <w:r w:rsidRPr="00F53279">
              <w:rPr>
                <w:rFonts w:ascii="Times New Roman" w:eastAsia="Calibri" w:hAnsi="Times New Roman" w:cs="Times New Roman"/>
                <w:color w:val="000000"/>
                <w:sz w:val="24"/>
                <w:szCs w:val="24"/>
              </w:rPr>
              <w:t>1.Общая структурная схема, общие узлы и элементы аналоговых электромеханических приборов.Устройство и принцип действия приборов магнитоэлектрической, электромагнитной, электростатической, электродинамической, ферродинамической и индукционной систем. Выпрямительные приборы</w:t>
            </w:r>
          </w:p>
          <w:p w14:paraId="41CB80C3" w14:textId="77777777" w:rsidR="00F53279" w:rsidRPr="00F53279" w:rsidRDefault="00F53279" w:rsidP="00F53279">
            <w:pPr>
              <w:rPr>
                <w:rFonts w:ascii="Times New Roman" w:eastAsia="Calibri" w:hAnsi="Times New Roman" w:cs="Times New Roman"/>
                <w:color w:val="000000"/>
                <w:sz w:val="24"/>
                <w:szCs w:val="24"/>
              </w:rPr>
            </w:pPr>
            <w:r w:rsidRPr="00F53279">
              <w:rPr>
                <w:rFonts w:ascii="Times New Roman" w:eastAsia="Calibri" w:hAnsi="Times New Roman" w:cs="Times New Roman"/>
                <w:color w:val="000000"/>
                <w:sz w:val="24"/>
                <w:szCs w:val="24"/>
              </w:rPr>
              <w:t>Понятие об измерительных цепях. Свойства измерительных преобразователей. Измерительная цепь как преобразователь назначения, принцип действия, классификация, область применения мостовых и компенсационных цепей</w:t>
            </w:r>
          </w:p>
        </w:tc>
        <w:tc>
          <w:tcPr>
            <w:tcW w:w="584" w:type="pct"/>
            <w:tcBorders>
              <w:top w:val="nil"/>
            </w:tcBorders>
            <w:vAlign w:val="center"/>
          </w:tcPr>
          <w:p w14:paraId="371795D4" w14:textId="77777777" w:rsidR="00F53279" w:rsidRPr="00F53279" w:rsidRDefault="00F53279" w:rsidP="00F53279">
            <w:pPr>
              <w:jc w:val="center"/>
              <w:rPr>
                <w:rFonts w:ascii="Times New Roman" w:eastAsia="Calibri" w:hAnsi="Times New Roman" w:cs="Times New Roman"/>
                <w:bCs/>
                <w:sz w:val="24"/>
                <w:szCs w:val="24"/>
              </w:rPr>
            </w:pPr>
            <w:r w:rsidRPr="00F53279">
              <w:rPr>
                <w:rFonts w:ascii="Times New Roman" w:eastAsia="Calibri" w:hAnsi="Times New Roman" w:cs="Times New Roman"/>
                <w:bCs/>
                <w:sz w:val="24"/>
                <w:szCs w:val="24"/>
              </w:rPr>
              <w:t>2</w:t>
            </w:r>
          </w:p>
        </w:tc>
        <w:tc>
          <w:tcPr>
            <w:tcW w:w="0" w:type="auto"/>
            <w:vMerge/>
            <w:vAlign w:val="center"/>
          </w:tcPr>
          <w:p w14:paraId="1EDBA974" w14:textId="77777777" w:rsidR="00F53279" w:rsidRPr="00F53279" w:rsidRDefault="00F53279" w:rsidP="00F53279">
            <w:pPr>
              <w:rPr>
                <w:rFonts w:ascii="Times New Roman" w:eastAsia="Calibri" w:hAnsi="Times New Roman" w:cs="Times New Roman"/>
                <w:sz w:val="24"/>
                <w:szCs w:val="24"/>
              </w:rPr>
            </w:pPr>
          </w:p>
        </w:tc>
      </w:tr>
      <w:tr w:rsidR="00F53279" w:rsidRPr="00F53279" w14:paraId="1F9450E6" w14:textId="77777777" w:rsidTr="00AD5821">
        <w:trPr>
          <w:trHeight w:val="180"/>
        </w:trPr>
        <w:tc>
          <w:tcPr>
            <w:tcW w:w="0" w:type="auto"/>
            <w:vMerge/>
            <w:vAlign w:val="center"/>
          </w:tcPr>
          <w:p w14:paraId="6C2A3183" w14:textId="77777777" w:rsidR="00F53279" w:rsidRPr="00F53279" w:rsidRDefault="00F53279" w:rsidP="00F53279">
            <w:pPr>
              <w:rPr>
                <w:rFonts w:ascii="Times New Roman" w:eastAsia="Calibri" w:hAnsi="Times New Roman" w:cs="Times New Roman"/>
                <w:color w:val="000000"/>
                <w:sz w:val="24"/>
                <w:szCs w:val="24"/>
              </w:rPr>
            </w:pPr>
          </w:p>
        </w:tc>
        <w:tc>
          <w:tcPr>
            <w:tcW w:w="2949" w:type="pct"/>
            <w:tcBorders>
              <w:top w:val="single" w:sz="4" w:space="0" w:color="auto"/>
            </w:tcBorders>
          </w:tcPr>
          <w:p w14:paraId="29BA6667" w14:textId="77777777" w:rsidR="00F53279" w:rsidRPr="00F53279" w:rsidRDefault="00F53279" w:rsidP="00F53279">
            <w:pPr>
              <w:rPr>
                <w:rFonts w:ascii="Times New Roman" w:eastAsia="Calibri" w:hAnsi="Times New Roman" w:cs="Times New Roman"/>
                <w:color w:val="000000"/>
                <w:sz w:val="24"/>
                <w:szCs w:val="24"/>
              </w:rPr>
            </w:pPr>
            <w:r w:rsidRPr="00F53279">
              <w:rPr>
                <w:rFonts w:ascii="Times New Roman" w:eastAsia="Calibri" w:hAnsi="Times New Roman" w:cs="Times New Roman"/>
                <w:b/>
                <w:bCs/>
                <w:sz w:val="24"/>
                <w:szCs w:val="24"/>
              </w:rPr>
              <w:t>В том числе практических и лабораторных занятий</w:t>
            </w:r>
          </w:p>
        </w:tc>
        <w:tc>
          <w:tcPr>
            <w:tcW w:w="584" w:type="pct"/>
            <w:tcBorders>
              <w:top w:val="single" w:sz="4" w:space="0" w:color="auto"/>
            </w:tcBorders>
            <w:vAlign w:val="center"/>
          </w:tcPr>
          <w:p w14:paraId="6EF741FA" w14:textId="77777777" w:rsidR="00F53279" w:rsidRPr="00F53279" w:rsidRDefault="00F53279" w:rsidP="00F53279">
            <w:pPr>
              <w:jc w:val="cente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w:t>
            </w:r>
          </w:p>
        </w:tc>
        <w:tc>
          <w:tcPr>
            <w:tcW w:w="0" w:type="auto"/>
            <w:vMerge/>
            <w:vAlign w:val="center"/>
          </w:tcPr>
          <w:p w14:paraId="1EAAF561" w14:textId="77777777" w:rsidR="00F53279" w:rsidRPr="00F53279" w:rsidRDefault="00F53279" w:rsidP="00F53279">
            <w:pPr>
              <w:rPr>
                <w:rFonts w:ascii="Times New Roman" w:eastAsia="Calibri" w:hAnsi="Times New Roman" w:cs="Times New Roman"/>
                <w:sz w:val="24"/>
                <w:szCs w:val="24"/>
              </w:rPr>
            </w:pPr>
          </w:p>
        </w:tc>
      </w:tr>
      <w:tr w:rsidR="00F53279" w:rsidRPr="00F53279" w14:paraId="46906379" w14:textId="77777777" w:rsidTr="00AD5821">
        <w:trPr>
          <w:trHeight w:val="150"/>
        </w:trPr>
        <w:tc>
          <w:tcPr>
            <w:tcW w:w="0" w:type="auto"/>
            <w:vMerge/>
            <w:vAlign w:val="center"/>
          </w:tcPr>
          <w:p w14:paraId="17F0460C" w14:textId="77777777" w:rsidR="00F53279" w:rsidRPr="00F53279" w:rsidRDefault="00F53279" w:rsidP="00F53279">
            <w:pPr>
              <w:rPr>
                <w:rFonts w:ascii="Times New Roman" w:eastAsia="Calibri" w:hAnsi="Times New Roman" w:cs="Times New Roman"/>
                <w:color w:val="000000"/>
                <w:sz w:val="24"/>
                <w:szCs w:val="24"/>
              </w:rPr>
            </w:pPr>
          </w:p>
        </w:tc>
        <w:tc>
          <w:tcPr>
            <w:tcW w:w="2949" w:type="pct"/>
            <w:tcBorders>
              <w:top w:val="single" w:sz="4" w:space="0" w:color="auto"/>
            </w:tcBorders>
          </w:tcPr>
          <w:p w14:paraId="77BC0090" w14:textId="77777777" w:rsidR="00F53279" w:rsidRPr="00F53279" w:rsidRDefault="00F53279" w:rsidP="00F53279">
            <w:pPr>
              <w:rPr>
                <w:rFonts w:ascii="Times New Roman" w:eastAsia="Calibri" w:hAnsi="Times New Roman" w:cs="Times New Roman"/>
                <w:color w:val="000000"/>
                <w:sz w:val="24"/>
                <w:szCs w:val="24"/>
              </w:rPr>
            </w:pPr>
            <w:r w:rsidRPr="00F53279">
              <w:rPr>
                <w:rFonts w:ascii="Times New Roman" w:eastAsia="Calibri" w:hAnsi="Times New Roman" w:cs="Times New Roman"/>
                <w:b/>
                <w:bCs/>
                <w:sz w:val="24"/>
                <w:szCs w:val="24"/>
              </w:rPr>
              <w:t>Самостоятельная работа обучающихся</w:t>
            </w:r>
          </w:p>
        </w:tc>
        <w:tc>
          <w:tcPr>
            <w:tcW w:w="584" w:type="pct"/>
            <w:tcBorders>
              <w:top w:val="single" w:sz="4" w:space="0" w:color="auto"/>
            </w:tcBorders>
            <w:vAlign w:val="center"/>
          </w:tcPr>
          <w:p w14:paraId="026E9C16" w14:textId="77777777" w:rsidR="00F53279" w:rsidRPr="00F53279" w:rsidRDefault="00F53279" w:rsidP="00F53279">
            <w:pPr>
              <w:jc w:val="cente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w:t>
            </w:r>
          </w:p>
        </w:tc>
        <w:tc>
          <w:tcPr>
            <w:tcW w:w="0" w:type="auto"/>
            <w:vMerge/>
            <w:vAlign w:val="center"/>
          </w:tcPr>
          <w:p w14:paraId="6866B090" w14:textId="77777777" w:rsidR="00F53279" w:rsidRPr="00F53279" w:rsidRDefault="00F53279" w:rsidP="00F53279">
            <w:pPr>
              <w:rPr>
                <w:rFonts w:ascii="Times New Roman" w:eastAsia="Calibri" w:hAnsi="Times New Roman" w:cs="Times New Roman"/>
                <w:sz w:val="24"/>
                <w:szCs w:val="24"/>
              </w:rPr>
            </w:pPr>
          </w:p>
        </w:tc>
      </w:tr>
      <w:tr w:rsidR="00F53279" w:rsidRPr="00F53279" w14:paraId="65A7ACBA" w14:textId="77777777" w:rsidTr="00AD5821">
        <w:trPr>
          <w:trHeight w:val="198"/>
        </w:trPr>
        <w:tc>
          <w:tcPr>
            <w:tcW w:w="0" w:type="auto"/>
            <w:vMerge w:val="restart"/>
          </w:tcPr>
          <w:p w14:paraId="2C44FDAA" w14:textId="77777777" w:rsidR="00F53279" w:rsidRPr="00F53279" w:rsidRDefault="00F53279" w:rsidP="00F53279">
            <w:pPr>
              <w:rPr>
                <w:rFonts w:ascii="Times New Roman" w:eastAsia="Calibri" w:hAnsi="Times New Roman" w:cs="Times New Roman"/>
                <w:color w:val="000000"/>
                <w:sz w:val="24"/>
                <w:szCs w:val="24"/>
              </w:rPr>
            </w:pPr>
            <w:r w:rsidRPr="00F53279">
              <w:rPr>
                <w:rFonts w:ascii="Times New Roman" w:eastAsia="Calibri" w:hAnsi="Times New Roman" w:cs="Times New Roman"/>
                <w:color w:val="000000"/>
                <w:sz w:val="24"/>
                <w:szCs w:val="24"/>
              </w:rPr>
              <w:t>Тема 2.3</w:t>
            </w:r>
          </w:p>
          <w:p w14:paraId="6DC41B07" w14:textId="77777777" w:rsidR="00F53279" w:rsidRPr="00F53279" w:rsidRDefault="00F53279" w:rsidP="00F53279">
            <w:pPr>
              <w:rPr>
                <w:rFonts w:ascii="Times New Roman" w:eastAsia="Calibri" w:hAnsi="Times New Roman" w:cs="Times New Roman"/>
                <w:color w:val="000000"/>
                <w:sz w:val="24"/>
                <w:szCs w:val="24"/>
              </w:rPr>
            </w:pPr>
            <w:r w:rsidRPr="00F53279">
              <w:rPr>
                <w:rFonts w:ascii="Times New Roman" w:eastAsia="Calibri" w:hAnsi="Times New Roman" w:cs="Times New Roman"/>
                <w:color w:val="000000"/>
                <w:sz w:val="24"/>
                <w:szCs w:val="24"/>
              </w:rPr>
              <w:t>Преобразователи токов и напряжений</w:t>
            </w:r>
          </w:p>
        </w:tc>
        <w:tc>
          <w:tcPr>
            <w:tcW w:w="2949" w:type="pct"/>
          </w:tcPr>
          <w:p w14:paraId="174DC532" w14:textId="77777777" w:rsidR="00F53279" w:rsidRPr="00F53279" w:rsidRDefault="00F53279" w:rsidP="00F53279">
            <w:pPr>
              <w:rPr>
                <w:rFonts w:ascii="Times New Roman" w:eastAsia="Calibri" w:hAnsi="Times New Roman" w:cs="Times New Roman"/>
                <w:color w:val="000000"/>
                <w:sz w:val="24"/>
                <w:szCs w:val="24"/>
              </w:rPr>
            </w:pPr>
            <w:r w:rsidRPr="00F53279">
              <w:rPr>
                <w:rFonts w:ascii="Times New Roman" w:eastAsia="Calibri" w:hAnsi="Times New Roman" w:cs="Times New Roman"/>
                <w:b/>
                <w:bCs/>
                <w:sz w:val="24"/>
                <w:szCs w:val="24"/>
              </w:rPr>
              <w:t>Содержание учебного материала</w:t>
            </w:r>
          </w:p>
        </w:tc>
        <w:tc>
          <w:tcPr>
            <w:tcW w:w="584" w:type="pct"/>
            <w:tcBorders>
              <w:top w:val="single" w:sz="4" w:space="0" w:color="auto"/>
            </w:tcBorders>
            <w:vAlign w:val="center"/>
          </w:tcPr>
          <w:p w14:paraId="1D92C723" w14:textId="77777777" w:rsidR="00F53279" w:rsidRPr="00F53279" w:rsidRDefault="00F53279" w:rsidP="00F53279">
            <w:pPr>
              <w:jc w:val="cente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4</w:t>
            </w:r>
          </w:p>
        </w:tc>
        <w:tc>
          <w:tcPr>
            <w:tcW w:w="0" w:type="auto"/>
            <w:vMerge w:val="restart"/>
            <w:vAlign w:val="center"/>
          </w:tcPr>
          <w:p w14:paraId="22EE577E" w14:textId="77777777" w:rsidR="00F53279" w:rsidRPr="00F53279" w:rsidRDefault="00F53279" w:rsidP="00F53279">
            <w:pPr>
              <w:rPr>
                <w:rFonts w:ascii="Times New Roman" w:eastAsia="Calibri" w:hAnsi="Times New Roman" w:cs="Times New Roman"/>
                <w:sz w:val="24"/>
                <w:szCs w:val="24"/>
              </w:rPr>
            </w:pPr>
            <w:r w:rsidRPr="00F53279">
              <w:rPr>
                <w:rFonts w:ascii="Times New Roman" w:eastAsia="Calibri" w:hAnsi="Times New Roman" w:cs="Times New Roman"/>
                <w:sz w:val="24"/>
                <w:szCs w:val="24"/>
              </w:rPr>
              <w:t>ОК 1, ОК 2, ОК 5,</w:t>
            </w:r>
          </w:p>
          <w:p w14:paraId="2C9F4515" w14:textId="77777777" w:rsidR="00F53279" w:rsidRPr="00F53279" w:rsidRDefault="00F53279" w:rsidP="00F53279">
            <w:pPr>
              <w:rPr>
                <w:rFonts w:ascii="Times New Roman" w:eastAsia="Calibri" w:hAnsi="Times New Roman" w:cs="Times New Roman"/>
                <w:sz w:val="24"/>
                <w:szCs w:val="24"/>
              </w:rPr>
            </w:pPr>
            <w:r w:rsidRPr="00F53279">
              <w:rPr>
                <w:rFonts w:ascii="Times New Roman" w:eastAsia="Calibri" w:hAnsi="Times New Roman" w:cs="Times New Roman"/>
                <w:sz w:val="24"/>
                <w:szCs w:val="24"/>
              </w:rPr>
              <w:t xml:space="preserve"> ОК 9, ПК 1.1, ПК 1.2, ПК 1.3 ,ПК 3.1, ПК 3.2 </w:t>
            </w:r>
          </w:p>
          <w:p w14:paraId="7529F4F7" w14:textId="77777777" w:rsidR="00F53279" w:rsidRPr="00F53279" w:rsidRDefault="00F53279" w:rsidP="00F53279">
            <w:pPr>
              <w:rPr>
                <w:rFonts w:ascii="Times New Roman" w:eastAsia="Calibri" w:hAnsi="Times New Roman" w:cs="Times New Roman"/>
                <w:sz w:val="24"/>
                <w:szCs w:val="24"/>
              </w:rPr>
            </w:pPr>
            <w:r w:rsidRPr="00F53279">
              <w:rPr>
                <w:rFonts w:ascii="Times New Roman" w:eastAsia="Calibri" w:hAnsi="Times New Roman" w:cs="Times New Roman"/>
                <w:sz w:val="24"/>
                <w:szCs w:val="24"/>
              </w:rPr>
              <w:lastRenderedPageBreak/>
              <w:t>ПК4.1, ПК 4.2, ПК 4.3</w:t>
            </w:r>
          </w:p>
        </w:tc>
      </w:tr>
      <w:tr w:rsidR="00F53279" w:rsidRPr="00F53279" w14:paraId="6919364C" w14:textId="77777777" w:rsidTr="00AD5821">
        <w:trPr>
          <w:trHeight w:val="615"/>
        </w:trPr>
        <w:tc>
          <w:tcPr>
            <w:tcW w:w="0" w:type="auto"/>
            <w:vMerge/>
            <w:vAlign w:val="center"/>
          </w:tcPr>
          <w:p w14:paraId="6C9A454B" w14:textId="77777777" w:rsidR="00F53279" w:rsidRPr="00F53279" w:rsidRDefault="00F53279" w:rsidP="00F53279">
            <w:pPr>
              <w:rPr>
                <w:rFonts w:ascii="Times New Roman" w:eastAsia="Calibri" w:hAnsi="Times New Roman" w:cs="Times New Roman"/>
                <w:color w:val="000000"/>
                <w:sz w:val="24"/>
                <w:szCs w:val="24"/>
              </w:rPr>
            </w:pPr>
          </w:p>
        </w:tc>
        <w:tc>
          <w:tcPr>
            <w:tcW w:w="2949" w:type="pct"/>
          </w:tcPr>
          <w:p w14:paraId="75613365" w14:textId="77777777" w:rsidR="00F53279" w:rsidRPr="00F53279" w:rsidRDefault="00F53279" w:rsidP="00F53279">
            <w:pPr>
              <w:rPr>
                <w:rFonts w:ascii="Times New Roman" w:eastAsia="Calibri" w:hAnsi="Times New Roman" w:cs="Times New Roman"/>
                <w:color w:val="000000"/>
                <w:sz w:val="24"/>
                <w:szCs w:val="24"/>
              </w:rPr>
            </w:pPr>
            <w:r w:rsidRPr="00F53279">
              <w:rPr>
                <w:rFonts w:ascii="Times New Roman" w:eastAsia="Calibri" w:hAnsi="Times New Roman" w:cs="Times New Roman"/>
                <w:color w:val="000000"/>
                <w:sz w:val="24"/>
                <w:szCs w:val="24"/>
              </w:rPr>
              <w:t>1.Общие сведения о преобразователях токов и напряжений. Назначение, схемы включения и область применения шунтов и добавочных резисторов.</w:t>
            </w:r>
          </w:p>
        </w:tc>
        <w:tc>
          <w:tcPr>
            <w:tcW w:w="584" w:type="pct"/>
            <w:vMerge w:val="restart"/>
            <w:tcBorders>
              <w:top w:val="single" w:sz="4" w:space="0" w:color="auto"/>
            </w:tcBorders>
            <w:vAlign w:val="center"/>
          </w:tcPr>
          <w:p w14:paraId="2CFDB24A" w14:textId="77777777" w:rsidR="00F53279" w:rsidRPr="00F53279" w:rsidRDefault="00F53279" w:rsidP="00F53279">
            <w:pPr>
              <w:jc w:val="center"/>
              <w:rPr>
                <w:rFonts w:ascii="Times New Roman" w:eastAsia="Calibri" w:hAnsi="Times New Roman" w:cs="Times New Roman"/>
                <w:bCs/>
                <w:sz w:val="24"/>
                <w:szCs w:val="24"/>
              </w:rPr>
            </w:pPr>
            <w:r w:rsidRPr="00F53279">
              <w:rPr>
                <w:rFonts w:ascii="Times New Roman" w:eastAsia="Calibri" w:hAnsi="Times New Roman" w:cs="Times New Roman"/>
                <w:bCs/>
                <w:sz w:val="24"/>
                <w:szCs w:val="24"/>
              </w:rPr>
              <w:t>4</w:t>
            </w:r>
          </w:p>
        </w:tc>
        <w:tc>
          <w:tcPr>
            <w:tcW w:w="0" w:type="auto"/>
            <w:vMerge/>
            <w:vAlign w:val="center"/>
          </w:tcPr>
          <w:p w14:paraId="1BAD7975" w14:textId="77777777" w:rsidR="00F53279" w:rsidRPr="00F53279" w:rsidRDefault="00F53279" w:rsidP="00F53279">
            <w:pPr>
              <w:rPr>
                <w:rFonts w:ascii="Times New Roman" w:eastAsia="Calibri" w:hAnsi="Times New Roman" w:cs="Times New Roman"/>
                <w:sz w:val="24"/>
                <w:szCs w:val="24"/>
              </w:rPr>
            </w:pPr>
          </w:p>
        </w:tc>
      </w:tr>
      <w:tr w:rsidR="00F53279" w:rsidRPr="00F53279" w14:paraId="43A00F9B" w14:textId="77777777" w:rsidTr="00AD5821">
        <w:trPr>
          <w:trHeight w:val="825"/>
        </w:trPr>
        <w:tc>
          <w:tcPr>
            <w:tcW w:w="0" w:type="auto"/>
            <w:vMerge/>
            <w:vAlign w:val="center"/>
          </w:tcPr>
          <w:p w14:paraId="0744F5AD" w14:textId="77777777" w:rsidR="00F53279" w:rsidRPr="00F53279" w:rsidRDefault="00F53279" w:rsidP="00F53279">
            <w:pPr>
              <w:rPr>
                <w:rFonts w:ascii="Times New Roman" w:eastAsia="Calibri" w:hAnsi="Times New Roman" w:cs="Times New Roman"/>
                <w:color w:val="000000"/>
                <w:sz w:val="24"/>
                <w:szCs w:val="24"/>
              </w:rPr>
            </w:pPr>
          </w:p>
        </w:tc>
        <w:tc>
          <w:tcPr>
            <w:tcW w:w="2949" w:type="pct"/>
          </w:tcPr>
          <w:p w14:paraId="7B91AF2F" w14:textId="77777777" w:rsidR="00F53279" w:rsidRPr="00F53279" w:rsidRDefault="00F53279" w:rsidP="00F53279">
            <w:pPr>
              <w:rPr>
                <w:rFonts w:ascii="Times New Roman" w:eastAsia="Calibri" w:hAnsi="Times New Roman" w:cs="Times New Roman"/>
                <w:color w:val="000000"/>
                <w:sz w:val="24"/>
                <w:szCs w:val="24"/>
              </w:rPr>
            </w:pPr>
            <w:r w:rsidRPr="00F53279">
              <w:rPr>
                <w:rFonts w:ascii="Times New Roman" w:eastAsia="Calibri" w:hAnsi="Times New Roman" w:cs="Times New Roman"/>
                <w:color w:val="000000"/>
                <w:sz w:val="24"/>
                <w:szCs w:val="24"/>
              </w:rPr>
              <w:t>2.Общие понятия об измерительных трансформаторах. Схемы включения, режимы работы измерительных трансформаторов тока и напряжения. Техника безопасности при работе с измерительными трансформаторами</w:t>
            </w:r>
          </w:p>
        </w:tc>
        <w:tc>
          <w:tcPr>
            <w:tcW w:w="584" w:type="pct"/>
            <w:vMerge/>
            <w:tcBorders>
              <w:top w:val="nil"/>
            </w:tcBorders>
            <w:vAlign w:val="center"/>
          </w:tcPr>
          <w:p w14:paraId="1EFA86E7" w14:textId="77777777" w:rsidR="00F53279" w:rsidRPr="00F53279" w:rsidRDefault="00F53279" w:rsidP="00F53279">
            <w:pPr>
              <w:jc w:val="center"/>
              <w:rPr>
                <w:rFonts w:ascii="Times New Roman" w:eastAsia="Calibri" w:hAnsi="Times New Roman" w:cs="Times New Roman"/>
                <w:b/>
                <w:bCs/>
                <w:sz w:val="24"/>
                <w:szCs w:val="24"/>
              </w:rPr>
            </w:pPr>
          </w:p>
        </w:tc>
        <w:tc>
          <w:tcPr>
            <w:tcW w:w="0" w:type="auto"/>
            <w:vMerge/>
            <w:vAlign w:val="center"/>
          </w:tcPr>
          <w:p w14:paraId="0C1603E5" w14:textId="77777777" w:rsidR="00F53279" w:rsidRPr="00F53279" w:rsidRDefault="00F53279" w:rsidP="00F53279">
            <w:pPr>
              <w:rPr>
                <w:rFonts w:ascii="Times New Roman" w:eastAsia="Calibri" w:hAnsi="Times New Roman" w:cs="Times New Roman"/>
                <w:sz w:val="24"/>
                <w:szCs w:val="24"/>
              </w:rPr>
            </w:pPr>
          </w:p>
        </w:tc>
      </w:tr>
      <w:tr w:rsidR="00F53279" w:rsidRPr="00F53279" w14:paraId="3DD11287" w14:textId="77777777" w:rsidTr="00AD5821">
        <w:trPr>
          <w:trHeight w:val="264"/>
        </w:trPr>
        <w:tc>
          <w:tcPr>
            <w:tcW w:w="0" w:type="auto"/>
            <w:vMerge/>
            <w:vAlign w:val="center"/>
          </w:tcPr>
          <w:p w14:paraId="6E83759D" w14:textId="77777777" w:rsidR="00F53279" w:rsidRPr="00F53279" w:rsidRDefault="00F53279" w:rsidP="00F53279">
            <w:pPr>
              <w:rPr>
                <w:rFonts w:ascii="Times New Roman" w:eastAsia="Calibri" w:hAnsi="Times New Roman" w:cs="Times New Roman"/>
                <w:color w:val="000000"/>
                <w:sz w:val="24"/>
                <w:szCs w:val="24"/>
              </w:rPr>
            </w:pPr>
          </w:p>
        </w:tc>
        <w:tc>
          <w:tcPr>
            <w:tcW w:w="2949" w:type="pct"/>
            <w:tcBorders>
              <w:top w:val="single" w:sz="4" w:space="0" w:color="auto"/>
            </w:tcBorders>
          </w:tcPr>
          <w:p w14:paraId="4443ECBD" w14:textId="77777777" w:rsidR="00F53279" w:rsidRPr="00F53279" w:rsidRDefault="00F53279" w:rsidP="00F53279">
            <w:pPr>
              <w:rPr>
                <w:rFonts w:ascii="Times New Roman" w:eastAsia="Calibri" w:hAnsi="Times New Roman" w:cs="Times New Roman"/>
                <w:b/>
                <w:sz w:val="24"/>
                <w:szCs w:val="24"/>
              </w:rPr>
            </w:pPr>
            <w:r w:rsidRPr="00F53279">
              <w:rPr>
                <w:rFonts w:ascii="Times New Roman" w:eastAsia="Calibri" w:hAnsi="Times New Roman" w:cs="Times New Roman"/>
                <w:b/>
                <w:bCs/>
                <w:sz w:val="24"/>
                <w:szCs w:val="24"/>
              </w:rPr>
              <w:t>В том числе практических и лабораторных занятий</w:t>
            </w:r>
          </w:p>
        </w:tc>
        <w:tc>
          <w:tcPr>
            <w:tcW w:w="584" w:type="pct"/>
            <w:tcBorders>
              <w:top w:val="single" w:sz="4" w:space="0" w:color="auto"/>
            </w:tcBorders>
            <w:vAlign w:val="center"/>
          </w:tcPr>
          <w:p w14:paraId="7CDDED4B" w14:textId="77777777" w:rsidR="00F53279" w:rsidRPr="00F53279" w:rsidRDefault="00F53279" w:rsidP="00F53279">
            <w:pPr>
              <w:jc w:val="cente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w:t>
            </w:r>
          </w:p>
        </w:tc>
        <w:tc>
          <w:tcPr>
            <w:tcW w:w="0" w:type="auto"/>
            <w:vMerge/>
            <w:vAlign w:val="center"/>
          </w:tcPr>
          <w:p w14:paraId="68E53FE5" w14:textId="77777777" w:rsidR="00F53279" w:rsidRPr="00F53279" w:rsidRDefault="00F53279" w:rsidP="00F53279">
            <w:pPr>
              <w:rPr>
                <w:rFonts w:ascii="Times New Roman" w:eastAsia="Calibri" w:hAnsi="Times New Roman" w:cs="Times New Roman"/>
                <w:sz w:val="24"/>
                <w:szCs w:val="24"/>
              </w:rPr>
            </w:pPr>
          </w:p>
        </w:tc>
      </w:tr>
      <w:tr w:rsidR="00F53279" w:rsidRPr="00F53279" w14:paraId="647C807C" w14:textId="77777777" w:rsidTr="00AD5821">
        <w:trPr>
          <w:trHeight w:val="216"/>
        </w:trPr>
        <w:tc>
          <w:tcPr>
            <w:tcW w:w="0" w:type="auto"/>
            <w:vMerge w:val="restart"/>
            <w:vAlign w:val="center"/>
          </w:tcPr>
          <w:p w14:paraId="18C092D2" w14:textId="77777777" w:rsidR="00F53279" w:rsidRPr="00F53279" w:rsidRDefault="00F53279" w:rsidP="00F53279">
            <w:pPr>
              <w:rPr>
                <w:rFonts w:ascii="Times New Roman" w:eastAsia="Calibri" w:hAnsi="Times New Roman" w:cs="Times New Roman"/>
                <w:color w:val="000000"/>
                <w:sz w:val="24"/>
                <w:szCs w:val="24"/>
              </w:rPr>
            </w:pPr>
            <w:r w:rsidRPr="00F53279">
              <w:rPr>
                <w:rFonts w:ascii="Times New Roman" w:eastAsia="Calibri" w:hAnsi="Times New Roman" w:cs="Times New Roman"/>
                <w:color w:val="000000"/>
                <w:sz w:val="24"/>
                <w:szCs w:val="24"/>
              </w:rPr>
              <w:lastRenderedPageBreak/>
              <w:t>Тема 2.4</w:t>
            </w:r>
          </w:p>
          <w:p w14:paraId="2ECD4A99" w14:textId="77777777" w:rsidR="00F53279" w:rsidRPr="00F53279" w:rsidRDefault="00F53279" w:rsidP="00F53279">
            <w:pPr>
              <w:rPr>
                <w:rFonts w:ascii="Times New Roman" w:eastAsia="Calibri" w:hAnsi="Times New Roman" w:cs="Times New Roman"/>
                <w:color w:val="000000"/>
                <w:sz w:val="24"/>
                <w:szCs w:val="24"/>
              </w:rPr>
            </w:pPr>
            <w:r w:rsidRPr="00F53279">
              <w:rPr>
                <w:rFonts w:ascii="Times New Roman" w:eastAsia="Calibri" w:hAnsi="Times New Roman" w:cs="Times New Roman"/>
                <w:color w:val="000000"/>
                <w:sz w:val="24"/>
                <w:szCs w:val="24"/>
              </w:rPr>
              <w:t>Измерение параметров электрических цепей</w:t>
            </w:r>
          </w:p>
          <w:p w14:paraId="14B38DED" w14:textId="77777777" w:rsidR="00F53279" w:rsidRPr="00F53279" w:rsidRDefault="00F53279" w:rsidP="00F53279">
            <w:pPr>
              <w:rPr>
                <w:rFonts w:ascii="Times New Roman" w:eastAsia="Calibri" w:hAnsi="Times New Roman" w:cs="Times New Roman"/>
                <w:color w:val="000000"/>
                <w:sz w:val="24"/>
                <w:szCs w:val="24"/>
              </w:rPr>
            </w:pPr>
          </w:p>
          <w:p w14:paraId="4758755E" w14:textId="77777777" w:rsidR="00F53279" w:rsidRPr="00F53279" w:rsidRDefault="00F53279" w:rsidP="00F53279">
            <w:pPr>
              <w:rPr>
                <w:rFonts w:ascii="Times New Roman" w:eastAsia="Calibri" w:hAnsi="Times New Roman" w:cs="Times New Roman"/>
                <w:color w:val="000000"/>
                <w:sz w:val="24"/>
                <w:szCs w:val="24"/>
              </w:rPr>
            </w:pPr>
          </w:p>
        </w:tc>
        <w:tc>
          <w:tcPr>
            <w:tcW w:w="2949" w:type="pct"/>
          </w:tcPr>
          <w:p w14:paraId="279B80CD" w14:textId="77777777" w:rsidR="00F53279" w:rsidRPr="00F53279" w:rsidRDefault="00F53279" w:rsidP="00F53279">
            <w:pPr>
              <w:rPr>
                <w:rFonts w:ascii="Times New Roman" w:eastAsia="Calibri" w:hAnsi="Times New Roman" w:cs="Times New Roman"/>
                <w:color w:val="000000"/>
                <w:sz w:val="24"/>
                <w:szCs w:val="24"/>
              </w:rPr>
            </w:pPr>
            <w:r w:rsidRPr="00F53279">
              <w:rPr>
                <w:rFonts w:ascii="Times New Roman" w:eastAsia="Calibri" w:hAnsi="Times New Roman" w:cs="Times New Roman"/>
                <w:b/>
                <w:bCs/>
                <w:sz w:val="24"/>
                <w:szCs w:val="24"/>
              </w:rPr>
              <w:t>Содержание учебного материала</w:t>
            </w:r>
          </w:p>
        </w:tc>
        <w:tc>
          <w:tcPr>
            <w:tcW w:w="584" w:type="pct"/>
            <w:tcBorders>
              <w:top w:val="single" w:sz="4" w:space="0" w:color="auto"/>
            </w:tcBorders>
            <w:vAlign w:val="center"/>
          </w:tcPr>
          <w:p w14:paraId="13A8F04C" w14:textId="77777777" w:rsidR="00F53279" w:rsidRPr="00F53279" w:rsidRDefault="00F53279" w:rsidP="00F53279">
            <w:pPr>
              <w:jc w:val="cente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6/2</w:t>
            </w:r>
          </w:p>
        </w:tc>
        <w:tc>
          <w:tcPr>
            <w:tcW w:w="0" w:type="auto"/>
            <w:vMerge w:val="restart"/>
            <w:vAlign w:val="center"/>
          </w:tcPr>
          <w:p w14:paraId="53175373" w14:textId="77777777" w:rsidR="00F53279" w:rsidRPr="00F53279" w:rsidRDefault="00F53279" w:rsidP="00F53279">
            <w:pPr>
              <w:rPr>
                <w:rFonts w:ascii="Times New Roman" w:eastAsia="Calibri" w:hAnsi="Times New Roman" w:cs="Times New Roman"/>
                <w:sz w:val="24"/>
                <w:szCs w:val="24"/>
              </w:rPr>
            </w:pPr>
            <w:r w:rsidRPr="00F53279">
              <w:rPr>
                <w:rFonts w:ascii="Times New Roman" w:eastAsia="Calibri" w:hAnsi="Times New Roman" w:cs="Times New Roman"/>
                <w:sz w:val="24"/>
                <w:szCs w:val="24"/>
              </w:rPr>
              <w:t>ОК 1, ОК 2, ОК 5,</w:t>
            </w:r>
          </w:p>
          <w:p w14:paraId="40E93353" w14:textId="77777777" w:rsidR="00F53279" w:rsidRPr="00F53279" w:rsidRDefault="00F53279" w:rsidP="00F53279">
            <w:pPr>
              <w:rPr>
                <w:rFonts w:ascii="Times New Roman" w:eastAsia="Calibri" w:hAnsi="Times New Roman" w:cs="Times New Roman"/>
                <w:sz w:val="24"/>
                <w:szCs w:val="24"/>
              </w:rPr>
            </w:pPr>
            <w:r w:rsidRPr="00F53279">
              <w:rPr>
                <w:rFonts w:ascii="Times New Roman" w:eastAsia="Calibri" w:hAnsi="Times New Roman" w:cs="Times New Roman"/>
                <w:sz w:val="24"/>
                <w:szCs w:val="24"/>
              </w:rPr>
              <w:t xml:space="preserve"> ОК 9, ПК 1.1, ПК 1.2, ПК 1.3 ,ПК 3.1, ПК 3.2 </w:t>
            </w:r>
          </w:p>
          <w:p w14:paraId="4D62DB1B" w14:textId="77777777" w:rsidR="00F53279" w:rsidRPr="00F53279" w:rsidRDefault="00F53279" w:rsidP="00F53279">
            <w:pPr>
              <w:rPr>
                <w:rFonts w:ascii="Times New Roman" w:eastAsia="Calibri" w:hAnsi="Times New Roman" w:cs="Times New Roman"/>
                <w:sz w:val="24"/>
                <w:szCs w:val="24"/>
              </w:rPr>
            </w:pPr>
            <w:r w:rsidRPr="00F53279">
              <w:rPr>
                <w:rFonts w:ascii="Times New Roman" w:eastAsia="Calibri" w:hAnsi="Times New Roman" w:cs="Times New Roman"/>
                <w:sz w:val="24"/>
                <w:szCs w:val="24"/>
              </w:rPr>
              <w:t>ПК4.1, ПК 4.2, ПК 4.3</w:t>
            </w:r>
          </w:p>
        </w:tc>
      </w:tr>
      <w:tr w:rsidR="00F53279" w:rsidRPr="00F53279" w14:paraId="6834E5B7" w14:textId="77777777" w:rsidTr="00AD5821">
        <w:trPr>
          <w:trHeight w:val="1120"/>
        </w:trPr>
        <w:tc>
          <w:tcPr>
            <w:tcW w:w="0" w:type="auto"/>
            <w:vMerge/>
            <w:vAlign w:val="center"/>
          </w:tcPr>
          <w:p w14:paraId="175A018C" w14:textId="77777777" w:rsidR="00F53279" w:rsidRPr="00F53279" w:rsidRDefault="00F53279" w:rsidP="00F53279">
            <w:pPr>
              <w:rPr>
                <w:rFonts w:ascii="Times New Roman" w:eastAsia="Calibri" w:hAnsi="Times New Roman" w:cs="Times New Roman"/>
                <w:color w:val="000000"/>
                <w:sz w:val="24"/>
                <w:szCs w:val="24"/>
              </w:rPr>
            </w:pPr>
          </w:p>
        </w:tc>
        <w:tc>
          <w:tcPr>
            <w:tcW w:w="2949" w:type="pct"/>
          </w:tcPr>
          <w:p w14:paraId="72FA0BEF" w14:textId="77777777" w:rsidR="00F53279" w:rsidRPr="00F53279" w:rsidRDefault="00F53279" w:rsidP="00F53279">
            <w:pPr>
              <w:rPr>
                <w:rFonts w:ascii="Times New Roman" w:eastAsia="Calibri" w:hAnsi="Times New Roman" w:cs="Times New Roman"/>
                <w:b/>
                <w:bCs/>
                <w:sz w:val="24"/>
                <w:szCs w:val="24"/>
              </w:rPr>
            </w:pPr>
            <w:r w:rsidRPr="00F53279">
              <w:rPr>
                <w:rFonts w:ascii="Times New Roman" w:eastAsia="Calibri" w:hAnsi="Times New Roman" w:cs="Times New Roman"/>
                <w:color w:val="000000"/>
                <w:sz w:val="24"/>
                <w:szCs w:val="24"/>
              </w:rPr>
              <w:t>1.Особенности измерений малых, средних и больших сопротивлений постоянному току. Измерение сопротивлений посредством омметров, мегомметров, методом вольтметра и амперметра, одинарным и двойным мостом. Измерение параметров катушек индуктивности и конденсаторов мостом переменного тока</w:t>
            </w:r>
          </w:p>
        </w:tc>
        <w:tc>
          <w:tcPr>
            <w:tcW w:w="584" w:type="pct"/>
            <w:tcBorders>
              <w:top w:val="single" w:sz="4" w:space="0" w:color="auto"/>
            </w:tcBorders>
            <w:vAlign w:val="center"/>
          </w:tcPr>
          <w:p w14:paraId="7DA8B2E0" w14:textId="77777777" w:rsidR="00F53279" w:rsidRPr="00F53279" w:rsidRDefault="00F53279" w:rsidP="00F53279">
            <w:pPr>
              <w:jc w:val="center"/>
              <w:rPr>
                <w:rFonts w:ascii="Times New Roman" w:eastAsia="Calibri" w:hAnsi="Times New Roman" w:cs="Times New Roman"/>
                <w:bCs/>
                <w:sz w:val="24"/>
                <w:szCs w:val="24"/>
              </w:rPr>
            </w:pPr>
            <w:r w:rsidRPr="00F53279">
              <w:rPr>
                <w:rFonts w:ascii="Times New Roman" w:eastAsia="Calibri" w:hAnsi="Times New Roman" w:cs="Times New Roman"/>
                <w:bCs/>
                <w:sz w:val="24"/>
                <w:szCs w:val="24"/>
              </w:rPr>
              <w:t>2</w:t>
            </w:r>
          </w:p>
        </w:tc>
        <w:tc>
          <w:tcPr>
            <w:tcW w:w="0" w:type="auto"/>
            <w:vMerge/>
            <w:vAlign w:val="center"/>
          </w:tcPr>
          <w:p w14:paraId="4BE340AC" w14:textId="77777777" w:rsidR="00F53279" w:rsidRPr="00F53279" w:rsidRDefault="00F53279" w:rsidP="00F53279">
            <w:pPr>
              <w:rPr>
                <w:rFonts w:ascii="Times New Roman" w:eastAsia="Calibri" w:hAnsi="Times New Roman" w:cs="Times New Roman"/>
                <w:sz w:val="24"/>
                <w:szCs w:val="24"/>
              </w:rPr>
            </w:pPr>
          </w:p>
        </w:tc>
      </w:tr>
      <w:tr w:rsidR="00F53279" w:rsidRPr="00F53279" w14:paraId="1339671C" w14:textId="77777777" w:rsidTr="00AD5821">
        <w:trPr>
          <w:trHeight w:val="270"/>
        </w:trPr>
        <w:tc>
          <w:tcPr>
            <w:tcW w:w="0" w:type="auto"/>
            <w:vMerge/>
            <w:vAlign w:val="center"/>
          </w:tcPr>
          <w:p w14:paraId="505D9883" w14:textId="77777777" w:rsidR="00F53279" w:rsidRPr="00F53279" w:rsidRDefault="00F53279" w:rsidP="00F53279">
            <w:pPr>
              <w:rPr>
                <w:rFonts w:ascii="Times New Roman" w:eastAsia="Calibri" w:hAnsi="Times New Roman" w:cs="Times New Roman"/>
                <w:bCs/>
                <w:sz w:val="24"/>
                <w:szCs w:val="24"/>
              </w:rPr>
            </w:pPr>
          </w:p>
        </w:tc>
        <w:tc>
          <w:tcPr>
            <w:tcW w:w="2949" w:type="pct"/>
          </w:tcPr>
          <w:p w14:paraId="31B0BD2C" w14:textId="77777777" w:rsidR="00F53279" w:rsidRPr="00F53279" w:rsidRDefault="00F53279" w:rsidP="00F53279">
            <w:pPr>
              <w:rPr>
                <w:rFonts w:ascii="Times New Roman" w:eastAsia="Calibri" w:hAnsi="Times New Roman" w:cs="Times New Roman"/>
                <w:b/>
                <w:sz w:val="24"/>
                <w:szCs w:val="24"/>
              </w:rPr>
            </w:pPr>
            <w:r w:rsidRPr="00F53279">
              <w:rPr>
                <w:rFonts w:ascii="Times New Roman" w:eastAsia="Calibri" w:hAnsi="Times New Roman" w:cs="Times New Roman"/>
                <w:b/>
                <w:bCs/>
                <w:sz w:val="24"/>
                <w:szCs w:val="24"/>
              </w:rPr>
              <w:t>В том числе практических и лабораторных занятий</w:t>
            </w:r>
          </w:p>
        </w:tc>
        <w:tc>
          <w:tcPr>
            <w:tcW w:w="584" w:type="pct"/>
            <w:vAlign w:val="center"/>
          </w:tcPr>
          <w:p w14:paraId="645603D2" w14:textId="77777777" w:rsidR="00F53279" w:rsidRPr="00F53279" w:rsidRDefault="00F53279" w:rsidP="00F53279">
            <w:pPr>
              <w:jc w:val="cente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2/2</w:t>
            </w:r>
          </w:p>
        </w:tc>
        <w:tc>
          <w:tcPr>
            <w:tcW w:w="0" w:type="auto"/>
            <w:vMerge/>
            <w:vAlign w:val="center"/>
          </w:tcPr>
          <w:p w14:paraId="52DD6A07" w14:textId="77777777" w:rsidR="00F53279" w:rsidRPr="00F53279" w:rsidRDefault="00F53279" w:rsidP="00F53279">
            <w:pPr>
              <w:rPr>
                <w:rFonts w:ascii="Times New Roman" w:eastAsia="Calibri" w:hAnsi="Times New Roman" w:cs="Times New Roman"/>
                <w:sz w:val="24"/>
                <w:szCs w:val="24"/>
              </w:rPr>
            </w:pPr>
          </w:p>
        </w:tc>
      </w:tr>
      <w:tr w:rsidR="00F53279" w:rsidRPr="00F53279" w14:paraId="57FB1E78" w14:textId="77777777" w:rsidTr="00AD5821">
        <w:trPr>
          <w:trHeight w:val="345"/>
        </w:trPr>
        <w:tc>
          <w:tcPr>
            <w:tcW w:w="0" w:type="auto"/>
            <w:vMerge/>
            <w:vAlign w:val="center"/>
          </w:tcPr>
          <w:p w14:paraId="1C356B79" w14:textId="77777777" w:rsidR="00F53279" w:rsidRPr="00F53279" w:rsidRDefault="00F53279" w:rsidP="00F53279">
            <w:pPr>
              <w:rPr>
                <w:rFonts w:ascii="Times New Roman" w:eastAsia="Calibri" w:hAnsi="Times New Roman" w:cs="Times New Roman"/>
                <w:bCs/>
                <w:sz w:val="24"/>
                <w:szCs w:val="24"/>
              </w:rPr>
            </w:pPr>
          </w:p>
        </w:tc>
        <w:tc>
          <w:tcPr>
            <w:tcW w:w="2949" w:type="pct"/>
          </w:tcPr>
          <w:p w14:paraId="4868D3AD" w14:textId="77777777" w:rsidR="00F53279" w:rsidRPr="00F53279" w:rsidRDefault="00F53279" w:rsidP="00F53279">
            <w:pPr>
              <w:rPr>
                <w:rFonts w:ascii="Times New Roman" w:eastAsia="Calibri" w:hAnsi="Times New Roman" w:cs="Times New Roman"/>
                <w:b/>
                <w:sz w:val="24"/>
                <w:szCs w:val="24"/>
              </w:rPr>
            </w:pPr>
            <w:r w:rsidRPr="00F53279">
              <w:rPr>
                <w:rFonts w:ascii="Times New Roman" w:eastAsia="Calibri" w:hAnsi="Times New Roman" w:cs="Times New Roman"/>
                <w:color w:val="000000"/>
                <w:sz w:val="24"/>
                <w:szCs w:val="24"/>
              </w:rPr>
              <w:t>1.Практическое занятие. (Практическая подготовка.) Составление схем включения амперметров, вольтметров и ваттметров в электрической цепи, расчет шунтов и добавочных сопротивлений</w:t>
            </w:r>
          </w:p>
        </w:tc>
        <w:tc>
          <w:tcPr>
            <w:tcW w:w="584" w:type="pct"/>
            <w:vAlign w:val="center"/>
          </w:tcPr>
          <w:p w14:paraId="788D8210" w14:textId="77777777" w:rsidR="00F53279" w:rsidRPr="00F53279" w:rsidRDefault="00F53279" w:rsidP="00F53279">
            <w:pPr>
              <w:jc w:val="cente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2</w:t>
            </w:r>
          </w:p>
        </w:tc>
        <w:tc>
          <w:tcPr>
            <w:tcW w:w="0" w:type="auto"/>
            <w:vMerge/>
            <w:vAlign w:val="center"/>
          </w:tcPr>
          <w:p w14:paraId="67C3A76E" w14:textId="77777777" w:rsidR="00F53279" w:rsidRPr="00F53279" w:rsidRDefault="00F53279" w:rsidP="00F53279">
            <w:pPr>
              <w:rPr>
                <w:rFonts w:ascii="Times New Roman" w:eastAsia="Calibri" w:hAnsi="Times New Roman" w:cs="Times New Roman"/>
                <w:sz w:val="24"/>
                <w:szCs w:val="24"/>
              </w:rPr>
            </w:pPr>
          </w:p>
        </w:tc>
      </w:tr>
      <w:tr w:rsidR="00F53279" w:rsidRPr="00F53279" w14:paraId="3BD7BDBE" w14:textId="77777777" w:rsidTr="00AD5821">
        <w:trPr>
          <w:trHeight w:val="20"/>
        </w:trPr>
        <w:tc>
          <w:tcPr>
            <w:tcW w:w="0" w:type="auto"/>
            <w:vMerge/>
            <w:vAlign w:val="center"/>
          </w:tcPr>
          <w:p w14:paraId="57CCD6EE" w14:textId="77777777" w:rsidR="00F53279" w:rsidRPr="00F53279" w:rsidRDefault="00F53279" w:rsidP="00F53279">
            <w:pPr>
              <w:rPr>
                <w:rFonts w:ascii="Times New Roman" w:eastAsia="Calibri" w:hAnsi="Times New Roman" w:cs="Times New Roman"/>
                <w:bCs/>
                <w:sz w:val="24"/>
                <w:szCs w:val="24"/>
              </w:rPr>
            </w:pPr>
          </w:p>
        </w:tc>
        <w:tc>
          <w:tcPr>
            <w:tcW w:w="2949" w:type="pct"/>
          </w:tcPr>
          <w:p w14:paraId="685E5388" w14:textId="77777777" w:rsidR="00F53279" w:rsidRPr="00F53279" w:rsidRDefault="00F53279" w:rsidP="00F53279">
            <w:pP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Самостоятельная работа обучающихся Изучение видов и методов измерений</w:t>
            </w:r>
          </w:p>
        </w:tc>
        <w:tc>
          <w:tcPr>
            <w:tcW w:w="584" w:type="pct"/>
            <w:vAlign w:val="center"/>
          </w:tcPr>
          <w:p w14:paraId="05B777E7" w14:textId="77777777" w:rsidR="00F53279" w:rsidRPr="00F53279" w:rsidRDefault="00F53279" w:rsidP="00F53279">
            <w:pPr>
              <w:jc w:val="cente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2</w:t>
            </w:r>
          </w:p>
        </w:tc>
        <w:tc>
          <w:tcPr>
            <w:tcW w:w="0" w:type="auto"/>
            <w:vMerge/>
            <w:vAlign w:val="center"/>
          </w:tcPr>
          <w:p w14:paraId="6A7F972E" w14:textId="77777777" w:rsidR="00F53279" w:rsidRPr="00F53279" w:rsidRDefault="00F53279" w:rsidP="00F53279">
            <w:pPr>
              <w:rPr>
                <w:rFonts w:ascii="Times New Roman" w:eastAsia="Calibri" w:hAnsi="Times New Roman" w:cs="Times New Roman"/>
                <w:sz w:val="24"/>
                <w:szCs w:val="24"/>
              </w:rPr>
            </w:pPr>
          </w:p>
        </w:tc>
      </w:tr>
      <w:tr w:rsidR="00F53279" w:rsidRPr="00F53279" w14:paraId="6BB6BD09" w14:textId="77777777" w:rsidTr="00AD5821">
        <w:trPr>
          <w:trHeight w:val="20"/>
        </w:trPr>
        <w:tc>
          <w:tcPr>
            <w:tcW w:w="3766" w:type="pct"/>
            <w:gridSpan w:val="2"/>
          </w:tcPr>
          <w:p w14:paraId="5E96E96E" w14:textId="77777777" w:rsidR="00F53279" w:rsidRPr="00F53279" w:rsidRDefault="00F53279" w:rsidP="00F53279">
            <w:pP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 xml:space="preserve">Раздел 3. </w:t>
            </w:r>
            <w:r w:rsidRPr="00F53279">
              <w:rPr>
                <w:rFonts w:ascii="Times New Roman" w:eastAsia="Calibri" w:hAnsi="Times New Roman" w:cs="Times New Roman"/>
                <w:b/>
                <w:sz w:val="24"/>
                <w:szCs w:val="24"/>
              </w:rPr>
              <w:t>Электроника</w:t>
            </w:r>
          </w:p>
        </w:tc>
        <w:tc>
          <w:tcPr>
            <w:tcW w:w="584" w:type="pct"/>
          </w:tcPr>
          <w:p w14:paraId="5E85FEC5" w14:textId="77777777" w:rsidR="00F53279" w:rsidRPr="00F53279" w:rsidRDefault="00F53279" w:rsidP="00F53279">
            <w:pPr>
              <w:jc w:val="center"/>
              <w:rPr>
                <w:rFonts w:ascii="Times New Roman" w:eastAsia="Calibri" w:hAnsi="Times New Roman" w:cs="Times New Roman"/>
                <w:b/>
                <w:bCs/>
                <w:i/>
                <w:iCs/>
                <w:sz w:val="24"/>
                <w:szCs w:val="24"/>
              </w:rPr>
            </w:pPr>
            <w:r w:rsidRPr="00F53279">
              <w:rPr>
                <w:rFonts w:ascii="Times New Roman" w:eastAsia="Calibri" w:hAnsi="Times New Roman" w:cs="Times New Roman"/>
                <w:iCs/>
                <w:sz w:val="24"/>
                <w:szCs w:val="24"/>
              </w:rPr>
              <w:t>32/4</w:t>
            </w:r>
          </w:p>
        </w:tc>
        <w:tc>
          <w:tcPr>
            <w:tcW w:w="650" w:type="pct"/>
          </w:tcPr>
          <w:p w14:paraId="558BB54A" w14:textId="77777777" w:rsidR="00F53279" w:rsidRPr="00F53279" w:rsidRDefault="00F53279" w:rsidP="00F53279">
            <w:pPr>
              <w:jc w:val="center"/>
              <w:rPr>
                <w:rFonts w:ascii="Times New Roman" w:eastAsia="Calibri" w:hAnsi="Times New Roman" w:cs="Times New Roman"/>
                <w:b/>
                <w:bCs/>
                <w:i/>
                <w:iCs/>
                <w:sz w:val="24"/>
                <w:szCs w:val="24"/>
              </w:rPr>
            </w:pPr>
          </w:p>
        </w:tc>
      </w:tr>
      <w:tr w:rsidR="00F53279" w:rsidRPr="00F53279" w14:paraId="5C15ED66" w14:textId="77777777" w:rsidTr="00AD5821">
        <w:trPr>
          <w:trHeight w:val="20"/>
        </w:trPr>
        <w:tc>
          <w:tcPr>
            <w:tcW w:w="817" w:type="pct"/>
            <w:vMerge w:val="restart"/>
          </w:tcPr>
          <w:p w14:paraId="5C7EE459" w14:textId="77777777" w:rsidR="00F53279" w:rsidRPr="00F53279" w:rsidRDefault="00F53279" w:rsidP="00F53279">
            <w:pP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 xml:space="preserve">Тема 3.1. </w:t>
            </w:r>
          </w:p>
          <w:p w14:paraId="0B0B21B2" w14:textId="77777777" w:rsidR="00F53279" w:rsidRPr="00F53279" w:rsidRDefault="00F53279" w:rsidP="00F53279">
            <w:pPr>
              <w:rPr>
                <w:rFonts w:ascii="Times New Roman" w:eastAsia="Calibri" w:hAnsi="Times New Roman" w:cs="Times New Roman"/>
                <w:bCs/>
                <w:sz w:val="24"/>
                <w:szCs w:val="24"/>
              </w:rPr>
            </w:pPr>
            <w:r w:rsidRPr="00F53279">
              <w:rPr>
                <w:rFonts w:ascii="Times New Roman" w:eastAsia="Calibri" w:hAnsi="Times New Roman" w:cs="Times New Roman"/>
                <w:bCs/>
                <w:sz w:val="24"/>
                <w:szCs w:val="24"/>
              </w:rPr>
              <w:t>Электронные приборы</w:t>
            </w:r>
          </w:p>
        </w:tc>
        <w:tc>
          <w:tcPr>
            <w:tcW w:w="2949" w:type="pct"/>
          </w:tcPr>
          <w:p w14:paraId="45186AB4" w14:textId="77777777" w:rsidR="00F53279" w:rsidRPr="00F53279" w:rsidRDefault="00F53279" w:rsidP="00F53279">
            <w:pP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 xml:space="preserve">Содержание учебного материала </w:t>
            </w:r>
          </w:p>
        </w:tc>
        <w:tc>
          <w:tcPr>
            <w:tcW w:w="584" w:type="pct"/>
            <w:vAlign w:val="center"/>
          </w:tcPr>
          <w:p w14:paraId="54C24857" w14:textId="77777777" w:rsidR="00F53279" w:rsidRPr="00F53279" w:rsidRDefault="00F53279" w:rsidP="00F53279">
            <w:pPr>
              <w:jc w:val="center"/>
              <w:rPr>
                <w:rFonts w:ascii="Times New Roman" w:eastAsia="Calibri" w:hAnsi="Times New Roman" w:cs="Times New Roman"/>
                <w:b/>
                <w:sz w:val="24"/>
                <w:szCs w:val="24"/>
              </w:rPr>
            </w:pPr>
            <w:r w:rsidRPr="00F53279">
              <w:rPr>
                <w:rFonts w:ascii="Times New Roman" w:eastAsia="Calibri" w:hAnsi="Times New Roman" w:cs="Times New Roman"/>
                <w:b/>
                <w:sz w:val="24"/>
                <w:szCs w:val="24"/>
              </w:rPr>
              <w:t>20/4</w:t>
            </w:r>
          </w:p>
        </w:tc>
        <w:tc>
          <w:tcPr>
            <w:tcW w:w="650" w:type="pct"/>
            <w:vMerge w:val="restart"/>
          </w:tcPr>
          <w:p w14:paraId="3C5E205A" w14:textId="77777777" w:rsidR="00F53279" w:rsidRPr="00F53279" w:rsidRDefault="00F53279" w:rsidP="00F53279">
            <w:pPr>
              <w:rPr>
                <w:rFonts w:ascii="Times New Roman" w:eastAsia="Calibri" w:hAnsi="Times New Roman" w:cs="Times New Roman"/>
                <w:sz w:val="24"/>
                <w:szCs w:val="24"/>
              </w:rPr>
            </w:pPr>
            <w:r w:rsidRPr="00F53279">
              <w:rPr>
                <w:rFonts w:ascii="Times New Roman" w:eastAsia="Calibri" w:hAnsi="Times New Roman" w:cs="Times New Roman"/>
                <w:sz w:val="24"/>
                <w:szCs w:val="24"/>
              </w:rPr>
              <w:t>ОК 1, ОК 2, ОК 5,</w:t>
            </w:r>
          </w:p>
          <w:p w14:paraId="020BE202" w14:textId="77777777" w:rsidR="00F53279" w:rsidRPr="00F53279" w:rsidRDefault="00F53279" w:rsidP="00F53279">
            <w:pPr>
              <w:rPr>
                <w:rFonts w:ascii="Times New Roman" w:eastAsia="Calibri" w:hAnsi="Times New Roman" w:cs="Times New Roman"/>
                <w:sz w:val="24"/>
                <w:szCs w:val="24"/>
              </w:rPr>
            </w:pPr>
            <w:r w:rsidRPr="00F53279">
              <w:rPr>
                <w:rFonts w:ascii="Times New Roman" w:eastAsia="Calibri" w:hAnsi="Times New Roman" w:cs="Times New Roman"/>
                <w:sz w:val="24"/>
                <w:szCs w:val="24"/>
              </w:rPr>
              <w:t xml:space="preserve"> ОК 9, ПК 1.1, ПК 1.2, ПК 1.3 ,ПК 3.1, ПК 3.2 </w:t>
            </w:r>
          </w:p>
          <w:p w14:paraId="1CEA1AE1" w14:textId="77777777" w:rsidR="00F53279" w:rsidRPr="00F53279" w:rsidRDefault="00F53279" w:rsidP="00F53279">
            <w:pPr>
              <w:rPr>
                <w:rFonts w:ascii="Times New Roman" w:eastAsia="Calibri" w:hAnsi="Times New Roman" w:cs="Times New Roman"/>
                <w:sz w:val="24"/>
                <w:szCs w:val="24"/>
              </w:rPr>
            </w:pPr>
            <w:r w:rsidRPr="00F53279">
              <w:rPr>
                <w:rFonts w:ascii="Times New Roman" w:eastAsia="Calibri" w:hAnsi="Times New Roman" w:cs="Times New Roman"/>
                <w:sz w:val="24"/>
                <w:szCs w:val="24"/>
              </w:rPr>
              <w:t>ПК4.1, ПК 4.2, ПК 4.3</w:t>
            </w:r>
          </w:p>
        </w:tc>
      </w:tr>
      <w:tr w:rsidR="00F53279" w:rsidRPr="00F53279" w14:paraId="079DBEDF" w14:textId="77777777" w:rsidTr="00AD5821">
        <w:trPr>
          <w:trHeight w:val="570"/>
        </w:trPr>
        <w:tc>
          <w:tcPr>
            <w:tcW w:w="0" w:type="auto"/>
            <w:vMerge/>
            <w:vAlign w:val="center"/>
          </w:tcPr>
          <w:p w14:paraId="504153B8" w14:textId="77777777" w:rsidR="00F53279" w:rsidRPr="00F53279" w:rsidRDefault="00F53279" w:rsidP="00F53279">
            <w:pPr>
              <w:rPr>
                <w:rFonts w:ascii="Times New Roman" w:eastAsia="Calibri" w:hAnsi="Times New Roman" w:cs="Times New Roman"/>
                <w:bCs/>
                <w:sz w:val="24"/>
                <w:szCs w:val="24"/>
              </w:rPr>
            </w:pPr>
          </w:p>
        </w:tc>
        <w:tc>
          <w:tcPr>
            <w:tcW w:w="2949" w:type="pct"/>
          </w:tcPr>
          <w:p w14:paraId="7535A8BC" w14:textId="77777777" w:rsidR="00F53279" w:rsidRPr="00F53279" w:rsidRDefault="00F53279" w:rsidP="00F53279">
            <w:pPr>
              <w:rPr>
                <w:rFonts w:ascii="Times New Roman" w:eastAsia="Calibri" w:hAnsi="Times New Roman" w:cs="Times New Roman"/>
                <w:sz w:val="24"/>
                <w:szCs w:val="24"/>
              </w:rPr>
            </w:pPr>
            <w:r w:rsidRPr="00F53279">
              <w:rPr>
                <w:rFonts w:ascii="Times New Roman" w:eastAsia="Calibri" w:hAnsi="Times New Roman" w:cs="Times New Roman"/>
                <w:b/>
                <w:bCs/>
                <w:sz w:val="24"/>
                <w:szCs w:val="24"/>
              </w:rPr>
              <w:t xml:space="preserve">1. </w:t>
            </w:r>
            <w:r w:rsidRPr="00F53279">
              <w:rPr>
                <w:rFonts w:ascii="Times New Roman" w:eastAsia="Calibri" w:hAnsi="Times New Roman" w:cs="Times New Roman"/>
                <w:sz w:val="24"/>
                <w:szCs w:val="24"/>
              </w:rPr>
              <w:t xml:space="preserve">Физические основы электронных приборов, их классификация. Типы, устройство и характеристики электровакуумных приборов. </w:t>
            </w:r>
          </w:p>
        </w:tc>
        <w:tc>
          <w:tcPr>
            <w:tcW w:w="584" w:type="pct"/>
            <w:vMerge w:val="restart"/>
            <w:vAlign w:val="center"/>
          </w:tcPr>
          <w:p w14:paraId="26972DE8" w14:textId="77777777" w:rsidR="00F53279" w:rsidRPr="00F53279" w:rsidRDefault="00F53279" w:rsidP="00F53279">
            <w:pPr>
              <w:jc w:val="center"/>
              <w:rPr>
                <w:rFonts w:ascii="Times New Roman" w:eastAsia="Calibri" w:hAnsi="Times New Roman" w:cs="Times New Roman"/>
                <w:bCs/>
                <w:sz w:val="24"/>
                <w:szCs w:val="24"/>
                <w:lang w:val="en-US"/>
              </w:rPr>
            </w:pPr>
            <w:r w:rsidRPr="00F53279">
              <w:rPr>
                <w:rFonts w:ascii="Times New Roman" w:eastAsia="Calibri" w:hAnsi="Times New Roman" w:cs="Times New Roman"/>
                <w:bCs/>
                <w:sz w:val="24"/>
                <w:szCs w:val="24"/>
              </w:rPr>
              <w:t>16</w:t>
            </w:r>
          </w:p>
        </w:tc>
        <w:tc>
          <w:tcPr>
            <w:tcW w:w="0" w:type="auto"/>
            <w:vMerge/>
            <w:vAlign w:val="center"/>
          </w:tcPr>
          <w:p w14:paraId="10C8EFA1" w14:textId="77777777" w:rsidR="00F53279" w:rsidRPr="00F53279" w:rsidRDefault="00F53279" w:rsidP="00F53279">
            <w:pPr>
              <w:rPr>
                <w:rFonts w:ascii="Times New Roman" w:eastAsia="Calibri" w:hAnsi="Times New Roman" w:cs="Times New Roman"/>
                <w:sz w:val="24"/>
                <w:szCs w:val="24"/>
              </w:rPr>
            </w:pPr>
          </w:p>
        </w:tc>
      </w:tr>
      <w:tr w:rsidR="00F53279" w:rsidRPr="00F53279" w14:paraId="1B3C4AFB" w14:textId="77777777" w:rsidTr="00AD5821">
        <w:trPr>
          <w:trHeight w:val="1125"/>
        </w:trPr>
        <w:tc>
          <w:tcPr>
            <w:tcW w:w="0" w:type="auto"/>
            <w:vMerge/>
            <w:vAlign w:val="center"/>
          </w:tcPr>
          <w:p w14:paraId="49B01A26" w14:textId="77777777" w:rsidR="00F53279" w:rsidRPr="00F53279" w:rsidRDefault="00F53279" w:rsidP="00F53279">
            <w:pPr>
              <w:rPr>
                <w:rFonts w:ascii="Times New Roman" w:eastAsia="Calibri" w:hAnsi="Times New Roman" w:cs="Times New Roman"/>
                <w:bCs/>
                <w:sz w:val="24"/>
                <w:szCs w:val="24"/>
              </w:rPr>
            </w:pPr>
          </w:p>
        </w:tc>
        <w:tc>
          <w:tcPr>
            <w:tcW w:w="2949" w:type="pct"/>
          </w:tcPr>
          <w:p w14:paraId="03E7F2EF" w14:textId="77777777" w:rsidR="00F53279" w:rsidRPr="00F53279" w:rsidRDefault="00F53279" w:rsidP="00F53279">
            <w:pPr>
              <w:rPr>
                <w:rFonts w:ascii="Times New Roman" w:eastAsia="Calibri" w:hAnsi="Times New Roman" w:cs="Times New Roman"/>
                <w:b/>
                <w:bCs/>
                <w:sz w:val="24"/>
                <w:szCs w:val="24"/>
              </w:rPr>
            </w:pPr>
            <w:r w:rsidRPr="00F53279">
              <w:rPr>
                <w:rFonts w:ascii="Times New Roman" w:eastAsia="Calibri" w:hAnsi="Times New Roman" w:cs="Times New Roman"/>
                <w:sz w:val="24"/>
                <w:szCs w:val="24"/>
              </w:rPr>
              <w:t>2.Собственная и примесная проводимость полупроводников. Понятие об электронной и дырочной проводимости, об основных и неосновных носителях зарядов. Дрейфовый и диффузионный токи. Электронно-дырочный (</w:t>
            </w:r>
            <w:r w:rsidRPr="00F53279">
              <w:rPr>
                <w:rFonts w:ascii="Times New Roman" w:eastAsia="Calibri" w:hAnsi="Times New Roman" w:cs="Times New Roman"/>
                <w:sz w:val="24"/>
                <w:szCs w:val="24"/>
                <w:lang w:val="en-US"/>
              </w:rPr>
              <w:t>p</w:t>
            </w:r>
            <w:r w:rsidRPr="00F53279">
              <w:rPr>
                <w:rFonts w:ascii="Times New Roman" w:eastAsia="Calibri" w:hAnsi="Times New Roman" w:cs="Times New Roman"/>
                <w:sz w:val="24"/>
                <w:szCs w:val="24"/>
              </w:rPr>
              <w:t>-</w:t>
            </w:r>
            <w:r w:rsidRPr="00F53279">
              <w:rPr>
                <w:rFonts w:ascii="Times New Roman" w:eastAsia="Calibri" w:hAnsi="Times New Roman" w:cs="Times New Roman"/>
                <w:sz w:val="24"/>
                <w:szCs w:val="24"/>
                <w:lang w:val="en-US"/>
              </w:rPr>
              <w:t>n</w:t>
            </w:r>
            <w:r w:rsidRPr="00F53279">
              <w:rPr>
                <w:rFonts w:ascii="Times New Roman" w:eastAsia="Calibri" w:hAnsi="Times New Roman" w:cs="Times New Roman"/>
                <w:sz w:val="24"/>
                <w:szCs w:val="24"/>
              </w:rPr>
              <w:t xml:space="preserve">) переход. Механизм образования. Равновесное состояние </w:t>
            </w:r>
            <w:r w:rsidRPr="00F53279">
              <w:rPr>
                <w:rFonts w:ascii="Times New Roman" w:eastAsia="Calibri" w:hAnsi="Times New Roman" w:cs="Times New Roman"/>
                <w:sz w:val="24"/>
                <w:szCs w:val="24"/>
                <w:lang w:val="en-US"/>
              </w:rPr>
              <w:t>p</w:t>
            </w:r>
            <w:r w:rsidRPr="00F53279">
              <w:rPr>
                <w:rFonts w:ascii="Times New Roman" w:eastAsia="Calibri" w:hAnsi="Times New Roman" w:cs="Times New Roman"/>
                <w:sz w:val="24"/>
                <w:szCs w:val="24"/>
              </w:rPr>
              <w:t>-</w:t>
            </w:r>
            <w:r w:rsidRPr="00F53279">
              <w:rPr>
                <w:rFonts w:ascii="Times New Roman" w:eastAsia="Calibri" w:hAnsi="Times New Roman" w:cs="Times New Roman"/>
                <w:sz w:val="24"/>
                <w:szCs w:val="24"/>
                <w:lang w:val="en-US"/>
              </w:rPr>
              <w:t>n</w:t>
            </w:r>
            <w:r w:rsidRPr="00F53279">
              <w:rPr>
                <w:rFonts w:ascii="Times New Roman" w:eastAsia="Calibri" w:hAnsi="Times New Roman" w:cs="Times New Roman"/>
                <w:sz w:val="24"/>
                <w:szCs w:val="24"/>
              </w:rPr>
              <w:t xml:space="preserve"> перехода. Прямое и обратное включение. </w:t>
            </w:r>
          </w:p>
        </w:tc>
        <w:tc>
          <w:tcPr>
            <w:tcW w:w="584" w:type="pct"/>
            <w:vMerge/>
            <w:vAlign w:val="center"/>
          </w:tcPr>
          <w:p w14:paraId="745F671B" w14:textId="77777777" w:rsidR="00F53279" w:rsidRPr="00F53279" w:rsidRDefault="00F53279" w:rsidP="00F53279">
            <w:pPr>
              <w:jc w:val="center"/>
              <w:rPr>
                <w:rFonts w:ascii="Times New Roman" w:eastAsia="Calibri" w:hAnsi="Times New Roman" w:cs="Times New Roman"/>
                <w:b/>
                <w:bCs/>
                <w:sz w:val="24"/>
                <w:szCs w:val="24"/>
              </w:rPr>
            </w:pPr>
          </w:p>
        </w:tc>
        <w:tc>
          <w:tcPr>
            <w:tcW w:w="0" w:type="auto"/>
            <w:vMerge/>
            <w:vAlign w:val="center"/>
          </w:tcPr>
          <w:p w14:paraId="0B035E10" w14:textId="77777777" w:rsidR="00F53279" w:rsidRPr="00F53279" w:rsidRDefault="00F53279" w:rsidP="00F53279">
            <w:pPr>
              <w:rPr>
                <w:rFonts w:ascii="Times New Roman" w:eastAsia="Calibri" w:hAnsi="Times New Roman" w:cs="Times New Roman"/>
                <w:sz w:val="24"/>
                <w:szCs w:val="24"/>
              </w:rPr>
            </w:pPr>
          </w:p>
        </w:tc>
      </w:tr>
      <w:tr w:rsidR="00F53279" w:rsidRPr="00F53279" w14:paraId="2D8013CF" w14:textId="77777777" w:rsidTr="00AD5821">
        <w:trPr>
          <w:trHeight w:val="20"/>
        </w:trPr>
        <w:tc>
          <w:tcPr>
            <w:tcW w:w="0" w:type="auto"/>
            <w:vMerge/>
            <w:vAlign w:val="center"/>
          </w:tcPr>
          <w:p w14:paraId="73153761" w14:textId="77777777" w:rsidR="00F53279" w:rsidRPr="00F53279" w:rsidRDefault="00F53279" w:rsidP="00F53279">
            <w:pPr>
              <w:rPr>
                <w:rFonts w:ascii="Times New Roman" w:eastAsia="Calibri" w:hAnsi="Times New Roman" w:cs="Times New Roman"/>
                <w:bCs/>
                <w:sz w:val="24"/>
                <w:szCs w:val="24"/>
              </w:rPr>
            </w:pPr>
          </w:p>
        </w:tc>
        <w:tc>
          <w:tcPr>
            <w:tcW w:w="2949" w:type="pct"/>
          </w:tcPr>
          <w:p w14:paraId="0FFA66EC" w14:textId="77777777" w:rsidR="00F53279" w:rsidRPr="00F53279" w:rsidRDefault="00F53279" w:rsidP="00F53279">
            <w:pPr>
              <w:rPr>
                <w:rFonts w:ascii="Times New Roman" w:eastAsia="Calibri" w:hAnsi="Times New Roman" w:cs="Times New Roman"/>
                <w:bCs/>
                <w:sz w:val="24"/>
                <w:szCs w:val="24"/>
              </w:rPr>
            </w:pPr>
            <w:r w:rsidRPr="00F53279">
              <w:rPr>
                <w:rFonts w:ascii="Times New Roman" w:eastAsia="Calibri" w:hAnsi="Times New Roman" w:cs="Times New Roman"/>
                <w:b/>
                <w:bCs/>
                <w:sz w:val="24"/>
                <w:szCs w:val="24"/>
              </w:rPr>
              <w:t>3.</w:t>
            </w:r>
            <w:r w:rsidRPr="00F53279">
              <w:rPr>
                <w:rFonts w:ascii="Times New Roman" w:eastAsia="Calibri" w:hAnsi="Times New Roman" w:cs="Times New Roman"/>
                <w:bCs/>
                <w:sz w:val="24"/>
                <w:szCs w:val="24"/>
              </w:rPr>
              <w:t xml:space="preserve"> Полупроводниковые диоды. </w:t>
            </w:r>
            <w:r w:rsidRPr="00F53279">
              <w:rPr>
                <w:rFonts w:ascii="Times New Roman" w:eastAsia="Calibri" w:hAnsi="Times New Roman" w:cs="Times New Roman"/>
                <w:sz w:val="24"/>
                <w:szCs w:val="24"/>
              </w:rPr>
              <w:t>Классификация полупроводниковых диодов. Условные графические обозначения. Маркировка полупроводниковых диодов. Точечные и плоскостные диоды. Выпрямительные диоды, параметры диодов. Стабилитроны. Варикапы. Туннельные диоды. Фотогальванический эффект. Фотодиоды. Светодиоды. Органические светодиоды (</w:t>
            </w:r>
            <w:r w:rsidRPr="00F53279">
              <w:rPr>
                <w:rFonts w:ascii="Times New Roman" w:eastAsia="Calibri" w:hAnsi="Times New Roman" w:cs="Times New Roman"/>
                <w:sz w:val="24"/>
                <w:szCs w:val="24"/>
                <w:lang w:val="en-US"/>
              </w:rPr>
              <w:t>OLED</w:t>
            </w:r>
            <w:r w:rsidRPr="00F53279">
              <w:rPr>
                <w:rFonts w:ascii="Times New Roman" w:eastAsia="Calibri" w:hAnsi="Times New Roman" w:cs="Times New Roman"/>
                <w:sz w:val="24"/>
                <w:szCs w:val="24"/>
              </w:rPr>
              <w:t>). Основные характеристики и параметры, области применения.</w:t>
            </w:r>
          </w:p>
        </w:tc>
        <w:tc>
          <w:tcPr>
            <w:tcW w:w="0" w:type="auto"/>
            <w:vMerge/>
            <w:vAlign w:val="center"/>
          </w:tcPr>
          <w:p w14:paraId="144B27C1" w14:textId="77777777" w:rsidR="00F53279" w:rsidRPr="00F53279" w:rsidRDefault="00F53279" w:rsidP="00F53279">
            <w:pPr>
              <w:rPr>
                <w:rFonts w:ascii="Times New Roman" w:eastAsia="Calibri" w:hAnsi="Times New Roman" w:cs="Times New Roman"/>
                <w:b/>
                <w:bCs/>
                <w:sz w:val="24"/>
                <w:szCs w:val="24"/>
              </w:rPr>
            </w:pPr>
          </w:p>
        </w:tc>
        <w:tc>
          <w:tcPr>
            <w:tcW w:w="0" w:type="auto"/>
            <w:vMerge/>
            <w:vAlign w:val="center"/>
          </w:tcPr>
          <w:p w14:paraId="2240DD8C" w14:textId="77777777" w:rsidR="00F53279" w:rsidRPr="00F53279" w:rsidRDefault="00F53279" w:rsidP="00F53279">
            <w:pPr>
              <w:rPr>
                <w:rFonts w:ascii="Times New Roman" w:eastAsia="Calibri" w:hAnsi="Times New Roman" w:cs="Times New Roman"/>
                <w:sz w:val="24"/>
                <w:szCs w:val="24"/>
              </w:rPr>
            </w:pPr>
          </w:p>
        </w:tc>
      </w:tr>
      <w:tr w:rsidR="00F53279" w:rsidRPr="00F53279" w14:paraId="60B66824" w14:textId="77777777" w:rsidTr="00AD5821">
        <w:trPr>
          <w:trHeight w:val="885"/>
        </w:trPr>
        <w:tc>
          <w:tcPr>
            <w:tcW w:w="0" w:type="auto"/>
            <w:vMerge/>
            <w:vAlign w:val="center"/>
          </w:tcPr>
          <w:p w14:paraId="2584BEC6" w14:textId="77777777" w:rsidR="00F53279" w:rsidRPr="00F53279" w:rsidRDefault="00F53279" w:rsidP="00F53279">
            <w:pPr>
              <w:rPr>
                <w:rFonts w:ascii="Times New Roman" w:eastAsia="Calibri" w:hAnsi="Times New Roman" w:cs="Times New Roman"/>
                <w:bCs/>
                <w:sz w:val="24"/>
                <w:szCs w:val="24"/>
              </w:rPr>
            </w:pPr>
          </w:p>
        </w:tc>
        <w:tc>
          <w:tcPr>
            <w:tcW w:w="2949" w:type="pct"/>
          </w:tcPr>
          <w:p w14:paraId="70976BD9" w14:textId="77777777" w:rsidR="00F53279" w:rsidRPr="00F53279" w:rsidRDefault="00F53279" w:rsidP="00F53279">
            <w:pPr>
              <w:rPr>
                <w:rFonts w:ascii="Times New Roman" w:eastAsia="Calibri" w:hAnsi="Times New Roman" w:cs="Times New Roman"/>
                <w:sz w:val="24"/>
                <w:szCs w:val="24"/>
              </w:rPr>
            </w:pPr>
            <w:r w:rsidRPr="00F53279">
              <w:rPr>
                <w:rFonts w:ascii="Times New Roman" w:eastAsia="Calibri" w:hAnsi="Times New Roman" w:cs="Times New Roman"/>
                <w:b/>
                <w:bCs/>
                <w:sz w:val="24"/>
                <w:szCs w:val="24"/>
              </w:rPr>
              <w:t xml:space="preserve">4. </w:t>
            </w:r>
            <w:r w:rsidRPr="00F53279">
              <w:rPr>
                <w:rFonts w:ascii="Times New Roman" w:eastAsia="Calibri" w:hAnsi="Times New Roman" w:cs="Times New Roman"/>
                <w:bCs/>
                <w:sz w:val="24"/>
                <w:szCs w:val="24"/>
              </w:rPr>
              <w:t xml:space="preserve">Транзисторы. </w:t>
            </w:r>
            <w:r w:rsidRPr="00F53279">
              <w:rPr>
                <w:rFonts w:ascii="Times New Roman" w:eastAsia="Calibri" w:hAnsi="Times New Roman" w:cs="Times New Roman"/>
                <w:sz w:val="24"/>
                <w:szCs w:val="24"/>
              </w:rPr>
              <w:t xml:space="preserve">Биполярные транзисторы. Устройство и принцип действия. Режимы работы. Схемы включения: ОБ, ОЭ, ОК. Статические характеристики. Динамический режим и усилительные свойства. </w:t>
            </w:r>
            <w:r w:rsidRPr="00F53279">
              <w:rPr>
                <w:rFonts w:ascii="Times New Roman" w:eastAsia="Calibri" w:hAnsi="Times New Roman" w:cs="Times New Roman"/>
                <w:sz w:val="24"/>
                <w:szCs w:val="24"/>
                <w:lang w:val="en-US"/>
              </w:rPr>
              <w:t>h</w:t>
            </w:r>
            <w:r w:rsidRPr="00F53279">
              <w:rPr>
                <w:rFonts w:ascii="Times New Roman" w:eastAsia="Calibri" w:hAnsi="Times New Roman" w:cs="Times New Roman"/>
                <w:sz w:val="24"/>
                <w:szCs w:val="24"/>
              </w:rPr>
              <w:t xml:space="preserve">- параметры. Полевые транзисторы с управляющим </w:t>
            </w:r>
            <w:r w:rsidRPr="00F53279">
              <w:rPr>
                <w:rFonts w:ascii="Times New Roman" w:eastAsia="Calibri" w:hAnsi="Times New Roman" w:cs="Times New Roman"/>
                <w:sz w:val="24"/>
                <w:szCs w:val="24"/>
                <w:lang w:val="en-US"/>
              </w:rPr>
              <w:t>p</w:t>
            </w:r>
            <w:r w:rsidRPr="00F53279">
              <w:rPr>
                <w:rFonts w:ascii="Times New Roman" w:eastAsia="Calibri" w:hAnsi="Times New Roman" w:cs="Times New Roman"/>
                <w:sz w:val="24"/>
                <w:szCs w:val="24"/>
              </w:rPr>
              <w:t>-</w:t>
            </w:r>
            <w:r w:rsidRPr="00F53279">
              <w:rPr>
                <w:rFonts w:ascii="Times New Roman" w:eastAsia="Calibri" w:hAnsi="Times New Roman" w:cs="Times New Roman"/>
                <w:sz w:val="24"/>
                <w:szCs w:val="24"/>
                <w:lang w:val="en-US"/>
              </w:rPr>
              <w:t>n</w:t>
            </w:r>
            <w:r w:rsidRPr="00F53279">
              <w:rPr>
                <w:rFonts w:ascii="Times New Roman" w:eastAsia="Calibri" w:hAnsi="Times New Roman" w:cs="Times New Roman"/>
                <w:sz w:val="24"/>
                <w:szCs w:val="24"/>
              </w:rPr>
              <w:t xml:space="preserve"> переходом. </w:t>
            </w:r>
          </w:p>
        </w:tc>
        <w:tc>
          <w:tcPr>
            <w:tcW w:w="0" w:type="auto"/>
            <w:vMerge/>
            <w:vAlign w:val="center"/>
          </w:tcPr>
          <w:p w14:paraId="7C114D54" w14:textId="77777777" w:rsidR="00F53279" w:rsidRPr="00F53279" w:rsidRDefault="00F53279" w:rsidP="00F53279">
            <w:pPr>
              <w:rPr>
                <w:rFonts w:ascii="Times New Roman" w:eastAsia="Calibri" w:hAnsi="Times New Roman" w:cs="Times New Roman"/>
                <w:b/>
                <w:bCs/>
                <w:sz w:val="24"/>
                <w:szCs w:val="24"/>
              </w:rPr>
            </w:pPr>
          </w:p>
        </w:tc>
        <w:tc>
          <w:tcPr>
            <w:tcW w:w="0" w:type="auto"/>
            <w:vMerge/>
            <w:vAlign w:val="center"/>
          </w:tcPr>
          <w:p w14:paraId="3ED08621" w14:textId="77777777" w:rsidR="00F53279" w:rsidRPr="00F53279" w:rsidRDefault="00F53279" w:rsidP="00F53279">
            <w:pPr>
              <w:rPr>
                <w:rFonts w:ascii="Times New Roman" w:eastAsia="Calibri" w:hAnsi="Times New Roman" w:cs="Times New Roman"/>
                <w:sz w:val="24"/>
                <w:szCs w:val="24"/>
              </w:rPr>
            </w:pPr>
          </w:p>
        </w:tc>
      </w:tr>
      <w:tr w:rsidR="00F53279" w:rsidRPr="00F53279" w14:paraId="4B94C05A" w14:textId="77777777" w:rsidTr="00AD5821">
        <w:trPr>
          <w:trHeight w:val="570"/>
        </w:trPr>
        <w:tc>
          <w:tcPr>
            <w:tcW w:w="0" w:type="auto"/>
            <w:vMerge/>
            <w:vAlign w:val="center"/>
          </w:tcPr>
          <w:p w14:paraId="50C62A35" w14:textId="77777777" w:rsidR="00F53279" w:rsidRPr="00F53279" w:rsidRDefault="00F53279" w:rsidP="00F53279">
            <w:pPr>
              <w:rPr>
                <w:rFonts w:ascii="Times New Roman" w:eastAsia="Calibri" w:hAnsi="Times New Roman" w:cs="Times New Roman"/>
                <w:bCs/>
                <w:sz w:val="24"/>
                <w:szCs w:val="24"/>
              </w:rPr>
            </w:pPr>
          </w:p>
        </w:tc>
        <w:tc>
          <w:tcPr>
            <w:tcW w:w="2949" w:type="pct"/>
          </w:tcPr>
          <w:p w14:paraId="5D4E1A21" w14:textId="77777777" w:rsidR="00F53279" w:rsidRPr="00F53279" w:rsidRDefault="00F53279" w:rsidP="00F53279">
            <w:pPr>
              <w:rPr>
                <w:rFonts w:ascii="Times New Roman" w:eastAsia="Calibri" w:hAnsi="Times New Roman" w:cs="Times New Roman"/>
                <w:b/>
                <w:bCs/>
                <w:sz w:val="24"/>
                <w:szCs w:val="24"/>
              </w:rPr>
            </w:pPr>
            <w:r w:rsidRPr="00F53279">
              <w:rPr>
                <w:rFonts w:ascii="Times New Roman" w:eastAsia="Calibri" w:hAnsi="Times New Roman" w:cs="Times New Roman"/>
                <w:sz w:val="24"/>
                <w:szCs w:val="24"/>
              </w:rPr>
              <w:t>5.Полевые транзисторы с изолированным затвором (МДП- транзисторы). Устройство, принцип действия, характеристики, параметры. Маркировка</w:t>
            </w:r>
          </w:p>
        </w:tc>
        <w:tc>
          <w:tcPr>
            <w:tcW w:w="0" w:type="auto"/>
            <w:vMerge/>
            <w:vAlign w:val="center"/>
          </w:tcPr>
          <w:p w14:paraId="184D4CE4" w14:textId="77777777" w:rsidR="00F53279" w:rsidRPr="00F53279" w:rsidRDefault="00F53279" w:rsidP="00F53279">
            <w:pPr>
              <w:rPr>
                <w:rFonts w:ascii="Times New Roman" w:eastAsia="Calibri" w:hAnsi="Times New Roman" w:cs="Times New Roman"/>
                <w:b/>
                <w:bCs/>
                <w:sz w:val="24"/>
                <w:szCs w:val="24"/>
              </w:rPr>
            </w:pPr>
          </w:p>
        </w:tc>
        <w:tc>
          <w:tcPr>
            <w:tcW w:w="0" w:type="auto"/>
            <w:vMerge/>
            <w:vAlign w:val="center"/>
          </w:tcPr>
          <w:p w14:paraId="688B85B1" w14:textId="77777777" w:rsidR="00F53279" w:rsidRPr="00F53279" w:rsidRDefault="00F53279" w:rsidP="00F53279">
            <w:pPr>
              <w:rPr>
                <w:rFonts w:ascii="Times New Roman" w:eastAsia="Calibri" w:hAnsi="Times New Roman" w:cs="Times New Roman"/>
                <w:sz w:val="24"/>
                <w:szCs w:val="24"/>
              </w:rPr>
            </w:pPr>
          </w:p>
        </w:tc>
      </w:tr>
      <w:tr w:rsidR="00F53279" w:rsidRPr="00F53279" w14:paraId="7BA97156" w14:textId="77777777" w:rsidTr="00AD5821">
        <w:trPr>
          <w:trHeight w:val="20"/>
        </w:trPr>
        <w:tc>
          <w:tcPr>
            <w:tcW w:w="0" w:type="auto"/>
            <w:vMerge/>
            <w:vAlign w:val="center"/>
          </w:tcPr>
          <w:p w14:paraId="24A40980" w14:textId="77777777" w:rsidR="00F53279" w:rsidRPr="00F53279" w:rsidRDefault="00F53279" w:rsidP="00F53279">
            <w:pPr>
              <w:rPr>
                <w:rFonts w:ascii="Times New Roman" w:eastAsia="Calibri" w:hAnsi="Times New Roman" w:cs="Times New Roman"/>
                <w:bCs/>
                <w:sz w:val="24"/>
                <w:szCs w:val="24"/>
              </w:rPr>
            </w:pPr>
          </w:p>
        </w:tc>
        <w:tc>
          <w:tcPr>
            <w:tcW w:w="2949" w:type="pct"/>
          </w:tcPr>
          <w:p w14:paraId="440D2DF2" w14:textId="77777777" w:rsidR="00F53279" w:rsidRPr="00F53279" w:rsidRDefault="00F53279" w:rsidP="00F53279">
            <w:pP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 xml:space="preserve">6. </w:t>
            </w:r>
            <w:r w:rsidRPr="00F53279">
              <w:rPr>
                <w:rFonts w:ascii="Times New Roman" w:eastAsia="Calibri" w:hAnsi="Times New Roman" w:cs="Times New Roman"/>
                <w:bCs/>
                <w:sz w:val="24"/>
                <w:szCs w:val="24"/>
              </w:rPr>
              <w:t xml:space="preserve">Тиристоры. </w:t>
            </w:r>
            <w:r w:rsidRPr="00F53279">
              <w:rPr>
                <w:rFonts w:ascii="Times New Roman" w:eastAsia="Calibri" w:hAnsi="Times New Roman" w:cs="Times New Roman"/>
                <w:sz w:val="24"/>
                <w:szCs w:val="24"/>
              </w:rPr>
              <w:t>Устройство, принцип действия диодного и триодного тиристоров. Вольтамперные характеристики, параметры. Условные графические обозначения, маркировка тиристоров. Применение тиристоров.</w:t>
            </w:r>
          </w:p>
        </w:tc>
        <w:tc>
          <w:tcPr>
            <w:tcW w:w="0" w:type="auto"/>
            <w:vMerge/>
            <w:vAlign w:val="center"/>
          </w:tcPr>
          <w:p w14:paraId="48A86A77" w14:textId="77777777" w:rsidR="00F53279" w:rsidRPr="00F53279" w:rsidRDefault="00F53279" w:rsidP="00F53279">
            <w:pPr>
              <w:rPr>
                <w:rFonts w:ascii="Times New Roman" w:eastAsia="Calibri" w:hAnsi="Times New Roman" w:cs="Times New Roman"/>
                <w:b/>
                <w:bCs/>
                <w:sz w:val="24"/>
                <w:szCs w:val="24"/>
              </w:rPr>
            </w:pPr>
          </w:p>
        </w:tc>
        <w:tc>
          <w:tcPr>
            <w:tcW w:w="0" w:type="auto"/>
            <w:vMerge/>
            <w:vAlign w:val="center"/>
          </w:tcPr>
          <w:p w14:paraId="00093100" w14:textId="77777777" w:rsidR="00F53279" w:rsidRPr="00F53279" w:rsidRDefault="00F53279" w:rsidP="00F53279">
            <w:pPr>
              <w:rPr>
                <w:rFonts w:ascii="Times New Roman" w:eastAsia="Calibri" w:hAnsi="Times New Roman" w:cs="Times New Roman"/>
                <w:sz w:val="24"/>
                <w:szCs w:val="24"/>
              </w:rPr>
            </w:pPr>
          </w:p>
        </w:tc>
      </w:tr>
      <w:tr w:rsidR="00F53279" w:rsidRPr="00F53279" w14:paraId="5EB65828" w14:textId="77777777" w:rsidTr="00AD5821">
        <w:trPr>
          <w:trHeight w:val="20"/>
        </w:trPr>
        <w:tc>
          <w:tcPr>
            <w:tcW w:w="0" w:type="auto"/>
            <w:vMerge/>
            <w:vAlign w:val="center"/>
          </w:tcPr>
          <w:p w14:paraId="2E6DF41E" w14:textId="77777777" w:rsidR="00F53279" w:rsidRPr="00F53279" w:rsidRDefault="00F53279" w:rsidP="00F53279">
            <w:pPr>
              <w:rPr>
                <w:rFonts w:ascii="Times New Roman" w:eastAsia="Calibri" w:hAnsi="Times New Roman" w:cs="Times New Roman"/>
                <w:bCs/>
                <w:sz w:val="24"/>
                <w:szCs w:val="24"/>
              </w:rPr>
            </w:pPr>
          </w:p>
        </w:tc>
        <w:tc>
          <w:tcPr>
            <w:tcW w:w="2949" w:type="pct"/>
          </w:tcPr>
          <w:p w14:paraId="4B3AFE89" w14:textId="77777777" w:rsidR="00F53279" w:rsidRPr="00F53279" w:rsidRDefault="00F53279" w:rsidP="00F53279">
            <w:pP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 xml:space="preserve">7. </w:t>
            </w:r>
            <w:r w:rsidRPr="00F53279">
              <w:rPr>
                <w:rFonts w:ascii="Times New Roman" w:eastAsia="Calibri" w:hAnsi="Times New Roman" w:cs="Times New Roman"/>
                <w:bCs/>
                <w:sz w:val="24"/>
                <w:szCs w:val="24"/>
              </w:rPr>
              <w:t xml:space="preserve">Интегральные микросхемы (ИМС).  </w:t>
            </w:r>
            <w:r w:rsidRPr="00F53279">
              <w:rPr>
                <w:rFonts w:ascii="Times New Roman" w:eastAsia="Calibri" w:hAnsi="Times New Roman" w:cs="Times New Roman"/>
                <w:sz w:val="24"/>
                <w:szCs w:val="24"/>
              </w:rPr>
              <w:t>Общие сведения о микроэлектронике. Интегральные микросхемы. Классификация ИМС по технологии изготовления, по функциональному назначению, по степени интеграции.  Основные параметры ИМС, система обозначений. Гибридные ИМС. Пассивные и активные элементы гибридных ИМС. Полупроводниковые ИМС. Компоненты полупроводниковых ИМС. Совмещенные интегральные микросхемы. Большие интегральные микросхемы (БИС).</w:t>
            </w:r>
          </w:p>
        </w:tc>
        <w:tc>
          <w:tcPr>
            <w:tcW w:w="0" w:type="auto"/>
            <w:vMerge/>
            <w:vAlign w:val="center"/>
          </w:tcPr>
          <w:p w14:paraId="3143AD3B" w14:textId="77777777" w:rsidR="00F53279" w:rsidRPr="00F53279" w:rsidRDefault="00F53279" w:rsidP="00F53279">
            <w:pPr>
              <w:rPr>
                <w:rFonts w:ascii="Times New Roman" w:eastAsia="Calibri" w:hAnsi="Times New Roman" w:cs="Times New Roman"/>
                <w:b/>
                <w:bCs/>
                <w:sz w:val="24"/>
                <w:szCs w:val="24"/>
              </w:rPr>
            </w:pPr>
          </w:p>
        </w:tc>
        <w:tc>
          <w:tcPr>
            <w:tcW w:w="0" w:type="auto"/>
            <w:vMerge/>
            <w:vAlign w:val="center"/>
          </w:tcPr>
          <w:p w14:paraId="0C5973A6" w14:textId="77777777" w:rsidR="00F53279" w:rsidRPr="00F53279" w:rsidRDefault="00F53279" w:rsidP="00F53279">
            <w:pPr>
              <w:rPr>
                <w:rFonts w:ascii="Times New Roman" w:eastAsia="Calibri" w:hAnsi="Times New Roman" w:cs="Times New Roman"/>
                <w:sz w:val="24"/>
                <w:szCs w:val="24"/>
              </w:rPr>
            </w:pPr>
          </w:p>
        </w:tc>
      </w:tr>
      <w:tr w:rsidR="00F53279" w:rsidRPr="00F53279" w14:paraId="0CCDBA70" w14:textId="77777777" w:rsidTr="00AD5821">
        <w:trPr>
          <w:trHeight w:val="20"/>
        </w:trPr>
        <w:tc>
          <w:tcPr>
            <w:tcW w:w="0" w:type="auto"/>
            <w:vMerge/>
            <w:vAlign w:val="center"/>
          </w:tcPr>
          <w:p w14:paraId="1460E0DC" w14:textId="77777777" w:rsidR="00F53279" w:rsidRPr="00F53279" w:rsidRDefault="00F53279" w:rsidP="00F53279">
            <w:pPr>
              <w:rPr>
                <w:rFonts w:ascii="Times New Roman" w:eastAsia="Calibri" w:hAnsi="Times New Roman" w:cs="Times New Roman"/>
                <w:bCs/>
                <w:sz w:val="24"/>
                <w:szCs w:val="24"/>
              </w:rPr>
            </w:pPr>
          </w:p>
        </w:tc>
        <w:tc>
          <w:tcPr>
            <w:tcW w:w="2949" w:type="pct"/>
          </w:tcPr>
          <w:p w14:paraId="639F01BB" w14:textId="77777777" w:rsidR="00F53279" w:rsidRPr="00F53279" w:rsidRDefault="00F53279" w:rsidP="00F53279">
            <w:pP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 xml:space="preserve">8.  </w:t>
            </w:r>
            <w:r w:rsidRPr="00F53279">
              <w:rPr>
                <w:rFonts w:ascii="Times New Roman" w:eastAsia="Calibri" w:hAnsi="Times New Roman" w:cs="Times New Roman"/>
                <w:bCs/>
                <w:sz w:val="24"/>
                <w:szCs w:val="24"/>
              </w:rPr>
              <w:t xml:space="preserve">Оптоэлектронные приборы и устройства отображения информации. </w:t>
            </w:r>
            <w:r w:rsidRPr="00F53279">
              <w:rPr>
                <w:rFonts w:ascii="Times New Roman" w:eastAsia="Calibri" w:hAnsi="Times New Roman" w:cs="Times New Roman"/>
                <w:sz w:val="24"/>
                <w:szCs w:val="24"/>
              </w:rPr>
              <w:t>Оптоэлектронные приборы, основные понятия. Типы оптронов, принцип действия. Условные обозначения. Устройства отображения информации. Классификация. УОИ на ЭЛТ. Буквенно-цифровые индикаторы: полупроводниковые, жидкокристаллические, газоразрядные.</w:t>
            </w:r>
          </w:p>
        </w:tc>
        <w:tc>
          <w:tcPr>
            <w:tcW w:w="0" w:type="auto"/>
            <w:vMerge/>
            <w:vAlign w:val="center"/>
          </w:tcPr>
          <w:p w14:paraId="66124A68" w14:textId="77777777" w:rsidR="00F53279" w:rsidRPr="00F53279" w:rsidRDefault="00F53279" w:rsidP="00F53279">
            <w:pPr>
              <w:rPr>
                <w:rFonts w:ascii="Times New Roman" w:eastAsia="Calibri" w:hAnsi="Times New Roman" w:cs="Times New Roman"/>
                <w:b/>
                <w:bCs/>
                <w:sz w:val="24"/>
                <w:szCs w:val="24"/>
              </w:rPr>
            </w:pPr>
          </w:p>
        </w:tc>
        <w:tc>
          <w:tcPr>
            <w:tcW w:w="0" w:type="auto"/>
            <w:vMerge/>
            <w:vAlign w:val="center"/>
          </w:tcPr>
          <w:p w14:paraId="66BD7210" w14:textId="77777777" w:rsidR="00F53279" w:rsidRPr="00F53279" w:rsidRDefault="00F53279" w:rsidP="00F53279">
            <w:pPr>
              <w:rPr>
                <w:rFonts w:ascii="Times New Roman" w:eastAsia="Calibri" w:hAnsi="Times New Roman" w:cs="Times New Roman"/>
                <w:sz w:val="24"/>
                <w:szCs w:val="24"/>
              </w:rPr>
            </w:pPr>
          </w:p>
        </w:tc>
      </w:tr>
      <w:tr w:rsidR="00F53279" w:rsidRPr="00F53279" w14:paraId="505533A7" w14:textId="77777777" w:rsidTr="00AD5821">
        <w:trPr>
          <w:trHeight w:val="20"/>
        </w:trPr>
        <w:tc>
          <w:tcPr>
            <w:tcW w:w="0" w:type="auto"/>
            <w:vMerge/>
            <w:vAlign w:val="center"/>
          </w:tcPr>
          <w:p w14:paraId="4B76205F" w14:textId="77777777" w:rsidR="00F53279" w:rsidRPr="00F53279" w:rsidRDefault="00F53279" w:rsidP="00F53279">
            <w:pPr>
              <w:rPr>
                <w:rFonts w:ascii="Times New Roman" w:eastAsia="Calibri" w:hAnsi="Times New Roman" w:cs="Times New Roman"/>
                <w:bCs/>
                <w:sz w:val="24"/>
                <w:szCs w:val="24"/>
              </w:rPr>
            </w:pPr>
          </w:p>
        </w:tc>
        <w:tc>
          <w:tcPr>
            <w:tcW w:w="2949" w:type="pct"/>
          </w:tcPr>
          <w:p w14:paraId="0DC4B382" w14:textId="77777777" w:rsidR="00F53279" w:rsidRPr="00F53279" w:rsidRDefault="00F53279" w:rsidP="00F53279">
            <w:pPr>
              <w:rPr>
                <w:rFonts w:ascii="Times New Roman" w:eastAsia="Calibri" w:hAnsi="Times New Roman" w:cs="Times New Roman"/>
                <w:b/>
                <w:sz w:val="24"/>
                <w:szCs w:val="24"/>
              </w:rPr>
            </w:pPr>
            <w:r w:rsidRPr="00F53279">
              <w:rPr>
                <w:rFonts w:ascii="Times New Roman" w:eastAsia="Calibri" w:hAnsi="Times New Roman" w:cs="Times New Roman"/>
                <w:b/>
                <w:bCs/>
                <w:sz w:val="24"/>
                <w:szCs w:val="24"/>
              </w:rPr>
              <w:t>В том числе практических и лабораторных занятий</w:t>
            </w:r>
          </w:p>
        </w:tc>
        <w:tc>
          <w:tcPr>
            <w:tcW w:w="584" w:type="pct"/>
            <w:vAlign w:val="center"/>
          </w:tcPr>
          <w:p w14:paraId="4E273148" w14:textId="77777777" w:rsidR="00F53279" w:rsidRPr="00F53279" w:rsidRDefault="00F53279" w:rsidP="00F53279">
            <w:pPr>
              <w:jc w:val="cente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4/4</w:t>
            </w:r>
          </w:p>
        </w:tc>
        <w:tc>
          <w:tcPr>
            <w:tcW w:w="0" w:type="auto"/>
            <w:vMerge/>
            <w:vAlign w:val="center"/>
          </w:tcPr>
          <w:p w14:paraId="509A73B1" w14:textId="77777777" w:rsidR="00F53279" w:rsidRPr="00F53279" w:rsidRDefault="00F53279" w:rsidP="00F53279">
            <w:pPr>
              <w:rPr>
                <w:rFonts w:ascii="Times New Roman" w:eastAsia="Calibri" w:hAnsi="Times New Roman" w:cs="Times New Roman"/>
                <w:sz w:val="24"/>
                <w:szCs w:val="24"/>
              </w:rPr>
            </w:pPr>
          </w:p>
        </w:tc>
      </w:tr>
      <w:tr w:rsidR="00F53279" w:rsidRPr="00F53279" w14:paraId="3E1D46B5" w14:textId="77777777" w:rsidTr="00AD5821">
        <w:trPr>
          <w:trHeight w:val="20"/>
        </w:trPr>
        <w:tc>
          <w:tcPr>
            <w:tcW w:w="0" w:type="auto"/>
            <w:vMerge/>
            <w:vAlign w:val="center"/>
          </w:tcPr>
          <w:p w14:paraId="6FAB6C26" w14:textId="77777777" w:rsidR="00F53279" w:rsidRPr="00F53279" w:rsidRDefault="00F53279" w:rsidP="00F53279">
            <w:pPr>
              <w:rPr>
                <w:rFonts w:ascii="Times New Roman" w:eastAsia="Calibri" w:hAnsi="Times New Roman" w:cs="Times New Roman"/>
                <w:bCs/>
                <w:sz w:val="24"/>
                <w:szCs w:val="24"/>
              </w:rPr>
            </w:pPr>
          </w:p>
        </w:tc>
        <w:tc>
          <w:tcPr>
            <w:tcW w:w="2949" w:type="pct"/>
          </w:tcPr>
          <w:p w14:paraId="1E60EFE2" w14:textId="77777777" w:rsidR="00F53279" w:rsidRPr="00F53279" w:rsidRDefault="00F53279" w:rsidP="00F53279">
            <w:pPr>
              <w:rPr>
                <w:rFonts w:ascii="Times New Roman" w:eastAsia="Calibri" w:hAnsi="Times New Roman" w:cs="Times New Roman"/>
                <w:b/>
                <w:sz w:val="24"/>
                <w:szCs w:val="24"/>
              </w:rPr>
            </w:pPr>
            <w:r w:rsidRPr="00F53279">
              <w:rPr>
                <w:rFonts w:ascii="Times New Roman" w:eastAsia="Calibri" w:hAnsi="Times New Roman" w:cs="Times New Roman"/>
                <w:b/>
                <w:sz w:val="24"/>
                <w:szCs w:val="24"/>
              </w:rPr>
              <w:t xml:space="preserve">1. Лабораторное занятие 4. </w:t>
            </w:r>
            <w:r w:rsidRPr="00F53279">
              <w:rPr>
                <w:rFonts w:ascii="Times New Roman" w:eastAsia="Calibri" w:hAnsi="Times New Roman" w:cs="Times New Roman"/>
                <w:sz w:val="24"/>
                <w:szCs w:val="24"/>
              </w:rPr>
              <w:t>Исследование выпрямительного диода.</w:t>
            </w:r>
          </w:p>
        </w:tc>
        <w:tc>
          <w:tcPr>
            <w:tcW w:w="584" w:type="pct"/>
            <w:vAlign w:val="center"/>
          </w:tcPr>
          <w:p w14:paraId="07DF712B" w14:textId="77777777" w:rsidR="00F53279" w:rsidRPr="00F53279" w:rsidRDefault="00F53279" w:rsidP="00F53279">
            <w:pPr>
              <w:jc w:val="center"/>
              <w:rPr>
                <w:rFonts w:ascii="Times New Roman" w:eastAsia="Calibri" w:hAnsi="Times New Roman" w:cs="Times New Roman"/>
                <w:bCs/>
                <w:sz w:val="24"/>
                <w:szCs w:val="24"/>
              </w:rPr>
            </w:pPr>
            <w:r w:rsidRPr="00F53279">
              <w:rPr>
                <w:rFonts w:ascii="Times New Roman" w:eastAsia="Calibri" w:hAnsi="Times New Roman" w:cs="Times New Roman"/>
                <w:bCs/>
                <w:sz w:val="24"/>
                <w:szCs w:val="24"/>
              </w:rPr>
              <w:t>2</w:t>
            </w:r>
          </w:p>
        </w:tc>
        <w:tc>
          <w:tcPr>
            <w:tcW w:w="0" w:type="auto"/>
            <w:vMerge/>
            <w:vAlign w:val="center"/>
          </w:tcPr>
          <w:p w14:paraId="22053DB6" w14:textId="77777777" w:rsidR="00F53279" w:rsidRPr="00F53279" w:rsidRDefault="00F53279" w:rsidP="00F53279">
            <w:pPr>
              <w:rPr>
                <w:rFonts w:ascii="Times New Roman" w:eastAsia="Calibri" w:hAnsi="Times New Roman" w:cs="Times New Roman"/>
                <w:sz w:val="24"/>
                <w:szCs w:val="24"/>
              </w:rPr>
            </w:pPr>
          </w:p>
        </w:tc>
      </w:tr>
      <w:tr w:rsidR="00F53279" w:rsidRPr="00F53279" w14:paraId="2F9694A1" w14:textId="77777777" w:rsidTr="00AD5821">
        <w:trPr>
          <w:trHeight w:val="20"/>
        </w:trPr>
        <w:tc>
          <w:tcPr>
            <w:tcW w:w="0" w:type="auto"/>
            <w:vMerge/>
            <w:vAlign w:val="center"/>
          </w:tcPr>
          <w:p w14:paraId="042E748F" w14:textId="77777777" w:rsidR="00F53279" w:rsidRPr="00F53279" w:rsidRDefault="00F53279" w:rsidP="00F53279">
            <w:pPr>
              <w:rPr>
                <w:rFonts w:ascii="Times New Roman" w:eastAsia="Calibri" w:hAnsi="Times New Roman" w:cs="Times New Roman"/>
                <w:bCs/>
                <w:sz w:val="24"/>
                <w:szCs w:val="24"/>
              </w:rPr>
            </w:pPr>
          </w:p>
        </w:tc>
        <w:tc>
          <w:tcPr>
            <w:tcW w:w="2949" w:type="pct"/>
          </w:tcPr>
          <w:p w14:paraId="053A4D85" w14:textId="77777777" w:rsidR="00F53279" w:rsidRPr="00F53279" w:rsidRDefault="00F53279" w:rsidP="00F53279">
            <w:pPr>
              <w:rPr>
                <w:rFonts w:ascii="Times New Roman" w:eastAsia="Calibri" w:hAnsi="Times New Roman" w:cs="Times New Roman"/>
                <w:b/>
                <w:sz w:val="24"/>
                <w:szCs w:val="24"/>
              </w:rPr>
            </w:pPr>
            <w:r w:rsidRPr="00F53279">
              <w:rPr>
                <w:rFonts w:ascii="Times New Roman" w:eastAsia="Calibri" w:hAnsi="Times New Roman" w:cs="Times New Roman"/>
                <w:b/>
                <w:sz w:val="24"/>
                <w:szCs w:val="24"/>
              </w:rPr>
              <w:t xml:space="preserve">2. Лабораторное занятие 5. </w:t>
            </w:r>
            <w:r w:rsidRPr="00F53279">
              <w:rPr>
                <w:rFonts w:ascii="Times New Roman" w:eastAsia="Calibri" w:hAnsi="Times New Roman" w:cs="Times New Roman"/>
                <w:sz w:val="24"/>
                <w:szCs w:val="24"/>
              </w:rPr>
              <w:t>Исследование биполярного транзистора.</w:t>
            </w:r>
          </w:p>
        </w:tc>
        <w:tc>
          <w:tcPr>
            <w:tcW w:w="584" w:type="pct"/>
            <w:vAlign w:val="center"/>
          </w:tcPr>
          <w:p w14:paraId="28BCAA4E" w14:textId="77777777" w:rsidR="00F53279" w:rsidRPr="00F53279" w:rsidRDefault="00F53279" w:rsidP="00F53279">
            <w:pPr>
              <w:jc w:val="center"/>
              <w:rPr>
                <w:rFonts w:ascii="Times New Roman" w:eastAsia="Calibri" w:hAnsi="Times New Roman" w:cs="Times New Roman"/>
                <w:bCs/>
                <w:sz w:val="24"/>
                <w:szCs w:val="24"/>
              </w:rPr>
            </w:pPr>
            <w:r w:rsidRPr="00F53279">
              <w:rPr>
                <w:rFonts w:ascii="Times New Roman" w:eastAsia="Calibri" w:hAnsi="Times New Roman" w:cs="Times New Roman"/>
                <w:bCs/>
                <w:sz w:val="24"/>
                <w:szCs w:val="24"/>
              </w:rPr>
              <w:t>2</w:t>
            </w:r>
          </w:p>
        </w:tc>
        <w:tc>
          <w:tcPr>
            <w:tcW w:w="0" w:type="auto"/>
            <w:vMerge/>
            <w:vAlign w:val="center"/>
          </w:tcPr>
          <w:p w14:paraId="68DE34A5" w14:textId="77777777" w:rsidR="00F53279" w:rsidRPr="00F53279" w:rsidRDefault="00F53279" w:rsidP="00F53279">
            <w:pPr>
              <w:rPr>
                <w:rFonts w:ascii="Times New Roman" w:eastAsia="Calibri" w:hAnsi="Times New Roman" w:cs="Times New Roman"/>
                <w:sz w:val="24"/>
                <w:szCs w:val="24"/>
              </w:rPr>
            </w:pPr>
          </w:p>
        </w:tc>
      </w:tr>
      <w:tr w:rsidR="00F53279" w:rsidRPr="00F53279" w14:paraId="7F5A5823" w14:textId="77777777" w:rsidTr="00AD5821">
        <w:trPr>
          <w:trHeight w:val="20"/>
        </w:trPr>
        <w:tc>
          <w:tcPr>
            <w:tcW w:w="0" w:type="auto"/>
            <w:vMerge/>
            <w:vAlign w:val="center"/>
          </w:tcPr>
          <w:p w14:paraId="3ED0B38A" w14:textId="77777777" w:rsidR="00F53279" w:rsidRPr="00F53279" w:rsidRDefault="00F53279" w:rsidP="00F53279">
            <w:pPr>
              <w:rPr>
                <w:rFonts w:ascii="Times New Roman" w:eastAsia="Calibri" w:hAnsi="Times New Roman" w:cs="Times New Roman"/>
                <w:bCs/>
                <w:sz w:val="24"/>
                <w:szCs w:val="24"/>
              </w:rPr>
            </w:pPr>
          </w:p>
        </w:tc>
        <w:tc>
          <w:tcPr>
            <w:tcW w:w="2949" w:type="pct"/>
          </w:tcPr>
          <w:p w14:paraId="678480CF" w14:textId="77777777" w:rsidR="00F53279" w:rsidRPr="00F53279" w:rsidRDefault="00F53279" w:rsidP="00F53279">
            <w:pP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 xml:space="preserve">Самостоятельная работа обучающихся </w:t>
            </w:r>
          </w:p>
        </w:tc>
        <w:tc>
          <w:tcPr>
            <w:tcW w:w="584" w:type="pct"/>
            <w:vAlign w:val="center"/>
          </w:tcPr>
          <w:p w14:paraId="614E7092" w14:textId="77777777" w:rsidR="00F53279" w:rsidRPr="00F53279" w:rsidRDefault="00F53279" w:rsidP="00F53279">
            <w:pPr>
              <w:jc w:val="cente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w:t>
            </w:r>
          </w:p>
        </w:tc>
        <w:tc>
          <w:tcPr>
            <w:tcW w:w="0" w:type="auto"/>
            <w:vMerge/>
            <w:vAlign w:val="center"/>
          </w:tcPr>
          <w:p w14:paraId="1941760C" w14:textId="77777777" w:rsidR="00F53279" w:rsidRPr="00F53279" w:rsidRDefault="00F53279" w:rsidP="00F53279">
            <w:pPr>
              <w:rPr>
                <w:rFonts w:ascii="Times New Roman" w:eastAsia="Calibri" w:hAnsi="Times New Roman" w:cs="Times New Roman"/>
                <w:sz w:val="24"/>
                <w:szCs w:val="24"/>
              </w:rPr>
            </w:pPr>
          </w:p>
        </w:tc>
      </w:tr>
      <w:tr w:rsidR="00F53279" w:rsidRPr="00F53279" w14:paraId="16494E6D" w14:textId="77777777" w:rsidTr="00AD5821">
        <w:trPr>
          <w:trHeight w:val="20"/>
        </w:trPr>
        <w:tc>
          <w:tcPr>
            <w:tcW w:w="817" w:type="pct"/>
            <w:vMerge w:val="restart"/>
          </w:tcPr>
          <w:p w14:paraId="47F4363E" w14:textId="77777777" w:rsidR="00F53279" w:rsidRPr="00F53279" w:rsidRDefault="00F53279" w:rsidP="00F53279">
            <w:pP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 xml:space="preserve">Тема 3.2. </w:t>
            </w:r>
          </w:p>
          <w:p w14:paraId="7ED1C85A" w14:textId="77777777" w:rsidR="00F53279" w:rsidRPr="00F53279" w:rsidRDefault="00F53279" w:rsidP="00F53279">
            <w:pPr>
              <w:rPr>
                <w:rFonts w:ascii="Times New Roman" w:eastAsia="Calibri" w:hAnsi="Times New Roman" w:cs="Times New Roman"/>
                <w:bCs/>
                <w:sz w:val="24"/>
                <w:szCs w:val="24"/>
              </w:rPr>
            </w:pPr>
            <w:r w:rsidRPr="00F53279">
              <w:rPr>
                <w:rFonts w:ascii="Times New Roman" w:eastAsia="Calibri" w:hAnsi="Times New Roman" w:cs="Times New Roman"/>
                <w:bCs/>
                <w:sz w:val="24"/>
                <w:szCs w:val="24"/>
              </w:rPr>
              <w:t>Источники питания</w:t>
            </w:r>
          </w:p>
        </w:tc>
        <w:tc>
          <w:tcPr>
            <w:tcW w:w="2949" w:type="pct"/>
          </w:tcPr>
          <w:p w14:paraId="5100311C" w14:textId="77777777" w:rsidR="00F53279" w:rsidRPr="00F53279" w:rsidRDefault="00F53279" w:rsidP="00F53279">
            <w:pP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 xml:space="preserve">Содержание учебного материала </w:t>
            </w:r>
          </w:p>
        </w:tc>
        <w:tc>
          <w:tcPr>
            <w:tcW w:w="584" w:type="pct"/>
            <w:vAlign w:val="center"/>
          </w:tcPr>
          <w:p w14:paraId="0F68E84D" w14:textId="77777777" w:rsidR="00F53279" w:rsidRPr="00F53279" w:rsidRDefault="00F53279" w:rsidP="00F53279">
            <w:pPr>
              <w:jc w:val="center"/>
              <w:rPr>
                <w:rFonts w:ascii="Times New Roman" w:eastAsia="Calibri" w:hAnsi="Times New Roman" w:cs="Times New Roman"/>
                <w:b/>
                <w:sz w:val="24"/>
                <w:szCs w:val="24"/>
              </w:rPr>
            </w:pPr>
            <w:r w:rsidRPr="00F53279">
              <w:rPr>
                <w:rFonts w:ascii="Times New Roman" w:eastAsia="Calibri" w:hAnsi="Times New Roman" w:cs="Times New Roman"/>
                <w:b/>
                <w:sz w:val="24"/>
                <w:szCs w:val="24"/>
              </w:rPr>
              <w:t>8</w:t>
            </w:r>
          </w:p>
        </w:tc>
        <w:tc>
          <w:tcPr>
            <w:tcW w:w="650" w:type="pct"/>
            <w:vMerge w:val="restart"/>
          </w:tcPr>
          <w:p w14:paraId="46A47F61" w14:textId="77777777" w:rsidR="00F53279" w:rsidRPr="00F53279" w:rsidRDefault="00F53279" w:rsidP="00F53279">
            <w:pPr>
              <w:rPr>
                <w:rFonts w:ascii="Times New Roman" w:eastAsia="Calibri" w:hAnsi="Times New Roman" w:cs="Times New Roman"/>
                <w:sz w:val="24"/>
                <w:szCs w:val="24"/>
              </w:rPr>
            </w:pPr>
            <w:r w:rsidRPr="00F53279">
              <w:rPr>
                <w:rFonts w:ascii="Times New Roman" w:eastAsia="Calibri" w:hAnsi="Times New Roman" w:cs="Times New Roman"/>
                <w:sz w:val="24"/>
                <w:szCs w:val="24"/>
              </w:rPr>
              <w:t>ОК 1, ОК 2, ОК5,</w:t>
            </w:r>
          </w:p>
          <w:p w14:paraId="2FB788ED" w14:textId="77777777" w:rsidR="00F53279" w:rsidRPr="00F53279" w:rsidRDefault="00F53279" w:rsidP="00F53279">
            <w:pPr>
              <w:rPr>
                <w:rFonts w:ascii="Times New Roman" w:eastAsia="Calibri" w:hAnsi="Times New Roman" w:cs="Times New Roman"/>
                <w:sz w:val="24"/>
                <w:szCs w:val="24"/>
              </w:rPr>
            </w:pPr>
            <w:r w:rsidRPr="00F53279">
              <w:rPr>
                <w:rFonts w:ascii="Times New Roman" w:eastAsia="Calibri" w:hAnsi="Times New Roman" w:cs="Times New Roman"/>
                <w:sz w:val="24"/>
                <w:szCs w:val="24"/>
              </w:rPr>
              <w:t xml:space="preserve"> ОК 9, ПК 1.1, ПК 1.2, ПК 1.3 ,ПК 3.1, ПК 3.2 </w:t>
            </w:r>
          </w:p>
          <w:p w14:paraId="2F0CBA06" w14:textId="77777777" w:rsidR="00F53279" w:rsidRPr="00F53279" w:rsidRDefault="00F53279" w:rsidP="00F53279">
            <w:pPr>
              <w:rPr>
                <w:rFonts w:ascii="Times New Roman" w:eastAsia="Calibri" w:hAnsi="Times New Roman" w:cs="Times New Roman"/>
                <w:sz w:val="24"/>
                <w:szCs w:val="24"/>
              </w:rPr>
            </w:pPr>
            <w:r w:rsidRPr="00F53279">
              <w:rPr>
                <w:rFonts w:ascii="Times New Roman" w:eastAsia="Calibri" w:hAnsi="Times New Roman" w:cs="Times New Roman"/>
                <w:sz w:val="24"/>
                <w:szCs w:val="24"/>
              </w:rPr>
              <w:t>ПК4.1, ПК 4.2, ПК 4.3</w:t>
            </w:r>
          </w:p>
        </w:tc>
      </w:tr>
      <w:tr w:rsidR="00F53279" w:rsidRPr="00F53279" w14:paraId="48B20420" w14:textId="77777777" w:rsidTr="00AD5821">
        <w:trPr>
          <w:trHeight w:val="20"/>
        </w:trPr>
        <w:tc>
          <w:tcPr>
            <w:tcW w:w="0" w:type="auto"/>
            <w:vMerge/>
            <w:vAlign w:val="center"/>
          </w:tcPr>
          <w:p w14:paraId="155261B3" w14:textId="77777777" w:rsidR="00F53279" w:rsidRPr="00F53279" w:rsidRDefault="00F53279" w:rsidP="00F53279">
            <w:pPr>
              <w:rPr>
                <w:rFonts w:ascii="Times New Roman" w:eastAsia="Calibri" w:hAnsi="Times New Roman" w:cs="Times New Roman"/>
                <w:bCs/>
                <w:sz w:val="24"/>
                <w:szCs w:val="24"/>
              </w:rPr>
            </w:pPr>
          </w:p>
        </w:tc>
        <w:tc>
          <w:tcPr>
            <w:tcW w:w="2949" w:type="pct"/>
          </w:tcPr>
          <w:p w14:paraId="147AC90D" w14:textId="77777777" w:rsidR="00F53279" w:rsidRPr="00F53279" w:rsidRDefault="00F53279" w:rsidP="00F53279">
            <w:pP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 xml:space="preserve">1. </w:t>
            </w:r>
            <w:r w:rsidRPr="00F53279">
              <w:rPr>
                <w:rFonts w:ascii="Times New Roman" w:eastAsia="Calibri" w:hAnsi="Times New Roman" w:cs="Times New Roman"/>
                <w:bCs/>
                <w:sz w:val="24"/>
                <w:szCs w:val="24"/>
              </w:rPr>
              <w:t xml:space="preserve">Классификация источников питания. Неуправляемые выпрямители. </w:t>
            </w:r>
            <w:r w:rsidRPr="00F53279">
              <w:rPr>
                <w:rFonts w:ascii="Times New Roman" w:eastAsia="Calibri" w:hAnsi="Times New Roman" w:cs="Times New Roman"/>
                <w:sz w:val="24"/>
                <w:szCs w:val="24"/>
              </w:rPr>
              <w:t>Классификация выпрямителей. Принцип действия однофазных выпрямителей, временные диаграммы токов и напряжений. Мостовая схема выпрямления. Внешняя характеристика выпрямителя. Трехфазные схемы выпрямления. Принцип работы, графики.</w:t>
            </w:r>
          </w:p>
        </w:tc>
        <w:tc>
          <w:tcPr>
            <w:tcW w:w="584" w:type="pct"/>
            <w:vMerge w:val="restart"/>
            <w:vAlign w:val="center"/>
          </w:tcPr>
          <w:p w14:paraId="457FB3F7" w14:textId="77777777" w:rsidR="00F53279" w:rsidRPr="00F53279" w:rsidRDefault="00F53279" w:rsidP="00F53279">
            <w:pPr>
              <w:jc w:val="center"/>
              <w:rPr>
                <w:rFonts w:ascii="Times New Roman" w:eastAsia="Calibri" w:hAnsi="Times New Roman" w:cs="Times New Roman"/>
                <w:bCs/>
                <w:sz w:val="24"/>
                <w:szCs w:val="24"/>
              </w:rPr>
            </w:pPr>
            <w:r w:rsidRPr="00F53279">
              <w:rPr>
                <w:rFonts w:ascii="Times New Roman" w:eastAsia="Calibri" w:hAnsi="Times New Roman" w:cs="Times New Roman"/>
                <w:bCs/>
                <w:sz w:val="24"/>
                <w:szCs w:val="24"/>
              </w:rPr>
              <w:t>8</w:t>
            </w:r>
          </w:p>
        </w:tc>
        <w:tc>
          <w:tcPr>
            <w:tcW w:w="0" w:type="auto"/>
            <w:vMerge/>
            <w:vAlign w:val="center"/>
          </w:tcPr>
          <w:p w14:paraId="4F27E611" w14:textId="77777777" w:rsidR="00F53279" w:rsidRPr="00F53279" w:rsidRDefault="00F53279" w:rsidP="00F53279">
            <w:pPr>
              <w:rPr>
                <w:rFonts w:ascii="Times New Roman" w:eastAsia="Calibri" w:hAnsi="Times New Roman" w:cs="Times New Roman"/>
                <w:sz w:val="24"/>
                <w:szCs w:val="24"/>
              </w:rPr>
            </w:pPr>
          </w:p>
        </w:tc>
      </w:tr>
      <w:tr w:rsidR="00F53279" w:rsidRPr="00F53279" w14:paraId="05E7FD99" w14:textId="77777777" w:rsidTr="00AD5821">
        <w:trPr>
          <w:trHeight w:val="20"/>
        </w:trPr>
        <w:tc>
          <w:tcPr>
            <w:tcW w:w="0" w:type="auto"/>
            <w:vMerge/>
            <w:vAlign w:val="center"/>
          </w:tcPr>
          <w:p w14:paraId="70551351" w14:textId="77777777" w:rsidR="00F53279" w:rsidRPr="00F53279" w:rsidRDefault="00F53279" w:rsidP="00F53279">
            <w:pPr>
              <w:rPr>
                <w:rFonts w:ascii="Times New Roman" w:eastAsia="Calibri" w:hAnsi="Times New Roman" w:cs="Times New Roman"/>
                <w:bCs/>
                <w:sz w:val="24"/>
                <w:szCs w:val="24"/>
              </w:rPr>
            </w:pPr>
          </w:p>
        </w:tc>
        <w:tc>
          <w:tcPr>
            <w:tcW w:w="2949" w:type="pct"/>
          </w:tcPr>
          <w:p w14:paraId="0AD30683" w14:textId="77777777" w:rsidR="00F53279" w:rsidRPr="00F53279" w:rsidRDefault="00F53279" w:rsidP="00F53279">
            <w:pPr>
              <w:rPr>
                <w:rFonts w:ascii="Times New Roman" w:eastAsia="Calibri" w:hAnsi="Times New Roman" w:cs="Times New Roman"/>
                <w:sz w:val="24"/>
                <w:szCs w:val="24"/>
              </w:rPr>
            </w:pPr>
            <w:r w:rsidRPr="00F53279">
              <w:rPr>
                <w:rFonts w:ascii="Times New Roman" w:eastAsia="Calibri" w:hAnsi="Times New Roman" w:cs="Times New Roman"/>
                <w:b/>
                <w:bCs/>
                <w:sz w:val="24"/>
                <w:szCs w:val="24"/>
              </w:rPr>
              <w:t xml:space="preserve">2. </w:t>
            </w:r>
            <w:r w:rsidRPr="00F53279">
              <w:rPr>
                <w:rFonts w:ascii="Times New Roman" w:eastAsia="Calibri" w:hAnsi="Times New Roman" w:cs="Times New Roman"/>
                <w:sz w:val="24"/>
                <w:szCs w:val="24"/>
              </w:rPr>
              <w:t xml:space="preserve">Сглаживающие фильтры.  Назначение, типы сглаживающих фильтров. Коэффициент сглаживания. Индуктивные, емкостные, </w:t>
            </w:r>
            <w:r w:rsidRPr="00F53279">
              <w:rPr>
                <w:rFonts w:ascii="Times New Roman" w:eastAsia="Calibri" w:hAnsi="Times New Roman" w:cs="Times New Roman"/>
                <w:sz w:val="24"/>
                <w:szCs w:val="24"/>
                <w:lang w:val="en-US"/>
              </w:rPr>
              <w:t>LC</w:t>
            </w:r>
            <w:r w:rsidRPr="00F53279">
              <w:rPr>
                <w:rFonts w:ascii="Times New Roman" w:eastAsia="Calibri" w:hAnsi="Times New Roman" w:cs="Times New Roman"/>
                <w:sz w:val="24"/>
                <w:szCs w:val="24"/>
              </w:rPr>
              <w:t xml:space="preserve">, </w:t>
            </w:r>
            <w:r w:rsidRPr="00F53279">
              <w:rPr>
                <w:rFonts w:ascii="Times New Roman" w:eastAsia="Calibri" w:hAnsi="Times New Roman" w:cs="Times New Roman"/>
                <w:sz w:val="24"/>
                <w:szCs w:val="24"/>
                <w:lang w:val="en-US"/>
              </w:rPr>
              <w:t>RC</w:t>
            </w:r>
            <w:r w:rsidRPr="00F53279">
              <w:rPr>
                <w:rFonts w:ascii="Times New Roman" w:eastAsia="Calibri" w:hAnsi="Times New Roman" w:cs="Times New Roman"/>
                <w:sz w:val="24"/>
                <w:szCs w:val="24"/>
              </w:rPr>
              <w:t>- фильтры. Электронные фильтры. Схемы, принцип работы.</w:t>
            </w:r>
          </w:p>
        </w:tc>
        <w:tc>
          <w:tcPr>
            <w:tcW w:w="0" w:type="auto"/>
            <w:vMerge/>
            <w:vAlign w:val="center"/>
          </w:tcPr>
          <w:p w14:paraId="5CAD7B46" w14:textId="77777777" w:rsidR="00F53279" w:rsidRPr="00F53279" w:rsidRDefault="00F53279" w:rsidP="00F53279">
            <w:pPr>
              <w:rPr>
                <w:rFonts w:ascii="Times New Roman" w:eastAsia="Calibri" w:hAnsi="Times New Roman" w:cs="Times New Roman"/>
                <w:b/>
                <w:bCs/>
                <w:sz w:val="24"/>
                <w:szCs w:val="24"/>
              </w:rPr>
            </w:pPr>
          </w:p>
        </w:tc>
        <w:tc>
          <w:tcPr>
            <w:tcW w:w="0" w:type="auto"/>
            <w:vMerge/>
            <w:vAlign w:val="center"/>
          </w:tcPr>
          <w:p w14:paraId="065F024D" w14:textId="77777777" w:rsidR="00F53279" w:rsidRPr="00F53279" w:rsidRDefault="00F53279" w:rsidP="00F53279">
            <w:pPr>
              <w:rPr>
                <w:rFonts w:ascii="Times New Roman" w:eastAsia="Calibri" w:hAnsi="Times New Roman" w:cs="Times New Roman"/>
                <w:sz w:val="24"/>
                <w:szCs w:val="24"/>
              </w:rPr>
            </w:pPr>
          </w:p>
        </w:tc>
      </w:tr>
      <w:tr w:rsidR="00F53279" w:rsidRPr="00F53279" w14:paraId="42C5AC8A" w14:textId="77777777" w:rsidTr="00AD5821">
        <w:trPr>
          <w:trHeight w:val="20"/>
        </w:trPr>
        <w:tc>
          <w:tcPr>
            <w:tcW w:w="0" w:type="auto"/>
            <w:vMerge/>
            <w:vAlign w:val="center"/>
          </w:tcPr>
          <w:p w14:paraId="2FF87DD9" w14:textId="77777777" w:rsidR="00F53279" w:rsidRPr="00F53279" w:rsidRDefault="00F53279" w:rsidP="00F53279">
            <w:pPr>
              <w:rPr>
                <w:rFonts w:ascii="Times New Roman" w:eastAsia="Calibri" w:hAnsi="Times New Roman" w:cs="Times New Roman"/>
                <w:bCs/>
                <w:sz w:val="24"/>
                <w:szCs w:val="24"/>
              </w:rPr>
            </w:pPr>
          </w:p>
        </w:tc>
        <w:tc>
          <w:tcPr>
            <w:tcW w:w="2949" w:type="pct"/>
          </w:tcPr>
          <w:p w14:paraId="6B00A833" w14:textId="77777777" w:rsidR="00F53279" w:rsidRPr="00F53279" w:rsidRDefault="00F53279" w:rsidP="00F532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 xml:space="preserve">3. </w:t>
            </w:r>
            <w:r w:rsidRPr="00F53279">
              <w:rPr>
                <w:rFonts w:ascii="Times New Roman" w:eastAsia="Calibri" w:hAnsi="Times New Roman" w:cs="Times New Roman"/>
                <w:bCs/>
                <w:sz w:val="24"/>
                <w:szCs w:val="24"/>
              </w:rPr>
              <w:t xml:space="preserve">Управляемые выпрямители. </w:t>
            </w:r>
            <w:r w:rsidRPr="00F53279">
              <w:rPr>
                <w:rFonts w:ascii="Times New Roman" w:eastAsia="Calibri" w:hAnsi="Times New Roman" w:cs="Times New Roman"/>
                <w:sz w:val="24"/>
                <w:szCs w:val="24"/>
              </w:rPr>
              <w:t>Классификация, принцип действия управляемых выпрямителей на примере однофазной схемы на тиристоре. Временные диаграммы. Особенности трехфазных управляемых выпрямителей.</w:t>
            </w:r>
          </w:p>
        </w:tc>
        <w:tc>
          <w:tcPr>
            <w:tcW w:w="0" w:type="auto"/>
            <w:vMerge/>
            <w:vAlign w:val="center"/>
          </w:tcPr>
          <w:p w14:paraId="1341997A" w14:textId="77777777" w:rsidR="00F53279" w:rsidRPr="00F53279" w:rsidRDefault="00F53279" w:rsidP="00F53279">
            <w:pPr>
              <w:rPr>
                <w:rFonts w:ascii="Times New Roman" w:eastAsia="Calibri" w:hAnsi="Times New Roman" w:cs="Times New Roman"/>
                <w:b/>
                <w:bCs/>
                <w:sz w:val="24"/>
                <w:szCs w:val="24"/>
              </w:rPr>
            </w:pPr>
          </w:p>
        </w:tc>
        <w:tc>
          <w:tcPr>
            <w:tcW w:w="0" w:type="auto"/>
            <w:vMerge/>
            <w:vAlign w:val="center"/>
          </w:tcPr>
          <w:p w14:paraId="56A994FE" w14:textId="77777777" w:rsidR="00F53279" w:rsidRPr="00F53279" w:rsidRDefault="00F53279" w:rsidP="00F53279">
            <w:pPr>
              <w:rPr>
                <w:rFonts w:ascii="Times New Roman" w:eastAsia="Calibri" w:hAnsi="Times New Roman" w:cs="Times New Roman"/>
                <w:sz w:val="24"/>
                <w:szCs w:val="24"/>
              </w:rPr>
            </w:pPr>
          </w:p>
        </w:tc>
      </w:tr>
      <w:tr w:rsidR="00F53279" w:rsidRPr="00F53279" w14:paraId="1E8DF4D2" w14:textId="77777777" w:rsidTr="00AD5821">
        <w:trPr>
          <w:trHeight w:val="20"/>
        </w:trPr>
        <w:tc>
          <w:tcPr>
            <w:tcW w:w="0" w:type="auto"/>
            <w:vMerge/>
            <w:vAlign w:val="center"/>
          </w:tcPr>
          <w:p w14:paraId="347902ED" w14:textId="77777777" w:rsidR="00F53279" w:rsidRPr="00F53279" w:rsidRDefault="00F53279" w:rsidP="00F53279">
            <w:pPr>
              <w:rPr>
                <w:rFonts w:ascii="Times New Roman" w:eastAsia="Calibri" w:hAnsi="Times New Roman" w:cs="Times New Roman"/>
                <w:bCs/>
                <w:sz w:val="24"/>
                <w:szCs w:val="24"/>
              </w:rPr>
            </w:pPr>
          </w:p>
        </w:tc>
        <w:tc>
          <w:tcPr>
            <w:tcW w:w="2949" w:type="pct"/>
          </w:tcPr>
          <w:p w14:paraId="2171FAF1" w14:textId="77777777" w:rsidR="00F53279" w:rsidRPr="00F53279" w:rsidRDefault="00F53279" w:rsidP="00F532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 xml:space="preserve">4. </w:t>
            </w:r>
            <w:r w:rsidRPr="00F53279">
              <w:rPr>
                <w:rFonts w:ascii="Times New Roman" w:eastAsia="Calibri" w:hAnsi="Times New Roman" w:cs="Times New Roman"/>
                <w:bCs/>
                <w:sz w:val="24"/>
                <w:szCs w:val="24"/>
              </w:rPr>
              <w:t xml:space="preserve">Стабилизаторы напряжения и тока.  </w:t>
            </w:r>
            <w:r w:rsidRPr="00F53279">
              <w:rPr>
                <w:rFonts w:ascii="Times New Roman" w:eastAsia="Calibri" w:hAnsi="Times New Roman" w:cs="Times New Roman"/>
                <w:sz w:val="24"/>
                <w:szCs w:val="24"/>
              </w:rPr>
              <w:t>Классификация стабилизаторов. Принцип действия параметрических стабилизаторов. Компенсационные стабилизаторы напряжения и тока. Импульсные стабилизаторы. Принцип действия. Параметры.</w:t>
            </w:r>
          </w:p>
        </w:tc>
        <w:tc>
          <w:tcPr>
            <w:tcW w:w="0" w:type="auto"/>
            <w:vMerge/>
            <w:vAlign w:val="center"/>
          </w:tcPr>
          <w:p w14:paraId="2CB4B5E9" w14:textId="77777777" w:rsidR="00F53279" w:rsidRPr="00F53279" w:rsidRDefault="00F53279" w:rsidP="00F53279">
            <w:pPr>
              <w:rPr>
                <w:rFonts w:ascii="Times New Roman" w:eastAsia="Calibri" w:hAnsi="Times New Roman" w:cs="Times New Roman"/>
                <w:b/>
                <w:bCs/>
                <w:sz w:val="24"/>
                <w:szCs w:val="24"/>
              </w:rPr>
            </w:pPr>
          </w:p>
        </w:tc>
        <w:tc>
          <w:tcPr>
            <w:tcW w:w="0" w:type="auto"/>
            <w:vMerge/>
            <w:vAlign w:val="center"/>
          </w:tcPr>
          <w:p w14:paraId="2BB374A0" w14:textId="77777777" w:rsidR="00F53279" w:rsidRPr="00F53279" w:rsidRDefault="00F53279" w:rsidP="00F53279">
            <w:pPr>
              <w:rPr>
                <w:rFonts w:ascii="Times New Roman" w:eastAsia="Calibri" w:hAnsi="Times New Roman" w:cs="Times New Roman"/>
                <w:sz w:val="24"/>
                <w:szCs w:val="24"/>
              </w:rPr>
            </w:pPr>
          </w:p>
        </w:tc>
      </w:tr>
      <w:tr w:rsidR="00F53279" w:rsidRPr="00F53279" w14:paraId="48FEEE9A" w14:textId="77777777" w:rsidTr="00AD5821">
        <w:trPr>
          <w:trHeight w:val="20"/>
        </w:trPr>
        <w:tc>
          <w:tcPr>
            <w:tcW w:w="0" w:type="auto"/>
            <w:vMerge/>
            <w:vAlign w:val="center"/>
          </w:tcPr>
          <w:p w14:paraId="46F5D5D5" w14:textId="77777777" w:rsidR="00F53279" w:rsidRPr="00F53279" w:rsidRDefault="00F53279" w:rsidP="00F53279">
            <w:pPr>
              <w:rPr>
                <w:rFonts w:ascii="Times New Roman" w:eastAsia="Calibri" w:hAnsi="Times New Roman" w:cs="Times New Roman"/>
                <w:bCs/>
                <w:sz w:val="24"/>
                <w:szCs w:val="24"/>
              </w:rPr>
            </w:pPr>
          </w:p>
        </w:tc>
        <w:tc>
          <w:tcPr>
            <w:tcW w:w="2949" w:type="pct"/>
          </w:tcPr>
          <w:p w14:paraId="60193966" w14:textId="77777777" w:rsidR="00F53279" w:rsidRPr="00F53279" w:rsidRDefault="00F53279" w:rsidP="00F53279">
            <w:pP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 xml:space="preserve">Самостоятельная работа обучающихся </w:t>
            </w:r>
          </w:p>
        </w:tc>
        <w:tc>
          <w:tcPr>
            <w:tcW w:w="584" w:type="pct"/>
            <w:vAlign w:val="center"/>
          </w:tcPr>
          <w:p w14:paraId="42BBE2E9" w14:textId="77777777" w:rsidR="00F53279" w:rsidRPr="00F53279" w:rsidRDefault="00F53279" w:rsidP="00F53279">
            <w:pPr>
              <w:jc w:val="cente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w:t>
            </w:r>
          </w:p>
        </w:tc>
        <w:tc>
          <w:tcPr>
            <w:tcW w:w="0" w:type="auto"/>
            <w:vMerge/>
            <w:vAlign w:val="center"/>
          </w:tcPr>
          <w:p w14:paraId="3CFCCADA" w14:textId="77777777" w:rsidR="00F53279" w:rsidRPr="00F53279" w:rsidRDefault="00F53279" w:rsidP="00F53279">
            <w:pPr>
              <w:rPr>
                <w:rFonts w:ascii="Times New Roman" w:eastAsia="Calibri" w:hAnsi="Times New Roman" w:cs="Times New Roman"/>
                <w:sz w:val="24"/>
                <w:szCs w:val="24"/>
              </w:rPr>
            </w:pPr>
          </w:p>
        </w:tc>
      </w:tr>
      <w:tr w:rsidR="00F53279" w:rsidRPr="00F53279" w14:paraId="7FDDD879" w14:textId="77777777" w:rsidTr="00AD5821">
        <w:trPr>
          <w:trHeight w:val="20"/>
        </w:trPr>
        <w:tc>
          <w:tcPr>
            <w:tcW w:w="817" w:type="pct"/>
            <w:vMerge w:val="restart"/>
          </w:tcPr>
          <w:p w14:paraId="771468E0" w14:textId="77777777" w:rsidR="00F53279" w:rsidRPr="00F53279" w:rsidRDefault="00F53279" w:rsidP="00F53279">
            <w:pP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 xml:space="preserve">Тема 3.3. </w:t>
            </w:r>
          </w:p>
          <w:p w14:paraId="65085EE5" w14:textId="77777777" w:rsidR="00F53279" w:rsidRPr="00F53279" w:rsidRDefault="00F53279" w:rsidP="00F53279">
            <w:pPr>
              <w:rPr>
                <w:rFonts w:ascii="Times New Roman" w:eastAsia="Calibri" w:hAnsi="Times New Roman" w:cs="Times New Roman"/>
                <w:bCs/>
                <w:sz w:val="24"/>
                <w:szCs w:val="24"/>
              </w:rPr>
            </w:pPr>
            <w:r w:rsidRPr="00F53279">
              <w:rPr>
                <w:rFonts w:ascii="Times New Roman" w:eastAsia="Calibri" w:hAnsi="Times New Roman" w:cs="Times New Roman"/>
                <w:bCs/>
                <w:sz w:val="24"/>
                <w:szCs w:val="24"/>
              </w:rPr>
              <w:t>Усилители и генераторы</w:t>
            </w:r>
          </w:p>
        </w:tc>
        <w:tc>
          <w:tcPr>
            <w:tcW w:w="2949" w:type="pct"/>
          </w:tcPr>
          <w:p w14:paraId="0D2D6B69" w14:textId="77777777" w:rsidR="00F53279" w:rsidRPr="00F53279" w:rsidRDefault="00F53279" w:rsidP="00F53279">
            <w:pP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 xml:space="preserve">Содержание учебного материала </w:t>
            </w:r>
          </w:p>
        </w:tc>
        <w:tc>
          <w:tcPr>
            <w:tcW w:w="584" w:type="pct"/>
            <w:vAlign w:val="center"/>
          </w:tcPr>
          <w:p w14:paraId="227E440F" w14:textId="77777777" w:rsidR="00F53279" w:rsidRPr="00F53279" w:rsidRDefault="00F53279" w:rsidP="00F53279">
            <w:pPr>
              <w:jc w:val="center"/>
              <w:rPr>
                <w:rFonts w:ascii="Times New Roman" w:eastAsia="Calibri" w:hAnsi="Times New Roman" w:cs="Times New Roman"/>
                <w:b/>
                <w:sz w:val="24"/>
                <w:szCs w:val="24"/>
              </w:rPr>
            </w:pPr>
            <w:r w:rsidRPr="00F53279">
              <w:rPr>
                <w:rFonts w:ascii="Times New Roman" w:eastAsia="Calibri" w:hAnsi="Times New Roman" w:cs="Times New Roman"/>
                <w:b/>
                <w:sz w:val="24"/>
                <w:szCs w:val="24"/>
              </w:rPr>
              <w:t>4</w:t>
            </w:r>
          </w:p>
        </w:tc>
        <w:tc>
          <w:tcPr>
            <w:tcW w:w="650" w:type="pct"/>
            <w:vMerge w:val="restart"/>
          </w:tcPr>
          <w:p w14:paraId="6105ADAB" w14:textId="77777777" w:rsidR="00F53279" w:rsidRPr="00F53279" w:rsidRDefault="00F53279" w:rsidP="00F53279">
            <w:pPr>
              <w:rPr>
                <w:rFonts w:ascii="Times New Roman" w:eastAsia="Calibri" w:hAnsi="Times New Roman" w:cs="Times New Roman"/>
                <w:sz w:val="24"/>
                <w:szCs w:val="24"/>
              </w:rPr>
            </w:pPr>
            <w:r w:rsidRPr="00F53279">
              <w:rPr>
                <w:rFonts w:ascii="Times New Roman" w:eastAsia="Calibri" w:hAnsi="Times New Roman" w:cs="Times New Roman"/>
                <w:sz w:val="24"/>
                <w:szCs w:val="24"/>
              </w:rPr>
              <w:t>ОК 1, ОК 2, ОК5,</w:t>
            </w:r>
          </w:p>
          <w:p w14:paraId="31E45822" w14:textId="77777777" w:rsidR="00F53279" w:rsidRPr="00F53279" w:rsidRDefault="00F53279" w:rsidP="00F53279">
            <w:pPr>
              <w:rPr>
                <w:rFonts w:ascii="Times New Roman" w:eastAsia="Calibri" w:hAnsi="Times New Roman" w:cs="Times New Roman"/>
                <w:sz w:val="24"/>
                <w:szCs w:val="24"/>
              </w:rPr>
            </w:pPr>
            <w:r w:rsidRPr="00F53279">
              <w:rPr>
                <w:rFonts w:ascii="Times New Roman" w:eastAsia="Calibri" w:hAnsi="Times New Roman" w:cs="Times New Roman"/>
                <w:sz w:val="24"/>
                <w:szCs w:val="24"/>
              </w:rPr>
              <w:t xml:space="preserve"> ОК 9, ПК 1.1, ПК 1.2, ПК 1.3 ,ПК 3.1, ПК 3.2 </w:t>
            </w:r>
          </w:p>
          <w:p w14:paraId="2015D01E" w14:textId="77777777" w:rsidR="00F53279" w:rsidRPr="00F53279" w:rsidRDefault="00F53279" w:rsidP="00F53279">
            <w:pPr>
              <w:rPr>
                <w:rFonts w:ascii="Times New Roman" w:eastAsia="Calibri" w:hAnsi="Times New Roman" w:cs="Times New Roman"/>
                <w:sz w:val="24"/>
                <w:szCs w:val="24"/>
              </w:rPr>
            </w:pPr>
            <w:r w:rsidRPr="00F53279">
              <w:rPr>
                <w:rFonts w:ascii="Times New Roman" w:eastAsia="Calibri" w:hAnsi="Times New Roman" w:cs="Times New Roman"/>
                <w:sz w:val="24"/>
                <w:szCs w:val="24"/>
              </w:rPr>
              <w:t>ПК4.1, ПК 4.2, ПК 4.3</w:t>
            </w:r>
          </w:p>
        </w:tc>
      </w:tr>
      <w:tr w:rsidR="00F53279" w:rsidRPr="00F53279" w14:paraId="1F6602A6" w14:textId="77777777" w:rsidTr="00AD5821">
        <w:trPr>
          <w:trHeight w:val="951"/>
        </w:trPr>
        <w:tc>
          <w:tcPr>
            <w:tcW w:w="0" w:type="auto"/>
            <w:vMerge/>
            <w:vAlign w:val="center"/>
          </w:tcPr>
          <w:p w14:paraId="7CC6A864" w14:textId="77777777" w:rsidR="00F53279" w:rsidRPr="00F53279" w:rsidRDefault="00F53279" w:rsidP="00F53279">
            <w:pPr>
              <w:rPr>
                <w:rFonts w:ascii="Times New Roman" w:eastAsia="Calibri" w:hAnsi="Times New Roman" w:cs="Times New Roman"/>
                <w:bCs/>
                <w:sz w:val="24"/>
                <w:szCs w:val="24"/>
              </w:rPr>
            </w:pPr>
          </w:p>
        </w:tc>
        <w:tc>
          <w:tcPr>
            <w:tcW w:w="2949" w:type="pct"/>
          </w:tcPr>
          <w:p w14:paraId="6C371011" w14:textId="77777777" w:rsidR="00F53279" w:rsidRPr="00F53279" w:rsidRDefault="00F53279" w:rsidP="00F53279">
            <w:pPr>
              <w:rPr>
                <w:rFonts w:ascii="Times New Roman" w:eastAsia="Calibri" w:hAnsi="Times New Roman" w:cs="Times New Roman"/>
                <w:sz w:val="24"/>
                <w:szCs w:val="24"/>
              </w:rPr>
            </w:pPr>
            <w:r w:rsidRPr="00F53279">
              <w:rPr>
                <w:rFonts w:ascii="Times New Roman" w:eastAsia="Calibri" w:hAnsi="Times New Roman" w:cs="Times New Roman"/>
                <w:b/>
                <w:bCs/>
                <w:sz w:val="24"/>
                <w:szCs w:val="24"/>
              </w:rPr>
              <w:t xml:space="preserve">1. </w:t>
            </w:r>
            <w:r w:rsidRPr="00F53279">
              <w:rPr>
                <w:rFonts w:ascii="Times New Roman" w:eastAsia="Calibri" w:hAnsi="Times New Roman" w:cs="Times New Roman"/>
                <w:bCs/>
                <w:sz w:val="24"/>
                <w:szCs w:val="24"/>
              </w:rPr>
              <w:t xml:space="preserve">Усилители.  </w:t>
            </w:r>
            <w:r w:rsidRPr="00F53279">
              <w:rPr>
                <w:rFonts w:ascii="Times New Roman" w:eastAsia="Calibri" w:hAnsi="Times New Roman" w:cs="Times New Roman"/>
                <w:sz w:val="24"/>
                <w:szCs w:val="24"/>
              </w:rPr>
              <w:t xml:space="preserve">Назначение, классификация. Параметры и характеристики усилителей. Обратная связь в усилителях. Режимы работы усилительного элемента. Питание усилителей. Стабилизация режима работы усилительного каскада по постоянному току.  </w:t>
            </w:r>
          </w:p>
          <w:p w14:paraId="1770533D" w14:textId="77777777" w:rsidR="00F53279" w:rsidRPr="00F53279" w:rsidRDefault="00F53279" w:rsidP="00F53279">
            <w:pPr>
              <w:rPr>
                <w:rFonts w:ascii="Times New Roman" w:eastAsia="Calibri" w:hAnsi="Times New Roman" w:cs="Times New Roman"/>
                <w:sz w:val="24"/>
                <w:szCs w:val="24"/>
              </w:rPr>
            </w:pPr>
            <w:r w:rsidRPr="00F53279">
              <w:rPr>
                <w:rFonts w:ascii="Times New Roman" w:eastAsia="Calibri" w:hAnsi="Times New Roman" w:cs="Times New Roman"/>
                <w:sz w:val="24"/>
                <w:szCs w:val="24"/>
              </w:rPr>
              <w:t xml:space="preserve">Усилители низкой частоты (УНЧ). Усилители постоянного тока (УПТ). </w:t>
            </w:r>
          </w:p>
        </w:tc>
        <w:tc>
          <w:tcPr>
            <w:tcW w:w="584" w:type="pct"/>
            <w:vMerge w:val="restart"/>
            <w:vAlign w:val="center"/>
          </w:tcPr>
          <w:p w14:paraId="4B3616C3" w14:textId="77777777" w:rsidR="00F53279" w:rsidRPr="00F53279" w:rsidRDefault="00F53279" w:rsidP="00F53279">
            <w:pPr>
              <w:jc w:val="center"/>
              <w:rPr>
                <w:rFonts w:ascii="Times New Roman" w:eastAsia="Calibri" w:hAnsi="Times New Roman" w:cs="Times New Roman"/>
                <w:bCs/>
                <w:sz w:val="24"/>
                <w:szCs w:val="24"/>
              </w:rPr>
            </w:pPr>
            <w:r w:rsidRPr="00F53279">
              <w:rPr>
                <w:rFonts w:ascii="Times New Roman" w:eastAsia="Calibri" w:hAnsi="Times New Roman" w:cs="Times New Roman"/>
                <w:bCs/>
                <w:sz w:val="24"/>
                <w:szCs w:val="24"/>
              </w:rPr>
              <w:t>4</w:t>
            </w:r>
          </w:p>
        </w:tc>
        <w:tc>
          <w:tcPr>
            <w:tcW w:w="0" w:type="auto"/>
            <w:vMerge/>
            <w:vAlign w:val="center"/>
          </w:tcPr>
          <w:p w14:paraId="75141B3E" w14:textId="77777777" w:rsidR="00F53279" w:rsidRPr="00F53279" w:rsidRDefault="00F53279" w:rsidP="00F53279">
            <w:pPr>
              <w:rPr>
                <w:rFonts w:ascii="Times New Roman" w:eastAsia="Calibri" w:hAnsi="Times New Roman" w:cs="Times New Roman"/>
                <w:sz w:val="24"/>
                <w:szCs w:val="24"/>
              </w:rPr>
            </w:pPr>
          </w:p>
        </w:tc>
      </w:tr>
      <w:tr w:rsidR="00F53279" w:rsidRPr="00F53279" w14:paraId="0BCAB664" w14:textId="77777777" w:rsidTr="00AD5821">
        <w:trPr>
          <w:trHeight w:val="20"/>
        </w:trPr>
        <w:tc>
          <w:tcPr>
            <w:tcW w:w="0" w:type="auto"/>
            <w:vMerge/>
            <w:vAlign w:val="center"/>
          </w:tcPr>
          <w:p w14:paraId="27806E27" w14:textId="77777777" w:rsidR="00F53279" w:rsidRPr="00F53279" w:rsidRDefault="00F53279" w:rsidP="00F53279">
            <w:pPr>
              <w:rPr>
                <w:rFonts w:ascii="Times New Roman" w:eastAsia="Calibri" w:hAnsi="Times New Roman" w:cs="Times New Roman"/>
                <w:bCs/>
                <w:sz w:val="24"/>
                <w:szCs w:val="24"/>
              </w:rPr>
            </w:pPr>
          </w:p>
        </w:tc>
        <w:tc>
          <w:tcPr>
            <w:tcW w:w="2949" w:type="pct"/>
          </w:tcPr>
          <w:p w14:paraId="050E8B77" w14:textId="77777777" w:rsidR="00F53279" w:rsidRPr="00F53279" w:rsidRDefault="00F53279" w:rsidP="00F53279">
            <w:pPr>
              <w:rPr>
                <w:rFonts w:ascii="Times New Roman" w:eastAsia="Calibri" w:hAnsi="Times New Roman" w:cs="Times New Roman"/>
                <w:sz w:val="24"/>
                <w:szCs w:val="24"/>
              </w:rPr>
            </w:pPr>
            <w:r w:rsidRPr="00F53279">
              <w:rPr>
                <w:rFonts w:ascii="Times New Roman" w:eastAsia="Calibri" w:hAnsi="Times New Roman" w:cs="Times New Roman"/>
                <w:b/>
                <w:bCs/>
                <w:sz w:val="24"/>
                <w:szCs w:val="24"/>
              </w:rPr>
              <w:t xml:space="preserve">2. </w:t>
            </w:r>
            <w:r w:rsidRPr="00F53279">
              <w:rPr>
                <w:rFonts w:ascii="Times New Roman" w:eastAsia="Calibri" w:hAnsi="Times New Roman" w:cs="Times New Roman"/>
                <w:sz w:val="24"/>
                <w:szCs w:val="24"/>
              </w:rPr>
              <w:t xml:space="preserve">Генераторы гармонических колебаний. Назначение и классификация генераторов гармонических (синусоидальных) колебаний. Структурная схема автогенератора. Условия самовозбуждения. Режимы работы генераторов. </w:t>
            </w:r>
          </w:p>
        </w:tc>
        <w:tc>
          <w:tcPr>
            <w:tcW w:w="0" w:type="auto"/>
            <w:vMerge/>
            <w:vAlign w:val="center"/>
          </w:tcPr>
          <w:p w14:paraId="1A08F7AD" w14:textId="77777777" w:rsidR="00F53279" w:rsidRPr="00F53279" w:rsidRDefault="00F53279" w:rsidP="00F53279">
            <w:pPr>
              <w:rPr>
                <w:rFonts w:ascii="Times New Roman" w:eastAsia="Calibri" w:hAnsi="Times New Roman" w:cs="Times New Roman"/>
                <w:b/>
                <w:bCs/>
                <w:sz w:val="24"/>
                <w:szCs w:val="24"/>
                <w:lang w:val="en-US"/>
              </w:rPr>
            </w:pPr>
          </w:p>
        </w:tc>
        <w:tc>
          <w:tcPr>
            <w:tcW w:w="0" w:type="auto"/>
            <w:vMerge/>
            <w:vAlign w:val="center"/>
          </w:tcPr>
          <w:p w14:paraId="65125819" w14:textId="77777777" w:rsidR="00F53279" w:rsidRPr="00F53279" w:rsidRDefault="00F53279" w:rsidP="00F53279">
            <w:pPr>
              <w:rPr>
                <w:rFonts w:ascii="Times New Roman" w:eastAsia="Calibri" w:hAnsi="Times New Roman" w:cs="Times New Roman"/>
                <w:sz w:val="24"/>
                <w:szCs w:val="24"/>
              </w:rPr>
            </w:pPr>
          </w:p>
        </w:tc>
      </w:tr>
      <w:tr w:rsidR="00F53279" w:rsidRPr="00F53279" w14:paraId="4CBA8699" w14:textId="77777777" w:rsidTr="00AD5821">
        <w:trPr>
          <w:trHeight w:val="20"/>
        </w:trPr>
        <w:tc>
          <w:tcPr>
            <w:tcW w:w="0" w:type="auto"/>
            <w:vMerge/>
            <w:vAlign w:val="center"/>
          </w:tcPr>
          <w:p w14:paraId="7AC3BEBD" w14:textId="77777777" w:rsidR="00F53279" w:rsidRPr="00F53279" w:rsidRDefault="00F53279" w:rsidP="00F53279">
            <w:pPr>
              <w:rPr>
                <w:rFonts w:ascii="Times New Roman" w:eastAsia="Calibri" w:hAnsi="Times New Roman" w:cs="Times New Roman"/>
                <w:bCs/>
                <w:sz w:val="24"/>
                <w:szCs w:val="24"/>
              </w:rPr>
            </w:pPr>
          </w:p>
        </w:tc>
        <w:tc>
          <w:tcPr>
            <w:tcW w:w="2949" w:type="pct"/>
          </w:tcPr>
          <w:p w14:paraId="42796381" w14:textId="77777777" w:rsidR="00F53279" w:rsidRPr="00F53279" w:rsidRDefault="00F53279" w:rsidP="00F53279">
            <w:pP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 xml:space="preserve">Самостоятельная работа обучающихся </w:t>
            </w:r>
          </w:p>
        </w:tc>
        <w:tc>
          <w:tcPr>
            <w:tcW w:w="584" w:type="pct"/>
            <w:vAlign w:val="center"/>
          </w:tcPr>
          <w:p w14:paraId="45EB15AB" w14:textId="77777777" w:rsidR="00F53279" w:rsidRPr="00F53279" w:rsidRDefault="00F53279" w:rsidP="00F53279">
            <w:pPr>
              <w:jc w:val="cente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w:t>
            </w:r>
          </w:p>
        </w:tc>
        <w:tc>
          <w:tcPr>
            <w:tcW w:w="0" w:type="auto"/>
            <w:vMerge/>
            <w:vAlign w:val="center"/>
          </w:tcPr>
          <w:p w14:paraId="66AB17BC" w14:textId="77777777" w:rsidR="00F53279" w:rsidRPr="00F53279" w:rsidRDefault="00F53279" w:rsidP="00F53279">
            <w:pPr>
              <w:rPr>
                <w:rFonts w:ascii="Times New Roman" w:eastAsia="Calibri" w:hAnsi="Times New Roman" w:cs="Times New Roman"/>
                <w:sz w:val="24"/>
                <w:szCs w:val="24"/>
              </w:rPr>
            </w:pPr>
          </w:p>
        </w:tc>
      </w:tr>
      <w:tr w:rsidR="00F53279" w:rsidRPr="00F53279" w14:paraId="319755C5" w14:textId="77777777" w:rsidTr="00AD5821">
        <w:trPr>
          <w:trHeight w:val="20"/>
        </w:trPr>
        <w:tc>
          <w:tcPr>
            <w:tcW w:w="3766" w:type="pct"/>
            <w:gridSpan w:val="2"/>
          </w:tcPr>
          <w:p w14:paraId="2ACA8CBA" w14:textId="77777777" w:rsidR="00F53279" w:rsidRPr="00F53279" w:rsidRDefault="00F53279" w:rsidP="00F53279">
            <w:pPr>
              <w:suppressAutoHyphens/>
              <w:rPr>
                <w:rFonts w:ascii="Times New Roman" w:eastAsia="Calibri" w:hAnsi="Times New Roman" w:cs="Times New Roman"/>
                <w:b/>
                <w:sz w:val="24"/>
                <w:szCs w:val="24"/>
              </w:rPr>
            </w:pPr>
            <w:r w:rsidRPr="00F53279">
              <w:rPr>
                <w:rFonts w:ascii="Times New Roman" w:eastAsia="Calibri" w:hAnsi="Times New Roman" w:cs="Times New Roman"/>
                <w:b/>
                <w:sz w:val="24"/>
                <w:szCs w:val="24"/>
              </w:rPr>
              <w:t xml:space="preserve">Промежуточная аттестация </w:t>
            </w:r>
          </w:p>
        </w:tc>
        <w:tc>
          <w:tcPr>
            <w:tcW w:w="584" w:type="pct"/>
            <w:vAlign w:val="center"/>
          </w:tcPr>
          <w:p w14:paraId="378579B0" w14:textId="77777777" w:rsidR="00F53279" w:rsidRPr="00F53279" w:rsidRDefault="00F53279" w:rsidP="00F53279">
            <w:pPr>
              <w:jc w:val="center"/>
              <w:rPr>
                <w:rFonts w:ascii="Times New Roman" w:eastAsia="Calibri" w:hAnsi="Times New Roman" w:cs="Times New Roman"/>
                <w:b/>
                <w:i/>
                <w:sz w:val="24"/>
                <w:szCs w:val="24"/>
              </w:rPr>
            </w:pPr>
            <w:r w:rsidRPr="00F53279">
              <w:rPr>
                <w:rFonts w:ascii="Times New Roman" w:eastAsia="Calibri" w:hAnsi="Times New Roman" w:cs="Times New Roman"/>
                <w:b/>
                <w:i/>
                <w:sz w:val="24"/>
                <w:szCs w:val="24"/>
              </w:rPr>
              <w:t>24</w:t>
            </w:r>
          </w:p>
        </w:tc>
        <w:tc>
          <w:tcPr>
            <w:tcW w:w="650" w:type="pct"/>
          </w:tcPr>
          <w:p w14:paraId="169A1EAB" w14:textId="77777777" w:rsidR="00F53279" w:rsidRPr="00F53279" w:rsidRDefault="00F53279" w:rsidP="00F53279">
            <w:pPr>
              <w:rPr>
                <w:rFonts w:ascii="Times New Roman" w:eastAsia="Calibri" w:hAnsi="Times New Roman" w:cs="Times New Roman"/>
                <w:b/>
                <w:i/>
                <w:sz w:val="24"/>
                <w:szCs w:val="24"/>
              </w:rPr>
            </w:pPr>
          </w:p>
        </w:tc>
      </w:tr>
      <w:tr w:rsidR="00F53279" w:rsidRPr="00F53279" w14:paraId="08D3365B" w14:textId="77777777" w:rsidTr="00AD5821">
        <w:trPr>
          <w:trHeight w:val="20"/>
        </w:trPr>
        <w:tc>
          <w:tcPr>
            <w:tcW w:w="3766" w:type="pct"/>
            <w:gridSpan w:val="2"/>
          </w:tcPr>
          <w:p w14:paraId="15C243A1" w14:textId="77777777" w:rsidR="00F53279" w:rsidRPr="00F53279" w:rsidRDefault="00F53279" w:rsidP="00F53279">
            <w:pP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Всего:</w:t>
            </w:r>
          </w:p>
        </w:tc>
        <w:tc>
          <w:tcPr>
            <w:tcW w:w="584" w:type="pct"/>
            <w:vAlign w:val="center"/>
          </w:tcPr>
          <w:p w14:paraId="58A941E4" w14:textId="77777777" w:rsidR="00F53279" w:rsidRPr="00F53279" w:rsidRDefault="00F53279" w:rsidP="00F53279">
            <w:pPr>
              <w:jc w:val="center"/>
              <w:rPr>
                <w:rFonts w:ascii="Times New Roman" w:eastAsia="Calibri" w:hAnsi="Times New Roman" w:cs="Times New Roman"/>
                <w:b/>
                <w:bCs/>
                <w:i/>
                <w:sz w:val="24"/>
                <w:szCs w:val="24"/>
              </w:rPr>
            </w:pPr>
            <w:r w:rsidRPr="00F53279">
              <w:rPr>
                <w:rFonts w:ascii="Times New Roman" w:eastAsia="Calibri" w:hAnsi="Times New Roman" w:cs="Times New Roman"/>
                <w:b/>
                <w:bCs/>
                <w:i/>
                <w:sz w:val="24"/>
                <w:szCs w:val="24"/>
              </w:rPr>
              <w:t>142</w:t>
            </w:r>
          </w:p>
        </w:tc>
        <w:tc>
          <w:tcPr>
            <w:tcW w:w="650" w:type="pct"/>
          </w:tcPr>
          <w:p w14:paraId="7051AFD3" w14:textId="77777777" w:rsidR="00F53279" w:rsidRPr="00F53279" w:rsidRDefault="00F53279" w:rsidP="00F53279">
            <w:pPr>
              <w:rPr>
                <w:rFonts w:ascii="Times New Roman" w:eastAsia="Calibri" w:hAnsi="Times New Roman" w:cs="Times New Roman"/>
                <w:b/>
                <w:bCs/>
                <w:i/>
                <w:sz w:val="24"/>
                <w:szCs w:val="24"/>
              </w:rPr>
            </w:pPr>
          </w:p>
        </w:tc>
      </w:tr>
      <w:bookmarkEnd w:id="69"/>
      <w:bookmarkEnd w:id="70"/>
    </w:tbl>
    <w:p w14:paraId="29D8E88C" w14:textId="77777777" w:rsidR="00F53279" w:rsidRPr="00F53279" w:rsidRDefault="00F53279" w:rsidP="00F53279">
      <w:pPr>
        <w:rPr>
          <w:rFonts w:ascii="Times New Roman" w:eastAsia="Calibri" w:hAnsi="Times New Roman" w:cs="Times New Roman"/>
          <w:sz w:val="24"/>
          <w:szCs w:val="24"/>
        </w:rPr>
        <w:sectPr w:rsidR="00F53279" w:rsidRPr="00F53279" w:rsidSect="006D1C4C">
          <w:pgSz w:w="16838" w:h="11906" w:orient="landscape"/>
          <w:pgMar w:top="1701" w:right="1134" w:bottom="567" w:left="1134" w:header="709" w:footer="709" w:gutter="0"/>
          <w:cols w:space="708"/>
          <w:docGrid w:linePitch="360"/>
        </w:sectPr>
      </w:pPr>
    </w:p>
    <w:p w14:paraId="015E1223" w14:textId="77777777" w:rsidR="00F53279" w:rsidRPr="00F53279" w:rsidRDefault="00F53279" w:rsidP="00F53279">
      <w:pPr>
        <w:keepNext/>
        <w:spacing w:after="120"/>
        <w:jc w:val="center"/>
        <w:outlineLvl w:val="0"/>
        <w:rPr>
          <w:rFonts w:ascii="Times New Roman" w:eastAsia="Calibri" w:hAnsi="Times New Roman" w:cs="Times New Roman"/>
          <w:b/>
          <w:bCs/>
          <w:caps/>
          <w:kern w:val="32"/>
          <w:sz w:val="24"/>
          <w:szCs w:val="24"/>
          <w:lang w:eastAsia="ru-RU"/>
        </w:rPr>
      </w:pPr>
      <w:r w:rsidRPr="00F53279">
        <w:rPr>
          <w:rFonts w:ascii="Times New Roman" w:eastAsia="Calibri" w:hAnsi="Times New Roman" w:cs="Times New Roman"/>
          <w:b/>
          <w:bCs/>
          <w:caps/>
          <w:kern w:val="32"/>
          <w:sz w:val="24"/>
          <w:szCs w:val="24"/>
          <w:lang w:eastAsia="ru-RU"/>
        </w:rPr>
        <w:lastRenderedPageBreak/>
        <w:t>3. Условия реализации ДИСЦИПЛИНЫ</w:t>
      </w:r>
    </w:p>
    <w:p w14:paraId="10EA82F0" w14:textId="77777777" w:rsidR="00F53279" w:rsidRPr="00F53279" w:rsidRDefault="00F53279" w:rsidP="00F53279">
      <w:pPr>
        <w:spacing w:after="120" w:line="276" w:lineRule="auto"/>
        <w:ind w:firstLine="709"/>
        <w:outlineLvl w:val="1"/>
        <w:rPr>
          <w:rFonts w:ascii="Times New Roman" w:eastAsia="Calibri" w:hAnsi="Times New Roman" w:cs="Times New Roman"/>
          <w:b/>
          <w:bCs/>
          <w:sz w:val="24"/>
          <w:szCs w:val="24"/>
          <w:lang w:eastAsia="ru-RU"/>
        </w:rPr>
      </w:pPr>
      <w:r w:rsidRPr="00F53279">
        <w:rPr>
          <w:rFonts w:ascii="Times New Roman" w:eastAsia="Calibri" w:hAnsi="Times New Roman" w:cs="Times New Roman"/>
          <w:b/>
          <w:bCs/>
          <w:sz w:val="24"/>
          <w:szCs w:val="24"/>
          <w:lang w:eastAsia="ru-RU"/>
        </w:rPr>
        <w:t>3.1. Материально-техническое обеспечение</w:t>
      </w:r>
    </w:p>
    <w:p w14:paraId="0FADE9D6" w14:textId="77777777" w:rsidR="00F53279" w:rsidRPr="00F53279" w:rsidRDefault="00F53279" w:rsidP="00F221BB">
      <w:pPr>
        <w:suppressAutoHyphens/>
        <w:spacing w:line="276" w:lineRule="auto"/>
        <w:ind w:firstLine="709"/>
        <w:jc w:val="both"/>
        <w:rPr>
          <w:rFonts w:ascii="Times New Roman" w:eastAsia="Calibri" w:hAnsi="Times New Roman" w:cs="Times New Roman"/>
          <w:bCs/>
          <w:sz w:val="24"/>
          <w:szCs w:val="24"/>
        </w:rPr>
      </w:pPr>
      <w:r w:rsidRPr="00F53279">
        <w:rPr>
          <w:rFonts w:ascii="Times New Roman" w:eastAsia="Calibri" w:hAnsi="Times New Roman" w:cs="Times New Roman"/>
          <w:bCs/>
          <w:sz w:val="24"/>
          <w:szCs w:val="24"/>
        </w:rPr>
        <w:t>1) Кабинет Электротехники и электроники</w:t>
      </w:r>
      <w:r w:rsidRPr="00F53279">
        <w:rPr>
          <w:rFonts w:ascii="Times New Roman" w:eastAsia="Calibri" w:hAnsi="Times New Roman" w:cs="Times New Roman"/>
          <w:bCs/>
          <w:i/>
          <w:sz w:val="24"/>
          <w:szCs w:val="24"/>
        </w:rPr>
        <w:t xml:space="preserve">, </w:t>
      </w:r>
      <w:r w:rsidRPr="00F53279">
        <w:rPr>
          <w:rFonts w:ascii="Times New Roman" w:eastAsia="Calibri" w:hAnsi="Times New Roman" w:cs="Times New Roman"/>
          <w:bCs/>
          <w:sz w:val="24"/>
          <w:szCs w:val="24"/>
        </w:rPr>
        <w:t xml:space="preserve">оснащенный </w:t>
      </w:r>
      <w:r w:rsidRPr="00F53279">
        <w:rPr>
          <w:rFonts w:ascii="Times New Roman" w:eastAsia="Calibri" w:hAnsi="Times New Roman" w:cs="Times New Roman"/>
          <w:bCs/>
          <w:iCs/>
          <w:sz w:val="24"/>
          <w:szCs w:val="24"/>
        </w:rPr>
        <w:t>в соответствии с приложением 3 ОПОП-П</w:t>
      </w:r>
      <w:r w:rsidRPr="00F53279">
        <w:rPr>
          <w:rFonts w:ascii="Times New Roman" w:eastAsia="Calibri" w:hAnsi="Times New Roman" w:cs="Times New Roman"/>
          <w:bCs/>
          <w:sz w:val="24"/>
          <w:szCs w:val="24"/>
        </w:rPr>
        <w:t xml:space="preserve">. </w:t>
      </w:r>
    </w:p>
    <w:p w14:paraId="1DF08203" w14:textId="77777777" w:rsidR="00F53279" w:rsidRPr="00F53279" w:rsidRDefault="00F53279" w:rsidP="00F221BB">
      <w:pPr>
        <w:suppressAutoHyphens/>
        <w:spacing w:line="276" w:lineRule="auto"/>
        <w:ind w:firstLine="709"/>
        <w:jc w:val="both"/>
        <w:rPr>
          <w:rFonts w:ascii="Times New Roman" w:eastAsia="Calibri" w:hAnsi="Times New Roman" w:cs="Times New Roman"/>
          <w:sz w:val="24"/>
          <w:szCs w:val="24"/>
        </w:rPr>
      </w:pPr>
      <w:r w:rsidRPr="00F53279">
        <w:rPr>
          <w:rFonts w:ascii="Times New Roman" w:eastAsia="Calibri" w:hAnsi="Times New Roman" w:cs="Times New Roman"/>
          <w:sz w:val="24"/>
          <w:szCs w:val="24"/>
        </w:rPr>
        <w:t xml:space="preserve">- посадочные места по количеству обучающихся; </w:t>
      </w:r>
    </w:p>
    <w:p w14:paraId="2EB85EF5" w14:textId="77777777" w:rsidR="00F53279" w:rsidRPr="00F53279" w:rsidRDefault="00F53279" w:rsidP="00F221BB">
      <w:pPr>
        <w:suppressAutoHyphens/>
        <w:spacing w:line="276" w:lineRule="auto"/>
        <w:ind w:firstLine="709"/>
        <w:jc w:val="both"/>
        <w:rPr>
          <w:rFonts w:ascii="Times New Roman" w:eastAsia="Calibri" w:hAnsi="Times New Roman" w:cs="Times New Roman"/>
          <w:sz w:val="24"/>
          <w:szCs w:val="24"/>
        </w:rPr>
      </w:pPr>
      <w:r w:rsidRPr="00F53279">
        <w:rPr>
          <w:rFonts w:ascii="Times New Roman" w:eastAsia="Calibri" w:hAnsi="Times New Roman" w:cs="Times New Roman"/>
          <w:sz w:val="24"/>
          <w:szCs w:val="24"/>
        </w:rPr>
        <w:t xml:space="preserve">- рабочее место преподавателя; </w:t>
      </w:r>
    </w:p>
    <w:p w14:paraId="721F9F20" w14:textId="77777777" w:rsidR="00F53279" w:rsidRPr="00F53279" w:rsidRDefault="00F53279" w:rsidP="00F221BB">
      <w:pPr>
        <w:suppressAutoHyphens/>
        <w:spacing w:line="276" w:lineRule="auto"/>
        <w:ind w:firstLine="709"/>
        <w:jc w:val="both"/>
        <w:rPr>
          <w:rFonts w:ascii="Times New Roman" w:eastAsia="Calibri" w:hAnsi="Times New Roman" w:cs="Times New Roman"/>
          <w:sz w:val="24"/>
          <w:szCs w:val="24"/>
        </w:rPr>
      </w:pPr>
      <w:r w:rsidRPr="00F53279">
        <w:rPr>
          <w:rFonts w:ascii="Times New Roman" w:eastAsia="Calibri" w:hAnsi="Times New Roman" w:cs="Times New Roman"/>
          <w:sz w:val="24"/>
          <w:szCs w:val="24"/>
        </w:rPr>
        <w:t>-комплект учебно-методической документации</w:t>
      </w:r>
    </w:p>
    <w:p w14:paraId="42288713" w14:textId="77777777" w:rsidR="00F53279" w:rsidRPr="00F53279" w:rsidRDefault="00F53279" w:rsidP="00F221BB">
      <w:pPr>
        <w:suppressAutoHyphens/>
        <w:spacing w:line="276" w:lineRule="auto"/>
        <w:ind w:firstLine="709"/>
        <w:jc w:val="both"/>
        <w:rPr>
          <w:rFonts w:ascii="Times New Roman" w:eastAsia="Calibri" w:hAnsi="Times New Roman" w:cs="Times New Roman"/>
          <w:sz w:val="24"/>
          <w:szCs w:val="24"/>
        </w:rPr>
      </w:pPr>
      <w:r w:rsidRPr="00F53279">
        <w:rPr>
          <w:rFonts w:ascii="Times New Roman" w:eastAsia="Calibri" w:hAnsi="Times New Roman" w:cs="Times New Roman"/>
          <w:sz w:val="24"/>
          <w:szCs w:val="24"/>
        </w:rPr>
        <w:t>- наглядные пособия: макеты электрических машин постоянного и переменного тока;</w:t>
      </w:r>
    </w:p>
    <w:p w14:paraId="27D2AA1D" w14:textId="77777777" w:rsidR="00F53279" w:rsidRPr="00F53279" w:rsidRDefault="00F53279" w:rsidP="00F221BB">
      <w:pPr>
        <w:suppressAutoHyphens/>
        <w:spacing w:line="276" w:lineRule="auto"/>
        <w:ind w:firstLine="709"/>
        <w:jc w:val="both"/>
        <w:rPr>
          <w:rFonts w:ascii="Times New Roman" w:eastAsia="Calibri" w:hAnsi="Times New Roman" w:cs="Times New Roman"/>
          <w:sz w:val="24"/>
          <w:szCs w:val="24"/>
        </w:rPr>
      </w:pPr>
      <w:r w:rsidRPr="00F53279">
        <w:rPr>
          <w:rFonts w:ascii="Times New Roman" w:eastAsia="Calibri" w:hAnsi="Times New Roman" w:cs="Times New Roman"/>
          <w:sz w:val="24"/>
          <w:szCs w:val="24"/>
        </w:rPr>
        <w:t>-технические средства обучения: компьютер.</w:t>
      </w:r>
    </w:p>
    <w:p w14:paraId="57D4D594" w14:textId="77777777" w:rsidR="00F53279" w:rsidRPr="00F53279" w:rsidRDefault="00F53279" w:rsidP="00F221BB">
      <w:pPr>
        <w:suppressAutoHyphens/>
        <w:spacing w:line="276" w:lineRule="auto"/>
        <w:ind w:firstLine="709"/>
        <w:jc w:val="both"/>
        <w:rPr>
          <w:rFonts w:ascii="Times New Roman" w:eastAsia="Calibri" w:hAnsi="Times New Roman" w:cs="Times New Roman"/>
          <w:sz w:val="24"/>
          <w:szCs w:val="24"/>
        </w:rPr>
      </w:pPr>
      <w:r w:rsidRPr="00F53279">
        <w:rPr>
          <w:rFonts w:ascii="Times New Roman" w:eastAsia="Calibri" w:hAnsi="Times New Roman" w:cs="Times New Roman"/>
          <w:sz w:val="24"/>
          <w:szCs w:val="24"/>
        </w:rPr>
        <w:t>2)лаборатория «Электротехники и электроники», оснащенная</w:t>
      </w:r>
    </w:p>
    <w:p w14:paraId="1B126DB4" w14:textId="77777777" w:rsidR="00F53279" w:rsidRPr="00F53279" w:rsidRDefault="00F53279" w:rsidP="00F221BB">
      <w:pPr>
        <w:suppressAutoHyphens/>
        <w:spacing w:line="276" w:lineRule="auto"/>
        <w:ind w:firstLine="709"/>
        <w:jc w:val="both"/>
        <w:rPr>
          <w:rFonts w:ascii="Times New Roman" w:eastAsia="Calibri" w:hAnsi="Times New Roman" w:cs="Times New Roman"/>
          <w:sz w:val="24"/>
          <w:szCs w:val="24"/>
        </w:rPr>
      </w:pPr>
      <w:r w:rsidRPr="00F53279">
        <w:rPr>
          <w:rFonts w:ascii="Times New Roman" w:eastAsia="Calibri" w:hAnsi="Times New Roman" w:cs="Times New Roman"/>
          <w:sz w:val="24"/>
          <w:szCs w:val="24"/>
        </w:rPr>
        <w:t>-рабочие места преподавателя и обучающихся;</w:t>
      </w:r>
    </w:p>
    <w:p w14:paraId="2D074B30" w14:textId="77777777" w:rsidR="00F53279" w:rsidRPr="00F53279" w:rsidRDefault="00F53279" w:rsidP="00F221BB">
      <w:pPr>
        <w:suppressAutoHyphens/>
        <w:spacing w:line="276" w:lineRule="auto"/>
        <w:ind w:firstLine="709"/>
        <w:jc w:val="both"/>
        <w:rPr>
          <w:rFonts w:ascii="Times New Roman" w:eastAsia="Calibri" w:hAnsi="Times New Roman" w:cs="Times New Roman"/>
          <w:sz w:val="24"/>
          <w:szCs w:val="24"/>
        </w:rPr>
      </w:pPr>
      <w:r w:rsidRPr="00F53279">
        <w:rPr>
          <w:rFonts w:ascii="Times New Roman" w:eastAsia="Calibri" w:hAnsi="Times New Roman" w:cs="Times New Roman"/>
          <w:sz w:val="24"/>
          <w:szCs w:val="24"/>
        </w:rPr>
        <w:t>-лабораторные стенды и контрольно-измерительная аппаратура для измерения параметров электрических цепей;</w:t>
      </w:r>
    </w:p>
    <w:p w14:paraId="0BDC3E24" w14:textId="77777777" w:rsidR="00F53279" w:rsidRPr="00F53279" w:rsidRDefault="00F53279" w:rsidP="00F221BB">
      <w:pPr>
        <w:suppressAutoHyphens/>
        <w:spacing w:line="276" w:lineRule="auto"/>
        <w:ind w:firstLine="709"/>
        <w:jc w:val="both"/>
        <w:rPr>
          <w:rFonts w:ascii="Times New Roman" w:eastAsia="Calibri" w:hAnsi="Times New Roman" w:cs="Times New Roman"/>
          <w:sz w:val="24"/>
          <w:szCs w:val="24"/>
        </w:rPr>
      </w:pPr>
      <w:r w:rsidRPr="00F53279">
        <w:rPr>
          <w:rFonts w:ascii="Times New Roman" w:eastAsia="Calibri" w:hAnsi="Times New Roman" w:cs="Times New Roman"/>
          <w:sz w:val="24"/>
          <w:szCs w:val="24"/>
        </w:rPr>
        <w:t>-учебно-методические материалы по электротехнике и электронике</w:t>
      </w:r>
    </w:p>
    <w:p w14:paraId="1B48AC6B" w14:textId="77777777" w:rsidR="00F53279" w:rsidRPr="00F53279" w:rsidRDefault="00F53279" w:rsidP="00F53279">
      <w:pPr>
        <w:spacing w:after="120" w:line="276" w:lineRule="auto"/>
        <w:ind w:firstLine="709"/>
        <w:outlineLvl w:val="1"/>
        <w:rPr>
          <w:rFonts w:ascii="Times New Roman" w:eastAsia="Calibri" w:hAnsi="Times New Roman" w:cs="Times New Roman"/>
          <w:b/>
          <w:bCs/>
          <w:sz w:val="24"/>
          <w:szCs w:val="24"/>
          <w:lang w:eastAsia="ru-RU"/>
        </w:rPr>
      </w:pPr>
    </w:p>
    <w:p w14:paraId="4E0B4755" w14:textId="77777777" w:rsidR="00F53279" w:rsidRPr="00F53279" w:rsidRDefault="00F53279" w:rsidP="00F221BB">
      <w:pPr>
        <w:spacing w:after="120" w:line="276" w:lineRule="auto"/>
        <w:ind w:firstLine="709"/>
        <w:outlineLvl w:val="1"/>
        <w:rPr>
          <w:rFonts w:ascii="Times New Roman" w:eastAsia="Calibri" w:hAnsi="Times New Roman" w:cs="Times New Roman"/>
          <w:b/>
          <w:bCs/>
          <w:sz w:val="24"/>
          <w:szCs w:val="24"/>
          <w:lang w:eastAsia="ru-RU"/>
        </w:rPr>
      </w:pPr>
      <w:r w:rsidRPr="00F53279">
        <w:rPr>
          <w:rFonts w:ascii="Times New Roman" w:eastAsia="Calibri" w:hAnsi="Times New Roman" w:cs="Times New Roman"/>
          <w:b/>
          <w:bCs/>
          <w:sz w:val="24"/>
          <w:szCs w:val="24"/>
          <w:lang w:eastAsia="ru-RU"/>
        </w:rPr>
        <w:t>3.2. Учебно-методическое обеспечение</w:t>
      </w:r>
    </w:p>
    <w:p w14:paraId="21BC6624" w14:textId="77777777" w:rsidR="00F53279" w:rsidRPr="00F53279" w:rsidRDefault="00F53279" w:rsidP="00F221BB">
      <w:pPr>
        <w:spacing w:line="276" w:lineRule="auto"/>
        <w:ind w:firstLine="709"/>
        <w:contextualSpacing/>
        <w:rPr>
          <w:rFonts w:ascii="Times New Roman" w:eastAsia="Calibri" w:hAnsi="Times New Roman" w:cs="Times New Roman"/>
          <w:b/>
          <w:sz w:val="24"/>
          <w:szCs w:val="24"/>
        </w:rPr>
      </w:pPr>
      <w:r w:rsidRPr="00F53279">
        <w:rPr>
          <w:rFonts w:ascii="Times New Roman" w:eastAsia="Calibri" w:hAnsi="Times New Roman" w:cs="Times New Roman"/>
          <w:b/>
          <w:sz w:val="24"/>
          <w:szCs w:val="24"/>
        </w:rPr>
        <w:t>3.2.1. Основные печатные и/или электронные издания</w:t>
      </w:r>
    </w:p>
    <w:p w14:paraId="53A739E2" w14:textId="77777777" w:rsidR="00F53279" w:rsidRPr="00F53279" w:rsidRDefault="00F53279" w:rsidP="00F221BB">
      <w:pPr>
        <w:spacing w:line="276" w:lineRule="auto"/>
        <w:ind w:firstLine="567"/>
        <w:jc w:val="both"/>
        <w:rPr>
          <w:rFonts w:ascii="Times New Roman" w:eastAsia="Times New Roman" w:hAnsi="Times New Roman" w:cs="Times New Roman"/>
          <w:color w:val="000000"/>
          <w:sz w:val="24"/>
          <w:szCs w:val="24"/>
          <w:lang w:eastAsia="ru-RU"/>
        </w:rPr>
      </w:pPr>
      <w:r w:rsidRPr="00F53279">
        <w:rPr>
          <w:rFonts w:ascii="Times New Roman" w:eastAsia="Times New Roman" w:hAnsi="Times New Roman" w:cs="Times New Roman"/>
          <w:color w:val="000000"/>
          <w:sz w:val="24"/>
          <w:szCs w:val="24"/>
          <w:lang w:eastAsia="ru-RU"/>
        </w:rPr>
        <w:t>1.Бладыко Ю.В Сборник задач по электротехнике и электронике-М</w:t>
      </w:r>
      <w:r w:rsidRPr="00F53279">
        <w:rPr>
          <w:rFonts w:ascii="Times New Roman" w:eastAsia="Times New Roman" w:hAnsi="Times New Roman" w:cs="Times New Roman"/>
          <w:b/>
          <w:bCs/>
          <w:color w:val="000000"/>
          <w:sz w:val="24"/>
          <w:szCs w:val="24"/>
          <w:lang w:eastAsia="ru-RU"/>
        </w:rPr>
        <w:t>:</w:t>
      </w:r>
      <w:r w:rsidRPr="00F53279">
        <w:rPr>
          <w:rFonts w:ascii="Times New Roman" w:eastAsia="Times New Roman" w:hAnsi="Times New Roman" w:cs="Times New Roman"/>
          <w:color w:val="000000"/>
          <w:sz w:val="24"/>
          <w:szCs w:val="24"/>
          <w:lang w:eastAsia="ru-RU"/>
        </w:rPr>
        <w:t> Высшая школа, 2013</w:t>
      </w:r>
    </w:p>
    <w:p w14:paraId="516485E4" w14:textId="77777777" w:rsidR="00F53279" w:rsidRPr="00F53279" w:rsidRDefault="00F53279" w:rsidP="00F221BB">
      <w:pPr>
        <w:widowControl w:val="0"/>
        <w:shd w:val="clear" w:color="auto" w:fill="FFFFFF"/>
        <w:suppressAutoHyphens/>
        <w:spacing w:line="276" w:lineRule="auto"/>
        <w:ind w:firstLine="567"/>
        <w:jc w:val="both"/>
        <w:textAlignment w:val="top"/>
        <w:rPr>
          <w:rFonts w:ascii="Times New Roman" w:eastAsia="Calibri" w:hAnsi="Times New Roman" w:cs="Times New Roman"/>
          <w:sz w:val="24"/>
          <w:szCs w:val="24"/>
        </w:rPr>
      </w:pPr>
      <w:r w:rsidRPr="00F53279">
        <w:rPr>
          <w:rFonts w:ascii="Times New Roman" w:eastAsia="Calibri" w:hAnsi="Times New Roman" w:cs="Times New Roman"/>
          <w:sz w:val="24"/>
          <w:szCs w:val="24"/>
        </w:rPr>
        <w:t>2.Гальперин М. В. Электронная техника    -М.: Форум, Инфра-М , 2010 .- 352с</w:t>
      </w:r>
    </w:p>
    <w:p w14:paraId="18716029" w14:textId="77777777" w:rsidR="00F53279" w:rsidRPr="00F53279" w:rsidRDefault="00F53279" w:rsidP="00F221BB">
      <w:pPr>
        <w:shd w:val="clear" w:color="auto" w:fill="FFFFFF"/>
        <w:spacing w:line="276" w:lineRule="auto"/>
        <w:ind w:firstLine="567"/>
        <w:jc w:val="both"/>
        <w:rPr>
          <w:rFonts w:ascii="Times New Roman" w:eastAsia="Calibri" w:hAnsi="Times New Roman" w:cs="Times New Roman"/>
          <w:sz w:val="24"/>
          <w:szCs w:val="24"/>
        </w:rPr>
      </w:pPr>
      <w:r w:rsidRPr="00F53279">
        <w:rPr>
          <w:rFonts w:ascii="Times New Roman" w:eastAsia="Calibri" w:hAnsi="Times New Roman" w:cs="Times New Roman"/>
          <w:sz w:val="24"/>
          <w:szCs w:val="24"/>
        </w:rPr>
        <w:t>3.Данилов, И.А. Общая электротехника с основами электроники / И.А. Данилов –М.: Высш .шк., 2017. – 752с.</w:t>
      </w:r>
    </w:p>
    <w:p w14:paraId="5082C0B0" w14:textId="77777777" w:rsidR="00F53279" w:rsidRPr="00F53279" w:rsidRDefault="00F53279" w:rsidP="00F221BB">
      <w:pPr>
        <w:tabs>
          <w:tab w:val="left" w:pos="-6408"/>
        </w:tabs>
        <w:spacing w:line="276" w:lineRule="auto"/>
        <w:ind w:right="78" w:firstLine="567"/>
        <w:jc w:val="both"/>
        <w:rPr>
          <w:rFonts w:ascii="Times New Roman" w:eastAsia="Calibri" w:hAnsi="Times New Roman" w:cs="Times New Roman"/>
          <w:sz w:val="24"/>
          <w:szCs w:val="24"/>
        </w:rPr>
      </w:pPr>
      <w:r w:rsidRPr="00F53279">
        <w:rPr>
          <w:rFonts w:ascii="Times New Roman" w:eastAsia="Calibri" w:hAnsi="Times New Roman" w:cs="Times New Roman"/>
          <w:sz w:val="24"/>
          <w:szCs w:val="24"/>
        </w:rPr>
        <w:t>4.Евдокимов Ф.Е Общая электротехника- М.: Высшая школа, 2015</w:t>
      </w:r>
    </w:p>
    <w:p w14:paraId="4326F7D4" w14:textId="77777777" w:rsidR="00F53279" w:rsidRPr="00F53279" w:rsidRDefault="00F53279" w:rsidP="00F221BB">
      <w:pPr>
        <w:spacing w:line="276" w:lineRule="auto"/>
        <w:ind w:firstLine="567"/>
        <w:contextualSpacing/>
        <w:jc w:val="both"/>
        <w:rPr>
          <w:rFonts w:ascii="Times New Roman" w:eastAsia="Calibri" w:hAnsi="Times New Roman" w:cs="Times New Roman"/>
          <w:sz w:val="24"/>
          <w:szCs w:val="24"/>
        </w:rPr>
      </w:pPr>
      <w:r w:rsidRPr="00F53279">
        <w:rPr>
          <w:rFonts w:ascii="Times New Roman" w:eastAsia="Calibri" w:hAnsi="Times New Roman" w:cs="Times New Roman"/>
          <w:sz w:val="24"/>
          <w:szCs w:val="24"/>
          <w:shd w:val="clear" w:color="auto" w:fill="FFFFFF"/>
        </w:rPr>
        <w:t>5.Иванов И.И., Соловьев Г.И., Фролов В.Я.</w:t>
      </w:r>
      <w:r w:rsidRPr="00F53279">
        <w:rPr>
          <w:rFonts w:ascii="Times New Roman" w:eastAsia="Calibri" w:hAnsi="Times New Roman" w:cs="Times New Roman"/>
          <w:caps/>
          <w:sz w:val="24"/>
          <w:szCs w:val="24"/>
        </w:rPr>
        <w:t xml:space="preserve"> </w:t>
      </w:r>
      <w:r w:rsidRPr="00F53279">
        <w:rPr>
          <w:rFonts w:ascii="Times New Roman" w:eastAsia="Calibri" w:hAnsi="Times New Roman" w:cs="Times New Roman"/>
          <w:sz w:val="24"/>
          <w:szCs w:val="24"/>
          <w:shd w:val="clear" w:color="auto" w:fill="FFFFFF"/>
        </w:rPr>
        <w:t>Электротехника и основы электроники</w:t>
      </w:r>
      <w:r w:rsidRPr="00F53279">
        <w:rPr>
          <w:rFonts w:ascii="Times New Roman" w:eastAsia="Calibri" w:hAnsi="Times New Roman" w:cs="Times New Roman"/>
          <w:sz w:val="24"/>
          <w:szCs w:val="24"/>
        </w:rPr>
        <w:t xml:space="preserve"> -М</w:t>
      </w:r>
      <w:r w:rsidRPr="00F53279">
        <w:rPr>
          <w:rFonts w:ascii="Times New Roman" w:eastAsia="Calibri" w:hAnsi="Times New Roman" w:cs="Times New Roman"/>
          <w:caps/>
          <w:sz w:val="24"/>
          <w:szCs w:val="24"/>
        </w:rPr>
        <w:t>:</w:t>
      </w:r>
      <w:r w:rsidRPr="00F53279">
        <w:rPr>
          <w:rFonts w:ascii="Times New Roman" w:eastAsia="Calibri" w:hAnsi="Times New Roman" w:cs="Times New Roman"/>
          <w:bCs/>
          <w:sz w:val="24"/>
          <w:szCs w:val="24"/>
          <w:shd w:val="clear" w:color="auto" w:fill="FFFFFF"/>
        </w:rPr>
        <w:t xml:space="preserve"> Издательство:</w:t>
      </w:r>
      <w:r w:rsidRPr="00F53279">
        <w:rPr>
          <w:rFonts w:ascii="Times New Roman" w:eastAsia="Calibri" w:hAnsi="Times New Roman" w:cs="Times New Roman"/>
          <w:sz w:val="24"/>
          <w:szCs w:val="24"/>
          <w:shd w:val="clear" w:color="auto" w:fill="FFFFFF"/>
        </w:rPr>
        <w:t> Лань, 2012-736 с.</w:t>
      </w:r>
    </w:p>
    <w:p w14:paraId="48FE5C54" w14:textId="77777777" w:rsidR="00F53279" w:rsidRPr="00F53279" w:rsidRDefault="00F53279" w:rsidP="00F221BB">
      <w:pPr>
        <w:spacing w:line="276" w:lineRule="auto"/>
        <w:ind w:firstLine="567"/>
        <w:jc w:val="both"/>
        <w:rPr>
          <w:rFonts w:ascii="Times New Roman" w:eastAsia="Times New Roman" w:hAnsi="Times New Roman" w:cs="Times New Roman"/>
          <w:sz w:val="24"/>
          <w:szCs w:val="24"/>
          <w:lang w:eastAsia="ru-RU"/>
        </w:rPr>
      </w:pPr>
      <w:r w:rsidRPr="00F53279">
        <w:rPr>
          <w:rFonts w:ascii="Times New Roman" w:eastAsia="Times New Roman" w:hAnsi="Times New Roman" w:cs="Times New Roman"/>
          <w:sz w:val="24"/>
          <w:szCs w:val="24"/>
          <w:lang w:eastAsia="ru-RU"/>
        </w:rPr>
        <w:t>6.Прошин В.М. Электротехника- М.: Издательский центр «Академия», 2013. — 288 с.</w:t>
      </w:r>
    </w:p>
    <w:p w14:paraId="6128D3F6" w14:textId="77777777" w:rsidR="00F53279" w:rsidRPr="00F53279" w:rsidRDefault="00F53279" w:rsidP="00F221BB">
      <w:pPr>
        <w:spacing w:line="276" w:lineRule="auto"/>
        <w:ind w:firstLine="567"/>
        <w:jc w:val="both"/>
        <w:rPr>
          <w:rFonts w:ascii="Times New Roman" w:eastAsia="Times New Roman" w:hAnsi="Times New Roman" w:cs="Times New Roman"/>
          <w:bCs/>
          <w:sz w:val="24"/>
          <w:szCs w:val="24"/>
          <w:lang w:eastAsia="ru-RU"/>
        </w:rPr>
      </w:pPr>
      <w:r w:rsidRPr="00F53279">
        <w:rPr>
          <w:rFonts w:ascii="Times New Roman" w:eastAsia="Times New Roman" w:hAnsi="Times New Roman" w:cs="Times New Roman"/>
          <w:sz w:val="24"/>
          <w:szCs w:val="24"/>
          <w:lang w:eastAsia="ru-RU"/>
        </w:rPr>
        <w:t>7.</w:t>
      </w:r>
      <w:r w:rsidRPr="00F53279">
        <w:rPr>
          <w:rFonts w:ascii="Times New Roman" w:eastAsia="Times New Roman" w:hAnsi="Times New Roman" w:cs="Times New Roman"/>
          <w:bCs/>
          <w:sz w:val="24"/>
          <w:szCs w:val="24"/>
          <w:lang w:eastAsia="ru-RU"/>
        </w:rPr>
        <w:t>Курс лекций по электронике и электротехнике-</w:t>
      </w:r>
      <w:hyperlink r:id="rId72" w:history="1">
        <w:r w:rsidRPr="00F53279">
          <w:rPr>
            <w:rFonts w:ascii="Times New Roman" w:eastAsia="Times New Roman" w:hAnsi="Times New Roman" w:cs="Times New Roman"/>
            <w:bCs/>
            <w:color w:val="0563C1"/>
            <w:sz w:val="24"/>
            <w:szCs w:val="24"/>
            <w:u w:val="single"/>
            <w:lang w:eastAsia="ru-RU"/>
          </w:rPr>
          <w:t>http://nfkgtu.narod.ru/electroteh.htm</w:t>
        </w:r>
      </w:hyperlink>
    </w:p>
    <w:p w14:paraId="76586F36" w14:textId="77777777" w:rsidR="00F53279" w:rsidRPr="00F53279" w:rsidRDefault="0096534A" w:rsidP="00F221BB">
      <w:pPr>
        <w:spacing w:line="276" w:lineRule="auto"/>
        <w:ind w:firstLine="567"/>
        <w:jc w:val="both"/>
        <w:rPr>
          <w:rFonts w:ascii="Times New Roman" w:eastAsia="Times New Roman" w:hAnsi="Times New Roman" w:cs="Times New Roman"/>
          <w:bCs/>
          <w:sz w:val="24"/>
          <w:szCs w:val="24"/>
          <w:lang w:eastAsia="ru-RU"/>
        </w:rPr>
      </w:pPr>
      <w:hyperlink r:id="rId73" w:history="1">
        <w:r w:rsidR="00F53279" w:rsidRPr="00F53279">
          <w:rPr>
            <w:rFonts w:ascii="Times New Roman" w:eastAsia="Times New Roman" w:hAnsi="Times New Roman" w:cs="Times New Roman"/>
            <w:bCs/>
            <w:color w:val="0563C1"/>
            <w:sz w:val="24"/>
            <w:szCs w:val="24"/>
            <w:u w:val="single"/>
            <w:lang w:eastAsia="ru-RU"/>
          </w:rPr>
          <w:t>http://studentik.net/lekcii/lekcii-texnicheskie/296-jelektronika.html</w:t>
        </w:r>
      </w:hyperlink>
      <w:r w:rsidR="00F53279" w:rsidRPr="00F53279">
        <w:rPr>
          <w:rFonts w:ascii="Times New Roman" w:eastAsia="Times New Roman" w:hAnsi="Times New Roman" w:cs="Times New Roman"/>
          <w:bCs/>
          <w:sz w:val="24"/>
          <w:szCs w:val="24"/>
          <w:lang w:eastAsia="ru-RU"/>
        </w:rPr>
        <w:t xml:space="preserve">; </w:t>
      </w:r>
    </w:p>
    <w:p w14:paraId="39AF6B92" w14:textId="77777777" w:rsidR="00F53279" w:rsidRPr="00F53279" w:rsidRDefault="00F53279" w:rsidP="00F221BB">
      <w:pPr>
        <w:shd w:val="clear" w:color="auto" w:fill="FEFEFE"/>
        <w:spacing w:line="276" w:lineRule="auto"/>
        <w:ind w:firstLine="567"/>
        <w:jc w:val="both"/>
        <w:rPr>
          <w:rFonts w:ascii="Times New Roman" w:eastAsia="Times New Roman" w:hAnsi="Times New Roman" w:cs="Times New Roman"/>
          <w:color w:val="222222"/>
          <w:sz w:val="24"/>
          <w:szCs w:val="24"/>
          <w:lang w:eastAsia="ru-RU"/>
        </w:rPr>
      </w:pPr>
      <w:r w:rsidRPr="00F53279">
        <w:rPr>
          <w:rFonts w:ascii="Times New Roman" w:eastAsia="Times New Roman" w:hAnsi="Times New Roman" w:cs="Times New Roman"/>
          <w:color w:val="222222"/>
          <w:sz w:val="24"/>
          <w:szCs w:val="24"/>
          <w:lang w:eastAsia="ru-RU"/>
        </w:rPr>
        <w:t>8. Электротехника. Электроника [Электронные ресурсы]. –http://www.vsya-elektrotehnika.ru</w:t>
      </w:r>
    </w:p>
    <w:p w14:paraId="19BE8ABF" w14:textId="77777777" w:rsidR="00F53279" w:rsidRPr="00F53279" w:rsidRDefault="00F53279" w:rsidP="00F221BB">
      <w:pPr>
        <w:shd w:val="clear" w:color="auto" w:fill="FEFEFE"/>
        <w:spacing w:line="276" w:lineRule="auto"/>
        <w:ind w:firstLine="567"/>
        <w:jc w:val="both"/>
        <w:rPr>
          <w:rFonts w:ascii="Times New Roman" w:eastAsia="Times New Roman" w:hAnsi="Times New Roman" w:cs="Times New Roman"/>
          <w:color w:val="222222"/>
          <w:sz w:val="24"/>
          <w:szCs w:val="24"/>
          <w:lang w:eastAsia="ru-RU"/>
        </w:rPr>
      </w:pPr>
      <w:r w:rsidRPr="00F53279">
        <w:rPr>
          <w:rFonts w:ascii="Times New Roman" w:eastAsia="Times New Roman" w:hAnsi="Times New Roman" w:cs="Times New Roman"/>
          <w:color w:val="222222"/>
          <w:sz w:val="24"/>
          <w:szCs w:val="24"/>
          <w:lang w:eastAsia="ru-RU"/>
        </w:rPr>
        <w:t>9. Электротехника: УМК [Электронные ресурсы]. –http://model.exponenta.ru/electro</w:t>
      </w:r>
    </w:p>
    <w:p w14:paraId="3DDD7889" w14:textId="77777777" w:rsidR="00F53279" w:rsidRPr="00F53279" w:rsidRDefault="00F53279" w:rsidP="00F221BB">
      <w:pPr>
        <w:shd w:val="clear" w:color="auto" w:fill="FFFFFF"/>
        <w:spacing w:line="276" w:lineRule="auto"/>
        <w:ind w:left="709" w:hanging="709"/>
        <w:jc w:val="both"/>
        <w:rPr>
          <w:rFonts w:ascii="Times New Roman" w:eastAsia="Calibri" w:hAnsi="Times New Roman" w:cs="Times New Roman"/>
          <w:sz w:val="24"/>
          <w:szCs w:val="24"/>
        </w:rPr>
      </w:pPr>
    </w:p>
    <w:p w14:paraId="7465ED9E" w14:textId="77777777" w:rsidR="00F53279" w:rsidRPr="00F53279" w:rsidRDefault="00F53279" w:rsidP="00F221BB">
      <w:pPr>
        <w:suppressAutoHyphens/>
        <w:spacing w:line="276" w:lineRule="auto"/>
        <w:ind w:firstLine="709"/>
        <w:contextualSpacing/>
        <w:rPr>
          <w:rFonts w:ascii="Times New Roman" w:eastAsia="Calibri" w:hAnsi="Times New Roman" w:cs="Times New Roman"/>
          <w:bCs/>
          <w:i/>
          <w:iCs/>
          <w:sz w:val="24"/>
          <w:szCs w:val="24"/>
        </w:rPr>
      </w:pPr>
      <w:r w:rsidRPr="00F53279">
        <w:rPr>
          <w:rFonts w:ascii="Times New Roman" w:eastAsia="Calibri" w:hAnsi="Times New Roman" w:cs="Times New Roman"/>
          <w:b/>
          <w:bCs/>
          <w:i/>
          <w:iCs/>
          <w:sz w:val="24"/>
          <w:szCs w:val="24"/>
        </w:rPr>
        <w:t xml:space="preserve">3.2.2. Дополнительные источники </w:t>
      </w:r>
    </w:p>
    <w:p w14:paraId="0559BC0A" w14:textId="77777777" w:rsidR="00F53279" w:rsidRPr="00F53279" w:rsidRDefault="00F53279" w:rsidP="00F221BB">
      <w:pPr>
        <w:numPr>
          <w:ilvl w:val="0"/>
          <w:numId w:val="33"/>
        </w:numPr>
        <w:tabs>
          <w:tab w:val="left" w:pos="851"/>
        </w:tabs>
        <w:spacing w:line="276" w:lineRule="auto"/>
        <w:ind w:left="0" w:firstLine="567"/>
        <w:contextualSpacing/>
        <w:jc w:val="both"/>
        <w:rPr>
          <w:rFonts w:ascii="Times New Roman" w:eastAsia="Calibri" w:hAnsi="Times New Roman" w:cs="Times New Roman"/>
          <w:sz w:val="24"/>
          <w:szCs w:val="24"/>
        </w:rPr>
      </w:pPr>
      <w:r w:rsidRPr="00F53279">
        <w:rPr>
          <w:rFonts w:ascii="Times New Roman" w:eastAsia="Calibri" w:hAnsi="Times New Roman" w:cs="Times New Roman"/>
          <w:sz w:val="24"/>
          <w:szCs w:val="24"/>
        </w:rPr>
        <w:t>Березкина Т.Ф. Задачник по общей электротехнике с основами электроники – М.: Высшая школа, 2001.</w:t>
      </w:r>
    </w:p>
    <w:p w14:paraId="5E8F8600" w14:textId="77777777" w:rsidR="00F53279" w:rsidRPr="00F53279" w:rsidRDefault="00F53279" w:rsidP="00F221BB">
      <w:pPr>
        <w:keepNext/>
        <w:numPr>
          <w:ilvl w:val="0"/>
          <w:numId w:val="33"/>
        </w:numPr>
        <w:tabs>
          <w:tab w:val="left" w:pos="851"/>
        </w:tabs>
        <w:autoSpaceDE w:val="0"/>
        <w:autoSpaceDN w:val="0"/>
        <w:spacing w:line="276" w:lineRule="auto"/>
        <w:ind w:left="0" w:firstLine="567"/>
        <w:jc w:val="both"/>
        <w:outlineLvl w:val="0"/>
        <w:rPr>
          <w:rFonts w:ascii="Times New Roman" w:eastAsia="Times New Roman" w:hAnsi="Times New Roman" w:cs="Times New Roman"/>
          <w:bCs/>
          <w:iCs/>
          <w:kern w:val="36"/>
          <w:sz w:val="24"/>
          <w:szCs w:val="24"/>
          <w:lang w:eastAsia="ru-RU"/>
        </w:rPr>
      </w:pPr>
      <w:r w:rsidRPr="00F53279">
        <w:rPr>
          <w:rFonts w:ascii="Times New Roman" w:eastAsia="Times New Roman" w:hAnsi="Times New Roman" w:cs="Times New Roman"/>
          <w:iCs/>
          <w:kern w:val="36"/>
          <w:sz w:val="24"/>
          <w:szCs w:val="24"/>
          <w:lang w:eastAsia="ru-RU"/>
        </w:rPr>
        <w:t>Зайчик М.Ю. Сборник задач и упражнений по теоретической электротехнике: Учеб. пособие для техникумов. – 6-е изд., перераб. и доп. – М.: Энергоатомиздат, 2008 – 496 с.: ил</w:t>
      </w:r>
    </w:p>
    <w:p w14:paraId="43149AF2" w14:textId="77777777" w:rsidR="00F53279" w:rsidRPr="00F53279" w:rsidRDefault="00F53279" w:rsidP="00F221BB">
      <w:pPr>
        <w:keepNext/>
        <w:numPr>
          <w:ilvl w:val="0"/>
          <w:numId w:val="33"/>
        </w:numPr>
        <w:shd w:val="clear" w:color="auto" w:fill="FFFFFF"/>
        <w:tabs>
          <w:tab w:val="left" w:pos="851"/>
        </w:tabs>
        <w:autoSpaceDE w:val="0"/>
        <w:autoSpaceDN w:val="0"/>
        <w:spacing w:line="276" w:lineRule="auto"/>
        <w:ind w:left="0" w:firstLine="567"/>
        <w:jc w:val="both"/>
        <w:textAlignment w:val="baseline"/>
        <w:outlineLvl w:val="0"/>
        <w:rPr>
          <w:rFonts w:ascii="Times New Roman" w:eastAsia="Times New Roman" w:hAnsi="Times New Roman" w:cs="Times New Roman"/>
          <w:bCs/>
          <w:kern w:val="36"/>
          <w:sz w:val="24"/>
          <w:szCs w:val="24"/>
          <w:lang w:eastAsia="ru-RU"/>
        </w:rPr>
      </w:pPr>
      <w:r w:rsidRPr="00F53279">
        <w:rPr>
          <w:rFonts w:ascii="Times New Roman" w:eastAsia="Times New Roman" w:hAnsi="Times New Roman" w:cs="Times New Roman"/>
          <w:kern w:val="36"/>
          <w:sz w:val="24"/>
          <w:szCs w:val="24"/>
          <w:lang w:eastAsia="ru-RU"/>
        </w:rPr>
        <w:t xml:space="preserve">Панфилов В.А. Электрические измерения </w:t>
      </w:r>
      <w:r w:rsidRPr="00F53279">
        <w:rPr>
          <w:rFonts w:ascii="Times New Roman" w:eastAsia="Times New Roman" w:hAnsi="Times New Roman" w:cs="Times New Roman"/>
          <w:bCs/>
          <w:kern w:val="36"/>
          <w:sz w:val="24"/>
          <w:szCs w:val="24"/>
          <w:lang w:eastAsia="ru-RU"/>
        </w:rPr>
        <w:t>Учебник для студентов среднего профессионального образования. — 4-е изд., стер. — М .: Академия, 2013. — 288 с.</w:t>
      </w:r>
    </w:p>
    <w:p w14:paraId="088913CE" w14:textId="77777777" w:rsidR="00F53279" w:rsidRPr="00F53279" w:rsidRDefault="00F53279" w:rsidP="00F221BB">
      <w:pPr>
        <w:numPr>
          <w:ilvl w:val="0"/>
          <w:numId w:val="33"/>
        </w:numPr>
        <w:tabs>
          <w:tab w:val="left" w:pos="851"/>
        </w:tabs>
        <w:spacing w:line="276" w:lineRule="auto"/>
        <w:ind w:left="0" w:firstLine="567"/>
        <w:contextualSpacing/>
        <w:jc w:val="both"/>
        <w:rPr>
          <w:rFonts w:ascii="Times New Roman" w:eastAsia="Calibri" w:hAnsi="Times New Roman" w:cs="Times New Roman"/>
          <w:sz w:val="24"/>
          <w:szCs w:val="24"/>
        </w:rPr>
      </w:pPr>
      <w:r w:rsidRPr="00F53279">
        <w:rPr>
          <w:rFonts w:ascii="Times New Roman" w:eastAsia="Calibri" w:hAnsi="Times New Roman" w:cs="Times New Roman"/>
          <w:sz w:val="24"/>
          <w:szCs w:val="24"/>
        </w:rPr>
        <w:t>Правила техники безопасности при эксплуатации электроустановок  Главгосэнергонадзор России,1994</w:t>
      </w:r>
    </w:p>
    <w:p w14:paraId="0DC969CE" w14:textId="77777777" w:rsidR="00F53279" w:rsidRPr="00F53279" w:rsidRDefault="00F53279" w:rsidP="00F221BB">
      <w:pPr>
        <w:tabs>
          <w:tab w:val="left" w:pos="851"/>
        </w:tabs>
        <w:spacing w:line="276" w:lineRule="auto"/>
        <w:ind w:firstLine="567"/>
        <w:contextualSpacing/>
        <w:jc w:val="both"/>
        <w:rPr>
          <w:rFonts w:ascii="Times New Roman" w:eastAsia="Calibri" w:hAnsi="Times New Roman" w:cs="Times New Roman"/>
          <w:sz w:val="24"/>
          <w:szCs w:val="24"/>
        </w:rPr>
      </w:pPr>
      <w:r w:rsidRPr="00F53279">
        <w:rPr>
          <w:rFonts w:ascii="Times New Roman" w:eastAsia="Calibri" w:hAnsi="Times New Roman" w:cs="Times New Roman"/>
          <w:sz w:val="24"/>
          <w:szCs w:val="24"/>
        </w:rPr>
        <w:t>По договору с предприятием ООО «Гранит-М» обучающиеся имеют возможность пользоваться технической литературой</w:t>
      </w:r>
    </w:p>
    <w:p w14:paraId="02ECBE82" w14:textId="77777777" w:rsidR="00F53279" w:rsidRPr="00F53279" w:rsidRDefault="00F53279" w:rsidP="00F53279">
      <w:pPr>
        <w:contextualSpacing/>
        <w:jc w:val="center"/>
        <w:rPr>
          <w:rFonts w:ascii="Times New Roman" w:eastAsia="Calibri" w:hAnsi="Times New Roman" w:cs="Times New Roman"/>
          <w:b/>
          <w:sz w:val="24"/>
          <w:szCs w:val="24"/>
        </w:rPr>
      </w:pPr>
      <w:r w:rsidRPr="00F53279">
        <w:rPr>
          <w:rFonts w:ascii="Calibri" w:eastAsia="Calibri" w:hAnsi="Calibri" w:cs="Times New Roman"/>
          <w:b/>
          <w:sz w:val="24"/>
          <w:szCs w:val="24"/>
        </w:rPr>
        <w:br w:type="page"/>
      </w:r>
      <w:r w:rsidRPr="00F53279">
        <w:rPr>
          <w:rFonts w:ascii="Times New Roman" w:eastAsia="Calibri" w:hAnsi="Times New Roman" w:cs="Times New Roman"/>
          <w:b/>
          <w:sz w:val="24"/>
          <w:szCs w:val="24"/>
        </w:rPr>
        <w:lastRenderedPageBreak/>
        <w:t xml:space="preserve">4. КОНТРОЛЬ И ОЦЕНКА РЕЗУЛЬТАТОВ ОСВОЕНИЯ  </w:t>
      </w:r>
    </w:p>
    <w:p w14:paraId="4F553D52" w14:textId="77777777" w:rsidR="00F53279" w:rsidRPr="00F53279" w:rsidRDefault="00F53279" w:rsidP="00F53279">
      <w:pPr>
        <w:contextualSpacing/>
        <w:jc w:val="center"/>
        <w:rPr>
          <w:rFonts w:ascii="Times New Roman" w:eastAsia="Calibri" w:hAnsi="Times New Roman" w:cs="Times New Roman"/>
          <w:b/>
          <w:sz w:val="24"/>
          <w:szCs w:val="24"/>
        </w:rPr>
      </w:pPr>
      <w:r w:rsidRPr="00F53279">
        <w:rPr>
          <w:rFonts w:ascii="Times New Roman" w:eastAsia="Calibri" w:hAnsi="Times New Roman" w:cs="Times New Roman"/>
          <w:b/>
          <w:sz w:val="24"/>
          <w:szCs w:val="24"/>
        </w:rPr>
        <w:t>УЧЕБНОЙ ДИСЦИПЛИНЫ</w:t>
      </w:r>
    </w:p>
    <w:p w14:paraId="141E4032" w14:textId="77777777" w:rsidR="00F53279" w:rsidRPr="00F53279" w:rsidRDefault="00F53279" w:rsidP="00F53279">
      <w:pPr>
        <w:contextualSpacing/>
        <w:jc w:val="center"/>
        <w:rPr>
          <w:rFonts w:ascii="Times New Roman" w:eastAsia="Calibri"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2"/>
        <w:gridCol w:w="4060"/>
        <w:gridCol w:w="2999"/>
      </w:tblGrid>
      <w:tr w:rsidR="00F53279" w:rsidRPr="00F53279" w14:paraId="62BE2C22" w14:textId="77777777" w:rsidTr="00AD5821">
        <w:tc>
          <w:tcPr>
            <w:tcW w:w="1439" w:type="pct"/>
          </w:tcPr>
          <w:p w14:paraId="67917AA1" w14:textId="77777777" w:rsidR="00F53279" w:rsidRPr="00F53279" w:rsidRDefault="00F53279" w:rsidP="00F53279">
            <w:pPr>
              <w:jc w:val="center"/>
              <w:rPr>
                <w:rFonts w:ascii="Times New Roman" w:eastAsia="Calibri" w:hAnsi="Times New Roman" w:cs="Times New Roman"/>
                <w:sz w:val="24"/>
                <w:szCs w:val="24"/>
              </w:rPr>
            </w:pPr>
            <w:r w:rsidRPr="00F53279">
              <w:rPr>
                <w:rFonts w:ascii="Times New Roman" w:eastAsia="Calibri" w:hAnsi="Times New Roman" w:cs="Times New Roman"/>
                <w:b/>
                <w:bCs/>
                <w:sz w:val="24"/>
                <w:szCs w:val="24"/>
              </w:rPr>
              <w:t>Результаты обучения</w:t>
            </w:r>
          </w:p>
        </w:tc>
        <w:tc>
          <w:tcPr>
            <w:tcW w:w="2048" w:type="pct"/>
          </w:tcPr>
          <w:p w14:paraId="531A62BB" w14:textId="77777777" w:rsidR="00F53279" w:rsidRPr="00F53279" w:rsidRDefault="00F53279" w:rsidP="00F53279">
            <w:pPr>
              <w:jc w:val="center"/>
              <w:rPr>
                <w:rFonts w:ascii="Times New Roman" w:eastAsia="Calibri" w:hAnsi="Times New Roman" w:cs="Times New Roman"/>
                <w:b/>
                <w:bCs/>
                <w:sz w:val="24"/>
                <w:szCs w:val="24"/>
              </w:rPr>
            </w:pPr>
            <w:r w:rsidRPr="00F53279">
              <w:rPr>
                <w:rFonts w:ascii="Times New Roman" w:eastAsia="Calibri" w:hAnsi="Times New Roman" w:cs="Times New Roman"/>
                <w:b/>
                <w:iCs/>
                <w:sz w:val="24"/>
                <w:szCs w:val="24"/>
              </w:rPr>
              <w:t>Показатели освоенности компетенций</w:t>
            </w:r>
          </w:p>
        </w:tc>
        <w:tc>
          <w:tcPr>
            <w:tcW w:w="1513" w:type="pct"/>
          </w:tcPr>
          <w:p w14:paraId="364A7D85" w14:textId="77777777" w:rsidR="00F53279" w:rsidRPr="00F53279" w:rsidRDefault="00F53279" w:rsidP="00F53279">
            <w:pPr>
              <w:jc w:val="center"/>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Методы оценки</w:t>
            </w:r>
          </w:p>
        </w:tc>
      </w:tr>
      <w:tr w:rsidR="00F53279" w:rsidRPr="00F53279" w14:paraId="61536B25" w14:textId="77777777" w:rsidTr="00AD5821">
        <w:tc>
          <w:tcPr>
            <w:tcW w:w="1439" w:type="pct"/>
          </w:tcPr>
          <w:p w14:paraId="34B005DE" w14:textId="77777777" w:rsidR="00F53279" w:rsidRPr="00F53279" w:rsidRDefault="00F53279" w:rsidP="00F53279">
            <w:pPr>
              <w:tabs>
                <w:tab w:val="left" w:pos="174"/>
              </w:tabs>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Знания:</w:t>
            </w:r>
          </w:p>
          <w:p w14:paraId="5FDDF69B" w14:textId="77777777" w:rsidR="00F53279" w:rsidRPr="00F53279" w:rsidRDefault="00F53279" w:rsidP="00F53279">
            <w:pPr>
              <w:numPr>
                <w:ilvl w:val="0"/>
                <w:numId w:val="4"/>
              </w:numPr>
              <w:tabs>
                <w:tab w:val="left" w:pos="174"/>
              </w:tabs>
              <w:ind w:left="0" w:firstLine="0"/>
              <w:contextualSpacing/>
              <w:rPr>
                <w:rFonts w:ascii="Times New Roman" w:eastAsia="Calibri" w:hAnsi="Times New Roman" w:cs="Times New Roman"/>
                <w:bCs/>
                <w:noProof/>
                <w:sz w:val="24"/>
                <w:szCs w:val="24"/>
              </w:rPr>
            </w:pPr>
            <w:r w:rsidRPr="00F53279">
              <w:rPr>
                <w:rFonts w:ascii="Times New Roman" w:eastAsia="Calibri" w:hAnsi="Times New Roman" w:cs="Times New Roman"/>
                <w:bCs/>
                <w:noProof/>
                <w:sz w:val="24"/>
                <w:szCs w:val="24"/>
              </w:rPr>
              <w:t xml:space="preserve">методы расчета и измерения основных параметров электрических, магнитных цепей; </w:t>
            </w:r>
          </w:p>
          <w:p w14:paraId="614A73CB" w14:textId="77777777" w:rsidR="00F53279" w:rsidRPr="00F53279" w:rsidRDefault="00F53279" w:rsidP="00F53279">
            <w:pPr>
              <w:numPr>
                <w:ilvl w:val="0"/>
                <w:numId w:val="4"/>
              </w:numPr>
              <w:tabs>
                <w:tab w:val="left" w:pos="174"/>
              </w:tabs>
              <w:ind w:left="0" w:firstLine="0"/>
              <w:contextualSpacing/>
              <w:rPr>
                <w:rFonts w:ascii="Times New Roman" w:eastAsia="Calibri" w:hAnsi="Times New Roman" w:cs="Times New Roman"/>
                <w:bCs/>
                <w:noProof/>
                <w:sz w:val="24"/>
                <w:szCs w:val="24"/>
              </w:rPr>
            </w:pPr>
            <w:r w:rsidRPr="00F53279">
              <w:rPr>
                <w:rFonts w:ascii="Times New Roman" w:eastAsia="Calibri" w:hAnsi="Times New Roman" w:cs="Times New Roman"/>
                <w:bCs/>
                <w:noProof/>
                <w:sz w:val="24"/>
                <w:szCs w:val="24"/>
              </w:rPr>
              <w:t xml:space="preserve">основные законы электротехники; </w:t>
            </w:r>
          </w:p>
          <w:p w14:paraId="00492AA3" w14:textId="77777777" w:rsidR="00F53279" w:rsidRPr="00F53279" w:rsidRDefault="00F53279" w:rsidP="00F53279">
            <w:pPr>
              <w:numPr>
                <w:ilvl w:val="0"/>
                <w:numId w:val="4"/>
              </w:numPr>
              <w:tabs>
                <w:tab w:val="left" w:pos="174"/>
              </w:tabs>
              <w:ind w:left="0" w:firstLine="0"/>
              <w:contextualSpacing/>
              <w:rPr>
                <w:rFonts w:ascii="Times New Roman" w:eastAsia="Calibri" w:hAnsi="Times New Roman" w:cs="Times New Roman"/>
                <w:bCs/>
                <w:noProof/>
                <w:sz w:val="24"/>
                <w:szCs w:val="24"/>
              </w:rPr>
            </w:pPr>
            <w:r w:rsidRPr="00F53279">
              <w:rPr>
                <w:rFonts w:ascii="Times New Roman" w:eastAsia="Calibri" w:hAnsi="Times New Roman" w:cs="Times New Roman"/>
                <w:bCs/>
                <w:noProof/>
                <w:sz w:val="24"/>
                <w:szCs w:val="24"/>
              </w:rPr>
              <w:t>способы получения, передачи и использования электрической энергии;</w:t>
            </w:r>
          </w:p>
          <w:p w14:paraId="11F5544F" w14:textId="77777777" w:rsidR="00F53279" w:rsidRPr="00F53279" w:rsidRDefault="00F53279" w:rsidP="00F53279">
            <w:pPr>
              <w:numPr>
                <w:ilvl w:val="0"/>
                <w:numId w:val="4"/>
              </w:numPr>
              <w:tabs>
                <w:tab w:val="left" w:pos="174"/>
              </w:tabs>
              <w:ind w:left="0" w:firstLine="0"/>
              <w:contextualSpacing/>
              <w:rPr>
                <w:rFonts w:ascii="Times New Roman" w:eastAsia="Calibri" w:hAnsi="Times New Roman" w:cs="Times New Roman"/>
                <w:bCs/>
                <w:noProof/>
                <w:sz w:val="24"/>
                <w:szCs w:val="24"/>
              </w:rPr>
            </w:pPr>
            <w:r w:rsidRPr="00F53279">
              <w:rPr>
                <w:rFonts w:ascii="Times New Roman" w:eastAsia="Calibri" w:hAnsi="Times New Roman" w:cs="Times New Roman"/>
                <w:bCs/>
                <w:noProof/>
                <w:sz w:val="24"/>
                <w:szCs w:val="24"/>
              </w:rPr>
              <w:t>характеристики и параметры электрических и магнитных полей;</w:t>
            </w:r>
          </w:p>
          <w:p w14:paraId="0BB00ACF" w14:textId="77777777" w:rsidR="00F53279" w:rsidRPr="00F53279" w:rsidRDefault="00F53279" w:rsidP="00F53279">
            <w:pPr>
              <w:numPr>
                <w:ilvl w:val="0"/>
                <w:numId w:val="4"/>
              </w:numPr>
              <w:tabs>
                <w:tab w:val="left" w:pos="174"/>
              </w:tabs>
              <w:ind w:left="0" w:firstLine="0"/>
              <w:contextualSpacing/>
              <w:rPr>
                <w:rFonts w:ascii="Times New Roman" w:eastAsia="Calibri" w:hAnsi="Times New Roman" w:cs="Times New Roman"/>
                <w:bCs/>
                <w:noProof/>
                <w:sz w:val="24"/>
                <w:szCs w:val="24"/>
              </w:rPr>
            </w:pPr>
            <w:r w:rsidRPr="00F53279">
              <w:rPr>
                <w:rFonts w:ascii="Times New Roman" w:eastAsia="Calibri" w:hAnsi="Times New Roman" w:cs="Times New Roman"/>
                <w:bCs/>
                <w:noProof/>
                <w:sz w:val="24"/>
                <w:szCs w:val="24"/>
              </w:rPr>
              <w:t>основы физических процессов в проводниках, полупроводниках и диэлектриках, и их свойства;</w:t>
            </w:r>
          </w:p>
          <w:p w14:paraId="7B9B5A34" w14:textId="77777777" w:rsidR="00F53279" w:rsidRPr="00F53279" w:rsidRDefault="00F53279" w:rsidP="00F53279">
            <w:pPr>
              <w:numPr>
                <w:ilvl w:val="0"/>
                <w:numId w:val="4"/>
              </w:numPr>
              <w:tabs>
                <w:tab w:val="left" w:pos="174"/>
              </w:tabs>
              <w:ind w:left="0" w:firstLine="0"/>
              <w:contextualSpacing/>
              <w:rPr>
                <w:rFonts w:ascii="Times New Roman" w:eastAsia="Calibri" w:hAnsi="Times New Roman" w:cs="Times New Roman"/>
                <w:bCs/>
                <w:noProof/>
                <w:sz w:val="24"/>
                <w:szCs w:val="24"/>
              </w:rPr>
            </w:pPr>
            <w:r w:rsidRPr="00F53279">
              <w:rPr>
                <w:rFonts w:ascii="Times New Roman" w:eastAsia="Calibri" w:hAnsi="Times New Roman" w:cs="Times New Roman"/>
                <w:bCs/>
                <w:noProof/>
                <w:sz w:val="24"/>
                <w:szCs w:val="24"/>
              </w:rPr>
              <w:t>параметры электрических схем;</w:t>
            </w:r>
          </w:p>
          <w:p w14:paraId="11E07955" w14:textId="77777777" w:rsidR="00F53279" w:rsidRPr="00F53279" w:rsidRDefault="00F53279" w:rsidP="00F53279">
            <w:pPr>
              <w:numPr>
                <w:ilvl w:val="0"/>
                <w:numId w:val="4"/>
              </w:numPr>
              <w:tabs>
                <w:tab w:val="left" w:pos="174"/>
              </w:tabs>
              <w:ind w:left="0" w:firstLine="0"/>
              <w:contextualSpacing/>
              <w:rPr>
                <w:rFonts w:ascii="Times New Roman" w:eastAsia="Calibri" w:hAnsi="Times New Roman" w:cs="Times New Roman"/>
                <w:bCs/>
                <w:noProof/>
                <w:sz w:val="24"/>
                <w:szCs w:val="24"/>
              </w:rPr>
            </w:pPr>
            <w:r w:rsidRPr="00F53279">
              <w:rPr>
                <w:rFonts w:ascii="Times New Roman" w:eastAsia="Calibri" w:hAnsi="Times New Roman" w:cs="Times New Roman"/>
                <w:bCs/>
                <w:noProof/>
                <w:sz w:val="24"/>
                <w:szCs w:val="24"/>
              </w:rPr>
              <w:t>принципы выбора электрических и электронных устройств и приборов;</w:t>
            </w:r>
          </w:p>
          <w:p w14:paraId="6B9B61E8" w14:textId="77777777" w:rsidR="00F53279" w:rsidRPr="00F53279" w:rsidRDefault="00F53279" w:rsidP="00F53279">
            <w:pPr>
              <w:numPr>
                <w:ilvl w:val="0"/>
                <w:numId w:val="4"/>
              </w:numPr>
              <w:tabs>
                <w:tab w:val="left" w:pos="174"/>
              </w:tabs>
              <w:ind w:left="0" w:firstLine="0"/>
              <w:contextualSpacing/>
              <w:rPr>
                <w:rFonts w:ascii="Times New Roman" w:eastAsia="Calibri" w:hAnsi="Times New Roman" w:cs="Times New Roman"/>
                <w:bCs/>
                <w:noProof/>
                <w:sz w:val="24"/>
                <w:szCs w:val="24"/>
              </w:rPr>
            </w:pPr>
            <w:r w:rsidRPr="00F53279">
              <w:rPr>
                <w:rFonts w:ascii="Times New Roman" w:eastAsia="Calibri" w:hAnsi="Times New Roman" w:cs="Times New Roman"/>
                <w:bCs/>
                <w:noProof/>
                <w:sz w:val="24"/>
                <w:szCs w:val="24"/>
              </w:rPr>
              <w:t>принципы действия, устройство, основные характеристики электротехнических и электронных устройств и приборов;</w:t>
            </w:r>
          </w:p>
          <w:p w14:paraId="4307EBAE" w14:textId="77777777" w:rsidR="00F53279" w:rsidRPr="00F53279" w:rsidRDefault="00F53279" w:rsidP="00F53279">
            <w:pPr>
              <w:numPr>
                <w:ilvl w:val="0"/>
                <w:numId w:val="4"/>
              </w:numPr>
              <w:tabs>
                <w:tab w:val="left" w:pos="174"/>
              </w:tabs>
              <w:ind w:left="0" w:firstLine="0"/>
              <w:contextualSpacing/>
              <w:rPr>
                <w:rFonts w:ascii="Times New Roman" w:eastAsia="Calibri" w:hAnsi="Times New Roman" w:cs="Times New Roman"/>
                <w:bCs/>
                <w:noProof/>
                <w:sz w:val="24"/>
                <w:szCs w:val="24"/>
              </w:rPr>
            </w:pPr>
            <w:r w:rsidRPr="00F53279">
              <w:rPr>
                <w:rFonts w:ascii="Times New Roman" w:eastAsia="Calibri" w:hAnsi="Times New Roman" w:cs="Times New Roman"/>
                <w:bCs/>
                <w:noProof/>
                <w:sz w:val="24"/>
                <w:szCs w:val="24"/>
              </w:rPr>
              <w:t>классификацию электронных приборов, их устройство и область применения;</w:t>
            </w:r>
          </w:p>
          <w:p w14:paraId="21E9495B" w14:textId="77777777" w:rsidR="00F53279" w:rsidRPr="00F53279" w:rsidRDefault="00F53279" w:rsidP="00F53279">
            <w:pPr>
              <w:numPr>
                <w:ilvl w:val="0"/>
                <w:numId w:val="4"/>
              </w:numPr>
              <w:tabs>
                <w:tab w:val="left" w:pos="174"/>
              </w:tabs>
              <w:ind w:left="0" w:firstLine="0"/>
              <w:contextualSpacing/>
              <w:rPr>
                <w:rFonts w:ascii="Times New Roman" w:eastAsia="Calibri" w:hAnsi="Times New Roman" w:cs="Times New Roman"/>
                <w:bCs/>
                <w:i/>
                <w:sz w:val="24"/>
                <w:szCs w:val="24"/>
              </w:rPr>
            </w:pPr>
            <w:r w:rsidRPr="00F53279">
              <w:rPr>
                <w:rFonts w:ascii="Times New Roman" w:eastAsia="Calibri" w:hAnsi="Times New Roman" w:cs="Times New Roman"/>
                <w:bCs/>
                <w:noProof/>
                <w:sz w:val="24"/>
                <w:szCs w:val="24"/>
              </w:rPr>
              <w:t>классификация, устройство и принципы работы различных источников питания.</w:t>
            </w:r>
          </w:p>
        </w:tc>
        <w:tc>
          <w:tcPr>
            <w:tcW w:w="2048" w:type="pct"/>
          </w:tcPr>
          <w:p w14:paraId="0DAFE50E" w14:textId="77777777" w:rsidR="00F53279" w:rsidRPr="00F53279" w:rsidRDefault="00F53279" w:rsidP="00F53279">
            <w:pPr>
              <w:rPr>
                <w:rFonts w:ascii="Times New Roman" w:eastAsia="Calibri" w:hAnsi="Times New Roman" w:cs="Times New Roman"/>
                <w:bCs/>
                <w:sz w:val="24"/>
                <w:szCs w:val="24"/>
              </w:rPr>
            </w:pPr>
            <w:r w:rsidRPr="00F53279">
              <w:rPr>
                <w:rFonts w:ascii="Times New Roman" w:eastAsia="Calibri" w:hAnsi="Times New Roman" w:cs="Times New Roman"/>
                <w:bCs/>
                <w:sz w:val="24"/>
                <w:szCs w:val="24"/>
              </w:rPr>
              <w:t>Успешность освоения знаний соответствует выполнению следующих требований</w:t>
            </w:r>
          </w:p>
          <w:p w14:paraId="2FF2F805" w14:textId="77777777" w:rsidR="00F53279" w:rsidRPr="00F53279" w:rsidRDefault="00F53279" w:rsidP="00F53279">
            <w:pPr>
              <w:rPr>
                <w:rFonts w:ascii="Times New Roman" w:eastAsia="Times New Roman" w:hAnsi="Times New Roman" w:cs="Times New Roman"/>
                <w:sz w:val="24"/>
                <w:szCs w:val="24"/>
                <w:lang w:eastAsia="ru-RU"/>
              </w:rPr>
            </w:pPr>
            <w:r w:rsidRPr="00F53279">
              <w:rPr>
                <w:rFonts w:ascii="Times New Roman" w:eastAsia="Times New Roman" w:hAnsi="Times New Roman" w:cs="Times New Roman"/>
                <w:sz w:val="24"/>
                <w:szCs w:val="24"/>
                <w:lang w:eastAsia="ru-RU"/>
              </w:rPr>
              <w:t xml:space="preserve">обучающийся свободно владеет теоретическим материалом, без затруднений излагает его и использует на практике, </w:t>
            </w:r>
          </w:p>
          <w:p w14:paraId="1721988F" w14:textId="77777777" w:rsidR="00F53279" w:rsidRPr="00F53279" w:rsidRDefault="00F53279" w:rsidP="00F53279">
            <w:pPr>
              <w:rPr>
                <w:rFonts w:ascii="Times New Roman" w:eastAsia="Times New Roman" w:hAnsi="Times New Roman" w:cs="Times New Roman"/>
                <w:sz w:val="24"/>
                <w:szCs w:val="24"/>
                <w:lang w:eastAsia="ru-RU"/>
              </w:rPr>
            </w:pPr>
            <w:r w:rsidRPr="00F53279">
              <w:rPr>
                <w:rFonts w:ascii="Times New Roman" w:eastAsia="Times New Roman" w:hAnsi="Times New Roman" w:cs="Times New Roman"/>
                <w:sz w:val="24"/>
                <w:szCs w:val="24"/>
                <w:lang w:eastAsia="ru-RU"/>
              </w:rPr>
              <w:t>знает оборудование</w:t>
            </w:r>
          </w:p>
          <w:p w14:paraId="7EE65706" w14:textId="77777777" w:rsidR="00F53279" w:rsidRPr="00F53279" w:rsidRDefault="00F53279" w:rsidP="00F53279">
            <w:pPr>
              <w:rPr>
                <w:rFonts w:ascii="Times New Roman" w:eastAsia="Times New Roman" w:hAnsi="Times New Roman" w:cs="Times New Roman"/>
                <w:sz w:val="24"/>
                <w:szCs w:val="24"/>
                <w:lang w:eastAsia="ru-RU"/>
              </w:rPr>
            </w:pPr>
            <w:r w:rsidRPr="00F53279">
              <w:rPr>
                <w:rFonts w:ascii="Times New Roman" w:eastAsia="Times New Roman" w:hAnsi="Times New Roman" w:cs="Times New Roman"/>
                <w:sz w:val="24"/>
                <w:szCs w:val="24"/>
                <w:lang w:eastAsia="ru-RU"/>
              </w:rPr>
              <w:t xml:space="preserve"> правильно выполняет технологические операции</w:t>
            </w:r>
          </w:p>
          <w:p w14:paraId="65A58068" w14:textId="77777777" w:rsidR="00F53279" w:rsidRPr="00F53279" w:rsidRDefault="00F53279" w:rsidP="00F53279">
            <w:pPr>
              <w:rPr>
                <w:rFonts w:ascii="Times New Roman" w:eastAsia="Times New Roman" w:hAnsi="Times New Roman" w:cs="Times New Roman"/>
                <w:sz w:val="24"/>
                <w:szCs w:val="24"/>
                <w:lang w:eastAsia="ru-RU"/>
              </w:rPr>
            </w:pPr>
            <w:r w:rsidRPr="00F53279">
              <w:rPr>
                <w:rFonts w:ascii="Times New Roman" w:eastAsia="Times New Roman" w:hAnsi="Times New Roman" w:cs="Times New Roman"/>
                <w:sz w:val="24"/>
                <w:szCs w:val="24"/>
                <w:lang w:eastAsia="ru-RU"/>
              </w:rPr>
              <w:t>владеет приемами самоконтроля</w:t>
            </w:r>
          </w:p>
          <w:p w14:paraId="193C001B" w14:textId="77777777" w:rsidR="00F53279" w:rsidRPr="00F53279" w:rsidRDefault="00F53279" w:rsidP="00F532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Calibri" w:hAnsi="Times New Roman" w:cs="Times New Roman"/>
                <w:sz w:val="24"/>
                <w:szCs w:val="24"/>
              </w:rPr>
            </w:pPr>
            <w:r w:rsidRPr="00F53279">
              <w:rPr>
                <w:rFonts w:ascii="Times New Roman" w:eastAsia="Calibri" w:hAnsi="Times New Roman" w:cs="Times New Roman"/>
                <w:sz w:val="24"/>
                <w:szCs w:val="24"/>
              </w:rPr>
              <w:t>соблюдает правила безопасности</w:t>
            </w:r>
          </w:p>
          <w:p w14:paraId="2DDCDBFC" w14:textId="77777777" w:rsidR="00F53279" w:rsidRPr="00F53279" w:rsidRDefault="00F53279" w:rsidP="00F532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Calibri" w:hAnsi="Times New Roman" w:cs="Times New Roman"/>
                <w:sz w:val="24"/>
                <w:szCs w:val="24"/>
              </w:rPr>
            </w:pPr>
            <w:r w:rsidRPr="00F53279">
              <w:rPr>
                <w:rFonts w:ascii="Times New Roman" w:eastAsia="Calibri" w:hAnsi="Times New Roman" w:cs="Times New Roman"/>
                <w:sz w:val="24"/>
                <w:szCs w:val="24"/>
              </w:rPr>
              <w:t>проводит измерения электрических и неэлектрических величин применительно к объектам профессиональной деятельности</w:t>
            </w:r>
          </w:p>
        </w:tc>
        <w:tc>
          <w:tcPr>
            <w:tcW w:w="1513" w:type="pct"/>
          </w:tcPr>
          <w:p w14:paraId="0CF013AA" w14:textId="77777777" w:rsidR="00F53279" w:rsidRPr="00F53279" w:rsidRDefault="00F53279" w:rsidP="00F532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Calibri" w:hAnsi="Times New Roman" w:cs="Times New Roman"/>
                <w:b/>
                <w:sz w:val="24"/>
                <w:szCs w:val="24"/>
              </w:rPr>
            </w:pPr>
            <w:r w:rsidRPr="00F53279">
              <w:rPr>
                <w:rFonts w:ascii="Times New Roman" w:eastAsia="Calibri" w:hAnsi="Times New Roman" w:cs="Times New Roman"/>
                <w:b/>
                <w:sz w:val="24"/>
                <w:szCs w:val="24"/>
              </w:rPr>
              <w:t xml:space="preserve">Текущий контроль: </w:t>
            </w:r>
          </w:p>
          <w:p w14:paraId="712F0E50" w14:textId="77777777" w:rsidR="00F53279" w:rsidRPr="00F53279" w:rsidRDefault="00F53279" w:rsidP="00F53279">
            <w:pPr>
              <w:rPr>
                <w:rFonts w:ascii="Times New Roman" w:eastAsia="Calibri" w:hAnsi="Times New Roman" w:cs="Times New Roman"/>
                <w:bCs/>
                <w:sz w:val="24"/>
                <w:szCs w:val="24"/>
              </w:rPr>
            </w:pPr>
            <w:r w:rsidRPr="00F53279">
              <w:rPr>
                <w:rFonts w:ascii="Times New Roman" w:eastAsia="Calibri" w:hAnsi="Times New Roman" w:cs="Times New Roman"/>
                <w:bCs/>
                <w:sz w:val="24"/>
                <w:szCs w:val="24"/>
              </w:rPr>
              <w:t xml:space="preserve">Тестирование, фронтальный опрос, решение ситуационных задач </w:t>
            </w:r>
          </w:p>
          <w:p w14:paraId="3544FDB0" w14:textId="77777777" w:rsidR="00F53279" w:rsidRPr="00F53279" w:rsidRDefault="00F53279" w:rsidP="00F532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Calibri" w:hAnsi="Times New Roman" w:cs="Times New Roman"/>
                <w:bCs/>
                <w:sz w:val="24"/>
                <w:szCs w:val="24"/>
              </w:rPr>
            </w:pPr>
            <w:r w:rsidRPr="00F53279">
              <w:rPr>
                <w:rFonts w:ascii="Times New Roman" w:eastAsia="Calibri" w:hAnsi="Times New Roman" w:cs="Times New Roman"/>
                <w:bCs/>
                <w:sz w:val="24"/>
                <w:szCs w:val="24"/>
              </w:rPr>
              <w:t>Текущий контроль в форме защиты практических и лабораторных работ.</w:t>
            </w:r>
          </w:p>
          <w:p w14:paraId="32C50EB2" w14:textId="77777777" w:rsidR="00F53279" w:rsidRPr="00F53279" w:rsidRDefault="00F53279" w:rsidP="00F532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Calibri" w:hAnsi="Times New Roman" w:cs="Times New Roman"/>
                <w:sz w:val="24"/>
                <w:szCs w:val="24"/>
              </w:rPr>
            </w:pPr>
            <w:r w:rsidRPr="00F53279">
              <w:rPr>
                <w:rFonts w:ascii="Times New Roman" w:eastAsia="Calibri" w:hAnsi="Times New Roman" w:cs="Times New Roman"/>
                <w:bCs/>
                <w:sz w:val="24"/>
                <w:szCs w:val="24"/>
              </w:rPr>
              <w:t>Выполнение контрольных работ.</w:t>
            </w:r>
            <w:r w:rsidRPr="00F53279">
              <w:rPr>
                <w:rFonts w:ascii="Times New Roman" w:eastAsia="Calibri" w:hAnsi="Times New Roman" w:cs="Times New Roman"/>
                <w:sz w:val="24"/>
                <w:szCs w:val="24"/>
              </w:rPr>
              <w:t xml:space="preserve"> </w:t>
            </w:r>
          </w:p>
          <w:p w14:paraId="4CD1A0A0" w14:textId="77777777" w:rsidR="00F53279" w:rsidRPr="00F53279" w:rsidRDefault="00F53279" w:rsidP="00F532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Calibri" w:hAnsi="Times New Roman" w:cs="Times New Roman"/>
                <w:sz w:val="24"/>
                <w:szCs w:val="24"/>
              </w:rPr>
            </w:pPr>
            <w:r w:rsidRPr="00F53279">
              <w:rPr>
                <w:rFonts w:ascii="Times New Roman" w:eastAsia="Calibri" w:hAnsi="Times New Roman" w:cs="Times New Roman"/>
                <w:sz w:val="24"/>
                <w:szCs w:val="24"/>
              </w:rPr>
              <w:t>Промежуточная аттестация.</w:t>
            </w:r>
          </w:p>
          <w:p w14:paraId="210BEB6D" w14:textId="77777777" w:rsidR="00F53279" w:rsidRPr="00F53279" w:rsidRDefault="00F53279" w:rsidP="00F532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Calibri" w:hAnsi="Times New Roman" w:cs="Times New Roman"/>
                <w:sz w:val="24"/>
                <w:szCs w:val="24"/>
              </w:rPr>
            </w:pPr>
          </w:p>
        </w:tc>
      </w:tr>
      <w:tr w:rsidR="00F53279" w:rsidRPr="00F53279" w14:paraId="072B9FB6" w14:textId="77777777" w:rsidTr="00AD5821">
        <w:tc>
          <w:tcPr>
            <w:tcW w:w="1439" w:type="pct"/>
          </w:tcPr>
          <w:p w14:paraId="58424D45" w14:textId="77777777" w:rsidR="00F53279" w:rsidRPr="00F53279" w:rsidRDefault="00F53279" w:rsidP="00F53279">
            <w:pPr>
              <w:suppressAutoHyphens/>
              <w:spacing w:line="276" w:lineRule="auto"/>
              <w:contextualSpacing/>
              <w:rPr>
                <w:rFonts w:ascii="Times New Roman" w:eastAsia="Calibri" w:hAnsi="Times New Roman" w:cs="Times New Roman"/>
                <w:b/>
                <w:bCs/>
                <w:sz w:val="24"/>
                <w:szCs w:val="24"/>
              </w:rPr>
            </w:pPr>
            <w:r w:rsidRPr="00F53279">
              <w:rPr>
                <w:rFonts w:ascii="Times New Roman" w:eastAsia="Calibri" w:hAnsi="Times New Roman" w:cs="Times New Roman"/>
                <w:b/>
                <w:bCs/>
                <w:sz w:val="24"/>
                <w:szCs w:val="24"/>
              </w:rPr>
              <w:t xml:space="preserve">Умения: </w:t>
            </w:r>
          </w:p>
          <w:p w14:paraId="029B4050" w14:textId="77777777" w:rsidR="00F53279" w:rsidRPr="00F53279" w:rsidRDefault="00F53279" w:rsidP="00F53279">
            <w:pPr>
              <w:rPr>
                <w:rFonts w:ascii="Times New Roman" w:eastAsia="Calibri" w:hAnsi="Times New Roman" w:cs="Times New Roman"/>
                <w:sz w:val="24"/>
                <w:szCs w:val="24"/>
              </w:rPr>
            </w:pPr>
            <w:r w:rsidRPr="00F53279">
              <w:rPr>
                <w:rFonts w:ascii="Times New Roman" w:eastAsia="Calibri" w:hAnsi="Times New Roman" w:cs="Times New Roman"/>
                <w:sz w:val="24"/>
                <w:szCs w:val="24"/>
              </w:rPr>
              <w:t xml:space="preserve">подбирать электрические приборы и оборудование с определенными </w:t>
            </w:r>
            <w:r w:rsidRPr="00F53279">
              <w:rPr>
                <w:rFonts w:ascii="Times New Roman" w:eastAsia="Calibri" w:hAnsi="Times New Roman" w:cs="Times New Roman"/>
                <w:sz w:val="24"/>
                <w:szCs w:val="24"/>
              </w:rPr>
              <w:lastRenderedPageBreak/>
              <w:t>параметрами и характеристиками;</w:t>
            </w:r>
          </w:p>
          <w:p w14:paraId="18FEF44A" w14:textId="77777777" w:rsidR="00F53279" w:rsidRPr="00F53279" w:rsidRDefault="00F53279" w:rsidP="00F53279">
            <w:pPr>
              <w:rPr>
                <w:rFonts w:ascii="Times New Roman" w:eastAsia="Calibri" w:hAnsi="Times New Roman" w:cs="Times New Roman"/>
                <w:sz w:val="24"/>
                <w:szCs w:val="24"/>
              </w:rPr>
            </w:pPr>
            <w:r w:rsidRPr="00F53279">
              <w:rPr>
                <w:rFonts w:ascii="Times New Roman" w:eastAsia="Calibri" w:hAnsi="Times New Roman" w:cs="Times New Roman"/>
                <w:sz w:val="24"/>
                <w:szCs w:val="24"/>
              </w:rPr>
              <w:t>эксплуатировать электрооборудование и механизмы передачи движения технологических машин и аппаратов;</w:t>
            </w:r>
          </w:p>
          <w:p w14:paraId="07EE6958" w14:textId="77777777" w:rsidR="00F53279" w:rsidRPr="00F53279" w:rsidRDefault="00F53279" w:rsidP="00F53279">
            <w:pPr>
              <w:rPr>
                <w:rFonts w:ascii="Times New Roman" w:eastAsia="Calibri" w:hAnsi="Times New Roman" w:cs="Times New Roman"/>
                <w:sz w:val="24"/>
                <w:szCs w:val="24"/>
              </w:rPr>
            </w:pPr>
            <w:r w:rsidRPr="00F53279">
              <w:rPr>
                <w:rFonts w:ascii="Times New Roman" w:eastAsia="Calibri" w:hAnsi="Times New Roman" w:cs="Times New Roman"/>
                <w:sz w:val="24"/>
                <w:szCs w:val="24"/>
              </w:rPr>
              <w:t>рассчитывать параметры электрических, магнитных цепей;</w:t>
            </w:r>
          </w:p>
          <w:p w14:paraId="604C10C3" w14:textId="77777777" w:rsidR="00F53279" w:rsidRPr="00F53279" w:rsidRDefault="00F53279" w:rsidP="00F53279">
            <w:pPr>
              <w:rPr>
                <w:rFonts w:ascii="Times New Roman" w:eastAsia="Calibri" w:hAnsi="Times New Roman" w:cs="Times New Roman"/>
                <w:sz w:val="24"/>
                <w:szCs w:val="24"/>
              </w:rPr>
            </w:pPr>
            <w:r w:rsidRPr="00F53279">
              <w:rPr>
                <w:rFonts w:ascii="Times New Roman" w:eastAsia="Calibri" w:hAnsi="Times New Roman" w:cs="Times New Roman"/>
                <w:sz w:val="24"/>
                <w:szCs w:val="24"/>
              </w:rPr>
              <w:t>снимать показания и пользоваться электроизмерительными приборами и приспособлениями;</w:t>
            </w:r>
          </w:p>
          <w:p w14:paraId="612BE0BB" w14:textId="77777777" w:rsidR="00F53279" w:rsidRPr="00F53279" w:rsidRDefault="00F53279" w:rsidP="00F53279">
            <w:pPr>
              <w:rPr>
                <w:rFonts w:ascii="Times New Roman" w:eastAsia="Calibri" w:hAnsi="Times New Roman" w:cs="Times New Roman"/>
                <w:sz w:val="24"/>
                <w:szCs w:val="24"/>
              </w:rPr>
            </w:pPr>
            <w:r w:rsidRPr="00F53279">
              <w:rPr>
                <w:rFonts w:ascii="Times New Roman" w:eastAsia="Calibri" w:hAnsi="Times New Roman" w:cs="Times New Roman"/>
                <w:sz w:val="24"/>
                <w:szCs w:val="24"/>
              </w:rPr>
              <w:t>собирать электрические схемы;</w:t>
            </w:r>
          </w:p>
          <w:p w14:paraId="6B59423E" w14:textId="77777777" w:rsidR="00F53279" w:rsidRPr="00F53279" w:rsidRDefault="00F53279" w:rsidP="00F53279">
            <w:pPr>
              <w:rPr>
                <w:rFonts w:ascii="Calibri" w:eastAsia="Calibri" w:hAnsi="Calibri" w:cs="Times New Roman"/>
                <w:b/>
                <w:bCs/>
                <w:sz w:val="24"/>
                <w:szCs w:val="24"/>
              </w:rPr>
            </w:pPr>
            <w:r w:rsidRPr="00F53279">
              <w:rPr>
                <w:rFonts w:ascii="Times New Roman" w:eastAsia="Calibri" w:hAnsi="Times New Roman" w:cs="Times New Roman"/>
                <w:sz w:val="24"/>
                <w:szCs w:val="24"/>
              </w:rPr>
              <w:t>читать принципиальные, электрические и монтажные схемы;</w:t>
            </w:r>
          </w:p>
        </w:tc>
        <w:tc>
          <w:tcPr>
            <w:tcW w:w="2048" w:type="pct"/>
          </w:tcPr>
          <w:p w14:paraId="5A4F3C55" w14:textId="77777777" w:rsidR="00F53279" w:rsidRPr="00F53279" w:rsidRDefault="00F53279" w:rsidP="00F53279">
            <w:pPr>
              <w:rPr>
                <w:rFonts w:ascii="Times New Roman" w:eastAsia="Calibri" w:hAnsi="Times New Roman" w:cs="Times New Roman"/>
                <w:sz w:val="24"/>
                <w:szCs w:val="24"/>
              </w:rPr>
            </w:pPr>
            <w:r w:rsidRPr="00F53279">
              <w:rPr>
                <w:rFonts w:ascii="Times New Roman" w:eastAsia="Calibri" w:hAnsi="Times New Roman" w:cs="Times New Roman"/>
                <w:sz w:val="24"/>
                <w:szCs w:val="24"/>
              </w:rPr>
              <w:lastRenderedPageBreak/>
              <w:t>подбирает электрические приборы и оборудование с определенными параметрами и характеристиками;</w:t>
            </w:r>
          </w:p>
          <w:p w14:paraId="2CCA73CE" w14:textId="77777777" w:rsidR="00F53279" w:rsidRPr="00F53279" w:rsidRDefault="00F53279" w:rsidP="00F53279">
            <w:pPr>
              <w:rPr>
                <w:rFonts w:ascii="Times New Roman" w:eastAsia="Calibri" w:hAnsi="Times New Roman" w:cs="Times New Roman"/>
                <w:sz w:val="24"/>
                <w:szCs w:val="24"/>
              </w:rPr>
            </w:pPr>
            <w:r w:rsidRPr="00F53279">
              <w:rPr>
                <w:rFonts w:ascii="Times New Roman" w:eastAsia="Calibri" w:hAnsi="Times New Roman" w:cs="Times New Roman"/>
                <w:sz w:val="24"/>
                <w:szCs w:val="24"/>
              </w:rPr>
              <w:lastRenderedPageBreak/>
              <w:t>эксплуатирует электрооборудование и механизмы передачи движения технологических машин и аппаратов;</w:t>
            </w:r>
          </w:p>
          <w:p w14:paraId="6DC96107" w14:textId="77777777" w:rsidR="00F53279" w:rsidRPr="00F53279" w:rsidRDefault="00F53279" w:rsidP="00F53279">
            <w:pPr>
              <w:rPr>
                <w:rFonts w:ascii="Times New Roman" w:eastAsia="Calibri" w:hAnsi="Times New Roman" w:cs="Times New Roman"/>
                <w:sz w:val="24"/>
                <w:szCs w:val="24"/>
              </w:rPr>
            </w:pPr>
            <w:r w:rsidRPr="00F53279">
              <w:rPr>
                <w:rFonts w:ascii="Times New Roman" w:eastAsia="Calibri" w:hAnsi="Times New Roman" w:cs="Times New Roman"/>
                <w:sz w:val="24"/>
                <w:szCs w:val="24"/>
              </w:rPr>
              <w:t>рассчитывает параметры электрических, магнитных цепей;</w:t>
            </w:r>
          </w:p>
          <w:p w14:paraId="619C3669" w14:textId="77777777" w:rsidR="00F53279" w:rsidRPr="00F53279" w:rsidRDefault="00F53279" w:rsidP="00F53279">
            <w:pPr>
              <w:rPr>
                <w:rFonts w:ascii="Times New Roman" w:eastAsia="Calibri" w:hAnsi="Times New Roman" w:cs="Times New Roman"/>
                <w:sz w:val="24"/>
                <w:szCs w:val="24"/>
              </w:rPr>
            </w:pPr>
            <w:r w:rsidRPr="00F53279">
              <w:rPr>
                <w:rFonts w:ascii="Times New Roman" w:eastAsia="Calibri" w:hAnsi="Times New Roman" w:cs="Times New Roman"/>
                <w:sz w:val="24"/>
                <w:szCs w:val="24"/>
              </w:rPr>
              <w:t>снимает показания и пользуется электроизмерительными приборами и приспособлениями;</w:t>
            </w:r>
          </w:p>
          <w:p w14:paraId="40E05780" w14:textId="77777777" w:rsidR="00F53279" w:rsidRPr="00F53279" w:rsidRDefault="00F53279" w:rsidP="00F53279">
            <w:pPr>
              <w:rPr>
                <w:rFonts w:ascii="Times New Roman" w:eastAsia="Calibri" w:hAnsi="Times New Roman" w:cs="Times New Roman"/>
                <w:sz w:val="24"/>
                <w:szCs w:val="24"/>
              </w:rPr>
            </w:pPr>
            <w:r w:rsidRPr="00F53279">
              <w:rPr>
                <w:rFonts w:ascii="Times New Roman" w:eastAsia="Calibri" w:hAnsi="Times New Roman" w:cs="Times New Roman"/>
                <w:sz w:val="24"/>
                <w:szCs w:val="24"/>
              </w:rPr>
              <w:t>собирает электрические схемы;</w:t>
            </w:r>
          </w:p>
          <w:p w14:paraId="79899EEA" w14:textId="77777777" w:rsidR="00F53279" w:rsidRPr="00F53279" w:rsidRDefault="00F53279" w:rsidP="00F53279">
            <w:pPr>
              <w:rPr>
                <w:rFonts w:ascii="Calibri" w:eastAsia="Calibri" w:hAnsi="Calibri" w:cs="Times New Roman"/>
                <w:b/>
                <w:bCs/>
                <w:sz w:val="24"/>
                <w:szCs w:val="24"/>
              </w:rPr>
            </w:pPr>
            <w:r w:rsidRPr="00F53279">
              <w:rPr>
                <w:rFonts w:ascii="Times New Roman" w:eastAsia="Calibri" w:hAnsi="Times New Roman" w:cs="Times New Roman"/>
                <w:sz w:val="24"/>
                <w:szCs w:val="24"/>
              </w:rPr>
              <w:t>читает принципиальные, электрические и монтажные схемы;</w:t>
            </w:r>
          </w:p>
        </w:tc>
        <w:tc>
          <w:tcPr>
            <w:tcW w:w="1513" w:type="pct"/>
          </w:tcPr>
          <w:p w14:paraId="2FA279E9" w14:textId="77777777" w:rsidR="00F53279" w:rsidRPr="00F53279" w:rsidRDefault="00F53279" w:rsidP="00F53279">
            <w:pPr>
              <w:rPr>
                <w:rFonts w:ascii="Calibri" w:eastAsia="Calibri" w:hAnsi="Calibri" w:cs="Times New Roman"/>
                <w:sz w:val="24"/>
                <w:szCs w:val="24"/>
              </w:rPr>
            </w:pPr>
            <w:r w:rsidRPr="00F53279">
              <w:rPr>
                <w:rFonts w:ascii="Times New Roman" w:eastAsia="Calibri" w:hAnsi="Times New Roman" w:cs="Times New Roman"/>
                <w:bCs/>
                <w:sz w:val="24"/>
                <w:szCs w:val="24"/>
              </w:rPr>
              <w:lastRenderedPageBreak/>
              <w:t>Оценка результатов выполнения практических и лабораторных работ</w:t>
            </w:r>
          </w:p>
        </w:tc>
      </w:tr>
    </w:tbl>
    <w:p w14:paraId="2F9AC835" w14:textId="77777777" w:rsidR="00F53279" w:rsidRPr="00F53279" w:rsidRDefault="00F53279" w:rsidP="00F53279">
      <w:pPr>
        <w:keepNext/>
        <w:spacing w:after="120"/>
        <w:jc w:val="center"/>
        <w:outlineLvl w:val="0"/>
        <w:rPr>
          <w:rFonts w:ascii="Times New Roman" w:eastAsia="Calibri" w:hAnsi="Times New Roman" w:cs="Times New Roman"/>
          <w:caps/>
          <w:kern w:val="32"/>
          <w:sz w:val="24"/>
          <w:szCs w:val="24"/>
          <w:lang w:eastAsia="ru-RU"/>
        </w:rPr>
      </w:pPr>
    </w:p>
    <w:p w14:paraId="5FFF70D8" w14:textId="77777777" w:rsidR="00F53279" w:rsidRPr="00F53279" w:rsidRDefault="00F53279" w:rsidP="00F53279">
      <w:pPr>
        <w:jc w:val="right"/>
        <w:rPr>
          <w:rFonts w:ascii="Times New Roman" w:eastAsia="Calibri" w:hAnsi="Times New Roman" w:cs="Times New Roman"/>
          <w:b/>
          <w:bCs/>
          <w:sz w:val="24"/>
          <w:szCs w:val="24"/>
        </w:rPr>
      </w:pPr>
    </w:p>
    <w:p w14:paraId="6598F545" w14:textId="77777777" w:rsidR="00F53279" w:rsidRPr="00F53279" w:rsidRDefault="00F53279" w:rsidP="00F53279">
      <w:pPr>
        <w:jc w:val="right"/>
        <w:rPr>
          <w:rFonts w:ascii="Times New Roman" w:eastAsia="Calibri" w:hAnsi="Times New Roman" w:cs="Times New Roman"/>
          <w:b/>
          <w:bCs/>
          <w:sz w:val="24"/>
          <w:szCs w:val="24"/>
        </w:rPr>
      </w:pPr>
    </w:p>
    <w:p w14:paraId="38063A00" w14:textId="77777777" w:rsidR="00F53279" w:rsidRPr="00F53279" w:rsidRDefault="00F53279" w:rsidP="00F53279">
      <w:pPr>
        <w:jc w:val="right"/>
        <w:rPr>
          <w:rFonts w:ascii="Times New Roman" w:eastAsia="Calibri" w:hAnsi="Times New Roman" w:cs="Times New Roman"/>
          <w:b/>
          <w:bCs/>
          <w:sz w:val="24"/>
          <w:szCs w:val="24"/>
        </w:rPr>
      </w:pPr>
    </w:p>
    <w:p w14:paraId="61EBD4FC" w14:textId="77777777" w:rsidR="00F53279" w:rsidRPr="00F53279" w:rsidRDefault="00F53279" w:rsidP="00F53279">
      <w:pPr>
        <w:jc w:val="right"/>
        <w:rPr>
          <w:rFonts w:ascii="Times New Roman" w:eastAsia="Calibri" w:hAnsi="Times New Roman" w:cs="Times New Roman"/>
          <w:b/>
          <w:bCs/>
          <w:sz w:val="24"/>
          <w:szCs w:val="24"/>
        </w:rPr>
      </w:pPr>
    </w:p>
    <w:p w14:paraId="2F56B039" w14:textId="77777777" w:rsidR="00F53279" w:rsidRPr="00F53279" w:rsidRDefault="00F53279" w:rsidP="00F53279">
      <w:pPr>
        <w:jc w:val="right"/>
        <w:rPr>
          <w:rFonts w:ascii="Times New Roman" w:eastAsia="Calibri" w:hAnsi="Times New Roman" w:cs="Times New Roman"/>
          <w:b/>
          <w:bCs/>
          <w:sz w:val="24"/>
          <w:szCs w:val="24"/>
        </w:rPr>
      </w:pPr>
    </w:p>
    <w:p w14:paraId="2BB34B08" w14:textId="77777777" w:rsidR="00F53279" w:rsidRPr="00F53279" w:rsidRDefault="00F53279" w:rsidP="00F53279">
      <w:pPr>
        <w:jc w:val="right"/>
        <w:rPr>
          <w:rFonts w:ascii="Times New Roman" w:eastAsia="Calibri" w:hAnsi="Times New Roman" w:cs="Times New Roman"/>
          <w:b/>
          <w:bCs/>
          <w:sz w:val="24"/>
          <w:szCs w:val="24"/>
        </w:rPr>
      </w:pPr>
    </w:p>
    <w:p w14:paraId="185240F5" w14:textId="77777777" w:rsidR="00F53279" w:rsidRPr="00F53279" w:rsidRDefault="00F53279" w:rsidP="00F53279">
      <w:pPr>
        <w:jc w:val="right"/>
        <w:rPr>
          <w:rFonts w:ascii="Times New Roman" w:eastAsia="Calibri" w:hAnsi="Times New Roman" w:cs="Times New Roman"/>
          <w:b/>
          <w:bCs/>
          <w:sz w:val="24"/>
          <w:szCs w:val="24"/>
        </w:rPr>
      </w:pPr>
    </w:p>
    <w:p w14:paraId="2692C2AF" w14:textId="77777777" w:rsidR="00F53279" w:rsidRPr="00F53279" w:rsidRDefault="00F53279" w:rsidP="00F53279">
      <w:pPr>
        <w:jc w:val="right"/>
        <w:rPr>
          <w:rFonts w:ascii="Times New Roman" w:eastAsia="Calibri" w:hAnsi="Times New Roman" w:cs="Times New Roman"/>
          <w:b/>
          <w:bCs/>
          <w:sz w:val="24"/>
          <w:szCs w:val="24"/>
        </w:rPr>
      </w:pPr>
    </w:p>
    <w:p w14:paraId="67437895" w14:textId="77777777" w:rsidR="00F53279" w:rsidRPr="00F53279" w:rsidRDefault="00F53279" w:rsidP="00F53279">
      <w:pPr>
        <w:jc w:val="right"/>
        <w:rPr>
          <w:rFonts w:ascii="Times New Roman" w:eastAsia="Calibri" w:hAnsi="Times New Roman" w:cs="Times New Roman"/>
          <w:b/>
          <w:bCs/>
          <w:sz w:val="24"/>
          <w:szCs w:val="24"/>
        </w:rPr>
      </w:pPr>
    </w:p>
    <w:p w14:paraId="2275D122" w14:textId="77777777" w:rsidR="00F53279" w:rsidRPr="00F53279" w:rsidRDefault="00F53279" w:rsidP="00F53279">
      <w:pPr>
        <w:jc w:val="right"/>
        <w:rPr>
          <w:rFonts w:ascii="Times New Roman" w:eastAsia="Calibri" w:hAnsi="Times New Roman" w:cs="Times New Roman"/>
          <w:b/>
          <w:bCs/>
          <w:sz w:val="24"/>
          <w:szCs w:val="24"/>
        </w:rPr>
      </w:pPr>
    </w:p>
    <w:p w14:paraId="1CE4D980" w14:textId="77777777" w:rsidR="00F53279" w:rsidRPr="00F53279" w:rsidRDefault="00F53279" w:rsidP="00F53279">
      <w:pPr>
        <w:jc w:val="right"/>
        <w:rPr>
          <w:rFonts w:ascii="Times New Roman" w:eastAsia="Calibri" w:hAnsi="Times New Roman" w:cs="Times New Roman"/>
          <w:b/>
          <w:bCs/>
          <w:sz w:val="24"/>
          <w:szCs w:val="24"/>
        </w:rPr>
      </w:pPr>
    </w:p>
    <w:p w14:paraId="1278B64E" w14:textId="77777777" w:rsidR="00F53279" w:rsidRPr="00F53279" w:rsidRDefault="00F53279" w:rsidP="00F53279">
      <w:pPr>
        <w:jc w:val="right"/>
        <w:rPr>
          <w:rFonts w:ascii="Times New Roman" w:eastAsia="Calibri" w:hAnsi="Times New Roman" w:cs="Times New Roman"/>
          <w:b/>
          <w:bCs/>
          <w:sz w:val="24"/>
          <w:szCs w:val="24"/>
        </w:rPr>
      </w:pPr>
    </w:p>
    <w:p w14:paraId="3BF687A8" w14:textId="77777777" w:rsidR="00F53279" w:rsidRPr="00F53279" w:rsidRDefault="00F53279" w:rsidP="00F53279">
      <w:pPr>
        <w:rPr>
          <w:rFonts w:ascii="Times New Roman Полужирный" w:eastAsia="Calibri" w:hAnsi="Times New Roman Полужирный" w:cs="Times New Roman"/>
          <w:b/>
          <w:bCs/>
          <w:caps/>
          <w:kern w:val="32"/>
          <w:sz w:val="24"/>
          <w:szCs w:val="24"/>
        </w:rPr>
      </w:pPr>
    </w:p>
    <w:p w14:paraId="31311CB9" w14:textId="77777777" w:rsidR="00F53279" w:rsidRDefault="00F53279">
      <w:pPr>
        <w:rPr>
          <w:rFonts w:ascii="Times New Roman" w:eastAsia="Calibri" w:hAnsi="Times New Roman" w:cs="Times New Roman"/>
          <w:b/>
          <w:bCs/>
          <w:sz w:val="24"/>
          <w:szCs w:val="24"/>
        </w:rPr>
      </w:pPr>
      <w:r>
        <w:rPr>
          <w:rFonts w:ascii="Times New Roman" w:eastAsia="Calibri" w:hAnsi="Times New Roman" w:cs="Times New Roman"/>
          <w:b/>
          <w:bCs/>
          <w:sz w:val="24"/>
          <w:szCs w:val="24"/>
        </w:rPr>
        <w:br w:type="page"/>
      </w:r>
    </w:p>
    <w:p w14:paraId="5B35CFF8" w14:textId="77777777" w:rsidR="00CB7786" w:rsidRPr="00CB7786" w:rsidRDefault="00CB7786" w:rsidP="00CB7786">
      <w:pPr>
        <w:spacing w:after="200" w:line="276" w:lineRule="auto"/>
        <w:jc w:val="right"/>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
          <w:bCs/>
          <w:sz w:val="24"/>
          <w:szCs w:val="24"/>
          <w:lang w:eastAsia="ru-RU"/>
        </w:rPr>
        <w:lastRenderedPageBreak/>
        <w:t>Приложение 2.11</w:t>
      </w:r>
    </w:p>
    <w:p w14:paraId="3A784CD0" w14:textId="77777777" w:rsidR="00CB7786" w:rsidRPr="00CB7786" w:rsidRDefault="00CB7786" w:rsidP="00CB7786">
      <w:pPr>
        <w:spacing w:line="276" w:lineRule="auto"/>
        <w:jc w:val="right"/>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
          <w:bCs/>
          <w:sz w:val="24"/>
          <w:szCs w:val="24"/>
          <w:lang w:eastAsia="ru-RU"/>
        </w:rPr>
        <w:t>к ОПОП-П по специальности</w:t>
      </w:r>
    </w:p>
    <w:p w14:paraId="34279ABC" w14:textId="77777777" w:rsidR="00CB7786" w:rsidRPr="00CB7786" w:rsidRDefault="00CB7786" w:rsidP="00CB7786">
      <w:pPr>
        <w:framePr w:hSpace="180" w:wrap="around" w:vAnchor="text" w:hAnchor="margin" w:y="1"/>
        <w:spacing w:line="276" w:lineRule="auto"/>
        <w:jc w:val="right"/>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t xml:space="preserve">                                                                                      13.02.13 Эксплуатация и обслуживание электрического и электромеханического </w:t>
      </w:r>
    </w:p>
    <w:p w14:paraId="6E67E999" w14:textId="77777777" w:rsidR="00CB7786" w:rsidRPr="00CB7786" w:rsidRDefault="00CB7786" w:rsidP="00CB7786">
      <w:pPr>
        <w:framePr w:hSpace="180" w:wrap="around" w:vAnchor="text" w:hAnchor="margin" w:y="1"/>
        <w:spacing w:line="276" w:lineRule="auto"/>
        <w:jc w:val="right"/>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t xml:space="preserve">                                                                                               оборудования (по отраслям)</w:t>
      </w:r>
    </w:p>
    <w:p w14:paraId="2379817A" w14:textId="77777777" w:rsidR="00CB7786" w:rsidRPr="00CB7786" w:rsidRDefault="00CB7786" w:rsidP="00CB7786">
      <w:pPr>
        <w:spacing w:after="200" w:line="276" w:lineRule="auto"/>
        <w:jc w:val="right"/>
        <w:rPr>
          <w:rFonts w:ascii="Times New Roman" w:eastAsia="Times New Roman" w:hAnsi="Times New Roman" w:cs="Times New Roman"/>
          <w:b/>
          <w:bCs/>
          <w:color w:val="0070C0"/>
          <w:sz w:val="24"/>
          <w:szCs w:val="24"/>
          <w:lang w:eastAsia="ru-RU"/>
        </w:rPr>
      </w:pPr>
    </w:p>
    <w:p w14:paraId="0768F892" w14:textId="77777777" w:rsidR="00CB7786" w:rsidRPr="00CB7786" w:rsidRDefault="00CB7786" w:rsidP="00CB7786">
      <w:pPr>
        <w:spacing w:after="200" w:line="276" w:lineRule="auto"/>
        <w:jc w:val="right"/>
        <w:rPr>
          <w:rFonts w:ascii="Times New Roman" w:eastAsia="Times New Roman" w:hAnsi="Times New Roman" w:cs="Times New Roman"/>
          <w:b/>
          <w:bCs/>
          <w:color w:val="0070C0"/>
          <w:sz w:val="24"/>
          <w:szCs w:val="24"/>
          <w:lang w:eastAsia="ru-RU"/>
        </w:rPr>
      </w:pPr>
    </w:p>
    <w:p w14:paraId="6114A4F2" w14:textId="77777777" w:rsidR="00CB7786" w:rsidRPr="00CB7786" w:rsidRDefault="00CB7786" w:rsidP="00CB7786">
      <w:pPr>
        <w:spacing w:after="200" w:line="276" w:lineRule="auto"/>
        <w:jc w:val="right"/>
        <w:rPr>
          <w:rFonts w:ascii="Times New Roman" w:eastAsia="Times New Roman" w:hAnsi="Times New Roman" w:cs="Times New Roman"/>
          <w:b/>
          <w:bCs/>
          <w:color w:val="0070C0"/>
          <w:sz w:val="24"/>
          <w:szCs w:val="24"/>
          <w:lang w:eastAsia="ru-RU"/>
        </w:rPr>
      </w:pPr>
    </w:p>
    <w:p w14:paraId="7008C2AF" w14:textId="77777777" w:rsidR="00CB7786" w:rsidRPr="00CB7786" w:rsidRDefault="00CB7786" w:rsidP="00CB7786">
      <w:pPr>
        <w:spacing w:after="200" w:line="276" w:lineRule="auto"/>
        <w:jc w:val="right"/>
        <w:rPr>
          <w:rFonts w:ascii="Times New Roman" w:eastAsia="Times New Roman" w:hAnsi="Times New Roman" w:cs="Times New Roman"/>
          <w:b/>
          <w:bCs/>
          <w:color w:val="0070C0"/>
          <w:sz w:val="24"/>
          <w:szCs w:val="24"/>
          <w:lang w:eastAsia="ru-RU"/>
        </w:rPr>
      </w:pPr>
    </w:p>
    <w:p w14:paraId="1B21AD8F" w14:textId="77777777" w:rsidR="00CB7786" w:rsidRPr="00CB7786" w:rsidRDefault="00CB7786" w:rsidP="00CB7786">
      <w:pPr>
        <w:spacing w:after="200" w:line="276" w:lineRule="auto"/>
        <w:jc w:val="right"/>
        <w:rPr>
          <w:rFonts w:ascii="Times New Roman" w:eastAsia="Times New Roman" w:hAnsi="Times New Roman" w:cs="Times New Roman"/>
          <w:b/>
          <w:bCs/>
          <w:color w:val="0070C0"/>
          <w:sz w:val="24"/>
          <w:szCs w:val="24"/>
          <w:lang w:eastAsia="ru-RU"/>
        </w:rPr>
      </w:pPr>
    </w:p>
    <w:p w14:paraId="760C15B2" w14:textId="77777777" w:rsidR="00CB7786" w:rsidRPr="00CB7786" w:rsidRDefault="00CB7786" w:rsidP="00CB7786">
      <w:pPr>
        <w:spacing w:after="200" w:line="276" w:lineRule="auto"/>
        <w:jc w:val="right"/>
        <w:rPr>
          <w:rFonts w:ascii="Times New Roman" w:eastAsia="Times New Roman" w:hAnsi="Times New Roman" w:cs="Times New Roman"/>
          <w:b/>
          <w:bCs/>
          <w:color w:val="0070C0"/>
          <w:sz w:val="24"/>
          <w:szCs w:val="24"/>
          <w:lang w:eastAsia="ru-RU"/>
        </w:rPr>
      </w:pPr>
    </w:p>
    <w:p w14:paraId="48A94A32" w14:textId="77777777" w:rsidR="00CB7786" w:rsidRPr="00CB7786" w:rsidRDefault="00CB7786" w:rsidP="00CB7786">
      <w:pPr>
        <w:spacing w:after="200" w:line="276" w:lineRule="auto"/>
        <w:jc w:val="right"/>
        <w:rPr>
          <w:rFonts w:ascii="Times New Roman" w:eastAsia="Times New Roman" w:hAnsi="Times New Roman" w:cs="Times New Roman"/>
          <w:b/>
          <w:bCs/>
          <w:color w:val="0070C0"/>
          <w:sz w:val="24"/>
          <w:szCs w:val="24"/>
          <w:lang w:eastAsia="ru-RU"/>
        </w:rPr>
      </w:pPr>
    </w:p>
    <w:p w14:paraId="219035CF" w14:textId="77777777" w:rsidR="00CB7786" w:rsidRPr="00CB7786" w:rsidRDefault="00CB7786" w:rsidP="00CB7786">
      <w:pPr>
        <w:spacing w:after="200" w:line="276" w:lineRule="auto"/>
        <w:jc w:val="right"/>
        <w:rPr>
          <w:rFonts w:ascii="Times New Roman" w:eastAsia="Times New Roman" w:hAnsi="Times New Roman" w:cs="Times New Roman"/>
          <w:b/>
          <w:bCs/>
          <w:color w:val="0070C0"/>
          <w:sz w:val="24"/>
          <w:szCs w:val="24"/>
          <w:lang w:eastAsia="ru-RU"/>
        </w:rPr>
      </w:pPr>
    </w:p>
    <w:p w14:paraId="346D1147" w14:textId="77777777" w:rsidR="00CB7786" w:rsidRPr="00CB7786" w:rsidRDefault="00CB7786" w:rsidP="00CB7786">
      <w:pPr>
        <w:spacing w:after="200" w:line="276" w:lineRule="auto"/>
        <w:jc w:val="center"/>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
          <w:bCs/>
          <w:sz w:val="24"/>
          <w:szCs w:val="24"/>
          <w:lang w:eastAsia="ru-RU"/>
        </w:rPr>
        <w:t>Рабочая программа дисциплины</w:t>
      </w:r>
    </w:p>
    <w:p w14:paraId="573CAAC8" w14:textId="77777777" w:rsidR="00CB7786" w:rsidRPr="00CB7786" w:rsidRDefault="00CB7786" w:rsidP="00CB7786">
      <w:pPr>
        <w:suppressAutoHyphens/>
        <w:ind w:left="360"/>
        <w:jc w:val="center"/>
        <w:rPr>
          <w:rFonts w:ascii="Times New Roman" w:eastAsia="Times New Roman" w:hAnsi="Times New Roman" w:cs="Times New Roman"/>
          <w:b/>
          <w:sz w:val="24"/>
          <w:szCs w:val="24"/>
          <w:lang w:eastAsia="ru-RU"/>
        </w:rPr>
      </w:pPr>
      <w:r w:rsidRPr="00CB7786">
        <w:rPr>
          <w:rFonts w:ascii="Times New Roman" w:eastAsia="Times New Roman" w:hAnsi="Times New Roman" w:cs="Times New Roman"/>
          <w:b/>
          <w:sz w:val="24"/>
          <w:szCs w:val="24"/>
          <w:lang w:eastAsia="ru-RU"/>
        </w:rPr>
        <w:t>ОП.03</w:t>
      </w:r>
      <w:r w:rsidRPr="00CB7786">
        <w:rPr>
          <w:rFonts w:ascii="Times New Roman" w:eastAsia="Times New Roman" w:hAnsi="Times New Roman" w:cs="Times New Roman"/>
          <w:b/>
          <w:i/>
          <w:sz w:val="24"/>
          <w:szCs w:val="24"/>
          <w:lang w:eastAsia="ru-RU"/>
        </w:rPr>
        <w:t xml:space="preserve"> «</w:t>
      </w:r>
      <w:r w:rsidRPr="00CB7786">
        <w:rPr>
          <w:rFonts w:ascii="Times New Roman" w:eastAsia="Times New Roman" w:hAnsi="Times New Roman" w:cs="Times New Roman"/>
          <w:b/>
          <w:sz w:val="24"/>
          <w:szCs w:val="24"/>
          <w:lang w:eastAsia="ru-RU"/>
        </w:rPr>
        <w:t>Метрология, стандартизация и сертификация»</w:t>
      </w:r>
    </w:p>
    <w:p w14:paraId="4D709A44" w14:textId="77777777" w:rsidR="00CB7786" w:rsidRPr="00CB7786" w:rsidRDefault="00CB7786" w:rsidP="00CB7786">
      <w:pPr>
        <w:widowControl w:val="0"/>
        <w:jc w:val="center"/>
        <w:rPr>
          <w:rFonts w:ascii="Times New Roman" w:eastAsia="Times New Roman" w:hAnsi="Times New Roman" w:cs="Times New Roman"/>
          <w:b/>
          <w:bCs/>
          <w:sz w:val="24"/>
          <w:szCs w:val="24"/>
          <w:lang w:eastAsia="nl-NL"/>
        </w:rPr>
      </w:pPr>
    </w:p>
    <w:p w14:paraId="73DAF3D9" w14:textId="77777777" w:rsidR="00CB7786" w:rsidRPr="00CB7786" w:rsidRDefault="00CB7786" w:rsidP="00CB7786">
      <w:pPr>
        <w:widowControl w:val="0"/>
        <w:jc w:val="center"/>
        <w:rPr>
          <w:rFonts w:ascii="Times New Roman" w:eastAsia="Times New Roman" w:hAnsi="Times New Roman" w:cs="Times New Roman"/>
          <w:b/>
          <w:bCs/>
          <w:sz w:val="24"/>
          <w:szCs w:val="24"/>
          <w:lang w:eastAsia="nl-NL"/>
        </w:rPr>
      </w:pPr>
    </w:p>
    <w:p w14:paraId="31C9C12C" w14:textId="77777777" w:rsidR="00CB7786" w:rsidRPr="00CB7786" w:rsidRDefault="00CB7786" w:rsidP="00CB7786">
      <w:pPr>
        <w:widowControl w:val="0"/>
        <w:jc w:val="center"/>
        <w:rPr>
          <w:rFonts w:ascii="Times New Roman" w:eastAsia="Times New Roman" w:hAnsi="Times New Roman" w:cs="Times New Roman"/>
          <w:b/>
          <w:bCs/>
          <w:sz w:val="24"/>
          <w:szCs w:val="24"/>
          <w:lang w:eastAsia="nl-NL"/>
        </w:rPr>
      </w:pPr>
    </w:p>
    <w:p w14:paraId="240479D8" w14:textId="77777777" w:rsidR="00CB7786" w:rsidRPr="00CB7786" w:rsidRDefault="00CB7786" w:rsidP="00CB7786">
      <w:pPr>
        <w:widowControl w:val="0"/>
        <w:jc w:val="center"/>
        <w:rPr>
          <w:rFonts w:ascii="Times New Roman" w:eastAsia="Times New Roman" w:hAnsi="Times New Roman" w:cs="Times New Roman"/>
          <w:b/>
          <w:bCs/>
          <w:sz w:val="24"/>
          <w:szCs w:val="24"/>
          <w:lang w:eastAsia="nl-NL"/>
        </w:rPr>
      </w:pPr>
    </w:p>
    <w:p w14:paraId="5AC32A89" w14:textId="77777777" w:rsidR="00CB7786" w:rsidRPr="00CB7786" w:rsidRDefault="00CB7786" w:rsidP="00CB7786">
      <w:pPr>
        <w:widowControl w:val="0"/>
        <w:jc w:val="center"/>
        <w:rPr>
          <w:rFonts w:ascii="Times New Roman" w:eastAsia="Times New Roman" w:hAnsi="Times New Roman" w:cs="Times New Roman"/>
          <w:b/>
          <w:bCs/>
          <w:sz w:val="24"/>
          <w:szCs w:val="24"/>
          <w:lang w:eastAsia="nl-NL"/>
        </w:rPr>
      </w:pPr>
    </w:p>
    <w:p w14:paraId="0C43A629" w14:textId="77777777" w:rsidR="00CB7786" w:rsidRPr="00CB7786" w:rsidRDefault="00CB7786" w:rsidP="00CB7786">
      <w:pPr>
        <w:widowControl w:val="0"/>
        <w:jc w:val="center"/>
        <w:rPr>
          <w:rFonts w:ascii="Times New Roman" w:eastAsia="Times New Roman" w:hAnsi="Times New Roman" w:cs="Times New Roman"/>
          <w:b/>
          <w:bCs/>
          <w:sz w:val="24"/>
          <w:szCs w:val="24"/>
          <w:lang w:eastAsia="nl-NL"/>
        </w:rPr>
      </w:pPr>
    </w:p>
    <w:p w14:paraId="1A4A24F3" w14:textId="77777777" w:rsidR="00CB7786" w:rsidRPr="00CB7786" w:rsidRDefault="00CB7786" w:rsidP="00CB7786">
      <w:pPr>
        <w:widowControl w:val="0"/>
        <w:jc w:val="center"/>
        <w:rPr>
          <w:rFonts w:ascii="Times New Roman" w:eastAsia="Times New Roman" w:hAnsi="Times New Roman" w:cs="Times New Roman"/>
          <w:b/>
          <w:bCs/>
          <w:sz w:val="24"/>
          <w:szCs w:val="24"/>
          <w:lang w:eastAsia="nl-NL"/>
        </w:rPr>
      </w:pPr>
    </w:p>
    <w:p w14:paraId="29783EA4" w14:textId="77777777" w:rsidR="00CB7786" w:rsidRPr="00CB7786" w:rsidRDefault="00CB7786" w:rsidP="00CB7786">
      <w:pPr>
        <w:widowControl w:val="0"/>
        <w:jc w:val="center"/>
        <w:rPr>
          <w:rFonts w:ascii="Times New Roman" w:eastAsia="Times New Roman" w:hAnsi="Times New Roman" w:cs="Times New Roman"/>
          <w:b/>
          <w:bCs/>
          <w:sz w:val="24"/>
          <w:szCs w:val="24"/>
          <w:lang w:eastAsia="nl-NL"/>
        </w:rPr>
      </w:pPr>
    </w:p>
    <w:p w14:paraId="0507F48C" w14:textId="77777777" w:rsidR="00CB7786" w:rsidRPr="00CB7786" w:rsidRDefault="00CB7786" w:rsidP="00CB7786">
      <w:pPr>
        <w:widowControl w:val="0"/>
        <w:jc w:val="center"/>
        <w:rPr>
          <w:rFonts w:ascii="Times New Roman" w:eastAsia="Times New Roman" w:hAnsi="Times New Roman" w:cs="Times New Roman"/>
          <w:b/>
          <w:bCs/>
          <w:sz w:val="24"/>
          <w:szCs w:val="24"/>
          <w:lang w:eastAsia="nl-NL"/>
        </w:rPr>
      </w:pPr>
    </w:p>
    <w:p w14:paraId="1D3D3F9B" w14:textId="77777777" w:rsidR="00CB7786" w:rsidRPr="00CB7786" w:rsidRDefault="00CB7786" w:rsidP="00CB7786">
      <w:pPr>
        <w:widowControl w:val="0"/>
        <w:jc w:val="center"/>
        <w:rPr>
          <w:rFonts w:ascii="Times New Roman" w:eastAsia="Times New Roman" w:hAnsi="Times New Roman" w:cs="Times New Roman"/>
          <w:b/>
          <w:bCs/>
          <w:sz w:val="24"/>
          <w:szCs w:val="24"/>
          <w:lang w:eastAsia="nl-NL"/>
        </w:rPr>
      </w:pPr>
    </w:p>
    <w:p w14:paraId="51BDDF3F" w14:textId="77777777" w:rsidR="00CB7786" w:rsidRPr="00CB7786" w:rsidRDefault="00CB7786" w:rsidP="00CB7786">
      <w:pPr>
        <w:widowControl w:val="0"/>
        <w:jc w:val="center"/>
        <w:rPr>
          <w:rFonts w:ascii="Times New Roman" w:eastAsia="Times New Roman" w:hAnsi="Times New Roman" w:cs="Times New Roman"/>
          <w:b/>
          <w:bCs/>
          <w:sz w:val="24"/>
          <w:szCs w:val="24"/>
          <w:lang w:eastAsia="nl-NL"/>
        </w:rPr>
      </w:pPr>
    </w:p>
    <w:p w14:paraId="7C2A47BA" w14:textId="77777777" w:rsidR="00CB7786" w:rsidRPr="00CB7786" w:rsidRDefault="00CB7786" w:rsidP="00CB7786">
      <w:pPr>
        <w:widowControl w:val="0"/>
        <w:jc w:val="center"/>
        <w:rPr>
          <w:rFonts w:ascii="Times New Roman" w:eastAsia="Times New Roman" w:hAnsi="Times New Roman" w:cs="Times New Roman"/>
          <w:b/>
          <w:bCs/>
          <w:sz w:val="24"/>
          <w:szCs w:val="24"/>
          <w:lang w:eastAsia="nl-NL"/>
        </w:rPr>
      </w:pPr>
    </w:p>
    <w:p w14:paraId="7D0EB496" w14:textId="77777777" w:rsidR="00CB7786" w:rsidRPr="00CB7786" w:rsidRDefault="00CB7786" w:rsidP="00CB7786">
      <w:pPr>
        <w:widowControl w:val="0"/>
        <w:jc w:val="center"/>
        <w:rPr>
          <w:rFonts w:ascii="Times New Roman" w:eastAsia="Times New Roman" w:hAnsi="Times New Roman" w:cs="Times New Roman"/>
          <w:b/>
          <w:bCs/>
          <w:sz w:val="24"/>
          <w:szCs w:val="24"/>
          <w:lang w:eastAsia="nl-NL"/>
        </w:rPr>
      </w:pPr>
    </w:p>
    <w:p w14:paraId="3832CECF" w14:textId="77777777" w:rsidR="00CB7786" w:rsidRPr="00CB7786" w:rsidRDefault="00CB7786" w:rsidP="00CB7786">
      <w:pPr>
        <w:widowControl w:val="0"/>
        <w:jc w:val="center"/>
        <w:rPr>
          <w:rFonts w:ascii="Times New Roman" w:eastAsia="Times New Roman" w:hAnsi="Times New Roman" w:cs="Times New Roman"/>
          <w:b/>
          <w:bCs/>
          <w:sz w:val="24"/>
          <w:szCs w:val="24"/>
          <w:lang w:eastAsia="nl-NL"/>
        </w:rPr>
      </w:pPr>
    </w:p>
    <w:p w14:paraId="1034BFD5" w14:textId="77777777" w:rsidR="00CB7786" w:rsidRPr="00CB7786" w:rsidRDefault="00CB7786" w:rsidP="00CB7786">
      <w:pPr>
        <w:widowControl w:val="0"/>
        <w:jc w:val="center"/>
        <w:rPr>
          <w:rFonts w:ascii="Times New Roman" w:eastAsia="Times New Roman" w:hAnsi="Times New Roman" w:cs="Times New Roman"/>
          <w:b/>
          <w:bCs/>
          <w:sz w:val="24"/>
          <w:szCs w:val="24"/>
          <w:lang w:eastAsia="nl-NL"/>
        </w:rPr>
      </w:pPr>
    </w:p>
    <w:p w14:paraId="52AFFFAE" w14:textId="77777777" w:rsidR="00CB7786" w:rsidRPr="00CB7786" w:rsidRDefault="00CB7786" w:rsidP="00CB7786">
      <w:pPr>
        <w:widowControl w:val="0"/>
        <w:jc w:val="center"/>
        <w:rPr>
          <w:rFonts w:ascii="Times New Roman" w:eastAsia="Times New Roman" w:hAnsi="Times New Roman" w:cs="Times New Roman"/>
          <w:b/>
          <w:bCs/>
          <w:sz w:val="24"/>
          <w:szCs w:val="24"/>
          <w:lang w:eastAsia="nl-NL"/>
        </w:rPr>
      </w:pPr>
    </w:p>
    <w:p w14:paraId="44F0A3FB" w14:textId="77777777" w:rsidR="00CB7786" w:rsidRPr="00CB7786" w:rsidRDefault="00CB7786" w:rsidP="00CB7786">
      <w:pPr>
        <w:widowControl w:val="0"/>
        <w:jc w:val="center"/>
        <w:rPr>
          <w:rFonts w:ascii="Times New Roman" w:eastAsia="Times New Roman" w:hAnsi="Times New Roman" w:cs="Times New Roman"/>
          <w:b/>
          <w:bCs/>
          <w:sz w:val="24"/>
          <w:szCs w:val="24"/>
          <w:lang w:eastAsia="nl-NL"/>
        </w:rPr>
      </w:pPr>
    </w:p>
    <w:p w14:paraId="5ECFB1FE" w14:textId="77777777" w:rsidR="00CB7786" w:rsidRPr="00CB7786" w:rsidRDefault="00CB7786" w:rsidP="00CB7786">
      <w:pPr>
        <w:widowControl w:val="0"/>
        <w:jc w:val="center"/>
        <w:rPr>
          <w:rFonts w:ascii="Times New Roman" w:eastAsia="Times New Roman" w:hAnsi="Times New Roman" w:cs="Times New Roman"/>
          <w:b/>
          <w:bCs/>
          <w:sz w:val="24"/>
          <w:szCs w:val="24"/>
          <w:lang w:eastAsia="nl-NL"/>
        </w:rPr>
      </w:pPr>
    </w:p>
    <w:p w14:paraId="60EC46FF" w14:textId="77777777" w:rsidR="00CB7786" w:rsidRPr="00CB7786" w:rsidRDefault="00CB7786" w:rsidP="00CB7786">
      <w:pPr>
        <w:widowControl w:val="0"/>
        <w:jc w:val="center"/>
        <w:rPr>
          <w:rFonts w:ascii="Times New Roman" w:eastAsia="Times New Roman" w:hAnsi="Times New Roman" w:cs="Times New Roman"/>
          <w:b/>
          <w:bCs/>
          <w:sz w:val="24"/>
          <w:szCs w:val="24"/>
          <w:lang w:eastAsia="nl-NL"/>
        </w:rPr>
      </w:pPr>
    </w:p>
    <w:p w14:paraId="636C89CA" w14:textId="77777777" w:rsidR="00CB7786" w:rsidRPr="00CB7786" w:rsidRDefault="00CB7786" w:rsidP="00CB7786">
      <w:pPr>
        <w:widowControl w:val="0"/>
        <w:jc w:val="center"/>
        <w:rPr>
          <w:rFonts w:ascii="Times New Roman" w:eastAsia="Times New Roman" w:hAnsi="Times New Roman" w:cs="Times New Roman"/>
          <w:b/>
          <w:bCs/>
          <w:sz w:val="24"/>
          <w:szCs w:val="24"/>
          <w:lang w:eastAsia="nl-NL"/>
        </w:rPr>
      </w:pPr>
    </w:p>
    <w:p w14:paraId="55EEEC77" w14:textId="77777777" w:rsidR="00CB7786" w:rsidRPr="00CB7786" w:rsidRDefault="00CB7786" w:rsidP="00CB7786">
      <w:pPr>
        <w:widowControl w:val="0"/>
        <w:jc w:val="center"/>
        <w:rPr>
          <w:rFonts w:ascii="Times New Roman" w:eastAsia="Times New Roman" w:hAnsi="Times New Roman" w:cs="Times New Roman"/>
          <w:b/>
          <w:bCs/>
          <w:sz w:val="24"/>
          <w:szCs w:val="24"/>
          <w:lang w:eastAsia="nl-NL"/>
        </w:rPr>
      </w:pPr>
    </w:p>
    <w:p w14:paraId="49F26227" w14:textId="77777777" w:rsidR="00CB7786" w:rsidRPr="00CB7786" w:rsidRDefault="00CB7786" w:rsidP="00CB7786">
      <w:pPr>
        <w:widowControl w:val="0"/>
        <w:jc w:val="center"/>
        <w:rPr>
          <w:rFonts w:ascii="Times New Roman" w:eastAsia="Times New Roman" w:hAnsi="Times New Roman" w:cs="Times New Roman"/>
          <w:b/>
          <w:bCs/>
          <w:sz w:val="24"/>
          <w:szCs w:val="24"/>
          <w:lang w:eastAsia="nl-NL"/>
        </w:rPr>
      </w:pPr>
    </w:p>
    <w:p w14:paraId="72AC5299" w14:textId="77777777" w:rsidR="00CB7786" w:rsidRPr="00CB7786" w:rsidRDefault="00CB7786" w:rsidP="00CB7786">
      <w:pPr>
        <w:widowControl w:val="0"/>
        <w:jc w:val="center"/>
        <w:rPr>
          <w:rFonts w:ascii="Times New Roman" w:eastAsia="Times New Roman" w:hAnsi="Times New Roman" w:cs="Times New Roman"/>
          <w:b/>
          <w:bCs/>
          <w:sz w:val="24"/>
          <w:szCs w:val="24"/>
          <w:lang w:eastAsia="nl-NL"/>
        </w:rPr>
      </w:pPr>
    </w:p>
    <w:p w14:paraId="57E9AF04" w14:textId="77777777" w:rsidR="00CB7786" w:rsidRPr="00CB7786" w:rsidRDefault="00CB7786" w:rsidP="00CB7786">
      <w:pPr>
        <w:widowControl w:val="0"/>
        <w:jc w:val="center"/>
        <w:rPr>
          <w:rFonts w:ascii="Times New Roman" w:eastAsia="Times New Roman" w:hAnsi="Times New Roman" w:cs="Times New Roman"/>
          <w:b/>
          <w:bCs/>
          <w:sz w:val="24"/>
          <w:szCs w:val="24"/>
          <w:lang w:eastAsia="nl-NL"/>
        </w:rPr>
      </w:pPr>
      <w:r w:rsidRPr="00CB7786">
        <w:rPr>
          <w:rFonts w:ascii="Times New Roman" w:eastAsia="Times New Roman" w:hAnsi="Times New Roman" w:cs="Times New Roman"/>
          <w:b/>
          <w:bCs/>
          <w:sz w:val="24"/>
          <w:szCs w:val="24"/>
          <w:lang w:eastAsia="nl-NL"/>
        </w:rPr>
        <w:t xml:space="preserve">2024г. </w:t>
      </w:r>
    </w:p>
    <w:p w14:paraId="3AEC1AF9" w14:textId="77777777" w:rsidR="00CB7786" w:rsidRPr="00CB7786" w:rsidRDefault="00CB7786" w:rsidP="00CB7786">
      <w:pPr>
        <w:spacing w:after="200" w:line="276" w:lineRule="auto"/>
        <w:jc w:val="center"/>
        <w:rPr>
          <w:rFonts w:ascii="Times New Roman" w:eastAsia="Times New Roman" w:hAnsi="Times New Roman" w:cs="Times New Roman"/>
          <w:b/>
          <w:lang w:eastAsia="ru-RU"/>
        </w:rPr>
      </w:pPr>
      <w:r w:rsidRPr="00CB7786">
        <w:rPr>
          <w:rFonts w:ascii="Calibri" w:eastAsia="Times New Roman" w:hAnsi="Calibri" w:cs="Times New Roman"/>
          <w:lang w:eastAsia="ru-RU"/>
        </w:rPr>
        <w:br w:type="page"/>
      </w:r>
      <w:r w:rsidRPr="00CB7786">
        <w:rPr>
          <w:rFonts w:ascii="Times New Roman" w:eastAsia="Times New Roman" w:hAnsi="Times New Roman" w:cs="Times New Roman"/>
          <w:b/>
          <w:lang w:eastAsia="ru-RU"/>
        </w:rPr>
        <w:lastRenderedPageBreak/>
        <w:t>СОДЕРЖАНИЕ ПРОГРАММЫ</w:t>
      </w:r>
    </w:p>
    <w:p w14:paraId="0ED3993A" w14:textId="77777777" w:rsidR="00CB7786" w:rsidRPr="00F221BB" w:rsidRDefault="00CB7786" w:rsidP="00CB7786">
      <w:pPr>
        <w:tabs>
          <w:tab w:val="right" w:leader="dot" w:pos="9639"/>
        </w:tabs>
        <w:spacing w:before="120" w:line="276" w:lineRule="auto"/>
        <w:rPr>
          <w:rFonts w:ascii="Calibri" w:eastAsia="Calibri" w:hAnsi="Calibri" w:cs="Times New Roman"/>
          <w:noProof/>
          <w:lang w:eastAsia="ru-RU"/>
        </w:rPr>
      </w:pPr>
      <w:r w:rsidRPr="00F221BB">
        <w:rPr>
          <w:rFonts w:ascii="Times New Roman" w:eastAsia="Calibri" w:hAnsi="Times New Roman" w:cs="Times New Roman"/>
          <w:noProof/>
        </w:rPr>
        <w:fldChar w:fldCharType="begin"/>
      </w:r>
      <w:r w:rsidRPr="00F221BB">
        <w:rPr>
          <w:rFonts w:ascii="Times New Roman" w:eastAsia="Calibri" w:hAnsi="Times New Roman" w:cs="Times New Roman"/>
          <w:noProof/>
        </w:rPr>
        <w:instrText xml:space="preserve"> TOC \h \z \t "Раздел 1;1;Раздел 1.1;2" </w:instrText>
      </w:r>
      <w:r w:rsidRPr="00F221BB">
        <w:rPr>
          <w:rFonts w:ascii="Times New Roman" w:eastAsia="Calibri" w:hAnsi="Times New Roman" w:cs="Times New Roman"/>
          <w:noProof/>
        </w:rPr>
        <w:fldChar w:fldCharType="separate"/>
      </w:r>
      <w:hyperlink w:anchor="_Toc156825287" w:history="1">
        <w:r w:rsidRPr="00F221BB">
          <w:rPr>
            <w:rFonts w:ascii="Times New Roman" w:eastAsia="Calibri" w:hAnsi="Times New Roman" w:cs="Times New Roman"/>
            <w:b/>
            <w:bCs/>
            <w:noProof/>
          </w:rPr>
          <w:t>СОДЕРЖАНИЕ ПРОГРАММЫ</w:t>
        </w:r>
        <w:r w:rsidRPr="00F221BB">
          <w:rPr>
            <w:rFonts w:ascii="Times New Roman" w:eastAsia="Calibri" w:hAnsi="Times New Roman" w:cs="Times New Roman"/>
            <w:b/>
            <w:bCs/>
            <w:noProof/>
            <w:webHidden/>
          </w:rPr>
          <w:tab/>
          <w:t>2</w:t>
        </w:r>
      </w:hyperlink>
    </w:p>
    <w:p w14:paraId="66AA0695" w14:textId="77777777" w:rsidR="00CB7786" w:rsidRPr="00F221BB" w:rsidRDefault="0096534A" w:rsidP="00CB7786">
      <w:pPr>
        <w:tabs>
          <w:tab w:val="right" w:leader="dot" w:pos="9639"/>
        </w:tabs>
        <w:spacing w:before="120" w:line="276" w:lineRule="auto"/>
        <w:rPr>
          <w:rFonts w:ascii="Calibri" w:eastAsia="Calibri" w:hAnsi="Calibri" w:cs="Times New Roman"/>
          <w:noProof/>
          <w:lang w:eastAsia="ru-RU"/>
        </w:rPr>
      </w:pPr>
      <w:hyperlink w:anchor="_Toc156825288" w:history="1">
        <w:r w:rsidR="00CB7786" w:rsidRPr="00F221BB">
          <w:rPr>
            <w:rFonts w:ascii="Times New Roman" w:eastAsia="Calibri" w:hAnsi="Times New Roman" w:cs="Times New Roman"/>
            <w:b/>
            <w:bCs/>
            <w:noProof/>
          </w:rPr>
          <w:t>1. Общая характеристика</w:t>
        </w:r>
        <w:r w:rsidR="00CB7786" w:rsidRPr="00F221BB">
          <w:rPr>
            <w:rFonts w:ascii="Times New Roman" w:eastAsia="Calibri" w:hAnsi="Times New Roman" w:cs="Times New Roman"/>
            <w:b/>
            <w:bCs/>
            <w:noProof/>
            <w:webHidden/>
          </w:rPr>
          <w:tab/>
        </w:r>
        <w:r w:rsidR="00CB7786" w:rsidRPr="00F221BB">
          <w:rPr>
            <w:rFonts w:ascii="Times New Roman" w:eastAsia="Calibri" w:hAnsi="Times New Roman" w:cs="Times New Roman"/>
            <w:b/>
            <w:bCs/>
            <w:noProof/>
            <w:webHidden/>
          </w:rPr>
          <w:fldChar w:fldCharType="begin"/>
        </w:r>
        <w:r w:rsidR="00CB7786" w:rsidRPr="00F221BB">
          <w:rPr>
            <w:rFonts w:ascii="Times New Roman" w:eastAsia="Calibri" w:hAnsi="Times New Roman" w:cs="Times New Roman"/>
            <w:b/>
            <w:bCs/>
            <w:noProof/>
            <w:webHidden/>
          </w:rPr>
          <w:instrText xml:space="preserve"> PAGEREF _Toc156825288 \h </w:instrText>
        </w:r>
        <w:r w:rsidR="00CB7786" w:rsidRPr="00F221BB">
          <w:rPr>
            <w:rFonts w:ascii="Times New Roman" w:eastAsia="Calibri" w:hAnsi="Times New Roman" w:cs="Times New Roman"/>
            <w:b/>
            <w:bCs/>
            <w:noProof/>
            <w:webHidden/>
          </w:rPr>
        </w:r>
        <w:r w:rsidR="00CB7786" w:rsidRPr="00F221BB">
          <w:rPr>
            <w:rFonts w:ascii="Times New Roman" w:eastAsia="Calibri" w:hAnsi="Times New Roman" w:cs="Times New Roman"/>
            <w:b/>
            <w:bCs/>
            <w:noProof/>
            <w:webHidden/>
          </w:rPr>
          <w:fldChar w:fldCharType="separate"/>
        </w:r>
        <w:r w:rsidR="00CB7786" w:rsidRPr="00F221BB">
          <w:rPr>
            <w:rFonts w:ascii="Times New Roman" w:eastAsia="Calibri" w:hAnsi="Times New Roman" w:cs="Times New Roman"/>
            <w:b/>
            <w:bCs/>
            <w:noProof/>
            <w:webHidden/>
          </w:rPr>
          <w:t>3</w:t>
        </w:r>
        <w:r w:rsidR="00CB7786" w:rsidRPr="00F221BB">
          <w:rPr>
            <w:rFonts w:ascii="Times New Roman" w:eastAsia="Calibri" w:hAnsi="Times New Roman" w:cs="Times New Roman"/>
            <w:b/>
            <w:bCs/>
            <w:noProof/>
            <w:webHidden/>
          </w:rPr>
          <w:fldChar w:fldCharType="end"/>
        </w:r>
      </w:hyperlink>
    </w:p>
    <w:p w14:paraId="23CB6B08" w14:textId="77777777" w:rsidR="00CB7786" w:rsidRPr="00F221BB" w:rsidRDefault="0096534A" w:rsidP="00F221BB">
      <w:pPr>
        <w:tabs>
          <w:tab w:val="right" w:leader="dot" w:pos="9639"/>
        </w:tabs>
        <w:spacing w:before="120"/>
        <w:ind w:left="240"/>
        <w:rPr>
          <w:rFonts w:ascii="Calibri" w:eastAsia="Times New Roman" w:hAnsi="Calibri" w:cs="Times New Roman"/>
          <w:noProof/>
          <w:lang w:eastAsia="ru-RU"/>
        </w:rPr>
      </w:pPr>
      <w:hyperlink w:anchor="_Toc156825289" w:history="1">
        <w:r w:rsidR="00CB7786" w:rsidRPr="00F221BB">
          <w:rPr>
            <w:rFonts w:ascii="Times New Roman" w:eastAsia="Arial Unicode MS" w:hAnsi="Times New Roman" w:cs="Times New Roman"/>
            <w:noProof/>
            <w:sz w:val="24"/>
            <w:szCs w:val="24"/>
            <w:lang w:eastAsia="ru-RU"/>
          </w:rPr>
          <w:t>1.1. Цель и место дисциплины в структуре образовательной программы</w:t>
        </w:r>
        <w:r w:rsidR="00CB7786" w:rsidRPr="00F221BB">
          <w:rPr>
            <w:rFonts w:ascii="Times New Roman" w:eastAsia="Times New Roman" w:hAnsi="Times New Roman" w:cs="Times New Roman"/>
            <w:noProof/>
            <w:webHidden/>
            <w:sz w:val="24"/>
            <w:szCs w:val="24"/>
            <w:lang w:eastAsia="ru-RU"/>
          </w:rPr>
          <w:tab/>
        </w:r>
      </w:hyperlink>
      <w:r w:rsidR="00CB7786" w:rsidRPr="00F221BB">
        <w:rPr>
          <w:rFonts w:ascii="Times New Roman" w:eastAsia="Times New Roman" w:hAnsi="Times New Roman" w:cs="Times New Roman"/>
          <w:noProof/>
          <w:sz w:val="24"/>
          <w:szCs w:val="24"/>
          <w:lang w:eastAsia="ru-RU"/>
        </w:rPr>
        <w:t>3</w:t>
      </w:r>
    </w:p>
    <w:p w14:paraId="4DD5D0C5" w14:textId="77777777" w:rsidR="00CB7786" w:rsidRPr="00F221BB" w:rsidRDefault="0096534A" w:rsidP="00F221BB">
      <w:pPr>
        <w:tabs>
          <w:tab w:val="right" w:leader="dot" w:pos="9639"/>
        </w:tabs>
        <w:spacing w:before="120" w:line="360" w:lineRule="auto"/>
        <w:ind w:left="240"/>
        <w:rPr>
          <w:rFonts w:ascii="Times New Roman" w:eastAsia="Times New Roman" w:hAnsi="Times New Roman" w:cs="Times New Roman"/>
          <w:noProof/>
          <w:sz w:val="24"/>
          <w:szCs w:val="24"/>
          <w:lang w:eastAsia="ru-RU"/>
        </w:rPr>
      </w:pPr>
      <w:hyperlink w:anchor="_Toc156825290" w:history="1">
        <w:r w:rsidR="00CB7786" w:rsidRPr="00F221BB">
          <w:rPr>
            <w:rFonts w:ascii="Times New Roman" w:eastAsia="Arial Unicode MS" w:hAnsi="Times New Roman" w:cs="Times New Roman"/>
            <w:noProof/>
            <w:sz w:val="24"/>
            <w:szCs w:val="24"/>
            <w:lang w:eastAsia="ru-RU"/>
          </w:rPr>
          <w:t>1.2. Планируемые результаты освоения дисциплины</w:t>
        </w:r>
        <w:r w:rsidR="00CB7786" w:rsidRPr="00F221BB">
          <w:rPr>
            <w:rFonts w:ascii="Times New Roman" w:eastAsia="Times New Roman" w:hAnsi="Times New Roman" w:cs="Times New Roman"/>
            <w:noProof/>
            <w:webHidden/>
            <w:sz w:val="24"/>
            <w:szCs w:val="24"/>
            <w:lang w:eastAsia="ru-RU"/>
          </w:rPr>
          <w:tab/>
        </w:r>
      </w:hyperlink>
      <w:r w:rsidR="00CB7786" w:rsidRPr="00F221BB">
        <w:rPr>
          <w:rFonts w:ascii="Times New Roman" w:eastAsia="Times New Roman" w:hAnsi="Times New Roman" w:cs="Times New Roman"/>
          <w:noProof/>
          <w:sz w:val="24"/>
          <w:szCs w:val="24"/>
          <w:lang w:eastAsia="ru-RU"/>
        </w:rPr>
        <w:t>3</w:t>
      </w:r>
    </w:p>
    <w:p w14:paraId="1EB6FE9E" w14:textId="623227B2" w:rsidR="00CB7786" w:rsidRPr="00F221BB" w:rsidRDefault="00F221BB" w:rsidP="00F221BB">
      <w:pPr>
        <w:spacing w:before="120"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    1.3. </w:t>
      </w:r>
      <w:r w:rsidR="00CB7786" w:rsidRPr="00F221BB">
        <w:rPr>
          <w:rFonts w:ascii="Times New Roman" w:eastAsia="Calibri" w:hAnsi="Times New Roman" w:cs="Times New Roman"/>
          <w:sz w:val="24"/>
          <w:szCs w:val="24"/>
        </w:rPr>
        <w:t>Обоснование часов вариати</w:t>
      </w:r>
      <w:r>
        <w:rPr>
          <w:rFonts w:ascii="Times New Roman" w:eastAsia="Calibri" w:hAnsi="Times New Roman" w:cs="Times New Roman"/>
          <w:sz w:val="24"/>
          <w:szCs w:val="24"/>
        </w:rPr>
        <w:t>вной части ОПОП-П……………………………………….</w:t>
      </w:r>
      <w:r w:rsidR="00CB7786" w:rsidRPr="00F221BB">
        <w:rPr>
          <w:rFonts w:ascii="Times New Roman" w:eastAsia="Calibri" w:hAnsi="Times New Roman" w:cs="Times New Roman"/>
          <w:sz w:val="24"/>
          <w:szCs w:val="24"/>
        </w:rPr>
        <w:t>..11</w:t>
      </w:r>
    </w:p>
    <w:p w14:paraId="6D52C033" w14:textId="77777777" w:rsidR="00CB7786" w:rsidRPr="00F221BB" w:rsidRDefault="0096534A" w:rsidP="00CB7786">
      <w:pPr>
        <w:tabs>
          <w:tab w:val="right" w:leader="dot" w:pos="9639"/>
        </w:tabs>
        <w:spacing w:before="120" w:line="276" w:lineRule="auto"/>
        <w:rPr>
          <w:rFonts w:ascii="Times New Roman" w:eastAsia="Calibri" w:hAnsi="Times New Roman" w:cs="Times New Roman"/>
          <w:b/>
          <w:bCs/>
          <w:noProof/>
        </w:rPr>
      </w:pPr>
      <w:hyperlink w:anchor="_Toc156825291" w:history="1">
        <w:r w:rsidR="00CB7786" w:rsidRPr="00F221BB">
          <w:rPr>
            <w:rFonts w:ascii="Times New Roman" w:eastAsia="Calibri" w:hAnsi="Times New Roman" w:cs="Times New Roman"/>
            <w:b/>
            <w:bCs/>
            <w:noProof/>
          </w:rPr>
          <w:t>2. Структура и содержание ДИСЦИПЛИНЫ</w:t>
        </w:r>
        <w:r w:rsidR="00CB7786" w:rsidRPr="00F221BB">
          <w:rPr>
            <w:rFonts w:ascii="Times New Roman" w:eastAsia="Calibri" w:hAnsi="Times New Roman" w:cs="Times New Roman"/>
            <w:b/>
            <w:bCs/>
            <w:noProof/>
            <w:webHidden/>
          </w:rPr>
          <w:tab/>
        </w:r>
      </w:hyperlink>
      <w:r w:rsidR="00CB7786" w:rsidRPr="00F221BB">
        <w:rPr>
          <w:rFonts w:ascii="Times New Roman" w:eastAsia="Calibri" w:hAnsi="Times New Roman" w:cs="Times New Roman"/>
          <w:b/>
          <w:bCs/>
          <w:noProof/>
        </w:rPr>
        <w:t>…..11</w:t>
      </w:r>
    </w:p>
    <w:p w14:paraId="1AA44556" w14:textId="77777777" w:rsidR="00CB7786" w:rsidRPr="00F221BB" w:rsidRDefault="0096534A" w:rsidP="00CB7786">
      <w:pPr>
        <w:tabs>
          <w:tab w:val="right" w:leader="dot" w:pos="9639"/>
        </w:tabs>
        <w:spacing w:before="120"/>
        <w:ind w:left="240"/>
        <w:rPr>
          <w:rFonts w:ascii="Calibri" w:eastAsia="Times New Roman" w:hAnsi="Calibri" w:cs="Times New Roman"/>
          <w:noProof/>
          <w:lang w:eastAsia="ru-RU"/>
        </w:rPr>
      </w:pPr>
      <w:hyperlink w:anchor="_Toc156825292" w:history="1">
        <w:r w:rsidR="00CB7786" w:rsidRPr="00F221BB">
          <w:rPr>
            <w:rFonts w:ascii="Times New Roman" w:eastAsia="Arial Unicode MS" w:hAnsi="Times New Roman" w:cs="Times New Roman"/>
            <w:noProof/>
            <w:sz w:val="24"/>
            <w:szCs w:val="24"/>
            <w:lang w:eastAsia="ru-RU"/>
          </w:rPr>
          <w:t>2.1. Трудоемкость освоения дисциплины</w:t>
        </w:r>
        <w:r w:rsidR="00CB7786" w:rsidRPr="00F221BB">
          <w:rPr>
            <w:rFonts w:ascii="Times New Roman" w:eastAsia="Times New Roman" w:hAnsi="Times New Roman" w:cs="Times New Roman"/>
            <w:noProof/>
            <w:webHidden/>
            <w:sz w:val="24"/>
            <w:szCs w:val="24"/>
            <w:lang w:eastAsia="ru-RU"/>
          </w:rPr>
          <w:tab/>
        </w:r>
      </w:hyperlink>
      <w:r w:rsidR="00CB7786" w:rsidRPr="00F221BB">
        <w:rPr>
          <w:rFonts w:ascii="Times New Roman" w:eastAsia="Times New Roman" w:hAnsi="Times New Roman" w:cs="Times New Roman"/>
          <w:noProof/>
          <w:sz w:val="24"/>
          <w:szCs w:val="24"/>
          <w:lang w:eastAsia="ru-RU"/>
        </w:rPr>
        <w:t>11</w:t>
      </w:r>
    </w:p>
    <w:p w14:paraId="2B04C1CB" w14:textId="77777777" w:rsidR="00CB7786" w:rsidRPr="00F221BB" w:rsidRDefault="0096534A" w:rsidP="00CB7786">
      <w:pPr>
        <w:tabs>
          <w:tab w:val="right" w:leader="dot" w:pos="9639"/>
        </w:tabs>
        <w:spacing w:before="120"/>
        <w:ind w:left="240"/>
        <w:rPr>
          <w:rFonts w:ascii="Calibri" w:eastAsia="Times New Roman" w:hAnsi="Calibri" w:cs="Times New Roman"/>
          <w:noProof/>
          <w:lang w:eastAsia="ru-RU"/>
        </w:rPr>
      </w:pPr>
      <w:hyperlink w:anchor="_Toc156825293" w:history="1">
        <w:r w:rsidR="00CB7786" w:rsidRPr="00F221BB">
          <w:rPr>
            <w:rFonts w:ascii="Times New Roman" w:eastAsia="Arial Unicode MS" w:hAnsi="Times New Roman" w:cs="Times New Roman"/>
            <w:noProof/>
            <w:sz w:val="24"/>
            <w:szCs w:val="24"/>
            <w:lang w:eastAsia="ru-RU"/>
          </w:rPr>
          <w:t>2.2. Содержание дисциплины</w:t>
        </w:r>
        <w:r w:rsidR="00CB7786" w:rsidRPr="00F221BB">
          <w:rPr>
            <w:rFonts w:ascii="Times New Roman" w:eastAsia="Times New Roman" w:hAnsi="Times New Roman" w:cs="Times New Roman"/>
            <w:noProof/>
            <w:webHidden/>
            <w:sz w:val="24"/>
            <w:szCs w:val="24"/>
            <w:lang w:eastAsia="ru-RU"/>
          </w:rPr>
          <w:tab/>
        </w:r>
      </w:hyperlink>
      <w:r w:rsidR="00CB7786" w:rsidRPr="00F221BB">
        <w:rPr>
          <w:rFonts w:ascii="Times New Roman" w:eastAsia="Times New Roman" w:hAnsi="Times New Roman" w:cs="Times New Roman"/>
          <w:noProof/>
          <w:sz w:val="24"/>
          <w:szCs w:val="24"/>
          <w:lang w:eastAsia="ru-RU"/>
        </w:rPr>
        <w:t>12</w:t>
      </w:r>
    </w:p>
    <w:p w14:paraId="708B6282" w14:textId="77777777" w:rsidR="00CB7786" w:rsidRPr="00F221BB" w:rsidRDefault="0096534A" w:rsidP="00CB7786">
      <w:pPr>
        <w:tabs>
          <w:tab w:val="right" w:leader="dot" w:pos="9639"/>
        </w:tabs>
        <w:spacing w:before="120" w:line="276" w:lineRule="auto"/>
        <w:rPr>
          <w:rFonts w:ascii="Calibri" w:eastAsia="Calibri" w:hAnsi="Calibri" w:cs="Times New Roman"/>
          <w:noProof/>
          <w:lang w:eastAsia="ru-RU"/>
        </w:rPr>
      </w:pPr>
      <w:hyperlink w:anchor="_Toc156825296" w:history="1">
        <w:r w:rsidR="00CB7786" w:rsidRPr="00F221BB">
          <w:rPr>
            <w:rFonts w:ascii="Times New Roman" w:eastAsia="Calibri" w:hAnsi="Times New Roman" w:cs="Times New Roman"/>
            <w:b/>
            <w:bCs/>
            <w:noProof/>
          </w:rPr>
          <w:t>3. Условия реализации ДИСЦИПЛИНЫ</w:t>
        </w:r>
        <w:r w:rsidR="00CB7786" w:rsidRPr="00F221BB">
          <w:rPr>
            <w:rFonts w:ascii="Times New Roman" w:eastAsia="Calibri" w:hAnsi="Times New Roman" w:cs="Times New Roman"/>
            <w:b/>
            <w:bCs/>
            <w:noProof/>
            <w:webHidden/>
          </w:rPr>
          <w:tab/>
        </w:r>
      </w:hyperlink>
      <w:r w:rsidR="00CB7786" w:rsidRPr="00F221BB">
        <w:rPr>
          <w:rFonts w:ascii="Times New Roman" w:eastAsia="Calibri" w:hAnsi="Times New Roman" w:cs="Times New Roman"/>
          <w:b/>
          <w:bCs/>
          <w:noProof/>
        </w:rPr>
        <w:t>15</w:t>
      </w:r>
    </w:p>
    <w:p w14:paraId="2E4F064B" w14:textId="77777777" w:rsidR="00CB7786" w:rsidRPr="00F221BB" w:rsidRDefault="0096534A" w:rsidP="00CB7786">
      <w:pPr>
        <w:tabs>
          <w:tab w:val="right" w:leader="dot" w:pos="9639"/>
        </w:tabs>
        <w:spacing w:before="120"/>
        <w:ind w:left="240"/>
        <w:rPr>
          <w:rFonts w:ascii="Calibri" w:eastAsia="Times New Roman" w:hAnsi="Calibri" w:cs="Times New Roman"/>
          <w:noProof/>
          <w:lang w:eastAsia="ru-RU"/>
        </w:rPr>
      </w:pPr>
      <w:hyperlink w:anchor="_Toc156825297" w:history="1">
        <w:r w:rsidR="00CB7786" w:rsidRPr="00F221BB">
          <w:rPr>
            <w:rFonts w:ascii="Times New Roman" w:eastAsia="Arial Unicode MS" w:hAnsi="Times New Roman" w:cs="Times New Roman"/>
            <w:noProof/>
            <w:sz w:val="24"/>
            <w:szCs w:val="24"/>
            <w:lang w:eastAsia="ru-RU"/>
          </w:rPr>
          <w:t>3.1. Материально-техническое обеспечение</w:t>
        </w:r>
        <w:r w:rsidR="00CB7786" w:rsidRPr="00F221BB">
          <w:rPr>
            <w:rFonts w:ascii="Times New Roman" w:eastAsia="Times New Roman" w:hAnsi="Times New Roman" w:cs="Times New Roman"/>
            <w:noProof/>
            <w:webHidden/>
            <w:sz w:val="24"/>
            <w:szCs w:val="24"/>
            <w:lang w:eastAsia="ru-RU"/>
          </w:rPr>
          <w:tab/>
        </w:r>
      </w:hyperlink>
      <w:r w:rsidR="00CB7786" w:rsidRPr="00F221BB">
        <w:rPr>
          <w:rFonts w:ascii="Times New Roman" w:eastAsia="Times New Roman" w:hAnsi="Times New Roman" w:cs="Times New Roman"/>
          <w:noProof/>
          <w:sz w:val="24"/>
          <w:szCs w:val="24"/>
          <w:lang w:eastAsia="ru-RU"/>
        </w:rPr>
        <w:t>15</w:t>
      </w:r>
    </w:p>
    <w:p w14:paraId="28B148D5" w14:textId="77777777" w:rsidR="00CB7786" w:rsidRPr="00F221BB" w:rsidRDefault="0096534A" w:rsidP="00CB7786">
      <w:pPr>
        <w:tabs>
          <w:tab w:val="right" w:leader="dot" w:pos="9639"/>
        </w:tabs>
        <w:spacing w:before="120"/>
        <w:ind w:left="240"/>
        <w:rPr>
          <w:rFonts w:ascii="Calibri" w:eastAsia="Times New Roman" w:hAnsi="Calibri" w:cs="Times New Roman"/>
          <w:noProof/>
          <w:lang w:eastAsia="ru-RU"/>
        </w:rPr>
      </w:pPr>
      <w:hyperlink w:anchor="_Toc156825298" w:history="1">
        <w:r w:rsidR="00CB7786" w:rsidRPr="00F221BB">
          <w:rPr>
            <w:rFonts w:ascii="Times New Roman" w:eastAsia="Arial Unicode MS" w:hAnsi="Times New Roman" w:cs="Times New Roman"/>
            <w:noProof/>
            <w:sz w:val="24"/>
            <w:szCs w:val="24"/>
            <w:lang w:eastAsia="ru-RU"/>
          </w:rPr>
          <w:t>3.2. Учебно-методическое обеспечение</w:t>
        </w:r>
        <w:r w:rsidR="00CB7786" w:rsidRPr="00F221BB">
          <w:rPr>
            <w:rFonts w:ascii="Times New Roman" w:eastAsia="Times New Roman" w:hAnsi="Times New Roman" w:cs="Times New Roman"/>
            <w:noProof/>
            <w:webHidden/>
            <w:sz w:val="24"/>
            <w:szCs w:val="24"/>
            <w:lang w:eastAsia="ru-RU"/>
          </w:rPr>
          <w:tab/>
        </w:r>
      </w:hyperlink>
      <w:r w:rsidR="00CB7786" w:rsidRPr="00F221BB">
        <w:rPr>
          <w:rFonts w:ascii="Times New Roman" w:eastAsia="Times New Roman" w:hAnsi="Times New Roman" w:cs="Times New Roman"/>
          <w:noProof/>
          <w:sz w:val="24"/>
          <w:szCs w:val="24"/>
          <w:lang w:eastAsia="ru-RU"/>
        </w:rPr>
        <w:t>15</w:t>
      </w:r>
    </w:p>
    <w:p w14:paraId="3443E833" w14:textId="77777777" w:rsidR="00CB7786" w:rsidRPr="00F221BB" w:rsidRDefault="0096534A" w:rsidP="00CB7786">
      <w:pPr>
        <w:tabs>
          <w:tab w:val="right" w:leader="dot" w:pos="9639"/>
        </w:tabs>
        <w:spacing w:before="120" w:line="276" w:lineRule="auto"/>
        <w:rPr>
          <w:rFonts w:ascii="Calibri" w:eastAsia="Calibri" w:hAnsi="Calibri" w:cs="Times New Roman"/>
          <w:noProof/>
          <w:lang w:eastAsia="ru-RU"/>
        </w:rPr>
      </w:pPr>
      <w:hyperlink w:anchor="_Toc156825299" w:history="1">
        <w:r w:rsidR="00CB7786" w:rsidRPr="00F221BB">
          <w:rPr>
            <w:rFonts w:ascii="Times New Roman" w:eastAsia="Calibri" w:hAnsi="Times New Roman" w:cs="Times New Roman"/>
            <w:b/>
            <w:bCs/>
            <w:noProof/>
          </w:rPr>
          <w:t>4. Контроль и оценка результатов  освоения ДИСЦИПЛИНЫ</w:t>
        </w:r>
        <w:r w:rsidR="00CB7786" w:rsidRPr="00F221BB">
          <w:rPr>
            <w:rFonts w:ascii="Times New Roman" w:eastAsia="Calibri" w:hAnsi="Times New Roman" w:cs="Times New Roman"/>
            <w:b/>
            <w:bCs/>
            <w:noProof/>
            <w:webHidden/>
          </w:rPr>
          <w:tab/>
        </w:r>
      </w:hyperlink>
      <w:r w:rsidR="00CB7786" w:rsidRPr="00F221BB">
        <w:rPr>
          <w:rFonts w:ascii="Times New Roman" w:eastAsia="Calibri" w:hAnsi="Times New Roman" w:cs="Times New Roman"/>
          <w:b/>
          <w:bCs/>
          <w:noProof/>
        </w:rPr>
        <w:t>17</w:t>
      </w:r>
    </w:p>
    <w:p w14:paraId="2C2FB7AF" w14:textId="77777777" w:rsidR="00CB7786" w:rsidRPr="00CB7786" w:rsidRDefault="00CB7786" w:rsidP="00CB7786">
      <w:pPr>
        <w:keepNext/>
        <w:spacing w:after="120"/>
        <w:outlineLvl w:val="0"/>
        <w:rPr>
          <w:rFonts w:ascii="Times New Roman" w:eastAsia="Segoe UI" w:hAnsi="Times New Roman" w:cs="Times New Roman"/>
          <w:caps/>
          <w:color w:val="2F5496"/>
          <w:kern w:val="32"/>
          <w:sz w:val="24"/>
          <w:szCs w:val="24"/>
          <w:lang w:val="x-none" w:eastAsia="x-none"/>
        </w:rPr>
      </w:pPr>
      <w:r w:rsidRPr="00F221BB">
        <w:rPr>
          <w:rFonts w:ascii="Times New Roman Полужирный" w:eastAsia="Segoe UI" w:hAnsi="Times New Roman Полужирный" w:cs="Times New Roman"/>
          <w:caps/>
          <w:kern w:val="32"/>
          <w:sz w:val="24"/>
          <w:szCs w:val="24"/>
          <w:lang w:val="x-none" w:eastAsia="x-none"/>
        </w:rPr>
        <w:fldChar w:fldCharType="end"/>
      </w:r>
    </w:p>
    <w:p w14:paraId="3DA66F2B" w14:textId="77777777" w:rsidR="00CB7786" w:rsidRPr="00CB7786" w:rsidRDefault="00CB7786" w:rsidP="008F04A5">
      <w:pPr>
        <w:numPr>
          <w:ilvl w:val="0"/>
          <w:numId w:val="39"/>
        </w:numPr>
        <w:suppressAutoHyphens/>
        <w:spacing w:after="200" w:line="276" w:lineRule="auto"/>
        <w:ind w:left="0" w:firstLine="851"/>
        <w:jc w:val="center"/>
        <w:rPr>
          <w:rFonts w:ascii="Times New Roman" w:eastAsia="Times New Roman" w:hAnsi="Times New Roman" w:cs="Times New Roman"/>
          <w:b/>
          <w:sz w:val="24"/>
          <w:szCs w:val="24"/>
          <w:lang w:eastAsia="ru-RU"/>
        </w:rPr>
      </w:pPr>
      <w:r w:rsidRPr="00CB7786">
        <w:rPr>
          <w:rFonts w:ascii="Times New Roman" w:eastAsia="Times New Roman" w:hAnsi="Times New Roman" w:cs="Times New Roman"/>
          <w:b/>
          <w:i/>
          <w:sz w:val="24"/>
          <w:szCs w:val="24"/>
          <w:u w:val="single"/>
          <w:lang w:eastAsia="ru-RU"/>
        </w:rPr>
        <w:br w:type="page"/>
      </w:r>
      <w:r w:rsidRPr="00CB7786">
        <w:rPr>
          <w:rFonts w:ascii="Times New Roman" w:eastAsia="Times New Roman" w:hAnsi="Times New Roman" w:cs="Times New Roman"/>
          <w:b/>
          <w:sz w:val="24"/>
          <w:szCs w:val="24"/>
          <w:lang w:eastAsia="ru-RU"/>
        </w:rPr>
        <w:lastRenderedPageBreak/>
        <w:t>ОБЩАЯ ХАРАКТЕРИСТИКА РАБОЧЕЙ ПРОГРАММЫ</w:t>
      </w:r>
      <w:r w:rsidRPr="00CB7786">
        <w:rPr>
          <w:rFonts w:ascii="Times New Roman" w:eastAsia="Times New Roman" w:hAnsi="Times New Roman" w:cs="Times New Roman"/>
          <w:b/>
          <w:i/>
          <w:sz w:val="24"/>
          <w:szCs w:val="24"/>
          <w:lang w:eastAsia="ru-RU"/>
        </w:rPr>
        <w:t xml:space="preserve"> </w:t>
      </w:r>
      <w:r w:rsidRPr="00CB7786">
        <w:rPr>
          <w:rFonts w:ascii="Times New Roman" w:eastAsia="Times New Roman" w:hAnsi="Times New Roman" w:cs="Times New Roman"/>
          <w:b/>
          <w:sz w:val="24"/>
          <w:szCs w:val="24"/>
          <w:lang w:eastAsia="ru-RU"/>
        </w:rPr>
        <w:t>УЧЕБНОЙ ДИСЦИПЛИНЫ</w:t>
      </w:r>
    </w:p>
    <w:p w14:paraId="3503A01C" w14:textId="77777777" w:rsidR="00CB7786" w:rsidRPr="00CB7786" w:rsidRDefault="00CB7786" w:rsidP="00CB7786">
      <w:pPr>
        <w:suppressAutoHyphens/>
        <w:ind w:left="360"/>
        <w:jc w:val="center"/>
        <w:rPr>
          <w:rFonts w:ascii="Times New Roman" w:eastAsia="Times New Roman" w:hAnsi="Times New Roman" w:cs="Times New Roman"/>
          <w:b/>
          <w:sz w:val="24"/>
          <w:szCs w:val="24"/>
          <w:lang w:eastAsia="ru-RU"/>
        </w:rPr>
      </w:pPr>
      <w:r w:rsidRPr="00CB7786">
        <w:rPr>
          <w:rFonts w:ascii="Times New Roman" w:eastAsia="Times New Roman" w:hAnsi="Times New Roman" w:cs="Times New Roman"/>
          <w:b/>
          <w:sz w:val="24"/>
          <w:szCs w:val="24"/>
          <w:lang w:eastAsia="ru-RU"/>
        </w:rPr>
        <w:t xml:space="preserve"> ОП.03</w:t>
      </w:r>
      <w:r w:rsidRPr="00CB7786">
        <w:rPr>
          <w:rFonts w:ascii="Times New Roman" w:eastAsia="Times New Roman" w:hAnsi="Times New Roman" w:cs="Times New Roman"/>
          <w:b/>
          <w:i/>
          <w:sz w:val="24"/>
          <w:szCs w:val="24"/>
          <w:lang w:eastAsia="ru-RU"/>
        </w:rPr>
        <w:t xml:space="preserve"> «</w:t>
      </w:r>
      <w:r w:rsidRPr="00CB7786">
        <w:rPr>
          <w:rFonts w:ascii="Times New Roman" w:eastAsia="Times New Roman" w:hAnsi="Times New Roman" w:cs="Times New Roman"/>
          <w:b/>
          <w:sz w:val="24"/>
          <w:szCs w:val="24"/>
          <w:lang w:eastAsia="ru-RU"/>
        </w:rPr>
        <w:t>Метрология, стандартизация и сертификация»</w:t>
      </w:r>
    </w:p>
    <w:p w14:paraId="672223B1" w14:textId="77777777" w:rsidR="00CB7786" w:rsidRPr="00CB7786" w:rsidRDefault="00CB7786" w:rsidP="00CB7786">
      <w:pPr>
        <w:suppressAutoHyphens/>
        <w:ind w:left="360"/>
        <w:jc w:val="center"/>
        <w:rPr>
          <w:rFonts w:ascii="Times New Roman" w:eastAsia="Times New Roman" w:hAnsi="Times New Roman" w:cs="Times New Roman"/>
          <w:b/>
          <w:sz w:val="24"/>
          <w:szCs w:val="24"/>
          <w:lang w:eastAsia="ru-RU"/>
        </w:rPr>
      </w:pPr>
    </w:p>
    <w:p w14:paraId="23C02F1E" w14:textId="77777777" w:rsidR="00CB7786" w:rsidRPr="00CB7786" w:rsidRDefault="00CB7786" w:rsidP="00CB7786">
      <w:pPr>
        <w:ind w:firstLine="851"/>
        <w:jc w:val="both"/>
        <w:rPr>
          <w:rFonts w:ascii="Times New Roman" w:eastAsia="Times New Roman" w:hAnsi="Times New Roman" w:cs="Times New Roman"/>
          <w:b/>
          <w:color w:val="000000"/>
          <w:sz w:val="24"/>
          <w:szCs w:val="24"/>
          <w:lang w:eastAsia="ru-RU"/>
        </w:rPr>
      </w:pPr>
    </w:p>
    <w:p w14:paraId="1EDC685E" w14:textId="77777777" w:rsidR="00CB7786" w:rsidRPr="00CB7786" w:rsidRDefault="00CB7786" w:rsidP="008F04A5">
      <w:pPr>
        <w:numPr>
          <w:ilvl w:val="1"/>
          <w:numId w:val="39"/>
        </w:numPr>
        <w:spacing w:after="200" w:line="276" w:lineRule="auto"/>
        <w:jc w:val="both"/>
        <w:rPr>
          <w:rFonts w:ascii="Times New Roman" w:eastAsia="Times New Roman" w:hAnsi="Times New Roman" w:cs="Times New Roman"/>
          <w:b/>
          <w:color w:val="000000"/>
          <w:sz w:val="24"/>
          <w:szCs w:val="24"/>
          <w:lang w:eastAsia="ru-RU"/>
        </w:rPr>
      </w:pPr>
      <w:r w:rsidRPr="00CB7786">
        <w:rPr>
          <w:rFonts w:ascii="Times New Roman" w:eastAsia="Times New Roman" w:hAnsi="Times New Roman" w:cs="Times New Roman"/>
          <w:b/>
          <w:color w:val="000000"/>
          <w:sz w:val="24"/>
          <w:szCs w:val="24"/>
          <w:lang w:eastAsia="ru-RU"/>
        </w:rPr>
        <w:t>Цель и место дисциплины в структуре образовательной программы</w:t>
      </w:r>
    </w:p>
    <w:p w14:paraId="089CA928" w14:textId="77777777" w:rsidR="00CB7786" w:rsidRPr="00CB7786" w:rsidRDefault="00CB7786" w:rsidP="00F221BB">
      <w:pPr>
        <w:shd w:val="clear" w:color="auto" w:fill="FFFFFF"/>
        <w:spacing w:line="276" w:lineRule="auto"/>
        <w:ind w:firstLine="708"/>
        <w:jc w:val="both"/>
        <w:rPr>
          <w:rFonts w:ascii="Times New Roman" w:eastAsia="Times New Roman" w:hAnsi="Times New Roman" w:cs="Times New Roman"/>
          <w:sz w:val="24"/>
          <w:szCs w:val="24"/>
          <w:lang w:eastAsia="ru-RU"/>
        </w:rPr>
      </w:pPr>
      <w:ins w:id="71" w:author="Uvarovohk" w:date="2022-12-19T11:19:00Z">
        <w:r w:rsidRPr="00CB7786">
          <w:rPr>
            <w:rFonts w:ascii="Times New Roman" w:eastAsia="Times New Roman" w:hAnsi="Times New Roman" w:cs="Times New Roman"/>
            <w:sz w:val="24"/>
            <w:szCs w:val="24"/>
            <w:lang w:eastAsia="ru-RU"/>
          </w:rPr>
          <w:t>Цель дисциплины</w:t>
        </w:r>
      </w:ins>
      <w:r w:rsidRPr="00CB7786">
        <w:rPr>
          <w:rFonts w:ascii="Times New Roman" w:eastAsia="Times New Roman" w:hAnsi="Times New Roman" w:cs="Times New Roman"/>
          <w:sz w:val="24"/>
          <w:szCs w:val="24"/>
          <w:lang w:eastAsia="ru-RU"/>
        </w:rPr>
        <w:t xml:space="preserve"> ОП.03 «Метрология, стандартизация и сертификация»</w:t>
      </w:r>
      <w:ins w:id="72" w:author="Uvarovohk" w:date="2022-12-19T11:20:00Z">
        <w:r w:rsidRPr="00CB7786">
          <w:rPr>
            <w:rFonts w:ascii="Times New Roman" w:eastAsia="Times New Roman" w:hAnsi="Times New Roman" w:cs="Times New Roman"/>
            <w:sz w:val="24"/>
            <w:szCs w:val="24"/>
            <w:lang w:eastAsia="ru-RU"/>
          </w:rPr>
          <w:t>:</w:t>
        </w:r>
      </w:ins>
      <w:ins w:id="73" w:author="Uvarovohk" w:date="2022-12-19T11:19:00Z">
        <w:r w:rsidRPr="00CB7786">
          <w:rPr>
            <w:rFonts w:ascii="Times New Roman" w:eastAsia="Times New Roman" w:hAnsi="Times New Roman" w:cs="Times New Roman"/>
            <w:sz w:val="24"/>
            <w:szCs w:val="24"/>
            <w:lang w:eastAsia="ru-RU"/>
          </w:rPr>
          <w:t xml:space="preserve"> сформировать компетенции обучающихся в области стандартизации, сертификации и метрологии с</w:t>
        </w:r>
      </w:ins>
      <w:ins w:id="74" w:author="Uvarovohk" w:date="2022-12-19T11:20:00Z">
        <w:r w:rsidRPr="00CB7786">
          <w:rPr>
            <w:rFonts w:ascii="Times New Roman" w:eastAsia="Times New Roman" w:hAnsi="Times New Roman" w:cs="Times New Roman"/>
            <w:sz w:val="24"/>
            <w:szCs w:val="24"/>
            <w:lang w:eastAsia="ru-RU"/>
          </w:rPr>
          <w:t xml:space="preserve"> </w:t>
        </w:r>
      </w:ins>
      <w:ins w:id="75" w:author="Uvarovohk" w:date="2022-12-19T11:19:00Z">
        <w:r w:rsidRPr="00CB7786">
          <w:rPr>
            <w:rFonts w:ascii="Times New Roman" w:eastAsia="Times New Roman" w:hAnsi="Times New Roman" w:cs="Times New Roman"/>
            <w:sz w:val="24"/>
            <w:szCs w:val="24"/>
            <w:lang w:eastAsia="ru-RU"/>
          </w:rPr>
          <w:t>целью дальнейшего применения полученных знаний на практике в своей профессиональной деятельности.</w:t>
        </w:r>
      </w:ins>
    </w:p>
    <w:p w14:paraId="7D12102F" w14:textId="77777777" w:rsidR="00CB7786" w:rsidRPr="00CB7786" w:rsidRDefault="00CB7786" w:rsidP="00F221BB">
      <w:pPr>
        <w:shd w:val="clear" w:color="auto" w:fill="FFFFFF"/>
        <w:spacing w:line="276" w:lineRule="auto"/>
        <w:ind w:firstLine="708"/>
        <w:jc w:val="both"/>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t>Дисциплина «ОП.03 Метрология, стандартизация и сертификация» включена в обязательную часть общепрофессионального цикла образовательной программы.</w:t>
      </w:r>
    </w:p>
    <w:p w14:paraId="3903E52B" w14:textId="77777777" w:rsidR="00CB7786" w:rsidRPr="00CB7786" w:rsidRDefault="00CB7786" w:rsidP="00F221BB">
      <w:pPr>
        <w:shd w:val="clear" w:color="auto" w:fill="FFFFFF"/>
        <w:spacing w:line="276" w:lineRule="auto"/>
        <w:ind w:firstLine="708"/>
        <w:jc w:val="both"/>
        <w:rPr>
          <w:ins w:id="76" w:author="Uvarovohk" w:date="2022-12-19T11:19:00Z"/>
          <w:rFonts w:ascii="Times New Roman" w:eastAsia="Times New Roman" w:hAnsi="Times New Roman" w:cs="Times New Roman"/>
          <w:sz w:val="24"/>
          <w:szCs w:val="24"/>
          <w:lang w:eastAsia="ru-RU"/>
        </w:rPr>
      </w:pPr>
    </w:p>
    <w:p w14:paraId="657B7377" w14:textId="77777777" w:rsidR="00CB7786" w:rsidRPr="00CB7786" w:rsidRDefault="00CB7786" w:rsidP="00F221BB">
      <w:pPr>
        <w:spacing w:after="120" w:line="276" w:lineRule="auto"/>
        <w:ind w:firstLine="709"/>
        <w:outlineLvl w:val="1"/>
        <w:rPr>
          <w:rFonts w:ascii="Times New Roman" w:eastAsia="Calibri" w:hAnsi="Times New Roman" w:cs="Times New Roman"/>
          <w:b/>
          <w:bCs/>
          <w:sz w:val="24"/>
          <w:szCs w:val="24"/>
          <w:lang w:eastAsia="ru-RU"/>
        </w:rPr>
      </w:pPr>
      <w:r w:rsidRPr="00CB7786">
        <w:rPr>
          <w:rFonts w:ascii="Times New Roman" w:eastAsia="Calibri" w:hAnsi="Times New Roman" w:cs="Times New Roman"/>
          <w:b/>
          <w:bCs/>
          <w:sz w:val="24"/>
          <w:szCs w:val="24"/>
          <w:lang w:eastAsia="ru-RU"/>
        </w:rPr>
        <w:t>1.2. Планируемые результаты освоения дисциплины</w:t>
      </w:r>
    </w:p>
    <w:p w14:paraId="4C099C0F" w14:textId="77777777" w:rsidR="00CB7786" w:rsidRPr="00CB7786" w:rsidRDefault="00CB7786" w:rsidP="00F221BB">
      <w:pPr>
        <w:spacing w:line="276" w:lineRule="auto"/>
        <w:ind w:firstLine="709"/>
        <w:jc w:val="both"/>
        <w:rPr>
          <w:rFonts w:ascii="Times New Roman" w:eastAsia="Calibri" w:hAnsi="Times New Roman" w:cs="Times New Roman"/>
          <w:sz w:val="24"/>
          <w:szCs w:val="24"/>
          <w:lang w:eastAsia="ru-RU"/>
        </w:rPr>
      </w:pPr>
      <w:r w:rsidRPr="00CB7786">
        <w:rPr>
          <w:rFonts w:ascii="Times New Roman" w:eastAsia="Calibri" w:hAnsi="Times New Roman" w:cs="Times New Roman"/>
          <w:sz w:val="24"/>
          <w:szCs w:val="24"/>
          <w:lang w:eastAsia="ru-RU"/>
        </w:rPr>
        <w:t xml:space="preserve">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w:t>
      </w:r>
    </w:p>
    <w:p w14:paraId="27B4C0A5" w14:textId="77777777" w:rsidR="00CB7786" w:rsidRPr="00CB7786" w:rsidRDefault="00CB7786" w:rsidP="00F221BB">
      <w:pPr>
        <w:spacing w:after="120" w:line="276" w:lineRule="auto"/>
        <w:ind w:firstLine="709"/>
        <w:rPr>
          <w:rFonts w:ascii="Times New Roman" w:eastAsia="Calibri" w:hAnsi="Times New Roman" w:cs="Times New Roman"/>
          <w:bCs/>
          <w:sz w:val="24"/>
          <w:szCs w:val="24"/>
        </w:rPr>
      </w:pPr>
      <w:r w:rsidRPr="00CB7786">
        <w:rPr>
          <w:rFonts w:ascii="Times New Roman" w:eastAsia="Calibri" w:hAnsi="Times New Roman" w:cs="Times New Roman"/>
          <w:bCs/>
          <w:sz w:val="24"/>
          <w:szCs w:val="24"/>
        </w:rPr>
        <w:t>В результате освоения дисциплины обучающийся должен:</w:t>
      </w:r>
    </w:p>
    <w:p w14:paraId="5C4F4192" w14:textId="77777777" w:rsidR="00CB7786" w:rsidRPr="00CB7786" w:rsidRDefault="00CB7786" w:rsidP="00F221BB">
      <w:pPr>
        <w:suppressAutoHyphens/>
        <w:spacing w:line="276" w:lineRule="auto"/>
        <w:jc w:val="center"/>
        <w:rPr>
          <w:rFonts w:ascii="Times New Roman" w:eastAsia="Times New Roman" w:hAnsi="Times New Roman" w:cs="Times New Roman"/>
          <w:b/>
          <w:sz w:val="24"/>
          <w:szCs w:val="24"/>
          <w:lang w:eastAsia="ru-RU"/>
        </w:rPr>
      </w:pPr>
    </w:p>
    <w:tbl>
      <w:tblPr>
        <w:tblW w:w="1042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0"/>
        <w:gridCol w:w="2630"/>
        <w:gridCol w:w="2621"/>
        <w:gridCol w:w="2600"/>
      </w:tblGrid>
      <w:tr w:rsidR="00CB7786" w:rsidRPr="00CB7786" w14:paraId="35DA513F" w14:textId="77777777" w:rsidTr="00AD5821">
        <w:tc>
          <w:tcPr>
            <w:tcW w:w="2570" w:type="dxa"/>
          </w:tcPr>
          <w:p w14:paraId="679370C1" w14:textId="77777777" w:rsidR="00CB7786" w:rsidRPr="00CB7786" w:rsidRDefault="00CB7786" w:rsidP="00CB7786">
            <w:pPr>
              <w:jc w:val="center"/>
              <w:rPr>
                <w:rFonts w:ascii="Times New Roman" w:eastAsia="Times New Roman" w:hAnsi="Times New Roman" w:cs="Times New Roman"/>
                <w:b/>
                <w:sz w:val="24"/>
                <w:szCs w:val="24"/>
                <w:lang w:eastAsia="ru-RU"/>
              </w:rPr>
            </w:pPr>
            <w:r w:rsidRPr="00CB7786">
              <w:rPr>
                <w:rFonts w:ascii="Times New Roman" w:eastAsia="Times New Roman" w:hAnsi="Times New Roman" w:cs="Times New Roman"/>
                <w:b/>
                <w:bCs/>
                <w:sz w:val="24"/>
                <w:szCs w:val="24"/>
                <w:lang w:eastAsia="ru-RU"/>
              </w:rPr>
              <w:t>Наименование</w:t>
            </w:r>
          </w:p>
          <w:p w14:paraId="1E59797A" w14:textId="77777777" w:rsidR="00CB7786" w:rsidRPr="00CB7786" w:rsidRDefault="00CB7786" w:rsidP="00CB7786">
            <w:pPr>
              <w:suppressAutoHyphens/>
              <w:jc w:val="center"/>
              <w:rPr>
                <w:rFonts w:ascii="Times New Roman" w:eastAsia="Times New Roman" w:hAnsi="Times New Roman" w:cs="Times New Roman"/>
                <w:b/>
                <w:sz w:val="24"/>
                <w:szCs w:val="24"/>
                <w:lang w:eastAsia="ru-RU"/>
              </w:rPr>
            </w:pPr>
            <w:r w:rsidRPr="00CB7786">
              <w:rPr>
                <w:rFonts w:ascii="Times New Roman" w:eastAsia="Times New Roman" w:hAnsi="Times New Roman" w:cs="Times New Roman"/>
                <w:b/>
                <w:bCs/>
                <w:sz w:val="24"/>
                <w:szCs w:val="24"/>
                <w:lang w:eastAsia="ru-RU"/>
              </w:rPr>
              <w:t>компетенции</w:t>
            </w:r>
          </w:p>
        </w:tc>
        <w:tc>
          <w:tcPr>
            <w:tcW w:w="2630" w:type="dxa"/>
          </w:tcPr>
          <w:p w14:paraId="6995FD3B" w14:textId="77777777" w:rsidR="00CB7786" w:rsidRPr="00CB7786" w:rsidRDefault="00CB7786" w:rsidP="00CB7786">
            <w:pPr>
              <w:shd w:val="clear" w:color="auto" w:fill="FFFFFF"/>
              <w:jc w:val="center"/>
              <w:rPr>
                <w:rFonts w:ascii="Times New Roman" w:eastAsia="Times New Roman" w:hAnsi="Times New Roman" w:cs="Times New Roman"/>
                <w:b/>
                <w:sz w:val="24"/>
                <w:szCs w:val="24"/>
                <w:lang w:eastAsia="ru-RU"/>
              </w:rPr>
            </w:pPr>
            <w:r w:rsidRPr="00CB7786">
              <w:rPr>
                <w:rFonts w:ascii="Times New Roman" w:eastAsia="Times New Roman" w:hAnsi="Times New Roman" w:cs="Times New Roman"/>
                <w:b/>
                <w:sz w:val="24"/>
                <w:szCs w:val="24"/>
                <w:lang w:eastAsia="ru-RU"/>
              </w:rPr>
              <w:t>Знать</w:t>
            </w:r>
          </w:p>
        </w:tc>
        <w:tc>
          <w:tcPr>
            <w:tcW w:w="2621" w:type="dxa"/>
          </w:tcPr>
          <w:p w14:paraId="3A20BE50" w14:textId="77777777" w:rsidR="00CB7786" w:rsidRPr="00CB7786" w:rsidRDefault="00CB7786" w:rsidP="00CB7786">
            <w:pPr>
              <w:suppressAutoHyphens/>
              <w:jc w:val="center"/>
              <w:rPr>
                <w:rFonts w:ascii="Times New Roman" w:eastAsia="Times New Roman" w:hAnsi="Times New Roman" w:cs="Times New Roman"/>
                <w:b/>
                <w:sz w:val="24"/>
                <w:szCs w:val="24"/>
                <w:lang w:eastAsia="ru-RU"/>
              </w:rPr>
            </w:pPr>
            <w:r w:rsidRPr="00CB7786">
              <w:rPr>
                <w:rFonts w:ascii="Times New Roman" w:eastAsia="Times New Roman" w:hAnsi="Times New Roman" w:cs="Times New Roman"/>
                <w:b/>
                <w:iCs/>
                <w:sz w:val="24"/>
                <w:szCs w:val="24"/>
                <w:lang w:eastAsia="ru-RU"/>
              </w:rPr>
              <w:t>Уметь</w:t>
            </w:r>
          </w:p>
        </w:tc>
        <w:tc>
          <w:tcPr>
            <w:tcW w:w="2600" w:type="dxa"/>
          </w:tcPr>
          <w:p w14:paraId="1531E2E6" w14:textId="77777777" w:rsidR="00CB7786" w:rsidRPr="00CB7786" w:rsidRDefault="00CB7786" w:rsidP="00CB7786">
            <w:pPr>
              <w:suppressAutoHyphens/>
              <w:jc w:val="center"/>
              <w:rPr>
                <w:rFonts w:ascii="Times New Roman" w:eastAsia="Times New Roman" w:hAnsi="Times New Roman" w:cs="Times New Roman"/>
                <w:b/>
                <w:sz w:val="24"/>
                <w:szCs w:val="24"/>
                <w:lang w:eastAsia="ru-RU"/>
              </w:rPr>
            </w:pPr>
            <w:r w:rsidRPr="00CB7786">
              <w:rPr>
                <w:rFonts w:ascii="Times New Roman" w:eastAsia="Times New Roman" w:hAnsi="Times New Roman" w:cs="Times New Roman"/>
                <w:b/>
                <w:sz w:val="24"/>
                <w:szCs w:val="24"/>
                <w:lang w:eastAsia="ru-RU"/>
              </w:rPr>
              <w:t>Владеть навыками</w:t>
            </w:r>
          </w:p>
        </w:tc>
      </w:tr>
      <w:tr w:rsidR="00CB7786" w:rsidRPr="00CB7786" w14:paraId="1A881C3C" w14:textId="77777777" w:rsidTr="00AD5821">
        <w:tc>
          <w:tcPr>
            <w:tcW w:w="2570" w:type="dxa"/>
          </w:tcPr>
          <w:p w14:paraId="136BA080" w14:textId="77777777" w:rsidR="00CB7786" w:rsidRPr="00CB7786" w:rsidRDefault="00CB7786" w:rsidP="00CB7786">
            <w:pPr>
              <w:suppressAutoHyphens/>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t>ОК 1  Выбирать способы решения задач профессиональной деятельности применительно к различным контекстам.</w:t>
            </w:r>
          </w:p>
        </w:tc>
        <w:tc>
          <w:tcPr>
            <w:tcW w:w="2630" w:type="dxa"/>
          </w:tcPr>
          <w:p w14:paraId="22F91456"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xml:space="preserve">Актуальный профессиональный социальный контекст, в котором приходится работать и жить. </w:t>
            </w:r>
          </w:p>
          <w:p w14:paraId="488DE5CF"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xml:space="preserve">Основные источники информации и ресурсы для решения задачи проблем в профессиональном и/или социальном контексте. </w:t>
            </w:r>
          </w:p>
          <w:p w14:paraId="06B60361"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xml:space="preserve">Алгоритмы выполнения работ в профессиональной и смежных областях. </w:t>
            </w:r>
          </w:p>
          <w:p w14:paraId="0FAC572A"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xml:space="preserve">Методы работы в </w:t>
            </w:r>
          </w:p>
          <w:p w14:paraId="61989F34"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xml:space="preserve">профессиональной и смежных сферах. </w:t>
            </w:r>
          </w:p>
          <w:p w14:paraId="37206987"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xml:space="preserve">Структура плана для решения задач. </w:t>
            </w:r>
          </w:p>
          <w:p w14:paraId="717D3F80" w14:textId="77777777" w:rsidR="00CB7786" w:rsidRPr="00CB7786" w:rsidRDefault="00CB7786" w:rsidP="00CB7786">
            <w:pPr>
              <w:suppressAutoHyphens/>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t>Порядок оценки результатов решения задач профессиональной деятельности</w:t>
            </w:r>
          </w:p>
        </w:tc>
        <w:tc>
          <w:tcPr>
            <w:tcW w:w="2621" w:type="dxa"/>
          </w:tcPr>
          <w:p w14:paraId="6CF9FB12"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xml:space="preserve">Распознавать задачу в профессиональном и/или социальном контексте. </w:t>
            </w:r>
          </w:p>
          <w:p w14:paraId="4D21DF31"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xml:space="preserve">Анализировать задачу и/или проблему и выделять её составные части. </w:t>
            </w:r>
          </w:p>
          <w:p w14:paraId="277C4C2B"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xml:space="preserve">Правильно выявлять и эффективно искать информацию, необходимую для решения задачи и/или проблемы. </w:t>
            </w:r>
          </w:p>
          <w:p w14:paraId="6682E0A4"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xml:space="preserve">Составить план действия, определить необходимые </w:t>
            </w:r>
          </w:p>
          <w:p w14:paraId="45F0D74F"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xml:space="preserve">ресурсы. </w:t>
            </w:r>
          </w:p>
          <w:p w14:paraId="4380C279"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xml:space="preserve">Владеть актуальным методами работы в профессиональной и смежных сферах. </w:t>
            </w:r>
          </w:p>
          <w:p w14:paraId="3DB16E74"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xml:space="preserve">Реализовать составленный план. </w:t>
            </w:r>
          </w:p>
          <w:p w14:paraId="5AE73174"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xml:space="preserve">Оценивать результат и последствия </w:t>
            </w:r>
          </w:p>
          <w:p w14:paraId="72611CC2" w14:textId="77777777" w:rsidR="00CB7786" w:rsidRPr="00CB7786" w:rsidRDefault="00CB7786" w:rsidP="00CB7786">
            <w:pPr>
              <w:suppressAutoHyphens/>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lastRenderedPageBreak/>
              <w:t>своих действий (самостоятельно или с помощью наставника.</w:t>
            </w:r>
          </w:p>
        </w:tc>
        <w:tc>
          <w:tcPr>
            <w:tcW w:w="2600" w:type="dxa"/>
          </w:tcPr>
          <w:p w14:paraId="129934B7" w14:textId="77777777" w:rsidR="00CB7786" w:rsidRPr="00CB7786" w:rsidRDefault="00CB7786" w:rsidP="00CB7786">
            <w:pPr>
              <w:suppressAutoHyphens/>
              <w:jc w:val="center"/>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lastRenderedPageBreak/>
              <w:t>-</w:t>
            </w:r>
          </w:p>
        </w:tc>
      </w:tr>
      <w:tr w:rsidR="00CB7786" w:rsidRPr="00CB7786" w14:paraId="0A1212EA" w14:textId="77777777" w:rsidTr="00AD5821">
        <w:trPr>
          <w:trHeight w:val="1915"/>
        </w:trPr>
        <w:tc>
          <w:tcPr>
            <w:tcW w:w="2570" w:type="dxa"/>
          </w:tcPr>
          <w:p w14:paraId="72AFF5C5"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lastRenderedPageBreak/>
              <w:t>ОК 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630" w:type="dxa"/>
          </w:tcPr>
          <w:p w14:paraId="63748DCF"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xml:space="preserve">Особенности социального и культурного </w:t>
            </w:r>
          </w:p>
          <w:p w14:paraId="09713929"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xml:space="preserve">контекста. </w:t>
            </w:r>
          </w:p>
          <w:p w14:paraId="57AA9024"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Правила оформления документов.</w:t>
            </w:r>
          </w:p>
        </w:tc>
        <w:tc>
          <w:tcPr>
            <w:tcW w:w="2621" w:type="dxa"/>
          </w:tcPr>
          <w:p w14:paraId="4568A266"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xml:space="preserve">Излагать свои мысли на государственном языке. </w:t>
            </w:r>
          </w:p>
          <w:p w14:paraId="5A2AFD6B"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Оформлять документы.</w:t>
            </w:r>
          </w:p>
        </w:tc>
        <w:tc>
          <w:tcPr>
            <w:tcW w:w="2600" w:type="dxa"/>
          </w:tcPr>
          <w:p w14:paraId="3E48CDF5" w14:textId="77777777" w:rsidR="00CB7786" w:rsidRPr="00CB7786" w:rsidRDefault="00CB7786" w:rsidP="00CB7786">
            <w:pPr>
              <w:autoSpaceDE w:val="0"/>
              <w:autoSpaceDN w:val="0"/>
              <w:adjustRightInd w:val="0"/>
              <w:jc w:val="center"/>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w:t>
            </w:r>
          </w:p>
        </w:tc>
      </w:tr>
      <w:tr w:rsidR="00CB7786" w:rsidRPr="00CB7786" w14:paraId="29AEE411" w14:textId="77777777" w:rsidTr="00AD5821">
        <w:tc>
          <w:tcPr>
            <w:tcW w:w="2570" w:type="dxa"/>
          </w:tcPr>
          <w:p w14:paraId="726C457D"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ОК 9. Пользоваться профессиональной документацией на государственном и иностранном языках</w:t>
            </w:r>
          </w:p>
        </w:tc>
        <w:tc>
          <w:tcPr>
            <w:tcW w:w="2630" w:type="dxa"/>
          </w:tcPr>
          <w:p w14:paraId="3EB2CC3D"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xml:space="preserve"> правила построения простых и сложных предложений на профессиональные темы</w:t>
            </w:r>
          </w:p>
          <w:p w14:paraId="6C521580"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основные общеупотребительные глаголы (бытовая и профессиональная лексика)</w:t>
            </w:r>
          </w:p>
          <w:p w14:paraId="240FCB6F"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лексический минимум, относящийся к описанию предметов, средств и процессов профессиональной деятельности</w:t>
            </w:r>
          </w:p>
          <w:p w14:paraId="0CFC2596"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особенности произношения</w:t>
            </w:r>
          </w:p>
          <w:p w14:paraId="403AB12D"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правила чтения текстов профессиональной направленности</w:t>
            </w:r>
          </w:p>
        </w:tc>
        <w:tc>
          <w:tcPr>
            <w:tcW w:w="2621" w:type="dxa"/>
          </w:tcPr>
          <w:p w14:paraId="26ABE257"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xml:space="preserve">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2B16F906"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участвовать в диалогах на знакомые общие и профессиональные темы</w:t>
            </w:r>
          </w:p>
          <w:p w14:paraId="2B5C37B8"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строить простые высказывания о себе и о своей профессиональной деятельности</w:t>
            </w:r>
          </w:p>
          <w:p w14:paraId="0BD24DD6"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кратко обосновывать и объяснять свои действия (текущие и планируемые)</w:t>
            </w:r>
          </w:p>
          <w:p w14:paraId="1E00C2DE"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писать простые связные сообщения на знакомые или интересующие профессиональные темы</w:t>
            </w:r>
          </w:p>
        </w:tc>
        <w:tc>
          <w:tcPr>
            <w:tcW w:w="2600" w:type="dxa"/>
          </w:tcPr>
          <w:p w14:paraId="1E407400" w14:textId="77777777" w:rsidR="00CB7786" w:rsidRPr="00CB7786" w:rsidRDefault="00CB7786" w:rsidP="00CB7786">
            <w:pPr>
              <w:autoSpaceDE w:val="0"/>
              <w:autoSpaceDN w:val="0"/>
              <w:adjustRightInd w:val="0"/>
              <w:jc w:val="center"/>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w:t>
            </w:r>
          </w:p>
        </w:tc>
      </w:tr>
      <w:tr w:rsidR="00CB7786" w:rsidRPr="00CB7786" w14:paraId="2EA05CAC" w14:textId="77777777" w:rsidTr="00AD5821">
        <w:tc>
          <w:tcPr>
            <w:tcW w:w="2570" w:type="dxa"/>
          </w:tcPr>
          <w:p w14:paraId="35701F44"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ПК 1.1. Выполнять операции по техническому обслуживанию и ремонту электрического и электромеханического оборудования.</w:t>
            </w:r>
          </w:p>
        </w:tc>
        <w:tc>
          <w:tcPr>
            <w:tcW w:w="2630" w:type="dxa"/>
          </w:tcPr>
          <w:p w14:paraId="296C4B4C"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действующую нормативно-техническую документацию по специальности;</w:t>
            </w:r>
          </w:p>
          <w:p w14:paraId="3A91630C"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xml:space="preserve">-порядок  проведения                стандартных и сертифицированных испытаний; </w:t>
            </w:r>
          </w:p>
          <w:p w14:paraId="7691A54A"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lastRenderedPageBreak/>
              <w:t>-  задачи стандартизации, ее экономическую эффективность;</w:t>
            </w:r>
          </w:p>
          <w:p w14:paraId="4C7EF13B"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основные положения систем (комплексов) общетехнических и организационно-методических стандартов;</w:t>
            </w:r>
          </w:p>
          <w:p w14:paraId="3CF94D42"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основные понятия и определения метрологии, стандартизации,  сертификации и документации систем качества;</w:t>
            </w:r>
          </w:p>
          <w:p w14:paraId="4315BB3D"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терминологию и единицы измерения величин в соответствии с действующими стандартами и международной системой единиц СИ;</w:t>
            </w:r>
          </w:p>
          <w:p w14:paraId="33BCD9F8"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формы подтверждения качества;</w:t>
            </w:r>
          </w:p>
        </w:tc>
        <w:tc>
          <w:tcPr>
            <w:tcW w:w="2621" w:type="dxa"/>
          </w:tcPr>
          <w:p w14:paraId="6F02CB85"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lastRenderedPageBreak/>
              <w:t>-осуществлять технический контроль при эксплуатации электрического и электромеханического оборудования;</w:t>
            </w:r>
          </w:p>
          <w:p w14:paraId="594691A5"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-осуществлять метрологическую поверку изделий;</w:t>
            </w:r>
          </w:p>
          <w:p w14:paraId="034E492D"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lastRenderedPageBreak/>
              <w:t>- использовать в профессиональной деятельности документацию систем качества;</w:t>
            </w:r>
          </w:p>
          <w:p w14:paraId="6D59FBD7"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оформлять технологическую и техническую документацию в</w:t>
            </w:r>
          </w:p>
          <w:p w14:paraId="301F65AA"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соответствии с действующей нормативной базой;</w:t>
            </w:r>
          </w:p>
          <w:p w14:paraId="3F8BED38"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приводить несистемные величины измерений в соответствие с</w:t>
            </w:r>
          </w:p>
          <w:p w14:paraId="76185B9A"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действующими стандартами и международной системой единиц СИ;</w:t>
            </w:r>
          </w:p>
          <w:p w14:paraId="1F7F101E"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применять требования нормативных документов к основным видам продукции (услуг) и процессов;</w:t>
            </w:r>
          </w:p>
          <w:p w14:paraId="689A1B66"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p>
        </w:tc>
        <w:tc>
          <w:tcPr>
            <w:tcW w:w="2600" w:type="dxa"/>
          </w:tcPr>
          <w:p w14:paraId="7B1A0359"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lastRenderedPageBreak/>
              <w:t>-использования действующей нормативно-техническую документации по специальности;</w:t>
            </w:r>
          </w:p>
          <w:p w14:paraId="2FFF71BB"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xml:space="preserve">-проведения технического контроля при эксплуатации электрического и </w:t>
            </w:r>
            <w:r w:rsidRPr="00CB7786">
              <w:rPr>
                <w:rFonts w:ascii="Times New Roman" w:eastAsia="Times New Roman" w:hAnsi="Times New Roman" w:cs="Times New Roman"/>
                <w:color w:val="000000"/>
                <w:sz w:val="24"/>
                <w:szCs w:val="24"/>
                <w:lang w:eastAsia="ru-RU"/>
              </w:rPr>
              <w:lastRenderedPageBreak/>
              <w:t>электромеханического оборудования;</w:t>
            </w:r>
          </w:p>
          <w:p w14:paraId="75BAEB45"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метрологической  поверки изделий;</w:t>
            </w:r>
          </w:p>
          <w:p w14:paraId="1EE0BC31"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p>
        </w:tc>
      </w:tr>
      <w:tr w:rsidR="00CB7786" w:rsidRPr="00CB7786" w14:paraId="09F82DB8" w14:textId="77777777" w:rsidTr="00AD5821">
        <w:tc>
          <w:tcPr>
            <w:tcW w:w="2570" w:type="dxa"/>
          </w:tcPr>
          <w:p w14:paraId="59100727"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lastRenderedPageBreak/>
              <w:t>ПК 1.2. Проводить диагностику и испытания электрического и электромеханического оборудования</w:t>
            </w:r>
          </w:p>
        </w:tc>
        <w:tc>
          <w:tcPr>
            <w:tcW w:w="2630" w:type="dxa"/>
          </w:tcPr>
          <w:p w14:paraId="56EF46BF"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действующую нормативно-техническую документацию по специальности;</w:t>
            </w:r>
          </w:p>
          <w:p w14:paraId="3479F696"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xml:space="preserve">-порядок проведения стандартных и сертифицированных испытаний; </w:t>
            </w:r>
          </w:p>
          <w:p w14:paraId="45F5B33B"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задачи стандартизации, ее экономическую эффективность;</w:t>
            </w:r>
          </w:p>
          <w:p w14:paraId="7DE9B6FF"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основные положения систем (комплексов) общетехнических и организационно-методических стандартов;</w:t>
            </w:r>
          </w:p>
          <w:p w14:paraId="0A1E494E"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xml:space="preserve">- основные понятия и определения метрологии, стандартизации, </w:t>
            </w:r>
            <w:r w:rsidRPr="00CB7786">
              <w:rPr>
                <w:rFonts w:ascii="Times New Roman" w:eastAsia="Times New Roman" w:hAnsi="Times New Roman" w:cs="Times New Roman"/>
                <w:color w:val="000000"/>
                <w:sz w:val="24"/>
                <w:szCs w:val="24"/>
                <w:lang w:eastAsia="ru-RU"/>
              </w:rPr>
              <w:lastRenderedPageBreak/>
              <w:t>сертификации и документации систем качества;</w:t>
            </w:r>
          </w:p>
          <w:p w14:paraId="46EEE1C5"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терминологию и единицы измерения величин в соответствии с действующими стандартами и международной системой единиц СИ;</w:t>
            </w:r>
          </w:p>
          <w:p w14:paraId="55581164"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формы подтверждения качества;</w:t>
            </w:r>
          </w:p>
        </w:tc>
        <w:tc>
          <w:tcPr>
            <w:tcW w:w="2621" w:type="dxa"/>
          </w:tcPr>
          <w:p w14:paraId="2EA00677"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lastRenderedPageBreak/>
              <w:t>-осуществлять технический контроль при эксплуатации электрического и электромеханического оборудования;</w:t>
            </w:r>
          </w:p>
          <w:p w14:paraId="4C24D49A"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-осуществлять метрологическую поверку изделий;</w:t>
            </w:r>
          </w:p>
          <w:p w14:paraId="3BFCFBD3"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использовать в профессиональной деятельности документацию систем качества;</w:t>
            </w:r>
          </w:p>
          <w:p w14:paraId="7355AC5C"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оформлять технологическую и техническую документацию в</w:t>
            </w:r>
          </w:p>
          <w:p w14:paraId="38C2360A"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соответствии с действующей нормативной базой;</w:t>
            </w:r>
          </w:p>
          <w:p w14:paraId="0D9FF7C6"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xml:space="preserve">- приводить несистемные величины </w:t>
            </w:r>
            <w:r w:rsidRPr="00CB7786">
              <w:rPr>
                <w:rFonts w:ascii="Times New Roman" w:eastAsia="Times New Roman" w:hAnsi="Times New Roman" w:cs="Times New Roman"/>
                <w:color w:val="000000"/>
                <w:sz w:val="24"/>
                <w:szCs w:val="24"/>
                <w:lang w:eastAsia="ru-RU"/>
              </w:rPr>
              <w:lastRenderedPageBreak/>
              <w:t>измерений в соответствие с</w:t>
            </w:r>
          </w:p>
          <w:p w14:paraId="4CF12E1C"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действующими стандартами и международной системой единиц СИ;</w:t>
            </w:r>
          </w:p>
          <w:p w14:paraId="5B82D770"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применять требования нормативных документов к основным видам продукции (услуг) и процессов;</w:t>
            </w:r>
          </w:p>
          <w:p w14:paraId="458FD9C6"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p>
        </w:tc>
        <w:tc>
          <w:tcPr>
            <w:tcW w:w="2600" w:type="dxa"/>
          </w:tcPr>
          <w:p w14:paraId="3AA264F6"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lastRenderedPageBreak/>
              <w:t>-использования действующей нормативно-техническую документации по специальности;</w:t>
            </w:r>
          </w:p>
          <w:p w14:paraId="0307F7A7"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-проведения технического контроля при эксплуатации электрического и электромеханического оборудования;</w:t>
            </w:r>
          </w:p>
          <w:p w14:paraId="63B483AE"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метрологической поверки изделий;</w:t>
            </w:r>
          </w:p>
          <w:p w14:paraId="1F2C8507"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p>
        </w:tc>
      </w:tr>
      <w:tr w:rsidR="00CB7786" w:rsidRPr="00CB7786" w14:paraId="2E5E0D8C" w14:textId="77777777" w:rsidTr="00AD5821">
        <w:tc>
          <w:tcPr>
            <w:tcW w:w="2570" w:type="dxa"/>
          </w:tcPr>
          <w:p w14:paraId="10FEACF6"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lastRenderedPageBreak/>
              <w:t>ПК 1.3. Осуществлять оценку производственно-технических показателей работы электрического и электромеханического оборудования</w:t>
            </w:r>
          </w:p>
        </w:tc>
        <w:tc>
          <w:tcPr>
            <w:tcW w:w="2630" w:type="dxa"/>
          </w:tcPr>
          <w:p w14:paraId="153E06ED"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действующую нормативно-техническую документацию по специальности;</w:t>
            </w:r>
          </w:p>
          <w:p w14:paraId="079C765C"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xml:space="preserve">-порядок  проведения                стандартных и сертифицированных испытаний; </w:t>
            </w:r>
          </w:p>
          <w:p w14:paraId="18756D1C"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задачи стандартизации, ее экономическую эффективность;</w:t>
            </w:r>
          </w:p>
          <w:p w14:paraId="6BE77BCC"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основные положения систем (комплексов) общетехнических и организационно-методических стандартов;</w:t>
            </w:r>
          </w:p>
          <w:p w14:paraId="2A853CE4"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основные понятия и определения метрологии, стандартизации,  сертификации и документации систем качества;</w:t>
            </w:r>
          </w:p>
          <w:p w14:paraId="547DD35D"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терминологию и единицы измерения величин в соответствии с действующими стандартами и международной системой единиц СИ;</w:t>
            </w:r>
          </w:p>
          <w:p w14:paraId="7A227D22"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формы подтверждения качества;</w:t>
            </w:r>
          </w:p>
        </w:tc>
        <w:tc>
          <w:tcPr>
            <w:tcW w:w="2621" w:type="dxa"/>
          </w:tcPr>
          <w:p w14:paraId="18278634"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-осуществлять технический контроль при эксплуатации электрического и электромеханического оборудования;</w:t>
            </w:r>
          </w:p>
          <w:p w14:paraId="3F542E51"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-осуществлять метрологическую поверку изделий;</w:t>
            </w:r>
          </w:p>
          <w:p w14:paraId="1B81A076"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использовать в профессиональной деятельности документацию систем качества;</w:t>
            </w:r>
          </w:p>
          <w:p w14:paraId="56F589D6"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оформлять технологическую и техническую документацию в</w:t>
            </w:r>
          </w:p>
          <w:p w14:paraId="24B5AEB6"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соответствии с действующей нормативной базой;</w:t>
            </w:r>
          </w:p>
          <w:p w14:paraId="68FC3908"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приводить несистемные величины измерений в соответствие с</w:t>
            </w:r>
          </w:p>
          <w:p w14:paraId="2F24DB99"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действующими стандартами и международной системой единиц СИ;</w:t>
            </w:r>
          </w:p>
          <w:p w14:paraId="34094171"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применять требования нормативных документов к основным видам продукции (услуг) и процессов;</w:t>
            </w:r>
          </w:p>
          <w:p w14:paraId="6220631E"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p>
        </w:tc>
        <w:tc>
          <w:tcPr>
            <w:tcW w:w="2600" w:type="dxa"/>
          </w:tcPr>
          <w:p w14:paraId="0F87524A"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-использования действующей нормативно-техническую документации по специальности;</w:t>
            </w:r>
          </w:p>
          <w:p w14:paraId="556C92EF"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-проведения технического контроля при эксплуатации электрического и электромеханического оборудования;</w:t>
            </w:r>
          </w:p>
          <w:p w14:paraId="414DC18D"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метрологической  поверки изделий;</w:t>
            </w:r>
          </w:p>
          <w:p w14:paraId="5F07192F"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p>
        </w:tc>
      </w:tr>
      <w:tr w:rsidR="00CB7786" w:rsidRPr="00CB7786" w14:paraId="7C509774" w14:textId="77777777" w:rsidTr="00AD5821">
        <w:tc>
          <w:tcPr>
            <w:tcW w:w="2570" w:type="dxa"/>
          </w:tcPr>
          <w:p w14:paraId="693A75CB" w14:textId="77777777" w:rsidR="00CB7786" w:rsidRPr="00CB7786" w:rsidRDefault="00CB7786" w:rsidP="00CB7786">
            <w:pPr>
              <w:spacing w:after="20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lastRenderedPageBreak/>
              <w:t>ПК 3.1. Проводить диагностику технического состояния электрического и электромеханического оборудования энергоустановок.</w:t>
            </w:r>
          </w:p>
          <w:p w14:paraId="02C5E6F5"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p>
        </w:tc>
        <w:tc>
          <w:tcPr>
            <w:tcW w:w="2630" w:type="dxa"/>
          </w:tcPr>
          <w:p w14:paraId="7D3A024B"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действующую нормативно-техническую документацию по специальности;</w:t>
            </w:r>
          </w:p>
          <w:p w14:paraId="3576E76B"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xml:space="preserve">-порядок  проведения                стандартных и сертифицированных испытаний; </w:t>
            </w:r>
          </w:p>
          <w:p w14:paraId="2D98BB21"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задачи стандартизации, ее экономическую эффективность;</w:t>
            </w:r>
          </w:p>
          <w:p w14:paraId="574FB0DC"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основные положения систем (комплексов) общетехнических и организационно-методических стандартов;</w:t>
            </w:r>
          </w:p>
          <w:p w14:paraId="2740D9E4"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основные понятия и определения метрологии, стандартизации,  сертификации и документации систем качества;</w:t>
            </w:r>
          </w:p>
          <w:p w14:paraId="7DF3BDDE"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терминологию и единицы измерения величин в соответствии с действующими стандартами и международной системой единиц СИ;</w:t>
            </w:r>
          </w:p>
          <w:p w14:paraId="0AC7D6C7"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формы подтверждения качества;</w:t>
            </w:r>
          </w:p>
        </w:tc>
        <w:tc>
          <w:tcPr>
            <w:tcW w:w="2621" w:type="dxa"/>
          </w:tcPr>
          <w:p w14:paraId="2F873DC7"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-осуществлять технический контроль при эксплуатации электрического и электромеханического оборудования;</w:t>
            </w:r>
          </w:p>
          <w:p w14:paraId="7259B895"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-осуществлять метрологическую поверку изделий;</w:t>
            </w:r>
          </w:p>
          <w:p w14:paraId="770B1C4B"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использовать в профессиональной деятельности документацию систем качества;</w:t>
            </w:r>
          </w:p>
          <w:p w14:paraId="0049664E"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оформлять технологическую и техническую документацию в</w:t>
            </w:r>
          </w:p>
          <w:p w14:paraId="1AE677F5"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соответствии с действующей нормативной базой;</w:t>
            </w:r>
          </w:p>
          <w:p w14:paraId="1694BFA2"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приводить несистемные величины измерений в соответствие с</w:t>
            </w:r>
          </w:p>
          <w:p w14:paraId="6388729B"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действующими стандартами и международной системой единиц СИ;</w:t>
            </w:r>
          </w:p>
          <w:p w14:paraId="04A18C76"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применять требования нормативных документов к основным видам продукции (услуг) и процессов;</w:t>
            </w:r>
          </w:p>
          <w:p w14:paraId="449650C6"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p>
        </w:tc>
        <w:tc>
          <w:tcPr>
            <w:tcW w:w="2600" w:type="dxa"/>
          </w:tcPr>
          <w:p w14:paraId="55A5A7D3"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-использования действующей нормативно-техническую документации по специальности;</w:t>
            </w:r>
          </w:p>
          <w:p w14:paraId="4F243912"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-проведения технического контроля при эксплуатации электрического и электромеханического оборудования;</w:t>
            </w:r>
          </w:p>
          <w:p w14:paraId="3BAE4533"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метрологической  поверки изделий;</w:t>
            </w:r>
          </w:p>
          <w:p w14:paraId="27A19151"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p>
        </w:tc>
      </w:tr>
      <w:tr w:rsidR="00CB7786" w:rsidRPr="00CB7786" w14:paraId="7378939C" w14:textId="77777777" w:rsidTr="00AD5821">
        <w:tc>
          <w:tcPr>
            <w:tcW w:w="2570" w:type="dxa"/>
          </w:tcPr>
          <w:p w14:paraId="3ACF44D6"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ПК 3.2. Осуществлять проведение работ по техническому обслуживанию и ремонту электрического и электромеханического оборудования энергоустановок.</w:t>
            </w:r>
          </w:p>
        </w:tc>
        <w:tc>
          <w:tcPr>
            <w:tcW w:w="2630" w:type="dxa"/>
          </w:tcPr>
          <w:p w14:paraId="3C909DC9" w14:textId="77777777" w:rsidR="00CB7786" w:rsidRPr="00CB7786" w:rsidRDefault="00CB7786" w:rsidP="00CB7786">
            <w:pPr>
              <w:widowControl w:val="0"/>
              <w:autoSpaceDE w:val="0"/>
              <w:autoSpaceDN w:val="0"/>
              <w:adjustRightInd w:val="0"/>
              <w:ind w:left="23"/>
              <w:contextualSpacing/>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t>действующую нормативно-техническую документацию по специальности;</w:t>
            </w:r>
          </w:p>
          <w:p w14:paraId="1301EBE8" w14:textId="77777777" w:rsidR="00CB7786" w:rsidRPr="00CB7786" w:rsidRDefault="00CB7786" w:rsidP="00CB7786">
            <w:pPr>
              <w:widowControl w:val="0"/>
              <w:autoSpaceDE w:val="0"/>
              <w:autoSpaceDN w:val="0"/>
              <w:adjustRightInd w:val="0"/>
              <w:ind w:left="23"/>
              <w:contextualSpacing/>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t xml:space="preserve">-порядок  проведения                стандартных и сертифицированных испытаний; </w:t>
            </w:r>
          </w:p>
          <w:p w14:paraId="4BC3EC7C" w14:textId="77777777" w:rsidR="00CB7786" w:rsidRPr="00CB7786" w:rsidRDefault="00CB7786" w:rsidP="00CB7786">
            <w:pPr>
              <w:widowControl w:val="0"/>
              <w:autoSpaceDE w:val="0"/>
              <w:autoSpaceDN w:val="0"/>
              <w:adjustRightInd w:val="0"/>
              <w:ind w:left="23"/>
              <w:contextualSpacing/>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t>-  задачи стандартизации, ее экономическую эффективность;</w:t>
            </w:r>
          </w:p>
          <w:p w14:paraId="36543CA5" w14:textId="77777777" w:rsidR="00CB7786" w:rsidRPr="00CB7786" w:rsidRDefault="00CB7786" w:rsidP="00CB7786">
            <w:pPr>
              <w:widowControl w:val="0"/>
              <w:autoSpaceDE w:val="0"/>
              <w:autoSpaceDN w:val="0"/>
              <w:adjustRightInd w:val="0"/>
              <w:ind w:left="23"/>
              <w:contextualSpacing/>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t xml:space="preserve">- основные положения </w:t>
            </w:r>
            <w:r w:rsidRPr="00CB7786">
              <w:rPr>
                <w:rFonts w:ascii="Times New Roman" w:eastAsia="Times New Roman" w:hAnsi="Times New Roman" w:cs="Times New Roman"/>
                <w:sz w:val="24"/>
                <w:szCs w:val="24"/>
                <w:lang w:eastAsia="ru-RU"/>
              </w:rPr>
              <w:lastRenderedPageBreak/>
              <w:t>систем (комплексов) общетехнических и организационно-методических стандартов;</w:t>
            </w:r>
          </w:p>
          <w:p w14:paraId="58A7597C" w14:textId="77777777" w:rsidR="00CB7786" w:rsidRPr="00CB7786" w:rsidRDefault="00CB7786" w:rsidP="00CB7786">
            <w:pPr>
              <w:widowControl w:val="0"/>
              <w:autoSpaceDE w:val="0"/>
              <w:autoSpaceDN w:val="0"/>
              <w:adjustRightInd w:val="0"/>
              <w:ind w:left="23"/>
              <w:contextualSpacing/>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t>- основные понятия и определения метрологии, стандартизации,  сертификации и документации систем качества;</w:t>
            </w:r>
          </w:p>
          <w:p w14:paraId="2720D831" w14:textId="77777777" w:rsidR="00CB7786" w:rsidRPr="00CB7786" w:rsidRDefault="00CB7786" w:rsidP="00CB7786">
            <w:pPr>
              <w:widowControl w:val="0"/>
              <w:autoSpaceDE w:val="0"/>
              <w:autoSpaceDN w:val="0"/>
              <w:adjustRightInd w:val="0"/>
              <w:ind w:left="23"/>
              <w:contextualSpacing/>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t>- терминологию и единицы измерения величин в соответствии с действующими стандартами и международной системой единиц СИ;</w:t>
            </w:r>
          </w:p>
          <w:p w14:paraId="3212AA17" w14:textId="77777777" w:rsidR="00CB7786" w:rsidRPr="00CB7786" w:rsidRDefault="00CB7786" w:rsidP="00CB7786">
            <w:pPr>
              <w:widowControl w:val="0"/>
              <w:autoSpaceDE w:val="0"/>
              <w:autoSpaceDN w:val="0"/>
              <w:adjustRightInd w:val="0"/>
              <w:ind w:left="23"/>
              <w:contextualSpacing/>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t>- формы подтверждения качества;</w:t>
            </w:r>
          </w:p>
        </w:tc>
        <w:tc>
          <w:tcPr>
            <w:tcW w:w="2621" w:type="dxa"/>
          </w:tcPr>
          <w:p w14:paraId="1114097A" w14:textId="77777777" w:rsidR="00CB7786" w:rsidRPr="00CB7786" w:rsidRDefault="00CB7786" w:rsidP="00CB7786">
            <w:pPr>
              <w:widowControl w:val="0"/>
              <w:autoSpaceDE w:val="0"/>
              <w:autoSpaceDN w:val="0"/>
              <w:adjustRightInd w:val="0"/>
              <w:ind w:left="23"/>
              <w:contextualSpacing/>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lastRenderedPageBreak/>
              <w:t>-осуществлять технический контроль при эксплуатации электрического и электромеханического оборудования;</w:t>
            </w:r>
          </w:p>
          <w:p w14:paraId="48BC4DFC" w14:textId="77777777" w:rsidR="00CB7786" w:rsidRPr="00CB7786" w:rsidRDefault="00CB7786" w:rsidP="00CB7786">
            <w:pPr>
              <w:widowControl w:val="0"/>
              <w:autoSpaceDE w:val="0"/>
              <w:autoSpaceDN w:val="0"/>
              <w:adjustRightInd w:val="0"/>
              <w:ind w:left="23"/>
              <w:contextualSpacing/>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t>-осуществлять метрологическую поверку изделий;</w:t>
            </w:r>
          </w:p>
          <w:p w14:paraId="7B088D04" w14:textId="77777777" w:rsidR="00CB7786" w:rsidRPr="00CB7786" w:rsidRDefault="00CB7786" w:rsidP="00CB7786">
            <w:pPr>
              <w:widowControl w:val="0"/>
              <w:autoSpaceDE w:val="0"/>
              <w:autoSpaceDN w:val="0"/>
              <w:adjustRightInd w:val="0"/>
              <w:ind w:left="23"/>
              <w:contextualSpacing/>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t>- использовать в профессиональной деятельности документацию систем качества;</w:t>
            </w:r>
          </w:p>
          <w:p w14:paraId="1216D5CE" w14:textId="77777777" w:rsidR="00CB7786" w:rsidRPr="00CB7786" w:rsidRDefault="00CB7786" w:rsidP="00CB7786">
            <w:pPr>
              <w:widowControl w:val="0"/>
              <w:autoSpaceDE w:val="0"/>
              <w:autoSpaceDN w:val="0"/>
              <w:adjustRightInd w:val="0"/>
              <w:ind w:left="23"/>
              <w:contextualSpacing/>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lastRenderedPageBreak/>
              <w:t>- оформлять технологическую и техническую документацию в</w:t>
            </w:r>
          </w:p>
          <w:p w14:paraId="11150359" w14:textId="77777777" w:rsidR="00CB7786" w:rsidRPr="00CB7786" w:rsidRDefault="00CB7786" w:rsidP="00CB7786">
            <w:pPr>
              <w:widowControl w:val="0"/>
              <w:autoSpaceDE w:val="0"/>
              <w:autoSpaceDN w:val="0"/>
              <w:adjustRightInd w:val="0"/>
              <w:ind w:left="23"/>
              <w:contextualSpacing/>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t>соответствии с действующей нормативной базой;</w:t>
            </w:r>
          </w:p>
          <w:p w14:paraId="6E2E3A0E" w14:textId="77777777" w:rsidR="00CB7786" w:rsidRPr="00CB7786" w:rsidRDefault="00CB7786" w:rsidP="00CB7786">
            <w:pPr>
              <w:widowControl w:val="0"/>
              <w:autoSpaceDE w:val="0"/>
              <w:autoSpaceDN w:val="0"/>
              <w:adjustRightInd w:val="0"/>
              <w:ind w:left="23"/>
              <w:contextualSpacing/>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t>- приводить несистемные величины измерений в соответствие с</w:t>
            </w:r>
          </w:p>
          <w:p w14:paraId="7E762B49" w14:textId="77777777" w:rsidR="00CB7786" w:rsidRPr="00CB7786" w:rsidRDefault="00CB7786" w:rsidP="00CB7786">
            <w:pPr>
              <w:widowControl w:val="0"/>
              <w:autoSpaceDE w:val="0"/>
              <w:autoSpaceDN w:val="0"/>
              <w:adjustRightInd w:val="0"/>
              <w:ind w:left="23"/>
              <w:contextualSpacing/>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t>действующими стандартами и международной системой единиц СИ;</w:t>
            </w:r>
          </w:p>
          <w:p w14:paraId="166787A2" w14:textId="77777777" w:rsidR="00CB7786" w:rsidRPr="00CB7786" w:rsidRDefault="00CB7786" w:rsidP="00CB7786">
            <w:pPr>
              <w:widowControl w:val="0"/>
              <w:autoSpaceDE w:val="0"/>
              <w:autoSpaceDN w:val="0"/>
              <w:adjustRightInd w:val="0"/>
              <w:ind w:left="23"/>
              <w:contextualSpacing/>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t>- применять требования нормативных документов к основным видам продукции (услуг) и процессов;</w:t>
            </w:r>
          </w:p>
          <w:p w14:paraId="1CCB0BEC" w14:textId="77777777" w:rsidR="00CB7786" w:rsidRPr="00CB7786" w:rsidRDefault="00CB7786" w:rsidP="00CB7786">
            <w:pPr>
              <w:widowControl w:val="0"/>
              <w:autoSpaceDE w:val="0"/>
              <w:autoSpaceDN w:val="0"/>
              <w:adjustRightInd w:val="0"/>
              <w:ind w:left="23"/>
              <w:contextualSpacing/>
              <w:rPr>
                <w:rFonts w:ascii="Times New Roman" w:eastAsia="Times New Roman" w:hAnsi="Times New Roman" w:cs="Times New Roman"/>
                <w:sz w:val="24"/>
                <w:szCs w:val="24"/>
                <w:lang w:eastAsia="ru-RU"/>
              </w:rPr>
            </w:pPr>
          </w:p>
        </w:tc>
        <w:tc>
          <w:tcPr>
            <w:tcW w:w="2600" w:type="dxa"/>
          </w:tcPr>
          <w:p w14:paraId="34952DCF" w14:textId="77777777" w:rsidR="00CB7786" w:rsidRPr="00CB7786" w:rsidRDefault="00CB7786" w:rsidP="00CB7786">
            <w:pPr>
              <w:autoSpaceDE w:val="0"/>
              <w:autoSpaceDN w:val="0"/>
              <w:adjustRightInd w:val="0"/>
              <w:ind w:left="23"/>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lastRenderedPageBreak/>
              <w:t>-использования действующей нормативно-техническую документации по специальности;</w:t>
            </w:r>
          </w:p>
          <w:p w14:paraId="5A0B2634" w14:textId="77777777" w:rsidR="00CB7786" w:rsidRPr="00CB7786" w:rsidRDefault="00CB7786" w:rsidP="00CB7786">
            <w:pPr>
              <w:autoSpaceDE w:val="0"/>
              <w:autoSpaceDN w:val="0"/>
              <w:adjustRightInd w:val="0"/>
              <w:ind w:left="23"/>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-проведения технического контроля при эксплуатации электрического и электромеханического оборудования;</w:t>
            </w:r>
          </w:p>
          <w:p w14:paraId="78C58815" w14:textId="77777777" w:rsidR="00CB7786" w:rsidRPr="00CB7786" w:rsidRDefault="00CB7786" w:rsidP="00CB7786">
            <w:pPr>
              <w:autoSpaceDE w:val="0"/>
              <w:autoSpaceDN w:val="0"/>
              <w:adjustRightInd w:val="0"/>
              <w:ind w:left="23"/>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lastRenderedPageBreak/>
              <w:t>- метрологической  поверки изделий;</w:t>
            </w:r>
          </w:p>
          <w:p w14:paraId="4D027CBF" w14:textId="77777777" w:rsidR="00CB7786" w:rsidRPr="00CB7786" w:rsidRDefault="00CB7786" w:rsidP="00CB7786">
            <w:pPr>
              <w:autoSpaceDE w:val="0"/>
              <w:autoSpaceDN w:val="0"/>
              <w:adjustRightInd w:val="0"/>
              <w:ind w:left="23"/>
              <w:rPr>
                <w:rFonts w:ascii="Times New Roman" w:eastAsia="Times New Roman" w:hAnsi="Times New Roman" w:cs="Times New Roman"/>
                <w:color w:val="000000"/>
                <w:sz w:val="24"/>
                <w:szCs w:val="24"/>
                <w:lang w:eastAsia="ru-RU"/>
              </w:rPr>
            </w:pPr>
          </w:p>
        </w:tc>
      </w:tr>
      <w:tr w:rsidR="00CB7786" w:rsidRPr="00CB7786" w14:paraId="1CFAB26D" w14:textId="77777777" w:rsidTr="00AD5821">
        <w:tc>
          <w:tcPr>
            <w:tcW w:w="2570" w:type="dxa"/>
          </w:tcPr>
          <w:p w14:paraId="73C3BAE9"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lastRenderedPageBreak/>
              <w:t>ПК.4.1 Организовывать  и  выполнять  работы  по  эксплуатации, обслуживанию и ремонту электрического оборудования</w:t>
            </w:r>
          </w:p>
        </w:tc>
        <w:tc>
          <w:tcPr>
            <w:tcW w:w="2630" w:type="dxa"/>
          </w:tcPr>
          <w:p w14:paraId="36E66492" w14:textId="77777777" w:rsidR="00CB7786" w:rsidRPr="00CB7786" w:rsidRDefault="00CB7786" w:rsidP="00CB7786">
            <w:pPr>
              <w:ind w:left="23"/>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t>действующую нормативно-техническую документацию по специальности;</w:t>
            </w:r>
          </w:p>
          <w:p w14:paraId="3FAD0C7B" w14:textId="77777777" w:rsidR="00CB7786" w:rsidRPr="00CB7786" w:rsidRDefault="00CB7786" w:rsidP="00CB7786">
            <w:pPr>
              <w:ind w:left="23"/>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t xml:space="preserve">-порядок  проведения                стандартных и сертифицированных испытаний; </w:t>
            </w:r>
          </w:p>
          <w:p w14:paraId="6CC4A38C" w14:textId="77777777" w:rsidR="00CB7786" w:rsidRPr="00CB7786" w:rsidRDefault="00CB7786" w:rsidP="00CB7786">
            <w:pPr>
              <w:ind w:left="23"/>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t>-  задачи стандартизации, ее экономическую эффективность;</w:t>
            </w:r>
          </w:p>
          <w:p w14:paraId="4EC31C08" w14:textId="77777777" w:rsidR="00CB7786" w:rsidRPr="00CB7786" w:rsidRDefault="00CB7786" w:rsidP="00CB7786">
            <w:pPr>
              <w:ind w:left="23"/>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t>- основные положения систем (комплексов) общетехнических и организационно-методических стандартов;</w:t>
            </w:r>
          </w:p>
          <w:p w14:paraId="2E174795" w14:textId="77777777" w:rsidR="00CB7786" w:rsidRPr="00CB7786" w:rsidRDefault="00CB7786" w:rsidP="00CB7786">
            <w:pPr>
              <w:ind w:left="23"/>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t>- основные понятия и определения метрологии, стандартизации,  сертификации и документации систем качества;</w:t>
            </w:r>
          </w:p>
          <w:p w14:paraId="4E21EF74" w14:textId="77777777" w:rsidR="00CB7786" w:rsidRPr="00CB7786" w:rsidRDefault="00CB7786" w:rsidP="00CB7786">
            <w:pPr>
              <w:ind w:left="23"/>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t xml:space="preserve">- терминологию и единицы измерения </w:t>
            </w:r>
            <w:r w:rsidRPr="00CB7786">
              <w:rPr>
                <w:rFonts w:ascii="Times New Roman" w:eastAsia="Times New Roman" w:hAnsi="Times New Roman" w:cs="Times New Roman"/>
                <w:sz w:val="24"/>
                <w:szCs w:val="24"/>
                <w:lang w:eastAsia="ru-RU"/>
              </w:rPr>
              <w:lastRenderedPageBreak/>
              <w:t>величин в соответствии с действующими стандартами и международной системой единиц СИ;</w:t>
            </w:r>
          </w:p>
          <w:p w14:paraId="06EC0432" w14:textId="77777777" w:rsidR="00CB7786" w:rsidRPr="00CB7786" w:rsidRDefault="00CB7786" w:rsidP="00CB7786">
            <w:pPr>
              <w:ind w:left="23"/>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t>- формы подтверждения качества;</w:t>
            </w:r>
          </w:p>
        </w:tc>
        <w:tc>
          <w:tcPr>
            <w:tcW w:w="2621" w:type="dxa"/>
          </w:tcPr>
          <w:p w14:paraId="2769977B" w14:textId="77777777" w:rsidR="00CB7786" w:rsidRPr="00CB7786" w:rsidRDefault="00CB7786" w:rsidP="00CB7786">
            <w:pPr>
              <w:autoSpaceDE w:val="0"/>
              <w:autoSpaceDN w:val="0"/>
              <w:adjustRightInd w:val="0"/>
              <w:ind w:left="23"/>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lastRenderedPageBreak/>
              <w:t>-осуществлять технический контроль при эксплуатации электрического и электромеханического оборудования;</w:t>
            </w:r>
          </w:p>
          <w:p w14:paraId="18E50EB2" w14:textId="77777777" w:rsidR="00CB7786" w:rsidRPr="00CB7786" w:rsidRDefault="00CB7786" w:rsidP="00CB7786">
            <w:pPr>
              <w:autoSpaceDE w:val="0"/>
              <w:autoSpaceDN w:val="0"/>
              <w:adjustRightInd w:val="0"/>
              <w:ind w:left="23"/>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-осуществлять метрологическую поверку изделий;</w:t>
            </w:r>
          </w:p>
          <w:p w14:paraId="2671814E" w14:textId="77777777" w:rsidR="00CB7786" w:rsidRPr="00CB7786" w:rsidRDefault="00CB7786" w:rsidP="00CB7786">
            <w:pPr>
              <w:autoSpaceDE w:val="0"/>
              <w:autoSpaceDN w:val="0"/>
              <w:adjustRightInd w:val="0"/>
              <w:ind w:left="23"/>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использовать в профессиональной деятельности документацию систем качества;</w:t>
            </w:r>
          </w:p>
          <w:p w14:paraId="6B7A617A" w14:textId="77777777" w:rsidR="00CB7786" w:rsidRPr="00CB7786" w:rsidRDefault="00CB7786" w:rsidP="00CB7786">
            <w:pPr>
              <w:autoSpaceDE w:val="0"/>
              <w:autoSpaceDN w:val="0"/>
              <w:adjustRightInd w:val="0"/>
              <w:ind w:left="23"/>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оформлять технологическую и техническую документацию в</w:t>
            </w:r>
          </w:p>
          <w:p w14:paraId="50FA84D9" w14:textId="77777777" w:rsidR="00CB7786" w:rsidRPr="00CB7786" w:rsidRDefault="00CB7786" w:rsidP="00CB7786">
            <w:pPr>
              <w:autoSpaceDE w:val="0"/>
              <w:autoSpaceDN w:val="0"/>
              <w:adjustRightInd w:val="0"/>
              <w:ind w:left="23"/>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соответствии с действующей нормативной базой;</w:t>
            </w:r>
          </w:p>
          <w:p w14:paraId="35C758AB" w14:textId="77777777" w:rsidR="00CB7786" w:rsidRPr="00CB7786" w:rsidRDefault="00CB7786" w:rsidP="00CB7786">
            <w:pPr>
              <w:autoSpaceDE w:val="0"/>
              <w:autoSpaceDN w:val="0"/>
              <w:adjustRightInd w:val="0"/>
              <w:ind w:left="23"/>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приводить несистемные величины измерений в соответствие с</w:t>
            </w:r>
          </w:p>
          <w:p w14:paraId="3BA157D0" w14:textId="77777777" w:rsidR="00CB7786" w:rsidRPr="00CB7786" w:rsidRDefault="00CB7786" w:rsidP="00CB7786">
            <w:pPr>
              <w:autoSpaceDE w:val="0"/>
              <w:autoSpaceDN w:val="0"/>
              <w:adjustRightInd w:val="0"/>
              <w:ind w:left="23"/>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xml:space="preserve">действующими стандартами и </w:t>
            </w:r>
            <w:r w:rsidRPr="00CB7786">
              <w:rPr>
                <w:rFonts w:ascii="Times New Roman" w:eastAsia="Times New Roman" w:hAnsi="Times New Roman" w:cs="Times New Roman"/>
                <w:color w:val="000000"/>
                <w:sz w:val="24"/>
                <w:szCs w:val="24"/>
                <w:lang w:eastAsia="ru-RU"/>
              </w:rPr>
              <w:lastRenderedPageBreak/>
              <w:t>международной системой единиц СИ;</w:t>
            </w:r>
          </w:p>
          <w:p w14:paraId="37B2892D" w14:textId="77777777" w:rsidR="00CB7786" w:rsidRPr="00CB7786" w:rsidRDefault="00CB7786" w:rsidP="00CB7786">
            <w:pPr>
              <w:autoSpaceDE w:val="0"/>
              <w:autoSpaceDN w:val="0"/>
              <w:adjustRightInd w:val="0"/>
              <w:ind w:left="23"/>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применять требования нормативных документов к основным видам продукции (услуг) и процессов;</w:t>
            </w:r>
          </w:p>
          <w:p w14:paraId="5745492E" w14:textId="77777777" w:rsidR="00CB7786" w:rsidRPr="00CB7786" w:rsidRDefault="00CB7786" w:rsidP="00CB7786">
            <w:pPr>
              <w:autoSpaceDE w:val="0"/>
              <w:autoSpaceDN w:val="0"/>
              <w:adjustRightInd w:val="0"/>
              <w:ind w:left="23"/>
              <w:rPr>
                <w:rFonts w:ascii="Times New Roman" w:eastAsia="Times New Roman" w:hAnsi="Times New Roman" w:cs="Times New Roman"/>
                <w:color w:val="000000"/>
                <w:sz w:val="24"/>
                <w:szCs w:val="24"/>
                <w:lang w:eastAsia="ru-RU"/>
              </w:rPr>
            </w:pPr>
          </w:p>
        </w:tc>
        <w:tc>
          <w:tcPr>
            <w:tcW w:w="2600" w:type="dxa"/>
          </w:tcPr>
          <w:p w14:paraId="18154EA4" w14:textId="77777777" w:rsidR="00CB7786" w:rsidRPr="00CB7786" w:rsidRDefault="00CB7786" w:rsidP="00CB7786">
            <w:pPr>
              <w:autoSpaceDE w:val="0"/>
              <w:autoSpaceDN w:val="0"/>
              <w:adjustRightInd w:val="0"/>
              <w:ind w:left="23"/>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lastRenderedPageBreak/>
              <w:t>-использования действующей нормативно-техническую документации по специальности;</w:t>
            </w:r>
          </w:p>
          <w:p w14:paraId="0476B6C2" w14:textId="77777777" w:rsidR="00CB7786" w:rsidRPr="00CB7786" w:rsidRDefault="00CB7786" w:rsidP="00CB7786">
            <w:pPr>
              <w:autoSpaceDE w:val="0"/>
              <w:autoSpaceDN w:val="0"/>
              <w:adjustRightInd w:val="0"/>
              <w:ind w:left="23"/>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-проведения технического контроля при эксплуатации электрического и электромеханического оборудования;</w:t>
            </w:r>
          </w:p>
          <w:p w14:paraId="594DE766" w14:textId="77777777" w:rsidR="00CB7786" w:rsidRPr="00CB7786" w:rsidRDefault="00CB7786" w:rsidP="00CB7786">
            <w:pPr>
              <w:autoSpaceDE w:val="0"/>
              <w:autoSpaceDN w:val="0"/>
              <w:adjustRightInd w:val="0"/>
              <w:ind w:left="23"/>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метрологической  поверки изделий;</w:t>
            </w:r>
          </w:p>
          <w:p w14:paraId="1CB3135E" w14:textId="77777777" w:rsidR="00CB7786" w:rsidRPr="00CB7786" w:rsidRDefault="00CB7786" w:rsidP="00CB7786">
            <w:pPr>
              <w:autoSpaceDE w:val="0"/>
              <w:autoSpaceDN w:val="0"/>
              <w:adjustRightInd w:val="0"/>
              <w:ind w:left="23"/>
              <w:rPr>
                <w:rFonts w:ascii="Times New Roman" w:eastAsia="Times New Roman" w:hAnsi="Times New Roman" w:cs="Times New Roman"/>
                <w:color w:val="000000"/>
                <w:sz w:val="24"/>
                <w:szCs w:val="24"/>
                <w:lang w:eastAsia="ru-RU"/>
              </w:rPr>
            </w:pPr>
          </w:p>
        </w:tc>
      </w:tr>
      <w:tr w:rsidR="00CB7786" w:rsidRPr="00CB7786" w14:paraId="0896D32A" w14:textId="77777777" w:rsidTr="00AD5821">
        <w:tc>
          <w:tcPr>
            <w:tcW w:w="2570" w:type="dxa"/>
          </w:tcPr>
          <w:p w14:paraId="589BB8B1"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lastRenderedPageBreak/>
              <w:t>ПК.4.2 Осуществлять  диагностику  и  контроль  технического  состояния электрического оборудования</w:t>
            </w:r>
          </w:p>
        </w:tc>
        <w:tc>
          <w:tcPr>
            <w:tcW w:w="2630" w:type="dxa"/>
          </w:tcPr>
          <w:p w14:paraId="690947DF"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действующую нормативно-техническую документацию по специальности;</w:t>
            </w:r>
          </w:p>
          <w:p w14:paraId="24173398"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xml:space="preserve">-порядок  проведения                стандартных и сертифицированных испытаний; </w:t>
            </w:r>
          </w:p>
          <w:p w14:paraId="2923122E"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задачи стандартизации, ее экономическую эффективность;</w:t>
            </w:r>
          </w:p>
          <w:p w14:paraId="417D3EE2"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основные положения систем (комплексов) общетехнических и организационно-методических стандартов;</w:t>
            </w:r>
          </w:p>
          <w:p w14:paraId="7CE24B93"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основные понятия и определения метрологии, стандартизации,  сертификации и документации систем качества;</w:t>
            </w:r>
          </w:p>
          <w:p w14:paraId="107A40B0"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терминологию и единицы измерения величин в соответствии с действующими стандартами и международной системой единиц СИ;</w:t>
            </w:r>
          </w:p>
          <w:p w14:paraId="3D106433"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формы подтверждения качества;</w:t>
            </w:r>
          </w:p>
        </w:tc>
        <w:tc>
          <w:tcPr>
            <w:tcW w:w="2621" w:type="dxa"/>
          </w:tcPr>
          <w:p w14:paraId="38E0BE36"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-осуществлять технический контроль при эксплуатации электрического и электромеханического оборудования;</w:t>
            </w:r>
          </w:p>
          <w:p w14:paraId="20EDF49C"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-осуществлять метрологическую поверку изделий;</w:t>
            </w:r>
          </w:p>
          <w:p w14:paraId="63CDDA17"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использовать в профессиональной деятельности документацию систем качества;</w:t>
            </w:r>
          </w:p>
          <w:p w14:paraId="6B3480E4"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оформлять технологическую и техническую документацию в</w:t>
            </w:r>
          </w:p>
          <w:p w14:paraId="5841912E"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соответствии с действующей нормативной базой;</w:t>
            </w:r>
          </w:p>
          <w:p w14:paraId="666B7058"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приводить несистемные величины измерений в соответствие с</w:t>
            </w:r>
          </w:p>
          <w:p w14:paraId="42C1C99E"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действующими стандартами и международной системой единиц СИ;</w:t>
            </w:r>
          </w:p>
          <w:p w14:paraId="1F609096"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применять требования нормативных документов к основным видам продукции (услуг) и процессов;</w:t>
            </w:r>
          </w:p>
          <w:p w14:paraId="56978A54"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p>
        </w:tc>
        <w:tc>
          <w:tcPr>
            <w:tcW w:w="2600" w:type="dxa"/>
          </w:tcPr>
          <w:p w14:paraId="0EA2AF6E"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-использования действующей нормативно-техническую документации по специальности;</w:t>
            </w:r>
          </w:p>
          <w:p w14:paraId="1230CC8E"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-проведения технического контроля при эксплуатации электрического и электромеханического оборудования;</w:t>
            </w:r>
          </w:p>
          <w:p w14:paraId="752422E6"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метрологической  поверки изделий;</w:t>
            </w:r>
          </w:p>
          <w:p w14:paraId="065BBE0E"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p>
        </w:tc>
      </w:tr>
      <w:tr w:rsidR="00CB7786" w:rsidRPr="00CB7786" w14:paraId="544271BD" w14:textId="77777777" w:rsidTr="00AD5821">
        <w:tc>
          <w:tcPr>
            <w:tcW w:w="2570" w:type="dxa"/>
          </w:tcPr>
          <w:p w14:paraId="1D2FAEF4"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xml:space="preserve">ПК.4.3 Прогнозировать  отказы,  определять  ресурсы,  </w:t>
            </w:r>
            <w:r w:rsidRPr="00CB7786">
              <w:rPr>
                <w:rFonts w:ascii="Times New Roman" w:eastAsia="Times New Roman" w:hAnsi="Times New Roman" w:cs="Times New Roman"/>
                <w:color w:val="000000"/>
                <w:sz w:val="24"/>
                <w:szCs w:val="24"/>
                <w:lang w:eastAsia="ru-RU"/>
              </w:rPr>
              <w:lastRenderedPageBreak/>
              <w:t>обнаруживать дефекты электрического оборудования</w:t>
            </w:r>
          </w:p>
        </w:tc>
        <w:tc>
          <w:tcPr>
            <w:tcW w:w="2630" w:type="dxa"/>
          </w:tcPr>
          <w:p w14:paraId="49577F10"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lastRenderedPageBreak/>
              <w:t xml:space="preserve">действующую нормативно-техническую </w:t>
            </w:r>
            <w:r w:rsidRPr="00CB7786">
              <w:rPr>
                <w:rFonts w:ascii="Times New Roman" w:eastAsia="Times New Roman" w:hAnsi="Times New Roman" w:cs="Times New Roman"/>
                <w:color w:val="000000"/>
                <w:sz w:val="24"/>
                <w:szCs w:val="24"/>
                <w:lang w:eastAsia="ru-RU"/>
              </w:rPr>
              <w:lastRenderedPageBreak/>
              <w:t>документацию по специальности;</w:t>
            </w:r>
          </w:p>
          <w:p w14:paraId="3CB25A09"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xml:space="preserve">-порядок  проведения                стандартных и сертифицированных испытаний; </w:t>
            </w:r>
          </w:p>
          <w:p w14:paraId="2134E137"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задачи стандартизации, ее экономическую эффективность;</w:t>
            </w:r>
          </w:p>
          <w:p w14:paraId="04B0BB93"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основные положения систем (комплексов) общетехнических и организационно-методических стандартов;</w:t>
            </w:r>
          </w:p>
          <w:p w14:paraId="0B18998C"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основные понятия и определения метрологии, стандартизации,  сертификации и документации систем качества;</w:t>
            </w:r>
          </w:p>
          <w:p w14:paraId="49C74A9A"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терминологию и единицы измерения величин в соответствии с действующими стандартами и международной системой единиц СИ;</w:t>
            </w:r>
          </w:p>
          <w:p w14:paraId="7D85DF5E"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формы подтверждения качества;</w:t>
            </w:r>
          </w:p>
        </w:tc>
        <w:tc>
          <w:tcPr>
            <w:tcW w:w="2621" w:type="dxa"/>
          </w:tcPr>
          <w:p w14:paraId="13D708CB"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p>
        </w:tc>
        <w:tc>
          <w:tcPr>
            <w:tcW w:w="2600" w:type="dxa"/>
          </w:tcPr>
          <w:p w14:paraId="3B792019"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xml:space="preserve">-использования действующей нормативно-техническую </w:t>
            </w:r>
            <w:r w:rsidRPr="00CB7786">
              <w:rPr>
                <w:rFonts w:ascii="Times New Roman" w:eastAsia="Times New Roman" w:hAnsi="Times New Roman" w:cs="Times New Roman"/>
                <w:color w:val="000000"/>
                <w:sz w:val="24"/>
                <w:szCs w:val="24"/>
                <w:lang w:eastAsia="ru-RU"/>
              </w:rPr>
              <w:lastRenderedPageBreak/>
              <w:t>документации по специальности;</w:t>
            </w:r>
          </w:p>
          <w:p w14:paraId="30D13C72"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-проведения технического контроля при эксплуатации электрического и электромеханического оборудования;</w:t>
            </w:r>
          </w:p>
          <w:p w14:paraId="6608A153" w14:textId="77777777" w:rsidR="00CB7786" w:rsidRPr="00CB7786" w:rsidRDefault="00CB7786" w:rsidP="00CB7786">
            <w:pPr>
              <w:autoSpaceDE w:val="0"/>
              <w:autoSpaceDN w:val="0"/>
              <w:adjustRightInd w:val="0"/>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 метрологической  поверки изделий;</w:t>
            </w:r>
          </w:p>
          <w:p w14:paraId="7421EB07" w14:textId="77777777" w:rsidR="00CB7786" w:rsidRPr="00CB7786" w:rsidRDefault="00CB7786" w:rsidP="00CB7786">
            <w:pPr>
              <w:ind w:left="294" w:hanging="142"/>
              <w:rPr>
                <w:rFonts w:ascii="Times New Roman" w:eastAsia="Times New Roman" w:hAnsi="Times New Roman" w:cs="Times New Roman"/>
                <w:b/>
                <w:sz w:val="24"/>
                <w:szCs w:val="24"/>
                <w:lang w:eastAsia="ru-RU"/>
              </w:rPr>
            </w:pPr>
          </w:p>
        </w:tc>
      </w:tr>
    </w:tbl>
    <w:p w14:paraId="141245CA" w14:textId="77777777" w:rsidR="00CB7786" w:rsidRPr="00CB7786" w:rsidRDefault="00CB7786" w:rsidP="00CB7786">
      <w:pPr>
        <w:spacing w:after="120"/>
        <w:ind w:left="720"/>
        <w:contextualSpacing/>
        <w:rPr>
          <w:rFonts w:ascii="Times New Roman" w:eastAsia="Calibri" w:hAnsi="Times New Roman" w:cs="Times New Roman"/>
          <w:b/>
        </w:rPr>
      </w:pPr>
      <w:r w:rsidRPr="00CB7786">
        <w:rPr>
          <w:rFonts w:ascii="Times New Roman" w:eastAsia="Calibri" w:hAnsi="Times New Roman" w:cs="Times New Roman"/>
          <w:b/>
        </w:rPr>
        <w:lastRenderedPageBreak/>
        <w:t>1.3 Обоснование часов вариативной части ОПОП-П</w:t>
      </w:r>
    </w:p>
    <w:p w14:paraId="1C0C1FF7" w14:textId="77777777" w:rsidR="00CB7786" w:rsidRPr="00CB7786" w:rsidRDefault="00CB7786" w:rsidP="00CB7786">
      <w:pPr>
        <w:spacing w:after="120"/>
        <w:ind w:left="720"/>
        <w:contextualSpacing/>
        <w:rPr>
          <w:rFonts w:ascii="Times New Roman" w:eastAsia="Calibri" w:hAnsi="Times New Roman" w:cs="Times New Roman"/>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0"/>
        <w:gridCol w:w="3205"/>
        <w:gridCol w:w="1803"/>
        <w:gridCol w:w="1480"/>
        <w:gridCol w:w="2381"/>
      </w:tblGrid>
      <w:tr w:rsidR="00CB7786" w:rsidRPr="00CB7786" w14:paraId="637E962F" w14:textId="77777777" w:rsidTr="00AD5821">
        <w:tc>
          <w:tcPr>
            <w:tcW w:w="770" w:type="dxa"/>
          </w:tcPr>
          <w:p w14:paraId="18330872" w14:textId="77777777" w:rsidR="00CB7786" w:rsidRPr="00CB7786" w:rsidRDefault="00CB7786" w:rsidP="00CB7786">
            <w:pPr>
              <w:spacing w:after="120"/>
              <w:contextualSpacing/>
              <w:rPr>
                <w:rFonts w:ascii="Times New Roman" w:eastAsia="Calibri" w:hAnsi="Times New Roman" w:cs="Times New Roman"/>
                <w:b/>
              </w:rPr>
            </w:pPr>
            <w:r w:rsidRPr="00CB7786">
              <w:rPr>
                <w:rFonts w:ascii="Times New Roman" w:eastAsia="Calibri" w:hAnsi="Times New Roman" w:cs="Times New Roman"/>
                <w:b/>
              </w:rPr>
              <w:t>№№ п/п</w:t>
            </w:r>
          </w:p>
        </w:tc>
        <w:tc>
          <w:tcPr>
            <w:tcW w:w="3205" w:type="dxa"/>
          </w:tcPr>
          <w:p w14:paraId="78D7BC5A" w14:textId="77777777" w:rsidR="00CB7786" w:rsidRPr="00CB7786" w:rsidRDefault="00CB7786" w:rsidP="00CB7786">
            <w:pPr>
              <w:spacing w:after="120"/>
              <w:contextualSpacing/>
              <w:rPr>
                <w:rFonts w:ascii="Times New Roman" w:eastAsia="Calibri" w:hAnsi="Times New Roman" w:cs="Times New Roman"/>
                <w:b/>
              </w:rPr>
            </w:pPr>
            <w:r w:rsidRPr="00CB7786">
              <w:rPr>
                <w:rFonts w:ascii="Times New Roman" w:eastAsia="Calibri" w:hAnsi="Times New Roman" w:cs="Times New Roman"/>
                <w:b/>
              </w:rPr>
              <w:t>Дополнительные знания, умения</w:t>
            </w:r>
          </w:p>
        </w:tc>
        <w:tc>
          <w:tcPr>
            <w:tcW w:w="1803" w:type="dxa"/>
          </w:tcPr>
          <w:p w14:paraId="0761B8B8" w14:textId="77777777" w:rsidR="00CB7786" w:rsidRPr="00CB7786" w:rsidRDefault="00CB7786" w:rsidP="00CB7786">
            <w:pPr>
              <w:spacing w:after="120"/>
              <w:contextualSpacing/>
              <w:rPr>
                <w:rFonts w:ascii="Times New Roman" w:eastAsia="Calibri" w:hAnsi="Times New Roman" w:cs="Times New Roman"/>
                <w:b/>
              </w:rPr>
            </w:pPr>
            <w:r w:rsidRPr="00CB7786">
              <w:rPr>
                <w:rFonts w:ascii="Times New Roman" w:eastAsia="Calibri" w:hAnsi="Times New Roman" w:cs="Times New Roman"/>
                <w:b/>
              </w:rPr>
              <w:t>№, наименование темы</w:t>
            </w:r>
          </w:p>
        </w:tc>
        <w:tc>
          <w:tcPr>
            <w:tcW w:w="1480" w:type="dxa"/>
          </w:tcPr>
          <w:p w14:paraId="4AF80D3C" w14:textId="77777777" w:rsidR="00CB7786" w:rsidRPr="00CB7786" w:rsidRDefault="00CB7786" w:rsidP="00CB7786">
            <w:pPr>
              <w:spacing w:after="120"/>
              <w:contextualSpacing/>
              <w:rPr>
                <w:rFonts w:ascii="Times New Roman" w:eastAsia="Calibri" w:hAnsi="Times New Roman" w:cs="Times New Roman"/>
                <w:b/>
              </w:rPr>
            </w:pPr>
            <w:r w:rsidRPr="00CB7786">
              <w:rPr>
                <w:rFonts w:ascii="Times New Roman" w:eastAsia="Calibri" w:hAnsi="Times New Roman" w:cs="Times New Roman"/>
                <w:b/>
              </w:rPr>
              <w:t>Объем часов</w:t>
            </w:r>
          </w:p>
        </w:tc>
        <w:tc>
          <w:tcPr>
            <w:tcW w:w="2381" w:type="dxa"/>
          </w:tcPr>
          <w:p w14:paraId="29209EF3" w14:textId="77777777" w:rsidR="00CB7786" w:rsidRPr="00CB7786" w:rsidRDefault="00CB7786" w:rsidP="00CB7786">
            <w:pPr>
              <w:spacing w:after="120"/>
              <w:contextualSpacing/>
              <w:rPr>
                <w:rFonts w:ascii="Times New Roman" w:eastAsia="Calibri" w:hAnsi="Times New Roman" w:cs="Times New Roman"/>
                <w:b/>
              </w:rPr>
            </w:pPr>
            <w:r w:rsidRPr="00CB7786">
              <w:rPr>
                <w:rFonts w:ascii="Times New Roman" w:eastAsia="Calibri" w:hAnsi="Times New Roman" w:cs="Times New Roman"/>
                <w:b/>
              </w:rPr>
              <w:t>Обоснование включения в рабочую программу</w:t>
            </w:r>
          </w:p>
        </w:tc>
      </w:tr>
      <w:tr w:rsidR="00CB7786" w:rsidRPr="00CB7786" w14:paraId="33733BF6" w14:textId="77777777" w:rsidTr="00AD5821">
        <w:trPr>
          <w:trHeight w:val="3271"/>
        </w:trPr>
        <w:tc>
          <w:tcPr>
            <w:tcW w:w="770" w:type="dxa"/>
          </w:tcPr>
          <w:p w14:paraId="0A5474F9" w14:textId="77777777" w:rsidR="00CB7786" w:rsidRPr="00CB7786" w:rsidRDefault="00CB7786" w:rsidP="00CB7786">
            <w:pPr>
              <w:spacing w:after="120"/>
              <w:contextualSpacing/>
              <w:rPr>
                <w:rFonts w:ascii="Times New Roman" w:eastAsia="Calibri" w:hAnsi="Times New Roman" w:cs="Times New Roman"/>
                <w:bCs/>
              </w:rPr>
            </w:pPr>
            <w:r w:rsidRPr="00CB7786">
              <w:rPr>
                <w:rFonts w:ascii="Times New Roman" w:eastAsia="Calibri" w:hAnsi="Times New Roman" w:cs="Times New Roman"/>
                <w:bCs/>
              </w:rPr>
              <w:t>1</w:t>
            </w:r>
          </w:p>
        </w:tc>
        <w:tc>
          <w:tcPr>
            <w:tcW w:w="3205" w:type="dxa"/>
          </w:tcPr>
          <w:p w14:paraId="65183D83" w14:textId="77777777" w:rsidR="00CB7786" w:rsidRPr="00CB7786" w:rsidRDefault="00CB7786" w:rsidP="00CB7786">
            <w:pPr>
              <w:spacing w:after="120"/>
              <w:contextualSpacing/>
              <w:rPr>
                <w:rFonts w:ascii="Times New Roman" w:eastAsia="Calibri" w:hAnsi="Times New Roman" w:cs="Times New Roman"/>
                <w:bCs/>
              </w:rPr>
            </w:pPr>
            <w:r w:rsidRPr="00CB7786">
              <w:rPr>
                <w:rFonts w:ascii="Times New Roman" w:eastAsia="Calibri" w:hAnsi="Times New Roman" w:cs="Times New Roman"/>
              </w:rPr>
              <w:t xml:space="preserve"> применять требования нормативных документов к основным видам продукции (услуг) и процессов.</w:t>
            </w:r>
          </w:p>
        </w:tc>
        <w:tc>
          <w:tcPr>
            <w:tcW w:w="1803" w:type="dxa"/>
          </w:tcPr>
          <w:p w14:paraId="6DFCA83F" w14:textId="77777777" w:rsidR="00CB7786" w:rsidRPr="00CB7786" w:rsidRDefault="00CB7786" w:rsidP="00CB7786">
            <w:pPr>
              <w:spacing w:after="120"/>
              <w:contextualSpacing/>
              <w:rPr>
                <w:rFonts w:ascii="Times New Roman" w:eastAsia="Calibri" w:hAnsi="Times New Roman" w:cs="Times New Roman"/>
                <w:bCs/>
              </w:rPr>
            </w:pPr>
            <w:r w:rsidRPr="00CB7786">
              <w:rPr>
                <w:rFonts w:ascii="Times New Roman" w:eastAsia="Calibri" w:hAnsi="Times New Roman" w:cs="Times New Roman"/>
                <w:bCs/>
              </w:rPr>
              <w:t>Тема 1.3 Межотраслевые комплексы стандартов</w:t>
            </w:r>
          </w:p>
        </w:tc>
        <w:tc>
          <w:tcPr>
            <w:tcW w:w="1480" w:type="dxa"/>
          </w:tcPr>
          <w:p w14:paraId="10CF7B0A" w14:textId="77777777" w:rsidR="00CB7786" w:rsidRPr="00CB7786" w:rsidRDefault="00CB7786" w:rsidP="00CB7786">
            <w:pPr>
              <w:spacing w:after="120"/>
              <w:contextualSpacing/>
              <w:rPr>
                <w:rFonts w:ascii="Times New Roman" w:eastAsia="Calibri" w:hAnsi="Times New Roman" w:cs="Times New Roman"/>
                <w:bCs/>
              </w:rPr>
            </w:pPr>
            <w:r w:rsidRPr="00CB7786">
              <w:rPr>
                <w:rFonts w:ascii="Times New Roman" w:eastAsia="Calibri" w:hAnsi="Times New Roman" w:cs="Times New Roman"/>
                <w:bCs/>
              </w:rPr>
              <w:t>2</w:t>
            </w:r>
          </w:p>
        </w:tc>
        <w:tc>
          <w:tcPr>
            <w:tcW w:w="2381" w:type="dxa"/>
          </w:tcPr>
          <w:p w14:paraId="02AFF5BE" w14:textId="77777777" w:rsidR="00CB7786" w:rsidRPr="00CB7786" w:rsidRDefault="00CB7786" w:rsidP="00CB7786">
            <w:pPr>
              <w:spacing w:after="120"/>
              <w:contextualSpacing/>
              <w:rPr>
                <w:rFonts w:ascii="Times New Roman" w:eastAsia="Calibri" w:hAnsi="Times New Roman" w:cs="Times New Roman"/>
                <w:bCs/>
              </w:rPr>
            </w:pPr>
            <w:r w:rsidRPr="00CB7786">
              <w:rPr>
                <w:rFonts w:ascii="Times New Roman" w:eastAsia="Calibri" w:hAnsi="Times New Roman" w:cs="Times New Roman"/>
                <w:color w:val="181818"/>
                <w:shd w:val="clear" w:color="auto" w:fill="FFFFFF"/>
              </w:rPr>
              <w:t xml:space="preserve">углубление и расширение теоретических знаний. </w:t>
            </w:r>
            <w:r w:rsidRPr="00CB7786">
              <w:rPr>
                <w:rFonts w:ascii="Times New Roman" w:eastAsia="Calibri" w:hAnsi="Times New Roman" w:cs="Times New Roman"/>
              </w:rPr>
              <w:t>Для приобретения навыков по использованию межотраслевых комплексов стандартов.</w:t>
            </w:r>
          </w:p>
        </w:tc>
      </w:tr>
      <w:tr w:rsidR="00CB7786" w:rsidRPr="00CB7786" w14:paraId="46E10358" w14:textId="77777777" w:rsidTr="00AD5821">
        <w:tc>
          <w:tcPr>
            <w:tcW w:w="770" w:type="dxa"/>
          </w:tcPr>
          <w:p w14:paraId="66D02036" w14:textId="77777777" w:rsidR="00CB7786" w:rsidRPr="00CB7786" w:rsidRDefault="00CB7786" w:rsidP="00CB7786">
            <w:pPr>
              <w:spacing w:after="120"/>
              <w:contextualSpacing/>
              <w:rPr>
                <w:rFonts w:ascii="Times New Roman" w:eastAsia="Calibri" w:hAnsi="Times New Roman" w:cs="Times New Roman"/>
                <w:bCs/>
              </w:rPr>
            </w:pPr>
            <w:r w:rsidRPr="00CB7786">
              <w:rPr>
                <w:rFonts w:ascii="Times New Roman" w:eastAsia="Calibri" w:hAnsi="Times New Roman" w:cs="Times New Roman"/>
                <w:bCs/>
              </w:rPr>
              <w:lastRenderedPageBreak/>
              <w:t>2</w:t>
            </w:r>
          </w:p>
        </w:tc>
        <w:tc>
          <w:tcPr>
            <w:tcW w:w="3205" w:type="dxa"/>
          </w:tcPr>
          <w:p w14:paraId="5970B246" w14:textId="77777777" w:rsidR="00CB7786" w:rsidRPr="00CB7786" w:rsidRDefault="00CB7786" w:rsidP="00CB7786">
            <w:pPr>
              <w:spacing w:after="120"/>
              <w:contextualSpacing/>
              <w:rPr>
                <w:rFonts w:ascii="Times New Roman" w:eastAsia="Calibri" w:hAnsi="Times New Roman" w:cs="Times New Roman"/>
                <w:bCs/>
              </w:rPr>
            </w:pPr>
            <w:r w:rsidRPr="00CB7786">
              <w:rPr>
                <w:rFonts w:ascii="Times New Roman" w:eastAsia="Calibri" w:hAnsi="Times New Roman" w:cs="Times New Roman"/>
                <w:bCs/>
              </w:rPr>
              <w:t>применять требования нормативных документов к основным видам продукции (услуг) и процессов.</w:t>
            </w:r>
          </w:p>
        </w:tc>
        <w:tc>
          <w:tcPr>
            <w:tcW w:w="1803" w:type="dxa"/>
          </w:tcPr>
          <w:p w14:paraId="53740E88" w14:textId="77777777" w:rsidR="00CB7786" w:rsidRPr="00CB7786" w:rsidRDefault="00CB7786" w:rsidP="00CB7786">
            <w:pPr>
              <w:spacing w:after="120"/>
              <w:contextualSpacing/>
              <w:rPr>
                <w:rFonts w:ascii="Times New Roman" w:eastAsia="Calibri" w:hAnsi="Times New Roman" w:cs="Times New Roman"/>
                <w:bCs/>
              </w:rPr>
            </w:pPr>
            <w:r w:rsidRPr="00CB7786">
              <w:rPr>
                <w:rFonts w:ascii="Times New Roman" w:eastAsia="Calibri" w:hAnsi="Times New Roman" w:cs="Times New Roman"/>
                <w:bCs/>
              </w:rPr>
              <w:t>Тема 1.4 Международная, региональная и национальная стандартизация</w:t>
            </w:r>
          </w:p>
        </w:tc>
        <w:tc>
          <w:tcPr>
            <w:tcW w:w="1480" w:type="dxa"/>
          </w:tcPr>
          <w:p w14:paraId="265E4ED9" w14:textId="77777777" w:rsidR="00CB7786" w:rsidRPr="00CB7786" w:rsidRDefault="00CB7786" w:rsidP="00CB7786">
            <w:pPr>
              <w:spacing w:after="120"/>
              <w:contextualSpacing/>
              <w:rPr>
                <w:rFonts w:ascii="Times New Roman" w:eastAsia="Calibri" w:hAnsi="Times New Roman" w:cs="Times New Roman"/>
                <w:bCs/>
              </w:rPr>
            </w:pPr>
            <w:r w:rsidRPr="00CB7786">
              <w:rPr>
                <w:rFonts w:ascii="Times New Roman" w:eastAsia="Calibri" w:hAnsi="Times New Roman" w:cs="Times New Roman"/>
                <w:bCs/>
              </w:rPr>
              <w:t>2</w:t>
            </w:r>
          </w:p>
        </w:tc>
        <w:tc>
          <w:tcPr>
            <w:tcW w:w="2381" w:type="dxa"/>
          </w:tcPr>
          <w:p w14:paraId="0B03B3B3" w14:textId="77777777" w:rsidR="00CB7786" w:rsidRPr="00CB7786" w:rsidRDefault="00CB7786" w:rsidP="00CB7786">
            <w:pPr>
              <w:spacing w:after="120"/>
              <w:contextualSpacing/>
              <w:rPr>
                <w:rFonts w:ascii="Times New Roman" w:eastAsia="Calibri" w:hAnsi="Times New Roman" w:cs="Times New Roman"/>
              </w:rPr>
            </w:pPr>
            <w:r w:rsidRPr="00CB7786">
              <w:rPr>
                <w:rFonts w:ascii="Times New Roman" w:eastAsia="Calibri" w:hAnsi="Times New Roman" w:cs="Times New Roman"/>
                <w:color w:val="181818"/>
                <w:shd w:val="clear" w:color="auto" w:fill="FFFFFF"/>
              </w:rPr>
              <w:t>углубление и расширение теоретических знаний.</w:t>
            </w:r>
            <w:r w:rsidRPr="00CB7786">
              <w:rPr>
                <w:rFonts w:ascii="Times New Roman" w:eastAsia="Calibri" w:hAnsi="Times New Roman" w:cs="Times New Roman"/>
              </w:rPr>
              <w:t xml:space="preserve"> </w:t>
            </w:r>
          </w:p>
          <w:p w14:paraId="28119DD7" w14:textId="77777777" w:rsidR="00CB7786" w:rsidRPr="00CB7786" w:rsidRDefault="00CB7786" w:rsidP="00CB7786">
            <w:pPr>
              <w:spacing w:after="120"/>
              <w:contextualSpacing/>
              <w:rPr>
                <w:rFonts w:ascii="Times New Roman" w:eastAsia="Calibri" w:hAnsi="Times New Roman" w:cs="Times New Roman"/>
                <w:color w:val="181818"/>
                <w:shd w:val="clear" w:color="auto" w:fill="FFFFFF"/>
              </w:rPr>
            </w:pPr>
          </w:p>
        </w:tc>
      </w:tr>
      <w:tr w:rsidR="00CB7786" w:rsidRPr="00CB7786" w14:paraId="00712A6E" w14:textId="77777777" w:rsidTr="00AD5821">
        <w:tc>
          <w:tcPr>
            <w:tcW w:w="770" w:type="dxa"/>
          </w:tcPr>
          <w:p w14:paraId="414A1053" w14:textId="77777777" w:rsidR="00CB7786" w:rsidRPr="00CB7786" w:rsidRDefault="00CB7786" w:rsidP="00CB7786">
            <w:pPr>
              <w:spacing w:after="120"/>
              <w:contextualSpacing/>
              <w:rPr>
                <w:rFonts w:ascii="Times New Roman" w:eastAsia="Calibri" w:hAnsi="Times New Roman" w:cs="Times New Roman"/>
                <w:bCs/>
              </w:rPr>
            </w:pPr>
            <w:r w:rsidRPr="00CB7786">
              <w:rPr>
                <w:rFonts w:ascii="Times New Roman" w:eastAsia="Calibri" w:hAnsi="Times New Roman" w:cs="Times New Roman"/>
                <w:bCs/>
              </w:rPr>
              <w:t>3</w:t>
            </w:r>
          </w:p>
        </w:tc>
        <w:tc>
          <w:tcPr>
            <w:tcW w:w="3205" w:type="dxa"/>
          </w:tcPr>
          <w:p w14:paraId="51611352" w14:textId="77777777" w:rsidR="00CB7786" w:rsidRPr="00CB7786" w:rsidRDefault="00CB7786" w:rsidP="00CB7786">
            <w:pPr>
              <w:spacing w:after="120"/>
              <w:contextualSpacing/>
              <w:rPr>
                <w:rFonts w:ascii="Times New Roman" w:eastAsia="Calibri" w:hAnsi="Times New Roman" w:cs="Times New Roman"/>
                <w:bCs/>
              </w:rPr>
            </w:pPr>
            <w:r w:rsidRPr="00CB7786">
              <w:rPr>
                <w:rFonts w:ascii="Times New Roman" w:eastAsia="Calibri" w:hAnsi="Times New Roman" w:cs="Times New Roman"/>
                <w:bCs/>
              </w:rPr>
              <w:t>выполнять технические измерения, необходимые при проведении работ потехническому обслуживанию и ремонту элекирооборудования</w:t>
            </w:r>
          </w:p>
          <w:p w14:paraId="142F2275" w14:textId="77777777" w:rsidR="00CB7786" w:rsidRPr="00CB7786" w:rsidRDefault="00CB7786" w:rsidP="00CB7786">
            <w:pPr>
              <w:spacing w:after="120"/>
              <w:contextualSpacing/>
              <w:rPr>
                <w:rFonts w:ascii="Times New Roman" w:eastAsia="Calibri" w:hAnsi="Times New Roman" w:cs="Times New Roman"/>
                <w:bCs/>
              </w:rPr>
            </w:pPr>
          </w:p>
        </w:tc>
        <w:tc>
          <w:tcPr>
            <w:tcW w:w="1803" w:type="dxa"/>
          </w:tcPr>
          <w:p w14:paraId="6F49AB08" w14:textId="77777777" w:rsidR="00CB7786" w:rsidRPr="00CB7786" w:rsidRDefault="00CB7786" w:rsidP="00CB7786">
            <w:pPr>
              <w:spacing w:after="120"/>
              <w:contextualSpacing/>
              <w:rPr>
                <w:rFonts w:ascii="Times New Roman" w:eastAsia="Calibri" w:hAnsi="Times New Roman" w:cs="Times New Roman"/>
                <w:bCs/>
              </w:rPr>
            </w:pPr>
            <w:r w:rsidRPr="00CB7786">
              <w:rPr>
                <w:rFonts w:ascii="Times New Roman" w:eastAsia="Calibri" w:hAnsi="Times New Roman" w:cs="Times New Roman"/>
                <w:bCs/>
              </w:rPr>
              <w:t>Раздел 2.Основы метрологии и технические измерения</w:t>
            </w:r>
          </w:p>
        </w:tc>
        <w:tc>
          <w:tcPr>
            <w:tcW w:w="1480" w:type="dxa"/>
          </w:tcPr>
          <w:p w14:paraId="78334B83" w14:textId="77777777" w:rsidR="00CB7786" w:rsidRPr="00CB7786" w:rsidRDefault="00CB7786" w:rsidP="00CB7786">
            <w:pPr>
              <w:spacing w:after="120"/>
              <w:contextualSpacing/>
              <w:rPr>
                <w:rFonts w:ascii="Times New Roman" w:eastAsia="Calibri" w:hAnsi="Times New Roman" w:cs="Times New Roman"/>
                <w:bCs/>
              </w:rPr>
            </w:pPr>
            <w:r w:rsidRPr="00CB7786">
              <w:rPr>
                <w:rFonts w:ascii="Times New Roman" w:eastAsia="Calibri" w:hAnsi="Times New Roman" w:cs="Times New Roman"/>
                <w:bCs/>
              </w:rPr>
              <w:t>16</w:t>
            </w:r>
          </w:p>
        </w:tc>
        <w:tc>
          <w:tcPr>
            <w:tcW w:w="2381" w:type="dxa"/>
          </w:tcPr>
          <w:p w14:paraId="62E4D94C" w14:textId="77777777" w:rsidR="00CB7786" w:rsidRPr="00CB7786" w:rsidRDefault="00CB7786" w:rsidP="00CB7786">
            <w:pPr>
              <w:spacing w:after="120"/>
              <w:contextualSpacing/>
              <w:rPr>
                <w:rFonts w:ascii="Times New Roman" w:eastAsia="Calibri" w:hAnsi="Times New Roman" w:cs="Times New Roman"/>
                <w:color w:val="181818"/>
                <w:shd w:val="clear" w:color="auto" w:fill="FFFFFF"/>
              </w:rPr>
            </w:pPr>
            <w:r w:rsidRPr="00CB7786">
              <w:rPr>
                <w:rFonts w:ascii="Times New Roman" w:eastAsia="Calibri" w:hAnsi="Times New Roman" w:cs="Times New Roman"/>
                <w:color w:val="181818"/>
                <w:shd w:val="clear" w:color="auto" w:fill="FFFFFF"/>
              </w:rPr>
              <w:t>углубление и расширение теоретических знаний, формирование умений использовать измерительные приборы</w:t>
            </w:r>
          </w:p>
        </w:tc>
      </w:tr>
    </w:tbl>
    <w:p w14:paraId="10756E11" w14:textId="77777777" w:rsidR="00CB7786" w:rsidRPr="00CB7786" w:rsidRDefault="00CB7786" w:rsidP="00CB7786">
      <w:pPr>
        <w:suppressAutoHyphens/>
        <w:spacing w:after="200" w:line="276" w:lineRule="auto"/>
        <w:rPr>
          <w:rFonts w:ascii="Times New Roman" w:eastAsia="Times New Roman" w:hAnsi="Times New Roman" w:cs="Times New Roman"/>
          <w:b/>
          <w:sz w:val="24"/>
          <w:szCs w:val="24"/>
          <w:lang w:eastAsia="ru-RU"/>
        </w:rPr>
      </w:pPr>
    </w:p>
    <w:p w14:paraId="040C4D2F" w14:textId="77777777" w:rsidR="00CB7786" w:rsidRPr="00CB7786" w:rsidRDefault="00CB7786" w:rsidP="00CB7786">
      <w:pPr>
        <w:suppressAutoHyphens/>
        <w:spacing w:after="200" w:line="276" w:lineRule="auto"/>
        <w:rPr>
          <w:rFonts w:ascii="Times New Roman" w:eastAsia="Times New Roman" w:hAnsi="Times New Roman" w:cs="Times New Roman"/>
          <w:b/>
          <w:sz w:val="24"/>
          <w:szCs w:val="24"/>
          <w:lang w:eastAsia="ru-RU"/>
        </w:rPr>
      </w:pPr>
      <w:r w:rsidRPr="00CB7786">
        <w:rPr>
          <w:rFonts w:ascii="Times New Roman" w:eastAsia="Times New Roman" w:hAnsi="Times New Roman" w:cs="Times New Roman"/>
          <w:b/>
          <w:sz w:val="24"/>
          <w:szCs w:val="24"/>
          <w:lang w:eastAsia="ru-RU"/>
        </w:rPr>
        <w:t>2. СТРУКТУРА И СОДЕРЖАНИЕ УЧЕБНОЙ ДИСЦИПЛИНЫ</w:t>
      </w:r>
    </w:p>
    <w:p w14:paraId="66F9BC3B" w14:textId="77777777" w:rsidR="00CB7786" w:rsidRPr="00CB7786" w:rsidRDefault="00CB7786" w:rsidP="00CB7786">
      <w:pPr>
        <w:suppressAutoHyphens/>
        <w:spacing w:after="200" w:line="276" w:lineRule="auto"/>
        <w:rPr>
          <w:rFonts w:ascii="Times New Roman" w:eastAsia="Times New Roman" w:hAnsi="Times New Roman" w:cs="Times New Roman"/>
          <w:b/>
          <w:sz w:val="24"/>
          <w:szCs w:val="24"/>
          <w:lang w:eastAsia="ru-RU"/>
        </w:rPr>
      </w:pPr>
      <w:r w:rsidRPr="00CB7786">
        <w:rPr>
          <w:rFonts w:ascii="Times New Roman" w:eastAsia="Times New Roman" w:hAnsi="Times New Roman" w:cs="Times New Roman"/>
          <w:b/>
          <w:sz w:val="24"/>
          <w:szCs w:val="24"/>
          <w:lang w:eastAsia="ru-RU"/>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559"/>
        <w:gridCol w:w="1165"/>
        <w:gridCol w:w="2339"/>
      </w:tblGrid>
      <w:tr w:rsidR="00CB7786" w:rsidRPr="00CB7786" w14:paraId="7094AD51" w14:textId="77777777" w:rsidTr="00AD5821">
        <w:trPr>
          <w:trHeight w:val="23"/>
        </w:trPr>
        <w:tc>
          <w:tcPr>
            <w:tcW w:w="3259" w:type="pct"/>
            <w:vAlign w:val="center"/>
          </w:tcPr>
          <w:p w14:paraId="15B715D1" w14:textId="77777777" w:rsidR="00CB7786" w:rsidRPr="00CB7786" w:rsidRDefault="00CB7786" w:rsidP="00CB7786">
            <w:pPr>
              <w:jc w:val="center"/>
              <w:rPr>
                <w:rFonts w:ascii="Times New Roman" w:eastAsia="Calibri" w:hAnsi="Times New Roman" w:cs="Times New Roman"/>
                <w:b/>
                <w:sz w:val="24"/>
              </w:rPr>
            </w:pPr>
            <w:r w:rsidRPr="00CB7786">
              <w:rPr>
                <w:rFonts w:ascii="Times New Roman" w:eastAsia="Calibri" w:hAnsi="Times New Roman" w:cs="Times New Roman"/>
                <w:b/>
                <w:sz w:val="24"/>
              </w:rPr>
              <w:t>Наименование составных частей дисциплины</w:t>
            </w:r>
          </w:p>
        </w:tc>
        <w:tc>
          <w:tcPr>
            <w:tcW w:w="579" w:type="pct"/>
            <w:vAlign w:val="center"/>
          </w:tcPr>
          <w:p w14:paraId="2BCC9DC9" w14:textId="77777777" w:rsidR="00CB7786" w:rsidRPr="00CB7786" w:rsidRDefault="00CB7786" w:rsidP="00CB7786">
            <w:pPr>
              <w:jc w:val="center"/>
              <w:rPr>
                <w:rFonts w:ascii="Times New Roman" w:eastAsia="Calibri" w:hAnsi="Times New Roman" w:cs="Times New Roman"/>
                <w:b/>
                <w:iCs/>
                <w:sz w:val="24"/>
              </w:rPr>
            </w:pPr>
            <w:r w:rsidRPr="00CB7786">
              <w:rPr>
                <w:rFonts w:ascii="Times New Roman" w:eastAsia="Calibri" w:hAnsi="Times New Roman" w:cs="Times New Roman"/>
                <w:b/>
                <w:iCs/>
                <w:sz w:val="24"/>
              </w:rPr>
              <w:t>Объем в часах</w:t>
            </w:r>
          </w:p>
        </w:tc>
        <w:tc>
          <w:tcPr>
            <w:tcW w:w="1162" w:type="pct"/>
          </w:tcPr>
          <w:p w14:paraId="63CDFDF6" w14:textId="77777777" w:rsidR="00CB7786" w:rsidRPr="00CB7786" w:rsidRDefault="00CB7786" w:rsidP="00CB7786">
            <w:pPr>
              <w:jc w:val="center"/>
              <w:rPr>
                <w:rFonts w:ascii="Times New Roman" w:eastAsia="Calibri" w:hAnsi="Times New Roman" w:cs="Times New Roman"/>
                <w:b/>
                <w:iCs/>
                <w:sz w:val="24"/>
              </w:rPr>
            </w:pPr>
            <w:r w:rsidRPr="00CB7786">
              <w:rPr>
                <w:rFonts w:ascii="Times New Roman" w:eastAsia="Calibri" w:hAnsi="Times New Roman" w:cs="Times New Roman"/>
                <w:b/>
                <w:sz w:val="24"/>
              </w:rPr>
              <w:t>В т.ч. в форме практ. подготовки</w:t>
            </w:r>
          </w:p>
        </w:tc>
      </w:tr>
      <w:tr w:rsidR="00CB7786" w:rsidRPr="00CB7786" w14:paraId="657A106E" w14:textId="77777777" w:rsidTr="00AD5821">
        <w:trPr>
          <w:trHeight w:val="23"/>
        </w:trPr>
        <w:tc>
          <w:tcPr>
            <w:tcW w:w="3259" w:type="pct"/>
            <w:vAlign w:val="center"/>
          </w:tcPr>
          <w:p w14:paraId="12C9EC4C" w14:textId="77777777" w:rsidR="00CB7786" w:rsidRPr="00CB7786" w:rsidRDefault="00CB7786" w:rsidP="00CB7786">
            <w:pPr>
              <w:jc w:val="both"/>
              <w:rPr>
                <w:rFonts w:ascii="Times New Roman" w:eastAsia="Calibri" w:hAnsi="Times New Roman" w:cs="Times New Roman"/>
                <w:bCs/>
                <w:sz w:val="24"/>
                <w:szCs w:val="24"/>
              </w:rPr>
            </w:pPr>
            <w:r w:rsidRPr="00CB7786">
              <w:rPr>
                <w:rFonts w:ascii="Times New Roman" w:eastAsia="Calibri" w:hAnsi="Times New Roman" w:cs="Times New Roman"/>
                <w:bCs/>
                <w:sz w:val="24"/>
                <w:szCs w:val="24"/>
              </w:rPr>
              <w:t>Учебные занятия</w:t>
            </w:r>
            <w:r w:rsidRPr="00CB7786">
              <w:rPr>
                <w:rFonts w:ascii="Times New Roman" w:eastAsia="Times New Roman" w:hAnsi="Times New Roman" w:cs="Times New Roman"/>
                <w:bCs/>
                <w:sz w:val="24"/>
                <w:szCs w:val="24"/>
                <w:lang w:eastAsia="ru-RU"/>
              </w:rPr>
              <w:t>, из них:</w:t>
            </w:r>
          </w:p>
        </w:tc>
        <w:tc>
          <w:tcPr>
            <w:tcW w:w="579" w:type="pct"/>
            <w:vAlign w:val="center"/>
          </w:tcPr>
          <w:p w14:paraId="677ADA6D" w14:textId="77777777" w:rsidR="00CB7786" w:rsidRPr="00CB7786" w:rsidRDefault="00CB7786" w:rsidP="00CB7786">
            <w:pPr>
              <w:jc w:val="center"/>
              <w:rPr>
                <w:rFonts w:ascii="Times New Roman" w:eastAsia="Calibri" w:hAnsi="Times New Roman" w:cs="Times New Roman"/>
                <w:bCs/>
                <w:sz w:val="24"/>
                <w:szCs w:val="24"/>
              </w:rPr>
            </w:pPr>
            <w:r w:rsidRPr="00CB7786">
              <w:rPr>
                <w:rFonts w:ascii="Times New Roman" w:eastAsia="Calibri" w:hAnsi="Times New Roman" w:cs="Times New Roman"/>
                <w:bCs/>
                <w:sz w:val="24"/>
                <w:szCs w:val="24"/>
              </w:rPr>
              <w:t>46</w:t>
            </w:r>
          </w:p>
        </w:tc>
        <w:tc>
          <w:tcPr>
            <w:tcW w:w="1162" w:type="pct"/>
            <w:vAlign w:val="center"/>
          </w:tcPr>
          <w:p w14:paraId="6F1A77FD" w14:textId="77777777" w:rsidR="00CB7786" w:rsidRPr="00CB7786" w:rsidRDefault="00CB7786" w:rsidP="00CB7786">
            <w:pPr>
              <w:jc w:val="center"/>
              <w:rPr>
                <w:rFonts w:ascii="Times New Roman" w:eastAsia="Calibri" w:hAnsi="Times New Roman" w:cs="Times New Roman"/>
                <w:bCs/>
                <w:sz w:val="24"/>
                <w:szCs w:val="24"/>
              </w:rPr>
            </w:pPr>
            <w:r w:rsidRPr="00CB7786">
              <w:rPr>
                <w:rFonts w:ascii="Times New Roman" w:eastAsia="Calibri" w:hAnsi="Times New Roman" w:cs="Times New Roman"/>
                <w:bCs/>
                <w:sz w:val="24"/>
                <w:szCs w:val="24"/>
              </w:rPr>
              <w:t>10</w:t>
            </w:r>
          </w:p>
        </w:tc>
      </w:tr>
      <w:tr w:rsidR="00CB7786" w:rsidRPr="00CB7786" w14:paraId="65FF64BB" w14:textId="77777777" w:rsidTr="00AD5821">
        <w:trPr>
          <w:trHeight w:val="23"/>
        </w:trPr>
        <w:tc>
          <w:tcPr>
            <w:tcW w:w="3259" w:type="pct"/>
            <w:vAlign w:val="center"/>
          </w:tcPr>
          <w:p w14:paraId="16D53EFB" w14:textId="77777777" w:rsidR="00CB7786" w:rsidRPr="00CB7786" w:rsidRDefault="00CB7786" w:rsidP="00CB7786">
            <w:pPr>
              <w:jc w:val="both"/>
              <w:rPr>
                <w:rFonts w:ascii="Times New Roman" w:eastAsia="Calibri" w:hAnsi="Times New Roman" w:cs="Times New Roman"/>
                <w:bCs/>
                <w:sz w:val="24"/>
                <w:szCs w:val="24"/>
              </w:rPr>
            </w:pPr>
            <w:r w:rsidRPr="00CB7786">
              <w:rPr>
                <w:rFonts w:ascii="Times New Roman" w:eastAsia="Times New Roman" w:hAnsi="Times New Roman" w:cs="Times New Roman"/>
                <w:bCs/>
                <w:sz w:val="24"/>
                <w:szCs w:val="24"/>
                <w:lang w:eastAsia="ru-RU"/>
              </w:rPr>
              <w:t>теоретические</w:t>
            </w:r>
          </w:p>
        </w:tc>
        <w:tc>
          <w:tcPr>
            <w:tcW w:w="579" w:type="pct"/>
            <w:vAlign w:val="center"/>
          </w:tcPr>
          <w:p w14:paraId="0DDDCFB2" w14:textId="77777777" w:rsidR="00CB7786" w:rsidRPr="00CB7786" w:rsidRDefault="00CB7786" w:rsidP="00CB7786">
            <w:pPr>
              <w:jc w:val="center"/>
              <w:rPr>
                <w:rFonts w:ascii="Times New Roman" w:eastAsia="Calibri" w:hAnsi="Times New Roman" w:cs="Times New Roman"/>
                <w:bCs/>
                <w:sz w:val="24"/>
                <w:szCs w:val="24"/>
              </w:rPr>
            </w:pPr>
            <w:r w:rsidRPr="00CB7786">
              <w:rPr>
                <w:rFonts w:ascii="Times New Roman" w:eastAsia="Calibri" w:hAnsi="Times New Roman" w:cs="Times New Roman"/>
                <w:bCs/>
                <w:sz w:val="24"/>
                <w:szCs w:val="24"/>
              </w:rPr>
              <w:t>36</w:t>
            </w:r>
          </w:p>
        </w:tc>
        <w:tc>
          <w:tcPr>
            <w:tcW w:w="1162" w:type="pct"/>
            <w:vAlign w:val="center"/>
          </w:tcPr>
          <w:p w14:paraId="11758F19" w14:textId="77777777" w:rsidR="00CB7786" w:rsidRPr="00CB7786" w:rsidRDefault="00CB7786" w:rsidP="00CB7786">
            <w:pPr>
              <w:jc w:val="center"/>
              <w:rPr>
                <w:rFonts w:ascii="Times New Roman" w:eastAsia="Calibri" w:hAnsi="Times New Roman" w:cs="Times New Roman"/>
                <w:bCs/>
                <w:sz w:val="24"/>
                <w:szCs w:val="24"/>
              </w:rPr>
            </w:pPr>
            <w:r w:rsidRPr="00CB7786">
              <w:rPr>
                <w:rFonts w:ascii="Times New Roman" w:eastAsia="Calibri" w:hAnsi="Times New Roman" w:cs="Times New Roman"/>
                <w:bCs/>
                <w:sz w:val="24"/>
                <w:szCs w:val="24"/>
              </w:rPr>
              <w:t>-</w:t>
            </w:r>
          </w:p>
        </w:tc>
      </w:tr>
      <w:tr w:rsidR="00CB7786" w:rsidRPr="00CB7786" w14:paraId="40298063" w14:textId="77777777" w:rsidTr="00AD5821">
        <w:trPr>
          <w:trHeight w:val="23"/>
        </w:trPr>
        <w:tc>
          <w:tcPr>
            <w:tcW w:w="3259" w:type="pct"/>
            <w:vAlign w:val="center"/>
          </w:tcPr>
          <w:p w14:paraId="11C8520C" w14:textId="77777777" w:rsidR="00CB7786" w:rsidRPr="00CB7786" w:rsidRDefault="00CB7786" w:rsidP="00CB7786">
            <w:pPr>
              <w:jc w:val="both"/>
              <w:rPr>
                <w:rFonts w:ascii="Times New Roman" w:eastAsia="Calibri" w:hAnsi="Times New Roman" w:cs="Times New Roman"/>
                <w:bCs/>
                <w:i/>
                <w:iCs/>
                <w:sz w:val="24"/>
                <w:szCs w:val="24"/>
              </w:rPr>
            </w:pPr>
            <w:r w:rsidRPr="00CB7786">
              <w:rPr>
                <w:rFonts w:ascii="Times New Roman" w:eastAsia="Times New Roman" w:hAnsi="Times New Roman" w:cs="Times New Roman"/>
                <w:bCs/>
                <w:iCs/>
                <w:sz w:val="24"/>
                <w:szCs w:val="24"/>
                <w:lang w:eastAsia="ru-RU"/>
              </w:rPr>
              <w:t>практические</w:t>
            </w:r>
          </w:p>
        </w:tc>
        <w:tc>
          <w:tcPr>
            <w:tcW w:w="579" w:type="pct"/>
            <w:vAlign w:val="center"/>
          </w:tcPr>
          <w:p w14:paraId="4D00505A" w14:textId="77777777" w:rsidR="00CB7786" w:rsidRPr="00CB7786" w:rsidRDefault="00CB7786" w:rsidP="00CB7786">
            <w:pPr>
              <w:jc w:val="center"/>
              <w:rPr>
                <w:rFonts w:ascii="Times New Roman" w:eastAsia="Calibri" w:hAnsi="Times New Roman" w:cs="Times New Roman"/>
                <w:bCs/>
                <w:sz w:val="24"/>
                <w:szCs w:val="24"/>
              </w:rPr>
            </w:pPr>
            <w:r w:rsidRPr="00CB7786">
              <w:rPr>
                <w:rFonts w:ascii="Times New Roman" w:eastAsia="Calibri" w:hAnsi="Times New Roman" w:cs="Times New Roman"/>
                <w:bCs/>
                <w:sz w:val="24"/>
                <w:szCs w:val="24"/>
              </w:rPr>
              <w:t>10</w:t>
            </w:r>
          </w:p>
        </w:tc>
        <w:tc>
          <w:tcPr>
            <w:tcW w:w="1162" w:type="pct"/>
            <w:vAlign w:val="center"/>
          </w:tcPr>
          <w:p w14:paraId="20177D2A" w14:textId="77777777" w:rsidR="00CB7786" w:rsidRPr="00CB7786" w:rsidRDefault="00CB7786" w:rsidP="00CB7786">
            <w:pPr>
              <w:jc w:val="center"/>
              <w:rPr>
                <w:rFonts w:ascii="Times New Roman" w:eastAsia="Calibri" w:hAnsi="Times New Roman" w:cs="Times New Roman"/>
                <w:bCs/>
                <w:sz w:val="24"/>
                <w:szCs w:val="24"/>
              </w:rPr>
            </w:pPr>
            <w:r w:rsidRPr="00CB7786">
              <w:rPr>
                <w:rFonts w:ascii="Times New Roman" w:eastAsia="Calibri" w:hAnsi="Times New Roman" w:cs="Times New Roman"/>
                <w:bCs/>
                <w:sz w:val="24"/>
                <w:szCs w:val="24"/>
              </w:rPr>
              <w:t>10</w:t>
            </w:r>
          </w:p>
        </w:tc>
      </w:tr>
      <w:tr w:rsidR="00CB7786" w:rsidRPr="00CB7786" w14:paraId="25136B95" w14:textId="77777777" w:rsidTr="00AD5821">
        <w:trPr>
          <w:trHeight w:val="23"/>
        </w:trPr>
        <w:tc>
          <w:tcPr>
            <w:tcW w:w="3259" w:type="pct"/>
            <w:vAlign w:val="center"/>
          </w:tcPr>
          <w:p w14:paraId="132F1E6C" w14:textId="77777777" w:rsidR="00CB7786" w:rsidRPr="00CB7786" w:rsidRDefault="00CB7786" w:rsidP="00CB7786">
            <w:pPr>
              <w:jc w:val="both"/>
              <w:rPr>
                <w:rFonts w:ascii="Times New Roman" w:eastAsia="Calibri" w:hAnsi="Times New Roman" w:cs="Times New Roman"/>
                <w:bCs/>
                <w:sz w:val="24"/>
                <w:szCs w:val="24"/>
              </w:rPr>
            </w:pPr>
            <w:r w:rsidRPr="00CB7786">
              <w:rPr>
                <w:rFonts w:ascii="Times New Roman" w:eastAsia="Calibri" w:hAnsi="Times New Roman" w:cs="Times New Roman"/>
                <w:bCs/>
                <w:sz w:val="24"/>
                <w:szCs w:val="24"/>
              </w:rPr>
              <w:t>Самостоятельная работа</w:t>
            </w:r>
          </w:p>
        </w:tc>
        <w:tc>
          <w:tcPr>
            <w:tcW w:w="579" w:type="pct"/>
            <w:vAlign w:val="center"/>
          </w:tcPr>
          <w:p w14:paraId="11AEE184" w14:textId="77777777" w:rsidR="00CB7786" w:rsidRPr="00CB7786" w:rsidRDefault="00CB7786" w:rsidP="00CB7786">
            <w:pPr>
              <w:jc w:val="center"/>
              <w:rPr>
                <w:rFonts w:ascii="Times New Roman" w:eastAsia="Calibri" w:hAnsi="Times New Roman" w:cs="Times New Roman"/>
                <w:bCs/>
                <w:sz w:val="24"/>
                <w:szCs w:val="24"/>
              </w:rPr>
            </w:pPr>
            <w:r w:rsidRPr="00CB7786">
              <w:rPr>
                <w:rFonts w:ascii="Times New Roman" w:eastAsia="Calibri" w:hAnsi="Times New Roman" w:cs="Times New Roman"/>
                <w:bCs/>
                <w:sz w:val="24"/>
                <w:szCs w:val="24"/>
              </w:rPr>
              <w:t>2</w:t>
            </w:r>
          </w:p>
        </w:tc>
        <w:tc>
          <w:tcPr>
            <w:tcW w:w="1162" w:type="pct"/>
            <w:vAlign w:val="center"/>
          </w:tcPr>
          <w:p w14:paraId="7D0E34FB" w14:textId="77777777" w:rsidR="00CB7786" w:rsidRPr="00CB7786" w:rsidRDefault="00CB7786" w:rsidP="00CB7786">
            <w:pPr>
              <w:jc w:val="center"/>
              <w:rPr>
                <w:rFonts w:ascii="Times New Roman" w:eastAsia="Calibri" w:hAnsi="Times New Roman" w:cs="Times New Roman"/>
                <w:bCs/>
                <w:sz w:val="24"/>
                <w:szCs w:val="24"/>
              </w:rPr>
            </w:pPr>
            <w:r w:rsidRPr="00CB7786">
              <w:rPr>
                <w:rFonts w:ascii="Times New Roman" w:eastAsia="Calibri" w:hAnsi="Times New Roman" w:cs="Times New Roman"/>
                <w:bCs/>
                <w:sz w:val="24"/>
                <w:szCs w:val="24"/>
              </w:rPr>
              <w:t>-</w:t>
            </w:r>
          </w:p>
        </w:tc>
      </w:tr>
      <w:tr w:rsidR="00CB7786" w:rsidRPr="00CB7786" w14:paraId="5B60B4F6" w14:textId="77777777" w:rsidTr="00AD5821">
        <w:trPr>
          <w:trHeight w:val="23"/>
        </w:trPr>
        <w:tc>
          <w:tcPr>
            <w:tcW w:w="3259" w:type="pct"/>
            <w:vAlign w:val="center"/>
          </w:tcPr>
          <w:p w14:paraId="75130A45" w14:textId="77777777" w:rsidR="00CB7786" w:rsidRPr="00CB7786" w:rsidRDefault="00CB7786" w:rsidP="00CB7786">
            <w:pPr>
              <w:jc w:val="both"/>
              <w:rPr>
                <w:rFonts w:ascii="Times New Roman" w:eastAsia="Calibri" w:hAnsi="Times New Roman" w:cs="Times New Roman"/>
                <w:bCs/>
                <w:sz w:val="24"/>
                <w:szCs w:val="24"/>
              </w:rPr>
            </w:pPr>
            <w:r w:rsidRPr="00CB7786">
              <w:rPr>
                <w:rFonts w:ascii="Times New Roman" w:eastAsia="Calibri" w:hAnsi="Times New Roman" w:cs="Times New Roman"/>
                <w:bCs/>
                <w:sz w:val="24"/>
                <w:szCs w:val="24"/>
              </w:rPr>
              <w:t xml:space="preserve">Промежуточная аттестация в </w:t>
            </w:r>
            <w:r w:rsidRPr="00CB7786">
              <w:rPr>
                <w:rFonts w:ascii="Times New Roman" w:eastAsia="Calibri" w:hAnsi="Times New Roman" w:cs="Times New Roman"/>
                <w:bCs/>
                <w:iCs/>
                <w:sz w:val="24"/>
                <w:szCs w:val="24"/>
              </w:rPr>
              <w:t>форме экзамена</w:t>
            </w:r>
          </w:p>
        </w:tc>
        <w:tc>
          <w:tcPr>
            <w:tcW w:w="579" w:type="pct"/>
            <w:vAlign w:val="center"/>
          </w:tcPr>
          <w:p w14:paraId="767DDC6B" w14:textId="77777777" w:rsidR="00CB7786" w:rsidRPr="00CB7786" w:rsidRDefault="00CB7786" w:rsidP="00CB7786">
            <w:pPr>
              <w:jc w:val="center"/>
              <w:rPr>
                <w:rFonts w:ascii="Times New Roman" w:eastAsia="Calibri" w:hAnsi="Times New Roman" w:cs="Times New Roman"/>
                <w:bCs/>
                <w:sz w:val="24"/>
                <w:szCs w:val="24"/>
              </w:rPr>
            </w:pPr>
            <w:r w:rsidRPr="00CB7786">
              <w:rPr>
                <w:rFonts w:ascii="Times New Roman" w:eastAsia="Calibri" w:hAnsi="Times New Roman" w:cs="Times New Roman"/>
                <w:bCs/>
                <w:sz w:val="24"/>
                <w:szCs w:val="24"/>
              </w:rPr>
              <w:t>12</w:t>
            </w:r>
          </w:p>
        </w:tc>
        <w:tc>
          <w:tcPr>
            <w:tcW w:w="1162" w:type="pct"/>
            <w:vAlign w:val="center"/>
          </w:tcPr>
          <w:p w14:paraId="557DEFAD" w14:textId="77777777" w:rsidR="00CB7786" w:rsidRPr="00CB7786" w:rsidRDefault="00CB7786" w:rsidP="00CB7786">
            <w:pPr>
              <w:jc w:val="center"/>
              <w:rPr>
                <w:rFonts w:ascii="Times New Roman" w:eastAsia="Calibri" w:hAnsi="Times New Roman" w:cs="Times New Roman"/>
                <w:bCs/>
                <w:sz w:val="24"/>
                <w:szCs w:val="24"/>
              </w:rPr>
            </w:pPr>
            <w:r w:rsidRPr="00CB7786">
              <w:rPr>
                <w:rFonts w:ascii="Times New Roman" w:eastAsia="Calibri" w:hAnsi="Times New Roman" w:cs="Times New Roman"/>
                <w:bCs/>
                <w:sz w:val="24"/>
                <w:szCs w:val="24"/>
              </w:rPr>
              <w:t>-</w:t>
            </w:r>
          </w:p>
        </w:tc>
      </w:tr>
      <w:tr w:rsidR="00CB7786" w:rsidRPr="00CB7786" w14:paraId="12B9D1B4" w14:textId="77777777" w:rsidTr="00AD5821">
        <w:trPr>
          <w:trHeight w:val="23"/>
        </w:trPr>
        <w:tc>
          <w:tcPr>
            <w:tcW w:w="3259" w:type="pct"/>
            <w:vAlign w:val="center"/>
          </w:tcPr>
          <w:p w14:paraId="280B1789" w14:textId="77777777" w:rsidR="00CB7786" w:rsidRPr="00CB7786" w:rsidRDefault="00CB7786" w:rsidP="00CB7786">
            <w:pPr>
              <w:jc w:val="both"/>
              <w:rPr>
                <w:rFonts w:ascii="Times New Roman" w:eastAsia="Calibri" w:hAnsi="Times New Roman" w:cs="Times New Roman"/>
                <w:bCs/>
                <w:sz w:val="24"/>
                <w:szCs w:val="24"/>
              </w:rPr>
            </w:pPr>
            <w:r w:rsidRPr="00CB7786">
              <w:rPr>
                <w:rFonts w:ascii="Times New Roman" w:eastAsia="Calibri" w:hAnsi="Times New Roman" w:cs="Times New Roman"/>
                <w:bCs/>
                <w:sz w:val="24"/>
                <w:szCs w:val="24"/>
              </w:rPr>
              <w:t>Всего</w:t>
            </w:r>
          </w:p>
        </w:tc>
        <w:tc>
          <w:tcPr>
            <w:tcW w:w="579" w:type="pct"/>
            <w:vAlign w:val="center"/>
          </w:tcPr>
          <w:p w14:paraId="4C92B843" w14:textId="77777777" w:rsidR="00CB7786" w:rsidRPr="00CB7786" w:rsidRDefault="00CB7786" w:rsidP="00CB7786">
            <w:pPr>
              <w:jc w:val="center"/>
              <w:rPr>
                <w:rFonts w:ascii="Times New Roman" w:eastAsia="Calibri" w:hAnsi="Times New Roman" w:cs="Times New Roman"/>
                <w:b/>
                <w:sz w:val="24"/>
                <w:szCs w:val="24"/>
              </w:rPr>
            </w:pPr>
            <w:r w:rsidRPr="00CB7786">
              <w:rPr>
                <w:rFonts w:ascii="Times New Roman" w:eastAsia="Calibri" w:hAnsi="Times New Roman" w:cs="Times New Roman"/>
                <w:b/>
                <w:sz w:val="24"/>
                <w:szCs w:val="24"/>
              </w:rPr>
              <w:t>60</w:t>
            </w:r>
          </w:p>
        </w:tc>
        <w:tc>
          <w:tcPr>
            <w:tcW w:w="1162" w:type="pct"/>
            <w:vAlign w:val="center"/>
          </w:tcPr>
          <w:p w14:paraId="33B3C5D8" w14:textId="77777777" w:rsidR="00CB7786" w:rsidRPr="00CB7786" w:rsidRDefault="00CB7786" w:rsidP="00CB7786">
            <w:pPr>
              <w:jc w:val="center"/>
              <w:rPr>
                <w:rFonts w:ascii="Times New Roman" w:eastAsia="Calibri" w:hAnsi="Times New Roman" w:cs="Times New Roman"/>
                <w:b/>
                <w:sz w:val="24"/>
                <w:szCs w:val="24"/>
              </w:rPr>
            </w:pPr>
            <w:r w:rsidRPr="00CB7786">
              <w:rPr>
                <w:rFonts w:ascii="Times New Roman" w:eastAsia="Calibri" w:hAnsi="Times New Roman" w:cs="Times New Roman"/>
                <w:b/>
                <w:sz w:val="24"/>
                <w:szCs w:val="24"/>
              </w:rPr>
              <w:t>10</w:t>
            </w:r>
          </w:p>
        </w:tc>
      </w:tr>
    </w:tbl>
    <w:p w14:paraId="7DAE9EE2" w14:textId="77777777" w:rsidR="00CB7786" w:rsidRPr="00CB7786" w:rsidRDefault="00CB7786" w:rsidP="00CB7786">
      <w:pPr>
        <w:suppressAutoHyphens/>
        <w:spacing w:after="200" w:line="276" w:lineRule="auto"/>
        <w:rPr>
          <w:rFonts w:ascii="Times New Roman" w:eastAsia="Times New Roman" w:hAnsi="Times New Roman" w:cs="Times New Roman"/>
          <w:sz w:val="24"/>
          <w:szCs w:val="24"/>
          <w:lang w:eastAsia="ru-RU"/>
        </w:rPr>
      </w:pPr>
    </w:p>
    <w:p w14:paraId="2F1242A8" w14:textId="77777777" w:rsidR="00CB7786" w:rsidRPr="00CB7786" w:rsidRDefault="00CB7786" w:rsidP="00CB7786">
      <w:pPr>
        <w:suppressAutoHyphens/>
        <w:spacing w:after="200" w:line="276" w:lineRule="auto"/>
        <w:rPr>
          <w:rFonts w:ascii="Times New Roman" w:eastAsia="Times New Roman" w:hAnsi="Times New Roman" w:cs="Times New Roman"/>
          <w:sz w:val="24"/>
          <w:szCs w:val="24"/>
          <w:lang w:eastAsia="ru-RU"/>
        </w:rPr>
      </w:pPr>
    </w:p>
    <w:p w14:paraId="6A93F8ED" w14:textId="77777777" w:rsidR="00CB7786" w:rsidRPr="00CB7786" w:rsidRDefault="00CB7786" w:rsidP="00CB7786">
      <w:pPr>
        <w:spacing w:after="200" w:line="276" w:lineRule="auto"/>
        <w:rPr>
          <w:rFonts w:ascii="Times New Roman" w:eastAsia="Times New Roman" w:hAnsi="Times New Roman" w:cs="Times New Roman"/>
          <w:b/>
          <w:i/>
          <w:sz w:val="24"/>
          <w:szCs w:val="24"/>
          <w:lang w:eastAsia="ru-RU"/>
        </w:rPr>
        <w:sectPr w:rsidR="00CB7786" w:rsidRPr="00CB7786" w:rsidSect="00AD5821">
          <w:headerReference w:type="default" r:id="rId74"/>
          <w:footerReference w:type="even" r:id="rId75"/>
          <w:footerReference w:type="default" r:id="rId76"/>
          <w:pgSz w:w="11906" w:h="16838"/>
          <w:pgMar w:top="851" w:right="851" w:bottom="851" w:left="1134" w:header="709" w:footer="709" w:gutter="0"/>
          <w:cols w:space="720"/>
          <w:docGrid w:linePitch="299"/>
        </w:sectPr>
      </w:pPr>
    </w:p>
    <w:p w14:paraId="49C18A64" w14:textId="77777777" w:rsidR="00CB7786" w:rsidRPr="00CB7786" w:rsidRDefault="00CB7786" w:rsidP="00CB7786">
      <w:pPr>
        <w:spacing w:after="200" w:line="276" w:lineRule="auto"/>
        <w:rPr>
          <w:rFonts w:ascii="Times New Roman" w:eastAsia="Times New Roman" w:hAnsi="Times New Roman" w:cs="Times New Roman"/>
          <w:b/>
          <w:bCs/>
          <w:sz w:val="28"/>
          <w:szCs w:val="28"/>
          <w:lang w:eastAsia="ru-RU"/>
        </w:rPr>
      </w:pPr>
      <w:r w:rsidRPr="00CB7786">
        <w:rPr>
          <w:rFonts w:ascii="Times New Roman" w:eastAsia="Times New Roman" w:hAnsi="Times New Roman" w:cs="Times New Roman"/>
          <w:b/>
          <w:sz w:val="28"/>
          <w:szCs w:val="28"/>
          <w:lang w:eastAsia="ru-RU"/>
        </w:rPr>
        <w:lastRenderedPageBreak/>
        <w:t xml:space="preserve">2.2.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0"/>
        <w:gridCol w:w="8892"/>
        <w:gridCol w:w="1748"/>
        <w:gridCol w:w="2008"/>
      </w:tblGrid>
      <w:tr w:rsidR="00CB7786" w:rsidRPr="00CB7786" w14:paraId="063FBDA8" w14:textId="77777777" w:rsidTr="00AD5821">
        <w:trPr>
          <w:trHeight w:val="20"/>
        </w:trPr>
        <w:tc>
          <w:tcPr>
            <w:tcW w:w="852" w:type="pct"/>
          </w:tcPr>
          <w:p w14:paraId="20E7068E" w14:textId="77777777" w:rsidR="00CB7786" w:rsidRPr="00CB7786" w:rsidRDefault="00CB7786" w:rsidP="00CB7786">
            <w:pPr>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
                <w:bCs/>
                <w:sz w:val="24"/>
                <w:szCs w:val="24"/>
                <w:lang w:eastAsia="ru-RU"/>
              </w:rPr>
              <w:t>Наименование разделов и тем</w:t>
            </w:r>
          </w:p>
        </w:tc>
        <w:tc>
          <w:tcPr>
            <w:tcW w:w="3015" w:type="pct"/>
          </w:tcPr>
          <w:p w14:paraId="59F34276" w14:textId="77777777" w:rsidR="00CB7786" w:rsidRPr="00CB7786" w:rsidRDefault="00CB7786" w:rsidP="00CB7786">
            <w:pPr>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
                <w:bCs/>
                <w:lang w:eastAsia="ru-RU"/>
              </w:rPr>
              <w:t>Содержание учебного материала, практических и лабораторных занятий</w:t>
            </w:r>
          </w:p>
        </w:tc>
        <w:tc>
          <w:tcPr>
            <w:tcW w:w="415" w:type="pct"/>
          </w:tcPr>
          <w:p w14:paraId="644990A4" w14:textId="77777777" w:rsidR="00CB7786" w:rsidRPr="00CB7786" w:rsidRDefault="00CB7786" w:rsidP="00CB7786">
            <w:pPr>
              <w:jc w:val="center"/>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
                <w:bCs/>
                <w:sz w:val="24"/>
                <w:szCs w:val="24"/>
                <w:lang w:eastAsia="ru-RU"/>
              </w:rPr>
              <w:t xml:space="preserve">Объем, ак. ч. / </w:t>
            </w:r>
            <w:r w:rsidRPr="00CB7786">
              <w:rPr>
                <w:rFonts w:ascii="Times New Roman" w:eastAsia="Times New Roman" w:hAnsi="Times New Roman" w:cs="Times New Roman"/>
                <w:b/>
                <w:bCs/>
                <w:sz w:val="24"/>
                <w:szCs w:val="24"/>
                <w:lang w:eastAsia="ru-RU"/>
              </w:rPr>
              <w:br/>
              <w:t xml:space="preserve">в том числе </w:t>
            </w:r>
            <w:r w:rsidRPr="00CB7786">
              <w:rPr>
                <w:rFonts w:ascii="Times New Roman" w:eastAsia="Times New Roman" w:hAnsi="Times New Roman" w:cs="Times New Roman"/>
                <w:b/>
                <w:bCs/>
                <w:sz w:val="24"/>
                <w:szCs w:val="24"/>
                <w:lang w:eastAsia="ru-RU"/>
              </w:rPr>
              <w:br/>
              <w:t xml:space="preserve">в форме практической подготовки, </w:t>
            </w:r>
            <w:r w:rsidRPr="00CB7786">
              <w:rPr>
                <w:rFonts w:ascii="Times New Roman" w:eastAsia="Times New Roman" w:hAnsi="Times New Roman" w:cs="Times New Roman"/>
                <w:b/>
                <w:bCs/>
                <w:sz w:val="24"/>
                <w:szCs w:val="24"/>
                <w:lang w:eastAsia="ru-RU"/>
              </w:rPr>
              <w:br/>
              <w:t>ак. ч.</w:t>
            </w:r>
          </w:p>
        </w:tc>
        <w:tc>
          <w:tcPr>
            <w:tcW w:w="718" w:type="pct"/>
          </w:tcPr>
          <w:p w14:paraId="753ED35E" w14:textId="77777777" w:rsidR="00CB7786" w:rsidRPr="00CB7786" w:rsidRDefault="00CB7786" w:rsidP="00CB7786">
            <w:pPr>
              <w:rPr>
                <w:rFonts w:ascii="Times New Roman" w:eastAsia="Times New Roman" w:hAnsi="Times New Roman" w:cs="Times New Roman"/>
                <w:bCs/>
                <w:i/>
                <w:sz w:val="24"/>
                <w:szCs w:val="24"/>
                <w:lang w:eastAsia="ru-RU"/>
              </w:rPr>
            </w:pPr>
            <w:r w:rsidRPr="00CB7786">
              <w:rPr>
                <w:rFonts w:ascii="Times New Roman" w:eastAsia="Times New Roman" w:hAnsi="Times New Roman" w:cs="Times New Roman"/>
                <w:b/>
                <w:bCs/>
                <w:sz w:val="24"/>
                <w:szCs w:val="24"/>
                <w:lang w:eastAsia="ru-RU"/>
              </w:rPr>
              <w:t>Коды компетенций, формированию которых способствует элемент программы</w:t>
            </w:r>
          </w:p>
        </w:tc>
      </w:tr>
      <w:tr w:rsidR="00CB7786" w:rsidRPr="00CB7786" w14:paraId="2AD23C52" w14:textId="77777777" w:rsidTr="00AD5821">
        <w:trPr>
          <w:trHeight w:val="20"/>
        </w:trPr>
        <w:tc>
          <w:tcPr>
            <w:tcW w:w="852" w:type="pct"/>
          </w:tcPr>
          <w:p w14:paraId="565B76EC" w14:textId="77777777" w:rsidR="00CB7786" w:rsidRPr="00CB7786" w:rsidRDefault="00CB7786" w:rsidP="00CB7786">
            <w:pPr>
              <w:jc w:val="center"/>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
                <w:bCs/>
                <w:sz w:val="24"/>
                <w:szCs w:val="24"/>
                <w:lang w:eastAsia="ru-RU"/>
              </w:rPr>
              <w:t>1</w:t>
            </w:r>
          </w:p>
        </w:tc>
        <w:tc>
          <w:tcPr>
            <w:tcW w:w="3015" w:type="pct"/>
          </w:tcPr>
          <w:p w14:paraId="0DEE31F9" w14:textId="77777777" w:rsidR="00CB7786" w:rsidRPr="00CB7786" w:rsidRDefault="00CB7786" w:rsidP="00CB7786">
            <w:pPr>
              <w:jc w:val="center"/>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
                <w:bCs/>
                <w:sz w:val="24"/>
                <w:szCs w:val="24"/>
                <w:lang w:eastAsia="ru-RU"/>
              </w:rPr>
              <w:t>2</w:t>
            </w:r>
          </w:p>
        </w:tc>
        <w:tc>
          <w:tcPr>
            <w:tcW w:w="415" w:type="pct"/>
          </w:tcPr>
          <w:p w14:paraId="05FFE910" w14:textId="77777777" w:rsidR="00CB7786" w:rsidRPr="00CB7786" w:rsidRDefault="00CB7786" w:rsidP="00CB7786">
            <w:pPr>
              <w:jc w:val="center"/>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
                <w:bCs/>
                <w:sz w:val="24"/>
                <w:szCs w:val="24"/>
                <w:lang w:eastAsia="ru-RU"/>
              </w:rPr>
              <w:t>3</w:t>
            </w:r>
          </w:p>
        </w:tc>
        <w:tc>
          <w:tcPr>
            <w:tcW w:w="718" w:type="pct"/>
          </w:tcPr>
          <w:p w14:paraId="459CC8DA" w14:textId="77777777" w:rsidR="00CB7786" w:rsidRPr="00CB7786" w:rsidRDefault="00CB7786" w:rsidP="00CB7786">
            <w:pPr>
              <w:jc w:val="center"/>
              <w:rPr>
                <w:rFonts w:ascii="Times New Roman" w:eastAsia="Times New Roman" w:hAnsi="Times New Roman" w:cs="Times New Roman"/>
                <w:bCs/>
                <w:i/>
                <w:sz w:val="24"/>
                <w:szCs w:val="24"/>
                <w:lang w:eastAsia="ru-RU"/>
              </w:rPr>
            </w:pPr>
            <w:r w:rsidRPr="00CB7786">
              <w:rPr>
                <w:rFonts w:ascii="Times New Roman" w:eastAsia="Times New Roman" w:hAnsi="Times New Roman" w:cs="Times New Roman"/>
                <w:bCs/>
                <w:i/>
                <w:sz w:val="24"/>
                <w:szCs w:val="24"/>
                <w:lang w:eastAsia="ru-RU"/>
              </w:rPr>
              <w:t>4</w:t>
            </w:r>
          </w:p>
        </w:tc>
      </w:tr>
      <w:tr w:rsidR="00CB7786" w:rsidRPr="00CB7786" w14:paraId="6BD55151" w14:textId="77777777" w:rsidTr="00AD5821">
        <w:trPr>
          <w:trHeight w:val="20"/>
        </w:trPr>
        <w:tc>
          <w:tcPr>
            <w:tcW w:w="3867" w:type="pct"/>
            <w:gridSpan w:val="2"/>
          </w:tcPr>
          <w:p w14:paraId="5E60E98F" w14:textId="77777777" w:rsidR="00CB7786" w:rsidRPr="00CB7786" w:rsidRDefault="00CB7786" w:rsidP="00CB7786">
            <w:pPr>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
                <w:bCs/>
                <w:sz w:val="24"/>
                <w:szCs w:val="24"/>
                <w:lang w:eastAsia="ru-RU"/>
              </w:rPr>
              <w:t>Раздел 1.Основы стандартизации</w:t>
            </w:r>
          </w:p>
        </w:tc>
        <w:tc>
          <w:tcPr>
            <w:tcW w:w="415" w:type="pct"/>
          </w:tcPr>
          <w:p w14:paraId="46ECEFA3" w14:textId="77777777" w:rsidR="00CB7786" w:rsidRPr="00CB7786" w:rsidRDefault="00CB7786" w:rsidP="00CB7786">
            <w:pPr>
              <w:jc w:val="center"/>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
                <w:bCs/>
                <w:sz w:val="24"/>
                <w:szCs w:val="24"/>
                <w:lang w:eastAsia="ru-RU"/>
              </w:rPr>
              <w:t>18</w:t>
            </w:r>
          </w:p>
        </w:tc>
        <w:tc>
          <w:tcPr>
            <w:tcW w:w="718" w:type="pct"/>
          </w:tcPr>
          <w:p w14:paraId="0AB20E25" w14:textId="77777777" w:rsidR="00CB7786" w:rsidRPr="00CB7786" w:rsidRDefault="00CB7786" w:rsidP="00CB7786">
            <w:pPr>
              <w:rPr>
                <w:rFonts w:ascii="Times New Roman" w:eastAsia="Times New Roman" w:hAnsi="Times New Roman" w:cs="Times New Roman"/>
                <w:bCs/>
                <w:i/>
                <w:sz w:val="24"/>
                <w:szCs w:val="24"/>
                <w:lang w:eastAsia="ru-RU"/>
              </w:rPr>
            </w:pPr>
          </w:p>
        </w:tc>
      </w:tr>
      <w:tr w:rsidR="00CB7786" w:rsidRPr="00CB7786" w14:paraId="20A4A581" w14:textId="77777777" w:rsidTr="00AD5821">
        <w:trPr>
          <w:trHeight w:val="20"/>
        </w:trPr>
        <w:tc>
          <w:tcPr>
            <w:tcW w:w="852" w:type="pct"/>
            <w:vMerge w:val="restart"/>
          </w:tcPr>
          <w:p w14:paraId="719D933F" w14:textId="77777777" w:rsidR="00CB7786" w:rsidRPr="00CB7786" w:rsidRDefault="00CB7786" w:rsidP="00CB7786">
            <w:pPr>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
                <w:bCs/>
                <w:sz w:val="24"/>
                <w:szCs w:val="24"/>
                <w:lang w:eastAsia="ru-RU"/>
              </w:rPr>
              <w:t>Тема 1.1 Государственная система стандартизации</w:t>
            </w:r>
          </w:p>
        </w:tc>
        <w:tc>
          <w:tcPr>
            <w:tcW w:w="3015" w:type="pct"/>
          </w:tcPr>
          <w:p w14:paraId="4526DDC9" w14:textId="77777777" w:rsidR="00CB7786" w:rsidRPr="00CB7786" w:rsidRDefault="00CB7786" w:rsidP="00CB7786">
            <w:pPr>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
                <w:bCs/>
                <w:lang w:eastAsia="ru-RU"/>
              </w:rPr>
              <w:t>Содержание</w:t>
            </w:r>
          </w:p>
        </w:tc>
        <w:tc>
          <w:tcPr>
            <w:tcW w:w="415" w:type="pct"/>
          </w:tcPr>
          <w:p w14:paraId="7F173245" w14:textId="77777777" w:rsidR="00CB7786" w:rsidRPr="00CB7786" w:rsidRDefault="00CB7786" w:rsidP="00CB7786">
            <w:pPr>
              <w:jc w:val="center"/>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
                <w:bCs/>
                <w:sz w:val="24"/>
                <w:szCs w:val="24"/>
                <w:lang w:eastAsia="ru-RU"/>
              </w:rPr>
              <w:t>4</w:t>
            </w:r>
          </w:p>
        </w:tc>
        <w:tc>
          <w:tcPr>
            <w:tcW w:w="718" w:type="pct"/>
          </w:tcPr>
          <w:p w14:paraId="37F0817F" w14:textId="77777777" w:rsidR="00CB7786" w:rsidRPr="00CB7786" w:rsidRDefault="00CB7786" w:rsidP="00CB7786">
            <w:pPr>
              <w:rPr>
                <w:rFonts w:ascii="Times New Roman" w:eastAsia="Times New Roman" w:hAnsi="Times New Roman" w:cs="Times New Roman"/>
                <w:bCs/>
                <w:i/>
                <w:sz w:val="24"/>
                <w:szCs w:val="24"/>
                <w:lang w:eastAsia="ru-RU"/>
              </w:rPr>
            </w:pPr>
          </w:p>
        </w:tc>
      </w:tr>
      <w:tr w:rsidR="00CB7786" w:rsidRPr="00CB7786" w14:paraId="323B89E0" w14:textId="77777777" w:rsidTr="00AD5821">
        <w:trPr>
          <w:trHeight w:val="20"/>
        </w:trPr>
        <w:tc>
          <w:tcPr>
            <w:tcW w:w="852" w:type="pct"/>
            <w:vMerge/>
          </w:tcPr>
          <w:p w14:paraId="676DFA76" w14:textId="77777777" w:rsidR="00CB7786" w:rsidRPr="00CB7786" w:rsidRDefault="00CB7786" w:rsidP="00CB7786">
            <w:pPr>
              <w:rPr>
                <w:rFonts w:ascii="Times New Roman" w:eastAsia="Times New Roman" w:hAnsi="Times New Roman" w:cs="Times New Roman"/>
                <w:b/>
                <w:bCs/>
                <w:sz w:val="24"/>
                <w:szCs w:val="24"/>
                <w:lang w:eastAsia="ru-RU"/>
              </w:rPr>
            </w:pPr>
          </w:p>
        </w:tc>
        <w:tc>
          <w:tcPr>
            <w:tcW w:w="3015" w:type="pct"/>
          </w:tcPr>
          <w:p w14:paraId="012E6E57" w14:textId="77777777" w:rsidR="00CB7786" w:rsidRPr="00CB7786" w:rsidRDefault="00CB7786" w:rsidP="00CB7786">
            <w:pPr>
              <w:rPr>
                <w:rFonts w:ascii="Times New Roman" w:eastAsia="Times New Roman" w:hAnsi="Times New Roman" w:cs="Times New Roman"/>
                <w:bCs/>
                <w:sz w:val="24"/>
                <w:szCs w:val="24"/>
                <w:lang w:eastAsia="ru-RU"/>
              </w:rPr>
            </w:pPr>
            <w:r w:rsidRPr="00CB7786">
              <w:rPr>
                <w:rFonts w:ascii="Times New Roman" w:eastAsia="Times New Roman" w:hAnsi="Times New Roman" w:cs="Times New Roman"/>
                <w:bCs/>
                <w:sz w:val="24"/>
                <w:szCs w:val="24"/>
                <w:lang w:eastAsia="ru-RU"/>
              </w:rPr>
              <w:t>Задачи стандартизации. Основные понятия и определения. Органы и службы по стандартизации. Виды стандартов. Государственный контроль за соблюдением требований государственных стандартов. Нормализованный контроль технической документации.</w:t>
            </w:r>
          </w:p>
        </w:tc>
        <w:tc>
          <w:tcPr>
            <w:tcW w:w="415" w:type="pct"/>
            <w:vAlign w:val="center"/>
          </w:tcPr>
          <w:p w14:paraId="6D4BC18A" w14:textId="77777777" w:rsidR="00CB7786" w:rsidRPr="00CB7786" w:rsidRDefault="00CB7786" w:rsidP="00CB7786">
            <w:pPr>
              <w:jc w:val="center"/>
              <w:rPr>
                <w:rFonts w:ascii="Times New Roman" w:eastAsia="Times New Roman" w:hAnsi="Times New Roman" w:cs="Times New Roman"/>
                <w:bCs/>
                <w:sz w:val="24"/>
                <w:szCs w:val="24"/>
                <w:lang w:eastAsia="ru-RU"/>
              </w:rPr>
            </w:pPr>
            <w:r w:rsidRPr="00CB7786">
              <w:rPr>
                <w:rFonts w:ascii="Times New Roman" w:eastAsia="Times New Roman" w:hAnsi="Times New Roman" w:cs="Times New Roman"/>
                <w:bCs/>
                <w:sz w:val="24"/>
                <w:szCs w:val="24"/>
                <w:lang w:eastAsia="ru-RU"/>
              </w:rPr>
              <w:t>4</w:t>
            </w:r>
          </w:p>
        </w:tc>
        <w:tc>
          <w:tcPr>
            <w:tcW w:w="718" w:type="pct"/>
          </w:tcPr>
          <w:p w14:paraId="0E4CC558" w14:textId="77777777" w:rsidR="00CB7786" w:rsidRPr="00CB7786" w:rsidRDefault="00CB7786" w:rsidP="00CB7786">
            <w:pPr>
              <w:rPr>
                <w:rFonts w:ascii="Times New Roman" w:eastAsia="Times New Roman" w:hAnsi="Times New Roman" w:cs="Times New Roman"/>
                <w:bCs/>
                <w:sz w:val="24"/>
                <w:szCs w:val="24"/>
                <w:lang w:eastAsia="ru-RU"/>
              </w:rPr>
            </w:pPr>
            <w:r w:rsidRPr="00CB7786">
              <w:rPr>
                <w:rFonts w:ascii="Times New Roman" w:eastAsia="Times New Roman" w:hAnsi="Times New Roman" w:cs="Times New Roman"/>
                <w:sz w:val="24"/>
                <w:szCs w:val="24"/>
                <w:lang w:eastAsia="ru-RU"/>
              </w:rPr>
              <w:t>ОК 1- 2,ОК 4-7 ;  ПК-1.1 – 1.4, 2.1 – 2.3</w:t>
            </w:r>
          </w:p>
        </w:tc>
      </w:tr>
      <w:tr w:rsidR="00CB7786" w:rsidRPr="00CB7786" w14:paraId="1733877D" w14:textId="77777777" w:rsidTr="00AD5821">
        <w:trPr>
          <w:trHeight w:val="20"/>
        </w:trPr>
        <w:tc>
          <w:tcPr>
            <w:tcW w:w="852" w:type="pct"/>
            <w:vMerge w:val="restart"/>
          </w:tcPr>
          <w:p w14:paraId="3125261A" w14:textId="77777777" w:rsidR="00CB7786" w:rsidRPr="00CB7786" w:rsidRDefault="00CB7786" w:rsidP="00CB7786">
            <w:pPr>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
                <w:bCs/>
                <w:sz w:val="24"/>
                <w:szCs w:val="24"/>
                <w:lang w:eastAsia="ru-RU"/>
              </w:rPr>
              <w:t xml:space="preserve">Тема 1.2. </w:t>
            </w:r>
          </w:p>
          <w:p w14:paraId="7933711C" w14:textId="77777777" w:rsidR="00CB7786" w:rsidRPr="00CB7786" w:rsidRDefault="00CB7786" w:rsidP="00CB7786">
            <w:pPr>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
                <w:bCs/>
                <w:sz w:val="24"/>
                <w:szCs w:val="24"/>
                <w:lang w:eastAsia="ru-RU"/>
              </w:rPr>
              <w:t>Стандартизация и взаимозаменяемость</w:t>
            </w:r>
          </w:p>
        </w:tc>
        <w:tc>
          <w:tcPr>
            <w:tcW w:w="3015" w:type="pct"/>
          </w:tcPr>
          <w:p w14:paraId="45872BD1" w14:textId="77777777" w:rsidR="00CB7786" w:rsidRPr="00CB7786" w:rsidRDefault="00CB7786" w:rsidP="00CB7786">
            <w:pPr>
              <w:rPr>
                <w:rFonts w:ascii="Times New Roman" w:eastAsia="Times New Roman" w:hAnsi="Times New Roman" w:cs="Times New Roman"/>
                <w:bCs/>
                <w:sz w:val="24"/>
                <w:szCs w:val="24"/>
                <w:lang w:eastAsia="ru-RU"/>
              </w:rPr>
            </w:pPr>
            <w:r w:rsidRPr="00CB7786">
              <w:rPr>
                <w:rFonts w:ascii="Times New Roman" w:eastAsia="Times New Roman" w:hAnsi="Times New Roman" w:cs="Times New Roman"/>
                <w:b/>
                <w:bCs/>
                <w:lang w:eastAsia="ru-RU"/>
              </w:rPr>
              <w:t>Содержание</w:t>
            </w:r>
          </w:p>
        </w:tc>
        <w:tc>
          <w:tcPr>
            <w:tcW w:w="415" w:type="pct"/>
            <w:vAlign w:val="center"/>
          </w:tcPr>
          <w:p w14:paraId="6DA8D973" w14:textId="77777777" w:rsidR="00CB7786" w:rsidRPr="00CB7786" w:rsidRDefault="00CB7786" w:rsidP="00CB7786">
            <w:pPr>
              <w:jc w:val="center"/>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
                <w:bCs/>
                <w:sz w:val="24"/>
                <w:szCs w:val="24"/>
                <w:lang w:eastAsia="ru-RU"/>
              </w:rPr>
              <w:t>6</w:t>
            </w:r>
          </w:p>
        </w:tc>
        <w:tc>
          <w:tcPr>
            <w:tcW w:w="718" w:type="pct"/>
          </w:tcPr>
          <w:p w14:paraId="01AAF988" w14:textId="77777777" w:rsidR="00CB7786" w:rsidRPr="00CB7786" w:rsidRDefault="00CB7786" w:rsidP="00CB7786">
            <w:pPr>
              <w:rPr>
                <w:rFonts w:ascii="Times New Roman" w:eastAsia="Times New Roman" w:hAnsi="Times New Roman" w:cs="Times New Roman"/>
                <w:sz w:val="24"/>
                <w:szCs w:val="24"/>
                <w:lang w:eastAsia="ru-RU"/>
              </w:rPr>
            </w:pPr>
          </w:p>
        </w:tc>
      </w:tr>
      <w:tr w:rsidR="00CB7786" w:rsidRPr="00CB7786" w14:paraId="32AC647A" w14:textId="77777777" w:rsidTr="00AD5821">
        <w:trPr>
          <w:trHeight w:val="20"/>
        </w:trPr>
        <w:tc>
          <w:tcPr>
            <w:tcW w:w="852" w:type="pct"/>
            <w:vMerge/>
          </w:tcPr>
          <w:p w14:paraId="2EE178EA" w14:textId="77777777" w:rsidR="00CB7786" w:rsidRPr="00CB7786" w:rsidRDefault="00CB7786" w:rsidP="00CB7786">
            <w:pPr>
              <w:rPr>
                <w:rFonts w:ascii="Times New Roman" w:eastAsia="Times New Roman" w:hAnsi="Times New Roman" w:cs="Times New Roman"/>
                <w:b/>
                <w:bCs/>
                <w:sz w:val="24"/>
                <w:szCs w:val="24"/>
                <w:lang w:eastAsia="ru-RU"/>
              </w:rPr>
            </w:pPr>
          </w:p>
        </w:tc>
        <w:tc>
          <w:tcPr>
            <w:tcW w:w="3015" w:type="pct"/>
          </w:tcPr>
          <w:p w14:paraId="1AE883D3" w14:textId="77777777" w:rsidR="00CB7786" w:rsidRPr="00CB7786" w:rsidRDefault="00CB7786" w:rsidP="00CB7786">
            <w:pPr>
              <w:rPr>
                <w:rFonts w:ascii="Times New Roman" w:eastAsia="Times New Roman" w:hAnsi="Times New Roman" w:cs="Times New Roman"/>
                <w:bCs/>
                <w:sz w:val="24"/>
                <w:szCs w:val="24"/>
                <w:lang w:eastAsia="ru-RU"/>
              </w:rPr>
            </w:pPr>
            <w:r w:rsidRPr="00CB7786">
              <w:rPr>
                <w:rFonts w:ascii="Times New Roman" w:eastAsia="Times New Roman" w:hAnsi="Times New Roman" w:cs="Times New Roman"/>
                <w:bCs/>
                <w:sz w:val="24"/>
                <w:szCs w:val="24"/>
                <w:lang w:eastAsia="ru-RU"/>
              </w:rPr>
              <w:t>Принцип взаимозаменяемости. Виды взаимозаменяемости.</w:t>
            </w:r>
            <w:r w:rsidRPr="00CB7786">
              <w:rPr>
                <w:rFonts w:ascii="Times New Roman" w:eastAsia="Calibri" w:hAnsi="Times New Roman" w:cs="Times New Roman"/>
                <w:bCs/>
                <w:sz w:val="20"/>
              </w:rPr>
              <w:t xml:space="preserve"> </w:t>
            </w:r>
            <w:r w:rsidRPr="00CB7786">
              <w:rPr>
                <w:rFonts w:ascii="Times New Roman" w:eastAsia="Times New Roman" w:hAnsi="Times New Roman" w:cs="Times New Roman"/>
                <w:bCs/>
                <w:sz w:val="24"/>
                <w:szCs w:val="24"/>
                <w:lang w:eastAsia="ru-RU"/>
              </w:rPr>
              <w:t>. Размеры: номинальный, действительный, предельные. Предельные отклонения. Допуск размера. Основные понятия о допусках и посадках. Посадки: с зазором, с натягом и переходные. Графическое изображение полей допусков. Обозначение отклонений и посадок на чертежах. Стандартизация основных норм взаимозаменяемости. Основные отклонения для образования посадок. Единая система допусков и посадок. Поля допусков и рекомендуемые посадки.</w:t>
            </w:r>
          </w:p>
        </w:tc>
        <w:tc>
          <w:tcPr>
            <w:tcW w:w="415" w:type="pct"/>
            <w:vAlign w:val="center"/>
          </w:tcPr>
          <w:p w14:paraId="6515EED2" w14:textId="77777777" w:rsidR="00CB7786" w:rsidRPr="00CB7786" w:rsidRDefault="00CB7786" w:rsidP="00CB7786">
            <w:pPr>
              <w:jc w:val="center"/>
              <w:rPr>
                <w:rFonts w:ascii="Times New Roman" w:eastAsia="Times New Roman" w:hAnsi="Times New Roman" w:cs="Times New Roman"/>
                <w:bCs/>
                <w:sz w:val="24"/>
                <w:szCs w:val="24"/>
                <w:lang w:eastAsia="ru-RU"/>
              </w:rPr>
            </w:pPr>
            <w:r w:rsidRPr="00CB7786">
              <w:rPr>
                <w:rFonts w:ascii="Times New Roman" w:eastAsia="Times New Roman" w:hAnsi="Times New Roman" w:cs="Times New Roman"/>
                <w:bCs/>
                <w:sz w:val="24"/>
                <w:szCs w:val="24"/>
                <w:lang w:eastAsia="ru-RU"/>
              </w:rPr>
              <w:t>6</w:t>
            </w:r>
          </w:p>
        </w:tc>
        <w:tc>
          <w:tcPr>
            <w:tcW w:w="718" w:type="pct"/>
          </w:tcPr>
          <w:p w14:paraId="1577DED6" w14:textId="77777777" w:rsidR="00CB7786" w:rsidRPr="00CB7786" w:rsidRDefault="00CB7786" w:rsidP="00CB7786">
            <w:pPr>
              <w:rPr>
                <w:rFonts w:ascii="Times New Roman" w:eastAsia="Times New Roman" w:hAnsi="Times New Roman" w:cs="Times New Roman"/>
                <w:bCs/>
                <w:sz w:val="24"/>
                <w:szCs w:val="24"/>
                <w:lang w:eastAsia="ru-RU"/>
              </w:rPr>
            </w:pPr>
            <w:r w:rsidRPr="00CB7786">
              <w:rPr>
                <w:rFonts w:ascii="Times New Roman" w:eastAsia="Times New Roman" w:hAnsi="Times New Roman" w:cs="Times New Roman"/>
                <w:sz w:val="24"/>
                <w:szCs w:val="24"/>
                <w:lang w:eastAsia="ru-RU"/>
              </w:rPr>
              <w:t>ОК 1- 2,ОК 4-7;  ПК-1.1 – 1.4, 2.1 – 2.3</w:t>
            </w:r>
          </w:p>
        </w:tc>
      </w:tr>
      <w:tr w:rsidR="00CB7786" w:rsidRPr="00CB7786" w14:paraId="449372D0" w14:textId="77777777" w:rsidTr="00AD5821">
        <w:trPr>
          <w:trHeight w:val="20"/>
        </w:trPr>
        <w:tc>
          <w:tcPr>
            <w:tcW w:w="852" w:type="pct"/>
            <w:vMerge w:val="restart"/>
          </w:tcPr>
          <w:p w14:paraId="1A9760A8" w14:textId="77777777" w:rsidR="00CB7786" w:rsidRPr="00CB7786" w:rsidRDefault="00CB7786" w:rsidP="00CB7786">
            <w:pPr>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
                <w:bCs/>
                <w:sz w:val="24"/>
                <w:szCs w:val="24"/>
                <w:lang w:eastAsia="ru-RU"/>
              </w:rPr>
              <w:t>Тема 1.3 Межотраслевые комплексы стандартов</w:t>
            </w:r>
          </w:p>
          <w:p w14:paraId="3C63D9AF" w14:textId="77777777" w:rsidR="00CB7786" w:rsidRPr="00CB7786" w:rsidRDefault="00CB7786" w:rsidP="00CB7786">
            <w:pPr>
              <w:rPr>
                <w:rFonts w:ascii="Times New Roman" w:eastAsia="Times New Roman" w:hAnsi="Times New Roman" w:cs="Times New Roman"/>
                <w:b/>
                <w:bCs/>
                <w:sz w:val="24"/>
                <w:szCs w:val="24"/>
                <w:lang w:eastAsia="ru-RU"/>
              </w:rPr>
            </w:pPr>
          </w:p>
        </w:tc>
        <w:tc>
          <w:tcPr>
            <w:tcW w:w="3015" w:type="pct"/>
          </w:tcPr>
          <w:p w14:paraId="5DA2E172" w14:textId="77777777" w:rsidR="00CB7786" w:rsidRPr="00CB7786" w:rsidRDefault="00CB7786" w:rsidP="00CB7786">
            <w:pPr>
              <w:rPr>
                <w:rFonts w:ascii="Times New Roman" w:eastAsia="Times New Roman" w:hAnsi="Times New Roman" w:cs="Times New Roman"/>
                <w:bCs/>
                <w:sz w:val="24"/>
                <w:szCs w:val="24"/>
                <w:lang w:eastAsia="ru-RU"/>
              </w:rPr>
            </w:pPr>
            <w:r w:rsidRPr="00CB7786">
              <w:rPr>
                <w:rFonts w:ascii="Times New Roman" w:eastAsia="Times New Roman" w:hAnsi="Times New Roman" w:cs="Times New Roman"/>
                <w:b/>
                <w:bCs/>
                <w:lang w:eastAsia="ru-RU"/>
              </w:rPr>
              <w:t>Содержание</w:t>
            </w:r>
          </w:p>
        </w:tc>
        <w:tc>
          <w:tcPr>
            <w:tcW w:w="415" w:type="pct"/>
            <w:vAlign w:val="center"/>
          </w:tcPr>
          <w:p w14:paraId="4CAFA835" w14:textId="77777777" w:rsidR="00CB7786" w:rsidRPr="00CB7786" w:rsidRDefault="00CB7786" w:rsidP="00CB7786">
            <w:pPr>
              <w:jc w:val="center"/>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
                <w:bCs/>
                <w:sz w:val="24"/>
                <w:szCs w:val="24"/>
                <w:lang w:eastAsia="ru-RU"/>
              </w:rPr>
              <w:t>6</w:t>
            </w:r>
          </w:p>
        </w:tc>
        <w:tc>
          <w:tcPr>
            <w:tcW w:w="718" w:type="pct"/>
            <w:vMerge w:val="restart"/>
          </w:tcPr>
          <w:p w14:paraId="09D4D246" w14:textId="77777777" w:rsidR="00CB7786" w:rsidRPr="00CB7786" w:rsidRDefault="00CB7786" w:rsidP="00CB7786">
            <w:pPr>
              <w:rPr>
                <w:rFonts w:ascii="Times New Roman" w:eastAsia="Times New Roman" w:hAnsi="Times New Roman" w:cs="Times New Roman"/>
                <w:bCs/>
                <w:sz w:val="24"/>
                <w:szCs w:val="24"/>
                <w:lang w:eastAsia="ru-RU"/>
              </w:rPr>
            </w:pPr>
            <w:r w:rsidRPr="00CB7786">
              <w:rPr>
                <w:rFonts w:ascii="Times New Roman" w:eastAsia="Times New Roman" w:hAnsi="Times New Roman" w:cs="Times New Roman"/>
                <w:sz w:val="24"/>
                <w:szCs w:val="24"/>
                <w:lang w:eastAsia="ru-RU"/>
              </w:rPr>
              <w:t>ОК 1- 2,ОК 4-7;  ПК-1.1 – 1.4, 2.1 – 2.3</w:t>
            </w:r>
          </w:p>
        </w:tc>
      </w:tr>
      <w:tr w:rsidR="00CB7786" w:rsidRPr="00CB7786" w14:paraId="0EB2E3E5" w14:textId="77777777" w:rsidTr="00AD5821">
        <w:trPr>
          <w:trHeight w:val="20"/>
        </w:trPr>
        <w:tc>
          <w:tcPr>
            <w:tcW w:w="852" w:type="pct"/>
            <w:vMerge/>
          </w:tcPr>
          <w:p w14:paraId="67A875EB" w14:textId="77777777" w:rsidR="00CB7786" w:rsidRPr="00CB7786" w:rsidRDefault="00CB7786" w:rsidP="00CB7786">
            <w:pPr>
              <w:rPr>
                <w:rFonts w:ascii="Times New Roman" w:eastAsia="Times New Roman" w:hAnsi="Times New Roman" w:cs="Times New Roman"/>
                <w:b/>
                <w:bCs/>
                <w:sz w:val="24"/>
                <w:szCs w:val="24"/>
                <w:lang w:eastAsia="ru-RU"/>
              </w:rPr>
            </w:pPr>
          </w:p>
        </w:tc>
        <w:tc>
          <w:tcPr>
            <w:tcW w:w="3015" w:type="pct"/>
          </w:tcPr>
          <w:p w14:paraId="44C0A8D7" w14:textId="77777777" w:rsidR="00CB7786" w:rsidRPr="00CB7786" w:rsidRDefault="00CB7786" w:rsidP="00CB7786">
            <w:pPr>
              <w:rPr>
                <w:rFonts w:ascii="Times New Roman" w:eastAsia="Times New Roman" w:hAnsi="Times New Roman" w:cs="Times New Roman"/>
                <w:bCs/>
                <w:sz w:val="24"/>
                <w:szCs w:val="24"/>
                <w:lang w:eastAsia="ru-RU"/>
              </w:rPr>
            </w:pPr>
            <w:r w:rsidRPr="00CB7786">
              <w:rPr>
                <w:rFonts w:ascii="Times New Roman" w:eastAsia="Times New Roman" w:hAnsi="Times New Roman" w:cs="Times New Roman"/>
                <w:bCs/>
                <w:sz w:val="24"/>
                <w:szCs w:val="24"/>
                <w:lang w:eastAsia="ru-RU"/>
              </w:rPr>
              <w:t>Единая система конструкторской документации (ЕСКД). Единая система технологической документации (ЕСТД). Комплексы стандартов по безопасности жизнедеятельности (ССБТ). Система разработки и постановки продукции на производство (СРПП).</w:t>
            </w:r>
          </w:p>
        </w:tc>
        <w:tc>
          <w:tcPr>
            <w:tcW w:w="415" w:type="pct"/>
            <w:vAlign w:val="center"/>
          </w:tcPr>
          <w:p w14:paraId="2E1A0C3C" w14:textId="77777777" w:rsidR="00CB7786" w:rsidRPr="00CB7786" w:rsidRDefault="00CB7786" w:rsidP="00CB7786">
            <w:pPr>
              <w:jc w:val="center"/>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
                <w:bCs/>
                <w:sz w:val="24"/>
                <w:szCs w:val="24"/>
                <w:lang w:eastAsia="ru-RU"/>
              </w:rPr>
              <w:t>4</w:t>
            </w:r>
          </w:p>
        </w:tc>
        <w:tc>
          <w:tcPr>
            <w:tcW w:w="718" w:type="pct"/>
            <w:vMerge/>
          </w:tcPr>
          <w:p w14:paraId="38542241" w14:textId="77777777" w:rsidR="00CB7786" w:rsidRPr="00CB7786" w:rsidRDefault="00CB7786" w:rsidP="00CB7786">
            <w:pPr>
              <w:rPr>
                <w:rFonts w:ascii="Times New Roman" w:eastAsia="Times New Roman" w:hAnsi="Times New Roman" w:cs="Times New Roman"/>
                <w:sz w:val="24"/>
                <w:szCs w:val="24"/>
                <w:lang w:eastAsia="ru-RU"/>
              </w:rPr>
            </w:pPr>
          </w:p>
        </w:tc>
      </w:tr>
      <w:tr w:rsidR="00CB7786" w:rsidRPr="00CB7786" w14:paraId="42E43F33" w14:textId="77777777" w:rsidTr="00AD5821">
        <w:trPr>
          <w:trHeight w:val="20"/>
        </w:trPr>
        <w:tc>
          <w:tcPr>
            <w:tcW w:w="852" w:type="pct"/>
            <w:vMerge/>
          </w:tcPr>
          <w:p w14:paraId="7FDD7838" w14:textId="77777777" w:rsidR="00CB7786" w:rsidRPr="00CB7786" w:rsidRDefault="00CB7786" w:rsidP="00CB7786">
            <w:pPr>
              <w:rPr>
                <w:rFonts w:ascii="Times New Roman" w:eastAsia="Times New Roman" w:hAnsi="Times New Roman" w:cs="Times New Roman"/>
                <w:b/>
                <w:bCs/>
                <w:sz w:val="24"/>
                <w:szCs w:val="24"/>
                <w:lang w:eastAsia="ru-RU"/>
              </w:rPr>
            </w:pPr>
          </w:p>
        </w:tc>
        <w:tc>
          <w:tcPr>
            <w:tcW w:w="3015" w:type="pct"/>
          </w:tcPr>
          <w:p w14:paraId="6E59E6BD" w14:textId="77777777" w:rsidR="00CB7786" w:rsidRPr="00CB7786" w:rsidRDefault="00CB7786" w:rsidP="00CB7786">
            <w:pPr>
              <w:rPr>
                <w:rFonts w:ascii="Times New Roman" w:eastAsia="Times New Roman" w:hAnsi="Times New Roman" w:cs="Times New Roman"/>
                <w:b/>
                <w:sz w:val="24"/>
                <w:szCs w:val="24"/>
                <w:lang w:eastAsia="ru-RU"/>
              </w:rPr>
            </w:pPr>
            <w:r w:rsidRPr="00CB7786">
              <w:rPr>
                <w:rFonts w:ascii="Times New Roman" w:eastAsia="Times New Roman" w:hAnsi="Times New Roman" w:cs="Times New Roman"/>
                <w:b/>
                <w:bCs/>
                <w:lang w:eastAsia="ru-RU"/>
              </w:rPr>
              <w:t>В том числе практических и лабораторных занятий</w:t>
            </w:r>
          </w:p>
        </w:tc>
        <w:tc>
          <w:tcPr>
            <w:tcW w:w="415" w:type="pct"/>
            <w:vAlign w:val="center"/>
          </w:tcPr>
          <w:p w14:paraId="09F5DE2B" w14:textId="77777777" w:rsidR="00CB7786" w:rsidRPr="00CB7786" w:rsidRDefault="00CB7786" w:rsidP="00CB7786">
            <w:pPr>
              <w:jc w:val="center"/>
              <w:rPr>
                <w:rFonts w:ascii="Times New Roman" w:eastAsia="Times New Roman" w:hAnsi="Times New Roman" w:cs="Times New Roman"/>
                <w:b/>
                <w:sz w:val="24"/>
                <w:szCs w:val="24"/>
                <w:lang w:eastAsia="ru-RU"/>
              </w:rPr>
            </w:pPr>
            <w:r w:rsidRPr="00CB7786">
              <w:rPr>
                <w:rFonts w:ascii="Times New Roman" w:eastAsia="Times New Roman" w:hAnsi="Times New Roman" w:cs="Times New Roman"/>
                <w:b/>
                <w:sz w:val="24"/>
                <w:szCs w:val="24"/>
                <w:lang w:eastAsia="ru-RU"/>
              </w:rPr>
              <w:t>-</w:t>
            </w:r>
          </w:p>
        </w:tc>
        <w:tc>
          <w:tcPr>
            <w:tcW w:w="718" w:type="pct"/>
            <w:vMerge/>
          </w:tcPr>
          <w:p w14:paraId="3858D4B0" w14:textId="77777777" w:rsidR="00CB7786" w:rsidRPr="00CB7786" w:rsidRDefault="00CB7786" w:rsidP="00CB7786">
            <w:pPr>
              <w:rPr>
                <w:rFonts w:ascii="Times New Roman" w:eastAsia="Times New Roman" w:hAnsi="Times New Roman" w:cs="Times New Roman"/>
                <w:i/>
                <w:sz w:val="24"/>
                <w:szCs w:val="24"/>
                <w:lang w:eastAsia="ru-RU"/>
              </w:rPr>
            </w:pPr>
          </w:p>
        </w:tc>
      </w:tr>
      <w:tr w:rsidR="00CB7786" w:rsidRPr="00CB7786" w14:paraId="7541C35A" w14:textId="77777777" w:rsidTr="00AD5821">
        <w:trPr>
          <w:trHeight w:val="20"/>
        </w:trPr>
        <w:tc>
          <w:tcPr>
            <w:tcW w:w="852" w:type="pct"/>
            <w:vMerge/>
          </w:tcPr>
          <w:p w14:paraId="49596A82" w14:textId="77777777" w:rsidR="00CB7786" w:rsidRPr="00CB7786" w:rsidRDefault="00CB7786" w:rsidP="00CB7786">
            <w:pPr>
              <w:rPr>
                <w:rFonts w:ascii="Times New Roman" w:eastAsia="Times New Roman" w:hAnsi="Times New Roman" w:cs="Times New Roman"/>
                <w:b/>
                <w:bCs/>
                <w:sz w:val="24"/>
                <w:szCs w:val="24"/>
                <w:lang w:eastAsia="ru-RU"/>
              </w:rPr>
            </w:pPr>
          </w:p>
        </w:tc>
        <w:tc>
          <w:tcPr>
            <w:tcW w:w="3015" w:type="pct"/>
          </w:tcPr>
          <w:p w14:paraId="0657D50C" w14:textId="77777777" w:rsidR="00CB7786" w:rsidRPr="00CB7786" w:rsidRDefault="00CB7786" w:rsidP="00CB7786">
            <w:pPr>
              <w:spacing w:line="276" w:lineRule="auto"/>
              <w:rPr>
                <w:rFonts w:ascii="Times New Roman" w:eastAsia="Times New Roman" w:hAnsi="Times New Roman" w:cs="Times New Roman"/>
                <w:b/>
                <w:bCs/>
                <w:lang w:eastAsia="ru-RU"/>
              </w:rPr>
            </w:pPr>
            <w:r w:rsidRPr="00CB7786">
              <w:rPr>
                <w:rFonts w:ascii="Times New Roman" w:eastAsia="Times New Roman" w:hAnsi="Times New Roman" w:cs="Times New Roman"/>
                <w:b/>
                <w:bCs/>
                <w:lang w:eastAsia="ru-RU"/>
              </w:rPr>
              <w:t>В том числе самостоятельная работа обучающихся</w:t>
            </w:r>
          </w:p>
          <w:p w14:paraId="7294DC56" w14:textId="77777777" w:rsidR="00CB7786" w:rsidRPr="00CB7786" w:rsidRDefault="00CB7786" w:rsidP="00CB7786">
            <w:pPr>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t>Изучение комплексов стандартов ЕСКД, ЕСТД</w:t>
            </w:r>
          </w:p>
        </w:tc>
        <w:tc>
          <w:tcPr>
            <w:tcW w:w="415" w:type="pct"/>
          </w:tcPr>
          <w:p w14:paraId="53D5CB2C" w14:textId="77777777" w:rsidR="00CB7786" w:rsidRPr="00CB7786" w:rsidRDefault="00CB7786" w:rsidP="00CB7786">
            <w:pPr>
              <w:jc w:val="center"/>
              <w:rPr>
                <w:rFonts w:ascii="Times New Roman" w:eastAsia="Times New Roman" w:hAnsi="Times New Roman" w:cs="Times New Roman"/>
                <w:b/>
                <w:sz w:val="24"/>
                <w:szCs w:val="24"/>
                <w:lang w:eastAsia="ru-RU"/>
              </w:rPr>
            </w:pPr>
            <w:r w:rsidRPr="00CB7786">
              <w:rPr>
                <w:rFonts w:ascii="Times New Roman" w:eastAsia="Times New Roman" w:hAnsi="Times New Roman" w:cs="Times New Roman"/>
                <w:b/>
                <w:sz w:val="24"/>
                <w:szCs w:val="24"/>
                <w:lang w:eastAsia="ru-RU"/>
              </w:rPr>
              <w:t>2</w:t>
            </w:r>
          </w:p>
        </w:tc>
        <w:tc>
          <w:tcPr>
            <w:tcW w:w="718" w:type="pct"/>
            <w:vMerge/>
          </w:tcPr>
          <w:p w14:paraId="4BE0419B" w14:textId="77777777" w:rsidR="00CB7786" w:rsidRPr="00CB7786" w:rsidRDefault="00CB7786" w:rsidP="00CB7786">
            <w:pPr>
              <w:rPr>
                <w:rFonts w:ascii="Times New Roman" w:eastAsia="Times New Roman" w:hAnsi="Times New Roman" w:cs="Times New Roman"/>
                <w:i/>
                <w:sz w:val="24"/>
                <w:szCs w:val="24"/>
                <w:lang w:eastAsia="ru-RU"/>
              </w:rPr>
            </w:pPr>
          </w:p>
        </w:tc>
      </w:tr>
      <w:tr w:rsidR="00CB7786" w:rsidRPr="00CB7786" w14:paraId="61BFF969" w14:textId="77777777" w:rsidTr="00AD5821">
        <w:trPr>
          <w:trHeight w:val="20"/>
        </w:trPr>
        <w:tc>
          <w:tcPr>
            <w:tcW w:w="852" w:type="pct"/>
            <w:vMerge w:val="restart"/>
          </w:tcPr>
          <w:p w14:paraId="76F0510C" w14:textId="77777777" w:rsidR="00CB7786" w:rsidRPr="00CB7786" w:rsidRDefault="00CB7786" w:rsidP="00CB7786">
            <w:pPr>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
                <w:bCs/>
                <w:sz w:val="24"/>
                <w:szCs w:val="24"/>
                <w:lang w:eastAsia="ru-RU"/>
              </w:rPr>
              <w:t>Тема 1.4 Международная, региональная и национальная стандартизация</w:t>
            </w:r>
          </w:p>
        </w:tc>
        <w:tc>
          <w:tcPr>
            <w:tcW w:w="3015" w:type="pct"/>
          </w:tcPr>
          <w:p w14:paraId="7C623536" w14:textId="77777777" w:rsidR="00CB7786" w:rsidRPr="00CB7786" w:rsidRDefault="00CB7786" w:rsidP="00CB7786">
            <w:pPr>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
                <w:bCs/>
                <w:lang w:eastAsia="ru-RU"/>
              </w:rPr>
              <w:t>Содержание</w:t>
            </w:r>
          </w:p>
        </w:tc>
        <w:tc>
          <w:tcPr>
            <w:tcW w:w="415" w:type="pct"/>
            <w:vAlign w:val="center"/>
          </w:tcPr>
          <w:p w14:paraId="5EA0628F" w14:textId="77777777" w:rsidR="00CB7786" w:rsidRPr="00CB7786" w:rsidRDefault="00CB7786" w:rsidP="00CB7786">
            <w:pPr>
              <w:jc w:val="center"/>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
                <w:bCs/>
                <w:sz w:val="24"/>
                <w:szCs w:val="24"/>
                <w:lang w:eastAsia="ru-RU"/>
              </w:rPr>
              <w:t>2</w:t>
            </w:r>
          </w:p>
        </w:tc>
        <w:tc>
          <w:tcPr>
            <w:tcW w:w="718" w:type="pct"/>
            <w:vMerge w:val="restart"/>
          </w:tcPr>
          <w:p w14:paraId="49F1F139" w14:textId="77777777" w:rsidR="00CB7786" w:rsidRPr="00CB7786" w:rsidRDefault="00CB7786" w:rsidP="00CB7786">
            <w:pPr>
              <w:rPr>
                <w:rFonts w:ascii="Times New Roman" w:eastAsia="Times New Roman" w:hAnsi="Times New Roman" w:cs="Times New Roman"/>
                <w:bCs/>
                <w:i/>
                <w:sz w:val="24"/>
                <w:szCs w:val="24"/>
                <w:lang w:eastAsia="ru-RU"/>
              </w:rPr>
            </w:pPr>
            <w:r w:rsidRPr="00CB7786">
              <w:rPr>
                <w:rFonts w:ascii="Calibri" w:eastAsia="Times New Roman" w:hAnsi="Calibri" w:cs="Times New Roman"/>
                <w:lang w:eastAsia="ru-RU"/>
              </w:rPr>
              <w:t xml:space="preserve"> </w:t>
            </w:r>
            <w:r w:rsidRPr="00CB7786">
              <w:rPr>
                <w:rFonts w:ascii="Times New Roman" w:eastAsia="Times New Roman" w:hAnsi="Times New Roman" w:cs="Times New Roman"/>
                <w:sz w:val="24"/>
                <w:szCs w:val="24"/>
                <w:lang w:eastAsia="ru-RU"/>
              </w:rPr>
              <w:t>ОК 1- 2,ОК 4-7   ПК-1.1 – 1.4, 2.1 – 2.3</w:t>
            </w:r>
          </w:p>
        </w:tc>
      </w:tr>
      <w:tr w:rsidR="00CB7786" w:rsidRPr="00CB7786" w14:paraId="3C8DB4A9" w14:textId="77777777" w:rsidTr="00AD5821">
        <w:trPr>
          <w:trHeight w:val="20"/>
        </w:trPr>
        <w:tc>
          <w:tcPr>
            <w:tcW w:w="852" w:type="pct"/>
            <w:vMerge/>
          </w:tcPr>
          <w:p w14:paraId="1CD02BF4" w14:textId="77777777" w:rsidR="00CB7786" w:rsidRPr="00CB7786" w:rsidRDefault="00CB7786" w:rsidP="00CB7786">
            <w:pPr>
              <w:rPr>
                <w:rFonts w:ascii="Times New Roman" w:eastAsia="Times New Roman" w:hAnsi="Times New Roman" w:cs="Times New Roman"/>
                <w:b/>
                <w:bCs/>
                <w:sz w:val="24"/>
                <w:szCs w:val="24"/>
                <w:lang w:eastAsia="ru-RU"/>
              </w:rPr>
            </w:pPr>
          </w:p>
        </w:tc>
        <w:tc>
          <w:tcPr>
            <w:tcW w:w="3015" w:type="pct"/>
          </w:tcPr>
          <w:p w14:paraId="7932FE50" w14:textId="77777777" w:rsidR="00CB7786" w:rsidRPr="00CB7786" w:rsidRDefault="00CB7786" w:rsidP="00CB7786">
            <w:pPr>
              <w:rPr>
                <w:rFonts w:ascii="Times New Roman" w:eastAsia="Times New Roman" w:hAnsi="Times New Roman" w:cs="Times New Roman"/>
                <w:bCs/>
                <w:sz w:val="24"/>
                <w:szCs w:val="24"/>
                <w:lang w:eastAsia="ru-RU"/>
              </w:rPr>
            </w:pPr>
            <w:r w:rsidRPr="00CB7786">
              <w:rPr>
                <w:rFonts w:ascii="Times New Roman" w:eastAsia="Times New Roman" w:hAnsi="Times New Roman" w:cs="Times New Roman"/>
                <w:bCs/>
                <w:sz w:val="24"/>
                <w:szCs w:val="24"/>
                <w:lang w:eastAsia="ru-RU"/>
              </w:rPr>
              <w:t>Межгосударственная система по стандартизации (МГСС). Международная организация по стандартизации (ИСО).Международная электротехническая комиссия (МЭК). Экономическая эффективность стандартизации.</w:t>
            </w:r>
          </w:p>
        </w:tc>
        <w:tc>
          <w:tcPr>
            <w:tcW w:w="415" w:type="pct"/>
            <w:vAlign w:val="center"/>
          </w:tcPr>
          <w:p w14:paraId="345338A0" w14:textId="77777777" w:rsidR="00CB7786" w:rsidRPr="00CB7786" w:rsidRDefault="00CB7786" w:rsidP="00CB7786">
            <w:pPr>
              <w:jc w:val="center"/>
              <w:rPr>
                <w:rFonts w:ascii="Times New Roman" w:eastAsia="Times New Roman" w:hAnsi="Times New Roman" w:cs="Times New Roman"/>
                <w:bCs/>
                <w:sz w:val="24"/>
                <w:szCs w:val="24"/>
                <w:lang w:eastAsia="ru-RU"/>
              </w:rPr>
            </w:pPr>
            <w:r w:rsidRPr="00CB7786">
              <w:rPr>
                <w:rFonts w:ascii="Times New Roman" w:eastAsia="Times New Roman" w:hAnsi="Times New Roman" w:cs="Times New Roman"/>
                <w:bCs/>
                <w:sz w:val="24"/>
                <w:szCs w:val="24"/>
                <w:lang w:eastAsia="ru-RU"/>
              </w:rPr>
              <w:t>2</w:t>
            </w:r>
          </w:p>
        </w:tc>
        <w:tc>
          <w:tcPr>
            <w:tcW w:w="718" w:type="pct"/>
            <w:vMerge/>
          </w:tcPr>
          <w:p w14:paraId="77B02BD0" w14:textId="77777777" w:rsidR="00CB7786" w:rsidRPr="00CB7786" w:rsidRDefault="00CB7786" w:rsidP="00CB7786">
            <w:pPr>
              <w:rPr>
                <w:rFonts w:ascii="Calibri" w:eastAsia="Times New Roman" w:hAnsi="Calibri" w:cs="Times New Roman"/>
                <w:lang w:eastAsia="ru-RU"/>
              </w:rPr>
            </w:pPr>
          </w:p>
        </w:tc>
      </w:tr>
      <w:tr w:rsidR="00CB7786" w:rsidRPr="00CB7786" w14:paraId="34E9830F" w14:textId="77777777" w:rsidTr="00AD5821">
        <w:trPr>
          <w:trHeight w:val="20"/>
        </w:trPr>
        <w:tc>
          <w:tcPr>
            <w:tcW w:w="852" w:type="pct"/>
            <w:vMerge/>
          </w:tcPr>
          <w:p w14:paraId="23589907" w14:textId="77777777" w:rsidR="00CB7786" w:rsidRPr="00CB7786" w:rsidRDefault="00CB7786" w:rsidP="00CB7786">
            <w:pPr>
              <w:rPr>
                <w:rFonts w:ascii="Times New Roman" w:eastAsia="Times New Roman" w:hAnsi="Times New Roman" w:cs="Times New Roman"/>
                <w:b/>
                <w:bCs/>
                <w:sz w:val="24"/>
                <w:szCs w:val="24"/>
                <w:lang w:eastAsia="ru-RU"/>
              </w:rPr>
            </w:pPr>
          </w:p>
        </w:tc>
        <w:tc>
          <w:tcPr>
            <w:tcW w:w="3015" w:type="pct"/>
          </w:tcPr>
          <w:p w14:paraId="18F36F06" w14:textId="77777777" w:rsidR="00CB7786" w:rsidRPr="00CB7786" w:rsidRDefault="00CB7786" w:rsidP="00CB7786">
            <w:pPr>
              <w:rPr>
                <w:rFonts w:ascii="Times New Roman" w:eastAsia="Times New Roman" w:hAnsi="Times New Roman" w:cs="Times New Roman"/>
                <w:b/>
                <w:sz w:val="24"/>
                <w:szCs w:val="24"/>
                <w:lang w:eastAsia="ru-RU"/>
              </w:rPr>
            </w:pPr>
            <w:r w:rsidRPr="00CB7786">
              <w:rPr>
                <w:rFonts w:ascii="Times New Roman" w:eastAsia="Times New Roman" w:hAnsi="Times New Roman" w:cs="Times New Roman"/>
                <w:b/>
                <w:bCs/>
                <w:lang w:eastAsia="ru-RU"/>
              </w:rPr>
              <w:t>В том числе практических и лабораторных занятий</w:t>
            </w:r>
          </w:p>
        </w:tc>
        <w:tc>
          <w:tcPr>
            <w:tcW w:w="415" w:type="pct"/>
            <w:vAlign w:val="center"/>
          </w:tcPr>
          <w:p w14:paraId="4DF6E59D" w14:textId="77777777" w:rsidR="00CB7786" w:rsidRPr="00CB7786" w:rsidRDefault="00CB7786" w:rsidP="00CB7786">
            <w:pPr>
              <w:jc w:val="center"/>
              <w:rPr>
                <w:rFonts w:ascii="Times New Roman" w:eastAsia="Times New Roman" w:hAnsi="Times New Roman" w:cs="Times New Roman"/>
                <w:b/>
                <w:sz w:val="24"/>
                <w:szCs w:val="24"/>
                <w:lang w:eastAsia="ru-RU"/>
              </w:rPr>
            </w:pPr>
            <w:r w:rsidRPr="00CB7786">
              <w:rPr>
                <w:rFonts w:ascii="Times New Roman" w:eastAsia="Times New Roman" w:hAnsi="Times New Roman" w:cs="Times New Roman"/>
                <w:b/>
                <w:sz w:val="24"/>
                <w:szCs w:val="24"/>
                <w:lang w:eastAsia="ru-RU"/>
              </w:rPr>
              <w:t>-</w:t>
            </w:r>
          </w:p>
        </w:tc>
        <w:tc>
          <w:tcPr>
            <w:tcW w:w="718" w:type="pct"/>
            <w:vMerge/>
          </w:tcPr>
          <w:p w14:paraId="13D386DD" w14:textId="77777777" w:rsidR="00CB7786" w:rsidRPr="00CB7786" w:rsidRDefault="00CB7786" w:rsidP="00CB7786">
            <w:pPr>
              <w:rPr>
                <w:rFonts w:ascii="Times New Roman" w:eastAsia="Times New Roman" w:hAnsi="Times New Roman" w:cs="Times New Roman"/>
                <w:i/>
                <w:sz w:val="24"/>
                <w:szCs w:val="24"/>
                <w:lang w:eastAsia="ru-RU"/>
              </w:rPr>
            </w:pPr>
          </w:p>
        </w:tc>
      </w:tr>
      <w:tr w:rsidR="00CB7786" w:rsidRPr="00CB7786" w14:paraId="0AE4F602" w14:textId="77777777" w:rsidTr="00AD5821">
        <w:trPr>
          <w:trHeight w:val="20"/>
        </w:trPr>
        <w:tc>
          <w:tcPr>
            <w:tcW w:w="3867" w:type="pct"/>
            <w:gridSpan w:val="2"/>
          </w:tcPr>
          <w:p w14:paraId="7D55A7D1" w14:textId="77777777" w:rsidR="00CB7786" w:rsidRPr="00CB7786" w:rsidRDefault="00CB7786" w:rsidP="00CB7786">
            <w:pPr>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
                <w:bCs/>
                <w:sz w:val="24"/>
                <w:szCs w:val="24"/>
                <w:lang w:eastAsia="ru-RU"/>
              </w:rPr>
              <w:t>Раздел 2.Основы метрологии и технические измерения</w:t>
            </w:r>
          </w:p>
        </w:tc>
        <w:tc>
          <w:tcPr>
            <w:tcW w:w="415" w:type="pct"/>
            <w:vAlign w:val="center"/>
          </w:tcPr>
          <w:p w14:paraId="5A14072B" w14:textId="77777777" w:rsidR="00CB7786" w:rsidRPr="00CB7786" w:rsidRDefault="00CB7786" w:rsidP="00CB7786">
            <w:pPr>
              <w:jc w:val="center"/>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
                <w:bCs/>
                <w:sz w:val="24"/>
                <w:szCs w:val="24"/>
                <w:lang w:eastAsia="ru-RU"/>
              </w:rPr>
              <w:t>26/10</w:t>
            </w:r>
          </w:p>
        </w:tc>
        <w:tc>
          <w:tcPr>
            <w:tcW w:w="718" w:type="pct"/>
          </w:tcPr>
          <w:p w14:paraId="4D63DB68" w14:textId="77777777" w:rsidR="00CB7786" w:rsidRPr="00CB7786" w:rsidRDefault="00CB7786" w:rsidP="00CB7786">
            <w:pPr>
              <w:rPr>
                <w:rFonts w:ascii="Times New Roman" w:eastAsia="Times New Roman" w:hAnsi="Times New Roman" w:cs="Times New Roman"/>
                <w:i/>
                <w:sz w:val="24"/>
                <w:szCs w:val="24"/>
                <w:lang w:eastAsia="ru-RU"/>
              </w:rPr>
            </w:pPr>
          </w:p>
        </w:tc>
      </w:tr>
      <w:tr w:rsidR="00CB7786" w:rsidRPr="00CB7786" w14:paraId="6BA02DE6" w14:textId="77777777" w:rsidTr="00AD5821">
        <w:trPr>
          <w:trHeight w:val="281"/>
        </w:trPr>
        <w:tc>
          <w:tcPr>
            <w:tcW w:w="852" w:type="pct"/>
            <w:vMerge w:val="restart"/>
          </w:tcPr>
          <w:p w14:paraId="0CBE5A4F" w14:textId="77777777" w:rsidR="00CB7786" w:rsidRPr="00CB7786" w:rsidRDefault="00CB7786" w:rsidP="00CB7786">
            <w:pPr>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
                <w:bCs/>
                <w:sz w:val="24"/>
                <w:szCs w:val="24"/>
                <w:lang w:eastAsia="ru-RU"/>
              </w:rPr>
              <w:t>Тема 2.1 Основные понятия метрологии</w:t>
            </w:r>
          </w:p>
          <w:p w14:paraId="7D9B4949" w14:textId="77777777" w:rsidR="00CB7786" w:rsidRPr="00CB7786" w:rsidRDefault="00CB7786" w:rsidP="00CB7786">
            <w:pPr>
              <w:rPr>
                <w:rFonts w:ascii="Times New Roman" w:eastAsia="Times New Roman" w:hAnsi="Times New Roman" w:cs="Times New Roman"/>
                <w:b/>
                <w:bCs/>
                <w:sz w:val="24"/>
                <w:szCs w:val="24"/>
                <w:lang w:eastAsia="ru-RU"/>
              </w:rPr>
            </w:pPr>
          </w:p>
        </w:tc>
        <w:tc>
          <w:tcPr>
            <w:tcW w:w="3015" w:type="pct"/>
          </w:tcPr>
          <w:p w14:paraId="49576563" w14:textId="77777777" w:rsidR="00CB7786" w:rsidRPr="00CB7786" w:rsidRDefault="00CB7786" w:rsidP="00CB7786">
            <w:pPr>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
                <w:bCs/>
                <w:lang w:eastAsia="ru-RU"/>
              </w:rPr>
              <w:t>Содержание</w:t>
            </w:r>
          </w:p>
        </w:tc>
        <w:tc>
          <w:tcPr>
            <w:tcW w:w="415" w:type="pct"/>
            <w:vAlign w:val="center"/>
          </w:tcPr>
          <w:p w14:paraId="38D96826" w14:textId="77777777" w:rsidR="00CB7786" w:rsidRPr="00CB7786" w:rsidRDefault="00CB7786" w:rsidP="00CB7786">
            <w:pPr>
              <w:jc w:val="center"/>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
                <w:bCs/>
                <w:sz w:val="24"/>
                <w:szCs w:val="24"/>
                <w:lang w:eastAsia="ru-RU"/>
              </w:rPr>
              <w:t>10/4</w:t>
            </w:r>
          </w:p>
        </w:tc>
        <w:tc>
          <w:tcPr>
            <w:tcW w:w="718" w:type="pct"/>
            <w:vMerge w:val="restart"/>
          </w:tcPr>
          <w:p w14:paraId="077D43D6" w14:textId="77777777" w:rsidR="00CB7786" w:rsidRPr="00CB7786" w:rsidRDefault="00CB7786" w:rsidP="00CB7786">
            <w:pPr>
              <w:rPr>
                <w:rFonts w:ascii="Times New Roman" w:eastAsia="Times New Roman" w:hAnsi="Times New Roman" w:cs="Times New Roman"/>
                <w:i/>
                <w:sz w:val="24"/>
                <w:szCs w:val="24"/>
                <w:lang w:eastAsia="ru-RU"/>
              </w:rPr>
            </w:pPr>
            <w:r w:rsidRPr="00CB7786">
              <w:rPr>
                <w:rFonts w:ascii="Times New Roman" w:eastAsia="Times New Roman" w:hAnsi="Times New Roman" w:cs="Times New Roman"/>
                <w:sz w:val="24"/>
                <w:szCs w:val="24"/>
                <w:lang w:eastAsia="ru-RU"/>
              </w:rPr>
              <w:t>ОК 1- 2,ОК 4-7;  ПК-1.1 – 1.4, 2.1 – 2.3</w:t>
            </w:r>
          </w:p>
        </w:tc>
      </w:tr>
      <w:tr w:rsidR="00CB7786" w:rsidRPr="00CB7786" w14:paraId="2E83ED37" w14:textId="77777777" w:rsidTr="00AD5821">
        <w:trPr>
          <w:trHeight w:val="427"/>
        </w:trPr>
        <w:tc>
          <w:tcPr>
            <w:tcW w:w="852" w:type="pct"/>
            <w:vMerge/>
          </w:tcPr>
          <w:p w14:paraId="7B0DC37E" w14:textId="77777777" w:rsidR="00CB7786" w:rsidRPr="00CB7786" w:rsidRDefault="00CB7786" w:rsidP="00CB7786">
            <w:pPr>
              <w:rPr>
                <w:rFonts w:ascii="Times New Roman" w:eastAsia="Times New Roman" w:hAnsi="Times New Roman" w:cs="Times New Roman"/>
                <w:b/>
                <w:bCs/>
                <w:sz w:val="24"/>
                <w:szCs w:val="24"/>
                <w:lang w:eastAsia="ru-RU"/>
              </w:rPr>
            </w:pPr>
          </w:p>
        </w:tc>
        <w:tc>
          <w:tcPr>
            <w:tcW w:w="3015" w:type="pct"/>
          </w:tcPr>
          <w:p w14:paraId="5A11AB30" w14:textId="77777777" w:rsidR="00CB7786" w:rsidRPr="00CB7786" w:rsidRDefault="00CB7786" w:rsidP="00CB7786">
            <w:pPr>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Cs/>
                <w:sz w:val="24"/>
                <w:szCs w:val="24"/>
                <w:lang w:eastAsia="ru-RU"/>
              </w:rPr>
              <w:t xml:space="preserve">Измеряемые величины. Виды и методы измерений. Методика выполнения измерений. Метрологические показатели средств измерений. Классы точности средств измерений. Международная система единиц (система СИ). Критерии качества измерений. </w:t>
            </w:r>
          </w:p>
        </w:tc>
        <w:tc>
          <w:tcPr>
            <w:tcW w:w="415" w:type="pct"/>
            <w:vAlign w:val="center"/>
          </w:tcPr>
          <w:p w14:paraId="72E1385C" w14:textId="77777777" w:rsidR="00CB7786" w:rsidRPr="00CB7786" w:rsidRDefault="00CB7786" w:rsidP="00CB7786">
            <w:pPr>
              <w:jc w:val="center"/>
              <w:rPr>
                <w:rFonts w:ascii="Times New Roman" w:eastAsia="Times New Roman" w:hAnsi="Times New Roman" w:cs="Times New Roman"/>
                <w:bCs/>
                <w:sz w:val="24"/>
                <w:szCs w:val="24"/>
                <w:lang w:eastAsia="ru-RU"/>
              </w:rPr>
            </w:pPr>
            <w:r w:rsidRPr="00CB7786">
              <w:rPr>
                <w:rFonts w:ascii="Times New Roman" w:eastAsia="Times New Roman" w:hAnsi="Times New Roman" w:cs="Times New Roman"/>
                <w:bCs/>
                <w:sz w:val="24"/>
                <w:szCs w:val="24"/>
                <w:lang w:eastAsia="ru-RU"/>
              </w:rPr>
              <w:t>6</w:t>
            </w:r>
          </w:p>
        </w:tc>
        <w:tc>
          <w:tcPr>
            <w:tcW w:w="718" w:type="pct"/>
            <w:vMerge/>
          </w:tcPr>
          <w:p w14:paraId="453C1F27" w14:textId="77777777" w:rsidR="00CB7786" w:rsidRPr="00CB7786" w:rsidRDefault="00CB7786" w:rsidP="00CB7786">
            <w:pPr>
              <w:rPr>
                <w:rFonts w:ascii="Times New Roman" w:eastAsia="Times New Roman" w:hAnsi="Times New Roman" w:cs="Times New Roman"/>
                <w:sz w:val="24"/>
                <w:szCs w:val="24"/>
                <w:lang w:eastAsia="ru-RU"/>
              </w:rPr>
            </w:pPr>
          </w:p>
        </w:tc>
      </w:tr>
      <w:tr w:rsidR="00CB7786" w:rsidRPr="00CB7786" w14:paraId="75441195" w14:textId="77777777" w:rsidTr="00AD5821">
        <w:trPr>
          <w:trHeight w:val="20"/>
        </w:trPr>
        <w:tc>
          <w:tcPr>
            <w:tcW w:w="852" w:type="pct"/>
            <w:vMerge/>
          </w:tcPr>
          <w:p w14:paraId="16302CDA" w14:textId="77777777" w:rsidR="00CB7786" w:rsidRPr="00CB7786" w:rsidRDefault="00CB7786" w:rsidP="00CB7786">
            <w:pPr>
              <w:rPr>
                <w:rFonts w:ascii="Times New Roman" w:eastAsia="Times New Roman" w:hAnsi="Times New Roman" w:cs="Times New Roman"/>
                <w:b/>
                <w:bCs/>
                <w:sz w:val="24"/>
                <w:szCs w:val="24"/>
                <w:lang w:eastAsia="ru-RU"/>
              </w:rPr>
            </w:pPr>
          </w:p>
        </w:tc>
        <w:tc>
          <w:tcPr>
            <w:tcW w:w="3015" w:type="pct"/>
          </w:tcPr>
          <w:p w14:paraId="513560D0" w14:textId="77777777" w:rsidR="00CB7786" w:rsidRPr="00CB7786" w:rsidRDefault="00CB7786" w:rsidP="00CB7786">
            <w:pPr>
              <w:rPr>
                <w:rFonts w:ascii="Times New Roman" w:eastAsia="Times New Roman" w:hAnsi="Times New Roman" w:cs="Times New Roman"/>
                <w:b/>
                <w:sz w:val="24"/>
                <w:szCs w:val="24"/>
                <w:lang w:eastAsia="ru-RU"/>
              </w:rPr>
            </w:pPr>
            <w:r w:rsidRPr="00CB7786">
              <w:rPr>
                <w:rFonts w:ascii="Times New Roman" w:eastAsia="Times New Roman" w:hAnsi="Times New Roman" w:cs="Times New Roman"/>
                <w:b/>
                <w:bCs/>
                <w:lang w:eastAsia="ru-RU"/>
              </w:rPr>
              <w:t>В том числе практических и лабораторных занятий</w:t>
            </w:r>
          </w:p>
        </w:tc>
        <w:tc>
          <w:tcPr>
            <w:tcW w:w="415" w:type="pct"/>
            <w:vAlign w:val="center"/>
          </w:tcPr>
          <w:p w14:paraId="07CFFF8E" w14:textId="77777777" w:rsidR="00CB7786" w:rsidRPr="00CB7786" w:rsidRDefault="00CB7786" w:rsidP="00CB7786">
            <w:pPr>
              <w:jc w:val="center"/>
              <w:rPr>
                <w:rFonts w:ascii="Times New Roman" w:eastAsia="Times New Roman" w:hAnsi="Times New Roman" w:cs="Times New Roman"/>
                <w:b/>
                <w:sz w:val="24"/>
                <w:szCs w:val="24"/>
                <w:lang w:eastAsia="ru-RU"/>
              </w:rPr>
            </w:pPr>
            <w:r w:rsidRPr="00CB7786">
              <w:rPr>
                <w:rFonts w:ascii="Times New Roman" w:eastAsia="Times New Roman" w:hAnsi="Times New Roman" w:cs="Times New Roman"/>
                <w:b/>
                <w:sz w:val="24"/>
                <w:szCs w:val="24"/>
                <w:lang w:eastAsia="ru-RU"/>
              </w:rPr>
              <w:t>4/4</w:t>
            </w:r>
          </w:p>
        </w:tc>
        <w:tc>
          <w:tcPr>
            <w:tcW w:w="718" w:type="pct"/>
            <w:vMerge/>
          </w:tcPr>
          <w:p w14:paraId="518BA4F4" w14:textId="77777777" w:rsidR="00CB7786" w:rsidRPr="00CB7786" w:rsidRDefault="00CB7786" w:rsidP="00CB7786">
            <w:pPr>
              <w:rPr>
                <w:rFonts w:ascii="Times New Roman" w:eastAsia="Times New Roman" w:hAnsi="Times New Roman" w:cs="Times New Roman"/>
                <w:i/>
                <w:sz w:val="24"/>
                <w:szCs w:val="24"/>
                <w:lang w:eastAsia="ru-RU"/>
              </w:rPr>
            </w:pPr>
          </w:p>
        </w:tc>
      </w:tr>
      <w:tr w:rsidR="00CB7786" w:rsidRPr="00CB7786" w14:paraId="2FF3D639" w14:textId="77777777" w:rsidTr="00AD5821">
        <w:trPr>
          <w:trHeight w:val="20"/>
        </w:trPr>
        <w:tc>
          <w:tcPr>
            <w:tcW w:w="852" w:type="pct"/>
            <w:vMerge/>
          </w:tcPr>
          <w:p w14:paraId="4F638560" w14:textId="77777777" w:rsidR="00CB7786" w:rsidRPr="00CB7786" w:rsidRDefault="00CB7786" w:rsidP="00CB7786">
            <w:pPr>
              <w:rPr>
                <w:rFonts w:ascii="Times New Roman" w:eastAsia="Times New Roman" w:hAnsi="Times New Roman" w:cs="Times New Roman"/>
                <w:b/>
                <w:bCs/>
                <w:sz w:val="24"/>
                <w:szCs w:val="24"/>
                <w:lang w:eastAsia="ru-RU"/>
              </w:rPr>
            </w:pPr>
          </w:p>
        </w:tc>
        <w:tc>
          <w:tcPr>
            <w:tcW w:w="3015" w:type="pct"/>
          </w:tcPr>
          <w:p w14:paraId="3800A4A5" w14:textId="77777777" w:rsidR="00CB7786" w:rsidRPr="00CB7786" w:rsidRDefault="00CB7786" w:rsidP="00CB7786">
            <w:pPr>
              <w:rPr>
                <w:rFonts w:ascii="Times New Roman" w:eastAsia="Times New Roman" w:hAnsi="Times New Roman" w:cs="Times New Roman"/>
                <w:b/>
                <w:sz w:val="24"/>
                <w:szCs w:val="24"/>
                <w:lang w:eastAsia="ru-RU"/>
              </w:rPr>
            </w:pPr>
            <w:r w:rsidRPr="00CB7786">
              <w:rPr>
                <w:rFonts w:ascii="Times New Roman" w:eastAsia="Times New Roman" w:hAnsi="Times New Roman" w:cs="Times New Roman"/>
                <w:b/>
                <w:sz w:val="24"/>
                <w:szCs w:val="24"/>
                <w:lang w:eastAsia="ru-RU"/>
              </w:rPr>
              <w:t>Практическая работа</w:t>
            </w:r>
            <w:r w:rsidRPr="00CB7786">
              <w:rPr>
                <w:rFonts w:ascii="Times New Roman" w:eastAsia="Times New Roman" w:hAnsi="Times New Roman" w:cs="Times New Roman"/>
                <w:sz w:val="24"/>
                <w:szCs w:val="24"/>
                <w:lang w:eastAsia="ru-RU"/>
              </w:rPr>
              <w:t xml:space="preserve">  Приведение несистемной величины измерений в соответствие с действующими стандартами и международной системой единиц СИ.</w:t>
            </w:r>
          </w:p>
        </w:tc>
        <w:tc>
          <w:tcPr>
            <w:tcW w:w="415" w:type="pct"/>
            <w:vAlign w:val="center"/>
          </w:tcPr>
          <w:p w14:paraId="0BB90F95" w14:textId="77777777" w:rsidR="00CB7786" w:rsidRPr="00CB7786" w:rsidRDefault="00CB7786" w:rsidP="00CB7786">
            <w:pPr>
              <w:jc w:val="center"/>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t>2</w:t>
            </w:r>
          </w:p>
        </w:tc>
        <w:tc>
          <w:tcPr>
            <w:tcW w:w="718" w:type="pct"/>
            <w:vMerge/>
          </w:tcPr>
          <w:p w14:paraId="55977F19" w14:textId="77777777" w:rsidR="00CB7786" w:rsidRPr="00CB7786" w:rsidRDefault="00CB7786" w:rsidP="00CB7786">
            <w:pPr>
              <w:rPr>
                <w:rFonts w:ascii="Times New Roman" w:eastAsia="Times New Roman" w:hAnsi="Times New Roman" w:cs="Times New Roman"/>
                <w:i/>
                <w:sz w:val="24"/>
                <w:szCs w:val="24"/>
                <w:lang w:eastAsia="ru-RU"/>
              </w:rPr>
            </w:pPr>
          </w:p>
        </w:tc>
      </w:tr>
      <w:tr w:rsidR="00CB7786" w:rsidRPr="00CB7786" w14:paraId="2AA2DA86" w14:textId="77777777" w:rsidTr="00AD5821">
        <w:trPr>
          <w:trHeight w:val="20"/>
        </w:trPr>
        <w:tc>
          <w:tcPr>
            <w:tcW w:w="852" w:type="pct"/>
            <w:vMerge/>
          </w:tcPr>
          <w:p w14:paraId="386E1103" w14:textId="77777777" w:rsidR="00CB7786" w:rsidRPr="00CB7786" w:rsidRDefault="00CB7786" w:rsidP="00CB7786">
            <w:pPr>
              <w:rPr>
                <w:rFonts w:ascii="Times New Roman" w:eastAsia="Times New Roman" w:hAnsi="Times New Roman" w:cs="Times New Roman"/>
                <w:b/>
                <w:bCs/>
                <w:sz w:val="24"/>
                <w:szCs w:val="24"/>
                <w:lang w:eastAsia="ru-RU"/>
              </w:rPr>
            </w:pPr>
          </w:p>
        </w:tc>
        <w:tc>
          <w:tcPr>
            <w:tcW w:w="3015" w:type="pct"/>
          </w:tcPr>
          <w:p w14:paraId="718F84CA" w14:textId="77777777" w:rsidR="00CB7786" w:rsidRPr="00CB7786" w:rsidRDefault="00CB7786" w:rsidP="00CB7786">
            <w:pPr>
              <w:rPr>
                <w:rFonts w:ascii="Times New Roman" w:eastAsia="Times New Roman" w:hAnsi="Times New Roman" w:cs="Times New Roman"/>
                <w:b/>
                <w:sz w:val="24"/>
                <w:szCs w:val="24"/>
                <w:lang w:eastAsia="ru-RU"/>
              </w:rPr>
            </w:pPr>
            <w:r w:rsidRPr="00CB7786">
              <w:rPr>
                <w:rFonts w:ascii="Times New Roman" w:eastAsia="Times New Roman" w:hAnsi="Times New Roman" w:cs="Times New Roman"/>
                <w:b/>
                <w:sz w:val="24"/>
                <w:szCs w:val="24"/>
                <w:lang w:eastAsia="ru-RU"/>
              </w:rPr>
              <w:t>Практическая работа</w:t>
            </w:r>
            <w:r w:rsidRPr="00CB7786">
              <w:rPr>
                <w:rFonts w:ascii="Times New Roman" w:eastAsia="Times New Roman" w:hAnsi="Times New Roman" w:cs="Times New Roman"/>
                <w:sz w:val="24"/>
                <w:szCs w:val="24"/>
                <w:lang w:eastAsia="ru-RU"/>
              </w:rPr>
              <w:t xml:space="preserve">  поверка прибора непосредственной оценки. (Практическая подготовка.)</w:t>
            </w:r>
          </w:p>
        </w:tc>
        <w:tc>
          <w:tcPr>
            <w:tcW w:w="415" w:type="pct"/>
            <w:vAlign w:val="center"/>
          </w:tcPr>
          <w:p w14:paraId="29E63E62" w14:textId="77777777" w:rsidR="00CB7786" w:rsidRPr="00CB7786" w:rsidRDefault="00CB7786" w:rsidP="00CB7786">
            <w:pPr>
              <w:jc w:val="center"/>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t>2</w:t>
            </w:r>
          </w:p>
        </w:tc>
        <w:tc>
          <w:tcPr>
            <w:tcW w:w="718" w:type="pct"/>
            <w:vMerge/>
          </w:tcPr>
          <w:p w14:paraId="00F3F8F7" w14:textId="77777777" w:rsidR="00CB7786" w:rsidRPr="00CB7786" w:rsidRDefault="00CB7786" w:rsidP="00CB7786">
            <w:pPr>
              <w:rPr>
                <w:rFonts w:ascii="Times New Roman" w:eastAsia="Times New Roman" w:hAnsi="Times New Roman" w:cs="Times New Roman"/>
                <w:i/>
                <w:sz w:val="24"/>
                <w:szCs w:val="24"/>
                <w:lang w:eastAsia="ru-RU"/>
              </w:rPr>
            </w:pPr>
          </w:p>
        </w:tc>
      </w:tr>
      <w:tr w:rsidR="00CB7786" w:rsidRPr="00CB7786" w14:paraId="51A5A6C8" w14:textId="77777777" w:rsidTr="00AD5821">
        <w:trPr>
          <w:trHeight w:val="284"/>
        </w:trPr>
        <w:tc>
          <w:tcPr>
            <w:tcW w:w="852" w:type="pct"/>
            <w:vMerge w:val="restart"/>
          </w:tcPr>
          <w:p w14:paraId="44A60266" w14:textId="77777777" w:rsidR="00CB7786" w:rsidRPr="00CB7786" w:rsidRDefault="00CB7786" w:rsidP="00CB7786">
            <w:pPr>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
                <w:bCs/>
                <w:sz w:val="24"/>
                <w:szCs w:val="24"/>
                <w:lang w:eastAsia="ru-RU"/>
              </w:rPr>
              <w:t>Тема 2.2 Погрешности измерений</w:t>
            </w:r>
          </w:p>
        </w:tc>
        <w:tc>
          <w:tcPr>
            <w:tcW w:w="3015" w:type="pct"/>
          </w:tcPr>
          <w:p w14:paraId="2FB6DF7B" w14:textId="77777777" w:rsidR="00CB7786" w:rsidRPr="00CB7786" w:rsidRDefault="00CB7786" w:rsidP="00CB7786">
            <w:pPr>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
                <w:bCs/>
                <w:lang w:eastAsia="ru-RU"/>
              </w:rPr>
              <w:t>Содержание</w:t>
            </w:r>
          </w:p>
        </w:tc>
        <w:tc>
          <w:tcPr>
            <w:tcW w:w="415" w:type="pct"/>
            <w:vAlign w:val="center"/>
          </w:tcPr>
          <w:p w14:paraId="15A83A5E" w14:textId="77777777" w:rsidR="00CB7786" w:rsidRPr="00CB7786" w:rsidRDefault="00CB7786" w:rsidP="00CB7786">
            <w:pPr>
              <w:jc w:val="center"/>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
                <w:bCs/>
                <w:sz w:val="24"/>
                <w:szCs w:val="24"/>
                <w:lang w:eastAsia="ru-RU"/>
              </w:rPr>
              <w:t>8/2</w:t>
            </w:r>
          </w:p>
        </w:tc>
        <w:tc>
          <w:tcPr>
            <w:tcW w:w="718" w:type="pct"/>
            <w:vMerge w:val="restart"/>
          </w:tcPr>
          <w:p w14:paraId="71D3E2F7" w14:textId="77777777" w:rsidR="00CB7786" w:rsidRPr="00CB7786" w:rsidRDefault="00CB7786" w:rsidP="00CB7786">
            <w:pPr>
              <w:rPr>
                <w:rFonts w:ascii="Times New Roman" w:eastAsia="Times New Roman" w:hAnsi="Times New Roman" w:cs="Times New Roman"/>
                <w:bCs/>
                <w:sz w:val="24"/>
                <w:szCs w:val="24"/>
                <w:lang w:eastAsia="ru-RU"/>
              </w:rPr>
            </w:pPr>
            <w:r w:rsidRPr="00CB7786">
              <w:rPr>
                <w:rFonts w:ascii="Times New Roman" w:eastAsia="Times New Roman" w:hAnsi="Times New Roman" w:cs="Times New Roman"/>
                <w:sz w:val="24"/>
                <w:szCs w:val="24"/>
                <w:lang w:eastAsia="ru-RU"/>
              </w:rPr>
              <w:t xml:space="preserve"> ОК 1- 2,ОК 4-7;  ПК-1.1 – 1.4, 2.1 – 2.3</w:t>
            </w:r>
          </w:p>
          <w:p w14:paraId="68B70E1F" w14:textId="77777777" w:rsidR="00CB7786" w:rsidRPr="00CB7786" w:rsidRDefault="00CB7786" w:rsidP="00CB7786">
            <w:pPr>
              <w:rPr>
                <w:rFonts w:ascii="Times New Roman" w:eastAsia="Times New Roman" w:hAnsi="Times New Roman" w:cs="Times New Roman"/>
                <w:bCs/>
                <w:sz w:val="24"/>
                <w:szCs w:val="24"/>
                <w:lang w:eastAsia="ru-RU"/>
              </w:rPr>
            </w:pPr>
          </w:p>
        </w:tc>
      </w:tr>
      <w:tr w:rsidR="00CB7786" w:rsidRPr="00CB7786" w14:paraId="3D17C412" w14:textId="77777777" w:rsidTr="00AD5821">
        <w:trPr>
          <w:trHeight w:val="284"/>
        </w:trPr>
        <w:tc>
          <w:tcPr>
            <w:tcW w:w="852" w:type="pct"/>
            <w:vMerge/>
          </w:tcPr>
          <w:p w14:paraId="5AFC3998" w14:textId="77777777" w:rsidR="00CB7786" w:rsidRPr="00CB7786" w:rsidRDefault="00CB7786" w:rsidP="00CB7786">
            <w:pPr>
              <w:rPr>
                <w:rFonts w:ascii="Times New Roman" w:eastAsia="Times New Roman" w:hAnsi="Times New Roman" w:cs="Times New Roman"/>
                <w:b/>
                <w:bCs/>
                <w:sz w:val="24"/>
                <w:szCs w:val="24"/>
                <w:lang w:eastAsia="ru-RU"/>
              </w:rPr>
            </w:pPr>
          </w:p>
        </w:tc>
        <w:tc>
          <w:tcPr>
            <w:tcW w:w="3015" w:type="pct"/>
          </w:tcPr>
          <w:p w14:paraId="193A6E7D" w14:textId="77777777" w:rsidR="00CB7786" w:rsidRPr="00CB7786" w:rsidRDefault="00CB7786" w:rsidP="00CB7786">
            <w:pPr>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Cs/>
                <w:sz w:val="24"/>
                <w:szCs w:val="24"/>
                <w:lang w:eastAsia="ru-RU"/>
              </w:rPr>
              <w:t xml:space="preserve">Погрешности измерений и их классификация. Расчет погрешностей средств измерений. </w:t>
            </w:r>
          </w:p>
        </w:tc>
        <w:tc>
          <w:tcPr>
            <w:tcW w:w="415" w:type="pct"/>
            <w:vAlign w:val="center"/>
          </w:tcPr>
          <w:p w14:paraId="71AD64F5" w14:textId="77777777" w:rsidR="00CB7786" w:rsidRPr="00CB7786" w:rsidRDefault="00CB7786" w:rsidP="00CB7786">
            <w:pPr>
              <w:jc w:val="center"/>
              <w:rPr>
                <w:rFonts w:ascii="Times New Roman" w:eastAsia="Times New Roman" w:hAnsi="Times New Roman" w:cs="Times New Roman"/>
                <w:bCs/>
                <w:sz w:val="24"/>
                <w:szCs w:val="24"/>
                <w:lang w:eastAsia="ru-RU"/>
              </w:rPr>
            </w:pPr>
            <w:r w:rsidRPr="00CB7786">
              <w:rPr>
                <w:rFonts w:ascii="Times New Roman" w:eastAsia="Times New Roman" w:hAnsi="Times New Roman" w:cs="Times New Roman"/>
                <w:bCs/>
                <w:sz w:val="24"/>
                <w:szCs w:val="24"/>
                <w:lang w:eastAsia="ru-RU"/>
              </w:rPr>
              <w:t>6</w:t>
            </w:r>
          </w:p>
        </w:tc>
        <w:tc>
          <w:tcPr>
            <w:tcW w:w="718" w:type="pct"/>
            <w:vMerge/>
          </w:tcPr>
          <w:p w14:paraId="24070A02" w14:textId="77777777" w:rsidR="00CB7786" w:rsidRPr="00CB7786" w:rsidRDefault="00CB7786" w:rsidP="00CB7786">
            <w:pPr>
              <w:rPr>
                <w:rFonts w:ascii="Times New Roman" w:eastAsia="Times New Roman" w:hAnsi="Times New Roman" w:cs="Times New Roman"/>
                <w:sz w:val="24"/>
                <w:szCs w:val="24"/>
                <w:lang w:eastAsia="ru-RU"/>
              </w:rPr>
            </w:pPr>
          </w:p>
        </w:tc>
      </w:tr>
      <w:tr w:rsidR="00CB7786" w:rsidRPr="00CB7786" w14:paraId="0F4170EF" w14:textId="77777777" w:rsidTr="00AD5821">
        <w:trPr>
          <w:trHeight w:val="20"/>
        </w:trPr>
        <w:tc>
          <w:tcPr>
            <w:tcW w:w="852" w:type="pct"/>
            <w:vMerge/>
          </w:tcPr>
          <w:p w14:paraId="53C9BC1B" w14:textId="77777777" w:rsidR="00CB7786" w:rsidRPr="00CB7786" w:rsidRDefault="00CB7786" w:rsidP="00CB7786">
            <w:pPr>
              <w:rPr>
                <w:rFonts w:ascii="Times New Roman" w:eastAsia="Times New Roman" w:hAnsi="Times New Roman" w:cs="Times New Roman"/>
                <w:b/>
                <w:bCs/>
                <w:sz w:val="24"/>
                <w:szCs w:val="24"/>
                <w:lang w:eastAsia="ru-RU"/>
              </w:rPr>
            </w:pPr>
          </w:p>
        </w:tc>
        <w:tc>
          <w:tcPr>
            <w:tcW w:w="3015" w:type="pct"/>
          </w:tcPr>
          <w:p w14:paraId="7D424247" w14:textId="77777777" w:rsidR="00CB7786" w:rsidRPr="00CB7786" w:rsidRDefault="00CB7786" w:rsidP="00CB7786">
            <w:pPr>
              <w:rPr>
                <w:rFonts w:ascii="Times New Roman" w:eastAsia="Times New Roman" w:hAnsi="Times New Roman" w:cs="Times New Roman"/>
                <w:b/>
                <w:sz w:val="24"/>
                <w:szCs w:val="24"/>
                <w:lang w:eastAsia="ru-RU"/>
              </w:rPr>
            </w:pPr>
            <w:r w:rsidRPr="00CB7786">
              <w:rPr>
                <w:rFonts w:ascii="Times New Roman" w:eastAsia="Times New Roman" w:hAnsi="Times New Roman" w:cs="Times New Roman"/>
                <w:b/>
                <w:bCs/>
                <w:lang w:eastAsia="ru-RU"/>
              </w:rPr>
              <w:t>В том числе практических и лабораторных занятий</w:t>
            </w:r>
          </w:p>
        </w:tc>
        <w:tc>
          <w:tcPr>
            <w:tcW w:w="415" w:type="pct"/>
            <w:vAlign w:val="center"/>
          </w:tcPr>
          <w:p w14:paraId="71F5A243" w14:textId="77777777" w:rsidR="00CB7786" w:rsidRPr="00CB7786" w:rsidRDefault="00CB7786" w:rsidP="00CB7786">
            <w:pPr>
              <w:jc w:val="center"/>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
                <w:bCs/>
                <w:sz w:val="24"/>
                <w:szCs w:val="24"/>
                <w:lang w:eastAsia="ru-RU"/>
              </w:rPr>
              <w:t>2/2</w:t>
            </w:r>
          </w:p>
        </w:tc>
        <w:tc>
          <w:tcPr>
            <w:tcW w:w="718" w:type="pct"/>
            <w:vMerge/>
          </w:tcPr>
          <w:p w14:paraId="775EE9EF" w14:textId="77777777" w:rsidR="00CB7786" w:rsidRPr="00CB7786" w:rsidRDefault="00CB7786" w:rsidP="00CB7786">
            <w:pPr>
              <w:rPr>
                <w:rFonts w:ascii="Times New Roman" w:eastAsia="Times New Roman" w:hAnsi="Times New Roman" w:cs="Times New Roman"/>
                <w:bCs/>
                <w:sz w:val="24"/>
                <w:szCs w:val="24"/>
                <w:lang w:eastAsia="ru-RU"/>
              </w:rPr>
            </w:pPr>
          </w:p>
        </w:tc>
      </w:tr>
      <w:tr w:rsidR="00CB7786" w:rsidRPr="00CB7786" w14:paraId="5ADC6F37" w14:textId="77777777" w:rsidTr="00AD5821">
        <w:trPr>
          <w:trHeight w:val="20"/>
        </w:trPr>
        <w:tc>
          <w:tcPr>
            <w:tcW w:w="852" w:type="pct"/>
            <w:vMerge/>
          </w:tcPr>
          <w:p w14:paraId="5C964515" w14:textId="77777777" w:rsidR="00CB7786" w:rsidRPr="00CB7786" w:rsidRDefault="00CB7786" w:rsidP="00CB7786">
            <w:pPr>
              <w:rPr>
                <w:rFonts w:ascii="Times New Roman" w:eastAsia="Times New Roman" w:hAnsi="Times New Roman" w:cs="Times New Roman"/>
                <w:b/>
                <w:bCs/>
                <w:sz w:val="24"/>
                <w:szCs w:val="24"/>
                <w:lang w:eastAsia="ru-RU"/>
              </w:rPr>
            </w:pPr>
          </w:p>
        </w:tc>
        <w:tc>
          <w:tcPr>
            <w:tcW w:w="3015" w:type="pct"/>
          </w:tcPr>
          <w:p w14:paraId="0BE522AE" w14:textId="77777777" w:rsidR="00CB7786" w:rsidRPr="00CB7786" w:rsidRDefault="00CB7786" w:rsidP="00CB7786">
            <w:pPr>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
                <w:sz w:val="24"/>
                <w:szCs w:val="24"/>
                <w:lang w:eastAsia="ru-RU"/>
              </w:rPr>
              <w:t>Практическая работа</w:t>
            </w:r>
            <w:r w:rsidRPr="00CB7786">
              <w:rPr>
                <w:rFonts w:ascii="Calibri" w:eastAsia="Times New Roman" w:hAnsi="Calibri" w:cs="Times New Roman"/>
                <w:sz w:val="20"/>
                <w:szCs w:val="20"/>
                <w:lang w:eastAsia="ru-RU"/>
              </w:rPr>
              <w:t xml:space="preserve">. </w:t>
            </w:r>
            <w:r w:rsidRPr="00CB7786">
              <w:rPr>
                <w:rFonts w:ascii="Times New Roman" w:eastAsia="Times New Roman" w:hAnsi="Times New Roman" w:cs="Times New Roman"/>
                <w:sz w:val="24"/>
                <w:szCs w:val="24"/>
                <w:lang w:eastAsia="ru-RU"/>
              </w:rPr>
              <w:t xml:space="preserve">Определение погрешностей измерения приборов непосредственной оценки. </w:t>
            </w:r>
          </w:p>
        </w:tc>
        <w:tc>
          <w:tcPr>
            <w:tcW w:w="415" w:type="pct"/>
            <w:vAlign w:val="center"/>
          </w:tcPr>
          <w:p w14:paraId="70701DD6" w14:textId="77777777" w:rsidR="00CB7786" w:rsidRPr="00CB7786" w:rsidRDefault="00CB7786" w:rsidP="00CB7786">
            <w:pPr>
              <w:jc w:val="center"/>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
                <w:bCs/>
                <w:sz w:val="24"/>
                <w:szCs w:val="24"/>
                <w:lang w:eastAsia="ru-RU"/>
              </w:rPr>
              <w:t>2</w:t>
            </w:r>
          </w:p>
        </w:tc>
        <w:tc>
          <w:tcPr>
            <w:tcW w:w="718" w:type="pct"/>
            <w:vMerge/>
          </w:tcPr>
          <w:p w14:paraId="18359687" w14:textId="77777777" w:rsidR="00CB7786" w:rsidRPr="00CB7786" w:rsidRDefault="00CB7786" w:rsidP="00CB7786">
            <w:pPr>
              <w:rPr>
                <w:rFonts w:ascii="Times New Roman" w:eastAsia="Times New Roman" w:hAnsi="Times New Roman" w:cs="Times New Roman"/>
                <w:bCs/>
                <w:sz w:val="24"/>
                <w:szCs w:val="24"/>
                <w:lang w:eastAsia="ru-RU"/>
              </w:rPr>
            </w:pPr>
          </w:p>
        </w:tc>
      </w:tr>
      <w:tr w:rsidR="00CB7786" w:rsidRPr="00CB7786" w14:paraId="4F8C96AA" w14:textId="77777777" w:rsidTr="00AD5821">
        <w:trPr>
          <w:trHeight w:val="20"/>
        </w:trPr>
        <w:tc>
          <w:tcPr>
            <w:tcW w:w="852" w:type="pct"/>
            <w:vMerge w:val="restart"/>
          </w:tcPr>
          <w:p w14:paraId="55A37755" w14:textId="77777777" w:rsidR="00CB7786" w:rsidRPr="00CB7786" w:rsidRDefault="00CB7786" w:rsidP="00CB7786">
            <w:pPr>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
                <w:bCs/>
                <w:sz w:val="24"/>
                <w:szCs w:val="24"/>
                <w:lang w:eastAsia="ru-RU"/>
              </w:rPr>
              <w:t>Тема 2.3 Линейные и угловые измерения</w:t>
            </w:r>
          </w:p>
          <w:p w14:paraId="7B25D65C" w14:textId="77777777" w:rsidR="00CB7786" w:rsidRPr="00CB7786" w:rsidRDefault="00CB7786" w:rsidP="00CB7786">
            <w:pPr>
              <w:rPr>
                <w:rFonts w:ascii="Times New Roman" w:eastAsia="Times New Roman" w:hAnsi="Times New Roman" w:cs="Times New Roman"/>
                <w:b/>
                <w:bCs/>
                <w:sz w:val="24"/>
                <w:szCs w:val="24"/>
                <w:lang w:eastAsia="ru-RU"/>
              </w:rPr>
            </w:pPr>
          </w:p>
        </w:tc>
        <w:tc>
          <w:tcPr>
            <w:tcW w:w="3015" w:type="pct"/>
          </w:tcPr>
          <w:p w14:paraId="759D897F" w14:textId="77777777" w:rsidR="00CB7786" w:rsidRPr="00CB7786" w:rsidRDefault="00CB7786" w:rsidP="00CB7786">
            <w:pPr>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
                <w:bCs/>
                <w:lang w:eastAsia="ru-RU"/>
              </w:rPr>
              <w:t>Содержание</w:t>
            </w:r>
          </w:p>
        </w:tc>
        <w:tc>
          <w:tcPr>
            <w:tcW w:w="415" w:type="pct"/>
          </w:tcPr>
          <w:p w14:paraId="37B0B391" w14:textId="77777777" w:rsidR="00CB7786" w:rsidRPr="00CB7786" w:rsidRDefault="00CB7786" w:rsidP="00CB7786">
            <w:pPr>
              <w:jc w:val="center"/>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
                <w:bCs/>
                <w:sz w:val="24"/>
                <w:szCs w:val="24"/>
                <w:lang w:eastAsia="ru-RU"/>
              </w:rPr>
              <w:t>8/4</w:t>
            </w:r>
          </w:p>
        </w:tc>
        <w:tc>
          <w:tcPr>
            <w:tcW w:w="718" w:type="pct"/>
            <w:vMerge w:val="restart"/>
          </w:tcPr>
          <w:p w14:paraId="10E580D8" w14:textId="77777777" w:rsidR="00CB7786" w:rsidRPr="00CB7786" w:rsidRDefault="00CB7786" w:rsidP="00CB7786">
            <w:pPr>
              <w:rPr>
                <w:rFonts w:ascii="Times New Roman" w:eastAsia="Times New Roman" w:hAnsi="Times New Roman" w:cs="Times New Roman"/>
                <w:bCs/>
                <w:sz w:val="24"/>
                <w:szCs w:val="24"/>
                <w:lang w:eastAsia="ru-RU"/>
              </w:rPr>
            </w:pPr>
            <w:r w:rsidRPr="00CB7786">
              <w:rPr>
                <w:rFonts w:ascii="Times New Roman" w:eastAsia="Times New Roman" w:hAnsi="Times New Roman" w:cs="Times New Roman"/>
                <w:sz w:val="24"/>
                <w:szCs w:val="24"/>
                <w:lang w:eastAsia="ru-RU"/>
              </w:rPr>
              <w:t>ОК 1- 7, 9, 10;  ПК-1.1 – 1.4, 2.1 – 2.3</w:t>
            </w:r>
          </w:p>
        </w:tc>
      </w:tr>
      <w:tr w:rsidR="00CB7786" w:rsidRPr="00CB7786" w14:paraId="1BF7329D" w14:textId="77777777" w:rsidTr="00AD5821">
        <w:trPr>
          <w:trHeight w:val="20"/>
        </w:trPr>
        <w:tc>
          <w:tcPr>
            <w:tcW w:w="852" w:type="pct"/>
            <w:vMerge/>
          </w:tcPr>
          <w:p w14:paraId="5F7CDA70" w14:textId="77777777" w:rsidR="00CB7786" w:rsidRPr="00CB7786" w:rsidRDefault="00CB7786" w:rsidP="00CB7786">
            <w:pPr>
              <w:rPr>
                <w:rFonts w:ascii="Times New Roman" w:eastAsia="Times New Roman" w:hAnsi="Times New Roman" w:cs="Times New Roman"/>
                <w:b/>
                <w:bCs/>
                <w:sz w:val="24"/>
                <w:szCs w:val="24"/>
                <w:lang w:eastAsia="ru-RU"/>
              </w:rPr>
            </w:pPr>
          </w:p>
        </w:tc>
        <w:tc>
          <w:tcPr>
            <w:tcW w:w="3015" w:type="pct"/>
          </w:tcPr>
          <w:p w14:paraId="53D4DCFE" w14:textId="77777777" w:rsidR="00CB7786" w:rsidRPr="00CB7786" w:rsidRDefault="00CB7786" w:rsidP="00CB7786">
            <w:pPr>
              <w:rPr>
                <w:rFonts w:ascii="Times New Roman" w:eastAsia="Times New Roman" w:hAnsi="Times New Roman" w:cs="Times New Roman"/>
                <w:bCs/>
                <w:sz w:val="24"/>
                <w:szCs w:val="24"/>
                <w:lang w:eastAsia="ru-RU"/>
              </w:rPr>
            </w:pPr>
            <w:r w:rsidRPr="00CB7786">
              <w:rPr>
                <w:rFonts w:ascii="Times New Roman" w:eastAsia="Times New Roman" w:hAnsi="Times New Roman" w:cs="Times New Roman"/>
                <w:bCs/>
                <w:sz w:val="24"/>
                <w:szCs w:val="24"/>
                <w:lang w:eastAsia="ru-RU"/>
              </w:rPr>
              <w:t>Плоскопараллельные меры длины. Меры длины штриховые. Микрометрические приборы. Пружинные измерительные приборы. Оптико-механические приборы. Пневматические приборы.</w:t>
            </w:r>
          </w:p>
          <w:p w14:paraId="282EE21A" w14:textId="77777777" w:rsidR="00CB7786" w:rsidRPr="00CB7786" w:rsidRDefault="00CB7786" w:rsidP="00CB7786">
            <w:pPr>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Cs/>
                <w:sz w:val="24"/>
                <w:szCs w:val="24"/>
                <w:lang w:eastAsia="ru-RU"/>
              </w:rPr>
              <w:t>Жесткие угловые меры. Угольники. Механические угломеры. Средства измерений основанные на тригонометрическом методе.</w:t>
            </w:r>
          </w:p>
        </w:tc>
        <w:tc>
          <w:tcPr>
            <w:tcW w:w="415" w:type="pct"/>
            <w:vAlign w:val="center"/>
          </w:tcPr>
          <w:p w14:paraId="29A4D384" w14:textId="77777777" w:rsidR="00CB7786" w:rsidRPr="00CB7786" w:rsidRDefault="00CB7786" w:rsidP="00CB7786">
            <w:pPr>
              <w:jc w:val="center"/>
              <w:rPr>
                <w:rFonts w:ascii="Times New Roman" w:eastAsia="Times New Roman" w:hAnsi="Times New Roman" w:cs="Times New Roman"/>
                <w:bCs/>
                <w:sz w:val="24"/>
                <w:szCs w:val="24"/>
                <w:lang w:eastAsia="ru-RU"/>
              </w:rPr>
            </w:pPr>
            <w:r w:rsidRPr="00CB7786">
              <w:rPr>
                <w:rFonts w:ascii="Times New Roman" w:eastAsia="Times New Roman" w:hAnsi="Times New Roman" w:cs="Times New Roman"/>
                <w:bCs/>
                <w:sz w:val="24"/>
                <w:szCs w:val="24"/>
                <w:lang w:eastAsia="ru-RU"/>
              </w:rPr>
              <w:t>4</w:t>
            </w:r>
          </w:p>
        </w:tc>
        <w:tc>
          <w:tcPr>
            <w:tcW w:w="718" w:type="pct"/>
            <w:vMerge/>
          </w:tcPr>
          <w:p w14:paraId="33534127" w14:textId="77777777" w:rsidR="00CB7786" w:rsidRPr="00CB7786" w:rsidRDefault="00CB7786" w:rsidP="00CB7786">
            <w:pPr>
              <w:rPr>
                <w:rFonts w:ascii="Times New Roman" w:eastAsia="Times New Roman" w:hAnsi="Times New Roman" w:cs="Times New Roman"/>
                <w:sz w:val="24"/>
                <w:szCs w:val="24"/>
                <w:lang w:eastAsia="ru-RU"/>
              </w:rPr>
            </w:pPr>
          </w:p>
        </w:tc>
      </w:tr>
      <w:tr w:rsidR="00CB7786" w:rsidRPr="00CB7786" w14:paraId="41D9583F" w14:textId="77777777" w:rsidTr="00AD5821">
        <w:trPr>
          <w:trHeight w:val="20"/>
        </w:trPr>
        <w:tc>
          <w:tcPr>
            <w:tcW w:w="852" w:type="pct"/>
            <w:vMerge/>
          </w:tcPr>
          <w:p w14:paraId="755D6269" w14:textId="77777777" w:rsidR="00CB7786" w:rsidRPr="00CB7786" w:rsidRDefault="00CB7786" w:rsidP="00CB7786">
            <w:pPr>
              <w:rPr>
                <w:rFonts w:ascii="Times New Roman" w:eastAsia="Times New Roman" w:hAnsi="Times New Roman" w:cs="Times New Roman"/>
                <w:b/>
                <w:bCs/>
                <w:sz w:val="24"/>
                <w:szCs w:val="24"/>
                <w:lang w:eastAsia="ru-RU"/>
              </w:rPr>
            </w:pPr>
          </w:p>
        </w:tc>
        <w:tc>
          <w:tcPr>
            <w:tcW w:w="3015" w:type="pct"/>
          </w:tcPr>
          <w:p w14:paraId="1A954AE3" w14:textId="77777777" w:rsidR="00CB7786" w:rsidRPr="00CB7786" w:rsidRDefault="00CB7786" w:rsidP="00CB7786">
            <w:pPr>
              <w:rPr>
                <w:rFonts w:ascii="Times New Roman" w:eastAsia="Times New Roman" w:hAnsi="Times New Roman" w:cs="Times New Roman"/>
                <w:b/>
                <w:sz w:val="24"/>
                <w:szCs w:val="24"/>
                <w:lang w:eastAsia="ru-RU"/>
              </w:rPr>
            </w:pPr>
            <w:r w:rsidRPr="00CB7786">
              <w:rPr>
                <w:rFonts w:ascii="Times New Roman" w:eastAsia="Times New Roman" w:hAnsi="Times New Roman" w:cs="Times New Roman"/>
                <w:b/>
                <w:bCs/>
                <w:lang w:eastAsia="ru-RU"/>
              </w:rPr>
              <w:t>В том числе практических и лабораторных занятий</w:t>
            </w:r>
          </w:p>
        </w:tc>
        <w:tc>
          <w:tcPr>
            <w:tcW w:w="415" w:type="pct"/>
            <w:vAlign w:val="center"/>
          </w:tcPr>
          <w:p w14:paraId="6C6699F0" w14:textId="77777777" w:rsidR="00CB7786" w:rsidRPr="00CB7786" w:rsidRDefault="00CB7786" w:rsidP="00CB7786">
            <w:pPr>
              <w:jc w:val="center"/>
              <w:rPr>
                <w:rFonts w:ascii="Times New Roman" w:eastAsia="Times New Roman" w:hAnsi="Times New Roman" w:cs="Times New Roman"/>
                <w:b/>
                <w:sz w:val="24"/>
                <w:szCs w:val="24"/>
                <w:lang w:eastAsia="ru-RU"/>
              </w:rPr>
            </w:pPr>
            <w:r w:rsidRPr="00CB7786">
              <w:rPr>
                <w:rFonts w:ascii="Times New Roman" w:eastAsia="Times New Roman" w:hAnsi="Times New Roman" w:cs="Times New Roman"/>
                <w:b/>
                <w:sz w:val="24"/>
                <w:szCs w:val="24"/>
                <w:lang w:eastAsia="ru-RU"/>
              </w:rPr>
              <w:t>4/4</w:t>
            </w:r>
          </w:p>
        </w:tc>
        <w:tc>
          <w:tcPr>
            <w:tcW w:w="718" w:type="pct"/>
            <w:vMerge/>
          </w:tcPr>
          <w:p w14:paraId="372C8439" w14:textId="77777777" w:rsidR="00CB7786" w:rsidRPr="00CB7786" w:rsidRDefault="00CB7786" w:rsidP="00CB7786">
            <w:pPr>
              <w:rPr>
                <w:rFonts w:ascii="Times New Roman" w:eastAsia="Times New Roman" w:hAnsi="Times New Roman" w:cs="Times New Roman"/>
                <w:i/>
                <w:sz w:val="24"/>
                <w:szCs w:val="24"/>
                <w:lang w:eastAsia="ru-RU"/>
              </w:rPr>
            </w:pPr>
          </w:p>
        </w:tc>
      </w:tr>
      <w:tr w:rsidR="00CB7786" w:rsidRPr="00CB7786" w14:paraId="0A28B311" w14:textId="77777777" w:rsidTr="00AD5821">
        <w:trPr>
          <w:trHeight w:val="357"/>
        </w:trPr>
        <w:tc>
          <w:tcPr>
            <w:tcW w:w="852" w:type="pct"/>
            <w:vMerge/>
          </w:tcPr>
          <w:p w14:paraId="4A1B450C" w14:textId="77777777" w:rsidR="00CB7786" w:rsidRPr="00CB7786" w:rsidRDefault="00CB7786" w:rsidP="00CB7786">
            <w:pPr>
              <w:rPr>
                <w:rFonts w:ascii="Times New Roman" w:eastAsia="Times New Roman" w:hAnsi="Times New Roman" w:cs="Times New Roman"/>
                <w:b/>
                <w:bCs/>
                <w:sz w:val="24"/>
                <w:szCs w:val="24"/>
                <w:lang w:eastAsia="ru-RU"/>
              </w:rPr>
            </w:pPr>
          </w:p>
        </w:tc>
        <w:tc>
          <w:tcPr>
            <w:tcW w:w="3015" w:type="pct"/>
          </w:tcPr>
          <w:p w14:paraId="1334C73C" w14:textId="77777777" w:rsidR="00CB7786" w:rsidRPr="00CB7786" w:rsidRDefault="00CB7786" w:rsidP="00CB7786">
            <w:pPr>
              <w:rPr>
                <w:rFonts w:ascii="Times New Roman" w:eastAsia="Times New Roman" w:hAnsi="Times New Roman" w:cs="Times New Roman"/>
                <w:sz w:val="24"/>
                <w:szCs w:val="24"/>
                <w:lang w:eastAsia="ru-RU"/>
              </w:rPr>
            </w:pPr>
            <w:r w:rsidRPr="00CB7786">
              <w:rPr>
                <w:rFonts w:ascii="Times New Roman" w:eastAsia="Times New Roman" w:hAnsi="Times New Roman" w:cs="Times New Roman"/>
                <w:b/>
                <w:sz w:val="24"/>
                <w:szCs w:val="24"/>
                <w:lang w:eastAsia="ru-RU"/>
              </w:rPr>
              <w:t>Практическая работа</w:t>
            </w:r>
            <w:r w:rsidRPr="00CB7786">
              <w:rPr>
                <w:rFonts w:ascii="Times New Roman" w:eastAsia="Times New Roman" w:hAnsi="Times New Roman" w:cs="Times New Roman"/>
                <w:sz w:val="24"/>
                <w:szCs w:val="24"/>
                <w:lang w:eastAsia="ru-RU"/>
              </w:rPr>
              <w:t xml:space="preserve"> </w:t>
            </w:r>
            <w:r w:rsidRPr="00CB7786">
              <w:rPr>
                <w:rFonts w:ascii="Times New Roman" w:eastAsia="Times New Roman" w:hAnsi="Times New Roman" w:cs="Times New Roman"/>
                <w:bCs/>
                <w:sz w:val="24"/>
                <w:szCs w:val="24"/>
                <w:lang w:eastAsia="ru-RU"/>
              </w:rPr>
              <w:t xml:space="preserve"> Измерение линейных размеров. (Практическая подготовка.) </w:t>
            </w:r>
          </w:p>
        </w:tc>
        <w:tc>
          <w:tcPr>
            <w:tcW w:w="415" w:type="pct"/>
            <w:vAlign w:val="center"/>
          </w:tcPr>
          <w:p w14:paraId="6ACC1585" w14:textId="77777777" w:rsidR="00CB7786" w:rsidRPr="00CB7786" w:rsidRDefault="00CB7786" w:rsidP="00CB7786">
            <w:pPr>
              <w:jc w:val="center"/>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t>2</w:t>
            </w:r>
          </w:p>
        </w:tc>
        <w:tc>
          <w:tcPr>
            <w:tcW w:w="718" w:type="pct"/>
            <w:vMerge/>
          </w:tcPr>
          <w:p w14:paraId="32628F85" w14:textId="77777777" w:rsidR="00CB7786" w:rsidRPr="00CB7786" w:rsidRDefault="00CB7786" w:rsidP="00CB7786">
            <w:pPr>
              <w:rPr>
                <w:rFonts w:ascii="Times New Roman" w:eastAsia="Times New Roman" w:hAnsi="Times New Roman" w:cs="Times New Roman"/>
                <w:i/>
                <w:sz w:val="24"/>
                <w:szCs w:val="24"/>
                <w:lang w:eastAsia="ru-RU"/>
              </w:rPr>
            </w:pPr>
          </w:p>
        </w:tc>
      </w:tr>
      <w:tr w:rsidR="00CB7786" w:rsidRPr="00CB7786" w14:paraId="008E5F25" w14:textId="77777777" w:rsidTr="00AD5821">
        <w:trPr>
          <w:trHeight w:val="20"/>
        </w:trPr>
        <w:tc>
          <w:tcPr>
            <w:tcW w:w="852" w:type="pct"/>
            <w:vMerge/>
          </w:tcPr>
          <w:p w14:paraId="566A4D2B" w14:textId="77777777" w:rsidR="00CB7786" w:rsidRPr="00CB7786" w:rsidRDefault="00CB7786" w:rsidP="00CB7786">
            <w:pPr>
              <w:rPr>
                <w:rFonts w:ascii="Times New Roman" w:eastAsia="Times New Roman" w:hAnsi="Times New Roman" w:cs="Times New Roman"/>
                <w:b/>
                <w:bCs/>
                <w:sz w:val="24"/>
                <w:szCs w:val="24"/>
                <w:lang w:eastAsia="ru-RU"/>
              </w:rPr>
            </w:pPr>
          </w:p>
        </w:tc>
        <w:tc>
          <w:tcPr>
            <w:tcW w:w="3015" w:type="pct"/>
          </w:tcPr>
          <w:p w14:paraId="471F5B17" w14:textId="77777777" w:rsidR="00CB7786" w:rsidRPr="00CB7786" w:rsidRDefault="00CB7786" w:rsidP="00CB7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Cs/>
                <w:sz w:val="24"/>
                <w:szCs w:val="24"/>
                <w:lang w:eastAsia="ru-RU"/>
              </w:rPr>
            </w:pPr>
            <w:r w:rsidRPr="00CB7786">
              <w:rPr>
                <w:rFonts w:ascii="Times New Roman" w:eastAsia="Times New Roman" w:hAnsi="Times New Roman" w:cs="Times New Roman"/>
                <w:b/>
                <w:sz w:val="24"/>
                <w:szCs w:val="24"/>
                <w:lang w:eastAsia="ru-RU"/>
              </w:rPr>
              <w:t>Практическая работа</w:t>
            </w:r>
            <w:r w:rsidRPr="00CB7786">
              <w:rPr>
                <w:rFonts w:ascii="Times New Roman" w:eastAsia="Times New Roman" w:hAnsi="Times New Roman" w:cs="Times New Roman"/>
                <w:sz w:val="24"/>
                <w:szCs w:val="24"/>
                <w:lang w:eastAsia="ru-RU"/>
              </w:rPr>
              <w:t xml:space="preserve"> </w:t>
            </w:r>
            <w:r w:rsidRPr="00CB7786">
              <w:rPr>
                <w:rFonts w:ascii="Times New Roman" w:eastAsia="Times New Roman" w:hAnsi="Times New Roman" w:cs="Times New Roman"/>
                <w:bCs/>
                <w:sz w:val="24"/>
                <w:szCs w:val="24"/>
                <w:lang w:eastAsia="ru-RU"/>
              </w:rPr>
              <w:t xml:space="preserve"> Измерение угловых размеров.</w:t>
            </w:r>
            <w:r w:rsidRPr="00CB7786">
              <w:rPr>
                <w:rFonts w:ascii="Calibri" w:eastAsia="Times New Roman" w:hAnsi="Calibri" w:cs="Times New Roman"/>
                <w:lang w:eastAsia="ru-RU"/>
              </w:rPr>
              <w:t xml:space="preserve"> </w:t>
            </w:r>
            <w:r w:rsidRPr="00CB7786">
              <w:rPr>
                <w:rFonts w:ascii="Times New Roman" w:eastAsia="Times New Roman" w:hAnsi="Times New Roman" w:cs="Times New Roman"/>
                <w:bCs/>
                <w:sz w:val="24"/>
                <w:szCs w:val="24"/>
                <w:lang w:eastAsia="ru-RU"/>
              </w:rPr>
              <w:t>. (Практическая подготовка.)</w:t>
            </w:r>
          </w:p>
        </w:tc>
        <w:tc>
          <w:tcPr>
            <w:tcW w:w="415" w:type="pct"/>
            <w:vAlign w:val="center"/>
          </w:tcPr>
          <w:p w14:paraId="18F64D7C" w14:textId="77777777" w:rsidR="00CB7786" w:rsidRPr="00CB7786" w:rsidRDefault="00CB7786" w:rsidP="00CB7786">
            <w:pPr>
              <w:jc w:val="center"/>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t>2</w:t>
            </w:r>
          </w:p>
        </w:tc>
        <w:tc>
          <w:tcPr>
            <w:tcW w:w="718" w:type="pct"/>
            <w:vMerge/>
          </w:tcPr>
          <w:p w14:paraId="3C075681" w14:textId="77777777" w:rsidR="00CB7786" w:rsidRPr="00CB7786" w:rsidRDefault="00CB7786" w:rsidP="00CB7786">
            <w:pPr>
              <w:rPr>
                <w:rFonts w:ascii="Times New Roman" w:eastAsia="Times New Roman" w:hAnsi="Times New Roman" w:cs="Times New Roman"/>
                <w:i/>
                <w:sz w:val="24"/>
                <w:szCs w:val="24"/>
                <w:lang w:eastAsia="ru-RU"/>
              </w:rPr>
            </w:pPr>
          </w:p>
        </w:tc>
      </w:tr>
      <w:tr w:rsidR="00CB7786" w:rsidRPr="00CB7786" w14:paraId="04D9DFF3" w14:textId="77777777" w:rsidTr="00AD5821">
        <w:trPr>
          <w:trHeight w:val="20"/>
        </w:trPr>
        <w:tc>
          <w:tcPr>
            <w:tcW w:w="3867" w:type="pct"/>
            <w:gridSpan w:val="2"/>
          </w:tcPr>
          <w:p w14:paraId="70E4BE78" w14:textId="77777777" w:rsidR="00CB7786" w:rsidRPr="00CB7786" w:rsidRDefault="00CB7786" w:rsidP="00CB7786">
            <w:pPr>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
                <w:bCs/>
                <w:sz w:val="24"/>
                <w:szCs w:val="24"/>
                <w:lang w:eastAsia="ru-RU"/>
              </w:rPr>
              <w:t>Раздел 3.Основы сертификации</w:t>
            </w:r>
          </w:p>
        </w:tc>
        <w:tc>
          <w:tcPr>
            <w:tcW w:w="415" w:type="pct"/>
            <w:vAlign w:val="center"/>
          </w:tcPr>
          <w:p w14:paraId="126BEBFF" w14:textId="77777777" w:rsidR="00CB7786" w:rsidRPr="00CB7786" w:rsidRDefault="00CB7786" w:rsidP="00CB7786">
            <w:pPr>
              <w:jc w:val="center"/>
              <w:rPr>
                <w:rFonts w:ascii="Times New Roman" w:eastAsia="Times New Roman" w:hAnsi="Times New Roman" w:cs="Times New Roman"/>
                <w:b/>
                <w:sz w:val="24"/>
                <w:szCs w:val="24"/>
                <w:lang w:eastAsia="ru-RU"/>
              </w:rPr>
            </w:pPr>
            <w:r w:rsidRPr="00CB7786">
              <w:rPr>
                <w:rFonts w:ascii="Times New Roman" w:eastAsia="Times New Roman" w:hAnsi="Times New Roman" w:cs="Times New Roman"/>
                <w:b/>
                <w:sz w:val="24"/>
                <w:szCs w:val="24"/>
                <w:lang w:eastAsia="ru-RU"/>
              </w:rPr>
              <w:t>4</w:t>
            </w:r>
          </w:p>
        </w:tc>
        <w:tc>
          <w:tcPr>
            <w:tcW w:w="718" w:type="pct"/>
          </w:tcPr>
          <w:p w14:paraId="514951F4" w14:textId="77777777" w:rsidR="00CB7786" w:rsidRPr="00CB7786" w:rsidRDefault="00CB7786" w:rsidP="00CB7786">
            <w:pPr>
              <w:rPr>
                <w:rFonts w:ascii="Times New Roman" w:eastAsia="Times New Roman" w:hAnsi="Times New Roman" w:cs="Times New Roman"/>
                <w:i/>
                <w:sz w:val="24"/>
                <w:szCs w:val="24"/>
                <w:lang w:eastAsia="ru-RU"/>
              </w:rPr>
            </w:pPr>
          </w:p>
        </w:tc>
      </w:tr>
      <w:tr w:rsidR="00CB7786" w:rsidRPr="00CB7786" w14:paraId="6F3CD4B5" w14:textId="77777777" w:rsidTr="00AD5821">
        <w:trPr>
          <w:trHeight w:val="20"/>
        </w:trPr>
        <w:tc>
          <w:tcPr>
            <w:tcW w:w="852" w:type="pct"/>
            <w:vMerge w:val="restart"/>
          </w:tcPr>
          <w:p w14:paraId="35712CBE" w14:textId="77777777" w:rsidR="00CB7786" w:rsidRPr="00CB7786" w:rsidRDefault="00CB7786" w:rsidP="00CB7786">
            <w:pPr>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
                <w:bCs/>
                <w:sz w:val="24"/>
                <w:szCs w:val="24"/>
                <w:lang w:eastAsia="ru-RU"/>
              </w:rPr>
              <w:lastRenderedPageBreak/>
              <w:t>Тема 3.1 Основные положения сертификации</w:t>
            </w:r>
          </w:p>
          <w:p w14:paraId="51CE4918" w14:textId="77777777" w:rsidR="00CB7786" w:rsidRPr="00CB7786" w:rsidRDefault="00CB7786" w:rsidP="00CB7786">
            <w:pPr>
              <w:rPr>
                <w:rFonts w:ascii="Times New Roman" w:eastAsia="Times New Roman" w:hAnsi="Times New Roman" w:cs="Times New Roman"/>
                <w:b/>
                <w:bCs/>
                <w:sz w:val="24"/>
                <w:szCs w:val="24"/>
                <w:lang w:eastAsia="ru-RU"/>
              </w:rPr>
            </w:pPr>
          </w:p>
        </w:tc>
        <w:tc>
          <w:tcPr>
            <w:tcW w:w="3015" w:type="pct"/>
          </w:tcPr>
          <w:p w14:paraId="71D6EFEA" w14:textId="77777777" w:rsidR="00CB7786" w:rsidRPr="00CB7786" w:rsidRDefault="00CB7786" w:rsidP="00CB7786">
            <w:pPr>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
                <w:bCs/>
                <w:lang w:eastAsia="ru-RU"/>
              </w:rPr>
              <w:t>Содержание</w:t>
            </w:r>
          </w:p>
        </w:tc>
        <w:tc>
          <w:tcPr>
            <w:tcW w:w="415" w:type="pct"/>
            <w:vAlign w:val="center"/>
          </w:tcPr>
          <w:p w14:paraId="5DBEC7D0" w14:textId="77777777" w:rsidR="00CB7786" w:rsidRPr="00CB7786" w:rsidRDefault="00CB7786" w:rsidP="00CB7786">
            <w:pPr>
              <w:jc w:val="center"/>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
                <w:bCs/>
                <w:sz w:val="24"/>
                <w:szCs w:val="24"/>
                <w:lang w:eastAsia="ru-RU"/>
              </w:rPr>
              <w:t>2</w:t>
            </w:r>
          </w:p>
        </w:tc>
        <w:tc>
          <w:tcPr>
            <w:tcW w:w="718" w:type="pct"/>
            <w:vMerge w:val="restart"/>
          </w:tcPr>
          <w:p w14:paraId="7B044E4D" w14:textId="77777777" w:rsidR="00CB7786" w:rsidRPr="00CB7786" w:rsidRDefault="00CB7786" w:rsidP="00CB7786">
            <w:pPr>
              <w:rPr>
                <w:rFonts w:ascii="Times New Roman" w:eastAsia="Times New Roman" w:hAnsi="Times New Roman" w:cs="Times New Roman"/>
                <w:bCs/>
                <w:sz w:val="24"/>
                <w:szCs w:val="24"/>
                <w:lang w:eastAsia="ru-RU"/>
              </w:rPr>
            </w:pPr>
            <w:r w:rsidRPr="00CB7786">
              <w:rPr>
                <w:rFonts w:ascii="Times New Roman" w:eastAsia="Times New Roman" w:hAnsi="Times New Roman" w:cs="Times New Roman"/>
                <w:sz w:val="24"/>
                <w:szCs w:val="24"/>
                <w:lang w:eastAsia="ru-RU"/>
              </w:rPr>
              <w:t>ОК 1- 2,ОК 4-7;  ПК-1.1 – 1.4, 2.1 – 2.3</w:t>
            </w:r>
          </w:p>
        </w:tc>
      </w:tr>
      <w:tr w:rsidR="00CB7786" w:rsidRPr="00CB7786" w14:paraId="245E8CEC" w14:textId="77777777" w:rsidTr="00AD5821">
        <w:trPr>
          <w:trHeight w:val="20"/>
        </w:trPr>
        <w:tc>
          <w:tcPr>
            <w:tcW w:w="852" w:type="pct"/>
            <w:vMerge/>
          </w:tcPr>
          <w:p w14:paraId="0BB923F6" w14:textId="77777777" w:rsidR="00CB7786" w:rsidRPr="00CB7786" w:rsidRDefault="00CB7786" w:rsidP="00CB7786">
            <w:pPr>
              <w:rPr>
                <w:rFonts w:ascii="Times New Roman" w:eastAsia="Times New Roman" w:hAnsi="Times New Roman" w:cs="Times New Roman"/>
                <w:b/>
                <w:bCs/>
                <w:sz w:val="24"/>
                <w:szCs w:val="24"/>
                <w:lang w:eastAsia="ru-RU"/>
              </w:rPr>
            </w:pPr>
          </w:p>
        </w:tc>
        <w:tc>
          <w:tcPr>
            <w:tcW w:w="3015" w:type="pct"/>
          </w:tcPr>
          <w:p w14:paraId="58A53FC0" w14:textId="77777777" w:rsidR="00CB7786" w:rsidRPr="00CB7786" w:rsidRDefault="00CB7786" w:rsidP="00CB7786">
            <w:pPr>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Cs/>
                <w:sz w:val="24"/>
                <w:szCs w:val="24"/>
                <w:lang w:eastAsia="ru-RU"/>
              </w:rPr>
              <w:t>Основные понятия, цели и объекты сертификации. Правовое обеспечение сертификации. Роль сертификации в повышении качества продукции. Общие сведения о конкурентоспособности. Обязательная и добровольная сертификация.</w:t>
            </w:r>
          </w:p>
        </w:tc>
        <w:tc>
          <w:tcPr>
            <w:tcW w:w="415" w:type="pct"/>
            <w:vAlign w:val="center"/>
          </w:tcPr>
          <w:p w14:paraId="568B891B" w14:textId="77777777" w:rsidR="00CB7786" w:rsidRPr="00CB7786" w:rsidRDefault="00CB7786" w:rsidP="00CB7786">
            <w:pPr>
              <w:jc w:val="center"/>
              <w:rPr>
                <w:rFonts w:ascii="Times New Roman" w:eastAsia="Times New Roman" w:hAnsi="Times New Roman" w:cs="Times New Roman"/>
                <w:bCs/>
                <w:sz w:val="24"/>
                <w:szCs w:val="24"/>
                <w:lang w:eastAsia="ru-RU"/>
              </w:rPr>
            </w:pPr>
            <w:r w:rsidRPr="00CB7786">
              <w:rPr>
                <w:rFonts w:ascii="Times New Roman" w:eastAsia="Times New Roman" w:hAnsi="Times New Roman" w:cs="Times New Roman"/>
                <w:bCs/>
                <w:sz w:val="24"/>
                <w:szCs w:val="24"/>
                <w:lang w:eastAsia="ru-RU"/>
              </w:rPr>
              <w:t>2</w:t>
            </w:r>
          </w:p>
        </w:tc>
        <w:tc>
          <w:tcPr>
            <w:tcW w:w="718" w:type="pct"/>
            <w:vMerge/>
          </w:tcPr>
          <w:p w14:paraId="4217C147" w14:textId="77777777" w:rsidR="00CB7786" w:rsidRPr="00CB7786" w:rsidRDefault="00CB7786" w:rsidP="00CB7786">
            <w:pPr>
              <w:rPr>
                <w:rFonts w:ascii="Times New Roman" w:eastAsia="Times New Roman" w:hAnsi="Times New Roman" w:cs="Times New Roman"/>
                <w:sz w:val="24"/>
                <w:szCs w:val="24"/>
                <w:lang w:eastAsia="ru-RU"/>
              </w:rPr>
            </w:pPr>
          </w:p>
        </w:tc>
      </w:tr>
      <w:tr w:rsidR="00CB7786" w:rsidRPr="00CB7786" w14:paraId="7D8520F8" w14:textId="77777777" w:rsidTr="00AD5821">
        <w:trPr>
          <w:trHeight w:val="266"/>
        </w:trPr>
        <w:tc>
          <w:tcPr>
            <w:tcW w:w="852" w:type="pct"/>
            <w:vMerge/>
          </w:tcPr>
          <w:p w14:paraId="5A510230" w14:textId="77777777" w:rsidR="00CB7786" w:rsidRPr="00CB7786" w:rsidRDefault="00CB7786" w:rsidP="00CB7786">
            <w:pPr>
              <w:rPr>
                <w:rFonts w:ascii="Times New Roman" w:eastAsia="Times New Roman" w:hAnsi="Times New Roman" w:cs="Times New Roman"/>
                <w:b/>
                <w:bCs/>
                <w:sz w:val="24"/>
                <w:szCs w:val="24"/>
                <w:lang w:eastAsia="ru-RU"/>
              </w:rPr>
            </w:pPr>
          </w:p>
        </w:tc>
        <w:tc>
          <w:tcPr>
            <w:tcW w:w="3015" w:type="pct"/>
          </w:tcPr>
          <w:p w14:paraId="70CDDE13" w14:textId="77777777" w:rsidR="00CB7786" w:rsidRPr="00CB7786" w:rsidRDefault="00CB7786" w:rsidP="00CB7786">
            <w:pPr>
              <w:rPr>
                <w:rFonts w:ascii="Times New Roman" w:eastAsia="Times New Roman" w:hAnsi="Times New Roman" w:cs="Times New Roman"/>
                <w:b/>
                <w:sz w:val="24"/>
                <w:szCs w:val="24"/>
                <w:lang w:eastAsia="ru-RU"/>
              </w:rPr>
            </w:pPr>
            <w:r w:rsidRPr="00CB7786">
              <w:rPr>
                <w:rFonts w:ascii="Times New Roman" w:eastAsia="Times New Roman" w:hAnsi="Times New Roman" w:cs="Times New Roman"/>
                <w:b/>
                <w:bCs/>
                <w:lang w:eastAsia="ru-RU"/>
              </w:rPr>
              <w:t>В том числе практических и лабораторных занятий</w:t>
            </w:r>
          </w:p>
        </w:tc>
        <w:tc>
          <w:tcPr>
            <w:tcW w:w="415" w:type="pct"/>
          </w:tcPr>
          <w:p w14:paraId="24CD7BA9" w14:textId="77777777" w:rsidR="00CB7786" w:rsidRPr="00CB7786" w:rsidRDefault="00CB7786" w:rsidP="00CB7786">
            <w:pPr>
              <w:jc w:val="center"/>
              <w:rPr>
                <w:rFonts w:ascii="Times New Roman" w:eastAsia="Times New Roman" w:hAnsi="Times New Roman" w:cs="Times New Roman"/>
                <w:b/>
                <w:sz w:val="24"/>
                <w:szCs w:val="24"/>
                <w:lang w:eastAsia="ru-RU"/>
              </w:rPr>
            </w:pPr>
          </w:p>
        </w:tc>
        <w:tc>
          <w:tcPr>
            <w:tcW w:w="718" w:type="pct"/>
            <w:vMerge/>
          </w:tcPr>
          <w:p w14:paraId="7A0DC680" w14:textId="77777777" w:rsidR="00CB7786" w:rsidRPr="00CB7786" w:rsidRDefault="00CB7786" w:rsidP="00CB7786">
            <w:pPr>
              <w:rPr>
                <w:rFonts w:ascii="Times New Roman" w:eastAsia="Times New Roman" w:hAnsi="Times New Roman" w:cs="Times New Roman"/>
                <w:i/>
                <w:sz w:val="24"/>
                <w:szCs w:val="24"/>
                <w:lang w:eastAsia="ru-RU"/>
              </w:rPr>
            </w:pPr>
          </w:p>
        </w:tc>
      </w:tr>
      <w:tr w:rsidR="00CB7786" w:rsidRPr="00CB7786" w14:paraId="6D3BAF10" w14:textId="77777777" w:rsidTr="00AD5821">
        <w:trPr>
          <w:trHeight w:val="259"/>
        </w:trPr>
        <w:tc>
          <w:tcPr>
            <w:tcW w:w="852" w:type="pct"/>
            <w:vMerge w:val="restart"/>
          </w:tcPr>
          <w:p w14:paraId="774ECFB0" w14:textId="77777777" w:rsidR="00CB7786" w:rsidRPr="00CB7786" w:rsidRDefault="00CB7786" w:rsidP="00CB7786">
            <w:pPr>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
                <w:bCs/>
                <w:sz w:val="24"/>
                <w:szCs w:val="24"/>
                <w:lang w:eastAsia="ru-RU"/>
              </w:rPr>
              <w:t>Тема 3.2 Качество продукции</w:t>
            </w:r>
          </w:p>
          <w:p w14:paraId="25828E0C" w14:textId="77777777" w:rsidR="00CB7786" w:rsidRPr="00CB7786" w:rsidRDefault="00CB7786" w:rsidP="00CB7786">
            <w:pPr>
              <w:rPr>
                <w:rFonts w:ascii="Times New Roman" w:eastAsia="Times New Roman" w:hAnsi="Times New Roman" w:cs="Times New Roman"/>
                <w:b/>
                <w:bCs/>
                <w:sz w:val="24"/>
                <w:szCs w:val="24"/>
                <w:lang w:eastAsia="ru-RU"/>
              </w:rPr>
            </w:pPr>
          </w:p>
        </w:tc>
        <w:tc>
          <w:tcPr>
            <w:tcW w:w="3015" w:type="pct"/>
          </w:tcPr>
          <w:p w14:paraId="1C90269F" w14:textId="77777777" w:rsidR="00CB7786" w:rsidRPr="00CB7786" w:rsidRDefault="00CB7786" w:rsidP="00CB7786">
            <w:pPr>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
                <w:bCs/>
                <w:lang w:eastAsia="ru-RU"/>
              </w:rPr>
              <w:t>Содержание</w:t>
            </w:r>
          </w:p>
        </w:tc>
        <w:tc>
          <w:tcPr>
            <w:tcW w:w="415" w:type="pct"/>
          </w:tcPr>
          <w:p w14:paraId="61266771" w14:textId="77777777" w:rsidR="00CB7786" w:rsidRPr="00CB7786" w:rsidRDefault="00CB7786" w:rsidP="00CB7786">
            <w:pPr>
              <w:jc w:val="center"/>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
                <w:bCs/>
                <w:sz w:val="24"/>
                <w:szCs w:val="24"/>
                <w:lang w:eastAsia="ru-RU"/>
              </w:rPr>
              <w:t>2</w:t>
            </w:r>
          </w:p>
        </w:tc>
        <w:tc>
          <w:tcPr>
            <w:tcW w:w="718" w:type="pct"/>
            <w:vMerge w:val="restart"/>
          </w:tcPr>
          <w:p w14:paraId="195B5769" w14:textId="77777777" w:rsidR="00CB7786" w:rsidRPr="00CB7786" w:rsidRDefault="00CB7786" w:rsidP="00CB7786">
            <w:pPr>
              <w:rPr>
                <w:rFonts w:ascii="Times New Roman" w:eastAsia="Times New Roman" w:hAnsi="Times New Roman" w:cs="Times New Roman"/>
                <w:i/>
                <w:sz w:val="24"/>
                <w:szCs w:val="24"/>
                <w:lang w:eastAsia="ru-RU"/>
              </w:rPr>
            </w:pPr>
            <w:r w:rsidRPr="00CB7786">
              <w:rPr>
                <w:rFonts w:ascii="Times New Roman" w:eastAsia="Times New Roman" w:hAnsi="Times New Roman" w:cs="Times New Roman"/>
                <w:sz w:val="24"/>
                <w:szCs w:val="24"/>
                <w:lang w:eastAsia="ru-RU"/>
              </w:rPr>
              <w:t>ОК 1- 2,ОК 4-7;  ПК-1.1 – 1.4, 2.1 – 2.3</w:t>
            </w:r>
          </w:p>
          <w:p w14:paraId="60350633" w14:textId="77777777" w:rsidR="00CB7786" w:rsidRPr="00CB7786" w:rsidRDefault="00CB7786" w:rsidP="00CB7786">
            <w:pPr>
              <w:rPr>
                <w:rFonts w:ascii="Times New Roman" w:eastAsia="Times New Roman" w:hAnsi="Times New Roman" w:cs="Times New Roman"/>
                <w:i/>
                <w:sz w:val="24"/>
                <w:szCs w:val="24"/>
                <w:lang w:eastAsia="ru-RU"/>
              </w:rPr>
            </w:pPr>
          </w:p>
        </w:tc>
      </w:tr>
      <w:tr w:rsidR="00CB7786" w:rsidRPr="00CB7786" w14:paraId="0B0D9912" w14:textId="77777777" w:rsidTr="00AD5821">
        <w:trPr>
          <w:trHeight w:val="688"/>
        </w:trPr>
        <w:tc>
          <w:tcPr>
            <w:tcW w:w="852" w:type="pct"/>
            <w:vMerge/>
          </w:tcPr>
          <w:p w14:paraId="25B7DF2B" w14:textId="77777777" w:rsidR="00CB7786" w:rsidRPr="00CB7786" w:rsidRDefault="00CB7786" w:rsidP="00CB7786">
            <w:pPr>
              <w:rPr>
                <w:rFonts w:ascii="Times New Roman" w:eastAsia="Times New Roman" w:hAnsi="Times New Roman" w:cs="Times New Roman"/>
                <w:b/>
                <w:bCs/>
                <w:sz w:val="24"/>
                <w:szCs w:val="24"/>
                <w:lang w:eastAsia="ru-RU"/>
              </w:rPr>
            </w:pPr>
          </w:p>
        </w:tc>
        <w:tc>
          <w:tcPr>
            <w:tcW w:w="3015" w:type="pct"/>
          </w:tcPr>
          <w:p w14:paraId="19F92CE5" w14:textId="77777777" w:rsidR="00CB7786" w:rsidRPr="00CB7786" w:rsidRDefault="00CB7786" w:rsidP="00CB7786">
            <w:pPr>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Cs/>
                <w:sz w:val="24"/>
                <w:szCs w:val="24"/>
                <w:lang w:eastAsia="ru-RU"/>
              </w:rPr>
              <w:t>Основные понятия и определения в области качества продукции. Сертификация систем качества. Качество продукции и защита потребителей.</w:t>
            </w:r>
          </w:p>
        </w:tc>
        <w:tc>
          <w:tcPr>
            <w:tcW w:w="415" w:type="pct"/>
            <w:vAlign w:val="center"/>
          </w:tcPr>
          <w:p w14:paraId="073C107B" w14:textId="77777777" w:rsidR="00CB7786" w:rsidRPr="00CB7786" w:rsidRDefault="00CB7786" w:rsidP="00CB7786">
            <w:pPr>
              <w:jc w:val="center"/>
              <w:rPr>
                <w:rFonts w:ascii="Times New Roman" w:eastAsia="Times New Roman" w:hAnsi="Times New Roman" w:cs="Times New Roman"/>
                <w:bCs/>
                <w:sz w:val="24"/>
                <w:szCs w:val="24"/>
                <w:lang w:eastAsia="ru-RU"/>
              </w:rPr>
            </w:pPr>
            <w:r w:rsidRPr="00CB7786">
              <w:rPr>
                <w:rFonts w:ascii="Times New Roman" w:eastAsia="Times New Roman" w:hAnsi="Times New Roman" w:cs="Times New Roman"/>
                <w:bCs/>
                <w:sz w:val="24"/>
                <w:szCs w:val="24"/>
                <w:lang w:eastAsia="ru-RU"/>
              </w:rPr>
              <w:t>2</w:t>
            </w:r>
          </w:p>
        </w:tc>
        <w:tc>
          <w:tcPr>
            <w:tcW w:w="718" w:type="pct"/>
            <w:vMerge/>
          </w:tcPr>
          <w:p w14:paraId="2650F682" w14:textId="77777777" w:rsidR="00CB7786" w:rsidRPr="00CB7786" w:rsidRDefault="00CB7786" w:rsidP="00CB7786">
            <w:pPr>
              <w:rPr>
                <w:rFonts w:ascii="Times New Roman" w:eastAsia="Times New Roman" w:hAnsi="Times New Roman" w:cs="Times New Roman"/>
                <w:sz w:val="24"/>
                <w:szCs w:val="24"/>
                <w:lang w:eastAsia="ru-RU"/>
              </w:rPr>
            </w:pPr>
          </w:p>
        </w:tc>
      </w:tr>
      <w:tr w:rsidR="00CB7786" w:rsidRPr="00CB7786" w14:paraId="0C7C8736" w14:textId="77777777" w:rsidTr="00AD5821">
        <w:trPr>
          <w:trHeight w:val="20"/>
        </w:trPr>
        <w:tc>
          <w:tcPr>
            <w:tcW w:w="852" w:type="pct"/>
            <w:vMerge/>
          </w:tcPr>
          <w:p w14:paraId="23B5F1BA" w14:textId="77777777" w:rsidR="00CB7786" w:rsidRPr="00CB7786" w:rsidRDefault="00CB7786" w:rsidP="00CB7786">
            <w:pPr>
              <w:rPr>
                <w:rFonts w:ascii="Times New Roman" w:eastAsia="Times New Roman" w:hAnsi="Times New Roman" w:cs="Times New Roman"/>
                <w:b/>
                <w:bCs/>
                <w:sz w:val="24"/>
                <w:szCs w:val="24"/>
                <w:lang w:eastAsia="ru-RU"/>
              </w:rPr>
            </w:pPr>
          </w:p>
        </w:tc>
        <w:tc>
          <w:tcPr>
            <w:tcW w:w="3015" w:type="pct"/>
          </w:tcPr>
          <w:p w14:paraId="16072A2A" w14:textId="77777777" w:rsidR="00CB7786" w:rsidRPr="00CB7786" w:rsidRDefault="00CB7786" w:rsidP="00CB7786">
            <w:pPr>
              <w:rPr>
                <w:rFonts w:ascii="Times New Roman" w:eastAsia="Times New Roman" w:hAnsi="Times New Roman" w:cs="Times New Roman"/>
                <w:b/>
                <w:sz w:val="24"/>
                <w:szCs w:val="24"/>
                <w:lang w:eastAsia="ru-RU"/>
              </w:rPr>
            </w:pPr>
            <w:r w:rsidRPr="00CB7786">
              <w:rPr>
                <w:rFonts w:ascii="Times New Roman" w:eastAsia="Times New Roman" w:hAnsi="Times New Roman" w:cs="Times New Roman"/>
                <w:b/>
                <w:bCs/>
                <w:lang w:eastAsia="ru-RU"/>
              </w:rPr>
              <w:t>В том числе практических и лабораторных занятий</w:t>
            </w:r>
          </w:p>
        </w:tc>
        <w:tc>
          <w:tcPr>
            <w:tcW w:w="415" w:type="pct"/>
            <w:vAlign w:val="center"/>
          </w:tcPr>
          <w:p w14:paraId="2BE94C93" w14:textId="77777777" w:rsidR="00CB7786" w:rsidRPr="00CB7786" w:rsidRDefault="00CB7786" w:rsidP="00CB7786">
            <w:pPr>
              <w:jc w:val="center"/>
              <w:rPr>
                <w:rFonts w:ascii="Times New Roman" w:eastAsia="Times New Roman" w:hAnsi="Times New Roman" w:cs="Times New Roman"/>
                <w:b/>
                <w:sz w:val="24"/>
                <w:szCs w:val="24"/>
                <w:lang w:eastAsia="ru-RU"/>
              </w:rPr>
            </w:pPr>
            <w:r w:rsidRPr="00CB7786">
              <w:rPr>
                <w:rFonts w:ascii="Times New Roman" w:eastAsia="Times New Roman" w:hAnsi="Times New Roman" w:cs="Times New Roman"/>
                <w:b/>
                <w:sz w:val="24"/>
                <w:szCs w:val="24"/>
                <w:lang w:eastAsia="ru-RU"/>
              </w:rPr>
              <w:t>-</w:t>
            </w:r>
          </w:p>
        </w:tc>
        <w:tc>
          <w:tcPr>
            <w:tcW w:w="718" w:type="pct"/>
            <w:vMerge/>
          </w:tcPr>
          <w:p w14:paraId="302B6989" w14:textId="77777777" w:rsidR="00CB7786" w:rsidRPr="00CB7786" w:rsidRDefault="00CB7786" w:rsidP="00CB7786">
            <w:pPr>
              <w:rPr>
                <w:rFonts w:ascii="Times New Roman" w:eastAsia="Times New Roman" w:hAnsi="Times New Roman" w:cs="Times New Roman"/>
                <w:i/>
                <w:sz w:val="24"/>
                <w:szCs w:val="24"/>
                <w:lang w:eastAsia="ru-RU"/>
              </w:rPr>
            </w:pPr>
          </w:p>
        </w:tc>
      </w:tr>
      <w:tr w:rsidR="00CB7786" w:rsidRPr="00CB7786" w14:paraId="62ADB302" w14:textId="77777777" w:rsidTr="00AD5821">
        <w:trPr>
          <w:trHeight w:val="20"/>
        </w:trPr>
        <w:tc>
          <w:tcPr>
            <w:tcW w:w="3867" w:type="pct"/>
            <w:gridSpan w:val="2"/>
          </w:tcPr>
          <w:p w14:paraId="205BDF50" w14:textId="77777777" w:rsidR="00CB7786" w:rsidRPr="00CB7786" w:rsidRDefault="00CB7786" w:rsidP="00CB7786">
            <w:pPr>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
                <w:sz w:val="24"/>
                <w:szCs w:val="24"/>
                <w:lang w:val="en-US"/>
              </w:rPr>
              <w:t>Промежуточная</w:t>
            </w:r>
            <w:r w:rsidRPr="00CB7786">
              <w:rPr>
                <w:rFonts w:ascii="Times New Roman" w:eastAsia="Times New Roman" w:hAnsi="Times New Roman" w:cs="Times New Roman"/>
                <w:b/>
                <w:sz w:val="24"/>
                <w:szCs w:val="24"/>
              </w:rPr>
              <w:t xml:space="preserve"> </w:t>
            </w:r>
            <w:r w:rsidRPr="00CB7786">
              <w:rPr>
                <w:rFonts w:ascii="Times New Roman" w:eastAsia="Times New Roman" w:hAnsi="Times New Roman" w:cs="Times New Roman"/>
                <w:b/>
                <w:sz w:val="24"/>
                <w:szCs w:val="24"/>
                <w:lang w:val="en-US"/>
              </w:rPr>
              <w:t>аттестация</w:t>
            </w:r>
          </w:p>
        </w:tc>
        <w:tc>
          <w:tcPr>
            <w:tcW w:w="415" w:type="pct"/>
            <w:vAlign w:val="center"/>
          </w:tcPr>
          <w:p w14:paraId="7F92B87B" w14:textId="77777777" w:rsidR="00CB7786" w:rsidRPr="00CB7786" w:rsidRDefault="00CB7786" w:rsidP="00CB7786">
            <w:pPr>
              <w:ind w:left="720" w:hanging="686"/>
              <w:contextualSpacing/>
              <w:jc w:val="center"/>
              <w:rPr>
                <w:rFonts w:ascii="Times New Roman" w:eastAsia="Times New Roman" w:hAnsi="Times New Roman" w:cs="Times New Roman"/>
                <w:b/>
                <w:bCs/>
                <w:sz w:val="24"/>
                <w:szCs w:val="24"/>
              </w:rPr>
            </w:pPr>
            <w:r w:rsidRPr="00CB7786">
              <w:rPr>
                <w:rFonts w:ascii="Times New Roman" w:eastAsia="Times New Roman" w:hAnsi="Times New Roman" w:cs="Times New Roman"/>
                <w:b/>
                <w:bCs/>
                <w:sz w:val="24"/>
                <w:szCs w:val="24"/>
              </w:rPr>
              <w:t>12</w:t>
            </w:r>
          </w:p>
        </w:tc>
        <w:tc>
          <w:tcPr>
            <w:tcW w:w="718" w:type="pct"/>
          </w:tcPr>
          <w:p w14:paraId="3ABC3E45" w14:textId="77777777" w:rsidR="00CB7786" w:rsidRPr="00CB7786" w:rsidRDefault="00CB7786" w:rsidP="00CB7786">
            <w:pPr>
              <w:rPr>
                <w:rFonts w:ascii="Times New Roman" w:eastAsia="Times New Roman" w:hAnsi="Times New Roman" w:cs="Times New Roman"/>
                <w:bCs/>
                <w:i/>
                <w:sz w:val="24"/>
                <w:szCs w:val="24"/>
                <w:lang w:eastAsia="ru-RU"/>
              </w:rPr>
            </w:pPr>
          </w:p>
        </w:tc>
      </w:tr>
      <w:tr w:rsidR="00CB7786" w:rsidRPr="00CB7786" w14:paraId="4D123AEA" w14:textId="77777777" w:rsidTr="00AD5821">
        <w:trPr>
          <w:trHeight w:val="20"/>
        </w:trPr>
        <w:tc>
          <w:tcPr>
            <w:tcW w:w="3867" w:type="pct"/>
            <w:gridSpan w:val="2"/>
          </w:tcPr>
          <w:p w14:paraId="3CB93AAE" w14:textId="77777777" w:rsidR="00CB7786" w:rsidRPr="00CB7786" w:rsidRDefault="00CB7786" w:rsidP="00CB7786">
            <w:pPr>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
                <w:bCs/>
                <w:sz w:val="24"/>
                <w:szCs w:val="24"/>
                <w:lang w:eastAsia="ru-RU"/>
              </w:rPr>
              <w:t>Всего:</w:t>
            </w:r>
          </w:p>
        </w:tc>
        <w:tc>
          <w:tcPr>
            <w:tcW w:w="415" w:type="pct"/>
            <w:vAlign w:val="center"/>
          </w:tcPr>
          <w:p w14:paraId="290CEEB8" w14:textId="77777777" w:rsidR="00CB7786" w:rsidRPr="00CB7786" w:rsidRDefault="00CB7786" w:rsidP="00CB7786">
            <w:pPr>
              <w:ind w:left="720" w:hanging="686"/>
              <w:contextualSpacing/>
              <w:jc w:val="center"/>
              <w:rPr>
                <w:rFonts w:ascii="Times New Roman" w:eastAsia="Times New Roman" w:hAnsi="Times New Roman" w:cs="Times New Roman"/>
                <w:b/>
                <w:bCs/>
                <w:sz w:val="24"/>
                <w:szCs w:val="24"/>
              </w:rPr>
            </w:pPr>
            <w:r w:rsidRPr="00CB7786">
              <w:rPr>
                <w:rFonts w:ascii="Times New Roman" w:eastAsia="Times New Roman" w:hAnsi="Times New Roman" w:cs="Times New Roman"/>
                <w:b/>
                <w:bCs/>
                <w:sz w:val="24"/>
                <w:szCs w:val="24"/>
              </w:rPr>
              <w:t>60</w:t>
            </w:r>
          </w:p>
        </w:tc>
        <w:tc>
          <w:tcPr>
            <w:tcW w:w="718" w:type="pct"/>
          </w:tcPr>
          <w:p w14:paraId="702EC396" w14:textId="77777777" w:rsidR="00CB7786" w:rsidRPr="00CB7786" w:rsidRDefault="00CB7786" w:rsidP="00CB7786">
            <w:pPr>
              <w:rPr>
                <w:rFonts w:ascii="Times New Roman" w:eastAsia="Times New Roman" w:hAnsi="Times New Roman" w:cs="Times New Roman"/>
                <w:bCs/>
                <w:i/>
                <w:sz w:val="24"/>
                <w:szCs w:val="24"/>
                <w:lang w:eastAsia="ru-RU"/>
              </w:rPr>
            </w:pPr>
          </w:p>
        </w:tc>
      </w:tr>
    </w:tbl>
    <w:p w14:paraId="4F6B12BA" w14:textId="77777777" w:rsidR="00CB7786" w:rsidRPr="00CB7786" w:rsidRDefault="00CB7786" w:rsidP="00CB7786">
      <w:pPr>
        <w:spacing w:after="200" w:line="276" w:lineRule="auto"/>
        <w:rPr>
          <w:rFonts w:ascii="Times New Roman" w:eastAsia="Times New Roman" w:hAnsi="Times New Roman" w:cs="Times New Roman"/>
          <w:i/>
          <w:sz w:val="24"/>
          <w:szCs w:val="24"/>
          <w:lang w:eastAsia="ru-RU"/>
        </w:rPr>
        <w:sectPr w:rsidR="00CB7786" w:rsidRPr="00CB7786" w:rsidSect="00AD5821">
          <w:pgSz w:w="16840" w:h="11907" w:orient="landscape"/>
          <w:pgMar w:top="851" w:right="851" w:bottom="567" w:left="851" w:header="709" w:footer="709" w:gutter="0"/>
          <w:cols w:space="720"/>
        </w:sectPr>
      </w:pPr>
    </w:p>
    <w:p w14:paraId="59BA3CBD" w14:textId="77777777" w:rsidR="00CB7786" w:rsidRPr="00CB7786" w:rsidRDefault="00CB7786" w:rsidP="00CB7786">
      <w:pPr>
        <w:spacing w:after="200"/>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
          <w:bCs/>
          <w:sz w:val="24"/>
          <w:szCs w:val="24"/>
          <w:lang w:eastAsia="ru-RU"/>
        </w:rPr>
        <w:lastRenderedPageBreak/>
        <w:t>3.УСЛОВИЯ РЕАЛИЗАЦИИ ПРОГРАММЫ УЧЕБНОЙ ДИСЦИПЛИНЫ</w:t>
      </w:r>
    </w:p>
    <w:p w14:paraId="58B91053" w14:textId="77777777" w:rsidR="00CB7786" w:rsidRPr="00CB7786" w:rsidRDefault="00CB7786" w:rsidP="00CB7786">
      <w:pPr>
        <w:spacing w:after="120" w:line="276" w:lineRule="auto"/>
        <w:ind w:firstLine="709"/>
        <w:outlineLvl w:val="1"/>
        <w:rPr>
          <w:rFonts w:ascii="Times New Roman" w:eastAsia="Segoe UI" w:hAnsi="Times New Roman" w:cs="Times New Roman"/>
          <w:b/>
          <w:bCs/>
          <w:sz w:val="24"/>
          <w:szCs w:val="24"/>
          <w:lang w:eastAsia="ru-RU"/>
        </w:rPr>
      </w:pPr>
      <w:r w:rsidRPr="00CB7786">
        <w:rPr>
          <w:rFonts w:ascii="Times New Roman" w:eastAsia="Segoe UI" w:hAnsi="Times New Roman" w:cs="Times New Roman"/>
          <w:b/>
          <w:bCs/>
          <w:sz w:val="24"/>
          <w:szCs w:val="24"/>
          <w:lang w:eastAsia="ru-RU"/>
        </w:rPr>
        <w:t>3.1. Материально-техническое обеспечение</w:t>
      </w:r>
    </w:p>
    <w:p w14:paraId="4EB42F0C" w14:textId="77777777" w:rsidR="00CB7786" w:rsidRPr="00CB7786" w:rsidRDefault="00CB7786" w:rsidP="00F221BB">
      <w:pPr>
        <w:spacing w:line="276" w:lineRule="auto"/>
        <w:ind w:firstLine="567"/>
        <w:jc w:val="both"/>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Кабинет «Метрологии, стандартизации и сертификации», оснащенный оборудованием:</w:t>
      </w:r>
    </w:p>
    <w:p w14:paraId="717DB29A" w14:textId="77777777" w:rsidR="00CB7786" w:rsidRPr="00CB7786" w:rsidRDefault="00CB7786" w:rsidP="00F221BB">
      <w:pPr>
        <w:numPr>
          <w:ilvl w:val="0"/>
          <w:numId w:val="35"/>
        </w:numPr>
        <w:tabs>
          <w:tab w:val="left" w:pos="993"/>
        </w:tabs>
        <w:suppressAutoHyphens/>
        <w:spacing w:line="276" w:lineRule="auto"/>
        <w:ind w:left="0" w:firstLine="709"/>
        <w:jc w:val="both"/>
        <w:rPr>
          <w:rFonts w:ascii="Times New Roman" w:eastAsia="Times New Roman" w:hAnsi="Times New Roman" w:cs="Times New Roman"/>
          <w:sz w:val="24"/>
          <w:szCs w:val="24"/>
          <w:lang w:val="x-none" w:eastAsia="x-none"/>
        </w:rPr>
      </w:pPr>
      <w:r w:rsidRPr="00CB7786">
        <w:rPr>
          <w:rFonts w:ascii="Times New Roman" w:eastAsia="Times New Roman" w:hAnsi="Times New Roman" w:cs="Times New Roman"/>
          <w:sz w:val="24"/>
          <w:szCs w:val="24"/>
          <w:lang w:val="x-none" w:eastAsia="x-none"/>
        </w:rPr>
        <w:t>посадочные места по количеству обучающихся;</w:t>
      </w:r>
    </w:p>
    <w:p w14:paraId="7E39B694" w14:textId="77777777" w:rsidR="00CB7786" w:rsidRPr="00CB7786" w:rsidRDefault="00CB7786" w:rsidP="00F221BB">
      <w:pPr>
        <w:numPr>
          <w:ilvl w:val="0"/>
          <w:numId w:val="35"/>
        </w:numPr>
        <w:tabs>
          <w:tab w:val="left" w:pos="993"/>
        </w:tabs>
        <w:suppressAutoHyphens/>
        <w:spacing w:line="276" w:lineRule="auto"/>
        <w:ind w:left="0" w:firstLine="709"/>
        <w:jc w:val="both"/>
        <w:rPr>
          <w:rFonts w:ascii="Times New Roman" w:eastAsia="Times New Roman" w:hAnsi="Times New Roman" w:cs="Times New Roman"/>
          <w:sz w:val="24"/>
          <w:szCs w:val="24"/>
          <w:lang w:val="x-none" w:eastAsia="x-none"/>
        </w:rPr>
      </w:pPr>
      <w:r w:rsidRPr="00CB7786">
        <w:rPr>
          <w:rFonts w:ascii="Times New Roman" w:eastAsia="Times New Roman" w:hAnsi="Times New Roman" w:cs="Times New Roman"/>
          <w:sz w:val="24"/>
          <w:szCs w:val="24"/>
          <w:lang w:val="x-none" w:eastAsia="x-none"/>
        </w:rPr>
        <w:t>рабочее место преподавателя;</w:t>
      </w:r>
    </w:p>
    <w:p w14:paraId="071E36B1" w14:textId="77777777" w:rsidR="00CB7786" w:rsidRPr="00CB7786" w:rsidRDefault="00CB7786" w:rsidP="00F221BB">
      <w:pPr>
        <w:numPr>
          <w:ilvl w:val="0"/>
          <w:numId w:val="35"/>
        </w:numPr>
        <w:tabs>
          <w:tab w:val="left" w:pos="993"/>
        </w:tabs>
        <w:suppressAutoHyphens/>
        <w:spacing w:line="276" w:lineRule="auto"/>
        <w:ind w:left="0" w:firstLine="709"/>
        <w:jc w:val="both"/>
        <w:rPr>
          <w:rFonts w:ascii="Times New Roman" w:eastAsia="Times New Roman" w:hAnsi="Times New Roman" w:cs="Times New Roman"/>
          <w:sz w:val="24"/>
          <w:szCs w:val="24"/>
          <w:lang w:val="x-none" w:eastAsia="x-none"/>
        </w:rPr>
      </w:pPr>
      <w:r w:rsidRPr="00CB7786">
        <w:rPr>
          <w:rFonts w:ascii="Times New Roman" w:eastAsia="Times New Roman" w:hAnsi="Times New Roman" w:cs="Times New Roman"/>
          <w:sz w:val="24"/>
          <w:szCs w:val="24"/>
          <w:lang w:val="x-none" w:eastAsia="x-none"/>
        </w:rPr>
        <w:t>комплект учебно-наглядных пособий и плакатов;</w:t>
      </w:r>
    </w:p>
    <w:p w14:paraId="2D24DF92" w14:textId="77777777" w:rsidR="00CB7786" w:rsidRPr="00CB7786" w:rsidRDefault="00CB7786" w:rsidP="00F221BB">
      <w:pPr>
        <w:numPr>
          <w:ilvl w:val="0"/>
          <w:numId w:val="35"/>
        </w:numPr>
        <w:tabs>
          <w:tab w:val="left" w:pos="993"/>
        </w:tabs>
        <w:suppressAutoHyphens/>
        <w:spacing w:line="276" w:lineRule="auto"/>
        <w:ind w:left="0" w:firstLine="709"/>
        <w:jc w:val="both"/>
        <w:rPr>
          <w:rFonts w:ascii="Times New Roman" w:eastAsia="Times New Roman" w:hAnsi="Times New Roman" w:cs="Times New Roman"/>
          <w:sz w:val="24"/>
          <w:szCs w:val="24"/>
          <w:lang w:val="x-none" w:eastAsia="x-none"/>
        </w:rPr>
      </w:pPr>
      <w:r w:rsidRPr="00CB7786">
        <w:rPr>
          <w:rFonts w:ascii="Times New Roman" w:eastAsia="Times New Roman" w:hAnsi="Times New Roman" w:cs="Times New Roman"/>
          <w:sz w:val="24"/>
          <w:szCs w:val="24"/>
          <w:lang w:val="x-none" w:eastAsia="x-none"/>
        </w:rPr>
        <w:t>техническая документация, методическое обеспечение;</w:t>
      </w:r>
    </w:p>
    <w:p w14:paraId="7AA1B183" w14:textId="77777777" w:rsidR="00CB7786" w:rsidRPr="00CB7786" w:rsidRDefault="00CB7786" w:rsidP="00F221BB">
      <w:pPr>
        <w:numPr>
          <w:ilvl w:val="0"/>
          <w:numId w:val="35"/>
        </w:numPr>
        <w:tabs>
          <w:tab w:val="left" w:pos="993"/>
        </w:tabs>
        <w:suppressAutoHyphens/>
        <w:spacing w:line="276" w:lineRule="auto"/>
        <w:ind w:left="0" w:firstLine="709"/>
        <w:jc w:val="both"/>
        <w:rPr>
          <w:rFonts w:ascii="Times New Roman" w:eastAsia="Times New Roman" w:hAnsi="Times New Roman" w:cs="Times New Roman"/>
          <w:sz w:val="24"/>
          <w:szCs w:val="24"/>
          <w:lang w:val="x-none" w:eastAsia="x-none"/>
        </w:rPr>
      </w:pPr>
      <w:r w:rsidRPr="00CB7786">
        <w:rPr>
          <w:rFonts w:ascii="Times New Roman" w:eastAsia="Times New Roman" w:hAnsi="Times New Roman" w:cs="Times New Roman"/>
          <w:sz w:val="24"/>
          <w:szCs w:val="24"/>
          <w:lang w:eastAsia="x-none"/>
        </w:rPr>
        <w:t xml:space="preserve">колмплект </w:t>
      </w:r>
      <w:r w:rsidRPr="00CB7786">
        <w:rPr>
          <w:rFonts w:ascii="Times New Roman" w:eastAsia="Times New Roman" w:hAnsi="Times New Roman" w:cs="Times New Roman"/>
          <w:sz w:val="24"/>
          <w:szCs w:val="24"/>
          <w:lang w:val="x-none" w:eastAsia="x-none"/>
        </w:rPr>
        <w:t>измерительны</w:t>
      </w:r>
      <w:r w:rsidRPr="00CB7786">
        <w:rPr>
          <w:rFonts w:ascii="Times New Roman" w:eastAsia="Times New Roman" w:hAnsi="Times New Roman" w:cs="Times New Roman"/>
          <w:sz w:val="24"/>
          <w:szCs w:val="24"/>
          <w:lang w:eastAsia="x-none"/>
        </w:rPr>
        <w:t>х</w:t>
      </w:r>
      <w:r w:rsidRPr="00CB7786">
        <w:rPr>
          <w:rFonts w:ascii="Times New Roman" w:eastAsia="Times New Roman" w:hAnsi="Times New Roman" w:cs="Times New Roman"/>
          <w:sz w:val="24"/>
          <w:szCs w:val="24"/>
          <w:lang w:val="x-none" w:eastAsia="x-none"/>
        </w:rPr>
        <w:t xml:space="preserve"> </w:t>
      </w:r>
      <w:r w:rsidRPr="00CB7786">
        <w:rPr>
          <w:rFonts w:ascii="Times New Roman" w:eastAsia="Times New Roman" w:hAnsi="Times New Roman" w:cs="Times New Roman"/>
          <w:sz w:val="24"/>
          <w:szCs w:val="24"/>
          <w:lang w:eastAsia="x-none"/>
        </w:rPr>
        <w:t>инструментов</w:t>
      </w:r>
      <w:r w:rsidRPr="00CB7786">
        <w:rPr>
          <w:rFonts w:ascii="Times New Roman" w:eastAsia="Times New Roman" w:hAnsi="Times New Roman" w:cs="Times New Roman"/>
          <w:sz w:val="24"/>
          <w:szCs w:val="24"/>
          <w:lang w:val="x-none" w:eastAsia="x-none"/>
        </w:rPr>
        <w:t xml:space="preserve"> для выполнения лабораторных работ;</w:t>
      </w:r>
    </w:p>
    <w:p w14:paraId="2823E7C0" w14:textId="77777777" w:rsidR="00CB7786" w:rsidRPr="00CB7786" w:rsidRDefault="00CB7786" w:rsidP="00F221BB">
      <w:pPr>
        <w:numPr>
          <w:ilvl w:val="0"/>
          <w:numId w:val="35"/>
        </w:numPr>
        <w:tabs>
          <w:tab w:val="left" w:pos="993"/>
        </w:tabs>
        <w:suppressAutoHyphens/>
        <w:spacing w:line="276" w:lineRule="auto"/>
        <w:ind w:left="0" w:firstLine="709"/>
        <w:jc w:val="both"/>
        <w:rPr>
          <w:rFonts w:ascii="Times New Roman" w:eastAsia="Times New Roman" w:hAnsi="Times New Roman" w:cs="Times New Roman"/>
          <w:sz w:val="24"/>
          <w:szCs w:val="24"/>
          <w:lang w:val="x-none" w:eastAsia="x-none"/>
        </w:rPr>
      </w:pPr>
      <w:r w:rsidRPr="00CB7786">
        <w:rPr>
          <w:rFonts w:ascii="Times New Roman" w:eastAsia="Times New Roman" w:hAnsi="Times New Roman" w:cs="Times New Roman"/>
          <w:sz w:val="24"/>
          <w:szCs w:val="24"/>
          <w:lang w:val="x-none" w:eastAsia="x-none"/>
        </w:rPr>
        <w:t>компьютер с лицензионным программным обеспечением общего и профессионального назначения;</w:t>
      </w:r>
    </w:p>
    <w:p w14:paraId="047E7FA7" w14:textId="77777777" w:rsidR="00CB7786" w:rsidRPr="00CB7786" w:rsidRDefault="00CB7786" w:rsidP="00F221BB">
      <w:pPr>
        <w:numPr>
          <w:ilvl w:val="0"/>
          <w:numId w:val="35"/>
        </w:numPr>
        <w:tabs>
          <w:tab w:val="left" w:pos="993"/>
        </w:tabs>
        <w:suppressAutoHyphens/>
        <w:spacing w:line="276" w:lineRule="auto"/>
        <w:ind w:left="0" w:firstLine="709"/>
        <w:jc w:val="both"/>
        <w:rPr>
          <w:rFonts w:ascii="Times New Roman" w:eastAsia="Times New Roman" w:hAnsi="Times New Roman" w:cs="Times New Roman"/>
          <w:sz w:val="24"/>
          <w:szCs w:val="24"/>
          <w:lang w:val="x-none" w:eastAsia="x-none"/>
        </w:rPr>
      </w:pPr>
      <w:r w:rsidRPr="00CB7786">
        <w:rPr>
          <w:rFonts w:ascii="Times New Roman" w:eastAsia="Times New Roman" w:hAnsi="Times New Roman" w:cs="Times New Roman"/>
          <w:sz w:val="24"/>
          <w:szCs w:val="24"/>
          <w:lang w:val="x-none" w:eastAsia="x-none"/>
        </w:rPr>
        <w:t>мультимедиапроектор.</w:t>
      </w:r>
    </w:p>
    <w:p w14:paraId="03F3E76A" w14:textId="77777777" w:rsidR="00CB7786" w:rsidRPr="00CB7786" w:rsidRDefault="00CB7786" w:rsidP="00F221BB">
      <w:pPr>
        <w:spacing w:line="276" w:lineRule="auto"/>
        <w:jc w:val="both"/>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t>Технические средства обучения:</w:t>
      </w:r>
    </w:p>
    <w:p w14:paraId="3F017465" w14:textId="77777777" w:rsidR="00CB7786" w:rsidRPr="00CB7786" w:rsidRDefault="00CB7786" w:rsidP="00F221BB">
      <w:pPr>
        <w:spacing w:line="276" w:lineRule="auto"/>
        <w:ind w:firstLine="709"/>
        <w:jc w:val="both"/>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t>1.Компьютер с лицензионным программным обеспечением;</w:t>
      </w:r>
    </w:p>
    <w:p w14:paraId="35DB2AF2" w14:textId="77777777" w:rsidR="00CB7786" w:rsidRPr="00CB7786" w:rsidRDefault="00CB7786" w:rsidP="00F221BB">
      <w:pPr>
        <w:spacing w:line="276" w:lineRule="auto"/>
        <w:ind w:firstLine="709"/>
        <w:jc w:val="both"/>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t>2.Мультимедийный проектор;</w:t>
      </w:r>
    </w:p>
    <w:p w14:paraId="340B611A" w14:textId="77777777" w:rsidR="00CB7786" w:rsidRPr="00CB7786" w:rsidRDefault="00CB7786" w:rsidP="00F221BB">
      <w:pPr>
        <w:spacing w:line="276" w:lineRule="auto"/>
        <w:ind w:firstLine="709"/>
        <w:jc w:val="both"/>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t>3. Интерактивная доска</w:t>
      </w:r>
    </w:p>
    <w:p w14:paraId="3398FE75" w14:textId="77777777" w:rsidR="00CB7786" w:rsidRPr="00CB7786" w:rsidRDefault="00CB7786" w:rsidP="00CB7786">
      <w:pPr>
        <w:jc w:val="both"/>
        <w:rPr>
          <w:rFonts w:ascii="Times New Roman" w:eastAsia="Times New Roman" w:hAnsi="Times New Roman" w:cs="Times New Roman"/>
          <w:sz w:val="24"/>
          <w:szCs w:val="24"/>
          <w:lang w:eastAsia="ru-RU"/>
        </w:rPr>
      </w:pPr>
    </w:p>
    <w:p w14:paraId="0F66AA72" w14:textId="77777777" w:rsidR="00CB7786" w:rsidRPr="00CB7786" w:rsidRDefault="00CB7786" w:rsidP="00CB7786">
      <w:pPr>
        <w:suppressAutoHyphens/>
        <w:spacing w:after="200"/>
        <w:ind w:firstLine="709"/>
        <w:jc w:val="both"/>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
          <w:bCs/>
          <w:sz w:val="24"/>
          <w:szCs w:val="24"/>
          <w:lang w:eastAsia="ru-RU"/>
        </w:rPr>
        <w:t>3.2. Учебно-методическое обеспечение</w:t>
      </w:r>
    </w:p>
    <w:p w14:paraId="70A58604" w14:textId="77777777" w:rsidR="00CB7786" w:rsidRPr="00CB7786" w:rsidRDefault="00CB7786" w:rsidP="00CB7786">
      <w:pPr>
        <w:suppressAutoHyphens/>
        <w:spacing w:after="200"/>
        <w:ind w:firstLine="709"/>
        <w:jc w:val="both"/>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
          <w:bCs/>
          <w:sz w:val="24"/>
          <w:szCs w:val="24"/>
          <w:lang w:eastAsia="ru-RU"/>
        </w:rPr>
        <w:t>3.2.1. Основные печатные и/или электронные издани</w:t>
      </w:r>
    </w:p>
    <w:p w14:paraId="191346E9" w14:textId="77777777" w:rsidR="00CB7786" w:rsidRPr="00CB7786" w:rsidRDefault="00CB7786" w:rsidP="00CB7786">
      <w:pPr>
        <w:shd w:val="clear" w:color="auto" w:fill="FFFFFF"/>
        <w:tabs>
          <w:tab w:val="left" w:pos="-5954"/>
          <w:tab w:val="left" w:pos="993"/>
          <w:tab w:val="left" w:pos="1134"/>
        </w:tabs>
        <w:spacing w:before="120" w:line="276" w:lineRule="auto"/>
        <w:ind w:firstLine="851"/>
        <w:contextualSpacing/>
        <w:jc w:val="both"/>
        <w:rPr>
          <w:rFonts w:ascii="Times New Roman" w:eastAsia="Times New Roman" w:hAnsi="Times New Roman" w:cs="Times New Roman"/>
          <w:color w:val="000000"/>
          <w:sz w:val="24"/>
          <w:szCs w:val="24"/>
          <w:lang w:val="x-none" w:eastAsia="x-none"/>
        </w:rPr>
      </w:pPr>
      <w:r w:rsidRPr="00CB7786">
        <w:rPr>
          <w:rFonts w:ascii="Times New Roman" w:eastAsia="Times New Roman" w:hAnsi="Times New Roman" w:cs="Times New Roman"/>
          <w:color w:val="000000"/>
          <w:sz w:val="24"/>
          <w:szCs w:val="24"/>
          <w:lang w:val="x-none" w:eastAsia="x-none"/>
        </w:rPr>
        <w:t>1.</w:t>
      </w:r>
      <w:r w:rsidRPr="00CB7786">
        <w:rPr>
          <w:rFonts w:ascii="Times New Roman" w:eastAsia="Times New Roman" w:hAnsi="Times New Roman" w:cs="Times New Roman"/>
          <w:color w:val="000000"/>
          <w:sz w:val="24"/>
          <w:szCs w:val="24"/>
          <w:lang w:val="x-none" w:eastAsia="x-none"/>
        </w:rPr>
        <w:tab/>
        <w:t>Атрошенко, Ю. К.  Метрология, стандартизация и сертификация. Сборник лабораторных и практических работ : учебное пособие для среднего профессионального образования / Ю. К. Атрошенко, Е. В. Кравченко. — Москва : Издательство Юрайт, 2022. — 178 с. — (Профессиональное образование). — ISBN 978-5-534-07981-4. — Текст : электронный // Образовательная платформа Юрайт [сайт]. — URL: https://urait.ru/bcode/494499</w:t>
      </w:r>
    </w:p>
    <w:p w14:paraId="13940B13" w14:textId="77777777" w:rsidR="00CB7786" w:rsidRPr="00CB7786" w:rsidRDefault="00CB7786" w:rsidP="00CB7786">
      <w:pPr>
        <w:shd w:val="clear" w:color="auto" w:fill="FFFFFF"/>
        <w:tabs>
          <w:tab w:val="left" w:pos="-5954"/>
          <w:tab w:val="left" w:pos="993"/>
          <w:tab w:val="left" w:pos="1134"/>
        </w:tabs>
        <w:spacing w:before="120" w:line="276" w:lineRule="auto"/>
        <w:ind w:firstLine="851"/>
        <w:contextualSpacing/>
        <w:jc w:val="both"/>
        <w:rPr>
          <w:rFonts w:ascii="Times New Roman" w:eastAsia="Times New Roman" w:hAnsi="Times New Roman" w:cs="Times New Roman"/>
          <w:color w:val="000000"/>
          <w:sz w:val="24"/>
          <w:szCs w:val="24"/>
          <w:lang w:val="x-none" w:eastAsia="x-none"/>
        </w:rPr>
      </w:pPr>
      <w:r w:rsidRPr="00CB7786">
        <w:rPr>
          <w:rFonts w:ascii="Times New Roman" w:eastAsia="Times New Roman" w:hAnsi="Times New Roman" w:cs="Times New Roman"/>
          <w:color w:val="000000"/>
          <w:sz w:val="24"/>
          <w:szCs w:val="24"/>
          <w:lang w:val="x-none" w:eastAsia="x-none"/>
        </w:rPr>
        <w:t>2.</w:t>
      </w:r>
      <w:r w:rsidRPr="00CB7786">
        <w:rPr>
          <w:rFonts w:ascii="Times New Roman" w:eastAsia="Times New Roman" w:hAnsi="Times New Roman" w:cs="Times New Roman"/>
          <w:color w:val="000000"/>
          <w:sz w:val="24"/>
          <w:szCs w:val="24"/>
          <w:lang w:val="x-none" w:eastAsia="x-none"/>
        </w:rPr>
        <w:tab/>
        <w:t>Кошевая, И. П. Метрология, стандартизация, сертификация : учебник / И.П. Кошевая, А.А. Канке. — Москва : ФОРУМ : ИНФРА-М, 2021. — 415 с. — (Среднее профессиональное образование). - ISBN 978-5-16-013572-4. - Текст : электронный. - URL: https://znanium.com/catalog/product/1141784</w:t>
      </w:r>
    </w:p>
    <w:p w14:paraId="317994BF" w14:textId="77777777" w:rsidR="00CB7786" w:rsidRPr="00CB7786" w:rsidRDefault="00CB7786" w:rsidP="00CB7786">
      <w:pPr>
        <w:shd w:val="clear" w:color="auto" w:fill="FFFFFF"/>
        <w:tabs>
          <w:tab w:val="left" w:pos="-5954"/>
          <w:tab w:val="left" w:pos="993"/>
          <w:tab w:val="left" w:pos="1134"/>
        </w:tabs>
        <w:spacing w:before="120" w:line="276" w:lineRule="auto"/>
        <w:ind w:firstLine="851"/>
        <w:contextualSpacing/>
        <w:jc w:val="both"/>
        <w:rPr>
          <w:rFonts w:ascii="Times New Roman" w:eastAsia="Times New Roman" w:hAnsi="Times New Roman" w:cs="Times New Roman"/>
          <w:color w:val="000000"/>
          <w:sz w:val="24"/>
          <w:szCs w:val="24"/>
          <w:lang w:val="x-none" w:eastAsia="x-none"/>
        </w:rPr>
      </w:pPr>
      <w:r w:rsidRPr="00CB7786">
        <w:rPr>
          <w:rFonts w:ascii="Times New Roman" w:eastAsia="Times New Roman" w:hAnsi="Times New Roman" w:cs="Times New Roman"/>
          <w:color w:val="000000"/>
          <w:sz w:val="24"/>
          <w:szCs w:val="24"/>
          <w:lang w:val="x-none" w:eastAsia="x-none"/>
        </w:rPr>
        <w:t>3.</w:t>
      </w:r>
      <w:r w:rsidRPr="00CB7786">
        <w:rPr>
          <w:rFonts w:ascii="Times New Roman" w:eastAsia="Times New Roman" w:hAnsi="Times New Roman" w:cs="Times New Roman"/>
          <w:color w:val="000000"/>
          <w:sz w:val="24"/>
          <w:szCs w:val="24"/>
          <w:lang w:val="x-none" w:eastAsia="x-none"/>
        </w:rPr>
        <w:tab/>
        <w:t>Лифиц, И. М.  Стандартизация, метрология и подтверждение соответствия : учебник и практикум для среднего профессионального образования / И. М. Лифиц. — 14-е изд., перераб. и доп. — Москва : Издательство Юрайт, 2022. — 423 с. — (Профессиональное образование). — ISBN 978-5-534-15204-3. — Текст : электронный // Образовательная платформа Юрайт [сайт]. — URL: https://urait.ru/bcode/490224</w:t>
      </w:r>
    </w:p>
    <w:p w14:paraId="204C29BF" w14:textId="77777777" w:rsidR="00CB7786" w:rsidRPr="00CB7786" w:rsidRDefault="00CB7786" w:rsidP="00CB7786">
      <w:pPr>
        <w:shd w:val="clear" w:color="auto" w:fill="FFFFFF"/>
        <w:tabs>
          <w:tab w:val="left" w:pos="-5954"/>
          <w:tab w:val="left" w:pos="993"/>
          <w:tab w:val="left" w:pos="1134"/>
        </w:tabs>
        <w:spacing w:line="276" w:lineRule="auto"/>
        <w:ind w:firstLine="851"/>
        <w:contextualSpacing/>
        <w:jc w:val="both"/>
        <w:rPr>
          <w:rFonts w:ascii="Times New Roman" w:eastAsia="Times New Roman" w:hAnsi="Times New Roman" w:cs="Times New Roman"/>
          <w:color w:val="000000"/>
          <w:sz w:val="24"/>
          <w:szCs w:val="24"/>
          <w:lang w:val="x-none" w:eastAsia="x-none"/>
        </w:rPr>
      </w:pPr>
      <w:r w:rsidRPr="00CB7786">
        <w:rPr>
          <w:rFonts w:ascii="Times New Roman" w:eastAsia="Times New Roman" w:hAnsi="Times New Roman" w:cs="Times New Roman"/>
          <w:color w:val="000000"/>
          <w:sz w:val="24"/>
          <w:szCs w:val="24"/>
          <w:lang w:val="x-none" w:eastAsia="x-none"/>
        </w:rPr>
        <w:t>4.</w:t>
      </w:r>
      <w:r w:rsidRPr="00CB7786">
        <w:rPr>
          <w:rFonts w:ascii="Times New Roman" w:eastAsia="Times New Roman" w:hAnsi="Times New Roman" w:cs="Times New Roman"/>
          <w:color w:val="000000"/>
          <w:sz w:val="24"/>
          <w:szCs w:val="24"/>
          <w:lang w:val="x-none" w:eastAsia="x-none"/>
        </w:rPr>
        <w:tab/>
        <w:t>Шишмарев, В. Ю. Метрология, стандартизация, сертификация, техническое регулирование и документоведение : учебник / В.Ю. Шишмарев. — Москва : КУРС : ИНФРА-М, 2021. — 312 с. — (Среднее профессиональное образование). - ISBN 978-5-906923-15-8. - Текст : электронный. - URL: https://znanium.com/catalog/product/1141803</w:t>
      </w:r>
    </w:p>
    <w:p w14:paraId="24EA4D5E" w14:textId="77777777" w:rsidR="00CB7786" w:rsidRPr="00CB7786" w:rsidRDefault="00CB7786" w:rsidP="00CB7786">
      <w:pPr>
        <w:tabs>
          <w:tab w:val="left" w:pos="993"/>
          <w:tab w:val="left" w:pos="1134"/>
        </w:tabs>
        <w:spacing w:line="276" w:lineRule="auto"/>
        <w:ind w:firstLine="851"/>
        <w:jc w:val="both"/>
        <w:rPr>
          <w:rFonts w:ascii="Times New Roman" w:eastAsia="Times New Roman" w:hAnsi="Times New Roman" w:cs="Times New Roman"/>
          <w:b/>
          <w:color w:val="000000"/>
          <w:sz w:val="24"/>
          <w:szCs w:val="24"/>
          <w:lang w:eastAsia="ru-RU"/>
        </w:rPr>
      </w:pPr>
      <w:r w:rsidRPr="00CB7786">
        <w:rPr>
          <w:rFonts w:ascii="Times New Roman" w:eastAsia="Times New Roman" w:hAnsi="Times New Roman" w:cs="Times New Roman"/>
          <w:b/>
          <w:color w:val="000000"/>
          <w:sz w:val="24"/>
          <w:szCs w:val="24"/>
          <w:lang w:eastAsia="ru-RU"/>
        </w:rPr>
        <w:t>3.2.2. Дополнительные источники</w:t>
      </w:r>
    </w:p>
    <w:p w14:paraId="4BA6E5D7" w14:textId="77777777" w:rsidR="00CB7786" w:rsidRPr="00CB7786" w:rsidRDefault="00CB7786" w:rsidP="00CB7786">
      <w:pPr>
        <w:tabs>
          <w:tab w:val="left" w:pos="993"/>
          <w:tab w:val="left" w:pos="1134"/>
        </w:tabs>
        <w:spacing w:after="200" w:line="276" w:lineRule="auto"/>
        <w:ind w:firstLine="851"/>
        <w:contextualSpacing/>
        <w:jc w:val="both"/>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t>1.</w:t>
      </w:r>
      <w:r w:rsidRPr="00CB7786">
        <w:rPr>
          <w:rFonts w:ascii="Times New Roman" w:eastAsia="Times New Roman" w:hAnsi="Times New Roman" w:cs="Times New Roman"/>
          <w:sz w:val="24"/>
          <w:szCs w:val="24"/>
          <w:lang w:eastAsia="ru-RU"/>
        </w:rPr>
        <w:tab/>
        <w:t xml:space="preserve"> Радкевич, Я. М.  Метрология, стандартизация и сертификация в 3 ч. Часть 1. Метрология : учебник для среднего профессионального образования / Я. М. Радкевич, А. Г. Схиртладзе. — 5-е изд., перераб. и доп. — Москва : Издательство Юрайт, 2022. — 235 с. — (Профессиональное образование). — ISBN 978-5-534-10236-9. — Текст : электронный // Образовательная платформа Юрайт [сайт]. — URL: https://urait.ru/bcode/495205</w:t>
      </w:r>
    </w:p>
    <w:p w14:paraId="5CCC4903" w14:textId="77777777" w:rsidR="00CB7786" w:rsidRPr="00CB7786" w:rsidRDefault="00CB7786" w:rsidP="00CB7786">
      <w:pPr>
        <w:tabs>
          <w:tab w:val="left" w:pos="1134"/>
        </w:tabs>
        <w:spacing w:after="200" w:line="276" w:lineRule="auto"/>
        <w:ind w:firstLine="851"/>
        <w:contextualSpacing/>
        <w:jc w:val="both"/>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lastRenderedPageBreak/>
        <w:t>2.</w:t>
      </w:r>
      <w:r w:rsidRPr="00CB7786">
        <w:rPr>
          <w:rFonts w:ascii="Times New Roman" w:eastAsia="Times New Roman" w:hAnsi="Times New Roman" w:cs="Times New Roman"/>
          <w:sz w:val="24"/>
          <w:szCs w:val="24"/>
          <w:lang w:eastAsia="ru-RU"/>
        </w:rPr>
        <w:tab/>
        <w:t>Радкевич, Я. М.  Метрология, стандартизация и сертификация в 3 ч. Часть 2. Стандартизация : учебник для среднего профессионального образования / Я. М. Радкевич, А. Г. Схиртладзе. — 5-е изд., перераб. и доп. — Москва : Издательство Юрайт, 2022. — 481 с. — (Профессиональное образование). — ISBN 978-5-534-10238-3. — Текст : электронный // Образовательная платформа Юрайт [сайт]. — URL: https://urait.ru/bcode/495206</w:t>
      </w:r>
    </w:p>
    <w:p w14:paraId="2419E51D" w14:textId="77777777" w:rsidR="00CB7786" w:rsidRPr="00CB7786" w:rsidRDefault="00CB7786" w:rsidP="00CB7786">
      <w:pPr>
        <w:tabs>
          <w:tab w:val="left" w:pos="1134"/>
        </w:tabs>
        <w:spacing w:after="200" w:line="276" w:lineRule="auto"/>
        <w:ind w:firstLine="851"/>
        <w:contextualSpacing/>
        <w:jc w:val="both"/>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t>3.</w:t>
      </w:r>
      <w:r w:rsidRPr="00CB7786">
        <w:rPr>
          <w:rFonts w:ascii="Times New Roman" w:eastAsia="Times New Roman" w:hAnsi="Times New Roman" w:cs="Times New Roman"/>
          <w:sz w:val="24"/>
          <w:szCs w:val="24"/>
          <w:lang w:eastAsia="ru-RU"/>
        </w:rPr>
        <w:tab/>
        <w:t>Радкевич, Я. М.  Метрология, стандартизация и сертификация в 3 ч. Часть 3. Сертификация : учебник для среднего профессионального образования / Я. М. Радкевич, А. Г. Схиртладзе. — 5-е изд., перераб. и доп. — Москва : Издательство Юрайт, 2022. — 132 с. — (Профессиональное образование). — ISBN 978-5-534-10239-0. — Текст : электронный // Образовательная платформа Юрайт [сайт]. — URL: https://urait.ru/bcode/495207</w:t>
      </w:r>
    </w:p>
    <w:p w14:paraId="10774807" w14:textId="77777777" w:rsidR="00CB7786" w:rsidRPr="00CB7786" w:rsidRDefault="00CB7786" w:rsidP="00CB7786">
      <w:pPr>
        <w:tabs>
          <w:tab w:val="left" w:pos="1134"/>
        </w:tabs>
        <w:spacing w:after="200" w:line="276" w:lineRule="auto"/>
        <w:ind w:firstLine="851"/>
        <w:contextualSpacing/>
        <w:jc w:val="both"/>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t>4.</w:t>
      </w:r>
      <w:r w:rsidRPr="00CB7786">
        <w:rPr>
          <w:rFonts w:ascii="Times New Roman" w:eastAsia="Times New Roman" w:hAnsi="Times New Roman" w:cs="Times New Roman"/>
          <w:sz w:val="24"/>
          <w:szCs w:val="24"/>
          <w:lang w:eastAsia="ru-RU"/>
        </w:rPr>
        <w:tab/>
        <w:t>Степанова, Е. А.  Метрология и измерительная техника: основы обработки результатов измерений : учебное пособие для среднего профессионального образования / Е. А. Степанова, Н. А. Скулкина, А. С. Волегов ; под общей редакцией Е. А. Степановой. — Москва : Издательство Юрайт, 2022. — 95 с. — (Профессиональное образование). — ISBN 978-5-534-10715-9. — Текст : электронный // Образовательная платформа Юрайт [сайт]. — URL: https://urait.ru/bcode/495556</w:t>
      </w:r>
    </w:p>
    <w:p w14:paraId="4B12FAC0" w14:textId="77777777" w:rsidR="00CB7786" w:rsidRPr="00CB7786" w:rsidRDefault="00CB7786" w:rsidP="00CB7786">
      <w:pPr>
        <w:tabs>
          <w:tab w:val="left" w:pos="1134"/>
        </w:tabs>
        <w:spacing w:after="200" w:line="276" w:lineRule="auto"/>
        <w:ind w:firstLine="851"/>
        <w:contextualSpacing/>
        <w:jc w:val="both"/>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t>5.</w:t>
      </w:r>
      <w:r w:rsidRPr="00CB7786">
        <w:rPr>
          <w:rFonts w:ascii="Times New Roman" w:eastAsia="Times New Roman" w:hAnsi="Times New Roman" w:cs="Times New Roman"/>
          <w:sz w:val="24"/>
          <w:szCs w:val="24"/>
          <w:lang w:eastAsia="ru-RU"/>
        </w:rPr>
        <w:tab/>
        <w:t>Третьяк, Л. Н.  Метрология, стандартизация и сертификация: взаимозаменяемость : учебное пособие для среднего профессионального образования / Л. Н. Третьяк, А. С. Вольнов ; под общей редакцией Л. Н. Третьяк. — Москва : Издательство Юрайт, 2022. — 362 с. — (Профессиональное образование). — ISBN 978-5-534-10811-8. — Текст : электронный // Образовательная платформа Юрайт [сайт]. — URL: https://urait.ru/bcode/473805</w:t>
      </w:r>
    </w:p>
    <w:p w14:paraId="322A7928" w14:textId="77777777" w:rsidR="00CB7786" w:rsidRPr="00CB7786" w:rsidRDefault="00CB7786" w:rsidP="00CB7786">
      <w:pPr>
        <w:spacing w:after="200"/>
        <w:ind w:left="360"/>
        <w:contextualSpacing/>
        <w:rPr>
          <w:rFonts w:ascii="Times New Roman" w:eastAsia="Times New Roman" w:hAnsi="Times New Roman" w:cs="Times New Roman"/>
          <w:b/>
          <w:sz w:val="24"/>
          <w:szCs w:val="24"/>
          <w:lang w:eastAsia="ru-RU"/>
        </w:rPr>
      </w:pPr>
      <w:r w:rsidRPr="00CB7786">
        <w:rPr>
          <w:rFonts w:ascii="Times New Roman" w:eastAsia="Times New Roman" w:hAnsi="Times New Roman" w:cs="Times New Roman"/>
          <w:sz w:val="24"/>
          <w:szCs w:val="24"/>
          <w:lang w:eastAsia="ru-RU"/>
        </w:rPr>
        <w:br w:type="page"/>
      </w:r>
      <w:r w:rsidRPr="00CB7786">
        <w:rPr>
          <w:rFonts w:ascii="Times New Roman" w:eastAsia="Times New Roman" w:hAnsi="Times New Roman" w:cs="Times New Roman"/>
          <w:b/>
          <w:sz w:val="24"/>
          <w:szCs w:val="24"/>
          <w:lang w:eastAsia="ru-RU"/>
        </w:rPr>
        <w:lastRenderedPageBreak/>
        <w:t>4. КОНТРОЛЬ И ОЦЕНКА РЕЗУЛЬТАТОВ ОСВОЕНИЯ УЧЕБНОЙ ДИСЦИПЛИНЫ</w:t>
      </w:r>
    </w:p>
    <w:p w14:paraId="2276D278" w14:textId="77777777" w:rsidR="00CB7786" w:rsidRPr="00CB7786" w:rsidRDefault="00CB7786" w:rsidP="00CB7786">
      <w:pPr>
        <w:ind w:left="360"/>
        <w:contextualSpacing/>
        <w:rPr>
          <w:rFonts w:ascii="Times New Roman" w:eastAsia="Times New Roman" w:hAnsi="Times New Roman" w:cs="Times New Roman"/>
          <w:b/>
          <w:sz w:val="24"/>
          <w:szCs w:val="24"/>
          <w:lang w:eastAsia="ru-RU"/>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3414"/>
        <w:gridCol w:w="2675"/>
      </w:tblGrid>
      <w:tr w:rsidR="00CB7786" w:rsidRPr="00CB7786" w14:paraId="160C675A" w14:textId="77777777" w:rsidTr="00AD5821">
        <w:tc>
          <w:tcPr>
            <w:tcW w:w="1884" w:type="pct"/>
          </w:tcPr>
          <w:p w14:paraId="4374FE64" w14:textId="77777777" w:rsidR="00CB7786" w:rsidRPr="00CB7786" w:rsidRDefault="00CB7786" w:rsidP="00CB7786">
            <w:pPr>
              <w:jc w:val="center"/>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
                <w:bCs/>
                <w:sz w:val="24"/>
                <w:szCs w:val="24"/>
                <w:lang w:eastAsia="ru-RU"/>
              </w:rPr>
              <w:t>Результаты обучения</w:t>
            </w:r>
          </w:p>
        </w:tc>
        <w:tc>
          <w:tcPr>
            <w:tcW w:w="1747" w:type="pct"/>
          </w:tcPr>
          <w:p w14:paraId="7A501007" w14:textId="77777777" w:rsidR="00CB7786" w:rsidRPr="00CB7786" w:rsidRDefault="00CB7786" w:rsidP="00CB7786">
            <w:pPr>
              <w:jc w:val="center"/>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
                <w:bCs/>
                <w:sz w:val="24"/>
                <w:szCs w:val="24"/>
                <w:lang w:eastAsia="ru-RU"/>
              </w:rPr>
              <w:t>Критерии оценки</w:t>
            </w:r>
          </w:p>
        </w:tc>
        <w:tc>
          <w:tcPr>
            <w:tcW w:w="1369" w:type="pct"/>
          </w:tcPr>
          <w:p w14:paraId="6C83C43E" w14:textId="77777777" w:rsidR="00CB7786" w:rsidRPr="00CB7786" w:rsidRDefault="00CB7786" w:rsidP="00CB7786">
            <w:pPr>
              <w:jc w:val="center"/>
              <w:rPr>
                <w:rFonts w:ascii="Times New Roman" w:eastAsia="Times New Roman" w:hAnsi="Times New Roman" w:cs="Times New Roman"/>
                <w:b/>
                <w:bCs/>
                <w:sz w:val="24"/>
                <w:szCs w:val="24"/>
                <w:lang w:eastAsia="ru-RU"/>
              </w:rPr>
            </w:pPr>
            <w:r w:rsidRPr="00CB7786">
              <w:rPr>
                <w:rFonts w:ascii="Times New Roman" w:eastAsia="Times New Roman" w:hAnsi="Times New Roman" w:cs="Times New Roman"/>
                <w:b/>
                <w:bCs/>
                <w:sz w:val="24"/>
                <w:szCs w:val="24"/>
                <w:lang w:eastAsia="ru-RU"/>
              </w:rPr>
              <w:t>Методы оценки</w:t>
            </w:r>
          </w:p>
        </w:tc>
      </w:tr>
      <w:tr w:rsidR="00CB7786" w:rsidRPr="00CB7786" w14:paraId="0FDD6BF5" w14:textId="77777777" w:rsidTr="00AD5821">
        <w:tc>
          <w:tcPr>
            <w:tcW w:w="1884" w:type="pct"/>
          </w:tcPr>
          <w:p w14:paraId="74E59FAA" w14:textId="77777777" w:rsidR="00CB7786" w:rsidRPr="00CB7786" w:rsidRDefault="00CB7786" w:rsidP="00F221BB">
            <w:pPr>
              <w:ind w:left="142" w:hanging="142"/>
              <w:rPr>
                <w:rFonts w:ascii="Times New Roman" w:eastAsia="Times New Roman" w:hAnsi="Times New Roman" w:cs="Times New Roman"/>
                <w:bCs/>
                <w:sz w:val="24"/>
                <w:szCs w:val="24"/>
                <w:lang w:eastAsia="ru-RU"/>
              </w:rPr>
            </w:pPr>
            <w:r w:rsidRPr="00CB7786">
              <w:rPr>
                <w:rFonts w:ascii="Times New Roman" w:eastAsia="Times New Roman" w:hAnsi="Times New Roman" w:cs="Times New Roman"/>
                <w:bCs/>
                <w:sz w:val="24"/>
                <w:szCs w:val="24"/>
                <w:lang w:eastAsia="ru-RU"/>
              </w:rPr>
              <w:t>Знает</w:t>
            </w:r>
            <w:r w:rsidRPr="00CB7786">
              <w:rPr>
                <w:rFonts w:ascii="Times New Roman" w:eastAsia="Times New Roman" w:hAnsi="Times New Roman" w:cs="Times New Roman"/>
                <w:bCs/>
                <w:sz w:val="24"/>
                <w:szCs w:val="24"/>
                <w:lang w:val="en-US" w:eastAsia="ru-RU"/>
              </w:rPr>
              <w:t>:</w:t>
            </w:r>
            <w:r w:rsidRPr="00CB7786">
              <w:rPr>
                <w:rFonts w:ascii="Times New Roman" w:eastAsia="Times New Roman" w:hAnsi="Times New Roman" w:cs="Times New Roman"/>
                <w:bCs/>
                <w:sz w:val="24"/>
                <w:szCs w:val="24"/>
                <w:lang w:eastAsia="ru-RU"/>
              </w:rPr>
              <w:t xml:space="preserve"> </w:t>
            </w:r>
          </w:p>
          <w:p w14:paraId="282B30E6" w14:textId="77777777" w:rsidR="00CB7786" w:rsidRPr="00CB7786" w:rsidRDefault="00CB7786" w:rsidP="00F221BB">
            <w:pPr>
              <w:numPr>
                <w:ilvl w:val="0"/>
                <w:numId w:val="37"/>
              </w:num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142" w:hanging="142"/>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t>задачи стандартизации, ее экономическую эффективность;</w:t>
            </w:r>
          </w:p>
          <w:p w14:paraId="1BFFB003" w14:textId="77777777" w:rsidR="00CB7786" w:rsidRPr="00CB7786" w:rsidRDefault="00CB7786" w:rsidP="00F221BB">
            <w:pPr>
              <w:numPr>
                <w:ilvl w:val="0"/>
                <w:numId w:val="37"/>
              </w:num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142" w:hanging="142"/>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t>основные положения систем (комплексов) общетехнических и организационно-методических стандартов;</w:t>
            </w:r>
          </w:p>
          <w:p w14:paraId="3B102F5E" w14:textId="77777777" w:rsidR="00CB7786" w:rsidRPr="00CB7786" w:rsidRDefault="00CB7786" w:rsidP="00F221BB">
            <w:pPr>
              <w:numPr>
                <w:ilvl w:val="0"/>
                <w:numId w:val="37"/>
              </w:num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142" w:hanging="142"/>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t>основные понятия и определения метрологии, стандартизации, сертификации и документации систем качества;</w:t>
            </w:r>
          </w:p>
          <w:p w14:paraId="76F5FF8A" w14:textId="77777777" w:rsidR="00CB7786" w:rsidRPr="00CB7786" w:rsidRDefault="00CB7786" w:rsidP="00F221BB">
            <w:pPr>
              <w:numPr>
                <w:ilvl w:val="0"/>
                <w:numId w:val="37"/>
              </w:num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142" w:hanging="142"/>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t>терминологию и единицы измерения величин в соответствии с действующими стандартами и международной системой единиц СИ;</w:t>
            </w:r>
          </w:p>
          <w:p w14:paraId="56593B88" w14:textId="77777777" w:rsidR="00CB7786" w:rsidRPr="00CB7786" w:rsidRDefault="00CB7786" w:rsidP="00F221BB">
            <w:pPr>
              <w:numPr>
                <w:ilvl w:val="0"/>
                <w:numId w:val="37"/>
              </w:num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142" w:hanging="142"/>
              <w:rPr>
                <w:rFonts w:ascii="Times New Roman" w:eastAsia="Times New Roman" w:hAnsi="Times New Roman" w:cs="Times New Roman"/>
                <w:i/>
                <w:sz w:val="24"/>
                <w:szCs w:val="24"/>
                <w:lang w:eastAsia="ru-RU"/>
              </w:rPr>
            </w:pPr>
            <w:r w:rsidRPr="00CB7786">
              <w:rPr>
                <w:rFonts w:ascii="Times New Roman" w:eastAsia="Times New Roman" w:hAnsi="Times New Roman" w:cs="Times New Roman"/>
                <w:sz w:val="24"/>
                <w:szCs w:val="24"/>
                <w:lang w:eastAsia="ru-RU"/>
              </w:rPr>
              <w:t>формы подтверждения качества.</w:t>
            </w:r>
          </w:p>
          <w:p w14:paraId="384DA78C" w14:textId="77777777" w:rsidR="00CB7786" w:rsidRPr="00CB7786" w:rsidRDefault="00CB7786" w:rsidP="00F221BB">
            <w:pPr>
              <w:ind w:left="142" w:hanging="142"/>
              <w:rPr>
                <w:rFonts w:ascii="Times New Roman" w:eastAsia="Times New Roman" w:hAnsi="Times New Roman" w:cs="Times New Roman"/>
                <w:bCs/>
                <w:sz w:val="24"/>
                <w:szCs w:val="24"/>
                <w:lang w:eastAsia="ru-RU"/>
              </w:rPr>
            </w:pPr>
          </w:p>
        </w:tc>
        <w:tc>
          <w:tcPr>
            <w:tcW w:w="1747" w:type="pct"/>
          </w:tcPr>
          <w:p w14:paraId="16218938" w14:textId="77777777" w:rsidR="00CB7786" w:rsidRPr="00CB7786" w:rsidRDefault="00CB7786" w:rsidP="00F221BB">
            <w:pPr>
              <w:numPr>
                <w:ilvl w:val="0"/>
                <w:numId w:val="38"/>
              </w:numPr>
              <w:tabs>
                <w:tab w:val="left" w:pos="284"/>
              </w:tabs>
              <w:spacing w:after="200"/>
              <w:ind w:left="0" w:firstLine="0"/>
              <w:jc w:val="both"/>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t>понимает задачи стандартизации, ее экономическую эффективность;</w:t>
            </w:r>
          </w:p>
          <w:p w14:paraId="1F99D747" w14:textId="77777777" w:rsidR="00CB7786" w:rsidRPr="00CB7786" w:rsidRDefault="00CB7786" w:rsidP="00F221BB">
            <w:pPr>
              <w:numPr>
                <w:ilvl w:val="0"/>
                <w:numId w:val="38"/>
              </w:numPr>
              <w:tabs>
                <w:tab w:val="left" w:pos="284"/>
              </w:tabs>
              <w:spacing w:after="200"/>
              <w:ind w:left="0" w:firstLine="0"/>
              <w:jc w:val="both"/>
              <w:rPr>
                <w:rFonts w:ascii="Times New Roman" w:eastAsia="Times New Roman" w:hAnsi="Times New Roman" w:cs="Times New Roman"/>
                <w:bCs/>
                <w:color w:val="000000"/>
                <w:sz w:val="24"/>
                <w:szCs w:val="24"/>
                <w:lang w:eastAsia="ru-RU"/>
              </w:rPr>
            </w:pPr>
            <w:r w:rsidRPr="00CB7786">
              <w:rPr>
                <w:rFonts w:ascii="Times New Roman" w:eastAsia="Times New Roman" w:hAnsi="Times New Roman" w:cs="Times New Roman"/>
                <w:sz w:val="24"/>
                <w:szCs w:val="24"/>
                <w:lang w:eastAsia="ru-RU"/>
              </w:rPr>
              <w:t xml:space="preserve">описывает </w:t>
            </w:r>
            <w:r w:rsidRPr="00CB7786">
              <w:rPr>
                <w:rFonts w:ascii="Times New Roman" w:eastAsia="Times New Roman" w:hAnsi="Times New Roman" w:cs="Times New Roman"/>
                <w:bCs/>
                <w:color w:val="000000"/>
                <w:sz w:val="24"/>
                <w:szCs w:val="24"/>
                <w:lang w:eastAsia="ru-RU"/>
              </w:rPr>
              <w:t>положения систем (комплексов) общетехнических и организационно-методических стандартов;</w:t>
            </w:r>
          </w:p>
          <w:p w14:paraId="6BE47F87" w14:textId="77777777" w:rsidR="00CB7786" w:rsidRPr="00CB7786" w:rsidRDefault="00CB7786" w:rsidP="00F221BB">
            <w:pPr>
              <w:numPr>
                <w:ilvl w:val="0"/>
                <w:numId w:val="38"/>
              </w:numPr>
              <w:tabs>
                <w:tab w:val="left" w:pos="284"/>
              </w:tabs>
              <w:spacing w:after="200"/>
              <w:ind w:left="0" w:firstLine="0"/>
              <w:jc w:val="both"/>
              <w:rPr>
                <w:rFonts w:ascii="Times New Roman" w:eastAsia="Times New Roman" w:hAnsi="Times New Roman" w:cs="Times New Roman"/>
                <w:bCs/>
                <w:color w:val="000000"/>
                <w:sz w:val="24"/>
                <w:szCs w:val="24"/>
                <w:lang w:eastAsia="ru-RU"/>
              </w:rPr>
            </w:pPr>
            <w:r w:rsidRPr="00CB7786">
              <w:rPr>
                <w:rFonts w:ascii="Times New Roman" w:eastAsia="Times New Roman" w:hAnsi="Times New Roman" w:cs="Times New Roman"/>
                <w:bCs/>
                <w:color w:val="000000"/>
                <w:sz w:val="24"/>
                <w:szCs w:val="24"/>
                <w:lang w:eastAsia="ru-RU"/>
              </w:rPr>
              <w:t>воспроизводит основные понятия и содержание метрологии, стандартизации и сертификации и документации систем качества;</w:t>
            </w:r>
          </w:p>
          <w:p w14:paraId="37FD5BD9" w14:textId="77777777" w:rsidR="00CB7786" w:rsidRPr="00CB7786" w:rsidRDefault="00CB7786" w:rsidP="00F221BB">
            <w:pPr>
              <w:numPr>
                <w:ilvl w:val="0"/>
                <w:numId w:val="38"/>
              </w:numPr>
              <w:tabs>
                <w:tab w:val="left" w:pos="284"/>
              </w:tabs>
              <w:spacing w:after="200"/>
              <w:ind w:left="0" w:firstLine="0"/>
              <w:jc w:val="both"/>
              <w:rPr>
                <w:rFonts w:ascii="Times New Roman" w:eastAsia="Times New Roman" w:hAnsi="Times New Roman" w:cs="Times New Roman"/>
                <w:bCs/>
                <w:color w:val="000000"/>
                <w:sz w:val="24"/>
                <w:szCs w:val="24"/>
                <w:lang w:eastAsia="ru-RU"/>
              </w:rPr>
            </w:pPr>
            <w:r w:rsidRPr="00CB7786">
              <w:rPr>
                <w:rFonts w:ascii="Times New Roman" w:eastAsia="Times New Roman" w:hAnsi="Times New Roman" w:cs="Times New Roman"/>
                <w:bCs/>
                <w:color w:val="000000"/>
                <w:sz w:val="24"/>
                <w:szCs w:val="24"/>
                <w:lang w:eastAsia="ru-RU"/>
              </w:rPr>
              <w:t>знает терминологии и единицы измерения величин в соответствии с действующими с марками и международной системой единиц СИ;</w:t>
            </w:r>
          </w:p>
          <w:p w14:paraId="0DB96CC6" w14:textId="77777777" w:rsidR="00CB7786" w:rsidRPr="00CB7786" w:rsidRDefault="00CB7786" w:rsidP="00F221BB">
            <w:pPr>
              <w:numPr>
                <w:ilvl w:val="0"/>
                <w:numId w:val="38"/>
              </w:numPr>
              <w:tabs>
                <w:tab w:val="left" w:pos="284"/>
              </w:tabs>
              <w:spacing w:after="200"/>
              <w:ind w:left="0" w:firstLine="0"/>
              <w:jc w:val="both"/>
              <w:rPr>
                <w:rFonts w:ascii="Times New Roman" w:eastAsia="Times New Roman" w:hAnsi="Times New Roman" w:cs="Times New Roman"/>
                <w:bCs/>
                <w:color w:val="000000"/>
                <w:sz w:val="24"/>
                <w:szCs w:val="24"/>
                <w:lang w:eastAsia="ru-RU"/>
              </w:rPr>
            </w:pPr>
            <w:r w:rsidRPr="00CB7786">
              <w:rPr>
                <w:rFonts w:ascii="Times New Roman" w:eastAsia="Times New Roman" w:hAnsi="Times New Roman" w:cs="Times New Roman"/>
                <w:bCs/>
                <w:color w:val="000000"/>
                <w:sz w:val="24"/>
                <w:szCs w:val="24"/>
                <w:lang w:eastAsia="ru-RU"/>
              </w:rPr>
              <w:t>знает формы подтверждения качества;</w:t>
            </w:r>
          </w:p>
          <w:p w14:paraId="1D8EB2B6" w14:textId="77777777" w:rsidR="00CB7786" w:rsidRPr="00CB7786" w:rsidRDefault="00CB7786" w:rsidP="00F221BB">
            <w:pPr>
              <w:numPr>
                <w:ilvl w:val="0"/>
                <w:numId w:val="38"/>
              </w:numPr>
              <w:tabs>
                <w:tab w:val="left" w:pos="284"/>
              </w:tabs>
              <w:spacing w:after="200"/>
              <w:ind w:left="0" w:firstLine="0"/>
              <w:jc w:val="both"/>
              <w:rPr>
                <w:rFonts w:ascii="Times New Roman" w:eastAsia="Times New Roman" w:hAnsi="Times New Roman" w:cs="Times New Roman"/>
                <w:bCs/>
                <w:color w:val="000000"/>
                <w:sz w:val="24"/>
                <w:szCs w:val="24"/>
                <w:lang w:eastAsia="ru-RU"/>
              </w:rPr>
            </w:pPr>
            <w:r w:rsidRPr="00CB7786">
              <w:rPr>
                <w:rFonts w:ascii="Times New Roman" w:eastAsia="Times New Roman" w:hAnsi="Times New Roman" w:cs="Times New Roman"/>
                <w:bCs/>
                <w:color w:val="000000"/>
                <w:sz w:val="24"/>
                <w:szCs w:val="24"/>
                <w:lang w:eastAsia="ru-RU"/>
              </w:rPr>
              <w:t>понимает основные способы и методы измерений, измерительного инструмента</w:t>
            </w:r>
          </w:p>
        </w:tc>
        <w:tc>
          <w:tcPr>
            <w:tcW w:w="1369" w:type="pct"/>
          </w:tcPr>
          <w:p w14:paraId="066AAE3D" w14:textId="77777777" w:rsidR="00CB7786" w:rsidRPr="00CB7786" w:rsidRDefault="00CB7786" w:rsidP="00F221BB">
            <w:pPr>
              <w:jc w:val="both"/>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t>Тестирование</w:t>
            </w:r>
          </w:p>
          <w:p w14:paraId="45AAFD87" w14:textId="77777777" w:rsidR="00CB7786" w:rsidRPr="00CB7786" w:rsidRDefault="00CB7786" w:rsidP="00F221BB">
            <w:pPr>
              <w:jc w:val="both"/>
              <w:rPr>
                <w:rFonts w:ascii="Times New Roman" w:eastAsia="Times New Roman" w:hAnsi="Times New Roman" w:cs="Times New Roman"/>
                <w:sz w:val="24"/>
                <w:szCs w:val="24"/>
                <w:lang w:eastAsia="ru-RU"/>
              </w:rPr>
            </w:pPr>
          </w:p>
          <w:p w14:paraId="4BCCF3B1" w14:textId="77777777" w:rsidR="00CB7786" w:rsidRPr="00CB7786" w:rsidRDefault="00CB7786" w:rsidP="00F221BB">
            <w:pPr>
              <w:jc w:val="both"/>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t>Письменные задания</w:t>
            </w:r>
          </w:p>
          <w:p w14:paraId="10ADAA5D" w14:textId="77777777" w:rsidR="00CB7786" w:rsidRPr="00CB7786" w:rsidRDefault="00CB7786" w:rsidP="00F221BB">
            <w:pPr>
              <w:jc w:val="both"/>
              <w:rPr>
                <w:rFonts w:ascii="Times New Roman" w:eastAsia="Times New Roman" w:hAnsi="Times New Roman" w:cs="Times New Roman"/>
                <w:sz w:val="24"/>
                <w:szCs w:val="24"/>
                <w:lang w:eastAsia="ru-RU"/>
              </w:rPr>
            </w:pPr>
          </w:p>
          <w:p w14:paraId="716D7C30" w14:textId="77777777" w:rsidR="00CB7786" w:rsidRPr="00CB7786" w:rsidRDefault="00CB7786" w:rsidP="00F221BB">
            <w:pPr>
              <w:jc w:val="both"/>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t>Промежуточная аттестация</w:t>
            </w:r>
          </w:p>
          <w:p w14:paraId="10422571" w14:textId="77777777" w:rsidR="00CB7786" w:rsidRPr="00CB7786" w:rsidRDefault="00CB7786" w:rsidP="00F221BB">
            <w:pPr>
              <w:jc w:val="both"/>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t>Устный опрос</w:t>
            </w:r>
          </w:p>
          <w:p w14:paraId="54A31805" w14:textId="77777777" w:rsidR="00CB7786" w:rsidRPr="00CB7786" w:rsidRDefault="00CB7786" w:rsidP="00F221BB">
            <w:pPr>
              <w:jc w:val="both"/>
              <w:rPr>
                <w:rFonts w:ascii="Times New Roman" w:eastAsia="Times New Roman" w:hAnsi="Times New Roman" w:cs="Times New Roman"/>
                <w:bCs/>
                <w:color w:val="000000"/>
                <w:sz w:val="24"/>
                <w:szCs w:val="24"/>
                <w:lang w:eastAsia="ru-RU"/>
              </w:rPr>
            </w:pPr>
          </w:p>
        </w:tc>
      </w:tr>
      <w:tr w:rsidR="00CB7786" w:rsidRPr="00CB7786" w14:paraId="2AB6D0DB" w14:textId="77777777" w:rsidTr="00AD5821">
        <w:trPr>
          <w:trHeight w:val="416"/>
        </w:trPr>
        <w:tc>
          <w:tcPr>
            <w:tcW w:w="1884" w:type="pct"/>
          </w:tcPr>
          <w:p w14:paraId="3C835E4F" w14:textId="77777777" w:rsidR="00CB7786" w:rsidRPr="00CB7786" w:rsidRDefault="00CB7786" w:rsidP="00F221BB">
            <w:pPr>
              <w:rPr>
                <w:rFonts w:ascii="Times New Roman" w:eastAsia="Times New Roman" w:hAnsi="Times New Roman" w:cs="Times New Roman"/>
                <w:bCs/>
                <w:sz w:val="24"/>
                <w:szCs w:val="24"/>
                <w:lang w:val="en-US" w:eastAsia="ru-RU"/>
              </w:rPr>
            </w:pPr>
            <w:r w:rsidRPr="00CB7786">
              <w:rPr>
                <w:rFonts w:ascii="Times New Roman" w:eastAsia="Times New Roman" w:hAnsi="Times New Roman" w:cs="Times New Roman"/>
                <w:bCs/>
                <w:sz w:val="24"/>
                <w:szCs w:val="24"/>
                <w:lang w:eastAsia="ru-RU"/>
              </w:rPr>
              <w:t>Умеет</w:t>
            </w:r>
            <w:r w:rsidRPr="00CB7786">
              <w:rPr>
                <w:rFonts w:ascii="Times New Roman" w:eastAsia="Times New Roman" w:hAnsi="Times New Roman" w:cs="Times New Roman"/>
                <w:bCs/>
                <w:sz w:val="24"/>
                <w:szCs w:val="24"/>
                <w:lang w:val="en-US" w:eastAsia="ru-RU"/>
              </w:rPr>
              <w:t>:</w:t>
            </w:r>
          </w:p>
          <w:p w14:paraId="16C5E168" w14:textId="77777777" w:rsidR="00CB7786" w:rsidRPr="00CB7786" w:rsidRDefault="00CB7786" w:rsidP="00F221BB">
            <w:pPr>
              <w:numPr>
                <w:ilvl w:val="0"/>
                <w:numId w:val="36"/>
              </w:num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0" w:firstLine="0"/>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t>использовать в профессиональной деятельности документацию систем качества;</w:t>
            </w:r>
          </w:p>
          <w:p w14:paraId="40650B0D" w14:textId="77777777" w:rsidR="00CB7786" w:rsidRPr="00CB7786" w:rsidRDefault="00CB7786" w:rsidP="00F221BB">
            <w:pPr>
              <w:numPr>
                <w:ilvl w:val="0"/>
                <w:numId w:val="36"/>
              </w:num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0" w:firstLine="0"/>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t>оформлять технологическую и техническую документацию в соответствии с действующей нормативной базой;</w:t>
            </w:r>
          </w:p>
          <w:p w14:paraId="7F65DB5E" w14:textId="77777777" w:rsidR="00CB7786" w:rsidRPr="00CB7786" w:rsidRDefault="00CB7786" w:rsidP="00F221BB">
            <w:pPr>
              <w:numPr>
                <w:ilvl w:val="0"/>
                <w:numId w:val="36"/>
              </w:num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0" w:firstLine="0"/>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t>приводить несистемные величины измерений в соответствие с действующими стандартами и международной системой единиц СИ;</w:t>
            </w:r>
          </w:p>
          <w:p w14:paraId="019DA9B3" w14:textId="77777777" w:rsidR="00CB7786" w:rsidRPr="00CB7786" w:rsidRDefault="00CB7786" w:rsidP="00F221BB">
            <w:pPr>
              <w:numPr>
                <w:ilvl w:val="0"/>
                <w:numId w:val="36"/>
              </w:num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0" w:firstLine="0"/>
              <w:rPr>
                <w:rFonts w:ascii="Times New Roman" w:eastAsia="Times New Roman" w:hAnsi="Times New Roman" w:cs="Times New Roman"/>
                <w:bCs/>
                <w:sz w:val="24"/>
                <w:szCs w:val="24"/>
                <w:lang w:eastAsia="ru-RU"/>
              </w:rPr>
            </w:pPr>
            <w:r w:rsidRPr="00CB7786">
              <w:rPr>
                <w:rFonts w:ascii="Times New Roman" w:eastAsia="Times New Roman" w:hAnsi="Times New Roman" w:cs="Times New Roman"/>
                <w:sz w:val="24"/>
                <w:szCs w:val="24"/>
                <w:lang w:eastAsia="ru-RU"/>
              </w:rPr>
              <w:t xml:space="preserve">применять требования нормативных документов к </w:t>
            </w:r>
            <w:r w:rsidRPr="00CB7786">
              <w:rPr>
                <w:rFonts w:ascii="Times New Roman" w:eastAsia="Times New Roman" w:hAnsi="Times New Roman" w:cs="Times New Roman"/>
                <w:sz w:val="24"/>
                <w:szCs w:val="24"/>
                <w:lang w:eastAsia="ru-RU"/>
              </w:rPr>
              <w:lastRenderedPageBreak/>
              <w:t>основным видам продукции (услуг) и процессов.</w:t>
            </w:r>
          </w:p>
        </w:tc>
        <w:tc>
          <w:tcPr>
            <w:tcW w:w="1747" w:type="pct"/>
          </w:tcPr>
          <w:p w14:paraId="1883F7F2" w14:textId="77777777" w:rsidR="00CB7786" w:rsidRPr="00CB7786" w:rsidRDefault="00CB7786" w:rsidP="00F221BB">
            <w:pPr>
              <w:numPr>
                <w:ilvl w:val="0"/>
                <w:numId w:val="38"/>
              </w:numPr>
              <w:tabs>
                <w:tab w:val="left" w:pos="0"/>
                <w:tab w:val="left" w:pos="169"/>
              </w:tabs>
              <w:spacing w:after="200"/>
              <w:ind w:left="0" w:firstLine="0"/>
              <w:jc w:val="both"/>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bCs/>
                <w:color w:val="000000"/>
                <w:sz w:val="24"/>
                <w:szCs w:val="24"/>
                <w:lang w:eastAsia="ru-RU"/>
              </w:rPr>
              <w:lastRenderedPageBreak/>
              <w:t>оформляет технологическую и техническую документацию в соответствии с действующей нормативной базой;</w:t>
            </w:r>
          </w:p>
          <w:p w14:paraId="19CBB012" w14:textId="77777777" w:rsidR="00CB7786" w:rsidRPr="00CB7786" w:rsidRDefault="00CB7786" w:rsidP="00F221BB">
            <w:pPr>
              <w:numPr>
                <w:ilvl w:val="0"/>
                <w:numId w:val="38"/>
              </w:numPr>
              <w:tabs>
                <w:tab w:val="left" w:pos="0"/>
                <w:tab w:val="left" w:pos="169"/>
              </w:tabs>
              <w:spacing w:after="200"/>
              <w:ind w:left="0" w:firstLine="0"/>
              <w:jc w:val="both"/>
              <w:rPr>
                <w:rFonts w:ascii="Times New Roman" w:eastAsia="Times New Roman" w:hAnsi="Times New Roman" w:cs="Times New Roman"/>
                <w:bCs/>
                <w:color w:val="000000"/>
                <w:sz w:val="24"/>
                <w:szCs w:val="24"/>
                <w:lang w:eastAsia="ru-RU"/>
              </w:rPr>
            </w:pPr>
            <w:r w:rsidRPr="00CB7786">
              <w:rPr>
                <w:rFonts w:ascii="Times New Roman" w:eastAsia="Times New Roman" w:hAnsi="Times New Roman" w:cs="Times New Roman"/>
                <w:color w:val="000000"/>
                <w:sz w:val="24"/>
                <w:szCs w:val="24"/>
                <w:lang w:eastAsia="ru-RU"/>
              </w:rPr>
              <w:t xml:space="preserve">грамотно </w:t>
            </w:r>
            <w:r w:rsidRPr="00CB7786">
              <w:rPr>
                <w:rFonts w:ascii="Times New Roman" w:eastAsia="Times New Roman" w:hAnsi="Times New Roman" w:cs="Times New Roman"/>
                <w:bCs/>
                <w:color w:val="000000"/>
                <w:sz w:val="24"/>
                <w:szCs w:val="24"/>
                <w:lang w:eastAsia="ru-RU"/>
              </w:rPr>
              <w:t>приводит несистемные величины измерений в соответствие с действующими стандартами и международной системой единиц СИ;</w:t>
            </w:r>
          </w:p>
          <w:p w14:paraId="362E6783" w14:textId="77777777" w:rsidR="00CB7786" w:rsidRPr="00CB7786" w:rsidRDefault="00CB7786" w:rsidP="00F221BB">
            <w:pPr>
              <w:numPr>
                <w:ilvl w:val="0"/>
                <w:numId w:val="38"/>
              </w:numPr>
              <w:tabs>
                <w:tab w:val="left" w:pos="0"/>
                <w:tab w:val="left" w:pos="169"/>
              </w:tabs>
              <w:spacing w:after="200"/>
              <w:ind w:left="0" w:firstLine="0"/>
              <w:jc w:val="both"/>
              <w:rPr>
                <w:rFonts w:ascii="Times New Roman" w:eastAsia="Times New Roman" w:hAnsi="Times New Roman" w:cs="Times New Roman"/>
                <w:bCs/>
                <w:color w:val="000000"/>
                <w:sz w:val="24"/>
                <w:szCs w:val="24"/>
                <w:lang w:eastAsia="ru-RU"/>
              </w:rPr>
            </w:pPr>
            <w:r w:rsidRPr="00CB7786">
              <w:rPr>
                <w:rFonts w:ascii="Times New Roman" w:eastAsia="Times New Roman" w:hAnsi="Times New Roman" w:cs="Times New Roman"/>
                <w:bCs/>
                <w:color w:val="000000"/>
                <w:sz w:val="24"/>
                <w:szCs w:val="24"/>
                <w:lang w:eastAsia="ru-RU"/>
              </w:rPr>
              <w:t>применяет требования нормативных документов к основным видам продукции (услуг) и процессов;</w:t>
            </w:r>
          </w:p>
          <w:p w14:paraId="2D45DAEE" w14:textId="77777777" w:rsidR="00CB7786" w:rsidRPr="00CB7786" w:rsidRDefault="00CB7786" w:rsidP="00F221BB">
            <w:pPr>
              <w:tabs>
                <w:tab w:val="left" w:pos="0"/>
                <w:tab w:val="left" w:pos="169"/>
              </w:tabs>
              <w:jc w:val="both"/>
              <w:rPr>
                <w:rFonts w:ascii="Times New Roman" w:eastAsia="Times New Roman" w:hAnsi="Times New Roman" w:cs="Times New Roman"/>
                <w:color w:val="000000"/>
                <w:sz w:val="24"/>
                <w:szCs w:val="24"/>
                <w:lang w:eastAsia="ru-RU"/>
              </w:rPr>
            </w:pPr>
            <w:r w:rsidRPr="00CB7786">
              <w:rPr>
                <w:rFonts w:ascii="Times New Roman" w:eastAsia="Times New Roman" w:hAnsi="Times New Roman" w:cs="Times New Roman"/>
                <w:color w:val="000000"/>
                <w:sz w:val="24"/>
                <w:szCs w:val="24"/>
                <w:lang w:eastAsia="ru-RU"/>
              </w:rPr>
              <w:lastRenderedPageBreak/>
              <w:t xml:space="preserve">- грамотно применяет практические </w:t>
            </w:r>
            <w:r w:rsidRPr="00CB7786">
              <w:rPr>
                <w:rFonts w:ascii="Times New Roman" w:eastAsia="Times New Roman" w:hAnsi="Times New Roman" w:cs="Times New Roman"/>
                <w:bCs/>
                <w:color w:val="000000"/>
                <w:sz w:val="24"/>
                <w:szCs w:val="24"/>
                <w:lang w:eastAsia="ru-RU"/>
              </w:rPr>
              <w:t>средства измерения и контроля</w:t>
            </w:r>
          </w:p>
        </w:tc>
        <w:tc>
          <w:tcPr>
            <w:tcW w:w="1369" w:type="pct"/>
          </w:tcPr>
          <w:p w14:paraId="6BEC9F72" w14:textId="77777777" w:rsidR="00CB7786" w:rsidRPr="00CB7786" w:rsidRDefault="00CB7786" w:rsidP="00F221BB">
            <w:pPr>
              <w:jc w:val="both"/>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lastRenderedPageBreak/>
              <w:t>Педагогическое наблюдение (работа на практических занятиях)</w:t>
            </w:r>
          </w:p>
          <w:p w14:paraId="6FADC116" w14:textId="77777777" w:rsidR="00CB7786" w:rsidRPr="00CB7786" w:rsidRDefault="00CB7786" w:rsidP="00F221BB">
            <w:pPr>
              <w:jc w:val="both"/>
              <w:rPr>
                <w:rFonts w:ascii="Times New Roman" w:eastAsia="Times New Roman" w:hAnsi="Times New Roman" w:cs="Times New Roman"/>
                <w:iCs/>
                <w:sz w:val="24"/>
                <w:szCs w:val="24"/>
                <w:lang w:eastAsia="ru-RU"/>
              </w:rPr>
            </w:pPr>
            <w:r w:rsidRPr="00CB7786">
              <w:rPr>
                <w:rFonts w:ascii="Times New Roman" w:eastAsia="Times New Roman" w:hAnsi="Times New Roman" w:cs="Times New Roman"/>
                <w:iCs/>
                <w:sz w:val="24"/>
                <w:szCs w:val="24"/>
                <w:lang w:eastAsia="ru-RU"/>
              </w:rPr>
              <w:t>Оценка результатов выполнения практических занятий</w:t>
            </w:r>
          </w:p>
          <w:p w14:paraId="77D55FC0" w14:textId="77777777" w:rsidR="00CB7786" w:rsidRPr="00CB7786" w:rsidRDefault="00CB7786" w:rsidP="00F221BB">
            <w:pPr>
              <w:jc w:val="both"/>
              <w:rPr>
                <w:rFonts w:ascii="Times New Roman" w:eastAsia="Times New Roman" w:hAnsi="Times New Roman" w:cs="Times New Roman"/>
                <w:sz w:val="24"/>
                <w:szCs w:val="24"/>
                <w:lang w:eastAsia="ru-RU"/>
              </w:rPr>
            </w:pPr>
            <w:r w:rsidRPr="00CB7786">
              <w:rPr>
                <w:rFonts w:ascii="Times New Roman" w:eastAsia="Times New Roman" w:hAnsi="Times New Roman" w:cs="Times New Roman"/>
                <w:sz w:val="24"/>
                <w:szCs w:val="24"/>
                <w:lang w:eastAsia="ru-RU"/>
              </w:rPr>
              <w:t>Выполнение самостоятельной работы</w:t>
            </w:r>
          </w:p>
          <w:p w14:paraId="4FC74535" w14:textId="77777777" w:rsidR="00CB7786" w:rsidRPr="00CB7786" w:rsidRDefault="00CB7786" w:rsidP="00F221BB">
            <w:pPr>
              <w:jc w:val="both"/>
              <w:rPr>
                <w:rFonts w:ascii="Times New Roman" w:eastAsia="Times New Roman" w:hAnsi="Times New Roman" w:cs="Times New Roman"/>
                <w:bCs/>
                <w:i/>
                <w:sz w:val="24"/>
                <w:szCs w:val="24"/>
                <w:lang w:eastAsia="ru-RU"/>
              </w:rPr>
            </w:pPr>
            <w:r w:rsidRPr="00CB7786">
              <w:rPr>
                <w:rFonts w:ascii="Times New Roman" w:eastAsia="Times New Roman" w:hAnsi="Times New Roman" w:cs="Times New Roman"/>
                <w:iCs/>
                <w:sz w:val="24"/>
                <w:szCs w:val="24"/>
                <w:lang w:eastAsia="ru-RU"/>
              </w:rPr>
              <w:t>Подготовка и защита групповых заданий проектного характера</w:t>
            </w:r>
          </w:p>
        </w:tc>
      </w:tr>
    </w:tbl>
    <w:p w14:paraId="427729CA" w14:textId="77777777" w:rsidR="00CB7786" w:rsidRPr="00CB7786" w:rsidRDefault="00CB7786" w:rsidP="00CB7786">
      <w:pPr>
        <w:jc w:val="both"/>
        <w:rPr>
          <w:rFonts w:ascii="Times New Roman" w:eastAsia="Times New Roman" w:hAnsi="Times New Roman" w:cs="Times New Roman"/>
          <w:b/>
          <w:sz w:val="24"/>
          <w:szCs w:val="24"/>
          <w:lang w:eastAsia="ru-RU"/>
        </w:rPr>
      </w:pPr>
    </w:p>
    <w:p w14:paraId="708B081E" w14:textId="77777777" w:rsidR="00CB7786" w:rsidRPr="00CB7786" w:rsidRDefault="00CB7786" w:rsidP="00CB7786">
      <w:pPr>
        <w:spacing w:after="200"/>
        <w:rPr>
          <w:rFonts w:ascii="Times New Roman" w:eastAsia="Times New Roman" w:hAnsi="Times New Roman" w:cs="Times New Roman"/>
          <w:b/>
          <w:i/>
          <w:sz w:val="24"/>
          <w:szCs w:val="24"/>
          <w:lang w:eastAsia="ru-RU"/>
        </w:rPr>
      </w:pPr>
    </w:p>
    <w:p w14:paraId="7556DDA9" w14:textId="77777777" w:rsidR="00CB7786" w:rsidRDefault="00CB7786">
      <w:pPr>
        <w:rPr>
          <w:rFonts w:ascii="Times New Roman" w:eastAsia="Calibri" w:hAnsi="Times New Roman" w:cs="Times New Roman"/>
          <w:b/>
          <w:bCs/>
          <w:sz w:val="24"/>
          <w:szCs w:val="24"/>
        </w:rPr>
      </w:pPr>
      <w:r>
        <w:rPr>
          <w:rFonts w:ascii="Times New Roman" w:eastAsia="Calibri" w:hAnsi="Times New Roman" w:cs="Times New Roman"/>
          <w:b/>
          <w:bCs/>
          <w:sz w:val="24"/>
          <w:szCs w:val="24"/>
        </w:rPr>
        <w:br w:type="page"/>
      </w:r>
    </w:p>
    <w:p w14:paraId="4F1CA38C" w14:textId="03F1FBD5" w:rsidR="00E23C69" w:rsidRPr="00E23C69" w:rsidRDefault="00E23C69" w:rsidP="00E23C69">
      <w:pPr>
        <w:jc w:val="right"/>
        <w:rPr>
          <w:rFonts w:ascii="Times New Roman" w:eastAsia="Calibri" w:hAnsi="Times New Roman" w:cs="Times New Roman"/>
          <w:b/>
          <w:bCs/>
          <w:sz w:val="24"/>
          <w:szCs w:val="24"/>
        </w:rPr>
      </w:pPr>
      <w:r w:rsidRPr="00E23C69">
        <w:rPr>
          <w:rFonts w:ascii="Times New Roman" w:eastAsia="Calibri" w:hAnsi="Times New Roman" w:cs="Times New Roman"/>
          <w:b/>
          <w:bCs/>
          <w:sz w:val="24"/>
          <w:szCs w:val="24"/>
        </w:rPr>
        <w:lastRenderedPageBreak/>
        <w:t>Приложение 2.12</w:t>
      </w:r>
    </w:p>
    <w:p w14:paraId="18BB209B" w14:textId="77777777" w:rsidR="00E23C69" w:rsidRPr="00E23C69" w:rsidRDefault="00E23C69" w:rsidP="00E23C69">
      <w:pPr>
        <w:jc w:val="right"/>
        <w:rPr>
          <w:rFonts w:ascii="Times New Roman" w:eastAsia="Calibri" w:hAnsi="Times New Roman" w:cs="Times New Roman"/>
          <w:b/>
          <w:bCs/>
          <w:sz w:val="24"/>
          <w:szCs w:val="24"/>
        </w:rPr>
      </w:pPr>
      <w:r w:rsidRPr="00E23C69">
        <w:rPr>
          <w:rFonts w:ascii="Times New Roman" w:eastAsia="Calibri" w:hAnsi="Times New Roman" w:cs="Times New Roman"/>
          <w:b/>
          <w:bCs/>
          <w:sz w:val="24"/>
          <w:szCs w:val="24"/>
        </w:rPr>
        <w:t>к ОПОП-П по специальности</w:t>
      </w:r>
    </w:p>
    <w:p w14:paraId="5DDE9F9E" w14:textId="77777777" w:rsidR="00E23C69" w:rsidRPr="00E23C69" w:rsidRDefault="00E23C69" w:rsidP="00E23C69">
      <w:pPr>
        <w:ind w:left="5529"/>
        <w:jc w:val="both"/>
        <w:rPr>
          <w:rFonts w:ascii="Times New Roman" w:eastAsia="Calibri" w:hAnsi="Times New Roman" w:cs="Times New Roman"/>
          <w:b/>
          <w:bCs/>
          <w:sz w:val="24"/>
          <w:szCs w:val="24"/>
        </w:rPr>
      </w:pPr>
      <w:r w:rsidRPr="00E23C69">
        <w:rPr>
          <w:rFonts w:ascii="Times New Roman" w:eastAsia="Calibri" w:hAnsi="Times New Roman" w:cs="Times New Roman"/>
          <w:b/>
          <w:bCs/>
          <w:sz w:val="24"/>
          <w:szCs w:val="24"/>
        </w:rPr>
        <w:t>13.02.11 Техническая эксплуатация и обслуживание электрического и электромеханического оборудования</w:t>
      </w:r>
    </w:p>
    <w:p w14:paraId="409E4AE9" w14:textId="77777777" w:rsidR="00E23C69" w:rsidRPr="00F221BB" w:rsidRDefault="00E23C69" w:rsidP="00E23C69">
      <w:pPr>
        <w:jc w:val="right"/>
        <w:rPr>
          <w:rFonts w:ascii="Times New Roman" w:eastAsia="Calibri" w:hAnsi="Times New Roman" w:cs="Times New Roman"/>
          <w:b/>
          <w:bCs/>
          <w:sz w:val="24"/>
          <w:szCs w:val="24"/>
        </w:rPr>
      </w:pPr>
    </w:p>
    <w:p w14:paraId="13ACB6AC" w14:textId="77777777" w:rsidR="00E23C69" w:rsidRPr="00F221BB" w:rsidRDefault="00E23C69" w:rsidP="00E23C69">
      <w:pPr>
        <w:jc w:val="right"/>
        <w:rPr>
          <w:rFonts w:ascii="Times New Roman" w:eastAsia="Calibri" w:hAnsi="Times New Roman" w:cs="Times New Roman"/>
          <w:b/>
          <w:bCs/>
          <w:sz w:val="24"/>
          <w:szCs w:val="24"/>
        </w:rPr>
      </w:pPr>
    </w:p>
    <w:p w14:paraId="63E898C8" w14:textId="77777777" w:rsidR="00E23C69" w:rsidRPr="00F221BB" w:rsidRDefault="00E23C69" w:rsidP="00E23C69">
      <w:pPr>
        <w:jc w:val="right"/>
        <w:rPr>
          <w:rFonts w:ascii="Times New Roman" w:eastAsia="Calibri" w:hAnsi="Times New Roman" w:cs="Times New Roman"/>
          <w:b/>
          <w:bCs/>
          <w:sz w:val="24"/>
          <w:szCs w:val="24"/>
        </w:rPr>
      </w:pPr>
    </w:p>
    <w:p w14:paraId="6D3A289D" w14:textId="77777777" w:rsidR="00E23C69" w:rsidRPr="00F221BB" w:rsidRDefault="00E23C69" w:rsidP="00E23C69">
      <w:pPr>
        <w:jc w:val="right"/>
        <w:rPr>
          <w:rFonts w:ascii="Times New Roman" w:eastAsia="Calibri" w:hAnsi="Times New Roman" w:cs="Times New Roman"/>
          <w:b/>
          <w:bCs/>
          <w:sz w:val="24"/>
          <w:szCs w:val="24"/>
        </w:rPr>
      </w:pPr>
    </w:p>
    <w:p w14:paraId="6B3507D1" w14:textId="77777777" w:rsidR="00E23C69" w:rsidRPr="00F221BB" w:rsidRDefault="00E23C69" w:rsidP="00E23C69">
      <w:pPr>
        <w:jc w:val="right"/>
        <w:rPr>
          <w:rFonts w:ascii="Times New Roman" w:eastAsia="Calibri" w:hAnsi="Times New Roman" w:cs="Times New Roman"/>
          <w:b/>
          <w:bCs/>
          <w:sz w:val="24"/>
          <w:szCs w:val="24"/>
        </w:rPr>
      </w:pPr>
    </w:p>
    <w:p w14:paraId="6C79D5A2" w14:textId="77777777" w:rsidR="00E23C69" w:rsidRPr="00F221BB" w:rsidRDefault="00E23C69" w:rsidP="00E23C69">
      <w:pPr>
        <w:jc w:val="right"/>
        <w:rPr>
          <w:rFonts w:ascii="Times New Roman" w:eastAsia="Calibri" w:hAnsi="Times New Roman" w:cs="Times New Roman"/>
          <w:b/>
          <w:bCs/>
          <w:sz w:val="24"/>
          <w:szCs w:val="24"/>
        </w:rPr>
      </w:pPr>
    </w:p>
    <w:p w14:paraId="190599AC" w14:textId="77777777" w:rsidR="00E23C69" w:rsidRPr="00F221BB" w:rsidRDefault="00E23C69" w:rsidP="00E23C69">
      <w:pPr>
        <w:jc w:val="right"/>
        <w:rPr>
          <w:rFonts w:ascii="Times New Roman" w:eastAsia="Calibri" w:hAnsi="Times New Roman" w:cs="Times New Roman"/>
          <w:b/>
          <w:bCs/>
          <w:sz w:val="24"/>
          <w:szCs w:val="24"/>
        </w:rPr>
      </w:pPr>
    </w:p>
    <w:p w14:paraId="06E50BAB" w14:textId="77777777" w:rsidR="00E23C69" w:rsidRPr="00F221BB" w:rsidRDefault="00E23C69" w:rsidP="00E23C69">
      <w:pPr>
        <w:jc w:val="right"/>
        <w:rPr>
          <w:rFonts w:ascii="Times New Roman" w:eastAsia="Calibri" w:hAnsi="Times New Roman" w:cs="Times New Roman"/>
          <w:b/>
          <w:bCs/>
          <w:sz w:val="24"/>
          <w:szCs w:val="24"/>
        </w:rPr>
      </w:pPr>
    </w:p>
    <w:p w14:paraId="1BFD4ABB" w14:textId="77777777" w:rsidR="00E23C69" w:rsidRPr="00F221BB" w:rsidRDefault="00E23C69" w:rsidP="00E23C69">
      <w:pPr>
        <w:jc w:val="right"/>
        <w:rPr>
          <w:rFonts w:ascii="Times New Roman" w:eastAsia="Calibri" w:hAnsi="Times New Roman" w:cs="Times New Roman"/>
          <w:b/>
          <w:bCs/>
          <w:sz w:val="24"/>
          <w:szCs w:val="24"/>
        </w:rPr>
      </w:pPr>
    </w:p>
    <w:p w14:paraId="5F28B6D5" w14:textId="77777777" w:rsidR="00E23C69" w:rsidRPr="00F221BB" w:rsidRDefault="00E23C69" w:rsidP="00E23C69">
      <w:pPr>
        <w:jc w:val="right"/>
        <w:rPr>
          <w:rFonts w:ascii="Times New Roman" w:eastAsia="Calibri" w:hAnsi="Times New Roman" w:cs="Times New Roman"/>
          <w:b/>
          <w:bCs/>
          <w:sz w:val="24"/>
          <w:szCs w:val="24"/>
        </w:rPr>
      </w:pPr>
    </w:p>
    <w:p w14:paraId="37FAED7C" w14:textId="77777777" w:rsidR="00E23C69" w:rsidRPr="00F221BB" w:rsidRDefault="00E23C69" w:rsidP="00E23C69">
      <w:pPr>
        <w:jc w:val="right"/>
        <w:rPr>
          <w:rFonts w:ascii="Times New Roman" w:eastAsia="Calibri" w:hAnsi="Times New Roman" w:cs="Times New Roman"/>
          <w:b/>
          <w:bCs/>
          <w:sz w:val="24"/>
          <w:szCs w:val="24"/>
        </w:rPr>
      </w:pPr>
    </w:p>
    <w:p w14:paraId="30757B4D" w14:textId="77777777" w:rsidR="00E23C69" w:rsidRPr="00F221BB" w:rsidRDefault="00E23C69" w:rsidP="00E23C69">
      <w:pPr>
        <w:jc w:val="right"/>
        <w:rPr>
          <w:rFonts w:ascii="Times New Roman" w:eastAsia="Calibri" w:hAnsi="Times New Roman" w:cs="Times New Roman"/>
          <w:b/>
          <w:bCs/>
          <w:sz w:val="24"/>
          <w:szCs w:val="24"/>
        </w:rPr>
      </w:pPr>
    </w:p>
    <w:p w14:paraId="2607F6DE" w14:textId="77777777" w:rsidR="00E23C69" w:rsidRPr="00E23C69" w:rsidRDefault="00E23C69" w:rsidP="00E23C69">
      <w:pPr>
        <w:jc w:val="center"/>
        <w:rPr>
          <w:rFonts w:ascii="Times New Roman" w:eastAsia="Calibri" w:hAnsi="Times New Roman" w:cs="Times New Roman"/>
          <w:b/>
          <w:bCs/>
          <w:sz w:val="24"/>
          <w:szCs w:val="24"/>
        </w:rPr>
      </w:pPr>
      <w:r w:rsidRPr="00E23C69">
        <w:rPr>
          <w:rFonts w:ascii="Times New Roman" w:eastAsia="Calibri" w:hAnsi="Times New Roman" w:cs="Times New Roman"/>
          <w:b/>
          <w:bCs/>
          <w:sz w:val="24"/>
          <w:szCs w:val="24"/>
        </w:rPr>
        <w:t>Рабочая программа дисциплины</w:t>
      </w:r>
    </w:p>
    <w:p w14:paraId="1A96577A" w14:textId="77777777" w:rsidR="00E23C69" w:rsidRPr="00E23C69" w:rsidRDefault="00E23C69" w:rsidP="00E23C6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r w:rsidRPr="00E23C69">
        <w:rPr>
          <w:rFonts w:ascii="Times New Roman" w:eastAsia="Times New Roman" w:hAnsi="Times New Roman" w:cs="Times New Roman"/>
          <w:b/>
          <w:bCs/>
          <w:kern w:val="36"/>
          <w:sz w:val="24"/>
          <w:szCs w:val="24"/>
          <w:lang w:eastAsia="ru-RU"/>
        </w:rPr>
        <w:t>«ОП.04 Техническая механика»</w:t>
      </w:r>
    </w:p>
    <w:p w14:paraId="14A698F9" w14:textId="77777777" w:rsidR="00E23C69" w:rsidRPr="00E23C69" w:rsidRDefault="00E23C69" w:rsidP="00E23C6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56473E08" w14:textId="77777777" w:rsidR="00E23C69" w:rsidRPr="00E23C69" w:rsidRDefault="00E23C69" w:rsidP="00E23C6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6238DE1" w14:textId="77777777" w:rsidR="00E23C69" w:rsidRPr="00E23C69" w:rsidRDefault="00E23C69" w:rsidP="00E23C6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D06A378" w14:textId="77777777" w:rsidR="00E23C69" w:rsidRPr="00E23C69" w:rsidRDefault="00E23C69" w:rsidP="00E23C6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2B9E4F3" w14:textId="77777777" w:rsidR="00E23C69" w:rsidRPr="00E23C69" w:rsidRDefault="00E23C69" w:rsidP="00E23C6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5090F426" w14:textId="77777777" w:rsidR="00E23C69" w:rsidRPr="00E23C69" w:rsidRDefault="00E23C69" w:rsidP="00E23C6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3F346A5" w14:textId="77777777" w:rsidR="00E23C69" w:rsidRPr="00E23C69" w:rsidRDefault="00E23C69" w:rsidP="00E23C6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6EA16EA" w14:textId="77777777" w:rsidR="00E23C69" w:rsidRPr="00E23C69" w:rsidRDefault="00E23C69" w:rsidP="00E23C6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5D7DC2DB" w14:textId="77777777" w:rsidR="00E23C69" w:rsidRPr="00E23C69" w:rsidRDefault="00E23C69" w:rsidP="00E23C6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3CA94013" w14:textId="77777777" w:rsidR="00E23C69" w:rsidRPr="00E23C69" w:rsidRDefault="00E23C69" w:rsidP="00E23C6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440BDDB0" w14:textId="77777777" w:rsidR="00E23C69" w:rsidRPr="00E23C69" w:rsidRDefault="00E23C69" w:rsidP="00E23C6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644790A" w14:textId="77777777" w:rsidR="00E23C69" w:rsidRPr="00E23C69" w:rsidRDefault="00E23C69" w:rsidP="00E23C6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5BE42EC7" w14:textId="77777777" w:rsidR="00E23C69" w:rsidRPr="00E23C69" w:rsidRDefault="00E23C69" w:rsidP="00E23C6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5BE36055" w14:textId="77777777" w:rsidR="00E23C69" w:rsidRPr="00E23C69" w:rsidRDefault="00E23C69" w:rsidP="00E23C6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3CF38721" w14:textId="77777777" w:rsidR="00E23C69" w:rsidRPr="00E23C69" w:rsidRDefault="00E23C69" w:rsidP="00E23C69">
      <w:pPr>
        <w:widowControl w:val="0"/>
        <w:jc w:val="center"/>
        <w:rPr>
          <w:rFonts w:ascii="Times New Roman" w:eastAsia="Times New Roman" w:hAnsi="Times New Roman" w:cs="Times New Roman"/>
          <w:b/>
          <w:bCs/>
          <w:sz w:val="24"/>
          <w:szCs w:val="24"/>
          <w:lang w:eastAsia="nl-NL"/>
        </w:rPr>
      </w:pPr>
    </w:p>
    <w:p w14:paraId="6593C631" w14:textId="77777777" w:rsidR="00E23C69" w:rsidRPr="00E23C69" w:rsidRDefault="00E23C69" w:rsidP="00E23C69">
      <w:pPr>
        <w:rPr>
          <w:rFonts w:ascii="Times New Roman Полужирный" w:eastAsia="Segoe UI" w:hAnsi="Times New Roman Полужирный" w:cs="Times New Roman"/>
          <w:b/>
          <w:bCs/>
          <w:caps/>
          <w:kern w:val="32"/>
          <w:sz w:val="24"/>
          <w:szCs w:val="24"/>
        </w:rPr>
      </w:pPr>
      <w:r w:rsidRPr="00E23C69">
        <w:rPr>
          <w:rFonts w:ascii="Calibri" w:eastAsia="Calibri" w:hAnsi="Calibri" w:cs="Times New Roman"/>
        </w:rPr>
        <w:br w:type="page"/>
      </w:r>
    </w:p>
    <w:p w14:paraId="71273165" w14:textId="77777777" w:rsidR="00E23C69" w:rsidRPr="00E23C69" w:rsidRDefault="00E23C69" w:rsidP="00E23C69">
      <w:pPr>
        <w:keepNext/>
        <w:spacing w:after="120"/>
        <w:jc w:val="center"/>
        <w:outlineLvl w:val="0"/>
        <w:rPr>
          <w:rFonts w:ascii="Times New Roman" w:eastAsia="Segoe UI" w:hAnsi="Times New Roman" w:cs="Times New Roman"/>
          <w:b/>
          <w:bCs/>
          <w:caps/>
          <w:kern w:val="32"/>
          <w:sz w:val="24"/>
          <w:szCs w:val="24"/>
          <w:lang w:eastAsia="ru-RU"/>
        </w:rPr>
      </w:pPr>
      <w:r w:rsidRPr="00E23C69">
        <w:rPr>
          <w:rFonts w:ascii="Times New Roman" w:eastAsia="Segoe UI" w:hAnsi="Times New Roman" w:cs="Times New Roman"/>
          <w:b/>
          <w:bCs/>
          <w:caps/>
          <w:kern w:val="32"/>
          <w:sz w:val="24"/>
          <w:szCs w:val="24"/>
          <w:lang w:eastAsia="ru-RU"/>
        </w:rPr>
        <w:lastRenderedPageBreak/>
        <w:t>СОДЕРЖАНИЕ ПРОГРАММЫ</w:t>
      </w:r>
    </w:p>
    <w:p w14:paraId="079EE99A" w14:textId="77777777" w:rsidR="00E23C69" w:rsidRPr="00E23C69" w:rsidRDefault="00E23C69" w:rsidP="00E23C69">
      <w:pPr>
        <w:tabs>
          <w:tab w:val="right" w:leader="dot" w:pos="9639"/>
        </w:tabs>
        <w:spacing w:before="120" w:line="276" w:lineRule="auto"/>
        <w:rPr>
          <w:rFonts w:ascii="Calibri" w:eastAsia="Times New Roman" w:hAnsi="Calibri" w:cs="Times New Roman"/>
          <w:noProof/>
          <w:lang w:eastAsia="ru-RU"/>
        </w:rPr>
      </w:pPr>
      <w:r w:rsidRPr="00E23C69">
        <w:rPr>
          <w:rFonts w:ascii="Times New Roman" w:eastAsia="Calibri" w:hAnsi="Times New Roman" w:cs="Times New Roman"/>
          <w:noProof/>
        </w:rPr>
        <w:fldChar w:fldCharType="begin"/>
      </w:r>
      <w:r w:rsidRPr="00E23C69">
        <w:rPr>
          <w:rFonts w:ascii="Times New Roman" w:eastAsia="Calibri" w:hAnsi="Times New Roman" w:cs="Times New Roman"/>
          <w:noProof/>
        </w:rPr>
        <w:instrText xml:space="preserve"> TOC \h \z \t "Раздел 1;1;Раздел 1.1;2" </w:instrText>
      </w:r>
      <w:r w:rsidRPr="00E23C69">
        <w:rPr>
          <w:rFonts w:ascii="Times New Roman" w:eastAsia="Calibri" w:hAnsi="Times New Roman" w:cs="Times New Roman"/>
          <w:noProof/>
        </w:rPr>
        <w:fldChar w:fldCharType="separate"/>
      </w:r>
      <w:hyperlink w:anchor="_Toc156825287" w:history="1">
        <w:r w:rsidRPr="00E23C69">
          <w:rPr>
            <w:rFonts w:ascii="Times New Roman" w:eastAsia="Calibri" w:hAnsi="Times New Roman" w:cs="Times New Roman"/>
            <w:b/>
            <w:bCs/>
            <w:noProof/>
            <w:u w:val="single"/>
          </w:rPr>
          <w:t>СОДЕРЖАНИЕ ПРОГРАММЫ</w:t>
        </w:r>
        <w:r w:rsidRPr="00E23C69">
          <w:rPr>
            <w:rFonts w:ascii="Times New Roman" w:eastAsia="Calibri" w:hAnsi="Times New Roman" w:cs="Times New Roman"/>
            <w:b/>
            <w:bCs/>
            <w:noProof/>
            <w:webHidden/>
          </w:rPr>
          <w:tab/>
          <w:t>2</w:t>
        </w:r>
      </w:hyperlink>
    </w:p>
    <w:p w14:paraId="767480CC" w14:textId="77777777" w:rsidR="00E23C69" w:rsidRPr="00E23C69" w:rsidRDefault="0096534A" w:rsidP="00E23C69">
      <w:pPr>
        <w:tabs>
          <w:tab w:val="right" w:leader="dot" w:pos="9639"/>
        </w:tabs>
        <w:spacing w:before="120" w:line="276" w:lineRule="auto"/>
        <w:rPr>
          <w:rFonts w:ascii="Calibri" w:eastAsia="Times New Roman" w:hAnsi="Calibri" w:cs="Times New Roman"/>
          <w:noProof/>
          <w:lang w:eastAsia="ru-RU"/>
        </w:rPr>
      </w:pPr>
      <w:hyperlink w:anchor="_Toc156825288" w:history="1">
        <w:r w:rsidR="00E23C69" w:rsidRPr="00E23C69">
          <w:rPr>
            <w:rFonts w:ascii="Times New Roman" w:eastAsia="Calibri" w:hAnsi="Times New Roman" w:cs="Times New Roman"/>
            <w:b/>
            <w:bCs/>
            <w:noProof/>
            <w:u w:val="single"/>
          </w:rPr>
          <w:t>1. Общая характеристика</w:t>
        </w:r>
        <w:r w:rsidR="00E23C69" w:rsidRPr="00E23C69">
          <w:rPr>
            <w:rFonts w:ascii="Times New Roman" w:eastAsia="Calibri" w:hAnsi="Times New Roman" w:cs="Times New Roman"/>
            <w:b/>
            <w:bCs/>
            <w:noProof/>
            <w:webHidden/>
          </w:rPr>
          <w:tab/>
          <w:t>3</w:t>
        </w:r>
      </w:hyperlink>
    </w:p>
    <w:p w14:paraId="6E7E19BA" w14:textId="77777777" w:rsidR="00E23C69" w:rsidRPr="00E23C69" w:rsidRDefault="0096534A" w:rsidP="00E23C69">
      <w:pPr>
        <w:tabs>
          <w:tab w:val="right" w:leader="dot" w:pos="9639"/>
        </w:tabs>
        <w:spacing w:before="120"/>
        <w:ind w:left="240"/>
        <w:rPr>
          <w:rFonts w:ascii="Calibri" w:eastAsia="Times New Roman" w:hAnsi="Calibri" w:cs="Times New Roman"/>
          <w:noProof/>
          <w:lang w:eastAsia="ru-RU"/>
        </w:rPr>
      </w:pPr>
      <w:hyperlink w:anchor="_Toc156825289" w:history="1">
        <w:r w:rsidR="00E23C69" w:rsidRPr="00E23C69">
          <w:rPr>
            <w:rFonts w:ascii="Times New Roman" w:eastAsia="Times New Roman" w:hAnsi="Times New Roman" w:cs="Times New Roman"/>
            <w:noProof/>
            <w:sz w:val="24"/>
            <w:szCs w:val="24"/>
            <w:u w:val="single"/>
            <w:lang w:eastAsia="ru-RU"/>
          </w:rPr>
          <w:t>1.1. Цель и место дисциплины в структуре образовательной программы</w:t>
        </w:r>
        <w:r w:rsidR="00E23C69" w:rsidRPr="00E23C69">
          <w:rPr>
            <w:rFonts w:ascii="Times New Roman" w:eastAsia="Times New Roman" w:hAnsi="Times New Roman" w:cs="Times New Roman"/>
            <w:noProof/>
            <w:webHidden/>
            <w:sz w:val="24"/>
            <w:szCs w:val="24"/>
            <w:lang w:eastAsia="ru-RU"/>
          </w:rPr>
          <w:tab/>
          <w:t>3</w:t>
        </w:r>
      </w:hyperlink>
    </w:p>
    <w:p w14:paraId="76ADEC14" w14:textId="77777777" w:rsidR="00E23C69" w:rsidRPr="00E23C69" w:rsidRDefault="0096534A" w:rsidP="00E23C69">
      <w:pPr>
        <w:tabs>
          <w:tab w:val="right" w:leader="dot" w:pos="9639"/>
        </w:tabs>
        <w:spacing w:before="120"/>
        <w:ind w:left="240"/>
        <w:rPr>
          <w:rFonts w:ascii="Times New Roman" w:eastAsia="Times New Roman" w:hAnsi="Times New Roman" w:cs="Times New Roman"/>
          <w:noProof/>
          <w:sz w:val="24"/>
          <w:szCs w:val="24"/>
          <w:lang w:eastAsia="ru-RU"/>
        </w:rPr>
      </w:pPr>
      <w:hyperlink w:anchor="_Toc156825290" w:history="1">
        <w:r w:rsidR="00E23C69" w:rsidRPr="00E23C69">
          <w:rPr>
            <w:rFonts w:ascii="Times New Roman" w:eastAsia="Times New Roman" w:hAnsi="Times New Roman" w:cs="Times New Roman"/>
            <w:noProof/>
            <w:sz w:val="24"/>
            <w:szCs w:val="24"/>
            <w:u w:val="single"/>
            <w:lang w:eastAsia="ru-RU"/>
          </w:rPr>
          <w:t>1.2. Планируемые результаты освоения дисциплины</w:t>
        </w:r>
        <w:r w:rsidR="00E23C69" w:rsidRPr="00E23C69">
          <w:rPr>
            <w:rFonts w:ascii="Times New Roman" w:eastAsia="Times New Roman" w:hAnsi="Times New Roman" w:cs="Times New Roman"/>
            <w:noProof/>
            <w:webHidden/>
            <w:sz w:val="24"/>
            <w:szCs w:val="24"/>
            <w:lang w:eastAsia="ru-RU"/>
          </w:rPr>
          <w:tab/>
          <w:t>3</w:t>
        </w:r>
      </w:hyperlink>
    </w:p>
    <w:p w14:paraId="0946B0AF" w14:textId="77777777" w:rsidR="00E23C69" w:rsidRPr="00E23C69" w:rsidRDefault="00E23C69" w:rsidP="00E23C69">
      <w:pPr>
        <w:tabs>
          <w:tab w:val="left" w:pos="142"/>
        </w:tabs>
        <w:spacing w:before="120"/>
        <w:ind w:left="142"/>
        <w:rPr>
          <w:rFonts w:ascii="Times New Roman" w:eastAsia="Calibri" w:hAnsi="Times New Roman" w:cs="Times New Roman"/>
          <w:sz w:val="24"/>
          <w:szCs w:val="24"/>
        </w:rPr>
      </w:pPr>
      <w:r w:rsidRPr="00E23C69">
        <w:rPr>
          <w:rFonts w:ascii="Times New Roman" w:eastAsia="Calibri" w:hAnsi="Times New Roman" w:cs="Times New Roman"/>
          <w:sz w:val="24"/>
          <w:szCs w:val="24"/>
          <w:lang w:eastAsia="ru-RU"/>
        </w:rPr>
        <w:t xml:space="preserve">1.3.  </w:t>
      </w:r>
      <w:r w:rsidRPr="00E23C69">
        <w:rPr>
          <w:rFonts w:ascii="Times New Roman" w:eastAsia="Calibri" w:hAnsi="Times New Roman" w:cs="Times New Roman"/>
          <w:sz w:val="24"/>
          <w:szCs w:val="24"/>
        </w:rPr>
        <w:t>Обоснование часов вариативной части ОПОП-П……………………………………….....5</w:t>
      </w:r>
    </w:p>
    <w:p w14:paraId="77F4CEF6" w14:textId="77777777" w:rsidR="00E23C69" w:rsidRPr="00E23C69" w:rsidRDefault="0096534A" w:rsidP="00E23C69">
      <w:pPr>
        <w:tabs>
          <w:tab w:val="right" w:leader="dot" w:pos="9639"/>
        </w:tabs>
        <w:spacing w:before="120" w:line="276" w:lineRule="auto"/>
        <w:rPr>
          <w:rFonts w:ascii="Calibri" w:eastAsia="Times New Roman" w:hAnsi="Calibri" w:cs="Times New Roman"/>
          <w:noProof/>
          <w:lang w:eastAsia="ru-RU"/>
        </w:rPr>
      </w:pPr>
      <w:hyperlink w:anchor="_Toc156825291" w:history="1">
        <w:r w:rsidR="00E23C69" w:rsidRPr="00E23C69">
          <w:rPr>
            <w:rFonts w:ascii="Times New Roman" w:eastAsia="Calibri" w:hAnsi="Times New Roman" w:cs="Times New Roman"/>
            <w:b/>
            <w:bCs/>
            <w:noProof/>
            <w:u w:val="single"/>
          </w:rPr>
          <w:t>2. Структура и содержание ДИСЦИПЛИНЫ</w:t>
        </w:r>
        <w:r w:rsidR="00E23C69" w:rsidRPr="00E23C69">
          <w:rPr>
            <w:rFonts w:ascii="Times New Roman" w:eastAsia="Calibri" w:hAnsi="Times New Roman" w:cs="Times New Roman"/>
            <w:b/>
            <w:bCs/>
            <w:noProof/>
            <w:webHidden/>
          </w:rPr>
          <w:tab/>
          <w:t>6</w:t>
        </w:r>
      </w:hyperlink>
    </w:p>
    <w:p w14:paraId="05B4A5B6" w14:textId="77777777" w:rsidR="00E23C69" w:rsidRPr="00E23C69" w:rsidRDefault="0096534A" w:rsidP="00E23C69">
      <w:pPr>
        <w:tabs>
          <w:tab w:val="right" w:leader="dot" w:pos="9639"/>
        </w:tabs>
        <w:spacing w:before="120"/>
        <w:ind w:left="240"/>
        <w:rPr>
          <w:rFonts w:ascii="Calibri" w:eastAsia="Times New Roman" w:hAnsi="Calibri" w:cs="Times New Roman"/>
          <w:noProof/>
          <w:lang w:eastAsia="ru-RU"/>
        </w:rPr>
      </w:pPr>
      <w:hyperlink w:anchor="_Toc156825292" w:history="1">
        <w:r w:rsidR="00E23C69" w:rsidRPr="00E23C69">
          <w:rPr>
            <w:rFonts w:ascii="Times New Roman" w:eastAsia="Times New Roman" w:hAnsi="Times New Roman" w:cs="Times New Roman"/>
            <w:noProof/>
            <w:sz w:val="24"/>
            <w:szCs w:val="24"/>
            <w:u w:val="single"/>
            <w:lang w:eastAsia="ru-RU"/>
          </w:rPr>
          <w:t>2.1. Трудоемкость освоения дисциплины</w:t>
        </w:r>
        <w:r w:rsidR="00E23C69" w:rsidRPr="00E23C69">
          <w:rPr>
            <w:rFonts w:ascii="Times New Roman" w:eastAsia="Times New Roman" w:hAnsi="Times New Roman" w:cs="Times New Roman"/>
            <w:noProof/>
            <w:webHidden/>
            <w:sz w:val="24"/>
            <w:szCs w:val="24"/>
            <w:lang w:eastAsia="ru-RU"/>
          </w:rPr>
          <w:tab/>
          <w:t>6</w:t>
        </w:r>
      </w:hyperlink>
    </w:p>
    <w:p w14:paraId="7E45F1C8" w14:textId="77777777" w:rsidR="00E23C69" w:rsidRPr="00E23C69" w:rsidRDefault="0096534A" w:rsidP="00E23C69">
      <w:pPr>
        <w:tabs>
          <w:tab w:val="right" w:leader="dot" w:pos="9639"/>
        </w:tabs>
        <w:spacing w:before="120"/>
        <w:ind w:left="240"/>
        <w:rPr>
          <w:rFonts w:ascii="Calibri" w:eastAsia="Times New Roman" w:hAnsi="Calibri" w:cs="Times New Roman"/>
          <w:noProof/>
          <w:lang w:eastAsia="ru-RU"/>
        </w:rPr>
      </w:pPr>
      <w:hyperlink w:anchor="_Toc156825293" w:history="1">
        <w:r w:rsidR="00E23C69" w:rsidRPr="00E23C69">
          <w:rPr>
            <w:rFonts w:ascii="Times New Roman" w:eastAsia="Times New Roman" w:hAnsi="Times New Roman" w:cs="Times New Roman"/>
            <w:noProof/>
            <w:sz w:val="24"/>
            <w:szCs w:val="24"/>
            <w:u w:val="single"/>
            <w:lang w:eastAsia="ru-RU"/>
          </w:rPr>
          <w:t>2.2. Содержание дисциплины</w:t>
        </w:r>
        <w:r w:rsidR="00E23C69" w:rsidRPr="00E23C69">
          <w:rPr>
            <w:rFonts w:ascii="Times New Roman" w:eastAsia="Times New Roman" w:hAnsi="Times New Roman" w:cs="Times New Roman"/>
            <w:noProof/>
            <w:webHidden/>
            <w:sz w:val="24"/>
            <w:szCs w:val="24"/>
            <w:lang w:eastAsia="ru-RU"/>
          </w:rPr>
          <w:tab/>
          <w:t>7</w:t>
        </w:r>
      </w:hyperlink>
    </w:p>
    <w:p w14:paraId="5C598E79" w14:textId="77777777" w:rsidR="00E23C69" w:rsidRPr="00E23C69" w:rsidRDefault="0096534A" w:rsidP="00E23C69">
      <w:pPr>
        <w:tabs>
          <w:tab w:val="right" w:leader="dot" w:pos="9639"/>
        </w:tabs>
        <w:spacing w:before="120" w:line="276" w:lineRule="auto"/>
        <w:rPr>
          <w:rFonts w:ascii="Calibri" w:eastAsia="Times New Roman" w:hAnsi="Calibri" w:cs="Times New Roman"/>
          <w:noProof/>
          <w:lang w:eastAsia="ru-RU"/>
        </w:rPr>
      </w:pPr>
      <w:hyperlink w:anchor="_Toc156825296" w:history="1">
        <w:r w:rsidR="00E23C69" w:rsidRPr="00E23C69">
          <w:rPr>
            <w:rFonts w:ascii="Times New Roman" w:eastAsia="Calibri" w:hAnsi="Times New Roman" w:cs="Times New Roman"/>
            <w:b/>
            <w:bCs/>
            <w:noProof/>
            <w:u w:val="single"/>
          </w:rPr>
          <w:t>3. Условия реализации ДИСЦИПЛИНЫ</w:t>
        </w:r>
        <w:r w:rsidR="00E23C69" w:rsidRPr="00E23C69">
          <w:rPr>
            <w:rFonts w:ascii="Times New Roman" w:eastAsia="Calibri" w:hAnsi="Times New Roman" w:cs="Times New Roman"/>
            <w:b/>
            <w:bCs/>
            <w:noProof/>
            <w:webHidden/>
          </w:rPr>
          <w:tab/>
          <w:t>12</w:t>
        </w:r>
      </w:hyperlink>
    </w:p>
    <w:p w14:paraId="72BBABDE" w14:textId="77777777" w:rsidR="00E23C69" w:rsidRPr="00E23C69" w:rsidRDefault="0096534A" w:rsidP="00E23C69">
      <w:pPr>
        <w:tabs>
          <w:tab w:val="right" w:leader="dot" w:pos="9639"/>
        </w:tabs>
        <w:spacing w:before="120"/>
        <w:ind w:left="240"/>
        <w:rPr>
          <w:rFonts w:ascii="Calibri" w:eastAsia="Times New Roman" w:hAnsi="Calibri" w:cs="Times New Roman"/>
          <w:noProof/>
          <w:lang w:eastAsia="ru-RU"/>
        </w:rPr>
      </w:pPr>
      <w:hyperlink w:anchor="_Toc156825297" w:history="1">
        <w:r w:rsidR="00E23C69" w:rsidRPr="00E23C69">
          <w:rPr>
            <w:rFonts w:ascii="Times New Roman" w:eastAsia="Times New Roman" w:hAnsi="Times New Roman" w:cs="Times New Roman"/>
            <w:noProof/>
            <w:sz w:val="24"/>
            <w:szCs w:val="24"/>
            <w:u w:val="single"/>
            <w:lang w:eastAsia="ru-RU"/>
          </w:rPr>
          <w:t>3.1. Материально-техническое обеспечение</w:t>
        </w:r>
        <w:r w:rsidR="00E23C69" w:rsidRPr="00E23C69">
          <w:rPr>
            <w:rFonts w:ascii="Times New Roman" w:eastAsia="Times New Roman" w:hAnsi="Times New Roman" w:cs="Times New Roman"/>
            <w:noProof/>
            <w:webHidden/>
            <w:sz w:val="24"/>
            <w:szCs w:val="24"/>
            <w:lang w:eastAsia="ru-RU"/>
          </w:rPr>
          <w:tab/>
          <w:t>12</w:t>
        </w:r>
      </w:hyperlink>
    </w:p>
    <w:p w14:paraId="24BD63C7" w14:textId="77777777" w:rsidR="00E23C69" w:rsidRPr="00E23C69" w:rsidRDefault="0096534A" w:rsidP="00E23C69">
      <w:pPr>
        <w:tabs>
          <w:tab w:val="right" w:leader="dot" w:pos="9639"/>
        </w:tabs>
        <w:spacing w:before="120"/>
        <w:ind w:left="240"/>
        <w:rPr>
          <w:rFonts w:ascii="Calibri" w:eastAsia="Times New Roman" w:hAnsi="Calibri" w:cs="Times New Roman"/>
          <w:noProof/>
          <w:lang w:eastAsia="ru-RU"/>
        </w:rPr>
      </w:pPr>
      <w:hyperlink w:anchor="_Toc156825298" w:history="1">
        <w:r w:rsidR="00E23C69" w:rsidRPr="00E23C69">
          <w:rPr>
            <w:rFonts w:ascii="Times New Roman" w:eastAsia="Times New Roman" w:hAnsi="Times New Roman" w:cs="Times New Roman"/>
            <w:noProof/>
            <w:sz w:val="24"/>
            <w:szCs w:val="24"/>
            <w:u w:val="single"/>
            <w:lang w:eastAsia="ru-RU"/>
          </w:rPr>
          <w:t>3.2. Учебно-методическое обеспечение</w:t>
        </w:r>
        <w:r w:rsidR="00E23C69" w:rsidRPr="00E23C69">
          <w:rPr>
            <w:rFonts w:ascii="Times New Roman" w:eastAsia="Times New Roman" w:hAnsi="Times New Roman" w:cs="Times New Roman"/>
            <w:noProof/>
            <w:webHidden/>
            <w:sz w:val="24"/>
            <w:szCs w:val="24"/>
            <w:lang w:eastAsia="ru-RU"/>
          </w:rPr>
          <w:tab/>
          <w:t>12</w:t>
        </w:r>
      </w:hyperlink>
    </w:p>
    <w:p w14:paraId="10A99426" w14:textId="77777777" w:rsidR="00E23C69" w:rsidRPr="00E23C69" w:rsidRDefault="0096534A" w:rsidP="00E23C69">
      <w:pPr>
        <w:tabs>
          <w:tab w:val="right" w:leader="dot" w:pos="9639"/>
        </w:tabs>
        <w:spacing w:before="120" w:line="276" w:lineRule="auto"/>
        <w:rPr>
          <w:rFonts w:ascii="Calibri" w:eastAsia="Times New Roman" w:hAnsi="Calibri" w:cs="Times New Roman"/>
          <w:noProof/>
          <w:lang w:eastAsia="ru-RU"/>
        </w:rPr>
      </w:pPr>
      <w:hyperlink w:anchor="_Toc156825299" w:history="1">
        <w:r w:rsidR="00E23C69" w:rsidRPr="00E23C69">
          <w:rPr>
            <w:rFonts w:ascii="Times New Roman" w:eastAsia="Calibri" w:hAnsi="Times New Roman" w:cs="Times New Roman"/>
            <w:b/>
            <w:bCs/>
            <w:noProof/>
            <w:u w:val="single"/>
          </w:rPr>
          <w:t>4. Контроль и оценка результатов  освоения ДИСЦИПЛИНЫ</w:t>
        </w:r>
        <w:r w:rsidR="00E23C69" w:rsidRPr="00E23C69">
          <w:rPr>
            <w:rFonts w:ascii="Times New Roman" w:eastAsia="Calibri" w:hAnsi="Times New Roman" w:cs="Times New Roman"/>
            <w:b/>
            <w:bCs/>
            <w:noProof/>
            <w:webHidden/>
          </w:rPr>
          <w:tab/>
          <w:t>13</w:t>
        </w:r>
      </w:hyperlink>
    </w:p>
    <w:p w14:paraId="54A53AE3" w14:textId="77777777" w:rsidR="00E23C69" w:rsidRPr="00E23C69" w:rsidRDefault="00E23C69" w:rsidP="00E23C69">
      <w:pPr>
        <w:keepNext/>
        <w:spacing w:after="120"/>
        <w:outlineLvl w:val="0"/>
        <w:rPr>
          <w:rFonts w:ascii="Times New Roman" w:eastAsia="Segoe UI" w:hAnsi="Times New Roman" w:cs="Times New Roman"/>
          <w:caps/>
          <w:kern w:val="32"/>
          <w:sz w:val="24"/>
          <w:szCs w:val="24"/>
          <w:lang w:eastAsia="ru-RU"/>
        </w:rPr>
      </w:pPr>
      <w:r w:rsidRPr="00E23C69">
        <w:rPr>
          <w:rFonts w:ascii="Times New Roman" w:eastAsia="Segoe UI" w:hAnsi="Times New Roman" w:cs="Times New Roman"/>
          <w:caps/>
          <w:kern w:val="32"/>
          <w:sz w:val="24"/>
          <w:szCs w:val="24"/>
          <w:lang w:eastAsia="ru-RU"/>
        </w:rPr>
        <w:fldChar w:fldCharType="end"/>
      </w:r>
    </w:p>
    <w:p w14:paraId="61D1026F" w14:textId="77777777" w:rsidR="00E23C69" w:rsidRPr="00E23C69" w:rsidRDefault="00E23C69" w:rsidP="00E23C69">
      <w:pPr>
        <w:keepNext/>
        <w:spacing w:after="120"/>
        <w:outlineLvl w:val="0"/>
        <w:rPr>
          <w:rFonts w:ascii="Times New Roman" w:eastAsia="Segoe UI" w:hAnsi="Times New Roman" w:cs="Times New Roman"/>
          <w:b/>
          <w:bCs/>
          <w:caps/>
          <w:kern w:val="32"/>
          <w:sz w:val="24"/>
          <w:szCs w:val="24"/>
          <w:lang w:eastAsia="ru-RU"/>
        </w:rPr>
        <w:sectPr w:rsidR="00E23C69" w:rsidRPr="00E23C69" w:rsidSect="00AD5821">
          <w:headerReference w:type="even" r:id="rId77"/>
          <w:headerReference w:type="default" r:id="rId78"/>
          <w:pgSz w:w="11906" w:h="16838"/>
          <w:pgMar w:top="1134" w:right="567" w:bottom="1134" w:left="1701" w:header="709" w:footer="709" w:gutter="0"/>
          <w:cols w:space="708"/>
          <w:docGrid w:linePitch="360"/>
        </w:sectPr>
      </w:pPr>
    </w:p>
    <w:p w14:paraId="2A5752B6" w14:textId="77777777" w:rsidR="00E23C69" w:rsidRPr="00E23C69" w:rsidRDefault="00E23C69" w:rsidP="008F04A5">
      <w:pPr>
        <w:keepNext/>
        <w:numPr>
          <w:ilvl w:val="0"/>
          <w:numId w:val="34"/>
        </w:numPr>
        <w:spacing w:after="120"/>
        <w:jc w:val="center"/>
        <w:outlineLvl w:val="0"/>
        <w:rPr>
          <w:rFonts w:ascii="Times New Roman" w:eastAsia="Segoe UI" w:hAnsi="Times New Roman" w:cs="Times New Roman"/>
          <w:b/>
          <w:bCs/>
          <w:iCs/>
          <w:caps/>
          <w:kern w:val="32"/>
          <w:sz w:val="24"/>
          <w:szCs w:val="24"/>
          <w:lang w:eastAsia="ru-RU"/>
        </w:rPr>
      </w:pPr>
      <w:r w:rsidRPr="00E23C69">
        <w:rPr>
          <w:rFonts w:ascii="Times New Roman" w:eastAsia="Segoe UI" w:hAnsi="Times New Roman" w:cs="Times New Roman"/>
          <w:b/>
          <w:bCs/>
          <w:iCs/>
          <w:caps/>
          <w:kern w:val="32"/>
          <w:sz w:val="24"/>
          <w:szCs w:val="24"/>
          <w:lang w:eastAsia="ru-RU"/>
        </w:rPr>
        <w:lastRenderedPageBreak/>
        <w:t>Общая характеристикаРАБОЧЕЙ ПРОГРАММЫ УЧЕБНОЙ ДИСЦИПЛИНЫ</w:t>
      </w:r>
    </w:p>
    <w:p w14:paraId="730CE9A7" w14:textId="77777777" w:rsidR="00E23C69" w:rsidRPr="00E23C69" w:rsidRDefault="00E23C69" w:rsidP="00E23C69">
      <w:pPr>
        <w:widowControl w:val="0"/>
        <w:ind w:left="720"/>
        <w:jc w:val="center"/>
        <w:rPr>
          <w:rFonts w:ascii="Times New Roman" w:eastAsia="Segoe UI" w:hAnsi="Times New Roman" w:cs="Times New Roman"/>
          <w:b/>
          <w:sz w:val="24"/>
          <w:szCs w:val="24"/>
          <w:lang w:eastAsia="nl-NL"/>
        </w:rPr>
      </w:pPr>
      <w:r w:rsidRPr="00E23C69">
        <w:rPr>
          <w:rFonts w:ascii="Times New Roman" w:eastAsia="Segoe UI" w:hAnsi="Times New Roman" w:cs="Times New Roman"/>
          <w:b/>
          <w:sz w:val="24"/>
          <w:szCs w:val="24"/>
          <w:lang w:eastAsia="nl-NL"/>
        </w:rPr>
        <w:t>«ОП.04 ТЕХНИЧЕСКАЯ МЕХАНИКА»</w:t>
      </w:r>
    </w:p>
    <w:p w14:paraId="516CAE31" w14:textId="77777777" w:rsidR="00E23C69" w:rsidRPr="00E23C69" w:rsidRDefault="00E23C69" w:rsidP="00E23C69">
      <w:pPr>
        <w:rPr>
          <w:rFonts w:ascii="Times New Roman" w:eastAsia="Calibri" w:hAnsi="Times New Roman" w:cs="Times New Roman"/>
          <w:sz w:val="24"/>
          <w:szCs w:val="24"/>
          <w:lang w:eastAsia="nl-NL"/>
        </w:rPr>
      </w:pPr>
    </w:p>
    <w:p w14:paraId="516377D3" w14:textId="77777777" w:rsidR="00E23C69" w:rsidRPr="00E23C69" w:rsidRDefault="00E23C69" w:rsidP="00E23C69">
      <w:pPr>
        <w:spacing w:after="120" w:line="276" w:lineRule="auto"/>
        <w:ind w:firstLine="709"/>
        <w:outlineLvl w:val="1"/>
        <w:rPr>
          <w:rFonts w:ascii="Times New Roman" w:eastAsia="Segoe UI" w:hAnsi="Times New Roman" w:cs="Times New Roman"/>
          <w:b/>
          <w:bCs/>
          <w:spacing w:val="15"/>
          <w:szCs w:val="24"/>
          <w:lang w:eastAsia="ru-RU"/>
        </w:rPr>
      </w:pPr>
      <w:r w:rsidRPr="00E23C69">
        <w:rPr>
          <w:rFonts w:ascii="Times New Roman" w:eastAsia="Segoe UI" w:hAnsi="Times New Roman" w:cs="Times New Roman"/>
          <w:b/>
          <w:bCs/>
          <w:spacing w:val="15"/>
          <w:szCs w:val="24"/>
          <w:lang w:eastAsia="ru-RU"/>
        </w:rPr>
        <w:t>1.1. Цель и место дисциплины в структуре образовательной программы</w:t>
      </w:r>
    </w:p>
    <w:p w14:paraId="6FF8B450" w14:textId="77777777" w:rsidR="00E23C69" w:rsidRPr="00E23C69" w:rsidRDefault="00E23C69" w:rsidP="00F221BB">
      <w:pPr>
        <w:shd w:val="clear" w:color="auto" w:fill="FFFFFF"/>
        <w:spacing w:line="276" w:lineRule="auto"/>
        <w:ind w:firstLine="708"/>
        <w:jc w:val="both"/>
        <w:rPr>
          <w:rFonts w:ascii="Times New Roman" w:eastAsia="Calibri" w:hAnsi="Times New Roman" w:cs="Times New Roman"/>
          <w:sz w:val="24"/>
          <w:szCs w:val="24"/>
        </w:rPr>
      </w:pPr>
      <w:r w:rsidRPr="00E23C69">
        <w:rPr>
          <w:rFonts w:ascii="Times New Roman" w:eastAsia="Times New Roman" w:hAnsi="Times New Roman" w:cs="Times New Roman"/>
          <w:sz w:val="24"/>
          <w:szCs w:val="24"/>
          <w:lang w:eastAsia="ru-RU"/>
        </w:rPr>
        <w:t xml:space="preserve">Цель дисциплины </w:t>
      </w:r>
      <w:r w:rsidRPr="00E23C69">
        <w:rPr>
          <w:rFonts w:ascii="Times New Roman" w:eastAsia="Calibri" w:hAnsi="Times New Roman" w:cs="Times New Roman"/>
        </w:rPr>
        <w:t>«ОП.04 Техническая механика»</w:t>
      </w:r>
      <w:r w:rsidRPr="00E23C69">
        <w:rPr>
          <w:rFonts w:ascii="Times New Roman" w:eastAsia="Times New Roman" w:hAnsi="Times New Roman" w:cs="Times New Roman"/>
          <w:sz w:val="24"/>
          <w:szCs w:val="24"/>
          <w:lang w:eastAsia="ru-RU"/>
        </w:rPr>
        <w:t xml:space="preserve">: </w:t>
      </w:r>
      <w:r w:rsidRPr="00E23C69">
        <w:rPr>
          <w:rFonts w:ascii="Times New Roman" w:eastAsia="Calibri" w:hAnsi="Times New Roman" w:cs="Times New Roman"/>
          <w:sz w:val="24"/>
          <w:szCs w:val="24"/>
        </w:rPr>
        <w:t xml:space="preserve">получение студентами теоретических знаний и практических навыков, которые позволяют выполнять расчеты на прочность, жесткость, устойчивость элементов </w:t>
      </w:r>
    </w:p>
    <w:p w14:paraId="332A5906" w14:textId="77777777" w:rsidR="00E23C69" w:rsidRPr="00E23C69" w:rsidRDefault="00E23C69" w:rsidP="00F221BB">
      <w:pPr>
        <w:shd w:val="clear" w:color="auto" w:fill="FFFFFF"/>
        <w:spacing w:line="276" w:lineRule="auto"/>
        <w:ind w:firstLine="708"/>
        <w:jc w:val="both"/>
        <w:rPr>
          <w:rFonts w:ascii="Times New Roman" w:eastAsia="Calibri" w:hAnsi="Times New Roman" w:cs="Times New Roman"/>
          <w:sz w:val="24"/>
          <w:szCs w:val="24"/>
        </w:rPr>
      </w:pPr>
      <w:r w:rsidRPr="00E23C69">
        <w:rPr>
          <w:rFonts w:ascii="Times New Roman" w:eastAsia="Calibri" w:hAnsi="Times New Roman" w:cs="Times New Roman"/>
          <w:sz w:val="24"/>
          <w:szCs w:val="24"/>
        </w:rPr>
        <w:t>Дисциплина «</w:t>
      </w:r>
      <w:r w:rsidRPr="00E23C69">
        <w:rPr>
          <w:rFonts w:ascii="Times New Roman" w:eastAsia="Calibri" w:hAnsi="Times New Roman" w:cs="Times New Roman"/>
        </w:rPr>
        <w:t xml:space="preserve">ОП.04 </w:t>
      </w:r>
      <w:r w:rsidRPr="00E23C69">
        <w:rPr>
          <w:rFonts w:ascii="Times New Roman" w:eastAsia="Segoe UI" w:hAnsi="Times New Roman" w:cs="Times New Roman"/>
          <w:sz w:val="24"/>
          <w:szCs w:val="24"/>
        </w:rPr>
        <w:t>Техническая механика</w:t>
      </w:r>
      <w:r w:rsidRPr="00E23C69">
        <w:rPr>
          <w:rFonts w:ascii="Times New Roman" w:eastAsia="Calibri" w:hAnsi="Times New Roman" w:cs="Times New Roman"/>
          <w:sz w:val="24"/>
          <w:szCs w:val="24"/>
        </w:rPr>
        <w:t xml:space="preserve">» включена в обязательную часть общепрофессионального цикла образовательной программы в соответствии с ФГОС СПО по </w:t>
      </w:r>
      <w:r w:rsidRPr="00E23C69">
        <w:rPr>
          <w:rFonts w:ascii="Times New Roman" w:eastAsia="Calibri" w:hAnsi="Times New Roman" w:cs="Times New Roman"/>
          <w:color w:val="000000"/>
          <w:sz w:val="24"/>
          <w:szCs w:val="24"/>
        </w:rPr>
        <w:t>специальности 13.02.13 Эксплуатация и обслуживание электрического и электромеханического оборудования (по отраслям)</w:t>
      </w:r>
      <w:r w:rsidRPr="00E23C69">
        <w:rPr>
          <w:rFonts w:ascii="Times New Roman" w:eastAsia="Calibri" w:hAnsi="Times New Roman" w:cs="Times New Roman"/>
          <w:sz w:val="24"/>
          <w:szCs w:val="24"/>
        </w:rPr>
        <w:t xml:space="preserve">. </w:t>
      </w:r>
    </w:p>
    <w:p w14:paraId="7AA60DAC" w14:textId="77777777" w:rsidR="00E23C69" w:rsidRPr="00E23C69" w:rsidRDefault="00E23C69" w:rsidP="00F221B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Calibri" w:hAnsi="Times New Roman" w:cs="Times New Roman"/>
          <w:sz w:val="24"/>
          <w:szCs w:val="24"/>
        </w:rPr>
      </w:pPr>
    </w:p>
    <w:p w14:paraId="4F677F29" w14:textId="77777777" w:rsidR="00E23C69" w:rsidRPr="00E23C69" w:rsidRDefault="00E23C69" w:rsidP="00F221B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Calibri" w:hAnsi="Times New Roman" w:cs="Times New Roman"/>
          <w:b/>
          <w:sz w:val="24"/>
          <w:szCs w:val="24"/>
        </w:rPr>
      </w:pPr>
      <w:r w:rsidRPr="00E23C69">
        <w:rPr>
          <w:rFonts w:ascii="Times New Roman" w:eastAsia="Calibri" w:hAnsi="Times New Roman" w:cs="Times New Roman"/>
          <w:b/>
        </w:rPr>
        <w:t>1.2. Планируемые результаты освоения дисциплины</w:t>
      </w:r>
    </w:p>
    <w:p w14:paraId="50863584" w14:textId="77777777" w:rsidR="00E23C69" w:rsidRPr="00E23C69" w:rsidRDefault="00E23C69" w:rsidP="00F221BB">
      <w:pPr>
        <w:suppressAutoHyphens/>
        <w:spacing w:line="276" w:lineRule="auto"/>
        <w:ind w:firstLine="709"/>
        <w:jc w:val="both"/>
        <w:rPr>
          <w:rFonts w:ascii="Times New Roman" w:eastAsia="Calibri" w:hAnsi="Times New Roman" w:cs="Times New Roman"/>
          <w:color w:val="0070C0"/>
          <w:sz w:val="24"/>
          <w:szCs w:val="24"/>
        </w:rPr>
      </w:pPr>
    </w:p>
    <w:p w14:paraId="47BFD8D4" w14:textId="77777777" w:rsidR="00E23C69" w:rsidRPr="00E23C69" w:rsidRDefault="00E23C69" w:rsidP="00F221BB">
      <w:pPr>
        <w:spacing w:after="120" w:line="276" w:lineRule="auto"/>
        <w:ind w:firstLine="709"/>
        <w:rPr>
          <w:rFonts w:ascii="Times New Roman" w:eastAsia="Calibri" w:hAnsi="Times New Roman" w:cs="Times New Roman"/>
          <w:bCs/>
          <w:sz w:val="24"/>
          <w:szCs w:val="24"/>
        </w:rPr>
      </w:pPr>
      <w:r w:rsidRPr="00E23C69">
        <w:rPr>
          <w:rFonts w:ascii="Times New Roman" w:eastAsia="Calibri" w:hAnsi="Times New Roman" w:cs="Times New Roman"/>
          <w:bCs/>
          <w:sz w:val="24"/>
          <w:szCs w:val="24"/>
        </w:rPr>
        <w:t>В результате освоения дисциплины обучающийся должен:</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2187"/>
        <w:gridCol w:w="2466"/>
        <w:gridCol w:w="2371"/>
      </w:tblGrid>
      <w:tr w:rsidR="00E23C69" w:rsidRPr="00E23C69" w14:paraId="48673C62" w14:textId="77777777" w:rsidTr="00AD5821">
        <w:tc>
          <w:tcPr>
            <w:tcW w:w="2467" w:type="dxa"/>
            <w:tcBorders>
              <w:top w:val="single" w:sz="4" w:space="0" w:color="auto"/>
              <w:left w:val="single" w:sz="4" w:space="0" w:color="auto"/>
              <w:right w:val="single" w:sz="4" w:space="0" w:color="auto"/>
            </w:tcBorders>
          </w:tcPr>
          <w:p w14:paraId="25EE089F" w14:textId="77777777" w:rsidR="00E23C69" w:rsidRPr="00E23C69" w:rsidRDefault="00E23C69" w:rsidP="00E23C69">
            <w:pPr>
              <w:rPr>
                <w:rFonts w:ascii="Times New Roman" w:eastAsia="Calibri" w:hAnsi="Times New Roman" w:cs="Times New Roman"/>
                <w:b/>
                <w:sz w:val="20"/>
                <w:szCs w:val="20"/>
              </w:rPr>
            </w:pPr>
            <w:r w:rsidRPr="00E23C69">
              <w:rPr>
                <w:rFonts w:ascii="Times New Roman" w:eastAsia="Calibri" w:hAnsi="Times New Roman" w:cs="Times New Roman"/>
                <w:b/>
                <w:sz w:val="20"/>
                <w:szCs w:val="20"/>
              </w:rPr>
              <w:t>Код ОК, ПК</w:t>
            </w:r>
          </w:p>
        </w:tc>
        <w:tc>
          <w:tcPr>
            <w:tcW w:w="2187" w:type="dxa"/>
            <w:tcBorders>
              <w:top w:val="single" w:sz="4" w:space="0" w:color="auto"/>
              <w:left w:val="single" w:sz="4" w:space="0" w:color="auto"/>
              <w:right w:val="single" w:sz="4" w:space="0" w:color="auto"/>
            </w:tcBorders>
          </w:tcPr>
          <w:p w14:paraId="37CD79CE" w14:textId="77777777" w:rsidR="00E23C69" w:rsidRPr="00E23C69" w:rsidRDefault="00E23C69" w:rsidP="00E23C69">
            <w:pPr>
              <w:jc w:val="center"/>
              <w:rPr>
                <w:rFonts w:ascii="Times New Roman" w:eastAsia="Calibri" w:hAnsi="Times New Roman" w:cs="Times New Roman"/>
                <w:b/>
                <w:sz w:val="20"/>
                <w:szCs w:val="20"/>
              </w:rPr>
            </w:pPr>
            <w:r w:rsidRPr="00E23C69">
              <w:rPr>
                <w:rFonts w:ascii="Times New Roman" w:eastAsia="Calibri" w:hAnsi="Times New Roman" w:cs="Times New Roman"/>
                <w:b/>
                <w:sz w:val="20"/>
                <w:szCs w:val="20"/>
              </w:rPr>
              <w:t>Уметь</w:t>
            </w:r>
          </w:p>
        </w:tc>
        <w:tc>
          <w:tcPr>
            <w:tcW w:w="2466" w:type="dxa"/>
            <w:tcBorders>
              <w:top w:val="single" w:sz="4" w:space="0" w:color="auto"/>
              <w:left w:val="single" w:sz="4" w:space="0" w:color="auto"/>
              <w:bottom w:val="single" w:sz="4" w:space="0" w:color="auto"/>
              <w:right w:val="single" w:sz="4" w:space="0" w:color="auto"/>
            </w:tcBorders>
            <w:shd w:val="clear" w:color="auto" w:fill="auto"/>
          </w:tcPr>
          <w:p w14:paraId="60C69698" w14:textId="77777777" w:rsidR="00E23C69" w:rsidRPr="00E23C69" w:rsidRDefault="00E23C69" w:rsidP="00E23C69">
            <w:pPr>
              <w:jc w:val="center"/>
              <w:rPr>
                <w:rFonts w:ascii="Times New Roman" w:eastAsia="Calibri" w:hAnsi="Times New Roman" w:cs="Times New Roman"/>
                <w:b/>
                <w:i/>
                <w:sz w:val="20"/>
                <w:szCs w:val="20"/>
              </w:rPr>
            </w:pPr>
            <w:r w:rsidRPr="00E23C69">
              <w:rPr>
                <w:rFonts w:ascii="Times New Roman" w:eastAsia="Calibri" w:hAnsi="Times New Roman" w:cs="Times New Roman"/>
                <w:b/>
                <w:sz w:val="20"/>
                <w:szCs w:val="20"/>
              </w:rPr>
              <w:t>Знать</w:t>
            </w:r>
          </w:p>
        </w:tc>
        <w:tc>
          <w:tcPr>
            <w:tcW w:w="2371" w:type="dxa"/>
            <w:tcBorders>
              <w:top w:val="single" w:sz="4" w:space="0" w:color="auto"/>
              <w:left w:val="single" w:sz="4" w:space="0" w:color="auto"/>
              <w:bottom w:val="single" w:sz="4" w:space="0" w:color="auto"/>
              <w:right w:val="single" w:sz="4" w:space="0" w:color="auto"/>
            </w:tcBorders>
          </w:tcPr>
          <w:p w14:paraId="3D8C3F5A" w14:textId="77777777" w:rsidR="00E23C69" w:rsidRPr="00E23C69" w:rsidRDefault="00E23C69" w:rsidP="00E23C69">
            <w:pPr>
              <w:jc w:val="center"/>
              <w:rPr>
                <w:rFonts w:ascii="Times New Roman" w:eastAsia="Calibri" w:hAnsi="Times New Roman" w:cs="Times New Roman"/>
                <w:b/>
                <w:i/>
                <w:sz w:val="20"/>
                <w:szCs w:val="20"/>
              </w:rPr>
            </w:pPr>
            <w:r w:rsidRPr="00E23C69">
              <w:rPr>
                <w:rFonts w:ascii="Times New Roman" w:eastAsia="Calibri" w:hAnsi="Times New Roman" w:cs="Times New Roman"/>
                <w:b/>
                <w:sz w:val="20"/>
                <w:szCs w:val="20"/>
              </w:rPr>
              <w:t xml:space="preserve">Владеть навыками </w:t>
            </w:r>
          </w:p>
        </w:tc>
      </w:tr>
      <w:tr w:rsidR="00E23C69" w:rsidRPr="00E23C69" w14:paraId="02800996" w14:textId="77777777" w:rsidTr="00AD5821">
        <w:tc>
          <w:tcPr>
            <w:tcW w:w="2467" w:type="dxa"/>
            <w:tcBorders>
              <w:top w:val="single" w:sz="4" w:space="0" w:color="auto"/>
              <w:left w:val="single" w:sz="4" w:space="0" w:color="auto"/>
              <w:right w:val="single" w:sz="4" w:space="0" w:color="auto"/>
            </w:tcBorders>
          </w:tcPr>
          <w:p w14:paraId="3B844987" w14:textId="77777777" w:rsidR="00E23C69" w:rsidRPr="00E23C69" w:rsidRDefault="00E23C69" w:rsidP="00E23C69">
            <w:pPr>
              <w:rPr>
                <w:rFonts w:ascii="Times New Roman" w:eastAsia="Calibri" w:hAnsi="Times New Roman" w:cs="Times New Roman"/>
                <w:bCs/>
                <w:sz w:val="20"/>
                <w:szCs w:val="20"/>
              </w:rPr>
            </w:pPr>
            <w:r w:rsidRPr="00E23C69">
              <w:rPr>
                <w:rFonts w:ascii="Times New Roman" w:eastAsia="Calibri" w:hAnsi="Times New Roman" w:cs="Times New Roman"/>
                <w:bCs/>
                <w:sz w:val="20"/>
                <w:szCs w:val="20"/>
              </w:rPr>
              <w:t>ОК 01</w:t>
            </w:r>
          </w:p>
          <w:p w14:paraId="5D059649" w14:textId="77777777" w:rsidR="00E23C69" w:rsidRPr="00E23C69" w:rsidRDefault="00E23C69" w:rsidP="00E23C69">
            <w:pPr>
              <w:rPr>
                <w:rFonts w:ascii="Times New Roman" w:eastAsia="Calibri" w:hAnsi="Times New Roman" w:cs="Times New Roman"/>
                <w:bCs/>
                <w:sz w:val="20"/>
                <w:szCs w:val="20"/>
              </w:rPr>
            </w:pPr>
            <w:r w:rsidRPr="00E23C69">
              <w:rPr>
                <w:rFonts w:ascii="Times New Roman" w:eastAsia="Calibri" w:hAnsi="Times New Roman" w:cs="Times New Roman"/>
                <w:sz w:val="20"/>
                <w:szCs w:val="20"/>
              </w:rPr>
              <w:t>Выбирать способы решения задач профессиональной деятельности применительно к различным контекстам</w:t>
            </w:r>
          </w:p>
        </w:tc>
        <w:tc>
          <w:tcPr>
            <w:tcW w:w="2187" w:type="dxa"/>
            <w:tcBorders>
              <w:top w:val="single" w:sz="4" w:space="0" w:color="auto"/>
              <w:left w:val="single" w:sz="4" w:space="0" w:color="auto"/>
              <w:right w:val="single" w:sz="4" w:space="0" w:color="auto"/>
            </w:tcBorders>
          </w:tcPr>
          <w:p w14:paraId="3A634AFB" w14:textId="77777777" w:rsidR="00E23C69" w:rsidRPr="00E23C69" w:rsidRDefault="00E23C69" w:rsidP="00E23C69">
            <w:pPr>
              <w:contextualSpacing/>
              <w:rPr>
                <w:rFonts w:ascii="Times New Roman" w:eastAsia="Calibri" w:hAnsi="Times New Roman" w:cs="Times New Roman"/>
                <w:sz w:val="20"/>
                <w:szCs w:val="20"/>
              </w:rPr>
            </w:pPr>
            <w:r w:rsidRPr="00E23C69">
              <w:rPr>
                <w:rFonts w:ascii="Times New Roman" w:eastAsia="Calibri" w:hAnsi="Times New Roman" w:cs="Times New Roman"/>
                <w:sz w:val="20"/>
                <w:szCs w:val="20"/>
              </w:rPr>
              <w:t>Распознавать задачу и/или проблему в профессиональном и/или социальном контексте, анализировать и выделять её составные части;</w:t>
            </w:r>
          </w:p>
          <w:p w14:paraId="0E405E92" w14:textId="77777777" w:rsidR="00E23C69" w:rsidRPr="00E23C69" w:rsidRDefault="00E23C69" w:rsidP="00E23C69">
            <w:pPr>
              <w:contextualSpacing/>
              <w:rPr>
                <w:rFonts w:ascii="Times New Roman" w:eastAsia="Calibri" w:hAnsi="Times New Roman" w:cs="Times New Roman"/>
                <w:sz w:val="20"/>
                <w:szCs w:val="20"/>
              </w:rPr>
            </w:pPr>
            <w:r w:rsidRPr="00E23C69">
              <w:rPr>
                <w:rFonts w:ascii="Times New Roman" w:eastAsia="Calibri" w:hAnsi="Times New Roman" w:cs="Times New Roman"/>
                <w:sz w:val="20"/>
                <w:szCs w:val="20"/>
              </w:rPr>
              <w:t>определять этапы решения задачи, составлять план действия, реализовывать составленный план, определять необходимые ресурсы;</w:t>
            </w:r>
          </w:p>
          <w:p w14:paraId="5678C348" w14:textId="77777777" w:rsidR="00E23C69" w:rsidRPr="00E23C69" w:rsidRDefault="00E23C69" w:rsidP="00E23C69">
            <w:pPr>
              <w:contextualSpacing/>
              <w:rPr>
                <w:rFonts w:ascii="Times New Roman" w:eastAsia="Calibri" w:hAnsi="Times New Roman" w:cs="Times New Roman"/>
                <w:sz w:val="20"/>
                <w:szCs w:val="20"/>
              </w:rPr>
            </w:pPr>
            <w:r w:rsidRPr="00E23C69">
              <w:rPr>
                <w:rFonts w:ascii="Times New Roman" w:eastAsia="Calibri" w:hAnsi="Times New Roman" w:cs="Times New Roman"/>
                <w:sz w:val="20"/>
                <w:szCs w:val="20"/>
              </w:rPr>
              <w:t>определять этапы решения задачи, составлять план действия, реализовывать составленный план, определять необходимые ресурсы;</w:t>
            </w:r>
          </w:p>
          <w:p w14:paraId="71E87C7E" w14:textId="77777777" w:rsidR="00E23C69" w:rsidRPr="00E23C69" w:rsidRDefault="00E23C69" w:rsidP="00E23C69">
            <w:pPr>
              <w:contextualSpacing/>
              <w:rPr>
                <w:rFonts w:ascii="Times New Roman" w:eastAsia="Calibri" w:hAnsi="Times New Roman" w:cs="Times New Roman"/>
                <w:sz w:val="20"/>
                <w:szCs w:val="20"/>
              </w:rPr>
            </w:pPr>
            <w:r w:rsidRPr="00E23C69">
              <w:rPr>
                <w:rFonts w:ascii="Times New Roman" w:eastAsia="Calibri" w:hAnsi="Times New Roman" w:cs="Times New Roman"/>
                <w:sz w:val="20"/>
                <w:szCs w:val="20"/>
              </w:rPr>
              <w:t>выявлять и эффективно искать информацию, необходимую для решения задачи и/или проблемы;владеть актуальными методами работы в профессиональной и смежных сферах;</w:t>
            </w:r>
          </w:p>
          <w:p w14:paraId="7EFCD7B8" w14:textId="77777777" w:rsidR="00E23C69" w:rsidRPr="00E23C69" w:rsidRDefault="00E23C69" w:rsidP="00E23C69">
            <w:pPr>
              <w:contextualSpacing/>
              <w:rPr>
                <w:rFonts w:ascii="Times New Roman" w:eastAsia="Calibri" w:hAnsi="Times New Roman" w:cs="Times New Roman"/>
                <w:bCs/>
                <w:sz w:val="20"/>
                <w:szCs w:val="20"/>
              </w:rPr>
            </w:pPr>
            <w:r w:rsidRPr="00E23C69">
              <w:rPr>
                <w:rFonts w:ascii="Times New Roman" w:eastAsia="Calibri" w:hAnsi="Times New Roman" w:cs="Times New Roman"/>
                <w:sz w:val="20"/>
                <w:szCs w:val="20"/>
              </w:rPr>
              <w:t xml:space="preserve">оценивать результат и последствия своих действий </w:t>
            </w:r>
            <w:r w:rsidRPr="00E23C69">
              <w:rPr>
                <w:rFonts w:ascii="Times New Roman" w:eastAsia="Calibri" w:hAnsi="Times New Roman" w:cs="Times New Roman"/>
                <w:sz w:val="20"/>
                <w:szCs w:val="20"/>
              </w:rPr>
              <w:lastRenderedPageBreak/>
              <w:t>(самостоятельно или с помощью наставника).</w:t>
            </w:r>
          </w:p>
        </w:tc>
        <w:tc>
          <w:tcPr>
            <w:tcW w:w="2466" w:type="dxa"/>
            <w:tcBorders>
              <w:top w:val="single" w:sz="4" w:space="0" w:color="auto"/>
              <w:left w:val="single" w:sz="4" w:space="0" w:color="auto"/>
              <w:bottom w:val="single" w:sz="4" w:space="0" w:color="auto"/>
              <w:right w:val="single" w:sz="4" w:space="0" w:color="auto"/>
            </w:tcBorders>
            <w:shd w:val="clear" w:color="auto" w:fill="auto"/>
          </w:tcPr>
          <w:p w14:paraId="44ECA80D" w14:textId="77777777" w:rsidR="00E23C69" w:rsidRPr="00E23C69" w:rsidRDefault="00E23C69" w:rsidP="00E23C69">
            <w:pPr>
              <w:contextualSpacing/>
              <w:rPr>
                <w:rFonts w:ascii="Times New Roman" w:eastAsia="Calibri" w:hAnsi="Times New Roman" w:cs="Times New Roman"/>
                <w:sz w:val="20"/>
                <w:szCs w:val="20"/>
              </w:rPr>
            </w:pPr>
            <w:r w:rsidRPr="00E23C69">
              <w:rPr>
                <w:rFonts w:ascii="Times New Roman" w:eastAsia="Calibri" w:hAnsi="Times New Roman" w:cs="Times New Roman"/>
                <w:sz w:val="20"/>
                <w:szCs w:val="20"/>
              </w:rPr>
              <w:lastRenderedPageBreak/>
              <w:t>Актуальный профессиональный контекст, в котором приходится работать и жить;</w:t>
            </w:r>
          </w:p>
          <w:p w14:paraId="45F7DE74" w14:textId="77777777" w:rsidR="00E23C69" w:rsidRPr="00E23C69" w:rsidRDefault="00E23C69" w:rsidP="00E23C69">
            <w:pPr>
              <w:contextualSpacing/>
              <w:rPr>
                <w:rFonts w:ascii="Times New Roman" w:eastAsia="Calibri" w:hAnsi="Times New Roman" w:cs="Times New Roman"/>
                <w:sz w:val="20"/>
                <w:szCs w:val="20"/>
              </w:rPr>
            </w:pPr>
            <w:r w:rsidRPr="00E23C69">
              <w:rPr>
                <w:rFonts w:ascii="Times New Roman" w:eastAsia="Calibri" w:hAnsi="Times New Roman" w:cs="Times New Roman"/>
                <w:sz w:val="20"/>
                <w:szCs w:val="20"/>
              </w:rPr>
              <w:t>структуру плана для решения задач, алгоритмы выполнения работ в профессиональной и смежных областях;</w:t>
            </w:r>
          </w:p>
          <w:p w14:paraId="511DD8EA" w14:textId="77777777" w:rsidR="00E23C69" w:rsidRPr="00E23C69" w:rsidRDefault="00E23C69" w:rsidP="00E23C69">
            <w:pPr>
              <w:contextualSpacing/>
              <w:rPr>
                <w:rFonts w:ascii="Times New Roman" w:eastAsia="Calibri" w:hAnsi="Times New Roman" w:cs="Times New Roman"/>
                <w:sz w:val="20"/>
                <w:szCs w:val="20"/>
              </w:rPr>
            </w:pPr>
            <w:r w:rsidRPr="00E23C69">
              <w:rPr>
                <w:rFonts w:ascii="Times New Roman" w:eastAsia="Calibri" w:hAnsi="Times New Roman" w:cs="Times New Roman"/>
                <w:sz w:val="20"/>
                <w:szCs w:val="20"/>
              </w:rPr>
              <w:t>основные источники информации и ресурсы для решения задач и/или проблем в профессиональном контексте;</w:t>
            </w:r>
          </w:p>
          <w:p w14:paraId="01175B82" w14:textId="77777777" w:rsidR="00E23C69" w:rsidRPr="00E23C69" w:rsidRDefault="00E23C69" w:rsidP="00E23C69">
            <w:pPr>
              <w:contextualSpacing/>
              <w:rPr>
                <w:rFonts w:ascii="Times New Roman" w:eastAsia="Calibri" w:hAnsi="Times New Roman" w:cs="Times New Roman"/>
                <w:sz w:val="20"/>
                <w:szCs w:val="20"/>
              </w:rPr>
            </w:pPr>
            <w:r w:rsidRPr="00E23C69">
              <w:rPr>
                <w:rFonts w:ascii="Times New Roman" w:eastAsia="Calibri" w:hAnsi="Times New Roman" w:cs="Times New Roman"/>
                <w:sz w:val="20"/>
                <w:szCs w:val="20"/>
              </w:rPr>
              <w:t>порядок оценки результатов решения задач профессиональной деятельности.</w:t>
            </w:r>
          </w:p>
          <w:p w14:paraId="781E3D2D" w14:textId="77777777" w:rsidR="00E23C69" w:rsidRPr="00E23C69" w:rsidRDefault="00E23C69" w:rsidP="00E23C69">
            <w:pPr>
              <w:contextualSpacing/>
              <w:rPr>
                <w:rFonts w:ascii="Times New Roman" w:eastAsia="Calibri" w:hAnsi="Times New Roman" w:cs="Times New Roman"/>
                <w:bCs/>
                <w:i/>
                <w:sz w:val="20"/>
                <w:szCs w:val="20"/>
              </w:rPr>
            </w:pPr>
          </w:p>
        </w:tc>
        <w:tc>
          <w:tcPr>
            <w:tcW w:w="2371" w:type="dxa"/>
            <w:tcBorders>
              <w:top w:val="single" w:sz="4" w:space="0" w:color="auto"/>
              <w:left w:val="single" w:sz="4" w:space="0" w:color="auto"/>
              <w:bottom w:val="single" w:sz="4" w:space="0" w:color="auto"/>
              <w:right w:val="single" w:sz="4" w:space="0" w:color="auto"/>
            </w:tcBorders>
          </w:tcPr>
          <w:p w14:paraId="3B1DD4F8" w14:textId="77777777" w:rsidR="00E23C69" w:rsidRPr="00E23C69" w:rsidRDefault="00E23C69" w:rsidP="00E23C69">
            <w:pPr>
              <w:jc w:val="center"/>
              <w:rPr>
                <w:rFonts w:ascii="Times New Roman" w:eastAsia="Calibri" w:hAnsi="Times New Roman" w:cs="Times New Roman"/>
                <w:bCs/>
                <w:i/>
                <w:sz w:val="20"/>
                <w:szCs w:val="20"/>
              </w:rPr>
            </w:pPr>
            <w:r w:rsidRPr="00E23C69">
              <w:rPr>
                <w:rFonts w:ascii="Times New Roman" w:eastAsia="Calibri" w:hAnsi="Times New Roman" w:cs="Times New Roman"/>
                <w:bCs/>
                <w:i/>
                <w:sz w:val="20"/>
                <w:szCs w:val="20"/>
              </w:rPr>
              <w:t>-</w:t>
            </w:r>
          </w:p>
        </w:tc>
      </w:tr>
      <w:tr w:rsidR="00E23C69" w:rsidRPr="00E23C69" w14:paraId="4CA63D45" w14:textId="77777777" w:rsidTr="00AD5821">
        <w:tc>
          <w:tcPr>
            <w:tcW w:w="2467" w:type="dxa"/>
            <w:tcBorders>
              <w:left w:val="single" w:sz="4" w:space="0" w:color="auto"/>
              <w:bottom w:val="single" w:sz="4" w:space="0" w:color="auto"/>
              <w:right w:val="single" w:sz="4" w:space="0" w:color="auto"/>
            </w:tcBorders>
          </w:tcPr>
          <w:p w14:paraId="04FC6AA8"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sz w:val="20"/>
                <w:szCs w:val="20"/>
              </w:rPr>
              <w:lastRenderedPageBreak/>
              <w:t>ОК 02</w:t>
            </w:r>
          </w:p>
          <w:p w14:paraId="6294541F"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sz w:val="20"/>
                <w:szCs w:val="20"/>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187" w:type="dxa"/>
            <w:tcBorders>
              <w:left w:val="single" w:sz="4" w:space="0" w:color="auto"/>
              <w:bottom w:val="single" w:sz="4" w:space="0" w:color="auto"/>
              <w:right w:val="single" w:sz="4" w:space="0" w:color="auto"/>
            </w:tcBorders>
          </w:tcPr>
          <w:p w14:paraId="6F6C16B8"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sz w:val="20"/>
                <w:szCs w:val="20"/>
              </w:rPr>
              <w:t>Определять задачи для поиска информации, планировать процесс поиска, выбирать необходимые источники информации;</w:t>
            </w:r>
          </w:p>
          <w:p w14:paraId="20B09039"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sz w:val="20"/>
                <w:szCs w:val="20"/>
              </w:rPr>
              <w:t>выделять наиболее значимое в перечне информации, структурировать получаемую информацию, оформлять результаты поиска;оценивать практическую значимость результатов поиска;применять средства информационных технологий для решения профессиональных задач;использовать современное программное обеспечение в профессиональной деятельности;</w:t>
            </w:r>
          </w:p>
          <w:p w14:paraId="3099AC74" w14:textId="77777777" w:rsidR="00E23C69" w:rsidRPr="00E23C69" w:rsidRDefault="00E23C69" w:rsidP="00E23C69">
            <w:pPr>
              <w:rPr>
                <w:rFonts w:ascii="Times New Roman" w:eastAsia="Calibri" w:hAnsi="Times New Roman" w:cs="Times New Roman"/>
                <w:bCs/>
                <w:sz w:val="20"/>
                <w:szCs w:val="20"/>
              </w:rPr>
            </w:pPr>
            <w:r w:rsidRPr="00E23C69">
              <w:rPr>
                <w:rFonts w:ascii="Times New Roman" w:eastAsia="Calibri" w:hAnsi="Times New Roman" w:cs="Times New Roman"/>
                <w:sz w:val="20"/>
                <w:szCs w:val="20"/>
              </w:rPr>
              <w:t>использовать различные цифровые средства для решения профессиональных задач.</w:t>
            </w:r>
          </w:p>
        </w:tc>
        <w:tc>
          <w:tcPr>
            <w:tcW w:w="2466" w:type="dxa"/>
            <w:tcBorders>
              <w:top w:val="single" w:sz="4" w:space="0" w:color="auto"/>
              <w:left w:val="single" w:sz="4" w:space="0" w:color="auto"/>
              <w:bottom w:val="single" w:sz="4" w:space="0" w:color="auto"/>
              <w:right w:val="single" w:sz="4" w:space="0" w:color="auto"/>
            </w:tcBorders>
            <w:shd w:val="clear" w:color="auto" w:fill="auto"/>
          </w:tcPr>
          <w:p w14:paraId="1279BE80"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sz w:val="20"/>
                <w:szCs w:val="20"/>
              </w:rPr>
              <w:t>Номенклатура информационных источников, применяемых в профессиональной деятельности;</w:t>
            </w:r>
          </w:p>
          <w:p w14:paraId="638DFE9A"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sz w:val="20"/>
                <w:szCs w:val="20"/>
              </w:rPr>
              <w:t>приемы структурирования информации;</w:t>
            </w:r>
          </w:p>
          <w:p w14:paraId="596D4C6F"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sz w:val="20"/>
                <w:szCs w:val="20"/>
              </w:rPr>
              <w:t>формат оформления результатов поиска информации;</w:t>
            </w:r>
          </w:p>
          <w:p w14:paraId="511A2D24"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sz w:val="20"/>
                <w:szCs w:val="20"/>
              </w:rPr>
              <w:t>современные средства и устройства информатизации, порядок их применения;</w:t>
            </w:r>
          </w:p>
          <w:p w14:paraId="7442B0B7" w14:textId="77777777" w:rsidR="00E23C69" w:rsidRPr="00E23C69" w:rsidRDefault="00E23C69" w:rsidP="00E23C69">
            <w:pPr>
              <w:rPr>
                <w:rFonts w:ascii="Times New Roman" w:eastAsia="Calibri" w:hAnsi="Times New Roman" w:cs="Times New Roman"/>
                <w:bCs/>
                <w:i/>
                <w:sz w:val="20"/>
                <w:szCs w:val="20"/>
              </w:rPr>
            </w:pPr>
            <w:r w:rsidRPr="00E23C69">
              <w:rPr>
                <w:rFonts w:ascii="Times New Roman" w:eastAsia="Calibri" w:hAnsi="Times New Roman" w:cs="Times New Roman"/>
                <w:sz w:val="20"/>
                <w:szCs w:val="20"/>
              </w:rPr>
              <w:t>программное обеспечение в профессиональной деятельности, в том числе цифровые средства.</w:t>
            </w:r>
          </w:p>
        </w:tc>
        <w:tc>
          <w:tcPr>
            <w:tcW w:w="2371" w:type="dxa"/>
            <w:tcBorders>
              <w:top w:val="single" w:sz="4" w:space="0" w:color="auto"/>
              <w:left w:val="single" w:sz="4" w:space="0" w:color="auto"/>
              <w:bottom w:val="single" w:sz="4" w:space="0" w:color="auto"/>
              <w:right w:val="single" w:sz="4" w:space="0" w:color="auto"/>
            </w:tcBorders>
          </w:tcPr>
          <w:p w14:paraId="3D82593D" w14:textId="77777777" w:rsidR="00E23C69" w:rsidRPr="00E23C69" w:rsidRDefault="00E23C69" w:rsidP="00E23C69">
            <w:pPr>
              <w:jc w:val="center"/>
              <w:rPr>
                <w:rFonts w:ascii="Times New Roman" w:eastAsia="Calibri" w:hAnsi="Times New Roman" w:cs="Times New Roman"/>
                <w:bCs/>
                <w:i/>
                <w:sz w:val="20"/>
                <w:szCs w:val="20"/>
              </w:rPr>
            </w:pPr>
            <w:r w:rsidRPr="00E23C69">
              <w:rPr>
                <w:rFonts w:ascii="Times New Roman" w:eastAsia="Calibri" w:hAnsi="Times New Roman" w:cs="Times New Roman"/>
                <w:bCs/>
                <w:i/>
                <w:sz w:val="20"/>
                <w:szCs w:val="20"/>
              </w:rPr>
              <w:t>-</w:t>
            </w:r>
          </w:p>
        </w:tc>
      </w:tr>
      <w:tr w:rsidR="00E23C69" w:rsidRPr="00E23C69" w14:paraId="188C6162" w14:textId="77777777" w:rsidTr="00AD5821">
        <w:tc>
          <w:tcPr>
            <w:tcW w:w="2467" w:type="dxa"/>
            <w:tcBorders>
              <w:left w:val="single" w:sz="4" w:space="0" w:color="auto"/>
              <w:bottom w:val="single" w:sz="4" w:space="0" w:color="auto"/>
              <w:right w:val="single" w:sz="4" w:space="0" w:color="auto"/>
            </w:tcBorders>
          </w:tcPr>
          <w:p w14:paraId="20895E2E" w14:textId="77777777" w:rsidR="00E23C69" w:rsidRPr="00E23C69" w:rsidRDefault="00E23C69" w:rsidP="00E23C69">
            <w:pPr>
              <w:rPr>
                <w:rFonts w:ascii="Times New Roman" w:eastAsia="Calibri" w:hAnsi="Times New Roman" w:cs="Times New Roman"/>
                <w:bCs/>
                <w:sz w:val="20"/>
                <w:szCs w:val="20"/>
              </w:rPr>
            </w:pPr>
            <w:r w:rsidRPr="00E23C69">
              <w:rPr>
                <w:rFonts w:ascii="Times New Roman" w:eastAsia="Calibri" w:hAnsi="Times New Roman" w:cs="Times New Roman"/>
                <w:bCs/>
                <w:sz w:val="20"/>
                <w:szCs w:val="20"/>
              </w:rPr>
              <w:t>ОК 05</w:t>
            </w:r>
          </w:p>
          <w:p w14:paraId="50EEC395" w14:textId="77777777" w:rsidR="00E23C69" w:rsidRPr="00E23C69" w:rsidRDefault="00E23C69" w:rsidP="00E23C69">
            <w:pPr>
              <w:rPr>
                <w:rFonts w:ascii="Times New Roman" w:eastAsia="Calibri" w:hAnsi="Times New Roman" w:cs="Times New Roman"/>
                <w:bCs/>
                <w:sz w:val="20"/>
                <w:szCs w:val="20"/>
              </w:rPr>
            </w:pPr>
            <w:r w:rsidRPr="00E23C69">
              <w:rPr>
                <w:rFonts w:ascii="Times New Roman" w:eastAsia="Calibri" w:hAnsi="Times New Roman" w:cs="Times New Roman"/>
                <w:sz w:val="20"/>
                <w:szCs w:val="20"/>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187" w:type="dxa"/>
            <w:tcBorders>
              <w:left w:val="single" w:sz="4" w:space="0" w:color="auto"/>
              <w:bottom w:val="single" w:sz="4" w:space="0" w:color="auto"/>
              <w:right w:val="single" w:sz="4" w:space="0" w:color="auto"/>
            </w:tcBorders>
          </w:tcPr>
          <w:p w14:paraId="72D1FFCC"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sz w:val="20"/>
                <w:szCs w:val="20"/>
              </w:rPr>
              <w:t>Грамотно излагать свои мысли и оформлять документы по профессиональной тематике на государственном языке;</w:t>
            </w:r>
          </w:p>
          <w:p w14:paraId="7D4F18B0" w14:textId="77777777" w:rsidR="00E23C69" w:rsidRPr="00E23C69" w:rsidRDefault="00E23C69" w:rsidP="00E23C69">
            <w:pPr>
              <w:rPr>
                <w:rFonts w:ascii="Times New Roman" w:eastAsia="Calibri" w:hAnsi="Times New Roman" w:cs="Times New Roman"/>
                <w:bCs/>
                <w:i/>
                <w:sz w:val="20"/>
                <w:szCs w:val="20"/>
              </w:rPr>
            </w:pPr>
            <w:r w:rsidRPr="00E23C69">
              <w:rPr>
                <w:rFonts w:ascii="Times New Roman" w:eastAsia="Calibri" w:hAnsi="Times New Roman" w:cs="Times New Roman"/>
                <w:sz w:val="20"/>
                <w:szCs w:val="20"/>
              </w:rPr>
              <w:t>проявлять толерантность в рабочем коллективе</w:t>
            </w:r>
          </w:p>
        </w:tc>
        <w:tc>
          <w:tcPr>
            <w:tcW w:w="2466" w:type="dxa"/>
            <w:tcBorders>
              <w:top w:val="single" w:sz="4" w:space="0" w:color="auto"/>
              <w:left w:val="single" w:sz="4" w:space="0" w:color="auto"/>
              <w:bottom w:val="single" w:sz="4" w:space="0" w:color="auto"/>
              <w:right w:val="single" w:sz="4" w:space="0" w:color="auto"/>
            </w:tcBorders>
            <w:shd w:val="clear" w:color="auto" w:fill="auto"/>
          </w:tcPr>
          <w:p w14:paraId="5E730136"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sz w:val="20"/>
                <w:szCs w:val="20"/>
              </w:rPr>
              <w:t>Правила оформления документов;</w:t>
            </w:r>
          </w:p>
          <w:p w14:paraId="7D025665"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sz w:val="20"/>
                <w:szCs w:val="20"/>
              </w:rPr>
              <w:t>правила построения устных сообщений.</w:t>
            </w:r>
          </w:p>
          <w:p w14:paraId="5DB96277" w14:textId="77777777" w:rsidR="00E23C69" w:rsidRPr="00E23C69" w:rsidRDefault="00E23C69" w:rsidP="00E23C69">
            <w:pPr>
              <w:rPr>
                <w:rFonts w:ascii="Times New Roman" w:eastAsia="Calibri" w:hAnsi="Times New Roman" w:cs="Times New Roman"/>
                <w:bCs/>
                <w:i/>
                <w:sz w:val="20"/>
                <w:szCs w:val="20"/>
              </w:rPr>
            </w:pPr>
          </w:p>
        </w:tc>
        <w:tc>
          <w:tcPr>
            <w:tcW w:w="2371" w:type="dxa"/>
            <w:tcBorders>
              <w:top w:val="single" w:sz="4" w:space="0" w:color="auto"/>
              <w:left w:val="single" w:sz="4" w:space="0" w:color="auto"/>
              <w:bottom w:val="single" w:sz="4" w:space="0" w:color="auto"/>
              <w:right w:val="single" w:sz="4" w:space="0" w:color="auto"/>
            </w:tcBorders>
          </w:tcPr>
          <w:p w14:paraId="2C036026" w14:textId="77777777" w:rsidR="00E23C69" w:rsidRPr="00E23C69" w:rsidRDefault="00E23C69" w:rsidP="00E23C69">
            <w:pPr>
              <w:jc w:val="center"/>
              <w:rPr>
                <w:rFonts w:ascii="Times New Roman" w:eastAsia="Calibri" w:hAnsi="Times New Roman" w:cs="Times New Roman"/>
                <w:bCs/>
                <w:sz w:val="20"/>
                <w:szCs w:val="20"/>
              </w:rPr>
            </w:pPr>
            <w:r w:rsidRPr="00E23C69">
              <w:rPr>
                <w:rFonts w:ascii="Times New Roman" w:eastAsia="Calibri" w:hAnsi="Times New Roman" w:cs="Times New Roman"/>
                <w:bCs/>
                <w:sz w:val="20"/>
                <w:szCs w:val="20"/>
              </w:rPr>
              <w:t>-</w:t>
            </w:r>
          </w:p>
        </w:tc>
      </w:tr>
      <w:tr w:rsidR="00E23C69" w:rsidRPr="00E23C69" w14:paraId="15308CBC" w14:textId="77777777" w:rsidTr="00AD5821">
        <w:tc>
          <w:tcPr>
            <w:tcW w:w="2467" w:type="dxa"/>
            <w:tcBorders>
              <w:left w:val="single" w:sz="4" w:space="0" w:color="auto"/>
              <w:bottom w:val="single" w:sz="4" w:space="0" w:color="auto"/>
              <w:right w:val="single" w:sz="4" w:space="0" w:color="auto"/>
            </w:tcBorders>
          </w:tcPr>
          <w:p w14:paraId="5C809C54" w14:textId="77777777" w:rsidR="00E23C69" w:rsidRPr="00E23C69" w:rsidRDefault="00E23C69" w:rsidP="00E23C69">
            <w:pPr>
              <w:rPr>
                <w:rFonts w:ascii="Times New Roman" w:eastAsia="Calibri" w:hAnsi="Times New Roman" w:cs="Times New Roman"/>
                <w:bCs/>
                <w:sz w:val="20"/>
                <w:szCs w:val="20"/>
              </w:rPr>
            </w:pPr>
            <w:r w:rsidRPr="00E23C69">
              <w:rPr>
                <w:rFonts w:ascii="Times New Roman" w:eastAsia="Calibri" w:hAnsi="Times New Roman" w:cs="Times New Roman"/>
                <w:bCs/>
                <w:sz w:val="20"/>
                <w:szCs w:val="20"/>
              </w:rPr>
              <w:t>ОК 09</w:t>
            </w:r>
          </w:p>
          <w:p w14:paraId="4CFA3767" w14:textId="77777777" w:rsidR="00E23C69" w:rsidRPr="00E23C69" w:rsidRDefault="00E23C69" w:rsidP="00E23C69">
            <w:pPr>
              <w:rPr>
                <w:rFonts w:ascii="Times New Roman" w:eastAsia="Calibri" w:hAnsi="Times New Roman" w:cs="Times New Roman"/>
                <w:bCs/>
                <w:sz w:val="20"/>
                <w:szCs w:val="20"/>
              </w:rPr>
            </w:pPr>
            <w:r w:rsidRPr="00E23C69">
              <w:rPr>
                <w:rFonts w:ascii="Times New Roman" w:eastAsia="Calibri" w:hAnsi="Times New Roman" w:cs="Times New Roman"/>
                <w:sz w:val="20"/>
                <w:szCs w:val="20"/>
              </w:rPr>
              <w:t>Пользоваться профессиональной документацией на государственном и иностранном языках</w:t>
            </w:r>
          </w:p>
        </w:tc>
        <w:tc>
          <w:tcPr>
            <w:tcW w:w="2187" w:type="dxa"/>
            <w:tcBorders>
              <w:left w:val="single" w:sz="4" w:space="0" w:color="auto"/>
              <w:bottom w:val="single" w:sz="4" w:space="0" w:color="auto"/>
              <w:right w:val="single" w:sz="4" w:space="0" w:color="auto"/>
            </w:tcBorders>
          </w:tcPr>
          <w:p w14:paraId="362C520B"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sz w:val="20"/>
                <w:szCs w:val="20"/>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5D5451DA"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sz w:val="20"/>
                <w:szCs w:val="20"/>
              </w:rPr>
              <w:t xml:space="preserve">участвовать в диалогах на знакомые общие и профессиональные темы;кратко </w:t>
            </w:r>
            <w:r w:rsidRPr="00E23C69">
              <w:rPr>
                <w:rFonts w:ascii="Times New Roman" w:eastAsia="Calibri" w:hAnsi="Times New Roman" w:cs="Times New Roman"/>
                <w:sz w:val="20"/>
                <w:szCs w:val="20"/>
              </w:rPr>
              <w:lastRenderedPageBreak/>
              <w:t>обосновывать и объяснять свои действия (текущие и планируемые);</w:t>
            </w:r>
          </w:p>
          <w:p w14:paraId="06D4FA94" w14:textId="77777777" w:rsidR="00E23C69" w:rsidRPr="00E23C69" w:rsidRDefault="00E23C69" w:rsidP="00E23C69">
            <w:pPr>
              <w:rPr>
                <w:rFonts w:ascii="Times New Roman" w:eastAsia="Calibri" w:hAnsi="Times New Roman" w:cs="Times New Roman"/>
                <w:bCs/>
                <w:i/>
                <w:sz w:val="20"/>
                <w:szCs w:val="20"/>
              </w:rPr>
            </w:pPr>
            <w:r w:rsidRPr="00E23C69">
              <w:rPr>
                <w:rFonts w:ascii="Times New Roman" w:eastAsia="Calibri" w:hAnsi="Times New Roman" w:cs="Times New Roman"/>
                <w:sz w:val="20"/>
                <w:szCs w:val="20"/>
              </w:rPr>
              <w:t>писать простые связные сообщения на знакомые или интересующие профессиональные темы</w:t>
            </w:r>
          </w:p>
        </w:tc>
        <w:tc>
          <w:tcPr>
            <w:tcW w:w="2466" w:type="dxa"/>
            <w:tcBorders>
              <w:top w:val="single" w:sz="4" w:space="0" w:color="auto"/>
              <w:left w:val="single" w:sz="4" w:space="0" w:color="auto"/>
              <w:bottom w:val="single" w:sz="4" w:space="0" w:color="auto"/>
              <w:right w:val="single" w:sz="4" w:space="0" w:color="auto"/>
            </w:tcBorders>
            <w:shd w:val="clear" w:color="auto" w:fill="auto"/>
          </w:tcPr>
          <w:p w14:paraId="339DC633"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sz w:val="20"/>
                <w:szCs w:val="20"/>
              </w:rPr>
              <w:lastRenderedPageBreak/>
              <w:t>Правила построения простых и сложных предложений на профессиональные темы;</w:t>
            </w:r>
          </w:p>
          <w:p w14:paraId="46C9627A"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sz w:val="20"/>
                <w:szCs w:val="20"/>
              </w:rPr>
              <w:t>основные общеупотребительные глаголы (бытовая и профессиональная лексика);</w:t>
            </w:r>
          </w:p>
          <w:p w14:paraId="36D3B4E4"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sz w:val="20"/>
                <w:szCs w:val="20"/>
              </w:rPr>
              <w:t>лексический минимум, относящийся к описанию предметов, средств и процессов профессиональной деятельности;</w:t>
            </w:r>
          </w:p>
          <w:p w14:paraId="72CF6F1C" w14:textId="77777777" w:rsidR="00E23C69" w:rsidRPr="00E23C69" w:rsidRDefault="00E23C69" w:rsidP="00E23C69">
            <w:pPr>
              <w:rPr>
                <w:rFonts w:ascii="Times New Roman" w:eastAsia="Calibri" w:hAnsi="Times New Roman" w:cs="Times New Roman"/>
                <w:bCs/>
                <w:i/>
                <w:sz w:val="20"/>
                <w:szCs w:val="20"/>
              </w:rPr>
            </w:pPr>
            <w:r w:rsidRPr="00E23C69">
              <w:rPr>
                <w:rFonts w:ascii="Times New Roman" w:eastAsia="Calibri" w:hAnsi="Times New Roman" w:cs="Times New Roman"/>
                <w:sz w:val="20"/>
                <w:szCs w:val="20"/>
              </w:rPr>
              <w:lastRenderedPageBreak/>
              <w:t>правила чтения текстов профессиональной направленности.</w:t>
            </w:r>
          </w:p>
        </w:tc>
        <w:tc>
          <w:tcPr>
            <w:tcW w:w="2371" w:type="dxa"/>
            <w:tcBorders>
              <w:top w:val="single" w:sz="4" w:space="0" w:color="auto"/>
              <w:left w:val="single" w:sz="4" w:space="0" w:color="auto"/>
              <w:bottom w:val="single" w:sz="4" w:space="0" w:color="auto"/>
              <w:right w:val="single" w:sz="4" w:space="0" w:color="auto"/>
            </w:tcBorders>
          </w:tcPr>
          <w:p w14:paraId="1AE66EAC" w14:textId="77777777" w:rsidR="00E23C69" w:rsidRPr="00E23C69" w:rsidRDefault="00E23C69" w:rsidP="00E23C69">
            <w:pPr>
              <w:jc w:val="center"/>
              <w:rPr>
                <w:rFonts w:ascii="Times New Roman" w:eastAsia="Calibri" w:hAnsi="Times New Roman" w:cs="Times New Roman"/>
                <w:bCs/>
                <w:sz w:val="20"/>
                <w:szCs w:val="20"/>
              </w:rPr>
            </w:pPr>
            <w:r w:rsidRPr="00E23C69">
              <w:rPr>
                <w:rFonts w:ascii="Times New Roman" w:eastAsia="Calibri" w:hAnsi="Times New Roman" w:cs="Times New Roman"/>
                <w:bCs/>
                <w:sz w:val="20"/>
                <w:szCs w:val="20"/>
              </w:rPr>
              <w:lastRenderedPageBreak/>
              <w:t>-</w:t>
            </w:r>
          </w:p>
        </w:tc>
      </w:tr>
      <w:tr w:rsidR="00E23C69" w:rsidRPr="00E23C69" w14:paraId="075353F2" w14:textId="77777777" w:rsidTr="00AD5821">
        <w:trPr>
          <w:trHeight w:val="2004"/>
        </w:trPr>
        <w:tc>
          <w:tcPr>
            <w:tcW w:w="2467" w:type="dxa"/>
            <w:tcBorders>
              <w:top w:val="single" w:sz="4" w:space="0" w:color="auto"/>
              <w:left w:val="single" w:sz="4" w:space="0" w:color="auto"/>
              <w:right w:val="single" w:sz="4" w:space="0" w:color="auto"/>
            </w:tcBorders>
          </w:tcPr>
          <w:p w14:paraId="0293D062" w14:textId="77777777" w:rsidR="00E23C69" w:rsidRPr="00E23C69" w:rsidRDefault="00E23C69" w:rsidP="00E23C69">
            <w:pPr>
              <w:rPr>
                <w:rFonts w:ascii="Times New Roman" w:eastAsia="Calibri" w:hAnsi="Times New Roman" w:cs="Times New Roman"/>
                <w:bCs/>
                <w:sz w:val="20"/>
                <w:szCs w:val="20"/>
              </w:rPr>
            </w:pPr>
            <w:r w:rsidRPr="00E23C69">
              <w:rPr>
                <w:rFonts w:ascii="Times New Roman" w:eastAsia="Calibri" w:hAnsi="Times New Roman" w:cs="Times New Roman"/>
                <w:bCs/>
                <w:sz w:val="20"/>
                <w:szCs w:val="20"/>
              </w:rPr>
              <w:lastRenderedPageBreak/>
              <w:t>ПК 1.2</w:t>
            </w:r>
          </w:p>
          <w:p w14:paraId="7BADE909" w14:textId="77777777" w:rsidR="00E23C69" w:rsidRPr="00E23C69" w:rsidRDefault="00E23C69" w:rsidP="00E23C69">
            <w:pPr>
              <w:rPr>
                <w:rFonts w:ascii="Times New Roman" w:eastAsia="Calibri" w:hAnsi="Times New Roman" w:cs="Times New Roman"/>
                <w:bCs/>
                <w:sz w:val="20"/>
                <w:szCs w:val="20"/>
              </w:rPr>
            </w:pPr>
            <w:r w:rsidRPr="00E23C69">
              <w:rPr>
                <w:rFonts w:ascii="Times New Roman" w:eastAsia="Calibri" w:hAnsi="Times New Roman" w:cs="Times New Roman"/>
                <w:iCs/>
                <w:sz w:val="20"/>
                <w:szCs w:val="20"/>
                <w:lang w:eastAsia="zh-CN"/>
              </w:rPr>
              <w:t>Проводить диагностику и испытания электрического и электромеханического оборудования</w:t>
            </w:r>
          </w:p>
        </w:tc>
        <w:tc>
          <w:tcPr>
            <w:tcW w:w="2187" w:type="dxa"/>
            <w:tcBorders>
              <w:top w:val="single" w:sz="4" w:space="0" w:color="auto"/>
              <w:left w:val="single" w:sz="4" w:space="0" w:color="auto"/>
              <w:right w:val="single" w:sz="4" w:space="0" w:color="auto"/>
            </w:tcBorders>
            <w:hideMark/>
          </w:tcPr>
          <w:p w14:paraId="59D1E945" w14:textId="77777777" w:rsidR="00E23C69" w:rsidRPr="00E23C69" w:rsidRDefault="00E23C69" w:rsidP="00E23C69">
            <w:pPr>
              <w:suppressAutoHyphens/>
              <w:contextualSpacing/>
              <w:rPr>
                <w:rFonts w:ascii="Times New Roman" w:eastAsia="Calibri" w:hAnsi="Times New Roman" w:cs="Times New Roman"/>
                <w:noProof/>
                <w:sz w:val="20"/>
                <w:szCs w:val="20"/>
              </w:rPr>
            </w:pPr>
            <w:r w:rsidRPr="00E23C69">
              <w:rPr>
                <w:rFonts w:ascii="Times New Roman" w:eastAsia="Calibri" w:hAnsi="Times New Roman" w:cs="Times New Roman"/>
                <w:noProof/>
                <w:sz w:val="20"/>
                <w:szCs w:val="20"/>
              </w:rPr>
              <w:t>определять напряжения в конструкционных элементах;</w:t>
            </w:r>
          </w:p>
          <w:p w14:paraId="64EED54E" w14:textId="77777777" w:rsidR="00E23C69" w:rsidRPr="00E23C69" w:rsidRDefault="00E23C69" w:rsidP="00E23C69">
            <w:pPr>
              <w:suppressAutoHyphens/>
              <w:contextualSpacing/>
              <w:rPr>
                <w:rFonts w:ascii="Times New Roman" w:eastAsia="Calibri" w:hAnsi="Times New Roman" w:cs="Times New Roman"/>
                <w:noProof/>
                <w:sz w:val="20"/>
                <w:szCs w:val="20"/>
              </w:rPr>
            </w:pPr>
            <w:r w:rsidRPr="00E23C69">
              <w:rPr>
                <w:rFonts w:ascii="Times New Roman" w:eastAsia="Calibri" w:hAnsi="Times New Roman" w:cs="Times New Roman"/>
                <w:noProof/>
                <w:sz w:val="20"/>
                <w:szCs w:val="20"/>
              </w:rPr>
              <w:t>производить расчеты элементов конструкций на прочность и жесткость при различных видах дефораций;</w:t>
            </w:r>
          </w:p>
          <w:p w14:paraId="3979F7FD" w14:textId="77777777" w:rsidR="00E23C69" w:rsidRPr="00E23C69" w:rsidRDefault="00E23C69" w:rsidP="00E23C69">
            <w:pPr>
              <w:rPr>
                <w:rFonts w:ascii="Times New Roman" w:eastAsia="Calibri" w:hAnsi="Times New Roman" w:cs="Times New Roman"/>
                <w:bCs/>
                <w:sz w:val="20"/>
                <w:szCs w:val="20"/>
              </w:rPr>
            </w:pPr>
            <w:r w:rsidRPr="00E23C69">
              <w:rPr>
                <w:rFonts w:ascii="Times New Roman" w:eastAsia="Calibri" w:hAnsi="Times New Roman" w:cs="Times New Roman"/>
                <w:noProof/>
                <w:sz w:val="20"/>
                <w:szCs w:val="20"/>
              </w:rPr>
              <w:t>читать кинематические схемы.</w:t>
            </w:r>
          </w:p>
        </w:tc>
        <w:tc>
          <w:tcPr>
            <w:tcW w:w="2466" w:type="dxa"/>
            <w:tcBorders>
              <w:top w:val="single" w:sz="4" w:space="0" w:color="auto"/>
              <w:left w:val="single" w:sz="4" w:space="0" w:color="auto"/>
              <w:bottom w:val="single" w:sz="4" w:space="0" w:color="auto"/>
              <w:right w:val="single" w:sz="4" w:space="0" w:color="auto"/>
            </w:tcBorders>
            <w:shd w:val="clear" w:color="auto" w:fill="auto"/>
          </w:tcPr>
          <w:p w14:paraId="172B78E8" w14:textId="77777777" w:rsidR="00E23C69" w:rsidRPr="00E23C69" w:rsidRDefault="00E23C69" w:rsidP="00E23C69">
            <w:pPr>
              <w:suppressAutoHyphens/>
              <w:contextualSpacing/>
              <w:rPr>
                <w:rFonts w:ascii="Times New Roman" w:eastAsia="Calibri" w:hAnsi="Times New Roman" w:cs="Times New Roman"/>
                <w:noProof/>
                <w:sz w:val="20"/>
                <w:szCs w:val="20"/>
              </w:rPr>
            </w:pPr>
            <w:r w:rsidRPr="00E23C69">
              <w:rPr>
                <w:rFonts w:ascii="Times New Roman" w:eastAsia="Calibri" w:hAnsi="Times New Roman" w:cs="Times New Roman"/>
                <w:noProof/>
                <w:sz w:val="20"/>
                <w:szCs w:val="20"/>
              </w:rPr>
              <w:t xml:space="preserve">виды износа и деформаций деталей и узлов; </w:t>
            </w:r>
          </w:p>
          <w:p w14:paraId="79CA2782" w14:textId="77777777" w:rsidR="00E23C69" w:rsidRPr="00E23C69" w:rsidRDefault="00E23C69" w:rsidP="00E23C69">
            <w:pPr>
              <w:suppressAutoHyphens/>
              <w:contextualSpacing/>
              <w:rPr>
                <w:rFonts w:ascii="Times New Roman" w:eastAsia="Calibri" w:hAnsi="Times New Roman" w:cs="Times New Roman"/>
                <w:noProof/>
                <w:sz w:val="20"/>
                <w:szCs w:val="20"/>
              </w:rPr>
            </w:pPr>
            <w:r w:rsidRPr="00E23C69">
              <w:rPr>
                <w:rFonts w:ascii="Times New Roman" w:eastAsia="Calibri" w:hAnsi="Times New Roman" w:cs="Times New Roman"/>
                <w:noProof/>
                <w:sz w:val="20"/>
                <w:szCs w:val="20"/>
              </w:rPr>
              <w:t>кинематику механизмов, соединения деталей машин, механические передачи, виды и устройство передач;</w:t>
            </w:r>
          </w:p>
          <w:p w14:paraId="5B5A8E27" w14:textId="77777777" w:rsidR="00E23C69" w:rsidRPr="00E23C69" w:rsidRDefault="00E23C69" w:rsidP="00E23C69">
            <w:pPr>
              <w:suppressAutoHyphens/>
              <w:contextualSpacing/>
              <w:rPr>
                <w:rFonts w:ascii="Times New Roman" w:eastAsia="Calibri" w:hAnsi="Times New Roman" w:cs="Times New Roman"/>
                <w:noProof/>
                <w:sz w:val="20"/>
                <w:szCs w:val="20"/>
              </w:rPr>
            </w:pPr>
            <w:r w:rsidRPr="00E23C69">
              <w:rPr>
                <w:rFonts w:ascii="Times New Roman" w:eastAsia="Calibri" w:hAnsi="Times New Roman" w:cs="Times New Roman"/>
                <w:noProof/>
                <w:sz w:val="20"/>
                <w:szCs w:val="20"/>
              </w:rPr>
              <w:t>методику расчета конструкций на прочность и жесткость при различных видах деформации;</w:t>
            </w:r>
          </w:p>
          <w:p w14:paraId="3C0C459C" w14:textId="77777777" w:rsidR="00E23C69" w:rsidRPr="00E23C69" w:rsidRDefault="00E23C69" w:rsidP="00E23C69">
            <w:pPr>
              <w:suppressAutoHyphens/>
              <w:contextualSpacing/>
              <w:rPr>
                <w:rFonts w:ascii="Times New Roman" w:eastAsia="Calibri" w:hAnsi="Times New Roman" w:cs="Times New Roman"/>
                <w:bCs/>
                <w:i/>
                <w:sz w:val="20"/>
                <w:szCs w:val="20"/>
              </w:rPr>
            </w:pPr>
            <w:r w:rsidRPr="00E23C69">
              <w:rPr>
                <w:rFonts w:ascii="Times New Roman" w:eastAsia="Calibri" w:hAnsi="Times New Roman" w:cs="Times New Roman"/>
                <w:noProof/>
                <w:sz w:val="20"/>
                <w:szCs w:val="20"/>
              </w:rPr>
              <w:t>типы, назначение, устройство редукторов.</w:t>
            </w:r>
          </w:p>
        </w:tc>
        <w:tc>
          <w:tcPr>
            <w:tcW w:w="2371" w:type="dxa"/>
            <w:tcBorders>
              <w:top w:val="single" w:sz="4" w:space="0" w:color="auto"/>
              <w:left w:val="single" w:sz="4" w:space="0" w:color="auto"/>
              <w:bottom w:val="single" w:sz="4" w:space="0" w:color="auto"/>
              <w:right w:val="single" w:sz="4" w:space="0" w:color="auto"/>
            </w:tcBorders>
            <w:hideMark/>
          </w:tcPr>
          <w:p w14:paraId="3DD74A8A" w14:textId="77777777" w:rsidR="00E23C69" w:rsidRPr="00E23C69" w:rsidRDefault="00E23C69" w:rsidP="00E23C69">
            <w:pPr>
              <w:rPr>
                <w:rFonts w:ascii="Times New Roman" w:eastAsia="Calibri" w:hAnsi="Times New Roman" w:cs="Times New Roman"/>
                <w:bCs/>
                <w:sz w:val="20"/>
                <w:szCs w:val="20"/>
              </w:rPr>
            </w:pPr>
            <w:r w:rsidRPr="00E23C69">
              <w:rPr>
                <w:rFonts w:ascii="Times New Roman" w:eastAsia="Calibri" w:hAnsi="Times New Roman" w:cs="Times New Roman"/>
                <w:sz w:val="20"/>
                <w:szCs w:val="20"/>
              </w:rPr>
              <w:t>проведения диагностики и профилактических испытаний электрооборудования</w:t>
            </w:r>
          </w:p>
        </w:tc>
      </w:tr>
      <w:tr w:rsidR="00E23C69" w:rsidRPr="00E23C69" w14:paraId="521A9407" w14:textId="77777777" w:rsidTr="00AD5821">
        <w:trPr>
          <w:trHeight w:val="327"/>
        </w:trPr>
        <w:tc>
          <w:tcPr>
            <w:tcW w:w="2467" w:type="dxa"/>
            <w:tcBorders>
              <w:left w:val="single" w:sz="4" w:space="0" w:color="auto"/>
              <w:right w:val="single" w:sz="4" w:space="0" w:color="auto"/>
            </w:tcBorders>
          </w:tcPr>
          <w:p w14:paraId="22C82D27" w14:textId="77777777" w:rsidR="00E23C69" w:rsidRPr="00E23C69" w:rsidRDefault="00E23C69" w:rsidP="00E23C69">
            <w:pPr>
              <w:rPr>
                <w:rFonts w:ascii="Times New Roman" w:eastAsia="Calibri" w:hAnsi="Times New Roman" w:cs="Times New Roman"/>
                <w:bCs/>
                <w:sz w:val="20"/>
                <w:szCs w:val="20"/>
              </w:rPr>
            </w:pPr>
            <w:r w:rsidRPr="00E23C69">
              <w:rPr>
                <w:rFonts w:ascii="Times New Roman" w:eastAsia="Calibri" w:hAnsi="Times New Roman" w:cs="Times New Roman"/>
                <w:bCs/>
                <w:sz w:val="20"/>
                <w:szCs w:val="20"/>
              </w:rPr>
              <w:t>ПК 3.1</w:t>
            </w:r>
          </w:p>
          <w:p w14:paraId="7478FA85" w14:textId="77777777" w:rsidR="00E23C69" w:rsidRPr="00E23C69" w:rsidRDefault="00E23C69" w:rsidP="00E23C69">
            <w:pPr>
              <w:rPr>
                <w:rFonts w:ascii="Times New Roman" w:eastAsia="Calibri" w:hAnsi="Times New Roman" w:cs="Times New Roman"/>
                <w:bCs/>
                <w:sz w:val="20"/>
                <w:szCs w:val="20"/>
              </w:rPr>
            </w:pPr>
            <w:r w:rsidRPr="00E23C69">
              <w:rPr>
                <w:rFonts w:ascii="Times New Roman" w:eastAsia="Calibri" w:hAnsi="Times New Roman" w:cs="Times New Roman"/>
                <w:iCs/>
                <w:sz w:val="20"/>
                <w:szCs w:val="20"/>
                <w:lang w:eastAsia="zh-CN"/>
              </w:rPr>
              <w:t>Проводить диагностику технического состояния электрического и электромеханического оборудования энергоустановок</w:t>
            </w:r>
          </w:p>
        </w:tc>
        <w:tc>
          <w:tcPr>
            <w:tcW w:w="2187" w:type="dxa"/>
            <w:tcBorders>
              <w:left w:val="single" w:sz="4" w:space="0" w:color="auto"/>
              <w:right w:val="single" w:sz="4" w:space="0" w:color="auto"/>
            </w:tcBorders>
          </w:tcPr>
          <w:p w14:paraId="602FB9D9" w14:textId="77777777" w:rsidR="00E23C69" w:rsidRPr="00E23C69" w:rsidRDefault="00E23C69" w:rsidP="00E23C69">
            <w:pPr>
              <w:suppressAutoHyphens/>
              <w:contextualSpacing/>
              <w:rPr>
                <w:rFonts w:ascii="Times New Roman" w:eastAsia="Calibri" w:hAnsi="Times New Roman" w:cs="Times New Roman"/>
                <w:noProof/>
                <w:sz w:val="20"/>
                <w:szCs w:val="20"/>
              </w:rPr>
            </w:pPr>
            <w:r w:rsidRPr="00E23C69">
              <w:rPr>
                <w:rFonts w:ascii="Times New Roman" w:eastAsia="Calibri" w:hAnsi="Times New Roman" w:cs="Times New Roman"/>
                <w:noProof/>
                <w:sz w:val="20"/>
                <w:szCs w:val="20"/>
              </w:rPr>
              <w:t>определять напряжения в конструкционных элементах;</w:t>
            </w:r>
          </w:p>
          <w:p w14:paraId="21F9ABA6" w14:textId="77777777" w:rsidR="00E23C69" w:rsidRPr="00E23C69" w:rsidRDefault="00E23C69" w:rsidP="00E23C69">
            <w:pPr>
              <w:suppressAutoHyphens/>
              <w:contextualSpacing/>
              <w:rPr>
                <w:rFonts w:ascii="Times New Roman" w:eastAsia="Calibri" w:hAnsi="Times New Roman" w:cs="Times New Roman"/>
                <w:noProof/>
                <w:sz w:val="20"/>
                <w:szCs w:val="20"/>
              </w:rPr>
            </w:pPr>
            <w:r w:rsidRPr="00E23C69">
              <w:rPr>
                <w:rFonts w:ascii="Times New Roman" w:eastAsia="Calibri" w:hAnsi="Times New Roman" w:cs="Times New Roman"/>
                <w:noProof/>
                <w:sz w:val="20"/>
                <w:szCs w:val="20"/>
              </w:rPr>
              <w:t>производить расчеты элементов конструкций на прочность и жесткость при различных видах дефораций;</w:t>
            </w:r>
          </w:p>
          <w:p w14:paraId="023AD5C7" w14:textId="77777777" w:rsidR="00E23C69" w:rsidRPr="00E23C69" w:rsidRDefault="00E23C69" w:rsidP="00E23C69">
            <w:pPr>
              <w:rPr>
                <w:rFonts w:ascii="Times New Roman" w:eastAsia="Calibri" w:hAnsi="Times New Roman" w:cs="Times New Roman"/>
                <w:bCs/>
                <w:sz w:val="20"/>
                <w:szCs w:val="20"/>
              </w:rPr>
            </w:pPr>
            <w:r w:rsidRPr="00E23C69">
              <w:rPr>
                <w:rFonts w:ascii="Times New Roman" w:eastAsia="Calibri" w:hAnsi="Times New Roman" w:cs="Times New Roman"/>
                <w:noProof/>
                <w:sz w:val="20"/>
                <w:szCs w:val="20"/>
              </w:rPr>
              <w:t>читать кинематические схемы.</w:t>
            </w:r>
          </w:p>
        </w:tc>
        <w:tc>
          <w:tcPr>
            <w:tcW w:w="2466" w:type="dxa"/>
            <w:tcBorders>
              <w:top w:val="single" w:sz="4" w:space="0" w:color="auto"/>
              <w:left w:val="single" w:sz="4" w:space="0" w:color="auto"/>
              <w:bottom w:val="single" w:sz="4" w:space="0" w:color="auto"/>
              <w:right w:val="single" w:sz="4" w:space="0" w:color="auto"/>
            </w:tcBorders>
            <w:shd w:val="clear" w:color="auto" w:fill="auto"/>
          </w:tcPr>
          <w:p w14:paraId="2627D7EF" w14:textId="77777777" w:rsidR="00E23C69" w:rsidRPr="00E23C69" w:rsidRDefault="00E23C69" w:rsidP="00E23C69">
            <w:pPr>
              <w:suppressAutoHyphens/>
              <w:contextualSpacing/>
              <w:rPr>
                <w:rFonts w:ascii="Times New Roman" w:eastAsia="Calibri" w:hAnsi="Times New Roman" w:cs="Times New Roman"/>
                <w:noProof/>
                <w:sz w:val="20"/>
                <w:szCs w:val="20"/>
              </w:rPr>
            </w:pPr>
            <w:r w:rsidRPr="00E23C69">
              <w:rPr>
                <w:rFonts w:ascii="Times New Roman" w:eastAsia="Calibri" w:hAnsi="Times New Roman" w:cs="Times New Roman"/>
                <w:noProof/>
                <w:sz w:val="20"/>
                <w:szCs w:val="20"/>
              </w:rPr>
              <w:t xml:space="preserve">виды износа и деформаций деталей и узлов; </w:t>
            </w:r>
          </w:p>
          <w:p w14:paraId="6193BED8" w14:textId="77777777" w:rsidR="00E23C69" w:rsidRPr="00E23C69" w:rsidRDefault="00E23C69" w:rsidP="00E23C69">
            <w:pPr>
              <w:suppressAutoHyphens/>
              <w:contextualSpacing/>
              <w:rPr>
                <w:rFonts w:ascii="Times New Roman" w:eastAsia="Calibri" w:hAnsi="Times New Roman" w:cs="Times New Roman"/>
                <w:noProof/>
                <w:sz w:val="20"/>
                <w:szCs w:val="20"/>
              </w:rPr>
            </w:pPr>
            <w:r w:rsidRPr="00E23C69">
              <w:rPr>
                <w:rFonts w:ascii="Times New Roman" w:eastAsia="Calibri" w:hAnsi="Times New Roman" w:cs="Times New Roman"/>
                <w:noProof/>
                <w:sz w:val="20"/>
                <w:szCs w:val="20"/>
              </w:rPr>
              <w:t>кинематику механизмов, соединения деталей машин, механические передачи, виды и устройство передач;</w:t>
            </w:r>
          </w:p>
          <w:p w14:paraId="7C0D5F33" w14:textId="77777777" w:rsidR="00E23C69" w:rsidRPr="00E23C69" w:rsidRDefault="00E23C69" w:rsidP="00E23C69">
            <w:pPr>
              <w:suppressAutoHyphens/>
              <w:contextualSpacing/>
              <w:rPr>
                <w:rFonts w:ascii="Times New Roman" w:eastAsia="Calibri" w:hAnsi="Times New Roman" w:cs="Times New Roman"/>
                <w:noProof/>
                <w:sz w:val="20"/>
                <w:szCs w:val="20"/>
              </w:rPr>
            </w:pPr>
            <w:r w:rsidRPr="00E23C69">
              <w:rPr>
                <w:rFonts w:ascii="Times New Roman" w:eastAsia="Calibri" w:hAnsi="Times New Roman" w:cs="Times New Roman"/>
                <w:noProof/>
                <w:sz w:val="20"/>
                <w:szCs w:val="20"/>
              </w:rPr>
              <w:t>методику расчета конструкций на прочность и жесткость при различных видах деформации;</w:t>
            </w:r>
          </w:p>
          <w:p w14:paraId="280A1599" w14:textId="77777777" w:rsidR="00E23C69" w:rsidRPr="00E23C69" w:rsidRDefault="00E23C69" w:rsidP="00E23C69">
            <w:pPr>
              <w:rPr>
                <w:rFonts w:ascii="Times New Roman" w:eastAsia="Calibri" w:hAnsi="Times New Roman" w:cs="Times New Roman"/>
                <w:bCs/>
                <w:i/>
                <w:sz w:val="20"/>
                <w:szCs w:val="20"/>
              </w:rPr>
            </w:pPr>
            <w:r w:rsidRPr="00E23C69">
              <w:rPr>
                <w:rFonts w:ascii="Times New Roman" w:eastAsia="Calibri" w:hAnsi="Times New Roman" w:cs="Times New Roman"/>
                <w:noProof/>
                <w:sz w:val="20"/>
                <w:szCs w:val="20"/>
              </w:rPr>
              <w:t>типы, назначение, устройство редукторов.</w:t>
            </w:r>
          </w:p>
        </w:tc>
        <w:tc>
          <w:tcPr>
            <w:tcW w:w="2371" w:type="dxa"/>
            <w:tcBorders>
              <w:top w:val="single" w:sz="4" w:space="0" w:color="auto"/>
              <w:left w:val="single" w:sz="4" w:space="0" w:color="auto"/>
              <w:bottom w:val="single" w:sz="4" w:space="0" w:color="auto"/>
              <w:right w:val="single" w:sz="4" w:space="0" w:color="auto"/>
            </w:tcBorders>
          </w:tcPr>
          <w:p w14:paraId="25EB61FB" w14:textId="77777777" w:rsidR="00E23C69" w:rsidRPr="00E23C69" w:rsidRDefault="00E23C69" w:rsidP="00E23C69">
            <w:pPr>
              <w:rPr>
                <w:rFonts w:ascii="Times New Roman" w:eastAsia="Calibri" w:hAnsi="Times New Roman" w:cs="Times New Roman"/>
                <w:bCs/>
                <w:i/>
                <w:sz w:val="20"/>
                <w:szCs w:val="20"/>
              </w:rPr>
            </w:pPr>
            <w:r w:rsidRPr="00E23C69">
              <w:rPr>
                <w:rFonts w:ascii="Times New Roman" w:eastAsia="Calibri" w:hAnsi="Times New Roman" w:cs="Times New Roman"/>
                <w:sz w:val="20"/>
                <w:szCs w:val="20"/>
              </w:rPr>
              <w:t>проведения проверки технического состояния электрооборудования энергоустановок для выявления нарушений и дефектов в их работе.</w:t>
            </w:r>
          </w:p>
        </w:tc>
      </w:tr>
    </w:tbl>
    <w:p w14:paraId="60ADB312" w14:textId="77777777" w:rsidR="00E23C69" w:rsidRPr="00E23C69" w:rsidRDefault="00E23C69" w:rsidP="00E23C69">
      <w:pPr>
        <w:spacing w:after="120"/>
        <w:ind w:firstLine="709"/>
        <w:rPr>
          <w:rFonts w:ascii="Times New Roman" w:eastAsia="Calibri" w:hAnsi="Times New Roman" w:cs="Times New Roman"/>
          <w:bCs/>
          <w:sz w:val="24"/>
          <w:szCs w:val="24"/>
        </w:rPr>
      </w:pPr>
    </w:p>
    <w:p w14:paraId="02BBB447" w14:textId="77777777" w:rsidR="00E23C69" w:rsidRPr="00E23C69" w:rsidRDefault="00E23C69" w:rsidP="008F04A5">
      <w:pPr>
        <w:numPr>
          <w:ilvl w:val="1"/>
          <w:numId w:val="34"/>
        </w:numPr>
        <w:spacing w:after="120"/>
        <w:contextualSpacing/>
        <w:rPr>
          <w:rFonts w:ascii="Times New Roman" w:eastAsia="Calibri" w:hAnsi="Times New Roman" w:cs="Times New Roman"/>
          <w:b/>
          <w:sz w:val="24"/>
          <w:szCs w:val="24"/>
        </w:rPr>
      </w:pPr>
      <w:r w:rsidRPr="00E23C69">
        <w:rPr>
          <w:rFonts w:ascii="Times New Roman" w:eastAsia="Calibri" w:hAnsi="Times New Roman" w:cs="Times New Roman"/>
          <w:b/>
          <w:sz w:val="24"/>
          <w:szCs w:val="24"/>
        </w:rPr>
        <w:t>Обоснование часов вариативной части ОПОП-П</w:t>
      </w:r>
    </w:p>
    <w:p w14:paraId="75FFA922" w14:textId="77777777" w:rsidR="00E23C69" w:rsidRPr="00E23C69" w:rsidRDefault="00E23C69" w:rsidP="00E23C69">
      <w:pPr>
        <w:spacing w:after="120"/>
        <w:ind w:left="720"/>
        <w:contextualSpacing/>
        <w:rPr>
          <w:rFonts w:ascii="Times New Roman" w:eastAsia="Calibri" w:hAnsi="Times New Roman" w:cs="Times New Roman"/>
          <w:b/>
          <w:sz w:val="24"/>
          <w:szCs w:val="24"/>
        </w:rPr>
      </w:pPr>
    </w:p>
    <w:tbl>
      <w:tblPr>
        <w:tblStyle w:val="60"/>
        <w:tblW w:w="9639" w:type="dxa"/>
        <w:tblInd w:w="-5" w:type="dxa"/>
        <w:tblLook w:val="04A0" w:firstRow="1" w:lastRow="0" w:firstColumn="1" w:lastColumn="0" w:noHBand="0" w:noVBand="1"/>
      </w:tblPr>
      <w:tblGrid>
        <w:gridCol w:w="770"/>
        <w:gridCol w:w="3217"/>
        <w:gridCol w:w="1774"/>
        <w:gridCol w:w="1488"/>
        <w:gridCol w:w="2390"/>
      </w:tblGrid>
      <w:tr w:rsidR="00E23C69" w:rsidRPr="00E23C69" w14:paraId="63FF2A75" w14:textId="77777777" w:rsidTr="00AD5821">
        <w:tc>
          <w:tcPr>
            <w:tcW w:w="770" w:type="dxa"/>
          </w:tcPr>
          <w:p w14:paraId="6C087709" w14:textId="77777777" w:rsidR="00E23C69" w:rsidRPr="00E23C69" w:rsidRDefault="00E23C69" w:rsidP="00E23C69">
            <w:pPr>
              <w:spacing w:after="120"/>
              <w:rPr>
                <w:rFonts w:ascii="Times New Roman" w:eastAsia="Calibri" w:hAnsi="Times New Roman" w:cs="Times New Roman"/>
                <w:b/>
                <w:sz w:val="20"/>
                <w:szCs w:val="20"/>
              </w:rPr>
            </w:pPr>
            <w:r w:rsidRPr="00E23C69">
              <w:rPr>
                <w:rFonts w:ascii="Times New Roman" w:eastAsia="Calibri" w:hAnsi="Times New Roman" w:cs="Times New Roman"/>
                <w:b/>
                <w:sz w:val="20"/>
                <w:szCs w:val="20"/>
              </w:rPr>
              <w:t>№№ п/п</w:t>
            </w:r>
          </w:p>
        </w:tc>
        <w:tc>
          <w:tcPr>
            <w:tcW w:w="3217" w:type="dxa"/>
          </w:tcPr>
          <w:p w14:paraId="1BCB8497" w14:textId="77777777" w:rsidR="00E23C69" w:rsidRPr="00E23C69" w:rsidRDefault="00E23C69" w:rsidP="00E23C69">
            <w:pPr>
              <w:spacing w:after="120"/>
              <w:rPr>
                <w:rFonts w:ascii="Times New Roman" w:eastAsia="Calibri" w:hAnsi="Times New Roman" w:cs="Times New Roman"/>
                <w:b/>
                <w:sz w:val="20"/>
                <w:szCs w:val="20"/>
              </w:rPr>
            </w:pPr>
            <w:r w:rsidRPr="00E23C69">
              <w:rPr>
                <w:rFonts w:ascii="Times New Roman" w:eastAsia="Calibri" w:hAnsi="Times New Roman" w:cs="Times New Roman"/>
                <w:b/>
                <w:sz w:val="20"/>
                <w:szCs w:val="20"/>
              </w:rPr>
              <w:t>Дополнительные знания, умения</w:t>
            </w:r>
          </w:p>
        </w:tc>
        <w:tc>
          <w:tcPr>
            <w:tcW w:w="1774" w:type="dxa"/>
          </w:tcPr>
          <w:p w14:paraId="69AA531E" w14:textId="77777777" w:rsidR="00E23C69" w:rsidRPr="00E23C69" w:rsidRDefault="00E23C69" w:rsidP="00E23C69">
            <w:pPr>
              <w:spacing w:after="120"/>
              <w:rPr>
                <w:rFonts w:ascii="Times New Roman" w:eastAsia="Calibri" w:hAnsi="Times New Roman" w:cs="Times New Roman"/>
                <w:b/>
                <w:sz w:val="20"/>
                <w:szCs w:val="20"/>
              </w:rPr>
            </w:pPr>
            <w:r w:rsidRPr="00E23C69">
              <w:rPr>
                <w:rFonts w:ascii="Times New Roman" w:eastAsia="Calibri" w:hAnsi="Times New Roman" w:cs="Times New Roman"/>
                <w:b/>
                <w:sz w:val="20"/>
                <w:szCs w:val="20"/>
              </w:rPr>
              <w:t>№, наименование темы</w:t>
            </w:r>
          </w:p>
        </w:tc>
        <w:tc>
          <w:tcPr>
            <w:tcW w:w="1488" w:type="dxa"/>
          </w:tcPr>
          <w:p w14:paraId="4643A3EE" w14:textId="77777777" w:rsidR="00E23C69" w:rsidRPr="00E23C69" w:rsidRDefault="00E23C69" w:rsidP="00E23C69">
            <w:pPr>
              <w:spacing w:after="120"/>
              <w:rPr>
                <w:rFonts w:ascii="Times New Roman" w:eastAsia="Calibri" w:hAnsi="Times New Roman" w:cs="Times New Roman"/>
                <w:b/>
                <w:sz w:val="20"/>
                <w:szCs w:val="20"/>
              </w:rPr>
            </w:pPr>
            <w:r w:rsidRPr="00E23C69">
              <w:rPr>
                <w:rFonts w:ascii="Times New Roman" w:eastAsia="Calibri" w:hAnsi="Times New Roman" w:cs="Times New Roman"/>
                <w:b/>
                <w:sz w:val="20"/>
                <w:szCs w:val="20"/>
              </w:rPr>
              <w:t>Объем часов</w:t>
            </w:r>
          </w:p>
        </w:tc>
        <w:tc>
          <w:tcPr>
            <w:tcW w:w="2390" w:type="dxa"/>
          </w:tcPr>
          <w:p w14:paraId="2BF4A8DF" w14:textId="77777777" w:rsidR="00E23C69" w:rsidRPr="00E23C69" w:rsidRDefault="00E23C69" w:rsidP="00E23C69">
            <w:pPr>
              <w:spacing w:after="120"/>
              <w:rPr>
                <w:rFonts w:ascii="Times New Roman" w:eastAsia="Calibri" w:hAnsi="Times New Roman" w:cs="Times New Roman"/>
                <w:b/>
                <w:sz w:val="20"/>
                <w:szCs w:val="20"/>
              </w:rPr>
            </w:pPr>
            <w:r w:rsidRPr="00E23C69">
              <w:rPr>
                <w:rFonts w:ascii="Times New Roman" w:eastAsia="Calibri" w:hAnsi="Times New Roman" w:cs="Times New Roman"/>
                <w:b/>
                <w:sz w:val="20"/>
                <w:szCs w:val="20"/>
              </w:rPr>
              <w:t>Обоснование включения в рабочую программу</w:t>
            </w:r>
          </w:p>
        </w:tc>
      </w:tr>
      <w:tr w:rsidR="00E23C69" w:rsidRPr="00E23C69" w14:paraId="183CD2D6" w14:textId="77777777" w:rsidTr="00AD5821">
        <w:tc>
          <w:tcPr>
            <w:tcW w:w="770" w:type="dxa"/>
          </w:tcPr>
          <w:p w14:paraId="4F0CB43A" w14:textId="77777777" w:rsidR="00E23C69" w:rsidRPr="00E23C69" w:rsidRDefault="00E23C69" w:rsidP="00E23C69">
            <w:pPr>
              <w:spacing w:after="120"/>
              <w:rPr>
                <w:rFonts w:ascii="Times New Roman" w:eastAsia="Calibri" w:hAnsi="Times New Roman" w:cs="Times New Roman"/>
                <w:bCs/>
                <w:sz w:val="20"/>
                <w:szCs w:val="20"/>
              </w:rPr>
            </w:pPr>
            <w:r w:rsidRPr="00E23C69">
              <w:rPr>
                <w:rFonts w:ascii="Times New Roman" w:eastAsia="Calibri" w:hAnsi="Times New Roman" w:cs="Times New Roman"/>
                <w:bCs/>
                <w:sz w:val="20"/>
                <w:szCs w:val="20"/>
              </w:rPr>
              <w:t>1</w:t>
            </w:r>
          </w:p>
        </w:tc>
        <w:tc>
          <w:tcPr>
            <w:tcW w:w="3217" w:type="dxa"/>
          </w:tcPr>
          <w:p w14:paraId="356AFA39" w14:textId="77777777" w:rsidR="00E23C69" w:rsidRPr="00E23C69" w:rsidRDefault="00E23C69" w:rsidP="00E23C69">
            <w:pPr>
              <w:rPr>
                <w:rFonts w:ascii="Times New Roman" w:eastAsia="Calibri" w:hAnsi="Times New Roman" w:cs="Times New Roman"/>
                <w:b/>
                <w:bCs/>
                <w:sz w:val="20"/>
                <w:szCs w:val="20"/>
              </w:rPr>
            </w:pPr>
            <w:r w:rsidRPr="00E23C69">
              <w:rPr>
                <w:rFonts w:ascii="Times New Roman" w:eastAsia="Calibri" w:hAnsi="Times New Roman" w:cs="Times New Roman"/>
                <w:b/>
                <w:bCs/>
                <w:sz w:val="20"/>
                <w:szCs w:val="20"/>
              </w:rPr>
              <w:t>Уметь:</w:t>
            </w:r>
          </w:p>
          <w:p w14:paraId="640E3EC9" w14:textId="77777777" w:rsidR="00E23C69" w:rsidRPr="00E23C69" w:rsidRDefault="00E23C69" w:rsidP="00E23C69">
            <w:pPr>
              <w:shd w:val="clear" w:color="auto" w:fill="FFFFFF"/>
              <w:rPr>
                <w:rFonts w:ascii="Times New Roman" w:eastAsia="Calibri" w:hAnsi="Times New Roman" w:cs="Times New Roman"/>
                <w:color w:val="000000"/>
                <w:sz w:val="20"/>
                <w:szCs w:val="20"/>
              </w:rPr>
            </w:pPr>
            <w:r w:rsidRPr="00E23C69">
              <w:rPr>
                <w:rFonts w:ascii="Times New Roman" w:eastAsia="Calibri" w:hAnsi="Times New Roman" w:cs="Times New Roman"/>
                <w:color w:val="000000"/>
                <w:sz w:val="20"/>
                <w:szCs w:val="20"/>
              </w:rPr>
              <w:t>определять ресурс прочности, жесткости, устойчивости</w:t>
            </w:r>
          </w:p>
          <w:p w14:paraId="118B9C4F" w14:textId="77777777" w:rsidR="00E23C69" w:rsidRPr="00E23C69" w:rsidRDefault="00E23C69" w:rsidP="00E23C69">
            <w:pPr>
              <w:shd w:val="clear" w:color="auto" w:fill="FFFFFF"/>
              <w:rPr>
                <w:rFonts w:ascii="Times New Roman" w:eastAsia="Calibri" w:hAnsi="Times New Roman" w:cs="Times New Roman"/>
                <w:color w:val="000000"/>
                <w:sz w:val="20"/>
                <w:szCs w:val="20"/>
              </w:rPr>
            </w:pPr>
            <w:r w:rsidRPr="00E23C69">
              <w:rPr>
                <w:rFonts w:ascii="Times New Roman" w:eastAsia="Calibri" w:hAnsi="Times New Roman" w:cs="Times New Roman"/>
                <w:color w:val="000000"/>
                <w:sz w:val="20"/>
                <w:szCs w:val="20"/>
              </w:rPr>
              <w:t xml:space="preserve">элементов </w:t>
            </w:r>
            <w:r w:rsidRPr="00E23C69">
              <w:rPr>
                <w:rFonts w:ascii="Times New Roman" w:eastAsia="Calibri" w:hAnsi="Times New Roman" w:cs="Times New Roman"/>
                <w:sz w:val="20"/>
                <w:szCs w:val="20"/>
              </w:rPr>
              <w:t xml:space="preserve">электрического и электромеханического оборудования с учетом </w:t>
            </w:r>
            <w:r w:rsidRPr="00E23C69">
              <w:rPr>
                <w:rFonts w:ascii="Times New Roman" w:eastAsia="Calibri" w:hAnsi="Times New Roman" w:cs="Times New Roman"/>
                <w:spacing w:val="-10"/>
                <w:sz w:val="20"/>
                <w:szCs w:val="20"/>
              </w:rPr>
              <w:t>условий их эксплуатации</w:t>
            </w:r>
          </w:p>
          <w:p w14:paraId="33F83CC5" w14:textId="77777777" w:rsidR="00E23C69" w:rsidRPr="00E23C69" w:rsidRDefault="00E23C69" w:rsidP="00E23C69">
            <w:pPr>
              <w:spacing w:after="120"/>
              <w:rPr>
                <w:rFonts w:ascii="Times New Roman" w:eastAsia="Calibri" w:hAnsi="Times New Roman" w:cs="Times New Roman"/>
                <w:sz w:val="20"/>
                <w:szCs w:val="20"/>
              </w:rPr>
            </w:pPr>
          </w:p>
          <w:p w14:paraId="554022A3" w14:textId="77777777" w:rsidR="00E23C69" w:rsidRPr="00E23C69" w:rsidRDefault="00E23C69" w:rsidP="00E23C69">
            <w:pPr>
              <w:rPr>
                <w:rFonts w:ascii="Times New Roman" w:eastAsia="Calibri" w:hAnsi="Times New Roman" w:cs="Times New Roman"/>
                <w:b/>
                <w:sz w:val="20"/>
                <w:szCs w:val="20"/>
              </w:rPr>
            </w:pPr>
            <w:r w:rsidRPr="00E23C69">
              <w:rPr>
                <w:rFonts w:ascii="Times New Roman" w:eastAsia="Calibri" w:hAnsi="Times New Roman" w:cs="Times New Roman"/>
                <w:b/>
                <w:sz w:val="20"/>
                <w:szCs w:val="20"/>
              </w:rPr>
              <w:t>Знать:</w:t>
            </w:r>
          </w:p>
          <w:p w14:paraId="187DB596" w14:textId="77777777" w:rsidR="00E23C69" w:rsidRPr="00E23C69" w:rsidRDefault="00E23C69" w:rsidP="00E23C69">
            <w:pPr>
              <w:shd w:val="clear" w:color="auto" w:fill="FFFFFF"/>
              <w:rPr>
                <w:rFonts w:ascii="Times New Roman" w:eastAsia="Calibri" w:hAnsi="Times New Roman" w:cs="Times New Roman"/>
                <w:b/>
                <w:bCs/>
                <w:sz w:val="20"/>
                <w:szCs w:val="20"/>
              </w:rPr>
            </w:pPr>
            <w:r w:rsidRPr="00E23C69">
              <w:rPr>
                <w:rFonts w:ascii="Times New Roman" w:eastAsia="Calibri" w:hAnsi="Times New Roman" w:cs="Times New Roman"/>
                <w:spacing w:val="-8"/>
                <w:sz w:val="20"/>
                <w:szCs w:val="20"/>
              </w:rPr>
              <w:t xml:space="preserve">Технические параметры и характеристики, области применения, </w:t>
            </w:r>
            <w:r w:rsidRPr="00E23C69">
              <w:rPr>
                <w:rFonts w:ascii="Times New Roman" w:eastAsia="Calibri" w:hAnsi="Times New Roman" w:cs="Times New Roman"/>
                <w:sz w:val="20"/>
                <w:szCs w:val="20"/>
              </w:rPr>
              <w:t xml:space="preserve">электрического и электромеханического </w:t>
            </w:r>
            <w:r w:rsidRPr="00E23C69">
              <w:rPr>
                <w:rFonts w:ascii="Times New Roman" w:eastAsia="Calibri" w:hAnsi="Times New Roman" w:cs="Times New Roman"/>
                <w:sz w:val="20"/>
                <w:szCs w:val="20"/>
              </w:rPr>
              <w:lastRenderedPageBreak/>
              <w:t>оборудования, влияющие на ресурс его э</w:t>
            </w:r>
            <w:r w:rsidRPr="00E23C69">
              <w:rPr>
                <w:rFonts w:ascii="Times New Roman" w:eastAsia="Calibri" w:hAnsi="Times New Roman" w:cs="Times New Roman"/>
                <w:spacing w:val="-10"/>
                <w:sz w:val="20"/>
                <w:szCs w:val="20"/>
              </w:rPr>
              <w:t xml:space="preserve">ксплуатации; </w:t>
            </w:r>
            <w:r w:rsidRPr="00E23C69">
              <w:rPr>
                <w:rFonts w:ascii="Times New Roman" w:eastAsia="Calibri" w:hAnsi="Times New Roman" w:cs="Times New Roman"/>
                <w:noProof/>
                <w:sz w:val="20"/>
                <w:szCs w:val="20"/>
              </w:rPr>
              <w:t>методику расчета конструкций на прочность и жесткость при различных видах деформации</w:t>
            </w:r>
          </w:p>
        </w:tc>
        <w:tc>
          <w:tcPr>
            <w:tcW w:w="1774" w:type="dxa"/>
          </w:tcPr>
          <w:p w14:paraId="29AC0453"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sz w:val="20"/>
                <w:szCs w:val="20"/>
              </w:rPr>
              <w:lastRenderedPageBreak/>
              <w:t>Тема 2.2 Растяжение и сжатие.</w:t>
            </w:r>
          </w:p>
          <w:p w14:paraId="472EACE8"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sz w:val="20"/>
                <w:szCs w:val="20"/>
              </w:rPr>
              <w:t>Тема 2.3 Изгиб</w:t>
            </w:r>
          </w:p>
        </w:tc>
        <w:tc>
          <w:tcPr>
            <w:tcW w:w="1488" w:type="dxa"/>
          </w:tcPr>
          <w:p w14:paraId="64AC286E" w14:textId="77777777" w:rsidR="00E23C69" w:rsidRPr="00E23C69" w:rsidRDefault="00E23C69" w:rsidP="00E23C69">
            <w:pPr>
              <w:spacing w:after="120"/>
              <w:jc w:val="center"/>
              <w:rPr>
                <w:rFonts w:ascii="Times New Roman" w:eastAsia="Calibri" w:hAnsi="Times New Roman" w:cs="Times New Roman"/>
                <w:bCs/>
                <w:sz w:val="20"/>
                <w:szCs w:val="20"/>
              </w:rPr>
            </w:pPr>
            <w:r w:rsidRPr="00E23C69">
              <w:rPr>
                <w:rFonts w:ascii="Times New Roman" w:eastAsia="Calibri" w:hAnsi="Times New Roman" w:cs="Times New Roman"/>
                <w:bCs/>
                <w:sz w:val="20"/>
                <w:szCs w:val="20"/>
              </w:rPr>
              <w:t>4</w:t>
            </w:r>
          </w:p>
          <w:p w14:paraId="3B97F03C" w14:textId="77777777" w:rsidR="00E23C69" w:rsidRPr="00E23C69" w:rsidRDefault="00E23C69" w:rsidP="00E23C69">
            <w:pPr>
              <w:spacing w:after="120"/>
              <w:jc w:val="center"/>
              <w:rPr>
                <w:rFonts w:ascii="Times New Roman" w:eastAsia="Calibri" w:hAnsi="Times New Roman" w:cs="Times New Roman"/>
                <w:bCs/>
                <w:sz w:val="20"/>
                <w:szCs w:val="20"/>
              </w:rPr>
            </w:pPr>
          </w:p>
          <w:p w14:paraId="4EE7F354" w14:textId="77777777" w:rsidR="00E23C69" w:rsidRPr="00E23C69" w:rsidRDefault="00E23C69" w:rsidP="00E23C69">
            <w:pPr>
              <w:spacing w:after="120"/>
              <w:jc w:val="center"/>
              <w:rPr>
                <w:rFonts w:ascii="Times New Roman" w:eastAsia="Calibri" w:hAnsi="Times New Roman" w:cs="Times New Roman"/>
                <w:bCs/>
                <w:sz w:val="20"/>
                <w:szCs w:val="20"/>
              </w:rPr>
            </w:pPr>
          </w:p>
          <w:p w14:paraId="336ECCEF" w14:textId="77777777" w:rsidR="00E23C69" w:rsidRPr="00E23C69" w:rsidRDefault="00E23C69" w:rsidP="00E23C69">
            <w:pPr>
              <w:spacing w:after="120"/>
              <w:jc w:val="center"/>
              <w:rPr>
                <w:rFonts w:ascii="Times New Roman" w:eastAsia="Calibri" w:hAnsi="Times New Roman" w:cs="Times New Roman"/>
                <w:bCs/>
                <w:sz w:val="20"/>
                <w:szCs w:val="20"/>
              </w:rPr>
            </w:pPr>
            <w:r w:rsidRPr="00E23C69">
              <w:rPr>
                <w:rFonts w:ascii="Times New Roman" w:eastAsia="Calibri" w:hAnsi="Times New Roman" w:cs="Times New Roman"/>
                <w:bCs/>
                <w:sz w:val="20"/>
                <w:szCs w:val="20"/>
              </w:rPr>
              <w:t>6</w:t>
            </w:r>
          </w:p>
        </w:tc>
        <w:tc>
          <w:tcPr>
            <w:tcW w:w="2390" w:type="dxa"/>
          </w:tcPr>
          <w:p w14:paraId="3CB8CA7C" w14:textId="77777777" w:rsidR="00E23C69" w:rsidRPr="00E23C69" w:rsidRDefault="00E23C69" w:rsidP="00E23C69">
            <w:pPr>
              <w:spacing w:after="120"/>
              <w:rPr>
                <w:rFonts w:ascii="Times New Roman" w:eastAsia="Arial Unicode MS" w:hAnsi="Times New Roman" w:cs="Times New Roman"/>
                <w:color w:val="000000"/>
                <w:sz w:val="20"/>
                <w:szCs w:val="20"/>
                <w:shd w:val="clear" w:color="auto" w:fill="FFFFFF"/>
                <w:lang w:eastAsia="ru-RU" w:bidi="ru-RU"/>
              </w:rPr>
            </w:pPr>
            <w:r w:rsidRPr="00E23C69">
              <w:rPr>
                <w:rFonts w:ascii="Times New Roman" w:eastAsia="Arial Unicode MS" w:hAnsi="Times New Roman" w:cs="Times New Roman"/>
                <w:color w:val="000000"/>
                <w:sz w:val="20"/>
                <w:szCs w:val="20"/>
                <w:shd w:val="clear" w:color="auto" w:fill="FFFFFF"/>
                <w:lang w:eastAsia="ru-RU" w:bidi="ru-RU"/>
              </w:rPr>
              <w:t>с целью углубления знаний и умений</w:t>
            </w:r>
          </w:p>
        </w:tc>
      </w:tr>
      <w:tr w:rsidR="00E23C69" w:rsidRPr="00E23C69" w14:paraId="60E2E53D" w14:textId="77777777" w:rsidTr="00AD5821">
        <w:tc>
          <w:tcPr>
            <w:tcW w:w="770" w:type="dxa"/>
          </w:tcPr>
          <w:p w14:paraId="707122C6" w14:textId="77777777" w:rsidR="00E23C69" w:rsidRPr="00E23C69" w:rsidRDefault="00E23C69" w:rsidP="00E23C69">
            <w:pPr>
              <w:spacing w:after="120"/>
              <w:rPr>
                <w:rFonts w:ascii="Times New Roman" w:eastAsia="Calibri" w:hAnsi="Times New Roman" w:cs="Times New Roman"/>
                <w:bCs/>
                <w:sz w:val="20"/>
                <w:szCs w:val="20"/>
              </w:rPr>
            </w:pPr>
            <w:r w:rsidRPr="00E23C69">
              <w:rPr>
                <w:rFonts w:ascii="Times New Roman" w:eastAsia="Calibri" w:hAnsi="Times New Roman" w:cs="Times New Roman"/>
                <w:bCs/>
                <w:sz w:val="20"/>
                <w:szCs w:val="20"/>
              </w:rPr>
              <w:lastRenderedPageBreak/>
              <w:t>2</w:t>
            </w:r>
          </w:p>
        </w:tc>
        <w:tc>
          <w:tcPr>
            <w:tcW w:w="3217" w:type="dxa"/>
          </w:tcPr>
          <w:p w14:paraId="3F4FE743" w14:textId="77777777" w:rsidR="00E23C69" w:rsidRPr="00E23C69" w:rsidRDefault="00E23C69" w:rsidP="00E23C69">
            <w:pPr>
              <w:rPr>
                <w:rFonts w:ascii="Times New Roman" w:eastAsia="Calibri" w:hAnsi="Times New Roman" w:cs="Times New Roman"/>
                <w:b/>
                <w:sz w:val="20"/>
                <w:szCs w:val="20"/>
              </w:rPr>
            </w:pPr>
            <w:r w:rsidRPr="00E23C69">
              <w:rPr>
                <w:rFonts w:ascii="Times New Roman" w:eastAsia="Calibri" w:hAnsi="Times New Roman" w:cs="Times New Roman"/>
                <w:b/>
                <w:sz w:val="20"/>
                <w:szCs w:val="20"/>
              </w:rPr>
              <w:t>Знать:</w:t>
            </w:r>
          </w:p>
          <w:p w14:paraId="7767CD61" w14:textId="77777777" w:rsidR="00E23C69" w:rsidRPr="00E23C69" w:rsidRDefault="00E23C69" w:rsidP="00E23C69">
            <w:pPr>
              <w:spacing w:after="120"/>
              <w:rPr>
                <w:rFonts w:ascii="Times New Roman" w:eastAsia="Calibri" w:hAnsi="Times New Roman" w:cs="Times New Roman"/>
                <w:noProof/>
                <w:sz w:val="20"/>
                <w:szCs w:val="20"/>
              </w:rPr>
            </w:pPr>
            <w:r w:rsidRPr="00E23C69">
              <w:rPr>
                <w:rFonts w:ascii="Times New Roman" w:eastAsia="Calibri" w:hAnsi="Times New Roman" w:cs="Times New Roman"/>
                <w:noProof/>
                <w:sz w:val="20"/>
                <w:szCs w:val="20"/>
              </w:rPr>
              <w:t>соединения деталей машин, механические передачи, виды и устройство передач;</w:t>
            </w:r>
          </w:p>
          <w:p w14:paraId="643EEC7C" w14:textId="77777777" w:rsidR="00E23C69" w:rsidRPr="00E23C69" w:rsidRDefault="00E23C69" w:rsidP="00E23C69">
            <w:pPr>
              <w:spacing w:after="120"/>
              <w:rPr>
                <w:rFonts w:ascii="Times New Roman" w:eastAsia="Calibri" w:hAnsi="Times New Roman" w:cs="Times New Roman"/>
                <w:b/>
                <w:bCs/>
                <w:sz w:val="20"/>
                <w:szCs w:val="20"/>
              </w:rPr>
            </w:pPr>
            <w:r w:rsidRPr="00E23C69">
              <w:rPr>
                <w:rFonts w:ascii="Times New Roman" w:eastAsia="Calibri" w:hAnsi="Times New Roman" w:cs="Times New Roman"/>
                <w:noProof/>
                <w:sz w:val="20"/>
                <w:szCs w:val="20"/>
              </w:rPr>
              <w:t>типы, назначение, устройство редукторов.</w:t>
            </w:r>
          </w:p>
        </w:tc>
        <w:tc>
          <w:tcPr>
            <w:tcW w:w="1774" w:type="dxa"/>
          </w:tcPr>
          <w:p w14:paraId="5D0340C3" w14:textId="77777777" w:rsidR="00E23C69" w:rsidRPr="00E23C69" w:rsidRDefault="00E23C69" w:rsidP="00E23C69">
            <w:pPr>
              <w:spacing w:after="120"/>
              <w:rPr>
                <w:rFonts w:ascii="Times New Roman" w:eastAsia="Calibri" w:hAnsi="Times New Roman" w:cs="Times New Roman"/>
                <w:sz w:val="20"/>
                <w:szCs w:val="20"/>
              </w:rPr>
            </w:pPr>
            <w:r w:rsidRPr="00E23C69">
              <w:rPr>
                <w:rFonts w:ascii="Times New Roman" w:eastAsia="Calibri" w:hAnsi="Times New Roman" w:cs="Times New Roman"/>
                <w:sz w:val="20"/>
                <w:szCs w:val="20"/>
              </w:rPr>
              <w:t>Раздел 3 Детали машин</w:t>
            </w:r>
          </w:p>
        </w:tc>
        <w:tc>
          <w:tcPr>
            <w:tcW w:w="1488" w:type="dxa"/>
            <w:vAlign w:val="center"/>
          </w:tcPr>
          <w:p w14:paraId="60D8725F" w14:textId="77777777" w:rsidR="00E23C69" w:rsidRPr="00E23C69" w:rsidRDefault="00E23C69" w:rsidP="00E23C69">
            <w:pPr>
              <w:spacing w:after="120"/>
              <w:jc w:val="center"/>
              <w:rPr>
                <w:rFonts w:ascii="Times New Roman" w:eastAsia="Calibri" w:hAnsi="Times New Roman" w:cs="Times New Roman"/>
                <w:bCs/>
                <w:sz w:val="20"/>
                <w:szCs w:val="20"/>
              </w:rPr>
            </w:pPr>
            <w:r w:rsidRPr="00E23C69">
              <w:rPr>
                <w:rFonts w:ascii="Times New Roman" w:eastAsia="Calibri" w:hAnsi="Times New Roman" w:cs="Times New Roman"/>
                <w:bCs/>
                <w:sz w:val="20"/>
                <w:szCs w:val="20"/>
              </w:rPr>
              <w:t>10</w:t>
            </w:r>
          </w:p>
        </w:tc>
        <w:tc>
          <w:tcPr>
            <w:tcW w:w="2390" w:type="dxa"/>
          </w:tcPr>
          <w:p w14:paraId="6AA8982D" w14:textId="77777777" w:rsidR="00E23C69" w:rsidRPr="00E23C69" w:rsidRDefault="00E23C69" w:rsidP="00E23C69">
            <w:pPr>
              <w:spacing w:after="120"/>
              <w:rPr>
                <w:rFonts w:ascii="Times New Roman" w:eastAsia="Arial Unicode MS" w:hAnsi="Times New Roman" w:cs="Times New Roman"/>
                <w:color w:val="000000"/>
                <w:sz w:val="20"/>
                <w:szCs w:val="20"/>
                <w:shd w:val="clear" w:color="auto" w:fill="FFFFFF"/>
                <w:lang w:eastAsia="ru-RU" w:bidi="ru-RU"/>
              </w:rPr>
            </w:pPr>
            <w:r w:rsidRPr="00E23C69">
              <w:rPr>
                <w:rFonts w:ascii="Times New Roman" w:eastAsia="Arial Unicode MS" w:hAnsi="Times New Roman" w:cs="Times New Roman"/>
                <w:color w:val="000000"/>
                <w:sz w:val="20"/>
                <w:szCs w:val="20"/>
                <w:shd w:val="clear" w:color="auto" w:fill="FFFFFF"/>
                <w:lang w:eastAsia="ru-RU" w:bidi="ru-RU"/>
              </w:rPr>
              <w:t>с целью углубления знаний и умений</w:t>
            </w:r>
          </w:p>
        </w:tc>
      </w:tr>
    </w:tbl>
    <w:p w14:paraId="7B814EC4" w14:textId="77777777" w:rsidR="00E23C69" w:rsidRPr="00E23C69" w:rsidRDefault="00E23C69" w:rsidP="00E23C69">
      <w:pPr>
        <w:ind w:firstLine="709"/>
        <w:rPr>
          <w:rFonts w:ascii="Times New Roman" w:eastAsia="Times New Roman" w:hAnsi="Times New Roman" w:cs="Times New Roman"/>
          <w:sz w:val="12"/>
          <w:szCs w:val="12"/>
          <w:lang w:eastAsia="ru-RU"/>
        </w:rPr>
      </w:pPr>
    </w:p>
    <w:p w14:paraId="2AB7ADD7" w14:textId="77777777" w:rsidR="00E23C69" w:rsidRPr="00E23C69" w:rsidRDefault="00E23C69" w:rsidP="00E23C69">
      <w:pPr>
        <w:keepNext/>
        <w:spacing w:after="120"/>
        <w:jc w:val="center"/>
        <w:outlineLvl w:val="0"/>
        <w:rPr>
          <w:rFonts w:ascii="Times New Roman" w:eastAsia="Segoe UI" w:hAnsi="Times New Roman" w:cs="Times New Roman"/>
          <w:b/>
          <w:bCs/>
          <w:caps/>
          <w:kern w:val="32"/>
          <w:sz w:val="24"/>
          <w:szCs w:val="24"/>
          <w:lang w:eastAsia="ru-RU"/>
        </w:rPr>
      </w:pPr>
    </w:p>
    <w:p w14:paraId="6394D5AA" w14:textId="77777777" w:rsidR="00E23C69" w:rsidRPr="00E23C69" w:rsidRDefault="00E23C69" w:rsidP="00E23C69">
      <w:pPr>
        <w:keepNext/>
        <w:spacing w:after="120"/>
        <w:jc w:val="center"/>
        <w:outlineLvl w:val="0"/>
        <w:rPr>
          <w:rFonts w:ascii="Times New Roman" w:eastAsia="Segoe UI" w:hAnsi="Times New Roman" w:cs="Times New Roman"/>
          <w:b/>
          <w:bCs/>
          <w:caps/>
          <w:kern w:val="32"/>
          <w:sz w:val="24"/>
          <w:szCs w:val="24"/>
          <w:lang w:eastAsia="ru-RU"/>
        </w:rPr>
      </w:pPr>
      <w:r w:rsidRPr="00E23C69">
        <w:rPr>
          <w:rFonts w:ascii="Times New Roman" w:eastAsia="Segoe UI" w:hAnsi="Times New Roman" w:cs="Times New Roman"/>
          <w:b/>
          <w:bCs/>
          <w:caps/>
          <w:kern w:val="32"/>
          <w:sz w:val="24"/>
          <w:szCs w:val="24"/>
          <w:lang w:eastAsia="ru-RU"/>
        </w:rPr>
        <w:t>2. Структура и содержание ДИСЦИПЛИНЫ</w:t>
      </w:r>
    </w:p>
    <w:p w14:paraId="5FD5BC50" w14:textId="77777777" w:rsidR="00E23C69" w:rsidRPr="00E23C69" w:rsidRDefault="00E23C69" w:rsidP="00E23C69">
      <w:pPr>
        <w:spacing w:after="120" w:line="276" w:lineRule="auto"/>
        <w:ind w:firstLine="709"/>
        <w:outlineLvl w:val="1"/>
        <w:rPr>
          <w:rFonts w:ascii="Times New Roman" w:eastAsia="Segoe UI" w:hAnsi="Times New Roman" w:cs="Times New Roman"/>
          <w:b/>
          <w:bCs/>
          <w:spacing w:val="15"/>
          <w:szCs w:val="24"/>
          <w:lang w:eastAsia="ru-RU"/>
        </w:rPr>
      </w:pPr>
      <w:r w:rsidRPr="00E23C69">
        <w:rPr>
          <w:rFonts w:ascii="Times New Roman" w:eastAsia="Segoe UI" w:hAnsi="Times New Roman" w:cs="Times New Roman"/>
          <w:b/>
          <w:bCs/>
          <w:spacing w:val="15"/>
          <w:szCs w:val="24"/>
          <w:lang w:eastAsia="ru-RU"/>
        </w:rPr>
        <w:t>2.1. Трудоемкость освоения дисциплины</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2"/>
        <w:gridCol w:w="1132"/>
        <w:gridCol w:w="2272"/>
      </w:tblGrid>
      <w:tr w:rsidR="00E23C69" w:rsidRPr="00E23C69" w14:paraId="3BCCF5B1" w14:textId="77777777" w:rsidTr="00AD5821">
        <w:trPr>
          <w:trHeight w:val="23"/>
        </w:trPr>
        <w:tc>
          <w:tcPr>
            <w:tcW w:w="3259" w:type="pct"/>
            <w:vAlign w:val="center"/>
          </w:tcPr>
          <w:p w14:paraId="25A635EF" w14:textId="77777777" w:rsidR="00E23C69" w:rsidRPr="00E23C69" w:rsidRDefault="00E23C69" w:rsidP="00E23C69">
            <w:pPr>
              <w:jc w:val="center"/>
              <w:rPr>
                <w:rFonts w:ascii="Times New Roman" w:eastAsia="Calibri" w:hAnsi="Times New Roman" w:cs="Times New Roman"/>
                <w:b/>
                <w:sz w:val="20"/>
                <w:szCs w:val="20"/>
              </w:rPr>
            </w:pPr>
            <w:r w:rsidRPr="00E23C69">
              <w:rPr>
                <w:rFonts w:ascii="Times New Roman" w:eastAsia="Calibri" w:hAnsi="Times New Roman" w:cs="Times New Roman"/>
                <w:b/>
                <w:sz w:val="20"/>
                <w:szCs w:val="20"/>
              </w:rPr>
              <w:t>Наименование составных частей дисциплины</w:t>
            </w:r>
          </w:p>
        </w:tc>
        <w:tc>
          <w:tcPr>
            <w:tcW w:w="579" w:type="pct"/>
            <w:vAlign w:val="center"/>
          </w:tcPr>
          <w:p w14:paraId="746FE8BD" w14:textId="77777777" w:rsidR="00E23C69" w:rsidRPr="00E23C69" w:rsidRDefault="00E23C69" w:rsidP="00E23C69">
            <w:pPr>
              <w:jc w:val="center"/>
              <w:rPr>
                <w:rFonts w:ascii="Times New Roman" w:eastAsia="Calibri" w:hAnsi="Times New Roman" w:cs="Times New Roman"/>
                <w:b/>
                <w:iCs/>
                <w:sz w:val="20"/>
                <w:szCs w:val="20"/>
              </w:rPr>
            </w:pPr>
            <w:r w:rsidRPr="00E23C69">
              <w:rPr>
                <w:rFonts w:ascii="Times New Roman" w:eastAsia="Calibri" w:hAnsi="Times New Roman" w:cs="Times New Roman"/>
                <w:b/>
                <w:iCs/>
                <w:sz w:val="20"/>
                <w:szCs w:val="20"/>
              </w:rPr>
              <w:t>Объем в часах</w:t>
            </w:r>
          </w:p>
        </w:tc>
        <w:tc>
          <w:tcPr>
            <w:tcW w:w="1162" w:type="pct"/>
          </w:tcPr>
          <w:p w14:paraId="04408F7A" w14:textId="77777777" w:rsidR="00E23C69" w:rsidRPr="00E23C69" w:rsidRDefault="00E23C69" w:rsidP="00E23C69">
            <w:pPr>
              <w:jc w:val="center"/>
              <w:rPr>
                <w:rFonts w:ascii="Times New Roman" w:eastAsia="Calibri" w:hAnsi="Times New Roman" w:cs="Times New Roman"/>
                <w:b/>
                <w:iCs/>
                <w:sz w:val="20"/>
                <w:szCs w:val="20"/>
              </w:rPr>
            </w:pPr>
            <w:r w:rsidRPr="00E23C69">
              <w:rPr>
                <w:rFonts w:ascii="Times New Roman" w:eastAsia="Calibri" w:hAnsi="Times New Roman" w:cs="Times New Roman"/>
                <w:b/>
                <w:sz w:val="20"/>
                <w:szCs w:val="20"/>
              </w:rPr>
              <w:t>В т.ч. в форме практ. подготовки</w:t>
            </w:r>
          </w:p>
        </w:tc>
      </w:tr>
      <w:tr w:rsidR="00E23C69" w:rsidRPr="00E23C69" w14:paraId="2804BD32" w14:textId="77777777" w:rsidTr="00AD5821">
        <w:trPr>
          <w:trHeight w:val="23"/>
        </w:trPr>
        <w:tc>
          <w:tcPr>
            <w:tcW w:w="3259" w:type="pct"/>
            <w:vAlign w:val="center"/>
          </w:tcPr>
          <w:p w14:paraId="40FA4DE2" w14:textId="77777777" w:rsidR="00E23C69" w:rsidRPr="00E23C69" w:rsidRDefault="00E23C69" w:rsidP="00E23C69">
            <w:pPr>
              <w:jc w:val="both"/>
              <w:rPr>
                <w:rFonts w:ascii="Times New Roman" w:eastAsia="Calibri" w:hAnsi="Times New Roman" w:cs="Times New Roman"/>
                <w:bCs/>
                <w:sz w:val="20"/>
                <w:szCs w:val="20"/>
              </w:rPr>
            </w:pPr>
            <w:r w:rsidRPr="00E23C69">
              <w:rPr>
                <w:rFonts w:ascii="Times New Roman" w:eastAsia="Calibri" w:hAnsi="Times New Roman" w:cs="Times New Roman"/>
                <w:bCs/>
                <w:sz w:val="20"/>
                <w:szCs w:val="20"/>
              </w:rPr>
              <w:t>Учебные занятия</w:t>
            </w:r>
          </w:p>
        </w:tc>
        <w:tc>
          <w:tcPr>
            <w:tcW w:w="579" w:type="pct"/>
            <w:vAlign w:val="center"/>
          </w:tcPr>
          <w:p w14:paraId="5D8AB4FC" w14:textId="77777777" w:rsidR="00E23C69" w:rsidRPr="00E23C69" w:rsidRDefault="00E23C69" w:rsidP="00E23C69">
            <w:pPr>
              <w:jc w:val="center"/>
              <w:rPr>
                <w:rFonts w:ascii="Times New Roman" w:eastAsia="Calibri" w:hAnsi="Times New Roman" w:cs="Times New Roman"/>
                <w:bCs/>
                <w:sz w:val="20"/>
                <w:szCs w:val="20"/>
              </w:rPr>
            </w:pPr>
            <w:r w:rsidRPr="00E23C69">
              <w:rPr>
                <w:rFonts w:ascii="Times New Roman" w:eastAsia="Calibri" w:hAnsi="Times New Roman" w:cs="Times New Roman"/>
                <w:bCs/>
                <w:sz w:val="20"/>
                <w:szCs w:val="20"/>
              </w:rPr>
              <w:t>76</w:t>
            </w:r>
          </w:p>
        </w:tc>
        <w:tc>
          <w:tcPr>
            <w:tcW w:w="1162" w:type="pct"/>
            <w:vAlign w:val="center"/>
          </w:tcPr>
          <w:p w14:paraId="2D4E183E" w14:textId="77777777" w:rsidR="00E23C69" w:rsidRPr="00E23C69" w:rsidRDefault="00E23C69" w:rsidP="00E23C69">
            <w:pPr>
              <w:jc w:val="center"/>
              <w:rPr>
                <w:rFonts w:ascii="Times New Roman" w:eastAsia="Calibri" w:hAnsi="Times New Roman" w:cs="Times New Roman"/>
                <w:bCs/>
                <w:sz w:val="20"/>
                <w:szCs w:val="20"/>
              </w:rPr>
            </w:pPr>
            <w:r w:rsidRPr="00E23C69">
              <w:rPr>
                <w:rFonts w:ascii="Times New Roman" w:eastAsia="Calibri" w:hAnsi="Times New Roman" w:cs="Times New Roman"/>
                <w:bCs/>
                <w:sz w:val="20"/>
                <w:szCs w:val="20"/>
              </w:rPr>
              <w:t>18</w:t>
            </w:r>
          </w:p>
        </w:tc>
      </w:tr>
      <w:tr w:rsidR="00E23C69" w:rsidRPr="00E23C69" w14:paraId="6DB7A81E" w14:textId="77777777" w:rsidTr="00AD5821">
        <w:trPr>
          <w:trHeight w:val="23"/>
        </w:trPr>
        <w:tc>
          <w:tcPr>
            <w:tcW w:w="3259" w:type="pct"/>
          </w:tcPr>
          <w:p w14:paraId="58DAE341" w14:textId="77777777" w:rsidR="00E23C69" w:rsidRPr="00E23C69" w:rsidRDefault="00E23C69" w:rsidP="00E23C69">
            <w:pPr>
              <w:ind w:left="467"/>
              <w:rPr>
                <w:rFonts w:ascii="Times New Roman" w:eastAsia="Calibri" w:hAnsi="Times New Roman" w:cs="Times New Roman"/>
                <w:sz w:val="20"/>
                <w:szCs w:val="20"/>
                <w:lang w:val="en-US"/>
              </w:rPr>
            </w:pPr>
            <w:r w:rsidRPr="00E23C69">
              <w:rPr>
                <w:rFonts w:ascii="Times New Roman" w:eastAsia="Calibri" w:hAnsi="Times New Roman" w:cs="Times New Roman"/>
                <w:sz w:val="20"/>
                <w:szCs w:val="20"/>
                <w:lang w:val="en-US"/>
              </w:rPr>
              <w:t>В томчисле:</w:t>
            </w:r>
          </w:p>
        </w:tc>
        <w:tc>
          <w:tcPr>
            <w:tcW w:w="579" w:type="pct"/>
            <w:vAlign w:val="center"/>
          </w:tcPr>
          <w:p w14:paraId="604D2860" w14:textId="77777777" w:rsidR="00E23C69" w:rsidRPr="00E23C69" w:rsidRDefault="00E23C69" w:rsidP="00E23C69">
            <w:pPr>
              <w:jc w:val="center"/>
              <w:rPr>
                <w:rFonts w:ascii="Times New Roman" w:eastAsia="Calibri" w:hAnsi="Times New Roman" w:cs="Times New Roman"/>
                <w:bCs/>
                <w:sz w:val="20"/>
                <w:szCs w:val="20"/>
              </w:rPr>
            </w:pPr>
          </w:p>
        </w:tc>
        <w:tc>
          <w:tcPr>
            <w:tcW w:w="1162" w:type="pct"/>
            <w:vAlign w:val="center"/>
          </w:tcPr>
          <w:p w14:paraId="0B12DD12" w14:textId="77777777" w:rsidR="00E23C69" w:rsidRPr="00E23C69" w:rsidRDefault="00E23C69" w:rsidP="00E23C69">
            <w:pPr>
              <w:jc w:val="center"/>
              <w:rPr>
                <w:rFonts w:ascii="Times New Roman" w:eastAsia="Calibri" w:hAnsi="Times New Roman" w:cs="Times New Roman"/>
                <w:bCs/>
                <w:sz w:val="20"/>
                <w:szCs w:val="20"/>
              </w:rPr>
            </w:pPr>
          </w:p>
        </w:tc>
      </w:tr>
      <w:tr w:rsidR="00E23C69" w:rsidRPr="00E23C69" w14:paraId="57F43ACC" w14:textId="77777777" w:rsidTr="00AD5821">
        <w:trPr>
          <w:trHeight w:val="23"/>
        </w:trPr>
        <w:tc>
          <w:tcPr>
            <w:tcW w:w="3259" w:type="pct"/>
          </w:tcPr>
          <w:p w14:paraId="39B98A06" w14:textId="77777777" w:rsidR="00E23C69" w:rsidRPr="00E23C69" w:rsidRDefault="00E23C69" w:rsidP="00E23C69">
            <w:pPr>
              <w:ind w:left="107"/>
              <w:rPr>
                <w:rFonts w:ascii="Times New Roman" w:eastAsia="Calibri" w:hAnsi="Times New Roman" w:cs="Times New Roman"/>
                <w:sz w:val="20"/>
                <w:szCs w:val="20"/>
                <w:lang w:val="en-US"/>
              </w:rPr>
            </w:pPr>
            <w:r w:rsidRPr="00E23C69">
              <w:rPr>
                <w:rFonts w:ascii="Times New Roman" w:eastAsia="Calibri" w:hAnsi="Times New Roman" w:cs="Times New Roman"/>
                <w:sz w:val="20"/>
                <w:szCs w:val="20"/>
                <w:lang w:val="en-US"/>
              </w:rPr>
              <w:t>теоретическоеобучение</w:t>
            </w:r>
          </w:p>
        </w:tc>
        <w:tc>
          <w:tcPr>
            <w:tcW w:w="579" w:type="pct"/>
            <w:vAlign w:val="center"/>
          </w:tcPr>
          <w:p w14:paraId="1DF0DD3A" w14:textId="77777777" w:rsidR="00E23C69" w:rsidRPr="00E23C69" w:rsidRDefault="00E23C69" w:rsidP="00E23C69">
            <w:pPr>
              <w:jc w:val="center"/>
              <w:rPr>
                <w:rFonts w:ascii="Times New Roman" w:eastAsia="Calibri" w:hAnsi="Times New Roman" w:cs="Times New Roman"/>
                <w:bCs/>
                <w:sz w:val="20"/>
                <w:szCs w:val="20"/>
              </w:rPr>
            </w:pPr>
            <w:r w:rsidRPr="00E23C69">
              <w:rPr>
                <w:rFonts w:ascii="Times New Roman" w:eastAsia="Calibri" w:hAnsi="Times New Roman" w:cs="Times New Roman"/>
                <w:bCs/>
                <w:sz w:val="20"/>
                <w:szCs w:val="20"/>
              </w:rPr>
              <w:t>40</w:t>
            </w:r>
          </w:p>
        </w:tc>
        <w:tc>
          <w:tcPr>
            <w:tcW w:w="1162" w:type="pct"/>
            <w:vAlign w:val="center"/>
          </w:tcPr>
          <w:p w14:paraId="3C63B3C4" w14:textId="77777777" w:rsidR="00E23C69" w:rsidRPr="00E23C69" w:rsidRDefault="00E23C69" w:rsidP="00E23C69">
            <w:pPr>
              <w:jc w:val="center"/>
              <w:rPr>
                <w:rFonts w:ascii="Times New Roman" w:eastAsia="Calibri" w:hAnsi="Times New Roman" w:cs="Times New Roman"/>
                <w:bCs/>
                <w:sz w:val="20"/>
                <w:szCs w:val="20"/>
              </w:rPr>
            </w:pPr>
            <w:r w:rsidRPr="00E23C69">
              <w:rPr>
                <w:rFonts w:ascii="Times New Roman" w:eastAsia="Calibri" w:hAnsi="Times New Roman" w:cs="Times New Roman"/>
                <w:bCs/>
                <w:sz w:val="20"/>
                <w:szCs w:val="20"/>
              </w:rPr>
              <w:t>4</w:t>
            </w:r>
          </w:p>
        </w:tc>
      </w:tr>
      <w:tr w:rsidR="00E23C69" w:rsidRPr="00E23C69" w14:paraId="736620D9" w14:textId="77777777" w:rsidTr="00AD5821">
        <w:trPr>
          <w:trHeight w:val="23"/>
        </w:trPr>
        <w:tc>
          <w:tcPr>
            <w:tcW w:w="3259" w:type="pct"/>
          </w:tcPr>
          <w:p w14:paraId="4F8080B8" w14:textId="77777777" w:rsidR="00E23C69" w:rsidRPr="00E23C69" w:rsidRDefault="00E23C69" w:rsidP="00E23C69">
            <w:pPr>
              <w:ind w:left="107"/>
              <w:rPr>
                <w:rFonts w:ascii="Times New Roman" w:eastAsia="Calibri" w:hAnsi="Times New Roman" w:cs="Times New Roman"/>
                <w:sz w:val="20"/>
                <w:szCs w:val="20"/>
              </w:rPr>
            </w:pPr>
            <w:r w:rsidRPr="00E23C69">
              <w:rPr>
                <w:rFonts w:ascii="Times New Roman" w:eastAsia="Calibri" w:hAnsi="Times New Roman" w:cs="Times New Roman"/>
                <w:sz w:val="20"/>
                <w:szCs w:val="20"/>
              </w:rPr>
              <w:t>практические занятия</w:t>
            </w:r>
          </w:p>
        </w:tc>
        <w:tc>
          <w:tcPr>
            <w:tcW w:w="579" w:type="pct"/>
            <w:vAlign w:val="center"/>
          </w:tcPr>
          <w:p w14:paraId="0FD7002B" w14:textId="77777777" w:rsidR="00E23C69" w:rsidRPr="00E23C69" w:rsidRDefault="00E23C69" w:rsidP="00E23C69">
            <w:pPr>
              <w:jc w:val="center"/>
              <w:rPr>
                <w:rFonts w:ascii="Times New Roman" w:eastAsia="Calibri" w:hAnsi="Times New Roman" w:cs="Times New Roman"/>
                <w:bCs/>
                <w:sz w:val="20"/>
                <w:szCs w:val="20"/>
              </w:rPr>
            </w:pPr>
            <w:r w:rsidRPr="00E23C69">
              <w:rPr>
                <w:rFonts w:ascii="Times New Roman" w:eastAsia="Calibri" w:hAnsi="Times New Roman" w:cs="Times New Roman"/>
                <w:bCs/>
                <w:sz w:val="20"/>
                <w:szCs w:val="20"/>
              </w:rPr>
              <w:t>36</w:t>
            </w:r>
          </w:p>
        </w:tc>
        <w:tc>
          <w:tcPr>
            <w:tcW w:w="1162" w:type="pct"/>
            <w:vAlign w:val="center"/>
          </w:tcPr>
          <w:p w14:paraId="462E259F" w14:textId="77777777" w:rsidR="00E23C69" w:rsidRPr="00E23C69" w:rsidRDefault="00E23C69" w:rsidP="00E23C69">
            <w:pPr>
              <w:jc w:val="center"/>
              <w:rPr>
                <w:rFonts w:ascii="Times New Roman" w:eastAsia="Calibri" w:hAnsi="Times New Roman" w:cs="Times New Roman"/>
                <w:bCs/>
                <w:sz w:val="20"/>
                <w:szCs w:val="20"/>
              </w:rPr>
            </w:pPr>
            <w:r w:rsidRPr="00E23C69">
              <w:rPr>
                <w:rFonts w:ascii="Times New Roman" w:eastAsia="Calibri" w:hAnsi="Times New Roman" w:cs="Times New Roman"/>
                <w:bCs/>
                <w:sz w:val="20"/>
                <w:szCs w:val="20"/>
              </w:rPr>
              <w:t>14</w:t>
            </w:r>
          </w:p>
        </w:tc>
      </w:tr>
      <w:tr w:rsidR="00E23C69" w:rsidRPr="00E23C69" w14:paraId="441C7D7F" w14:textId="77777777" w:rsidTr="00AD5821">
        <w:trPr>
          <w:trHeight w:val="23"/>
        </w:trPr>
        <w:tc>
          <w:tcPr>
            <w:tcW w:w="3259" w:type="pct"/>
            <w:vAlign w:val="center"/>
          </w:tcPr>
          <w:p w14:paraId="300707BD" w14:textId="77777777" w:rsidR="00E23C69" w:rsidRPr="00E23C69" w:rsidRDefault="00E23C69" w:rsidP="00E23C69">
            <w:pPr>
              <w:jc w:val="both"/>
              <w:rPr>
                <w:rFonts w:ascii="Times New Roman" w:eastAsia="Calibri" w:hAnsi="Times New Roman" w:cs="Times New Roman"/>
                <w:bCs/>
                <w:i/>
                <w:iCs/>
                <w:sz w:val="20"/>
                <w:szCs w:val="20"/>
              </w:rPr>
            </w:pPr>
            <w:r w:rsidRPr="00E23C69">
              <w:rPr>
                <w:rFonts w:ascii="Times New Roman" w:eastAsia="Calibri" w:hAnsi="Times New Roman" w:cs="Times New Roman"/>
                <w:bCs/>
                <w:i/>
                <w:iCs/>
                <w:sz w:val="20"/>
                <w:szCs w:val="20"/>
              </w:rPr>
              <w:t>Курсовая работа (проект)</w:t>
            </w:r>
          </w:p>
        </w:tc>
        <w:tc>
          <w:tcPr>
            <w:tcW w:w="579" w:type="pct"/>
            <w:vAlign w:val="center"/>
          </w:tcPr>
          <w:p w14:paraId="18C0AE83" w14:textId="77777777" w:rsidR="00E23C69" w:rsidRPr="00E23C69" w:rsidRDefault="00E23C69" w:rsidP="00E23C69">
            <w:pPr>
              <w:jc w:val="center"/>
              <w:rPr>
                <w:rFonts w:ascii="Times New Roman" w:eastAsia="Calibri" w:hAnsi="Times New Roman" w:cs="Times New Roman"/>
                <w:bCs/>
                <w:sz w:val="20"/>
                <w:szCs w:val="20"/>
              </w:rPr>
            </w:pPr>
            <w:r w:rsidRPr="00E23C69">
              <w:rPr>
                <w:rFonts w:ascii="Times New Roman" w:eastAsia="Calibri" w:hAnsi="Times New Roman" w:cs="Times New Roman"/>
                <w:bCs/>
                <w:sz w:val="20"/>
                <w:szCs w:val="20"/>
              </w:rPr>
              <w:t>-</w:t>
            </w:r>
          </w:p>
        </w:tc>
        <w:tc>
          <w:tcPr>
            <w:tcW w:w="1162" w:type="pct"/>
            <w:vAlign w:val="center"/>
          </w:tcPr>
          <w:p w14:paraId="32F38AB1" w14:textId="77777777" w:rsidR="00E23C69" w:rsidRPr="00E23C69" w:rsidRDefault="00E23C69" w:rsidP="00E23C69">
            <w:pPr>
              <w:jc w:val="center"/>
              <w:rPr>
                <w:rFonts w:ascii="Times New Roman" w:eastAsia="Calibri" w:hAnsi="Times New Roman" w:cs="Times New Roman"/>
                <w:bCs/>
                <w:sz w:val="20"/>
                <w:szCs w:val="20"/>
              </w:rPr>
            </w:pPr>
            <w:r w:rsidRPr="00E23C69">
              <w:rPr>
                <w:rFonts w:ascii="Times New Roman" w:eastAsia="Calibri" w:hAnsi="Times New Roman" w:cs="Times New Roman"/>
                <w:bCs/>
                <w:sz w:val="20"/>
                <w:szCs w:val="20"/>
              </w:rPr>
              <w:t>-</w:t>
            </w:r>
          </w:p>
        </w:tc>
      </w:tr>
      <w:tr w:rsidR="00E23C69" w:rsidRPr="00E23C69" w14:paraId="4F82E15C" w14:textId="77777777" w:rsidTr="00AD5821">
        <w:trPr>
          <w:trHeight w:val="23"/>
        </w:trPr>
        <w:tc>
          <w:tcPr>
            <w:tcW w:w="3259" w:type="pct"/>
            <w:vAlign w:val="center"/>
          </w:tcPr>
          <w:p w14:paraId="140738C5" w14:textId="77777777" w:rsidR="00E23C69" w:rsidRPr="00E23C69" w:rsidRDefault="00E23C69" w:rsidP="00E23C69">
            <w:pPr>
              <w:jc w:val="both"/>
              <w:rPr>
                <w:rFonts w:ascii="Times New Roman" w:eastAsia="Calibri" w:hAnsi="Times New Roman" w:cs="Times New Roman"/>
                <w:bCs/>
                <w:sz w:val="20"/>
                <w:szCs w:val="20"/>
              </w:rPr>
            </w:pPr>
            <w:r w:rsidRPr="00E23C69">
              <w:rPr>
                <w:rFonts w:ascii="Times New Roman" w:eastAsia="Calibri" w:hAnsi="Times New Roman" w:cs="Times New Roman"/>
                <w:bCs/>
                <w:sz w:val="20"/>
                <w:szCs w:val="20"/>
              </w:rPr>
              <w:t>Самостоятельная работа</w:t>
            </w:r>
          </w:p>
        </w:tc>
        <w:tc>
          <w:tcPr>
            <w:tcW w:w="579" w:type="pct"/>
            <w:vAlign w:val="center"/>
          </w:tcPr>
          <w:p w14:paraId="7419A9EA" w14:textId="77777777" w:rsidR="00E23C69" w:rsidRPr="00E23C69" w:rsidRDefault="00E23C69" w:rsidP="00E23C69">
            <w:pPr>
              <w:jc w:val="center"/>
              <w:rPr>
                <w:rFonts w:ascii="Times New Roman" w:eastAsia="Calibri" w:hAnsi="Times New Roman" w:cs="Times New Roman"/>
                <w:bCs/>
                <w:sz w:val="20"/>
                <w:szCs w:val="20"/>
              </w:rPr>
            </w:pPr>
            <w:r w:rsidRPr="00E23C69">
              <w:rPr>
                <w:rFonts w:ascii="Times New Roman" w:eastAsia="Calibri" w:hAnsi="Times New Roman" w:cs="Times New Roman"/>
                <w:bCs/>
                <w:sz w:val="20"/>
                <w:szCs w:val="20"/>
              </w:rPr>
              <w:t>4</w:t>
            </w:r>
          </w:p>
        </w:tc>
        <w:tc>
          <w:tcPr>
            <w:tcW w:w="1162" w:type="pct"/>
            <w:vAlign w:val="center"/>
          </w:tcPr>
          <w:p w14:paraId="179879BC" w14:textId="77777777" w:rsidR="00E23C69" w:rsidRPr="00E23C69" w:rsidRDefault="00E23C69" w:rsidP="00E23C69">
            <w:pPr>
              <w:jc w:val="center"/>
              <w:rPr>
                <w:rFonts w:ascii="Times New Roman" w:eastAsia="Calibri" w:hAnsi="Times New Roman" w:cs="Times New Roman"/>
                <w:bCs/>
                <w:sz w:val="20"/>
                <w:szCs w:val="20"/>
              </w:rPr>
            </w:pPr>
            <w:r w:rsidRPr="00E23C69">
              <w:rPr>
                <w:rFonts w:ascii="Times New Roman" w:eastAsia="Calibri" w:hAnsi="Times New Roman" w:cs="Times New Roman"/>
                <w:bCs/>
                <w:sz w:val="20"/>
                <w:szCs w:val="20"/>
              </w:rPr>
              <w:t>-</w:t>
            </w:r>
          </w:p>
        </w:tc>
      </w:tr>
      <w:tr w:rsidR="00E23C69" w:rsidRPr="00E23C69" w14:paraId="130FE436" w14:textId="77777777" w:rsidTr="00AD5821">
        <w:trPr>
          <w:trHeight w:val="23"/>
        </w:trPr>
        <w:tc>
          <w:tcPr>
            <w:tcW w:w="3259" w:type="pct"/>
            <w:vAlign w:val="center"/>
          </w:tcPr>
          <w:p w14:paraId="6B0C6BDF" w14:textId="77777777" w:rsidR="00E23C69" w:rsidRPr="00E23C69" w:rsidRDefault="00E23C69" w:rsidP="00E23C69">
            <w:pPr>
              <w:jc w:val="both"/>
              <w:rPr>
                <w:rFonts w:ascii="Times New Roman" w:eastAsia="Calibri" w:hAnsi="Times New Roman" w:cs="Times New Roman"/>
                <w:bCs/>
                <w:sz w:val="20"/>
                <w:szCs w:val="20"/>
              </w:rPr>
            </w:pPr>
            <w:r w:rsidRPr="00E23C69">
              <w:rPr>
                <w:rFonts w:ascii="Times New Roman" w:eastAsia="Calibri" w:hAnsi="Times New Roman" w:cs="Times New Roman"/>
                <w:bCs/>
                <w:sz w:val="20"/>
                <w:szCs w:val="20"/>
              </w:rPr>
              <w:t>Промежуточная аттестация в форме экзамена</w:t>
            </w:r>
          </w:p>
        </w:tc>
        <w:tc>
          <w:tcPr>
            <w:tcW w:w="579" w:type="pct"/>
            <w:vAlign w:val="center"/>
          </w:tcPr>
          <w:p w14:paraId="569347F7" w14:textId="77777777" w:rsidR="00E23C69" w:rsidRPr="00E23C69" w:rsidRDefault="00E23C69" w:rsidP="00E23C69">
            <w:pPr>
              <w:jc w:val="center"/>
              <w:rPr>
                <w:rFonts w:ascii="Times New Roman" w:eastAsia="Calibri" w:hAnsi="Times New Roman" w:cs="Times New Roman"/>
                <w:bCs/>
                <w:sz w:val="20"/>
                <w:szCs w:val="20"/>
              </w:rPr>
            </w:pPr>
            <w:r w:rsidRPr="00E23C69">
              <w:rPr>
                <w:rFonts w:ascii="Times New Roman" w:eastAsia="Calibri" w:hAnsi="Times New Roman" w:cs="Times New Roman"/>
                <w:bCs/>
                <w:sz w:val="20"/>
                <w:szCs w:val="20"/>
              </w:rPr>
              <w:t>12</w:t>
            </w:r>
          </w:p>
        </w:tc>
        <w:tc>
          <w:tcPr>
            <w:tcW w:w="1162" w:type="pct"/>
            <w:vAlign w:val="center"/>
          </w:tcPr>
          <w:p w14:paraId="6B3CB59B" w14:textId="77777777" w:rsidR="00E23C69" w:rsidRPr="00E23C69" w:rsidRDefault="00E23C69" w:rsidP="00E23C69">
            <w:pPr>
              <w:jc w:val="center"/>
              <w:rPr>
                <w:rFonts w:ascii="Times New Roman" w:eastAsia="Calibri" w:hAnsi="Times New Roman" w:cs="Times New Roman"/>
                <w:bCs/>
                <w:sz w:val="20"/>
                <w:szCs w:val="20"/>
              </w:rPr>
            </w:pPr>
          </w:p>
        </w:tc>
      </w:tr>
      <w:tr w:rsidR="00E23C69" w:rsidRPr="00E23C69" w14:paraId="0B0CB5E5" w14:textId="77777777" w:rsidTr="00AD5821">
        <w:trPr>
          <w:trHeight w:val="23"/>
        </w:trPr>
        <w:tc>
          <w:tcPr>
            <w:tcW w:w="3259" w:type="pct"/>
            <w:vAlign w:val="center"/>
          </w:tcPr>
          <w:p w14:paraId="63B2AA7B" w14:textId="77777777" w:rsidR="00E23C69" w:rsidRPr="00E23C69" w:rsidRDefault="00E23C69" w:rsidP="00E23C69">
            <w:pPr>
              <w:jc w:val="both"/>
              <w:rPr>
                <w:rFonts w:ascii="Times New Roman" w:eastAsia="Calibri" w:hAnsi="Times New Roman" w:cs="Times New Roman"/>
                <w:bCs/>
                <w:sz w:val="20"/>
                <w:szCs w:val="20"/>
              </w:rPr>
            </w:pPr>
            <w:r w:rsidRPr="00E23C69">
              <w:rPr>
                <w:rFonts w:ascii="Times New Roman" w:eastAsia="Calibri" w:hAnsi="Times New Roman" w:cs="Times New Roman"/>
                <w:bCs/>
                <w:sz w:val="20"/>
                <w:szCs w:val="20"/>
              </w:rPr>
              <w:t>Всего</w:t>
            </w:r>
          </w:p>
        </w:tc>
        <w:tc>
          <w:tcPr>
            <w:tcW w:w="579" w:type="pct"/>
            <w:vAlign w:val="center"/>
          </w:tcPr>
          <w:p w14:paraId="584319BB" w14:textId="77777777" w:rsidR="00E23C69" w:rsidRPr="00E23C69" w:rsidRDefault="00E23C69" w:rsidP="00E23C69">
            <w:pPr>
              <w:jc w:val="center"/>
              <w:rPr>
                <w:rFonts w:ascii="Times New Roman" w:eastAsia="Calibri" w:hAnsi="Times New Roman" w:cs="Times New Roman"/>
                <w:b/>
                <w:sz w:val="20"/>
                <w:szCs w:val="20"/>
              </w:rPr>
            </w:pPr>
            <w:r w:rsidRPr="00E23C69">
              <w:rPr>
                <w:rFonts w:ascii="Times New Roman" w:eastAsia="Calibri" w:hAnsi="Times New Roman" w:cs="Times New Roman"/>
                <w:b/>
                <w:sz w:val="20"/>
                <w:szCs w:val="20"/>
              </w:rPr>
              <w:t>92</w:t>
            </w:r>
          </w:p>
        </w:tc>
        <w:tc>
          <w:tcPr>
            <w:tcW w:w="1162" w:type="pct"/>
            <w:vAlign w:val="center"/>
          </w:tcPr>
          <w:p w14:paraId="213F0E1A" w14:textId="77777777" w:rsidR="00E23C69" w:rsidRPr="00E23C69" w:rsidRDefault="00E23C69" w:rsidP="00E23C69">
            <w:pPr>
              <w:jc w:val="center"/>
              <w:rPr>
                <w:rFonts w:ascii="Times New Roman" w:eastAsia="Calibri" w:hAnsi="Times New Roman" w:cs="Times New Roman"/>
                <w:b/>
                <w:sz w:val="20"/>
                <w:szCs w:val="20"/>
              </w:rPr>
            </w:pPr>
          </w:p>
        </w:tc>
      </w:tr>
    </w:tbl>
    <w:p w14:paraId="01AAB962" w14:textId="77777777" w:rsidR="00E23C69" w:rsidRPr="00E23C69" w:rsidRDefault="00E23C69" w:rsidP="00E23C69">
      <w:pPr>
        <w:rPr>
          <w:rFonts w:ascii="Times New Roman" w:eastAsia="Segoe UI" w:hAnsi="Times New Roman" w:cs="Times New Roman"/>
          <w:b/>
          <w:bCs/>
          <w:sz w:val="24"/>
          <w:szCs w:val="24"/>
          <w:lang w:eastAsia="ru-RU"/>
        </w:rPr>
      </w:pPr>
      <w:r w:rsidRPr="00E23C69">
        <w:rPr>
          <w:rFonts w:ascii="Times New Roman" w:eastAsia="Calibri" w:hAnsi="Times New Roman" w:cs="Times New Roman"/>
        </w:rPr>
        <w:br w:type="page"/>
      </w:r>
    </w:p>
    <w:p w14:paraId="0D969801" w14:textId="77777777" w:rsidR="00E23C69" w:rsidRPr="00E23C69" w:rsidRDefault="00E23C69" w:rsidP="00E23C69">
      <w:pPr>
        <w:spacing w:after="120" w:line="276" w:lineRule="auto"/>
        <w:ind w:firstLine="709"/>
        <w:outlineLvl w:val="1"/>
        <w:rPr>
          <w:rFonts w:ascii="Times New Roman" w:eastAsia="Segoe UI" w:hAnsi="Times New Roman" w:cs="Times New Roman"/>
          <w:b/>
          <w:bCs/>
          <w:color w:val="5A5A5A"/>
          <w:spacing w:val="15"/>
          <w:szCs w:val="24"/>
          <w:lang w:eastAsia="ru-RU"/>
        </w:rPr>
        <w:sectPr w:rsidR="00E23C69" w:rsidRPr="00E23C69" w:rsidSect="00AD5821">
          <w:headerReference w:type="even" r:id="rId79"/>
          <w:pgSz w:w="11906" w:h="16838"/>
          <w:pgMar w:top="1134" w:right="567" w:bottom="1134" w:left="1701" w:header="709" w:footer="709" w:gutter="0"/>
          <w:cols w:space="708"/>
          <w:docGrid w:linePitch="360"/>
        </w:sectPr>
      </w:pPr>
    </w:p>
    <w:p w14:paraId="65522911" w14:textId="77777777" w:rsidR="00E23C69" w:rsidRPr="00E23C69" w:rsidRDefault="00E23C69" w:rsidP="00E23C69">
      <w:pPr>
        <w:spacing w:after="120" w:line="276" w:lineRule="auto"/>
        <w:ind w:firstLine="709"/>
        <w:outlineLvl w:val="1"/>
        <w:rPr>
          <w:rFonts w:ascii="Times New Roman" w:eastAsia="Segoe UI" w:hAnsi="Times New Roman" w:cs="Times New Roman"/>
          <w:b/>
          <w:bCs/>
          <w:spacing w:val="15"/>
          <w:szCs w:val="24"/>
          <w:lang w:eastAsia="ru-RU"/>
        </w:rPr>
      </w:pPr>
      <w:r w:rsidRPr="00E23C69">
        <w:rPr>
          <w:rFonts w:ascii="Times New Roman" w:eastAsia="Segoe UI" w:hAnsi="Times New Roman" w:cs="Times New Roman"/>
          <w:b/>
          <w:bCs/>
          <w:spacing w:val="15"/>
          <w:szCs w:val="24"/>
          <w:lang w:eastAsia="ru-RU"/>
        </w:rPr>
        <w:lastRenderedPageBreak/>
        <w:t>2.2. Содержание дисциплины</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gridCol w:w="2694"/>
        <w:gridCol w:w="2409"/>
      </w:tblGrid>
      <w:tr w:rsidR="00E23C69" w:rsidRPr="00E23C69" w14:paraId="4549A853" w14:textId="77777777" w:rsidTr="00AD5821">
        <w:trPr>
          <w:trHeight w:val="903"/>
        </w:trPr>
        <w:tc>
          <w:tcPr>
            <w:tcW w:w="2972" w:type="dxa"/>
            <w:vAlign w:val="center"/>
          </w:tcPr>
          <w:p w14:paraId="1BFE65B1" w14:textId="77777777" w:rsidR="00E23C69" w:rsidRPr="00E23C69" w:rsidRDefault="00E23C69" w:rsidP="00E23C69">
            <w:pPr>
              <w:spacing w:line="276" w:lineRule="auto"/>
              <w:jc w:val="center"/>
              <w:rPr>
                <w:rFonts w:ascii="Times New Roman" w:eastAsia="Times New Roman" w:hAnsi="Times New Roman" w:cs="Times New Roman"/>
                <w:b/>
                <w:sz w:val="20"/>
                <w:szCs w:val="20"/>
                <w:lang w:eastAsia="ru-RU"/>
              </w:rPr>
            </w:pPr>
            <w:r w:rsidRPr="00E23C69">
              <w:rPr>
                <w:rFonts w:ascii="Times New Roman" w:eastAsia="Times New Roman" w:hAnsi="Times New Roman" w:cs="Times New Roman"/>
                <w:b/>
                <w:bCs/>
                <w:sz w:val="20"/>
                <w:szCs w:val="20"/>
                <w:lang w:eastAsia="ru-RU"/>
              </w:rPr>
              <w:t>Наименование разделов и тем</w:t>
            </w:r>
          </w:p>
        </w:tc>
        <w:tc>
          <w:tcPr>
            <w:tcW w:w="6662" w:type="dxa"/>
            <w:vAlign w:val="center"/>
          </w:tcPr>
          <w:p w14:paraId="098FFC17" w14:textId="77777777" w:rsidR="00E23C69" w:rsidRPr="00E23C69" w:rsidRDefault="00E23C69" w:rsidP="00E23C69">
            <w:pPr>
              <w:suppressAutoHyphens/>
              <w:jc w:val="center"/>
              <w:rPr>
                <w:rFonts w:ascii="Times New Roman" w:eastAsia="Times New Roman" w:hAnsi="Times New Roman" w:cs="Times New Roman"/>
                <w:b/>
                <w:sz w:val="20"/>
                <w:szCs w:val="20"/>
                <w:lang w:eastAsia="ru-RU"/>
              </w:rPr>
            </w:pPr>
            <w:r w:rsidRPr="00E23C69">
              <w:rPr>
                <w:rFonts w:ascii="Times New Roman" w:eastAsia="Times New Roman" w:hAnsi="Times New Roman" w:cs="Times New Roman"/>
                <w:b/>
                <w:bCs/>
                <w:sz w:val="20"/>
                <w:szCs w:val="20"/>
                <w:lang w:eastAsia="ru-RU"/>
              </w:rPr>
              <w:t>Содержание учебного материала, практических и лабораторных занятий</w:t>
            </w:r>
          </w:p>
        </w:tc>
        <w:tc>
          <w:tcPr>
            <w:tcW w:w="2694" w:type="dxa"/>
          </w:tcPr>
          <w:p w14:paraId="73C6A816" w14:textId="77777777" w:rsidR="00E23C69" w:rsidRPr="00E23C69" w:rsidRDefault="00E23C69" w:rsidP="00E23C69">
            <w:pPr>
              <w:suppressAutoHyphens/>
              <w:jc w:val="center"/>
              <w:rPr>
                <w:rFonts w:ascii="Times New Roman" w:eastAsia="Times New Roman" w:hAnsi="Times New Roman" w:cs="Times New Roman"/>
                <w:b/>
                <w:bCs/>
                <w:sz w:val="20"/>
                <w:szCs w:val="20"/>
                <w:lang w:eastAsia="ru-RU"/>
              </w:rPr>
            </w:pPr>
            <w:r w:rsidRPr="00E23C69">
              <w:rPr>
                <w:rFonts w:ascii="Times New Roman" w:eastAsia="Calibri" w:hAnsi="Times New Roman" w:cs="Times New Roman"/>
                <w:b/>
                <w:bCs/>
                <w:sz w:val="20"/>
                <w:szCs w:val="20"/>
              </w:rPr>
              <w:t xml:space="preserve">Объем, ак. ч. / </w:t>
            </w:r>
            <w:r w:rsidRPr="00E23C69">
              <w:rPr>
                <w:rFonts w:ascii="Times New Roman" w:eastAsia="Calibri" w:hAnsi="Times New Roman" w:cs="Times New Roman"/>
                <w:b/>
                <w:bCs/>
                <w:sz w:val="20"/>
                <w:szCs w:val="20"/>
              </w:rPr>
              <w:br/>
              <w:t xml:space="preserve">в том числе </w:t>
            </w:r>
            <w:r w:rsidRPr="00E23C69">
              <w:rPr>
                <w:rFonts w:ascii="Times New Roman" w:eastAsia="Calibri" w:hAnsi="Times New Roman" w:cs="Times New Roman"/>
                <w:b/>
                <w:bCs/>
                <w:sz w:val="20"/>
                <w:szCs w:val="20"/>
              </w:rPr>
              <w:br/>
              <w:t xml:space="preserve">в форме практической подготовки, </w:t>
            </w:r>
            <w:r w:rsidRPr="00E23C69">
              <w:rPr>
                <w:rFonts w:ascii="Times New Roman" w:eastAsia="Calibri" w:hAnsi="Times New Roman" w:cs="Times New Roman"/>
                <w:b/>
                <w:bCs/>
                <w:sz w:val="20"/>
                <w:szCs w:val="20"/>
              </w:rPr>
              <w:br/>
              <w:t>ак. ч.</w:t>
            </w:r>
          </w:p>
        </w:tc>
        <w:tc>
          <w:tcPr>
            <w:tcW w:w="2409" w:type="dxa"/>
          </w:tcPr>
          <w:p w14:paraId="272B5ADD" w14:textId="77777777" w:rsidR="00E23C69" w:rsidRPr="00E23C69" w:rsidRDefault="00E23C69" w:rsidP="00E23C69">
            <w:pPr>
              <w:suppressAutoHyphens/>
              <w:jc w:val="center"/>
              <w:rPr>
                <w:rFonts w:ascii="Times New Roman" w:eastAsia="Times New Roman" w:hAnsi="Times New Roman" w:cs="Times New Roman"/>
                <w:b/>
                <w:bCs/>
                <w:sz w:val="20"/>
                <w:szCs w:val="20"/>
                <w:lang w:eastAsia="ru-RU"/>
              </w:rPr>
            </w:pPr>
            <w:r w:rsidRPr="00E23C69">
              <w:rPr>
                <w:rFonts w:ascii="Times New Roman" w:eastAsia="Calibri" w:hAnsi="Times New Roman" w:cs="Times New Roman"/>
                <w:b/>
                <w:bCs/>
                <w:sz w:val="20"/>
                <w:szCs w:val="20"/>
              </w:rPr>
              <w:t>Коды компетенций, формированию которых способствует элемент программы</w:t>
            </w:r>
          </w:p>
        </w:tc>
      </w:tr>
      <w:tr w:rsidR="00E23C69" w:rsidRPr="00E23C69" w14:paraId="09D6E1F8" w14:textId="77777777" w:rsidTr="00AD5821">
        <w:tc>
          <w:tcPr>
            <w:tcW w:w="9634" w:type="dxa"/>
            <w:gridSpan w:val="2"/>
          </w:tcPr>
          <w:p w14:paraId="35CB6267" w14:textId="77777777" w:rsidR="00E23C69" w:rsidRPr="00E23C69" w:rsidRDefault="00E23C69" w:rsidP="00E23C69">
            <w:pPr>
              <w:rPr>
                <w:rFonts w:ascii="Times New Roman" w:eastAsia="Times New Roman" w:hAnsi="Times New Roman" w:cs="Times New Roman"/>
                <w:i/>
                <w:sz w:val="20"/>
                <w:szCs w:val="20"/>
                <w:lang w:eastAsia="ru-RU"/>
              </w:rPr>
            </w:pPr>
            <w:r w:rsidRPr="00E23C69">
              <w:rPr>
                <w:rFonts w:ascii="Times New Roman" w:eastAsia="Calibri" w:hAnsi="Times New Roman" w:cs="Times New Roman"/>
                <w:bCs/>
                <w:sz w:val="20"/>
                <w:szCs w:val="20"/>
              </w:rPr>
              <w:t>Раздел 1. Теоретическая механика</w:t>
            </w:r>
          </w:p>
        </w:tc>
        <w:tc>
          <w:tcPr>
            <w:tcW w:w="2694" w:type="dxa"/>
            <w:vAlign w:val="center"/>
          </w:tcPr>
          <w:p w14:paraId="568AD29F" w14:textId="77777777" w:rsidR="00E23C69" w:rsidRPr="00E23C69" w:rsidRDefault="00E23C69" w:rsidP="00E23C69">
            <w:pPr>
              <w:jc w:val="center"/>
              <w:rPr>
                <w:rFonts w:ascii="Times New Roman" w:eastAsia="Times New Roman" w:hAnsi="Times New Roman" w:cs="Times New Roman"/>
                <w:bCs/>
                <w:sz w:val="20"/>
                <w:szCs w:val="20"/>
                <w:lang w:eastAsia="ru-RU"/>
              </w:rPr>
            </w:pPr>
            <w:r w:rsidRPr="00E23C69">
              <w:rPr>
                <w:rFonts w:ascii="Times New Roman" w:eastAsia="Times New Roman" w:hAnsi="Times New Roman" w:cs="Times New Roman"/>
                <w:b/>
                <w:bCs/>
                <w:sz w:val="20"/>
                <w:szCs w:val="20"/>
                <w:lang w:eastAsia="ru-RU"/>
              </w:rPr>
              <w:t>38/0</w:t>
            </w:r>
          </w:p>
        </w:tc>
        <w:tc>
          <w:tcPr>
            <w:tcW w:w="2409" w:type="dxa"/>
          </w:tcPr>
          <w:p w14:paraId="26BF095C" w14:textId="77777777" w:rsidR="00E23C69" w:rsidRPr="00E23C69" w:rsidRDefault="00E23C69" w:rsidP="00E23C69">
            <w:pPr>
              <w:rPr>
                <w:rFonts w:ascii="Times New Roman" w:eastAsia="Times New Roman" w:hAnsi="Times New Roman" w:cs="Times New Roman"/>
                <w:b/>
                <w:bCs/>
                <w:sz w:val="20"/>
                <w:szCs w:val="20"/>
                <w:lang w:eastAsia="ru-RU"/>
              </w:rPr>
            </w:pPr>
          </w:p>
        </w:tc>
      </w:tr>
      <w:tr w:rsidR="00E23C69" w:rsidRPr="00E23C69" w14:paraId="6ADE3AF7" w14:textId="77777777" w:rsidTr="00AD5821">
        <w:tc>
          <w:tcPr>
            <w:tcW w:w="2972" w:type="dxa"/>
            <w:vMerge w:val="restart"/>
          </w:tcPr>
          <w:p w14:paraId="13A7AEE1" w14:textId="77777777" w:rsidR="00E23C69" w:rsidRPr="00E23C69" w:rsidRDefault="00E23C69" w:rsidP="00E23C69">
            <w:pPr>
              <w:rPr>
                <w:rFonts w:ascii="Times New Roman" w:eastAsia="Calibri" w:hAnsi="Times New Roman" w:cs="Times New Roman"/>
                <w:b/>
                <w:bCs/>
                <w:sz w:val="20"/>
                <w:szCs w:val="20"/>
              </w:rPr>
            </w:pPr>
            <w:r w:rsidRPr="00E23C69">
              <w:rPr>
                <w:rFonts w:ascii="Times New Roman" w:eastAsia="Calibri" w:hAnsi="Times New Roman" w:cs="Times New Roman"/>
                <w:b/>
                <w:bCs/>
                <w:sz w:val="20"/>
                <w:szCs w:val="20"/>
              </w:rPr>
              <w:t xml:space="preserve">Тема 1.1. </w:t>
            </w:r>
            <w:r w:rsidRPr="00E23C69">
              <w:rPr>
                <w:rFonts w:ascii="Times New Roman" w:eastAsia="Calibri" w:hAnsi="Times New Roman" w:cs="Times New Roman"/>
                <w:bCs/>
                <w:sz w:val="20"/>
                <w:szCs w:val="20"/>
              </w:rPr>
              <w:t>Введение</w:t>
            </w:r>
          </w:p>
        </w:tc>
        <w:tc>
          <w:tcPr>
            <w:tcW w:w="6662" w:type="dxa"/>
          </w:tcPr>
          <w:p w14:paraId="22ECA1AA" w14:textId="77777777" w:rsidR="00E23C69" w:rsidRPr="00E23C69" w:rsidRDefault="00E23C69" w:rsidP="00E23C69">
            <w:pPr>
              <w:rPr>
                <w:rFonts w:ascii="Times New Roman" w:eastAsia="Calibri" w:hAnsi="Times New Roman" w:cs="Times New Roman"/>
                <w:b/>
                <w:bCs/>
                <w:i/>
                <w:sz w:val="20"/>
                <w:szCs w:val="20"/>
              </w:rPr>
            </w:pPr>
            <w:r w:rsidRPr="00E23C69">
              <w:rPr>
                <w:rFonts w:ascii="Times New Roman" w:eastAsia="Calibri" w:hAnsi="Times New Roman" w:cs="Times New Roman"/>
                <w:b/>
                <w:bCs/>
                <w:sz w:val="20"/>
                <w:szCs w:val="20"/>
              </w:rPr>
              <w:t xml:space="preserve">Содержание </w:t>
            </w:r>
          </w:p>
        </w:tc>
        <w:tc>
          <w:tcPr>
            <w:tcW w:w="2694" w:type="dxa"/>
            <w:vAlign w:val="center"/>
          </w:tcPr>
          <w:p w14:paraId="6B02CBE0" w14:textId="77777777" w:rsidR="00E23C69" w:rsidRPr="00E23C69" w:rsidRDefault="00E23C69" w:rsidP="00E23C69">
            <w:pPr>
              <w:suppressAutoHyphens/>
              <w:jc w:val="center"/>
              <w:rPr>
                <w:rFonts w:ascii="Times New Roman" w:eastAsia="Calibri" w:hAnsi="Times New Roman" w:cs="Times New Roman"/>
                <w:b/>
                <w:iCs/>
                <w:sz w:val="20"/>
                <w:szCs w:val="20"/>
              </w:rPr>
            </w:pPr>
            <w:r w:rsidRPr="00E23C69">
              <w:rPr>
                <w:rFonts w:ascii="Times New Roman" w:eastAsia="Calibri" w:hAnsi="Times New Roman" w:cs="Times New Roman"/>
                <w:b/>
                <w:iCs/>
                <w:sz w:val="20"/>
                <w:szCs w:val="20"/>
              </w:rPr>
              <w:t>2</w:t>
            </w:r>
          </w:p>
        </w:tc>
        <w:tc>
          <w:tcPr>
            <w:tcW w:w="2409" w:type="dxa"/>
          </w:tcPr>
          <w:p w14:paraId="65543766" w14:textId="77777777" w:rsidR="00E23C69" w:rsidRPr="00E23C69" w:rsidRDefault="00E23C69" w:rsidP="00E23C69">
            <w:pPr>
              <w:rPr>
                <w:rFonts w:ascii="Times New Roman" w:eastAsia="Calibri" w:hAnsi="Times New Roman" w:cs="Times New Roman"/>
                <w:sz w:val="20"/>
                <w:szCs w:val="20"/>
              </w:rPr>
            </w:pPr>
          </w:p>
        </w:tc>
      </w:tr>
      <w:tr w:rsidR="00E23C69" w:rsidRPr="00E23C69" w14:paraId="232DD61D" w14:textId="77777777" w:rsidTr="00AD5821">
        <w:tc>
          <w:tcPr>
            <w:tcW w:w="2972" w:type="dxa"/>
            <w:vMerge/>
          </w:tcPr>
          <w:p w14:paraId="6A88F9AF" w14:textId="77777777" w:rsidR="00E23C69" w:rsidRPr="00E23C69" w:rsidRDefault="00E23C69" w:rsidP="00E23C69">
            <w:pPr>
              <w:rPr>
                <w:rFonts w:ascii="Times New Roman" w:eastAsia="Calibri" w:hAnsi="Times New Roman" w:cs="Times New Roman"/>
                <w:b/>
                <w:bCs/>
                <w:sz w:val="20"/>
                <w:szCs w:val="20"/>
              </w:rPr>
            </w:pPr>
          </w:p>
        </w:tc>
        <w:tc>
          <w:tcPr>
            <w:tcW w:w="6662" w:type="dxa"/>
          </w:tcPr>
          <w:p w14:paraId="23DF9467" w14:textId="77777777" w:rsidR="00E23C69" w:rsidRPr="00E23C69" w:rsidRDefault="00E23C69" w:rsidP="00E23C69">
            <w:pPr>
              <w:jc w:val="both"/>
              <w:rPr>
                <w:rFonts w:ascii="Times New Roman" w:eastAsia="Calibri" w:hAnsi="Times New Roman" w:cs="Times New Roman"/>
                <w:b/>
                <w:bCs/>
                <w:sz w:val="20"/>
                <w:szCs w:val="20"/>
              </w:rPr>
            </w:pPr>
            <w:r w:rsidRPr="00E23C69">
              <w:rPr>
                <w:rFonts w:ascii="Times New Roman" w:eastAsia="Calibri" w:hAnsi="Times New Roman" w:cs="Times New Roman"/>
                <w:b/>
                <w:bCs/>
                <w:sz w:val="20"/>
                <w:szCs w:val="20"/>
              </w:rPr>
              <w:t xml:space="preserve">1. </w:t>
            </w:r>
            <w:r w:rsidRPr="00E23C69">
              <w:rPr>
                <w:rFonts w:ascii="Times New Roman" w:eastAsia="Calibri" w:hAnsi="Times New Roman" w:cs="Times New Roman"/>
                <w:sz w:val="20"/>
                <w:szCs w:val="20"/>
              </w:rPr>
              <w:t>Содержание дисциплины «Технической механика», ее роль и значение в технике. Материя и движение. Механическое движение. Основные разделы теоретической механики: статика, кинематика, динамика, сопротивление материалов, детали машин.  Роль учебной дисциплины в профессиональной подготовке.</w:t>
            </w:r>
          </w:p>
        </w:tc>
        <w:tc>
          <w:tcPr>
            <w:tcW w:w="2694" w:type="dxa"/>
            <w:vAlign w:val="center"/>
          </w:tcPr>
          <w:p w14:paraId="534D077D" w14:textId="77777777" w:rsidR="00E23C69" w:rsidRPr="00E23C69" w:rsidRDefault="00E23C69" w:rsidP="00E23C69">
            <w:pPr>
              <w:suppressAutoHyphens/>
              <w:jc w:val="center"/>
              <w:rPr>
                <w:rFonts w:ascii="Times New Roman" w:eastAsia="Calibri" w:hAnsi="Times New Roman" w:cs="Times New Roman"/>
                <w:b/>
                <w:iCs/>
                <w:sz w:val="20"/>
                <w:szCs w:val="20"/>
              </w:rPr>
            </w:pPr>
            <w:r w:rsidRPr="00E23C69">
              <w:rPr>
                <w:rFonts w:ascii="Times New Roman" w:eastAsia="Calibri" w:hAnsi="Times New Roman" w:cs="Times New Roman"/>
                <w:b/>
                <w:iCs/>
                <w:sz w:val="20"/>
                <w:szCs w:val="20"/>
              </w:rPr>
              <w:t>2</w:t>
            </w:r>
          </w:p>
        </w:tc>
        <w:tc>
          <w:tcPr>
            <w:tcW w:w="2409" w:type="dxa"/>
            <w:vMerge w:val="restart"/>
          </w:tcPr>
          <w:p w14:paraId="4D25189B"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sz w:val="20"/>
                <w:szCs w:val="20"/>
              </w:rPr>
              <w:t>ОК 1, ОК 2, ОК 5, ОК 9, ПК 1.2, ПК 3.1</w:t>
            </w:r>
          </w:p>
        </w:tc>
      </w:tr>
      <w:tr w:rsidR="00E23C69" w:rsidRPr="00E23C69" w14:paraId="15A29EBE" w14:textId="77777777" w:rsidTr="00AD5821">
        <w:tc>
          <w:tcPr>
            <w:tcW w:w="2972" w:type="dxa"/>
            <w:vMerge/>
          </w:tcPr>
          <w:p w14:paraId="307BEE47" w14:textId="77777777" w:rsidR="00E23C69" w:rsidRPr="00E23C69" w:rsidRDefault="00E23C69" w:rsidP="00E23C69">
            <w:pPr>
              <w:rPr>
                <w:rFonts w:ascii="Times New Roman" w:eastAsia="Calibri" w:hAnsi="Times New Roman" w:cs="Times New Roman"/>
                <w:b/>
                <w:bCs/>
                <w:sz w:val="20"/>
                <w:szCs w:val="20"/>
              </w:rPr>
            </w:pPr>
          </w:p>
        </w:tc>
        <w:tc>
          <w:tcPr>
            <w:tcW w:w="6662" w:type="dxa"/>
          </w:tcPr>
          <w:p w14:paraId="1D70E82C" w14:textId="77777777" w:rsidR="00E23C69" w:rsidRPr="00E23C69" w:rsidRDefault="00E23C69" w:rsidP="00E23C69">
            <w:pPr>
              <w:rPr>
                <w:rFonts w:ascii="Times New Roman" w:eastAsia="Calibri" w:hAnsi="Times New Roman" w:cs="Times New Roman"/>
                <w:b/>
                <w:bCs/>
                <w:sz w:val="20"/>
                <w:szCs w:val="20"/>
              </w:rPr>
            </w:pPr>
            <w:r w:rsidRPr="00E23C69">
              <w:rPr>
                <w:rFonts w:ascii="Times New Roman" w:eastAsia="Calibri" w:hAnsi="Times New Roman" w:cs="Times New Roman"/>
                <w:b/>
                <w:bCs/>
                <w:sz w:val="20"/>
                <w:szCs w:val="20"/>
              </w:rPr>
              <w:t>Самостоятельная работа обучающихся</w:t>
            </w:r>
          </w:p>
        </w:tc>
        <w:tc>
          <w:tcPr>
            <w:tcW w:w="2694" w:type="dxa"/>
            <w:vAlign w:val="center"/>
          </w:tcPr>
          <w:p w14:paraId="0F879350" w14:textId="77777777" w:rsidR="00E23C69" w:rsidRPr="00E23C69" w:rsidRDefault="00E23C69" w:rsidP="00E23C69">
            <w:pPr>
              <w:suppressAutoHyphens/>
              <w:jc w:val="center"/>
              <w:rPr>
                <w:rFonts w:ascii="Times New Roman" w:eastAsia="Calibri" w:hAnsi="Times New Roman" w:cs="Times New Roman"/>
                <w:b/>
                <w:iCs/>
                <w:sz w:val="20"/>
                <w:szCs w:val="20"/>
              </w:rPr>
            </w:pPr>
            <w:r w:rsidRPr="00E23C69">
              <w:rPr>
                <w:rFonts w:ascii="Times New Roman" w:eastAsia="Calibri" w:hAnsi="Times New Roman" w:cs="Times New Roman"/>
                <w:b/>
                <w:iCs/>
                <w:sz w:val="20"/>
                <w:szCs w:val="20"/>
              </w:rPr>
              <w:t>-</w:t>
            </w:r>
          </w:p>
        </w:tc>
        <w:tc>
          <w:tcPr>
            <w:tcW w:w="2409" w:type="dxa"/>
            <w:vMerge/>
          </w:tcPr>
          <w:p w14:paraId="5F2B27CC" w14:textId="77777777" w:rsidR="00E23C69" w:rsidRPr="00E23C69" w:rsidRDefault="00E23C69" w:rsidP="00E23C69">
            <w:pPr>
              <w:rPr>
                <w:rFonts w:ascii="Times New Roman" w:eastAsia="Calibri" w:hAnsi="Times New Roman" w:cs="Times New Roman"/>
                <w:sz w:val="20"/>
                <w:szCs w:val="20"/>
              </w:rPr>
            </w:pPr>
          </w:p>
        </w:tc>
      </w:tr>
      <w:tr w:rsidR="00E23C69" w:rsidRPr="00E23C69" w14:paraId="01715652" w14:textId="77777777" w:rsidTr="00AD5821">
        <w:tc>
          <w:tcPr>
            <w:tcW w:w="2972" w:type="dxa"/>
            <w:vMerge w:val="restart"/>
          </w:tcPr>
          <w:p w14:paraId="1AB0AC80" w14:textId="77777777" w:rsidR="00E23C69" w:rsidRPr="00E23C69" w:rsidRDefault="00E23C69" w:rsidP="00E23C69">
            <w:pPr>
              <w:rPr>
                <w:rFonts w:ascii="Times New Roman" w:eastAsia="Calibri" w:hAnsi="Times New Roman" w:cs="Times New Roman"/>
                <w:b/>
                <w:bCs/>
                <w:sz w:val="20"/>
                <w:szCs w:val="20"/>
              </w:rPr>
            </w:pPr>
            <w:r w:rsidRPr="00E23C69">
              <w:rPr>
                <w:rFonts w:ascii="Times New Roman" w:eastAsia="Calibri" w:hAnsi="Times New Roman" w:cs="Times New Roman"/>
                <w:b/>
                <w:bCs/>
                <w:sz w:val="20"/>
                <w:szCs w:val="20"/>
              </w:rPr>
              <w:t>Тема 1.2</w:t>
            </w:r>
            <w:r w:rsidRPr="00E23C69">
              <w:rPr>
                <w:rFonts w:ascii="Times New Roman" w:eastAsia="Calibri" w:hAnsi="Times New Roman" w:cs="Times New Roman"/>
                <w:bCs/>
                <w:sz w:val="20"/>
                <w:szCs w:val="20"/>
              </w:rPr>
              <w:t xml:space="preserve"> Основные понятия и аксиомы статики</w:t>
            </w:r>
          </w:p>
        </w:tc>
        <w:tc>
          <w:tcPr>
            <w:tcW w:w="6662" w:type="dxa"/>
          </w:tcPr>
          <w:p w14:paraId="06D67D4D" w14:textId="77777777" w:rsidR="00E23C69" w:rsidRPr="00E23C69" w:rsidRDefault="00E23C69" w:rsidP="00E23C69">
            <w:pPr>
              <w:rPr>
                <w:rFonts w:ascii="Times New Roman" w:eastAsia="Calibri" w:hAnsi="Times New Roman" w:cs="Times New Roman"/>
                <w:b/>
                <w:bCs/>
                <w:i/>
                <w:sz w:val="20"/>
                <w:szCs w:val="20"/>
              </w:rPr>
            </w:pPr>
            <w:r w:rsidRPr="00E23C69">
              <w:rPr>
                <w:rFonts w:ascii="Times New Roman" w:eastAsia="Calibri" w:hAnsi="Times New Roman" w:cs="Times New Roman"/>
                <w:b/>
                <w:bCs/>
                <w:sz w:val="20"/>
                <w:szCs w:val="20"/>
              </w:rPr>
              <w:t xml:space="preserve">Содержание </w:t>
            </w:r>
          </w:p>
        </w:tc>
        <w:tc>
          <w:tcPr>
            <w:tcW w:w="2694" w:type="dxa"/>
            <w:vAlign w:val="center"/>
          </w:tcPr>
          <w:p w14:paraId="6D919B6E" w14:textId="77777777" w:rsidR="00E23C69" w:rsidRPr="00E23C69" w:rsidRDefault="00E23C69" w:rsidP="00E23C69">
            <w:pPr>
              <w:suppressAutoHyphens/>
              <w:jc w:val="center"/>
              <w:rPr>
                <w:rFonts w:ascii="Times New Roman" w:eastAsia="Calibri" w:hAnsi="Times New Roman" w:cs="Times New Roman"/>
                <w:b/>
                <w:iCs/>
                <w:sz w:val="20"/>
                <w:szCs w:val="20"/>
              </w:rPr>
            </w:pPr>
            <w:r w:rsidRPr="00E23C69">
              <w:rPr>
                <w:rFonts w:ascii="Times New Roman" w:eastAsia="Calibri" w:hAnsi="Times New Roman" w:cs="Times New Roman"/>
                <w:b/>
                <w:iCs/>
                <w:sz w:val="20"/>
                <w:szCs w:val="20"/>
              </w:rPr>
              <w:t>6</w:t>
            </w:r>
          </w:p>
        </w:tc>
        <w:tc>
          <w:tcPr>
            <w:tcW w:w="2409" w:type="dxa"/>
            <w:vMerge w:val="restart"/>
          </w:tcPr>
          <w:p w14:paraId="0604CE77" w14:textId="77777777" w:rsidR="00E23C69" w:rsidRPr="00E23C69" w:rsidRDefault="00E23C69" w:rsidP="00E23C69">
            <w:pPr>
              <w:rPr>
                <w:rFonts w:ascii="Times New Roman" w:eastAsia="Times New Roman" w:hAnsi="Times New Roman" w:cs="Times New Roman"/>
                <w:b/>
                <w:bCs/>
                <w:sz w:val="20"/>
                <w:szCs w:val="20"/>
                <w:lang w:eastAsia="ru-RU"/>
              </w:rPr>
            </w:pPr>
            <w:r w:rsidRPr="00E23C69">
              <w:rPr>
                <w:rFonts w:ascii="Times New Roman" w:eastAsia="Calibri" w:hAnsi="Times New Roman" w:cs="Times New Roman"/>
                <w:sz w:val="20"/>
                <w:szCs w:val="20"/>
              </w:rPr>
              <w:t>ОК 1, ОК 2, ОК 5, ОК 9, ПК 1.2, ПК 3.1</w:t>
            </w:r>
          </w:p>
        </w:tc>
      </w:tr>
      <w:tr w:rsidR="00E23C69" w:rsidRPr="00E23C69" w14:paraId="60C8661A" w14:textId="77777777" w:rsidTr="00AD5821">
        <w:trPr>
          <w:trHeight w:val="396"/>
        </w:trPr>
        <w:tc>
          <w:tcPr>
            <w:tcW w:w="2972" w:type="dxa"/>
            <w:vMerge/>
          </w:tcPr>
          <w:p w14:paraId="740925E8" w14:textId="77777777" w:rsidR="00E23C69" w:rsidRPr="00E23C69" w:rsidRDefault="00E23C69" w:rsidP="00E23C69">
            <w:pPr>
              <w:rPr>
                <w:rFonts w:ascii="Times New Roman" w:eastAsia="Times New Roman" w:hAnsi="Times New Roman" w:cs="Times New Roman"/>
                <w:b/>
                <w:bCs/>
                <w:sz w:val="20"/>
                <w:szCs w:val="20"/>
                <w:lang w:eastAsia="ru-RU"/>
              </w:rPr>
            </w:pPr>
          </w:p>
        </w:tc>
        <w:tc>
          <w:tcPr>
            <w:tcW w:w="6662" w:type="dxa"/>
          </w:tcPr>
          <w:p w14:paraId="1E00363D" w14:textId="77777777" w:rsidR="00E23C69" w:rsidRPr="00E23C69" w:rsidRDefault="00E23C69" w:rsidP="00E23C69">
            <w:pPr>
              <w:shd w:val="clear" w:color="auto" w:fill="FFFFFF"/>
              <w:rPr>
                <w:rFonts w:ascii="Times New Roman" w:eastAsia="Calibri" w:hAnsi="Times New Roman" w:cs="Times New Roman"/>
                <w:sz w:val="20"/>
                <w:szCs w:val="20"/>
              </w:rPr>
            </w:pPr>
            <w:r w:rsidRPr="00E23C69">
              <w:rPr>
                <w:rFonts w:ascii="Times New Roman" w:eastAsia="Calibri" w:hAnsi="Times New Roman" w:cs="Times New Roman"/>
                <w:sz w:val="20"/>
                <w:szCs w:val="20"/>
              </w:rPr>
              <w:t>Материальная точка. Абсолютно твердое тело. Система сил. Эквивалентные системы сил. Равнодействующая и уравновешивающая системы сил. Внешние и внутренние силы. Аксиомы статики.</w:t>
            </w:r>
          </w:p>
        </w:tc>
        <w:tc>
          <w:tcPr>
            <w:tcW w:w="2694" w:type="dxa"/>
            <w:vMerge w:val="restart"/>
            <w:vAlign w:val="center"/>
          </w:tcPr>
          <w:p w14:paraId="092D720B" w14:textId="77777777" w:rsidR="00E23C69" w:rsidRPr="00E23C69" w:rsidRDefault="00E23C69" w:rsidP="00E23C69">
            <w:pPr>
              <w:suppressAutoHyphens/>
              <w:jc w:val="center"/>
              <w:rPr>
                <w:rFonts w:ascii="Times New Roman" w:eastAsia="Times New Roman" w:hAnsi="Times New Roman" w:cs="Times New Roman"/>
                <w:sz w:val="20"/>
                <w:szCs w:val="20"/>
                <w:lang w:eastAsia="ru-RU"/>
              </w:rPr>
            </w:pPr>
            <w:r w:rsidRPr="00E23C69">
              <w:rPr>
                <w:rFonts w:ascii="Times New Roman" w:eastAsia="Times New Roman" w:hAnsi="Times New Roman" w:cs="Times New Roman"/>
                <w:sz w:val="20"/>
                <w:szCs w:val="20"/>
                <w:lang w:eastAsia="ru-RU"/>
              </w:rPr>
              <w:t>4</w:t>
            </w:r>
          </w:p>
        </w:tc>
        <w:tc>
          <w:tcPr>
            <w:tcW w:w="2409" w:type="dxa"/>
            <w:vMerge/>
          </w:tcPr>
          <w:p w14:paraId="2F7CC618" w14:textId="77777777" w:rsidR="00E23C69" w:rsidRPr="00E23C69" w:rsidRDefault="00E23C69" w:rsidP="00E23C69">
            <w:pPr>
              <w:suppressAutoHyphens/>
              <w:jc w:val="both"/>
              <w:rPr>
                <w:rFonts w:ascii="Times New Roman" w:eastAsia="Times New Roman" w:hAnsi="Times New Roman" w:cs="Times New Roman"/>
                <w:sz w:val="20"/>
                <w:szCs w:val="20"/>
                <w:lang w:eastAsia="ru-RU"/>
              </w:rPr>
            </w:pPr>
          </w:p>
        </w:tc>
      </w:tr>
      <w:tr w:rsidR="00E23C69" w:rsidRPr="00E23C69" w14:paraId="7EFD0CA2" w14:textId="77777777" w:rsidTr="00AD5821">
        <w:trPr>
          <w:trHeight w:val="396"/>
        </w:trPr>
        <w:tc>
          <w:tcPr>
            <w:tcW w:w="2972" w:type="dxa"/>
            <w:vMerge/>
          </w:tcPr>
          <w:p w14:paraId="0301D60E" w14:textId="77777777" w:rsidR="00E23C69" w:rsidRPr="00E23C69" w:rsidRDefault="00E23C69" w:rsidP="00E23C69">
            <w:pPr>
              <w:rPr>
                <w:rFonts w:ascii="Times New Roman" w:eastAsia="Times New Roman" w:hAnsi="Times New Roman" w:cs="Times New Roman"/>
                <w:b/>
                <w:bCs/>
                <w:sz w:val="20"/>
                <w:szCs w:val="20"/>
                <w:lang w:eastAsia="ru-RU"/>
              </w:rPr>
            </w:pPr>
          </w:p>
        </w:tc>
        <w:tc>
          <w:tcPr>
            <w:tcW w:w="6662" w:type="dxa"/>
          </w:tcPr>
          <w:p w14:paraId="787D8C0F" w14:textId="77777777" w:rsidR="00E23C69" w:rsidRPr="00E23C69" w:rsidRDefault="00E23C69" w:rsidP="00E23C69">
            <w:pPr>
              <w:shd w:val="clear" w:color="auto" w:fill="FFFFFF"/>
              <w:rPr>
                <w:rFonts w:ascii="Times New Roman" w:eastAsia="Calibri" w:hAnsi="Times New Roman" w:cs="Times New Roman"/>
                <w:sz w:val="20"/>
                <w:szCs w:val="20"/>
              </w:rPr>
            </w:pPr>
            <w:r w:rsidRPr="00E23C69">
              <w:rPr>
                <w:rFonts w:ascii="Times New Roman" w:eastAsia="Calibri" w:hAnsi="Times New Roman" w:cs="Times New Roman"/>
                <w:sz w:val="20"/>
                <w:szCs w:val="20"/>
              </w:rPr>
              <w:t>Связи. Реакции связей.</w:t>
            </w:r>
            <w:r w:rsidRPr="00E23C69">
              <w:rPr>
                <w:rFonts w:ascii="Times New Roman" w:eastAsia="Calibri" w:hAnsi="Times New Roman" w:cs="Times New Roman"/>
                <w:bCs/>
                <w:sz w:val="20"/>
                <w:szCs w:val="20"/>
              </w:rPr>
              <w:t xml:space="preserve"> Плоская система сходящихся сил. Силовой многоугольник. Геометрическое условие равновесия системы</w:t>
            </w:r>
          </w:p>
        </w:tc>
        <w:tc>
          <w:tcPr>
            <w:tcW w:w="2694" w:type="dxa"/>
            <w:vMerge/>
            <w:vAlign w:val="center"/>
          </w:tcPr>
          <w:p w14:paraId="03730567" w14:textId="77777777" w:rsidR="00E23C69" w:rsidRPr="00E23C69" w:rsidRDefault="00E23C69" w:rsidP="00E23C69">
            <w:pPr>
              <w:suppressAutoHyphens/>
              <w:jc w:val="center"/>
              <w:rPr>
                <w:rFonts w:ascii="Times New Roman" w:eastAsia="Calibri" w:hAnsi="Times New Roman" w:cs="Times New Roman"/>
                <w:b/>
                <w:iCs/>
                <w:sz w:val="20"/>
                <w:szCs w:val="20"/>
              </w:rPr>
            </w:pPr>
          </w:p>
        </w:tc>
        <w:tc>
          <w:tcPr>
            <w:tcW w:w="2409" w:type="dxa"/>
            <w:vMerge/>
          </w:tcPr>
          <w:p w14:paraId="6EA304D3" w14:textId="77777777" w:rsidR="00E23C69" w:rsidRPr="00E23C69" w:rsidRDefault="00E23C69" w:rsidP="00E23C69">
            <w:pPr>
              <w:suppressAutoHyphens/>
              <w:jc w:val="both"/>
              <w:rPr>
                <w:rFonts w:ascii="Times New Roman" w:eastAsia="Times New Roman" w:hAnsi="Times New Roman" w:cs="Times New Roman"/>
                <w:sz w:val="20"/>
                <w:szCs w:val="20"/>
                <w:lang w:eastAsia="ru-RU"/>
              </w:rPr>
            </w:pPr>
          </w:p>
        </w:tc>
      </w:tr>
      <w:tr w:rsidR="00E23C69" w:rsidRPr="00E23C69" w14:paraId="3D839C76" w14:textId="77777777" w:rsidTr="00AD5821">
        <w:trPr>
          <w:trHeight w:val="219"/>
        </w:trPr>
        <w:tc>
          <w:tcPr>
            <w:tcW w:w="2972" w:type="dxa"/>
            <w:vMerge/>
          </w:tcPr>
          <w:p w14:paraId="4CDA97F7" w14:textId="77777777" w:rsidR="00E23C69" w:rsidRPr="00E23C69" w:rsidRDefault="00E23C69" w:rsidP="00E23C69">
            <w:pPr>
              <w:rPr>
                <w:rFonts w:ascii="Times New Roman" w:eastAsia="Times New Roman" w:hAnsi="Times New Roman" w:cs="Times New Roman"/>
                <w:b/>
                <w:bCs/>
                <w:sz w:val="20"/>
                <w:szCs w:val="20"/>
                <w:lang w:eastAsia="ru-RU"/>
              </w:rPr>
            </w:pPr>
          </w:p>
        </w:tc>
        <w:tc>
          <w:tcPr>
            <w:tcW w:w="6662" w:type="dxa"/>
          </w:tcPr>
          <w:p w14:paraId="7904B4F8" w14:textId="77777777" w:rsidR="00E23C69" w:rsidRPr="00E23C69" w:rsidRDefault="00E23C69" w:rsidP="00E23C69">
            <w:pPr>
              <w:shd w:val="clear" w:color="auto" w:fill="FFFFFF"/>
              <w:rPr>
                <w:rFonts w:ascii="Times New Roman" w:eastAsia="Calibri" w:hAnsi="Times New Roman" w:cs="Times New Roman"/>
                <w:sz w:val="20"/>
                <w:szCs w:val="20"/>
              </w:rPr>
            </w:pPr>
            <w:r w:rsidRPr="00E23C69">
              <w:rPr>
                <w:rFonts w:ascii="Times New Roman" w:eastAsia="Times New Roman" w:hAnsi="Times New Roman" w:cs="Times New Roman"/>
                <w:b/>
                <w:bCs/>
                <w:sz w:val="20"/>
                <w:szCs w:val="20"/>
                <w:lang w:eastAsia="ru-RU"/>
              </w:rPr>
              <w:t>В том числе практических и лабораторных занятий</w:t>
            </w:r>
          </w:p>
        </w:tc>
        <w:tc>
          <w:tcPr>
            <w:tcW w:w="2694" w:type="dxa"/>
            <w:vAlign w:val="center"/>
          </w:tcPr>
          <w:p w14:paraId="449F90EB" w14:textId="77777777" w:rsidR="00E23C69" w:rsidRPr="00E23C69" w:rsidRDefault="00E23C69" w:rsidP="00E23C69">
            <w:pPr>
              <w:suppressAutoHyphens/>
              <w:jc w:val="center"/>
              <w:rPr>
                <w:rFonts w:ascii="Times New Roman" w:eastAsia="Calibri" w:hAnsi="Times New Roman" w:cs="Times New Roman"/>
                <w:b/>
                <w:iCs/>
                <w:sz w:val="20"/>
                <w:szCs w:val="20"/>
              </w:rPr>
            </w:pPr>
            <w:r w:rsidRPr="00E23C69">
              <w:rPr>
                <w:rFonts w:ascii="Times New Roman" w:eastAsia="Calibri" w:hAnsi="Times New Roman" w:cs="Times New Roman"/>
                <w:b/>
                <w:iCs/>
                <w:sz w:val="20"/>
                <w:szCs w:val="20"/>
              </w:rPr>
              <w:t>2</w:t>
            </w:r>
          </w:p>
        </w:tc>
        <w:tc>
          <w:tcPr>
            <w:tcW w:w="2409" w:type="dxa"/>
            <w:vMerge/>
          </w:tcPr>
          <w:p w14:paraId="388766E8" w14:textId="77777777" w:rsidR="00E23C69" w:rsidRPr="00E23C69" w:rsidRDefault="00E23C69" w:rsidP="00E23C69">
            <w:pPr>
              <w:suppressAutoHyphens/>
              <w:jc w:val="both"/>
              <w:rPr>
                <w:rFonts w:ascii="Times New Roman" w:eastAsia="Times New Roman" w:hAnsi="Times New Roman" w:cs="Times New Roman"/>
                <w:sz w:val="20"/>
                <w:szCs w:val="20"/>
                <w:lang w:eastAsia="ru-RU"/>
              </w:rPr>
            </w:pPr>
          </w:p>
        </w:tc>
      </w:tr>
      <w:tr w:rsidR="00E23C69" w:rsidRPr="00E23C69" w14:paraId="4DB226FE" w14:textId="77777777" w:rsidTr="00AD5821">
        <w:trPr>
          <w:trHeight w:val="396"/>
        </w:trPr>
        <w:tc>
          <w:tcPr>
            <w:tcW w:w="2972" w:type="dxa"/>
            <w:vMerge/>
          </w:tcPr>
          <w:p w14:paraId="7D162DF6" w14:textId="77777777" w:rsidR="00E23C69" w:rsidRPr="00E23C69" w:rsidRDefault="00E23C69" w:rsidP="00E23C69">
            <w:pPr>
              <w:rPr>
                <w:rFonts w:ascii="Times New Roman" w:eastAsia="Times New Roman" w:hAnsi="Times New Roman" w:cs="Times New Roman"/>
                <w:b/>
                <w:bCs/>
                <w:sz w:val="20"/>
                <w:szCs w:val="20"/>
                <w:lang w:eastAsia="ru-RU"/>
              </w:rPr>
            </w:pPr>
          </w:p>
        </w:tc>
        <w:tc>
          <w:tcPr>
            <w:tcW w:w="6662" w:type="dxa"/>
          </w:tcPr>
          <w:p w14:paraId="56EE2110" w14:textId="77777777" w:rsidR="00E23C69" w:rsidRPr="00E23C69" w:rsidRDefault="00E23C69" w:rsidP="00E23C69">
            <w:pPr>
              <w:rPr>
                <w:rFonts w:ascii="Times New Roman" w:eastAsia="Calibri" w:hAnsi="Times New Roman" w:cs="Times New Roman"/>
                <w:bCs/>
                <w:sz w:val="20"/>
                <w:szCs w:val="20"/>
              </w:rPr>
            </w:pPr>
            <w:r w:rsidRPr="00E23C69">
              <w:rPr>
                <w:rFonts w:ascii="Times New Roman" w:eastAsia="Calibri" w:hAnsi="Times New Roman" w:cs="Times New Roman"/>
                <w:bCs/>
                <w:sz w:val="20"/>
                <w:szCs w:val="20"/>
              </w:rPr>
              <w:t xml:space="preserve">1. </w:t>
            </w:r>
            <w:r w:rsidRPr="00E23C69">
              <w:rPr>
                <w:rFonts w:ascii="Times New Roman" w:eastAsia="Calibri" w:hAnsi="Times New Roman" w:cs="Times New Roman"/>
                <w:b/>
                <w:bCs/>
                <w:sz w:val="20"/>
                <w:szCs w:val="20"/>
              </w:rPr>
              <w:t>Практическое занятие</w:t>
            </w:r>
          </w:p>
          <w:p w14:paraId="087755D5" w14:textId="77777777" w:rsidR="00E23C69" w:rsidRPr="00E23C69" w:rsidRDefault="00E23C69" w:rsidP="00E23C69">
            <w:pPr>
              <w:shd w:val="clear" w:color="auto" w:fill="FFFFFF"/>
              <w:rPr>
                <w:rFonts w:ascii="Times New Roman" w:eastAsia="Calibri" w:hAnsi="Times New Roman" w:cs="Times New Roman"/>
                <w:sz w:val="20"/>
                <w:szCs w:val="20"/>
              </w:rPr>
            </w:pPr>
            <w:r w:rsidRPr="00E23C69">
              <w:rPr>
                <w:rFonts w:ascii="Times New Roman" w:eastAsia="Calibri" w:hAnsi="Times New Roman" w:cs="Times New Roman"/>
                <w:bCs/>
                <w:sz w:val="20"/>
                <w:szCs w:val="20"/>
              </w:rPr>
              <w:t>«Определение реакций связей»</w:t>
            </w:r>
          </w:p>
        </w:tc>
        <w:tc>
          <w:tcPr>
            <w:tcW w:w="2694" w:type="dxa"/>
            <w:vAlign w:val="center"/>
          </w:tcPr>
          <w:p w14:paraId="652478E2" w14:textId="77777777" w:rsidR="00E23C69" w:rsidRPr="00E23C69" w:rsidRDefault="00E23C69" w:rsidP="00E23C69">
            <w:pPr>
              <w:suppressAutoHyphens/>
              <w:jc w:val="center"/>
              <w:rPr>
                <w:rFonts w:ascii="Times New Roman" w:eastAsia="Calibri" w:hAnsi="Times New Roman" w:cs="Times New Roman"/>
                <w:iCs/>
                <w:sz w:val="20"/>
                <w:szCs w:val="20"/>
              </w:rPr>
            </w:pPr>
            <w:r w:rsidRPr="00E23C69">
              <w:rPr>
                <w:rFonts w:ascii="Times New Roman" w:eastAsia="Calibri" w:hAnsi="Times New Roman" w:cs="Times New Roman"/>
                <w:iCs/>
                <w:sz w:val="20"/>
                <w:szCs w:val="20"/>
              </w:rPr>
              <w:t>2</w:t>
            </w:r>
          </w:p>
        </w:tc>
        <w:tc>
          <w:tcPr>
            <w:tcW w:w="2409" w:type="dxa"/>
            <w:vMerge/>
          </w:tcPr>
          <w:p w14:paraId="433E7242" w14:textId="77777777" w:rsidR="00E23C69" w:rsidRPr="00E23C69" w:rsidRDefault="00E23C69" w:rsidP="00E23C69">
            <w:pPr>
              <w:suppressAutoHyphens/>
              <w:jc w:val="both"/>
              <w:rPr>
                <w:rFonts w:ascii="Times New Roman" w:eastAsia="Times New Roman" w:hAnsi="Times New Roman" w:cs="Times New Roman"/>
                <w:sz w:val="20"/>
                <w:szCs w:val="20"/>
                <w:lang w:eastAsia="ru-RU"/>
              </w:rPr>
            </w:pPr>
          </w:p>
        </w:tc>
      </w:tr>
      <w:tr w:rsidR="00E23C69" w:rsidRPr="00E23C69" w14:paraId="25344D66" w14:textId="77777777" w:rsidTr="00AD5821">
        <w:trPr>
          <w:trHeight w:val="229"/>
        </w:trPr>
        <w:tc>
          <w:tcPr>
            <w:tcW w:w="2972" w:type="dxa"/>
            <w:vMerge/>
          </w:tcPr>
          <w:p w14:paraId="468EB005" w14:textId="77777777" w:rsidR="00E23C69" w:rsidRPr="00E23C69" w:rsidRDefault="00E23C69" w:rsidP="00E23C69">
            <w:pPr>
              <w:rPr>
                <w:rFonts w:ascii="Times New Roman" w:eastAsia="Times New Roman" w:hAnsi="Times New Roman" w:cs="Times New Roman"/>
                <w:b/>
                <w:bCs/>
                <w:sz w:val="20"/>
                <w:szCs w:val="20"/>
                <w:lang w:eastAsia="ru-RU"/>
              </w:rPr>
            </w:pPr>
          </w:p>
        </w:tc>
        <w:tc>
          <w:tcPr>
            <w:tcW w:w="6662" w:type="dxa"/>
          </w:tcPr>
          <w:p w14:paraId="6B03902C" w14:textId="77777777" w:rsidR="00E23C69" w:rsidRPr="00E23C69" w:rsidRDefault="00E23C69" w:rsidP="00E23C69">
            <w:pPr>
              <w:rPr>
                <w:rFonts w:ascii="Times New Roman" w:eastAsia="Calibri" w:hAnsi="Times New Roman" w:cs="Times New Roman"/>
                <w:b/>
                <w:bCs/>
                <w:sz w:val="20"/>
                <w:szCs w:val="20"/>
              </w:rPr>
            </w:pPr>
            <w:r w:rsidRPr="00E23C69">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14:paraId="02BED875" w14:textId="77777777" w:rsidR="00E23C69" w:rsidRPr="00E23C69" w:rsidRDefault="00E23C69" w:rsidP="00E23C69">
            <w:pPr>
              <w:suppressAutoHyphens/>
              <w:jc w:val="center"/>
              <w:rPr>
                <w:rFonts w:ascii="Times New Roman" w:eastAsia="Calibri" w:hAnsi="Times New Roman" w:cs="Times New Roman"/>
                <w:b/>
                <w:iCs/>
                <w:sz w:val="20"/>
                <w:szCs w:val="20"/>
              </w:rPr>
            </w:pPr>
            <w:r w:rsidRPr="00E23C69">
              <w:rPr>
                <w:rFonts w:ascii="Times New Roman" w:eastAsia="Calibri" w:hAnsi="Times New Roman" w:cs="Times New Roman"/>
                <w:b/>
                <w:iCs/>
                <w:sz w:val="20"/>
                <w:szCs w:val="20"/>
              </w:rPr>
              <w:t>-</w:t>
            </w:r>
          </w:p>
        </w:tc>
        <w:tc>
          <w:tcPr>
            <w:tcW w:w="2409" w:type="dxa"/>
            <w:vMerge/>
          </w:tcPr>
          <w:p w14:paraId="6E82A657" w14:textId="77777777" w:rsidR="00E23C69" w:rsidRPr="00E23C69" w:rsidRDefault="00E23C69" w:rsidP="00E23C69">
            <w:pPr>
              <w:suppressAutoHyphens/>
              <w:jc w:val="both"/>
              <w:rPr>
                <w:rFonts w:ascii="Times New Roman" w:eastAsia="Times New Roman" w:hAnsi="Times New Roman" w:cs="Times New Roman"/>
                <w:sz w:val="20"/>
                <w:szCs w:val="20"/>
                <w:lang w:eastAsia="ru-RU"/>
              </w:rPr>
            </w:pPr>
          </w:p>
        </w:tc>
      </w:tr>
      <w:tr w:rsidR="00E23C69" w:rsidRPr="00E23C69" w14:paraId="2E96F52D" w14:textId="77777777" w:rsidTr="00AD5821">
        <w:trPr>
          <w:trHeight w:val="223"/>
        </w:trPr>
        <w:tc>
          <w:tcPr>
            <w:tcW w:w="2972" w:type="dxa"/>
            <w:vMerge w:val="restart"/>
          </w:tcPr>
          <w:p w14:paraId="6289FAEC" w14:textId="77777777" w:rsidR="00E23C69" w:rsidRPr="00E23C69" w:rsidRDefault="00E23C69" w:rsidP="00E23C69">
            <w:pPr>
              <w:rPr>
                <w:rFonts w:ascii="Times New Roman" w:eastAsia="Calibri" w:hAnsi="Times New Roman" w:cs="Times New Roman"/>
                <w:b/>
                <w:bCs/>
                <w:sz w:val="20"/>
                <w:szCs w:val="20"/>
              </w:rPr>
            </w:pPr>
            <w:r w:rsidRPr="00E23C69">
              <w:rPr>
                <w:rFonts w:ascii="Times New Roman" w:eastAsia="Calibri" w:hAnsi="Times New Roman" w:cs="Times New Roman"/>
                <w:b/>
                <w:bCs/>
                <w:sz w:val="20"/>
                <w:szCs w:val="20"/>
              </w:rPr>
              <w:t>Тема 1.3</w:t>
            </w:r>
          </w:p>
          <w:p w14:paraId="626C2AC4" w14:textId="77777777" w:rsidR="00E23C69" w:rsidRPr="00E23C69" w:rsidRDefault="00E23C69" w:rsidP="00E23C69">
            <w:pPr>
              <w:rPr>
                <w:rFonts w:ascii="Times New Roman" w:eastAsia="Calibri" w:hAnsi="Times New Roman" w:cs="Times New Roman"/>
                <w:b/>
                <w:bCs/>
                <w:sz w:val="20"/>
                <w:szCs w:val="20"/>
              </w:rPr>
            </w:pPr>
            <w:r w:rsidRPr="00E23C69">
              <w:rPr>
                <w:rFonts w:ascii="Times New Roman" w:eastAsia="Calibri" w:hAnsi="Times New Roman" w:cs="Times New Roman"/>
                <w:bCs/>
                <w:sz w:val="20"/>
                <w:szCs w:val="20"/>
              </w:rPr>
              <w:t>Пара сил и момент силы относительно точки</w:t>
            </w:r>
            <w:r w:rsidRPr="00E23C69">
              <w:rPr>
                <w:rFonts w:ascii="Times New Roman" w:eastAsia="Calibri" w:hAnsi="Times New Roman" w:cs="Times New Roman"/>
                <w:sz w:val="20"/>
                <w:szCs w:val="20"/>
              </w:rPr>
              <w:t>.</w:t>
            </w:r>
          </w:p>
        </w:tc>
        <w:tc>
          <w:tcPr>
            <w:tcW w:w="6662" w:type="dxa"/>
            <w:tcBorders>
              <w:top w:val="single" w:sz="4" w:space="0" w:color="auto"/>
              <w:left w:val="single" w:sz="4" w:space="0" w:color="auto"/>
              <w:bottom w:val="single" w:sz="4" w:space="0" w:color="auto"/>
            </w:tcBorders>
          </w:tcPr>
          <w:p w14:paraId="6AB184C8" w14:textId="77777777" w:rsidR="00E23C69" w:rsidRPr="00E23C69" w:rsidRDefault="00E23C69" w:rsidP="00E23C69">
            <w:pPr>
              <w:rPr>
                <w:rFonts w:ascii="Times New Roman" w:eastAsia="Calibri" w:hAnsi="Times New Roman" w:cs="Times New Roman"/>
                <w:b/>
                <w:bCs/>
                <w:i/>
                <w:sz w:val="20"/>
                <w:szCs w:val="20"/>
              </w:rPr>
            </w:pPr>
            <w:r w:rsidRPr="00E23C69">
              <w:rPr>
                <w:rFonts w:ascii="Times New Roman" w:eastAsia="Calibri" w:hAnsi="Times New Roman" w:cs="Times New Roman"/>
                <w:b/>
                <w:bCs/>
                <w:sz w:val="20"/>
                <w:szCs w:val="20"/>
              </w:rPr>
              <w:t xml:space="preserve">Содержание </w:t>
            </w:r>
          </w:p>
        </w:tc>
        <w:tc>
          <w:tcPr>
            <w:tcW w:w="2694" w:type="dxa"/>
            <w:vAlign w:val="center"/>
          </w:tcPr>
          <w:p w14:paraId="373FD5DB" w14:textId="77777777" w:rsidR="00E23C69" w:rsidRPr="00E23C69" w:rsidRDefault="00E23C69" w:rsidP="00E23C69">
            <w:pPr>
              <w:suppressAutoHyphens/>
              <w:jc w:val="center"/>
              <w:rPr>
                <w:rFonts w:ascii="Times New Roman" w:eastAsia="Calibri" w:hAnsi="Times New Roman" w:cs="Times New Roman"/>
                <w:b/>
                <w:iCs/>
                <w:sz w:val="20"/>
                <w:szCs w:val="20"/>
              </w:rPr>
            </w:pPr>
            <w:r w:rsidRPr="00E23C69">
              <w:rPr>
                <w:rFonts w:ascii="Times New Roman" w:eastAsia="Calibri" w:hAnsi="Times New Roman" w:cs="Times New Roman"/>
                <w:b/>
                <w:iCs/>
                <w:sz w:val="20"/>
                <w:szCs w:val="20"/>
              </w:rPr>
              <w:t>8</w:t>
            </w:r>
          </w:p>
        </w:tc>
        <w:tc>
          <w:tcPr>
            <w:tcW w:w="2409" w:type="dxa"/>
            <w:vMerge w:val="restart"/>
          </w:tcPr>
          <w:p w14:paraId="26FC0D4C" w14:textId="77777777" w:rsidR="00E23C69" w:rsidRPr="00E23C69" w:rsidRDefault="00E23C69" w:rsidP="00E23C69">
            <w:pPr>
              <w:rPr>
                <w:rFonts w:ascii="Times New Roman" w:eastAsia="Times New Roman" w:hAnsi="Times New Roman" w:cs="Times New Roman"/>
                <w:b/>
                <w:bCs/>
                <w:sz w:val="20"/>
                <w:szCs w:val="20"/>
                <w:lang w:eastAsia="ru-RU"/>
              </w:rPr>
            </w:pPr>
            <w:r w:rsidRPr="00E23C69">
              <w:rPr>
                <w:rFonts w:ascii="Times New Roman" w:eastAsia="Calibri" w:hAnsi="Times New Roman" w:cs="Times New Roman"/>
                <w:sz w:val="20"/>
                <w:szCs w:val="20"/>
              </w:rPr>
              <w:t>ОК 1, ОК 2, ОК 5, ОК 9, ПК 1.2, ПК 3.1</w:t>
            </w:r>
          </w:p>
        </w:tc>
      </w:tr>
      <w:tr w:rsidR="00E23C69" w:rsidRPr="00E23C69" w14:paraId="427A2036" w14:textId="77777777" w:rsidTr="00AD5821">
        <w:trPr>
          <w:trHeight w:val="361"/>
        </w:trPr>
        <w:tc>
          <w:tcPr>
            <w:tcW w:w="2972" w:type="dxa"/>
            <w:vMerge/>
          </w:tcPr>
          <w:p w14:paraId="70488DA5" w14:textId="77777777" w:rsidR="00E23C69" w:rsidRPr="00E23C69" w:rsidRDefault="00E23C69" w:rsidP="00E23C6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2A6EEC07" w14:textId="77777777" w:rsidR="00E23C69" w:rsidRPr="00E23C69" w:rsidRDefault="00E23C69" w:rsidP="00E23C69">
            <w:pPr>
              <w:shd w:val="clear" w:color="auto" w:fill="FFFFFF"/>
              <w:rPr>
                <w:rFonts w:ascii="Times New Roman" w:eastAsia="Calibri" w:hAnsi="Times New Roman" w:cs="Times New Roman"/>
                <w:sz w:val="20"/>
                <w:szCs w:val="20"/>
              </w:rPr>
            </w:pPr>
            <w:r w:rsidRPr="00E23C69">
              <w:rPr>
                <w:rFonts w:ascii="Times New Roman" w:eastAsia="Calibri" w:hAnsi="Times New Roman" w:cs="Times New Roman"/>
                <w:bCs/>
                <w:sz w:val="20"/>
                <w:szCs w:val="20"/>
              </w:rPr>
              <w:t>Понятие пары сил. Вращающее действие пары на тело. Момент пары сил, величина, знак. Момент силы относительно точки. Свойства пар. Эквивалентные пары. Условие равновесия пары сил.</w:t>
            </w:r>
          </w:p>
        </w:tc>
        <w:tc>
          <w:tcPr>
            <w:tcW w:w="2694" w:type="dxa"/>
            <w:vAlign w:val="center"/>
          </w:tcPr>
          <w:p w14:paraId="7C619065" w14:textId="77777777" w:rsidR="00E23C69" w:rsidRPr="00E23C69" w:rsidRDefault="00E23C69" w:rsidP="00E23C69">
            <w:pPr>
              <w:jc w:val="center"/>
              <w:rPr>
                <w:rFonts w:ascii="Times New Roman" w:eastAsia="Times New Roman" w:hAnsi="Times New Roman" w:cs="Times New Roman"/>
                <w:sz w:val="20"/>
                <w:szCs w:val="20"/>
                <w:lang w:eastAsia="ru-RU"/>
              </w:rPr>
            </w:pPr>
            <w:r w:rsidRPr="00E23C69">
              <w:rPr>
                <w:rFonts w:ascii="Times New Roman" w:eastAsia="Times New Roman" w:hAnsi="Times New Roman" w:cs="Times New Roman"/>
                <w:sz w:val="20"/>
                <w:szCs w:val="20"/>
                <w:lang w:eastAsia="ru-RU"/>
              </w:rPr>
              <w:t>4</w:t>
            </w:r>
          </w:p>
        </w:tc>
        <w:tc>
          <w:tcPr>
            <w:tcW w:w="2409" w:type="dxa"/>
            <w:vMerge/>
          </w:tcPr>
          <w:p w14:paraId="45ED7A50" w14:textId="77777777" w:rsidR="00E23C69" w:rsidRPr="00E23C69" w:rsidRDefault="00E23C69" w:rsidP="00E23C69">
            <w:pPr>
              <w:rPr>
                <w:rFonts w:ascii="Times New Roman" w:eastAsia="Times New Roman" w:hAnsi="Times New Roman" w:cs="Times New Roman"/>
                <w:sz w:val="20"/>
                <w:szCs w:val="20"/>
                <w:lang w:eastAsia="ru-RU"/>
              </w:rPr>
            </w:pPr>
          </w:p>
        </w:tc>
      </w:tr>
      <w:tr w:rsidR="00E23C69" w:rsidRPr="00E23C69" w14:paraId="442925B7" w14:textId="77777777" w:rsidTr="00AD5821">
        <w:trPr>
          <w:trHeight w:val="317"/>
        </w:trPr>
        <w:tc>
          <w:tcPr>
            <w:tcW w:w="2972" w:type="dxa"/>
            <w:vMerge/>
          </w:tcPr>
          <w:p w14:paraId="62328697" w14:textId="77777777" w:rsidR="00E23C69" w:rsidRPr="00E23C69" w:rsidRDefault="00E23C69" w:rsidP="00E23C6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476239EE" w14:textId="77777777" w:rsidR="00E23C69" w:rsidRPr="00E23C69" w:rsidRDefault="00E23C69" w:rsidP="00E23C69">
            <w:pPr>
              <w:rPr>
                <w:rFonts w:ascii="Times New Roman" w:eastAsia="Times New Roman" w:hAnsi="Times New Roman" w:cs="Times New Roman"/>
                <w:b/>
                <w:bCs/>
                <w:sz w:val="20"/>
                <w:szCs w:val="20"/>
                <w:lang w:eastAsia="ru-RU"/>
              </w:rPr>
            </w:pPr>
            <w:r w:rsidRPr="00E23C69">
              <w:rPr>
                <w:rFonts w:ascii="Times New Roman" w:eastAsia="Times New Roman" w:hAnsi="Times New Roman" w:cs="Times New Roman"/>
                <w:b/>
                <w:bCs/>
                <w:sz w:val="20"/>
                <w:szCs w:val="20"/>
                <w:lang w:eastAsia="ru-RU"/>
              </w:rPr>
              <w:t>В том числе практических и лабораторных занятий</w:t>
            </w:r>
          </w:p>
        </w:tc>
        <w:tc>
          <w:tcPr>
            <w:tcW w:w="2694" w:type="dxa"/>
            <w:vAlign w:val="center"/>
          </w:tcPr>
          <w:p w14:paraId="1E552898" w14:textId="77777777" w:rsidR="00E23C69" w:rsidRPr="00E23C69" w:rsidRDefault="00E23C69" w:rsidP="00E23C69">
            <w:pPr>
              <w:jc w:val="center"/>
              <w:rPr>
                <w:rFonts w:ascii="Times New Roman" w:eastAsia="Times New Roman" w:hAnsi="Times New Roman" w:cs="Times New Roman"/>
                <w:b/>
                <w:bCs/>
                <w:sz w:val="20"/>
                <w:szCs w:val="20"/>
                <w:lang w:eastAsia="ru-RU"/>
              </w:rPr>
            </w:pPr>
            <w:r w:rsidRPr="00E23C69">
              <w:rPr>
                <w:rFonts w:ascii="Times New Roman" w:eastAsia="Times New Roman" w:hAnsi="Times New Roman" w:cs="Times New Roman"/>
                <w:b/>
                <w:bCs/>
                <w:sz w:val="20"/>
                <w:szCs w:val="20"/>
                <w:lang w:eastAsia="ru-RU"/>
              </w:rPr>
              <w:t>4</w:t>
            </w:r>
          </w:p>
        </w:tc>
        <w:tc>
          <w:tcPr>
            <w:tcW w:w="2409" w:type="dxa"/>
            <w:vMerge/>
          </w:tcPr>
          <w:p w14:paraId="44030D7C" w14:textId="77777777" w:rsidR="00E23C69" w:rsidRPr="00E23C69" w:rsidRDefault="00E23C69" w:rsidP="00E23C69">
            <w:pPr>
              <w:rPr>
                <w:rFonts w:ascii="Times New Roman" w:eastAsia="Times New Roman" w:hAnsi="Times New Roman" w:cs="Times New Roman"/>
                <w:b/>
                <w:bCs/>
                <w:sz w:val="20"/>
                <w:szCs w:val="20"/>
                <w:lang w:eastAsia="ru-RU"/>
              </w:rPr>
            </w:pPr>
          </w:p>
        </w:tc>
      </w:tr>
      <w:tr w:rsidR="00E23C69" w:rsidRPr="00E23C69" w14:paraId="5E1EE2B2" w14:textId="77777777" w:rsidTr="00AD5821">
        <w:trPr>
          <w:trHeight w:val="361"/>
        </w:trPr>
        <w:tc>
          <w:tcPr>
            <w:tcW w:w="2972" w:type="dxa"/>
            <w:vMerge/>
          </w:tcPr>
          <w:p w14:paraId="7998A4E2" w14:textId="77777777" w:rsidR="00E23C69" w:rsidRPr="00E23C69" w:rsidRDefault="00E23C69" w:rsidP="00E23C6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6FFA7646" w14:textId="77777777" w:rsidR="00E23C69" w:rsidRPr="00E23C69" w:rsidRDefault="00E23C69" w:rsidP="00E23C69">
            <w:pPr>
              <w:rPr>
                <w:rFonts w:ascii="Times New Roman" w:eastAsia="Calibri" w:hAnsi="Times New Roman" w:cs="Times New Roman"/>
                <w:bCs/>
                <w:sz w:val="20"/>
                <w:szCs w:val="20"/>
              </w:rPr>
            </w:pPr>
            <w:r w:rsidRPr="00E23C69">
              <w:rPr>
                <w:rFonts w:ascii="Times New Roman" w:eastAsia="Calibri" w:hAnsi="Times New Roman" w:cs="Times New Roman"/>
                <w:b/>
                <w:bCs/>
                <w:sz w:val="20"/>
                <w:szCs w:val="20"/>
              </w:rPr>
              <w:t>1.Практическое занятие</w:t>
            </w:r>
          </w:p>
          <w:p w14:paraId="76984527" w14:textId="77777777" w:rsidR="00E23C69" w:rsidRPr="00E23C69" w:rsidRDefault="00E23C69" w:rsidP="00E23C69">
            <w:pPr>
              <w:shd w:val="clear" w:color="auto" w:fill="FFFFFF"/>
              <w:rPr>
                <w:rFonts w:ascii="Times New Roman" w:eastAsia="Calibri" w:hAnsi="Times New Roman" w:cs="Times New Roman"/>
                <w:bCs/>
                <w:sz w:val="20"/>
                <w:szCs w:val="20"/>
              </w:rPr>
            </w:pPr>
            <w:r w:rsidRPr="00E23C69">
              <w:rPr>
                <w:rFonts w:ascii="Times New Roman" w:eastAsia="Calibri" w:hAnsi="Times New Roman" w:cs="Times New Roman"/>
                <w:bCs/>
                <w:sz w:val="20"/>
                <w:szCs w:val="20"/>
              </w:rPr>
              <w:t>«Определение опорных реакций»</w:t>
            </w:r>
          </w:p>
        </w:tc>
        <w:tc>
          <w:tcPr>
            <w:tcW w:w="2694" w:type="dxa"/>
            <w:vAlign w:val="center"/>
          </w:tcPr>
          <w:p w14:paraId="4AA1CE65" w14:textId="77777777" w:rsidR="00E23C69" w:rsidRPr="00E23C69" w:rsidRDefault="00E23C69" w:rsidP="00E23C69">
            <w:pPr>
              <w:jc w:val="center"/>
              <w:rPr>
                <w:rFonts w:ascii="Times New Roman" w:eastAsia="Times New Roman" w:hAnsi="Times New Roman" w:cs="Times New Roman"/>
                <w:bCs/>
                <w:sz w:val="20"/>
                <w:szCs w:val="20"/>
                <w:lang w:eastAsia="ru-RU"/>
              </w:rPr>
            </w:pPr>
            <w:r w:rsidRPr="00E23C69">
              <w:rPr>
                <w:rFonts w:ascii="Times New Roman" w:eastAsia="Times New Roman" w:hAnsi="Times New Roman" w:cs="Times New Roman"/>
                <w:bCs/>
                <w:sz w:val="20"/>
                <w:szCs w:val="20"/>
                <w:lang w:eastAsia="ru-RU"/>
              </w:rPr>
              <w:t>2</w:t>
            </w:r>
          </w:p>
        </w:tc>
        <w:tc>
          <w:tcPr>
            <w:tcW w:w="2409" w:type="dxa"/>
            <w:vMerge/>
          </w:tcPr>
          <w:p w14:paraId="3C77E1D1" w14:textId="77777777" w:rsidR="00E23C69" w:rsidRPr="00E23C69" w:rsidRDefault="00E23C69" w:rsidP="00E23C69">
            <w:pPr>
              <w:rPr>
                <w:rFonts w:ascii="Times New Roman" w:eastAsia="Times New Roman" w:hAnsi="Times New Roman" w:cs="Times New Roman"/>
                <w:b/>
                <w:bCs/>
                <w:sz w:val="20"/>
                <w:szCs w:val="20"/>
                <w:lang w:eastAsia="ru-RU"/>
              </w:rPr>
            </w:pPr>
          </w:p>
        </w:tc>
      </w:tr>
      <w:tr w:rsidR="00E23C69" w:rsidRPr="00E23C69" w14:paraId="263A36E1" w14:textId="77777777" w:rsidTr="00AD5821">
        <w:trPr>
          <w:trHeight w:val="361"/>
        </w:trPr>
        <w:tc>
          <w:tcPr>
            <w:tcW w:w="2972" w:type="dxa"/>
            <w:vMerge/>
          </w:tcPr>
          <w:p w14:paraId="61EBA359" w14:textId="77777777" w:rsidR="00E23C69" w:rsidRPr="00E23C69" w:rsidRDefault="00E23C69" w:rsidP="00E23C6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27E6819F" w14:textId="77777777" w:rsidR="00E23C69" w:rsidRPr="00E23C69" w:rsidRDefault="00E23C69" w:rsidP="00E23C69">
            <w:pPr>
              <w:rPr>
                <w:rFonts w:ascii="Times New Roman" w:eastAsia="Calibri" w:hAnsi="Times New Roman" w:cs="Times New Roman"/>
                <w:bCs/>
                <w:sz w:val="20"/>
                <w:szCs w:val="20"/>
              </w:rPr>
            </w:pPr>
            <w:r w:rsidRPr="00E23C69">
              <w:rPr>
                <w:rFonts w:ascii="Times New Roman" w:eastAsia="Calibri" w:hAnsi="Times New Roman" w:cs="Times New Roman"/>
                <w:b/>
                <w:bCs/>
                <w:sz w:val="20"/>
                <w:szCs w:val="20"/>
              </w:rPr>
              <w:t>2</w:t>
            </w:r>
            <w:r w:rsidRPr="00E23C69">
              <w:rPr>
                <w:rFonts w:ascii="Times New Roman" w:eastAsia="Calibri" w:hAnsi="Times New Roman" w:cs="Times New Roman"/>
                <w:bCs/>
                <w:sz w:val="20"/>
                <w:szCs w:val="20"/>
              </w:rPr>
              <w:t>.</w:t>
            </w:r>
            <w:r w:rsidRPr="00E23C69">
              <w:rPr>
                <w:rFonts w:ascii="Times New Roman" w:eastAsia="Calibri" w:hAnsi="Times New Roman" w:cs="Times New Roman"/>
                <w:b/>
                <w:bCs/>
                <w:sz w:val="20"/>
                <w:szCs w:val="20"/>
              </w:rPr>
              <w:t>Практическое занятие</w:t>
            </w:r>
          </w:p>
          <w:p w14:paraId="51078701"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bCs/>
                <w:sz w:val="20"/>
                <w:szCs w:val="20"/>
              </w:rPr>
              <w:t>Решение задач на определение моментов</w:t>
            </w:r>
          </w:p>
        </w:tc>
        <w:tc>
          <w:tcPr>
            <w:tcW w:w="2694" w:type="dxa"/>
            <w:vAlign w:val="center"/>
          </w:tcPr>
          <w:p w14:paraId="28D30DD4" w14:textId="77777777" w:rsidR="00E23C69" w:rsidRPr="00E23C69" w:rsidRDefault="00E23C69" w:rsidP="00E23C69">
            <w:pPr>
              <w:jc w:val="center"/>
              <w:rPr>
                <w:rFonts w:ascii="Times New Roman" w:eastAsia="Times New Roman" w:hAnsi="Times New Roman" w:cs="Times New Roman"/>
                <w:bCs/>
                <w:sz w:val="20"/>
                <w:szCs w:val="20"/>
                <w:lang w:eastAsia="ru-RU"/>
              </w:rPr>
            </w:pPr>
            <w:r w:rsidRPr="00E23C69">
              <w:rPr>
                <w:rFonts w:ascii="Times New Roman" w:eastAsia="Times New Roman" w:hAnsi="Times New Roman" w:cs="Times New Roman"/>
                <w:bCs/>
                <w:sz w:val="20"/>
                <w:szCs w:val="20"/>
                <w:lang w:eastAsia="ru-RU"/>
              </w:rPr>
              <w:t>2</w:t>
            </w:r>
          </w:p>
        </w:tc>
        <w:tc>
          <w:tcPr>
            <w:tcW w:w="2409" w:type="dxa"/>
            <w:vMerge/>
          </w:tcPr>
          <w:p w14:paraId="43C63709" w14:textId="77777777" w:rsidR="00E23C69" w:rsidRPr="00E23C69" w:rsidRDefault="00E23C69" w:rsidP="00E23C69">
            <w:pPr>
              <w:rPr>
                <w:rFonts w:ascii="Times New Roman" w:eastAsia="Times New Roman" w:hAnsi="Times New Roman" w:cs="Times New Roman"/>
                <w:b/>
                <w:bCs/>
                <w:sz w:val="20"/>
                <w:szCs w:val="20"/>
                <w:lang w:eastAsia="ru-RU"/>
              </w:rPr>
            </w:pPr>
          </w:p>
        </w:tc>
      </w:tr>
      <w:tr w:rsidR="00E23C69" w:rsidRPr="00E23C69" w14:paraId="04D9C8FC" w14:textId="77777777" w:rsidTr="00AD5821">
        <w:trPr>
          <w:trHeight w:val="361"/>
        </w:trPr>
        <w:tc>
          <w:tcPr>
            <w:tcW w:w="2972" w:type="dxa"/>
            <w:vMerge/>
          </w:tcPr>
          <w:p w14:paraId="22580AB7" w14:textId="77777777" w:rsidR="00E23C69" w:rsidRPr="00E23C69" w:rsidRDefault="00E23C69" w:rsidP="00E23C6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14:paraId="269FD211" w14:textId="77777777" w:rsidR="00E23C69" w:rsidRPr="00E23C69" w:rsidRDefault="00E23C69" w:rsidP="00E23C69">
            <w:pPr>
              <w:rPr>
                <w:rFonts w:ascii="Times New Roman" w:eastAsia="Times New Roman" w:hAnsi="Times New Roman" w:cs="Times New Roman"/>
                <w:b/>
                <w:bCs/>
                <w:sz w:val="20"/>
                <w:szCs w:val="20"/>
                <w:lang w:eastAsia="ru-RU"/>
              </w:rPr>
            </w:pPr>
            <w:r w:rsidRPr="00E23C69">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14:paraId="5C4AA9DF" w14:textId="77777777" w:rsidR="00E23C69" w:rsidRPr="00E23C69" w:rsidRDefault="00E23C69" w:rsidP="00E23C69">
            <w:pPr>
              <w:jc w:val="center"/>
              <w:rPr>
                <w:rFonts w:ascii="Times New Roman" w:eastAsia="Times New Roman" w:hAnsi="Times New Roman" w:cs="Times New Roman"/>
                <w:b/>
                <w:bCs/>
                <w:sz w:val="20"/>
                <w:szCs w:val="20"/>
                <w:lang w:eastAsia="ru-RU"/>
              </w:rPr>
            </w:pPr>
            <w:r w:rsidRPr="00E23C69">
              <w:rPr>
                <w:rFonts w:ascii="Times New Roman" w:eastAsia="Times New Roman" w:hAnsi="Times New Roman" w:cs="Times New Roman"/>
                <w:b/>
                <w:bCs/>
                <w:sz w:val="20"/>
                <w:szCs w:val="20"/>
                <w:lang w:eastAsia="ru-RU"/>
              </w:rPr>
              <w:t>-</w:t>
            </w:r>
          </w:p>
        </w:tc>
        <w:tc>
          <w:tcPr>
            <w:tcW w:w="2409" w:type="dxa"/>
            <w:vMerge/>
          </w:tcPr>
          <w:p w14:paraId="3763A5BB" w14:textId="77777777" w:rsidR="00E23C69" w:rsidRPr="00E23C69" w:rsidRDefault="00E23C69" w:rsidP="00E23C69">
            <w:pPr>
              <w:rPr>
                <w:rFonts w:ascii="Times New Roman" w:eastAsia="Times New Roman" w:hAnsi="Times New Roman" w:cs="Times New Roman"/>
                <w:b/>
                <w:bCs/>
                <w:sz w:val="20"/>
                <w:szCs w:val="20"/>
                <w:lang w:eastAsia="ru-RU"/>
              </w:rPr>
            </w:pPr>
          </w:p>
        </w:tc>
      </w:tr>
      <w:tr w:rsidR="00E23C69" w:rsidRPr="00E23C69" w14:paraId="5D293B84" w14:textId="77777777" w:rsidTr="00AD5821">
        <w:trPr>
          <w:trHeight w:val="361"/>
        </w:trPr>
        <w:tc>
          <w:tcPr>
            <w:tcW w:w="2972" w:type="dxa"/>
            <w:vMerge w:val="restart"/>
          </w:tcPr>
          <w:p w14:paraId="32001B0D" w14:textId="77777777" w:rsidR="00E23C69" w:rsidRPr="00E23C69" w:rsidRDefault="00E23C69" w:rsidP="00E23C69">
            <w:pPr>
              <w:rPr>
                <w:rFonts w:ascii="Times New Roman" w:eastAsia="Calibri" w:hAnsi="Times New Roman" w:cs="Times New Roman"/>
                <w:b/>
                <w:bCs/>
                <w:sz w:val="20"/>
                <w:szCs w:val="20"/>
              </w:rPr>
            </w:pPr>
            <w:r w:rsidRPr="00E23C69">
              <w:rPr>
                <w:rFonts w:ascii="Times New Roman" w:eastAsia="Calibri" w:hAnsi="Times New Roman" w:cs="Times New Roman"/>
                <w:b/>
                <w:bCs/>
                <w:sz w:val="20"/>
                <w:szCs w:val="20"/>
              </w:rPr>
              <w:t xml:space="preserve">Тема 1.3 </w:t>
            </w:r>
          </w:p>
          <w:p w14:paraId="491AA1B5" w14:textId="77777777" w:rsidR="00E23C69" w:rsidRPr="00E23C69" w:rsidRDefault="00E23C69" w:rsidP="00E23C69">
            <w:pPr>
              <w:rPr>
                <w:rFonts w:ascii="Times New Roman" w:eastAsia="Calibri" w:hAnsi="Times New Roman" w:cs="Times New Roman"/>
                <w:b/>
                <w:bCs/>
                <w:sz w:val="20"/>
                <w:szCs w:val="20"/>
              </w:rPr>
            </w:pPr>
            <w:r w:rsidRPr="00E23C69">
              <w:rPr>
                <w:rFonts w:ascii="Times New Roman" w:eastAsia="Calibri" w:hAnsi="Times New Roman" w:cs="Times New Roman"/>
                <w:bCs/>
                <w:sz w:val="20"/>
                <w:szCs w:val="20"/>
              </w:rPr>
              <w:lastRenderedPageBreak/>
              <w:t>Центр тяжести тела. Центр тяжести плоских фигур.</w:t>
            </w:r>
          </w:p>
        </w:tc>
        <w:tc>
          <w:tcPr>
            <w:tcW w:w="6662" w:type="dxa"/>
            <w:tcBorders>
              <w:top w:val="single" w:sz="4" w:space="0" w:color="auto"/>
              <w:left w:val="single" w:sz="4" w:space="0" w:color="auto"/>
              <w:bottom w:val="single" w:sz="4" w:space="0" w:color="auto"/>
            </w:tcBorders>
          </w:tcPr>
          <w:p w14:paraId="1DBA6A62" w14:textId="77777777" w:rsidR="00E23C69" w:rsidRPr="00E23C69" w:rsidRDefault="00E23C69" w:rsidP="00E23C69">
            <w:pPr>
              <w:rPr>
                <w:rFonts w:ascii="Times New Roman" w:eastAsia="Calibri" w:hAnsi="Times New Roman" w:cs="Times New Roman"/>
                <w:b/>
                <w:bCs/>
                <w:i/>
                <w:sz w:val="20"/>
                <w:szCs w:val="20"/>
              </w:rPr>
            </w:pPr>
            <w:r w:rsidRPr="00E23C69">
              <w:rPr>
                <w:rFonts w:ascii="Times New Roman" w:eastAsia="Calibri" w:hAnsi="Times New Roman" w:cs="Times New Roman"/>
                <w:b/>
                <w:bCs/>
                <w:sz w:val="20"/>
                <w:szCs w:val="20"/>
              </w:rPr>
              <w:lastRenderedPageBreak/>
              <w:t xml:space="preserve">Содержание </w:t>
            </w:r>
          </w:p>
        </w:tc>
        <w:tc>
          <w:tcPr>
            <w:tcW w:w="2694" w:type="dxa"/>
            <w:vAlign w:val="center"/>
          </w:tcPr>
          <w:p w14:paraId="138FEBF9" w14:textId="77777777" w:rsidR="00E23C69" w:rsidRPr="00E23C69" w:rsidRDefault="00E23C69" w:rsidP="00E23C69">
            <w:pPr>
              <w:suppressAutoHyphens/>
              <w:jc w:val="center"/>
              <w:rPr>
                <w:rFonts w:ascii="Times New Roman" w:eastAsia="Calibri" w:hAnsi="Times New Roman" w:cs="Times New Roman"/>
                <w:b/>
                <w:iCs/>
                <w:sz w:val="20"/>
                <w:szCs w:val="20"/>
              </w:rPr>
            </w:pPr>
            <w:r w:rsidRPr="00E23C69">
              <w:rPr>
                <w:rFonts w:ascii="Times New Roman" w:eastAsia="Calibri" w:hAnsi="Times New Roman" w:cs="Times New Roman"/>
                <w:b/>
                <w:iCs/>
                <w:sz w:val="20"/>
                <w:szCs w:val="20"/>
              </w:rPr>
              <w:t>4</w:t>
            </w:r>
          </w:p>
        </w:tc>
        <w:tc>
          <w:tcPr>
            <w:tcW w:w="2409" w:type="dxa"/>
            <w:vMerge w:val="restart"/>
          </w:tcPr>
          <w:p w14:paraId="135C760B" w14:textId="77777777" w:rsidR="00E23C69" w:rsidRPr="00E23C69" w:rsidRDefault="00E23C69" w:rsidP="00E23C69">
            <w:pPr>
              <w:rPr>
                <w:rFonts w:ascii="Times New Roman" w:eastAsia="Times New Roman" w:hAnsi="Times New Roman" w:cs="Times New Roman"/>
                <w:b/>
                <w:bCs/>
                <w:sz w:val="20"/>
                <w:szCs w:val="20"/>
                <w:lang w:eastAsia="ru-RU"/>
              </w:rPr>
            </w:pPr>
            <w:r w:rsidRPr="00E23C69">
              <w:rPr>
                <w:rFonts w:ascii="Times New Roman" w:eastAsia="Calibri" w:hAnsi="Times New Roman" w:cs="Times New Roman"/>
                <w:sz w:val="20"/>
                <w:szCs w:val="20"/>
              </w:rPr>
              <w:t>ОК 1, ОК 2, ОК 5, ОК 9, ПК 1.2, ПК 3.1</w:t>
            </w:r>
          </w:p>
        </w:tc>
      </w:tr>
      <w:tr w:rsidR="00E23C69" w:rsidRPr="00E23C69" w14:paraId="141708CB" w14:textId="77777777" w:rsidTr="00AD5821">
        <w:trPr>
          <w:trHeight w:val="361"/>
        </w:trPr>
        <w:tc>
          <w:tcPr>
            <w:tcW w:w="2972" w:type="dxa"/>
            <w:vMerge/>
          </w:tcPr>
          <w:p w14:paraId="11DD27A6" w14:textId="77777777" w:rsidR="00E23C69" w:rsidRPr="00E23C69" w:rsidRDefault="00E23C69" w:rsidP="00E23C6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6C46C5F9" w14:textId="77777777" w:rsidR="00E23C69" w:rsidRPr="00E23C69" w:rsidRDefault="00E23C69" w:rsidP="00E23C69">
            <w:pPr>
              <w:shd w:val="clear" w:color="auto" w:fill="FFFFFF"/>
              <w:rPr>
                <w:rFonts w:ascii="Times New Roman" w:eastAsia="Calibri" w:hAnsi="Times New Roman" w:cs="Times New Roman"/>
                <w:sz w:val="20"/>
                <w:szCs w:val="20"/>
              </w:rPr>
            </w:pPr>
            <w:r w:rsidRPr="00E23C69">
              <w:rPr>
                <w:rFonts w:ascii="Times New Roman" w:eastAsia="Calibri" w:hAnsi="Times New Roman" w:cs="Times New Roman"/>
                <w:bCs/>
                <w:sz w:val="20"/>
                <w:szCs w:val="20"/>
              </w:rPr>
              <w:t>Равнодействующая двух параллельных сил и системы параллельных сил. Центр системы параллельных сил.  Центр тяжести тела.  Центр тяжести объема, площади, линии. Центр тяжести простых геометрических и фигур и сортамента прокатной стали.</w:t>
            </w:r>
          </w:p>
        </w:tc>
        <w:tc>
          <w:tcPr>
            <w:tcW w:w="2694" w:type="dxa"/>
            <w:vAlign w:val="center"/>
          </w:tcPr>
          <w:p w14:paraId="7225C3E9" w14:textId="77777777" w:rsidR="00E23C69" w:rsidRPr="00E23C69" w:rsidRDefault="00E23C69" w:rsidP="00E23C69">
            <w:pPr>
              <w:jc w:val="center"/>
              <w:rPr>
                <w:rFonts w:ascii="Times New Roman" w:eastAsia="Calibri" w:hAnsi="Times New Roman" w:cs="Times New Roman"/>
                <w:iCs/>
                <w:sz w:val="20"/>
                <w:szCs w:val="20"/>
              </w:rPr>
            </w:pPr>
            <w:r w:rsidRPr="00E23C69">
              <w:rPr>
                <w:rFonts w:ascii="Times New Roman" w:eastAsia="Calibri" w:hAnsi="Times New Roman" w:cs="Times New Roman"/>
                <w:iCs/>
                <w:sz w:val="20"/>
                <w:szCs w:val="20"/>
              </w:rPr>
              <w:t>2</w:t>
            </w:r>
          </w:p>
        </w:tc>
        <w:tc>
          <w:tcPr>
            <w:tcW w:w="2409" w:type="dxa"/>
            <w:vMerge/>
          </w:tcPr>
          <w:p w14:paraId="2DD9B58F" w14:textId="77777777" w:rsidR="00E23C69" w:rsidRPr="00E23C69" w:rsidRDefault="00E23C69" w:rsidP="00E23C69">
            <w:pPr>
              <w:rPr>
                <w:rFonts w:ascii="Times New Roman" w:eastAsia="Times New Roman" w:hAnsi="Times New Roman" w:cs="Times New Roman"/>
                <w:b/>
                <w:bCs/>
                <w:sz w:val="20"/>
                <w:szCs w:val="20"/>
                <w:lang w:eastAsia="ru-RU"/>
              </w:rPr>
            </w:pPr>
          </w:p>
        </w:tc>
      </w:tr>
      <w:tr w:rsidR="00E23C69" w:rsidRPr="00E23C69" w14:paraId="246F7017" w14:textId="77777777" w:rsidTr="00AD5821">
        <w:trPr>
          <w:trHeight w:val="361"/>
        </w:trPr>
        <w:tc>
          <w:tcPr>
            <w:tcW w:w="2972" w:type="dxa"/>
            <w:vMerge/>
          </w:tcPr>
          <w:p w14:paraId="52B8FF0E" w14:textId="77777777" w:rsidR="00E23C69" w:rsidRPr="00E23C69" w:rsidRDefault="00E23C69" w:rsidP="00E23C6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1E1D957A" w14:textId="77777777" w:rsidR="00E23C69" w:rsidRPr="00E23C69" w:rsidRDefault="00E23C69" w:rsidP="00E23C69">
            <w:pPr>
              <w:shd w:val="clear" w:color="auto" w:fill="FFFFFF"/>
              <w:rPr>
                <w:rFonts w:ascii="Times New Roman" w:eastAsia="Calibri" w:hAnsi="Times New Roman" w:cs="Times New Roman"/>
                <w:bCs/>
                <w:sz w:val="20"/>
                <w:szCs w:val="20"/>
              </w:rPr>
            </w:pPr>
            <w:r w:rsidRPr="00E23C69">
              <w:rPr>
                <w:rFonts w:ascii="Times New Roman" w:eastAsia="Times New Roman" w:hAnsi="Times New Roman" w:cs="Times New Roman"/>
                <w:b/>
                <w:bCs/>
                <w:sz w:val="20"/>
                <w:szCs w:val="20"/>
                <w:lang w:eastAsia="ru-RU"/>
              </w:rPr>
              <w:t>В том числе практических и лабораторных занятий</w:t>
            </w:r>
          </w:p>
        </w:tc>
        <w:tc>
          <w:tcPr>
            <w:tcW w:w="2694" w:type="dxa"/>
            <w:vAlign w:val="center"/>
          </w:tcPr>
          <w:p w14:paraId="6FFC378B" w14:textId="77777777" w:rsidR="00E23C69" w:rsidRPr="00E23C69" w:rsidRDefault="00E23C69" w:rsidP="00E23C69">
            <w:pPr>
              <w:jc w:val="center"/>
              <w:rPr>
                <w:rFonts w:ascii="Times New Roman" w:eastAsia="Calibri" w:hAnsi="Times New Roman" w:cs="Times New Roman"/>
                <w:b/>
                <w:iCs/>
                <w:sz w:val="20"/>
                <w:szCs w:val="20"/>
              </w:rPr>
            </w:pPr>
            <w:r w:rsidRPr="00E23C69">
              <w:rPr>
                <w:rFonts w:ascii="Times New Roman" w:eastAsia="Calibri" w:hAnsi="Times New Roman" w:cs="Times New Roman"/>
                <w:b/>
                <w:iCs/>
                <w:sz w:val="20"/>
                <w:szCs w:val="20"/>
              </w:rPr>
              <w:t>2</w:t>
            </w:r>
          </w:p>
        </w:tc>
        <w:tc>
          <w:tcPr>
            <w:tcW w:w="2409" w:type="dxa"/>
            <w:vMerge/>
          </w:tcPr>
          <w:p w14:paraId="39EBC19D" w14:textId="77777777" w:rsidR="00E23C69" w:rsidRPr="00E23C69" w:rsidRDefault="00E23C69" w:rsidP="00E23C69">
            <w:pPr>
              <w:rPr>
                <w:rFonts w:ascii="Times New Roman" w:eastAsia="Calibri" w:hAnsi="Times New Roman" w:cs="Times New Roman"/>
                <w:sz w:val="20"/>
                <w:szCs w:val="20"/>
              </w:rPr>
            </w:pPr>
          </w:p>
        </w:tc>
      </w:tr>
      <w:tr w:rsidR="00E23C69" w:rsidRPr="00E23C69" w14:paraId="3F7236B3" w14:textId="77777777" w:rsidTr="00AD5821">
        <w:trPr>
          <w:trHeight w:val="361"/>
        </w:trPr>
        <w:tc>
          <w:tcPr>
            <w:tcW w:w="2972" w:type="dxa"/>
            <w:vMerge/>
          </w:tcPr>
          <w:p w14:paraId="622BE3D7" w14:textId="77777777" w:rsidR="00E23C69" w:rsidRPr="00E23C69" w:rsidRDefault="00E23C69" w:rsidP="00E23C6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48D0A5DE" w14:textId="77777777" w:rsidR="00E23C69" w:rsidRPr="00E23C69" w:rsidRDefault="00E23C69" w:rsidP="00E23C69">
            <w:pPr>
              <w:rPr>
                <w:rFonts w:ascii="Times New Roman" w:eastAsia="Calibri" w:hAnsi="Times New Roman" w:cs="Times New Roman"/>
                <w:bCs/>
                <w:sz w:val="20"/>
                <w:szCs w:val="20"/>
              </w:rPr>
            </w:pPr>
            <w:r w:rsidRPr="00E23C69">
              <w:rPr>
                <w:rFonts w:ascii="Times New Roman" w:eastAsia="Calibri" w:hAnsi="Times New Roman" w:cs="Times New Roman"/>
                <w:b/>
                <w:bCs/>
                <w:sz w:val="20"/>
                <w:szCs w:val="20"/>
              </w:rPr>
              <w:t>1. Практическое занятие</w:t>
            </w:r>
          </w:p>
          <w:p w14:paraId="07780BAB"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bCs/>
                <w:sz w:val="20"/>
                <w:szCs w:val="20"/>
              </w:rPr>
              <w:t>«Определение центра тяжести плоских фигур».</w:t>
            </w:r>
          </w:p>
        </w:tc>
        <w:tc>
          <w:tcPr>
            <w:tcW w:w="2694" w:type="dxa"/>
            <w:vAlign w:val="center"/>
          </w:tcPr>
          <w:p w14:paraId="236466AE" w14:textId="77777777" w:rsidR="00E23C69" w:rsidRPr="00E23C69" w:rsidRDefault="00E23C69" w:rsidP="00E23C69">
            <w:pPr>
              <w:jc w:val="center"/>
              <w:rPr>
                <w:rFonts w:ascii="Times New Roman" w:eastAsia="Calibri" w:hAnsi="Times New Roman" w:cs="Times New Roman"/>
                <w:iCs/>
                <w:sz w:val="20"/>
                <w:szCs w:val="20"/>
              </w:rPr>
            </w:pPr>
            <w:r w:rsidRPr="00E23C69">
              <w:rPr>
                <w:rFonts w:ascii="Times New Roman" w:eastAsia="Calibri" w:hAnsi="Times New Roman" w:cs="Times New Roman"/>
                <w:iCs/>
                <w:sz w:val="20"/>
                <w:szCs w:val="20"/>
              </w:rPr>
              <w:t>2</w:t>
            </w:r>
          </w:p>
        </w:tc>
        <w:tc>
          <w:tcPr>
            <w:tcW w:w="2409" w:type="dxa"/>
            <w:vMerge/>
          </w:tcPr>
          <w:p w14:paraId="5DC3E698" w14:textId="77777777" w:rsidR="00E23C69" w:rsidRPr="00E23C69" w:rsidRDefault="00E23C69" w:rsidP="00E23C69">
            <w:pPr>
              <w:rPr>
                <w:rFonts w:ascii="Times New Roman" w:eastAsia="Times New Roman" w:hAnsi="Times New Roman" w:cs="Times New Roman"/>
                <w:b/>
                <w:bCs/>
                <w:sz w:val="20"/>
                <w:szCs w:val="20"/>
                <w:lang w:eastAsia="ru-RU"/>
              </w:rPr>
            </w:pPr>
          </w:p>
        </w:tc>
      </w:tr>
      <w:tr w:rsidR="00E23C69" w:rsidRPr="00E23C69" w14:paraId="1891325A" w14:textId="77777777" w:rsidTr="00AD5821">
        <w:trPr>
          <w:trHeight w:val="255"/>
        </w:trPr>
        <w:tc>
          <w:tcPr>
            <w:tcW w:w="2972" w:type="dxa"/>
            <w:vMerge/>
          </w:tcPr>
          <w:p w14:paraId="1BA956EF" w14:textId="77777777" w:rsidR="00E23C69" w:rsidRPr="00E23C69" w:rsidRDefault="00E23C69" w:rsidP="00E23C6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4A78C380" w14:textId="77777777" w:rsidR="00E23C69" w:rsidRPr="00E23C69" w:rsidRDefault="00E23C69" w:rsidP="00E23C69">
            <w:pPr>
              <w:rPr>
                <w:rFonts w:ascii="Times New Roman" w:eastAsia="Calibri" w:hAnsi="Times New Roman" w:cs="Times New Roman"/>
                <w:b/>
                <w:bCs/>
                <w:sz w:val="20"/>
                <w:szCs w:val="20"/>
              </w:rPr>
            </w:pPr>
            <w:r w:rsidRPr="00E23C69">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14:paraId="15F0D394" w14:textId="77777777" w:rsidR="00E23C69" w:rsidRPr="00E23C69" w:rsidRDefault="00E23C69" w:rsidP="00E23C69">
            <w:pPr>
              <w:jc w:val="center"/>
              <w:rPr>
                <w:rFonts w:ascii="Times New Roman" w:eastAsia="Calibri" w:hAnsi="Times New Roman" w:cs="Times New Roman"/>
                <w:iCs/>
                <w:sz w:val="20"/>
                <w:szCs w:val="20"/>
              </w:rPr>
            </w:pPr>
            <w:r w:rsidRPr="00E23C69">
              <w:rPr>
                <w:rFonts w:ascii="Times New Roman" w:eastAsia="Calibri" w:hAnsi="Times New Roman" w:cs="Times New Roman"/>
                <w:b/>
                <w:bCs/>
                <w:i/>
                <w:iCs/>
                <w:sz w:val="20"/>
                <w:szCs w:val="20"/>
              </w:rPr>
              <w:t>-</w:t>
            </w:r>
          </w:p>
        </w:tc>
        <w:tc>
          <w:tcPr>
            <w:tcW w:w="2409" w:type="dxa"/>
            <w:vMerge/>
          </w:tcPr>
          <w:p w14:paraId="52F19295" w14:textId="77777777" w:rsidR="00E23C69" w:rsidRPr="00E23C69" w:rsidRDefault="00E23C69" w:rsidP="00E23C69">
            <w:pPr>
              <w:rPr>
                <w:rFonts w:ascii="Times New Roman" w:eastAsia="Times New Roman" w:hAnsi="Times New Roman" w:cs="Times New Roman"/>
                <w:b/>
                <w:bCs/>
                <w:sz w:val="20"/>
                <w:szCs w:val="20"/>
                <w:lang w:eastAsia="ru-RU"/>
              </w:rPr>
            </w:pPr>
          </w:p>
        </w:tc>
      </w:tr>
      <w:tr w:rsidR="00E23C69" w:rsidRPr="00E23C69" w14:paraId="343EB3E2" w14:textId="77777777" w:rsidTr="00AD5821">
        <w:trPr>
          <w:trHeight w:val="265"/>
        </w:trPr>
        <w:tc>
          <w:tcPr>
            <w:tcW w:w="2972" w:type="dxa"/>
            <w:vMerge w:val="restart"/>
          </w:tcPr>
          <w:p w14:paraId="15456078" w14:textId="77777777" w:rsidR="00E23C69" w:rsidRPr="00E23C69" w:rsidRDefault="00E23C69" w:rsidP="00E23C69">
            <w:pPr>
              <w:rPr>
                <w:rFonts w:ascii="Times New Roman" w:eastAsia="Calibri" w:hAnsi="Times New Roman" w:cs="Times New Roman"/>
                <w:b/>
                <w:bCs/>
                <w:sz w:val="20"/>
                <w:szCs w:val="20"/>
              </w:rPr>
            </w:pPr>
            <w:r w:rsidRPr="00E23C69">
              <w:rPr>
                <w:rFonts w:ascii="Times New Roman" w:eastAsia="Calibri" w:hAnsi="Times New Roman" w:cs="Times New Roman"/>
                <w:b/>
                <w:bCs/>
                <w:sz w:val="20"/>
                <w:szCs w:val="20"/>
              </w:rPr>
              <w:t>Тема 1.4</w:t>
            </w:r>
          </w:p>
          <w:p w14:paraId="219290CC" w14:textId="77777777" w:rsidR="00E23C69" w:rsidRPr="00E23C69" w:rsidRDefault="00E23C69" w:rsidP="00E23C69">
            <w:pPr>
              <w:rPr>
                <w:rFonts w:ascii="Times New Roman" w:eastAsia="Calibri" w:hAnsi="Times New Roman" w:cs="Times New Roman"/>
                <w:bCs/>
                <w:sz w:val="20"/>
                <w:szCs w:val="20"/>
              </w:rPr>
            </w:pPr>
            <w:r w:rsidRPr="00E23C69">
              <w:rPr>
                <w:rFonts w:ascii="Times New Roman" w:eastAsia="Calibri" w:hAnsi="Times New Roman" w:cs="Times New Roman"/>
                <w:sz w:val="20"/>
                <w:szCs w:val="20"/>
              </w:rPr>
              <w:t>Кинематика точки.</w:t>
            </w:r>
          </w:p>
        </w:tc>
        <w:tc>
          <w:tcPr>
            <w:tcW w:w="6662" w:type="dxa"/>
            <w:tcBorders>
              <w:top w:val="single" w:sz="4" w:space="0" w:color="auto"/>
              <w:left w:val="single" w:sz="4" w:space="0" w:color="auto"/>
              <w:bottom w:val="single" w:sz="4" w:space="0" w:color="auto"/>
            </w:tcBorders>
          </w:tcPr>
          <w:p w14:paraId="0EC9943D" w14:textId="77777777" w:rsidR="00E23C69" w:rsidRPr="00E23C69" w:rsidRDefault="00E23C69" w:rsidP="00E23C69">
            <w:pPr>
              <w:rPr>
                <w:rFonts w:ascii="Times New Roman" w:eastAsia="Calibri" w:hAnsi="Times New Roman" w:cs="Times New Roman"/>
                <w:b/>
                <w:bCs/>
                <w:sz w:val="20"/>
                <w:szCs w:val="20"/>
              </w:rPr>
            </w:pPr>
            <w:r w:rsidRPr="00E23C69">
              <w:rPr>
                <w:rFonts w:ascii="Times New Roman" w:eastAsia="Calibri" w:hAnsi="Times New Roman" w:cs="Times New Roman"/>
                <w:b/>
                <w:bCs/>
                <w:sz w:val="20"/>
                <w:szCs w:val="20"/>
              </w:rPr>
              <w:t xml:space="preserve">Содержание </w:t>
            </w:r>
          </w:p>
        </w:tc>
        <w:tc>
          <w:tcPr>
            <w:tcW w:w="2694" w:type="dxa"/>
            <w:vAlign w:val="center"/>
          </w:tcPr>
          <w:p w14:paraId="6648AF7D" w14:textId="77777777" w:rsidR="00E23C69" w:rsidRPr="00E23C69" w:rsidRDefault="00E23C69" w:rsidP="00E23C69">
            <w:pPr>
              <w:jc w:val="center"/>
              <w:rPr>
                <w:rFonts w:ascii="Times New Roman" w:eastAsia="Calibri" w:hAnsi="Times New Roman" w:cs="Times New Roman"/>
                <w:b/>
                <w:bCs/>
                <w:sz w:val="20"/>
                <w:szCs w:val="20"/>
              </w:rPr>
            </w:pPr>
            <w:r w:rsidRPr="00E23C69">
              <w:rPr>
                <w:rFonts w:ascii="Times New Roman" w:eastAsia="Calibri" w:hAnsi="Times New Roman" w:cs="Times New Roman"/>
                <w:b/>
                <w:bCs/>
                <w:sz w:val="20"/>
                <w:szCs w:val="20"/>
              </w:rPr>
              <w:t>4</w:t>
            </w:r>
          </w:p>
        </w:tc>
        <w:tc>
          <w:tcPr>
            <w:tcW w:w="2409" w:type="dxa"/>
            <w:vMerge w:val="restart"/>
          </w:tcPr>
          <w:p w14:paraId="0D814B9E" w14:textId="77777777" w:rsidR="00E23C69" w:rsidRPr="00E23C69" w:rsidRDefault="00E23C69" w:rsidP="00E23C69">
            <w:pPr>
              <w:rPr>
                <w:rFonts w:ascii="Times New Roman" w:eastAsia="Times New Roman" w:hAnsi="Times New Roman" w:cs="Times New Roman"/>
                <w:b/>
                <w:bCs/>
                <w:sz w:val="20"/>
                <w:szCs w:val="20"/>
                <w:lang w:eastAsia="ru-RU"/>
              </w:rPr>
            </w:pPr>
            <w:r w:rsidRPr="00E23C69">
              <w:rPr>
                <w:rFonts w:ascii="Times New Roman" w:eastAsia="Calibri" w:hAnsi="Times New Roman" w:cs="Times New Roman"/>
                <w:sz w:val="20"/>
                <w:szCs w:val="20"/>
              </w:rPr>
              <w:t>ОК 1, ОК 2, ОК 5, ОК 9, ПК 1.2, ПК 3.1</w:t>
            </w:r>
          </w:p>
        </w:tc>
      </w:tr>
      <w:tr w:rsidR="00E23C69" w:rsidRPr="00E23C69" w14:paraId="45A63F8D" w14:textId="77777777" w:rsidTr="00AD5821">
        <w:trPr>
          <w:trHeight w:val="361"/>
        </w:trPr>
        <w:tc>
          <w:tcPr>
            <w:tcW w:w="2972" w:type="dxa"/>
            <w:vMerge/>
          </w:tcPr>
          <w:p w14:paraId="6487A384" w14:textId="77777777" w:rsidR="00E23C69" w:rsidRPr="00E23C69" w:rsidRDefault="00E23C69" w:rsidP="00E23C6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4298E48E" w14:textId="77777777" w:rsidR="00E23C69" w:rsidRPr="00E23C69" w:rsidRDefault="00E23C69" w:rsidP="00E23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0"/>
                <w:szCs w:val="20"/>
              </w:rPr>
            </w:pPr>
            <w:r w:rsidRPr="00E23C69">
              <w:rPr>
                <w:rFonts w:ascii="Times New Roman" w:eastAsia="Calibri" w:hAnsi="Times New Roman" w:cs="Times New Roman"/>
                <w:bCs/>
                <w:sz w:val="20"/>
                <w:szCs w:val="20"/>
              </w:rPr>
              <w:t>Основные понятия кинематики: траектория, путь, время, скорость и ускорение. Способы задания движения. Средняя скорость и скорость в данный момент. Среднее ускорение и ускорение в данный момент. Ускорение в прямолинейном и криволинейном движении.</w:t>
            </w:r>
          </w:p>
        </w:tc>
        <w:tc>
          <w:tcPr>
            <w:tcW w:w="2694" w:type="dxa"/>
            <w:vAlign w:val="center"/>
          </w:tcPr>
          <w:p w14:paraId="7E85011C" w14:textId="77777777" w:rsidR="00E23C69" w:rsidRPr="00E23C69" w:rsidRDefault="00E23C69" w:rsidP="00E23C69">
            <w:pPr>
              <w:jc w:val="center"/>
              <w:rPr>
                <w:rFonts w:ascii="Times New Roman" w:eastAsia="Calibri" w:hAnsi="Times New Roman" w:cs="Times New Roman"/>
                <w:iCs/>
                <w:sz w:val="20"/>
                <w:szCs w:val="20"/>
              </w:rPr>
            </w:pPr>
            <w:r w:rsidRPr="00E23C69">
              <w:rPr>
                <w:rFonts w:ascii="Times New Roman" w:eastAsia="Calibri" w:hAnsi="Times New Roman" w:cs="Times New Roman"/>
                <w:iCs/>
                <w:sz w:val="20"/>
                <w:szCs w:val="20"/>
              </w:rPr>
              <w:t>2</w:t>
            </w:r>
          </w:p>
        </w:tc>
        <w:tc>
          <w:tcPr>
            <w:tcW w:w="2409" w:type="dxa"/>
            <w:vMerge/>
          </w:tcPr>
          <w:p w14:paraId="4F889418" w14:textId="77777777" w:rsidR="00E23C69" w:rsidRPr="00E23C69" w:rsidRDefault="00E23C69" w:rsidP="00E23C69">
            <w:pPr>
              <w:rPr>
                <w:rFonts w:ascii="Times New Roman" w:eastAsia="Times New Roman" w:hAnsi="Times New Roman" w:cs="Times New Roman"/>
                <w:b/>
                <w:bCs/>
                <w:sz w:val="20"/>
                <w:szCs w:val="20"/>
                <w:lang w:eastAsia="ru-RU"/>
              </w:rPr>
            </w:pPr>
          </w:p>
        </w:tc>
      </w:tr>
      <w:tr w:rsidR="00E23C69" w:rsidRPr="00E23C69" w14:paraId="3C6ED82A" w14:textId="77777777" w:rsidTr="00AD5821">
        <w:trPr>
          <w:trHeight w:val="203"/>
        </w:trPr>
        <w:tc>
          <w:tcPr>
            <w:tcW w:w="2972" w:type="dxa"/>
            <w:vMerge/>
          </w:tcPr>
          <w:p w14:paraId="15E0CE1B" w14:textId="77777777" w:rsidR="00E23C69" w:rsidRPr="00E23C69" w:rsidRDefault="00E23C69" w:rsidP="00E23C6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6C4F9907" w14:textId="77777777" w:rsidR="00E23C69" w:rsidRPr="00E23C69" w:rsidRDefault="00E23C69" w:rsidP="00E23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Cs/>
                <w:sz w:val="20"/>
                <w:szCs w:val="20"/>
              </w:rPr>
            </w:pPr>
            <w:r w:rsidRPr="00E23C69">
              <w:rPr>
                <w:rFonts w:ascii="Times New Roman" w:eastAsia="Calibri" w:hAnsi="Times New Roman" w:cs="Times New Roman"/>
                <w:b/>
                <w:bCs/>
                <w:sz w:val="20"/>
                <w:szCs w:val="20"/>
              </w:rPr>
              <w:t>В том числе практических и лабораторных занятий</w:t>
            </w:r>
          </w:p>
        </w:tc>
        <w:tc>
          <w:tcPr>
            <w:tcW w:w="2694" w:type="dxa"/>
            <w:vAlign w:val="center"/>
          </w:tcPr>
          <w:p w14:paraId="44AE9CBA" w14:textId="77777777" w:rsidR="00E23C69" w:rsidRPr="00E23C69" w:rsidRDefault="00E23C69" w:rsidP="00E23C69">
            <w:pPr>
              <w:jc w:val="center"/>
              <w:rPr>
                <w:rFonts w:ascii="Times New Roman" w:eastAsia="Calibri" w:hAnsi="Times New Roman" w:cs="Times New Roman"/>
                <w:b/>
                <w:bCs/>
                <w:sz w:val="20"/>
                <w:szCs w:val="20"/>
              </w:rPr>
            </w:pPr>
            <w:r w:rsidRPr="00E23C69">
              <w:rPr>
                <w:rFonts w:ascii="Times New Roman" w:eastAsia="Calibri" w:hAnsi="Times New Roman" w:cs="Times New Roman"/>
                <w:b/>
                <w:bCs/>
                <w:sz w:val="20"/>
                <w:szCs w:val="20"/>
              </w:rPr>
              <w:t>2</w:t>
            </w:r>
          </w:p>
        </w:tc>
        <w:tc>
          <w:tcPr>
            <w:tcW w:w="2409" w:type="dxa"/>
            <w:vMerge/>
          </w:tcPr>
          <w:p w14:paraId="79BF56B8" w14:textId="77777777" w:rsidR="00E23C69" w:rsidRPr="00E23C69" w:rsidRDefault="00E23C69" w:rsidP="00E23C69">
            <w:pPr>
              <w:rPr>
                <w:rFonts w:ascii="Times New Roman" w:eastAsia="Times New Roman" w:hAnsi="Times New Roman" w:cs="Times New Roman"/>
                <w:b/>
                <w:bCs/>
                <w:sz w:val="20"/>
                <w:szCs w:val="20"/>
                <w:lang w:eastAsia="ru-RU"/>
              </w:rPr>
            </w:pPr>
          </w:p>
        </w:tc>
      </w:tr>
      <w:tr w:rsidR="00E23C69" w:rsidRPr="00E23C69" w14:paraId="053B06E8" w14:textId="77777777" w:rsidTr="00AD5821">
        <w:trPr>
          <w:trHeight w:val="361"/>
        </w:trPr>
        <w:tc>
          <w:tcPr>
            <w:tcW w:w="2972" w:type="dxa"/>
            <w:vMerge/>
          </w:tcPr>
          <w:p w14:paraId="03679EE6" w14:textId="77777777" w:rsidR="00E23C69" w:rsidRPr="00E23C69" w:rsidRDefault="00E23C69" w:rsidP="00E23C6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394796A7" w14:textId="77777777" w:rsidR="00E23C69" w:rsidRPr="00E23C69" w:rsidRDefault="00E23C69" w:rsidP="00E23C69">
            <w:pPr>
              <w:rPr>
                <w:rFonts w:ascii="Times New Roman" w:eastAsia="Calibri" w:hAnsi="Times New Roman" w:cs="Times New Roman"/>
                <w:b/>
                <w:bCs/>
                <w:sz w:val="20"/>
                <w:szCs w:val="20"/>
              </w:rPr>
            </w:pPr>
            <w:r w:rsidRPr="00E23C69">
              <w:rPr>
                <w:rFonts w:ascii="Times New Roman" w:eastAsia="Calibri" w:hAnsi="Times New Roman" w:cs="Times New Roman"/>
                <w:b/>
                <w:bCs/>
                <w:sz w:val="20"/>
                <w:szCs w:val="20"/>
              </w:rPr>
              <w:t>1. Практическое занятие</w:t>
            </w:r>
          </w:p>
          <w:p w14:paraId="0A6B47E2"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bCs/>
                <w:sz w:val="20"/>
                <w:szCs w:val="20"/>
              </w:rPr>
              <w:t>«Построение графиков перемещений, скоростей и ускорений для равномерного и неравномерного движения»</w:t>
            </w:r>
          </w:p>
        </w:tc>
        <w:tc>
          <w:tcPr>
            <w:tcW w:w="2694" w:type="dxa"/>
            <w:vAlign w:val="center"/>
          </w:tcPr>
          <w:p w14:paraId="50B159F4" w14:textId="77777777" w:rsidR="00E23C69" w:rsidRPr="00E23C69" w:rsidRDefault="00E23C69" w:rsidP="00E23C69">
            <w:pPr>
              <w:jc w:val="center"/>
              <w:rPr>
                <w:rFonts w:ascii="Times New Roman" w:eastAsia="Calibri" w:hAnsi="Times New Roman" w:cs="Times New Roman"/>
                <w:iCs/>
                <w:sz w:val="20"/>
                <w:szCs w:val="20"/>
              </w:rPr>
            </w:pPr>
            <w:r w:rsidRPr="00E23C69">
              <w:rPr>
                <w:rFonts w:ascii="Times New Roman" w:eastAsia="Calibri" w:hAnsi="Times New Roman" w:cs="Times New Roman"/>
                <w:iCs/>
                <w:sz w:val="20"/>
                <w:szCs w:val="20"/>
              </w:rPr>
              <w:t>2</w:t>
            </w:r>
          </w:p>
        </w:tc>
        <w:tc>
          <w:tcPr>
            <w:tcW w:w="2409" w:type="dxa"/>
            <w:vMerge/>
          </w:tcPr>
          <w:p w14:paraId="3ED4CFF7" w14:textId="77777777" w:rsidR="00E23C69" w:rsidRPr="00E23C69" w:rsidRDefault="00E23C69" w:rsidP="00E23C69">
            <w:pPr>
              <w:rPr>
                <w:rFonts w:ascii="Times New Roman" w:eastAsia="Times New Roman" w:hAnsi="Times New Roman" w:cs="Times New Roman"/>
                <w:b/>
                <w:bCs/>
                <w:sz w:val="20"/>
                <w:szCs w:val="20"/>
                <w:lang w:eastAsia="ru-RU"/>
              </w:rPr>
            </w:pPr>
          </w:p>
        </w:tc>
      </w:tr>
      <w:tr w:rsidR="00E23C69" w:rsidRPr="00E23C69" w14:paraId="6EE9CD63" w14:textId="77777777" w:rsidTr="00AD5821">
        <w:trPr>
          <w:trHeight w:val="361"/>
        </w:trPr>
        <w:tc>
          <w:tcPr>
            <w:tcW w:w="2972" w:type="dxa"/>
            <w:vMerge/>
          </w:tcPr>
          <w:p w14:paraId="4484B365" w14:textId="77777777" w:rsidR="00E23C69" w:rsidRPr="00E23C69" w:rsidRDefault="00E23C69" w:rsidP="00E23C6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31E2FD9D" w14:textId="77777777" w:rsidR="00E23C69" w:rsidRPr="00E23C69" w:rsidRDefault="00E23C69" w:rsidP="00E23C69">
            <w:pPr>
              <w:rPr>
                <w:rFonts w:ascii="Times New Roman" w:eastAsia="Calibri" w:hAnsi="Times New Roman" w:cs="Times New Roman"/>
                <w:b/>
                <w:bCs/>
                <w:sz w:val="20"/>
                <w:szCs w:val="20"/>
              </w:rPr>
            </w:pPr>
            <w:r w:rsidRPr="00E23C69">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14:paraId="6C28344B" w14:textId="77777777" w:rsidR="00E23C69" w:rsidRPr="00E23C69" w:rsidRDefault="00E23C69" w:rsidP="00E23C69">
            <w:pPr>
              <w:jc w:val="center"/>
              <w:rPr>
                <w:rFonts w:ascii="Times New Roman" w:eastAsia="Calibri" w:hAnsi="Times New Roman" w:cs="Times New Roman"/>
                <w:iCs/>
                <w:sz w:val="20"/>
                <w:szCs w:val="20"/>
              </w:rPr>
            </w:pPr>
            <w:r w:rsidRPr="00E23C69">
              <w:rPr>
                <w:rFonts w:ascii="Times New Roman" w:eastAsia="Calibri" w:hAnsi="Times New Roman" w:cs="Times New Roman"/>
                <w:b/>
                <w:bCs/>
                <w:sz w:val="20"/>
                <w:szCs w:val="20"/>
              </w:rPr>
              <w:t>-</w:t>
            </w:r>
          </w:p>
        </w:tc>
        <w:tc>
          <w:tcPr>
            <w:tcW w:w="2409" w:type="dxa"/>
            <w:vMerge/>
          </w:tcPr>
          <w:p w14:paraId="5D6B0D4B" w14:textId="77777777" w:rsidR="00E23C69" w:rsidRPr="00E23C69" w:rsidRDefault="00E23C69" w:rsidP="00E23C69">
            <w:pPr>
              <w:rPr>
                <w:rFonts w:ascii="Times New Roman" w:eastAsia="Times New Roman" w:hAnsi="Times New Roman" w:cs="Times New Roman"/>
                <w:b/>
                <w:bCs/>
                <w:sz w:val="20"/>
                <w:szCs w:val="20"/>
                <w:lang w:eastAsia="ru-RU"/>
              </w:rPr>
            </w:pPr>
          </w:p>
        </w:tc>
      </w:tr>
      <w:tr w:rsidR="00E23C69" w:rsidRPr="00E23C69" w14:paraId="5B7EE392" w14:textId="77777777" w:rsidTr="00AD5821">
        <w:trPr>
          <w:trHeight w:val="294"/>
        </w:trPr>
        <w:tc>
          <w:tcPr>
            <w:tcW w:w="2972" w:type="dxa"/>
            <w:vMerge w:val="restart"/>
          </w:tcPr>
          <w:p w14:paraId="1A793253" w14:textId="77777777" w:rsidR="00E23C69" w:rsidRPr="00E23C69" w:rsidRDefault="00E23C69" w:rsidP="00E23C69">
            <w:pPr>
              <w:rPr>
                <w:rFonts w:ascii="Times New Roman" w:eastAsia="Calibri" w:hAnsi="Times New Roman" w:cs="Times New Roman"/>
                <w:b/>
                <w:bCs/>
                <w:sz w:val="20"/>
                <w:szCs w:val="20"/>
              </w:rPr>
            </w:pPr>
            <w:r w:rsidRPr="00E23C69">
              <w:rPr>
                <w:rFonts w:ascii="Times New Roman" w:eastAsia="Calibri" w:hAnsi="Times New Roman" w:cs="Times New Roman"/>
                <w:b/>
                <w:bCs/>
                <w:sz w:val="20"/>
                <w:szCs w:val="20"/>
              </w:rPr>
              <w:t>Тема 1.5</w:t>
            </w:r>
          </w:p>
          <w:p w14:paraId="368C483C" w14:textId="77777777" w:rsidR="00E23C69" w:rsidRPr="00E23C69" w:rsidRDefault="00E23C69" w:rsidP="00E23C69">
            <w:pPr>
              <w:rPr>
                <w:rFonts w:ascii="Times New Roman" w:eastAsia="Calibri" w:hAnsi="Times New Roman" w:cs="Times New Roman"/>
                <w:b/>
                <w:bCs/>
                <w:sz w:val="20"/>
                <w:szCs w:val="20"/>
              </w:rPr>
            </w:pPr>
            <w:r w:rsidRPr="00E23C69">
              <w:rPr>
                <w:rFonts w:ascii="Times New Roman" w:eastAsia="Calibri" w:hAnsi="Times New Roman" w:cs="Times New Roman"/>
                <w:sz w:val="20"/>
                <w:szCs w:val="20"/>
              </w:rPr>
              <w:t>Простейшие движения тела</w:t>
            </w:r>
          </w:p>
        </w:tc>
        <w:tc>
          <w:tcPr>
            <w:tcW w:w="6662" w:type="dxa"/>
            <w:tcBorders>
              <w:top w:val="single" w:sz="4" w:space="0" w:color="auto"/>
              <w:left w:val="single" w:sz="4" w:space="0" w:color="auto"/>
              <w:bottom w:val="single" w:sz="4" w:space="0" w:color="auto"/>
            </w:tcBorders>
          </w:tcPr>
          <w:p w14:paraId="3EBBF479" w14:textId="77777777" w:rsidR="00E23C69" w:rsidRPr="00E23C69" w:rsidRDefault="00E23C69" w:rsidP="00E23C69">
            <w:pPr>
              <w:rPr>
                <w:rFonts w:ascii="Times New Roman" w:eastAsia="Calibri" w:hAnsi="Times New Roman" w:cs="Times New Roman"/>
                <w:b/>
                <w:bCs/>
                <w:i/>
                <w:sz w:val="20"/>
                <w:szCs w:val="20"/>
              </w:rPr>
            </w:pPr>
            <w:r w:rsidRPr="00E23C69">
              <w:rPr>
                <w:rFonts w:ascii="Times New Roman" w:eastAsia="Calibri" w:hAnsi="Times New Roman" w:cs="Times New Roman"/>
                <w:b/>
                <w:bCs/>
                <w:sz w:val="20"/>
                <w:szCs w:val="20"/>
              </w:rPr>
              <w:t>Содержание</w:t>
            </w:r>
          </w:p>
        </w:tc>
        <w:tc>
          <w:tcPr>
            <w:tcW w:w="2694" w:type="dxa"/>
            <w:vAlign w:val="center"/>
          </w:tcPr>
          <w:p w14:paraId="4B9E9528" w14:textId="77777777" w:rsidR="00E23C69" w:rsidRPr="00E23C69" w:rsidRDefault="00E23C69" w:rsidP="00E23C69">
            <w:pPr>
              <w:suppressAutoHyphens/>
              <w:jc w:val="center"/>
              <w:rPr>
                <w:rFonts w:ascii="Times New Roman" w:eastAsia="Calibri" w:hAnsi="Times New Roman" w:cs="Times New Roman"/>
                <w:b/>
                <w:iCs/>
                <w:sz w:val="20"/>
                <w:szCs w:val="20"/>
              </w:rPr>
            </w:pPr>
            <w:r w:rsidRPr="00E23C69">
              <w:rPr>
                <w:rFonts w:ascii="Times New Roman" w:eastAsia="Calibri" w:hAnsi="Times New Roman" w:cs="Times New Roman"/>
                <w:b/>
                <w:iCs/>
                <w:sz w:val="20"/>
                <w:szCs w:val="20"/>
              </w:rPr>
              <w:t>4</w:t>
            </w:r>
          </w:p>
        </w:tc>
        <w:tc>
          <w:tcPr>
            <w:tcW w:w="2409" w:type="dxa"/>
            <w:vMerge w:val="restart"/>
          </w:tcPr>
          <w:p w14:paraId="1DCCF926" w14:textId="77777777" w:rsidR="00E23C69" w:rsidRPr="00E23C69" w:rsidRDefault="00E23C69" w:rsidP="00E23C69">
            <w:pPr>
              <w:rPr>
                <w:rFonts w:ascii="Times New Roman" w:eastAsia="Times New Roman" w:hAnsi="Times New Roman" w:cs="Times New Roman"/>
                <w:b/>
                <w:bCs/>
                <w:sz w:val="20"/>
                <w:szCs w:val="20"/>
                <w:lang w:eastAsia="ru-RU"/>
              </w:rPr>
            </w:pPr>
            <w:r w:rsidRPr="00E23C69">
              <w:rPr>
                <w:rFonts w:ascii="Times New Roman" w:eastAsia="Calibri" w:hAnsi="Times New Roman" w:cs="Times New Roman"/>
                <w:sz w:val="20"/>
                <w:szCs w:val="20"/>
              </w:rPr>
              <w:t>ОК 1, ОК 2, ОК 5, ОК 9, ПК 1.2, ПК 3.1</w:t>
            </w:r>
          </w:p>
        </w:tc>
      </w:tr>
      <w:tr w:rsidR="00E23C69" w:rsidRPr="00E23C69" w14:paraId="70915D8F" w14:textId="77777777" w:rsidTr="00AD5821">
        <w:trPr>
          <w:trHeight w:val="361"/>
        </w:trPr>
        <w:tc>
          <w:tcPr>
            <w:tcW w:w="2972" w:type="dxa"/>
            <w:vMerge/>
          </w:tcPr>
          <w:p w14:paraId="2DED3DCB" w14:textId="77777777" w:rsidR="00E23C69" w:rsidRPr="00E23C69" w:rsidRDefault="00E23C69" w:rsidP="00E23C6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016861DA"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bCs/>
                <w:sz w:val="20"/>
                <w:szCs w:val="20"/>
              </w:rPr>
              <w:t>Поступательное движение. Вращательное движение твердого тела вокруг неподвижной оси. Линейные скорости и ускорения точек тела при вращательном движении</w:t>
            </w:r>
          </w:p>
        </w:tc>
        <w:tc>
          <w:tcPr>
            <w:tcW w:w="2694" w:type="dxa"/>
            <w:vAlign w:val="center"/>
          </w:tcPr>
          <w:p w14:paraId="1C7E9827" w14:textId="77777777" w:rsidR="00E23C69" w:rsidRPr="00E23C69" w:rsidRDefault="00E23C69" w:rsidP="00E23C69">
            <w:pPr>
              <w:jc w:val="center"/>
              <w:rPr>
                <w:rFonts w:ascii="Times New Roman" w:eastAsia="Calibri" w:hAnsi="Times New Roman" w:cs="Times New Roman"/>
                <w:bCs/>
                <w:sz w:val="20"/>
                <w:szCs w:val="20"/>
              </w:rPr>
            </w:pPr>
            <w:r w:rsidRPr="00E23C69">
              <w:rPr>
                <w:rFonts w:ascii="Times New Roman" w:eastAsia="Calibri" w:hAnsi="Times New Roman" w:cs="Times New Roman"/>
                <w:bCs/>
                <w:sz w:val="20"/>
                <w:szCs w:val="20"/>
              </w:rPr>
              <w:t>2</w:t>
            </w:r>
          </w:p>
        </w:tc>
        <w:tc>
          <w:tcPr>
            <w:tcW w:w="2409" w:type="dxa"/>
            <w:vMerge/>
          </w:tcPr>
          <w:p w14:paraId="3F9FCD3C" w14:textId="77777777" w:rsidR="00E23C69" w:rsidRPr="00E23C69" w:rsidRDefault="00E23C69" w:rsidP="00E23C69">
            <w:pPr>
              <w:rPr>
                <w:rFonts w:ascii="Times New Roman" w:eastAsia="Times New Roman" w:hAnsi="Times New Roman" w:cs="Times New Roman"/>
                <w:b/>
                <w:bCs/>
                <w:sz w:val="20"/>
                <w:szCs w:val="20"/>
                <w:lang w:eastAsia="ru-RU"/>
              </w:rPr>
            </w:pPr>
          </w:p>
        </w:tc>
      </w:tr>
      <w:tr w:rsidR="00E23C69" w:rsidRPr="00E23C69" w14:paraId="427CF9A9" w14:textId="77777777" w:rsidTr="00AD5821">
        <w:trPr>
          <w:trHeight w:val="361"/>
        </w:trPr>
        <w:tc>
          <w:tcPr>
            <w:tcW w:w="2972" w:type="dxa"/>
            <w:vMerge/>
          </w:tcPr>
          <w:p w14:paraId="13BF288B" w14:textId="77777777" w:rsidR="00E23C69" w:rsidRPr="00E23C69" w:rsidRDefault="00E23C69" w:rsidP="00E23C6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27831E0F" w14:textId="77777777" w:rsidR="00E23C69" w:rsidRPr="00E23C69" w:rsidRDefault="00E23C69" w:rsidP="00E23C69">
            <w:pPr>
              <w:rPr>
                <w:rFonts w:ascii="Times New Roman" w:eastAsia="Calibri" w:hAnsi="Times New Roman" w:cs="Times New Roman"/>
                <w:b/>
                <w:bCs/>
                <w:sz w:val="20"/>
                <w:szCs w:val="20"/>
              </w:rPr>
            </w:pPr>
            <w:r w:rsidRPr="00E23C69">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14:paraId="6C24FCD0" w14:textId="77777777" w:rsidR="00E23C69" w:rsidRPr="00E23C69" w:rsidRDefault="00E23C69" w:rsidP="00E23C69">
            <w:pPr>
              <w:jc w:val="center"/>
              <w:rPr>
                <w:rFonts w:ascii="Times New Roman" w:eastAsia="Calibri" w:hAnsi="Times New Roman" w:cs="Times New Roman"/>
                <w:b/>
                <w:bCs/>
                <w:sz w:val="20"/>
                <w:szCs w:val="20"/>
              </w:rPr>
            </w:pPr>
            <w:r w:rsidRPr="00E23C69">
              <w:rPr>
                <w:rFonts w:ascii="Times New Roman" w:eastAsia="Calibri" w:hAnsi="Times New Roman" w:cs="Times New Roman"/>
                <w:b/>
                <w:bCs/>
                <w:sz w:val="20"/>
                <w:szCs w:val="20"/>
              </w:rPr>
              <w:t>2</w:t>
            </w:r>
          </w:p>
        </w:tc>
        <w:tc>
          <w:tcPr>
            <w:tcW w:w="2409" w:type="dxa"/>
            <w:vMerge/>
          </w:tcPr>
          <w:p w14:paraId="6203AFD2" w14:textId="77777777" w:rsidR="00E23C69" w:rsidRPr="00E23C69" w:rsidRDefault="00E23C69" w:rsidP="00E23C69">
            <w:pPr>
              <w:rPr>
                <w:rFonts w:ascii="Times New Roman" w:eastAsia="Times New Roman" w:hAnsi="Times New Roman" w:cs="Times New Roman"/>
                <w:b/>
                <w:bCs/>
                <w:sz w:val="20"/>
                <w:szCs w:val="20"/>
                <w:lang w:eastAsia="ru-RU"/>
              </w:rPr>
            </w:pPr>
          </w:p>
        </w:tc>
      </w:tr>
      <w:tr w:rsidR="00E23C69" w:rsidRPr="00E23C69" w14:paraId="3E21ECEC" w14:textId="77777777" w:rsidTr="00AD5821">
        <w:trPr>
          <w:trHeight w:val="361"/>
        </w:trPr>
        <w:tc>
          <w:tcPr>
            <w:tcW w:w="2972" w:type="dxa"/>
            <w:vMerge/>
          </w:tcPr>
          <w:p w14:paraId="4F829139" w14:textId="77777777" w:rsidR="00E23C69" w:rsidRPr="00E23C69" w:rsidRDefault="00E23C69" w:rsidP="00E23C6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5F0A26D3" w14:textId="77777777" w:rsidR="00E23C69" w:rsidRPr="00E23C69" w:rsidRDefault="00E23C69" w:rsidP="00E23C69">
            <w:pPr>
              <w:rPr>
                <w:rFonts w:ascii="Times New Roman" w:eastAsia="Times New Roman" w:hAnsi="Times New Roman" w:cs="Times New Roman"/>
                <w:b/>
                <w:bCs/>
                <w:sz w:val="20"/>
                <w:szCs w:val="20"/>
                <w:lang w:eastAsia="ru-RU"/>
              </w:rPr>
            </w:pPr>
            <w:r w:rsidRPr="00E23C69">
              <w:rPr>
                <w:rFonts w:ascii="Times New Roman" w:eastAsia="Calibri" w:hAnsi="Times New Roman" w:cs="Times New Roman"/>
                <w:sz w:val="20"/>
                <w:szCs w:val="20"/>
              </w:rPr>
              <w:t>Определение угловой скорости, углового ускорения, линейной скорости и полное ускорение вала</w:t>
            </w:r>
          </w:p>
        </w:tc>
        <w:tc>
          <w:tcPr>
            <w:tcW w:w="2694" w:type="dxa"/>
            <w:vAlign w:val="center"/>
          </w:tcPr>
          <w:p w14:paraId="238054CE" w14:textId="77777777" w:rsidR="00E23C69" w:rsidRPr="00E23C69" w:rsidRDefault="00E23C69" w:rsidP="00E23C69">
            <w:pPr>
              <w:jc w:val="center"/>
              <w:rPr>
                <w:rFonts w:ascii="Times New Roman" w:eastAsia="Calibri" w:hAnsi="Times New Roman" w:cs="Times New Roman"/>
                <w:bCs/>
                <w:sz w:val="20"/>
                <w:szCs w:val="20"/>
              </w:rPr>
            </w:pPr>
            <w:r w:rsidRPr="00E23C69">
              <w:rPr>
                <w:rFonts w:ascii="Times New Roman" w:eastAsia="Calibri" w:hAnsi="Times New Roman" w:cs="Times New Roman"/>
                <w:bCs/>
                <w:sz w:val="20"/>
                <w:szCs w:val="20"/>
              </w:rPr>
              <w:t>2</w:t>
            </w:r>
          </w:p>
        </w:tc>
        <w:tc>
          <w:tcPr>
            <w:tcW w:w="2409" w:type="dxa"/>
            <w:vMerge/>
          </w:tcPr>
          <w:p w14:paraId="0D4228BF" w14:textId="77777777" w:rsidR="00E23C69" w:rsidRPr="00E23C69" w:rsidRDefault="00E23C69" w:rsidP="00E23C69">
            <w:pPr>
              <w:rPr>
                <w:rFonts w:ascii="Times New Roman" w:eastAsia="Times New Roman" w:hAnsi="Times New Roman" w:cs="Times New Roman"/>
                <w:b/>
                <w:bCs/>
                <w:sz w:val="20"/>
                <w:szCs w:val="20"/>
                <w:lang w:eastAsia="ru-RU"/>
              </w:rPr>
            </w:pPr>
          </w:p>
        </w:tc>
      </w:tr>
      <w:tr w:rsidR="00E23C69" w:rsidRPr="00E23C69" w14:paraId="6E4EDD0D" w14:textId="77777777" w:rsidTr="00AD5821">
        <w:trPr>
          <w:trHeight w:val="289"/>
        </w:trPr>
        <w:tc>
          <w:tcPr>
            <w:tcW w:w="2972" w:type="dxa"/>
            <w:vMerge w:val="restart"/>
          </w:tcPr>
          <w:p w14:paraId="368AE2CA" w14:textId="77777777" w:rsidR="00E23C69" w:rsidRPr="00E23C69" w:rsidRDefault="00E23C69" w:rsidP="00E23C69">
            <w:pPr>
              <w:rPr>
                <w:rFonts w:ascii="Times New Roman" w:eastAsia="Calibri" w:hAnsi="Times New Roman" w:cs="Times New Roman"/>
                <w:b/>
                <w:bCs/>
                <w:sz w:val="20"/>
                <w:szCs w:val="20"/>
              </w:rPr>
            </w:pPr>
            <w:r w:rsidRPr="00E23C69">
              <w:rPr>
                <w:rFonts w:ascii="Times New Roman" w:eastAsia="Calibri" w:hAnsi="Times New Roman" w:cs="Times New Roman"/>
                <w:b/>
                <w:bCs/>
                <w:sz w:val="20"/>
                <w:szCs w:val="20"/>
              </w:rPr>
              <w:t>Тема 1.6</w:t>
            </w:r>
          </w:p>
          <w:p w14:paraId="092B3D0C" w14:textId="77777777" w:rsidR="00E23C69" w:rsidRPr="00E23C69" w:rsidRDefault="00E23C69" w:rsidP="00E23C69">
            <w:pPr>
              <w:rPr>
                <w:rFonts w:ascii="Times New Roman" w:eastAsia="Calibri" w:hAnsi="Times New Roman" w:cs="Times New Roman"/>
                <w:b/>
                <w:bCs/>
                <w:sz w:val="20"/>
                <w:szCs w:val="20"/>
              </w:rPr>
            </w:pPr>
            <w:r w:rsidRPr="00E23C69">
              <w:rPr>
                <w:rFonts w:ascii="Times New Roman" w:eastAsia="Calibri" w:hAnsi="Times New Roman" w:cs="Times New Roman"/>
                <w:sz w:val="20"/>
                <w:szCs w:val="20"/>
              </w:rPr>
              <w:t>Основные понятия и аксиомы динамики.</w:t>
            </w:r>
          </w:p>
        </w:tc>
        <w:tc>
          <w:tcPr>
            <w:tcW w:w="6662" w:type="dxa"/>
            <w:tcBorders>
              <w:top w:val="single" w:sz="4" w:space="0" w:color="auto"/>
              <w:left w:val="single" w:sz="4" w:space="0" w:color="auto"/>
              <w:bottom w:val="single" w:sz="4" w:space="0" w:color="auto"/>
            </w:tcBorders>
          </w:tcPr>
          <w:p w14:paraId="5AD1AAC8" w14:textId="77777777" w:rsidR="00E23C69" w:rsidRPr="00E23C69" w:rsidRDefault="00E23C69" w:rsidP="00E23C69">
            <w:pPr>
              <w:rPr>
                <w:rFonts w:ascii="Times New Roman" w:eastAsia="Calibri" w:hAnsi="Times New Roman" w:cs="Times New Roman"/>
                <w:b/>
                <w:bCs/>
                <w:i/>
                <w:sz w:val="20"/>
                <w:szCs w:val="20"/>
              </w:rPr>
            </w:pPr>
            <w:r w:rsidRPr="00E23C69">
              <w:rPr>
                <w:rFonts w:ascii="Times New Roman" w:eastAsia="Calibri" w:hAnsi="Times New Roman" w:cs="Times New Roman"/>
                <w:b/>
                <w:bCs/>
                <w:sz w:val="20"/>
                <w:szCs w:val="20"/>
              </w:rPr>
              <w:t xml:space="preserve">Содержание </w:t>
            </w:r>
          </w:p>
        </w:tc>
        <w:tc>
          <w:tcPr>
            <w:tcW w:w="2694" w:type="dxa"/>
            <w:vAlign w:val="center"/>
          </w:tcPr>
          <w:p w14:paraId="3891A80D" w14:textId="77777777" w:rsidR="00E23C69" w:rsidRPr="00E23C69" w:rsidRDefault="00E23C69" w:rsidP="00E23C69">
            <w:pPr>
              <w:suppressAutoHyphens/>
              <w:jc w:val="center"/>
              <w:rPr>
                <w:rFonts w:ascii="Times New Roman" w:eastAsia="Calibri" w:hAnsi="Times New Roman" w:cs="Times New Roman"/>
                <w:b/>
                <w:iCs/>
                <w:sz w:val="20"/>
                <w:szCs w:val="20"/>
              </w:rPr>
            </w:pPr>
            <w:r w:rsidRPr="00E23C69">
              <w:rPr>
                <w:rFonts w:ascii="Times New Roman" w:eastAsia="Calibri" w:hAnsi="Times New Roman" w:cs="Times New Roman"/>
                <w:b/>
                <w:iCs/>
                <w:sz w:val="20"/>
                <w:szCs w:val="20"/>
              </w:rPr>
              <w:t>2</w:t>
            </w:r>
          </w:p>
        </w:tc>
        <w:tc>
          <w:tcPr>
            <w:tcW w:w="2409" w:type="dxa"/>
            <w:vMerge w:val="restart"/>
          </w:tcPr>
          <w:p w14:paraId="46E8DC0E" w14:textId="77777777" w:rsidR="00E23C69" w:rsidRPr="00E23C69" w:rsidRDefault="00E23C69" w:rsidP="00E23C69">
            <w:pPr>
              <w:rPr>
                <w:rFonts w:ascii="Times New Roman" w:eastAsia="Times New Roman" w:hAnsi="Times New Roman" w:cs="Times New Roman"/>
                <w:b/>
                <w:bCs/>
                <w:sz w:val="20"/>
                <w:szCs w:val="20"/>
                <w:lang w:eastAsia="ru-RU"/>
              </w:rPr>
            </w:pPr>
            <w:r w:rsidRPr="00E23C69">
              <w:rPr>
                <w:rFonts w:ascii="Times New Roman" w:eastAsia="Calibri" w:hAnsi="Times New Roman" w:cs="Times New Roman"/>
                <w:sz w:val="20"/>
                <w:szCs w:val="20"/>
              </w:rPr>
              <w:t>ОК 1, ОК 2, ОК 5, ОК 9, ПК 1.2, ПК 3.1</w:t>
            </w:r>
          </w:p>
        </w:tc>
      </w:tr>
      <w:tr w:rsidR="00E23C69" w:rsidRPr="00E23C69" w14:paraId="0B7C29F6" w14:textId="77777777" w:rsidTr="00AD5821">
        <w:trPr>
          <w:trHeight w:val="361"/>
        </w:trPr>
        <w:tc>
          <w:tcPr>
            <w:tcW w:w="2972" w:type="dxa"/>
            <w:vMerge/>
          </w:tcPr>
          <w:p w14:paraId="62831F00" w14:textId="77777777" w:rsidR="00E23C69" w:rsidRPr="00E23C69" w:rsidRDefault="00E23C69" w:rsidP="00E23C6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5B4936C3" w14:textId="77777777" w:rsidR="00E23C69" w:rsidRPr="00E23C69" w:rsidRDefault="00E23C69" w:rsidP="00E23C69">
            <w:pPr>
              <w:rPr>
                <w:rFonts w:ascii="Times New Roman" w:eastAsia="Calibri" w:hAnsi="Times New Roman" w:cs="Times New Roman"/>
                <w:b/>
                <w:bCs/>
                <w:sz w:val="20"/>
                <w:szCs w:val="20"/>
              </w:rPr>
            </w:pPr>
            <w:r w:rsidRPr="00E23C69">
              <w:rPr>
                <w:rFonts w:ascii="Times New Roman" w:eastAsia="Calibri" w:hAnsi="Times New Roman" w:cs="Times New Roman"/>
                <w:b/>
                <w:bCs/>
                <w:sz w:val="20"/>
                <w:szCs w:val="20"/>
              </w:rPr>
              <w:t>1</w:t>
            </w:r>
            <w:r w:rsidRPr="00E23C69">
              <w:rPr>
                <w:rFonts w:ascii="Times New Roman" w:eastAsia="Calibri" w:hAnsi="Times New Roman" w:cs="Times New Roman"/>
                <w:bCs/>
                <w:sz w:val="20"/>
                <w:szCs w:val="20"/>
              </w:rPr>
              <w:t xml:space="preserve"> Задачи динамики. Масса материальной точки. Зависимость между массой и силой тяжести. Аксиомы динамики: принцип инерции, основной закон динамики, закон независимости действия сил, закон равенства действия и противодействия.</w:t>
            </w:r>
          </w:p>
        </w:tc>
        <w:tc>
          <w:tcPr>
            <w:tcW w:w="2694" w:type="dxa"/>
            <w:vAlign w:val="center"/>
          </w:tcPr>
          <w:p w14:paraId="22C6C908" w14:textId="77777777" w:rsidR="00E23C69" w:rsidRPr="00E23C69" w:rsidRDefault="00E23C69" w:rsidP="00E23C69">
            <w:pPr>
              <w:jc w:val="center"/>
              <w:rPr>
                <w:rFonts w:ascii="Times New Roman" w:eastAsia="Calibri" w:hAnsi="Times New Roman" w:cs="Times New Roman"/>
                <w:bCs/>
                <w:sz w:val="20"/>
                <w:szCs w:val="20"/>
              </w:rPr>
            </w:pPr>
            <w:r w:rsidRPr="00E23C69">
              <w:rPr>
                <w:rFonts w:ascii="Times New Roman" w:eastAsia="Calibri" w:hAnsi="Times New Roman" w:cs="Times New Roman"/>
                <w:bCs/>
                <w:sz w:val="20"/>
                <w:szCs w:val="20"/>
              </w:rPr>
              <w:t>2</w:t>
            </w:r>
          </w:p>
        </w:tc>
        <w:tc>
          <w:tcPr>
            <w:tcW w:w="2409" w:type="dxa"/>
            <w:vMerge/>
          </w:tcPr>
          <w:p w14:paraId="3F1B0ADA" w14:textId="77777777" w:rsidR="00E23C69" w:rsidRPr="00E23C69" w:rsidRDefault="00E23C69" w:rsidP="00E23C69">
            <w:pPr>
              <w:rPr>
                <w:rFonts w:ascii="Times New Roman" w:eastAsia="Times New Roman" w:hAnsi="Times New Roman" w:cs="Times New Roman"/>
                <w:b/>
                <w:bCs/>
                <w:sz w:val="20"/>
                <w:szCs w:val="20"/>
                <w:lang w:eastAsia="ru-RU"/>
              </w:rPr>
            </w:pPr>
          </w:p>
        </w:tc>
      </w:tr>
      <w:tr w:rsidR="00E23C69" w:rsidRPr="00E23C69" w14:paraId="04A8E5B1" w14:textId="77777777" w:rsidTr="00AD5821">
        <w:trPr>
          <w:trHeight w:val="361"/>
        </w:trPr>
        <w:tc>
          <w:tcPr>
            <w:tcW w:w="2972" w:type="dxa"/>
            <w:vMerge/>
          </w:tcPr>
          <w:p w14:paraId="356270E6" w14:textId="77777777" w:rsidR="00E23C69" w:rsidRPr="00E23C69" w:rsidRDefault="00E23C69" w:rsidP="00E23C6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1C91F9AE" w14:textId="77777777" w:rsidR="00E23C69" w:rsidRPr="00E23C69" w:rsidRDefault="00E23C69" w:rsidP="00E23C69">
            <w:pPr>
              <w:rPr>
                <w:rFonts w:ascii="Times New Roman" w:eastAsia="Calibri" w:hAnsi="Times New Roman" w:cs="Times New Roman"/>
                <w:b/>
                <w:bCs/>
                <w:sz w:val="20"/>
                <w:szCs w:val="20"/>
              </w:rPr>
            </w:pPr>
            <w:r w:rsidRPr="00E23C69">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14:paraId="27243EB0" w14:textId="77777777" w:rsidR="00E23C69" w:rsidRPr="00E23C69" w:rsidRDefault="00E23C69" w:rsidP="00E23C69">
            <w:pPr>
              <w:jc w:val="center"/>
              <w:rPr>
                <w:rFonts w:ascii="Times New Roman" w:eastAsia="Calibri" w:hAnsi="Times New Roman" w:cs="Times New Roman"/>
                <w:b/>
                <w:bCs/>
                <w:sz w:val="20"/>
                <w:szCs w:val="20"/>
              </w:rPr>
            </w:pPr>
            <w:r w:rsidRPr="00E23C69">
              <w:rPr>
                <w:rFonts w:ascii="Times New Roman" w:eastAsia="Calibri" w:hAnsi="Times New Roman" w:cs="Times New Roman"/>
                <w:b/>
                <w:bCs/>
                <w:i/>
                <w:iCs/>
                <w:sz w:val="20"/>
                <w:szCs w:val="20"/>
              </w:rPr>
              <w:t>-</w:t>
            </w:r>
          </w:p>
        </w:tc>
        <w:tc>
          <w:tcPr>
            <w:tcW w:w="2409" w:type="dxa"/>
            <w:vMerge/>
          </w:tcPr>
          <w:p w14:paraId="34859B70" w14:textId="77777777" w:rsidR="00E23C69" w:rsidRPr="00E23C69" w:rsidRDefault="00E23C69" w:rsidP="00E23C69">
            <w:pPr>
              <w:rPr>
                <w:rFonts w:ascii="Times New Roman" w:eastAsia="Times New Roman" w:hAnsi="Times New Roman" w:cs="Times New Roman"/>
                <w:b/>
                <w:bCs/>
                <w:sz w:val="20"/>
                <w:szCs w:val="20"/>
                <w:lang w:eastAsia="ru-RU"/>
              </w:rPr>
            </w:pPr>
          </w:p>
        </w:tc>
      </w:tr>
      <w:tr w:rsidR="00E23C69" w:rsidRPr="00E23C69" w14:paraId="00C77569" w14:textId="77777777" w:rsidTr="00AD5821">
        <w:tc>
          <w:tcPr>
            <w:tcW w:w="2972" w:type="dxa"/>
            <w:vMerge w:val="restart"/>
          </w:tcPr>
          <w:p w14:paraId="5E806E26"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b/>
                <w:sz w:val="20"/>
                <w:szCs w:val="20"/>
              </w:rPr>
              <w:t>Тема 1.7</w:t>
            </w:r>
            <w:r w:rsidRPr="00E23C69">
              <w:rPr>
                <w:rFonts w:ascii="Times New Roman" w:eastAsia="Calibri" w:hAnsi="Times New Roman" w:cs="Times New Roman"/>
                <w:sz w:val="20"/>
                <w:szCs w:val="20"/>
              </w:rPr>
              <w:t>Движение материальной точки. Метод кинетостатики</w:t>
            </w:r>
          </w:p>
        </w:tc>
        <w:tc>
          <w:tcPr>
            <w:tcW w:w="6662" w:type="dxa"/>
          </w:tcPr>
          <w:p w14:paraId="000E8026" w14:textId="77777777" w:rsidR="00E23C69" w:rsidRPr="00E23C69" w:rsidRDefault="00E23C69" w:rsidP="00E23C69">
            <w:pPr>
              <w:ind w:left="72"/>
              <w:rPr>
                <w:rFonts w:ascii="Times New Roman" w:eastAsia="Calibri" w:hAnsi="Times New Roman" w:cs="Times New Roman"/>
                <w:sz w:val="20"/>
                <w:szCs w:val="20"/>
              </w:rPr>
            </w:pPr>
            <w:r w:rsidRPr="00E23C69">
              <w:rPr>
                <w:rFonts w:ascii="Times New Roman" w:eastAsia="Calibri" w:hAnsi="Times New Roman" w:cs="Times New Roman"/>
                <w:b/>
                <w:bCs/>
                <w:sz w:val="20"/>
                <w:szCs w:val="20"/>
              </w:rPr>
              <w:t>Содержание</w:t>
            </w:r>
          </w:p>
        </w:tc>
        <w:tc>
          <w:tcPr>
            <w:tcW w:w="2694" w:type="dxa"/>
            <w:vAlign w:val="center"/>
          </w:tcPr>
          <w:p w14:paraId="4756EB33" w14:textId="77777777" w:rsidR="00E23C69" w:rsidRPr="00E23C69" w:rsidRDefault="00E23C69" w:rsidP="00E23C69">
            <w:pPr>
              <w:jc w:val="center"/>
              <w:rPr>
                <w:rFonts w:ascii="Times New Roman" w:eastAsia="Times New Roman" w:hAnsi="Times New Roman" w:cs="Times New Roman"/>
                <w:b/>
                <w:bCs/>
                <w:sz w:val="20"/>
                <w:szCs w:val="20"/>
                <w:lang w:eastAsia="ru-RU"/>
              </w:rPr>
            </w:pPr>
            <w:r w:rsidRPr="00E23C69">
              <w:rPr>
                <w:rFonts w:ascii="Times New Roman" w:eastAsia="Times New Roman" w:hAnsi="Times New Roman" w:cs="Times New Roman"/>
                <w:b/>
                <w:bCs/>
                <w:sz w:val="20"/>
                <w:szCs w:val="20"/>
                <w:lang w:eastAsia="ru-RU"/>
              </w:rPr>
              <w:t>2</w:t>
            </w:r>
          </w:p>
        </w:tc>
        <w:tc>
          <w:tcPr>
            <w:tcW w:w="2409" w:type="dxa"/>
            <w:vMerge w:val="restart"/>
          </w:tcPr>
          <w:p w14:paraId="6C89E29C" w14:textId="77777777" w:rsidR="00E23C69" w:rsidRPr="00E23C69" w:rsidRDefault="00E23C69" w:rsidP="00E23C69">
            <w:pPr>
              <w:rPr>
                <w:rFonts w:ascii="Times New Roman" w:eastAsia="Times New Roman" w:hAnsi="Times New Roman" w:cs="Times New Roman"/>
                <w:b/>
                <w:bCs/>
                <w:sz w:val="20"/>
                <w:szCs w:val="20"/>
                <w:lang w:eastAsia="ru-RU"/>
              </w:rPr>
            </w:pPr>
            <w:r w:rsidRPr="00E23C69">
              <w:rPr>
                <w:rFonts w:ascii="Times New Roman" w:eastAsia="Calibri" w:hAnsi="Times New Roman" w:cs="Times New Roman"/>
                <w:sz w:val="20"/>
                <w:szCs w:val="20"/>
              </w:rPr>
              <w:t>ОК 1, ОК 2, ОК 5, ОК 9, ПК 1.2, ПК 3.1</w:t>
            </w:r>
          </w:p>
        </w:tc>
      </w:tr>
      <w:tr w:rsidR="00E23C69" w:rsidRPr="00E23C69" w14:paraId="36F9841C" w14:textId="77777777" w:rsidTr="00AD5821">
        <w:trPr>
          <w:trHeight w:val="396"/>
        </w:trPr>
        <w:tc>
          <w:tcPr>
            <w:tcW w:w="2972" w:type="dxa"/>
            <w:vMerge/>
          </w:tcPr>
          <w:p w14:paraId="7EEFDEA2" w14:textId="77777777" w:rsidR="00E23C69" w:rsidRPr="00E23C69" w:rsidRDefault="00E23C69" w:rsidP="00E23C69">
            <w:pPr>
              <w:rPr>
                <w:rFonts w:ascii="Times New Roman" w:eastAsia="Times New Roman" w:hAnsi="Times New Roman" w:cs="Times New Roman"/>
                <w:b/>
                <w:bCs/>
                <w:sz w:val="20"/>
                <w:szCs w:val="20"/>
                <w:lang w:eastAsia="ru-RU"/>
              </w:rPr>
            </w:pPr>
          </w:p>
        </w:tc>
        <w:tc>
          <w:tcPr>
            <w:tcW w:w="6662" w:type="dxa"/>
          </w:tcPr>
          <w:p w14:paraId="533CF479" w14:textId="77777777" w:rsidR="00E23C69" w:rsidRPr="00E23C69" w:rsidRDefault="00E23C69" w:rsidP="00E23C69">
            <w:pPr>
              <w:suppressAutoHyphens/>
              <w:jc w:val="both"/>
              <w:rPr>
                <w:rFonts w:ascii="Times New Roman" w:eastAsia="Times New Roman" w:hAnsi="Times New Roman" w:cs="Times New Roman"/>
                <w:sz w:val="20"/>
                <w:szCs w:val="20"/>
                <w:lang w:eastAsia="ru-RU"/>
              </w:rPr>
            </w:pPr>
            <w:r w:rsidRPr="00E23C69">
              <w:rPr>
                <w:rFonts w:ascii="Times New Roman" w:eastAsia="Calibri" w:hAnsi="Times New Roman" w:cs="Times New Roman"/>
                <w:b/>
                <w:sz w:val="20"/>
                <w:szCs w:val="20"/>
              </w:rPr>
              <w:t xml:space="preserve">1. </w:t>
            </w:r>
            <w:r w:rsidRPr="00E23C69">
              <w:rPr>
                <w:rFonts w:ascii="Times New Roman" w:eastAsia="Calibri" w:hAnsi="Times New Roman" w:cs="Times New Roman"/>
                <w:bCs/>
                <w:sz w:val="20"/>
                <w:szCs w:val="20"/>
              </w:rPr>
              <w:t>Свободная и несвободная материальные точки. Понятие о силе инерции. Сила инерции при прямолинейном и криволинейном движениях. Принцип Даламбера: метод кинетостатики</w:t>
            </w:r>
            <w:r w:rsidRPr="00E23C69">
              <w:rPr>
                <w:rFonts w:ascii="Times New Roman" w:eastAsia="Calibri" w:hAnsi="Times New Roman" w:cs="Times New Roman"/>
                <w:sz w:val="20"/>
                <w:szCs w:val="20"/>
              </w:rPr>
              <w:t>.</w:t>
            </w:r>
          </w:p>
        </w:tc>
        <w:tc>
          <w:tcPr>
            <w:tcW w:w="2694" w:type="dxa"/>
            <w:vAlign w:val="center"/>
          </w:tcPr>
          <w:p w14:paraId="647BA27E" w14:textId="77777777" w:rsidR="00E23C69" w:rsidRPr="00E23C69" w:rsidRDefault="00E23C69" w:rsidP="00E23C69">
            <w:pPr>
              <w:suppressAutoHyphens/>
              <w:jc w:val="center"/>
              <w:rPr>
                <w:rFonts w:ascii="Times New Roman" w:eastAsia="Times New Roman" w:hAnsi="Times New Roman" w:cs="Times New Roman"/>
                <w:sz w:val="20"/>
                <w:szCs w:val="20"/>
                <w:lang w:eastAsia="ru-RU"/>
              </w:rPr>
            </w:pPr>
            <w:r w:rsidRPr="00E23C69">
              <w:rPr>
                <w:rFonts w:ascii="Times New Roman" w:eastAsia="Times New Roman" w:hAnsi="Times New Roman" w:cs="Times New Roman"/>
                <w:sz w:val="20"/>
                <w:szCs w:val="20"/>
                <w:lang w:eastAsia="ru-RU"/>
              </w:rPr>
              <w:t>2</w:t>
            </w:r>
          </w:p>
        </w:tc>
        <w:tc>
          <w:tcPr>
            <w:tcW w:w="2409" w:type="dxa"/>
            <w:vMerge/>
          </w:tcPr>
          <w:p w14:paraId="7615A21F" w14:textId="77777777" w:rsidR="00E23C69" w:rsidRPr="00E23C69" w:rsidRDefault="00E23C69" w:rsidP="00E23C69">
            <w:pPr>
              <w:suppressAutoHyphens/>
              <w:jc w:val="both"/>
              <w:rPr>
                <w:rFonts w:ascii="Times New Roman" w:eastAsia="Times New Roman" w:hAnsi="Times New Roman" w:cs="Times New Roman"/>
                <w:sz w:val="20"/>
                <w:szCs w:val="20"/>
                <w:lang w:eastAsia="ru-RU"/>
              </w:rPr>
            </w:pPr>
          </w:p>
        </w:tc>
      </w:tr>
      <w:tr w:rsidR="00E23C69" w:rsidRPr="00E23C69" w14:paraId="653965BD" w14:textId="77777777" w:rsidTr="00AD5821">
        <w:trPr>
          <w:trHeight w:val="361"/>
        </w:trPr>
        <w:tc>
          <w:tcPr>
            <w:tcW w:w="2972" w:type="dxa"/>
            <w:vMerge/>
          </w:tcPr>
          <w:p w14:paraId="1D4E01F6" w14:textId="77777777" w:rsidR="00E23C69" w:rsidRPr="00E23C69" w:rsidRDefault="00E23C69" w:rsidP="00E23C69">
            <w:pPr>
              <w:rPr>
                <w:rFonts w:ascii="Times New Roman" w:eastAsia="Times New Roman" w:hAnsi="Times New Roman" w:cs="Times New Roman"/>
                <w:b/>
                <w:bCs/>
                <w:sz w:val="20"/>
                <w:szCs w:val="20"/>
                <w:lang w:eastAsia="ru-RU"/>
              </w:rPr>
            </w:pPr>
          </w:p>
        </w:tc>
        <w:tc>
          <w:tcPr>
            <w:tcW w:w="6662" w:type="dxa"/>
            <w:vAlign w:val="bottom"/>
          </w:tcPr>
          <w:p w14:paraId="54AE0166" w14:textId="77777777" w:rsidR="00E23C69" w:rsidRPr="00E23C69" w:rsidRDefault="00E23C69" w:rsidP="00E23C69">
            <w:pPr>
              <w:rPr>
                <w:rFonts w:ascii="Times New Roman" w:eastAsia="Times New Roman" w:hAnsi="Times New Roman" w:cs="Times New Roman"/>
                <w:i/>
                <w:sz w:val="20"/>
                <w:szCs w:val="20"/>
                <w:lang w:eastAsia="ru-RU"/>
              </w:rPr>
            </w:pPr>
            <w:r w:rsidRPr="00E23C69">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14:paraId="32788763" w14:textId="77777777" w:rsidR="00E23C69" w:rsidRPr="00E23C69" w:rsidRDefault="00E23C69" w:rsidP="00E23C69">
            <w:pPr>
              <w:jc w:val="center"/>
              <w:rPr>
                <w:rFonts w:ascii="Times New Roman" w:eastAsia="Times New Roman" w:hAnsi="Times New Roman" w:cs="Times New Roman"/>
                <w:b/>
                <w:bCs/>
                <w:sz w:val="20"/>
                <w:szCs w:val="20"/>
                <w:lang w:eastAsia="ru-RU"/>
              </w:rPr>
            </w:pPr>
            <w:r w:rsidRPr="00E23C69">
              <w:rPr>
                <w:rFonts w:ascii="Times New Roman" w:eastAsia="Times New Roman" w:hAnsi="Times New Roman" w:cs="Times New Roman"/>
                <w:b/>
                <w:bCs/>
                <w:sz w:val="20"/>
                <w:szCs w:val="20"/>
                <w:lang w:eastAsia="ru-RU"/>
              </w:rPr>
              <w:t>-</w:t>
            </w:r>
          </w:p>
        </w:tc>
        <w:tc>
          <w:tcPr>
            <w:tcW w:w="2409" w:type="dxa"/>
            <w:vMerge/>
          </w:tcPr>
          <w:p w14:paraId="54EEB8EE" w14:textId="77777777" w:rsidR="00E23C69" w:rsidRPr="00E23C69" w:rsidRDefault="00E23C69" w:rsidP="00E23C69">
            <w:pPr>
              <w:rPr>
                <w:rFonts w:ascii="Times New Roman" w:eastAsia="Times New Roman" w:hAnsi="Times New Roman" w:cs="Times New Roman"/>
                <w:b/>
                <w:bCs/>
                <w:sz w:val="20"/>
                <w:szCs w:val="20"/>
                <w:lang w:eastAsia="ru-RU"/>
              </w:rPr>
            </w:pPr>
          </w:p>
        </w:tc>
      </w:tr>
      <w:tr w:rsidR="00E23C69" w:rsidRPr="00E23C69" w14:paraId="1EE9E294" w14:textId="77777777" w:rsidTr="00AD5821">
        <w:trPr>
          <w:trHeight w:val="361"/>
        </w:trPr>
        <w:tc>
          <w:tcPr>
            <w:tcW w:w="2972" w:type="dxa"/>
            <w:vMerge w:val="restart"/>
          </w:tcPr>
          <w:p w14:paraId="6600F759" w14:textId="77777777" w:rsidR="00E23C69" w:rsidRPr="00E23C69" w:rsidRDefault="00E23C69" w:rsidP="00E23C69">
            <w:pPr>
              <w:rPr>
                <w:rFonts w:ascii="Times New Roman" w:eastAsia="Times New Roman" w:hAnsi="Times New Roman" w:cs="Times New Roman"/>
                <w:b/>
                <w:bCs/>
                <w:sz w:val="20"/>
                <w:szCs w:val="20"/>
                <w:lang w:eastAsia="ru-RU"/>
              </w:rPr>
            </w:pPr>
            <w:r w:rsidRPr="00E23C69">
              <w:rPr>
                <w:rFonts w:ascii="Times New Roman" w:eastAsia="Calibri" w:hAnsi="Times New Roman" w:cs="Times New Roman"/>
                <w:b/>
                <w:sz w:val="20"/>
                <w:szCs w:val="20"/>
              </w:rPr>
              <w:lastRenderedPageBreak/>
              <w:t>Тема 1.8</w:t>
            </w:r>
            <w:r w:rsidRPr="00E23C69">
              <w:rPr>
                <w:rFonts w:ascii="Times New Roman" w:eastAsia="Calibri" w:hAnsi="Times New Roman" w:cs="Times New Roman"/>
                <w:sz w:val="20"/>
                <w:szCs w:val="20"/>
              </w:rPr>
              <w:t xml:space="preserve"> Работа и мощность</w:t>
            </w:r>
          </w:p>
        </w:tc>
        <w:tc>
          <w:tcPr>
            <w:tcW w:w="6662" w:type="dxa"/>
          </w:tcPr>
          <w:p w14:paraId="4E1DFC8E"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b/>
                <w:bCs/>
                <w:iCs/>
                <w:sz w:val="20"/>
                <w:szCs w:val="20"/>
              </w:rPr>
              <w:t>Содержание</w:t>
            </w:r>
          </w:p>
        </w:tc>
        <w:tc>
          <w:tcPr>
            <w:tcW w:w="2694" w:type="dxa"/>
            <w:vAlign w:val="center"/>
          </w:tcPr>
          <w:p w14:paraId="6F6EAAA6" w14:textId="77777777" w:rsidR="00E23C69" w:rsidRPr="00E23C69" w:rsidRDefault="00E23C69" w:rsidP="00E23C69">
            <w:pPr>
              <w:jc w:val="center"/>
              <w:rPr>
                <w:rFonts w:ascii="Times New Roman" w:eastAsia="Times New Roman" w:hAnsi="Times New Roman" w:cs="Times New Roman"/>
                <w:b/>
                <w:bCs/>
                <w:sz w:val="20"/>
                <w:szCs w:val="20"/>
                <w:lang w:eastAsia="ru-RU"/>
              </w:rPr>
            </w:pPr>
            <w:r w:rsidRPr="00E23C69">
              <w:rPr>
                <w:rFonts w:ascii="Times New Roman" w:eastAsia="Times New Roman" w:hAnsi="Times New Roman" w:cs="Times New Roman"/>
                <w:b/>
                <w:bCs/>
                <w:sz w:val="20"/>
                <w:szCs w:val="20"/>
                <w:lang w:eastAsia="ru-RU"/>
              </w:rPr>
              <w:t>4</w:t>
            </w:r>
          </w:p>
        </w:tc>
        <w:tc>
          <w:tcPr>
            <w:tcW w:w="2409" w:type="dxa"/>
            <w:vMerge w:val="restart"/>
          </w:tcPr>
          <w:p w14:paraId="0395A50F" w14:textId="77777777" w:rsidR="00E23C69" w:rsidRPr="00E23C69" w:rsidRDefault="00E23C69" w:rsidP="00E23C69">
            <w:pPr>
              <w:rPr>
                <w:rFonts w:ascii="Times New Roman" w:eastAsia="Times New Roman" w:hAnsi="Times New Roman" w:cs="Times New Roman"/>
                <w:b/>
                <w:bCs/>
                <w:sz w:val="20"/>
                <w:szCs w:val="20"/>
                <w:lang w:eastAsia="ru-RU"/>
              </w:rPr>
            </w:pPr>
            <w:r w:rsidRPr="00E23C69">
              <w:rPr>
                <w:rFonts w:ascii="Times New Roman" w:eastAsia="Calibri" w:hAnsi="Times New Roman" w:cs="Times New Roman"/>
                <w:sz w:val="20"/>
                <w:szCs w:val="20"/>
              </w:rPr>
              <w:t>ОК 1, ОК 2, ОК 5, ОК 9, ПК 1.2, ПК 3.1</w:t>
            </w:r>
          </w:p>
        </w:tc>
      </w:tr>
      <w:tr w:rsidR="00E23C69" w:rsidRPr="00E23C69" w14:paraId="402B4F19" w14:textId="77777777" w:rsidTr="00AD5821">
        <w:trPr>
          <w:trHeight w:val="361"/>
        </w:trPr>
        <w:tc>
          <w:tcPr>
            <w:tcW w:w="2972" w:type="dxa"/>
            <w:vMerge/>
          </w:tcPr>
          <w:p w14:paraId="0DA60F1A" w14:textId="77777777" w:rsidR="00E23C69" w:rsidRPr="00E23C69" w:rsidRDefault="00E23C69" w:rsidP="00E23C69">
            <w:pPr>
              <w:rPr>
                <w:rFonts w:ascii="Times New Roman" w:eastAsia="Calibri" w:hAnsi="Times New Roman" w:cs="Times New Roman"/>
                <w:sz w:val="20"/>
                <w:szCs w:val="20"/>
              </w:rPr>
            </w:pPr>
          </w:p>
        </w:tc>
        <w:tc>
          <w:tcPr>
            <w:tcW w:w="6662" w:type="dxa"/>
          </w:tcPr>
          <w:p w14:paraId="369E08ED"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bCs/>
                <w:sz w:val="20"/>
                <w:szCs w:val="20"/>
              </w:rPr>
              <w:t>Работа постоянной силы при прямолинейном движении. Работа равнодействующей силы. Понятие о работе переменной силы на криволинейном пути. Работа силы тяжести. Мощность. КПД. Работа и мощность при вращательном движении</w:t>
            </w:r>
          </w:p>
        </w:tc>
        <w:tc>
          <w:tcPr>
            <w:tcW w:w="2694" w:type="dxa"/>
            <w:vAlign w:val="center"/>
          </w:tcPr>
          <w:p w14:paraId="67C93394" w14:textId="77777777" w:rsidR="00E23C69" w:rsidRPr="00E23C69" w:rsidRDefault="00E23C69" w:rsidP="00E23C69">
            <w:pPr>
              <w:jc w:val="center"/>
              <w:rPr>
                <w:rFonts w:ascii="Times New Roman" w:eastAsia="Times New Roman" w:hAnsi="Times New Roman" w:cs="Times New Roman"/>
                <w:bCs/>
                <w:sz w:val="20"/>
                <w:szCs w:val="20"/>
                <w:lang w:eastAsia="ru-RU"/>
              </w:rPr>
            </w:pPr>
            <w:r w:rsidRPr="00E23C69">
              <w:rPr>
                <w:rFonts w:ascii="Times New Roman" w:eastAsia="Times New Roman" w:hAnsi="Times New Roman" w:cs="Times New Roman"/>
                <w:bCs/>
                <w:sz w:val="20"/>
                <w:szCs w:val="20"/>
                <w:lang w:eastAsia="ru-RU"/>
              </w:rPr>
              <w:t>2</w:t>
            </w:r>
          </w:p>
        </w:tc>
        <w:tc>
          <w:tcPr>
            <w:tcW w:w="2409" w:type="dxa"/>
            <w:vMerge/>
          </w:tcPr>
          <w:p w14:paraId="2CCC998C" w14:textId="77777777" w:rsidR="00E23C69" w:rsidRPr="00E23C69" w:rsidRDefault="00E23C69" w:rsidP="00E23C69">
            <w:pPr>
              <w:rPr>
                <w:rFonts w:ascii="Times New Roman" w:eastAsia="Times New Roman" w:hAnsi="Times New Roman" w:cs="Times New Roman"/>
                <w:b/>
                <w:bCs/>
                <w:sz w:val="20"/>
                <w:szCs w:val="20"/>
                <w:lang w:eastAsia="ru-RU"/>
              </w:rPr>
            </w:pPr>
          </w:p>
        </w:tc>
      </w:tr>
      <w:tr w:rsidR="00E23C69" w:rsidRPr="00E23C69" w14:paraId="0C077BF0" w14:textId="77777777" w:rsidTr="00AD5821">
        <w:trPr>
          <w:trHeight w:val="361"/>
        </w:trPr>
        <w:tc>
          <w:tcPr>
            <w:tcW w:w="2972" w:type="dxa"/>
            <w:vMerge/>
          </w:tcPr>
          <w:p w14:paraId="5886579C" w14:textId="77777777" w:rsidR="00E23C69" w:rsidRPr="00E23C69" w:rsidRDefault="00E23C69" w:rsidP="00E23C69">
            <w:pPr>
              <w:rPr>
                <w:rFonts w:ascii="Times New Roman" w:eastAsia="Calibri" w:hAnsi="Times New Roman" w:cs="Times New Roman"/>
                <w:sz w:val="20"/>
                <w:szCs w:val="20"/>
              </w:rPr>
            </w:pPr>
          </w:p>
        </w:tc>
        <w:tc>
          <w:tcPr>
            <w:tcW w:w="6662" w:type="dxa"/>
          </w:tcPr>
          <w:p w14:paraId="34DBDA3B" w14:textId="77777777" w:rsidR="00E23C69" w:rsidRPr="00E23C69" w:rsidRDefault="00E23C69" w:rsidP="00E23C69">
            <w:pPr>
              <w:rPr>
                <w:rFonts w:ascii="Times New Roman" w:eastAsia="Times New Roman" w:hAnsi="Times New Roman" w:cs="Times New Roman"/>
                <w:b/>
                <w:bCs/>
                <w:sz w:val="20"/>
                <w:szCs w:val="20"/>
                <w:lang w:eastAsia="ru-RU"/>
              </w:rPr>
            </w:pPr>
            <w:r w:rsidRPr="00E23C69">
              <w:rPr>
                <w:rFonts w:ascii="Times New Roman" w:eastAsia="Times New Roman" w:hAnsi="Times New Roman" w:cs="Times New Roman"/>
                <w:b/>
                <w:bCs/>
                <w:sz w:val="20"/>
                <w:szCs w:val="20"/>
                <w:lang w:eastAsia="ru-RU"/>
              </w:rPr>
              <w:t>В том числе практических и лабораторных занятий</w:t>
            </w:r>
          </w:p>
        </w:tc>
        <w:tc>
          <w:tcPr>
            <w:tcW w:w="2694" w:type="dxa"/>
            <w:vAlign w:val="center"/>
          </w:tcPr>
          <w:p w14:paraId="714FEC1D" w14:textId="77777777" w:rsidR="00E23C69" w:rsidRPr="00E23C69" w:rsidRDefault="00E23C69" w:rsidP="00E23C69">
            <w:pPr>
              <w:jc w:val="center"/>
              <w:rPr>
                <w:rFonts w:ascii="Times New Roman" w:eastAsia="Times New Roman" w:hAnsi="Times New Roman" w:cs="Times New Roman"/>
                <w:b/>
                <w:bCs/>
                <w:sz w:val="20"/>
                <w:szCs w:val="20"/>
                <w:lang w:eastAsia="ru-RU"/>
              </w:rPr>
            </w:pPr>
            <w:r w:rsidRPr="00E23C69">
              <w:rPr>
                <w:rFonts w:ascii="Times New Roman" w:eastAsia="Times New Roman" w:hAnsi="Times New Roman" w:cs="Times New Roman"/>
                <w:b/>
                <w:bCs/>
                <w:sz w:val="20"/>
                <w:szCs w:val="20"/>
                <w:lang w:eastAsia="ru-RU"/>
              </w:rPr>
              <w:t>2</w:t>
            </w:r>
          </w:p>
        </w:tc>
        <w:tc>
          <w:tcPr>
            <w:tcW w:w="2409" w:type="dxa"/>
            <w:vMerge/>
          </w:tcPr>
          <w:p w14:paraId="2221F6D8" w14:textId="77777777" w:rsidR="00E23C69" w:rsidRPr="00E23C69" w:rsidRDefault="00E23C69" w:rsidP="00E23C69">
            <w:pPr>
              <w:rPr>
                <w:rFonts w:ascii="Times New Roman" w:eastAsia="Times New Roman" w:hAnsi="Times New Roman" w:cs="Times New Roman"/>
                <w:b/>
                <w:bCs/>
                <w:sz w:val="20"/>
                <w:szCs w:val="20"/>
                <w:lang w:eastAsia="ru-RU"/>
              </w:rPr>
            </w:pPr>
          </w:p>
        </w:tc>
      </w:tr>
      <w:tr w:rsidR="00E23C69" w:rsidRPr="00E23C69" w14:paraId="5133AF97" w14:textId="77777777" w:rsidTr="00AD5821">
        <w:trPr>
          <w:trHeight w:val="361"/>
        </w:trPr>
        <w:tc>
          <w:tcPr>
            <w:tcW w:w="2972" w:type="dxa"/>
            <w:vMerge/>
          </w:tcPr>
          <w:p w14:paraId="162A53E6" w14:textId="77777777" w:rsidR="00E23C69" w:rsidRPr="00E23C69" w:rsidRDefault="00E23C69" w:rsidP="00E23C69">
            <w:pPr>
              <w:rPr>
                <w:rFonts w:ascii="Times New Roman" w:eastAsia="Calibri" w:hAnsi="Times New Roman" w:cs="Times New Roman"/>
                <w:sz w:val="20"/>
                <w:szCs w:val="20"/>
              </w:rPr>
            </w:pPr>
          </w:p>
        </w:tc>
        <w:tc>
          <w:tcPr>
            <w:tcW w:w="6662" w:type="dxa"/>
          </w:tcPr>
          <w:p w14:paraId="70E14A63" w14:textId="77777777" w:rsidR="00E23C69" w:rsidRPr="00E23C69" w:rsidRDefault="00E23C69" w:rsidP="00E23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0"/>
                <w:szCs w:val="20"/>
              </w:rPr>
            </w:pPr>
            <w:r w:rsidRPr="00E23C69">
              <w:rPr>
                <w:rFonts w:ascii="Times New Roman" w:eastAsia="Calibri" w:hAnsi="Times New Roman" w:cs="Times New Roman"/>
                <w:sz w:val="20"/>
                <w:szCs w:val="20"/>
              </w:rPr>
              <w:t>Практические занятия</w:t>
            </w:r>
          </w:p>
          <w:p w14:paraId="0DEF9BC6" w14:textId="77777777" w:rsidR="00E23C69" w:rsidRPr="00E23C69" w:rsidRDefault="00E23C69" w:rsidP="00E23C69">
            <w:pPr>
              <w:rPr>
                <w:rFonts w:ascii="Times New Roman" w:eastAsia="Times New Roman" w:hAnsi="Times New Roman" w:cs="Times New Roman"/>
                <w:b/>
                <w:bCs/>
                <w:sz w:val="20"/>
                <w:szCs w:val="20"/>
                <w:lang w:eastAsia="ru-RU"/>
              </w:rPr>
            </w:pPr>
            <w:r w:rsidRPr="00E23C69">
              <w:rPr>
                <w:rFonts w:ascii="Times New Roman" w:eastAsia="Calibri" w:hAnsi="Times New Roman" w:cs="Times New Roman"/>
                <w:sz w:val="20"/>
                <w:szCs w:val="20"/>
              </w:rPr>
              <w:t>«Определение работы при передвижении груза»</w:t>
            </w:r>
          </w:p>
        </w:tc>
        <w:tc>
          <w:tcPr>
            <w:tcW w:w="2694" w:type="dxa"/>
            <w:vAlign w:val="center"/>
          </w:tcPr>
          <w:p w14:paraId="3C37AC4F" w14:textId="77777777" w:rsidR="00E23C69" w:rsidRPr="00E23C69" w:rsidRDefault="00E23C69" w:rsidP="00E23C69">
            <w:pPr>
              <w:jc w:val="center"/>
              <w:rPr>
                <w:rFonts w:ascii="Times New Roman" w:eastAsia="Times New Roman" w:hAnsi="Times New Roman" w:cs="Times New Roman"/>
                <w:bCs/>
                <w:sz w:val="20"/>
                <w:szCs w:val="20"/>
                <w:lang w:eastAsia="ru-RU"/>
              </w:rPr>
            </w:pPr>
            <w:r w:rsidRPr="00E23C69">
              <w:rPr>
                <w:rFonts w:ascii="Times New Roman" w:eastAsia="Times New Roman" w:hAnsi="Times New Roman" w:cs="Times New Roman"/>
                <w:bCs/>
                <w:sz w:val="20"/>
                <w:szCs w:val="20"/>
                <w:lang w:eastAsia="ru-RU"/>
              </w:rPr>
              <w:t>2</w:t>
            </w:r>
          </w:p>
        </w:tc>
        <w:tc>
          <w:tcPr>
            <w:tcW w:w="2409" w:type="dxa"/>
            <w:vMerge/>
          </w:tcPr>
          <w:p w14:paraId="3EDA2113" w14:textId="77777777" w:rsidR="00E23C69" w:rsidRPr="00E23C69" w:rsidRDefault="00E23C69" w:rsidP="00E23C69">
            <w:pPr>
              <w:rPr>
                <w:rFonts w:ascii="Times New Roman" w:eastAsia="Times New Roman" w:hAnsi="Times New Roman" w:cs="Times New Roman"/>
                <w:b/>
                <w:bCs/>
                <w:sz w:val="20"/>
                <w:szCs w:val="20"/>
                <w:lang w:eastAsia="ru-RU"/>
              </w:rPr>
            </w:pPr>
          </w:p>
        </w:tc>
      </w:tr>
      <w:tr w:rsidR="00E23C69" w:rsidRPr="00E23C69" w14:paraId="1F9CAA18" w14:textId="77777777" w:rsidTr="00AD5821">
        <w:trPr>
          <w:trHeight w:val="204"/>
        </w:trPr>
        <w:tc>
          <w:tcPr>
            <w:tcW w:w="2972" w:type="dxa"/>
            <w:vMerge/>
          </w:tcPr>
          <w:p w14:paraId="46E41DF4" w14:textId="77777777" w:rsidR="00E23C69" w:rsidRPr="00E23C69" w:rsidRDefault="00E23C69" w:rsidP="00E23C69">
            <w:pPr>
              <w:rPr>
                <w:rFonts w:ascii="Times New Roman" w:eastAsia="Calibri" w:hAnsi="Times New Roman" w:cs="Times New Roman"/>
                <w:sz w:val="20"/>
                <w:szCs w:val="20"/>
              </w:rPr>
            </w:pPr>
          </w:p>
        </w:tc>
        <w:tc>
          <w:tcPr>
            <w:tcW w:w="6662" w:type="dxa"/>
          </w:tcPr>
          <w:p w14:paraId="385DFB46" w14:textId="77777777" w:rsidR="00E23C69" w:rsidRPr="00E23C69" w:rsidRDefault="00E23C69" w:rsidP="00E23C69">
            <w:pPr>
              <w:rPr>
                <w:rFonts w:ascii="Times New Roman" w:eastAsia="Calibri" w:hAnsi="Times New Roman" w:cs="Times New Roman"/>
                <w:bCs/>
                <w:sz w:val="20"/>
                <w:szCs w:val="20"/>
              </w:rPr>
            </w:pPr>
            <w:r w:rsidRPr="00E23C69">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14:paraId="087D79E9" w14:textId="77777777" w:rsidR="00E23C69" w:rsidRPr="00E23C69" w:rsidRDefault="00E23C69" w:rsidP="00E23C69">
            <w:pPr>
              <w:jc w:val="center"/>
              <w:rPr>
                <w:rFonts w:ascii="Times New Roman" w:eastAsia="Times New Roman" w:hAnsi="Times New Roman" w:cs="Times New Roman"/>
                <w:b/>
                <w:bCs/>
                <w:sz w:val="20"/>
                <w:szCs w:val="20"/>
                <w:lang w:eastAsia="ru-RU"/>
              </w:rPr>
            </w:pPr>
            <w:r w:rsidRPr="00E23C69">
              <w:rPr>
                <w:rFonts w:ascii="Times New Roman" w:eastAsia="Times New Roman" w:hAnsi="Times New Roman" w:cs="Times New Roman"/>
                <w:b/>
                <w:bCs/>
                <w:sz w:val="20"/>
                <w:szCs w:val="20"/>
                <w:lang w:eastAsia="ru-RU"/>
              </w:rPr>
              <w:t>-</w:t>
            </w:r>
          </w:p>
        </w:tc>
        <w:tc>
          <w:tcPr>
            <w:tcW w:w="2409" w:type="dxa"/>
            <w:vMerge/>
          </w:tcPr>
          <w:p w14:paraId="50BA8C14" w14:textId="77777777" w:rsidR="00E23C69" w:rsidRPr="00E23C69" w:rsidRDefault="00E23C69" w:rsidP="00E23C69">
            <w:pPr>
              <w:rPr>
                <w:rFonts w:ascii="Times New Roman" w:eastAsia="Times New Roman" w:hAnsi="Times New Roman" w:cs="Times New Roman"/>
                <w:b/>
                <w:bCs/>
                <w:sz w:val="20"/>
                <w:szCs w:val="20"/>
                <w:lang w:eastAsia="ru-RU"/>
              </w:rPr>
            </w:pPr>
          </w:p>
        </w:tc>
      </w:tr>
      <w:tr w:rsidR="00E23C69" w:rsidRPr="00E23C69" w14:paraId="171107C2" w14:textId="77777777" w:rsidTr="00AD5821">
        <w:trPr>
          <w:trHeight w:val="260"/>
        </w:trPr>
        <w:tc>
          <w:tcPr>
            <w:tcW w:w="2972" w:type="dxa"/>
            <w:vMerge w:val="restart"/>
          </w:tcPr>
          <w:p w14:paraId="5836117D"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b/>
                <w:sz w:val="20"/>
                <w:szCs w:val="20"/>
              </w:rPr>
              <w:t xml:space="preserve">Тема 1.9 </w:t>
            </w:r>
            <w:r w:rsidRPr="00E23C69">
              <w:rPr>
                <w:rFonts w:ascii="Times New Roman" w:eastAsia="Calibri" w:hAnsi="Times New Roman" w:cs="Times New Roman"/>
                <w:bCs/>
                <w:sz w:val="20"/>
                <w:szCs w:val="20"/>
              </w:rPr>
              <w:t>Понятие о трении</w:t>
            </w:r>
          </w:p>
        </w:tc>
        <w:tc>
          <w:tcPr>
            <w:tcW w:w="6662" w:type="dxa"/>
            <w:tcBorders>
              <w:top w:val="single" w:sz="4" w:space="0" w:color="auto"/>
              <w:left w:val="single" w:sz="4" w:space="0" w:color="auto"/>
              <w:bottom w:val="single" w:sz="4" w:space="0" w:color="auto"/>
            </w:tcBorders>
          </w:tcPr>
          <w:p w14:paraId="2D49E026" w14:textId="77777777" w:rsidR="00E23C69" w:rsidRPr="00E23C69" w:rsidRDefault="00E23C69" w:rsidP="00E23C69">
            <w:pPr>
              <w:ind w:left="72"/>
              <w:rPr>
                <w:rFonts w:ascii="Times New Roman" w:eastAsia="Calibri" w:hAnsi="Times New Roman" w:cs="Times New Roman"/>
                <w:sz w:val="20"/>
                <w:szCs w:val="20"/>
              </w:rPr>
            </w:pPr>
            <w:r w:rsidRPr="00E23C69">
              <w:rPr>
                <w:rFonts w:ascii="Times New Roman" w:eastAsia="Calibri" w:hAnsi="Times New Roman" w:cs="Times New Roman"/>
                <w:b/>
                <w:bCs/>
                <w:sz w:val="20"/>
                <w:szCs w:val="20"/>
              </w:rPr>
              <w:t>Содержание</w:t>
            </w:r>
          </w:p>
        </w:tc>
        <w:tc>
          <w:tcPr>
            <w:tcW w:w="2694" w:type="dxa"/>
            <w:vAlign w:val="center"/>
          </w:tcPr>
          <w:p w14:paraId="0628CF53" w14:textId="77777777" w:rsidR="00E23C69" w:rsidRPr="00E23C69" w:rsidRDefault="00E23C69" w:rsidP="00E23C69">
            <w:pPr>
              <w:jc w:val="center"/>
              <w:rPr>
                <w:rFonts w:ascii="Times New Roman" w:eastAsia="Times New Roman" w:hAnsi="Times New Roman" w:cs="Times New Roman"/>
                <w:b/>
                <w:bCs/>
                <w:sz w:val="20"/>
                <w:szCs w:val="20"/>
                <w:lang w:eastAsia="ru-RU"/>
              </w:rPr>
            </w:pPr>
            <w:r w:rsidRPr="00E23C69">
              <w:rPr>
                <w:rFonts w:ascii="Times New Roman" w:eastAsia="Times New Roman" w:hAnsi="Times New Roman" w:cs="Times New Roman"/>
                <w:b/>
                <w:bCs/>
                <w:sz w:val="20"/>
                <w:szCs w:val="20"/>
                <w:lang w:eastAsia="ru-RU"/>
              </w:rPr>
              <w:t>2</w:t>
            </w:r>
          </w:p>
        </w:tc>
        <w:tc>
          <w:tcPr>
            <w:tcW w:w="2409" w:type="dxa"/>
            <w:vMerge w:val="restart"/>
          </w:tcPr>
          <w:p w14:paraId="66A65B7F" w14:textId="77777777" w:rsidR="00E23C69" w:rsidRPr="00E23C69" w:rsidRDefault="00E23C69" w:rsidP="00E23C69">
            <w:pPr>
              <w:rPr>
                <w:rFonts w:ascii="Times New Roman" w:eastAsia="Times New Roman" w:hAnsi="Times New Roman" w:cs="Times New Roman"/>
                <w:b/>
                <w:bCs/>
                <w:sz w:val="20"/>
                <w:szCs w:val="20"/>
                <w:lang w:eastAsia="ru-RU"/>
              </w:rPr>
            </w:pPr>
            <w:r w:rsidRPr="00E23C69">
              <w:rPr>
                <w:rFonts w:ascii="Times New Roman" w:eastAsia="Calibri" w:hAnsi="Times New Roman" w:cs="Times New Roman"/>
                <w:sz w:val="20"/>
                <w:szCs w:val="20"/>
              </w:rPr>
              <w:t>ОК 1, ОК 2, ОК 5, ОК 9, ПК 1.2, ПК 3.1</w:t>
            </w:r>
          </w:p>
        </w:tc>
      </w:tr>
      <w:tr w:rsidR="00E23C69" w:rsidRPr="00E23C69" w14:paraId="665E1802" w14:textId="77777777" w:rsidTr="00AD5821">
        <w:trPr>
          <w:trHeight w:val="361"/>
        </w:trPr>
        <w:tc>
          <w:tcPr>
            <w:tcW w:w="2972" w:type="dxa"/>
            <w:vMerge/>
          </w:tcPr>
          <w:p w14:paraId="0363512E" w14:textId="77777777" w:rsidR="00E23C69" w:rsidRPr="00E23C69" w:rsidRDefault="00E23C69" w:rsidP="00E23C6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142E11ED" w14:textId="77777777" w:rsidR="00E23C69" w:rsidRPr="00E23C69" w:rsidRDefault="00E23C69" w:rsidP="00E23C69">
            <w:pPr>
              <w:rPr>
                <w:rFonts w:ascii="Times New Roman" w:eastAsia="Times New Roman" w:hAnsi="Times New Roman" w:cs="Times New Roman"/>
                <w:sz w:val="20"/>
                <w:szCs w:val="20"/>
                <w:lang w:eastAsia="ru-RU"/>
              </w:rPr>
            </w:pPr>
            <w:r w:rsidRPr="00E23C69">
              <w:rPr>
                <w:rFonts w:ascii="Times New Roman" w:eastAsia="Calibri" w:hAnsi="Times New Roman" w:cs="Times New Roman"/>
                <w:b/>
                <w:sz w:val="20"/>
                <w:szCs w:val="20"/>
              </w:rPr>
              <w:t>1</w:t>
            </w:r>
            <w:r w:rsidRPr="00E23C69">
              <w:rPr>
                <w:rFonts w:ascii="Times New Roman" w:eastAsia="Calibri" w:hAnsi="Times New Roman" w:cs="Times New Roman"/>
                <w:sz w:val="20"/>
                <w:szCs w:val="20"/>
              </w:rPr>
              <w:t>.</w:t>
            </w:r>
            <w:r w:rsidRPr="00E23C69">
              <w:rPr>
                <w:rFonts w:ascii="Times New Roman" w:eastAsia="Calibri" w:hAnsi="Times New Roman" w:cs="Times New Roman"/>
                <w:bCs/>
                <w:sz w:val="20"/>
                <w:szCs w:val="20"/>
              </w:rPr>
              <w:t xml:space="preserve"> Понятие о трении. Трение скольжения. Трение качения. Трение покоя. Устойчивость против опрокидывания</w:t>
            </w:r>
          </w:p>
        </w:tc>
        <w:tc>
          <w:tcPr>
            <w:tcW w:w="2694" w:type="dxa"/>
            <w:vAlign w:val="center"/>
          </w:tcPr>
          <w:p w14:paraId="46727E20" w14:textId="77777777" w:rsidR="00E23C69" w:rsidRPr="00E23C69" w:rsidRDefault="00E23C69" w:rsidP="00E23C69">
            <w:pPr>
              <w:jc w:val="center"/>
              <w:rPr>
                <w:rFonts w:ascii="Times New Roman" w:eastAsia="Times New Roman" w:hAnsi="Times New Roman" w:cs="Times New Roman"/>
                <w:sz w:val="20"/>
                <w:szCs w:val="20"/>
                <w:lang w:eastAsia="ru-RU"/>
              </w:rPr>
            </w:pPr>
            <w:r w:rsidRPr="00E23C69">
              <w:rPr>
                <w:rFonts w:ascii="Times New Roman" w:eastAsia="Times New Roman" w:hAnsi="Times New Roman" w:cs="Times New Roman"/>
                <w:sz w:val="20"/>
                <w:szCs w:val="20"/>
                <w:lang w:eastAsia="ru-RU"/>
              </w:rPr>
              <w:t>2</w:t>
            </w:r>
          </w:p>
        </w:tc>
        <w:tc>
          <w:tcPr>
            <w:tcW w:w="2409" w:type="dxa"/>
            <w:vMerge/>
          </w:tcPr>
          <w:p w14:paraId="315D60FA" w14:textId="77777777" w:rsidR="00E23C69" w:rsidRPr="00E23C69" w:rsidRDefault="00E23C69" w:rsidP="00E23C69">
            <w:pPr>
              <w:rPr>
                <w:rFonts w:ascii="Times New Roman" w:eastAsia="Times New Roman" w:hAnsi="Times New Roman" w:cs="Times New Roman"/>
                <w:sz w:val="20"/>
                <w:szCs w:val="20"/>
                <w:lang w:eastAsia="ru-RU"/>
              </w:rPr>
            </w:pPr>
          </w:p>
        </w:tc>
      </w:tr>
      <w:tr w:rsidR="00E23C69" w:rsidRPr="00E23C69" w14:paraId="3EBD213E" w14:textId="77777777" w:rsidTr="00AD5821">
        <w:trPr>
          <w:trHeight w:val="361"/>
        </w:trPr>
        <w:tc>
          <w:tcPr>
            <w:tcW w:w="2972" w:type="dxa"/>
            <w:vMerge/>
          </w:tcPr>
          <w:p w14:paraId="42CBDF9D" w14:textId="77777777" w:rsidR="00E23C69" w:rsidRPr="00E23C69" w:rsidRDefault="00E23C69" w:rsidP="00E23C6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14:paraId="224E708A" w14:textId="77777777" w:rsidR="00E23C69" w:rsidRPr="00E23C69" w:rsidRDefault="00E23C69" w:rsidP="00E23C69">
            <w:pPr>
              <w:rPr>
                <w:rFonts w:ascii="Times New Roman" w:eastAsia="Times New Roman" w:hAnsi="Times New Roman" w:cs="Times New Roman"/>
                <w:b/>
                <w:bCs/>
                <w:sz w:val="20"/>
                <w:szCs w:val="20"/>
                <w:lang w:eastAsia="ru-RU"/>
              </w:rPr>
            </w:pPr>
            <w:r w:rsidRPr="00E23C69">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14:paraId="36402431" w14:textId="77777777" w:rsidR="00E23C69" w:rsidRPr="00E23C69" w:rsidRDefault="00E23C69" w:rsidP="00E23C69">
            <w:pPr>
              <w:jc w:val="center"/>
              <w:rPr>
                <w:rFonts w:ascii="Times New Roman" w:eastAsia="Times New Roman" w:hAnsi="Times New Roman" w:cs="Times New Roman"/>
                <w:b/>
                <w:bCs/>
                <w:sz w:val="20"/>
                <w:szCs w:val="20"/>
                <w:lang w:eastAsia="ru-RU"/>
              </w:rPr>
            </w:pPr>
            <w:r w:rsidRPr="00E23C69">
              <w:rPr>
                <w:rFonts w:ascii="Times New Roman" w:eastAsia="Times New Roman" w:hAnsi="Times New Roman" w:cs="Times New Roman"/>
                <w:b/>
                <w:bCs/>
                <w:sz w:val="20"/>
                <w:szCs w:val="20"/>
                <w:lang w:eastAsia="ru-RU"/>
              </w:rPr>
              <w:t>-</w:t>
            </w:r>
          </w:p>
        </w:tc>
        <w:tc>
          <w:tcPr>
            <w:tcW w:w="2409" w:type="dxa"/>
            <w:vMerge/>
          </w:tcPr>
          <w:p w14:paraId="55B93F45" w14:textId="77777777" w:rsidR="00E23C69" w:rsidRPr="00E23C69" w:rsidRDefault="00E23C69" w:rsidP="00E23C69">
            <w:pPr>
              <w:rPr>
                <w:rFonts w:ascii="Times New Roman" w:eastAsia="Times New Roman" w:hAnsi="Times New Roman" w:cs="Times New Roman"/>
                <w:b/>
                <w:bCs/>
                <w:sz w:val="20"/>
                <w:szCs w:val="20"/>
                <w:lang w:eastAsia="ru-RU"/>
              </w:rPr>
            </w:pPr>
          </w:p>
        </w:tc>
      </w:tr>
      <w:tr w:rsidR="00E23C69" w:rsidRPr="00E23C69" w14:paraId="388C86A8" w14:textId="77777777" w:rsidTr="00AD5821">
        <w:trPr>
          <w:trHeight w:val="361"/>
        </w:trPr>
        <w:tc>
          <w:tcPr>
            <w:tcW w:w="9634" w:type="dxa"/>
            <w:gridSpan w:val="2"/>
          </w:tcPr>
          <w:p w14:paraId="78B125EE" w14:textId="77777777" w:rsidR="00E23C69" w:rsidRPr="00E23C69" w:rsidRDefault="00E23C69" w:rsidP="00E23C69">
            <w:pPr>
              <w:rPr>
                <w:rFonts w:ascii="Times New Roman" w:eastAsia="Times New Roman" w:hAnsi="Times New Roman" w:cs="Times New Roman"/>
                <w:b/>
                <w:bCs/>
                <w:sz w:val="20"/>
                <w:szCs w:val="20"/>
                <w:lang w:eastAsia="ru-RU"/>
              </w:rPr>
            </w:pPr>
            <w:r w:rsidRPr="00E23C69">
              <w:rPr>
                <w:rFonts w:ascii="Times New Roman" w:eastAsia="Calibri" w:hAnsi="Times New Roman" w:cs="Times New Roman"/>
                <w:b/>
                <w:bCs/>
                <w:sz w:val="20"/>
                <w:szCs w:val="20"/>
              </w:rPr>
              <w:t>Раздел 2 Сопротивление материалов</w:t>
            </w:r>
          </w:p>
        </w:tc>
        <w:tc>
          <w:tcPr>
            <w:tcW w:w="2694" w:type="dxa"/>
            <w:vAlign w:val="center"/>
          </w:tcPr>
          <w:p w14:paraId="3F091692" w14:textId="77777777" w:rsidR="00E23C69" w:rsidRPr="00E23C69" w:rsidRDefault="00E23C69" w:rsidP="00E23C69">
            <w:pPr>
              <w:jc w:val="center"/>
              <w:rPr>
                <w:rFonts w:ascii="Times New Roman" w:eastAsia="Times New Roman" w:hAnsi="Times New Roman" w:cs="Times New Roman"/>
                <w:bCs/>
                <w:sz w:val="20"/>
                <w:szCs w:val="20"/>
                <w:lang w:eastAsia="ru-RU"/>
              </w:rPr>
            </w:pPr>
            <w:r w:rsidRPr="00E23C69">
              <w:rPr>
                <w:rFonts w:ascii="Times New Roman" w:eastAsia="Times New Roman" w:hAnsi="Times New Roman" w:cs="Times New Roman"/>
                <w:b/>
                <w:bCs/>
                <w:sz w:val="20"/>
                <w:szCs w:val="20"/>
                <w:lang w:eastAsia="ru-RU"/>
              </w:rPr>
              <w:t>28/12</w:t>
            </w:r>
          </w:p>
        </w:tc>
        <w:tc>
          <w:tcPr>
            <w:tcW w:w="2409" w:type="dxa"/>
          </w:tcPr>
          <w:p w14:paraId="5AB3A34C" w14:textId="77777777" w:rsidR="00E23C69" w:rsidRPr="00E23C69" w:rsidRDefault="00E23C69" w:rsidP="00E23C69">
            <w:pPr>
              <w:rPr>
                <w:rFonts w:ascii="Times New Roman" w:eastAsia="Times New Roman" w:hAnsi="Times New Roman" w:cs="Times New Roman"/>
                <w:b/>
                <w:bCs/>
                <w:sz w:val="20"/>
                <w:szCs w:val="20"/>
                <w:lang w:eastAsia="ru-RU"/>
              </w:rPr>
            </w:pPr>
          </w:p>
        </w:tc>
      </w:tr>
      <w:tr w:rsidR="00E23C69" w:rsidRPr="00E23C69" w14:paraId="070A3972" w14:textId="77777777" w:rsidTr="00AD5821">
        <w:trPr>
          <w:trHeight w:val="188"/>
        </w:trPr>
        <w:tc>
          <w:tcPr>
            <w:tcW w:w="2972" w:type="dxa"/>
            <w:vMerge w:val="restart"/>
          </w:tcPr>
          <w:p w14:paraId="0216B207" w14:textId="77777777" w:rsidR="00E23C69" w:rsidRPr="00E23C69" w:rsidRDefault="00E23C69" w:rsidP="00E23C69">
            <w:pPr>
              <w:rPr>
                <w:rFonts w:ascii="Times New Roman" w:eastAsia="Calibri" w:hAnsi="Times New Roman" w:cs="Times New Roman"/>
                <w:b/>
                <w:bCs/>
                <w:sz w:val="20"/>
                <w:szCs w:val="20"/>
              </w:rPr>
            </w:pPr>
            <w:r w:rsidRPr="00E23C69">
              <w:rPr>
                <w:rFonts w:ascii="Times New Roman" w:eastAsia="Calibri" w:hAnsi="Times New Roman" w:cs="Times New Roman"/>
                <w:b/>
                <w:bCs/>
                <w:sz w:val="20"/>
                <w:szCs w:val="20"/>
              </w:rPr>
              <w:t xml:space="preserve">Тема 2.1. </w:t>
            </w:r>
          </w:p>
          <w:p w14:paraId="3BB86599" w14:textId="77777777" w:rsidR="00E23C69" w:rsidRPr="00E23C69" w:rsidRDefault="00E23C69" w:rsidP="00E23C69">
            <w:pPr>
              <w:rPr>
                <w:rFonts w:ascii="Times New Roman" w:eastAsia="Calibri" w:hAnsi="Times New Roman" w:cs="Times New Roman"/>
                <w:bCs/>
                <w:sz w:val="20"/>
                <w:szCs w:val="20"/>
              </w:rPr>
            </w:pPr>
            <w:r w:rsidRPr="00E23C69">
              <w:rPr>
                <w:rFonts w:ascii="Times New Roman" w:eastAsia="Calibri" w:hAnsi="Times New Roman" w:cs="Times New Roman"/>
                <w:bCs/>
                <w:sz w:val="20"/>
                <w:szCs w:val="20"/>
              </w:rPr>
              <w:t>Основные задачи сопротивления материалов.</w:t>
            </w:r>
          </w:p>
        </w:tc>
        <w:tc>
          <w:tcPr>
            <w:tcW w:w="6662" w:type="dxa"/>
            <w:tcBorders>
              <w:top w:val="single" w:sz="4" w:space="0" w:color="auto"/>
              <w:left w:val="single" w:sz="4" w:space="0" w:color="auto"/>
              <w:bottom w:val="single" w:sz="4" w:space="0" w:color="auto"/>
            </w:tcBorders>
          </w:tcPr>
          <w:p w14:paraId="2C1E7B1F" w14:textId="77777777" w:rsidR="00E23C69" w:rsidRPr="00E23C69" w:rsidRDefault="00E23C69" w:rsidP="00E23C69">
            <w:pPr>
              <w:rPr>
                <w:rFonts w:ascii="Times New Roman" w:eastAsia="Calibri" w:hAnsi="Times New Roman" w:cs="Times New Roman"/>
                <w:b/>
                <w:bCs/>
                <w:sz w:val="20"/>
                <w:szCs w:val="20"/>
              </w:rPr>
            </w:pPr>
            <w:r w:rsidRPr="00E23C69">
              <w:rPr>
                <w:rFonts w:ascii="Times New Roman" w:eastAsia="Calibri" w:hAnsi="Times New Roman" w:cs="Times New Roman"/>
                <w:b/>
                <w:bCs/>
                <w:sz w:val="20"/>
                <w:szCs w:val="20"/>
              </w:rPr>
              <w:t xml:space="preserve">Содержание </w:t>
            </w:r>
          </w:p>
        </w:tc>
        <w:tc>
          <w:tcPr>
            <w:tcW w:w="2694" w:type="dxa"/>
            <w:vAlign w:val="center"/>
          </w:tcPr>
          <w:p w14:paraId="28662B41" w14:textId="77777777" w:rsidR="00E23C69" w:rsidRPr="00E23C69" w:rsidRDefault="00E23C69" w:rsidP="00E23C69">
            <w:pPr>
              <w:jc w:val="center"/>
              <w:rPr>
                <w:rFonts w:ascii="Times New Roman" w:eastAsia="Times New Roman" w:hAnsi="Times New Roman" w:cs="Times New Roman"/>
                <w:b/>
                <w:bCs/>
                <w:sz w:val="20"/>
                <w:szCs w:val="20"/>
                <w:lang w:eastAsia="ru-RU"/>
              </w:rPr>
            </w:pPr>
            <w:r w:rsidRPr="00E23C69">
              <w:rPr>
                <w:rFonts w:ascii="Times New Roman" w:eastAsia="Times New Roman" w:hAnsi="Times New Roman" w:cs="Times New Roman"/>
                <w:b/>
                <w:bCs/>
                <w:sz w:val="20"/>
                <w:szCs w:val="20"/>
                <w:lang w:eastAsia="ru-RU"/>
              </w:rPr>
              <w:t>2</w:t>
            </w:r>
          </w:p>
        </w:tc>
        <w:tc>
          <w:tcPr>
            <w:tcW w:w="2409" w:type="dxa"/>
            <w:vMerge w:val="restart"/>
          </w:tcPr>
          <w:p w14:paraId="72963207"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sz w:val="20"/>
                <w:szCs w:val="20"/>
              </w:rPr>
              <w:t>ОК 1, ОК 2, ОК 5, ОК 9, ПК 1.2, ПК 3.1</w:t>
            </w:r>
          </w:p>
        </w:tc>
      </w:tr>
      <w:tr w:rsidR="00E23C69" w:rsidRPr="00E23C69" w14:paraId="4BDC07C6" w14:textId="77777777" w:rsidTr="00AD5821">
        <w:trPr>
          <w:trHeight w:val="361"/>
        </w:trPr>
        <w:tc>
          <w:tcPr>
            <w:tcW w:w="2972" w:type="dxa"/>
            <w:vMerge/>
          </w:tcPr>
          <w:p w14:paraId="2E4A8A7B" w14:textId="77777777" w:rsidR="00E23C69" w:rsidRPr="00E23C69" w:rsidRDefault="00E23C69" w:rsidP="00E23C69">
            <w:pPr>
              <w:rPr>
                <w:rFonts w:ascii="Times New Roman" w:eastAsia="Calibri" w:hAnsi="Times New Roman" w:cs="Times New Roman"/>
                <w:b/>
                <w:sz w:val="20"/>
                <w:szCs w:val="20"/>
              </w:rPr>
            </w:pPr>
          </w:p>
        </w:tc>
        <w:tc>
          <w:tcPr>
            <w:tcW w:w="6662" w:type="dxa"/>
            <w:tcBorders>
              <w:top w:val="single" w:sz="4" w:space="0" w:color="auto"/>
              <w:left w:val="single" w:sz="4" w:space="0" w:color="auto"/>
              <w:bottom w:val="single" w:sz="4" w:space="0" w:color="auto"/>
            </w:tcBorders>
          </w:tcPr>
          <w:p w14:paraId="7CAF4FC5" w14:textId="77777777" w:rsidR="00E23C69" w:rsidRPr="00E23C69" w:rsidRDefault="00E23C69" w:rsidP="00E23C69">
            <w:pPr>
              <w:ind w:left="72"/>
              <w:rPr>
                <w:rFonts w:ascii="Times New Roman" w:eastAsia="Calibri" w:hAnsi="Times New Roman" w:cs="Times New Roman"/>
                <w:b/>
                <w:bCs/>
                <w:sz w:val="20"/>
                <w:szCs w:val="20"/>
              </w:rPr>
            </w:pPr>
            <w:r w:rsidRPr="00E23C69">
              <w:rPr>
                <w:rFonts w:ascii="Times New Roman" w:eastAsia="Calibri" w:hAnsi="Times New Roman" w:cs="Times New Roman"/>
                <w:b/>
                <w:bCs/>
                <w:sz w:val="20"/>
                <w:szCs w:val="20"/>
              </w:rPr>
              <w:t xml:space="preserve">1. </w:t>
            </w:r>
            <w:r w:rsidRPr="00E23C69">
              <w:rPr>
                <w:rFonts w:ascii="Times New Roman" w:eastAsia="Calibri" w:hAnsi="Times New Roman" w:cs="Times New Roman"/>
                <w:sz w:val="20"/>
                <w:szCs w:val="20"/>
              </w:rPr>
              <w:t>Основные задачи сопротивления материалов. Деформации упругие и пластические. Основные гипотезы и допущения. Классификация нагрузок и элементов конструкции. Силы внешние и внутренние. Метод сечений. Напряжения: полное, нормальное, касательное. Определение напряжений в конструкционных элементах.</w:t>
            </w:r>
          </w:p>
        </w:tc>
        <w:tc>
          <w:tcPr>
            <w:tcW w:w="2694" w:type="dxa"/>
            <w:vAlign w:val="center"/>
          </w:tcPr>
          <w:p w14:paraId="6C943685" w14:textId="77777777" w:rsidR="00E23C69" w:rsidRPr="00E23C69" w:rsidRDefault="00E23C69" w:rsidP="00E23C69">
            <w:pPr>
              <w:jc w:val="center"/>
              <w:rPr>
                <w:rFonts w:ascii="Times New Roman" w:eastAsia="Times New Roman" w:hAnsi="Times New Roman" w:cs="Times New Roman"/>
                <w:bCs/>
                <w:sz w:val="20"/>
                <w:szCs w:val="20"/>
                <w:lang w:eastAsia="ru-RU"/>
              </w:rPr>
            </w:pPr>
            <w:r w:rsidRPr="00E23C69">
              <w:rPr>
                <w:rFonts w:ascii="Times New Roman" w:eastAsia="Times New Roman" w:hAnsi="Times New Roman" w:cs="Times New Roman"/>
                <w:bCs/>
                <w:sz w:val="20"/>
                <w:szCs w:val="20"/>
                <w:lang w:eastAsia="ru-RU"/>
              </w:rPr>
              <w:t>2</w:t>
            </w:r>
          </w:p>
        </w:tc>
        <w:tc>
          <w:tcPr>
            <w:tcW w:w="2409" w:type="dxa"/>
            <w:vMerge/>
          </w:tcPr>
          <w:p w14:paraId="0CFC7332" w14:textId="77777777" w:rsidR="00E23C69" w:rsidRPr="00E23C69" w:rsidRDefault="00E23C69" w:rsidP="00E23C69">
            <w:pPr>
              <w:rPr>
                <w:rFonts w:ascii="Times New Roman" w:eastAsia="Calibri" w:hAnsi="Times New Roman" w:cs="Times New Roman"/>
                <w:sz w:val="20"/>
                <w:szCs w:val="20"/>
              </w:rPr>
            </w:pPr>
          </w:p>
        </w:tc>
      </w:tr>
      <w:tr w:rsidR="00E23C69" w:rsidRPr="00E23C69" w14:paraId="66C25FEF" w14:textId="77777777" w:rsidTr="00AD5821">
        <w:trPr>
          <w:trHeight w:val="361"/>
        </w:trPr>
        <w:tc>
          <w:tcPr>
            <w:tcW w:w="2972" w:type="dxa"/>
            <w:vMerge/>
          </w:tcPr>
          <w:p w14:paraId="53232320" w14:textId="77777777" w:rsidR="00E23C69" w:rsidRPr="00E23C69" w:rsidRDefault="00E23C69" w:rsidP="00E23C69">
            <w:pPr>
              <w:rPr>
                <w:rFonts w:ascii="Times New Roman" w:eastAsia="Calibri" w:hAnsi="Times New Roman" w:cs="Times New Roman"/>
                <w:b/>
                <w:sz w:val="20"/>
                <w:szCs w:val="20"/>
              </w:rPr>
            </w:pPr>
          </w:p>
        </w:tc>
        <w:tc>
          <w:tcPr>
            <w:tcW w:w="6662" w:type="dxa"/>
            <w:tcBorders>
              <w:top w:val="single" w:sz="4" w:space="0" w:color="auto"/>
              <w:left w:val="single" w:sz="4" w:space="0" w:color="auto"/>
              <w:bottom w:val="single" w:sz="4" w:space="0" w:color="auto"/>
            </w:tcBorders>
          </w:tcPr>
          <w:p w14:paraId="0607678F" w14:textId="77777777" w:rsidR="00E23C69" w:rsidRPr="00E23C69" w:rsidRDefault="00E23C69" w:rsidP="00E23C69">
            <w:pPr>
              <w:ind w:left="72"/>
              <w:rPr>
                <w:rFonts w:ascii="Times New Roman" w:eastAsia="Calibri" w:hAnsi="Times New Roman" w:cs="Times New Roman"/>
                <w:b/>
                <w:bCs/>
                <w:sz w:val="20"/>
                <w:szCs w:val="20"/>
              </w:rPr>
            </w:pPr>
            <w:r w:rsidRPr="00E23C69">
              <w:rPr>
                <w:rFonts w:ascii="Times New Roman" w:eastAsia="Calibri" w:hAnsi="Times New Roman" w:cs="Times New Roman"/>
                <w:b/>
                <w:bCs/>
                <w:sz w:val="20"/>
                <w:szCs w:val="20"/>
              </w:rPr>
              <w:t xml:space="preserve">Самостоятельная работа обучающихся </w:t>
            </w:r>
          </w:p>
        </w:tc>
        <w:tc>
          <w:tcPr>
            <w:tcW w:w="2694" w:type="dxa"/>
            <w:vAlign w:val="center"/>
          </w:tcPr>
          <w:p w14:paraId="651C7FC3" w14:textId="77777777" w:rsidR="00E23C69" w:rsidRPr="00E23C69" w:rsidRDefault="00E23C69" w:rsidP="00E23C69">
            <w:pPr>
              <w:jc w:val="center"/>
              <w:rPr>
                <w:rFonts w:ascii="Times New Roman" w:eastAsia="Times New Roman" w:hAnsi="Times New Roman" w:cs="Times New Roman"/>
                <w:b/>
                <w:bCs/>
                <w:sz w:val="20"/>
                <w:szCs w:val="20"/>
                <w:lang w:eastAsia="ru-RU"/>
              </w:rPr>
            </w:pPr>
            <w:r w:rsidRPr="00E23C69">
              <w:rPr>
                <w:rFonts w:ascii="Times New Roman" w:eastAsia="Times New Roman" w:hAnsi="Times New Roman" w:cs="Times New Roman"/>
                <w:b/>
                <w:bCs/>
                <w:sz w:val="20"/>
                <w:szCs w:val="20"/>
                <w:lang w:eastAsia="ru-RU"/>
              </w:rPr>
              <w:t>-</w:t>
            </w:r>
          </w:p>
        </w:tc>
        <w:tc>
          <w:tcPr>
            <w:tcW w:w="2409" w:type="dxa"/>
          </w:tcPr>
          <w:p w14:paraId="115E3921" w14:textId="77777777" w:rsidR="00E23C69" w:rsidRPr="00E23C69" w:rsidRDefault="00E23C69" w:rsidP="00E23C69">
            <w:pPr>
              <w:rPr>
                <w:rFonts w:ascii="Times New Roman" w:eastAsia="Calibri" w:hAnsi="Times New Roman" w:cs="Times New Roman"/>
                <w:sz w:val="20"/>
                <w:szCs w:val="20"/>
              </w:rPr>
            </w:pPr>
          </w:p>
        </w:tc>
      </w:tr>
      <w:tr w:rsidR="00E23C69" w:rsidRPr="00E23C69" w14:paraId="12C42D59" w14:textId="77777777" w:rsidTr="00AD5821">
        <w:trPr>
          <w:trHeight w:val="270"/>
        </w:trPr>
        <w:tc>
          <w:tcPr>
            <w:tcW w:w="2972" w:type="dxa"/>
            <w:vMerge w:val="restart"/>
          </w:tcPr>
          <w:p w14:paraId="49E72F76"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b/>
                <w:sz w:val="20"/>
                <w:szCs w:val="20"/>
              </w:rPr>
              <w:t>Тема 2.2</w:t>
            </w:r>
            <w:r w:rsidRPr="00E23C69">
              <w:rPr>
                <w:rFonts w:ascii="Times New Roman" w:eastAsia="Calibri" w:hAnsi="Times New Roman" w:cs="Times New Roman"/>
                <w:sz w:val="20"/>
                <w:szCs w:val="20"/>
              </w:rPr>
              <w:t xml:space="preserve"> Растяжение и сжатие.</w:t>
            </w:r>
          </w:p>
        </w:tc>
        <w:tc>
          <w:tcPr>
            <w:tcW w:w="6662" w:type="dxa"/>
            <w:tcBorders>
              <w:top w:val="single" w:sz="4" w:space="0" w:color="auto"/>
              <w:left w:val="single" w:sz="4" w:space="0" w:color="auto"/>
              <w:bottom w:val="single" w:sz="4" w:space="0" w:color="auto"/>
            </w:tcBorders>
          </w:tcPr>
          <w:p w14:paraId="4514A153" w14:textId="77777777" w:rsidR="00E23C69" w:rsidRPr="00E23C69" w:rsidRDefault="00E23C69" w:rsidP="00E23C69">
            <w:pPr>
              <w:ind w:left="72"/>
              <w:rPr>
                <w:rFonts w:ascii="Times New Roman" w:eastAsia="Calibri" w:hAnsi="Times New Roman" w:cs="Times New Roman"/>
                <w:sz w:val="20"/>
                <w:szCs w:val="20"/>
              </w:rPr>
            </w:pPr>
            <w:r w:rsidRPr="00E23C69">
              <w:rPr>
                <w:rFonts w:ascii="Times New Roman" w:eastAsia="Calibri" w:hAnsi="Times New Roman" w:cs="Times New Roman"/>
                <w:b/>
                <w:bCs/>
                <w:sz w:val="20"/>
                <w:szCs w:val="20"/>
              </w:rPr>
              <w:t>Содержание</w:t>
            </w:r>
          </w:p>
        </w:tc>
        <w:tc>
          <w:tcPr>
            <w:tcW w:w="2694" w:type="dxa"/>
            <w:vAlign w:val="center"/>
          </w:tcPr>
          <w:p w14:paraId="437DD6BA" w14:textId="77777777" w:rsidR="00E23C69" w:rsidRPr="00E23C69" w:rsidRDefault="00E23C69" w:rsidP="00E23C69">
            <w:pPr>
              <w:jc w:val="center"/>
              <w:rPr>
                <w:rFonts w:ascii="Times New Roman" w:eastAsia="Times New Roman" w:hAnsi="Times New Roman" w:cs="Times New Roman"/>
                <w:b/>
                <w:bCs/>
                <w:sz w:val="20"/>
                <w:szCs w:val="20"/>
                <w:lang w:eastAsia="ru-RU"/>
              </w:rPr>
            </w:pPr>
            <w:r w:rsidRPr="00E23C69">
              <w:rPr>
                <w:rFonts w:ascii="Times New Roman" w:eastAsia="Times New Roman" w:hAnsi="Times New Roman" w:cs="Times New Roman"/>
                <w:b/>
                <w:bCs/>
                <w:sz w:val="20"/>
                <w:szCs w:val="20"/>
                <w:lang w:eastAsia="ru-RU"/>
              </w:rPr>
              <w:t>10/2</w:t>
            </w:r>
          </w:p>
        </w:tc>
        <w:tc>
          <w:tcPr>
            <w:tcW w:w="2409" w:type="dxa"/>
            <w:vMerge w:val="restart"/>
          </w:tcPr>
          <w:p w14:paraId="4DA374C9" w14:textId="77777777" w:rsidR="00E23C69" w:rsidRPr="00E23C69" w:rsidRDefault="00E23C69" w:rsidP="00E23C69">
            <w:pPr>
              <w:rPr>
                <w:rFonts w:ascii="Times New Roman" w:eastAsia="Times New Roman" w:hAnsi="Times New Roman" w:cs="Times New Roman"/>
                <w:b/>
                <w:bCs/>
                <w:sz w:val="20"/>
                <w:szCs w:val="20"/>
                <w:lang w:eastAsia="ru-RU"/>
              </w:rPr>
            </w:pPr>
            <w:r w:rsidRPr="00E23C69">
              <w:rPr>
                <w:rFonts w:ascii="Times New Roman" w:eastAsia="Calibri" w:hAnsi="Times New Roman" w:cs="Times New Roman"/>
                <w:sz w:val="20"/>
                <w:szCs w:val="20"/>
              </w:rPr>
              <w:t>ОК 1, ОК 2, ОК 5, ОК 9, ПК 1.2, ПК 3.1</w:t>
            </w:r>
          </w:p>
        </w:tc>
      </w:tr>
      <w:tr w:rsidR="00E23C69" w:rsidRPr="00E23C69" w14:paraId="7385BC17" w14:textId="77777777" w:rsidTr="00AD5821">
        <w:trPr>
          <w:trHeight w:val="361"/>
        </w:trPr>
        <w:tc>
          <w:tcPr>
            <w:tcW w:w="2972" w:type="dxa"/>
            <w:vMerge/>
          </w:tcPr>
          <w:p w14:paraId="0B0C5925" w14:textId="77777777" w:rsidR="00E23C69" w:rsidRPr="00E23C69" w:rsidRDefault="00E23C69" w:rsidP="00E23C69">
            <w:pPr>
              <w:rPr>
                <w:rFonts w:ascii="Times New Roman" w:eastAsia="Calibri" w:hAnsi="Times New Roman" w:cs="Times New Roman"/>
                <w:b/>
                <w:sz w:val="20"/>
                <w:szCs w:val="20"/>
              </w:rPr>
            </w:pPr>
          </w:p>
        </w:tc>
        <w:tc>
          <w:tcPr>
            <w:tcW w:w="6662" w:type="dxa"/>
            <w:tcBorders>
              <w:top w:val="single" w:sz="4" w:space="0" w:color="auto"/>
              <w:left w:val="single" w:sz="4" w:space="0" w:color="auto"/>
              <w:bottom w:val="single" w:sz="4" w:space="0" w:color="auto"/>
            </w:tcBorders>
          </w:tcPr>
          <w:p w14:paraId="73C4A18D"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bCs/>
                <w:sz w:val="20"/>
                <w:szCs w:val="20"/>
              </w:rPr>
              <w:t>Основные положения. Продольная сила. Нормальные напряжения в поперечных сечениях стержня. Эпюра нормальных напряжений. Продольные и поперечные деформации при растяжении, сжатии. Закон Гука. Модуль продольной упругости. Коэффициент запаса прочности.  Нормальные и расчетные нагрузки и сопротивления.</w:t>
            </w:r>
          </w:p>
        </w:tc>
        <w:tc>
          <w:tcPr>
            <w:tcW w:w="2694" w:type="dxa"/>
            <w:vAlign w:val="center"/>
          </w:tcPr>
          <w:p w14:paraId="59769881" w14:textId="77777777" w:rsidR="00E23C69" w:rsidRPr="00E23C69" w:rsidRDefault="00E23C69" w:rsidP="00E23C69">
            <w:pPr>
              <w:jc w:val="center"/>
              <w:rPr>
                <w:rFonts w:ascii="Times New Roman" w:eastAsia="Times New Roman" w:hAnsi="Times New Roman" w:cs="Times New Roman"/>
                <w:bCs/>
                <w:sz w:val="20"/>
                <w:szCs w:val="20"/>
                <w:lang w:eastAsia="ru-RU"/>
              </w:rPr>
            </w:pPr>
            <w:r w:rsidRPr="00E23C69">
              <w:rPr>
                <w:rFonts w:ascii="Times New Roman" w:eastAsia="Times New Roman" w:hAnsi="Times New Roman" w:cs="Times New Roman"/>
                <w:bCs/>
                <w:sz w:val="20"/>
                <w:szCs w:val="20"/>
                <w:lang w:eastAsia="ru-RU"/>
              </w:rPr>
              <w:t>2</w:t>
            </w:r>
          </w:p>
        </w:tc>
        <w:tc>
          <w:tcPr>
            <w:tcW w:w="2409" w:type="dxa"/>
            <w:vMerge/>
          </w:tcPr>
          <w:p w14:paraId="35C5777D" w14:textId="77777777" w:rsidR="00E23C69" w:rsidRPr="00E23C69" w:rsidRDefault="00E23C69" w:rsidP="00E23C69">
            <w:pPr>
              <w:rPr>
                <w:rFonts w:ascii="Times New Roman" w:eastAsia="Calibri" w:hAnsi="Times New Roman" w:cs="Times New Roman"/>
                <w:sz w:val="20"/>
                <w:szCs w:val="20"/>
              </w:rPr>
            </w:pPr>
          </w:p>
        </w:tc>
      </w:tr>
      <w:tr w:rsidR="00E23C69" w:rsidRPr="00E23C69" w14:paraId="3ECB2C84" w14:textId="77777777" w:rsidTr="00AD5821">
        <w:trPr>
          <w:trHeight w:val="361"/>
        </w:trPr>
        <w:tc>
          <w:tcPr>
            <w:tcW w:w="2972" w:type="dxa"/>
            <w:vMerge/>
          </w:tcPr>
          <w:p w14:paraId="6C8DBBB5" w14:textId="77777777" w:rsidR="00E23C69" w:rsidRPr="00E23C69" w:rsidRDefault="00E23C69" w:rsidP="00E23C6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14670A9D" w14:textId="77777777" w:rsidR="00E23C69" w:rsidRPr="00E23C69" w:rsidRDefault="00E23C69" w:rsidP="00E23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0"/>
                <w:szCs w:val="20"/>
              </w:rPr>
            </w:pPr>
            <w:r w:rsidRPr="00E23C69">
              <w:rPr>
                <w:rFonts w:ascii="Times New Roman" w:eastAsia="Times New Roman" w:hAnsi="Times New Roman" w:cs="Times New Roman"/>
                <w:b/>
                <w:bCs/>
                <w:sz w:val="20"/>
                <w:szCs w:val="20"/>
                <w:lang w:eastAsia="ru-RU"/>
              </w:rPr>
              <w:t>В том числе практических и лабораторных занятий</w:t>
            </w:r>
          </w:p>
        </w:tc>
        <w:tc>
          <w:tcPr>
            <w:tcW w:w="2694" w:type="dxa"/>
            <w:vAlign w:val="center"/>
          </w:tcPr>
          <w:p w14:paraId="500EE640" w14:textId="77777777" w:rsidR="00E23C69" w:rsidRPr="00E23C69" w:rsidRDefault="00E23C69" w:rsidP="00E23C69">
            <w:pPr>
              <w:jc w:val="center"/>
              <w:rPr>
                <w:rFonts w:ascii="Times New Roman" w:eastAsia="Times New Roman" w:hAnsi="Times New Roman" w:cs="Times New Roman"/>
                <w:b/>
                <w:bCs/>
                <w:sz w:val="20"/>
                <w:szCs w:val="20"/>
                <w:lang w:eastAsia="ru-RU"/>
              </w:rPr>
            </w:pPr>
            <w:r w:rsidRPr="00E23C69">
              <w:rPr>
                <w:rFonts w:ascii="Times New Roman" w:eastAsia="Times New Roman" w:hAnsi="Times New Roman" w:cs="Times New Roman"/>
                <w:b/>
                <w:bCs/>
                <w:sz w:val="20"/>
                <w:szCs w:val="20"/>
                <w:lang w:eastAsia="ru-RU"/>
              </w:rPr>
              <w:t>6/2</w:t>
            </w:r>
          </w:p>
        </w:tc>
        <w:tc>
          <w:tcPr>
            <w:tcW w:w="2409" w:type="dxa"/>
            <w:vMerge/>
          </w:tcPr>
          <w:p w14:paraId="66A40E73" w14:textId="77777777" w:rsidR="00E23C69" w:rsidRPr="00E23C69" w:rsidRDefault="00E23C69" w:rsidP="00E23C69">
            <w:pPr>
              <w:rPr>
                <w:rFonts w:ascii="Times New Roman" w:eastAsia="Times New Roman" w:hAnsi="Times New Roman" w:cs="Times New Roman"/>
                <w:b/>
                <w:bCs/>
                <w:sz w:val="20"/>
                <w:szCs w:val="20"/>
                <w:lang w:eastAsia="ru-RU"/>
              </w:rPr>
            </w:pPr>
          </w:p>
        </w:tc>
      </w:tr>
      <w:tr w:rsidR="00E23C69" w:rsidRPr="00E23C69" w14:paraId="3729AC88" w14:textId="77777777" w:rsidTr="00AD5821">
        <w:trPr>
          <w:trHeight w:val="361"/>
        </w:trPr>
        <w:tc>
          <w:tcPr>
            <w:tcW w:w="2972" w:type="dxa"/>
            <w:vMerge/>
          </w:tcPr>
          <w:p w14:paraId="13779C85" w14:textId="77777777" w:rsidR="00E23C69" w:rsidRPr="00E23C69" w:rsidRDefault="00E23C69" w:rsidP="00E23C6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6EBC689D" w14:textId="77777777" w:rsidR="00E23C69" w:rsidRPr="00E23C69" w:rsidRDefault="00E23C69" w:rsidP="00E23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0"/>
                <w:szCs w:val="20"/>
              </w:rPr>
            </w:pPr>
            <w:r w:rsidRPr="00E23C69">
              <w:rPr>
                <w:rFonts w:ascii="Times New Roman" w:eastAsia="Calibri" w:hAnsi="Times New Roman" w:cs="Times New Roman"/>
                <w:b/>
                <w:sz w:val="20"/>
                <w:szCs w:val="20"/>
              </w:rPr>
              <w:t xml:space="preserve">1. </w:t>
            </w:r>
            <w:r w:rsidRPr="00E23C69">
              <w:rPr>
                <w:rFonts w:ascii="Times New Roman" w:eastAsia="Calibri" w:hAnsi="Times New Roman" w:cs="Times New Roman"/>
                <w:b/>
                <w:bCs/>
                <w:sz w:val="20"/>
                <w:szCs w:val="20"/>
              </w:rPr>
              <w:t>Практическое занятие</w:t>
            </w:r>
          </w:p>
          <w:p w14:paraId="4D06481E"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bCs/>
                <w:sz w:val="20"/>
                <w:szCs w:val="20"/>
              </w:rPr>
              <w:t xml:space="preserve"> «Построение эпюр продольных сил, нормальных напряжений, определение абсолютного удлинения (укорочения) при растяжении и сжатии».</w:t>
            </w:r>
          </w:p>
        </w:tc>
        <w:tc>
          <w:tcPr>
            <w:tcW w:w="2694" w:type="dxa"/>
            <w:vAlign w:val="center"/>
          </w:tcPr>
          <w:p w14:paraId="0509951F" w14:textId="77777777" w:rsidR="00E23C69" w:rsidRPr="00E23C69" w:rsidRDefault="00E23C69" w:rsidP="00E23C69">
            <w:pPr>
              <w:jc w:val="center"/>
              <w:rPr>
                <w:rFonts w:ascii="Times New Roman" w:eastAsia="Times New Roman" w:hAnsi="Times New Roman" w:cs="Times New Roman"/>
                <w:bCs/>
                <w:sz w:val="20"/>
                <w:szCs w:val="20"/>
                <w:lang w:eastAsia="ru-RU"/>
              </w:rPr>
            </w:pPr>
            <w:r w:rsidRPr="00E23C69">
              <w:rPr>
                <w:rFonts w:ascii="Times New Roman" w:eastAsia="Times New Roman" w:hAnsi="Times New Roman" w:cs="Times New Roman"/>
                <w:bCs/>
                <w:sz w:val="20"/>
                <w:szCs w:val="20"/>
                <w:lang w:eastAsia="ru-RU"/>
              </w:rPr>
              <w:t>4</w:t>
            </w:r>
          </w:p>
        </w:tc>
        <w:tc>
          <w:tcPr>
            <w:tcW w:w="2409" w:type="dxa"/>
            <w:vMerge/>
          </w:tcPr>
          <w:p w14:paraId="5BAA8127" w14:textId="77777777" w:rsidR="00E23C69" w:rsidRPr="00E23C69" w:rsidRDefault="00E23C69" w:rsidP="00E23C69">
            <w:pPr>
              <w:rPr>
                <w:rFonts w:ascii="Times New Roman" w:eastAsia="Times New Roman" w:hAnsi="Times New Roman" w:cs="Times New Roman"/>
                <w:b/>
                <w:bCs/>
                <w:sz w:val="20"/>
                <w:szCs w:val="20"/>
                <w:lang w:eastAsia="ru-RU"/>
              </w:rPr>
            </w:pPr>
          </w:p>
        </w:tc>
      </w:tr>
      <w:tr w:rsidR="00E23C69" w:rsidRPr="00E23C69" w14:paraId="25103C2B" w14:textId="77777777" w:rsidTr="00AD5821">
        <w:trPr>
          <w:trHeight w:val="361"/>
        </w:trPr>
        <w:tc>
          <w:tcPr>
            <w:tcW w:w="2972" w:type="dxa"/>
            <w:vMerge/>
          </w:tcPr>
          <w:p w14:paraId="54CC9E71" w14:textId="77777777" w:rsidR="00E23C69" w:rsidRPr="00E23C69" w:rsidRDefault="00E23C69" w:rsidP="00E23C6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48E7485D" w14:textId="77777777" w:rsidR="00E23C69" w:rsidRPr="00E23C69" w:rsidRDefault="00E23C69" w:rsidP="00E23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
                <w:bCs/>
                <w:sz w:val="20"/>
                <w:szCs w:val="20"/>
              </w:rPr>
            </w:pPr>
            <w:r w:rsidRPr="00E23C69">
              <w:rPr>
                <w:rFonts w:ascii="Times New Roman" w:eastAsia="Calibri" w:hAnsi="Times New Roman" w:cs="Times New Roman"/>
                <w:b/>
                <w:bCs/>
                <w:sz w:val="20"/>
                <w:szCs w:val="20"/>
              </w:rPr>
              <w:t>2</w:t>
            </w:r>
            <w:r w:rsidRPr="00E23C69">
              <w:rPr>
                <w:rFonts w:ascii="Times New Roman" w:eastAsia="Calibri" w:hAnsi="Times New Roman" w:cs="Times New Roman"/>
                <w:bCs/>
                <w:sz w:val="20"/>
                <w:szCs w:val="20"/>
              </w:rPr>
              <w:t>.</w:t>
            </w:r>
            <w:r w:rsidRPr="00E23C69">
              <w:rPr>
                <w:rFonts w:ascii="Times New Roman" w:eastAsia="Calibri" w:hAnsi="Times New Roman" w:cs="Times New Roman"/>
                <w:b/>
                <w:bCs/>
                <w:sz w:val="20"/>
                <w:szCs w:val="20"/>
              </w:rPr>
              <w:t xml:space="preserve"> Практическое занятие </w:t>
            </w:r>
            <w:r w:rsidRPr="00E23C69">
              <w:rPr>
                <w:rFonts w:ascii="Times New Roman" w:eastAsia="Calibri" w:hAnsi="Times New Roman" w:cs="Times New Roman"/>
                <w:bCs/>
                <w:sz w:val="20"/>
                <w:szCs w:val="20"/>
              </w:rPr>
              <w:t>Практическая подготовка</w:t>
            </w:r>
          </w:p>
          <w:p w14:paraId="6BD00687" w14:textId="77777777" w:rsidR="00E23C69" w:rsidRPr="00E23C69" w:rsidRDefault="00E23C69" w:rsidP="00E23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0"/>
                <w:szCs w:val="20"/>
              </w:rPr>
            </w:pPr>
            <w:r w:rsidRPr="00E23C69">
              <w:rPr>
                <w:rFonts w:ascii="Times New Roman" w:eastAsia="Calibri" w:hAnsi="Times New Roman" w:cs="Times New Roman"/>
                <w:bCs/>
                <w:sz w:val="20"/>
                <w:szCs w:val="20"/>
              </w:rPr>
              <w:t xml:space="preserve"> «Расчет на прочность при растяжении и сжатии»</w:t>
            </w:r>
          </w:p>
        </w:tc>
        <w:tc>
          <w:tcPr>
            <w:tcW w:w="2694" w:type="dxa"/>
            <w:vAlign w:val="center"/>
          </w:tcPr>
          <w:p w14:paraId="269754B8" w14:textId="77777777" w:rsidR="00E23C69" w:rsidRPr="00E23C69" w:rsidRDefault="00E23C69" w:rsidP="00E23C69">
            <w:pPr>
              <w:jc w:val="center"/>
              <w:rPr>
                <w:rFonts w:ascii="Times New Roman" w:eastAsia="Times New Roman" w:hAnsi="Times New Roman" w:cs="Times New Roman"/>
                <w:bCs/>
                <w:sz w:val="20"/>
                <w:szCs w:val="20"/>
                <w:lang w:eastAsia="ru-RU"/>
              </w:rPr>
            </w:pPr>
            <w:r w:rsidRPr="00E23C69">
              <w:rPr>
                <w:rFonts w:ascii="Times New Roman" w:eastAsia="Times New Roman" w:hAnsi="Times New Roman" w:cs="Times New Roman"/>
                <w:bCs/>
                <w:sz w:val="20"/>
                <w:szCs w:val="20"/>
                <w:lang w:eastAsia="ru-RU"/>
              </w:rPr>
              <w:t>2</w:t>
            </w:r>
          </w:p>
        </w:tc>
        <w:tc>
          <w:tcPr>
            <w:tcW w:w="2409" w:type="dxa"/>
            <w:vMerge/>
          </w:tcPr>
          <w:p w14:paraId="1699CB12" w14:textId="77777777" w:rsidR="00E23C69" w:rsidRPr="00E23C69" w:rsidRDefault="00E23C69" w:rsidP="00E23C69">
            <w:pPr>
              <w:rPr>
                <w:rFonts w:ascii="Times New Roman" w:eastAsia="Times New Roman" w:hAnsi="Times New Roman" w:cs="Times New Roman"/>
                <w:b/>
                <w:bCs/>
                <w:sz w:val="20"/>
                <w:szCs w:val="20"/>
                <w:lang w:eastAsia="ru-RU"/>
              </w:rPr>
            </w:pPr>
          </w:p>
        </w:tc>
      </w:tr>
      <w:tr w:rsidR="00E23C69" w:rsidRPr="00E23C69" w14:paraId="7530BF94" w14:textId="77777777" w:rsidTr="00AD5821">
        <w:trPr>
          <w:trHeight w:val="171"/>
        </w:trPr>
        <w:tc>
          <w:tcPr>
            <w:tcW w:w="2972" w:type="dxa"/>
            <w:vMerge/>
          </w:tcPr>
          <w:p w14:paraId="7AE11429" w14:textId="77777777" w:rsidR="00E23C69" w:rsidRPr="00E23C69" w:rsidRDefault="00E23C69" w:rsidP="00E23C6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14:paraId="27CF613B" w14:textId="77777777" w:rsidR="00E23C69" w:rsidRPr="00E23C69" w:rsidRDefault="00E23C69" w:rsidP="00E23C69">
            <w:pPr>
              <w:rPr>
                <w:rFonts w:ascii="Times New Roman" w:eastAsia="Times New Roman" w:hAnsi="Times New Roman" w:cs="Times New Roman"/>
                <w:b/>
                <w:bCs/>
                <w:sz w:val="20"/>
                <w:szCs w:val="20"/>
                <w:lang w:eastAsia="ru-RU"/>
              </w:rPr>
            </w:pPr>
            <w:r w:rsidRPr="00E23C69">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14:paraId="59D1E37B" w14:textId="77777777" w:rsidR="00E23C69" w:rsidRPr="00E23C69" w:rsidRDefault="00E23C69" w:rsidP="00E23C69">
            <w:pPr>
              <w:jc w:val="center"/>
              <w:rPr>
                <w:rFonts w:ascii="Times New Roman" w:eastAsia="Times New Roman" w:hAnsi="Times New Roman" w:cs="Times New Roman"/>
                <w:b/>
                <w:bCs/>
                <w:sz w:val="20"/>
                <w:szCs w:val="20"/>
                <w:lang w:eastAsia="ru-RU"/>
              </w:rPr>
            </w:pPr>
            <w:r w:rsidRPr="00E23C69">
              <w:rPr>
                <w:rFonts w:ascii="Times New Roman" w:eastAsia="Times New Roman" w:hAnsi="Times New Roman" w:cs="Times New Roman"/>
                <w:b/>
                <w:bCs/>
                <w:sz w:val="20"/>
                <w:szCs w:val="20"/>
                <w:lang w:eastAsia="ru-RU"/>
              </w:rPr>
              <w:t>2</w:t>
            </w:r>
          </w:p>
        </w:tc>
        <w:tc>
          <w:tcPr>
            <w:tcW w:w="2409" w:type="dxa"/>
            <w:vMerge/>
          </w:tcPr>
          <w:p w14:paraId="6410D7B9" w14:textId="77777777" w:rsidR="00E23C69" w:rsidRPr="00E23C69" w:rsidRDefault="00E23C69" w:rsidP="00E23C69">
            <w:pPr>
              <w:rPr>
                <w:rFonts w:ascii="Times New Roman" w:eastAsia="Times New Roman" w:hAnsi="Times New Roman" w:cs="Times New Roman"/>
                <w:b/>
                <w:bCs/>
                <w:sz w:val="20"/>
                <w:szCs w:val="20"/>
                <w:lang w:eastAsia="ru-RU"/>
              </w:rPr>
            </w:pPr>
          </w:p>
        </w:tc>
      </w:tr>
      <w:tr w:rsidR="00E23C69" w:rsidRPr="00E23C69" w14:paraId="20DF0E39" w14:textId="77777777" w:rsidTr="00AD5821">
        <w:trPr>
          <w:trHeight w:val="361"/>
        </w:trPr>
        <w:tc>
          <w:tcPr>
            <w:tcW w:w="2972" w:type="dxa"/>
            <w:vMerge/>
          </w:tcPr>
          <w:p w14:paraId="6A3275C4" w14:textId="77777777" w:rsidR="00E23C69" w:rsidRPr="00E23C69" w:rsidRDefault="00E23C69" w:rsidP="00E23C6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2CDCDAB6"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bCs/>
                <w:sz w:val="20"/>
                <w:szCs w:val="20"/>
              </w:rPr>
              <w:t>Срез и смятие: основные расчетные предпосылки и формулы. Расчетные  сопротивления на срез и смятие.</w:t>
            </w:r>
          </w:p>
        </w:tc>
        <w:tc>
          <w:tcPr>
            <w:tcW w:w="2694" w:type="dxa"/>
            <w:vAlign w:val="center"/>
          </w:tcPr>
          <w:p w14:paraId="2FBF5148" w14:textId="77777777" w:rsidR="00E23C69" w:rsidRPr="00E23C69" w:rsidRDefault="00E23C69" w:rsidP="00E23C69">
            <w:pPr>
              <w:jc w:val="center"/>
              <w:rPr>
                <w:rFonts w:ascii="Times New Roman" w:eastAsia="Times New Roman" w:hAnsi="Times New Roman" w:cs="Times New Roman"/>
                <w:bCs/>
                <w:sz w:val="20"/>
                <w:szCs w:val="20"/>
                <w:lang w:eastAsia="ru-RU"/>
              </w:rPr>
            </w:pPr>
            <w:r w:rsidRPr="00E23C69">
              <w:rPr>
                <w:rFonts w:ascii="Times New Roman" w:eastAsia="Times New Roman" w:hAnsi="Times New Roman" w:cs="Times New Roman"/>
                <w:bCs/>
                <w:sz w:val="20"/>
                <w:szCs w:val="20"/>
                <w:lang w:eastAsia="ru-RU"/>
              </w:rPr>
              <w:t>2</w:t>
            </w:r>
          </w:p>
        </w:tc>
        <w:tc>
          <w:tcPr>
            <w:tcW w:w="2409" w:type="dxa"/>
          </w:tcPr>
          <w:p w14:paraId="599E16D7" w14:textId="77777777" w:rsidR="00E23C69" w:rsidRPr="00E23C69" w:rsidRDefault="00E23C69" w:rsidP="00E23C69">
            <w:pPr>
              <w:rPr>
                <w:rFonts w:ascii="Times New Roman" w:eastAsia="Times New Roman" w:hAnsi="Times New Roman" w:cs="Times New Roman"/>
                <w:b/>
                <w:bCs/>
                <w:sz w:val="20"/>
                <w:szCs w:val="20"/>
                <w:lang w:eastAsia="ru-RU"/>
              </w:rPr>
            </w:pPr>
          </w:p>
        </w:tc>
      </w:tr>
      <w:tr w:rsidR="00E23C69" w:rsidRPr="00E23C69" w14:paraId="306CF354" w14:textId="77777777" w:rsidTr="00AD5821">
        <w:trPr>
          <w:trHeight w:val="242"/>
        </w:trPr>
        <w:tc>
          <w:tcPr>
            <w:tcW w:w="2972" w:type="dxa"/>
            <w:vMerge w:val="restart"/>
          </w:tcPr>
          <w:p w14:paraId="28316B90" w14:textId="77777777" w:rsidR="00E23C69" w:rsidRPr="00E23C69" w:rsidRDefault="00E23C69" w:rsidP="00E23C69">
            <w:pPr>
              <w:rPr>
                <w:rFonts w:ascii="Times New Roman" w:eastAsia="Calibri" w:hAnsi="Times New Roman" w:cs="Times New Roman"/>
                <w:b/>
                <w:sz w:val="20"/>
                <w:szCs w:val="20"/>
              </w:rPr>
            </w:pPr>
            <w:r w:rsidRPr="00E23C69">
              <w:rPr>
                <w:rFonts w:ascii="Times New Roman" w:eastAsia="Calibri" w:hAnsi="Times New Roman" w:cs="Times New Roman"/>
                <w:b/>
                <w:sz w:val="20"/>
                <w:szCs w:val="20"/>
              </w:rPr>
              <w:t>Тема 2.3</w:t>
            </w:r>
          </w:p>
          <w:p w14:paraId="0AF83866"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sz w:val="20"/>
                <w:szCs w:val="20"/>
              </w:rPr>
              <w:t>Изгиб</w:t>
            </w:r>
          </w:p>
        </w:tc>
        <w:tc>
          <w:tcPr>
            <w:tcW w:w="6662" w:type="dxa"/>
            <w:tcBorders>
              <w:top w:val="single" w:sz="4" w:space="0" w:color="auto"/>
              <w:left w:val="single" w:sz="4" w:space="0" w:color="auto"/>
              <w:bottom w:val="single" w:sz="4" w:space="0" w:color="auto"/>
            </w:tcBorders>
          </w:tcPr>
          <w:p w14:paraId="6F9866A9" w14:textId="77777777" w:rsidR="00E23C69" w:rsidRPr="00E23C69" w:rsidRDefault="00E23C69" w:rsidP="00E23C69">
            <w:pPr>
              <w:ind w:left="72"/>
              <w:rPr>
                <w:rFonts w:ascii="Times New Roman" w:eastAsia="Calibri" w:hAnsi="Times New Roman" w:cs="Times New Roman"/>
                <w:sz w:val="20"/>
                <w:szCs w:val="20"/>
              </w:rPr>
            </w:pPr>
            <w:r w:rsidRPr="00E23C69">
              <w:rPr>
                <w:rFonts w:ascii="Times New Roman" w:eastAsia="Calibri" w:hAnsi="Times New Roman" w:cs="Times New Roman"/>
                <w:b/>
                <w:bCs/>
                <w:sz w:val="20"/>
                <w:szCs w:val="20"/>
              </w:rPr>
              <w:t>Содержание</w:t>
            </w:r>
          </w:p>
        </w:tc>
        <w:tc>
          <w:tcPr>
            <w:tcW w:w="2694" w:type="dxa"/>
            <w:vAlign w:val="center"/>
          </w:tcPr>
          <w:p w14:paraId="44A757C8" w14:textId="77777777" w:rsidR="00E23C69" w:rsidRPr="00E23C69" w:rsidRDefault="00E23C69" w:rsidP="00E23C69">
            <w:pPr>
              <w:jc w:val="center"/>
              <w:rPr>
                <w:rFonts w:ascii="Times New Roman" w:eastAsia="Times New Roman" w:hAnsi="Times New Roman" w:cs="Times New Roman"/>
                <w:b/>
                <w:bCs/>
                <w:sz w:val="20"/>
                <w:szCs w:val="20"/>
                <w:lang w:eastAsia="ru-RU"/>
              </w:rPr>
            </w:pPr>
            <w:r w:rsidRPr="00E23C69">
              <w:rPr>
                <w:rFonts w:ascii="Times New Roman" w:eastAsia="Times New Roman" w:hAnsi="Times New Roman" w:cs="Times New Roman"/>
                <w:b/>
                <w:bCs/>
                <w:sz w:val="20"/>
                <w:szCs w:val="20"/>
                <w:lang w:eastAsia="ru-RU"/>
              </w:rPr>
              <w:t>10/6</w:t>
            </w:r>
          </w:p>
        </w:tc>
        <w:tc>
          <w:tcPr>
            <w:tcW w:w="2409" w:type="dxa"/>
            <w:vMerge w:val="restart"/>
          </w:tcPr>
          <w:p w14:paraId="62DF6D32" w14:textId="77777777" w:rsidR="00E23C69" w:rsidRPr="00E23C69" w:rsidRDefault="00E23C69" w:rsidP="00E23C69">
            <w:pPr>
              <w:rPr>
                <w:rFonts w:ascii="Times New Roman" w:eastAsia="Times New Roman" w:hAnsi="Times New Roman" w:cs="Times New Roman"/>
                <w:b/>
                <w:bCs/>
                <w:sz w:val="20"/>
                <w:szCs w:val="20"/>
                <w:lang w:eastAsia="ru-RU"/>
              </w:rPr>
            </w:pPr>
            <w:r w:rsidRPr="00E23C69">
              <w:rPr>
                <w:rFonts w:ascii="Times New Roman" w:eastAsia="Calibri" w:hAnsi="Times New Roman" w:cs="Times New Roman"/>
                <w:sz w:val="20"/>
                <w:szCs w:val="20"/>
              </w:rPr>
              <w:t>ОК 1, ОК 2, ОК 5, ОК 9, ПК 1.2, ПК 3.1</w:t>
            </w:r>
          </w:p>
        </w:tc>
      </w:tr>
      <w:tr w:rsidR="00E23C69" w:rsidRPr="00E23C69" w14:paraId="4198EFE5" w14:textId="77777777" w:rsidTr="00AD5821">
        <w:trPr>
          <w:trHeight w:val="361"/>
        </w:trPr>
        <w:tc>
          <w:tcPr>
            <w:tcW w:w="2972" w:type="dxa"/>
            <w:vMerge/>
          </w:tcPr>
          <w:p w14:paraId="5EBFA106" w14:textId="77777777" w:rsidR="00E23C69" w:rsidRPr="00E23C69" w:rsidRDefault="00E23C69" w:rsidP="00E23C6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78915644" w14:textId="77777777" w:rsidR="00E23C69" w:rsidRPr="00E23C69" w:rsidRDefault="00E23C69" w:rsidP="00E23C69">
            <w:pPr>
              <w:shd w:val="clear" w:color="auto" w:fill="FFFFFF"/>
              <w:rPr>
                <w:rFonts w:ascii="Times New Roman" w:eastAsia="Calibri" w:hAnsi="Times New Roman" w:cs="Times New Roman"/>
                <w:bCs/>
                <w:sz w:val="20"/>
                <w:szCs w:val="20"/>
              </w:rPr>
            </w:pPr>
            <w:r w:rsidRPr="00E23C69">
              <w:rPr>
                <w:rFonts w:ascii="Times New Roman" w:eastAsia="Calibri" w:hAnsi="Times New Roman" w:cs="Times New Roman"/>
                <w:sz w:val="20"/>
                <w:szCs w:val="20"/>
              </w:rPr>
              <w:t>Практическая подготовка</w:t>
            </w:r>
          </w:p>
          <w:p w14:paraId="7AA76EE7" w14:textId="77777777" w:rsidR="00E23C69" w:rsidRPr="00E23C69" w:rsidRDefault="00E23C69" w:rsidP="00E23C69">
            <w:pPr>
              <w:shd w:val="clear" w:color="auto" w:fill="FFFFFF"/>
              <w:rPr>
                <w:rFonts w:ascii="Times New Roman" w:eastAsia="Calibri" w:hAnsi="Times New Roman" w:cs="Times New Roman"/>
                <w:sz w:val="20"/>
                <w:szCs w:val="20"/>
              </w:rPr>
            </w:pPr>
            <w:r w:rsidRPr="00E23C69">
              <w:rPr>
                <w:rFonts w:ascii="Times New Roman" w:eastAsia="Calibri" w:hAnsi="Times New Roman" w:cs="Times New Roman"/>
                <w:bCs/>
                <w:sz w:val="20"/>
                <w:szCs w:val="20"/>
              </w:rPr>
              <w:t>Основные понятия и определения. Виды изгиба. Внутренние силовые факторы при прямом изгибе. Построение эпюр поперечных сил и изгибающих моментов. Нормальные напряжения при изгибе. Расчеты на прочность при изгибе</w:t>
            </w:r>
          </w:p>
        </w:tc>
        <w:tc>
          <w:tcPr>
            <w:tcW w:w="2694" w:type="dxa"/>
            <w:vAlign w:val="center"/>
          </w:tcPr>
          <w:p w14:paraId="04568C08" w14:textId="77777777" w:rsidR="00E23C69" w:rsidRPr="00E23C69" w:rsidRDefault="00E23C69" w:rsidP="00E23C69">
            <w:pPr>
              <w:jc w:val="center"/>
              <w:rPr>
                <w:rFonts w:ascii="Times New Roman" w:eastAsia="Times New Roman" w:hAnsi="Times New Roman" w:cs="Times New Roman"/>
                <w:bCs/>
                <w:sz w:val="20"/>
                <w:szCs w:val="20"/>
                <w:lang w:eastAsia="ru-RU"/>
              </w:rPr>
            </w:pPr>
            <w:r w:rsidRPr="00E23C69">
              <w:rPr>
                <w:rFonts w:ascii="Times New Roman" w:eastAsia="Times New Roman" w:hAnsi="Times New Roman" w:cs="Times New Roman"/>
                <w:bCs/>
                <w:sz w:val="20"/>
                <w:szCs w:val="20"/>
                <w:lang w:eastAsia="ru-RU"/>
              </w:rPr>
              <w:t>2/2</w:t>
            </w:r>
          </w:p>
        </w:tc>
        <w:tc>
          <w:tcPr>
            <w:tcW w:w="2409" w:type="dxa"/>
            <w:vMerge/>
          </w:tcPr>
          <w:p w14:paraId="0746C8FB" w14:textId="77777777" w:rsidR="00E23C69" w:rsidRPr="00E23C69" w:rsidRDefault="00E23C69" w:rsidP="00E23C69">
            <w:pPr>
              <w:rPr>
                <w:rFonts w:ascii="Times New Roman" w:eastAsia="Times New Roman" w:hAnsi="Times New Roman" w:cs="Times New Roman"/>
                <w:b/>
                <w:bCs/>
                <w:sz w:val="20"/>
                <w:szCs w:val="20"/>
                <w:lang w:eastAsia="ru-RU"/>
              </w:rPr>
            </w:pPr>
          </w:p>
        </w:tc>
      </w:tr>
      <w:tr w:rsidR="00E23C69" w:rsidRPr="00E23C69" w14:paraId="43B7B18F" w14:textId="77777777" w:rsidTr="00AD5821">
        <w:trPr>
          <w:trHeight w:val="253"/>
        </w:trPr>
        <w:tc>
          <w:tcPr>
            <w:tcW w:w="2972" w:type="dxa"/>
            <w:vMerge/>
          </w:tcPr>
          <w:p w14:paraId="2337EC33" w14:textId="77777777" w:rsidR="00E23C69" w:rsidRPr="00E23C69" w:rsidRDefault="00E23C69" w:rsidP="00E23C6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336D295C" w14:textId="77777777" w:rsidR="00E23C69" w:rsidRPr="00E23C69" w:rsidRDefault="00E23C69" w:rsidP="00E23C69">
            <w:pPr>
              <w:shd w:val="clear" w:color="auto" w:fill="FFFFFF"/>
              <w:rPr>
                <w:rFonts w:ascii="Times New Roman" w:eastAsia="Calibri" w:hAnsi="Times New Roman" w:cs="Times New Roman"/>
                <w:sz w:val="20"/>
                <w:szCs w:val="20"/>
              </w:rPr>
            </w:pPr>
            <w:r w:rsidRPr="00E23C69">
              <w:rPr>
                <w:rFonts w:ascii="Times New Roman" w:eastAsia="Times New Roman" w:hAnsi="Times New Roman" w:cs="Times New Roman"/>
                <w:b/>
                <w:bCs/>
                <w:sz w:val="20"/>
                <w:szCs w:val="20"/>
                <w:lang w:eastAsia="ru-RU"/>
              </w:rPr>
              <w:t>В том числе практических и лабораторных занятий</w:t>
            </w:r>
          </w:p>
        </w:tc>
        <w:tc>
          <w:tcPr>
            <w:tcW w:w="2694" w:type="dxa"/>
            <w:vAlign w:val="center"/>
          </w:tcPr>
          <w:p w14:paraId="7DD8772C" w14:textId="77777777" w:rsidR="00E23C69" w:rsidRPr="00E23C69" w:rsidRDefault="00E23C69" w:rsidP="00E23C69">
            <w:pPr>
              <w:jc w:val="center"/>
              <w:rPr>
                <w:rFonts w:ascii="Times New Roman" w:eastAsia="Times New Roman" w:hAnsi="Times New Roman" w:cs="Times New Roman"/>
                <w:b/>
                <w:bCs/>
                <w:sz w:val="20"/>
                <w:szCs w:val="20"/>
                <w:lang w:eastAsia="ru-RU"/>
              </w:rPr>
            </w:pPr>
            <w:r w:rsidRPr="00E23C69">
              <w:rPr>
                <w:rFonts w:ascii="Times New Roman" w:eastAsia="Times New Roman" w:hAnsi="Times New Roman" w:cs="Times New Roman"/>
                <w:b/>
                <w:bCs/>
                <w:sz w:val="20"/>
                <w:szCs w:val="20"/>
                <w:lang w:eastAsia="ru-RU"/>
              </w:rPr>
              <w:t>8/4</w:t>
            </w:r>
          </w:p>
        </w:tc>
        <w:tc>
          <w:tcPr>
            <w:tcW w:w="2409" w:type="dxa"/>
            <w:vMerge/>
          </w:tcPr>
          <w:p w14:paraId="7460E17F" w14:textId="77777777" w:rsidR="00E23C69" w:rsidRPr="00E23C69" w:rsidRDefault="00E23C69" w:rsidP="00E23C69">
            <w:pPr>
              <w:rPr>
                <w:rFonts w:ascii="Times New Roman" w:eastAsia="Times New Roman" w:hAnsi="Times New Roman" w:cs="Times New Roman"/>
                <w:b/>
                <w:bCs/>
                <w:sz w:val="20"/>
                <w:szCs w:val="20"/>
                <w:lang w:eastAsia="ru-RU"/>
              </w:rPr>
            </w:pPr>
          </w:p>
        </w:tc>
      </w:tr>
      <w:tr w:rsidR="00E23C69" w:rsidRPr="00E23C69" w14:paraId="54ED7804" w14:textId="77777777" w:rsidTr="00AD5821">
        <w:trPr>
          <w:trHeight w:val="361"/>
        </w:trPr>
        <w:tc>
          <w:tcPr>
            <w:tcW w:w="2972" w:type="dxa"/>
            <w:vMerge/>
          </w:tcPr>
          <w:p w14:paraId="79238E7E" w14:textId="77777777" w:rsidR="00E23C69" w:rsidRPr="00E23C69" w:rsidRDefault="00E23C69" w:rsidP="00E23C6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641E65EB"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b/>
                <w:bCs/>
                <w:sz w:val="20"/>
                <w:szCs w:val="20"/>
              </w:rPr>
              <w:t>1. Практическое занятие</w:t>
            </w:r>
          </w:p>
          <w:p w14:paraId="7D38C2CE"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bCs/>
                <w:sz w:val="20"/>
                <w:szCs w:val="20"/>
              </w:rPr>
              <w:t>1. «Построение эпюр поперечных сил и изгибающих моментов по длине балки».</w:t>
            </w:r>
          </w:p>
        </w:tc>
        <w:tc>
          <w:tcPr>
            <w:tcW w:w="2694" w:type="dxa"/>
            <w:vAlign w:val="center"/>
          </w:tcPr>
          <w:p w14:paraId="05966242" w14:textId="77777777" w:rsidR="00E23C69" w:rsidRPr="00E23C69" w:rsidRDefault="00E23C69" w:rsidP="00E23C69">
            <w:pPr>
              <w:jc w:val="center"/>
              <w:rPr>
                <w:rFonts w:ascii="Times New Roman" w:eastAsia="Times New Roman" w:hAnsi="Times New Roman" w:cs="Times New Roman"/>
                <w:bCs/>
                <w:sz w:val="20"/>
                <w:szCs w:val="20"/>
                <w:lang w:eastAsia="ru-RU"/>
              </w:rPr>
            </w:pPr>
            <w:r w:rsidRPr="00E23C69">
              <w:rPr>
                <w:rFonts w:ascii="Times New Roman" w:eastAsia="Times New Roman" w:hAnsi="Times New Roman" w:cs="Times New Roman"/>
                <w:bCs/>
                <w:sz w:val="20"/>
                <w:szCs w:val="20"/>
                <w:lang w:eastAsia="ru-RU"/>
              </w:rPr>
              <w:t>4</w:t>
            </w:r>
          </w:p>
        </w:tc>
        <w:tc>
          <w:tcPr>
            <w:tcW w:w="2409" w:type="dxa"/>
            <w:vMerge/>
          </w:tcPr>
          <w:p w14:paraId="7544368B" w14:textId="77777777" w:rsidR="00E23C69" w:rsidRPr="00E23C69" w:rsidRDefault="00E23C69" w:rsidP="00E23C69">
            <w:pPr>
              <w:rPr>
                <w:rFonts w:ascii="Times New Roman" w:eastAsia="Times New Roman" w:hAnsi="Times New Roman" w:cs="Times New Roman"/>
                <w:b/>
                <w:bCs/>
                <w:sz w:val="20"/>
                <w:szCs w:val="20"/>
                <w:lang w:eastAsia="ru-RU"/>
              </w:rPr>
            </w:pPr>
          </w:p>
        </w:tc>
      </w:tr>
      <w:tr w:rsidR="00E23C69" w:rsidRPr="00E23C69" w14:paraId="4107E665" w14:textId="77777777" w:rsidTr="00AD5821">
        <w:trPr>
          <w:trHeight w:val="361"/>
        </w:trPr>
        <w:tc>
          <w:tcPr>
            <w:tcW w:w="2972" w:type="dxa"/>
            <w:vMerge/>
          </w:tcPr>
          <w:p w14:paraId="352225AB" w14:textId="77777777" w:rsidR="00E23C69" w:rsidRPr="00E23C69" w:rsidRDefault="00E23C69" w:rsidP="00E23C6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7A0BE064" w14:textId="77777777" w:rsidR="00E23C69" w:rsidRPr="00E23C69" w:rsidRDefault="00E23C69" w:rsidP="00E23C69">
            <w:pPr>
              <w:rPr>
                <w:rFonts w:ascii="Times New Roman" w:eastAsia="Calibri" w:hAnsi="Times New Roman" w:cs="Times New Roman"/>
                <w:bCs/>
                <w:sz w:val="20"/>
                <w:szCs w:val="20"/>
              </w:rPr>
            </w:pPr>
            <w:r w:rsidRPr="00E23C69">
              <w:rPr>
                <w:rFonts w:ascii="Times New Roman" w:eastAsia="Calibri" w:hAnsi="Times New Roman" w:cs="Times New Roman"/>
                <w:b/>
                <w:bCs/>
                <w:sz w:val="20"/>
                <w:szCs w:val="20"/>
              </w:rPr>
              <w:t>2</w:t>
            </w:r>
            <w:r w:rsidRPr="00E23C69">
              <w:rPr>
                <w:rFonts w:ascii="Times New Roman" w:eastAsia="Calibri" w:hAnsi="Times New Roman" w:cs="Times New Roman"/>
                <w:bCs/>
                <w:sz w:val="20"/>
                <w:szCs w:val="20"/>
              </w:rPr>
              <w:t>.</w:t>
            </w:r>
            <w:r w:rsidRPr="00E23C69">
              <w:rPr>
                <w:rFonts w:ascii="Times New Roman" w:eastAsia="Calibri" w:hAnsi="Times New Roman" w:cs="Times New Roman"/>
                <w:b/>
                <w:bCs/>
                <w:sz w:val="20"/>
                <w:szCs w:val="20"/>
              </w:rPr>
              <w:t xml:space="preserve">Практическое занятие </w:t>
            </w:r>
            <w:r w:rsidRPr="00E23C69">
              <w:rPr>
                <w:rFonts w:ascii="Times New Roman" w:eastAsia="Calibri" w:hAnsi="Times New Roman" w:cs="Times New Roman"/>
                <w:bCs/>
                <w:sz w:val="20"/>
                <w:szCs w:val="20"/>
              </w:rPr>
              <w:t>Практическая подготовка</w:t>
            </w:r>
          </w:p>
          <w:p w14:paraId="34AC6346" w14:textId="77777777" w:rsidR="00E23C69" w:rsidRPr="00E23C69" w:rsidRDefault="00E23C69" w:rsidP="00E23C69">
            <w:pPr>
              <w:rPr>
                <w:rFonts w:ascii="Times New Roman" w:eastAsia="Calibri" w:hAnsi="Times New Roman" w:cs="Times New Roman"/>
                <w:bCs/>
                <w:sz w:val="20"/>
                <w:szCs w:val="20"/>
              </w:rPr>
            </w:pPr>
            <w:r w:rsidRPr="00E23C69">
              <w:rPr>
                <w:rFonts w:ascii="Times New Roman" w:eastAsia="Calibri" w:hAnsi="Times New Roman" w:cs="Times New Roman"/>
                <w:bCs/>
                <w:sz w:val="20"/>
                <w:szCs w:val="20"/>
              </w:rPr>
              <w:t>«Расчеты балок на прочность по нормальным, касательным и эквивалентным напряжениям. Подбор сечения балки».</w:t>
            </w:r>
          </w:p>
        </w:tc>
        <w:tc>
          <w:tcPr>
            <w:tcW w:w="2694" w:type="dxa"/>
            <w:vAlign w:val="center"/>
          </w:tcPr>
          <w:p w14:paraId="54695383" w14:textId="77777777" w:rsidR="00E23C69" w:rsidRPr="00E23C69" w:rsidRDefault="00E23C69" w:rsidP="00E23C69">
            <w:pPr>
              <w:jc w:val="center"/>
              <w:rPr>
                <w:rFonts w:ascii="Times New Roman" w:eastAsia="Times New Roman" w:hAnsi="Times New Roman" w:cs="Times New Roman"/>
                <w:bCs/>
                <w:sz w:val="20"/>
                <w:szCs w:val="20"/>
                <w:lang w:eastAsia="ru-RU"/>
              </w:rPr>
            </w:pPr>
            <w:r w:rsidRPr="00E23C69">
              <w:rPr>
                <w:rFonts w:ascii="Times New Roman" w:eastAsia="Times New Roman" w:hAnsi="Times New Roman" w:cs="Times New Roman"/>
                <w:bCs/>
                <w:sz w:val="20"/>
                <w:szCs w:val="20"/>
                <w:lang w:eastAsia="ru-RU"/>
              </w:rPr>
              <w:t>4/4</w:t>
            </w:r>
          </w:p>
        </w:tc>
        <w:tc>
          <w:tcPr>
            <w:tcW w:w="2409" w:type="dxa"/>
            <w:vMerge/>
          </w:tcPr>
          <w:p w14:paraId="67B5B5AF" w14:textId="77777777" w:rsidR="00E23C69" w:rsidRPr="00E23C69" w:rsidRDefault="00E23C69" w:rsidP="00E23C69">
            <w:pPr>
              <w:rPr>
                <w:rFonts w:ascii="Times New Roman" w:eastAsia="Times New Roman" w:hAnsi="Times New Roman" w:cs="Times New Roman"/>
                <w:b/>
                <w:bCs/>
                <w:sz w:val="20"/>
                <w:szCs w:val="20"/>
                <w:lang w:eastAsia="ru-RU"/>
              </w:rPr>
            </w:pPr>
          </w:p>
        </w:tc>
      </w:tr>
      <w:tr w:rsidR="00E23C69" w:rsidRPr="00E23C69" w14:paraId="7B842CAE" w14:textId="77777777" w:rsidTr="00AD5821">
        <w:trPr>
          <w:trHeight w:val="147"/>
        </w:trPr>
        <w:tc>
          <w:tcPr>
            <w:tcW w:w="2972" w:type="dxa"/>
            <w:vMerge/>
          </w:tcPr>
          <w:p w14:paraId="671E9924" w14:textId="77777777" w:rsidR="00E23C69" w:rsidRPr="00E23C69" w:rsidRDefault="00E23C69" w:rsidP="00E23C6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14:paraId="1BE5DBDD" w14:textId="77777777" w:rsidR="00E23C69" w:rsidRPr="00E23C69" w:rsidRDefault="00E23C69" w:rsidP="00E23C69">
            <w:pPr>
              <w:rPr>
                <w:rFonts w:ascii="Times New Roman" w:eastAsia="Times New Roman" w:hAnsi="Times New Roman" w:cs="Times New Roman"/>
                <w:b/>
                <w:bCs/>
                <w:sz w:val="20"/>
                <w:szCs w:val="20"/>
                <w:lang w:eastAsia="ru-RU"/>
              </w:rPr>
            </w:pPr>
            <w:r w:rsidRPr="00E23C69">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14:paraId="5C306255" w14:textId="77777777" w:rsidR="00E23C69" w:rsidRPr="00E23C69" w:rsidRDefault="00E23C69" w:rsidP="00E23C69">
            <w:pPr>
              <w:jc w:val="center"/>
              <w:rPr>
                <w:rFonts w:ascii="Times New Roman" w:eastAsia="Times New Roman" w:hAnsi="Times New Roman" w:cs="Times New Roman"/>
                <w:b/>
                <w:bCs/>
                <w:sz w:val="20"/>
                <w:szCs w:val="20"/>
                <w:lang w:eastAsia="ru-RU"/>
              </w:rPr>
            </w:pPr>
            <w:r w:rsidRPr="00E23C69">
              <w:rPr>
                <w:rFonts w:ascii="Times New Roman" w:eastAsia="Times New Roman" w:hAnsi="Times New Roman" w:cs="Times New Roman"/>
                <w:b/>
                <w:bCs/>
                <w:sz w:val="20"/>
                <w:szCs w:val="20"/>
                <w:lang w:eastAsia="ru-RU"/>
              </w:rPr>
              <w:t>-</w:t>
            </w:r>
          </w:p>
        </w:tc>
        <w:tc>
          <w:tcPr>
            <w:tcW w:w="2409" w:type="dxa"/>
            <w:vMerge/>
          </w:tcPr>
          <w:p w14:paraId="473947CC" w14:textId="77777777" w:rsidR="00E23C69" w:rsidRPr="00E23C69" w:rsidRDefault="00E23C69" w:rsidP="00E23C69">
            <w:pPr>
              <w:rPr>
                <w:rFonts w:ascii="Times New Roman" w:eastAsia="Times New Roman" w:hAnsi="Times New Roman" w:cs="Times New Roman"/>
                <w:b/>
                <w:bCs/>
                <w:sz w:val="20"/>
                <w:szCs w:val="20"/>
                <w:lang w:eastAsia="ru-RU"/>
              </w:rPr>
            </w:pPr>
          </w:p>
        </w:tc>
      </w:tr>
      <w:tr w:rsidR="00E23C69" w:rsidRPr="00E23C69" w14:paraId="1FD9CA11" w14:textId="77777777" w:rsidTr="00AD5821">
        <w:trPr>
          <w:trHeight w:val="211"/>
        </w:trPr>
        <w:tc>
          <w:tcPr>
            <w:tcW w:w="2972" w:type="dxa"/>
            <w:vMerge w:val="restart"/>
          </w:tcPr>
          <w:p w14:paraId="18B30BAB"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b/>
                <w:sz w:val="20"/>
                <w:szCs w:val="20"/>
              </w:rPr>
              <w:t>Тема 2.4</w:t>
            </w:r>
            <w:r w:rsidRPr="00E23C69">
              <w:rPr>
                <w:rFonts w:ascii="Times New Roman" w:eastAsia="Calibri" w:hAnsi="Times New Roman" w:cs="Times New Roman"/>
                <w:sz w:val="20"/>
                <w:szCs w:val="20"/>
              </w:rPr>
              <w:t xml:space="preserve"> Сдвиг и кручение</w:t>
            </w:r>
          </w:p>
        </w:tc>
        <w:tc>
          <w:tcPr>
            <w:tcW w:w="6662" w:type="dxa"/>
            <w:tcBorders>
              <w:top w:val="single" w:sz="4" w:space="0" w:color="auto"/>
              <w:left w:val="single" w:sz="4" w:space="0" w:color="auto"/>
              <w:bottom w:val="single" w:sz="4" w:space="0" w:color="auto"/>
            </w:tcBorders>
          </w:tcPr>
          <w:p w14:paraId="27D36DB9" w14:textId="77777777" w:rsidR="00E23C69" w:rsidRPr="00E23C69" w:rsidRDefault="00E23C69" w:rsidP="00E23C69">
            <w:pPr>
              <w:ind w:left="72"/>
              <w:rPr>
                <w:rFonts w:ascii="Times New Roman" w:eastAsia="Calibri" w:hAnsi="Times New Roman" w:cs="Times New Roman"/>
                <w:sz w:val="20"/>
                <w:szCs w:val="20"/>
              </w:rPr>
            </w:pPr>
            <w:r w:rsidRPr="00E23C69">
              <w:rPr>
                <w:rFonts w:ascii="Times New Roman" w:eastAsia="Calibri" w:hAnsi="Times New Roman" w:cs="Times New Roman"/>
                <w:b/>
                <w:bCs/>
                <w:sz w:val="20"/>
                <w:szCs w:val="20"/>
              </w:rPr>
              <w:t>Содержание</w:t>
            </w:r>
          </w:p>
        </w:tc>
        <w:tc>
          <w:tcPr>
            <w:tcW w:w="2694" w:type="dxa"/>
            <w:vAlign w:val="center"/>
          </w:tcPr>
          <w:p w14:paraId="75251A6F" w14:textId="77777777" w:rsidR="00E23C69" w:rsidRPr="00E23C69" w:rsidRDefault="00E23C69" w:rsidP="00E23C69">
            <w:pPr>
              <w:jc w:val="center"/>
              <w:rPr>
                <w:rFonts w:ascii="Times New Roman" w:eastAsia="Times New Roman" w:hAnsi="Times New Roman" w:cs="Times New Roman"/>
                <w:b/>
                <w:bCs/>
                <w:sz w:val="20"/>
                <w:szCs w:val="20"/>
                <w:lang w:eastAsia="ru-RU"/>
              </w:rPr>
            </w:pPr>
            <w:r w:rsidRPr="00E23C69">
              <w:rPr>
                <w:rFonts w:ascii="Times New Roman" w:eastAsia="Times New Roman" w:hAnsi="Times New Roman" w:cs="Times New Roman"/>
                <w:b/>
                <w:bCs/>
                <w:sz w:val="20"/>
                <w:szCs w:val="20"/>
                <w:lang w:eastAsia="ru-RU"/>
              </w:rPr>
              <w:t>6/4</w:t>
            </w:r>
          </w:p>
        </w:tc>
        <w:tc>
          <w:tcPr>
            <w:tcW w:w="2409" w:type="dxa"/>
            <w:vMerge w:val="restart"/>
          </w:tcPr>
          <w:p w14:paraId="2B74186D" w14:textId="77777777" w:rsidR="00E23C69" w:rsidRPr="00E23C69" w:rsidRDefault="00E23C69" w:rsidP="00E23C69">
            <w:pPr>
              <w:rPr>
                <w:rFonts w:ascii="Times New Roman" w:eastAsia="Times New Roman" w:hAnsi="Times New Roman" w:cs="Times New Roman"/>
                <w:b/>
                <w:bCs/>
                <w:sz w:val="20"/>
                <w:szCs w:val="20"/>
                <w:lang w:eastAsia="ru-RU"/>
              </w:rPr>
            </w:pPr>
            <w:r w:rsidRPr="00E23C69">
              <w:rPr>
                <w:rFonts w:ascii="Times New Roman" w:eastAsia="Calibri" w:hAnsi="Times New Roman" w:cs="Times New Roman"/>
                <w:sz w:val="20"/>
                <w:szCs w:val="20"/>
              </w:rPr>
              <w:t>ОК 1, ОК 2, ОК 5, ОК 9, ПК 1.2, ПК 3.1</w:t>
            </w:r>
          </w:p>
        </w:tc>
      </w:tr>
      <w:tr w:rsidR="00E23C69" w:rsidRPr="00E23C69" w14:paraId="434ED095" w14:textId="77777777" w:rsidTr="00AD5821">
        <w:trPr>
          <w:trHeight w:val="361"/>
        </w:trPr>
        <w:tc>
          <w:tcPr>
            <w:tcW w:w="2972" w:type="dxa"/>
            <w:vMerge/>
          </w:tcPr>
          <w:p w14:paraId="0129B80F" w14:textId="77777777" w:rsidR="00E23C69" w:rsidRPr="00E23C69" w:rsidRDefault="00E23C69" w:rsidP="00E23C69">
            <w:pPr>
              <w:rPr>
                <w:rFonts w:ascii="Times New Roman" w:eastAsia="Calibri" w:hAnsi="Times New Roman" w:cs="Times New Roman"/>
                <w:b/>
                <w:sz w:val="20"/>
                <w:szCs w:val="20"/>
              </w:rPr>
            </w:pPr>
          </w:p>
        </w:tc>
        <w:tc>
          <w:tcPr>
            <w:tcW w:w="6662" w:type="dxa"/>
            <w:tcBorders>
              <w:top w:val="single" w:sz="4" w:space="0" w:color="auto"/>
              <w:left w:val="single" w:sz="4" w:space="0" w:color="auto"/>
              <w:bottom w:val="single" w:sz="4" w:space="0" w:color="auto"/>
            </w:tcBorders>
          </w:tcPr>
          <w:p w14:paraId="3886CEAC"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bCs/>
                <w:sz w:val="20"/>
                <w:szCs w:val="20"/>
              </w:rPr>
              <w:t>Чистый сдвиг. Закон Гука при сдвиге. Модуль сдвига. Внутренние силовые факторы при кручении. Эпюра крутящего момента. Кручение бруса круглого поперечного сечения.</w:t>
            </w:r>
          </w:p>
        </w:tc>
        <w:tc>
          <w:tcPr>
            <w:tcW w:w="2694" w:type="dxa"/>
            <w:vAlign w:val="center"/>
          </w:tcPr>
          <w:p w14:paraId="26B3714E" w14:textId="77777777" w:rsidR="00E23C69" w:rsidRPr="00E23C69" w:rsidRDefault="00E23C69" w:rsidP="00E23C69">
            <w:pPr>
              <w:jc w:val="center"/>
              <w:rPr>
                <w:rFonts w:ascii="Times New Roman" w:eastAsia="Times New Roman" w:hAnsi="Times New Roman" w:cs="Times New Roman"/>
                <w:bCs/>
                <w:sz w:val="20"/>
                <w:szCs w:val="20"/>
                <w:lang w:eastAsia="ru-RU"/>
              </w:rPr>
            </w:pPr>
            <w:r w:rsidRPr="00E23C69">
              <w:rPr>
                <w:rFonts w:ascii="Times New Roman" w:eastAsia="Times New Roman" w:hAnsi="Times New Roman" w:cs="Times New Roman"/>
                <w:bCs/>
                <w:sz w:val="20"/>
                <w:szCs w:val="20"/>
                <w:lang w:eastAsia="ru-RU"/>
              </w:rPr>
              <w:t>2</w:t>
            </w:r>
          </w:p>
        </w:tc>
        <w:tc>
          <w:tcPr>
            <w:tcW w:w="2409" w:type="dxa"/>
            <w:vMerge/>
          </w:tcPr>
          <w:p w14:paraId="4D0E93F4" w14:textId="77777777" w:rsidR="00E23C69" w:rsidRPr="00E23C69" w:rsidRDefault="00E23C69" w:rsidP="00E23C69">
            <w:pPr>
              <w:rPr>
                <w:rFonts w:ascii="Times New Roman" w:eastAsia="Times New Roman" w:hAnsi="Times New Roman" w:cs="Times New Roman"/>
                <w:b/>
                <w:bCs/>
                <w:sz w:val="20"/>
                <w:szCs w:val="20"/>
                <w:lang w:eastAsia="ru-RU"/>
              </w:rPr>
            </w:pPr>
          </w:p>
        </w:tc>
      </w:tr>
      <w:tr w:rsidR="00E23C69" w:rsidRPr="00E23C69" w14:paraId="46F91513" w14:textId="77777777" w:rsidTr="00AD5821">
        <w:trPr>
          <w:trHeight w:val="361"/>
        </w:trPr>
        <w:tc>
          <w:tcPr>
            <w:tcW w:w="2972" w:type="dxa"/>
            <w:vMerge/>
          </w:tcPr>
          <w:p w14:paraId="41A4AEE8" w14:textId="77777777" w:rsidR="00E23C69" w:rsidRPr="00E23C69" w:rsidRDefault="00E23C69" w:rsidP="00E23C69">
            <w:pPr>
              <w:rPr>
                <w:rFonts w:ascii="Times New Roman" w:eastAsia="Calibri" w:hAnsi="Times New Roman" w:cs="Times New Roman"/>
                <w:b/>
                <w:sz w:val="20"/>
                <w:szCs w:val="20"/>
              </w:rPr>
            </w:pPr>
          </w:p>
        </w:tc>
        <w:tc>
          <w:tcPr>
            <w:tcW w:w="6662" w:type="dxa"/>
            <w:tcBorders>
              <w:top w:val="single" w:sz="4" w:space="0" w:color="auto"/>
              <w:left w:val="single" w:sz="4" w:space="0" w:color="auto"/>
              <w:bottom w:val="single" w:sz="4" w:space="0" w:color="auto"/>
            </w:tcBorders>
          </w:tcPr>
          <w:p w14:paraId="65D6DEC2" w14:textId="77777777" w:rsidR="00E23C69" w:rsidRPr="00E23C69" w:rsidRDefault="00E23C69" w:rsidP="00E23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0"/>
                <w:szCs w:val="20"/>
              </w:rPr>
            </w:pPr>
            <w:r w:rsidRPr="00E23C69">
              <w:rPr>
                <w:rFonts w:ascii="Times New Roman" w:eastAsia="Times New Roman" w:hAnsi="Times New Roman" w:cs="Times New Roman"/>
                <w:b/>
                <w:bCs/>
                <w:sz w:val="20"/>
                <w:szCs w:val="20"/>
                <w:lang w:eastAsia="ru-RU"/>
              </w:rPr>
              <w:t>В том числе практических и лабораторных занятий</w:t>
            </w:r>
          </w:p>
        </w:tc>
        <w:tc>
          <w:tcPr>
            <w:tcW w:w="2694" w:type="dxa"/>
            <w:vAlign w:val="center"/>
          </w:tcPr>
          <w:p w14:paraId="7F2CA891" w14:textId="77777777" w:rsidR="00E23C69" w:rsidRPr="00E23C69" w:rsidRDefault="00E23C69" w:rsidP="00E23C69">
            <w:pPr>
              <w:jc w:val="center"/>
              <w:rPr>
                <w:rFonts w:ascii="Times New Roman" w:eastAsia="Times New Roman" w:hAnsi="Times New Roman" w:cs="Times New Roman"/>
                <w:b/>
                <w:bCs/>
                <w:sz w:val="20"/>
                <w:szCs w:val="20"/>
                <w:lang w:eastAsia="ru-RU"/>
              </w:rPr>
            </w:pPr>
            <w:r w:rsidRPr="00E23C69">
              <w:rPr>
                <w:rFonts w:ascii="Times New Roman" w:eastAsia="Times New Roman" w:hAnsi="Times New Roman" w:cs="Times New Roman"/>
                <w:b/>
                <w:bCs/>
                <w:sz w:val="20"/>
                <w:szCs w:val="20"/>
                <w:lang w:eastAsia="ru-RU"/>
              </w:rPr>
              <w:t>4/4</w:t>
            </w:r>
          </w:p>
        </w:tc>
        <w:tc>
          <w:tcPr>
            <w:tcW w:w="2409" w:type="dxa"/>
            <w:vMerge/>
          </w:tcPr>
          <w:p w14:paraId="6F4BB8AF" w14:textId="77777777" w:rsidR="00E23C69" w:rsidRPr="00E23C69" w:rsidRDefault="00E23C69" w:rsidP="00E23C69">
            <w:pPr>
              <w:rPr>
                <w:rFonts w:ascii="Times New Roman" w:eastAsia="Times New Roman" w:hAnsi="Times New Roman" w:cs="Times New Roman"/>
                <w:b/>
                <w:bCs/>
                <w:sz w:val="20"/>
                <w:szCs w:val="20"/>
                <w:lang w:eastAsia="ru-RU"/>
              </w:rPr>
            </w:pPr>
          </w:p>
        </w:tc>
      </w:tr>
      <w:tr w:rsidR="00E23C69" w:rsidRPr="00E23C69" w14:paraId="38F1BE62" w14:textId="77777777" w:rsidTr="00AD5821">
        <w:trPr>
          <w:trHeight w:val="361"/>
        </w:trPr>
        <w:tc>
          <w:tcPr>
            <w:tcW w:w="2972" w:type="dxa"/>
            <w:vMerge/>
          </w:tcPr>
          <w:p w14:paraId="5CAA4B59" w14:textId="77777777" w:rsidR="00E23C69" w:rsidRPr="00E23C69" w:rsidRDefault="00E23C69" w:rsidP="00E23C69">
            <w:pPr>
              <w:rPr>
                <w:rFonts w:ascii="Times New Roman" w:eastAsia="Calibri" w:hAnsi="Times New Roman" w:cs="Times New Roman"/>
                <w:b/>
                <w:sz w:val="20"/>
                <w:szCs w:val="20"/>
              </w:rPr>
            </w:pPr>
          </w:p>
        </w:tc>
        <w:tc>
          <w:tcPr>
            <w:tcW w:w="6662" w:type="dxa"/>
            <w:tcBorders>
              <w:top w:val="single" w:sz="4" w:space="0" w:color="auto"/>
              <w:left w:val="single" w:sz="4" w:space="0" w:color="auto"/>
              <w:bottom w:val="single" w:sz="4" w:space="0" w:color="auto"/>
            </w:tcBorders>
          </w:tcPr>
          <w:p w14:paraId="0C19802F" w14:textId="77777777" w:rsidR="00E23C69" w:rsidRPr="00E23C69" w:rsidRDefault="00E23C69" w:rsidP="00E23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0"/>
                <w:szCs w:val="20"/>
              </w:rPr>
            </w:pPr>
            <w:r w:rsidRPr="00E23C69">
              <w:rPr>
                <w:rFonts w:ascii="Times New Roman" w:eastAsia="Calibri" w:hAnsi="Times New Roman" w:cs="Times New Roman"/>
                <w:b/>
                <w:sz w:val="20"/>
                <w:szCs w:val="20"/>
              </w:rPr>
              <w:t xml:space="preserve">1. </w:t>
            </w:r>
            <w:r w:rsidRPr="00E23C69">
              <w:rPr>
                <w:rFonts w:ascii="Times New Roman" w:eastAsia="Calibri" w:hAnsi="Times New Roman" w:cs="Times New Roman"/>
                <w:b/>
                <w:bCs/>
                <w:sz w:val="20"/>
                <w:szCs w:val="20"/>
              </w:rPr>
              <w:t xml:space="preserve">Практическое занятие. </w:t>
            </w:r>
            <w:r w:rsidRPr="00E23C69">
              <w:rPr>
                <w:rFonts w:ascii="Times New Roman" w:eastAsia="Calibri" w:hAnsi="Times New Roman" w:cs="Times New Roman"/>
                <w:bCs/>
                <w:sz w:val="20"/>
                <w:szCs w:val="20"/>
              </w:rPr>
              <w:t>Практическая подготовка</w:t>
            </w:r>
          </w:p>
          <w:p w14:paraId="49573F4D"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bCs/>
                <w:sz w:val="20"/>
                <w:szCs w:val="20"/>
              </w:rPr>
              <w:t>«Расчет на прочность и жесткость при кручении»</w:t>
            </w:r>
          </w:p>
        </w:tc>
        <w:tc>
          <w:tcPr>
            <w:tcW w:w="2694" w:type="dxa"/>
            <w:vAlign w:val="center"/>
          </w:tcPr>
          <w:p w14:paraId="3324379A" w14:textId="77777777" w:rsidR="00E23C69" w:rsidRPr="00E23C69" w:rsidRDefault="00E23C69" w:rsidP="00E23C69">
            <w:pPr>
              <w:jc w:val="center"/>
              <w:rPr>
                <w:rFonts w:ascii="Times New Roman" w:eastAsia="Times New Roman" w:hAnsi="Times New Roman" w:cs="Times New Roman"/>
                <w:bCs/>
                <w:sz w:val="20"/>
                <w:szCs w:val="20"/>
                <w:lang w:eastAsia="ru-RU"/>
              </w:rPr>
            </w:pPr>
            <w:r w:rsidRPr="00E23C69">
              <w:rPr>
                <w:rFonts w:ascii="Times New Roman" w:eastAsia="Times New Roman" w:hAnsi="Times New Roman" w:cs="Times New Roman"/>
                <w:bCs/>
                <w:sz w:val="20"/>
                <w:szCs w:val="20"/>
                <w:lang w:eastAsia="ru-RU"/>
              </w:rPr>
              <w:t>4</w:t>
            </w:r>
          </w:p>
        </w:tc>
        <w:tc>
          <w:tcPr>
            <w:tcW w:w="2409" w:type="dxa"/>
            <w:vMerge/>
          </w:tcPr>
          <w:p w14:paraId="0F75E57E" w14:textId="77777777" w:rsidR="00E23C69" w:rsidRPr="00E23C69" w:rsidRDefault="00E23C69" w:rsidP="00E23C69">
            <w:pPr>
              <w:rPr>
                <w:rFonts w:ascii="Times New Roman" w:eastAsia="Times New Roman" w:hAnsi="Times New Roman" w:cs="Times New Roman"/>
                <w:b/>
                <w:bCs/>
                <w:sz w:val="20"/>
                <w:szCs w:val="20"/>
                <w:lang w:eastAsia="ru-RU"/>
              </w:rPr>
            </w:pPr>
          </w:p>
        </w:tc>
      </w:tr>
      <w:tr w:rsidR="00E23C69" w:rsidRPr="00E23C69" w14:paraId="7058ECF2" w14:textId="77777777" w:rsidTr="00AD5821">
        <w:trPr>
          <w:trHeight w:val="248"/>
        </w:trPr>
        <w:tc>
          <w:tcPr>
            <w:tcW w:w="2972" w:type="dxa"/>
            <w:vMerge/>
          </w:tcPr>
          <w:p w14:paraId="2D218481" w14:textId="77777777" w:rsidR="00E23C69" w:rsidRPr="00E23C69" w:rsidRDefault="00E23C69" w:rsidP="00E23C69">
            <w:pPr>
              <w:rPr>
                <w:rFonts w:ascii="Times New Roman" w:eastAsia="Calibri" w:hAnsi="Times New Roman" w:cs="Times New Roman"/>
                <w:sz w:val="20"/>
                <w:szCs w:val="20"/>
              </w:rPr>
            </w:pPr>
          </w:p>
        </w:tc>
        <w:tc>
          <w:tcPr>
            <w:tcW w:w="6662" w:type="dxa"/>
            <w:tcBorders>
              <w:top w:val="single" w:sz="4" w:space="0" w:color="auto"/>
              <w:left w:val="single" w:sz="4" w:space="0" w:color="auto"/>
              <w:bottom w:val="single" w:sz="4" w:space="0" w:color="auto"/>
            </w:tcBorders>
          </w:tcPr>
          <w:p w14:paraId="79E5069A" w14:textId="77777777" w:rsidR="00E23C69" w:rsidRPr="00E23C69" w:rsidRDefault="00E23C69" w:rsidP="00E23C69">
            <w:pPr>
              <w:ind w:left="72"/>
              <w:rPr>
                <w:rFonts w:ascii="Times New Roman" w:eastAsia="Calibri" w:hAnsi="Times New Roman" w:cs="Times New Roman"/>
                <w:sz w:val="20"/>
                <w:szCs w:val="20"/>
              </w:rPr>
            </w:pPr>
            <w:r w:rsidRPr="00E23C69">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14:paraId="623B358F" w14:textId="77777777" w:rsidR="00E23C69" w:rsidRPr="00E23C69" w:rsidRDefault="00E23C69" w:rsidP="00E23C69">
            <w:pPr>
              <w:jc w:val="center"/>
              <w:rPr>
                <w:rFonts w:ascii="Times New Roman" w:eastAsia="Times New Roman" w:hAnsi="Times New Roman" w:cs="Times New Roman"/>
                <w:bCs/>
                <w:sz w:val="20"/>
                <w:szCs w:val="20"/>
                <w:lang w:eastAsia="ru-RU"/>
              </w:rPr>
            </w:pPr>
            <w:r w:rsidRPr="00E23C69">
              <w:rPr>
                <w:rFonts w:ascii="Times New Roman" w:eastAsia="Times New Roman" w:hAnsi="Times New Roman" w:cs="Times New Roman"/>
                <w:bCs/>
                <w:sz w:val="20"/>
                <w:szCs w:val="20"/>
                <w:lang w:eastAsia="ru-RU"/>
              </w:rPr>
              <w:t>-</w:t>
            </w:r>
          </w:p>
        </w:tc>
        <w:tc>
          <w:tcPr>
            <w:tcW w:w="2409" w:type="dxa"/>
            <w:vMerge/>
          </w:tcPr>
          <w:p w14:paraId="14829348" w14:textId="77777777" w:rsidR="00E23C69" w:rsidRPr="00E23C69" w:rsidRDefault="00E23C69" w:rsidP="00E23C69">
            <w:pPr>
              <w:rPr>
                <w:rFonts w:ascii="Times New Roman" w:eastAsia="Times New Roman" w:hAnsi="Times New Roman" w:cs="Times New Roman"/>
                <w:b/>
                <w:bCs/>
                <w:sz w:val="20"/>
                <w:szCs w:val="20"/>
                <w:lang w:eastAsia="ru-RU"/>
              </w:rPr>
            </w:pPr>
          </w:p>
        </w:tc>
      </w:tr>
      <w:tr w:rsidR="00E23C69" w:rsidRPr="00E23C69" w14:paraId="0027F0CF" w14:textId="77777777" w:rsidTr="00AD5821">
        <w:trPr>
          <w:trHeight w:val="279"/>
        </w:trPr>
        <w:tc>
          <w:tcPr>
            <w:tcW w:w="9634" w:type="dxa"/>
            <w:gridSpan w:val="2"/>
          </w:tcPr>
          <w:p w14:paraId="1E86FE2C" w14:textId="77777777" w:rsidR="00E23C69" w:rsidRPr="00E23C69" w:rsidRDefault="00E23C69" w:rsidP="00E23C69">
            <w:pPr>
              <w:ind w:left="72"/>
              <w:rPr>
                <w:rFonts w:ascii="Times New Roman" w:eastAsia="Calibri" w:hAnsi="Times New Roman" w:cs="Times New Roman"/>
                <w:b/>
                <w:bCs/>
                <w:sz w:val="20"/>
                <w:szCs w:val="20"/>
              </w:rPr>
            </w:pPr>
            <w:r w:rsidRPr="00E23C69">
              <w:rPr>
                <w:rFonts w:ascii="Times New Roman" w:eastAsia="Calibri" w:hAnsi="Times New Roman" w:cs="Times New Roman"/>
                <w:b/>
                <w:sz w:val="20"/>
                <w:szCs w:val="20"/>
              </w:rPr>
              <w:t>Раздел 3 Детали машин</w:t>
            </w:r>
          </w:p>
        </w:tc>
        <w:tc>
          <w:tcPr>
            <w:tcW w:w="2694" w:type="dxa"/>
            <w:vAlign w:val="center"/>
          </w:tcPr>
          <w:p w14:paraId="3BD19402" w14:textId="77777777" w:rsidR="00E23C69" w:rsidRPr="00E23C69" w:rsidRDefault="00E23C69" w:rsidP="00E23C69">
            <w:pPr>
              <w:jc w:val="center"/>
              <w:rPr>
                <w:rFonts w:ascii="Times New Roman" w:eastAsia="Times New Roman" w:hAnsi="Times New Roman" w:cs="Times New Roman"/>
                <w:b/>
                <w:bCs/>
                <w:sz w:val="20"/>
                <w:szCs w:val="20"/>
                <w:lang w:eastAsia="ru-RU"/>
              </w:rPr>
            </w:pPr>
            <w:r w:rsidRPr="00E23C69">
              <w:rPr>
                <w:rFonts w:ascii="Times New Roman" w:eastAsia="Times New Roman" w:hAnsi="Times New Roman" w:cs="Times New Roman"/>
                <w:b/>
                <w:bCs/>
                <w:sz w:val="20"/>
                <w:szCs w:val="20"/>
                <w:lang w:eastAsia="ru-RU"/>
              </w:rPr>
              <w:t>14/6</w:t>
            </w:r>
          </w:p>
        </w:tc>
        <w:tc>
          <w:tcPr>
            <w:tcW w:w="2409" w:type="dxa"/>
          </w:tcPr>
          <w:p w14:paraId="7227E924" w14:textId="77777777" w:rsidR="00E23C69" w:rsidRPr="00E23C69" w:rsidRDefault="00E23C69" w:rsidP="00E23C69">
            <w:pPr>
              <w:rPr>
                <w:rFonts w:ascii="Times New Roman" w:eastAsia="Calibri" w:hAnsi="Times New Roman" w:cs="Times New Roman"/>
                <w:sz w:val="20"/>
                <w:szCs w:val="20"/>
              </w:rPr>
            </w:pPr>
          </w:p>
        </w:tc>
      </w:tr>
      <w:tr w:rsidR="00E23C69" w:rsidRPr="00E23C69" w14:paraId="26F8DD58" w14:textId="77777777" w:rsidTr="00AD5821">
        <w:trPr>
          <w:trHeight w:val="248"/>
        </w:trPr>
        <w:tc>
          <w:tcPr>
            <w:tcW w:w="2972" w:type="dxa"/>
            <w:vMerge w:val="restart"/>
          </w:tcPr>
          <w:p w14:paraId="174DE9E0" w14:textId="77777777" w:rsidR="00E23C69" w:rsidRPr="00E23C69" w:rsidRDefault="00E23C69" w:rsidP="00E23C69">
            <w:pPr>
              <w:rPr>
                <w:rFonts w:ascii="Times New Roman" w:eastAsia="Calibri" w:hAnsi="Times New Roman" w:cs="Times New Roman"/>
                <w:b/>
                <w:sz w:val="20"/>
                <w:szCs w:val="20"/>
              </w:rPr>
            </w:pPr>
            <w:r w:rsidRPr="00E23C69">
              <w:rPr>
                <w:rFonts w:ascii="Times New Roman" w:eastAsia="Calibri" w:hAnsi="Times New Roman" w:cs="Times New Roman"/>
                <w:b/>
                <w:sz w:val="20"/>
                <w:szCs w:val="20"/>
              </w:rPr>
              <w:t>Тема 3.1</w:t>
            </w:r>
            <w:r w:rsidRPr="00E23C69">
              <w:rPr>
                <w:rFonts w:ascii="Times New Roman" w:eastAsia="Calibri" w:hAnsi="Times New Roman" w:cs="Times New Roman"/>
                <w:sz w:val="20"/>
                <w:szCs w:val="20"/>
              </w:rPr>
              <w:t xml:space="preserve"> Общие сведения о передачах</w:t>
            </w:r>
          </w:p>
        </w:tc>
        <w:tc>
          <w:tcPr>
            <w:tcW w:w="6662" w:type="dxa"/>
            <w:tcBorders>
              <w:top w:val="single" w:sz="4" w:space="0" w:color="auto"/>
              <w:left w:val="single" w:sz="4" w:space="0" w:color="auto"/>
              <w:bottom w:val="single" w:sz="4" w:space="0" w:color="auto"/>
            </w:tcBorders>
          </w:tcPr>
          <w:p w14:paraId="23120474"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b/>
                <w:bCs/>
                <w:iCs/>
                <w:sz w:val="20"/>
                <w:szCs w:val="20"/>
              </w:rPr>
              <w:t>Содержание</w:t>
            </w:r>
          </w:p>
        </w:tc>
        <w:tc>
          <w:tcPr>
            <w:tcW w:w="2694" w:type="dxa"/>
            <w:vAlign w:val="center"/>
          </w:tcPr>
          <w:p w14:paraId="0541A254" w14:textId="77777777" w:rsidR="00E23C69" w:rsidRPr="00E23C69" w:rsidRDefault="00E23C69" w:rsidP="00E23C69">
            <w:pPr>
              <w:jc w:val="center"/>
              <w:rPr>
                <w:rFonts w:ascii="Times New Roman" w:eastAsia="Times New Roman" w:hAnsi="Times New Roman" w:cs="Times New Roman"/>
                <w:bCs/>
                <w:sz w:val="20"/>
                <w:szCs w:val="20"/>
                <w:lang w:eastAsia="ru-RU"/>
              </w:rPr>
            </w:pPr>
            <w:r w:rsidRPr="00E23C69">
              <w:rPr>
                <w:rFonts w:ascii="Times New Roman" w:eastAsia="Times New Roman" w:hAnsi="Times New Roman" w:cs="Times New Roman"/>
                <w:b/>
                <w:bCs/>
                <w:sz w:val="20"/>
                <w:szCs w:val="20"/>
                <w:lang w:eastAsia="ru-RU"/>
              </w:rPr>
              <w:t>10/6</w:t>
            </w:r>
          </w:p>
        </w:tc>
        <w:tc>
          <w:tcPr>
            <w:tcW w:w="2409" w:type="dxa"/>
          </w:tcPr>
          <w:p w14:paraId="41FD2172" w14:textId="77777777" w:rsidR="00E23C69" w:rsidRPr="00E23C69" w:rsidRDefault="00E23C69" w:rsidP="00E23C69">
            <w:pPr>
              <w:rPr>
                <w:rFonts w:ascii="Times New Roman" w:eastAsia="Calibri" w:hAnsi="Times New Roman" w:cs="Times New Roman"/>
                <w:sz w:val="20"/>
                <w:szCs w:val="20"/>
              </w:rPr>
            </w:pPr>
          </w:p>
        </w:tc>
      </w:tr>
      <w:tr w:rsidR="00E23C69" w:rsidRPr="00E23C69" w14:paraId="16BA8BDC" w14:textId="77777777" w:rsidTr="00AD5821">
        <w:trPr>
          <w:trHeight w:val="361"/>
        </w:trPr>
        <w:tc>
          <w:tcPr>
            <w:tcW w:w="2972" w:type="dxa"/>
            <w:vMerge/>
          </w:tcPr>
          <w:p w14:paraId="34504506" w14:textId="77777777" w:rsidR="00E23C69" w:rsidRPr="00E23C69" w:rsidRDefault="00E23C69" w:rsidP="00E23C69">
            <w:pPr>
              <w:rPr>
                <w:rFonts w:ascii="Times New Roman" w:eastAsia="Calibri" w:hAnsi="Times New Roman" w:cs="Times New Roman"/>
                <w:b/>
                <w:sz w:val="20"/>
                <w:szCs w:val="20"/>
              </w:rPr>
            </w:pPr>
          </w:p>
        </w:tc>
        <w:tc>
          <w:tcPr>
            <w:tcW w:w="6662" w:type="dxa"/>
            <w:tcBorders>
              <w:top w:val="single" w:sz="4" w:space="0" w:color="auto"/>
              <w:left w:val="single" w:sz="4" w:space="0" w:color="auto"/>
              <w:bottom w:val="single" w:sz="4" w:space="0" w:color="auto"/>
            </w:tcBorders>
          </w:tcPr>
          <w:p w14:paraId="0674B8AC" w14:textId="77777777" w:rsidR="00E23C69" w:rsidRPr="00E23C69" w:rsidRDefault="00E23C69" w:rsidP="00E23C69">
            <w:pPr>
              <w:rPr>
                <w:rFonts w:ascii="Times New Roman" w:eastAsia="Calibri" w:hAnsi="Times New Roman" w:cs="Times New Roman"/>
                <w:bCs/>
                <w:sz w:val="20"/>
                <w:szCs w:val="20"/>
              </w:rPr>
            </w:pPr>
            <w:r w:rsidRPr="00E23C69">
              <w:rPr>
                <w:rFonts w:ascii="Times New Roman" w:eastAsia="Calibri" w:hAnsi="Times New Roman" w:cs="Times New Roman"/>
                <w:bCs/>
                <w:sz w:val="20"/>
                <w:szCs w:val="20"/>
              </w:rPr>
              <w:t>Практическая подготовка.</w:t>
            </w:r>
          </w:p>
          <w:p w14:paraId="46DD4885"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bCs/>
                <w:sz w:val="20"/>
                <w:szCs w:val="20"/>
              </w:rPr>
              <w:t>Назначение передач. Классификация передач по принципу действия и принципу передачи движения. Классификация и назначение фрикционных передач, область применения, достоинства и недостатки. Основные геометрические соотношения</w:t>
            </w:r>
          </w:p>
        </w:tc>
        <w:tc>
          <w:tcPr>
            <w:tcW w:w="2694" w:type="dxa"/>
            <w:vMerge w:val="restart"/>
            <w:vAlign w:val="center"/>
          </w:tcPr>
          <w:p w14:paraId="3233EC56" w14:textId="77777777" w:rsidR="00E23C69" w:rsidRPr="00E23C69" w:rsidRDefault="00E23C69" w:rsidP="00E23C69">
            <w:pPr>
              <w:jc w:val="center"/>
              <w:rPr>
                <w:rFonts w:ascii="Times New Roman" w:eastAsia="Times New Roman" w:hAnsi="Times New Roman" w:cs="Times New Roman"/>
                <w:bCs/>
                <w:sz w:val="20"/>
                <w:szCs w:val="20"/>
                <w:lang w:eastAsia="ru-RU"/>
              </w:rPr>
            </w:pPr>
            <w:r w:rsidRPr="00E23C69">
              <w:rPr>
                <w:rFonts w:ascii="Times New Roman" w:eastAsia="Times New Roman" w:hAnsi="Times New Roman" w:cs="Times New Roman"/>
                <w:bCs/>
                <w:sz w:val="20"/>
                <w:szCs w:val="20"/>
                <w:lang w:eastAsia="ru-RU"/>
              </w:rPr>
              <w:t>6</w:t>
            </w:r>
          </w:p>
        </w:tc>
        <w:tc>
          <w:tcPr>
            <w:tcW w:w="2409" w:type="dxa"/>
            <w:vMerge w:val="restart"/>
          </w:tcPr>
          <w:p w14:paraId="0CFE66CD" w14:textId="77777777" w:rsidR="00E23C69" w:rsidRPr="00E23C69" w:rsidRDefault="00E23C69" w:rsidP="00E23C69">
            <w:pPr>
              <w:rPr>
                <w:rFonts w:ascii="Times New Roman" w:eastAsia="Calibri" w:hAnsi="Times New Roman" w:cs="Times New Roman"/>
                <w:sz w:val="20"/>
                <w:szCs w:val="20"/>
              </w:rPr>
            </w:pPr>
          </w:p>
        </w:tc>
      </w:tr>
      <w:tr w:rsidR="00E23C69" w:rsidRPr="00E23C69" w14:paraId="072FC5C3" w14:textId="77777777" w:rsidTr="00AD5821">
        <w:trPr>
          <w:trHeight w:val="361"/>
        </w:trPr>
        <w:tc>
          <w:tcPr>
            <w:tcW w:w="2972" w:type="dxa"/>
            <w:vMerge/>
          </w:tcPr>
          <w:p w14:paraId="0D94320B" w14:textId="77777777" w:rsidR="00E23C69" w:rsidRPr="00E23C69" w:rsidRDefault="00E23C69" w:rsidP="00E23C69">
            <w:pPr>
              <w:rPr>
                <w:rFonts w:ascii="Times New Roman" w:eastAsia="Calibri" w:hAnsi="Times New Roman" w:cs="Times New Roman"/>
                <w:b/>
                <w:sz w:val="20"/>
                <w:szCs w:val="20"/>
              </w:rPr>
            </w:pPr>
          </w:p>
        </w:tc>
        <w:tc>
          <w:tcPr>
            <w:tcW w:w="6662" w:type="dxa"/>
            <w:tcBorders>
              <w:top w:val="single" w:sz="4" w:space="0" w:color="auto"/>
              <w:left w:val="single" w:sz="4" w:space="0" w:color="auto"/>
              <w:bottom w:val="single" w:sz="4" w:space="0" w:color="auto"/>
            </w:tcBorders>
          </w:tcPr>
          <w:p w14:paraId="09508F8A" w14:textId="77777777" w:rsidR="00E23C69" w:rsidRPr="00E23C69" w:rsidRDefault="00E23C69" w:rsidP="00E23C69">
            <w:pPr>
              <w:rPr>
                <w:rFonts w:ascii="Times New Roman" w:eastAsia="Calibri" w:hAnsi="Times New Roman" w:cs="Times New Roman"/>
                <w:bCs/>
                <w:sz w:val="20"/>
                <w:szCs w:val="20"/>
              </w:rPr>
            </w:pPr>
            <w:r w:rsidRPr="00E23C69">
              <w:rPr>
                <w:rFonts w:ascii="Times New Roman" w:eastAsia="Calibri" w:hAnsi="Times New Roman" w:cs="Times New Roman"/>
                <w:bCs/>
                <w:sz w:val="20"/>
                <w:szCs w:val="20"/>
              </w:rPr>
              <w:t>Общие сведения о зубчатых, винтовых передачах, классификация, область применения, достоинства и недостатки. Основы теории зубчатого зацепления. Основные геометрические соотношения</w:t>
            </w:r>
          </w:p>
        </w:tc>
        <w:tc>
          <w:tcPr>
            <w:tcW w:w="2694" w:type="dxa"/>
            <w:vMerge/>
            <w:vAlign w:val="center"/>
          </w:tcPr>
          <w:p w14:paraId="729F55CE" w14:textId="77777777" w:rsidR="00E23C69" w:rsidRPr="00E23C69" w:rsidRDefault="00E23C69" w:rsidP="00E23C69">
            <w:pPr>
              <w:jc w:val="center"/>
              <w:rPr>
                <w:rFonts w:ascii="Times New Roman" w:eastAsia="Times New Roman" w:hAnsi="Times New Roman" w:cs="Times New Roman"/>
                <w:b/>
                <w:bCs/>
                <w:sz w:val="20"/>
                <w:szCs w:val="20"/>
                <w:lang w:eastAsia="ru-RU"/>
              </w:rPr>
            </w:pPr>
          </w:p>
        </w:tc>
        <w:tc>
          <w:tcPr>
            <w:tcW w:w="2409" w:type="dxa"/>
            <w:vMerge/>
          </w:tcPr>
          <w:p w14:paraId="65ABB446" w14:textId="77777777" w:rsidR="00E23C69" w:rsidRPr="00E23C69" w:rsidRDefault="00E23C69" w:rsidP="00E23C69">
            <w:pPr>
              <w:rPr>
                <w:rFonts w:ascii="Times New Roman" w:eastAsia="Calibri" w:hAnsi="Times New Roman" w:cs="Times New Roman"/>
                <w:sz w:val="20"/>
                <w:szCs w:val="20"/>
              </w:rPr>
            </w:pPr>
          </w:p>
        </w:tc>
      </w:tr>
      <w:tr w:rsidR="00E23C69" w:rsidRPr="00E23C69" w14:paraId="77E596C8" w14:textId="77777777" w:rsidTr="00AD5821">
        <w:trPr>
          <w:trHeight w:val="361"/>
        </w:trPr>
        <w:tc>
          <w:tcPr>
            <w:tcW w:w="2972" w:type="dxa"/>
            <w:vMerge/>
          </w:tcPr>
          <w:p w14:paraId="4EC285A2" w14:textId="77777777" w:rsidR="00E23C69" w:rsidRPr="00E23C69" w:rsidRDefault="00E23C69" w:rsidP="00E23C69">
            <w:pPr>
              <w:rPr>
                <w:rFonts w:ascii="Times New Roman" w:eastAsia="Calibri" w:hAnsi="Times New Roman" w:cs="Times New Roman"/>
                <w:b/>
                <w:sz w:val="20"/>
                <w:szCs w:val="20"/>
              </w:rPr>
            </w:pPr>
          </w:p>
        </w:tc>
        <w:tc>
          <w:tcPr>
            <w:tcW w:w="6662" w:type="dxa"/>
            <w:tcBorders>
              <w:top w:val="single" w:sz="4" w:space="0" w:color="auto"/>
              <w:left w:val="single" w:sz="4" w:space="0" w:color="auto"/>
              <w:bottom w:val="single" w:sz="4" w:space="0" w:color="auto"/>
            </w:tcBorders>
          </w:tcPr>
          <w:p w14:paraId="178D6FBF" w14:textId="77777777" w:rsidR="00E23C69" w:rsidRPr="00E23C69" w:rsidRDefault="00E23C69" w:rsidP="00E23C69">
            <w:pPr>
              <w:rPr>
                <w:rFonts w:ascii="Times New Roman" w:eastAsia="Calibri" w:hAnsi="Times New Roman" w:cs="Times New Roman"/>
                <w:bCs/>
                <w:sz w:val="20"/>
                <w:szCs w:val="20"/>
              </w:rPr>
            </w:pPr>
            <w:r w:rsidRPr="00E23C69">
              <w:rPr>
                <w:rFonts w:ascii="Times New Roman" w:eastAsia="Calibri" w:hAnsi="Times New Roman" w:cs="Times New Roman"/>
                <w:bCs/>
                <w:sz w:val="20"/>
                <w:szCs w:val="20"/>
              </w:rPr>
              <w:t>Ременные передачи: область применения, классификация, достоинства и недостатки. Основные геометрические соотношения. Цепные передачи: область применения, классификация, достоинства и недостатки. Типы, назначение и устройство редукторов</w:t>
            </w:r>
          </w:p>
        </w:tc>
        <w:tc>
          <w:tcPr>
            <w:tcW w:w="2694" w:type="dxa"/>
            <w:vMerge/>
            <w:vAlign w:val="center"/>
          </w:tcPr>
          <w:p w14:paraId="2804A856" w14:textId="77777777" w:rsidR="00E23C69" w:rsidRPr="00E23C69" w:rsidRDefault="00E23C69" w:rsidP="00E23C69">
            <w:pPr>
              <w:jc w:val="center"/>
              <w:rPr>
                <w:rFonts w:ascii="Times New Roman" w:eastAsia="Times New Roman" w:hAnsi="Times New Roman" w:cs="Times New Roman"/>
                <w:b/>
                <w:bCs/>
                <w:sz w:val="20"/>
                <w:szCs w:val="20"/>
                <w:lang w:eastAsia="ru-RU"/>
              </w:rPr>
            </w:pPr>
          </w:p>
        </w:tc>
        <w:tc>
          <w:tcPr>
            <w:tcW w:w="2409" w:type="dxa"/>
            <w:vMerge/>
          </w:tcPr>
          <w:p w14:paraId="55BABCB0" w14:textId="77777777" w:rsidR="00E23C69" w:rsidRPr="00E23C69" w:rsidRDefault="00E23C69" w:rsidP="00E23C69">
            <w:pPr>
              <w:rPr>
                <w:rFonts w:ascii="Times New Roman" w:eastAsia="Calibri" w:hAnsi="Times New Roman" w:cs="Times New Roman"/>
                <w:sz w:val="20"/>
                <w:szCs w:val="20"/>
              </w:rPr>
            </w:pPr>
          </w:p>
        </w:tc>
      </w:tr>
      <w:tr w:rsidR="00E23C69" w:rsidRPr="00E23C69" w14:paraId="15529635" w14:textId="77777777" w:rsidTr="00AD5821">
        <w:trPr>
          <w:trHeight w:val="199"/>
        </w:trPr>
        <w:tc>
          <w:tcPr>
            <w:tcW w:w="2972" w:type="dxa"/>
            <w:vMerge/>
          </w:tcPr>
          <w:p w14:paraId="3DD6779C" w14:textId="77777777" w:rsidR="00E23C69" w:rsidRPr="00E23C69" w:rsidRDefault="00E23C69" w:rsidP="00E23C69">
            <w:pPr>
              <w:rPr>
                <w:rFonts w:ascii="Times New Roman" w:eastAsia="Calibri" w:hAnsi="Times New Roman" w:cs="Times New Roman"/>
                <w:b/>
                <w:sz w:val="20"/>
                <w:szCs w:val="20"/>
              </w:rPr>
            </w:pPr>
          </w:p>
        </w:tc>
        <w:tc>
          <w:tcPr>
            <w:tcW w:w="6662" w:type="dxa"/>
            <w:tcBorders>
              <w:top w:val="single" w:sz="4" w:space="0" w:color="auto"/>
              <w:left w:val="single" w:sz="4" w:space="0" w:color="auto"/>
              <w:bottom w:val="single" w:sz="4" w:space="0" w:color="auto"/>
            </w:tcBorders>
          </w:tcPr>
          <w:p w14:paraId="67B76660" w14:textId="77777777" w:rsidR="00E23C69" w:rsidRPr="00E23C69" w:rsidRDefault="00E23C69" w:rsidP="00E23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0"/>
                <w:szCs w:val="20"/>
              </w:rPr>
            </w:pPr>
            <w:r w:rsidRPr="00E23C69">
              <w:rPr>
                <w:rFonts w:ascii="Times New Roman" w:eastAsia="Calibri" w:hAnsi="Times New Roman" w:cs="Times New Roman"/>
                <w:b/>
                <w:bCs/>
                <w:sz w:val="20"/>
                <w:szCs w:val="20"/>
              </w:rPr>
              <w:t>В том числе практических и лабораторных занятий</w:t>
            </w:r>
          </w:p>
        </w:tc>
        <w:tc>
          <w:tcPr>
            <w:tcW w:w="2694" w:type="dxa"/>
            <w:vAlign w:val="center"/>
          </w:tcPr>
          <w:p w14:paraId="01DF4E64" w14:textId="77777777" w:rsidR="00E23C69" w:rsidRPr="00E23C69" w:rsidRDefault="00E23C69" w:rsidP="00E23C69">
            <w:pPr>
              <w:jc w:val="center"/>
              <w:rPr>
                <w:rFonts w:ascii="Times New Roman" w:eastAsia="Times New Roman" w:hAnsi="Times New Roman" w:cs="Times New Roman"/>
                <w:b/>
                <w:bCs/>
                <w:sz w:val="20"/>
                <w:szCs w:val="20"/>
                <w:lang w:eastAsia="ru-RU"/>
              </w:rPr>
            </w:pPr>
            <w:r w:rsidRPr="00E23C69">
              <w:rPr>
                <w:rFonts w:ascii="Times New Roman" w:eastAsia="Times New Roman" w:hAnsi="Times New Roman" w:cs="Times New Roman"/>
                <w:b/>
                <w:bCs/>
                <w:sz w:val="20"/>
                <w:szCs w:val="20"/>
                <w:lang w:eastAsia="ru-RU"/>
              </w:rPr>
              <w:t>4/4</w:t>
            </w:r>
          </w:p>
        </w:tc>
        <w:tc>
          <w:tcPr>
            <w:tcW w:w="2409" w:type="dxa"/>
            <w:vMerge/>
          </w:tcPr>
          <w:p w14:paraId="6ECEF9D0" w14:textId="77777777" w:rsidR="00E23C69" w:rsidRPr="00E23C69" w:rsidRDefault="00E23C69" w:rsidP="00E23C69">
            <w:pPr>
              <w:rPr>
                <w:rFonts w:ascii="Times New Roman" w:eastAsia="Calibri" w:hAnsi="Times New Roman" w:cs="Times New Roman"/>
                <w:sz w:val="20"/>
                <w:szCs w:val="20"/>
              </w:rPr>
            </w:pPr>
          </w:p>
        </w:tc>
      </w:tr>
      <w:tr w:rsidR="00E23C69" w:rsidRPr="00E23C69" w14:paraId="69F2A4DD" w14:textId="77777777" w:rsidTr="00AD5821">
        <w:trPr>
          <w:trHeight w:val="361"/>
        </w:trPr>
        <w:tc>
          <w:tcPr>
            <w:tcW w:w="2972" w:type="dxa"/>
            <w:vMerge/>
          </w:tcPr>
          <w:p w14:paraId="1C591A31" w14:textId="77777777" w:rsidR="00E23C69" w:rsidRPr="00E23C69" w:rsidRDefault="00E23C69" w:rsidP="00E23C69">
            <w:pPr>
              <w:rPr>
                <w:rFonts w:ascii="Times New Roman" w:eastAsia="Calibri" w:hAnsi="Times New Roman" w:cs="Times New Roman"/>
                <w:b/>
                <w:sz w:val="20"/>
                <w:szCs w:val="20"/>
              </w:rPr>
            </w:pPr>
          </w:p>
        </w:tc>
        <w:tc>
          <w:tcPr>
            <w:tcW w:w="6662" w:type="dxa"/>
            <w:tcBorders>
              <w:top w:val="single" w:sz="4" w:space="0" w:color="auto"/>
              <w:left w:val="single" w:sz="4" w:space="0" w:color="auto"/>
              <w:bottom w:val="single" w:sz="4" w:space="0" w:color="auto"/>
            </w:tcBorders>
          </w:tcPr>
          <w:p w14:paraId="214E805A" w14:textId="77777777" w:rsidR="00E23C69" w:rsidRPr="00E23C69" w:rsidRDefault="00E23C69" w:rsidP="00E23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0"/>
                <w:szCs w:val="20"/>
              </w:rPr>
            </w:pPr>
            <w:r w:rsidRPr="00E23C69">
              <w:rPr>
                <w:rFonts w:ascii="Times New Roman" w:eastAsia="Calibri" w:hAnsi="Times New Roman" w:cs="Times New Roman"/>
                <w:b/>
                <w:sz w:val="20"/>
                <w:szCs w:val="20"/>
              </w:rPr>
              <w:t xml:space="preserve">1. </w:t>
            </w:r>
            <w:r w:rsidRPr="00E23C69">
              <w:rPr>
                <w:rFonts w:ascii="Times New Roman" w:eastAsia="Calibri" w:hAnsi="Times New Roman" w:cs="Times New Roman"/>
                <w:b/>
                <w:bCs/>
                <w:sz w:val="20"/>
                <w:szCs w:val="20"/>
              </w:rPr>
              <w:t xml:space="preserve">Практическое занятие. </w:t>
            </w:r>
            <w:r w:rsidRPr="00E23C69">
              <w:rPr>
                <w:rFonts w:ascii="Times New Roman" w:eastAsia="Calibri" w:hAnsi="Times New Roman" w:cs="Times New Roman"/>
                <w:sz w:val="20"/>
                <w:szCs w:val="20"/>
              </w:rPr>
              <w:t>Практическая подготовка</w:t>
            </w:r>
          </w:p>
          <w:p w14:paraId="5B9EB929"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bCs/>
                <w:sz w:val="20"/>
                <w:szCs w:val="20"/>
              </w:rPr>
              <w:t>Кинематический и силовой расчет многоступенчатого привода</w:t>
            </w:r>
          </w:p>
        </w:tc>
        <w:tc>
          <w:tcPr>
            <w:tcW w:w="2694" w:type="dxa"/>
            <w:vAlign w:val="center"/>
          </w:tcPr>
          <w:p w14:paraId="73324A22" w14:textId="77777777" w:rsidR="00E23C69" w:rsidRPr="00E23C69" w:rsidRDefault="00E23C69" w:rsidP="00E23C69">
            <w:pPr>
              <w:jc w:val="center"/>
              <w:rPr>
                <w:rFonts w:ascii="Times New Roman" w:eastAsia="Times New Roman" w:hAnsi="Times New Roman" w:cs="Times New Roman"/>
                <w:bCs/>
                <w:sz w:val="20"/>
                <w:szCs w:val="20"/>
                <w:lang w:eastAsia="ru-RU"/>
              </w:rPr>
            </w:pPr>
            <w:r w:rsidRPr="00E23C69">
              <w:rPr>
                <w:rFonts w:ascii="Times New Roman" w:eastAsia="Times New Roman" w:hAnsi="Times New Roman" w:cs="Times New Roman"/>
                <w:bCs/>
                <w:sz w:val="20"/>
                <w:szCs w:val="20"/>
                <w:lang w:eastAsia="ru-RU"/>
              </w:rPr>
              <w:t>4</w:t>
            </w:r>
          </w:p>
        </w:tc>
        <w:tc>
          <w:tcPr>
            <w:tcW w:w="2409" w:type="dxa"/>
            <w:vMerge/>
          </w:tcPr>
          <w:p w14:paraId="6B52FE4C" w14:textId="77777777" w:rsidR="00E23C69" w:rsidRPr="00E23C69" w:rsidRDefault="00E23C69" w:rsidP="00E23C69">
            <w:pPr>
              <w:rPr>
                <w:rFonts w:ascii="Times New Roman" w:eastAsia="Calibri" w:hAnsi="Times New Roman" w:cs="Times New Roman"/>
                <w:sz w:val="20"/>
                <w:szCs w:val="20"/>
              </w:rPr>
            </w:pPr>
          </w:p>
        </w:tc>
      </w:tr>
      <w:tr w:rsidR="00E23C69" w:rsidRPr="00E23C69" w14:paraId="3F5B8D93" w14:textId="77777777" w:rsidTr="00AD5821">
        <w:trPr>
          <w:trHeight w:val="361"/>
        </w:trPr>
        <w:tc>
          <w:tcPr>
            <w:tcW w:w="2972" w:type="dxa"/>
            <w:vMerge/>
          </w:tcPr>
          <w:p w14:paraId="1CABAAD9" w14:textId="77777777" w:rsidR="00E23C69" w:rsidRPr="00E23C69" w:rsidRDefault="00E23C69" w:rsidP="00E23C69">
            <w:pPr>
              <w:rPr>
                <w:rFonts w:ascii="Times New Roman" w:eastAsia="Calibri" w:hAnsi="Times New Roman" w:cs="Times New Roman"/>
                <w:b/>
                <w:sz w:val="20"/>
                <w:szCs w:val="20"/>
              </w:rPr>
            </w:pPr>
          </w:p>
        </w:tc>
        <w:tc>
          <w:tcPr>
            <w:tcW w:w="6662" w:type="dxa"/>
            <w:tcBorders>
              <w:top w:val="single" w:sz="4" w:space="0" w:color="auto"/>
              <w:left w:val="single" w:sz="4" w:space="0" w:color="auto"/>
              <w:bottom w:val="single" w:sz="4" w:space="0" w:color="auto"/>
            </w:tcBorders>
          </w:tcPr>
          <w:p w14:paraId="00C60447" w14:textId="77777777" w:rsidR="00E23C69" w:rsidRPr="00E23C69" w:rsidRDefault="00E23C69" w:rsidP="00E23C69">
            <w:pPr>
              <w:ind w:left="72"/>
              <w:rPr>
                <w:rFonts w:ascii="Times New Roman" w:eastAsia="Calibri" w:hAnsi="Times New Roman" w:cs="Times New Roman"/>
                <w:b/>
                <w:bCs/>
                <w:sz w:val="20"/>
                <w:szCs w:val="20"/>
              </w:rPr>
            </w:pPr>
            <w:r w:rsidRPr="00E23C69">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14:paraId="479EC92C" w14:textId="77777777" w:rsidR="00E23C69" w:rsidRPr="00E23C69" w:rsidRDefault="00E23C69" w:rsidP="00E23C69">
            <w:pPr>
              <w:jc w:val="center"/>
              <w:rPr>
                <w:rFonts w:ascii="Times New Roman" w:eastAsia="Times New Roman" w:hAnsi="Times New Roman" w:cs="Times New Roman"/>
                <w:b/>
                <w:bCs/>
                <w:sz w:val="20"/>
                <w:szCs w:val="20"/>
                <w:lang w:eastAsia="ru-RU"/>
              </w:rPr>
            </w:pPr>
            <w:r w:rsidRPr="00E23C69">
              <w:rPr>
                <w:rFonts w:ascii="Times New Roman" w:eastAsia="Times New Roman" w:hAnsi="Times New Roman" w:cs="Times New Roman"/>
                <w:b/>
                <w:bCs/>
                <w:sz w:val="20"/>
                <w:szCs w:val="20"/>
                <w:lang w:eastAsia="ru-RU"/>
              </w:rPr>
              <w:t>-</w:t>
            </w:r>
          </w:p>
        </w:tc>
        <w:tc>
          <w:tcPr>
            <w:tcW w:w="2409" w:type="dxa"/>
            <w:vMerge/>
          </w:tcPr>
          <w:p w14:paraId="31986B5D" w14:textId="77777777" w:rsidR="00E23C69" w:rsidRPr="00E23C69" w:rsidRDefault="00E23C69" w:rsidP="00E23C69">
            <w:pPr>
              <w:rPr>
                <w:rFonts w:ascii="Times New Roman" w:eastAsia="Calibri" w:hAnsi="Times New Roman" w:cs="Times New Roman"/>
                <w:sz w:val="20"/>
                <w:szCs w:val="20"/>
              </w:rPr>
            </w:pPr>
          </w:p>
        </w:tc>
      </w:tr>
      <w:tr w:rsidR="00E23C69" w:rsidRPr="00E23C69" w14:paraId="799837E7" w14:textId="77777777" w:rsidTr="00AD5821">
        <w:trPr>
          <w:trHeight w:val="278"/>
        </w:trPr>
        <w:tc>
          <w:tcPr>
            <w:tcW w:w="2972" w:type="dxa"/>
            <w:vMerge w:val="restart"/>
          </w:tcPr>
          <w:p w14:paraId="3653227C"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b/>
                <w:sz w:val="20"/>
                <w:szCs w:val="20"/>
              </w:rPr>
              <w:t>Тема 3.2</w:t>
            </w:r>
            <w:r w:rsidRPr="00E23C69">
              <w:rPr>
                <w:rFonts w:ascii="Times New Roman" w:eastAsia="Calibri" w:hAnsi="Times New Roman" w:cs="Times New Roman"/>
                <w:sz w:val="20"/>
                <w:szCs w:val="20"/>
              </w:rPr>
              <w:t xml:space="preserve"> Общие сведения о деталях машин</w:t>
            </w:r>
          </w:p>
        </w:tc>
        <w:tc>
          <w:tcPr>
            <w:tcW w:w="6662" w:type="dxa"/>
            <w:tcBorders>
              <w:top w:val="single" w:sz="4" w:space="0" w:color="auto"/>
              <w:left w:val="single" w:sz="4" w:space="0" w:color="auto"/>
              <w:bottom w:val="single" w:sz="4" w:space="0" w:color="auto"/>
            </w:tcBorders>
          </w:tcPr>
          <w:p w14:paraId="2E5EBFF9" w14:textId="77777777" w:rsidR="00E23C69" w:rsidRPr="00E23C69" w:rsidRDefault="00E23C69" w:rsidP="00E23C69">
            <w:pPr>
              <w:ind w:left="72"/>
              <w:rPr>
                <w:rFonts w:ascii="Times New Roman" w:eastAsia="Calibri" w:hAnsi="Times New Roman" w:cs="Times New Roman"/>
                <w:sz w:val="20"/>
                <w:szCs w:val="20"/>
              </w:rPr>
            </w:pPr>
            <w:r w:rsidRPr="00E23C69">
              <w:rPr>
                <w:rFonts w:ascii="Times New Roman" w:eastAsia="Calibri" w:hAnsi="Times New Roman" w:cs="Times New Roman"/>
                <w:b/>
                <w:bCs/>
                <w:sz w:val="20"/>
                <w:szCs w:val="20"/>
              </w:rPr>
              <w:t>Содержание</w:t>
            </w:r>
          </w:p>
        </w:tc>
        <w:tc>
          <w:tcPr>
            <w:tcW w:w="2694" w:type="dxa"/>
            <w:vAlign w:val="center"/>
          </w:tcPr>
          <w:p w14:paraId="03F76D88" w14:textId="77777777" w:rsidR="00E23C69" w:rsidRPr="00E23C69" w:rsidRDefault="00E23C69" w:rsidP="00E23C69">
            <w:pPr>
              <w:jc w:val="center"/>
              <w:rPr>
                <w:rFonts w:ascii="Times New Roman" w:eastAsia="Times New Roman" w:hAnsi="Times New Roman" w:cs="Times New Roman"/>
                <w:b/>
                <w:bCs/>
                <w:sz w:val="20"/>
                <w:szCs w:val="20"/>
                <w:lang w:eastAsia="ru-RU"/>
              </w:rPr>
            </w:pPr>
            <w:r w:rsidRPr="00E23C69">
              <w:rPr>
                <w:rFonts w:ascii="Times New Roman" w:eastAsia="Times New Roman" w:hAnsi="Times New Roman" w:cs="Times New Roman"/>
                <w:b/>
                <w:bCs/>
                <w:sz w:val="20"/>
                <w:szCs w:val="20"/>
                <w:lang w:eastAsia="ru-RU"/>
              </w:rPr>
              <w:t>4</w:t>
            </w:r>
          </w:p>
        </w:tc>
        <w:tc>
          <w:tcPr>
            <w:tcW w:w="2409" w:type="dxa"/>
            <w:vMerge w:val="restart"/>
          </w:tcPr>
          <w:p w14:paraId="4631A51E" w14:textId="77777777" w:rsidR="00E23C69" w:rsidRPr="00E23C69" w:rsidRDefault="00E23C69" w:rsidP="00E23C69">
            <w:pPr>
              <w:rPr>
                <w:rFonts w:ascii="Times New Roman" w:eastAsia="Times New Roman" w:hAnsi="Times New Roman" w:cs="Times New Roman"/>
                <w:b/>
                <w:bCs/>
                <w:sz w:val="20"/>
                <w:szCs w:val="20"/>
                <w:lang w:eastAsia="ru-RU"/>
              </w:rPr>
            </w:pPr>
            <w:r w:rsidRPr="00E23C69">
              <w:rPr>
                <w:rFonts w:ascii="Times New Roman" w:eastAsia="Calibri" w:hAnsi="Times New Roman" w:cs="Times New Roman"/>
                <w:sz w:val="20"/>
                <w:szCs w:val="20"/>
              </w:rPr>
              <w:t>ОК 1, ОК 2, ОК 5, ОК 9, ПК 1.2, ПК 3.1</w:t>
            </w:r>
          </w:p>
        </w:tc>
      </w:tr>
      <w:tr w:rsidR="00E23C69" w:rsidRPr="00E23C69" w14:paraId="11E890FD" w14:textId="77777777" w:rsidTr="00AD5821">
        <w:trPr>
          <w:trHeight w:val="361"/>
        </w:trPr>
        <w:tc>
          <w:tcPr>
            <w:tcW w:w="2972" w:type="dxa"/>
            <w:vMerge/>
          </w:tcPr>
          <w:p w14:paraId="5FA5881C" w14:textId="77777777" w:rsidR="00E23C69" w:rsidRPr="00E23C69" w:rsidRDefault="00E23C69" w:rsidP="00E23C69">
            <w:pPr>
              <w:rPr>
                <w:rFonts w:ascii="Times New Roman" w:eastAsia="Calibri" w:hAnsi="Times New Roman" w:cs="Times New Roman"/>
                <w:b/>
                <w:sz w:val="20"/>
                <w:szCs w:val="20"/>
              </w:rPr>
            </w:pPr>
          </w:p>
        </w:tc>
        <w:tc>
          <w:tcPr>
            <w:tcW w:w="6662" w:type="dxa"/>
            <w:tcBorders>
              <w:top w:val="single" w:sz="4" w:space="0" w:color="auto"/>
              <w:left w:val="single" w:sz="4" w:space="0" w:color="auto"/>
              <w:bottom w:val="single" w:sz="4" w:space="0" w:color="auto"/>
            </w:tcBorders>
          </w:tcPr>
          <w:p w14:paraId="6C63894A" w14:textId="77777777" w:rsidR="00E23C69" w:rsidRPr="00E23C69" w:rsidRDefault="00E23C69" w:rsidP="00E23C69">
            <w:pPr>
              <w:shd w:val="clear" w:color="auto" w:fill="FFFFFF"/>
              <w:rPr>
                <w:rFonts w:ascii="Times New Roman" w:eastAsia="Calibri" w:hAnsi="Times New Roman" w:cs="Times New Roman"/>
                <w:sz w:val="20"/>
                <w:szCs w:val="20"/>
              </w:rPr>
            </w:pPr>
            <w:r w:rsidRPr="00E23C69">
              <w:rPr>
                <w:rFonts w:ascii="Times New Roman" w:eastAsia="Calibri" w:hAnsi="Times New Roman" w:cs="Times New Roman"/>
                <w:bCs/>
                <w:sz w:val="20"/>
                <w:szCs w:val="20"/>
              </w:rPr>
              <w:t>Понятие о валах и осях. Муфты, их назначение и краткая классификация</w:t>
            </w:r>
          </w:p>
        </w:tc>
        <w:tc>
          <w:tcPr>
            <w:tcW w:w="2694" w:type="dxa"/>
            <w:vMerge w:val="restart"/>
            <w:vAlign w:val="center"/>
          </w:tcPr>
          <w:p w14:paraId="4196C409" w14:textId="77777777" w:rsidR="00E23C69" w:rsidRPr="00E23C69" w:rsidRDefault="00E23C69" w:rsidP="00E23C69">
            <w:pPr>
              <w:jc w:val="center"/>
              <w:rPr>
                <w:rFonts w:ascii="Times New Roman" w:eastAsia="Times New Roman" w:hAnsi="Times New Roman" w:cs="Times New Roman"/>
                <w:bCs/>
                <w:sz w:val="20"/>
                <w:szCs w:val="20"/>
                <w:lang w:eastAsia="ru-RU"/>
              </w:rPr>
            </w:pPr>
            <w:r w:rsidRPr="00E23C69">
              <w:rPr>
                <w:rFonts w:ascii="Times New Roman" w:eastAsia="Times New Roman" w:hAnsi="Times New Roman" w:cs="Times New Roman"/>
                <w:bCs/>
                <w:sz w:val="20"/>
                <w:szCs w:val="20"/>
                <w:lang w:eastAsia="ru-RU"/>
              </w:rPr>
              <w:t>4</w:t>
            </w:r>
          </w:p>
        </w:tc>
        <w:tc>
          <w:tcPr>
            <w:tcW w:w="2409" w:type="dxa"/>
            <w:vMerge/>
          </w:tcPr>
          <w:p w14:paraId="4FEB5354" w14:textId="77777777" w:rsidR="00E23C69" w:rsidRPr="00E23C69" w:rsidRDefault="00E23C69" w:rsidP="00E23C69">
            <w:pPr>
              <w:rPr>
                <w:rFonts w:ascii="Times New Roman" w:eastAsia="Calibri" w:hAnsi="Times New Roman" w:cs="Times New Roman"/>
                <w:sz w:val="20"/>
                <w:szCs w:val="20"/>
              </w:rPr>
            </w:pPr>
          </w:p>
        </w:tc>
      </w:tr>
      <w:tr w:rsidR="00E23C69" w:rsidRPr="00E23C69" w14:paraId="2EE6F301" w14:textId="77777777" w:rsidTr="00AD5821">
        <w:trPr>
          <w:trHeight w:val="361"/>
        </w:trPr>
        <w:tc>
          <w:tcPr>
            <w:tcW w:w="2972" w:type="dxa"/>
            <w:vMerge/>
          </w:tcPr>
          <w:p w14:paraId="220EFABA" w14:textId="77777777" w:rsidR="00E23C69" w:rsidRPr="00E23C69" w:rsidRDefault="00E23C69" w:rsidP="00E23C6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33B5699E" w14:textId="77777777" w:rsidR="00E23C69" w:rsidRPr="00E23C69" w:rsidRDefault="00E23C69" w:rsidP="00E23C69">
            <w:pPr>
              <w:shd w:val="clear" w:color="auto" w:fill="FFFFFF"/>
              <w:rPr>
                <w:rFonts w:ascii="Times New Roman" w:eastAsia="Calibri" w:hAnsi="Times New Roman" w:cs="Times New Roman"/>
                <w:bCs/>
                <w:sz w:val="20"/>
                <w:szCs w:val="20"/>
              </w:rPr>
            </w:pPr>
            <w:r w:rsidRPr="00E23C69">
              <w:rPr>
                <w:rFonts w:ascii="Times New Roman" w:eastAsia="Calibri" w:hAnsi="Times New Roman" w:cs="Times New Roman"/>
                <w:bCs/>
                <w:sz w:val="20"/>
                <w:szCs w:val="20"/>
              </w:rPr>
              <w:t>Подшипники скольжения. Подшипники качения.</w:t>
            </w:r>
          </w:p>
          <w:p w14:paraId="51A1A724" w14:textId="77777777" w:rsidR="00E23C69" w:rsidRPr="00E23C69" w:rsidRDefault="00E23C69" w:rsidP="00E23C69">
            <w:pPr>
              <w:shd w:val="clear" w:color="auto" w:fill="FFFFFF"/>
              <w:rPr>
                <w:rFonts w:ascii="Times New Roman" w:eastAsia="Calibri" w:hAnsi="Times New Roman" w:cs="Times New Roman"/>
                <w:bCs/>
                <w:sz w:val="20"/>
                <w:szCs w:val="20"/>
              </w:rPr>
            </w:pPr>
            <w:r w:rsidRPr="00E23C69">
              <w:rPr>
                <w:rFonts w:ascii="Times New Roman" w:eastAsia="Calibri" w:hAnsi="Times New Roman" w:cs="Times New Roman"/>
                <w:bCs/>
                <w:sz w:val="20"/>
                <w:szCs w:val="20"/>
              </w:rPr>
              <w:t>Разъемные и неразъемные соединения: резьбовые соединения</w:t>
            </w:r>
          </w:p>
        </w:tc>
        <w:tc>
          <w:tcPr>
            <w:tcW w:w="2694" w:type="dxa"/>
            <w:vMerge/>
            <w:vAlign w:val="center"/>
          </w:tcPr>
          <w:p w14:paraId="4195FAA0" w14:textId="77777777" w:rsidR="00E23C69" w:rsidRPr="00E23C69" w:rsidRDefault="00E23C69" w:rsidP="00E23C69">
            <w:pPr>
              <w:jc w:val="center"/>
              <w:rPr>
                <w:rFonts w:ascii="Times New Roman" w:eastAsia="Times New Roman" w:hAnsi="Times New Roman" w:cs="Times New Roman"/>
                <w:b/>
                <w:bCs/>
                <w:sz w:val="20"/>
                <w:szCs w:val="20"/>
                <w:lang w:eastAsia="ru-RU"/>
              </w:rPr>
            </w:pPr>
          </w:p>
        </w:tc>
        <w:tc>
          <w:tcPr>
            <w:tcW w:w="2409" w:type="dxa"/>
            <w:vMerge/>
          </w:tcPr>
          <w:p w14:paraId="31BCB134" w14:textId="77777777" w:rsidR="00E23C69" w:rsidRPr="00E23C69" w:rsidRDefault="00E23C69" w:rsidP="00E23C69">
            <w:pPr>
              <w:rPr>
                <w:rFonts w:ascii="Times New Roman" w:eastAsia="Times New Roman" w:hAnsi="Times New Roman" w:cs="Times New Roman"/>
                <w:b/>
                <w:bCs/>
                <w:sz w:val="20"/>
                <w:szCs w:val="20"/>
                <w:lang w:eastAsia="ru-RU"/>
              </w:rPr>
            </w:pPr>
          </w:p>
        </w:tc>
      </w:tr>
      <w:tr w:rsidR="00E23C69" w:rsidRPr="00E23C69" w14:paraId="56233830" w14:textId="77777777" w:rsidTr="00AD5821">
        <w:trPr>
          <w:trHeight w:val="152"/>
        </w:trPr>
        <w:tc>
          <w:tcPr>
            <w:tcW w:w="2972" w:type="dxa"/>
            <w:vMerge/>
          </w:tcPr>
          <w:p w14:paraId="6D054268" w14:textId="77777777" w:rsidR="00E23C69" w:rsidRPr="00E23C69" w:rsidRDefault="00E23C69" w:rsidP="00E23C6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14:paraId="7DD16FD6" w14:textId="77777777" w:rsidR="00E23C69" w:rsidRPr="00E23C69" w:rsidRDefault="00E23C69" w:rsidP="00E23C69">
            <w:pPr>
              <w:rPr>
                <w:rFonts w:ascii="Times New Roman" w:eastAsia="Times New Roman" w:hAnsi="Times New Roman" w:cs="Times New Roman"/>
                <w:b/>
                <w:bCs/>
                <w:sz w:val="20"/>
                <w:szCs w:val="20"/>
                <w:lang w:eastAsia="ru-RU"/>
              </w:rPr>
            </w:pPr>
            <w:r w:rsidRPr="00E23C69">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14:paraId="66BC5FD9" w14:textId="77777777" w:rsidR="00E23C69" w:rsidRPr="00E23C69" w:rsidRDefault="00E23C69" w:rsidP="00E23C69">
            <w:pPr>
              <w:jc w:val="center"/>
              <w:rPr>
                <w:rFonts w:ascii="Times New Roman" w:eastAsia="Times New Roman" w:hAnsi="Times New Roman" w:cs="Times New Roman"/>
                <w:b/>
                <w:bCs/>
                <w:sz w:val="20"/>
                <w:szCs w:val="20"/>
                <w:lang w:eastAsia="ru-RU"/>
              </w:rPr>
            </w:pPr>
            <w:r w:rsidRPr="00E23C69">
              <w:rPr>
                <w:rFonts w:ascii="Times New Roman" w:eastAsia="Times New Roman" w:hAnsi="Times New Roman" w:cs="Times New Roman"/>
                <w:b/>
                <w:bCs/>
                <w:sz w:val="20"/>
                <w:szCs w:val="20"/>
                <w:lang w:eastAsia="ru-RU"/>
              </w:rPr>
              <w:t>-</w:t>
            </w:r>
          </w:p>
        </w:tc>
        <w:tc>
          <w:tcPr>
            <w:tcW w:w="2409" w:type="dxa"/>
            <w:vMerge/>
          </w:tcPr>
          <w:p w14:paraId="63B5F274" w14:textId="77777777" w:rsidR="00E23C69" w:rsidRPr="00E23C69" w:rsidRDefault="00E23C69" w:rsidP="00E23C69">
            <w:pPr>
              <w:rPr>
                <w:rFonts w:ascii="Times New Roman" w:eastAsia="Times New Roman" w:hAnsi="Times New Roman" w:cs="Times New Roman"/>
                <w:b/>
                <w:bCs/>
                <w:sz w:val="20"/>
                <w:szCs w:val="20"/>
                <w:lang w:eastAsia="ru-RU"/>
              </w:rPr>
            </w:pPr>
          </w:p>
        </w:tc>
      </w:tr>
      <w:tr w:rsidR="00E23C69" w:rsidRPr="00E23C69" w14:paraId="26DABC49" w14:textId="77777777" w:rsidTr="00AD5821">
        <w:tc>
          <w:tcPr>
            <w:tcW w:w="9634" w:type="dxa"/>
            <w:gridSpan w:val="2"/>
          </w:tcPr>
          <w:p w14:paraId="202F606E" w14:textId="77777777" w:rsidR="00E23C69" w:rsidRPr="00E23C69" w:rsidRDefault="00E23C69" w:rsidP="00E23C69">
            <w:pPr>
              <w:spacing w:line="276" w:lineRule="auto"/>
              <w:rPr>
                <w:rFonts w:ascii="Times New Roman" w:eastAsia="Times New Roman" w:hAnsi="Times New Roman" w:cs="Times New Roman"/>
                <w:b/>
                <w:bCs/>
                <w:sz w:val="20"/>
                <w:szCs w:val="20"/>
                <w:lang w:eastAsia="ru-RU"/>
              </w:rPr>
            </w:pPr>
            <w:r w:rsidRPr="00E23C69">
              <w:rPr>
                <w:rFonts w:ascii="Times New Roman" w:eastAsia="Times New Roman" w:hAnsi="Times New Roman" w:cs="Times New Roman"/>
                <w:b/>
                <w:bCs/>
                <w:sz w:val="20"/>
                <w:szCs w:val="20"/>
                <w:lang w:eastAsia="ru-RU"/>
              </w:rPr>
              <w:t>Промежуточная аттестация (экзамен)</w:t>
            </w:r>
          </w:p>
        </w:tc>
        <w:tc>
          <w:tcPr>
            <w:tcW w:w="2694" w:type="dxa"/>
            <w:vAlign w:val="center"/>
          </w:tcPr>
          <w:p w14:paraId="54933161" w14:textId="77777777" w:rsidR="00E23C69" w:rsidRPr="00E23C69" w:rsidRDefault="00E23C69" w:rsidP="00E23C69">
            <w:pPr>
              <w:spacing w:line="276" w:lineRule="auto"/>
              <w:jc w:val="center"/>
              <w:rPr>
                <w:rFonts w:ascii="Times New Roman" w:eastAsia="Times New Roman" w:hAnsi="Times New Roman" w:cs="Times New Roman"/>
                <w:b/>
                <w:bCs/>
                <w:sz w:val="20"/>
                <w:szCs w:val="20"/>
                <w:lang w:eastAsia="ru-RU"/>
              </w:rPr>
            </w:pPr>
            <w:r w:rsidRPr="00E23C69">
              <w:rPr>
                <w:rFonts w:ascii="Times New Roman" w:eastAsia="Times New Roman" w:hAnsi="Times New Roman" w:cs="Times New Roman"/>
                <w:b/>
                <w:bCs/>
                <w:sz w:val="20"/>
                <w:szCs w:val="20"/>
                <w:lang w:eastAsia="ru-RU"/>
              </w:rPr>
              <w:t>12</w:t>
            </w:r>
          </w:p>
        </w:tc>
        <w:tc>
          <w:tcPr>
            <w:tcW w:w="2409" w:type="dxa"/>
          </w:tcPr>
          <w:p w14:paraId="2DDA32C7" w14:textId="77777777" w:rsidR="00E23C69" w:rsidRPr="00E23C69" w:rsidRDefault="00E23C69" w:rsidP="00E23C69">
            <w:pPr>
              <w:spacing w:line="276" w:lineRule="auto"/>
              <w:rPr>
                <w:rFonts w:ascii="Times New Roman" w:eastAsia="Times New Roman" w:hAnsi="Times New Roman" w:cs="Times New Roman"/>
                <w:b/>
                <w:bCs/>
                <w:i/>
                <w:sz w:val="20"/>
                <w:szCs w:val="20"/>
                <w:lang w:eastAsia="ru-RU"/>
              </w:rPr>
            </w:pPr>
          </w:p>
        </w:tc>
      </w:tr>
      <w:tr w:rsidR="00E23C69" w:rsidRPr="00E23C69" w14:paraId="7BA29026" w14:textId="77777777" w:rsidTr="00AD5821">
        <w:tc>
          <w:tcPr>
            <w:tcW w:w="9634" w:type="dxa"/>
            <w:gridSpan w:val="2"/>
          </w:tcPr>
          <w:p w14:paraId="3075F4A4" w14:textId="77777777" w:rsidR="00E23C69" w:rsidRPr="00E23C69" w:rsidRDefault="00E23C69" w:rsidP="00E23C69">
            <w:pPr>
              <w:spacing w:line="276" w:lineRule="auto"/>
              <w:rPr>
                <w:rFonts w:ascii="Times New Roman" w:eastAsia="Times New Roman" w:hAnsi="Times New Roman" w:cs="Times New Roman"/>
                <w:b/>
                <w:bCs/>
                <w:sz w:val="20"/>
                <w:szCs w:val="20"/>
                <w:lang w:eastAsia="ru-RU"/>
              </w:rPr>
            </w:pPr>
            <w:r w:rsidRPr="00E23C69">
              <w:rPr>
                <w:rFonts w:ascii="Times New Roman" w:eastAsia="Times New Roman" w:hAnsi="Times New Roman" w:cs="Times New Roman"/>
                <w:b/>
                <w:bCs/>
                <w:sz w:val="20"/>
                <w:szCs w:val="20"/>
                <w:lang w:eastAsia="ru-RU"/>
              </w:rPr>
              <w:t xml:space="preserve">Всего </w:t>
            </w:r>
          </w:p>
        </w:tc>
        <w:tc>
          <w:tcPr>
            <w:tcW w:w="2694" w:type="dxa"/>
            <w:vAlign w:val="center"/>
          </w:tcPr>
          <w:p w14:paraId="3837134B" w14:textId="77777777" w:rsidR="00E23C69" w:rsidRPr="00E23C69" w:rsidRDefault="00E23C69" w:rsidP="00E23C69">
            <w:pPr>
              <w:spacing w:line="276" w:lineRule="auto"/>
              <w:jc w:val="center"/>
              <w:rPr>
                <w:rFonts w:ascii="Times New Roman" w:eastAsia="Times New Roman" w:hAnsi="Times New Roman" w:cs="Times New Roman"/>
                <w:b/>
                <w:bCs/>
                <w:sz w:val="20"/>
                <w:szCs w:val="20"/>
                <w:lang w:eastAsia="ru-RU"/>
              </w:rPr>
            </w:pPr>
            <w:r w:rsidRPr="00E23C69">
              <w:rPr>
                <w:rFonts w:ascii="Times New Roman" w:eastAsia="Times New Roman" w:hAnsi="Times New Roman" w:cs="Times New Roman"/>
                <w:b/>
                <w:bCs/>
                <w:sz w:val="20"/>
                <w:szCs w:val="20"/>
                <w:lang w:eastAsia="ru-RU"/>
              </w:rPr>
              <w:t>92</w:t>
            </w:r>
          </w:p>
        </w:tc>
        <w:tc>
          <w:tcPr>
            <w:tcW w:w="2409" w:type="dxa"/>
          </w:tcPr>
          <w:p w14:paraId="33EBE450" w14:textId="77777777" w:rsidR="00E23C69" w:rsidRPr="00E23C69" w:rsidRDefault="00E23C69" w:rsidP="00E23C69">
            <w:pPr>
              <w:spacing w:line="276" w:lineRule="auto"/>
              <w:rPr>
                <w:rFonts w:ascii="Times New Roman" w:eastAsia="Times New Roman" w:hAnsi="Times New Roman" w:cs="Times New Roman"/>
                <w:b/>
                <w:bCs/>
                <w:sz w:val="20"/>
                <w:szCs w:val="20"/>
                <w:lang w:eastAsia="ru-RU"/>
              </w:rPr>
            </w:pPr>
          </w:p>
        </w:tc>
      </w:tr>
    </w:tbl>
    <w:p w14:paraId="2680FFC3" w14:textId="77777777" w:rsidR="00E23C69" w:rsidRPr="00E23C69" w:rsidRDefault="00E23C69" w:rsidP="00E23C69">
      <w:pPr>
        <w:rPr>
          <w:rFonts w:ascii="Times New Roman" w:eastAsia="Calibri" w:hAnsi="Times New Roman" w:cs="Times New Roman"/>
          <w:sz w:val="24"/>
          <w:szCs w:val="24"/>
        </w:rPr>
        <w:sectPr w:rsidR="00E23C69" w:rsidRPr="00E23C69" w:rsidSect="00AD5821">
          <w:pgSz w:w="16838" w:h="11906" w:orient="landscape"/>
          <w:pgMar w:top="1701" w:right="1134" w:bottom="567" w:left="1134" w:header="709" w:footer="709" w:gutter="0"/>
          <w:cols w:space="708"/>
          <w:docGrid w:linePitch="360"/>
        </w:sectPr>
      </w:pPr>
    </w:p>
    <w:p w14:paraId="3DE09C5B" w14:textId="77777777" w:rsidR="00E23C69" w:rsidRPr="00E23C69" w:rsidRDefault="00E23C69" w:rsidP="00E23C69">
      <w:pPr>
        <w:rPr>
          <w:rFonts w:ascii="Times New Roman" w:eastAsia="Calibri" w:hAnsi="Times New Roman" w:cs="Times New Roman"/>
          <w:sz w:val="24"/>
          <w:szCs w:val="24"/>
        </w:rPr>
      </w:pPr>
    </w:p>
    <w:p w14:paraId="6CDB1198" w14:textId="77777777" w:rsidR="00E23C69" w:rsidRPr="00E23C69" w:rsidRDefault="00E23C69" w:rsidP="00E23C69">
      <w:pPr>
        <w:keepNext/>
        <w:spacing w:after="120"/>
        <w:jc w:val="center"/>
        <w:outlineLvl w:val="0"/>
        <w:rPr>
          <w:rFonts w:ascii="Times New Roman" w:eastAsia="Segoe UI" w:hAnsi="Times New Roman" w:cs="Times New Roman"/>
          <w:b/>
          <w:bCs/>
          <w:caps/>
          <w:kern w:val="32"/>
          <w:sz w:val="24"/>
          <w:szCs w:val="24"/>
          <w:lang w:eastAsia="ru-RU"/>
        </w:rPr>
      </w:pPr>
      <w:r w:rsidRPr="00E23C69">
        <w:rPr>
          <w:rFonts w:ascii="Times New Roman" w:eastAsia="Segoe UI" w:hAnsi="Times New Roman" w:cs="Times New Roman"/>
          <w:b/>
          <w:bCs/>
          <w:caps/>
          <w:kern w:val="32"/>
          <w:sz w:val="24"/>
          <w:szCs w:val="24"/>
          <w:lang w:eastAsia="ru-RU"/>
        </w:rPr>
        <w:t>3. Условия реализации ДИСЦИПЛИНЫ</w:t>
      </w:r>
    </w:p>
    <w:p w14:paraId="2B3ED973" w14:textId="77777777" w:rsidR="00E23C69" w:rsidRPr="00E23C69" w:rsidRDefault="00E23C69" w:rsidP="00E23C69">
      <w:pPr>
        <w:spacing w:after="120" w:line="276" w:lineRule="auto"/>
        <w:ind w:firstLine="709"/>
        <w:outlineLvl w:val="1"/>
        <w:rPr>
          <w:rFonts w:ascii="Times New Roman" w:eastAsia="Segoe UI" w:hAnsi="Times New Roman" w:cs="Times New Roman"/>
          <w:b/>
          <w:bCs/>
          <w:spacing w:val="15"/>
          <w:szCs w:val="24"/>
          <w:lang w:eastAsia="ru-RU"/>
        </w:rPr>
      </w:pPr>
      <w:r w:rsidRPr="00E23C69">
        <w:rPr>
          <w:rFonts w:ascii="Times New Roman" w:eastAsia="Segoe UI" w:hAnsi="Times New Roman" w:cs="Times New Roman"/>
          <w:b/>
          <w:bCs/>
          <w:spacing w:val="15"/>
          <w:szCs w:val="24"/>
          <w:lang w:eastAsia="ru-RU"/>
        </w:rPr>
        <w:t>3.1. Материально-техническое обеспечение</w:t>
      </w:r>
    </w:p>
    <w:p w14:paraId="2528D38A" w14:textId="77777777" w:rsidR="00E23C69" w:rsidRPr="00E23C69" w:rsidRDefault="00E23C69" w:rsidP="00F221BB">
      <w:pPr>
        <w:suppressAutoHyphens/>
        <w:spacing w:line="276" w:lineRule="auto"/>
        <w:ind w:firstLine="709"/>
        <w:jc w:val="both"/>
        <w:rPr>
          <w:rFonts w:ascii="Times New Roman" w:eastAsia="Calibri" w:hAnsi="Times New Roman" w:cs="Times New Roman"/>
          <w:bCs/>
          <w:sz w:val="24"/>
          <w:szCs w:val="24"/>
        </w:rPr>
      </w:pPr>
      <w:r w:rsidRPr="00E23C69">
        <w:rPr>
          <w:rFonts w:ascii="Times New Roman" w:eastAsia="Calibri" w:hAnsi="Times New Roman" w:cs="Times New Roman"/>
          <w:bCs/>
          <w:sz w:val="24"/>
          <w:szCs w:val="24"/>
        </w:rPr>
        <w:t>Кабинет «Техническая механика»</w:t>
      </w:r>
      <w:r w:rsidRPr="00E23C69">
        <w:rPr>
          <w:rFonts w:ascii="Times New Roman" w:eastAsia="Calibri" w:hAnsi="Times New Roman" w:cs="Times New Roman"/>
          <w:bCs/>
          <w:i/>
          <w:sz w:val="24"/>
          <w:szCs w:val="24"/>
        </w:rPr>
        <w:t xml:space="preserve">, </w:t>
      </w:r>
      <w:r w:rsidRPr="00E23C69">
        <w:rPr>
          <w:rFonts w:ascii="Times New Roman" w:eastAsia="Calibri" w:hAnsi="Times New Roman" w:cs="Times New Roman"/>
          <w:bCs/>
          <w:sz w:val="24"/>
          <w:szCs w:val="24"/>
        </w:rPr>
        <w:t>оснащенный</w:t>
      </w:r>
      <w:r w:rsidRPr="00E23C69">
        <w:rPr>
          <w:rFonts w:ascii="Times New Roman" w:eastAsia="Calibri" w:hAnsi="Times New Roman" w:cs="Times New Roman"/>
          <w:bCs/>
          <w:iCs/>
          <w:sz w:val="24"/>
          <w:szCs w:val="24"/>
        </w:rPr>
        <w:t>в соответствии с приложением 3 ОПОП-П</w:t>
      </w:r>
      <w:r w:rsidRPr="00E23C69">
        <w:rPr>
          <w:rFonts w:ascii="Times New Roman" w:eastAsia="Calibri" w:hAnsi="Times New Roman" w:cs="Times New Roman"/>
          <w:bCs/>
          <w:sz w:val="24"/>
          <w:szCs w:val="24"/>
        </w:rPr>
        <w:t>:</w:t>
      </w:r>
    </w:p>
    <w:p w14:paraId="2A4828E7" w14:textId="77777777" w:rsidR="00E23C69" w:rsidRPr="00E23C69" w:rsidRDefault="00E23C69" w:rsidP="00F22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Calibri" w:hAnsi="Times New Roman" w:cs="Times New Roman"/>
          <w:bCs/>
          <w:sz w:val="24"/>
        </w:rPr>
      </w:pPr>
      <w:r w:rsidRPr="00E23C69">
        <w:rPr>
          <w:rFonts w:ascii="Times New Roman" w:eastAsia="Calibri" w:hAnsi="Times New Roman" w:cs="Times New Roman"/>
          <w:bCs/>
          <w:sz w:val="24"/>
        </w:rPr>
        <w:t>- посадочные места по количеству обучающихся;</w:t>
      </w:r>
    </w:p>
    <w:p w14:paraId="2D56029B" w14:textId="77777777" w:rsidR="00E23C69" w:rsidRPr="00E23C69" w:rsidRDefault="00E23C69" w:rsidP="00F22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Calibri" w:hAnsi="Times New Roman" w:cs="Times New Roman"/>
          <w:bCs/>
          <w:sz w:val="24"/>
        </w:rPr>
      </w:pPr>
      <w:r w:rsidRPr="00E23C69">
        <w:rPr>
          <w:rFonts w:ascii="Times New Roman" w:eastAsia="Calibri" w:hAnsi="Times New Roman" w:cs="Times New Roman"/>
          <w:bCs/>
          <w:sz w:val="24"/>
        </w:rPr>
        <w:t>- доска учебная;</w:t>
      </w:r>
    </w:p>
    <w:p w14:paraId="57AEC23C" w14:textId="77777777" w:rsidR="00E23C69" w:rsidRPr="00E23C69" w:rsidRDefault="00E23C69" w:rsidP="00F22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Calibri" w:hAnsi="Times New Roman" w:cs="Times New Roman"/>
          <w:bCs/>
          <w:sz w:val="24"/>
        </w:rPr>
      </w:pPr>
      <w:r w:rsidRPr="00E23C69">
        <w:rPr>
          <w:rFonts w:ascii="Times New Roman" w:eastAsia="Calibri" w:hAnsi="Times New Roman" w:cs="Times New Roman"/>
          <w:bCs/>
          <w:sz w:val="24"/>
        </w:rPr>
        <w:t>- рабочее место преподавателя;</w:t>
      </w:r>
    </w:p>
    <w:p w14:paraId="665E4E0A" w14:textId="77777777" w:rsidR="00E23C69" w:rsidRPr="00E23C69" w:rsidRDefault="00E23C69" w:rsidP="00F22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Calibri" w:hAnsi="Times New Roman" w:cs="Times New Roman"/>
          <w:bCs/>
          <w:sz w:val="24"/>
        </w:rPr>
      </w:pPr>
      <w:r w:rsidRPr="00E23C69">
        <w:rPr>
          <w:rFonts w:ascii="Times New Roman" w:eastAsia="Calibri" w:hAnsi="Times New Roman" w:cs="Times New Roman"/>
          <w:bCs/>
          <w:sz w:val="24"/>
        </w:rPr>
        <w:t xml:space="preserve">Технические средства обучения: </w:t>
      </w:r>
    </w:p>
    <w:p w14:paraId="4AE4B218" w14:textId="77777777" w:rsidR="00E23C69" w:rsidRPr="00E23C69" w:rsidRDefault="00E23C69" w:rsidP="00F22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Calibri" w:hAnsi="Times New Roman" w:cs="Times New Roman"/>
          <w:bCs/>
          <w:sz w:val="24"/>
        </w:rPr>
      </w:pPr>
      <w:r w:rsidRPr="00E23C69">
        <w:rPr>
          <w:rFonts w:ascii="Times New Roman" w:eastAsia="Calibri" w:hAnsi="Times New Roman" w:cs="Times New Roman"/>
          <w:bCs/>
          <w:sz w:val="24"/>
        </w:rPr>
        <w:t>- компьютер с лицензионным программным обеспечением;</w:t>
      </w:r>
    </w:p>
    <w:p w14:paraId="4291221A" w14:textId="77777777" w:rsidR="00E23C69" w:rsidRPr="00E23C69" w:rsidRDefault="00E23C69" w:rsidP="00F22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Calibri" w:hAnsi="Times New Roman" w:cs="Times New Roman"/>
          <w:bCs/>
          <w:sz w:val="24"/>
        </w:rPr>
      </w:pPr>
      <w:r w:rsidRPr="00E23C69">
        <w:rPr>
          <w:rFonts w:ascii="Times New Roman" w:eastAsia="Calibri" w:hAnsi="Times New Roman" w:cs="Times New Roman"/>
          <w:bCs/>
          <w:sz w:val="24"/>
        </w:rPr>
        <w:t xml:space="preserve"> - мультимедиапроектор;</w:t>
      </w:r>
    </w:p>
    <w:p w14:paraId="54D6220D" w14:textId="77777777" w:rsidR="00E23C69" w:rsidRPr="00E23C69" w:rsidRDefault="00E23C69" w:rsidP="00F22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Calibri" w:hAnsi="Times New Roman" w:cs="Times New Roman"/>
          <w:bCs/>
          <w:sz w:val="24"/>
          <w:szCs w:val="24"/>
        </w:rPr>
      </w:pPr>
      <w:r w:rsidRPr="00E23C69">
        <w:rPr>
          <w:rFonts w:ascii="Times New Roman" w:eastAsia="Calibri" w:hAnsi="Times New Roman" w:cs="Times New Roman"/>
          <w:bCs/>
          <w:sz w:val="24"/>
        </w:rPr>
        <w:t>- экран.</w:t>
      </w:r>
    </w:p>
    <w:p w14:paraId="35E52810" w14:textId="77777777" w:rsidR="00E23C69" w:rsidRPr="00E23C69" w:rsidRDefault="00E23C69" w:rsidP="00F221BB">
      <w:pPr>
        <w:spacing w:after="120" w:line="276" w:lineRule="auto"/>
        <w:ind w:firstLine="709"/>
        <w:outlineLvl w:val="1"/>
        <w:rPr>
          <w:rFonts w:ascii="Times New Roman" w:eastAsia="Segoe UI" w:hAnsi="Times New Roman" w:cs="Times New Roman"/>
          <w:b/>
          <w:bCs/>
          <w:color w:val="5A5A5A"/>
          <w:spacing w:val="15"/>
          <w:szCs w:val="24"/>
          <w:lang w:eastAsia="ru-RU"/>
        </w:rPr>
      </w:pPr>
    </w:p>
    <w:p w14:paraId="333EB166" w14:textId="77777777" w:rsidR="00E23C69" w:rsidRPr="00E23C69" w:rsidRDefault="00E23C69" w:rsidP="00E23C69">
      <w:pPr>
        <w:spacing w:after="120" w:line="276" w:lineRule="auto"/>
        <w:ind w:firstLine="709"/>
        <w:outlineLvl w:val="1"/>
        <w:rPr>
          <w:rFonts w:ascii="Times New Roman" w:eastAsia="Times New Roman" w:hAnsi="Times New Roman" w:cs="Times New Roman"/>
          <w:b/>
          <w:bCs/>
          <w:spacing w:val="15"/>
          <w:szCs w:val="24"/>
          <w:lang w:eastAsia="ru-RU"/>
        </w:rPr>
      </w:pPr>
      <w:r w:rsidRPr="00E23C69">
        <w:rPr>
          <w:rFonts w:ascii="Times New Roman" w:eastAsia="Segoe UI" w:hAnsi="Times New Roman" w:cs="Times New Roman"/>
          <w:b/>
          <w:bCs/>
          <w:spacing w:val="15"/>
          <w:szCs w:val="24"/>
          <w:lang w:eastAsia="ru-RU"/>
        </w:rPr>
        <w:t>3.2. Учебно-методическое обеспечение</w:t>
      </w:r>
    </w:p>
    <w:p w14:paraId="072869C1" w14:textId="77777777" w:rsidR="00E23C69" w:rsidRPr="00E23C69" w:rsidRDefault="00E23C69" w:rsidP="00E23C69">
      <w:pPr>
        <w:spacing w:line="276" w:lineRule="auto"/>
        <w:ind w:firstLine="709"/>
        <w:contextualSpacing/>
        <w:rPr>
          <w:rFonts w:ascii="Times New Roman" w:eastAsia="Calibri" w:hAnsi="Times New Roman" w:cs="Times New Roman"/>
          <w:b/>
          <w:sz w:val="24"/>
          <w:szCs w:val="24"/>
        </w:rPr>
      </w:pPr>
      <w:r w:rsidRPr="00E23C69">
        <w:rPr>
          <w:rFonts w:ascii="Times New Roman" w:eastAsia="Calibri" w:hAnsi="Times New Roman" w:cs="Times New Roman"/>
          <w:b/>
          <w:sz w:val="24"/>
          <w:szCs w:val="24"/>
        </w:rPr>
        <w:t>3.2.1. Основные печатные и/или электронные издания</w:t>
      </w:r>
    </w:p>
    <w:p w14:paraId="346DC078" w14:textId="77777777" w:rsidR="00E23C69" w:rsidRPr="00E23C69" w:rsidRDefault="00E23C69" w:rsidP="007542A0">
      <w:pPr>
        <w:numPr>
          <w:ilvl w:val="0"/>
          <w:numId w:val="21"/>
        </w:numPr>
        <w:tabs>
          <w:tab w:val="left" w:pos="1134"/>
        </w:tabs>
        <w:spacing w:after="200" w:line="276" w:lineRule="auto"/>
        <w:ind w:left="0" w:firstLine="709"/>
        <w:contextualSpacing/>
        <w:jc w:val="both"/>
        <w:rPr>
          <w:rFonts w:ascii="Times New Roman" w:eastAsia="Calibri" w:hAnsi="Times New Roman" w:cs="Times New Roman"/>
          <w:noProof/>
          <w:sz w:val="24"/>
          <w:szCs w:val="24"/>
        </w:rPr>
      </w:pPr>
      <w:r w:rsidRPr="00E23C69">
        <w:rPr>
          <w:rFonts w:ascii="Times New Roman" w:eastAsia="Calibri" w:hAnsi="Times New Roman" w:cs="Times New Roman"/>
          <w:noProof/>
          <w:sz w:val="24"/>
          <w:szCs w:val="24"/>
        </w:rPr>
        <w:t>Асадулина, Е. Ю.  Техническая механика: сопротивление материалов : учебник и практикум для среднего профессионального образования / Е. Ю. Асадулина. — 2-е изд., испр. и доп. — Москва : Издательство Юрайт, 2022. — 265 с. — (Профессиональное образование). — ISBN 978-5-534-10536-0. — Текст : электронный // Образовательная платформа Юрайт [сайт]. — URL: https://urait.ru/bcode/492317</w:t>
      </w:r>
    </w:p>
    <w:p w14:paraId="717D8DA3" w14:textId="77777777" w:rsidR="00E23C69" w:rsidRPr="00E23C69" w:rsidRDefault="00E23C69" w:rsidP="007542A0">
      <w:pPr>
        <w:numPr>
          <w:ilvl w:val="0"/>
          <w:numId w:val="21"/>
        </w:numPr>
        <w:tabs>
          <w:tab w:val="left" w:pos="1134"/>
        </w:tabs>
        <w:spacing w:after="200" w:line="276" w:lineRule="auto"/>
        <w:ind w:left="0" w:firstLine="709"/>
        <w:contextualSpacing/>
        <w:jc w:val="both"/>
        <w:rPr>
          <w:rFonts w:ascii="Times New Roman" w:eastAsia="Calibri" w:hAnsi="Times New Roman" w:cs="Times New Roman"/>
          <w:noProof/>
          <w:sz w:val="24"/>
          <w:szCs w:val="24"/>
        </w:rPr>
      </w:pPr>
      <w:r w:rsidRPr="00E23C69">
        <w:rPr>
          <w:rFonts w:ascii="Times New Roman" w:eastAsia="Calibri" w:hAnsi="Times New Roman" w:cs="Times New Roman"/>
          <w:noProof/>
          <w:sz w:val="24"/>
          <w:szCs w:val="24"/>
        </w:rPr>
        <w:t>Гребенкин, В. З.  Техническая механика : учебник и практикум для среднего профессионального образования / В. З. Гребенкин, Р. П. Заднепровский, В. А. Летягин ; под редакцией В. З. Гребенкина, Р. П. Заднепровского. — Москва : Издательство Юрайт, 2022. — 390 с. — (Профессиональное образование). — ISBN 978-5-534-10337-3. — Текст : электронный // Образовательная платформа Юрайт [сайт]. — URL: https://urait.ru/bcode/495280</w:t>
      </w:r>
    </w:p>
    <w:p w14:paraId="78AFA271" w14:textId="77777777" w:rsidR="00E23C69" w:rsidRPr="00E23C69" w:rsidRDefault="00E23C69" w:rsidP="007542A0">
      <w:pPr>
        <w:numPr>
          <w:ilvl w:val="0"/>
          <w:numId w:val="21"/>
        </w:numPr>
        <w:tabs>
          <w:tab w:val="left" w:pos="1134"/>
        </w:tabs>
        <w:spacing w:after="200" w:line="276" w:lineRule="auto"/>
        <w:ind w:left="0" w:firstLine="709"/>
        <w:contextualSpacing/>
        <w:jc w:val="both"/>
        <w:rPr>
          <w:rFonts w:ascii="Times New Roman" w:eastAsia="Calibri" w:hAnsi="Times New Roman" w:cs="Times New Roman"/>
          <w:noProof/>
          <w:sz w:val="24"/>
          <w:szCs w:val="24"/>
        </w:rPr>
      </w:pPr>
      <w:r w:rsidRPr="00E23C69">
        <w:rPr>
          <w:rFonts w:ascii="Times New Roman" w:eastAsia="Calibri" w:hAnsi="Times New Roman" w:cs="Times New Roman"/>
          <w:noProof/>
          <w:sz w:val="24"/>
          <w:szCs w:val="24"/>
        </w:rPr>
        <w:t>Олофинская, В. П. Детали машин. Краткий курс, практические занятия и тестовые задания : учебное пособие / В.П. Олофинская. — 4-е изд., испр. и доп. — Москва : ФОРУМ : ИНФРА-М, 2021. — 232 с. — (Среднее профессиональное образование). - ISBN 978-5-91134-918-9. - Текст : электронный. - URL: https://znanium.com/catalog/product/1387033</w:t>
      </w:r>
    </w:p>
    <w:p w14:paraId="04F7CF8D" w14:textId="77777777" w:rsidR="00E23C69" w:rsidRPr="00E23C69" w:rsidRDefault="00E23C69" w:rsidP="007542A0">
      <w:pPr>
        <w:numPr>
          <w:ilvl w:val="0"/>
          <w:numId w:val="21"/>
        </w:numPr>
        <w:tabs>
          <w:tab w:val="left" w:pos="1134"/>
        </w:tabs>
        <w:spacing w:after="200" w:line="276" w:lineRule="auto"/>
        <w:ind w:left="0" w:firstLine="709"/>
        <w:contextualSpacing/>
        <w:jc w:val="both"/>
        <w:rPr>
          <w:rFonts w:ascii="Times New Roman" w:eastAsia="Calibri" w:hAnsi="Times New Roman" w:cs="Times New Roman"/>
          <w:noProof/>
          <w:sz w:val="24"/>
          <w:szCs w:val="24"/>
        </w:rPr>
      </w:pPr>
      <w:r w:rsidRPr="00E23C69">
        <w:rPr>
          <w:rFonts w:ascii="Times New Roman" w:eastAsia="Calibri" w:hAnsi="Times New Roman" w:cs="Times New Roman"/>
          <w:noProof/>
          <w:sz w:val="24"/>
          <w:szCs w:val="24"/>
        </w:rPr>
        <w:t>Олофинская, В. П. Техническая механика. Сборник тестовых заданий : учебное пособие / В.П. Олофинская. — 2-е изд., испр. и доп. — Москва : ИНФРА-М, 2022. — 132 с. — (Среднее профессиональное образование). - ISBN 978-5-16-016753-4. - Текст : электронный. - URL: https://znanium.com/catalog/product/1892225</w:t>
      </w:r>
    </w:p>
    <w:p w14:paraId="31E2097F" w14:textId="77777777" w:rsidR="00E23C69" w:rsidRPr="00E23C69" w:rsidRDefault="00E23C69" w:rsidP="00E23C69">
      <w:pPr>
        <w:tabs>
          <w:tab w:val="left" w:pos="1134"/>
        </w:tabs>
        <w:spacing w:after="200" w:line="276" w:lineRule="auto"/>
        <w:contextualSpacing/>
        <w:jc w:val="both"/>
        <w:rPr>
          <w:rFonts w:ascii="Calibri" w:eastAsia="Calibri" w:hAnsi="Calibri" w:cs="Times New Roman"/>
          <w:noProof/>
          <w:sz w:val="24"/>
          <w:szCs w:val="24"/>
        </w:rPr>
      </w:pPr>
    </w:p>
    <w:p w14:paraId="47932C98" w14:textId="77777777" w:rsidR="00E23C69" w:rsidRPr="00E23C69" w:rsidRDefault="00E23C69" w:rsidP="00E23C69">
      <w:pPr>
        <w:suppressAutoHyphens/>
        <w:spacing w:line="276" w:lineRule="auto"/>
        <w:ind w:firstLine="709"/>
        <w:contextualSpacing/>
        <w:rPr>
          <w:rFonts w:ascii="Times New Roman" w:eastAsia="Calibri" w:hAnsi="Times New Roman" w:cs="Times New Roman"/>
          <w:b/>
          <w:bCs/>
          <w:iCs/>
          <w:sz w:val="24"/>
          <w:szCs w:val="24"/>
        </w:rPr>
      </w:pPr>
      <w:r w:rsidRPr="00E23C69">
        <w:rPr>
          <w:rFonts w:ascii="Times New Roman" w:eastAsia="Calibri" w:hAnsi="Times New Roman" w:cs="Times New Roman"/>
          <w:b/>
          <w:bCs/>
          <w:iCs/>
          <w:sz w:val="24"/>
          <w:szCs w:val="24"/>
        </w:rPr>
        <w:t xml:space="preserve">3.2.2. Дополнительные источники </w:t>
      </w:r>
    </w:p>
    <w:p w14:paraId="7422ACCA" w14:textId="77777777" w:rsidR="00E23C69" w:rsidRPr="00E23C69" w:rsidRDefault="00E23C69" w:rsidP="007542A0">
      <w:pPr>
        <w:numPr>
          <w:ilvl w:val="0"/>
          <w:numId w:val="20"/>
        </w:numPr>
        <w:tabs>
          <w:tab w:val="left" w:pos="1134"/>
        </w:tabs>
        <w:spacing w:after="200" w:line="276" w:lineRule="auto"/>
        <w:ind w:left="0" w:firstLine="709"/>
        <w:contextualSpacing/>
        <w:jc w:val="both"/>
        <w:rPr>
          <w:rFonts w:ascii="Times New Roman" w:eastAsia="Calibri" w:hAnsi="Times New Roman" w:cs="Times New Roman"/>
          <w:noProof/>
          <w:sz w:val="24"/>
          <w:szCs w:val="24"/>
        </w:rPr>
      </w:pPr>
      <w:r w:rsidRPr="00E23C69">
        <w:rPr>
          <w:rFonts w:ascii="Times New Roman" w:eastAsia="Calibri" w:hAnsi="Times New Roman" w:cs="Times New Roman"/>
          <w:noProof/>
          <w:sz w:val="24"/>
          <w:szCs w:val="24"/>
        </w:rPr>
        <w:t>Техэксперт: электронный фонд нормативно-технической и нормативно-правовой информации [Электронный ресурс]. — Режим доступа: https://cntd.ru/</w:t>
      </w:r>
    </w:p>
    <w:p w14:paraId="714BBEF6" w14:textId="77777777" w:rsidR="00E23C69" w:rsidRPr="00E23C69" w:rsidRDefault="00E23C69" w:rsidP="00E23C69">
      <w:pPr>
        <w:keepNext/>
        <w:spacing w:after="120"/>
        <w:jc w:val="center"/>
        <w:outlineLvl w:val="0"/>
        <w:rPr>
          <w:rFonts w:ascii="Times New Roman" w:eastAsia="Segoe UI" w:hAnsi="Times New Roman" w:cs="Times New Roman"/>
          <w:caps/>
          <w:kern w:val="32"/>
          <w:sz w:val="24"/>
          <w:szCs w:val="24"/>
          <w:lang w:eastAsia="ru-RU"/>
        </w:rPr>
      </w:pPr>
      <w:r w:rsidRPr="00E23C69">
        <w:rPr>
          <w:rFonts w:ascii="Times New Roman Полужирный" w:eastAsia="Segoe UI" w:hAnsi="Times New Roman Полужирный" w:cs="Times New Roman"/>
          <w:bCs/>
          <w:caps/>
          <w:kern w:val="32"/>
          <w:sz w:val="24"/>
          <w:szCs w:val="24"/>
          <w:lang w:eastAsia="ru-RU"/>
        </w:rPr>
        <w:br w:type="page"/>
      </w:r>
      <w:r w:rsidRPr="00E23C69">
        <w:rPr>
          <w:rFonts w:ascii="Times New Roman" w:eastAsia="Segoe UI" w:hAnsi="Times New Roman" w:cs="Times New Roman"/>
          <w:b/>
          <w:bCs/>
          <w:caps/>
          <w:kern w:val="32"/>
          <w:sz w:val="24"/>
          <w:szCs w:val="24"/>
          <w:lang w:eastAsia="ru-RU"/>
        </w:rPr>
        <w:lastRenderedPageBreak/>
        <w:t xml:space="preserve">4. Контроль и оценка результатов </w:t>
      </w:r>
      <w:r w:rsidRPr="00E23C69">
        <w:rPr>
          <w:rFonts w:ascii="Times New Roman" w:eastAsia="Segoe UI" w:hAnsi="Times New Roman" w:cs="Times New Roman"/>
          <w:b/>
          <w:bCs/>
          <w:caps/>
          <w:kern w:val="32"/>
          <w:sz w:val="24"/>
          <w:szCs w:val="24"/>
          <w:lang w:eastAsia="ru-RU"/>
        </w:rPr>
        <w:br/>
        <w:t>освоения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4"/>
        <w:gridCol w:w="3112"/>
      </w:tblGrid>
      <w:tr w:rsidR="00E23C69" w:rsidRPr="00E23C69" w14:paraId="2E19C322" w14:textId="77777777" w:rsidTr="00AD5821">
        <w:trPr>
          <w:trHeight w:val="519"/>
        </w:trPr>
        <w:tc>
          <w:tcPr>
            <w:tcW w:w="1543" w:type="pct"/>
            <w:vAlign w:val="center"/>
          </w:tcPr>
          <w:p w14:paraId="01E9CDB2" w14:textId="77777777" w:rsidR="00E23C69" w:rsidRPr="00E23C69" w:rsidRDefault="00E23C69" w:rsidP="00E23C69">
            <w:pPr>
              <w:suppressAutoHyphens/>
              <w:contextualSpacing/>
              <w:jc w:val="center"/>
              <w:rPr>
                <w:rFonts w:ascii="Times New Roman" w:eastAsia="Calibri" w:hAnsi="Times New Roman" w:cs="Times New Roman"/>
                <w:b/>
                <w:iCs/>
                <w:sz w:val="20"/>
                <w:szCs w:val="20"/>
              </w:rPr>
            </w:pPr>
            <w:r w:rsidRPr="00E23C69">
              <w:rPr>
                <w:rFonts w:ascii="Times New Roman" w:eastAsia="Calibri" w:hAnsi="Times New Roman" w:cs="Times New Roman"/>
                <w:b/>
                <w:iCs/>
                <w:sz w:val="20"/>
                <w:szCs w:val="20"/>
              </w:rPr>
              <w:t>Результаты обучения</w:t>
            </w:r>
          </w:p>
        </w:tc>
        <w:tc>
          <w:tcPr>
            <w:tcW w:w="1840" w:type="pct"/>
            <w:vAlign w:val="center"/>
          </w:tcPr>
          <w:p w14:paraId="0184CF8E" w14:textId="77777777" w:rsidR="00E23C69" w:rsidRPr="00E23C69" w:rsidRDefault="00E23C69" w:rsidP="00E23C69">
            <w:pPr>
              <w:suppressAutoHyphens/>
              <w:contextualSpacing/>
              <w:jc w:val="center"/>
              <w:rPr>
                <w:rFonts w:ascii="Times New Roman" w:eastAsia="Calibri" w:hAnsi="Times New Roman" w:cs="Times New Roman"/>
                <w:b/>
                <w:sz w:val="20"/>
                <w:szCs w:val="20"/>
              </w:rPr>
            </w:pPr>
            <w:r w:rsidRPr="00E23C69">
              <w:rPr>
                <w:rFonts w:ascii="Times New Roman" w:eastAsia="Calibri" w:hAnsi="Times New Roman" w:cs="Times New Roman"/>
                <w:b/>
                <w:iCs/>
                <w:sz w:val="20"/>
                <w:szCs w:val="20"/>
              </w:rPr>
              <w:t>Показатели освоенности компетенций</w:t>
            </w:r>
          </w:p>
        </w:tc>
        <w:tc>
          <w:tcPr>
            <w:tcW w:w="1616" w:type="pct"/>
            <w:vAlign w:val="center"/>
          </w:tcPr>
          <w:p w14:paraId="5F1B1C4E" w14:textId="77777777" w:rsidR="00E23C69" w:rsidRPr="00E23C69" w:rsidRDefault="00E23C69" w:rsidP="00E23C69">
            <w:pPr>
              <w:suppressAutoHyphens/>
              <w:contextualSpacing/>
              <w:jc w:val="center"/>
              <w:rPr>
                <w:rFonts w:ascii="Times New Roman" w:eastAsia="Calibri" w:hAnsi="Times New Roman" w:cs="Times New Roman"/>
                <w:b/>
                <w:sz w:val="20"/>
                <w:szCs w:val="20"/>
              </w:rPr>
            </w:pPr>
            <w:r w:rsidRPr="00E23C69">
              <w:rPr>
                <w:rFonts w:ascii="Times New Roman" w:eastAsia="Calibri" w:hAnsi="Times New Roman" w:cs="Times New Roman"/>
                <w:b/>
                <w:sz w:val="20"/>
                <w:szCs w:val="20"/>
              </w:rPr>
              <w:t>Методы оценки</w:t>
            </w:r>
          </w:p>
        </w:tc>
      </w:tr>
      <w:tr w:rsidR="00E23C69" w:rsidRPr="00E23C69" w14:paraId="0672D02B" w14:textId="77777777" w:rsidTr="00AD5821">
        <w:trPr>
          <w:trHeight w:val="698"/>
        </w:trPr>
        <w:tc>
          <w:tcPr>
            <w:tcW w:w="1543" w:type="pct"/>
          </w:tcPr>
          <w:p w14:paraId="2D5FBE2D" w14:textId="77777777" w:rsidR="00E23C69" w:rsidRPr="00E23C69" w:rsidRDefault="00E23C69" w:rsidP="00E23C69">
            <w:pPr>
              <w:suppressAutoHyphens/>
              <w:contextualSpacing/>
              <w:rPr>
                <w:rFonts w:ascii="Times New Roman" w:eastAsia="Calibri" w:hAnsi="Times New Roman" w:cs="Times New Roman"/>
                <w:bCs/>
                <w:i/>
                <w:sz w:val="20"/>
                <w:szCs w:val="20"/>
              </w:rPr>
            </w:pPr>
            <w:r w:rsidRPr="00E23C69">
              <w:rPr>
                <w:rFonts w:ascii="Times New Roman" w:eastAsia="Calibri" w:hAnsi="Times New Roman" w:cs="Times New Roman"/>
                <w:bCs/>
                <w:i/>
                <w:sz w:val="20"/>
                <w:szCs w:val="20"/>
              </w:rPr>
              <w:t xml:space="preserve">Знает: </w:t>
            </w:r>
          </w:p>
          <w:p w14:paraId="4D0FA17C" w14:textId="77777777" w:rsidR="00E23C69" w:rsidRPr="00E23C69" w:rsidRDefault="00E23C69" w:rsidP="00E23C69">
            <w:pPr>
              <w:ind w:left="6"/>
              <w:contextualSpacing/>
              <w:rPr>
                <w:rFonts w:ascii="Times New Roman" w:eastAsia="Calibri" w:hAnsi="Times New Roman" w:cs="Times New Roman"/>
                <w:sz w:val="20"/>
                <w:szCs w:val="20"/>
              </w:rPr>
            </w:pPr>
            <w:r w:rsidRPr="00E23C69">
              <w:rPr>
                <w:rFonts w:ascii="Times New Roman" w:eastAsia="Calibri" w:hAnsi="Times New Roman" w:cs="Times New Roman"/>
                <w:sz w:val="20"/>
                <w:szCs w:val="20"/>
              </w:rPr>
              <w:t>- актуальный профессиональный контекст, в котором приходится работать и жить;</w:t>
            </w:r>
          </w:p>
          <w:p w14:paraId="6BB2E36B" w14:textId="77777777" w:rsidR="00E23C69" w:rsidRPr="00E23C69" w:rsidRDefault="00E23C69" w:rsidP="00E23C69">
            <w:pPr>
              <w:ind w:left="6"/>
              <w:contextualSpacing/>
              <w:rPr>
                <w:rFonts w:ascii="Times New Roman" w:eastAsia="Calibri" w:hAnsi="Times New Roman" w:cs="Times New Roman"/>
                <w:sz w:val="20"/>
                <w:szCs w:val="20"/>
              </w:rPr>
            </w:pPr>
            <w:r w:rsidRPr="00E23C69">
              <w:rPr>
                <w:rFonts w:ascii="Times New Roman" w:eastAsia="Calibri" w:hAnsi="Times New Roman" w:cs="Times New Roman"/>
                <w:sz w:val="20"/>
                <w:szCs w:val="20"/>
              </w:rPr>
              <w:t>структуру плана для решения задач, алгоритмы выполнения работ в профессиональной и смежных областях;</w:t>
            </w:r>
          </w:p>
          <w:p w14:paraId="48CB63C0" w14:textId="77777777" w:rsidR="00E23C69" w:rsidRPr="00E23C69" w:rsidRDefault="00E23C69" w:rsidP="00E23C69">
            <w:pPr>
              <w:ind w:left="6"/>
              <w:contextualSpacing/>
              <w:rPr>
                <w:rFonts w:ascii="Times New Roman" w:eastAsia="Calibri" w:hAnsi="Times New Roman" w:cs="Times New Roman"/>
                <w:sz w:val="20"/>
                <w:szCs w:val="20"/>
              </w:rPr>
            </w:pPr>
            <w:r w:rsidRPr="00E23C69">
              <w:rPr>
                <w:rFonts w:ascii="Times New Roman" w:eastAsia="Calibri" w:hAnsi="Times New Roman" w:cs="Times New Roman"/>
                <w:sz w:val="20"/>
                <w:szCs w:val="20"/>
              </w:rPr>
              <w:t>основные источники информации и ресурсы для решения задач и/или проблем в профессиональном контексте;</w:t>
            </w:r>
          </w:p>
          <w:p w14:paraId="3DBE9B89" w14:textId="77777777" w:rsidR="00E23C69" w:rsidRPr="00E23C69" w:rsidRDefault="00E23C69" w:rsidP="00E23C69">
            <w:pPr>
              <w:ind w:left="6"/>
              <w:contextualSpacing/>
              <w:rPr>
                <w:rFonts w:ascii="Times New Roman" w:eastAsia="Calibri" w:hAnsi="Times New Roman" w:cs="Times New Roman"/>
                <w:sz w:val="20"/>
                <w:szCs w:val="20"/>
              </w:rPr>
            </w:pPr>
            <w:r w:rsidRPr="00E23C69">
              <w:rPr>
                <w:rFonts w:ascii="Times New Roman" w:eastAsia="Calibri" w:hAnsi="Times New Roman" w:cs="Times New Roman"/>
                <w:sz w:val="20"/>
                <w:szCs w:val="20"/>
              </w:rPr>
              <w:t>порядок оценки результатов решения задач профессиональной деятельности;</w:t>
            </w:r>
          </w:p>
          <w:p w14:paraId="5461A7FE"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sz w:val="20"/>
                <w:szCs w:val="20"/>
              </w:rPr>
              <w:t>номенклатура информационных источников, применяемых в профессиональной деятельности;</w:t>
            </w:r>
          </w:p>
          <w:p w14:paraId="41769137"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sz w:val="20"/>
                <w:szCs w:val="20"/>
              </w:rPr>
              <w:t>приемы структурирования информации;</w:t>
            </w:r>
          </w:p>
          <w:p w14:paraId="7CADD1EE"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sz w:val="20"/>
                <w:szCs w:val="20"/>
              </w:rPr>
              <w:t>формат оформления результатов поиска информации;</w:t>
            </w:r>
          </w:p>
          <w:p w14:paraId="335B8754"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sz w:val="20"/>
                <w:szCs w:val="20"/>
              </w:rPr>
              <w:t>современные средства и устройства информатизации, порядок их применения;</w:t>
            </w:r>
          </w:p>
          <w:p w14:paraId="596382B2" w14:textId="77777777" w:rsidR="00E23C69" w:rsidRPr="00E23C69" w:rsidRDefault="00E23C69" w:rsidP="00E23C69">
            <w:pPr>
              <w:ind w:left="6"/>
              <w:contextualSpacing/>
              <w:rPr>
                <w:rFonts w:ascii="Times New Roman" w:eastAsia="Calibri" w:hAnsi="Times New Roman" w:cs="Times New Roman"/>
                <w:sz w:val="20"/>
                <w:szCs w:val="20"/>
              </w:rPr>
            </w:pPr>
            <w:r w:rsidRPr="00E23C69">
              <w:rPr>
                <w:rFonts w:ascii="Times New Roman" w:eastAsia="Calibri" w:hAnsi="Times New Roman" w:cs="Times New Roman"/>
                <w:sz w:val="20"/>
                <w:szCs w:val="20"/>
              </w:rPr>
              <w:t>программное обеспечение в профессиональной деятельности, в том числе цифровые средства;</w:t>
            </w:r>
          </w:p>
          <w:p w14:paraId="5999D70E" w14:textId="77777777" w:rsidR="00E23C69" w:rsidRPr="00E23C69" w:rsidRDefault="00E23C69" w:rsidP="00E23C69">
            <w:pPr>
              <w:ind w:left="6"/>
              <w:contextualSpacing/>
              <w:rPr>
                <w:rFonts w:ascii="Times New Roman" w:eastAsia="Calibri" w:hAnsi="Times New Roman" w:cs="Times New Roman"/>
                <w:sz w:val="20"/>
                <w:szCs w:val="20"/>
              </w:rPr>
            </w:pPr>
          </w:p>
          <w:p w14:paraId="7DDC1F9B"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sz w:val="20"/>
                <w:szCs w:val="20"/>
              </w:rPr>
              <w:t>- номенклатуру информационных источников, применяемых в профессиональной деятельности;</w:t>
            </w:r>
          </w:p>
          <w:p w14:paraId="00B57041"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sz w:val="20"/>
                <w:szCs w:val="20"/>
              </w:rPr>
              <w:t>приемы структурирования информации;</w:t>
            </w:r>
          </w:p>
          <w:p w14:paraId="4BA0134D"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sz w:val="20"/>
                <w:szCs w:val="20"/>
              </w:rPr>
              <w:t>формат оформления результатов поиска информации;</w:t>
            </w:r>
          </w:p>
          <w:p w14:paraId="571158D3"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sz w:val="20"/>
                <w:szCs w:val="20"/>
              </w:rPr>
              <w:t>современные средства и устройства информатизации, порядок их применения;</w:t>
            </w:r>
          </w:p>
          <w:p w14:paraId="4F897284" w14:textId="77777777" w:rsidR="00E23C69" w:rsidRPr="00E23C69" w:rsidRDefault="00E23C69" w:rsidP="00E23C69">
            <w:pPr>
              <w:ind w:left="6"/>
              <w:contextualSpacing/>
              <w:rPr>
                <w:rFonts w:ascii="Times New Roman" w:eastAsia="Calibri" w:hAnsi="Times New Roman" w:cs="Times New Roman"/>
                <w:sz w:val="20"/>
                <w:szCs w:val="20"/>
              </w:rPr>
            </w:pPr>
            <w:r w:rsidRPr="00E23C69">
              <w:rPr>
                <w:rFonts w:ascii="Times New Roman" w:eastAsia="Calibri" w:hAnsi="Times New Roman" w:cs="Times New Roman"/>
                <w:sz w:val="20"/>
                <w:szCs w:val="20"/>
              </w:rPr>
              <w:t>программное обеспечение в профессиональной деятельности, в том числе цифровые средства;</w:t>
            </w:r>
          </w:p>
          <w:p w14:paraId="66FAFFF4" w14:textId="77777777" w:rsidR="00E23C69" w:rsidRPr="00E23C69" w:rsidRDefault="00E23C69" w:rsidP="00E23C69">
            <w:pPr>
              <w:ind w:left="6"/>
              <w:contextualSpacing/>
              <w:rPr>
                <w:rFonts w:ascii="Times New Roman" w:eastAsia="Calibri" w:hAnsi="Times New Roman" w:cs="Times New Roman"/>
                <w:sz w:val="20"/>
                <w:szCs w:val="20"/>
              </w:rPr>
            </w:pPr>
          </w:p>
          <w:p w14:paraId="463A10DA" w14:textId="77777777" w:rsidR="00E23C69" w:rsidRPr="00E23C69" w:rsidRDefault="00E23C69" w:rsidP="00E23C69">
            <w:pPr>
              <w:ind w:left="6"/>
              <w:contextualSpacing/>
              <w:rPr>
                <w:rFonts w:ascii="Times New Roman" w:eastAsia="Calibri" w:hAnsi="Times New Roman" w:cs="Times New Roman"/>
                <w:sz w:val="20"/>
                <w:szCs w:val="20"/>
              </w:rPr>
            </w:pPr>
          </w:p>
          <w:p w14:paraId="3CA55389" w14:textId="77777777" w:rsidR="00E23C69" w:rsidRPr="00E23C69" w:rsidRDefault="00E23C69" w:rsidP="00E23C69">
            <w:pPr>
              <w:ind w:left="6"/>
              <w:contextualSpacing/>
              <w:rPr>
                <w:rFonts w:ascii="Times New Roman" w:eastAsia="Calibri" w:hAnsi="Times New Roman" w:cs="Times New Roman"/>
                <w:sz w:val="20"/>
                <w:szCs w:val="20"/>
              </w:rPr>
            </w:pPr>
          </w:p>
          <w:p w14:paraId="2D828E88"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sz w:val="20"/>
                <w:szCs w:val="20"/>
              </w:rPr>
              <w:t>- правила оформления документов;</w:t>
            </w:r>
          </w:p>
          <w:p w14:paraId="04A2B022"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sz w:val="20"/>
                <w:szCs w:val="20"/>
              </w:rPr>
              <w:lastRenderedPageBreak/>
              <w:t>правила построения устных сообщений;</w:t>
            </w:r>
          </w:p>
          <w:p w14:paraId="704BA8B8" w14:textId="77777777" w:rsidR="00E23C69" w:rsidRPr="00E23C69" w:rsidRDefault="00E23C69" w:rsidP="00E23C69">
            <w:pPr>
              <w:rPr>
                <w:rFonts w:ascii="Times New Roman" w:eastAsia="Calibri" w:hAnsi="Times New Roman" w:cs="Times New Roman"/>
                <w:sz w:val="20"/>
                <w:szCs w:val="20"/>
              </w:rPr>
            </w:pPr>
          </w:p>
          <w:p w14:paraId="219486AB"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sz w:val="20"/>
                <w:szCs w:val="20"/>
              </w:rPr>
              <w:t>- правила построения простых и сложных предложений на профессиональные темы;</w:t>
            </w:r>
          </w:p>
          <w:p w14:paraId="59FF1048"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sz w:val="20"/>
                <w:szCs w:val="20"/>
              </w:rPr>
              <w:t>основные общеупотребительные глаголы (бытовая и профессиональная лексика);</w:t>
            </w:r>
          </w:p>
          <w:p w14:paraId="292082E8"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sz w:val="20"/>
                <w:szCs w:val="20"/>
              </w:rPr>
              <w:t>лексический минимум, относящийся к описанию предметов, средств и процессов профессиональной деятельности;</w:t>
            </w:r>
          </w:p>
          <w:p w14:paraId="5F4AD592" w14:textId="77777777" w:rsidR="00E23C69" w:rsidRPr="00E23C69" w:rsidRDefault="00E23C69" w:rsidP="00E23C69">
            <w:pPr>
              <w:suppressAutoHyphens/>
              <w:contextualSpacing/>
              <w:rPr>
                <w:rFonts w:ascii="Times New Roman" w:eastAsia="Calibri" w:hAnsi="Times New Roman" w:cs="Times New Roman"/>
                <w:sz w:val="20"/>
                <w:szCs w:val="20"/>
              </w:rPr>
            </w:pPr>
            <w:r w:rsidRPr="00E23C69">
              <w:rPr>
                <w:rFonts w:ascii="Times New Roman" w:eastAsia="Calibri" w:hAnsi="Times New Roman" w:cs="Times New Roman"/>
                <w:sz w:val="20"/>
                <w:szCs w:val="20"/>
              </w:rPr>
              <w:t>правила чтения текстов профессиональной направленности;</w:t>
            </w:r>
          </w:p>
          <w:p w14:paraId="54F03354" w14:textId="77777777" w:rsidR="00E23C69" w:rsidRPr="00E23C69" w:rsidRDefault="00E23C69" w:rsidP="00E23C69">
            <w:pPr>
              <w:suppressAutoHyphens/>
              <w:contextualSpacing/>
              <w:rPr>
                <w:rFonts w:ascii="Times New Roman" w:eastAsia="Calibri" w:hAnsi="Times New Roman" w:cs="Times New Roman"/>
                <w:sz w:val="20"/>
                <w:szCs w:val="20"/>
              </w:rPr>
            </w:pPr>
          </w:p>
          <w:p w14:paraId="1DEE0FEF" w14:textId="77777777" w:rsidR="00E23C69" w:rsidRPr="00E23C69" w:rsidRDefault="00E23C69" w:rsidP="00E23C69">
            <w:pPr>
              <w:suppressAutoHyphens/>
              <w:contextualSpacing/>
              <w:rPr>
                <w:rFonts w:ascii="Times New Roman" w:eastAsia="Calibri" w:hAnsi="Times New Roman" w:cs="Times New Roman"/>
                <w:noProof/>
                <w:sz w:val="20"/>
                <w:szCs w:val="20"/>
              </w:rPr>
            </w:pPr>
            <w:r w:rsidRPr="00E23C69">
              <w:rPr>
                <w:rFonts w:ascii="Times New Roman" w:eastAsia="Calibri" w:hAnsi="Times New Roman" w:cs="Times New Roman"/>
                <w:sz w:val="20"/>
                <w:szCs w:val="20"/>
              </w:rPr>
              <w:t xml:space="preserve">- </w:t>
            </w:r>
            <w:r w:rsidRPr="00E23C69">
              <w:rPr>
                <w:rFonts w:ascii="Times New Roman" w:eastAsia="Calibri" w:hAnsi="Times New Roman" w:cs="Times New Roman"/>
                <w:noProof/>
                <w:sz w:val="20"/>
                <w:szCs w:val="20"/>
              </w:rPr>
              <w:t xml:space="preserve">виды износа и деформаций деталей и узлов; </w:t>
            </w:r>
          </w:p>
          <w:p w14:paraId="50E60550" w14:textId="77777777" w:rsidR="00E23C69" w:rsidRPr="00E23C69" w:rsidRDefault="00E23C69" w:rsidP="00E23C69">
            <w:pPr>
              <w:suppressAutoHyphens/>
              <w:contextualSpacing/>
              <w:rPr>
                <w:rFonts w:ascii="Times New Roman" w:eastAsia="Calibri" w:hAnsi="Times New Roman" w:cs="Times New Roman"/>
                <w:noProof/>
                <w:sz w:val="20"/>
                <w:szCs w:val="20"/>
              </w:rPr>
            </w:pPr>
            <w:r w:rsidRPr="00E23C69">
              <w:rPr>
                <w:rFonts w:ascii="Times New Roman" w:eastAsia="Calibri" w:hAnsi="Times New Roman" w:cs="Times New Roman"/>
                <w:noProof/>
                <w:sz w:val="20"/>
                <w:szCs w:val="20"/>
              </w:rPr>
              <w:t>кинематику механизмов, соединения деталей машин, механические передачи, виды и устройство передач;</w:t>
            </w:r>
          </w:p>
          <w:p w14:paraId="23669E76" w14:textId="77777777" w:rsidR="00E23C69" w:rsidRPr="00E23C69" w:rsidRDefault="00E23C69" w:rsidP="00E23C69">
            <w:pPr>
              <w:suppressAutoHyphens/>
              <w:contextualSpacing/>
              <w:rPr>
                <w:rFonts w:ascii="Times New Roman" w:eastAsia="Calibri" w:hAnsi="Times New Roman" w:cs="Times New Roman"/>
                <w:noProof/>
                <w:sz w:val="20"/>
                <w:szCs w:val="20"/>
              </w:rPr>
            </w:pPr>
            <w:r w:rsidRPr="00E23C69">
              <w:rPr>
                <w:rFonts w:ascii="Times New Roman" w:eastAsia="Calibri" w:hAnsi="Times New Roman" w:cs="Times New Roman"/>
                <w:noProof/>
                <w:sz w:val="20"/>
                <w:szCs w:val="20"/>
              </w:rPr>
              <w:t>методику расчета конструкций на прочность и жесткость при различных видах деформации;</w:t>
            </w:r>
          </w:p>
          <w:p w14:paraId="32D9EAE3" w14:textId="77777777" w:rsidR="00E23C69" w:rsidRPr="00E23C69" w:rsidRDefault="00E23C69" w:rsidP="00E23C69">
            <w:pPr>
              <w:suppressAutoHyphens/>
              <w:contextualSpacing/>
              <w:rPr>
                <w:rFonts w:ascii="Times New Roman" w:eastAsia="Calibri" w:hAnsi="Times New Roman" w:cs="Times New Roman"/>
                <w:noProof/>
                <w:sz w:val="20"/>
                <w:szCs w:val="20"/>
              </w:rPr>
            </w:pPr>
            <w:r w:rsidRPr="00E23C69">
              <w:rPr>
                <w:rFonts w:ascii="Times New Roman" w:eastAsia="Calibri" w:hAnsi="Times New Roman" w:cs="Times New Roman"/>
                <w:noProof/>
                <w:sz w:val="20"/>
                <w:szCs w:val="20"/>
              </w:rPr>
              <w:t>типы, назначение, устройство редукторов.</w:t>
            </w:r>
          </w:p>
          <w:p w14:paraId="6D14CE05" w14:textId="77777777" w:rsidR="00E23C69" w:rsidRPr="00E23C69" w:rsidRDefault="00E23C69" w:rsidP="00E23C69">
            <w:pPr>
              <w:suppressAutoHyphens/>
              <w:contextualSpacing/>
              <w:rPr>
                <w:rFonts w:ascii="Times New Roman" w:eastAsia="Calibri" w:hAnsi="Times New Roman" w:cs="Times New Roman"/>
                <w:sz w:val="20"/>
                <w:szCs w:val="20"/>
              </w:rPr>
            </w:pPr>
          </w:p>
          <w:p w14:paraId="52308190" w14:textId="77777777" w:rsidR="00E23C69" w:rsidRPr="00E23C69" w:rsidRDefault="00E23C69" w:rsidP="00E23C69">
            <w:pPr>
              <w:suppressAutoHyphens/>
              <w:contextualSpacing/>
              <w:rPr>
                <w:rFonts w:ascii="Times New Roman" w:eastAsia="Calibri" w:hAnsi="Times New Roman" w:cs="Times New Roman"/>
                <w:bCs/>
                <w:i/>
                <w:sz w:val="20"/>
                <w:szCs w:val="20"/>
              </w:rPr>
            </w:pPr>
            <w:r w:rsidRPr="00E23C69">
              <w:rPr>
                <w:rFonts w:ascii="Times New Roman" w:eastAsia="Calibri" w:hAnsi="Times New Roman" w:cs="Times New Roman"/>
                <w:bCs/>
                <w:i/>
                <w:sz w:val="20"/>
                <w:szCs w:val="20"/>
              </w:rPr>
              <w:t xml:space="preserve">Умеет: </w:t>
            </w:r>
          </w:p>
          <w:p w14:paraId="29E752F2" w14:textId="77777777" w:rsidR="00E23C69" w:rsidRPr="00E23C69" w:rsidRDefault="00E23C69" w:rsidP="00E23C69">
            <w:pPr>
              <w:spacing w:after="200"/>
              <w:contextualSpacing/>
              <w:rPr>
                <w:rFonts w:ascii="Times New Roman" w:eastAsia="Calibri" w:hAnsi="Times New Roman" w:cs="Times New Roman"/>
                <w:sz w:val="20"/>
                <w:szCs w:val="20"/>
              </w:rPr>
            </w:pPr>
            <w:r w:rsidRPr="00E23C69">
              <w:rPr>
                <w:rFonts w:ascii="Times New Roman" w:eastAsia="Calibri" w:hAnsi="Times New Roman" w:cs="Times New Roman"/>
                <w:sz w:val="20"/>
                <w:szCs w:val="20"/>
              </w:rPr>
              <w:t>- распознавать задачу и/или проблему в профессиональном и/или социальном контексте, анализировать и выделять её составные части;</w:t>
            </w:r>
          </w:p>
          <w:p w14:paraId="2A65DB64" w14:textId="77777777" w:rsidR="00E23C69" w:rsidRPr="00E23C69" w:rsidRDefault="00E23C69" w:rsidP="00E23C69">
            <w:pPr>
              <w:spacing w:after="200"/>
              <w:contextualSpacing/>
              <w:rPr>
                <w:rFonts w:ascii="Times New Roman" w:eastAsia="Calibri" w:hAnsi="Times New Roman" w:cs="Times New Roman"/>
                <w:sz w:val="20"/>
                <w:szCs w:val="20"/>
              </w:rPr>
            </w:pPr>
            <w:r w:rsidRPr="00E23C69">
              <w:rPr>
                <w:rFonts w:ascii="Times New Roman" w:eastAsia="Calibri" w:hAnsi="Times New Roman" w:cs="Times New Roman"/>
                <w:sz w:val="20"/>
                <w:szCs w:val="20"/>
              </w:rPr>
              <w:t>определять этапы решения задачи, составлять план действия, реализовывать составленный план, определять необходимые ресурсы;</w:t>
            </w:r>
          </w:p>
          <w:p w14:paraId="209E5E20" w14:textId="77777777" w:rsidR="00E23C69" w:rsidRPr="00E23C69" w:rsidRDefault="00E23C69" w:rsidP="00E23C69">
            <w:pPr>
              <w:spacing w:after="200"/>
              <w:contextualSpacing/>
              <w:rPr>
                <w:rFonts w:ascii="Times New Roman" w:eastAsia="Calibri" w:hAnsi="Times New Roman" w:cs="Times New Roman"/>
                <w:sz w:val="20"/>
                <w:szCs w:val="20"/>
              </w:rPr>
            </w:pPr>
            <w:r w:rsidRPr="00E23C69">
              <w:rPr>
                <w:rFonts w:ascii="Times New Roman" w:eastAsia="Calibri" w:hAnsi="Times New Roman" w:cs="Times New Roman"/>
                <w:sz w:val="20"/>
                <w:szCs w:val="20"/>
              </w:rPr>
              <w:t>определять этапы решения задачи, составлять план действия, реализовывать составленный план, определять необходимые ресурсы;</w:t>
            </w:r>
          </w:p>
          <w:p w14:paraId="768DC072" w14:textId="77777777" w:rsidR="00E23C69" w:rsidRPr="00E23C69" w:rsidRDefault="00E23C69" w:rsidP="00E23C69">
            <w:pPr>
              <w:spacing w:after="200"/>
              <w:contextualSpacing/>
              <w:rPr>
                <w:rFonts w:ascii="Times New Roman" w:eastAsia="Calibri" w:hAnsi="Times New Roman" w:cs="Times New Roman"/>
                <w:sz w:val="20"/>
                <w:szCs w:val="20"/>
              </w:rPr>
            </w:pPr>
            <w:r w:rsidRPr="00E23C69">
              <w:rPr>
                <w:rFonts w:ascii="Times New Roman" w:eastAsia="Calibri" w:hAnsi="Times New Roman" w:cs="Times New Roman"/>
                <w:sz w:val="20"/>
                <w:szCs w:val="20"/>
              </w:rPr>
              <w:t>выявлять и эффективно искать информацию, необходимую для решения задачи и/или проблемы;</w:t>
            </w:r>
          </w:p>
          <w:p w14:paraId="371CD8EA" w14:textId="77777777" w:rsidR="00E23C69" w:rsidRPr="00E23C69" w:rsidRDefault="00E23C69" w:rsidP="00E23C69">
            <w:pPr>
              <w:spacing w:after="200"/>
              <w:contextualSpacing/>
              <w:rPr>
                <w:rFonts w:ascii="Times New Roman" w:eastAsia="Calibri" w:hAnsi="Times New Roman" w:cs="Times New Roman"/>
                <w:sz w:val="20"/>
                <w:szCs w:val="20"/>
              </w:rPr>
            </w:pPr>
            <w:r w:rsidRPr="00E23C69">
              <w:rPr>
                <w:rFonts w:ascii="Times New Roman" w:eastAsia="Calibri" w:hAnsi="Times New Roman" w:cs="Times New Roman"/>
                <w:sz w:val="20"/>
                <w:szCs w:val="20"/>
              </w:rPr>
              <w:t>владеть актуальными методами работы в профессиональной и смежных сферах;</w:t>
            </w:r>
          </w:p>
          <w:p w14:paraId="68BA5A74" w14:textId="77777777" w:rsidR="00E23C69" w:rsidRPr="00E23C69" w:rsidRDefault="00E23C69" w:rsidP="00E23C69">
            <w:pPr>
              <w:suppressAutoHyphens/>
              <w:contextualSpacing/>
              <w:rPr>
                <w:rFonts w:ascii="Times New Roman" w:eastAsia="Calibri" w:hAnsi="Times New Roman" w:cs="Times New Roman"/>
                <w:sz w:val="20"/>
                <w:szCs w:val="20"/>
              </w:rPr>
            </w:pPr>
            <w:r w:rsidRPr="00E23C69">
              <w:rPr>
                <w:rFonts w:ascii="Times New Roman" w:eastAsia="Calibri" w:hAnsi="Times New Roman" w:cs="Times New Roman"/>
                <w:sz w:val="20"/>
                <w:szCs w:val="20"/>
              </w:rPr>
              <w:t>оценивать результат и последствия своих действий (самостоятельно или с помощью наставника);</w:t>
            </w:r>
          </w:p>
          <w:p w14:paraId="502CFEFD" w14:textId="77777777" w:rsidR="00E23C69" w:rsidRPr="00E23C69" w:rsidRDefault="00E23C69" w:rsidP="00E23C69">
            <w:pPr>
              <w:suppressAutoHyphens/>
              <w:contextualSpacing/>
              <w:rPr>
                <w:rFonts w:ascii="Times New Roman" w:eastAsia="Calibri" w:hAnsi="Times New Roman" w:cs="Times New Roman"/>
                <w:sz w:val="20"/>
                <w:szCs w:val="20"/>
              </w:rPr>
            </w:pPr>
          </w:p>
          <w:p w14:paraId="693F0A7F"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sz w:val="20"/>
                <w:szCs w:val="20"/>
              </w:rPr>
              <w:t xml:space="preserve">- определять задачи для поиска информации, планировать процесс поиска, выбирать </w:t>
            </w:r>
            <w:r w:rsidRPr="00E23C69">
              <w:rPr>
                <w:rFonts w:ascii="Times New Roman" w:eastAsia="Calibri" w:hAnsi="Times New Roman" w:cs="Times New Roman"/>
                <w:sz w:val="20"/>
                <w:szCs w:val="20"/>
              </w:rPr>
              <w:lastRenderedPageBreak/>
              <w:t>необходимые источники информации;</w:t>
            </w:r>
          </w:p>
          <w:p w14:paraId="32829B21"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sz w:val="20"/>
                <w:szCs w:val="20"/>
              </w:rPr>
              <w:t>выделять наиболее значимое в перечне информации, структурировать получаемую информацию, оформлять результаты поиска;</w:t>
            </w:r>
          </w:p>
          <w:p w14:paraId="57861788"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sz w:val="20"/>
                <w:szCs w:val="20"/>
              </w:rPr>
              <w:t>оценивать практическую значимость результатов поиска;</w:t>
            </w:r>
          </w:p>
          <w:p w14:paraId="4E418E61"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sz w:val="20"/>
                <w:szCs w:val="20"/>
              </w:rPr>
              <w:t>применять средства информационных технологий для решения профессиональных задач;</w:t>
            </w:r>
          </w:p>
          <w:p w14:paraId="43FFEE23"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sz w:val="20"/>
                <w:szCs w:val="20"/>
              </w:rPr>
              <w:t>использовать современное программное обеспечение в профессиональной деятельности;</w:t>
            </w:r>
          </w:p>
          <w:p w14:paraId="4C5F98D2" w14:textId="77777777" w:rsidR="00E23C69" w:rsidRPr="00E23C69" w:rsidRDefault="00E23C69" w:rsidP="00E23C69">
            <w:pPr>
              <w:suppressAutoHyphens/>
              <w:contextualSpacing/>
              <w:rPr>
                <w:rFonts w:ascii="Times New Roman" w:eastAsia="Calibri" w:hAnsi="Times New Roman" w:cs="Times New Roman"/>
                <w:sz w:val="20"/>
                <w:szCs w:val="20"/>
              </w:rPr>
            </w:pPr>
            <w:r w:rsidRPr="00E23C69">
              <w:rPr>
                <w:rFonts w:ascii="Times New Roman" w:eastAsia="Calibri" w:hAnsi="Times New Roman" w:cs="Times New Roman"/>
                <w:sz w:val="20"/>
                <w:szCs w:val="20"/>
              </w:rPr>
              <w:t>использовать различные цифровые средства для решения профессиональных задач;</w:t>
            </w:r>
          </w:p>
          <w:p w14:paraId="0A767D8B" w14:textId="77777777" w:rsidR="00E23C69" w:rsidRPr="00E23C69" w:rsidRDefault="00E23C69" w:rsidP="00E23C69">
            <w:pPr>
              <w:suppressAutoHyphens/>
              <w:contextualSpacing/>
              <w:rPr>
                <w:rFonts w:ascii="Times New Roman" w:eastAsia="Calibri" w:hAnsi="Times New Roman" w:cs="Times New Roman"/>
                <w:sz w:val="20"/>
                <w:szCs w:val="20"/>
              </w:rPr>
            </w:pPr>
          </w:p>
          <w:p w14:paraId="7EBAFB62"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sz w:val="20"/>
                <w:szCs w:val="20"/>
              </w:rPr>
              <w:t>- грамотно излагать свои мысли и оформлять документы по профессиональной тематике на государственном языке;</w:t>
            </w:r>
          </w:p>
          <w:p w14:paraId="664AE027" w14:textId="77777777" w:rsidR="00E23C69" w:rsidRPr="00E23C69" w:rsidRDefault="00E23C69" w:rsidP="00E23C69">
            <w:pPr>
              <w:suppressAutoHyphens/>
              <w:contextualSpacing/>
              <w:rPr>
                <w:rFonts w:ascii="Times New Roman" w:eastAsia="Calibri" w:hAnsi="Times New Roman" w:cs="Times New Roman"/>
                <w:sz w:val="20"/>
                <w:szCs w:val="20"/>
              </w:rPr>
            </w:pPr>
            <w:r w:rsidRPr="00E23C69">
              <w:rPr>
                <w:rFonts w:ascii="Times New Roman" w:eastAsia="Calibri" w:hAnsi="Times New Roman" w:cs="Times New Roman"/>
                <w:sz w:val="20"/>
                <w:szCs w:val="20"/>
              </w:rPr>
              <w:t>проявлять толерантность в рабочем коллективе;</w:t>
            </w:r>
          </w:p>
          <w:p w14:paraId="61861441" w14:textId="77777777" w:rsidR="00E23C69" w:rsidRPr="00E23C69" w:rsidRDefault="00E23C69" w:rsidP="00E23C69">
            <w:pPr>
              <w:suppressAutoHyphens/>
              <w:contextualSpacing/>
              <w:rPr>
                <w:rFonts w:ascii="Times New Roman" w:eastAsia="Calibri" w:hAnsi="Times New Roman" w:cs="Times New Roman"/>
                <w:sz w:val="20"/>
                <w:szCs w:val="20"/>
              </w:rPr>
            </w:pPr>
          </w:p>
          <w:p w14:paraId="6FC3E484"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sz w:val="20"/>
                <w:szCs w:val="20"/>
              </w:rPr>
              <w:t>-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4922932A"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sz w:val="20"/>
                <w:szCs w:val="20"/>
              </w:rPr>
              <w:t>участвовать в диалогах на знакомые общие и профессиональные темы;</w:t>
            </w:r>
          </w:p>
          <w:p w14:paraId="4E748BCC" w14:textId="77777777" w:rsidR="00E23C69" w:rsidRPr="00E23C69" w:rsidRDefault="00E23C69" w:rsidP="00E23C69">
            <w:pPr>
              <w:rPr>
                <w:rFonts w:ascii="Times New Roman" w:eastAsia="Calibri" w:hAnsi="Times New Roman" w:cs="Times New Roman"/>
                <w:sz w:val="20"/>
                <w:szCs w:val="20"/>
              </w:rPr>
            </w:pPr>
            <w:r w:rsidRPr="00E23C69">
              <w:rPr>
                <w:rFonts w:ascii="Times New Roman" w:eastAsia="Calibri" w:hAnsi="Times New Roman" w:cs="Times New Roman"/>
                <w:sz w:val="20"/>
                <w:szCs w:val="20"/>
              </w:rPr>
              <w:t>кратко обосновывать и объяснять свои действия (текущие и планируемые);</w:t>
            </w:r>
          </w:p>
          <w:p w14:paraId="6823ED45" w14:textId="77777777" w:rsidR="00E23C69" w:rsidRPr="00E23C69" w:rsidRDefault="00E23C69" w:rsidP="00E23C69">
            <w:pPr>
              <w:suppressAutoHyphens/>
              <w:contextualSpacing/>
              <w:rPr>
                <w:rFonts w:ascii="Times New Roman" w:eastAsia="Calibri" w:hAnsi="Times New Roman" w:cs="Times New Roman"/>
                <w:sz w:val="20"/>
                <w:szCs w:val="20"/>
              </w:rPr>
            </w:pPr>
            <w:r w:rsidRPr="00E23C69">
              <w:rPr>
                <w:rFonts w:ascii="Times New Roman" w:eastAsia="Calibri" w:hAnsi="Times New Roman" w:cs="Times New Roman"/>
                <w:sz w:val="20"/>
                <w:szCs w:val="20"/>
              </w:rPr>
              <w:t>писать простые связные сообщения на знакомые или интересующие профессиональные темы;</w:t>
            </w:r>
          </w:p>
          <w:p w14:paraId="455259F1" w14:textId="77777777" w:rsidR="00E23C69" w:rsidRPr="00E23C69" w:rsidRDefault="00E23C69" w:rsidP="00E23C69">
            <w:pPr>
              <w:suppressAutoHyphens/>
              <w:contextualSpacing/>
              <w:rPr>
                <w:rFonts w:ascii="Times New Roman" w:eastAsia="Calibri" w:hAnsi="Times New Roman" w:cs="Times New Roman"/>
                <w:sz w:val="20"/>
                <w:szCs w:val="20"/>
              </w:rPr>
            </w:pPr>
          </w:p>
          <w:p w14:paraId="03513F48" w14:textId="77777777" w:rsidR="00E23C69" w:rsidRPr="00E23C69" w:rsidRDefault="00E23C69" w:rsidP="00E23C69">
            <w:pPr>
              <w:suppressAutoHyphens/>
              <w:contextualSpacing/>
              <w:rPr>
                <w:rFonts w:ascii="Times New Roman" w:eastAsia="Calibri" w:hAnsi="Times New Roman" w:cs="Times New Roman"/>
                <w:noProof/>
                <w:sz w:val="20"/>
                <w:szCs w:val="20"/>
              </w:rPr>
            </w:pPr>
            <w:r w:rsidRPr="00E23C69">
              <w:rPr>
                <w:rFonts w:ascii="Times New Roman" w:eastAsia="Calibri" w:hAnsi="Times New Roman" w:cs="Times New Roman"/>
                <w:sz w:val="20"/>
                <w:szCs w:val="20"/>
              </w:rPr>
              <w:t xml:space="preserve">- </w:t>
            </w:r>
            <w:r w:rsidRPr="00E23C69">
              <w:rPr>
                <w:rFonts w:ascii="Times New Roman" w:eastAsia="Calibri" w:hAnsi="Times New Roman" w:cs="Times New Roman"/>
                <w:noProof/>
                <w:sz w:val="20"/>
                <w:szCs w:val="20"/>
              </w:rPr>
              <w:t>определять напряжения в конструкционных элементах;</w:t>
            </w:r>
          </w:p>
          <w:p w14:paraId="5EF560A1" w14:textId="77777777" w:rsidR="00E23C69" w:rsidRPr="00E23C69" w:rsidRDefault="00E23C69" w:rsidP="00E23C69">
            <w:pPr>
              <w:suppressAutoHyphens/>
              <w:contextualSpacing/>
              <w:rPr>
                <w:rFonts w:ascii="Times New Roman" w:eastAsia="Calibri" w:hAnsi="Times New Roman" w:cs="Times New Roman"/>
                <w:noProof/>
                <w:sz w:val="20"/>
                <w:szCs w:val="20"/>
              </w:rPr>
            </w:pPr>
            <w:r w:rsidRPr="00E23C69">
              <w:rPr>
                <w:rFonts w:ascii="Times New Roman" w:eastAsia="Calibri" w:hAnsi="Times New Roman" w:cs="Times New Roman"/>
                <w:noProof/>
                <w:sz w:val="20"/>
                <w:szCs w:val="20"/>
              </w:rPr>
              <w:t>производить расчеты элементов конструкций на прочность и жесткость при различных видах дефораций;</w:t>
            </w:r>
          </w:p>
          <w:p w14:paraId="0688F888" w14:textId="77777777" w:rsidR="00E23C69" w:rsidRPr="00E23C69" w:rsidRDefault="00E23C69" w:rsidP="00E23C69">
            <w:pPr>
              <w:suppressAutoHyphens/>
              <w:contextualSpacing/>
              <w:rPr>
                <w:rFonts w:ascii="Times New Roman" w:eastAsia="Calibri" w:hAnsi="Times New Roman" w:cs="Times New Roman"/>
                <w:noProof/>
                <w:sz w:val="20"/>
                <w:szCs w:val="20"/>
              </w:rPr>
            </w:pPr>
            <w:r w:rsidRPr="00E23C69">
              <w:rPr>
                <w:rFonts w:ascii="Times New Roman" w:eastAsia="Calibri" w:hAnsi="Times New Roman" w:cs="Times New Roman"/>
                <w:noProof/>
                <w:sz w:val="20"/>
                <w:szCs w:val="20"/>
              </w:rPr>
              <w:t>читать кинематические схемы.</w:t>
            </w:r>
          </w:p>
          <w:p w14:paraId="4FB31D12" w14:textId="77777777" w:rsidR="00E23C69" w:rsidRPr="00E23C69" w:rsidRDefault="00E23C69" w:rsidP="00E23C69">
            <w:pPr>
              <w:suppressAutoHyphens/>
              <w:contextualSpacing/>
              <w:rPr>
                <w:rFonts w:ascii="Times New Roman" w:eastAsia="Calibri" w:hAnsi="Times New Roman" w:cs="Times New Roman"/>
                <w:noProof/>
                <w:sz w:val="20"/>
                <w:szCs w:val="20"/>
              </w:rPr>
            </w:pPr>
          </w:p>
          <w:p w14:paraId="256F2710" w14:textId="77777777" w:rsidR="00E23C69" w:rsidRPr="00E23C69" w:rsidRDefault="00E23C69" w:rsidP="00E23C69">
            <w:pPr>
              <w:suppressAutoHyphens/>
              <w:contextualSpacing/>
              <w:rPr>
                <w:rFonts w:ascii="Times New Roman" w:eastAsia="Calibri" w:hAnsi="Times New Roman" w:cs="Times New Roman"/>
                <w:i/>
                <w:noProof/>
                <w:sz w:val="20"/>
                <w:szCs w:val="20"/>
              </w:rPr>
            </w:pPr>
            <w:r w:rsidRPr="00E23C69">
              <w:rPr>
                <w:rFonts w:ascii="Times New Roman" w:eastAsia="Calibri" w:hAnsi="Times New Roman" w:cs="Times New Roman"/>
                <w:i/>
                <w:noProof/>
                <w:sz w:val="20"/>
                <w:szCs w:val="20"/>
              </w:rPr>
              <w:t>Владеет навыками:</w:t>
            </w:r>
          </w:p>
          <w:p w14:paraId="343A5D64" w14:textId="77777777" w:rsidR="00E23C69" w:rsidRPr="00E23C69" w:rsidRDefault="00E23C69" w:rsidP="00E23C69">
            <w:pPr>
              <w:suppressAutoHyphens/>
              <w:contextualSpacing/>
              <w:rPr>
                <w:rFonts w:ascii="Times New Roman" w:eastAsia="Calibri" w:hAnsi="Times New Roman" w:cs="Times New Roman"/>
                <w:sz w:val="20"/>
                <w:szCs w:val="20"/>
              </w:rPr>
            </w:pPr>
            <w:r w:rsidRPr="00E23C69">
              <w:rPr>
                <w:rFonts w:ascii="Times New Roman" w:eastAsia="Calibri" w:hAnsi="Times New Roman" w:cs="Times New Roman"/>
                <w:sz w:val="20"/>
                <w:szCs w:val="20"/>
              </w:rPr>
              <w:t>- проведения диагностики и профилактических испытаний электрооборудования;</w:t>
            </w:r>
          </w:p>
          <w:p w14:paraId="3E1D913B" w14:textId="77777777" w:rsidR="00E23C69" w:rsidRPr="00E23C69" w:rsidRDefault="00E23C69" w:rsidP="00E23C69">
            <w:pPr>
              <w:suppressAutoHyphens/>
              <w:contextualSpacing/>
              <w:rPr>
                <w:rFonts w:ascii="Times New Roman" w:eastAsia="Calibri" w:hAnsi="Times New Roman" w:cs="Times New Roman"/>
                <w:sz w:val="20"/>
                <w:szCs w:val="20"/>
              </w:rPr>
            </w:pPr>
            <w:r w:rsidRPr="00E23C69">
              <w:rPr>
                <w:rFonts w:ascii="Times New Roman" w:eastAsia="Calibri" w:hAnsi="Times New Roman" w:cs="Times New Roman"/>
                <w:sz w:val="20"/>
                <w:szCs w:val="20"/>
              </w:rPr>
              <w:t xml:space="preserve">- проведения проверки технического состояния электрооборудования </w:t>
            </w:r>
            <w:r w:rsidRPr="00E23C69">
              <w:rPr>
                <w:rFonts w:ascii="Times New Roman" w:eastAsia="Calibri" w:hAnsi="Times New Roman" w:cs="Times New Roman"/>
                <w:sz w:val="20"/>
                <w:szCs w:val="20"/>
              </w:rPr>
              <w:lastRenderedPageBreak/>
              <w:t>энергоустановок для выявления нарушений и дефектов в их работе.</w:t>
            </w:r>
          </w:p>
          <w:p w14:paraId="0F595E5A" w14:textId="77777777" w:rsidR="00E23C69" w:rsidRPr="00E23C69" w:rsidRDefault="00E23C69" w:rsidP="00E23C69">
            <w:pPr>
              <w:suppressAutoHyphens/>
              <w:contextualSpacing/>
              <w:rPr>
                <w:rFonts w:ascii="Times New Roman" w:eastAsia="Calibri" w:hAnsi="Times New Roman" w:cs="Times New Roman"/>
                <w:i/>
                <w:sz w:val="20"/>
                <w:szCs w:val="20"/>
              </w:rPr>
            </w:pPr>
          </w:p>
        </w:tc>
        <w:tc>
          <w:tcPr>
            <w:tcW w:w="1840" w:type="pct"/>
          </w:tcPr>
          <w:p w14:paraId="728554F8" w14:textId="77777777" w:rsidR="00E23C69" w:rsidRPr="00E23C69" w:rsidRDefault="00E23C69" w:rsidP="00E23C69">
            <w:pPr>
              <w:shd w:val="clear" w:color="auto" w:fill="FFFFFF"/>
              <w:ind w:right="-108"/>
              <w:rPr>
                <w:rFonts w:ascii="Times New Roman" w:eastAsia="Calibri" w:hAnsi="Times New Roman" w:cs="Times New Roman"/>
                <w:sz w:val="20"/>
                <w:szCs w:val="20"/>
              </w:rPr>
            </w:pPr>
          </w:p>
          <w:p w14:paraId="0019A9BB" w14:textId="77777777" w:rsidR="00E23C69" w:rsidRPr="00E23C69" w:rsidRDefault="00E23C69" w:rsidP="00E23C69">
            <w:pPr>
              <w:shd w:val="clear" w:color="auto" w:fill="FFFFFF"/>
              <w:ind w:right="-108"/>
              <w:rPr>
                <w:rFonts w:ascii="Times New Roman" w:eastAsia="Calibri" w:hAnsi="Times New Roman" w:cs="Times New Roman"/>
                <w:sz w:val="20"/>
                <w:szCs w:val="20"/>
              </w:rPr>
            </w:pPr>
            <w:r w:rsidRPr="00E23C69">
              <w:rPr>
                <w:rFonts w:ascii="Times New Roman" w:eastAsia="Calibri" w:hAnsi="Times New Roman" w:cs="Times New Roman"/>
                <w:sz w:val="20"/>
                <w:szCs w:val="20"/>
              </w:rPr>
              <w:t>Распознает сложные</w:t>
            </w:r>
          </w:p>
          <w:p w14:paraId="73911351" w14:textId="77777777" w:rsidR="00E23C69" w:rsidRPr="00E23C69" w:rsidRDefault="00E23C69" w:rsidP="00E23C69">
            <w:pPr>
              <w:shd w:val="clear" w:color="auto" w:fill="FFFFFF"/>
              <w:ind w:right="-108"/>
              <w:rPr>
                <w:rFonts w:ascii="Times New Roman" w:eastAsia="Calibri" w:hAnsi="Times New Roman" w:cs="Times New Roman"/>
                <w:sz w:val="20"/>
                <w:szCs w:val="20"/>
              </w:rPr>
            </w:pPr>
            <w:r w:rsidRPr="00E23C69">
              <w:rPr>
                <w:rFonts w:ascii="Times New Roman" w:eastAsia="Calibri" w:hAnsi="Times New Roman" w:cs="Times New Roman"/>
                <w:sz w:val="20"/>
                <w:szCs w:val="20"/>
              </w:rPr>
              <w:t xml:space="preserve">проблемные ситуации в различных </w:t>
            </w:r>
            <w:r w:rsidRPr="00E23C69">
              <w:rPr>
                <w:rFonts w:ascii="Times New Roman" w:eastAsia="Calibri" w:hAnsi="Times New Roman" w:cs="Times New Roman"/>
                <w:spacing w:val="-2"/>
                <w:sz w:val="20"/>
                <w:szCs w:val="20"/>
              </w:rPr>
              <w:t>контекстах.</w:t>
            </w:r>
          </w:p>
          <w:p w14:paraId="1F9F06F6" w14:textId="77777777" w:rsidR="00E23C69" w:rsidRPr="00E23C69" w:rsidRDefault="00E23C69" w:rsidP="00E23C69">
            <w:pPr>
              <w:shd w:val="clear" w:color="auto" w:fill="FFFFFF"/>
              <w:ind w:right="-108"/>
              <w:rPr>
                <w:rFonts w:ascii="Times New Roman" w:eastAsia="Calibri" w:hAnsi="Times New Roman" w:cs="Times New Roman"/>
                <w:sz w:val="20"/>
                <w:szCs w:val="20"/>
              </w:rPr>
            </w:pPr>
            <w:r w:rsidRPr="00E23C69">
              <w:rPr>
                <w:rFonts w:ascii="Times New Roman" w:eastAsia="Calibri" w:hAnsi="Times New Roman" w:cs="Times New Roman"/>
                <w:spacing w:val="-2"/>
                <w:sz w:val="20"/>
                <w:szCs w:val="20"/>
              </w:rPr>
              <w:t xml:space="preserve">Определяет этапы </w:t>
            </w:r>
            <w:r w:rsidRPr="00E23C69">
              <w:rPr>
                <w:rFonts w:ascii="Times New Roman" w:eastAsia="Calibri" w:hAnsi="Times New Roman" w:cs="Times New Roman"/>
                <w:sz w:val="20"/>
                <w:szCs w:val="20"/>
              </w:rPr>
              <w:t>решения задачи.</w:t>
            </w:r>
          </w:p>
          <w:p w14:paraId="32DAC849" w14:textId="77777777" w:rsidR="00E23C69" w:rsidRPr="00E23C69" w:rsidRDefault="00E23C69" w:rsidP="00E23C69">
            <w:pPr>
              <w:shd w:val="clear" w:color="auto" w:fill="FFFFFF"/>
              <w:ind w:right="-108"/>
              <w:rPr>
                <w:rFonts w:ascii="Times New Roman" w:eastAsia="Calibri" w:hAnsi="Times New Roman" w:cs="Times New Roman"/>
                <w:sz w:val="20"/>
                <w:szCs w:val="20"/>
              </w:rPr>
            </w:pPr>
            <w:r w:rsidRPr="00E23C69">
              <w:rPr>
                <w:rFonts w:ascii="Times New Roman" w:eastAsia="Calibri" w:hAnsi="Times New Roman" w:cs="Times New Roman"/>
                <w:sz w:val="20"/>
                <w:szCs w:val="20"/>
              </w:rPr>
              <w:t xml:space="preserve">Определяет </w:t>
            </w:r>
            <w:r w:rsidRPr="00E23C69">
              <w:rPr>
                <w:rFonts w:ascii="Times New Roman" w:eastAsia="Calibri" w:hAnsi="Times New Roman" w:cs="Times New Roman"/>
                <w:spacing w:val="-2"/>
                <w:sz w:val="20"/>
                <w:szCs w:val="20"/>
              </w:rPr>
              <w:t xml:space="preserve">потребности в </w:t>
            </w:r>
            <w:r w:rsidRPr="00E23C69">
              <w:rPr>
                <w:rFonts w:ascii="Times New Roman" w:eastAsia="Calibri" w:hAnsi="Times New Roman" w:cs="Times New Roman"/>
                <w:sz w:val="20"/>
                <w:szCs w:val="20"/>
              </w:rPr>
              <w:t>информации.</w:t>
            </w:r>
          </w:p>
          <w:p w14:paraId="0E4265D9" w14:textId="77777777" w:rsidR="00E23C69" w:rsidRPr="00E23C69" w:rsidRDefault="00E23C69" w:rsidP="00E23C69">
            <w:pPr>
              <w:shd w:val="clear" w:color="auto" w:fill="FFFFFF"/>
              <w:ind w:right="-108"/>
              <w:rPr>
                <w:rFonts w:ascii="Times New Roman" w:eastAsia="Calibri" w:hAnsi="Times New Roman" w:cs="Times New Roman"/>
                <w:sz w:val="20"/>
                <w:szCs w:val="20"/>
              </w:rPr>
            </w:pPr>
            <w:r w:rsidRPr="00E23C69">
              <w:rPr>
                <w:rFonts w:ascii="Times New Roman" w:eastAsia="Calibri" w:hAnsi="Times New Roman" w:cs="Times New Roman"/>
                <w:spacing w:val="-2"/>
                <w:sz w:val="20"/>
                <w:szCs w:val="20"/>
              </w:rPr>
              <w:t xml:space="preserve">Выявляет все </w:t>
            </w:r>
            <w:r w:rsidRPr="00E23C69">
              <w:rPr>
                <w:rFonts w:ascii="Times New Roman" w:eastAsia="Calibri" w:hAnsi="Times New Roman" w:cs="Times New Roman"/>
                <w:sz w:val="20"/>
                <w:szCs w:val="20"/>
              </w:rPr>
              <w:t xml:space="preserve">возможные источники необходимых ресурсов, в том </w:t>
            </w:r>
            <w:r w:rsidRPr="00E23C69">
              <w:rPr>
                <w:rFonts w:ascii="Times New Roman" w:eastAsia="Calibri" w:hAnsi="Times New Roman" w:cs="Times New Roman"/>
                <w:spacing w:val="-2"/>
                <w:sz w:val="20"/>
                <w:szCs w:val="20"/>
              </w:rPr>
              <w:t xml:space="preserve">числе неочевидных. </w:t>
            </w:r>
            <w:r w:rsidRPr="00E23C69">
              <w:rPr>
                <w:rFonts w:ascii="Times New Roman" w:eastAsia="Calibri" w:hAnsi="Times New Roman" w:cs="Times New Roman"/>
                <w:sz w:val="20"/>
                <w:szCs w:val="20"/>
              </w:rPr>
              <w:t>Разрабатывает детальный план действий</w:t>
            </w:r>
          </w:p>
          <w:p w14:paraId="2449FAB1" w14:textId="77777777" w:rsidR="00E23C69" w:rsidRPr="00E23C69" w:rsidRDefault="00E23C69" w:rsidP="00E23C69">
            <w:pPr>
              <w:suppressAutoHyphens/>
              <w:contextualSpacing/>
              <w:rPr>
                <w:rFonts w:ascii="Times New Roman" w:eastAsia="Calibri" w:hAnsi="Times New Roman" w:cs="Times New Roman"/>
                <w:sz w:val="20"/>
                <w:szCs w:val="20"/>
              </w:rPr>
            </w:pPr>
            <w:r w:rsidRPr="00E23C69">
              <w:rPr>
                <w:rFonts w:ascii="Times New Roman" w:eastAsia="Calibri" w:hAnsi="Times New Roman" w:cs="Times New Roman"/>
                <w:sz w:val="20"/>
                <w:szCs w:val="20"/>
              </w:rPr>
              <w:t xml:space="preserve">Дает оценку плюсов и минусов полученного результата </w:t>
            </w:r>
            <w:r w:rsidRPr="00E23C69">
              <w:rPr>
                <w:rFonts w:ascii="Times New Roman" w:eastAsia="Calibri" w:hAnsi="Times New Roman" w:cs="Times New Roman"/>
                <w:spacing w:val="-2"/>
                <w:sz w:val="20"/>
                <w:szCs w:val="20"/>
              </w:rPr>
              <w:t xml:space="preserve">выполнения плана и </w:t>
            </w:r>
            <w:r w:rsidRPr="00E23C69">
              <w:rPr>
                <w:rFonts w:ascii="Times New Roman" w:eastAsia="Calibri" w:hAnsi="Times New Roman" w:cs="Times New Roman"/>
                <w:sz w:val="20"/>
                <w:szCs w:val="20"/>
              </w:rPr>
              <w:t>способов его реализации.</w:t>
            </w:r>
          </w:p>
          <w:p w14:paraId="45232F5E" w14:textId="77777777" w:rsidR="00E23C69" w:rsidRPr="00E23C69" w:rsidRDefault="00E23C69" w:rsidP="00E23C69">
            <w:pPr>
              <w:suppressAutoHyphens/>
              <w:contextualSpacing/>
              <w:rPr>
                <w:rFonts w:ascii="Times New Roman" w:eastAsia="Calibri" w:hAnsi="Times New Roman" w:cs="Times New Roman"/>
                <w:sz w:val="20"/>
                <w:szCs w:val="20"/>
              </w:rPr>
            </w:pPr>
          </w:p>
          <w:p w14:paraId="71DD0588" w14:textId="77777777" w:rsidR="00E23C69" w:rsidRPr="00E23C69" w:rsidRDefault="00E23C69" w:rsidP="00E23C69">
            <w:pPr>
              <w:suppressAutoHyphens/>
              <w:contextualSpacing/>
              <w:rPr>
                <w:rFonts w:ascii="Times New Roman" w:eastAsia="Calibri" w:hAnsi="Times New Roman" w:cs="Times New Roman"/>
                <w:sz w:val="20"/>
                <w:szCs w:val="20"/>
              </w:rPr>
            </w:pPr>
          </w:p>
          <w:p w14:paraId="472A312F" w14:textId="77777777" w:rsidR="00E23C69" w:rsidRPr="00E23C69" w:rsidRDefault="00E23C69" w:rsidP="00E23C69">
            <w:pPr>
              <w:suppressAutoHyphens/>
              <w:contextualSpacing/>
              <w:rPr>
                <w:rFonts w:ascii="Times New Roman" w:eastAsia="Calibri" w:hAnsi="Times New Roman" w:cs="Times New Roman"/>
                <w:sz w:val="20"/>
                <w:szCs w:val="20"/>
              </w:rPr>
            </w:pPr>
          </w:p>
          <w:p w14:paraId="38ADBECD" w14:textId="77777777" w:rsidR="00E23C69" w:rsidRPr="00E23C69" w:rsidRDefault="00E23C69" w:rsidP="00E23C69">
            <w:pPr>
              <w:suppressAutoHyphens/>
              <w:contextualSpacing/>
              <w:rPr>
                <w:rFonts w:ascii="Times New Roman" w:eastAsia="Calibri" w:hAnsi="Times New Roman" w:cs="Times New Roman"/>
                <w:sz w:val="20"/>
                <w:szCs w:val="20"/>
              </w:rPr>
            </w:pPr>
          </w:p>
          <w:p w14:paraId="7C7D996F" w14:textId="77777777" w:rsidR="00E23C69" w:rsidRPr="00E23C69" w:rsidRDefault="00E23C69" w:rsidP="00E23C69">
            <w:pPr>
              <w:suppressAutoHyphens/>
              <w:contextualSpacing/>
              <w:rPr>
                <w:rFonts w:ascii="Times New Roman" w:eastAsia="Calibri" w:hAnsi="Times New Roman" w:cs="Times New Roman"/>
                <w:sz w:val="20"/>
                <w:szCs w:val="20"/>
              </w:rPr>
            </w:pPr>
          </w:p>
          <w:p w14:paraId="797424CB" w14:textId="77777777" w:rsidR="00E23C69" w:rsidRPr="00E23C69" w:rsidRDefault="00E23C69" w:rsidP="00E23C69">
            <w:pPr>
              <w:suppressAutoHyphens/>
              <w:contextualSpacing/>
              <w:rPr>
                <w:rFonts w:ascii="Times New Roman" w:eastAsia="Calibri" w:hAnsi="Times New Roman" w:cs="Times New Roman"/>
                <w:sz w:val="20"/>
                <w:szCs w:val="20"/>
              </w:rPr>
            </w:pPr>
          </w:p>
          <w:p w14:paraId="77B4681E" w14:textId="77777777" w:rsidR="00E23C69" w:rsidRPr="00E23C69" w:rsidRDefault="00E23C69" w:rsidP="00E23C69">
            <w:pPr>
              <w:suppressAutoHyphens/>
              <w:contextualSpacing/>
              <w:rPr>
                <w:rFonts w:ascii="Times New Roman" w:eastAsia="Calibri" w:hAnsi="Times New Roman" w:cs="Times New Roman"/>
                <w:sz w:val="20"/>
                <w:szCs w:val="20"/>
              </w:rPr>
            </w:pPr>
          </w:p>
          <w:p w14:paraId="5F0B4826" w14:textId="77777777" w:rsidR="00E23C69" w:rsidRPr="00E23C69" w:rsidRDefault="00E23C69" w:rsidP="00E23C69">
            <w:pPr>
              <w:suppressAutoHyphens/>
              <w:contextualSpacing/>
              <w:rPr>
                <w:rFonts w:ascii="Times New Roman" w:eastAsia="Calibri" w:hAnsi="Times New Roman" w:cs="Times New Roman"/>
                <w:sz w:val="20"/>
                <w:szCs w:val="20"/>
              </w:rPr>
            </w:pPr>
          </w:p>
          <w:p w14:paraId="4EDBC062" w14:textId="77777777" w:rsidR="00E23C69" w:rsidRPr="00E23C69" w:rsidRDefault="00E23C69" w:rsidP="00E23C69">
            <w:pPr>
              <w:suppressAutoHyphens/>
              <w:contextualSpacing/>
              <w:rPr>
                <w:rFonts w:ascii="Times New Roman" w:eastAsia="Calibri" w:hAnsi="Times New Roman" w:cs="Times New Roman"/>
                <w:sz w:val="20"/>
                <w:szCs w:val="20"/>
              </w:rPr>
            </w:pPr>
          </w:p>
          <w:p w14:paraId="5F703CA0" w14:textId="77777777" w:rsidR="00E23C69" w:rsidRPr="00E23C69" w:rsidRDefault="00E23C69" w:rsidP="00E23C69">
            <w:pPr>
              <w:suppressAutoHyphens/>
              <w:contextualSpacing/>
              <w:rPr>
                <w:rFonts w:ascii="Times New Roman" w:eastAsia="Calibri" w:hAnsi="Times New Roman" w:cs="Times New Roman"/>
                <w:sz w:val="20"/>
                <w:szCs w:val="20"/>
              </w:rPr>
            </w:pPr>
          </w:p>
          <w:p w14:paraId="6FD2BBD6" w14:textId="77777777" w:rsidR="00E23C69" w:rsidRPr="00E23C69" w:rsidRDefault="00E23C69" w:rsidP="00E23C69">
            <w:pPr>
              <w:suppressAutoHyphens/>
              <w:contextualSpacing/>
              <w:rPr>
                <w:rFonts w:ascii="Times New Roman" w:eastAsia="Calibri" w:hAnsi="Times New Roman" w:cs="Times New Roman"/>
                <w:sz w:val="20"/>
                <w:szCs w:val="20"/>
              </w:rPr>
            </w:pPr>
          </w:p>
          <w:p w14:paraId="027CE84C" w14:textId="77777777" w:rsidR="00E23C69" w:rsidRPr="00E23C69" w:rsidRDefault="00E23C69" w:rsidP="00E23C69">
            <w:pPr>
              <w:suppressAutoHyphens/>
              <w:contextualSpacing/>
              <w:rPr>
                <w:rFonts w:ascii="Times New Roman" w:eastAsia="Calibri" w:hAnsi="Times New Roman" w:cs="Times New Roman"/>
                <w:sz w:val="20"/>
                <w:szCs w:val="20"/>
              </w:rPr>
            </w:pPr>
          </w:p>
          <w:p w14:paraId="0CE8604A" w14:textId="77777777" w:rsidR="00E23C69" w:rsidRPr="00E23C69" w:rsidRDefault="00E23C69" w:rsidP="00E23C69">
            <w:pPr>
              <w:suppressAutoHyphens/>
              <w:contextualSpacing/>
              <w:rPr>
                <w:rFonts w:ascii="Times New Roman" w:eastAsia="Calibri" w:hAnsi="Times New Roman" w:cs="Times New Roman"/>
                <w:sz w:val="20"/>
                <w:szCs w:val="20"/>
              </w:rPr>
            </w:pPr>
          </w:p>
          <w:p w14:paraId="49C29E99" w14:textId="77777777" w:rsidR="00E23C69" w:rsidRPr="00E23C69" w:rsidRDefault="00E23C69" w:rsidP="00E23C69">
            <w:pPr>
              <w:suppressAutoHyphens/>
              <w:contextualSpacing/>
              <w:rPr>
                <w:rFonts w:ascii="Times New Roman" w:eastAsia="Calibri" w:hAnsi="Times New Roman" w:cs="Times New Roman"/>
                <w:sz w:val="20"/>
                <w:szCs w:val="20"/>
              </w:rPr>
            </w:pPr>
          </w:p>
          <w:p w14:paraId="4A4B2864" w14:textId="77777777" w:rsidR="00E23C69" w:rsidRPr="00E23C69" w:rsidRDefault="00E23C69" w:rsidP="00E23C69">
            <w:pPr>
              <w:suppressAutoHyphens/>
              <w:contextualSpacing/>
              <w:rPr>
                <w:rFonts w:ascii="Times New Roman" w:eastAsia="Calibri" w:hAnsi="Times New Roman" w:cs="Times New Roman"/>
                <w:sz w:val="20"/>
                <w:szCs w:val="20"/>
              </w:rPr>
            </w:pPr>
          </w:p>
          <w:p w14:paraId="4059668F" w14:textId="77777777" w:rsidR="00E23C69" w:rsidRPr="00E23C69" w:rsidRDefault="00E23C69" w:rsidP="00E23C69">
            <w:pPr>
              <w:suppressAutoHyphens/>
              <w:contextualSpacing/>
              <w:rPr>
                <w:rFonts w:ascii="Times New Roman" w:eastAsia="Calibri" w:hAnsi="Times New Roman" w:cs="Times New Roman"/>
                <w:sz w:val="20"/>
                <w:szCs w:val="20"/>
              </w:rPr>
            </w:pPr>
          </w:p>
          <w:p w14:paraId="40C05ACF" w14:textId="77777777" w:rsidR="00E23C69" w:rsidRPr="00E23C69" w:rsidRDefault="00E23C69" w:rsidP="00E23C69">
            <w:pPr>
              <w:shd w:val="clear" w:color="auto" w:fill="FFFFFF"/>
              <w:ind w:right="-108"/>
              <w:rPr>
                <w:rFonts w:ascii="Times New Roman" w:eastAsia="Calibri" w:hAnsi="Times New Roman" w:cs="Times New Roman"/>
                <w:sz w:val="20"/>
                <w:szCs w:val="20"/>
              </w:rPr>
            </w:pPr>
            <w:r w:rsidRPr="00E23C69">
              <w:rPr>
                <w:rFonts w:ascii="Times New Roman" w:eastAsia="Calibri" w:hAnsi="Times New Roman" w:cs="Times New Roman"/>
                <w:spacing w:val="-2"/>
                <w:sz w:val="20"/>
                <w:szCs w:val="20"/>
              </w:rPr>
              <w:t xml:space="preserve">Применяет  средства </w:t>
            </w:r>
            <w:r w:rsidRPr="00E23C69">
              <w:rPr>
                <w:rFonts w:ascii="Times New Roman" w:eastAsia="Calibri" w:hAnsi="Times New Roman" w:cs="Times New Roman"/>
                <w:sz w:val="20"/>
                <w:szCs w:val="20"/>
              </w:rPr>
              <w:t>информатизации и</w:t>
            </w:r>
          </w:p>
          <w:p w14:paraId="2E688F64" w14:textId="77777777" w:rsidR="00E23C69" w:rsidRPr="00E23C69" w:rsidRDefault="00E23C69" w:rsidP="00E23C69">
            <w:pPr>
              <w:shd w:val="clear" w:color="auto" w:fill="FFFFFF"/>
              <w:ind w:right="-108"/>
              <w:rPr>
                <w:rFonts w:ascii="Times New Roman" w:eastAsia="Calibri" w:hAnsi="Times New Roman" w:cs="Times New Roman"/>
                <w:sz w:val="20"/>
                <w:szCs w:val="20"/>
              </w:rPr>
            </w:pPr>
            <w:r w:rsidRPr="00E23C69">
              <w:rPr>
                <w:rFonts w:ascii="Times New Roman" w:eastAsia="Calibri" w:hAnsi="Times New Roman" w:cs="Times New Roman"/>
                <w:sz w:val="20"/>
                <w:szCs w:val="20"/>
              </w:rPr>
              <w:t>Информационных технологий для</w:t>
            </w:r>
          </w:p>
          <w:p w14:paraId="7C51C125" w14:textId="77777777" w:rsidR="00E23C69" w:rsidRPr="00E23C69" w:rsidRDefault="00E23C69" w:rsidP="00E23C69">
            <w:pPr>
              <w:shd w:val="clear" w:color="auto" w:fill="FFFFFF"/>
              <w:ind w:right="-108"/>
              <w:rPr>
                <w:rFonts w:ascii="Times New Roman" w:eastAsia="Calibri" w:hAnsi="Times New Roman" w:cs="Times New Roman"/>
                <w:sz w:val="20"/>
                <w:szCs w:val="20"/>
              </w:rPr>
            </w:pPr>
            <w:r w:rsidRPr="00E23C69">
              <w:rPr>
                <w:rFonts w:ascii="Times New Roman" w:eastAsia="Calibri" w:hAnsi="Times New Roman" w:cs="Times New Roman"/>
                <w:sz w:val="20"/>
                <w:szCs w:val="20"/>
              </w:rPr>
              <w:t>Реализации профессиональной</w:t>
            </w:r>
          </w:p>
          <w:p w14:paraId="676BB621" w14:textId="77777777" w:rsidR="00E23C69" w:rsidRPr="00E23C69" w:rsidRDefault="00E23C69" w:rsidP="00E23C69">
            <w:pPr>
              <w:shd w:val="clear" w:color="auto" w:fill="FFFFFF"/>
              <w:tabs>
                <w:tab w:val="left" w:pos="1843"/>
              </w:tabs>
              <w:ind w:right="-108"/>
              <w:rPr>
                <w:rFonts w:ascii="Times New Roman" w:eastAsia="Calibri" w:hAnsi="Times New Roman" w:cs="Times New Roman"/>
                <w:sz w:val="20"/>
                <w:szCs w:val="20"/>
              </w:rPr>
            </w:pPr>
            <w:r w:rsidRPr="00E23C69">
              <w:rPr>
                <w:rFonts w:ascii="Times New Roman" w:eastAsia="Calibri" w:hAnsi="Times New Roman" w:cs="Times New Roman"/>
                <w:sz w:val="20"/>
                <w:szCs w:val="20"/>
              </w:rPr>
              <w:t xml:space="preserve">деятельности. Планирует информационный </w:t>
            </w:r>
            <w:r w:rsidRPr="00E23C69">
              <w:rPr>
                <w:rFonts w:ascii="Times New Roman" w:eastAsia="Calibri" w:hAnsi="Times New Roman" w:cs="Times New Roman"/>
                <w:spacing w:val="-6"/>
                <w:sz w:val="20"/>
                <w:szCs w:val="20"/>
              </w:rPr>
              <w:t xml:space="preserve">поиск   из   широкого </w:t>
            </w:r>
            <w:r w:rsidRPr="00E23C69">
              <w:rPr>
                <w:rFonts w:ascii="Times New Roman" w:eastAsia="Calibri" w:hAnsi="Times New Roman" w:cs="Times New Roman"/>
                <w:spacing w:val="-8"/>
                <w:sz w:val="20"/>
                <w:szCs w:val="20"/>
              </w:rPr>
              <w:t xml:space="preserve">набора источников, </w:t>
            </w:r>
            <w:r w:rsidRPr="00E23C69">
              <w:rPr>
                <w:rFonts w:ascii="Times New Roman" w:eastAsia="Calibri" w:hAnsi="Times New Roman" w:cs="Times New Roman"/>
                <w:spacing w:val="-2"/>
                <w:sz w:val="20"/>
                <w:szCs w:val="20"/>
              </w:rPr>
              <w:t xml:space="preserve">необходимого </w:t>
            </w:r>
            <w:r w:rsidRPr="00E23C69">
              <w:rPr>
                <w:rFonts w:ascii="Times New Roman" w:eastAsia="Calibri" w:hAnsi="Times New Roman" w:cs="Times New Roman"/>
                <w:spacing w:val="-3"/>
                <w:sz w:val="20"/>
                <w:szCs w:val="20"/>
              </w:rPr>
              <w:t xml:space="preserve">для </w:t>
            </w:r>
            <w:r w:rsidRPr="00E23C69">
              <w:rPr>
                <w:rFonts w:ascii="Times New Roman" w:eastAsia="Calibri" w:hAnsi="Times New Roman" w:cs="Times New Roman"/>
                <w:sz w:val="20"/>
                <w:szCs w:val="20"/>
              </w:rPr>
              <w:t xml:space="preserve">выполнения </w:t>
            </w:r>
            <w:r w:rsidRPr="00E23C69">
              <w:rPr>
                <w:rFonts w:ascii="Times New Roman" w:eastAsia="Calibri" w:hAnsi="Times New Roman" w:cs="Times New Roman"/>
                <w:spacing w:val="-2"/>
                <w:sz w:val="20"/>
                <w:szCs w:val="20"/>
              </w:rPr>
              <w:t xml:space="preserve">профессиональных </w:t>
            </w:r>
            <w:r w:rsidRPr="00E23C69">
              <w:rPr>
                <w:rFonts w:ascii="Times New Roman" w:eastAsia="Calibri" w:hAnsi="Times New Roman" w:cs="Times New Roman"/>
                <w:sz w:val="20"/>
                <w:szCs w:val="20"/>
              </w:rPr>
              <w:t>задач.</w:t>
            </w:r>
          </w:p>
          <w:p w14:paraId="2A36FC69" w14:textId="77777777" w:rsidR="00E23C69" w:rsidRPr="00E23C69" w:rsidRDefault="00E23C69" w:rsidP="00E23C69">
            <w:pPr>
              <w:shd w:val="clear" w:color="auto" w:fill="FFFFFF"/>
              <w:tabs>
                <w:tab w:val="left" w:pos="1330"/>
                <w:tab w:val="left" w:pos="1829"/>
              </w:tabs>
              <w:ind w:right="-108"/>
              <w:rPr>
                <w:rFonts w:ascii="Times New Roman" w:eastAsia="Calibri" w:hAnsi="Times New Roman" w:cs="Times New Roman"/>
                <w:sz w:val="20"/>
                <w:szCs w:val="20"/>
              </w:rPr>
            </w:pPr>
            <w:r w:rsidRPr="00E23C69">
              <w:rPr>
                <w:rFonts w:ascii="Times New Roman" w:eastAsia="Calibri" w:hAnsi="Times New Roman" w:cs="Times New Roman"/>
                <w:spacing w:val="-7"/>
                <w:sz w:val="20"/>
                <w:szCs w:val="20"/>
              </w:rPr>
              <w:t xml:space="preserve">Проводит    анализ </w:t>
            </w:r>
            <w:r w:rsidRPr="00E23C69">
              <w:rPr>
                <w:rFonts w:ascii="Times New Roman" w:eastAsia="Calibri" w:hAnsi="Times New Roman" w:cs="Times New Roman"/>
                <w:sz w:val="20"/>
                <w:szCs w:val="20"/>
              </w:rPr>
              <w:t xml:space="preserve">полученной информации, </w:t>
            </w:r>
            <w:r w:rsidRPr="00E23C69">
              <w:rPr>
                <w:rFonts w:ascii="Times New Roman" w:eastAsia="Calibri" w:hAnsi="Times New Roman" w:cs="Times New Roman"/>
                <w:spacing w:val="-3"/>
                <w:sz w:val="20"/>
                <w:szCs w:val="20"/>
              </w:rPr>
              <w:t xml:space="preserve">выделяет </w:t>
            </w:r>
            <w:r w:rsidRPr="00E23C69">
              <w:rPr>
                <w:rFonts w:ascii="Times New Roman" w:eastAsia="Calibri" w:hAnsi="Times New Roman" w:cs="Times New Roman"/>
                <w:sz w:val="20"/>
                <w:szCs w:val="20"/>
              </w:rPr>
              <w:t xml:space="preserve">в </w:t>
            </w:r>
            <w:r w:rsidRPr="00E23C69">
              <w:rPr>
                <w:rFonts w:ascii="Times New Roman" w:eastAsia="Calibri" w:hAnsi="Times New Roman" w:cs="Times New Roman"/>
                <w:spacing w:val="-3"/>
                <w:sz w:val="20"/>
                <w:szCs w:val="20"/>
              </w:rPr>
              <w:t>ней</w:t>
            </w:r>
          </w:p>
          <w:p w14:paraId="1A7E1B9E" w14:textId="77777777" w:rsidR="00E23C69" w:rsidRPr="00E23C69" w:rsidRDefault="00E23C69" w:rsidP="00E23C69">
            <w:pPr>
              <w:shd w:val="clear" w:color="auto" w:fill="FFFFFF"/>
              <w:ind w:right="-108"/>
              <w:rPr>
                <w:rFonts w:ascii="Times New Roman" w:eastAsia="Calibri" w:hAnsi="Times New Roman" w:cs="Times New Roman"/>
                <w:sz w:val="20"/>
                <w:szCs w:val="20"/>
              </w:rPr>
            </w:pPr>
            <w:r w:rsidRPr="00E23C69">
              <w:rPr>
                <w:rFonts w:ascii="Times New Roman" w:eastAsia="Calibri" w:hAnsi="Times New Roman" w:cs="Times New Roman"/>
                <w:sz w:val="20"/>
                <w:szCs w:val="20"/>
              </w:rPr>
              <w:t xml:space="preserve">главные аспекты. Классифицирует и структурирует отобранную информацию в соответствии с </w:t>
            </w:r>
            <w:r w:rsidRPr="00E23C69">
              <w:rPr>
                <w:rFonts w:ascii="Times New Roman" w:eastAsia="Calibri" w:hAnsi="Times New Roman" w:cs="Times New Roman"/>
                <w:spacing w:val="-2"/>
                <w:sz w:val="20"/>
                <w:szCs w:val="20"/>
              </w:rPr>
              <w:t>параметрами поиска; и</w:t>
            </w:r>
            <w:r w:rsidRPr="00E23C69">
              <w:rPr>
                <w:rFonts w:ascii="Times New Roman" w:eastAsia="Calibri" w:hAnsi="Times New Roman" w:cs="Times New Roman"/>
                <w:sz w:val="20"/>
                <w:szCs w:val="20"/>
              </w:rPr>
              <w:t xml:space="preserve">нтерпретирует полученную </w:t>
            </w:r>
            <w:r w:rsidRPr="00E23C69">
              <w:rPr>
                <w:rFonts w:ascii="Times New Roman" w:eastAsia="Calibri" w:hAnsi="Times New Roman" w:cs="Times New Roman"/>
                <w:spacing w:val="-19"/>
                <w:sz w:val="20"/>
                <w:szCs w:val="20"/>
              </w:rPr>
              <w:t xml:space="preserve">информацию   в </w:t>
            </w:r>
            <w:r w:rsidRPr="00E23C69">
              <w:rPr>
                <w:rFonts w:ascii="Times New Roman" w:eastAsia="Calibri" w:hAnsi="Times New Roman" w:cs="Times New Roman"/>
                <w:sz w:val="20"/>
                <w:szCs w:val="20"/>
              </w:rPr>
              <w:t>контексте профессиональной деятельности.</w:t>
            </w:r>
          </w:p>
          <w:p w14:paraId="72F63D35" w14:textId="77777777" w:rsidR="00E23C69" w:rsidRPr="00E23C69" w:rsidRDefault="00E23C69" w:rsidP="00E23C69">
            <w:pPr>
              <w:suppressAutoHyphens/>
              <w:contextualSpacing/>
              <w:rPr>
                <w:rFonts w:ascii="Times New Roman" w:eastAsia="Calibri" w:hAnsi="Times New Roman" w:cs="Times New Roman"/>
                <w:sz w:val="20"/>
                <w:szCs w:val="20"/>
              </w:rPr>
            </w:pPr>
          </w:p>
          <w:p w14:paraId="6B971F06" w14:textId="77777777" w:rsidR="00E23C69" w:rsidRPr="00E23C69" w:rsidRDefault="00E23C69" w:rsidP="00E23C69">
            <w:pPr>
              <w:suppressAutoHyphens/>
              <w:contextualSpacing/>
              <w:rPr>
                <w:rFonts w:ascii="Times New Roman" w:eastAsia="Calibri" w:hAnsi="Times New Roman" w:cs="Times New Roman"/>
                <w:sz w:val="20"/>
                <w:szCs w:val="20"/>
              </w:rPr>
            </w:pPr>
            <w:r w:rsidRPr="00E23C69">
              <w:rPr>
                <w:rFonts w:ascii="Times New Roman" w:eastAsia="Calibri" w:hAnsi="Times New Roman" w:cs="Times New Roman"/>
                <w:sz w:val="20"/>
                <w:szCs w:val="20"/>
              </w:rPr>
              <w:t>Оформляет результаты теоретической и практической деятельности в соответствии с требованиями ГОСТ.</w:t>
            </w:r>
          </w:p>
          <w:p w14:paraId="1F8E244A" w14:textId="77777777" w:rsidR="00E23C69" w:rsidRPr="00E23C69" w:rsidRDefault="00E23C69" w:rsidP="00E23C69">
            <w:pPr>
              <w:suppressAutoHyphens/>
              <w:contextualSpacing/>
              <w:rPr>
                <w:rFonts w:ascii="Times New Roman" w:eastAsia="Calibri" w:hAnsi="Times New Roman" w:cs="Times New Roman"/>
                <w:sz w:val="20"/>
                <w:szCs w:val="20"/>
              </w:rPr>
            </w:pPr>
          </w:p>
          <w:p w14:paraId="2B12EF25" w14:textId="77777777" w:rsidR="00E23C69" w:rsidRPr="00E23C69" w:rsidRDefault="00E23C69" w:rsidP="00E23C69">
            <w:pPr>
              <w:suppressAutoHyphens/>
              <w:contextualSpacing/>
              <w:rPr>
                <w:rFonts w:ascii="Times New Roman" w:eastAsia="Calibri" w:hAnsi="Times New Roman" w:cs="Times New Roman"/>
                <w:sz w:val="20"/>
                <w:szCs w:val="20"/>
              </w:rPr>
            </w:pPr>
          </w:p>
          <w:p w14:paraId="106D2421" w14:textId="77777777" w:rsidR="00E23C69" w:rsidRPr="00E23C69" w:rsidRDefault="00E23C69" w:rsidP="00E23C69">
            <w:pPr>
              <w:shd w:val="clear" w:color="auto" w:fill="FFFFFF"/>
              <w:ind w:right="-108"/>
              <w:rPr>
                <w:rFonts w:ascii="Times New Roman" w:eastAsia="Calibri" w:hAnsi="Times New Roman" w:cs="Times New Roman"/>
                <w:sz w:val="20"/>
                <w:szCs w:val="20"/>
              </w:rPr>
            </w:pPr>
            <w:r w:rsidRPr="00E23C69">
              <w:rPr>
                <w:rFonts w:ascii="Times New Roman" w:eastAsia="Calibri" w:hAnsi="Times New Roman" w:cs="Times New Roman"/>
                <w:spacing w:val="-2"/>
                <w:sz w:val="20"/>
                <w:szCs w:val="20"/>
              </w:rPr>
              <w:t xml:space="preserve">Владеет грамотным </w:t>
            </w:r>
            <w:r w:rsidRPr="00E23C69">
              <w:rPr>
                <w:rFonts w:ascii="Times New Roman" w:eastAsia="Calibri" w:hAnsi="Times New Roman" w:cs="Times New Roman"/>
                <w:sz w:val="20"/>
                <w:szCs w:val="20"/>
              </w:rPr>
              <w:t xml:space="preserve">устным и письменным </w:t>
            </w:r>
            <w:r w:rsidRPr="00E23C69">
              <w:rPr>
                <w:rFonts w:ascii="Times New Roman" w:eastAsia="Calibri" w:hAnsi="Times New Roman" w:cs="Times New Roman"/>
                <w:spacing w:val="-3"/>
                <w:sz w:val="20"/>
                <w:szCs w:val="20"/>
              </w:rPr>
              <w:t xml:space="preserve">изложением   своих </w:t>
            </w:r>
            <w:r w:rsidRPr="00E23C69">
              <w:rPr>
                <w:rFonts w:ascii="Times New Roman" w:eastAsia="Calibri" w:hAnsi="Times New Roman" w:cs="Times New Roman"/>
                <w:sz w:val="20"/>
                <w:szCs w:val="20"/>
              </w:rPr>
              <w:t>мыслей по профессиональной тематике на государственном языке.</w:t>
            </w:r>
          </w:p>
          <w:p w14:paraId="460FB69E" w14:textId="77777777" w:rsidR="00E23C69" w:rsidRPr="00E23C69" w:rsidRDefault="00E23C69" w:rsidP="00E23C69">
            <w:pPr>
              <w:shd w:val="clear" w:color="auto" w:fill="FFFFFF"/>
              <w:tabs>
                <w:tab w:val="left" w:pos="1843"/>
              </w:tabs>
              <w:ind w:right="-108"/>
              <w:rPr>
                <w:rFonts w:ascii="Times New Roman" w:eastAsia="Calibri" w:hAnsi="Times New Roman" w:cs="Times New Roman"/>
                <w:sz w:val="20"/>
                <w:szCs w:val="20"/>
              </w:rPr>
            </w:pPr>
          </w:p>
          <w:p w14:paraId="63DDA0D1" w14:textId="77777777" w:rsidR="00E23C69" w:rsidRPr="00E23C69" w:rsidRDefault="00E23C69" w:rsidP="00E23C69">
            <w:pPr>
              <w:suppressAutoHyphens/>
              <w:contextualSpacing/>
              <w:rPr>
                <w:rFonts w:ascii="Times New Roman" w:eastAsia="Calibri" w:hAnsi="Times New Roman" w:cs="Times New Roman"/>
                <w:i/>
                <w:sz w:val="20"/>
                <w:szCs w:val="20"/>
              </w:rPr>
            </w:pPr>
          </w:p>
          <w:p w14:paraId="486F4E76" w14:textId="77777777" w:rsidR="00E23C69" w:rsidRPr="00E23C69" w:rsidRDefault="00E23C69" w:rsidP="00E23C69">
            <w:pPr>
              <w:suppressAutoHyphens/>
              <w:contextualSpacing/>
              <w:rPr>
                <w:rFonts w:ascii="Times New Roman" w:eastAsia="Calibri" w:hAnsi="Times New Roman" w:cs="Times New Roman"/>
                <w:i/>
                <w:sz w:val="20"/>
                <w:szCs w:val="20"/>
              </w:rPr>
            </w:pPr>
          </w:p>
          <w:p w14:paraId="7121EB37" w14:textId="77777777" w:rsidR="00E23C69" w:rsidRPr="00E23C69" w:rsidRDefault="00E23C69" w:rsidP="00E23C69">
            <w:pPr>
              <w:suppressAutoHyphens/>
              <w:contextualSpacing/>
              <w:rPr>
                <w:rFonts w:ascii="Times New Roman" w:eastAsia="Calibri" w:hAnsi="Times New Roman" w:cs="Times New Roman"/>
                <w:i/>
                <w:sz w:val="20"/>
                <w:szCs w:val="20"/>
              </w:rPr>
            </w:pPr>
          </w:p>
          <w:p w14:paraId="3D49A1D4" w14:textId="77777777" w:rsidR="00E23C69" w:rsidRPr="00E23C69" w:rsidRDefault="00E23C69" w:rsidP="00E23C69">
            <w:pPr>
              <w:suppressAutoHyphens/>
              <w:contextualSpacing/>
              <w:rPr>
                <w:rFonts w:ascii="Times New Roman" w:eastAsia="Calibri" w:hAnsi="Times New Roman" w:cs="Times New Roman"/>
                <w:i/>
                <w:sz w:val="20"/>
                <w:szCs w:val="20"/>
              </w:rPr>
            </w:pPr>
          </w:p>
          <w:p w14:paraId="4CD21DCD" w14:textId="77777777" w:rsidR="00E23C69" w:rsidRPr="00E23C69" w:rsidRDefault="00E23C69" w:rsidP="00E23C69">
            <w:pPr>
              <w:suppressAutoHyphens/>
              <w:contextualSpacing/>
              <w:rPr>
                <w:rFonts w:ascii="Times New Roman" w:eastAsia="Calibri" w:hAnsi="Times New Roman" w:cs="Times New Roman"/>
                <w:i/>
                <w:sz w:val="20"/>
                <w:szCs w:val="20"/>
              </w:rPr>
            </w:pPr>
          </w:p>
          <w:p w14:paraId="33CE2EDE" w14:textId="77777777" w:rsidR="00E23C69" w:rsidRPr="00E23C69" w:rsidRDefault="00E23C69" w:rsidP="00E23C69">
            <w:pPr>
              <w:suppressAutoHyphens/>
              <w:contextualSpacing/>
              <w:rPr>
                <w:rFonts w:ascii="Times New Roman" w:eastAsia="Calibri" w:hAnsi="Times New Roman" w:cs="Times New Roman"/>
                <w:i/>
                <w:sz w:val="20"/>
                <w:szCs w:val="20"/>
              </w:rPr>
            </w:pPr>
          </w:p>
          <w:p w14:paraId="07E8DBFC" w14:textId="77777777" w:rsidR="00E23C69" w:rsidRPr="00E23C69" w:rsidRDefault="00E23C69" w:rsidP="00E23C69">
            <w:pPr>
              <w:suppressAutoHyphens/>
              <w:contextualSpacing/>
              <w:rPr>
                <w:rFonts w:ascii="Times New Roman" w:eastAsia="Calibri" w:hAnsi="Times New Roman" w:cs="Times New Roman"/>
                <w:i/>
                <w:sz w:val="20"/>
                <w:szCs w:val="20"/>
              </w:rPr>
            </w:pPr>
          </w:p>
          <w:p w14:paraId="0B4C0427" w14:textId="77777777" w:rsidR="00E23C69" w:rsidRPr="00E23C69" w:rsidRDefault="00E23C69" w:rsidP="00E23C69">
            <w:pPr>
              <w:suppressAutoHyphens/>
              <w:contextualSpacing/>
              <w:rPr>
                <w:rFonts w:ascii="Times New Roman" w:eastAsia="Calibri" w:hAnsi="Times New Roman" w:cs="Times New Roman"/>
                <w:i/>
                <w:sz w:val="20"/>
                <w:szCs w:val="20"/>
              </w:rPr>
            </w:pPr>
          </w:p>
          <w:p w14:paraId="7E480915" w14:textId="77777777" w:rsidR="00E23C69" w:rsidRPr="00E23C69" w:rsidRDefault="00E23C69" w:rsidP="00E23C69">
            <w:pPr>
              <w:suppressAutoHyphens/>
              <w:contextualSpacing/>
              <w:rPr>
                <w:rFonts w:ascii="Times New Roman" w:eastAsia="Calibri" w:hAnsi="Times New Roman" w:cs="Times New Roman"/>
                <w:i/>
                <w:sz w:val="20"/>
                <w:szCs w:val="20"/>
              </w:rPr>
            </w:pPr>
          </w:p>
          <w:p w14:paraId="2C915E52" w14:textId="77777777" w:rsidR="00E23C69" w:rsidRPr="00E23C69" w:rsidRDefault="00E23C69" w:rsidP="00E23C69">
            <w:pPr>
              <w:suppressAutoHyphens/>
              <w:contextualSpacing/>
              <w:rPr>
                <w:rFonts w:ascii="Times New Roman" w:eastAsia="Calibri" w:hAnsi="Times New Roman" w:cs="Times New Roman"/>
                <w:sz w:val="20"/>
                <w:szCs w:val="20"/>
              </w:rPr>
            </w:pPr>
            <w:r w:rsidRPr="00E23C69">
              <w:rPr>
                <w:rFonts w:ascii="Times New Roman" w:eastAsia="Calibri" w:hAnsi="Times New Roman" w:cs="Times New Roman"/>
                <w:sz w:val="20"/>
                <w:szCs w:val="20"/>
              </w:rPr>
              <w:t xml:space="preserve">Владеет методикой расчета конструкций </w:t>
            </w:r>
            <w:r w:rsidRPr="00E23C69">
              <w:rPr>
                <w:rFonts w:ascii="Times New Roman" w:eastAsia="Calibri" w:hAnsi="Times New Roman" w:cs="Times New Roman"/>
                <w:noProof/>
                <w:sz w:val="20"/>
                <w:szCs w:val="20"/>
              </w:rPr>
              <w:t>на прочность и жесткость при различных видах деформации, определения ресурса прочности конструкций; распознает передачи, детали машин по  кинематическим схемам.</w:t>
            </w:r>
          </w:p>
          <w:p w14:paraId="5FDC34A6" w14:textId="77777777" w:rsidR="00E23C69" w:rsidRPr="00E23C69" w:rsidRDefault="00E23C69" w:rsidP="00E23C69">
            <w:pPr>
              <w:suppressAutoHyphens/>
              <w:contextualSpacing/>
              <w:rPr>
                <w:rFonts w:ascii="Times New Roman" w:eastAsia="Calibri" w:hAnsi="Times New Roman" w:cs="Times New Roman"/>
                <w:i/>
                <w:sz w:val="20"/>
                <w:szCs w:val="20"/>
              </w:rPr>
            </w:pPr>
          </w:p>
          <w:p w14:paraId="1DDC9B60" w14:textId="77777777" w:rsidR="00E23C69" w:rsidRPr="00E23C69" w:rsidRDefault="00E23C69" w:rsidP="00E23C69">
            <w:pPr>
              <w:suppressAutoHyphens/>
              <w:contextualSpacing/>
              <w:rPr>
                <w:rFonts w:ascii="Times New Roman" w:eastAsia="Calibri" w:hAnsi="Times New Roman" w:cs="Times New Roman"/>
                <w:i/>
                <w:sz w:val="20"/>
                <w:szCs w:val="20"/>
              </w:rPr>
            </w:pPr>
          </w:p>
          <w:p w14:paraId="334167E6" w14:textId="77777777" w:rsidR="00E23C69" w:rsidRPr="00E23C69" w:rsidRDefault="00E23C69" w:rsidP="00E23C69">
            <w:pPr>
              <w:suppressAutoHyphens/>
              <w:contextualSpacing/>
              <w:rPr>
                <w:rFonts w:ascii="Times New Roman" w:eastAsia="Calibri" w:hAnsi="Times New Roman" w:cs="Times New Roman"/>
                <w:i/>
                <w:sz w:val="20"/>
                <w:szCs w:val="20"/>
              </w:rPr>
            </w:pPr>
          </w:p>
          <w:p w14:paraId="6F3BBAF8" w14:textId="77777777" w:rsidR="00E23C69" w:rsidRPr="00E23C69" w:rsidRDefault="00E23C69" w:rsidP="00E23C69">
            <w:pPr>
              <w:suppressAutoHyphens/>
              <w:contextualSpacing/>
              <w:rPr>
                <w:rFonts w:ascii="Times New Roman" w:eastAsia="Calibri" w:hAnsi="Times New Roman" w:cs="Times New Roman"/>
                <w:i/>
                <w:sz w:val="20"/>
                <w:szCs w:val="20"/>
              </w:rPr>
            </w:pPr>
          </w:p>
          <w:p w14:paraId="6180A2D2" w14:textId="77777777" w:rsidR="00E23C69" w:rsidRPr="00E23C69" w:rsidRDefault="00E23C69" w:rsidP="00E23C69">
            <w:pPr>
              <w:suppressAutoHyphens/>
              <w:contextualSpacing/>
              <w:rPr>
                <w:rFonts w:ascii="Times New Roman" w:eastAsia="Calibri" w:hAnsi="Times New Roman" w:cs="Times New Roman"/>
                <w:i/>
                <w:sz w:val="20"/>
                <w:szCs w:val="20"/>
              </w:rPr>
            </w:pPr>
          </w:p>
          <w:p w14:paraId="1EF32D54" w14:textId="77777777" w:rsidR="00E23C69" w:rsidRPr="00E23C69" w:rsidRDefault="00E23C69" w:rsidP="00E23C69">
            <w:pPr>
              <w:suppressAutoHyphens/>
              <w:contextualSpacing/>
              <w:rPr>
                <w:rFonts w:ascii="Times New Roman" w:eastAsia="Calibri" w:hAnsi="Times New Roman" w:cs="Times New Roman"/>
                <w:i/>
                <w:sz w:val="20"/>
                <w:szCs w:val="20"/>
              </w:rPr>
            </w:pPr>
          </w:p>
          <w:p w14:paraId="721EBD97" w14:textId="77777777" w:rsidR="00E23C69" w:rsidRPr="00E23C69" w:rsidRDefault="00E23C69" w:rsidP="00E23C69">
            <w:pPr>
              <w:suppressAutoHyphens/>
              <w:contextualSpacing/>
              <w:rPr>
                <w:rFonts w:ascii="Times New Roman" w:eastAsia="Calibri" w:hAnsi="Times New Roman" w:cs="Times New Roman"/>
                <w:i/>
                <w:sz w:val="20"/>
                <w:szCs w:val="20"/>
              </w:rPr>
            </w:pPr>
          </w:p>
          <w:p w14:paraId="205C2E09" w14:textId="77777777" w:rsidR="00E23C69" w:rsidRPr="00E23C69" w:rsidRDefault="00E23C69" w:rsidP="00E23C69">
            <w:pPr>
              <w:shd w:val="clear" w:color="auto" w:fill="FFFFFF"/>
              <w:ind w:right="-108"/>
              <w:rPr>
                <w:rFonts w:ascii="Times New Roman" w:eastAsia="Calibri" w:hAnsi="Times New Roman" w:cs="Times New Roman"/>
                <w:sz w:val="20"/>
                <w:szCs w:val="20"/>
              </w:rPr>
            </w:pPr>
            <w:r w:rsidRPr="00E23C69">
              <w:rPr>
                <w:rFonts w:ascii="Times New Roman" w:eastAsia="Calibri" w:hAnsi="Times New Roman" w:cs="Times New Roman"/>
                <w:sz w:val="20"/>
                <w:szCs w:val="20"/>
              </w:rPr>
              <w:t>Распознает сложные</w:t>
            </w:r>
          </w:p>
          <w:p w14:paraId="0B5EE391" w14:textId="77777777" w:rsidR="00E23C69" w:rsidRPr="00E23C69" w:rsidRDefault="00E23C69" w:rsidP="00E23C69">
            <w:pPr>
              <w:shd w:val="clear" w:color="auto" w:fill="FFFFFF"/>
              <w:ind w:right="-108"/>
              <w:rPr>
                <w:rFonts w:ascii="Times New Roman" w:eastAsia="Calibri" w:hAnsi="Times New Roman" w:cs="Times New Roman"/>
                <w:sz w:val="20"/>
                <w:szCs w:val="20"/>
              </w:rPr>
            </w:pPr>
            <w:r w:rsidRPr="00E23C69">
              <w:rPr>
                <w:rFonts w:ascii="Times New Roman" w:eastAsia="Calibri" w:hAnsi="Times New Roman" w:cs="Times New Roman"/>
                <w:sz w:val="20"/>
                <w:szCs w:val="20"/>
              </w:rPr>
              <w:t xml:space="preserve">проблемные ситуации в различных </w:t>
            </w:r>
            <w:r w:rsidRPr="00E23C69">
              <w:rPr>
                <w:rFonts w:ascii="Times New Roman" w:eastAsia="Calibri" w:hAnsi="Times New Roman" w:cs="Times New Roman"/>
                <w:spacing w:val="-2"/>
                <w:sz w:val="20"/>
                <w:szCs w:val="20"/>
              </w:rPr>
              <w:t>контекстах.</w:t>
            </w:r>
          </w:p>
          <w:p w14:paraId="524CF26A" w14:textId="77777777" w:rsidR="00E23C69" w:rsidRPr="00E23C69" w:rsidRDefault="00E23C69" w:rsidP="00E23C69">
            <w:pPr>
              <w:shd w:val="clear" w:color="auto" w:fill="FFFFFF"/>
              <w:ind w:right="-108"/>
              <w:rPr>
                <w:rFonts w:ascii="Times New Roman" w:eastAsia="Calibri" w:hAnsi="Times New Roman" w:cs="Times New Roman"/>
                <w:sz w:val="20"/>
                <w:szCs w:val="20"/>
              </w:rPr>
            </w:pPr>
            <w:r w:rsidRPr="00E23C69">
              <w:rPr>
                <w:rFonts w:ascii="Times New Roman" w:eastAsia="Calibri" w:hAnsi="Times New Roman" w:cs="Times New Roman"/>
                <w:spacing w:val="-2"/>
                <w:sz w:val="20"/>
                <w:szCs w:val="20"/>
              </w:rPr>
              <w:t xml:space="preserve">Определяет этапы </w:t>
            </w:r>
            <w:r w:rsidRPr="00E23C69">
              <w:rPr>
                <w:rFonts w:ascii="Times New Roman" w:eastAsia="Calibri" w:hAnsi="Times New Roman" w:cs="Times New Roman"/>
                <w:sz w:val="20"/>
                <w:szCs w:val="20"/>
              </w:rPr>
              <w:t>решения задачи.</w:t>
            </w:r>
          </w:p>
          <w:p w14:paraId="6CFCA3F2" w14:textId="77777777" w:rsidR="00E23C69" w:rsidRPr="00E23C69" w:rsidRDefault="00E23C69" w:rsidP="00E23C69">
            <w:pPr>
              <w:shd w:val="clear" w:color="auto" w:fill="FFFFFF"/>
              <w:ind w:right="-108"/>
              <w:rPr>
                <w:rFonts w:ascii="Times New Roman" w:eastAsia="Calibri" w:hAnsi="Times New Roman" w:cs="Times New Roman"/>
                <w:sz w:val="20"/>
                <w:szCs w:val="20"/>
              </w:rPr>
            </w:pPr>
            <w:r w:rsidRPr="00E23C69">
              <w:rPr>
                <w:rFonts w:ascii="Times New Roman" w:eastAsia="Calibri" w:hAnsi="Times New Roman" w:cs="Times New Roman"/>
                <w:sz w:val="20"/>
                <w:szCs w:val="20"/>
              </w:rPr>
              <w:t xml:space="preserve">Определяет </w:t>
            </w:r>
            <w:r w:rsidRPr="00E23C69">
              <w:rPr>
                <w:rFonts w:ascii="Times New Roman" w:eastAsia="Calibri" w:hAnsi="Times New Roman" w:cs="Times New Roman"/>
                <w:spacing w:val="-2"/>
                <w:sz w:val="20"/>
                <w:szCs w:val="20"/>
              </w:rPr>
              <w:t xml:space="preserve">потребности в </w:t>
            </w:r>
            <w:r w:rsidRPr="00E23C69">
              <w:rPr>
                <w:rFonts w:ascii="Times New Roman" w:eastAsia="Calibri" w:hAnsi="Times New Roman" w:cs="Times New Roman"/>
                <w:sz w:val="20"/>
                <w:szCs w:val="20"/>
              </w:rPr>
              <w:t>информации.</w:t>
            </w:r>
          </w:p>
          <w:p w14:paraId="332A7A25" w14:textId="77777777" w:rsidR="00E23C69" w:rsidRPr="00E23C69" w:rsidRDefault="00E23C69" w:rsidP="00E23C69">
            <w:pPr>
              <w:shd w:val="clear" w:color="auto" w:fill="FFFFFF"/>
              <w:ind w:right="-108"/>
              <w:rPr>
                <w:rFonts w:ascii="Times New Roman" w:eastAsia="Calibri" w:hAnsi="Times New Roman" w:cs="Times New Roman"/>
                <w:sz w:val="20"/>
                <w:szCs w:val="20"/>
              </w:rPr>
            </w:pPr>
            <w:r w:rsidRPr="00E23C69">
              <w:rPr>
                <w:rFonts w:ascii="Times New Roman" w:eastAsia="Calibri" w:hAnsi="Times New Roman" w:cs="Times New Roman"/>
                <w:spacing w:val="-2"/>
                <w:sz w:val="20"/>
                <w:szCs w:val="20"/>
              </w:rPr>
              <w:t xml:space="preserve">Выявляет все </w:t>
            </w:r>
            <w:r w:rsidRPr="00E23C69">
              <w:rPr>
                <w:rFonts w:ascii="Times New Roman" w:eastAsia="Calibri" w:hAnsi="Times New Roman" w:cs="Times New Roman"/>
                <w:sz w:val="20"/>
                <w:szCs w:val="20"/>
              </w:rPr>
              <w:t xml:space="preserve">возможные источники необходимых ресурсов, в том </w:t>
            </w:r>
            <w:r w:rsidRPr="00E23C69">
              <w:rPr>
                <w:rFonts w:ascii="Times New Roman" w:eastAsia="Calibri" w:hAnsi="Times New Roman" w:cs="Times New Roman"/>
                <w:spacing w:val="-2"/>
                <w:sz w:val="20"/>
                <w:szCs w:val="20"/>
              </w:rPr>
              <w:t xml:space="preserve">числе неочевидных. </w:t>
            </w:r>
            <w:r w:rsidRPr="00E23C69">
              <w:rPr>
                <w:rFonts w:ascii="Times New Roman" w:eastAsia="Calibri" w:hAnsi="Times New Roman" w:cs="Times New Roman"/>
                <w:sz w:val="20"/>
                <w:szCs w:val="20"/>
              </w:rPr>
              <w:t>Разрабатывает детальный план действий</w:t>
            </w:r>
          </w:p>
          <w:p w14:paraId="7F9CA166" w14:textId="77777777" w:rsidR="00E23C69" w:rsidRPr="00E23C69" w:rsidRDefault="00E23C69" w:rsidP="00E23C69">
            <w:pPr>
              <w:suppressAutoHyphens/>
              <w:contextualSpacing/>
              <w:rPr>
                <w:rFonts w:ascii="Times New Roman" w:eastAsia="Calibri" w:hAnsi="Times New Roman" w:cs="Times New Roman"/>
                <w:sz w:val="20"/>
                <w:szCs w:val="20"/>
              </w:rPr>
            </w:pPr>
            <w:r w:rsidRPr="00E23C69">
              <w:rPr>
                <w:rFonts w:ascii="Times New Roman" w:eastAsia="Calibri" w:hAnsi="Times New Roman" w:cs="Times New Roman"/>
                <w:sz w:val="20"/>
                <w:szCs w:val="20"/>
              </w:rPr>
              <w:t xml:space="preserve">Дает оценку плюсов и минусов полученного результата </w:t>
            </w:r>
            <w:r w:rsidRPr="00E23C69">
              <w:rPr>
                <w:rFonts w:ascii="Times New Roman" w:eastAsia="Calibri" w:hAnsi="Times New Roman" w:cs="Times New Roman"/>
                <w:spacing w:val="-2"/>
                <w:sz w:val="20"/>
                <w:szCs w:val="20"/>
              </w:rPr>
              <w:t xml:space="preserve">выполнения плана и </w:t>
            </w:r>
            <w:r w:rsidRPr="00E23C69">
              <w:rPr>
                <w:rFonts w:ascii="Times New Roman" w:eastAsia="Calibri" w:hAnsi="Times New Roman" w:cs="Times New Roman"/>
                <w:sz w:val="20"/>
                <w:szCs w:val="20"/>
              </w:rPr>
              <w:t>способов его реализации.</w:t>
            </w:r>
          </w:p>
          <w:p w14:paraId="36E8BC98" w14:textId="77777777" w:rsidR="00E23C69" w:rsidRPr="00E23C69" w:rsidRDefault="00E23C69" w:rsidP="00E23C69">
            <w:pPr>
              <w:suppressAutoHyphens/>
              <w:contextualSpacing/>
              <w:rPr>
                <w:rFonts w:ascii="Times New Roman" w:eastAsia="Calibri" w:hAnsi="Times New Roman" w:cs="Times New Roman"/>
                <w:sz w:val="20"/>
                <w:szCs w:val="20"/>
              </w:rPr>
            </w:pPr>
          </w:p>
          <w:p w14:paraId="1997D47C" w14:textId="77777777" w:rsidR="00E23C69" w:rsidRPr="00E23C69" w:rsidRDefault="00E23C69" w:rsidP="00E23C69">
            <w:pPr>
              <w:suppressAutoHyphens/>
              <w:contextualSpacing/>
              <w:rPr>
                <w:rFonts w:ascii="Times New Roman" w:eastAsia="Calibri" w:hAnsi="Times New Roman" w:cs="Times New Roman"/>
                <w:i/>
                <w:sz w:val="20"/>
                <w:szCs w:val="20"/>
              </w:rPr>
            </w:pPr>
          </w:p>
          <w:p w14:paraId="70BF548A" w14:textId="77777777" w:rsidR="00E23C69" w:rsidRPr="00E23C69" w:rsidRDefault="00E23C69" w:rsidP="00E23C69">
            <w:pPr>
              <w:suppressAutoHyphens/>
              <w:contextualSpacing/>
              <w:rPr>
                <w:rFonts w:ascii="Times New Roman" w:eastAsia="Calibri" w:hAnsi="Times New Roman" w:cs="Times New Roman"/>
                <w:i/>
                <w:sz w:val="20"/>
                <w:szCs w:val="20"/>
              </w:rPr>
            </w:pPr>
          </w:p>
          <w:p w14:paraId="771B1483" w14:textId="77777777" w:rsidR="00E23C69" w:rsidRPr="00E23C69" w:rsidRDefault="00E23C69" w:rsidP="00E23C69">
            <w:pPr>
              <w:suppressAutoHyphens/>
              <w:contextualSpacing/>
              <w:rPr>
                <w:rFonts w:ascii="Times New Roman" w:eastAsia="Calibri" w:hAnsi="Times New Roman" w:cs="Times New Roman"/>
                <w:i/>
                <w:sz w:val="20"/>
                <w:szCs w:val="20"/>
              </w:rPr>
            </w:pPr>
          </w:p>
          <w:p w14:paraId="64EED275" w14:textId="77777777" w:rsidR="00E23C69" w:rsidRPr="00E23C69" w:rsidRDefault="00E23C69" w:rsidP="00E23C69">
            <w:pPr>
              <w:suppressAutoHyphens/>
              <w:contextualSpacing/>
              <w:rPr>
                <w:rFonts w:ascii="Times New Roman" w:eastAsia="Calibri" w:hAnsi="Times New Roman" w:cs="Times New Roman"/>
                <w:i/>
                <w:sz w:val="20"/>
                <w:szCs w:val="20"/>
              </w:rPr>
            </w:pPr>
          </w:p>
          <w:p w14:paraId="390CCFDC" w14:textId="77777777" w:rsidR="00E23C69" w:rsidRPr="00E23C69" w:rsidRDefault="00E23C69" w:rsidP="00E23C69">
            <w:pPr>
              <w:suppressAutoHyphens/>
              <w:contextualSpacing/>
              <w:rPr>
                <w:rFonts w:ascii="Times New Roman" w:eastAsia="Calibri" w:hAnsi="Times New Roman" w:cs="Times New Roman"/>
                <w:i/>
                <w:sz w:val="20"/>
                <w:szCs w:val="20"/>
              </w:rPr>
            </w:pPr>
          </w:p>
          <w:p w14:paraId="3B8F0057" w14:textId="77777777" w:rsidR="00E23C69" w:rsidRPr="00E23C69" w:rsidRDefault="00E23C69" w:rsidP="00E23C69">
            <w:pPr>
              <w:suppressAutoHyphens/>
              <w:contextualSpacing/>
              <w:rPr>
                <w:rFonts w:ascii="Times New Roman" w:eastAsia="Calibri" w:hAnsi="Times New Roman" w:cs="Times New Roman"/>
                <w:i/>
                <w:sz w:val="20"/>
                <w:szCs w:val="20"/>
              </w:rPr>
            </w:pPr>
          </w:p>
          <w:p w14:paraId="780CE624" w14:textId="77777777" w:rsidR="00E23C69" w:rsidRPr="00E23C69" w:rsidRDefault="00E23C69" w:rsidP="00E23C69">
            <w:pPr>
              <w:suppressAutoHyphens/>
              <w:contextualSpacing/>
              <w:rPr>
                <w:rFonts w:ascii="Times New Roman" w:eastAsia="Calibri" w:hAnsi="Times New Roman" w:cs="Times New Roman"/>
                <w:i/>
                <w:sz w:val="20"/>
                <w:szCs w:val="20"/>
              </w:rPr>
            </w:pPr>
          </w:p>
          <w:p w14:paraId="21E5D96F" w14:textId="77777777" w:rsidR="00E23C69" w:rsidRPr="00E23C69" w:rsidRDefault="00E23C69" w:rsidP="00E23C69">
            <w:pPr>
              <w:suppressAutoHyphens/>
              <w:contextualSpacing/>
              <w:rPr>
                <w:rFonts w:ascii="Times New Roman" w:eastAsia="Calibri" w:hAnsi="Times New Roman" w:cs="Times New Roman"/>
                <w:i/>
                <w:sz w:val="20"/>
                <w:szCs w:val="20"/>
              </w:rPr>
            </w:pPr>
          </w:p>
          <w:p w14:paraId="09D32F99" w14:textId="77777777" w:rsidR="00E23C69" w:rsidRPr="00E23C69" w:rsidRDefault="00E23C69" w:rsidP="00E23C69">
            <w:pPr>
              <w:suppressAutoHyphens/>
              <w:contextualSpacing/>
              <w:rPr>
                <w:rFonts w:ascii="Times New Roman" w:eastAsia="Calibri" w:hAnsi="Times New Roman" w:cs="Times New Roman"/>
                <w:i/>
                <w:sz w:val="20"/>
                <w:szCs w:val="20"/>
              </w:rPr>
            </w:pPr>
          </w:p>
          <w:p w14:paraId="05D5C3DF" w14:textId="77777777" w:rsidR="00E23C69" w:rsidRPr="00E23C69" w:rsidRDefault="00E23C69" w:rsidP="00E23C69">
            <w:pPr>
              <w:suppressAutoHyphens/>
              <w:contextualSpacing/>
              <w:rPr>
                <w:rFonts w:ascii="Times New Roman" w:eastAsia="Calibri" w:hAnsi="Times New Roman" w:cs="Times New Roman"/>
                <w:i/>
                <w:sz w:val="20"/>
                <w:szCs w:val="20"/>
              </w:rPr>
            </w:pPr>
          </w:p>
          <w:p w14:paraId="74C7F9D5" w14:textId="77777777" w:rsidR="00E23C69" w:rsidRPr="00E23C69" w:rsidRDefault="00E23C69" w:rsidP="00E23C69">
            <w:pPr>
              <w:suppressAutoHyphens/>
              <w:contextualSpacing/>
              <w:rPr>
                <w:rFonts w:ascii="Times New Roman" w:eastAsia="Calibri" w:hAnsi="Times New Roman" w:cs="Times New Roman"/>
                <w:i/>
                <w:sz w:val="20"/>
                <w:szCs w:val="20"/>
              </w:rPr>
            </w:pPr>
          </w:p>
          <w:p w14:paraId="36C84695" w14:textId="77777777" w:rsidR="00E23C69" w:rsidRPr="00E23C69" w:rsidRDefault="00E23C69" w:rsidP="00E23C69">
            <w:pPr>
              <w:shd w:val="clear" w:color="auto" w:fill="FFFFFF"/>
              <w:ind w:right="-108"/>
              <w:rPr>
                <w:rFonts w:ascii="Times New Roman" w:eastAsia="Calibri" w:hAnsi="Times New Roman" w:cs="Times New Roman"/>
                <w:sz w:val="20"/>
                <w:szCs w:val="20"/>
              </w:rPr>
            </w:pPr>
            <w:r w:rsidRPr="00E23C69">
              <w:rPr>
                <w:rFonts w:ascii="Times New Roman" w:eastAsia="Calibri" w:hAnsi="Times New Roman" w:cs="Times New Roman"/>
                <w:spacing w:val="-2"/>
                <w:sz w:val="20"/>
                <w:szCs w:val="20"/>
              </w:rPr>
              <w:t xml:space="preserve">Применяет  средства </w:t>
            </w:r>
            <w:r w:rsidRPr="00E23C69">
              <w:rPr>
                <w:rFonts w:ascii="Times New Roman" w:eastAsia="Calibri" w:hAnsi="Times New Roman" w:cs="Times New Roman"/>
                <w:sz w:val="20"/>
                <w:szCs w:val="20"/>
              </w:rPr>
              <w:t>информатизации и</w:t>
            </w:r>
          </w:p>
          <w:p w14:paraId="3C4892AD" w14:textId="77777777" w:rsidR="00E23C69" w:rsidRPr="00E23C69" w:rsidRDefault="00E23C69" w:rsidP="00E23C69">
            <w:pPr>
              <w:shd w:val="clear" w:color="auto" w:fill="FFFFFF"/>
              <w:ind w:right="-108"/>
              <w:rPr>
                <w:rFonts w:ascii="Times New Roman" w:eastAsia="Calibri" w:hAnsi="Times New Roman" w:cs="Times New Roman"/>
                <w:sz w:val="20"/>
                <w:szCs w:val="20"/>
              </w:rPr>
            </w:pPr>
            <w:r w:rsidRPr="00E23C69">
              <w:rPr>
                <w:rFonts w:ascii="Times New Roman" w:eastAsia="Calibri" w:hAnsi="Times New Roman" w:cs="Times New Roman"/>
                <w:sz w:val="20"/>
                <w:szCs w:val="20"/>
              </w:rPr>
              <w:t>Информационных технологий для</w:t>
            </w:r>
          </w:p>
          <w:p w14:paraId="472FDACD" w14:textId="77777777" w:rsidR="00E23C69" w:rsidRPr="00E23C69" w:rsidRDefault="00E23C69" w:rsidP="00E23C69">
            <w:pPr>
              <w:shd w:val="clear" w:color="auto" w:fill="FFFFFF"/>
              <w:ind w:right="-108"/>
              <w:rPr>
                <w:rFonts w:ascii="Times New Roman" w:eastAsia="Calibri" w:hAnsi="Times New Roman" w:cs="Times New Roman"/>
                <w:sz w:val="20"/>
                <w:szCs w:val="20"/>
              </w:rPr>
            </w:pPr>
            <w:r w:rsidRPr="00E23C69">
              <w:rPr>
                <w:rFonts w:ascii="Times New Roman" w:eastAsia="Calibri" w:hAnsi="Times New Roman" w:cs="Times New Roman"/>
                <w:sz w:val="20"/>
                <w:szCs w:val="20"/>
              </w:rPr>
              <w:t>Реализации профессиональной</w:t>
            </w:r>
          </w:p>
          <w:p w14:paraId="11E9D027" w14:textId="77777777" w:rsidR="00E23C69" w:rsidRPr="00E23C69" w:rsidRDefault="00E23C69" w:rsidP="00E23C69">
            <w:pPr>
              <w:shd w:val="clear" w:color="auto" w:fill="FFFFFF"/>
              <w:tabs>
                <w:tab w:val="left" w:pos="1843"/>
              </w:tabs>
              <w:ind w:right="-108"/>
              <w:rPr>
                <w:rFonts w:ascii="Times New Roman" w:eastAsia="Calibri" w:hAnsi="Times New Roman" w:cs="Times New Roman"/>
                <w:sz w:val="20"/>
                <w:szCs w:val="20"/>
              </w:rPr>
            </w:pPr>
            <w:r w:rsidRPr="00E23C69">
              <w:rPr>
                <w:rFonts w:ascii="Times New Roman" w:eastAsia="Calibri" w:hAnsi="Times New Roman" w:cs="Times New Roman"/>
                <w:sz w:val="20"/>
                <w:szCs w:val="20"/>
              </w:rPr>
              <w:t xml:space="preserve">деятельности. Планирует информационный </w:t>
            </w:r>
            <w:r w:rsidRPr="00E23C69">
              <w:rPr>
                <w:rFonts w:ascii="Times New Roman" w:eastAsia="Calibri" w:hAnsi="Times New Roman" w:cs="Times New Roman"/>
                <w:spacing w:val="-6"/>
                <w:sz w:val="20"/>
                <w:szCs w:val="20"/>
              </w:rPr>
              <w:t xml:space="preserve">поиск   из   широкого </w:t>
            </w:r>
            <w:r w:rsidRPr="00E23C69">
              <w:rPr>
                <w:rFonts w:ascii="Times New Roman" w:eastAsia="Calibri" w:hAnsi="Times New Roman" w:cs="Times New Roman"/>
                <w:spacing w:val="-8"/>
                <w:sz w:val="20"/>
                <w:szCs w:val="20"/>
              </w:rPr>
              <w:t xml:space="preserve">набора источников, </w:t>
            </w:r>
            <w:r w:rsidRPr="00E23C69">
              <w:rPr>
                <w:rFonts w:ascii="Times New Roman" w:eastAsia="Calibri" w:hAnsi="Times New Roman" w:cs="Times New Roman"/>
                <w:spacing w:val="-2"/>
                <w:sz w:val="20"/>
                <w:szCs w:val="20"/>
              </w:rPr>
              <w:t xml:space="preserve">необходимого </w:t>
            </w:r>
            <w:r w:rsidRPr="00E23C69">
              <w:rPr>
                <w:rFonts w:ascii="Times New Roman" w:eastAsia="Calibri" w:hAnsi="Times New Roman" w:cs="Times New Roman"/>
                <w:spacing w:val="-3"/>
                <w:sz w:val="20"/>
                <w:szCs w:val="20"/>
              </w:rPr>
              <w:t xml:space="preserve">для </w:t>
            </w:r>
            <w:r w:rsidRPr="00E23C69">
              <w:rPr>
                <w:rFonts w:ascii="Times New Roman" w:eastAsia="Calibri" w:hAnsi="Times New Roman" w:cs="Times New Roman"/>
                <w:sz w:val="20"/>
                <w:szCs w:val="20"/>
              </w:rPr>
              <w:t xml:space="preserve">выполнения </w:t>
            </w:r>
            <w:r w:rsidRPr="00E23C69">
              <w:rPr>
                <w:rFonts w:ascii="Times New Roman" w:eastAsia="Calibri" w:hAnsi="Times New Roman" w:cs="Times New Roman"/>
                <w:spacing w:val="-2"/>
                <w:sz w:val="20"/>
                <w:szCs w:val="20"/>
              </w:rPr>
              <w:t xml:space="preserve">профессиональных </w:t>
            </w:r>
            <w:r w:rsidRPr="00E23C69">
              <w:rPr>
                <w:rFonts w:ascii="Times New Roman" w:eastAsia="Calibri" w:hAnsi="Times New Roman" w:cs="Times New Roman"/>
                <w:sz w:val="20"/>
                <w:szCs w:val="20"/>
              </w:rPr>
              <w:t>задач.</w:t>
            </w:r>
          </w:p>
          <w:p w14:paraId="51E32E4D" w14:textId="77777777" w:rsidR="00E23C69" w:rsidRPr="00E23C69" w:rsidRDefault="00E23C69" w:rsidP="00E23C69">
            <w:pPr>
              <w:shd w:val="clear" w:color="auto" w:fill="FFFFFF"/>
              <w:tabs>
                <w:tab w:val="left" w:pos="1330"/>
                <w:tab w:val="left" w:pos="1829"/>
              </w:tabs>
              <w:ind w:right="-108"/>
              <w:rPr>
                <w:rFonts w:ascii="Times New Roman" w:eastAsia="Calibri" w:hAnsi="Times New Roman" w:cs="Times New Roman"/>
                <w:sz w:val="20"/>
                <w:szCs w:val="20"/>
              </w:rPr>
            </w:pPr>
            <w:r w:rsidRPr="00E23C69">
              <w:rPr>
                <w:rFonts w:ascii="Times New Roman" w:eastAsia="Calibri" w:hAnsi="Times New Roman" w:cs="Times New Roman"/>
                <w:spacing w:val="-7"/>
                <w:sz w:val="20"/>
                <w:szCs w:val="20"/>
              </w:rPr>
              <w:t xml:space="preserve">Проводит    анализ </w:t>
            </w:r>
            <w:r w:rsidRPr="00E23C69">
              <w:rPr>
                <w:rFonts w:ascii="Times New Roman" w:eastAsia="Calibri" w:hAnsi="Times New Roman" w:cs="Times New Roman"/>
                <w:sz w:val="20"/>
                <w:szCs w:val="20"/>
              </w:rPr>
              <w:t xml:space="preserve">полученной информации, </w:t>
            </w:r>
            <w:r w:rsidRPr="00E23C69">
              <w:rPr>
                <w:rFonts w:ascii="Times New Roman" w:eastAsia="Calibri" w:hAnsi="Times New Roman" w:cs="Times New Roman"/>
                <w:spacing w:val="-3"/>
                <w:sz w:val="20"/>
                <w:szCs w:val="20"/>
              </w:rPr>
              <w:t xml:space="preserve">выделяет </w:t>
            </w:r>
            <w:r w:rsidRPr="00E23C69">
              <w:rPr>
                <w:rFonts w:ascii="Times New Roman" w:eastAsia="Calibri" w:hAnsi="Times New Roman" w:cs="Times New Roman"/>
                <w:sz w:val="20"/>
                <w:szCs w:val="20"/>
              </w:rPr>
              <w:t xml:space="preserve">в </w:t>
            </w:r>
            <w:r w:rsidRPr="00E23C69">
              <w:rPr>
                <w:rFonts w:ascii="Times New Roman" w:eastAsia="Calibri" w:hAnsi="Times New Roman" w:cs="Times New Roman"/>
                <w:spacing w:val="-3"/>
                <w:sz w:val="20"/>
                <w:szCs w:val="20"/>
              </w:rPr>
              <w:t>ней</w:t>
            </w:r>
          </w:p>
          <w:p w14:paraId="13741A6A" w14:textId="77777777" w:rsidR="00E23C69" w:rsidRPr="00E23C69" w:rsidRDefault="00E23C69" w:rsidP="00E23C69">
            <w:pPr>
              <w:suppressAutoHyphens/>
              <w:contextualSpacing/>
              <w:rPr>
                <w:rFonts w:ascii="Times New Roman" w:eastAsia="Calibri" w:hAnsi="Times New Roman" w:cs="Times New Roman"/>
                <w:sz w:val="20"/>
                <w:szCs w:val="20"/>
              </w:rPr>
            </w:pPr>
            <w:r w:rsidRPr="00E23C69">
              <w:rPr>
                <w:rFonts w:ascii="Times New Roman" w:eastAsia="Calibri" w:hAnsi="Times New Roman" w:cs="Times New Roman"/>
                <w:sz w:val="20"/>
                <w:szCs w:val="20"/>
              </w:rPr>
              <w:t xml:space="preserve">главные аспекты. Классифицирует и структурирует отобранную информацию в соответствии с </w:t>
            </w:r>
            <w:r w:rsidRPr="00E23C69">
              <w:rPr>
                <w:rFonts w:ascii="Times New Roman" w:eastAsia="Calibri" w:hAnsi="Times New Roman" w:cs="Times New Roman"/>
                <w:spacing w:val="-2"/>
                <w:sz w:val="20"/>
                <w:szCs w:val="20"/>
              </w:rPr>
              <w:t>параметрами поиска; и</w:t>
            </w:r>
            <w:r w:rsidRPr="00E23C69">
              <w:rPr>
                <w:rFonts w:ascii="Times New Roman" w:eastAsia="Calibri" w:hAnsi="Times New Roman" w:cs="Times New Roman"/>
                <w:sz w:val="20"/>
                <w:szCs w:val="20"/>
              </w:rPr>
              <w:t xml:space="preserve">нтерпретирует полученную </w:t>
            </w:r>
            <w:r w:rsidRPr="00E23C69">
              <w:rPr>
                <w:rFonts w:ascii="Times New Roman" w:eastAsia="Calibri" w:hAnsi="Times New Roman" w:cs="Times New Roman"/>
                <w:spacing w:val="-19"/>
                <w:sz w:val="20"/>
                <w:szCs w:val="20"/>
              </w:rPr>
              <w:t xml:space="preserve">информацию   в </w:t>
            </w:r>
            <w:r w:rsidRPr="00E23C69">
              <w:rPr>
                <w:rFonts w:ascii="Times New Roman" w:eastAsia="Calibri" w:hAnsi="Times New Roman" w:cs="Times New Roman"/>
                <w:sz w:val="20"/>
                <w:szCs w:val="20"/>
              </w:rPr>
              <w:t>контексте профессиональной деятельности.</w:t>
            </w:r>
          </w:p>
          <w:p w14:paraId="68261133" w14:textId="77777777" w:rsidR="00E23C69" w:rsidRPr="00E23C69" w:rsidRDefault="00E23C69" w:rsidP="00E23C69">
            <w:pPr>
              <w:suppressAutoHyphens/>
              <w:contextualSpacing/>
              <w:rPr>
                <w:rFonts w:ascii="Times New Roman" w:eastAsia="Calibri" w:hAnsi="Times New Roman" w:cs="Times New Roman"/>
                <w:sz w:val="20"/>
                <w:szCs w:val="20"/>
              </w:rPr>
            </w:pPr>
          </w:p>
          <w:p w14:paraId="176EB050" w14:textId="77777777" w:rsidR="00E23C69" w:rsidRPr="00E23C69" w:rsidRDefault="00E23C69" w:rsidP="00E23C69">
            <w:pPr>
              <w:suppressAutoHyphens/>
              <w:contextualSpacing/>
              <w:rPr>
                <w:rFonts w:ascii="Times New Roman" w:eastAsia="Calibri" w:hAnsi="Times New Roman" w:cs="Times New Roman"/>
                <w:sz w:val="20"/>
                <w:szCs w:val="20"/>
              </w:rPr>
            </w:pPr>
          </w:p>
          <w:p w14:paraId="0C6EBE4A" w14:textId="77777777" w:rsidR="00E23C69" w:rsidRPr="00E23C69" w:rsidRDefault="00E23C69" w:rsidP="00E23C69">
            <w:pPr>
              <w:suppressAutoHyphens/>
              <w:contextualSpacing/>
              <w:rPr>
                <w:rFonts w:ascii="Times New Roman" w:eastAsia="Calibri" w:hAnsi="Times New Roman" w:cs="Times New Roman"/>
                <w:sz w:val="20"/>
                <w:szCs w:val="20"/>
              </w:rPr>
            </w:pPr>
          </w:p>
          <w:p w14:paraId="0F86CC77" w14:textId="77777777" w:rsidR="00E23C69" w:rsidRPr="00E23C69" w:rsidRDefault="00E23C69" w:rsidP="00E23C69">
            <w:pPr>
              <w:suppressAutoHyphens/>
              <w:contextualSpacing/>
              <w:rPr>
                <w:rFonts w:ascii="Times New Roman" w:eastAsia="Calibri" w:hAnsi="Times New Roman" w:cs="Times New Roman"/>
                <w:sz w:val="20"/>
                <w:szCs w:val="20"/>
              </w:rPr>
            </w:pPr>
          </w:p>
          <w:p w14:paraId="415EB1D2" w14:textId="77777777" w:rsidR="00E23C69" w:rsidRPr="00E23C69" w:rsidRDefault="00E23C69" w:rsidP="00E23C69">
            <w:pPr>
              <w:suppressAutoHyphens/>
              <w:contextualSpacing/>
              <w:rPr>
                <w:rFonts w:ascii="Times New Roman" w:eastAsia="Calibri" w:hAnsi="Times New Roman" w:cs="Times New Roman"/>
                <w:sz w:val="20"/>
                <w:szCs w:val="20"/>
              </w:rPr>
            </w:pPr>
          </w:p>
          <w:p w14:paraId="68D88ECB" w14:textId="77777777" w:rsidR="00E23C69" w:rsidRPr="00E23C69" w:rsidRDefault="00E23C69" w:rsidP="00E23C69">
            <w:pPr>
              <w:suppressAutoHyphens/>
              <w:contextualSpacing/>
              <w:rPr>
                <w:rFonts w:ascii="Times New Roman" w:eastAsia="Calibri" w:hAnsi="Times New Roman" w:cs="Times New Roman"/>
                <w:sz w:val="20"/>
                <w:szCs w:val="20"/>
              </w:rPr>
            </w:pPr>
          </w:p>
          <w:p w14:paraId="56EAE2DA" w14:textId="77777777" w:rsidR="00E23C69" w:rsidRPr="00E23C69" w:rsidRDefault="00E23C69" w:rsidP="00E23C69">
            <w:pPr>
              <w:suppressAutoHyphens/>
              <w:contextualSpacing/>
              <w:rPr>
                <w:rFonts w:ascii="Times New Roman" w:eastAsia="Calibri" w:hAnsi="Times New Roman" w:cs="Times New Roman"/>
                <w:sz w:val="20"/>
                <w:szCs w:val="20"/>
              </w:rPr>
            </w:pPr>
            <w:r w:rsidRPr="00E23C69">
              <w:rPr>
                <w:rFonts w:ascii="Times New Roman" w:eastAsia="Calibri" w:hAnsi="Times New Roman" w:cs="Times New Roman"/>
                <w:sz w:val="20"/>
                <w:szCs w:val="20"/>
              </w:rPr>
              <w:t xml:space="preserve">Оформляет результаты теоретической и практической деятельности в соответствии с требованиями ГОСТ </w:t>
            </w:r>
          </w:p>
          <w:p w14:paraId="0C0DAE9F" w14:textId="77777777" w:rsidR="00E23C69" w:rsidRPr="00E23C69" w:rsidRDefault="00E23C69" w:rsidP="00E23C69">
            <w:pPr>
              <w:suppressAutoHyphens/>
              <w:contextualSpacing/>
              <w:rPr>
                <w:rFonts w:ascii="Times New Roman" w:eastAsia="Calibri" w:hAnsi="Times New Roman" w:cs="Times New Roman"/>
                <w:sz w:val="20"/>
                <w:szCs w:val="20"/>
              </w:rPr>
            </w:pPr>
          </w:p>
          <w:p w14:paraId="03F0D30C" w14:textId="77777777" w:rsidR="00E23C69" w:rsidRPr="00E23C69" w:rsidRDefault="00E23C69" w:rsidP="00E23C69">
            <w:pPr>
              <w:suppressAutoHyphens/>
              <w:contextualSpacing/>
              <w:rPr>
                <w:rFonts w:ascii="Times New Roman" w:eastAsia="Calibri" w:hAnsi="Times New Roman" w:cs="Times New Roman"/>
                <w:sz w:val="20"/>
                <w:szCs w:val="20"/>
              </w:rPr>
            </w:pPr>
          </w:p>
          <w:p w14:paraId="48DD1933" w14:textId="77777777" w:rsidR="00E23C69" w:rsidRPr="00E23C69" w:rsidRDefault="00E23C69" w:rsidP="00E23C69">
            <w:pPr>
              <w:suppressAutoHyphens/>
              <w:contextualSpacing/>
              <w:rPr>
                <w:rFonts w:ascii="Times New Roman" w:eastAsia="Calibri" w:hAnsi="Times New Roman" w:cs="Times New Roman"/>
                <w:sz w:val="20"/>
                <w:szCs w:val="20"/>
              </w:rPr>
            </w:pPr>
          </w:p>
          <w:p w14:paraId="651C88F3" w14:textId="77777777" w:rsidR="00E23C69" w:rsidRPr="00E23C69" w:rsidRDefault="00E23C69" w:rsidP="00E23C69">
            <w:pPr>
              <w:shd w:val="clear" w:color="auto" w:fill="FFFFFF"/>
              <w:ind w:right="-108"/>
              <w:rPr>
                <w:rFonts w:ascii="Times New Roman" w:eastAsia="Calibri" w:hAnsi="Times New Roman" w:cs="Times New Roman"/>
                <w:spacing w:val="-2"/>
                <w:sz w:val="20"/>
                <w:szCs w:val="20"/>
              </w:rPr>
            </w:pPr>
          </w:p>
          <w:p w14:paraId="12BEC0CD" w14:textId="77777777" w:rsidR="00E23C69" w:rsidRPr="00E23C69" w:rsidRDefault="00E23C69" w:rsidP="00E23C69">
            <w:pPr>
              <w:suppressAutoHyphens/>
              <w:contextualSpacing/>
              <w:rPr>
                <w:rFonts w:ascii="Times New Roman" w:eastAsia="Calibri" w:hAnsi="Times New Roman" w:cs="Times New Roman"/>
                <w:sz w:val="20"/>
                <w:szCs w:val="20"/>
              </w:rPr>
            </w:pPr>
            <w:r w:rsidRPr="00E23C69">
              <w:rPr>
                <w:rFonts w:ascii="Times New Roman" w:eastAsia="Calibri" w:hAnsi="Times New Roman" w:cs="Times New Roman"/>
                <w:spacing w:val="-2"/>
                <w:sz w:val="20"/>
                <w:szCs w:val="20"/>
              </w:rPr>
              <w:t xml:space="preserve">Владеет грамотным </w:t>
            </w:r>
            <w:r w:rsidRPr="00E23C69">
              <w:rPr>
                <w:rFonts w:ascii="Times New Roman" w:eastAsia="Calibri" w:hAnsi="Times New Roman" w:cs="Times New Roman"/>
                <w:sz w:val="20"/>
                <w:szCs w:val="20"/>
              </w:rPr>
              <w:t xml:space="preserve">устным и письменным </w:t>
            </w:r>
            <w:r w:rsidRPr="00E23C69">
              <w:rPr>
                <w:rFonts w:ascii="Times New Roman" w:eastAsia="Calibri" w:hAnsi="Times New Roman" w:cs="Times New Roman"/>
                <w:spacing w:val="-3"/>
                <w:sz w:val="20"/>
                <w:szCs w:val="20"/>
              </w:rPr>
              <w:t xml:space="preserve">изложением   своих </w:t>
            </w:r>
            <w:r w:rsidRPr="00E23C69">
              <w:rPr>
                <w:rFonts w:ascii="Times New Roman" w:eastAsia="Calibri" w:hAnsi="Times New Roman" w:cs="Times New Roman"/>
                <w:sz w:val="20"/>
                <w:szCs w:val="20"/>
              </w:rPr>
              <w:t>мыслей по профессиональной тематике на государственном языке</w:t>
            </w:r>
          </w:p>
          <w:p w14:paraId="3AF728E1" w14:textId="77777777" w:rsidR="00E23C69" w:rsidRPr="00E23C69" w:rsidRDefault="00E23C69" w:rsidP="00E23C69">
            <w:pPr>
              <w:shd w:val="clear" w:color="auto" w:fill="FFFFFF"/>
              <w:tabs>
                <w:tab w:val="left" w:pos="1843"/>
              </w:tabs>
              <w:ind w:right="-108"/>
              <w:rPr>
                <w:rFonts w:ascii="Times New Roman" w:eastAsia="Calibri" w:hAnsi="Times New Roman" w:cs="Times New Roman"/>
                <w:sz w:val="20"/>
                <w:szCs w:val="20"/>
              </w:rPr>
            </w:pPr>
          </w:p>
          <w:p w14:paraId="36E80041" w14:textId="77777777" w:rsidR="00E23C69" w:rsidRPr="00E23C69" w:rsidRDefault="00E23C69" w:rsidP="00E23C69">
            <w:pPr>
              <w:suppressAutoHyphens/>
              <w:contextualSpacing/>
              <w:rPr>
                <w:rFonts w:ascii="Times New Roman" w:eastAsia="Calibri" w:hAnsi="Times New Roman" w:cs="Times New Roman"/>
                <w:sz w:val="20"/>
                <w:szCs w:val="20"/>
              </w:rPr>
            </w:pPr>
          </w:p>
          <w:p w14:paraId="7D5E8025" w14:textId="77777777" w:rsidR="00E23C69" w:rsidRPr="00E23C69" w:rsidRDefault="00E23C69" w:rsidP="00E23C69">
            <w:pPr>
              <w:suppressAutoHyphens/>
              <w:contextualSpacing/>
              <w:rPr>
                <w:rFonts w:ascii="Times New Roman" w:eastAsia="Calibri" w:hAnsi="Times New Roman" w:cs="Times New Roman"/>
                <w:i/>
                <w:sz w:val="20"/>
                <w:szCs w:val="20"/>
              </w:rPr>
            </w:pPr>
          </w:p>
          <w:p w14:paraId="2D671709" w14:textId="77777777" w:rsidR="00E23C69" w:rsidRPr="00E23C69" w:rsidRDefault="00E23C69" w:rsidP="00E23C69">
            <w:pPr>
              <w:suppressAutoHyphens/>
              <w:contextualSpacing/>
              <w:rPr>
                <w:rFonts w:ascii="Times New Roman" w:eastAsia="Calibri" w:hAnsi="Times New Roman" w:cs="Times New Roman"/>
                <w:i/>
                <w:sz w:val="20"/>
                <w:szCs w:val="20"/>
              </w:rPr>
            </w:pPr>
          </w:p>
          <w:p w14:paraId="66EB7707" w14:textId="77777777" w:rsidR="00E23C69" w:rsidRPr="00E23C69" w:rsidRDefault="00E23C69" w:rsidP="00E23C69">
            <w:pPr>
              <w:suppressAutoHyphens/>
              <w:contextualSpacing/>
              <w:rPr>
                <w:rFonts w:ascii="Times New Roman" w:eastAsia="Calibri" w:hAnsi="Times New Roman" w:cs="Times New Roman"/>
                <w:i/>
                <w:sz w:val="20"/>
                <w:szCs w:val="20"/>
              </w:rPr>
            </w:pPr>
          </w:p>
          <w:p w14:paraId="724241AC" w14:textId="77777777" w:rsidR="00E23C69" w:rsidRPr="00E23C69" w:rsidRDefault="00E23C69" w:rsidP="00E23C69">
            <w:pPr>
              <w:suppressAutoHyphens/>
              <w:contextualSpacing/>
              <w:rPr>
                <w:rFonts w:ascii="Times New Roman" w:eastAsia="Calibri" w:hAnsi="Times New Roman" w:cs="Times New Roman"/>
                <w:i/>
                <w:sz w:val="20"/>
                <w:szCs w:val="20"/>
              </w:rPr>
            </w:pPr>
          </w:p>
          <w:p w14:paraId="72DE6688" w14:textId="77777777" w:rsidR="00E23C69" w:rsidRPr="00E23C69" w:rsidRDefault="00E23C69" w:rsidP="00E23C69">
            <w:pPr>
              <w:suppressAutoHyphens/>
              <w:contextualSpacing/>
              <w:rPr>
                <w:rFonts w:ascii="Times New Roman" w:eastAsia="Calibri" w:hAnsi="Times New Roman" w:cs="Times New Roman"/>
                <w:i/>
                <w:sz w:val="20"/>
                <w:szCs w:val="20"/>
              </w:rPr>
            </w:pPr>
          </w:p>
          <w:p w14:paraId="591063C5" w14:textId="77777777" w:rsidR="00E23C69" w:rsidRPr="00E23C69" w:rsidRDefault="00E23C69" w:rsidP="00E23C69">
            <w:pPr>
              <w:suppressAutoHyphens/>
              <w:contextualSpacing/>
              <w:rPr>
                <w:rFonts w:ascii="Times New Roman" w:eastAsia="Calibri" w:hAnsi="Times New Roman" w:cs="Times New Roman"/>
                <w:i/>
                <w:sz w:val="20"/>
                <w:szCs w:val="20"/>
              </w:rPr>
            </w:pPr>
          </w:p>
          <w:p w14:paraId="64D059DA" w14:textId="77777777" w:rsidR="00E23C69" w:rsidRPr="00E23C69" w:rsidRDefault="00E23C69" w:rsidP="00E23C69">
            <w:pPr>
              <w:suppressAutoHyphens/>
              <w:contextualSpacing/>
              <w:rPr>
                <w:rFonts w:ascii="Times New Roman" w:eastAsia="Calibri" w:hAnsi="Times New Roman" w:cs="Times New Roman"/>
                <w:i/>
                <w:sz w:val="20"/>
                <w:szCs w:val="20"/>
              </w:rPr>
            </w:pPr>
          </w:p>
          <w:p w14:paraId="2813DF82" w14:textId="77777777" w:rsidR="00E23C69" w:rsidRPr="00E23C69" w:rsidRDefault="00E23C69" w:rsidP="00E23C69">
            <w:pPr>
              <w:suppressAutoHyphens/>
              <w:contextualSpacing/>
              <w:rPr>
                <w:rFonts w:ascii="Times New Roman" w:eastAsia="Calibri" w:hAnsi="Times New Roman" w:cs="Times New Roman"/>
                <w:i/>
                <w:sz w:val="20"/>
                <w:szCs w:val="20"/>
              </w:rPr>
            </w:pPr>
          </w:p>
          <w:p w14:paraId="1D723381" w14:textId="77777777" w:rsidR="00E23C69" w:rsidRPr="00E23C69" w:rsidRDefault="00E23C69" w:rsidP="00E23C69">
            <w:pPr>
              <w:suppressAutoHyphens/>
              <w:contextualSpacing/>
              <w:rPr>
                <w:rFonts w:ascii="Times New Roman" w:eastAsia="Calibri" w:hAnsi="Times New Roman" w:cs="Times New Roman"/>
                <w:i/>
                <w:sz w:val="20"/>
                <w:szCs w:val="20"/>
              </w:rPr>
            </w:pPr>
          </w:p>
          <w:p w14:paraId="412E94F5" w14:textId="77777777" w:rsidR="00E23C69" w:rsidRPr="00E23C69" w:rsidRDefault="00E23C69" w:rsidP="00E23C69">
            <w:pPr>
              <w:suppressAutoHyphens/>
              <w:contextualSpacing/>
              <w:rPr>
                <w:rFonts w:ascii="Times New Roman" w:eastAsia="Calibri" w:hAnsi="Times New Roman" w:cs="Times New Roman"/>
                <w:i/>
                <w:sz w:val="20"/>
                <w:szCs w:val="20"/>
              </w:rPr>
            </w:pPr>
          </w:p>
          <w:p w14:paraId="33156494" w14:textId="77777777" w:rsidR="00E23C69" w:rsidRPr="00E23C69" w:rsidRDefault="00E23C69" w:rsidP="00E23C69">
            <w:pPr>
              <w:suppressAutoHyphens/>
              <w:contextualSpacing/>
              <w:rPr>
                <w:rFonts w:ascii="Times New Roman" w:eastAsia="Calibri" w:hAnsi="Times New Roman" w:cs="Times New Roman"/>
                <w:i/>
                <w:sz w:val="20"/>
                <w:szCs w:val="20"/>
              </w:rPr>
            </w:pPr>
          </w:p>
          <w:p w14:paraId="56C058FB" w14:textId="77777777" w:rsidR="00E23C69" w:rsidRPr="00E23C69" w:rsidRDefault="00E23C69" w:rsidP="00E23C69">
            <w:pPr>
              <w:suppressAutoHyphens/>
              <w:contextualSpacing/>
              <w:rPr>
                <w:rFonts w:ascii="Times New Roman" w:eastAsia="Calibri" w:hAnsi="Times New Roman" w:cs="Times New Roman"/>
                <w:sz w:val="20"/>
                <w:szCs w:val="20"/>
              </w:rPr>
            </w:pPr>
            <w:r w:rsidRPr="00E23C69">
              <w:rPr>
                <w:rFonts w:ascii="Times New Roman" w:eastAsia="Calibri" w:hAnsi="Times New Roman" w:cs="Times New Roman"/>
                <w:sz w:val="20"/>
                <w:szCs w:val="20"/>
              </w:rPr>
              <w:t xml:space="preserve">Определяет ресурс </w:t>
            </w:r>
            <w:r w:rsidRPr="00E23C69">
              <w:rPr>
                <w:rFonts w:ascii="Times New Roman" w:eastAsia="Calibri" w:hAnsi="Times New Roman" w:cs="Times New Roman"/>
                <w:noProof/>
                <w:sz w:val="20"/>
                <w:szCs w:val="20"/>
              </w:rPr>
              <w:t>прочности конструкций; распознает передачи, детали машин по  кинематическим схемам.</w:t>
            </w:r>
          </w:p>
          <w:p w14:paraId="2C227F82" w14:textId="77777777" w:rsidR="00E23C69" w:rsidRPr="00E23C69" w:rsidRDefault="00E23C69" w:rsidP="00E23C69">
            <w:pPr>
              <w:shd w:val="clear" w:color="auto" w:fill="FFFFFF"/>
              <w:rPr>
                <w:rFonts w:ascii="Times New Roman" w:eastAsia="Calibri" w:hAnsi="Times New Roman" w:cs="Times New Roman"/>
                <w:color w:val="000000"/>
                <w:sz w:val="20"/>
                <w:szCs w:val="20"/>
              </w:rPr>
            </w:pPr>
          </w:p>
          <w:p w14:paraId="42826E66" w14:textId="77777777" w:rsidR="00E23C69" w:rsidRPr="00E23C69" w:rsidRDefault="00E23C69" w:rsidP="00E23C69">
            <w:pPr>
              <w:shd w:val="clear" w:color="auto" w:fill="FFFFFF"/>
              <w:rPr>
                <w:rFonts w:ascii="Times New Roman" w:eastAsia="Calibri" w:hAnsi="Times New Roman" w:cs="Times New Roman"/>
                <w:color w:val="000000"/>
                <w:sz w:val="20"/>
                <w:szCs w:val="20"/>
              </w:rPr>
            </w:pPr>
          </w:p>
          <w:p w14:paraId="20D22688" w14:textId="77777777" w:rsidR="00E23C69" w:rsidRPr="00E23C69" w:rsidRDefault="00E23C69" w:rsidP="00E23C69">
            <w:pPr>
              <w:shd w:val="clear" w:color="auto" w:fill="FFFFFF"/>
              <w:rPr>
                <w:rFonts w:ascii="Times New Roman" w:eastAsia="Calibri" w:hAnsi="Times New Roman" w:cs="Times New Roman"/>
                <w:color w:val="000000"/>
                <w:sz w:val="20"/>
                <w:szCs w:val="20"/>
              </w:rPr>
            </w:pPr>
          </w:p>
          <w:p w14:paraId="391D0354" w14:textId="77777777" w:rsidR="00E23C69" w:rsidRPr="00E23C69" w:rsidRDefault="00E23C69" w:rsidP="00E23C69">
            <w:pPr>
              <w:shd w:val="clear" w:color="auto" w:fill="FFFFFF"/>
              <w:rPr>
                <w:rFonts w:ascii="Times New Roman" w:eastAsia="Calibri" w:hAnsi="Times New Roman" w:cs="Times New Roman"/>
                <w:color w:val="000000"/>
                <w:sz w:val="20"/>
                <w:szCs w:val="20"/>
              </w:rPr>
            </w:pPr>
          </w:p>
          <w:p w14:paraId="291571C7" w14:textId="77777777" w:rsidR="00E23C69" w:rsidRPr="00E23C69" w:rsidRDefault="00E23C69" w:rsidP="00E23C69">
            <w:pPr>
              <w:shd w:val="clear" w:color="auto" w:fill="FFFFFF"/>
              <w:rPr>
                <w:rFonts w:ascii="Times New Roman" w:eastAsia="Calibri" w:hAnsi="Times New Roman" w:cs="Times New Roman"/>
                <w:color w:val="000000"/>
                <w:sz w:val="20"/>
                <w:szCs w:val="20"/>
              </w:rPr>
            </w:pPr>
            <w:r w:rsidRPr="00E23C69">
              <w:rPr>
                <w:rFonts w:ascii="Times New Roman" w:eastAsia="Calibri" w:hAnsi="Times New Roman" w:cs="Times New Roman"/>
                <w:color w:val="000000"/>
                <w:sz w:val="20"/>
                <w:szCs w:val="20"/>
              </w:rPr>
              <w:t xml:space="preserve">Определяет ресурс прочности, жесткости, устойчивости элементов </w:t>
            </w:r>
            <w:r w:rsidRPr="00E23C69">
              <w:rPr>
                <w:rFonts w:ascii="Times New Roman" w:eastAsia="Calibri" w:hAnsi="Times New Roman" w:cs="Times New Roman"/>
                <w:sz w:val="20"/>
                <w:szCs w:val="20"/>
              </w:rPr>
              <w:t xml:space="preserve">электрического и электромеханического оборудования с учетом </w:t>
            </w:r>
            <w:r w:rsidRPr="00E23C69">
              <w:rPr>
                <w:rFonts w:ascii="Times New Roman" w:eastAsia="Calibri" w:hAnsi="Times New Roman" w:cs="Times New Roman"/>
                <w:spacing w:val="-10"/>
                <w:sz w:val="20"/>
                <w:szCs w:val="20"/>
              </w:rPr>
              <w:t>условий их эксплуатации</w:t>
            </w:r>
          </w:p>
          <w:p w14:paraId="36BAA4FA" w14:textId="77777777" w:rsidR="00E23C69" w:rsidRPr="00E23C69" w:rsidRDefault="00E23C69" w:rsidP="00E23C69">
            <w:pPr>
              <w:suppressAutoHyphens/>
              <w:contextualSpacing/>
              <w:rPr>
                <w:rFonts w:ascii="Times New Roman" w:eastAsia="Calibri" w:hAnsi="Times New Roman" w:cs="Times New Roman"/>
                <w:i/>
                <w:sz w:val="20"/>
                <w:szCs w:val="20"/>
              </w:rPr>
            </w:pPr>
          </w:p>
        </w:tc>
        <w:tc>
          <w:tcPr>
            <w:tcW w:w="1616" w:type="pct"/>
          </w:tcPr>
          <w:p w14:paraId="3157E1D0" w14:textId="77777777" w:rsidR="00E23C69" w:rsidRPr="00E23C69" w:rsidRDefault="00E23C69" w:rsidP="00E23C69">
            <w:pPr>
              <w:suppressAutoHyphens/>
              <w:contextualSpacing/>
              <w:rPr>
                <w:rFonts w:ascii="Times New Roman" w:eastAsia="Calibri" w:hAnsi="Times New Roman" w:cs="Times New Roman"/>
                <w:i/>
                <w:sz w:val="20"/>
                <w:szCs w:val="20"/>
              </w:rPr>
            </w:pPr>
          </w:p>
          <w:p w14:paraId="137EBDFC" w14:textId="77777777" w:rsidR="00E23C69" w:rsidRPr="00E23C69" w:rsidRDefault="00E23C69" w:rsidP="00E23C69">
            <w:pPr>
              <w:suppressAutoHyphens/>
              <w:contextualSpacing/>
              <w:rPr>
                <w:rFonts w:ascii="Times New Roman" w:eastAsia="Calibri" w:hAnsi="Times New Roman" w:cs="Times New Roman"/>
                <w:sz w:val="20"/>
                <w:szCs w:val="20"/>
              </w:rPr>
            </w:pPr>
            <w:r w:rsidRPr="00E23C69">
              <w:rPr>
                <w:rFonts w:ascii="Times New Roman" w:eastAsia="Calibri" w:hAnsi="Times New Roman" w:cs="Times New Roman"/>
                <w:sz w:val="20"/>
                <w:szCs w:val="20"/>
              </w:rPr>
              <w:t>Экспертное наблюдение и проверкавыполнения расчетно-графических работ.</w:t>
            </w:r>
          </w:p>
          <w:p w14:paraId="004B22B9" w14:textId="77777777" w:rsidR="00E23C69" w:rsidRPr="00E23C69" w:rsidRDefault="00E23C69" w:rsidP="00E23C69">
            <w:pPr>
              <w:suppressAutoHyphens/>
              <w:contextualSpacing/>
              <w:rPr>
                <w:rFonts w:ascii="Times New Roman" w:eastAsia="Calibri" w:hAnsi="Times New Roman" w:cs="Times New Roman"/>
                <w:sz w:val="20"/>
                <w:szCs w:val="20"/>
              </w:rPr>
            </w:pPr>
            <w:r w:rsidRPr="00E23C69">
              <w:rPr>
                <w:rFonts w:ascii="Times New Roman" w:eastAsia="Calibri" w:hAnsi="Times New Roman" w:cs="Times New Roman"/>
                <w:sz w:val="20"/>
                <w:szCs w:val="20"/>
              </w:rPr>
              <w:t>Диагностика (тестирование, контрольная работа). Заслушивание устных ответов, проверка составленных самостоятельно конспектов.</w:t>
            </w:r>
          </w:p>
          <w:p w14:paraId="5D7FD332" w14:textId="77777777" w:rsidR="00E23C69" w:rsidRPr="00E23C69" w:rsidRDefault="00E23C69" w:rsidP="00E23C69">
            <w:pPr>
              <w:suppressAutoHyphens/>
              <w:contextualSpacing/>
              <w:rPr>
                <w:rFonts w:ascii="Times New Roman" w:eastAsia="Calibri" w:hAnsi="Times New Roman" w:cs="Times New Roman"/>
                <w:sz w:val="20"/>
                <w:szCs w:val="20"/>
              </w:rPr>
            </w:pPr>
            <w:r w:rsidRPr="00E23C69">
              <w:rPr>
                <w:rFonts w:ascii="Times New Roman" w:eastAsia="Calibri" w:hAnsi="Times New Roman" w:cs="Times New Roman"/>
                <w:sz w:val="20"/>
                <w:szCs w:val="20"/>
              </w:rPr>
              <w:t>Экзамен.</w:t>
            </w:r>
          </w:p>
          <w:p w14:paraId="0BD603A7" w14:textId="77777777" w:rsidR="00E23C69" w:rsidRPr="00E23C69" w:rsidRDefault="00E23C69" w:rsidP="00E23C69">
            <w:pPr>
              <w:suppressAutoHyphens/>
              <w:contextualSpacing/>
              <w:rPr>
                <w:rFonts w:ascii="Times New Roman" w:eastAsia="Calibri" w:hAnsi="Times New Roman" w:cs="Times New Roman"/>
                <w:sz w:val="20"/>
                <w:szCs w:val="20"/>
              </w:rPr>
            </w:pPr>
          </w:p>
          <w:p w14:paraId="2C56E168" w14:textId="77777777" w:rsidR="00E23C69" w:rsidRPr="00E23C69" w:rsidRDefault="00E23C69" w:rsidP="00E23C69">
            <w:pPr>
              <w:suppressAutoHyphens/>
              <w:contextualSpacing/>
              <w:rPr>
                <w:rFonts w:ascii="Times New Roman" w:eastAsia="Calibri" w:hAnsi="Times New Roman" w:cs="Times New Roman"/>
                <w:sz w:val="20"/>
                <w:szCs w:val="20"/>
              </w:rPr>
            </w:pPr>
          </w:p>
          <w:p w14:paraId="1C120E0D" w14:textId="77777777" w:rsidR="00E23C69" w:rsidRPr="00E23C69" w:rsidRDefault="00E23C69" w:rsidP="00E23C69">
            <w:pPr>
              <w:suppressAutoHyphens/>
              <w:contextualSpacing/>
              <w:rPr>
                <w:rFonts w:ascii="Times New Roman" w:eastAsia="Calibri" w:hAnsi="Times New Roman" w:cs="Times New Roman"/>
                <w:sz w:val="20"/>
                <w:szCs w:val="20"/>
              </w:rPr>
            </w:pPr>
          </w:p>
          <w:p w14:paraId="7BB1D632" w14:textId="77777777" w:rsidR="00E23C69" w:rsidRPr="00E23C69" w:rsidRDefault="00E23C69" w:rsidP="00E23C69">
            <w:pPr>
              <w:suppressAutoHyphens/>
              <w:contextualSpacing/>
              <w:rPr>
                <w:rFonts w:ascii="Times New Roman" w:eastAsia="Calibri" w:hAnsi="Times New Roman" w:cs="Times New Roman"/>
                <w:sz w:val="20"/>
                <w:szCs w:val="20"/>
              </w:rPr>
            </w:pPr>
          </w:p>
          <w:p w14:paraId="70733552" w14:textId="77777777" w:rsidR="00E23C69" w:rsidRPr="00E23C69" w:rsidRDefault="00E23C69" w:rsidP="00E23C69">
            <w:pPr>
              <w:suppressAutoHyphens/>
              <w:contextualSpacing/>
              <w:rPr>
                <w:rFonts w:ascii="Times New Roman" w:eastAsia="Calibri" w:hAnsi="Times New Roman" w:cs="Times New Roman"/>
                <w:sz w:val="20"/>
                <w:szCs w:val="20"/>
              </w:rPr>
            </w:pPr>
          </w:p>
          <w:p w14:paraId="0ED1800E" w14:textId="77777777" w:rsidR="00E23C69" w:rsidRPr="00E23C69" w:rsidRDefault="00E23C69" w:rsidP="00E23C69">
            <w:pPr>
              <w:suppressAutoHyphens/>
              <w:contextualSpacing/>
              <w:rPr>
                <w:rFonts w:ascii="Times New Roman" w:eastAsia="Calibri" w:hAnsi="Times New Roman" w:cs="Times New Roman"/>
                <w:sz w:val="20"/>
                <w:szCs w:val="20"/>
              </w:rPr>
            </w:pPr>
          </w:p>
          <w:p w14:paraId="162A56E8" w14:textId="77777777" w:rsidR="00E23C69" w:rsidRPr="00E23C69" w:rsidRDefault="00E23C69" w:rsidP="00E23C69">
            <w:pPr>
              <w:suppressAutoHyphens/>
              <w:contextualSpacing/>
              <w:rPr>
                <w:rFonts w:ascii="Times New Roman" w:eastAsia="Calibri" w:hAnsi="Times New Roman" w:cs="Times New Roman"/>
                <w:sz w:val="20"/>
                <w:szCs w:val="20"/>
              </w:rPr>
            </w:pPr>
          </w:p>
          <w:p w14:paraId="7154B022" w14:textId="77777777" w:rsidR="00E23C69" w:rsidRPr="00E23C69" w:rsidRDefault="00E23C69" w:rsidP="00E23C69">
            <w:pPr>
              <w:suppressAutoHyphens/>
              <w:contextualSpacing/>
              <w:rPr>
                <w:rFonts w:ascii="Times New Roman" w:eastAsia="Calibri" w:hAnsi="Times New Roman" w:cs="Times New Roman"/>
                <w:sz w:val="20"/>
                <w:szCs w:val="20"/>
              </w:rPr>
            </w:pPr>
          </w:p>
          <w:p w14:paraId="58F60ED9" w14:textId="77777777" w:rsidR="00E23C69" w:rsidRPr="00E23C69" w:rsidRDefault="00E23C69" w:rsidP="00E23C69">
            <w:pPr>
              <w:suppressAutoHyphens/>
              <w:contextualSpacing/>
              <w:rPr>
                <w:rFonts w:ascii="Times New Roman" w:eastAsia="Calibri" w:hAnsi="Times New Roman" w:cs="Times New Roman"/>
                <w:sz w:val="20"/>
                <w:szCs w:val="20"/>
              </w:rPr>
            </w:pPr>
          </w:p>
          <w:p w14:paraId="72A47677" w14:textId="77777777" w:rsidR="00E23C69" w:rsidRPr="00E23C69" w:rsidRDefault="00E23C69" w:rsidP="00E23C69">
            <w:pPr>
              <w:suppressAutoHyphens/>
              <w:contextualSpacing/>
              <w:rPr>
                <w:rFonts w:ascii="Times New Roman" w:eastAsia="Calibri" w:hAnsi="Times New Roman" w:cs="Times New Roman"/>
                <w:sz w:val="20"/>
                <w:szCs w:val="20"/>
              </w:rPr>
            </w:pPr>
          </w:p>
          <w:p w14:paraId="2A61B90E" w14:textId="77777777" w:rsidR="00E23C69" w:rsidRPr="00E23C69" w:rsidRDefault="00E23C69" w:rsidP="00E23C69">
            <w:pPr>
              <w:suppressAutoHyphens/>
              <w:contextualSpacing/>
              <w:rPr>
                <w:rFonts w:ascii="Times New Roman" w:eastAsia="Calibri" w:hAnsi="Times New Roman" w:cs="Times New Roman"/>
                <w:sz w:val="20"/>
                <w:szCs w:val="20"/>
              </w:rPr>
            </w:pPr>
          </w:p>
          <w:p w14:paraId="02051173" w14:textId="77777777" w:rsidR="00E23C69" w:rsidRPr="00E23C69" w:rsidRDefault="00E23C69" w:rsidP="00E23C69">
            <w:pPr>
              <w:suppressAutoHyphens/>
              <w:contextualSpacing/>
              <w:rPr>
                <w:rFonts w:ascii="Times New Roman" w:eastAsia="Calibri" w:hAnsi="Times New Roman" w:cs="Times New Roman"/>
                <w:sz w:val="20"/>
                <w:szCs w:val="20"/>
              </w:rPr>
            </w:pPr>
          </w:p>
          <w:p w14:paraId="177B2792" w14:textId="77777777" w:rsidR="00E23C69" w:rsidRPr="00E23C69" w:rsidRDefault="00E23C69" w:rsidP="00E23C69">
            <w:pPr>
              <w:suppressAutoHyphens/>
              <w:contextualSpacing/>
              <w:rPr>
                <w:rFonts w:ascii="Times New Roman" w:eastAsia="Calibri" w:hAnsi="Times New Roman" w:cs="Times New Roman"/>
                <w:sz w:val="20"/>
                <w:szCs w:val="20"/>
              </w:rPr>
            </w:pPr>
          </w:p>
          <w:p w14:paraId="6AA9C7C2" w14:textId="77777777" w:rsidR="00E23C69" w:rsidRPr="00E23C69" w:rsidRDefault="00E23C69" w:rsidP="00E23C69">
            <w:pPr>
              <w:suppressAutoHyphens/>
              <w:contextualSpacing/>
              <w:rPr>
                <w:rFonts w:ascii="Times New Roman" w:eastAsia="Calibri" w:hAnsi="Times New Roman" w:cs="Times New Roman"/>
                <w:sz w:val="20"/>
                <w:szCs w:val="20"/>
              </w:rPr>
            </w:pPr>
          </w:p>
          <w:p w14:paraId="0E614568" w14:textId="77777777" w:rsidR="00E23C69" w:rsidRPr="00E23C69" w:rsidRDefault="00E23C69" w:rsidP="00E23C69">
            <w:pPr>
              <w:suppressAutoHyphens/>
              <w:contextualSpacing/>
              <w:rPr>
                <w:rFonts w:ascii="Times New Roman" w:eastAsia="Calibri" w:hAnsi="Times New Roman" w:cs="Times New Roman"/>
                <w:sz w:val="20"/>
                <w:szCs w:val="20"/>
              </w:rPr>
            </w:pPr>
          </w:p>
          <w:p w14:paraId="44B057C9" w14:textId="77777777" w:rsidR="00E23C69" w:rsidRPr="00E23C69" w:rsidRDefault="00E23C69" w:rsidP="00E23C69">
            <w:pPr>
              <w:suppressAutoHyphens/>
              <w:contextualSpacing/>
              <w:rPr>
                <w:rFonts w:ascii="Times New Roman" w:eastAsia="Calibri" w:hAnsi="Times New Roman" w:cs="Times New Roman"/>
                <w:sz w:val="20"/>
                <w:szCs w:val="20"/>
              </w:rPr>
            </w:pPr>
          </w:p>
          <w:p w14:paraId="3C248BEB" w14:textId="77777777" w:rsidR="00E23C69" w:rsidRPr="00E23C69" w:rsidRDefault="00E23C69" w:rsidP="00E23C69">
            <w:pPr>
              <w:suppressAutoHyphens/>
              <w:contextualSpacing/>
              <w:rPr>
                <w:rFonts w:ascii="Times New Roman" w:eastAsia="Calibri" w:hAnsi="Times New Roman" w:cs="Times New Roman"/>
                <w:sz w:val="20"/>
                <w:szCs w:val="20"/>
              </w:rPr>
            </w:pPr>
          </w:p>
          <w:p w14:paraId="61187E4D" w14:textId="77777777" w:rsidR="00E23C69" w:rsidRPr="00E23C69" w:rsidRDefault="00E23C69" w:rsidP="00E23C69">
            <w:pPr>
              <w:suppressAutoHyphens/>
              <w:contextualSpacing/>
              <w:rPr>
                <w:rFonts w:ascii="Times New Roman" w:eastAsia="Calibri" w:hAnsi="Times New Roman" w:cs="Times New Roman"/>
                <w:sz w:val="20"/>
                <w:szCs w:val="20"/>
              </w:rPr>
            </w:pPr>
          </w:p>
          <w:p w14:paraId="03B23834" w14:textId="77777777" w:rsidR="00E23C69" w:rsidRPr="00E23C69" w:rsidRDefault="00E23C69" w:rsidP="00E23C69">
            <w:pPr>
              <w:suppressAutoHyphens/>
              <w:contextualSpacing/>
              <w:rPr>
                <w:rFonts w:ascii="Times New Roman" w:eastAsia="Calibri" w:hAnsi="Times New Roman" w:cs="Times New Roman"/>
                <w:sz w:val="20"/>
                <w:szCs w:val="20"/>
              </w:rPr>
            </w:pPr>
          </w:p>
          <w:p w14:paraId="6722C967" w14:textId="77777777" w:rsidR="00E23C69" w:rsidRPr="00E23C69" w:rsidRDefault="00E23C69" w:rsidP="00E23C69">
            <w:pPr>
              <w:suppressAutoHyphens/>
              <w:contextualSpacing/>
              <w:rPr>
                <w:rFonts w:ascii="Times New Roman" w:eastAsia="Calibri" w:hAnsi="Times New Roman" w:cs="Times New Roman"/>
                <w:sz w:val="20"/>
                <w:szCs w:val="20"/>
              </w:rPr>
            </w:pPr>
            <w:r w:rsidRPr="00E23C69">
              <w:rPr>
                <w:rFonts w:ascii="Times New Roman" w:eastAsia="Calibri" w:hAnsi="Times New Roman" w:cs="Times New Roman"/>
                <w:sz w:val="20"/>
                <w:szCs w:val="20"/>
              </w:rPr>
              <w:t>Экспертное наблюдение и проверкавыполнения расчетно-графических работ.</w:t>
            </w:r>
          </w:p>
          <w:p w14:paraId="3C955C32" w14:textId="77777777" w:rsidR="00E23C69" w:rsidRPr="00E23C69" w:rsidRDefault="00E23C69" w:rsidP="00E23C69">
            <w:pPr>
              <w:suppressAutoHyphens/>
              <w:contextualSpacing/>
              <w:rPr>
                <w:rFonts w:ascii="Times New Roman" w:eastAsia="Calibri" w:hAnsi="Times New Roman" w:cs="Times New Roman"/>
                <w:sz w:val="20"/>
                <w:szCs w:val="20"/>
              </w:rPr>
            </w:pPr>
            <w:r w:rsidRPr="00E23C69">
              <w:rPr>
                <w:rFonts w:ascii="Times New Roman" w:eastAsia="Calibri" w:hAnsi="Times New Roman" w:cs="Times New Roman"/>
                <w:sz w:val="20"/>
                <w:szCs w:val="20"/>
              </w:rPr>
              <w:t>Диагностика (тестирование, контрольная работа). Заслушивание устных ответов, проверка составленных самостоятельно конспектов.</w:t>
            </w:r>
          </w:p>
          <w:p w14:paraId="48FEB398" w14:textId="77777777" w:rsidR="00E23C69" w:rsidRPr="00E23C69" w:rsidRDefault="00E23C69" w:rsidP="00E23C69">
            <w:pPr>
              <w:suppressAutoHyphens/>
              <w:contextualSpacing/>
              <w:rPr>
                <w:rFonts w:ascii="Times New Roman" w:eastAsia="Calibri" w:hAnsi="Times New Roman" w:cs="Times New Roman"/>
                <w:sz w:val="20"/>
                <w:szCs w:val="20"/>
              </w:rPr>
            </w:pPr>
            <w:r w:rsidRPr="00E23C69">
              <w:rPr>
                <w:rFonts w:ascii="Times New Roman" w:eastAsia="Calibri" w:hAnsi="Times New Roman" w:cs="Times New Roman"/>
                <w:sz w:val="20"/>
                <w:szCs w:val="20"/>
              </w:rPr>
              <w:t>Экзамен</w:t>
            </w:r>
          </w:p>
          <w:p w14:paraId="6E3CA85B" w14:textId="77777777" w:rsidR="00E23C69" w:rsidRPr="00E23C69" w:rsidRDefault="00E23C69" w:rsidP="00E23C69">
            <w:pPr>
              <w:suppressAutoHyphens/>
              <w:contextualSpacing/>
              <w:rPr>
                <w:rFonts w:ascii="Times New Roman" w:eastAsia="Calibri" w:hAnsi="Times New Roman" w:cs="Times New Roman"/>
                <w:sz w:val="20"/>
                <w:szCs w:val="20"/>
              </w:rPr>
            </w:pPr>
          </w:p>
          <w:p w14:paraId="2813989B" w14:textId="77777777" w:rsidR="00E23C69" w:rsidRPr="00E23C69" w:rsidRDefault="00E23C69" w:rsidP="00E23C69">
            <w:pPr>
              <w:suppressAutoHyphens/>
              <w:contextualSpacing/>
              <w:rPr>
                <w:rFonts w:ascii="Times New Roman" w:eastAsia="Calibri" w:hAnsi="Times New Roman" w:cs="Times New Roman"/>
                <w:sz w:val="20"/>
                <w:szCs w:val="20"/>
              </w:rPr>
            </w:pPr>
          </w:p>
          <w:p w14:paraId="12D23B5E" w14:textId="77777777" w:rsidR="00E23C69" w:rsidRPr="00E23C69" w:rsidRDefault="00E23C69" w:rsidP="00E23C69">
            <w:pPr>
              <w:suppressAutoHyphens/>
              <w:contextualSpacing/>
              <w:rPr>
                <w:rFonts w:ascii="Times New Roman" w:eastAsia="Calibri" w:hAnsi="Times New Roman" w:cs="Times New Roman"/>
                <w:sz w:val="20"/>
                <w:szCs w:val="20"/>
              </w:rPr>
            </w:pPr>
          </w:p>
          <w:p w14:paraId="263C3C73" w14:textId="77777777" w:rsidR="00E23C69" w:rsidRPr="00E23C69" w:rsidRDefault="00E23C69" w:rsidP="00E23C69">
            <w:pPr>
              <w:suppressAutoHyphens/>
              <w:contextualSpacing/>
              <w:rPr>
                <w:rFonts w:ascii="Times New Roman" w:eastAsia="Calibri" w:hAnsi="Times New Roman" w:cs="Times New Roman"/>
                <w:sz w:val="20"/>
                <w:szCs w:val="20"/>
              </w:rPr>
            </w:pPr>
          </w:p>
          <w:p w14:paraId="6FE7BD33" w14:textId="77777777" w:rsidR="00E23C69" w:rsidRPr="00E23C69" w:rsidRDefault="00E23C69" w:rsidP="00E23C69">
            <w:pPr>
              <w:suppressAutoHyphens/>
              <w:contextualSpacing/>
              <w:rPr>
                <w:rFonts w:ascii="Times New Roman" w:eastAsia="Calibri" w:hAnsi="Times New Roman" w:cs="Times New Roman"/>
                <w:sz w:val="20"/>
                <w:szCs w:val="20"/>
              </w:rPr>
            </w:pPr>
          </w:p>
          <w:p w14:paraId="28523AED" w14:textId="77777777" w:rsidR="00E23C69" w:rsidRPr="00E23C69" w:rsidRDefault="00E23C69" w:rsidP="00E23C69">
            <w:pPr>
              <w:suppressAutoHyphens/>
              <w:contextualSpacing/>
              <w:rPr>
                <w:rFonts w:ascii="Times New Roman" w:eastAsia="Calibri" w:hAnsi="Times New Roman" w:cs="Times New Roman"/>
                <w:sz w:val="20"/>
                <w:szCs w:val="20"/>
              </w:rPr>
            </w:pPr>
          </w:p>
          <w:p w14:paraId="75AB5110" w14:textId="77777777" w:rsidR="00E23C69" w:rsidRPr="00E23C69" w:rsidRDefault="00E23C69" w:rsidP="00E23C69">
            <w:pPr>
              <w:suppressAutoHyphens/>
              <w:contextualSpacing/>
              <w:rPr>
                <w:rFonts w:ascii="Times New Roman" w:eastAsia="Calibri" w:hAnsi="Times New Roman" w:cs="Times New Roman"/>
                <w:sz w:val="20"/>
                <w:szCs w:val="20"/>
              </w:rPr>
            </w:pPr>
          </w:p>
          <w:p w14:paraId="4851D124" w14:textId="77777777" w:rsidR="00E23C69" w:rsidRPr="00E23C69" w:rsidRDefault="00E23C69" w:rsidP="00E23C69">
            <w:pPr>
              <w:suppressAutoHyphens/>
              <w:contextualSpacing/>
              <w:rPr>
                <w:rFonts w:ascii="Times New Roman" w:eastAsia="Calibri" w:hAnsi="Times New Roman" w:cs="Times New Roman"/>
                <w:sz w:val="20"/>
                <w:szCs w:val="20"/>
              </w:rPr>
            </w:pPr>
            <w:r w:rsidRPr="00E23C69">
              <w:rPr>
                <w:rFonts w:ascii="Times New Roman" w:eastAsia="Calibri" w:hAnsi="Times New Roman" w:cs="Times New Roman"/>
                <w:sz w:val="20"/>
                <w:szCs w:val="20"/>
              </w:rPr>
              <w:t>Проверка расчетно-графических работ.</w:t>
            </w:r>
          </w:p>
          <w:p w14:paraId="05D13583" w14:textId="77777777" w:rsidR="00E23C69" w:rsidRPr="00E23C69" w:rsidRDefault="00E23C69" w:rsidP="00E23C69">
            <w:pPr>
              <w:suppressAutoHyphens/>
              <w:contextualSpacing/>
              <w:rPr>
                <w:rFonts w:ascii="Times New Roman" w:eastAsia="Calibri" w:hAnsi="Times New Roman" w:cs="Times New Roman"/>
                <w:sz w:val="20"/>
                <w:szCs w:val="20"/>
              </w:rPr>
            </w:pPr>
          </w:p>
          <w:p w14:paraId="45FE977D" w14:textId="77777777" w:rsidR="00E23C69" w:rsidRPr="00E23C69" w:rsidRDefault="00E23C69" w:rsidP="00E23C69">
            <w:pPr>
              <w:suppressAutoHyphens/>
              <w:contextualSpacing/>
              <w:rPr>
                <w:rFonts w:ascii="Times New Roman" w:eastAsia="Calibri" w:hAnsi="Times New Roman" w:cs="Times New Roman"/>
                <w:sz w:val="20"/>
                <w:szCs w:val="20"/>
              </w:rPr>
            </w:pPr>
          </w:p>
          <w:p w14:paraId="53067964" w14:textId="77777777" w:rsidR="00E23C69" w:rsidRPr="00E23C69" w:rsidRDefault="00E23C69" w:rsidP="00E23C69">
            <w:pPr>
              <w:suppressAutoHyphens/>
              <w:contextualSpacing/>
              <w:rPr>
                <w:rFonts w:ascii="Times New Roman" w:eastAsia="Calibri" w:hAnsi="Times New Roman" w:cs="Times New Roman"/>
                <w:sz w:val="20"/>
                <w:szCs w:val="20"/>
              </w:rPr>
            </w:pPr>
          </w:p>
          <w:p w14:paraId="3A6BC925" w14:textId="77777777" w:rsidR="00E23C69" w:rsidRPr="00E23C69" w:rsidRDefault="00E23C69" w:rsidP="00E23C69">
            <w:pPr>
              <w:suppressAutoHyphens/>
              <w:contextualSpacing/>
              <w:rPr>
                <w:rFonts w:ascii="Times New Roman" w:eastAsia="Calibri" w:hAnsi="Times New Roman" w:cs="Times New Roman"/>
                <w:i/>
                <w:sz w:val="20"/>
                <w:szCs w:val="20"/>
              </w:rPr>
            </w:pPr>
            <w:r w:rsidRPr="00E23C69">
              <w:rPr>
                <w:rFonts w:ascii="Times New Roman" w:eastAsia="Calibri" w:hAnsi="Times New Roman" w:cs="Times New Roman"/>
                <w:sz w:val="20"/>
                <w:szCs w:val="20"/>
              </w:rPr>
              <w:t>Заслушивание устных ответов, проверка расчетно-графических работ</w:t>
            </w:r>
            <w:r w:rsidRPr="00E23C69">
              <w:rPr>
                <w:rFonts w:ascii="Times New Roman" w:eastAsia="Calibri" w:hAnsi="Times New Roman" w:cs="Times New Roman"/>
                <w:i/>
                <w:sz w:val="20"/>
                <w:szCs w:val="20"/>
              </w:rPr>
              <w:t>.</w:t>
            </w:r>
          </w:p>
          <w:p w14:paraId="541065C9" w14:textId="77777777" w:rsidR="00E23C69" w:rsidRPr="00E23C69" w:rsidRDefault="00E23C69" w:rsidP="00E23C69">
            <w:pPr>
              <w:suppressAutoHyphens/>
              <w:contextualSpacing/>
              <w:rPr>
                <w:rFonts w:ascii="Times New Roman" w:eastAsia="Calibri" w:hAnsi="Times New Roman" w:cs="Times New Roman"/>
                <w:i/>
                <w:sz w:val="20"/>
                <w:szCs w:val="20"/>
              </w:rPr>
            </w:pPr>
          </w:p>
          <w:p w14:paraId="141DA597" w14:textId="77777777" w:rsidR="00E23C69" w:rsidRPr="00E23C69" w:rsidRDefault="00E23C69" w:rsidP="00E23C69">
            <w:pPr>
              <w:suppressAutoHyphens/>
              <w:contextualSpacing/>
              <w:rPr>
                <w:rFonts w:ascii="Times New Roman" w:eastAsia="Calibri" w:hAnsi="Times New Roman" w:cs="Times New Roman"/>
                <w:i/>
                <w:sz w:val="20"/>
                <w:szCs w:val="20"/>
              </w:rPr>
            </w:pPr>
          </w:p>
          <w:p w14:paraId="506655F7" w14:textId="77777777" w:rsidR="00E23C69" w:rsidRPr="00E23C69" w:rsidRDefault="00E23C69" w:rsidP="00E23C69">
            <w:pPr>
              <w:suppressAutoHyphens/>
              <w:contextualSpacing/>
              <w:rPr>
                <w:rFonts w:ascii="Times New Roman" w:eastAsia="Calibri" w:hAnsi="Times New Roman" w:cs="Times New Roman"/>
                <w:i/>
                <w:sz w:val="20"/>
                <w:szCs w:val="20"/>
              </w:rPr>
            </w:pPr>
          </w:p>
          <w:p w14:paraId="00FCC2D8" w14:textId="77777777" w:rsidR="00E23C69" w:rsidRPr="00E23C69" w:rsidRDefault="00E23C69" w:rsidP="00E23C69">
            <w:pPr>
              <w:suppressAutoHyphens/>
              <w:contextualSpacing/>
              <w:rPr>
                <w:rFonts w:ascii="Times New Roman" w:eastAsia="Calibri" w:hAnsi="Times New Roman" w:cs="Times New Roman"/>
                <w:i/>
                <w:sz w:val="20"/>
                <w:szCs w:val="20"/>
              </w:rPr>
            </w:pPr>
          </w:p>
          <w:p w14:paraId="7BCB9156" w14:textId="77777777" w:rsidR="00E23C69" w:rsidRPr="00E23C69" w:rsidRDefault="00E23C69" w:rsidP="00E23C69">
            <w:pPr>
              <w:suppressAutoHyphens/>
              <w:contextualSpacing/>
              <w:rPr>
                <w:rFonts w:ascii="Times New Roman" w:eastAsia="Calibri" w:hAnsi="Times New Roman" w:cs="Times New Roman"/>
                <w:i/>
                <w:sz w:val="20"/>
                <w:szCs w:val="20"/>
              </w:rPr>
            </w:pPr>
          </w:p>
          <w:p w14:paraId="4B938B46" w14:textId="77777777" w:rsidR="00E23C69" w:rsidRPr="00E23C69" w:rsidRDefault="00E23C69" w:rsidP="00E23C69">
            <w:pPr>
              <w:suppressAutoHyphens/>
              <w:contextualSpacing/>
              <w:rPr>
                <w:rFonts w:ascii="Times New Roman" w:eastAsia="Calibri" w:hAnsi="Times New Roman" w:cs="Times New Roman"/>
                <w:i/>
                <w:sz w:val="20"/>
                <w:szCs w:val="20"/>
              </w:rPr>
            </w:pPr>
          </w:p>
          <w:p w14:paraId="7652EB8C" w14:textId="77777777" w:rsidR="00E23C69" w:rsidRPr="00E23C69" w:rsidRDefault="00E23C69" w:rsidP="00E23C69">
            <w:pPr>
              <w:suppressAutoHyphens/>
              <w:contextualSpacing/>
              <w:rPr>
                <w:rFonts w:ascii="Times New Roman" w:eastAsia="Calibri" w:hAnsi="Times New Roman" w:cs="Times New Roman"/>
                <w:i/>
                <w:sz w:val="20"/>
                <w:szCs w:val="20"/>
              </w:rPr>
            </w:pPr>
          </w:p>
          <w:p w14:paraId="66234202" w14:textId="77777777" w:rsidR="00E23C69" w:rsidRPr="00E23C69" w:rsidRDefault="00E23C69" w:rsidP="00E23C69">
            <w:pPr>
              <w:suppressAutoHyphens/>
              <w:contextualSpacing/>
              <w:rPr>
                <w:rFonts w:ascii="Times New Roman" w:eastAsia="Calibri" w:hAnsi="Times New Roman" w:cs="Times New Roman"/>
                <w:i/>
                <w:sz w:val="20"/>
                <w:szCs w:val="20"/>
              </w:rPr>
            </w:pPr>
          </w:p>
          <w:p w14:paraId="71A83325" w14:textId="77777777" w:rsidR="00E23C69" w:rsidRPr="00E23C69" w:rsidRDefault="00E23C69" w:rsidP="00E23C69">
            <w:pPr>
              <w:suppressAutoHyphens/>
              <w:contextualSpacing/>
              <w:rPr>
                <w:rFonts w:ascii="Times New Roman" w:eastAsia="Calibri" w:hAnsi="Times New Roman" w:cs="Times New Roman"/>
                <w:i/>
                <w:sz w:val="20"/>
                <w:szCs w:val="20"/>
              </w:rPr>
            </w:pPr>
          </w:p>
          <w:p w14:paraId="5CBF0C46" w14:textId="77777777" w:rsidR="00E23C69" w:rsidRPr="00E23C69" w:rsidRDefault="00E23C69" w:rsidP="00E23C69">
            <w:pPr>
              <w:suppressAutoHyphens/>
              <w:contextualSpacing/>
              <w:rPr>
                <w:rFonts w:ascii="Times New Roman" w:eastAsia="Calibri" w:hAnsi="Times New Roman" w:cs="Times New Roman"/>
                <w:i/>
                <w:sz w:val="20"/>
                <w:szCs w:val="20"/>
              </w:rPr>
            </w:pPr>
          </w:p>
          <w:p w14:paraId="2846C0C2" w14:textId="77777777" w:rsidR="00E23C69" w:rsidRPr="00E23C69" w:rsidRDefault="00E23C69" w:rsidP="00E23C69">
            <w:pPr>
              <w:suppressAutoHyphens/>
              <w:contextualSpacing/>
              <w:rPr>
                <w:rFonts w:ascii="Times New Roman" w:eastAsia="Calibri" w:hAnsi="Times New Roman" w:cs="Times New Roman"/>
                <w:i/>
                <w:sz w:val="20"/>
                <w:szCs w:val="20"/>
              </w:rPr>
            </w:pPr>
          </w:p>
          <w:p w14:paraId="3D5D9876" w14:textId="77777777" w:rsidR="00E23C69" w:rsidRPr="00E23C69" w:rsidRDefault="00E23C69" w:rsidP="00E23C69">
            <w:pPr>
              <w:suppressAutoHyphens/>
              <w:contextualSpacing/>
              <w:rPr>
                <w:rFonts w:ascii="Times New Roman" w:eastAsia="Calibri" w:hAnsi="Times New Roman" w:cs="Times New Roman"/>
                <w:sz w:val="20"/>
                <w:szCs w:val="20"/>
              </w:rPr>
            </w:pPr>
            <w:r w:rsidRPr="00E23C69">
              <w:rPr>
                <w:rFonts w:ascii="Times New Roman" w:eastAsia="Calibri" w:hAnsi="Times New Roman" w:cs="Times New Roman"/>
                <w:sz w:val="20"/>
                <w:szCs w:val="20"/>
              </w:rPr>
              <w:t>Экспертное наблюдение и проверка выполнения расчетно-графических работ.</w:t>
            </w:r>
          </w:p>
          <w:p w14:paraId="4AAEB35E" w14:textId="77777777" w:rsidR="00E23C69" w:rsidRPr="00E23C69" w:rsidRDefault="00E23C69" w:rsidP="00E23C69">
            <w:pPr>
              <w:suppressAutoHyphens/>
              <w:contextualSpacing/>
              <w:rPr>
                <w:rFonts w:ascii="Times New Roman" w:eastAsia="Calibri" w:hAnsi="Times New Roman" w:cs="Times New Roman"/>
                <w:sz w:val="20"/>
                <w:szCs w:val="20"/>
              </w:rPr>
            </w:pPr>
            <w:r w:rsidRPr="00E23C69">
              <w:rPr>
                <w:rFonts w:ascii="Times New Roman" w:eastAsia="Calibri" w:hAnsi="Times New Roman" w:cs="Times New Roman"/>
                <w:sz w:val="20"/>
                <w:szCs w:val="20"/>
              </w:rPr>
              <w:t>Диагностика (тестирование, контрольная работа). Заслушивание устных ответов, проверка составленных самостоятельно конспектов.</w:t>
            </w:r>
          </w:p>
          <w:p w14:paraId="2B240873" w14:textId="77777777" w:rsidR="00E23C69" w:rsidRPr="00E23C69" w:rsidRDefault="00E23C69" w:rsidP="00E23C69">
            <w:pPr>
              <w:suppressAutoHyphens/>
              <w:contextualSpacing/>
              <w:rPr>
                <w:rFonts w:ascii="Times New Roman" w:eastAsia="Calibri" w:hAnsi="Times New Roman" w:cs="Times New Roman"/>
                <w:sz w:val="20"/>
                <w:szCs w:val="20"/>
              </w:rPr>
            </w:pPr>
            <w:r w:rsidRPr="00E23C69">
              <w:rPr>
                <w:rFonts w:ascii="Times New Roman" w:eastAsia="Calibri" w:hAnsi="Times New Roman" w:cs="Times New Roman"/>
                <w:sz w:val="20"/>
                <w:szCs w:val="20"/>
              </w:rPr>
              <w:t>Экзамен.</w:t>
            </w:r>
          </w:p>
          <w:p w14:paraId="2064DB74" w14:textId="77777777" w:rsidR="00E23C69" w:rsidRPr="00E23C69" w:rsidRDefault="00E23C69" w:rsidP="00E23C69">
            <w:pPr>
              <w:suppressAutoHyphens/>
              <w:contextualSpacing/>
              <w:rPr>
                <w:rFonts w:ascii="Times New Roman" w:eastAsia="Calibri" w:hAnsi="Times New Roman" w:cs="Times New Roman"/>
                <w:i/>
                <w:sz w:val="20"/>
                <w:szCs w:val="20"/>
              </w:rPr>
            </w:pPr>
          </w:p>
          <w:p w14:paraId="5843A30B" w14:textId="77777777" w:rsidR="00E23C69" w:rsidRPr="00E23C69" w:rsidRDefault="00E23C69" w:rsidP="00E23C69">
            <w:pPr>
              <w:suppressAutoHyphens/>
              <w:contextualSpacing/>
              <w:rPr>
                <w:rFonts w:ascii="Times New Roman" w:eastAsia="Calibri" w:hAnsi="Times New Roman" w:cs="Times New Roman"/>
                <w:i/>
                <w:sz w:val="20"/>
                <w:szCs w:val="20"/>
              </w:rPr>
            </w:pPr>
          </w:p>
          <w:p w14:paraId="35D2B5C9" w14:textId="77777777" w:rsidR="00E23C69" w:rsidRPr="00E23C69" w:rsidRDefault="00E23C69" w:rsidP="00E23C69">
            <w:pPr>
              <w:suppressAutoHyphens/>
              <w:contextualSpacing/>
              <w:rPr>
                <w:rFonts w:ascii="Times New Roman" w:eastAsia="Calibri" w:hAnsi="Times New Roman" w:cs="Times New Roman"/>
                <w:i/>
                <w:sz w:val="20"/>
                <w:szCs w:val="20"/>
              </w:rPr>
            </w:pPr>
          </w:p>
          <w:p w14:paraId="6F94C339" w14:textId="77777777" w:rsidR="00E23C69" w:rsidRPr="00E23C69" w:rsidRDefault="00E23C69" w:rsidP="00E23C69">
            <w:pPr>
              <w:suppressAutoHyphens/>
              <w:contextualSpacing/>
              <w:rPr>
                <w:rFonts w:ascii="Times New Roman" w:eastAsia="Calibri" w:hAnsi="Times New Roman" w:cs="Times New Roman"/>
                <w:i/>
                <w:sz w:val="20"/>
                <w:szCs w:val="20"/>
              </w:rPr>
            </w:pPr>
          </w:p>
          <w:p w14:paraId="39124E6E" w14:textId="77777777" w:rsidR="00E23C69" w:rsidRPr="00E23C69" w:rsidRDefault="00E23C69" w:rsidP="00E23C69">
            <w:pPr>
              <w:suppressAutoHyphens/>
              <w:contextualSpacing/>
              <w:rPr>
                <w:rFonts w:ascii="Times New Roman" w:eastAsia="Calibri" w:hAnsi="Times New Roman" w:cs="Times New Roman"/>
                <w:sz w:val="20"/>
                <w:szCs w:val="20"/>
              </w:rPr>
            </w:pPr>
            <w:r w:rsidRPr="00E23C69">
              <w:rPr>
                <w:rFonts w:ascii="Times New Roman" w:eastAsia="Calibri" w:hAnsi="Times New Roman" w:cs="Times New Roman"/>
                <w:sz w:val="20"/>
                <w:szCs w:val="20"/>
              </w:rPr>
              <w:t>Экспертное наблюдение и проверка выполнения расчетно-графических работ.</w:t>
            </w:r>
          </w:p>
          <w:p w14:paraId="0E579B05" w14:textId="77777777" w:rsidR="00E23C69" w:rsidRPr="00E23C69" w:rsidRDefault="00E23C69" w:rsidP="00E23C69">
            <w:pPr>
              <w:suppressAutoHyphens/>
              <w:contextualSpacing/>
              <w:rPr>
                <w:rFonts w:ascii="Times New Roman" w:eastAsia="Calibri" w:hAnsi="Times New Roman" w:cs="Times New Roman"/>
                <w:sz w:val="20"/>
                <w:szCs w:val="20"/>
              </w:rPr>
            </w:pPr>
            <w:r w:rsidRPr="00E23C69">
              <w:rPr>
                <w:rFonts w:ascii="Times New Roman" w:eastAsia="Calibri" w:hAnsi="Times New Roman" w:cs="Times New Roman"/>
                <w:sz w:val="20"/>
                <w:szCs w:val="20"/>
              </w:rPr>
              <w:t>Диагностика (тестирование, контрольная работа). Заслушивание устных ответов, проверка составленных самостоятельно конспектов.</w:t>
            </w:r>
          </w:p>
          <w:p w14:paraId="51E2C61D" w14:textId="77777777" w:rsidR="00E23C69" w:rsidRPr="00E23C69" w:rsidRDefault="00E23C69" w:rsidP="00E23C69">
            <w:pPr>
              <w:suppressAutoHyphens/>
              <w:contextualSpacing/>
              <w:rPr>
                <w:rFonts w:ascii="Times New Roman" w:eastAsia="Calibri" w:hAnsi="Times New Roman" w:cs="Times New Roman"/>
                <w:sz w:val="20"/>
                <w:szCs w:val="20"/>
              </w:rPr>
            </w:pPr>
            <w:r w:rsidRPr="00E23C69">
              <w:rPr>
                <w:rFonts w:ascii="Times New Roman" w:eastAsia="Calibri" w:hAnsi="Times New Roman" w:cs="Times New Roman"/>
                <w:sz w:val="20"/>
                <w:szCs w:val="20"/>
              </w:rPr>
              <w:t>Экзамен.</w:t>
            </w:r>
          </w:p>
          <w:p w14:paraId="03D72254" w14:textId="77777777" w:rsidR="00E23C69" w:rsidRPr="00E23C69" w:rsidRDefault="00E23C69" w:rsidP="00E23C69">
            <w:pPr>
              <w:suppressAutoHyphens/>
              <w:contextualSpacing/>
              <w:rPr>
                <w:rFonts w:ascii="Times New Roman" w:eastAsia="Calibri" w:hAnsi="Times New Roman" w:cs="Times New Roman"/>
                <w:i/>
                <w:sz w:val="20"/>
                <w:szCs w:val="20"/>
              </w:rPr>
            </w:pPr>
          </w:p>
          <w:p w14:paraId="6F4C912F" w14:textId="77777777" w:rsidR="00E23C69" w:rsidRPr="00E23C69" w:rsidRDefault="00E23C69" w:rsidP="00E23C69">
            <w:pPr>
              <w:suppressAutoHyphens/>
              <w:contextualSpacing/>
              <w:rPr>
                <w:rFonts w:ascii="Times New Roman" w:eastAsia="Calibri" w:hAnsi="Times New Roman" w:cs="Times New Roman"/>
                <w:i/>
                <w:sz w:val="20"/>
                <w:szCs w:val="20"/>
              </w:rPr>
            </w:pPr>
          </w:p>
          <w:p w14:paraId="676A9967" w14:textId="77777777" w:rsidR="00E23C69" w:rsidRPr="00E23C69" w:rsidRDefault="00E23C69" w:rsidP="00E23C69">
            <w:pPr>
              <w:suppressAutoHyphens/>
              <w:contextualSpacing/>
              <w:rPr>
                <w:rFonts w:ascii="Times New Roman" w:eastAsia="Calibri" w:hAnsi="Times New Roman" w:cs="Times New Roman"/>
                <w:i/>
                <w:sz w:val="20"/>
                <w:szCs w:val="20"/>
              </w:rPr>
            </w:pPr>
          </w:p>
          <w:p w14:paraId="7F8C02D2" w14:textId="77777777" w:rsidR="00E23C69" w:rsidRPr="00E23C69" w:rsidRDefault="00E23C69" w:rsidP="00E23C69">
            <w:pPr>
              <w:suppressAutoHyphens/>
              <w:contextualSpacing/>
              <w:rPr>
                <w:rFonts w:ascii="Times New Roman" w:eastAsia="Calibri" w:hAnsi="Times New Roman" w:cs="Times New Roman"/>
                <w:i/>
                <w:sz w:val="20"/>
                <w:szCs w:val="20"/>
              </w:rPr>
            </w:pPr>
          </w:p>
          <w:p w14:paraId="39551C8A" w14:textId="77777777" w:rsidR="00E23C69" w:rsidRPr="00E23C69" w:rsidRDefault="00E23C69" w:rsidP="00E23C69">
            <w:pPr>
              <w:suppressAutoHyphens/>
              <w:contextualSpacing/>
              <w:rPr>
                <w:rFonts w:ascii="Times New Roman" w:eastAsia="Calibri" w:hAnsi="Times New Roman" w:cs="Times New Roman"/>
                <w:i/>
                <w:sz w:val="20"/>
                <w:szCs w:val="20"/>
              </w:rPr>
            </w:pPr>
          </w:p>
          <w:p w14:paraId="1134A37E" w14:textId="77777777" w:rsidR="00E23C69" w:rsidRPr="00E23C69" w:rsidRDefault="00E23C69" w:rsidP="00E23C69">
            <w:pPr>
              <w:suppressAutoHyphens/>
              <w:contextualSpacing/>
              <w:rPr>
                <w:rFonts w:ascii="Times New Roman" w:eastAsia="Calibri" w:hAnsi="Times New Roman" w:cs="Times New Roman"/>
                <w:i/>
                <w:sz w:val="20"/>
                <w:szCs w:val="20"/>
              </w:rPr>
            </w:pPr>
          </w:p>
          <w:p w14:paraId="2B70C595" w14:textId="77777777" w:rsidR="00E23C69" w:rsidRPr="00E23C69" w:rsidRDefault="00E23C69" w:rsidP="00E23C69">
            <w:pPr>
              <w:suppressAutoHyphens/>
              <w:contextualSpacing/>
              <w:rPr>
                <w:rFonts w:ascii="Times New Roman" w:eastAsia="Calibri" w:hAnsi="Times New Roman" w:cs="Times New Roman"/>
                <w:i/>
                <w:sz w:val="20"/>
                <w:szCs w:val="20"/>
              </w:rPr>
            </w:pPr>
          </w:p>
          <w:p w14:paraId="2058B06F" w14:textId="77777777" w:rsidR="00E23C69" w:rsidRPr="00E23C69" w:rsidRDefault="00E23C69" w:rsidP="00E23C69">
            <w:pPr>
              <w:suppressAutoHyphens/>
              <w:contextualSpacing/>
              <w:rPr>
                <w:rFonts w:ascii="Times New Roman" w:eastAsia="Calibri" w:hAnsi="Times New Roman" w:cs="Times New Roman"/>
                <w:i/>
                <w:sz w:val="20"/>
                <w:szCs w:val="20"/>
              </w:rPr>
            </w:pPr>
          </w:p>
          <w:p w14:paraId="05755ADC" w14:textId="77777777" w:rsidR="00E23C69" w:rsidRPr="00E23C69" w:rsidRDefault="00E23C69" w:rsidP="00E23C69">
            <w:pPr>
              <w:suppressAutoHyphens/>
              <w:contextualSpacing/>
              <w:rPr>
                <w:rFonts w:ascii="Times New Roman" w:eastAsia="Calibri" w:hAnsi="Times New Roman" w:cs="Times New Roman"/>
                <w:i/>
                <w:sz w:val="20"/>
                <w:szCs w:val="20"/>
              </w:rPr>
            </w:pPr>
          </w:p>
          <w:p w14:paraId="022B56CF" w14:textId="77777777" w:rsidR="00E23C69" w:rsidRPr="00E23C69" w:rsidRDefault="00E23C69" w:rsidP="00E23C69">
            <w:pPr>
              <w:suppressAutoHyphens/>
              <w:contextualSpacing/>
              <w:rPr>
                <w:rFonts w:ascii="Times New Roman" w:eastAsia="Calibri" w:hAnsi="Times New Roman" w:cs="Times New Roman"/>
                <w:i/>
                <w:sz w:val="20"/>
                <w:szCs w:val="20"/>
              </w:rPr>
            </w:pPr>
          </w:p>
          <w:p w14:paraId="53ADEF1B" w14:textId="77777777" w:rsidR="00E23C69" w:rsidRPr="00E23C69" w:rsidRDefault="00E23C69" w:rsidP="00E23C69">
            <w:pPr>
              <w:suppressAutoHyphens/>
              <w:contextualSpacing/>
              <w:rPr>
                <w:rFonts w:ascii="Times New Roman" w:eastAsia="Calibri" w:hAnsi="Times New Roman" w:cs="Times New Roman"/>
                <w:i/>
                <w:sz w:val="20"/>
                <w:szCs w:val="20"/>
              </w:rPr>
            </w:pPr>
          </w:p>
          <w:p w14:paraId="52BAC995" w14:textId="77777777" w:rsidR="00E23C69" w:rsidRPr="00E23C69" w:rsidRDefault="00E23C69" w:rsidP="00E23C69">
            <w:pPr>
              <w:suppressAutoHyphens/>
              <w:contextualSpacing/>
              <w:rPr>
                <w:rFonts w:ascii="Times New Roman" w:eastAsia="Calibri" w:hAnsi="Times New Roman" w:cs="Times New Roman"/>
                <w:i/>
                <w:sz w:val="20"/>
                <w:szCs w:val="20"/>
              </w:rPr>
            </w:pPr>
          </w:p>
          <w:p w14:paraId="62D443C0" w14:textId="77777777" w:rsidR="00E23C69" w:rsidRPr="00E23C69" w:rsidRDefault="00E23C69" w:rsidP="00E23C69">
            <w:pPr>
              <w:suppressAutoHyphens/>
              <w:contextualSpacing/>
              <w:rPr>
                <w:rFonts w:ascii="Times New Roman" w:eastAsia="Calibri" w:hAnsi="Times New Roman" w:cs="Times New Roman"/>
                <w:i/>
                <w:sz w:val="20"/>
                <w:szCs w:val="20"/>
              </w:rPr>
            </w:pPr>
          </w:p>
          <w:p w14:paraId="043808CD" w14:textId="77777777" w:rsidR="00E23C69" w:rsidRPr="00E23C69" w:rsidRDefault="00E23C69" w:rsidP="00E23C69">
            <w:pPr>
              <w:suppressAutoHyphens/>
              <w:contextualSpacing/>
              <w:rPr>
                <w:rFonts w:ascii="Times New Roman" w:eastAsia="Calibri" w:hAnsi="Times New Roman" w:cs="Times New Roman"/>
                <w:i/>
                <w:sz w:val="20"/>
                <w:szCs w:val="20"/>
              </w:rPr>
            </w:pPr>
          </w:p>
          <w:p w14:paraId="74B65119" w14:textId="77777777" w:rsidR="00E23C69" w:rsidRPr="00E23C69" w:rsidRDefault="00E23C69" w:rsidP="00E23C69">
            <w:pPr>
              <w:suppressAutoHyphens/>
              <w:contextualSpacing/>
              <w:rPr>
                <w:rFonts w:ascii="Times New Roman" w:eastAsia="Calibri" w:hAnsi="Times New Roman" w:cs="Times New Roman"/>
                <w:i/>
                <w:sz w:val="20"/>
                <w:szCs w:val="20"/>
              </w:rPr>
            </w:pPr>
          </w:p>
          <w:p w14:paraId="115227DE" w14:textId="77777777" w:rsidR="00E23C69" w:rsidRPr="00E23C69" w:rsidRDefault="00E23C69" w:rsidP="00E23C69">
            <w:pPr>
              <w:suppressAutoHyphens/>
              <w:contextualSpacing/>
              <w:rPr>
                <w:rFonts w:ascii="Times New Roman" w:eastAsia="Calibri" w:hAnsi="Times New Roman" w:cs="Times New Roman"/>
                <w:sz w:val="20"/>
                <w:szCs w:val="20"/>
              </w:rPr>
            </w:pPr>
            <w:r w:rsidRPr="00E23C69">
              <w:rPr>
                <w:rFonts w:ascii="Times New Roman" w:eastAsia="Calibri" w:hAnsi="Times New Roman" w:cs="Times New Roman"/>
                <w:sz w:val="20"/>
                <w:szCs w:val="20"/>
              </w:rPr>
              <w:t>Экспертное наблюдение и проверка выполнения расчетно-графических работ.</w:t>
            </w:r>
          </w:p>
          <w:p w14:paraId="17D025D3" w14:textId="77777777" w:rsidR="00E23C69" w:rsidRPr="00E23C69" w:rsidRDefault="00E23C69" w:rsidP="00E23C69">
            <w:pPr>
              <w:suppressAutoHyphens/>
              <w:contextualSpacing/>
              <w:rPr>
                <w:rFonts w:ascii="Times New Roman" w:eastAsia="Calibri" w:hAnsi="Times New Roman" w:cs="Times New Roman"/>
                <w:sz w:val="20"/>
                <w:szCs w:val="20"/>
              </w:rPr>
            </w:pPr>
            <w:r w:rsidRPr="00E23C69">
              <w:rPr>
                <w:rFonts w:ascii="Times New Roman" w:eastAsia="Calibri" w:hAnsi="Times New Roman" w:cs="Times New Roman"/>
                <w:sz w:val="20"/>
                <w:szCs w:val="20"/>
              </w:rPr>
              <w:t>Диагностика (тестирование, контрольная работа). Заслушивание устных ответов, проверка составленных самостоятельно конспектов.</w:t>
            </w:r>
          </w:p>
          <w:p w14:paraId="2747CFA5" w14:textId="77777777" w:rsidR="00E23C69" w:rsidRPr="00E23C69" w:rsidRDefault="00E23C69" w:rsidP="00E23C69">
            <w:pPr>
              <w:suppressAutoHyphens/>
              <w:contextualSpacing/>
              <w:rPr>
                <w:rFonts w:ascii="Times New Roman" w:eastAsia="Calibri" w:hAnsi="Times New Roman" w:cs="Times New Roman"/>
                <w:sz w:val="20"/>
                <w:szCs w:val="20"/>
              </w:rPr>
            </w:pPr>
            <w:r w:rsidRPr="00E23C69">
              <w:rPr>
                <w:rFonts w:ascii="Times New Roman" w:eastAsia="Calibri" w:hAnsi="Times New Roman" w:cs="Times New Roman"/>
                <w:sz w:val="20"/>
                <w:szCs w:val="20"/>
              </w:rPr>
              <w:t>Экзамен.</w:t>
            </w:r>
          </w:p>
          <w:p w14:paraId="08F5A511" w14:textId="77777777" w:rsidR="00E23C69" w:rsidRPr="00E23C69" w:rsidRDefault="00E23C69" w:rsidP="00E23C69">
            <w:pPr>
              <w:suppressAutoHyphens/>
              <w:contextualSpacing/>
              <w:rPr>
                <w:rFonts w:ascii="Times New Roman" w:eastAsia="Calibri" w:hAnsi="Times New Roman" w:cs="Times New Roman"/>
                <w:i/>
                <w:sz w:val="20"/>
                <w:szCs w:val="20"/>
              </w:rPr>
            </w:pPr>
          </w:p>
          <w:p w14:paraId="52CA3286" w14:textId="77777777" w:rsidR="00E23C69" w:rsidRPr="00E23C69" w:rsidRDefault="00E23C69" w:rsidP="00E23C69">
            <w:pPr>
              <w:suppressAutoHyphens/>
              <w:contextualSpacing/>
              <w:rPr>
                <w:rFonts w:ascii="Times New Roman" w:eastAsia="Calibri" w:hAnsi="Times New Roman" w:cs="Times New Roman"/>
                <w:i/>
                <w:sz w:val="20"/>
                <w:szCs w:val="20"/>
              </w:rPr>
            </w:pPr>
          </w:p>
          <w:p w14:paraId="3201251C" w14:textId="77777777" w:rsidR="00E23C69" w:rsidRPr="00E23C69" w:rsidRDefault="00E23C69" w:rsidP="00E23C69">
            <w:pPr>
              <w:suppressAutoHyphens/>
              <w:contextualSpacing/>
              <w:rPr>
                <w:rFonts w:ascii="Times New Roman" w:eastAsia="Calibri" w:hAnsi="Times New Roman" w:cs="Times New Roman"/>
                <w:i/>
                <w:sz w:val="20"/>
                <w:szCs w:val="20"/>
              </w:rPr>
            </w:pPr>
          </w:p>
          <w:p w14:paraId="70F96242" w14:textId="77777777" w:rsidR="00E23C69" w:rsidRPr="00E23C69" w:rsidRDefault="00E23C69" w:rsidP="00E23C69">
            <w:pPr>
              <w:suppressAutoHyphens/>
              <w:contextualSpacing/>
              <w:rPr>
                <w:rFonts w:ascii="Times New Roman" w:eastAsia="Calibri" w:hAnsi="Times New Roman" w:cs="Times New Roman"/>
                <w:i/>
                <w:sz w:val="20"/>
                <w:szCs w:val="20"/>
              </w:rPr>
            </w:pPr>
          </w:p>
          <w:p w14:paraId="2A3B7BEF" w14:textId="77777777" w:rsidR="00E23C69" w:rsidRPr="00E23C69" w:rsidRDefault="00E23C69" w:rsidP="00E23C69">
            <w:pPr>
              <w:suppressAutoHyphens/>
              <w:contextualSpacing/>
              <w:rPr>
                <w:rFonts w:ascii="Times New Roman" w:eastAsia="Calibri" w:hAnsi="Times New Roman" w:cs="Times New Roman"/>
                <w:i/>
                <w:sz w:val="20"/>
                <w:szCs w:val="20"/>
              </w:rPr>
            </w:pPr>
          </w:p>
          <w:p w14:paraId="470E4056" w14:textId="77777777" w:rsidR="00E23C69" w:rsidRPr="00E23C69" w:rsidRDefault="00E23C69" w:rsidP="00E23C69">
            <w:pPr>
              <w:suppressAutoHyphens/>
              <w:contextualSpacing/>
              <w:rPr>
                <w:rFonts w:ascii="Times New Roman" w:eastAsia="Calibri" w:hAnsi="Times New Roman" w:cs="Times New Roman"/>
                <w:i/>
                <w:sz w:val="20"/>
                <w:szCs w:val="20"/>
              </w:rPr>
            </w:pPr>
          </w:p>
          <w:p w14:paraId="08C70C25" w14:textId="77777777" w:rsidR="00E23C69" w:rsidRPr="00E23C69" w:rsidRDefault="00E23C69" w:rsidP="00E23C69">
            <w:pPr>
              <w:suppressAutoHyphens/>
              <w:contextualSpacing/>
              <w:rPr>
                <w:rFonts w:ascii="Times New Roman" w:eastAsia="Calibri" w:hAnsi="Times New Roman" w:cs="Times New Roman"/>
                <w:i/>
                <w:sz w:val="20"/>
                <w:szCs w:val="20"/>
              </w:rPr>
            </w:pPr>
          </w:p>
          <w:p w14:paraId="5729A64E" w14:textId="77777777" w:rsidR="00E23C69" w:rsidRPr="00E23C69" w:rsidRDefault="00E23C69" w:rsidP="00E23C69">
            <w:pPr>
              <w:suppressAutoHyphens/>
              <w:contextualSpacing/>
              <w:rPr>
                <w:rFonts w:ascii="Times New Roman" w:eastAsia="Calibri" w:hAnsi="Times New Roman" w:cs="Times New Roman"/>
                <w:i/>
                <w:sz w:val="20"/>
                <w:szCs w:val="20"/>
              </w:rPr>
            </w:pPr>
          </w:p>
          <w:p w14:paraId="73DDE762" w14:textId="77777777" w:rsidR="00E23C69" w:rsidRPr="00E23C69" w:rsidRDefault="00E23C69" w:rsidP="00E23C69">
            <w:pPr>
              <w:suppressAutoHyphens/>
              <w:contextualSpacing/>
              <w:rPr>
                <w:rFonts w:ascii="Times New Roman" w:eastAsia="Calibri" w:hAnsi="Times New Roman" w:cs="Times New Roman"/>
                <w:i/>
                <w:sz w:val="20"/>
                <w:szCs w:val="20"/>
              </w:rPr>
            </w:pPr>
          </w:p>
          <w:p w14:paraId="23028DC5" w14:textId="77777777" w:rsidR="00E23C69" w:rsidRPr="00E23C69" w:rsidRDefault="00E23C69" w:rsidP="00E23C69">
            <w:pPr>
              <w:suppressAutoHyphens/>
              <w:contextualSpacing/>
              <w:rPr>
                <w:rFonts w:ascii="Times New Roman" w:eastAsia="Calibri" w:hAnsi="Times New Roman" w:cs="Times New Roman"/>
                <w:i/>
                <w:sz w:val="20"/>
                <w:szCs w:val="20"/>
              </w:rPr>
            </w:pPr>
          </w:p>
          <w:p w14:paraId="34057916" w14:textId="77777777" w:rsidR="00E23C69" w:rsidRPr="00E23C69" w:rsidRDefault="00E23C69" w:rsidP="00E23C69">
            <w:pPr>
              <w:suppressAutoHyphens/>
              <w:contextualSpacing/>
              <w:rPr>
                <w:rFonts w:ascii="Times New Roman" w:eastAsia="Calibri" w:hAnsi="Times New Roman" w:cs="Times New Roman"/>
                <w:i/>
                <w:sz w:val="20"/>
                <w:szCs w:val="20"/>
              </w:rPr>
            </w:pPr>
          </w:p>
          <w:p w14:paraId="51031583" w14:textId="77777777" w:rsidR="00E23C69" w:rsidRPr="00E23C69" w:rsidRDefault="00E23C69" w:rsidP="00E23C69">
            <w:pPr>
              <w:suppressAutoHyphens/>
              <w:contextualSpacing/>
              <w:rPr>
                <w:rFonts w:ascii="Times New Roman" w:eastAsia="Calibri" w:hAnsi="Times New Roman" w:cs="Times New Roman"/>
                <w:sz w:val="20"/>
                <w:szCs w:val="20"/>
              </w:rPr>
            </w:pPr>
          </w:p>
          <w:p w14:paraId="7E5D183B" w14:textId="77777777" w:rsidR="00E23C69" w:rsidRPr="00E23C69" w:rsidRDefault="00E23C69" w:rsidP="00E23C69">
            <w:pPr>
              <w:suppressAutoHyphens/>
              <w:contextualSpacing/>
              <w:rPr>
                <w:rFonts w:ascii="Times New Roman" w:eastAsia="Calibri" w:hAnsi="Times New Roman" w:cs="Times New Roman"/>
                <w:sz w:val="20"/>
                <w:szCs w:val="20"/>
              </w:rPr>
            </w:pPr>
          </w:p>
          <w:p w14:paraId="547780E0" w14:textId="77777777" w:rsidR="00E23C69" w:rsidRPr="00E23C69" w:rsidRDefault="00E23C69" w:rsidP="00E23C69">
            <w:pPr>
              <w:suppressAutoHyphens/>
              <w:contextualSpacing/>
              <w:rPr>
                <w:rFonts w:ascii="Times New Roman" w:eastAsia="Calibri" w:hAnsi="Times New Roman" w:cs="Times New Roman"/>
                <w:sz w:val="20"/>
                <w:szCs w:val="20"/>
              </w:rPr>
            </w:pPr>
          </w:p>
          <w:p w14:paraId="0797EB84" w14:textId="77777777" w:rsidR="00E23C69" w:rsidRPr="00E23C69" w:rsidRDefault="00E23C69" w:rsidP="00E23C69">
            <w:pPr>
              <w:suppressAutoHyphens/>
              <w:contextualSpacing/>
              <w:rPr>
                <w:rFonts w:ascii="Times New Roman" w:eastAsia="Calibri" w:hAnsi="Times New Roman" w:cs="Times New Roman"/>
                <w:sz w:val="20"/>
                <w:szCs w:val="20"/>
              </w:rPr>
            </w:pPr>
          </w:p>
          <w:p w14:paraId="6A32EE22" w14:textId="77777777" w:rsidR="00E23C69" w:rsidRPr="00E23C69" w:rsidRDefault="00E23C69" w:rsidP="00E23C69">
            <w:pPr>
              <w:suppressAutoHyphens/>
              <w:contextualSpacing/>
              <w:rPr>
                <w:rFonts w:ascii="Times New Roman" w:eastAsia="Calibri" w:hAnsi="Times New Roman" w:cs="Times New Roman"/>
                <w:sz w:val="20"/>
                <w:szCs w:val="20"/>
              </w:rPr>
            </w:pPr>
          </w:p>
          <w:p w14:paraId="3EE67D9F" w14:textId="77777777" w:rsidR="00E23C69" w:rsidRPr="00E23C69" w:rsidRDefault="00E23C69" w:rsidP="00E23C69">
            <w:pPr>
              <w:suppressAutoHyphens/>
              <w:contextualSpacing/>
              <w:rPr>
                <w:rFonts w:ascii="Times New Roman" w:eastAsia="Calibri" w:hAnsi="Times New Roman" w:cs="Times New Roman"/>
                <w:sz w:val="20"/>
                <w:szCs w:val="20"/>
              </w:rPr>
            </w:pPr>
          </w:p>
          <w:p w14:paraId="2B6E0C7D" w14:textId="77777777" w:rsidR="00E23C69" w:rsidRPr="00E23C69" w:rsidRDefault="00E23C69" w:rsidP="00E23C69">
            <w:pPr>
              <w:suppressAutoHyphens/>
              <w:contextualSpacing/>
              <w:rPr>
                <w:rFonts w:ascii="Times New Roman" w:eastAsia="Calibri" w:hAnsi="Times New Roman" w:cs="Times New Roman"/>
                <w:sz w:val="20"/>
                <w:szCs w:val="20"/>
              </w:rPr>
            </w:pPr>
          </w:p>
          <w:p w14:paraId="37E1D514" w14:textId="77777777" w:rsidR="00E23C69" w:rsidRPr="00E23C69" w:rsidRDefault="00E23C69" w:rsidP="00E23C69">
            <w:pPr>
              <w:suppressAutoHyphens/>
              <w:contextualSpacing/>
              <w:rPr>
                <w:rFonts w:ascii="Times New Roman" w:eastAsia="Calibri" w:hAnsi="Times New Roman" w:cs="Times New Roman"/>
                <w:sz w:val="20"/>
                <w:szCs w:val="20"/>
              </w:rPr>
            </w:pPr>
          </w:p>
          <w:p w14:paraId="6DB8268C" w14:textId="77777777" w:rsidR="00E23C69" w:rsidRPr="00E23C69" w:rsidRDefault="00E23C69" w:rsidP="00E23C69">
            <w:pPr>
              <w:suppressAutoHyphens/>
              <w:contextualSpacing/>
              <w:rPr>
                <w:rFonts w:ascii="Times New Roman" w:eastAsia="Calibri" w:hAnsi="Times New Roman" w:cs="Times New Roman"/>
                <w:i/>
                <w:sz w:val="20"/>
                <w:szCs w:val="20"/>
              </w:rPr>
            </w:pPr>
            <w:r w:rsidRPr="00E23C69">
              <w:rPr>
                <w:rFonts w:ascii="Times New Roman" w:eastAsia="Calibri" w:hAnsi="Times New Roman" w:cs="Times New Roman"/>
                <w:sz w:val="20"/>
                <w:szCs w:val="20"/>
              </w:rPr>
              <w:t>Проверка расчетно-графических работ</w:t>
            </w:r>
            <w:r w:rsidRPr="00E23C69">
              <w:rPr>
                <w:rFonts w:ascii="Times New Roman" w:eastAsia="Calibri" w:hAnsi="Times New Roman" w:cs="Times New Roman"/>
                <w:i/>
                <w:sz w:val="20"/>
                <w:szCs w:val="20"/>
              </w:rPr>
              <w:t>.</w:t>
            </w:r>
          </w:p>
          <w:p w14:paraId="4CABB13C" w14:textId="77777777" w:rsidR="00E23C69" w:rsidRPr="00E23C69" w:rsidRDefault="00E23C69" w:rsidP="00E23C69">
            <w:pPr>
              <w:suppressAutoHyphens/>
              <w:contextualSpacing/>
              <w:rPr>
                <w:rFonts w:ascii="Times New Roman" w:eastAsia="Calibri" w:hAnsi="Times New Roman" w:cs="Times New Roman"/>
                <w:sz w:val="20"/>
                <w:szCs w:val="20"/>
              </w:rPr>
            </w:pPr>
          </w:p>
          <w:p w14:paraId="71BB25AF" w14:textId="77777777" w:rsidR="00E23C69" w:rsidRPr="00E23C69" w:rsidRDefault="00E23C69" w:rsidP="00E23C69">
            <w:pPr>
              <w:suppressAutoHyphens/>
              <w:contextualSpacing/>
              <w:rPr>
                <w:rFonts w:ascii="Times New Roman" w:eastAsia="Calibri" w:hAnsi="Times New Roman" w:cs="Times New Roman"/>
                <w:i/>
                <w:sz w:val="20"/>
                <w:szCs w:val="20"/>
              </w:rPr>
            </w:pPr>
          </w:p>
          <w:p w14:paraId="33A19114" w14:textId="77777777" w:rsidR="00E23C69" w:rsidRPr="00E23C69" w:rsidRDefault="00E23C69" w:rsidP="00E23C69">
            <w:pPr>
              <w:suppressAutoHyphens/>
              <w:contextualSpacing/>
              <w:rPr>
                <w:rFonts w:ascii="Times New Roman" w:eastAsia="Calibri" w:hAnsi="Times New Roman" w:cs="Times New Roman"/>
                <w:i/>
                <w:sz w:val="20"/>
                <w:szCs w:val="20"/>
              </w:rPr>
            </w:pPr>
          </w:p>
          <w:p w14:paraId="58477253" w14:textId="77777777" w:rsidR="00E23C69" w:rsidRPr="00E23C69" w:rsidRDefault="00E23C69" w:rsidP="00E23C69">
            <w:pPr>
              <w:suppressAutoHyphens/>
              <w:contextualSpacing/>
              <w:rPr>
                <w:rFonts w:ascii="Times New Roman" w:eastAsia="Calibri" w:hAnsi="Times New Roman" w:cs="Times New Roman"/>
                <w:i/>
                <w:sz w:val="20"/>
                <w:szCs w:val="20"/>
              </w:rPr>
            </w:pPr>
          </w:p>
          <w:p w14:paraId="47F9AD9F" w14:textId="77777777" w:rsidR="00E23C69" w:rsidRPr="00E23C69" w:rsidRDefault="00E23C69" w:rsidP="00E23C69">
            <w:pPr>
              <w:suppressAutoHyphens/>
              <w:contextualSpacing/>
              <w:rPr>
                <w:rFonts w:ascii="Times New Roman" w:eastAsia="Calibri" w:hAnsi="Times New Roman" w:cs="Times New Roman"/>
                <w:i/>
                <w:sz w:val="20"/>
                <w:szCs w:val="20"/>
              </w:rPr>
            </w:pPr>
          </w:p>
          <w:p w14:paraId="508693F0" w14:textId="77777777" w:rsidR="00E23C69" w:rsidRPr="00E23C69" w:rsidRDefault="00E23C69" w:rsidP="00E23C69">
            <w:pPr>
              <w:suppressAutoHyphens/>
              <w:contextualSpacing/>
              <w:rPr>
                <w:rFonts w:ascii="Times New Roman" w:eastAsia="Calibri" w:hAnsi="Times New Roman" w:cs="Times New Roman"/>
                <w:sz w:val="20"/>
                <w:szCs w:val="20"/>
              </w:rPr>
            </w:pPr>
          </w:p>
          <w:p w14:paraId="55E63C99" w14:textId="77777777" w:rsidR="00E23C69" w:rsidRPr="00E23C69" w:rsidRDefault="00E23C69" w:rsidP="00E23C69">
            <w:pPr>
              <w:suppressAutoHyphens/>
              <w:contextualSpacing/>
              <w:rPr>
                <w:rFonts w:ascii="Times New Roman" w:eastAsia="Calibri" w:hAnsi="Times New Roman" w:cs="Times New Roman"/>
                <w:sz w:val="20"/>
                <w:szCs w:val="20"/>
              </w:rPr>
            </w:pPr>
          </w:p>
          <w:p w14:paraId="7CAF8E53" w14:textId="77777777" w:rsidR="00E23C69" w:rsidRPr="00E23C69" w:rsidRDefault="00E23C69" w:rsidP="00E23C69">
            <w:pPr>
              <w:suppressAutoHyphens/>
              <w:contextualSpacing/>
              <w:rPr>
                <w:rFonts w:ascii="Times New Roman" w:eastAsia="Calibri" w:hAnsi="Times New Roman" w:cs="Times New Roman"/>
                <w:sz w:val="20"/>
                <w:szCs w:val="20"/>
              </w:rPr>
            </w:pPr>
          </w:p>
          <w:p w14:paraId="75F3F0B3" w14:textId="77777777" w:rsidR="00E23C69" w:rsidRPr="00E23C69" w:rsidRDefault="00E23C69" w:rsidP="00E23C69">
            <w:pPr>
              <w:suppressAutoHyphens/>
              <w:contextualSpacing/>
              <w:rPr>
                <w:rFonts w:ascii="Times New Roman" w:eastAsia="Calibri" w:hAnsi="Times New Roman" w:cs="Times New Roman"/>
                <w:sz w:val="20"/>
                <w:szCs w:val="20"/>
              </w:rPr>
            </w:pPr>
          </w:p>
          <w:p w14:paraId="2A65E842" w14:textId="77777777" w:rsidR="00E23C69" w:rsidRPr="00E23C69" w:rsidRDefault="00E23C69" w:rsidP="00E23C69">
            <w:pPr>
              <w:suppressAutoHyphens/>
              <w:contextualSpacing/>
              <w:rPr>
                <w:rFonts w:ascii="Times New Roman" w:eastAsia="Calibri" w:hAnsi="Times New Roman" w:cs="Times New Roman"/>
                <w:sz w:val="20"/>
                <w:szCs w:val="20"/>
              </w:rPr>
            </w:pPr>
          </w:p>
          <w:p w14:paraId="228BEEBD" w14:textId="77777777" w:rsidR="00E23C69" w:rsidRPr="00E23C69" w:rsidRDefault="00E23C69" w:rsidP="00E23C69">
            <w:pPr>
              <w:suppressAutoHyphens/>
              <w:contextualSpacing/>
              <w:rPr>
                <w:rFonts w:ascii="Times New Roman" w:eastAsia="Calibri" w:hAnsi="Times New Roman" w:cs="Times New Roman"/>
                <w:sz w:val="20"/>
                <w:szCs w:val="20"/>
              </w:rPr>
            </w:pPr>
          </w:p>
          <w:p w14:paraId="6D529C6D" w14:textId="77777777" w:rsidR="00E23C69" w:rsidRPr="00E23C69" w:rsidRDefault="00E23C69" w:rsidP="00E23C69">
            <w:pPr>
              <w:suppressAutoHyphens/>
              <w:contextualSpacing/>
              <w:rPr>
                <w:rFonts w:ascii="Times New Roman" w:eastAsia="Calibri" w:hAnsi="Times New Roman" w:cs="Times New Roman"/>
                <w:sz w:val="20"/>
                <w:szCs w:val="20"/>
              </w:rPr>
            </w:pPr>
          </w:p>
          <w:p w14:paraId="154804A6" w14:textId="77777777" w:rsidR="00E23C69" w:rsidRPr="00E23C69" w:rsidRDefault="00E23C69" w:rsidP="00E23C69">
            <w:pPr>
              <w:suppressAutoHyphens/>
              <w:contextualSpacing/>
              <w:rPr>
                <w:rFonts w:ascii="Times New Roman" w:eastAsia="Calibri" w:hAnsi="Times New Roman" w:cs="Times New Roman"/>
                <w:sz w:val="20"/>
                <w:szCs w:val="20"/>
              </w:rPr>
            </w:pPr>
          </w:p>
          <w:p w14:paraId="06E7224F" w14:textId="77777777" w:rsidR="00E23C69" w:rsidRPr="00E23C69" w:rsidRDefault="00E23C69" w:rsidP="00E23C69">
            <w:pPr>
              <w:suppressAutoHyphens/>
              <w:contextualSpacing/>
              <w:rPr>
                <w:rFonts w:ascii="Times New Roman" w:eastAsia="Calibri" w:hAnsi="Times New Roman" w:cs="Times New Roman"/>
                <w:sz w:val="20"/>
                <w:szCs w:val="20"/>
              </w:rPr>
            </w:pPr>
          </w:p>
          <w:p w14:paraId="6C1BE78B" w14:textId="77777777" w:rsidR="00E23C69" w:rsidRPr="00E23C69" w:rsidRDefault="00E23C69" w:rsidP="00E23C69">
            <w:pPr>
              <w:suppressAutoHyphens/>
              <w:contextualSpacing/>
              <w:rPr>
                <w:rFonts w:ascii="Times New Roman" w:eastAsia="Calibri" w:hAnsi="Times New Roman" w:cs="Times New Roman"/>
                <w:sz w:val="20"/>
                <w:szCs w:val="20"/>
              </w:rPr>
            </w:pPr>
          </w:p>
          <w:p w14:paraId="058EBE34" w14:textId="77777777" w:rsidR="00E23C69" w:rsidRPr="00E23C69" w:rsidRDefault="00E23C69" w:rsidP="00E23C69">
            <w:pPr>
              <w:suppressAutoHyphens/>
              <w:contextualSpacing/>
              <w:rPr>
                <w:rFonts w:ascii="Times New Roman" w:eastAsia="Calibri" w:hAnsi="Times New Roman" w:cs="Times New Roman"/>
                <w:sz w:val="20"/>
                <w:szCs w:val="20"/>
              </w:rPr>
            </w:pPr>
            <w:r w:rsidRPr="00E23C69">
              <w:rPr>
                <w:rFonts w:ascii="Times New Roman" w:eastAsia="Calibri" w:hAnsi="Times New Roman" w:cs="Times New Roman"/>
                <w:sz w:val="20"/>
                <w:szCs w:val="20"/>
              </w:rPr>
              <w:t>Заслушивание устных ответов, проверка расчетно-графических работ, самостоятельно составленных конспектов.</w:t>
            </w:r>
          </w:p>
          <w:p w14:paraId="50238A5C" w14:textId="77777777" w:rsidR="00E23C69" w:rsidRPr="00E23C69" w:rsidRDefault="00E23C69" w:rsidP="00E23C69">
            <w:pPr>
              <w:suppressAutoHyphens/>
              <w:contextualSpacing/>
              <w:rPr>
                <w:rFonts w:ascii="Times New Roman" w:eastAsia="Calibri" w:hAnsi="Times New Roman" w:cs="Times New Roman"/>
                <w:sz w:val="20"/>
                <w:szCs w:val="20"/>
              </w:rPr>
            </w:pPr>
            <w:r w:rsidRPr="00E23C69">
              <w:rPr>
                <w:rFonts w:ascii="Times New Roman" w:eastAsia="Calibri" w:hAnsi="Times New Roman" w:cs="Times New Roman"/>
                <w:sz w:val="20"/>
                <w:szCs w:val="20"/>
              </w:rPr>
              <w:t>Экзамен</w:t>
            </w:r>
          </w:p>
          <w:p w14:paraId="7E7FD179" w14:textId="77777777" w:rsidR="00E23C69" w:rsidRPr="00E23C69" w:rsidRDefault="00E23C69" w:rsidP="00E23C69">
            <w:pPr>
              <w:suppressAutoHyphens/>
              <w:contextualSpacing/>
              <w:rPr>
                <w:rFonts w:ascii="Times New Roman" w:eastAsia="Calibri" w:hAnsi="Times New Roman" w:cs="Times New Roman"/>
                <w:sz w:val="20"/>
                <w:szCs w:val="20"/>
              </w:rPr>
            </w:pPr>
          </w:p>
          <w:p w14:paraId="0893F7EF" w14:textId="77777777" w:rsidR="00E23C69" w:rsidRPr="00E23C69" w:rsidRDefault="00E23C69" w:rsidP="00E23C69">
            <w:pPr>
              <w:suppressAutoHyphens/>
              <w:contextualSpacing/>
              <w:rPr>
                <w:rFonts w:ascii="Times New Roman" w:eastAsia="Calibri" w:hAnsi="Times New Roman" w:cs="Times New Roman"/>
                <w:sz w:val="20"/>
                <w:szCs w:val="20"/>
              </w:rPr>
            </w:pPr>
          </w:p>
          <w:p w14:paraId="2F9B51BC" w14:textId="77777777" w:rsidR="00E23C69" w:rsidRPr="00E23C69" w:rsidRDefault="00E23C69" w:rsidP="00E23C69">
            <w:pPr>
              <w:suppressAutoHyphens/>
              <w:contextualSpacing/>
              <w:rPr>
                <w:rFonts w:ascii="Times New Roman" w:eastAsia="Calibri" w:hAnsi="Times New Roman" w:cs="Times New Roman"/>
                <w:sz w:val="20"/>
                <w:szCs w:val="20"/>
              </w:rPr>
            </w:pPr>
          </w:p>
          <w:p w14:paraId="749B5ED4" w14:textId="77777777" w:rsidR="00E23C69" w:rsidRPr="00E23C69" w:rsidRDefault="00E23C69" w:rsidP="00E23C69">
            <w:pPr>
              <w:suppressAutoHyphens/>
              <w:contextualSpacing/>
              <w:rPr>
                <w:rFonts w:ascii="Times New Roman" w:eastAsia="Calibri" w:hAnsi="Times New Roman" w:cs="Times New Roman"/>
                <w:sz w:val="20"/>
                <w:szCs w:val="20"/>
              </w:rPr>
            </w:pPr>
            <w:r w:rsidRPr="00E23C69">
              <w:rPr>
                <w:rFonts w:ascii="Times New Roman" w:eastAsia="Calibri" w:hAnsi="Times New Roman" w:cs="Times New Roman"/>
                <w:sz w:val="20"/>
                <w:szCs w:val="20"/>
              </w:rPr>
              <w:t>Экспертное наблюдение и проверка выполнения расчетно-графических работ.</w:t>
            </w:r>
          </w:p>
          <w:p w14:paraId="0791DA70" w14:textId="77777777" w:rsidR="00E23C69" w:rsidRPr="00E23C69" w:rsidRDefault="00E23C69" w:rsidP="00E23C69">
            <w:pPr>
              <w:suppressAutoHyphens/>
              <w:contextualSpacing/>
              <w:rPr>
                <w:rFonts w:ascii="Times New Roman" w:eastAsia="Calibri" w:hAnsi="Times New Roman" w:cs="Times New Roman"/>
                <w:sz w:val="20"/>
                <w:szCs w:val="20"/>
              </w:rPr>
            </w:pPr>
            <w:r w:rsidRPr="00E23C69">
              <w:rPr>
                <w:rFonts w:ascii="Times New Roman" w:eastAsia="Calibri" w:hAnsi="Times New Roman" w:cs="Times New Roman"/>
                <w:sz w:val="20"/>
                <w:szCs w:val="20"/>
              </w:rPr>
              <w:t>Экзамен.</w:t>
            </w:r>
          </w:p>
          <w:p w14:paraId="0175B210" w14:textId="77777777" w:rsidR="00E23C69" w:rsidRPr="00E23C69" w:rsidRDefault="00E23C69" w:rsidP="00E23C69">
            <w:pPr>
              <w:suppressAutoHyphens/>
              <w:contextualSpacing/>
              <w:rPr>
                <w:rFonts w:ascii="Times New Roman" w:eastAsia="Calibri" w:hAnsi="Times New Roman" w:cs="Times New Roman"/>
                <w:sz w:val="20"/>
                <w:szCs w:val="20"/>
              </w:rPr>
            </w:pPr>
          </w:p>
          <w:p w14:paraId="1B3CCC35" w14:textId="77777777" w:rsidR="00E23C69" w:rsidRPr="00E23C69" w:rsidRDefault="00E23C69" w:rsidP="00E23C69">
            <w:pPr>
              <w:suppressAutoHyphens/>
              <w:contextualSpacing/>
              <w:rPr>
                <w:rFonts w:ascii="Times New Roman" w:eastAsia="Calibri" w:hAnsi="Times New Roman" w:cs="Times New Roman"/>
                <w:sz w:val="20"/>
                <w:szCs w:val="20"/>
              </w:rPr>
            </w:pPr>
          </w:p>
        </w:tc>
      </w:tr>
    </w:tbl>
    <w:p w14:paraId="7DA8C876" w14:textId="77777777" w:rsidR="00E23C69" w:rsidRPr="00E23C69" w:rsidRDefault="00E23C69" w:rsidP="00E23C69">
      <w:pPr>
        <w:rPr>
          <w:rFonts w:ascii="Calibri" w:eastAsia="Calibri" w:hAnsi="Calibri" w:cs="Times New Roman"/>
        </w:rPr>
      </w:pPr>
    </w:p>
    <w:p w14:paraId="6FD91752" w14:textId="77777777" w:rsidR="00E23C69" w:rsidRDefault="00E23C69">
      <w:pPr>
        <w:rPr>
          <w:rFonts w:ascii="Times New Roman" w:eastAsia="Calibri" w:hAnsi="Times New Roman" w:cs="Times New Roman"/>
          <w:b/>
          <w:bCs/>
          <w:sz w:val="24"/>
          <w:szCs w:val="24"/>
        </w:rPr>
      </w:pPr>
      <w:r>
        <w:rPr>
          <w:rFonts w:ascii="Times New Roman" w:eastAsia="Calibri" w:hAnsi="Times New Roman" w:cs="Times New Roman"/>
          <w:b/>
          <w:bCs/>
          <w:sz w:val="24"/>
          <w:szCs w:val="24"/>
        </w:rPr>
        <w:br w:type="page"/>
      </w:r>
    </w:p>
    <w:p w14:paraId="0EA5FFCC" w14:textId="7A24C651" w:rsidR="00133FE8" w:rsidRPr="00133FE8" w:rsidRDefault="00133FE8" w:rsidP="00133FE8">
      <w:pPr>
        <w:jc w:val="right"/>
        <w:rPr>
          <w:rFonts w:ascii="Times New Roman" w:eastAsia="Calibri" w:hAnsi="Times New Roman" w:cs="Times New Roman"/>
          <w:b/>
          <w:bCs/>
          <w:sz w:val="24"/>
          <w:szCs w:val="24"/>
        </w:rPr>
      </w:pPr>
      <w:r w:rsidRPr="00133FE8">
        <w:rPr>
          <w:rFonts w:ascii="Times New Roman" w:eastAsia="Calibri" w:hAnsi="Times New Roman" w:cs="Times New Roman"/>
          <w:b/>
          <w:bCs/>
          <w:sz w:val="24"/>
          <w:szCs w:val="24"/>
        </w:rPr>
        <w:lastRenderedPageBreak/>
        <w:t>Приложение 2.13</w:t>
      </w:r>
    </w:p>
    <w:p w14:paraId="1152E91D" w14:textId="77777777" w:rsidR="00133FE8" w:rsidRPr="00133FE8" w:rsidRDefault="00133FE8" w:rsidP="00133FE8">
      <w:pPr>
        <w:jc w:val="right"/>
        <w:rPr>
          <w:rFonts w:ascii="Times New Roman" w:eastAsia="Calibri" w:hAnsi="Times New Roman" w:cs="Times New Roman"/>
          <w:b/>
          <w:bCs/>
          <w:sz w:val="24"/>
          <w:szCs w:val="24"/>
        </w:rPr>
      </w:pPr>
      <w:r w:rsidRPr="00133FE8">
        <w:rPr>
          <w:rFonts w:ascii="Times New Roman" w:eastAsia="Calibri" w:hAnsi="Times New Roman" w:cs="Times New Roman"/>
          <w:b/>
          <w:bCs/>
          <w:sz w:val="24"/>
          <w:szCs w:val="24"/>
        </w:rPr>
        <w:t xml:space="preserve">к ОПОП-П по специальности </w:t>
      </w:r>
    </w:p>
    <w:p w14:paraId="34C5B342" w14:textId="77777777" w:rsidR="00133FE8" w:rsidRPr="00133FE8" w:rsidRDefault="00133FE8" w:rsidP="00133FE8">
      <w:pPr>
        <w:jc w:val="right"/>
        <w:rPr>
          <w:rFonts w:ascii="Times New Roman" w:eastAsia="Calibri" w:hAnsi="Times New Roman" w:cs="Times New Roman"/>
          <w:sz w:val="24"/>
          <w:szCs w:val="24"/>
        </w:rPr>
      </w:pPr>
      <w:r w:rsidRPr="00133FE8">
        <w:rPr>
          <w:rFonts w:ascii="Times New Roman" w:eastAsia="Calibri" w:hAnsi="Times New Roman" w:cs="Times New Roman"/>
          <w:sz w:val="24"/>
          <w:szCs w:val="24"/>
        </w:rPr>
        <w:t xml:space="preserve">13.02.13 Эксплуатация и обслуживание </w:t>
      </w:r>
    </w:p>
    <w:p w14:paraId="1F7ACDE2" w14:textId="77777777" w:rsidR="00133FE8" w:rsidRPr="00133FE8" w:rsidRDefault="00133FE8" w:rsidP="00133FE8">
      <w:pPr>
        <w:jc w:val="right"/>
        <w:rPr>
          <w:rFonts w:ascii="Times New Roman" w:eastAsia="Calibri" w:hAnsi="Times New Roman" w:cs="Times New Roman"/>
          <w:sz w:val="24"/>
          <w:szCs w:val="24"/>
        </w:rPr>
      </w:pPr>
      <w:r w:rsidRPr="00133FE8">
        <w:rPr>
          <w:rFonts w:ascii="Times New Roman" w:eastAsia="Calibri" w:hAnsi="Times New Roman" w:cs="Times New Roman"/>
          <w:sz w:val="24"/>
          <w:szCs w:val="24"/>
        </w:rPr>
        <w:t xml:space="preserve">электрического и электромеханического </w:t>
      </w:r>
    </w:p>
    <w:p w14:paraId="453927F3" w14:textId="77777777" w:rsidR="00133FE8" w:rsidRPr="00133FE8" w:rsidRDefault="00133FE8" w:rsidP="00133FE8">
      <w:pPr>
        <w:jc w:val="right"/>
        <w:rPr>
          <w:rFonts w:ascii="Times New Roman" w:eastAsia="Calibri" w:hAnsi="Times New Roman" w:cs="Times New Roman"/>
          <w:sz w:val="24"/>
          <w:szCs w:val="24"/>
        </w:rPr>
      </w:pPr>
      <w:r w:rsidRPr="00133FE8">
        <w:rPr>
          <w:rFonts w:ascii="Times New Roman" w:eastAsia="Calibri" w:hAnsi="Times New Roman" w:cs="Times New Roman"/>
          <w:sz w:val="24"/>
          <w:szCs w:val="24"/>
        </w:rPr>
        <w:t>оборудования (по отраслям)</w:t>
      </w:r>
    </w:p>
    <w:p w14:paraId="3CBE6EBE" w14:textId="77777777" w:rsidR="00133FE8" w:rsidRPr="00F221BB" w:rsidRDefault="00133FE8" w:rsidP="00133FE8">
      <w:pPr>
        <w:jc w:val="right"/>
        <w:rPr>
          <w:rFonts w:ascii="Times New Roman" w:eastAsia="Calibri" w:hAnsi="Times New Roman" w:cs="Times New Roman"/>
          <w:b/>
          <w:bCs/>
          <w:sz w:val="24"/>
          <w:szCs w:val="24"/>
        </w:rPr>
      </w:pPr>
    </w:p>
    <w:p w14:paraId="70AB4437" w14:textId="77777777" w:rsidR="00133FE8" w:rsidRPr="00F221BB" w:rsidRDefault="00133FE8" w:rsidP="00133FE8">
      <w:pPr>
        <w:jc w:val="right"/>
        <w:rPr>
          <w:rFonts w:ascii="Times New Roman" w:eastAsia="Calibri" w:hAnsi="Times New Roman" w:cs="Times New Roman"/>
          <w:b/>
          <w:bCs/>
          <w:sz w:val="24"/>
          <w:szCs w:val="24"/>
        </w:rPr>
      </w:pPr>
    </w:p>
    <w:p w14:paraId="7564DFF9" w14:textId="77777777" w:rsidR="00133FE8" w:rsidRPr="00F221BB" w:rsidRDefault="00133FE8" w:rsidP="00133FE8">
      <w:pPr>
        <w:jc w:val="right"/>
        <w:rPr>
          <w:rFonts w:ascii="Times New Roman" w:eastAsia="Calibri" w:hAnsi="Times New Roman" w:cs="Times New Roman"/>
          <w:b/>
          <w:bCs/>
          <w:sz w:val="24"/>
          <w:szCs w:val="24"/>
        </w:rPr>
      </w:pPr>
    </w:p>
    <w:p w14:paraId="39F1462C" w14:textId="77777777" w:rsidR="00133FE8" w:rsidRPr="00F221BB" w:rsidRDefault="00133FE8" w:rsidP="00133FE8">
      <w:pPr>
        <w:jc w:val="right"/>
        <w:rPr>
          <w:rFonts w:ascii="Times New Roman" w:eastAsia="Calibri" w:hAnsi="Times New Roman" w:cs="Times New Roman"/>
          <w:b/>
          <w:bCs/>
          <w:sz w:val="24"/>
          <w:szCs w:val="24"/>
        </w:rPr>
      </w:pPr>
    </w:p>
    <w:p w14:paraId="781DE36B" w14:textId="77777777" w:rsidR="00133FE8" w:rsidRPr="00F221BB" w:rsidRDefault="00133FE8" w:rsidP="00133FE8">
      <w:pPr>
        <w:jc w:val="right"/>
        <w:rPr>
          <w:rFonts w:ascii="Times New Roman" w:eastAsia="Calibri" w:hAnsi="Times New Roman" w:cs="Times New Roman"/>
          <w:b/>
          <w:bCs/>
          <w:sz w:val="24"/>
          <w:szCs w:val="24"/>
        </w:rPr>
      </w:pPr>
    </w:p>
    <w:p w14:paraId="2DAA6D1E" w14:textId="77777777" w:rsidR="00133FE8" w:rsidRPr="00F221BB" w:rsidRDefault="00133FE8" w:rsidP="00133FE8">
      <w:pPr>
        <w:jc w:val="right"/>
        <w:rPr>
          <w:rFonts w:ascii="Times New Roman" w:eastAsia="Calibri" w:hAnsi="Times New Roman" w:cs="Times New Roman"/>
          <w:b/>
          <w:bCs/>
          <w:sz w:val="24"/>
          <w:szCs w:val="24"/>
        </w:rPr>
      </w:pPr>
    </w:p>
    <w:p w14:paraId="7E28EB71" w14:textId="77777777" w:rsidR="00133FE8" w:rsidRPr="00F221BB" w:rsidRDefault="00133FE8" w:rsidP="00133FE8">
      <w:pPr>
        <w:jc w:val="right"/>
        <w:rPr>
          <w:rFonts w:ascii="Times New Roman" w:eastAsia="Calibri" w:hAnsi="Times New Roman" w:cs="Times New Roman"/>
          <w:b/>
          <w:bCs/>
          <w:sz w:val="24"/>
          <w:szCs w:val="24"/>
        </w:rPr>
      </w:pPr>
    </w:p>
    <w:p w14:paraId="02DD3C33" w14:textId="77777777" w:rsidR="00133FE8" w:rsidRPr="00F221BB" w:rsidRDefault="00133FE8" w:rsidP="00133FE8">
      <w:pPr>
        <w:jc w:val="right"/>
        <w:rPr>
          <w:rFonts w:ascii="Times New Roman" w:eastAsia="Calibri" w:hAnsi="Times New Roman" w:cs="Times New Roman"/>
          <w:b/>
          <w:bCs/>
          <w:sz w:val="24"/>
          <w:szCs w:val="24"/>
        </w:rPr>
      </w:pPr>
    </w:p>
    <w:p w14:paraId="7C5B2499" w14:textId="77777777" w:rsidR="00133FE8" w:rsidRPr="00F221BB" w:rsidRDefault="00133FE8" w:rsidP="00133FE8">
      <w:pPr>
        <w:jc w:val="right"/>
        <w:rPr>
          <w:rFonts w:ascii="Times New Roman" w:eastAsia="Calibri" w:hAnsi="Times New Roman" w:cs="Times New Roman"/>
          <w:b/>
          <w:bCs/>
          <w:sz w:val="24"/>
          <w:szCs w:val="24"/>
        </w:rPr>
      </w:pPr>
    </w:p>
    <w:p w14:paraId="4F980B01" w14:textId="77777777" w:rsidR="00133FE8" w:rsidRPr="00F221BB" w:rsidRDefault="00133FE8" w:rsidP="00133FE8">
      <w:pPr>
        <w:jc w:val="right"/>
        <w:rPr>
          <w:rFonts w:ascii="Times New Roman" w:eastAsia="Calibri" w:hAnsi="Times New Roman" w:cs="Times New Roman"/>
          <w:b/>
          <w:bCs/>
          <w:sz w:val="24"/>
          <w:szCs w:val="24"/>
        </w:rPr>
      </w:pPr>
    </w:p>
    <w:p w14:paraId="16EAF4DD" w14:textId="77777777" w:rsidR="00133FE8" w:rsidRPr="00F221BB" w:rsidRDefault="00133FE8" w:rsidP="00133FE8">
      <w:pPr>
        <w:jc w:val="right"/>
        <w:rPr>
          <w:rFonts w:ascii="Times New Roman" w:eastAsia="Calibri" w:hAnsi="Times New Roman" w:cs="Times New Roman"/>
          <w:b/>
          <w:bCs/>
          <w:sz w:val="24"/>
          <w:szCs w:val="24"/>
        </w:rPr>
      </w:pPr>
    </w:p>
    <w:p w14:paraId="4EC09169" w14:textId="77777777" w:rsidR="00133FE8" w:rsidRPr="00F221BB" w:rsidRDefault="00133FE8" w:rsidP="00133FE8">
      <w:pPr>
        <w:jc w:val="right"/>
        <w:rPr>
          <w:rFonts w:ascii="Times New Roman" w:eastAsia="Calibri" w:hAnsi="Times New Roman" w:cs="Times New Roman"/>
          <w:b/>
          <w:bCs/>
          <w:sz w:val="24"/>
          <w:szCs w:val="24"/>
        </w:rPr>
      </w:pPr>
    </w:p>
    <w:p w14:paraId="4C973BCA" w14:textId="77777777" w:rsidR="00133FE8" w:rsidRPr="00F221BB" w:rsidRDefault="00133FE8" w:rsidP="00133FE8">
      <w:pPr>
        <w:jc w:val="center"/>
        <w:rPr>
          <w:rFonts w:ascii="Times New Roman" w:eastAsia="Calibri" w:hAnsi="Times New Roman" w:cs="Times New Roman"/>
          <w:b/>
          <w:bCs/>
          <w:sz w:val="24"/>
          <w:szCs w:val="24"/>
        </w:rPr>
      </w:pPr>
      <w:r w:rsidRPr="00F221BB">
        <w:rPr>
          <w:rFonts w:ascii="Times New Roman" w:eastAsia="Calibri" w:hAnsi="Times New Roman" w:cs="Times New Roman"/>
          <w:b/>
          <w:bCs/>
          <w:sz w:val="24"/>
          <w:szCs w:val="24"/>
        </w:rPr>
        <w:t>Рабочая программа дисциплины</w:t>
      </w:r>
    </w:p>
    <w:p w14:paraId="60DD9BA2" w14:textId="77777777" w:rsidR="00133FE8" w:rsidRPr="00133FE8" w:rsidRDefault="00133FE8" w:rsidP="00133FE8">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r w:rsidRPr="00133FE8">
        <w:rPr>
          <w:rFonts w:ascii="Times New Roman" w:eastAsia="Times New Roman" w:hAnsi="Times New Roman" w:cs="Times New Roman"/>
          <w:b/>
          <w:bCs/>
          <w:kern w:val="36"/>
          <w:sz w:val="24"/>
          <w:szCs w:val="24"/>
          <w:lang w:eastAsia="ru-RU"/>
        </w:rPr>
        <w:t>«ОП.05 Материаловедение»</w:t>
      </w:r>
    </w:p>
    <w:p w14:paraId="30A87B3B" w14:textId="77777777" w:rsidR="00133FE8" w:rsidRPr="00133FE8" w:rsidRDefault="00133FE8" w:rsidP="00133FE8">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4A8C570E" w14:textId="77777777" w:rsidR="00133FE8" w:rsidRPr="00133FE8" w:rsidRDefault="00133FE8" w:rsidP="00133FE8">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4F49F03" w14:textId="77777777" w:rsidR="00133FE8" w:rsidRPr="00133FE8" w:rsidRDefault="00133FE8" w:rsidP="00133FE8">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3784F149" w14:textId="77777777" w:rsidR="00133FE8" w:rsidRPr="00133FE8" w:rsidRDefault="00133FE8" w:rsidP="00133FE8">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2294408" w14:textId="77777777" w:rsidR="00133FE8" w:rsidRPr="00133FE8" w:rsidRDefault="00133FE8" w:rsidP="00133FE8">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4239777" w14:textId="77777777" w:rsidR="00133FE8" w:rsidRPr="00133FE8" w:rsidRDefault="00133FE8" w:rsidP="00133FE8">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4765851" w14:textId="77777777" w:rsidR="00133FE8" w:rsidRPr="00133FE8" w:rsidRDefault="00133FE8" w:rsidP="00133FE8">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B271314" w14:textId="77777777" w:rsidR="00133FE8" w:rsidRPr="00133FE8" w:rsidRDefault="00133FE8" w:rsidP="00133FE8">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513B3E5" w14:textId="77777777" w:rsidR="00133FE8" w:rsidRPr="00133FE8" w:rsidRDefault="00133FE8" w:rsidP="00133FE8">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FE91290" w14:textId="77777777" w:rsidR="00133FE8" w:rsidRPr="00133FE8" w:rsidRDefault="00133FE8" w:rsidP="00133FE8">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B79E4E6" w14:textId="77777777" w:rsidR="00133FE8" w:rsidRPr="00133FE8" w:rsidRDefault="00133FE8" w:rsidP="00133FE8">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E4F0314" w14:textId="77777777" w:rsidR="00133FE8" w:rsidRPr="00133FE8" w:rsidRDefault="00133FE8" w:rsidP="00133FE8">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835E099" w14:textId="77777777" w:rsidR="00133FE8" w:rsidRPr="00133FE8" w:rsidRDefault="00133FE8" w:rsidP="00133FE8">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35F60840" w14:textId="77777777" w:rsidR="00133FE8" w:rsidRPr="00133FE8" w:rsidRDefault="00133FE8" w:rsidP="00133FE8">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3AA761B5" w14:textId="77777777" w:rsidR="00133FE8" w:rsidRPr="00133FE8" w:rsidRDefault="00133FE8" w:rsidP="00133FE8">
      <w:pPr>
        <w:widowControl w:val="0"/>
        <w:jc w:val="center"/>
        <w:rPr>
          <w:rFonts w:ascii="Times New Roman" w:eastAsia="Times New Roman" w:hAnsi="Times New Roman" w:cs="Times New Roman"/>
          <w:b/>
          <w:bCs/>
          <w:sz w:val="24"/>
          <w:szCs w:val="24"/>
          <w:lang w:eastAsia="nl-NL"/>
        </w:rPr>
      </w:pPr>
    </w:p>
    <w:p w14:paraId="425C2A28" w14:textId="77777777" w:rsidR="00133FE8" w:rsidRPr="00133FE8" w:rsidRDefault="00133FE8" w:rsidP="00133FE8">
      <w:pPr>
        <w:rPr>
          <w:rFonts w:ascii="Times New Roman Полужирный" w:eastAsia="Segoe UI" w:hAnsi="Times New Roman Полужирный" w:cs="Times New Roman"/>
          <w:b/>
          <w:bCs/>
          <w:caps/>
          <w:kern w:val="32"/>
          <w:sz w:val="24"/>
          <w:szCs w:val="24"/>
        </w:rPr>
      </w:pPr>
      <w:r w:rsidRPr="00133FE8">
        <w:rPr>
          <w:rFonts w:ascii="Calibri" w:eastAsia="Calibri" w:hAnsi="Calibri" w:cs="Times New Roman"/>
        </w:rPr>
        <w:br w:type="page"/>
      </w:r>
    </w:p>
    <w:p w14:paraId="64CA0C5B" w14:textId="77777777" w:rsidR="00133FE8" w:rsidRPr="00133FE8" w:rsidRDefault="00133FE8" w:rsidP="00133FE8">
      <w:pPr>
        <w:keepNext/>
        <w:spacing w:after="120"/>
        <w:jc w:val="center"/>
        <w:outlineLvl w:val="0"/>
        <w:rPr>
          <w:rFonts w:ascii="Times New Roman" w:eastAsia="Segoe UI" w:hAnsi="Times New Roman" w:cs="Times New Roman"/>
          <w:b/>
          <w:bCs/>
          <w:caps/>
          <w:kern w:val="32"/>
          <w:sz w:val="24"/>
          <w:szCs w:val="24"/>
          <w:lang w:eastAsia="ru-RU"/>
        </w:rPr>
      </w:pPr>
      <w:r w:rsidRPr="00133FE8">
        <w:rPr>
          <w:rFonts w:ascii="Times New Roman" w:eastAsia="Segoe UI" w:hAnsi="Times New Roman" w:cs="Times New Roman"/>
          <w:b/>
          <w:bCs/>
          <w:caps/>
          <w:kern w:val="32"/>
          <w:sz w:val="24"/>
          <w:szCs w:val="24"/>
          <w:lang w:eastAsia="ru-RU"/>
        </w:rPr>
        <w:lastRenderedPageBreak/>
        <w:t>СОДЕРЖАНИЕ ПРОГРАММЫ</w:t>
      </w:r>
    </w:p>
    <w:p w14:paraId="3648F85E" w14:textId="77777777" w:rsidR="00133FE8" w:rsidRPr="00F221BB" w:rsidRDefault="00133FE8" w:rsidP="00133FE8">
      <w:pPr>
        <w:tabs>
          <w:tab w:val="right" w:leader="dot" w:pos="9639"/>
        </w:tabs>
        <w:spacing w:before="120" w:line="276" w:lineRule="auto"/>
        <w:rPr>
          <w:rFonts w:ascii="Calibri" w:eastAsia="Times New Roman" w:hAnsi="Calibri" w:cs="Times New Roman"/>
          <w:noProof/>
          <w:lang w:eastAsia="ru-RU"/>
        </w:rPr>
      </w:pPr>
      <w:r w:rsidRPr="00F221BB">
        <w:rPr>
          <w:rFonts w:ascii="Times New Roman" w:eastAsia="Calibri" w:hAnsi="Times New Roman" w:cs="Times New Roman"/>
          <w:noProof/>
        </w:rPr>
        <w:fldChar w:fldCharType="begin"/>
      </w:r>
      <w:r w:rsidRPr="00F221BB">
        <w:rPr>
          <w:rFonts w:ascii="Times New Roman" w:eastAsia="Calibri" w:hAnsi="Times New Roman" w:cs="Times New Roman"/>
          <w:noProof/>
        </w:rPr>
        <w:instrText xml:space="preserve"> TOC \h \z \t "Раздел 1;1;Раздел 1.1;2" </w:instrText>
      </w:r>
      <w:r w:rsidRPr="00F221BB">
        <w:rPr>
          <w:rFonts w:ascii="Times New Roman" w:eastAsia="Calibri" w:hAnsi="Times New Roman" w:cs="Times New Roman"/>
          <w:noProof/>
        </w:rPr>
        <w:fldChar w:fldCharType="separate"/>
      </w:r>
      <w:hyperlink w:anchor="_Toc156825287" w:history="1">
        <w:r w:rsidRPr="00F221BB">
          <w:rPr>
            <w:rFonts w:ascii="Times New Roman" w:eastAsia="Calibri" w:hAnsi="Times New Roman" w:cs="Times New Roman"/>
            <w:b/>
            <w:bCs/>
            <w:noProof/>
          </w:rPr>
          <w:t>СОДЕРЖАНИЕ ПРОГРАММЫ</w:t>
        </w:r>
        <w:r w:rsidRPr="00F221BB">
          <w:rPr>
            <w:rFonts w:ascii="Times New Roman" w:eastAsia="Calibri" w:hAnsi="Times New Roman" w:cs="Times New Roman"/>
            <w:b/>
            <w:bCs/>
            <w:noProof/>
            <w:webHidden/>
          </w:rPr>
          <w:tab/>
          <w:t>2</w:t>
        </w:r>
      </w:hyperlink>
    </w:p>
    <w:p w14:paraId="286D0AE9" w14:textId="77777777" w:rsidR="00133FE8" w:rsidRPr="00F221BB" w:rsidRDefault="0096534A" w:rsidP="00133FE8">
      <w:pPr>
        <w:tabs>
          <w:tab w:val="right" w:leader="dot" w:pos="9639"/>
        </w:tabs>
        <w:spacing w:before="120" w:line="276" w:lineRule="auto"/>
        <w:rPr>
          <w:rFonts w:ascii="Calibri" w:eastAsia="Times New Roman" w:hAnsi="Calibri" w:cs="Times New Roman"/>
          <w:noProof/>
          <w:lang w:eastAsia="ru-RU"/>
        </w:rPr>
      </w:pPr>
      <w:hyperlink w:anchor="_Toc156825288" w:history="1">
        <w:r w:rsidR="00133FE8" w:rsidRPr="00F221BB">
          <w:rPr>
            <w:rFonts w:ascii="Times New Roman" w:eastAsia="Calibri" w:hAnsi="Times New Roman" w:cs="Times New Roman"/>
            <w:b/>
            <w:bCs/>
            <w:noProof/>
          </w:rPr>
          <w:t>1. Общая характеристика</w:t>
        </w:r>
        <w:r w:rsidR="00133FE8" w:rsidRPr="00F221BB">
          <w:rPr>
            <w:rFonts w:ascii="Times New Roman" w:eastAsia="Calibri" w:hAnsi="Times New Roman" w:cs="Times New Roman"/>
            <w:b/>
            <w:bCs/>
            <w:noProof/>
            <w:webHidden/>
          </w:rPr>
          <w:tab/>
          <w:t>3</w:t>
        </w:r>
      </w:hyperlink>
    </w:p>
    <w:p w14:paraId="7A486189" w14:textId="77777777" w:rsidR="00133FE8" w:rsidRPr="00F221BB" w:rsidRDefault="0096534A" w:rsidP="00133FE8">
      <w:pPr>
        <w:tabs>
          <w:tab w:val="right" w:leader="dot" w:pos="9639"/>
        </w:tabs>
        <w:spacing w:before="120"/>
        <w:ind w:left="240"/>
        <w:rPr>
          <w:rFonts w:ascii="Calibri" w:eastAsia="Times New Roman" w:hAnsi="Calibri" w:cs="Times New Roman"/>
          <w:noProof/>
          <w:lang w:eastAsia="ru-RU"/>
        </w:rPr>
      </w:pPr>
      <w:hyperlink w:anchor="_Toc156825289" w:history="1">
        <w:r w:rsidR="00133FE8" w:rsidRPr="00F221BB">
          <w:rPr>
            <w:rFonts w:ascii="Times New Roman" w:eastAsia="Times New Roman" w:hAnsi="Times New Roman" w:cs="Times New Roman"/>
            <w:noProof/>
            <w:sz w:val="24"/>
            <w:szCs w:val="24"/>
            <w:lang w:eastAsia="ru-RU"/>
          </w:rPr>
          <w:t>1.1. Цель и место дисциплины в структуре образовательной программы</w:t>
        </w:r>
        <w:r w:rsidR="00133FE8" w:rsidRPr="00F221BB">
          <w:rPr>
            <w:rFonts w:ascii="Times New Roman" w:eastAsia="Times New Roman" w:hAnsi="Times New Roman" w:cs="Times New Roman"/>
            <w:noProof/>
            <w:webHidden/>
            <w:sz w:val="24"/>
            <w:szCs w:val="24"/>
            <w:lang w:eastAsia="ru-RU"/>
          </w:rPr>
          <w:tab/>
          <w:t>3</w:t>
        </w:r>
      </w:hyperlink>
    </w:p>
    <w:p w14:paraId="45D2BD41" w14:textId="77777777" w:rsidR="00133FE8" w:rsidRPr="00F221BB" w:rsidRDefault="0096534A" w:rsidP="00133FE8">
      <w:pPr>
        <w:tabs>
          <w:tab w:val="right" w:leader="dot" w:pos="9639"/>
        </w:tabs>
        <w:spacing w:before="120"/>
        <w:ind w:left="240"/>
        <w:rPr>
          <w:rFonts w:ascii="Times New Roman" w:eastAsia="Times New Roman" w:hAnsi="Times New Roman" w:cs="Times New Roman"/>
          <w:noProof/>
          <w:sz w:val="24"/>
          <w:szCs w:val="24"/>
          <w:lang w:eastAsia="ru-RU"/>
        </w:rPr>
      </w:pPr>
      <w:hyperlink w:anchor="_Toc156825290" w:history="1">
        <w:r w:rsidR="00133FE8" w:rsidRPr="00F221BB">
          <w:rPr>
            <w:rFonts w:ascii="Times New Roman" w:eastAsia="Times New Roman" w:hAnsi="Times New Roman" w:cs="Times New Roman"/>
            <w:noProof/>
            <w:sz w:val="24"/>
            <w:szCs w:val="24"/>
            <w:lang w:eastAsia="ru-RU"/>
          </w:rPr>
          <w:t>1.2. Планируемые результаты освоения дисциплины</w:t>
        </w:r>
        <w:r w:rsidR="00133FE8" w:rsidRPr="00F221BB">
          <w:rPr>
            <w:rFonts w:ascii="Times New Roman" w:eastAsia="Times New Roman" w:hAnsi="Times New Roman" w:cs="Times New Roman"/>
            <w:noProof/>
            <w:webHidden/>
            <w:sz w:val="24"/>
            <w:szCs w:val="24"/>
            <w:lang w:eastAsia="ru-RU"/>
          </w:rPr>
          <w:tab/>
          <w:t>3</w:t>
        </w:r>
      </w:hyperlink>
    </w:p>
    <w:p w14:paraId="40B34373" w14:textId="77777777" w:rsidR="00133FE8" w:rsidRPr="00F221BB" w:rsidRDefault="00133FE8" w:rsidP="00133FE8">
      <w:pPr>
        <w:spacing w:before="120" w:after="120"/>
        <w:ind w:left="284"/>
        <w:rPr>
          <w:rFonts w:ascii="Calibri" w:eastAsia="Calibri" w:hAnsi="Calibri" w:cs="Times New Roman"/>
          <w:lang w:eastAsia="ru-RU"/>
        </w:rPr>
      </w:pPr>
      <w:r w:rsidRPr="00F221BB">
        <w:rPr>
          <w:rFonts w:ascii="Times New Roman" w:eastAsia="Calibri" w:hAnsi="Times New Roman" w:cs="Times New Roman"/>
          <w:sz w:val="24"/>
          <w:szCs w:val="24"/>
          <w:lang w:eastAsia="ru-RU"/>
        </w:rPr>
        <w:t xml:space="preserve">1.3.  </w:t>
      </w:r>
      <w:r w:rsidRPr="00F221BB">
        <w:rPr>
          <w:rFonts w:ascii="Times New Roman" w:eastAsia="Calibri" w:hAnsi="Times New Roman" w:cs="Times New Roman"/>
          <w:sz w:val="24"/>
          <w:szCs w:val="24"/>
        </w:rPr>
        <w:t>Обоснование часов вариативной части ОПОП-П………………………………………...5</w:t>
      </w:r>
    </w:p>
    <w:p w14:paraId="382F6EA4" w14:textId="77777777" w:rsidR="00133FE8" w:rsidRPr="00F221BB" w:rsidRDefault="0096534A" w:rsidP="00133FE8">
      <w:pPr>
        <w:tabs>
          <w:tab w:val="right" w:leader="dot" w:pos="9639"/>
        </w:tabs>
        <w:spacing w:before="120" w:line="276" w:lineRule="auto"/>
        <w:rPr>
          <w:rFonts w:ascii="Calibri" w:eastAsia="Times New Roman" w:hAnsi="Calibri" w:cs="Times New Roman"/>
          <w:noProof/>
          <w:lang w:eastAsia="ru-RU"/>
        </w:rPr>
      </w:pPr>
      <w:hyperlink w:anchor="_Toc156825291" w:history="1">
        <w:r w:rsidR="00133FE8" w:rsidRPr="00F221BB">
          <w:rPr>
            <w:rFonts w:ascii="Times New Roman" w:eastAsia="Calibri" w:hAnsi="Times New Roman" w:cs="Times New Roman"/>
            <w:b/>
            <w:bCs/>
            <w:noProof/>
          </w:rPr>
          <w:t>2. Структура и содержание ДИСЦИПЛИНЫ</w:t>
        </w:r>
        <w:r w:rsidR="00133FE8" w:rsidRPr="00F221BB">
          <w:rPr>
            <w:rFonts w:ascii="Times New Roman" w:eastAsia="Calibri" w:hAnsi="Times New Roman" w:cs="Times New Roman"/>
            <w:b/>
            <w:bCs/>
            <w:noProof/>
            <w:webHidden/>
          </w:rPr>
          <w:tab/>
          <w:t>5</w:t>
        </w:r>
      </w:hyperlink>
    </w:p>
    <w:p w14:paraId="0EB45795" w14:textId="77777777" w:rsidR="00133FE8" w:rsidRPr="00F221BB" w:rsidRDefault="0096534A" w:rsidP="00133FE8">
      <w:pPr>
        <w:tabs>
          <w:tab w:val="right" w:leader="dot" w:pos="9639"/>
        </w:tabs>
        <w:spacing w:before="120"/>
        <w:ind w:left="240"/>
        <w:rPr>
          <w:rFonts w:ascii="Calibri" w:eastAsia="Times New Roman" w:hAnsi="Calibri" w:cs="Times New Roman"/>
          <w:noProof/>
          <w:lang w:eastAsia="ru-RU"/>
        </w:rPr>
      </w:pPr>
      <w:hyperlink w:anchor="_Toc156825292" w:history="1">
        <w:r w:rsidR="00133FE8" w:rsidRPr="00F221BB">
          <w:rPr>
            <w:rFonts w:ascii="Times New Roman" w:eastAsia="Times New Roman" w:hAnsi="Times New Roman" w:cs="Times New Roman"/>
            <w:noProof/>
            <w:sz w:val="24"/>
            <w:szCs w:val="24"/>
            <w:lang w:eastAsia="ru-RU"/>
          </w:rPr>
          <w:t>2.1. Трудоемкость освоения дисциплины</w:t>
        </w:r>
        <w:r w:rsidR="00133FE8" w:rsidRPr="00F221BB">
          <w:rPr>
            <w:rFonts w:ascii="Times New Roman" w:eastAsia="Times New Roman" w:hAnsi="Times New Roman" w:cs="Times New Roman"/>
            <w:noProof/>
            <w:webHidden/>
            <w:sz w:val="24"/>
            <w:szCs w:val="24"/>
            <w:lang w:eastAsia="ru-RU"/>
          </w:rPr>
          <w:tab/>
          <w:t>5</w:t>
        </w:r>
      </w:hyperlink>
    </w:p>
    <w:p w14:paraId="3790A5FA" w14:textId="77777777" w:rsidR="00133FE8" w:rsidRPr="00F221BB" w:rsidRDefault="0096534A" w:rsidP="00133FE8">
      <w:pPr>
        <w:tabs>
          <w:tab w:val="right" w:leader="dot" w:pos="9639"/>
        </w:tabs>
        <w:spacing w:before="120"/>
        <w:ind w:left="240"/>
        <w:rPr>
          <w:rFonts w:ascii="Calibri" w:eastAsia="Times New Roman" w:hAnsi="Calibri" w:cs="Times New Roman"/>
          <w:noProof/>
          <w:lang w:eastAsia="ru-RU"/>
        </w:rPr>
      </w:pPr>
      <w:hyperlink w:anchor="_Toc156825293" w:history="1">
        <w:r w:rsidR="00133FE8" w:rsidRPr="00F221BB">
          <w:rPr>
            <w:rFonts w:ascii="Times New Roman" w:eastAsia="Times New Roman" w:hAnsi="Times New Roman" w:cs="Times New Roman"/>
            <w:noProof/>
            <w:sz w:val="24"/>
            <w:szCs w:val="24"/>
            <w:lang w:eastAsia="ru-RU"/>
          </w:rPr>
          <w:t>2.2. Содержание дисциплины</w:t>
        </w:r>
        <w:r w:rsidR="00133FE8" w:rsidRPr="00F221BB">
          <w:rPr>
            <w:rFonts w:ascii="Times New Roman" w:eastAsia="Times New Roman" w:hAnsi="Times New Roman" w:cs="Times New Roman"/>
            <w:noProof/>
            <w:webHidden/>
            <w:sz w:val="24"/>
            <w:szCs w:val="24"/>
            <w:lang w:eastAsia="ru-RU"/>
          </w:rPr>
          <w:tab/>
          <w:t>6</w:t>
        </w:r>
      </w:hyperlink>
    </w:p>
    <w:p w14:paraId="433C4029" w14:textId="77777777" w:rsidR="00133FE8" w:rsidRPr="00F221BB" w:rsidRDefault="0096534A" w:rsidP="00133FE8">
      <w:pPr>
        <w:tabs>
          <w:tab w:val="right" w:leader="dot" w:pos="9639"/>
        </w:tabs>
        <w:spacing w:before="120" w:line="276" w:lineRule="auto"/>
        <w:rPr>
          <w:rFonts w:ascii="Calibri" w:eastAsia="Times New Roman" w:hAnsi="Calibri" w:cs="Times New Roman"/>
          <w:noProof/>
          <w:lang w:eastAsia="ru-RU"/>
        </w:rPr>
      </w:pPr>
      <w:hyperlink w:anchor="_Toc156825296" w:history="1">
        <w:r w:rsidR="00133FE8" w:rsidRPr="00F221BB">
          <w:rPr>
            <w:rFonts w:ascii="Times New Roman" w:eastAsia="Calibri" w:hAnsi="Times New Roman" w:cs="Times New Roman"/>
            <w:b/>
            <w:bCs/>
            <w:noProof/>
          </w:rPr>
          <w:t>3. Условия реализации ДИСЦИПЛИНЫ</w:t>
        </w:r>
        <w:r w:rsidR="00133FE8" w:rsidRPr="00F221BB">
          <w:rPr>
            <w:rFonts w:ascii="Times New Roman" w:eastAsia="Calibri" w:hAnsi="Times New Roman" w:cs="Times New Roman"/>
            <w:b/>
            <w:bCs/>
            <w:noProof/>
            <w:webHidden/>
          </w:rPr>
          <w:tab/>
          <w:t>11</w:t>
        </w:r>
      </w:hyperlink>
    </w:p>
    <w:p w14:paraId="797644A6" w14:textId="77777777" w:rsidR="00133FE8" w:rsidRPr="00F221BB" w:rsidRDefault="0096534A" w:rsidP="00133FE8">
      <w:pPr>
        <w:tabs>
          <w:tab w:val="right" w:leader="dot" w:pos="9639"/>
        </w:tabs>
        <w:spacing w:before="120"/>
        <w:ind w:left="240"/>
        <w:rPr>
          <w:rFonts w:ascii="Calibri" w:eastAsia="Times New Roman" w:hAnsi="Calibri" w:cs="Times New Roman"/>
          <w:noProof/>
          <w:lang w:eastAsia="ru-RU"/>
        </w:rPr>
      </w:pPr>
      <w:hyperlink w:anchor="_Toc156825297" w:history="1">
        <w:r w:rsidR="00133FE8" w:rsidRPr="00F221BB">
          <w:rPr>
            <w:rFonts w:ascii="Times New Roman" w:eastAsia="Times New Roman" w:hAnsi="Times New Roman" w:cs="Times New Roman"/>
            <w:noProof/>
            <w:sz w:val="24"/>
            <w:szCs w:val="24"/>
            <w:lang w:eastAsia="ru-RU"/>
          </w:rPr>
          <w:t>3.1. Материально-техническое обеспечение</w:t>
        </w:r>
        <w:r w:rsidR="00133FE8" w:rsidRPr="00F221BB">
          <w:rPr>
            <w:rFonts w:ascii="Times New Roman" w:eastAsia="Times New Roman" w:hAnsi="Times New Roman" w:cs="Times New Roman"/>
            <w:noProof/>
            <w:webHidden/>
            <w:sz w:val="24"/>
            <w:szCs w:val="24"/>
            <w:lang w:eastAsia="ru-RU"/>
          </w:rPr>
          <w:tab/>
          <w:t>11</w:t>
        </w:r>
      </w:hyperlink>
    </w:p>
    <w:p w14:paraId="493499C0" w14:textId="77777777" w:rsidR="00133FE8" w:rsidRPr="00F221BB" w:rsidRDefault="0096534A" w:rsidP="00133FE8">
      <w:pPr>
        <w:tabs>
          <w:tab w:val="right" w:leader="dot" w:pos="9639"/>
        </w:tabs>
        <w:spacing w:before="120"/>
        <w:ind w:left="240"/>
        <w:rPr>
          <w:rFonts w:ascii="Calibri" w:eastAsia="Times New Roman" w:hAnsi="Calibri" w:cs="Times New Roman"/>
          <w:noProof/>
          <w:lang w:eastAsia="ru-RU"/>
        </w:rPr>
      </w:pPr>
      <w:hyperlink w:anchor="_Toc156825298" w:history="1">
        <w:r w:rsidR="00133FE8" w:rsidRPr="00F221BB">
          <w:rPr>
            <w:rFonts w:ascii="Times New Roman" w:eastAsia="Times New Roman" w:hAnsi="Times New Roman" w:cs="Times New Roman"/>
            <w:noProof/>
            <w:sz w:val="24"/>
            <w:szCs w:val="24"/>
            <w:lang w:eastAsia="ru-RU"/>
          </w:rPr>
          <w:t>3.2. Учебно-методическое обеспечение</w:t>
        </w:r>
        <w:r w:rsidR="00133FE8" w:rsidRPr="00F221BB">
          <w:rPr>
            <w:rFonts w:ascii="Times New Roman" w:eastAsia="Times New Roman" w:hAnsi="Times New Roman" w:cs="Times New Roman"/>
            <w:noProof/>
            <w:webHidden/>
            <w:sz w:val="24"/>
            <w:szCs w:val="24"/>
            <w:lang w:eastAsia="ru-RU"/>
          </w:rPr>
          <w:tab/>
          <w:t>11</w:t>
        </w:r>
      </w:hyperlink>
    </w:p>
    <w:p w14:paraId="01FB47ED" w14:textId="77777777" w:rsidR="00133FE8" w:rsidRPr="00F221BB" w:rsidRDefault="0096534A" w:rsidP="00133FE8">
      <w:pPr>
        <w:tabs>
          <w:tab w:val="right" w:leader="dot" w:pos="9639"/>
        </w:tabs>
        <w:spacing w:before="120" w:line="276" w:lineRule="auto"/>
        <w:rPr>
          <w:rFonts w:ascii="Calibri" w:eastAsia="Times New Roman" w:hAnsi="Calibri" w:cs="Times New Roman"/>
          <w:noProof/>
          <w:lang w:eastAsia="ru-RU"/>
        </w:rPr>
      </w:pPr>
      <w:hyperlink w:anchor="_Toc156825299" w:history="1">
        <w:r w:rsidR="00133FE8" w:rsidRPr="00F221BB">
          <w:rPr>
            <w:rFonts w:ascii="Times New Roman" w:eastAsia="Calibri" w:hAnsi="Times New Roman" w:cs="Times New Roman"/>
            <w:b/>
            <w:bCs/>
            <w:noProof/>
          </w:rPr>
          <w:t>4. Контроль и оценка результатов  освоения ДИСЦИПЛИНЫ</w:t>
        </w:r>
        <w:r w:rsidR="00133FE8" w:rsidRPr="00F221BB">
          <w:rPr>
            <w:rFonts w:ascii="Times New Roman" w:eastAsia="Calibri" w:hAnsi="Times New Roman" w:cs="Times New Roman"/>
            <w:b/>
            <w:bCs/>
            <w:noProof/>
            <w:webHidden/>
          </w:rPr>
          <w:tab/>
        </w:r>
      </w:hyperlink>
      <w:r w:rsidR="00133FE8" w:rsidRPr="00F221BB">
        <w:rPr>
          <w:rFonts w:ascii="Times New Roman" w:eastAsia="Calibri" w:hAnsi="Times New Roman" w:cs="Times New Roman"/>
          <w:b/>
          <w:bCs/>
          <w:noProof/>
        </w:rPr>
        <w:t>12</w:t>
      </w:r>
    </w:p>
    <w:p w14:paraId="2002F52A" w14:textId="77777777" w:rsidR="00133FE8" w:rsidRPr="00133FE8" w:rsidRDefault="00133FE8" w:rsidP="00133FE8">
      <w:pPr>
        <w:keepNext/>
        <w:spacing w:after="120"/>
        <w:outlineLvl w:val="0"/>
        <w:rPr>
          <w:rFonts w:ascii="Times New Roman" w:eastAsia="Segoe UI" w:hAnsi="Times New Roman" w:cs="Times New Roman"/>
          <w:caps/>
          <w:kern w:val="32"/>
          <w:sz w:val="24"/>
          <w:szCs w:val="24"/>
          <w:lang w:eastAsia="ru-RU"/>
        </w:rPr>
      </w:pPr>
      <w:r w:rsidRPr="00F221BB">
        <w:rPr>
          <w:rFonts w:ascii="Times New Roman" w:eastAsia="Segoe UI" w:hAnsi="Times New Roman" w:cs="Times New Roman"/>
          <w:caps/>
          <w:kern w:val="32"/>
          <w:sz w:val="24"/>
          <w:szCs w:val="24"/>
          <w:lang w:eastAsia="ru-RU"/>
        </w:rPr>
        <w:fldChar w:fldCharType="end"/>
      </w:r>
    </w:p>
    <w:p w14:paraId="2C840A3A" w14:textId="77777777" w:rsidR="00133FE8" w:rsidRPr="00133FE8" w:rsidRDefault="00133FE8" w:rsidP="00133FE8">
      <w:pPr>
        <w:keepNext/>
        <w:spacing w:after="120"/>
        <w:outlineLvl w:val="0"/>
        <w:rPr>
          <w:rFonts w:ascii="Times New Roman" w:eastAsia="Segoe UI" w:hAnsi="Times New Roman" w:cs="Times New Roman"/>
          <w:b/>
          <w:bCs/>
          <w:caps/>
          <w:kern w:val="32"/>
          <w:sz w:val="24"/>
          <w:szCs w:val="24"/>
          <w:lang w:eastAsia="ru-RU"/>
        </w:rPr>
        <w:sectPr w:rsidR="00133FE8" w:rsidRPr="00133FE8" w:rsidSect="00AD5821">
          <w:headerReference w:type="even" r:id="rId80"/>
          <w:headerReference w:type="default" r:id="rId81"/>
          <w:pgSz w:w="11906" w:h="16838"/>
          <w:pgMar w:top="1134" w:right="567" w:bottom="1134" w:left="1701" w:header="709" w:footer="709" w:gutter="0"/>
          <w:cols w:space="708"/>
          <w:docGrid w:linePitch="360"/>
        </w:sectPr>
      </w:pPr>
    </w:p>
    <w:p w14:paraId="608925DD" w14:textId="77777777" w:rsidR="00133FE8" w:rsidRPr="00133FE8" w:rsidRDefault="00133FE8" w:rsidP="008F04A5">
      <w:pPr>
        <w:keepNext/>
        <w:numPr>
          <w:ilvl w:val="0"/>
          <w:numId w:val="34"/>
        </w:numPr>
        <w:spacing w:after="120"/>
        <w:jc w:val="center"/>
        <w:outlineLvl w:val="0"/>
        <w:rPr>
          <w:rFonts w:ascii="Times New Roman" w:eastAsia="Segoe UI" w:hAnsi="Times New Roman" w:cs="Times New Roman"/>
          <w:b/>
          <w:bCs/>
          <w:iCs/>
          <w:caps/>
          <w:kern w:val="32"/>
          <w:sz w:val="24"/>
          <w:szCs w:val="24"/>
          <w:lang w:eastAsia="ru-RU"/>
        </w:rPr>
      </w:pPr>
      <w:r w:rsidRPr="00133FE8">
        <w:rPr>
          <w:rFonts w:ascii="Times New Roman" w:eastAsia="Segoe UI" w:hAnsi="Times New Roman" w:cs="Times New Roman"/>
          <w:b/>
          <w:bCs/>
          <w:iCs/>
          <w:caps/>
          <w:kern w:val="32"/>
          <w:sz w:val="24"/>
          <w:szCs w:val="24"/>
          <w:lang w:eastAsia="ru-RU"/>
        </w:rPr>
        <w:lastRenderedPageBreak/>
        <w:t>Общая характеристикаРАБОЧЕЙ ПРОГРАММЫ УЧЕБНОЙ ДИСЦИПЛИНЫ</w:t>
      </w:r>
    </w:p>
    <w:p w14:paraId="087E847A" w14:textId="77777777" w:rsidR="00133FE8" w:rsidRPr="00133FE8" w:rsidRDefault="00133FE8" w:rsidP="00133FE8">
      <w:pPr>
        <w:widowControl w:val="0"/>
        <w:ind w:left="720"/>
        <w:jc w:val="center"/>
        <w:rPr>
          <w:rFonts w:ascii="Times New Roman" w:eastAsia="Segoe UI" w:hAnsi="Times New Roman" w:cs="Times New Roman"/>
          <w:b/>
          <w:sz w:val="24"/>
          <w:szCs w:val="24"/>
          <w:lang w:eastAsia="nl-NL"/>
        </w:rPr>
      </w:pPr>
      <w:r w:rsidRPr="00133FE8">
        <w:rPr>
          <w:rFonts w:ascii="Times New Roman" w:eastAsia="Segoe UI" w:hAnsi="Times New Roman" w:cs="Times New Roman"/>
          <w:b/>
          <w:sz w:val="24"/>
          <w:szCs w:val="24"/>
          <w:lang w:eastAsia="nl-NL"/>
        </w:rPr>
        <w:t>«ОП.05 МАТЕРИАЛОВЕДЕНИЕ»</w:t>
      </w:r>
    </w:p>
    <w:p w14:paraId="78ACF317" w14:textId="77777777" w:rsidR="00133FE8" w:rsidRPr="00133FE8" w:rsidRDefault="00133FE8" w:rsidP="00133FE8">
      <w:pPr>
        <w:rPr>
          <w:rFonts w:ascii="Times New Roman" w:eastAsia="Calibri" w:hAnsi="Times New Roman" w:cs="Times New Roman"/>
          <w:sz w:val="24"/>
          <w:szCs w:val="24"/>
          <w:lang w:eastAsia="nl-NL"/>
        </w:rPr>
      </w:pPr>
    </w:p>
    <w:p w14:paraId="1DF6B118" w14:textId="77777777" w:rsidR="00133FE8" w:rsidRPr="00133FE8" w:rsidRDefault="00133FE8" w:rsidP="00133FE8">
      <w:pPr>
        <w:spacing w:after="120" w:line="276" w:lineRule="auto"/>
        <w:ind w:firstLine="709"/>
        <w:outlineLvl w:val="1"/>
        <w:rPr>
          <w:rFonts w:ascii="Times New Roman" w:eastAsia="Segoe UI" w:hAnsi="Times New Roman" w:cs="Times New Roman"/>
          <w:b/>
          <w:bCs/>
          <w:spacing w:val="15"/>
          <w:szCs w:val="24"/>
          <w:lang w:eastAsia="ru-RU"/>
        </w:rPr>
      </w:pPr>
      <w:r w:rsidRPr="00133FE8">
        <w:rPr>
          <w:rFonts w:ascii="Times New Roman" w:eastAsia="Segoe UI" w:hAnsi="Times New Roman" w:cs="Times New Roman"/>
          <w:b/>
          <w:bCs/>
          <w:spacing w:val="15"/>
          <w:szCs w:val="24"/>
          <w:lang w:eastAsia="ru-RU"/>
        </w:rPr>
        <w:t>1.1. Цель и место дисциплины в структуре образовательной программы</w:t>
      </w:r>
    </w:p>
    <w:p w14:paraId="1BF4A363" w14:textId="77777777" w:rsidR="00133FE8" w:rsidRPr="00133FE8" w:rsidRDefault="00133FE8" w:rsidP="00F221BB">
      <w:pPr>
        <w:shd w:val="clear" w:color="auto" w:fill="FFFFFF"/>
        <w:spacing w:line="276" w:lineRule="auto"/>
        <w:ind w:firstLine="708"/>
        <w:jc w:val="both"/>
        <w:rPr>
          <w:rFonts w:ascii="Times New Roman" w:eastAsia="Times New Roman" w:hAnsi="Times New Roman" w:cs="Times New Roman"/>
          <w:sz w:val="24"/>
          <w:szCs w:val="24"/>
          <w:lang w:eastAsia="ru-RU"/>
        </w:rPr>
      </w:pPr>
      <w:r w:rsidRPr="00133FE8">
        <w:rPr>
          <w:rFonts w:ascii="Times New Roman" w:eastAsia="Times New Roman" w:hAnsi="Times New Roman" w:cs="Times New Roman"/>
          <w:sz w:val="24"/>
          <w:szCs w:val="24"/>
          <w:lang w:eastAsia="ru-RU"/>
        </w:rPr>
        <w:t xml:space="preserve">Цель дисциплины </w:t>
      </w:r>
      <w:r w:rsidRPr="00133FE8">
        <w:rPr>
          <w:rFonts w:ascii="Times New Roman" w:eastAsia="Calibri" w:hAnsi="Times New Roman" w:cs="Times New Roman"/>
        </w:rPr>
        <w:t>«</w:t>
      </w:r>
      <w:r w:rsidRPr="00133FE8">
        <w:rPr>
          <w:rFonts w:ascii="Times New Roman" w:eastAsia="Calibri" w:hAnsi="Times New Roman" w:cs="Times New Roman"/>
          <w:sz w:val="24"/>
          <w:szCs w:val="24"/>
        </w:rPr>
        <w:t>ОП.05</w:t>
      </w:r>
      <w:r w:rsidRPr="00133FE8">
        <w:rPr>
          <w:rFonts w:ascii="Calibri" w:eastAsia="Calibri" w:hAnsi="Calibri" w:cs="Times New Roman"/>
        </w:rPr>
        <w:t xml:space="preserve"> </w:t>
      </w:r>
      <w:r w:rsidRPr="00133FE8">
        <w:rPr>
          <w:rFonts w:ascii="Times New Roman" w:eastAsia="Calibri" w:hAnsi="Times New Roman" w:cs="Times New Roman"/>
        </w:rPr>
        <w:t>Материаловедение»</w:t>
      </w:r>
      <w:r w:rsidRPr="00133FE8">
        <w:rPr>
          <w:rFonts w:ascii="Times New Roman" w:eastAsia="Times New Roman" w:hAnsi="Times New Roman" w:cs="Times New Roman"/>
          <w:sz w:val="24"/>
          <w:szCs w:val="24"/>
          <w:lang w:eastAsia="ru-RU"/>
        </w:rPr>
        <w:t>: изучение закономерностей, определяющих строение и свойства материалов в зависимости от их состава, способа получения и условий обработки.</w:t>
      </w:r>
    </w:p>
    <w:p w14:paraId="132CD340" w14:textId="77777777" w:rsidR="00133FE8" w:rsidRPr="00133FE8" w:rsidRDefault="00133FE8" w:rsidP="00F221B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Calibri" w:hAnsi="Times New Roman" w:cs="Times New Roman"/>
          <w:sz w:val="24"/>
          <w:szCs w:val="24"/>
        </w:rPr>
      </w:pPr>
      <w:r w:rsidRPr="00133FE8">
        <w:rPr>
          <w:rFonts w:ascii="Times New Roman" w:eastAsia="Calibri" w:hAnsi="Times New Roman" w:cs="Times New Roman"/>
          <w:sz w:val="24"/>
          <w:szCs w:val="24"/>
        </w:rPr>
        <w:t>Дисциплина «ОП.05</w:t>
      </w:r>
      <w:r w:rsidRPr="00133FE8">
        <w:rPr>
          <w:rFonts w:ascii="Calibri" w:eastAsia="Calibri" w:hAnsi="Calibri" w:cs="Times New Roman"/>
        </w:rPr>
        <w:t xml:space="preserve"> </w:t>
      </w:r>
      <w:r w:rsidRPr="00133FE8">
        <w:rPr>
          <w:rFonts w:ascii="Times New Roman" w:eastAsia="Segoe UI" w:hAnsi="Times New Roman" w:cs="Times New Roman"/>
          <w:sz w:val="24"/>
          <w:szCs w:val="24"/>
        </w:rPr>
        <w:t>Материаловедение</w:t>
      </w:r>
      <w:r w:rsidRPr="00133FE8">
        <w:rPr>
          <w:rFonts w:ascii="Times New Roman" w:eastAsia="Calibri" w:hAnsi="Times New Roman" w:cs="Times New Roman"/>
          <w:sz w:val="24"/>
          <w:szCs w:val="24"/>
        </w:rPr>
        <w:t xml:space="preserve">» включена в обязательную часть общепрофессионального цикла образовательной программы в соответствии с ФГОС СПО по </w:t>
      </w:r>
      <w:r w:rsidRPr="00133FE8">
        <w:rPr>
          <w:rFonts w:ascii="Times New Roman" w:eastAsia="Calibri" w:hAnsi="Times New Roman" w:cs="Times New Roman"/>
          <w:color w:val="000000"/>
          <w:sz w:val="24"/>
          <w:szCs w:val="24"/>
        </w:rPr>
        <w:t>специальности 13.02.13 Эксплуатация и обслуживание электрического и электромеханического оборудования (по отраслям)</w:t>
      </w:r>
      <w:r w:rsidRPr="00133FE8">
        <w:rPr>
          <w:rFonts w:ascii="Times New Roman" w:eastAsia="Calibri" w:hAnsi="Times New Roman" w:cs="Times New Roman"/>
          <w:sz w:val="24"/>
          <w:szCs w:val="24"/>
        </w:rPr>
        <w:t xml:space="preserve">. </w:t>
      </w:r>
    </w:p>
    <w:p w14:paraId="39B10043" w14:textId="77777777" w:rsidR="00133FE8" w:rsidRPr="00133FE8" w:rsidRDefault="00133FE8" w:rsidP="00F221B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Calibri" w:hAnsi="Times New Roman" w:cs="Times New Roman"/>
          <w:sz w:val="24"/>
          <w:szCs w:val="24"/>
        </w:rPr>
      </w:pPr>
    </w:p>
    <w:p w14:paraId="5663E527" w14:textId="77777777" w:rsidR="00133FE8" w:rsidRPr="00133FE8" w:rsidRDefault="00133FE8" w:rsidP="00F221B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Calibri" w:hAnsi="Times New Roman" w:cs="Times New Roman"/>
          <w:b/>
          <w:sz w:val="24"/>
          <w:szCs w:val="24"/>
        </w:rPr>
      </w:pPr>
      <w:r w:rsidRPr="00133FE8">
        <w:rPr>
          <w:rFonts w:ascii="Times New Roman" w:eastAsia="Calibri" w:hAnsi="Times New Roman" w:cs="Times New Roman"/>
          <w:b/>
        </w:rPr>
        <w:t>1.2. Планируемые результаты освоения дисциплины</w:t>
      </w:r>
    </w:p>
    <w:p w14:paraId="515AE8B3" w14:textId="77777777" w:rsidR="00133FE8" w:rsidRPr="00133FE8" w:rsidRDefault="00133FE8" w:rsidP="00F221BB">
      <w:pPr>
        <w:spacing w:after="120" w:line="276" w:lineRule="auto"/>
        <w:ind w:firstLine="709"/>
        <w:rPr>
          <w:rFonts w:ascii="Times New Roman" w:eastAsia="Calibri" w:hAnsi="Times New Roman" w:cs="Times New Roman"/>
          <w:bCs/>
          <w:sz w:val="24"/>
          <w:szCs w:val="24"/>
        </w:rPr>
      </w:pPr>
      <w:r w:rsidRPr="00133FE8">
        <w:rPr>
          <w:rFonts w:ascii="Times New Roman" w:eastAsia="Calibri" w:hAnsi="Times New Roman" w:cs="Times New Roman"/>
          <w:bCs/>
          <w:sz w:val="24"/>
          <w:szCs w:val="24"/>
        </w:rPr>
        <w:t>В результате освоения дисциплины обучающийся должен:</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9"/>
        <w:gridCol w:w="2488"/>
        <w:gridCol w:w="2588"/>
        <w:gridCol w:w="1877"/>
      </w:tblGrid>
      <w:tr w:rsidR="00133FE8" w:rsidRPr="00133FE8" w14:paraId="38ED72BF" w14:textId="77777777" w:rsidTr="00AD5821">
        <w:tc>
          <w:tcPr>
            <w:tcW w:w="2709" w:type="dxa"/>
            <w:tcBorders>
              <w:top w:val="single" w:sz="4" w:space="0" w:color="auto"/>
              <w:left w:val="single" w:sz="4" w:space="0" w:color="auto"/>
              <w:right w:val="single" w:sz="4" w:space="0" w:color="auto"/>
            </w:tcBorders>
          </w:tcPr>
          <w:p w14:paraId="279E0B92" w14:textId="77777777" w:rsidR="00133FE8" w:rsidRPr="00133FE8" w:rsidRDefault="00133FE8" w:rsidP="00133FE8">
            <w:pPr>
              <w:rPr>
                <w:rFonts w:ascii="Times New Roman" w:eastAsia="Calibri" w:hAnsi="Times New Roman" w:cs="Times New Roman"/>
                <w:b/>
                <w:sz w:val="20"/>
                <w:szCs w:val="20"/>
              </w:rPr>
            </w:pPr>
            <w:r w:rsidRPr="00133FE8">
              <w:rPr>
                <w:rFonts w:ascii="Times New Roman" w:eastAsia="Calibri" w:hAnsi="Times New Roman" w:cs="Times New Roman"/>
                <w:b/>
                <w:sz w:val="20"/>
                <w:szCs w:val="20"/>
              </w:rPr>
              <w:t>Код ОК, ПК</w:t>
            </w:r>
          </w:p>
        </w:tc>
        <w:tc>
          <w:tcPr>
            <w:tcW w:w="2488" w:type="dxa"/>
            <w:tcBorders>
              <w:top w:val="single" w:sz="4" w:space="0" w:color="auto"/>
              <w:left w:val="single" w:sz="4" w:space="0" w:color="auto"/>
              <w:right w:val="single" w:sz="4" w:space="0" w:color="auto"/>
            </w:tcBorders>
          </w:tcPr>
          <w:p w14:paraId="752EB322" w14:textId="77777777" w:rsidR="00133FE8" w:rsidRPr="00133FE8" w:rsidRDefault="00133FE8" w:rsidP="00133FE8">
            <w:pPr>
              <w:jc w:val="center"/>
              <w:rPr>
                <w:rFonts w:ascii="Times New Roman" w:eastAsia="Calibri" w:hAnsi="Times New Roman" w:cs="Times New Roman"/>
                <w:b/>
                <w:sz w:val="20"/>
                <w:szCs w:val="20"/>
              </w:rPr>
            </w:pPr>
            <w:r w:rsidRPr="00133FE8">
              <w:rPr>
                <w:rFonts w:ascii="Times New Roman" w:eastAsia="Calibri" w:hAnsi="Times New Roman" w:cs="Times New Roman"/>
                <w:b/>
                <w:sz w:val="20"/>
                <w:szCs w:val="20"/>
              </w:rPr>
              <w:t>Уметь</w:t>
            </w:r>
          </w:p>
        </w:tc>
        <w:tc>
          <w:tcPr>
            <w:tcW w:w="2588" w:type="dxa"/>
            <w:tcBorders>
              <w:top w:val="single" w:sz="4" w:space="0" w:color="auto"/>
              <w:left w:val="single" w:sz="4" w:space="0" w:color="auto"/>
              <w:bottom w:val="single" w:sz="4" w:space="0" w:color="auto"/>
              <w:right w:val="single" w:sz="4" w:space="0" w:color="auto"/>
            </w:tcBorders>
            <w:shd w:val="clear" w:color="auto" w:fill="auto"/>
          </w:tcPr>
          <w:p w14:paraId="1B9B0A0D" w14:textId="77777777" w:rsidR="00133FE8" w:rsidRPr="00133FE8" w:rsidRDefault="00133FE8" w:rsidP="00133FE8">
            <w:pPr>
              <w:jc w:val="center"/>
              <w:rPr>
                <w:rFonts w:ascii="Times New Roman" w:eastAsia="Calibri" w:hAnsi="Times New Roman" w:cs="Times New Roman"/>
                <w:b/>
                <w:i/>
                <w:sz w:val="20"/>
                <w:szCs w:val="20"/>
              </w:rPr>
            </w:pPr>
            <w:r w:rsidRPr="00133FE8">
              <w:rPr>
                <w:rFonts w:ascii="Times New Roman" w:eastAsia="Calibri" w:hAnsi="Times New Roman" w:cs="Times New Roman"/>
                <w:b/>
                <w:sz w:val="20"/>
                <w:szCs w:val="20"/>
              </w:rPr>
              <w:t>Знать</w:t>
            </w:r>
          </w:p>
        </w:tc>
        <w:tc>
          <w:tcPr>
            <w:tcW w:w="1877" w:type="dxa"/>
            <w:tcBorders>
              <w:top w:val="single" w:sz="4" w:space="0" w:color="auto"/>
              <w:left w:val="single" w:sz="4" w:space="0" w:color="auto"/>
              <w:bottom w:val="single" w:sz="4" w:space="0" w:color="auto"/>
              <w:right w:val="single" w:sz="4" w:space="0" w:color="auto"/>
            </w:tcBorders>
          </w:tcPr>
          <w:p w14:paraId="25DD6160" w14:textId="77777777" w:rsidR="00133FE8" w:rsidRPr="00133FE8" w:rsidRDefault="00133FE8" w:rsidP="00133FE8">
            <w:pPr>
              <w:jc w:val="center"/>
              <w:rPr>
                <w:rFonts w:ascii="Times New Roman" w:eastAsia="Calibri" w:hAnsi="Times New Roman" w:cs="Times New Roman"/>
                <w:b/>
                <w:i/>
                <w:sz w:val="20"/>
                <w:szCs w:val="20"/>
              </w:rPr>
            </w:pPr>
            <w:r w:rsidRPr="00133FE8">
              <w:rPr>
                <w:rFonts w:ascii="Times New Roman" w:eastAsia="Calibri" w:hAnsi="Times New Roman" w:cs="Times New Roman"/>
                <w:b/>
                <w:sz w:val="20"/>
                <w:szCs w:val="20"/>
              </w:rPr>
              <w:t xml:space="preserve">Владеть навыками </w:t>
            </w:r>
          </w:p>
        </w:tc>
      </w:tr>
      <w:tr w:rsidR="00133FE8" w:rsidRPr="00133FE8" w14:paraId="374D320F" w14:textId="77777777" w:rsidTr="00AD5821">
        <w:tc>
          <w:tcPr>
            <w:tcW w:w="2709" w:type="dxa"/>
            <w:tcBorders>
              <w:top w:val="single" w:sz="4" w:space="0" w:color="auto"/>
              <w:left w:val="single" w:sz="4" w:space="0" w:color="auto"/>
              <w:right w:val="single" w:sz="4" w:space="0" w:color="auto"/>
            </w:tcBorders>
          </w:tcPr>
          <w:p w14:paraId="0857DF2F" w14:textId="77777777" w:rsidR="00133FE8" w:rsidRPr="00133FE8" w:rsidRDefault="00133FE8" w:rsidP="00133FE8">
            <w:pPr>
              <w:rPr>
                <w:rFonts w:ascii="Times New Roman" w:eastAsia="Calibri" w:hAnsi="Times New Roman" w:cs="Times New Roman"/>
                <w:bCs/>
                <w:sz w:val="20"/>
                <w:szCs w:val="20"/>
              </w:rPr>
            </w:pPr>
            <w:r w:rsidRPr="00133FE8">
              <w:rPr>
                <w:rFonts w:ascii="Times New Roman" w:eastAsia="Calibri" w:hAnsi="Times New Roman" w:cs="Times New Roman"/>
                <w:bCs/>
                <w:sz w:val="20"/>
                <w:szCs w:val="20"/>
              </w:rPr>
              <w:t>ОК 01</w:t>
            </w:r>
          </w:p>
          <w:p w14:paraId="2E19C0BA" w14:textId="77777777" w:rsidR="00133FE8" w:rsidRPr="00133FE8" w:rsidRDefault="00133FE8" w:rsidP="00133FE8">
            <w:pPr>
              <w:rPr>
                <w:rFonts w:ascii="Times New Roman" w:eastAsia="Calibri" w:hAnsi="Times New Roman" w:cs="Times New Roman"/>
                <w:bCs/>
                <w:sz w:val="20"/>
                <w:szCs w:val="20"/>
              </w:rPr>
            </w:pPr>
            <w:r w:rsidRPr="00133FE8">
              <w:rPr>
                <w:rFonts w:ascii="Times New Roman" w:eastAsia="Calibri" w:hAnsi="Times New Roman" w:cs="Times New Roman"/>
                <w:sz w:val="20"/>
                <w:szCs w:val="20"/>
              </w:rPr>
              <w:t>Выбирать способы решения задач профессиональной деятельности применительно к различным контекстам</w:t>
            </w:r>
          </w:p>
        </w:tc>
        <w:tc>
          <w:tcPr>
            <w:tcW w:w="2488" w:type="dxa"/>
            <w:tcBorders>
              <w:top w:val="single" w:sz="4" w:space="0" w:color="auto"/>
              <w:left w:val="single" w:sz="4" w:space="0" w:color="auto"/>
              <w:right w:val="single" w:sz="4" w:space="0" w:color="auto"/>
            </w:tcBorders>
          </w:tcPr>
          <w:p w14:paraId="2D037152" w14:textId="77777777" w:rsidR="00133FE8" w:rsidRPr="00133FE8" w:rsidRDefault="00133FE8" w:rsidP="00133FE8">
            <w:pPr>
              <w:spacing w:after="200"/>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Распознавать задачу и/или проблему в профессиональном и/или социальном контексте, анализировать и выделять её составные части;</w:t>
            </w:r>
          </w:p>
          <w:p w14:paraId="781F10C8" w14:textId="77777777" w:rsidR="00133FE8" w:rsidRPr="00133FE8" w:rsidRDefault="00133FE8" w:rsidP="00133FE8">
            <w:pPr>
              <w:spacing w:after="200"/>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определять этапы решения задачи, составлять план действия, реализовывать составленный план, определять необходимые ресурсы;</w:t>
            </w:r>
          </w:p>
          <w:p w14:paraId="5AD3B91F" w14:textId="77777777" w:rsidR="00133FE8" w:rsidRPr="00133FE8" w:rsidRDefault="00133FE8" w:rsidP="00133FE8">
            <w:pPr>
              <w:spacing w:after="200"/>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определять этапы решения задачи, составлять план действия, реализовывать составленный план, определять необходимые ресурсы;</w:t>
            </w:r>
          </w:p>
          <w:p w14:paraId="0771CCD5" w14:textId="77777777" w:rsidR="00133FE8" w:rsidRPr="00133FE8" w:rsidRDefault="00133FE8" w:rsidP="00133FE8">
            <w:pPr>
              <w:spacing w:after="200"/>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выявлять и эффективно искать информацию, необходимую для решения задачи и/или проблемы;владеть актуальными методами работы в профессиональной и смежных сферах;</w:t>
            </w:r>
          </w:p>
          <w:p w14:paraId="33CBB071" w14:textId="77777777" w:rsidR="00133FE8" w:rsidRPr="00133FE8" w:rsidRDefault="00133FE8" w:rsidP="00133FE8">
            <w:pPr>
              <w:spacing w:after="200"/>
              <w:contextualSpacing/>
              <w:rPr>
                <w:rFonts w:ascii="Times New Roman" w:eastAsia="Calibri" w:hAnsi="Times New Roman" w:cs="Times New Roman"/>
                <w:bCs/>
                <w:sz w:val="20"/>
                <w:szCs w:val="20"/>
              </w:rPr>
            </w:pPr>
            <w:r w:rsidRPr="00133FE8">
              <w:rPr>
                <w:rFonts w:ascii="Times New Roman" w:eastAsia="Calibri" w:hAnsi="Times New Roman" w:cs="Times New Roman"/>
                <w:sz w:val="20"/>
                <w:szCs w:val="20"/>
              </w:rPr>
              <w:t>оценивать результат и последствия своих действий (самостоятельно или с помощью наставника).</w:t>
            </w:r>
          </w:p>
        </w:tc>
        <w:tc>
          <w:tcPr>
            <w:tcW w:w="2588" w:type="dxa"/>
            <w:tcBorders>
              <w:top w:val="single" w:sz="4" w:space="0" w:color="auto"/>
              <w:left w:val="single" w:sz="4" w:space="0" w:color="auto"/>
              <w:bottom w:val="single" w:sz="4" w:space="0" w:color="auto"/>
              <w:right w:val="single" w:sz="4" w:space="0" w:color="auto"/>
            </w:tcBorders>
            <w:shd w:val="clear" w:color="auto" w:fill="auto"/>
          </w:tcPr>
          <w:p w14:paraId="283CA735" w14:textId="77777777" w:rsidR="00133FE8" w:rsidRPr="00133FE8" w:rsidRDefault="00133FE8" w:rsidP="00133FE8">
            <w:pPr>
              <w:ind w:left="6"/>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Актуальный профессиональный контекст, в котором приходится работать и жить;</w:t>
            </w:r>
          </w:p>
          <w:p w14:paraId="39E77306" w14:textId="77777777" w:rsidR="00133FE8" w:rsidRPr="00133FE8" w:rsidRDefault="00133FE8" w:rsidP="00133FE8">
            <w:pPr>
              <w:ind w:left="6"/>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структуру плана для решения задач, алгоритмы выполнения работ в профессиональной и смежных областях;</w:t>
            </w:r>
          </w:p>
          <w:p w14:paraId="7F346DB0" w14:textId="77777777" w:rsidR="00133FE8" w:rsidRPr="00133FE8" w:rsidRDefault="00133FE8" w:rsidP="00133FE8">
            <w:pPr>
              <w:ind w:left="6"/>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основные источники информации и ресурсы для решения задач и/или проблем в профессиональном контексте;</w:t>
            </w:r>
          </w:p>
          <w:p w14:paraId="19610834" w14:textId="77777777" w:rsidR="00133FE8" w:rsidRPr="00133FE8" w:rsidRDefault="00133FE8" w:rsidP="00133FE8">
            <w:pPr>
              <w:ind w:left="6"/>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порядок оценки результатов решения задач профессиональной деятельности.</w:t>
            </w:r>
          </w:p>
          <w:p w14:paraId="3A8471C2" w14:textId="77777777" w:rsidR="00133FE8" w:rsidRPr="00133FE8" w:rsidRDefault="00133FE8" w:rsidP="00133FE8">
            <w:pPr>
              <w:ind w:left="6"/>
              <w:contextualSpacing/>
              <w:rPr>
                <w:rFonts w:ascii="Times New Roman" w:eastAsia="Calibri" w:hAnsi="Times New Roman" w:cs="Times New Roman"/>
                <w:bCs/>
                <w:i/>
                <w:sz w:val="20"/>
                <w:szCs w:val="20"/>
              </w:rPr>
            </w:pPr>
          </w:p>
        </w:tc>
        <w:tc>
          <w:tcPr>
            <w:tcW w:w="1877" w:type="dxa"/>
            <w:tcBorders>
              <w:top w:val="single" w:sz="4" w:space="0" w:color="auto"/>
              <w:left w:val="single" w:sz="4" w:space="0" w:color="auto"/>
              <w:bottom w:val="single" w:sz="4" w:space="0" w:color="auto"/>
              <w:right w:val="single" w:sz="4" w:space="0" w:color="auto"/>
            </w:tcBorders>
          </w:tcPr>
          <w:p w14:paraId="060CE22B" w14:textId="77777777" w:rsidR="00133FE8" w:rsidRPr="00133FE8" w:rsidRDefault="00133FE8" w:rsidP="00133FE8">
            <w:pPr>
              <w:jc w:val="center"/>
              <w:rPr>
                <w:rFonts w:ascii="Times New Roman" w:eastAsia="Calibri" w:hAnsi="Times New Roman" w:cs="Times New Roman"/>
                <w:bCs/>
                <w:i/>
                <w:sz w:val="20"/>
                <w:szCs w:val="20"/>
              </w:rPr>
            </w:pPr>
            <w:r w:rsidRPr="00133FE8">
              <w:rPr>
                <w:rFonts w:ascii="Times New Roman" w:eastAsia="Calibri" w:hAnsi="Times New Roman" w:cs="Times New Roman"/>
                <w:bCs/>
                <w:i/>
                <w:sz w:val="20"/>
                <w:szCs w:val="20"/>
              </w:rPr>
              <w:t>-</w:t>
            </w:r>
          </w:p>
        </w:tc>
      </w:tr>
      <w:tr w:rsidR="00133FE8" w:rsidRPr="00133FE8" w14:paraId="71B9CFB2" w14:textId="77777777" w:rsidTr="00AD5821">
        <w:tc>
          <w:tcPr>
            <w:tcW w:w="2709" w:type="dxa"/>
            <w:tcBorders>
              <w:left w:val="single" w:sz="4" w:space="0" w:color="auto"/>
              <w:bottom w:val="single" w:sz="4" w:space="0" w:color="auto"/>
              <w:right w:val="single" w:sz="4" w:space="0" w:color="auto"/>
            </w:tcBorders>
          </w:tcPr>
          <w:p w14:paraId="27864A42" w14:textId="77777777" w:rsidR="00133FE8" w:rsidRPr="00133FE8" w:rsidRDefault="00133FE8" w:rsidP="00133FE8">
            <w:pPr>
              <w:rPr>
                <w:rFonts w:ascii="Times New Roman" w:eastAsia="Calibri" w:hAnsi="Times New Roman" w:cs="Times New Roman"/>
                <w:sz w:val="20"/>
                <w:szCs w:val="20"/>
              </w:rPr>
            </w:pPr>
            <w:r w:rsidRPr="00133FE8">
              <w:rPr>
                <w:rFonts w:ascii="Times New Roman" w:eastAsia="Calibri" w:hAnsi="Times New Roman" w:cs="Times New Roman"/>
                <w:sz w:val="20"/>
                <w:szCs w:val="20"/>
              </w:rPr>
              <w:t>ОК 02</w:t>
            </w:r>
          </w:p>
          <w:p w14:paraId="65DB9386" w14:textId="77777777" w:rsidR="00133FE8" w:rsidRPr="00133FE8" w:rsidRDefault="00133FE8" w:rsidP="00133FE8">
            <w:pPr>
              <w:rPr>
                <w:rFonts w:ascii="Times New Roman" w:eastAsia="Calibri" w:hAnsi="Times New Roman" w:cs="Times New Roman"/>
                <w:sz w:val="20"/>
                <w:szCs w:val="20"/>
              </w:rPr>
            </w:pPr>
            <w:r w:rsidRPr="00133FE8">
              <w:rPr>
                <w:rFonts w:ascii="Times New Roman" w:eastAsia="Calibri" w:hAnsi="Times New Roman" w:cs="Times New Roman"/>
                <w:sz w:val="20"/>
                <w:szCs w:val="20"/>
              </w:rPr>
              <w:t xml:space="preserve">Использовать современные средства поиска, анализа и интерпретации информации, </w:t>
            </w:r>
            <w:r w:rsidRPr="00133FE8">
              <w:rPr>
                <w:rFonts w:ascii="Times New Roman" w:eastAsia="Calibri" w:hAnsi="Times New Roman" w:cs="Times New Roman"/>
                <w:sz w:val="20"/>
                <w:szCs w:val="20"/>
              </w:rPr>
              <w:lastRenderedPageBreak/>
              <w:t>и информационные технологии для выполнения задач профессиональной деятельности</w:t>
            </w:r>
          </w:p>
        </w:tc>
        <w:tc>
          <w:tcPr>
            <w:tcW w:w="2488" w:type="dxa"/>
            <w:tcBorders>
              <w:left w:val="single" w:sz="4" w:space="0" w:color="auto"/>
              <w:bottom w:val="single" w:sz="4" w:space="0" w:color="auto"/>
              <w:right w:val="single" w:sz="4" w:space="0" w:color="auto"/>
            </w:tcBorders>
          </w:tcPr>
          <w:p w14:paraId="33B77BCF" w14:textId="77777777" w:rsidR="00133FE8" w:rsidRPr="00133FE8" w:rsidRDefault="00133FE8" w:rsidP="00133FE8">
            <w:pPr>
              <w:rPr>
                <w:rFonts w:ascii="Times New Roman" w:eastAsia="Calibri" w:hAnsi="Times New Roman" w:cs="Times New Roman"/>
                <w:sz w:val="20"/>
                <w:szCs w:val="20"/>
              </w:rPr>
            </w:pPr>
            <w:r w:rsidRPr="00133FE8">
              <w:rPr>
                <w:rFonts w:ascii="Times New Roman" w:eastAsia="Calibri" w:hAnsi="Times New Roman" w:cs="Times New Roman"/>
                <w:sz w:val="20"/>
                <w:szCs w:val="20"/>
              </w:rPr>
              <w:lastRenderedPageBreak/>
              <w:t xml:space="preserve">Определять задачи для поиска информации, планировать процесс поиска, выбирать </w:t>
            </w:r>
            <w:r w:rsidRPr="00133FE8">
              <w:rPr>
                <w:rFonts w:ascii="Times New Roman" w:eastAsia="Calibri" w:hAnsi="Times New Roman" w:cs="Times New Roman"/>
                <w:sz w:val="20"/>
                <w:szCs w:val="20"/>
              </w:rPr>
              <w:lastRenderedPageBreak/>
              <w:t>необходимые источники информации;</w:t>
            </w:r>
          </w:p>
          <w:p w14:paraId="21157EE8" w14:textId="77777777" w:rsidR="00133FE8" w:rsidRPr="00133FE8" w:rsidRDefault="00133FE8" w:rsidP="00133FE8">
            <w:pPr>
              <w:rPr>
                <w:rFonts w:ascii="Times New Roman" w:eastAsia="Calibri" w:hAnsi="Times New Roman" w:cs="Times New Roman"/>
                <w:sz w:val="20"/>
                <w:szCs w:val="20"/>
              </w:rPr>
            </w:pPr>
            <w:r w:rsidRPr="00133FE8">
              <w:rPr>
                <w:rFonts w:ascii="Times New Roman" w:eastAsia="Calibri" w:hAnsi="Times New Roman" w:cs="Times New Roman"/>
                <w:sz w:val="20"/>
                <w:szCs w:val="20"/>
              </w:rPr>
              <w:t>выделять наиболее значимое в перечне информации, структурировать получаемую информацию, оформлять результаты поиска;</w:t>
            </w:r>
          </w:p>
          <w:p w14:paraId="50B2416E" w14:textId="77777777" w:rsidR="00133FE8" w:rsidRPr="00133FE8" w:rsidRDefault="00133FE8" w:rsidP="00133FE8">
            <w:pPr>
              <w:rPr>
                <w:rFonts w:ascii="Times New Roman" w:eastAsia="Calibri" w:hAnsi="Times New Roman" w:cs="Times New Roman"/>
                <w:sz w:val="20"/>
                <w:szCs w:val="20"/>
              </w:rPr>
            </w:pPr>
            <w:r w:rsidRPr="00133FE8">
              <w:rPr>
                <w:rFonts w:ascii="Times New Roman" w:eastAsia="Calibri" w:hAnsi="Times New Roman" w:cs="Times New Roman"/>
                <w:sz w:val="20"/>
                <w:szCs w:val="20"/>
              </w:rPr>
              <w:t>оценивать практическую значимость результатов поиска;</w:t>
            </w:r>
          </w:p>
          <w:p w14:paraId="6184E6CF" w14:textId="77777777" w:rsidR="00133FE8" w:rsidRPr="00133FE8" w:rsidRDefault="00133FE8" w:rsidP="00133FE8">
            <w:pPr>
              <w:rPr>
                <w:rFonts w:ascii="Times New Roman" w:eastAsia="Calibri" w:hAnsi="Times New Roman" w:cs="Times New Roman"/>
                <w:sz w:val="20"/>
                <w:szCs w:val="20"/>
              </w:rPr>
            </w:pPr>
            <w:r w:rsidRPr="00133FE8">
              <w:rPr>
                <w:rFonts w:ascii="Times New Roman" w:eastAsia="Calibri" w:hAnsi="Times New Roman" w:cs="Times New Roman"/>
                <w:sz w:val="20"/>
                <w:szCs w:val="20"/>
              </w:rPr>
              <w:t>применять средства информационных технологий для решения профессиональных задач;использовать современное программное обеспечение в профессиональной деятельности;</w:t>
            </w:r>
          </w:p>
          <w:p w14:paraId="429788D6" w14:textId="77777777" w:rsidR="00133FE8" w:rsidRPr="00133FE8" w:rsidRDefault="00133FE8" w:rsidP="00133FE8">
            <w:pPr>
              <w:rPr>
                <w:rFonts w:ascii="Times New Roman" w:eastAsia="Calibri" w:hAnsi="Times New Roman" w:cs="Times New Roman"/>
                <w:bCs/>
                <w:sz w:val="20"/>
                <w:szCs w:val="20"/>
              </w:rPr>
            </w:pPr>
            <w:r w:rsidRPr="00133FE8">
              <w:rPr>
                <w:rFonts w:ascii="Times New Roman" w:eastAsia="Calibri" w:hAnsi="Times New Roman" w:cs="Times New Roman"/>
                <w:sz w:val="20"/>
                <w:szCs w:val="20"/>
              </w:rPr>
              <w:t>использовать различные цифровые средства для решения профессиональных задач.</w:t>
            </w:r>
          </w:p>
        </w:tc>
        <w:tc>
          <w:tcPr>
            <w:tcW w:w="2588" w:type="dxa"/>
            <w:tcBorders>
              <w:top w:val="single" w:sz="4" w:space="0" w:color="auto"/>
              <w:left w:val="single" w:sz="4" w:space="0" w:color="auto"/>
              <w:bottom w:val="single" w:sz="4" w:space="0" w:color="auto"/>
              <w:right w:val="single" w:sz="4" w:space="0" w:color="auto"/>
            </w:tcBorders>
            <w:shd w:val="clear" w:color="auto" w:fill="auto"/>
          </w:tcPr>
          <w:p w14:paraId="4A695A53" w14:textId="77777777" w:rsidR="00133FE8" w:rsidRPr="00133FE8" w:rsidRDefault="00133FE8" w:rsidP="00133FE8">
            <w:pPr>
              <w:rPr>
                <w:rFonts w:ascii="Times New Roman" w:eastAsia="Calibri" w:hAnsi="Times New Roman" w:cs="Times New Roman"/>
                <w:sz w:val="20"/>
                <w:szCs w:val="20"/>
              </w:rPr>
            </w:pPr>
            <w:r w:rsidRPr="00133FE8">
              <w:rPr>
                <w:rFonts w:ascii="Times New Roman" w:eastAsia="Calibri" w:hAnsi="Times New Roman" w:cs="Times New Roman"/>
                <w:sz w:val="20"/>
                <w:szCs w:val="20"/>
              </w:rPr>
              <w:lastRenderedPageBreak/>
              <w:t xml:space="preserve">Номенклатура информационных источников, применяемых </w:t>
            </w:r>
            <w:r w:rsidRPr="00133FE8">
              <w:rPr>
                <w:rFonts w:ascii="Times New Roman" w:eastAsia="Calibri" w:hAnsi="Times New Roman" w:cs="Times New Roman"/>
                <w:sz w:val="20"/>
                <w:szCs w:val="20"/>
              </w:rPr>
              <w:lastRenderedPageBreak/>
              <w:t>в профессиональной деятельности;</w:t>
            </w:r>
          </w:p>
          <w:p w14:paraId="46BB0129" w14:textId="77777777" w:rsidR="00133FE8" w:rsidRPr="00133FE8" w:rsidRDefault="00133FE8" w:rsidP="00133FE8">
            <w:pPr>
              <w:rPr>
                <w:rFonts w:ascii="Times New Roman" w:eastAsia="Calibri" w:hAnsi="Times New Roman" w:cs="Times New Roman"/>
                <w:sz w:val="20"/>
                <w:szCs w:val="20"/>
              </w:rPr>
            </w:pPr>
            <w:r w:rsidRPr="00133FE8">
              <w:rPr>
                <w:rFonts w:ascii="Times New Roman" w:eastAsia="Calibri" w:hAnsi="Times New Roman" w:cs="Times New Roman"/>
                <w:sz w:val="20"/>
                <w:szCs w:val="20"/>
              </w:rPr>
              <w:t>приемы структурирования информации;</w:t>
            </w:r>
          </w:p>
          <w:p w14:paraId="0F286806" w14:textId="77777777" w:rsidR="00133FE8" w:rsidRPr="00133FE8" w:rsidRDefault="00133FE8" w:rsidP="00133FE8">
            <w:pPr>
              <w:rPr>
                <w:rFonts w:ascii="Times New Roman" w:eastAsia="Calibri" w:hAnsi="Times New Roman" w:cs="Times New Roman"/>
                <w:sz w:val="20"/>
                <w:szCs w:val="20"/>
              </w:rPr>
            </w:pPr>
            <w:r w:rsidRPr="00133FE8">
              <w:rPr>
                <w:rFonts w:ascii="Times New Roman" w:eastAsia="Calibri" w:hAnsi="Times New Roman" w:cs="Times New Roman"/>
                <w:sz w:val="20"/>
                <w:szCs w:val="20"/>
              </w:rPr>
              <w:t>формат оформления результатов поиска информации;</w:t>
            </w:r>
          </w:p>
          <w:p w14:paraId="1C2B77C3" w14:textId="77777777" w:rsidR="00133FE8" w:rsidRPr="00133FE8" w:rsidRDefault="00133FE8" w:rsidP="00133FE8">
            <w:pPr>
              <w:rPr>
                <w:rFonts w:ascii="Times New Roman" w:eastAsia="Calibri" w:hAnsi="Times New Roman" w:cs="Times New Roman"/>
                <w:sz w:val="20"/>
                <w:szCs w:val="20"/>
              </w:rPr>
            </w:pPr>
            <w:r w:rsidRPr="00133FE8">
              <w:rPr>
                <w:rFonts w:ascii="Times New Roman" w:eastAsia="Calibri" w:hAnsi="Times New Roman" w:cs="Times New Roman"/>
                <w:sz w:val="20"/>
                <w:szCs w:val="20"/>
              </w:rPr>
              <w:t>современные средства и устройства информатизации, порядок их применения;</w:t>
            </w:r>
          </w:p>
          <w:p w14:paraId="4A9E358D" w14:textId="77777777" w:rsidR="00133FE8" w:rsidRPr="00133FE8" w:rsidRDefault="00133FE8" w:rsidP="00133FE8">
            <w:pPr>
              <w:rPr>
                <w:rFonts w:ascii="Times New Roman" w:eastAsia="Calibri" w:hAnsi="Times New Roman" w:cs="Times New Roman"/>
                <w:bCs/>
                <w:i/>
                <w:sz w:val="20"/>
                <w:szCs w:val="20"/>
              </w:rPr>
            </w:pPr>
            <w:r w:rsidRPr="00133FE8">
              <w:rPr>
                <w:rFonts w:ascii="Times New Roman" w:eastAsia="Calibri" w:hAnsi="Times New Roman" w:cs="Times New Roman"/>
                <w:sz w:val="20"/>
                <w:szCs w:val="20"/>
              </w:rPr>
              <w:t>программное обеспечение в профессиональной деятельности, в том числе цифровые средства.</w:t>
            </w:r>
          </w:p>
        </w:tc>
        <w:tc>
          <w:tcPr>
            <w:tcW w:w="1877" w:type="dxa"/>
            <w:tcBorders>
              <w:top w:val="single" w:sz="4" w:space="0" w:color="auto"/>
              <w:left w:val="single" w:sz="4" w:space="0" w:color="auto"/>
              <w:bottom w:val="single" w:sz="4" w:space="0" w:color="auto"/>
              <w:right w:val="single" w:sz="4" w:space="0" w:color="auto"/>
            </w:tcBorders>
          </w:tcPr>
          <w:p w14:paraId="32794787" w14:textId="77777777" w:rsidR="00133FE8" w:rsidRPr="00133FE8" w:rsidRDefault="00133FE8" w:rsidP="00133FE8">
            <w:pPr>
              <w:jc w:val="center"/>
              <w:rPr>
                <w:rFonts w:ascii="Times New Roman" w:eastAsia="Calibri" w:hAnsi="Times New Roman" w:cs="Times New Roman"/>
                <w:bCs/>
                <w:i/>
                <w:sz w:val="20"/>
                <w:szCs w:val="20"/>
              </w:rPr>
            </w:pPr>
            <w:r w:rsidRPr="00133FE8">
              <w:rPr>
                <w:rFonts w:ascii="Times New Roman" w:eastAsia="Calibri" w:hAnsi="Times New Roman" w:cs="Times New Roman"/>
                <w:bCs/>
                <w:i/>
                <w:sz w:val="20"/>
                <w:szCs w:val="20"/>
              </w:rPr>
              <w:lastRenderedPageBreak/>
              <w:t>-</w:t>
            </w:r>
          </w:p>
        </w:tc>
      </w:tr>
      <w:tr w:rsidR="00133FE8" w:rsidRPr="00133FE8" w14:paraId="0E61D73A" w14:textId="77777777" w:rsidTr="00AD5821">
        <w:tc>
          <w:tcPr>
            <w:tcW w:w="2709" w:type="dxa"/>
            <w:tcBorders>
              <w:left w:val="single" w:sz="4" w:space="0" w:color="auto"/>
              <w:bottom w:val="single" w:sz="4" w:space="0" w:color="auto"/>
              <w:right w:val="single" w:sz="4" w:space="0" w:color="auto"/>
            </w:tcBorders>
          </w:tcPr>
          <w:p w14:paraId="0061CEB6" w14:textId="77777777" w:rsidR="00133FE8" w:rsidRPr="00133FE8" w:rsidRDefault="00133FE8" w:rsidP="00133FE8">
            <w:pPr>
              <w:rPr>
                <w:rFonts w:ascii="Times New Roman" w:eastAsia="Calibri" w:hAnsi="Times New Roman" w:cs="Times New Roman"/>
                <w:bCs/>
                <w:sz w:val="20"/>
                <w:szCs w:val="20"/>
              </w:rPr>
            </w:pPr>
            <w:r w:rsidRPr="00133FE8">
              <w:rPr>
                <w:rFonts w:ascii="Times New Roman" w:eastAsia="Calibri" w:hAnsi="Times New Roman" w:cs="Times New Roman"/>
                <w:bCs/>
                <w:sz w:val="20"/>
                <w:szCs w:val="20"/>
              </w:rPr>
              <w:lastRenderedPageBreak/>
              <w:t>ОК 05</w:t>
            </w:r>
          </w:p>
          <w:p w14:paraId="4343D716" w14:textId="77777777" w:rsidR="00133FE8" w:rsidRPr="00133FE8" w:rsidRDefault="00133FE8" w:rsidP="00133FE8">
            <w:pPr>
              <w:rPr>
                <w:rFonts w:ascii="Times New Roman" w:eastAsia="Calibri" w:hAnsi="Times New Roman" w:cs="Times New Roman"/>
                <w:bCs/>
                <w:sz w:val="20"/>
                <w:szCs w:val="20"/>
              </w:rPr>
            </w:pPr>
            <w:r w:rsidRPr="00133FE8">
              <w:rPr>
                <w:rFonts w:ascii="Times New Roman" w:eastAsia="Calibri" w:hAnsi="Times New Roman" w:cs="Times New Roman"/>
                <w:sz w:val="20"/>
                <w:szCs w:val="20"/>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488" w:type="dxa"/>
            <w:tcBorders>
              <w:left w:val="single" w:sz="4" w:space="0" w:color="auto"/>
              <w:bottom w:val="single" w:sz="4" w:space="0" w:color="auto"/>
              <w:right w:val="single" w:sz="4" w:space="0" w:color="auto"/>
            </w:tcBorders>
          </w:tcPr>
          <w:p w14:paraId="1C9F3EF6" w14:textId="77777777" w:rsidR="00133FE8" w:rsidRPr="00133FE8" w:rsidRDefault="00133FE8" w:rsidP="00133FE8">
            <w:pPr>
              <w:rPr>
                <w:rFonts w:ascii="Times New Roman" w:eastAsia="Calibri" w:hAnsi="Times New Roman" w:cs="Times New Roman"/>
                <w:sz w:val="20"/>
                <w:szCs w:val="20"/>
              </w:rPr>
            </w:pPr>
            <w:r w:rsidRPr="00133FE8">
              <w:rPr>
                <w:rFonts w:ascii="Times New Roman" w:eastAsia="Calibri" w:hAnsi="Times New Roman" w:cs="Times New Roman"/>
                <w:sz w:val="20"/>
                <w:szCs w:val="20"/>
              </w:rPr>
              <w:t>Грамотно излагать свои мысли и оформлять документы по профессиональной тематике на государственном языке;</w:t>
            </w:r>
          </w:p>
          <w:p w14:paraId="243F2EAC" w14:textId="77777777" w:rsidR="00133FE8" w:rsidRPr="00133FE8" w:rsidRDefault="00133FE8" w:rsidP="00133FE8">
            <w:pPr>
              <w:rPr>
                <w:rFonts w:ascii="Times New Roman" w:eastAsia="Calibri" w:hAnsi="Times New Roman" w:cs="Times New Roman"/>
                <w:bCs/>
                <w:i/>
                <w:sz w:val="20"/>
                <w:szCs w:val="20"/>
              </w:rPr>
            </w:pPr>
            <w:r w:rsidRPr="00133FE8">
              <w:rPr>
                <w:rFonts w:ascii="Times New Roman" w:eastAsia="Calibri" w:hAnsi="Times New Roman" w:cs="Times New Roman"/>
                <w:sz w:val="20"/>
                <w:szCs w:val="20"/>
              </w:rPr>
              <w:t>проявлять толерантность в рабочем коллективе</w:t>
            </w:r>
          </w:p>
        </w:tc>
        <w:tc>
          <w:tcPr>
            <w:tcW w:w="2588" w:type="dxa"/>
            <w:tcBorders>
              <w:top w:val="single" w:sz="4" w:space="0" w:color="auto"/>
              <w:left w:val="single" w:sz="4" w:space="0" w:color="auto"/>
              <w:bottom w:val="single" w:sz="4" w:space="0" w:color="auto"/>
              <w:right w:val="single" w:sz="4" w:space="0" w:color="auto"/>
            </w:tcBorders>
            <w:shd w:val="clear" w:color="auto" w:fill="auto"/>
          </w:tcPr>
          <w:p w14:paraId="26EE4504" w14:textId="77777777" w:rsidR="00133FE8" w:rsidRPr="00133FE8" w:rsidRDefault="00133FE8" w:rsidP="00133FE8">
            <w:pPr>
              <w:rPr>
                <w:rFonts w:ascii="Times New Roman" w:eastAsia="Calibri" w:hAnsi="Times New Roman" w:cs="Times New Roman"/>
                <w:sz w:val="20"/>
                <w:szCs w:val="20"/>
              </w:rPr>
            </w:pPr>
            <w:r w:rsidRPr="00133FE8">
              <w:rPr>
                <w:rFonts w:ascii="Times New Roman" w:eastAsia="Calibri" w:hAnsi="Times New Roman" w:cs="Times New Roman"/>
                <w:sz w:val="20"/>
                <w:szCs w:val="20"/>
              </w:rPr>
              <w:t>Правила оформления документов;</w:t>
            </w:r>
          </w:p>
          <w:p w14:paraId="1DDA7DB3" w14:textId="77777777" w:rsidR="00133FE8" w:rsidRPr="00133FE8" w:rsidRDefault="00133FE8" w:rsidP="00133FE8">
            <w:pPr>
              <w:rPr>
                <w:rFonts w:ascii="Times New Roman" w:eastAsia="Calibri" w:hAnsi="Times New Roman" w:cs="Times New Roman"/>
                <w:sz w:val="20"/>
                <w:szCs w:val="20"/>
              </w:rPr>
            </w:pPr>
            <w:r w:rsidRPr="00133FE8">
              <w:rPr>
                <w:rFonts w:ascii="Times New Roman" w:eastAsia="Calibri" w:hAnsi="Times New Roman" w:cs="Times New Roman"/>
                <w:sz w:val="20"/>
                <w:szCs w:val="20"/>
              </w:rPr>
              <w:t>правила построения устных сообщений.</w:t>
            </w:r>
          </w:p>
          <w:p w14:paraId="62150E4C" w14:textId="77777777" w:rsidR="00133FE8" w:rsidRPr="00133FE8" w:rsidRDefault="00133FE8" w:rsidP="00133FE8">
            <w:pPr>
              <w:rPr>
                <w:rFonts w:ascii="Times New Roman" w:eastAsia="Calibri" w:hAnsi="Times New Roman" w:cs="Times New Roman"/>
                <w:bCs/>
                <w:i/>
                <w:sz w:val="20"/>
                <w:szCs w:val="20"/>
              </w:rPr>
            </w:pPr>
          </w:p>
        </w:tc>
        <w:tc>
          <w:tcPr>
            <w:tcW w:w="1877" w:type="dxa"/>
            <w:tcBorders>
              <w:top w:val="single" w:sz="4" w:space="0" w:color="auto"/>
              <w:left w:val="single" w:sz="4" w:space="0" w:color="auto"/>
              <w:bottom w:val="single" w:sz="4" w:space="0" w:color="auto"/>
              <w:right w:val="single" w:sz="4" w:space="0" w:color="auto"/>
            </w:tcBorders>
          </w:tcPr>
          <w:p w14:paraId="5CD26461" w14:textId="77777777" w:rsidR="00133FE8" w:rsidRPr="00133FE8" w:rsidRDefault="00133FE8" w:rsidP="00133FE8">
            <w:pPr>
              <w:jc w:val="center"/>
              <w:rPr>
                <w:rFonts w:ascii="Times New Roman" w:eastAsia="Calibri" w:hAnsi="Times New Roman" w:cs="Times New Roman"/>
                <w:bCs/>
                <w:sz w:val="20"/>
                <w:szCs w:val="20"/>
              </w:rPr>
            </w:pPr>
            <w:r w:rsidRPr="00133FE8">
              <w:rPr>
                <w:rFonts w:ascii="Times New Roman" w:eastAsia="Calibri" w:hAnsi="Times New Roman" w:cs="Times New Roman"/>
                <w:bCs/>
                <w:sz w:val="20"/>
                <w:szCs w:val="20"/>
              </w:rPr>
              <w:t>-</w:t>
            </w:r>
          </w:p>
        </w:tc>
      </w:tr>
      <w:tr w:rsidR="00133FE8" w:rsidRPr="00133FE8" w14:paraId="1BF40A80" w14:textId="77777777" w:rsidTr="00AD5821">
        <w:tc>
          <w:tcPr>
            <w:tcW w:w="2709" w:type="dxa"/>
            <w:tcBorders>
              <w:left w:val="single" w:sz="4" w:space="0" w:color="auto"/>
              <w:bottom w:val="single" w:sz="4" w:space="0" w:color="auto"/>
              <w:right w:val="single" w:sz="4" w:space="0" w:color="auto"/>
            </w:tcBorders>
          </w:tcPr>
          <w:p w14:paraId="5A8A7475" w14:textId="77777777" w:rsidR="00133FE8" w:rsidRPr="00133FE8" w:rsidRDefault="00133FE8" w:rsidP="00133FE8">
            <w:pPr>
              <w:rPr>
                <w:rFonts w:ascii="Times New Roman" w:eastAsia="Calibri" w:hAnsi="Times New Roman" w:cs="Times New Roman"/>
                <w:bCs/>
                <w:sz w:val="20"/>
                <w:szCs w:val="20"/>
              </w:rPr>
            </w:pPr>
            <w:r w:rsidRPr="00133FE8">
              <w:rPr>
                <w:rFonts w:ascii="Times New Roman" w:eastAsia="Calibri" w:hAnsi="Times New Roman" w:cs="Times New Roman"/>
                <w:bCs/>
                <w:sz w:val="20"/>
                <w:szCs w:val="20"/>
              </w:rPr>
              <w:t>ОК 09</w:t>
            </w:r>
          </w:p>
          <w:p w14:paraId="0CA282AD" w14:textId="77777777" w:rsidR="00133FE8" w:rsidRPr="00133FE8" w:rsidRDefault="00133FE8" w:rsidP="00133FE8">
            <w:pPr>
              <w:rPr>
                <w:rFonts w:ascii="Times New Roman" w:eastAsia="Calibri" w:hAnsi="Times New Roman" w:cs="Times New Roman"/>
                <w:bCs/>
                <w:sz w:val="20"/>
                <w:szCs w:val="20"/>
              </w:rPr>
            </w:pPr>
            <w:r w:rsidRPr="00133FE8">
              <w:rPr>
                <w:rFonts w:ascii="Times New Roman" w:eastAsia="Calibri" w:hAnsi="Times New Roman" w:cs="Times New Roman"/>
                <w:sz w:val="20"/>
                <w:szCs w:val="20"/>
              </w:rPr>
              <w:t>Пользоваться профессиональной документацией на государственном и иностранном языках</w:t>
            </w:r>
          </w:p>
        </w:tc>
        <w:tc>
          <w:tcPr>
            <w:tcW w:w="2488" w:type="dxa"/>
            <w:tcBorders>
              <w:left w:val="single" w:sz="4" w:space="0" w:color="auto"/>
              <w:bottom w:val="single" w:sz="4" w:space="0" w:color="auto"/>
              <w:right w:val="single" w:sz="4" w:space="0" w:color="auto"/>
            </w:tcBorders>
          </w:tcPr>
          <w:p w14:paraId="517BD5FA" w14:textId="77777777" w:rsidR="00133FE8" w:rsidRPr="00133FE8" w:rsidRDefault="00133FE8" w:rsidP="00133FE8">
            <w:pPr>
              <w:rPr>
                <w:rFonts w:ascii="Times New Roman" w:eastAsia="Calibri" w:hAnsi="Times New Roman" w:cs="Times New Roman"/>
                <w:sz w:val="20"/>
                <w:szCs w:val="20"/>
              </w:rPr>
            </w:pPr>
            <w:r w:rsidRPr="00133FE8">
              <w:rPr>
                <w:rFonts w:ascii="Times New Roman" w:eastAsia="Calibri" w:hAnsi="Times New Roman" w:cs="Times New Roman"/>
                <w:sz w:val="20"/>
                <w:szCs w:val="20"/>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16CCBB54" w14:textId="77777777" w:rsidR="00133FE8" w:rsidRPr="00133FE8" w:rsidRDefault="00133FE8" w:rsidP="00133FE8">
            <w:pPr>
              <w:rPr>
                <w:rFonts w:ascii="Times New Roman" w:eastAsia="Calibri" w:hAnsi="Times New Roman" w:cs="Times New Roman"/>
                <w:sz w:val="20"/>
                <w:szCs w:val="20"/>
              </w:rPr>
            </w:pPr>
            <w:r w:rsidRPr="00133FE8">
              <w:rPr>
                <w:rFonts w:ascii="Times New Roman" w:eastAsia="Calibri" w:hAnsi="Times New Roman" w:cs="Times New Roman"/>
                <w:sz w:val="20"/>
                <w:szCs w:val="20"/>
              </w:rPr>
              <w:t>участвовать в диалогах на знакомые общие и профессиональные темы;кратко обосновывать и объяснять свои действия (текущие и планируемые);</w:t>
            </w:r>
          </w:p>
          <w:p w14:paraId="473B4162" w14:textId="77777777" w:rsidR="00133FE8" w:rsidRPr="00133FE8" w:rsidRDefault="00133FE8" w:rsidP="00133FE8">
            <w:pPr>
              <w:rPr>
                <w:rFonts w:ascii="Times New Roman" w:eastAsia="Calibri" w:hAnsi="Times New Roman" w:cs="Times New Roman"/>
                <w:bCs/>
                <w:i/>
                <w:sz w:val="20"/>
                <w:szCs w:val="20"/>
              </w:rPr>
            </w:pPr>
            <w:r w:rsidRPr="00133FE8">
              <w:rPr>
                <w:rFonts w:ascii="Times New Roman" w:eastAsia="Calibri" w:hAnsi="Times New Roman" w:cs="Times New Roman"/>
                <w:sz w:val="20"/>
                <w:szCs w:val="20"/>
              </w:rPr>
              <w:t>писать простые связные сообщения на знакомые или интересующие профессиональные темы</w:t>
            </w:r>
          </w:p>
        </w:tc>
        <w:tc>
          <w:tcPr>
            <w:tcW w:w="2588" w:type="dxa"/>
            <w:tcBorders>
              <w:top w:val="single" w:sz="4" w:space="0" w:color="auto"/>
              <w:left w:val="single" w:sz="4" w:space="0" w:color="auto"/>
              <w:bottom w:val="single" w:sz="4" w:space="0" w:color="auto"/>
              <w:right w:val="single" w:sz="4" w:space="0" w:color="auto"/>
            </w:tcBorders>
            <w:shd w:val="clear" w:color="auto" w:fill="auto"/>
          </w:tcPr>
          <w:p w14:paraId="47482B76" w14:textId="77777777" w:rsidR="00133FE8" w:rsidRPr="00133FE8" w:rsidRDefault="00133FE8" w:rsidP="00133FE8">
            <w:pPr>
              <w:rPr>
                <w:rFonts w:ascii="Times New Roman" w:eastAsia="Calibri" w:hAnsi="Times New Roman" w:cs="Times New Roman"/>
                <w:sz w:val="20"/>
                <w:szCs w:val="20"/>
              </w:rPr>
            </w:pPr>
            <w:r w:rsidRPr="00133FE8">
              <w:rPr>
                <w:rFonts w:ascii="Times New Roman" w:eastAsia="Calibri" w:hAnsi="Times New Roman" w:cs="Times New Roman"/>
                <w:sz w:val="20"/>
                <w:szCs w:val="20"/>
              </w:rPr>
              <w:t>Правила построения простых и сложных предложений на профессиональные темы;</w:t>
            </w:r>
          </w:p>
          <w:p w14:paraId="36B8260F" w14:textId="77777777" w:rsidR="00133FE8" w:rsidRPr="00133FE8" w:rsidRDefault="00133FE8" w:rsidP="00133FE8">
            <w:pPr>
              <w:rPr>
                <w:rFonts w:ascii="Times New Roman" w:eastAsia="Calibri" w:hAnsi="Times New Roman" w:cs="Times New Roman"/>
                <w:sz w:val="20"/>
                <w:szCs w:val="20"/>
              </w:rPr>
            </w:pPr>
            <w:r w:rsidRPr="00133FE8">
              <w:rPr>
                <w:rFonts w:ascii="Times New Roman" w:eastAsia="Calibri" w:hAnsi="Times New Roman" w:cs="Times New Roman"/>
                <w:sz w:val="20"/>
                <w:szCs w:val="20"/>
              </w:rPr>
              <w:t>основные общеупотребительные глаголы (бытовая и профессиональная лексика);</w:t>
            </w:r>
          </w:p>
          <w:p w14:paraId="5198DF45" w14:textId="77777777" w:rsidR="00133FE8" w:rsidRPr="00133FE8" w:rsidRDefault="00133FE8" w:rsidP="00133FE8">
            <w:pPr>
              <w:rPr>
                <w:rFonts w:ascii="Times New Roman" w:eastAsia="Calibri" w:hAnsi="Times New Roman" w:cs="Times New Roman"/>
                <w:sz w:val="20"/>
                <w:szCs w:val="20"/>
              </w:rPr>
            </w:pPr>
            <w:r w:rsidRPr="00133FE8">
              <w:rPr>
                <w:rFonts w:ascii="Times New Roman" w:eastAsia="Calibri" w:hAnsi="Times New Roman" w:cs="Times New Roman"/>
                <w:sz w:val="20"/>
                <w:szCs w:val="20"/>
              </w:rPr>
              <w:t>лексический минимум, относящийся к описанию предметов, средств и процессов профессиональной деятельности;</w:t>
            </w:r>
          </w:p>
          <w:p w14:paraId="70BA4164" w14:textId="77777777" w:rsidR="00133FE8" w:rsidRPr="00133FE8" w:rsidRDefault="00133FE8" w:rsidP="00133FE8">
            <w:pPr>
              <w:rPr>
                <w:rFonts w:ascii="Times New Roman" w:eastAsia="Calibri" w:hAnsi="Times New Roman" w:cs="Times New Roman"/>
                <w:bCs/>
                <w:i/>
                <w:sz w:val="20"/>
                <w:szCs w:val="20"/>
              </w:rPr>
            </w:pPr>
            <w:r w:rsidRPr="00133FE8">
              <w:rPr>
                <w:rFonts w:ascii="Times New Roman" w:eastAsia="Calibri" w:hAnsi="Times New Roman" w:cs="Times New Roman"/>
                <w:sz w:val="20"/>
                <w:szCs w:val="20"/>
              </w:rPr>
              <w:t>правила чтения текстов профессиональной направленности.</w:t>
            </w:r>
          </w:p>
        </w:tc>
        <w:tc>
          <w:tcPr>
            <w:tcW w:w="1877" w:type="dxa"/>
            <w:tcBorders>
              <w:top w:val="single" w:sz="4" w:space="0" w:color="auto"/>
              <w:left w:val="single" w:sz="4" w:space="0" w:color="auto"/>
              <w:bottom w:val="single" w:sz="4" w:space="0" w:color="auto"/>
              <w:right w:val="single" w:sz="4" w:space="0" w:color="auto"/>
            </w:tcBorders>
          </w:tcPr>
          <w:p w14:paraId="346B85AD" w14:textId="77777777" w:rsidR="00133FE8" w:rsidRPr="00133FE8" w:rsidRDefault="00133FE8" w:rsidP="00133FE8">
            <w:pPr>
              <w:jc w:val="center"/>
              <w:rPr>
                <w:rFonts w:ascii="Times New Roman" w:eastAsia="Calibri" w:hAnsi="Times New Roman" w:cs="Times New Roman"/>
                <w:bCs/>
                <w:sz w:val="20"/>
                <w:szCs w:val="20"/>
              </w:rPr>
            </w:pPr>
            <w:r w:rsidRPr="00133FE8">
              <w:rPr>
                <w:rFonts w:ascii="Times New Roman" w:eastAsia="Calibri" w:hAnsi="Times New Roman" w:cs="Times New Roman"/>
                <w:bCs/>
                <w:sz w:val="20"/>
                <w:szCs w:val="20"/>
              </w:rPr>
              <w:t>-</w:t>
            </w:r>
          </w:p>
        </w:tc>
      </w:tr>
      <w:tr w:rsidR="00133FE8" w:rsidRPr="00133FE8" w14:paraId="0B483058" w14:textId="77777777" w:rsidTr="00AD5821">
        <w:tc>
          <w:tcPr>
            <w:tcW w:w="2709" w:type="dxa"/>
            <w:tcBorders>
              <w:top w:val="single" w:sz="4" w:space="0" w:color="auto"/>
              <w:left w:val="single" w:sz="4" w:space="0" w:color="auto"/>
              <w:right w:val="single" w:sz="4" w:space="0" w:color="auto"/>
            </w:tcBorders>
          </w:tcPr>
          <w:p w14:paraId="7C43A35E" w14:textId="77777777" w:rsidR="00133FE8" w:rsidRPr="00133FE8" w:rsidRDefault="00133FE8" w:rsidP="00133FE8">
            <w:pPr>
              <w:rPr>
                <w:rFonts w:ascii="Times New Roman" w:eastAsia="Calibri" w:hAnsi="Times New Roman" w:cs="Times New Roman"/>
                <w:bCs/>
                <w:sz w:val="20"/>
                <w:szCs w:val="20"/>
              </w:rPr>
            </w:pPr>
            <w:r w:rsidRPr="00133FE8">
              <w:rPr>
                <w:rFonts w:ascii="Times New Roman" w:eastAsia="Calibri" w:hAnsi="Times New Roman" w:cs="Times New Roman"/>
                <w:bCs/>
                <w:sz w:val="20"/>
                <w:szCs w:val="20"/>
              </w:rPr>
              <w:t>ПК 1.1</w:t>
            </w:r>
          </w:p>
          <w:p w14:paraId="49DF494E" w14:textId="77777777" w:rsidR="00133FE8" w:rsidRPr="00133FE8" w:rsidRDefault="00133FE8" w:rsidP="00133FE8">
            <w:pPr>
              <w:rPr>
                <w:rFonts w:ascii="Times New Roman" w:eastAsia="Calibri" w:hAnsi="Times New Roman" w:cs="Times New Roman"/>
                <w:bCs/>
                <w:sz w:val="20"/>
                <w:szCs w:val="20"/>
              </w:rPr>
            </w:pPr>
            <w:r w:rsidRPr="00133FE8">
              <w:rPr>
                <w:rFonts w:ascii="Times New Roman" w:eastAsia="Calibri" w:hAnsi="Times New Roman" w:cs="Times New Roman"/>
                <w:iCs/>
                <w:sz w:val="20"/>
                <w:szCs w:val="20"/>
                <w:lang w:eastAsia="zh-CN"/>
              </w:rPr>
              <w:t>Выполнять операции по техническому обслуживанию и ремонту электрического и электромеханического оборудования.</w:t>
            </w:r>
          </w:p>
        </w:tc>
        <w:tc>
          <w:tcPr>
            <w:tcW w:w="2488" w:type="dxa"/>
            <w:tcBorders>
              <w:top w:val="single" w:sz="4" w:space="0" w:color="auto"/>
              <w:left w:val="single" w:sz="4" w:space="0" w:color="auto"/>
              <w:right w:val="single" w:sz="4" w:space="0" w:color="auto"/>
            </w:tcBorders>
            <w:hideMark/>
          </w:tcPr>
          <w:p w14:paraId="160C0E6E" w14:textId="77777777" w:rsidR="00133FE8" w:rsidRPr="00133FE8" w:rsidRDefault="00133FE8" w:rsidP="00133FE8">
            <w:pPr>
              <w:contextualSpacing/>
              <w:rPr>
                <w:rFonts w:ascii="Times New Roman" w:eastAsia="Calibri" w:hAnsi="Times New Roman" w:cs="Times New Roman"/>
                <w:bCs/>
                <w:noProof/>
                <w:sz w:val="20"/>
                <w:szCs w:val="20"/>
              </w:rPr>
            </w:pPr>
            <w:r w:rsidRPr="00133FE8">
              <w:rPr>
                <w:rFonts w:ascii="Times New Roman" w:eastAsia="Calibri" w:hAnsi="Times New Roman" w:cs="Times New Roman"/>
                <w:bCs/>
                <w:noProof/>
                <w:sz w:val="20"/>
                <w:szCs w:val="20"/>
              </w:rPr>
              <w:t>Подбирать конструкционные материалы по их назначению и условиям эксплуатации;</w:t>
            </w:r>
          </w:p>
          <w:p w14:paraId="67924450" w14:textId="77777777" w:rsidR="00133FE8" w:rsidRPr="00133FE8" w:rsidRDefault="00133FE8" w:rsidP="00133FE8">
            <w:pPr>
              <w:spacing w:after="200"/>
              <w:contextualSpacing/>
              <w:rPr>
                <w:rFonts w:ascii="Times New Roman" w:eastAsia="Calibri" w:hAnsi="Times New Roman" w:cs="Times New Roman"/>
                <w:bCs/>
                <w:sz w:val="20"/>
                <w:szCs w:val="20"/>
              </w:rPr>
            </w:pPr>
            <w:r w:rsidRPr="00133FE8">
              <w:rPr>
                <w:rFonts w:ascii="Times New Roman" w:eastAsia="Calibri" w:hAnsi="Times New Roman" w:cs="Times New Roman"/>
                <w:bCs/>
                <w:noProof/>
                <w:sz w:val="20"/>
                <w:szCs w:val="20"/>
              </w:rPr>
              <w:t>подбирать способы и режимы обработки материалов для изготовления различных деталей.</w:t>
            </w:r>
          </w:p>
          <w:p w14:paraId="71538D4C" w14:textId="77777777" w:rsidR="00133FE8" w:rsidRPr="00133FE8" w:rsidRDefault="00133FE8" w:rsidP="00133FE8">
            <w:pPr>
              <w:rPr>
                <w:rFonts w:ascii="Times New Roman" w:eastAsia="Calibri" w:hAnsi="Times New Roman" w:cs="Times New Roman"/>
                <w:bCs/>
                <w:sz w:val="20"/>
                <w:szCs w:val="20"/>
              </w:rPr>
            </w:pPr>
          </w:p>
        </w:tc>
        <w:tc>
          <w:tcPr>
            <w:tcW w:w="2588" w:type="dxa"/>
            <w:tcBorders>
              <w:top w:val="single" w:sz="4" w:space="0" w:color="auto"/>
              <w:left w:val="single" w:sz="4" w:space="0" w:color="auto"/>
              <w:bottom w:val="single" w:sz="4" w:space="0" w:color="auto"/>
              <w:right w:val="single" w:sz="4" w:space="0" w:color="auto"/>
            </w:tcBorders>
            <w:shd w:val="clear" w:color="auto" w:fill="auto"/>
          </w:tcPr>
          <w:p w14:paraId="2D608D74" w14:textId="77777777" w:rsidR="00133FE8" w:rsidRPr="00133FE8" w:rsidRDefault="00133FE8" w:rsidP="00133FE8">
            <w:pPr>
              <w:rPr>
                <w:rFonts w:ascii="Times New Roman" w:eastAsia="Calibri" w:hAnsi="Times New Roman" w:cs="Times New Roman"/>
                <w:bCs/>
                <w:i/>
                <w:sz w:val="20"/>
                <w:szCs w:val="20"/>
              </w:rPr>
            </w:pPr>
            <w:r w:rsidRPr="00133FE8">
              <w:rPr>
                <w:rFonts w:ascii="Times New Roman" w:eastAsia="Calibri" w:hAnsi="Times New Roman" w:cs="Times New Roman"/>
                <w:sz w:val="20"/>
                <w:szCs w:val="20"/>
              </w:rPr>
              <w:lastRenderedPageBreak/>
              <w:t>Основные свойства, классификацию, характеристики, применяемых в профессиональной деятельности материалов.</w:t>
            </w:r>
            <w:r w:rsidRPr="00133FE8">
              <w:rPr>
                <w:rFonts w:ascii="Times New Roman" w:eastAsia="Calibri" w:hAnsi="Times New Roman" w:cs="Times New Roman"/>
                <w:spacing w:val="-8"/>
                <w:sz w:val="20"/>
                <w:szCs w:val="20"/>
              </w:rPr>
              <w:t xml:space="preserve"> Материалы для эксплуатации и ремонта электрооборудования, их свойства</w:t>
            </w:r>
          </w:p>
        </w:tc>
        <w:tc>
          <w:tcPr>
            <w:tcW w:w="1877" w:type="dxa"/>
            <w:tcBorders>
              <w:top w:val="single" w:sz="4" w:space="0" w:color="auto"/>
              <w:left w:val="single" w:sz="4" w:space="0" w:color="auto"/>
              <w:bottom w:val="single" w:sz="4" w:space="0" w:color="auto"/>
              <w:right w:val="single" w:sz="4" w:space="0" w:color="auto"/>
            </w:tcBorders>
            <w:hideMark/>
          </w:tcPr>
          <w:p w14:paraId="6C1F63E5" w14:textId="77777777" w:rsidR="00133FE8" w:rsidRPr="00133FE8" w:rsidRDefault="00133FE8" w:rsidP="00133FE8">
            <w:pPr>
              <w:rPr>
                <w:rFonts w:ascii="Times New Roman" w:eastAsia="Calibri" w:hAnsi="Times New Roman" w:cs="Times New Roman"/>
                <w:bCs/>
                <w:sz w:val="20"/>
                <w:szCs w:val="20"/>
              </w:rPr>
            </w:pPr>
            <w:r w:rsidRPr="00133FE8">
              <w:rPr>
                <w:rFonts w:ascii="Times New Roman" w:eastAsia="Calibri" w:hAnsi="Times New Roman" w:cs="Times New Roman"/>
                <w:sz w:val="20"/>
                <w:szCs w:val="20"/>
              </w:rPr>
              <w:t>Эффективно выбирать и использовать материалы при эксплуатации и ремонте оборудования на основе анализа  их свойств.</w:t>
            </w:r>
          </w:p>
        </w:tc>
      </w:tr>
      <w:tr w:rsidR="00133FE8" w:rsidRPr="00133FE8" w14:paraId="5978A36C" w14:textId="77777777" w:rsidTr="00AD5821">
        <w:trPr>
          <w:trHeight w:val="327"/>
        </w:trPr>
        <w:tc>
          <w:tcPr>
            <w:tcW w:w="2709" w:type="dxa"/>
            <w:tcBorders>
              <w:left w:val="single" w:sz="4" w:space="0" w:color="auto"/>
              <w:right w:val="single" w:sz="4" w:space="0" w:color="auto"/>
            </w:tcBorders>
          </w:tcPr>
          <w:p w14:paraId="6B736606" w14:textId="77777777" w:rsidR="00133FE8" w:rsidRPr="00133FE8" w:rsidRDefault="00133FE8" w:rsidP="00133FE8">
            <w:pPr>
              <w:rPr>
                <w:rFonts w:ascii="Times New Roman" w:eastAsia="Calibri" w:hAnsi="Times New Roman" w:cs="Times New Roman"/>
                <w:bCs/>
                <w:sz w:val="20"/>
                <w:szCs w:val="20"/>
              </w:rPr>
            </w:pPr>
            <w:r w:rsidRPr="00133FE8">
              <w:rPr>
                <w:rFonts w:ascii="Times New Roman" w:eastAsia="Calibri" w:hAnsi="Times New Roman" w:cs="Times New Roman"/>
                <w:bCs/>
                <w:sz w:val="20"/>
                <w:szCs w:val="20"/>
              </w:rPr>
              <w:lastRenderedPageBreak/>
              <w:t>ПК 3.1</w:t>
            </w:r>
          </w:p>
          <w:p w14:paraId="451DEE03" w14:textId="77777777" w:rsidR="00133FE8" w:rsidRPr="00133FE8" w:rsidRDefault="00133FE8" w:rsidP="00133FE8">
            <w:pPr>
              <w:rPr>
                <w:rFonts w:ascii="Times New Roman" w:eastAsia="Calibri" w:hAnsi="Times New Roman" w:cs="Times New Roman"/>
                <w:bCs/>
                <w:sz w:val="20"/>
                <w:szCs w:val="20"/>
              </w:rPr>
            </w:pPr>
            <w:r w:rsidRPr="00133FE8">
              <w:rPr>
                <w:rFonts w:ascii="Times New Roman" w:eastAsia="Calibri" w:hAnsi="Times New Roman" w:cs="Times New Roman"/>
                <w:iCs/>
                <w:sz w:val="20"/>
                <w:szCs w:val="20"/>
                <w:lang w:eastAsia="zh-CN"/>
              </w:rPr>
              <w:t>Проводить диагностику технического состояния электрического и электромеханического оборудования энергоустановок</w:t>
            </w:r>
          </w:p>
        </w:tc>
        <w:tc>
          <w:tcPr>
            <w:tcW w:w="2488" w:type="dxa"/>
            <w:tcBorders>
              <w:left w:val="single" w:sz="4" w:space="0" w:color="auto"/>
              <w:right w:val="single" w:sz="4" w:space="0" w:color="auto"/>
            </w:tcBorders>
          </w:tcPr>
          <w:p w14:paraId="2840D06B" w14:textId="77777777" w:rsidR="00133FE8" w:rsidRPr="00133FE8" w:rsidRDefault="00133FE8" w:rsidP="00133FE8">
            <w:pPr>
              <w:contextualSpacing/>
              <w:rPr>
                <w:rFonts w:ascii="Times New Roman" w:eastAsia="Calibri" w:hAnsi="Times New Roman" w:cs="Times New Roman"/>
                <w:bCs/>
                <w:noProof/>
                <w:sz w:val="20"/>
                <w:szCs w:val="20"/>
              </w:rPr>
            </w:pPr>
            <w:r w:rsidRPr="00133FE8">
              <w:rPr>
                <w:rFonts w:ascii="Times New Roman" w:eastAsia="Calibri" w:hAnsi="Times New Roman" w:cs="Times New Roman"/>
                <w:bCs/>
                <w:noProof/>
                <w:sz w:val="20"/>
                <w:szCs w:val="20"/>
              </w:rPr>
              <w:t>Подбирать конструкционные материалы по их назначению и условиям эксплуатации;</w:t>
            </w:r>
          </w:p>
          <w:p w14:paraId="59885EDA" w14:textId="77777777" w:rsidR="00133FE8" w:rsidRPr="00133FE8" w:rsidRDefault="00133FE8" w:rsidP="00133FE8">
            <w:pPr>
              <w:rPr>
                <w:rFonts w:ascii="Times New Roman" w:eastAsia="Calibri" w:hAnsi="Times New Roman" w:cs="Times New Roman"/>
                <w:bCs/>
                <w:sz w:val="20"/>
                <w:szCs w:val="20"/>
              </w:rPr>
            </w:pPr>
            <w:r w:rsidRPr="00133FE8">
              <w:rPr>
                <w:rFonts w:ascii="Times New Roman" w:eastAsia="Calibri" w:hAnsi="Times New Roman" w:cs="Times New Roman"/>
                <w:bCs/>
                <w:noProof/>
                <w:sz w:val="20"/>
                <w:szCs w:val="20"/>
              </w:rPr>
              <w:t>подбирать способы и режимы обработки металлов для изготовления различных деталей</w:t>
            </w:r>
          </w:p>
        </w:tc>
        <w:tc>
          <w:tcPr>
            <w:tcW w:w="2588" w:type="dxa"/>
            <w:tcBorders>
              <w:top w:val="single" w:sz="4" w:space="0" w:color="auto"/>
              <w:left w:val="single" w:sz="4" w:space="0" w:color="auto"/>
              <w:bottom w:val="single" w:sz="4" w:space="0" w:color="auto"/>
              <w:right w:val="single" w:sz="4" w:space="0" w:color="auto"/>
            </w:tcBorders>
            <w:shd w:val="clear" w:color="auto" w:fill="auto"/>
          </w:tcPr>
          <w:p w14:paraId="5FABC40F" w14:textId="77777777" w:rsidR="00133FE8" w:rsidRPr="00133FE8" w:rsidRDefault="00133FE8" w:rsidP="00133FE8">
            <w:pPr>
              <w:rPr>
                <w:rFonts w:ascii="Times New Roman" w:eastAsia="Calibri" w:hAnsi="Times New Roman" w:cs="Times New Roman"/>
                <w:bCs/>
                <w:i/>
                <w:sz w:val="20"/>
                <w:szCs w:val="20"/>
              </w:rPr>
            </w:pPr>
            <w:r w:rsidRPr="00133FE8">
              <w:rPr>
                <w:rFonts w:ascii="Times New Roman" w:eastAsia="Calibri" w:hAnsi="Times New Roman" w:cs="Times New Roman"/>
                <w:sz w:val="20"/>
                <w:szCs w:val="20"/>
              </w:rPr>
              <w:t>Основные свойства, классификацию, характеристики, применяемых в профессиональной деятельности материалов.</w:t>
            </w:r>
            <w:r w:rsidRPr="00133FE8">
              <w:rPr>
                <w:rFonts w:ascii="Times New Roman" w:eastAsia="Calibri" w:hAnsi="Times New Roman" w:cs="Times New Roman"/>
                <w:spacing w:val="-8"/>
                <w:sz w:val="20"/>
                <w:szCs w:val="20"/>
              </w:rPr>
              <w:t xml:space="preserve"> Материалы для эксплуатации и ремонта электрооборудования, их свойства</w:t>
            </w:r>
          </w:p>
        </w:tc>
        <w:tc>
          <w:tcPr>
            <w:tcW w:w="1877" w:type="dxa"/>
            <w:tcBorders>
              <w:top w:val="single" w:sz="4" w:space="0" w:color="auto"/>
              <w:left w:val="single" w:sz="4" w:space="0" w:color="auto"/>
              <w:bottom w:val="single" w:sz="4" w:space="0" w:color="auto"/>
              <w:right w:val="single" w:sz="4" w:space="0" w:color="auto"/>
            </w:tcBorders>
          </w:tcPr>
          <w:p w14:paraId="5B8D5EBF" w14:textId="77777777" w:rsidR="00133FE8" w:rsidRPr="00133FE8" w:rsidRDefault="00133FE8" w:rsidP="00133FE8">
            <w:pPr>
              <w:rPr>
                <w:rFonts w:ascii="Times New Roman" w:eastAsia="Calibri" w:hAnsi="Times New Roman" w:cs="Times New Roman"/>
                <w:bCs/>
                <w:i/>
                <w:sz w:val="20"/>
                <w:szCs w:val="20"/>
              </w:rPr>
            </w:pPr>
            <w:r w:rsidRPr="00133FE8">
              <w:rPr>
                <w:rFonts w:ascii="Times New Roman" w:eastAsia="Calibri" w:hAnsi="Times New Roman" w:cs="Times New Roman"/>
                <w:sz w:val="20"/>
                <w:szCs w:val="20"/>
              </w:rPr>
              <w:t>Оценивать механические свойства материалов при эксплуатации и ремонте оборудования</w:t>
            </w:r>
          </w:p>
        </w:tc>
      </w:tr>
      <w:tr w:rsidR="00133FE8" w:rsidRPr="00133FE8" w14:paraId="32086CC8" w14:textId="77777777" w:rsidTr="00AD5821">
        <w:trPr>
          <w:trHeight w:val="327"/>
        </w:trPr>
        <w:tc>
          <w:tcPr>
            <w:tcW w:w="2709" w:type="dxa"/>
            <w:tcBorders>
              <w:left w:val="single" w:sz="4" w:space="0" w:color="auto"/>
              <w:right w:val="single" w:sz="4" w:space="0" w:color="auto"/>
            </w:tcBorders>
          </w:tcPr>
          <w:p w14:paraId="04223E81" w14:textId="77777777" w:rsidR="00133FE8" w:rsidRPr="00133FE8" w:rsidRDefault="00133FE8" w:rsidP="00133FE8">
            <w:pPr>
              <w:rPr>
                <w:rFonts w:ascii="Times New Roman" w:eastAsia="Calibri" w:hAnsi="Times New Roman" w:cs="Times New Roman"/>
                <w:bCs/>
                <w:sz w:val="20"/>
                <w:szCs w:val="20"/>
              </w:rPr>
            </w:pPr>
            <w:r w:rsidRPr="00133FE8">
              <w:rPr>
                <w:rFonts w:ascii="Times New Roman" w:eastAsia="Calibri" w:hAnsi="Times New Roman" w:cs="Times New Roman"/>
                <w:bCs/>
                <w:sz w:val="20"/>
                <w:szCs w:val="20"/>
              </w:rPr>
              <w:t>ПК 3.2</w:t>
            </w:r>
          </w:p>
          <w:p w14:paraId="30C48D4B" w14:textId="77777777" w:rsidR="00133FE8" w:rsidRPr="00133FE8" w:rsidRDefault="00133FE8" w:rsidP="00133FE8">
            <w:pPr>
              <w:rPr>
                <w:rFonts w:ascii="Times New Roman" w:eastAsia="Calibri" w:hAnsi="Times New Roman" w:cs="Times New Roman"/>
                <w:bCs/>
                <w:sz w:val="20"/>
                <w:szCs w:val="20"/>
              </w:rPr>
            </w:pPr>
            <w:r w:rsidRPr="00133FE8">
              <w:rPr>
                <w:rFonts w:ascii="Times New Roman" w:eastAsia="Calibri" w:hAnsi="Times New Roman" w:cs="Times New Roman"/>
                <w:iCs/>
                <w:sz w:val="20"/>
                <w:szCs w:val="20"/>
              </w:rPr>
              <w:t>Осуществлять проведение работ по техническому обслуживанию и ремонту электрического и электромеханического оборудования энергоустановок.</w:t>
            </w:r>
          </w:p>
          <w:p w14:paraId="7F6D3316" w14:textId="77777777" w:rsidR="00133FE8" w:rsidRPr="00133FE8" w:rsidRDefault="00133FE8" w:rsidP="00133FE8">
            <w:pPr>
              <w:rPr>
                <w:rFonts w:ascii="Times New Roman" w:eastAsia="Calibri" w:hAnsi="Times New Roman" w:cs="Times New Roman"/>
                <w:bCs/>
                <w:sz w:val="20"/>
                <w:szCs w:val="20"/>
              </w:rPr>
            </w:pPr>
          </w:p>
        </w:tc>
        <w:tc>
          <w:tcPr>
            <w:tcW w:w="2488" w:type="dxa"/>
            <w:tcBorders>
              <w:left w:val="single" w:sz="4" w:space="0" w:color="auto"/>
              <w:right w:val="single" w:sz="4" w:space="0" w:color="auto"/>
            </w:tcBorders>
          </w:tcPr>
          <w:p w14:paraId="1B4DBFB7" w14:textId="77777777" w:rsidR="00133FE8" w:rsidRPr="00133FE8" w:rsidRDefault="00133FE8" w:rsidP="00133FE8">
            <w:pPr>
              <w:contextualSpacing/>
              <w:rPr>
                <w:rFonts w:ascii="Times New Roman" w:eastAsia="Calibri" w:hAnsi="Times New Roman" w:cs="Times New Roman"/>
                <w:bCs/>
                <w:noProof/>
                <w:sz w:val="20"/>
                <w:szCs w:val="20"/>
              </w:rPr>
            </w:pPr>
            <w:r w:rsidRPr="00133FE8">
              <w:rPr>
                <w:rFonts w:ascii="Times New Roman" w:eastAsia="Calibri" w:hAnsi="Times New Roman" w:cs="Times New Roman"/>
                <w:bCs/>
                <w:noProof/>
                <w:sz w:val="20"/>
                <w:szCs w:val="20"/>
              </w:rPr>
              <w:t>Подбирать конструкционные материалы по их назначению и условиям эксплуатации;</w:t>
            </w:r>
          </w:p>
          <w:p w14:paraId="10C0988A" w14:textId="77777777" w:rsidR="00133FE8" w:rsidRPr="00133FE8" w:rsidRDefault="00133FE8" w:rsidP="00133FE8">
            <w:pPr>
              <w:spacing w:after="200"/>
              <w:contextualSpacing/>
              <w:rPr>
                <w:rFonts w:ascii="Times New Roman" w:eastAsia="Calibri" w:hAnsi="Times New Roman" w:cs="Times New Roman"/>
                <w:bCs/>
                <w:i/>
                <w:sz w:val="20"/>
                <w:szCs w:val="20"/>
              </w:rPr>
            </w:pPr>
            <w:r w:rsidRPr="00133FE8">
              <w:rPr>
                <w:rFonts w:ascii="Times New Roman" w:eastAsia="Calibri" w:hAnsi="Times New Roman" w:cs="Times New Roman"/>
                <w:bCs/>
                <w:noProof/>
                <w:sz w:val="20"/>
                <w:szCs w:val="20"/>
              </w:rPr>
              <w:t>подбирать способы и режимы обработки металлов для изготовления различных деталей.</w:t>
            </w:r>
          </w:p>
        </w:tc>
        <w:tc>
          <w:tcPr>
            <w:tcW w:w="2588" w:type="dxa"/>
            <w:tcBorders>
              <w:top w:val="single" w:sz="4" w:space="0" w:color="auto"/>
              <w:left w:val="single" w:sz="4" w:space="0" w:color="auto"/>
              <w:bottom w:val="single" w:sz="4" w:space="0" w:color="auto"/>
              <w:right w:val="single" w:sz="4" w:space="0" w:color="auto"/>
            </w:tcBorders>
            <w:shd w:val="clear" w:color="auto" w:fill="auto"/>
          </w:tcPr>
          <w:p w14:paraId="47A89D6E" w14:textId="77777777" w:rsidR="00133FE8" w:rsidRPr="00133FE8" w:rsidRDefault="00133FE8" w:rsidP="00133FE8">
            <w:pPr>
              <w:rPr>
                <w:rFonts w:ascii="Times New Roman" w:eastAsia="Calibri" w:hAnsi="Times New Roman" w:cs="Times New Roman"/>
                <w:bCs/>
                <w:i/>
                <w:sz w:val="20"/>
                <w:szCs w:val="20"/>
              </w:rPr>
            </w:pPr>
            <w:r w:rsidRPr="00133FE8">
              <w:rPr>
                <w:rFonts w:ascii="Times New Roman" w:eastAsia="Calibri" w:hAnsi="Times New Roman" w:cs="Times New Roman"/>
                <w:sz w:val="20"/>
                <w:szCs w:val="20"/>
              </w:rPr>
              <w:t>Основные свойства, классификацию, характеристики, применяемых в профессиональной деятельности материалов.</w:t>
            </w:r>
            <w:r w:rsidRPr="00133FE8">
              <w:rPr>
                <w:rFonts w:ascii="Times New Roman" w:eastAsia="Calibri" w:hAnsi="Times New Roman" w:cs="Times New Roman"/>
                <w:spacing w:val="-8"/>
                <w:sz w:val="20"/>
                <w:szCs w:val="20"/>
              </w:rPr>
              <w:t xml:space="preserve"> Материалы для эксплуатации и ремонта электрооборудования, их свойства</w:t>
            </w:r>
          </w:p>
        </w:tc>
        <w:tc>
          <w:tcPr>
            <w:tcW w:w="1877" w:type="dxa"/>
            <w:tcBorders>
              <w:top w:val="single" w:sz="4" w:space="0" w:color="auto"/>
              <w:left w:val="single" w:sz="4" w:space="0" w:color="auto"/>
              <w:bottom w:val="single" w:sz="4" w:space="0" w:color="auto"/>
              <w:right w:val="single" w:sz="4" w:space="0" w:color="auto"/>
            </w:tcBorders>
          </w:tcPr>
          <w:p w14:paraId="2AAC60C0" w14:textId="77777777" w:rsidR="00133FE8" w:rsidRPr="00133FE8" w:rsidRDefault="00133FE8" w:rsidP="00133FE8">
            <w:pPr>
              <w:rPr>
                <w:rFonts w:ascii="Times New Roman" w:eastAsia="Calibri" w:hAnsi="Times New Roman" w:cs="Times New Roman"/>
                <w:bCs/>
                <w:i/>
                <w:sz w:val="20"/>
                <w:szCs w:val="20"/>
              </w:rPr>
            </w:pPr>
            <w:r w:rsidRPr="00133FE8">
              <w:rPr>
                <w:rFonts w:ascii="Times New Roman" w:eastAsia="Calibri" w:hAnsi="Times New Roman" w:cs="Times New Roman"/>
                <w:sz w:val="20"/>
                <w:szCs w:val="20"/>
              </w:rPr>
              <w:t>Эффективно выбирать и использовать материалы при эксплуатации и ремонте оборудования на основе анализа  их свойств.</w:t>
            </w:r>
          </w:p>
        </w:tc>
      </w:tr>
    </w:tbl>
    <w:p w14:paraId="084215FE" w14:textId="77777777" w:rsidR="00133FE8" w:rsidRPr="00133FE8" w:rsidRDefault="00133FE8" w:rsidP="00133FE8">
      <w:pPr>
        <w:spacing w:after="120"/>
        <w:ind w:firstLine="709"/>
        <w:rPr>
          <w:rFonts w:ascii="Times New Roman" w:eastAsia="Calibri" w:hAnsi="Times New Roman" w:cs="Times New Roman"/>
          <w:bCs/>
          <w:sz w:val="24"/>
          <w:szCs w:val="24"/>
        </w:rPr>
      </w:pPr>
    </w:p>
    <w:p w14:paraId="6A5262E0" w14:textId="77777777" w:rsidR="00133FE8" w:rsidRPr="00133FE8" w:rsidRDefault="00133FE8" w:rsidP="008F04A5">
      <w:pPr>
        <w:numPr>
          <w:ilvl w:val="1"/>
          <w:numId w:val="34"/>
        </w:numPr>
        <w:spacing w:after="120"/>
        <w:contextualSpacing/>
        <w:rPr>
          <w:rFonts w:ascii="Times New Roman" w:eastAsia="Calibri" w:hAnsi="Times New Roman" w:cs="Times New Roman"/>
          <w:b/>
          <w:sz w:val="24"/>
          <w:szCs w:val="24"/>
        </w:rPr>
      </w:pPr>
      <w:r w:rsidRPr="00133FE8">
        <w:rPr>
          <w:rFonts w:ascii="Times New Roman" w:eastAsia="Calibri" w:hAnsi="Times New Roman" w:cs="Times New Roman"/>
          <w:b/>
          <w:sz w:val="24"/>
          <w:szCs w:val="24"/>
        </w:rPr>
        <w:t>Обоснование часов вариативной части ОПОП-П</w:t>
      </w:r>
    </w:p>
    <w:p w14:paraId="75A80EA7" w14:textId="77777777" w:rsidR="00133FE8" w:rsidRPr="00133FE8" w:rsidRDefault="00133FE8" w:rsidP="00133FE8">
      <w:pPr>
        <w:spacing w:after="120"/>
        <w:ind w:left="720"/>
        <w:contextualSpacing/>
        <w:rPr>
          <w:rFonts w:ascii="Times New Roman" w:eastAsia="Calibri" w:hAnsi="Times New Roman" w:cs="Times New Roman"/>
          <w:b/>
          <w:sz w:val="24"/>
          <w:szCs w:val="24"/>
        </w:rPr>
      </w:pPr>
    </w:p>
    <w:tbl>
      <w:tblPr>
        <w:tblStyle w:val="50"/>
        <w:tblW w:w="9639" w:type="dxa"/>
        <w:tblInd w:w="-5" w:type="dxa"/>
        <w:tblLook w:val="04A0" w:firstRow="1" w:lastRow="0" w:firstColumn="1" w:lastColumn="0" w:noHBand="0" w:noVBand="1"/>
      </w:tblPr>
      <w:tblGrid>
        <w:gridCol w:w="770"/>
        <w:gridCol w:w="3217"/>
        <w:gridCol w:w="1774"/>
        <w:gridCol w:w="1488"/>
        <w:gridCol w:w="2390"/>
      </w:tblGrid>
      <w:tr w:rsidR="00133FE8" w:rsidRPr="00133FE8" w14:paraId="4D69B53F" w14:textId="77777777" w:rsidTr="00AD5821">
        <w:tc>
          <w:tcPr>
            <w:tcW w:w="770" w:type="dxa"/>
          </w:tcPr>
          <w:p w14:paraId="4B47105B" w14:textId="77777777" w:rsidR="00133FE8" w:rsidRPr="00133FE8" w:rsidRDefault="00133FE8" w:rsidP="00133FE8">
            <w:pPr>
              <w:spacing w:after="120"/>
              <w:rPr>
                <w:rFonts w:ascii="Times New Roman" w:eastAsia="Calibri" w:hAnsi="Times New Roman" w:cs="Times New Roman"/>
                <w:b/>
                <w:sz w:val="20"/>
                <w:szCs w:val="20"/>
              </w:rPr>
            </w:pPr>
            <w:r w:rsidRPr="00133FE8">
              <w:rPr>
                <w:rFonts w:ascii="Times New Roman" w:eastAsia="Calibri" w:hAnsi="Times New Roman" w:cs="Times New Roman"/>
                <w:b/>
                <w:sz w:val="20"/>
                <w:szCs w:val="20"/>
              </w:rPr>
              <w:t>№№ п/п</w:t>
            </w:r>
          </w:p>
        </w:tc>
        <w:tc>
          <w:tcPr>
            <w:tcW w:w="3217" w:type="dxa"/>
          </w:tcPr>
          <w:p w14:paraId="004B5E49" w14:textId="77777777" w:rsidR="00133FE8" w:rsidRPr="00133FE8" w:rsidRDefault="00133FE8" w:rsidP="00133FE8">
            <w:pPr>
              <w:spacing w:after="120"/>
              <w:rPr>
                <w:rFonts w:ascii="Times New Roman" w:eastAsia="Calibri" w:hAnsi="Times New Roman" w:cs="Times New Roman"/>
                <w:b/>
                <w:sz w:val="20"/>
                <w:szCs w:val="20"/>
              </w:rPr>
            </w:pPr>
            <w:r w:rsidRPr="00133FE8">
              <w:rPr>
                <w:rFonts w:ascii="Times New Roman" w:eastAsia="Calibri" w:hAnsi="Times New Roman" w:cs="Times New Roman"/>
                <w:b/>
                <w:sz w:val="20"/>
                <w:szCs w:val="20"/>
              </w:rPr>
              <w:t>Дополнительные знания, умения</w:t>
            </w:r>
          </w:p>
        </w:tc>
        <w:tc>
          <w:tcPr>
            <w:tcW w:w="1774" w:type="dxa"/>
          </w:tcPr>
          <w:p w14:paraId="666CC739" w14:textId="77777777" w:rsidR="00133FE8" w:rsidRPr="00133FE8" w:rsidRDefault="00133FE8" w:rsidP="00133FE8">
            <w:pPr>
              <w:spacing w:after="120"/>
              <w:rPr>
                <w:rFonts w:ascii="Times New Roman" w:eastAsia="Calibri" w:hAnsi="Times New Roman" w:cs="Times New Roman"/>
                <w:b/>
                <w:sz w:val="20"/>
                <w:szCs w:val="20"/>
              </w:rPr>
            </w:pPr>
            <w:r w:rsidRPr="00133FE8">
              <w:rPr>
                <w:rFonts w:ascii="Times New Roman" w:eastAsia="Calibri" w:hAnsi="Times New Roman" w:cs="Times New Roman"/>
                <w:b/>
                <w:sz w:val="20"/>
                <w:szCs w:val="20"/>
              </w:rPr>
              <w:t>№, наименование темы</w:t>
            </w:r>
          </w:p>
        </w:tc>
        <w:tc>
          <w:tcPr>
            <w:tcW w:w="1488" w:type="dxa"/>
          </w:tcPr>
          <w:p w14:paraId="7623B218" w14:textId="77777777" w:rsidR="00133FE8" w:rsidRPr="00133FE8" w:rsidRDefault="00133FE8" w:rsidP="00133FE8">
            <w:pPr>
              <w:spacing w:after="120"/>
              <w:rPr>
                <w:rFonts w:ascii="Times New Roman" w:eastAsia="Calibri" w:hAnsi="Times New Roman" w:cs="Times New Roman"/>
                <w:b/>
                <w:sz w:val="20"/>
                <w:szCs w:val="20"/>
              </w:rPr>
            </w:pPr>
            <w:r w:rsidRPr="00133FE8">
              <w:rPr>
                <w:rFonts w:ascii="Times New Roman" w:eastAsia="Calibri" w:hAnsi="Times New Roman" w:cs="Times New Roman"/>
                <w:b/>
                <w:sz w:val="20"/>
                <w:szCs w:val="20"/>
              </w:rPr>
              <w:t>Объем часов</w:t>
            </w:r>
          </w:p>
        </w:tc>
        <w:tc>
          <w:tcPr>
            <w:tcW w:w="2390" w:type="dxa"/>
          </w:tcPr>
          <w:p w14:paraId="52742985" w14:textId="77777777" w:rsidR="00133FE8" w:rsidRPr="00133FE8" w:rsidRDefault="00133FE8" w:rsidP="00133FE8">
            <w:pPr>
              <w:spacing w:after="120"/>
              <w:rPr>
                <w:rFonts w:ascii="Times New Roman" w:eastAsia="Calibri" w:hAnsi="Times New Roman" w:cs="Times New Roman"/>
                <w:b/>
                <w:sz w:val="20"/>
                <w:szCs w:val="20"/>
              </w:rPr>
            </w:pPr>
            <w:r w:rsidRPr="00133FE8">
              <w:rPr>
                <w:rFonts w:ascii="Times New Roman" w:eastAsia="Calibri" w:hAnsi="Times New Roman" w:cs="Times New Roman"/>
                <w:b/>
                <w:sz w:val="20"/>
                <w:szCs w:val="20"/>
              </w:rPr>
              <w:t>Обоснование включения в рабочую программу</w:t>
            </w:r>
          </w:p>
        </w:tc>
      </w:tr>
      <w:tr w:rsidR="00133FE8" w:rsidRPr="00133FE8" w14:paraId="7D4884E6" w14:textId="77777777" w:rsidTr="00AD5821">
        <w:tc>
          <w:tcPr>
            <w:tcW w:w="770" w:type="dxa"/>
          </w:tcPr>
          <w:p w14:paraId="6B5B1B3C" w14:textId="77777777" w:rsidR="00133FE8" w:rsidRPr="00133FE8" w:rsidRDefault="00133FE8" w:rsidP="00133FE8">
            <w:pPr>
              <w:spacing w:after="120"/>
              <w:rPr>
                <w:rFonts w:ascii="Times New Roman" w:eastAsia="Calibri" w:hAnsi="Times New Roman" w:cs="Times New Roman"/>
                <w:bCs/>
                <w:sz w:val="20"/>
                <w:szCs w:val="20"/>
              </w:rPr>
            </w:pPr>
            <w:r w:rsidRPr="00133FE8">
              <w:rPr>
                <w:rFonts w:ascii="Times New Roman" w:eastAsia="Calibri" w:hAnsi="Times New Roman" w:cs="Times New Roman"/>
                <w:bCs/>
                <w:sz w:val="20"/>
                <w:szCs w:val="20"/>
              </w:rPr>
              <w:t>1</w:t>
            </w:r>
          </w:p>
        </w:tc>
        <w:tc>
          <w:tcPr>
            <w:tcW w:w="3217" w:type="dxa"/>
          </w:tcPr>
          <w:p w14:paraId="2130B579" w14:textId="77777777" w:rsidR="00133FE8" w:rsidRPr="00133FE8" w:rsidRDefault="00133FE8" w:rsidP="00133FE8">
            <w:pPr>
              <w:rPr>
                <w:rFonts w:ascii="Times New Roman" w:eastAsia="Calibri" w:hAnsi="Times New Roman" w:cs="Times New Roman"/>
                <w:b/>
                <w:sz w:val="20"/>
                <w:szCs w:val="20"/>
              </w:rPr>
            </w:pPr>
            <w:r w:rsidRPr="00133FE8">
              <w:rPr>
                <w:rFonts w:ascii="Times New Roman" w:eastAsia="Calibri" w:hAnsi="Times New Roman" w:cs="Times New Roman"/>
                <w:b/>
                <w:sz w:val="20"/>
                <w:szCs w:val="20"/>
              </w:rPr>
              <w:t>Знать:</w:t>
            </w:r>
          </w:p>
          <w:p w14:paraId="64AEB35A" w14:textId="77777777" w:rsidR="00133FE8" w:rsidRPr="00133FE8" w:rsidRDefault="00133FE8" w:rsidP="00133FE8">
            <w:pPr>
              <w:suppressAutoHyphens/>
              <w:autoSpaceDN w:val="0"/>
              <w:ind w:right="-108"/>
              <w:textAlignment w:val="baseline"/>
              <w:rPr>
                <w:rFonts w:ascii="Times New Roman" w:eastAsia="Times New Roman" w:hAnsi="Times New Roman" w:cs="Times New Roman"/>
                <w:bCs/>
                <w:kern w:val="3"/>
                <w:sz w:val="20"/>
                <w:szCs w:val="20"/>
                <w:lang w:eastAsia="ru-RU"/>
              </w:rPr>
            </w:pPr>
            <w:r w:rsidRPr="00133FE8">
              <w:rPr>
                <w:rFonts w:ascii="Times New Roman" w:eastAsia="Times New Roman" w:hAnsi="Times New Roman" w:cs="Times New Roman"/>
                <w:bCs/>
                <w:kern w:val="3"/>
                <w:sz w:val="20"/>
                <w:szCs w:val="20"/>
                <w:lang w:eastAsia="ru-RU"/>
              </w:rPr>
              <w:t>Методы защиты материалов от вредных воздействий окружающей среды</w:t>
            </w:r>
          </w:p>
        </w:tc>
        <w:tc>
          <w:tcPr>
            <w:tcW w:w="1774" w:type="dxa"/>
          </w:tcPr>
          <w:p w14:paraId="1D238014" w14:textId="77777777" w:rsidR="00133FE8" w:rsidRPr="00133FE8" w:rsidRDefault="00133FE8" w:rsidP="00133FE8">
            <w:pPr>
              <w:spacing w:after="120"/>
              <w:rPr>
                <w:rFonts w:ascii="Times New Roman" w:eastAsia="Calibri" w:hAnsi="Times New Roman" w:cs="Times New Roman"/>
                <w:bCs/>
                <w:sz w:val="20"/>
                <w:szCs w:val="20"/>
              </w:rPr>
            </w:pPr>
            <w:r w:rsidRPr="00133FE8">
              <w:rPr>
                <w:rFonts w:ascii="Times New Roman" w:eastAsia="Calibri" w:hAnsi="Times New Roman" w:cs="Times New Roman"/>
                <w:b/>
                <w:sz w:val="20"/>
                <w:szCs w:val="20"/>
              </w:rPr>
              <w:t>Тема 2.11</w:t>
            </w:r>
            <w:r w:rsidRPr="00133FE8">
              <w:rPr>
                <w:rFonts w:ascii="Times New Roman" w:eastAsia="Calibri" w:hAnsi="Times New Roman" w:cs="Times New Roman"/>
                <w:sz w:val="20"/>
                <w:szCs w:val="20"/>
              </w:rPr>
              <w:t xml:space="preserve"> Коррозия металлов  и мера борьбы с ней.</w:t>
            </w:r>
          </w:p>
        </w:tc>
        <w:tc>
          <w:tcPr>
            <w:tcW w:w="1488" w:type="dxa"/>
          </w:tcPr>
          <w:p w14:paraId="75F546D2" w14:textId="77777777" w:rsidR="00133FE8" w:rsidRPr="00133FE8" w:rsidRDefault="00133FE8" w:rsidP="00133FE8">
            <w:pPr>
              <w:spacing w:after="120"/>
              <w:rPr>
                <w:rFonts w:ascii="Times New Roman" w:eastAsia="Calibri" w:hAnsi="Times New Roman" w:cs="Times New Roman"/>
                <w:bCs/>
                <w:sz w:val="20"/>
                <w:szCs w:val="20"/>
              </w:rPr>
            </w:pPr>
            <w:r w:rsidRPr="00133FE8">
              <w:rPr>
                <w:rFonts w:ascii="Times New Roman" w:eastAsia="Calibri" w:hAnsi="Times New Roman" w:cs="Times New Roman"/>
                <w:bCs/>
                <w:sz w:val="20"/>
                <w:szCs w:val="20"/>
              </w:rPr>
              <w:t>2</w:t>
            </w:r>
          </w:p>
        </w:tc>
        <w:tc>
          <w:tcPr>
            <w:tcW w:w="2390" w:type="dxa"/>
          </w:tcPr>
          <w:p w14:paraId="5DAAD209" w14:textId="77777777" w:rsidR="00133FE8" w:rsidRPr="00133FE8" w:rsidRDefault="00133FE8" w:rsidP="00133FE8">
            <w:pPr>
              <w:spacing w:after="120"/>
              <w:rPr>
                <w:rFonts w:ascii="Times New Roman" w:eastAsia="Calibri" w:hAnsi="Times New Roman" w:cs="Times New Roman"/>
                <w:bCs/>
                <w:sz w:val="20"/>
                <w:szCs w:val="20"/>
              </w:rPr>
            </w:pPr>
            <w:r w:rsidRPr="00133FE8">
              <w:rPr>
                <w:rFonts w:ascii="Times New Roman" w:eastAsia="Arial Unicode MS" w:hAnsi="Times New Roman" w:cs="Times New Roman"/>
                <w:color w:val="000000"/>
                <w:sz w:val="20"/>
                <w:szCs w:val="20"/>
                <w:shd w:val="clear" w:color="auto" w:fill="FFFFFF"/>
                <w:lang w:eastAsia="ru-RU" w:bidi="ru-RU"/>
              </w:rPr>
              <w:t>С целью углубления подготовки в области применения материалов в профессиональной деятельности.</w:t>
            </w:r>
          </w:p>
        </w:tc>
      </w:tr>
      <w:tr w:rsidR="00133FE8" w:rsidRPr="00133FE8" w14:paraId="7856238D" w14:textId="77777777" w:rsidTr="00AD5821">
        <w:tc>
          <w:tcPr>
            <w:tcW w:w="770" w:type="dxa"/>
          </w:tcPr>
          <w:p w14:paraId="621F5F64" w14:textId="77777777" w:rsidR="00133FE8" w:rsidRPr="00133FE8" w:rsidRDefault="00133FE8" w:rsidP="00133FE8">
            <w:pPr>
              <w:spacing w:after="120"/>
              <w:rPr>
                <w:rFonts w:ascii="Times New Roman" w:eastAsia="Calibri" w:hAnsi="Times New Roman" w:cs="Times New Roman"/>
                <w:bCs/>
                <w:sz w:val="20"/>
                <w:szCs w:val="20"/>
              </w:rPr>
            </w:pPr>
            <w:r w:rsidRPr="00133FE8">
              <w:rPr>
                <w:rFonts w:ascii="Times New Roman" w:eastAsia="Calibri" w:hAnsi="Times New Roman" w:cs="Times New Roman"/>
                <w:bCs/>
                <w:sz w:val="20"/>
                <w:szCs w:val="20"/>
              </w:rPr>
              <w:t>2</w:t>
            </w:r>
          </w:p>
        </w:tc>
        <w:tc>
          <w:tcPr>
            <w:tcW w:w="3217" w:type="dxa"/>
          </w:tcPr>
          <w:p w14:paraId="689B78A3" w14:textId="77777777" w:rsidR="00133FE8" w:rsidRPr="00133FE8" w:rsidRDefault="00133FE8" w:rsidP="00133FE8">
            <w:pPr>
              <w:spacing w:after="120"/>
              <w:rPr>
                <w:rFonts w:ascii="Times New Roman" w:eastAsia="Calibri" w:hAnsi="Times New Roman" w:cs="Times New Roman"/>
                <w:b/>
                <w:bCs/>
                <w:sz w:val="20"/>
                <w:szCs w:val="20"/>
              </w:rPr>
            </w:pPr>
            <w:r w:rsidRPr="00133FE8">
              <w:rPr>
                <w:rFonts w:ascii="Times New Roman" w:eastAsia="Calibri" w:hAnsi="Times New Roman" w:cs="Times New Roman"/>
                <w:b/>
                <w:bCs/>
                <w:sz w:val="20"/>
                <w:szCs w:val="20"/>
              </w:rPr>
              <w:t>Уметь:</w:t>
            </w:r>
          </w:p>
          <w:p w14:paraId="2F6FE1FA" w14:textId="77777777" w:rsidR="00133FE8" w:rsidRPr="00133FE8" w:rsidRDefault="00133FE8" w:rsidP="00133FE8">
            <w:pPr>
              <w:spacing w:after="120"/>
              <w:rPr>
                <w:rFonts w:ascii="Times New Roman" w:eastAsia="Calibri" w:hAnsi="Times New Roman" w:cs="Times New Roman"/>
                <w:sz w:val="20"/>
                <w:szCs w:val="20"/>
              </w:rPr>
            </w:pPr>
            <w:r w:rsidRPr="00133FE8">
              <w:rPr>
                <w:rFonts w:ascii="Times New Roman" w:eastAsia="Calibri" w:hAnsi="Times New Roman" w:cs="Times New Roman"/>
                <w:sz w:val="20"/>
                <w:szCs w:val="20"/>
              </w:rPr>
              <w:t>Выбирать способы технологической обработки материалов, применяемых в профессиональной деятельности.</w:t>
            </w:r>
          </w:p>
          <w:p w14:paraId="723D08B6" w14:textId="77777777" w:rsidR="00133FE8" w:rsidRPr="00133FE8" w:rsidRDefault="00133FE8" w:rsidP="00133FE8">
            <w:pPr>
              <w:rPr>
                <w:rFonts w:ascii="Times New Roman" w:eastAsia="Calibri" w:hAnsi="Times New Roman" w:cs="Times New Roman"/>
                <w:b/>
                <w:sz w:val="20"/>
                <w:szCs w:val="20"/>
              </w:rPr>
            </w:pPr>
            <w:r w:rsidRPr="00133FE8">
              <w:rPr>
                <w:rFonts w:ascii="Times New Roman" w:eastAsia="Calibri" w:hAnsi="Times New Roman" w:cs="Times New Roman"/>
                <w:b/>
                <w:sz w:val="20"/>
                <w:szCs w:val="20"/>
              </w:rPr>
              <w:t>Знать:</w:t>
            </w:r>
          </w:p>
          <w:p w14:paraId="2A84269A" w14:textId="77777777" w:rsidR="00133FE8" w:rsidRPr="00133FE8" w:rsidRDefault="00133FE8" w:rsidP="00133FE8">
            <w:pPr>
              <w:suppressAutoHyphens/>
              <w:autoSpaceDN w:val="0"/>
              <w:ind w:right="-108"/>
              <w:textAlignment w:val="baseline"/>
              <w:rPr>
                <w:rFonts w:ascii="Times New Roman" w:eastAsia="Times New Roman" w:hAnsi="Times New Roman" w:cs="Times New Roman"/>
                <w:b/>
                <w:bCs/>
                <w:kern w:val="3"/>
                <w:sz w:val="20"/>
                <w:szCs w:val="20"/>
                <w:lang w:eastAsia="ru-RU"/>
              </w:rPr>
            </w:pPr>
            <w:r w:rsidRPr="00133FE8">
              <w:rPr>
                <w:rFonts w:ascii="Times New Roman" w:eastAsia="Times New Roman" w:hAnsi="Times New Roman" w:cs="Times New Roman"/>
                <w:kern w:val="3"/>
                <w:sz w:val="20"/>
                <w:szCs w:val="20"/>
              </w:rPr>
              <w:t>Способы и средства ремонта и восстановления   деталей, применяемых в профессиональной деятельности.</w:t>
            </w:r>
          </w:p>
        </w:tc>
        <w:tc>
          <w:tcPr>
            <w:tcW w:w="1774" w:type="dxa"/>
          </w:tcPr>
          <w:p w14:paraId="2AC9BEC8" w14:textId="77777777" w:rsidR="00133FE8" w:rsidRPr="00133FE8" w:rsidRDefault="00133FE8" w:rsidP="00133FE8">
            <w:pPr>
              <w:rPr>
                <w:rFonts w:ascii="Times New Roman" w:eastAsia="Calibri" w:hAnsi="Times New Roman" w:cs="Times New Roman"/>
                <w:b/>
                <w:bCs/>
                <w:sz w:val="20"/>
                <w:szCs w:val="20"/>
              </w:rPr>
            </w:pPr>
            <w:r w:rsidRPr="00133FE8">
              <w:rPr>
                <w:rFonts w:ascii="Times New Roman" w:eastAsia="Calibri" w:hAnsi="Times New Roman" w:cs="Times New Roman"/>
                <w:b/>
                <w:bCs/>
                <w:sz w:val="20"/>
                <w:szCs w:val="20"/>
              </w:rPr>
              <w:t>Тема 2.12</w:t>
            </w:r>
          </w:p>
          <w:p w14:paraId="18A8DA85" w14:textId="77777777" w:rsidR="00133FE8" w:rsidRPr="00133FE8" w:rsidRDefault="00133FE8" w:rsidP="00133FE8">
            <w:pPr>
              <w:spacing w:after="120"/>
              <w:rPr>
                <w:rFonts w:ascii="Times New Roman" w:eastAsia="Calibri" w:hAnsi="Times New Roman" w:cs="Times New Roman"/>
                <w:bCs/>
                <w:sz w:val="20"/>
                <w:szCs w:val="20"/>
              </w:rPr>
            </w:pPr>
            <w:r w:rsidRPr="00133FE8">
              <w:rPr>
                <w:rFonts w:ascii="Times New Roman" w:eastAsia="Calibri" w:hAnsi="Times New Roman" w:cs="Times New Roman"/>
                <w:bCs/>
                <w:sz w:val="20"/>
                <w:szCs w:val="20"/>
              </w:rPr>
              <w:t>Способы обработки материалов.</w:t>
            </w:r>
          </w:p>
        </w:tc>
        <w:tc>
          <w:tcPr>
            <w:tcW w:w="1488" w:type="dxa"/>
          </w:tcPr>
          <w:p w14:paraId="20D3EE52" w14:textId="77777777" w:rsidR="00133FE8" w:rsidRPr="00133FE8" w:rsidRDefault="00133FE8" w:rsidP="00133FE8">
            <w:pPr>
              <w:spacing w:after="120"/>
              <w:rPr>
                <w:rFonts w:ascii="Times New Roman" w:eastAsia="Calibri" w:hAnsi="Times New Roman" w:cs="Times New Roman"/>
                <w:bCs/>
                <w:sz w:val="20"/>
                <w:szCs w:val="20"/>
              </w:rPr>
            </w:pPr>
            <w:r w:rsidRPr="00133FE8">
              <w:rPr>
                <w:rFonts w:ascii="Times New Roman" w:eastAsia="Calibri" w:hAnsi="Times New Roman" w:cs="Times New Roman"/>
                <w:bCs/>
                <w:sz w:val="20"/>
                <w:szCs w:val="20"/>
              </w:rPr>
              <w:t>6</w:t>
            </w:r>
          </w:p>
        </w:tc>
        <w:tc>
          <w:tcPr>
            <w:tcW w:w="2390" w:type="dxa"/>
          </w:tcPr>
          <w:p w14:paraId="7D6A76A2" w14:textId="77777777" w:rsidR="00133FE8" w:rsidRPr="00133FE8" w:rsidRDefault="00133FE8" w:rsidP="00133FE8">
            <w:pPr>
              <w:spacing w:after="120"/>
              <w:rPr>
                <w:rFonts w:ascii="Times New Roman" w:eastAsia="Arial Unicode MS" w:hAnsi="Times New Roman" w:cs="Times New Roman"/>
                <w:color w:val="000000"/>
                <w:sz w:val="20"/>
                <w:szCs w:val="20"/>
                <w:shd w:val="clear" w:color="auto" w:fill="FFFFFF"/>
                <w:lang w:eastAsia="ru-RU" w:bidi="ru-RU"/>
              </w:rPr>
            </w:pPr>
            <w:r w:rsidRPr="00133FE8">
              <w:rPr>
                <w:rFonts w:ascii="Times New Roman" w:eastAsia="Arial Unicode MS" w:hAnsi="Times New Roman" w:cs="Times New Roman"/>
                <w:color w:val="000000"/>
                <w:sz w:val="20"/>
                <w:szCs w:val="20"/>
                <w:shd w:val="clear" w:color="auto" w:fill="FFFFFF"/>
                <w:lang w:eastAsia="ru-RU" w:bidi="ru-RU"/>
              </w:rPr>
              <w:t>С целью углубления подготовки в области подбора способов и режимов обработки металлов для изготовления различных деталей.</w:t>
            </w:r>
          </w:p>
        </w:tc>
      </w:tr>
      <w:tr w:rsidR="00133FE8" w:rsidRPr="00133FE8" w14:paraId="3E3C5B5A" w14:textId="77777777" w:rsidTr="00AD5821">
        <w:tc>
          <w:tcPr>
            <w:tcW w:w="770" w:type="dxa"/>
          </w:tcPr>
          <w:p w14:paraId="1B9EDE6C" w14:textId="77777777" w:rsidR="00133FE8" w:rsidRPr="00133FE8" w:rsidRDefault="00133FE8" w:rsidP="00133FE8">
            <w:pPr>
              <w:spacing w:after="120"/>
              <w:rPr>
                <w:rFonts w:ascii="Times New Roman" w:eastAsia="Calibri" w:hAnsi="Times New Roman" w:cs="Times New Roman"/>
                <w:bCs/>
                <w:sz w:val="20"/>
                <w:szCs w:val="20"/>
              </w:rPr>
            </w:pPr>
            <w:r w:rsidRPr="00133FE8">
              <w:rPr>
                <w:rFonts w:ascii="Times New Roman" w:eastAsia="Calibri" w:hAnsi="Times New Roman" w:cs="Times New Roman"/>
                <w:bCs/>
                <w:sz w:val="20"/>
                <w:szCs w:val="20"/>
              </w:rPr>
              <w:t>3</w:t>
            </w:r>
          </w:p>
        </w:tc>
        <w:tc>
          <w:tcPr>
            <w:tcW w:w="3217" w:type="dxa"/>
          </w:tcPr>
          <w:p w14:paraId="38C79500" w14:textId="77777777" w:rsidR="00133FE8" w:rsidRPr="00133FE8" w:rsidRDefault="00133FE8" w:rsidP="00133FE8">
            <w:pPr>
              <w:rPr>
                <w:rFonts w:ascii="Times New Roman" w:eastAsia="Calibri" w:hAnsi="Times New Roman" w:cs="Times New Roman"/>
                <w:b/>
                <w:sz w:val="20"/>
                <w:szCs w:val="20"/>
              </w:rPr>
            </w:pPr>
            <w:r w:rsidRPr="00133FE8">
              <w:rPr>
                <w:rFonts w:ascii="Times New Roman" w:eastAsia="Calibri" w:hAnsi="Times New Roman" w:cs="Times New Roman"/>
                <w:b/>
                <w:sz w:val="20"/>
                <w:szCs w:val="20"/>
              </w:rPr>
              <w:t>Знать:</w:t>
            </w:r>
          </w:p>
          <w:p w14:paraId="5BABEA94" w14:textId="77777777" w:rsidR="00133FE8" w:rsidRPr="00133FE8" w:rsidRDefault="00133FE8" w:rsidP="00133FE8">
            <w:pPr>
              <w:suppressAutoHyphens/>
              <w:rPr>
                <w:rFonts w:ascii="Times New Roman" w:eastAsia="Calibri" w:hAnsi="Times New Roman" w:cs="Times New Roman"/>
                <w:b/>
                <w:bCs/>
                <w:sz w:val="20"/>
                <w:szCs w:val="20"/>
              </w:rPr>
            </w:pPr>
            <w:r w:rsidRPr="00133FE8">
              <w:rPr>
                <w:rFonts w:ascii="Times New Roman" w:eastAsia="Calibri" w:hAnsi="Times New Roman" w:cs="Times New Roman"/>
                <w:spacing w:val="-8"/>
                <w:sz w:val="20"/>
                <w:szCs w:val="20"/>
              </w:rPr>
              <w:t xml:space="preserve">материалы </w:t>
            </w:r>
            <w:r w:rsidRPr="00133FE8">
              <w:rPr>
                <w:rFonts w:ascii="Times New Roman" w:eastAsia="Calibri" w:hAnsi="Times New Roman" w:cs="Times New Roman"/>
                <w:bCs/>
                <w:sz w:val="20"/>
                <w:szCs w:val="20"/>
              </w:rPr>
              <w:t>с особыми свойствами.</w:t>
            </w:r>
            <w:r w:rsidRPr="00133FE8">
              <w:rPr>
                <w:rFonts w:ascii="Times New Roman" w:eastAsia="Calibri" w:hAnsi="Times New Roman" w:cs="Times New Roman"/>
                <w:spacing w:val="-8"/>
                <w:sz w:val="20"/>
                <w:szCs w:val="20"/>
              </w:rPr>
              <w:t>для эксплуатации и ремонта электрооборудования, их свойства</w:t>
            </w:r>
          </w:p>
        </w:tc>
        <w:tc>
          <w:tcPr>
            <w:tcW w:w="1774" w:type="dxa"/>
          </w:tcPr>
          <w:p w14:paraId="6D5317D7" w14:textId="77777777" w:rsidR="00133FE8" w:rsidRPr="00133FE8" w:rsidRDefault="00133FE8" w:rsidP="00133FE8">
            <w:pPr>
              <w:rPr>
                <w:rFonts w:ascii="Times New Roman" w:eastAsia="Calibri" w:hAnsi="Times New Roman" w:cs="Times New Roman"/>
                <w:b/>
                <w:bCs/>
                <w:sz w:val="20"/>
                <w:szCs w:val="20"/>
              </w:rPr>
            </w:pPr>
            <w:r w:rsidRPr="00133FE8">
              <w:rPr>
                <w:rFonts w:ascii="Times New Roman" w:eastAsia="Calibri" w:hAnsi="Times New Roman" w:cs="Times New Roman"/>
                <w:b/>
                <w:bCs/>
                <w:sz w:val="20"/>
                <w:szCs w:val="20"/>
              </w:rPr>
              <w:t xml:space="preserve">Тема 3.1 </w:t>
            </w:r>
          </w:p>
          <w:p w14:paraId="27C67869" w14:textId="77777777" w:rsidR="00133FE8" w:rsidRPr="00133FE8" w:rsidRDefault="00133FE8" w:rsidP="00133FE8">
            <w:pPr>
              <w:spacing w:after="120"/>
              <w:rPr>
                <w:rFonts w:ascii="Times New Roman" w:eastAsia="Calibri" w:hAnsi="Times New Roman" w:cs="Times New Roman"/>
                <w:bCs/>
                <w:sz w:val="20"/>
                <w:szCs w:val="20"/>
              </w:rPr>
            </w:pPr>
            <w:r w:rsidRPr="00133FE8">
              <w:rPr>
                <w:rFonts w:ascii="Times New Roman" w:eastAsia="Calibri" w:hAnsi="Times New Roman" w:cs="Times New Roman"/>
                <w:bCs/>
                <w:sz w:val="20"/>
                <w:szCs w:val="20"/>
              </w:rPr>
              <w:t>Материалы с особыми тепловыми, магнитными, электрическими свойствами.</w:t>
            </w:r>
          </w:p>
        </w:tc>
        <w:tc>
          <w:tcPr>
            <w:tcW w:w="1488" w:type="dxa"/>
          </w:tcPr>
          <w:p w14:paraId="04061DCE" w14:textId="77777777" w:rsidR="00133FE8" w:rsidRPr="00133FE8" w:rsidRDefault="00133FE8" w:rsidP="00133FE8">
            <w:pPr>
              <w:spacing w:after="120"/>
              <w:rPr>
                <w:rFonts w:ascii="Times New Roman" w:eastAsia="Calibri" w:hAnsi="Times New Roman" w:cs="Times New Roman"/>
                <w:bCs/>
                <w:sz w:val="20"/>
                <w:szCs w:val="20"/>
              </w:rPr>
            </w:pPr>
            <w:r w:rsidRPr="00133FE8">
              <w:rPr>
                <w:rFonts w:ascii="Times New Roman" w:eastAsia="Calibri" w:hAnsi="Times New Roman" w:cs="Times New Roman"/>
                <w:bCs/>
                <w:sz w:val="20"/>
                <w:szCs w:val="20"/>
              </w:rPr>
              <w:t>4</w:t>
            </w:r>
          </w:p>
        </w:tc>
        <w:tc>
          <w:tcPr>
            <w:tcW w:w="2390" w:type="dxa"/>
          </w:tcPr>
          <w:p w14:paraId="79B20A26" w14:textId="77777777" w:rsidR="00133FE8" w:rsidRPr="00133FE8" w:rsidRDefault="00133FE8" w:rsidP="00133FE8">
            <w:pPr>
              <w:spacing w:after="120"/>
              <w:rPr>
                <w:rFonts w:ascii="Times New Roman" w:eastAsia="Arial Unicode MS" w:hAnsi="Times New Roman" w:cs="Times New Roman"/>
                <w:color w:val="000000"/>
                <w:sz w:val="20"/>
                <w:szCs w:val="20"/>
                <w:shd w:val="clear" w:color="auto" w:fill="FFFFFF"/>
                <w:lang w:eastAsia="ru-RU" w:bidi="ru-RU"/>
              </w:rPr>
            </w:pPr>
            <w:r w:rsidRPr="00133FE8">
              <w:rPr>
                <w:rFonts w:ascii="Times New Roman" w:eastAsia="Arial Unicode MS" w:hAnsi="Times New Roman" w:cs="Times New Roman"/>
                <w:color w:val="000000"/>
                <w:sz w:val="20"/>
                <w:szCs w:val="20"/>
                <w:shd w:val="clear" w:color="auto" w:fill="FFFFFF"/>
                <w:lang w:eastAsia="ru-RU" w:bidi="ru-RU"/>
              </w:rPr>
              <w:t xml:space="preserve">С целью углубления подготовки в области выбора и применения материалов </w:t>
            </w:r>
            <w:r w:rsidRPr="00133FE8">
              <w:rPr>
                <w:rFonts w:ascii="Times New Roman" w:eastAsia="Calibri" w:hAnsi="Times New Roman" w:cs="Times New Roman"/>
                <w:sz w:val="20"/>
                <w:szCs w:val="20"/>
              </w:rPr>
              <w:t>при эксплуатации и ремонте оборудования.</w:t>
            </w:r>
          </w:p>
        </w:tc>
      </w:tr>
    </w:tbl>
    <w:p w14:paraId="2C8955CD" w14:textId="77777777" w:rsidR="00133FE8" w:rsidRPr="00133FE8" w:rsidRDefault="00133FE8" w:rsidP="00133FE8">
      <w:pPr>
        <w:rPr>
          <w:rFonts w:ascii="Times New Roman" w:eastAsia="Segoe UI" w:hAnsi="Times New Roman" w:cs="Times New Roman"/>
          <w:b/>
          <w:bCs/>
          <w:caps/>
          <w:kern w:val="32"/>
          <w:sz w:val="24"/>
          <w:szCs w:val="24"/>
          <w:lang w:eastAsia="ru-RU"/>
        </w:rPr>
      </w:pPr>
    </w:p>
    <w:p w14:paraId="2BAD659A" w14:textId="77777777" w:rsidR="00133FE8" w:rsidRPr="00133FE8" w:rsidRDefault="00133FE8" w:rsidP="00133FE8">
      <w:pPr>
        <w:keepNext/>
        <w:spacing w:after="120"/>
        <w:jc w:val="center"/>
        <w:outlineLvl w:val="0"/>
        <w:rPr>
          <w:rFonts w:ascii="Times New Roman" w:eastAsia="Segoe UI" w:hAnsi="Times New Roman" w:cs="Times New Roman"/>
          <w:b/>
          <w:bCs/>
          <w:caps/>
          <w:kern w:val="32"/>
          <w:sz w:val="24"/>
          <w:szCs w:val="24"/>
          <w:lang w:eastAsia="ru-RU"/>
        </w:rPr>
      </w:pPr>
      <w:r w:rsidRPr="00133FE8">
        <w:rPr>
          <w:rFonts w:ascii="Times New Roman" w:eastAsia="Segoe UI" w:hAnsi="Times New Roman" w:cs="Times New Roman"/>
          <w:b/>
          <w:bCs/>
          <w:caps/>
          <w:kern w:val="32"/>
          <w:sz w:val="24"/>
          <w:szCs w:val="24"/>
          <w:lang w:eastAsia="ru-RU"/>
        </w:rPr>
        <w:t>2. Структура и содержание ДИСЦИПЛИНЫ</w:t>
      </w:r>
    </w:p>
    <w:p w14:paraId="361F8D67" w14:textId="77777777" w:rsidR="00133FE8" w:rsidRPr="00133FE8" w:rsidRDefault="00133FE8" w:rsidP="00133FE8">
      <w:pPr>
        <w:spacing w:after="120" w:line="276" w:lineRule="auto"/>
        <w:ind w:firstLine="709"/>
        <w:outlineLvl w:val="1"/>
        <w:rPr>
          <w:rFonts w:ascii="Times New Roman" w:eastAsia="Segoe UI" w:hAnsi="Times New Roman" w:cs="Times New Roman"/>
          <w:b/>
          <w:bCs/>
          <w:spacing w:val="15"/>
          <w:szCs w:val="24"/>
          <w:lang w:eastAsia="ru-RU"/>
        </w:rPr>
      </w:pPr>
      <w:r w:rsidRPr="00133FE8">
        <w:rPr>
          <w:rFonts w:ascii="Times New Roman" w:eastAsia="Segoe UI" w:hAnsi="Times New Roman" w:cs="Times New Roman"/>
          <w:b/>
          <w:bCs/>
          <w:spacing w:val="15"/>
          <w:szCs w:val="24"/>
          <w:lang w:eastAsia="ru-RU"/>
        </w:rPr>
        <w:t>2.1. Трудоемкость освоения дисциплины</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465"/>
        <w:gridCol w:w="1149"/>
        <w:gridCol w:w="2305"/>
      </w:tblGrid>
      <w:tr w:rsidR="00133FE8" w:rsidRPr="00133FE8" w14:paraId="1CE78210" w14:textId="77777777" w:rsidTr="00AD5821">
        <w:trPr>
          <w:trHeight w:val="23"/>
        </w:trPr>
        <w:tc>
          <w:tcPr>
            <w:tcW w:w="3258" w:type="pct"/>
            <w:vAlign w:val="center"/>
          </w:tcPr>
          <w:p w14:paraId="738074B1" w14:textId="77777777" w:rsidR="00133FE8" w:rsidRPr="00133FE8" w:rsidRDefault="00133FE8" w:rsidP="00133FE8">
            <w:pPr>
              <w:jc w:val="center"/>
              <w:rPr>
                <w:rFonts w:ascii="Times New Roman" w:eastAsia="Calibri" w:hAnsi="Times New Roman" w:cs="Times New Roman"/>
                <w:b/>
                <w:sz w:val="20"/>
                <w:szCs w:val="20"/>
              </w:rPr>
            </w:pPr>
            <w:r w:rsidRPr="00133FE8">
              <w:rPr>
                <w:rFonts w:ascii="Times New Roman" w:eastAsia="Calibri" w:hAnsi="Times New Roman" w:cs="Times New Roman"/>
                <w:b/>
                <w:sz w:val="20"/>
                <w:szCs w:val="20"/>
              </w:rPr>
              <w:t>Наименование составных частей дисциплины</w:t>
            </w:r>
          </w:p>
        </w:tc>
        <w:tc>
          <w:tcPr>
            <w:tcW w:w="579" w:type="pct"/>
            <w:vAlign w:val="center"/>
          </w:tcPr>
          <w:p w14:paraId="2209A70F" w14:textId="77777777" w:rsidR="00133FE8" w:rsidRPr="00133FE8" w:rsidRDefault="00133FE8" w:rsidP="00133FE8">
            <w:pPr>
              <w:jc w:val="center"/>
              <w:rPr>
                <w:rFonts w:ascii="Times New Roman" w:eastAsia="Calibri" w:hAnsi="Times New Roman" w:cs="Times New Roman"/>
                <w:b/>
                <w:iCs/>
                <w:sz w:val="20"/>
                <w:szCs w:val="20"/>
              </w:rPr>
            </w:pPr>
            <w:r w:rsidRPr="00133FE8">
              <w:rPr>
                <w:rFonts w:ascii="Times New Roman" w:eastAsia="Calibri" w:hAnsi="Times New Roman" w:cs="Times New Roman"/>
                <w:b/>
                <w:iCs/>
                <w:sz w:val="20"/>
                <w:szCs w:val="20"/>
              </w:rPr>
              <w:t>Объем в часах</w:t>
            </w:r>
          </w:p>
        </w:tc>
        <w:tc>
          <w:tcPr>
            <w:tcW w:w="1162" w:type="pct"/>
          </w:tcPr>
          <w:p w14:paraId="675AAE8F" w14:textId="77777777" w:rsidR="00133FE8" w:rsidRPr="00133FE8" w:rsidRDefault="00133FE8" w:rsidP="00133FE8">
            <w:pPr>
              <w:jc w:val="center"/>
              <w:rPr>
                <w:rFonts w:ascii="Times New Roman" w:eastAsia="Calibri" w:hAnsi="Times New Roman" w:cs="Times New Roman"/>
                <w:b/>
                <w:iCs/>
                <w:sz w:val="20"/>
                <w:szCs w:val="20"/>
              </w:rPr>
            </w:pPr>
            <w:r w:rsidRPr="00133FE8">
              <w:rPr>
                <w:rFonts w:ascii="Times New Roman" w:eastAsia="Calibri" w:hAnsi="Times New Roman" w:cs="Times New Roman"/>
                <w:b/>
                <w:sz w:val="20"/>
                <w:szCs w:val="20"/>
              </w:rPr>
              <w:t>В т.ч. в форме практ. подготовки</w:t>
            </w:r>
          </w:p>
        </w:tc>
      </w:tr>
      <w:tr w:rsidR="00133FE8" w:rsidRPr="00133FE8" w14:paraId="6503FA62" w14:textId="77777777" w:rsidTr="00AD5821">
        <w:trPr>
          <w:trHeight w:val="23"/>
        </w:trPr>
        <w:tc>
          <w:tcPr>
            <w:tcW w:w="3258" w:type="pct"/>
            <w:vAlign w:val="center"/>
          </w:tcPr>
          <w:p w14:paraId="787558AE" w14:textId="77777777" w:rsidR="00133FE8" w:rsidRPr="00133FE8" w:rsidRDefault="00133FE8" w:rsidP="00133FE8">
            <w:pPr>
              <w:jc w:val="both"/>
              <w:rPr>
                <w:rFonts w:ascii="Times New Roman" w:eastAsia="Calibri" w:hAnsi="Times New Roman" w:cs="Times New Roman"/>
                <w:bCs/>
                <w:sz w:val="20"/>
                <w:szCs w:val="20"/>
              </w:rPr>
            </w:pPr>
            <w:r w:rsidRPr="00133FE8">
              <w:rPr>
                <w:rFonts w:ascii="Times New Roman" w:eastAsia="Calibri" w:hAnsi="Times New Roman" w:cs="Times New Roman"/>
                <w:bCs/>
                <w:sz w:val="20"/>
                <w:szCs w:val="20"/>
              </w:rPr>
              <w:t>Учебные занятия</w:t>
            </w:r>
          </w:p>
        </w:tc>
        <w:tc>
          <w:tcPr>
            <w:tcW w:w="579" w:type="pct"/>
            <w:vAlign w:val="center"/>
          </w:tcPr>
          <w:p w14:paraId="48D8063E" w14:textId="77777777" w:rsidR="00133FE8" w:rsidRPr="00133FE8" w:rsidRDefault="00133FE8" w:rsidP="00133FE8">
            <w:pPr>
              <w:jc w:val="center"/>
              <w:rPr>
                <w:rFonts w:ascii="Times New Roman" w:eastAsia="Calibri" w:hAnsi="Times New Roman" w:cs="Times New Roman"/>
                <w:bCs/>
                <w:sz w:val="20"/>
                <w:szCs w:val="20"/>
              </w:rPr>
            </w:pPr>
            <w:r w:rsidRPr="00133FE8">
              <w:rPr>
                <w:rFonts w:ascii="Times New Roman" w:eastAsia="Calibri" w:hAnsi="Times New Roman" w:cs="Times New Roman"/>
                <w:bCs/>
                <w:sz w:val="20"/>
                <w:szCs w:val="20"/>
              </w:rPr>
              <w:t>64</w:t>
            </w:r>
          </w:p>
        </w:tc>
        <w:tc>
          <w:tcPr>
            <w:tcW w:w="1162" w:type="pct"/>
            <w:vAlign w:val="center"/>
          </w:tcPr>
          <w:p w14:paraId="22745C41" w14:textId="77777777" w:rsidR="00133FE8" w:rsidRPr="00133FE8" w:rsidRDefault="00133FE8" w:rsidP="00133FE8">
            <w:pPr>
              <w:jc w:val="center"/>
              <w:rPr>
                <w:rFonts w:ascii="Times New Roman" w:eastAsia="Calibri" w:hAnsi="Times New Roman" w:cs="Times New Roman"/>
                <w:bCs/>
                <w:sz w:val="20"/>
                <w:szCs w:val="20"/>
              </w:rPr>
            </w:pPr>
            <w:r w:rsidRPr="00133FE8">
              <w:rPr>
                <w:rFonts w:ascii="Times New Roman" w:eastAsia="Calibri" w:hAnsi="Times New Roman" w:cs="Times New Roman"/>
                <w:bCs/>
                <w:sz w:val="20"/>
                <w:szCs w:val="20"/>
              </w:rPr>
              <w:t>12</w:t>
            </w:r>
          </w:p>
        </w:tc>
      </w:tr>
      <w:tr w:rsidR="00133FE8" w:rsidRPr="00133FE8" w14:paraId="1C7900C1" w14:textId="77777777" w:rsidTr="00AD5821">
        <w:trPr>
          <w:trHeight w:val="23"/>
        </w:trPr>
        <w:tc>
          <w:tcPr>
            <w:tcW w:w="3259" w:type="pct"/>
          </w:tcPr>
          <w:p w14:paraId="64A97A75" w14:textId="77777777" w:rsidR="00133FE8" w:rsidRPr="00133FE8" w:rsidRDefault="00133FE8" w:rsidP="00133FE8">
            <w:pPr>
              <w:ind w:left="467"/>
              <w:rPr>
                <w:rFonts w:ascii="Times New Roman" w:eastAsia="Calibri" w:hAnsi="Times New Roman" w:cs="Times New Roman"/>
                <w:sz w:val="20"/>
                <w:szCs w:val="20"/>
                <w:lang w:val="en-US"/>
              </w:rPr>
            </w:pPr>
            <w:r w:rsidRPr="00133FE8">
              <w:rPr>
                <w:rFonts w:ascii="Times New Roman" w:eastAsia="Calibri" w:hAnsi="Times New Roman" w:cs="Times New Roman"/>
                <w:sz w:val="20"/>
                <w:szCs w:val="20"/>
                <w:lang w:val="en-US"/>
              </w:rPr>
              <w:t>В томчисле:</w:t>
            </w:r>
          </w:p>
        </w:tc>
        <w:tc>
          <w:tcPr>
            <w:tcW w:w="579" w:type="pct"/>
            <w:vAlign w:val="center"/>
          </w:tcPr>
          <w:p w14:paraId="54CBDA2E" w14:textId="77777777" w:rsidR="00133FE8" w:rsidRPr="00133FE8" w:rsidRDefault="00133FE8" w:rsidP="00133FE8">
            <w:pPr>
              <w:jc w:val="center"/>
              <w:rPr>
                <w:rFonts w:ascii="Times New Roman" w:eastAsia="Calibri" w:hAnsi="Times New Roman" w:cs="Times New Roman"/>
                <w:bCs/>
                <w:sz w:val="20"/>
                <w:szCs w:val="20"/>
              </w:rPr>
            </w:pPr>
          </w:p>
        </w:tc>
        <w:tc>
          <w:tcPr>
            <w:tcW w:w="1162" w:type="pct"/>
            <w:vAlign w:val="center"/>
          </w:tcPr>
          <w:p w14:paraId="2B7E0455" w14:textId="77777777" w:rsidR="00133FE8" w:rsidRPr="00133FE8" w:rsidRDefault="00133FE8" w:rsidP="00133FE8">
            <w:pPr>
              <w:jc w:val="center"/>
              <w:rPr>
                <w:rFonts w:ascii="Times New Roman" w:eastAsia="Calibri" w:hAnsi="Times New Roman" w:cs="Times New Roman"/>
                <w:bCs/>
                <w:sz w:val="20"/>
                <w:szCs w:val="20"/>
              </w:rPr>
            </w:pPr>
          </w:p>
        </w:tc>
      </w:tr>
      <w:tr w:rsidR="00133FE8" w:rsidRPr="00133FE8" w14:paraId="13E632D8" w14:textId="77777777" w:rsidTr="00AD5821">
        <w:trPr>
          <w:trHeight w:val="23"/>
        </w:trPr>
        <w:tc>
          <w:tcPr>
            <w:tcW w:w="3259" w:type="pct"/>
          </w:tcPr>
          <w:p w14:paraId="691EB7B7" w14:textId="77777777" w:rsidR="00133FE8" w:rsidRPr="00133FE8" w:rsidRDefault="00133FE8" w:rsidP="00133FE8">
            <w:pPr>
              <w:ind w:left="107"/>
              <w:rPr>
                <w:rFonts w:ascii="Times New Roman" w:eastAsia="Calibri" w:hAnsi="Times New Roman" w:cs="Times New Roman"/>
                <w:sz w:val="20"/>
                <w:szCs w:val="20"/>
                <w:lang w:val="en-US"/>
              </w:rPr>
            </w:pPr>
            <w:r w:rsidRPr="00133FE8">
              <w:rPr>
                <w:rFonts w:ascii="Times New Roman" w:eastAsia="Calibri" w:hAnsi="Times New Roman" w:cs="Times New Roman"/>
                <w:sz w:val="20"/>
                <w:szCs w:val="20"/>
                <w:lang w:val="en-US"/>
              </w:rPr>
              <w:lastRenderedPageBreak/>
              <w:t>теоретическоеобучение</w:t>
            </w:r>
          </w:p>
        </w:tc>
        <w:tc>
          <w:tcPr>
            <w:tcW w:w="579" w:type="pct"/>
            <w:vAlign w:val="center"/>
          </w:tcPr>
          <w:p w14:paraId="5A7ACBE2" w14:textId="77777777" w:rsidR="00133FE8" w:rsidRPr="00133FE8" w:rsidRDefault="00133FE8" w:rsidP="00133FE8">
            <w:pPr>
              <w:jc w:val="center"/>
              <w:rPr>
                <w:rFonts w:ascii="Times New Roman" w:eastAsia="Calibri" w:hAnsi="Times New Roman" w:cs="Times New Roman"/>
                <w:bCs/>
                <w:sz w:val="20"/>
                <w:szCs w:val="20"/>
              </w:rPr>
            </w:pPr>
            <w:r w:rsidRPr="00133FE8">
              <w:rPr>
                <w:rFonts w:ascii="Times New Roman" w:eastAsia="Calibri" w:hAnsi="Times New Roman" w:cs="Times New Roman"/>
                <w:bCs/>
                <w:sz w:val="20"/>
                <w:szCs w:val="20"/>
              </w:rPr>
              <w:t>52</w:t>
            </w:r>
          </w:p>
        </w:tc>
        <w:tc>
          <w:tcPr>
            <w:tcW w:w="1162" w:type="pct"/>
            <w:vAlign w:val="center"/>
          </w:tcPr>
          <w:p w14:paraId="33EC863A" w14:textId="77777777" w:rsidR="00133FE8" w:rsidRPr="00133FE8" w:rsidRDefault="00133FE8" w:rsidP="00133FE8">
            <w:pPr>
              <w:jc w:val="center"/>
              <w:rPr>
                <w:rFonts w:ascii="Times New Roman" w:eastAsia="Calibri" w:hAnsi="Times New Roman" w:cs="Times New Roman"/>
                <w:bCs/>
                <w:sz w:val="20"/>
                <w:szCs w:val="20"/>
              </w:rPr>
            </w:pPr>
            <w:r w:rsidRPr="00133FE8">
              <w:rPr>
                <w:rFonts w:ascii="Times New Roman" w:eastAsia="Calibri" w:hAnsi="Times New Roman" w:cs="Times New Roman"/>
                <w:bCs/>
                <w:sz w:val="20"/>
                <w:szCs w:val="20"/>
              </w:rPr>
              <w:t>4</w:t>
            </w:r>
          </w:p>
        </w:tc>
      </w:tr>
      <w:tr w:rsidR="00133FE8" w:rsidRPr="00133FE8" w14:paraId="50EA6A88" w14:textId="77777777" w:rsidTr="00AD5821">
        <w:trPr>
          <w:trHeight w:val="23"/>
        </w:trPr>
        <w:tc>
          <w:tcPr>
            <w:tcW w:w="3259" w:type="pct"/>
          </w:tcPr>
          <w:p w14:paraId="01393ECC" w14:textId="77777777" w:rsidR="00133FE8" w:rsidRPr="00133FE8" w:rsidRDefault="00133FE8" w:rsidP="00133FE8">
            <w:pPr>
              <w:ind w:left="107"/>
              <w:rPr>
                <w:rFonts w:ascii="Times New Roman" w:eastAsia="Calibri" w:hAnsi="Times New Roman" w:cs="Times New Roman"/>
                <w:sz w:val="20"/>
                <w:szCs w:val="20"/>
              </w:rPr>
            </w:pPr>
            <w:r w:rsidRPr="00133FE8">
              <w:rPr>
                <w:rFonts w:ascii="Times New Roman" w:eastAsia="Calibri" w:hAnsi="Times New Roman" w:cs="Times New Roman"/>
                <w:sz w:val="20"/>
                <w:szCs w:val="20"/>
              </w:rPr>
              <w:t xml:space="preserve">практические  занятия </w:t>
            </w:r>
          </w:p>
        </w:tc>
        <w:tc>
          <w:tcPr>
            <w:tcW w:w="579" w:type="pct"/>
            <w:vAlign w:val="center"/>
          </w:tcPr>
          <w:p w14:paraId="0C2ABFAD" w14:textId="77777777" w:rsidR="00133FE8" w:rsidRPr="00133FE8" w:rsidRDefault="00133FE8" w:rsidP="00133FE8">
            <w:pPr>
              <w:jc w:val="center"/>
              <w:rPr>
                <w:rFonts w:ascii="Times New Roman" w:eastAsia="Calibri" w:hAnsi="Times New Roman" w:cs="Times New Roman"/>
                <w:bCs/>
                <w:sz w:val="20"/>
                <w:szCs w:val="20"/>
              </w:rPr>
            </w:pPr>
            <w:r w:rsidRPr="00133FE8">
              <w:rPr>
                <w:rFonts w:ascii="Times New Roman" w:eastAsia="Calibri" w:hAnsi="Times New Roman" w:cs="Times New Roman"/>
                <w:bCs/>
                <w:sz w:val="20"/>
                <w:szCs w:val="20"/>
              </w:rPr>
              <w:t>12</w:t>
            </w:r>
          </w:p>
        </w:tc>
        <w:tc>
          <w:tcPr>
            <w:tcW w:w="1162" w:type="pct"/>
            <w:vAlign w:val="center"/>
          </w:tcPr>
          <w:p w14:paraId="5F07FFBA" w14:textId="77777777" w:rsidR="00133FE8" w:rsidRPr="00133FE8" w:rsidRDefault="00133FE8" w:rsidP="00133FE8">
            <w:pPr>
              <w:jc w:val="center"/>
              <w:rPr>
                <w:rFonts w:ascii="Times New Roman" w:eastAsia="Calibri" w:hAnsi="Times New Roman" w:cs="Times New Roman"/>
                <w:bCs/>
                <w:sz w:val="20"/>
                <w:szCs w:val="20"/>
              </w:rPr>
            </w:pPr>
            <w:r w:rsidRPr="00133FE8">
              <w:rPr>
                <w:rFonts w:ascii="Times New Roman" w:eastAsia="Calibri" w:hAnsi="Times New Roman" w:cs="Times New Roman"/>
                <w:bCs/>
                <w:sz w:val="20"/>
                <w:szCs w:val="20"/>
              </w:rPr>
              <w:t>8</w:t>
            </w:r>
          </w:p>
        </w:tc>
      </w:tr>
      <w:tr w:rsidR="00133FE8" w:rsidRPr="00133FE8" w14:paraId="34406C60" w14:textId="77777777" w:rsidTr="00AD5821">
        <w:trPr>
          <w:trHeight w:val="23"/>
        </w:trPr>
        <w:tc>
          <w:tcPr>
            <w:tcW w:w="3258" w:type="pct"/>
            <w:vAlign w:val="center"/>
          </w:tcPr>
          <w:p w14:paraId="4C05D167" w14:textId="77777777" w:rsidR="00133FE8" w:rsidRPr="00133FE8" w:rsidRDefault="00133FE8" w:rsidP="00133FE8">
            <w:pPr>
              <w:jc w:val="both"/>
              <w:rPr>
                <w:rFonts w:ascii="Times New Roman" w:eastAsia="Calibri" w:hAnsi="Times New Roman" w:cs="Times New Roman"/>
                <w:bCs/>
                <w:i/>
                <w:iCs/>
                <w:sz w:val="20"/>
                <w:szCs w:val="20"/>
              </w:rPr>
            </w:pPr>
            <w:r w:rsidRPr="00133FE8">
              <w:rPr>
                <w:rFonts w:ascii="Times New Roman" w:eastAsia="Calibri" w:hAnsi="Times New Roman" w:cs="Times New Roman"/>
                <w:bCs/>
                <w:i/>
                <w:iCs/>
                <w:sz w:val="20"/>
                <w:szCs w:val="20"/>
              </w:rPr>
              <w:t>Курсовая работа (проект)</w:t>
            </w:r>
          </w:p>
        </w:tc>
        <w:tc>
          <w:tcPr>
            <w:tcW w:w="579" w:type="pct"/>
            <w:vAlign w:val="center"/>
          </w:tcPr>
          <w:p w14:paraId="163F28C6" w14:textId="77777777" w:rsidR="00133FE8" w:rsidRPr="00133FE8" w:rsidRDefault="00133FE8" w:rsidP="00133FE8">
            <w:pPr>
              <w:jc w:val="center"/>
              <w:rPr>
                <w:rFonts w:ascii="Times New Roman" w:eastAsia="Calibri" w:hAnsi="Times New Roman" w:cs="Times New Roman"/>
                <w:bCs/>
                <w:sz w:val="20"/>
                <w:szCs w:val="20"/>
              </w:rPr>
            </w:pPr>
            <w:r w:rsidRPr="00133FE8">
              <w:rPr>
                <w:rFonts w:ascii="Times New Roman" w:eastAsia="Calibri" w:hAnsi="Times New Roman" w:cs="Times New Roman"/>
                <w:bCs/>
                <w:sz w:val="20"/>
                <w:szCs w:val="20"/>
              </w:rPr>
              <w:t>-</w:t>
            </w:r>
          </w:p>
        </w:tc>
        <w:tc>
          <w:tcPr>
            <w:tcW w:w="1162" w:type="pct"/>
            <w:vAlign w:val="center"/>
          </w:tcPr>
          <w:p w14:paraId="100BEAEE" w14:textId="77777777" w:rsidR="00133FE8" w:rsidRPr="00133FE8" w:rsidRDefault="00133FE8" w:rsidP="00133FE8">
            <w:pPr>
              <w:jc w:val="center"/>
              <w:rPr>
                <w:rFonts w:ascii="Times New Roman" w:eastAsia="Calibri" w:hAnsi="Times New Roman" w:cs="Times New Roman"/>
                <w:bCs/>
                <w:sz w:val="20"/>
                <w:szCs w:val="20"/>
              </w:rPr>
            </w:pPr>
            <w:r w:rsidRPr="00133FE8">
              <w:rPr>
                <w:rFonts w:ascii="Times New Roman" w:eastAsia="Calibri" w:hAnsi="Times New Roman" w:cs="Times New Roman"/>
                <w:bCs/>
                <w:sz w:val="20"/>
                <w:szCs w:val="20"/>
              </w:rPr>
              <w:t>-</w:t>
            </w:r>
          </w:p>
        </w:tc>
      </w:tr>
      <w:tr w:rsidR="00133FE8" w:rsidRPr="00133FE8" w14:paraId="71C7D8E3" w14:textId="77777777" w:rsidTr="00AD5821">
        <w:trPr>
          <w:trHeight w:val="23"/>
        </w:trPr>
        <w:tc>
          <w:tcPr>
            <w:tcW w:w="3258" w:type="pct"/>
            <w:vAlign w:val="center"/>
          </w:tcPr>
          <w:p w14:paraId="268A7665" w14:textId="77777777" w:rsidR="00133FE8" w:rsidRPr="00133FE8" w:rsidRDefault="00133FE8" w:rsidP="00133FE8">
            <w:pPr>
              <w:jc w:val="both"/>
              <w:rPr>
                <w:rFonts w:ascii="Times New Roman" w:eastAsia="Calibri" w:hAnsi="Times New Roman" w:cs="Times New Roman"/>
                <w:bCs/>
                <w:sz w:val="20"/>
                <w:szCs w:val="20"/>
              </w:rPr>
            </w:pPr>
            <w:r w:rsidRPr="00133FE8">
              <w:rPr>
                <w:rFonts w:ascii="Times New Roman" w:eastAsia="Calibri" w:hAnsi="Times New Roman" w:cs="Times New Roman"/>
                <w:bCs/>
                <w:sz w:val="20"/>
                <w:szCs w:val="20"/>
              </w:rPr>
              <w:t>Самостоятельная работа</w:t>
            </w:r>
          </w:p>
        </w:tc>
        <w:tc>
          <w:tcPr>
            <w:tcW w:w="579" w:type="pct"/>
            <w:vAlign w:val="center"/>
          </w:tcPr>
          <w:p w14:paraId="28ECBA2A" w14:textId="77777777" w:rsidR="00133FE8" w:rsidRPr="00133FE8" w:rsidRDefault="00133FE8" w:rsidP="00133FE8">
            <w:pPr>
              <w:jc w:val="center"/>
              <w:rPr>
                <w:rFonts w:ascii="Times New Roman" w:eastAsia="Calibri" w:hAnsi="Times New Roman" w:cs="Times New Roman"/>
                <w:bCs/>
                <w:sz w:val="20"/>
                <w:szCs w:val="20"/>
              </w:rPr>
            </w:pPr>
            <w:r w:rsidRPr="00133FE8">
              <w:rPr>
                <w:rFonts w:ascii="Times New Roman" w:eastAsia="Calibri" w:hAnsi="Times New Roman" w:cs="Times New Roman"/>
                <w:bCs/>
                <w:sz w:val="20"/>
                <w:szCs w:val="20"/>
              </w:rPr>
              <w:t>-</w:t>
            </w:r>
          </w:p>
        </w:tc>
        <w:tc>
          <w:tcPr>
            <w:tcW w:w="1162" w:type="pct"/>
            <w:vAlign w:val="center"/>
          </w:tcPr>
          <w:p w14:paraId="1CAE9CF3" w14:textId="77777777" w:rsidR="00133FE8" w:rsidRPr="00133FE8" w:rsidRDefault="00133FE8" w:rsidP="00133FE8">
            <w:pPr>
              <w:jc w:val="center"/>
              <w:rPr>
                <w:rFonts w:ascii="Times New Roman" w:eastAsia="Calibri" w:hAnsi="Times New Roman" w:cs="Times New Roman"/>
                <w:bCs/>
                <w:sz w:val="20"/>
                <w:szCs w:val="20"/>
              </w:rPr>
            </w:pPr>
            <w:r w:rsidRPr="00133FE8">
              <w:rPr>
                <w:rFonts w:ascii="Times New Roman" w:eastAsia="Calibri" w:hAnsi="Times New Roman" w:cs="Times New Roman"/>
                <w:bCs/>
                <w:sz w:val="20"/>
                <w:szCs w:val="20"/>
              </w:rPr>
              <w:t>-</w:t>
            </w:r>
          </w:p>
        </w:tc>
      </w:tr>
      <w:tr w:rsidR="00133FE8" w:rsidRPr="00133FE8" w14:paraId="52269CF3" w14:textId="77777777" w:rsidTr="00AD5821">
        <w:trPr>
          <w:trHeight w:val="23"/>
        </w:trPr>
        <w:tc>
          <w:tcPr>
            <w:tcW w:w="3258" w:type="pct"/>
            <w:vAlign w:val="center"/>
          </w:tcPr>
          <w:p w14:paraId="1AD868AA" w14:textId="77777777" w:rsidR="00133FE8" w:rsidRPr="00133FE8" w:rsidRDefault="00133FE8" w:rsidP="00133FE8">
            <w:pPr>
              <w:jc w:val="both"/>
              <w:rPr>
                <w:rFonts w:ascii="Times New Roman" w:eastAsia="Calibri" w:hAnsi="Times New Roman" w:cs="Times New Roman"/>
                <w:bCs/>
                <w:sz w:val="20"/>
                <w:szCs w:val="20"/>
              </w:rPr>
            </w:pPr>
            <w:r w:rsidRPr="00133FE8">
              <w:rPr>
                <w:rFonts w:ascii="Times New Roman" w:eastAsia="Calibri" w:hAnsi="Times New Roman" w:cs="Times New Roman"/>
                <w:bCs/>
                <w:sz w:val="20"/>
                <w:szCs w:val="20"/>
              </w:rPr>
              <w:t>Промежуточная аттестация в форме экзамена</w:t>
            </w:r>
          </w:p>
        </w:tc>
        <w:tc>
          <w:tcPr>
            <w:tcW w:w="579" w:type="pct"/>
            <w:vAlign w:val="center"/>
          </w:tcPr>
          <w:p w14:paraId="7B340052" w14:textId="77777777" w:rsidR="00133FE8" w:rsidRPr="00133FE8" w:rsidRDefault="00133FE8" w:rsidP="00133FE8">
            <w:pPr>
              <w:jc w:val="center"/>
              <w:rPr>
                <w:rFonts w:ascii="Times New Roman" w:eastAsia="Calibri" w:hAnsi="Times New Roman" w:cs="Times New Roman"/>
                <w:bCs/>
                <w:sz w:val="20"/>
                <w:szCs w:val="20"/>
              </w:rPr>
            </w:pPr>
            <w:r w:rsidRPr="00133FE8">
              <w:rPr>
                <w:rFonts w:ascii="Times New Roman" w:eastAsia="Calibri" w:hAnsi="Times New Roman" w:cs="Times New Roman"/>
                <w:bCs/>
                <w:sz w:val="20"/>
                <w:szCs w:val="20"/>
              </w:rPr>
              <w:t>12</w:t>
            </w:r>
          </w:p>
        </w:tc>
        <w:tc>
          <w:tcPr>
            <w:tcW w:w="1162" w:type="pct"/>
            <w:vAlign w:val="center"/>
          </w:tcPr>
          <w:p w14:paraId="14FD3D55" w14:textId="77777777" w:rsidR="00133FE8" w:rsidRPr="00133FE8" w:rsidRDefault="00133FE8" w:rsidP="00133FE8">
            <w:pPr>
              <w:jc w:val="center"/>
              <w:rPr>
                <w:rFonts w:ascii="Times New Roman" w:eastAsia="Calibri" w:hAnsi="Times New Roman" w:cs="Times New Roman"/>
                <w:bCs/>
                <w:sz w:val="20"/>
                <w:szCs w:val="20"/>
              </w:rPr>
            </w:pPr>
          </w:p>
        </w:tc>
      </w:tr>
      <w:tr w:rsidR="00133FE8" w:rsidRPr="00133FE8" w14:paraId="589380B4" w14:textId="77777777" w:rsidTr="00AD5821">
        <w:trPr>
          <w:trHeight w:val="23"/>
        </w:trPr>
        <w:tc>
          <w:tcPr>
            <w:tcW w:w="3258" w:type="pct"/>
            <w:vAlign w:val="center"/>
          </w:tcPr>
          <w:p w14:paraId="2E600386" w14:textId="77777777" w:rsidR="00133FE8" w:rsidRPr="00133FE8" w:rsidRDefault="00133FE8" w:rsidP="00133FE8">
            <w:pPr>
              <w:jc w:val="both"/>
              <w:rPr>
                <w:rFonts w:ascii="Times New Roman" w:eastAsia="Calibri" w:hAnsi="Times New Roman" w:cs="Times New Roman"/>
                <w:bCs/>
                <w:sz w:val="20"/>
                <w:szCs w:val="20"/>
              </w:rPr>
            </w:pPr>
            <w:r w:rsidRPr="00133FE8">
              <w:rPr>
                <w:rFonts w:ascii="Times New Roman" w:eastAsia="Calibri" w:hAnsi="Times New Roman" w:cs="Times New Roman"/>
                <w:bCs/>
                <w:sz w:val="20"/>
                <w:szCs w:val="20"/>
              </w:rPr>
              <w:t>Всего</w:t>
            </w:r>
          </w:p>
        </w:tc>
        <w:tc>
          <w:tcPr>
            <w:tcW w:w="579" w:type="pct"/>
            <w:vAlign w:val="center"/>
          </w:tcPr>
          <w:p w14:paraId="3473FF13" w14:textId="77777777" w:rsidR="00133FE8" w:rsidRPr="00133FE8" w:rsidRDefault="00133FE8" w:rsidP="00133FE8">
            <w:pPr>
              <w:jc w:val="center"/>
              <w:rPr>
                <w:rFonts w:ascii="Times New Roman" w:eastAsia="Calibri" w:hAnsi="Times New Roman" w:cs="Times New Roman"/>
                <w:b/>
                <w:sz w:val="20"/>
                <w:szCs w:val="20"/>
              </w:rPr>
            </w:pPr>
            <w:r w:rsidRPr="00133FE8">
              <w:rPr>
                <w:rFonts w:ascii="Times New Roman" w:eastAsia="Calibri" w:hAnsi="Times New Roman" w:cs="Times New Roman"/>
                <w:b/>
                <w:sz w:val="20"/>
                <w:szCs w:val="20"/>
              </w:rPr>
              <w:t>76</w:t>
            </w:r>
          </w:p>
        </w:tc>
        <w:tc>
          <w:tcPr>
            <w:tcW w:w="1162" w:type="pct"/>
            <w:vAlign w:val="center"/>
          </w:tcPr>
          <w:p w14:paraId="610D5C1C" w14:textId="77777777" w:rsidR="00133FE8" w:rsidRPr="00133FE8" w:rsidRDefault="00133FE8" w:rsidP="00133FE8">
            <w:pPr>
              <w:jc w:val="center"/>
              <w:rPr>
                <w:rFonts w:ascii="Times New Roman" w:eastAsia="Calibri" w:hAnsi="Times New Roman" w:cs="Times New Roman"/>
                <w:b/>
                <w:sz w:val="20"/>
                <w:szCs w:val="20"/>
              </w:rPr>
            </w:pPr>
          </w:p>
        </w:tc>
      </w:tr>
    </w:tbl>
    <w:p w14:paraId="2DBD4DC3" w14:textId="77777777" w:rsidR="00133FE8" w:rsidRPr="00133FE8" w:rsidRDefault="00133FE8" w:rsidP="00133FE8">
      <w:pPr>
        <w:spacing w:after="120" w:line="276" w:lineRule="auto"/>
        <w:ind w:firstLine="709"/>
        <w:outlineLvl w:val="1"/>
        <w:rPr>
          <w:rFonts w:ascii="Times New Roman" w:eastAsia="Segoe UI" w:hAnsi="Times New Roman" w:cs="Times New Roman"/>
          <w:b/>
          <w:bCs/>
          <w:color w:val="5A5A5A"/>
          <w:spacing w:val="15"/>
          <w:szCs w:val="24"/>
          <w:lang w:eastAsia="ru-RU"/>
        </w:rPr>
        <w:sectPr w:rsidR="00133FE8" w:rsidRPr="00133FE8" w:rsidSect="00AD5821">
          <w:headerReference w:type="even" r:id="rId82"/>
          <w:pgSz w:w="11906" w:h="16838"/>
          <w:pgMar w:top="1134" w:right="567" w:bottom="993" w:left="1560" w:header="709" w:footer="709" w:gutter="0"/>
          <w:cols w:space="708"/>
          <w:docGrid w:linePitch="360"/>
        </w:sectPr>
      </w:pPr>
    </w:p>
    <w:p w14:paraId="525CF98C" w14:textId="77777777" w:rsidR="00133FE8" w:rsidRPr="00133FE8" w:rsidRDefault="00133FE8" w:rsidP="00133FE8">
      <w:pPr>
        <w:spacing w:after="120" w:line="276" w:lineRule="auto"/>
        <w:ind w:firstLine="709"/>
        <w:outlineLvl w:val="1"/>
        <w:rPr>
          <w:rFonts w:ascii="Times New Roman" w:eastAsia="Segoe UI" w:hAnsi="Times New Roman" w:cs="Times New Roman"/>
          <w:b/>
          <w:bCs/>
          <w:spacing w:val="15"/>
          <w:szCs w:val="24"/>
          <w:lang w:eastAsia="ru-RU"/>
        </w:rPr>
      </w:pPr>
      <w:r w:rsidRPr="00133FE8">
        <w:rPr>
          <w:rFonts w:ascii="Times New Roman" w:eastAsia="Segoe UI" w:hAnsi="Times New Roman" w:cs="Times New Roman"/>
          <w:b/>
          <w:bCs/>
          <w:spacing w:val="15"/>
          <w:szCs w:val="24"/>
          <w:lang w:eastAsia="ru-RU"/>
        </w:rPr>
        <w:lastRenderedPageBreak/>
        <w:t>2.2. Содержание дисциплины</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gridCol w:w="2694"/>
        <w:gridCol w:w="2409"/>
      </w:tblGrid>
      <w:tr w:rsidR="00133FE8" w:rsidRPr="00133FE8" w14:paraId="1FAC4DBC" w14:textId="77777777" w:rsidTr="00AD5821">
        <w:trPr>
          <w:trHeight w:val="903"/>
        </w:trPr>
        <w:tc>
          <w:tcPr>
            <w:tcW w:w="2972" w:type="dxa"/>
            <w:vAlign w:val="center"/>
          </w:tcPr>
          <w:p w14:paraId="53DE432E" w14:textId="77777777" w:rsidR="00133FE8" w:rsidRPr="00133FE8" w:rsidRDefault="00133FE8" w:rsidP="00133FE8">
            <w:pPr>
              <w:spacing w:line="276" w:lineRule="auto"/>
              <w:jc w:val="center"/>
              <w:rPr>
                <w:rFonts w:ascii="Times New Roman" w:eastAsia="Times New Roman" w:hAnsi="Times New Roman" w:cs="Times New Roman"/>
                <w:b/>
                <w:sz w:val="20"/>
                <w:szCs w:val="20"/>
                <w:lang w:eastAsia="ru-RU"/>
              </w:rPr>
            </w:pPr>
            <w:r w:rsidRPr="00133FE8">
              <w:rPr>
                <w:rFonts w:ascii="Times New Roman" w:eastAsia="Times New Roman" w:hAnsi="Times New Roman" w:cs="Times New Roman"/>
                <w:b/>
                <w:bCs/>
                <w:sz w:val="20"/>
                <w:szCs w:val="20"/>
                <w:lang w:eastAsia="ru-RU"/>
              </w:rPr>
              <w:t>Наименование разделов и тем</w:t>
            </w:r>
          </w:p>
        </w:tc>
        <w:tc>
          <w:tcPr>
            <w:tcW w:w="6662" w:type="dxa"/>
            <w:vAlign w:val="center"/>
          </w:tcPr>
          <w:p w14:paraId="10C414F4" w14:textId="77777777" w:rsidR="00133FE8" w:rsidRPr="00133FE8" w:rsidRDefault="00133FE8" w:rsidP="00133FE8">
            <w:pPr>
              <w:suppressAutoHyphens/>
              <w:jc w:val="center"/>
              <w:rPr>
                <w:rFonts w:ascii="Times New Roman" w:eastAsia="Times New Roman" w:hAnsi="Times New Roman" w:cs="Times New Roman"/>
                <w:b/>
                <w:sz w:val="20"/>
                <w:szCs w:val="20"/>
                <w:lang w:eastAsia="ru-RU"/>
              </w:rPr>
            </w:pPr>
            <w:r w:rsidRPr="00133FE8">
              <w:rPr>
                <w:rFonts w:ascii="Times New Roman" w:eastAsia="Times New Roman" w:hAnsi="Times New Roman" w:cs="Times New Roman"/>
                <w:b/>
                <w:bCs/>
                <w:sz w:val="20"/>
                <w:szCs w:val="20"/>
                <w:lang w:eastAsia="ru-RU"/>
              </w:rPr>
              <w:t>Содержание учебного материала, практических и лабораторных занятий</w:t>
            </w:r>
          </w:p>
        </w:tc>
        <w:tc>
          <w:tcPr>
            <w:tcW w:w="2694" w:type="dxa"/>
          </w:tcPr>
          <w:p w14:paraId="4D6494EE" w14:textId="77777777" w:rsidR="00133FE8" w:rsidRPr="00133FE8" w:rsidRDefault="00133FE8" w:rsidP="00133FE8">
            <w:pPr>
              <w:suppressAutoHyphens/>
              <w:jc w:val="center"/>
              <w:rPr>
                <w:rFonts w:ascii="Times New Roman" w:eastAsia="Times New Roman" w:hAnsi="Times New Roman" w:cs="Times New Roman"/>
                <w:b/>
                <w:bCs/>
                <w:sz w:val="20"/>
                <w:szCs w:val="20"/>
                <w:lang w:eastAsia="ru-RU"/>
              </w:rPr>
            </w:pPr>
            <w:r w:rsidRPr="00133FE8">
              <w:rPr>
                <w:rFonts w:ascii="Times New Roman" w:eastAsia="Calibri" w:hAnsi="Times New Roman" w:cs="Times New Roman"/>
                <w:b/>
                <w:bCs/>
                <w:sz w:val="20"/>
                <w:szCs w:val="20"/>
              </w:rPr>
              <w:t xml:space="preserve">Объем, ак. ч. / </w:t>
            </w:r>
            <w:r w:rsidRPr="00133FE8">
              <w:rPr>
                <w:rFonts w:ascii="Times New Roman" w:eastAsia="Calibri" w:hAnsi="Times New Roman" w:cs="Times New Roman"/>
                <w:b/>
                <w:bCs/>
                <w:sz w:val="20"/>
                <w:szCs w:val="20"/>
              </w:rPr>
              <w:br/>
              <w:t xml:space="preserve">в том числе </w:t>
            </w:r>
            <w:r w:rsidRPr="00133FE8">
              <w:rPr>
                <w:rFonts w:ascii="Times New Roman" w:eastAsia="Calibri" w:hAnsi="Times New Roman" w:cs="Times New Roman"/>
                <w:b/>
                <w:bCs/>
                <w:sz w:val="20"/>
                <w:szCs w:val="20"/>
              </w:rPr>
              <w:br/>
              <w:t xml:space="preserve">в форме практической подготовки, </w:t>
            </w:r>
            <w:r w:rsidRPr="00133FE8">
              <w:rPr>
                <w:rFonts w:ascii="Times New Roman" w:eastAsia="Calibri" w:hAnsi="Times New Roman" w:cs="Times New Roman"/>
                <w:b/>
                <w:bCs/>
                <w:sz w:val="20"/>
                <w:szCs w:val="20"/>
              </w:rPr>
              <w:br/>
              <w:t>ак. ч.</w:t>
            </w:r>
          </w:p>
        </w:tc>
        <w:tc>
          <w:tcPr>
            <w:tcW w:w="2409" w:type="dxa"/>
          </w:tcPr>
          <w:p w14:paraId="26B24275" w14:textId="77777777" w:rsidR="00133FE8" w:rsidRPr="00133FE8" w:rsidRDefault="00133FE8" w:rsidP="00133FE8">
            <w:pPr>
              <w:suppressAutoHyphens/>
              <w:jc w:val="center"/>
              <w:rPr>
                <w:rFonts w:ascii="Times New Roman" w:eastAsia="Times New Roman" w:hAnsi="Times New Roman" w:cs="Times New Roman"/>
                <w:b/>
                <w:bCs/>
                <w:sz w:val="20"/>
                <w:szCs w:val="20"/>
                <w:lang w:eastAsia="ru-RU"/>
              </w:rPr>
            </w:pPr>
            <w:r w:rsidRPr="00133FE8">
              <w:rPr>
                <w:rFonts w:ascii="Times New Roman" w:eastAsia="Calibri" w:hAnsi="Times New Roman" w:cs="Times New Roman"/>
                <w:b/>
                <w:bCs/>
                <w:sz w:val="20"/>
                <w:szCs w:val="20"/>
              </w:rPr>
              <w:t>Коды компетенций, формированию которых способствует элемент программы</w:t>
            </w:r>
          </w:p>
        </w:tc>
      </w:tr>
      <w:tr w:rsidR="00133FE8" w:rsidRPr="00133FE8" w14:paraId="3FAF0D96" w14:textId="77777777" w:rsidTr="00AD5821">
        <w:tc>
          <w:tcPr>
            <w:tcW w:w="9634" w:type="dxa"/>
            <w:gridSpan w:val="2"/>
          </w:tcPr>
          <w:p w14:paraId="302EE6DC" w14:textId="77777777" w:rsidR="00133FE8" w:rsidRPr="00133FE8" w:rsidRDefault="00133FE8" w:rsidP="00133FE8">
            <w:pPr>
              <w:rPr>
                <w:rFonts w:ascii="Times New Roman" w:eastAsia="Times New Roman" w:hAnsi="Times New Roman" w:cs="Times New Roman"/>
                <w:i/>
                <w:sz w:val="20"/>
                <w:szCs w:val="20"/>
                <w:lang w:eastAsia="ru-RU"/>
              </w:rPr>
            </w:pPr>
            <w:r w:rsidRPr="00133FE8">
              <w:rPr>
                <w:rFonts w:ascii="Times New Roman" w:eastAsia="Calibri" w:hAnsi="Times New Roman" w:cs="Times New Roman"/>
                <w:b/>
                <w:bCs/>
                <w:sz w:val="20"/>
                <w:szCs w:val="20"/>
              </w:rPr>
              <w:t>Раздел 1. Физико-химические закономерности формирования структуры металлов.</w:t>
            </w:r>
          </w:p>
        </w:tc>
        <w:tc>
          <w:tcPr>
            <w:tcW w:w="2694" w:type="dxa"/>
            <w:vAlign w:val="center"/>
          </w:tcPr>
          <w:p w14:paraId="125B5D4B" w14:textId="77777777" w:rsidR="00133FE8" w:rsidRPr="00133FE8" w:rsidRDefault="00133FE8" w:rsidP="00133FE8">
            <w:pPr>
              <w:jc w:val="center"/>
              <w:rPr>
                <w:rFonts w:ascii="Times New Roman" w:eastAsia="Times New Roman" w:hAnsi="Times New Roman" w:cs="Times New Roman"/>
                <w:bCs/>
                <w:sz w:val="20"/>
                <w:szCs w:val="20"/>
                <w:lang w:eastAsia="ru-RU"/>
              </w:rPr>
            </w:pPr>
            <w:r w:rsidRPr="00133FE8">
              <w:rPr>
                <w:rFonts w:ascii="Times New Roman" w:eastAsia="Times New Roman" w:hAnsi="Times New Roman" w:cs="Times New Roman"/>
                <w:b/>
                <w:bCs/>
                <w:sz w:val="20"/>
                <w:szCs w:val="20"/>
                <w:lang w:eastAsia="ru-RU"/>
              </w:rPr>
              <w:t>20/</w:t>
            </w:r>
            <w:r w:rsidRPr="00133FE8">
              <w:rPr>
                <w:rFonts w:ascii="Times New Roman" w:eastAsia="Times New Roman" w:hAnsi="Times New Roman" w:cs="Times New Roman"/>
                <w:bCs/>
                <w:sz w:val="20"/>
                <w:szCs w:val="20"/>
                <w:lang w:eastAsia="ru-RU"/>
              </w:rPr>
              <w:t>4</w:t>
            </w:r>
          </w:p>
        </w:tc>
        <w:tc>
          <w:tcPr>
            <w:tcW w:w="2409" w:type="dxa"/>
          </w:tcPr>
          <w:p w14:paraId="5616B1C7" w14:textId="77777777" w:rsidR="00133FE8" w:rsidRPr="00133FE8" w:rsidRDefault="00133FE8" w:rsidP="00133FE8">
            <w:pPr>
              <w:rPr>
                <w:rFonts w:ascii="Times New Roman" w:eastAsia="Times New Roman" w:hAnsi="Times New Roman" w:cs="Times New Roman"/>
                <w:b/>
                <w:bCs/>
                <w:sz w:val="20"/>
                <w:szCs w:val="20"/>
                <w:lang w:eastAsia="ru-RU"/>
              </w:rPr>
            </w:pPr>
          </w:p>
        </w:tc>
      </w:tr>
      <w:tr w:rsidR="00133FE8" w:rsidRPr="00133FE8" w14:paraId="7D76EAF0" w14:textId="77777777" w:rsidTr="00AD5821">
        <w:tc>
          <w:tcPr>
            <w:tcW w:w="2972" w:type="dxa"/>
            <w:vMerge w:val="restart"/>
          </w:tcPr>
          <w:p w14:paraId="39A91BB8" w14:textId="77777777" w:rsidR="00133FE8" w:rsidRPr="00133FE8" w:rsidRDefault="00133FE8" w:rsidP="00133FE8">
            <w:pPr>
              <w:rPr>
                <w:rFonts w:ascii="Times New Roman" w:eastAsia="Calibri" w:hAnsi="Times New Roman" w:cs="Times New Roman"/>
                <w:b/>
                <w:bCs/>
                <w:sz w:val="20"/>
                <w:szCs w:val="20"/>
              </w:rPr>
            </w:pPr>
            <w:r w:rsidRPr="00133FE8">
              <w:rPr>
                <w:rFonts w:ascii="Times New Roman" w:eastAsia="Calibri" w:hAnsi="Times New Roman" w:cs="Times New Roman"/>
                <w:b/>
                <w:bCs/>
                <w:sz w:val="20"/>
                <w:szCs w:val="20"/>
              </w:rPr>
              <w:t>Тема 1.1</w:t>
            </w:r>
            <w:r w:rsidRPr="00133FE8">
              <w:rPr>
                <w:rFonts w:ascii="Times New Roman" w:eastAsia="Calibri" w:hAnsi="Times New Roman" w:cs="Times New Roman"/>
                <w:bCs/>
                <w:sz w:val="20"/>
                <w:szCs w:val="20"/>
              </w:rPr>
              <w:t>Введение</w:t>
            </w:r>
          </w:p>
        </w:tc>
        <w:tc>
          <w:tcPr>
            <w:tcW w:w="6662" w:type="dxa"/>
          </w:tcPr>
          <w:p w14:paraId="27992EB9" w14:textId="77777777" w:rsidR="00133FE8" w:rsidRPr="00133FE8" w:rsidRDefault="00133FE8" w:rsidP="00133FE8">
            <w:pPr>
              <w:rPr>
                <w:rFonts w:ascii="Times New Roman" w:eastAsia="Calibri" w:hAnsi="Times New Roman" w:cs="Times New Roman"/>
                <w:b/>
                <w:bCs/>
                <w:i/>
                <w:sz w:val="20"/>
                <w:szCs w:val="20"/>
              </w:rPr>
            </w:pPr>
            <w:r w:rsidRPr="00133FE8">
              <w:rPr>
                <w:rFonts w:ascii="Times New Roman" w:eastAsia="Calibri" w:hAnsi="Times New Roman" w:cs="Times New Roman"/>
                <w:b/>
                <w:bCs/>
                <w:sz w:val="20"/>
                <w:szCs w:val="20"/>
              </w:rPr>
              <w:t xml:space="preserve">Содержание </w:t>
            </w:r>
          </w:p>
        </w:tc>
        <w:tc>
          <w:tcPr>
            <w:tcW w:w="2694" w:type="dxa"/>
            <w:vAlign w:val="center"/>
          </w:tcPr>
          <w:p w14:paraId="3AA2309F" w14:textId="77777777" w:rsidR="00133FE8" w:rsidRPr="00133FE8" w:rsidRDefault="00133FE8" w:rsidP="00133FE8">
            <w:pPr>
              <w:suppressAutoHyphens/>
              <w:jc w:val="center"/>
              <w:rPr>
                <w:rFonts w:ascii="Times New Roman" w:eastAsia="Calibri" w:hAnsi="Times New Roman" w:cs="Times New Roman"/>
                <w:b/>
                <w:i/>
                <w:iCs/>
                <w:sz w:val="20"/>
                <w:szCs w:val="20"/>
              </w:rPr>
            </w:pPr>
            <w:r w:rsidRPr="00133FE8">
              <w:rPr>
                <w:rFonts w:ascii="Times New Roman" w:eastAsia="Calibri" w:hAnsi="Times New Roman" w:cs="Times New Roman"/>
                <w:b/>
                <w:iCs/>
                <w:sz w:val="20"/>
                <w:szCs w:val="20"/>
              </w:rPr>
              <w:t>2</w:t>
            </w:r>
          </w:p>
        </w:tc>
        <w:tc>
          <w:tcPr>
            <w:tcW w:w="2409" w:type="dxa"/>
            <w:vMerge w:val="restart"/>
          </w:tcPr>
          <w:p w14:paraId="7B300D30" w14:textId="77777777" w:rsidR="00133FE8" w:rsidRPr="00133FE8" w:rsidRDefault="00133FE8" w:rsidP="00133FE8">
            <w:pPr>
              <w:rPr>
                <w:rFonts w:ascii="Times New Roman" w:eastAsia="Times New Roman" w:hAnsi="Times New Roman" w:cs="Times New Roman"/>
                <w:b/>
                <w:bCs/>
                <w:sz w:val="20"/>
                <w:szCs w:val="20"/>
                <w:lang w:eastAsia="ru-RU"/>
              </w:rPr>
            </w:pPr>
            <w:r w:rsidRPr="00133FE8">
              <w:rPr>
                <w:rFonts w:ascii="Times New Roman" w:eastAsia="Calibri" w:hAnsi="Times New Roman" w:cs="Times New Roman"/>
                <w:sz w:val="20"/>
                <w:szCs w:val="20"/>
              </w:rPr>
              <w:t xml:space="preserve">ОК 1, ОК 2, ОК 5, ОК 9, ПК 1.1, ПК 3.1, ПК 3.2 </w:t>
            </w:r>
          </w:p>
        </w:tc>
      </w:tr>
      <w:tr w:rsidR="00133FE8" w:rsidRPr="00133FE8" w14:paraId="23C1D208" w14:textId="77777777" w:rsidTr="00AD5821">
        <w:trPr>
          <w:trHeight w:val="396"/>
        </w:trPr>
        <w:tc>
          <w:tcPr>
            <w:tcW w:w="2972" w:type="dxa"/>
            <w:vMerge/>
          </w:tcPr>
          <w:p w14:paraId="561FE6CE"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Pr>
          <w:p w14:paraId="20E66326" w14:textId="77777777" w:rsidR="00133FE8" w:rsidRPr="00133FE8" w:rsidRDefault="00133FE8" w:rsidP="00133FE8">
            <w:pPr>
              <w:suppressAutoHyphens/>
              <w:jc w:val="both"/>
              <w:rPr>
                <w:rFonts w:ascii="Times New Roman" w:eastAsia="Times New Roman" w:hAnsi="Times New Roman" w:cs="Times New Roman"/>
                <w:sz w:val="20"/>
                <w:szCs w:val="20"/>
                <w:lang w:eastAsia="ru-RU"/>
              </w:rPr>
            </w:pPr>
            <w:r w:rsidRPr="00133FE8">
              <w:rPr>
                <w:rFonts w:ascii="Times New Roman" w:eastAsia="Calibri" w:hAnsi="Times New Roman" w:cs="Times New Roman"/>
                <w:b/>
                <w:bCs/>
                <w:sz w:val="20"/>
                <w:szCs w:val="20"/>
              </w:rPr>
              <w:t xml:space="preserve">1. </w:t>
            </w:r>
            <w:r w:rsidRPr="00133FE8">
              <w:rPr>
                <w:rFonts w:ascii="Times New Roman" w:eastAsia="Calibri" w:hAnsi="Times New Roman" w:cs="Times New Roman"/>
                <w:bCs/>
                <w:sz w:val="20"/>
                <w:szCs w:val="20"/>
              </w:rPr>
              <w:t>Значение и содержание дисциплины «Материаловедение», новейшие достижения и перспективы развития в области материаловедения. Современные требования к материалам, применяемым в электротехнике, энергетике. Классификация материалов по применению, по химическому составу, по техническим требованиям.</w:t>
            </w:r>
          </w:p>
        </w:tc>
        <w:tc>
          <w:tcPr>
            <w:tcW w:w="2694" w:type="dxa"/>
            <w:vAlign w:val="center"/>
          </w:tcPr>
          <w:p w14:paraId="41767B60" w14:textId="77777777" w:rsidR="00133FE8" w:rsidRPr="00133FE8" w:rsidRDefault="00133FE8" w:rsidP="00133FE8">
            <w:pPr>
              <w:suppressAutoHyphens/>
              <w:jc w:val="center"/>
              <w:rPr>
                <w:rFonts w:ascii="Times New Roman" w:eastAsia="Times New Roman" w:hAnsi="Times New Roman" w:cs="Times New Roman"/>
                <w:sz w:val="20"/>
                <w:szCs w:val="20"/>
                <w:lang w:eastAsia="ru-RU"/>
              </w:rPr>
            </w:pPr>
            <w:r w:rsidRPr="00133FE8">
              <w:rPr>
                <w:rFonts w:ascii="Times New Roman" w:eastAsia="Calibri" w:hAnsi="Times New Roman" w:cs="Times New Roman"/>
                <w:iCs/>
                <w:sz w:val="20"/>
                <w:szCs w:val="20"/>
              </w:rPr>
              <w:t>2</w:t>
            </w:r>
          </w:p>
        </w:tc>
        <w:tc>
          <w:tcPr>
            <w:tcW w:w="2409" w:type="dxa"/>
            <w:vMerge/>
          </w:tcPr>
          <w:p w14:paraId="7967F228" w14:textId="77777777" w:rsidR="00133FE8" w:rsidRPr="00133FE8" w:rsidRDefault="00133FE8" w:rsidP="00133FE8">
            <w:pPr>
              <w:suppressAutoHyphens/>
              <w:jc w:val="both"/>
              <w:rPr>
                <w:rFonts w:ascii="Times New Roman" w:eastAsia="Times New Roman" w:hAnsi="Times New Roman" w:cs="Times New Roman"/>
                <w:sz w:val="20"/>
                <w:szCs w:val="20"/>
                <w:lang w:eastAsia="ru-RU"/>
              </w:rPr>
            </w:pPr>
          </w:p>
        </w:tc>
      </w:tr>
      <w:tr w:rsidR="00133FE8" w:rsidRPr="00133FE8" w14:paraId="19894A67" w14:textId="77777777" w:rsidTr="00AD5821">
        <w:trPr>
          <w:trHeight w:val="396"/>
        </w:trPr>
        <w:tc>
          <w:tcPr>
            <w:tcW w:w="2972" w:type="dxa"/>
            <w:vMerge/>
          </w:tcPr>
          <w:p w14:paraId="5DA34D27"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Pr>
          <w:p w14:paraId="5CD3BF9C" w14:textId="77777777" w:rsidR="00133FE8" w:rsidRPr="00133FE8" w:rsidRDefault="00133FE8" w:rsidP="00133FE8">
            <w:pPr>
              <w:rPr>
                <w:rFonts w:ascii="Times New Roman" w:eastAsia="Calibri" w:hAnsi="Times New Roman" w:cs="Times New Roman"/>
                <w:b/>
                <w:bCs/>
                <w:sz w:val="20"/>
                <w:szCs w:val="20"/>
              </w:rPr>
            </w:pPr>
            <w:r w:rsidRPr="00133FE8">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14:paraId="426AB9D5" w14:textId="77777777" w:rsidR="00133FE8" w:rsidRPr="00133FE8" w:rsidRDefault="00133FE8" w:rsidP="00133FE8">
            <w:pPr>
              <w:suppressAutoHyphens/>
              <w:jc w:val="center"/>
              <w:rPr>
                <w:rFonts w:ascii="Times New Roman" w:eastAsia="Calibri" w:hAnsi="Times New Roman" w:cs="Times New Roman"/>
                <w:b/>
                <w:iCs/>
                <w:sz w:val="20"/>
                <w:szCs w:val="20"/>
              </w:rPr>
            </w:pPr>
            <w:r w:rsidRPr="00133FE8">
              <w:rPr>
                <w:rFonts w:ascii="Times New Roman" w:eastAsia="Calibri" w:hAnsi="Times New Roman" w:cs="Times New Roman"/>
                <w:b/>
                <w:iCs/>
                <w:sz w:val="20"/>
                <w:szCs w:val="20"/>
              </w:rPr>
              <w:t>-</w:t>
            </w:r>
          </w:p>
        </w:tc>
        <w:tc>
          <w:tcPr>
            <w:tcW w:w="2409" w:type="dxa"/>
            <w:vMerge/>
          </w:tcPr>
          <w:p w14:paraId="13680B61" w14:textId="77777777" w:rsidR="00133FE8" w:rsidRPr="00133FE8" w:rsidRDefault="00133FE8" w:rsidP="00133FE8">
            <w:pPr>
              <w:suppressAutoHyphens/>
              <w:jc w:val="both"/>
              <w:rPr>
                <w:rFonts w:ascii="Times New Roman" w:eastAsia="Times New Roman" w:hAnsi="Times New Roman" w:cs="Times New Roman"/>
                <w:sz w:val="20"/>
                <w:szCs w:val="20"/>
                <w:lang w:eastAsia="ru-RU"/>
              </w:rPr>
            </w:pPr>
          </w:p>
        </w:tc>
      </w:tr>
      <w:tr w:rsidR="00133FE8" w:rsidRPr="00133FE8" w14:paraId="40B4AB64" w14:textId="77777777" w:rsidTr="00AD5821">
        <w:trPr>
          <w:trHeight w:val="361"/>
        </w:trPr>
        <w:tc>
          <w:tcPr>
            <w:tcW w:w="2972" w:type="dxa"/>
            <w:vMerge w:val="restart"/>
          </w:tcPr>
          <w:p w14:paraId="42F813CE" w14:textId="77777777" w:rsidR="00133FE8" w:rsidRPr="00133FE8" w:rsidRDefault="00133FE8" w:rsidP="00133FE8">
            <w:pPr>
              <w:rPr>
                <w:rFonts w:ascii="Times New Roman" w:eastAsia="Calibri" w:hAnsi="Times New Roman" w:cs="Times New Roman"/>
                <w:b/>
                <w:bCs/>
                <w:sz w:val="20"/>
                <w:szCs w:val="20"/>
              </w:rPr>
            </w:pPr>
            <w:r w:rsidRPr="00133FE8">
              <w:rPr>
                <w:rFonts w:ascii="Times New Roman" w:eastAsia="Calibri" w:hAnsi="Times New Roman" w:cs="Times New Roman"/>
                <w:b/>
                <w:bCs/>
                <w:sz w:val="20"/>
                <w:szCs w:val="20"/>
              </w:rPr>
              <w:t>Тема 1.2</w:t>
            </w:r>
          </w:p>
          <w:p w14:paraId="421C9D21" w14:textId="77777777" w:rsidR="00133FE8" w:rsidRPr="00133FE8" w:rsidRDefault="00133FE8" w:rsidP="00133FE8">
            <w:pPr>
              <w:rPr>
                <w:rFonts w:ascii="Times New Roman" w:eastAsia="Calibri" w:hAnsi="Times New Roman" w:cs="Times New Roman"/>
                <w:b/>
                <w:bCs/>
                <w:sz w:val="20"/>
                <w:szCs w:val="20"/>
              </w:rPr>
            </w:pPr>
            <w:r w:rsidRPr="00133FE8">
              <w:rPr>
                <w:rFonts w:ascii="Times New Roman" w:eastAsia="Calibri" w:hAnsi="Times New Roman" w:cs="Times New Roman"/>
                <w:bCs/>
                <w:sz w:val="20"/>
                <w:szCs w:val="20"/>
              </w:rPr>
              <w:t>Особенности атомно-кристаллического строения металлов.</w:t>
            </w:r>
          </w:p>
        </w:tc>
        <w:tc>
          <w:tcPr>
            <w:tcW w:w="6662" w:type="dxa"/>
            <w:tcBorders>
              <w:top w:val="single" w:sz="4" w:space="0" w:color="auto"/>
              <w:left w:val="single" w:sz="4" w:space="0" w:color="auto"/>
              <w:bottom w:val="single" w:sz="4" w:space="0" w:color="auto"/>
            </w:tcBorders>
          </w:tcPr>
          <w:p w14:paraId="5EC4C5EA" w14:textId="77777777" w:rsidR="00133FE8" w:rsidRPr="00133FE8" w:rsidRDefault="00133FE8" w:rsidP="00133FE8">
            <w:pPr>
              <w:rPr>
                <w:rFonts w:ascii="Times New Roman" w:eastAsia="Calibri" w:hAnsi="Times New Roman" w:cs="Times New Roman"/>
                <w:b/>
                <w:bCs/>
                <w:i/>
                <w:sz w:val="20"/>
                <w:szCs w:val="20"/>
              </w:rPr>
            </w:pPr>
            <w:r w:rsidRPr="00133FE8">
              <w:rPr>
                <w:rFonts w:ascii="Times New Roman" w:eastAsia="Calibri" w:hAnsi="Times New Roman" w:cs="Times New Roman"/>
                <w:b/>
                <w:bCs/>
                <w:sz w:val="20"/>
                <w:szCs w:val="20"/>
              </w:rPr>
              <w:t xml:space="preserve">Содержание </w:t>
            </w:r>
          </w:p>
        </w:tc>
        <w:tc>
          <w:tcPr>
            <w:tcW w:w="2694" w:type="dxa"/>
            <w:vAlign w:val="center"/>
          </w:tcPr>
          <w:p w14:paraId="3DE9946C" w14:textId="77777777" w:rsidR="00133FE8" w:rsidRPr="00133FE8" w:rsidRDefault="00133FE8" w:rsidP="00133FE8">
            <w:pPr>
              <w:suppressAutoHyphens/>
              <w:jc w:val="center"/>
              <w:rPr>
                <w:rFonts w:ascii="Times New Roman" w:eastAsia="Calibri" w:hAnsi="Times New Roman" w:cs="Times New Roman"/>
                <w:b/>
                <w:i/>
                <w:iCs/>
                <w:sz w:val="20"/>
                <w:szCs w:val="20"/>
              </w:rPr>
            </w:pPr>
            <w:r w:rsidRPr="00133FE8">
              <w:rPr>
                <w:rFonts w:ascii="Times New Roman" w:eastAsia="Calibri" w:hAnsi="Times New Roman" w:cs="Times New Roman"/>
                <w:b/>
                <w:iCs/>
                <w:sz w:val="20"/>
                <w:szCs w:val="20"/>
              </w:rPr>
              <w:t>4</w:t>
            </w:r>
          </w:p>
        </w:tc>
        <w:tc>
          <w:tcPr>
            <w:tcW w:w="2409" w:type="dxa"/>
            <w:vMerge w:val="restart"/>
          </w:tcPr>
          <w:p w14:paraId="44EFDB16" w14:textId="77777777" w:rsidR="00133FE8" w:rsidRPr="00133FE8" w:rsidRDefault="00133FE8" w:rsidP="00133FE8">
            <w:pPr>
              <w:rPr>
                <w:rFonts w:ascii="Times New Roman" w:eastAsia="Times New Roman" w:hAnsi="Times New Roman" w:cs="Times New Roman"/>
                <w:b/>
                <w:bCs/>
                <w:sz w:val="20"/>
                <w:szCs w:val="20"/>
                <w:lang w:eastAsia="ru-RU"/>
              </w:rPr>
            </w:pPr>
            <w:r w:rsidRPr="00133FE8">
              <w:rPr>
                <w:rFonts w:ascii="Times New Roman" w:eastAsia="Calibri" w:hAnsi="Times New Roman" w:cs="Times New Roman"/>
                <w:sz w:val="20"/>
                <w:szCs w:val="20"/>
              </w:rPr>
              <w:t>ОК 1, ОК 2, ОК 5, ОК 9, ПК 1.1, ПК 3.1, ПК 3.2</w:t>
            </w:r>
          </w:p>
        </w:tc>
      </w:tr>
      <w:tr w:rsidR="00133FE8" w:rsidRPr="00133FE8" w14:paraId="432B45E0" w14:textId="77777777" w:rsidTr="00AD5821">
        <w:trPr>
          <w:trHeight w:val="361"/>
        </w:trPr>
        <w:tc>
          <w:tcPr>
            <w:tcW w:w="2972" w:type="dxa"/>
            <w:vMerge/>
          </w:tcPr>
          <w:p w14:paraId="6E1FF158"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5A7AAAE3" w14:textId="77777777" w:rsidR="00133FE8" w:rsidRPr="00133FE8" w:rsidRDefault="00133FE8" w:rsidP="00133FE8">
            <w:pPr>
              <w:rPr>
                <w:rFonts w:ascii="Times New Roman" w:eastAsia="Times New Roman" w:hAnsi="Times New Roman" w:cs="Times New Roman"/>
                <w:sz w:val="20"/>
                <w:szCs w:val="20"/>
                <w:lang w:eastAsia="ru-RU"/>
              </w:rPr>
            </w:pPr>
            <w:r w:rsidRPr="00133FE8">
              <w:rPr>
                <w:rFonts w:ascii="Times New Roman" w:eastAsia="Calibri" w:hAnsi="Times New Roman" w:cs="Times New Roman"/>
                <w:b/>
                <w:bCs/>
                <w:sz w:val="20"/>
                <w:szCs w:val="20"/>
              </w:rPr>
              <w:t>1.</w:t>
            </w:r>
            <w:r w:rsidRPr="00133FE8">
              <w:rPr>
                <w:rFonts w:ascii="Times New Roman" w:eastAsia="Calibri" w:hAnsi="Times New Roman" w:cs="Times New Roman"/>
                <w:bCs/>
                <w:sz w:val="20"/>
                <w:szCs w:val="20"/>
              </w:rPr>
              <w:t xml:space="preserve"> Металлы, особенности атомно-кристаллического строения. Основные типы кристаллических решеток. Понятие об изотропии и анизотропии. Аллотропия или полиморфные превращения. Магнитные превращения.</w:t>
            </w:r>
          </w:p>
        </w:tc>
        <w:tc>
          <w:tcPr>
            <w:tcW w:w="2694" w:type="dxa"/>
            <w:vMerge w:val="restart"/>
            <w:vAlign w:val="center"/>
          </w:tcPr>
          <w:p w14:paraId="2EFAB24A" w14:textId="77777777" w:rsidR="00133FE8" w:rsidRPr="00133FE8" w:rsidRDefault="00133FE8" w:rsidP="00133FE8">
            <w:pPr>
              <w:jc w:val="center"/>
              <w:rPr>
                <w:rFonts w:ascii="Times New Roman" w:eastAsia="Times New Roman" w:hAnsi="Times New Roman" w:cs="Times New Roman"/>
                <w:sz w:val="20"/>
                <w:szCs w:val="20"/>
                <w:lang w:eastAsia="ru-RU"/>
              </w:rPr>
            </w:pPr>
            <w:r w:rsidRPr="00133FE8">
              <w:rPr>
                <w:rFonts w:ascii="Times New Roman" w:eastAsia="Calibri" w:hAnsi="Times New Roman" w:cs="Times New Roman"/>
                <w:iCs/>
                <w:sz w:val="20"/>
                <w:szCs w:val="20"/>
              </w:rPr>
              <w:t>4</w:t>
            </w:r>
          </w:p>
        </w:tc>
        <w:tc>
          <w:tcPr>
            <w:tcW w:w="2409" w:type="dxa"/>
            <w:vMerge/>
          </w:tcPr>
          <w:p w14:paraId="629682F8" w14:textId="77777777" w:rsidR="00133FE8" w:rsidRPr="00133FE8" w:rsidRDefault="00133FE8" w:rsidP="00133FE8">
            <w:pPr>
              <w:rPr>
                <w:rFonts w:ascii="Times New Roman" w:eastAsia="Times New Roman" w:hAnsi="Times New Roman" w:cs="Times New Roman"/>
                <w:sz w:val="20"/>
                <w:szCs w:val="20"/>
                <w:lang w:eastAsia="ru-RU"/>
              </w:rPr>
            </w:pPr>
          </w:p>
        </w:tc>
      </w:tr>
      <w:tr w:rsidR="00133FE8" w:rsidRPr="00133FE8" w14:paraId="7DEFED3C" w14:textId="77777777" w:rsidTr="00AD5821">
        <w:trPr>
          <w:trHeight w:val="361"/>
        </w:trPr>
        <w:tc>
          <w:tcPr>
            <w:tcW w:w="2972" w:type="dxa"/>
            <w:vMerge/>
          </w:tcPr>
          <w:p w14:paraId="6E247DC9"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08FA78F1" w14:textId="77777777" w:rsidR="00133FE8" w:rsidRPr="00133FE8" w:rsidRDefault="00133FE8" w:rsidP="00133FE8">
            <w:pPr>
              <w:rPr>
                <w:rFonts w:ascii="Times New Roman" w:eastAsia="Times New Roman" w:hAnsi="Times New Roman" w:cs="Times New Roman"/>
                <w:b/>
                <w:bCs/>
                <w:sz w:val="20"/>
                <w:szCs w:val="20"/>
                <w:lang w:eastAsia="ru-RU"/>
              </w:rPr>
            </w:pPr>
            <w:r w:rsidRPr="00133FE8">
              <w:rPr>
                <w:rFonts w:ascii="Times New Roman" w:eastAsia="Calibri" w:hAnsi="Times New Roman" w:cs="Times New Roman"/>
                <w:b/>
                <w:bCs/>
                <w:sz w:val="20"/>
                <w:szCs w:val="20"/>
              </w:rPr>
              <w:t>2.</w:t>
            </w:r>
            <w:r w:rsidRPr="00133FE8">
              <w:rPr>
                <w:rFonts w:ascii="Times New Roman" w:eastAsia="Calibri" w:hAnsi="Times New Roman" w:cs="Times New Roman"/>
                <w:bCs/>
                <w:sz w:val="20"/>
                <w:szCs w:val="20"/>
              </w:rPr>
              <w:t xml:space="preserve"> Строение реальных металлов. Дефекты кристаллического строения: точеные дефекты, линейные дефекты, простейшие виды дислокаций – краевые и винтовые. Методы исследования металлов.</w:t>
            </w:r>
          </w:p>
        </w:tc>
        <w:tc>
          <w:tcPr>
            <w:tcW w:w="2694" w:type="dxa"/>
            <w:vMerge/>
            <w:vAlign w:val="center"/>
          </w:tcPr>
          <w:p w14:paraId="0BFE5ED7"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2409" w:type="dxa"/>
            <w:vMerge/>
          </w:tcPr>
          <w:p w14:paraId="388914CE" w14:textId="77777777" w:rsidR="00133FE8" w:rsidRPr="00133FE8" w:rsidRDefault="00133FE8" w:rsidP="00133FE8">
            <w:pPr>
              <w:rPr>
                <w:rFonts w:ascii="Times New Roman" w:eastAsia="Times New Roman" w:hAnsi="Times New Roman" w:cs="Times New Roman"/>
                <w:b/>
                <w:bCs/>
                <w:sz w:val="20"/>
                <w:szCs w:val="20"/>
                <w:lang w:eastAsia="ru-RU"/>
              </w:rPr>
            </w:pPr>
          </w:p>
        </w:tc>
      </w:tr>
      <w:tr w:rsidR="00133FE8" w:rsidRPr="00133FE8" w14:paraId="08AA8055" w14:textId="77777777" w:rsidTr="00AD5821">
        <w:trPr>
          <w:trHeight w:val="361"/>
        </w:trPr>
        <w:tc>
          <w:tcPr>
            <w:tcW w:w="2972" w:type="dxa"/>
            <w:vMerge/>
          </w:tcPr>
          <w:p w14:paraId="786D2528"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14:paraId="0E37743C" w14:textId="77777777" w:rsidR="00133FE8" w:rsidRPr="00133FE8" w:rsidRDefault="00133FE8" w:rsidP="00133FE8">
            <w:pPr>
              <w:rPr>
                <w:rFonts w:ascii="Times New Roman" w:eastAsia="Times New Roman" w:hAnsi="Times New Roman" w:cs="Times New Roman"/>
                <w:b/>
                <w:bCs/>
                <w:sz w:val="20"/>
                <w:szCs w:val="20"/>
                <w:lang w:eastAsia="ru-RU"/>
              </w:rPr>
            </w:pPr>
            <w:r w:rsidRPr="00133FE8">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14:paraId="0072C94A" w14:textId="77777777" w:rsidR="00133FE8" w:rsidRPr="00133FE8" w:rsidRDefault="00133FE8" w:rsidP="00133FE8">
            <w:pPr>
              <w:jc w:val="center"/>
              <w:rPr>
                <w:rFonts w:ascii="Times New Roman" w:eastAsia="Times New Roman" w:hAnsi="Times New Roman" w:cs="Times New Roman"/>
                <w:b/>
                <w:bCs/>
                <w:sz w:val="20"/>
                <w:szCs w:val="20"/>
                <w:lang w:eastAsia="ru-RU"/>
              </w:rPr>
            </w:pPr>
            <w:r w:rsidRPr="00133FE8">
              <w:rPr>
                <w:rFonts w:ascii="Times New Roman" w:eastAsia="Times New Roman" w:hAnsi="Times New Roman" w:cs="Times New Roman"/>
                <w:b/>
                <w:bCs/>
                <w:sz w:val="20"/>
                <w:szCs w:val="20"/>
                <w:lang w:eastAsia="ru-RU"/>
              </w:rPr>
              <w:t>-</w:t>
            </w:r>
          </w:p>
        </w:tc>
        <w:tc>
          <w:tcPr>
            <w:tcW w:w="2409" w:type="dxa"/>
            <w:vMerge/>
          </w:tcPr>
          <w:p w14:paraId="4EA0C4CB" w14:textId="77777777" w:rsidR="00133FE8" w:rsidRPr="00133FE8" w:rsidRDefault="00133FE8" w:rsidP="00133FE8">
            <w:pPr>
              <w:rPr>
                <w:rFonts w:ascii="Times New Roman" w:eastAsia="Times New Roman" w:hAnsi="Times New Roman" w:cs="Times New Roman"/>
                <w:b/>
                <w:bCs/>
                <w:sz w:val="20"/>
                <w:szCs w:val="20"/>
                <w:lang w:eastAsia="ru-RU"/>
              </w:rPr>
            </w:pPr>
          </w:p>
        </w:tc>
      </w:tr>
      <w:tr w:rsidR="00133FE8" w:rsidRPr="00133FE8" w14:paraId="32E0CA02" w14:textId="77777777" w:rsidTr="00AD5821">
        <w:trPr>
          <w:trHeight w:val="361"/>
        </w:trPr>
        <w:tc>
          <w:tcPr>
            <w:tcW w:w="2972" w:type="dxa"/>
            <w:vMerge w:val="restart"/>
          </w:tcPr>
          <w:p w14:paraId="100A00FE" w14:textId="77777777" w:rsidR="00133FE8" w:rsidRPr="00133FE8" w:rsidRDefault="00133FE8" w:rsidP="00133FE8">
            <w:pPr>
              <w:rPr>
                <w:rFonts w:ascii="Times New Roman" w:eastAsia="Calibri" w:hAnsi="Times New Roman" w:cs="Times New Roman"/>
                <w:b/>
                <w:bCs/>
                <w:sz w:val="20"/>
                <w:szCs w:val="20"/>
              </w:rPr>
            </w:pPr>
            <w:r w:rsidRPr="00133FE8">
              <w:rPr>
                <w:rFonts w:ascii="Times New Roman" w:eastAsia="Calibri" w:hAnsi="Times New Roman" w:cs="Times New Roman"/>
                <w:b/>
                <w:bCs/>
                <w:sz w:val="20"/>
                <w:szCs w:val="20"/>
              </w:rPr>
              <w:t>Тема 1.3</w:t>
            </w:r>
          </w:p>
          <w:p w14:paraId="6AD4C805" w14:textId="77777777" w:rsidR="00133FE8" w:rsidRPr="00133FE8" w:rsidRDefault="00133FE8" w:rsidP="00133FE8">
            <w:pPr>
              <w:rPr>
                <w:rFonts w:ascii="Times New Roman" w:eastAsia="Calibri" w:hAnsi="Times New Roman" w:cs="Times New Roman"/>
                <w:b/>
                <w:bCs/>
                <w:sz w:val="20"/>
                <w:szCs w:val="20"/>
              </w:rPr>
            </w:pPr>
            <w:r w:rsidRPr="00133FE8">
              <w:rPr>
                <w:rFonts w:ascii="Times New Roman" w:eastAsia="Calibri" w:hAnsi="Times New Roman" w:cs="Times New Roman"/>
                <w:bCs/>
                <w:sz w:val="20"/>
                <w:szCs w:val="20"/>
              </w:rPr>
              <w:t>Общая теория сплавов. Строение, кристаллизация и свойства сплавов. Диаграмма состояния.</w:t>
            </w:r>
          </w:p>
        </w:tc>
        <w:tc>
          <w:tcPr>
            <w:tcW w:w="6662" w:type="dxa"/>
            <w:tcBorders>
              <w:top w:val="single" w:sz="4" w:space="0" w:color="auto"/>
              <w:left w:val="single" w:sz="4" w:space="0" w:color="auto"/>
              <w:bottom w:val="single" w:sz="4" w:space="0" w:color="auto"/>
            </w:tcBorders>
          </w:tcPr>
          <w:p w14:paraId="000A470E" w14:textId="77777777" w:rsidR="00133FE8" w:rsidRPr="00133FE8" w:rsidRDefault="00133FE8" w:rsidP="00133FE8">
            <w:pPr>
              <w:rPr>
                <w:rFonts w:ascii="Times New Roman" w:eastAsia="Calibri" w:hAnsi="Times New Roman" w:cs="Times New Roman"/>
                <w:b/>
                <w:bCs/>
                <w:i/>
                <w:sz w:val="20"/>
                <w:szCs w:val="20"/>
              </w:rPr>
            </w:pPr>
            <w:r w:rsidRPr="00133FE8">
              <w:rPr>
                <w:rFonts w:ascii="Times New Roman" w:eastAsia="Calibri" w:hAnsi="Times New Roman" w:cs="Times New Roman"/>
                <w:b/>
                <w:bCs/>
                <w:sz w:val="20"/>
                <w:szCs w:val="20"/>
              </w:rPr>
              <w:t xml:space="preserve">Содержание </w:t>
            </w:r>
          </w:p>
        </w:tc>
        <w:tc>
          <w:tcPr>
            <w:tcW w:w="2694" w:type="dxa"/>
            <w:vAlign w:val="center"/>
          </w:tcPr>
          <w:p w14:paraId="25549278" w14:textId="77777777" w:rsidR="00133FE8" w:rsidRPr="00133FE8" w:rsidRDefault="00133FE8" w:rsidP="00133FE8">
            <w:pPr>
              <w:suppressAutoHyphens/>
              <w:jc w:val="center"/>
              <w:rPr>
                <w:rFonts w:ascii="Times New Roman" w:eastAsia="Calibri" w:hAnsi="Times New Roman" w:cs="Times New Roman"/>
                <w:b/>
                <w:i/>
                <w:iCs/>
                <w:sz w:val="20"/>
                <w:szCs w:val="20"/>
              </w:rPr>
            </w:pPr>
            <w:r w:rsidRPr="00133FE8">
              <w:rPr>
                <w:rFonts w:ascii="Times New Roman" w:eastAsia="Calibri" w:hAnsi="Times New Roman" w:cs="Times New Roman"/>
                <w:b/>
                <w:iCs/>
                <w:sz w:val="20"/>
                <w:szCs w:val="20"/>
              </w:rPr>
              <w:t>4</w:t>
            </w:r>
          </w:p>
        </w:tc>
        <w:tc>
          <w:tcPr>
            <w:tcW w:w="2409" w:type="dxa"/>
          </w:tcPr>
          <w:p w14:paraId="3883C9C8" w14:textId="77777777" w:rsidR="00133FE8" w:rsidRPr="00133FE8" w:rsidRDefault="00133FE8" w:rsidP="00133FE8">
            <w:pPr>
              <w:rPr>
                <w:rFonts w:ascii="Times New Roman" w:eastAsia="Times New Roman" w:hAnsi="Times New Roman" w:cs="Times New Roman"/>
                <w:b/>
                <w:bCs/>
                <w:sz w:val="20"/>
                <w:szCs w:val="20"/>
                <w:lang w:eastAsia="ru-RU"/>
              </w:rPr>
            </w:pPr>
          </w:p>
        </w:tc>
      </w:tr>
      <w:tr w:rsidR="00133FE8" w:rsidRPr="00133FE8" w14:paraId="537623C6" w14:textId="77777777" w:rsidTr="00AD5821">
        <w:trPr>
          <w:trHeight w:val="361"/>
        </w:trPr>
        <w:tc>
          <w:tcPr>
            <w:tcW w:w="2972" w:type="dxa"/>
            <w:vMerge/>
          </w:tcPr>
          <w:p w14:paraId="74B28C16"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00B50E46" w14:textId="77777777" w:rsidR="00133FE8" w:rsidRPr="00133FE8" w:rsidRDefault="00133FE8" w:rsidP="00133FE8">
            <w:pPr>
              <w:rPr>
                <w:rFonts w:ascii="Times New Roman" w:eastAsia="Calibri" w:hAnsi="Times New Roman" w:cs="Times New Roman"/>
                <w:b/>
                <w:bCs/>
                <w:sz w:val="20"/>
                <w:szCs w:val="20"/>
              </w:rPr>
            </w:pPr>
            <w:r w:rsidRPr="00133FE8">
              <w:rPr>
                <w:rFonts w:ascii="Times New Roman" w:eastAsia="Calibri" w:hAnsi="Times New Roman" w:cs="Times New Roman"/>
                <w:b/>
                <w:sz w:val="20"/>
                <w:szCs w:val="20"/>
              </w:rPr>
              <w:t>1.</w:t>
            </w:r>
            <w:r w:rsidRPr="00133FE8">
              <w:rPr>
                <w:rFonts w:ascii="Times New Roman" w:eastAsia="Calibri" w:hAnsi="Times New Roman" w:cs="Times New Roman"/>
                <w:sz w:val="20"/>
                <w:szCs w:val="20"/>
              </w:rPr>
              <w:t xml:space="preserve"> Понятие о сплавах и методах их получения. Основные понятия теории сплавов. Особенности строения, кристаллизации и свойств сплавов: механических смесей, твердых растворов, химических соединений. Классификация твердых растворов.</w:t>
            </w:r>
          </w:p>
        </w:tc>
        <w:tc>
          <w:tcPr>
            <w:tcW w:w="2694" w:type="dxa"/>
            <w:vMerge w:val="restart"/>
            <w:vAlign w:val="center"/>
          </w:tcPr>
          <w:p w14:paraId="3CF144A8" w14:textId="77777777" w:rsidR="00133FE8" w:rsidRPr="00133FE8" w:rsidRDefault="00133FE8" w:rsidP="00133FE8">
            <w:pPr>
              <w:jc w:val="center"/>
              <w:rPr>
                <w:rFonts w:ascii="Times New Roman" w:eastAsia="Calibri" w:hAnsi="Times New Roman" w:cs="Times New Roman"/>
                <w:iCs/>
                <w:sz w:val="20"/>
                <w:szCs w:val="20"/>
              </w:rPr>
            </w:pPr>
            <w:r w:rsidRPr="00133FE8">
              <w:rPr>
                <w:rFonts w:ascii="Times New Roman" w:eastAsia="Calibri" w:hAnsi="Times New Roman" w:cs="Times New Roman"/>
                <w:iCs/>
                <w:sz w:val="20"/>
                <w:szCs w:val="20"/>
              </w:rPr>
              <w:t>4</w:t>
            </w:r>
          </w:p>
        </w:tc>
        <w:tc>
          <w:tcPr>
            <w:tcW w:w="2409" w:type="dxa"/>
            <w:vMerge w:val="restart"/>
          </w:tcPr>
          <w:p w14:paraId="0EE3C7D6" w14:textId="77777777" w:rsidR="00133FE8" w:rsidRPr="00133FE8" w:rsidRDefault="00133FE8" w:rsidP="00133FE8">
            <w:pPr>
              <w:rPr>
                <w:rFonts w:ascii="Times New Roman" w:eastAsia="Times New Roman" w:hAnsi="Times New Roman" w:cs="Times New Roman"/>
                <w:b/>
                <w:bCs/>
                <w:sz w:val="20"/>
                <w:szCs w:val="20"/>
                <w:lang w:eastAsia="ru-RU"/>
              </w:rPr>
            </w:pPr>
            <w:r w:rsidRPr="00133FE8">
              <w:rPr>
                <w:rFonts w:ascii="Times New Roman" w:eastAsia="Calibri" w:hAnsi="Times New Roman" w:cs="Times New Roman"/>
                <w:sz w:val="20"/>
                <w:szCs w:val="20"/>
              </w:rPr>
              <w:t>ОК 1, ОК 2, ОК 5, ОК 9, ПК 1.1, ПК 3.1, ПК 3.2</w:t>
            </w:r>
          </w:p>
        </w:tc>
      </w:tr>
      <w:tr w:rsidR="00133FE8" w:rsidRPr="00133FE8" w14:paraId="40712336" w14:textId="77777777" w:rsidTr="00AD5821">
        <w:trPr>
          <w:trHeight w:val="361"/>
        </w:trPr>
        <w:tc>
          <w:tcPr>
            <w:tcW w:w="2972" w:type="dxa"/>
            <w:vMerge/>
          </w:tcPr>
          <w:p w14:paraId="76474442"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2712964F" w14:textId="77777777" w:rsidR="00133FE8" w:rsidRPr="00133FE8" w:rsidRDefault="00133FE8" w:rsidP="00133FE8">
            <w:pPr>
              <w:rPr>
                <w:rFonts w:ascii="Times New Roman" w:eastAsia="Calibri" w:hAnsi="Times New Roman" w:cs="Times New Roman"/>
                <w:b/>
                <w:bCs/>
                <w:sz w:val="20"/>
                <w:szCs w:val="20"/>
              </w:rPr>
            </w:pPr>
            <w:r w:rsidRPr="00133FE8">
              <w:rPr>
                <w:rFonts w:ascii="Times New Roman" w:eastAsia="Calibri" w:hAnsi="Times New Roman" w:cs="Times New Roman"/>
                <w:b/>
                <w:bCs/>
                <w:sz w:val="20"/>
                <w:szCs w:val="20"/>
              </w:rPr>
              <w:t>2.</w:t>
            </w:r>
            <w:r w:rsidRPr="00133FE8">
              <w:rPr>
                <w:rFonts w:ascii="Times New Roman" w:eastAsia="Calibri" w:hAnsi="Times New Roman" w:cs="Times New Roman"/>
                <w:bCs/>
                <w:sz w:val="20"/>
                <w:szCs w:val="20"/>
              </w:rPr>
              <w:t xml:space="preserve"> Кристаллизация сплавов. Её закономерности. Перекристаллизация в твёрдом состоянии. Диаграммы состояния. Диаграммы состояния двухкомпонентных сплавов. Связь между свойствами сплавов и типом диаграммы состояния.</w:t>
            </w:r>
          </w:p>
        </w:tc>
        <w:tc>
          <w:tcPr>
            <w:tcW w:w="2694" w:type="dxa"/>
            <w:vMerge/>
            <w:vAlign w:val="center"/>
          </w:tcPr>
          <w:p w14:paraId="0F1D11C5" w14:textId="77777777" w:rsidR="00133FE8" w:rsidRPr="00133FE8" w:rsidRDefault="00133FE8" w:rsidP="00133FE8">
            <w:pPr>
              <w:jc w:val="center"/>
              <w:rPr>
                <w:rFonts w:ascii="Times New Roman" w:eastAsia="Calibri" w:hAnsi="Times New Roman" w:cs="Times New Roman"/>
                <w:iCs/>
                <w:sz w:val="20"/>
                <w:szCs w:val="20"/>
              </w:rPr>
            </w:pPr>
          </w:p>
        </w:tc>
        <w:tc>
          <w:tcPr>
            <w:tcW w:w="2409" w:type="dxa"/>
            <w:vMerge/>
          </w:tcPr>
          <w:p w14:paraId="693F6777" w14:textId="77777777" w:rsidR="00133FE8" w:rsidRPr="00133FE8" w:rsidRDefault="00133FE8" w:rsidP="00133FE8">
            <w:pPr>
              <w:rPr>
                <w:rFonts w:ascii="Times New Roman" w:eastAsia="Times New Roman" w:hAnsi="Times New Roman" w:cs="Times New Roman"/>
                <w:b/>
                <w:bCs/>
                <w:sz w:val="20"/>
                <w:szCs w:val="20"/>
                <w:lang w:eastAsia="ru-RU"/>
              </w:rPr>
            </w:pPr>
          </w:p>
        </w:tc>
      </w:tr>
      <w:tr w:rsidR="00133FE8" w:rsidRPr="00133FE8" w14:paraId="602E3241" w14:textId="77777777" w:rsidTr="00AD5821">
        <w:trPr>
          <w:trHeight w:val="361"/>
        </w:trPr>
        <w:tc>
          <w:tcPr>
            <w:tcW w:w="2972" w:type="dxa"/>
            <w:vMerge/>
          </w:tcPr>
          <w:p w14:paraId="4F60A66F"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49DDC5AB" w14:textId="77777777" w:rsidR="00133FE8" w:rsidRPr="00133FE8" w:rsidRDefault="00133FE8" w:rsidP="00133FE8">
            <w:pPr>
              <w:rPr>
                <w:rFonts w:ascii="Times New Roman" w:eastAsia="Calibri" w:hAnsi="Times New Roman" w:cs="Times New Roman"/>
                <w:b/>
                <w:bCs/>
                <w:sz w:val="20"/>
                <w:szCs w:val="20"/>
              </w:rPr>
            </w:pPr>
            <w:r w:rsidRPr="00133FE8">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14:paraId="5BF506B0" w14:textId="77777777" w:rsidR="00133FE8" w:rsidRPr="00133FE8" w:rsidRDefault="00133FE8" w:rsidP="00133FE8">
            <w:pPr>
              <w:jc w:val="center"/>
              <w:rPr>
                <w:rFonts w:ascii="Times New Roman" w:eastAsia="Calibri" w:hAnsi="Times New Roman" w:cs="Times New Roman"/>
                <w:iCs/>
                <w:sz w:val="20"/>
                <w:szCs w:val="20"/>
              </w:rPr>
            </w:pPr>
            <w:r w:rsidRPr="00133FE8">
              <w:rPr>
                <w:rFonts w:ascii="Times New Roman" w:eastAsia="Calibri" w:hAnsi="Times New Roman" w:cs="Times New Roman"/>
                <w:b/>
                <w:bCs/>
                <w:i/>
                <w:iCs/>
                <w:sz w:val="20"/>
                <w:szCs w:val="20"/>
              </w:rPr>
              <w:t>-</w:t>
            </w:r>
          </w:p>
        </w:tc>
        <w:tc>
          <w:tcPr>
            <w:tcW w:w="2409" w:type="dxa"/>
          </w:tcPr>
          <w:p w14:paraId="620E7869" w14:textId="77777777" w:rsidR="00133FE8" w:rsidRPr="00133FE8" w:rsidRDefault="00133FE8" w:rsidP="00133FE8">
            <w:pPr>
              <w:rPr>
                <w:rFonts w:ascii="Times New Roman" w:eastAsia="Times New Roman" w:hAnsi="Times New Roman" w:cs="Times New Roman"/>
                <w:b/>
                <w:bCs/>
                <w:sz w:val="20"/>
                <w:szCs w:val="20"/>
                <w:lang w:eastAsia="ru-RU"/>
              </w:rPr>
            </w:pPr>
          </w:p>
        </w:tc>
      </w:tr>
      <w:tr w:rsidR="00133FE8" w:rsidRPr="00133FE8" w14:paraId="313D0EA9" w14:textId="77777777" w:rsidTr="00AD5821">
        <w:trPr>
          <w:trHeight w:val="361"/>
        </w:trPr>
        <w:tc>
          <w:tcPr>
            <w:tcW w:w="2972" w:type="dxa"/>
            <w:vMerge w:val="restart"/>
          </w:tcPr>
          <w:p w14:paraId="674AC6D8" w14:textId="77777777" w:rsidR="00133FE8" w:rsidRPr="00133FE8" w:rsidRDefault="00133FE8" w:rsidP="00133FE8">
            <w:pPr>
              <w:rPr>
                <w:rFonts w:ascii="Times New Roman" w:eastAsia="Calibri" w:hAnsi="Times New Roman" w:cs="Times New Roman"/>
                <w:b/>
                <w:bCs/>
                <w:sz w:val="20"/>
                <w:szCs w:val="20"/>
              </w:rPr>
            </w:pPr>
            <w:r w:rsidRPr="00133FE8">
              <w:rPr>
                <w:rFonts w:ascii="Times New Roman" w:eastAsia="Calibri" w:hAnsi="Times New Roman" w:cs="Times New Roman"/>
                <w:b/>
                <w:bCs/>
                <w:sz w:val="20"/>
                <w:szCs w:val="20"/>
              </w:rPr>
              <w:t>Тема 1.4</w:t>
            </w:r>
          </w:p>
          <w:p w14:paraId="3ABB4780" w14:textId="77777777" w:rsidR="00133FE8" w:rsidRPr="00133FE8" w:rsidRDefault="00133FE8" w:rsidP="00133FE8">
            <w:pPr>
              <w:rPr>
                <w:rFonts w:ascii="Times New Roman" w:eastAsia="Calibri" w:hAnsi="Times New Roman" w:cs="Times New Roman"/>
                <w:bCs/>
                <w:sz w:val="20"/>
                <w:szCs w:val="20"/>
              </w:rPr>
            </w:pPr>
            <w:r w:rsidRPr="00133FE8">
              <w:rPr>
                <w:rFonts w:ascii="Times New Roman" w:eastAsia="Calibri" w:hAnsi="Times New Roman" w:cs="Times New Roman"/>
                <w:bCs/>
                <w:sz w:val="20"/>
                <w:szCs w:val="20"/>
              </w:rPr>
              <w:lastRenderedPageBreak/>
              <w:t>Нагрузки, напряжения и деформации. Механические свойства.</w:t>
            </w:r>
          </w:p>
        </w:tc>
        <w:tc>
          <w:tcPr>
            <w:tcW w:w="6662" w:type="dxa"/>
            <w:tcBorders>
              <w:top w:val="single" w:sz="4" w:space="0" w:color="auto"/>
              <w:left w:val="single" w:sz="4" w:space="0" w:color="auto"/>
              <w:bottom w:val="single" w:sz="4" w:space="0" w:color="auto"/>
            </w:tcBorders>
          </w:tcPr>
          <w:p w14:paraId="3DB2DD15" w14:textId="77777777" w:rsidR="00133FE8" w:rsidRPr="00133FE8" w:rsidRDefault="00133FE8" w:rsidP="00133FE8">
            <w:pPr>
              <w:rPr>
                <w:rFonts w:ascii="Times New Roman" w:eastAsia="Calibri" w:hAnsi="Times New Roman" w:cs="Times New Roman"/>
                <w:b/>
                <w:bCs/>
                <w:sz w:val="20"/>
                <w:szCs w:val="20"/>
              </w:rPr>
            </w:pPr>
            <w:r w:rsidRPr="00133FE8">
              <w:rPr>
                <w:rFonts w:ascii="Times New Roman" w:eastAsia="Calibri" w:hAnsi="Times New Roman" w:cs="Times New Roman"/>
                <w:b/>
                <w:bCs/>
                <w:sz w:val="20"/>
                <w:szCs w:val="20"/>
              </w:rPr>
              <w:lastRenderedPageBreak/>
              <w:t xml:space="preserve">Содержание </w:t>
            </w:r>
          </w:p>
        </w:tc>
        <w:tc>
          <w:tcPr>
            <w:tcW w:w="2694" w:type="dxa"/>
            <w:vAlign w:val="center"/>
          </w:tcPr>
          <w:p w14:paraId="11D83178" w14:textId="77777777" w:rsidR="00133FE8" w:rsidRPr="00133FE8" w:rsidRDefault="00133FE8" w:rsidP="00133FE8">
            <w:pPr>
              <w:jc w:val="center"/>
              <w:rPr>
                <w:rFonts w:ascii="Times New Roman" w:eastAsia="Calibri" w:hAnsi="Times New Roman" w:cs="Times New Roman"/>
                <w:bCs/>
                <w:sz w:val="20"/>
                <w:szCs w:val="20"/>
              </w:rPr>
            </w:pPr>
            <w:r w:rsidRPr="00133FE8">
              <w:rPr>
                <w:rFonts w:ascii="Times New Roman" w:eastAsia="Calibri" w:hAnsi="Times New Roman" w:cs="Times New Roman"/>
                <w:b/>
                <w:sz w:val="20"/>
                <w:szCs w:val="20"/>
              </w:rPr>
              <w:t>6</w:t>
            </w:r>
          </w:p>
        </w:tc>
        <w:tc>
          <w:tcPr>
            <w:tcW w:w="2409" w:type="dxa"/>
            <w:vMerge w:val="restart"/>
          </w:tcPr>
          <w:p w14:paraId="2DEE7CF8" w14:textId="77777777" w:rsidR="00133FE8" w:rsidRPr="00133FE8" w:rsidRDefault="00133FE8" w:rsidP="00133FE8">
            <w:pPr>
              <w:rPr>
                <w:rFonts w:ascii="Times New Roman" w:eastAsia="Times New Roman" w:hAnsi="Times New Roman" w:cs="Times New Roman"/>
                <w:b/>
                <w:bCs/>
                <w:sz w:val="20"/>
                <w:szCs w:val="20"/>
                <w:lang w:eastAsia="ru-RU"/>
              </w:rPr>
            </w:pPr>
            <w:r w:rsidRPr="00133FE8">
              <w:rPr>
                <w:rFonts w:ascii="Times New Roman" w:eastAsia="Calibri" w:hAnsi="Times New Roman" w:cs="Times New Roman"/>
                <w:sz w:val="20"/>
                <w:szCs w:val="20"/>
              </w:rPr>
              <w:t>ОК 1, ОК 2, ОК 5, ОК 9, ПК 1.1, ПК 3.1, ПК 3.2</w:t>
            </w:r>
          </w:p>
        </w:tc>
      </w:tr>
      <w:tr w:rsidR="00133FE8" w:rsidRPr="00133FE8" w14:paraId="7F3EC7DA" w14:textId="77777777" w:rsidTr="00AD5821">
        <w:trPr>
          <w:trHeight w:val="361"/>
        </w:trPr>
        <w:tc>
          <w:tcPr>
            <w:tcW w:w="2972" w:type="dxa"/>
            <w:vMerge/>
          </w:tcPr>
          <w:p w14:paraId="0E6837B3"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4F2D7A62" w14:textId="77777777" w:rsidR="00133FE8" w:rsidRPr="00133FE8" w:rsidRDefault="00133FE8" w:rsidP="00133FE8">
            <w:pPr>
              <w:rPr>
                <w:rFonts w:ascii="Times New Roman" w:eastAsia="Calibri" w:hAnsi="Times New Roman" w:cs="Times New Roman"/>
                <w:b/>
                <w:bCs/>
                <w:sz w:val="20"/>
                <w:szCs w:val="20"/>
              </w:rPr>
            </w:pPr>
            <w:r w:rsidRPr="00133FE8">
              <w:rPr>
                <w:rFonts w:ascii="Times New Roman" w:eastAsia="Calibri" w:hAnsi="Times New Roman" w:cs="Times New Roman"/>
                <w:b/>
                <w:bCs/>
                <w:sz w:val="20"/>
                <w:szCs w:val="20"/>
              </w:rPr>
              <w:t>1.</w:t>
            </w:r>
            <w:r w:rsidRPr="00133FE8">
              <w:rPr>
                <w:rFonts w:ascii="Times New Roman" w:eastAsia="Calibri" w:hAnsi="Times New Roman" w:cs="Times New Roman"/>
                <w:bCs/>
                <w:sz w:val="20"/>
                <w:szCs w:val="20"/>
              </w:rPr>
              <w:t xml:space="preserve"> Деформации и напряжения. Физическая природа деформации металлов. Природа пластической деформации. Дислокационный механизм пластической деформации. Разрушение металлов: хрупкое, вязкое, транскристаллитное.</w:t>
            </w:r>
          </w:p>
        </w:tc>
        <w:tc>
          <w:tcPr>
            <w:tcW w:w="2694" w:type="dxa"/>
            <w:vMerge w:val="restart"/>
            <w:vAlign w:val="center"/>
          </w:tcPr>
          <w:p w14:paraId="1EBCEFD3" w14:textId="77777777" w:rsidR="00133FE8" w:rsidRPr="00133FE8" w:rsidRDefault="00133FE8" w:rsidP="00133FE8">
            <w:pPr>
              <w:jc w:val="center"/>
              <w:rPr>
                <w:rFonts w:ascii="Times New Roman" w:eastAsia="Calibri" w:hAnsi="Times New Roman" w:cs="Times New Roman"/>
                <w:iCs/>
                <w:sz w:val="20"/>
                <w:szCs w:val="20"/>
              </w:rPr>
            </w:pPr>
            <w:r w:rsidRPr="00133FE8">
              <w:rPr>
                <w:rFonts w:ascii="Times New Roman" w:eastAsia="Calibri" w:hAnsi="Times New Roman" w:cs="Times New Roman"/>
                <w:bCs/>
                <w:sz w:val="20"/>
                <w:szCs w:val="20"/>
              </w:rPr>
              <w:t>4</w:t>
            </w:r>
          </w:p>
        </w:tc>
        <w:tc>
          <w:tcPr>
            <w:tcW w:w="2409" w:type="dxa"/>
            <w:vMerge/>
          </w:tcPr>
          <w:p w14:paraId="51492C8C" w14:textId="77777777" w:rsidR="00133FE8" w:rsidRPr="00133FE8" w:rsidRDefault="00133FE8" w:rsidP="00133FE8">
            <w:pPr>
              <w:rPr>
                <w:rFonts w:ascii="Times New Roman" w:eastAsia="Times New Roman" w:hAnsi="Times New Roman" w:cs="Times New Roman"/>
                <w:b/>
                <w:bCs/>
                <w:sz w:val="20"/>
                <w:szCs w:val="20"/>
                <w:lang w:eastAsia="ru-RU"/>
              </w:rPr>
            </w:pPr>
          </w:p>
        </w:tc>
      </w:tr>
      <w:tr w:rsidR="00133FE8" w:rsidRPr="00133FE8" w14:paraId="39538780" w14:textId="77777777" w:rsidTr="00AD5821">
        <w:trPr>
          <w:trHeight w:val="361"/>
        </w:trPr>
        <w:tc>
          <w:tcPr>
            <w:tcW w:w="2972" w:type="dxa"/>
            <w:vMerge/>
          </w:tcPr>
          <w:p w14:paraId="268603F6"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7E52C151" w14:textId="77777777" w:rsidR="00133FE8" w:rsidRPr="00133FE8" w:rsidRDefault="00133FE8" w:rsidP="00133FE8">
            <w:pPr>
              <w:rPr>
                <w:rFonts w:ascii="Times New Roman" w:eastAsia="Calibri" w:hAnsi="Times New Roman" w:cs="Times New Roman"/>
                <w:b/>
                <w:bCs/>
                <w:sz w:val="20"/>
                <w:szCs w:val="20"/>
              </w:rPr>
            </w:pPr>
            <w:r w:rsidRPr="00133FE8">
              <w:rPr>
                <w:rFonts w:ascii="Times New Roman" w:eastAsia="Calibri" w:hAnsi="Times New Roman" w:cs="Times New Roman"/>
                <w:b/>
                <w:bCs/>
                <w:sz w:val="20"/>
                <w:szCs w:val="20"/>
              </w:rPr>
              <w:t>2.</w:t>
            </w:r>
            <w:r w:rsidRPr="00133FE8">
              <w:rPr>
                <w:rFonts w:ascii="Times New Roman" w:eastAsia="Calibri" w:hAnsi="Times New Roman" w:cs="Times New Roman"/>
                <w:bCs/>
                <w:sz w:val="20"/>
                <w:szCs w:val="20"/>
              </w:rPr>
              <w:t xml:space="preserve"> Механические свойства (прочность, упругость, вязкость, твердость, усталостная прочность) и способы определения их количественных характеристик.</w:t>
            </w:r>
          </w:p>
        </w:tc>
        <w:tc>
          <w:tcPr>
            <w:tcW w:w="2694" w:type="dxa"/>
            <w:vMerge/>
            <w:vAlign w:val="center"/>
          </w:tcPr>
          <w:p w14:paraId="47CF2F2B" w14:textId="77777777" w:rsidR="00133FE8" w:rsidRPr="00133FE8" w:rsidRDefault="00133FE8" w:rsidP="00133FE8">
            <w:pPr>
              <w:jc w:val="center"/>
              <w:rPr>
                <w:rFonts w:ascii="Times New Roman" w:eastAsia="Calibri" w:hAnsi="Times New Roman" w:cs="Times New Roman"/>
                <w:iCs/>
                <w:sz w:val="20"/>
                <w:szCs w:val="20"/>
              </w:rPr>
            </w:pPr>
          </w:p>
        </w:tc>
        <w:tc>
          <w:tcPr>
            <w:tcW w:w="2409" w:type="dxa"/>
            <w:vMerge/>
          </w:tcPr>
          <w:p w14:paraId="72517071" w14:textId="77777777" w:rsidR="00133FE8" w:rsidRPr="00133FE8" w:rsidRDefault="00133FE8" w:rsidP="00133FE8">
            <w:pPr>
              <w:rPr>
                <w:rFonts w:ascii="Times New Roman" w:eastAsia="Times New Roman" w:hAnsi="Times New Roman" w:cs="Times New Roman"/>
                <w:b/>
                <w:bCs/>
                <w:sz w:val="20"/>
                <w:szCs w:val="20"/>
                <w:lang w:eastAsia="ru-RU"/>
              </w:rPr>
            </w:pPr>
          </w:p>
        </w:tc>
      </w:tr>
      <w:tr w:rsidR="00133FE8" w:rsidRPr="00133FE8" w14:paraId="7E88F593" w14:textId="77777777" w:rsidTr="00AD5821">
        <w:trPr>
          <w:trHeight w:val="361"/>
        </w:trPr>
        <w:tc>
          <w:tcPr>
            <w:tcW w:w="2972" w:type="dxa"/>
            <w:vMerge/>
          </w:tcPr>
          <w:p w14:paraId="54821B6E"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1E633450" w14:textId="77777777" w:rsidR="00133FE8" w:rsidRPr="00133FE8" w:rsidRDefault="00133FE8" w:rsidP="00133FE8">
            <w:pPr>
              <w:rPr>
                <w:rFonts w:ascii="Times New Roman" w:eastAsia="Calibri" w:hAnsi="Times New Roman" w:cs="Times New Roman"/>
                <w:b/>
                <w:bCs/>
                <w:sz w:val="20"/>
                <w:szCs w:val="20"/>
              </w:rPr>
            </w:pPr>
            <w:r w:rsidRPr="00133FE8">
              <w:rPr>
                <w:rFonts w:ascii="Times New Roman" w:eastAsia="Calibri" w:hAnsi="Times New Roman" w:cs="Times New Roman"/>
                <w:b/>
                <w:bCs/>
                <w:sz w:val="20"/>
                <w:szCs w:val="20"/>
              </w:rPr>
              <w:t>В том числе практических и лабораторных занятий</w:t>
            </w:r>
          </w:p>
        </w:tc>
        <w:tc>
          <w:tcPr>
            <w:tcW w:w="2694" w:type="dxa"/>
            <w:vAlign w:val="center"/>
          </w:tcPr>
          <w:p w14:paraId="5EDAA35F" w14:textId="77777777" w:rsidR="00133FE8" w:rsidRPr="00133FE8" w:rsidRDefault="00133FE8" w:rsidP="00133FE8">
            <w:pPr>
              <w:jc w:val="center"/>
              <w:rPr>
                <w:rFonts w:ascii="Times New Roman" w:eastAsia="Calibri" w:hAnsi="Times New Roman" w:cs="Times New Roman"/>
                <w:iCs/>
                <w:sz w:val="20"/>
                <w:szCs w:val="20"/>
              </w:rPr>
            </w:pPr>
          </w:p>
        </w:tc>
        <w:tc>
          <w:tcPr>
            <w:tcW w:w="2409" w:type="dxa"/>
            <w:vMerge/>
          </w:tcPr>
          <w:p w14:paraId="04BA6A34" w14:textId="77777777" w:rsidR="00133FE8" w:rsidRPr="00133FE8" w:rsidRDefault="00133FE8" w:rsidP="00133FE8">
            <w:pPr>
              <w:rPr>
                <w:rFonts w:ascii="Times New Roman" w:eastAsia="Times New Roman" w:hAnsi="Times New Roman" w:cs="Times New Roman"/>
                <w:b/>
                <w:bCs/>
                <w:sz w:val="20"/>
                <w:szCs w:val="20"/>
                <w:lang w:eastAsia="ru-RU"/>
              </w:rPr>
            </w:pPr>
          </w:p>
        </w:tc>
      </w:tr>
      <w:tr w:rsidR="00133FE8" w:rsidRPr="00133FE8" w14:paraId="41EC09EC" w14:textId="77777777" w:rsidTr="00AD5821">
        <w:trPr>
          <w:trHeight w:val="361"/>
        </w:trPr>
        <w:tc>
          <w:tcPr>
            <w:tcW w:w="2972" w:type="dxa"/>
            <w:vMerge/>
          </w:tcPr>
          <w:p w14:paraId="6741FA71"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6931AC92" w14:textId="77777777" w:rsidR="00133FE8" w:rsidRPr="00133FE8" w:rsidRDefault="00133FE8" w:rsidP="00133FE8">
            <w:pPr>
              <w:rPr>
                <w:rFonts w:ascii="Times New Roman" w:eastAsia="Calibri" w:hAnsi="Times New Roman" w:cs="Times New Roman"/>
                <w:sz w:val="20"/>
                <w:szCs w:val="20"/>
              </w:rPr>
            </w:pPr>
            <w:r w:rsidRPr="00133FE8">
              <w:rPr>
                <w:rFonts w:ascii="Times New Roman" w:eastAsia="Calibri" w:hAnsi="Times New Roman" w:cs="Times New Roman"/>
                <w:b/>
                <w:sz w:val="20"/>
                <w:szCs w:val="20"/>
              </w:rPr>
              <w:t>1. Практическое занятие.</w:t>
            </w:r>
            <w:r w:rsidRPr="00133FE8">
              <w:rPr>
                <w:rFonts w:ascii="Times New Roman" w:eastAsia="Calibri" w:hAnsi="Times New Roman" w:cs="Times New Roman"/>
                <w:sz w:val="20"/>
                <w:szCs w:val="20"/>
              </w:rPr>
              <w:t>Практическая подготовка</w:t>
            </w:r>
          </w:p>
          <w:p w14:paraId="31B64FFB" w14:textId="77777777" w:rsidR="00133FE8" w:rsidRPr="00133FE8" w:rsidRDefault="00133FE8" w:rsidP="00133FE8">
            <w:pPr>
              <w:rPr>
                <w:rFonts w:ascii="Times New Roman" w:eastAsia="Calibri" w:hAnsi="Times New Roman" w:cs="Times New Roman"/>
                <w:b/>
                <w:bCs/>
                <w:sz w:val="20"/>
                <w:szCs w:val="20"/>
              </w:rPr>
            </w:pPr>
            <w:r w:rsidRPr="00133FE8">
              <w:rPr>
                <w:rFonts w:ascii="Times New Roman" w:eastAsia="Calibri" w:hAnsi="Times New Roman" w:cs="Times New Roman"/>
                <w:bCs/>
                <w:sz w:val="20"/>
                <w:szCs w:val="20"/>
              </w:rPr>
              <w:t>Определения твердости металлов различными методами:  по Бринеллю, Роквеллу, Виккерсу и Шору, решение задач.</w:t>
            </w:r>
          </w:p>
        </w:tc>
        <w:tc>
          <w:tcPr>
            <w:tcW w:w="2694" w:type="dxa"/>
            <w:vAlign w:val="center"/>
          </w:tcPr>
          <w:p w14:paraId="3A271C16" w14:textId="77777777" w:rsidR="00133FE8" w:rsidRPr="00133FE8" w:rsidRDefault="00133FE8" w:rsidP="00133FE8">
            <w:pPr>
              <w:jc w:val="center"/>
              <w:rPr>
                <w:rFonts w:ascii="Times New Roman" w:eastAsia="Calibri" w:hAnsi="Times New Roman" w:cs="Times New Roman"/>
                <w:iCs/>
                <w:sz w:val="20"/>
                <w:szCs w:val="20"/>
              </w:rPr>
            </w:pPr>
            <w:r w:rsidRPr="00133FE8">
              <w:rPr>
                <w:rFonts w:ascii="Times New Roman" w:eastAsia="Calibri" w:hAnsi="Times New Roman" w:cs="Times New Roman"/>
                <w:bCs/>
                <w:sz w:val="20"/>
                <w:szCs w:val="20"/>
              </w:rPr>
              <w:t>2</w:t>
            </w:r>
          </w:p>
        </w:tc>
        <w:tc>
          <w:tcPr>
            <w:tcW w:w="2409" w:type="dxa"/>
            <w:vMerge/>
          </w:tcPr>
          <w:p w14:paraId="096D51E9" w14:textId="77777777" w:rsidR="00133FE8" w:rsidRPr="00133FE8" w:rsidRDefault="00133FE8" w:rsidP="00133FE8">
            <w:pPr>
              <w:rPr>
                <w:rFonts w:ascii="Times New Roman" w:eastAsia="Times New Roman" w:hAnsi="Times New Roman" w:cs="Times New Roman"/>
                <w:b/>
                <w:bCs/>
                <w:sz w:val="20"/>
                <w:szCs w:val="20"/>
                <w:lang w:eastAsia="ru-RU"/>
              </w:rPr>
            </w:pPr>
          </w:p>
        </w:tc>
      </w:tr>
      <w:tr w:rsidR="00133FE8" w:rsidRPr="00133FE8" w14:paraId="24BAD647" w14:textId="77777777" w:rsidTr="00AD5821">
        <w:trPr>
          <w:trHeight w:val="361"/>
        </w:trPr>
        <w:tc>
          <w:tcPr>
            <w:tcW w:w="2972" w:type="dxa"/>
            <w:vMerge/>
          </w:tcPr>
          <w:p w14:paraId="17457801"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5F198CF6" w14:textId="77777777" w:rsidR="00133FE8" w:rsidRPr="00133FE8" w:rsidRDefault="00133FE8" w:rsidP="00133FE8">
            <w:pPr>
              <w:rPr>
                <w:rFonts w:ascii="Times New Roman" w:eastAsia="Calibri" w:hAnsi="Times New Roman" w:cs="Times New Roman"/>
                <w:b/>
                <w:bCs/>
                <w:sz w:val="20"/>
                <w:szCs w:val="20"/>
              </w:rPr>
            </w:pPr>
            <w:r w:rsidRPr="00133FE8">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14:paraId="7241A7F5" w14:textId="77777777" w:rsidR="00133FE8" w:rsidRPr="00133FE8" w:rsidRDefault="00133FE8" w:rsidP="00133FE8">
            <w:pPr>
              <w:jc w:val="center"/>
              <w:rPr>
                <w:rFonts w:ascii="Times New Roman" w:eastAsia="Calibri" w:hAnsi="Times New Roman" w:cs="Times New Roman"/>
                <w:iCs/>
                <w:sz w:val="20"/>
                <w:szCs w:val="20"/>
              </w:rPr>
            </w:pPr>
            <w:r w:rsidRPr="00133FE8">
              <w:rPr>
                <w:rFonts w:ascii="Times New Roman" w:eastAsia="Calibri" w:hAnsi="Times New Roman" w:cs="Times New Roman"/>
                <w:b/>
                <w:bCs/>
                <w:sz w:val="20"/>
                <w:szCs w:val="20"/>
              </w:rPr>
              <w:t>-</w:t>
            </w:r>
          </w:p>
        </w:tc>
        <w:tc>
          <w:tcPr>
            <w:tcW w:w="2409" w:type="dxa"/>
            <w:vMerge/>
          </w:tcPr>
          <w:p w14:paraId="5BD5661A" w14:textId="77777777" w:rsidR="00133FE8" w:rsidRPr="00133FE8" w:rsidRDefault="00133FE8" w:rsidP="00133FE8">
            <w:pPr>
              <w:rPr>
                <w:rFonts w:ascii="Times New Roman" w:eastAsia="Times New Roman" w:hAnsi="Times New Roman" w:cs="Times New Roman"/>
                <w:b/>
                <w:bCs/>
                <w:sz w:val="20"/>
                <w:szCs w:val="20"/>
                <w:lang w:eastAsia="ru-RU"/>
              </w:rPr>
            </w:pPr>
          </w:p>
        </w:tc>
      </w:tr>
      <w:tr w:rsidR="00133FE8" w:rsidRPr="00133FE8" w14:paraId="0D8376EA" w14:textId="77777777" w:rsidTr="00AD5821">
        <w:trPr>
          <w:trHeight w:val="361"/>
        </w:trPr>
        <w:tc>
          <w:tcPr>
            <w:tcW w:w="2972" w:type="dxa"/>
            <w:vMerge w:val="restart"/>
          </w:tcPr>
          <w:p w14:paraId="2EBB2BAC" w14:textId="77777777" w:rsidR="00133FE8" w:rsidRPr="00133FE8" w:rsidRDefault="00133FE8" w:rsidP="00133FE8">
            <w:pPr>
              <w:rPr>
                <w:rFonts w:ascii="Times New Roman" w:eastAsia="Calibri" w:hAnsi="Times New Roman" w:cs="Times New Roman"/>
                <w:b/>
                <w:bCs/>
                <w:sz w:val="20"/>
                <w:szCs w:val="20"/>
              </w:rPr>
            </w:pPr>
            <w:r w:rsidRPr="00133FE8">
              <w:rPr>
                <w:rFonts w:ascii="Times New Roman" w:eastAsia="Calibri" w:hAnsi="Times New Roman" w:cs="Times New Roman"/>
                <w:b/>
                <w:bCs/>
                <w:sz w:val="20"/>
                <w:szCs w:val="20"/>
              </w:rPr>
              <w:t>Тема 1.5</w:t>
            </w:r>
          </w:p>
          <w:p w14:paraId="5D874311" w14:textId="77777777" w:rsidR="00133FE8" w:rsidRPr="00133FE8" w:rsidRDefault="00133FE8" w:rsidP="00133FE8">
            <w:pPr>
              <w:rPr>
                <w:rFonts w:ascii="Times New Roman" w:eastAsia="Calibri" w:hAnsi="Times New Roman" w:cs="Times New Roman"/>
                <w:b/>
                <w:bCs/>
                <w:sz w:val="20"/>
                <w:szCs w:val="20"/>
              </w:rPr>
            </w:pPr>
            <w:r w:rsidRPr="00133FE8">
              <w:rPr>
                <w:rFonts w:ascii="Times New Roman" w:eastAsia="Calibri" w:hAnsi="Times New Roman" w:cs="Times New Roman"/>
                <w:bCs/>
                <w:sz w:val="20"/>
                <w:szCs w:val="20"/>
              </w:rPr>
              <w:t>Технологические и эксплуатационные свойства.</w:t>
            </w:r>
          </w:p>
        </w:tc>
        <w:tc>
          <w:tcPr>
            <w:tcW w:w="6662" w:type="dxa"/>
            <w:tcBorders>
              <w:top w:val="single" w:sz="4" w:space="0" w:color="auto"/>
              <w:left w:val="single" w:sz="4" w:space="0" w:color="auto"/>
              <w:bottom w:val="single" w:sz="4" w:space="0" w:color="auto"/>
            </w:tcBorders>
          </w:tcPr>
          <w:p w14:paraId="2924DE5C" w14:textId="77777777" w:rsidR="00133FE8" w:rsidRPr="00133FE8" w:rsidRDefault="00133FE8" w:rsidP="00133FE8">
            <w:pPr>
              <w:rPr>
                <w:rFonts w:ascii="Times New Roman" w:eastAsia="Calibri" w:hAnsi="Times New Roman" w:cs="Times New Roman"/>
                <w:b/>
                <w:bCs/>
                <w:i/>
                <w:sz w:val="20"/>
                <w:szCs w:val="20"/>
              </w:rPr>
            </w:pPr>
            <w:r w:rsidRPr="00133FE8">
              <w:rPr>
                <w:rFonts w:ascii="Times New Roman" w:eastAsia="Calibri" w:hAnsi="Times New Roman" w:cs="Times New Roman"/>
                <w:b/>
                <w:bCs/>
                <w:sz w:val="20"/>
                <w:szCs w:val="20"/>
              </w:rPr>
              <w:t>Содержание</w:t>
            </w:r>
          </w:p>
        </w:tc>
        <w:tc>
          <w:tcPr>
            <w:tcW w:w="2694" w:type="dxa"/>
            <w:vAlign w:val="center"/>
          </w:tcPr>
          <w:p w14:paraId="06733A94" w14:textId="77777777" w:rsidR="00133FE8" w:rsidRPr="00133FE8" w:rsidRDefault="00133FE8" w:rsidP="00133FE8">
            <w:pPr>
              <w:suppressAutoHyphens/>
              <w:jc w:val="center"/>
              <w:rPr>
                <w:rFonts w:ascii="Times New Roman" w:eastAsia="Calibri" w:hAnsi="Times New Roman" w:cs="Times New Roman"/>
                <w:b/>
                <w:i/>
                <w:iCs/>
                <w:sz w:val="20"/>
                <w:szCs w:val="20"/>
              </w:rPr>
            </w:pPr>
            <w:r w:rsidRPr="00133FE8">
              <w:rPr>
                <w:rFonts w:ascii="Times New Roman" w:eastAsia="Calibri" w:hAnsi="Times New Roman" w:cs="Times New Roman"/>
                <w:b/>
                <w:iCs/>
                <w:sz w:val="20"/>
                <w:szCs w:val="20"/>
              </w:rPr>
              <w:t>2</w:t>
            </w:r>
          </w:p>
        </w:tc>
        <w:tc>
          <w:tcPr>
            <w:tcW w:w="2409" w:type="dxa"/>
            <w:vMerge w:val="restart"/>
          </w:tcPr>
          <w:p w14:paraId="0D9AFA5D" w14:textId="77777777" w:rsidR="00133FE8" w:rsidRPr="00133FE8" w:rsidRDefault="00133FE8" w:rsidP="00133FE8">
            <w:pPr>
              <w:rPr>
                <w:rFonts w:ascii="Times New Roman" w:eastAsia="Times New Roman" w:hAnsi="Times New Roman" w:cs="Times New Roman"/>
                <w:b/>
                <w:bCs/>
                <w:sz w:val="20"/>
                <w:szCs w:val="20"/>
                <w:lang w:eastAsia="ru-RU"/>
              </w:rPr>
            </w:pPr>
            <w:r w:rsidRPr="00133FE8">
              <w:rPr>
                <w:rFonts w:ascii="Times New Roman" w:eastAsia="Calibri" w:hAnsi="Times New Roman" w:cs="Times New Roman"/>
                <w:sz w:val="20"/>
                <w:szCs w:val="20"/>
              </w:rPr>
              <w:t>ОК 1, ОК 2, ОК 5, ОК 9, ПК 1.1, ПК 3.1, ПК 3.2</w:t>
            </w:r>
          </w:p>
        </w:tc>
      </w:tr>
      <w:tr w:rsidR="00133FE8" w:rsidRPr="00133FE8" w14:paraId="598077F9" w14:textId="77777777" w:rsidTr="00AD5821">
        <w:trPr>
          <w:trHeight w:val="361"/>
        </w:trPr>
        <w:tc>
          <w:tcPr>
            <w:tcW w:w="2972" w:type="dxa"/>
            <w:vMerge/>
          </w:tcPr>
          <w:p w14:paraId="07759A2C"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45A82F13" w14:textId="77777777" w:rsidR="00133FE8" w:rsidRPr="00133FE8" w:rsidRDefault="00133FE8" w:rsidP="00133FE8">
            <w:pPr>
              <w:rPr>
                <w:rFonts w:ascii="Times New Roman" w:eastAsia="Calibri" w:hAnsi="Times New Roman" w:cs="Times New Roman"/>
                <w:b/>
                <w:bCs/>
                <w:sz w:val="20"/>
                <w:szCs w:val="20"/>
              </w:rPr>
            </w:pPr>
            <w:r w:rsidRPr="00133FE8">
              <w:rPr>
                <w:rFonts w:ascii="Times New Roman" w:eastAsia="Calibri" w:hAnsi="Times New Roman" w:cs="Times New Roman"/>
                <w:b/>
                <w:bCs/>
                <w:sz w:val="20"/>
                <w:szCs w:val="20"/>
              </w:rPr>
              <w:t xml:space="preserve">1. </w:t>
            </w:r>
            <w:r w:rsidRPr="00133FE8">
              <w:rPr>
                <w:rFonts w:ascii="Times New Roman" w:eastAsia="Calibri" w:hAnsi="Times New Roman" w:cs="Times New Roman"/>
                <w:bCs/>
                <w:sz w:val="20"/>
                <w:szCs w:val="20"/>
              </w:rPr>
              <w:t>Технологические свойства: литейные, способность металла к обработке давлением, свариваемость, способность к обработке резанием. Эксплуатационные свойства: износостойкость, коррозионная стойкость, жаростойкость, жаропрочность, хладостойкость, антифрикционные свойства. Конструкционная прочность материалов.</w:t>
            </w:r>
          </w:p>
        </w:tc>
        <w:tc>
          <w:tcPr>
            <w:tcW w:w="2694" w:type="dxa"/>
            <w:vAlign w:val="center"/>
          </w:tcPr>
          <w:p w14:paraId="6022C25E" w14:textId="77777777" w:rsidR="00133FE8" w:rsidRPr="00133FE8" w:rsidRDefault="00133FE8" w:rsidP="00133FE8">
            <w:pPr>
              <w:jc w:val="center"/>
              <w:rPr>
                <w:rFonts w:ascii="Times New Roman" w:eastAsia="Calibri" w:hAnsi="Times New Roman" w:cs="Times New Roman"/>
                <w:bCs/>
                <w:sz w:val="20"/>
                <w:szCs w:val="20"/>
              </w:rPr>
            </w:pPr>
            <w:r w:rsidRPr="00133FE8">
              <w:rPr>
                <w:rFonts w:ascii="Times New Roman" w:eastAsia="Calibri" w:hAnsi="Times New Roman" w:cs="Times New Roman"/>
                <w:iCs/>
                <w:sz w:val="20"/>
                <w:szCs w:val="20"/>
              </w:rPr>
              <w:t>2</w:t>
            </w:r>
          </w:p>
        </w:tc>
        <w:tc>
          <w:tcPr>
            <w:tcW w:w="2409" w:type="dxa"/>
            <w:vMerge/>
          </w:tcPr>
          <w:p w14:paraId="30878184" w14:textId="77777777" w:rsidR="00133FE8" w:rsidRPr="00133FE8" w:rsidRDefault="00133FE8" w:rsidP="00133FE8">
            <w:pPr>
              <w:rPr>
                <w:rFonts w:ascii="Times New Roman" w:eastAsia="Times New Roman" w:hAnsi="Times New Roman" w:cs="Times New Roman"/>
                <w:b/>
                <w:bCs/>
                <w:sz w:val="20"/>
                <w:szCs w:val="20"/>
                <w:lang w:eastAsia="ru-RU"/>
              </w:rPr>
            </w:pPr>
          </w:p>
        </w:tc>
      </w:tr>
      <w:tr w:rsidR="00133FE8" w:rsidRPr="00133FE8" w14:paraId="130EA275" w14:textId="77777777" w:rsidTr="00AD5821">
        <w:trPr>
          <w:trHeight w:val="361"/>
        </w:trPr>
        <w:tc>
          <w:tcPr>
            <w:tcW w:w="2972" w:type="dxa"/>
            <w:vMerge/>
          </w:tcPr>
          <w:p w14:paraId="30876F30"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56C15536" w14:textId="77777777" w:rsidR="00133FE8" w:rsidRPr="00133FE8" w:rsidRDefault="00133FE8" w:rsidP="00133FE8">
            <w:pPr>
              <w:rPr>
                <w:rFonts w:ascii="Times New Roman" w:eastAsia="Calibri" w:hAnsi="Times New Roman" w:cs="Times New Roman"/>
                <w:b/>
                <w:bCs/>
                <w:sz w:val="20"/>
                <w:szCs w:val="20"/>
              </w:rPr>
            </w:pPr>
            <w:r w:rsidRPr="00133FE8">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14:paraId="51EECB1D" w14:textId="77777777" w:rsidR="00133FE8" w:rsidRPr="00133FE8" w:rsidRDefault="00133FE8" w:rsidP="00133FE8">
            <w:pPr>
              <w:jc w:val="center"/>
              <w:rPr>
                <w:rFonts w:ascii="Times New Roman" w:eastAsia="Calibri" w:hAnsi="Times New Roman" w:cs="Times New Roman"/>
                <w:b/>
                <w:bCs/>
                <w:sz w:val="20"/>
                <w:szCs w:val="20"/>
              </w:rPr>
            </w:pPr>
            <w:r w:rsidRPr="00133FE8">
              <w:rPr>
                <w:rFonts w:ascii="Times New Roman" w:eastAsia="Calibri" w:hAnsi="Times New Roman" w:cs="Times New Roman"/>
                <w:b/>
                <w:bCs/>
                <w:sz w:val="20"/>
                <w:szCs w:val="20"/>
              </w:rPr>
              <w:t>-</w:t>
            </w:r>
          </w:p>
        </w:tc>
        <w:tc>
          <w:tcPr>
            <w:tcW w:w="2409" w:type="dxa"/>
            <w:vMerge/>
          </w:tcPr>
          <w:p w14:paraId="50F2F0D9" w14:textId="77777777" w:rsidR="00133FE8" w:rsidRPr="00133FE8" w:rsidRDefault="00133FE8" w:rsidP="00133FE8">
            <w:pPr>
              <w:rPr>
                <w:rFonts w:ascii="Times New Roman" w:eastAsia="Times New Roman" w:hAnsi="Times New Roman" w:cs="Times New Roman"/>
                <w:b/>
                <w:bCs/>
                <w:sz w:val="20"/>
                <w:szCs w:val="20"/>
                <w:lang w:eastAsia="ru-RU"/>
              </w:rPr>
            </w:pPr>
          </w:p>
        </w:tc>
      </w:tr>
      <w:tr w:rsidR="00133FE8" w:rsidRPr="00133FE8" w14:paraId="78ECDFD1" w14:textId="77777777" w:rsidTr="00AD5821">
        <w:trPr>
          <w:trHeight w:val="361"/>
        </w:trPr>
        <w:tc>
          <w:tcPr>
            <w:tcW w:w="2972" w:type="dxa"/>
            <w:vMerge w:val="restart"/>
          </w:tcPr>
          <w:p w14:paraId="337B0C04" w14:textId="77777777" w:rsidR="00133FE8" w:rsidRPr="00133FE8" w:rsidRDefault="00133FE8" w:rsidP="00133FE8">
            <w:pPr>
              <w:rPr>
                <w:rFonts w:ascii="Times New Roman" w:eastAsia="Calibri" w:hAnsi="Times New Roman" w:cs="Times New Roman"/>
                <w:b/>
                <w:bCs/>
                <w:sz w:val="20"/>
                <w:szCs w:val="20"/>
              </w:rPr>
            </w:pPr>
            <w:r w:rsidRPr="00133FE8">
              <w:rPr>
                <w:rFonts w:ascii="Times New Roman" w:eastAsia="Calibri" w:hAnsi="Times New Roman" w:cs="Times New Roman"/>
                <w:b/>
                <w:bCs/>
                <w:sz w:val="20"/>
                <w:szCs w:val="20"/>
              </w:rPr>
              <w:t>Тема 1.6</w:t>
            </w:r>
          </w:p>
          <w:p w14:paraId="1288C10F" w14:textId="77777777" w:rsidR="00133FE8" w:rsidRPr="00133FE8" w:rsidRDefault="00133FE8" w:rsidP="00133FE8">
            <w:pPr>
              <w:rPr>
                <w:rFonts w:ascii="Times New Roman" w:eastAsia="Calibri" w:hAnsi="Times New Roman" w:cs="Times New Roman"/>
                <w:b/>
                <w:bCs/>
                <w:sz w:val="20"/>
                <w:szCs w:val="20"/>
              </w:rPr>
            </w:pPr>
            <w:r w:rsidRPr="00133FE8">
              <w:rPr>
                <w:rFonts w:ascii="Times New Roman" w:eastAsia="Calibri" w:hAnsi="Times New Roman" w:cs="Times New Roman"/>
                <w:bCs/>
                <w:sz w:val="20"/>
                <w:szCs w:val="20"/>
              </w:rPr>
              <w:t>Железоуглеродистые сплавы. Диаграмма состояния железо – углерод.</w:t>
            </w:r>
          </w:p>
        </w:tc>
        <w:tc>
          <w:tcPr>
            <w:tcW w:w="6662" w:type="dxa"/>
            <w:tcBorders>
              <w:top w:val="single" w:sz="4" w:space="0" w:color="auto"/>
              <w:left w:val="single" w:sz="4" w:space="0" w:color="auto"/>
              <w:bottom w:val="single" w:sz="4" w:space="0" w:color="auto"/>
            </w:tcBorders>
          </w:tcPr>
          <w:p w14:paraId="23631A7E" w14:textId="77777777" w:rsidR="00133FE8" w:rsidRPr="00133FE8" w:rsidRDefault="00133FE8" w:rsidP="00133FE8">
            <w:pPr>
              <w:rPr>
                <w:rFonts w:ascii="Times New Roman" w:eastAsia="Calibri" w:hAnsi="Times New Roman" w:cs="Times New Roman"/>
                <w:b/>
                <w:bCs/>
                <w:i/>
                <w:sz w:val="20"/>
                <w:szCs w:val="20"/>
              </w:rPr>
            </w:pPr>
            <w:r w:rsidRPr="00133FE8">
              <w:rPr>
                <w:rFonts w:ascii="Times New Roman" w:eastAsia="Calibri" w:hAnsi="Times New Roman" w:cs="Times New Roman"/>
                <w:b/>
                <w:bCs/>
                <w:sz w:val="20"/>
                <w:szCs w:val="20"/>
              </w:rPr>
              <w:t xml:space="preserve">Содержание </w:t>
            </w:r>
          </w:p>
        </w:tc>
        <w:tc>
          <w:tcPr>
            <w:tcW w:w="2694" w:type="dxa"/>
            <w:vAlign w:val="center"/>
          </w:tcPr>
          <w:p w14:paraId="2BFC1689" w14:textId="77777777" w:rsidR="00133FE8" w:rsidRPr="00133FE8" w:rsidRDefault="00133FE8" w:rsidP="00133FE8">
            <w:pPr>
              <w:suppressAutoHyphens/>
              <w:jc w:val="center"/>
              <w:rPr>
                <w:rFonts w:ascii="Times New Roman" w:eastAsia="Calibri" w:hAnsi="Times New Roman" w:cs="Times New Roman"/>
                <w:i/>
                <w:iCs/>
                <w:sz w:val="20"/>
                <w:szCs w:val="20"/>
              </w:rPr>
            </w:pPr>
            <w:r w:rsidRPr="00133FE8">
              <w:rPr>
                <w:rFonts w:ascii="Times New Roman" w:eastAsia="Calibri" w:hAnsi="Times New Roman" w:cs="Times New Roman"/>
                <w:b/>
                <w:iCs/>
                <w:sz w:val="20"/>
                <w:szCs w:val="20"/>
              </w:rPr>
              <w:t>6</w:t>
            </w:r>
          </w:p>
        </w:tc>
        <w:tc>
          <w:tcPr>
            <w:tcW w:w="2409" w:type="dxa"/>
            <w:vMerge w:val="restart"/>
          </w:tcPr>
          <w:p w14:paraId="00F9598B" w14:textId="77777777" w:rsidR="00133FE8" w:rsidRPr="00133FE8" w:rsidRDefault="00133FE8" w:rsidP="00133FE8">
            <w:pPr>
              <w:rPr>
                <w:rFonts w:ascii="Times New Roman" w:eastAsia="Times New Roman" w:hAnsi="Times New Roman" w:cs="Times New Roman"/>
                <w:b/>
                <w:bCs/>
                <w:sz w:val="20"/>
                <w:szCs w:val="20"/>
                <w:lang w:eastAsia="ru-RU"/>
              </w:rPr>
            </w:pPr>
            <w:r w:rsidRPr="00133FE8">
              <w:rPr>
                <w:rFonts w:ascii="Times New Roman" w:eastAsia="Calibri" w:hAnsi="Times New Roman" w:cs="Times New Roman"/>
                <w:sz w:val="20"/>
                <w:szCs w:val="20"/>
              </w:rPr>
              <w:t>ОК 1, ОК 2, ОК 5, ОК 9, ПК 1.1, ПК 3.1, ПК 3.2</w:t>
            </w:r>
          </w:p>
        </w:tc>
      </w:tr>
      <w:tr w:rsidR="00133FE8" w:rsidRPr="00133FE8" w14:paraId="683F9131" w14:textId="77777777" w:rsidTr="00AD5821">
        <w:trPr>
          <w:trHeight w:val="361"/>
        </w:trPr>
        <w:tc>
          <w:tcPr>
            <w:tcW w:w="2972" w:type="dxa"/>
            <w:vMerge/>
          </w:tcPr>
          <w:p w14:paraId="32534938"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402CA4C3" w14:textId="77777777" w:rsidR="00133FE8" w:rsidRPr="00133FE8" w:rsidRDefault="00133FE8" w:rsidP="00133FE8">
            <w:pPr>
              <w:rPr>
                <w:rFonts w:ascii="Times New Roman" w:eastAsia="Calibri" w:hAnsi="Times New Roman" w:cs="Times New Roman"/>
                <w:b/>
                <w:bCs/>
                <w:sz w:val="20"/>
                <w:szCs w:val="20"/>
              </w:rPr>
            </w:pPr>
            <w:r w:rsidRPr="00133FE8">
              <w:rPr>
                <w:rFonts w:ascii="Times New Roman" w:eastAsia="Calibri" w:hAnsi="Times New Roman" w:cs="Times New Roman"/>
                <w:b/>
                <w:bCs/>
                <w:sz w:val="20"/>
                <w:szCs w:val="20"/>
              </w:rPr>
              <w:t>1.</w:t>
            </w:r>
            <w:r w:rsidRPr="00133FE8">
              <w:rPr>
                <w:rFonts w:ascii="Times New Roman" w:eastAsia="Calibri" w:hAnsi="Times New Roman" w:cs="Times New Roman"/>
                <w:bCs/>
                <w:sz w:val="20"/>
                <w:szCs w:val="20"/>
              </w:rPr>
              <w:t xml:space="preserve"> Диаграмма состояния железо – цементит. Структуры железоуглеродистых сплавов. железоуглеродистых сплавов. Железоуглеродистые сплавы: стали и чугуны.</w:t>
            </w:r>
          </w:p>
        </w:tc>
        <w:tc>
          <w:tcPr>
            <w:tcW w:w="2694" w:type="dxa"/>
            <w:vMerge w:val="restart"/>
            <w:vAlign w:val="center"/>
          </w:tcPr>
          <w:p w14:paraId="0BB9A842" w14:textId="77777777" w:rsidR="00133FE8" w:rsidRPr="00133FE8" w:rsidRDefault="00133FE8" w:rsidP="00133FE8">
            <w:pPr>
              <w:jc w:val="center"/>
              <w:rPr>
                <w:rFonts w:ascii="Times New Roman" w:eastAsia="Calibri" w:hAnsi="Times New Roman" w:cs="Times New Roman"/>
                <w:bCs/>
                <w:sz w:val="20"/>
                <w:szCs w:val="20"/>
              </w:rPr>
            </w:pPr>
            <w:r w:rsidRPr="00133FE8">
              <w:rPr>
                <w:rFonts w:ascii="Times New Roman" w:eastAsia="Calibri" w:hAnsi="Times New Roman" w:cs="Times New Roman"/>
                <w:iCs/>
                <w:sz w:val="20"/>
                <w:szCs w:val="20"/>
              </w:rPr>
              <w:t>4</w:t>
            </w:r>
          </w:p>
        </w:tc>
        <w:tc>
          <w:tcPr>
            <w:tcW w:w="2409" w:type="dxa"/>
            <w:vMerge/>
          </w:tcPr>
          <w:p w14:paraId="6C78902A" w14:textId="77777777" w:rsidR="00133FE8" w:rsidRPr="00133FE8" w:rsidRDefault="00133FE8" w:rsidP="00133FE8">
            <w:pPr>
              <w:rPr>
                <w:rFonts w:ascii="Times New Roman" w:eastAsia="Times New Roman" w:hAnsi="Times New Roman" w:cs="Times New Roman"/>
                <w:b/>
                <w:bCs/>
                <w:sz w:val="20"/>
                <w:szCs w:val="20"/>
                <w:lang w:eastAsia="ru-RU"/>
              </w:rPr>
            </w:pPr>
          </w:p>
        </w:tc>
      </w:tr>
      <w:tr w:rsidR="00133FE8" w:rsidRPr="00133FE8" w14:paraId="052849AD" w14:textId="77777777" w:rsidTr="00AD5821">
        <w:trPr>
          <w:trHeight w:val="361"/>
        </w:trPr>
        <w:tc>
          <w:tcPr>
            <w:tcW w:w="2972" w:type="dxa"/>
            <w:vMerge/>
          </w:tcPr>
          <w:p w14:paraId="69B20168"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6CECCF3E" w14:textId="77777777" w:rsidR="00133FE8" w:rsidRPr="00133FE8" w:rsidRDefault="00133FE8" w:rsidP="00133FE8">
            <w:pPr>
              <w:rPr>
                <w:rFonts w:ascii="Times New Roman" w:eastAsia="Calibri" w:hAnsi="Times New Roman" w:cs="Times New Roman"/>
                <w:b/>
                <w:bCs/>
                <w:sz w:val="20"/>
                <w:szCs w:val="20"/>
              </w:rPr>
            </w:pPr>
            <w:r w:rsidRPr="00133FE8">
              <w:rPr>
                <w:rFonts w:ascii="Times New Roman" w:eastAsia="Calibri" w:hAnsi="Times New Roman" w:cs="Times New Roman"/>
                <w:b/>
                <w:bCs/>
                <w:sz w:val="20"/>
                <w:szCs w:val="20"/>
              </w:rPr>
              <w:t>2.</w:t>
            </w:r>
            <w:r w:rsidRPr="00133FE8">
              <w:rPr>
                <w:rFonts w:ascii="Times New Roman" w:eastAsia="Calibri" w:hAnsi="Times New Roman" w:cs="Times New Roman"/>
                <w:bCs/>
                <w:sz w:val="20"/>
                <w:szCs w:val="20"/>
              </w:rPr>
              <w:t xml:space="preserve"> Кристаллизация сплавов системы железо-углерод. Фазы диаграммы железо-углерод. Фазовые переходы. </w:t>
            </w:r>
          </w:p>
        </w:tc>
        <w:tc>
          <w:tcPr>
            <w:tcW w:w="2694" w:type="dxa"/>
            <w:vMerge/>
            <w:vAlign w:val="center"/>
          </w:tcPr>
          <w:p w14:paraId="53D75CE8" w14:textId="77777777" w:rsidR="00133FE8" w:rsidRPr="00133FE8" w:rsidRDefault="00133FE8" w:rsidP="00133FE8">
            <w:pPr>
              <w:jc w:val="center"/>
              <w:rPr>
                <w:rFonts w:ascii="Times New Roman" w:eastAsia="Calibri" w:hAnsi="Times New Roman" w:cs="Times New Roman"/>
                <w:b/>
                <w:bCs/>
                <w:sz w:val="20"/>
                <w:szCs w:val="20"/>
              </w:rPr>
            </w:pPr>
          </w:p>
        </w:tc>
        <w:tc>
          <w:tcPr>
            <w:tcW w:w="2409" w:type="dxa"/>
            <w:vMerge/>
          </w:tcPr>
          <w:p w14:paraId="081412F7" w14:textId="77777777" w:rsidR="00133FE8" w:rsidRPr="00133FE8" w:rsidRDefault="00133FE8" w:rsidP="00133FE8">
            <w:pPr>
              <w:rPr>
                <w:rFonts w:ascii="Times New Roman" w:eastAsia="Times New Roman" w:hAnsi="Times New Roman" w:cs="Times New Roman"/>
                <w:b/>
                <w:bCs/>
                <w:sz w:val="20"/>
                <w:szCs w:val="20"/>
                <w:lang w:eastAsia="ru-RU"/>
              </w:rPr>
            </w:pPr>
          </w:p>
        </w:tc>
      </w:tr>
      <w:tr w:rsidR="00133FE8" w:rsidRPr="00133FE8" w14:paraId="4C3C7B27" w14:textId="77777777" w:rsidTr="00AD5821">
        <w:trPr>
          <w:trHeight w:val="361"/>
        </w:trPr>
        <w:tc>
          <w:tcPr>
            <w:tcW w:w="2972" w:type="dxa"/>
            <w:vMerge/>
          </w:tcPr>
          <w:p w14:paraId="759F314F"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77339E21" w14:textId="77777777" w:rsidR="00133FE8" w:rsidRPr="00133FE8" w:rsidRDefault="00133FE8" w:rsidP="00133FE8">
            <w:pPr>
              <w:rPr>
                <w:rFonts w:ascii="Times New Roman" w:eastAsia="Calibri" w:hAnsi="Times New Roman" w:cs="Times New Roman"/>
                <w:b/>
                <w:bCs/>
                <w:sz w:val="20"/>
                <w:szCs w:val="20"/>
              </w:rPr>
            </w:pPr>
            <w:r w:rsidRPr="00133FE8">
              <w:rPr>
                <w:rFonts w:ascii="Times New Roman" w:eastAsia="Calibri" w:hAnsi="Times New Roman" w:cs="Times New Roman"/>
                <w:b/>
                <w:bCs/>
                <w:sz w:val="20"/>
                <w:szCs w:val="20"/>
              </w:rPr>
              <w:t>В том числе практических и лабораторных занятий</w:t>
            </w:r>
          </w:p>
        </w:tc>
        <w:tc>
          <w:tcPr>
            <w:tcW w:w="2694" w:type="dxa"/>
            <w:vAlign w:val="center"/>
          </w:tcPr>
          <w:p w14:paraId="124650B3" w14:textId="77777777" w:rsidR="00133FE8" w:rsidRPr="00133FE8" w:rsidRDefault="00133FE8" w:rsidP="00133FE8">
            <w:pPr>
              <w:jc w:val="center"/>
              <w:rPr>
                <w:rFonts w:ascii="Times New Roman" w:eastAsia="Calibri" w:hAnsi="Times New Roman" w:cs="Times New Roman"/>
                <w:b/>
                <w:bCs/>
                <w:sz w:val="20"/>
                <w:szCs w:val="20"/>
              </w:rPr>
            </w:pPr>
          </w:p>
        </w:tc>
        <w:tc>
          <w:tcPr>
            <w:tcW w:w="2409" w:type="dxa"/>
            <w:vMerge/>
          </w:tcPr>
          <w:p w14:paraId="2E92AE7B" w14:textId="77777777" w:rsidR="00133FE8" w:rsidRPr="00133FE8" w:rsidRDefault="00133FE8" w:rsidP="00133FE8">
            <w:pPr>
              <w:rPr>
                <w:rFonts w:ascii="Times New Roman" w:eastAsia="Times New Roman" w:hAnsi="Times New Roman" w:cs="Times New Roman"/>
                <w:b/>
                <w:bCs/>
                <w:sz w:val="20"/>
                <w:szCs w:val="20"/>
                <w:lang w:eastAsia="ru-RU"/>
              </w:rPr>
            </w:pPr>
          </w:p>
        </w:tc>
      </w:tr>
      <w:tr w:rsidR="00133FE8" w:rsidRPr="00133FE8" w14:paraId="13C6E646" w14:textId="77777777" w:rsidTr="00AD5821">
        <w:trPr>
          <w:trHeight w:val="361"/>
        </w:trPr>
        <w:tc>
          <w:tcPr>
            <w:tcW w:w="2972" w:type="dxa"/>
            <w:vMerge/>
          </w:tcPr>
          <w:p w14:paraId="474D522C"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7C563500" w14:textId="77777777" w:rsidR="00133FE8" w:rsidRPr="00133FE8" w:rsidRDefault="00133FE8" w:rsidP="00133FE8">
            <w:pPr>
              <w:rPr>
                <w:rFonts w:ascii="Times New Roman" w:eastAsia="Calibri" w:hAnsi="Times New Roman" w:cs="Times New Roman"/>
                <w:sz w:val="20"/>
                <w:szCs w:val="20"/>
              </w:rPr>
            </w:pPr>
            <w:r w:rsidRPr="00133FE8">
              <w:rPr>
                <w:rFonts w:ascii="Times New Roman" w:eastAsia="Calibri" w:hAnsi="Times New Roman" w:cs="Times New Roman"/>
                <w:b/>
                <w:sz w:val="20"/>
                <w:szCs w:val="20"/>
              </w:rPr>
              <w:t xml:space="preserve">1. Практическое занятие. </w:t>
            </w:r>
            <w:r w:rsidRPr="00133FE8">
              <w:rPr>
                <w:rFonts w:ascii="Times New Roman" w:eastAsia="Calibri" w:hAnsi="Times New Roman" w:cs="Times New Roman"/>
                <w:sz w:val="20"/>
                <w:szCs w:val="20"/>
              </w:rPr>
              <w:t>Практическая подготовка.</w:t>
            </w:r>
          </w:p>
          <w:p w14:paraId="123C4B19" w14:textId="77777777" w:rsidR="00133FE8" w:rsidRPr="00133FE8" w:rsidRDefault="00133FE8" w:rsidP="00133FE8">
            <w:pPr>
              <w:rPr>
                <w:rFonts w:ascii="Times New Roman" w:eastAsia="Calibri" w:hAnsi="Times New Roman" w:cs="Times New Roman"/>
                <w:b/>
                <w:bCs/>
                <w:sz w:val="20"/>
                <w:szCs w:val="20"/>
              </w:rPr>
            </w:pPr>
            <w:r w:rsidRPr="00133FE8">
              <w:rPr>
                <w:rFonts w:ascii="Times New Roman" w:eastAsia="Calibri" w:hAnsi="Times New Roman" w:cs="Times New Roman"/>
                <w:bCs/>
                <w:sz w:val="20"/>
                <w:szCs w:val="20"/>
              </w:rPr>
              <w:t>Исследование диаграммы состояния железо-цементит.</w:t>
            </w:r>
          </w:p>
        </w:tc>
        <w:tc>
          <w:tcPr>
            <w:tcW w:w="2694" w:type="dxa"/>
            <w:vAlign w:val="center"/>
          </w:tcPr>
          <w:p w14:paraId="2E19A891" w14:textId="77777777" w:rsidR="00133FE8" w:rsidRPr="00133FE8" w:rsidRDefault="00133FE8" w:rsidP="00133FE8">
            <w:pPr>
              <w:jc w:val="center"/>
              <w:rPr>
                <w:rFonts w:ascii="Times New Roman" w:eastAsia="Calibri" w:hAnsi="Times New Roman" w:cs="Times New Roman"/>
                <w:bCs/>
                <w:sz w:val="20"/>
                <w:szCs w:val="20"/>
              </w:rPr>
            </w:pPr>
            <w:r w:rsidRPr="00133FE8">
              <w:rPr>
                <w:rFonts w:ascii="Times New Roman" w:eastAsia="Calibri" w:hAnsi="Times New Roman" w:cs="Times New Roman"/>
                <w:iCs/>
                <w:sz w:val="20"/>
                <w:szCs w:val="20"/>
              </w:rPr>
              <w:t>2</w:t>
            </w:r>
          </w:p>
        </w:tc>
        <w:tc>
          <w:tcPr>
            <w:tcW w:w="2409" w:type="dxa"/>
            <w:vMerge/>
          </w:tcPr>
          <w:p w14:paraId="29649C24" w14:textId="77777777" w:rsidR="00133FE8" w:rsidRPr="00133FE8" w:rsidRDefault="00133FE8" w:rsidP="00133FE8">
            <w:pPr>
              <w:rPr>
                <w:rFonts w:ascii="Times New Roman" w:eastAsia="Times New Roman" w:hAnsi="Times New Roman" w:cs="Times New Roman"/>
                <w:b/>
                <w:bCs/>
                <w:sz w:val="20"/>
                <w:szCs w:val="20"/>
                <w:lang w:eastAsia="ru-RU"/>
              </w:rPr>
            </w:pPr>
          </w:p>
        </w:tc>
      </w:tr>
      <w:tr w:rsidR="00133FE8" w:rsidRPr="00133FE8" w14:paraId="0EFDD071" w14:textId="77777777" w:rsidTr="00AD5821">
        <w:trPr>
          <w:trHeight w:val="361"/>
        </w:trPr>
        <w:tc>
          <w:tcPr>
            <w:tcW w:w="2972" w:type="dxa"/>
            <w:vMerge/>
          </w:tcPr>
          <w:p w14:paraId="507CD30F"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5FB9D92A" w14:textId="77777777" w:rsidR="00133FE8" w:rsidRPr="00133FE8" w:rsidRDefault="00133FE8" w:rsidP="00133FE8">
            <w:pPr>
              <w:rPr>
                <w:rFonts w:ascii="Times New Roman" w:eastAsia="Calibri" w:hAnsi="Times New Roman" w:cs="Times New Roman"/>
                <w:b/>
                <w:bCs/>
                <w:sz w:val="20"/>
                <w:szCs w:val="20"/>
              </w:rPr>
            </w:pPr>
            <w:r w:rsidRPr="00133FE8">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14:paraId="77CCFD9E" w14:textId="77777777" w:rsidR="00133FE8" w:rsidRPr="00133FE8" w:rsidRDefault="00133FE8" w:rsidP="00133FE8">
            <w:pPr>
              <w:jc w:val="center"/>
              <w:rPr>
                <w:rFonts w:ascii="Times New Roman" w:eastAsia="Calibri" w:hAnsi="Times New Roman" w:cs="Times New Roman"/>
                <w:b/>
                <w:bCs/>
                <w:sz w:val="20"/>
                <w:szCs w:val="20"/>
              </w:rPr>
            </w:pPr>
            <w:r w:rsidRPr="00133FE8">
              <w:rPr>
                <w:rFonts w:ascii="Times New Roman" w:eastAsia="Calibri" w:hAnsi="Times New Roman" w:cs="Times New Roman"/>
                <w:b/>
                <w:bCs/>
                <w:i/>
                <w:iCs/>
                <w:sz w:val="20"/>
                <w:szCs w:val="20"/>
              </w:rPr>
              <w:t>-</w:t>
            </w:r>
          </w:p>
        </w:tc>
        <w:tc>
          <w:tcPr>
            <w:tcW w:w="2409" w:type="dxa"/>
            <w:vMerge/>
          </w:tcPr>
          <w:p w14:paraId="0E2A7CAE" w14:textId="77777777" w:rsidR="00133FE8" w:rsidRPr="00133FE8" w:rsidRDefault="00133FE8" w:rsidP="00133FE8">
            <w:pPr>
              <w:rPr>
                <w:rFonts w:ascii="Times New Roman" w:eastAsia="Times New Roman" w:hAnsi="Times New Roman" w:cs="Times New Roman"/>
                <w:b/>
                <w:bCs/>
                <w:sz w:val="20"/>
                <w:szCs w:val="20"/>
                <w:lang w:eastAsia="ru-RU"/>
              </w:rPr>
            </w:pPr>
          </w:p>
        </w:tc>
      </w:tr>
      <w:tr w:rsidR="00133FE8" w:rsidRPr="00133FE8" w14:paraId="6478E350" w14:textId="77777777" w:rsidTr="00AD5821">
        <w:tc>
          <w:tcPr>
            <w:tcW w:w="9634" w:type="dxa"/>
            <w:gridSpan w:val="2"/>
          </w:tcPr>
          <w:p w14:paraId="3A323F7D" w14:textId="77777777" w:rsidR="00133FE8" w:rsidRPr="00133FE8" w:rsidRDefault="00133FE8" w:rsidP="00133FE8">
            <w:pPr>
              <w:rPr>
                <w:rFonts w:ascii="Times New Roman" w:eastAsia="Times New Roman" w:hAnsi="Times New Roman" w:cs="Times New Roman"/>
                <w:i/>
                <w:sz w:val="20"/>
                <w:szCs w:val="20"/>
                <w:lang w:eastAsia="ru-RU"/>
              </w:rPr>
            </w:pPr>
            <w:r w:rsidRPr="00133FE8">
              <w:rPr>
                <w:rFonts w:ascii="Times New Roman" w:eastAsia="Times New Roman" w:hAnsi="Times New Roman" w:cs="Times New Roman"/>
                <w:b/>
                <w:bCs/>
                <w:sz w:val="20"/>
                <w:szCs w:val="20"/>
                <w:lang w:eastAsia="ru-RU"/>
              </w:rPr>
              <w:t xml:space="preserve">Раздел 2. </w:t>
            </w:r>
            <w:r w:rsidRPr="00133FE8">
              <w:rPr>
                <w:rFonts w:ascii="Times New Roman" w:eastAsia="Calibri" w:hAnsi="Times New Roman" w:cs="Times New Roman"/>
                <w:b/>
                <w:bCs/>
                <w:sz w:val="20"/>
                <w:szCs w:val="20"/>
              </w:rPr>
              <w:t>Материалы, применяемые в машиностроении и способы их обработки.</w:t>
            </w:r>
          </w:p>
        </w:tc>
        <w:tc>
          <w:tcPr>
            <w:tcW w:w="2694" w:type="dxa"/>
            <w:vAlign w:val="center"/>
          </w:tcPr>
          <w:p w14:paraId="34BA8058" w14:textId="77777777" w:rsidR="00133FE8" w:rsidRPr="00133FE8" w:rsidRDefault="00133FE8" w:rsidP="00133FE8">
            <w:pPr>
              <w:jc w:val="center"/>
              <w:rPr>
                <w:rFonts w:ascii="Times New Roman" w:eastAsia="Times New Roman" w:hAnsi="Times New Roman" w:cs="Times New Roman"/>
                <w:bCs/>
                <w:sz w:val="20"/>
                <w:szCs w:val="20"/>
                <w:lang w:eastAsia="ru-RU"/>
              </w:rPr>
            </w:pPr>
            <w:r w:rsidRPr="00133FE8">
              <w:rPr>
                <w:rFonts w:ascii="Times New Roman" w:eastAsia="Times New Roman" w:hAnsi="Times New Roman" w:cs="Times New Roman"/>
                <w:b/>
                <w:bCs/>
                <w:sz w:val="20"/>
                <w:szCs w:val="20"/>
                <w:lang w:eastAsia="ru-RU"/>
              </w:rPr>
              <w:t>28/</w:t>
            </w:r>
            <w:r w:rsidRPr="00133FE8">
              <w:rPr>
                <w:rFonts w:ascii="Times New Roman" w:eastAsia="Times New Roman" w:hAnsi="Times New Roman" w:cs="Times New Roman"/>
                <w:bCs/>
                <w:sz w:val="20"/>
                <w:szCs w:val="20"/>
                <w:lang w:eastAsia="ru-RU"/>
              </w:rPr>
              <w:t>8</w:t>
            </w:r>
          </w:p>
        </w:tc>
        <w:tc>
          <w:tcPr>
            <w:tcW w:w="2409" w:type="dxa"/>
          </w:tcPr>
          <w:p w14:paraId="71DA72F4" w14:textId="77777777" w:rsidR="00133FE8" w:rsidRPr="00133FE8" w:rsidRDefault="00133FE8" w:rsidP="00133FE8">
            <w:pPr>
              <w:rPr>
                <w:rFonts w:ascii="Times New Roman" w:eastAsia="Times New Roman" w:hAnsi="Times New Roman" w:cs="Times New Roman"/>
                <w:b/>
                <w:bCs/>
                <w:sz w:val="20"/>
                <w:szCs w:val="20"/>
                <w:lang w:eastAsia="ru-RU"/>
              </w:rPr>
            </w:pPr>
          </w:p>
        </w:tc>
      </w:tr>
      <w:tr w:rsidR="00133FE8" w:rsidRPr="00133FE8" w14:paraId="499595B8" w14:textId="77777777" w:rsidTr="00AD5821">
        <w:tc>
          <w:tcPr>
            <w:tcW w:w="2972" w:type="dxa"/>
            <w:vMerge w:val="restart"/>
          </w:tcPr>
          <w:p w14:paraId="0CB56AD4" w14:textId="77777777" w:rsidR="00133FE8" w:rsidRPr="00133FE8" w:rsidRDefault="00133FE8" w:rsidP="00133FE8">
            <w:pPr>
              <w:rPr>
                <w:rFonts w:ascii="Times New Roman" w:eastAsia="Calibri" w:hAnsi="Times New Roman" w:cs="Times New Roman"/>
                <w:sz w:val="20"/>
                <w:szCs w:val="20"/>
              </w:rPr>
            </w:pPr>
            <w:r w:rsidRPr="00133FE8">
              <w:rPr>
                <w:rFonts w:ascii="Times New Roman" w:eastAsia="Calibri" w:hAnsi="Times New Roman" w:cs="Times New Roman"/>
                <w:b/>
                <w:sz w:val="20"/>
                <w:szCs w:val="20"/>
              </w:rPr>
              <w:t>Тема 2.1</w:t>
            </w:r>
            <w:r w:rsidRPr="00133FE8">
              <w:rPr>
                <w:rFonts w:ascii="Times New Roman" w:eastAsia="Calibri" w:hAnsi="Times New Roman" w:cs="Times New Roman"/>
                <w:sz w:val="20"/>
                <w:szCs w:val="20"/>
              </w:rPr>
              <w:t xml:space="preserve"> Углеродистые стали</w:t>
            </w:r>
          </w:p>
        </w:tc>
        <w:tc>
          <w:tcPr>
            <w:tcW w:w="6662" w:type="dxa"/>
          </w:tcPr>
          <w:p w14:paraId="26CFF6AC" w14:textId="77777777" w:rsidR="00133FE8" w:rsidRPr="00133FE8" w:rsidRDefault="00133FE8" w:rsidP="00133FE8">
            <w:pPr>
              <w:ind w:left="72"/>
              <w:rPr>
                <w:rFonts w:ascii="Times New Roman" w:eastAsia="Calibri" w:hAnsi="Times New Roman" w:cs="Times New Roman"/>
                <w:sz w:val="20"/>
                <w:szCs w:val="20"/>
              </w:rPr>
            </w:pPr>
            <w:r w:rsidRPr="00133FE8">
              <w:rPr>
                <w:rFonts w:ascii="Times New Roman" w:eastAsia="Calibri" w:hAnsi="Times New Roman" w:cs="Times New Roman"/>
                <w:b/>
                <w:bCs/>
                <w:sz w:val="20"/>
                <w:szCs w:val="20"/>
              </w:rPr>
              <w:t>Содержание</w:t>
            </w:r>
          </w:p>
        </w:tc>
        <w:tc>
          <w:tcPr>
            <w:tcW w:w="2694" w:type="dxa"/>
            <w:vAlign w:val="center"/>
          </w:tcPr>
          <w:p w14:paraId="1336EC0B" w14:textId="77777777" w:rsidR="00133FE8" w:rsidRPr="00133FE8" w:rsidRDefault="00133FE8" w:rsidP="00133FE8">
            <w:pPr>
              <w:jc w:val="center"/>
              <w:rPr>
                <w:rFonts w:ascii="Times New Roman" w:eastAsia="Times New Roman" w:hAnsi="Times New Roman" w:cs="Times New Roman"/>
                <w:bCs/>
                <w:sz w:val="20"/>
                <w:szCs w:val="20"/>
                <w:lang w:eastAsia="ru-RU"/>
              </w:rPr>
            </w:pPr>
            <w:r w:rsidRPr="00133FE8">
              <w:rPr>
                <w:rFonts w:ascii="Times New Roman" w:eastAsia="Times New Roman" w:hAnsi="Times New Roman" w:cs="Times New Roman"/>
                <w:b/>
                <w:bCs/>
                <w:sz w:val="20"/>
                <w:szCs w:val="20"/>
                <w:lang w:eastAsia="ru-RU"/>
              </w:rPr>
              <w:t>4</w:t>
            </w:r>
          </w:p>
        </w:tc>
        <w:tc>
          <w:tcPr>
            <w:tcW w:w="2409" w:type="dxa"/>
            <w:vMerge w:val="restart"/>
          </w:tcPr>
          <w:p w14:paraId="3D0A2761" w14:textId="77777777" w:rsidR="00133FE8" w:rsidRPr="00133FE8" w:rsidRDefault="00133FE8" w:rsidP="00133FE8">
            <w:pPr>
              <w:rPr>
                <w:rFonts w:ascii="Times New Roman" w:eastAsia="Times New Roman" w:hAnsi="Times New Roman" w:cs="Times New Roman"/>
                <w:b/>
                <w:bCs/>
                <w:sz w:val="20"/>
                <w:szCs w:val="20"/>
                <w:lang w:eastAsia="ru-RU"/>
              </w:rPr>
            </w:pPr>
            <w:r w:rsidRPr="00133FE8">
              <w:rPr>
                <w:rFonts w:ascii="Times New Roman" w:eastAsia="Calibri" w:hAnsi="Times New Roman" w:cs="Times New Roman"/>
                <w:sz w:val="20"/>
                <w:szCs w:val="20"/>
              </w:rPr>
              <w:t>ОК 1, ОК 2, ОК 5, ОК 9, ПК 1.1, ПК 3.1, ПК 3.2</w:t>
            </w:r>
          </w:p>
        </w:tc>
      </w:tr>
      <w:tr w:rsidR="00133FE8" w:rsidRPr="00133FE8" w14:paraId="298997D3" w14:textId="77777777" w:rsidTr="00AD5821">
        <w:trPr>
          <w:trHeight w:val="396"/>
        </w:trPr>
        <w:tc>
          <w:tcPr>
            <w:tcW w:w="2972" w:type="dxa"/>
            <w:vMerge/>
          </w:tcPr>
          <w:p w14:paraId="0A9D99C0"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Pr>
          <w:p w14:paraId="5B200F6C" w14:textId="77777777" w:rsidR="00133FE8" w:rsidRPr="00133FE8" w:rsidRDefault="00133FE8" w:rsidP="00133FE8">
            <w:pPr>
              <w:rPr>
                <w:rFonts w:ascii="Times New Roman" w:eastAsia="Calibri" w:hAnsi="Times New Roman" w:cs="Times New Roman"/>
                <w:sz w:val="20"/>
                <w:szCs w:val="20"/>
              </w:rPr>
            </w:pPr>
            <w:r w:rsidRPr="00133FE8">
              <w:rPr>
                <w:rFonts w:ascii="Times New Roman" w:eastAsia="Calibri" w:hAnsi="Times New Roman" w:cs="Times New Roman"/>
                <w:b/>
                <w:sz w:val="20"/>
                <w:szCs w:val="20"/>
              </w:rPr>
              <w:t xml:space="preserve">1. </w:t>
            </w:r>
            <w:r w:rsidRPr="00133FE8">
              <w:rPr>
                <w:rFonts w:ascii="Times New Roman" w:eastAsia="Calibri" w:hAnsi="Times New Roman" w:cs="Times New Roman"/>
                <w:sz w:val="20"/>
                <w:szCs w:val="20"/>
              </w:rPr>
              <w:t>Классификация сталей. Углеродистые стали, их маркировка по ГОСТу, свойства и применения.</w:t>
            </w:r>
          </w:p>
          <w:p w14:paraId="77FC96AB" w14:textId="77777777" w:rsidR="00133FE8" w:rsidRPr="00133FE8" w:rsidRDefault="00133FE8" w:rsidP="00133FE8">
            <w:pPr>
              <w:suppressAutoHyphens/>
              <w:jc w:val="both"/>
              <w:rPr>
                <w:rFonts w:ascii="Times New Roman" w:eastAsia="Times New Roman" w:hAnsi="Times New Roman" w:cs="Times New Roman"/>
                <w:sz w:val="20"/>
                <w:szCs w:val="20"/>
                <w:lang w:eastAsia="ru-RU"/>
              </w:rPr>
            </w:pPr>
            <w:r w:rsidRPr="00133FE8">
              <w:rPr>
                <w:rFonts w:ascii="Times New Roman" w:eastAsia="Calibri" w:hAnsi="Times New Roman" w:cs="Times New Roman"/>
                <w:sz w:val="20"/>
                <w:szCs w:val="20"/>
              </w:rPr>
              <w:lastRenderedPageBreak/>
              <w:t>Инструментальные углеродистые стали, их маркировка по ГОСТу, свойства, область применения.</w:t>
            </w:r>
          </w:p>
        </w:tc>
        <w:tc>
          <w:tcPr>
            <w:tcW w:w="2694" w:type="dxa"/>
            <w:vAlign w:val="center"/>
          </w:tcPr>
          <w:p w14:paraId="302D28AA" w14:textId="77777777" w:rsidR="00133FE8" w:rsidRPr="00133FE8" w:rsidRDefault="00133FE8" w:rsidP="00133FE8">
            <w:pPr>
              <w:suppressAutoHyphens/>
              <w:jc w:val="center"/>
              <w:rPr>
                <w:rFonts w:ascii="Times New Roman" w:eastAsia="Times New Roman" w:hAnsi="Times New Roman" w:cs="Times New Roman"/>
                <w:sz w:val="20"/>
                <w:szCs w:val="20"/>
                <w:lang w:eastAsia="ru-RU"/>
              </w:rPr>
            </w:pPr>
            <w:r w:rsidRPr="00133FE8">
              <w:rPr>
                <w:rFonts w:ascii="Times New Roman" w:eastAsia="Times New Roman" w:hAnsi="Times New Roman" w:cs="Times New Roman"/>
                <w:sz w:val="20"/>
                <w:szCs w:val="20"/>
                <w:lang w:eastAsia="ru-RU"/>
              </w:rPr>
              <w:lastRenderedPageBreak/>
              <w:t>2</w:t>
            </w:r>
          </w:p>
        </w:tc>
        <w:tc>
          <w:tcPr>
            <w:tcW w:w="2409" w:type="dxa"/>
            <w:vMerge/>
          </w:tcPr>
          <w:p w14:paraId="4F7DD60D" w14:textId="77777777" w:rsidR="00133FE8" w:rsidRPr="00133FE8" w:rsidRDefault="00133FE8" w:rsidP="00133FE8">
            <w:pPr>
              <w:suppressAutoHyphens/>
              <w:jc w:val="both"/>
              <w:rPr>
                <w:rFonts w:ascii="Times New Roman" w:eastAsia="Times New Roman" w:hAnsi="Times New Roman" w:cs="Times New Roman"/>
                <w:sz w:val="20"/>
                <w:szCs w:val="20"/>
                <w:lang w:eastAsia="ru-RU"/>
              </w:rPr>
            </w:pPr>
          </w:p>
        </w:tc>
      </w:tr>
      <w:tr w:rsidR="00133FE8" w:rsidRPr="00133FE8" w14:paraId="200A1EA1" w14:textId="77777777" w:rsidTr="00AD5821">
        <w:trPr>
          <w:trHeight w:val="20"/>
        </w:trPr>
        <w:tc>
          <w:tcPr>
            <w:tcW w:w="2972" w:type="dxa"/>
            <w:vMerge/>
          </w:tcPr>
          <w:p w14:paraId="1E925119"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Pr>
          <w:p w14:paraId="6E3DDE95" w14:textId="77777777" w:rsidR="00133FE8" w:rsidRPr="00133FE8" w:rsidRDefault="00133FE8" w:rsidP="00133FE8">
            <w:pPr>
              <w:suppressAutoHyphens/>
              <w:jc w:val="both"/>
              <w:rPr>
                <w:rFonts w:ascii="Times New Roman" w:eastAsia="Times New Roman" w:hAnsi="Times New Roman" w:cs="Times New Roman"/>
                <w:b/>
                <w:sz w:val="20"/>
                <w:szCs w:val="20"/>
                <w:lang w:eastAsia="ru-RU"/>
              </w:rPr>
            </w:pPr>
            <w:r w:rsidRPr="00133FE8">
              <w:rPr>
                <w:rFonts w:ascii="Times New Roman" w:eastAsia="Times New Roman" w:hAnsi="Times New Roman" w:cs="Times New Roman"/>
                <w:b/>
                <w:bCs/>
                <w:sz w:val="20"/>
                <w:szCs w:val="20"/>
                <w:lang w:eastAsia="ru-RU"/>
              </w:rPr>
              <w:t>В том числе практических и лабораторных занятий</w:t>
            </w:r>
          </w:p>
        </w:tc>
        <w:tc>
          <w:tcPr>
            <w:tcW w:w="2694" w:type="dxa"/>
            <w:vAlign w:val="center"/>
          </w:tcPr>
          <w:p w14:paraId="5690E44D" w14:textId="77777777" w:rsidR="00133FE8" w:rsidRPr="00133FE8" w:rsidRDefault="00133FE8" w:rsidP="00133FE8">
            <w:pPr>
              <w:suppressAutoHyphens/>
              <w:jc w:val="center"/>
              <w:rPr>
                <w:rFonts w:ascii="Times New Roman" w:eastAsia="Times New Roman" w:hAnsi="Times New Roman" w:cs="Times New Roman"/>
                <w:bCs/>
                <w:sz w:val="20"/>
                <w:szCs w:val="20"/>
                <w:lang w:eastAsia="ru-RU"/>
              </w:rPr>
            </w:pPr>
          </w:p>
        </w:tc>
        <w:tc>
          <w:tcPr>
            <w:tcW w:w="2409" w:type="dxa"/>
            <w:vMerge/>
          </w:tcPr>
          <w:p w14:paraId="0F9346A7" w14:textId="77777777" w:rsidR="00133FE8" w:rsidRPr="00133FE8" w:rsidRDefault="00133FE8" w:rsidP="00133FE8">
            <w:pPr>
              <w:suppressAutoHyphens/>
              <w:jc w:val="both"/>
              <w:rPr>
                <w:rFonts w:ascii="Times New Roman" w:eastAsia="Times New Roman" w:hAnsi="Times New Roman" w:cs="Times New Roman"/>
                <w:b/>
                <w:bCs/>
                <w:sz w:val="20"/>
                <w:szCs w:val="20"/>
                <w:lang w:eastAsia="ru-RU"/>
              </w:rPr>
            </w:pPr>
          </w:p>
        </w:tc>
      </w:tr>
      <w:tr w:rsidR="00133FE8" w:rsidRPr="00133FE8" w14:paraId="43A31A22" w14:textId="77777777" w:rsidTr="00AD5821">
        <w:trPr>
          <w:trHeight w:val="204"/>
        </w:trPr>
        <w:tc>
          <w:tcPr>
            <w:tcW w:w="2972" w:type="dxa"/>
            <w:vMerge/>
          </w:tcPr>
          <w:p w14:paraId="3F45D58A"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Pr>
          <w:p w14:paraId="751DDACF" w14:textId="77777777" w:rsidR="00133FE8" w:rsidRPr="00133FE8" w:rsidRDefault="00133FE8" w:rsidP="00133FE8">
            <w:pPr>
              <w:suppressAutoHyphens/>
              <w:jc w:val="both"/>
              <w:rPr>
                <w:rFonts w:ascii="Times New Roman" w:eastAsia="Calibri" w:hAnsi="Times New Roman" w:cs="Times New Roman"/>
                <w:sz w:val="20"/>
                <w:szCs w:val="20"/>
              </w:rPr>
            </w:pPr>
            <w:r w:rsidRPr="00133FE8">
              <w:rPr>
                <w:rFonts w:ascii="Times New Roman" w:eastAsia="Calibri" w:hAnsi="Times New Roman" w:cs="Times New Roman"/>
                <w:b/>
                <w:sz w:val="20"/>
                <w:szCs w:val="20"/>
              </w:rPr>
              <w:t xml:space="preserve">1. Практическое занятие. </w:t>
            </w:r>
            <w:r w:rsidRPr="00133FE8">
              <w:rPr>
                <w:rFonts w:ascii="Times New Roman" w:eastAsia="Calibri" w:hAnsi="Times New Roman" w:cs="Times New Roman"/>
                <w:sz w:val="20"/>
                <w:szCs w:val="20"/>
              </w:rPr>
              <w:t>Практическая подготовка</w:t>
            </w:r>
          </w:p>
          <w:p w14:paraId="15602293" w14:textId="77777777" w:rsidR="00133FE8" w:rsidRPr="00133FE8" w:rsidRDefault="00133FE8" w:rsidP="00133FE8">
            <w:pPr>
              <w:suppressAutoHyphens/>
              <w:jc w:val="both"/>
              <w:rPr>
                <w:rFonts w:ascii="Times New Roman" w:eastAsia="Times New Roman" w:hAnsi="Times New Roman" w:cs="Times New Roman"/>
                <w:iCs/>
                <w:sz w:val="20"/>
                <w:szCs w:val="20"/>
                <w:lang w:eastAsia="ru-RU"/>
              </w:rPr>
            </w:pPr>
            <w:r w:rsidRPr="00133FE8">
              <w:rPr>
                <w:rFonts w:ascii="Times New Roman" w:eastAsia="Calibri" w:hAnsi="Times New Roman" w:cs="Times New Roman"/>
                <w:sz w:val="20"/>
                <w:szCs w:val="20"/>
              </w:rPr>
              <w:t>«Классификация и маркировка углеродистых сталей»</w:t>
            </w:r>
          </w:p>
        </w:tc>
        <w:tc>
          <w:tcPr>
            <w:tcW w:w="2694" w:type="dxa"/>
            <w:vAlign w:val="center"/>
          </w:tcPr>
          <w:p w14:paraId="241B201F" w14:textId="77777777" w:rsidR="00133FE8" w:rsidRPr="00133FE8" w:rsidRDefault="00133FE8" w:rsidP="00133FE8">
            <w:pPr>
              <w:suppressAutoHyphens/>
              <w:jc w:val="center"/>
              <w:rPr>
                <w:rFonts w:ascii="Times New Roman" w:eastAsia="Times New Roman" w:hAnsi="Times New Roman" w:cs="Times New Roman"/>
                <w:sz w:val="20"/>
                <w:szCs w:val="20"/>
                <w:lang w:eastAsia="ru-RU"/>
              </w:rPr>
            </w:pPr>
            <w:r w:rsidRPr="00133FE8">
              <w:rPr>
                <w:rFonts w:ascii="Times New Roman" w:eastAsia="Times New Roman" w:hAnsi="Times New Roman" w:cs="Times New Roman"/>
                <w:sz w:val="20"/>
                <w:szCs w:val="20"/>
                <w:lang w:eastAsia="ru-RU"/>
              </w:rPr>
              <w:t>2</w:t>
            </w:r>
          </w:p>
        </w:tc>
        <w:tc>
          <w:tcPr>
            <w:tcW w:w="2409" w:type="dxa"/>
            <w:vMerge/>
          </w:tcPr>
          <w:p w14:paraId="3FABFA03" w14:textId="77777777" w:rsidR="00133FE8" w:rsidRPr="00133FE8" w:rsidRDefault="00133FE8" w:rsidP="00133FE8">
            <w:pPr>
              <w:suppressAutoHyphens/>
              <w:jc w:val="both"/>
              <w:rPr>
                <w:rFonts w:ascii="Times New Roman" w:eastAsia="Times New Roman" w:hAnsi="Times New Roman" w:cs="Times New Roman"/>
                <w:sz w:val="20"/>
                <w:szCs w:val="20"/>
                <w:lang w:eastAsia="ru-RU"/>
              </w:rPr>
            </w:pPr>
          </w:p>
        </w:tc>
      </w:tr>
      <w:tr w:rsidR="00133FE8" w:rsidRPr="00133FE8" w14:paraId="2049A568" w14:textId="77777777" w:rsidTr="00AD5821">
        <w:trPr>
          <w:trHeight w:val="361"/>
        </w:trPr>
        <w:tc>
          <w:tcPr>
            <w:tcW w:w="2972" w:type="dxa"/>
            <w:vMerge/>
          </w:tcPr>
          <w:p w14:paraId="632E6A68"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vAlign w:val="bottom"/>
          </w:tcPr>
          <w:p w14:paraId="06B512BE" w14:textId="77777777" w:rsidR="00133FE8" w:rsidRPr="00133FE8" w:rsidRDefault="00133FE8" w:rsidP="00133FE8">
            <w:pPr>
              <w:rPr>
                <w:rFonts w:ascii="Times New Roman" w:eastAsia="Times New Roman" w:hAnsi="Times New Roman" w:cs="Times New Roman"/>
                <w:i/>
                <w:sz w:val="20"/>
                <w:szCs w:val="20"/>
                <w:lang w:eastAsia="ru-RU"/>
              </w:rPr>
            </w:pPr>
            <w:r w:rsidRPr="00133FE8">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14:paraId="6B9CB945" w14:textId="77777777" w:rsidR="00133FE8" w:rsidRPr="00133FE8" w:rsidRDefault="00133FE8" w:rsidP="00133FE8">
            <w:pPr>
              <w:jc w:val="center"/>
              <w:rPr>
                <w:rFonts w:ascii="Times New Roman" w:eastAsia="Times New Roman" w:hAnsi="Times New Roman" w:cs="Times New Roman"/>
                <w:b/>
                <w:bCs/>
                <w:sz w:val="20"/>
                <w:szCs w:val="20"/>
                <w:lang w:eastAsia="ru-RU"/>
              </w:rPr>
            </w:pPr>
            <w:r w:rsidRPr="00133FE8">
              <w:rPr>
                <w:rFonts w:ascii="Times New Roman" w:eastAsia="Times New Roman" w:hAnsi="Times New Roman" w:cs="Times New Roman"/>
                <w:b/>
                <w:bCs/>
                <w:sz w:val="20"/>
                <w:szCs w:val="20"/>
                <w:lang w:eastAsia="ru-RU"/>
              </w:rPr>
              <w:t>-</w:t>
            </w:r>
          </w:p>
        </w:tc>
        <w:tc>
          <w:tcPr>
            <w:tcW w:w="2409" w:type="dxa"/>
            <w:vMerge/>
          </w:tcPr>
          <w:p w14:paraId="767C7962" w14:textId="77777777" w:rsidR="00133FE8" w:rsidRPr="00133FE8" w:rsidRDefault="00133FE8" w:rsidP="00133FE8">
            <w:pPr>
              <w:rPr>
                <w:rFonts w:ascii="Times New Roman" w:eastAsia="Times New Roman" w:hAnsi="Times New Roman" w:cs="Times New Roman"/>
                <w:b/>
                <w:bCs/>
                <w:sz w:val="20"/>
                <w:szCs w:val="20"/>
                <w:lang w:eastAsia="ru-RU"/>
              </w:rPr>
            </w:pPr>
          </w:p>
        </w:tc>
      </w:tr>
      <w:tr w:rsidR="00133FE8" w:rsidRPr="00133FE8" w14:paraId="726A9E34" w14:textId="77777777" w:rsidTr="00AD5821">
        <w:trPr>
          <w:trHeight w:val="260"/>
        </w:trPr>
        <w:tc>
          <w:tcPr>
            <w:tcW w:w="2972" w:type="dxa"/>
            <w:vMerge w:val="restart"/>
          </w:tcPr>
          <w:p w14:paraId="445B438C" w14:textId="77777777" w:rsidR="00133FE8" w:rsidRPr="00133FE8" w:rsidRDefault="00133FE8" w:rsidP="00133FE8">
            <w:pPr>
              <w:rPr>
                <w:rFonts w:ascii="Times New Roman" w:eastAsia="Calibri" w:hAnsi="Times New Roman" w:cs="Times New Roman"/>
                <w:sz w:val="20"/>
                <w:szCs w:val="20"/>
              </w:rPr>
            </w:pPr>
            <w:r w:rsidRPr="00133FE8">
              <w:rPr>
                <w:rFonts w:ascii="Times New Roman" w:eastAsia="Calibri" w:hAnsi="Times New Roman" w:cs="Times New Roman"/>
                <w:b/>
                <w:sz w:val="20"/>
                <w:szCs w:val="20"/>
              </w:rPr>
              <w:t xml:space="preserve">Тема 2.2 </w:t>
            </w:r>
            <w:r w:rsidRPr="00133FE8">
              <w:rPr>
                <w:rFonts w:ascii="Times New Roman" w:eastAsia="Calibri" w:hAnsi="Times New Roman" w:cs="Times New Roman"/>
                <w:sz w:val="20"/>
                <w:szCs w:val="20"/>
              </w:rPr>
              <w:t>Легированные стали</w:t>
            </w:r>
          </w:p>
        </w:tc>
        <w:tc>
          <w:tcPr>
            <w:tcW w:w="6662" w:type="dxa"/>
            <w:tcBorders>
              <w:top w:val="single" w:sz="4" w:space="0" w:color="auto"/>
              <w:left w:val="single" w:sz="4" w:space="0" w:color="auto"/>
              <w:bottom w:val="single" w:sz="4" w:space="0" w:color="auto"/>
            </w:tcBorders>
          </w:tcPr>
          <w:p w14:paraId="7C3B379C" w14:textId="77777777" w:rsidR="00133FE8" w:rsidRPr="00133FE8" w:rsidRDefault="00133FE8" w:rsidP="00133FE8">
            <w:pPr>
              <w:ind w:left="72"/>
              <w:rPr>
                <w:rFonts w:ascii="Times New Roman" w:eastAsia="Calibri" w:hAnsi="Times New Roman" w:cs="Times New Roman"/>
                <w:sz w:val="20"/>
                <w:szCs w:val="20"/>
              </w:rPr>
            </w:pPr>
            <w:r w:rsidRPr="00133FE8">
              <w:rPr>
                <w:rFonts w:ascii="Times New Roman" w:eastAsia="Calibri" w:hAnsi="Times New Roman" w:cs="Times New Roman"/>
                <w:b/>
                <w:bCs/>
                <w:sz w:val="20"/>
                <w:szCs w:val="20"/>
              </w:rPr>
              <w:t>Содержание</w:t>
            </w:r>
          </w:p>
        </w:tc>
        <w:tc>
          <w:tcPr>
            <w:tcW w:w="2694" w:type="dxa"/>
            <w:vAlign w:val="center"/>
          </w:tcPr>
          <w:p w14:paraId="06D14F24" w14:textId="77777777" w:rsidR="00133FE8" w:rsidRPr="00133FE8" w:rsidRDefault="00133FE8" w:rsidP="00133FE8">
            <w:pPr>
              <w:jc w:val="center"/>
              <w:rPr>
                <w:rFonts w:ascii="Times New Roman" w:eastAsia="Times New Roman" w:hAnsi="Times New Roman" w:cs="Times New Roman"/>
                <w:bCs/>
                <w:sz w:val="20"/>
                <w:szCs w:val="20"/>
                <w:lang w:eastAsia="ru-RU"/>
              </w:rPr>
            </w:pPr>
            <w:r w:rsidRPr="00133FE8">
              <w:rPr>
                <w:rFonts w:ascii="Times New Roman" w:eastAsia="Times New Roman" w:hAnsi="Times New Roman" w:cs="Times New Roman"/>
                <w:b/>
                <w:bCs/>
                <w:sz w:val="20"/>
                <w:szCs w:val="20"/>
                <w:lang w:eastAsia="ru-RU"/>
              </w:rPr>
              <w:t>4</w:t>
            </w:r>
          </w:p>
        </w:tc>
        <w:tc>
          <w:tcPr>
            <w:tcW w:w="2409" w:type="dxa"/>
            <w:vMerge w:val="restart"/>
          </w:tcPr>
          <w:p w14:paraId="26D5C81C" w14:textId="77777777" w:rsidR="00133FE8" w:rsidRPr="00133FE8" w:rsidRDefault="00133FE8" w:rsidP="00133FE8">
            <w:pPr>
              <w:rPr>
                <w:rFonts w:ascii="Times New Roman" w:eastAsia="Times New Roman" w:hAnsi="Times New Roman" w:cs="Times New Roman"/>
                <w:b/>
                <w:bCs/>
                <w:sz w:val="20"/>
                <w:szCs w:val="20"/>
                <w:lang w:eastAsia="ru-RU"/>
              </w:rPr>
            </w:pPr>
            <w:r w:rsidRPr="00133FE8">
              <w:rPr>
                <w:rFonts w:ascii="Times New Roman" w:eastAsia="Calibri" w:hAnsi="Times New Roman" w:cs="Times New Roman"/>
                <w:sz w:val="20"/>
                <w:szCs w:val="20"/>
              </w:rPr>
              <w:t>ОК 1, ОК 2, ОК 5, ОК 9, ПК 1.1, ПК 3.1, ПК 3.2</w:t>
            </w:r>
          </w:p>
        </w:tc>
      </w:tr>
      <w:tr w:rsidR="00133FE8" w:rsidRPr="00133FE8" w14:paraId="68B85BF8" w14:textId="77777777" w:rsidTr="00AD5821">
        <w:trPr>
          <w:trHeight w:val="361"/>
        </w:trPr>
        <w:tc>
          <w:tcPr>
            <w:tcW w:w="2972" w:type="dxa"/>
            <w:vMerge/>
          </w:tcPr>
          <w:p w14:paraId="7F442E64"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75B4BC1E" w14:textId="77777777" w:rsidR="00133FE8" w:rsidRPr="00133FE8" w:rsidRDefault="00133FE8" w:rsidP="00133FE8">
            <w:pPr>
              <w:rPr>
                <w:rFonts w:ascii="Times New Roman" w:eastAsia="Times New Roman" w:hAnsi="Times New Roman" w:cs="Times New Roman"/>
                <w:sz w:val="20"/>
                <w:szCs w:val="20"/>
                <w:lang w:eastAsia="ru-RU"/>
              </w:rPr>
            </w:pPr>
            <w:r w:rsidRPr="00133FE8">
              <w:rPr>
                <w:rFonts w:ascii="Times New Roman" w:eastAsia="Calibri" w:hAnsi="Times New Roman" w:cs="Times New Roman"/>
                <w:b/>
                <w:sz w:val="20"/>
                <w:szCs w:val="20"/>
              </w:rPr>
              <w:t>1</w:t>
            </w:r>
            <w:r w:rsidRPr="00133FE8">
              <w:rPr>
                <w:rFonts w:ascii="Times New Roman" w:eastAsia="Calibri" w:hAnsi="Times New Roman" w:cs="Times New Roman"/>
                <w:sz w:val="20"/>
                <w:szCs w:val="20"/>
              </w:rPr>
              <w:t xml:space="preserve">.Легированные стали, их свойства, состав, маркировка по ГОСТу, применение. </w:t>
            </w:r>
          </w:p>
        </w:tc>
        <w:tc>
          <w:tcPr>
            <w:tcW w:w="2694" w:type="dxa"/>
            <w:vAlign w:val="center"/>
          </w:tcPr>
          <w:p w14:paraId="31A1CC9A" w14:textId="77777777" w:rsidR="00133FE8" w:rsidRPr="00133FE8" w:rsidRDefault="00133FE8" w:rsidP="00133FE8">
            <w:pPr>
              <w:jc w:val="center"/>
              <w:rPr>
                <w:rFonts w:ascii="Times New Roman" w:eastAsia="Times New Roman" w:hAnsi="Times New Roman" w:cs="Times New Roman"/>
                <w:sz w:val="20"/>
                <w:szCs w:val="20"/>
                <w:lang w:eastAsia="ru-RU"/>
              </w:rPr>
            </w:pPr>
            <w:r w:rsidRPr="00133FE8">
              <w:rPr>
                <w:rFonts w:ascii="Times New Roman" w:eastAsia="Times New Roman" w:hAnsi="Times New Roman" w:cs="Times New Roman"/>
                <w:sz w:val="20"/>
                <w:szCs w:val="20"/>
                <w:lang w:eastAsia="ru-RU"/>
              </w:rPr>
              <w:t>2</w:t>
            </w:r>
          </w:p>
        </w:tc>
        <w:tc>
          <w:tcPr>
            <w:tcW w:w="2409" w:type="dxa"/>
            <w:vMerge/>
          </w:tcPr>
          <w:p w14:paraId="2732F39B" w14:textId="77777777" w:rsidR="00133FE8" w:rsidRPr="00133FE8" w:rsidRDefault="00133FE8" w:rsidP="00133FE8">
            <w:pPr>
              <w:rPr>
                <w:rFonts w:ascii="Times New Roman" w:eastAsia="Times New Roman" w:hAnsi="Times New Roman" w:cs="Times New Roman"/>
                <w:sz w:val="20"/>
                <w:szCs w:val="20"/>
                <w:lang w:eastAsia="ru-RU"/>
              </w:rPr>
            </w:pPr>
          </w:p>
        </w:tc>
      </w:tr>
      <w:tr w:rsidR="00133FE8" w:rsidRPr="00133FE8" w14:paraId="69311F4E" w14:textId="77777777" w:rsidTr="00AD5821">
        <w:trPr>
          <w:trHeight w:val="361"/>
        </w:trPr>
        <w:tc>
          <w:tcPr>
            <w:tcW w:w="2972" w:type="dxa"/>
            <w:vMerge/>
          </w:tcPr>
          <w:p w14:paraId="03AD310F"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14:paraId="263FB882" w14:textId="77777777" w:rsidR="00133FE8" w:rsidRPr="00133FE8" w:rsidRDefault="00133FE8" w:rsidP="00133FE8">
            <w:pPr>
              <w:rPr>
                <w:rFonts w:ascii="Times New Roman" w:eastAsia="Times New Roman" w:hAnsi="Times New Roman" w:cs="Times New Roman"/>
                <w:b/>
                <w:bCs/>
                <w:sz w:val="20"/>
                <w:szCs w:val="20"/>
                <w:lang w:eastAsia="ru-RU"/>
              </w:rPr>
            </w:pPr>
            <w:r w:rsidRPr="00133FE8">
              <w:rPr>
                <w:rFonts w:ascii="Times New Roman" w:eastAsia="Times New Roman" w:hAnsi="Times New Roman" w:cs="Times New Roman"/>
                <w:b/>
                <w:bCs/>
                <w:sz w:val="20"/>
                <w:szCs w:val="20"/>
                <w:lang w:eastAsia="ru-RU"/>
              </w:rPr>
              <w:t>В том числе практических и лабораторных занятий</w:t>
            </w:r>
          </w:p>
        </w:tc>
        <w:tc>
          <w:tcPr>
            <w:tcW w:w="2694" w:type="dxa"/>
            <w:vAlign w:val="center"/>
          </w:tcPr>
          <w:p w14:paraId="75962592" w14:textId="77777777" w:rsidR="00133FE8" w:rsidRPr="00133FE8" w:rsidRDefault="00133FE8" w:rsidP="00133FE8">
            <w:pPr>
              <w:jc w:val="center"/>
              <w:rPr>
                <w:rFonts w:ascii="Times New Roman" w:eastAsia="Times New Roman" w:hAnsi="Times New Roman" w:cs="Times New Roman"/>
                <w:b/>
                <w:bCs/>
                <w:sz w:val="20"/>
                <w:szCs w:val="20"/>
                <w:lang w:eastAsia="ru-RU"/>
              </w:rPr>
            </w:pPr>
          </w:p>
        </w:tc>
        <w:tc>
          <w:tcPr>
            <w:tcW w:w="2409" w:type="dxa"/>
            <w:vMerge/>
          </w:tcPr>
          <w:p w14:paraId="1C2C43C8" w14:textId="77777777" w:rsidR="00133FE8" w:rsidRPr="00133FE8" w:rsidRDefault="00133FE8" w:rsidP="00133FE8">
            <w:pPr>
              <w:rPr>
                <w:rFonts w:ascii="Times New Roman" w:eastAsia="Times New Roman" w:hAnsi="Times New Roman" w:cs="Times New Roman"/>
                <w:b/>
                <w:bCs/>
                <w:sz w:val="20"/>
                <w:szCs w:val="20"/>
                <w:lang w:eastAsia="ru-RU"/>
              </w:rPr>
            </w:pPr>
          </w:p>
        </w:tc>
      </w:tr>
      <w:tr w:rsidR="00133FE8" w:rsidRPr="00133FE8" w14:paraId="434C30A4" w14:textId="77777777" w:rsidTr="00AD5821">
        <w:trPr>
          <w:trHeight w:val="137"/>
        </w:trPr>
        <w:tc>
          <w:tcPr>
            <w:tcW w:w="2972" w:type="dxa"/>
            <w:vMerge/>
          </w:tcPr>
          <w:p w14:paraId="1C8AD066"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14:paraId="1469A376" w14:textId="77777777" w:rsidR="00133FE8" w:rsidRPr="00133FE8" w:rsidRDefault="00133FE8" w:rsidP="00133FE8">
            <w:pPr>
              <w:suppressAutoHyphens/>
              <w:jc w:val="both"/>
              <w:rPr>
                <w:rFonts w:ascii="Times New Roman" w:eastAsia="Calibri" w:hAnsi="Times New Roman" w:cs="Times New Roman"/>
                <w:sz w:val="20"/>
                <w:szCs w:val="20"/>
              </w:rPr>
            </w:pPr>
            <w:r w:rsidRPr="00133FE8">
              <w:rPr>
                <w:rFonts w:ascii="Times New Roman" w:eastAsia="Calibri" w:hAnsi="Times New Roman" w:cs="Times New Roman"/>
                <w:b/>
                <w:sz w:val="20"/>
                <w:szCs w:val="20"/>
              </w:rPr>
              <w:t xml:space="preserve">1. Практическое занятие. </w:t>
            </w:r>
            <w:r w:rsidRPr="00133FE8">
              <w:rPr>
                <w:rFonts w:ascii="Times New Roman" w:eastAsia="Calibri" w:hAnsi="Times New Roman" w:cs="Times New Roman"/>
                <w:sz w:val="20"/>
                <w:szCs w:val="20"/>
              </w:rPr>
              <w:t>Практическая подготовка</w:t>
            </w:r>
          </w:p>
          <w:p w14:paraId="33B0A781" w14:textId="77777777" w:rsidR="00133FE8" w:rsidRPr="00133FE8" w:rsidRDefault="00133FE8" w:rsidP="00133FE8">
            <w:pPr>
              <w:rPr>
                <w:rFonts w:ascii="Times New Roman" w:eastAsia="Times New Roman" w:hAnsi="Times New Roman" w:cs="Times New Roman"/>
                <w:sz w:val="20"/>
                <w:szCs w:val="20"/>
                <w:lang w:eastAsia="ru-RU"/>
              </w:rPr>
            </w:pPr>
            <w:r w:rsidRPr="00133FE8">
              <w:rPr>
                <w:rFonts w:ascii="Times New Roman" w:eastAsia="Calibri" w:hAnsi="Times New Roman" w:cs="Times New Roman"/>
                <w:sz w:val="20"/>
                <w:szCs w:val="20"/>
              </w:rPr>
              <w:t>«Классификация и маркировка легированных сталей»</w:t>
            </w:r>
          </w:p>
        </w:tc>
        <w:tc>
          <w:tcPr>
            <w:tcW w:w="2694" w:type="dxa"/>
            <w:vAlign w:val="center"/>
          </w:tcPr>
          <w:p w14:paraId="1B16DE33" w14:textId="77777777" w:rsidR="00133FE8" w:rsidRPr="00133FE8" w:rsidRDefault="00133FE8" w:rsidP="00133FE8">
            <w:pPr>
              <w:jc w:val="center"/>
              <w:rPr>
                <w:rFonts w:ascii="Times New Roman" w:eastAsia="Times New Roman" w:hAnsi="Times New Roman" w:cs="Times New Roman"/>
                <w:sz w:val="20"/>
                <w:szCs w:val="20"/>
                <w:lang w:eastAsia="ru-RU"/>
              </w:rPr>
            </w:pPr>
            <w:r w:rsidRPr="00133FE8">
              <w:rPr>
                <w:rFonts w:ascii="Times New Roman" w:eastAsia="Times New Roman" w:hAnsi="Times New Roman" w:cs="Times New Roman"/>
                <w:sz w:val="20"/>
                <w:szCs w:val="20"/>
                <w:lang w:eastAsia="ru-RU"/>
              </w:rPr>
              <w:t>2</w:t>
            </w:r>
          </w:p>
        </w:tc>
        <w:tc>
          <w:tcPr>
            <w:tcW w:w="2409" w:type="dxa"/>
            <w:vMerge/>
          </w:tcPr>
          <w:p w14:paraId="5757184D" w14:textId="77777777" w:rsidR="00133FE8" w:rsidRPr="00133FE8" w:rsidRDefault="00133FE8" w:rsidP="00133FE8">
            <w:pPr>
              <w:rPr>
                <w:rFonts w:ascii="Times New Roman" w:eastAsia="Times New Roman" w:hAnsi="Times New Roman" w:cs="Times New Roman"/>
                <w:sz w:val="20"/>
                <w:szCs w:val="20"/>
                <w:lang w:eastAsia="ru-RU"/>
              </w:rPr>
            </w:pPr>
          </w:p>
        </w:tc>
      </w:tr>
      <w:tr w:rsidR="00133FE8" w:rsidRPr="00133FE8" w14:paraId="65B0DC4C" w14:textId="77777777" w:rsidTr="00AD5821">
        <w:trPr>
          <w:trHeight w:val="361"/>
        </w:trPr>
        <w:tc>
          <w:tcPr>
            <w:tcW w:w="2972" w:type="dxa"/>
            <w:vMerge/>
          </w:tcPr>
          <w:p w14:paraId="5CF2E848"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14:paraId="6DC5F0CA" w14:textId="77777777" w:rsidR="00133FE8" w:rsidRPr="00133FE8" w:rsidRDefault="00133FE8" w:rsidP="00133FE8">
            <w:pPr>
              <w:rPr>
                <w:rFonts w:ascii="Times New Roman" w:eastAsia="Times New Roman" w:hAnsi="Times New Roman" w:cs="Times New Roman"/>
                <w:b/>
                <w:bCs/>
                <w:sz w:val="20"/>
                <w:szCs w:val="20"/>
                <w:lang w:eastAsia="ru-RU"/>
              </w:rPr>
            </w:pPr>
            <w:r w:rsidRPr="00133FE8">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14:paraId="5DB35F08" w14:textId="77777777" w:rsidR="00133FE8" w:rsidRPr="00133FE8" w:rsidRDefault="00133FE8" w:rsidP="00133FE8">
            <w:pPr>
              <w:jc w:val="center"/>
              <w:rPr>
                <w:rFonts w:ascii="Times New Roman" w:eastAsia="Times New Roman" w:hAnsi="Times New Roman" w:cs="Times New Roman"/>
                <w:b/>
                <w:bCs/>
                <w:sz w:val="20"/>
                <w:szCs w:val="20"/>
                <w:lang w:eastAsia="ru-RU"/>
              </w:rPr>
            </w:pPr>
            <w:r w:rsidRPr="00133FE8">
              <w:rPr>
                <w:rFonts w:ascii="Times New Roman" w:eastAsia="Times New Roman" w:hAnsi="Times New Roman" w:cs="Times New Roman"/>
                <w:b/>
                <w:bCs/>
                <w:sz w:val="20"/>
                <w:szCs w:val="20"/>
                <w:lang w:eastAsia="ru-RU"/>
              </w:rPr>
              <w:t>-</w:t>
            </w:r>
          </w:p>
        </w:tc>
        <w:tc>
          <w:tcPr>
            <w:tcW w:w="2409" w:type="dxa"/>
            <w:vMerge/>
          </w:tcPr>
          <w:p w14:paraId="4551943E" w14:textId="77777777" w:rsidR="00133FE8" w:rsidRPr="00133FE8" w:rsidRDefault="00133FE8" w:rsidP="00133FE8">
            <w:pPr>
              <w:rPr>
                <w:rFonts w:ascii="Times New Roman" w:eastAsia="Times New Roman" w:hAnsi="Times New Roman" w:cs="Times New Roman"/>
                <w:b/>
                <w:bCs/>
                <w:sz w:val="20"/>
                <w:szCs w:val="20"/>
                <w:lang w:eastAsia="ru-RU"/>
              </w:rPr>
            </w:pPr>
          </w:p>
        </w:tc>
      </w:tr>
      <w:tr w:rsidR="00133FE8" w:rsidRPr="00133FE8" w14:paraId="70AD4B2A" w14:textId="77777777" w:rsidTr="00AD5821">
        <w:trPr>
          <w:trHeight w:val="361"/>
        </w:trPr>
        <w:tc>
          <w:tcPr>
            <w:tcW w:w="2972" w:type="dxa"/>
            <w:vMerge w:val="restart"/>
          </w:tcPr>
          <w:p w14:paraId="4D003E47" w14:textId="77777777" w:rsidR="00133FE8" w:rsidRPr="00133FE8" w:rsidRDefault="00133FE8" w:rsidP="00133FE8">
            <w:pPr>
              <w:rPr>
                <w:rFonts w:ascii="Times New Roman" w:eastAsia="Calibri" w:hAnsi="Times New Roman" w:cs="Times New Roman"/>
                <w:sz w:val="20"/>
                <w:szCs w:val="20"/>
              </w:rPr>
            </w:pPr>
            <w:r w:rsidRPr="00133FE8">
              <w:rPr>
                <w:rFonts w:ascii="Times New Roman" w:eastAsia="Calibri" w:hAnsi="Times New Roman" w:cs="Times New Roman"/>
                <w:b/>
                <w:sz w:val="20"/>
                <w:szCs w:val="20"/>
              </w:rPr>
              <w:t>Тема 2.5</w:t>
            </w:r>
            <w:r w:rsidRPr="00133FE8">
              <w:rPr>
                <w:rFonts w:ascii="Times New Roman" w:eastAsia="Calibri" w:hAnsi="Times New Roman" w:cs="Times New Roman"/>
                <w:sz w:val="20"/>
                <w:szCs w:val="20"/>
              </w:rPr>
              <w:t xml:space="preserve"> Чугуны</w:t>
            </w:r>
          </w:p>
        </w:tc>
        <w:tc>
          <w:tcPr>
            <w:tcW w:w="6662" w:type="dxa"/>
            <w:tcBorders>
              <w:top w:val="single" w:sz="4" w:space="0" w:color="auto"/>
              <w:left w:val="single" w:sz="4" w:space="0" w:color="auto"/>
              <w:bottom w:val="single" w:sz="4" w:space="0" w:color="auto"/>
            </w:tcBorders>
          </w:tcPr>
          <w:p w14:paraId="1D620E80" w14:textId="77777777" w:rsidR="00133FE8" w:rsidRPr="00133FE8" w:rsidRDefault="00133FE8" w:rsidP="00133FE8">
            <w:pPr>
              <w:ind w:left="72"/>
              <w:rPr>
                <w:rFonts w:ascii="Times New Roman" w:eastAsia="Calibri" w:hAnsi="Times New Roman" w:cs="Times New Roman"/>
                <w:sz w:val="20"/>
                <w:szCs w:val="20"/>
              </w:rPr>
            </w:pPr>
            <w:r w:rsidRPr="00133FE8">
              <w:rPr>
                <w:rFonts w:ascii="Times New Roman" w:eastAsia="Calibri" w:hAnsi="Times New Roman" w:cs="Times New Roman"/>
                <w:b/>
                <w:bCs/>
                <w:sz w:val="20"/>
                <w:szCs w:val="20"/>
              </w:rPr>
              <w:t>Содержание</w:t>
            </w:r>
          </w:p>
        </w:tc>
        <w:tc>
          <w:tcPr>
            <w:tcW w:w="2694" w:type="dxa"/>
            <w:vAlign w:val="center"/>
          </w:tcPr>
          <w:p w14:paraId="55D2FCC5" w14:textId="77777777" w:rsidR="00133FE8" w:rsidRPr="00133FE8" w:rsidRDefault="00133FE8" w:rsidP="00133FE8">
            <w:pPr>
              <w:jc w:val="center"/>
              <w:rPr>
                <w:rFonts w:ascii="Times New Roman" w:eastAsia="Times New Roman" w:hAnsi="Times New Roman" w:cs="Times New Roman"/>
                <w:b/>
                <w:bCs/>
                <w:sz w:val="20"/>
                <w:szCs w:val="20"/>
                <w:lang w:eastAsia="ru-RU"/>
              </w:rPr>
            </w:pPr>
            <w:r w:rsidRPr="00133FE8">
              <w:rPr>
                <w:rFonts w:ascii="Times New Roman" w:eastAsia="Times New Roman" w:hAnsi="Times New Roman" w:cs="Times New Roman"/>
                <w:b/>
                <w:bCs/>
                <w:sz w:val="20"/>
                <w:szCs w:val="20"/>
                <w:lang w:eastAsia="ru-RU"/>
              </w:rPr>
              <w:t>2</w:t>
            </w:r>
          </w:p>
        </w:tc>
        <w:tc>
          <w:tcPr>
            <w:tcW w:w="2409" w:type="dxa"/>
            <w:vMerge w:val="restart"/>
          </w:tcPr>
          <w:p w14:paraId="1A37FB38" w14:textId="77777777" w:rsidR="00133FE8" w:rsidRPr="00133FE8" w:rsidRDefault="00133FE8" w:rsidP="00133FE8">
            <w:pPr>
              <w:rPr>
                <w:rFonts w:ascii="Times New Roman" w:eastAsia="Times New Roman" w:hAnsi="Times New Roman" w:cs="Times New Roman"/>
                <w:b/>
                <w:bCs/>
                <w:sz w:val="20"/>
                <w:szCs w:val="20"/>
                <w:lang w:eastAsia="ru-RU"/>
              </w:rPr>
            </w:pPr>
            <w:r w:rsidRPr="00133FE8">
              <w:rPr>
                <w:rFonts w:ascii="Times New Roman" w:eastAsia="Calibri" w:hAnsi="Times New Roman" w:cs="Times New Roman"/>
                <w:sz w:val="20"/>
                <w:szCs w:val="20"/>
              </w:rPr>
              <w:t>ОК 1, ОК 2, ОК 5, ОК 9, ПК 1.1, ПК 3.1, ПК 3.2</w:t>
            </w:r>
          </w:p>
        </w:tc>
      </w:tr>
      <w:tr w:rsidR="00133FE8" w:rsidRPr="00133FE8" w14:paraId="49AFE5FE" w14:textId="77777777" w:rsidTr="00AD5821">
        <w:trPr>
          <w:trHeight w:val="361"/>
        </w:trPr>
        <w:tc>
          <w:tcPr>
            <w:tcW w:w="2972" w:type="dxa"/>
            <w:vMerge/>
          </w:tcPr>
          <w:p w14:paraId="43297076"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27CC2F6B" w14:textId="77777777" w:rsidR="00133FE8" w:rsidRPr="00133FE8" w:rsidRDefault="00133FE8" w:rsidP="00133FE8">
            <w:pPr>
              <w:rPr>
                <w:rFonts w:ascii="Times New Roman" w:eastAsia="Times New Roman" w:hAnsi="Times New Roman" w:cs="Times New Roman"/>
                <w:b/>
                <w:bCs/>
                <w:sz w:val="20"/>
                <w:szCs w:val="20"/>
                <w:lang w:eastAsia="ru-RU"/>
              </w:rPr>
            </w:pPr>
            <w:r w:rsidRPr="00133FE8">
              <w:rPr>
                <w:rFonts w:ascii="Times New Roman" w:eastAsia="Calibri" w:hAnsi="Times New Roman" w:cs="Times New Roman"/>
                <w:b/>
                <w:sz w:val="20"/>
                <w:szCs w:val="20"/>
              </w:rPr>
              <w:t>1.</w:t>
            </w:r>
            <w:r w:rsidRPr="00133FE8">
              <w:rPr>
                <w:rFonts w:ascii="Times New Roman" w:eastAsia="Calibri" w:hAnsi="Times New Roman" w:cs="Times New Roman"/>
                <w:sz w:val="20"/>
                <w:szCs w:val="20"/>
              </w:rPr>
              <w:t>Классификация чугунов. Свойства, маркировка по ГОСТу и применение чугунов.</w:t>
            </w:r>
          </w:p>
        </w:tc>
        <w:tc>
          <w:tcPr>
            <w:tcW w:w="2694" w:type="dxa"/>
            <w:vAlign w:val="center"/>
          </w:tcPr>
          <w:p w14:paraId="5F43D976" w14:textId="77777777" w:rsidR="00133FE8" w:rsidRPr="00133FE8" w:rsidRDefault="00133FE8" w:rsidP="00133FE8">
            <w:pPr>
              <w:jc w:val="center"/>
              <w:rPr>
                <w:rFonts w:ascii="Times New Roman" w:eastAsia="Times New Roman" w:hAnsi="Times New Roman" w:cs="Times New Roman"/>
                <w:bCs/>
                <w:sz w:val="20"/>
                <w:szCs w:val="20"/>
                <w:lang w:eastAsia="ru-RU"/>
              </w:rPr>
            </w:pPr>
            <w:r w:rsidRPr="00133FE8">
              <w:rPr>
                <w:rFonts w:ascii="Times New Roman" w:eastAsia="Times New Roman" w:hAnsi="Times New Roman" w:cs="Times New Roman"/>
                <w:bCs/>
                <w:sz w:val="20"/>
                <w:szCs w:val="20"/>
                <w:lang w:eastAsia="ru-RU"/>
              </w:rPr>
              <w:t>2</w:t>
            </w:r>
          </w:p>
        </w:tc>
        <w:tc>
          <w:tcPr>
            <w:tcW w:w="2409" w:type="dxa"/>
            <w:vMerge/>
          </w:tcPr>
          <w:p w14:paraId="48FA698B" w14:textId="77777777" w:rsidR="00133FE8" w:rsidRPr="00133FE8" w:rsidRDefault="00133FE8" w:rsidP="00133FE8">
            <w:pPr>
              <w:rPr>
                <w:rFonts w:ascii="Times New Roman" w:eastAsia="Times New Roman" w:hAnsi="Times New Roman" w:cs="Times New Roman"/>
                <w:b/>
                <w:bCs/>
                <w:sz w:val="20"/>
                <w:szCs w:val="20"/>
                <w:lang w:eastAsia="ru-RU"/>
              </w:rPr>
            </w:pPr>
          </w:p>
        </w:tc>
      </w:tr>
      <w:tr w:rsidR="00133FE8" w:rsidRPr="00133FE8" w14:paraId="76CDAB1B" w14:textId="77777777" w:rsidTr="00AD5821">
        <w:trPr>
          <w:trHeight w:val="361"/>
        </w:trPr>
        <w:tc>
          <w:tcPr>
            <w:tcW w:w="2972" w:type="dxa"/>
            <w:vMerge/>
          </w:tcPr>
          <w:p w14:paraId="7C171BB5"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14:paraId="1D8EF82D" w14:textId="77777777" w:rsidR="00133FE8" w:rsidRPr="00133FE8" w:rsidRDefault="00133FE8" w:rsidP="00133FE8">
            <w:pPr>
              <w:rPr>
                <w:rFonts w:ascii="Times New Roman" w:eastAsia="Times New Roman" w:hAnsi="Times New Roman" w:cs="Times New Roman"/>
                <w:b/>
                <w:bCs/>
                <w:sz w:val="20"/>
                <w:szCs w:val="20"/>
                <w:lang w:eastAsia="ru-RU"/>
              </w:rPr>
            </w:pPr>
            <w:r w:rsidRPr="00133FE8">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14:paraId="10D38EEC" w14:textId="77777777" w:rsidR="00133FE8" w:rsidRPr="00133FE8" w:rsidRDefault="00133FE8" w:rsidP="00133FE8">
            <w:pPr>
              <w:jc w:val="center"/>
              <w:rPr>
                <w:rFonts w:ascii="Times New Roman" w:eastAsia="Times New Roman" w:hAnsi="Times New Roman" w:cs="Times New Roman"/>
                <w:b/>
                <w:bCs/>
                <w:sz w:val="20"/>
                <w:szCs w:val="20"/>
                <w:lang w:eastAsia="ru-RU"/>
              </w:rPr>
            </w:pPr>
            <w:r w:rsidRPr="00133FE8">
              <w:rPr>
                <w:rFonts w:ascii="Times New Roman" w:eastAsia="Times New Roman" w:hAnsi="Times New Roman" w:cs="Times New Roman"/>
                <w:b/>
                <w:bCs/>
                <w:sz w:val="20"/>
                <w:szCs w:val="20"/>
                <w:lang w:eastAsia="ru-RU"/>
              </w:rPr>
              <w:t>-</w:t>
            </w:r>
          </w:p>
        </w:tc>
        <w:tc>
          <w:tcPr>
            <w:tcW w:w="2409" w:type="dxa"/>
            <w:vMerge/>
          </w:tcPr>
          <w:p w14:paraId="1F1EAC88" w14:textId="77777777" w:rsidR="00133FE8" w:rsidRPr="00133FE8" w:rsidRDefault="00133FE8" w:rsidP="00133FE8">
            <w:pPr>
              <w:rPr>
                <w:rFonts w:ascii="Times New Roman" w:eastAsia="Times New Roman" w:hAnsi="Times New Roman" w:cs="Times New Roman"/>
                <w:b/>
                <w:bCs/>
                <w:sz w:val="20"/>
                <w:szCs w:val="20"/>
                <w:lang w:eastAsia="ru-RU"/>
              </w:rPr>
            </w:pPr>
          </w:p>
        </w:tc>
      </w:tr>
      <w:tr w:rsidR="00133FE8" w:rsidRPr="00133FE8" w14:paraId="277C877D" w14:textId="77777777" w:rsidTr="00AD5821">
        <w:trPr>
          <w:trHeight w:val="361"/>
        </w:trPr>
        <w:tc>
          <w:tcPr>
            <w:tcW w:w="2972" w:type="dxa"/>
            <w:vMerge w:val="restart"/>
          </w:tcPr>
          <w:p w14:paraId="4B2A1282" w14:textId="77777777" w:rsidR="00133FE8" w:rsidRPr="00133FE8" w:rsidRDefault="00133FE8" w:rsidP="00133FE8">
            <w:pPr>
              <w:rPr>
                <w:rFonts w:ascii="Times New Roman" w:eastAsia="Calibri" w:hAnsi="Times New Roman" w:cs="Times New Roman"/>
                <w:sz w:val="20"/>
                <w:szCs w:val="20"/>
              </w:rPr>
            </w:pPr>
            <w:r w:rsidRPr="00133FE8">
              <w:rPr>
                <w:rFonts w:ascii="Times New Roman" w:eastAsia="Calibri" w:hAnsi="Times New Roman" w:cs="Times New Roman"/>
                <w:b/>
                <w:sz w:val="20"/>
                <w:szCs w:val="20"/>
              </w:rPr>
              <w:t>Тема 2.3</w:t>
            </w:r>
            <w:r w:rsidRPr="00133FE8">
              <w:rPr>
                <w:rFonts w:ascii="Times New Roman" w:eastAsia="Calibri" w:hAnsi="Times New Roman" w:cs="Times New Roman"/>
                <w:sz w:val="20"/>
                <w:szCs w:val="20"/>
              </w:rPr>
              <w:t xml:space="preserve"> Основы термической обработки металлов и сплавов.</w:t>
            </w:r>
          </w:p>
        </w:tc>
        <w:tc>
          <w:tcPr>
            <w:tcW w:w="6662" w:type="dxa"/>
            <w:tcBorders>
              <w:top w:val="single" w:sz="4" w:space="0" w:color="auto"/>
              <w:left w:val="single" w:sz="4" w:space="0" w:color="auto"/>
              <w:bottom w:val="single" w:sz="4" w:space="0" w:color="auto"/>
            </w:tcBorders>
          </w:tcPr>
          <w:p w14:paraId="2814EE0E" w14:textId="77777777" w:rsidR="00133FE8" w:rsidRPr="00133FE8" w:rsidRDefault="00133FE8" w:rsidP="00133FE8">
            <w:pPr>
              <w:ind w:left="72"/>
              <w:rPr>
                <w:rFonts w:ascii="Times New Roman" w:eastAsia="Calibri" w:hAnsi="Times New Roman" w:cs="Times New Roman"/>
                <w:sz w:val="20"/>
                <w:szCs w:val="20"/>
              </w:rPr>
            </w:pPr>
            <w:r w:rsidRPr="00133FE8">
              <w:rPr>
                <w:rFonts w:ascii="Times New Roman" w:eastAsia="Calibri" w:hAnsi="Times New Roman" w:cs="Times New Roman"/>
                <w:b/>
                <w:bCs/>
                <w:sz w:val="20"/>
                <w:szCs w:val="20"/>
              </w:rPr>
              <w:t>Содержание</w:t>
            </w:r>
          </w:p>
        </w:tc>
        <w:tc>
          <w:tcPr>
            <w:tcW w:w="2694" w:type="dxa"/>
            <w:vAlign w:val="center"/>
          </w:tcPr>
          <w:p w14:paraId="45FD46FB" w14:textId="77777777" w:rsidR="00133FE8" w:rsidRPr="00133FE8" w:rsidRDefault="00133FE8" w:rsidP="00133FE8">
            <w:pPr>
              <w:jc w:val="center"/>
              <w:rPr>
                <w:rFonts w:ascii="Times New Roman" w:eastAsia="Times New Roman" w:hAnsi="Times New Roman" w:cs="Times New Roman"/>
                <w:b/>
                <w:bCs/>
                <w:sz w:val="20"/>
                <w:szCs w:val="20"/>
                <w:lang w:eastAsia="ru-RU"/>
              </w:rPr>
            </w:pPr>
            <w:r w:rsidRPr="00133FE8">
              <w:rPr>
                <w:rFonts w:ascii="Times New Roman" w:eastAsia="Times New Roman" w:hAnsi="Times New Roman" w:cs="Times New Roman"/>
                <w:b/>
                <w:bCs/>
                <w:sz w:val="20"/>
                <w:szCs w:val="20"/>
                <w:lang w:eastAsia="ru-RU"/>
              </w:rPr>
              <w:t>2</w:t>
            </w:r>
          </w:p>
        </w:tc>
        <w:tc>
          <w:tcPr>
            <w:tcW w:w="2409" w:type="dxa"/>
            <w:vMerge w:val="restart"/>
          </w:tcPr>
          <w:p w14:paraId="2098F85B" w14:textId="77777777" w:rsidR="00133FE8" w:rsidRPr="00133FE8" w:rsidRDefault="00133FE8" w:rsidP="00133FE8">
            <w:pPr>
              <w:rPr>
                <w:rFonts w:ascii="Times New Roman" w:eastAsia="Times New Roman" w:hAnsi="Times New Roman" w:cs="Times New Roman"/>
                <w:b/>
                <w:bCs/>
                <w:sz w:val="20"/>
                <w:szCs w:val="20"/>
                <w:lang w:eastAsia="ru-RU"/>
              </w:rPr>
            </w:pPr>
            <w:r w:rsidRPr="00133FE8">
              <w:rPr>
                <w:rFonts w:ascii="Times New Roman" w:eastAsia="Calibri" w:hAnsi="Times New Roman" w:cs="Times New Roman"/>
                <w:sz w:val="20"/>
                <w:szCs w:val="20"/>
              </w:rPr>
              <w:t>ОК 1, ОК 2, ОК 5, ОК 9, ПК 1.1, ПК 3.1, ПК 3.2</w:t>
            </w:r>
          </w:p>
        </w:tc>
      </w:tr>
      <w:tr w:rsidR="00133FE8" w:rsidRPr="00133FE8" w14:paraId="406AC177" w14:textId="77777777" w:rsidTr="00AD5821">
        <w:trPr>
          <w:trHeight w:val="361"/>
        </w:trPr>
        <w:tc>
          <w:tcPr>
            <w:tcW w:w="2972" w:type="dxa"/>
            <w:vMerge/>
          </w:tcPr>
          <w:p w14:paraId="6F668460"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4AF13908" w14:textId="77777777" w:rsidR="00133FE8" w:rsidRPr="00133FE8" w:rsidRDefault="00133FE8" w:rsidP="00133FE8">
            <w:pPr>
              <w:rPr>
                <w:rFonts w:ascii="Times New Roman" w:eastAsia="Times New Roman" w:hAnsi="Times New Roman" w:cs="Times New Roman"/>
                <w:b/>
                <w:bCs/>
                <w:sz w:val="20"/>
                <w:szCs w:val="20"/>
                <w:lang w:eastAsia="ru-RU"/>
              </w:rPr>
            </w:pPr>
            <w:r w:rsidRPr="00133FE8">
              <w:rPr>
                <w:rFonts w:ascii="Times New Roman" w:eastAsia="Calibri" w:hAnsi="Times New Roman" w:cs="Times New Roman"/>
                <w:b/>
                <w:sz w:val="20"/>
                <w:szCs w:val="20"/>
              </w:rPr>
              <w:t>1</w:t>
            </w:r>
            <w:r w:rsidRPr="00133FE8">
              <w:rPr>
                <w:rFonts w:ascii="Times New Roman" w:eastAsia="Calibri" w:hAnsi="Times New Roman" w:cs="Times New Roman"/>
                <w:sz w:val="20"/>
                <w:szCs w:val="20"/>
              </w:rPr>
              <w:t xml:space="preserve">.Классификация видов термической обработки. Сущность отжига, закалки, отпуска </w:t>
            </w:r>
          </w:p>
        </w:tc>
        <w:tc>
          <w:tcPr>
            <w:tcW w:w="2694" w:type="dxa"/>
            <w:vAlign w:val="center"/>
          </w:tcPr>
          <w:p w14:paraId="2325BFF3" w14:textId="77777777" w:rsidR="00133FE8" w:rsidRPr="00133FE8" w:rsidRDefault="00133FE8" w:rsidP="00133FE8">
            <w:pPr>
              <w:jc w:val="center"/>
              <w:rPr>
                <w:rFonts w:ascii="Times New Roman" w:eastAsia="Times New Roman" w:hAnsi="Times New Roman" w:cs="Times New Roman"/>
                <w:bCs/>
                <w:sz w:val="20"/>
                <w:szCs w:val="20"/>
                <w:lang w:eastAsia="ru-RU"/>
              </w:rPr>
            </w:pPr>
            <w:r w:rsidRPr="00133FE8">
              <w:rPr>
                <w:rFonts w:ascii="Times New Roman" w:eastAsia="Times New Roman" w:hAnsi="Times New Roman" w:cs="Times New Roman"/>
                <w:bCs/>
                <w:sz w:val="20"/>
                <w:szCs w:val="20"/>
                <w:lang w:eastAsia="ru-RU"/>
              </w:rPr>
              <w:t>2</w:t>
            </w:r>
          </w:p>
        </w:tc>
        <w:tc>
          <w:tcPr>
            <w:tcW w:w="2409" w:type="dxa"/>
            <w:vMerge/>
          </w:tcPr>
          <w:p w14:paraId="7A419129" w14:textId="77777777" w:rsidR="00133FE8" w:rsidRPr="00133FE8" w:rsidRDefault="00133FE8" w:rsidP="00133FE8">
            <w:pPr>
              <w:rPr>
                <w:rFonts w:ascii="Times New Roman" w:eastAsia="Times New Roman" w:hAnsi="Times New Roman" w:cs="Times New Roman"/>
                <w:b/>
                <w:bCs/>
                <w:sz w:val="20"/>
                <w:szCs w:val="20"/>
                <w:lang w:eastAsia="ru-RU"/>
              </w:rPr>
            </w:pPr>
          </w:p>
        </w:tc>
      </w:tr>
      <w:tr w:rsidR="00133FE8" w:rsidRPr="00133FE8" w14:paraId="567BA470" w14:textId="77777777" w:rsidTr="00AD5821">
        <w:trPr>
          <w:trHeight w:val="361"/>
        </w:trPr>
        <w:tc>
          <w:tcPr>
            <w:tcW w:w="2972" w:type="dxa"/>
            <w:vMerge/>
          </w:tcPr>
          <w:p w14:paraId="5A8CB78A"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14:paraId="636A03A5" w14:textId="77777777" w:rsidR="00133FE8" w:rsidRPr="00133FE8" w:rsidRDefault="00133FE8" w:rsidP="00133FE8">
            <w:pPr>
              <w:rPr>
                <w:rFonts w:ascii="Times New Roman" w:eastAsia="Times New Roman" w:hAnsi="Times New Roman" w:cs="Times New Roman"/>
                <w:b/>
                <w:bCs/>
                <w:sz w:val="20"/>
                <w:szCs w:val="20"/>
                <w:lang w:eastAsia="ru-RU"/>
              </w:rPr>
            </w:pPr>
            <w:r w:rsidRPr="00133FE8">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14:paraId="751ABAF6" w14:textId="77777777" w:rsidR="00133FE8" w:rsidRPr="00133FE8" w:rsidRDefault="00133FE8" w:rsidP="00133FE8">
            <w:pPr>
              <w:jc w:val="center"/>
              <w:rPr>
                <w:rFonts w:ascii="Times New Roman" w:eastAsia="Times New Roman" w:hAnsi="Times New Roman" w:cs="Times New Roman"/>
                <w:b/>
                <w:bCs/>
                <w:sz w:val="20"/>
                <w:szCs w:val="20"/>
                <w:lang w:eastAsia="ru-RU"/>
              </w:rPr>
            </w:pPr>
            <w:r w:rsidRPr="00133FE8">
              <w:rPr>
                <w:rFonts w:ascii="Times New Roman" w:eastAsia="Times New Roman" w:hAnsi="Times New Roman" w:cs="Times New Roman"/>
                <w:b/>
                <w:bCs/>
                <w:sz w:val="20"/>
                <w:szCs w:val="20"/>
                <w:lang w:eastAsia="ru-RU"/>
              </w:rPr>
              <w:t>-</w:t>
            </w:r>
          </w:p>
        </w:tc>
        <w:tc>
          <w:tcPr>
            <w:tcW w:w="2409" w:type="dxa"/>
            <w:vMerge/>
          </w:tcPr>
          <w:p w14:paraId="1D837065" w14:textId="77777777" w:rsidR="00133FE8" w:rsidRPr="00133FE8" w:rsidRDefault="00133FE8" w:rsidP="00133FE8">
            <w:pPr>
              <w:rPr>
                <w:rFonts w:ascii="Times New Roman" w:eastAsia="Times New Roman" w:hAnsi="Times New Roman" w:cs="Times New Roman"/>
                <w:b/>
                <w:bCs/>
                <w:sz w:val="20"/>
                <w:szCs w:val="20"/>
                <w:lang w:eastAsia="ru-RU"/>
              </w:rPr>
            </w:pPr>
          </w:p>
        </w:tc>
      </w:tr>
      <w:tr w:rsidR="00133FE8" w:rsidRPr="00133FE8" w14:paraId="2FFC50D9" w14:textId="77777777" w:rsidTr="00AD5821">
        <w:trPr>
          <w:trHeight w:val="361"/>
        </w:trPr>
        <w:tc>
          <w:tcPr>
            <w:tcW w:w="2972" w:type="dxa"/>
            <w:vMerge w:val="restart"/>
          </w:tcPr>
          <w:p w14:paraId="60603D0B" w14:textId="77777777" w:rsidR="00133FE8" w:rsidRPr="00133FE8" w:rsidRDefault="00133FE8" w:rsidP="00133FE8">
            <w:pPr>
              <w:rPr>
                <w:rFonts w:ascii="Times New Roman" w:eastAsia="Calibri" w:hAnsi="Times New Roman" w:cs="Times New Roman"/>
                <w:b/>
                <w:sz w:val="20"/>
                <w:szCs w:val="20"/>
              </w:rPr>
            </w:pPr>
            <w:r w:rsidRPr="00133FE8">
              <w:rPr>
                <w:rFonts w:ascii="Times New Roman" w:eastAsia="Calibri" w:hAnsi="Times New Roman" w:cs="Times New Roman"/>
                <w:b/>
                <w:sz w:val="20"/>
                <w:szCs w:val="20"/>
              </w:rPr>
              <w:t>Тема2.4</w:t>
            </w:r>
          </w:p>
          <w:p w14:paraId="6712BF76" w14:textId="77777777" w:rsidR="00133FE8" w:rsidRPr="00133FE8" w:rsidRDefault="00133FE8" w:rsidP="00133FE8">
            <w:pPr>
              <w:rPr>
                <w:rFonts w:ascii="Times New Roman" w:eastAsia="Calibri" w:hAnsi="Times New Roman" w:cs="Times New Roman"/>
                <w:sz w:val="20"/>
                <w:szCs w:val="20"/>
              </w:rPr>
            </w:pPr>
            <w:r w:rsidRPr="00133FE8">
              <w:rPr>
                <w:rFonts w:ascii="Times New Roman" w:eastAsia="Calibri" w:hAnsi="Times New Roman" w:cs="Times New Roman"/>
                <w:sz w:val="20"/>
                <w:szCs w:val="20"/>
              </w:rPr>
              <w:t>Поверхностное упрочнение стали.</w:t>
            </w:r>
          </w:p>
        </w:tc>
        <w:tc>
          <w:tcPr>
            <w:tcW w:w="6662" w:type="dxa"/>
            <w:tcBorders>
              <w:top w:val="single" w:sz="4" w:space="0" w:color="auto"/>
              <w:left w:val="single" w:sz="4" w:space="0" w:color="auto"/>
              <w:bottom w:val="single" w:sz="4" w:space="0" w:color="auto"/>
            </w:tcBorders>
          </w:tcPr>
          <w:p w14:paraId="5548045B" w14:textId="77777777" w:rsidR="00133FE8" w:rsidRPr="00133FE8" w:rsidRDefault="00133FE8" w:rsidP="00133FE8">
            <w:pPr>
              <w:ind w:left="72"/>
              <w:rPr>
                <w:rFonts w:ascii="Times New Roman" w:eastAsia="Calibri" w:hAnsi="Times New Roman" w:cs="Times New Roman"/>
                <w:sz w:val="20"/>
                <w:szCs w:val="20"/>
              </w:rPr>
            </w:pPr>
            <w:r w:rsidRPr="00133FE8">
              <w:rPr>
                <w:rFonts w:ascii="Times New Roman" w:eastAsia="Calibri" w:hAnsi="Times New Roman" w:cs="Times New Roman"/>
                <w:b/>
                <w:bCs/>
                <w:sz w:val="20"/>
                <w:szCs w:val="20"/>
              </w:rPr>
              <w:t>Содержание</w:t>
            </w:r>
          </w:p>
        </w:tc>
        <w:tc>
          <w:tcPr>
            <w:tcW w:w="2694" w:type="dxa"/>
            <w:vAlign w:val="center"/>
          </w:tcPr>
          <w:p w14:paraId="46DC05E1" w14:textId="77777777" w:rsidR="00133FE8" w:rsidRPr="00133FE8" w:rsidRDefault="00133FE8" w:rsidP="00133FE8">
            <w:pPr>
              <w:jc w:val="center"/>
              <w:rPr>
                <w:rFonts w:ascii="Times New Roman" w:eastAsia="Times New Roman" w:hAnsi="Times New Roman" w:cs="Times New Roman"/>
                <w:b/>
                <w:bCs/>
                <w:sz w:val="20"/>
                <w:szCs w:val="20"/>
                <w:lang w:eastAsia="ru-RU"/>
              </w:rPr>
            </w:pPr>
            <w:r w:rsidRPr="00133FE8">
              <w:rPr>
                <w:rFonts w:ascii="Times New Roman" w:eastAsia="Times New Roman" w:hAnsi="Times New Roman" w:cs="Times New Roman"/>
                <w:b/>
                <w:bCs/>
                <w:sz w:val="20"/>
                <w:szCs w:val="20"/>
                <w:lang w:eastAsia="ru-RU"/>
              </w:rPr>
              <w:t>2</w:t>
            </w:r>
          </w:p>
        </w:tc>
        <w:tc>
          <w:tcPr>
            <w:tcW w:w="2409" w:type="dxa"/>
            <w:vMerge w:val="restart"/>
          </w:tcPr>
          <w:p w14:paraId="01DA5505" w14:textId="77777777" w:rsidR="00133FE8" w:rsidRPr="00133FE8" w:rsidRDefault="00133FE8" w:rsidP="00133FE8">
            <w:pPr>
              <w:rPr>
                <w:rFonts w:ascii="Times New Roman" w:eastAsia="Times New Roman" w:hAnsi="Times New Roman" w:cs="Times New Roman"/>
                <w:b/>
                <w:bCs/>
                <w:sz w:val="20"/>
                <w:szCs w:val="20"/>
                <w:lang w:eastAsia="ru-RU"/>
              </w:rPr>
            </w:pPr>
            <w:r w:rsidRPr="00133FE8">
              <w:rPr>
                <w:rFonts w:ascii="Times New Roman" w:eastAsia="Calibri" w:hAnsi="Times New Roman" w:cs="Times New Roman"/>
                <w:sz w:val="20"/>
                <w:szCs w:val="20"/>
              </w:rPr>
              <w:t>ОК 1, ОК 2, ОК 5, ОК 9, ПК 1.1, ПК 3.1, ПК 3.2</w:t>
            </w:r>
          </w:p>
        </w:tc>
      </w:tr>
      <w:tr w:rsidR="00133FE8" w:rsidRPr="00133FE8" w14:paraId="3C880EC6" w14:textId="77777777" w:rsidTr="00AD5821">
        <w:trPr>
          <w:trHeight w:val="361"/>
        </w:trPr>
        <w:tc>
          <w:tcPr>
            <w:tcW w:w="2972" w:type="dxa"/>
            <w:vMerge/>
          </w:tcPr>
          <w:p w14:paraId="7DB658DE"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577C2ACB" w14:textId="77777777" w:rsidR="00133FE8" w:rsidRPr="00133FE8" w:rsidRDefault="00133FE8" w:rsidP="00133FE8">
            <w:pPr>
              <w:rPr>
                <w:rFonts w:ascii="Times New Roman" w:eastAsia="Times New Roman" w:hAnsi="Times New Roman" w:cs="Times New Roman"/>
                <w:b/>
                <w:bCs/>
                <w:sz w:val="20"/>
                <w:szCs w:val="20"/>
                <w:lang w:eastAsia="ru-RU"/>
              </w:rPr>
            </w:pPr>
            <w:r w:rsidRPr="00133FE8">
              <w:rPr>
                <w:rFonts w:ascii="Times New Roman" w:eastAsia="Calibri" w:hAnsi="Times New Roman" w:cs="Times New Roman"/>
                <w:b/>
                <w:sz w:val="20"/>
                <w:szCs w:val="20"/>
              </w:rPr>
              <w:t>1</w:t>
            </w:r>
            <w:r w:rsidRPr="00133FE8">
              <w:rPr>
                <w:rFonts w:ascii="Times New Roman" w:eastAsia="Calibri" w:hAnsi="Times New Roman" w:cs="Times New Roman"/>
                <w:sz w:val="20"/>
                <w:szCs w:val="20"/>
              </w:rPr>
              <w:t>.Упрочнение поверхностным пластическим деформированием Процессы, происходящие при химико-термической обработке.</w:t>
            </w:r>
          </w:p>
        </w:tc>
        <w:tc>
          <w:tcPr>
            <w:tcW w:w="2694" w:type="dxa"/>
            <w:vAlign w:val="center"/>
          </w:tcPr>
          <w:p w14:paraId="5182882F" w14:textId="77777777" w:rsidR="00133FE8" w:rsidRPr="00133FE8" w:rsidRDefault="00133FE8" w:rsidP="00133FE8">
            <w:pPr>
              <w:jc w:val="center"/>
              <w:rPr>
                <w:rFonts w:ascii="Times New Roman" w:eastAsia="Times New Roman" w:hAnsi="Times New Roman" w:cs="Times New Roman"/>
                <w:bCs/>
                <w:sz w:val="20"/>
                <w:szCs w:val="20"/>
                <w:lang w:eastAsia="ru-RU"/>
              </w:rPr>
            </w:pPr>
            <w:r w:rsidRPr="00133FE8">
              <w:rPr>
                <w:rFonts w:ascii="Times New Roman" w:eastAsia="Times New Roman" w:hAnsi="Times New Roman" w:cs="Times New Roman"/>
                <w:bCs/>
                <w:sz w:val="20"/>
                <w:szCs w:val="20"/>
                <w:lang w:eastAsia="ru-RU"/>
              </w:rPr>
              <w:t>2</w:t>
            </w:r>
          </w:p>
        </w:tc>
        <w:tc>
          <w:tcPr>
            <w:tcW w:w="2409" w:type="dxa"/>
            <w:vMerge/>
          </w:tcPr>
          <w:p w14:paraId="17AF5622" w14:textId="77777777" w:rsidR="00133FE8" w:rsidRPr="00133FE8" w:rsidRDefault="00133FE8" w:rsidP="00133FE8">
            <w:pPr>
              <w:rPr>
                <w:rFonts w:ascii="Times New Roman" w:eastAsia="Times New Roman" w:hAnsi="Times New Roman" w:cs="Times New Roman"/>
                <w:b/>
                <w:bCs/>
                <w:sz w:val="20"/>
                <w:szCs w:val="20"/>
                <w:lang w:eastAsia="ru-RU"/>
              </w:rPr>
            </w:pPr>
          </w:p>
        </w:tc>
      </w:tr>
      <w:tr w:rsidR="00133FE8" w:rsidRPr="00133FE8" w14:paraId="7AF9FE18" w14:textId="77777777" w:rsidTr="00AD5821">
        <w:trPr>
          <w:trHeight w:val="361"/>
        </w:trPr>
        <w:tc>
          <w:tcPr>
            <w:tcW w:w="2972" w:type="dxa"/>
            <w:vMerge/>
          </w:tcPr>
          <w:p w14:paraId="4AAB9327"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14:paraId="3339151D" w14:textId="77777777" w:rsidR="00133FE8" w:rsidRPr="00133FE8" w:rsidRDefault="00133FE8" w:rsidP="00133FE8">
            <w:pPr>
              <w:rPr>
                <w:rFonts w:ascii="Times New Roman" w:eastAsia="Times New Roman" w:hAnsi="Times New Roman" w:cs="Times New Roman"/>
                <w:b/>
                <w:bCs/>
                <w:sz w:val="20"/>
                <w:szCs w:val="20"/>
                <w:lang w:eastAsia="ru-RU"/>
              </w:rPr>
            </w:pPr>
            <w:r w:rsidRPr="00133FE8">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14:paraId="2FEBBA20" w14:textId="77777777" w:rsidR="00133FE8" w:rsidRPr="00133FE8" w:rsidRDefault="00133FE8" w:rsidP="00133FE8">
            <w:pPr>
              <w:jc w:val="center"/>
              <w:rPr>
                <w:rFonts w:ascii="Times New Roman" w:eastAsia="Times New Roman" w:hAnsi="Times New Roman" w:cs="Times New Roman"/>
                <w:b/>
                <w:bCs/>
                <w:sz w:val="20"/>
                <w:szCs w:val="20"/>
                <w:lang w:eastAsia="ru-RU"/>
              </w:rPr>
            </w:pPr>
            <w:r w:rsidRPr="00133FE8">
              <w:rPr>
                <w:rFonts w:ascii="Times New Roman" w:eastAsia="Times New Roman" w:hAnsi="Times New Roman" w:cs="Times New Roman"/>
                <w:b/>
                <w:bCs/>
                <w:sz w:val="20"/>
                <w:szCs w:val="20"/>
                <w:lang w:eastAsia="ru-RU"/>
              </w:rPr>
              <w:t>-</w:t>
            </w:r>
          </w:p>
        </w:tc>
        <w:tc>
          <w:tcPr>
            <w:tcW w:w="2409" w:type="dxa"/>
            <w:vMerge/>
          </w:tcPr>
          <w:p w14:paraId="01502722" w14:textId="77777777" w:rsidR="00133FE8" w:rsidRPr="00133FE8" w:rsidRDefault="00133FE8" w:rsidP="00133FE8">
            <w:pPr>
              <w:rPr>
                <w:rFonts w:ascii="Times New Roman" w:eastAsia="Times New Roman" w:hAnsi="Times New Roman" w:cs="Times New Roman"/>
                <w:b/>
                <w:bCs/>
                <w:sz w:val="20"/>
                <w:szCs w:val="20"/>
                <w:lang w:eastAsia="ru-RU"/>
              </w:rPr>
            </w:pPr>
          </w:p>
        </w:tc>
      </w:tr>
      <w:tr w:rsidR="00133FE8" w:rsidRPr="00133FE8" w14:paraId="4E1510A0" w14:textId="77777777" w:rsidTr="00AD5821">
        <w:trPr>
          <w:trHeight w:val="361"/>
        </w:trPr>
        <w:tc>
          <w:tcPr>
            <w:tcW w:w="2972" w:type="dxa"/>
            <w:vMerge w:val="restart"/>
          </w:tcPr>
          <w:p w14:paraId="6395C824" w14:textId="77777777" w:rsidR="00133FE8" w:rsidRPr="00133FE8" w:rsidRDefault="00133FE8" w:rsidP="00133FE8">
            <w:pPr>
              <w:rPr>
                <w:rFonts w:ascii="Times New Roman" w:eastAsia="Calibri" w:hAnsi="Times New Roman" w:cs="Times New Roman"/>
                <w:sz w:val="20"/>
                <w:szCs w:val="20"/>
              </w:rPr>
            </w:pPr>
            <w:r w:rsidRPr="00133FE8">
              <w:rPr>
                <w:rFonts w:ascii="Times New Roman" w:eastAsia="Calibri" w:hAnsi="Times New Roman" w:cs="Times New Roman"/>
                <w:b/>
                <w:sz w:val="20"/>
                <w:szCs w:val="20"/>
              </w:rPr>
              <w:t>Тема 2.6</w:t>
            </w:r>
            <w:r w:rsidRPr="00133FE8">
              <w:rPr>
                <w:rFonts w:ascii="Times New Roman" w:eastAsia="Calibri" w:hAnsi="Times New Roman" w:cs="Times New Roman"/>
                <w:sz w:val="20"/>
                <w:szCs w:val="20"/>
              </w:rPr>
              <w:t xml:space="preserve"> Сплавы цветных металлов.</w:t>
            </w:r>
          </w:p>
        </w:tc>
        <w:tc>
          <w:tcPr>
            <w:tcW w:w="6662" w:type="dxa"/>
            <w:tcBorders>
              <w:top w:val="single" w:sz="4" w:space="0" w:color="auto"/>
              <w:left w:val="single" w:sz="4" w:space="0" w:color="auto"/>
              <w:bottom w:val="single" w:sz="4" w:space="0" w:color="auto"/>
            </w:tcBorders>
          </w:tcPr>
          <w:p w14:paraId="042C0857" w14:textId="77777777" w:rsidR="00133FE8" w:rsidRPr="00133FE8" w:rsidRDefault="00133FE8" w:rsidP="00133FE8">
            <w:pPr>
              <w:ind w:left="72"/>
              <w:rPr>
                <w:rFonts w:ascii="Times New Roman" w:eastAsia="Calibri" w:hAnsi="Times New Roman" w:cs="Times New Roman"/>
                <w:sz w:val="20"/>
                <w:szCs w:val="20"/>
              </w:rPr>
            </w:pPr>
            <w:r w:rsidRPr="00133FE8">
              <w:rPr>
                <w:rFonts w:ascii="Times New Roman" w:eastAsia="Calibri" w:hAnsi="Times New Roman" w:cs="Times New Roman"/>
                <w:b/>
                <w:bCs/>
                <w:sz w:val="20"/>
                <w:szCs w:val="20"/>
              </w:rPr>
              <w:t>С.одержание</w:t>
            </w:r>
          </w:p>
        </w:tc>
        <w:tc>
          <w:tcPr>
            <w:tcW w:w="2694" w:type="dxa"/>
            <w:vAlign w:val="center"/>
          </w:tcPr>
          <w:p w14:paraId="28489D5E" w14:textId="77777777" w:rsidR="00133FE8" w:rsidRPr="00133FE8" w:rsidRDefault="00133FE8" w:rsidP="00133FE8">
            <w:pPr>
              <w:jc w:val="center"/>
              <w:rPr>
                <w:rFonts w:ascii="Times New Roman" w:eastAsia="Times New Roman" w:hAnsi="Times New Roman" w:cs="Times New Roman"/>
                <w:bCs/>
                <w:sz w:val="20"/>
                <w:szCs w:val="20"/>
                <w:lang w:eastAsia="ru-RU"/>
              </w:rPr>
            </w:pPr>
            <w:r w:rsidRPr="00133FE8">
              <w:rPr>
                <w:rFonts w:ascii="Times New Roman" w:eastAsia="Times New Roman" w:hAnsi="Times New Roman" w:cs="Times New Roman"/>
                <w:b/>
                <w:bCs/>
                <w:sz w:val="20"/>
                <w:szCs w:val="20"/>
                <w:lang w:eastAsia="ru-RU"/>
              </w:rPr>
              <w:t>8</w:t>
            </w:r>
          </w:p>
        </w:tc>
        <w:tc>
          <w:tcPr>
            <w:tcW w:w="2409" w:type="dxa"/>
            <w:vMerge w:val="restart"/>
          </w:tcPr>
          <w:p w14:paraId="04C9D5A0" w14:textId="77777777" w:rsidR="00133FE8" w:rsidRPr="00133FE8" w:rsidRDefault="00133FE8" w:rsidP="00133FE8">
            <w:pPr>
              <w:rPr>
                <w:rFonts w:ascii="Times New Roman" w:eastAsia="Times New Roman" w:hAnsi="Times New Roman" w:cs="Times New Roman"/>
                <w:b/>
                <w:bCs/>
                <w:sz w:val="20"/>
                <w:szCs w:val="20"/>
                <w:lang w:eastAsia="ru-RU"/>
              </w:rPr>
            </w:pPr>
            <w:r w:rsidRPr="00133FE8">
              <w:rPr>
                <w:rFonts w:ascii="Times New Roman" w:eastAsia="Calibri" w:hAnsi="Times New Roman" w:cs="Times New Roman"/>
                <w:sz w:val="20"/>
                <w:szCs w:val="20"/>
              </w:rPr>
              <w:t>ОК 1, ОК 2, ОК 5, ОК 9, ПК 1.1, ПК 3.1, ПК 3.2</w:t>
            </w:r>
          </w:p>
        </w:tc>
      </w:tr>
      <w:tr w:rsidR="00133FE8" w:rsidRPr="00133FE8" w14:paraId="4708A00C" w14:textId="77777777" w:rsidTr="00AD5821">
        <w:trPr>
          <w:trHeight w:val="361"/>
        </w:trPr>
        <w:tc>
          <w:tcPr>
            <w:tcW w:w="2972" w:type="dxa"/>
            <w:vMerge/>
          </w:tcPr>
          <w:p w14:paraId="192B9821"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3877E0D6" w14:textId="77777777" w:rsidR="00133FE8" w:rsidRPr="00133FE8" w:rsidRDefault="00133FE8" w:rsidP="00133FE8">
            <w:pPr>
              <w:rPr>
                <w:rFonts w:ascii="Times New Roman" w:eastAsia="Times New Roman" w:hAnsi="Times New Roman" w:cs="Times New Roman"/>
                <w:b/>
                <w:bCs/>
                <w:sz w:val="20"/>
                <w:szCs w:val="20"/>
                <w:lang w:eastAsia="ru-RU"/>
              </w:rPr>
            </w:pPr>
            <w:r w:rsidRPr="00133FE8">
              <w:rPr>
                <w:rFonts w:ascii="Times New Roman" w:eastAsia="Calibri" w:hAnsi="Times New Roman" w:cs="Times New Roman"/>
                <w:b/>
                <w:sz w:val="20"/>
                <w:szCs w:val="20"/>
              </w:rPr>
              <w:t>1.</w:t>
            </w:r>
            <w:r w:rsidRPr="00133FE8">
              <w:rPr>
                <w:rFonts w:ascii="Times New Roman" w:eastAsia="Calibri" w:hAnsi="Times New Roman" w:cs="Times New Roman"/>
                <w:sz w:val="20"/>
                <w:szCs w:val="20"/>
              </w:rPr>
              <w:t xml:space="preserve">Медь и медные сплавы: состав, свойства, маркировка по ГОСту. </w:t>
            </w:r>
          </w:p>
        </w:tc>
        <w:tc>
          <w:tcPr>
            <w:tcW w:w="2694" w:type="dxa"/>
            <w:vMerge w:val="restart"/>
            <w:vAlign w:val="center"/>
          </w:tcPr>
          <w:p w14:paraId="69F94A15" w14:textId="77777777" w:rsidR="00133FE8" w:rsidRPr="00133FE8" w:rsidRDefault="00133FE8" w:rsidP="00133FE8">
            <w:pPr>
              <w:jc w:val="center"/>
              <w:rPr>
                <w:rFonts w:ascii="Times New Roman" w:eastAsia="Times New Roman" w:hAnsi="Times New Roman" w:cs="Times New Roman"/>
                <w:bCs/>
                <w:sz w:val="20"/>
                <w:szCs w:val="20"/>
                <w:lang w:eastAsia="ru-RU"/>
              </w:rPr>
            </w:pPr>
            <w:r w:rsidRPr="00133FE8">
              <w:rPr>
                <w:rFonts w:ascii="Times New Roman" w:eastAsia="Times New Roman" w:hAnsi="Times New Roman" w:cs="Times New Roman"/>
                <w:bCs/>
                <w:sz w:val="20"/>
                <w:szCs w:val="20"/>
                <w:lang w:eastAsia="ru-RU"/>
              </w:rPr>
              <w:t>4</w:t>
            </w:r>
          </w:p>
        </w:tc>
        <w:tc>
          <w:tcPr>
            <w:tcW w:w="2409" w:type="dxa"/>
            <w:vMerge/>
          </w:tcPr>
          <w:p w14:paraId="1B9BE764" w14:textId="77777777" w:rsidR="00133FE8" w:rsidRPr="00133FE8" w:rsidRDefault="00133FE8" w:rsidP="00133FE8">
            <w:pPr>
              <w:rPr>
                <w:rFonts w:ascii="Times New Roman" w:eastAsia="Times New Roman" w:hAnsi="Times New Roman" w:cs="Times New Roman"/>
                <w:b/>
                <w:bCs/>
                <w:sz w:val="20"/>
                <w:szCs w:val="20"/>
                <w:lang w:eastAsia="ru-RU"/>
              </w:rPr>
            </w:pPr>
          </w:p>
        </w:tc>
      </w:tr>
      <w:tr w:rsidR="00133FE8" w:rsidRPr="00133FE8" w14:paraId="43FCD92B" w14:textId="77777777" w:rsidTr="00AD5821">
        <w:trPr>
          <w:trHeight w:val="361"/>
        </w:trPr>
        <w:tc>
          <w:tcPr>
            <w:tcW w:w="2972" w:type="dxa"/>
            <w:vMerge/>
          </w:tcPr>
          <w:p w14:paraId="30F0D975"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22D322F7" w14:textId="77777777" w:rsidR="00133FE8" w:rsidRPr="00133FE8" w:rsidRDefault="00133FE8" w:rsidP="00133FE8">
            <w:pPr>
              <w:rPr>
                <w:rFonts w:ascii="Times New Roman" w:eastAsia="Times New Roman" w:hAnsi="Times New Roman" w:cs="Times New Roman"/>
                <w:b/>
                <w:bCs/>
                <w:sz w:val="20"/>
                <w:szCs w:val="20"/>
                <w:lang w:eastAsia="ru-RU"/>
              </w:rPr>
            </w:pPr>
            <w:r w:rsidRPr="00133FE8">
              <w:rPr>
                <w:rFonts w:ascii="Times New Roman" w:eastAsia="Calibri" w:hAnsi="Times New Roman" w:cs="Times New Roman"/>
                <w:sz w:val="20"/>
                <w:szCs w:val="20"/>
              </w:rPr>
              <w:t>2Алюминий и алюминиевые сплавы: состав, свойства, маркировка по ГОСту.</w:t>
            </w:r>
          </w:p>
        </w:tc>
        <w:tc>
          <w:tcPr>
            <w:tcW w:w="2694" w:type="dxa"/>
            <w:vMerge/>
            <w:vAlign w:val="center"/>
          </w:tcPr>
          <w:p w14:paraId="18F11FD2" w14:textId="77777777" w:rsidR="00133FE8" w:rsidRPr="00133FE8" w:rsidRDefault="00133FE8" w:rsidP="00133FE8">
            <w:pPr>
              <w:jc w:val="center"/>
              <w:rPr>
                <w:rFonts w:ascii="Times New Roman" w:eastAsia="Times New Roman" w:hAnsi="Times New Roman" w:cs="Times New Roman"/>
                <w:b/>
                <w:bCs/>
                <w:sz w:val="20"/>
                <w:szCs w:val="20"/>
                <w:lang w:eastAsia="ru-RU"/>
              </w:rPr>
            </w:pPr>
          </w:p>
        </w:tc>
        <w:tc>
          <w:tcPr>
            <w:tcW w:w="2409" w:type="dxa"/>
            <w:vMerge/>
          </w:tcPr>
          <w:p w14:paraId="755E76B4" w14:textId="77777777" w:rsidR="00133FE8" w:rsidRPr="00133FE8" w:rsidRDefault="00133FE8" w:rsidP="00133FE8">
            <w:pPr>
              <w:rPr>
                <w:rFonts w:ascii="Times New Roman" w:eastAsia="Times New Roman" w:hAnsi="Times New Roman" w:cs="Times New Roman"/>
                <w:b/>
                <w:bCs/>
                <w:sz w:val="20"/>
                <w:szCs w:val="20"/>
                <w:lang w:eastAsia="ru-RU"/>
              </w:rPr>
            </w:pPr>
          </w:p>
        </w:tc>
      </w:tr>
      <w:tr w:rsidR="00133FE8" w:rsidRPr="00133FE8" w14:paraId="0E76A9C3" w14:textId="77777777" w:rsidTr="00AD5821">
        <w:trPr>
          <w:trHeight w:val="361"/>
        </w:trPr>
        <w:tc>
          <w:tcPr>
            <w:tcW w:w="2972" w:type="dxa"/>
            <w:vMerge/>
          </w:tcPr>
          <w:p w14:paraId="5624112C"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40B3BAEC" w14:textId="77777777" w:rsidR="00133FE8" w:rsidRPr="00133FE8" w:rsidRDefault="00133FE8" w:rsidP="00133FE8">
            <w:pPr>
              <w:rPr>
                <w:rFonts w:ascii="Times New Roman" w:eastAsia="Calibri" w:hAnsi="Times New Roman" w:cs="Times New Roman"/>
                <w:sz w:val="20"/>
                <w:szCs w:val="20"/>
              </w:rPr>
            </w:pPr>
            <w:r w:rsidRPr="00133FE8">
              <w:rPr>
                <w:rFonts w:ascii="Times New Roman" w:eastAsia="Calibri" w:hAnsi="Times New Roman" w:cs="Times New Roman"/>
                <w:b/>
                <w:bCs/>
                <w:sz w:val="20"/>
                <w:szCs w:val="20"/>
              </w:rPr>
              <w:t>В том числе практических и лабораторных занятий</w:t>
            </w:r>
          </w:p>
        </w:tc>
        <w:tc>
          <w:tcPr>
            <w:tcW w:w="2694" w:type="dxa"/>
            <w:vAlign w:val="center"/>
          </w:tcPr>
          <w:p w14:paraId="4A16C5D4" w14:textId="77777777" w:rsidR="00133FE8" w:rsidRPr="00133FE8" w:rsidRDefault="00133FE8" w:rsidP="00133FE8">
            <w:pPr>
              <w:jc w:val="center"/>
              <w:rPr>
                <w:rFonts w:ascii="Times New Roman" w:eastAsia="Times New Roman" w:hAnsi="Times New Roman" w:cs="Times New Roman"/>
                <w:b/>
                <w:bCs/>
                <w:sz w:val="20"/>
                <w:szCs w:val="20"/>
                <w:lang w:eastAsia="ru-RU"/>
              </w:rPr>
            </w:pPr>
          </w:p>
        </w:tc>
        <w:tc>
          <w:tcPr>
            <w:tcW w:w="2409" w:type="dxa"/>
            <w:vMerge/>
          </w:tcPr>
          <w:p w14:paraId="66B0248A" w14:textId="77777777" w:rsidR="00133FE8" w:rsidRPr="00133FE8" w:rsidRDefault="00133FE8" w:rsidP="00133FE8">
            <w:pPr>
              <w:rPr>
                <w:rFonts w:ascii="Times New Roman" w:eastAsia="Times New Roman" w:hAnsi="Times New Roman" w:cs="Times New Roman"/>
                <w:b/>
                <w:bCs/>
                <w:sz w:val="20"/>
                <w:szCs w:val="20"/>
                <w:lang w:eastAsia="ru-RU"/>
              </w:rPr>
            </w:pPr>
          </w:p>
        </w:tc>
      </w:tr>
      <w:tr w:rsidR="00133FE8" w:rsidRPr="00133FE8" w14:paraId="62B6002F" w14:textId="77777777" w:rsidTr="00AD5821">
        <w:trPr>
          <w:trHeight w:val="361"/>
        </w:trPr>
        <w:tc>
          <w:tcPr>
            <w:tcW w:w="2972" w:type="dxa"/>
            <w:vMerge/>
          </w:tcPr>
          <w:p w14:paraId="795B5954"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14:paraId="407EF443" w14:textId="77777777" w:rsidR="00133FE8" w:rsidRPr="00133FE8" w:rsidRDefault="00133FE8" w:rsidP="00133FE8">
            <w:pPr>
              <w:suppressAutoHyphens/>
              <w:jc w:val="both"/>
              <w:rPr>
                <w:rFonts w:ascii="Times New Roman" w:eastAsia="Calibri" w:hAnsi="Times New Roman" w:cs="Times New Roman"/>
                <w:sz w:val="20"/>
                <w:szCs w:val="20"/>
              </w:rPr>
            </w:pPr>
            <w:r w:rsidRPr="00133FE8">
              <w:rPr>
                <w:rFonts w:ascii="Times New Roman" w:eastAsia="Calibri" w:hAnsi="Times New Roman" w:cs="Times New Roman"/>
                <w:b/>
                <w:sz w:val="20"/>
                <w:szCs w:val="20"/>
              </w:rPr>
              <w:t xml:space="preserve">1. Практическое занятие. </w:t>
            </w:r>
            <w:r w:rsidRPr="00133FE8">
              <w:rPr>
                <w:rFonts w:ascii="Times New Roman" w:eastAsia="Calibri" w:hAnsi="Times New Roman" w:cs="Times New Roman"/>
                <w:sz w:val="20"/>
                <w:szCs w:val="20"/>
              </w:rPr>
              <w:t>Практическая подготовка</w:t>
            </w:r>
          </w:p>
          <w:p w14:paraId="616D74D8" w14:textId="77777777" w:rsidR="00133FE8" w:rsidRPr="00133FE8" w:rsidRDefault="00133FE8" w:rsidP="00133FE8">
            <w:pPr>
              <w:rPr>
                <w:rFonts w:ascii="Times New Roman" w:eastAsia="Times New Roman" w:hAnsi="Times New Roman" w:cs="Times New Roman"/>
                <w:b/>
                <w:bCs/>
                <w:sz w:val="20"/>
                <w:szCs w:val="20"/>
                <w:lang w:eastAsia="ru-RU"/>
              </w:rPr>
            </w:pPr>
            <w:r w:rsidRPr="00133FE8">
              <w:rPr>
                <w:rFonts w:ascii="Times New Roman" w:eastAsia="Calibri" w:hAnsi="Times New Roman" w:cs="Times New Roman"/>
                <w:sz w:val="20"/>
                <w:szCs w:val="20"/>
              </w:rPr>
              <w:t>Осуществление к</w:t>
            </w:r>
            <w:r w:rsidRPr="00133FE8">
              <w:rPr>
                <w:rFonts w:ascii="Times New Roman" w:eastAsia="Calibri" w:hAnsi="Times New Roman" w:cs="Times New Roman"/>
                <w:bCs/>
                <w:sz w:val="20"/>
                <w:szCs w:val="20"/>
              </w:rPr>
              <w:t>лассификации и маркировка цветных металлов и сплавов</w:t>
            </w:r>
          </w:p>
        </w:tc>
        <w:tc>
          <w:tcPr>
            <w:tcW w:w="2694" w:type="dxa"/>
            <w:vAlign w:val="center"/>
          </w:tcPr>
          <w:p w14:paraId="3F287FC0" w14:textId="77777777" w:rsidR="00133FE8" w:rsidRPr="00133FE8" w:rsidRDefault="00133FE8" w:rsidP="00133FE8">
            <w:pPr>
              <w:jc w:val="center"/>
              <w:rPr>
                <w:rFonts w:ascii="Times New Roman" w:eastAsia="Times New Roman" w:hAnsi="Times New Roman" w:cs="Times New Roman"/>
                <w:bCs/>
                <w:sz w:val="20"/>
                <w:szCs w:val="20"/>
                <w:lang w:eastAsia="ru-RU"/>
              </w:rPr>
            </w:pPr>
            <w:r w:rsidRPr="00133FE8">
              <w:rPr>
                <w:rFonts w:ascii="Times New Roman" w:eastAsia="Times New Roman" w:hAnsi="Times New Roman" w:cs="Times New Roman"/>
                <w:bCs/>
                <w:sz w:val="20"/>
                <w:szCs w:val="20"/>
                <w:lang w:eastAsia="ru-RU"/>
              </w:rPr>
              <w:t>2</w:t>
            </w:r>
          </w:p>
        </w:tc>
        <w:tc>
          <w:tcPr>
            <w:tcW w:w="2409" w:type="dxa"/>
            <w:vMerge/>
          </w:tcPr>
          <w:p w14:paraId="0FB9B734" w14:textId="77777777" w:rsidR="00133FE8" w:rsidRPr="00133FE8" w:rsidRDefault="00133FE8" w:rsidP="00133FE8">
            <w:pPr>
              <w:rPr>
                <w:rFonts w:ascii="Times New Roman" w:eastAsia="Times New Roman" w:hAnsi="Times New Roman" w:cs="Times New Roman"/>
                <w:b/>
                <w:bCs/>
                <w:sz w:val="20"/>
                <w:szCs w:val="20"/>
                <w:lang w:eastAsia="ru-RU"/>
              </w:rPr>
            </w:pPr>
          </w:p>
        </w:tc>
      </w:tr>
      <w:tr w:rsidR="00133FE8" w:rsidRPr="00133FE8" w14:paraId="606B108E" w14:textId="77777777" w:rsidTr="00AD5821">
        <w:trPr>
          <w:trHeight w:val="361"/>
        </w:trPr>
        <w:tc>
          <w:tcPr>
            <w:tcW w:w="2972" w:type="dxa"/>
            <w:vMerge/>
          </w:tcPr>
          <w:p w14:paraId="7B31F10C"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14:paraId="45F961BB" w14:textId="77777777" w:rsidR="00133FE8" w:rsidRPr="00133FE8" w:rsidRDefault="00133FE8" w:rsidP="00133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0"/>
                <w:szCs w:val="20"/>
              </w:rPr>
            </w:pPr>
            <w:r w:rsidRPr="00133FE8">
              <w:rPr>
                <w:rFonts w:ascii="Times New Roman" w:eastAsia="Calibri" w:hAnsi="Times New Roman" w:cs="Times New Roman"/>
                <w:b/>
                <w:sz w:val="20"/>
                <w:szCs w:val="20"/>
              </w:rPr>
              <w:t>1. Практическое занятие 6</w:t>
            </w:r>
            <w:r w:rsidRPr="00133FE8">
              <w:rPr>
                <w:rFonts w:ascii="Times New Roman" w:eastAsia="Calibri" w:hAnsi="Times New Roman" w:cs="Times New Roman"/>
                <w:sz w:val="20"/>
                <w:szCs w:val="20"/>
              </w:rPr>
              <w:t xml:space="preserve"> Практическая подготовка</w:t>
            </w:r>
          </w:p>
          <w:p w14:paraId="0B270CE4" w14:textId="77777777" w:rsidR="00133FE8" w:rsidRPr="00133FE8" w:rsidRDefault="00133FE8" w:rsidP="00133FE8">
            <w:pPr>
              <w:rPr>
                <w:rFonts w:ascii="Times New Roman" w:eastAsia="Times New Roman" w:hAnsi="Times New Roman" w:cs="Times New Roman"/>
                <w:b/>
                <w:bCs/>
                <w:sz w:val="20"/>
                <w:szCs w:val="20"/>
                <w:lang w:eastAsia="ru-RU"/>
              </w:rPr>
            </w:pPr>
            <w:r w:rsidRPr="00133FE8">
              <w:rPr>
                <w:rFonts w:ascii="Times New Roman" w:eastAsia="Calibri" w:hAnsi="Times New Roman" w:cs="Times New Roman"/>
                <w:color w:val="000000"/>
                <w:sz w:val="20"/>
                <w:szCs w:val="20"/>
              </w:rPr>
              <w:t>«Выбор сплава для конкретных деталей в зависимости от условий их работы».</w:t>
            </w:r>
          </w:p>
        </w:tc>
        <w:tc>
          <w:tcPr>
            <w:tcW w:w="2694" w:type="dxa"/>
            <w:vAlign w:val="center"/>
          </w:tcPr>
          <w:p w14:paraId="74264504" w14:textId="77777777" w:rsidR="00133FE8" w:rsidRPr="00133FE8" w:rsidRDefault="00133FE8" w:rsidP="00133FE8">
            <w:pPr>
              <w:jc w:val="center"/>
              <w:rPr>
                <w:rFonts w:ascii="Times New Roman" w:eastAsia="Times New Roman" w:hAnsi="Times New Roman" w:cs="Times New Roman"/>
                <w:bCs/>
                <w:sz w:val="20"/>
                <w:szCs w:val="20"/>
                <w:lang w:eastAsia="ru-RU"/>
              </w:rPr>
            </w:pPr>
            <w:r w:rsidRPr="00133FE8">
              <w:rPr>
                <w:rFonts w:ascii="Times New Roman" w:eastAsia="Times New Roman" w:hAnsi="Times New Roman" w:cs="Times New Roman"/>
                <w:bCs/>
                <w:sz w:val="20"/>
                <w:szCs w:val="20"/>
                <w:lang w:eastAsia="ru-RU"/>
              </w:rPr>
              <w:t>2</w:t>
            </w:r>
          </w:p>
        </w:tc>
        <w:tc>
          <w:tcPr>
            <w:tcW w:w="2409" w:type="dxa"/>
            <w:vMerge/>
          </w:tcPr>
          <w:p w14:paraId="7B32A183" w14:textId="77777777" w:rsidR="00133FE8" w:rsidRPr="00133FE8" w:rsidRDefault="00133FE8" w:rsidP="00133FE8">
            <w:pPr>
              <w:rPr>
                <w:rFonts w:ascii="Times New Roman" w:eastAsia="Times New Roman" w:hAnsi="Times New Roman" w:cs="Times New Roman"/>
                <w:b/>
                <w:bCs/>
                <w:sz w:val="20"/>
                <w:szCs w:val="20"/>
                <w:lang w:eastAsia="ru-RU"/>
              </w:rPr>
            </w:pPr>
          </w:p>
        </w:tc>
      </w:tr>
      <w:tr w:rsidR="00133FE8" w:rsidRPr="00133FE8" w14:paraId="0ED9BA16" w14:textId="77777777" w:rsidTr="00AD5821">
        <w:trPr>
          <w:trHeight w:val="361"/>
        </w:trPr>
        <w:tc>
          <w:tcPr>
            <w:tcW w:w="2972" w:type="dxa"/>
            <w:vMerge/>
          </w:tcPr>
          <w:p w14:paraId="0666FC12"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14:paraId="37E0E1E8" w14:textId="77777777" w:rsidR="00133FE8" w:rsidRPr="00133FE8" w:rsidRDefault="00133FE8" w:rsidP="00133FE8">
            <w:pPr>
              <w:rPr>
                <w:rFonts w:ascii="Times New Roman" w:eastAsia="Times New Roman" w:hAnsi="Times New Roman" w:cs="Times New Roman"/>
                <w:b/>
                <w:bCs/>
                <w:sz w:val="20"/>
                <w:szCs w:val="20"/>
                <w:lang w:eastAsia="ru-RU"/>
              </w:rPr>
            </w:pPr>
            <w:r w:rsidRPr="00133FE8">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14:paraId="494750EE" w14:textId="77777777" w:rsidR="00133FE8" w:rsidRPr="00133FE8" w:rsidRDefault="00133FE8" w:rsidP="00133FE8">
            <w:pPr>
              <w:jc w:val="center"/>
              <w:rPr>
                <w:rFonts w:ascii="Times New Roman" w:eastAsia="Times New Roman" w:hAnsi="Times New Roman" w:cs="Times New Roman"/>
                <w:b/>
                <w:bCs/>
                <w:sz w:val="20"/>
                <w:szCs w:val="20"/>
                <w:lang w:eastAsia="ru-RU"/>
              </w:rPr>
            </w:pPr>
            <w:r w:rsidRPr="00133FE8">
              <w:rPr>
                <w:rFonts w:ascii="Times New Roman" w:eastAsia="Times New Roman" w:hAnsi="Times New Roman" w:cs="Times New Roman"/>
                <w:b/>
                <w:bCs/>
                <w:sz w:val="20"/>
                <w:szCs w:val="20"/>
                <w:lang w:eastAsia="ru-RU"/>
              </w:rPr>
              <w:t>-</w:t>
            </w:r>
          </w:p>
        </w:tc>
        <w:tc>
          <w:tcPr>
            <w:tcW w:w="2409" w:type="dxa"/>
          </w:tcPr>
          <w:p w14:paraId="4FF89785" w14:textId="77777777" w:rsidR="00133FE8" w:rsidRPr="00133FE8" w:rsidRDefault="00133FE8" w:rsidP="00133FE8">
            <w:pPr>
              <w:rPr>
                <w:rFonts w:ascii="Times New Roman" w:eastAsia="Times New Roman" w:hAnsi="Times New Roman" w:cs="Times New Roman"/>
                <w:b/>
                <w:bCs/>
                <w:sz w:val="20"/>
                <w:szCs w:val="20"/>
                <w:lang w:eastAsia="ru-RU"/>
              </w:rPr>
            </w:pPr>
          </w:p>
        </w:tc>
      </w:tr>
      <w:tr w:rsidR="00133FE8" w:rsidRPr="00133FE8" w14:paraId="081B1A3A" w14:textId="77777777" w:rsidTr="00AD5821">
        <w:trPr>
          <w:trHeight w:val="361"/>
        </w:trPr>
        <w:tc>
          <w:tcPr>
            <w:tcW w:w="2972" w:type="dxa"/>
            <w:vMerge w:val="restart"/>
          </w:tcPr>
          <w:p w14:paraId="51C49FA1" w14:textId="77777777" w:rsidR="00133FE8" w:rsidRPr="00133FE8" w:rsidRDefault="00133FE8" w:rsidP="00133FE8">
            <w:pPr>
              <w:rPr>
                <w:rFonts w:ascii="Times New Roman" w:eastAsia="Calibri" w:hAnsi="Times New Roman" w:cs="Times New Roman"/>
                <w:sz w:val="20"/>
                <w:szCs w:val="20"/>
              </w:rPr>
            </w:pPr>
            <w:r w:rsidRPr="00133FE8">
              <w:rPr>
                <w:rFonts w:ascii="Times New Roman" w:eastAsia="Calibri" w:hAnsi="Times New Roman" w:cs="Times New Roman"/>
                <w:b/>
                <w:sz w:val="20"/>
                <w:szCs w:val="20"/>
              </w:rPr>
              <w:t>Тема 2.7</w:t>
            </w:r>
            <w:r w:rsidRPr="00133FE8">
              <w:rPr>
                <w:rFonts w:ascii="Times New Roman" w:eastAsia="Calibri" w:hAnsi="Times New Roman" w:cs="Times New Roman"/>
                <w:sz w:val="20"/>
                <w:szCs w:val="20"/>
              </w:rPr>
              <w:t>Композиционные материалы.Порошковые материалы.</w:t>
            </w:r>
          </w:p>
        </w:tc>
        <w:tc>
          <w:tcPr>
            <w:tcW w:w="6662" w:type="dxa"/>
            <w:tcBorders>
              <w:top w:val="single" w:sz="4" w:space="0" w:color="auto"/>
              <w:left w:val="single" w:sz="4" w:space="0" w:color="auto"/>
              <w:bottom w:val="single" w:sz="4" w:space="0" w:color="auto"/>
            </w:tcBorders>
          </w:tcPr>
          <w:p w14:paraId="7F2CC1D2" w14:textId="77777777" w:rsidR="00133FE8" w:rsidRPr="00133FE8" w:rsidRDefault="00133FE8" w:rsidP="00133FE8">
            <w:pPr>
              <w:ind w:left="72"/>
              <w:rPr>
                <w:rFonts w:ascii="Times New Roman" w:eastAsia="Calibri" w:hAnsi="Times New Roman" w:cs="Times New Roman"/>
                <w:sz w:val="20"/>
                <w:szCs w:val="20"/>
              </w:rPr>
            </w:pPr>
            <w:r w:rsidRPr="00133FE8">
              <w:rPr>
                <w:rFonts w:ascii="Times New Roman" w:eastAsia="Calibri" w:hAnsi="Times New Roman" w:cs="Times New Roman"/>
                <w:b/>
                <w:bCs/>
                <w:sz w:val="20"/>
                <w:szCs w:val="20"/>
              </w:rPr>
              <w:t>Содержание</w:t>
            </w:r>
          </w:p>
        </w:tc>
        <w:tc>
          <w:tcPr>
            <w:tcW w:w="2694" w:type="dxa"/>
            <w:vAlign w:val="center"/>
          </w:tcPr>
          <w:p w14:paraId="7314896D" w14:textId="77777777" w:rsidR="00133FE8" w:rsidRPr="00133FE8" w:rsidRDefault="00133FE8" w:rsidP="00133FE8">
            <w:pPr>
              <w:jc w:val="center"/>
              <w:rPr>
                <w:rFonts w:ascii="Times New Roman" w:eastAsia="Times New Roman" w:hAnsi="Times New Roman" w:cs="Times New Roman"/>
                <w:b/>
                <w:bCs/>
                <w:sz w:val="20"/>
                <w:szCs w:val="20"/>
                <w:lang w:eastAsia="ru-RU"/>
              </w:rPr>
            </w:pPr>
            <w:r w:rsidRPr="00133FE8">
              <w:rPr>
                <w:rFonts w:ascii="Times New Roman" w:eastAsia="Times New Roman" w:hAnsi="Times New Roman" w:cs="Times New Roman"/>
                <w:b/>
                <w:bCs/>
                <w:sz w:val="20"/>
                <w:szCs w:val="20"/>
                <w:lang w:eastAsia="ru-RU"/>
              </w:rPr>
              <w:t>2</w:t>
            </w:r>
          </w:p>
        </w:tc>
        <w:tc>
          <w:tcPr>
            <w:tcW w:w="2409" w:type="dxa"/>
            <w:vMerge w:val="restart"/>
          </w:tcPr>
          <w:p w14:paraId="75E9096A" w14:textId="77777777" w:rsidR="00133FE8" w:rsidRPr="00133FE8" w:rsidRDefault="00133FE8" w:rsidP="00133FE8">
            <w:pPr>
              <w:rPr>
                <w:rFonts w:ascii="Times New Roman" w:eastAsia="Times New Roman" w:hAnsi="Times New Roman" w:cs="Times New Roman"/>
                <w:b/>
                <w:bCs/>
                <w:sz w:val="20"/>
                <w:szCs w:val="20"/>
                <w:lang w:eastAsia="ru-RU"/>
              </w:rPr>
            </w:pPr>
            <w:r w:rsidRPr="00133FE8">
              <w:rPr>
                <w:rFonts w:ascii="Times New Roman" w:eastAsia="Calibri" w:hAnsi="Times New Roman" w:cs="Times New Roman"/>
                <w:sz w:val="20"/>
                <w:szCs w:val="20"/>
              </w:rPr>
              <w:t>ОК 1, ОК 2, ОК 5, ОК 9, ПК 1.1, ПК 3.1, ПК 3.2</w:t>
            </w:r>
          </w:p>
        </w:tc>
      </w:tr>
      <w:tr w:rsidR="00133FE8" w:rsidRPr="00133FE8" w14:paraId="6E1AF01F" w14:textId="77777777" w:rsidTr="00AD5821">
        <w:trPr>
          <w:trHeight w:val="361"/>
        </w:trPr>
        <w:tc>
          <w:tcPr>
            <w:tcW w:w="2972" w:type="dxa"/>
            <w:vMerge/>
          </w:tcPr>
          <w:p w14:paraId="12C9DA25"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64C28452" w14:textId="77777777" w:rsidR="00133FE8" w:rsidRPr="00133FE8" w:rsidRDefault="00133FE8" w:rsidP="00133FE8">
            <w:pPr>
              <w:rPr>
                <w:rFonts w:ascii="Times New Roman" w:eastAsia="Calibri" w:hAnsi="Times New Roman" w:cs="Times New Roman"/>
                <w:sz w:val="20"/>
                <w:szCs w:val="20"/>
              </w:rPr>
            </w:pPr>
            <w:r w:rsidRPr="00133FE8">
              <w:rPr>
                <w:rFonts w:ascii="Times New Roman" w:eastAsia="Calibri" w:hAnsi="Times New Roman" w:cs="Times New Roman"/>
                <w:b/>
                <w:sz w:val="20"/>
                <w:szCs w:val="20"/>
              </w:rPr>
              <w:t>1</w:t>
            </w:r>
            <w:r w:rsidRPr="00133FE8">
              <w:rPr>
                <w:rFonts w:ascii="Times New Roman" w:eastAsia="Calibri" w:hAnsi="Times New Roman" w:cs="Times New Roman"/>
                <w:sz w:val="20"/>
                <w:szCs w:val="20"/>
              </w:rPr>
              <w:t xml:space="preserve">. Композиционные материалы. </w:t>
            </w:r>
          </w:p>
          <w:p w14:paraId="155B378D" w14:textId="77777777" w:rsidR="00133FE8" w:rsidRPr="00133FE8" w:rsidRDefault="00133FE8" w:rsidP="00133FE8">
            <w:pPr>
              <w:rPr>
                <w:rFonts w:ascii="Times New Roman" w:eastAsia="Times New Roman" w:hAnsi="Times New Roman" w:cs="Times New Roman"/>
                <w:b/>
                <w:bCs/>
                <w:sz w:val="20"/>
                <w:szCs w:val="20"/>
                <w:lang w:eastAsia="ru-RU"/>
              </w:rPr>
            </w:pPr>
            <w:r w:rsidRPr="00133FE8">
              <w:rPr>
                <w:rFonts w:ascii="Times New Roman" w:eastAsia="Calibri" w:hAnsi="Times New Roman" w:cs="Times New Roman"/>
                <w:sz w:val="20"/>
                <w:szCs w:val="20"/>
              </w:rPr>
              <w:t>Состав, классификация, применение.Твердые  сплавы типа ВК, ТК, ТТК. Методы их получения, свойства.</w:t>
            </w:r>
          </w:p>
        </w:tc>
        <w:tc>
          <w:tcPr>
            <w:tcW w:w="2694" w:type="dxa"/>
            <w:vAlign w:val="center"/>
          </w:tcPr>
          <w:p w14:paraId="676ED611" w14:textId="77777777" w:rsidR="00133FE8" w:rsidRPr="00133FE8" w:rsidRDefault="00133FE8" w:rsidP="00133FE8">
            <w:pPr>
              <w:jc w:val="center"/>
              <w:rPr>
                <w:rFonts w:ascii="Times New Roman" w:eastAsia="Times New Roman" w:hAnsi="Times New Roman" w:cs="Times New Roman"/>
                <w:bCs/>
                <w:sz w:val="20"/>
                <w:szCs w:val="20"/>
                <w:lang w:eastAsia="ru-RU"/>
              </w:rPr>
            </w:pPr>
            <w:r w:rsidRPr="00133FE8">
              <w:rPr>
                <w:rFonts w:ascii="Times New Roman" w:eastAsia="Times New Roman" w:hAnsi="Times New Roman" w:cs="Times New Roman"/>
                <w:bCs/>
                <w:sz w:val="20"/>
                <w:szCs w:val="20"/>
                <w:lang w:eastAsia="ru-RU"/>
              </w:rPr>
              <w:t>2</w:t>
            </w:r>
          </w:p>
        </w:tc>
        <w:tc>
          <w:tcPr>
            <w:tcW w:w="2409" w:type="dxa"/>
            <w:vMerge/>
          </w:tcPr>
          <w:p w14:paraId="22172CB5" w14:textId="77777777" w:rsidR="00133FE8" w:rsidRPr="00133FE8" w:rsidRDefault="00133FE8" w:rsidP="00133FE8">
            <w:pPr>
              <w:rPr>
                <w:rFonts w:ascii="Times New Roman" w:eastAsia="Times New Roman" w:hAnsi="Times New Roman" w:cs="Times New Roman"/>
                <w:b/>
                <w:bCs/>
                <w:sz w:val="20"/>
                <w:szCs w:val="20"/>
                <w:lang w:eastAsia="ru-RU"/>
              </w:rPr>
            </w:pPr>
          </w:p>
        </w:tc>
      </w:tr>
      <w:tr w:rsidR="00133FE8" w:rsidRPr="00133FE8" w14:paraId="7C202EC1" w14:textId="77777777" w:rsidTr="00AD5821">
        <w:trPr>
          <w:trHeight w:val="361"/>
        </w:trPr>
        <w:tc>
          <w:tcPr>
            <w:tcW w:w="2972" w:type="dxa"/>
            <w:vMerge/>
          </w:tcPr>
          <w:p w14:paraId="1A7AC356"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14:paraId="72A46745" w14:textId="77777777" w:rsidR="00133FE8" w:rsidRPr="00133FE8" w:rsidRDefault="00133FE8" w:rsidP="00133FE8">
            <w:pPr>
              <w:rPr>
                <w:rFonts w:ascii="Times New Roman" w:eastAsia="Times New Roman" w:hAnsi="Times New Roman" w:cs="Times New Roman"/>
                <w:b/>
                <w:bCs/>
                <w:sz w:val="20"/>
                <w:szCs w:val="20"/>
                <w:lang w:eastAsia="ru-RU"/>
              </w:rPr>
            </w:pPr>
            <w:r w:rsidRPr="00133FE8">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14:paraId="281AC8A4" w14:textId="77777777" w:rsidR="00133FE8" w:rsidRPr="00133FE8" w:rsidRDefault="00133FE8" w:rsidP="00133FE8">
            <w:pPr>
              <w:jc w:val="center"/>
              <w:rPr>
                <w:rFonts w:ascii="Times New Roman" w:eastAsia="Times New Roman" w:hAnsi="Times New Roman" w:cs="Times New Roman"/>
                <w:b/>
                <w:bCs/>
                <w:sz w:val="20"/>
                <w:szCs w:val="20"/>
                <w:lang w:eastAsia="ru-RU"/>
              </w:rPr>
            </w:pPr>
            <w:r w:rsidRPr="00133FE8">
              <w:rPr>
                <w:rFonts w:ascii="Times New Roman" w:eastAsia="Times New Roman" w:hAnsi="Times New Roman" w:cs="Times New Roman"/>
                <w:b/>
                <w:bCs/>
                <w:sz w:val="20"/>
                <w:szCs w:val="20"/>
                <w:lang w:eastAsia="ru-RU"/>
              </w:rPr>
              <w:t>-</w:t>
            </w:r>
          </w:p>
        </w:tc>
        <w:tc>
          <w:tcPr>
            <w:tcW w:w="2409" w:type="dxa"/>
            <w:vMerge/>
          </w:tcPr>
          <w:p w14:paraId="268FF7BF" w14:textId="77777777" w:rsidR="00133FE8" w:rsidRPr="00133FE8" w:rsidRDefault="00133FE8" w:rsidP="00133FE8">
            <w:pPr>
              <w:rPr>
                <w:rFonts w:ascii="Times New Roman" w:eastAsia="Times New Roman" w:hAnsi="Times New Roman" w:cs="Times New Roman"/>
                <w:b/>
                <w:bCs/>
                <w:sz w:val="20"/>
                <w:szCs w:val="20"/>
                <w:lang w:eastAsia="ru-RU"/>
              </w:rPr>
            </w:pPr>
          </w:p>
        </w:tc>
      </w:tr>
      <w:tr w:rsidR="00133FE8" w:rsidRPr="00133FE8" w14:paraId="735C8C9F" w14:textId="77777777" w:rsidTr="00AD5821">
        <w:trPr>
          <w:trHeight w:val="361"/>
        </w:trPr>
        <w:tc>
          <w:tcPr>
            <w:tcW w:w="2972" w:type="dxa"/>
            <w:vMerge w:val="restart"/>
          </w:tcPr>
          <w:p w14:paraId="79AE902E" w14:textId="77777777" w:rsidR="00133FE8" w:rsidRPr="00133FE8" w:rsidRDefault="00133FE8" w:rsidP="00133FE8">
            <w:pPr>
              <w:rPr>
                <w:rFonts w:ascii="Times New Roman" w:eastAsia="Calibri" w:hAnsi="Times New Roman" w:cs="Times New Roman"/>
                <w:color w:val="000000"/>
                <w:sz w:val="20"/>
                <w:szCs w:val="20"/>
              </w:rPr>
            </w:pPr>
            <w:r w:rsidRPr="00133FE8">
              <w:rPr>
                <w:rFonts w:ascii="Times New Roman" w:eastAsia="Calibri" w:hAnsi="Times New Roman" w:cs="Times New Roman"/>
                <w:b/>
                <w:sz w:val="20"/>
                <w:szCs w:val="20"/>
              </w:rPr>
              <w:t>Тема 2.8</w:t>
            </w:r>
            <w:r w:rsidRPr="00133FE8">
              <w:rPr>
                <w:rFonts w:ascii="Times New Roman" w:eastAsia="Calibri" w:hAnsi="Times New Roman" w:cs="Times New Roman"/>
                <w:sz w:val="20"/>
                <w:szCs w:val="20"/>
              </w:rPr>
              <w:t xml:space="preserve"> Конструкционные материалы на органической основе</w:t>
            </w:r>
          </w:p>
        </w:tc>
        <w:tc>
          <w:tcPr>
            <w:tcW w:w="6662" w:type="dxa"/>
            <w:tcBorders>
              <w:top w:val="single" w:sz="4" w:space="0" w:color="auto"/>
              <w:left w:val="single" w:sz="4" w:space="0" w:color="auto"/>
              <w:bottom w:val="single" w:sz="4" w:space="0" w:color="auto"/>
            </w:tcBorders>
          </w:tcPr>
          <w:p w14:paraId="38DE2E78" w14:textId="77777777" w:rsidR="00133FE8" w:rsidRPr="00133FE8" w:rsidRDefault="00133FE8" w:rsidP="00133FE8">
            <w:pPr>
              <w:ind w:left="72"/>
              <w:rPr>
                <w:rFonts w:ascii="Times New Roman" w:eastAsia="Calibri" w:hAnsi="Times New Roman" w:cs="Times New Roman"/>
                <w:sz w:val="20"/>
                <w:szCs w:val="20"/>
              </w:rPr>
            </w:pPr>
            <w:r w:rsidRPr="00133FE8">
              <w:rPr>
                <w:rFonts w:ascii="Times New Roman" w:eastAsia="Calibri" w:hAnsi="Times New Roman" w:cs="Times New Roman"/>
                <w:b/>
                <w:bCs/>
                <w:sz w:val="20"/>
                <w:szCs w:val="20"/>
              </w:rPr>
              <w:t>Содержание</w:t>
            </w:r>
          </w:p>
        </w:tc>
        <w:tc>
          <w:tcPr>
            <w:tcW w:w="2694" w:type="dxa"/>
            <w:vAlign w:val="center"/>
          </w:tcPr>
          <w:p w14:paraId="3EA991E1" w14:textId="77777777" w:rsidR="00133FE8" w:rsidRPr="00133FE8" w:rsidRDefault="00133FE8" w:rsidP="00133FE8">
            <w:pPr>
              <w:jc w:val="center"/>
              <w:rPr>
                <w:rFonts w:ascii="Times New Roman" w:eastAsia="Times New Roman" w:hAnsi="Times New Roman" w:cs="Times New Roman"/>
                <w:b/>
                <w:bCs/>
                <w:sz w:val="20"/>
                <w:szCs w:val="20"/>
                <w:lang w:eastAsia="ru-RU"/>
              </w:rPr>
            </w:pPr>
            <w:r w:rsidRPr="00133FE8">
              <w:rPr>
                <w:rFonts w:ascii="Times New Roman" w:eastAsia="Times New Roman" w:hAnsi="Times New Roman" w:cs="Times New Roman"/>
                <w:b/>
                <w:bCs/>
                <w:sz w:val="20"/>
                <w:szCs w:val="20"/>
                <w:lang w:eastAsia="ru-RU"/>
              </w:rPr>
              <w:t>2</w:t>
            </w:r>
          </w:p>
        </w:tc>
        <w:tc>
          <w:tcPr>
            <w:tcW w:w="2409" w:type="dxa"/>
            <w:vMerge w:val="restart"/>
          </w:tcPr>
          <w:p w14:paraId="0A4E27E1" w14:textId="77777777" w:rsidR="00133FE8" w:rsidRPr="00133FE8" w:rsidRDefault="00133FE8" w:rsidP="00133FE8">
            <w:pPr>
              <w:rPr>
                <w:rFonts w:ascii="Times New Roman" w:eastAsia="Times New Roman" w:hAnsi="Times New Roman" w:cs="Times New Roman"/>
                <w:b/>
                <w:bCs/>
                <w:sz w:val="20"/>
                <w:szCs w:val="20"/>
                <w:lang w:eastAsia="ru-RU"/>
              </w:rPr>
            </w:pPr>
            <w:r w:rsidRPr="00133FE8">
              <w:rPr>
                <w:rFonts w:ascii="Times New Roman" w:eastAsia="Calibri" w:hAnsi="Times New Roman" w:cs="Times New Roman"/>
                <w:sz w:val="20"/>
                <w:szCs w:val="20"/>
              </w:rPr>
              <w:t>ОК 1, ОК 2, ОК 5, ОК 9, ПК 1.1, ПК 3.1, ПК 3.2</w:t>
            </w:r>
          </w:p>
        </w:tc>
      </w:tr>
      <w:tr w:rsidR="00133FE8" w:rsidRPr="00133FE8" w14:paraId="0C3C964F" w14:textId="77777777" w:rsidTr="00AD5821">
        <w:trPr>
          <w:trHeight w:val="361"/>
        </w:trPr>
        <w:tc>
          <w:tcPr>
            <w:tcW w:w="2972" w:type="dxa"/>
            <w:vMerge/>
          </w:tcPr>
          <w:p w14:paraId="408B9E35"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47412734" w14:textId="77777777" w:rsidR="00133FE8" w:rsidRPr="00133FE8" w:rsidRDefault="00133FE8" w:rsidP="00133FE8">
            <w:pPr>
              <w:rPr>
                <w:rFonts w:ascii="Times New Roman" w:eastAsia="Times New Roman" w:hAnsi="Times New Roman" w:cs="Times New Roman"/>
                <w:b/>
                <w:bCs/>
                <w:sz w:val="20"/>
                <w:szCs w:val="20"/>
                <w:lang w:eastAsia="ru-RU"/>
              </w:rPr>
            </w:pPr>
            <w:r w:rsidRPr="00133FE8">
              <w:rPr>
                <w:rFonts w:ascii="Times New Roman" w:eastAsia="Calibri" w:hAnsi="Times New Roman" w:cs="Times New Roman"/>
                <w:b/>
                <w:sz w:val="20"/>
                <w:szCs w:val="20"/>
              </w:rPr>
              <w:t>1</w:t>
            </w:r>
            <w:r w:rsidRPr="00133FE8">
              <w:rPr>
                <w:rFonts w:ascii="Times New Roman" w:eastAsia="Calibri" w:hAnsi="Times New Roman" w:cs="Times New Roman"/>
                <w:sz w:val="20"/>
                <w:szCs w:val="20"/>
              </w:rPr>
              <w:t>.Классификация и технологические свойства пластмасс.</w:t>
            </w:r>
          </w:p>
        </w:tc>
        <w:tc>
          <w:tcPr>
            <w:tcW w:w="2694" w:type="dxa"/>
            <w:vAlign w:val="center"/>
          </w:tcPr>
          <w:p w14:paraId="2989C877" w14:textId="77777777" w:rsidR="00133FE8" w:rsidRPr="00133FE8" w:rsidRDefault="00133FE8" w:rsidP="00133FE8">
            <w:pPr>
              <w:jc w:val="center"/>
              <w:rPr>
                <w:rFonts w:ascii="Times New Roman" w:eastAsia="Times New Roman" w:hAnsi="Times New Roman" w:cs="Times New Roman"/>
                <w:bCs/>
                <w:sz w:val="20"/>
                <w:szCs w:val="20"/>
                <w:lang w:eastAsia="ru-RU"/>
              </w:rPr>
            </w:pPr>
            <w:r w:rsidRPr="00133FE8">
              <w:rPr>
                <w:rFonts w:ascii="Times New Roman" w:eastAsia="Times New Roman" w:hAnsi="Times New Roman" w:cs="Times New Roman"/>
                <w:bCs/>
                <w:sz w:val="20"/>
                <w:szCs w:val="20"/>
                <w:lang w:eastAsia="ru-RU"/>
              </w:rPr>
              <w:t>2</w:t>
            </w:r>
          </w:p>
        </w:tc>
        <w:tc>
          <w:tcPr>
            <w:tcW w:w="2409" w:type="dxa"/>
            <w:vMerge/>
          </w:tcPr>
          <w:p w14:paraId="25DC3727" w14:textId="77777777" w:rsidR="00133FE8" w:rsidRPr="00133FE8" w:rsidRDefault="00133FE8" w:rsidP="00133FE8">
            <w:pPr>
              <w:rPr>
                <w:rFonts w:ascii="Times New Roman" w:eastAsia="Times New Roman" w:hAnsi="Times New Roman" w:cs="Times New Roman"/>
                <w:b/>
                <w:bCs/>
                <w:sz w:val="20"/>
                <w:szCs w:val="20"/>
                <w:lang w:eastAsia="ru-RU"/>
              </w:rPr>
            </w:pPr>
          </w:p>
        </w:tc>
      </w:tr>
      <w:tr w:rsidR="00133FE8" w:rsidRPr="00133FE8" w14:paraId="28E86735" w14:textId="77777777" w:rsidTr="00AD5821">
        <w:trPr>
          <w:trHeight w:val="361"/>
        </w:trPr>
        <w:tc>
          <w:tcPr>
            <w:tcW w:w="2972" w:type="dxa"/>
            <w:vMerge/>
          </w:tcPr>
          <w:p w14:paraId="0B5EFE96"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14:paraId="56598892" w14:textId="77777777" w:rsidR="00133FE8" w:rsidRPr="00133FE8" w:rsidRDefault="00133FE8" w:rsidP="00133FE8">
            <w:pPr>
              <w:rPr>
                <w:rFonts w:ascii="Times New Roman" w:eastAsia="Times New Roman" w:hAnsi="Times New Roman" w:cs="Times New Roman"/>
                <w:b/>
                <w:bCs/>
                <w:sz w:val="20"/>
                <w:szCs w:val="20"/>
                <w:lang w:eastAsia="ru-RU"/>
              </w:rPr>
            </w:pPr>
            <w:r w:rsidRPr="00133FE8">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14:paraId="43D93F33" w14:textId="77777777" w:rsidR="00133FE8" w:rsidRPr="00133FE8" w:rsidRDefault="00133FE8" w:rsidP="00133FE8">
            <w:pPr>
              <w:jc w:val="center"/>
              <w:rPr>
                <w:rFonts w:ascii="Times New Roman" w:eastAsia="Times New Roman" w:hAnsi="Times New Roman" w:cs="Times New Roman"/>
                <w:b/>
                <w:bCs/>
                <w:sz w:val="20"/>
                <w:szCs w:val="20"/>
                <w:lang w:eastAsia="ru-RU"/>
              </w:rPr>
            </w:pPr>
            <w:r w:rsidRPr="00133FE8">
              <w:rPr>
                <w:rFonts w:ascii="Times New Roman" w:eastAsia="Times New Roman" w:hAnsi="Times New Roman" w:cs="Times New Roman"/>
                <w:b/>
                <w:bCs/>
                <w:sz w:val="20"/>
                <w:szCs w:val="20"/>
                <w:lang w:eastAsia="ru-RU"/>
              </w:rPr>
              <w:t>-</w:t>
            </w:r>
          </w:p>
        </w:tc>
        <w:tc>
          <w:tcPr>
            <w:tcW w:w="2409" w:type="dxa"/>
            <w:vMerge/>
          </w:tcPr>
          <w:p w14:paraId="005A7287" w14:textId="77777777" w:rsidR="00133FE8" w:rsidRPr="00133FE8" w:rsidRDefault="00133FE8" w:rsidP="00133FE8">
            <w:pPr>
              <w:rPr>
                <w:rFonts w:ascii="Times New Roman" w:eastAsia="Times New Roman" w:hAnsi="Times New Roman" w:cs="Times New Roman"/>
                <w:b/>
                <w:bCs/>
                <w:sz w:val="20"/>
                <w:szCs w:val="20"/>
                <w:lang w:eastAsia="ru-RU"/>
              </w:rPr>
            </w:pPr>
          </w:p>
        </w:tc>
      </w:tr>
      <w:tr w:rsidR="00133FE8" w:rsidRPr="00133FE8" w14:paraId="22AB5E9F" w14:textId="77777777" w:rsidTr="00AD5821">
        <w:trPr>
          <w:trHeight w:val="361"/>
        </w:trPr>
        <w:tc>
          <w:tcPr>
            <w:tcW w:w="2972" w:type="dxa"/>
            <w:vMerge w:val="restart"/>
          </w:tcPr>
          <w:p w14:paraId="76CC1EA4" w14:textId="77777777" w:rsidR="00133FE8" w:rsidRPr="00133FE8" w:rsidRDefault="00133FE8" w:rsidP="00133FE8">
            <w:pPr>
              <w:ind w:firstLine="61"/>
              <w:rPr>
                <w:rFonts w:ascii="Times New Roman" w:eastAsia="Calibri" w:hAnsi="Times New Roman" w:cs="Times New Roman"/>
                <w:color w:val="000000"/>
                <w:sz w:val="20"/>
                <w:szCs w:val="20"/>
              </w:rPr>
            </w:pPr>
            <w:r w:rsidRPr="00133FE8">
              <w:rPr>
                <w:rFonts w:ascii="Times New Roman" w:eastAsia="Calibri" w:hAnsi="Times New Roman" w:cs="Times New Roman"/>
                <w:b/>
                <w:sz w:val="20"/>
                <w:szCs w:val="20"/>
              </w:rPr>
              <w:t>Тема 2.9</w:t>
            </w:r>
            <w:r w:rsidRPr="00133FE8">
              <w:rPr>
                <w:rFonts w:ascii="Times New Roman" w:eastAsia="Calibri" w:hAnsi="Times New Roman" w:cs="Times New Roman"/>
                <w:sz w:val="20"/>
                <w:szCs w:val="20"/>
              </w:rPr>
              <w:t xml:space="preserve"> Конструкционные материалы на неорганической основе.</w:t>
            </w:r>
          </w:p>
        </w:tc>
        <w:tc>
          <w:tcPr>
            <w:tcW w:w="6662" w:type="dxa"/>
            <w:tcBorders>
              <w:top w:val="single" w:sz="4" w:space="0" w:color="auto"/>
              <w:left w:val="single" w:sz="4" w:space="0" w:color="auto"/>
              <w:bottom w:val="single" w:sz="4" w:space="0" w:color="auto"/>
            </w:tcBorders>
          </w:tcPr>
          <w:p w14:paraId="0FC05F42" w14:textId="77777777" w:rsidR="00133FE8" w:rsidRPr="00133FE8" w:rsidRDefault="00133FE8" w:rsidP="00133FE8">
            <w:pPr>
              <w:ind w:left="72"/>
              <w:rPr>
                <w:rFonts w:ascii="Times New Roman" w:eastAsia="Calibri" w:hAnsi="Times New Roman" w:cs="Times New Roman"/>
                <w:sz w:val="20"/>
                <w:szCs w:val="20"/>
              </w:rPr>
            </w:pPr>
            <w:r w:rsidRPr="00133FE8">
              <w:rPr>
                <w:rFonts w:ascii="Times New Roman" w:eastAsia="Calibri" w:hAnsi="Times New Roman" w:cs="Times New Roman"/>
                <w:b/>
                <w:bCs/>
                <w:sz w:val="20"/>
                <w:szCs w:val="20"/>
              </w:rPr>
              <w:t>Содержание</w:t>
            </w:r>
          </w:p>
        </w:tc>
        <w:tc>
          <w:tcPr>
            <w:tcW w:w="2694" w:type="dxa"/>
            <w:vAlign w:val="center"/>
          </w:tcPr>
          <w:p w14:paraId="62132D2F" w14:textId="77777777" w:rsidR="00133FE8" w:rsidRPr="00133FE8" w:rsidRDefault="00133FE8" w:rsidP="00133FE8">
            <w:pPr>
              <w:jc w:val="center"/>
              <w:rPr>
                <w:rFonts w:ascii="Times New Roman" w:eastAsia="Times New Roman" w:hAnsi="Times New Roman" w:cs="Times New Roman"/>
                <w:b/>
                <w:bCs/>
                <w:sz w:val="20"/>
                <w:szCs w:val="20"/>
                <w:lang w:eastAsia="ru-RU"/>
              </w:rPr>
            </w:pPr>
            <w:r w:rsidRPr="00133FE8">
              <w:rPr>
                <w:rFonts w:ascii="Times New Roman" w:eastAsia="Times New Roman" w:hAnsi="Times New Roman" w:cs="Times New Roman"/>
                <w:b/>
                <w:bCs/>
                <w:sz w:val="20"/>
                <w:szCs w:val="20"/>
                <w:lang w:eastAsia="ru-RU"/>
              </w:rPr>
              <w:t>2</w:t>
            </w:r>
          </w:p>
        </w:tc>
        <w:tc>
          <w:tcPr>
            <w:tcW w:w="2409" w:type="dxa"/>
            <w:vMerge w:val="restart"/>
          </w:tcPr>
          <w:p w14:paraId="14B9457C" w14:textId="77777777" w:rsidR="00133FE8" w:rsidRPr="00133FE8" w:rsidRDefault="00133FE8" w:rsidP="00133FE8">
            <w:pPr>
              <w:rPr>
                <w:rFonts w:ascii="Times New Roman" w:eastAsia="Times New Roman" w:hAnsi="Times New Roman" w:cs="Times New Roman"/>
                <w:b/>
                <w:bCs/>
                <w:sz w:val="20"/>
                <w:szCs w:val="20"/>
                <w:lang w:eastAsia="ru-RU"/>
              </w:rPr>
            </w:pPr>
            <w:r w:rsidRPr="00133FE8">
              <w:rPr>
                <w:rFonts w:ascii="Times New Roman" w:eastAsia="Calibri" w:hAnsi="Times New Roman" w:cs="Times New Roman"/>
                <w:sz w:val="20"/>
                <w:szCs w:val="20"/>
              </w:rPr>
              <w:t>ОК 1, ОК 2, ОК 5, ОК 9, ПК 1.1, ПК 3.1, ПК 3.2</w:t>
            </w:r>
          </w:p>
        </w:tc>
      </w:tr>
      <w:tr w:rsidR="00133FE8" w:rsidRPr="00133FE8" w14:paraId="65FA03B2" w14:textId="77777777" w:rsidTr="00AD5821">
        <w:trPr>
          <w:trHeight w:val="361"/>
        </w:trPr>
        <w:tc>
          <w:tcPr>
            <w:tcW w:w="2972" w:type="dxa"/>
            <w:vMerge/>
          </w:tcPr>
          <w:p w14:paraId="2359B28F"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4323E5A6" w14:textId="77777777" w:rsidR="00133FE8" w:rsidRPr="00133FE8" w:rsidRDefault="00133FE8" w:rsidP="00133FE8">
            <w:pPr>
              <w:rPr>
                <w:rFonts w:ascii="Times New Roman" w:eastAsia="Times New Roman" w:hAnsi="Times New Roman" w:cs="Times New Roman"/>
                <w:b/>
                <w:bCs/>
                <w:sz w:val="20"/>
                <w:szCs w:val="20"/>
                <w:lang w:eastAsia="ru-RU"/>
              </w:rPr>
            </w:pPr>
            <w:r w:rsidRPr="00133FE8">
              <w:rPr>
                <w:rFonts w:ascii="Times New Roman" w:eastAsia="Calibri" w:hAnsi="Times New Roman" w:cs="Times New Roman"/>
                <w:b/>
                <w:sz w:val="20"/>
                <w:szCs w:val="20"/>
              </w:rPr>
              <w:t>1</w:t>
            </w:r>
            <w:r w:rsidRPr="00133FE8">
              <w:rPr>
                <w:rFonts w:ascii="Times New Roman" w:eastAsia="Calibri" w:hAnsi="Times New Roman" w:cs="Times New Roman"/>
                <w:sz w:val="20"/>
                <w:szCs w:val="20"/>
              </w:rPr>
              <w:t>.Неорганическое стекло, его структура, состав и свойства. Классификация стекол. Применение технических стекол.</w:t>
            </w:r>
          </w:p>
        </w:tc>
        <w:tc>
          <w:tcPr>
            <w:tcW w:w="2694" w:type="dxa"/>
            <w:vAlign w:val="center"/>
          </w:tcPr>
          <w:p w14:paraId="532DF901" w14:textId="77777777" w:rsidR="00133FE8" w:rsidRPr="00133FE8" w:rsidRDefault="00133FE8" w:rsidP="00133FE8">
            <w:pPr>
              <w:jc w:val="center"/>
              <w:rPr>
                <w:rFonts w:ascii="Times New Roman" w:eastAsia="Times New Roman" w:hAnsi="Times New Roman" w:cs="Times New Roman"/>
                <w:bCs/>
                <w:sz w:val="20"/>
                <w:szCs w:val="20"/>
                <w:lang w:eastAsia="ru-RU"/>
              </w:rPr>
            </w:pPr>
            <w:r w:rsidRPr="00133FE8">
              <w:rPr>
                <w:rFonts w:ascii="Times New Roman" w:eastAsia="Times New Roman" w:hAnsi="Times New Roman" w:cs="Times New Roman"/>
                <w:bCs/>
                <w:sz w:val="20"/>
                <w:szCs w:val="20"/>
                <w:lang w:eastAsia="ru-RU"/>
              </w:rPr>
              <w:t>2</w:t>
            </w:r>
          </w:p>
        </w:tc>
        <w:tc>
          <w:tcPr>
            <w:tcW w:w="2409" w:type="dxa"/>
            <w:vMerge/>
          </w:tcPr>
          <w:p w14:paraId="25B68431" w14:textId="77777777" w:rsidR="00133FE8" w:rsidRPr="00133FE8" w:rsidRDefault="00133FE8" w:rsidP="00133FE8">
            <w:pPr>
              <w:rPr>
                <w:rFonts w:ascii="Times New Roman" w:eastAsia="Times New Roman" w:hAnsi="Times New Roman" w:cs="Times New Roman"/>
                <w:b/>
                <w:bCs/>
                <w:sz w:val="20"/>
                <w:szCs w:val="20"/>
                <w:lang w:eastAsia="ru-RU"/>
              </w:rPr>
            </w:pPr>
          </w:p>
        </w:tc>
      </w:tr>
      <w:tr w:rsidR="00133FE8" w:rsidRPr="00133FE8" w14:paraId="1618D938" w14:textId="77777777" w:rsidTr="00AD5821">
        <w:trPr>
          <w:trHeight w:val="361"/>
        </w:trPr>
        <w:tc>
          <w:tcPr>
            <w:tcW w:w="2972" w:type="dxa"/>
            <w:vMerge/>
          </w:tcPr>
          <w:p w14:paraId="436CB0D6"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14:paraId="3BC8CE2B" w14:textId="77777777" w:rsidR="00133FE8" w:rsidRPr="00133FE8" w:rsidRDefault="00133FE8" w:rsidP="00133FE8">
            <w:pPr>
              <w:rPr>
                <w:rFonts w:ascii="Times New Roman" w:eastAsia="Times New Roman" w:hAnsi="Times New Roman" w:cs="Times New Roman"/>
                <w:b/>
                <w:bCs/>
                <w:sz w:val="20"/>
                <w:szCs w:val="20"/>
                <w:lang w:eastAsia="ru-RU"/>
              </w:rPr>
            </w:pPr>
            <w:r w:rsidRPr="00133FE8">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14:paraId="219A2BF4" w14:textId="77777777" w:rsidR="00133FE8" w:rsidRPr="00133FE8" w:rsidRDefault="00133FE8" w:rsidP="00133FE8">
            <w:pPr>
              <w:jc w:val="center"/>
              <w:rPr>
                <w:rFonts w:ascii="Times New Roman" w:eastAsia="Times New Roman" w:hAnsi="Times New Roman" w:cs="Times New Roman"/>
                <w:b/>
                <w:bCs/>
                <w:sz w:val="20"/>
                <w:szCs w:val="20"/>
                <w:lang w:eastAsia="ru-RU"/>
              </w:rPr>
            </w:pPr>
            <w:r w:rsidRPr="00133FE8">
              <w:rPr>
                <w:rFonts w:ascii="Times New Roman" w:eastAsia="Times New Roman" w:hAnsi="Times New Roman" w:cs="Times New Roman"/>
                <w:b/>
                <w:bCs/>
                <w:sz w:val="20"/>
                <w:szCs w:val="20"/>
                <w:lang w:eastAsia="ru-RU"/>
              </w:rPr>
              <w:t>-</w:t>
            </w:r>
          </w:p>
        </w:tc>
        <w:tc>
          <w:tcPr>
            <w:tcW w:w="2409" w:type="dxa"/>
            <w:vMerge/>
          </w:tcPr>
          <w:p w14:paraId="3294EB6F" w14:textId="77777777" w:rsidR="00133FE8" w:rsidRPr="00133FE8" w:rsidRDefault="00133FE8" w:rsidP="00133FE8">
            <w:pPr>
              <w:rPr>
                <w:rFonts w:ascii="Times New Roman" w:eastAsia="Times New Roman" w:hAnsi="Times New Roman" w:cs="Times New Roman"/>
                <w:b/>
                <w:bCs/>
                <w:sz w:val="20"/>
                <w:szCs w:val="20"/>
                <w:lang w:eastAsia="ru-RU"/>
              </w:rPr>
            </w:pPr>
          </w:p>
        </w:tc>
      </w:tr>
      <w:tr w:rsidR="00133FE8" w:rsidRPr="00133FE8" w14:paraId="597AE765" w14:textId="77777777" w:rsidTr="00AD5821">
        <w:trPr>
          <w:trHeight w:val="361"/>
        </w:trPr>
        <w:tc>
          <w:tcPr>
            <w:tcW w:w="2972" w:type="dxa"/>
            <w:vMerge w:val="restart"/>
          </w:tcPr>
          <w:p w14:paraId="5251EF4B" w14:textId="77777777" w:rsidR="00133FE8" w:rsidRPr="00133FE8" w:rsidRDefault="00133FE8" w:rsidP="00133FE8">
            <w:pPr>
              <w:rPr>
                <w:rFonts w:ascii="Times New Roman" w:eastAsia="Calibri" w:hAnsi="Times New Roman" w:cs="Times New Roman"/>
                <w:sz w:val="20"/>
                <w:szCs w:val="20"/>
              </w:rPr>
            </w:pPr>
            <w:r w:rsidRPr="00133FE8">
              <w:rPr>
                <w:rFonts w:ascii="Times New Roman" w:eastAsia="Calibri" w:hAnsi="Times New Roman" w:cs="Times New Roman"/>
                <w:b/>
                <w:sz w:val="20"/>
                <w:szCs w:val="20"/>
              </w:rPr>
              <w:t>Тема 2.10</w:t>
            </w:r>
            <w:r w:rsidRPr="00133FE8">
              <w:rPr>
                <w:rFonts w:ascii="Times New Roman" w:eastAsia="Calibri" w:hAnsi="Times New Roman" w:cs="Times New Roman"/>
                <w:sz w:val="20"/>
                <w:szCs w:val="20"/>
              </w:rPr>
              <w:t xml:space="preserve"> Коррозия металлов  и мера борьбы с ней.</w:t>
            </w:r>
          </w:p>
        </w:tc>
        <w:tc>
          <w:tcPr>
            <w:tcW w:w="6662" w:type="dxa"/>
            <w:tcBorders>
              <w:top w:val="single" w:sz="4" w:space="0" w:color="auto"/>
              <w:left w:val="single" w:sz="4" w:space="0" w:color="auto"/>
              <w:bottom w:val="single" w:sz="4" w:space="0" w:color="auto"/>
            </w:tcBorders>
          </w:tcPr>
          <w:p w14:paraId="2C55E1B2" w14:textId="77777777" w:rsidR="00133FE8" w:rsidRPr="00133FE8" w:rsidRDefault="00133FE8" w:rsidP="00133FE8">
            <w:pPr>
              <w:ind w:left="72"/>
              <w:rPr>
                <w:rFonts w:ascii="Times New Roman" w:eastAsia="Calibri" w:hAnsi="Times New Roman" w:cs="Times New Roman"/>
                <w:sz w:val="20"/>
                <w:szCs w:val="20"/>
              </w:rPr>
            </w:pPr>
            <w:r w:rsidRPr="00133FE8">
              <w:rPr>
                <w:rFonts w:ascii="Times New Roman" w:eastAsia="Calibri" w:hAnsi="Times New Roman" w:cs="Times New Roman"/>
                <w:b/>
                <w:bCs/>
                <w:sz w:val="20"/>
                <w:szCs w:val="20"/>
              </w:rPr>
              <w:t>Содержание</w:t>
            </w:r>
          </w:p>
        </w:tc>
        <w:tc>
          <w:tcPr>
            <w:tcW w:w="2694" w:type="dxa"/>
            <w:vAlign w:val="center"/>
          </w:tcPr>
          <w:p w14:paraId="75C02E25" w14:textId="77777777" w:rsidR="00133FE8" w:rsidRPr="00133FE8" w:rsidRDefault="00133FE8" w:rsidP="00133FE8">
            <w:pPr>
              <w:jc w:val="center"/>
              <w:rPr>
                <w:rFonts w:ascii="Times New Roman" w:eastAsia="Times New Roman" w:hAnsi="Times New Roman" w:cs="Times New Roman"/>
                <w:b/>
                <w:bCs/>
                <w:sz w:val="20"/>
                <w:szCs w:val="20"/>
                <w:lang w:eastAsia="ru-RU"/>
              </w:rPr>
            </w:pPr>
            <w:r w:rsidRPr="00133FE8">
              <w:rPr>
                <w:rFonts w:ascii="Times New Roman" w:eastAsia="Times New Roman" w:hAnsi="Times New Roman" w:cs="Times New Roman"/>
                <w:b/>
                <w:bCs/>
                <w:sz w:val="20"/>
                <w:szCs w:val="20"/>
                <w:lang w:eastAsia="ru-RU"/>
              </w:rPr>
              <w:t>2</w:t>
            </w:r>
          </w:p>
        </w:tc>
        <w:tc>
          <w:tcPr>
            <w:tcW w:w="2409" w:type="dxa"/>
            <w:vMerge w:val="restart"/>
          </w:tcPr>
          <w:p w14:paraId="68B74264" w14:textId="77777777" w:rsidR="00133FE8" w:rsidRPr="00133FE8" w:rsidRDefault="00133FE8" w:rsidP="00133FE8">
            <w:pPr>
              <w:rPr>
                <w:rFonts w:ascii="Times New Roman" w:eastAsia="Times New Roman" w:hAnsi="Times New Roman" w:cs="Times New Roman"/>
                <w:b/>
                <w:bCs/>
                <w:sz w:val="20"/>
                <w:szCs w:val="20"/>
                <w:lang w:eastAsia="ru-RU"/>
              </w:rPr>
            </w:pPr>
            <w:r w:rsidRPr="00133FE8">
              <w:rPr>
                <w:rFonts w:ascii="Times New Roman" w:eastAsia="Calibri" w:hAnsi="Times New Roman" w:cs="Times New Roman"/>
                <w:sz w:val="20"/>
                <w:szCs w:val="20"/>
              </w:rPr>
              <w:t>ОК 1, ОК 2, ОК 5, ОК 9, ПК 1.1, ПК 3.1, ПК 3.2</w:t>
            </w:r>
          </w:p>
        </w:tc>
      </w:tr>
      <w:tr w:rsidR="00133FE8" w:rsidRPr="00133FE8" w14:paraId="7903058C" w14:textId="77777777" w:rsidTr="00AD5821">
        <w:trPr>
          <w:trHeight w:val="361"/>
        </w:trPr>
        <w:tc>
          <w:tcPr>
            <w:tcW w:w="2972" w:type="dxa"/>
            <w:vMerge/>
          </w:tcPr>
          <w:p w14:paraId="5B0BEB33"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734AF7BD" w14:textId="77777777" w:rsidR="00133FE8" w:rsidRPr="00133FE8" w:rsidRDefault="00133FE8" w:rsidP="00133FE8">
            <w:pPr>
              <w:rPr>
                <w:rFonts w:ascii="Times New Roman" w:eastAsia="Times New Roman" w:hAnsi="Times New Roman" w:cs="Times New Roman"/>
                <w:b/>
                <w:bCs/>
                <w:sz w:val="20"/>
                <w:szCs w:val="20"/>
                <w:lang w:eastAsia="ru-RU"/>
              </w:rPr>
            </w:pPr>
            <w:r w:rsidRPr="00133FE8">
              <w:rPr>
                <w:rFonts w:ascii="Times New Roman" w:eastAsia="Calibri" w:hAnsi="Times New Roman" w:cs="Times New Roman"/>
                <w:b/>
                <w:sz w:val="20"/>
                <w:szCs w:val="20"/>
              </w:rPr>
              <w:t>1.</w:t>
            </w:r>
            <w:r w:rsidRPr="00133FE8">
              <w:rPr>
                <w:rFonts w:ascii="Times New Roman" w:eastAsia="Calibri" w:hAnsi="Times New Roman" w:cs="Times New Roman"/>
                <w:sz w:val="20"/>
                <w:szCs w:val="20"/>
              </w:rPr>
              <w:t>Сущность процесса коррозии. Экономический ущерб коррозии. Виды коррозии: химическая и электрохимическая коррозия. Металлические и неметаллические способы защиты металлов от коррозии.</w:t>
            </w:r>
          </w:p>
        </w:tc>
        <w:tc>
          <w:tcPr>
            <w:tcW w:w="2694" w:type="dxa"/>
            <w:vAlign w:val="center"/>
          </w:tcPr>
          <w:p w14:paraId="1E0F034D" w14:textId="77777777" w:rsidR="00133FE8" w:rsidRPr="00133FE8" w:rsidRDefault="00133FE8" w:rsidP="00133FE8">
            <w:pPr>
              <w:jc w:val="center"/>
              <w:rPr>
                <w:rFonts w:ascii="Times New Roman" w:eastAsia="Times New Roman" w:hAnsi="Times New Roman" w:cs="Times New Roman"/>
                <w:bCs/>
                <w:sz w:val="20"/>
                <w:szCs w:val="20"/>
                <w:lang w:eastAsia="ru-RU"/>
              </w:rPr>
            </w:pPr>
            <w:r w:rsidRPr="00133FE8">
              <w:rPr>
                <w:rFonts w:ascii="Times New Roman" w:eastAsia="Times New Roman" w:hAnsi="Times New Roman" w:cs="Times New Roman"/>
                <w:bCs/>
                <w:sz w:val="20"/>
                <w:szCs w:val="20"/>
                <w:lang w:eastAsia="ru-RU"/>
              </w:rPr>
              <w:t>2</w:t>
            </w:r>
          </w:p>
        </w:tc>
        <w:tc>
          <w:tcPr>
            <w:tcW w:w="2409" w:type="dxa"/>
            <w:vMerge/>
          </w:tcPr>
          <w:p w14:paraId="40FE5B58" w14:textId="77777777" w:rsidR="00133FE8" w:rsidRPr="00133FE8" w:rsidRDefault="00133FE8" w:rsidP="00133FE8">
            <w:pPr>
              <w:rPr>
                <w:rFonts w:ascii="Times New Roman" w:eastAsia="Times New Roman" w:hAnsi="Times New Roman" w:cs="Times New Roman"/>
                <w:b/>
                <w:bCs/>
                <w:sz w:val="20"/>
                <w:szCs w:val="20"/>
                <w:lang w:eastAsia="ru-RU"/>
              </w:rPr>
            </w:pPr>
          </w:p>
        </w:tc>
      </w:tr>
      <w:tr w:rsidR="00133FE8" w:rsidRPr="00133FE8" w14:paraId="6BC715F6" w14:textId="77777777" w:rsidTr="00AD5821">
        <w:trPr>
          <w:trHeight w:val="361"/>
        </w:trPr>
        <w:tc>
          <w:tcPr>
            <w:tcW w:w="2972" w:type="dxa"/>
            <w:vMerge/>
          </w:tcPr>
          <w:p w14:paraId="03F8D01D"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14:paraId="7B548C93" w14:textId="77777777" w:rsidR="00133FE8" w:rsidRPr="00133FE8" w:rsidRDefault="00133FE8" w:rsidP="00133FE8">
            <w:pPr>
              <w:rPr>
                <w:rFonts w:ascii="Times New Roman" w:eastAsia="Times New Roman" w:hAnsi="Times New Roman" w:cs="Times New Roman"/>
                <w:b/>
                <w:bCs/>
                <w:sz w:val="20"/>
                <w:szCs w:val="20"/>
                <w:lang w:eastAsia="ru-RU"/>
              </w:rPr>
            </w:pPr>
            <w:r w:rsidRPr="00133FE8">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14:paraId="75A1CB66" w14:textId="77777777" w:rsidR="00133FE8" w:rsidRPr="00133FE8" w:rsidRDefault="00133FE8" w:rsidP="00133FE8">
            <w:pPr>
              <w:jc w:val="center"/>
              <w:rPr>
                <w:rFonts w:ascii="Times New Roman" w:eastAsia="Times New Roman" w:hAnsi="Times New Roman" w:cs="Times New Roman"/>
                <w:b/>
                <w:bCs/>
                <w:sz w:val="20"/>
                <w:szCs w:val="20"/>
                <w:lang w:eastAsia="ru-RU"/>
              </w:rPr>
            </w:pPr>
            <w:r w:rsidRPr="00133FE8">
              <w:rPr>
                <w:rFonts w:ascii="Times New Roman" w:eastAsia="Times New Roman" w:hAnsi="Times New Roman" w:cs="Times New Roman"/>
                <w:b/>
                <w:bCs/>
                <w:sz w:val="20"/>
                <w:szCs w:val="20"/>
                <w:lang w:eastAsia="ru-RU"/>
              </w:rPr>
              <w:t>-</w:t>
            </w:r>
          </w:p>
        </w:tc>
        <w:tc>
          <w:tcPr>
            <w:tcW w:w="2409" w:type="dxa"/>
            <w:vMerge/>
          </w:tcPr>
          <w:p w14:paraId="5B050CC0" w14:textId="77777777" w:rsidR="00133FE8" w:rsidRPr="00133FE8" w:rsidRDefault="00133FE8" w:rsidP="00133FE8">
            <w:pPr>
              <w:rPr>
                <w:rFonts w:ascii="Times New Roman" w:eastAsia="Times New Roman" w:hAnsi="Times New Roman" w:cs="Times New Roman"/>
                <w:b/>
                <w:bCs/>
                <w:sz w:val="20"/>
                <w:szCs w:val="20"/>
                <w:lang w:eastAsia="ru-RU"/>
              </w:rPr>
            </w:pPr>
          </w:p>
        </w:tc>
      </w:tr>
      <w:tr w:rsidR="00133FE8" w:rsidRPr="00133FE8" w14:paraId="31E92F1A" w14:textId="77777777" w:rsidTr="00AD5821">
        <w:trPr>
          <w:trHeight w:val="361"/>
        </w:trPr>
        <w:tc>
          <w:tcPr>
            <w:tcW w:w="2972" w:type="dxa"/>
            <w:vMerge w:val="restart"/>
          </w:tcPr>
          <w:p w14:paraId="4FA27401" w14:textId="77777777" w:rsidR="00133FE8" w:rsidRPr="00133FE8" w:rsidRDefault="00133FE8" w:rsidP="00133FE8">
            <w:pPr>
              <w:rPr>
                <w:rFonts w:ascii="Times New Roman" w:eastAsia="Calibri" w:hAnsi="Times New Roman" w:cs="Times New Roman"/>
                <w:b/>
                <w:bCs/>
                <w:sz w:val="20"/>
                <w:szCs w:val="20"/>
              </w:rPr>
            </w:pPr>
            <w:r w:rsidRPr="00133FE8">
              <w:rPr>
                <w:rFonts w:ascii="Times New Roman" w:eastAsia="Calibri" w:hAnsi="Times New Roman" w:cs="Times New Roman"/>
                <w:b/>
                <w:bCs/>
                <w:sz w:val="20"/>
                <w:szCs w:val="20"/>
              </w:rPr>
              <w:t>Тема 2.11</w:t>
            </w:r>
          </w:p>
          <w:p w14:paraId="26492B19" w14:textId="77777777" w:rsidR="00133FE8" w:rsidRPr="00133FE8" w:rsidRDefault="00133FE8" w:rsidP="00133FE8">
            <w:pPr>
              <w:rPr>
                <w:rFonts w:ascii="Times New Roman" w:eastAsia="Calibri" w:hAnsi="Times New Roman" w:cs="Times New Roman"/>
                <w:bCs/>
                <w:sz w:val="20"/>
                <w:szCs w:val="20"/>
              </w:rPr>
            </w:pPr>
            <w:r w:rsidRPr="00133FE8">
              <w:rPr>
                <w:rFonts w:ascii="Times New Roman" w:eastAsia="Calibri" w:hAnsi="Times New Roman" w:cs="Times New Roman"/>
                <w:bCs/>
                <w:sz w:val="20"/>
                <w:szCs w:val="20"/>
              </w:rPr>
              <w:t>Способы обработки материалов.</w:t>
            </w:r>
          </w:p>
        </w:tc>
        <w:tc>
          <w:tcPr>
            <w:tcW w:w="6662" w:type="dxa"/>
            <w:tcBorders>
              <w:top w:val="single" w:sz="4" w:space="0" w:color="auto"/>
              <w:left w:val="single" w:sz="4" w:space="0" w:color="auto"/>
              <w:bottom w:val="single" w:sz="4" w:space="0" w:color="auto"/>
            </w:tcBorders>
          </w:tcPr>
          <w:p w14:paraId="600724AA" w14:textId="77777777" w:rsidR="00133FE8" w:rsidRPr="00133FE8" w:rsidRDefault="00133FE8" w:rsidP="00133FE8">
            <w:pPr>
              <w:rPr>
                <w:rFonts w:ascii="Times New Roman" w:eastAsia="Calibri" w:hAnsi="Times New Roman" w:cs="Times New Roman"/>
                <w:b/>
                <w:bCs/>
                <w:sz w:val="20"/>
                <w:szCs w:val="20"/>
              </w:rPr>
            </w:pPr>
            <w:r w:rsidRPr="00133FE8">
              <w:rPr>
                <w:rFonts w:ascii="Times New Roman" w:eastAsia="Calibri" w:hAnsi="Times New Roman" w:cs="Times New Roman"/>
                <w:b/>
                <w:bCs/>
                <w:sz w:val="20"/>
                <w:szCs w:val="20"/>
              </w:rPr>
              <w:t>Содержание</w:t>
            </w:r>
          </w:p>
        </w:tc>
        <w:tc>
          <w:tcPr>
            <w:tcW w:w="2694" w:type="dxa"/>
            <w:vAlign w:val="center"/>
          </w:tcPr>
          <w:p w14:paraId="0D166BA5" w14:textId="77777777" w:rsidR="00133FE8" w:rsidRPr="00133FE8" w:rsidRDefault="00133FE8" w:rsidP="00133FE8">
            <w:pPr>
              <w:jc w:val="center"/>
              <w:rPr>
                <w:rFonts w:ascii="Times New Roman" w:eastAsia="Times New Roman" w:hAnsi="Times New Roman" w:cs="Times New Roman"/>
                <w:bCs/>
                <w:sz w:val="20"/>
                <w:szCs w:val="20"/>
                <w:lang w:eastAsia="ru-RU"/>
              </w:rPr>
            </w:pPr>
            <w:r w:rsidRPr="00133FE8">
              <w:rPr>
                <w:rFonts w:ascii="Times New Roman" w:eastAsia="Times New Roman" w:hAnsi="Times New Roman" w:cs="Times New Roman"/>
                <w:b/>
                <w:bCs/>
                <w:sz w:val="20"/>
                <w:szCs w:val="20"/>
                <w:lang w:eastAsia="ru-RU"/>
              </w:rPr>
              <w:t>6</w:t>
            </w:r>
          </w:p>
        </w:tc>
        <w:tc>
          <w:tcPr>
            <w:tcW w:w="2409" w:type="dxa"/>
            <w:vMerge w:val="restart"/>
          </w:tcPr>
          <w:p w14:paraId="302C6346" w14:textId="77777777" w:rsidR="00133FE8" w:rsidRPr="00133FE8" w:rsidRDefault="00133FE8" w:rsidP="00133FE8">
            <w:pPr>
              <w:rPr>
                <w:rFonts w:ascii="Times New Roman" w:eastAsia="Times New Roman" w:hAnsi="Times New Roman" w:cs="Times New Roman"/>
                <w:b/>
                <w:bCs/>
                <w:sz w:val="20"/>
                <w:szCs w:val="20"/>
                <w:lang w:eastAsia="ru-RU"/>
              </w:rPr>
            </w:pPr>
            <w:r w:rsidRPr="00133FE8">
              <w:rPr>
                <w:rFonts w:ascii="Times New Roman" w:eastAsia="Calibri" w:hAnsi="Times New Roman" w:cs="Times New Roman"/>
                <w:sz w:val="20"/>
                <w:szCs w:val="20"/>
              </w:rPr>
              <w:t>ОК 1, ОК 2, ОК 5, ОК 9, ПК 1.1, ПК 3.1, ПК 3.2</w:t>
            </w:r>
          </w:p>
        </w:tc>
      </w:tr>
      <w:tr w:rsidR="00133FE8" w:rsidRPr="00133FE8" w14:paraId="798D5DE0" w14:textId="77777777" w:rsidTr="00AD5821">
        <w:trPr>
          <w:trHeight w:val="361"/>
        </w:trPr>
        <w:tc>
          <w:tcPr>
            <w:tcW w:w="2972" w:type="dxa"/>
            <w:vMerge/>
          </w:tcPr>
          <w:p w14:paraId="59C0B489"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50DADF88" w14:textId="77777777" w:rsidR="00133FE8" w:rsidRPr="00133FE8" w:rsidRDefault="00133FE8" w:rsidP="00133FE8">
            <w:pPr>
              <w:rPr>
                <w:rFonts w:ascii="Times New Roman" w:eastAsia="Times New Roman" w:hAnsi="Times New Roman" w:cs="Times New Roman"/>
                <w:b/>
                <w:bCs/>
                <w:sz w:val="20"/>
                <w:szCs w:val="20"/>
                <w:lang w:eastAsia="ru-RU"/>
              </w:rPr>
            </w:pPr>
            <w:r w:rsidRPr="00133FE8">
              <w:rPr>
                <w:rFonts w:ascii="Times New Roman" w:eastAsia="Calibri" w:hAnsi="Times New Roman" w:cs="Times New Roman"/>
                <w:b/>
                <w:bCs/>
                <w:sz w:val="20"/>
                <w:szCs w:val="20"/>
              </w:rPr>
              <w:t>1.</w:t>
            </w:r>
            <w:r w:rsidRPr="00133FE8">
              <w:rPr>
                <w:rFonts w:ascii="Times New Roman" w:eastAsia="Calibri" w:hAnsi="Times New Roman" w:cs="Times New Roman"/>
                <w:bCs/>
                <w:sz w:val="20"/>
                <w:szCs w:val="20"/>
              </w:rPr>
              <w:t xml:space="preserve"> Литейное производство. Литейные сплавы и их свойства. Литьё в песчаные формы. Изготовление отливок специальными способами литья: литьё по выплавляемым моделям, литьё в оболочковые формы. Литьё в многоразовые формы.</w:t>
            </w:r>
          </w:p>
        </w:tc>
        <w:tc>
          <w:tcPr>
            <w:tcW w:w="2694" w:type="dxa"/>
            <w:vMerge w:val="restart"/>
            <w:vAlign w:val="center"/>
          </w:tcPr>
          <w:p w14:paraId="77BE5698" w14:textId="77777777" w:rsidR="00133FE8" w:rsidRPr="00133FE8" w:rsidRDefault="00133FE8" w:rsidP="00133FE8">
            <w:pPr>
              <w:jc w:val="center"/>
              <w:rPr>
                <w:rFonts w:ascii="Times New Roman" w:eastAsia="Times New Roman" w:hAnsi="Times New Roman" w:cs="Times New Roman"/>
                <w:bCs/>
                <w:sz w:val="20"/>
                <w:szCs w:val="20"/>
                <w:lang w:eastAsia="ru-RU"/>
              </w:rPr>
            </w:pPr>
            <w:r w:rsidRPr="00133FE8">
              <w:rPr>
                <w:rFonts w:ascii="Times New Roman" w:eastAsia="Times New Roman" w:hAnsi="Times New Roman" w:cs="Times New Roman"/>
                <w:bCs/>
                <w:sz w:val="20"/>
                <w:szCs w:val="20"/>
                <w:lang w:eastAsia="ru-RU"/>
              </w:rPr>
              <w:t>6</w:t>
            </w:r>
          </w:p>
        </w:tc>
        <w:tc>
          <w:tcPr>
            <w:tcW w:w="2409" w:type="dxa"/>
            <w:vMerge/>
          </w:tcPr>
          <w:p w14:paraId="5C0CFE87" w14:textId="77777777" w:rsidR="00133FE8" w:rsidRPr="00133FE8" w:rsidRDefault="00133FE8" w:rsidP="00133FE8">
            <w:pPr>
              <w:rPr>
                <w:rFonts w:ascii="Times New Roman" w:eastAsia="Times New Roman" w:hAnsi="Times New Roman" w:cs="Times New Roman"/>
                <w:b/>
                <w:bCs/>
                <w:sz w:val="20"/>
                <w:szCs w:val="20"/>
                <w:lang w:eastAsia="ru-RU"/>
              </w:rPr>
            </w:pPr>
          </w:p>
        </w:tc>
      </w:tr>
      <w:tr w:rsidR="00133FE8" w:rsidRPr="00133FE8" w14:paraId="322624E5" w14:textId="77777777" w:rsidTr="00AD5821">
        <w:trPr>
          <w:trHeight w:val="361"/>
        </w:trPr>
        <w:tc>
          <w:tcPr>
            <w:tcW w:w="2972" w:type="dxa"/>
            <w:vMerge/>
          </w:tcPr>
          <w:p w14:paraId="3F575C9A"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15884E19" w14:textId="77777777" w:rsidR="00133FE8" w:rsidRPr="00133FE8" w:rsidRDefault="00133FE8" w:rsidP="00133FE8">
            <w:pPr>
              <w:rPr>
                <w:rFonts w:ascii="Times New Roman" w:eastAsia="Times New Roman" w:hAnsi="Times New Roman" w:cs="Times New Roman"/>
                <w:b/>
                <w:bCs/>
                <w:sz w:val="20"/>
                <w:szCs w:val="20"/>
                <w:lang w:eastAsia="ru-RU"/>
              </w:rPr>
            </w:pPr>
            <w:r w:rsidRPr="00133FE8">
              <w:rPr>
                <w:rFonts w:ascii="Times New Roman" w:eastAsia="Calibri" w:hAnsi="Times New Roman" w:cs="Times New Roman"/>
                <w:b/>
                <w:bCs/>
                <w:sz w:val="20"/>
                <w:szCs w:val="20"/>
              </w:rPr>
              <w:t>2.</w:t>
            </w:r>
            <w:r w:rsidRPr="00133FE8">
              <w:rPr>
                <w:rFonts w:ascii="Times New Roman" w:eastAsia="Calibri" w:hAnsi="Times New Roman" w:cs="Times New Roman"/>
                <w:bCs/>
                <w:sz w:val="20"/>
                <w:szCs w:val="20"/>
              </w:rPr>
              <w:t xml:space="preserve"> Обработка металлов резанием. Физико-механические основы обработки металлов резанием Виды обработки: точение, строгание и долбление, </w:t>
            </w:r>
            <w:r w:rsidRPr="00133FE8">
              <w:rPr>
                <w:rFonts w:ascii="Times New Roman" w:eastAsia="Calibri" w:hAnsi="Times New Roman" w:cs="Times New Roman"/>
                <w:bCs/>
                <w:sz w:val="20"/>
                <w:szCs w:val="20"/>
              </w:rPr>
              <w:lastRenderedPageBreak/>
              <w:t>протягивание, сверление, фрезерование. Абразивная обработка деталей машин.</w:t>
            </w:r>
          </w:p>
        </w:tc>
        <w:tc>
          <w:tcPr>
            <w:tcW w:w="2694" w:type="dxa"/>
            <w:vMerge/>
            <w:vAlign w:val="center"/>
          </w:tcPr>
          <w:p w14:paraId="2928D9DE" w14:textId="77777777" w:rsidR="00133FE8" w:rsidRPr="00133FE8" w:rsidRDefault="00133FE8" w:rsidP="00133FE8">
            <w:pPr>
              <w:jc w:val="center"/>
              <w:rPr>
                <w:rFonts w:ascii="Times New Roman" w:eastAsia="Times New Roman" w:hAnsi="Times New Roman" w:cs="Times New Roman"/>
                <w:b/>
                <w:bCs/>
                <w:sz w:val="20"/>
                <w:szCs w:val="20"/>
                <w:lang w:eastAsia="ru-RU"/>
              </w:rPr>
            </w:pPr>
          </w:p>
        </w:tc>
        <w:tc>
          <w:tcPr>
            <w:tcW w:w="2409" w:type="dxa"/>
            <w:vMerge/>
          </w:tcPr>
          <w:p w14:paraId="1F3AE9C0" w14:textId="77777777" w:rsidR="00133FE8" w:rsidRPr="00133FE8" w:rsidRDefault="00133FE8" w:rsidP="00133FE8">
            <w:pPr>
              <w:rPr>
                <w:rFonts w:ascii="Times New Roman" w:eastAsia="Times New Roman" w:hAnsi="Times New Roman" w:cs="Times New Roman"/>
                <w:b/>
                <w:bCs/>
                <w:sz w:val="20"/>
                <w:szCs w:val="20"/>
                <w:lang w:eastAsia="ru-RU"/>
              </w:rPr>
            </w:pPr>
          </w:p>
        </w:tc>
      </w:tr>
      <w:tr w:rsidR="00133FE8" w:rsidRPr="00133FE8" w14:paraId="165E9F28" w14:textId="77777777" w:rsidTr="00AD5821">
        <w:trPr>
          <w:trHeight w:val="361"/>
        </w:trPr>
        <w:tc>
          <w:tcPr>
            <w:tcW w:w="2972" w:type="dxa"/>
            <w:vMerge/>
          </w:tcPr>
          <w:p w14:paraId="7C623D3B"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5FD3EAAE" w14:textId="77777777" w:rsidR="00133FE8" w:rsidRPr="00133FE8" w:rsidRDefault="00133FE8" w:rsidP="00133FE8">
            <w:pPr>
              <w:rPr>
                <w:rFonts w:ascii="Times New Roman" w:eastAsia="Times New Roman" w:hAnsi="Times New Roman" w:cs="Times New Roman"/>
                <w:b/>
                <w:bCs/>
                <w:sz w:val="20"/>
                <w:szCs w:val="20"/>
                <w:lang w:eastAsia="ru-RU"/>
              </w:rPr>
            </w:pPr>
            <w:r w:rsidRPr="00133FE8">
              <w:rPr>
                <w:rFonts w:ascii="Times New Roman" w:eastAsia="Calibri" w:hAnsi="Times New Roman" w:cs="Times New Roman"/>
                <w:b/>
                <w:bCs/>
                <w:sz w:val="20"/>
                <w:szCs w:val="20"/>
              </w:rPr>
              <w:t>3.</w:t>
            </w:r>
            <w:r w:rsidRPr="00133FE8">
              <w:rPr>
                <w:rFonts w:ascii="Times New Roman" w:eastAsia="Calibri" w:hAnsi="Times New Roman" w:cs="Times New Roman"/>
                <w:bCs/>
                <w:sz w:val="20"/>
                <w:szCs w:val="20"/>
              </w:rPr>
              <w:t xml:space="preserve"> Сварочное производство. Физико-химические основы получения сварного соединения. Классификация видов сварки. Свариваемость. Дуговая сварка. Лазерная сварка. Электромеханические виды сварки.</w:t>
            </w:r>
          </w:p>
        </w:tc>
        <w:tc>
          <w:tcPr>
            <w:tcW w:w="2694" w:type="dxa"/>
            <w:vMerge/>
            <w:vAlign w:val="center"/>
          </w:tcPr>
          <w:p w14:paraId="5FDF04ED" w14:textId="77777777" w:rsidR="00133FE8" w:rsidRPr="00133FE8" w:rsidRDefault="00133FE8" w:rsidP="00133FE8">
            <w:pPr>
              <w:jc w:val="center"/>
              <w:rPr>
                <w:rFonts w:ascii="Times New Roman" w:eastAsia="Times New Roman" w:hAnsi="Times New Roman" w:cs="Times New Roman"/>
                <w:b/>
                <w:bCs/>
                <w:sz w:val="20"/>
                <w:szCs w:val="20"/>
                <w:lang w:eastAsia="ru-RU"/>
              </w:rPr>
            </w:pPr>
          </w:p>
        </w:tc>
        <w:tc>
          <w:tcPr>
            <w:tcW w:w="2409" w:type="dxa"/>
            <w:vMerge/>
          </w:tcPr>
          <w:p w14:paraId="09CCF1A3" w14:textId="77777777" w:rsidR="00133FE8" w:rsidRPr="00133FE8" w:rsidRDefault="00133FE8" w:rsidP="00133FE8">
            <w:pPr>
              <w:rPr>
                <w:rFonts w:ascii="Times New Roman" w:eastAsia="Times New Roman" w:hAnsi="Times New Roman" w:cs="Times New Roman"/>
                <w:b/>
                <w:bCs/>
                <w:sz w:val="20"/>
                <w:szCs w:val="20"/>
                <w:lang w:eastAsia="ru-RU"/>
              </w:rPr>
            </w:pPr>
          </w:p>
        </w:tc>
      </w:tr>
      <w:tr w:rsidR="00133FE8" w:rsidRPr="00133FE8" w14:paraId="3C600A05" w14:textId="77777777" w:rsidTr="00AD5821">
        <w:trPr>
          <w:trHeight w:val="361"/>
        </w:trPr>
        <w:tc>
          <w:tcPr>
            <w:tcW w:w="2972" w:type="dxa"/>
            <w:vMerge/>
          </w:tcPr>
          <w:p w14:paraId="470C8A10"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47195B0F" w14:textId="77777777" w:rsidR="00133FE8" w:rsidRPr="00133FE8" w:rsidRDefault="00133FE8" w:rsidP="00133FE8">
            <w:pPr>
              <w:rPr>
                <w:rFonts w:ascii="Times New Roman" w:eastAsia="Times New Roman" w:hAnsi="Times New Roman" w:cs="Times New Roman"/>
                <w:b/>
                <w:bCs/>
                <w:sz w:val="20"/>
                <w:szCs w:val="20"/>
                <w:lang w:eastAsia="ru-RU"/>
              </w:rPr>
            </w:pPr>
            <w:r w:rsidRPr="00133FE8">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14:paraId="32C720B9" w14:textId="77777777" w:rsidR="00133FE8" w:rsidRPr="00133FE8" w:rsidRDefault="00133FE8" w:rsidP="00133FE8">
            <w:pPr>
              <w:jc w:val="center"/>
              <w:rPr>
                <w:rFonts w:ascii="Times New Roman" w:eastAsia="Times New Roman" w:hAnsi="Times New Roman" w:cs="Times New Roman"/>
                <w:b/>
                <w:bCs/>
                <w:sz w:val="20"/>
                <w:szCs w:val="20"/>
                <w:lang w:eastAsia="ru-RU"/>
              </w:rPr>
            </w:pPr>
            <w:r w:rsidRPr="00133FE8">
              <w:rPr>
                <w:rFonts w:ascii="Times New Roman" w:eastAsia="Times New Roman" w:hAnsi="Times New Roman" w:cs="Times New Roman"/>
                <w:b/>
                <w:bCs/>
                <w:sz w:val="20"/>
                <w:szCs w:val="20"/>
                <w:lang w:eastAsia="ru-RU"/>
              </w:rPr>
              <w:t>-</w:t>
            </w:r>
          </w:p>
        </w:tc>
        <w:tc>
          <w:tcPr>
            <w:tcW w:w="2409" w:type="dxa"/>
            <w:vMerge/>
          </w:tcPr>
          <w:p w14:paraId="1C3F1D9E" w14:textId="77777777" w:rsidR="00133FE8" w:rsidRPr="00133FE8" w:rsidRDefault="00133FE8" w:rsidP="00133FE8">
            <w:pPr>
              <w:rPr>
                <w:rFonts w:ascii="Times New Roman" w:eastAsia="Times New Roman" w:hAnsi="Times New Roman" w:cs="Times New Roman"/>
                <w:b/>
                <w:bCs/>
                <w:sz w:val="20"/>
                <w:szCs w:val="20"/>
                <w:lang w:eastAsia="ru-RU"/>
              </w:rPr>
            </w:pPr>
          </w:p>
        </w:tc>
      </w:tr>
      <w:tr w:rsidR="00133FE8" w:rsidRPr="00133FE8" w14:paraId="494447DF" w14:textId="77777777" w:rsidTr="00AD5821">
        <w:trPr>
          <w:trHeight w:val="361"/>
        </w:trPr>
        <w:tc>
          <w:tcPr>
            <w:tcW w:w="9634" w:type="dxa"/>
            <w:gridSpan w:val="2"/>
          </w:tcPr>
          <w:p w14:paraId="4B6D3091" w14:textId="77777777" w:rsidR="00133FE8" w:rsidRPr="00133FE8" w:rsidRDefault="00133FE8" w:rsidP="00133FE8">
            <w:pPr>
              <w:rPr>
                <w:rFonts w:ascii="Times New Roman" w:eastAsia="Times New Roman" w:hAnsi="Times New Roman" w:cs="Times New Roman"/>
                <w:b/>
                <w:bCs/>
                <w:sz w:val="20"/>
                <w:szCs w:val="20"/>
                <w:lang w:eastAsia="ru-RU"/>
              </w:rPr>
            </w:pPr>
            <w:r w:rsidRPr="00133FE8">
              <w:rPr>
                <w:rFonts w:ascii="Times New Roman" w:eastAsia="Calibri" w:hAnsi="Times New Roman" w:cs="Times New Roman"/>
                <w:b/>
                <w:bCs/>
                <w:sz w:val="20"/>
                <w:szCs w:val="20"/>
              </w:rPr>
              <w:t>Раздел 3. Материалы с особыми физическими свойствами</w:t>
            </w:r>
          </w:p>
        </w:tc>
        <w:tc>
          <w:tcPr>
            <w:tcW w:w="2694" w:type="dxa"/>
            <w:vAlign w:val="center"/>
          </w:tcPr>
          <w:p w14:paraId="36ED00D8" w14:textId="77777777" w:rsidR="00133FE8" w:rsidRPr="00133FE8" w:rsidRDefault="00133FE8" w:rsidP="00133FE8">
            <w:pPr>
              <w:jc w:val="center"/>
              <w:rPr>
                <w:rFonts w:ascii="Times New Roman" w:eastAsia="Times New Roman" w:hAnsi="Times New Roman" w:cs="Times New Roman"/>
                <w:bCs/>
                <w:sz w:val="20"/>
                <w:szCs w:val="20"/>
                <w:lang w:eastAsia="ru-RU"/>
              </w:rPr>
            </w:pPr>
            <w:r w:rsidRPr="00133FE8">
              <w:rPr>
                <w:rFonts w:ascii="Times New Roman" w:eastAsia="Times New Roman" w:hAnsi="Times New Roman" w:cs="Times New Roman"/>
                <w:b/>
                <w:bCs/>
                <w:sz w:val="20"/>
                <w:szCs w:val="20"/>
                <w:lang w:eastAsia="ru-RU"/>
              </w:rPr>
              <w:t>4/</w:t>
            </w:r>
            <w:r w:rsidRPr="00133FE8">
              <w:rPr>
                <w:rFonts w:ascii="Times New Roman" w:eastAsia="Times New Roman" w:hAnsi="Times New Roman" w:cs="Times New Roman"/>
                <w:bCs/>
                <w:sz w:val="20"/>
                <w:szCs w:val="20"/>
                <w:lang w:eastAsia="ru-RU"/>
              </w:rPr>
              <w:t>0</w:t>
            </w:r>
          </w:p>
        </w:tc>
        <w:tc>
          <w:tcPr>
            <w:tcW w:w="2409" w:type="dxa"/>
          </w:tcPr>
          <w:p w14:paraId="3D4633F6" w14:textId="77777777" w:rsidR="00133FE8" w:rsidRPr="00133FE8" w:rsidRDefault="00133FE8" w:rsidP="00133FE8">
            <w:pPr>
              <w:rPr>
                <w:rFonts w:ascii="Times New Roman" w:eastAsia="Times New Roman" w:hAnsi="Times New Roman" w:cs="Times New Roman"/>
                <w:b/>
                <w:bCs/>
                <w:sz w:val="20"/>
                <w:szCs w:val="20"/>
                <w:lang w:eastAsia="ru-RU"/>
              </w:rPr>
            </w:pPr>
          </w:p>
        </w:tc>
      </w:tr>
      <w:tr w:rsidR="00133FE8" w:rsidRPr="00133FE8" w14:paraId="59060DB6" w14:textId="77777777" w:rsidTr="00AD5821">
        <w:trPr>
          <w:trHeight w:val="361"/>
        </w:trPr>
        <w:tc>
          <w:tcPr>
            <w:tcW w:w="2972" w:type="dxa"/>
            <w:vMerge w:val="restart"/>
          </w:tcPr>
          <w:p w14:paraId="5B86183E" w14:textId="77777777" w:rsidR="00133FE8" w:rsidRPr="00133FE8" w:rsidRDefault="00133FE8" w:rsidP="00133FE8">
            <w:pPr>
              <w:rPr>
                <w:rFonts w:ascii="Times New Roman" w:eastAsia="Calibri" w:hAnsi="Times New Roman" w:cs="Times New Roman"/>
                <w:b/>
                <w:bCs/>
                <w:sz w:val="20"/>
                <w:szCs w:val="20"/>
              </w:rPr>
            </w:pPr>
            <w:r w:rsidRPr="00133FE8">
              <w:rPr>
                <w:rFonts w:ascii="Times New Roman" w:eastAsia="Calibri" w:hAnsi="Times New Roman" w:cs="Times New Roman"/>
                <w:b/>
                <w:bCs/>
                <w:sz w:val="20"/>
                <w:szCs w:val="20"/>
              </w:rPr>
              <w:t>Тема 3.1</w:t>
            </w:r>
          </w:p>
          <w:p w14:paraId="425CE162" w14:textId="77777777" w:rsidR="00133FE8" w:rsidRPr="00133FE8" w:rsidRDefault="00133FE8" w:rsidP="00133FE8">
            <w:pPr>
              <w:rPr>
                <w:rFonts w:ascii="Times New Roman" w:eastAsia="Calibri" w:hAnsi="Times New Roman" w:cs="Times New Roman"/>
                <w:bCs/>
                <w:sz w:val="20"/>
                <w:szCs w:val="20"/>
              </w:rPr>
            </w:pPr>
            <w:r w:rsidRPr="00133FE8">
              <w:rPr>
                <w:rFonts w:ascii="Times New Roman" w:eastAsia="Calibri" w:hAnsi="Times New Roman" w:cs="Times New Roman"/>
                <w:bCs/>
                <w:sz w:val="20"/>
                <w:szCs w:val="20"/>
              </w:rPr>
              <w:t>Материалы с особыми тепловыми, магнитными, электрическими свойствами.</w:t>
            </w:r>
          </w:p>
        </w:tc>
        <w:tc>
          <w:tcPr>
            <w:tcW w:w="6662" w:type="dxa"/>
            <w:tcBorders>
              <w:top w:val="single" w:sz="4" w:space="0" w:color="auto"/>
              <w:left w:val="single" w:sz="4" w:space="0" w:color="auto"/>
              <w:bottom w:val="single" w:sz="4" w:space="0" w:color="auto"/>
            </w:tcBorders>
          </w:tcPr>
          <w:p w14:paraId="003F44CC" w14:textId="77777777" w:rsidR="00133FE8" w:rsidRPr="00133FE8" w:rsidRDefault="00133FE8" w:rsidP="00133FE8">
            <w:pPr>
              <w:rPr>
                <w:rFonts w:ascii="Times New Roman" w:eastAsia="Calibri" w:hAnsi="Times New Roman" w:cs="Times New Roman"/>
                <w:b/>
                <w:bCs/>
                <w:sz w:val="20"/>
                <w:szCs w:val="20"/>
              </w:rPr>
            </w:pPr>
            <w:r w:rsidRPr="00133FE8">
              <w:rPr>
                <w:rFonts w:ascii="Times New Roman" w:eastAsia="Calibri" w:hAnsi="Times New Roman" w:cs="Times New Roman"/>
                <w:b/>
                <w:bCs/>
                <w:sz w:val="20"/>
                <w:szCs w:val="20"/>
              </w:rPr>
              <w:t xml:space="preserve">Содержание </w:t>
            </w:r>
          </w:p>
        </w:tc>
        <w:tc>
          <w:tcPr>
            <w:tcW w:w="2694" w:type="dxa"/>
            <w:vAlign w:val="center"/>
          </w:tcPr>
          <w:p w14:paraId="163EF192" w14:textId="77777777" w:rsidR="00133FE8" w:rsidRPr="00133FE8" w:rsidRDefault="00133FE8" w:rsidP="00133FE8">
            <w:pPr>
              <w:jc w:val="center"/>
              <w:rPr>
                <w:rFonts w:ascii="Times New Roman" w:eastAsia="Times New Roman" w:hAnsi="Times New Roman" w:cs="Times New Roman"/>
                <w:b/>
                <w:bCs/>
                <w:sz w:val="20"/>
                <w:szCs w:val="20"/>
                <w:lang w:eastAsia="ru-RU"/>
              </w:rPr>
            </w:pPr>
            <w:r w:rsidRPr="00133FE8">
              <w:rPr>
                <w:rFonts w:ascii="Times New Roman" w:eastAsia="Times New Roman" w:hAnsi="Times New Roman" w:cs="Times New Roman"/>
                <w:b/>
                <w:bCs/>
                <w:sz w:val="20"/>
                <w:szCs w:val="20"/>
                <w:lang w:eastAsia="ru-RU"/>
              </w:rPr>
              <w:t>4</w:t>
            </w:r>
          </w:p>
        </w:tc>
        <w:tc>
          <w:tcPr>
            <w:tcW w:w="2409" w:type="dxa"/>
            <w:vMerge w:val="restart"/>
          </w:tcPr>
          <w:p w14:paraId="07C62F02" w14:textId="77777777" w:rsidR="00133FE8" w:rsidRPr="00133FE8" w:rsidRDefault="00133FE8" w:rsidP="00133FE8">
            <w:pPr>
              <w:rPr>
                <w:rFonts w:ascii="Times New Roman" w:eastAsia="Times New Roman" w:hAnsi="Times New Roman" w:cs="Times New Roman"/>
                <w:b/>
                <w:bCs/>
                <w:sz w:val="20"/>
                <w:szCs w:val="20"/>
                <w:lang w:eastAsia="ru-RU"/>
              </w:rPr>
            </w:pPr>
            <w:r w:rsidRPr="00133FE8">
              <w:rPr>
                <w:rFonts w:ascii="Times New Roman" w:eastAsia="Calibri" w:hAnsi="Times New Roman" w:cs="Times New Roman"/>
                <w:sz w:val="20"/>
                <w:szCs w:val="20"/>
              </w:rPr>
              <w:t>ОК 1, ОК 2, ОК 5, ОК 9, ПК 1.1, ПК 3.1, ПК 3.2</w:t>
            </w:r>
          </w:p>
        </w:tc>
      </w:tr>
      <w:tr w:rsidR="00133FE8" w:rsidRPr="00133FE8" w14:paraId="28FE724B" w14:textId="77777777" w:rsidTr="00AD5821">
        <w:trPr>
          <w:trHeight w:val="361"/>
        </w:trPr>
        <w:tc>
          <w:tcPr>
            <w:tcW w:w="2972" w:type="dxa"/>
            <w:vMerge/>
          </w:tcPr>
          <w:p w14:paraId="5848F509"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01ED383C" w14:textId="77777777" w:rsidR="00133FE8" w:rsidRPr="00133FE8" w:rsidRDefault="00133FE8" w:rsidP="00133FE8">
            <w:pPr>
              <w:rPr>
                <w:rFonts w:ascii="Times New Roman" w:eastAsia="Times New Roman" w:hAnsi="Times New Roman" w:cs="Times New Roman"/>
                <w:b/>
                <w:bCs/>
                <w:sz w:val="20"/>
                <w:szCs w:val="20"/>
                <w:lang w:eastAsia="ru-RU"/>
              </w:rPr>
            </w:pPr>
            <w:r w:rsidRPr="00133FE8">
              <w:rPr>
                <w:rFonts w:ascii="Times New Roman" w:eastAsia="Calibri" w:hAnsi="Times New Roman" w:cs="Times New Roman"/>
                <w:b/>
                <w:bCs/>
                <w:sz w:val="20"/>
                <w:szCs w:val="20"/>
              </w:rPr>
              <w:t xml:space="preserve">1. </w:t>
            </w:r>
            <w:r w:rsidRPr="00133FE8">
              <w:rPr>
                <w:rFonts w:ascii="Times New Roman" w:eastAsia="Calibri" w:hAnsi="Times New Roman" w:cs="Times New Roman"/>
                <w:bCs/>
                <w:sz w:val="20"/>
                <w:szCs w:val="20"/>
              </w:rPr>
              <w:t>Сплавы с заданным температурным коэффициентом линейного расширения. Сплавы с заданным температурным коэффициентом модуля упругости.</w:t>
            </w:r>
          </w:p>
        </w:tc>
        <w:tc>
          <w:tcPr>
            <w:tcW w:w="2694" w:type="dxa"/>
            <w:vMerge w:val="restart"/>
            <w:vAlign w:val="center"/>
          </w:tcPr>
          <w:p w14:paraId="049300BC" w14:textId="77777777" w:rsidR="00133FE8" w:rsidRPr="00133FE8" w:rsidRDefault="00133FE8" w:rsidP="00133FE8">
            <w:pPr>
              <w:jc w:val="center"/>
              <w:rPr>
                <w:rFonts w:ascii="Times New Roman" w:eastAsia="Times New Roman" w:hAnsi="Times New Roman" w:cs="Times New Roman"/>
                <w:bCs/>
                <w:sz w:val="20"/>
                <w:szCs w:val="20"/>
                <w:lang w:eastAsia="ru-RU"/>
              </w:rPr>
            </w:pPr>
            <w:r w:rsidRPr="00133FE8">
              <w:rPr>
                <w:rFonts w:ascii="Times New Roman" w:eastAsia="Times New Roman" w:hAnsi="Times New Roman" w:cs="Times New Roman"/>
                <w:bCs/>
                <w:sz w:val="20"/>
                <w:szCs w:val="20"/>
                <w:lang w:eastAsia="ru-RU"/>
              </w:rPr>
              <w:t>4</w:t>
            </w:r>
          </w:p>
        </w:tc>
        <w:tc>
          <w:tcPr>
            <w:tcW w:w="2409" w:type="dxa"/>
            <w:vMerge/>
          </w:tcPr>
          <w:p w14:paraId="168FE2DA" w14:textId="77777777" w:rsidR="00133FE8" w:rsidRPr="00133FE8" w:rsidRDefault="00133FE8" w:rsidP="00133FE8">
            <w:pPr>
              <w:rPr>
                <w:rFonts w:ascii="Times New Roman" w:eastAsia="Times New Roman" w:hAnsi="Times New Roman" w:cs="Times New Roman"/>
                <w:b/>
                <w:bCs/>
                <w:sz w:val="20"/>
                <w:szCs w:val="20"/>
                <w:lang w:eastAsia="ru-RU"/>
              </w:rPr>
            </w:pPr>
          </w:p>
        </w:tc>
      </w:tr>
      <w:tr w:rsidR="00133FE8" w:rsidRPr="00133FE8" w14:paraId="6D811C5B" w14:textId="77777777" w:rsidTr="00AD5821">
        <w:trPr>
          <w:trHeight w:val="361"/>
        </w:trPr>
        <w:tc>
          <w:tcPr>
            <w:tcW w:w="2972" w:type="dxa"/>
            <w:vMerge/>
          </w:tcPr>
          <w:p w14:paraId="44737F2D"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1DE2ADF7" w14:textId="77777777" w:rsidR="00133FE8" w:rsidRPr="00133FE8" w:rsidRDefault="00133FE8" w:rsidP="00133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0"/>
                <w:szCs w:val="20"/>
                <w:lang w:eastAsia="ru-RU"/>
              </w:rPr>
            </w:pPr>
            <w:r w:rsidRPr="00133FE8">
              <w:rPr>
                <w:rFonts w:ascii="Times New Roman" w:eastAsia="Calibri" w:hAnsi="Times New Roman" w:cs="Times New Roman"/>
                <w:b/>
                <w:bCs/>
                <w:sz w:val="20"/>
                <w:szCs w:val="20"/>
              </w:rPr>
              <w:t>2.</w:t>
            </w:r>
            <w:r w:rsidRPr="00133FE8">
              <w:rPr>
                <w:rFonts w:ascii="Times New Roman" w:eastAsia="Calibri" w:hAnsi="Times New Roman" w:cs="Times New Roman"/>
                <w:bCs/>
                <w:sz w:val="20"/>
                <w:szCs w:val="20"/>
              </w:rPr>
              <w:t xml:space="preserve"> Материалы высокой электрической проводимости. Материалы с особыми магнитными свойствами</w:t>
            </w:r>
          </w:p>
          <w:p w14:paraId="1C3898FA"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2694" w:type="dxa"/>
            <w:vMerge/>
            <w:vAlign w:val="center"/>
          </w:tcPr>
          <w:p w14:paraId="425163CB" w14:textId="77777777" w:rsidR="00133FE8" w:rsidRPr="00133FE8" w:rsidRDefault="00133FE8" w:rsidP="00133FE8">
            <w:pPr>
              <w:jc w:val="center"/>
              <w:rPr>
                <w:rFonts w:ascii="Times New Roman" w:eastAsia="Times New Roman" w:hAnsi="Times New Roman" w:cs="Times New Roman"/>
                <w:b/>
                <w:bCs/>
                <w:sz w:val="20"/>
                <w:szCs w:val="20"/>
                <w:lang w:eastAsia="ru-RU"/>
              </w:rPr>
            </w:pPr>
          </w:p>
        </w:tc>
        <w:tc>
          <w:tcPr>
            <w:tcW w:w="2409" w:type="dxa"/>
            <w:vMerge/>
          </w:tcPr>
          <w:p w14:paraId="476E4CB2" w14:textId="77777777" w:rsidR="00133FE8" w:rsidRPr="00133FE8" w:rsidRDefault="00133FE8" w:rsidP="00133FE8">
            <w:pPr>
              <w:rPr>
                <w:rFonts w:ascii="Times New Roman" w:eastAsia="Times New Roman" w:hAnsi="Times New Roman" w:cs="Times New Roman"/>
                <w:b/>
                <w:bCs/>
                <w:sz w:val="20"/>
                <w:szCs w:val="20"/>
                <w:lang w:eastAsia="ru-RU"/>
              </w:rPr>
            </w:pPr>
          </w:p>
        </w:tc>
      </w:tr>
      <w:tr w:rsidR="00133FE8" w:rsidRPr="00133FE8" w14:paraId="172C341B" w14:textId="77777777" w:rsidTr="00AD5821">
        <w:trPr>
          <w:trHeight w:val="361"/>
        </w:trPr>
        <w:tc>
          <w:tcPr>
            <w:tcW w:w="2972" w:type="dxa"/>
            <w:vMerge/>
          </w:tcPr>
          <w:p w14:paraId="0D29CB25" w14:textId="77777777" w:rsidR="00133FE8" w:rsidRPr="00133FE8" w:rsidRDefault="00133FE8" w:rsidP="00133FE8">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1762F621" w14:textId="77777777" w:rsidR="00133FE8" w:rsidRPr="00133FE8" w:rsidRDefault="00133FE8" w:rsidP="00133FE8">
            <w:pPr>
              <w:rPr>
                <w:rFonts w:ascii="Times New Roman" w:eastAsia="Times New Roman" w:hAnsi="Times New Roman" w:cs="Times New Roman"/>
                <w:b/>
                <w:bCs/>
                <w:sz w:val="20"/>
                <w:szCs w:val="20"/>
                <w:lang w:eastAsia="ru-RU"/>
              </w:rPr>
            </w:pPr>
            <w:r w:rsidRPr="00133FE8">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14:paraId="4A88FF7E" w14:textId="77777777" w:rsidR="00133FE8" w:rsidRPr="00133FE8" w:rsidRDefault="00133FE8" w:rsidP="00133FE8">
            <w:pPr>
              <w:jc w:val="center"/>
              <w:rPr>
                <w:rFonts w:ascii="Times New Roman" w:eastAsia="Times New Roman" w:hAnsi="Times New Roman" w:cs="Times New Roman"/>
                <w:b/>
                <w:bCs/>
                <w:sz w:val="20"/>
                <w:szCs w:val="20"/>
                <w:lang w:eastAsia="ru-RU"/>
              </w:rPr>
            </w:pPr>
            <w:r w:rsidRPr="00133FE8">
              <w:rPr>
                <w:rFonts w:ascii="Times New Roman" w:eastAsia="Times New Roman" w:hAnsi="Times New Roman" w:cs="Times New Roman"/>
                <w:b/>
                <w:bCs/>
                <w:sz w:val="20"/>
                <w:szCs w:val="20"/>
                <w:lang w:eastAsia="ru-RU"/>
              </w:rPr>
              <w:t>-</w:t>
            </w:r>
          </w:p>
        </w:tc>
        <w:tc>
          <w:tcPr>
            <w:tcW w:w="2409" w:type="dxa"/>
            <w:vMerge/>
          </w:tcPr>
          <w:p w14:paraId="04BE64C3" w14:textId="77777777" w:rsidR="00133FE8" w:rsidRPr="00133FE8" w:rsidRDefault="00133FE8" w:rsidP="00133FE8">
            <w:pPr>
              <w:rPr>
                <w:rFonts w:ascii="Times New Roman" w:eastAsia="Times New Roman" w:hAnsi="Times New Roman" w:cs="Times New Roman"/>
                <w:b/>
                <w:bCs/>
                <w:sz w:val="20"/>
                <w:szCs w:val="20"/>
                <w:lang w:eastAsia="ru-RU"/>
              </w:rPr>
            </w:pPr>
          </w:p>
        </w:tc>
      </w:tr>
      <w:tr w:rsidR="00133FE8" w:rsidRPr="00133FE8" w14:paraId="6B8C46AE" w14:textId="77777777" w:rsidTr="00AD5821">
        <w:tc>
          <w:tcPr>
            <w:tcW w:w="9634" w:type="dxa"/>
            <w:gridSpan w:val="2"/>
          </w:tcPr>
          <w:p w14:paraId="15D7AA2E" w14:textId="77777777" w:rsidR="00133FE8" w:rsidRPr="00133FE8" w:rsidRDefault="00133FE8" w:rsidP="00133FE8">
            <w:pPr>
              <w:spacing w:line="276" w:lineRule="auto"/>
              <w:rPr>
                <w:rFonts w:ascii="Times New Roman" w:eastAsia="Times New Roman" w:hAnsi="Times New Roman" w:cs="Times New Roman"/>
                <w:b/>
                <w:bCs/>
                <w:sz w:val="20"/>
                <w:szCs w:val="20"/>
                <w:lang w:eastAsia="ru-RU"/>
              </w:rPr>
            </w:pPr>
            <w:r w:rsidRPr="00133FE8">
              <w:rPr>
                <w:rFonts w:ascii="Times New Roman" w:eastAsia="Times New Roman" w:hAnsi="Times New Roman" w:cs="Times New Roman"/>
                <w:b/>
                <w:bCs/>
                <w:lang w:eastAsia="ru-RU"/>
              </w:rPr>
              <w:t xml:space="preserve">Промежуточная аттестация </w:t>
            </w:r>
          </w:p>
        </w:tc>
        <w:tc>
          <w:tcPr>
            <w:tcW w:w="2694" w:type="dxa"/>
            <w:vAlign w:val="center"/>
          </w:tcPr>
          <w:p w14:paraId="0DA86D4C" w14:textId="77777777" w:rsidR="00133FE8" w:rsidRPr="00133FE8" w:rsidRDefault="00133FE8" w:rsidP="00133FE8">
            <w:pPr>
              <w:spacing w:line="276" w:lineRule="auto"/>
              <w:jc w:val="center"/>
              <w:rPr>
                <w:rFonts w:ascii="Times New Roman" w:eastAsia="Times New Roman" w:hAnsi="Times New Roman" w:cs="Times New Roman"/>
                <w:b/>
                <w:bCs/>
                <w:sz w:val="20"/>
                <w:szCs w:val="20"/>
                <w:lang w:eastAsia="ru-RU"/>
              </w:rPr>
            </w:pPr>
            <w:r w:rsidRPr="00133FE8">
              <w:rPr>
                <w:rFonts w:ascii="Times New Roman" w:eastAsia="Times New Roman" w:hAnsi="Times New Roman" w:cs="Times New Roman"/>
                <w:b/>
                <w:bCs/>
                <w:sz w:val="20"/>
                <w:szCs w:val="20"/>
                <w:lang w:eastAsia="ru-RU"/>
              </w:rPr>
              <w:t>12</w:t>
            </w:r>
          </w:p>
        </w:tc>
        <w:tc>
          <w:tcPr>
            <w:tcW w:w="2409" w:type="dxa"/>
          </w:tcPr>
          <w:p w14:paraId="1175B422" w14:textId="77777777" w:rsidR="00133FE8" w:rsidRPr="00133FE8" w:rsidRDefault="00133FE8" w:rsidP="00133FE8">
            <w:pPr>
              <w:spacing w:line="276" w:lineRule="auto"/>
              <w:rPr>
                <w:rFonts w:ascii="Times New Roman" w:eastAsia="Times New Roman" w:hAnsi="Times New Roman" w:cs="Times New Roman"/>
                <w:b/>
                <w:bCs/>
                <w:i/>
                <w:sz w:val="20"/>
                <w:szCs w:val="20"/>
                <w:lang w:eastAsia="ru-RU"/>
              </w:rPr>
            </w:pPr>
          </w:p>
        </w:tc>
      </w:tr>
      <w:tr w:rsidR="00133FE8" w:rsidRPr="00133FE8" w14:paraId="6D6F8827" w14:textId="77777777" w:rsidTr="00AD5821">
        <w:tc>
          <w:tcPr>
            <w:tcW w:w="9634" w:type="dxa"/>
            <w:gridSpan w:val="2"/>
          </w:tcPr>
          <w:p w14:paraId="7F80623D" w14:textId="77777777" w:rsidR="00133FE8" w:rsidRPr="00133FE8" w:rsidRDefault="00133FE8" w:rsidP="00133FE8">
            <w:pPr>
              <w:spacing w:line="276" w:lineRule="auto"/>
              <w:rPr>
                <w:rFonts w:ascii="Times New Roman" w:eastAsia="Times New Roman" w:hAnsi="Times New Roman" w:cs="Times New Roman"/>
                <w:b/>
                <w:bCs/>
                <w:sz w:val="20"/>
                <w:szCs w:val="20"/>
                <w:lang w:eastAsia="ru-RU"/>
              </w:rPr>
            </w:pPr>
            <w:r w:rsidRPr="00133FE8">
              <w:rPr>
                <w:rFonts w:ascii="Times New Roman" w:eastAsia="Times New Roman" w:hAnsi="Times New Roman" w:cs="Times New Roman"/>
                <w:b/>
                <w:bCs/>
                <w:sz w:val="20"/>
                <w:szCs w:val="20"/>
                <w:lang w:eastAsia="ru-RU"/>
              </w:rPr>
              <w:t xml:space="preserve">Всего </w:t>
            </w:r>
          </w:p>
        </w:tc>
        <w:tc>
          <w:tcPr>
            <w:tcW w:w="2694" w:type="dxa"/>
            <w:vAlign w:val="center"/>
          </w:tcPr>
          <w:p w14:paraId="7B45C70D" w14:textId="77777777" w:rsidR="00133FE8" w:rsidRPr="00133FE8" w:rsidRDefault="00133FE8" w:rsidP="00133FE8">
            <w:pPr>
              <w:spacing w:line="276" w:lineRule="auto"/>
              <w:jc w:val="center"/>
              <w:rPr>
                <w:rFonts w:ascii="Times New Roman" w:eastAsia="Times New Roman" w:hAnsi="Times New Roman" w:cs="Times New Roman"/>
                <w:b/>
                <w:bCs/>
                <w:sz w:val="20"/>
                <w:szCs w:val="20"/>
                <w:lang w:eastAsia="ru-RU"/>
              </w:rPr>
            </w:pPr>
            <w:r w:rsidRPr="00133FE8">
              <w:rPr>
                <w:rFonts w:ascii="Times New Roman" w:eastAsia="Times New Roman" w:hAnsi="Times New Roman" w:cs="Times New Roman"/>
                <w:b/>
                <w:bCs/>
                <w:sz w:val="20"/>
                <w:szCs w:val="20"/>
                <w:lang w:eastAsia="ru-RU"/>
              </w:rPr>
              <w:t>76</w:t>
            </w:r>
          </w:p>
        </w:tc>
        <w:tc>
          <w:tcPr>
            <w:tcW w:w="2409" w:type="dxa"/>
          </w:tcPr>
          <w:p w14:paraId="3EF23888" w14:textId="77777777" w:rsidR="00133FE8" w:rsidRPr="00133FE8" w:rsidRDefault="00133FE8" w:rsidP="00133FE8">
            <w:pPr>
              <w:spacing w:line="276" w:lineRule="auto"/>
              <w:rPr>
                <w:rFonts w:ascii="Times New Roman" w:eastAsia="Times New Roman" w:hAnsi="Times New Roman" w:cs="Times New Roman"/>
                <w:b/>
                <w:bCs/>
                <w:sz w:val="20"/>
                <w:szCs w:val="20"/>
                <w:lang w:eastAsia="ru-RU"/>
              </w:rPr>
            </w:pPr>
          </w:p>
        </w:tc>
      </w:tr>
    </w:tbl>
    <w:p w14:paraId="6AC73CB2" w14:textId="77777777" w:rsidR="00133FE8" w:rsidRPr="00133FE8" w:rsidRDefault="00133FE8" w:rsidP="00133FE8">
      <w:pPr>
        <w:rPr>
          <w:rFonts w:ascii="Times New Roman" w:eastAsia="Calibri" w:hAnsi="Times New Roman" w:cs="Times New Roman"/>
          <w:sz w:val="24"/>
          <w:szCs w:val="24"/>
        </w:rPr>
        <w:sectPr w:rsidR="00133FE8" w:rsidRPr="00133FE8" w:rsidSect="00AD5821">
          <w:pgSz w:w="16838" w:h="11906" w:orient="landscape"/>
          <w:pgMar w:top="1701" w:right="1134" w:bottom="567" w:left="1134" w:header="709" w:footer="709" w:gutter="0"/>
          <w:cols w:space="708"/>
          <w:docGrid w:linePitch="360"/>
        </w:sectPr>
      </w:pPr>
    </w:p>
    <w:p w14:paraId="787074AB" w14:textId="77777777" w:rsidR="00133FE8" w:rsidRPr="00133FE8" w:rsidRDefault="00133FE8" w:rsidP="00133FE8">
      <w:pPr>
        <w:rPr>
          <w:rFonts w:ascii="Times New Roman" w:eastAsia="Calibri" w:hAnsi="Times New Roman" w:cs="Times New Roman"/>
          <w:sz w:val="24"/>
          <w:szCs w:val="24"/>
        </w:rPr>
      </w:pPr>
    </w:p>
    <w:p w14:paraId="0D38B5A4" w14:textId="77777777" w:rsidR="00133FE8" w:rsidRPr="00133FE8" w:rsidRDefault="00133FE8" w:rsidP="00133FE8">
      <w:pPr>
        <w:keepNext/>
        <w:spacing w:after="120"/>
        <w:jc w:val="center"/>
        <w:outlineLvl w:val="0"/>
        <w:rPr>
          <w:rFonts w:ascii="Times New Roman" w:eastAsia="Segoe UI" w:hAnsi="Times New Roman" w:cs="Times New Roman"/>
          <w:b/>
          <w:bCs/>
          <w:caps/>
          <w:kern w:val="32"/>
          <w:sz w:val="24"/>
          <w:szCs w:val="24"/>
          <w:lang w:eastAsia="ru-RU"/>
        </w:rPr>
      </w:pPr>
      <w:r w:rsidRPr="00133FE8">
        <w:rPr>
          <w:rFonts w:ascii="Times New Roman" w:eastAsia="Segoe UI" w:hAnsi="Times New Roman" w:cs="Times New Roman"/>
          <w:b/>
          <w:bCs/>
          <w:caps/>
          <w:kern w:val="32"/>
          <w:sz w:val="24"/>
          <w:szCs w:val="24"/>
          <w:lang w:eastAsia="ru-RU"/>
        </w:rPr>
        <w:t>3. Условия реализации ДИСЦИПЛИНЫ</w:t>
      </w:r>
    </w:p>
    <w:p w14:paraId="539D0F3F" w14:textId="77777777" w:rsidR="00133FE8" w:rsidRPr="00133FE8" w:rsidRDefault="00133FE8" w:rsidP="00F221BB">
      <w:pPr>
        <w:spacing w:after="120" w:line="276" w:lineRule="auto"/>
        <w:ind w:firstLine="709"/>
        <w:outlineLvl w:val="1"/>
        <w:rPr>
          <w:rFonts w:ascii="Times New Roman" w:eastAsia="Segoe UI" w:hAnsi="Times New Roman" w:cs="Times New Roman"/>
          <w:b/>
          <w:bCs/>
          <w:spacing w:val="15"/>
          <w:szCs w:val="24"/>
          <w:lang w:eastAsia="ru-RU"/>
        </w:rPr>
      </w:pPr>
      <w:r w:rsidRPr="00133FE8">
        <w:rPr>
          <w:rFonts w:ascii="Times New Roman" w:eastAsia="Segoe UI" w:hAnsi="Times New Roman" w:cs="Times New Roman"/>
          <w:b/>
          <w:bCs/>
          <w:spacing w:val="15"/>
          <w:szCs w:val="24"/>
          <w:lang w:eastAsia="ru-RU"/>
        </w:rPr>
        <w:t>3.1. Материально-техническое обеспечение</w:t>
      </w:r>
    </w:p>
    <w:p w14:paraId="4B5EC658" w14:textId="77777777" w:rsidR="00133FE8" w:rsidRPr="00133FE8" w:rsidRDefault="00133FE8" w:rsidP="00F221BB">
      <w:pPr>
        <w:suppressAutoHyphens/>
        <w:spacing w:line="276" w:lineRule="auto"/>
        <w:ind w:firstLine="709"/>
        <w:jc w:val="both"/>
        <w:rPr>
          <w:rFonts w:ascii="Times New Roman" w:eastAsia="Calibri" w:hAnsi="Times New Roman" w:cs="Times New Roman"/>
          <w:bCs/>
          <w:sz w:val="24"/>
          <w:szCs w:val="24"/>
        </w:rPr>
      </w:pPr>
      <w:r w:rsidRPr="00133FE8">
        <w:rPr>
          <w:rFonts w:ascii="Times New Roman" w:eastAsia="Calibri" w:hAnsi="Times New Roman" w:cs="Times New Roman"/>
          <w:bCs/>
          <w:sz w:val="24"/>
          <w:szCs w:val="24"/>
        </w:rPr>
        <w:t>Кабинет «Материаловедения»</w:t>
      </w:r>
      <w:r w:rsidRPr="00133FE8">
        <w:rPr>
          <w:rFonts w:ascii="Times New Roman" w:eastAsia="Calibri" w:hAnsi="Times New Roman" w:cs="Times New Roman"/>
          <w:bCs/>
          <w:i/>
          <w:sz w:val="24"/>
          <w:szCs w:val="24"/>
        </w:rPr>
        <w:t xml:space="preserve">, </w:t>
      </w:r>
      <w:r w:rsidRPr="00133FE8">
        <w:rPr>
          <w:rFonts w:ascii="Times New Roman" w:eastAsia="Calibri" w:hAnsi="Times New Roman" w:cs="Times New Roman"/>
          <w:bCs/>
          <w:sz w:val="24"/>
          <w:szCs w:val="24"/>
        </w:rPr>
        <w:t xml:space="preserve">оснащенный(е) </w:t>
      </w:r>
      <w:r w:rsidRPr="00133FE8">
        <w:rPr>
          <w:rFonts w:ascii="Times New Roman" w:eastAsia="Calibri" w:hAnsi="Times New Roman" w:cs="Times New Roman"/>
          <w:bCs/>
          <w:iCs/>
          <w:sz w:val="24"/>
          <w:szCs w:val="24"/>
        </w:rPr>
        <w:t>в соответствии с приложением 3 ОПОП-П</w:t>
      </w:r>
      <w:r w:rsidRPr="00133FE8">
        <w:rPr>
          <w:rFonts w:ascii="Times New Roman" w:eastAsia="Calibri" w:hAnsi="Times New Roman" w:cs="Times New Roman"/>
          <w:bCs/>
          <w:sz w:val="24"/>
          <w:szCs w:val="24"/>
        </w:rPr>
        <w:t>:</w:t>
      </w:r>
    </w:p>
    <w:p w14:paraId="0DEBEB60" w14:textId="77777777" w:rsidR="00133FE8" w:rsidRPr="00133FE8" w:rsidRDefault="00133FE8" w:rsidP="00F22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919"/>
        <w:jc w:val="both"/>
        <w:rPr>
          <w:rFonts w:ascii="Times New Roman" w:eastAsia="Calibri" w:hAnsi="Times New Roman" w:cs="Times New Roman"/>
          <w:bCs/>
          <w:sz w:val="24"/>
          <w:szCs w:val="24"/>
        </w:rPr>
      </w:pPr>
      <w:r w:rsidRPr="00133FE8">
        <w:rPr>
          <w:rFonts w:ascii="Times New Roman" w:eastAsia="Calibri" w:hAnsi="Times New Roman" w:cs="Times New Roman"/>
          <w:bCs/>
          <w:sz w:val="24"/>
          <w:szCs w:val="24"/>
        </w:rPr>
        <w:t>- посадочные места по количеству обучающихся;</w:t>
      </w:r>
    </w:p>
    <w:p w14:paraId="2EB16757" w14:textId="77777777" w:rsidR="00133FE8" w:rsidRPr="00133FE8" w:rsidRDefault="00133FE8" w:rsidP="00F22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919"/>
        <w:jc w:val="both"/>
        <w:rPr>
          <w:rFonts w:ascii="Times New Roman" w:eastAsia="Calibri" w:hAnsi="Times New Roman" w:cs="Times New Roman"/>
          <w:bCs/>
          <w:sz w:val="24"/>
          <w:szCs w:val="24"/>
        </w:rPr>
      </w:pPr>
      <w:r w:rsidRPr="00133FE8">
        <w:rPr>
          <w:rFonts w:ascii="Times New Roman" w:eastAsia="Calibri" w:hAnsi="Times New Roman" w:cs="Times New Roman"/>
          <w:bCs/>
          <w:sz w:val="24"/>
          <w:szCs w:val="24"/>
        </w:rPr>
        <w:t>- доска учебная;</w:t>
      </w:r>
    </w:p>
    <w:p w14:paraId="66D6478D" w14:textId="77777777" w:rsidR="00133FE8" w:rsidRPr="00133FE8" w:rsidRDefault="00133FE8" w:rsidP="00F22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919"/>
        <w:jc w:val="both"/>
        <w:rPr>
          <w:rFonts w:ascii="Times New Roman" w:eastAsia="Calibri" w:hAnsi="Times New Roman" w:cs="Times New Roman"/>
          <w:bCs/>
          <w:sz w:val="24"/>
          <w:szCs w:val="24"/>
        </w:rPr>
      </w:pPr>
      <w:r w:rsidRPr="00133FE8">
        <w:rPr>
          <w:rFonts w:ascii="Times New Roman" w:eastAsia="Calibri" w:hAnsi="Times New Roman" w:cs="Times New Roman"/>
          <w:bCs/>
          <w:sz w:val="24"/>
          <w:szCs w:val="24"/>
        </w:rPr>
        <w:t>- рабочее место преподавателя;</w:t>
      </w:r>
    </w:p>
    <w:p w14:paraId="4583C8FC" w14:textId="77777777" w:rsidR="00133FE8" w:rsidRPr="00133FE8" w:rsidRDefault="00133FE8" w:rsidP="00F22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919"/>
        <w:jc w:val="both"/>
        <w:rPr>
          <w:rFonts w:ascii="Times New Roman" w:eastAsia="Calibri" w:hAnsi="Times New Roman" w:cs="Times New Roman"/>
          <w:bCs/>
          <w:sz w:val="24"/>
          <w:szCs w:val="24"/>
        </w:rPr>
      </w:pPr>
      <w:r w:rsidRPr="00133FE8">
        <w:rPr>
          <w:rFonts w:ascii="Times New Roman" w:eastAsia="Calibri" w:hAnsi="Times New Roman" w:cs="Times New Roman"/>
          <w:bCs/>
          <w:sz w:val="24"/>
          <w:szCs w:val="24"/>
        </w:rPr>
        <w:t>- образцы металлов (стали, чугуна, цветных металлов и сплавов);</w:t>
      </w:r>
    </w:p>
    <w:p w14:paraId="6BC24070" w14:textId="77777777" w:rsidR="00133FE8" w:rsidRPr="00133FE8" w:rsidRDefault="00133FE8" w:rsidP="00F22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919"/>
        <w:jc w:val="both"/>
        <w:rPr>
          <w:rFonts w:ascii="Times New Roman" w:eastAsia="Calibri" w:hAnsi="Times New Roman" w:cs="Times New Roman"/>
          <w:bCs/>
          <w:sz w:val="24"/>
          <w:szCs w:val="24"/>
        </w:rPr>
      </w:pPr>
      <w:r w:rsidRPr="00133FE8">
        <w:rPr>
          <w:rFonts w:ascii="Times New Roman" w:eastAsia="Calibri" w:hAnsi="Times New Roman" w:cs="Times New Roman"/>
          <w:bCs/>
          <w:sz w:val="24"/>
          <w:szCs w:val="24"/>
        </w:rPr>
        <w:t>- образцы неметаллических материалов</w:t>
      </w:r>
    </w:p>
    <w:p w14:paraId="162F012D" w14:textId="77777777" w:rsidR="00133FE8" w:rsidRPr="00133FE8" w:rsidRDefault="00133FE8" w:rsidP="00F22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919"/>
        <w:jc w:val="both"/>
        <w:rPr>
          <w:rFonts w:ascii="Times New Roman" w:eastAsia="Calibri" w:hAnsi="Times New Roman" w:cs="Times New Roman"/>
          <w:bCs/>
          <w:sz w:val="24"/>
          <w:szCs w:val="24"/>
        </w:rPr>
      </w:pPr>
      <w:r w:rsidRPr="00133FE8">
        <w:rPr>
          <w:rFonts w:ascii="Times New Roman" w:eastAsia="Calibri" w:hAnsi="Times New Roman" w:cs="Times New Roman"/>
          <w:bCs/>
          <w:sz w:val="24"/>
          <w:szCs w:val="24"/>
        </w:rPr>
        <w:t>- комплект методических указаний для выполнения ПР</w:t>
      </w:r>
    </w:p>
    <w:p w14:paraId="244CD1D3" w14:textId="77777777" w:rsidR="00133FE8" w:rsidRPr="00133FE8" w:rsidRDefault="00133FE8" w:rsidP="00F22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919"/>
        <w:jc w:val="both"/>
        <w:rPr>
          <w:rFonts w:ascii="Times New Roman" w:eastAsia="Calibri" w:hAnsi="Times New Roman" w:cs="Times New Roman"/>
          <w:bCs/>
          <w:sz w:val="24"/>
          <w:szCs w:val="24"/>
        </w:rPr>
      </w:pPr>
      <w:r w:rsidRPr="00133FE8">
        <w:rPr>
          <w:rFonts w:ascii="Times New Roman" w:eastAsia="Calibri" w:hAnsi="Times New Roman" w:cs="Times New Roman"/>
          <w:bCs/>
          <w:sz w:val="24"/>
          <w:szCs w:val="24"/>
        </w:rPr>
        <w:t xml:space="preserve">Технические средства обучения: </w:t>
      </w:r>
    </w:p>
    <w:p w14:paraId="321A4127" w14:textId="77777777" w:rsidR="00133FE8" w:rsidRPr="00133FE8" w:rsidRDefault="00133FE8" w:rsidP="00F22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919"/>
        <w:jc w:val="both"/>
        <w:rPr>
          <w:rFonts w:ascii="Times New Roman" w:eastAsia="Calibri" w:hAnsi="Times New Roman" w:cs="Times New Roman"/>
          <w:bCs/>
          <w:sz w:val="24"/>
          <w:szCs w:val="24"/>
        </w:rPr>
      </w:pPr>
      <w:r w:rsidRPr="00133FE8">
        <w:rPr>
          <w:rFonts w:ascii="Times New Roman" w:eastAsia="Calibri" w:hAnsi="Times New Roman" w:cs="Times New Roman"/>
          <w:bCs/>
          <w:sz w:val="24"/>
          <w:szCs w:val="24"/>
        </w:rPr>
        <w:t>- компьютер с лицензионным программным обеспечением;</w:t>
      </w:r>
    </w:p>
    <w:p w14:paraId="3442432B" w14:textId="77777777" w:rsidR="00133FE8" w:rsidRPr="00133FE8" w:rsidRDefault="00133FE8" w:rsidP="00F221BB">
      <w:pPr>
        <w:suppressAutoHyphens/>
        <w:spacing w:line="276" w:lineRule="auto"/>
        <w:ind w:firstLine="709"/>
        <w:jc w:val="both"/>
        <w:rPr>
          <w:rFonts w:ascii="Times New Roman" w:eastAsia="Calibri" w:hAnsi="Times New Roman" w:cs="Times New Roman"/>
          <w:bCs/>
          <w:sz w:val="24"/>
          <w:szCs w:val="24"/>
        </w:rPr>
      </w:pPr>
    </w:p>
    <w:p w14:paraId="6D17A5D4" w14:textId="77777777" w:rsidR="00133FE8" w:rsidRPr="00133FE8" w:rsidRDefault="00133FE8" w:rsidP="00F221BB">
      <w:pPr>
        <w:spacing w:after="120" w:line="276" w:lineRule="auto"/>
        <w:ind w:firstLine="709"/>
        <w:outlineLvl w:val="1"/>
        <w:rPr>
          <w:rFonts w:ascii="Times New Roman" w:eastAsia="Segoe UI" w:hAnsi="Times New Roman" w:cs="Times New Roman"/>
          <w:b/>
          <w:bCs/>
          <w:color w:val="5A5A5A"/>
          <w:spacing w:val="15"/>
          <w:szCs w:val="24"/>
          <w:lang w:eastAsia="ru-RU"/>
        </w:rPr>
      </w:pPr>
    </w:p>
    <w:p w14:paraId="3F41B4B8" w14:textId="77777777" w:rsidR="00133FE8" w:rsidRPr="00133FE8" w:rsidRDefault="00133FE8" w:rsidP="00F221BB">
      <w:pPr>
        <w:spacing w:after="120" w:line="276" w:lineRule="auto"/>
        <w:ind w:firstLine="709"/>
        <w:outlineLvl w:val="1"/>
        <w:rPr>
          <w:rFonts w:ascii="Times New Roman" w:eastAsia="Times New Roman" w:hAnsi="Times New Roman" w:cs="Times New Roman"/>
          <w:b/>
          <w:bCs/>
          <w:spacing w:val="15"/>
          <w:szCs w:val="24"/>
          <w:lang w:eastAsia="ru-RU"/>
        </w:rPr>
      </w:pPr>
      <w:r w:rsidRPr="00133FE8">
        <w:rPr>
          <w:rFonts w:ascii="Times New Roman" w:eastAsia="Segoe UI" w:hAnsi="Times New Roman" w:cs="Times New Roman"/>
          <w:b/>
          <w:bCs/>
          <w:spacing w:val="15"/>
          <w:szCs w:val="24"/>
          <w:lang w:eastAsia="ru-RU"/>
        </w:rPr>
        <w:t>3.2. Учебно-методическое обеспечение</w:t>
      </w:r>
    </w:p>
    <w:p w14:paraId="56BED6AD" w14:textId="77777777" w:rsidR="00133FE8" w:rsidRPr="00133FE8" w:rsidRDefault="00133FE8" w:rsidP="00F221BB">
      <w:pPr>
        <w:spacing w:line="276" w:lineRule="auto"/>
        <w:ind w:firstLine="709"/>
        <w:contextualSpacing/>
        <w:rPr>
          <w:rFonts w:ascii="Times New Roman" w:eastAsia="Calibri" w:hAnsi="Times New Roman" w:cs="Times New Roman"/>
          <w:b/>
          <w:sz w:val="24"/>
          <w:szCs w:val="24"/>
        </w:rPr>
      </w:pPr>
      <w:r w:rsidRPr="00133FE8">
        <w:rPr>
          <w:rFonts w:ascii="Times New Roman" w:eastAsia="Calibri" w:hAnsi="Times New Roman" w:cs="Times New Roman"/>
          <w:b/>
          <w:sz w:val="24"/>
          <w:szCs w:val="24"/>
        </w:rPr>
        <w:t>3.2.1. Основные печатные и/или электронные издания</w:t>
      </w:r>
    </w:p>
    <w:p w14:paraId="723E90E6" w14:textId="77777777" w:rsidR="00133FE8" w:rsidRPr="00133FE8" w:rsidRDefault="00133FE8" w:rsidP="00F221BB">
      <w:pPr>
        <w:numPr>
          <w:ilvl w:val="0"/>
          <w:numId w:val="19"/>
        </w:numPr>
        <w:tabs>
          <w:tab w:val="left" w:pos="1134"/>
        </w:tabs>
        <w:spacing w:line="276" w:lineRule="auto"/>
        <w:ind w:left="0" w:firstLine="709"/>
        <w:contextualSpacing/>
        <w:jc w:val="both"/>
        <w:rPr>
          <w:rFonts w:ascii="Times New Roman" w:eastAsia="Calibri" w:hAnsi="Times New Roman" w:cs="Times New Roman"/>
          <w:noProof/>
          <w:sz w:val="24"/>
          <w:szCs w:val="24"/>
        </w:rPr>
      </w:pPr>
      <w:r w:rsidRPr="00133FE8">
        <w:rPr>
          <w:rFonts w:ascii="Times New Roman" w:eastAsia="Calibri" w:hAnsi="Times New Roman" w:cs="Times New Roman"/>
          <w:noProof/>
          <w:sz w:val="24"/>
          <w:szCs w:val="24"/>
        </w:rPr>
        <w:t xml:space="preserve">Глухов, В.П. Технология конструкционных материалов : учебное пособие / В.П. Глухов, В.Л. Тимофеев, В.Б. Фёдоров, А.А. Светлов ; под общ. ред. В.Л. Тимофеева. - 3-е изд., испр. и доп. - Москва : ИНФРА-М, 2020. - 272 с. — (Среднее профессиональное образование). - ISBN 978-5-16-015263-9. - Текст : электронный. - URL: </w:t>
      </w:r>
      <w:hyperlink r:id="rId83" w:history="1">
        <w:r w:rsidRPr="00133FE8">
          <w:rPr>
            <w:rFonts w:ascii="Times New Roman" w:eastAsia="Calibri" w:hAnsi="Times New Roman" w:cs="Times New Roman"/>
            <w:noProof/>
            <w:sz w:val="24"/>
            <w:szCs w:val="24"/>
          </w:rPr>
          <w:t>https://znanium.com/catalog/product/1021172</w:t>
        </w:r>
      </w:hyperlink>
    </w:p>
    <w:p w14:paraId="6549B087" w14:textId="77777777" w:rsidR="00133FE8" w:rsidRPr="00133FE8" w:rsidRDefault="00133FE8" w:rsidP="00F221BB">
      <w:pPr>
        <w:numPr>
          <w:ilvl w:val="0"/>
          <w:numId w:val="19"/>
        </w:numPr>
        <w:tabs>
          <w:tab w:val="left" w:pos="1134"/>
        </w:tabs>
        <w:spacing w:line="276" w:lineRule="auto"/>
        <w:ind w:left="0" w:firstLine="709"/>
        <w:contextualSpacing/>
        <w:jc w:val="both"/>
        <w:rPr>
          <w:rFonts w:ascii="Times New Roman" w:eastAsia="Calibri" w:hAnsi="Times New Roman" w:cs="Times New Roman"/>
          <w:noProof/>
          <w:sz w:val="24"/>
          <w:szCs w:val="24"/>
        </w:rPr>
      </w:pPr>
      <w:r w:rsidRPr="00133FE8">
        <w:rPr>
          <w:rFonts w:ascii="Times New Roman" w:eastAsia="Calibri" w:hAnsi="Times New Roman" w:cs="Times New Roman"/>
          <w:bCs/>
          <w:sz w:val="24"/>
          <w:szCs w:val="24"/>
        </w:rPr>
        <w:t>Зверева Е.А. Методические указания по выполнению лабораторных и практических работ. – Уварово, ТОГБПОУ «УПК», 2023.</w:t>
      </w:r>
    </w:p>
    <w:p w14:paraId="57061750" w14:textId="77777777" w:rsidR="00133FE8" w:rsidRPr="00133FE8" w:rsidRDefault="00133FE8" w:rsidP="00F221BB">
      <w:pPr>
        <w:numPr>
          <w:ilvl w:val="0"/>
          <w:numId w:val="19"/>
        </w:numPr>
        <w:tabs>
          <w:tab w:val="left" w:pos="1134"/>
        </w:tabs>
        <w:spacing w:line="276" w:lineRule="auto"/>
        <w:ind w:left="0" w:firstLine="709"/>
        <w:contextualSpacing/>
        <w:jc w:val="both"/>
        <w:rPr>
          <w:rFonts w:ascii="Times New Roman" w:eastAsia="Calibri" w:hAnsi="Times New Roman" w:cs="Times New Roman"/>
          <w:noProof/>
          <w:sz w:val="24"/>
          <w:szCs w:val="24"/>
        </w:rPr>
      </w:pPr>
      <w:r w:rsidRPr="00133FE8">
        <w:rPr>
          <w:rFonts w:ascii="Times New Roman" w:eastAsia="Calibri" w:hAnsi="Times New Roman" w:cs="Times New Roman"/>
          <w:noProof/>
          <w:sz w:val="24"/>
          <w:szCs w:val="24"/>
        </w:rPr>
        <w:t xml:space="preserve">Овчинников, В. В. Механические испытания: металлы, сварные соединения, покрытия : учебник / В.В. Овчинников, М.А. Гуреева. — Москва : ФОРУМ : ИНФРА-М, 2022. — 272 с. — (Профессиональное образование). - ISBN 978-5-8199-0619-4. - Текст : электронный. - URL: </w:t>
      </w:r>
      <w:hyperlink r:id="rId84" w:history="1">
        <w:r w:rsidRPr="00133FE8">
          <w:rPr>
            <w:rFonts w:ascii="Times New Roman" w:eastAsia="Calibri" w:hAnsi="Times New Roman" w:cs="Times New Roman"/>
            <w:noProof/>
            <w:sz w:val="24"/>
            <w:szCs w:val="24"/>
          </w:rPr>
          <w:t>https://znanium.com/catalog/product/1778876</w:t>
        </w:r>
      </w:hyperlink>
    </w:p>
    <w:p w14:paraId="1FB943F6" w14:textId="77777777" w:rsidR="00133FE8" w:rsidRPr="00133FE8" w:rsidRDefault="00133FE8" w:rsidP="00F221BB">
      <w:pPr>
        <w:tabs>
          <w:tab w:val="left" w:pos="1134"/>
        </w:tabs>
        <w:spacing w:line="276" w:lineRule="auto"/>
        <w:contextualSpacing/>
        <w:jc w:val="both"/>
        <w:rPr>
          <w:rFonts w:ascii="Calibri" w:eastAsia="Calibri" w:hAnsi="Calibri" w:cs="Times New Roman"/>
          <w:noProof/>
          <w:sz w:val="24"/>
          <w:szCs w:val="24"/>
        </w:rPr>
      </w:pPr>
    </w:p>
    <w:p w14:paraId="2170FD6D" w14:textId="77777777" w:rsidR="00133FE8" w:rsidRPr="00133FE8" w:rsidRDefault="00133FE8" w:rsidP="00F221BB">
      <w:pPr>
        <w:suppressAutoHyphens/>
        <w:spacing w:line="276" w:lineRule="auto"/>
        <w:ind w:firstLine="709"/>
        <w:contextualSpacing/>
        <w:rPr>
          <w:rFonts w:ascii="Times New Roman" w:eastAsia="Calibri" w:hAnsi="Times New Roman" w:cs="Times New Roman"/>
          <w:b/>
          <w:bCs/>
          <w:iCs/>
          <w:sz w:val="24"/>
          <w:szCs w:val="24"/>
        </w:rPr>
      </w:pPr>
      <w:r w:rsidRPr="00133FE8">
        <w:rPr>
          <w:rFonts w:ascii="Times New Roman" w:eastAsia="Calibri" w:hAnsi="Times New Roman" w:cs="Times New Roman"/>
          <w:b/>
          <w:bCs/>
          <w:iCs/>
          <w:sz w:val="24"/>
          <w:szCs w:val="24"/>
        </w:rPr>
        <w:t xml:space="preserve">3.2.2. Дополнительные источники </w:t>
      </w:r>
    </w:p>
    <w:p w14:paraId="06B6F5E6" w14:textId="77777777" w:rsidR="00133FE8" w:rsidRPr="00133FE8" w:rsidRDefault="00133FE8" w:rsidP="00F221BB">
      <w:pPr>
        <w:suppressAutoHyphens/>
        <w:spacing w:line="276" w:lineRule="auto"/>
        <w:ind w:firstLine="709"/>
        <w:contextualSpacing/>
        <w:jc w:val="both"/>
        <w:rPr>
          <w:rFonts w:ascii="Times New Roman" w:eastAsia="Calibri" w:hAnsi="Times New Roman" w:cs="Times New Roman"/>
          <w:b/>
          <w:bCs/>
          <w:iCs/>
          <w:sz w:val="24"/>
          <w:szCs w:val="24"/>
        </w:rPr>
      </w:pPr>
      <w:r w:rsidRPr="00133FE8">
        <w:rPr>
          <w:rFonts w:ascii="Times New Roman" w:eastAsia="Calibri" w:hAnsi="Times New Roman" w:cs="Times New Roman"/>
          <w:bCs/>
          <w:sz w:val="24"/>
          <w:szCs w:val="24"/>
        </w:rPr>
        <w:t xml:space="preserve">1. Пасютина, О. В. Материаловедение : учебное пособие / О. В. Пасютина. — Минск : РИПО, 2018. — 264 с. — ISBN 978-985-503-790-4.— Текст: электронный// Лань: электронно-библиотечная система. — URL: </w:t>
      </w:r>
      <w:hyperlink r:id="rId85" w:history="1">
        <w:r w:rsidRPr="00133FE8">
          <w:rPr>
            <w:rFonts w:ascii="Times New Roman" w:eastAsia="Calibri" w:hAnsi="Times New Roman" w:cs="Times New Roman"/>
            <w:bCs/>
            <w:sz w:val="24"/>
            <w:szCs w:val="24"/>
          </w:rPr>
          <w:t>https://e.lanbook.com/book/131800</w:t>
        </w:r>
      </w:hyperlink>
    </w:p>
    <w:p w14:paraId="34042DFB" w14:textId="77777777" w:rsidR="00133FE8" w:rsidRPr="00133FE8" w:rsidRDefault="00133FE8" w:rsidP="00F221BB">
      <w:pPr>
        <w:tabs>
          <w:tab w:val="left" w:pos="1134"/>
        </w:tabs>
        <w:spacing w:line="276" w:lineRule="auto"/>
        <w:ind w:firstLine="709"/>
        <w:contextualSpacing/>
        <w:jc w:val="both"/>
        <w:rPr>
          <w:rFonts w:ascii="Times New Roman" w:eastAsia="Calibri" w:hAnsi="Times New Roman" w:cs="Times New Roman"/>
          <w:noProof/>
          <w:sz w:val="24"/>
          <w:szCs w:val="24"/>
        </w:rPr>
      </w:pPr>
      <w:r w:rsidRPr="00133FE8">
        <w:rPr>
          <w:rFonts w:ascii="Times New Roman" w:eastAsia="Calibri" w:hAnsi="Times New Roman" w:cs="Times New Roman"/>
          <w:noProof/>
          <w:sz w:val="24"/>
          <w:szCs w:val="24"/>
        </w:rPr>
        <w:t>2. Техэксперт: электронный фонд нормативно-технической и нормативно-правовой информации [Электронный ресурс]. — Режим доступа: https://cntd.ru/</w:t>
      </w:r>
    </w:p>
    <w:p w14:paraId="1F64BD38" w14:textId="77777777" w:rsidR="00133FE8" w:rsidRPr="00133FE8" w:rsidRDefault="00133FE8" w:rsidP="00F221BB">
      <w:pPr>
        <w:keepNext/>
        <w:spacing w:after="120" w:line="276" w:lineRule="auto"/>
        <w:jc w:val="center"/>
        <w:outlineLvl w:val="0"/>
        <w:rPr>
          <w:rFonts w:ascii="Times New Roman" w:eastAsia="Segoe UI" w:hAnsi="Times New Roman" w:cs="Times New Roman"/>
          <w:caps/>
          <w:kern w:val="32"/>
          <w:sz w:val="24"/>
          <w:szCs w:val="24"/>
          <w:lang w:eastAsia="ru-RU"/>
        </w:rPr>
      </w:pPr>
      <w:r w:rsidRPr="00133FE8">
        <w:rPr>
          <w:rFonts w:ascii="Times New Roman Полужирный" w:eastAsia="Segoe UI" w:hAnsi="Times New Roman Полужирный" w:cs="Times New Roman"/>
          <w:bCs/>
          <w:caps/>
          <w:kern w:val="32"/>
          <w:sz w:val="24"/>
          <w:szCs w:val="24"/>
          <w:lang w:eastAsia="ru-RU"/>
        </w:rPr>
        <w:br w:type="page"/>
      </w:r>
      <w:r w:rsidRPr="00133FE8">
        <w:rPr>
          <w:rFonts w:ascii="Times New Roman" w:eastAsia="Segoe UI" w:hAnsi="Times New Roman" w:cs="Times New Roman"/>
          <w:b/>
          <w:bCs/>
          <w:caps/>
          <w:kern w:val="32"/>
          <w:sz w:val="24"/>
          <w:szCs w:val="24"/>
          <w:lang w:eastAsia="ru-RU"/>
        </w:rPr>
        <w:lastRenderedPageBreak/>
        <w:t xml:space="preserve">4. Контроль и оценка результатов </w:t>
      </w:r>
      <w:r w:rsidRPr="00133FE8">
        <w:rPr>
          <w:rFonts w:ascii="Times New Roman" w:eastAsia="Segoe UI" w:hAnsi="Times New Roman" w:cs="Times New Roman"/>
          <w:b/>
          <w:bCs/>
          <w:caps/>
          <w:kern w:val="32"/>
          <w:sz w:val="24"/>
          <w:szCs w:val="24"/>
          <w:lang w:eastAsia="ru-RU"/>
        </w:rPr>
        <w:br/>
        <w:t>освоения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4"/>
        <w:gridCol w:w="3112"/>
      </w:tblGrid>
      <w:tr w:rsidR="00133FE8" w:rsidRPr="00133FE8" w14:paraId="656723B8" w14:textId="77777777" w:rsidTr="00AD5821">
        <w:trPr>
          <w:trHeight w:val="519"/>
        </w:trPr>
        <w:tc>
          <w:tcPr>
            <w:tcW w:w="1543" w:type="pct"/>
            <w:vAlign w:val="center"/>
          </w:tcPr>
          <w:p w14:paraId="76BBC84F" w14:textId="77777777" w:rsidR="00133FE8" w:rsidRPr="00133FE8" w:rsidRDefault="00133FE8" w:rsidP="00133FE8">
            <w:pPr>
              <w:suppressAutoHyphens/>
              <w:contextualSpacing/>
              <w:jc w:val="center"/>
              <w:rPr>
                <w:rFonts w:ascii="Times New Roman" w:eastAsia="Calibri" w:hAnsi="Times New Roman" w:cs="Times New Roman"/>
                <w:b/>
                <w:iCs/>
                <w:sz w:val="20"/>
                <w:szCs w:val="20"/>
              </w:rPr>
            </w:pPr>
            <w:r w:rsidRPr="00133FE8">
              <w:rPr>
                <w:rFonts w:ascii="Times New Roman" w:eastAsia="Calibri" w:hAnsi="Times New Roman" w:cs="Times New Roman"/>
                <w:b/>
                <w:iCs/>
                <w:sz w:val="20"/>
                <w:szCs w:val="20"/>
              </w:rPr>
              <w:t>Результаты обучения</w:t>
            </w:r>
          </w:p>
        </w:tc>
        <w:tc>
          <w:tcPr>
            <w:tcW w:w="1840" w:type="pct"/>
            <w:vAlign w:val="center"/>
          </w:tcPr>
          <w:p w14:paraId="1D007D08" w14:textId="77777777" w:rsidR="00133FE8" w:rsidRPr="00133FE8" w:rsidRDefault="00133FE8" w:rsidP="00133FE8">
            <w:pPr>
              <w:suppressAutoHyphens/>
              <w:contextualSpacing/>
              <w:jc w:val="center"/>
              <w:rPr>
                <w:rFonts w:ascii="Times New Roman" w:eastAsia="Calibri" w:hAnsi="Times New Roman" w:cs="Times New Roman"/>
                <w:b/>
                <w:sz w:val="20"/>
                <w:szCs w:val="20"/>
              </w:rPr>
            </w:pPr>
            <w:r w:rsidRPr="00133FE8">
              <w:rPr>
                <w:rFonts w:ascii="Times New Roman" w:eastAsia="Calibri" w:hAnsi="Times New Roman" w:cs="Times New Roman"/>
                <w:b/>
                <w:iCs/>
                <w:sz w:val="20"/>
                <w:szCs w:val="20"/>
              </w:rPr>
              <w:t>Показатели освоенности компетенций</w:t>
            </w:r>
          </w:p>
        </w:tc>
        <w:tc>
          <w:tcPr>
            <w:tcW w:w="1616" w:type="pct"/>
            <w:vAlign w:val="center"/>
          </w:tcPr>
          <w:p w14:paraId="36C958F9" w14:textId="77777777" w:rsidR="00133FE8" w:rsidRPr="00133FE8" w:rsidRDefault="00133FE8" w:rsidP="00133FE8">
            <w:pPr>
              <w:suppressAutoHyphens/>
              <w:contextualSpacing/>
              <w:jc w:val="center"/>
              <w:rPr>
                <w:rFonts w:ascii="Times New Roman" w:eastAsia="Calibri" w:hAnsi="Times New Roman" w:cs="Times New Roman"/>
                <w:b/>
                <w:sz w:val="20"/>
                <w:szCs w:val="20"/>
              </w:rPr>
            </w:pPr>
            <w:r w:rsidRPr="00133FE8">
              <w:rPr>
                <w:rFonts w:ascii="Times New Roman" w:eastAsia="Calibri" w:hAnsi="Times New Roman" w:cs="Times New Roman"/>
                <w:b/>
                <w:sz w:val="20"/>
                <w:szCs w:val="20"/>
              </w:rPr>
              <w:t>Методы оценки</w:t>
            </w:r>
          </w:p>
        </w:tc>
      </w:tr>
      <w:tr w:rsidR="00133FE8" w:rsidRPr="00133FE8" w14:paraId="360C227E" w14:textId="77777777" w:rsidTr="00AD5821">
        <w:trPr>
          <w:trHeight w:val="698"/>
        </w:trPr>
        <w:tc>
          <w:tcPr>
            <w:tcW w:w="1543" w:type="pct"/>
          </w:tcPr>
          <w:p w14:paraId="40D22CD3" w14:textId="77777777" w:rsidR="00133FE8" w:rsidRPr="00133FE8" w:rsidRDefault="00133FE8" w:rsidP="00133FE8">
            <w:pPr>
              <w:suppressAutoHyphens/>
              <w:contextualSpacing/>
              <w:rPr>
                <w:rFonts w:ascii="Times New Roman" w:eastAsia="Calibri" w:hAnsi="Times New Roman" w:cs="Times New Roman"/>
                <w:bCs/>
                <w:i/>
                <w:sz w:val="20"/>
                <w:szCs w:val="20"/>
              </w:rPr>
            </w:pPr>
            <w:r w:rsidRPr="00133FE8">
              <w:rPr>
                <w:rFonts w:ascii="Times New Roman" w:eastAsia="Calibri" w:hAnsi="Times New Roman" w:cs="Times New Roman"/>
                <w:bCs/>
                <w:i/>
                <w:sz w:val="20"/>
                <w:szCs w:val="20"/>
              </w:rPr>
              <w:t xml:space="preserve">Знает: </w:t>
            </w:r>
          </w:p>
          <w:p w14:paraId="5A0E7278" w14:textId="77777777" w:rsidR="00133FE8" w:rsidRPr="00133FE8" w:rsidRDefault="00133FE8" w:rsidP="00133FE8">
            <w:pPr>
              <w:ind w:left="6"/>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 актуальный профессиональный контекст, в котором приходится работать и жить;</w:t>
            </w:r>
          </w:p>
          <w:p w14:paraId="774A3AEF" w14:textId="77777777" w:rsidR="00133FE8" w:rsidRPr="00133FE8" w:rsidRDefault="00133FE8" w:rsidP="00133FE8">
            <w:pPr>
              <w:ind w:left="6"/>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структуру плана для решения задач, алгоритмы выполнения работ в профессиональной и смежных областях;</w:t>
            </w:r>
          </w:p>
          <w:p w14:paraId="75C3DEC1" w14:textId="77777777" w:rsidR="00133FE8" w:rsidRPr="00133FE8" w:rsidRDefault="00133FE8" w:rsidP="00133FE8">
            <w:pPr>
              <w:ind w:left="6"/>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основные источники информации и ресурсы для решения задач и/или проблем в профессиональном контексте;</w:t>
            </w:r>
          </w:p>
          <w:p w14:paraId="76457CBC" w14:textId="77777777" w:rsidR="00133FE8" w:rsidRPr="00133FE8" w:rsidRDefault="00133FE8" w:rsidP="00133FE8">
            <w:pPr>
              <w:ind w:left="6"/>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порядок оценки результатов решения задач профессиональной деятельности;</w:t>
            </w:r>
          </w:p>
          <w:p w14:paraId="62CF246B" w14:textId="77777777" w:rsidR="00133FE8" w:rsidRPr="00133FE8" w:rsidRDefault="00133FE8" w:rsidP="00133FE8">
            <w:pPr>
              <w:rPr>
                <w:rFonts w:ascii="Times New Roman" w:eastAsia="Calibri" w:hAnsi="Times New Roman" w:cs="Times New Roman"/>
                <w:sz w:val="20"/>
                <w:szCs w:val="20"/>
              </w:rPr>
            </w:pPr>
            <w:r w:rsidRPr="00133FE8">
              <w:rPr>
                <w:rFonts w:ascii="Times New Roman" w:eastAsia="Calibri" w:hAnsi="Times New Roman" w:cs="Times New Roman"/>
                <w:sz w:val="20"/>
                <w:szCs w:val="20"/>
              </w:rPr>
              <w:t>номенклатура информационных источников, применяемых в профессиональной деятельности;</w:t>
            </w:r>
          </w:p>
          <w:p w14:paraId="3FB4FAE8" w14:textId="77777777" w:rsidR="00133FE8" w:rsidRPr="00133FE8" w:rsidRDefault="00133FE8" w:rsidP="00133FE8">
            <w:pPr>
              <w:rPr>
                <w:rFonts w:ascii="Times New Roman" w:eastAsia="Calibri" w:hAnsi="Times New Roman" w:cs="Times New Roman"/>
                <w:sz w:val="20"/>
                <w:szCs w:val="20"/>
              </w:rPr>
            </w:pPr>
            <w:r w:rsidRPr="00133FE8">
              <w:rPr>
                <w:rFonts w:ascii="Times New Roman" w:eastAsia="Calibri" w:hAnsi="Times New Roman" w:cs="Times New Roman"/>
                <w:sz w:val="20"/>
                <w:szCs w:val="20"/>
              </w:rPr>
              <w:t>приемы структурирования информации;</w:t>
            </w:r>
          </w:p>
          <w:p w14:paraId="1D0A6E8D" w14:textId="77777777" w:rsidR="00133FE8" w:rsidRPr="00133FE8" w:rsidRDefault="00133FE8" w:rsidP="00133FE8">
            <w:pPr>
              <w:rPr>
                <w:rFonts w:ascii="Times New Roman" w:eastAsia="Calibri" w:hAnsi="Times New Roman" w:cs="Times New Roman"/>
                <w:sz w:val="20"/>
                <w:szCs w:val="20"/>
              </w:rPr>
            </w:pPr>
            <w:r w:rsidRPr="00133FE8">
              <w:rPr>
                <w:rFonts w:ascii="Times New Roman" w:eastAsia="Calibri" w:hAnsi="Times New Roman" w:cs="Times New Roman"/>
                <w:sz w:val="20"/>
                <w:szCs w:val="20"/>
              </w:rPr>
              <w:t>формат оформления результатов поиска информации;</w:t>
            </w:r>
          </w:p>
          <w:p w14:paraId="343FC9A7" w14:textId="77777777" w:rsidR="00133FE8" w:rsidRPr="00133FE8" w:rsidRDefault="00133FE8" w:rsidP="00133FE8">
            <w:pPr>
              <w:rPr>
                <w:rFonts w:ascii="Times New Roman" w:eastAsia="Calibri" w:hAnsi="Times New Roman" w:cs="Times New Roman"/>
                <w:sz w:val="20"/>
                <w:szCs w:val="20"/>
              </w:rPr>
            </w:pPr>
            <w:r w:rsidRPr="00133FE8">
              <w:rPr>
                <w:rFonts w:ascii="Times New Roman" w:eastAsia="Calibri" w:hAnsi="Times New Roman" w:cs="Times New Roman"/>
                <w:sz w:val="20"/>
                <w:szCs w:val="20"/>
              </w:rPr>
              <w:t>современные средства и устройства информатизации, порядок их применения;</w:t>
            </w:r>
          </w:p>
          <w:p w14:paraId="0E27C883" w14:textId="77777777" w:rsidR="00133FE8" w:rsidRPr="00133FE8" w:rsidRDefault="00133FE8" w:rsidP="00133FE8">
            <w:pPr>
              <w:ind w:left="6"/>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программное обеспечение в профессиональной деятельности, в том числе цифровые средства;</w:t>
            </w:r>
          </w:p>
          <w:p w14:paraId="27440FF3" w14:textId="77777777" w:rsidR="00133FE8" w:rsidRPr="00133FE8" w:rsidRDefault="00133FE8" w:rsidP="00133FE8">
            <w:pPr>
              <w:ind w:left="6"/>
              <w:contextualSpacing/>
              <w:rPr>
                <w:rFonts w:ascii="Times New Roman" w:eastAsia="Calibri" w:hAnsi="Times New Roman" w:cs="Times New Roman"/>
                <w:sz w:val="20"/>
                <w:szCs w:val="20"/>
              </w:rPr>
            </w:pPr>
          </w:p>
          <w:p w14:paraId="7924A641" w14:textId="77777777" w:rsidR="00133FE8" w:rsidRPr="00133FE8" w:rsidRDefault="00133FE8" w:rsidP="00133FE8">
            <w:pPr>
              <w:rPr>
                <w:rFonts w:ascii="Times New Roman" w:eastAsia="Calibri" w:hAnsi="Times New Roman" w:cs="Times New Roman"/>
                <w:sz w:val="20"/>
                <w:szCs w:val="20"/>
              </w:rPr>
            </w:pPr>
            <w:r w:rsidRPr="00133FE8">
              <w:rPr>
                <w:rFonts w:ascii="Times New Roman" w:eastAsia="Calibri" w:hAnsi="Times New Roman" w:cs="Times New Roman"/>
                <w:sz w:val="20"/>
                <w:szCs w:val="20"/>
              </w:rPr>
              <w:t>- номенклатуру информационных источников, применяемых в профессиональной деятельности;</w:t>
            </w:r>
          </w:p>
          <w:p w14:paraId="0E0B08AC" w14:textId="77777777" w:rsidR="00133FE8" w:rsidRPr="00133FE8" w:rsidRDefault="00133FE8" w:rsidP="00133FE8">
            <w:pPr>
              <w:rPr>
                <w:rFonts w:ascii="Times New Roman" w:eastAsia="Calibri" w:hAnsi="Times New Roman" w:cs="Times New Roman"/>
                <w:sz w:val="20"/>
                <w:szCs w:val="20"/>
              </w:rPr>
            </w:pPr>
            <w:r w:rsidRPr="00133FE8">
              <w:rPr>
                <w:rFonts w:ascii="Times New Roman" w:eastAsia="Calibri" w:hAnsi="Times New Roman" w:cs="Times New Roman"/>
                <w:sz w:val="20"/>
                <w:szCs w:val="20"/>
              </w:rPr>
              <w:t>приемы структурирования информации;</w:t>
            </w:r>
          </w:p>
          <w:p w14:paraId="5858681A" w14:textId="77777777" w:rsidR="00133FE8" w:rsidRPr="00133FE8" w:rsidRDefault="00133FE8" w:rsidP="00133FE8">
            <w:pPr>
              <w:rPr>
                <w:rFonts w:ascii="Times New Roman" w:eastAsia="Calibri" w:hAnsi="Times New Roman" w:cs="Times New Roman"/>
                <w:sz w:val="20"/>
                <w:szCs w:val="20"/>
              </w:rPr>
            </w:pPr>
            <w:r w:rsidRPr="00133FE8">
              <w:rPr>
                <w:rFonts w:ascii="Times New Roman" w:eastAsia="Calibri" w:hAnsi="Times New Roman" w:cs="Times New Roman"/>
                <w:sz w:val="20"/>
                <w:szCs w:val="20"/>
              </w:rPr>
              <w:t>формат оформления результатов поиска информации;</w:t>
            </w:r>
          </w:p>
          <w:p w14:paraId="529EA16F" w14:textId="77777777" w:rsidR="00133FE8" w:rsidRPr="00133FE8" w:rsidRDefault="00133FE8" w:rsidP="00133FE8">
            <w:pPr>
              <w:rPr>
                <w:rFonts w:ascii="Times New Roman" w:eastAsia="Calibri" w:hAnsi="Times New Roman" w:cs="Times New Roman"/>
                <w:sz w:val="20"/>
                <w:szCs w:val="20"/>
              </w:rPr>
            </w:pPr>
            <w:r w:rsidRPr="00133FE8">
              <w:rPr>
                <w:rFonts w:ascii="Times New Roman" w:eastAsia="Calibri" w:hAnsi="Times New Roman" w:cs="Times New Roman"/>
                <w:sz w:val="20"/>
                <w:szCs w:val="20"/>
              </w:rPr>
              <w:t>современные средства и устройства информатизации, порядок их применения;</w:t>
            </w:r>
          </w:p>
          <w:p w14:paraId="2AA4000F" w14:textId="77777777" w:rsidR="00133FE8" w:rsidRPr="00133FE8" w:rsidRDefault="00133FE8" w:rsidP="00133FE8">
            <w:pPr>
              <w:ind w:left="6"/>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программное обеспечение в профессиональной деятельности, в том числе цифровые средства;</w:t>
            </w:r>
          </w:p>
          <w:p w14:paraId="70A30607" w14:textId="77777777" w:rsidR="00133FE8" w:rsidRPr="00133FE8" w:rsidRDefault="00133FE8" w:rsidP="00133FE8">
            <w:pPr>
              <w:ind w:left="6"/>
              <w:contextualSpacing/>
              <w:rPr>
                <w:rFonts w:ascii="Times New Roman" w:eastAsia="Calibri" w:hAnsi="Times New Roman" w:cs="Times New Roman"/>
                <w:sz w:val="20"/>
                <w:szCs w:val="20"/>
              </w:rPr>
            </w:pPr>
          </w:p>
          <w:p w14:paraId="392B3ECB" w14:textId="77777777" w:rsidR="00133FE8" w:rsidRPr="00133FE8" w:rsidRDefault="00133FE8" w:rsidP="00133FE8">
            <w:pPr>
              <w:ind w:left="6"/>
              <w:contextualSpacing/>
              <w:rPr>
                <w:rFonts w:ascii="Times New Roman" w:eastAsia="Calibri" w:hAnsi="Times New Roman" w:cs="Times New Roman"/>
                <w:sz w:val="20"/>
                <w:szCs w:val="20"/>
              </w:rPr>
            </w:pPr>
          </w:p>
          <w:p w14:paraId="4B14BC26" w14:textId="77777777" w:rsidR="00133FE8" w:rsidRPr="00133FE8" w:rsidRDefault="00133FE8" w:rsidP="00133FE8">
            <w:pPr>
              <w:ind w:left="6"/>
              <w:contextualSpacing/>
              <w:rPr>
                <w:rFonts w:ascii="Times New Roman" w:eastAsia="Calibri" w:hAnsi="Times New Roman" w:cs="Times New Roman"/>
                <w:sz w:val="20"/>
                <w:szCs w:val="20"/>
              </w:rPr>
            </w:pPr>
          </w:p>
          <w:p w14:paraId="7582E5CD" w14:textId="77777777" w:rsidR="00133FE8" w:rsidRPr="00133FE8" w:rsidRDefault="00133FE8" w:rsidP="00133FE8">
            <w:pPr>
              <w:rPr>
                <w:rFonts w:ascii="Times New Roman" w:eastAsia="Calibri" w:hAnsi="Times New Roman" w:cs="Times New Roman"/>
                <w:sz w:val="20"/>
                <w:szCs w:val="20"/>
              </w:rPr>
            </w:pPr>
            <w:r w:rsidRPr="00133FE8">
              <w:rPr>
                <w:rFonts w:ascii="Times New Roman" w:eastAsia="Calibri" w:hAnsi="Times New Roman" w:cs="Times New Roman"/>
                <w:sz w:val="20"/>
                <w:szCs w:val="20"/>
              </w:rPr>
              <w:lastRenderedPageBreak/>
              <w:t>- правила оформления документов;</w:t>
            </w:r>
          </w:p>
          <w:p w14:paraId="39B6EE2C" w14:textId="77777777" w:rsidR="00133FE8" w:rsidRPr="00133FE8" w:rsidRDefault="00133FE8" w:rsidP="00133FE8">
            <w:pPr>
              <w:rPr>
                <w:rFonts w:ascii="Times New Roman" w:eastAsia="Calibri" w:hAnsi="Times New Roman" w:cs="Times New Roman"/>
                <w:sz w:val="20"/>
                <w:szCs w:val="20"/>
              </w:rPr>
            </w:pPr>
            <w:r w:rsidRPr="00133FE8">
              <w:rPr>
                <w:rFonts w:ascii="Times New Roman" w:eastAsia="Calibri" w:hAnsi="Times New Roman" w:cs="Times New Roman"/>
                <w:sz w:val="20"/>
                <w:szCs w:val="20"/>
              </w:rPr>
              <w:t>правила построения устных сообщений;</w:t>
            </w:r>
          </w:p>
          <w:p w14:paraId="39DBDBD6" w14:textId="77777777" w:rsidR="00133FE8" w:rsidRPr="00133FE8" w:rsidRDefault="00133FE8" w:rsidP="00133FE8">
            <w:pPr>
              <w:rPr>
                <w:rFonts w:ascii="Times New Roman" w:eastAsia="Calibri" w:hAnsi="Times New Roman" w:cs="Times New Roman"/>
                <w:sz w:val="20"/>
                <w:szCs w:val="20"/>
              </w:rPr>
            </w:pPr>
          </w:p>
          <w:p w14:paraId="428D7004" w14:textId="77777777" w:rsidR="00133FE8" w:rsidRPr="00133FE8" w:rsidRDefault="00133FE8" w:rsidP="00133FE8">
            <w:pPr>
              <w:rPr>
                <w:rFonts w:ascii="Times New Roman" w:eastAsia="Calibri" w:hAnsi="Times New Roman" w:cs="Times New Roman"/>
                <w:sz w:val="20"/>
                <w:szCs w:val="20"/>
              </w:rPr>
            </w:pPr>
            <w:r w:rsidRPr="00133FE8">
              <w:rPr>
                <w:rFonts w:ascii="Times New Roman" w:eastAsia="Calibri" w:hAnsi="Times New Roman" w:cs="Times New Roman"/>
                <w:sz w:val="20"/>
                <w:szCs w:val="20"/>
              </w:rPr>
              <w:t>- правила построения простых и сложных предложений на профессиональные темы;</w:t>
            </w:r>
          </w:p>
          <w:p w14:paraId="470F2A09" w14:textId="77777777" w:rsidR="00133FE8" w:rsidRPr="00133FE8" w:rsidRDefault="00133FE8" w:rsidP="00133FE8">
            <w:pPr>
              <w:rPr>
                <w:rFonts w:ascii="Times New Roman" w:eastAsia="Calibri" w:hAnsi="Times New Roman" w:cs="Times New Roman"/>
                <w:sz w:val="20"/>
                <w:szCs w:val="20"/>
              </w:rPr>
            </w:pPr>
            <w:r w:rsidRPr="00133FE8">
              <w:rPr>
                <w:rFonts w:ascii="Times New Roman" w:eastAsia="Calibri" w:hAnsi="Times New Roman" w:cs="Times New Roman"/>
                <w:sz w:val="20"/>
                <w:szCs w:val="20"/>
              </w:rPr>
              <w:t>основные общеупотребительные глаголы (бытовая и профессиональная лексика);</w:t>
            </w:r>
          </w:p>
          <w:p w14:paraId="2BCC7A48" w14:textId="77777777" w:rsidR="00133FE8" w:rsidRPr="00133FE8" w:rsidRDefault="00133FE8" w:rsidP="00133FE8">
            <w:pPr>
              <w:rPr>
                <w:rFonts w:ascii="Times New Roman" w:eastAsia="Calibri" w:hAnsi="Times New Roman" w:cs="Times New Roman"/>
                <w:sz w:val="20"/>
                <w:szCs w:val="20"/>
              </w:rPr>
            </w:pPr>
            <w:r w:rsidRPr="00133FE8">
              <w:rPr>
                <w:rFonts w:ascii="Times New Roman" w:eastAsia="Calibri" w:hAnsi="Times New Roman" w:cs="Times New Roman"/>
                <w:sz w:val="20"/>
                <w:szCs w:val="20"/>
              </w:rPr>
              <w:t>лексический минимум, относящийся к описанию предметов, средств и процессов профессиональной деятельности;</w:t>
            </w:r>
          </w:p>
          <w:p w14:paraId="5E7BDBEB" w14:textId="77777777" w:rsidR="00133FE8" w:rsidRPr="00133FE8" w:rsidRDefault="00133FE8" w:rsidP="00133FE8">
            <w:pPr>
              <w:suppressAutoHyphens/>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правила чтения текстов профессиональной направленности;</w:t>
            </w:r>
          </w:p>
          <w:p w14:paraId="50B0B650" w14:textId="77777777" w:rsidR="00133FE8" w:rsidRPr="00133FE8" w:rsidRDefault="00133FE8" w:rsidP="00133FE8">
            <w:pPr>
              <w:suppressAutoHyphens/>
              <w:contextualSpacing/>
              <w:rPr>
                <w:rFonts w:ascii="Times New Roman" w:eastAsia="Calibri" w:hAnsi="Times New Roman" w:cs="Times New Roman"/>
                <w:sz w:val="20"/>
                <w:szCs w:val="20"/>
              </w:rPr>
            </w:pPr>
          </w:p>
          <w:p w14:paraId="264F0324" w14:textId="77777777" w:rsidR="00133FE8" w:rsidRPr="00133FE8" w:rsidRDefault="00133FE8" w:rsidP="00133FE8">
            <w:pPr>
              <w:suppressAutoHyphens/>
              <w:contextualSpacing/>
              <w:rPr>
                <w:rFonts w:ascii="Times New Roman" w:eastAsia="Calibri" w:hAnsi="Times New Roman" w:cs="Times New Roman"/>
                <w:spacing w:val="-8"/>
                <w:sz w:val="20"/>
                <w:szCs w:val="20"/>
              </w:rPr>
            </w:pPr>
            <w:r w:rsidRPr="00133FE8">
              <w:rPr>
                <w:rFonts w:ascii="Times New Roman" w:eastAsia="Calibri" w:hAnsi="Times New Roman" w:cs="Times New Roman"/>
                <w:sz w:val="20"/>
                <w:szCs w:val="20"/>
              </w:rPr>
              <w:t>- основные свойства, классификацию, характеристики, применяемых в профессиональной деятельности материалов.</w:t>
            </w:r>
            <w:r w:rsidRPr="00133FE8">
              <w:rPr>
                <w:rFonts w:ascii="Times New Roman" w:eastAsia="Calibri" w:hAnsi="Times New Roman" w:cs="Times New Roman"/>
                <w:spacing w:val="-8"/>
                <w:sz w:val="20"/>
                <w:szCs w:val="20"/>
              </w:rPr>
              <w:t xml:space="preserve"> Материалы для эксплуатации и ремонта электрооборудования, их свойства; </w:t>
            </w:r>
          </w:p>
          <w:p w14:paraId="40383B05" w14:textId="77777777" w:rsidR="00133FE8" w:rsidRPr="00133FE8" w:rsidRDefault="00133FE8" w:rsidP="00133FE8">
            <w:pPr>
              <w:suppressAutoHyphens/>
              <w:contextualSpacing/>
              <w:rPr>
                <w:rFonts w:ascii="Times New Roman" w:eastAsia="Calibri" w:hAnsi="Times New Roman" w:cs="Times New Roman"/>
                <w:spacing w:val="-8"/>
                <w:sz w:val="20"/>
                <w:szCs w:val="20"/>
              </w:rPr>
            </w:pPr>
          </w:p>
          <w:p w14:paraId="483CF879" w14:textId="77777777" w:rsidR="00133FE8" w:rsidRPr="00133FE8" w:rsidRDefault="00133FE8" w:rsidP="00133FE8">
            <w:pPr>
              <w:suppressAutoHyphens/>
              <w:contextualSpacing/>
              <w:rPr>
                <w:rFonts w:ascii="Times New Roman" w:eastAsia="Calibri" w:hAnsi="Times New Roman" w:cs="Times New Roman"/>
                <w:spacing w:val="-8"/>
                <w:sz w:val="20"/>
                <w:szCs w:val="20"/>
              </w:rPr>
            </w:pPr>
            <w:r w:rsidRPr="00133FE8">
              <w:rPr>
                <w:rFonts w:ascii="Times New Roman" w:eastAsia="Calibri" w:hAnsi="Times New Roman" w:cs="Times New Roman"/>
                <w:spacing w:val="-8"/>
                <w:sz w:val="20"/>
                <w:szCs w:val="20"/>
              </w:rPr>
              <w:t>-</w:t>
            </w:r>
            <w:r w:rsidRPr="00133FE8">
              <w:rPr>
                <w:rFonts w:ascii="Times New Roman" w:eastAsia="Calibri" w:hAnsi="Times New Roman" w:cs="Times New Roman"/>
                <w:bCs/>
                <w:sz w:val="20"/>
                <w:szCs w:val="20"/>
              </w:rPr>
              <w:t xml:space="preserve"> методы защиты материалов от вредных воздействий окружающей среды; </w:t>
            </w:r>
            <w:r w:rsidRPr="00133FE8">
              <w:rPr>
                <w:rFonts w:ascii="Times New Roman" w:eastAsia="Calibri" w:hAnsi="Times New Roman" w:cs="Times New Roman"/>
                <w:spacing w:val="-8"/>
                <w:sz w:val="20"/>
                <w:szCs w:val="20"/>
              </w:rPr>
              <w:t xml:space="preserve">материалы </w:t>
            </w:r>
            <w:r w:rsidRPr="00133FE8">
              <w:rPr>
                <w:rFonts w:ascii="Times New Roman" w:eastAsia="Calibri" w:hAnsi="Times New Roman" w:cs="Times New Roman"/>
                <w:bCs/>
                <w:sz w:val="20"/>
                <w:szCs w:val="20"/>
              </w:rPr>
              <w:t>с особыми свойствами.</w:t>
            </w:r>
            <w:r w:rsidRPr="00133FE8">
              <w:rPr>
                <w:rFonts w:ascii="Times New Roman" w:eastAsia="Calibri" w:hAnsi="Times New Roman" w:cs="Times New Roman"/>
                <w:spacing w:val="-8"/>
                <w:sz w:val="20"/>
                <w:szCs w:val="20"/>
              </w:rPr>
              <w:t xml:space="preserve">для эксплуатации и ремонта электрооборудования, их свойства; </w:t>
            </w:r>
          </w:p>
          <w:p w14:paraId="661502A3" w14:textId="77777777" w:rsidR="00133FE8" w:rsidRPr="00133FE8" w:rsidRDefault="00133FE8" w:rsidP="00133FE8">
            <w:pPr>
              <w:suppressAutoHyphens/>
              <w:contextualSpacing/>
              <w:rPr>
                <w:rFonts w:ascii="Times New Roman" w:eastAsia="Calibri" w:hAnsi="Times New Roman" w:cs="Times New Roman"/>
                <w:spacing w:val="-8"/>
                <w:sz w:val="20"/>
                <w:szCs w:val="20"/>
              </w:rPr>
            </w:pPr>
          </w:p>
          <w:p w14:paraId="4F130865" w14:textId="77777777" w:rsidR="00133FE8" w:rsidRPr="00133FE8" w:rsidRDefault="00133FE8" w:rsidP="00133FE8">
            <w:pPr>
              <w:suppressAutoHyphens/>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-способы и средства ремонта и восстановления   деталей, применяемых в профессиональной деятельности.</w:t>
            </w:r>
          </w:p>
          <w:p w14:paraId="2835FB16" w14:textId="77777777" w:rsidR="00133FE8" w:rsidRPr="00133FE8" w:rsidRDefault="00133FE8" w:rsidP="00133FE8">
            <w:pPr>
              <w:suppressAutoHyphens/>
              <w:contextualSpacing/>
              <w:rPr>
                <w:rFonts w:ascii="Times New Roman" w:eastAsia="Calibri" w:hAnsi="Times New Roman" w:cs="Times New Roman"/>
                <w:sz w:val="20"/>
                <w:szCs w:val="20"/>
              </w:rPr>
            </w:pPr>
          </w:p>
          <w:p w14:paraId="39EE4027" w14:textId="77777777" w:rsidR="00133FE8" w:rsidRPr="00133FE8" w:rsidRDefault="00133FE8" w:rsidP="00133FE8">
            <w:pPr>
              <w:suppressAutoHyphens/>
              <w:contextualSpacing/>
              <w:rPr>
                <w:rFonts w:ascii="Times New Roman" w:eastAsia="Calibri" w:hAnsi="Times New Roman" w:cs="Times New Roman"/>
                <w:bCs/>
                <w:i/>
                <w:sz w:val="20"/>
                <w:szCs w:val="20"/>
              </w:rPr>
            </w:pPr>
            <w:r w:rsidRPr="00133FE8">
              <w:rPr>
                <w:rFonts w:ascii="Times New Roman" w:eastAsia="Calibri" w:hAnsi="Times New Roman" w:cs="Times New Roman"/>
                <w:bCs/>
                <w:i/>
                <w:sz w:val="20"/>
                <w:szCs w:val="20"/>
              </w:rPr>
              <w:t xml:space="preserve">Умеет: </w:t>
            </w:r>
          </w:p>
          <w:p w14:paraId="041FE4C0" w14:textId="77777777" w:rsidR="00133FE8" w:rsidRPr="00133FE8" w:rsidRDefault="00133FE8" w:rsidP="00133FE8">
            <w:pPr>
              <w:spacing w:after="200"/>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 распознавать задачу и/или проблему в профессиональном и/или социальном контексте, анализировать и выделять её составные части;</w:t>
            </w:r>
          </w:p>
          <w:p w14:paraId="56973F4A" w14:textId="77777777" w:rsidR="00133FE8" w:rsidRPr="00133FE8" w:rsidRDefault="00133FE8" w:rsidP="00133FE8">
            <w:pPr>
              <w:spacing w:after="200"/>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определять этапы решения задачи, составлять план действия, реализовывать составленный план, определять необходимые ресурсы;</w:t>
            </w:r>
          </w:p>
          <w:p w14:paraId="0363D3CD" w14:textId="77777777" w:rsidR="00133FE8" w:rsidRPr="00133FE8" w:rsidRDefault="00133FE8" w:rsidP="00133FE8">
            <w:pPr>
              <w:spacing w:after="200"/>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определять этапы решения задачи, составлять план действия, реализовывать составленный план, определять необходимые ресурсы;</w:t>
            </w:r>
          </w:p>
          <w:p w14:paraId="27C111C0" w14:textId="77777777" w:rsidR="00133FE8" w:rsidRPr="00133FE8" w:rsidRDefault="00133FE8" w:rsidP="00133FE8">
            <w:pPr>
              <w:spacing w:after="200"/>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 xml:space="preserve">выявлять и эффективно искать информацию, необходимую для </w:t>
            </w:r>
            <w:r w:rsidRPr="00133FE8">
              <w:rPr>
                <w:rFonts w:ascii="Times New Roman" w:eastAsia="Calibri" w:hAnsi="Times New Roman" w:cs="Times New Roman"/>
                <w:sz w:val="20"/>
                <w:szCs w:val="20"/>
              </w:rPr>
              <w:lastRenderedPageBreak/>
              <w:t>решения задачи и/или проблемы;</w:t>
            </w:r>
          </w:p>
          <w:p w14:paraId="34D2C805" w14:textId="77777777" w:rsidR="00133FE8" w:rsidRPr="00133FE8" w:rsidRDefault="00133FE8" w:rsidP="00133FE8">
            <w:pPr>
              <w:spacing w:after="200"/>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владеть актуальными методами работы в профессиональной и смежных сферах;</w:t>
            </w:r>
          </w:p>
          <w:p w14:paraId="1550366B" w14:textId="77777777" w:rsidR="00133FE8" w:rsidRPr="00133FE8" w:rsidRDefault="00133FE8" w:rsidP="00133FE8">
            <w:pPr>
              <w:suppressAutoHyphens/>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оценивать результат и последствия своих действий (самостоятельно или с помощью наставника);</w:t>
            </w:r>
          </w:p>
          <w:p w14:paraId="41446F1A" w14:textId="77777777" w:rsidR="00133FE8" w:rsidRPr="00133FE8" w:rsidRDefault="00133FE8" w:rsidP="00133FE8">
            <w:pPr>
              <w:suppressAutoHyphens/>
              <w:contextualSpacing/>
              <w:rPr>
                <w:rFonts w:ascii="Times New Roman" w:eastAsia="Calibri" w:hAnsi="Times New Roman" w:cs="Times New Roman"/>
                <w:sz w:val="20"/>
                <w:szCs w:val="20"/>
              </w:rPr>
            </w:pPr>
          </w:p>
          <w:p w14:paraId="7967162D" w14:textId="77777777" w:rsidR="00133FE8" w:rsidRPr="00133FE8" w:rsidRDefault="00133FE8" w:rsidP="00133FE8">
            <w:pPr>
              <w:rPr>
                <w:rFonts w:ascii="Times New Roman" w:eastAsia="Calibri" w:hAnsi="Times New Roman" w:cs="Times New Roman"/>
                <w:sz w:val="20"/>
                <w:szCs w:val="20"/>
              </w:rPr>
            </w:pPr>
            <w:r w:rsidRPr="00133FE8">
              <w:rPr>
                <w:rFonts w:ascii="Times New Roman" w:eastAsia="Calibri" w:hAnsi="Times New Roman" w:cs="Times New Roman"/>
                <w:sz w:val="20"/>
                <w:szCs w:val="20"/>
              </w:rPr>
              <w:t>- определять задачи для поиска информации, планировать процесс поиска, выбирать необходимые источники информации;</w:t>
            </w:r>
          </w:p>
          <w:p w14:paraId="02CAC578" w14:textId="77777777" w:rsidR="00133FE8" w:rsidRPr="00133FE8" w:rsidRDefault="00133FE8" w:rsidP="00133FE8">
            <w:pPr>
              <w:rPr>
                <w:rFonts w:ascii="Times New Roman" w:eastAsia="Calibri" w:hAnsi="Times New Roman" w:cs="Times New Roman"/>
                <w:sz w:val="20"/>
                <w:szCs w:val="20"/>
              </w:rPr>
            </w:pPr>
            <w:r w:rsidRPr="00133FE8">
              <w:rPr>
                <w:rFonts w:ascii="Times New Roman" w:eastAsia="Calibri" w:hAnsi="Times New Roman" w:cs="Times New Roman"/>
                <w:sz w:val="20"/>
                <w:szCs w:val="20"/>
              </w:rPr>
              <w:t>выделять наиболее значимое в перечне информации, структурировать получаемую информацию, оформлять результаты поиска;</w:t>
            </w:r>
          </w:p>
          <w:p w14:paraId="38064FA8" w14:textId="77777777" w:rsidR="00133FE8" w:rsidRPr="00133FE8" w:rsidRDefault="00133FE8" w:rsidP="00133FE8">
            <w:pPr>
              <w:rPr>
                <w:rFonts w:ascii="Times New Roman" w:eastAsia="Calibri" w:hAnsi="Times New Roman" w:cs="Times New Roman"/>
                <w:sz w:val="20"/>
                <w:szCs w:val="20"/>
              </w:rPr>
            </w:pPr>
            <w:r w:rsidRPr="00133FE8">
              <w:rPr>
                <w:rFonts w:ascii="Times New Roman" w:eastAsia="Calibri" w:hAnsi="Times New Roman" w:cs="Times New Roman"/>
                <w:sz w:val="20"/>
                <w:szCs w:val="20"/>
              </w:rPr>
              <w:t>оценивать практическую значимость результатов поиска;</w:t>
            </w:r>
          </w:p>
          <w:p w14:paraId="652AA950" w14:textId="77777777" w:rsidR="00133FE8" w:rsidRPr="00133FE8" w:rsidRDefault="00133FE8" w:rsidP="00133FE8">
            <w:pPr>
              <w:rPr>
                <w:rFonts w:ascii="Times New Roman" w:eastAsia="Calibri" w:hAnsi="Times New Roman" w:cs="Times New Roman"/>
                <w:sz w:val="20"/>
                <w:szCs w:val="20"/>
              </w:rPr>
            </w:pPr>
            <w:r w:rsidRPr="00133FE8">
              <w:rPr>
                <w:rFonts w:ascii="Times New Roman" w:eastAsia="Calibri" w:hAnsi="Times New Roman" w:cs="Times New Roman"/>
                <w:sz w:val="20"/>
                <w:szCs w:val="20"/>
              </w:rPr>
              <w:t>применять средства информационных технологий для решения профессиональных задач;</w:t>
            </w:r>
          </w:p>
          <w:p w14:paraId="30AE4545" w14:textId="77777777" w:rsidR="00133FE8" w:rsidRPr="00133FE8" w:rsidRDefault="00133FE8" w:rsidP="00133FE8">
            <w:pPr>
              <w:rPr>
                <w:rFonts w:ascii="Times New Roman" w:eastAsia="Calibri" w:hAnsi="Times New Roman" w:cs="Times New Roman"/>
                <w:sz w:val="20"/>
                <w:szCs w:val="20"/>
              </w:rPr>
            </w:pPr>
            <w:r w:rsidRPr="00133FE8">
              <w:rPr>
                <w:rFonts w:ascii="Times New Roman" w:eastAsia="Calibri" w:hAnsi="Times New Roman" w:cs="Times New Roman"/>
                <w:sz w:val="20"/>
                <w:szCs w:val="20"/>
              </w:rPr>
              <w:t>использовать современное программное обеспечение в профессиональной деятельности;</w:t>
            </w:r>
          </w:p>
          <w:p w14:paraId="28A42E6D" w14:textId="77777777" w:rsidR="00133FE8" w:rsidRPr="00133FE8" w:rsidRDefault="00133FE8" w:rsidP="00133FE8">
            <w:pPr>
              <w:suppressAutoHyphens/>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использовать различные цифровые средства для решения профессиональных задач;</w:t>
            </w:r>
          </w:p>
          <w:p w14:paraId="3D95D494" w14:textId="77777777" w:rsidR="00133FE8" w:rsidRPr="00133FE8" w:rsidRDefault="00133FE8" w:rsidP="00133FE8">
            <w:pPr>
              <w:suppressAutoHyphens/>
              <w:contextualSpacing/>
              <w:rPr>
                <w:rFonts w:ascii="Times New Roman" w:eastAsia="Calibri" w:hAnsi="Times New Roman" w:cs="Times New Roman"/>
                <w:sz w:val="20"/>
                <w:szCs w:val="20"/>
              </w:rPr>
            </w:pPr>
          </w:p>
          <w:p w14:paraId="38090875" w14:textId="77777777" w:rsidR="00133FE8" w:rsidRPr="00133FE8" w:rsidRDefault="00133FE8" w:rsidP="00133FE8">
            <w:pPr>
              <w:rPr>
                <w:rFonts w:ascii="Times New Roman" w:eastAsia="Calibri" w:hAnsi="Times New Roman" w:cs="Times New Roman"/>
                <w:sz w:val="20"/>
                <w:szCs w:val="20"/>
              </w:rPr>
            </w:pPr>
            <w:r w:rsidRPr="00133FE8">
              <w:rPr>
                <w:rFonts w:ascii="Times New Roman" w:eastAsia="Calibri" w:hAnsi="Times New Roman" w:cs="Times New Roman"/>
                <w:sz w:val="20"/>
                <w:szCs w:val="20"/>
              </w:rPr>
              <w:t>- грамотно излагать свои мысли и оформлять документы по профессиональной тематике на государственном языке;</w:t>
            </w:r>
          </w:p>
          <w:p w14:paraId="4D965069" w14:textId="77777777" w:rsidR="00133FE8" w:rsidRPr="00133FE8" w:rsidRDefault="00133FE8" w:rsidP="00133FE8">
            <w:pPr>
              <w:suppressAutoHyphens/>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проявлять толерантность в рабочем коллективе;</w:t>
            </w:r>
          </w:p>
          <w:p w14:paraId="1A97B92B" w14:textId="77777777" w:rsidR="00133FE8" w:rsidRPr="00133FE8" w:rsidRDefault="00133FE8" w:rsidP="00133FE8">
            <w:pPr>
              <w:suppressAutoHyphens/>
              <w:contextualSpacing/>
              <w:rPr>
                <w:rFonts w:ascii="Times New Roman" w:eastAsia="Calibri" w:hAnsi="Times New Roman" w:cs="Times New Roman"/>
                <w:sz w:val="20"/>
                <w:szCs w:val="20"/>
              </w:rPr>
            </w:pPr>
          </w:p>
          <w:p w14:paraId="49A7651C" w14:textId="77777777" w:rsidR="00133FE8" w:rsidRPr="00133FE8" w:rsidRDefault="00133FE8" w:rsidP="00133FE8">
            <w:pPr>
              <w:rPr>
                <w:rFonts w:ascii="Times New Roman" w:eastAsia="Calibri" w:hAnsi="Times New Roman" w:cs="Times New Roman"/>
                <w:sz w:val="20"/>
                <w:szCs w:val="20"/>
              </w:rPr>
            </w:pPr>
            <w:r w:rsidRPr="00133FE8">
              <w:rPr>
                <w:rFonts w:ascii="Times New Roman" w:eastAsia="Calibri" w:hAnsi="Times New Roman" w:cs="Times New Roman"/>
                <w:sz w:val="20"/>
                <w:szCs w:val="20"/>
              </w:rPr>
              <w:t>-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35DECFBE" w14:textId="77777777" w:rsidR="00133FE8" w:rsidRPr="00133FE8" w:rsidRDefault="00133FE8" w:rsidP="00133FE8">
            <w:pPr>
              <w:rPr>
                <w:rFonts w:ascii="Times New Roman" w:eastAsia="Calibri" w:hAnsi="Times New Roman" w:cs="Times New Roman"/>
                <w:sz w:val="20"/>
                <w:szCs w:val="20"/>
              </w:rPr>
            </w:pPr>
            <w:r w:rsidRPr="00133FE8">
              <w:rPr>
                <w:rFonts w:ascii="Times New Roman" w:eastAsia="Calibri" w:hAnsi="Times New Roman" w:cs="Times New Roman"/>
                <w:sz w:val="20"/>
                <w:szCs w:val="20"/>
              </w:rPr>
              <w:t>участвовать в диалогах на знакомые общие и профессиональные темы;</w:t>
            </w:r>
          </w:p>
          <w:p w14:paraId="3FD48D6E" w14:textId="77777777" w:rsidR="00133FE8" w:rsidRPr="00133FE8" w:rsidRDefault="00133FE8" w:rsidP="00133FE8">
            <w:pPr>
              <w:rPr>
                <w:rFonts w:ascii="Times New Roman" w:eastAsia="Calibri" w:hAnsi="Times New Roman" w:cs="Times New Roman"/>
                <w:sz w:val="20"/>
                <w:szCs w:val="20"/>
              </w:rPr>
            </w:pPr>
            <w:r w:rsidRPr="00133FE8">
              <w:rPr>
                <w:rFonts w:ascii="Times New Roman" w:eastAsia="Calibri" w:hAnsi="Times New Roman" w:cs="Times New Roman"/>
                <w:sz w:val="20"/>
                <w:szCs w:val="20"/>
              </w:rPr>
              <w:t>кратко обосновывать и объяснять свои действия (текущие и планируемые);</w:t>
            </w:r>
          </w:p>
          <w:p w14:paraId="584293E5" w14:textId="77777777" w:rsidR="00133FE8" w:rsidRPr="00133FE8" w:rsidRDefault="00133FE8" w:rsidP="00133FE8">
            <w:pPr>
              <w:suppressAutoHyphens/>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писать простые связные сообщения на знакомые или интересующие профессиональные темы;</w:t>
            </w:r>
          </w:p>
          <w:p w14:paraId="0D30975B" w14:textId="77777777" w:rsidR="00133FE8" w:rsidRPr="00133FE8" w:rsidRDefault="00133FE8" w:rsidP="00133FE8">
            <w:pPr>
              <w:suppressAutoHyphens/>
              <w:contextualSpacing/>
              <w:rPr>
                <w:rFonts w:ascii="Times New Roman" w:eastAsia="Calibri" w:hAnsi="Times New Roman" w:cs="Times New Roman"/>
                <w:sz w:val="20"/>
                <w:szCs w:val="20"/>
              </w:rPr>
            </w:pPr>
          </w:p>
          <w:p w14:paraId="1C2B2566" w14:textId="77777777" w:rsidR="00133FE8" w:rsidRPr="00133FE8" w:rsidRDefault="00133FE8" w:rsidP="00133FE8">
            <w:pPr>
              <w:contextualSpacing/>
              <w:rPr>
                <w:rFonts w:ascii="Times New Roman" w:eastAsia="Calibri" w:hAnsi="Times New Roman" w:cs="Times New Roman"/>
                <w:bCs/>
                <w:noProof/>
                <w:sz w:val="20"/>
                <w:szCs w:val="20"/>
              </w:rPr>
            </w:pPr>
            <w:r w:rsidRPr="00133FE8">
              <w:rPr>
                <w:rFonts w:ascii="Times New Roman" w:eastAsia="Calibri" w:hAnsi="Times New Roman" w:cs="Times New Roman"/>
                <w:sz w:val="20"/>
                <w:szCs w:val="20"/>
              </w:rPr>
              <w:lastRenderedPageBreak/>
              <w:t xml:space="preserve">- </w:t>
            </w:r>
            <w:r w:rsidRPr="00133FE8">
              <w:rPr>
                <w:rFonts w:ascii="Times New Roman" w:eastAsia="Calibri" w:hAnsi="Times New Roman" w:cs="Times New Roman"/>
                <w:bCs/>
                <w:noProof/>
                <w:sz w:val="20"/>
                <w:szCs w:val="20"/>
              </w:rPr>
              <w:t>подбирать конструкционные материалы по их назначению и условиям эксплуатации;</w:t>
            </w:r>
          </w:p>
          <w:p w14:paraId="3E467B65" w14:textId="77777777" w:rsidR="00133FE8" w:rsidRPr="00133FE8" w:rsidRDefault="00133FE8" w:rsidP="00133FE8">
            <w:pPr>
              <w:spacing w:after="200"/>
              <w:contextualSpacing/>
              <w:rPr>
                <w:rFonts w:ascii="Times New Roman" w:eastAsia="Calibri" w:hAnsi="Times New Roman" w:cs="Times New Roman"/>
                <w:bCs/>
                <w:noProof/>
                <w:sz w:val="20"/>
                <w:szCs w:val="20"/>
              </w:rPr>
            </w:pPr>
            <w:r w:rsidRPr="00133FE8">
              <w:rPr>
                <w:rFonts w:ascii="Times New Roman" w:eastAsia="Calibri" w:hAnsi="Times New Roman" w:cs="Times New Roman"/>
                <w:bCs/>
                <w:noProof/>
                <w:sz w:val="20"/>
                <w:szCs w:val="20"/>
              </w:rPr>
              <w:t>подбирать способы и режимы обработки металлов для изготовления различных деталей;</w:t>
            </w:r>
          </w:p>
          <w:p w14:paraId="30F89427" w14:textId="77777777" w:rsidR="00133FE8" w:rsidRPr="00133FE8" w:rsidRDefault="00133FE8" w:rsidP="00133FE8">
            <w:pPr>
              <w:spacing w:after="200"/>
              <w:contextualSpacing/>
              <w:rPr>
                <w:rFonts w:ascii="Times New Roman" w:eastAsia="Calibri" w:hAnsi="Times New Roman" w:cs="Times New Roman"/>
                <w:bCs/>
                <w:noProof/>
                <w:sz w:val="20"/>
                <w:szCs w:val="20"/>
              </w:rPr>
            </w:pPr>
          </w:p>
          <w:p w14:paraId="4B587A6D" w14:textId="77777777" w:rsidR="00133FE8" w:rsidRPr="00133FE8" w:rsidRDefault="00133FE8" w:rsidP="00133FE8">
            <w:pPr>
              <w:spacing w:after="120"/>
              <w:contextualSpacing/>
              <w:rPr>
                <w:rFonts w:ascii="Times New Roman" w:eastAsia="Calibri" w:hAnsi="Times New Roman" w:cs="Times New Roman"/>
                <w:sz w:val="20"/>
                <w:szCs w:val="20"/>
              </w:rPr>
            </w:pPr>
            <w:r w:rsidRPr="00133FE8">
              <w:rPr>
                <w:rFonts w:ascii="Times New Roman" w:eastAsia="Calibri" w:hAnsi="Times New Roman" w:cs="Times New Roman"/>
                <w:bCs/>
                <w:noProof/>
                <w:sz w:val="20"/>
                <w:szCs w:val="20"/>
              </w:rPr>
              <w:t>-</w:t>
            </w:r>
            <w:r w:rsidRPr="00133FE8">
              <w:rPr>
                <w:rFonts w:ascii="Times New Roman" w:eastAsia="Calibri" w:hAnsi="Times New Roman" w:cs="Times New Roman"/>
                <w:b/>
                <w:bCs/>
                <w:sz w:val="20"/>
                <w:szCs w:val="20"/>
              </w:rPr>
              <w:t xml:space="preserve"> </w:t>
            </w:r>
            <w:r w:rsidRPr="00133FE8">
              <w:rPr>
                <w:rFonts w:ascii="Times New Roman" w:eastAsia="Calibri" w:hAnsi="Times New Roman" w:cs="Times New Roman"/>
                <w:sz w:val="20"/>
                <w:szCs w:val="20"/>
              </w:rPr>
              <w:t>выбирать способы технологической обработки материалов, применяемых в профессиональной деятельности.</w:t>
            </w:r>
          </w:p>
          <w:p w14:paraId="1C5D94C5" w14:textId="77777777" w:rsidR="00133FE8" w:rsidRPr="00133FE8" w:rsidRDefault="00133FE8" w:rsidP="00133FE8">
            <w:pPr>
              <w:spacing w:after="200"/>
              <w:contextualSpacing/>
              <w:rPr>
                <w:rFonts w:ascii="Times New Roman" w:eastAsia="Calibri" w:hAnsi="Times New Roman" w:cs="Times New Roman"/>
                <w:bCs/>
                <w:noProof/>
                <w:sz w:val="20"/>
                <w:szCs w:val="20"/>
              </w:rPr>
            </w:pPr>
          </w:p>
          <w:p w14:paraId="4D2115FE" w14:textId="77777777" w:rsidR="00133FE8" w:rsidRPr="00133FE8" w:rsidRDefault="00133FE8" w:rsidP="00133FE8">
            <w:pPr>
              <w:spacing w:after="200"/>
              <w:contextualSpacing/>
              <w:rPr>
                <w:rFonts w:ascii="Times New Roman" w:eastAsia="Calibri" w:hAnsi="Times New Roman" w:cs="Times New Roman"/>
                <w:bCs/>
                <w:noProof/>
                <w:sz w:val="20"/>
                <w:szCs w:val="20"/>
              </w:rPr>
            </w:pPr>
          </w:p>
          <w:p w14:paraId="0955959B" w14:textId="77777777" w:rsidR="00133FE8" w:rsidRPr="00133FE8" w:rsidRDefault="00133FE8" w:rsidP="00133FE8">
            <w:pPr>
              <w:spacing w:after="200"/>
              <w:contextualSpacing/>
              <w:rPr>
                <w:rFonts w:ascii="Times New Roman" w:eastAsia="Calibri" w:hAnsi="Times New Roman" w:cs="Times New Roman"/>
                <w:bCs/>
                <w:i/>
                <w:noProof/>
                <w:sz w:val="20"/>
                <w:szCs w:val="20"/>
              </w:rPr>
            </w:pPr>
            <w:r w:rsidRPr="00133FE8">
              <w:rPr>
                <w:rFonts w:ascii="Times New Roman" w:eastAsia="Calibri" w:hAnsi="Times New Roman" w:cs="Times New Roman"/>
                <w:bCs/>
                <w:i/>
                <w:noProof/>
                <w:sz w:val="20"/>
                <w:szCs w:val="20"/>
              </w:rPr>
              <w:t>владеть навыками:</w:t>
            </w:r>
          </w:p>
          <w:p w14:paraId="3359171A" w14:textId="77777777" w:rsidR="00133FE8" w:rsidRPr="00133FE8" w:rsidRDefault="00133FE8" w:rsidP="00133FE8">
            <w:pPr>
              <w:spacing w:after="200"/>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-эффективно выбирать и использовать материалы при эксплуатации и ремонте оборудования на основе анализа их свойств;</w:t>
            </w:r>
          </w:p>
          <w:p w14:paraId="7BD81855" w14:textId="77777777" w:rsidR="00133FE8" w:rsidRPr="00133FE8" w:rsidRDefault="00133FE8" w:rsidP="00133FE8">
            <w:pPr>
              <w:spacing w:after="200"/>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 оценивать механические свойства материалов при эксплуатации и ремонте оборудования</w:t>
            </w:r>
          </w:p>
          <w:p w14:paraId="2C2A778E" w14:textId="77777777" w:rsidR="00133FE8" w:rsidRPr="00133FE8" w:rsidRDefault="00133FE8" w:rsidP="00133FE8">
            <w:pPr>
              <w:suppressAutoHyphens/>
              <w:contextualSpacing/>
              <w:rPr>
                <w:rFonts w:ascii="Times New Roman" w:eastAsia="Calibri" w:hAnsi="Times New Roman" w:cs="Times New Roman"/>
                <w:i/>
                <w:sz w:val="20"/>
                <w:szCs w:val="20"/>
              </w:rPr>
            </w:pPr>
          </w:p>
        </w:tc>
        <w:tc>
          <w:tcPr>
            <w:tcW w:w="1840" w:type="pct"/>
          </w:tcPr>
          <w:p w14:paraId="74395408" w14:textId="77777777" w:rsidR="00133FE8" w:rsidRPr="00133FE8" w:rsidRDefault="00133FE8" w:rsidP="00133FE8">
            <w:pPr>
              <w:shd w:val="clear" w:color="auto" w:fill="FFFFFF"/>
              <w:ind w:right="-108"/>
              <w:rPr>
                <w:rFonts w:ascii="Times New Roman" w:eastAsia="Calibri" w:hAnsi="Times New Roman" w:cs="Times New Roman"/>
                <w:sz w:val="20"/>
                <w:szCs w:val="20"/>
              </w:rPr>
            </w:pPr>
          </w:p>
          <w:p w14:paraId="5659A1C1" w14:textId="77777777" w:rsidR="00133FE8" w:rsidRPr="00133FE8" w:rsidRDefault="00133FE8" w:rsidP="00133FE8">
            <w:pPr>
              <w:shd w:val="clear" w:color="auto" w:fill="FFFFFF"/>
              <w:ind w:right="-108"/>
              <w:rPr>
                <w:rFonts w:ascii="Times New Roman" w:eastAsia="Calibri" w:hAnsi="Times New Roman" w:cs="Times New Roman"/>
                <w:sz w:val="20"/>
                <w:szCs w:val="20"/>
              </w:rPr>
            </w:pPr>
            <w:r w:rsidRPr="00133FE8">
              <w:rPr>
                <w:rFonts w:ascii="Times New Roman" w:eastAsia="Calibri" w:hAnsi="Times New Roman" w:cs="Times New Roman"/>
                <w:sz w:val="20"/>
                <w:szCs w:val="20"/>
              </w:rPr>
              <w:t>Распознает сложные</w:t>
            </w:r>
          </w:p>
          <w:p w14:paraId="479F43DA" w14:textId="77777777" w:rsidR="00133FE8" w:rsidRPr="00133FE8" w:rsidRDefault="00133FE8" w:rsidP="00133FE8">
            <w:pPr>
              <w:shd w:val="clear" w:color="auto" w:fill="FFFFFF"/>
              <w:ind w:right="-108"/>
              <w:rPr>
                <w:rFonts w:ascii="Times New Roman" w:eastAsia="Calibri" w:hAnsi="Times New Roman" w:cs="Times New Roman"/>
                <w:sz w:val="20"/>
                <w:szCs w:val="20"/>
              </w:rPr>
            </w:pPr>
            <w:r w:rsidRPr="00133FE8">
              <w:rPr>
                <w:rFonts w:ascii="Times New Roman" w:eastAsia="Calibri" w:hAnsi="Times New Roman" w:cs="Times New Roman"/>
                <w:sz w:val="20"/>
                <w:szCs w:val="20"/>
              </w:rPr>
              <w:t xml:space="preserve">проблемные ситуации в различных </w:t>
            </w:r>
            <w:r w:rsidRPr="00133FE8">
              <w:rPr>
                <w:rFonts w:ascii="Times New Roman" w:eastAsia="Calibri" w:hAnsi="Times New Roman" w:cs="Times New Roman"/>
                <w:spacing w:val="-2"/>
                <w:sz w:val="20"/>
                <w:szCs w:val="20"/>
              </w:rPr>
              <w:t>контекстах.</w:t>
            </w:r>
          </w:p>
          <w:p w14:paraId="43FADAC3" w14:textId="77777777" w:rsidR="00133FE8" w:rsidRPr="00133FE8" w:rsidRDefault="00133FE8" w:rsidP="00133FE8">
            <w:pPr>
              <w:shd w:val="clear" w:color="auto" w:fill="FFFFFF"/>
              <w:ind w:right="-108"/>
              <w:rPr>
                <w:rFonts w:ascii="Times New Roman" w:eastAsia="Calibri" w:hAnsi="Times New Roman" w:cs="Times New Roman"/>
                <w:sz w:val="20"/>
                <w:szCs w:val="20"/>
              </w:rPr>
            </w:pPr>
            <w:r w:rsidRPr="00133FE8">
              <w:rPr>
                <w:rFonts w:ascii="Times New Roman" w:eastAsia="Calibri" w:hAnsi="Times New Roman" w:cs="Times New Roman"/>
                <w:spacing w:val="-2"/>
                <w:sz w:val="20"/>
                <w:szCs w:val="20"/>
              </w:rPr>
              <w:t xml:space="preserve">Определяет этапы </w:t>
            </w:r>
            <w:r w:rsidRPr="00133FE8">
              <w:rPr>
                <w:rFonts w:ascii="Times New Roman" w:eastAsia="Calibri" w:hAnsi="Times New Roman" w:cs="Times New Roman"/>
                <w:sz w:val="20"/>
                <w:szCs w:val="20"/>
              </w:rPr>
              <w:t>решения задачи.</w:t>
            </w:r>
          </w:p>
          <w:p w14:paraId="09A73925" w14:textId="77777777" w:rsidR="00133FE8" w:rsidRPr="00133FE8" w:rsidRDefault="00133FE8" w:rsidP="00133FE8">
            <w:pPr>
              <w:shd w:val="clear" w:color="auto" w:fill="FFFFFF"/>
              <w:ind w:right="-108"/>
              <w:rPr>
                <w:rFonts w:ascii="Times New Roman" w:eastAsia="Calibri" w:hAnsi="Times New Roman" w:cs="Times New Roman"/>
                <w:sz w:val="20"/>
                <w:szCs w:val="20"/>
              </w:rPr>
            </w:pPr>
            <w:r w:rsidRPr="00133FE8">
              <w:rPr>
                <w:rFonts w:ascii="Times New Roman" w:eastAsia="Calibri" w:hAnsi="Times New Roman" w:cs="Times New Roman"/>
                <w:sz w:val="20"/>
                <w:szCs w:val="20"/>
              </w:rPr>
              <w:t xml:space="preserve">Определяет </w:t>
            </w:r>
            <w:r w:rsidRPr="00133FE8">
              <w:rPr>
                <w:rFonts w:ascii="Times New Roman" w:eastAsia="Calibri" w:hAnsi="Times New Roman" w:cs="Times New Roman"/>
                <w:spacing w:val="-2"/>
                <w:sz w:val="20"/>
                <w:szCs w:val="20"/>
              </w:rPr>
              <w:t xml:space="preserve">потребности в </w:t>
            </w:r>
            <w:r w:rsidRPr="00133FE8">
              <w:rPr>
                <w:rFonts w:ascii="Times New Roman" w:eastAsia="Calibri" w:hAnsi="Times New Roman" w:cs="Times New Roman"/>
                <w:sz w:val="20"/>
                <w:szCs w:val="20"/>
              </w:rPr>
              <w:t>информации.</w:t>
            </w:r>
          </w:p>
          <w:p w14:paraId="6F47ECCC" w14:textId="77777777" w:rsidR="00133FE8" w:rsidRPr="00133FE8" w:rsidRDefault="00133FE8" w:rsidP="00133FE8">
            <w:pPr>
              <w:shd w:val="clear" w:color="auto" w:fill="FFFFFF"/>
              <w:ind w:right="-108"/>
              <w:rPr>
                <w:rFonts w:ascii="Times New Roman" w:eastAsia="Calibri" w:hAnsi="Times New Roman" w:cs="Times New Roman"/>
                <w:sz w:val="20"/>
                <w:szCs w:val="20"/>
              </w:rPr>
            </w:pPr>
            <w:r w:rsidRPr="00133FE8">
              <w:rPr>
                <w:rFonts w:ascii="Times New Roman" w:eastAsia="Calibri" w:hAnsi="Times New Roman" w:cs="Times New Roman"/>
                <w:spacing w:val="-2"/>
                <w:sz w:val="20"/>
                <w:szCs w:val="20"/>
              </w:rPr>
              <w:t xml:space="preserve">Выявляет все </w:t>
            </w:r>
            <w:r w:rsidRPr="00133FE8">
              <w:rPr>
                <w:rFonts w:ascii="Times New Roman" w:eastAsia="Calibri" w:hAnsi="Times New Roman" w:cs="Times New Roman"/>
                <w:sz w:val="20"/>
                <w:szCs w:val="20"/>
              </w:rPr>
              <w:t xml:space="preserve">возможные источники необходимых ресурсов, в том </w:t>
            </w:r>
            <w:r w:rsidRPr="00133FE8">
              <w:rPr>
                <w:rFonts w:ascii="Times New Roman" w:eastAsia="Calibri" w:hAnsi="Times New Roman" w:cs="Times New Roman"/>
                <w:spacing w:val="-2"/>
                <w:sz w:val="20"/>
                <w:szCs w:val="20"/>
              </w:rPr>
              <w:t xml:space="preserve">числе неочевидных. </w:t>
            </w:r>
            <w:r w:rsidRPr="00133FE8">
              <w:rPr>
                <w:rFonts w:ascii="Times New Roman" w:eastAsia="Calibri" w:hAnsi="Times New Roman" w:cs="Times New Roman"/>
                <w:sz w:val="20"/>
                <w:szCs w:val="20"/>
              </w:rPr>
              <w:t>Разрабатывает детальный план действий</w:t>
            </w:r>
          </w:p>
          <w:p w14:paraId="35543C54" w14:textId="77777777" w:rsidR="00133FE8" w:rsidRPr="00133FE8" w:rsidRDefault="00133FE8" w:rsidP="00133FE8">
            <w:pPr>
              <w:suppressAutoHyphens/>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 xml:space="preserve">Дает оценку плюсов и минусов полученного результата </w:t>
            </w:r>
            <w:r w:rsidRPr="00133FE8">
              <w:rPr>
                <w:rFonts w:ascii="Times New Roman" w:eastAsia="Calibri" w:hAnsi="Times New Roman" w:cs="Times New Roman"/>
                <w:spacing w:val="-2"/>
                <w:sz w:val="20"/>
                <w:szCs w:val="20"/>
              </w:rPr>
              <w:t xml:space="preserve">выполнения плана и </w:t>
            </w:r>
            <w:r w:rsidRPr="00133FE8">
              <w:rPr>
                <w:rFonts w:ascii="Times New Roman" w:eastAsia="Calibri" w:hAnsi="Times New Roman" w:cs="Times New Roman"/>
                <w:sz w:val="20"/>
                <w:szCs w:val="20"/>
              </w:rPr>
              <w:t>способов его реализации.</w:t>
            </w:r>
          </w:p>
          <w:p w14:paraId="7B9B43D8" w14:textId="77777777" w:rsidR="00133FE8" w:rsidRPr="00133FE8" w:rsidRDefault="00133FE8" w:rsidP="00133FE8">
            <w:pPr>
              <w:suppressAutoHyphens/>
              <w:contextualSpacing/>
              <w:rPr>
                <w:rFonts w:ascii="Times New Roman" w:eastAsia="Calibri" w:hAnsi="Times New Roman" w:cs="Times New Roman"/>
                <w:sz w:val="20"/>
                <w:szCs w:val="20"/>
              </w:rPr>
            </w:pPr>
          </w:p>
          <w:p w14:paraId="0E86B3CD" w14:textId="77777777" w:rsidR="00133FE8" w:rsidRPr="00133FE8" w:rsidRDefault="00133FE8" w:rsidP="00133FE8">
            <w:pPr>
              <w:suppressAutoHyphens/>
              <w:contextualSpacing/>
              <w:rPr>
                <w:rFonts w:ascii="Times New Roman" w:eastAsia="Calibri" w:hAnsi="Times New Roman" w:cs="Times New Roman"/>
                <w:sz w:val="20"/>
                <w:szCs w:val="20"/>
              </w:rPr>
            </w:pPr>
          </w:p>
          <w:p w14:paraId="60AC7C8A" w14:textId="77777777" w:rsidR="00133FE8" w:rsidRPr="00133FE8" w:rsidRDefault="00133FE8" w:rsidP="00133FE8">
            <w:pPr>
              <w:suppressAutoHyphens/>
              <w:contextualSpacing/>
              <w:rPr>
                <w:rFonts w:ascii="Times New Roman" w:eastAsia="Calibri" w:hAnsi="Times New Roman" w:cs="Times New Roman"/>
                <w:sz w:val="20"/>
                <w:szCs w:val="20"/>
              </w:rPr>
            </w:pPr>
          </w:p>
          <w:p w14:paraId="54329565" w14:textId="77777777" w:rsidR="00133FE8" w:rsidRPr="00133FE8" w:rsidRDefault="00133FE8" w:rsidP="00133FE8">
            <w:pPr>
              <w:suppressAutoHyphens/>
              <w:contextualSpacing/>
              <w:rPr>
                <w:rFonts w:ascii="Times New Roman" w:eastAsia="Calibri" w:hAnsi="Times New Roman" w:cs="Times New Roman"/>
                <w:sz w:val="20"/>
                <w:szCs w:val="20"/>
              </w:rPr>
            </w:pPr>
          </w:p>
          <w:p w14:paraId="339A26AC" w14:textId="77777777" w:rsidR="00133FE8" w:rsidRPr="00133FE8" w:rsidRDefault="00133FE8" w:rsidP="00133FE8">
            <w:pPr>
              <w:suppressAutoHyphens/>
              <w:contextualSpacing/>
              <w:rPr>
                <w:rFonts w:ascii="Times New Roman" w:eastAsia="Calibri" w:hAnsi="Times New Roman" w:cs="Times New Roman"/>
                <w:sz w:val="20"/>
                <w:szCs w:val="20"/>
              </w:rPr>
            </w:pPr>
          </w:p>
          <w:p w14:paraId="3BCA6C4D" w14:textId="77777777" w:rsidR="00133FE8" w:rsidRPr="00133FE8" w:rsidRDefault="00133FE8" w:rsidP="00133FE8">
            <w:pPr>
              <w:suppressAutoHyphens/>
              <w:contextualSpacing/>
              <w:rPr>
                <w:rFonts w:ascii="Times New Roman" w:eastAsia="Calibri" w:hAnsi="Times New Roman" w:cs="Times New Roman"/>
                <w:sz w:val="20"/>
                <w:szCs w:val="20"/>
              </w:rPr>
            </w:pPr>
          </w:p>
          <w:p w14:paraId="5FA99B50" w14:textId="77777777" w:rsidR="00133FE8" w:rsidRPr="00133FE8" w:rsidRDefault="00133FE8" w:rsidP="00133FE8">
            <w:pPr>
              <w:suppressAutoHyphens/>
              <w:contextualSpacing/>
              <w:rPr>
                <w:rFonts w:ascii="Times New Roman" w:eastAsia="Calibri" w:hAnsi="Times New Roman" w:cs="Times New Roman"/>
                <w:sz w:val="20"/>
                <w:szCs w:val="20"/>
              </w:rPr>
            </w:pPr>
          </w:p>
          <w:p w14:paraId="08B847FF" w14:textId="77777777" w:rsidR="00133FE8" w:rsidRPr="00133FE8" w:rsidRDefault="00133FE8" w:rsidP="00133FE8">
            <w:pPr>
              <w:suppressAutoHyphens/>
              <w:contextualSpacing/>
              <w:rPr>
                <w:rFonts w:ascii="Times New Roman" w:eastAsia="Calibri" w:hAnsi="Times New Roman" w:cs="Times New Roman"/>
                <w:sz w:val="20"/>
                <w:szCs w:val="20"/>
              </w:rPr>
            </w:pPr>
          </w:p>
          <w:p w14:paraId="20AEC5C0" w14:textId="77777777" w:rsidR="00133FE8" w:rsidRPr="00133FE8" w:rsidRDefault="00133FE8" w:rsidP="00133FE8">
            <w:pPr>
              <w:suppressAutoHyphens/>
              <w:contextualSpacing/>
              <w:rPr>
                <w:rFonts w:ascii="Times New Roman" w:eastAsia="Calibri" w:hAnsi="Times New Roman" w:cs="Times New Roman"/>
                <w:sz w:val="20"/>
                <w:szCs w:val="20"/>
              </w:rPr>
            </w:pPr>
          </w:p>
          <w:p w14:paraId="6BE50E7F" w14:textId="77777777" w:rsidR="00133FE8" w:rsidRPr="00133FE8" w:rsidRDefault="00133FE8" w:rsidP="00133FE8">
            <w:pPr>
              <w:suppressAutoHyphens/>
              <w:contextualSpacing/>
              <w:rPr>
                <w:rFonts w:ascii="Times New Roman" w:eastAsia="Calibri" w:hAnsi="Times New Roman" w:cs="Times New Roman"/>
                <w:sz w:val="20"/>
                <w:szCs w:val="20"/>
              </w:rPr>
            </w:pPr>
          </w:p>
          <w:p w14:paraId="4D69FD5F" w14:textId="77777777" w:rsidR="00133FE8" w:rsidRPr="00133FE8" w:rsidRDefault="00133FE8" w:rsidP="00133FE8">
            <w:pPr>
              <w:suppressAutoHyphens/>
              <w:contextualSpacing/>
              <w:rPr>
                <w:rFonts w:ascii="Times New Roman" w:eastAsia="Calibri" w:hAnsi="Times New Roman" w:cs="Times New Roman"/>
                <w:sz w:val="20"/>
                <w:szCs w:val="20"/>
              </w:rPr>
            </w:pPr>
          </w:p>
          <w:p w14:paraId="7629FA41" w14:textId="77777777" w:rsidR="00133FE8" w:rsidRPr="00133FE8" w:rsidRDefault="00133FE8" w:rsidP="00133FE8">
            <w:pPr>
              <w:suppressAutoHyphens/>
              <w:contextualSpacing/>
              <w:rPr>
                <w:rFonts w:ascii="Times New Roman" w:eastAsia="Calibri" w:hAnsi="Times New Roman" w:cs="Times New Roman"/>
                <w:sz w:val="20"/>
                <w:szCs w:val="20"/>
              </w:rPr>
            </w:pPr>
          </w:p>
          <w:p w14:paraId="43727A29" w14:textId="77777777" w:rsidR="00133FE8" w:rsidRPr="00133FE8" w:rsidRDefault="00133FE8" w:rsidP="00133FE8">
            <w:pPr>
              <w:suppressAutoHyphens/>
              <w:contextualSpacing/>
              <w:rPr>
                <w:rFonts w:ascii="Times New Roman" w:eastAsia="Calibri" w:hAnsi="Times New Roman" w:cs="Times New Roman"/>
                <w:sz w:val="20"/>
                <w:szCs w:val="20"/>
              </w:rPr>
            </w:pPr>
          </w:p>
          <w:p w14:paraId="19C55C20" w14:textId="77777777" w:rsidR="00133FE8" w:rsidRPr="00133FE8" w:rsidRDefault="00133FE8" w:rsidP="00133FE8">
            <w:pPr>
              <w:suppressAutoHyphens/>
              <w:contextualSpacing/>
              <w:rPr>
                <w:rFonts w:ascii="Times New Roman" w:eastAsia="Calibri" w:hAnsi="Times New Roman" w:cs="Times New Roman"/>
                <w:sz w:val="20"/>
                <w:szCs w:val="20"/>
              </w:rPr>
            </w:pPr>
          </w:p>
          <w:p w14:paraId="436BFA50" w14:textId="77777777" w:rsidR="00133FE8" w:rsidRPr="00133FE8" w:rsidRDefault="00133FE8" w:rsidP="00133FE8">
            <w:pPr>
              <w:suppressAutoHyphens/>
              <w:contextualSpacing/>
              <w:rPr>
                <w:rFonts w:ascii="Times New Roman" w:eastAsia="Calibri" w:hAnsi="Times New Roman" w:cs="Times New Roman"/>
                <w:sz w:val="20"/>
                <w:szCs w:val="20"/>
              </w:rPr>
            </w:pPr>
          </w:p>
          <w:p w14:paraId="206E9BDE" w14:textId="77777777" w:rsidR="00133FE8" w:rsidRPr="00133FE8" w:rsidRDefault="00133FE8" w:rsidP="00133FE8">
            <w:pPr>
              <w:suppressAutoHyphens/>
              <w:contextualSpacing/>
              <w:rPr>
                <w:rFonts w:ascii="Times New Roman" w:eastAsia="Calibri" w:hAnsi="Times New Roman" w:cs="Times New Roman"/>
                <w:sz w:val="20"/>
                <w:szCs w:val="20"/>
              </w:rPr>
            </w:pPr>
          </w:p>
          <w:p w14:paraId="4E5E4E18" w14:textId="77777777" w:rsidR="00133FE8" w:rsidRPr="00133FE8" w:rsidRDefault="00133FE8" w:rsidP="00133FE8">
            <w:pPr>
              <w:shd w:val="clear" w:color="auto" w:fill="FFFFFF"/>
              <w:ind w:right="-108"/>
              <w:rPr>
                <w:rFonts w:ascii="Times New Roman" w:eastAsia="Calibri" w:hAnsi="Times New Roman" w:cs="Times New Roman"/>
                <w:sz w:val="20"/>
                <w:szCs w:val="20"/>
              </w:rPr>
            </w:pPr>
            <w:r w:rsidRPr="00133FE8">
              <w:rPr>
                <w:rFonts w:ascii="Times New Roman" w:eastAsia="Calibri" w:hAnsi="Times New Roman" w:cs="Times New Roman"/>
                <w:spacing w:val="-2"/>
                <w:sz w:val="20"/>
                <w:szCs w:val="20"/>
              </w:rPr>
              <w:t xml:space="preserve">Применяет средства </w:t>
            </w:r>
            <w:r w:rsidRPr="00133FE8">
              <w:rPr>
                <w:rFonts w:ascii="Times New Roman" w:eastAsia="Calibri" w:hAnsi="Times New Roman" w:cs="Times New Roman"/>
                <w:sz w:val="20"/>
                <w:szCs w:val="20"/>
              </w:rPr>
              <w:t>информатизации и</w:t>
            </w:r>
          </w:p>
          <w:p w14:paraId="12E6BC46" w14:textId="77777777" w:rsidR="00133FE8" w:rsidRPr="00133FE8" w:rsidRDefault="00133FE8" w:rsidP="00133FE8">
            <w:pPr>
              <w:shd w:val="clear" w:color="auto" w:fill="FFFFFF"/>
              <w:ind w:right="-108"/>
              <w:rPr>
                <w:rFonts w:ascii="Times New Roman" w:eastAsia="Calibri" w:hAnsi="Times New Roman" w:cs="Times New Roman"/>
                <w:sz w:val="20"/>
                <w:szCs w:val="20"/>
              </w:rPr>
            </w:pPr>
            <w:r w:rsidRPr="00133FE8">
              <w:rPr>
                <w:rFonts w:ascii="Times New Roman" w:eastAsia="Calibri" w:hAnsi="Times New Roman" w:cs="Times New Roman"/>
                <w:sz w:val="20"/>
                <w:szCs w:val="20"/>
              </w:rPr>
              <w:t>Информационных технологий для</w:t>
            </w:r>
          </w:p>
          <w:p w14:paraId="38D17CD5" w14:textId="77777777" w:rsidR="00133FE8" w:rsidRPr="00133FE8" w:rsidRDefault="00133FE8" w:rsidP="00133FE8">
            <w:pPr>
              <w:shd w:val="clear" w:color="auto" w:fill="FFFFFF"/>
              <w:ind w:right="-108"/>
              <w:rPr>
                <w:rFonts w:ascii="Times New Roman" w:eastAsia="Calibri" w:hAnsi="Times New Roman" w:cs="Times New Roman"/>
                <w:sz w:val="20"/>
                <w:szCs w:val="20"/>
              </w:rPr>
            </w:pPr>
            <w:r w:rsidRPr="00133FE8">
              <w:rPr>
                <w:rFonts w:ascii="Times New Roman" w:eastAsia="Calibri" w:hAnsi="Times New Roman" w:cs="Times New Roman"/>
                <w:sz w:val="20"/>
                <w:szCs w:val="20"/>
              </w:rPr>
              <w:t>Реализации профессиональной</w:t>
            </w:r>
          </w:p>
          <w:p w14:paraId="57AEC215" w14:textId="77777777" w:rsidR="00133FE8" w:rsidRPr="00133FE8" w:rsidRDefault="00133FE8" w:rsidP="00133FE8">
            <w:pPr>
              <w:shd w:val="clear" w:color="auto" w:fill="FFFFFF"/>
              <w:tabs>
                <w:tab w:val="left" w:pos="1843"/>
              </w:tabs>
              <w:ind w:right="-108"/>
              <w:rPr>
                <w:rFonts w:ascii="Times New Roman" w:eastAsia="Calibri" w:hAnsi="Times New Roman" w:cs="Times New Roman"/>
                <w:sz w:val="20"/>
                <w:szCs w:val="20"/>
              </w:rPr>
            </w:pPr>
            <w:r w:rsidRPr="00133FE8">
              <w:rPr>
                <w:rFonts w:ascii="Times New Roman" w:eastAsia="Calibri" w:hAnsi="Times New Roman" w:cs="Times New Roman"/>
                <w:sz w:val="20"/>
                <w:szCs w:val="20"/>
              </w:rPr>
              <w:t xml:space="preserve">деятельности. Планирует информационный </w:t>
            </w:r>
            <w:r w:rsidRPr="00133FE8">
              <w:rPr>
                <w:rFonts w:ascii="Times New Roman" w:eastAsia="Calibri" w:hAnsi="Times New Roman" w:cs="Times New Roman"/>
                <w:spacing w:val="-6"/>
                <w:sz w:val="20"/>
                <w:szCs w:val="20"/>
              </w:rPr>
              <w:t xml:space="preserve">поиск   из   широкого </w:t>
            </w:r>
            <w:r w:rsidRPr="00133FE8">
              <w:rPr>
                <w:rFonts w:ascii="Times New Roman" w:eastAsia="Calibri" w:hAnsi="Times New Roman" w:cs="Times New Roman"/>
                <w:spacing w:val="-8"/>
                <w:sz w:val="20"/>
                <w:szCs w:val="20"/>
              </w:rPr>
              <w:t xml:space="preserve">набора источников, </w:t>
            </w:r>
            <w:r w:rsidRPr="00133FE8">
              <w:rPr>
                <w:rFonts w:ascii="Times New Roman" w:eastAsia="Calibri" w:hAnsi="Times New Roman" w:cs="Times New Roman"/>
                <w:spacing w:val="-2"/>
                <w:sz w:val="20"/>
                <w:szCs w:val="20"/>
              </w:rPr>
              <w:t xml:space="preserve">необходимого </w:t>
            </w:r>
            <w:r w:rsidRPr="00133FE8">
              <w:rPr>
                <w:rFonts w:ascii="Times New Roman" w:eastAsia="Calibri" w:hAnsi="Times New Roman" w:cs="Times New Roman"/>
                <w:spacing w:val="-3"/>
                <w:sz w:val="20"/>
                <w:szCs w:val="20"/>
              </w:rPr>
              <w:t xml:space="preserve">для </w:t>
            </w:r>
            <w:r w:rsidRPr="00133FE8">
              <w:rPr>
                <w:rFonts w:ascii="Times New Roman" w:eastAsia="Calibri" w:hAnsi="Times New Roman" w:cs="Times New Roman"/>
                <w:sz w:val="20"/>
                <w:szCs w:val="20"/>
              </w:rPr>
              <w:t xml:space="preserve">выполнения </w:t>
            </w:r>
            <w:r w:rsidRPr="00133FE8">
              <w:rPr>
                <w:rFonts w:ascii="Times New Roman" w:eastAsia="Calibri" w:hAnsi="Times New Roman" w:cs="Times New Roman"/>
                <w:spacing w:val="-2"/>
                <w:sz w:val="20"/>
                <w:szCs w:val="20"/>
              </w:rPr>
              <w:t xml:space="preserve">профессиональных </w:t>
            </w:r>
            <w:r w:rsidRPr="00133FE8">
              <w:rPr>
                <w:rFonts w:ascii="Times New Roman" w:eastAsia="Calibri" w:hAnsi="Times New Roman" w:cs="Times New Roman"/>
                <w:sz w:val="20"/>
                <w:szCs w:val="20"/>
              </w:rPr>
              <w:t>задач.</w:t>
            </w:r>
          </w:p>
          <w:p w14:paraId="66587D23" w14:textId="77777777" w:rsidR="00133FE8" w:rsidRPr="00133FE8" w:rsidRDefault="00133FE8" w:rsidP="00133FE8">
            <w:pPr>
              <w:shd w:val="clear" w:color="auto" w:fill="FFFFFF"/>
              <w:tabs>
                <w:tab w:val="left" w:pos="1330"/>
                <w:tab w:val="left" w:pos="1829"/>
              </w:tabs>
              <w:ind w:right="-108"/>
              <w:rPr>
                <w:rFonts w:ascii="Times New Roman" w:eastAsia="Calibri" w:hAnsi="Times New Roman" w:cs="Times New Roman"/>
                <w:sz w:val="20"/>
                <w:szCs w:val="20"/>
              </w:rPr>
            </w:pPr>
            <w:r w:rsidRPr="00133FE8">
              <w:rPr>
                <w:rFonts w:ascii="Times New Roman" w:eastAsia="Calibri" w:hAnsi="Times New Roman" w:cs="Times New Roman"/>
                <w:spacing w:val="-7"/>
                <w:sz w:val="20"/>
                <w:szCs w:val="20"/>
              </w:rPr>
              <w:t xml:space="preserve">Проводит    анализ </w:t>
            </w:r>
            <w:r w:rsidRPr="00133FE8">
              <w:rPr>
                <w:rFonts w:ascii="Times New Roman" w:eastAsia="Calibri" w:hAnsi="Times New Roman" w:cs="Times New Roman"/>
                <w:sz w:val="20"/>
                <w:szCs w:val="20"/>
              </w:rPr>
              <w:t xml:space="preserve">полученной информации, </w:t>
            </w:r>
            <w:r w:rsidRPr="00133FE8">
              <w:rPr>
                <w:rFonts w:ascii="Times New Roman" w:eastAsia="Calibri" w:hAnsi="Times New Roman" w:cs="Times New Roman"/>
                <w:spacing w:val="-3"/>
                <w:sz w:val="20"/>
                <w:szCs w:val="20"/>
              </w:rPr>
              <w:t xml:space="preserve">выделяет </w:t>
            </w:r>
            <w:r w:rsidRPr="00133FE8">
              <w:rPr>
                <w:rFonts w:ascii="Times New Roman" w:eastAsia="Calibri" w:hAnsi="Times New Roman" w:cs="Times New Roman"/>
                <w:sz w:val="20"/>
                <w:szCs w:val="20"/>
              </w:rPr>
              <w:t xml:space="preserve">в </w:t>
            </w:r>
            <w:r w:rsidRPr="00133FE8">
              <w:rPr>
                <w:rFonts w:ascii="Times New Roman" w:eastAsia="Calibri" w:hAnsi="Times New Roman" w:cs="Times New Roman"/>
                <w:spacing w:val="-3"/>
                <w:sz w:val="20"/>
                <w:szCs w:val="20"/>
              </w:rPr>
              <w:t>ней</w:t>
            </w:r>
          </w:p>
          <w:p w14:paraId="6BC59BED" w14:textId="77777777" w:rsidR="00133FE8" w:rsidRPr="00133FE8" w:rsidRDefault="00133FE8" w:rsidP="00133FE8">
            <w:pPr>
              <w:shd w:val="clear" w:color="auto" w:fill="FFFFFF"/>
              <w:ind w:right="-108"/>
              <w:rPr>
                <w:rFonts w:ascii="Times New Roman" w:eastAsia="Calibri" w:hAnsi="Times New Roman" w:cs="Times New Roman"/>
                <w:sz w:val="20"/>
                <w:szCs w:val="20"/>
              </w:rPr>
            </w:pPr>
            <w:r w:rsidRPr="00133FE8">
              <w:rPr>
                <w:rFonts w:ascii="Times New Roman" w:eastAsia="Calibri" w:hAnsi="Times New Roman" w:cs="Times New Roman"/>
                <w:sz w:val="20"/>
                <w:szCs w:val="20"/>
              </w:rPr>
              <w:t xml:space="preserve">главные аспекты. Классифицирует и структурирует отобранную информацию в соответствии с </w:t>
            </w:r>
            <w:r w:rsidRPr="00133FE8">
              <w:rPr>
                <w:rFonts w:ascii="Times New Roman" w:eastAsia="Calibri" w:hAnsi="Times New Roman" w:cs="Times New Roman"/>
                <w:spacing w:val="-2"/>
                <w:sz w:val="20"/>
                <w:szCs w:val="20"/>
              </w:rPr>
              <w:t>параметрами поиска; и</w:t>
            </w:r>
            <w:r w:rsidRPr="00133FE8">
              <w:rPr>
                <w:rFonts w:ascii="Times New Roman" w:eastAsia="Calibri" w:hAnsi="Times New Roman" w:cs="Times New Roman"/>
                <w:sz w:val="20"/>
                <w:szCs w:val="20"/>
              </w:rPr>
              <w:t xml:space="preserve">нтерпретирует полученную </w:t>
            </w:r>
            <w:r w:rsidRPr="00133FE8">
              <w:rPr>
                <w:rFonts w:ascii="Times New Roman" w:eastAsia="Calibri" w:hAnsi="Times New Roman" w:cs="Times New Roman"/>
                <w:spacing w:val="-19"/>
                <w:sz w:val="20"/>
                <w:szCs w:val="20"/>
              </w:rPr>
              <w:t xml:space="preserve">информацию   в </w:t>
            </w:r>
            <w:r w:rsidRPr="00133FE8">
              <w:rPr>
                <w:rFonts w:ascii="Times New Roman" w:eastAsia="Calibri" w:hAnsi="Times New Roman" w:cs="Times New Roman"/>
                <w:sz w:val="20"/>
                <w:szCs w:val="20"/>
              </w:rPr>
              <w:t>контексте профессиональной деятельности.</w:t>
            </w:r>
          </w:p>
          <w:p w14:paraId="16FBC8BD" w14:textId="77777777" w:rsidR="00133FE8" w:rsidRPr="00133FE8" w:rsidRDefault="00133FE8" w:rsidP="00133FE8">
            <w:pPr>
              <w:suppressAutoHyphens/>
              <w:contextualSpacing/>
              <w:rPr>
                <w:rFonts w:ascii="Times New Roman" w:eastAsia="Calibri" w:hAnsi="Times New Roman" w:cs="Times New Roman"/>
                <w:sz w:val="20"/>
                <w:szCs w:val="20"/>
              </w:rPr>
            </w:pPr>
          </w:p>
          <w:p w14:paraId="5450B507" w14:textId="77777777" w:rsidR="00133FE8" w:rsidRPr="00133FE8" w:rsidRDefault="00133FE8" w:rsidP="00133FE8">
            <w:pPr>
              <w:suppressAutoHyphens/>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Оформляет результаты теоретической и практической деятельности в соответствии с требованиями ГОСТ.</w:t>
            </w:r>
          </w:p>
          <w:p w14:paraId="373DBA7D" w14:textId="77777777" w:rsidR="00133FE8" w:rsidRPr="00133FE8" w:rsidRDefault="00133FE8" w:rsidP="00133FE8">
            <w:pPr>
              <w:suppressAutoHyphens/>
              <w:contextualSpacing/>
              <w:rPr>
                <w:rFonts w:ascii="Times New Roman" w:eastAsia="Calibri" w:hAnsi="Times New Roman" w:cs="Times New Roman"/>
                <w:sz w:val="20"/>
                <w:szCs w:val="20"/>
              </w:rPr>
            </w:pPr>
          </w:p>
          <w:p w14:paraId="56282B4B" w14:textId="77777777" w:rsidR="00133FE8" w:rsidRPr="00133FE8" w:rsidRDefault="00133FE8" w:rsidP="00133FE8">
            <w:pPr>
              <w:shd w:val="clear" w:color="auto" w:fill="FFFFFF"/>
              <w:ind w:right="-108"/>
              <w:rPr>
                <w:rFonts w:ascii="Times New Roman" w:eastAsia="Calibri" w:hAnsi="Times New Roman" w:cs="Times New Roman"/>
                <w:spacing w:val="-2"/>
                <w:sz w:val="20"/>
                <w:szCs w:val="20"/>
              </w:rPr>
            </w:pPr>
          </w:p>
          <w:p w14:paraId="5E11CCF0" w14:textId="77777777" w:rsidR="00133FE8" w:rsidRPr="00133FE8" w:rsidRDefault="00133FE8" w:rsidP="00133FE8">
            <w:pPr>
              <w:shd w:val="clear" w:color="auto" w:fill="FFFFFF"/>
              <w:ind w:right="-108"/>
              <w:rPr>
                <w:rFonts w:ascii="Times New Roman" w:eastAsia="Calibri" w:hAnsi="Times New Roman" w:cs="Times New Roman"/>
                <w:sz w:val="20"/>
                <w:szCs w:val="20"/>
              </w:rPr>
            </w:pPr>
            <w:r w:rsidRPr="00133FE8">
              <w:rPr>
                <w:rFonts w:ascii="Times New Roman" w:eastAsia="Calibri" w:hAnsi="Times New Roman" w:cs="Times New Roman"/>
                <w:spacing w:val="-2"/>
                <w:sz w:val="20"/>
                <w:szCs w:val="20"/>
              </w:rPr>
              <w:t xml:space="preserve">Владеет грамотным </w:t>
            </w:r>
            <w:r w:rsidRPr="00133FE8">
              <w:rPr>
                <w:rFonts w:ascii="Times New Roman" w:eastAsia="Calibri" w:hAnsi="Times New Roman" w:cs="Times New Roman"/>
                <w:sz w:val="20"/>
                <w:szCs w:val="20"/>
              </w:rPr>
              <w:t xml:space="preserve">устным и письменным </w:t>
            </w:r>
            <w:r w:rsidRPr="00133FE8">
              <w:rPr>
                <w:rFonts w:ascii="Times New Roman" w:eastAsia="Calibri" w:hAnsi="Times New Roman" w:cs="Times New Roman"/>
                <w:spacing w:val="-3"/>
                <w:sz w:val="20"/>
                <w:szCs w:val="20"/>
              </w:rPr>
              <w:t xml:space="preserve">изложением   своих </w:t>
            </w:r>
            <w:r w:rsidRPr="00133FE8">
              <w:rPr>
                <w:rFonts w:ascii="Times New Roman" w:eastAsia="Calibri" w:hAnsi="Times New Roman" w:cs="Times New Roman"/>
                <w:sz w:val="20"/>
                <w:szCs w:val="20"/>
              </w:rPr>
              <w:t>мыслей по профессиональной тематике на государственном языке.</w:t>
            </w:r>
          </w:p>
          <w:p w14:paraId="6BEFF438" w14:textId="77777777" w:rsidR="00133FE8" w:rsidRPr="00133FE8" w:rsidRDefault="00133FE8" w:rsidP="00133FE8">
            <w:pPr>
              <w:shd w:val="clear" w:color="auto" w:fill="FFFFFF"/>
              <w:tabs>
                <w:tab w:val="left" w:pos="1843"/>
              </w:tabs>
              <w:ind w:right="-108"/>
              <w:rPr>
                <w:rFonts w:ascii="Times New Roman" w:eastAsia="Calibri" w:hAnsi="Times New Roman" w:cs="Times New Roman"/>
                <w:sz w:val="20"/>
                <w:szCs w:val="20"/>
              </w:rPr>
            </w:pPr>
          </w:p>
          <w:p w14:paraId="6F78EACC" w14:textId="77777777" w:rsidR="00133FE8" w:rsidRPr="00133FE8" w:rsidRDefault="00133FE8" w:rsidP="00133FE8">
            <w:pPr>
              <w:suppressAutoHyphens/>
              <w:contextualSpacing/>
              <w:rPr>
                <w:rFonts w:ascii="Times New Roman" w:eastAsia="Calibri" w:hAnsi="Times New Roman" w:cs="Times New Roman"/>
                <w:i/>
                <w:sz w:val="20"/>
                <w:szCs w:val="20"/>
              </w:rPr>
            </w:pPr>
          </w:p>
          <w:p w14:paraId="0CD48807" w14:textId="77777777" w:rsidR="00133FE8" w:rsidRPr="00133FE8" w:rsidRDefault="00133FE8" w:rsidP="00133FE8">
            <w:pPr>
              <w:suppressAutoHyphens/>
              <w:contextualSpacing/>
              <w:rPr>
                <w:rFonts w:ascii="Times New Roman" w:eastAsia="Calibri" w:hAnsi="Times New Roman" w:cs="Times New Roman"/>
                <w:i/>
                <w:sz w:val="20"/>
                <w:szCs w:val="20"/>
              </w:rPr>
            </w:pPr>
          </w:p>
          <w:p w14:paraId="50732805" w14:textId="77777777" w:rsidR="00133FE8" w:rsidRPr="00133FE8" w:rsidRDefault="00133FE8" w:rsidP="00133FE8">
            <w:pPr>
              <w:suppressAutoHyphens/>
              <w:contextualSpacing/>
              <w:rPr>
                <w:rFonts w:ascii="Times New Roman" w:eastAsia="Calibri" w:hAnsi="Times New Roman" w:cs="Times New Roman"/>
                <w:i/>
                <w:sz w:val="20"/>
                <w:szCs w:val="20"/>
              </w:rPr>
            </w:pPr>
          </w:p>
          <w:p w14:paraId="6CD3197C" w14:textId="77777777" w:rsidR="00133FE8" w:rsidRPr="00133FE8" w:rsidRDefault="00133FE8" w:rsidP="00133FE8">
            <w:pPr>
              <w:suppressAutoHyphens/>
              <w:contextualSpacing/>
              <w:rPr>
                <w:rFonts w:ascii="Times New Roman" w:eastAsia="Calibri" w:hAnsi="Times New Roman" w:cs="Times New Roman"/>
                <w:i/>
                <w:sz w:val="20"/>
                <w:szCs w:val="20"/>
              </w:rPr>
            </w:pPr>
          </w:p>
          <w:p w14:paraId="7985A9CC" w14:textId="77777777" w:rsidR="00133FE8" w:rsidRPr="00133FE8" w:rsidRDefault="00133FE8" w:rsidP="00133FE8">
            <w:pPr>
              <w:suppressAutoHyphens/>
              <w:contextualSpacing/>
              <w:rPr>
                <w:rFonts w:ascii="Times New Roman" w:eastAsia="Calibri" w:hAnsi="Times New Roman" w:cs="Times New Roman"/>
                <w:i/>
                <w:sz w:val="20"/>
                <w:szCs w:val="20"/>
              </w:rPr>
            </w:pPr>
          </w:p>
          <w:p w14:paraId="17CFEBC7" w14:textId="77777777" w:rsidR="00133FE8" w:rsidRPr="00133FE8" w:rsidRDefault="00133FE8" w:rsidP="00133FE8">
            <w:pPr>
              <w:suppressAutoHyphens/>
              <w:contextualSpacing/>
              <w:rPr>
                <w:rFonts w:ascii="Times New Roman" w:eastAsia="Calibri" w:hAnsi="Times New Roman" w:cs="Times New Roman"/>
                <w:i/>
                <w:sz w:val="20"/>
                <w:szCs w:val="20"/>
              </w:rPr>
            </w:pPr>
          </w:p>
          <w:p w14:paraId="1E94DDBA" w14:textId="77777777" w:rsidR="00133FE8" w:rsidRPr="00133FE8" w:rsidRDefault="00133FE8" w:rsidP="00133FE8">
            <w:pPr>
              <w:suppressAutoHyphens/>
              <w:contextualSpacing/>
              <w:rPr>
                <w:rFonts w:ascii="Times New Roman" w:eastAsia="Calibri" w:hAnsi="Times New Roman" w:cs="Times New Roman"/>
                <w:i/>
                <w:sz w:val="20"/>
                <w:szCs w:val="20"/>
              </w:rPr>
            </w:pPr>
          </w:p>
          <w:p w14:paraId="500AF765" w14:textId="77777777" w:rsidR="00133FE8" w:rsidRPr="00133FE8" w:rsidRDefault="00133FE8" w:rsidP="00133FE8">
            <w:pPr>
              <w:suppressAutoHyphens/>
              <w:contextualSpacing/>
              <w:rPr>
                <w:rFonts w:ascii="Times New Roman" w:eastAsia="Calibri" w:hAnsi="Times New Roman" w:cs="Times New Roman"/>
                <w:i/>
                <w:sz w:val="20"/>
                <w:szCs w:val="20"/>
              </w:rPr>
            </w:pPr>
          </w:p>
          <w:p w14:paraId="4FC1BAD4" w14:textId="77777777" w:rsidR="00133FE8" w:rsidRPr="00133FE8" w:rsidRDefault="00133FE8" w:rsidP="00133FE8">
            <w:pPr>
              <w:suppressAutoHyphens/>
              <w:contextualSpacing/>
              <w:rPr>
                <w:rFonts w:ascii="Times New Roman" w:eastAsia="Calibri" w:hAnsi="Times New Roman" w:cs="Times New Roman"/>
                <w:i/>
                <w:sz w:val="20"/>
                <w:szCs w:val="20"/>
              </w:rPr>
            </w:pPr>
          </w:p>
          <w:p w14:paraId="56292863" w14:textId="77777777" w:rsidR="00133FE8" w:rsidRPr="00133FE8" w:rsidRDefault="00133FE8" w:rsidP="00133FE8">
            <w:pPr>
              <w:shd w:val="clear" w:color="auto" w:fill="FFFFFF"/>
              <w:rPr>
                <w:rFonts w:ascii="Times New Roman" w:eastAsia="Calibri" w:hAnsi="Times New Roman" w:cs="Times New Roman"/>
                <w:i/>
                <w:sz w:val="20"/>
                <w:szCs w:val="20"/>
              </w:rPr>
            </w:pPr>
            <w:r w:rsidRPr="00133FE8">
              <w:rPr>
                <w:rFonts w:ascii="Times New Roman" w:eastAsia="Calibri" w:hAnsi="Times New Roman" w:cs="Times New Roman"/>
                <w:color w:val="000000"/>
                <w:sz w:val="20"/>
                <w:szCs w:val="20"/>
              </w:rPr>
              <w:t xml:space="preserve">Применяет в профессиональной деятельности соответствующие материалы для ремонта элементов электрического и </w:t>
            </w:r>
            <w:r w:rsidRPr="00133FE8">
              <w:rPr>
                <w:rFonts w:ascii="Times New Roman" w:eastAsia="Calibri" w:hAnsi="Times New Roman" w:cs="Times New Roman"/>
                <w:sz w:val="20"/>
                <w:szCs w:val="20"/>
              </w:rPr>
              <w:t xml:space="preserve">электромеханического оборудования с учетом </w:t>
            </w:r>
            <w:r w:rsidRPr="00133FE8">
              <w:rPr>
                <w:rFonts w:ascii="Times New Roman" w:eastAsia="Calibri" w:hAnsi="Times New Roman" w:cs="Times New Roman"/>
                <w:spacing w:val="-10"/>
                <w:sz w:val="20"/>
                <w:szCs w:val="20"/>
              </w:rPr>
              <w:t>условий их эксплуатации</w:t>
            </w:r>
          </w:p>
          <w:p w14:paraId="03FF41D9" w14:textId="77777777" w:rsidR="00133FE8" w:rsidRPr="00133FE8" w:rsidRDefault="00133FE8" w:rsidP="00133FE8">
            <w:pPr>
              <w:suppressAutoHyphens/>
              <w:contextualSpacing/>
              <w:rPr>
                <w:rFonts w:ascii="Times New Roman" w:eastAsia="Calibri" w:hAnsi="Times New Roman" w:cs="Times New Roman"/>
                <w:i/>
                <w:sz w:val="20"/>
                <w:szCs w:val="20"/>
              </w:rPr>
            </w:pPr>
          </w:p>
          <w:p w14:paraId="728DDA2D" w14:textId="77777777" w:rsidR="00133FE8" w:rsidRPr="00133FE8" w:rsidRDefault="00133FE8" w:rsidP="00133FE8">
            <w:pPr>
              <w:suppressAutoHyphens/>
              <w:contextualSpacing/>
              <w:rPr>
                <w:rFonts w:ascii="Times New Roman" w:eastAsia="Calibri" w:hAnsi="Times New Roman" w:cs="Times New Roman"/>
                <w:i/>
                <w:sz w:val="20"/>
                <w:szCs w:val="20"/>
              </w:rPr>
            </w:pPr>
          </w:p>
          <w:p w14:paraId="46F7E0F7" w14:textId="77777777" w:rsidR="00133FE8" w:rsidRPr="00133FE8" w:rsidRDefault="00133FE8" w:rsidP="00133FE8">
            <w:pPr>
              <w:suppressAutoHyphens/>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 xml:space="preserve">Определяет способы защиты материалов от </w:t>
            </w:r>
            <w:r w:rsidRPr="00133FE8">
              <w:rPr>
                <w:rFonts w:ascii="Times New Roman" w:eastAsia="Calibri" w:hAnsi="Times New Roman" w:cs="Times New Roman"/>
                <w:bCs/>
                <w:sz w:val="20"/>
                <w:szCs w:val="20"/>
              </w:rPr>
              <w:t>вредных воздействий окружающей среды.</w:t>
            </w:r>
          </w:p>
          <w:p w14:paraId="2E7E3DDF" w14:textId="77777777" w:rsidR="00133FE8" w:rsidRPr="00133FE8" w:rsidRDefault="00133FE8" w:rsidP="00133FE8">
            <w:pPr>
              <w:suppressAutoHyphens/>
              <w:contextualSpacing/>
              <w:rPr>
                <w:rFonts w:ascii="Times New Roman" w:eastAsia="Calibri" w:hAnsi="Times New Roman" w:cs="Times New Roman"/>
                <w:i/>
                <w:sz w:val="20"/>
                <w:szCs w:val="20"/>
              </w:rPr>
            </w:pPr>
          </w:p>
          <w:p w14:paraId="3C185B32" w14:textId="77777777" w:rsidR="00133FE8" w:rsidRPr="00133FE8" w:rsidRDefault="00133FE8" w:rsidP="00133FE8">
            <w:pPr>
              <w:shd w:val="clear" w:color="auto" w:fill="FFFFFF"/>
              <w:ind w:right="-108"/>
              <w:rPr>
                <w:rFonts w:ascii="Times New Roman" w:eastAsia="Calibri" w:hAnsi="Times New Roman" w:cs="Times New Roman"/>
                <w:sz w:val="20"/>
                <w:szCs w:val="20"/>
              </w:rPr>
            </w:pPr>
          </w:p>
          <w:p w14:paraId="0D6F5613" w14:textId="77777777" w:rsidR="00133FE8" w:rsidRPr="00133FE8" w:rsidRDefault="00133FE8" w:rsidP="00133FE8">
            <w:pPr>
              <w:shd w:val="clear" w:color="auto" w:fill="FFFFFF"/>
              <w:ind w:right="-108"/>
              <w:rPr>
                <w:rFonts w:ascii="Times New Roman" w:eastAsia="Calibri" w:hAnsi="Times New Roman" w:cs="Times New Roman"/>
                <w:sz w:val="20"/>
                <w:szCs w:val="20"/>
              </w:rPr>
            </w:pPr>
          </w:p>
          <w:p w14:paraId="0345C044" w14:textId="77777777" w:rsidR="00133FE8" w:rsidRPr="00133FE8" w:rsidRDefault="00133FE8" w:rsidP="00133FE8">
            <w:pPr>
              <w:shd w:val="clear" w:color="auto" w:fill="FFFFFF"/>
              <w:ind w:right="-108"/>
              <w:rPr>
                <w:rFonts w:ascii="Times New Roman" w:eastAsia="Calibri" w:hAnsi="Times New Roman" w:cs="Times New Roman"/>
                <w:sz w:val="20"/>
                <w:szCs w:val="20"/>
              </w:rPr>
            </w:pPr>
          </w:p>
          <w:p w14:paraId="25EDAE5F" w14:textId="77777777" w:rsidR="00133FE8" w:rsidRPr="00133FE8" w:rsidRDefault="00133FE8" w:rsidP="00133FE8">
            <w:pPr>
              <w:suppressAutoHyphens/>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Выбирает способы и средства ремонта и восстановления   деталей, применяемых в профессиональной деятельности.</w:t>
            </w:r>
          </w:p>
          <w:p w14:paraId="2A4738CC" w14:textId="77777777" w:rsidR="00133FE8" w:rsidRPr="00133FE8" w:rsidRDefault="00133FE8" w:rsidP="00133FE8">
            <w:pPr>
              <w:shd w:val="clear" w:color="auto" w:fill="FFFFFF"/>
              <w:ind w:right="-108"/>
              <w:rPr>
                <w:rFonts w:ascii="Times New Roman" w:eastAsia="Calibri" w:hAnsi="Times New Roman" w:cs="Times New Roman"/>
                <w:sz w:val="20"/>
                <w:szCs w:val="20"/>
              </w:rPr>
            </w:pPr>
          </w:p>
          <w:p w14:paraId="095AC321" w14:textId="77777777" w:rsidR="00133FE8" w:rsidRPr="00133FE8" w:rsidRDefault="00133FE8" w:rsidP="00133FE8">
            <w:pPr>
              <w:shd w:val="clear" w:color="auto" w:fill="FFFFFF"/>
              <w:ind w:right="-108"/>
              <w:rPr>
                <w:rFonts w:ascii="Times New Roman" w:eastAsia="Calibri" w:hAnsi="Times New Roman" w:cs="Times New Roman"/>
                <w:sz w:val="20"/>
                <w:szCs w:val="20"/>
              </w:rPr>
            </w:pPr>
          </w:p>
          <w:p w14:paraId="79FC745E" w14:textId="77777777" w:rsidR="00133FE8" w:rsidRPr="00133FE8" w:rsidRDefault="00133FE8" w:rsidP="00133FE8">
            <w:pPr>
              <w:shd w:val="clear" w:color="auto" w:fill="FFFFFF"/>
              <w:ind w:right="-108"/>
              <w:rPr>
                <w:rFonts w:ascii="Times New Roman" w:eastAsia="Calibri" w:hAnsi="Times New Roman" w:cs="Times New Roman"/>
                <w:sz w:val="20"/>
                <w:szCs w:val="20"/>
              </w:rPr>
            </w:pPr>
          </w:p>
          <w:p w14:paraId="650940DE" w14:textId="77777777" w:rsidR="00133FE8" w:rsidRPr="00133FE8" w:rsidRDefault="00133FE8" w:rsidP="00133FE8">
            <w:pPr>
              <w:shd w:val="clear" w:color="auto" w:fill="FFFFFF"/>
              <w:ind w:right="-108"/>
              <w:rPr>
                <w:rFonts w:ascii="Times New Roman" w:eastAsia="Calibri" w:hAnsi="Times New Roman" w:cs="Times New Roman"/>
                <w:sz w:val="20"/>
                <w:szCs w:val="20"/>
              </w:rPr>
            </w:pPr>
            <w:r w:rsidRPr="00133FE8">
              <w:rPr>
                <w:rFonts w:ascii="Times New Roman" w:eastAsia="Calibri" w:hAnsi="Times New Roman" w:cs="Times New Roman"/>
                <w:sz w:val="20"/>
                <w:szCs w:val="20"/>
              </w:rPr>
              <w:t>Распознает сложные</w:t>
            </w:r>
          </w:p>
          <w:p w14:paraId="2F0A7544" w14:textId="77777777" w:rsidR="00133FE8" w:rsidRPr="00133FE8" w:rsidRDefault="00133FE8" w:rsidP="00133FE8">
            <w:pPr>
              <w:shd w:val="clear" w:color="auto" w:fill="FFFFFF"/>
              <w:ind w:right="-108"/>
              <w:rPr>
                <w:rFonts w:ascii="Times New Roman" w:eastAsia="Calibri" w:hAnsi="Times New Roman" w:cs="Times New Roman"/>
                <w:sz w:val="20"/>
                <w:szCs w:val="20"/>
              </w:rPr>
            </w:pPr>
            <w:r w:rsidRPr="00133FE8">
              <w:rPr>
                <w:rFonts w:ascii="Times New Roman" w:eastAsia="Calibri" w:hAnsi="Times New Roman" w:cs="Times New Roman"/>
                <w:sz w:val="20"/>
                <w:szCs w:val="20"/>
              </w:rPr>
              <w:t xml:space="preserve">проблемные ситуации в различных </w:t>
            </w:r>
            <w:r w:rsidRPr="00133FE8">
              <w:rPr>
                <w:rFonts w:ascii="Times New Roman" w:eastAsia="Calibri" w:hAnsi="Times New Roman" w:cs="Times New Roman"/>
                <w:spacing w:val="-2"/>
                <w:sz w:val="20"/>
                <w:szCs w:val="20"/>
              </w:rPr>
              <w:t>контекстах.</w:t>
            </w:r>
          </w:p>
          <w:p w14:paraId="3F418BC4" w14:textId="77777777" w:rsidR="00133FE8" w:rsidRPr="00133FE8" w:rsidRDefault="00133FE8" w:rsidP="00133FE8">
            <w:pPr>
              <w:shd w:val="clear" w:color="auto" w:fill="FFFFFF"/>
              <w:ind w:right="-108"/>
              <w:rPr>
                <w:rFonts w:ascii="Times New Roman" w:eastAsia="Calibri" w:hAnsi="Times New Roman" w:cs="Times New Roman"/>
                <w:sz w:val="20"/>
                <w:szCs w:val="20"/>
              </w:rPr>
            </w:pPr>
            <w:r w:rsidRPr="00133FE8">
              <w:rPr>
                <w:rFonts w:ascii="Times New Roman" w:eastAsia="Calibri" w:hAnsi="Times New Roman" w:cs="Times New Roman"/>
                <w:spacing w:val="-2"/>
                <w:sz w:val="20"/>
                <w:szCs w:val="20"/>
              </w:rPr>
              <w:t xml:space="preserve">Определяет этапы </w:t>
            </w:r>
            <w:r w:rsidRPr="00133FE8">
              <w:rPr>
                <w:rFonts w:ascii="Times New Roman" w:eastAsia="Calibri" w:hAnsi="Times New Roman" w:cs="Times New Roman"/>
                <w:sz w:val="20"/>
                <w:szCs w:val="20"/>
              </w:rPr>
              <w:t>решения задачи.</w:t>
            </w:r>
          </w:p>
          <w:p w14:paraId="509BC4C7" w14:textId="77777777" w:rsidR="00133FE8" w:rsidRPr="00133FE8" w:rsidRDefault="00133FE8" w:rsidP="00133FE8">
            <w:pPr>
              <w:shd w:val="clear" w:color="auto" w:fill="FFFFFF"/>
              <w:ind w:right="-108"/>
              <w:rPr>
                <w:rFonts w:ascii="Times New Roman" w:eastAsia="Calibri" w:hAnsi="Times New Roman" w:cs="Times New Roman"/>
                <w:sz w:val="20"/>
                <w:szCs w:val="20"/>
              </w:rPr>
            </w:pPr>
            <w:r w:rsidRPr="00133FE8">
              <w:rPr>
                <w:rFonts w:ascii="Times New Roman" w:eastAsia="Calibri" w:hAnsi="Times New Roman" w:cs="Times New Roman"/>
                <w:sz w:val="20"/>
                <w:szCs w:val="20"/>
              </w:rPr>
              <w:t xml:space="preserve">Определяет </w:t>
            </w:r>
            <w:r w:rsidRPr="00133FE8">
              <w:rPr>
                <w:rFonts w:ascii="Times New Roman" w:eastAsia="Calibri" w:hAnsi="Times New Roman" w:cs="Times New Roman"/>
                <w:spacing w:val="-2"/>
                <w:sz w:val="20"/>
                <w:szCs w:val="20"/>
              </w:rPr>
              <w:t xml:space="preserve">потребности в </w:t>
            </w:r>
            <w:r w:rsidRPr="00133FE8">
              <w:rPr>
                <w:rFonts w:ascii="Times New Roman" w:eastAsia="Calibri" w:hAnsi="Times New Roman" w:cs="Times New Roman"/>
                <w:sz w:val="20"/>
                <w:szCs w:val="20"/>
              </w:rPr>
              <w:t>информации.</w:t>
            </w:r>
          </w:p>
          <w:p w14:paraId="02D8F9B0" w14:textId="77777777" w:rsidR="00133FE8" w:rsidRPr="00133FE8" w:rsidRDefault="00133FE8" w:rsidP="00133FE8">
            <w:pPr>
              <w:shd w:val="clear" w:color="auto" w:fill="FFFFFF"/>
              <w:ind w:right="-108"/>
              <w:rPr>
                <w:rFonts w:ascii="Times New Roman" w:eastAsia="Calibri" w:hAnsi="Times New Roman" w:cs="Times New Roman"/>
                <w:sz w:val="20"/>
                <w:szCs w:val="20"/>
              </w:rPr>
            </w:pPr>
            <w:r w:rsidRPr="00133FE8">
              <w:rPr>
                <w:rFonts w:ascii="Times New Roman" w:eastAsia="Calibri" w:hAnsi="Times New Roman" w:cs="Times New Roman"/>
                <w:spacing w:val="-2"/>
                <w:sz w:val="20"/>
                <w:szCs w:val="20"/>
              </w:rPr>
              <w:t xml:space="preserve">Выявляет все </w:t>
            </w:r>
            <w:r w:rsidRPr="00133FE8">
              <w:rPr>
                <w:rFonts w:ascii="Times New Roman" w:eastAsia="Calibri" w:hAnsi="Times New Roman" w:cs="Times New Roman"/>
                <w:sz w:val="20"/>
                <w:szCs w:val="20"/>
              </w:rPr>
              <w:t xml:space="preserve">возможные источники необходимых ресурсов, в том </w:t>
            </w:r>
            <w:r w:rsidRPr="00133FE8">
              <w:rPr>
                <w:rFonts w:ascii="Times New Roman" w:eastAsia="Calibri" w:hAnsi="Times New Roman" w:cs="Times New Roman"/>
                <w:spacing w:val="-2"/>
                <w:sz w:val="20"/>
                <w:szCs w:val="20"/>
              </w:rPr>
              <w:t xml:space="preserve">числе неочевидных. </w:t>
            </w:r>
            <w:r w:rsidRPr="00133FE8">
              <w:rPr>
                <w:rFonts w:ascii="Times New Roman" w:eastAsia="Calibri" w:hAnsi="Times New Roman" w:cs="Times New Roman"/>
                <w:sz w:val="20"/>
                <w:szCs w:val="20"/>
              </w:rPr>
              <w:t>Разрабатывает детальный план действий</w:t>
            </w:r>
          </w:p>
          <w:p w14:paraId="58EF7DEC" w14:textId="77777777" w:rsidR="00133FE8" w:rsidRPr="00133FE8" w:rsidRDefault="00133FE8" w:rsidP="00133FE8">
            <w:pPr>
              <w:suppressAutoHyphens/>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 xml:space="preserve">Дает оценку плюсов и минусов полученного результата </w:t>
            </w:r>
            <w:r w:rsidRPr="00133FE8">
              <w:rPr>
                <w:rFonts w:ascii="Times New Roman" w:eastAsia="Calibri" w:hAnsi="Times New Roman" w:cs="Times New Roman"/>
                <w:spacing w:val="-2"/>
                <w:sz w:val="20"/>
                <w:szCs w:val="20"/>
              </w:rPr>
              <w:t xml:space="preserve">выполнения плана и </w:t>
            </w:r>
            <w:r w:rsidRPr="00133FE8">
              <w:rPr>
                <w:rFonts w:ascii="Times New Roman" w:eastAsia="Calibri" w:hAnsi="Times New Roman" w:cs="Times New Roman"/>
                <w:sz w:val="20"/>
                <w:szCs w:val="20"/>
              </w:rPr>
              <w:t>способов его реализации.</w:t>
            </w:r>
          </w:p>
          <w:p w14:paraId="76BEAE49" w14:textId="77777777" w:rsidR="00133FE8" w:rsidRPr="00133FE8" w:rsidRDefault="00133FE8" w:rsidP="00133FE8">
            <w:pPr>
              <w:suppressAutoHyphens/>
              <w:contextualSpacing/>
              <w:rPr>
                <w:rFonts w:ascii="Times New Roman" w:eastAsia="Calibri" w:hAnsi="Times New Roman" w:cs="Times New Roman"/>
                <w:i/>
                <w:sz w:val="20"/>
                <w:szCs w:val="20"/>
              </w:rPr>
            </w:pPr>
          </w:p>
          <w:p w14:paraId="0C31186A" w14:textId="77777777" w:rsidR="00133FE8" w:rsidRPr="00133FE8" w:rsidRDefault="00133FE8" w:rsidP="00133FE8">
            <w:pPr>
              <w:suppressAutoHyphens/>
              <w:contextualSpacing/>
              <w:rPr>
                <w:rFonts w:ascii="Times New Roman" w:eastAsia="Calibri" w:hAnsi="Times New Roman" w:cs="Times New Roman"/>
                <w:i/>
                <w:sz w:val="20"/>
                <w:szCs w:val="20"/>
              </w:rPr>
            </w:pPr>
          </w:p>
          <w:p w14:paraId="52825194" w14:textId="77777777" w:rsidR="00133FE8" w:rsidRPr="00133FE8" w:rsidRDefault="00133FE8" w:rsidP="00133FE8">
            <w:pPr>
              <w:suppressAutoHyphens/>
              <w:contextualSpacing/>
              <w:rPr>
                <w:rFonts w:ascii="Times New Roman" w:eastAsia="Calibri" w:hAnsi="Times New Roman" w:cs="Times New Roman"/>
                <w:i/>
                <w:sz w:val="20"/>
                <w:szCs w:val="20"/>
              </w:rPr>
            </w:pPr>
          </w:p>
          <w:p w14:paraId="6C808802" w14:textId="77777777" w:rsidR="00133FE8" w:rsidRPr="00133FE8" w:rsidRDefault="00133FE8" w:rsidP="00133FE8">
            <w:pPr>
              <w:suppressAutoHyphens/>
              <w:contextualSpacing/>
              <w:rPr>
                <w:rFonts w:ascii="Times New Roman" w:eastAsia="Calibri" w:hAnsi="Times New Roman" w:cs="Times New Roman"/>
                <w:i/>
                <w:sz w:val="20"/>
                <w:szCs w:val="20"/>
              </w:rPr>
            </w:pPr>
          </w:p>
          <w:p w14:paraId="19EEAE7D" w14:textId="77777777" w:rsidR="00133FE8" w:rsidRPr="00133FE8" w:rsidRDefault="00133FE8" w:rsidP="00133FE8">
            <w:pPr>
              <w:suppressAutoHyphens/>
              <w:contextualSpacing/>
              <w:rPr>
                <w:rFonts w:ascii="Times New Roman" w:eastAsia="Calibri" w:hAnsi="Times New Roman" w:cs="Times New Roman"/>
                <w:i/>
                <w:sz w:val="20"/>
                <w:szCs w:val="20"/>
              </w:rPr>
            </w:pPr>
          </w:p>
          <w:p w14:paraId="74A8AB54" w14:textId="77777777" w:rsidR="00133FE8" w:rsidRPr="00133FE8" w:rsidRDefault="00133FE8" w:rsidP="00133FE8">
            <w:pPr>
              <w:suppressAutoHyphens/>
              <w:contextualSpacing/>
              <w:rPr>
                <w:rFonts w:ascii="Times New Roman" w:eastAsia="Calibri" w:hAnsi="Times New Roman" w:cs="Times New Roman"/>
                <w:i/>
                <w:sz w:val="20"/>
                <w:szCs w:val="20"/>
              </w:rPr>
            </w:pPr>
          </w:p>
          <w:p w14:paraId="05C19F05" w14:textId="77777777" w:rsidR="00133FE8" w:rsidRPr="00133FE8" w:rsidRDefault="00133FE8" w:rsidP="00133FE8">
            <w:pPr>
              <w:suppressAutoHyphens/>
              <w:contextualSpacing/>
              <w:rPr>
                <w:rFonts w:ascii="Times New Roman" w:eastAsia="Calibri" w:hAnsi="Times New Roman" w:cs="Times New Roman"/>
                <w:i/>
                <w:sz w:val="20"/>
                <w:szCs w:val="20"/>
              </w:rPr>
            </w:pPr>
          </w:p>
          <w:p w14:paraId="6FFE2CB3" w14:textId="77777777" w:rsidR="00133FE8" w:rsidRPr="00133FE8" w:rsidRDefault="00133FE8" w:rsidP="00133FE8">
            <w:pPr>
              <w:suppressAutoHyphens/>
              <w:contextualSpacing/>
              <w:rPr>
                <w:rFonts w:ascii="Times New Roman" w:eastAsia="Calibri" w:hAnsi="Times New Roman" w:cs="Times New Roman"/>
                <w:i/>
                <w:sz w:val="20"/>
                <w:szCs w:val="20"/>
              </w:rPr>
            </w:pPr>
          </w:p>
          <w:p w14:paraId="0505BD7A" w14:textId="77777777" w:rsidR="00133FE8" w:rsidRPr="00133FE8" w:rsidRDefault="00133FE8" w:rsidP="00133FE8">
            <w:pPr>
              <w:suppressAutoHyphens/>
              <w:contextualSpacing/>
              <w:rPr>
                <w:rFonts w:ascii="Times New Roman" w:eastAsia="Calibri" w:hAnsi="Times New Roman" w:cs="Times New Roman"/>
                <w:i/>
                <w:sz w:val="20"/>
                <w:szCs w:val="20"/>
              </w:rPr>
            </w:pPr>
          </w:p>
          <w:p w14:paraId="48429AE8" w14:textId="77777777" w:rsidR="00133FE8" w:rsidRPr="00133FE8" w:rsidRDefault="00133FE8" w:rsidP="00133FE8">
            <w:pPr>
              <w:suppressAutoHyphens/>
              <w:contextualSpacing/>
              <w:rPr>
                <w:rFonts w:ascii="Times New Roman" w:eastAsia="Calibri" w:hAnsi="Times New Roman" w:cs="Times New Roman"/>
                <w:i/>
                <w:sz w:val="20"/>
                <w:szCs w:val="20"/>
              </w:rPr>
            </w:pPr>
          </w:p>
          <w:p w14:paraId="3E3D88DA" w14:textId="77777777" w:rsidR="00133FE8" w:rsidRPr="00133FE8" w:rsidRDefault="00133FE8" w:rsidP="00133FE8">
            <w:pPr>
              <w:suppressAutoHyphens/>
              <w:contextualSpacing/>
              <w:rPr>
                <w:rFonts w:ascii="Times New Roman" w:eastAsia="Calibri" w:hAnsi="Times New Roman" w:cs="Times New Roman"/>
                <w:i/>
                <w:sz w:val="20"/>
                <w:szCs w:val="20"/>
              </w:rPr>
            </w:pPr>
          </w:p>
          <w:p w14:paraId="59B7F37A" w14:textId="77777777" w:rsidR="00133FE8" w:rsidRPr="00133FE8" w:rsidRDefault="00133FE8" w:rsidP="00133FE8">
            <w:pPr>
              <w:suppressAutoHyphens/>
              <w:contextualSpacing/>
              <w:rPr>
                <w:rFonts w:ascii="Times New Roman" w:eastAsia="Calibri" w:hAnsi="Times New Roman" w:cs="Times New Roman"/>
                <w:i/>
                <w:sz w:val="20"/>
                <w:szCs w:val="20"/>
              </w:rPr>
            </w:pPr>
          </w:p>
          <w:p w14:paraId="010478D3" w14:textId="77777777" w:rsidR="00133FE8" w:rsidRPr="00133FE8" w:rsidRDefault="00133FE8" w:rsidP="00133FE8">
            <w:pPr>
              <w:shd w:val="clear" w:color="auto" w:fill="FFFFFF"/>
              <w:ind w:right="-108"/>
              <w:rPr>
                <w:rFonts w:ascii="Times New Roman" w:eastAsia="Calibri" w:hAnsi="Times New Roman" w:cs="Times New Roman"/>
                <w:sz w:val="20"/>
                <w:szCs w:val="20"/>
              </w:rPr>
            </w:pPr>
            <w:r w:rsidRPr="00133FE8">
              <w:rPr>
                <w:rFonts w:ascii="Times New Roman" w:eastAsia="Calibri" w:hAnsi="Times New Roman" w:cs="Times New Roman"/>
                <w:spacing w:val="-2"/>
                <w:sz w:val="20"/>
                <w:szCs w:val="20"/>
              </w:rPr>
              <w:t xml:space="preserve">Применяет средства </w:t>
            </w:r>
            <w:r w:rsidRPr="00133FE8">
              <w:rPr>
                <w:rFonts w:ascii="Times New Roman" w:eastAsia="Calibri" w:hAnsi="Times New Roman" w:cs="Times New Roman"/>
                <w:sz w:val="20"/>
                <w:szCs w:val="20"/>
              </w:rPr>
              <w:t>информатизации и</w:t>
            </w:r>
          </w:p>
          <w:p w14:paraId="239BE08A" w14:textId="77777777" w:rsidR="00133FE8" w:rsidRPr="00133FE8" w:rsidRDefault="00133FE8" w:rsidP="00133FE8">
            <w:pPr>
              <w:shd w:val="clear" w:color="auto" w:fill="FFFFFF"/>
              <w:ind w:right="-108"/>
              <w:rPr>
                <w:rFonts w:ascii="Times New Roman" w:eastAsia="Calibri" w:hAnsi="Times New Roman" w:cs="Times New Roman"/>
                <w:sz w:val="20"/>
                <w:szCs w:val="20"/>
              </w:rPr>
            </w:pPr>
            <w:r w:rsidRPr="00133FE8">
              <w:rPr>
                <w:rFonts w:ascii="Times New Roman" w:eastAsia="Calibri" w:hAnsi="Times New Roman" w:cs="Times New Roman"/>
                <w:sz w:val="20"/>
                <w:szCs w:val="20"/>
              </w:rPr>
              <w:t>Информационных технологий для</w:t>
            </w:r>
          </w:p>
          <w:p w14:paraId="2E01D637" w14:textId="77777777" w:rsidR="00133FE8" w:rsidRPr="00133FE8" w:rsidRDefault="00133FE8" w:rsidP="00133FE8">
            <w:pPr>
              <w:shd w:val="clear" w:color="auto" w:fill="FFFFFF"/>
              <w:ind w:right="-108"/>
              <w:rPr>
                <w:rFonts w:ascii="Times New Roman" w:eastAsia="Calibri" w:hAnsi="Times New Roman" w:cs="Times New Roman"/>
                <w:sz w:val="20"/>
                <w:szCs w:val="20"/>
              </w:rPr>
            </w:pPr>
            <w:r w:rsidRPr="00133FE8">
              <w:rPr>
                <w:rFonts w:ascii="Times New Roman" w:eastAsia="Calibri" w:hAnsi="Times New Roman" w:cs="Times New Roman"/>
                <w:sz w:val="20"/>
                <w:szCs w:val="20"/>
              </w:rPr>
              <w:t>Реализации профессиональной</w:t>
            </w:r>
          </w:p>
          <w:p w14:paraId="1783D749" w14:textId="77777777" w:rsidR="00133FE8" w:rsidRPr="00133FE8" w:rsidRDefault="00133FE8" w:rsidP="00133FE8">
            <w:pPr>
              <w:shd w:val="clear" w:color="auto" w:fill="FFFFFF"/>
              <w:tabs>
                <w:tab w:val="left" w:pos="1843"/>
              </w:tabs>
              <w:ind w:right="-108"/>
              <w:rPr>
                <w:rFonts w:ascii="Times New Roman" w:eastAsia="Calibri" w:hAnsi="Times New Roman" w:cs="Times New Roman"/>
                <w:sz w:val="20"/>
                <w:szCs w:val="20"/>
              </w:rPr>
            </w:pPr>
            <w:r w:rsidRPr="00133FE8">
              <w:rPr>
                <w:rFonts w:ascii="Times New Roman" w:eastAsia="Calibri" w:hAnsi="Times New Roman" w:cs="Times New Roman"/>
                <w:sz w:val="20"/>
                <w:szCs w:val="20"/>
              </w:rPr>
              <w:t xml:space="preserve">деятельности. Планирует информационный </w:t>
            </w:r>
            <w:r w:rsidRPr="00133FE8">
              <w:rPr>
                <w:rFonts w:ascii="Times New Roman" w:eastAsia="Calibri" w:hAnsi="Times New Roman" w:cs="Times New Roman"/>
                <w:spacing w:val="-6"/>
                <w:sz w:val="20"/>
                <w:szCs w:val="20"/>
              </w:rPr>
              <w:t xml:space="preserve">поиск   из   широкого </w:t>
            </w:r>
            <w:r w:rsidRPr="00133FE8">
              <w:rPr>
                <w:rFonts w:ascii="Times New Roman" w:eastAsia="Calibri" w:hAnsi="Times New Roman" w:cs="Times New Roman"/>
                <w:spacing w:val="-8"/>
                <w:sz w:val="20"/>
                <w:szCs w:val="20"/>
              </w:rPr>
              <w:t xml:space="preserve">набора источников, </w:t>
            </w:r>
            <w:r w:rsidRPr="00133FE8">
              <w:rPr>
                <w:rFonts w:ascii="Times New Roman" w:eastAsia="Calibri" w:hAnsi="Times New Roman" w:cs="Times New Roman"/>
                <w:spacing w:val="-2"/>
                <w:sz w:val="20"/>
                <w:szCs w:val="20"/>
              </w:rPr>
              <w:t xml:space="preserve">необходимого </w:t>
            </w:r>
            <w:r w:rsidRPr="00133FE8">
              <w:rPr>
                <w:rFonts w:ascii="Times New Roman" w:eastAsia="Calibri" w:hAnsi="Times New Roman" w:cs="Times New Roman"/>
                <w:spacing w:val="-3"/>
                <w:sz w:val="20"/>
                <w:szCs w:val="20"/>
              </w:rPr>
              <w:t xml:space="preserve">для </w:t>
            </w:r>
            <w:r w:rsidRPr="00133FE8">
              <w:rPr>
                <w:rFonts w:ascii="Times New Roman" w:eastAsia="Calibri" w:hAnsi="Times New Roman" w:cs="Times New Roman"/>
                <w:sz w:val="20"/>
                <w:szCs w:val="20"/>
              </w:rPr>
              <w:t xml:space="preserve">выполнения </w:t>
            </w:r>
            <w:r w:rsidRPr="00133FE8">
              <w:rPr>
                <w:rFonts w:ascii="Times New Roman" w:eastAsia="Calibri" w:hAnsi="Times New Roman" w:cs="Times New Roman"/>
                <w:spacing w:val="-2"/>
                <w:sz w:val="20"/>
                <w:szCs w:val="20"/>
              </w:rPr>
              <w:t xml:space="preserve">профессиональных </w:t>
            </w:r>
            <w:r w:rsidRPr="00133FE8">
              <w:rPr>
                <w:rFonts w:ascii="Times New Roman" w:eastAsia="Calibri" w:hAnsi="Times New Roman" w:cs="Times New Roman"/>
                <w:sz w:val="20"/>
                <w:szCs w:val="20"/>
              </w:rPr>
              <w:t>задач.</w:t>
            </w:r>
          </w:p>
          <w:p w14:paraId="37E6B871" w14:textId="77777777" w:rsidR="00133FE8" w:rsidRPr="00133FE8" w:rsidRDefault="00133FE8" w:rsidP="00133FE8">
            <w:pPr>
              <w:shd w:val="clear" w:color="auto" w:fill="FFFFFF"/>
              <w:tabs>
                <w:tab w:val="left" w:pos="1330"/>
                <w:tab w:val="left" w:pos="1829"/>
              </w:tabs>
              <w:ind w:right="-108"/>
              <w:rPr>
                <w:rFonts w:ascii="Times New Roman" w:eastAsia="Calibri" w:hAnsi="Times New Roman" w:cs="Times New Roman"/>
                <w:sz w:val="20"/>
                <w:szCs w:val="20"/>
              </w:rPr>
            </w:pPr>
            <w:r w:rsidRPr="00133FE8">
              <w:rPr>
                <w:rFonts w:ascii="Times New Roman" w:eastAsia="Calibri" w:hAnsi="Times New Roman" w:cs="Times New Roman"/>
                <w:spacing w:val="-7"/>
                <w:sz w:val="20"/>
                <w:szCs w:val="20"/>
              </w:rPr>
              <w:lastRenderedPageBreak/>
              <w:t xml:space="preserve">Проводит    анализ </w:t>
            </w:r>
            <w:r w:rsidRPr="00133FE8">
              <w:rPr>
                <w:rFonts w:ascii="Times New Roman" w:eastAsia="Calibri" w:hAnsi="Times New Roman" w:cs="Times New Roman"/>
                <w:sz w:val="20"/>
                <w:szCs w:val="20"/>
              </w:rPr>
              <w:t xml:space="preserve">полученной информации, </w:t>
            </w:r>
            <w:r w:rsidRPr="00133FE8">
              <w:rPr>
                <w:rFonts w:ascii="Times New Roman" w:eastAsia="Calibri" w:hAnsi="Times New Roman" w:cs="Times New Roman"/>
                <w:spacing w:val="-3"/>
                <w:sz w:val="20"/>
                <w:szCs w:val="20"/>
              </w:rPr>
              <w:t xml:space="preserve">выделяет </w:t>
            </w:r>
            <w:r w:rsidRPr="00133FE8">
              <w:rPr>
                <w:rFonts w:ascii="Times New Roman" w:eastAsia="Calibri" w:hAnsi="Times New Roman" w:cs="Times New Roman"/>
                <w:sz w:val="20"/>
                <w:szCs w:val="20"/>
              </w:rPr>
              <w:t xml:space="preserve">в </w:t>
            </w:r>
            <w:r w:rsidRPr="00133FE8">
              <w:rPr>
                <w:rFonts w:ascii="Times New Roman" w:eastAsia="Calibri" w:hAnsi="Times New Roman" w:cs="Times New Roman"/>
                <w:spacing w:val="-3"/>
                <w:sz w:val="20"/>
                <w:szCs w:val="20"/>
              </w:rPr>
              <w:t>ней</w:t>
            </w:r>
          </w:p>
          <w:p w14:paraId="293E89A0" w14:textId="77777777" w:rsidR="00133FE8" w:rsidRPr="00133FE8" w:rsidRDefault="00133FE8" w:rsidP="00133FE8">
            <w:pPr>
              <w:suppressAutoHyphens/>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 xml:space="preserve">главные аспекты. Классифицирует и структурирует отобранную информацию в соответствии с </w:t>
            </w:r>
            <w:r w:rsidRPr="00133FE8">
              <w:rPr>
                <w:rFonts w:ascii="Times New Roman" w:eastAsia="Calibri" w:hAnsi="Times New Roman" w:cs="Times New Roman"/>
                <w:spacing w:val="-2"/>
                <w:sz w:val="20"/>
                <w:szCs w:val="20"/>
              </w:rPr>
              <w:t>параметрами поиска; и</w:t>
            </w:r>
            <w:r w:rsidRPr="00133FE8">
              <w:rPr>
                <w:rFonts w:ascii="Times New Roman" w:eastAsia="Calibri" w:hAnsi="Times New Roman" w:cs="Times New Roman"/>
                <w:sz w:val="20"/>
                <w:szCs w:val="20"/>
              </w:rPr>
              <w:t xml:space="preserve">нтерпретирует полученную </w:t>
            </w:r>
            <w:r w:rsidRPr="00133FE8">
              <w:rPr>
                <w:rFonts w:ascii="Times New Roman" w:eastAsia="Calibri" w:hAnsi="Times New Roman" w:cs="Times New Roman"/>
                <w:spacing w:val="-19"/>
                <w:sz w:val="20"/>
                <w:szCs w:val="20"/>
              </w:rPr>
              <w:t xml:space="preserve">информацию   в </w:t>
            </w:r>
            <w:r w:rsidRPr="00133FE8">
              <w:rPr>
                <w:rFonts w:ascii="Times New Roman" w:eastAsia="Calibri" w:hAnsi="Times New Roman" w:cs="Times New Roman"/>
                <w:sz w:val="20"/>
                <w:szCs w:val="20"/>
              </w:rPr>
              <w:t>контексте профессиональной деятельности.</w:t>
            </w:r>
          </w:p>
          <w:p w14:paraId="5F3294B1" w14:textId="77777777" w:rsidR="00133FE8" w:rsidRPr="00133FE8" w:rsidRDefault="00133FE8" w:rsidP="00133FE8">
            <w:pPr>
              <w:suppressAutoHyphens/>
              <w:contextualSpacing/>
              <w:rPr>
                <w:rFonts w:ascii="Times New Roman" w:eastAsia="Calibri" w:hAnsi="Times New Roman" w:cs="Times New Roman"/>
                <w:sz w:val="20"/>
                <w:szCs w:val="20"/>
              </w:rPr>
            </w:pPr>
          </w:p>
          <w:p w14:paraId="327F34C6" w14:textId="77777777" w:rsidR="00133FE8" w:rsidRPr="00133FE8" w:rsidRDefault="00133FE8" w:rsidP="00133FE8">
            <w:pPr>
              <w:suppressAutoHyphens/>
              <w:contextualSpacing/>
              <w:rPr>
                <w:rFonts w:ascii="Times New Roman" w:eastAsia="Calibri" w:hAnsi="Times New Roman" w:cs="Times New Roman"/>
                <w:sz w:val="20"/>
                <w:szCs w:val="20"/>
              </w:rPr>
            </w:pPr>
          </w:p>
          <w:p w14:paraId="55186E0A" w14:textId="77777777" w:rsidR="00133FE8" w:rsidRPr="00133FE8" w:rsidRDefault="00133FE8" w:rsidP="00133FE8">
            <w:pPr>
              <w:suppressAutoHyphens/>
              <w:contextualSpacing/>
              <w:rPr>
                <w:rFonts w:ascii="Times New Roman" w:eastAsia="Calibri" w:hAnsi="Times New Roman" w:cs="Times New Roman"/>
                <w:sz w:val="20"/>
                <w:szCs w:val="20"/>
              </w:rPr>
            </w:pPr>
          </w:p>
          <w:p w14:paraId="254254DE" w14:textId="77777777" w:rsidR="00133FE8" w:rsidRPr="00133FE8" w:rsidRDefault="00133FE8" w:rsidP="00133FE8">
            <w:pPr>
              <w:suppressAutoHyphens/>
              <w:contextualSpacing/>
              <w:rPr>
                <w:rFonts w:ascii="Times New Roman" w:eastAsia="Calibri" w:hAnsi="Times New Roman" w:cs="Times New Roman"/>
                <w:sz w:val="20"/>
                <w:szCs w:val="20"/>
              </w:rPr>
            </w:pPr>
          </w:p>
          <w:p w14:paraId="7CBE9D50" w14:textId="77777777" w:rsidR="00133FE8" w:rsidRPr="00133FE8" w:rsidRDefault="00133FE8" w:rsidP="00133FE8">
            <w:pPr>
              <w:suppressAutoHyphens/>
              <w:contextualSpacing/>
              <w:rPr>
                <w:rFonts w:ascii="Times New Roman" w:eastAsia="Calibri" w:hAnsi="Times New Roman" w:cs="Times New Roman"/>
                <w:sz w:val="20"/>
                <w:szCs w:val="20"/>
              </w:rPr>
            </w:pPr>
          </w:p>
          <w:p w14:paraId="37A61002" w14:textId="77777777" w:rsidR="00133FE8" w:rsidRPr="00133FE8" w:rsidRDefault="00133FE8" w:rsidP="00133FE8">
            <w:pPr>
              <w:suppressAutoHyphens/>
              <w:contextualSpacing/>
              <w:rPr>
                <w:rFonts w:ascii="Times New Roman" w:eastAsia="Calibri" w:hAnsi="Times New Roman" w:cs="Times New Roman"/>
                <w:sz w:val="20"/>
                <w:szCs w:val="20"/>
              </w:rPr>
            </w:pPr>
          </w:p>
          <w:p w14:paraId="78C0DFA2" w14:textId="77777777" w:rsidR="00133FE8" w:rsidRPr="00133FE8" w:rsidRDefault="00133FE8" w:rsidP="00133FE8">
            <w:pPr>
              <w:suppressAutoHyphens/>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Оформляет результаты теоретической и практической деятельности в соответствии с требованиями ГОСТ.</w:t>
            </w:r>
          </w:p>
          <w:p w14:paraId="1A5051ED" w14:textId="77777777" w:rsidR="00133FE8" w:rsidRPr="00133FE8" w:rsidRDefault="00133FE8" w:rsidP="00133FE8">
            <w:pPr>
              <w:suppressAutoHyphens/>
              <w:contextualSpacing/>
              <w:rPr>
                <w:rFonts w:ascii="Times New Roman" w:eastAsia="Calibri" w:hAnsi="Times New Roman" w:cs="Times New Roman"/>
                <w:sz w:val="20"/>
                <w:szCs w:val="20"/>
              </w:rPr>
            </w:pPr>
          </w:p>
          <w:p w14:paraId="16639F2E" w14:textId="77777777" w:rsidR="00133FE8" w:rsidRPr="00133FE8" w:rsidRDefault="00133FE8" w:rsidP="00133FE8">
            <w:pPr>
              <w:suppressAutoHyphens/>
              <w:contextualSpacing/>
              <w:rPr>
                <w:rFonts w:ascii="Times New Roman" w:eastAsia="Calibri" w:hAnsi="Times New Roman" w:cs="Times New Roman"/>
                <w:spacing w:val="-2"/>
                <w:sz w:val="20"/>
                <w:szCs w:val="20"/>
              </w:rPr>
            </w:pPr>
          </w:p>
          <w:p w14:paraId="06DE7664" w14:textId="77777777" w:rsidR="00133FE8" w:rsidRPr="00133FE8" w:rsidRDefault="00133FE8" w:rsidP="00133FE8">
            <w:pPr>
              <w:suppressAutoHyphens/>
              <w:contextualSpacing/>
              <w:rPr>
                <w:rFonts w:ascii="Times New Roman" w:eastAsia="Calibri" w:hAnsi="Times New Roman" w:cs="Times New Roman"/>
                <w:spacing w:val="-2"/>
                <w:sz w:val="20"/>
                <w:szCs w:val="20"/>
              </w:rPr>
            </w:pPr>
          </w:p>
          <w:p w14:paraId="1F70832B" w14:textId="77777777" w:rsidR="00133FE8" w:rsidRPr="00133FE8" w:rsidRDefault="00133FE8" w:rsidP="00133FE8">
            <w:pPr>
              <w:suppressAutoHyphens/>
              <w:contextualSpacing/>
              <w:rPr>
                <w:rFonts w:ascii="Times New Roman" w:eastAsia="Calibri" w:hAnsi="Times New Roman" w:cs="Times New Roman"/>
                <w:spacing w:val="-2"/>
                <w:sz w:val="20"/>
                <w:szCs w:val="20"/>
              </w:rPr>
            </w:pPr>
          </w:p>
          <w:p w14:paraId="3A64BBDF" w14:textId="77777777" w:rsidR="00133FE8" w:rsidRPr="00133FE8" w:rsidRDefault="00133FE8" w:rsidP="00133FE8">
            <w:pPr>
              <w:suppressAutoHyphens/>
              <w:contextualSpacing/>
              <w:rPr>
                <w:rFonts w:ascii="Times New Roman" w:eastAsia="Calibri" w:hAnsi="Times New Roman" w:cs="Times New Roman"/>
                <w:sz w:val="20"/>
                <w:szCs w:val="20"/>
              </w:rPr>
            </w:pPr>
            <w:r w:rsidRPr="00133FE8">
              <w:rPr>
                <w:rFonts w:ascii="Times New Roman" w:eastAsia="Calibri" w:hAnsi="Times New Roman" w:cs="Times New Roman"/>
                <w:spacing w:val="-2"/>
                <w:sz w:val="20"/>
                <w:szCs w:val="20"/>
              </w:rPr>
              <w:t xml:space="preserve">Владеет грамотным </w:t>
            </w:r>
            <w:r w:rsidRPr="00133FE8">
              <w:rPr>
                <w:rFonts w:ascii="Times New Roman" w:eastAsia="Calibri" w:hAnsi="Times New Roman" w:cs="Times New Roman"/>
                <w:sz w:val="20"/>
                <w:szCs w:val="20"/>
              </w:rPr>
              <w:t xml:space="preserve">устным и письменным </w:t>
            </w:r>
            <w:r w:rsidRPr="00133FE8">
              <w:rPr>
                <w:rFonts w:ascii="Times New Roman" w:eastAsia="Calibri" w:hAnsi="Times New Roman" w:cs="Times New Roman"/>
                <w:spacing w:val="-3"/>
                <w:sz w:val="20"/>
                <w:szCs w:val="20"/>
              </w:rPr>
              <w:t xml:space="preserve">изложением   своих </w:t>
            </w:r>
            <w:r w:rsidRPr="00133FE8">
              <w:rPr>
                <w:rFonts w:ascii="Times New Roman" w:eastAsia="Calibri" w:hAnsi="Times New Roman" w:cs="Times New Roman"/>
                <w:sz w:val="20"/>
                <w:szCs w:val="20"/>
              </w:rPr>
              <w:t>мыслей по профессиональной тематике на государственном языке.</w:t>
            </w:r>
          </w:p>
          <w:p w14:paraId="45883D24" w14:textId="77777777" w:rsidR="00133FE8" w:rsidRPr="00133FE8" w:rsidRDefault="00133FE8" w:rsidP="00133FE8">
            <w:pPr>
              <w:suppressAutoHyphens/>
              <w:contextualSpacing/>
              <w:rPr>
                <w:rFonts w:ascii="Times New Roman" w:eastAsia="Calibri" w:hAnsi="Times New Roman" w:cs="Times New Roman"/>
                <w:i/>
                <w:sz w:val="20"/>
                <w:szCs w:val="20"/>
              </w:rPr>
            </w:pPr>
          </w:p>
          <w:p w14:paraId="169E73D5" w14:textId="77777777" w:rsidR="00133FE8" w:rsidRPr="00133FE8" w:rsidRDefault="00133FE8" w:rsidP="00133FE8">
            <w:pPr>
              <w:suppressAutoHyphens/>
              <w:contextualSpacing/>
              <w:rPr>
                <w:rFonts w:ascii="Times New Roman" w:eastAsia="Calibri" w:hAnsi="Times New Roman" w:cs="Times New Roman"/>
                <w:i/>
                <w:sz w:val="20"/>
                <w:szCs w:val="20"/>
              </w:rPr>
            </w:pPr>
          </w:p>
          <w:p w14:paraId="57CE7F7B" w14:textId="77777777" w:rsidR="00133FE8" w:rsidRPr="00133FE8" w:rsidRDefault="00133FE8" w:rsidP="00133FE8">
            <w:pPr>
              <w:suppressAutoHyphens/>
              <w:contextualSpacing/>
              <w:rPr>
                <w:rFonts w:ascii="Times New Roman" w:eastAsia="Calibri" w:hAnsi="Times New Roman" w:cs="Times New Roman"/>
                <w:i/>
                <w:sz w:val="20"/>
                <w:szCs w:val="20"/>
              </w:rPr>
            </w:pPr>
          </w:p>
          <w:p w14:paraId="27FD6801" w14:textId="77777777" w:rsidR="00133FE8" w:rsidRPr="00133FE8" w:rsidRDefault="00133FE8" w:rsidP="00133FE8">
            <w:pPr>
              <w:suppressAutoHyphens/>
              <w:contextualSpacing/>
              <w:rPr>
                <w:rFonts w:ascii="Times New Roman" w:eastAsia="Calibri" w:hAnsi="Times New Roman" w:cs="Times New Roman"/>
                <w:i/>
                <w:sz w:val="20"/>
                <w:szCs w:val="20"/>
              </w:rPr>
            </w:pPr>
          </w:p>
          <w:p w14:paraId="3F8BAB6E" w14:textId="77777777" w:rsidR="00133FE8" w:rsidRPr="00133FE8" w:rsidRDefault="00133FE8" w:rsidP="00133FE8">
            <w:pPr>
              <w:suppressAutoHyphens/>
              <w:contextualSpacing/>
              <w:rPr>
                <w:rFonts w:ascii="Times New Roman" w:eastAsia="Calibri" w:hAnsi="Times New Roman" w:cs="Times New Roman"/>
                <w:i/>
                <w:sz w:val="20"/>
                <w:szCs w:val="20"/>
              </w:rPr>
            </w:pPr>
          </w:p>
          <w:p w14:paraId="6C3C7639" w14:textId="77777777" w:rsidR="00133FE8" w:rsidRPr="00133FE8" w:rsidRDefault="00133FE8" w:rsidP="00133FE8">
            <w:pPr>
              <w:suppressAutoHyphens/>
              <w:contextualSpacing/>
              <w:rPr>
                <w:rFonts w:ascii="Times New Roman" w:eastAsia="Calibri" w:hAnsi="Times New Roman" w:cs="Times New Roman"/>
                <w:i/>
                <w:sz w:val="20"/>
                <w:szCs w:val="20"/>
              </w:rPr>
            </w:pPr>
          </w:p>
          <w:p w14:paraId="66904BAF" w14:textId="77777777" w:rsidR="00133FE8" w:rsidRPr="00133FE8" w:rsidRDefault="00133FE8" w:rsidP="00133FE8">
            <w:pPr>
              <w:suppressAutoHyphens/>
              <w:contextualSpacing/>
              <w:rPr>
                <w:rFonts w:ascii="Times New Roman" w:eastAsia="Calibri" w:hAnsi="Times New Roman" w:cs="Times New Roman"/>
                <w:i/>
                <w:sz w:val="20"/>
                <w:szCs w:val="20"/>
              </w:rPr>
            </w:pPr>
          </w:p>
          <w:p w14:paraId="48B476D4" w14:textId="77777777" w:rsidR="00133FE8" w:rsidRPr="00133FE8" w:rsidRDefault="00133FE8" w:rsidP="00133FE8">
            <w:pPr>
              <w:suppressAutoHyphens/>
              <w:contextualSpacing/>
              <w:rPr>
                <w:rFonts w:ascii="Times New Roman" w:eastAsia="Calibri" w:hAnsi="Times New Roman" w:cs="Times New Roman"/>
                <w:i/>
                <w:sz w:val="20"/>
                <w:szCs w:val="20"/>
              </w:rPr>
            </w:pPr>
          </w:p>
          <w:p w14:paraId="4E3F7F54" w14:textId="77777777" w:rsidR="00133FE8" w:rsidRPr="00133FE8" w:rsidRDefault="00133FE8" w:rsidP="00133FE8">
            <w:pPr>
              <w:suppressAutoHyphens/>
              <w:contextualSpacing/>
              <w:rPr>
                <w:rFonts w:ascii="Times New Roman" w:eastAsia="Calibri" w:hAnsi="Times New Roman" w:cs="Times New Roman"/>
                <w:i/>
                <w:sz w:val="20"/>
                <w:szCs w:val="20"/>
              </w:rPr>
            </w:pPr>
          </w:p>
          <w:p w14:paraId="75048AF6" w14:textId="77777777" w:rsidR="00133FE8" w:rsidRPr="00133FE8" w:rsidRDefault="00133FE8" w:rsidP="00133FE8">
            <w:pPr>
              <w:suppressAutoHyphens/>
              <w:contextualSpacing/>
              <w:rPr>
                <w:rFonts w:ascii="Times New Roman" w:eastAsia="Calibri" w:hAnsi="Times New Roman" w:cs="Times New Roman"/>
                <w:i/>
                <w:sz w:val="20"/>
                <w:szCs w:val="20"/>
              </w:rPr>
            </w:pPr>
          </w:p>
          <w:p w14:paraId="4A53EA37" w14:textId="77777777" w:rsidR="00133FE8" w:rsidRPr="00133FE8" w:rsidRDefault="00133FE8" w:rsidP="00133FE8">
            <w:pPr>
              <w:suppressAutoHyphens/>
              <w:contextualSpacing/>
              <w:rPr>
                <w:rFonts w:ascii="Times New Roman" w:eastAsia="Calibri" w:hAnsi="Times New Roman" w:cs="Times New Roman"/>
                <w:i/>
                <w:sz w:val="20"/>
                <w:szCs w:val="20"/>
              </w:rPr>
            </w:pPr>
          </w:p>
          <w:p w14:paraId="104D1AB9" w14:textId="77777777" w:rsidR="00133FE8" w:rsidRPr="00133FE8" w:rsidRDefault="00133FE8" w:rsidP="00133FE8">
            <w:pPr>
              <w:shd w:val="clear" w:color="auto" w:fill="FFFFFF"/>
              <w:rPr>
                <w:rFonts w:ascii="Times New Roman" w:eastAsia="Calibri" w:hAnsi="Times New Roman" w:cs="Times New Roman"/>
                <w:color w:val="000000"/>
                <w:sz w:val="20"/>
                <w:szCs w:val="20"/>
              </w:rPr>
            </w:pPr>
          </w:p>
          <w:p w14:paraId="7906DD68" w14:textId="77777777" w:rsidR="00133FE8" w:rsidRPr="00133FE8" w:rsidRDefault="00133FE8" w:rsidP="00133FE8">
            <w:pPr>
              <w:shd w:val="clear" w:color="auto" w:fill="FFFFFF"/>
              <w:rPr>
                <w:rFonts w:ascii="Times New Roman" w:eastAsia="Calibri" w:hAnsi="Times New Roman" w:cs="Times New Roman"/>
                <w:color w:val="000000"/>
                <w:sz w:val="20"/>
                <w:szCs w:val="20"/>
              </w:rPr>
            </w:pPr>
          </w:p>
          <w:p w14:paraId="1768D373" w14:textId="77777777" w:rsidR="00133FE8" w:rsidRPr="00133FE8" w:rsidRDefault="00133FE8" w:rsidP="00133FE8">
            <w:pPr>
              <w:shd w:val="clear" w:color="auto" w:fill="FFFFFF"/>
              <w:rPr>
                <w:rFonts w:ascii="Times New Roman" w:eastAsia="Calibri" w:hAnsi="Times New Roman" w:cs="Times New Roman"/>
                <w:color w:val="000000"/>
                <w:sz w:val="20"/>
                <w:szCs w:val="20"/>
              </w:rPr>
            </w:pPr>
            <w:r w:rsidRPr="00133FE8">
              <w:rPr>
                <w:rFonts w:ascii="Times New Roman" w:eastAsia="Calibri" w:hAnsi="Times New Roman" w:cs="Times New Roman"/>
                <w:color w:val="000000"/>
                <w:sz w:val="20"/>
                <w:szCs w:val="20"/>
              </w:rPr>
              <w:t>Примененяет в профессиональной деятельности соответствующие материалы для</w:t>
            </w:r>
          </w:p>
          <w:p w14:paraId="2B848F36" w14:textId="77777777" w:rsidR="00133FE8" w:rsidRPr="00133FE8" w:rsidRDefault="00133FE8" w:rsidP="00133FE8">
            <w:pPr>
              <w:suppressAutoHyphens/>
              <w:contextualSpacing/>
              <w:rPr>
                <w:rFonts w:ascii="Times New Roman" w:eastAsia="Calibri" w:hAnsi="Times New Roman" w:cs="Times New Roman"/>
                <w:spacing w:val="-10"/>
                <w:sz w:val="20"/>
                <w:szCs w:val="20"/>
              </w:rPr>
            </w:pPr>
            <w:r w:rsidRPr="00133FE8">
              <w:rPr>
                <w:rFonts w:ascii="Times New Roman" w:eastAsia="Calibri" w:hAnsi="Times New Roman" w:cs="Times New Roman"/>
                <w:color w:val="000000"/>
                <w:sz w:val="20"/>
                <w:szCs w:val="20"/>
              </w:rPr>
              <w:t xml:space="preserve">ремонта элементов электрического и </w:t>
            </w:r>
            <w:r w:rsidRPr="00133FE8">
              <w:rPr>
                <w:rFonts w:ascii="Times New Roman" w:eastAsia="Calibri" w:hAnsi="Times New Roman" w:cs="Times New Roman"/>
                <w:sz w:val="20"/>
                <w:szCs w:val="20"/>
              </w:rPr>
              <w:t xml:space="preserve">электромеханического оборудования с учетом </w:t>
            </w:r>
            <w:r w:rsidRPr="00133FE8">
              <w:rPr>
                <w:rFonts w:ascii="Times New Roman" w:eastAsia="Calibri" w:hAnsi="Times New Roman" w:cs="Times New Roman"/>
                <w:spacing w:val="-10"/>
                <w:sz w:val="20"/>
                <w:szCs w:val="20"/>
              </w:rPr>
              <w:t>условий их эксплуатации</w:t>
            </w:r>
          </w:p>
          <w:p w14:paraId="1776D972" w14:textId="77777777" w:rsidR="00133FE8" w:rsidRPr="00133FE8" w:rsidRDefault="00133FE8" w:rsidP="00133FE8">
            <w:pPr>
              <w:suppressAutoHyphens/>
              <w:contextualSpacing/>
              <w:rPr>
                <w:rFonts w:ascii="Times New Roman" w:eastAsia="Calibri" w:hAnsi="Times New Roman" w:cs="Times New Roman"/>
                <w:spacing w:val="-10"/>
                <w:sz w:val="20"/>
                <w:szCs w:val="20"/>
              </w:rPr>
            </w:pPr>
          </w:p>
          <w:p w14:paraId="4580A130" w14:textId="77777777" w:rsidR="00133FE8" w:rsidRPr="00133FE8" w:rsidRDefault="00133FE8" w:rsidP="00133FE8">
            <w:pPr>
              <w:suppressAutoHyphens/>
              <w:contextualSpacing/>
              <w:rPr>
                <w:rFonts w:ascii="Times New Roman" w:eastAsia="Calibri" w:hAnsi="Times New Roman" w:cs="Times New Roman"/>
                <w:spacing w:val="-10"/>
                <w:sz w:val="20"/>
                <w:szCs w:val="20"/>
              </w:rPr>
            </w:pPr>
          </w:p>
          <w:p w14:paraId="72B47FCF" w14:textId="77777777" w:rsidR="00133FE8" w:rsidRPr="00133FE8" w:rsidRDefault="00133FE8" w:rsidP="00133FE8">
            <w:pPr>
              <w:shd w:val="clear" w:color="auto" w:fill="FFFFFF"/>
              <w:rPr>
                <w:rFonts w:ascii="Times New Roman" w:eastAsia="Calibri" w:hAnsi="Times New Roman" w:cs="Times New Roman"/>
                <w:color w:val="000000"/>
                <w:sz w:val="20"/>
                <w:szCs w:val="20"/>
              </w:rPr>
            </w:pPr>
            <w:r w:rsidRPr="00133FE8">
              <w:rPr>
                <w:rFonts w:ascii="Times New Roman" w:eastAsia="Calibri" w:hAnsi="Times New Roman" w:cs="Times New Roman"/>
                <w:color w:val="000000"/>
                <w:sz w:val="20"/>
                <w:szCs w:val="20"/>
              </w:rPr>
              <w:t xml:space="preserve">Выбирает наиболее эффективные способы технологической обработки материалов, </w:t>
            </w:r>
            <w:r w:rsidRPr="00133FE8">
              <w:rPr>
                <w:rFonts w:ascii="Times New Roman" w:eastAsia="Calibri" w:hAnsi="Times New Roman" w:cs="Times New Roman"/>
                <w:sz w:val="20"/>
                <w:szCs w:val="20"/>
              </w:rPr>
              <w:t>применяемых в профессиональной деятельности.</w:t>
            </w:r>
          </w:p>
          <w:p w14:paraId="11980C15" w14:textId="77777777" w:rsidR="00133FE8" w:rsidRPr="00133FE8" w:rsidRDefault="00133FE8" w:rsidP="00133FE8">
            <w:pPr>
              <w:shd w:val="clear" w:color="auto" w:fill="FFFFFF"/>
              <w:rPr>
                <w:rFonts w:ascii="Times New Roman" w:eastAsia="Calibri" w:hAnsi="Times New Roman" w:cs="Times New Roman"/>
                <w:color w:val="000000"/>
                <w:sz w:val="20"/>
                <w:szCs w:val="20"/>
              </w:rPr>
            </w:pPr>
          </w:p>
          <w:p w14:paraId="11143A0E" w14:textId="77777777" w:rsidR="00133FE8" w:rsidRPr="00133FE8" w:rsidRDefault="00133FE8" w:rsidP="00133FE8">
            <w:pPr>
              <w:shd w:val="clear" w:color="auto" w:fill="FFFFFF"/>
              <w:rPr>
                <w:rFonts w:ascii="Times New Roman" w:eastAsia="Calibri" w:hAnsi="Times New Roman" w:cs="Times New Roman"/>
                <w:color w:val="000000"/>
                <w:sz w:val="20"/>
                <w:szCs w:val="20"/>
              </w:rPr>
            </w:pPr>
          </w:p>
          <w:p w14:paraId="5003D5F2" w14:textId="77777777" w:rsidR="00133FE8" w:rsidRPr="00133FE8" w:rsidRDefault="00133FE8" w:rsidP="00133FE8">
            <w:pPr>
              <w:shd w:val="clear" w:color="auto" w:fill="FFFFFF"/>
              <w:rPr>
                <w:rFonts w:ascii="Times New Roman" w:eastAsia="Calibri" w:hAnsi="Times New Roman" w:cs="Times New Roman"/>
                <w:color w:val="000000"/>
                <w:sz w:val="20"/>
                <w:szCs w:val="20"/>
              </w:rPr>
            </w:pPr>
          </w:p>
          <w:p w14:paraId="3E337ADB" w14:textId="77777777" w:rsidR="00133FE8" w:rsidRPr="00133FE8" w:rsidRDefault="00133FE8" w:rsidP="00133FE8">
            <w:pPr>
              <w:shd w:val="clear" w:color="auto" w:fill="FFFFFF"/>
              <w:rPr>
                <w:rFonts w:ascii="Times New Roman" w:eastAsia="Calibri" w:hAnsi="Times New Roman" w:cs="Times New Roman"/>
                <w:i/>
                <w:sz w:val="20"/>
                <w:szCs w:val="20"/>
              </w:rPr>
            </w:pPr>
            <w:r w:rsidRPr="00133FE8">
              <w:rPr>
                <w:rFonts w:ascii="Times New Roman" w:eastAsia="Calibri" w:hAnsi="Times New Roman" w:cs="Times New Roman"/>
                <w:color w:val="000000"/>
                <w:sz w:val="20"/>
                <w:szCs w:val="20"/>
              </w:rPr>
              <w:t xml:space="preserve">Применяет в профессиональной деятельности соответствующие материалы для ремонта элементов электрического и </w:t>
            </w:r>
            <w:r w:rsidRPr="00133FE8">
              <w:rPr>
                <w:rFonts w:ascii="Times New Roman" w:eastAsia="Calibri" w:hAnsi="Times New Roman" w:cs="Times New Roman"/>
                <w:sz w:val="20"/>
                <w:szCs w:val="20"/>
              </w:rPr>
              <w:t xml:space="preserve">электромеханического оборудования с учетом </w:t>
            </w:r>
            <w:r w:rsidRPr="00133FE8">
              <w:rPr>
                <w:rFonts w:ascii="Times New Roman" w:eastAsia="Calibri" w:hAnsi="Times New Roman" w:cs="Times New Roman"/>
                <w:spacing w:val="-10"/>
                <w:sz w:val="20"/>
                <w:szCs w:val="20"/>
              </w:rPr>
              <w:t>условий их эксплуатации</w:t>
            </w:r>
          </w:p>
          <w:p w14:paraId="57FD0A82" w14:textId="77777777" w:rsidR="00133FE8" w:rsidRPr="00133FE8" w:rsidRDefault="00133FE8" w:rsidP="00133FE8">
            <w:pPr>
              <w:suppressAutoHyphens/>
              <w:contextualSpacing/>
              <w:rPr>
                <w:rFonts w:ascii="Times New Roman" w:eastAsia="Calibri" w:hAnsi="Times New Roman" w:cs="Times New Roman"/>
                <w:i/>
                <w:sz w:val="20"/>
                <w:szCs w:val="20"/>
              </w:rPr>
            </w:pPr>
          </w:p>
        </w:tc>
        <w:tc>
          <w:tcPr>
            <w:tcW w:w="1616" w:type="pct"/>
          </w:tcPr>
          <w:p w14:paraId="21890D19" w14:textId="77777777" w:rsidR="00133FE8" w:rsidRPr="00133FE8" w:rsidRDefault="00133FE8" w:rsidP="00133FE8">
            <w:pPr>
              <w:suppressAutoHyphens/>
              <w:contextualSpacing/>
              <w:rPr>
                <w:rFonts w:ascii="Times New Roman" w:eastAsia="Calibri" w:hAnsi="Times New Roman" w:cs="Times New Roman"/>
                <w:i/>
                <w:sz w:val="20"/>
                <w:szCs w:val="20"/>
              </w:rPr>
            </w:pPr>
          </w:p>
          <w:p w14:paraId="21C832D4" w14:textId="77777777" w:rsidR="00133FE8" w:rsidRPr="00133FE8" w:rsidRDefault="00133FE8" w:rsidP="00133FE8">
            <w:pPr>
              <w:suppressAutoHyphens/>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Экспертное наблюдение выполнения практических работ.</w:t>
            </w:r>
          </w:p>
          <w:p w14:paraId="1852B214" w14:textId="77777777" w:rsidR="00133FE8" w:rsidRPr="00133FE8" w:rsidRDefault="00133FE8" w:rsidP="00133FE8">
            <w:pPr>
              <w:suppressAutoHyphens/>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Диагностика (тестирование, контрольные работы). Заслушивание устных ответов, проверка составленных самостоятельно конспектов.</w:t>
            </w:r>
          </w:p>
          <w:p w14:paraId="3786728C" w14:textId="77777777" w:rsidR="00133FE8" w:rsidRPr="00133FE8" w:rsidRDefault="00133FE8" w:rsidP="00133FE8">
            <w:pPr>
              <w:suppressAutoHyphens/>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Экзамен.</w:t>
            </w:r>
          </w:p>
          <w:p w14:paraId="3BE53110" w14:textId="77777777" w:rsidR="00133FE8" w:rsidRPr="00133FE8" w:rsidRDefault="00133FE8" w:rsidP="00133FE8">
            <w:pPr>
              <w:suppressAutoHyphens/>
              <w:contextualSpacing/>
              <w:rPr>
                <w:rFonts w:ascii="Times New Roman" w:eastAsia="Calibri" w:hAnsi="Times New Roman" w:cs="Times New Roman"/>
                <w:sz w:val="20"/>
                <w:szCs w:val="20"/>
              </w:rPr>
            </w:pPr>
          </w:p>
          <w:p w14:paraId="6298023C" w14:textId="77777777" w:rsidR="00133FE8" w:rsidRPr="00133FE8" w:rsidRDefault="00133FE8" w:rsidP="00133FE8">
            <w:pPr>
              <w:suppressAutoHyphens/>
              <w:contextualSpacing/>
              <w:rPr>
                <w:rFonts w:ascii="Times New Roman" w:eastAsia="Calibri" w:hAnsi="Times New Roman" w:cs="Times New Roman"/>
                <w:sz w:val="20"/>
                <w:szCs w:val="20"/>
              </w:rPr>
            </w:pPr>
          </w:p>
          <w:p w14:paraId="7C9AA650" w14:textId="77777777" w:rsidR="00133FE8" w:rsidRPr="00133FE8" w:rsidRDefault="00133FE8" w:rsidP="00133FE8">
            <w:pPr>
              <w:suppressAutoHyphens/>
              <w:contextualSpacing/>
              <w:rPr>
                <w:rFonts w:ascii="Times New Roman" w:eastAsia="Calibri" w:hAnsi="Times New Roman" w:cs="Times New Roman"/>
                <w:sz w:val="20"/>
                <w:szCs w:val="20"/>
              </w:rPr>
            </w:pPr>
          </w:p>
          <w:p w14:paraId="53EB4831" w14:textId="77777777" w:rsidR="00133FE8" w:rsidRPr="00133FE8" w:rsidRDefault="00133FE8" w:rsidP="00133FE8">
            <w:pPr>
              <w:suppressAutoHyphens/>
              <w:contextualSpacing/>
              <w:rPr>
                <w:rFonts w:ascii="Times New Roman" w:eastAsia="Calibri" w:hAnsi="Times New Roman" w:cs="Times New Roman"/>
                <w:sz w:val="20"/>
                <w:szCs w:val="20"/>
              </w:rPr>
            </w:pPr>
          </w:p>
          <w:p w14:paraId="043D66D5" w14:textId="77777777" w:rsidR="00133FE8" w:rsidRPr="00133FE8" w:rsidRDefault="00133FE8" w:rsidP="00133FE8">
            <w:pPr>
              <w:suppressAutoHyphens/>
              <w:contextualSpacing/>
              <w:rPr>
                <w:rFonts w:ascii="Times New Roman" w:eastAsia="Calibri" w:hAnsi="Times New Roman" w:cs="Times New Roman"/>
                <w:sz w:val="20"/>
                <w:szCs w:val="20"/>
              </w:rPr>
            </w:pPr>
          </w:p>
          <w:p w14:paraId="429EA37D" w14:textId="77777777" w:rsidR="00133FE8" w:rsidRPr="00133FE8" w:rsidRDefault="00133FE8" w:rsidP="00133FE8">
            <w:pPr>
              <w:suppressAutoHyphens/>
              <w:contextualSpacing/>
              <w:rPr>
                <w:rFonts w:ascii="Times New Roman" w:eastAsia="Calibri" w:hAnsi="Times New Roman" w:cs="Times New Roman"/>
                <w:sz w:val="20"/>
                <w:szCs w:val="20"/>
              </w:rPr>
            </w:pPr>
          </w:p>
          <w:p w14:paraId="5AF2CF65" w14:textId="77777777" w:rsidR="00133FE8" w:rsidRPr="00133FE8" w:rsidRDefault="00133FE8" w:rsidP="00133FE8">
            <w:pPr>
              <w:suppressAutoHyphens/>
              <w:contextualSpacing/>
              <w:rPr>
                <w:rFonts w:ascii="Times New Roman" w:eastAsia="Calibri" w:hAnsi="Times New Roman" w:cs="Times New Roman"/>
                <w:sz w:val="20"/>
                <w:szCs w:val="20"/>
              </w:rPr>
            </w:pPr>
          </w:p>
          <w:p w14:paraId="300B3F7E" w14:textId="77777777" w:rsidR="00133FE8" w:rsidRPr="00133FE8" w:rsidRDefault="00133FE8" w:rsidP="00133FE8">
            <w:pPr>
              <w:suppressAutoHyphens/>
              <w:contextualSpacing/>
              <w:rPr>
                <w:rFonts w:ascii="Times New Roman" w:eastAsia="Calibri" w:hAnsi="Times New Roman" w:cs="Times New Roman"/>
                <w:sz w:val="20"/>
                <w:szCs w:val="20"/>
              </w:rPr>
            </w:pPr>
          </w:p>
          <w:p w14:paraId="3A8F8A88" w14:textId="77777777" w:rsidR="00133FE8" w:rsidRPr="00133FE8" w:rsidRDefault="00133FE8" w:rsidP="00133FE8">
            <w:pPr>
              <w:suppressAutoHyphens/>
              <w:contextualSpacing/>
              <w:rPr>
                <w:rFonts w:ascii="Times New Roman" w:eastAsia="Calibri" w:hAnsi="Times New Roman" w:cs="Times New Roman"/>
                <w:sz w:val="20"/>
                <w:szCs w:val="20"/>
              </w:rPr>
            </w:pPr>
          </w:p>
          <w:p w14:paraId="2FC2615E" w14:textId="77777777" w:rsidR="00133FE8" w:rsidRPr="00133FE8" w:rsidRDefault="00133FE8" w:rsidP="00133FE8">
            <w:pPr>
              <w:suppressAutoHyphens/>
              <w:contextualSpacing/>
              <w:rPr>
                <w:rFonts w:ascii="Times New Roman" w:eastAsia="Calibri" w:hAnsi="Times New Roman" w:cs="Times New Roman"/>
                <w:sz w:val="20"/>
                <w:szCs w:val="20"/>
              </w:rPr>
            </w:pPr>
          </w:p>
          <w:p w14:paraId="4F1E2472" w14:textId="77777777" w:rsidR="00133FE8" w:rsidRPr="00133FE8" w:rsidRDefault="00133FE8" w:rsidP="00133FE8">
            <w:pPr>
              <w:suppressAutoHyphens/>
              <w:contextualSpacing/>
              <w:rPr>
                <w:rFonts w:ascii="Times New Roman" w:eastAsia="Calibri" w:hAnsi="Times New Roman" w:cs="Times New Roman"/>
                <w:sz w:val="20"/>
                <w:szCs w:val="20"/>
              </w:rPr>
            </w:pPr>
          </w:p>
          <w:p w14:paraId="52690653" w14:textId="77777777" w:rsidR="00133FE8" w:rsidRPr="00133FE8" w:rsidRDefault="00133FE8" w:rsidP="00133FE8">
            <w:pPr>
              <w:suppressAutoHyphens/>
              <w:contextualSpacing/>
              <w:rPr>
                <w:rFonts w:ascii="Times New Roman" w:eastAsia="Calibri" w:hAnsi="Times New Roman" w:cs="Times New Roman"/>
                <w:sz w:val="20"/>
                <w:szCs w:val="20"/>
              </w:rPr>
            </w:pPr>
          </w:p>
          <w:p w14:paraId="222480FC" w14:textId="77777777" w:rsidR="00133FE8" w:rsidRPr="00133FE8" w:rsidRDefault="00133FE8" w:rsidP="00133FE8">
            <w:pPr>
              <w:suppressAutoHyphens/>
              <w:contextualSpacing/>
              <w:rPr>
                <w:rFonts w:ascii="Times New Roman" w:eastAsia="Calibri" w:hAnsi="Times New Roman" w:cs="Times New Roman"/>
                <w:sz w:val="20"/>
                <w:szCs w:val="20"/>
              </w:rPr>
            </w:pPr>
          </w:p>
          <w:p w14:paraId="6D750D6C" w14:textId="77777777" w:rsidR="00133FE8" w:rsidRPr="00133FE8" w:rsidRDefault="00133FE8" w:rsidP="00133FE8">
            <w:pPr>
              <w:suppressAutoHyphens/>
              <w:contextualSpacing/>
              <w:rPr>
                <w:rFonts w:ascii="Times New Roman" w:eastAsia="Calibri" w:hAnsi="Times New Roman" w:cs="Times New Roman"/>
                <w:sz w:val="20"/>
                <w:szCs w:val="20"/>
              </w:rPr>
            </w:pPr>
          </w:p>
          <w:p w14:paraId="3E90EC2F" w14:textId="77777777" w:rsidR="00133FE8" w:rsidRPr="00133FE8" w:rsidRDefault="00133FE8" w:rsidP="00133FE8">
            <w:pPr>
              <w:suppressAutoHyphens/>
              <w:contextualSpacing/>
              <w:rPr>
                <w:rFonts w:ascii="Times New Roman" w:eastAsia="Calibri" w:hAnsi="Times New Roman" w:cs="Times New Roman"/>
                <w:sz w:val="20"/>
                <w:szCs w:val="20"/>
              </w:rPr>
            </w:pPr>
          </w:p>
          <w:p w14:paraId="58C19BF7" w14:textId="77777777" w:rsidR="00133FE8" w:rsidRPr="00133FE8" w:rsidRDefault="00133FE8" w:rsidP="00133FE8">
            <w:pPr>
              <w:suppressAutoHyphens/>
              <w:contextualSpacing/>
              <w:rPr>
                <w:rFonts w:ascii="Times New Roman" w:eastAsia="Calibri" w:hAnsi="Times New Roman" w:cs="Times New Roman"/>
                <w:sz w:val="20"/>
                <w:szCs w:val="20"/>
              </w:rPr>
            </w:pPr>
          </w:p>
          <w:p w14:paraId="16894B38" w14:textId="77777777" w:rsidR="00133FE8" w:rsidRPr="00133FE8" w:rsidRDefault="00133FE8" w:rsidP="00133FE8">
            <w:pPr>
              <w:suppressAutoHyphens/>
              <w:contextualSpacing/>
              <w:rPr>
                <w:rFonts w:ascii="Times New Roman" w:eastAsia="Calibri" w:hAnsi="Times New Roman" w:cs="Times New Roman"/>
                <w:sz w:val="20"/>
                <w:szCs w:val="20"/>
              </w:rPr>
            </w:pPr>
          </w:p>
          <w:p w14:paraId="2C1759D1" w14:textId="77777777" w:rsidR="00133FE8" w:rsidRPr="00133FE8" w:rsidRDefault="00133FE8" w:rsidP="00133FE8">
            <w:pPr>
              <w:suppressAutoHyphens/>
              <w:contextualSpacing/>
              <w:rPr>
                <w:rFonts w:ascii="Times New Roman" w:eastAsia="Calibri" w:hAnsi="Times New Roman" w:cs="Times New Roman"/>
                <w:sz w:val="20"/>
                <w:szCs w:val="20"/>
              </w:rPr>
            </w:pPr>
          </w:p>
          <w:p w14:paraId="16DD82CA" w14:textId="77777777" w:rsidR="00133FE8" w:rsidRPr="00133FE8" w:rsidRDefault="00133FE8" w:rsidP="00133FE8">
            <w:pPr>
              <w:suppressAutoHyphens/>
              <w:contextualSpacing/>
              <w:rPr>
                <w:rFonts w:ascii="Times New Roman" w:eastAsia="Calibri" w:hAnsi="Times New Roman" w:cs="Times New Roman"/>
                <w:sz w:val="20"/>
                <w:szCs w:val="20"/>
              </w:rPr>
            </w:pPr>
          </w:p>
          <w:p w14:paraId="4AEF4D62" w14:textId="77777777" w:rsidR="00133FE8" w:rsidRPr="00133FE8" w:rsidRDefault="00133FE8" w:rsidP="00133FE8">
            <w:pPr>
              <w:suppressAutoHyphens/>
              <w:contextualSpacing/>
              <w:rPr>
                <w:rFonts w:ascii="Times New Roman" w:eastAsia="Calibri" w:hAnsi="Times New Roman" w:cs="Times New Roman"/>
                <w:sz w:val="20"/>
                <w:szCs w:val="20"/>
              </w:rPr>
            </w:pPr>
          </w:p>
          <w:p w14:paraId="597885D0" w14:textId="77777777" w:rsidR="00133FE8" w:rsidRPr="00133FE8" w:rsidRDefault="00133FE8" w:rsidP="00133FE8">
            <w:pPr>
              <w:suppressAutoHyphens/>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Экспертное наблюдение выполнения практических работ.</w:t>
            </w:r>
          </w:p>
          <w:p w14:paraId="7FB254E6" w14:textId="77777777" w:rsidR="00133FE8" w:rsidRPr="00133FE8" w:rsidRDefault="00133FE8" w:rsidP="00133FE8">
            <w:pPr>
              <w:suppressAutoHyphens/>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Диагностика (тестирование, контрольные работы). Заслушивание устных ответов, проверка составленных самостоятельно конспектов.</w:t>
            </w:r>
          </w:p>
          <w:p w14:paraId="777001AC" w14:textId="77777777" w:rsidR="00133FE8" w:rsidRPr="00133FE8" w:rsidRDefault="00133FE8" w:rsidP="00133FE8">
            <w:pPr>
              <w:suppressAutoHyphens/>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Экзамен.</w:t>
            </w:r>
          </w:p>
          <w:p w14:paraId="1EFD2915" w14:textId="77777777" w:rsidR="00133FE8" w:rsidRPr="00133FE8" w:rsidRDefault="00133FE8" w:rsidP="00133FE8">
            <w:pPr>
              <w:suppressAutoHyphens/>
              <w:contextualSpacing/>
              <w:rPr>
                <w:rFonts w:ascii="Times New Roman" w:eastAsia="Calibri" w:hAnsi="Times New Roman" w:cs="Times New Roman"/>
                <w:sz w:val="20"/>
                <w:szCs w:val="20"/>
              </w:rPr>
            </w:pPr>
          </w:p>
          <w:p w14:paraId="711DDF5F" w14:textId="77777777" w:rsidR="00133FE8" w:rsidRPr="00133FE8" w:rsidRDefault="00133FE8" w:rsidP="00133FE8">
            <w:pPr>
              <w:suppressAutoHyphens/>
              <w:contextualSpacing/>
              <w:rPr>
                <w:rFonts w:ascii="Times New Roman" w:eastAsia="Calibri" w:hAnsi="Times New Roman" w:cs="Times New Roman"/>
                <w:sz w:val="20"/>
                <w:szCs w:val="20"/>
              </w:rPr>
            </w:pPr>
          </w:p>
          <w:p w14:paraId="220F2A10" w14:textId="77777777" w:rsidR="00133FE8" w:rsidRPr="00133FE8" w:rsidRDefault="00133FE8" w:rsidP="00133FE8">
            <w:pPr>
              <w:suppressAutoHyphens/>
              <w:contextualSpacing/>
              <w:rPr>
                <w:rFonts w:ascii="Times New Roman" w:eastAsia="Calibri" w:hAnsi="Times New Roman" w:cs="Times New Roman"/>
                <w:sz w:val="20"/>
                <w:szCs w:val="20"/>
              </w:rPr>
            </w:pPr>
          </w:p>
          <w:p w14:paraId="3ACD66AE" w14:textId="77777777" w:rsidR="00133FE8" w:rsidRPr="00133FE8" w:rsidRDefault="00133FE8" w:rsidP="00133FE8">
            <w:pPr>
              <w:suppressAutoHyphens/>
              <w:contextualSpacing/>
              <w:rPr>
                <w:rFonts w:ascii="Times New Roman" w:eastAsia="Calibri" w:hAnsi="Times New Roman" w:cs="Times New Roman"/>
                <w:sz w:val="20"/>
                <w:szCs w:val="20"/>
              </w:rPr>
            </w:pPr>
          </w:p>
          <w:p w14:paraId="74E8E3E5" w14:textId="77777777" w:rsidR="00133FE8" w:rsidRPr="00133FE8" w:rsidRDefault="00133FE8" w:rsidP="00133FE8">
            <w:pPr>
              <w:suppressAutoHyphens/>
              <w:contextualSpacing/>
              <w:rPr>
                <w:rFonts w:ascii="Times New Roman" w:eastAsia="Calibri" w:hAnsi="Times New Roman" w:cs="Times New Roman"/>
                <w:sz w:val="20"/>
                <w:szCs w:val="20"/>
              </w:rPr>
            </w:pPr>
          </w:p>
          <w:p w14:paraId="257BBB5C" w14:textId="77777777" w:rsidR="00133FE8" w:rsidRPr="00133FE8" w:rsidRDefault="00133FE8" w:rsidP="00133FE8">
            <w:pPr>
              <w:suppressAutoHyphens/>
              <w:contextualSpacing/>
              <w:rPr>
                <w:rFonts w:ascii="Times New Roman" w:eastAsia="Calibri" w:hAnsi="Times New Roman" w:cs="Times New Roman"/>
                <w:sz w:val="20"/>
                <w:szCs w:val="20"/>
              </w:rPr>
            </w:pPr>
          </w:p>
          <w:p w14:paraId="16CF72F2" w14:textId="77777777" w:rsidR="00133FE8" w:rsidRPr="00133FE8" w:rsidRDefault="00133FE8" w:rsidP="00133FE8">
            <w:pPr>
              <w:suppressAutoHyphens/>
              <w:contextualSpacing/>
              <w:rPr>
                <w:rFonts w:ascii="Times New Roman" w:eastAsia="Calibri" w:hAnsi="Times New Roman" w:cs="Times New Roman"/>
                <w:sz w:val="20"/>
                <w:szCs w:val="20"/>
              </w:rPr>
            </w:pPr>
          </w:p>
          <w:p w14:paraId="2F795C12" w14:textId="77777777" w:rsidR="00133FE8" w:rsidRPr="00133FE8" w:rsidRDefault="00133FE8" w:rsidP="00133FE8">
            <w:pPr>
              <w:suppressAutoHyphens/>
              <w:contextualSpacing/>
              <w:rPr>
                <w:rFonts w:ascii="Times New Roman" w:eastAsia="Calibri" w:hAnsi="Times New Roman" w:cs="Times New Roman"/>
                <w:sz w:val="20"/>
                <w:szCs w:val="20"/>
              </w:rPr>
            </w:pPr>
          </w:p>
          <w:p w14:paraId="5DCDF42E" w14:textId="77777777" w:rsidR="00133FE8" w:rsidRPr="00133FE8" w:rsidRDefault="00133FE8" w:rsidP="00133FE8">
            <w:pPr>
              <w:suppressAutoHyphens/>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Проверка отчетов по практическим работам.</w:t>
            </w:r>
          </w:p>
          <w:p w14:paraId="411D7A27" w14:textId="77777777" w:rsidR="00133FE8" w:rsidRPr="00133FE8" w:rsidRDefault="00133FE8" w:rsidP="00133FE8">
            <w:pPr>
              <w:suppressAutoHyphens/>
              <w:contextualSpacing/>
              <w:rPr>
                <w:rFonts w:ascii="Times New Roman" w:eastAsia="Calibri" w:hAnsi="Times New Roman" w:cs="Times New Roman"/>
                <w:sz w:val="20"/>
                <w:szCs w:val="20"/>
              </w:rPr>
            </w:pPr>
          </w:p>
          <w:p w14:paraId="22E40429" w14:textId="77777777" w:rsidR="00133FE8" w:rsidRPr="00133FE8" w:rsidRDefault="00133FE8" w:rsidP="00133FE8">
            <w:pPr>
              <w:suppressAutoHyphens/>
              <w:contextualSpacing/>
              <w:rPr>
                <w:rFonts w:ascii="Times New Roman" w:eastAsia="Calibri" w:hAnsi="Times New Roman" w:cs="Times New Roman"/>
                <w:sz w:val="20"/>
                <w:szCs w:val="20"/>
              </w:rPr>
            </w:pPr>
          </w:p>
          <w:p w14:paraId="20805224" w14:textId="77777777" w:rsidR="00133FE8" w:rsidRPr="00133FE8" w:rsidRDefault="00133FE8" w:rsidP="00133FE8">
            <w:pPr>
              <w:suppressAutoHyphens/>
              <w:contextualSpacing/>
              <w:rPr>
                <w:rFonts w:ascii="Times New Roman" w:eastAsia="Calibri" w:hAnsi="Times New Roman" w:cs="Times New Roman"/>
                <w:sz w:val="20"/>
                <w:szCs w:val="20"/>
              </w:rPr>
            </w:pPr>
          </w:p>
          <w:p w14:paraId="75DC0039" w14:textId="77777777" w:rsidR="00133FE8" w:rsidRPr="00133FE8" w:rsidRDefault="00133FE8" w:rsidP="00133FE8">
            <w:pPr>
              <w:suppressAutoHyphens/>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 xml:space="preserve">Заслушивание устных ответов, проверка составленных самостоятельно конспектов, </w:t>
            </w:r>
          </w:p>
          <w:p w14:paraId="1401800C" w14:textId="77777777" w:rsidR="00133FE8" w:rsidRPr="00133FE8" w:rsidRDefault="00133FE8" w:rsidP="00133FE8">
            <w:pPr>
              <w:suppressAutoHyphens/>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проверка отчетов по практическим работам.</w:t>
            </w:r>
          </w:p>
          <w:p w14:paraId="189A1139" w14:textId="77777777" w:rsidR="00133FE8" w:rsidRPr="00133FE8" w:rsidRDefault="00133FE8" w:rsidP="00133FE8">
            <w:pPr>
              <w:suppressAutoHyphens/>
              <w:contextualSpacing/>
              <w:rPr>
                <w:rFonts w:ascii="Times New Roman" w:eastAsia="Calibri" w:hAnsi="Times New Roman" w:cs="Times New Roman"/>
                <w:i/>
                <w:sz w:val="20"/>
                <w:szCs w:val="20"/>
              </w:rPr>
            </w:pPr>
          </w:p>
          <w:p w14:paraId="69936869" w14:textId="77777777" w:rsidR="00133FE8" w:rsidRPr="00133FE8" w:rsidRDefault="00133FE8" w:rsidP="00133FE8">
            <w:pPr>
              <w:suppressAutoHyphens/>
              <w:contextualSpacing/>
              <w:rPr>
                <w:rFonts w:ascii="Times New Roman" w:eastAsia="Calibri" w:hAnsi="Times New Roman" w:cs="Times New Roman"/>
                <w:i/>
                <w:sz w:val="20"/>
                <w:szCs w:val="20"/>
              </w:rPr>
            </w:pPr>
          </w:p>
          <w:p w14:paraId="57196088" w14:textId="77777777" w:rsidR="00133FE8" w:rsidRPr="00133FE8" w:rsidRDefault="00133FE8" w:rsidP="00133FE8">
            <w:pPr>
              <w:suppressAutoHyphens/>
              <w:contextualSpacing/>
              <w:rPr>
                <w:rFonts w:ascii="Times New Roman" w:eastAsia="Calibri" w:hAnsi="Times New Roman" w:cs="Times New Roman"/>
                <w:i/>
                <w:sz w:val="20"/>
                <w:szCs w:val="20"/>
              </w:rPr>
            </w:pPr>
          </w:p>
          <w:p w14:paraId="039919D3" w14:textId="77777777" w:rsidR="00133FE8" w:rsidRPr="00133FE8" w:rsidRDefault="00133FE8" w:rsidP="00133FE8">
            <w:pPr>
              <w:suppressAutoHyphens/>
              <w:contextualSpacing/>
              <w:rPr>
                <w:rFonts w:ascii="Times New Roman" w:eastAsia="Calibri" w:hAnsi="Times New Roman" w:cs="Times New Roman"/>
                <w:i/>
                <w:sz w:val="20"/>
                <w:szCs w:val="20"/>
              </w:rPr>
            </w:pPr>
          </w:p>
          <w:p w14:paraId="23807405" w14:textId="77777777" w:rsidR="00133FE8" w:rsidRPr="00133FE8" w:rsidRDefault="00133FE8" w:rsidP="00133FE8">
            <w:pPr>
              <w:suppressAutoHyphens/>
              <w:contextualSpacing/>
              <w:rPr>
                <w:rFonts w:ascii="Times New Roman" w:eastAsia="Calibri" w:hAnsi="Times New Roman" w:cs="Times New Roman"/>
                <w:i/>
                <w:sz w:val="20"/>
                <w:szCs w:val="20"/>
              </w:rPr>
            </w:pPr>
          </w:p>
          <w:p w14:paraId="11EF986B" w14:textId="77777777" w:rsidR="00133FE8" w:rsidRPr="00133FE8" w:rsidRDefault="00133FE8" w:rsidP="00133FE8">
            <w:pPr>
              <w:suppressAutoHyphens/>
              <w:contextualSpacing/>
              <w:rPr>
                <w:rFonts w:ascii="Times New Roman" w:eastAsia="Calibri" w:hAnsi="Times New Roman" w:cs="Times New Roman"/>
                <w:i/>
                <w:sz w:val="20"/>
                <w:szCs w:val="20"/>
              </w:rPr>
            </w:pPr>
          </w:p>
          <w:p w14:paraId="2FB707FB" w14:textId="77777777" w:rsidR="00133FE8" w:rsidRPr="00133FE8" w:rsidRDefault="00133FE8" w:rsidP="00133FE8">
            <w:pPr>
              <w:suppressAutoHyphens/>
              <w:contextualSpacing/>
              <w:rPr>
                <w:rFonts w:ascii="Times New Roman" w:eastAsia="Calibri" w:hAnsi="Times New Roman" w:cs="Times New Roman"/>
                <w:i/>
                <w:sz w:val="20"/>
                <w:szCs w:val="20"/>
              </w:rPr>
            </w:pPr>
          </w:p>
          <w:p w14:paraId="1BB9EA1F" w14:textId="77777777" w:rsidR="00133FE8" w:rsidRPr="00133FE8" w:rsidRDefault="00133FE8" w:rsidP="00133FE8">
            <w:pPr>
              <w:suppressAutoHyphens/>
              <w:contextualSpacing/>
              <w:rPr>
                <w:rFonts w:ascii="Times New Roman" w:eastAsia="Calibri" w:hAnsi="Times New Roman" w:cs="Times New Roman"/>
                <w:i/>
                <w:sz w:val="20"/>
                <w:szCs w:val="20"/>
              </w:rPr>
            </w:pPr>
          </w:p>
          <w:p w14:paraId="46577B1B" w14:textId="77777777" w:rsidR="00133FE8" w:rsidRPr="00133FE8" w:rsidRDefault="00133FE8" w:rsidP="00133FE8">
            <w:pPr>
              <w:suppressAutoHyphens/>
              <w:contextualSpacing/>
              <w:rPr>
                <w:rFonts w:ascii="Times New Roman" w:eastAsia="Calibri" w:hAnsi="Times New Roman" w:cs="Times New Roman"/>
                <w:i/>
                <w:sz w:val="20"/>
                <w:szCs w:val="20"/>
              </w:rPr>
            </w:pPr>
          </w:p>
          <w:p w14:paraId="251A9E77" w14:textId="77777777" w:rsidR="00133FE8" w:rsidRPr="00133FE8" w:rsidRDefault="00133FE8" w:rsidP="00133FE8">
            <w:pPr>
              <w:suppressAutoHyphens/>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Экспертное наблюдение выполнения практических работ.</w:t>
            </w:r>
          </w:p>
          <w:p w14:paraId="093E050A" w14:textId="77777777" w:rsidR="00133FE8" w:rsidRPr="00133FE8" w:rsidRDefault="00133FE8" w:rsidP="00133FE8">
            <w:pPr>
              <w:suppressAutoHyphens/>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Диагностика (тестирование, контрольные работы). Заслушивание устных ответов, проверка составленных самостоятельно конспектов.</w:t>
            </w:r>
          </w:p>
          <w:p w14:paraId="2B5400E3" w14:textId="77777777" w:rsidR="00133FE8" w:rsidRPr="00133FE8" w:rsidRDefault="00133FE8" w:rsidP="00133FE8">
            <w:pPr>
              <w:suppressAutoHyphens/>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Экзамен.</w:t>
            </w:r>
          </w:p>
          <w:p w14:paraId="50B2DD67" w14:textId="77777777" w:rsidR="00133FE8" w:rsidRPr="00133FE8" w:rsidRDefault="00133FE8" w:rsidP="00133FE8">
            <w:pPr>
              <w:suppressAutoHyphens/>
              <w:contextualSpacing/>
              <w:rPr>
                <w:rFonts w:ascii="Times New Roman" w:eastAsia="Calibri" w:hAnsi="Times New Roman" w:cs="Times New Roman"/>
                <w:i/>
                <w:sz w:val="20"/>
                <w:szCs w:val="20"/>
              </w:rPr>
            </w:pPr>
          </w:p>
          <w:p w14:paraId="78E4A98E" w14:textId="77777777" w:rsidR="00133FE8" w:rsidRPr="00133FE8" w:rsidRDefault="00133FE8" w:rsidP="00133FE8">
            <w:pPr>
              <w:suppressAutoHyphens/>
              <w:contextualSpacing/>
              <w:rPr>
                <w:rFonts w:ascii="Times New Roman" w:eastAsia="Calibri" w:hAnsi="Times New Roman" w:cs="Times New Roman"/>
                <w:i/>
                <w:sz w:val="20"/>
                <w:szCs w:val="20"/>
              </w:rPr>
            </w:pPr>
          </w:p>
          <w:p w14:paraId="7749B76D" w14:textId="77777777" w:rsidR="00133FE8" w:rsidRPr="00133FE8" w:rsidRDefault="00133FE8" w:rsidP="00133FE8">
            <w:pPr>
              <w:suppressAutoHyphens/>
              <w:contextualSpacing/>
              <w:rPr>
                <w:rFonts w:ascii="Times New Roman" w:eastAsia="Calibri" w:hAnsi="Times New Roman" w:cs="Times New Roman"/>
                <w:i/>
                <w:sz w:val="20"/>
                <w:szCs w:val="20"/>
              </w:rPr>
            </w:pPr>
          </w:p>
          <w:p w14:paraId="620EC0C3" w14:textId="77777777" w:rsidR="00133FE8" w:rsidRPr="00133FE8" w:rsidRDefault="00133FE8" w:rsidP="00133FE8">
            <w:pPr>
              <w:suppressAutoHyphens/>
              <w:contextualSpacing/>
              <w:rPr>
                <w:rFonts w:ascii="Times New Roman" w:eastAsia="Calibri" w:hAnsi="Times New Roman" w:cs="Times New Roman"/>
                <w:i/>
                <w:sz w:val="20"/>
                <w:szCs w:val="20"/>
              </w:rPr>
            </w:pPr>
          </w:p>
          <w:p w14:paraId="6B05F5E5" w14:textId="77777777" w:rsidR="00133FE8" w:rsidRPr="00133FE8" w:rsidRDefault="00133FE8" w:rsidP="00133FE8">
            <w:pPr>
              <w:suppressAutoHyphens/>
              <w:contextualSpacing/>
              <w:rPr>
                <w:rFonts w:ascii="Times New Roman" w:eastAsia="Calibri" w:hAnsi="Times New Roman" w:cs="Times New Roman"/>
                <w:i/>
                <w:sz w:val="20"/>
                <w:szCs w:val="20"/>
              </w:rPr>
            </w:pPr>
          </w:p>
          <w:p w14:paraId="5EB73219" w14:textId="77777777" w:rsidR="00133FE8" w:rsidRPr="00133FE8" w:rsidRDefault="00133FE8" w:rsidP="00133FE8">
            <w:pPr>
              <w:suppressAutoHyphens/>
              <w:contextualSpacing/>
              <w:rPr>
                <w:rFonts w:ascii="Times New Roman" w:eastAsia="Calibri" w:hAnsi="Times New Roman" w:cs="Times New Roman"/>
                <w:i/>
                <w:sz w:val="20"/>
                <w:szCs w:val="20"/>
              </w:rPr>
            </w:pPr>
          </w:p>
          <w:p w14:paraId="3509D61B" w14:textId="77777777" w:rsidR="00133FE8" w:rsidRPr="00133FE8" w:rsidRDefault="00133FE8" w:rsidP="00133FE8">
            <w:pPr>
              <w:suppressAutoHyphens/>
              <w:contextualSpacing/>
              <w:rPr>
                <w:rFonts w:ascii="Times New Roman" w:eastAsia="Calibri" w:hAnsi="Times New Roman" w:cs="Times New Roman"/>
                <w:i/>
                <w:sz w:val="20"/>
                <w:szCs w:val="20"/>
              </w:rPr>
            </w:pPr>
          </w:p>
          <w:p w14:paraId="5567884C" w14:textId="77777777" w:rsidR="00133FE8" w:rsidRPr="00133FE8" w:rsidRDefault="00133FE8" w:rsidP="00133FE8">
            <w:pPr>
              <w:suppressAutoHyphens/>
              <w:contextualSpacing/>
              <w:rPr>
                <w:rFonts w:ascii="Times New Roman" w:eastAsia="Calibri" w:hAnsi="Times New Roman" w:cs="Times New Roman"/>
                <w:sz w:val="20"/>
                <w:szCs w:val="20"/>
              </w:rPr>
            </w:pPr>
          </w:p>
          <w:p w14:paraId="7FE4B82D" w14:textId="77777777" w:rsidR="00133FE8" w:rsidRPr="00133FE8" w:rsidRDefault="00133FE8" w:rsidP="00133FE8">
            <w:pPr>
              <w:suppressAutoHyphens/>
              <w:contextualSpacing/>
              <w:rPr>
                <w:rFonts w:ascii="Times New Roman" w:eastAsia="Calibri" w:hAnsi="Times New Roman" w:cs="Times New Roman"/>
                <w:sz w:val="20"/>
                <w:szCs w:val="20"/>
              </w:rPr>
            </w:pPr>
          </w:p>
          <w:p w14:paraId="047A9E1F" w14:textId="77777777" w:rsidR="00133FE8" w:rsidRPr="00133FE8" w:rsidRDefault="00133FE8" w:rsidP="00133FE8">
            <w:pPr>
              <w:suppressAutoHyphens/>
              <w:contextualSpacing/>
              <w:rPr>
                <w:rFonts w:ascii="Times New Roman" w:eastAsia="Calibri" w:hAnsi="Times New Roman" w:cs="Times New Roman"/>
                <w:sz w:val="20"/>
                <w:szCs w:val="20"/>
              </w:rPr>
            </w:pPr>
          </w:p>
          <w:p w14:paraId="6F10C3D4" w14:textId="77777777" w:rsidR="00133FE8" w:rsidRPr="00133FE8" w:rsidRDefault="00133FE8" w:rsidP="00133FE8">
            <w:pPr>
              <w:suppressAutoHyphens/>
              <w:contextualSpacing/>
              <w:rPr>
                <w:rFonts w:ascii="Times New Roman" w:eastAsia="Calibri" w:hAnsi="Times New Roman" w:cs="Times New Roman"/>
                <w:sz w:val="20"/>
                <w:szCs w:val="20"/>
              </w:rPr>
            </w:pPr>
          </w:p>
          <w:p w14:paraId="7135A189" w14:textId="77777777" w:rsidR="00133FE8" w:rsidRPr="00133FE8" w:rsidRDefault="00133FE8" w:rsidP="00133FE8">
            <w:pPr>
              <w:suppressAutoHyphens/>
              <w:contextualSpacing/>
              <w:rPr>
                <w:rFonts w:ascii="Times New Roman" w:eastAsia="Calibri" w:hAnsi="Times New Roman" w:cs="Times New Roman"/>
                <w:sz w:val="20"/>
                <w:szCs w:val="20"/>
              </w:rPr>
            </w:pPr>
          </w:p>
          <w:p w14:paraId="3182F8FC" w14:textId="77777777" w:rsidR="00133FE8" w:rsidRPr="00133FE8" w:rsidRDefault="00133FE8" w:rsidP="00133FE8">
            <w:pPr>
              <w:suppressAutoHyphens/>
              <w:contextualSpacing/>
              <w:rPr>
                <w:rFonts w:ascii="Times New Roman" w:eastAsia="Calibri" w:hAnsi="Times New Roman" w:cs="Times New Roman"/>
                <w:sz w:val="20"/>
                <w:szCs w:val="20"/>
              </w:rPr>
            </w:pPr>
          </w:p>
          <w:p w14:paraId="0896AAE6" w14:textId="77777777" w:rsidR="00133FE8" w:rsidRPr="00133FE8" w:rsidRDefault="00133FE8" w:rsidP="00133FE8">
            <w:pPr>
              <w:suppressAutoHyphens/>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Экспертное наблюдение выполнения практических работ.</w:t>
            </w:r>
          </w:p>
          <w:p w14:paraId="1726FABF" w14:textId="77777777" w:rsidR="00133FE8" w:rsidRPr="00133FE8" w:rsidRDefault="00133FE8" w:rsidP="00133FE8">
            <w:pPr>
              <w:suppressAutoHyphens/>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Диагностика (тестирование, контрольные работы). Заслушивание устных ответов, проверка составленных самостоятельно конспектов.</w:t>
            </w:r>
          </w:p>
          <w:p w14:paraId="4D6E25E9" w14:textId="77777777" w:rsidR="00133FE8" w:rsidRPr="00133FE8" w:rsidRDefault="00133FE8" w:rsidP="00133FE8">
            <w:pPr>
              <w:suppressAutoHyphens/>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Экзамен.</w:t>
            </w:r>
          </w:p>
          <w:p w14:paraId="15B14226" w14:textId="77777777" w:rsidR="00133FE8" w:rsidRPr="00133FE8" w:rsidRDefault="00133FE8" w:rsidP="00133FE8">
            <w:pPr>
              <w:suppressAutoHyphens/>
              <w:contextualSpacing/>
              <w:rPr>
                <w:rFonts w:ascii="Times New Roman" w:eastAsia="Calibri" w:hAnsi="Times New Roman" w:cs="Times New Roman"/>
                <w:i/>
                <w:sz w:val="20"/>
                <w:szCs w:val="20"/>
              </w:rPr>
            </w:pPr>
          </w:p>
          <w:p w14:paraId="4C4371DD" w14:textId="77777777" w:rsidR="00133FE8" w:rsidRPr="00133FE8" w:rsidRDefault="00133FE8" w:rsidP="00133FE8">
            <w:pPr>
              <w:suppressAutoHyphens/>
              <w:contextualSpacing/>
              <w:rPr>
                <w:rFonts w:ascii="Times New Roman" w:eastAsia="Calibri" w:hAnsi="Times New Roman" w:cs="Times New Roman"/>
                <w:i/>
                <w:sz w:val="20"/>
                <w:szCs w:val="20"/>
              </w:rPr>
            </w:pPr>
          </w:p>
          <w:p w14:paraId="5273FEC1" w14:textId="77777777" w:rsidR="00133FE8" w:rsidRPr="00133FE8" w:rsidRDefault="00133FE8" w:rsidP="00133FE8">
            <w:pPr>
              <w:suppressAutoHyphens/>
              <w:contextualSpacing/>
              <w:rPr>
                <w:rFonts w:ascii="Times New Roman" w:eastAsia="Calibri" w:hAnsi="Times New Roman" w:cs="Times New Roman"/>
                <w:i/>
                <w:sz w:val="20"/>
                <w:szCs w:val="20"/>
              </w:rPr>
            </w:pPr>
          </w:p>
          <w:p w14:paraId="4701194A" w14:textId="77777777" w:rsidR="00133FE8" w:rsidRPr="00133FE8" w:rsidRDefault="00133FE8" w:rsidP="00133FE8">
            <w:pPr>
              <w:suppressAutoHyphens/>
              <w:contextualSpacing/>
              <w:rPr>
                <w:rFonts w:ascii="Times New Roman" w:eastAsia="Calibri" w:hAnsi="Times New Roman" w:cs="Times New Roman"/>
                <w:i/>
                <w:sz w:val="20"/>
                <w:szCs w:val="20"/>
              </w:rPr>
            </w:pPr>
          </w:p>
          <w:p w14:paraId="10340A4C" w14:textId="77777777" w:rsidR="00133FE8" w:rsidRPr="00133FE8" w:rsidRDefault="00133FE8" w:rsidP="00133FE8">
            <w:pPr>
              <w:suppressAutoHyphens/>
              <w:contextualSpacing/>
              <w:rPr>
                <w:rFonts w:ascii="Times New Roman" w:eastAsia="Calibri" w:hAnsi="Times New Roman" w:cs="Times New Roman"/>
                <w:i/>
                <w:sz w:val="20"/>
                <w:szCs w:val="20"/>
              </w:rPr>
            </w:pPr>
          </w:p>
          <w:p w14:paraId="377BB3FE" w14:textId="77777777" w:rsidR="00133FE8" w:rsidRPr="00133FE8" w:rsidRDefault="00133FE8" w:rsidP="00133FE8">
            <w:pPr>
              <w:suppressAutoHyphens/>
              <w:contextualSpacing/>
              <w:rPr>
                <w:rFonts w:ascii="Times New Roman" w:eastAsia="Calibri" w:hAnsi="Times New Roman" w:cs="Times New Roman"/>
                <w:i/>
                <w:sz w:val="20"/>
                <w:szCs w:val="20"/>
              </w:rPr>
            </w:pPr>
          </w:p>
          <w:p w14:paraId="1FB4DB76" w14:textId="77777777" w:rsidR="00133FE8" w:rsidRPr="00133FE8" w:rsidRDefault="00133FE8" w:rsidP="00133FE8">
            <w:pPr>
              <w:suppressAutoHyphens/>
              <w:contextualSpacing/>
              <w:rPr>
                <w:rFonts w:ascii="Times New Roman" w:eastAsia="Calibri" w:hAnsi="Times New Roman" w:cs="Times New Roman"/>
                <w:i/>
                <w:sz w:val="20"/>
                <w:szCs w:val="20"/>
              </w:rPr>
            </w:pPr>
          </w:p>
          <w:p w14:paraId="7853FC94" w14:textId="77777777" w:rsidR="00133FE8" w:rsidRPr="00133FE8" w:rsidRDefault="00133FE8" w:rsidP="00133FE8">
            <w:pPr>
              <w:suppressAutoHyphens/>
              <w:contextualSpacing/>
              <w:rPr>
                <w:rFonts w:ascii="Times New Roman" w:eastAsia="Calibri" w:hAnsi="Times New Roman" w:cs="Times New Roman"/>
                <w:i/>
                <w:sz w:val="20"/>
                <w:szCs w:val="20"/>
              </w:rPr>
            </w:pPr>
          </w:p>
          <w:p w14:paraId="490DBB3E" w14:textId="77777777" w:rsidR="00133FE8" w:rsidRPr="00133FE8" w:rsidRDefault="00133FE8" w:rsidP="00133FE8">
            <w:pPr>
              <w:suppressAutoHyphens/>
              <w:contextualSpacing/>
              <w:rPr>
                <w:rFonts w:ascii="Times New Roman" w:eastAsia="Calibri" w:hAnsi="Times New Roman" w:cs="Times New Roman"/>
                <w:i/>
                <w:sz w:val="20"/>
                <w:szCs w:val="20"/>
              </w:rPr>
            </w:pPr>
          </w:p>
          <w:p w14:paraId="2ED50E92" w14:textId="77777777" w:rsidR="00133FE8" w:rsidRPr="00133FE8" w:rsidRDefault="00133FE8" w:rsidP="00133FE8">
            <w:pPr>
              <w:suppressAutoHyphens/>
              <w:contextualSpacing/>
              <w:rPr>
                <w:rFonts w:ascii="Times New Roman" w:eastAsia="Calibri" w:hAnsi="Times New Roman" w:cs="Times New Roman"/>
                <w:i/>
                <w:sz w:val="20"/>
                <w:szCs w:val="20"/>
              </w:rPr>
            </w:pPr>
          </w:p>
          <w:p w14:paraId="3E9CB0BC" w14:textId="77777777" w:rsidR="00133FE8" w:rsidRPr="00133FE8" w:rsidRDefault="00133FE8" w:rsidP="00133FE8">
            <w:pPr>
              <w:suppressAutoHyphens/>
              <w:contextualSpacing/>
              <w:rPr>
                <w:rFonts w:ascii="Times New Roman" w:eastAsia="Calibri" w:hAnsi="Times New Roman" w:cs="Times New Roman"/>
                <w:i/>
                <w:sz w:val="20"/>
                <w:szCs w:val="20"/>
              </w:rPr>
            </w:pPr>
          </w:p>
          <w:p w14:paraId="1C34F0E5" w14:textId="77777777" w:rsidR="00133FE8" w:rsidRPr="00133FE8" w:rsidRDefault="00133FE8" w:rsidP="00133FE8">
            <w:pPr>
              <w:suppressAutoHyphens/>
              <w:contextualSpacing/>
              <w:rPr>
                <w:rFonts w:ascii="Times New Roman" w:eastAsia="Calibri" w:hAnsi="Times New Roman" w:cs="Times New Roman"/>
                <w:i/>
                <w:sz w:val="20"/>
                <w:szCs w:val="20"/>
              </w:rPr>
            </w:pPr>
          </w:p>
          <w:p w14:paraId="360A3771" w14:textId="77777777" w:rsidR="00133FE8" w:rsidRPr="00133FE8" w:rsidRDefault="00133FE8" w:rsidP="00133FE8">
            <w:pPr>
              <w:suppressAutoHyphens/>
              <w:contextualSpacing/>
              <w:rPr>
                <w:rFonts w:ascii="Times New Roman" w:eastAsia="Calibri" w:hAnsi="Times New Roman" w:cs="Times New Roman"/>
                <w:i/>
                <w:sz w:val="20"/>
                <w:szCs w:val="20"/>
              </w:rPr>
            </w:pPr>
          </w:p>
          <w:p w14:paraId="40FDB102" w14:textId="77777777" w:rsidR="00133FE8" w:rsidRPr="00133FE8" w:rsidRDefault="00133FE8" w:rsidP="00133FE8">
            <w:pPr>
              <w:suppressAutoHyphens/>
              <w:contextualSpacing/>
              <w:rPr>
                <w:rFonts w:ascii="Times New Roman" w:eastAsia="Calibri" w:hAnsi="Times New Roman" w:cs="Times New Roman"/>
                <w:i/>
                <w:sz w:val="20"/>
                <w:szCs w:val="20"/>
              </w:rPr>
            </w:pPr>
          </w:p>
          <w:p w14:paraId="5F7C7417" w14:textId="77777777" w:rsidR="00133FE8" w:rsidRPr="00133FE8" w:rsidRDefault="00133FE8" w:rsidP="00133FE8">
            <w:pPr>
              <w:suppressAutoHyphens/>
              <w:contextualSpacing/>
              <w:rPr>
                <w:rFonts w:ascii="Times New Roman" w:eastAsia="Calibri" w:hAnsi="Times New Roman" w:cs="Times New Roman"/>
                <w:i/>
                <w:sz w:val="20"/>
                <w:szCs w:val="20"/>
              </w:rPr>
            </w:pPr>
          </w:p>
          <w:p w14:paraId="447E7271" w14:textId="77777777" w:rsidR="00133FE8" w:rsidRPr="00133FE8" w:rsidRDefault="00133FE8" w:rsidP="00133FE8">
            <w:pPr>
              <w:suppressAutoHyphens/>
              <w:contextualSpacing/>
              <w:rPr>
                <w:rFonts w:ascii="Times New Roman" w:eastAsia="Calibri" w:hAnsi="Times New Roman" w:cs="Times New Roman"/>
                <w:i/>
                <w:sz w:val="20"/>
                <w:szCs w:val="20"/>
              </w:rPr>
            </w:pPr>
          </w:p>
          <w:p w14:paraId="41F93BF5" w14:textId="77777777" w:rsidR="00133FE8" w:rsidRPr="00133FE8" w:rsidRDefault="00133FE8" w:rsidP="00133FE8">
            <w:pPr>
              <w:suppressAutoHyphens/>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Экспертное наблюдение выполнения практических работ.</w:t>
            </w:r>
          </w:p>
          <w:p w14:paraId="117DF6DB" w14:textId="77777777" w:rsidR="00133FE8" w:rsidRPr="00133FE8" w:rsidRDefault="00133FE8" w:rsidP="00133FE8">
            <w:pPr>
              <w:suppressAutoHyphens/>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Диагностика (тестирование, контрольные работы). Заслушивание устных ответов, проверка составленных самостоятельно конспектов.</w:t>
            </w:r>
          </w:p>
          <w:p w14:paraId="2873E2A9" w14:textId="77777777" w:rsidR="00133FE8" w:rsidRPr="00133FE8" w:rsidRDefault="00133FE8" w:rsidP="00133FE8">
            <w:pPr>
              <w:suppressAutoHyphens/>
              <w:contextualSpacing/>
              <w:rPr>
                <w:rFonts w:ascii="Times New Roman" w:eastAsia="Calibri" w:hAnsi="Times New Roman" w:cs="Times New Roman"/>
                <w:i/>
                <w:sz w:val="20"/>
                <w:szCs w:val="20"/>
              </w:rPr>
            </w:pPr>
          </w:p>
          <w:p w14:paraId="00CB4298" w14:textId="77777777" w:rsidR="00133FE8" w:rsidRPr="00133FE8" w:rsidRDefault="00133FE8" w:rsidP="00133FE8">
            <w:pPr>
              <w:suppressAutoHyphens/>
              <w:contextualSpacing/>
              <w:rPr>
                <w:rFonts w:ascii="Times New Roman" w:eastAsia="Calibri" w:hAnsi="Times New Roman" w:cs="Times New Roman"/>
                <w:i/>
                <w:sz w:val="20"/>
                <w:szCs w:val="20"/>
              </w:rPr>
            </w:pPr>
          </w:p>
          <w:p w14:paraId="10C6627D" w14:textId="77777777" w:rsidR="00133FE8" w:rsidRPr="00133FE8" w:rsidRDefault="00133FE8" w:rsidP="00133FE8">
            <w:pPr>
              <w:suppressAutoHyphens/>
              <w:contextualSpacing/>
              <w:rPr>
                <w:rFonts w:ascii="Times New Roman" w:eastAsia="Calibri" w:hAnsi="Times New Roman" w:cs="Times New Roman"/>
                <w:i/>
                <w:sz w:val="20"/>
                <w:szCs w:val="20"/>
              </w:rPr>
            </w:pPr>
          </w:p>
          <w:p w14:paraId="25BD21C4" w14:textId="77777777" w:rsidR="00133FE8" w:rsidRPr="00133FE8" w:rsidRDefault="00133FE8" w:rsidP="00133FE8">
            <w:pPr>
              <w:suppressAutoHyphens/>
              <w:contextualSpacing/>
              <w:rPr>
                <w:rFonts w:ascii="Times New Roman" w:eastAsia="Calibri" w:hAnsi="Times New Roman" w:cs="Times New Roman"/>
                <w:sz w:val="20"/>
                <w:szCs w:val="20"/>
              </w:rPr>
            </w:pPr>
          </w:p>
          <w:p w14:paraId="63C51EB3" w14:textId="77777777" w:rsidR="00133FE8" w:rsidRPr="00133FE8" w:rsidRDefault="00133FE8" w:rsidP="00133FE8">
            <w:pPr>
              <w:suppressAutoHyphens/>
              <w:contextualSpacing/>
              <w:rPr>
                <w:rFonts w:ascii="Times New Roman" w:eastAsia="Calibri" w:hAnsi="Times New Roman" w:cs="Times New Roman"/>
                <w:sz w:val="20"/>
                <w:szCs w:val="20"/>
              </w:rPr>
            </w:pPr>
          </w:p>
          <w:p w14:paraId="1C37ADF5" w14:textId="77777777" w:rsidR="00133FE8" w:rsidRPr="00133FE8" w:rsidRDefault="00133FE8" w:rsidP="00133FE8">
            <w:pPr>
              <w:suppressAutoHyphens/>
              <w:contextualSpacing/>
              <w:rPr>
                <w:rFonts w:ascii="Times New Roman" w:eastAsia="Calibri" w:hAnsi="Times New Roman" w:cs="Times New Roman"/>
                <w:sz w:val="20"/>
                <w:szCs w:val="20"/>
              </w:rPr>
            </w:pPr>
          </w:p>
          <w:p w14:paraId="1F19419C" w14:textId="77777777" w:rsidR="00133FE8" w:rsidRPr="00133FE8" w:rsidRDefault="00133FE8" w:rsidP="00133FE8">
            <w:pPr>
              <w:suppressAutoHyphens/>
              <w:contextualSpacing/>
              <w:rPr>
                <w:rFonts w:ascii="Times New Roman" w:eastAsia="Calibri" w:hAnsi="Times New Roman" w:cs="Times New Roman"/>
                <w:sz w:val="20"/>
                <w:szCs w:val="20"/>
              </w:rPr>
            </w:pPr>
          </w:p>
          <w:p w14:paraId="26F6BA97" w14:textId="77777777" w:rsidR="00133FE8" w:rsidRPr="00133FE8" w:rsidRDefault="00133FE8" w:rsidP="00133FE8">
            <w:pPr>
              <w:suppressAutoHyphens/>
              <w:contextualSpacing/>
              <w:rPr>
                <w:rFonts w:ascii="Times New Roman" w:eastAsia="Calibri" w:hAnsi="Times New Roman" w:cs="Times New Roman"/>
                <w:sz w:val="20"/>
                <w:szCs w:val="20"/>
              </w:rPr>
            </w:pPr>
          </w:p>
          <w:p w14:paraId="6261002E" w14:textId="77777777" w:rsidR="00133FE8" w:rsidRPr="00133FE8" w:rsidRDefault="00133FE8" w:rsidP="00133FE8">
            <w:pPr>
              <w:suppressAutoHyphens/>
              <w:contextualSpacing/>
              <w:rPr>
                <w:rFonts w:ascii="Times New Roman" w:eastAsia="Calibri" w:hAnsi="Times New Roman" w:cs="Times New Roman"/>
                <w:sz w:val="20"/>
                <w:szCs w:val="20"/>
              </w:rPr>
            </w:pPr>
          </w:p>
          <w:p w14:paraId="3E50CFEF" w14:textId="77777777" w:rsidR="00133FE8" w:rsidRPr="00133FE8" w:rsidRDefault="00133FE8" w:rsidP="00133FE8">
            <w:pPr>
              <w:suppressAutoHyphens/>
              <w:contextualSpacing/>
              <w:rPr>
                <w:rFonts w:ascii="Times New Roman" w:eastAsia="Calibri" w:hAnsi="Times New Roman" w:cs="Times New Roman"/>
                <w:sz w:val="20"/>
                <w:szCs w:val="20"/>
              </w:rPr>
            </w:pPr>
          </w:p>
          <w:p w14:paraId="3D45DAE4" w14:textId="77777777" w:rsidR="00133FE8" w:rsidRPr="00133FE8" w:rsidRDefault="00133FE8" w:rsidP="00133FE8">
            <w:pPr>
              <w:suppressAutoHyphens/>
              <w:contextualSpacing/>
              <w:rPr>
                <w:rFonts w:ascii="Times New Roman" w:eastAsia="Calibri" w:hAnsi="Times New Roman" w:cs="Times New Roman"/>
                <w:sz w:val="20"/>
                <w:szCs w:val="20"/>
              </w:rPr>
            </w:pPr>
          </w:p>
          <w:p w14:paraId="3BEB3937" w14:textId="77777777" w:rsidR="00133FE8" w:rsidRPr="00133FE8" w:rsidRDefault="00133FE8" w:rsidP="00133FE8">
            <w:pPr>
              <w:suppressAutoHyphens/>
              <w:contextualSpacing/>
              <w:rPr>
                <w:rFonts w:ascii="Times New Roman" w:eastAsia="Calibri" w:hAnsi="Times New Roman" w:cs="Times New Roman"/>
                <w:sz w:val="20"/>
                <w:szCs w:val="20"/>
              </w:rPr>
            </w:pPr>
          </w:p>
          <w:p w14:paraId="49FECB65" w14:textId="77777777" w:rsidR="00133FE8" w:rsidRPr="00133FE8" w:rsidRDefault="00133FE8" w:rsidP="00133FE8">
            <w:pPr>
              <w:suppressAutoHyphens/>
              <w:contextualSpacing/>
              <w:rPr>
                <w:rFonts w:ascii="Times New Roman" w:eastAsia="Calibri" w:hAnsi="Times New Roman" w:cs="Times New Roman"/>
                <w:sz w:val="20"/>
                <w:szCs w:val="20"/>
              </w:rPr>
            </w:pPr>
          </w:p>
          <w:p w14:paraId="4ECDC86B" w14:textId="77777777" w:rsidR="00133FE8" w:rsidRPr="00133FE8" w:rsidRDefault="00133FE8" w:rsidP="00133FE8">
            <w:pPr>
              <w:suppressAutoHyphens/>
              <w:contextualSpacing/>
              <w:rPr>
                <w:rFonts w:ascii="Times New Roman" w:eastAsia="Calibri" w:hAnsi="Times New Roman" w:cs="Times New Roman"/>
                <w:sz w:val="20"/>
                <w:szCs w:val="20"/>
              </w:rPr>
            </w:pPr>
          </w:p>
          <w:p w14:paraId="478E8BD5" w14:textId="77777777" w:rsidR="00133FE8" w:rsidRPr="00133FE8" w:rsidRDefault="00133FE8" w:rsidP="00133FE8">
            <w:pPr>
              <w:suppressAutoHyphens/>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Проверка отчетов по практическим работам.</w:t>
            </w:r>
          </w:p>
          <w:p w14:paraId="429757D9" w14:textId="77777777" w:rsidR="00133FE8" w:rsidRPr="00133FE8" w:rsidRDefault="00133FE8" w:rsidP="00133FE8">
            <w:pPr>
              <w:suppressAutoHyphens/>
              <w:contextualSpacing/>
              <w:rPr>
                <w:rFonts w:ascii="Times New Roman" w:eastAsia="Calibri" w:hAnsi="Times New Roman" w:cs="Times New Roman"/>
                <w:sz w:val="20"/>
                <w:szCs w:val="20"/>
              </w:rPr>
            </w:pPr>
          </w:p>
          <w:p w14:paraId="43120822" w14:textId="77777777" w:rsidR="00133FE8" w:rsidRPr="00133FE8" w:rsidRDefault="00133FE8" w:rsidP="00133FE8">
            <w:pPr>
              <w:suppressAutoHyphens/>
              <w:contextualSpacing/>
              <w:rPr>
                <w:rFonts w:ascii="Times New Roman" w:eastAsia="Calibri" w:hAnsi="Times New Roman" w:cs="Times New Roman"/>
                <w:i/>
                <w:sz w:val="20"/>
                <w:szCs w:val="20"/>
              </w:rPr>
            </w:pPr>
          </w:p>
          <w:p w14:paraId="25CED433" w14:textId="77777777" w:rsidR="00133FE8" w:rsidRPr="00133FE8" w:rsidRDefault="00133FE8" w:rsidP="00133FE8">
            <w:pPr>
              <w:suppressAutoHyphens/>
              <w:contextualSpacing/>
              <w:rPr>
                <w:rFonts w:ascii="Times New Roman" w:eastAsia="Calibri" w:hAnsi="Times New Roman" w:cs="Times New Roman"/>
                <w:i/>
                <w:sz w:val="20"/>
                <w:szCs w:val="20"/>
              </w:rPr>
            </w:pPr>
          </w:p>
          <w:p w14:paraId="0AAF65D3" w14:textId="77777777" w:rsidR="00133FE8" w:rsidRPr="00133FE8" w:rsidRDefault="00133FE8" w:rsidP="00133FE8">
            <w:pPr>
              <w:suppressAutoHyphens/>
              <w:contextualSpacing/>
              <w:rPr>
                <w:rFonts w:ascii="Times New Roman" w:eastAsia="Calibri" w:hAnsi="Times New Roman" w:cs="Times New Roman"/>
                <w:i/>
                <w:sz w:val="20"/>
                <w:szCs w:val="20"/>
              </w:rPr>
            </w:pPr>
          </w:p>
          <w:p w14:paraId="05E1F319" w14:textId="77777777" w:rsidR="00133FE8" w:rsidRPr="00133FE8" w:rsidRDefault="00133FE8" w:rsidP="00133FE8">
            <w:pPr>
              <w:suppressAutoHyphens/>
              <w:contextualSpacing/>
              <w:rPr>
                <w:rFonts w:ascii="Times New Roman" w:eastAsia="Calibri" w:hAnsi="Times New Roman" w:cs="Times New Roman"/>
                <w:i/>
                <w:sz w:val="20"/>
                <w:szCs w:val="20"/>
              </w:rPr>
            </w:pPr>
          </w:p>
          <w:p w14:paraId="4837B656" w14:textId="77777777" w:rsidR="00133FE8" w:rsidRPr="00133FE8" w:rsidRDefault="00133FE8" w:rsidP="00133FE8">
            <w:pPr>
              <w:suppressAutoHyphens/>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 xml:space="preserve">Заслушивание устных ответов, проверка составленных самостоятельно конспектов, </w:t>
            </w:r>
          </w:p>
          <w:p w14:paraId="1C5ADA2F" w14:textId="77777777" w:rsidR="00133FE8" w:rsidRPr="00133FE8" w:rsidRDefault="00133FE8" w:rsidP="00133FE8">
            <w:pPr>
              <w:suppressAutoHyphens/>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проверка отчетов по практическим работам.</w:t>
            </w:r>
          </w:p>
          <w:p w14:paraId="647107DA" w14:textId="77777777" w:rsidR="00133FE8" w:rsidRPr="00133FE8" w:rsidRDefault="00133FE8" w:rsidP="00133FE8">
            <w:pPr>
              <w:suppressAutoHyphens/>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Экзамен</w:t>
            </w:r>
          </w:p>
          <w:p w14:paraId="5F471AAC" w14:textId="77777777" w:rsidR="00133FE8" w:rsidRPr="00133FE8" w:rsidRDefault="00133FE8" w:rsidP="00133FE8">
            <w:pPr>
              <w:suppressAutoHyphens/>
              <w:contextualSpacing/>
              <w:rPr>
                <w:rFonts w:ascii="Times New Roman" w:eastAsia="Calibri" w:hAnsi="Times New Roman" w:cs="Times New Roman"/>
                <w:sz w:val="20"/>
                <w:szCs w:val="20"/>
              </w:rPr>
            </w:pPr>
          </w:p>
          <w:p w14:paraId="45D72894" w14:textId="77777777" w:rsidR="00133FE8" w:rsidRPr="00133FE8" w:rsidRDefault="00133FE8" w:rsidP="00133FE8">
            <w:pPr>
              <w:suppressAutoHyphens/>
              <w:contextualSpacing/>
              <w:rPr>
                <w:rFonts w:ascii="Times New Roman" w:eastAsia="Calibri" w:hAnsi="Times New Roman" w:cs="Times New Roman"/>
                <w:sz w:val="20"/>
                <w:szCs w:val="20"/>
              </w:rPr>
            </w:pPr>
          </w:p>
          <w:p w14:paraId="6A3C856A" w14:textId="77777777" w:rsidR="00133FE8" w:rsidRPr="00133FE8" w:rsidRDefault="00133FE8" w:rsidP="00133FE8">
            <w:pPr>
              <w:suppressAutoHyphens/>
              <w:contextualSpacing/>
              <w:rPr>
                <w:rFonts w:ascii="Times New Roman" w:eastAsia="Calibri" w:hAnsi="Times New Roman" w:cs="Times New Roman"/>
                <w:sz w:val="20"/>
                <w:szCs w:val="20"/>
              </w:rPr>
            </w:pPr>
          </w:p>
          <w:p w14:paraId="2ED71092" w14:textId="77777777" w:rsidR="00133FE8" w:rsidRPr="00133FE8" w:rsidRDefault="00133FE8" w:rsidP="00133FE8">
            <w:pPr>
              <w:suppressAutoHyphens/>
              <w:contextualSpacing/>
              <w:rPr>
                <w:rFonts w:ascii="Times New Roman" w:eastAsia="Calibri" w:hAnsi="Times New Roman" w:cs="Times New Roman"/>
                <w:sz w:val="20"/>
                <w:szCs w:val="20"/>
              </w:rPr>
            </w:pPr>
          </w:p>
          <w:p w14:paraId="0BA37B72" w14:textId="77777777" w:rsidR="00133FE8" w:rsidRPr="00133FE8" w:rsidRDefault="00133FE8" w:rsidP="00133FE8">
            <w:pPr>
              <w:suppressAutoHyphens/>
              <w:contextualSpacing/>
              <w:rPr>
                <w:rFonts w:ascii="Times New Roman" w:eastAsia="Calibri" w:hAnsi="Times New Roman" w:cs="Times New Roman"/>
                <w:sz w:val="20"/>
                <w:szCs w:val="20"/>
              </w:rPr>
            </w:pPr>
          </w:p>
          <w:p w14:paraId="19C3860E" w14:textId="77777777" w:rsidR="00133FE8" w:rsidRPr="00133FE8" w:rsidRDefault="00133FE8" w:rsidP="00133FE8">
            <w:pPr>
              <w:suppressAutoHyphens/>
              <w:contextualSpacing/>
              <w:rPr>
                <w:rFonts w:ascii="Times New Roman" w:eastAsia="Calibri" w:hAnsi="Times New Roman" w:cs="Times New Roman"/>
                <w:sz w:val="20"/>
                <w:szCs w:val="20"/>
              </w:rPr>
            </w:pPr>
          </w:p>
          <w:p w14:paraId="7CFA7F0E" w14:textId="77777777" w:rsidR="00133FE8" w:rsidRPr="00133FE8" w:rsidRDefault="00133FE8" w:rsidP="00133FE8">
            <w:pPr>
              <w:suppressAutoHyphens/>
              <w:contextualSpacing/>
              <w:rPr>
                <w:rFonts w:ascii="Times New Roman" w:eastAsia="Calibri" w:hAnsi="Times New Roman" w:cs="Times New Roman"/>
                <w:sz w:val="20"/>
                <w:szCs w:val="20"/>
              </w:rPr>
            </w:pPr>
          </w:p>
          <w:p w14:paraId="30E9303A" w14:textId="77777777" w:rsidR="00133FE8" w:rsidRPr="00133FE8" w:rsidRDefault="00133FE8" w:rsidP="00133FE8">
            <w:pPr>
              <w:suppressAutoHyphens/>
              <w:contextualSpacing/>
              <w:rPr>
                <w:rFonts w:ascii="Times New Roman" w:eastAsia="Calibri" w:hAnsi="Times New Roman" w:cs="Times New Roman"/>
                <w:sz w:val="20"/>
                <w:szCs w:val="20"/>
              </w:rPr>
            </w:pPr>
          </w:p>
          <w:p w14:paraId="7CEBE986" w14:textId="77777777" w:rsidR="00133FE8" w:rsidRPr="00133FE8" w:rsidRDefault="00133FE8" w:rsidP="00133FE8">
            <w:pPr>
              <w:suppressAutoHyphens/>
              <w:contextualSpacing/>
              <w:rPr>
                <w:rFonts w:ascii="Times New Roman" w:eastAsia="Calibri" w:hAnsi="Times New Roman" w:cs="Times New Roman"/>
                <w:sz w:val="20"/>
                <w:szCs w:val="20"/>
              </w:rPr>
            </w:pPr>
          </w:p>
          <w:p w14:paraId="016AAC53" w14:textId="77777777" w:rsidR="00133FE8" w:rsidRPr="00133FE8" w:rsidRDefault="00133FE8" w:rsidP="00133FE8">
            <w:pPr>
              <w:suppressAutoHyphens/>
              <w:contextualSpacing/>
              <w:rPr>
                <w:rFonts w:ascii="Times New Roman" w:eastAsia="Calibri" w:hAnsi="Times New Roman" w:cs="Times New Roman"/>
                <w:sz w:val="20"/>
                <w:szCs w:val="20"/>
              </w:rPr>
            </w:pPr>
          </w:p>
          <w:p w14:paraId="74619C54" w14:textId="77777777" w:rsidR="00133FE8" w:rsidRPr="00133FE8" w:rsidRDefault="00133FE8" w:rsidP="00133FE8">
            <w:pPr>
              <w:suppressAutoHyphens/>
              <w:contextualSpacing/>
              <w:rPr>
                <w:rFonts w:ascii="Times New Roman" w:eastAsia="Calibri" w:hAnsi="Times New Roman" w:cs="Times New Roman"/>
                <w:sz w:val="20"/>
                <w:szCs w:val="20"/>
              </w:rPr>
            </w:pPr>
          </w:p>
          <w:p w14:paraId="5FB73ADA" w14:textId="77777777" w:rsidR="00133FE8" w:rsidRPr="00133FE8" w:rsidRDefault="00133FE8" w:rsidP="00133FE8">
            <w:pPr>
              <w:suppressAutoHyphens/>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Экспертное наблюдение выполнения практических работ.</w:t>
            </w:r>
          </w:p>
          <w:p w14:paraId="135997A3" w14:textId="77777777" w:rsidR="00133FE8" w:rsidRPr="00133FE8" w:rsidRDefault="00133FE8" w:rsidP="00133FE8">
            <w:pPr>
              <w:suppressAutoHyphens/>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Диагностика (тестирование, контрольные работы). Заслушивание устных ответов.</w:t>
            </w:r>
          </w:p>
          <w:p w14:paraId="6F1B04E7" w14:textId="77777777" w:rsidR="00133FE8" w:rsidRPr="00133FE8" w:rsidRDefault="00133FE8" w:rsidP="00133FE8">
            <w:pPr>
              <w:suppressAutoHyphens/>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Экзамен.</w:t>
            </w:r>
          </w:p>
          <w:p w14:paraId="7A981710" w14:textId="77777777" w:rsidR="00133FE8" w:rsidRPr="00133FE8" w:rsidRDefault="00133FE8" w:rsidP="00133FE8">
            <w:pPr>
              <w:suppressAutoHyphens/>
              <w:contextualSpacing/>
              <w:rPr>
                <w:rFonts w:ascii="Times New Roman" w:eastAsia="Calibri" w:hAnsi="Times New Roman" w:cs="Times New Roman"/>
                <w:sz w:val="20"/>
                <w:szCs w:val="20"/>
              </w:rPr>
            </w:pPr>
          </w:p>
          <w:p w14:paraId="37B9B879" w14:textId="77777777" w:rsidR="00133FE8" w:rsidRPr="00133FE8" w:rsidRDefault="00133FE8" w:rsidP="00133FE8">
            <w:pPr>
              <w:suppressAutoHyphens/>
              <w:contextualSpacing/>
              <w:rPr>
                <w:rFonts w:ascii="Times New Roman" w:eastAsia="Calibri" w:hAnsi="Times New Roman" w:cs="Times New Roman"/>
                <w:sz w:val="20"/>
                <w:szCs w:val="20"/>
              </w:rPr>
            </w:pPr>
          </w:p>
          <w:p w14:paraId="6AE6D6F1" w14:textId="77777777" w:rsidR="00133FE8" w:rsidRPr="00133FE8" w:rsidRDefault="00133FE8" w:rsidP="00133FE8">
            <w:pPr>
              <w:suppressAutoHyphens/>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Диагностика (тестирование, контрольные работы). Заслушивание устных ответов.</w:t>
            </w:r>
          </w:p>
          <w:p w14:paraId="34D0C55A" w14:textId="77777777" w:rsidR="00133FE8" w:rsidRPr="00133FE8" w:rsidRDefault="00133FE8" w:rsidP="00133FE8">
            <w:pPr>
              <w:suppressAutoHyphens/>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Экзамен.</w:t>
            </w:r>
          </w:p>
          <w:p w14:paraId="482FD374" w14:textId="77777777" w:rsidR="00133FE8" w:rsidRPr="00133FE8" w:rsidRDefault="00133FE8" w:rsidP="00133FE8">
            <w:pPr>
              <w:suppressAutoHyphens/>
              <w:contextualSpacing/>
              <w:rPr>
                <w:rFonts w:ascii="Times New Roman" w:eastAsia="Calibri" w:hAnsi="Times New Roman" w:cs="Times New Roman"/>
                <w:sz w:val="20"/>
                <w:szCs w:val="20"/>
              </w:rPr>
            </w:pPr>
          </w:p>
          <w:p w14:paraId="6DCFE719" w14:textId="77777777" w:rsidR="00133FE8" w:rsidRPr="00133FE8" w:rsidRDefault="00133FE8" w:rsidP="00133FE8">
            <w:pPr>
              <w:suppressAutoHyphens/>
              <w:contextualSpacing/>
              <w:rPr>
                <w:rFonts w:ascii="Times New Roman" w:eastAsia="Calibri" w:hAnsi="Times New Roman" w:cs="Times New Roman"/>
                <w:sz w:val="20"/>
                <w:szCs w:val="20"/>
              </w:rPr>
            </w:pPr>
          </w:p>
          <w:p w14:paraId="5BE1A1BE" w14:textId="77777777" w:rsidR="00133FE8" w:rsidRPr="00133FE8" w:rsidRDefault="00133FE8" w:rsidP="00133FE8">
            <w:pPr>
              <w:suppressAutoHyphens/>
              <w:contextualSpacing/>
              <w:rPr>
                <w:rFonts w:ascii="Times New Roman" w:eastAsia="Calibri" w:hAnsi="Times New Roman" w:cs="Times New Roman"/>
                <w:sz w:val="20"/>
                <w:szCs w:val="20"/>
              </w:rPr>
            </w:pPr>
          </w:p>
          <w:p w14:paraId="7A06D302" w14:textId="77777777" w:rsidR="00133FE8" w:rsidRPr="00133FE8" w:rsidRDefault="00133FE8" w:rsidP="00133FE8">
            <w:pPr>
              <w:suppressAutoHyphens/>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Экспертное наблюдение выполнения практических работ.</w:t>
            </w:r>
          </w:p>
          <w:p w14:paraId="72D9DD86" w14:textId="77777777" w:rsidR="00133FE8" w:rsidRPr="00133FE8" w:rsidRDefault="00133FE8" w:rsidP="00133FE8">
            <w:pPr>
              <w:suppressAutoHyphens/>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Диагностика (тестирование, контрольные работы). Заслушивание устных ответов.</w:t>
            </w:r>
          </w:p>
          <w:p w14:paraId="2B1449CE" w14:textId="77777777" w:rsidR="00133FE8" w:rsidRPr="00133FE8" w:rsidRDefault="00133FE8" w:rsidP="00133FE8">
            <w:pPr>
              <w:suppressAutoHyphens/>
              <w:contextualSpacing/>
              <w:rPr>
                <w:rFonts w:ascii="Times New Roman" w:eastAsia="Calibri" w:hAnsi="Times New Roman" w:cs="Times New Roman"/>
                <w:sz w:val="20"/>
                <w:szCs w:val="20"/>
              </w:rPr>
            </w:pPr>
            <w:r w:rsidRPr="00133FE8">
              <w:rPr>
                <w:rFonts w:ascii="Times New Roman" w:eastAsia="Calibri" w:hAnsi="Times New Roman" w:cs="Times New Roman"/>
                <w:sz w:val="20"/>
                <w:szCs w:val="20"/>
              </w:rPr>
              <w:t>Экзамен.</w:t>
            </w:r>
          </w:p>
          <w:p w14:paraId="44601B82" w14:textId="77777777" w:rsidR="00133FE8" w:rsidRPr="00133FE8" w:rsidRDefault="00133FE8" w:rsidP="00133FE8">
            <w:pPr>
              <w:suppressAutoHyphens/>
              <w:contextualSpacing/>
              <w:rPr>
                <w:rFonts w:ascii="Times New Roman" w:eastAsia="Calibri" w:hAnsi="Times New Roman" w:cs="Times New Roman"/>
                <w:sz w:val="20"/>
                <w:szCs w:val="20"/>
              </w:rPr>
            </w:pPr>
          </w:p>
        </w:tc>
      </w:tr>
    </w:tbl>
    <w:p w14:paraId="0A941491" w14:textId="77777777" w:rsidR="00133FE8" w:rsidRPr="00133FE8" w:rsidRDefault="00133FE8" w:rsidP="00133FE8">
      <w:pPr>
        <w:rPr>
          <w:rFonts w:ascii="Times New Roman" w:eastAsia="Calibri" w:hAnsi="Times New Roman" w:cs="Times New Roman"/>
          <w:b/>
          <w:bCs/>
          <w:sz w:val="18"/>
          <w:szCs w:val="18"/>
        </w:rPr>
      </w:pPr>
    </w:p>
    <w:p w14:paraId="6DE5BB84" w14:textId="77777777" w:rsidR="00133FE8" w:rsidRPr="00133FE8" w:rsidRDefault="00133FE8" w:rsidP="00133FE8">
      <w:pPr>
        <w:rPr>
          <w:rFonts w:ascii="Calibri" w:eastAsia="Calibri" w:hAnsi="Calibri" w:cs="Times New Roman"/>
        </w:rPr>
      </w:pPr>
    </w:p>
    <w:p w14:paraId="31D97A3B" w14:textId="77777777" w:rsidR="00133FE8" w:rsidRDefault="00133FE8">
      <w:pPr>
        <w:rPr>
          <w:rFonts w:ascii="Times New Roman" w:eastAsia="Calibri" w:hAnsi="Times New Roman" w:cs="Times New Roman"/>
          <w:b/>
          <w:bCs/>
          <w:sz w:val="24"/>
          <w:szCs w:val="24"/>
        </w:rPr>
      </w:pPr>
      <w:r>
        <w:rPr>
          <w:rFonts w:ascii="Times New Roman" w:eastAsia="Calibri" w:hAnsi="Times New Roman" w:cs="Times New Roman"/>
          <w:b/>
          <w:bCs/>
          <w:sz w:val="24"/>
          <w:szCs w:val="24"/>
        </w:rPr>
        <w:br w:type="page"/>
      </w:r>
    </w:p>
    <w:p w14:paraId="565C1064" w14:textId="77777777" w:rsidR="009232D2" w:rsidRPr="009232D2" w:rsidRDefault="009232D2" w:rsidP="009232D2">
      <w:pPr>
        <w:jc w:val="right"/>
        <w:rPr>
          <w:rFonts w:ascii="Times New Roman" w:hAnsi="Times New Roman" w:cs="Times New Roman"/>
          <w:b/>
          <w:bCs/>
          <w:sz w:val="24"/>
          <w:szCs w:val="24"/>
        </w:rPr>
      </w:pPr>
      <w:r w:rsidRPr="009232D2">
        <w:rPr>
          <w:rFonts w:ascii="Times New Roman" w:hAnsi="Times New Roman" w:cs="Times New Roman"/>
          <w:b/>
          <w:bCs/>
          <w:sz w:val="24"/>
          <w:szCs w:val="24"/>
        </w:rPr>
        <w:lastRenderedPageBreak/>
        <w:t>Приложение 2.14</w:t>
      </w:r>
    </w:p>
    <w:p w14:paraId="24EDA066" w14:textId="77777777" w:rsidR="009232D2" w:rsidRPr="009232D2" w:rsidRDefault="009232D2" w:rsidP="009232D2">
      <w:pPr>
        <w:jc w:val="right"/>
        <w:rPr>
          <w:rFonts w:ascii="Times New Roman" w:hAnsi="Times New Roman" w:cs="Times New Roman"/>
          <w:b/>
          <w:bCs/>
          <w:sz w:val="24"/>
          <w:szCs w:val="24"/>
        </w:rPr>
      </w:pPr>
      <w:r w:rsidRPr="009232D2">
        <w:rPr>
          <w:rFonts w:ascii="Times New Roman" w:hAnsi="Times New Roman" w:cs="Times New Roman"/>
          <w:b/>
          <w:bCs/>
          <w:sz w:val="24"/>
          <w:szCs w:val="24"/>
        </w:rPr>
        <w:t>к ОПОП-П по специальности</w:t>
      </w:r>
    </w:p>
    <w:p w14:paraId="4B2F3B40" w14:textId="77777777" w:rsidR="009232D2" w:rsidRPr="009232D2" w:rsidRDefault="009232D2" w:rsidP="009232D2">
      <w:pPr>
        <w:jc w:val="right"/>
        <w:rPr>
          <w:rFonts w:ascii="Times New Roman" w:hAnsi="Times New Roman" w:cs="Times New Roman"/>
          <w:b/>
          <w:i/>
        </w:rPr>
      </w:pPr>
      <w:r w:rsidRPr="009232D2">
        <w:rPr>
          <w:rFonts w:ascii="Times New Roman" w:hAnsi="Times New Roman" w:cs="Times New Roman"/>
          <w:sz w:val="24"/>
          <w:szCs w:val="24"/>
        </w:rPr>
        <w:t xml:space="preserve">13.02.13 Эксплуатация и обслуживание </w:t>
      </w:r>
      <w:r w:rsidRPr="009232D2">
        <w:rPr>
          <w:rFonts w:ascii="Times New Roman" w:hAnsi="Times New Roman" w:cs="Times New Roman"/>
          <w:sz w:val="24"/>
          <w:szCs w:val="24"/>
        </w:rPr>
        <w:br/>
        <w:t xml:space="preserve">электрического и электромеханического </w:t>
      </w:r>
      <w:r w:rsidRPr="009232D2">
        <w:rPr>
          <w:rFonts w:ascii="Times New Roman" w:hAnsi="Times New Roman" w:cs="Times New Roman"/>
          <w:sz w:val="24"/>
          <w:szCs w:val="24"/>
        </w:rPr>
        <w:br/>
        <w:t>оборудования (по отраслям)</w:t>
      </w:r>
    </w:p>
    <w:p w14:paraId="6E00EA0D" w14:textId="77777777" w:rsidR="009232D2" w:rsidRPr="009232D2" w:rsidRDefault="009232D2" w:rsidP="009232D2">
      <w:pPr>
        <w:jc w:val="right"/>
        <w:rPr>
          <w:rFonts w:ascii="Times New Roman" w:hAnsi="Times New Roman" w:cs="Times New Roman"/>
          <w:b/>
          <w:bCs/>
          <w:color w:val="0070C0"/>
          <w:sz w:val="24"/>
          <w:szCs w:val="24"/>
        </w:rPr>
      </w:pPr>
    </w:p>
    <w:p w14:paraId="341FF2D4" w14:textId="77777777" w:rsidR="009232D2" w:rsidRPr="009232D2" w:rsidRDefault="009232D2" w:rsidP="009232D2">
      <w:pPr>
        <w:jc w:val="right"/>
        <w:rPr>
          <w:rFonts w:ascii="Times New Roman" w:hAnsi="Times New Roman" w:cs="Times New Roman"/>
          <w:b/>
          <w:bCs/>
          <w:color w:val="0070C0"/>
          <w:sz w:val="24"/>
          <w:szCs w:val="24"/>
        </w:rPr>
      </w:pPr>
    </w:p>
    <w:p w14:paraId="48B37D77" w14:textId="77777777" w:rsidR="009232D2" w:rsidRPr="009232D2" w:rsidRDefault="009232D2" w:rsidP="009232D2">
      <w:pPr>
        <w:jc w:val="right"/>
        <w:rPr>
          <w:rFonts w:ascii="Times New Roman" w:hAnsi="Times New Roman" w:cs="Times New Roman"/>
          <w:b/>
          <w:bCs/>
          <w:color w:val="0070C0"/>
          <w:sz w:val="24"/>
          <w:szCs w:val="24"/>
        </w:rPr>
      </w:pPr>
    </w:p>
    <w:p w14:paraId="28E11EE4" w14:textId="77777777" w:rsidR="009232D2" w:rsidRPr="009232D2" w:rsidRDefault="009232D2" w:rsidP="009232D2">
      <w:pPr>
        <w:jc w:val="right"/>
        <w:rPr>
          <w:rFonts w:ascii="Times New Roman" w:hAnsi="Times New Roman" w:cs="Times New Roman"/>
          <w:b/>
          <w:bCs/>
          <w:color w:val="0070C0"/>
          <w:sz w:val="24"/>
          <w:szCs w:val="24"/>
        </w:rPr>
      </w:pPr>
    </w:p>
    <w:p w14:paraId="5F6AD071" w14:textId="77777777" w:rsidR="009232D2" w:rsidRPr="009232D2" w:rsidRDefault="009232D2" w:rsidP="009232D2">
      <w:pPr>
        <w:jc w:val="right"/>
        <w:rPr>
          <w:rFonts w:ascii="Times New Roman" w:hAnsi="Times New Roman" w:cs="Times New Roman"/>
          <w:b/>
          <w:bCs/>
          <w:color w:val="0070C0"/>
          <w:sz w:val="24"/>
          <w:szCs w:val="24"/>
        </w:rPr>
      </w:pPr>
    </w:p>
    <w:p w14:paraId="1FCB610F" w14:textId="77777777" w:rsidR="009232D2" w:rsidRPr="009232D2" w:rsidRDefault="009232D2" w:rsidP="009232D2">
      <w:pPr>
        <w:jc w:val="right"/>
        <w:rPr>
          <w:rFonts w:ascii="Times New Roman" w:hAnsi="Times New Roman" w:cs="Times New Roman"/>
          <w:b/>
          <w:bCs/>
          <w:color w:val="0070C0"/>
          <w:sz w:val="24"/>
          <w:szCs w:val="24"/>
        </w:rPr>
      </w:pPr>
    </w:p>
    <w:p w14:paraId="58574667" w14:textId="77777777" w:rsidR="009232D2" w:rsidRPr="009232D2" w:rsidRDefault="009232D2" w:rsidP="009232D2">
      <w:pPr>
        <w:jc w:val="right"/>
        <w:rPr>
          <w:rFonts w:ascii="Times New Roman" w:hAnsi="Times New Roman" w:cs="Times New Roman"/>
          <w:b/>
          <w:bCs/>
          <w:color w:val="0070C0"/>
          <w:sz w:val="24"/>
          <w:szCs w:val="24"/>
        </w:rPr>
      </w:pPr>
    </w:p>
    <w:p w14:paraId="2734C1F9" w14:textId="77777777" w:rsidR="009232D2" w:rsidRPr="009232D2" w:rsidRDefault="009232D2" w:rsidP="009232D2">
      <w:pPr>
        <w:jc w:val="right"/>
        <w:rPr>
          <w:rFonts w:ascii="Times New Roman" w:hAnsi="Times New Roman" w:cs="Times New Roman"/>
          <w:b/>
          <w:bCs/>
          <w:color w:val="0070C0"/>
          <w:sz w:val="24"/>
          <w:szCs w:val="24"/>
        </w:rPr>
      </w:pPr>
    </w:p>
    <w:p w14:paraId="2E023E28" w14:textId="77777777" w:rsidR="009232D2" w:rsidRPr="009232D2" w:rsidRDefault="009232D2" w:rsidP="009232D2">
      <w:pPr>
        <w:jc w:val="right"/>
        <w:rPr>
          <w:rFonts w:ascii="Times New Roman" w:hAnsi="Times New Roman" w:cs="Times New Roman"/>
          <w:b/>
          <w:bCs/>
          <w:color w:val="0070C0"/>
          <w:sz w:val="24"/>
          <w:szCs w:val="24"/>
        </w:rPr>
      </w:pPr>
    </w:p>
    <w:p w14:paraId="27175010" w14:textId="77777777" w:rsidR="009232D2" w:rsidRPr="009232D2" w:rsidRDefault="009232D2" w:rsidP="009232D2">
      <w:pPr>
        <w:jc w:val="right"/>
        <w:rPr>
          <w:rFonts w:ascii="Times New Roman" w:hAnsi="Times New Roman" w:cs="Times New Roman"/>
          <w:b/>
          <w:bCs/>
          <w:color w:val="0070C0"/>
          <w:sz w:val="24"/>
          <w:szCs w:val="24"/>
        </w:rPr>
      </w:pPr>
    </w:p>
    <w:p w14:paraId="44672CE3" w14:textId="77777777" w:rsidR="009232D2" w:rsidRPr="009232D2" w:rsidRDefault="009232D2" w:rsidP="009232D2">
      <w:pPr>
        <w:jc w:val="right"/>
        <w:rPr>
          <w:rFonts w:ascii="Times New Roman" w:hAnsi="Times New Roman" w:cs="Times New Roman"/>
          <w:b/>
          <w:bCs/>
          <w:color w:val="0070C0"/>
          <w:sz w:val="24"/>
          <w:szCs w:val="24"/>
        </w:rPr>
      </w:pPr>
    </w:p>
    <w:p w14:paraId="4531C759" w14:textId="77777777" w:rsidR="009232D2" w:rsidRPr="009232D2" w:rsidRDefault="009232D2" w:rsidP="009232D2">
      <w:pPr>
        <w:jc w:val="center"/>
        <w:rPr>
          <w:rFonts w:ascii="Times New Roman" w:hAnsi="Times New Roman" w:cs="Times New Roman"/>
          <w:b/>
          <w:bCs/>
          <w:sz w:val="24"/>
          <w:szCs w:val="24"/>
        </w:rPr>
      </w:pPr>
      <w:r w:rsidRPr="009232D2">
        <w:rPr>
          <w:rFonts w:ascii="Times New Roman" w:hAnsi="Times New Roman" w:cs="Times New Roman"/>
          <w:b/>
          <w:bCs/>
          <w:sz w:val="24"/>
          <w:szCs w:val="24"/>
        </w:rPr>
        <w:t>Рабочая программа дисциплины</w:t>
      </w:r>
    </w:p>
    <w:p w14:paraId="21B974BB" w14:textId="77777777" w:rsidR="009232D2" w:rsidRPr="009232D2" w:rsidRDefault="009232D2" w:rsidP="009232D2">
      <w:pPr>
        <w:keepNext/>
        <w:spacing w:before="240" w:after="60"/>
        <w:jc w:val="center"/>
        <w:outlineLvl w:val="1"/>
        <w:rPr>
          <w:rFonts w:ascii="Times New Roman" w:eastAsia="Times New Roman" w:hAnsi="Times New Roman" w:cs="Times New Roman"/>
          <w:b/>
          <w:bCs/>
          <w:iCs/>
          <w:sz w:val="28"/>
          <w:szCs w:val="28"/>
          <w:lang w:val="x-none" w:eastAsia="x-none"/>
        </w:rPr>
      </w:pPr>
      <w:r w:rsidRPr="009232D2">
        <w:rPr>
          <w:rFonts w:ascii="Times New Roman" w:eastAsia="Times New Roman" w:hAnsi="Times New Roman" w:cs="Times New Roman"/>
          <w:b/>
          <w:bCs/>
          <w:iCs/>
          <w:sz w:val="28"/>
          <w:szCs w:val="28"/>
          <w:lang w:val="x-none" w:eastAsia="x-none"/>
        </w:rPr>
        <w:t>«</w:t>
      </w:r>
      <w:bookmarkStart w:id="77" w:name="_Toc162535645"/>
      <w:r w:rsidRPr="009232D2">
        <w:rPr>
          <w:rFonts w:ascii="Times New Roman" w:eastAsia="Times New Roman" w:hAnsi="Times New Roman" w:cs="Times New Roman"/>
          <w:b/>
          <w:bCs/>
          <w:iCs/>
          <w:noProof/>
          <w:sz w:val="28"/>
          <w:szCs w:val="28"/>
          <w:lang w:val="x-none" w:eastAsia="x-none"/>
        </w:rPr>
        <w:t>ОП.06</w:t>
      </w:r>
      <w:r w:rsidRPr="009232D2">
        <w:rPr>
          <w:rFonts w:ascii="Times New Roman" w:eastAsia="Times New Roman" w:hAnsi="Times New Roman" w:cs="Times New Roman"/>
          <w:b/>
          <w:bCs/>
          <w:iCs/>
          <w:sz w:val="28"/>
          <w:szCs w:val="28"/>
          <w:lang w:val="x-none" w:eastAsia="x-none"/>
        </w:rPr>
        <w:t xml:space="preserve"> </w:t>
      </w:r>
      <w:r w:rsidRPr="009232D2">
        <w:rPr>
          <w:rFonts w:ascii="Times New Roman" w:eastAsia="Times New Roman" w:hAnsi="Times New Roman" w:cs="Times New Roman"/>
          <w:b/>
          <w:bCs/>
          <w:iCs/>
          <w:noProof/>
          <w:sz w:val="28"/>
          <w:szCs w:val="28"/>
          <w:lang w:val="x-none" w:eastAsia="x-none"/>
        </w:rPr>
        <w:t>Электрические машины и электропривод</w:t>
      </w:r>
      <w:r w:rsidRPr="009232D2">
        <w:rPr>
          <w:rFonts w:ascii="Times New Roman" w:eastAsia="Times New Roman" w:hAnsi="Times New Roman" w:cs="Times New Roman"/>
          <w:b/>
          <w:bCs/>
          <w:iCs/>
          <w:sz w:val="28"/>
          <w:szCs w:val="28"/>
          <w:lang w:val="x-none" w:eastAsia="x-none"/>
        </w:rPr>
        <w:t>»</w:t>
      </w:r>
      <w:bookmarkEnd w:id="77"/>
    </w:p>
    <w:p w14:paraId="62BFE3C7" w14:textId="77777777" w:rsidR="009232D2" w:rsidRPr="009232D2" w:rsidRDefault="009232D2" w:rsidP="009232D2">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76922BD2" w14:textId="77777777" w:rsidR="009232D2" w:rsidRPr="009232D2" w:rsidRDefault="009232D2" w:rsidP="009232D2">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0A81205" w14:textId="77777777" w:rsidR="009232D2" w:rsidRPr="009232D2" w:rsidRDefault="009232D2" w:rsidP="009232D2">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AC8380A" w14:textId="77777777" w:rsidR="009232D2" w:rsidRPr="009232D2" w:rsidRDefault="009232D2" w:rsidP="009232D2">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5E1A9286" w14:textId="77777777" w:rsidR="009232D2" w:rsidRPr="009232D2" w:rsidRDefault="009232D2" w:rsidP="009232D2">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3C74160A" w14:textId="77777777" w:rsidR="009232D2" w:rsidRPr="009232D2" w:rsidRDefault="009232D2" w:rsidP="009232D2">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4C7E6509" w14:textId="77777777" w:rsidR="009232D2" w:rsidRPr="009232D2" w:rsidRDefault="009232D2" w:rsidP="009232D2">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7F6D739" w14:textId="77777777" w:rsidR="009232D2" w:rsidRPr="009232D2" w:rsidRDefault="009232D2" w:rsidP="009232D2">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43AB6E16" w14:textId="77777777" w:rsidR="009232D2" w:rsidRPr="009232D2" w:rsidRDefault="009232D2" w:rsidP="009232D2">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2AB2DAB" w14:textId="77777777" w:rsidR="009232D2" w:rsidRPr="009232D2" w:rsidRDefault="009232D2" w:rsidP="009232D2">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C03AD46" w14:textId="77777777" w:rsidR="009232D2" w:rsidRPr="009232D2" w:rsidRDefault="009232D2" w:rsidP="009232D2">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541B1A17" w14:textId="77777777" w:rsidR="009232D2" w:rsidRPr="009232D2" w:rsidRDefault="009232D2" w:rsidP="009232D2">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EC4BF05" w14:textId="77777777" w:rsidR="009232D2" w:rsidRPr="009232D2" w:rsidRDefault="009232D2" w:rsidP="009232D2">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4CE0F46A" w14:textId="77777777" w:rsidR="009232D2" w:rsidRPr="009232D2" w:rsidRDefault="009232D2" w:rsidP="009232D2">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D0D58ED" w14:textId="77777777" w:rsidR="009232D2" w:rsidRPr="009232D2" w:rsidRDefault="009232D2" w:rsidP="009232D2">
      <w:pPr>
        <w:widowControl w:val="0"/>
        <w:jc w:val="center"/>
        <w:rPr>
          <w:rFonts w:ascii="Times New Roman" w:eastAsia="Times New Roman" w:hAnsi="Times New Roman" w:cs="Times New Roman"/>
          <w:b/>
          <w:bCs/>
          <w:sz w:val="24"/>
          <w:szCs w:val="24"/>
          <w:lang w:eastAsia="nl-NL"/>
        </w:rPr>
      </w:pPr>
      <w:r w:rsidRPr="009232D2">
        <w:rPr>
          <w:rFonts w:ascii="Times New Roman" w:eastAsia="Times New Roman" w:hAnsi="Times New Roman" w:cs="Times New Roman"/>
          <w:b/>
          <w:bCs/>
          <w:sz w:val="24"/>
          <w:szCs w:val="24"/>
          <w:lang w:eastAsia="nl-NL"/>
        </w:rPr>
        <w:t>2024г.</w:t>
      </w:r>
    </w:p>
    <w:p w14:paraId="341974CF" w14:textId="77777777" w:rsidR="009232D2" w:rsidRPr="009232D2" w:rsidRDefault="009232D2" w:rsidP="009232D2">
      <w:pPr>
        <w:rPr>
          <w:rFonts w:ascii="Times New Roman Полужирный" w:eastAsia="Segoe UI" w:hAnsi="Times New Roman Полужирный" w:cs="Times New Roman"/>
          <w:b/>
          <w:bCs/>
          <w:caps/>
          <w:kern w:val="32"/>
          <w:sz w:val="24"/>
          <w:szCs w:val="24"/>
          <w:lang w:val="x-none" w:eastAsia="x-none"/>
        </w:rPr>
      </w:pPr>
      <w:r w:rsidRPr="009232D2">
        <w:br w:type="page"/>
      </w:r>
    </w:p>
    <w:p w14:paraId="4FA2F4A7" w14:textId="77777777" w:rsidR="009232D2" w:rsidRPr="009232D2" w:rsidRDefault="009232D2" w:rsidP="009232D2">
      <w:pPr>
        <w:keepNext/>
        <w:spacing w:after="120"/>
        <w:jc w:val="center"/>
        <w:outlineLvl w:val="0"/>
        <w:rPr>
          <w:rFonts w:ascii="Times New Roman" w:eastAsia="Segoe UI" w:hAnsi="Times New Roman" w:cs="Times New Roman"/>
          <w:b/>
          <w:bCs/>
          <w:caps/>
          <w:kern w:val="32"/>
          <w:sz w:val="24"/>
          <w:szCs w:val="24"/>
          <w:lang w:eastAsia="x-none"/>
        </w:rPr>
      </w:pPr>
      <w:bookmarkStart w:id="78" w:name="_Toc167287243"/>
      <w:r w:rsidRPr="009232D2">
        <w:rPr>
          <w:rFonts w:ascii="Times New Roman" w:eastAsia="Segoe UI" w:hAnsi="Times New Roman" w:cs="Times New Roman"/>
          <w:b/>
          <w:bCs/>
          <w:caps/>
          <w:kern w:val="32"/>
          <w:sz w:val="24"/>
          <w:szCs w:val="24"/>
          <w:lang w:eastAsia="x-none"/>
        </w:rPr>
        <w:lastRenderedPageBreak/>
        <w:t>СОДЕРЖАНИЕ ПРОГРАММЫ</w:t>
      </w:r>
      <w:bookmarkEnd w:id="78"/>
    </w:p>
    <w:p w14:paraId="39908123" w14:textId="77777777" w:rsidR="009232D2" w:rsidRPr="009232D2" w:rsidRDefault="009232D2" w:rsidP="009232D2">
      <w:pPr>
        <w:tabs>
          <w:tab w:val="right" w:leader="dot" w:pos="9639"/>
        </w:tabs>
        <w:spacing w:before="120" w:line="276" w:lineRule="auto"/>
        <w:rPr>
          <w:rFonts w:ascii="Times New Roman" w:hAnsi="Times New Roman" w:cs="Times New Roman"/>
          <w:b/>
          <w:bCs/>
          <w:noProof/>
          <w:color w:val="000000" w:themeColor="text1"/>
        </w:rPr>
      </w:pPr>
      <w:r w:rsidRPr="009232D2">
        <w:rPr>
          <w:rFonts w:ascii="Times New Roman" w:hAnsi="Times New Roman" w:cs="Times New Roman"/>
          <w:noProof/>
          <w:color w:val="000000" w:themeColor="text1"/>
        </w:rPr>
        <w:fldChar w:fldCharType="begin"/>
      </w:r>
      <w:r w:rsidRPr="009232D2">
        <w:rPr>
          <w:rFonts w:ascii="Times New Roman" w:hAnsi="Times New Roman" w:cs="Times New Roman"/>
          <w:noProof/>
          <w:color w:val="000000" w:themeColor="text1"/>
        </w:rPr>
        <w:instrText xml:space="preserve"> TOC \h \z \t "Раздел 1;1;Раздел 1.1;2" </w:instrText>
      </w:r>
      <w:r w:rsidRPr="009232D2">
        <w:rPr>
          <w:rFonts w:ascii="Times New Roman" w:hAnsi="Times New Roman" w:cs="Times New Roman"/>
          <w:noProof/>
          <w:color w:val="000000" w:themeColor="text1"/>
        </w:rPr>
        <w:fldChar w:fldCharType="separate"/>
      </w:r>
      <w:hyperlink w:anchor="_Toc167287243" w:history="1">
        <w:r w:rsidRPr="009232D2">
          <w:rPr>
            <w:rFonts w:ascii="Times New Roman" w:hAnsi="Times New Roman" w:cs="Times New Roman"/>
            <w:b/>
            <w:bCs/>
            <w:noProof/>
            <w:color w:val="000000" w:themeColor="text1"/>
          </w:rPr>
          <w:t>СОДЕРЖАНИЕ ПРОГРАММЫ</w:t>
        </w:r>
        <w:r w:rsidRPr="009232D2">
          <w:rPr>
            <w:rFonts w:ascii="Times New Roman" w:hAnsi="Times New Roman" w:cs="Times New Roman"/>
            <w:b/>
            <w:bCs/>
            <w:noProof/>
            <w:webHidden/>
            <w:color w:val="000000" w:themeColor="text1"/>
          </w:rPr>
          <w:tab/>
        </w:r>
        <w:r w:rsidRPr="009232D2">
          <w:rPr>
            <w:rFonts w:ascii="Times New Roman" w:hAnsi="Times New Roman" w:cs="Times New Roman"/>
            <w:b/>
            <w:bCs/>
            <w:noProof/>
            <w:webHidden/>
            <w:color w:val="000000" w:themeColor="text1"/>
          </w:rPr>
          <w:fldChar w:fldCharType="begin"/>
        </w:r>
        <w:r w:rsidRPr="009232D2">
          <w:rPr>
            <w:rFonts w:ascii="Times New Roman" w:hAnsi="Times New Roman" w:cs="Times New Roman"/>
            <w:b/>
            <w:bCs/>
            <w:noProof/>
            <w:webHidden/>
            <w:color w:val="000000" w:themeColor="text1"/>
          </w:rPr>
          <w:instrText xml:space="preserve"> PAGEREF _Toc167287243 \h </w:instrText>
        </w:r>
        <w:r w:rsidRPr="009232D2">
          <w:rPr>
            <w:rFonts w:ascii="Times New Roman" w:hAnsi="Times New Roman" w:cs="Times New Roman"/>
            <w:b/>
            <w:bCs/>
            <w:noProof/>
            <w:webHidden/>
            <w:color w:val="000000" w:themeColor="text1"/>
          </w:rPr>
        </w:r>
        <w:r w:rsidRPr="009232D2">
          <w:rPr>
            <w:rFonts w:ascii="Times New Roman" w:hAnsi="Times New Roman" w:cs="Times New Roman"/>
            <w:b/>
            <w:bCs/>
            <w:noProof/>
            <w:webHidden/>
            <w:color w:val="000000" w:themeColor="text1"/>
          </w:rPr>
          <w:fldChar w:fldCharType="separate"/>
        </w:r>
        <w:r w:rsidRPr="009232D2">
          <w:rPr>
            <w:rFonts w:ascii="Times New Roman" w:hAnsi="Times New Roman" w:cs="Times New Roman"/>
            <w:b/>
            <w:bCs/>
            <w:noProof/>
            <w:webHidden/>
            <w:color w:val="000000" w:themeColor="text1"/>
          </w:rPr>
          <w:t>2</w:t>
        </w:r>
        <w:r w:rsidRPr="009232D2">
          <w:rPr>
            <w:rFonts w:ascii="Times New Roman" w:hAnsi="Times New Roman" w:cs="Times New Roman"/>
            <w:b/>
            <w:bCs/>
            <w:noProof/>
            <w:webHidden/>
            <w:color w:val="000000" w:themeColor="text1"/>
          </w:rPr>
          <w:fldChar w:fldCharType="end"/>
        </w:r>
      </w:hyperlink>
    </w:p>
    <w:p w14:paraId="77B6E6B7" w14:textId="77777777" w:rsidR="009232D2" w:rsidRPr="009232D2" w:rsidRDefault="009232D2" w:rsidP="009232D2">
      <w:pPr>
        <w:spacing w:before="120"/>
        <w:rPr>
          <w:rFonts w:ascii="Times New Roman" w:hAnsi="Times New Roman" w:cs="Times New Roman"/>
          <w:b/>
          <w:color w:val="000000" w:themeColor="text1"/>
        </w:rPr>
      </w:pPr>
      <w:r w:rsidRPr="009232D2">
        <w:rPr>
          <w:rFonts w:ascii="Times New Roman" w:hAnsi="Times New Roman" w:cs="Times New Roman"/>
          <w:b/>
          <w:color w:val="000000" w:themeColor="text1"/>
        </w:rPr>
        <w:t>1. Общая характеристика…………………………………………………………………………………..3</w:t>
      </w:r>
    </w:p>
    <w:p w14:paraId="3EBDF3DD" w14:textId="77777777" w:rsidR="009232D2" w:rsidRPr="009232D2" w:rsidRDefault="0096534A" w:rsidP="009232D2">
      <w:pPr>
        <w:tabs>
          <w:tab w:val="right" w:leader="dot" w:pos="9639"/>
        </w:tabs>
        <w:spacing w:before="120"/>
        <w:ind w:left="240"/>
        <w:rPr>
          <w:rFonts w:eastAsiaTheme="minorEastAsia"/>
          <w:noProof/>
          <w:color w:val="000000" w:themeColor="text1"/>
          <w:lang w:eastAsia="ru-RU"/>
        </w:rPr>
      </w:pPr>
      <w:hyperlink w:anchor="_Toc167287244" w:history="1">
        <w:r w:rsidR="009232D2" w:rsidRPr="009232D2">
          <w:rPr>
            <w:rFonts w:ascii="Times New Roman" w:eastAsia="Times New Roman" w:hAnsi="Times New Roman" w:cs="Times New Roman"/>
            <w:iCs/>
            <w:noProof/>
            <w:color w:val="000000" w:themeColor="text1"/>
            <w:sz w:val="24"/>
            <w:szCs w:val="24"/>
            <w:lang w:eastAsia="ru-RU"/>
          </w:rPr>
          <w:t>1.1. Место дисциплины в структуре основной образовательной программы:</w:t>
        </w:r>
        <w:r w:rsidR="009232D2" w:rsidRPr="009232D2">
          <w:rPr>
            <w:rFonts w:ascii="Times New Roman" w:eastAsia="Times New Roman" w:hAnsi="Times New Roman" w:cs="Times New Roman"/>
            <w:iCs/>
            <w:noProof/>
            <w:webHidden/>
            <w:color w:val="000000" w:themeColor="text1"/>
            <w:sz w:val="24"/>
            <w:szCs w:val="24"/>
            <w:lang w:eastAsia="ru-RU"/>
          </w:rPr>
          <w:tab/>
        </w:r>
        <w:r w:rsidR="009232D2" w:rsidRPr="009232D2">
          <w:rPr>
            <w:rFonts w:ascii="Times New Roman" w:eastAsia="Times New Roman" w:hAnsi="Times New Roman" w:cs="Times New Roman"/>
            <w:iCs/>
            <w:noProof/>
            <w:webHidden/>
            <w:color w:val="000000" w:themeColor="text1"/>
            <w:sz w:val="24"/>
            <w:szCs w:val="24"/>
            <w:lang w:eastAsia="ru-RU"/>
          </w:rPr>
          <w:fldChar w:fldCharType="begin"/>
        </w:r>
        <w:r w:rsidR="009232D2" w:rsidRPr="009232D2">
          <w:rPr>
            <w:rFonts w:ascii="Times New Roman" w:eastAsia="Times New Roman" w:hAnsi="Times New Roman" w:cs="Times New Roman"/>
            <w:iCs/>
            <w:noProof/>
            <w:webHidden/>
            <w:color w:val="000000" w:themeColor="text1"/>
            <w:sz w:val="24"/>
            <w:szCs w:val="24"/>
            <w:lang w:eastAsia="ru-RU"/>
          </w:rPr>
          <w:instrText xml:space="preserve"> PAGEREF _Toc167287244 \h </w:instrText>
        </w:r>
        <w:r w:rsidR="009232D2" w:rsidRPr="009232D2">
          <w:rPr>
            <w:rFonts w:ascii="Times New Roman" w:eastAsia="Times New Roman" w:hAnsi="Times New Roman" w:cs="Times New Roman"/>
            <w:iCs/>
            <w:noProof/>
            <w:webHidden/>
            <w:color w:val="000000" w:themeColor="text1"/>
            <w:sz w:val="24"/>
            <w:szCs w:val="24"/>
            <w:lang w:eastAsia="ru-RU"/>
          </w:rPr>
        </w:r>
        <w:r w:rsidR="009232D2" w:rsidRPr="009232D2">
          <w:rPr>
            <w:rFonts w:ascii="Times New Roman" w:eastAsia="Times New Roman" w:hAnsi="Times New Roman" w:cs="Times New Roman"/>
            <w:iCs/>
            <w:noProof/>
            <w:webHidden/>
            <w:color w:val="000000" w:themeColor="text1"/>
            <w:sz w:val="24"/>
            <w:szCs w:val="24"/>
            <w:lang w:eastAsia="ru-RU"/>
          </w:rPr>
          <w:fldChar w:fldCharType="separate"/>
        </w:r>
        <w:r w:rsidR="009232D2" w:rsidRPr="009232D2">
          <w:rPr>
            <w:rFonts w:ascii="Times New Roman" w:eastAsia="Times New Roman" w:hAnsi="Times New Roman" w:cs="Times New Roman"/>
            <w:iCs/>
            <w:noProof/>
            <w:webHidden/>
            <w:color w:val="000000" w:themeColor="text1"/>
            <w:sz w:val="24"/>
            <w:szCs w:val="24"/>
            <w:lang w:eastAsia="ru-RU"/>
          </w:rPr>
          <w:t>3</w:t>
        </w:r>
        <w:r w:rsidR="009232D2" w:rsidRPr="009232D2">
          <w:rPr>
            <w:rFonts w:ascii="Times New Roman" w:eastAsia="Times New Roman" w:hAnsi="Times New Roman" w:cs="Times New Roman"/>
            <w:iCs/>
            <w:noProof/>
            <w:webHidden/>
            <w:color w:val="000000" w:themeColor="text1"/>
            <w:sz w:val="24"/>
            <w:szCs w:val="24"/>
            <w:lang w:eastAsia="ru-RU"/>
          </w:rPr>
          <w:fldChar w:fldCharType="end"/>
        </w:r>
      </w:hyperlink>
    </w:p>
    <w:p w14:paraId="18414904" w14:textId="77777777" w:rsidR="009232D2" w:rsidRPr="009232D2" w:rsidRDefault="0096534A" w:rsidP="009232D2">
      <w:pPr>
        <w:tabs>
          <w:tab w:val="right" w:leader="dot" w:pos="9639"/>
        </w:tabs>
        <w:spacing w:before="120"/>
        <w:ind w:left="240"/>
        <w:rPr>
          <w:rFonts w:eastAsiaTheme="minorEastAsia"/>
          <w:noProof/>
          <w:color w:val="000000" w:themeColor="text1"/>
          <w:lang w:eastAsia="ru-RU"/>
        </w:rPr>
      </w:pPr>
      <w:hyperlink w:anchor="_Toc167287245" w:history="1">
        <w:r w:rsidR="009232D2" w:rsidRPr="009232D2">
          <w:rPr>
            <w:rFonts w:ascii="Times New Roman" w:eastAsia="Times New Roman" w:hAnsi="Times New Roman" w:cs="Times New Roman"/>
            <w:iCs/>
            <w:noProof/>
            <w:color w:val="000000" w:themeColor="text1"/>
            <w:sz w:val="24"/>
            <w:szCs w:val="24"/>
            <w:lang w:eastAsia="ru-RU"/>
          </w:rPr>
          <w:t>1.2. Планируемые результаты освоения дисциплины</w:t>
        </w:r>
        <w:r w:rsidR="009232D2" w:rsidRPr="009232D2">
          <w:rPr>
            <w:rFonts w:ascii="Times New Roman" w:eastAsia="Times New Roman" w:hAnsi="Times New Roman" w:cs="Times New Roman"/>
            <w:iCs/>
            <w:noProof/>
            <w:webHidden/>
            <w:color w:val="000000" w:themeColor="text1"/>
            <w:sz w:val="24"/>
            <w:szCs w:val="24"/>
            <w:lang w:eastAsia="ru-RU"/>
          </w:rPr>
          <w:tab/>
        </w:r>
        <w:r w:rsidR="009232D2" w:rsidRPr="009232D2">
          <w:rPr>
            <w:rFonts w:ascii="Times New Roman" w:eastAsia="Times New Roman" w:hAnsi="Times New Roman" w:cs="Times New Roman"/>
            <w:iCs/>
            <w:noProof/>
            <w:webHidden/>
            <w:color w:val="000000" w:themeColor="text1"/>
            <w:sz w:val="24"/>
            <w:szCs w:val="24"/>
            <w:lang w:eastAsia="ru-RU"/>
          </w:rPr>
          <w:fldChar w:fldCharType="begin"/>
        </w:r>
        <w:r w:rsidR="009232D2" w:rsidRPr="009232D2">
          <w:rPr>
            <w:rFonts w:ascii="Times New Roman" w:eastAsia="Times New Roman" w:hAnsi="Times New Roman" w:cs="Times New Roman"/>
            <w:iCs/>
            <w:noProof/>
            <w:webHidden/>
            <w:color w:val="000000" w:themeColor="text1"/>
            <w:sz w:val="24"/>
            <w:szCs w:val="24"/>
            <w:lang w:eastAsia="ru-RU"/>
          </w:rPr>
          <w:instrText xml:space="preserve"> PAGEREF _Toc167287245 \h </w:instrText>
        </w:r>
        <w:r w:rsidR="009232D2" w:rsidRPr="009232D2">
          <w:rPr>
            <w:rFonts w:ascii="Times New Roman" w:eastAsia="Times New Roman" w:hAnsi="Times New Roman" w:cs="Times New Roman"/>
            <w:iCs/>
            <w:noProof/>
            <w:webHidden/>
            <w:color w:val="000000" w:themeColor="text1"/>
            <w:sz w:val="24"/>
            <w:szCs w:val="24"/>
            <w:lang w:eastAsia="ru-RU"/>
          </w:rPr>
        </w:r>
        <w:r w:rsidR="009232D2" w:rsidRPr="009232D2">
          <w:rPr>
            <w:rFonts w:ascii="Times New Roman" w:eastAsia="Times New Roman" w:hAnsi="Times New Roman" w:cs="Times New Roman"/>
            <w:iCs/>
            <w:noProof/>
            <w:webHidden/>
            <w:color w:val="000000" w:themeColor="text1"/>
            <w:sz w:val="24"/>
            <w:szCs w:val="24"/>
            <w:lang w:eastAsia="ru-RU"/>
          </w:rPr>
          <w:fldChar w:fldCharType="separate"/>
        </w:r>
        <w:r w:rsidR="009232D2" w:rsidRPr="009232D2">
          <w:rPr>
            <w:rFonts w:ascii="Times New Roman" w:eastAsia="Times New Roman" w:hAnsi="Times New Roman" w:cs="Times New Roman"/>
            <w:iCs/>
            <w:noProof/>
            <w:webHidden/>
            <w:color w:val="000000" w:themeColor="text1"/>
            <w:sz w:val="24"/>
            <w:szCs w:val="24"/>
            <w:lang w:eastAsia="ru-RU"/>
          </w:rPr>
          <w:t>3</w:t>
        </w:r>
        <w:r w:rsidR="009232D2" w:rsidRPr="009232D2">
          <w:rPr>
            <w:rFonts w:ascii="Times New Roman" w:eastAsia="Times New Roman" w:hAnsi="Times New Roman" w:cs="Times New Roman"/>
            <w:iCs/>
            <w:noProof/>
            <w:webHidden/>
            <w:color w:val="000000" w:themeColor="text1"/>
            <w:sz w:val="24"/>
            <w:szCs w:val="24"/>
            <w:lang w:eastAsia="ru-RU"/>
          </w:rPr>
          <w:fldChar w:fldCharType="end"/>
        </w:r>
      </w:hyperlink>
    </w:p>
    <w:p w14:paraId="1B9AEF3A" w14:textId="77777777" w:rsidR="009232D2" w:rsidRPr="009232D2" w:rsidRDefault="0096534A" w:rsidP="009232D2">
      <w:pPr>
        <w:tabs>
          <w:tab w:val="right" w:leader="dot" w:pos="9639"/>
        </w:tabs>
        <w:spacing w:before="120"/>
        <w:ind w:left="240"/>
        <w:rPr>
          <w:rFonts w:eastAsiaTheme="minorEastAsia"/>
          <w:noProof/>
          <w:color w:val="000000" w:themeColor="text1"/>
          <w:lang w:eastAsia="ru-RU"/>
        </w:rPr>
      </w:pPr>
      <w:hyperlink w:anchor="_Toc167287246" w:history="1">
        <w:r w:rsidR="009232D2" w:rsidRPr="009232D2">
          <w:rPr>
            <w:rFonts w:ascii="Times New Roman" w:eastAsia="Times New Roman" w:hAnsi="Times New Roman" w:cs="Times New Roman"/>
            <w:iCs/>
            <w:noProof/>
            <w:color w:val="000000" w:themeColor="text1"/>
            <w:sz w:val="24"/>
            <w:szCs w:val="24"/>
            <w:lang w:eastAsia="ru-RU"/>
          </w:rPr>
          <w:t>1.3 Обоснование часов вариативной части ОПОП-П</w:t>
        </w:r>
        <w:r w:rsidR="009232D2" w:rsidRPr="009232D2">
          <w:rPr>
            <w:rFonts w:ascii="Times New Roman" w:eastAsia="Times New Roman" w:hAnsi="Times New Roman" w:cs="Times New Roman"/>
            <w:iCs/>
            <w:noProof/>
            <w:webHidden/>
            <w:color w:val="000000" w:themeColor="text1"/>
            <w:sz w:val="24"/>
            <w:szCs w:val="24"/>
            <w:lang w:eastAsia="ru-RU"/>
          </w:rPr>
          <w:tab/>
        </w:r>
        <w:r w:rsidR="009232D2" w:rsidRPr="009232D2">
          <w:rPr>
            <w:rFonts w:ascii="Times New Roman" w:eastAsia="Times New Roman" w:hAnsi="Times New Roman" w:cs="Times New Roman"/>
            <w:iCs/>
            <w:noProof/>
            <w:webHidden/>
            <w:color w:val="000000" w:themeColor="text1"/>
            <w:sz w:val="24"/>
            <w:szCs w:val="24"/>
            <w:lang w:eastAsia="ru-RU"/>
          </w:rPr>
          <w:fldChar w:fldCharType="begin"/>
        </w:r>
        <w:r w:rsidR="009232D2" w:rsidRPr="009232D2">
          <w:rPr>
            <w:rFonts w:ascii="Times New Roman" w:eastAsia="Times New Roman" w:hAnsi="Times New Roman" w:cs="Times New Roman"/>
            <w:iCs/>
            <w:noProof/>
            <w:webHidden/>
            <w:color w:val="000000" w:themeColor="text1"/>
            <w:sz w:val="24"/>
            <w:szCs w:val="24"/>
            <w:lang w:eastAsia="ru-RU"/>
          </w:rPr>
          <w:instrText xml:space="preserve"> PAGEREF _Toc167287246 \h </w:instrText>
        </w:r>
        <w:r w:rsidR="009232D2" w:rsidRPr="009232D2">
          <w:rPr>
            <w:rFonts w:ascii="Times New Roman" w:eastAsia="Times New Roman" w:hAnsi="Times New Roman" w:cs="Times New Roman"/>
            <w:iCs/>
            <w:noProof/>
            <w:webHidden/>
            <w:color w:val="000000" w:themeColor="text1"/>
            <w:sz w:val="24"/>
            <w:szCs w:val="24"/>
            <w:lang w:eastAsia="ru-RU"/>
          </w:rPr>
        </w:r>
        <w:r w:rsidR="009232D2" w:rsidRPr="009232D2">
          <w:rPr>
            <w:rFonts w:ascii="Times New Roman" w:eastAsia="Times New Roman" w:hAnsi="Times New Roman" w:cs="Times New Roman"/>
            <w:iCs/>
            <w:noProof/>
            <w:webHidden/>
            <w:color w:val="000000" w:themeColor="text1"/>
            <w:sz w:val="24"/>
            <w:szCs w:val="24"/>
            <w:lang w:eastAsia="ru-RU"/>
          </w:rPr>
          <w:fldChar w:fldCharType="separate"/>
        </w:r>
        <w:r w:rsidR="009232D2" w:rsidRPr="009232D2">
          <w:rPr>
            <w:rFonts w:ascii="Times New Roman" w:eastAsia="Times New Roman" w:hAnsi="Times New Roman" w:cs="Times New Roman"/>
            <w:iCs/>
            <w:noProof/>
            <w:webHidden/>
            <w:color w:val="000000" w:themeColor="text1"/>
            <w:sz w:val="24"/>
            <w:szCs w:val="24"/>
            <w:lang w:eastAsia="ru-RU"/>
          </w:rPr>
          <w:t>5</w:t>
        </w:r>
        <w:r w:rsidR="009232D2" w:rsidRPr="009232D2">
          <w:rPr>
            <w:rFonts w:ascii="Times New Roman" w:eastAsia="Times New Roman" w:hAnsi="Times New Roman" w:cs="Times New Roman"/>
            <w:iCs/>
            <w:noProof/>
            <w:webHidden/>
            <w:color w:val="000000" w:themeColor="text1"/>
            <w:sz w:val="24"/>
            <w:szCs w:val="24"/>
            <w:lang w:eastAsia="ru-RU"/>
          </w:rPr>
          <w:fldChar w:fldCharType="end"/>
        </w:r>
      </w:hyperlink>
    </w:p>
    <w:p w14:paraId="21D85692" w14:textId="77777777" w:rsidR="009232D2" w:rsidRPr="009232D2" w:rsidRDefault="0096534A" w:rsidP="009232D2">
      <w:pPr>
        <w:tabs>
          <w:tab w:val="right" w:leader="dot" w:pos="9639"/>
        </w:tabs>
        <w:spacing w:before="120" w:line="276" w:lineRule="auto"/>
        <w:rPr>
          <w:rFonts w:eastAsiaTheme="minorEastAsia"/>
          <w:noProof/>
          <w:color w:val="000000" w:themeColor="text1"/>
          <w:lang w:eastAsia="ru-RU"/>
        </w:rPr>
      </w:pPr>
      <w:hyperlink w:anchor="_Toc167287247" w:history="1">
        <w:r w:rsidR="009232D2" w:rsidRPr="009232D2">
          <w:rPr>
            <w:rFonts w:ascii="Times New Roman" w:hAnsi="Times New Roman" w:cs="Times New Roman"/>
            <w:b/>
            <w:bCs/>
            <w:noProof/>
            <w:color w:val="000000" w:themeColor="text1"/>
          </w:rPr>
          <w:t>2. Структура и содержание ДИСЦИПЛИНЫ</w:t>
        </w:r>
        <w:r w:rsidR="009232D2" w:rsidRPr="009232D2">
          <w:rPr>
            <w:rFonts w:ascii="Times New Roman" w:hAnsi="Times New Roman" w:cs="Times New Roman"/>
            <w:b/>
            <w:bCs/>
            <w:noProof/>
            <w:webHidden/>
            <w:color w:val="000000" w:themeColor="text1"/>
          </w:rPr>
          <w:tab/>
        </w:r>
        <w:r w:rsidR="009232D2" w:rsidRPr="009232D2">
          <w:rPr>
            <w:rFonts w:ascii="Times New Roman" w:hAnsi="Times New Roman" w:cs="Times New Roman"/>
            <w:b/>
            <w:bCs/>
            <w:noProof/>
            <w:webHidden/>
            <w:color w:val="000000" w:themeColor="text1"/>
          </w:rPr>
          <w:fldChar w:fldCharType="begin"/>
        </w:r>
        <w:r w:rsidR="009232D2" w:rsidRPr="009232D2">
          <w:rPr>
            <w:rFonts w:ascii="Times New Roman" w:hAnsi="Times New Roman" w:cs="Times New Roman"/>
            <w:b/>
            <w:bCs/>
            <w:noProof/>
            <w:webHidden/>
            <w:color w:val="000000" w:themeColor="text1"/>
          </w:rPr>
          <w:instrText xml:space="preserve"> PAGEREF _Toc167287247 \h </w:instrText>
        </w:r>
        <w:r w:rsidR="009232D2" w:rsidRPr="009232D2">
          <w:rPr>
            <w:rFonts w:ascii="Times New Roman" w:hAnsi="Times New Roman" w:cs="Times New Roman"/>
            <w:b/>
            <w:bCs/>
            <w:noProof/>
            <w:webHidden/>
            <w:color w:val="000000" w:themeColor="text1"/>
          </w:rPr>
        </w:r>
        <w:r w:rsidR="009232D2" w:rsidRPr="009232D2">
          <w:rPr>
            <w:rFonts w:ascii="Times New Roman" w:hAnsi="Times New Roman" w:cs="Times New Roman"/>
            <w:b/>
            <w:bCs/>
            <w:noProof/>
            <w:webHidden/>
            <w:color w:val="000000" w:themeColor="text1"/>
          </w:rPr>
          <w:fldChar w:fldCharType="separate"/>
        </w:r>
        <w:r w:rsidR="009232D2" w:rsidRPr="009232D2">
          <w:rPr>
            <w:rFonts w:ascii="Times New Roman" w:hAnsi="Times New Roman" w:cs="Times New Roman"/>
            <w:b/>
            <w:bCs/>
            <w:noProof/>
            <w:webHidden/>
            <w:color w:val="000000" w:themeColor="text1"/>
          </w:rPr>
          <w:t>6</w:t>
        </w:r>
        <w:r w:rsidR="009232D2" w:rsidRPr="009232D2">
          <w:rPr>
            <w:rFonts w:ascii="Times New Roman" w:hAnsi="Times New Roman" w:cs="Times New Roman"/>
            <w:b/>
            <w:bCs/>
            <w:noProof/>
            <w:webHidden/>
            <w:color w:val="000000" w:themeColor="text1"/>
          </w:rPr>
          <w:fldChar w:fldCharType="end"/>
        </w:r>
      </w:hyperlink>
    </w:p>
    <w:p w14:paraId="037DD1FF" w14:textId="77777777" w:rsidR="009232D2" w:rsidRPr="009232D2" w:rsidRDefault="0096534A" w:rsidP="009232D2">
      <w:pPr>
        <w:tabs>
          <w:tab w:val="right" w:leader="dot" w:pos="9639"/>
        </w:tabs>
        <w:spacing w:before="120"/>
        <w:ind w:left="240"/>
        <w:rPr>
          <w:rFonts w:eastAsiaTheme="minorEastAsia"/>
          <w:noProof/>
          <w:color w:val="000000" w:themeColor="text1"/>
          <w:lang w:eastAsia="ru-RU"/>
        </w:rPr>
      </w:pPr>
      <w:hyperlink w:anchor="_Toc167287248" w:history="1">
        <w:r w:rsidR="009232D2" w:rsidRPr="009232D2">
          <w:rPr>
            <w:rFonts w:ascii="Times New Roman" w:eastAsia="Times New Roman" w:hAnsi="Times New Roman" w:cs="Times New Roman"/>
            <w:iCs/>
            <w:noProof/>
            <w:color w:val="000000" w:themeColor="text1"/>
            <w:sz w:val="24"/>
            <w:szCs w:val="24"/>
            <w:lang w:eastAsia="ru-RU"/>
          </w:rPr>
          <w:t>2.1. Трудоемкость освоения дисциплины</w:t>
        </w:r>
        <w:r w:rsidR="009232D2" w:rsidRPr="009232D2">
          <w:rPr>
            <w:rFonts w:ascii="Times New Roman" w:eastAsia="Times New Roman" w:hAnsi="Times New Roman" w:cs="Times New Roman"/>
            <w:iCs/>
            <w:noProof/>
            <w:webHidden/>
            <w:color w:val="000000" w:themeColor="text1"/>
            <w:sz w:val="24"/>
            <w:szCs w:val="24"/>
            <w:lang w:eastAsia="ru-RU"/>
          </w:rPr>
          <w:tab/>
        </w:r>
        <w:r w:rsidR="009232D2" w:rsidRPr="009232D2">
          <w:rPr>
            <w:rFonts w:ascii="Times New Roman" w:eastAsia="Times New Roman" w:hAnsi="Times New Roman" w:cs="Times New Roman"/>
            <w:iCs/>
            <w:noProof/>
            <w:webHidden/>
            <w:color w:val="000000" w:themeColor="text1"/>
            <w:sz w:val="24"/>
            <w:szCs w:val="24"/>
            <w:lang w:eastAsia="ru-RU"/>
          </w:rPr>
          <w:fldChar w:fldCharType="begin"/>
        </w:r>
        <w:r w:rsidR="009232D2" w:rsidRPr="009232D2">
          <w:rPr>
            <w:rFonts w:ascii="Times New Roman" w:eastAsia="Times New Roman" w:hAnsi="Times New Roman" w:cs="Times New Roman"/>
            <w:iCs/>
            <w:noProof/>
            <w:webHidden/>
            <w:color w:val="000000" w:themeColor="text1"/>
            <w:sz w:val="24"/>
            <w:szCs w:val="24"/>
            <w:lang w:eastAsia="ru-RU"/>
          </w:rPr>
          <w:instrText xml:space="preserve"> PAGEREF _Toc167287248 \h </w:instrText>
        </w:r>
        <w:r w:rsidR="009232D2" w:rsidRPr="009232D2">
          <w:rPr>
            <w:rFonts w:ascii="Times New Roman" w:eastAsia="Times New Roman" w:hAnsi="Times New Roman" w:cs="Times New Roman"/>
            <w:iCs/>
            <w:noProof/>
            <w:webHidden/>
            <w:color w:val="000000" w:themeColor="text1"/>
            <w:sz w:val="24"/>
            <w:szCs w:val="24"/>
            <w:lang w:eastAsia="ru-RU"/>
          </w:rPr>
        </w:r>
        <w:r w:rsidR="009232D2" w:rsidRPr="009232D2">
          <w:rPr>
            <w:rFonts w:ascii="Times New Roman" w:eastAsia="Times New Roman" w:hAnsi="Times New Roman" w:cs="Times New Roman"/>
            <w:iCs/>
            <w:noProof/>
            <w:webHidden/>
            <w:color w:val="000000" w:themeColor="text1"/>
            <w:sz w:val="24"/>
            <w:szCs w:val="24"/>
            <w:lang w:eastAsia="ru-RU"/>
          </w:rPr>
          <w:fldChar w:fldCharType="separate"/>
        </w:r>
        <w:r w:rsidR="009232D2" w:rsidRPr="009232D2">
          <w:rPr>
            <w:rFonts w:ascii="Times New Roman" w:eastAsia="Times New Roman" w:hAnsi="Times New Roman" w:cs="Times New Roman"/>
            <w:iCs/>
            <w:noProof/>
            <w:webHidden/>
            <w:color w:val="000000" w:themeColor="text1"/>
            <w:sz w:val="24"/>
            <w:szCs w:val="24"/>
            <w:lang w:eastAsia="ru-RU"/>
          </w:rPr>
          <w:t>6</w:t>
        </w:r>
        <w:r w:rsidR="009232D2" w:rsidRPr="009232D2">
          <w:rPr>
            <w:rFonts w:ascii="Times New Roman" w:eastAsia="Times New Roman" w:hAnsi="Times New Roman" w:cs="Times New Roman"/>
            <w:iCs/>
            <w:noProof/>
            <w:webHidden/>
            <w:color w:val="000000" w:themeColor="text1"/>
            <w:sz w:val="24"/>
            <w:szCs w:val="24"/>
            <w:lang w:eastAsia="ru-RU"/>
          </w:rPr>
          <w:fldChar w:fldCharType="end"/>
        </w:r>
      </w:hyperlink>
    </w:p>
    <w:p w14:paraId="0CEDC489" w14:textId="77777777" w:rsidR="009232D2" w:rsidRPr="009232D2" w:rsidRDefault="0096534A" w:rsidP="009232D2">
      <w:pPr>
        <w:tabs>
          <w:tab w:val="right" w:leader="dot" w:pos="9639"/>
        </w:tabs>
        <w:spacing w:before="120"/>
        <w:ind w:left="240"/>
        <w:rPr>
          <w:rFonts w:eastAsiaTheme="minorEastAsia"/>
          <w:noProof/>
          <w:color w:val="000000" w:themeColor="text1"/>
          <w:lang w:eastAsia="ru-RU"/>
        </w:rPr>
      </w:pPr>
      <w:hyperlink w:anchor="_Toc167287249" w:history="1">
        <w:r w:rsidR="009232D2" w:rsidRPr="009232D2">
          <w:rPr>
            <w:rFonts w:ascii="Times New Roman" w:eastAsia="Times New Roman" w:hAnsi="Times New Roman" w:cs="Times New Roman"/>
            <w:iCs/>
            <w:noProof/>
            <w:color w:val="000000" w:themeColor="text1"/>
            <w:sz w:val="24"/>
            <w:szCs w:val="24"/>
            <w:lang w:eastAsia="ru-RU"/>
          </w:rPr>
          <w:t>2.2. Содержание дисциплины</w:t>
        </w:r>
        <w:r w:rsidR="009232D2" w:rsidRPr="009232D2">
          <w:rPr>
            <w:rFonts w:ascii="Times New Roman" w:eastAsia="Times New Roman" w:hAnsi="Times New Roman" w:cs="Times New Roman"/>
            <w:iCs/>
            <w:noProof/>
            <w:webHidden/>
            <w:color w:val="000000" w:themeColor="text1"/>
            <w:sz w:val="24"/>
            <w:szCs w:val="24"/>
            <w:lang w:eastAsia="ru-RU"/>
          </w:rPr>
          <w:tab/>
          <w:t>8</w:t>
        </w:r>
      </w:hyperlink>
    </w:p>
    <w:p w14:paraId="18996548" w14:textId="77777777" w:rsidR="009232D2" w:rsidRPr="009232D2" w:rsidRDefault="0096534A" w:rsidP="009232D2">
      <w:pPr>
        <w:tabs>
          <w:tab w:val="right" w:leader="dot" w:pos="9639"/>
        </w:tabs>
        <w:spacing w:before="120" w:line="276" w:lineRule="auto"/>
        <w:rPr>
          <w:rFonts w:eastAsiaTheme="minorEastAsia"/>
          <w:noProof/>
          <w:color w:val="000000" w:themeColor="text1"/>
          <w:lang w:eastAsia="ru-RU"/>
        </w:rPr>
      </w:pPr>
      <w:hyperlink w:anchor="_Toc167287250" w:history="1">
        <w:r w:rsidR="009232D2" w:rsidRPr="009232D2">
          <w:rPr>
            <w:rFonts w:ascii="Times New Roman" w:hAnsi="Times New Roman" w:cs="Times New Roman"/>
            <w:b/>
            <w:bCs/>
            <w:noProof/>
            <w:color w:val="000000" w:themeColor="text1"/>
          </w:rPr>
          <w:t>3. Условия реализации ДИСЦИПЛИНЫ</w:t>
        </w:r>
        <w:r w:rsidR="009232D2" w:rsidRPr="009232D2">
          <w:rPr>
            <w:rFonts w:ascii="Times New Roman" w:hAnsi="Times New Roman" w:cs="Times New Roman"/>
            <w:b/>
            <w:bCs/>
            <w:noProof/>
            <w:webHidden/>
            <w:color w:val="000000" w:themeColor="text1"/>
          </w:rPr>
          <w:tab/>
        </w:r>
        <w:r w:rsidR="009232D2" w:rsidRPr="009232D2">
          <w:rPr>
            <w:rFonts w:ascii="Times New Roman" w:hAnsi="Times New Roman" w:cs="Times New Roman"/>
            <w:b/>
            <w:bCs/>
            <w:noProof/>
            <w:webHidden/>
            <w:color w:val="000000" w:themeColor="text1"/>
          </w:rPr>
          <w:fldChar w:fldCharType="begin"/>
        </w:r>
        <w:r w:rsidR="009232D2" w:rsidRPr="009232D2">
          <w:rPr>
            <w:rFonts w:ascii="Times New Roman" w:hAnsi="Times New Roman" w:cs="Times New Roman"/>
            <w:b/>
            <w:bCs/>
            <w:noProof/>
            <w:webHidden/>
            <w:color w:val="000000" w:themeColor="text1"/>
          </w:rPr>
          <w:instrText xml:space="preserve"> PAGEREF _Toc167287250 \h </w:instrText>
        </w:r>
        <w:r w:rsidR="009232D2" w:rsidRPr="009232D2">
          <w:rPr>
            <w:rFonts w:ascii="Times New Roman" w:hAnsi="Times New Roman" w:cs="Times New Roman"/>
            <w:b/>
            <w:bCs/>
            <w:noProof/>
            <w:webHidden/>
            <w:color w:val="000000" w:themeColor="text1"/>
          </w:rPr>
        </w:r>
        <w:r w:rsidR="009232D2" w:rsidRPr="009232D2">
          <w:rPr>
            <w:rFonts w:ascii="Times New Roman" w:hAnsi="Times New Roman" w:cs="Times New Roman"/>
            <w:b/>
            <w:bCs/>
            <w:noProof/>
            <w:webHidden/>
            <w:color w:val="000000" w:themeColor="text1"/>
          </w:rPr>
          <w:fldChar w:fldCharType="separate"/>
        </w:r>
        <w:r w:rsidR="009232D2" w:rsidRPr="009232D2">
          <w:rPr>
            <w:rFonts w:ascii="Times New Roman" w:hAnsi="Times New Roman" w:cs="Times New Roman"/>
            <w:b/>
            <w:bCs/>
            <w:noProof/>
            <w:webHidden/>
            <w:color w:val="000000" w:themeColor="text1"/>
          </w:rPr>
          <w:t>15</w:t>
        </w:r>
        <w:r w:rsidR="009232D2" w:rsidRPr="009232D2">
          <w:rPr>
            <w:rFonts w:ascii="Times New Roman" w:hAnsi="Times New Roman" w:cs="Times New Roman"/>
            <w:b/>
            <w:bCs/>
            <w:noProof/>
            <w:webHidden/>
            <w:color w:val="000000" w:themeColor="text1"/>
          </w:rPr>
          <w:fldChar w:fldCharType="end"/>
        </w:r>
      </w:hyperlink>
    </w:p>
    <w:p w14:paraId="4FCF46C2" w14:textId="77777777" w:rsidR="009232D2" w:rsidRPr="009232D2" w:rsidRDefault="0096534A" w:rsidP="009232D2">
      <w:pPr>
        <w:tabs>
          <w:tab w:val="right" w:leader="dot" w:pos="9639"/>
        </w:tabs>
        <w:spacing w:before="120"/>
        <w:ind w:left="240"/>
        <w:rPr>
          <w:rFonts w:eastAsiaTheme="minorEastAsia"/>
          <w:noProof/>
          <w:color w:val="000000" w:themeColor="text1"/>
          <w:lang w:eastAsia="ru-RU"/>
        </w:rPr>
      </w:pPr>
      <w:hyperlink w:anchor="_Toc167287251" w:history="1">
        <w:r w:rsidR="009232D2" w:rsidRPr="009232D2">
          <w:rPr>
            <w:rFonts w:ascii="Times New Roman" w:eastAsia="Times New Roman" w:hAnsi="Times New Roman" w:cs="Times New Roman"/>
            <w:iCs/>
            <w:noProof/>
            <w:color w:val="000000" w:themeColor="text1"/>
            <w:sz w:val="24"/>
            <w:szCs w:val="24"/>
            <w:lang w:eastAsia="ru-RU"/>
          </w:rPr>
          <w:t>3.1. Материально-техническое обеспечение</w:t>
        </w:r>
        <w:r w:rsidR="009232D2" w:rsidRPr="009232D2">
          <w:rPr>
            <w:rFonts w:ascii="Times New Roman" w:eastAsia="Times New Roman" w:hAnsi="Times New Roman" w:cs="Times New Roman"/>
            <w:iCs/>
            <w:noProof/>
            <w:webHidden/>
            <w:color w:val="000000" w:themeColor="text1"/>
            <w:sz w:val="24"/>
            <w:szCs w:val="24"/>
            <w:lang w:eastAsia="ru-RU"/>
          </w:rPr>
          <w:tab/>
        </w:r>
        <w:r w:rsidR="009232D2" w:rsidRPr="009232D2">
          <w:rPr>
            <w:rFonts w:ascii="Times New Roman" w:eastAsia="Times New Roman" w:hAnsi="Times New Roman" w:cs="Times New Roman"/>
            <w:iCs/>
            <w:noProof/>
            <w:webHidden/>
            <w:color w:val="000000" w:themeColor="text1"/>
            <w:sz w:val="24"/>
            <w:szCs w:val="24"/>
            <w:lang w:eastAsia="ru-RU"/>
          </w:rPr>
          <w:fldChar w:fldCharType="begin"/>
        </w:r>
        <w:r w:rsidR="009232D2" w:rsidRPr="009232D2">
          <w:rPr>
            <w:rFonts w:ascii="Times New Roman" w:eastAsia="Times New Roman" w:hAnsi="Times New Roman" w:cs="Times New Roman"/>
            <w:iCs/>
            <w:noProof/>
            <w:webHidden/>
            <w:color w:val="000000" w:themeColor="text1"/>
            <w:sz w:val="24"/>
            <w:szCs w:val="24"/>
            <w:lang w:eastAsia="ru-RU"/>
          </w:rPr>
          <w:instrText xml:space="preserve"> PAGEREF _Toc167287251 \h </w:instrText>
        </w:r>
        <w:r w:rsidR="009232D2" w:rsidRPr="009232D2">
          <w:rPr>
            <w:rFonts w:ascii="Times New Roman" w:eastAsia="Times New Roman" w:hAnsi="Times New Roman" w:cs="Times New Roman"/>
            <w:iCs/>
            <w:noProof/>
            <w:webHidden/>
            <w:color w:val="000000" w:themeColor="text1"/>
            <w:sz w:val="24"/>
            <w:szCs w:val="24"/>
            <w:lang w:eastAsia="ru-RU"/>
          </w:rPr>
        </w:r>
        <w:r w:rsidR="009232D2" w:rsidRPr="009232D2">
          <w:rPr>
            <w:rFonts w:ascii="Times New Roman" w:eastAsia="Times New Roman" w:hAnsi="Times New Roman" w:cs="Times New Roman"/>
            <w:iCs/>
            <w:noProof/>
            <w:webHidden/>
            <w:color w:val="000000" w:themeColor="text1"/>
            <w:sz w:val="24"/>
            <w:szCs w:val="24"/>
            <w:lang w:eastAsia="ru-RU"/>
          </w:rPr>
          <w:fldChar w:fldCharType="separate"/>
        </w:r>
        <w:r w:rsidR="009232D2" w:rsidRPr="009232D2">
          <w:rPr>
            <w:rFonts w:ascii="Times New Roman" w:eastAsia="Times New Roman" w:hAnsi="Times New Roman" w:cs="Times New Roman"/>
            <w:iCs/>
            <w:noProof/>
            <w:webHidden/>
            <w:color w:val="000000" w:themeColor="text1"/>
            <w:sz w:val="24"/>
            <w:szCs w:val="24"/>
            <w:lang w:eastAsia="ru-RU"/>
          </w:rPr>
          <w:t>15</w:t>
        </w:r>
        <w:r w:rsidR="009232D2" w:rsidRPr="009232D2">
          <w:rPr>
            <w:rFonts w:ascii="Times New Roman" w:eastAsia="Times New Roman" w:hAnsi="Times New Roman" w:cs="Times New Roman"/>
            <w:iCs/>
            <w:noProof/>
            <w:webHidden/>
            <w:color w:val="000000" w:themeColor="text1"/>
            <w:sz w:val="24"/>
            <w:szCs w:val="24"/>
            <w:lang w:eastAsia="ru-RU"/>
          </w:rPr>
          <w:fldChar w:fldCharType="end"/>
        </w:r>
      </w:hyperlink>
    </w:p>
    <w:p w14:paraId="5DDA64E1" w14:textId="77777777" w:rsidR="009232D2" w:rsidRPr="009232D2" w:rsidRDefault="0096534A" w:rsidP="009232D2">
      <w:pPr>
        <w:tabs>
          <w:tab w:val="right" w:leader="dot" w:pos="9639"/>
        </w:tabs>
        <w:spacing w:before="120"/>
        <w:ind w:left="240"/>
        <w:rPr>
          <w:rFonts w:eastAsiaTheme="minorEastAsia"/>
          <w:noProof/>
          <w:color w:val="000000" w:themeColor="text1"/>
          <w:lang w:eastAsia="ru-RU"/>
        </w:rPr>
      </w:pPr>
      <w:hyperlink w:anchor="_Toc167287252" w:history="1">
        <w:r w:rsidR="009232D2" w:rsidRPr="009232D2">
          <w:rPr>
            <w:rFonts w:ascii="Times New Roman" w:eastAsia="Times New Roman" w:hAnsi="Times New Roman" w:cs="Times New Roman"/>
            <w:iCs/>
            <w:noProof/>
            <w:color w:val="000000" w:themeColor="text1"/>
            <w:sz w:val="24"/>
            <w:szCs w:val="24"/>
            <w:lang w:eastAsia="ru-RU"/>
          </w:rPr>
          <w:t>3.2. Учебно-методическое обеспечение</w:t>
        </w:r>
        <w:r w:rsidR="009232D2" w:rsidRPr="009232D2">
          <w:rPr>
            <w:rFonts w:ascii="Times New Roman" w:eastAsia="Times New Roman" w:hAnsi="Times New Roman" w:cs="Times New Roman"/>
            <w:iCs/>
            <w:noProof/>
            <w:webHidden/>
            <w:color w:val="000000" w:themeColor="text1"/>
            <w:sz w:val="24"/>
            <w:szCs w:val="24"/>
            <w:lang w:eastAsia="ru-RU"/>
          </w:rPr>
          <w:tab/>
        </w:r>
        <w:r w:rsidR="009232D2" w:rsidRPr="009232D2">
          <w:rPr>
            <w:rFonts w:ascii="Times New Roman" w:eastAsia="Times New Roman" w:hAnsi="Times New Roman" w:cs="Times New Roman"/>
            <w:iCs/>
            <w:noProof/>
            <w:webHidden/>
            <w:color w:val="000000" w:themeColor="text1"/>
            <w:sz w:val="24"/>
            <w:szCs w:val="24"/>
            <w:lang w:eastAsia="ru-RU"/>
          </w:rPr>
          <w:fldChar w:fldCharType="begin"/>
        </w:r>
        <w:r w:rsidR="009232D2" w:rsidRPr="009232D2">
          <w:rPr>
            <w:rFonts w:ascii="Times New Roman" w:eastAsia="Times New Roman" w:hAnsi="Times New Roman" w:cs="Times New Roman"/>
            <w:iCs/>
            <w:noProof/>
            <w:webHidden/>
            <w:color w:val="000000" w:themeColor="text1"/>
            <w:sz w:val="24"/>
            <w:szCs w:val="24"/>
            <w:lang w:eastAsia="ru-RU"/>
          </w:rPr>
          <w:instrText xml:space="preserve"> PAGEREF _Toc167287252 \h </w:instrText>
        </w:r>
        <w:r w:rsidR="009232D2" w:rsidRPr="009232D2">
          <w:rPr>
            <w:rFonts w:ascii="Times New Roman" w:eastAsia="Times New Roman" w:hAnsi="Times New Roman" w:cs="Times New Roman"/>
            <w:iCs/>
            <w:noProof/>
            <w:webHidden/>
            <w:color w:val="000000" w:themeColor="text1"/>
            <w:sz w:val="24"/>
            <w:szCs w:val="24"/>
            <w:lang w:eastAsia="ru-RU"/>
          </w:rPr>
        </w:r>
        <w:r w:rsidR="009232D2" w:rsidRPr="009232D2">
          <w:rPr>
            <w:rFonts w:ascii="Times New Roman" w:eastAsia="Times New Roman" w:hAnsi="Times New Roman" w:cs="Times New Roman"/>
            <w:iCs/>
            <w:noProof/>
            <w:webHidden/>
            <w:color w:val="000000" w:themeColor="text1"/>
            <w:sz w:val="24"/>
            <w:szCs w:val="24"/>
            <w:lang w:eastAsia="ru-RU"/>
          </w:rPr>
          <w:fldChar w:fldCharType="separate"/>
        </w:r>
        <w:r w:rsidR="009232D2" w:rsidRPr="009232D2">
          <w:rPr>
            <w:rFonts w:ascii="Times New Roman" w:eastAsia="Times New Roman" w:hAnsi="Times New Roman" w:cs="Times New Roman"/>
            <w:iCs/>
            <w:noProof/>
            <w:webHidden/>
            <w:color w:val="000000" w:themeColor="text1"/>
            <w:sz w:val="24"/>
            <w:szCs w:val="24"/>
            <w:lang w:eastAsia="ru-RU"/>
          </w:rPr>
          <w:t>15</w:t>
        </w:r>
        <w:r w:rsidR="009232D2" w:rsidRPr="009232D2">
          <w:rPr>
            <w:rFonts w:ascii="Times New Roman" w:eastAsia="Times New Roman" w:hAnsi="Times New Roman" w:cs="Times New Roman"/>
            <w:iCs/>
            <w:noProof/>
            <w:webHidden/>
            <w:color w:val="000000" w:themeColor="text1"/>
            <w:sz w:val="24"/>
            <w:szCs w:val="24"/>
            <w:lang w:eastAsia="ru-RU"/>
          </w:rPr>
          <w:fldChar w:fldCharType="end"/>
        </w:r>
      </w:hyperlink>
    </w:p>
    <w:p w14:paraId="1E5CF4DD" w14:textId="77777777" w:rsidR="009232D2" w:rsidRPr="009232D2" w:rsidRDefault="0096534A" w:rsidP="009232D2">
      <w:pPr>
        <w:tabs>
          <w:tab w:val="right" w:leader="dot" w:pos="9639"/>
        </w:tabs>
        <w:spacing w:before="120" w:line="276" w:lineRule="auto"/>
        <w:rPr>
          <w:rFonts w:eastAsiaTheme="minorEastAsia"/>
          <w:noProof/>
          <w:color w:val="000000" w:themeColor="text1"/>
          <w:lang w:eastAsia="ru-RU"/>
        </w:rPr>
      </w:pPr>
      <w:hyperlink w:anchor="_Toc167287253" w:history="1">
        <w:r w:rsidR="009232D2" w:rsidRPr="009232D2">
          <w:rPr>
            <w:rFonts w:ascii="Times New Roman" w:hAnsi="Times New Roman" w:cs="Times New Roman"/>
            <w:b/>
            <w:bCs/>
            <w:noProof/>
            <w:color w:val="000000" w:themeColor="text1"/>
          </w:rPr>
          <w:t>4. Контроль и оценка результатов  освоения ДИСЦИПЛИНЫ</w:t>
        </w:r>
        <w:r w:rsidR="009232D2" w:rsidRPr="009232D2">
          <w:rPr>
            <w:rFonts w:ascii="Times New Roman" w:hAnsi="Times New Roman" w:cs="Times New Roman"/>
            <w:b/>
            <w:bCs/>
            <w:noProof/>
            <w:webHidden/>
            <w:color w:val="000000" w:themeColor="text1"/>
          </w:rPr>
          <w:tab/>
        </w:r>
        <w:r w:rsidR="009232D2" w:rsidRPr="009232D2">
          <w:rPr>
            <w:rFonts w:ascii="Times New Roman" w:hAnsi="Times New Roman" w:cs="Times New Roman"/>
            <w:b/>
            <w:bCs/>
            <w:noProof/>
            <w:webHidden/>
            <w:color w:val="000000" w:themeColor="text1"/>
          </w:rPr>
          <w:fldChar w:fldCharType="begin"/>
        </w:r>
        <w:r w:rsidR="009232D2" w:rsidRPr="009232D2">
          <w:rPr>
            <w:rFonts w:ascii="Times New Roman" w:hAnsi="Times New Roman" w:cs="Times New Roman"/>
            <w:b/>
            <w:bCs/>
            <w:noProof/>
            <w:webHidden/>
            <w:color w:val="000000" w:themeColor="text1"/>
          </w:rPr>
          <w:instrText xml:space="preserve"> PAGEREF _Toc167287253 \h </w:instrText>
        </w:r>
        <w:r w:rsidR="009232D2" w:rsidRPr="009232D2">
          <w:rPr>
            <w:rFonts w:ascii="Times New Roman" w:hAnsi="Times New Roman" w:cs="Times New Roman"/>
            <w:b/>
            <w:bCs/>
            <w:noProof/>
            <w:webHidden/>
            <w:color w:val="000000" w:themeColor="text1"/>
          </w:rPr>
        </w:r>
        <w:r w:rsidR="009232D2" w:rsidRPr="009232D2">
          <w:rPr>
            <w:rFonts w:ascii="Times New Roman" w:hAnsi="Times New Roman" w:cs="Times New Roman"/>
            <w:b/>
            <w:bCs/>
            <w:noProof/>
            <w:webHidden/>
            <w:color w:val="000000" w:themeColor="text1"/>
          </w:rPr>
          <w:fldChar w:fldCharType="separate"/>
        </w:r>
        <w:r w:rsidR="009232D2" w:rsidRPr="009232D2">
          <w:rPr>
            <w:rFonts w:ascii="Times New Roman" w:hAnsi="Times New Roman" w:cs="Times New Roman"/>
            <w:b/>
            <w:bCs/>
            <w:noProof/>
            <w:webHidden/>
            <w:color w:val="000000" w:themeColor="text1"/>
          </w:rPr>
          <w:t>16</w:t>
        </w:r>
        <w:r w:rsidR="009232D2" w:rsidRPr="009232D2">
          <w:rPr>
            <w:rFonts w:ascii="Times New Roman" w:hAnsi="Times New Roman" w:cs="Times New Roman"/>
            <w:b/>
            <w:bCs/>
            <w:noProof/>
            <w:webHidden/>
            <w:color w:val="000000" w:themeColor="text1"/>
          </w:rPr>
          <w:fldChar w:fldCharType="end"/>
        </w:r>
      </w:hyperlink>
    </w:p>
    <w:p w14:paraId="6F2A960D" w14:textId="77777777" w:rsidR="009232D2" w:rsidRPr="009232D2" w:rsidRDefault="009232D2" w:rsidP="009232D2">
      <w:pPr>
        <w:keepNext/>
        <w:spacing w:after="120"/>
        <w:outlineLvl w:val="0"/>
        <w:rPr>
          <w:rFonts w:ascii="Times New Roman" w:eastAsia="Segoe UI" w:hAnsi="Times New Roman" w:cs="Times New Roman"/>
          <w:caps/>
          <w:color w:val="000000" w:themeColor="text1"/>
          <w:kern w:val="32"/>
          <w:sz w:val="24"/>
          <w:szCs w:val="24"/>
          <w:lang w:eastAsia="x-none"/>
        </w:rPr>
      </w:pPr>
      <w:r w:rsidRPr="009232D2">
        <w:rPr>
          <w:rFonts w:ascii="Times New Roman" w:eastAsia="Segoe UI" w:hAnsi="Times New Roman" w:cs="Times New Roman"/>
          <w:caps/>
          <w:color w:val="000000" w:themeColor="text1"/>
          <w:kern w:val="32"/>
          <w:sz w:val="24"/>
          <w:szCs w:val="24"/>
          <w:lang w:eastAsia="x-none"/>
        </w:rPr>
        <w:fldChar w:fldCharType="end"/>
      </w:r>
    </w:p>
    <w:p w14:paraId="4FCB73C6" w14:textId="77777777" w:rsidR="009232D2" w:rsidRPr="009232D2" w:rsidRDefault="009232D2" w:rsidP="009232D2">
      <w:pPr>
        <w:keepNext/>
        <w:spacing w:after="120"/>
        <w:outlineLvl w:val="0"/>
        <w:rPr>
          <w:rFonts w:ascii="Times New Roman" w:eastAsia="Segoe UI" w:hAnsi="Times New Roman" w:cs="Times New Roman"/>
          <w:b/>
          <w:bCs/>
          <w:caps/>
          <w:color w:val="000000" w:themeColor="text1"/>
          <w:kern w:val="32"/>
          <w:sz w:val="24"/>
          <w:szCs w:val="24"/>
          <w:lang w:eastAsia="x-none"/>
        </w:rPr>
        <w:sectPr w:rsidR="009232D2" w:rsidRPr="009232D2" w:rsidSect="00502F97">
          <w:headerReference w:type="even" r:id="rId86"/>
          <w:headerReference w:type="default" r:id="rId87"/>
          <w:pgSz w:w="11906" w:h="16838"/>
          <w:pgMar w:top="1134" w:right="567" w:bottom="1134" w:left="1701" w:header="709" w:footer="709" w:gutter="0"/>
          <w:cols w:space="708"/>
          <w:docGrid w:linePitch="360"/>
        </w:sectPr>
      </w:pPr>
    </w:p>
    <w:p w14:paraId="4B2540EE" w14:textId="77777777" w:rsidR="009232D2" w:rsidRPr="009232D2" w:rsidRDefault="009232D2" w:rsidP="009232D2">
      <w:pPr>
        <w:suppressAutoHyphens/>
        <w:ind w:left="720"/>
        <w:jc w:val="center"/>
        <w:rPr>
          <w:rFonts w:ascii="Times New Roman" w:hAnsi="Times New Roman" w:cs="Times New Roman"/>
          <w:b/>
          <w:sz w:val="24"/>
          <w:szCs w:val="24"/>
        </w:rPr>
      </w:pPr>
      <w:r w:rsidRPr="009232D2">
        <w:rPr>
          <w:rFonts w:ascii="Times New Roman" w:hAnsi="Times New Roman" w:cs="Times New Roman"/>
          <w:b/>
          <w:sz w:val="24"/>
          <w:szCs w:val="24"/>
        </w:rPr>
        <w:lastRenderedPageBreak/>
        <w:t xml:space="preserve">1. ОБЩАЯ ХАРАКТЕРИСТИКА </w:t>
      </w:r>
      <w:r w:rsidRPr="009232D2">
        <w:rPr>
          <w:rFonts w:ascii="Times New Roman" w:hAnsi="Times New Roman" w:cs="Times New Roman"/>
          <w:b/>
          <w:color w:val="000000"/>
          <w:sz w:val="24"/>
          <w:szCs w:val="24"/>
        </w:rPr>
        <w:t>РАБОЧЕЙ ПРОГРАММЫ</w:t>
      </w:r>
      <w:r w:rsidRPr="009232D2">
        <w:rPr>
          <w:rFonts w:ascii="Times New Roman" w:hAnsi="Times New Roman" w:cs="Times New Roman"/>
          <w:b/>
          <w:sz w:val="24"/>
          <w:szCs w:val="24"/>
        </w:rPr>
        <w:t xml:space="preserve"> УЧЕБНОЙ ДИСЦИПЛИНЫ</w:t>
      </w:r>
    </w:p>
    <w:p w14:paraId="6F38C7AB" w14:textId="77777777" w:rsidR="009232D2" w:rsidRPr="009232D2" w:rsidRDefault="009232D2" w:rsidP="009232D2">
      <w:pPr>
        <w:suppressAutoHyphens/>
        <w:jc w:val="center"/>
        <w:rPr>
          <w:rFonts w:ascii="Times New Roman" w:hAnsi="Times New Roman" w:cs="Times New Roman"/>
          <w:b/>
          <w:sz w:val="24"/>
          <w:szCs w:val="24"/>
        </w:rPr>
      </w:pPr>
      <w:r w:rsidRPr="009232D2">
        <w:rPr>
          <w:rFonts w:ascii="Times New Roman" w:hAnsi="Times New Roman" w:cs="Times New Roman"/>
          <w:b/>
          <w:sz w:val="24"/>
          <w:szCs w:val="24"/>
        </w:rPr>
        <w:t>«</w:t>
      </w:r>
      <w:r w:rsidRPr="009232D2">
        <w:rPr>
          <w:rFonts w:ascii="Times New Roman" w:hAnsi="Times New Roman" w:cs="Times New Roman"/>
          <w:b/>
          <w:noProof/>
          <w:sz w:val="24"/>
          <w:szCs w:val="24"/>
        </w:rPr>
        <w:t>ОП.06</w:t>
      </w:r>
      <w:r w:rsidRPr="009232D2">
        <w:rPr>
          <w:rFonts w:ascii="Times New Roman" w:hAnsi="Times New Roman" w:cs="Times New Roman"/>
          <w:b/>
          <w:sz w:val="24"/>
          <w:szCs w:val="24"/>
        </w:rPr>
        <w:t xml:space="preserve"> </w:t>
      </w:r>
      <w:r w:rsidRPr="009232D2">
        <w:rPr>
          <w:rFonts w:ascii="Times New Roman" w:hAnsi="Times New Roman" w:cs="Times New Roman"/>
          <w:b/>
          <w:noProof/>
          <w:sz w:val="24"/>
          <w:szCs w:val="24"/>
        </w:rPr>
        <w:t>Электрические машины и электропривод</w:t>
      </w:r>
      <w:r w:rsidRPr="009232D2">
        <w:rPr>
          <w:rFonts w:ascii="Times New Roman" w:hAnsi="Times New Roman" w:cs="Times New Roman"/>
          <w:b/>
          <w:sz w:val="24"/>
          <w:szCs w:val="24"/>
        </w:rPr>
        <w:t>»</w:t>
      </w:r>
    </w:p>
    <w:p w14:paraId="7050E9D2" w14:textId="77777777" w:rsidR="009232D2" w:rsidRPr="009232D2" w:rsidRDefault="009232D2" w:rsidP="00923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vertAlign w:val="superscript"/>
        </w:rPr>
      </w:pPr>
    </w:p>
    <w:p w14:paraId="6B27237C" w14:textId="77777777" w:rsidR="009232D2" w:rsidRPr="009232D2" w:rsidRDefault="009232D2" w:rsidP="009232D2">
      <w:pPr>
        <w:spacing w:after="120" w:line="276" w:lineRule="auto"/>
        <w:ind w:firstLine="709"/>
        <w:outlineLvl w:val="1"/>
        <w:rPr>
          <w:rFonts w:ascii="Times New Roman Полужирный" w:eastAsia="Segoe UI" w:hAnsi="Times New Roman Полужирный" w:cs="Times New Roman"/>
          <w:b/>
          <w:bCs/>
          <w:color w:val="000000"/>
          <w:spacing w:val="15"/>
          <w:sz w:val="24"/>
          <w:szCs w:val="24"/>
          <w:lang w:eastAsia="ru-RU"/>
        </w:rPr>
      </w:pPr>
      <w:bookmarkStart w:id="79" w:name="_Toc167287244"/>
      <w:r w:rsidRPr="009232D2">
        <w:rPr>
          <w:rFonts w:ascii="Times New Roman Полужирный" w:eastAsia="Segoe UI" w:hAnsi="Times New Roman Полужирный" w:cs="Times New Roman"/>
          <w:b/>
          <w:bCs/>
          <w:color w:val="5A5A5A" w:themeColor="text1" w:themeTint="A5"/>
          <w:spacing w:val="15"/>
          <w:sz w:val="24"/>
          <w:szCs w:val="24"/>
          <w:lang w:eastAsia="ru-RU"/>
        </w:rPr>
        <w:t>1.1. Место дисциплины в структуре основной образовательной программы:</w:t>
      </w:r>
      <w:bookmarkEnd w:id="79"/>
      <w:r w:rsidRPr="009232D2">
        <w:rPr>
          <w:rFonts w:ascii="Times New Roman Полужирный" w:eastAsia="Segoe UI" w:hAnsi="Times New Roman Полужирный" w:cs="Times New Roman"/>
          <w:b/>
          <w:bCs/>
          <w:color w:val="5A5A5A" w:themeColor="text1" w:themeTint="A5"/>
          <w:spacing w:val="15"/>
          <w:sz w:val="24"/>
          <w:szCs w:val="24"/>
          <w:lang w:eastAsia="ru-RU"/>
        </w:rPr>
        <w:t xml:space="preserve"> </w:t>
      </w:r>
    </w:p>
    <w:p w14:paraId="5789322C" w14:textId="77777777" w:rsidR="009232D2" w:rsidRPr="009232D2" w:rsidRDefault="009232D2" w:rsidP="00F221B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sz w:val="24"/>
          <w:szCs w:val="24"/>
        </w:rPr>
      </w:pPr>
      <w:r w:rsidRPr="009232D2">
        <w:rPr>
          <w:rFonts w:ascii="Times New Roman" w:hAnsi="Times New Roman" w:cs="Times New Roman"/>
          <w:sz w:val="24"/>
          <w:szCs w:val="24"/>
        </w:rPr>
        <w:t xml:space="preserve">Цель дисциплины «ОП.06 Электрические машины и электропривод»: формирование навыков </w:t>
      </w:r>
      <w:r w:rsidRPr="009232D2">
        <w:rPr>
          <w:rFonts w:ascii="Times New Roman" w:hAnsi="Times New Roman" w:cs="Times New Roman"/>
          <w:sz w:val="24"/>
          <w:szCs w:val="24"/>
          <w:shd w:val="clear" w:color="auto" w:fill="FFFFFF"/>
        </w:rPr>
        <w:t>выполнения работы по технической эксплуатации, обслуживанию и ремонту электрического и электромеханического оборудования; использования основных измерительных приборов.</w:t>
      </w:r>
    </w:p>
    <w:p w14:paraId="4556B201" w14:textId="77777777" w:rsidR="009232D2" w:rsidRPr="009232D2" w:rsidRDefault="009232D2" w:rsidP="00F221B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sz w:val="24"/>
          <w:szCs w:val="24"/>
        </w:rPr>
      </w:pPr>
      <w:r w:rsidRPr="009232D2">
        <w:rPr>
          <w:rFonts w:ascii="Times New Roman" w:hAnsi="Times New Roman" w:cs="Times New Roman"/>
          <w:sz w:val="24"/>
          <w:szCs w:val="24"/>
        </w:rPr>
        <w:t>Учебная дисциплина «</w:t>
      </w:r>
      <w:r w:rsidRPr="009232D2">
        <w:rPr>
          <w:rFonts w:ascii="Times New Roman" w:hAnsi="Times New Roman" w:cs="Times New Roman"/>
          <w:noProof/>
          <w:sz w:val="24"/>
          <w:szCs w:val="24"/>
        </w:rPr>
        <w:t>ОП.06</w:t>
      </w:r>
      <w:r w:rsidRPr="009232D2">
        <w:rPr>
          <w:rFonts w:ascii="Times New Roman" w:hAnsi="Times New Roman" w:cs="Times New Roman"/>
          <w:sz w:val="24"/>
          <w:szCs w:val="24"/>
        </w:rPr>
        <w:t xml:space="preserve"> </w:t>
      </w:r>
      <w:r w:rsidRPr="009232D2">
        <w:rPr>
          <w:rFonts w:ascii="Times New Roman" w:hAnsi="Times New Roman" w:cs="Times New Roman"/>
          <w:noProof/>
          <w:sz w:val="24"/>
          <w:szCs w:val="24"/>
        </w:rPr>
        <w:t>Электрические маишны и электропривод</w:t>
      </w:r>
      <w:r w:rsidRPr="009232D2">
        <w:rPr>
          <w:rFonts w:ascii="Times New Roman" w:hAnsi="Times New Roman" w:cs="Times New Roman"/>
          <w:sz w:val="24"/>
          <w:szCs w:val="24"/>
        </w:rPr>
        <w:t xml:space="preserve">» является обязательной частью </w:t>
      </w:r>
      <w:r w:rsidRPr="009232D2">
        <w:rPr>
          <w:rFonts w:ascii="Times New Roman" w:hAnsi="Times New Roman" w:cs="Times New Roman"/>
          <w:noProof/>
          <w:sz w:val="24"/>
          <w:szCs w:val="24"/>
        </w:rPr>
        <w:t>общепрофессионального</w:t>
      </w:r>
      <w:r w:rsidRPr="009232D2">
        <w:rPr>
          <w:rFonts w:ascii="Times New Roman" w:hAnsi="Times New Roman" w:cs="Times New Roman"/>
          <w:sz w:val="24"/>
          <w:szCs w:val="24"/>
        </w:rPr>
        <w:t xml:space="preserve"> цикла образовательной программы в соответствии с ФГОС СПО по </w:t>
      </w:r>
      <w:r w:rsidRPr="009232D2">
        <w:rPr>
          <w:rFonts w:ascii="Times New Roman" w:hAnsi="Times New Roman" w:cs="Times New Roman"/>
          <w:color w:val="000000"/>
          <w:sz w:val="24"/>
          <w:szCs w:val="24"/>
        </w:rPr>
        <w:t>специальности 13.02.13 Эксплуатация и обслуживание электрического и электромеханического оборудования (по отраслям)</w:t>
      </w:r>
      <w:r w:rsidRPr="009232D2">
        <w:rPr>
          <w:rFonts w:ascii="Times New Roman" w:hAnsi="Times New Roman" w:cs="Times New Roman"/>
          <w:sz w:val="24"/>
          <w:szCs w:val="24"/>
        </w:rPr>
        <w:t xml:space="preserve">. </w:t>
      </w:r>
    </w:p>
    <w:p w14:paraId="29F7990C" w14:textId="77777777" w:rsidR="009232D2" w:rsidRPr="009232D2" w:rsidRDefault="009232D2" w:rsidP="00F221BB">
      <w:pPr>
        <w:spacing w:line="276" w:lineRule="auto"/>
        <w:rPr>
          <w:rFonts w:ascii="Times New Roman" w:hAnsi="Times New Roman"/>
        </w:rPr>
      </w:pPr>
    </w:p>
    <w:p w14:paraId="1AB71C2E" w14:textId="77777777" w:rsidR="009232D2" w:rsidRPr="009232D2" w:rsidRDefault="009232D2" w:rsidP="00F221BB">
      <w:pPr>
        <w:spacing w:after="120" w:line="276" w:lineRule="auto"/>
        <w:ind w:firstLine="709"/>
        <w:outlineLvl w:val="1"/>
        <w:rPr>
          <w:rFonts w:ascii="Times New Roman Полужирный" w:eastAsia="Segoe UI" w:hAnsi="Times New Roman Полужирный" w:cs="Times New Roman"/>
          <w:b/>
          <w:bCs/>
          <w:color w:val="5A5A5A" w:themeColor="text1" w:themeTint="A5"/>
          <w:spacing w:val="15"/>
          <w:sz w:val="24"/>
          <w:szCs w:val="24"/>
          <w:lang w:eastAsia="ru-RU"/>
        </w:rPr>
      </w:pPr>
      <w:bookmarkStart w:id="80" w:name="_Toc167287245"/>
      <w:r w:rsidRPr="009232D2">
        <w:rPr>
          <w:rFonts w:ascii="Times New Roman Полужирный" w:eastAsia="Segoe UI" w:hAnsi="Times New Roman Полужирный" w:cs="Times New Roman"/>
          <w:b/>
          <w:bCs/>
          <w:color w:val="5A5A5A" w:themeColor="text1" w:themeTint="A5"/>
          <w:spacing w:val="15"/>
          <w:sz w:val="24"/>
          <w:szCs w:val="24"/>
          <w:lang w:eastAsia="ru-RU"/>
        </w:rPr>
        <w:t>1.2. Планируемые результаты освоения дисциплины</w:t>
      </w:r>
      <w:bookmarkEnd w:id="80"/>
    </w:p>
    <w:p w14:paraId="7DC0DABD" w14:textId="77777777" w:rsidR="009232D2" w:rsidRPr="009232D2" w:rsidRDefault="009232D2" w:rsidP="00F221BB">
      <w:pPr>
        <w:spacing w:line="276" w:lineRule="auto"/>
        <w:ind w:firstLine="709"/>
        <w:jc w:val="both"/>
        <w:rPr>
          <w:rFonts w:ascii="Times New Roman" w:eastAsia="Times New Roman" w:hAnsi="Times New Roman" w:cs="Times New Roman"/>
          <w:sz w:val="24"/>
          <w:szCs w:val="24"/>
          <w:lang w:eastAsia="ru-RU"/>
        </w:rPr>
      </w:pPr>
      <w:r w:rsidRPr="009232D2">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14:paraId="6A94702E" w14:textId="77777777" w:rsidR="009232D2" w:rsidRPr="009232D2" w:rsidRDefault="009232D2" w:rsidP="00F221BB">
      <w:pPr>
        <w:spacing w:after="120" w:line="276" w:lineRule="auto"/>
        <w:ind w:firstLine="709"/>
        <w:rPr>
          <w:rFonts w:ascii="Times New Roman" w:hAnsi="Times New Roman" w:cs="Times New Roman"/>
          <w:bCs/>
          <w:sz w:val="24"/>
          <w:szCs w:val="24"/>
        </w:rPr>
      </w:pPr>
      <w:r w:rsidRPr="009232D2">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5"/>
        <w:gridCol w:w="2406"/>
        <w:gridCol w:w="2471"/>
        <w:gridCol w:w="2406"/>
      </w:tblGrid>
      <w:tr w:rsidR="009232D2" w:rsidRPr="009232D2" w14:paraId="791FAA1A" w14:textId="77777777" w:rsidTr="00AD5821">
        <w:tc>
          <w:tcPr>
            <w:tcW w:w="2345" w:type="dxa"/>
            <w:tcBorders>
              <w:top w:val="single" w:sz="4" w:space="0" w:color="auto"/>
              <w:left w:val="single" w:sz="4" w:space="0" w:color="auto"/>
              <w:right w:val="single" w:sz="4" w:space="0" w:color="auto"/>
            </w:tcBorders>
          </w:tcPr>
          <w:p w14:paraId="5BA087B9" w14:textId="77777777" w:rsidR="009232D2" w:rsidRPr="009232D2" w:rsidRDefault="009232D2" w:rsidP="009232D2">
            <w:pPr>
              <w:rPr>
                <w:rFonts w:ascii="Times New Roman" w:hAnsi="Times New Roman" w:cs="Times New Roman"/>
                <w:b/>
                <w:sz w:val="24"/>
                <w:szCs w:val="24"/>
              </w:rPr>
            </w:pPr>
            <w:r w:rsidRPr="009232D2">
              <w:rPr>
                <w:rFonts w:ascii="Times New Roman" w:hAnsi="Times New Roman" w:cs="Times New Roman"/>
                <w:b/>
                <w:sz w:val="24"/>
                <w:szCs w:val="24"/>
              </w:rPr>
              <w:t xml:space="preserve">Код ОК, </w:t>
            </w:r>
          </w:p>
          <w:p w14:paraId="3883BD71" w14:textId="77777777" w:rsidR="009232D2" w:rsidRPr="009232D2" w:rsidRDefault="009232D2" w:rsidP="009232D2">
            <w:pPr>
              <w:rPr>
                <w:rFonts w:ascii="Times New Roman" w:hAnsi="Times New Roman" w:cs="Times New Roman"/>
                <w:b/>
                <w:i/>
                <w:sz w:val="24"/>
                <w:szCs w:val="24"/>
              </w:rPr>
            </w:pPr>
            <w:r w:rsidRPr="009232D2">
              <w:rPr>
                <w:rFonts w:ascii="Times New Roman" w:hAnsi="Times New Roman" w:cs="Times New Roman"/>
                <w:b/>
                <w:i/>
                <w:sz w:val="24"/>
                <w:szCs w:val="24"/>
              </w:rPr>
              <w:t xml:space="preserve">ПК </w:t>
            </w:r>
          </w:p>
        </w:tc>
        <w:tc>
          <w:tcPr>
            <w:tcW w:w="2406" w:type="dxa"/>
            <w:tcBorders>
              <w:top w:val="single" w:sz="4" w:space="0" w:color="auto"/>
              <w:left w:val="single" w:sz="4" w:space="0" w:color="auto"/>
              <w:right w:val="single" w:sz="4" w:space="0" w:color="auto"/>
            </w:tcBorders>
          </w:tcPr>
          <w:p w14:paraId="31076DD8" w14:textId="77777777" w:rsidR="009232D2" w:rsidRPr="009232D2" w:rsidRDefault="009232D2" w:rsidP="009232D2">
            <w:pPr>
              <w:jc w:val="center"/>
              <w:rPr>
                <w:rFonts w:ascii="Times New Roman" w:hAnsi="Times New Roman" w:cs="Times New Roman"/>
                <w:b/>
                <w:sz w:val="24"/>
                <w:szCs w:val="24"/>
              </w:rPr>
            </w:pPr>
            <w:r w:rsidRPr="009232D2">
              <w:rPr>
                <w:rFonts w:ascii="Times New Roman" w:hAnsi="Times New Roman" w:cs="Times New Roman"/>
                <w:b/>
                <w:sz w:val="24"/>
                <w:szCs w:val="24"/>
              </w:rPr>
              <w:t>Уметь</w:t>
            </w:r>
          </w:p>
        </w:tc>
        <w:tc>
          <w:tcPr>
            <w:tcW w:w="2471" w:type="dxa"/>
            <w:tcBorders>
              <w:top w:val="single" w:sz="4" w:space="0" w:color="auto"/>
              <w:left w:val="single" w:sz="4" w:space="0" w:color="auto"/>
              <w:bottom w:val="single" w:sz="4" w:space="0" w:color="auto"/>
              <w:right w:val="single" w:sz="4" w:space="0" w:color="auto"/>
            </w:tcBorders>
            <w:shd w:val="clear" w:color="auto" w:fill="auto"/>
          </w:tcPr>
          <w:p w14:paraId="050DD07D" w14:textId="77777777" w:rsidR="009232D2" w:rsidRPr="009232D2" w:rsidRDefault="009232D2" w:rsidP="009232D2">
            <w:pPr>
              <w:jc w:val="center"/>
              <w:rPr>
                <w:rFonts w:ascii="Times New Roman" w:hAnsi="Times New Roman" w:cs="Times New Roman"/>
                <w:b/>
                <w:i/>
                <w:sz w:val="24"/>
                <w:szCs w:val="24"/>
              </w:rPr>
            </w:pPr>
            <w:r w:rsidRPr="009232D2">
              <w:rPr>
                <w:rFonts w:ascii="Times New Roman" w:hAnsi="Times New Roman" w:cs="Times New Roman"/>
                <w:b/>
                <w:sz w:val="24"/>
                <w:szCs w:val="24"/>
              </w:rPr>
              <w:t>Знать</w:t>
            </w:r>
          </w:p>
        </w:tc>
        <w:tc>
          <w:tcPr>
            <w:tcW w:w="2406" w:type="dxa"/>
            <w:tcBorders>
              <w:top w:val="single" w:sz="4" w:space="0" w:color="auto"/>
              <w:left w:val="single" w:sz="4" w:space="0" w:color="auto"/>
              <w:bottom w:val="single" w:sz="4" w:space="0" w:color="auto"/>
              <w:right w:val="single" w:sz="4" w:space="0" w:color="auto"/>
            </w:tcBorders>
          </w:tcPr>
          <w:p w14:paraId="7E03F6CA" w14:textId="77777777" w:rsidR="009232D2" w:rsidRPr="009232D2" w:rsidRDefault="009232D2" w:rsidP="009232D2">
            <w:pPr>
              <w:jc w:val="center"/>
              <w:rPr>
                <w:rFonts w:ascii="Times New Roman" w:hAnsi="Times New Roman" w:cs="Times New Roman"/>
                <w:b/>
                <w:i/>
                <w:sz w:val="24"/>
                <w:szCs w:val="24"/>
              </w:rPr>
            </w:pPr>
            <w:r w:rsidRPr="009232D2">
              <w:rPr>
                <w:rFonts w:ascii="Times New Roman" w:hAnsi="Times New Roman" w:cs="Times New Roman"/>
                <w:b/>
                <w:sz w:val="24"/>
                <w:szCs w:val="24"/>
              </w:rPr>
              <w:t xml:space="preserve">Владеть навыками </w:t>
            </w:r>
          </w:p>
        </w:tc>
      </w:tr>
      <w:tr w:rsidR="009232D2" w:rsidRPr="009232D2" w14:paraId="1BB8D0B8" w14:textId="77777777" w:rsidTr="00AD5821">
        <w:tc>
          <w:tcPr>
            <w:tcW w:w="2345" w:type="dxa"/>
            <w:tcBorders>
              <w:top w:val="single" w:sz="4" w:space="0" w:color="auto"/>
              <w:left w:val="single" w:sz="4" w:space="0" w:color="auto"/>
              <w:right w:val="single" w:sz="4" w:space="0" w:color="auto"/>
            </w:tcBorders>
          </w:tcPr>
          <w:p w14:paraId="4ECD9810" w14:textId="77777777" w:rsidR="009232D2" w:rsidRPr="009232D2" w:rsidRDefault="009232D2" w:rsidP="009232D2">
            <w:pPr>
              <w:rPr>
                <w:rFonts w:ascii="Times New Roman" w:hAnsi="Times New Roman" w:cs="Times New Roman"/>
                <w:bCs/>
                <w:sz w:val="24"/>
                <w:szCs w:val="24"/>
              </w:rPr>
            </w:pPr>
            <w:r w:rsidRPr="009232D2">
              <w:rPr>
                <w:rFonts w:ascii="Times New Roman" w:hAnsi="Times New Roman" w:cs="Times New Roman"/>
                <w:bCs/>
                <w:sz w:val="24"/>
                <w:szCs w:val="24"/>
              </w:rPr>
              <w:t>ОК.01</w:t>
            </w:r>
          </w:p>
          <w:p w14:paraId="404F77F4" w14:textId="77777777" w:rsidR="009232D2" w:rsidRPr="009232D2" w:rsidRDefault="009232D2" w:rsidP="009232D2">
            <w:pPr>
              <w:rPr>
                <w:rFonts w:ascii="Times New Roman" w:hAnsi="Times New Roman"/>
              </w:rPr>
            </w:pPr>
            <w:r w:rsidRPr="009232D2">
              <w:rPr>
                <w:rFonts w:ascii="Times New Roman" w:hAnsi="Times New Roman"/>
              </w:rPr>
              <w:t>Выбирать способы решения задач профессиональной деятельности применительно к различным контекстам</w:t>
            </w:r>
          </w:p>
          <w:p w14:paraId="43B992D3" w14:textId="77777777" w:rsidR="009232D2" w:rsidRPr="009232D2" w:rsidRDefault="009232D2" w:rsidP="009232D2">
            <w:pPr>
              <w:rPr>
                <w:rFonts w:ascii="Times New Roman" w:hAnsi="Times New Roman" w:cs="Times New Roman"/>
                <w:bCs/>
                <w:sz w:val="24"/>
                <w:szCs w:val="24"/>
              </w:rPr>
            </w:pPr>
          </w:p>
        </w:tc>
        <w:tc>
          <w:tcPr>
            <w:tcW w:w="2406" w:type="dxa"/>
            <w:tcBorders>
              <w:top w:val="single" w:sz="4" w:space="0" w:color="auto"/>
              <w:left w:val="single" w:sz="4" w:space="0" w:color="auto"/>
              <w:right w:val="single" w:sz="4" w:space="0" w:color="auto"/>
            </w:tcBorders>
            <w:hideMark/>
          </w:tcPr>
          <w:p w14:paraId="4142718F" w14:textId="77777777" w:rsidR="009232D2" w:rsidRPr="009232D2" w:rsidRDefault="009232D2" w:rsidP="009232D2">
            <w:pPr>
              <w:rPr>
                <w:rFonts w:ascii="Times New Roman" w:hAnsi="Times New Roman"/>
              </w:rPr>
            </w:pPr>
            <w:r w:rsidRPr="009232D2">
              <w:rPr>
                <w:rFonts w:ascii="Times New Roman" w:hAnsi="Times New Roman"/>
              </w:rPr>
              <w:t>- распознавать задачу и/или проблему в профессиональном и/или социальном контексте, анализировать и выделять её составные части</w:t>
            </w:r>
          </w:p>
          <w:p w14:paraId="2D0B4AAD" w14:textId="77777777" w:rsidR="009232D2" w:rsidRPr="009232D2" w:rsidRDefault="009232D2" w:rsidP="009232D2">
            <w:pPr>
              <w:rPr>
                <w:rFonts w:ascii="Times New Roman" w:hAnsi="Times New Roman" w:cs="Times New Roman"/>
                <w:bCs/>
              </w:rPr>
            </w:pPr>
            <w:r w:rsidRPr="009232D2">
              <w:rPr>
                <w:rFonts w:ascii="Times New Roman" w:hAnsi="Times New Roman" w:cs="Times New Roman"/>
                <w:bCs/>
              </w:rPr>
              <w:t>- определять этапы решения задачи</w:t>
            </w:r>
            <w:r w:rsidRPr="009232D2">
              <w:rPr>
                <w:rFonts w:ascii="Times New Roman" w:hAnsi="Times New Roman"/>
              </w:rPr>
              <w:t xml:space="preserve"> составлять план действия, реализовывать составленный план, определять необходимые ресурсы</w:t>
            </w:r>
          </w:p>
          <w:p w14:paraId="253C8C84" w14:textId="77777777" w:rsidR="009232D2" w:rsidRPr="009232D2" w:rsidRDefault="009232D2" w:rsidP="009232D2">
            <w:pPr>
              <w:rPr>
                <w:rFonts w:ascii="Times New Roman" w:hAnsi="Times New Roman" w:cs="Times New Roman"/>
                <w:bCs/>
              </w:rPr>
            </w:pPr>
            <w:r w:rsidRPr="009232D2">
              <w:rPr>
                <w:rFonts w:ascii="Times New Roman" w:hAnsi="Times New Roman" w:cs="Times New Roman"/>
                <w:bCs/>
              </w:rPr>
              <w:t>-</w:t>
            </w:r>
            <w:r w:rsidRPr="009232D2">
              <w:rPr>
                <w:rFonts w:ascii="Times New Roman" w:hAnsi="Times New Roman"/>
              </w:rPr>
              <w:t xml:space="preserve"> выявлять и эффективно искать информацию, необходимую для решения задачи и/или проблемы</w:t>
            </w:r>
          </w:p>
          <w:p w14:paraId="1EE76A3D" w14:textId="77777777" w:rsidR="009232D2" w:rsidRPr="009232D2" w:rsidRDefault="009232D2" w:rsidP="009232D2">
            <w:pPr>
              <w:rPr>
                <w:rFonts w:ascii="Times New Roman" w:hAnsi="Times New Roman" w:cs="Times New Roman"/>
                <w:bCs/>
              </w:rPr>
            </w:pPr>
            <w:r w:rsidRPr="009232D2">
              <w:rPr>
                <w:rFonts w:ascii="Times New Roman" w:hAnsi="Times New Roman" w:cs="Times New Roman"/>
                <w:bCs/>
              </w:rPr>
              <w:t xml:space="preserve">- </w:t>
            </w:r>
            <w:r w:rsidRPr="009232D2">
              <w:rPr>
                <w:rFonts w:ascii="Times New Roman" w:hAnsi="Times New Roman"/>
              </w:rPr>
              <w:t>владеть актуальными методами работы в профессиональной и смежных сферах</w:t>
            </w:r>
          </w:p>
          <w:p w14:paraId="2EE3682C" w14:textId="77777777" w:rsidR="009232D2" w:rsidRPr="009232D2" w:rsidRDefault="009232D2" w:rsidP="009232D2">
            <w:pPr>
              <w:rPr>
                <w:rFonts w:ascii="Times New Roman" w:hAnsi="Times New Roman" w:cs="Times New Roman"/>
                <w:bCs/>
              </w:rPr>
            </w:pPr>
            <w:r w:rsidRPr="009232D2">
              <w:rPr>
                <w:rFonts w:ascii="Times New Roman" w:hAnsi="Times New Roman" w:cs="Times New Roman"/>
                <w:bCs/>
              </w:rPr>
              <w:t>-</w:t>
            </w:r>
            <w:r w:rsidRPr="009232D2">
              <w:rPr>
                <w:rFonts w:ascii="Times New Roman" w:hAnsi="Times New Roman"/>
              </w:rPr>
              <w:t xml:space="preserve"> оценивать результат и последствия своих </w:t>
            </w:r>
            <w:r w:rsidRPr="009232D2">
              <w:rPr>
                <w:rFonts w:ascii="Times New Roman" w:hAnsi="Times New Roman"/>
              </w:rPr>
              <w:lastRenderedPageBreak/>
              <w:t>действий (самостоятельно или с помощью наставника)</w:t>
            </w:r>
          </w:p>
        </w:tc>
        <w:tc>
          <w:tcPr>
            <w:tcW w:w="2471" w:type="dxa"/>
            <w:tcBorders>
              <w:top w:val="single" w:sz="4" w:space="0" w:color="auto"/>
              <w:left w:val="single" w:sz="4" w:space="0" w:color="auto"/>
              <w:bottom w:val="single" w:sz="4" w:space="0" w:color="auto"/>
              <w:right w:val="single" w:sz="4" w:space="0" w:color="auto"/>
            </w:tcBorders>
            <w:shd w:val="clear" w:color="auto" w:fill="auto"/>
          </w:tcPr>
          <w:p w14:paraId="65203ACC" w14:textId="77777777" w:rsidR="009232D2" w:rsidRPr="009232D2" w:rsidRDefault="009232D2" w:rsidP="009232D2">
            <w:pPr>
              <w:rPr>
                <w:rFonts w:ascii="Times New Roman" w:hAnsi="Times New Roman"/>
              </w:rPr>
            </w:pPr>
            <w:r w:rsidRPr="009232D2">
              <w:rPr>
                <w:rFonts w:ascii="Times New Roman" w:hAnsi="Times New Roman"/>
              </w:rPr>
              <w:lastRenderedPageBreak/>
              <w:t>- актуальный профессиональный и социальный контекст, в котором приходится работать и жить</w:t>
            </w:r>
          </w:p>
          <w:p w14:paraId="207C83A5" w14:textId="77777777" w:rsidR="009232D2" w:rsidRPr="009232D2" w:rsidRDefault="009232D2" w:rsidP="009232D2">
            <w:pPr>
              <w:rPr>
                <w:rFonts w:ascii="Times New Roman" w:hAnsi="Times New Roman"/>
              </w:rPr>
            </w:pPr>
            <w:r w:rsidRPr="009232D2">
              <w:rPr>
                <w:rFonts w:ascii="Times New Roman" w:hAnsi="Times New Roman"/>
              </w:rPr>
              <w:t>- структура плана для решения задач, алгоритмы выполнения работ в профессиональной и смежных областях</w:t>
            </w:r>
          </w:p>
          <w:p w14:paraId="63D31B1E" w14:textId="77777777" w:rsidR="009232D2" w:rsidRPr="009232D2" w:rsidRDefault="009232D2" w:rsidP="009232D2">
            <w:pPr>
              <w:rPr>
                <w:rFonts w:ascii="Times New Roman" w:hAnsi="Times New Roman"/>
              </w:rPr>
            </w:pPr>
            <w:r w:rsidRPr="009232D2">
              <w:rPr>
                <w:rFonts w:ascii="Times New Roman" w:hAnsi="Times New Roman"/>
              </w:rPr>
              <w:t>- основные источники информации и ресурсы для решения задач и/или проблем в профессиональном и/или социальном контексте</w:t>
            </w:r>
          </w:p>
          <w:p w14:paraId="34C4475C" w14:textId="77777777" w:rsidR="009232D2" w:rsidRPr="009232D2" w:rsidRDefault="009232D2" w:rsidP="009232D2">
            <w:pPr>
              <w:rPr>
                <w:rFonts w:ascii="Times New Roman" w:hAnsi="Times New Roman"/>
              </w:rPr>
            </w:pPr>
            <w:r w:rsidRPr="009232D2">
              <w:rPr>
                <w:rFonts w:ascii="Times New Roman" w:hAnsi="Times New Roman"/>
              </w:rPr>
              <w:t>- методы работы в профессиональной и смежных сферах</w:t>
            </w:r>
          </w:p>
          <w:p w14:paraId="68F258C1" w14:textId="77777777" w:rsidR="009232D2" w:rsidRPr="009232D2" w:rsidRDefault="009232D2" w:rsidP="009232D2">
            <w:pPr>
              <w:rPr>
                <w:rFonts w:ascii="Times New Roman" w:hAnsi="Times New Roman"/>
              </w:rPr>
            </w:pPr>
            <w:r w:rsidRPr="009232D2">
              <w:rPr>
                <w:rFonts w:ascii="Times New Roman" w:hAnsi="Times New Roman"/>
              </w:rPr>
              <w:t>- порядок оценки результатов решения задач профессиональной деятельности</w:t>
            </w:r>
          </w:p>
          <w:p w14:paraId="3443D721" w14:textId="77777777" w:rsidR="009232D2" w:rsidRPr="009232D2" w:rsidRDefault="009232D2" w:rsidP="009232D2">
            <w:pPr>
              <w:rPr>
                <w:rFonts w:ascii="Times New Roman" w:hAnsi="Times New Roman" w:cs="Times New Roman"/>
                <w:bCs/>
                <w:i/>
              </w:rPr>
            </w:pPr>
          </w:p>
        </w:tc>
        <w:tc>
          <w:tcPr>
            <w:tcW w:w="2406" w:type="dxa"/>
            <w:tcBorders>
              <w:top w:val="single" w:sz="4" w:space="0" w:color="auto"/>
              <w:left w:val="single" w:sz="4" w:space="0" w:color="auto"/>
              <w:bottom w:val="single" w:sz="4" w:space="0" w:color="auto"/>
              <w:right w:val="single" w:sz="4" w:space="0" w:color="auto"/>
            </w:tcBorders>
          </w:tcPr>
          <w:p w14:paraId="29A0DFDC" w14:textId="77777777" w:rsidR="009232D2" w:rsidRPr="009232D2" w:rsidRDefault="009232D2" w:rsidP="009232D2">
            <w:pPr>
              <w:jc w:val="center"/>
              <w:rPr>
                <w:rFonts w:ascii="Times New Roman" w:hAnsi="Times New Roman" w:cs="Times New Roman"/>
                <w:bCs/>
                <w:i/>
                <w:sz w:val="24"/>
                <w:szCs w:val="24"/>
              </w:rPr>
            </w:pPr>
            <w:r w:rsidRPr="009232D2">
              <w:rPr>
                <w:rFonts w:ascii="Times New Roman" w:hAnsi="Times New Roman" w:cs="Times New Roman"/>
                <w:bCs/>
                <w:i/>
                <w:sz w:val="24"/>
                <w:szCs w:val="24"/>
              </w:rPr>
              <w:t>-</w:t>
            </w:r>
          </w:p>
        </w:tc>
      </w:tr>
      <w:tr w:rsidR="009232D2" w:rsidRPr="009232D2" w14:paraId="06F5DE4C" w14:textId="77777777" w:rsidTr="00AD5821">
        <w:tc>
          <w:tcPr>
            <w:tcW w:w="2345" w:type="dxa"/>
            <w:tcBorders>
              <w:left w:val="single" w:sz="4" w:space="0" w:color="auto"/>
              <w:bottom w:val="single" w:sz="4" w:space="0" w:color="auto"/>
              <w:right w:val="single" w:sz="4" w:space="0" w:color="auto"/>
            </w:tcBorders>
          </w:tcPr>
          <w:p w14:paraId="1C2BD57F" w14:textId="77777777" w:rsidR="009232D2" w:rsidRPr="009232D2" w:rsidRDefault="009232D2" w:rsidP="009232D2">
            <w:pPr>
              <w:rPr>
                <w:rFonts w:ascii="Times New Roman" w:hAnsi="Times New Roman" w:cs="Times New Roman"/>
                <w:bCs/>
              </w:rPr>
            </w:pPr>
            <w:r w:rsidRPr="009232D2">
              <w:rPr>
                <w:rFonts w:ascii="Times New Roman" w:hAnsi="Times New Roman" w:cs="Times New Roman"/>
                <w:bCs/>
              </w:rPr>
              <w:lastRenderedPageBreak/>
              <w:t>ОК.05</w:t>
            </w:r>
          </w:p>
          <w:p w14:paraId="58AA3AE2" w14:textId="77777777" w:rsidR="009232D2" w:rsidRPr="009232D2" w:rsidRDefault="009232D2" w:rsidP="009232D2">
            <w:pPr>
              <w:rPr>
                <w:rFonts w:ascii="Times New Roman" w:hAnsi="Times New Roman" w:cs="Times New Roman"/>
                <w:bCs/>
              </w:rPr>
            </w:pPr>
            <w:r w:rsidRPr="009232D2">
              <w:rPr>
                <w:rFonts w:ascii="Times New Roman" w:hAnsi="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406" w:type="dxa"/>
            <w:tcBorders>
              <w:left w:val="single" w:sz="4" w:space="0" w:color="auto"/>
              <w:bottom w:val="single" w:sz="4" w:space="0" w:color="auto"/>
              <w:right w:val="single" w:sz="4" w:space="0" w:color="auto"/>
            </w:tcBorders>
          </w:tcPr>
          <w:p w14:paraId="15A1D076" w14:textId="77777777" w:rsidR="009232D2" w:rsidRPr="009232D2" w:rsidRDefault="009232D2" w:rsidP="009232D2">
            <w:pPr>
              <w:rPr>
                <w:rFonts w:ascii="Times New Roman" w:hAnsi="Times New Roman"/>
              </w:rPr>
            </w:pPr>
            <w:r w:rsidRPr="009232D2">
              <w:rPr>
                <w:rFonts w:ascii="Times New Roman" w:hAnsi="Times New Roman"/>
              </w:rPr>
              <w:t>- грамотно излагать свои мысли и оформлять документы по профессиональной тематике на государственном языке</w:t>
            </w:r>
          </w:p>
          <w:p w14:paraId="7BC708F8" w14:textId="77777777" w:rsidR="009232D2" w:rsidRPr="009232D2" w:rsidRDefault="009232D2" w:rsidP="009232D2">
            <w:pPr>
              <w:rPr>
                <w:rFonts w:ascii="Times New Roman" w:hAnsi="Times New Roman" w:cs="Times New Roman"/>
                <w:bCs/>
              </w:rPr>
            </w:pPr>
            <w:r w:rsidRPr="009232D2">
              <w:rPr>
                <w:rFonts w:ascii="Times New Roman" w:hAnsi="Times New Roman"/>
              </w:rPr>
              <w:t>- проявлять толерантность в рабочем коллективе</w:t>
            </w:r>
          </w:p>
        </w:tc>
        <w:tc>
          <w:tcPr>
            <w:tcW w:w="2471" w:type="dxa"/>
            <w:tcBorders>
              <w:top w:val="single" w:sz="4" w:space="0" w:color="auto"/>
              <w:left w:val="single" w:sz="4" w:space="0" w:color="auto"/>
              <w:bottom w:val="single" w:sz="4" w:space="0" w:color="auto"/>
              <w:right w:val="single" w:sz="4" w:space="0" w:color="auto"/>
            </w:tcBorders>
            <w:shd w:val="clear" w:color="auto" w:fill="auto"/>
          </w:tcPr>
          <w:p w14:paraId="1DB00496" w14:textId="77777777" w:rsidR="009232D2" w:rsidRPr="009232D2" w:rsidRDefault="009232D2" w:rsidP="009232D2">
            <w:pPr>
              <w:rPr>
                <w:rFonts w:ascii="Times New Roman" w:hAnsi="Times New Roman"/>
              </w:rPr>
            </w:pPr>
            <w:r w:rsidRPr="009232D2">
              <w:rPr>
                <w:rFonts w:ascii="Times New Roman" w:hAnsi="Times New Roman"/>
              </w:rPr>
              <w:t>- правила оформления документов</w:t>
            </w:r>
          </w:p>
          <w:p w14:paraId="04ACB6F4" w14:textId="77777777" w:rsidR="009232D2" w:rsidRPr="009232D2" w:rsidRDefault="009232D2" w:rsidP="009232D2">
            <w:pPr>
              <w:rPr>
                <w:rFonts w:ascii="Times New Roman" w:hAnsi="Times New Roman"/>
              </w:rPr>
            </w:pPr>
            <w:r w:rsidRPr="009232D2">
              <w:rPr>
                <w:rFonts w:ascii="Times New Roman" w:hAnsi="Times New Roman"/>
              </w:rPr>
              <w:t>- правила построения устных сообщений</w:t>
            </w:r>
          </w:p>
          <w:p w14:paraId="70F3548D" w14:textId="77777777" w:rsidR="009232D2" w:rsidRPr="009232D2" w:rsidRDefault="009232D2" w:rsidP="009232D2">
            <w:pPr>
              <w:rPr>
                <w:rFonts w:ascii="Times New Roman" w:hAnsi="Times New Roman" w:cs="Times New Roman"/>
                <w:bCs/>
                <w:i/>
              </w:rPr>
            </w:pPr>
            <w:r w:rsidRPr="009232D2">
              <w:rPr>
                <w:rFonts w:ascii="Times New Roman" w:hAnsi="Times New Roman"/>
              </w:rPr>
              <w:t>- особенности социального и культурного контекста</w:t>
            </w:r>
          </w:p>
        </w:tc>
        <w:tc>
          <w:tcPr>
            <w:tcW w:w="2406" w:type="dxa"/>
            <w:tcBorders>
              <w:top w:val="single" w:sz="4" w:space="0" w:color="auto"/>
              <w:left w:val="single" w:sz="4" w:space="0" w:color="auto"/>
              <w:bottom w:val="single" w:sz="4" w:space="0" w:color="auto"/>
              <w:right w:val="single" w:sz="4" w:space="0" w:color="auto"/>
            </w:tcBorders>
          </w:tcPr>
          <w:p w14:paraId="41FFA1FA" w14:textId="77777777" w:rsidR="009232D2" w:rsidRPr="009232D2" w:rsidRDefault="009232D2" w:rsidP="009232D2">
            <w:pPr>
              <w:jc w:val="center"/>
              <w:rPr>
                <w:rFonts w:ascii="Times New Roman" w:hAnsi="Times New Roman" w:cs="Times New Roman"/>
                <w:bCs/>
                <w:i/>
                <w:sz w:val="24"/>
                <w:szCs w:val="24"/>
              </w:rPr>
            </w:pPr>
            <w:r w:rsidRPr="009232D2">
              <w:rPr>
                <w:rFonts w:ascii="Times New Roman" w:hAnsi="Times New Roman" w:cs="Times New Roman"/>
                <w:bCs/>
                <w:i/>
                <w:sz w:val="24"/>
                <w:szCs w:val="24"/>
              </w:rPr>
              <w:t>-</w:t>
            </w:r>
          </w:p>
        </w:tc>
      </w:tr>
      <w:tr w:rsidR="009232D2" w:rsidRPr="009232D2" w14:paraId="27F3876A" w14:textId="77777777" w:rsidTr="00AD5821">
        <w:tc>
          <w:tcPr>
            <w:tcW w:w="2345" w:type="dxa"/>
            <w:tcBorders>
              <w:left w:val="single" w:sz="4" w:space="0" w:color="auto"/>
              <w:bottom w:val="single" w:sz="4" w:space="0" w:color="auto"/>
              <w:right w:val="single" w:sz="4" w:space="0" w:color="auto"/>
            </w:tcBorders>
          </w:tcPr>
          <w:p w14:paraId="215DC15C" w14:textId="77777777" w:rsidR="009232D2" w:rsidRPr="009232D2" w:rsidRDefault="009232D2" w:rsidP="009232D2">
            <w:pPr>
              <w:rPr>
                <w:rFonts w:ascii="Times New Roman" w:hAnsi="Times New Roman" w:cs="Times New Roman"/>
                <w:bCs/>
              </w:rPr>
            </w:pPr>
            <w:r w:rsidRPr="009232D2">
              <w:rPr>
                <w:rFonts w:ascii="Times New Roman" w:hAnsi="Times New Roman" w:cs="Times New Roman"/>
                <w:bCs/>
              </w:rPr>
              <w:t>ОК.09</w:t>
            </w:r>
          </w:p>
          <w:p w14:paraId="24CF9F4B" w14:textId="77777777" w:rsidR="009232D2" w:rsidRPr="009232D2" w:rsidRDefault="009232D2" w:rsidP="009232D2">
            <w:pPr>
              <w:rPr>
                <w:rFonts w:ascii="Times New Roman" w:hAnsi="Times New Roman"/>
              </w:rPr>
            </w:pPr>
            <w:r w:rsidRPr="009232D2">
              <w:rPr>
                <w:rFonts w:ascii="Times New Roman" w:hAnsi="Times New Roman"/>
              </w:rPr>
              <w:t>Пользоваться профессиональной документацией на государственном и иностранном языках</w:t>
            </w:r>
          </w:p>
          <w:p w14:paraId="4C1ED4EA" w14:textId="77777777" w:rsidR="009232D2" w:rsidRPr="009232D2" w:rsidRDefault="009232D2" w:rsidP="009232D2">
            <w:pPr>
              <w:rPr>
                <w:rFonts w:ascii="Times New Roman" w:hAnsi="Times New Roman" w:cs="Times New Roman"/>
                <w:bCs/>
              </w:rPr>
            </w:pPr>
          </w:p>
        </w:tc>
        <w:tc>
          <w:tcPr>
            <w:tcW w:w="2406" w:type="dxa"/>
            <w:tcBorders>
              <w:left w:val="single" w:sz="4" w:space="0" w:color="auto"/>
              <w:bottom w:val="single" w:sz="4" w:space="0" w:color="auto"/>
              <w:right w:val="single" w:sz="4" w:space="0" w:color="auto"/>
            </w:tcBorders>
          </w:tcPr>
          <w:p w14:paraId="55DAF896" w14:textId="77777777" w:rsidR="009232D2" w:rsidRPr="009232D2" w:rsidRDefault="009232D2" w:rsidP="009232D2">
            <w:pPr>
              <w:rPr>
                <w:rFonts w:ascii="Times New Roman" w:hAnsi="Times New Roman"/>
              </w:rPr>
            </w:pPr>
            <w:r w:rsidRPr="009232D2">
              <w:rPr>
                <w:rFonts w:ascii="Times New Roman" w:hAnsi="Times New Roman"/>
              </w:rPr>
              <w:t>-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4C7F7BB1" w14:textId="77777777" w:rsidR="009232D2" w:rsidRPr="009232D2" w:rsidRDefault="009232D2" w:rsidP="009232D2">
            <w:pPr>
              <w:rPr>
                <w:rFonts w:ascii="Times New Roman" w:hAnsi="Times New Roman"/>
              </w:rPr>
            </w:pPr>
            <w:r w:rsidRPr="009232D2">
              <w:rPr>
                <w:rFonts w:ascii="Times New Roman" w:hAnsi="Times New Roman"/>
              </w:rPr>
              <w:t>- участвовать в диалогах на знакомые общие и профессиональные темы</w:t>
            </w:r>
          </w:p>
          <w:p w14:paraId="51B9100A" w14:textId="77777777" w:rsidR="009232D2" w:rsidRPr="009232D2" w:rsidRDefault="009232D2" w:rsidP="009232D2">
            <w:pPr>
              <w:rPr>
                <w:rFonts w:ascii="Times New Roman" w:hAnsi="Times New Roman"/>
              </w:rPr>
            </w:pPr>
            <w:r w:rsidRPr="009232D2">
              <w:rPr>
                <w:rFonts w:ascii="Times New Roman" w:hAnsi="Times New Roman" w:cs="Times New Roman"/>
                <w:bCs/>
                <w:i/>
              </w:rPr>
              <w:t xml:space="preserve">- </w:t>
            </w:r>
            <w:r w:rsidRPr="009232D2">
              <w:rPr>
                <w:rFonts w:ascii="Times New Roman" w:hAnsi="Times New Roman"/>
              </w:rPr>
              <w:t>строить простые высказывания о себе и о своей профессиональной деятельности</w:t>
            </w:r>
          </w:p>
          <w:p w14:paraId="43A92833" w14:textId="77777777" w:rsidR="009232D2" w:rsidRPr="009232D2" w:rsidRDefault="009232D2" w:rsidP="009232D2">
            <w:pPr>
              <w:rPr>
                <w:rFonts w:ascii="Times New Roman" w:hAnsi="Times New Roman"/>
              </w:rPr>
            </w:pPr>
            <w:r w:rsidRPr="009232D2">
              <w:rPr>
                <w:rFonts w:ascii="Times New Roman" w:hAnsi="Times New Roman"/>
              </w:rPr>
              <w:t>- кратко обосновывать и объяснять свои действия (текущие и планируемые)</w:t>
            </w:r>
          </w:p>
          <w:p w14:paraId="4B77FAD4" w14:textId="77777777" w:rsidR="009232D2" w:rsidRPr="009232D2" w:rsidRDefault="009232D2" w:rsidP="009232D2">
            <w:pPr>
              <w:rPr>
                <w:rFonts w:ascii="Times New Roman" w:hAnsi="Times New Roman" w:cs="Times New Roman"/>
                <w:bCs/>
                <w:i/>
              </w:rPr>
            </w:pPr>
            <w:r w:rsidRPr="009232D2">
              <w:rPr>
                <w:rFonts w:ascii="Times New Roman" w:hAnsi="Times New Roman"/>
              </w:rPr>
              <w:t>- писать простые связные сообщения на знакомые или интересующие профессиональные темы</w:t>
            </w:r>
          </w:p>
        </w:tc>
        <w:tc>
          <w:tcPr>
            <w:tcW w:w="2471" w:type="dxa"/>
            <w:tcBorders>
              <w:top w:val="single" w:sz="4" w:space="0" w:color="auto"/>
              <w:left w:val="single" w:sz="4" w:space="0" w:color="auto"/>
              <w:bottom w:val="single" w:sz="4" w:space="0" w:color="auto"/>
              <w:right w:val="single" w:sz="4" w:space="0" w:color="auto"/>
            </w:tcBorders>
            <w:shd w:val="clear" w:color="auto" w:fill="auto"/>
          </w:tcPr>
          <w:p w14:paraId="54DE69BC" w14:textId="77777777" w:rsidR="009232D2" w:rsidRPr="009232D2" w:rsidRDefault="009232D2" w:rsidP="009232D2">
            <w:pPr>
              <w:rPr>
                <w:rFonts w:ascii="Times New Roman" w:hAnsi="Times New Roman"/>
              </w:rPr>
            </w:pPr>
            <w:r w:rsidRPr="009232D2">
              <w:rPr>
                <w:rFonts w:ascii="Times New Roman" w:hAnsi="Times New Roman"/>
              </w:rPr>
              <w:t>- правила построения простых и сложных предложений на профессиональные темы</w:t>
            </w:r>
          </w:p>
          <w:p w14:paraId="738B3F83" w14:textId="77777777" w:rsidR="009232D2" w:rsidRPr="009232D2" w:rsidRDefault="009232D2" w:rsidP="009232D2">
            <w:pPr>
              <w:rPr>
                <w:rFonts w:ascii="Times New Roman" w:hAnsi="Times New Roman"/>
              </w:rPr>
            </w:pPr>
            <w:r w:rsidRPr="009232D2">
              <w:rPr>
                <w:rFonts w:ascii="Times New Roman" w:hAnsi="Times New Roman"/>
              </w:rPr>
              <w:t>- основные общеупотребительные глаголы (бытовая и профессиональная лексика)</w:t>
            </w:r>
          </w:p>
          <w:p w14:paraId="40108C36" w14:textId="77777777" w:rsidR="009232D2" w:rsidRPr="009232D2" w:rsidRDefault="009232D2" w:rsidP="009232D2">
            <w:pPr>
              <w:rPr>
                <w:rFonts w:ascii="Times New Roman" w:hAnsi="Times New Roman"/>
              </w:rPr>
            </w:pPr>
            <w:r w:rsidRPr="009232D2">
              <w:rPr>
                <w:rFonts w:ascii="Times New Roman" w:hAnsi="Times New Roman"/>
              </w:rPr>
              <w:t>- лексический минимум, относящийся к описанию предметов, средств и процессов профессиональной деятельности</w:t>
            </w:r>
          </w:p>
          <w:p w14:paraId="55DFC4C3" w14:textId="77777777" w:rsidR="009232D2" w:rsidRPr="009232D2" w:rsidRDefault="009232D2" w:rsidP="009232D2">
            <w:pPr>
              <w:rPr>
                <w:rFonts w:ascii="Times New Roman" w:hAnsi="Times New Roman"/>
              </w:rPr>
            </w:pPr>
            <w:r w:rsidRPr="009232D2">
              <w:rPr>
                <w:rFonts w:ascii="Times New Roman" w:hAnsi="Times New Roman"/>
              </w:rPr>
              <w:t>- особенности произношения</w:t>
            </w:r>
          </w:p>
          <w:p w14:paraId="048C622E" w14:textId="77777777" w:rsidR="009232D2" w:rsidRPr="009232D2" w:rsidRDefault="009232D2" w:rsidP="009232D2">
            <w:pPr>
              <w:rPr>
                <w:rFonts w:ascii="Times New Roman" w:hAnsi="Times New Roman"/>
              </w:rPr>
            </w:pPr>
            <w:r w:rsidRPr="009232D2">
              <w:rPr>
                <w:rFonts w:ascii="Times New Roman" w:hAnsi="Times New Roman"/>
              </w:rPr>
              <w:t>- правила чтения текстов профессиональной направленности</w:t>
            </w:r>
          </w:p>
          <w:p w14:paraId="189F436C" w14:textId="77777777" w:rsidR="009232D2" w:rsidRPr="009232D2" w:rsidRDefault="009232D2" w:rsidP="009232D2">
            <w:pPr>
              <w:rPr>
                <w:rFonts w:ascii="Times New Roman" w:hAnsi="Times New Roman" w:cs="Times New Roman"/>
                <w:bCs/>
                <w:i/>
              </w:rPr>
            </w:pPr>
          </w:p>
        </w:tc>
        <w:tc>
          <w:tcPr>
            <w:tcW w:w="2406" w:type="dxa"/>
            <w:tcBorders>
              <w:top w:val="single" w:sz="4" w:space="0" w:color="auto"/>
              <w:left w:val="single" w:sz="4" w:space="0" w:color="auto"/>
              <w:bottom w:val="single" w:sz="4" w:space="0" w:color="auto"/>
              <w:right w:val="single" w:sz="4" w:space="0" w:color="auto"/>
            </w:tcBorders>
          </w:tcPr>
          <w:p w14:paraId="30EA4F5E" w14:textId="77777777" w:rsidR="009232D2" w:rsidRPr="009232D2" w:rsidRDefault="009232D2" w:rsidP="009232D2">
            <w:pPr>
              <w:jc w:val="center"/>
              <w:rPr>
                <w:rFonts w:ascii="Times New Roman" w:hAnsi="Times New Roman" w:cs="Times New Roman"/>
                <w:bCs/>
                <w:i/>
                <w:sz w:val="24"/>
                <w:szCs w:val="24"/>
              </w:rPr>
            </w:pPr>
            <w:r w:rsidRPr="009232D2">
              <w:rPr>
                <w:rFonts w:ascii="Times New Roman" w:hAnsi="Times New Roman" w:cs="Times New Roman"/>
                <w:bCs/>
                <w:i/>
                <w:sz w:val="24"/>
                <w:szCs w:val="24"/>
              </w:rPr>
              <w:t>-</w:t>
            </w:r>
          </w:p>
        </w:tc>
      </w:tr>
      <w:tr w:rsidR="009232D2" w:rsidRPr="009232D2" w14:paraId="4AB23937" w14:textId="77777777" w:rsidTr="00AD5821">
        <w:tc>
          <w:tcPr>
            <w:tcW w:w="2345" w:type="dxa"/>
            <w:tcBorders>
              <w:top w:val="single" w:sz="4" w:space="0" w:color="auto"/>
              <w:left w:val="single" w:sz="4" w:space="0" w:color="auto"/>
              <w:right w:val="single" w:sz="4" w:space="0" w:color="auto"/>
            </w:tcBorders>
          </w:tcPr>
          <w:p w14:paraId="449EC52D" w14:textId="77777777" w:rsidR="009232D2" w:rsidRPr="009232D2" w:rsidRDefault="009232D2" w:rsidP="009232D2">
            <w:pPr>
              <w:rPr>
                <w:rFonts w:ascii="Times New Roman" w:hAnsi="Times New Roman" w:cs="Times New Roman"/>
                <w:bCs/>
              </w:rPr>
            </w:pPr>
            <w:r w:rsidRPr="009232D2">
              <w:rPr>
                <w:rFonts w:ascii="Times New Roman" w:hAnsi="Times New Roman" w:cs="Times New Roman"/>
                <w:bCs/>
              </w:rPr>
              <w:t>ПК 1.1</w:t>
            </w:r>
          </w:p>
          <w:p w14:paraId="19FF16C2" w14:textId="77777777" w:rsidR="009232D2" w:rsidRPr="009232D2" w:rsidRDefault="009232D2" w:rsidP="009232D2">
            <w:pPr>
              <w:rPr>
                <w:rFonts w:ascii="Times New Roman" w:hAnsi="Times New Roman"/>
                <w:iCs/>
                <w:lang w:eastAsia="zh-CN"/>
              </w:rPr>
            </w:pPr>
            <w:r w:rsidRPr="009232D2">
              <w:rPr>
                <w:rFonts w:ascii="Times New Roman" w:hAnsi="Times New Roman"/>
                <w:iCs/>
                <w:lang w:eastAsia="zh-CN"/>
              </w:rPr>
              <w:t>Выполнять операции по техническому обслуживанию и ремонту электрического и электромеханического оборудования.</w:t>
            </w:r>
          </w:p>
          <w:p w14:paraId="6A18C7EC" w14:textId="77777777" w:rsidR="009232D2" w:rsidRPr="009232D2" w:rsidRDefault="009232D2" w:rsidP="009232D2">
            <w:pPr>
              <w:rPr>
                <w:rFonts w:ascii="Times New Roman" w:hAnsi="Times New Roman" w:cs="Times New Roman"/>
                <w:bCs/>
              </w:rPr>
            </w:pPr>
          </w:p>
        </w:tc>
        <w:tc>
          <w:tcPr>
            <w:tcW w:w="2406" w:type="dxa"/>
            <w:tcBorders>
              <w:top w:val="single" w:sz="4" w:space="0" w:color="auto"/>
              <w:left w:val="single" w:sz="4" w:space="0" w:color="auto"/>
              <w:right w:val="single" w:sz="4" w:space="0" w:color="auto"/>
            </w:tcBorders>
            <w:hideMark/>
          </w:tcPr>
          <w:p w14:paraId="53BA9275" w14:textId="77777777" w:rsidR="009232D2" w:rsidRPr="009232D2" w:rsidRDefault="009232D2" w:rsidP="009232D2">
            <w:pPr>
              <w:widowControl w:val="0"/>
              <w:autoSpaceDE w:val="0"/>
              <w:autoSpaceDN w:val="0"/>
              <w:adjustRightInd w:val="0"/>
              <w:contextualSpacing/>
              <w:rPr>
                <w:rFonts w:ascii="Times New Roman" w:hAnsi="Times New Roman"/>
              </w:rPr>
            </w:pPr>
            <w:r w:rsidRPr="009232D2">
              <w:rPr>
                <w:rFonts w:ascii="Times New Roman" w:hAnsi="Times New Roman"/>
              </w:rPr>
              <w:t>- читать электрические и простые электронные схемы,</w:t>
            </w:r>
          </w:p>
          <w:p w14:paraId="379177A8" w14:textId="77777777" w:rsidR="009232D2" w:rsidRPr="009232D2" w:rsidRDefault="009232D2" w:rsidP="009232D2">
            <w:pPr>
              <w:widowControl w:val="0"/>
              <w:autoSpaceDE w:val="0"/>
              <w:autoSpaceDN w:val="0"/>
              <w:adjustRightInd w:val="0"/>
              <w:contextualSpacing/>
              <w:rPr>
                <w:rFonts w:ascii="Times New Roman" w:hAnsi="Times New Roman"/>
              </w:rPr>
            </w:pPr>
            <w:r w:rsidRPr="009232D2">
              <w:rPr>
                <w:rFonts w:ascii="Times New Roman" w:hAnsi="Times New Roman"/>
              </w:rPr>
              <w:t>- эксплуатировать электроприводы и системы управления ими,</w:t>
            </w:r>
          </w:p>
          <w:p w14:paraId="62A84A1C" w14:textId="77777777" w:rsidR="009232D2" w:rsidRPr="009232D2" w:rsidRDefault="009232D2" w:rsidP="009232D2">
            <w:pPr>
              <w:rPr>
                <w:rFonts w:ascii="Times New Roman" w:hAnsi="Times New Roman" w:cs="Times New Roman"/>
                <w:bCs/>
              </w:rPr>
            </w:pPr>
            <w:r w:rsidRPr="009232D2">
              <w:rPr>
                <w:rFonts w:ascii="Times New Roman" w:hAnsi="Times New Roman"/>
              </w:rPr>
              <w:t>- эксплуатировать электрические преобразователи, генераторы и их системы управления</w:t>
            </w:r>
          </w:p>
        </w:tc>
        <w:tc>
          <w:tcPr>
            <w:tcW w:w="2471" w:type="dxa"/>
            <w:tcBorders>
              <w:top w:val="single" w:sz="4" w:space="0" w:color="auto"/>
              <w:left w:val="single" w:sz="4" w:space="0" w:color="auto"/>
              <w:bottom w:val="single" w:sz="4" w:space="0" w:color="auto"/>
              <w:right w:val="single" w:sz="4" w:space="0" w:color="auto"/>
            </w:tcBorders>
            <w:shd w:val="clear" w:color="auto" w:fill="auto"/>
          </w:tcPr>
          <w:p w14:paraId="6D300B75" w14:textId="77777777" w:rsidR="009232D2" w:rsidRPr="009232D2" w:rsidRDefault="009232D2" w:rsidP="009232D2">
            <w:pPr>
              <w:widowControl w:val="0"/>
              <w:autoSpaceDE w:val="0"/>
              <w:autoSpaceDN w:val="0"/>
              <w:adjustRightInd w:val="0"/>
              <w:contextualSpacing/>
              <w:rPr>
                <w:rFonts w:ascii="Times New Roman" w:hAnsi="Times New Roman"/>
              </w:rPr>
            </w:pPr>
            <w:r w:rsidRPr="009232D2">
              <w:rPr>
                <w:rFonts w:ascii="Times New Roman" w:hAnsi="Times New Roman"/>
              </w:rPr>
              <w:t>- устройство и принципы действия электрических машин и электрооборудования</w:t>
            </w:r>
          </w:p>
          <w:p w14:paraId="673467EF" w14:textId="77777777" w:rsidR="009232D2" w:rsidRPr="009232D2" w:rsidRDefault="009232D2" w:rsidP="009232D2">
            <w:pPr>
              <w:rPr>
                <w:rFonts w:ascii="Times New Roman" w:hAnsi="Times New Roman" w:cs="Times New Roman"/>
                <w:bCs/>
                <w:i/>
              </w:rPr>
            </w:pPr>
          </w:p>
        </w:tc>
        <w:tc>
          <w:tcPr>
            <w:tcW w:w="2406" w:type="dxa"/>
            <w:tcBorders>
              <w:top w:val="single" w:sz="4" w:space="0" w:color="auto"/>
              <w:left w:val="single" w:sz="4" w:space="0" w:color="auto"/>
              <w:bottom w:val="single" w:sz="4" w:space="0" w:color="auto"/>
              <w:right w:val="single" w:sz="4" w:space="0" w:color="auto"/>
            </w:tcBorders>
            <w:hideMark/>
          </w:tcPr>
          <w:p w14:paraId="60843355" w14:textId="77777777" w:rsidR="009232D2" w:rsidRPr="009232D2" w:rsidRDefault="009232D2" w:rsidP="009232D2">
            <w:pPr>
              <w:rPr>
                <w:rFonts w:ascii="Times New Roman" w:hAnsi="Times New Roman" w:cs="Times New Roman"/>
                <w:bCs/>
              </w:rPr>
            </w:pPr>
            <w:r w:rsidRPr="009232D2">
              <w:rPr>
                <w:rFonts w:ascii="Times New Roman" w:hAnsi="Times New Roman"/>
              </w:rPr>
              <w:t>технического обслуживания и ремонта электромоторов, генераторов, а также электросистем и оборудования постоянного и переменного тока.</w:t>
            </w:r>
          </w:p>
        </w:tc>
      </w:tr>
      <w:tr w:rsidR="009232D2" w:rsidRPr="009232D2" w14:paraId="59BE39FE" w14:textId="77777777" w:rsidTr="00AD5821">
        <w:trPr>
          <w:trHeight w:val="327"/>
        </w:trPr>
        <w:tc>
          <w:tcPr>
            <w:tcW w:w="2345" w:type="dxa"/>
            <w:tcBorders>
              <w:left w:val="single" w:sz="4" w:space="0" w:color="auto"/>
              <w:right w:val="single" w:sz="4" w:space="0" w:color="auto"/>
            </w:tcBorders>
          </w:tcPr>
          <w:p w14:paraId="3249DE0E" w14:textId="77777777" w:rsidR="009232D2" w:rsidRPr="009232D2" w:rsidRDefault="009232D2" w:rsidP="009232D2">
            <w:pPr>
              <w:rPr>
                <w:rFonts w:ascii="Times New Roman" w:hAnsi="Times New Roman" w:cs="Times New Roman"/>
                <w:bCs/>
              </w:rPr>
            </w:pPr>
            <w:r w:rsidRPr="009232D2">
              <w:rPr>
                <w:rFonts w:ascii="Times New Roman" w:hAnsi="Times New Roman" w:cs="Times New Roman"/>
                <w:bCs/>
              </w:rPr>
              <w:lastRenderedPageBreak/>
              <w:t>ПК 1.2</w:t>
            </w:r>
          </w:p>
          <w:p w14:paraId="56D88837" w14:textId="77777777" w:rsidR="009232D2" w:rsidRPr="009232D2" w:rsidRDefault="009232D2" w:rsidP="009232D2">
            <w:pPr>
              <w:rPr>
                <w:rFonts w:ascii="Times New Roman" w:hAnsi="Times New Roman"/>
                <w:iCs/>
                <w:lang w:eastAsia="zh-CN"/>
              </w:rPr>
            </w:pPr>
            <w:r w:rsidRPr="009232D2">
              <w:rPr>
                <w:rFonts w:ascii="Times New Roman" w:hAnsi="Times New Roman"/>
                <w:iCs/>
                <w:lang w:eastAsia="zh-CN"/>
              </w:rPr>
              <w:t>Проводить диагностику и испытания электрического и электромеханического оборудования</w:t>
            </w:r>
          </w:p>
          <w:p w14:paraId="4BEE8A9C" w14:textId="77777777" w:rsidR="009232D2" w:rsidRPr="009232D2" w:rsidRDefault="009232D2" w:rsidP="009232D2">
            <w:pPr>
              <w:rPr>
                <w:rFonts w:ascii="Times New Roman" w:hAnsi="Times New Roman" w:cs="Times New Roman"/>
                <w:bCs/>
              </w:rPr>
            </w:pPr>
          </w:p>
        </w:tc>
        <w:tc>
          <w:tcPr>
            <w:tcW w:w="2406" w:type="dxa"/>
            <w:tcBorders>
              <w:left w:val="single" w:sz="4" w:space="0" w:color="auto"/>
              <w:right w:val="single" w:sz="4" w:space="0" w:color="auto"/>
            </w:tcBorders>
          </w:tcPr>
          <w:p w14:paraId="19485A57" w14:textId="77777777" w:rsidR="009232D2" w:rsidRPr="009232D2" w:rsidRDefault="009232D2" w:rsidP="009232D2">
            <w:pPr>
              <w:widowControl w:val="0"/>
              <w:autoSpaceDE w:val="0"/>
              <w:autoSpaceDN w:val="0"/>
              <w:adjustRightInd w:val="0"/>
              <w:contextualSpacing/>
              <w:rPr>
                <w:rFonts w:ascii="Times New Roman" w:hAnsi="Times New Roman"/>
              </w:rPr>
            </w:pPr>
            <w:r w:rsidRPr="009232D2">
              <w:rPr>
                <w:rFonts w:ascii="Times New Roman" w:hAnsi="Times New Roman"/>
              </w:rPr>
              <w:t>- читать электрические и простые электронные схемы,</w:t>
            </w:r>
          </w:p>
          <w:p w14:paraId="07BE8304" w14:textId="77777777" w:rsidR="009232D2" w:rsidRPr="009232D2" w:rsidRDefault="009232D2" w:rsidP="009232D2">
            <w:pPr>
              <w:widowControl w:val="0"/>
              <w:autoSpaceDE w:val="0"/>
              <w:autoSpaceDN w:val="0"/>
              <w:adjustRightInd w:val="0"/>
              <w:contextualSpacing/>
              <w:rPr>
                <w:rFonts w:ascii="Times New Roman" w:hAnsi="Times New Roman"/>
              </w:rPr>
            </w:pPr>
            <w:r w:rsidRPr="009232D2">
              <w:rPr>
                <w:rFonts w:ascii="Times New Roman" w:hAnsi="Times New Roman"/>
              </w:rPr>
              <w:t>-эксплуатировать электроприводы и системы управления ими,</w:t>
            </w:r>
          </w:p>
          <w:p w14:paraId="32B4E7E7" w14:textId="77777777" w:rsidR="009232D2" w:rsidRPr="009232D2" w:rsidRDefault="009232D2" w:rsidP="009232D2">
            <w:pPr>
              <w:rPr>
                <w:rFonts w:ascii="Times New Roman" w:hAnsi="Times New Roman" w:cs="Times New Roman"/>
                <w:bCs/>
              </w:rPr>
            </w:pPr>
            <w:r w:rsidRPr="009232D2">
              <w:rPr>
                <w:rFonts w:ascii="Times New Roman" w:hAnsi="Times New Roman"/>
              </w:rPr>
              <w:t>- эксплуатировать электрические преобразователи, генераторы и их системы управления.</w:t>
            </w:r>
          </w:p>
        </w:tc>
        <w:tc>
          <w:tcPr>
            <w:tcW w:w="2471" w:type="dxa"/>
            <w:tcBorders>
              <w:top w:val="single" w:sz="4" w:space="0" w:color="auto"/>
              <w:left w:val="single" w:sz="4" w:space="0" w:color="auto"/>
              <w:bottom w:val="single" w:sz="4" w:space="0" w:color="auto"/>
              <w:right w:val="single" w:sz="4" w:space="0" w:color="auto"/>
            </w:tcBorders>
            <w:shd w:val="clear" w:color="auto" w:fill="auto"/>
          </w:tcPr>
          <w:p w14:paraId="61314C47" w14:textId="77777777" w:rsidR="009232D2" w:rsidRPr="009232D2" w:rsidRDefault="009232D2" w:rsidP="009232D2">
            <w:pPr>
              <w:rPr>
                <w:rFonts w:ascii="Times New Roman" w:hAnsi="Times New Roman" w:cs="Times New Roman"/>
                <w:bCs/>
                <w:i/>
              </w:rPr>
            </w:pPr>
            <w:r w:rsidRPr="009232D2">
              <w:rPr>
                <w:rFonts w:ascii="Times New Roman" w:hAnsi="Times New Roman"/>
              </w:rPr>
              <w:t>устройство и принципы действия электрических машин и электрооборудования</w:t>
            </w:r>
          </w:p>
        </w:tc>
        <w:tc>
          <w:tcPr>
            <w:tcW w:w="2406" w:type="dxa"/>
            <w:tcBorders>
              <w:top w:val="single" w:sz="4" w:space="0" w:color="auto"/>
              <w:left w:val="single" w:sz="4" w:space="0" w:color="auto"/>
              <w:bottom w:val="single" w:sz="4" w:space="0" w:color="auto"/>
              <w:right w:val="single" w:sz="4" w:space="0" w:color="auto"/>
            </w:tcBorders>
          </w:tcPr>
          <w:p w14:paraId="3B4824F2" w14:textId="77777777" w:rsidR="009232D2" w:rsidRPr="009232D2" w:rsidRDefault="009232D2" w:rsidP="009232D2">
            <w:pPr>
              <w:rPr>
                <w:rFonts w:ascii="Times New Roman" w:hAnsi="Times New Roman" w:cs="Times New Roman"/>
                <w:bCs/>
                <w:i/>
              </w:rPr>
            </w:pPr>
            <w:r w:rsidRPr="009232D2">
              <w:rPr>
                <w:rFonts w:ascii="Times New Roman" w:hAnsi="Times New Roman"/>
              </w:rPr>
              <w:t>проведения диагностики и профилактических испытаний электрооборудования</w:t>
            </w:r>
          </w:p>
        </w:tc>
      </w:tr>
      <w:tr w:rsidR="009232D2" w:rsidRPr="009232D2" w14:paraId="273D7292" w14:textId="77777777" w:rsidTr="00AD5821">
        <w:trPr>
          <w:trHeight w:val="327"/>
        </w:trPr>
        <w:tc>
          <w:tcPr>
            <w:tcW w:w="2345" w:type="dxa"/>
            <w:tcBorders>
              <w:left w:val="single" w:sz="4" w:space="0" w:color="auto"/>
              <w:right w:val="single" w:sz="4" w:space="0" w:color="auto"/>
            </w:tcBorders>
          </w:tcPr>
          <w:p w14:paraId="71C3BC8E" w14:textId="77777777" w:rsidR="009232D2" w:rsidRPr="009232D2" w:rsidRDefault="009232D2" w:rsidP="009232D2">
            <w:pPr>
              <w:rPr>
                <w:rFonts w:ascii="Times New Roman" w:hAnsi="Times New Roman" w:cs="Times New Roman"/>
                <w:bCs/>
              </w:rPr>
            </w:pPr>
            <w:r w:rsidRPr="009232D2">
              <w:rPr>
                <w:rFonts w:ascii="Times New Roman" w:hAnsi="Times New Roman" w:cs="Times New Roman"/>
                <w:bCs/>
              </w:rPr>
              <w:t>ПК 1.3</w:t>
            </w:r>
          </w:p>
          <w:p w14:paraId="7D259A61" w14:textId="77777777" w:rsidR="009232D2" w:rsidRPr="009232D2" w:rsidRDefault="009232D2" w:rsidP="009232D2">
            <w:pPr>
              <w:rPr>
                <w:rFonts w:ascii="Times New Roman" w:hAnsi="Times New Roman" w:cs="Times New Roman"/>
                <w:bCs/>
              </w:rPr>
            </w:pPr>
            <w:r w:rsidRPr="009232D2">
              <w:rPr>
                <w:rFonts w:ascii="Times New Roman" w:hAnsi="Times New Roman"/>
                <w:iCs/>
                <w:lang w:eastAsia="zh-CN"/>
              </w:rPr>
              <w:t>Осуществлять оценку производственно-технических показателей работы электрического и электромеханического оборудования.</w:t>
            </w:r>
          </w:p>
        </w:tc>
        <w:tc>
          <w:tcPr>
            <w:tcW w:w="2406" w:type="dxa"/>
            <w:tcBorders>
              <w:left w:val="single" w:sz="4" w:space="0" w:color="auto"/>
              <w:right w:val="single" w:sz="4" w:space="0" w:color="auto"/>
            </w:tcBorders>
          </w:tcPr>
          <w:p w14:paraId="26A072C0" w14:textId="77777777" w:rsidR="009232D2" w:rsidRPr="009232D2" w:rsidRDefault="009232D2" w:rsidP="009232D2">
            <w:pPr>
              <w:widowControl w:val="0"/>
              <w:autoSpaceDE w:val="0"/>
              <w:autoSpaceDN w:val="0"/>
              <w:adjustRightInd w:val="0"/>
              <w:contextualSpacing/>
              <w:rPr>
                <w:rFonts w:ascii="Times New Roman" w:hAnsi="Times New Roman"/>
              </w:rPr>
            </w:pPr>
            <w:r w:rsidRPr="009232D2">
              <w:rPr>
                <w:rFonts w:ascii="Times New Roman" w:hAnsi="Times New Roman"/>
              </w:rPr>
              <w:t>- читать электрические и простые электронные схемы,</w:t>
            </w:r>
          </w:p>
          <w:p w14:paraId="745EFECC" w14:textId="77777777" w:rsidR="009232D2" w:rsidRPr="009232D2" w:rsidRDefault="009232D2" w:rsidP="009232D2">
            <w:pPr>
              <w:widowControl w:val="0"/>
              <w:autoSpaceDE w:val="0"/>
              <w:autoSpaceDN w:val="0"/>
              <w:adjustRightInd w:val="0"/>
              <w:contextualSpacing/>
              <w:rPr>
                <w:rFonts w:ascii="Times New Roman" w:hAnsi="Times New Roman"/>
              </w:rPr>
            </w:pPr>
            <w:r w:rsidRPr="009232D2">
              <w:rPr>
                <w:rFonts w:ascii="Times New Roman" w:hAnsi="Times New Roman"/>
              </w:rPr>
              <w:t>-эксплуатировать электроприводы и системы управления ими,</w:t>
            </w:r>
          </w:p>
          <w:p w14:paraId="7B61CA26" w14:textId="77777777" w:rsidR="009232D2" w:rsidRPr="009232D2" w:rsidRDefault="009232D2" w:rsidP="009232D2">
            <w:pPr>
              <w:rPr>
                <w:rFonts w:ascii="Times New Roman" w:hAnsi="Times New Roman" w:cs="Times New Roman"/>
                <w:bCs/>
                <w:i/>
              </w:rPr>
            </w:pPr>
            <w:r w:rsidRPr="009232D2">
              <w:rPr>
                <w:rFonts w:ascii="Times New Roman" w:hAnsi="Times New Roman"/>
              </w:rPr>
              <w:t>- эксплуатировать электрические преобразователи, генераторы и их системы управления</w:t>
            </w:r>
          </w:p>
        </w:tc>
        <w:tc>
          <w:tcPr>
            <w:tcW w:w="2471" w:type="dxa"/>
            <w:tcBorders>
              <w:top w:val="single" w:sz="4" w:space="0" w:color="auto"/>
              <w:left w:val="single" w:sz="4" w:space="0" w:color="auto"/>
              <w:bottom w:val="single" w:sz="4" w:space="0" w:color="auto"/>
              <w:right w:val="single" w:sz="4" w:space="0" w:color="auto"/>
            </w:tcBorders>
            <w:shd w:val="clear" w:color="auto" w:fill="auto"/>
          </w:tcPr>
          <w:p w14:paraId="7194FF53" w14:textId="77777777" w:rsidR="009232D2" w:rsidRPr="009232D2" w:rsidRDefault="009232D2" w:rsidP="009232D2">
            <w:pPr>
              <w:rPr>
                <w:rFonts w:ascii="Times New Roman" w:hAnsi="Times New Roman" w:cs="Times New Roman"/>
                <w:bCs/>
                <w:i/>
              </w:rPr>
            </w:pPr>
            <w:r w:rsidRPr="009232D2">
              <w:rPr>
                <w:rFonts w:ascii="Times New Roman" w:hAnsi="Times New Roman"/>
              </w:rPr>
              <w:t>устройство и принципы действия электрических машин и электрооборудования</w:t>
            </w:r>
          </w:p>
        </w:tc>
        <w:tc>
          <w:tcPr>
            <w:tcW w:w="2406" w:type="dxa"/>
            <w:tcBorders>
              <w:top w:val="single" w:sz="4" w:space="0" w:color="auto"/>
              <w:left w:val="single" w:sz="4" w:space="0" w:color="auto"/>
              <w:bottom w:val="single" w:sz="4" w:space="0" w:color="auto"/>
              <w:right w:val="single" w:sz="4" w:space="0" w:color="auto"/>
            </w:tcBorders>
          </w:tcPr>
          <w:p w14:paraId="7C14062A" w14:textId="77777777" w:rsidR="009232D2" w:rsidRPr="009232D2" w:rsidRDefault="009232D2" w:rsidP="009232D2">
            <w:pPr>
              <w:rPr>
                <w:rFonts w:ascii="Times New Roman" w:hAnsi="Times New Roman" w:cs="Times New Roman"/>
                <w:bCs/>
                <w:i/>
              </w:rPr>
            </w:pPr>
            <w:r w:rsidRPr="009232D2">
              <w:rPr>
                <w:rFonts w:ascii="Times New Roman" w:hAnsi="Times New Roman"/>
              </w:rPr>
              <w:t>осуществления оценки производственно-технических показателей работы электрооборудования</w:t>
            </w:r>
          </w:p>
        </w:tc>
      </w:tr>
      <w:tr w:rsidR="009232D2" w:rsidRPr="009232D2" w14:paraId="63583703" w14:textId="77777777" w:rsidTr="00AD5821">
        <w:trPr>
          <w:trHeight w:val="327"/>
        </w:trPr>
        <w:tc>
          <w:tcPr>
            <w:tcW w:w="2345" w:type="dxa"/>
            <w:tcBorders>
              <w:left w:val="single" w:sz="4" w:space="0" w:color="auto"/>
              <w:right w:val="single" w:sz="4" w:space="0" w:color="auto"/>
            </w:tcBorders>
          </w:tcPr>
          <w:p w14:paraId="7B610182" w14:textId="77777777" w:rsidR="009232D2" w:rsidRPr="009232D2" w:rsidRDefault="009232D2" w:rsidP="009232D2">
            <w:pPr>
              <w:rPr>
                <w:rFonts w:ascii="Times New Roman" w:hAnsi="Times New Roman" w:cs="Times New Roman"/>
                <w:bCs/>
              </w:rPr>
            </w:pPr>
            <w:r w:rsidRPr="009232D2">
              <w:rPr>
                <w:rFonts w:ascii="Times New Roman" w:hAnsi="Times New Roman" w:cs="Times New Roman"/>
                <w:bCs/>
              </w:rPr>
              <w:t>ПК 4.1</w:t>
            </w:r>
          </w:p>
          <w:p w14:paraId="5383DA73" w14:textId="77777777" w:rsidR="009232D2" w:rsidRPr="009232D2" w:rsidRDefault="009232D2" w:rsidP="009232D2">
            <w:pPr>
              <w:rPr>
                <w:rFonts w:ascii="Times New Roman" w:hAnsi="Times New Roman" w:cs="Times New Roman"/>
                <w:bCs/>
              </w:rPr>
            </w:pPr>
            <w:r w:rsidRPr="009232D2">
              <w:rPr>
                <w:rFonts w:ascii="Times New Roman" w:hAnsi="Times New Roman"/>
                <w:bCs/>
                <w:iCs/>
              </w:rPr>
              <w:t>Организовывать  и  выполнять  работы  по  эксплуатации, обслуживанию и ремонту электрического оборудования</w:t>
            </w:r>
          </w:p>
        </w:tc>
        <w:tc>
          <w:tcPr>
            <w:tcW w:w="2406" w:type="dxa"/>
            <w:tcBorders>
              <w:left w:val="single" w:sz="4" w:space="0" w:color="auto"/>
              <w:right w:val="single" w:sz="4" w:space="0" w:color="auto"/>
            </w:tcBorders>
          </w:tcPr>
          <w:p w14:paraId="0460624B" w14:textId="77777777" w:rsidR="009232D2" w:rsidRPr="009232D2" w:rsidRDefault="009232D2" w:rsidP="009232D2">
            <w:pPr>
              <w:rPr>
                <w:rFonts w:ascii="Times New Roman" w:hAnsi="Times New Roman" w:cs="Times New Roman"/>
                <w:bCs/>
                <w:i/>
              </w:rPr>
            </w:pPr>
            <w:r w:rsidRPr="009232D2">
              <w:rPr>
                <w:rFonts w:ascii="Times New Roman" w:hAnsi="Times New Roman"/>
              </w:rPr>
              <w:t>- составлять схемы монтажных работ</w:t>
            </w:r>
          </w:p>
        </w:tc>
        <w:tc>
          <w:tcPr>
            <w:tcW w:w="2471" w:type="dxa"/>
            <w:tcBorders>
              <w:top w:val="single" w:sz="4" w:space="0" w:color="auto"/>
              <w:left w:val="single" w:sz="4" w:space="0" w:color="auto"/>
              <w:bottom w:val="single" w:sz="4" w:space="0" w:color="auto"/>
              <w:right w:val="single" w:sz="4" w:space="0" w:color="auto"/>
            </w:tcBorders>
            <w:shd w:val="clear" w:color="auto" w:fill="auto"/>
          </w:tcPr>
          <w:p w14:paraId="00A79C09" w14:textId="77777777" w:rsidR="009232D2" w:rsidRPr="009232D2" w:rsidRDefault="009232D2" w:rsidP="009232D2">
            <w:pPr>
              <w:ind w:hanging="142"/>
              <w:rPr>
                <w:rFonts w:ascii="Times New Roman" w:hAnsi="Times New Roman"/>
              </w:rPr>
            </w:pPr>
            <w:r w:rsidRPr="009232D2">
              <w:rPr>
                <w:rFonts w:ascii="Times New Roman" w:hAnsi="Times New Roman"/>
              </w:rPr>
              <w:t xml:space="preserve">- устройство и принцип действия электрических машин постоянного и переменного тока, </w:t>
            </w:r>
          </w:p>
          <w:p w14:paraId="3919AF01" w14:textId="77777777" w:rsidR="009232D2" w:rsidRPr="009232D2" w:rsidRDefault="009232D2" w:rsidP="009232D2">
            <w:pPr>
              <w:rPr>
                <w:rFonts w:ascii="Times New Roman" w:hAnsi="Times New Roman"/>
              </w:rPr>
            </w:pPr>
            <w:r w:rsidRPr="009232D2">
              <w:rPr>
                <w:rFonts w:ascii="Times New Roman" w:hAnsi="Times New Roman" w:cs="Times New Roman"/>
                <w:bCs/>
                <w:i/>
              </w:rPr>
              <w:t>-</w:t>
            </w:r>
            <w:r w:rsidRPr="009232D2">
              <w:rPr>
                <w:rFonts w:ascii="Times New Roman" w:hAnsi="Times New Roman"/>
              </w:rPr>
              <w:t>- электрические аппараты переменного и постоянного тока,</w:t>
            </w:r>
          </w:p>
          <w:p w14:paraId="295B99E0" w14:textId="77777777" w:rsidR="009232D2" w:rsidRPr="009232D2" w:rsidRDefault="009232D2" w:rsidP="009232D2">
            <w:pPr>
              <w:rPr>
                <w:rFonts w:ascii="Times New Roman" w:hAnsi="Times New Roman"/>
              </w:rPr>
            </w:pPr>
            <w:r w:rsidRPr="009232D2">
              <w:rPr>
                <w:rFonts w:ascii="Times New Roman" w:hAnsi="Times New Roman"/>
              </w:rPr>
              <w:t>-устройства для пуска, торможения и регулирования скорости электроприводов</w:t>
            </w:r>
          </w:p>
          <w:p w14:paraId="3A2AE384" w14:textId="77777777" w:rsidR="009232D2" w:rsidRPr="009232D2" w:rsidRDefault="009232D2" w:rsidP="009232D2">
            <w:pPr>
              <w:rPr>
                <w:rFonts w:ascii="Times New Roman" w:hAnsi="Times New Roman"/>
              </w:rPr>
            </w:pPr>
            <w:r w:rsidRPr="009232D2">
              <w:rPr>
                <w:rFonts w:ascii="Times New Roman" w:hAnsi="Times New Roman"/>
              </w:rPr>
              <w:t>- условные обозначения в электрических схемах и чертежах</w:t>
            </w:r>
          </w:p>
          <w:p w14:paraId="1A672130" w14:textId="77777777" w:rsidR="009232D2" w:rsidRPr="009232D2" w:rsidRDefault="009232D2" w:rsidP="009232D2">
            <w:pPr>
              <w:rPr>
                <w:rFonts w:ascii="Times New Roman" w:hAnsi="Times New Roman" w:cs="Times New Roman"/>
                <w:bCs/>
                <w:i/>
              </w:rPr>
            </w:pPr>
          </w:p>
        </w:tc>
        <w:tc>
          <w:tcPr>
            <w:tcW w:w="2406" w:type="dxa"/>
            <w:tcBorders>
              <w:top w:val="single" w:sz="4" w:space="0" w:color="auto"/>
              <w:left w:val="single" w:sz="4" w:space="0" w:color="auto"/>
              <w:bottom w:val="single" w:sz="4" w:space="0" w:color="auto"/>
              <w:right w:val="single" w:sz="4" w:space="0" w:color="auto"/>
            </w:tcBorders>
          </w:tcPr>
          <w:p w14:paraId="0170E6F0" w14:textId="77777777" w:rsidR="009232D2" w:rsidRPr="009232D2" w:rsidRDefault="009232D2" w:rsidP="009232D2">
            <w:pPr>
              <w:rPr>
                <w:rFonts w:ascii="Times New Roman" w:hAnsi="Times New Roman" w:cs="Times New Roman"/>
                <w:bCs/>
                <w:i/>
              </w:rPr>
            </w:pPr>
            <w:r w:rsidRPr="009232D2">
              <w:rPr>
                <w:rFonts w:ascii="Times New Roman" w:hAnsi="Times New Roman"/>
              </w:rPr>
              <w:t>- выполнения наладки, регулировки и проверки электрического и электромеханического оборудования</w:t>
            </w:r>
          </w:p>
        </w:tc>
      </w:tr>
    </w:tbl>
    <w:p w14:paraId="4A436647" w14:textId="77777777" w:rsidR="009232D2" w:rsidRPr="009232D2" w:rsidRDefault="009232D2" w:rsidP="009232D2">
      <w:pPr>
        <w:spacing w:after="120"/>
        <w:ind w:firstLine="709"/>
        <w:rPr>
          <w:rFonts w:ascii="Times New Roman" w:hAnsi="Times New Roman" w:cs="Times New Roman"/>
          <w:bCs/>
          <w:sz w:val="24"/>
          <w:szCs w:val="24"/>
        </w:rPr>
      </w:pPr>
    </w:p>
    <w:p w14:paraId="16B77E39" w14:textId="77777777" w:rsidR="009232D2" w:rsidRPr="009232D2" w:rsidRDefault="009232D2" w:rsidP="009232D2">
      <w:pPr>
        <w:spacing w:after="120" w:line="276" w:lineRule="auto"/>
        <w:ind w:firstLine="709"/>
        <w:outlineLvl w:val="1"/>
        <w:rPr>
          <w:rFonts w:ascii="Times New Roman Полужирный" w:eastAsia="Segoe UI" w:hAnsi="Times New Roman Полужирный" w:cs="Times New Roman"/>
          <w:b/>
          <w:bCs/>
          <w:color w:val="5A5A5A" w:themeColor="text1" w:themeTint="A5"/>
          <w:spacing w:val="15"/>
          <w:sz w:val="24"/>
          <w:szCs w:val="24"/>
          <w:lang w:eastAsia="ru-RU"/>
        </w:rPr>
      </w:pPr>
      <w:bookmarkStart w:id="81" w:name="_Toc167287246"/>
      <w:r w:rsidRPr="009232D2">
        <w:rPr>
          <w:rFonts w:ascii="Times New Roman Полужирный" w:eastAsia="Segoe UI" w:hAnsi="Times New Roman Полужирный" w:cs="Times New Roman"/>
          <w:b/>
          <w:bCs/>
          <w:color w:val="5A5A5A" w:themeColor="text1" w:themeTint="A5"/>
          <w:spacing w:val="15"/>
          <w:sz w:val="24"/>
          <w:szCs w:val="24"/>
          <w:lang w:eastAsia="ru-RU"/>
        </w:rPr>
        <w:t>1.3 Обоснование часов вариативной части ОПОП-П</w:t>
      </w:r>
      <w:bookmarkEnd w:id="81"/>
    </w:p>
    <w:p w14:paraId="18720EAD" w14:textId="77777777" w:rsidR="009232D2" w:rsidRPr="009232D2" w:rsidRDefault="009232D2" w:rsidP="009232D2">
      <w:pPr>
        <w:spacing w:after="120"/>
        <w:ind w:left="720"/>
        <w:contextualSpacing/>
        <w:rPr>
          <w:rFonts w:ascii="Times New Roman" w:hAnsi="Times New Roman" w:cs="Times New Roman"/>
          <w:b/>
          <w:sz w:val="24"/>
          <w:szCs w:val="24"/>
        </w:rPr>
      </w:pPr>
    </w:p>
    <w:tbl>
      <w:tblPr>
        <w:tblStyle w:val="a3"/>
        <w:tblW w:w="9639" w:type="dxa"/>
        <w:tblInd w:w="-5" w:type="dxa"/>
        <w:tblLook w:val="04A0" w:firstRow="1" w:lastRow="0" w:firstColumn="1" w:lastColumn="0" w:noHBand="0" w:noVBand="1"/>
      </w:tblPr>
      <w:tblGrid>
        <w:gridCol w:w="769"/>
        <w:gridCol w:w="3203"/>
        <w:gridCol w:w="1799"/>
        <w:gridCol w:w="1480"/>
        <w:gridCol w:w="2388"/>
      </w:tblGrid>
      <w:tr w:rsidR="009232D2" w:rsidRPr="009232D2" w14:paraId="221FB676" w14:textId="77777777" w:rsidTr="00AD5821">
        <w:tc>
          <w:tcPr>
            <w:tcW w:w="770" w:type="dxa"/>
          </w:tcPr>
          <w:p w14:paraId="6AA9BEA3" w14:textId="77777777" w:rsidR="009232D2" w:rsidRPr="009232D2" w:rsidRDefault="009232D2" w:rsidP="009232D2">
            <w:pPr>
              <w:spacing w:after="120"/>
              <w:contextualSpacing/>
              <w:rPr>
                <w:rFonts w:ascii="Times New Roman" w:hAnsi="Times New Roman" w:cs="Times New Roman"/>
                <w:b/>
                <w:sz w:val="24"/>
                <w:szCs w:val="24"/>
              </w:rPr>
            </w:pPr>
            <w:r w:rsidRPr="009232D2">
              <w:rPr>
                <w:rFonts w:ascii="Times New Roman" w:hAnsi="Times New Roman" w:cs="Times New Roman"/>
                <w:b/>
                <w:sz w:val="24"/>
                <w:szCs w:val="24"/>
              </w:rPr>
              <w:t>№№ п/п</w:t>
            </w:r>
          </w:p>
        </w:tc>
        <w:tc>
          <w:tcPr>
            <w:tcW w:w="3217" w:type="dxa"/>
          </w:tcPr>
          <w:p w14:paraId="0D037179" w14:textId="77777777" w:rsidR="009232D2" w:rsidRPr="009232D2" w:rsidRDefault="009232D2" w:rsidP="009232D2">
            <w:pPr>
              <w:spacing w:after="120"/>
              <w:contextualSpacing/>
              <w:rPr>
                <w:rFonts w:ascii="Times New Roman" w:hAnsi="Times New Roman" w:cs="Times New Roman"/>
                <w:b/>
                <w:sz w:val="24"/>
                <w:szCs w:val="24"/>
              </w:rPr>
            </w:pPr>
            <w:r w:rsidRPr="009232D2">
              <w:rPr>
                <w:rFonts w:ascii="Times New Roman" w:hAnsi="Times New Roman" w:cs="Times New Roman"/>
                <w:b/>
                <w:sz w:val="24"/>
                <w:szCs w:val="24"/>
              </w:rPr>
              <w:t>Дополнительные знания, умения</w:t>
            </w:r>
          </w:p>
        </w:tc>
        <w:tc>
          <w:tcPr>
            <w:tcW w:w="1774" w:type="dxa"/>
          </w:tcPr>
          <w:p w14:paraId="5824E4E7" w14:textId="77777777" w:rsidR="009232D2" w:rsidRPr="009232D2" w:rsidRDefault="009232D2" w:rsidP="009232D2">
            <w:pPr>
              <w:spacing w:after="120"/>
              <w:contextualSpacing/>
              <w:rPr>
                <w:rFonts w:ascii="Times New Roman" w:hAnsi="Times New Roman" w:cs="Times New Roman"/>
                <w:b/>
                <w:sz w:val="24"/>
                <w:szCs w:val="24"/>
              </w:rPr>
            </w:pPr>
            <w:r w:rsidRPr="009232D2">
              <w:rPr>
                <w:rFonts w:ascii="Times New Roman" w:hAnsi="Times New Roman" w:cs="Times New Roman"/>
                <w:b/>
                <w:sz w:val="24"/>
                <w:szCs w:val="24"/>
              </w:rPr>
              <w:t>№, наименование темы</w:t>
            </w:r>
          </w:p>
        </w:tc>
        <w:tc>
          <w:tcPr>
            <w:tcW w:w="1488" w:type="dxa"/>
          </w:tcPr>
          <w:p w14:paraId="1A6E69BB" w14:textId="77777777" w:rsidR="009232D2" w:rsidRPr="009232D2" w:rsidRDefault="009232D2" w:rsidP="009232D2">
            <w:pPr>
              <w:spacing w:after="120"/>
              <w:contextualSpacing/>
              <w:rPr>
                <w:rFonts w:ascii="Times New Roman" w:hAnsi="Times New Roman" w:cs="Times New Roman"/>
                <w:b/>
                <w:sz w:val="24"/>
                <w:szCs w:val="24"/>
              </w:rPr>
            </w:pPr>
            <w:r w:rsidRPr="009232D2">
              <w:rPr>
                <w:rFonts w:ascii="Times New Roman" w:hAnsi="Times New Roman" w:cs="Times New Roman"/>
                <w:b/>
                <w:sz w:val="24"/>
                <w:szCs w:val="24"/>
              </w:rPr>
              <w:t>Объем часов</w:t>
            </w:r>
          </w:p>
        </w:tc>
        <w:tc>
          <w:tcPr>
            <w:tcW w:w="2390" w:type="dxa"/>
          </w:tcPr>
          <w:p w14:paraId="18DAEF6C" w14:textId="77777777" w:rsidR="009232D2" w:rsidRPr="009232D2" w:rsidRDefault="009232D2" w:rsidP="009232D2">
            <w:pPr>
              <w:spacing w:after="120"/>
              <w:contextualSpacing/>
              <w:rPr>
                <w:rFonts w:ascii="Times New Roman" w:hAnsi="Times New Roman" w:cs="Times New Roman"/>
                <w:b/>
                <w:sz w:val="24"/>
                <w:szCs w:val="24"/>
              </w:rPr>
            </w:pPr>
            <w:r w:rsidRPr="009232D2">
              <w:rPr>
                <w:rFonts w:ascii="Times New Roman" w:hAnsi="Times New Roman" w:cs="Times New Roman"/>
                <w:b/>
                <w:sz w:val="24"/>
                <w:szCs w:val="24"/>
              </w:rPr>
              <w:t>Обоснование включения в рабочую программу</w:t>
            </w:r>
          </w:p>
        </w:tc>
      </w:tr>
      <w:tr w:rsidR="009232D2" w:rsidRPr="009232D2" w14:paraId="65D2A0F8" w14:textId="77777777" w:rsidTr="00AD5821">
        <w:tc>
          <w:tcPr>
            <w:tcW w:w="770" w:type="dxa"/>
          </w:tcPr>
          <w:p w14:paraId="35A7977F" w14:textId="77777777" w:rsidR="009232D2" w:rsidRPr="009232D2" w:rsidRDefault="009232D2" w:rsidP="009232D2">
            <w:pPr>
              <w:spacing w:after="120"/>
              <w:contextualSpacing/>
              <w:rPr>
                <w:rFonts w:ascii="Times New Roman" w:hAnsi="Times New Roman" w:cs="Times New Roman"/>
                <w:bCs/>
                <w:sz w:val="24"/>
                <w:szCs w:val="24"/>
              </w:rPr>
            </w:pPr>
            <w:r w:rsidRPr="009232D2">
              <w:rPr>
                <w:rFonts w:ascii="Times New Roman" w:hAnsi="Times New Roman" w:cs="Times New Roman"/>
                <w:bCs/>
                <w:sz w:val="24"/>
                <w:szCs w:val="24"/>
              </w:rPr>
              <w:t>1</w:t>
            </w:r>
          </w:p>
        </w:tc>
        <w:tc>
          <w:tcPr>
            <w:tcW w:w="3217" w:type="dxa"/>
          </w:tcPr>
          <w:p w14:paraId="796BB9AD" w14:textId="77777777" w:rsidR="009232D2" w:rsidRPr="009232D2" w:rsidRDefault="009232D2" w:rsidP="009232D2">
            <w:pPr>
              <w:spacing w:after="120"/>
              <w:contextualSpacing/>
              <w:rPr>
                <w:rFonts w:ascii="Times New Roman" w:hAnsi="Times New Roman" w:cs="Times New Roman"/>
              </w:rPr>
            </w:pPr>
            <w:r w:rsidRPr="009232D2">
              <w:rPr>
                <w:rFonts w:ascii="Times New Roman" w:hAnsi="Times New Roman" w:cs="Times New Roman"/>
              </w:rPr>
              <w:t>Знания: Замкнутые схемы электроприводов с полупроводниковыми силовыми преобразователями</w:t>
            </w:r>
          </w:p>
          <w:p w14:paraId="34BF1A2F" w14:textId="77777777" w:rsidR="009232D2" w:rsidRPr="009232D2" w:rsidRDefault="009232D2" w:rsidP="009232D2">
            <w:pPr>
              <w:spacing w:after="120"/>
              <w:contextualSpacing/>
              <w:rPr>
                <w:rFonts w:ascii="Times New Roman" w:hAnsi="Times New Roman" w:cs="Times New Roman"/>
                <w:bCs/>
                <w:sz w:val="24"/>
                <w:szCs w:val="24"/>
              </w:rPr>
            </w:pPr>
            <w:r w:rsidRPr="009232D2">
              <w:rPr>
                <w:rFonts w:ascii="Times New Roman" w:hAnsi="Times New Roman" w:cs="Times New Roman"/>
              </w:rPr>
              <w:lastRenderedPageBreak/>
              <w:t>Умения : Читать и составлять релейно-контакторные схемы управления электроприводами</w:t>
            </w:r>
          </w:p>
        </w:tc>
        <w:tc>
          <w:tcPr>
            <w:tcW w:w="1774" w:type="dxa"/>
          </w:tcPr>
          <w:p w14:paraId="225C4C20" w14:textId="77777777" w:rsidR="009232D2" w:rsidRPr="009232D2" w:rsidRDefault="009232D2" w:rsidP="009232D2">
            <w:pPr>
              <w:snapToGrid w:val="0"/>
              <w:rPr>
                <w:rFonts w:ascii="Times New Roman" w:hAnsi="Times New Roman" w:cs="Times New Roman"/>
                <w:bCs/>
              </w:rPr>
            </w:pPr>
            <w:r w:rsidRPr="009232D2">
              <w:rPr>
                <w:rFonts w:ascii="Times New Roman" w:hAnsi="Times New Roman" w:cs="Times New Roman"/>
                <w:b/>
              </w:rPr>
              <w:lastRenderedPageBreak/>
              <w:t>Тема 2.4</w:t>
            </w:r>
            <w:r w:rsidRPr="009232D2">
              <w:rPr>
                <w:rFonts w:ascii="Times New Roman" w:hAnsi="Times New Roman" w:cs="Times New Roman"/>
              </w:rPr>
              <w:t xml:space="preserve">. Элементы и устройства разомкнутых и замкнутых </w:t>
            </w:r>
            <w:r w:rsidRPr="009232D2">
              <w:rPr>
                <w:rFonts w:ascii="Times New Roman" w:hAnsi="Times New Roman" w:cs="Times New Roman"/>
              </w:rPr>
              <w:lastRenderedPageBreak/>
              <w:t>систем управления электропривода</w:t>
            </w:r>
          </w:p>
        </w:tc>
        <w:tc>
          <w:tcPr>
            <w:tcW w:w="1488" w:type="dxa"/>
          </w:tcPr>
          <w:p w14:paraId="49E1334D" w14:textId="77777777" w:rsidR="009232D2" w:rsidRPr="009232D2" w:rsidRDefault="009232D2" w:rsidP="009232D2">
            <w:pPr>
              <w:spacing w:after="120"/>
              <w:contextualSpacing/>
              <w:rPr>
                <w:rFonts w:ascii="Times New Roman" w:hAnsi="Times New Roman" w:cs="Times New Roman"/>
                <w:bCs/>
              </w:rPr>
            </w:pPr>
            <w:r w:rsidRPr="009232D2">
              <w:rPr>
                <w:rFonts w:ascii="Times New Roman" w:hAnsi="Times New Roman" w:cs="Times New Roman"/>
                <w:bCs/>
              </w:rPr>
              <w:lastRenderedPageBreak/>
              <w:t>15</w:t>
            </w:r>
          </w:p>
        </w:tc>
        <w:tc>
          <w:tcPr>
            <w:tcW w:w="2390" w:type="dxa"/>
          </w:tcPr>
          <w:p w14:paraId="5F79FC58" w14:textId="77777777" w:rsidR="009232D2" w:rsidRPr="009232D2" w:rsidRDefault="009232D2" w:rsidP="009232D2">
            <w:pPr>
              <w:spacing w:after="120"/>
              <w:contextualSpacing/>
              <w:rPr>
                <w:rFonts w:ascii="Times New Roman" w:hAnsi="Times New Roman" w:cs="Times New Roman"/>
                <w:bCs/>
              </w:rPr>
            </w:pPr>
            <w:r w:rsidRPr="009232D2">
              <w:rPr>
                <w:rFonts w:ascii="Times New Roman" w:hAnsi="Times New Roman"/>
              </w:rPr>
              <w:t xml:space="preserve">Введено с целью получения будущими специалистами знаний о электроприводах с </w:t>
            </w:r>
            <w:r w:rsidRPr="009232D2">
              <w:rPr>
                <w:rFonts w:ascii="Times New Roman" w:hAnsi="Times New Roman"/>
              </w:rPr>
              <w:lastRenderedPageBreak/>
              <w:t>полупроводниковыми преобразователями</w:t>
            </w:r>
          </w:p>
        </w:tc>
      </w:tr>
      <w:tr w:rsidR="009232D2" w:rsidRPr="009232D2" w14:paraId="3C89C7E7" w14:textId="77777777" w:rsidTr="00AD5821">
        <w:tc>
          <w:tcPr>
            <w:tcW w:w="770" w:type="dxa"/>
          </w:tcPr>
          <w:p w14:paraId="5C76449A" w14:textId="77777777" w:rsidR="009232D2" w:rsidRPr="009232D2" w:rsidRDefault="009232D2" w:rsidP="009232D2">
            <w:pPr>
              <w:spacing w:after="120"/>
              <w:contextualSpacing/>
              <w:rPr>
                <w:rFonts w:ascii="Times New Roman" w:hAnsi="Times New Roman" w:cs="Times New Roman"/>
                <w:bCs/>
                <w:sz w:val="24"/>
                <w:szCs w:val="24"/>
              </w:rPr>
            </w:pPr>
            <w:r w:rsidRPr="009232D2">
              <w:rPr>
                <w:rFonts w:ascii="Times New Roman" w:hAnsi="Times New Roman" w:cs="Times New Roman"/>
                <w:bCs/>
                <w:sz w:val="24"/>
                <w:szCs w:val="24"/>
              </w:rPr>
              <w:lastRenderedPageBreak/>
              <w:t>2</w:t>
            </w:r>
          </w:p>
        </w:tc>
        <w:tc>
          <w:tcPr>
            <w:tcW w:w="3217" w:type="dxa"/>
          </w:tcPr>
          <w:p w14:paraId="4032A11C" w14:textId="77777777" w:rsidR="009232D2" w:rsidRPr="009232D2" w:rsidRDefault="009232D2" w:rsidP="009232D2">
            <w:pPr>
              <w:contextualSpacing/>
              <w:rPr>
                <w:rFonts w:ascii="Times New Roman" w:hAnsi="Times New Roman" w:cs="Times New Roman"/>
              </w:rPr>
            </w:pPr>
            <w:r w:rsidRPr="009232D2">
              <w:rPr>
                <w:rFonts w:ascii="Times New Roman" w:hAnsi="Times New Roman" w:cs="Times New Roman"/>
              </w:rPr>
              <w:t xml:space="preserve">Знания: Виды электрических машин специального назначения и их основные характеристики, устройство и принцип действия </w:t>
            </w:r>
          </w:p>
          <w:p w14:paraId="715B8EDA" w14:textId="77777777" w:rsidR="009232D2" w:rsidRPr="009232D2" w:rsidRDefault="009232D2" w:rsidP="009232D2">
            <w:pPr>
              <w:contextualSpacing/>
              <w:rPr>
                <w:rFonts w:ascii="Times New Roman" w:hAnsi="Times New Roman" w:cs="Times New Roman"/>
              </w:rPr>
            </w:pPr>
            <w:r w:rsidRPr="009232D2">
              <w:rPr>
                <w:rFonts w:ascii="Times New Roman" w:hAnsi="Times New Roman" w:cs="Times New Roman"/>
              </w:rPr>
              <w:t>Умения: И</w:t>
            </w:r>
            <w:r w:rsidRPr="009232D2">
              <w:rPr>
                <w:rFonts w:ascii="Times New Roman" w:hAnsi="Times New Roman" w:cs="Times New Roman"/>
                <w:noProof/>
              </w:rPr>
              <w:t xml:space="preserve">спытывать, анализировать и определять основные параметры электрических машин специального назначения; </w:t>
            </w:r>
          </w:p>
          <w:p w14:paraId="60843FAC" w14:textId="77777777" w:rsidR="009232D2" w:rsidRPr="009232D2" w:rsidRDefault="009232D2" w:rsidP="009232D2">
            <w:pPr>
              <w:contextualSpacing/>
              <w:rPr>
                <w:rFonts w:ascii="Times New Roman" w:hAnsi="Times New Roman" w:cs="Times New Roman"/>
                <w:noProof/>
              </w:rPr>
            </w:pPr>
            <w:r w:rsidRPr="009232D2">
              <w:rPr>
                <w:rFonts w:ascii="Times New Roman" w:hAnsi="Times New Roman" w:cs="Times New Roman"/>
                <w:noProof/>
              </w:rPr>
              <w:t>читать электрические схемы систем управления исполнительными машинами.</w:t>
            </w:r>
          </w:p>
          <w:p w14:paraId="4C8B9AB3" w14:textId="77777777" w:rsidR="009232D2" w:rsidRPr="009232D2" w:rsidRDefault="009232D2" w:rsidP="009232D2">
            <w:pPr>
              <w:contextualSpacing/>
              <w:rPr>
                <w:rFonts w:ascii="Times New Roman" w:hAnsi="Times New Roman" w:cs="Times New Roman"/>
              </w:rPr>
            </w:pPr>
          </w:p>
        </w:tc>
        <w:tc>
          <w:tcPr>
            <w:tcW w:w="1774" w:type="dxa"/>
          </w:tcPr>
          <w:p w14:paraId="22BAB07A" w14:textId="77777777" w:rsidR="009232D2" w:rsidRPr="009232D2" w:rsidRDefault="009232D2" w:rsidP="009232D2">
            <w:pPr>
              <w:rPr>
                <w:rFonts w:ascii="Times New Roman" w:hAnsi="Times New Roman" w:cs="Times New Roman"/>
              </w:rPr>
            </w:pPr>
            <w:r w:rsidRPr="009232D2">
              <w:rPr>
                <w:rFonts w:ascii="Times New Roman" w:hAnsi="Times New Roman" w:cs="Times New Roman"/>
              </w:rPr>
              <w:t>1 Изучение конструкций машин постоянного тока специального назначения</w:t>
            </w:r>
          </w:p>
          <w:p w14:paraId="6F10FDED" w14:textId="77777777" w:rsidR="009232D2" w:rsidRPr="009232D2" w:rsidRDefault="009232D2" w:rsidP="009232D2">
            <w:pPr>
              <w:rPr>
                <w:rFonts w:ascii="Times New Roman" w:hAnsi="Times New Roman" w:cs="Times New Roman"/>
                <w:caps/>
              </w:rPr>
            </w:pPr>
            <w:r w:rsidRPr="009232D2">
              <w:rPr>
                <w:rFonts w:ascii="Times New Roman" w:hAnsi="Times New Roman" w:cs="Times New Roman"/>
              </w:rPr>
              <w:t>2 Специальные трансформаторы</w:t>
            </w:r>
            <w:r w:rsidRPr="009232D2">
              <w:rPr>
                <w:rFonts w:ascii="Times New Roman" w:hAnsi="Times New Roman" w:cs="Times New Roman"/>
                <w:caps/>
              </w:rPr>
              <w:t xml:space="preserve"> </w:t>
            </w:r>
          </w:p>
          <w:p w14:paraId="79EA637B" w14:textId="77777777" w:rsidR="009232D2" w:rsidRPr="009232D2" w:rsidRDefault="009232D2" w:rsidP="009232D2">
            <w:pPr>
              <w:snapToGrid w:val="0"/>
              <w:rPr>
                <w:rFonts w:ascii="Times New Roman" w:hAnsi="Times New Roman" w:cs="Times New Roman"/>
              </w:rPr>
            </w:pPr>
            <w:r w:rsidRPr="009232D2">
              <w:rPr>
                <w:rFonts w:ascii="Times New Roman" w:hAnsi="Times New Roman" w:cs="Times New Roman"/>
              </w:rPr>
              <w:t>3 Устройство синхронных машин специального назначения и исполнения</w:t>
            </w:r>
          </w:p>
          <w:p w14:paraId="2FF76596" w14:textId="77777777" w:rsidR="009232D2" w:rsidRPr="009232D2" w:rsidRDefault="009232D2" w:rsidP="009232D2">
            <w:pPr>
              <w:snapToGrid w:val="0"/>
              <w:rPr>
                <w:rFonts w:ascii="Times New Roman" w:hAnsi="Times New Roman" w:cs="Times New Roman"/>
              </w:rPr>
            </w:pPr>
            <w:r w:rsidRPr="009232D2">
              <w:rPr>
                <w:rFonts w:ascii="Times New Roman" w:hAnsi="Times New Roman" w:cs="Times New Roman"/>
              </w:rPr>
              <w:t>4 Основные понятия и определения. Методы расчета и повышения надежности электропривода</w:t>
            </w:r>
          </w:p>
          <w:p w14:paraId="410107BB" w14:textId="77777777" w:rsidR="009232D2" w:rsidRPr="009232D2" w:rsidRDefault="009232D2" w:rsidP="009232D2">
            <w:pPr>
              <w:snapToGrid w:val="0"/>
              <w:rPr>
                <w:rFonts w:ascii="Times New Roman" w:hAnsi="Times New Roman" w:cs="Times New Roman"/>
                <w:b/>
              </w:rPr>
            </w:pPr>
            <w:r w:rsidRPr="009232D2">
              <w:rPr>
                <w:rFonts w:ascii="Times New Roman" w:hAnsi="Times New Roman" w:cs="Times New Roman"/>
              </w:rPr>
              <w:t>5 Понятие о принципах времени, скорости, ЭДС, тока и пути, используемые в разомкнутых системах управления</w:t>
            </w:r>
          </w:p>
        </w:tc>
        <w:tc>
          <w:tcPr>
            <w:tcW w:w="1488" w:type="dxa"/>
          </w:tcPr>
          <w:p w14:paraId="5F925B69" w14:textId="77777777" w:rsidR="009232D2" w:rsidRPr="009232D2" w:rsidRDefault="009232D2" w:rsidP="009232D2">
            <w:pPr>
              <w:spacing w:after="120"/>
              <w:contextualSpacing/>
              <w:rPr>
                <w:rFonts w:ascii="Times New Roman" w:hAnsi="Times New Roman" w:cs="Times New Roman"/>
                <w:bCs/>
              </w:rPr>
            </w:pPr>
            <w:r w:rsidRPr="009232D2">
              <w:rPr>
                <w:rFonts w:ascii="Times New Roman" w:hAnsi="Times New Roman" w:cs="Times New Roman"/>
                <w:bCs/>
              </w:rPr>
              <w:t>10</w:t>
            </w:r>
          </w:p>
        </w:tc>
        <w:tc>
          <w:tcPr>
            <w:tcW w:w="2390" w:type="dxa"/>
          </w:tcPr>
          <w:p w14:paraId="0CC9BA1E" w14:textId="77777777" w:rsidR="009232D2" w:rsidRPr="009232D2" w:rsidRDefault="009232D2" w:rsidP="009232D2">
            <w:pPr>
              <w:spacing w:after="120"/>
              <w:contextualSpacing/>
              <w:rPr>
                <w:rFonts w:ascii="Times New Roman" w:hAnsi="Times New Roman" w:cs="Times New Roman"/>
                <w:bCs/>
                <w:lang w:bidi="ru-RU"/>
              </w:rPr>
            </w:pPr>
            <w:r w:rsidRPr="009232D2">
              <w:rPr>
                <w:rFonts w:ascii="Times New Roman" w:hAnsi="Times New Roman"/>
              </w:rPr>
              <w:t>Введено в программу на самостоятельную работу обучающимся</w:t>
            </w:r>
            <w:r w:rsidRPr="009232D2">
              <w:rPr>
                <w:rFonts w:ascii="Times New Roman" w:eastAsia="Times New Roman" w:hAnsi="Times New Roman" w:cs="Times New Roman"/>
                <w:lang w:eastAsia="ru-RU"/>
              </w:rPr>
              <w:t xml:space="preserve"> с целью с</w:t>
            </w:r>
            <w:r w:rsidRPr="009232D2">
              <w:rPr>
                <w:rFonts w:ascii="Times New Roman" w:hAnsi="Times New Roman" w:cs="Times New Roman"/>
                <w:bCs/>
                <w:lang w:bidi="ru-RU"/>
              </w:rPr>
              <w:t>истематизации и закрепления полученных знаний и практических умений обучающимися</w:t>
            </w:r>
          </w:p>
          <w:p w14:paraId="31F5C4C0" w14:textId="77777777" w:rsidR="009232D2" w:rsidRPr="009232D2" w:rsidRDefault="009232D2" w:rsidP="009232D2">
            <w:pPr>
              <w:spacing w:after="120"/>
              <w:contextualSpacing/>
              <w:rPr>
                <w:rFonts w:ascii="Times New Roman" w:hAnsi="Times New Roman"/>
              </w:rPr>
            </w:pPr>
          </w:p>
        </w:tc>
      </w:tr>
      <w:tr w:rsidR="009232D2" w:rsidRPr="009232D2" w14:paraId="4B2335ED" w14:textId="77777777" w:rsidTr="00AD5821">
        <w:tc>
          <w:tcPr>
            <w:tcW w:w="770" w:type="dxa"/>
          </w:tcPr>
          <w:p w14:paraId="0CC6ADB5" w14:textId="77777777" w:rsidR="009232D2" w:rsidRPr="009232D2" w:rsidRDefault="009232D2" w:rsidP="009232D2">
            <w:pPr>
              <w:spacing w:after="120"/>
              <w:contextualSpacing/>
              <w:rPr>
                <w:rFonts w:ascii="Times New Roman" w:hAnsi="Times New Roman" w:cs="Times New Roman"/>
                <w:bCs/>
                <w:sz w:val="24"/>
                <w:szCs w:val="24"/>
              </w:rPr>
            </w:pPr>
            <w:r w:rsidRPr="009232D2">
              <w:rPr>
                <w:rFonts w:ascii="Times New Roman" w:hAnsi="Times New Roman" w:cs="Times New Roman"/>
                <w:bCs/>
                <w:sz w:val="24"/>
                <w:szCs w:val="24"/>
              </w:rPr>
              <w:t>3</w:t>
            </w:r>
          </w:p>
        </w:tc>
        <w:tc>
          <w:tcPr>
            <w:tcW w:w="3217" w:type="dxa"/>
          </w:tcPr>
          <w:p w14:paraId="3D02A27D" w14:textId="77777777" w:rsidR="009232D2" w:rsidRPr="009232D2" w:rsidRDefault="009232D2" w:rsidP="009232D2">
            <w:pPr>
              <w:spacing w:after="120"/>
              <w:contextualSpacing/>
              <w:rPr>
                <w:rFonts w:ascii="Times New Roman" w:hAnsi="Times New Roman" w:cs="Times New Roman"/>
              </w:rPr>
            </w:pPr>
            <w:r w:rsidRPr="009232D2">
              <w:rPr>
                <w:rFonts w:ascii="Times New Roman" w:hAnsi="Times New Roman" w:cs="Times New Roman"/>
              </w:rPr>
              <w:t>-</w:t>
            </w:r>
          </w:p>
        </w:tc>
        <w:tc>
          <w:tcPr>
            <w:tcW w:w="1774" w:type="dxa"/>
          </w:tcPr>
          <w:p w14:paraId="292075EB" w14:textId="77777777" w:rsidR="009232D2" w:rsidRPr="009232D2" w:rsidRDefault="009232D2" w:rsidP="009232D2">
            <w:pPr>
              <w:snapToGrid w:val="0"/>
              <w:rPr>
                <w:rFonts w:ascii="Times New Roman" w:eastAsia="Calibri" w:hAnsi="Times New Roman" w:cs="Times New Roman"/>
                <w:bCs/>
              </w:rPr>
            </w:pPr>
            <w:r w:rsidRPr="009232D2">
              <w:rPr>
                <w:rFonts w:ascii="Times New Roman" w:eastAsia="Calibri" w:hAnsi="Times New Roman" w:cs="Times New Roman"/>
                <w:bCs/>
              </w:rPr>
              <w:t>Раздел 1. Электрические машины экзамен</w:t>
            </w:r>
          </w:p>
          <w:p w14:paraId="5D589069" w14:textId="77777777" w:rsidR="009232D2" w:rsidRPr="009232D2" w:rsidRDefault="009232D2" w:rsidP="009232D2">
            <w:pPr>
              <w:snapToGrid w:val="0"/>
              <w:rPr>
                <w:rFonts w:ascii="Times New Roman" w:eastAsia="Calibri" w:hAnsi="Times New Roman" w:cs="Times New Roman"/>
              </w:rPr>
            </w:pPr>
            <w:r w:rsidRPr="009232D2">
              <w:rPr>
                <w:rFonts w:ascii="Times New Roman" w:eastAsia="Times New Roman" w:hAnsi="Times New Roman" w:cs="Times New Roman"/>
                <w:bCs/>
                <w:lang w:eastAsia="ru-RU"/>
              </w:rPr>
              <w:t xml:space="preserve">Раздел 2. </w:t>
            </w:r>
            <w:r w:rsidRPr="009232D2">
              <w:rPr>
                <w:rFonts w:ascii="Times New Roman" w:eastAsia="Calibri" w:hAnsi="Times New Roman" w:cs="Times New Roman"/>
                <w:bCs/>
              </w:rPr>
              <w:t xml:space="preserve"> </w:t>
            </w:r>
            <w:r w:rsidRPr="009232D2">
              <w:rPr>
                <w:rFonts w:ascii="Times New Roman" w:eastAsia="Calibri" w:hAnsi="Times New Roman" w:cs="Times New Roman"/>
              </w:rPr>
              <w:t>Основы электропривода</w:t>
            </w:r>
          </w:p>
          <w:p w14:paraId="29A8F665" w14:textId="77777777" w:rsidR="009232D2" w:rsidRPr="009232D2" w:rsidRDefault="009232D2" w:rsidP="009232D2">
            <w:pPr>
              <w:snapToGrid w:val="0"/>
              <w:rPr>
                <w:rFonts w:ascii="Times New Roman" w:hAnsi="Times New Roman" w:cs="Times New Roman"/>
              </w:rPr>
            </w:pPr>
            <w:r w:rsidRPr="009232D2">
              <w:rPr>
                <w:rFonts w:ascii="Times New Roman" w:eastAsia="Calibri" w:hAnsi="Times New Roman" w:cs="Times New Roman"/>
                <w:bCs/>
              </w:rPr>
              <w:t>экзамен</w:t>
            </w:r>
          </w:p>
        </w:tc>
        <w:tc>
          <w:tcPr>
            <w:tcW w:w="1488" w:type="dxa"/>
          </w:tcPr>
          <w:p w14:paraId="520149E5" w14:textId="77777777" w:rsidR="009232D2" w:rsidRPr="009232D2" w:rsidRDefault="009232D2" w:rsidP="009232D2">
            <w:pPr>
              <w:spacing w:after="120"/>
              <w:contextualSpacing/>
              <w:rPr>
                <w:rFonts w:ascii="Times New Roman" w:hAnsi="Times New Roman" w:cs="Times New Roman"/>
                <w:bCs/>
                <w:sz w:val="24"/>
                <w:szCs w:val="24"/>
              </w:rPr>
            </w:pPr>
            <w:r w:rsidRPr="009232D2">
              <w:rPr>
                <w:rFonts w:ascii="Times New Roman" w:hAnsi="Times New Roman" w:cs="Times New Roman"/>
                <w:bCs/>
                <w:sz w:val="24"/>
                <w:szCs w:val="24"/>
              </w:rPr>
              <w:t>24</w:t>
            </w:r>
          </w:p>
        </w:tc>
        <w:tc>
          <w:tcPr>
            <w:tcW w:w="2390" w:type="dxa"/>
          </w:tcPr>
          <w:p w14:paraId="167CC1CB" w14:textId="77777777" w:rsidR="009232D2" w:rsidRPr="009232D2" w:rsidRDefault="009232D2" w:rsidP="009232D2">
            <w:pPr>
              <w:spacing w:after="120"/>
              <w:contextualSpacing/>
              <w:rPr>
                <w:rFonts w:ascii="Times New Roman" w:hAnsi="Times New Roman"/>
              </w:rPr>
            </w:pPr>
            <w:r w:rsidRPr="009232D2">
              <w:rPr>
                <w:rFonts w:ascii="Times New Roman" w:hAnsi="Times New Roman"/>
              </w:rPr>
              <w:t xml:space="preserve">Введено на промежуточную аттестацию </w:t>
            </w:r>
            <w:r w:rsidRPr="009232D2">
              <w:rPr>
                <w:rFonts w:ascii="Times New Roman" w:hAnsi="Times New Roman" w:cs="Times New Roman"/>
                <w:color w:val="000000"/>
                <w:shd w:val="clear" w:color="auto" w:fill="FFFFFF"/>
                <w:lang w:eastAsia="ru-RU" w:bidi="ru-RU"/>
              </w:rPr>
              <w:t>с целью усиления контроля качества поэтапного освоения студентами дисциплины (по результатам каждого семестра).</w:t>
            </w:r>
          </w:p>
        </w:tc>
      </w:tr>
    </w:tbl>
    <w:p w14:paraId="20D8B33F" w14:textId="77777777" w:rsidR="009232D2" w:rsidRPr="009232D2" w:rsidRDefault="009232D2" w:rsidP="009232D2">
      <w:pPr>
        <w:ind w:firstLine="709"/>
        <w:rPr>
          <w:rFonts w:ascii="Times New Roman" w:eastAsia="Times New Roman" w:hAnsi="Times New Roman" w:cs="Times New Roman"/>
          <w:sz w:val="12"/>
          <w:szCs w:val="12"/>
          <w:lang w:eastAsia="ru-RU"/>
        </w:rPr>
      </w:pPr>
    </w:p>
    <w:p w14:paraId="34612BD0" w14:textId="77777777" w:rsidR="009232D2" w:rsidRPr="009232D2" w:rsidRDefault="009232D2" w:rsidP="009232D2">
      <w:pPr>
        <w:ind w:firstLine="709"/>
        <w:rPr>
          <w:rFonts w:ascii="Times New Roman" w:eastAsia="Times New Roman" w:hAnsi="Times New Roman" w:cs="Times New Roman"/>
          <w:sz w:val="12"/>
          <w:szCs w:val="12"/>
          <w:lang w:eastAsia="ru-RU"/>
        </w:rPr>
      </w:pPr>
    </w:p>
    <w:p w14:paraId="0EDA9FAF" w14:textId="77777777" w:rsidR="009232D2" w:rsidRPr="009232D2" w:rsidRDefault="009232D2" w:rsidP="009232D2">
      <w:pPr>
        <w:ind w:firstLine="709"/>
        <w:rPr>
          <w:rFonts w:ascii="Times New Roman" w:eastAsia="Times New Roman" w:hAnsi="Times New Roman" w:cs="Times New Roman"/>
          <w:sz w:val="12"/>
          <w:szCs w:val="12"/>
          <w:lang w:eastAsia="ru-RU"/>
        </w:rPr>
      </w:pPr>
    </w:p>
    <w:p w14:paraId="742CBD3C" w14:textId="77777777" w:rsidR="009232D2" w:rsidRPr="009232D2" w:rsidRDefault="009232D2" w:rsidP="009232D2">
      <w:pPr>
        <w:ind w:firstLine="709"/>
        <w:rPr>
          <w:rFonts w:ascii="Times New Roman" w:eastAsia="Times New Roman" w:hAnsi="Times New Roman" w:cs="Times New Roman"/>
          <w:sz w:val="12"/>
          <w:szCs w:val="12"/>
          <w:lang w:eastAsia="ru-RU"/>
        </w:rPr>
      </w:pPr>
    </w:p>
    <w:p w14:paraId="73649DA1" w14:textId="77777777" w:rsidR="009232D2" w:rsidRPr="009232D2" w:rsidRDefault="009232D2" w:rsidP="009232D2">
      <w:pPr>
        <w:ind w:firstLine="709"/>
        <w:rPr>
          <w:rFonts w:ascii="Times New Roman" w:eastAsia="Times New Roman" w:hAnsi="Times New Roman" w:cs="Times New Roman"/>
          <w:sz w:val="12"/>
          <w:szCs w:val="12"/>
          <w:lang w:eastAsia="ru-RU"/>
        </w:rPr>
      </w:pPr>
    </w:p>
    <w:p w14:paraId="76002CFC" w14:textId="77777777" w:rsidR="009232D2" w:rsidRPr="009232D2" w:rsidRDefault="009232D2" w:rsidP="009232D2">
      <w:pPr>
        <w:ind w:firstLine="709"/>
        <w:rPr>
          <w:rFonts w:ascii="Times New Roman" w:eastAsia="Times New Roman" w:hAnsi="Times New Roman" w:cs="Times New Roman"/>
          <w:sz w:val="12"/>
          <w:szCs w:val="12"/>
          <w:lang w:eastAsia="ru-RU"/>
        </w:rPr>
      </w:pPr>
    </w:p>
    <w:p w14:paraId="7FCAB75B" w14:textId="77777777" w:rsidR="009232D2" w:rsidRPr="009232D2" w:rsidRDefault="009232D2" w:rsidP="009232D2">
      <w:pPr>
        <w:ind w:firstLine="709"/>
        <w:rPr>
          <w:rFonts w:ascii="Times New Roman" w:eastAsia="Times New Roman" w:hAnsi="Times New Roman" w:cs="Times New Roman"/>
          <w:sz w:val="12"/>
          <w:szCs w:val="12"/>
          <w:lang w:eastAsia="ru-RU"/>
        </w:rPr>
      </w:pPr>
    </w:p>
    <w:p w14:paraId="1EE908FC" w14:textId="77777777" w:rsidR="009232D2" w:rsidRPr="009232D2" w:rsidRDefault="009232D2" w:rsidP="009232D2">
      <w:pPr>
        <w:ind w:firstLine="709"/>
        <w:rPr>
          <w:rFonts w:ascii="Times New Roman" w:eastAsia="Times New Roman" w:hAnsi="Times New Roman" w:cs="Times New Roman"/>
          <w:sz w:val="12"/>
          <w:szCs w:val="12"/>
          <w:lang w:eastAsia="ru-RU"/>
        </w:rPr>
      </w:pPr>
    </w:p>
    <w:p w14:paraId="6D0A66D0" w14:textId="77777777" w:rsidR="009232D2" w:rsidRPr="009232D2" w:rsidRDefault="009232D2" w:rsidP="009232D2">
      <w:pPr>
        <w:ind w:firstLine="709"/>
        <w:rPr>
          <w:rFonts w:ascii="Times New Roman" w:eastAsia="Times New Roman" w:hAnsi="Times New Roman" w:cs="Times New Roman"/>
          <w:sz w:val="12"/>
          <w:szCs w:val="12"/>
          <w:lang w:eastAsia="ru-RU"/>
        </w:rPr>
      </w:pPr>
    </w:p>
    <w:p w14:paraId="43172D67" w14:textId="77777777" w:rsidR="009232D2" w:rsidRPr="009232D2" w:rsidRDefault="009232D2" w:rsidP="009232D2">
      <w:pPr>
        <w:ind w:firstLine="709"/>
        <w:rPr>
          <w:rFonts w:ascii="Times New Roman" w:eastAsia="Times New Roman" w:hAnsi="Times New Roman" w:cs="Times New Roman"/>
          <w:sz w:val="12"/>
          <w:szCs w:val="12"/>
          <w:lang w:eastAsia="ru-RU"/>
        </w:rPr>
      </w:pPr>
    </w:p>
    <w:p w14:paraId="6B359B5C" w14:textId="77777777" w:rsidR="009232D2" w:rsidRPr="009232D2" w:rsidRDefault="009232D2" w:rsidP="009232D2">
      <w:pPr>
        <w:ind w:firstLine="709"/>
        <w:rPr>
          <w:rFonts w:ascii="Times New Roman" w:eastAsia="Times New Roman" w:hAnsi="Times New Roman" w:cs="Times New Roman"/>
          <w:sz w:val="12"/>
          <w:szCs w:val="12"/>
          <w:lang w:eastAsia="ru-RU"/>
        </w:rPr>
      </w:pPr>
    </w:p>
    <w:p w14:paraId="02961B8D" w14:textId="77777777" w:rsidR="009232D2" w:rsidRPr="009232D2" w:rsidRDefault="009232D2" w:rsidP="009232D2">
      <w:pPr>
        <w:ind w:firstLine="709"/>
        <w:rPr>
          <w:rFonts w:ascii="Times New Roman" w:eastAsia="Times New Roman" w:hAnsi="Times New Roman" w:cs="Times New Roman"/>
          <w:sz w:val="12"/>
          <w:szCs w:val="12"/>
          <w:lang w:eastAsia="ru-RU"/>
        </w:rPr>
      </w:pPr>
    </w:p>
    <w:p w14:paraId="53AB9EE7" w14:textId="77777777" w:rsidR="009232D2" w:rsidRPr="009232D2" w:rsidRDefault="009232D2" w:rsidP="009232D2">
      <w:pPr>
        <w:ind w:firstLine="709"/>
        <w:rPr>
          <w:rFonts w:ascii="Times New Roman" w:eastAsia="Times New Roman" w:hAnsi="Times New Roman" w:cs="Times New Roman"/>
          <w:sz w:val="12"/>
          <w:szCs w:val="12"/>
          <w:lang w:eastAsia="ru-RU"/>
        </w:rPr>
      </w:pPr>
    </w:p>
    <w:p w14:paraId="79FBE3FA" w14:textId="77777777" w:rsidR="009232D2" w:rsidRPr="009232D2" w:rsidRDefault="009232D2" w:rsidP="009232D2">
      <w:pPr>
        <w:ind w:firstLine="709"/>
        <w:rPr>
          <w:rFonts w:ascii="Times New Roman" w:eastAsia="Times New Roman" w:hAnsi="Times New Roman" w:cs="Times New Roman"/>
          <w:sz w:val="12"/>
          <w:szCs w:val="12"/>
          <w:lang w:eastAsia="ru-RU"/>
        </w:rPr>
      </w:pPr>
    </w:p>
    <w:p w14:paraId="4F65D96B" w14:textId="77777777" w:rsidR="009232D2" w:rsidRPr="009232D2" w:rsidRDefault="009232D2" w:rsidP="009232D2">
      <w:pPr>
        <w:ind w:firstLine="709"/>
        <w:rPr>
          <w:rFonts w:ascii="Times New Roman" w:eastAsia="Times New Roman" w:hAnsi="Times New Roman" w:cs="Times New Roman"/>
          <w:sz w:val="12"/>
          <w:szCs w:val="12"/>
          <w:lang w:eastAsia="ru-RU"/>
        </w:rPr>
      </w:pPr>
    </w:p>
    <w:p w14:paraId="1152B16B" w14:textId="77777777" w:rsidR="009232D2" w:rsidRPr="009232D2" w:rsidRDefault="009232D2" w:rsidP="009232D2">
      <w:pPr>
        <w:ind w:firstLine="709"/>
        <w:rPr>
          <w:rFonts w:ascii="Times New Roman" w:eastAsia="Times New Roman" w:hAnsi="Times New Roman" w:cs="Times New Roman"/>
          <w:sz w:val="12"/>
          <w:szCs w:val="12"/>
          <w:lang w:eastAsia="ru-RU"/>
        </w:rPr>
      </w:pPr>
    </w:p>
    <w:p w14:paraId="2C6D1DA7" w14:textId="77777777" w:rsidR="009232D2" w:rsidRPr="009232D2" w:rsidRDefault="009232D2" w:rsidP="009232D2">
      <w:pPr>
        <w:ind w:firstLine="709"/>
        <w:rPr>
          <w:rFonts w:ascii="Times New Roman" w:eastAsia="Times New Roman" w:hAnsi="Times New Roman" w:cs="Times New Roman"/>
          <w:sz w:val="12"/>
          <w:szCs w:val="12"/>
          <w:lang w:eastAsia="ru-RU"/>
        </w:rPr>
      </w:pPr>
    </w:p>
    <w:p w14:paraId="711769F4" w14:textId="77777777" w:rsidR="009232D2" w:rsidRPr="009232D2" w:rsidRDefault="009232D2" w:rsidP="009232D2">
      <w:pPr>
        <w:ind w:firstLine="709"/>
        <w:rPr>
          <w:rFonts w:ascii="Times New Roman" w:eastAsia="Times New Roman" w:hAnsi="Times New Roman" w:cs="Times New Roman"/>
          <w:sz w:val="12"/>
          <w:szCs w:val="12"/>
          <w:lang w:eastAsia="ru-RU"/>
        </w:rPr>
      </w:pPr>
    </w:p>
    <w:p w14:paraId="2A48B120" w14:textId="77777777" w:rsidR="009232D2" w:rsidRPr="009232D2" w:rsidRDefault="009232D2" w:rsidP="009232D2">
      <w:pPr>
        <w:ind w:firstLine="709"/>
        <w:rPr>
          <w:rFonts w:ascii="Times New Roman" w:eastAsia="Times New Roman" w:hAnsi="Times New Roman" w:cs="Times New Roman"/>
          <w:sz w:val="12"/>
          <w:szCs w:val="12"/>
          <w:lang w:eastAsia="ru-RU"/>
        </w:rPr>
      </w:pPr>
    </w:p>
    <w:p w14:paraId="41BFD94A" w14:textId="77777777" w:rsidR="009232D2" w:rsidRPr="009232D2" w:rsidRDefault="009232D2" w:rsidP="009232D2">
      <w:pPr>
        <w:ind w:firstLine="709"/>
        <w:rPr>
          <w:rFonts w:ascii="Times New Roman" w:eastAsia="Times New Roman" w:hAnsi="Times New Roman" w:cs="Times New Roman"/>
          <w:sz w:val="12"/>
          <w:szCs w:val="12"/>
          <w:lang w:eastAsia="ru-RU"/>
        </w:rPr>
      </w:pPr>
    </w:p>
    <w:p w14:paraId="77FFBC5A" w14:textId="77777777" w:rsidR="009232D2" w:rsidRPr="009232D2" w:rsidRDefault="009232D2" w:rsidP="009232D2">
      <w:pPr>
        <w:ind w:firstLine="709"/>
        <w:rPr>
          <w:rFonts w:ascii="Times New Roman" w:eastAsia="Times New Roman" w:hAnsi="Times New Roman" w:cs="Times New Roman"/>
          <w:sz w:val="12"/>
          <w:szCs w:val="12"/>
          <w:lang w:eastAsia="ru-RU"/>
        </w:rPr>
      </w:pPr>
    </w:p>
    <w:p w14:paraId="28E9CC0C" w14:textId="77777777" w:rsidR="009232D2" w:rsidRPr="009232D2" w:rsidRDefault="009232D2" w:rsidP="009232D2">
      <w:pPr>
        <w:ind w:firstLine="709"/>
        <w:rPr>
          <w:rFonts w:ascii="Times New Roman" w:eastAsia="Times New Roman" w:hAnsi="Times New Roman" w:cs="Times New Roman"/>
          <w:sz w:val="12"/>
          <w:szCs w:val="12"/>
          <w:lang w:eastAsia="ru-RU"/>
        </w:rPr>
      </w:pPr>
    </w:p>
    <w:p w14:paraId="2C45ABDF" w14:textId="77777777" w:rsidR="009232D2" w:rsidRPr="009232D2" w:rsidRDefault="009232D2" w:rsidP="009232D2">
      <w:pPr>
        <w:ind w:firstLine="709"/>
        <w:rPr>
          <w:rFonts w:ascii="Times New Roman" w:eastAsia="Times New Roman" w:hAnsi="Times New Roman" w:cs="Times New Roman"/>
          <w:sz w:val="12"/>
          <w:szCs w:val="12"/>
          <w:lang w:eastAsia="ru-RU"/>
        </w:rPr>
      </w:pPr>
    </w:p>
    <w:p w14:paraId="07DF56BE" w14:textId="77777777" w:rsidR="009232D2" w:rsidRPr="009232D2" w:rsidRDefault="009232D2" w:rsidP="009232D2">
      <w:pPr>
        <w:ind w:firstLine="709"/>
        <w:rPr>
          <w:rFonts w:ascii="Times New Roman" w:eastAsia="Times New Roman" w:hAnsi="Times New Roman" w:cs="Times New Roman"/>
          <w:sz w:val="12"/>
          <w:szCs w:val="12"/>
          <w:lang w:eastAsia="ru-RU"/>
        </w:rPr>
      </w:pPr>
    </w:p>
    <w:p w14:paraId="1E0F6A80" w14:textId="77777777" w:rsidR="009232D2" w:rsidRPr="009232D2" w:rsidRDefault="009232D2" w:rsidP="009232D2">
      <w:pPr>
        <w:ind w:firstLine="709"/>
        <w:rPr>
          <w:rFonts w:ascii="Times New Roman" w:eastAsia="Times New Roman" w:hAnsi="Times New Roman" w:cs="Times New Roman"/>
          <w:sz w:val="12"/>
          <w:szCs w:val="12"/>
          <w:lang w:eastAsia="ru-RU"/>
        </w:rPr>
      </w:pPr>
    </w:p>
    <w:p w14:paraId="5075822C" w14:textId="77777777" w:rsidR="009232D2" w:rsidRPr="009232D2" w:rsidRDefault="009232D2" w:rsidP="009232D2">
      <w:pPr>
        <w:ind w:firstLine="709"/>
        <w:rPr>
          <w:rFonts w:ascii="Times New Roman" w:eastAsia="Times New Roman" w:hAnsi="Times New Roman" w:cs="Times New Roman"/>
          <w:sz w:val="12"/>
          <w:szCs w:val="12"/>
          <w:lang w:eastAsia="ru-RU"/>
        </w:rPr>
      </w:pPr>
    </w:p>
    <w:p w14:paraId="470FAB60" w14:textId="77777777" w:rsidR="009232D2" w:rsidRPr="009232D2" w:rsidRDefault="009232D2" w:rsidP="009232D2">
      <w:pPr>
        <w:ind w:firstLine="709"/>
        <w:rPr>
          <w:rFonts w:ascii="Times New Roman" w:eastAsia="Times New Roman" w:hAnsi="Times New Roman" w:cs="Times New Roman"/>
          <w:sz w:val="12"/>
          <w:szCs w:val="12"/>
          <w:lang w:eastAsia="ru-RU"/>
        </w:rPr>
      </w:pPr>
    </w:p>
    <w:p w14:paraId="3F2E501A" w14:textId="77777777" w:rsidR="009232D2" w:rsidRPr="009232D2" w:rsidRDefault="009232D2" w:rsidP="009232D2">
      <w:pPr>
        <w:keepNext/>
        <w:spacing w:after="120"/>
        <w:jc w:val="center"/>
        <w:outlineLvl w:val="0"/>
        <w:rPr>
          <w:rFonts w:ascii="Times New Roman" w:eastAsia="Segoe UI" w:hAnsi="Times New Roman" w:cs="Times New Roman"/>
          <w:b/>
          <w:bCs/>
          <w:caps/>
          <w:kern w:val="32"/>
          <w:sz w:val="24"/>
          <w:szCs w:val="24"/>
          <w:lang w:eastAsia="x-none"/>
        </w:rPr>
      </w:pPr>
      <w:bookmarkStart w:id="82" w:name="_Toc167287247"/>
      <w:r w:rsidRPr="009232D2">
        <w:rPr>
          <w:rFonts w:ascii="Times New Roman" w:eastAsia="Segoe UI" w:hAnsi="Times New Roman" w:cs="Times New Roman"/>
          <w:b/>
          <w:bCs/>
          <w:caps/>
          <w:kern w:val="32"/>
          <w:sz w:val="24"/>
          <w:szCs w:val="24"/>
          <w:lang w:val="x-none" w:eastAsia="x-none"/>
        </w:rPr>
        <w:t xml:space="preserve">2. Структура и содержание </w:t>
      </w:r>
      <w:r w:rsidRPr="009232D2">
        <w:rPr>
          <w:rFonts w:ascii="Times New Roman" w:eastAsia="Segoe UI" w:hAnsi="Times New Roman" w:cs="Times New Roman"/>
          <w:b/>
          <w:bCs/>
          <w:caps/>
          <w:kern w:val="32"/>
          <w:sz w:val="24"/>
          <w:szCs w:val="24"/>
          <w:lang w:eastAsia="x-none"/>
        </w:rPr>
        <w:t>ДИСЦИПЛИНЫ</w:t>
      </w:r>
      <w:bookmarkEnd w:id="82"/>
    </w:p>
    <w:p w14:paraId="6EC3C132" w14:textId="77777777" w:rsidR="009232D2" w:rsidRPr="009232D2" w:rsidRDefault="009232D2" w:rsidP="009232D2">
      <w:pPr>
        <w:spacing w:after="120" w:line="276" w:lineRule="auto"/>
        <w:ind w:firstLine="709"/>
        <w:outlineLvl w:val="1"/>
        <w:rPr>
          <w:rFonts w:ascii="Times New Roman" w:eastAsia="Segoe UI" w:hAnsi="Times New Roman" w:cs="Times New Roman"/>
          <w:b/>
          <w:bCs/>
          <w:color w:val="5A5A5A" w:themeColor="text1" w:themeTint="A5"/>
          <w:spacing w:val="15"/>
          <w:sz w:val="24"/>
          <w:szCs w:val="24"/>
          <w:lang w:eastAsia="ru-RU"/>
        </w:rPr>
      </w:pPr>
      <w:bookmarkStart w:id="83" w:name="_Toc167287248"/>
      <w:r w:rsidRPr="009232D2">
        <w:rPr>
          <w:rFonts w:ascii="Times New Roman" w:eastAsia="Segoe UI" w:hAnsi="Times New Roman" w:cs="Times New Roman"/>
          <w:b/>
          <w:bCs/>
          <w:color w:val="5A5A5A" w:themeColor="text1" w:themeTint="A5"/>
          <w:spacing w:val="15"/>
          <w:sz w:val="24"/>
          <w:szCs w:val="24"/>
          <w:lang w:eastAsia="ru-RU"/>
        </w:rPr>
        <w:t>2.1. Трудоемкость освоения дисциплины</w:t>
      </w:r>
      <w:bookmarkEnd w:id="83"/>
      <w:r w:rsidRPr="009232D2">
        <w:rPr>
          <w:rFonts w:ascii="Times New Roman" w:eastAsia="Segoe UI" w:hAnsi="Times New Roman" w:cs="Times New Roman"/>
          <w:b/>
          <w:bCs/>
          <w:color w:val="5A5A5A" w:themeColor="text1" w:themeTint="A5"/>
          <w:spacing w:val="15"/>
          <w:sz w:val="24"/>
          <w:szCs w:val="24"/>
          <w:lang w:eastAsia="ru-RU"/>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2"/>
        <w:gridCol w:w="1132"/>
        <w:gridCol w:w="2272"/>
      </w:tblGrid>
      <w:tr w:rsidR="009232D2" w:rsidRPr="009232D2" w14:paraId="3AA592DB" w14:textId="77777777" w:rsidTr="00AD5821">
        <w:trPr>
          <w:trHeight w:val="23"/>
        </w:trPr>
        <w:tc>
          <w:tcPr>
            <w:tcW w:w="3259" w:type="pct"/>
            <w:vAlign w:val="center"/>
          </w:tcPr>
          <w:p w14:paraId="66D78D81" w14:textId="77777777" w:rsidR="009232D2" w:rsidRPr="009232D2" w:rsidRDefault="009232D2" w:rsidP="009232D2">
            <w:pPr>
              <w:jc w:val="center"/>
              <w:rPr>
                <w:rFonts w:ascii="Times New Roman" w:hAnsi="Times New Roman" w:cs="Times New Roman"/>
                <w:b/>
                <w:sz w:val="24"/>
              </w:rPr>
            </w:pPr>
            <w:r w:rsidRPr="009232D2">
              <w:rPr>
                <w:rFonts w:ascii="Times New Roman" w:hAnsi="Times New Roman" w:cs="Times New Roman"/>
                <w:b/>
                <w:sz w:val="24"/>
              </w:rPr>
              <w:t>Наименование составных частей дисциплины</w:t>
            </w:r>
          </w:p>
        </w:tc>
        <w:tc>
          <w:tcPr>
            <w:tcW w:w="579" w:type="pct"/>
            <w:vAlign w:val="center"/>
          </w:tcPr>
          <w:p w14:paraId="765C6EE4" w14:textId="77777777" w:rsidR="009232D2" w:rsidRPr="009232D2" w:rsidRDefault="009232D2" w:rsidP="009232D2">
            <w:pPr>
              <w:jc w:val="center"/>
              <w:rPr>
                <w:rFonts w:ascii="Times New Roman" w:hAnsi="Times New Roman" w:cs="Times New Roman"/>
                <w:b/>
                <w:iCs/>
                <w:sz w:val="24"/>
              </w:rPr>
            </w:pPr>
            <w:r w:rsidRPr="009232D2">
              <w:rPr>
                <w:rFonts w:ascii="Times New Roman" w:hAnsi="Times New Roman" w:cs="Times New Roman"/>
                <w:b/>
                <w:iCs/>
                <w:sz w:val="24"/>
              </w:rPr>
              <w:t>Объем в часах</w:t>
            </w:r>
          </w:p>
        </w:tc>
        <w:tc>
          <w:tcPr>
            <w:tcW w:w="1162" w:type="pct"/>
          </w:tcPr>
          <w:p w14:paraId="531729A5" w14:textId="77777777" w:rsidR="009232D2" w:rsidRPr="009232D2" w:rsidRDefault="009232D2" w:rsidP="009232D2">
            <w:pPr>
              <w:jc w:val="center"/>
              <w:rPr>
                <w:rFonts w:ascii="Times New Roman" w:hAnsi="Times New Roman" w:cs="Times New Roman"/>
                <w:b/>
                <w:iCs/>
                <w:sz w:val="24"/>
              </w:rPr>
            </w:pPr>
            <w:r w:rsidRPr="009232D2">
              <w:rPr>
                <w:rFonts w:ascii="Times New Roman" w:hAnsi="Times New Roman" w:cs="Times New Roman"/>
                <w:b/>
                <w:sz w:val="24"/>
              </w:rPr>
              <w:t>В т.ч. в форме практ. подготовки</w:t>
            </w:r>
          </w:p>
        </w:tc>
      </w:tr>
      <w:tr w:rsidR="009232D2" w:rsidRPr="009232D2" w14:paraId="54AC0656" w14:textId="77777777" w:rsidTr="00AD5821">
        <w:trPr>
          <w:trHeight w:val="23"/>
        </w:trPr>
        <w:tc>
          <w:tcPr>
            <w:tcW w:w="3259" w:type="pct"/>
            <w:vAlign w:val="center"/>
          </w:tcPr>
          <w:p w14:paraId="7CFFB552" w14:textId="77777777" w:rsidR="009232D2" w:rsidRPr="009232D2" w:rsidRDefault="009232D2" w:rsidP="009232D2">
            <w:pPr>
              <w:jc w:val="both"/>
              <w:rPr>
                <w:rFonts w:ascii="Times New Roman" w:hAnsi="Times New Roman" w:cs="Times New Roman"/>
                <w:bCs/>
                <w:sz w:val="24"/>
                <w:szCs w:val="24"/>
              </w:rPr>
            </w:pPr>
            <w:r w:rsidRPr="009232D2">
              <w:rPr>
                <w:rFonts w:ascii="Times New Roman" w:hAnsi="Times New Roman" w:cs="Times New Roman"/>
                <w:bCs/>
                <w:sz w:val="24"/>
                <w:szCs w:val="24"/>
              </w:rPr>
              <w:t>Учебные занятия, из них:</w:t>
            </w:r>
          </w:p>
        </w:tc>
        <w:tc>
          <w:tcPr>
            <w:tcW w:w="579" w:type="pct"/>
            <w:vAlign w:val="center"/>
          </w:tcPr>
          <w:p w14:paraId="78DBFBDA" w14:textId="77777777" w:rsidR="009232D2" w:rsidRPr="009232D2" w:rsidRDefault="009232D2" w:rsidP="009232D2">
            <w:pPr>
              <w:jc w:val="center"/>
              <w:rPr>
                <w:rFonts w:ascii="Times New Roman" w:hAnsi="Times New Roman" w:cs="Times New Roman"/>
                <w:bCs/>
                <w:sz w:val="24"/>
                <w:szCs w:val="24"/>
              </w:rPr>
            </w:pPr>
            <w:r w:rsidRPr="009232D2">
              <w:rPr>
                <w:rFonts w:ascii="Times New Roman" w:hAnsi="Times New Roman" w:cs="Times New Roman"/>
                <w:bCs/>
                <w:sz w:val="24"/>
                <w:szCs w:val="24"/>
              </w:rPr>
              <w:t>107</w:t>
            </w:r>
          </w:p>
        </w:tc>
        <w:tc>
          <w:tcPr>
            <w:tcW w:w="1162" w:type="pct"/>
            <w:vAlign w:val="center"/>
          </w:tcPr>
          <w:p w14:paraId="2A59DE25" w14:textId="77777777" w:rsidR="009232D2" w:rsidRPr="009232D2" w:rsidRDefault="009232D2" w:rsidP="009232D2">
            <w:pPr>
              <w:jc w:val="center"/>
              <w:rPr>
                <w:rFonts w:ascii="Times New Roman" w:hAnsi="Times New Roman" w:cs="Times New Roman"/>
                <w:bCs/>
                <w:sz w:val="24"/>
                <w:szCs w:val="24"/>
              </w:rPr>
            </w:pPr>
            <w:r w:rsidRPr="009232D2">
              <w:rPr>
                <w:rFonts w:ascii="Times New Roman" w:hAnsi="Times New Roman" w:cs="Times New Roman"/>
                <w:bCs/>
                <w:sz w:val="24"/>
                <w:szCs w:val="24"/>
              </w:rPr>
              <w:t>44</w:t>
            </w:r>
          </w:p>
        </w:tc>
      </w:tr>
      <w:tr w:rsidR="009232D2" w:rsidRPr="009232D2" w14:paraId="10DBF621" w14:textId="77777777" w:rsidTr="00AD5821">
        <w:trPr>
          <w:trHeight w:val="23"/>
        </w:trPr>
        <w:tc>
          <w:tcPr>
            <w:tcW w:w="3259" w:type="pct"/>
            <w:vAlign w:val="center"/>
          </w:tcPr>
          <w:p w14:paraId="667BE35D" w14:textId="77777777" w:rsidR="009232D2" w:rsidRPr="009232D2" w:rsidRDefault="009232D2" w:rsidP="009232D2">
            <w:pPr>
              <w:jc w:val="both"/>
              <w:rPr>
                <w:rFonts w:ascii="Times New Roman" w:hAnsi="Times New Roman" w:cs="Times New Roman"/>
                <w:bCs/>
                <w:sz w:val="24"/>
                <w:szCs w:val="24"/>
              </w:rPr>
            </w:pPr>
            <w:r w:rsidRPr="009232D2">
              <w:rPr>
                <w:rFonts w:ascii="Times New Roman" w:hAnsi="Times New Roman" w:cs="Times New Roman"/>
                <w:bCs/>
                <w:sz w:val="24"/>
                <w:szCs w:val="24"/>
              </w:rPr>
              <w:t>теоретические занятия</w:t>
            </w:r>
          </w:p>
        </w:tc>
        <w:tc>
          <w:tcPr>
            <w:tcW w:w="579" w:type="pct"/>
            <w:vAlign w:val="center"/>
          </w:tcPr>
          <w:p w14:paraId="39CE439F" w14:textId="77777777" w:rsidR="009232D2" w:rsidRPr="009232D2" w:rsidRDefault="009232D2" w:rsidP="009232D2">
            <w:pPr>
              <w:jc w:val="center"/>
              <w:rPr>
                <w:rFonts w:ascii="Times New Roman" w:hAnsi="Times New Roman" w:cs="Times New Roman"/>
                <w:bCs/>
                <w:sz w:val="24"/>
                <w:szCs w:val="24"/>
              </w:rPr>
            </w:pPr>
            <w:r w:rsidRPr="009232D2">
              <w:rPr>
                <w:rFonts w:ascii="Times New Roman" w:hAnsi="Times New Roman" w:cs="Times New Roman"/>
                <w:bCs/>
                <w:sz w:val="24"/>
                <w:szCs w:val="24"/>
              </w:rPr>
              <w:t>63</w:t>
            </w:r>
          </w:p>
        </w:tc>
        <w:tc>
          <w:tcPr>
            <w:tcW w:w="1162" w:type="pct"/>
            <w:vAlign w:val="center"/>
          </w:tcPr>
          <w:p w14:paraId="390506A0" w14:textId="77777777" w:rsidR="009232D2" w:rsidRPr="009232D2" w:rsidRDefault="009232D2" w:rsidP="009232D2">
            <w:pPr>
              <w:jc w:val="center"/>
              <w:rPr>
                <w:rFonts w:ascii="Times New Roman" w:hAnsi="Times New Roman" w:cs="Times New Roman"/>
                <w:bCs/>
                <w:sz w:val="24"/>
                <w:szCs w:val="24"/>
              </w:rPr>
            </w:pPr>
          </w:p>
        </w:tc>
      </w:tr>
      <w:tr w:rsidR="009232D2" w:rsidRPr="009232D2" w14:paraId="33D75E0D" w14:textId="77777777" w:rsidTr="00AD5821">
        <w:trPr>
          <w:trHeight w:val="23"/>
        </w:trPr>
        <w:tc>
          <w:tcPr>
            <w:tcW w:w="3259" w:type="pct"/>
            <w:vAlign w:val="center"/>
          </w:tcPr>
          <w:p w14:paraId="617E06D6" w14:textId="77777777" w:rsidR="009232D2" w:rsidRPr="009232D2" w:rsidRDefault="009232D2" w:rsidP="009232D2">
            <w:pPr>
              <w:jc w:val="both"/>
              <w:rPr>
                <w:rFonts w:ascii="Times New Roman" w:hAnsi="Times New Roman" w:cs="Times New Roman"/>
                <w:bCs/>
                <w:sz w:val="24"/>
                <w:szCs w:val="24"/>
              </w:rPr>
            </w:pPr>
            <w:r w:rsidRPr="009232D2">
              <w:rPr>
                <w:rFonts w:ascii="Times New Roman" w:hAnsi="Times New Roman" w:cs="Times New Roman"/>
                <w:bCs/>
                <w:sz w:val="24"/>
                <w:szCs w:val="24"/>
              </w:rPr>
              <w:t>практические занятия</w:t>
            </w:r>
          </w:p>
        </w:tc>
        <w:tc>
          <w:tcPr>
            <w:tcW w:w="579" w:type="pct"/>
            <w:vAlign w:val="center"/>
          </w:tcPr>
          <w:p w14:paraId="3AD91815" w14:textId="77777777" w:rsidR="009232D2" w:rsidRPr="009232D2" w:rsidRDefault="009232D2" w:rsidP="009232D2">
            <w:pPr>
              <w:jc w:val="center"/>
              <w:rPr>
                <w:rFonts w:ascii="Times New Roman" w:hAnsi="Times New Roman" w:cs="Times New Roman"/>
                <w:bCs/>
                <w:sz w:val="24"/>
                <w:szCs w:val="24"/>
              </w:rPr>
            </w:pPr>
            <w:r w:rsidRPr="009232D2">
              <w:rPr>
                <w:rFonts w:ascii="Times New Roman" w:hAnsi="Times New Roman" w:cs="Times New Roman"/>
                <w:bCs/>
                <w:sz w:val="24"/>
                <w:szCs w:val="24"/>
              </w:rPr>
              <w:t>44</w:t>
            </w:r>
          </w:p>
        </w:tc>
        <w:tc>
          <w:tcPr>
            <w:tcW w:w="1162" w:type="pct"/>
            <w:vAlign w:val="center"/>
          </w:tcPr>
          <w:p w14:paraId="357DBD63" w14:textId="77777777" w:rsidR="009232D2" w:rsidRPr="009232D2" w:rsidRDefault="009232D2" w:rsidP="009232D2">
            <w:pPr>
              <w:jc w:val="center"/>
              <w:rPr>
                <w:rFonts w:ascii="Times New Roman" w:hAnsi="Times New Roman" w:cs="Times New Roman"/>
                <w:bCs/>
                <w:sz w:val="24"/>
                <w:szCs w:val="24"/>
              </w:rPr>
            </w:pPr>
            <w:r w:rsidRPr="009232D2">
              <w:rPr>
                <w:rFonts w:ascii="Times New Roman" w:hAnsi="Times New Roman" w:cs="Times New Roman"/>
                <w:bCs/>
                <w:sz w:val="24"/>
                <w:szCs w:val="24"/>
              </w:rPr>
              <w:t>44</w:t>
            </w:r>
          </w:p>
        </w:tc>
      </w:tr>
      <w:tr w:rsidR="009232D2" w:rsidRPr="009232D2" w14:paraId="389994DC" w14:textId="77777777" w:rsidTr="00AD5821">
        <w:trPr>
          <w:trHeight w:val="23"/>
        </w:trPr>
        <w:tc>
          <w:tcPr>
            <w:tcW w:w="3259" w:type="pct"/>
            <w:vAlign w:val="center"/>
          </w:tcPr>
          <w:p w14:paraId="683FDF74" w14:textId="77777777" w:rsidR="009232D2" w:rsidRPr="009232D2" w:rsidRDefault="009232D2" w:rsidP="009232D2">
            <w:pPr>
              <w:jc w:val="both"/>
              <w:rPr>
                <w:rFonts w:ascii="Times New Roman" w:hAnsi="Times New Roman" w:cs="Times New Roman"/>
                <w:bCs/>
                <w:sz w:val="24"/>
                <w:szCs w:val="24"/>
              </w:rPr>
            </w:pPr>
            <w:r w:rsidRPr="009232D2">
              <w:rPr>
                <w:rFonts w:ascii="Times New Roman" w:hAnsi="Times New Roman" w:cs="Times New Roman"/>
                <w:bCs/>
                <w:sz w:val="24"/>
                <w:szCs w:val="24"/>
              </w:rPr>
              <w:t>Самостоятельная работа</w:t>
            </w:r>
          </w:p>
        </w:tc>
        <w:tc>
          <w:tcPr>
            <w:tcW w:w="579" w:type="pct"/>
            <w:vAlign w:val="center"/>
          </w:tcPr>
          <w:p w14:paraId="756C50F6" w14:textId="77777777" w:rsidR="009232D2" w:rsidRPr="009232D2" w:rsidRDefault="009232D2" w:rsidP="009232D2">
            <w:pPr>
              <w:jc w:val="center"/>
              <w:rPr>
                <w:rFonts w:ascii="Times New Roman" w:hAnsi="Times New Roman" w:cs="Times New Roman"/>
                <w:bCs/>
                <w:sz w:val="24"/>
                <w:szCs w:val="24"/>
              </w:rPr>
            </w:pPr>
            <w:r w:rsidRPr="009232D2">
              <w:rPr>
                <w:rFonts w:ascii="Times New Roman" w:hAnsi="Times New Roman" w:cs="Times New Roman"/>
                <w:bCs/>
                <w:sz w:val="24"/>
                <w:szCs w:val="24"/>
              </w:rPr>
              <w:t>10</w:t>
            </w:r>
          </w:p>
        </w:tc>
        <w:tc>
          <w:tcPr>
            <w:tcW w:w="1162" w:type="pct"/>
            <w:vAlign w:val="center"/>
          </w:tcPr>
          <w:p w14:paraId="576AD5D1" w14:textId="77777777" w:rsidR="009232D2" w:rsidRPr="009232D2" w:rsidRDefault="009232D2" w:rsidP="009232D2">
            <w:pPr>
              <w:jc w:val="center"/>
              <w:rPr>
                <w:rFonts w:ascii="Times New Roman" w:hAnsi="Times New Roman" w:cs="Times New Roman"/>
                <w:bCs/>
                <w:sz w:val="24"/>
                <w:szCs w:val="24"/>
              </w:rPr>
            </w:pPr>
            <w:r w:rsidRPr="009232D2">
              <w:rPr>
                <w:rFonts w:ascii="Times New Roman" w:hAnsi="Times New Roman" w:cs="Times New Roman"/>
                <w:bCs/>
                <w:sz w:val="24"/>
                <w:szCs w:val="24"/>
              </w:rPr>
              <w:t>-</w:t>
            </w:r>
          </w:p>
        </w:tc>
      </w:tr>
      <w:tr w:rsidR="009232D2" w:rsidRPr="009232D2" w14:paraId="43B0D270" w14:textId="77777777" w:rsidTr="00AD5821">
        <w:trPr>
          <w:trHeight w:val="23"/>
        </w:trPr>
        <w:tc>
          <w:tcPr>
            <w:tcW w:w="3259" w:type="pct"/>
            <w:vAlign w:val="center"/>
          </w:tcPr>
          <w:p w14:paraId="76F07EE8" w14:textId="77777777" w:rsidR="009232D2" w:rsidRPr="009232D2" w:rsidRDefault="009232D2" w:rsidP="009232D2">
            <w:pPr>
              <w:jc w:val="both"/>
              <w:rPr>
                <w:rFonts w:ascii="Times New Roman" w:hAnsi="Times New Roman" w:cs="Times New Roman"/>
                <w:bCs/>
                <w:sz w:val="24"/>
                <w:szCs w:val="24"/>
              </w:rPr>
            </w:pPr>
            <w:r w:rsidRPr="009232D2">
              <w:rPr>
                <w:rFonts w:ascii="Times New Roman" w:hAnsi="Times New Roman" w:cs="Times New Roman"/>
                <w:bCs/>
                <w:sz w:val="24"/>
                <w:szCs w:val="24"/>
              </w:rPr>
              <w:t xml:space="preserve">Промежуточная аттестация: </w:t>
            </w:r>
            <w:r w:rsidRPr="009232D2">
              <w:rPr>
                <w:rFonts w:ascii="Times New Roman" w:hAnsi="Times New Roman" w:cs="Times New Roman"/>
                <w:bCs/>
                <w:iCs/>
                <w:sz w:val="20"/>
                <w:szCs w:val="20"/>
              </w:rPr>
              <w:t>экзамены</w:t>
            </w:r>
          </w:p>
        </w:tc>
        <w:tc>
          <w:tcPr>
            <w:tcW w:w="579" w:type="pct"/>
            <w:vAlign w:val="center"/>
          </w:tcPr>
          <w:p w14:paraId="034172F6" w14:textId="77777777" w:rsidR="009232D2" w:rsidRPr="009232D2" w:rsidRDefault="009232D2" w:rsidP="009232D2">
            <w:pPr>
              <w:jc w:val="center"/>
              <w:rPr>
                <w:rFonts w:ascii="Times New Roman" w:hAnsi="Times New Roman" w:cs="Times New Roman"/>
                <w:bCs/>
                <w:sz w:val="24"/>
                <w:szCs w:val="24"/>
              </w:rPr>
            </w:pPr>
            <w:r w:rsidRPr="009232D2">
              <w:rPr>
                <w:rFonts w:ascii="Times New Roman" w:hAnsi="Times New Roman" w:cs="Times New Roman"/>
                <w:bCs/>
                <w:sz w:val="24"/>
                <w:szCs w:val="24"/>
              </w:rPr>
              <w:t>24</w:t>
            </w:r>
          </w:p>
        </w:tc>
        <w:tc>
          <w:tcPr>
            <w:tcW w:w="1162" w:type="pct"/>
            <w:vAlign w:val="center"/>
          </w:tcPr>
          <w:p w14:paraId="00E3F168" w14:textId="77777777" w:rsidR="009232D2" w:rsidRPr="009232D2" w:rsidRDefault="009232D2" w:rsidP="009232D2">
            <w:pPr>
              <w:jc w:val="center"/>
              <w:rPr>
                <w:rFonts w:ascii="Times New Roman" w:hAnsi="Times New Roman" w:cs="Times New Roman"/>
                <w:bCs/>
                <w:sz w:val="24"/>
                <w:szCs w:val="24"/>
              </w:rPr>
            </w:pPr>
            <w:r w:rsidRPr="009232D2">
              <w:rPr>
                <w:rFonts w:ascii="Times New Roman" w:hAnsi="Times New Roman" w:cs="Times New Roman"/>
                <w:bCs/>
                <w:sz w:val="24"/>
                <w:szCs w:val="24"/>
              </w:rPr>
              <w:t>-</w:t>
            </w:r>
          </w:p>
        </w:tc>
      </w:tr>
      <w:tr w:rsidR="009232D2" w:rsidRPr="009232D2" w14:paraId="60AF8C9D" w14:textId="77777777" w:rsidTr="00AD5821">
        <w:trPr>
          <w:trHeight w:val="23"/>
        </w:trPr>
        <w:tc>
          <w:tcPr>
            <w:tcW w:w="3259" w:type="pct"/>
            <w:vAlign w:val="center"/>
          </w:tcPr>
          <w:p w14:paraId="7185F13D" w14:textId="77777777" w:rsidR="009232D2" w:rsidRPr="009232D2" w:rsidRDefault="009232D2" w:rsidP="009232D2">
            <w:pPr>
              <w:jc w:val="both"/>
              <w:rPr>
                <w:rFonts w:ascii="Times New Roman" w:hAnsi="Times New Roman" w:cs="Times New Roman"/>
                <w:bCs/>
                <w:sz w:val="24"/>
                <w:szCs w:val="24"/>
              </w:rPr>
            </w:pPr>
            <w:r w:rsidRPr="009232D2">
              <w:rPr>
                <w:rFonts w:ascii="Times New Roman" w:hAnsi="Times New Roman" w:cs="Times New Roman"/>
                <w:bCs/>
                <w:sz w:val="24"/>
                <w:szCs w:val="24"/>
              </w:rPr>
              <w:t>Всего</w:t>
            </w:r>
          </w:p>
        </w:tc>
        <w:tc>
          <w:tcPr>
            <w:tcW w:w="579" w:type="pct"/>
            <w:vAlign w:val="center"/>
          </w:tcPr>
          <w:p w14:paraId="3A84A719" w14:textId="77777777" w:rsidR="009232D2" w:rsidRPr="009232D2" w:rsidRDefault="009232D2" w:rsidP="009232D2">
            <w:pPr>
              <w:jc w:val="center"/>
              <w:rPr>
                <w:rFonts w:ascii="Times New Roman" w:hAnsi="Times New Roman" w:cs="Times New Roman"/>
                <w:b/>
                <w:sz w:val="24"/>
                <w:szCs w:val="24"/>
              </w:rPr>
            </w:pPr>
            <w:r w:rsidRPr="009232D2">
              <w:rPr>
                <w:rFonts w:ascii="Times New Roman" w:hAnsi="Times New Roman" w:cs="Times New Roman"/>
                <w:b/>
                <w:sz w:val="24"/>
                <w:szCs w:val="24"/>
              </w:rPr>
              <w:t>141</w:t>
            </w:r>
          </w:p>
        </w:tc>
        <w:tc>
          <w:tcPr>
            <w:tcW w:w="1162" w:type="pct"/>
            <w:vAlign w:val="center"/>
          </w:tcPr>
          <w:p w14:paraId="0E0B4054" w14:textId="77777777" w:rsidR="009232D2" w:rsidRPr="009232D2" w:rsidRDefault="009232D2" w:rsidP="009232D2">
            <w:pPr>
              <w:jc w:val="center"/>
              <w:rPr>
                <w:rFonts w:ascii="Times New Roman" w:hAnsi="Times New Roman" w:cs="Times New Roman"/>
                <w:b/>
                <w:sz w:val="24"/>
                <w:szCs w:val="24"/>
              </w:rPr>
            </w:pPr>
            <w:r w:rsidRPr="009232D2">
              <w:rPr>
                <w:rFonts w:ascii="Times New Roman" w:hAnsi="Times New Roman" w:cs="Times New Roman"/>
                <w:b/>
                <w:sz w:val="24"/>
                <w:szCs w:val="24"/>
              </w:rPr>
              <w:t>44</w:t>
            </w:r>
          </w:p>
        </w:tc>
      </w:tr>
    </w:tbl>
    <w:p w14:paraId="49B2426B" w14:textId="77777777" w:rsidR="009232D2" w:rsidRPr="009232D2" w:rsidRDefault="009232D2" w:rsidP="009232D2">
      <w:pPr>
        <w:rPr>
          <w:rFonts w:ascii="Times New Roman" w:eastAsia="Segoe UI" w:hAnsi="Times New Roman" w:cs="Times New Roman"/>
          <w:b/>
          <w:bCs/>
          <w:sz w:val="24"/>
          <w:szCs w:val="24"/>
          <w:lang w:eastAsia="ru-RU"/>
        </w:rPr>
      </w:pPr>
      <w:r w:rsidRPr="009232D2">
        <w:rPr>
          <w:rFonts w:ascii="Times New Roman" w:hAnsi="Times New Roman"/>
        </w:rPr>
        <w:br w:type="page"/>
      </w:r>
    </w:p>
    <w:p w14:paraId="56AAE57A" w14:textId="77777777" w:rsidR="009232D2" w:rsidRPr="009232D2" w:rsidRDefault="009232D2" w:rsidP="009232D2">
      <w:pPr>
        <w:spacing w:after="120" w:line="276" w:lineRule="auto"/>
        <w:ind w:firstLine="709"/>
        <w:outlineLvl w:val="1"/>
        <w:rPr>
          <w:rFonts w:ascii="Times New Roman" w:eastAsia="Segoe UI" w:hAnsi="Times New Roman" w:cs="Times New Roman"/>
          <w:b/>
          <w:bCs/>
          <w:color w:val="5A5A5A" w:themeColor="text1" w:themeTint="A5"/>
          <w:spacing w:val="15"/>
          <w:sz w:val="24"/>
          <w:szCs w:val="24"/>
          <w:lang w:eastAsia="ru-RU"/>
        </w:rPr>
        <w:sectPr w:rsidR="009232D2" w:rsidRPr="009232D2" w:rsidSect="001604E7">
          <w:headerReference w:type="even" r:id="rId88"/>
          <w:pgSz w:w="11906" w:h="16838"/>
          <w:pgMar w:top="1134" w:right="567" w:bottom="1134" w:left="1701" w:header="709" w:footer="709" w:gutter="0"/>
          <w:cols w:space="708"/>
          <w:docGrid w:linePitch="360"/>
        </w:sectPr>
      </w:pPr>
    </w:p>
    <w:p w14:paraId="753254A8" w14:textId="77777777" w:rsidR="009232D2" w:rsidRPr="009232D2" w:rsidRDefault="009232D2" w:rsidP="009232D2">
      <w:pPr>
        <w:spacing w:after="120" w:line="276" w:lineRule="auto"/>
        <w:ind w:firstLine="709"/>
        <w:outlineLvl w:val="1"/>
        <w:rPr>
          <w:rFonts w:ascii="Times New Roman" w:eastAsia="Segoe UI" w:hAnsi="Times New Roman" w:cs="Times New Roman"/>
          <w:b/>
          <w:bCs/>
          <w:color w:val="5A5A5A" w:themeColor="text1" w:themeTint="A5"/>
          <w:spacing w:val="15"/>
          <w:sz w:val="24"/>
          <w:szCs w:val="24"/>
          <w:lang w:eastAsia="ru-RU"/>
        </w:rPr>
      </w:pPr>
      <w:bookmarkStart w:id="84" w:name="_Toc167287249"/>
      <w:r w:rsidRPr="009232D2">
        <w:rPr>
          <w:rFonts w:ascii="Times New Roman" w:eastAsia="Segoe UI" w:hAnsi="Times New Roman" w:cs="Times New Roman"/>
          <w:b/>
          <w:bCs/>
          <w:color w:val="5A5A5A" w:themeColor="text1" w:themeTint="A5"/>
          <w:spacing w:val="15"/>
          <w:sz w:val="24"/>
          <w:szCs w:val="24"/>
          <w:lang w:eastAsia="ru-RU"/>
        </w:rPr>
        <w:lastRenderedPageBreak/>
        <w:t>2.2. Содержание дисциплины</w:t>
      </w:r>
      <w:bookmarkEnd w:id="84"/>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gridCol w:w="2694"/>
        <w:gridCol w:w="2409"/>
      </w:tblGrid>
      <w:tr w:rsidR="009232D2" w:rsidRPr="009232D2" w14:paraId="6F7EA83C" w14:textId="77777777" w:rsidTr="00AD5821">
        <w:trPr>
          <w:trHeight w:val="903"/>
        </w:trPr>
        <w:tc>
          <w:tcPr>
            <w:tcW w:w="2972" w:type="dxa"/>
            <w:vAlign w:val="center"/>
          </w:tcPr>
          <w:p w14:paraId="26E69AFB" w14:textId="77777777" w:rsidR="009232D2" w:rsidRPr="009232D2" w:rsidRDefault="009232D2" w:rsidP="009232D2">
            <w:pPr>
              <w:spacing w:line="276" w:lineRule="auto"/>
              <w:jc w:val="center"/>
              <w:rPr>
                <w:rFonts w:ascii="Times New Roman" w:eastAsia="Times New Roman" w:hAnsi="Times New Roman" w:cs="Times New Roman"/>
                <w:b/>
                <w:lang w:eastAsia="ru-RU"/>
              </w:rPr>
            </w:pPr>
            <w:r w:rsidRPr="009232D2">
              <w:rPr>
                <w:rFonts w:ascii="Times New Roman" w:eastAsia="Times New Roman" w:hAnsi="Times New Roman" w:cs="Times New Roman"/>
                <w:b/>
                <w:bCs/>
                <w:lang w:eastAsia="ru-RU"/>
              </w:rPr>
              <w:t>Наименование разделов и тем</w:t>
            </w:r>
          </w:p>
        </w:tc>
        <w:tc>
          <w:tcPr>
            <w:tcW w:w="6662" w:type="dxa"/>
            <w:vAlign w:val="center"/>
          </w:tcPr>
          <w:p w14:paraId="77D46306" w14:textId="77777777" w:rsidR="009232D2" w:rsidRPr="009232D2" w:rsidRDefault="009232D2" w:rsidP="009232D2">
            <w:pPr>
              <w:suppressAutoHyphens/>
              <w:jc w:val="center"/>
              <w:rPr>
                <w:rFonts w:ascii="Times New Roman" w:eastAsia="Times New Roman" w:hAnsi="Times New Roman" w:cs="Times New Roman"/>
                <w:b/>
                <w:lang w:eastAsia="ru-RU"/>
              </w:rPr>
            </w:pPr>
            <w:r w:rsidRPr="009232D2">
              <w:rPr>
                <w:rFonts w:ascii="Times New Roman" w:eastAsia="Times New Roman" w:hAnsi="Times New Roman" w:cs="Times New Roman"/>
                <w:b/>
                <w:bCs/>
                <w:lang w:eastAsia="ru-RU"/>
              </w:rPr>
              <w:t>Содержание учебного материала, практических и лабораторных занятий</w:t>
            </w:r>
          </w:p>
        </w:tc>
        <w:tc>
          <w:tcPr>
            <w:tcW w:w="2694" w:type="dxa"/>
          </w:tcPr>
          <w:p w14:paraId="29E7E733" w14:textId="77777777" w:rsidR="009232D2" w:rsidRPr="009232D2" w:rsidRDefault="009232D2" w:rsidP="009232D2">
            <w:pPr>
              <w:suppressAutoHyphens/>
              <w:jc w:val="center"/>
              <w:rPr>
                <w:rFonts w:ascii="Times New Roman" w:eastAsia="Times New Roman" w:hAnsi="Times New Roman" w:cs="Times New Roman"/>
                <w:b/>
                <w:bCs/>
                <w:lang w:eastAsia="ru-RU"/>
              </w:rPr>
            </w:pPr>
            <w:r w:rsidRPr="009232D2">
              <w:rPr>
                <w:rFonts w:ascii="Times New Roman" w:hAnsi="Times New Roman"/>
                <w:b/>
                <w:bCs/>
                <w:sz w:val="24"/>
                <w:szCs w:val="24"/>
              </w:rPr>
              <w:t xml:space="preserve">Объем, ак. ч. / </w:t>
            </w:r>
            <w:r w:rsidRPr="009232D2">
              <w:rPr>
                <w:rFonts w:ascii="Times New Roman" w:hAnsi="Times New Roman"/>
                <w:b/>
                <w:bCs/>
                <w:sz w:val="24"/>
                <w:szCs w:val="24"/>
              </w:rPr>
              <w:br/>
              <w:t xml:space="preserve">в том числе </w:t>
            </w:r>
            <w:r w:rsidRPr="009232D2">
              <w:rPr>
                <w:rFonts w:ascii="Times New Roman" w:hAnsi="Times New Roman"/>
                <w:b/>
                <w:bCs/>
                <w:sz w:val="24"/>
                <w:szCs w:val="24"/>
              </w:rPr>
              <w:br/>
              <w:t xml:space="preserve">в форме практической подготовки, </w:t>
            </w:r>
            <w:r w:rsidRPr="009232D2">
              <w:rPr>
                <w:rFonts w:ascii="Times New Roman" w:hAnsi="Times New Roman"/>
                <w:b/>
                <w:bCs/>
                <w:sz w:val="24"/>
                <w:szCs w:val="24"/>
              </w:rPr>
              <w:br/>
              <w:t>ак. ч.</w:t>
            </w:r>
          </w:p>
        </w:tc>
        <w:tc>
          <w:tcPr>
            <w:tcW w:w="2409" w:type="dxa"/>
          </w:tcPr>
          <w:p w14:paraId="409D597B" w14:textId="77777777" w:rsidR="009232D2" w:rsidRPr="009232D2" w:rsidRDefault="009232D2" w:rsidP="009232D2">
            <w:pPr>
              <w:suppressAutoHyphens/>
              <w:jc w:val="center"/>
              <w:rPr>
                <w:rFonts w:ascii="Times New Roman" w:eastAsia="Times New Roman" w:hAnsi="Times New Roman" w:cs="Times New Roman"/>
                <w:b/>
                <w:bCs/>
                <w:lang w:eastAsia="ru-RU"/>
              </w:rPr>
            </w:pPr>
            <w:r w:rsidRPr="009232D2">
              <w:rPr>
                <w:rFonts w:ascii="Times New Roman" w:hAnsi="Times New Roman"/>
                <w:b/>
                <w:bCs/>
                <w:sz w:val="24"/>
                <w:szCs w:val="24"/>
              </w:rPr>
              <w:t>Коды компетенций, формированию которых способствует элемент программы</w:t>
            </w:r>
          </w:p>
        </w:tc>
      </w:tr>
      <w:tr w:rsidR="009232D2" w:rsidRPr="009232D2" w14:paraId="3DF28AC1" w14:textId="77777777" w:rsidTr="00AD5821">
        <w:tc>
          <w:tcPr>
            <w:tcW w:w="9634" w:type="dxa"/>
            <w:gridSpan w:val="2"/>
          </w:tcPr>
          <w:p w14:paraId="6908FCDB" w14:textId="77777777" w:rsidR="009232D2" w:rsidRPr="009232D2" w:rsidRDefault="009232D2" w:rsidP="009232D2">
            <w:pPr>
              <w:rPr>
                <w:rFonts w:ascii="Times New Roman" w:eastAsia="Times New Roman" w:hAnsi="Times New Roman" w:cs="Times New Roman"/>
                <w:i/>
                <w:lang w:eastAsia="ru-RU"/>
              </w:rPr>
            </w:pPr>
            <w:r w:rsidRPr="009232D2">
              <w:rPr>
                <w:rFonts w:ascii="Times New Roman" w:eastAsia="Calibri" w:hAnsi="Times New Roman" w:cs="Times New Roman"/>
                <w:b/>
                <w:bCs/>
              </w:rPr>
              <w:t>Раздел 1. Электрические машины</w:t>
            </w:r>
          </w:p>
        </w:tc>
        <w:tc>
          <w:tcPr>
            <w:tcW w:w="2694" w:type="dxa"/>
          </w:tcPr>
          <w:p w14:paraId="18D94F87"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57/20</w:t>
            </w:r>
          </w:p>
        </w:tc>
        <w:tc>
          <w:tcPr>
            <w:tcW w:w="2409" w:type="dxa"/>
          </w:tcPr>
          <w:p w14:paraId="63CCAC15"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5E91B403" w14:textId="77777777" w:rsidTr="00AD5821">
        <w:tc>
          <w:tcPr>
            <w:tcW w:w="2972" w:type="dxa"/>
            <w:vMerge w:val="restart"/>
          </w:tcPr>
          <w:p w14:paraId="1CC1E1E3"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hAnsi="Times New Roman" w:cs="Times New Roman"/>
                <w:b/>
              </w:rPr>
              <w:t>Тема 1.1Физические основы работы и использования электрических машин</w:t>
            </w:r>
          </w:p>
        </w:tc>
        <w:tc>
          <w:tcPr>
            <w:tcW w:w="6662" w:type="dxa"/>
          </w:tcPr>
          <w:p w14:paraId="550377C9" w14:textId="77777777" w:rsidR="009232D2" w:rsidRPr="009232D2" w:rsidRDefault="009232D2" w:rsidP="009232D2">
            <w:pPr>
              <w:rPr>
                <w:rFonts w:ascii="Times New Roman" w:eastAsia="Times New Roman" w:hAnsi="Times New Roman" w:cs="Times New Roman"/>
                <w:b/>
                <w:lang w:eastAsia="ru-RU"/>
              </w:rPr>
            </w:pPr>
            <w:r w:rsidRPr="009232D2">
              <w:rPr>
                <w:rFonts w:ascii="Times New Roman" w:eastAsia="Times New Roman" w:hAnsi="Times New Roman" w:cs="Times New Roman"/>
                <w:b/>
                <w:bCs/>
                <w:lang w:eastAsia="ru-RU"/>
              </w:rPr>
              <w:t xml:space="preserve">Содержание </w:t>
            </w:r>
          </w:p>
        </w:tc>
        <w:tc>
          <w:tcPr>
            <w:tcW w:w="2694" w:type="dxa"/>
          </w:tcPr>
          <w:p w14:paraId="01174E50"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2</w:t>
            </w:r>
          </w:p>
        </w:tc>
        <w:tc>
          <w:tcPr>
            <w:tcW w:w="2409" w:type="dxa"/>
            <w:vMerge w:val="restart"/>
          </w:tcPr>
          <w:p w14:paraId="762402F0"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Calibri" w:hAnsi="Times New Roman" w:cs="Times New Roman"/>
                <w:sz w:val="20"/>
              </w:rPr>
              <w:t xml:space="preserve">ОК 1, ОК 5, ОК 9, ПК1.1, ПК 1.2, ПК 1.3 </w:t>
            </w:r>
          </w:p>
        </w:tc>
      </w:tr>
      <w:tr w:rsidR="009232D2" w:rsidRPr="009232D2" w14:paraId="1541D2B5" w14:textId="77777777" w:rsidTr="00AD5821">
        <w:trPr>
          <w:trHeight w:val="396"/>
        </w:trPr>
        <w:tc>
          <w:tcPr>
            <w:tcW w:w="2972" w:type="dxa"/>
            <w:vMerge/>
          </w:tcPr>
          <w:p w14:paraId="16B3C204" w14:textId="77777777" w:rsidR="009232D2" w:rsidRPr="009232D2" w:rsidRDefault="009232D2" w:rsidP="009232D2">
            <w:pPr>
              <w:rPr>
                <w:rFonts w:ascii="Times New Roman" w:eastAsia="Times New Roman" w:hAnsi="Times New Roman" w:cs="Times New Roman"/>
                <w:b/>
                <w:bCs/>
                <w:lang w:eastAsia="ru-RU"/>
              </w:rPr>
            </w:pPr>
          </w:p>
        </w:tc>
        <w:tc>
          <w:tcPr>
            <w:tcW w:w="6662" w:type="dxa"/>
          </w:tcPr>
          <w:p w14:paraId="0926CEA6" w14:textId="77777777" w:rsidR="009232D2" w:rsidRPr="009232D2" w:rsidRDefault="009232D2" w:rsidP="009232D2">
            <w:pPr>
              <w:rPr>
                <w:rFonts w:ascii="Times New Roman" w:hAnsi="Times New Roman" w:cs="Times New Roman"/>
              </w:rPr>
            </w:pPr>
            <w:r w:rsidRPr="009232D2">
              <w:rPr>
                <w:rFonts w:ascii="Times New Roman" w:hAnsi="Times New Roman" w:cs="Times New Roman"/>
                <w:color w:val="000000"/>
              </w:rPr>
              <w:t xml:space="preserve">Задачи дисциплины, ее содержание. </w:t>
            </w:r>
            <w:r w:rsidRPr="009232D2">
              <w:rPr>
                <w:rFonts w:ascii="Times New Roman" w:hAnsi="Times New Roman" w:cs="Times New Roman"/>
              </w:rPr>
              <w:t>Понятие, классификация и принцип действия электрических машин и аппаратов</w:t>
            </w:r>
            <w:r w:rsidRPr="009232D2">
              <w:rPr>
                <w:rFonts w:ascii="Times New Roman" w:hAnsi="Times New Roman" w:cs="Times New Roman"/>
                <w:color w:val="000000"/>
              </w:rPr>
              <w:t xml:space="preserve">. Область их применения и функциональное назначение. </w:t>
            </w:r>
            <w:r w:rsidRPr="009232D2">
              <w:rPr>
                <w:rFonts w:ascii="Times New Roman" w:hAnsi="Times New Roman" w:cs="Times New Roman"/>
              </w:rPr>
              <w:t>Роль электрических машин и трансформаторов в электрификации и автоматизации производства и их назначение. Физические явления, лежащие в основе работы электрических аппаратов, машин и трансформаторов.</w:t>
            </w:r>
          </w:p>
          <w:p w14:paraId="30D27CD0" w14:textId="77777777" w:rsidR="009232D2" w:rsidRPr="009232D2" w:rsidRDefault="009232D2" w:rsidP="009232D2">
            <w:pPr>
              <w:rPr>
                <w:rFonts w:ascii="Times New Roman" w:hAnsi="Times New Roman" w:cs="Times New Roman"/>
              </w:rPr>
            </w:pPr>
            <w:r w:rsidRPr="009232D2">
              <w:rPr>
                <w:rFonts w:ascii="Times New Roman" w:hAnsi="Times New Roman" w:cs="Times New Roman"/>
              </w:rPr>
              <w:t>Преобразование видов энергии в электрических машинах.</w:t>
            </w:r>
          </w:p>
          <w:p w14:paraId="160B0E7B" w14:textId="77777777" w:rsidR="009232D2" w:rsidRPr="009232D2" w:rsidRDefault="009232D2" w:rsidP="009232D2">
            <w:pPr>
              <w:suppressAutoHyphens/>
              <w:jc w:val="both"/>
              <w:rPr>
                <w:rFonts w:ascii="Times New Roman" w:eastAsia="Times New Roman" w:hAnsi="Times New Roman" w:cs="Times New Roman"/>
                <w:lang w:eastAsia="ru-RU"/>
              </w:rPr>
            </w:pPr>
            <w:r w:rsidRPr="009232D2">
              <w:rPr>
                <w:rFonts w:ascii="Times New Roman" w:hAnsi="Times New Roman" w:cs="Times New Roman"/>
              </w:rPr>
              <w:t>Электрические и магнитные явления, лежащие в основе принципа действия электрических машин. Принцип действия электрической машины в режимах генератора и двигателя. Принцип преобразования механической энергии в электрическую и наоборот. Принцип обратимости электрических машин</w:t>
            </w:r>
          </w:p>
        </w:tc>
        <w:tc>
          <w:tcPr>
            <w:tcW w:w="2694" w:type="dxa"/>
          </w:tcPr>
          <w:p w14:paraId="41375322" w14:textId="77777777" w:rsidR="009232D2" w:rsidRPr="009232D2" w:rsidRDefault="009232D2" w:rsidP="009232D2">
            <w:pPr>
              <w:suppressAutoHyphens/>
              <w:jc w:val="both"/>
              <w:rPr>
                <w:rFonts w:ascii="Times New Roman" w:eastAsia="Times New Roman" w:hAnsi="Times New Roman" w:cs="Times New Roman"/>
                <w:lang w:eastAsia="ru-RU"/>
              </w:rPr>
            </w:pPr>
          </w:p>
        </w:tc>
        <w:tc>
          <w:tcPr>
            <w:tcW w:w="2409" w:type="dxa"/>
            <w:vMerge/>
          </w:tcPr>
          <w:p w14:paraId="027D2003" w14:textId="77777777" w:rsidR="009232D2" w:rsidRPr="009232D2" w:rsidRDefault="009232D2" w:rsidP="009232D2">
            <w:pPr>
              <w:suppressAutoHyphens/>
              <w:jc w:val="both"/>
              <w:rPr>
                <w:rFonts w:ascii="Times New Roman" w:eastAsia="Times New Roman" w:hAnsi="Times New Roman" w:cs="Times New Roman"/>
                <w:lang w:eastAsia="ru-RU"/>
              </w:rPr>
            </w:pPr>
          </w:p>
        </w:tc>
      </w:tr>
      <w:tr w:rsidR="009232D2" w:rsidRPr="009232D2" w14:paraId="3BEE1BB6" w14:textId="77777777" w:rsidTr="00AD5821">
        <w:trPr>
          <w:trHeight w:val="361"/>
        </w:trPr>
        <w:tc>
          <w:tcPr>
            <w:tcW w:w="2972" w:type="dxa"/>
            <w:vMerge w:val="restart"/>
          </w:tcPr>
          <w:p w14:paraId="193D2567" w14:textId="77777777" w:rsidR="009232D2" w:rsidRPr="009232D2" w:rsidRDefault="009232D2" w:rsidP="009232D2">
            <w:pPr>
              <w:rPr>
                <w:rFonts w:ascii="Times New Roman" w:hAnsi="Times New Roman" w:cs="Times New Roman"/>
                <w:b/>
                <w:caps/>
              </w:rPr>
            </w:pPr>
            <w:r w:rsidRPr="009232D2">
              <w:rPr>
                <w:rFonts w:ascii="Times New Roman" w:hAnsi="Times New Roman" w:cs="Times New Roman"/>
                <w:b/>
              </w:rPr>
              <w:t>Тема 1.2 Электрические машины постоянного тока.</w:t>
            </w:r>
          </w:p>
          <w:p w14:paraId="59D09B03" w14:textId="77777777" w:rsidR="009232D2" w:rsidRPr="009232D2" w:rsidRDefault="009232D2" w:rsidP="009232D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32D79D94"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 xml:space="preserve">Содержание </w:t>
            </w:r>
          </w:p>
        </w:tc>
        <w:tc>
          <w:tcPr>
            <w:tcW w:w="2694" w:type="dxa"/>
          </w:tcPr>
          <w:p w14:paraId="14C5084A"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18/6</w:t>
            </w:r>
          </w:p>
        </w:tc>
        <w:tc>
          <w:tcPr>
            <w:tcW w:w="2409" w:type="dxa"/>
            <w:vMerge w:val="restart"/>
          </w:tcPr>
          <w:p w14:paraId="65DBCA55"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Calibri" w:hAnsi="Times New Roman" w:cs="Times New Roman"/>
                <w:sz w:val="20"/>
              </w:rPr>
              <w:t xml:space="preserve">ОК 1, ОК 5, ОК 9, ПК1.1, ПК 1.2, ПК 1.3 </w:t>
            </w:r>
          </w:p>
        </w:tc>
      </w:tr>
      <w:tr w:rsidR="009232D2" w:rsidRPr="009232D2" w14:paraId="3E985A59" w14:textId="77777777" w:rsidTr="00AD5821">
        <w:trPr>
          <w:trHeight w:val="361"/>
        </w:trPr>
        <w:tc>
          <w:tcPr>
            <w:tcW w:w="2972" w:type="dxa"/>
            <w:vMerge/>
          </w:tcPr>
          <w:p w14:paraId="38A9E01F" w14:textId="77777777" w:rsidR="009232D2" w:rsidRPr="009232D2" w:rsidRDefault="009232D2" w:rsidP="009232D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6807D848" w14:textId="77777777" w:rsidR="009232D2" w:rsidRPr="009232D2" w:rsidRDefault="009232D2" w:rsidP="009232D2">
            <w:pPr>
              <w:rPr>
                <w:rFonts w:ascii="Times New Roman" w:hAnsi="Times New Roman" w:cs="Times New Roman"/>
              </w:rPr>
            </w:pPr>
            <w:r w:rsidRPr="009232D2">
              <w:rPr>
                <w:rFonts w:ascii="Times New Roman" w:eastAsia="Times New Roman" w:hAnsi="Times New Roman" w:cs="Times New Roman"/>
                <w:lang w:eastAsia="ru-RU"/>
              </w:rPr>
              <w:t xml:space="preserve">1 </w:t>
            </w:r>
            <w:r w:rsidRPr="009232D2">
              <w:rPr>
                <w:rFonts w:ascii="Times New Roman" w:hAnsi="Times New Roman" w:cs="Times New Roman"/>
              </w:rPr>
              <w:t>Принцип работы и устройство машины постоянного тока.</w:t>
            </w:r>
          </w:p>
          <w:p w14:paraId="100125E4" w14:textId="77777777" w:rsidR="009232D2" w:rsidRPr="009232D2" w:rsidRDefault="009232D2" w:rsidP="009232D2">
            <w:pPr>
              <w:rPr>
                <w:rFonts w:ascii="Times New Roman" w:eastAsia="Times New Roman" w:hAnsi="Times New Roman" w:cs="Times New Roman"/>
                <w:lang w:eastAsia="ru-RU"/>
              </w:rPr>
            </w:pPr>
            <w:r w:rsidRPr="009232D2">
              <w:rPr>
                <w:rFonts w:ascii="Times New Roman" w:hAnsi="Times New Roman" w:cs="Times New Roman"/>
              </w:rPr>
              <w:t>Назначение, области применения электрических машин постоянного тока. Классификация, устройство электрических машин постоянного тока и конструкция их основных узлов</w:t>
            </w:r>
          </w:p>
        </w:tc>
        <w:tc>
          <w:tcPr>
            <w:tcW w:w="2694" w:type="dxa"/>
            <w:vMerge w:val="restart"/>
            <w:vAlign w:val="center"/>
          </w:tcPr>
          <w:p w14:paraId="1717463E" w14:textId="77777777" w:rsidR="009232D2" w:rsidRPr="009232D2" w:rsidRDefault="009232D2" w:rsidP="009232D2">
            <w:pPr>
              <w:rPr>
                <w:rFonts w:ascii="Times New Roman" w:eastAsia="Times New Roman" w:hAnsi="Times New Roman" w:cs="Times New Roman"/>
                <w:lang w:eastAsia="ru-RU"/>
              </w:rPr>
            </w:pPr>
            <w:r w:rsidRPr="009232D2">
              <w:rPr>
                <w:rFonts w:ascii="Times New Roman" w:eastAsia="Times New Roman" w:hAnsi="Times New Roman" w:cs="Times New Roman"/>
                <w:lang w:eastAsia="ru-RU"/>
              </w:rPr>
              <w:t>10</w:t>
            </w:r>
          </w:p>
        </w:tc>
        <w:tc>
          <w:tcPr>
            <w:tcW w:w="2409" w:type="dxa"/>
            <w:vMerge/>
          </w:tcPr>
          <w:p w14:paraId="72EE64A7" w14:textId="77777777" w:rsidR="009232D2" w:rsidRPr="009232D2" w:rsidRDefault="009232D2" w:rsidP="009232D2">
            <w:pPr>
              <w:rPr>
                <w:rFonts w:ascii="Times New Roman" w:eastAsia="Times New Roman" w:hAnsi="Times New Roman" w:cs="Times New Roman"/>
                <w:lang w:eastAsia="ru-RU"/>
              </w:rPr>
            </w:pPr>
          </w:p>
        </w:tc>
      </w:tr>
      <w:tr w:rsidR="009232D2" w:rsidRPr="009232D2" w14:paraId="26CE66FA" w14:textId="77777777" w:rsidTr="00AD5821">
        <w:trPr>
          <w:trHeight w:val="361"/>
        </w:trPr>
        <w:tc>
          <w:tcPr>
            <w:tcW w:w="2972" w:type="dxa"/>
            <w:vMerge/>
          </w:tcPr>
          <w:p w14:paraId="75CECF96" w14:textId="77777777" w:rsidR="009232D2" w:rsidRPr="009232D2" w:rsidRDefault="009232D2" w:rsidP="009232D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19FEA3BB" w14:textId="77777777" w:rsidR="009232D2" w:rsidRPr="009232D2" w:rsidRDefault="009232D2" w:rsidP="009232D2">
            <w:pPr>
              <w:rPr>
                <w:rFonts w:ascii="Times New Roman" w:hAnsi="Times New Roman" w:cs="Times New Roman"/>
              </w:rPr>
            </w:pPr>
            <w:r w:rsidRPr="009232D2">
              <w:rPr>
                <w:rFonts w:ascii="Times New Roman" w:eastAsia="Times New Roman" w:hAnsi="Times New Roman" w:cs="Times New Roman"/>
                <w:lang w:eastAsia="ru-RU"/>
              </w:rPr>
              <w:t xml:space="preserve">2 </w:t>
            </w:r>
            <w:r w:rsidRPr="009232D2">
              <w:rPr>
                <w:rFonts w:ascii="Times New Roman" w:hAnsi="Times New Roman" w:cs="Times New Roman"/>
              </w:rPr>
              <w:t>Генераторы постоянного тока.</w:t>
            </w:r>
          </w:p>
          <w:p w14:paraId="58DC08AF" w14:textId="77777777" w:rsidR="009232D2" w:rsidRPr="009232D2" w:rsidRDefault="009232D2" w:rsidP="009232D2">
            <w:pPr>
              <w:rPr>
                <w:rFonts w:ascii="Times New Roman" w:hAnsi="Times New Roman" w:cs="Times New Roman"/>
              </w:rPr>
            </w:pPr>
            <w:r w:rsidRPr="009232D2">
              <w:rPr>
                <w:rFonts w:ascii="Times New Roman" w:hAnsi="Times New Roman" w:cs="Times New Roman"/>
              </w:rPr>
              <w:t>Классификация генераторов постоянного тока по способу возбуждения, их устройство и принцип действия. Условия самовозбуждения.</w:t>
            </w:r>
          </w:p>
          <w:p w14:paraId="0C4613EB" w14:textId="77777777" w:rsidR="009232D2" w:rsidRPr="009232D2" w:rsidRDefault="009232D2" w:rsidP="009232D2">
            <w:pPr>
              <w:rPr>
                <w:rFonts w:ascii="Times New Roman" w:eastAsia="Times New Roman" w:hAnsi="Times New Roman" w:cs="Times New Roman"/>
                <w:lang w:eastAsia="ru-RU"/>
              </w:rPr>
            </w:pPr>
            <w:r w:rsidRPr="009232D2">
              <w:rPr>
                <w:rFonts w:ascii="Times New Roman" w:hAnsi="Times New Roman" w:cs="Times New Roman"/>
              </w:rPr>
              <w:lastRenderedPageBreak/>
              <w:t>Характеристики генераторов с независимым, параллельным, последовательным и смешанным возбуждением, эксплуатационные требования, перспективы развития.</w:t>
            </w:r>
          </w:p>
        </w:tc>
        <w:tc>
          <w:tcPr>
            <w:tcW w:w="2694" w:type="dxa"/>
            <w:vMerge/>
          </w:tcPr>
          <w:p w14:paraId="7776D8E3" w14:textId="77777777" w:rsidR="009232D2" w:rsidRPr="009232D2" w:rsidRDefault="009232D2" w:rsidP="009232D2">
            <w:pPr>
              <w:rPr>
                <w:rFonts w:ascii="Times New Roman" w:eastAsia="Times New Roman" w:hAnsi="Times New Roman" w:cs="Times New Roman"/>
                <w:lang w:eastAsia="ru-RU"/>
              </w:rPr>
            </w:pPr>
          </w:p>
        </w:tc>
        <w:tc>
          <w:tcPr>
            <w:tcW w:w="2409" w:type="dxa"/>
            <w:vMerge/>
          </w:tcPr>
          <w:p w14:paraId="256B7759" w14:textId="77777777" w:rsidR="009232D2" w:rsidRPr="009232D2" w:rsidRDefault="009232D2" w:rsidP="009232D2">
            <w:pPr>
              <w:rPr>
                <w:rFonts w:ascii="Times New Roman" w:eastAsia="Times New Roman" w:hAnsi="Times New Roman" w:cs="Times New Roman"/>
                <w:lang w:eastAsia="ru-RU"/>
              </w:rPr>
            </w:pPr>
          </w:p>
        </w:tc>
      </w:tr>
      <w:tr w:rsidR="009232D2" w:rsidRPr="009232D2" w14:paraId="0EB2D9FB" w14:textId="77777777" w:rsidTr="00AD5821">
        <w:trPr>
          <w:trHeight w:val="361"/>
        </w:trPr>
        <w:tc>
          <w:tcPr>
            <w:tcW w:w="2972" w:type="dxa"/>
            <w:vMerge/>
          </w:tcPr>
          <w:p w14:paraId="57514FE6" w14:textId="77777777" w:rsidR="009232D2" w:rsidRPr="009232D2" w:rsidRDefault="009232D2" w:rsidP="009232D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6573048B" w14:textId="77777777" w:rsidR="009232D2" w:rsidRPr="009232D2" w:rsidRDefault="009232D2" w:rsidP="009232D2">
            <w:pPr>
              <w:rPr>
                <w:rFonts w:ascii="Times New Roman" w:eastAsia="Times New Roman" w:hAnsi="Times New Roman" w:cs="Times New Roman"/>
                <w:lang w:eastAsia="ru-RU"/>
              </w:rPr>
            </w:pPr>
            <w:r w:rsidRPr="009232D2">
              <w:rPr>
                <w:rFonts w:ascii="Times New Roman" w:eastAsia="Times New Roman" w:hAnsi="Times New Roman" w:cs="Times New Roman"/>
                <w:lang w:eastAsia="ru-RU"/>
              </w:rPr>
              <w:t xml:space="preserve">3 </w:t>
            </w:r>
            <w:r w:rsidRPr="009232D2">
              <w:rPr>
                <w:rFonts w:ascii="Times New Roman" w:hAnsi="Times New Roman" w:cs="Times New Roman"/>
              </w:rPr>
              <w:t>Параллельная работа генераторов. Уравнение ЭДС и моментов для генератора. Безопасные правила эксплуатации</w:t>
            </w:r>
          </w:p>
        </w:tc>
        <w:tc>
          <w:tcPr>
            <w:tcW w:w="2694" w:type="dxa"/>
            <w:vMerge/>
          </w:tcPr>
          <w:p w14:paraId="0882281C" w14:textId="77777777" w:rsidR="009232D2" w:rsidRPr="009232D2" w:rsidRDefault="009232D2" w:rsidP="009232D2">
            <w:pPr>
              <w:rPr>
                <w:rFonts w:ascii="Times New Roman" w:eastAsia="Times New Roman" w:hAnsi="Times New Roman" w:cs="Times New Roman"/>
                <w:lang w:eastAsia="ru-RU"/>
              </w:rPr>
            </w:pPr>
          </w:p>
        </w:tc>
        <w:tc>
          <w:tcPr>
            <w:tcW w:w="2409" w:type="dxa"/>
            <w:vMerge/>
          </w:tcPr>
          <w:p w14:paraId="044964F6" w14:textId="77777777" w:rsidR="009232D2" w:rsidRPr="009232D2" w:rsidRDefault="009232D2" w:rsidP="009232D2">
            <w:pPr>
              <w:rPr>
                <w:rFonts w:ascii="Times New Roman" w:eastAsia="Times New Roman" w:hAnsi="Times New Roman" w:cs="Times New Roman"/>
                <w:lang w:eastAsia="ru-RU"/>
              </w:rPr>
            </w:pPr>
          </w:p>
        </w:tc>
      </w:tr>
      <w:tr w:rsidR="009232D2" w:rsidRPr="009232D2" w14:paraId="30F874D6" w14:textId="77777777" w:rsidTr="00AD5821">
        <w:trPr>
          <w:trHeight w:val="361"/>
        </w:trPr>
        <w:tc>
          <w:tcPr>
            <w:tcW w:w="2972" w:type="dxa"/>
            <w:vMerge/>
          </w:tcPr>
          <w:p w14:paraId="7E6136E4" w14:textId="77777777" w:rsidR="009232D2" w:rsidRPr="009232D2" w:rsidRDefault="009232D2" w:rsidP="009232D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7283B852" w14:textId="77777777" w:rsidR="009232D2" w:rsidRPr="009232D2" w:rsidRDefault="009232D2" w:rsidP="009232D2">
            <w:pPr>
              <w:rPr>
                <w:rFonts w:ascii="Times New Roman" w:hAnsi="Times New Roman" w:cs="Times New Roman"/>
              </w:rPr>
            </w:pPr>
            <w:r w:rsidRPr="009232D2">
              <w:rPr>
                <w:rFonts w:ascii="Times New Roman" w:eastAsia="Times New Roman" w:hAnsi="Times New Roman" w:cs="Times New Roman"/>
                <w:lang w:eastAsia="ru-RU"/>
              </w:rPr>
              <w:t xml:space="preserve">4 </w:t>
            </w:r>
            <w:r w:rsidRPr="009232D2">
              <w:rPr>
                <w:rFonts w:ascii="Times New Roman" w:hAnsi="Times New Roman" w:cs="Times New Roman"/>
              </w:rPr>
              <w:t>Двигатели постоянного тока.</w:t>
            </w:r>
          </w:p>
          <w:p w14:paraId="4243066B" w14:textId="77777777" w:rsidR="009232D2" w:rsidRPr="009232D2" w:rsidRDefault="009232D2" w:rsidP="009232D2">
            <w:pPr>
              <w:rPr>
                <w:rFonts w:ascii="Times New Roman" w:eastAsia="Times New Roman" w:hAnsi="Times New Roman" w:cs="Times New Roman"/>
                <w:lang w:eastAsia="ru-RU"/>
              </w:rPr>
            </w:pPr>
            <w:r w:rsidRPr="009232D2">
              <w:rPr>
                <w:rFonts w:ascii="Times New Roman" w:hAnsi="Times New Roman" w:cs="Times New Roman"/>
              </w:rPr>
              <w:t>Области применения двигателей постоянного тока. Конструкция, технические характеристики и принцип действия двигателей постоянного тока. Уравнение ЭДС и моментов для двигателя постоянного тока. Пуск двигателя в ход. Регулирования частоты вращения двигателей постоянного тока, их торможение и реверсирование.</w:t>
            </w:r>
          </w:p>
        </w:tc>
        <w:tc>
          <w:tcPr>
            <w:tcW w:w="2694" w:type="dxa"/>
            <w:vMerge/>
          </w:tcPr>
          <w:p w14:paraId="205A0E9D" w14:textId="77777777" w:rsidR="009232D2" w:rsidRPr="009232D2" w:rsidRDefault="009232D2" w:rsidP="009232D2">
            <w:pPr>
              <w:rPr>
                <w:rFonts w:ascii="Times New Roman" w:eastAsia="Times New Roman" w:hAnsi="Times New Roman" w:cs="Times New Roman"/>
                <w:lang w:eastAsia="ru-RU"/>
              </w:rPr>
            </w:pPr>
          </w:p>
        </w:tc>
        <w:tc>
          <w:tcPr>
            <w:tcW w:w="2409" w:type="dxa"/>
            <w:vMerge/>
          </w:tcPr>
          <w:p w14:paraId="39EF6B69" w14:textId="77777777" w:rsidR="009232D2" w:rsidRPr="009232D2" w:rsidRDefault="009232D2" w:rsidP="009232D2">
            <w:pPr>
              <w:rPr>
                <w:rFonts w:ascii="Times New Roman" w:eastAsia="Times New Roman" w:hAnsi="Times New Roman" w:cs="Times New Roman"/>
                <w:lang w:eastAsia="ru-RU"/>
              </w:rPr>
            </w:pPr>
          </w:p>
        </w:tc>
      </w:tr>
      <w:tr w:rsidR="009232D2" w:rsidRPr="009232D2" w14:paraId="73E5B48B" w14:textId="77777777" w:rsidTr="00AD5821">
        <w:trPr>
          <w:trHeight w:val="361"/>
        </w:trPr>
        <w:tc>
          <w:tcPr>
            <w:tcW w:w="2972" w:type="dxa"/>
            <w:vMerge/>
          </w:tcPr>
          <w:p w14:paraId="46A6F97A" w14:textId="77777777" w:rsidR="009232D2" w:rsidRPr="009232D2" w:rsidRDefault="009232D2" w:rsidP="009232D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0EBD9EF5" w14:textId="77777777" w:rsidR="009232D2" w:rsidRPr="009232D2" w:rsidRDefault="009232D2" w:rsidP="009232D2">
            <w:pPr>
              <w:rPr>
                <w:rFonts w:ascii="Times New Roman" w:hAnsi="Times New Roman" w:cs="Times New Roman"/>
              </w:rPr>
            </w:pPr>
            <w:r w:rsidRPr="009232D2">
              <w:rPr>
                <w:rFonts w:ascii="Times New Roman" w:eastAsia="Times New Roman" w:hAnsi="Times New Roman" w:cs="Times New Roman"/>
                <w:lang w:eastAsia="ru-RU"/>
              </w:rPr>
              <w:t xml:space="preserve">5 </w:t>
            </w:r>
            <w:r w:rsidRPr="009232D2">
              <w:rPr>
                <w:rFonts w:ascii="Times New Roman" w:hAnsi="Times New Roman" w:cs="Times New Roman"/>
              </w:rPr>
              <w:t>Потери и КПД машин постоянного тока.</w:t>
            </w:r>
          </w:p>
          <w:p w14:paraId="1B87C41E" w14:textId="77777777" w:rsidR="009232D2" w:rsidRPr="009232D2" w:rsidRDefault="009232D2" w:rsidP="009232D2">
            <w:pPr>
              <w:rPr>
                <w:rFonts w:ascii="Times New Roman" w:eastAsia="Times New Roman" w:hAnsi="Times New Roman" w:cs="Times New Roman"/>
                <w:lang w:eastAsia="ru-RU"/>
              </w:rPr>
            </w:pPr>
            <w:r w:rsidRPr="009232D2">
              <w:rPr>
                <w:rFonts w:ascii="Times New Roman" w:hAnsi="Times New Roman" w:cs="Times New Roman"/>
              </w:rPr>
              <w:t>Виды потерь в машинах постоянного тока, их зависимость от нагрузки и КПД. Методы определения КПД машин постоянного тока</w:t>
            </w:r>
          </w:p>
        </w:tc>
        <w:tc>
          <w:tcPr>
            <w:tcW w:w="2694" w:type="dxa"/>
            <w:vMerge/>
          </w:tcPr>
          <w:p w14:paraId="427B85B2" w14:textId="77777777" w:rsidR="009232D2" w:rsidRPr="009232D2" w:rsidRDefault="009232D2" w:rsidP="009232D2">
            <w:pPr>
              <w:rPr>
                <w:rFonts w:ascii="Times New Roman" w:eastAsia="Times New Roman" w:hAnsi="Times New Roman" w:cs="Times New Roman"/>
                <w:lang w:eastAsia="ru-RU"/>
              </w:rPr>
            </w:pPr>
          </w:p>
        </w:tc>
        <w:tc>
          <w:tcPr>
            <w:tcW w:w="2409" w:type="dxa"/>
            <w:vMerge/>
          </w:tcPr>
          <w:p w14:paraId="17C4CC7E" w14:textId="77777777" w:rsidR="009232D2" w:rsidRPr="009232D2" w:rsidRDefault="009232D2" w:rsidP="009232D2">
            <w:pPr>
              <w:rPr>
                <w:rFonts w:ascii="Times New Roman" w:eastAsia="Times New Roman" w:hAnsi="Times New Roman" w:cs="Times New Roman"/>
                <w:lang w:eastAsia="ru-RU"/>
              </w:rPr>
            </w:pPr>
          </w:p>
        </w:tc>
      </w:tr>
      <w:tr w:rsidR="009232D2" w:rsidRPr="009232D2" w14:paraId="08D82D8C" w14:textId="77777777" w:rsidTr="00AD5821">
        <w:trPr>
          <w:trHeight w:val="361"/>
        </w:trPr>
        <w:tc>
          <w:tcPr>
            <w:tcW w:w="2972" w:type="dxa"/>
            <w:vMerge/>
          </w:tcPr>
          <w:p w14:paraId="4E4C303B" w14:textId="77777777" w:rsidR="009232D2" w:rsidRPr="009232D2" w:rsidRDefault="009232D2" w:rsidP="009232D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5BE32B76"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В том числе практических и лабораторных занятий</w:t>
            </w:r>
          </w:p>
        </w:tc>
        <w:tc>
          <w:tcPr>
            <w:tcW w:w="2694" w:type="dxa"/>
          </w:tcPr>
          <w:p w14:paraId="35073A84"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6/6</w:t>
            </w:r>
          </w:p>
        </w:tc>
        <w:tc>
          <w:tcPr>
            <w:tcW w:w="2409" w:type="dxa"/>
            <w:vMerge/>
          </w:tcPr>
          <w:p w14:paraId="715C9BF6"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58A5D5F4" w14:textId="77777777" w:rsidTr="00AD5821">
        <w:trPr>
          <w:trHeight w:val="137"/>
        </w:trPr>
        <w:tc>
          <w:tcPr>
            <w:tcW w:w="2972" w:type="dxa"/>
            <w:vMerge/>
          </w:tcPr>
          <w:p w14:paraId="68580D07" w14:textId="77777777" w:rsidR="009232D2" w:rsidRPr="009232D2" w:rsidRDefault="009232D2" w:rsidP="009232D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14F8B617" w14:textId="77777777" w:rsidR="009232D2" w:rsidRPr="009232D2" w:rsidRDefault="009232D2" w:rsidP="009232D2">
            <w:pPr>
              <w:rPr>
                <w:rFonts w:ascii="Times New Roman" w:eastAsia="Times New Roman" w:hAnsi="Times New Roman" w:cs="Times New Roman"/>
                <w:lang w:eastAsia="ru-RU"/>
              </w:rPr>
            </w:pPr>
            <w:r w:rsidRPr="009232D2">
              <w:rPr>
                <w:rFonts w:ascii="Times New Roman" w:eastAsia="Times New Roman" w:hAnsi="Times New Roman" w:cs="Times New Roman"/>
                <w:lang w:eastAsia="ru-RU"/>
              </w:rPr>
              <w:t xml:space="preserve">1 </w:t>
            </w:r>
            <w:r w:rsidRPr="009232D2">
              <w:rPr>
                <w:rFonts w:ascii="Times New Roman" w:hAnsi="Times New Roman" w:cs="Times New Roman"/>
              </w:rPr>
              <w:t>Расчет потерь и построение графика коэффициента полезного действия машины постоянного тока</w:t>
            </w:r>
          </w:p>
        </w:tc>
        <w:tc>
          <w:tcPr>
            <w:tcW w:w="2694" w:type="dxa"/>
            <w:vMerge w:val="restart"/>
            <w:vAlign w:val="center"/>
          </w:tcPr>
          <w:p w14:paraId="246E3D17" w14:textId="77777777" w:rsidR="009232D2" w:rsidRPr="009232D2" w:rsidRDefault="009232D2" w:rsidP="009232D2">
            <w:pPr>
              <w:rPr>
                <w:rFonts w:ascii="Times New Roman" w:eastAsia="Times New Roman" w:hAnsi="Times New Roman" w:cs="Times New Roman"/>
                <w:lang w:eastAsia="ru-RU"/>
              </w:rPr>
            </w:pPr>
            <w:r w:rsidRPr="009232D2">
              <w:rPr>
                <w:rFonts w:ascii="Times New Roman" w:eastAsia="Times New Roman" w:hAnsi="Times New Roman" w:cs="Times New Roman"/>
                <w:lang w:eastAsia="ru-RU"/>
              </w:rPr>
              <w:t>6</w:t>
            </w:r>
          </w:p>
        </w:tc>
        <w:tc>
          <w:tcPr>
            <w:tcW w:w="2409" w:type="dxa"/>
            <w:vMerge/>
          </w:tcPr>
          <w:p w14:paraId="342A5FB1" w14:textId="77777777" w:rsidR="009232D2" w:rsidRPr="009232D2" w:rsidRDefault="009232D2" w:rsidP="009232D2">
            <w:pPr>
              <w:rPr>
                <w:rFonts w:ascii="Times New Roman" w:eastAsia="Times New Roman" w:hAnsi="Times New Roman" w:cs="Times New Roman"/>
                <w:lang w:eastAsia="ru-RU"/>
              </w:rPr>
            </w:pPr>
          </w:p>
        </w:tc>
      </w:tr>
      <w:tr w:rsidR="009232D2" w:rsidRPr="009232D2" w14:paraId="702E17B0" w14:textId="77777777" w:rsidTr="00AD5821">
        <w:trPr>
          <w:trHeight w:val="298"/>
        </w:trPr>
        <w:tc>
          <w:tcPr>
            <w:tcW w:w="2972" w:type="dxa"/>
            <w:vMerge/>
          </w:tcPr>
          <w:p w14:paraId="6D0DC482" w14:textId="77777777" w:rsidR="009232D2" w:rsidRPr="009232D2" w:rsidRDefault="009232D2" w:rsidP="009232D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4438AB62" w14:textId="77777777" w:rsidR="009232D2" w:rsidRPr="009232D2" w:rsidRDefault="009232D2" w:rsidP="009232D2">
            <w:pPr>
              <w:rPr>
                <w:rFonts w:ascii="Times New Roman" w:eastAsia="Times New Roman" w:hAnsi="Times New Roman" w:cs="Times New Roman"/>
                <w:lang w:eastAsia="ru-RU"/>
              </w:rPr>
            </w:pPr>
            <w:r w:rsidRPr="009232D2">
              <w:rPr>
                <w:rFonts w:ascii="Times New Roman" w:eastAsia="Times New Roman" w:hAnsi="Times New Roman" w:cs="Times New Roman"/>
                <w:lang w:eastAsia="ru-RU"/>
              </w:rPr>
              <w:t xml:space="preserve">2 </w:t>
            </w:r>
            <w:r w:rsidRPr="009232D2">
              <w:rPr>
                <w:rFonts w:ascii="Times New Roman" w:hAnsi="Times New Roman" w:cs="Times New Roman"/>
              </w:rPr>
              <w:t>Исследование характеристик генератора постоянного тока параллельного возбуждения</w:t>
            </w:r>
          </w:p>
        </w:tc>
        <w:tc>
          <w:tcPr>
            <w:tcW w:w="2694" w:type="dxa"/>
            <w:vMerge/>
          </w:tcPr>
          <w:p w14:paraId="4D13A7B1" w14:textId="77777777" w:rsidR="009232D2" w:rsidRPr="009232D2" w:rsidRDefault="009232D2" w:rsidP="009232D2">
            <w:pPr>
              <w:rPr>
                <w:rFonts w:ascii="Times New Roman" w:eastAsia="Times New Roman" w:hAnsi="Times New Roman" w:cs="Times New Roman"/>
                <w:lang w:eastAsia="ru-RU"/>
              </w:rPr>
            </w:pPr>
          </w:p>
        </w:tc>
        <w:tc>
          <w:tcPr>
            <w:tcW w:w="2409" w:type="dxa"/>
            <w:vMerge/>
          </w:tcPr>
          <w:p w14:paraId="06150A05" w14:textId="77777777" w:rsidR="009232D2" w:rsidRPr="009232D2" w:rsidRDefault="009232D2" w:rsidP="009232D2">
            <w:pPr>
              <w:rPr>
                <w:rFonts w:ascii="Times New Roman" w:eastAsia="Times New Roman" w:hAnsi="Times New Roman" w:cs="Times New Roman"/>
                <w:lang w:eastAsia="ru-RU"/>
              </w:rPr>
            </w:pPr>
          </w:p>
        </w:tc>
      </w:tr>
      <w:tr w:rsidR="009232D2" w:rsidRPr="009232D2" w14:paraId="2703BCDB" w14:textId="77777777" w:rsidTr="00AD5821">
        <w:trPr>
          <w:trHeight w:val="298"/>
        </w:trPr>
        <w:tc>
          <w:tcPr>
            <w:tcW w:w="2972" w:type="dxa"/>
            <w:vMerge/>
          </w:tcPr>
          <w:p w14:paraId="334FABC8" w14:textId="77777777" w:rsidR="009232D2" w:rsidRPr="009232D2" w:rsidRDefault="009232D2" w:rsidP="009232D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14:paraId="127DE06A" w14:textId="77777777" w:rsidR="009232D2" w:rsidRPr="009232D2" w:rsidRDefault="009232D2" w:rsidP="009232D2">
            <w:pPr>
              <w:rPr>
                <w:rFonts w:ascii="Times New Roman" w:eastAsia="Times New Roman" w:hAnsi="Times New Roman" w:cs="Times New Roman"/>
                <w:lang w:eastAsia="ru-RU"/>
              </w:rPr>
            </w:pPr>
            <w:r w:rsidRPr="009232D2">
              <w:rPr>
                <w:rFonts w:ascii="Times New Roman" w:hAnsi="Times New Roman" w:cs="Times New Roman"/>
              </w:rPr>
              <w:t>Исследование работы двигателя постоянного тока параллельного возбуждения</w:t>
            </w:r>
          </w:p>
        </w:tc>
        <w:tc>
          <w:tcPr>
            <w:tcW w:w="2694" w:type="dxa"/>
            <w:vMerge/>
          </w:tcPr>
          <w:p w14:paraId="0217044D" w14:textId="77777777" w:rsidR="009232D2" w:rsidRPr="009232D2" w:rsidRDefault="009232D2" w:rsidP="009232D2">
            <w:pPr>
              <w:rPr>
                <w:rFonts w:ascii="Times New Roman" w:eastAsia="Times New Roman" w:hAnsi="Times New Roman" w:cs="Times New Roman"/>
                <w:lang w:eastAsia="ru-RU"/>
              </w:rPr>
            </w:pPr>
          </w:p>
        </w:tc>
        <w:tc>
          <w:tcPr>
            <w:tcW w:w="2409" w:type="dxa"/>
            <w:vMerge/>
          </w:tcPr>
          <w:p w14:paraId="480C9D84" w14:textId="77777777" w:rsidR="009232D2" w:rsidRPr="009232D2" w:rsidRDefault="009232D2" w:rsidP="009232D2">
            <w:pPr>
              <w:rPr>
                <w:rFonts w:ascii="Times New Roman" w:eastAsia="Times New Roman" w:hAnsi="Times New Roman" w:cs="Times New Roman"/>
                <w:lang w:eastAsia="ru-RU"/>
              </w:rPr>
            </w:pPr>
          </w:p>
        </w:tc>
      </w:tr>
      <w:tr w:rsidR="009232D2" w:rsidRPr="009232D2" w14:paraId="2695C7B9" w14:textId="77777777" w:rsidTr="00AD5821">
        <w:trPr>
          <w:trHeight w:val="361"/>
        </w:trPr>
        <w:tc>
          <w:tcPr>
            <w:tcW w:w="2972" w:type="dxa"/>
            <w:vMerge/>
          </w:tcPr>
          <w:p w14:paraId="5570D741" w14:textId="77777777" w:rsidR="009232D2" w:rsidRPr="009232D2" w:rsidRDefault="009232D2" w:rsidP="009232D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64FEAD35"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В том числе самостоятельная работа обучающихся</w:t>
            </w:r>
          </w:p>
          <w:p w14:paraId="1947A6DE"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hAnsi="Times New Roman" w:cs="Times New Roman"/>
              </w:rPr>
              <w:t>Изучение конструкций машин постоянного тока специального назначения</w:t>
            </w:r>
          </w:p>
        </w:tc>
        <w:tc>
          <w:tcPr>
            <w:tcW w:w="2694" w:type="dxa"/>
          </w:tcPr>
          <w:p w14:paraId="6CD9599A"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2</w:t>
            </w:r>
          </w:p>
        </w:tc>
        <w:tc>
          <w:tcPr>
            <w:tcW w:w="2409" w:type="dxa"/>
            <w:vMerge/>
          </w:tcPr>
          <w:p w14:paraId="694F69AC"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511EF3DA" w14:textId="77777777" w:rsidTr="00AD5821">
        <w:trPr>
          <w:trHeight w:val="361"/>
        </w:trPr>
        <w:tc>
          <w:tcPr>
            <w:tcW w:w="2972" w:type="dxa"/>
            <w:vMerge w:val="restart"/>
          </w:tcPr>
          <w:p w14:paraId="5B1BCEAF"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hAnsi="Times New Roman" w:cs="Times New Roman"/>
                <w:b/>
              </w:rPr>
              <w:t>Тема</w:t>
            </w:r>
            <w:r w:rsidRPr="009232D2">
              <w:rPr>
                <w:rFonts w:ascii="Times New Roman" w:hAnsi="Times New Roman" w:cs="Times New Roman"/>
                <w:b/>
                <w:caps/>
              </w:rPr>
              <w:t xml:space="preserve"> 1.3 </w:t>
            </w:r>
            <w:r w:rsidRPr="009232D2">
              <w:rPr>
                <w:rFonts w:ascii="Times New Roman" w:hAnsi="Times New Roman" w:cs="Times New Roman"/>
                <w:b/>
              </w:rPr>
              <w:t>Трансформаторы</w:t>
            </w:r>
          </w:p>
        </w:tc>
        <w:tc>
          <w:tcPr>
            <w:tcW w:w="6662" w:type="dxa"/>
            <w:tcBorders>
              <w:top w:val="single" w:sz="4" w:space="0" w:color="auto"/>
              <w:left w:val="single" w:sz="4" w:space="0" w:color="auto"/>
              <w:bottom w:val="single" w:sz="4" w:space="0" w:color="auto"/>
            </w:tcBorders>
            <w:vAlign w:val="bottom"/>
          </w:tcPr>
          <w:p w14:paraId="54D4FE8B"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 xml:space="preserve">Содержание </w:t>
            </w:r>
          </w:p>
        </w:tc>
        <w:tc>
          <w:tcPr>
            <w:tcW w:w="2694" w:type="dxa"/>
          </w:tcPr>
          <w:p w14:paraId="0A35F4B7"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9/2</w:t>
            </w:r>
          </w:p>
        </w:tc>
        <w:tc>
          <w:tcPr>
            <w:tcW w:w="2409" w:type="dxa"/>
            <w:vMerge w:val="restart"/>
          </w:tcPr>
          <w:p w14:paraId="52F9B844"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Calibri" w:hAnsi="Times New Roman" w:cs="Times New Roman"/>
                <w:sz w:val="20"/>
              </w:rPr>
              <w:t xml:space="preserve">ОК 1, ОК 5, ОК 9, ПК1.1, ПК 1.2, ПК 1.3 </w:t>
            </w:r>
          </w:p>
        </w:tc>
      </w:tr>
      <w:tr w:rsidR="009232D2" w:rsidRPr="009232D2" w14:paraId="35D87B80" w14:textId="77777777" w:rsidTr="00AD5821">
        <w:trPr>
          <w:trHeight w:val="361"/>
        </w:trPr>
        <w:tc>
          <w:tcPr>
            <w:tcW w:w="2972" w:type="dxa"/>
            <w:vMerge/>
          </w:tcPr>
          <w:p w14:paraId="2B7DC24C" w14:textId="77777777" w:rsidR="009232D2" w:rsidRPr="009232D2" w:rsidRDefault="009232D2" w:rsidP="009232D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129397C2" w14:textId="77777777" w:rsidR="009232D2" w:rsidRPr="009232D2" w:rsidRDefault="009232D2" w:rsidP="009232D2">
            <w:pPr>
              <w:rPr>
                <w:rFonts w:ascii="Times New Roman" w:hAnsi="Times New Roman" w:cs="Times New Roman"/>
              </w:rPr>
            </w:pPr>
            <w:r w:rsidRPr="009232D2">
              <w:rPr>
                <w:rFonts w:ascii="Times New Roman" w:eastAsia="Times New Roman" w:hAnsi="Times New Roman" w:cs="Times New Roman"/>
                <w:bCs/>
                <w:lang w:eastAsia="ru-RU"/>
              </w:rPr>
              <w:t xml:space="preserve">1 </w:t>
            </w:r>
            <w:r w:rsidRPr="009232D2">
              <w:rPr>
                <w:rFonts w:ascii="Times New Roman" w:hAnsi="Times New Roman" w:cs="Times New Roman"/>
              </w:rPr>
              <w:t>Устройство и рабочий процесс однофазного трансформатора.</w:t>
            </w:r>
          </w:p>
          <w:p w14:paraId="43319F27" w14:textId="77777777" w:rsidR="009232D2" w:rsidRPr="009232D2" w:rsidRDefault="009232D2" w:rsidP="009232D2">
            <w:pPr>
              <w:rPr>
                <w:rFonts w:ascii="Times New Roman" w:eastAsia="Times New Roman" w:hAnsi="Times New Roman" w:cs="Times New Roman"/>
                <w:bCs/>
                <w:lang w:eastAsia="ru-RU"/>
              </w:rPr>
            </w:pPr>
            <w:r w:rsidRPr="009232D2">
              <w:rPr>
                <w:rFonts w:ascii="Times New Roman" w:hAnsi="Times New Roman" w:cs="Times New Roman"/>
              </w:rPr>
              <w:t>Назначение, области применения, классификация, устройство, принцип действия и рабочий процесс трансформаторов. Уравнения напряжений, электродвижущих, магнитодвижущих сил, токов.</w:t>
            </w:r>
          </w:p>
        </w:tc>
        <w:tc>
          <w:tcPr>
            <w:tcW w:w="2694" w:type="dxa"/>
            <w:vMerge w:val="restart"/>
            <w:vAlign w:val="center"/>
          </w:tcPr>
          <w:p w14:paraId="61B3856A"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6</w:t>
            </w:r>
          </w:p>
        </w:tc>
        <w:tc>
          <w:tcPr>
            <w:tcW w:w="2409" w:type="dxa"/>
            <w:vMerge/>
          </w:tcPr>
          <w:p w14:paraId="3F122314"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482D52BB" w14:textId="77777777" w:rsidTr="00AD5821">
        <w:trPr>
          <w:trHeight w:val="361"/>
        </w:trPr>
        <w:tc>
          <w:tcPr>
            <w:tcW w:w="2972" w:type="dxa"/>
            <w:vMerge/>
          </w:tcPr>
          <w:p w14:paraId="4D06B10B" w14:textId="77777777" w:rsidR="009232D2" w:rsidRPr="009232D2" w:rsidRDefault="009232D2" w:rsidP="009232D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14C2E125" w14:textId="77777777" w:rsidR="009232D2" w:rsidRPr="009232D2" w:rsidRDefault="009232D2" w:rsidP="009232D2">
            <w:pPr>
              <w:rPr>
                <w:rFonts w:ascii="Times New Roman" w:eastAsia="Times New Roman" w:hAnsi="Times New Roman" w:cs="Times New Roman"/>
                <w:bCs/>
                <w:lang w:eastAsia="ru-RU"/>
              </w:rPr>
            </w:pPr>
            <w:r w:rsidRPr="009232D2">
              <w:rPr>
                <w:rFonts w:ascii="Times New Roman" w:eastAsia="Times New Roman" w:hAnsi="Times New Roman" w:cs="Times New Roman"/>
                <w:bCs/>
                <w:lang w:eastAsia="ru-RU"/>
              </w:rPr>
              <w:t xml:space="preserve">2 </w:t>
            </w:r>
            <w:r w:rsidRPr="009232D2">
              <w:rPr>
                <w:rFonts w:ascii="Times New Roman" w:hAnsi="Times New Roman" w:cs="Times New Roman"/>
              </w:rPr>
              <w:t xml:space="preserve">Опытное определение параметров реального трансформатора и схемы замещения по данным опыта холостого хода и короткого замыкания. Внешние характеристики трансформатора при </w:t>
            </w:r>
            <w:r w:rsidRPr="009232D2">
              <w:rPr>
                <w:rFonts w:ascii="Times New Roman" w:hAnsi="Times New Roman" w:cs="Times New Roman"/>
              </w:rPr>
              <w:lastRenderedPageBreak/>
              <w:t>различном характере нагрузки. Потери мощности, коэффициент полезного действия трансформаторов. Безопасные правила эксплуатации</w:t>
            </w:r>
          </w:p>
        </w:tc>
        <w:tc>
          <w:tcPr>
            <w:tcW w:w="2694" w:type="dxa"/>
            <w:vMerge/>
          </w:tcPr>
          <w:p w14:paraId="1343FC5F" w14:textId="77777777" w:rsidR="009232D2" w:rsidRPr="009232D2" w:rsidRDefault="009232D2" w:rsidP="009232D2">
            <w:pPr>
              <w:rPr>
                <w:rFonts w:ascii="Times New Roman" w:eastAsia="Times New Roman" w:hAnsi="Times New Roman" w:cs="Times New Roman"/>
                <w:b/>
                <w:bCs/>
                <w:lang w:eastAsia="ru-RU"/>
              </w:rPr>
            </w:pPr>
          </w:p>
        </w:tc>
        <w:tc>
          <w:tcPr>
            <w:tcW w:w="2409" w:type="dxa"/>
            <w:vMerge/>
          </w:tcPr>
          <w:p w14:paraId="32357745"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043ADE02" w14:textId="77777777" w:rsidTr="00AD5821">
        <w:trPr>
          <w:trHeight w:val="361"/>
        </w:trPr>
        <w:tc>
          <w:tcPr>
            <w:tcW w:w="2972" w:type="dxa"/>
            <w:vMerge/>
          </w:tcPr>
          <w:p w14:paraId="0DCBA069" w14:textId="77777777" w:rsidR="009232D2" w:rsidRPr="009232D2" w:rsidRDefault="009232D2" w:rsidP="009232D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57D592C4" w14:textId="77777777" w:rsidR="009232D2" w:rsidRPr="009232D2" w:rsidRDefault="009232D2" w:rsidP="009232D2">
            <w:pPr>
              <w:rPr>
                <w:rFonts w:ascii="Times New Roman" w:hAnsi="Times New Roman" w:cs="Times New Roman"/>
              </w:rPr>
            </w:pPr>
            <w:r w:rsidRPr="009232D2">
              <w:rPr>
                <w:rFonts w:ascii="Times New Roman" w:eastAsia="Times New Roman" w:hAnsi="Times New Roman" w:cs="Times New Roman"/>
                <w:bCs/>
                <w:lang w:eastAsia="ru-RU"/>
              </w:rPr>
              <w:t xml:space="preserve">3 </w:t>
            </w:r>
            <w:r w:rsidRPr="009232D2">
              <w:rPr>
                <w:rFonts w:ascii="Times New Roman" w:hAnsi="Times New Roman" w:cs="Times New Roman"/>
              </w:rPr>
              <w:t>Трехфазные трансформаторы.</w:t>
            </w:r>
          </w:p>
          <w:p w14:paraId="376C5301" w14:textId="77777777" w:rsidR="009232D2" w:rsidRPr="009232D2" w:rsidRDefault="009232D2" w:rsidP="009232D2">
            <w:pPr>
              <w:rPr>
                <w:rFonts w:ascii="Times New Roman" w:eastAsia="Times New Roman" w:hAnsi="Times New Roman" w:cs="Times New Roman"/>
                <w:bCs/>
                <w:lang w:eastAsia="ru-RU"/>
              </w:rPr>
            </w:pPr>
            <w:r w:rsidRPr="009232D2">
              <w:rPr>
                <w:rFonts w:ascii="Times New Roman" w:hAnsi="Times New Roman" w:cs="Times New Roman"/>
              </w:rPr>
              <w:t>Трансформирование трехфазного тока. Схемы и основные группы соединений обмоток трехфазных трансформаторов.</w:t>
            </w:r>
          </w:p>
        </w:tc>
        <w:tc>
          <w:tcPr>
            <w:tcW w:w="2694" w:type="dxa"/>
            <w:vMerge/>
          </w:tcPr>
          <w:p w14:paraId="51B9131F" w14:textId="77777777" w:rsidR="009232D2" w:rsidRPr="009232D2" w:rsidRDefault="009232D2" w:rsidP="009232D2">
            <w:pPr>
              <w:rPr>
                <w:rFonts w:ascii="Times New Roman" w:eastAsia="Times New Roman" w:hAnsi="Times New Roman" w:cs="Times New Roman"/>
                <w:b/>
                <w:bCs/>
                <w:lang w:eastAsia="ru-RU"/>
              </w:rPr>
            </w:pPr>
          </w:p>
        </w:tc>
        <w:tc>
          <w:tcPr>
            <w:tcW w:w="2409" w:type="dxa"/>
            <w:vMerge/>
          </w:tcPr>
          <w:p w14:paraId="441F6A39"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0AD06949" w14:textId="77777777" w:rsidTr="00AD5821">
        <w:trPr>
          <w:trHeight w:val="361"/>
        </w:trPr>
        <w:tc>
          <w:tcPr>
            <w:tcW w:w="2972" w:type="dxa"/>
            <w:vMerge/>
          </w:tcPr>
          <w:p w14:paraId="6163A946" w14:textId="77777777" w:rsidR="009232D2" w:rsidRPr="009232D2" w:rsidRDefault="009232D2" w:rsidP="009232D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4761C543"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В том числе практических и лабораторных занятий</w:t>
            </w:r>
          </w:p>
        </w:tc>
        <w:tc>
          <w:tcPr>
            <w:tcW w:w="2694" w:type="dxa"/>
          </w:tcPr>
          <w:p w14:paraId="0CD96539"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2/2</w:t>
            </w:r>
          </w:p>
        </w:tc>
        <w:tc>
          <w:tcPr>
            <w:tcW w:w="2409" w:type="dxa"/>
            <w:vMerge/>
          </w:tcPr>
          <w:p w14:paraId="0B0CF2EF"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6071EF57" w14:textId="77777777" w:rsidTr="00AD5821">
        <w:trPr>
          <w:trHeight w:val="361"/>
        </w:trPr>
        <w:tc>
          <w:tcPr>
            <w:tcW w:w="2972" w:type="dxa"/>
            <w:vMerge/>
          </w:tcPr>
          <w:p w14:paraId="7863BA4E" w14:textId="77777777" w:rsidR="009232D2" w:rsidRPr="009232D2" w:rsidRDefault="009232D2" w:rsidP="009232D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24EF49A9"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Cs/>
                <w:lang w:eastAsia="ru-RU"/>
              </w:rPr>
              <w:t xml:space="preserve">1 </w:t>
            </w:r>
            <w:r w:rsidRPr="009232D2">
              <w:rPr>
                <w:rFonts w:ascii="Times New Roman" w:hAnsi="Times New Roman" w:cs="Times New Roman"/>
              </w:rPr>
              <w:t>Измерение электрических величин при исследовании однофазного двухобмоточного силового трансформатора</w:t>
            </w:r>
          </w:p>
        </w:tc>
        <w:tc>
          <w:tcPr>
            <w:tcW w:w="2694" w:type="dxa"/>
          </w:tcPr>
          <w:p w14:paraId="0AE98DAC"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2</w:t>
            </w:r>
          </w:p>
        </w:tc>
        <w:tc>
          <w:tcPr>
            <w:tcW w:w="2409" w:type="dxa"/>
            <w:vMerge/>
          </w:tcPr>
          <w:p w14:paraId="3CECB895"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1FBC2279" w14:textId="77777777" w:rsidTr="00AD5821">
        <w:trPr>
          <w:trHeight w:val="361"/>
        </w:trPr>
        <w:tc>
          <w:tcPr>
            <w:tcW w:w="2972" w:type="dxa"/>
            <w:vMerge/>
          </w:tcPr>
          <w:p w14:paraId="0DF7B3D3" w14:textId="77777777" w:rsidR="009232D2" w:rsidRPr="009232D2" w:rsidRDefault="009232D2" w:rsidP="009232D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72BA699C"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В том числе самостоятельная работа обучающихся</w:t>
            </w:r>
          </w:p>
          <w:p w14:paraId="74727C35"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hAnsi="Times New Roman" w:cs="Times New Roman"/>
              </w:rPr>
              <w:t>Специальные трансформаторы.</w:t>
            </w:r>
          </w:p>
        </w:tc>
        <w:tc>
          <w:tcPr>
            <w:tcW w:w="2694" w:type="dxa"/>
          </w:tcPr>
          <w:p w14:paraId="6713E4E1"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1</w:t>
            </w:r>
          </w:p>
        </w:tc>
        <w:tc>
          <w:tcPr>
            <w:tcW w:w="2409" w:type="dxa"/>
            <w:vMerge/>
          </w:tcPr>
          <w:p w14:paraId="01406DAC"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7A8DCB70" w14:textId="77777777" w:rsidTr="00AD5821">
        <w:trPr>
          <w:trHeight w:val="361"/>
        </w:trPr>
        <w:tc>
          <w:tcPr>
            <w:tcW w:w="2972" w:type="dxa"/>
            <w:vMerge w:val="restart"/>
          </w:tcPr>
          <w:p w14:paraId="0F833E46"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hAnsi="Times New Roman" w:cs="Times New Roman"/>
                <w:b/>
              </w:rPr>
              <w:t>Тема 1.4. Электрические машины переменного тока</w:t>
            </w:r>
          </w:p>
        </w:tc>
        <w:tc>
          <w:tcPr>
            <w:tcW w:w="6662" w:type="dxa"/>
            <w:tcBorders>
              <w:top w:val="single" w:sz="4" w:space="0" w:color="auto"/>
              <w:left w:val="single" w:sz="4" w:space="0" w:color="auto"/>
              <w:bottom w:val="single" w:sz="4" w:space="0" w:color="auto"/>
            </w:tcBorders>
            <w:vAlign w:val="bottom"/>
          </w:tcPr>
          <w:p w14:paraId="38F8B8E4"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Содержание</w:t>
            </w:r>
          </w:p>
        </w:tc>
        <w:tc>
          <w:tcPr>
            <w:tcW w:w="2694" w:type="dxa"/>
          </w:tcPr>
          <w:p w14:paraId="38D9E087"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28/14</w:t>
            </w:r>
          </w:p>
        </w:tc>
        <w:tc>
          <w:tcPr>
            <w:tcW w:w="2409" w:type="dxa"/>
            <w:vMerge w:val="restart"/>
          </w:tcPr>
          <w:p w14:paraId="1987672C"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Calibri" w:hAnsi="Times New Roman" w:cs="Times New Roman"/>
                <w:sz w:val="20"/>
              </w:rPr>
              <w:t xml:space="preserve">ОК 1, ОК 5, ОК 9, ПК1.1, ПК 1.2, ПК 1.3 </w:t>
            </w:r>
          </w:p>
        </w:tc>
      </w:tr>
      <w:tr w:rsidR="009232D2" w:rsidRPr="009232D2" w14:paraId="472E73A0" w14:textId="77777777" w:rsidTr="00AD5821">
        <w:trPr>
          <w:trHeight w:val="361"/>
        </w:trPr>
        <w:tc>
          <w:tcPr>
            <w:tcW w:w="2972" w:type="dxa"/>
            <w:vMerge/>
          </w:tcPr>
          <w:p w14:paraId="2CC27A54" w14:textId="77777777" w:rsidR="009232D2" w:rsidRPr="009232D2" w:rsidRDefault="009232D2" w:rsidP="009232D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3BDBBF0F" w14:textId="77777777" w:rsidR="009232D2" w:rsidRPr="009232D2" w:rsidRDefault="009232D2" w:rsidP="009232D2">
            <w:pPr>
              <w:rPr>
                <w:rFonts w:ascii="Times New Roman" w:hAnsi="Times New Roman" w:cs="Times New Roman"/>
              </w:rPr>
            </w:pPr>
            <w:r w:rsidRPr="009232D2">
              <w:rPr>
                <w:rFonts w:ascii="Times New Roman" w:eastAsia="Times New Roman" w:hAnsi="Times New Roman" w:cs="Times New Roman"/>
                <w:bCs/>
                <w:lang w:eastAsia="ru-RU"/>
              </w:rPr>
              <w:t xml:space="preserve">1 </w:t>
            </w:r>
            <w:r w:rsidRPr="009232D2">
              <w:rPr>
                <w:rFonts w:ascii="Times New Roman" w:hAnsi="Times New Roman" w:cs="Times New Roman"/>
              </w:rPr>
              <w:t>Общие вопросы теории бесколлекторных машин переменного тока.</w:t>
            </w:r>
          </w:p>
          <w:p w14:paraId="783D746B" w14:textId="77777777" w:rsidR="009232D2" w:rsidRPr="009232D2" w:rsidRDefault="009232D2" w:rsidP="009232D2">
            <w:pPr>
              <w:rPr>
                <w:rFonts w:ascii="Times New Roman" w:eastAsia="Times New Roman" w:hAnsi="Times New Roman" w:cs="Times New Roman"/>
                <w:bCs/>
                <w:lang w:eastAsia="ru-RU"/>
              </w:rPr>
            </w:pPr>
            <w:r w:rsidRPr="009232D2">
              <w:rPr>
                <w:rFonts w:ascii="Times New Roman" w:hAnsi="Times New Roman" w:cs="Times New Roman"/>
              </w:rPr>
              <w:t>Устройство статора машины переменного тока. Принцип выполнения и основные типы обмоток статора. МДС трехфазной обмотки статора, принцип получения вращающего магнитного поля посредством трехфазной обмотки статора. Понятие о круговом, эллиптическом и пульсирующем магнитных полях</w:t>
            </w:r>
          </w:p>
        </w:tc>
        <w:tc>
          <w:tcPr>
            <w:tcW w:w="2694" w:type="dxa"/>
            <w:vMerge w:val="restart"/>
            <w:vAlign w:val="center"/>
          </w:tcPr>
          <w:p w14:paraId="68A82222"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12</w:t>
            </w:r>
          </w:p>
        </w:tc>
        <w:tc>
          <w:tcPr>
            <w:tcW w:w="2409" w:type="dxa"/>
            <w:vMerge/>
          </w:tcPr>
          <w:p w14:paraId="15325689"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72D00D92" w14:textId="77777777" w:rsidTr="00AD5821">
        <w:trPr>
          <w:trHeight w:val="361"/>
        </w:trPr>
        <w:tc>
          <w:tcPr>
            <w:tcW w:w="2972" w:type="dxa"/>
            <w:vMerge/>
          </w:tcPr>
          <w:p w14:paraId="5C16A142" w14:textId="77777777" w:rsidR="009232D2" w:rsidRPr="009232D2" w:rsidRDefault="009232D2" w:rsidP="009232D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6B353C89" w14:textId="77777777" w:rsidR="009232D2" w:rsidRPr="009232D2" w:rsidRDefault="009232D2" w:rsidP="009232D2">
            <w:pPr>
              <w:rPr>
                <w:rFonts w:ascii="Times New Roman" w:hAnsi="Times New Roman" w:cs="Times New Roman"/>
              </w:rPr>
            </w:pPr>
            <w:r w:rsidRPr="009232D2">
              <w:rPr>
                <w:rFonts w:ascii="Times New Roman" w:eastAsia="Times New Roman" w:hAnsi="Times New Roman" w:cs="Times New Roman"/>
                <w:bCs/>
                <w:lang w:eastAsia="ru-RU"/>
              </w:rPr>
              <w:t xml:space="preserve">2 </w:t>
            </w:r>
            <w:r w:rsidRPr="009232D2">
              <w:rPr>
                <w:rFonts w:ascii="Times New Roman" w:hAnsi="Times New Roman" w:cs="Times New Roman"/>
              </w:rPr>
              <w:t>Рабочий процесс асинхронной машины.</w:t>
            </w:r>
          </w:p>
          <w:p w14:paraId="7460529F" w14:textId="77777777" w:rsidR="009232D2" w:rsidRPr="009232D2" w:rsidRDefault="009232D2" w:rsidP="009232D2">
            <w:pPr>
              <w:rPr>
                <w:rFonts w:ascii="Times New Roman" w:eastAsia="Times New Roman" w:hAnsi="Times New Roman" w:cs="Times New Roman"/>
                <w:bCs/>
                <w:lang w:eastAsia="ru-RU"/>
              </w:rPr>
            </w:pPr>
            <w:r w:rsidRPr="009232D2">
              <w:rPr>
                <w:rFonts w:ascii="Times New Roman" w:hAnsi="Times New Roman" w:cs="Times New Roman"/>
              </w:rPr>
              <w:t>Назначение и области применения, классификация, конструкция и принцип действия асинхронной машины. Режимы работы асинхронной машины: двигательный, генераторный и тормозной. Условие перехода асинхронной машины в указанные режимы</w:t>
            </w:r>
          </w:p>
        </w:tc>
        <w:tc>
          <w:tcPr>
            <w:tcW w:w="2694" w:type="dxa"/>
            <w:vMerge/>
          </w:tcPr>
          <w:p w14:paraId="2E4E8B88" w14:textId="77777777" w:rsidR="009232D2" w:rsidRPr="009232D2" w:rsidRDefault="009232D2" w:rsidP="009232D2">
            <w:pPr>
              <w:rPr>
                <w:rFonts w:ascii="Times New Roman" w:eastAsia="Times New Roman" w:hAnsi="Times New Roman" w:cs="Times New Roman"/>
                <w:b/>
                <w:bCs/>
                <w:lang w:eastAsia="ru-RU"/>
              </w:rPr>
            </w:pPr>
          </w:p>
        </w:tc>
        <w:tc>
          <w:tcPr>
            <w:tcW w:w="2409" w:type="dxa"/>
            <w:vMerge/>
          </w:tcPr>
          <w:p w14:paraId="164BBE4B"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50F340F1" w14:textId="77777777" w:rsidTr="00AD5821">
        <w:trPr>
          <w:trHeight w:val="361"/>
        </w:trPr>
        <w:tc>
          <w:tcPr>
            <w:tcW w:w="2972" w:type="dxa"/>
            <w:vMerge/>
          </w:tcPr>
          <w:p w14:paraId="32A5A170" w14:textId="77777777" w:rsidR="009232D2" w:rsidRPr="009232D2" w:rsidRDefault="009232D2" w:rsidP="009232D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172F01DC" w14:textId="77777777" w:rsidR="009232D2" w:rsidRPr="009232D2" w:rsidRDefault="009232D2" w:rsidP="009232D2">
            <w:pPr>
              <w:rPr>
                <w:rFonts w:ascii="Times New Roman" w:eastAsia="Times New Roman" w:hAnsi="Times New Roman" w:cs="Times New Roman"/>
                <w:bCs/>
                <w:lang w:eastAsia="ru-RU"/>
              </w:rPr>
            </w:pPr>
            <w:r w:rsidRPr="009232D2">
              <w:rPr>
                <w:rFonts w:ascii="Times New Roman" w:eastAsia="Times New Roman" w:hAnsi="Times New Roman" w:cs="Times New Roman"/>
                <w:bCs/>
                <w:lang w:eastAsia="ru-RU"/>
              </w:rPr>
              <w:t xml:space="preserve">3 </w:t>
            </w:r>
            <w:r w:rsidRPr="009232D2">
              <w:rPr>
                <w:rFonts w:ascii="Times New Roman" w:hAnsi="Times New Roman" w:cs="Times New Roman"/>
              </w:rPr>
              <w:t>Электромагнитный момент. Механическая характеристика АД. Номинальный, максимальный и пусковой моменты. Критическое скольжение и перегрузочная способность. Потери и коэффициент полезного действия асинхронной машины</w:t>
            </w:r>
          </w:p>
        </w:tc>
        <w:tc>
          <w:tcPr>
            <w:tcW w:w="2694" w:type="dxa"/>
            <w:vMerge/>
          </w:tcPr>
          <w:p w14:paraId="016702EF" w14:textId="77777777" w:rsidR="009232D2" w:rsidRPr="009232D2" w:rsidRDefault="009232D2" w:rsidP="009232D2">
            <w:pPr>
              <w:rPr>
                <w:rFonts w:ascii="Times New Roman" w:eastAsia="Times New Roman" w:hAnsi="Times New Roman" w:cs="Times New Roman"/>
                <w:b/>
                <w:bCs/>
                <w:lang w:eastAsia="ru-RU"/>
              </w:rPr>
            </w:pPr>
          </w:p>
        </w:tc>
        <w:tc>
          <w:tcPr>
            <w:tcW w:w="2409" w:type="dxa"/>
            <w:vMerge/>
          </w:tcPr>
          <w:p w14:paraId="67E82C2A"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57039204" w14:textId="77777777" w:rsidTr="00AD5821">
        <w:trPr>
          <w:trHeight w:val="361"/>
        </w:trPr>
        <w:tc>
          <w:tcPr>
            <w:tcW w:w="2972" w:type="dxa"/>
            <w:vMerge/>
          </w:tcPr>
          <w:p w14:paraId="1F0F4242" w14:textId="77777777" w:rsidR="009232D2" w:rsidRPr="009232D2" w:rsidRDefault="009232D2" w:rsidP="009232D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276D9640" w14:textId="77777777" w:rsidR="009232D2" w:rsidRPr="009232D2" w:rsidRDefault="009232D2" w:rsidP="009232D2">
            <w:pPr>
              <w:rPr>
                <w:rFonts w:ascii="Times New Roman" w:hAnsi="Times New Roman" w:cs="Times New Roman"/>
              </w:rPr>
            </w:pPr>
            <w:r w:rsidRPr="009232D2">
              <w:rPr>
                <w:rFonts w:ascii="Times New Roman" w:eastAsia="Times New Roman" w:hAnsi="Times New Roman" w:cs="Times New Roman"/>
                <w:bCs/>
                <w:lang w:eastAsia="ru-RU"/>
              </w:rPr>
              <w:t>4</w:t>
            </w:r>
            <w:r w:rsidRPr="009232D2">
              <w:rPr>
                <w:rFonts w:ascii="Times New Roman" w:hAnsi="Times New Roman" w:cs="Times New Roman"/>
              </w:rPr>
              <w:t xml:space="preserve"> Пуск, реверсирование и регулирование частоты вращения трехфазного асинхронного двигателя. Пуск в ход асинхронного двигателя с короткозамкнутым и фазным ротором. Пусковые свойства трехфазных асинхронных двигателей. Реверсирование асинхронных двигателей.</w:t>
            </w:r>
          </w:p>
          <w:p w14:paraId="3229D889" w14:textId="77777777" w:rsidR="009232D2" w:rsidRPr="009232D2" w:rsidRDefault="009232D2" w:rsidP="009232D2">
            <w:pPr>
              <w:rPr>
                <w:rFonts w:ascii="Times New Roman" w:eastAsia="Times New Roman" w:hAnsi="Times New Roman" w:cs="Times New Roman"/>
                <w:bCs/>
                <w:lang w:eastAsia="ru-RU"/>
              </w:rPr>
            </w:pPr>
            <w:r w:rsidRPr="009232D2">
              <w:rPr>
                <w:rFonts w:ascii="Times New Roman" w:hAnsi="Times New Roman" w:cs="Times New Roman"/>
              </w:rPr>
              <w:lastRenderedPageBreak/>
              <w:t>Способы регулирования частоты вращения трехфазных асинхронных двигателей. Асинхронные двигатели с улучшенными пусковыми свойствами.</w:t>
            </w:r>
            <w:r w:rsidRPr="009232D2">
              <w:rPr>
                <w:rFonts w:ascii="Times New Roman" w:eastAsia="Times New Roman" w:hAnsi="Times New Roman" w:cs="Times New Roman"/>
                <w:bCs/>
                <w:lang w:eastAsia="ru-RU"/>
              </w:rPr>
              <w:t xml:space="preserve"> </w:t>
            </w:r>
          </w:p>
        </w:tc>
        <w:tc>
          <w:tcPr>
            <w:tcW w:w="2694" w:type="dxa"/>
            <w:vMerge/>
          </w:tcPr>
          <w:p w14:paraId="0A64DDF5" w14:textId="77777777" w:rsidR="009232D2" w:rsidRPr="009232D2" w:rsidRDefault="009232D2" w:rsidP="009232D2">
            <w:pPr>
              <w:rPr>
                <w:rFonts w:ascii="Times New Roman" w:eastAsia="Times New Roman" w:hAnsi="Times New Roman" w:cs="Times New Roman"/>
                <w:b/>
                <w:bCs/>
                <w:lang w:eastAsia="ru-RU"/>
              </w:rPr>
            </w:pPr>
          </w:p>
        </w:tc>
        <w:tc>
          <w:tcPr>
            <w:tcW w:w="2409" w:type="dxa"/>
            <w:vMerge/>
          </w:tcPr>
          <w:p w14:paraId="5AA3BFD7"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1F5E2FAE" w14:textId="77777777" w:rsidTr="00AD5821">
        <w:trPr>
          <w:trHeight w:val="361"/>
        </w:trPr>
        <w:tc>
          <w:tcPr>
            <w:tcW w:w="2972" w:type="dxa"/>
            <w:vMerge/>
          </w:tcPr>
          <w:p w14:paraId="3F058768" w14:textId="77777777" w:rsidR="009232D2" w:rsidRPr="009232D2" w:rsidRDefault="009232D2" w:rsidP="009232D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52288675" w14:textId="77777777" w:rsidR="009232D2" w:rsidRPr="009232D2" w:rsidRDefault="009232D2" w:rsidP="009232D2">
            <w:pPr>
              <w:rPr>
                <w:rFonts w:ascii="Times New Roman" w:hAnsi="Times New Roman" w:cs="Times New Roman"/>
              </w:rPr>
            </w:pPr>
            <w:r w:rsidRPr="009232D2">
              <w:rPr>
                <w:rFonts w:ascii="Times New Roman" w:eastAsia="Times New Roman" w:hAnsi="Times New Roman" w:cs="Times New Roman"/>
                <w:bCs/>
                <w:lang w:eastAsia="ru-RU"/>
              </w:rPr>
              <w:t xml:space="preserve">5 </w:t>
            </w:r>
            <w:r w:rsidRPr="009232D2">
              <w:rPr>
                <w:rFonts w:ascii="Times New Roman" w:hAnsi="Times New Roman" w:cs="Times New Roman"/>
              </w:rPr>
              <w:t>Устройство и принцип действия синхронной машины.</w:t>
            </w:r>
          </w:p>
          <w:p w14:paraId="77BB22FF" w14:textId="77777777" w:rsidR="009232D2" w:rsidRPr="009232D2" w:rsidRDefault="009232D2" w:rsidP="009232D2">
            <w:pPr>
              <w:rPr>
                <w:rFonts w:ascii="Times New Roman" w:eastAsia="Times New Roman" w:hAnsi="Times New Roman" w:cs="Times New Roman"/>
                <w:bCs/>
                <w:lang w:eastAsia="ru-RU"/>
              </w:rPr>
            </w:pPr>
            <w:r w:rsidRPr="009232D2">
              <w:rPr>
                <w:rFonts w:ascii="Times New Roman" w:hAnsi="Times New Roman" w:cs="Times New Roman"/>
              </w:rPr>
              <w:t>Назначение и области применения синхронных машин. Типы синхронных машин: машины явнополюсные и неявнополюсные; их устройство и принцип действия. Способы возбуждения синхронных машин. Гидрогенераторы и турбогенераторы: особенности конструктивного исполнения этих машин. Параллельная работа синхронных генераторов. Явление самосинхронизации. Безопасные правила эксплуатации</w:t>
            </w:r>
          </w:p>
        </w:tc>
        <w:tc>
          <w:tcPr>
            <w:tcW w:w="2694" w:type="dxa"/>
            <w:vMerge/>
          </w:tcPr>
          <w:p w14:paraId="613A9170" w14:textId="77777777" w:rsidR="009232D2" w:rsidRPr="009232D2" w:rsidRDefault="009232D2" w:rsidP="009232D2">
            <w:pPr>
              <w:rPr>
                <w:rFonts w:ascii="Times New Roman" w:eastAsia="Times New Roman" w:hAnsi="Times New Roman" w:cs="Times New Roman"/>
                <w:b/>
                <w:bCs/>
                <w:lang w:eastAsia="ru-RU"/>
              </w:rPr>
            </w:pPr>
          </w:p>
        </w:tc>
        <w:tc>
          <w:tcPr>
            <w:tcW w:w="2409" w:type="dxa"/>
            <w:vMerge/>
          </w:tcPr>
          <w:p w14:paraId="1EEA58D2"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5E1188FC" w14:textId="77777777" w:rsidTr="00AD5821">
        <w:trPr>
          <w:trHeight w:val="361"/>
        </w:trPr>
        <w:tc>
          <w:tcPr>
            <w:tcW w:w="2972" w:type="dxa"/>
            <w:vMerge/>
          </w:tcPr>
          <w:p w14:paraId="7B57F34F" w14:textId="77777777" w:rsidR="009232D2" w:rsidRPr="009232D2" w:rsidRDefault="009232D2" w:rsidP="009232D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781E1A60" w14:textId="77777777" w:rsidR="009232D2" w:rsidRPr="009232D2" w:rsidRDefault="009232D2" w:rsidP="009232D2">
            <w:pPr>
              <w:rPr>
                <w:rFonts w:ascii="Times New Roman" w:hAnsi="Times New Roman" w:cs="Times New Roman"/>
              </w:rPr>
            </w:pPr>
            <w:r w:rsidRPr="009232D2">
              <w:rPr>
                <w:rFonts w:ascii="Times New Roman" w:eastAsia="Times New Roman" w:hAnsi="Times New Roman" w:cs="Times New Roman"/>
                <w:bCs/>
                <w:lang w:eastAsia="ru-RU"/>
              </w:rPr>
              <w:t xml:space="preserve">6 </w:t>
            </w:r>
            <w:r w:rsidRPr="009232D2">
              <w:rPr>
                <w:rFonts w:ascii="Times New Roman" w:hAnsi="Times New Roman" w:cs="Times New Roman"/>
              </w:rPr>
              <w:t>Синхронные двигатели и компенсаторы.</w:t>
            </w:r>
          </w:p>
          <w:p w14:paraId="35E6DEAB" w14:textId="77777777" w:rsidR="009232D2" w:rsidRPr="009232D2" w:rsidRDefault="009232D2" w:rsidP="009232D2">
            <w:pPr>
              <w:rPr>
                <w:rFonts w:ascii="Times New Roman" w:eastAsia="Times New Roman" w:hAnsi="Times New Roman" w:cs="Times New Roman"/>
                <w:bCs/>
                <w:lang w:eastAsia="ru-RU"/>
              </w:rPr>
            </w:pPr>
            <w:r w:rsidRPr="009232D2">
              <w:rPr>
                <w:rFonts w:ascii="Times New Roman" w:hAnsi="Times New Roman" w:cs="Times New Roman"/>
              </w:rPr>
              <w:t>Назначение и области применения синхронных двигателей. Принцип работы и особенности конструкции синхронного двигателя. Способы пуска синхронного двигателя. Рабочие характеристики, влияние изменения тока в обмотке возбуждения. Перегрузочная способность. Назначение, области применения, особенности работы и конструкции синхронных компенсаторов</w:t>
            </w:r>
          </w:p>
        </w:tc>
        <w:tc>
          <w:tcPr>
            <w:tcW w:w="2694" w:type="dxa"/>
            <w:vMerge/>
          </w:tcPr>
          <w:p w14:paraId="74F92175" w14:textId="77777777" w:rsidR="009232D2" w:rsidRPr="009232D2" w:rsidRDefault="009232D2" w:rsidP="009232D2">
            <w:pPr>
              <w:rPr>
                <w:rFonts w:ascii="Times New Roman" w:eastAsia="Times New Roman" w:hAnsi="Times New Roman" w:cs="Times New Roman"/>
                <w:b/>
                <w:bCs/>
                <w:lang w:eastAsia="ru-RU"/>
              </w:rPr>
            </w:pPr>
          </w:p>
        </w:tc>
        <w:tc>
          <w:tcPr>
            <w:tcW w:w="2409" w:type="dxa"/>
            <w:vMerge/>
          </w:tcPr>
          <w:p w14:paraId="14856F75"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2242BEF0" w14:textId="77777777" w:rsidTr="00AD5821">
        <w:trPr>
          <w:trHeight w:val="361"/>
        </w:trPr>
        <w:tc>
          <w:tcPr>
            <w:tcW w:w="2972" w:type="dxa"/>
            <w:vMerge/>
          </w:tcPr>
          <w:p w14:paraId="61C10F33" w14:textId="77777777" w:rsidR="009232D2" w:rsidRPr="009232D2" w:rsidRDefault="009232D2" w:rsidP="009232D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467107B2"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В том числе практических и лабораторных занятий</w:t>
            </w:r>
          </w:p>
        </w:tc>
        <w:tc>
          <w:tcPr>
            <w:tcW w:w="2694" w:type="dxa"/>
          </w:tcPr>
          <w:p w14:paraId="79410E47"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14/14</w:t>
            </w:r>
          </w:p>
        </w:tc>
        <w:tc>
          <w:tcPr>
            <w:tcW w:w="2409" w:type="dxa"/>
            <w:vMerge/>
          </w:tcPr>
          <w:p w14:paraId="4FCDB918"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65380D17" w14:textId="77777777" w:rsidTr="00AD5821">
        <w:trPr>
          <w:trHeight w:val="361"/>
        </w:trPr>
        <w:tc>
          <w:tcPr>
            <w:tcW w:w="2972" w:type="dxa"/>
            <w:vMerge/>
          </w:tcPr>
          <w:p w14:paraId="75A3C245" w14:textId="77777777" w:rsidR="009232D2" w:rsidRPr="009232D2" w:rsidRDefault="009232D2" w:rsidP="009232D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2660BD0A" w14:textId="77777777" w:rsidR="009232D2" w:rsidRPr="009232D2" w:rsidRDefault="009232D2" w:rsidP="009232D2">
            <w:pPr>
              <w:rPr>
                <w:rFonts w:ascii="Times New Roman" w:eastAsia="Times New Roman" w:hAnsi="Times New Roman" w:cs="Times New Roman"/>
                <w:bCs/>
                <w:lang w:eastAsia="ru-RU"/>
              </w:rPr>
            </w:pPr>
            <w:r w:rsidRPr="009232D2">
              <w:rPr>
                <w:rFonts w:ascii="Times New Roman" w:eastAsia="Times New Roman" w:hAnsi="Times New Roman" w:cs="Times New Roman"/>
                <w:bCs/>
                <w:lang w:eastAsia="ru-RU"/>
              </w:rPr>
              <w:t xml:space="preserve">1 </w:t>
            </w:r>
            <w:r w:rsidRPr="009232D2">
              <w:rPr>
                <w:rFonts w:ascii="Times New Roman" w:hAnsi="Times New Roman" w:cs="Times New Roman"/>
              </w:rPr>
              <w:t>Расчет параметров и выполнение развернутой схемы обмотки статора машины переменного тока</w:t>
            </w:r>
          </w:p>
        </w:tc>
        <w:tc>
          <w:tcPr>
            <w:tcW w:w="2694" w:type="dxa"/>
            <w:vMerge w:val="restart"/>
            <w:vAlign w:val="center"/>
          </w:tcPr>
          <w:p w14:paraId="6840F8BB"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14</w:t>
            </w:r>
          </w:p>
        </w:tc>
        <w:tc>
          <w:tcPr>
            <w:tcW w:w="2409" w:type="dxa"/>
            <w:vMerge/>
          </w:tcPr>
          <w:p w14:paraId="1F92FE72"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7692E853" w14:textId="77777777" w:rsidTr="00AD5821">
        <w:trPr>
          <w:trHeight w:val="361"/>
        </w:trPr>
        <w:tc>
          <w:tcPr>
            <w:tcW w:w="2972" w:type="dxa"/>
            <w:vMerge/>
          </w:tcPr>
          <w:p w14:paraId="325B159B" w14:textId="77777777" w:rsidR="009232D2" w:rsidRPr="009232D2" w:rsidRDefault="009232D2" w:rsidP="009232D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6B58A483" w14:textId="77777777" w:rsidR="009232D2" w:rsidRPr="009232D2" w:rsidRDefault="009232D2" w:rsidP="009232D2">
            <w:pPr>
              <w:rPr>
                <w:rFonts w:ascii="Times New Roman" w:eastAsia="Times New Roman" w:hAnsi="Times New Roman" w:cs="Times New Roman"/>
                <w:bCs/>
                <w:lang w:eastAsia="ru-RU"/>
              </w:rPr>
            </w:pPr>
            <w:r w:rsidRPr="009232D2">
              <w:rPr>
                <w:rFonts w:ascii="Times New Roman" w:eastAsia="Times New Roman" w:hAnsi="Times New Roman" w:cs="Times New Roman"/>
                <w:bCs/>
                <w:lang w:eastAsia="ru-RU"/>
              </w:rPr>
              <w:t xml:space="preserve">2 </w:t>
            </w:r>
            <w:r w:rsidRPr="009232D2">
              <w:rPr>
                <w:rFonts w:ascii="Times New Roman" w:hAnsi="Times New Roman" w:cs="Times New Roman"/>
              </w:rPr>
              <w:t>Определение параметров трехфазного асинхронного двигателя по паспортным данным</w:t>
            </w:r>
          </w:p>
        </w:tc>
        <w:tc>
          <w:tcPr>
            <w:tcW w:w="2694" w:type="dxa"/>
            <w:vMerge/>
          </w:tcPr>
          <w:p w14:paraId="42AC2130" w14:textId="77777777" w:rsidR="009232D2" w:rsidRPr="009232D2" w:rsidRDefault="009232D2" w:rsidP="009232D2">
            <w:pPr>
              <w:rPr>
                <w:rFonts w:ascii="Times New Roman" w:eastAsia="Times New Roman" w:hAnsi="Times New Roman" w:cs="Times New Roman"/>
                <w:b/>
                <w:bCs/>
                <w:lang w:eastAsia="ru-RU"/>
              </w:rPr>
            </w:pPr>
          </w:p>
        </w:tc>
        <w:tc>
          <w:tcPr>
            <w:tcW w:w="2409" w:type="dxa"/>
            <w:vMerge/>
          </w:tcPr>
          <w:p w14:paraId="608201FB"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2EE6344D" w14:textId="77777777" w:rsidTr="00AD5821">
        <w:trPr>
          <w:trHeight w:val="361"/>
        </w:trPr>
        <w:tc>
          <w:tcPr>
            <w:tcW w:w="2972" w:type="dxa"/>
            <w:vMerge/>
          </w:tcPr>
          <w:p w14:paraId="7CE7B8CD" w14:textId="77777777" w:rsidR="009232D2" w:rsidRPr="009232D2" w:rsidRDefault="009232D2" w:rsidP="009232D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60A98C07" w14:textId="77777777" w:rsidR="009232D2" w:rsidRPr="009232D2" w:rsidRDefault="009232D2" w:rsidP="009232D2">
            <w:pPr>
              <w:rPr>
                <w:rFonts w:ascii="Times New Roman" w:eastAsia="Times New Roman" w:hAnsi="Times New Roman" w:cs="Times New Roman"/>
                <w:bCs/>
                <w:lang w:eastAsia="ru-RU"/>
              </w:rPr>
            </w:pPr>
            <w:r w:rsidRPr="009232D2">
              <w:rPr>
                <w:rFonts w:ascii="Times New Roman" w:eastAsia="Times New Roman" w:hAnsi="Times New Roman" w:cs="Times New Roman"/>
                <w:bCs/>
                <w:lang w:eastAsia="ru-RU"/>
              </w:rPr>
              <w:t xml:space="preserve">3 </w:t>
            </w:r>
            <w:r w:rsidRPr="009232D2">
              <w:rPr>
                <w:rFonts w:ascii="Times New Roman" w:hAnsi="Times New Roman" w:cs="Times New Roman"/>
              </w:rPr>
              <w:t>Расчет и построение механической характеристики асинхронного электродвигателя</w:t>
            </w:r>
          </w:p>
        </w:tc>
        <w:tc>
          <w:tcPr>
            <w:tcW w:w="2694" w:type="dxa"/>
            <w:vMerge/>
          </w:tcPr>
          <w:p w14:paraId="636DD69C" w14:textId="77777777" w:rsidR="009232D2" w:rsidRPr="009232D2" w:rsidRDefault="009232D2" w:rsidP="009232D2">
            <w:pPr>
              <w:rPr>
                <w:rFonts w:ascii="Times New Roman" w:eastAsia="Times New Roman" w:hAnsi="Times New Roman" w:cs="Times New Roman"/>
                <w:b/>
                <w:bCs/>
                <w:lang w:eastAsia="ru-RU"/>
              </w:rPr>
            </w:pPr>
          </w:p>
        </w:tc>
        <w:tc>
          <w:tcPr>
            <w:tcW w:w="2409" w:type="dxa"/>
            <w:vMerge/>
          </w:tcPr>
          <w:p w14:paraId="07CF185C"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6E75BEAE" w14:textId="77777777" w:rsidTr="00AD5821">
        <w:trPr>
          <w:trHeight w:val="361"/>
        </w:trPr>
        <w:tc>
          <w:tcPr>
            <w:tcW w:w="2972" w:type="dxa"/>
            <w:vMerge/>
          </w:tcPr>
          <w:p w14:paraId="50712E43" w14:textId="77777777" w:rsidR="009232D2" w:rsidRPr="009232D2" w:rsidRDefault="009232D2" w:rsidP="009232D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21089456" w14:textId="77777777" w:rsidR="009232D2" w:rsidRPr="009232D2" w:rsidRDefault="009232D2" w:rsidP="009232D2">
            <w:pPr>
              <w:rPr>
                <w:rFonts w:ascii="Times New Roman" w:eastAsia="Times New Roman" w:hAnsi="Times New Roman" w:cs="Times New Roman"/>
                <w:bCs/>
                <w:lang w:eastAsia="ru-RU"/>
              </w:rPr>
            </w:pPr>
            <w:r w:rsidRPr="009232D2">
              <w:rPr>
                <w:rFonts w:ascii="Times New Roman" w:eastAsia="Times New Roman" w:hAnsi="Times New Roman" w:cs="Times New Roman"/>
                <w:bCs/>
                <w:lang w:eastAsia="ru-RU"/>
              </w:rPr>
              <w:t xml:space="preserve">4 </w:t>
            </w:r>
            <w:r w:rsidRPr="009232D2">
              <w:rPr>
                <w:rFonts w:ascii="Times New Roman" w:hAnsi="Times New Roman" w:cs="Times New Roman"/>
              </w:rPr>
              <w:t>Определение параметров синхронного генератора</w:t>
            </w:r>
          </w:p>
        </w:tc>
        <w:tc>
          <w:tcPr>
            <w:tcW w:w="2694" w:type="dxa"/>
            <w:vMerge/>
          </w:tcPr>
          <w:p w14:paraId="612F7278" w14:textId="77777777" w:rsidR="009232D2" w:rsidRPr="009232D2" w:rsidRDefault="009232D2" w:rsidP="009232D2">
            <w:pPr>
              <w:rPr>
                <w:rFonts w:ascii="Times New Roman" w:eastAsia="Times New Roman" w:hAnsi="Times New Roman" w:cs="Times New Roman"/>
                <w:b/>
                <w:bCs/>
                <w:lang w:eastAsia="ru-RU"/>
              </w:rPr>
            </w:pPr>
          </w:p>
        </w:tc>
        <w:tc>
          <w:tcPr>
            <w:tcW w:w="2409" w:type="dxa"/>
            <w:vMerge/>
          </w:tcPr>
          <w:p w14:paraId="74474D84"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46C88611" w14:textId="77777777" w:rsidTr="00AD5821">
        <w:trPr>
          <w:trHeight w:val="361"/>
        </w:trPr>
        <w:tc>
          <w:tcPr>
            <w:tcW w:w="2972" w:type="dxa"/>
            <w:vMerge/>
          </w:tcPr>
          <w:p w14:paraId="3621119F" w14:textId="77777777" w:rsidR="009232D2" w:rsidRPr="009232D2" w:rsidRDefault="009232D2" w:rsidP="009232D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2DADD6B5" w14:textId="77777777" w:rsidR="009232D2" w:rsidRPr="009232D2" w:rsidRDefault="009232D2" w:rsidP="009232D2">
            <w:pPr>
              <w:rPr>
                <w:rFonts w:ascii="Times New Roman" w:eastAsia="Times New Roman" w:hAnsi="Times New Roman" w:cs="Times New Roman"/>
                <w:bCs/>
                <w:lang w:eastAsia="ru-RU"/>
              </w:rPr>
            </w:pPr>
            <w:r w:rsidRPr="009232D2">
              <w:rPr>
                <w:rFonts w:ascii="Times New Roman" w:eastAsia="Times New Roman" w:hAnsi="Times New Roman" w:cs="Times New Roman"/>
                <w:bCs/>
                <w:lang w:eastAsia="ru-RU"/>
              </w:rPr>
              <w:t xml:space="preserve">5 </w:t>
            </w:r>
            <w:r w:rsidRPr="009232D2">
              <w:rPr>
                <w:rFonts w:ascii="Times New Roman" w:hAnsi="Times New Roman" w:cs="Times New Roman"/>
              </w:rPr>
              <w:t>Изучение устройства синхронных машин специального назначения</w:t>
            </w:r>
          </w:p>
        </w:tc>
        <w:tc>
          <w:tcPr>
            <w:tcW w:w="2694" w:type="dxa"/>
            <w:vMerge/>
          </w:tcPr>
          <w:p w14:paraId="01129E59" w14:textId="77777777" w:rsidR="009232D2" w:rsidRPr="009232D2" w:rsidRDefault="009232D2" w:rsidP="009232D2">
            <w:pPr>
              <w:rPr>
                <w:rFonts w:ascii="Times New Roman" w:eastAsia="Times New Roman" w:hAnsi="Times New Roman" w:cs="Times New Roman"/>
                <w:b/>
                <w:bCs/>
                <w:lang w:eastAsia="ru-RU"/>
              </w:rPr>
            </w:pPr>
          </w:p>
        </w:tc>
        <w:tc>
          <w:tcPr>
            <w:tcW w:w="2409" w:type="dxa"/>
            <w:vMerge/>
          </w:tcPr>
          <w:p w14:paraId="42515F79"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019F3940" w14:textId="77777777" w:rsidTr="00AD5821">
        <w:trPr>
          <w:trHeight w:val="361"/>
        </w:trPr>
        <w:tc>
          <w:tcPr>
            <w:tcW w:w="2972" w:type="dxa"/>
            <w:vMerge/>
          </w:tcPr>
          <w:p w14:paraId="15CC08B4" w14:textId="77777777" w:rsidR="009232D2" w:rsidRPr="009232D2" w:rsidRDefault="009232D2" w:rsidP="009232D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4F76A2A7" w14:textId="77777777" w:rsidR="009232D2" w:rsidRPr="009232D2" w:rsidRDefault="009232D2" w:rsidP="009232D2">
            <w:pPr>
              <w:rPr>
                <w:rFonts w:ascii="Times New Roman" w:eastAsia="Times New Roman" w:hAnsi="Times New Roman" w:cs="Times New Roman"/>
                <w:bCs/>
                <w:lang w:eastAsia="ru-RU"/>
              </w:rPr>
            </w:pPr>
            <w:r w:rsidRPr="009232D2">
              <w:rPr>
                <w:rFonts w:ascii="Times New Roman" w:eastAsia="Times New Roman" w:hAnsi="Times New Roman" w:cs="Times New Roman"/>
                <w:bCs/>
                <w:lang w:eastAsia="ru-RU"/>
              </w:rPr>
              <w:t>6</w:t>
            </w:r>
            <w:r w:rsidRPr="009232D2">
              <w:rPr>
                <w:rFonts w:ascii="Times New Roman" w:hAnsi="Times New Roman" w:cs="Times New Roman"/>
              </w:rPr>
              <w:t xml:space="preserve"> Опытное изучение способов пуска трехфазного асинхронного двигателя с короткозамкнутым ротором</w:t>
            </w:r>
          </w:p>
        </w:tc>
        <w:tc>
          <w:tcPr>
            <w:tcW w:w="2694" w:type="dxa"/>
            <w:vMerge/>
          </w:tcPr>
          <w:p w14:paraId="154AC287" w14:textId="77777777" w:rsidR="009232D2" w:rsidRPr="009232D2" w:rsidRDefault="009232D2" w:rsidP="009232D2">
            <w:pPr>
              <w:rPr>
                <w:rFonts w:ascii="Times New Roman" w:eastAsia="Times New Roman" w:hAnsi="Times New Roman" w:cs="Times New Roman"/>
                <w:b/>
                <w:bCs/>
                <w:lang w:eastAsia="ru-RU"/>
              </w:rPr>
            </w:pPr>
          </w:p>
        </w:tc>
        <w:tc>
          <w:tcPr>
            <w:tcW w:w="2409" w:type="dxa"/>
            <w:vMerge/>
          </w:tcPr>
          <w:p w14:paraId="7015710F"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03422831" w14:textId="77777777" w:rsidTr="00AD5821">
        <w:trPr>
          <w:trHeight w:val="361"/>
        </w:trPr>
        <w:tc>
          <w:tcPr>
            <w:tcW w:w="2972" w:type="dxa"/>
            <w:vMerge/>
          </w:tcPr>
          <w:p w14:paraId="5463F5D6" w14:textId="77777777" w:rsidR="009232D2" w:rsidRPr="009232D2" w:rsidRDefault="009232D2" w:rsidP="009232D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19DAE551" w14:textId="77777777" w:rsidR="009232D2" w:rsidRPr="009232D2" w:rsidRDefault="009232D2" w:rsidP="009232D2">
            <w:pPr>
              <w:rPr>
                <w:rFonts w:ascii="Times New Roman" w:eastAsia="Times New Roman" w:hAnsi="Times New Roman" w:cs="Times New Roman"/>
                <w:bCs/>
                <w:lang w:eastAsia="ru-RU"/>
              </w:rPr>
            </w:pPr>
            <w:r w:rsidRPr="009232D2">
              <w:rPr>
                <w:rFonts w:ascii="Times New Roman" w:eastAsia="Times New Roman" w:hAnsi="Times New Roman" w:cs="Times New Roman"/>
                <w:bCs/>
                <w:lang w:eastAsia="ru-RU"/>
              </w:rPr>
              <w:t xml:space="preserve">7 </w:t>
            </w:r>
            <w:r w:rsidRPr="009232D2">
              <w:rPr>
                <w:rFonts w:ascii="Times New Roman" w:hAnsi="Times New Roman" w:cs="Times New Roman"/>
              </w:rPr>
              <w:t>Опытное изучение способов пуска асинхронного двигателя с фазным ротором</w:t>
            </w:r>
          </w:p>
        </w:tc>
        <w:tc>
          <w:tcPr>
            <w:tcW w:w="2694" w:type="dxa"/>
            <w:vMerge/>
          </w:tcPr>
          <w:p w14:paraId="7D9C19CE" w14:textId="77777777" w:rsidR="009232D2" w:rsidRPr="009232D2" w:rsidRDefault="009232D2" w:rsidP="009232D2">
            <w:pPr>
              <w:rPr>
                <w:rFonts w:ascii="Times New Roman" w:eastAsia="Times New Roman" w:hAnsi="Times New Roman" w:cs="Times New Roman"/>
                <w:b/>
                <w:bCs/>
                <w:lang w:eastAsia="ru-RU"/>
              </w:rPr>
            </w:pPr>
          </w:p>
        </w:tc>
        <w:tc>
          <w:tcPr>
            <w:tcW w:w="2409" w:type="dxa"/>
            <w:vMerge/>
          </w:tcPr>
          <w:p w14:paraId="6896FBAE"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7A791CC8" w14:textId="77777777" w:rsidTr="00AD5821">
        <w:trPr>
          <w:trHeight w:val="361"/>
        </w:trPr>
        <w:tc>
          <w:tcPr>
            <w:tcW w:w="2972" w:type="dxa"/>
            <w:vMerge/>
          </w:tcPr>
          <w:p w14:paraId="1C0C9B72" w14:textId="77777777" w:rsidR="009232D2" w:rsidRPr="009232D2" w:rsidRDefault="009232D2" w:rsidP="009232D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2AB42E5F"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В том числе самостоятельная работа обучающихся</w:t>
            </w:r>
          </w:p>
          <w:p w14:paraId="5D63C7B4" w14:textId="77777777" w:rsidR="009232D2" w:rsidRPr="009232D2" w:rsidRDefault="009232D2" w:rsidP="009232D2">
            <w:pPr>
              <w:rPr>
                <w:rFonts w:ascii="Times New Roman" w:eastAsia="Times New Roman" w:hAnsi="Times New Roman" w:cs="Times New Roman"/>
                <w:bCs/>
                <w:lang w:eastAsia="ru-RU"/>
              </w:rPr>
            </w:pPr>
            <w:r w:rsidRPr="009232D2">
              <w:rPr>
                <w:rFonts w:ascii="Times New Roman" w:hAnsi="Times New Roman" w:cs="Times New Roman"/>
              </w:rPr>
              <w:lastRenderedPageBreak/>
              <w:t>Устройство синхронных машин специального назначения и исполнения</w:t>
            </w:r>
          </w:p>
        </w:tc>
        <w:tc>
          <w:tcPr>
            <w:tcW w:w="2694" w:type="dxa"/>
          </w:tcPr>
          <w:p w14:paraId="57F13262"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lastRenderedPageBreak/>
              <w:t>2</w:t>
            </w:r>
          </w:p>
        </w:tc>
        <w:tc>
          <w:tcPr>
            <w:tcW w:w="2409" w:type="dxa"/>
            <w:vMerge/>
          </w:tcPr>
          <w:p w14:paraId="5B26CC51"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26AA3F73" w14:textId="77777777" w:rsidTr="00AD5821">
        <w:tc>
          <w:tcPr>
            <w:tcW w:w="9634" w:type="dxa"/>
            <w:gridSpan w:val="2"/>
          </w:tcPr>
          <w:p w14:paraId="1352314D" w14:textId="77777777" w:rsidR="009232D2" w:rsidRPr="009232D2" w:rsidRDefault="009232D2" w:rsidP="009232D2">
            <w:pPr>
              <w:rPr>
                <w:rFonts w:ascii="Times New Roman" w:eastAsia="Times New Roman" w:hAnsi="Times New Roman" w:cs="Times New Roman"/>
                <w:i/>
                <w:lang w:eastAsia="ru-RU"/>
              </w:rPr>
            </w:pPr>
            <w:r w:rsidRPr="009232D2">
              <w:rPr>
                <w:rFonts w:ascii="Times New Roman" w:eastAsia="Times New Roman" w:hAnsi="Times New Roman" w:cs="Times New Roman"/>
                <w:b/>
                <w:bCs/>
                <w:lang w:eastAsia="ru-RU"/>
              </w:rPr>
              <w:lastRenderedPageBreak/>
              <w:t xml:space="preserve">Раздел 2. </w:t>
            </w:r>
            <w:r w:rsidRPr="009232D2">
              <w:rPr>
                <w:rFonts w:ascii="Times New Roman" w:eastAsia="Calibri" w:hAnsi="Times New Roman" w:cs="Times New Roman"/>
                <w:b/>
                <w:bCs/>
              </w:rPr>
              <w:t xml:space="preserve"> </w:t>
            </w:r>
            <w:r w:rsidRPr="009232D2">
              <w:rPr>
                <w:rFonts w:ascii="Times New Roman" w:eastAsia="Calibri" w:hAnsi="Times New Roman" w:cs="Times New Roman"/>
                <w:b/>
              </w:rPr>
              <w:t>Основы электропривода</w:t>
            </w:r>
          </w:p>
        </w:tc>
        <w:tc>
          <w:tcPr>
            <w:tcW w:w="2694" w:type="dxa"/>
          </w:tcPr>
          <w:p w14:paraId="533A0833"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60/24</w:t>
            </w:r>
          </w:p>
        </w:tc>
        <w:tc>
          <w:tcPr>
            <w:tcW w:w="2409" w:type="dxa"/>
          </w:tcPr>
          <w:p w14:paraId="74597353"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2FB9BE05" w14:textId="77777777" w:rsidTr="00AD5821">
        <w:tc>
          <w:tcPr>
            <w:tcW w:w="2972" w:type="dxa"/>
            <w:vMerge w:val="restart"/>
          </w:tcPr>
          <w:p w14:paraId="6C50E1D6" w14:textId="77777777" w:rsidR="009232D2" w:rsidRPr="009232D2" w:rsidRDefault="009232D2" w:rsidP="009232D2">
            <w:pPr>
              <w:rPr>
                <w:rFonts w:ascii="Times New Roman" w:eastAsia="Calibri" w:hAnsi="Times New Roman" w:cs="Times New Roman"/>
                <w:b/>
              </w:rPr>
            </w:pPr>
            <w:r w:rsidRPr="009232D2">
              <w:rPr>
                <w:rFonts w:ascii="Times New Roman" w:eastAsia="Calibri" w:hAnsi="Times New Roman" w:cs="Times New Roman"/>
                <w:b/>
              </w:rPr>
              <w:t xml:space="preserve">Тема 2.1. </w:t>
            </w:r>
          </w:p>
          <w:p w14:paraId="75F4BE62"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Calibri" w:hAnsi="Times New Roman" w:cs="Times New Roman"/>
                <w:bCs/>
              </w:rPr>
              <w:t>Основы электропривода</w:t>
            </w:r>
          </w:p>
        </w:tc>
        <w:tc>
          <w:tcPr>
            <w:tcW w:w="6662" w:type="dxa"/>
          </w:tcPr>
          <w:p w14:paraId="4938A851" w14:textId="77777777" w:rsidR="009232D2" w:rsidRPr="009232D2" w:rsidRDefault="009232D2" w:rsidP="009232D2">
            <w:pPr>
              <w:rPr>
                <w:rFonts w:ascii="Times New Roman" w:eastAsia="Times New Roman" w:hAnsi="Times New Roman" w:cs="Times New Roman"/>
                <w:b/>
                <w:lang w:eastAsia="ru-RU"/>
              </w:rPr>
            </w:pPr>
            <w:r w:rsidRPr="009232D2">
              <w:rPr>
                <w:rFonts w:ascii="Times New Roman" w:eastAsia="Times New Roman" w:hAnsi="Times New Roman" w:cs="Times New Roman"/>
                <w:b/>
                <w:bCs/>
                <w:lang w:eastAsia="ru-RU"/>
              </w:rPr>
              <w:t xml:space="preserve">Содержание </w:t>
            </w:r>
          </w:p>
        </w:tc>
        <w:tc>
          <w:tcPr>
            <w:tcW w:w="2694" w:type="dxa"/>
          </w:tcPr>
          <w:p w14:paraId="1D9E08DD"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11/4</w:t>
            </w:r>
          </w:p>
        </w:tc>
        <w:tc>
          <w:tcPr>
            <w:tcW w:w="2409" w:type="dxa"/>
            <w:vMerge w:val="restart"/>
          </w:tcPr>
          <w:p w14:paraId="52C6CD2B"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Calibri" w:hAnsi="Times New Roman" w:cs="Times New Roman"/>
                <w:sz w:val="20"/>
              </w:rPr>
              <w:t>ОК 1, ОК 5, ОК 9, ПК1.1, ПК 1.2, ПК 1.3, ПК 4.1</w:t>
            </w:r>
          </w:p>
        </w:tc>
      </w:tr>
      <w:tr w:rsidR="009232D2" w:rsidRPr="009232D2" w14:paraId="2477044C" w14:textId="77777777" w:rsidTr="00AD5821">
        <w:tc>
          <w:tcPr>
            <w:tcW w:w="2972" w:type="dxa"/>
            <w:vMerge/>
          </w:tcPr>
          <w:p w14:paraId="03BB7FAA" w14:textId="77777777" w:rsidR="009232D2" w:rsidRPr="009232D2" w:rsidRDefault="009232D2" w:rsidP="009232D2">
            <w:pPr>
              <w:rPr>
                <w:rFonts w:ascii="Times New Roman" w:eastAsia="Calibri" w:hAnsi="Times New Roman" w:cs="Times New Roman"/>
                <w:b/>
              </w:rPr>
            </w:pPr>
          </w:p>
        </w:tc>
        <w:tc>
          <w:tcPr>
            <w:tcW w:w="6662" w:type="dxa"/>
          </w:tcPr>
          <w:p w14:paraId="4B1D58ED"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hAnsi="Times New Roman" w:cs="Times New Roman"/>
              </w:rPr>
              <w:t>1 Определение электропривода. Структурная и электрические схемы. Электрические параметры привода. Классификация. Механика электропривода. Механические звенья электропривода. Статические моменты сопротивления. Моменты инерции. Приведение статических моментов и моментов инерции к валу двигателя. Основное уравнение движения электропривода</w:t>
            </w:r>
          </w:p>
        </w:tc>
        <w:tc>
          <w:tcPr>
            <w:tcW w:w="2694" w:type="dxa"/>
            <w:vMerge w:val="restart"/>
            <w:vAlign w:val="center"/>
          </w:tcPr>
          <w:p w14:paraId="3FE95078"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6</w:t>
            </w:r>
          </w:p>
        </w:tc>
        <w:tc>
          <w:tcPr>
            <w:tcW w:w="2409" w:type="dxa"/>
            <w:vMerge/>
          </w:tcPr>
          <w:p w14:paraId="74C0D34C"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1A210636" w14:textId="77777777" w:rsidTr="00AD5821">
        <w:tc>
          <w:tcPr>
            <w:tcW w:w="2972" w:type="dxa"/>
            <w:vMerge/>
          </w:tcPr>
          <w:p w14:paraId="04EC8A7D" w14:textId="77777777" w:rsidR="009232D2" w:rsidRPr="009232D2" w:rsidRDefault="009232D2" w:rsidP="009232D2">
            <w:pPr>
              <w:rPr>
                <w:rFonts w:ascii="Times New Roman" w:eastAsia="Calibri" w:hAnsi="Times New Roman" w:cs="Times New Roman"/>
                <w:b/>
              </w:rPr>
            </w:pPr>
          </w:p>
        </w:tc>
        <w:tc>
          <w:tcPr>
            <w:tcW w:w="6662" w:type="dxa"/>
          </w:tcPr>
          <w:p w14:paraId="01899DB4" w14:textId="77777777" w:rsidR="009232D2" w:rsidRPr="009232D2" w:rsidRDefault="009232D2" w:rsidP="009232D2">
            <w:pPr>
              <w:rPr>
                <w:rFonts w:ascii="Times New Roman" w:hAnsi="Times New Roman" w:cs="Times New Roman"/>
              </w:rPr>
            </w:pPr>
            <w:r w:rsidRPr="009232D2">
              <w:rPr>
                <w:rFonts w:ascii="Times New Roman" w:hAnsi="Times New Roman" w:cs="Times New Roman"/>
              </w:rPr>
              <w:t>2 Понятие о механических характеристиках. Показатели работы электропривода. Установившееся движение электропривода</w:t>
            </w:r>
          </w:p>
        </w:tc>
        <w:tc>
          <w:tcPr>
            <w:tcW w:w="2694" w:type="dxa"/>
            <w:vMerge/>
          </w:tcPr>
          <w:p w14:paraId="1773B006" w14:textId="77777777" w:rsidR="009232D2" w:rsidRPr="009232D2" w:rsidRDefault="009232D2" w:rsidP="009232D2">
            <w:pPr>
              <w:rPr>
                <w:rFonts w:ascii="Times New Roman" w:eastAsia="Times New Roman" w:hAnsi="Times New Roman" w:cs="Times New Roman"/>
                <w:b/>
                <w:bCs/>
                <w:lang w:eastAsia="ru-RU"/>
              </w:rPr>
            </w:pPr>
          </w:p>
        </w:tc>
        <w:tc>
          <w:tcPr>
            <w:tcW w:w="2409" w:type="dxa"/>
            <w:vMerge/>
          </w:tcPr>
          <w:p w14:paraId="4C34A169"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74AEDE53" w14:textId="77777777" w:rsidTr="00AD5821">
        <w:tc>
          <w:tcPr>
            <w:tcW w:w="2972" w:type="dxa"/>
            <w:vMerge/>
          </w:tcPr>
          <w:p w14:paraId="7FF8054D" w14:textId="77777777" w:rsidR="009232D2" w:rsidRPr="009232D2" w:rsidRDefault="009232D2" w:rsidP="009232D2">
            <w:pPr>
              <w:rPr>
                <w:rFonts w:ascii="Times New Roman" w:eastAsia="Calibri" w:hAnsi="Times New Roman" w:cs="Times New Roman"/>
                <w:b/>
              </w:rPr>
            </w:pPr>
          </w:p>
        </w:tc>
        <w:tc>
          <w:tcPr>
            <w:tcW w:w="6662" w:type="dxa"/>
          </w:tcPr>
          <w:p w14:paraId="68F06A4F" w14:textId="77777777" w:rsidR="009232D2" w:rsidRPr="009232D2" w:rsidRDefault="009232D2" w:rsidP="009232D2">
            <w:pPr>
              <w:rPr>
                <w:rFonts w:ascii="Times New Roman" w:hAnsi="Times New Roman" w:cs="Times New Roman"/>
              </w:rPr>
            </w:pPr>
            <w:r w:rsidRPr="009232D2">
              <w:rPr>
                <w:rFonts w:ascii="Times New Roman" w:hAnsi="Times New Roman" w:cs="Times New Roman"/>
              </w:rPr>
              <w:t>3 Схемы включения и режимы работы электродвигателя. Относительные величины. Механические и электромеханические характеристики двигателей постоянного тока.</w:t>
            </w:r>
          </w:p>
        </w:tc>
        <w:tc>
          <w:tcPr>
            <w:tcW w:w="2694" w:type="dxa"/>
            <w:vMerge/>
          </w:tcPr>
          <w:p w14:paraId="6A2B44F8" w14:textId="77777777" w:rsidR="009232D2" w:rsidRPr="009232D2" w:rsidRDefault="009232D2" w:rsidP="009232D2">
            <w:pPr>
              <w:rPr>
                <w:rFonts w:ascii="Times New Roman" w:eastAsia="Times New Roman" w:hAnsi="Times New Roman" w:cs="Times New Roman"/>
                <w:b/>
                <w:bCs/>
                <w:lang w:eastAsia="ru-RU"/>
              </w:rPr>
            </w:pPr>
          </w:p>
        </w:tc>
        <w:tc>
          <w:tcPr>
            <w:tcW w:w="2409" w:type="dxa"/>
            <w:vMerge/>
          </w:tcPr>
          <w:p w14:paraId="1901C9FE"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59031E1B" w14:textId="77777777" w:rsidTr="00AD5821">
        <w:trPr>
          <w:trHeight w:val="20"/>
        </w:trPr>
        <w:tc>
          <w:tcPr>
            <w:tcW w:w="2972" w:type="dxa"/>
            <w:vMerge/>
          </w:tcPr>
          <w:p w14:paraId="73941A2C" w14:textId="77777777" w:rsidR="009232D2" w:rsidRPr="009232D2" w:rsidRDefault="009232D2" w:rsidP="009232D2">
            <w:pPr>
              <w:rPr>
                <w:rFonts w:ascii="Times New Roman" w:eastAsia="Times New Roman" w:hAnsi="Times New Roman" w:cs="Times New Roman"/>
                <w:b/>
                <w:bCs/>
                <w:lang w:eastAsia="ru-RU"/>
              </w:rPr>
            </w:pPr>
          </w:p>
        </w:tc>
        <w:tc>
          <w:tcPr>
            <w:tcW w:w="6662" w:type="dxa"/>
          </w:tcPr>
          <w:p w14:paraId="13BD0C4A" w14:textId="77777777" w:rsidR="009232D2" w:rsidRPr="009232D2" w:rsidRDefault="009232D2" w:rsidP="009232D2">
            <w:pPr>
              <w:suppressAutoHyphens/>
              <w:jc w:val="both"/>
              <w:rPr>
                <w:rFonts w:ascii="Times New Roman" w:eastAsia="Times New Roman" w:hAnsi="Times New Roman" w:cs="Times New Roman"/>
                <w:b/>
                <w:lang w:eastAsia="ru-RU"/>
              </w:rPr>
            </w:pPr>
            <w:r w:rsidRPr="009232D2">
              <w:rPr>
                <w:rFonts w:ascii="Times New Roman" w:eastAsia="Times New Roman" w:hAnsi="Times New Roman" w:cs="Times New Roman"/>
                <w:b/>
                <w:bCs/>
                <w:lang w:eastAsia="ru-RU"/>
              </w:rPr>
              <w:t>В том числе практических и лабораторных занятий</w:t>
            </w:r>
          </w:p>
        </w:tc>
        <w:tc>
          <w:tcPr>
            <w:tcW w:w="2694" w:type="dxa"/>
          </w:tcPr>
          <w:p w14:paraId="568D2190" w14:textId="77777777" w:rsidR="009232D2" w:rsidRPr="009232D2" w:rsidRDefault="009232D2" w:rsidP="009232D2">
            <w:pPr>
              <w:suppressAutoHyphens/>
              <w:jc w:val="both"/>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4/4</w:t>
            </w:r>
          </w:p>
        </w:tc>
        <w:tc>
          <w:tcPr>
            <w:tcW w:w="2409" w:type="dxa"/>
            <w:vMerge/>
          </w:tcPr>
          <w:p w14:paraId="7F4D715E" w14:textId="77777777" w:rsidR="009232D2" w:rsidRPr="009232D2" w:rsidRDefault="009232D2" w:rsidP="009232D2">
            <w:pPr>
              <w:suppressAutoHyphens/>
              <w:jc w:val="both"/>
              <w:rPr>
                <w:rFonts w:ascii="Times New Roman" w:eastAsia="Times New Roman" w:hAnsi="Times New Roman" w:cs="Times New Roman"/>
                <w:b/>
                <w:bCs/>
                <w:lang w:eastAsia="ru-RU"/>
              </w:rPr>
            </w:pPr>
          </w:p>
        </w:tc>
      </w:tr>
      <w:tr w:rsidR="009232D2" w:rsidRPr="009232D2" w14:paraId="2F10533F" w14:textId="77777777" w:rsidTr="00AD5821">
        <w:trPr>
          <w:trHeight w:val="204"/>
        </w:trPr>
        <w:tc>
          <w:tcPr>
            <w:tcW w:w="2972" w:type="dxa"/>
            <w:vMerge/>
          </w:tcPr>
          <w:p w14:paraId="67A6CE7E" w14:textId="77777777" w:rsidR="009232D2" w:rsidRPr="009232D2" w:rsidRDefault="009232D2" w:rsidP="009232D2">
            <w:pPr>
              <w:rPr>
                <w:rFonts w:ascii="Times New Roman" w:eastAsia="Times New Roman" w:hAnsi="Times New Roman" w:cs="Times New Roman"/>
                <w:b/>
                <w:bCs/>
                <w:lang w:eastAsia="ru-RU"/>
              </w:rPr>
            </w:pPr>
          </w:p>
        </w:tc>
        <w:tc>
          <w:tcPr>
            <w:tcW w:w="6662" w:type="dxa"/>
          </w:tcPr>
          <w:p w14:paraId="054CAC11" w14:textId="77777777" w:rsidR="009232D2" w:rsidRPr="009232D2" w:rsidRDefault="009232D2" w:rsidP="009232D2">
            <w:pPr>
              <w:suppressAutoHyphens/>
              <w:jc w:val="both"/>
              <w:rPr>
                <w:rFonts w:ascii="Times New Roman" w:eastAsia="Times New Roman" w:hAnsi="Times New Roman" w:cs="Times New Roman"/>
                <w:iCs/>
                <w:lang w:eastAsia="ru-RU"/>
              </w:rPr>
            </w:pPr>
            <w:r w:rsidRPr="009232D2">
              <w:rPr>
                <w:rFonts w:ascii="Times New Roman" w:hAnsi="Times New Roman" w:cs="Times New Roman"/>
              </w:rPr>
              <w:t>1 Расчет механических характеристик двигателей постоянного тока</w:t>
            </w:r>
            <w:r w:rsidRPr="009232D2">
              <w:rPr>
                <w:rFonts w:ascii="Times New Roman" w:eastAsia="Times New Roman" w:hAnsi="Times New Roman" w:cs="Times New Roman"/>
                <w:lang w:eastAsia="ru-RU"/>
              </w:rPr>
              <w:t xml:space="preserve"> </w:t>
            </w:r>
          </w:p>
        </w:tc>
        <w:tc>
          <w:tcPr>
            <w:tcW w:w="2694" w:type="dxa"/>
            <w:vMerge w:val="restart"/>
          </w:tcPr>
          <w:p w14:paraId="6971B80E" w14:textId="77777777" w:rsidR="009232D2" w:rsidRPr="009232D2" w:rsidRDefault="009232D2" w:rsidP="009232D2">
            <w:pPr>
              <w:suppressAutoHyphens/>
              <w:jc w:val="both"/>
              <w:rPr>
                <w:rFonts w:ascii="Times New Roman" w:eastAsia="Times New Roman" w:hAnsi="Times New Roman" w:cs="Times New Roman"/>
                <w:lang w:eastAsia="ru-RU"/>
              </w:rPr>
            </w:pPr>
            <w:r w:rsidRPr="009232D2">
              <w:rPr>
                <w:rFonts w:ascii="Times New Roman" w:eastAsia="Times New Roman" w:hAnsi="Times New Roman" w:cs="Times New Roman"/>
                <w:lang w:eastAsia="ru-RU"/>
              </w:rPr>
              <w:t>4</w:t>
            </w:r>
          </w:p>
        </w:tc>
        <w:tc>
          <w:tcPr>
            <w:tcW w:w="2409" w:type="dxa"/>
            <w:vMerge/>
          </w:tcPr>
          <w:p w14:paraId="4AAECD8C" w14:textId="77777777" w:rsidR="009232D2" w:rsidRPr="009232D2" w:rsidRDefault="009232D2" w:rsidP="009232D2">
            <w:pPr>
              <w:suppressAutoHyphens/>
              <w:jc w:val="both"/>
              <w:rPr>
                <w:rFonts w:ascii="Times New Roman" w:eastAsia="Times New Roman" w:hAnsi="Times New Roman" w:cs="Times New Roman"/>
                <w:lang w:eastAsia="ru-RU"/>
              </w:rPr>
            </w:pPr>
          </w:p>
        </w:tc>
      </w:tr>
      <w:tr w:rsidR="009232D2" w:rsidRPr="009232D2" w14:paraId="18BCAECC" w14:textId="77777777" w:rsidTr="00AD5821">
        <w:trPr>
          <w:trHeight w:val="73"/>
        </w:trPr>
        <w:tc>
          <w:tcPr>
            <w:tcW w:w="2972" w:type="dxa"/>
            <w:vMerge/>
          </w:tcPr>
          <w:p w14:paraId="20565422" w14:textId="77777777" w:rsidR="009232D2" w:rsidRPr="009232D2" w:rsidRDefault="009232D2" w:rsidP="009232D2">
            <w:pPr>
              <w:rPr>
                <w:rFonts w:ascii="Times New Roman" w:eastAsia="Times New Roman" w:hAnsi="Times New Roman" w:cs="Times New Roman"/>
                <w:b/>
                <w:bCs/>
                <w:lang w:eastAsia="ru-RU"/>
              </w:rPr>
            </w:pPr>
          </w:p>
        </w:tc>
        <w:tc>
          <w:tcPr>
            <w:tcW w:w="6662" w:type="dxa"/>
            <w:vAlign w:val="bottom"/>
          </w:tcPr>
          <w:p w14:paraId="2AE65154" w14:textId="77777777" w:rsidR="009232D2" w:rsidRPr="009232D2" w:rsidRDefault="009232D2" w:rsidP="009232D2">
            <w:pPr>
              <w:suppressAutoHyphens/>
              <w:rPr>
                <w:rFonts w:ascii="Times New Roman" w:eastAsia="Times New Roman" w:hAnsi="Times New Roman" w:cs="Times New Roman"/>
                <w:lang w:eastAsia="ru-RU"/>
              </w:rPr>
            </w:pPr>
            <w:r w:rsidRPr="009232D2">
              <w:rPr>
                <w:rFonts w:ascii="Times New Roman" w:eastAsia="Times New Roman" w:hAnsi="Times New Roman" w:cs="Times New Roman"/>
                <w:lang w:eastAsia="ru-RU"/>
              </w:rPr>
              <w:t xml:space="preserve">2 </w:t>
            </w:r>
            <w:r w:rsidRPr="009232D2">
              <w:rPr>
                <w:rFonts w:ascii="Times New Roman" w:hAnsi="Times New Roman" w:cs="Times New Roman"/>
              </w:rPr>
              <w:t>Расчет механических характеристик асинхронного двигателя</w:t>
            </w:r>
          </w:p>
        </w:tc>
        <w:tc>
          <w:tcPr>
            <w:tcW w:w="2694" w:type="dxa"/>
            <w:vMerge/>
          </w:tcPr>
          <w:p w14:paraId="60CAC719" w14:textId="77777777" w:rsidR="009232D2" w:rsidRPr="009232D2" w:rsidRDefault="009232D2" w:rsidP="009232D2">
            <w:pPr>
              <w:suppressAutoHyphens/>
              <w:rPr>
                <w:rFonts w:ascii="Times New Roman" w:eastAsia="Times New Roman" w:hAnsi="Times New Roman" w:cs="Times New Roman"/>
                <w:lang w:eastAsia="ru-RU"/>
              </w:rPr>
            </w:pPr>
          </w:p>
        </w:tc>
        <w:tc>
          <w:tcPr>
            <w:tcW w:w="2409" w:type="dxa"/>
            <w:vMerge/>
          </w:tcPr>
          <w:p w14:paraId="5E450424" w14:textId="77777777" w:rsidR="009232D2" w:rsidRPr="009232D2" w:rsidRDefault="009232D2" w:rsidP="009232D2">
            <w:pPr>
              <w:suppressAutoHyphens/>
              <w:rPr>
                <w:rFonts w:ascii="Times New Roman" w:eastAsia="Times New Roman" w:hAnsi="Times New Roman" w:cs="Times New Roman"/>
                <w:lang w:eastAsia="ru-RU"/>
              </w:rPr>
            </w:pPr>
          </w:p>
        </w:tc>
      </w:tr>
      <w:tr w:rsidR="009232D2" w:rsidRPr="009232D2" w14:paraId="1C879298" w14:textId="77777777" w:rsidTr="00AD5821">
        <w:trPr>
          <w:trHeight w:val="73"/>
        </w:trPr>
        <w:tc>
          <w:tcPr>
            <w:tcW w:w="2972" w:type="dxa"/>
            <w:vMerge/>
          </w:tcPr>
          <w:p w14:paraId="198A9A29" w14:textId="77777777" w:rsidR="009232D2" w:rsidRPr="009232D2" w:rsidRDefault="009232D2" w:rsidP="009232D2">
            <w:pPr>
              <w:rPr>
                <w:rFonts w:ascii="Times New Roman" w:eastAsia="Times New Roman" w:hAnsi="Times New Roman" w:cs="Times New Roman"/>
                <w:b/>
                <w:bCs/>
                <w:lang w:eastAsia="ru-RU"/>
              </w:rPr>
            </w:pPr>
          </w:p>
        </w:tc>
        <w:tc>
          <w:tcPr>
            <w:tcW w:w="6662" w:type="dxa"/>
            <w:vAlign w:val="bottom"/>
          </w:tcPr>
          <w:p w14:paraId="7548C665"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В том числе самостоятельная работа обучающихся</w:t>
            </w:r>
          </w:p>
          <w:p w14:paraId="03F0170B" w14:textId="77777777" w:rsidR="009232D2" w:rsidRPr="009232D2" w:rsidRDefault="009232D2" w:rsidP="009232D2">
            <w:pPr>
              <w:suppressAutoHyphens/>
              <w:rPr>
                <w:rFonts w:ascii="Times New Roman" w:eastAsia="Times New Roman" w:hAnsi="Times New Roman" w:cs="Times New Roman"/>
                <w:lang w:eastAsia="ru-RU"/>
              </w:rPr>
            </w:pPr>
            <w:r w:rsidRPr="009232D2">
              <w:rPr>
                <w:rFonts w:ascii="Times New Roman" w:hAnsi="Times New Roman" w:cs="Times New Roman"/>
              </w:rPr>
              <w:t>Основное уравнение движения ЭП.</w:t>
            </w:r>
          </w:p>
        </w:tc>
        <w:tc>
          <w:tcPr>
            <w:tcW w:w="2694" w:type="dxa"/>
          </w:tcPr>
          <w:p w14:paraId="2CB0A856" w14:textId="77777777" w:rsidR="009232D2" w:rsidRPr="009232D2" w:rsidRDefault="009232D2" w:rsidP="009232D2">
            <w:pPr>
              <w:suppressAutoHyphens/>
              <w:rPr>
                <w:rFonts w:ascii="Times New Roman" w:eastAsia="Times New Roman" w:hAnsi="Times New Roman" w:cs="Times New Roman"/>
                <w:lang w:eastAsia="ru-RU"/>
              </w:rPr>
            </w:pPr>
            <w:r w:rsidRPr="009232D2">
              <w:rPr>
                <w:rFonts w:ascii="Times New Roman" w:eastAsia="Times New Roman" w:hAnsi="Times New Roman" w:cs="Times New Roman"/>
                <w:lang w:eastAsia="ru-RU"/>
              </w:rPr>
              <w:t>1</w:t>
            </w:r>
          </w:p>
        </w:tc>
        <w:tc>
          <w:tcPr>
            <w:tcW w:w="2409" w:type="dxa"/>
          </w:tcPr>
          <w:p w14:paraId="1036AC95" w14:textId="77777777" w:rsidR="009232D2" w:rsidRPr="009232D2" w:rsidRDefault="009232D2" w:rsidP="009232D2">
            <w:pPr>
              <w:suppressAutoHyphens/>
              <w:rPr>
                <w:rFonts w:ascii="Times New Roman" w:eastAsia="Times New Roman" w:hAnsi="Times New Roman" w:cs="Times New Roman"/>
                <w:lang w:eastAsia="ru-RU"/>
              </w:rPr>
            </w:pPr>
          </w:p>
        </w:tc>
      </w:tr>
      <w:tr w:rsidR="009232D2" w:rsidRPr="009232D2" w14:paraId="1BB9F147" w14:textId="77777777" w:rsidTr="00AD5821">
        <w:trPr>
          <w:trHeight w:val="361"/>
        </w:trPr>
        <w:tc>
          <w:tcPr>
            <w:tcW w:w="2972" w:type="dxa"/>
            <w:vMerge w:val="restart"/>
          </w:tcPr>
          <w:p w14:paraId="180F891E" w14:textId="77777777" w:rsidR="009232D2" w:rsidRPr="009232D2" w:rsidRDefault="009232D2" w:rsidP="009232D2">
            <w:pPr>
              <w:rPr>
                <w:rFonts w:ascii="Times New Roman" w:eastAsia="Calibri" w:hAnsi="Times New Roman" w:cs="Times New Roman"/>
                <w:b/>
              </w:rPr>
            </w:pPr>
            <w:r w:rsidRPr="009232D2">
              <w:rPr>
                <w:rFonts w:ascii="Times New Roman" w:eastAsia="Calibri" w:hAnsi="Times New Roman" w:cs="Times New Roman"/>
                <w:b/>
              </w:rPr>
              <w:t>Тема 2.2.</w:t>
            </w:r>
          </w:p>
          <w:p w14:paraId="270C0AB5"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Calibri" w:hAnsi="Times New Roman" w:cs="Times New Roman"/>
                <w:bCs/>
              </w:rPr>
              <w:t>Общие вопросы расчёта и конструирования механизмов, их узлов и деталей</w:t>
            </w:r>
          </w:p>
        </w:tc>
        <w:tc>
          <w:tcPr>
            <w:tcW w:w="6662" w:type="dxa"/>
            <w:tcBorders>
              <w:top w:val="single" w:sz="4" w:space="0" w:color="auto"/>
              <w:left w:val="single" w:sz="4" w:space="0" w:color="auto"/>
              <w:bottom w:val="single" w:sz="4" w:space="0" w:color="auto"/>
            </w:tcBorders>
            <w:vAlign w:val="bottom"/>
          </w:tcPr>
          <w:p w14:paraId="14038E2F"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 xml:space="preserve">Содержание </w:t>
            </w:r>
          </w:p>
        </w:tc>
        <w:tc>
          <w:tcPr>
            <w:tcW w:w="2694" w:type="dxa"/>
          </w:tcPr>
          <w:p w14:paraId="67725F0A"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18/6</w:t>
            </w:r>
          </w:p>
        </w:tc>
        <w:tc>
          <w:tcPr>
            <w:tcW w:w="2409" w:type="dxa"/>
            <w:vMerge w:val="restart"/>
          </w:tcPr>
          <w:p w14:paraId="29B4E4CA"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Calibri" w:hAnsi="Times New Roman" w:cs="Times New Roman"/>
                <w:sz w:val="20"/>
              </w:rPr>
              <w:t>ОК 1, ОК 5, ОК 9, ПК1.1, ПК 1.2, ПК 1.3, ПК 4.1</w:t>
            </w:r>
          </w:p>
        </w:tc>
      </w:tr>
      <w:tr w:rsidR="009232D2" w:rsidRPr="009232D2" w14:paraId="067B3149" w14:textId="77777777" w:rsidTr="00AD5821">
        <w:trPr>
          <w:trHeight w:val="361"/>
        </w:trPr>
        <w:tc>
          <w:tcPr>
            <w:tcW w:w="2972" w:type="dxa"/>
            <w:vMerge/>
          </w:tcPr>
          <w:p w14:paraId="4769E6BE" w14:textId="77777777" w:rsidR="009232D2" w:rsidRPr="009232D2" w:rsidRDefault="009232D2" w:rsidP="009232D2">
            <w:pPr>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tcBorders>
            <w:vAlign w:val="bottom"/>
          </w:tcPr>
          <w:p w14:paraId="44C5D878" w14:textId="77777777" w:rsidR="009232D2" w:rsidRPr="009232D2" w:rsidRDefault="009232D2" w:rsidP="009232D2">
            <w:pPr>
              <w:rPr>
                <w:rFonts w:ascii="Times New Roman" w:eastAsia="Times New Roman" w:hAnsi="Times New Roman" w:cs="Times New Roman"/>
                <w:bCs/>
                <w:lang w:eastAsia="ru-RU"/>
              </w:rPr>
            </w:pPr>
            <w:r w:rsidRPr="009232D2">
              <w:rPr>
                <w:rFonts w:ascii="Times New Roman" w:eastAsia="Times New Roman" w:hAnsi="Times New Roman" w:cs="Times New Roman"/>
                <w:bCs/>
                <w:lang w:eastAsia="ru-RU"/>
              </w:rPr>
              <w:t>1</w:t>
            </w:r>
            <w:r w:rsidRPr="009232D2">
              <w:rPr>
                <w:rFonts w:ascii="Times New Roman" w:hAnsi="Times New Roman" w:cs="Times New Roman"/>
              </w:rPr>
              <w:t xml:space="preserve"> Требования, предъявляемые к механизмам. Общие замечания по расчёту деталей механизмов (прочность, контактная прочность, жёсткость, виброустойчивость, износостойкость, нагрев). Основы выбора материалов деталей. Значение стандартов.</w:t>
            </w:r>
          </w:p>
        </w:tc>
        <w:tc>
          <w:tcPr>
            <w:tcW w:w="2694" w:type="dxa"/>
            <w:vMerge w:val="restart"/>
            <w:vAlign w:val="center"/>
          </w:tcPr>
          <w:p w14:paraId="750E5E70"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10</w:t>
            </w:r>
          </w:p>
        </w:tc>
        <w:tc>
          <w:tcPr>
            <w:tcW w:w="2409" w:type="dxa"/>
            <w:vMerge/>
          </w:tcPr>
          <w:p w14:paraId="4349EFA4"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33CE60F7" w14:textId="77777777" w:rsidTr="00AD5821">
        <w:trPr>
          <w:trHeight w:val="361"/>
        </w:trPr>
        <w:tc>
          <w:tcPr>
            <w:tcW w:w="2972" w:type="dxa"/>
            <w:vMerge/>
          </w:tcPr>
          <w:p w14:paraId="3F1E74AB" w14:textId="77777777" w:rsidR="009232D2" w:rsidRPr="009232D2" w:rsidRDefault="009232D2" w:rsidP="009232D2">
            <w:pPr>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tcBorders>
            <w:vAlign w:val="bottom"/>
          </w:tcPr>
          <w:p w14:paraId="0E6E91FA" w14:textId="77777777" w:rsidR="009232D2" w:rsidRPr="009232D2" w:rsidRDefault="009232D2" w:rsidP="009232D2">
            <w:pPr>
              <w:rPr>
                <w:rFonts w:ascii="Times New Roman" w:eastAsia="Times New Roman" w:hAnsi="Times New Roman" w:cs="Times New Roman"/>
                <w:bCs/>
                <w:lang w:eastAsia="ru-RU"/>
              </w:rPr>
            </w:pPr>
            <w:r w:rsidRPr="009232D2">
              <w:rPr>
                <w:rFonts w:ascii="Times New Roman" w:eastAsia="Times New Roman" w:hAnsi="Times New Roman" w:cs="Times New Roman"/>
                <w:bCs/>
                <w:lang w:eastAsia="ru-RU"/>
              </w:rPr>
              <w:t xml:space="preserve">2 </w:t>
            </w:r>
            <w:r w:rsidRPr="009232D2">
              <w:rPr>
                <w:rFonts w:ascii="Times New Roman" w:hAnsi="Times New Roman" w:cs="Times New Roman"/>
              </w:rPr>
              <w:t>Понятия: унификация, модифицирование, агрегатирование, универсализация машин.</w:t>
            </w:r>
          </w:p>
        </w:tc>
        <w:tc>
          <w:tcPr>
            <w:tcW w:w="2694" w:type="dxa"/>
            <w:vMerge/>
          </w:tcPr>
          <w:p w14:paraId="42E2CCBB" w14:textId="77777777" w:rsidR="009232D2" w:rsidRPr="009232D2" w:rsidRDefault="009232D2" w:rsidP="009232D2">
            <w:pPr>
              <w:rPr>
                <w:rFonts w:ascii="Times New Roman" w:eastAsia="Times New Roman" w:hAnsi="Times New Roman" w:cs="Times New Roman"/>
                <w:b/>
                <w:bCs/>
                <w:lang w:eastAsia="ru-RU"/>
              </w:rPr>
            </w:pPr>
          </w:p>
        </w:tc>
        <w:tc>
          <w:tcPr>
            <w:tcW w:w="2409" w:type="dxa"/>
            <w:vMerge/>
          </w:tcPr>
          <w:p w14:paraId="11D50285"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515A0C7B" w14:textId="77777777" w:rsidTr="00AD5821">
        <w:trPr>
          <w:trHeight w:val="361"/>
        </w:trPr>
        <w:tc>
          <w:tcPr>
            <w:tcW w:w="2972" w:type="dxa"/>
            <w:vMerge/>
          </w:tcPr>
          <w:p w14:paraId="0F6AA37F" w14:textId="77777777" w:rsidR="009232D2" w:rsidRPr="009232D2" w:rsidRDefault="009232D2" w:rsidP="009232D2">
            <w:pPr>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tcBorders>
            <w:vAlign w:val="bottom"/>
          </w:tcPr>
          <w:p w14:paraId="090F08B8" w14:textId="77777777" w:rsidR="009232D2" w:rsidRPr="009232D2" w:rsidRDefault="009232D2" w:rsidP="009232D2">
            <w:pPr>
              <w:rPr>
                <w:rFonts w:ascii="Times New Roman" w:eastAsia="Times New Roman" w:hAnsi="Times New Roman" w:cs="Times New Roman"/>
                <w:bCs/>
                <w:lang w:eastAsia="ru-RU"/>
              </w:rPr>
            </w:pPr>
            <w:r w:rsidRPr="009232D2">
              <w:rPr>
                <w:rFonts w:ascii="Times New Roman" w:eastAsia="Times New Roman" w:hAnsi="Times New Roman" w:cs="Times New Roman"/>
                <w:bCs/>
                <w:lang w:eastAsia="ru-RU"/>
              </w:rPr>
              <w:t xml:space="preserve">3 </w:t>
            </w:r>
            <w:r w:rsidRPr="009232D2">
              <w:rPr>
                <w:rFonts w:ascii="Times New Roman" w:hAnsi="Times New Roman" w:cs="Times New Roman"/>
              </w:rPr>
              <w:t>Электромеханический привод. Назначение привода, выбор электродвигателя. Кинематический и силовой расчёт привода: определение передаточных отношений, потребной мощности электродвигателя, вращающих моментов на валах привода, КПД передачи.</w:t>
            </w:r>
          </w:p>
        </w:tc>
        <w:tc>
          <w:tcPr>
            <w:tcW w:w="2694" w:type="dxa"/>
            <w:vMerge/>
          </w:tcPr>
          <w:p w14:paraId="20CE3C8F" w14:textId="77777777" w:rsidR="009232D2" w:rsidRPr="009232D2" w:rsidRDefault="009232D2" w:rsidP="009232D2">
            <w:pPr>
              <w:rPr>
                <w:rFonts w:ascii="Times New Roman" w:eastAsia="Times New Roman" w:hAnsi="Times New Roman" w:cs="Times New Roman"/>
                <w:b/>
                <w:bCs/>
                <w:lang w:eastAsia="ru-RU"/>
              </w:rPr>
            </w:pPr>
          </w:p>
        </w:tc>
        <w:tc>
          <w:tcPr>
            <w:tcW w:w="2409" w:type="dxa"/>
            <w:vMerge/>
          </w:tcPr>
          <w:p w14:paraId="22F5F8E4"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2BC79F86" w14:textId="77777777" w:rsidTr="00AD5821">
        <w:trPr>
          <w:trHeight w:val="361"/>
        </w:trPr>
        <w:tc>
          <w:tcPr>
            <w:tcW w:w="2972" w:type="dxa"/>
            <w:vMerge/>
          </w:tcPr>
          <w:p w14:paraId="069DB9BB" w14:textId="77777777" w:rsidR="009232D2" w:rsidRPr="009232D2" w:rsidRDefault="009232D2" w:rsidP="009232D2">
            <w:pPr>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tcBorders>
            <w:vAlign w:val="bottom"/>
          </w:tcPr>
          <w:p w14:paraId="6BEAF5C0" w14:textId="77777777" w:rsidR="009232D2" w:rsidRPr="009232D2" w:rsidRDefault="009232D2" w:rsidP="009232D2">
            <w:pPr>
              <w:rPr>
                <w:rFonts w:ascii="Times New Roman" w:eastAsia="Times New Roman" w:hAnsi="Times New Roman" w:cs="Times New Roman"/>
                <w:bCs/>
                <w:lang w:eastAsia="ru-RU"/>
              </w:rPr>
            </w:pPr>
            <w:r w:rsidRPr="009232D2">
              <w:rPr>
                <w:rFonts w:ascii="Times New Roman" w:eastAsia="Times New Roman" w:hAnsi="Times New Roman" w:cs="Times New Roman"/>
                <w:bCs/>
                <w:lang w:eastAsia="ru-RU"/>
              </w:rPr>
              <w:t>4</w:t>
            </w:r>
            <w:r w:rsidRPr="009232D2">
              <w:rPr>
                <w:rFonts w:ascii="Times New Roman" w:hAnsi="Times New Roman" w:cs="Times New Roman"/>
                <w:bCs/>
              </w:rPr>
              <w:t xml:space="preserve"> Допустимая частота циклов асинхронных двигателей. Особенности выбора двигателя по мощности для регулируемого электропривода.</w:t>
            </w:r>
          </w:p>
        </w:tc>
        <w:tc>
          <w:tcPr>
            <w:tcW w:w="2694" w:type="dxa"/>
            <w:vMerge/>
          </w:tcPr>
          <w:p w14:paraId="2FE2B725" w14:textId="77777777" w:rsidR="009232D2" w:rsidRPr="009232D2" w:rsidRDefault="009232D2" w:rsidP="009232D2">
            <w:pPr>
              <w:rPr>
                <w:rFonts w:ascii="Times New Roman" w:eastAsia="Times New Roman" w:hAnsi="Times New Roman" w:cs="Times New Roman"/>
                <w:b/>
                <w:bCs/>
                <w:lang w:eastAsia="ru-RU"/>
              </w:rPr>
            </w:pPr>
          </w:p>
        </w:tc>
        <w:tc>
          <w:tcPr>
            <w:tcW w:w="2409" w:type="dxa"/>
            <w:vMerge/>
          </w:tcPr>
          <w:p w14:paraId="2798CB9A"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730444A5" w14:textId="77777777" w:rsidTr="00AD5821">
        <w:trPr>
          <w:trHeight w:val="361"/>
        </w:trPr>
        <w:tc>
          <w:tcPr>
            <w:tcW w:w="2972" w:type="dxa"/>
            <w:vMerge/>
          </w:tcPr>
          <w:p w14:paraId="243FA396" w14:textId="77777777" w:rsidR="009232D2" w:rsidRPr="009232D2" w:rsidRDefault="009232D2" w:rsidP="009232D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3873650B" w14:textId="77777777" w:rsidR="009232D2" w:rsidRPr="009232D2" w:rsidRDefault="009232D2" w:rsidP="009232D2">
            <w:pPr>
              <w:rPr>
                <w:rFonts w:ascii="Times New Roman" w:eastAsia="Times New Roman" w:hAnsi="Times New Roman" w:cs="Times New Roman"/>
                <w:lang w:eastAsia="ru-RU"/>
              </w:rPr>
            </w:pPr>
            <w:r w:rsidRPr="009232D2">
              <w:rPr>
                <w:rFonts w:ascii="Times New Roman" w:eastAsia="Times New Roman" w:hAnsi="Times New Roman" w:cs="Times New Roman"/>
                <w:lang w:eastAsia="ru-RU"/>
              </w:rPr>
              <w:t xml:space="preserve">5 </w:t>
            </w:r>
            <w:r w:rsidRPr="009232D2">
              <w:rPr>
                <w:rFonts w:ascii="Times New Roman" w:eastAsia="Calibri" w:hAnsi="Times New Roman" w:cs="Times New Roman"/>
              </w:rPr>
              <w:t>Расчет пусковых, тормозных и регулировочных сопротивлений. Расчет сопротивлений двигателей постоянного тока. Расчет сопротивлений асинхронного двигателя. Построение пусковой диаграммы. Расчет сопротивлений</w:t>
            </w:r>
          </w:p>
        </w:tc>
        <w:tc>
          <w:tcPr>
            <w:tcW w:w="2694" w:type="dxa"/>
            <w:vMerge/>
          </w:tcPr>
          <w:p w14:paraId="3DF82FA3" w14:textId="77777777" w:rsidR="009232D2" w:rsidRPr="009232D2" w:rsidRDefault="009232D2" w:rsidP="009232D2">
            <w:pPr>
              <w:rPr>
                <w:rFonts w:ascii="Times New Roman" w:eastAsia="Times New Roman" w:hAnsi="Times New Roman" w:cs="Times New Roman"/>
                <w:lang w:eastAsia="ru-RU"/>
              </w:rPr>
            </w:pPr>
          </w:p>
        </w:tc>
        <w:tc>
          <w:tcPr>
            <w:tcW w:w="2409" w:type="dxa"/>
            <w:vMerge/>
          </w:tcPr>
          <w:p w14:paraId="7548557B" w14:textId="77777777" w:rsidR="009232D2" w:rsidRPr="009232D2" w:rsidRDefault="009232D2" w:rsidP="009232D2">
            <w:pPr>
              <w:rPr>
                <w:rFonts w:ascii="Times New Roman" w:eastAsia="Times New Roman" w:hAnsi="Times New Roman" w:cs="Times New Roman"/>
                <w:lang w:eastAsia="ru-RU"/>
              </w:rPr>
            </w:pPr>
          </w:p>
        </w:tc>
      </w:tr>
      <w:tr w:rsidR="009232D2" w:rsidRPr="009232D2" w14:paraId="105091D7" w14:textId="77777777" w:rsidTr="00AD5821">
        <w:trPr>
          <w:trHeight w:val="361"/>
        </w:trPr>
        <w:tc>
          <w:tcPr>
            <w:tcW w:w="2972" w:type="dxa"/>
            <w:vMerge/>
          </w:tcPr>
          <w:p w14:paraId="05CA5C9D" w14:textId="77777777" w:rsidR="009232D2" w:rsidRPr="009232D2" w:rsidRDefault="009232D2" w:rsidP="009232D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3F4FB173"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В том числе практических и лабораторных занятий</w:t>
            </w:r>
          </w:p>
        </w:tc>
        <w:tc>
          <w:tcPr>
            <w:tcW w:w="2694" w:type="dxa"/>
          </w:tcPr>
          <w:p w14:paraId="6F576E61"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6/6</w:t>
            </w:r>
          </w:p>
        </w:tc>
        <w:tc>
          <w:tcPr>
            <w:tcW w:w="2409" w:type="dxa"/>
            <w:vMerge/>
          </w:tcPr>
          <w:p w14:paraId="083264C5"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4FD3C017" w14:textId="77777777" w:rsidTr="00AD5821">
        <w:trPr>
          <w:trHeight w:val="361"/>
        </w:trPr>
        <w:tc>
          <w:tcPr>
            <w:tcW w:w="2972" w:type="dxa"/>
            <w:vMerge/>
          </w:tcPr>
          <w:p w14:paraId="7DF7A863" w14:textId="77777777" w:rsidR="009232D2" w:rsidRPr="009232D2" w:rsidRDefault="009232D2" w:rsidP="009232D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2103E284"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Cs/>
                <w:lang w:eastAsia="ru-RU"/>
              </w:rPr>
              <w:t>1</w:t>
            </w:r>
            <w:r w:rsidRPr="009232D2">
              <w:rPr>
                <w:rFonts w:ascii="Times New Roman" w:eastAsia="Times New Roman" w:hAnsi="Times New Roman" w:cs="Times New Roman"/>
                <w:b/>
                <w:bCs/>
                <w:lang w:eastAsia="ru-RU"/>
              </w:rPr>
              <w:t xml:space="preserve"> </w:t>
            </w:r>
            <w:r w:rsidRPr="009232D2">
              <w:rPr>
                <w:rFonts w:ascii="Times New Roman" w:hAnsi="Times New Roman" w:cs="Times New Roman"/>
              </w:rPr>
              <w:t>Кинематический и силовой расчёт привода</w:t>
            </w:r>
          </w:p>
        </w:tc>
        <w:tc>
          <w:tcPr>
            <w:tcW w:w="2694" w:type="dxa"/>
            <w:vMerge w:val="restart"/>
            <w:vAlign w:val="center"/>
          </w:tcPr>
          <w:p w14:paraId="2D15A1DE"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lang w:eastAsia="ru-RU"/>
              </w:rPr>
              <w:t>6</w:t>
            </w:r>
          </w:p>
        </w:tc>
        <w:tc>
          <w:tcPr>
            <w:tcW w:w="2409" w:type="dxa"/>
            <w:vMerge/>
          </w:tcPr>
          <w:p w14:paraId="31EF992A"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36FC82AA" w14:textId="77777777" w:rsidTr="00AD5821">
        <w:trPr>
          <w:trHeight w:val="137"/>
        </w:trPr>
        <w:tc>
          <w:tcPr>
            <w:tcW w:w="2972" w:type="dxa"/>
            <w:vMerge/>
          </w:tcPr>
          <w:p w14:paraId="097D1869" w14:textId="77777777" w:rsidR="009232D2" w:rsidRPr="009232D2" w:rsidRDefault="009232D2" w:rsidP="009232D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1F1E36C2" w14:textId="77777777" w:rsidR="009232D2" w:rsidRPr="009232D2" w:rsidRDefault="009232D2" w:rsidP="009232D2">
            <w:pPr>
              <w:rPr>
                <w:rFonts w:ascii="Times New Roman" w:eastAsia="Times New Roman" w:hAnsi="Times New Roman" w:cs="Times New Roman"/>
                <w:lang w:eastAsia="ru-RU"/>
              </w:rPr>
            </w:pPr>
            <w:r w:rsidRPr="009232D2">
              <w:rPr>
                <w:rFonts w:ascii="Times New Roman" w:eastAsia="Times New Roman" w:hAnsi="Times New Roman" w:cs="Times New Roman"/>
                <w:lang w:eastAsia="ru-RU"/>
              </w:rPr>
              <w:t xml:space="preserve">2 </w:t>
            </w:r>
            <w:r w:rsidRPr="009232D2">
              <w:rPr>
                <w:rFonts w:ascii="Times New Roman" w:hAnsi="Times New Roman" w:cs="Times New Roman"/>
                <w:color w:val="000000"/>
              </w:rPr>
              <w:t>Расчет и построение пусковых диаграмм ДПТ Выбор пусковых резисторов.</w:t>
            </w:r>
          </w:p>
        </w:tc>
        <w:tc>
          <w:tcPr>
            <w:tcW w:w="2694" w:type="dxa"/>
            <w:vMerge/>
            <w:vAlign w:val="center"/>
          </w:tcPr>
          <w:p w14:paraId="6527764F" w14:textId="77777777" w:rsidR="009232D2" w:rsidRPr="009232D2" w:rsidRDefault="009232D2" w:rsidP="009232D2">
            <w:pPr>
              <w:rPr>
                <w:rFonts w:ascii="Times New Roman" w:eastAsia="Times New Roman" w:hAnsi="Times New Roman" w:cs="Times New Roman"/>
                <w:lang w:eastAsia="ru-RU"/>
              </w:rPr>
            </w:pPr>
          </w:p>
        </w:tc>
        <w:tc>
          <w:tcPr>
            <w:tcW w:w="2409" w:type="dxa"/>
            <w:vMerge/>
          </w:tcPr>
          <w:p w14:paraId="35F299A1" w14:textId="77777777" w:rsidR="009232D2" w:rsidRPr="009232D2" w:rsidRDefault="009232D2" w:rsidP="009232D2">
            <w:pPr>
              <w:rPr>
                <w:rFonts w:ascii="Times New Roman" w:eastAsia="Times New Roman" w:hAnsi="Times New Roman" w:cs="Times New Roman"/>
                <w:lang w:eastAsia="ru-RU"/>
              </w:rPr>
            </w:pPr>
          </w:p>
        </w:tc>
      </w:tr>
      <w:tr w:rsidR="009232D2" w:rsidRPr="009232D2" w14:paraId="32042A95" w14:textId="77777777" w:rsidTr="00AD5821">
        <w:trPr>
          <w:trHeight w:val="298"/>
        </w:trPr>
        <w:tc>
          <w:tcPr>
            <w:tcW w:w="2972" w:type="dxa"/>
            <w:vMerge/>
          </w:tcPr>
          <w:p w14:paraId="102D910C" w14:textId="77777777" w:rsidR="009232D2" w:rsidRPr="009232D2" w:rsidRDefault="009232D2" w:rsidP="009232D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3F22324E" w14:textId="77777777" w:rsidR="009232D2" w:rsidRPr="009232D2" w:rsidRDefault="009232D2" w:rsidP="009232D2">
            <w:pPr>
              <w:rPr>
                <w:rFonts w:ascii="Times New Roman" w:eastAsia="Times New Roman" w:hAnsi="Times New Roman" w:cs="Times New Roman"/>
                <w:lang w:eastAsia="ru-RU"/>
              </w:rPr>
            </w:pPr>
            <w:r w:rsidRPr="009232D2">
              <w:rPr>
                <w:rFonts w:ascii="Times New Roman" w:eastAsia="Times New Roman" w:hAnsi="Times New Roman" w:cs="Times New Roman"/>
                <w:lang w:eastAsia="ru-RU"/>
              </w:rPr>
              <w:t xml:space="preserve">3 </w:t>
            </w:r>
            <w:r w:rsidRPr="009232D2">
              <w:rPr>
                <w:rFonts w:ascii="Times New Roman" w:hAnsi="Times New Roman" w:cs="Times New Roman"/>
              </w:rPr>
              <w:t>Расчет пусковых резисторов в цепи ротора для АД с ФР. Построение пусковой диаграммы.</w:t>
            </w:r>
          </w:p>
        </w:tc>
        <w:tc>
          <w:tcPr>
            <w:tcW w:w="2694" w:type="dxa"/>
            <w:vMerge/>
          </w:tcPr>
          <w:p w14:paraId="1DF0B5FA" w14:textId="77777777" w:rsidR="009232D2" w:rsidRPr="009232D2" w:rsidRDefault="009232D2" w:rsidP="009232D2">
            <w:pPr>
              <w:rPr>
                <w:rFonts w:ascii="Times New Roman" w:eastAsia="Times New Roman" w:hAnsi="Times New Roman" w:cs="Times New Roman"/>
                <w:lang w:eastAsia="ru-RU"/>
              </w:rPr>
            </w:pPr>
          </w:p>
        </w:tc>
        <w:tc>
          <w:tcPr>
            <w:tcW w:w="2409" w:type="dxa"/>
            <w:vMerge/>
          </w:tcPr>
          <w:p w14:paraId="3681F0EB" w14:textId="77777777" w:rsidR="009232D2" w:rsidRPr="009232D2" w:rsidRDefault="009232D2" w:rsidP="009232D2">
            <w:pPr>
              <w:rPr>
                <w:rFonts w:ascii="Times New Roman" w:eastAsia="Times New Roman" w:hAnsi="Times New Roman" w:cs="Times New Roman"/>
                <w:lang w:eastAsia="ru-RU"/>
              </w:rPr>
            </w:pPr>
          </w:p>
        </w:tc>
      </w:tr>
      <w:tr w:rsidR="009232D2" w:rsidRPr="009232D2" w14:paraId="39CC97E0" w14:textId="77777777" w:rsidTr="00AD5821">
        <w:trPr>
          <w:trHeight w:val="361"/>
        </w:trPr>
        <w:tc>
          <w:tcPr>
            <w:tcW w:w="2972" w:type="dxa"/>
            <w:vMerge/>
          </w:tcPr>
          <w:p w14:paraId="64E26D58" w14:textId="77777777" w:rsidR="009232D2" w:rsidRPr="009232D2" w:rsidRDefault="009232D2" w:rsidP="009232D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5D89B34A"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В том числе самостоятельная работа обучающихся</w:t>
            </w:r>
          </w:p>
          <w:p w14:paraId="06B0146C" w14:textId="77777777" w:rsidR="009232D2" w:rsidRPr="009232D2" w:rsidRDefault="009232D2" w:rsidP="009232D2">
            <w:pPr>
              <w:snapToGrid w:val="0"/>
              <w:jc w:val="both"/>
              <w:rPr>
                <w:rFonts w:ascii="Times New Roman" w:eastAsia="Times New Roman" w:hAnsi="Times New Roman" w:cs="Times New Roman"/>
                <w:b/>
                <w:bCs/>
                <w:lang w:eastAsia="ru-RU"/>
              </w:rPr>
            </w:pPr>
            <w:r w:rsidRPr="009232D2">
              <w:rPr>
                <w:rFonts w:ascii="Times New Roman" w:hAnsi="Times New Roman" w:cs="Times New Roman"/>
              </w:rPr>
              <w:t>Основные понятия и определения. Методы расчета и повышения надежности электропривода</w:t>
            </w:r>
          </w:p>
        </w:tc>
        <w:tc>
          <w:tcPr>
            <w:tcW w:w="2694" w:type="dxa"/>
          </w:tcPr>
          <w:p w14:paraId="2C0C3459"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2</w:t>
            </w:r>
          </w:p>
        </w:tc>
        <w:tc>
          <w:tcPr>
            <w:tcW w:w="2409" w:type="dxa"/>
            <w:vMerge/>
          </w:tcPr>
          <w:p w14:paraId="6B410E40"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7836FF6F" w14:textId="77777777" w:rsidTr="00AD5821">
        <w:trPr>
          <w:trHeight w:val="361"/>
        </w:trPr>
        <w:tc>
          <w:tcPr>
            <w:tcW w:w="2972" w:type="dxa"/>
            <w:vMerge w:val="restart"/>
          </w:tcPr>
          <w:p w14:paraId="78EB3221"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Calibri" w:hAnsi="Times New Roman" w:cs="Times New Roman"/>
                <w:b/>
                <w:sz w:val="20"/>
                <w:szCs w:val="20"/>
              </w:rPr>
              <w:t>Тема 2.3</w:t>
            </w:r>
            <w:r w:rsidRPr="009232D2">
              <w:rPr>
                <w:rFonts w:ascii="Times New Roman" w:eastAsia="Calibri" w:hAnsi="Times New Roman" w:cs="Times New Roman"/>
                <w:bCs/>
                <w:sz w:val="20"/>
                <w:szCs w:val="20"/>
              </w:rPr>
              <w:t xml:space="preserve"> Энергетика электропривода.</w:t>
            </w:r>
          </w:p>
        </w:tc>
        <w:tc>
          <w:tcPr>
            <w:tcW w:w="6662" w:type="dxa"/>
            <w:tcBorders>
              <w:top w:val="single" w:sz="4" w:space="0" w:color="auto"/>
              <w:left w:val="single" w:sz="4" w:space="0" w:color="auto"/>
              <w:bottom w:val="single" w:sz="4" w:space="0" w:color="auto"/>
            </w:tcBorders>
            <w:vAlign w:val="bottom"/>
          </w:tcPr>
          <w:p w14:paraId="71EF204F"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Содержание</w:t>
            </w:r>
          </w:p>
        </w:tc>
        <w:tc>
          <w:tcPr>
            <w:tcW w:w="2694" w:type="dxa"/>
          </w:tcPr>
          <w:p w14:paraId="7DB76E82"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10/4</w:t>
            </w:r>
          </w:p>
        </w:tc>
        <w:tc>
          <w:tcPr>
            <w:tcW w:w="2409" w:type="dxa"/>
            <w:vMerge/>
          </w:tcPr>
          <w:p w14:paraId="01175C27"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10FC3C26" w14:textId="77777777" w:rsidTr="00AD5821">
        <w:trPr>
          <w:trHeight w:val="361"/>
        </w:trPr>
        <w:tc>
          <w:tcPr>
            <w:tcW w:w="2972" w:type="dxa"/>
            <w:vMerge/>
          </w:tcPr>
          <w:p w14:paraId="70F23929" w14:textId="77777777" w:rsidR="009232D2" w:rsidRPr="009232D2" w:rsidRDefault="009232D2" w:rsidP="009232D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1787DE98"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hAnsi="Times New Roman" w:cs="Times New Roman"/>
                <w:sz w:val="20"/>
                <w:szCs w:val="20"/>
              </w:rPr>
              <w:t>1 Энергетические показатели работы электропривода. Потери мощности. Улучшение характеристик электропривода. Коэффициент полезного действия, коэффициент мощности электропривода</w:t>
            </w:r>
          </w:p>
        </w:tc>
        <w:tc>
          <w:tcPr>
            <w:tcW w:w="2694" w:type="dxa"/>
            <w:vMerge w:val="restart"/>
            <w:vAlign w:val="center"/>
          </w:tcPr>
          <w:p w14:paraId="52733B12"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6</w:t>
            </w:r>
          </w:p>
        </w:tc>
        <w:tc>
          <w:tcPr>
            <w:tcW w:w="2409" w:type="dxa"/>
            <w:vMerge/>
          </w:tcPr>
          <w:p w14:paraId="29ADF0D1"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350C4EAF" w14:textId="77777777" w:rsidTr="00AD5821">
        <w:trPr>
          <w:trHeight w:val="361"/>
        </w:trPr>
        <w:tc>
          <w:tcPr>
            <w:tcW w:w="2972" w:type="dxa"/>
            <w:vMerge/>
          </w:tcPr>
          <w:p w14:paraId="379C3674" w14:textId="77777777" w:rsidR="009232D2" w:rsidRPr="009232D2" w:rsidRDefault="009232D2" w:rsidP="009232D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7EE1BFE7" w14:textId="77777777" w:rsidR="009232D2" w:rsidRPr="009232D2" w:rsidRDefault="009232D2" w:rsidP="009232D2">
            <w:pPr>
              <w:rPr>
                <w:rFonts w:ascii="Times New Roman" w:eastAsia="Times New Roman" w:hAnsi="Times New Roman" w:cs="Times New Roman"/>
                <w:bCs/>
                <w:lang w:eastAsia="ru-RU"/>
              </w:rPr>
            </w:pPr>
            <w:r w:rsidRPr="009232D2">
              <w:rPr>
                <w:rFonts w:ascii="Times New Roman" w:eastAsia="Times New Roman" w:hAnsi="Times New Roman" w:cs="Times New Roman"/>
                <w:bCs/>
                <w:lang w:eastAsia="ru-RU"/>
              </w:rPr>
              <w:t xml:space="preserve">2 </w:t>
            </w:r>
            <w:r w:rsidRPr="009232D2">
              <w:rPr>
                <w:rFonts w:ascii="Times New Roman" w:hAnsi="Times New Roman" w:cs="Times New Roman"/>
                <w:sz w:val="20"/>
                <w:szCs w:val="20"/>
              </w:rPr>
              <w:t>Выбор двигателей. Нагревание и охлаждение двигателей. Постоянная времени. Нагрузочные диаграммы и режимы работы двигателей по условию нагрева. Выбор двигателей по мощности</w:t>
            </w:r>
          </w:p>
        </w:tc>
        <w:tc>
          <w:tcPr>
            <w:tcW w:w="2694" w:type="dxa"/>
            <w:vMerge/>
          </w:tcPr>
          <w:p w14:paraId="358BF0DD" w14:textId="77777777" w:rsidR="009232D2" w:rsidRPr="009232D2" w:rsidRDefault="009232D2" w:rsidP="009232D2">
            <w:pPr>
              <w:rPr>
                <w:rFonts w:ascii="Times New Roman" w:eastAsia="Times New Roman" w:hAnsi="Times New Roman" w:cs="Times New Roman"/>
                <w:b/>
                <w:bCs/>
                <w:lang w:eastAsia="ru-RU"/>
              </w:rPr>
            </w:pPr>
          </w:p>
        </w:tc>
        <w:tc>
          <w:tcPr>
            <w:tcW w:w="2409" w:type="dxa"/>
            <w:vMerge/>
          </w:tcPr>
          <w:p w14:paraId="54A41025"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4F24C1F2" w14:textId="77777777" w:rsidTr="00AD5821">
        <w:trPr>
          <w:trHeight w:val="361"/>
        </w:trPr>
        <w:tc>
          <w:tcPr>
            <w:tcW w:w="2972" w:type="dxa"/>
            <w:vMerge/>
          </w:tcPr>
          <w:p w14:paraId="343350FD" w14:textId="77777777" w:rsidR="009232D2" w:rsidRPr="009232D2" w:rsidRDefault="009232D2" w:rsidP="009232D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2FB6C357" w14:textId="77777777" w:rsidR="009232D2" w:rsidRPr="009232D2" w:rsidRDefault="009232D2" w:rsidP="009232D2">
            <w:pPr>
              <w:rPr>
                <w:rFonts w:ascii="Times New Roman" w:eastAsia="Times New Roman" w:hAnsi="Times New Roman" w:cs="Times New Roman"/>
                <w:bCs/>
                <w:lang w:eastAsia="ru-RU"/>
              </w:rPr>
            </w:pPr>
            <w:r w:rsidRPr="009232D2">
              <w:rPr>
                <w:rFonts w:ascii="Times New Roman" w:eastAsia="Times New Roman" w:hAnsi="Times New Roman" w:cs="Times New Roman"/>
                <w:bCs/>
                <w:lang w:eastAsia="ru-RU"/>
              </w:rPr>
              <w:t>3</w:t>
            </w:r>
            <w:r w:rsidRPr="009232D2">
              <w:rPr>
                <w:rFonts w:ascii="Times New Roman" w:hAnsi="Times New Roman" w:cs="Times New Roman"/>
                <w:sz w:val="20"/>
                <w:szCs w:val="20"/>
              </w:rPr>
              <w:t xml:space="preserve"> Переходные процессы в электроприводе. Общие сведения о переходных процессах. Переходные процессы при линейных и нелинейных характеристиках двигателя. Электромеханическая постоянная времени.</w:t>
            </w:r>
          </w:p>
        </w:tc>
        <w:tc>
          <w:tcPr>
            <w:tcW w:w="2694" w:type="dxa"/>
            <w:vMerge/>
          </w:tcPr>
          <w:p w14:paraId="1170BABF" w14:textId="77777777" w:rsidR="009232D2" w:rsidRPr="009232D2" w:rsidRDefault="009232D2" w:rsidP="009232D2">
            <w:pPr>
              <w:rPr>
                <w:rFonts w:ascii="Times New Roman" w:eastAsia="Times New Roman" w:hAnsi="Times New Roman" w:cs="Times New Roman"/>
                <w:b/>
                <w:bCs/>
                <w:lang w:eastAsia="ru-RU"/>
              </w:rPr>
            </w:pPr>
          </w:p>
        </w:tc>
        <w:tc>
          <w:tcPr>
            <w:tcW w:w="2409" w:type="dxa"/>
            <w:vMerge/>
          </w:tcPr>
          <w:p w14:paraId="2CB8F892"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38F75A73" w14:textId="77777777" w:rsidTr="00AD5821">
        <w:trPr>
          <w:trHeight w:val="361"/>
        </w:trPr>
        <w:tc>
          <w:tcPr>
            <w:tcW w:w="2972" w:type="dxa"/>
            <w:vMerge/>
          </w:tcPr>
          <w:p w14:paraId="503130A3" w14:textId="77777777" w:rsidR="009232D2" w:rsidRPr="009232D2" w:rsidRDefault="009232D2" w:rsidP="009232D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0A23C13F"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В том числе практических и лабораторных занятий</w:t>
            </w:r>
          </w:p>
        </w:tc>
        <w:tc>
          <w:tcPr>
            <w:tcW w:w="2694" w:type="dxa"/>
          </w:tcPr>
          <w:p w14:paraId="18B9542C"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4/4</w:t>
            </w:r>
          </w:p>
        </w:tc>
        <w:tc>
          <w:tcPr>
            <w:tcW w:w="2409" w:type="dxa"/>
            <w:vMerge/>
          </w:tcPr>
          <w:p w14:paraId="18DEDE00"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382CC8BC" w14:textId="77777777" w:rsidTr="00AD5821">
        <w:trPr>
          <w:trHeight w:val="361"/>
        </w:trPr>
        <w:tc>
          <w:tcPr>
            <w:tcW w:w="2972" w:type="dxa"/>
            <w:vMerge/>
          </w:tcPr>
          <w:p w14:paraId="0455CD51" w14:textId="77777777" w:rsidR="009232D2" w:rsidRPr="009232D2" w:rsidRDefault="009232D2" w:rsidP="009232D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6AB2403D"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Cs/>
                <w:lang w:eastAsia="ru-RU"/>
              </w:rPr>
              <w:t>1</w:t>
            </w:r>
            <w:r w:rsidRPr="009232D2">
              <w:rPr>
                <w:rFonts w:ascii="Times New Roman" w:hAnsi="Times New Roman" w:cs="Times New Roman"/>
              </w:rPr>
              <w:t xml:space="preserve"> Расчет мощности двигателей для различных режимов работы</w:t>
            </w:r>
          </w:p>
        </w:tc>
        <w:tc>
          <w:tcPr>
            <w:tcW w:w="2694" w:type="dxa"/>
            <w:vMerge w:val="restart"/>
            <w:vAlign w:val="center"/>
          </w:tcPr>
          <w:p w14:paraId="53575D9E"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4</w:t>
            </w:r>
          </w:p>
        </w:tc>
        <w:tc>
          <w:tcPr>
            <w:tcW w:w="2409" w:type="dxa"/>
            <w:vMerge/>
          </w:tcPr>
          <w:p w14:paraId="59AF6118"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581150F4" w14:textId="77777777" w:rsidTr="00AD5821">
        <w:trPr>
          <w:trHeight w:val="361"/>
        </w:trPr>
        <w:tc>
          <w:tcPr>
            <w:tcW w:w="2972" w:type="dxa"/>
            <w:vMerge/>
          </w:tcPr>
          <w:p w14:paraId="291DA72B" w14:textId="77777777" w:rsidR="009232D2" w:rsidRPr="009232D2" w:rsidRDefault="009232D2" w:rsidP="009232D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71A2F269" w14:textId="77777777" w:rsidR="009232D2" w:rsidRPr="009232D2" w:rsidRDefault="009232D2" w:rsidP="009232D2">
            <w:pPr>
              <w:rPr>
                <w:rFonts w:ascii="Times New Roman" w:eastAsia="Times New Roman" w:hAnsi="Times New Roman" w:cs="Times New Roman"/>
                <w:bCs/>
                <w:lang w:eastAsia="ru-RU"/>
              </w:rPr>
            </w:pPr>
            <w:r w:rsidRPr="009232D2">
              <w:rPr>
                <w:rFonts w:ascii="Times New Roman" w:eastAsia="Times New Roman" w:hAnsi="Times New Roman" w:cs="Times New Roman"/>
                <w:bCs/>
                <w:lang w:eastAsia="ru-RU"/>
              </w:rPr>
              <w:t xml:space="preserve">2 Расчет переходного процесса в </w:t>
            </w:r>
            <w:r w:rsidRPr="009232D2">
              <w:t>при линейных характеристиках двигателя.</w:t>
            </w:r>
          </w:p>
        </w:tc>
        <w:tc>
          <w:tcPr>
            <w:tcW w:w="2694" w:type="dxa"/>
            <w:vMerge/>
          </w:tcPr>
          <w:p w14:paraId="133AA587" w14:textId="77777777" w:rsidR="009232D2" w:rsidRPr="009232D2" w:rsidRDefault="009232D2" w:rsidP="009232D2">
            <w:pPr>
              <w:rPr>
                <w:rFonts w:ascii="Times New Roman" w:eastAsia="Times New Roman" w:hAnsi="Times New Roman" w:cs="Times New Roman"/>
                <w:b/>
                <w:bCs/>
                <w:lang w:eastAsia="ru-RU"/>
              </w:rPr>
            </w:pPr>
          </w:p>
        </w:tc>
        <w:tc>
          <w:tcPr>
            <w:tcW w:w="2409" w:type="dxa"/>
            <w:vMerge/>
          </w:tcPr>
          <w:p w14:paraId="4BECD76D"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00820484" w14:textId="77777777" w:rsidTr="00AD5821">
        <w:trPr>
          <w:trHeight w:val="361"/>
        </w:trPr>
        <w:tc>
          <w:tcPr>
            <w:tcW w:w="2972" w:type="dxa"/>
            <w:vMerge w:val="restart"/>
          </w:tcPr>
          <w:p w14:paraId="2B5B911C" w14:textId="77777777" w:rsidR="009232D2" w:rsidRPr="009232D2" w:rsidRDefault="009232D2" w:rsidP="009232D2">
            <w:pPr>
              <w:snapToGrid w:val="0"/>
              <w:rPr>
                <w:rFonts w:ascii="Times New Roman" w:hAnsi="Times New Roman" w:cs="Times New Roman"/>
              </w:rPr>
            </w:pPr>
            <w:r w:rsidRPr="009232D2">
              <w:rPr>
                <w:rFonts w:ascii="Times New Roman" w:hAnsi="Times New Roman" w:cs="Times New Roman"/>
                <w:b/>
              </w:rPr>
              <w:t>Тема 2.4</w:t>
            </w:r>
            <w:r w:rsidRPr="009232D2">
              <w:rPr>
                <w:rFonts w:ascii="Times New Roman" w:hAnsi="Times New Roman" w:cs="Times New Roman"/>
              </w:rPr>
              <w:t>. Элементы и устройства разомкнутых и замкнутых систем управления электропривода</w:t>
            </w:r>
          </w:p>
          <w:p w14:paraId="72DAAB4C" w14:textId="77777777" w:rsidR="009232D2" w:rsidRPr="009232D2" w:rsidRDefault="009232D2" w:rsidP="009232D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49EA716E"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Содержание</w:t>
            </w:r>
          </w:p>
        </w:tc>
        <w:tc>
          <w:tcPr>
            <w:tcW w:w="2694" w:type="dxa"/>
          </w:tcPr>
          <w:p w14:paraId="420E5550"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21/8</w:t>
            </w:r>
          </w:p>
        </w:tc>
        <w:tc>
          <w:tcPr>
            <w:tcW w:w="2409" w:type="dxa"/>
            <w:vMerge w:val="restart"/>
          </w:tcPr>
          <w:p w14:paraId="3AEBBB6C"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Calibri" w:hAnsi="Times New Roman" w:cs="Times New Roman"/>
                <w:sz w:val="20"/>
              </w:rPr>
              <w:t>ОК 1, ОК 5, ОК 9, ПК1.1, ПК 1.2, ПК 1.3, ПК 4.1</w:t>
            </w:r>
          </w:p>
        </w:tc>
      </w:tr>
      <w:tr w:rsidR="009232D2" w:rsidRPr="009232D2" w14:paraId="494E7351" w14:textId="77777777" w:rsidTr="00AD5821">
        <w:trPr>
          <w:trHeight w:val="361"/>
        </w:trPr>
        <w:tc>
          <w:tcPr>
            <w:tcW w:w="2972" w:type="dxa"/>
            <w:vMerge/>
          </w:tcPr>
          <w:p w14:paraId="16F3ED1C" w14:textId="77777777" w:rsidR="009232D2" w:rsidRPr="009232D2" w:rsidRDefault="009232D2" w:rsidP="009232D2">
            <w:pPr>
              <w:rPr>
                <w:rFonts w:eastAsia="Calibri"/>
                <w:b/>
                <w:sz w:val="20"/>
                <w:szCs w:val="20"/>
              </w:rPr>
            </w:pPr>
          </w:p>
        </w:tc>
        <w:tc>
          <w:tcPr>
            <w:tcW w:w="6662" w:type="dxa"/>
            <w:tcBorders>
              <w:top w:val="single" w:sz="4" w:space="0" w:color="auto"/>
              <w:left w:val="single" w:sz="4" w:space="0" w:color="auto"/>
              <w:bottom w:val="single" w:sz="4" w:space="0" w:color="auto"/>
            </w:tcBorders>
            <w:vAlign w:val="bottom"/>
          </w:tcPr>
          <w:p w14:paraId="26DC04A5" w14:textId="77777777" w:rsidR="009232D2" w:rsidRPr="009232D2" w:rsidRDefault="009232D2" w:rsidP="009232D2">
            <w:pPr>
              <w:rPr>
                <w:rFonts w:ascii="Times New Roman" w:eastAsia="Times New Roman" w:hAnsi="Times New Roman" w:cs="Times New Roman"/>
                <w:bCs/>
                <w:lang w:eastAsia="ru-RU"/>
              </w:rPr>
            </w:pPr>
            <w:r w:rsidRPr="009232D2">
              <w:rPr>
                <w:rFonts w:ascii="Times New Roman" w:eastAsia="Times New Roman" w:hAnsi="Times New Roman" w:cs="Times New Roman"/>
                <w:bCs/>
                <w:lang w:eastAsia="ru-RU"/>
              </w:rPr>
              <w:t>1</w:t>
            </w:r>
            <w:r w:rsidRPr="009232D2">
              <w:rPr>
                <w:rFonts w:ascii="Times New Roman" w:hAnsi="Times New Roman" w:cs="Times New Roman"/>
              </w:rPr>
              <w:t xml:space="preserve"> Управление электроприводом. Релейно-контактное управление электроприводами постоянного и переменного тока. Аппараты и устройства управления</w:t>
            </w:r>
          </w:p>
        </w:tc>
        <w:tc>
          <w:tcPr>
            <w:tcW w:w="2694" w:type="dxa"/>
            <w:vMerge w:val="restart"/>
            <w:vAlign w:val="center"/>
          </w:tcPr>
          <w:p w14:paraId="61AAF921"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11</w:t>
            </w:r>
          </w:p>
        </w:tc>
        <w:tc>
          <w:tcPr>
            <w:tcW w:w="2409" w:type="dxa"/>
            <w:vMerge/>
          </w:tcPr>
          <w:p w14:paraId="77245E9C"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2F5DAA69" w14:textId="77777777" w:rsidTr="00AD5821">
        <w:trPr>
          <w:trHeight w:val="361"/>
        </w:trPr>
        <w:tc>
          <w:tcPr>
            <w:tcW w:w="2972" w:type="dxa"/>
            <w:vMerge/>
          </w:tcPr>
          <w:p w14:paraId="61AAD2F3" w14:textId="77777777" w:rsidR="009232D2" w:rsidRPr="009232D2" w:rsidRDefault="009232D2" w:rsidP="009232D2">
            <w:pPr>
              <w:rPr>
                <w:rFonts w:eastAsia="Calibri"/>
                <w:b/>
                <w:sz w:val="20"/>
                <w:szCs w:val="20"/>
              </w:rPr>
            </w:pPr>
          </w:p>
        </w:tc>
        <w:tc>
          <w:tcPr>
            <w:tcW w:w="6662" w:type="dxa"/>
            <w:tcBorders>
              <w:top w:val="single" w:sz="4" w:space="0" w:color="auto"/>
              <w:left w:val="single" w:sz="4" w:space="0" w:color="auto"/>
              <w:bottom w:val="single" w:sz="4" w:space="0" w:color="auto"/>
            </w:tcBorders>
            <w:vAlign w:val="bottom"/>
          </w:tcPr>
          <w:p w14:paraId="716B9D06" w14:textId="77777777" w:rsidR="009232D2" w:rsidRPr="009232D2" w:rsidRDefault="009232D2" w:rsidP="009232D2">
            <w:pPr>
              <w:rPr>
                <w:rFonts w:ascii="Times New Roman" w:eastAsia="Times New Roman" w:hAnsi="Times New Roman" w:cs="Times New Roman"/>
                <w:bCs/>
                <w:lang w:eastAsia="ru-RU"/>
              </w:rPr>
            </w:pPr>
            <w:r w:rsidRPr="009232D2">
              <w:rPr>
                <w:rFonts w:ascii="Times New Roman" w:eastAsia="Times New Roman" w:hAnsi="Times New Roman" w:cs="Times New Roman"/>
                <w:bCs/>
                <w:lang w:eastAsia="ru-RU"/>
              </w:rPr>
              <w:t xml:space="preserve">2 </w:t>
            </w:r>
            <w:r w:rsidRPr="009232D2">
              <w:rPr>
                <w:rFonts w:ascii="Times New Roman" w:hAnsi="Times New Roman" w:cs="Times New Roman"/>
              </w:rPr>
              <w:t>Типовые узлы и схемы управления двигателями постоянного тока, построенные по принципам времени, скорости, ЭДС, тока и пути.</w:t>
            </w:r>
          </w:p>
        </w:tc>
        <w:tc>
          <w:tcPr>
            <w:tcW w:w="2694" w:type="dxa"/>
            <w:vMerge/>
          </w:tcPr>
          <w:p w14:paraId="4873ECD6" w14:textId="77777777" w:rsidR="009232D2" w:rsidRPr="009232D2" w:rsidRDefault="009232D2" w:rsidP="009232D2">
            <w:pPr>
              <w:rPr>
                <w:rFonts w:ascii="Times New Roman" w:eastAsia="Times New Roman" w:hAnsi="Times New Roman" w:cs="Times New Roman"/>
                <w:b/>
                <w:bCs/>
                <w:lang w:eastAsia="ru-RU"/>
              </w:rPr>
            </w:pPr>
          </w:p>
        </w:tc>
        <w:tc>
          <w:tcPr>
            <w:tcW w:w="2409" w:type="dxa"/>
            <w:vMerge/>
          </w:tcPr>
          <w:p w14:paraId="225198BF"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7851D736" w14:textId="77777777" w:rsidTr="00AD5821">
        <w:trPr>
          <w:trHeight w:val="361"/>
        </w:trPr>
        <w:tc>
          <w:tcPr>
            <w:tcW w:w="2972" w:type="dxa"/>
            <w:vMerge/>
          </w:tcPr>
          <w:p w14:paraId="375F3B83" w14:textId="77777777" w:rsidR="009232D2" w:rsidRPr="009232D2" w:rsidRDefault="009232D2" w:rsidP="009232D2">
            <w:pPr>
              <w:rPr>
                <w:rFonts w:eastAsia="Calibri"/>
                <w:b/>
                <w:sz w:val="20"/>
                <w:szCs w:val="20"/>
              </w:rPr>
            </w:pPr>
          </w:p>
        </w:tc>
        <w:tc>
          <w:tcPr>
            <w:tcW w:w="6662" w:type="dxa"/>
            <w:tcBorders>
              <w:top w:val="single" w:sz="4" w:space="0" w:color="auto"/>
              <w:left w:val="single" w:sz="4" w:space="0" w:color="auto"/>
              <w:bottom w:val="single" w:sz="4" w:space="0" w:color="auto"/>
            </w:tcBorders>
            <w:vAlign w:val="bottom"/>
          </w:tcPr>
          <w:p w14:paraId="5B7AE15C" w14:textId="77777777" w:rsidR="009232D2" w:rsidRPr="009232D2" w:rsidRDefault="009232D2" w:rsidP="009232D2">
            <w:pPr>
              <w:rPr>
                <w:rFonts w:ascii="Times New Roman" w:eastAsia="Times New Roman" w:hAnsi="Times New Roman" w:cs="Times New Roman"/>
                <w:bCs/>
                <w:lang w:eastAsia="ru-RU"/>
              </w:rPr>
            </w:pPr>
            <w:r w:rsidRPr="009232D2">
              <w:rPr>
                <w:rFonts w:ascii="Times New Roman" w:eastAsia="Times New Roman" w:hAnsi="Times New Roman" w:cs="Times New Roman"/>
                <w:bCs/>
                <w:lang w:eastAsia="ru-RU"/>
              </w:rPr>
              <w:t>3</w:t>
            </w:r>
            <w:r w:rsidRPr="009232D2">
              <w:rPr>
                <w:rFonts w:ascii="Times New Roman" w:hAnsi="Times New Roman" w:cs="Times New Roman"/>
              </w:rPr>
              <w:t xml:space="preserve"> Типовые узлы и схемы управления двигателями переменного тока, построенные по принципам времени, скорости, ЭДС, тока и пути.</w:t>
            </w:r>
          </w:p>
        </w:tc>
        <w:tc>
          <w:tcPr>
            <w:tcW w:w="2694" w:type="dxa"/>
            <w:vMerge/>
          </w:tcPr>
          <w:p w14:paraId="14247F49" w14:textId="77777777" w:rsidR="009232D2" w:rsidRPr="009232D2" w:rsidRDefault="009232D2" w:rsidP="009232D2">
            <w:pPr>
              <w:rPr>
                <w:rFonts w:ascii="Times New Roman" w:eastAsia="Times New Roman" w:hAnsi="Times New Roman" w:cs="Times New Roman"/>
                <w:b/>
                <w:bCs/>
                <w:lang w:eastAsia="ru-RU"/>
              </w:rPr>
            </w:pPr>
          </w:p>
        </w:tc>
        <w:tc>
          <w:tcPr>
            <w:tcW w:w="2409" w:type="dxa"/>
            <w:vMerge/>
          </w:tcPr>
          <w:p w14:paraId="5733C678"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6F59705C" w14:textId="77777777" w:rsidTr="00AD5821">
        <w:trPr>
          <w:trHeight w:val="361"/>
        </w:trPr>
        <w:tc>
          <w:tcPr>
            <w:tcW w:w="2972" w:type="dxa"/>
            <w:vMerge/>
          </w:tcPr>
          <w:p w14:paraId="76BA28DA" w14:textId="77777777" w:rsidR="009232D2" w:rsidRPr="009232D2" w:rsidRDefault="009232D2" w:rsidP="009232D2">
            <w:pPr>
              <w:rPr>
                <w:rFonts w:eastAsia="Calibri"/>
                <w:b/>
                <w:sz w:val="20"/>
                <w:szCs w:val="20"/>
              </w:rPr>
            </w:pPr>
          </w:p>
        </w:tc>
        <w:tc>
          <w:tcPr>
            <w:tcW w:w="6662" w:type="dxa"/>
            <w:tcBorders>
              <w:top w:val="single" w:sz="4" w:space="0" w:color="auto"/>
              <w:left w:val="single" w:sz="4" w:space="0" w:color="auto"/>
              <w:bottom w:val="single" w:sz="4" w:space="0" w:color="auto"/>
            </w:tcBorders>
            <w:vAlign w:val="bottom"/>
          </w:tcPr>
          <w:p w14:paraId="5EBE254F" w14:textId="77777777" w:rsidR="009232D2" w:rsidRPr="009232D2" w:rsidRDefault="009232D2" w:rsidP="009232D2">
            <w:pPr>
              <w:snapToGrid w:val="0"/>
              <w:rPr>
                <w:rFonts w:ascii="Times New Roman" w:eastAsia="Times New Roman" w:hAnsi="Times New Roman" w:cs="Times New Roman"/>
                <w:bCs/>
                <w:lang w:eastAsia="ru-RU"/>
              </w:rPr>
            </w:pPr>
            <w:r w:rsidRPr="009232D2">
              <w:rPr>
                <w:rFonts w:ascii="Times New Roman" w:eastAsia="Times New Roman" w:hAnsi="Times New Roman" w:cs="Times New Roman"/>
                <w:bCs/>
                <w:lang w:eastAsia="ru-RU"/>
              </w:rPr>
              <w:t>4</w:t>
            </w:r>
            <w:r w:rsidRPr="009232D2">
              <w:rPr>
                <w:rFonts w:ascii="Times New Roman" w:hAnsi="Times New Roman" w:cs="Times New Roman"/>
              </w:rPr>
              <w:t xml:space="preserve"> Основные понятия. Замкнутые автоматизированные системы электропривода постоянного и переменного тока. Замкнутая САУЭП с АД с тиристорным регулятором напряжения</w:t>
            </w:r>
          </w:p>
        </w:tc>
        <w:tc>
          <w:tcPr>
            <w:tcW w:w="2694" w:type="dxa"/>
            <w:vMerge/>
          </w:tcPr>
          <w:p w14:paraId="3FAA3A1D" w14:textId="77777777" w:rsidR="009232D2" w:rsidRPr="009232D2" w:rsidRDefault="009232D2" w:rsidP="009232D2">
            <w:pPr>
              <w:rPr>
                <w:rFonts w:ascii="Times New Roman" w:eastAsia="Times New Roman" w:hAnsi="Times New Roman" w:cs="Times New Roman"/>
                <w:b/>
                <w:bCs/>
                <w:lang w:eastAsia="ru-RU"/>
              </w:rPr>
            </w:pPr>
          </w:p>
        </w:tc>
        <w:tc>
          <w:tcPr>
            <w:tcW w:w="2409" w:type="dxa"/>
            <w:vMerge/>
          </w:tcPr>
          <w:p w14:paraId="00845264"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1A3C51BC" w14:textId="77777777" w:rsidTr="00AD5821">
        <w:trPr>
          <w:trHeight w:val="361"/>
        </w:trPr>
        <w:tc>
          <w:tcPr>
            <w:tcW w:w="2972" w:type="dxa"/>
            <w:vMerge/>
          </w:tcPr>
          <w:p w14:paraId="553875CE" w14:textId="77777777" w:rsidR="009232D2" w:rsidRPr="009232D2" w:rsidRDefault="009232D2" w:rsidP="009232D2">
            <w:pPr>
              <w:rPr>
                <w:rFonts w:eastAsia="Calibri"/>
                <w:b/>
                <w:sz w:val="20"/>
                <w:szCs w:val="20"/>
              </w:rPr>
            </w:pPr>
          </w:p>
        </w:tc>
        <w:tc>
          <w:tcPr>
            <w:tcW w:w="6662" w:type="dxa"/>
            <w:tcBorders>
              <w:top w:val="single" w:sz="4" w:space="0" w:color="auto"/>
              <w:left w:val="single" w:sz="4" w:space="0" w:color="auto"/>
              <w:bottom w:val="single" w:sz="4" w:space="0" w:color="auto"/>
            </w:tcBorders>
            <w:vAlign w:val="bottom"/>
          </w:tcPr>
          <w:p w14:paraId="720C32EE" w14:textId="77777777" w:rsidR="009232D2" w:rsidRPr="009232D2" w:rsidRDefault="009232D2" w:rsidP="009232D2">
            <w:pPr>
              <w:rPr>
                <w:rFonts w:ascii="Times New Roman" w:eastAsia="Times New Roman" w:hAnsi="Times New Roman" w:cs="Times New Roman"/>
                <w:bCs/>
                <w:lang w:eastAsia="ru-RU"/>
              </w:rPr>
            </w:pPr>
            <w:r w:rsidRPr="009232D2">
              <w:rPr>
                <w:rFonts w:ascii="Times New Roman" w:eastAsia="Times New Roman" w:hAnsi="Times New Roman" w:cs="Times New Roman"/>
                <w:bCs/>
                <w:lang w:eastAsia="ru-RU"/>
              </w:rPr>
              <w:t>5</w:t>
            </w:r>
            <w:r w:rsidRPr="009232D2">
              <w:rPr>
                <w:rFonts w:ascii="Times New Roman" w:hAnsi="Times New Roman" w:cs="Times New Roman"/>
              </w:rPr>
              <w:t xml:space="preserve"> Электропривод с программным управлением. </w:t>
            </w:r>
          </w:p>
        </w:tc>
        <w:tc>
          <w:tcPr>
            <w:tcW w:w="2694" w:type="dxa"/>
            <w:vMerge/>
          </w:tcPr>
          <w:p w14:paraId="590ABF28" w14:textId="77777777" w:rsidR="009232D2" w:rsidRPr="009232D2" w:rsidRDefault="009232D2" w:rsidP="009232D2">
            <w:pPr>
              <w:rPr>
                <w:rFonts w:ascii="Times New Roman" w:eastAsia="Times New Roman" w:hAnsi="Times New Roman" w:cs="Times New Roman"/>
                <w:b/>
                <w:bCs/>
                <w:lang w:eastAsia="ru-RU"/>
              </w:rPr>
            </w:pPr>
          </w:p>
        </w:tc>
        <w:tc>
          <w:tcPr>
            <w:tcW w:w="2409" w:type="dxa"/>
            <w:vMerge/>
          </w:tcPr>
          <w:p w14:paraId="0C54548D"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67E1386B" w14:textId="77777777" w:rsidTr="00AD5821">
        <w:trPr>
          <w:trHeight w:val="361"/>
        </w:trPr>
        <w:tc>
          <w:tcPr>
            <w:tcW w:w="2972" w:type="dxa"/>
            <w:vMerge/>
          </w:tcPr>
          <w:p w14:paraId="171848BB" w14:textId="77777777" w:rsidR="009232D2" w:rsidRPr="009232D2" w:rsidRDefault="009232D2" w:rsidP="009232D2">
            <w:pPr>
              <w:rPr>
                <w:rFonts w:eastAsia="Calibri"/>
                <w:b/>
                <w:sz w:val="20"/>
                <w:szCs w:val="20"/>
              </w:rPr>
            </w:pPr>
          </w:p>
        </w:tc>
        <w:tc>
          <w:tcPr>
            <w:tcW w:w="6662" w:type="dxa"/>
            <w:tcBorders>
              <w:top w:val="single" w:sz="4" w:space="0" w:color="auto"/>
              <w:left w:val="single" w:sz="4" w:space="0" w:color="auto"/>
              <w:bottom w:val="single" w:sz="4" w:space="0" w:color="auto"/>
            </w:tcBorders>
            <w:vAlign w:val="bottom"/>
          </w:tcPr>
          <w:p w14:paraId="19AAE096" w14:textId="77777777" w:rsidR="009232D2" w:rsidRPr="009232D2" w:rsidRDefault="009232D2" w:rsidP="009232D2">
            <w:pPr>
              <w:rPr>
                <w:rFonts w:ascii="Times New Roman" w:eastAsia="Times New Roman" w:hAnsi="Times New Roman" w:cs="Times New Roman"/>
                <w:bCs/>
                <w:lang w:eastAsia="ru-RU"/>
              </w:rPr>
            </w:pPr>
            <w:r w:rsidRPr="009232D2">
              <w:rPr>
                <w:rFonts w:ascii="Times New Roman" w:eastAsia="Times New Roman" w:hAnsi="Times New Roman" w:cs="Times New Roman"/>
                <w:bCs/>
                <w:lang w:eastAsia="ru-RU"/>
              </w:rPr>
              <w:t>6</w:t>
            </w:r>
            <w:r w:rsidRPr="009232D2">
              <w:rPr>
                <w:rFonts w:ascii="Times New Roman" w:hAnsi="Times New Roman" w:cs="Times New Roman"/>
              </w:rPr>
              <w:t xml:space="preserve"> Следящий электропривод</w:t>
            </w:r>
          </w:p>
        </w:tc>
        <w:tc>
          <w:tcPr>
            <w:tcW w:w="2694" w:type="dxa"/>
            <w:vMerge/>
          </w:tcPr>
          <w:p w14:paraId="4B76AC3D" w14:textId="77777777" w:rsidR="009232D2" w:rsidRPr="009232D2" w:rsidRDefault="009232D2" w:rsidP="009232D2">
            <w:pPr>
              <w:rPr>
                <w:rFonts w:ascii="Times New Roman" w:eastAsia="Times New Roman" w:hAnsi="Times New Roman" w:cs="Times New Roman"/>
                <w:b/>
                <w:bCs/>
                <w:lang w:eastAsia="ru-RU"/>
              </w:rPr>
            </w:pPr>
          </w:p>
        </w:tc>
        <w:tc>
          <w:tcPr>
            <w:tcW w:w="2409" w:type="dxa"/>
            <w:vMerge/>
          </w:tcPr>
          <w:p w14:paraId="22BA8085"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49363FAF" w14:textId="77777777" w:rsidTr="00AD5821">
        <w:trPr>
          <w:trHeight w:val="361"/>
        </w:trPr>
        <w:tc>
          <w:tcPr>
            <w:tcW w:w="2972" w:type="dxa"/>
            <w:vMerge/>
          </w:tcPr>
          <w:p w14:paraId="463E535D" w14:textId="77777777" w:rsidR="009232D2" w:rsidRPr="009232D2" w:rsidRDefault="009232D2" w:rsidP="009232D2">
            <w:pPr>
              <w:rPr>
                <w:rFonts w:eastAsia="Calibri"/>
                <w:b/>
                <w:sz w:val="20"/>
                <w:szCs w:val="20"/>
              </w:rPr>
            </w:pPr>
          </w:p>
        </w:tc>
        <w:tc>
          <w:tcPr>
            <w:tcW w:w="6662" w:type="dxa"/>
            <w:tcBorders>
              <w:top w:val="single" w:sz="4" w:space="0" w:color="auto"/>
              <w:left w:val="single" w:sz="4" w:space="0" w:color="auto"/>
              <w:bottom w:val="single" w:sz="4" w:space="0" w:color="auto"/>
            </w:tcBorders>
            <w:vAlign w:val="bottom"/>
          </w:tcPr>
          <w:p w14:paraId="6010DF3D"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В том числе практических и лабораторных занятий</w:t>
            </w:r>
          </w:p>
        </w:tc>
        <w:tc>
          <w:tcPr>
            <w:tcW w:w="2694" w:type="dxa"/>
          </w:tcPr>
          <w:p w14:paraId="025119CE"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8/8</w:t>
            </w:r>
          </w:p>
        </w:tc>
        <w:tc>
          <w:tcPr>
            <w:tcW w:w="2409" w:type="dxa"/>
            <w:vMerge/>
          </w:tcPr>
          <w:p w14:paraId="7C57A3DD"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10ABF59B" w14:textId="77777777" w:rsidTr="00AD5821">
        <w:trPr>
          <w:trHeight w:val="361"/>
        </w:trPr>
        <w:tc>
          <w:tcPr>
            <w:tcW w:w="2972" w:type="dxa"/>
            <w:vMerge/>
          </w:tcPr>
          <w:p w14:paraId="41360ACB" w14:textId="77777777" w:rsidR="009232D2" w:rsidRPr="009232D2" w:rsidRDefault="009232D2" w:rsidP="009232D2">
            <w:pPr>
              <w:rPr>
                <w:rFonts w:eastAsia="Calibri"/>
                <w:b/>
                <w:sz w:val="20"/>
                <w:szCs w:val="20"/>
              </w:rPr>
            </w:pPr>
          </w:p>
        </w:tc>
        <w:tc>
          <w:tcPr>
            <w:tcW w:w="6662" w:type="dxa"/>
            <w:tcBorders>
              <w:top w:val="single" w:sz="4" w:space="0" w:color="auto"/>
              <w:left w:val="single" w:sz="4" w:space="0" w:color="auto"/>
              <w:bottom w:val="single" w:sz="4" w:space="0" w:color="auto"/>
            </w:tcBorders>
            <w:vAlign w:val="bottom"/>
          </w:tcPr>
          <w:p w14:paraId="5148EF01"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1</w:t>
            </w:r>
            <w:r w:rsidRPr="009232D2">
              <w:rPr>
                <w:rFonts w:ascii="Times New Roman" w:hAnsi="Times New Roman" w:cs="Times New Roman"/>
              </w:rPr>
              <w:t xml:space="preserve"> Разработать разомкнутую нереверсивную и реверсивную схемы управления ДПТ</w:t>
            </w:r>
          </w:p>
        </w:tc>
        <w:tc>
          <w:tcPr>
            <w:tcW w:w="2694" w:type="dxa"/>
            <w:vMerge w:val="restart"/>
            <w:vAlign w:val="center"/>
          </w:tcPr>
          <w:p w14:paraId="7605CA5C"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8</w:t>
            </w:r>
          </w:p>
        </w:tc>
        <w:tc>
          <w:tcPr>
            <w:tcW w:w="2409" w:type="dxa"/>
            <w:vMerge/>
          </w:tcPr>
          <w:p w14:paraId="573112D2"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295DD7BF" w14:textId="77777777" w:rsidTr="00AD5821">
        <w:trPr>
          <w:trHeight w:val="361"/>
        </w:trPr>
        <w:tc>
          <w:tcPr>
            <w:tcW w:w="2972" w:type="dxa"/>
            <w:vMerge/>
          </w:tcPr>
          <w:p w14:paraId="2FFA03B1" w14:textId="77777777" w:rsidR="009232D2" w:rsidRPr="009232D2" w:rsidRDefault="009232D2" w:rsidP="009232D2">
            <w:pPr>
              <w:rPr>
                <w:rFonts w:eastAsia="Calibri"/>
                <w:b/>
                <w:sz w:val="20"/>
                <w:szCs w:val="20"/>
              </w:rPr>
            </w:pPr>
          </w:p>
        </w:tc>
        <w:tc>
          <w:tcPr>
            <w:tcW w:w="6662" w:type="dxa"/>
            <w:tcBorders>
              <w:top w:val="single" w:sz="4" w:space="0" w:color="auto"/>
              <w:left w:val="single" w:sz="4" w:space="0" w:color="auto"/>
              <w:bottom w:val="single" w:sz="4" w:space="0" w:color="auto"/>
            </w:tcBorders>
            <w:vAlign w:val="bottom"/>
          </w:tcPr>
          <w:p w14:paraId="256C629D"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2</w:t>
            </w:r>
            <w:r w:rsidRPr="009232D2">
              <w:rPr>
                <w:rFonts w:ascii="Times New Roman" w:hAnsi="Times New Roman" w:cs="Times New Roman"/>
              </w:rPr>
              <w:t xml:space="preserve"> Разработать разомкнутую нереверсивную и реверсивную схемы управления АД</w:t>
            </w:r>
          </w:p>
        </w:tc>
        <w:tc>
          <w:tcPr>
            <w:tcW w:w="2694" w:type="dxa"/>
            <w:vMerge/>
          </w:tcPr>
          <w:p w14:paraId="4A0FD52F" w14:textId="77777777" w:rsidR="009232D2" w:rsidRPr="009232D2" w:rsidRDefault="009232D2" w:rsidP="009232D2">
            <w:pPr>
              <w:rPr>
                <w:rFonts w:ascii="Times New Roman" w:eastAsia="Times New Roman" w:hAnsi="Times New Roman" w:cs="Times New Roman"/>
                <w:b/>
                <w:bCs/>
                <w:lang w:eastAsia="ru-RU"/>
              </w:rPr>
            </w:pPr>
          </w:p>
        </w:tc>
        <w:tc>
          <w:tcPr>
            <w:tcW w:w="2409" w:type="dxa"/>
            <w:vMerge/>
          </w:tcPr>
          <w:p w14:paraId="5C725619"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2FDE1D76" w14:textId="77777777" w:rsidTr="00AD5821">
        <w:trPr>
          <w:trHeight w:val="361"/>
        </w:trPr>
        <w:tc>
          <w:tcPr>
            <w:tcW w:w="2972" w:type="dxa"/>
            <w:vMerge/>
          </w:tcPr>
          <w:p w14:paraId="102A8BFD" w14:textId="77777777" w:rsidR="009232D2" w:rsidRPr="009232D2" w:rsidRDefault="009232D2" w:rsidP="009232D2">
            <w:pPr>
              <w:rPr>
                <w:rFonts w:eastAsia="Calibri"/>
                <w:b/>
                <w:sz w:val="20"/>
                <w:szCs w:val="20"/>
              </w:rPr>
            </w:pPr>
          </w:p>
        </w:tc>
        <w:tc>
          <w:tcPr>
            <w:tcW w:w="6662" w:type="dxa"/>
            <w:tcBorders>
              <w:top w:val="single" w:sz="4" w:space="0" w:color="auto"/>
              <w:left w:val="single" w:sz="4" w:space="0" w:color="auto"/>
              <w:bottom w:val="single" w:sz="4" w:space="0" w:color="auto"/>
            </w:tcBorders>
            <w:vAlign w:val="bottom"/>
          </w:tcPr>
          <w:p w14:paraId="4B4914F8"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3</w:t>
            </w:r>
            <w:r w:rsidRPr="009232D2">
              <w:rPr>
                <w:rFonts w:ascii="Times New Roman" w:hAnsi="Times New Roman" w:cs="Times New Roman"/>
              </w:rPr>
              <w:t xml:space="preserve">. Изучение схемы и характеристик замкнутой системы электропривода </w:t>
            </w:r>
          </w:p>
        </w:tc>
        <w:tc>
          <w:tcPr>
            <w:tcW w:w="2694" w:type="dxa"/>
            <w:vMerge/>
          </w:tcPr>
          <w:p w14:paraId="4DB64070" w14:textId="77777777" w:rsidR="009232D2" w:rsidRPr="009232D2" w:rsidRDefault="009232D2" w:rsidP="009232D2">
            <w:pPr>
              <w:rPr>
                <w:rFonts w:ascii="Times New Roman" w:eastAsia="Times New Roman" w:hAnsi="Times New Roman" w:cs="Times New Roman"/>
                <w:b/>
                <w:bCs/>
                <w:lang w:eastAsia="ru-RU"/>
              </w:rPr>
            </w:pPr>
          </w:p>
        </w:tc>
        <w:tc>
          <w:tcPr>
            <w:tcW w:w="2409" w:type="dxa"/>
            <w:vMerge/>
          </w:tcPr>
          <w:p w14:paraId="63D2FA6D"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54BDB2BE" w14:textId="77777777" w:rsidTr="00AD5821">
        <w:trPr>
          <w:trHeight w:val="361"/>
        </w:trPr>
        <w:tc>
          <w:tcPr>
            <w:tcW w:w="2972" w:type="dxa"/>
            <w:vMerge/>
          </w:tcPr>
          <w:p w14:paraId="771D06FD" w14:textId="77777777" w:rsidR="009232D2" w:rsidRPr="009232D2" w:rsidRDefault="009232D2" w:rsidP="009232D2">
            <w:pPr>
              <w:rPr>
                <w:rFonts w:eastAsia="Calibri"/>
                <w:b/>
                <w:sz w:val="20"/>
                <w:szCs w:val="20"/>
              </w:rPr>
            </w:pPr>
          </w:p>
        </w:tc>
        <w:tc>
          <w:tcPr>
            <w:tcW w:w="6662" w:type="dxa"/>
            <w:tcBorders>
              <w:top w:val="single" w:sz="4" w:space="0" w:color="auto"/>
              <w:left w:val="single" w:sz="4" w:space="0" w:color="auto"/>
              <w:bottom w:val="single" w:sz="4" w:space="0" w:color="auto"/>
            </w:tcBorders>
            <w:vAlign w:val="bottom"/>
          </w:tcPr>
          <w:p w14:paraId="2FA210EC"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 xml:space="preserve">4 </w:t>
            </w:r>
            <w:r w:rsidRPr="009232D2">
              <w:rPr>
                <w:rFonts w:ascii="Times New Roman" w:hAnsi="Times New Roman" w:cs="Times New Roman"/>
              </w:rPr>
              <w:t>Изучение следящего ЭП</w:t>
            </w:r>
          </w:p>
        </w:tc>
        <w:tc>
          <w:tcPr>
            <w:tcW w:w="2694" w:type="dxa"/>
            <w:vMerge/>
          </w:tcPr>
          <w:p w14:paraId="776FEEB2" w14:textId="77777777" w:rsidR="009232D2" w:rsidRPr="009232D2" w:rsidRDefault="009232D2" w:rsidP="009232D2">
            <w:pPr>
              <w:rPr>
                <w:rFonts w:ascii="Times New Roman" w:eastAsia="Times New Roman" w:hAnsi="Times New Roman" w:cs="Times New Roman"/>
                <w:b/>
                <w:bCs/>
                <w:lang w:eastAsia="ru-RU"/>
              </w:rPr>
            </w:pPr>
          </w:p>
        </w:tc>
        <w:tc>
          <w:tcPr>
            <w:tcW w:w="2409" w:type="dxa"/>
            <w:vMerge/>
          </w:tcPr>
          <w:p w14:paraId="1C250F03"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5EAE0B4D" w14:textId="77777777" w:rsidTr="00AD5821">
        <w:trPr>
          <w:trHeight w:val="361"/>
        </w:trPr>
        <w:tc>
          <w:tcPr>
            <w:tcW w:w="2972" w:type="dxa"/>
            <w:vMerge/>
          </w:tcPr>
          <w:p w14:paraId="0C7EF5E6" w14:textId="77777777" w:rsidR="009232D2" w:rsidRPr="009232D2" w:rsidRDefault="009232D2" w:rsidP="009232D2">
            <w:pPr>
              <w:rPr>
                <w:rFonts w:eastAsia="Calibri"/>
                <w:b/>
                <w:sz w:val="20"/>
                <w:szCs w:val="20"/>
              </w:rPr>
            </w:pPr>
          </w:p>
        </w:tc>
        <w:tc>
          <w:tcPr>
            <w:tcW w:w="6662" w:type="dxa"/>
            <w:tcBorders>
              <w:top w:val="single" w:sz="4" w:space="0" w:color="auto"/>
              <w:left w:val="single" w:sz="4" w:space="0" w:color="auto"/>
              <w:bottom w:val="single" w:sz="4" w:space="0" w:color="auto"/>
            </w:tcBorders>
            <w:vAlign w:val="bottom"/>
          </w:tcPr>
          <w:p w14:paraId="7DAC27FB"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В том числе самостоятельная работа обучающихся</w:t>
            </w:r>
          </w:p>
          <w:p w14:paraId="5086C790"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hAnsi="Times New Roman" w:cs="Times New Roman"/>
              </w:rPr>
              <w:t>Понятие о принципах времени, скорости, ЭДС, тока и пути, используемые в разомкнутых системах управления</w:t>
            </w:r>
          </w:p>
        </w:tc>
        <w:tc>
          <w:tcPr>
            <w:tcW w:w="2694" w:type="dxa"/>
          </w:tcPr>
          <w:p w14:paraId="5DA2B10F" w14:textId="77777777" w:rsidR="009232D2" w:rsidRPr="009232D2" w:rsidRDefault="009232D2" w:rsidP="009232D2">
            <w:pPr>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2</w:t>
            </w:r>
          </w:p>
        </w:tc>
        <w:tc>
          <w:tcPr>
            <w:tcW w:w="2409" w:type="dxa"/>
            <w:vMerge/>
          </w:tcPr>
          <w:p w14:paraId="456F6CCF" w14:textId="77777777" w:rsidR="009232D2" w:rsidRPr="009232D2" w:rsidRDefault="009232D2" w:rsidP="009232D2">
            <w:pPr>
              <w:rPr>
                <w:rFonts w:ascii="Times New Roman" w:eastAsia="Times New Roman" w:hAnsi="Times New Roman" w:cs="Times New Roman"/>
                <w:b/>
                <w:bCs/>
                <w:lang w:eastAsia="ru-RU"/>
              </w:rPr>
            </w:pPr>
          </w:p>
        </w:tc>
      </w:tr>
      <w:tr w:rsidR="009232D2" w:rsidRPr="009232D2" w14:paraId="5FA8BC5F" w14:textId="77777777" w:rsidTr="00AD5821">
        <w:tc>
          <w:tcPr>
            <w:tcW w:w="9634" w:type="dxa"/>
            <w:gridSpan w:val="2"/>
          </w:tcPr>
          <w:p w14:paraId="55F47B76" w14:textId="77777777" w:rsidR="009232D2" w:rsidRPr="009232D2" w:rsidRDefault="009232D2" w:rsidP="009232D2">
            <w:pPr>
              <w:spacing w:line="276" w:lineRule="auto"/>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Промежуточная аттестация, экзамен</w:t>
            </w:r>
          </w:p>
        </w:tc>
        <w:tc>
          <w:tcPr>
            <w:tcW w:w="2694" w:type="dxa"/>
          </w:tcPr>
          <w:p w14:paraId="1F314CB0" w14:textId="77777777" w:rsidR="009232D2" w:rsidRPr="009232D2" w:rsidRDefault="009232D2" w:rsidP="009232D2">
            <w:pPr>
              <w:spacing w:line="276" w:lineRule="auto"/>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24</w:t>
            </w:r>
          </w:p>
        </w:tc>
        <w:tc>
          <w:tcPr>
            <w:tcW w:w="2409" w:type="dxa"/>
          </w:tcPr>
          <w:p w14:paraId="4157C837" w14:textId="77777777" w:rsidR="009232D2" w:rsidRPr="009232D2" w:rsidRDefault="009232D2" w:rsidP="009232D2">
            <w:pPr>
              <w:spacing w:line="276" w:lineRule="auto"/>
              <w:rPr>
                <w:rFonts w:ascii="Times New Roman" w:eastAsia="Times New Roman" w:hAnsi="Times New Roman" w:cs="Times New Roman"/>
                <w:b/>
                <w:bCs/>
                <w:lang w:eastAsia="ru-RU"/>
              </w:rPr>
            </w:pPr>
          </w:p>
        </w:tc>
      </w:tr>
      <w:tr w:rsidR="009232D2" w:rsidRPr="009232D2" w14:paraId="009FB453" w14:textId="77777777" w:rsidTr="00AD5821">
        <w:tc>
          <w:tcPr>
            <w:tcW w:w="9634" w:type="dxa"/>
            <w:gridSpan w:val="2"/>
          </w:tcPr>
          <w:p w14:paraId="674F72E8" w14:textId="77777777" w:rsidR="009232D2" w:rsidRPr="009232D2" w:rsidRDefault="009232D2" w:rsidP="009232D2">
            <w:pPr>
              <w:spacing w:line="276" w:lineRule="auto"/>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 xml:space="preserve">Всего </w:t>
            </w:r>
          </w:p>
        </w:tc>
        <w:tc>
          <w:tcPr>
            <w:tcW w:w="2694" w:type="dxa"/>
          </w:tcPr>
          <w:p w14:paraId="6DF82BC9" w14:textId="77777777" w:rsidR="009232D2" w:rsidRPr="009232D2" w:rsidRDefault="009232D2" w:rsidP="009232D2">
            <w:pPr>
              <w:spacing w:line="276" w:lineRule="auto"/>
              <w:rPr>
                <w:rFonts w:ascii="Times New Roman" w:eastAsia="Times New Roman" w:hAnsi="Times New Roman" w:cs="Times New Roman"/>
                <w:b/>
                <w:bCs/>
                <w:lang w:eastAsia="ru-RU"/>
              </w:rPr>
            </w:pPr>
            <w:r w:rsidRPr="009232D2">
              <w:rPr>
                <w:rFonts w:ascii="Times New Roman" w:eastAsia="Times New Roman" w:hAnsi="Times New Roman" w:cs="Times New Roman"/>
                <w:b/>
                <w:bCs/>
                <w:lang w:eastAsia="ru-RU"/>
              </w:rPr>
              <w:t>141</w:t>
            </w:r>
          </w:p>
        </w:tc>
        <w:tc>
          <w:tcPr>
            <w:tcW w:w="2409" w:type="dxa"/>
          </w:tcPr>
          <w:p w14:paraId="64B4A15F" w14:textId="77777777" w:rsidR="009232D2" w:rsidRPr="009232D2" w:rsidRDefault="009232D2" w:rsidP="009232D2">
            <w:pPr>
              <w:spacing w:line="276" w:lineRule="auto"/>
              <w:rPr>
                <w:rFonts w:ascii="Times New Roman" w:eastAsia="Times New Roman" w:hAnsi="Times New Roman" w:cs="Times New Roman"/>
                <w:b/>
                <w:bCs/>
                <w:lang w:eastAsia="ru-RU"/>
              </w:rPr>
            </w:pPr>
          </w:p>
        </w:tc>
      </w:tr>
    </w:tbl>
    <w:p w14:paraId="09D57C78" w14:textId="77777777" w:rsidR="009232D2" w:rsidRPr="009232D2" w:rsidRDefault="009232D2" w:rsidP="009232D2">
      <w:pPr>
        <w:spacing w:after="120" w:line="276" w:lineRule="auto"/>
        <w:ind w:firstLine="709"/>
        <w:jc w:val="both"/>
        <w:outlineLvl w:val="1"/>
        <w:rPr>
          <w:rFonts w:ascii="Times New Roman" w:eastAsia="Segoe UI" w:hAnsi="Times New Roman" w:cs="Times New Roman"/>
          <w:b/>
          <w:bCs/>
          <w:color w:val="5A5A5A" w:themeColor="text1" w:themeTint="A5"/>
          <w:spacing w:val="15"/>
          <w:sz w:val="24"/>
          <w:szCs w:val="24"/>
          <w:lang w:eastAsia="ru-RU"/>
        </w:rPr>
      </w:pPr>
    </w:p>
    <w:p w14:paraId="5E14B06E" w14:textId="77777777" w:rsidR="009232D2" w:rsidRPr="009232D2" w:rsidRDefault="009232D2" w:rsidP="009232D2">
      <w:pPr>
        <w:ind w:left="1069"/>
        <w:contextualSpacing/>
        <w:rPr>
          <w:rFonts w:ascii="Times New Roman" w:hAnsi="Times New Roman" w:cs="Times New Roman"/>
          <w:sz w:val="24"/>
          <w:szCs w:val="24"/>
        </w:rPr>
      </w:pPr>
      <w:r w:rsidRPr="009232D2">
        <w:rPr>
          <w:rFonts w:ascii="Times New Roman" w:hAnsi="Times New Roman" w:cs="Times New Roman"/>
          <w:sz w:val="24"/>
          <w:szCs w:val="24"/>
        </w:rPr>
        <w:t>…</w:t>
      </w:r>
    </w:p>
    <w:p w14:paraId="5AC15113" w14:textId="77777777" w:rsidR="009232D2" w:rsidRPr="009232D2" w:rsidRDefault="009232D2" w:rsidP="009232D2">
      <w:pPr>
        <w:rPr>
          <w:rFonts w:ascii="Times New Roman" w:hAnsi="Times New Roman" w:cs="Times New Roman"/>
          <w:sz w:val="24"/>
          <w:szCs w:val="24"/>
        </w:rPr>
        <w:sectPr w:rsidR="009232D2" w:rsidRPr="009232D2" w:rsidSect="006D1C4C">
          <w:pgSz w:w="16838" w:h="11906" w:orient="landscape"/>
          <w:pgMar w:top="1701" w:right="1134" w:bottom="567" w:left="1134" w:header="709" w:footer="709" w:gutter="0"/>
          <w:cols w:space="708"/>
          <w:docGrid w:linePitch="360"/>
        </w:sectPr>
      </w:pPr>
    </w:p>
    <w:p w14:paraId="455037A5" w14:textId="77777777" w:rsidR="009232D2" w:rsidRPr="009232D2" w:rsidRDefault="009232D2" w:rsidP="009232D2">
      <w:pPr>
        <w:rPr>
          <w:rFonts w:ascii="Times New Roman" w:hAnsi="Times New Roman" w:cs="Times New Roman"/>
          <w:sz w:val="24"/>
          <w:szCs w:val="24"/>
        </w:rPr>
      </w:pPr>
    </w:p>
    <w:p w14:paraId="31738471" w14:textId="77777777" w:rsidR="009232D2" w:rsidRPr="009232D2" w:rsidRDefault="009232D2" w:rsidP="009232D2">
      <w:pPr>
        <w:keepNext/>
        <w:spacing w:after="120"/>
        <w:jc w:val="center"/>
        <w:outlineLvl w:val="0"/>
        <w:rPr>
          <w:rFonts w:ascii="Times New Roman" w:eastAsia="Segoe UI" w:hAnsi="Times New Roman" w:cs="Times New Roman"/>
          <w:b/>
          <w:bCs/>
          <w:caps/>
          <w:kern w:val="32"/>
          <w:sz w:val="24"/>
          <w:szCs w:val="24"/>
          <w:lang w:eastAsia="x-none"/>
        </w:rPr>
      </w:pPr>
      <w:bookmarkStart w:id="85" w:name="_Toc167287250"/>
      <w:r w:rsidRPr="009232D2">
        <w:rPr>
          <w:rFonts w:ascii="Times New Roman" w:eastAsia="Segoe UI" w:hAnsi="Times New Roman" w:cs="Times New Roman"/>
          <w:b/>
          <w:bCs/>
          <w:caps/>
          <w:kern w:val="32"/>
          <w:sz w:val="24"/>
          <w:szCs w:val="24"/>
          <w:lang w:val="x-none" w:eastAsia="x-none"/>
        </w:rPr>
        <w:t xml:space="preserve">3. Условия реализации </w:t>
      </w:r>
      <w:r w:rsidRPr="009232D2">
        <w:rPr>
          <w:rFonts w:ascii="Times New Roman" w:eastAsia="Segoe UI" w:hAnsi="Times New Roman" w:cs="Times New Roman"/>
          <w:b/>
          <w:bCs/>
          <w:caps/>
          <w:kern w:val="32"/>
          <w:sz w:val="24"/>
          <w:szCs w:val="24"/>
          <w:lang w:eastAsia="x-none"/>
        </w:rPr>
        <w:t>ДИСЦИПЛИНЫ</w:t>
      </w:r>
      <w:bookmarkEnd w:id="85"/>
    </w:p>
    <w:p w14:paraId="37ACB22D" w14:textId="77777777" w:rsidR="009232D2" w:rsidRPr="009232D2" w:rsidRDefault="009232D2" w:rsidP="009232D2">
      <w:pPr>
        <w:spacing w:after="120" w:line="276" w:lineRule="auto"/>
        <w:ind w:firstLine="709"/>
        <w:outlineLvl w:val="1"/>
        <w:rPr>
          <w:rFonts w:ascii="Times New Roman" w:eastAsia="Segoe UI" w:hAnsi="Times New Roman" w:cs="Times New Roman"/>
          <w:b/>
          <w:bCs/>
          <w:color w:val="5A5A5A" w:themeColor="text1" w:themeTint="A5"/>
          <w:spacing w:val="15"/>
          <w:sz w:val="24"/>
          <w:szCs w:val="24"/>
          <w:lang w:eastAsia="ru-RU"/>
        </w:rPr>
      </w:pPr>
      <w:bookmarkStart w:id="86" w:name="_Toc167287251"/>
      <w:r w:rsidRPr="009232D2">
        <w:rPr>
          <w:rFonts w:ascii="Times New Roman" w:eastAsia="Segoe UI" w:hAnsi="Times New Roman" w:cs="Times New Roman"/>
          <w:b/>
          <w:bCs/>
          <w:color w:val="5A5A5A" w:themeColor="text1" w:themeTint="A5"/>
          <w:spacing w:val="15"/>
          <w:sz w:val="24"/>
          <w:szCs w:val="24"/>
          <w:lang w:eastAsia="ru-RU"/>
        </w:rPr>
        <w:t>3.1. Материально-техническое обеспечение</w:t>
      </w:r>
      <w:bookmarkEnd w:id="86"/>
    </w:p>
    <w:p w14:paraId="773C3AFE" w14:textId="77777777" w:rsidR="009232D2" w:rsidRPr="009232D2" w:rsidRDefault="009232D2" w:rsidP="00F221BB">
      <w:pPr>
        <w:suppressAutoHyphens/>
        <w:spacing w:line="276" w:lineRule="auto"/>
        <w:ind w:firstLine="709"/>
        <w:jc w:val="both"/>
        <w:rPr>
          <w:rFonts w:ascii="Times New Roman" w:hAnsi="Times New Roman" w:cs="Times New Roman"/>
          <w:bCs/>
          <w:sz w:val="24"/>
          <w:szCs w:val="24"/>
        </w:rPr>
      </w:pPr>
      <w:r w:rsidRPr="009232D2">
        <w:rPr>
          <w:rFonts w:ascii="Times New Roman" w:hAnsi="Times New Roman" w:cs="Times New Roman"/>
          <w:bCs/>
          <w:sz w:val="24"/>
          <w:szCs w:val="24"/>
        </w:rPr>
        <w:t>3.1. Для реализации программы учебной дисциплины предусмотрены следующие специальные помещения:</w:t>
      </w:r>
    </w:p>
    <w:p w14:paraId="5CB00986" w14:textId="77777777" w:rsidR="009232D2" w:rsidRPr="009232D2" w:rsidRDefault="009232D2" w:rsidP="00F221BB">
      <w:pPr>
        <w:suppressAutoHyphens/>
        <w:spacing w:line="276" w:lineRule="auto"/>
        <w:ind w:firstLine="709"/>
        <w:rPr>
          <w:rFonts w:ascii="Times New Roman" w:hAnsi="Times New Roman" w:cs="Times New Roman"/>
          <w:bCs/>
          <w:sz w:val="24"/>
          <w:szCs w:val="24"/>
        </w:rPr>
      </w:pPr>
      <w:r w:rsidRPr="009232D2">
        <w:rPr>
          <w:rFonts w:ascii="Times New Roman" w:hAnsi="Times New Roman" w:cs="Times New Roman"/>
          <w:bCs/>
          <w:sz w:val="24"/>
          <w:szCs w:val="24"/>
        </w:rPr>
        <w:t xml:space="preserve">Кабинет Электрического и электромеханического оборудования, оснащенный </w:t>
      </w:r>
    </w:p>
    <w:p w14:paraId="686A3F35" w14:textId="77777777" w:rsidR="009232D2" w:rsidRPr="009232D2" w:rsidRDefault="009232D2" w:rsidP="00F221BB">
      <w:pPr>
        <w:suppressAutoHyphens/>
        <w:spacing w:line="276" w:lineRule="auto"/>
        <w:ind w:firstLine="709"/>
        <w:rPr>
          <w:rFonts w:ascii="Times New Roman" w:hAnsi="Times New Roman" w:cs="Times New Roman"/>
          <w:iCs/>
          <w:sz w:val="24"/>
          <w:szCs w:val="24"/>
        </w:rPr>
      </w:pPr>
      <w:r w:rsidRPr="009232D2">
        <w:rPr>
          <w:rFonts w:ascii="Times New Roman" w:hAnsi="Times New Roman" w:cs="Times New Roman"/>
          <w:b/>
          <w:bCs/>
          <w:iCs/>
          <w:sz w:val="24"/>
          <w:szCs w:val="24"/>
        </w:rPr>
        <w:t>Основное оборудование</w:t>
      </w:r>
    </w:p>
    <w:p w14:paraId="4F07B2D0" w14:textId="77777777" w:rsidR="009232D2" w:rsidRPr="009232D2" w:rsidRDefault="009232D2" w:rsidP="00F221BB">
      <w:pPr>
        <w:suppressAutoHyphens/>
        <w:spacing w:line="276" w:lineRule="auto"/>
        <w:ind w:firstLine="709"/>
        <w:rPr>
          <w:rFonts w:ascii="Times New Roman" w:hAnsi="Times New Roman" w:cs="Times New Roman"/>
          <w:bCs/>
          <w:sz w:val="24"/>
          <w:szCs w:val="24"/>
        </w:rPr>
      </w:pPr>
      <w:r w:rsidRPr="009232D2">
        <w:rPr>
          <w:rFonts w:ascii="Times New Roman" w:hAnsi="Times New Roman" w:cs="Times New Roman"/>
          <w:iCs/>
          <w:sz w:val="24"/>
          <w:szCs w:val="24"/>
        </w:rPr>
        <w:t>Стол ученический – 15шт</w:t>
      </w:r>
    </w:p>
    <w:p w14:paraId="7563B83D" w14:textId="77777777" w:rsidR="009232D2" w:rsidRPr="009232D2" w:rsidRDefault="009232D2" w:rsidP="00F221BB">
      <w:pPr>
        <w:suppressAutoHyphens/>
        <w:spacing w:line="276" w:lineRule="auto"/>
        <w:ind w:firstLine="709"/>
        <w:rPr>
          <w:rFonts w:ascii="Times New Roman" w:hAnsi="Times New Roman" w:cs="Times New Roman"/>
          <w:iCs/>
          <w:sz w:val="24"/>
          <w:szCs w:val="24"/>
        </w:rPr>
      </w:pPr>
      <w:r w:rsidRPr="009232D2">
        <w:rPr>
          <w:rFonts w:ascii="Times New Roman" w:hAnsi="Times New Roman" w:cs="Times New Roman"/>
          <w:iCs/>
          <w:sz w:val="24"/>
          <w:szCs w:val="24"/>
        </w:rPr>
        <w:t>Стул ученический – 30 шт</w:t>
      </w:r>
    </w:p>
    <w:p w14:paraId="0DA004D5" w14:textId="77777777" w:rsidR="009232D2" w:rsidRPr="009232D2" w:rsidRDefault="009232D2" w:rsidP="00F221BB">
      <w:pPr>
        <w:suppressAutoHyphens/>
        <w:spacing w:line="276" w:lineRule="auto"/>
        <w:ind w:firstLine="709"/>
        <w:rPr>
          <w:rFonts w:ascii="Times New Roman" w:hAnsi="Times New Roman" w:cs="Times New Roman"/>
          <w:bCs/>
          <w:sz w:val="24"/>
          <w:szCs w:val="24"/>
        </w:rPr>
      </w:pPr>
      <w:r w:rsidRPr="009232D2">
        <w:rPr>
          <w:rFonts w:ascii="Times New Roman" w:hAnsi="Times New Roman" w:cs="Times New Roman"/>
          <w:iCs/>
          <w:sz w:val="24"/>
          <w:szCs w:val="24"/>
        </w:rPr>
        <w:t>Стол преподавателя – 1 шт</w:t>
      </w:r>
    </w:p>
    <w:p w14:paraId="4EE61ED8" w14:textId="77777777" w:rsidR="009232D2" w:rsidRPr="009232D2" w:rsidRDefault="009232D2" w:rsidP="00F221BB">
      <w:pPr>
        <w:suppressAutoHyphens/>
        <w:spacing w:line="276" w:lineRule="auto"/>
        <w:ind w:firstLine="709"/>
        <w:rPr>
          <w:rFonts w:ascii="Times New Roman" w:hAnsi="Times New Roman" w:cs="Times New Roman"/>
          <w:iCs/>
          <w:sz w:val="24"/>
          <w:szCs w:val="24"/>
        </w:rPr>
      </w:pPr>
      <w:r w:rsidRPr="009232D2">
        <w:rPr>
          <w:rFonts w:ascii="Times New Roman" w:hAnsi="Times New Roman" w:cs="Times New Roman"/>
          <w:iCs/>
          <w:sz w:val="24"/>
          <w:szCs w:val="24"/>
        </w:rPr>
        <w:t>Стул преподавателя -1 шт</w:t>
      </w:r>
    </w:p>
    <w:p w14:paraId="6D3A1889" w14:textId="77777777" w:rsidR="009232D2" w:rsidRPr="009232D2" w:rsidRDefault="009232D2" w:rsidP="00F221BB">
      <w:pPr>
        <w:suppressAutoHyphens/>
        <w:spacing w:line="276" w:lineRule="auto"/>
        <w:ind w:firstLine="709"/>
        <w:rPr>
          <w:rFonts w:ascii="Times New Roman" w:hAnsi="Times New Roman" w:cs="Times New Roman"/>
          <w:bCs/>
          <w:sz w:val="24"/>
          <w:szCs w:val="24"/>
        </w:rPr>
      </w:pPr>
      <w:r w:rsidRPr="009232D2">
        <w:rPr>
          <w:rFonts w:ascii="Times New Roman" w:hAnsi="Times New Roman" w:cs="Times New Roman"/>
          <w:bCs/>
          <w:sz w:val="24"/>
          <w:szCs w:val="24"/>
        </w:rPr>
        <w:t>Доска меловая.</w:t>
      </w:r>
    </w:p>
    <w:p w14:paraId="68CC3854" w14:textId="77777777" w:rsidR="009232D2" w:rsidRPr="009232D2" w:rsidRDefault="009232D2" w:rsidP="00F221BB">
      <w:pPr>
        <w:suppressAutoHyphens/>
        <w:spacing w:line="276" w:lineRule="auto"/>
        <w:ind w:firstLine="709"/>
        <w:rPr>
          <w:rFonts w:ascii="Times New Roman" w:hAnsi="Times New Roman" w:cs="Times New Roman"/>
          <w:bCs/>
          <w:sz w:val="24"/>
          <w:szCs w:val="24"/>
        </w:rPr>
      </w:pPr>
      <w:r w:rsidRPr="009232D2">
        <w:rPr>
          <w:rFonts w:ascii="Times New Roman" w:hAnsi="Times New Roman" w:cs="Times New Roman"/>
          <w:b/>
          <w:bCs/>
          <w:iCs/>
          <w:sz w:val="24"/>
          <w:szCs w:val="24"/>
        </w:rPr>
        <w:t>Дополнительное оборудование</w:t>
      </w:r>
    </w:p>
    <w:p w14:paraId="7D99D264" w14:textId="77777777" w:rsidR="009232D2" w:rsidRPr="009232D2" w:rsidRDefault="009232D2" w:rsidP="00F221BB">
      <w:pPr>
        <w:spacing w:line="276" w:lineRule="auto"/>
        <w:ind w:left="567" w:firstLine="142"/>
        <w:jc w:val="both"/>
        <w:rPr>
          <w:rFonts w:ascii="Times New Roman" w:hAnsi="Times New Roman" w:cs="Times New Roman"/>
          <w:sz w:val="24"/>
          <w:szCs w:val="24"/>
        </w:rPr>
      </w:pPr>
      <w:r w:rsidRPr="009232D2">
        <w:rPr>
          <w:rFonts w:ascii="Times New Roman" w:hAnsi="Times New Roman" w:cs="Times New Roman"/>
          <w:sz w:val="24"/>
          <w:szCs w:val="24"/>
        </w:rPr>
        <w:t>-наглядные стенды-плакаты;</w:t>
      </w:r>
    </w:p>
    <w:p w14:paraId="11294B67" w14:textId="77777777" w:rsidR="009232D2" w:rsidRPr="009232D2" w:rsidRDefault="009232D2" w:rsidP="00F221BB">
      <w:pPr>
        <w:spacing w:line="276" w:lineRule="auto"/>
        <w:ind w:left="567" w:firstLine="142"/>
        <w:jc w:val="both"/>
        <w:rPr>
          <w:rFonts w:ascii="Times New Roman" w:hAnsi="Times New Roman" w:cs="Times New Roman"/>
          <w:sz w:val="24"/>
          <w:szCs w:val="24"/>
        </w:rPr>
      </w:pPr>
      <w:r w:rsidRPr="009232D2">
        <w:rPr>
          <w:rFonts w:ascii="Times New Roman" w:hAnsi="Times New Roman" w:cs="Times New Roman"/>
          <w:sz w:val="24"/>
          <w:szCs w:val="24"/>
        </w:rPr>
        <w:t>-</w:t>
      </w:r>
      <w:r w:rsidRPr="009232D2">
        <w:rPr>
          <w:rFonts w:ascii="Times New Roman" w:hAnsi="Times New Roman" w:cs="Times New Roman"/>
          <w:iCs/>
          <w:sz w:val="24"/>
          <w:szCs w:val="28"/>
        </w:rPr>
        <w:t xml:space="preserve"> демонстрационные образцы электротехнического оборудования специальности;</w:t>
      </w:r>
      <w:r w:rsidRPr="009232D2">
        <w:rPr>
          <w:rFonts w:ascii="Times New Roman" w:hAnsi="Times New Roman" w:cs="Times New Roman"/>
          <w:sz w:val="24"/>
          <w:szCs w:val="24"/>
        </w:rPr>
        <w:t xml:space="preserve"> </w:t>
      </w:r>
    </w:p>
    <w:p w14:paraId="783E78AB" w14:textId="77777777" w:rsidR="009232D2" w:rsidRPr="009232D2" w:rsidRDefault="009232D2" w:rsidP="00F221BB">
      <w:pPr>
        <w:spacing w:line="276" w:lineRule="auto"/>
        <w:ind w:left="567" w:firstLine="142"/>
        <w:jc w:val="both"/>
        <w:rPr>
          <w:rFonts w:ascii="Times New Roman" w:hAnsi="Times New Roman" w:cs="Times New Roman"/>
          <w:sz w:val="24"/>
          <w:szCs w:val="24"/>
        </w:rPr>
      </w:pPr>
      <w:r w:rsidRPr="009232D2">
        <w:rPr>
          <w:rFonts w:ascii="Times New Roman" w:hAnsi="Times New Roman" w:cs="Times New Roman"/>
          <w:sz w:val="24"/>
          <w:szCs w:val="24"/>
        </w:rPr>
        <w:t>-модели электрических машин и устройств управления электроприводом.</w:t>
      </w:r>
    </w:p>
    <w:p w14:paraId="0FA8388D" w14:textId="77777777" w:rsidR="009232D2" w:rsidRPr="009232D2" w:rsidRDefault="009232D2" w:rsidP="00F22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firstLine="142"/>
        <w:rPr>
          <w:rFonts w:ascii="Times New Roman" w:hAnsi="Times New Roman" w:cs="Times New Roman"/>
          <w:bCs/>
          <w:sz w:val="24"/>
          <w:szCs w:val="24"/>
        </w:rPr>
      </w:pPr>
      <w:r w:rsidRPr="009232D2">
        <w:rPr>
          <w:rFonts w:ascii="Times New Roman" w:hAnsi="Times New Roman" w:cs="Times New Roman"/>
          <w:bCs/>
          <w:sz w:val="24"/>
          <w:szCs w:val="24"/>
        </w:rPr>
        <w:t>- компьютер с подключением к сети Интернет;</w:t>
      </w:r>
    </w:p>
    <w:p w14:paraId="438E3996" w14:textId="77777777" w:rsidR="009232D2" w:rsidRPr="009232D2" w:rsidRDefault="009232D2" w:rsidP="00F22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firstLine="142"/>
        <w:rPr>
          <w:rFonts w:ascii="Times New Roman" w:hAnsi="Times New Roman" w:cs="Times New Roman"/>
          <w:bCs/>
          <w:sz w:val="24"/>
          <w:szCs w:val="24"/>
        </w:rPr>
      </w:pPr>
      <w:r w:rsidRPr="009232D2">
        <w:rPr>
          <w:rFonts w:ascii="Times New Roman" w:hAnsi="Times New Roman" w:cs="Times New Roman"/>
          <w:bCs/>
          <w:sz w:val="24"/>
          <w:szCs w:val="24"/>
        </w:rPr>
        <w:t>- принтер;</w:t>
      </w:r>
    </w:p>
    <w:p w14:paraId="42440A75" w14:textId="77777777" w:rsidR="009232D2" w:rsidRPr="009232D2" w:rsidRDefault="009232D2" w:rsidP="00F22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firstLine="142"/>
        <w:rPr>
          <w:rFonts w:ascii="Times New Roman" w:hAnsi="Times New Roman" w:cs="Times New Roman"/>
          <w:bCs/>
          <w:sz w:val="24"/>
          <w:szCs w:val="24"/>
        </w:rPr>
      </w:pPr>
      <w:r w:rsidRPr="009232D2">
        <w:rPr>
          <w:rFonts w:ascii="Times New Roman" w:hAnsi="Times New Roman" w:cs="Times New Roman"/>
          <w:bCs/>
          <w:sz w:val="24"/>
          <w:szCs w:val="24"/>
        </w:rPr>
        <w:t xml:space="preserve">- сканер. </w:t>
      </w:r>
    </w:p>
    <w:p w14:paraId="4751F19C" w14:textId="77777777" w:rsidR="009232D2" w:rsidRPr="009232D2" w:rsidRDefault="009232D2" w:rsidP="00F221BB">
      <w:pPr>
        <w:suppressAutoHyphens/>
        <w:spacing w:line="276" w:lineRule="auto"/>
        <w:ind w:firstLine="709"/>
        <w:jc w:val="both"/>
        <w:rPr>
          <w:rFonts w:ascii="Times New Roman" w:hAnsi="Times New Roman" w:cs="Times New Roman"/>
          <w:bCs/>
          <w:sz w:val="24"/>
          <w:szCs w:val="24"/>
        </w:rPr>
      </w:pPr>
      <w:r w:rsidRPr="009232D2">
        <w:rPr>
          <w:rFonts w:ascii="Times New Roman" w:hAnsi="Times New Roman" w:cs="Times New Roman"/>
          <w:bCs/>
          <w:sz w:val="24"/>
          <w:szCs w:val="24"/>
        </w:rPr>
        <w:t>Лаборатория</w:t>
      </w:r>
      <w:r w:rsidRPr="009232D2">
        <w:rPr>
          <w:rFonts w:ascii="Times New Roman" w:hAnsi="Times New Roman" w:cs="Times New Roman"/>
          <w:bCs/>
          <w:i/>
          <w:sz w:val="24"/>
          <w:szCs w:val="24"/>
        </w:rPr>
        <w:t xml:space="preserve"> </w:t>
      </w:r>
      <w:r w:rsidRPr="009232D2">
        <w:rPr>
          <w:rFonts w:ascii="Times New Roman" w:hAnsi="Times New Roman" w:cs="Times New Roman"/>
          <w:bCs/>
          <w:sz w:val="24"/>
          <w:szCs w:val="24"/>
        </w:rPr>
        <w:t>«</w:t>
      </w:r>
      <w:r w:rsidRPr="009232D2">
        <w:rPr>
          <w:rFonts w:ascii="Times New Roman" w:hAnsi="Times New Roman" w:cs="Times New Roman"/>
          <w:bCs/>
          <w:iCs/>
          <w:noProof/>
          <w:sz w:val="24"/>
          <w:szCs w:val="24"/>
        </w:rPr>
        <w:t>Электрического и электромеханического оборудования</w:t>
      </w:r>
      <w:r w:rsidRPr="009232D2">
        <w:rPr>
          <w:rFonts w:ascii="Times New Roman" w:hAnsi="Times New Roman" w:cs="Times New Roman"/>
          <w:bCs/>
          <w:iCs/>
          <w:sz w:val="24"/>
          <w:szCs w:val="24"/>
        </w:rPr>
        <w:t>»</w:t>
      </w:r>
      <w:r w:rsidRPr="009232D2">
        <w:rPr>
          <w:rFonts w:ascii="Times New Roman" w:hAnsi="Times New Roman" w:cs="Times New Roman"/>
          <w:b/>
          <w:bCs/>
          <w:iCs/>
          <w:sz w:val="24"/>
          <w:szCs w:val="24"/>
        </w:rPr>
        <w:t>,</w:t>
      </w:r>
      <w:r w:rsidRPr="009232D2">
        <w:rPr>
          <w:rFonts w:ascii="Times New Roman" w:hAnsi="Times New Roman" w:cs="Times New Roman"/>
          <w:bCs/>
          <w:iCs/>
          <w:sz w:val="24"/>
          <w:szCs w:val="24"/>
        </w:rPr>
        <w:t xml:space="preserve"> оснащенная в соответствии с п. 3 ОПОП-П образовательной программы по </w:t>
      </w:r>
      <w:r w:rsidRPr="009232D2">
        <w:rPr>
          <w:rFonts w:ascii="Times New Roman" w:hAnsi="Times New Roman" w:cs="Times New Roman"/>
          <w:bCs/>
          <w:sz w:val="24"/>
          <w:szCs w:val="24"/>
        </w:rPr>
        <w:t>специальности:</w:t>
      </w:r>
      <w:r w:rsidRPr="009232D2" w:rsidDel="00FC14E0">
        <w:rPr>
          <w:rFonts w:ascii="Times New Roman" w:hAnsi="Times New Roman" w:cs="Times New Roman"/>
          <w:bCs/>
          <w:sz w:val="24"/>
          <w:szCs w:val="24"/>
        </w:rPr>
        <w:t xml:space="preserve"> </w:t>
      </w:r>
    </w:p>
    <w:p w14:paraId="2DAED5F9" w14:textId="77777777" w:rsidR="009232D2" w:rsidRPr="009232D2" w:rsidRDefault="009232D2" w:rsidP="00F221BB">
      <w:pPr>
        <w:spacing w:line="276" w:lineRule="auto"/>
        <w:ind w:left="567"/>
        <w:jc w:val="both"/>
        <w:rPr>
          <w:rFonts w:ascii="Times New Roman" w:hAnsi="Times New Roman" w:cs="Times New Roman"/>
          <w:sz w:val="24"/>
          <w:szCs w:val="24"/>
        </w:rPr>
      </w:pPr>
      <w:r w:rsidRPr="009232D2">
        <w:rPr>
          <w:rFonts w:ascii="Times New Roman" w:hAnsi="Times New Roman" w:cs="Times New Roman"/>
          <w:sz w:val="24"/>
          <w:szCs w:val="24"/>
        </w:rPr>
        <w:t>- лабораторные стенды,</w:t>
      </w:r>
    </w:p>
    <w:p w14:paraId="2753854E" w14:textId="77777777" w:rsidR="009232D2" w:rsidRPr="009232D2" w:rsidRDefault="009232D2" w:rsidP="00F221BB">
      <w:pPr>
        <w:spacing w:line="276" w:lineRule="auto"/>
        <w:ind w:left="567"/>
        <w:jc w:val="both"/>
        <w:rPr>
          <w:rFonts w:ascii="Times New Roman" w:hAnsi="Times New Roman" w:cs="Times New Roman"/>
          <w:sz w:val="24"/>
          <w:szCs w:val="24"/>
        </w:rPr>
      </w:pPr>
      <w:r w:rsidRPr="009232D2">
        <w:rPr>
          <w:rFonts w:ascii="Times New Roman" w:hAnsi="Times New Roman" w:cs="Times New Roman"/>
          <w:sz w:val="24"/>
          <w:szCs w:val="24"/>
        </w:rPr>
        <w:t xml:space="preserve">- </w:t>
      </w:r>
      <w:r w:rsidRPr="009232D2">
        <w:rPr>
          <w:rFonts w:ascii="Times New Roman" w:hAnsi="Times New Roman" w:cs="Times New Roman"/>
          <w:iCs/>
          <w:sz w:val="24"/>
          <w:szCs w:val="28"/>
        </w:rPr>
        <w:t>Комплект измерительных приборов (многофункциональный мультиметр, амперметр, вольтметр, ваттметр, мегомметры), 5 шт</w:t>
      </w:r>
      <w:r w:rsidRPr="009232D2">
        <w:rPr>
          <w:rFonts w:ascii="Times New Roman" w:hAnsi="Times New Roman" w:cs="Times New Roman"/>
          <w:sz w:val="24"/>
          <w:szCs w:val="24"/>
        </w:rPr>
        <w:t>.</w:t>
      </w:r>
    </w:p>
    <w:p w14:paraId="4A2DBEA1" w14:textId="77777777" w:rsidR="009232D2" w:rsidRPr="009232D2" w:rsidRDefault="009232D2" w:rsidP="00F221BB">
      <w:pPr>
        <w:spacing w:after="120" w:line="276" w:lineRule="auto"/>
        <w:ind w:firstLine="709"/>
        <w:outlineLvl w:val="1"/>
        <w:rPr>
          <w:rFonts w:ascii="Times New Roman" w:eastAsia="Segoe UI" w:hAnsi="Times New Roman" w:cs="Times New Roman"/>
          <w:b/>
          <w:bCs/>
          <w:color w:val="5A5A5A" w:themeColor="text1" w:themeTint="A5"/>
          <w:spacing w:val="15"/>
          <w:sz w:val="24"/>
          <w:szCs w:val="24"/>
          <w:lang w:eastAsia="ru-RU"/>
        </w:rPr>
      </w:pPr>
    </w:p>
    <w:p w14:paraId="57F6F04B" w14:textId="77777777" w:rsidR="009232D2" w:rsidRPr="009232D2" w:rsidRDefault="009232D2" w:rsidP="00F221BB">
      <w:pPr>
        <w:spacing w:after="120" w:line="276" w:lineRule="auto"/>
        <w:ind w:firstLine="709"/>
        <w:outlineLvl w:val="1"/>
        <w:rPr>
          <w:rFonts w:ascii="Times New Roman" w:eastAsia="Times New Roman" w:hAnsi="Times New Roman" w:cs="Times New Roman"/>
          <w:b/>
          <w:bCs/>
          <w:color w:val="5A5A5A" w:themeColor="text1" w:themeTint="A5"/>
          <w:spacing w:val="15"/>
          <w:sz w:val="24"/>
          <w:szCs w:val="24"/>
          <w:lang w:eastAsia="ru-RU"/>
        </w:rPr>
      </w:pPr>
      <w:bookmarkStart w:id="87" w:name="_Toc167287252"/>
      <w:r w:rsidRPr="009232D2">
        <w:rPr>
          <w:rFonts w:ascii="Times New Roman" w:eastAsia="Segoe UI" w:hAnsi="Times New Roman" w:cs="Times New Roman"/>
          <w:b/>
          <w:bCs/>
          <w:color w:val="5A5A5A" w:themeColor="text1" w:themeTint="A5"/>
          <w:spacing w:val="15"/>
          <w:sz w:val="24"/>
          <w:szCs w:val="24"/>
          <w:lang w:eastAsia="ru-RU"/>
        </w:rPr>
        <w:t>3.2. Учебно-методическое обеспечение</w:t>
      </w:r>
      <w:bookmarkEnd w:id="87"/>
    </w:p>
    <w:p w14:paraId="376D43DD" w14:textId="77777777" w:rsidR="009232D2" w:rsidRPr="009232D2" w:rsidRDefault="009232D2" w:rsidP="00F221BB">
      <w:pPr>
        <w:spacing w:line="276" w:lineRule="auto"/>
        <w:ind w:firstLine="709"/>
        <w:contextualSpacing/>
        <w:rPr>
          <w:rFonts w:ascii="Times New Roman" w:hAnsi="Times New Roman" w:cs="Times New Roman"/>
          <w:b/>
          <w:sz w:val="24"/>
          <w:szCs w:val="24"/>
        </w:rPr>
      </w:pPr>
      <w:r w:rsidRPr="009232D2">
        <w:rPr>
          <w:rFonts w:ascii="Times New Roman" w:hAnsi="Times New Roman" w:cs="Times New Roman"/>
          <w:b/>
          <w:sz w:val="24"/>
          <w:szCs w:val="24"/>
        </w:rPr>
        <w:t>3.2.1. Основные печатные и/или электронные издания</w:t>
      </w:r>
    </w:p>
    <w:p w14:paraId="75D14E39" w14:textId="77777777" w:rsidR="009232D2" w:rsidRPr="009232D2" w:rsidRDefault="009232D2" w:rsidP="00F221BB">
      <w:pPr>
        <w:spacing w:line="276" w:lineRule="auto"/>
        <w:ind w:firstLine="709"/>
        <w:contextualSpacing/>
        <w:jc w:val="both"/>
        <w:rPr>
          <w:rFonts w:ascii="Times New Roman" w:hAnsi="Times New Roman" w:cs="Times New Roman"/>
          <w:bCs/>
          <w:sz w:val="24"/>
          <w:szCs w:val="24"/>
        </w:rPr>
      </w:pPr>
      <w:r w:rsidRPr="009232D2">
        <w:rPr>
          <w:rFonts w:ascii="Times New Roman" w:hAnsi="Times New Roman" w:cs="Times New Roman"/>
          <w:bCs/>
          <w:iCs/>
          <w:sz w:val="24"/>
          <w:szCs w:val="24"/>
        </w:rPr>
        <w:t>1.</w:t>
      </w:r>
      <w:r w:rsidRPr="009232D2">
        <w:rPr>
          <w:rFonts w:ascii="Times New Roman" w:hAnsi="Times New Roman" w:cs="Times New Roman"/>
          <w:b/>
          <w:iCs/>
          <w:sz w:val="24"/>
          <w:szCs w:val="24"/>
        </w:rPr>
        <w:t xml:space="preserve"> </w:t>
      </w:r>
      <w:r w:rsidRPr="009232D2">
        <w:rPr>
          <w:rFonts w:ascii="Times New Roman" w:hAnsi="Times New Roman" w:cs="Times New Roman"/>
          <w:bCs/>
          <w:sz w:val="24"/>
          <w:szCs w:val="24"/>
        </w:rPr>
        <w:t xml:space="preserve">Москаленко, В. В. Электрический привод : учебник / В.В. Москаленко. — Москва : ИНФРА-М, 2021. — 364 с. — (Среднее профессиональное образование). - ISBN 978-5-16-014733-8. - Текст : электронный. - URL: </w:t>
      </w:r>
      <w:hyperlink r:id="rId89" w:history="1">
        <w:r w:rsidRPr="009232D2">
          <w:rPr>
            <w:rFonts w:ascii="Times New Roman" w:hAnsi="Times New Roman" w:cs="Times New Roman"/>
            <w:bCs/>
            <w:color w:val="0563C1" w:themeColor="hyperlink"/>
            <w:sz w:val="24"/>
            <w:szCs w:val="24"/>
            <w:u w:val="single"/>
          </w:rPr>
          <w:t>https://znanium.com/catalog/product/1190675</w:t>
        </w:r>
      </w:hyperlink>
    </w:p>
    <w:p w14:paraId="79B2D1D8" w14:textId="77777777" w:rsidR="009232D2" w:rsidRPr="009232D2" w:rsidRDefault="009232D2" w:rsidP="00F221BB">
      <w:pPr>
        <w:tabs>
          <w:tab w:val="left" w:pos="1134"/>
        </w:tabs>
        <w:suppressAutoHyphens/>
        <w:spacing w:line="276" w:lineRule="auto"/>
        <w:ind w:firstLine="708"/>
        <w:jc w:val="both"/>
        <w:rPr>
          <w:rFonts w:ascii="Times New Roman" w:hAnsi="Times New Roman" w:cs="Times New Roman"/>
          <w:bCs/>
          <w:sz w:val="24"/>
          <w:szCs w:val="24"/>
        </w:rPr>
      </w:pPr>
      <w:r w:rsidRPr="009232D2">
        <w:rPr>
          <w:rFonts w:ascii="Times New Roman" w:hAnsi="Times New Roman" w:cs="Times New Roman"/>
          <w:bCs/>
          <w:sz w:val="24"/>
          <w:szCs w:val="24"/>
        </w:rPr>
        <w:t>2. Жуловян, В. В.  Электрические машины: электромеханическое преобразование энергии : учебное пособие для среднего профессионального образования / В. В. Жуловян. — Москва : Издательство Юрайт, 2023. — 424 с. — (Профессиональное образование). — ISBN 978-5-534-04293-1. — Текст : электронный // Образовательная платформа Юрайт [сайт]. — URL: https://urait.ru/bcode/515010</w:t>
      </w:r>
    </w:p>
    <w:p w14:paraId="5C295676" w14:textId="77777777" w:rsidR="009232D2" w:rsidRPr="009232D2" w:rsidRDefault="009232D2" w:rsidP="00F221BB">
      <w:pPr>
        <w:tabs>
          <w:tab w:val="left" w:pos="1134"/>
        </w:tabs>
        <w:suppressAutoHyphens/>
        <w:spacing w:line="276" w:lineRule="auto"/>
        <w:ind w:firstLine="708"/>
        <w:jc w:val="both"/>
        <w:rPr>
          <w:rFonts w:ascii="Times New Roman" w:hAnsi="Times New Roman" w:cs="Times New Roman"/>
          <w:bCs/>
          <w:sz w:val="24"/>
          <w:szCs w:val="24"/>
        </w:rPr>
      </w:pPr>
    </w:p>
    <w:p w14:paraId="38E6C49C" w14:textId="77777777" w:rsidR="009232D2" w:rsidRPr="009232D2" w:rsidRDefault="009232D2" w:rsidP="00F221BB">
      <w:pPr>
        <w:tabs>
          <w:tab w:val="left" w:pos="1134"/>
        </w:tabs>
        <w:suppressAutoHyphens/>
        <w:spacing w:line="276" w:lineRule="auto"/>
        <w:ind w:firstLine="708"/>
        <w:jc w:val="both"/>
        <w:rPr>
          <w:rFonts w:ascii="Times New Roman" w:hAnsi="Times New Roman" w:cs="Times New Roman"/>
          <w:bCs/>
          <w:iCs/>
          <w:sz w:val="24"/>
          <w:szCs w:val="24"/>
        </w:rPr>
      </w:pPr>
      <w:r w:rsidRPr="009232D2">
        <w:rPr>
          <w:rFonts w:ascii="Times New Roman" w:hAnsi="Times New Roman" w:cs="Times New Roman"/>
          <w:b/>
          <w:bCs/>
          <w:iCs/>
          <w:sz w:val="24"/>
          <w:szCs w:val="24"/>
        </w:rPr>
        <w:t xml:space="preserve">3.2.2. Дополнительные источники </w:t>
      </w:r>
    </w:p>
    <w:p w14:paraId="0811630D" w14:textId="77777777" w:rsidR="009232D2" w:rsidRPr="009232D2" w:rsidRDefault="009232D2" w:rsidP="00F221BB">
      <w:pPr>
        <w:spacing w:line="276" w:lineRule="auto"/>
        <w:ind w:firstLine="709"/>
        <w:contextualSpacing/>
        <w:jc w:val="both"/>
        <w:rPr>
          <w:rFonts w:ascii="Times New Roman" w:hAnsi="Times New Roman" w:cs="Times New Roman"/>
          <w:bCs/>
          <w:sz w:val="24"/>
          <w:szCs w:val="24"/>
        </w:rPr>
      </w:pPr>
      <w:r w:rsidRPr="009232D2">
        <w:rPr>
          <w:rFonts w:ascii="Times New Roman" w:hAnsi="Times New Roman" w:cs="Times New Roman"/>
          <w:bCs/>
          <w:iCs/>
          <w:sz w:val="24"/>
          <w:szCs w:val="24"/>
        </w:rPr>
        <w:t>1.</w:t>
      </w:r>
      <w:r w:rsidRPr="009232D2">
        <w:rPr>
          <w:rFonts w:ascii="Times New Roman" w:hAnsi="Times New Roman" w:cs="Times New Roman"/>
          <w:b/>
          <w:iCs/>
          <w:sz w:val="24"/>
          <w:szCs w:val="24"/>
        </w:rPr>
        <w:t xml:space="preserve"> </w:t>
      </w:r>
      <w:r w:rsidRPr="009232D2">
        <w:rPr>
          <w:rFonts w:ascii="Times New Roman" w:hAnsi="Times New Roman" w:cs="Times New Roman"/>
          <w:bCs/>
          <w:sz w:val="24"/>
          <w:szCs w:val="24"/>
        </w:rPr>
        <w:t xml:space="preserve">Сибикин, М. Ю. Технология электромашиностроения : учебное пособие / М.Ю. Сибикин, Ю.Д. Сибикин. — 2-е изд., перераб. и доп. — Москва : ИНФРА-М, 2022. — 352 с. — (Cреднее профессиональное образование). — DOI 10.12737/textbook_593908e06c7a67.70076983. - ISBN 978-5-16-012566-4. - Текст : электронный. - URL: </w:t>
      </w:r>
      <w:hyperlink r:id="rId90" w:history="1">
        <w:r w:rsidRPr="009232D2">
          <w:rPr>
            <w:rFonts w:ascii="Times New Roman" w:hAnsi="Times New Roman" w:cs="Times New Roman"/>
            <w:bCs/>
            <w:color w:val="0563C1" w:themeColor="hyperlink"/>
            <w:sz w:val="24"/>
            <w:szCs w:val="24"/>
            <w:u w:val="single"/>
          </w:rPr>
          <w:t>https://znanium.com/catalog/product/1743578</w:t>
        </w:r>
      </w:hyperlink>
    </w:p>
    <w:p w14:paraId="1E119D0D" w14:textId="77777777" w:rsidR="009232D2" w:rsidRPr="009232D2" w:rsidRDefault="009232D2" w:rsidP="00F221BB">
      <w:pPr>
        <w:spacing w:line="276" w:lineRule="auto"/>
        <w:rPr>
          <w:rFonts w:ascii="Times New Roman" w:hAnsi="Times New Roman" w:cs="Times New Roman"/>
          <w:bCs/>
          <w:sz w:val="24"/>
          <w:szCs w:val="24"/>
        </w:rPr>
      </w:pPr>
      <w:r w:rsidRPr="009232D2">
        <w:rPr>
          <w:rFonts w:ascii="Times New Roman" w:hAnsi="Times New Roman" w:cs="Times New Roman"/>
          <w:bCs/>
          <w:sz w:val="24"/>
          <w:szCs w:val="24"/>
        </w:rPr>
        <w:br w:type="page"/>
      </w:r>
    </w:p>
    <w:p w14:paraId="1DC58531" w14:textId="77777777" w:rsidR="009232D2" w:rsidRPr="009232D2" w:rsidRDefault="009232D2" w:rsidP="009232D2">
      <w:pPr>
        <w:keepNext/>
        <w:spacing w:after="120"/>
        <w:jc w:val="center"/>
        <w:outlineLvl w:val="0"/>
        <w:rPr>
          <w:rFonts w:ascii="Times New Roman" w:eastAsia="Segoe UI" w:hAnsi="Times New Roman" w:cs="Times New Roman"/>
          <w:b/>
          <w:bCs/>
          <w:caps/>
          <w:kern w:val="32"/>
          <w:sz w:val="24"/>
          <w:szCs w:val="24"/>
          <w:lang w:eastAsia="x-none"/>
        </w:rPr>
      </w:pPr>
      <w:bookmarkStart w:id="88" w:name="_Toc167287253"/>
      <w:r w:rsidRPr="009232D2">
        <w:rPr>
          <w:rFonts w:ascii="Times New Roman" w:eastAsia="Segoe UI" w:hAnsi="Times New Roman" w:cs="Times New Roman"/>
          <w:b/>
          <w:bCs/>
          <w:caps/>
          <w:kern w:val="32"/>
          <w:sz w:val="24"/>
          <w:szCs w:val="24"/>
          <w:lang w:val="x-none" w:eastAsia="x-none"/>
        </w:rPr>
        <w:lastRenderedPageBreak/>
        <w:t xml:space="preserve">4. Контроль и оценка результатов </w:t>
      </w:r>
      <w:r w:rsidRPr="009232D2">
        <w:rPr>
          <w:rFonts w:ascii="Times New Roman" w:eastAsia="Segoe UI" w:hAnsi="Times New Roman" w:cs="Times New Roman"/>
          <w:b/>
          <w:bCs/>
          <w:caps/>
          <w:kern w:val="32"/>
          <w:sz w:val="24"/>
          <w:szCs w:val="24"/>
          <w:lang w:val="x-none" w:eastAsia="x-none"/>
        </w:rPr>
        <w:br/>
        <w:t xml:space="preserve">освоения </w:t>
      </w:r>
      <w:r w:rsidRPr="009232D2">
        <w:rPr>
          <w:rFonts w:ascii="Times New Roman" w:eastAsia="Segoe UI" w:hAnsi="Times New Roman" w:cs="Times New Roman"/>
          <w:b/>
          <w:bCs/>
          <w:caps/>
          <w:kern w:val="32"/>
          <w:sz w:val="24"/>
          <w:szCs w:val="24"/>
          <w:lang w:eastAsia="x-none"/>
        </w:rPr>
        <w:t>ДИСЦИПЛИНЫ</w:t>
      </w:r>
      <w:bookmarkEnd w:id="88"/>
    </w:p>
    <w:p w14:paraId="3D937B99" w14:textId="77777777" w:rsidR="009232D2" w:rsidRPr="009232D2" w:rsidRDefault="009232D2" w:rsidP="009232D2">
      <w:pPr>
        <w:rPr>
          <w:rFonts w:ascii="Times New Roman" w:hAnsi="Times New Roman" w:cs="Times New Roman"/>
          <w:b/>
          <w:bCs/>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4"/>
        <w:gridCol w:w="3112"/>
      </w:tblGrid>
      <w:tr w:rsidR="009232D2" w:rsidRPr="009232D2" w14:paraId="56C2DDE7" w14:textId="77777777" w:rsidTr="00AD5821">
        <w:trPr>
          <w:trHeight w:val="519"/>
        </w:trPr>
        <w:tc>
          <w:tcPr>
            <w:tcW w:w="1543" w:type="pct"/>
            <w:vAlign w:val="center"/>
          </w:tcPr>
          <w:p w14:paraId="5DF96B68" w14:textId="77777777" w:rsidR="009232D2" w:rsidRPr="009232D2" w:rsidRDefault="009232D2" w:rsidP="009232D2">
            <w:pPr>
              <w:suppressAutoHyphens/>
              <w:contextualSpacing/>
              <w:jc w:val="center"/>
              <w:rPr>
                <w:rFonts w:ascii="Times New Roman" w:hAnsi="Times New Roman" w:cs="Times New Roman"/>
                <w:b/>
                <w:iCs/>
                <w:sz w:val="24"/>
                <w:szCs w:val="24"/>
              </w:rPr>
            </w:pPr>
            <w:r w:rsidRPr="009232D2">
              <w:rPr>
                <w:rFonts w:ascii="Times New Roman" w:hAnsi="Times New Roman" w:cs="Times New Roman"/>
                <w:b/>
                <w:iCs/>
                <w:sz w:val="24"/>
                <w:szCs w:val="24"/>
              </w:rPr>
              <w:t>Результаты обучения</w:t>
            </w:r>
          </w:p>
        </w:tc>
        <w:tc>
          <w:tcPr>
            <w:tcW w:w="1840" w:type="pct"/>
            <w:vAlign w:val="center"/>
          </w:tcPr>
          <w:p w14:paraId="449A51EB" w14:textId="77777777" w:rsidR="009232D2" w:rsidRPr="009232D2" w:rsidRDefault="009232D2" w:rsidP="009232D2">
            <w:pPr>
              <w:suppressAutoHyphens/>
              <w:spacing w:line="276" w:lineRule="auto"/>
              <w:contextualSpacing/>
              <w:jc w:val="center"/>
              <w:rPr>
                <w:rFonts w:ascii="Times New Roman" w:hAnsi="Times New Roman" w:cs="Times New Roman"/>
                <w:b/>
                <w:sz w:val="24"/>
                <w:szCs w:val="24"/>
              </w:rPr>
            </w:pPr>
            <w:r w:rsidRPr="009232D2">
              <w:rPr>
                <w:rFonts w:ascii="Times New Roman" w:hAnsi="Times New Roman" w:cs="Times New Roman"/>
                <w:b/>
                <w:iCs/>
                <w:sz w:val="24"/>
                <w:szCs w:val="24"/>
              </w:rPr>
              <w:t>Показатели освоенности компетенций</w:t>
            </w:r>
          </w:p>
        </w:tc>
        <w:tc>
          <w:tcPr>
            <w:tcW w:w="1616" w:type="pct"/>
            <w:vAlign w:val="center"/>
          </w:tcPr>
          <w:p w14:paraId="6F4575BE" w14:textId="77777777" w:rsidR="009232D2" w:rsidRPr="009232D2" w:rsidRDefault="009232D2" w:rsidP="009232D2">
            <w:pPr>
              <w:suppressAutoHyphens/>
              <w:spacing w:line="276" w:lineRule="auto"/>
              <w:contextualSpacing/>
              <w:jc w:val="center"/>
              <w:rPr>
                <w:rFonts w:ascii="Times New Roman" w:hAnsi="Times New Roman" w:cs="Times New Roman"/>
                <w:b/>
                <w:sz w:val="24"/>
                <w:szCs w:val="24"/>
              </w:rPr>
            </w:pPr>
            <w:r w:rsidRPr="009232D2">
              <w:rPr>
                <w:rFonts w:ascii="Times New Roman" w:hAnsi="Times New Roman" w:cs="Times New Roman"/>
                <w:b/>
                <w:sz w:val="24"/>
                <w:szCs w:val="24"/>
              </w:rPr>
              <w:t>Методы оценки</w:t>
            </w:r>
          </w:p>
        </w:tc>
      </w:tr>
      <w:tr w:rsidR="009232D2" w:rsidRPr="009232D2" w14:paraId="798CE68A" w14:textId="77777777" w:rsidTr="00AD5821">
        <w:trPr>
          <w:trHeight w:val="698"/>
        </w:trPr>
        <w:tc>
          <w:tcPr>
            <w:tcW w:w="1543" w:type="pct"/>
          </w:tcPr>
          <w:p w14:paraId="0CC7C5B5" w14:textId="77777777" w:rsidR="009232D2" w:rsidRPr="009232D2" w:rsidRDefault="009232D2" w:rsidP="009232D2">
            <w:pPr>
              <w:rPr>
                <w:rFonts w:ascii="Times New Roman" w:hAnsi="Times New Roman"/>
              </w:rPr>
            </w:pPr>
            <w:r w:rsidRPr="009232D2">
              <w:rPr>
                <w:rFonts w:ascii="Times New Roman" w:hAnsi="Times New Roman"/>
              </w:rPr>
              <w:t>Знает:</w:t>
            </w:r>
          </w:p>
          <w:p w14:paraId="66F85B9C" w14:textId="77777777" w:rsidR="009232D2" w:rsidRPr="009232D2" w:rsidRDefault="009232D2" w:rsidP="009232D2">
            <w:pPr>
              <w:rPr>
                <w:rFonts w:ascii="Times New Roman" w:hAnsi="Times New Roman"/>
              </w:rPr>
            </w:pPr>
            <w:r w:rsidRPr="009232D2">
              <w:rPr>
                <w:rFonts w:ascii="Times New Roman" w:hAnsi="Times New Roman"/>
              </w:rPr>
              <w:t>- актуальный профессиональный и социальный контекст, в котором приходится работать и жить</w:t>
            </w:r>
          </w:p>
          <w:p w14:paraId="60DF6BFA" w14:textId="77777777" w:rsidR="009232D2" w:rsidRPr="009232D2" w:rsidRDefault="009232D2" w:rsidP="009232D2">
            <w:pPr>
              <w:rPr>
                <w:rFonts w:ascii="Times New Roman" w:hAnsi="Times New Roman"/>
              </w:rPr>
            </w:pPr>
            <w:r w:rsidRPr="009232D2">
              <w:rPr>
                <w:rFonts w:ascii="Times New Roman" w:hAnsi="Times New Roman"/>
              </w:rPr>
              <w:t>- структуру плана для решения задач, алгоритмы выполнения работ в профессиональной и смежных областях</w:t>
            </w:r>
          </w:p>
          <w:p w14:paraId="763E3CC5" w14:textId="77777777" w:rsidR="009232D2" w:rsidRPr="009232D2" w:rsidRDefault="009232D2" w:rsidP="009232D2">
            <w:pPr>
              <w:rPr>
                <w:rFonts w:ascii="Times New Roman" w:hAnsi="Times New Roman"/>
              </w:rPr>
            </w:pPr>
            <w:r w:rsidRPr="009232D2">
              <w:rPr>
                <w:rFonts w:ascii="Times New Roman" w:hAnsi="Times New Roman"/>
              </w:rPr>
              <w:t>- основные источники информации и ресурсы для решения задач и/или проблем в профессиональном и/или социальном контексте</w:t>
            </w:r>
          </w:p>
          <w:p w14:paraId="4CAE416F" w14:textId="77777777" w:rsidR="009232D2" w:rsidRPr="009232D2" w:rsidRDefault="009232D2" w:rsidP="009232D2">
            <w:pPr>
              <w:rPr>
                <w:rFonts w:ascii="Times New Roman" w:hAnsi="Times New Roman"/>
              </w:rPr>
            </w:pPr>
            <w:r w:rsidRPr="009232D2">
              <w:rPr>
                <w:rFonts w:ascii="Times New Roman" w:hAnsi="Times New Roman"/>
              </w:rPr>
              <w:t>- методы работы в профессиональной и смежных сферах</w:t>
            </w:r>
          </w:p>
          <w:p w14:paraId="54112081" w14:textId="77777777" w:rsidR="009232D2" w:rsidRPr="009232D2" w:rsidRDefault="009232D2" w:rsidP="009232D2">
            <w:pPr>
              <w:rPr>
                <w:rFonts w:ascii="Times New Roman" w:hAnsi="Times New Roman"/>
              </w:rPr>
            </w:pPr>
            <w:r w:rsidRPr="009232D2">
              <w:rPr>
                <w:rFonts w:ascii="Times New Roman" w:hAnsi="Times New Roman"/>
              </w:rPr>
              <w:t>- порядок оценки результатов решения задач профессиональной деятельности</w:t>
            </w:r>
          </w:p>
          <w:p w14:paraId="3018E542" w14:textId="77777777" w:rsidR="009232D2" w:rsidRPr="009232D2" w:rsidRDefault="009232D2" w:rsidP="009232D2">
            <w:pPr>
              <w:rPr>
                <w:rFonts w:ascii="Times New Roman" w:hAnsi="Times New Roman"/>
              </w:rPr>
            </w:pPr>
            <w:r w:rsidRPr="009232D2">
              <w:rPr>
                <w:rFonts w:ascii="Times New Roman" w:hAnsi="Times New Roman"/>
              </w:rPr>
              <w:t>- правила построения устных сообщений</w:t>
            </w:r>
          </w:p>
          <w:p w14:paraId="461FDA23" w14:textId="77777777" w:rsidR="009232D2" w:rsidRPr="009232D2" w:rsidRDefault="009232D2" w:rsidP="009232D2">
            <w:pPr>
              <w:suppressAutoHyphens/>
              <w:contextualSpacing/>
              <w:rPr>
                <w:rFonts w:ascii="Times New Roman" w:hAnsi="Times New Roman"/>
              </w:rPr>
            </w:pPr>
            <w:r w:rsidRPr="009232D2">
              <w:rPr>
                <w:rFonts w:ascii="Times New Roman" w:hAnsi="Times New Roman"/>
              </w:rPr>
              <w:t>- особенности социального и культурного контекста</w:t>
            </w:r>
          </w:p>
          <w:p w14:paraId="4F003D4A" w14:textId="77777777" w:rsidR="009232D2" w:rsidRPr="009232D2" w:rsidRDefault="009232D2" w:rsidP="009232D2">
            <w:pPr>
              <w:rPr>
                <w:rFonts w:ascii="Times New Roman" w:hAnsi="Times New Roman"/>
              </w:rPr>
            </w:pPr>
            <w:r w:rsidRPr="009232D2">
              <w:rPr>
                <w:rFonts w:ascii="Times New Roman" w:hAnsi="Times New Roman"/>
              </w:rPr>
              <w:t>- правила построения простых и сложных предложений на профессиональные темы</w:t>
            </w:r>
          </w:p>
          <w:p w14:paraId="573C3226" w14:textId="77777777" w:rsidR="009232D2" w:rsidRPr="009232D2" w:rsidRDefault="009232D2" w:rsidP="009232D2">
            <w:pPr>
              <w:rPr>
                <w:rFonts w:ascii="Times New Roman" w:hAnsi="Times New Roman"/>
              </w:rPr>
            </w:pPr>
            <w:r w:rsidRPr="009232D2">
              <w:rPr>
                <w:rFonts w:ascii="Times New Roman" w:hAnsi="Times New Roman"/>
              </w:rPr>
              <w:t>- основные общеупотребительные глаголы (бытовая и профессиональная лексика)</w:t>
            </w:r>
          </w:p>
          <w:p w14:paraId="3B5CB5B8" w14:textId="77777777" w:rsidR="009232D2" w:rsidRPr="009232D2" w:rsidRDefault="009232D2" w:rsidP="009232D2">
            <w:pPr>
              <w:rPr>
                <w:rFonts w:ascii="Times New Roman" w:hAnsi="Times New Roman"/>
              </w:rPr>
            </w:pPr>
            <w:r w:rsidRPr="009232D2">
              <w:rPr>
                <w:rFonts w:ascii="Times New Roman" w:hAnsi="Times New Roman"/>
              </w:rPr>
              <w:t>- лексический минимум, относящийся к описанию предметов, средств и процессов профессиональной деятельности</w:t>
            </w:r>
          </w:p>
          <w:p w14:paraId="6EB42C7B" w14:textId="77777777" w:rsidR="009232D2" w:rsidRPr="009232D2" w:rsidRDefault="009232D2" w:rsidP="009232D2">
            <w:pPr>
              <w:rPr>
                <w:rFonts w:ascii="Times New Roman" w:hAnsi="Times New Roman"/>
              </w:rPr>
            </w:pPr>
            <w:r w:rsidRPr="009232D2">
              <w:rPr>
                <w:rFonts w:ascii="Times New Roman" w:hAnsi="Times New Roman"/>
              </w:rPr>
              <w:t>- особенности произношения</w:t>
            </w:r>
          </w:p>
          <w:p w14:paraId="111B6652" w14:textId="77777777" w:rsidR="009232D2" w:rsidRPr="009232D2" w:rsidRDefault="009232D2" w:rsidP="009232D2">
            <w:pPr>
              <w:suppressAutoHyphens/>
              <w:contextualSpacing/>
              <w:rPr>
                <w:rFonts w:ascii="Times New Roman" w:hAnsi="Times New Roman"/>
              </w:rPr>
            </w:pPr>
            <w:r w:rsidRPr="009232D2">
              <w:rPr>
                <w:rFonts w:ascii="Times New Roman" w:hAnsi="Times New Roman"/>
              </w:rPr>
              <w:t>- правила чтения текстов профессиональной направленности</w:t>
            </w:r>
          </w:p>
          <w:p w14:paraId="6331002C" w14:textId="77777777" w:rsidR="009232D2" w:rsidRPr="009232D2" w:rsidRDefault="009232D2" w:rsidP="009232D2">
            <w:pPr>
              <w:widowControl w:val="0"/>
              <w:autoSpaceDE w:val="0"/>
              <w:autoSpaceDN w:val="0"/>
              <w:adjustRightInd w:val="0"/>
              <w:contextualSpacing/>
              <w:rPr>
                <w:rFonts w:ascii="Times New Roman" w:hAnsi="Times New Roman"/>
              </w:rPr>
            </w:pPr>
            <w:r w:rsidRPr="009232D2">
              <w:rPr>
                <w:rFonts w:ascii="Times New Roman" w:hAnsi="Times New Roman"/>
              </w:rPr>
              <w:t>- устройство и принципы действия электрических машин и электрооборудования</w:t>
            </w:r>
          </w:p>
          <w:p w14:paraId="69E09483" w14:textId="77777777" w:rsidR="009232D2" w:rsidRPr="009232D2" w:rsidRDefault="009232D2" w:rsidP="009232D2">
            <w:pPr>
              <w:rPr>
                <w:rFonts w:ascii="Times New Roman" w:hAnsi="Times New Roman"/>
              </w:rPr>
            </w:pPr>
            <w:r w:rsidRPr="009232D2">
              <w:rPr>
                <w:rFonts w:ascii="Times New Roman" w:hAnsi="Times New Roman" w:cs="Times New Roman"/>
                <w:bCs/>
                <w:i/>
              </w:rPr>
              <w:lastRenderedPageBreak/>
              <w:t>-</w:t>
            </w:r>
            <w:r w:rsidRPr="009232D2">
              <w:rPr>
                <w:rFonts w:ascii="Times New Roman" w:hAnsi="Times New Roman"/>
              </w:rPr>
              <w:t>- электрические аппараты переменного и постоянного тока,</w:t>
            </w:r>
          </w:p>
          <w:p w14:paraId="67AE6172" w14:textId="77777777" w:rsidR="009232D2" w:rsidRPr="009232D2" w:rsidRDefault="009232D2" w:rsidP="009232D2">
            <w:pPr>
              <w:rPr>
                <w:rFonts w:ascii="Times New Roman" w:hAnsi="Times New Roman"/>
              </w:rPr>
            </w:pPr>
            <w:r w:rsidRPr="009232D2">
              <w:rPr>
                <w:rFonts w:ascii="Times New Roman" w:hAnsi="Times New Roman"/>
              </w:rPr>
              <w:t>-устройства для пуска, торможения и регулирования скорости электроприводов</w:t>
            </w:r>
          </w:p>
          <w:p w14:paraId="27DD35EC" w14:textId="77777777" w:rsidR="009232D2" w:rsidRPr="009232D2" w:rsidRDefault="009232D2" w:rsidP="009232D2">
            <w:pPr>
              <w:rPr>
                <w:rFonts w:ascii="Times New Roman" w:hAnsi="Times New Roman"/>
              </w:rPr>
            </w:pPr>
            <w:r w:rsidRPr="009232D2">
              <w:rPr>
                <w:rFonts w:ascii="Times New Roman" w:hAnsi="Times New Roman"/>
              </w:rPr>
              <w:t>- условные обозначения в электрических схемах и чертежах</w:t>
            </w:r>
          </w:p>
          <w:p w14:paraId="6C6A5A9A" w14:textId="77777777" w:rsidR="009232D2" w:rsidRPr="009232D2" w:rsidRDefault="009232D2" w:rsidP="009232D2">
            <w:pPr>
              <w:suppressAutoHyphens/>
              <w:contextualSpacing/>
              <w:rPr>
                <w:rFonts w:ascii="Times New Roman" w:hAnsi="Times New Roman"/>
              </w:rPr>
            </w:pPr>
          </w:p>
          <w:p w14:paraId="4722A4CE" w14:textId="77777777" w:rsidR="009232D2" w:rsidRPr="009232D2" w:rsidRDefault="009232D2" w:rsidP="009232D2">
            <w:pPr>
              <w:suppressAutoHyphens/>
              <w:contextualSpacing/>
              <w:rPr>
                <w:rFonts w:ascii="Times New Roman" w:hAnsi="Times New Roman"/>
              </w:rPr>
            </w:pPr>
            <w:r w:rsidRPr="009232D2">
              <w:rPr>
                <w:rFonts w:ascii="Times New Roman" w:hAnsi="Times New Roman"/>
              </w:rPr>
              <w:t>Умеет:</w:t>
            </w:r>
          </w:p>
          <w:p w14:paraId="17194B2E" w14:textId="77777777" w:rsidR="009232D2" w:rsidRPr="009232D2" w:rsidRDefault="009232D2" w:rsidP="009232D2">
            <w:pPr>
              <w:rPr>
                <w:rFonts w:ascii="Times New Roman" w:hAnsi="Times New Roman"/>
              </w:rPr>
            </w:pPr>
            <w:r w:rsidRPr="009232D2">
              <w:rPr>
                <w:rFonts w:ascii="Times New Roman" w:hAnsi="Times New Roman"/>
              </w:rPr>
              <w:t>- распознавать задачу и/или проблему в профессиональном и/или социальном контексте, анализировать и выделять её составные части</w:t>
            </w:r>
          </w:p>
          <w:p w14:paraId="4065DD1B" w14:textId="77777777" w:rsidR="009232D2" w:rsidRPr="009232D2" w:rsidRDefault="009232D2" w:rsidP="009232D2">
            <w:pPr>
              <w:rPr>
                <w:rFonts w:ascii="Times New Roman" w:hAnsi="Times New Roman" w:cs="Times New Roman"/>
                <w:bCs/>
              </w:rPr>
            </w:pPr>
            <w:r w:rsidRPr="009232D2">
              <w:rPr>
                <w:rFonts w:ascii="Times New Roman" w:hAnsi="Times New Roman" w:cs="Times New Roman"/>
                <w:bCs/>
              </w:rPr>
              <w:t>- определять этапы решения задачи</w:t>
            </w:r>
            <w:r w:rsidRPr="009232D2">
              <w:rPr>
                <w:rFonts w:ascii="Times New Roman" w:hAnsi="Times New Roman"/>
              </w:rPr>
              <w:t xml:space="preserve"> составлять план действия, реализовывать составленный план, определять необходимые ресурсы</w:t>
            </w:r>
          </w:p>
          <w:p w14:paraId="1EE033E5" w14:textId="77777777" w:rsidR="009232D2" w:rsidRPr="009232D2" w:rsidRDefault="009232D2" w:rsidP="009232D2">
            <w:pPr>
              <w:rPr>
                <w:rFonts w:ascii="Times New Roman" w:hAnsi="Times New Roman" w:cs="Times New Roman"/>
                <w:bCs/>
              </w:rPr>
            </w:pPr>
            <w:r w:rsidRPr="009232D2">
              <w:rPr>
                <w:rFonts w:ascii="Times New Roman" w:hAnsi="Times New Roman" w:cs="Times New Roman"/>
                <w:bCs/>
              </w:rPr>
              <w:t>-</w:t>
            </w:r>
            <w:r w:rsidRPr="009232D2">
              <w:rPr>
                <w:rFonts w:ascii="Times New Roman" w:hAnsi="Times New Roman"/>
              </w:rPr>
              <w:t xml:space="preserve"> выявлять и эффективно искать информацию, необходимую для решения задачи и/или проблемы</w:t>
            </w:r>
          </w:p>
          <w:p w14:paraId="1A339EED" w14:textId="77777777" w:rsidR="009232D2" w:rsidRPr="009232D2" w:rsidRDefault="009232D2" w:rsidP="009232D2">
            <w:pPr>
              <w:rPr>
                <w:rFonts w:ascii="Times New Roman" w:hAnsi="Times New Roman" w:cs="Times New Roman"/>
                <w:bCs/>
              </w:rPr>
            </w:pPr>
            <w:r w:rsidRPr="009232D2">
              <w:rPr>
                <w:rFonts w:ascii="Times New Roman" w:hAnsi="Times New Roman" w:cs="Times New Roman"/>
                <w:bCs/>
              </w:rPr>
              <w:t xml:space="preserve">- </w:t>
            </w:r>
            <w:r w:rsidRPr="009232D2">
              <w:rPr>
                <w:rFonts w:ascii="Times New Roman" w:hAnsi="Times New Roman"/>
              </w:rPr>
              <w:t>владеть актуальными методами работы в профессиональной и смежных сферах</w:t>
            </w:r>
          </w:p>
          <w:p w14:paraId="4964AF8E" w14:textId="77777777" w:rsidR="009232D2" w:rsidRPr="009232D2" w:rsidRDefault="009232D2" w:rsidP="009232D2">
            <w:pPr>
              <w:suppressAutoHyphens/>
              <w:contextualSpacing/>
              <w:rPr>
                <w:rFonts w:ascii="Times New Roman" w:hAnsi="Times New Roman"/>
              </w:rPr>
            </w:pPr>
            <w:r w:rsidRPr="009232D2">
              <w:rPr>
                <w:rFonts w:ascii="Times New Roman" w:hAnsi="Times New Roman" w:cs="Times New Roman"/>
                <w:bCs/>
              </w:rPr>
              <w:t>-</w:t>
            </w:r>
            <w:r w:rsidRPr="009232D2">
              <w:rPr>
                <w:rFonts w:ascii="Times New Roman" w:hAnsi="Times New Roman"/>
              </w:rPr>
              <w:t xml:space="preserve"> оценивать результат и последствия своих действий (самостоятельно или с помощью наставника)</w:t>
            </w:r>
          </w:p>
          <w:p w14:paraId="36AFC309" w14:textId="77777777" w:rsidR="009232D2" w:rsidRPr="009232D2" w:rsidRDefault="009232D2" w:rsidP="009232D2">
            <w:pPr>
              <w:rPr>
                <w:rFonts w:ascii="Times New Roman" w:hAnsi="Times New Roman"/>
              </w:rPr>
            </w:pPr>
            <w:r w:rsidRPr="009232D2">
              <w:rPr>
                <w:rFonts w:ascii="Times New Roman" w:hAnsi="Times New Roman"/>
              </w:rPr>
              <w:t>- грамотно излагать свои мысли и оформлять документы по профессиональной тематике на государственном языке</w:t>
            </w:r>
          </w:p>
          <w:p w14:paraId="0FDA120E" w14:textId="77777777" w:rsidR="009232D2" w:rsidRPr="009232D2" w:rsidRDefault="009232D2" w:rsidP="009232D2">
            <w:pPr>
              <w:suppressAutoHyphens/>
              <w:contextualSpacing/>
              <w:rPr>
                <w:rFonts w:ascii="Times New Roman" w:hAnsi="Times New Roman"/>
              </w:rPr>
            </w:pPr>
            <w:r w:rsidRPr="009232D2">
              <w:rPr>
                <w:rFonts w:ascii="Times New Roman" w:hAnsi="Times New Roman"/>
              </w:rPr>
              <w:t>- проявлять толерантность в рабочем коллективе</w:t>
            </w:r>
          </w:p>
          <w:p w14:paraId="3BF35823" w14:textId="77777777" w:rsidR="009232D2" w:rsidRPr="009232D2" w:rsidRDefault="009232D2" w:rsidP="009232D2">
            <w:pPr>
              <w:rPr>
                <w:rFonts w:ascii="Times New Roman" w:hAnsi="Times New Roman"/>
              </w:rPr>
            </w:pPr>
            <w:r w:rsidRPr="009232D2">
              <w:rPr>
                <w:rFonts w:ascii="Times New Roman" w:hAnsi="Times New Roman"/>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01890146" w14:textId="77777777" w:rsidR="009232D2" w:rsidRPr="009232D2" w:rsidRDefault="009232D2" w:rsidP="009232D2">
            <w:pPr>
              <w:rPr>
                <w:rFonts w:ascii="Times New Roman" w:hAnsi="Times New Roman"/>
              </w:rPr>
            </w:pPr>
            <w:r w:rsidRPr="009232D2">
              <w:rPr>
                <w:rFonts w:ascii="Times New Roman" w:hAnsi="Times New Roman"/>
              </w:rPr>
              <w:t>- участвовать в диалогах на знакомые общие и профессиональные темы</w:t>
            </w:r>
          </w:p>
          <w:p w14:paraId="000283A5" w14:textId="77777777" w:rsidR="009232D2" w:rsidRPr="009232D2" w:rsidRDefault="009232D2" w:rsidP="009232D2">
            <w:pPr>
              <w:rPr>
                <w:rFonts w:ascii="Times New Roman" w:hAnsi="Times New Roman"/>
              </w:rPr>
            </w:pPr>
            <w:r w:rsidRPr="009232D2">
              <w:rPr>
                <w:rFonts w:ascii="Times New Roman" w:hAnsi="Times New Roman" w:cs="Times New Roman"/>
                <w:bCs/>
                <w:i/>
              </w:rPr>
              <w:t xml:space="preserve">- </w:t>
            </w:r>
            <w:r w:rsidRPr="009232D2">
              <w:rPr>
                <w:rFonts w:ascii="Times New Roman" w:hAnsi="Times New Roman"/>
              </w:rPr>
              <w:t xml:space="preserve">строить простые высказывания о себе и о </w:t>
            </w:r>
            <w:r w:rsidRPr="009232D2">
              <w:rPr>
                <w:rFonts w:ascii="Times New Roman" w:hAnsi="Times New Roman"/>
              </w:rPr>
              <w:lastRenderedPageBreak/>
              <w:t>своей профессиональной деятельности</w:t>
            </w:r>
          </w:p>
          <w:p w14:paraId="7B8100AB" w14:textId="77777777" w:rsidR="009232D2" w:rsidRPr="009232D2" w:rsidRDefault="009232D2" w:rsidP="009232D2">
            <w:pPr>
              <w:rPr>
                <w:rFonts w:ascii="Times New Roman" w:hAnsi="Times New Roman"/>
              </w:rPr>
            </w:pPr>
            <w:r w:rsidRPr="009232D2">
              <w:rPr>
                <w:rFonts w:ascii="Times New Roman" w:hAnsi="Times New Roman"/>
              </w:rPr>
              <w:t>- кратко обосновывать и объяснять свои действия (текущие и планируемые)</w:t>
            </w:r>
          </w:p>
          <w:p w14:paraId="1F03A083" w14:textId="77777777" w:rsidR="009232D2" w:rsidRPr="009232D2" w:rsidRDefault="009232D2" w:rsidP="009232D2">
            <w:pPr>
              <w:suppressAutoHyphens/>
              <w:contextualSpacing/>
              <w:rPr>
                <w:rFonts w:ascii="Times New Roman" w:hAnsi="Times New Roman"/>
              </w:rPr>
            </w:pPr>
            <w:r w:rsidRPr="009232D2">
              <w:rPr>
                <w:rFonts w:ascii="Times New Roman" w:hAnsi="Times New Roman"/>
              </w:rPr>
              <w:t>- писать простые связные сообщения на знакомые или интересующие профессиональные темы</w:t>
            </w:r>
          </w:p>
          <w:p w14:paraId="69317CDB" w14:textId="77777777" w:rsidR="009232D2" w:rsidRPr="009232D2" w:rsidRDefault="009232D2" w:rsidP="009232D2">
            <w:pPr>
              <w:widowControl w:val="0"/>
              <w:autoSpaceDE w:val="0"/>
              <w:autoSpaceDN w:val="0"/>
              <w:adjustRightInd w:val="0"/>
              <w:contextualSpacing/>
              <w:rPr>
                <w:rFonts w:ascii="Times New Roman" w:hAnsi="Times New Roman"/>
              </w:rPr>
            </w:pPr>
            <w:r w:rsidRPr="009232D2">
              <w:rPr>
                <w:rFonts w:ascii="Times New Roman" w:hAnsi="Times New Roman"/>
              </w:rPr>
              <w:t>- читать электрические и простые электронные схемы,</w:t>
            </w:r>
          </w:p>
          <w:p w14:paraId="2A8FD166" w14:textId="77777777" w:rsidR="009232D2" w:rsidRPr="009232D2" w:rsidRDefault="009232D2" w:rsidP="009232D2">
            <w:pPr>
              <w:widowControl w:val="0"/>
              <w:autoSpaceDE w:val="0"/>
              <w:autoSpaceDN w:val="0"/>
              <w:adjustRightInd w:val="0"/>
              <w:contextualSpacing/>
              <w:rPr>
                <w:rFonts w:ascii="Times New Roman" w:hAnsi="Times New Roman"/>
              </w:rPr>
            </w:pPr>
            <w:r w:rsidRPr="009232D2">
              <w:rPr>
                <w:rFonts w:ascii="Times New Roman" w:hAnsi="Times New Roman"/>
              </w:rPr>
              <w:t>- эксплуатировать электроприводы и системы управления ими,</w:t>
            </w:r>
          </w:p>
          <w:p w14:paraId="6A6108D9" w14:textId="77777777" w:rsidR="009232D2" w:rsidRPr="009232D2" w:rsidRDefault="009232D2" w:rsidP="009232D2">
            <w:pPr>
              <w:suppressAutoHyphens/>
              <w:contextualSpacing/>
              <w:rPr>
                <w:rFonts w:ascii="Times New Roman" w:hAnsi="Times New Roman"/>
              </w:rPr>
            </w:pPr>
            <w:r w:rsidRPr="009232D2">
              <w:rPr>
                <w:rFonts w:ascii="Times New Roman" w:hAnsi="Times New Roman"/>
              </w:rPr>
              <w:t>- эксплуатировать электрические преобразователи, генераторы и их системы управления</w:t>
            </w:r>
          </w:p>
          <w:p w14:paraId="279D6206" w14:textId="77777777" w:rsidR="009232D2" w:rsidRPr="009232D2" w:rsidRDefault="009232D2" w:rsidP="009232D2">
            <w:pPr>
              <w:suppressAutoHyphens/>
              <w:contextualSpacing/>
              <w:rPr>
                <w:rFonts w:ascii="Times New Roman" w:hAnsi="Times New Roman" w:cs="Times New Roman"/>
                <w:i/>
                <w:sz w:val="24"/>
                <w:szCs w:val="24"/>
              </w:rPr>
            </w:pPr>
            <w:r w:rsidRPr="009232D2">
              <w:rPr>
                <w:rFonts w:ascii="Times New Roman" w:hAnsi="Times New Roman"/>
              </w:rPr>
              <w:t>- составлять схемы монтажных работ</w:t>
            </w:r>
          </w:p>
        </w:tc>
        <w:tc>
          <w:tcPr>
            <w:tcW w:w="1840" w:type="pct"/>
          </w:tcPr>
          <w:p w14:paraId="5BC636F3" w14:textId="77777777" w:rsidR="009232D2" w:rsidRPr="009232D2" w:rsidRDefault="009232D2" w:rsidP="009232D2">
            <w:pPr>
              <w:rPr>
                <w:rFonts w:ascii="Times New Roman" w:hAnsi="Times New Roman"/>
              </w:rPr>
            </w:pPr>
            <w:r w:rsidRPr="009232D2">
              <w:rPr>
                <w:rFonts w:ascii="Times New Roman" w:hAnsi="Times New Roman"/>
              </w:rPr>
              <w:lastRenderedPageBreak/>
              <w:t>-распознает задачу и/или проблему в профессиональном и/или социальном контексте, анализирует и её составные части</w:t>
            </w:r>
          </w:p>
          <w:p w14:paraId="5E370003" w14:textId="77777777" w:rsidR="009232D2" w:rsidRPr="009232D2" w:rsidRDefault="009232D2" w:rsidP="009232D2">
            <w:pPr>
              <w:rPr>
                <w:rFonts w:ascii="Times New Roman" w:hAnsi="Times New Roman" w:cs="Times New Roman"/>
                <w:bCs/>
              </w:rPr>
            </w:pPr>
            <w:r w:rsidRPr="009232D2">
              <w:rPr>
                <w:rFonts w:ascii="Times New Roman" w:hAnsi="Times New Roman" w:cs="Times New Roman"/>
                <w:bCs/>
              </w:rPr>
              <w:t>- определяет этапы решения задачи</w:t>
            </w:r>
            <w:r w:rsidRPr="009232D2">
              <w:rPr>
                <w:rFonts w:ascii="Times New Roman" w:hAnsi="Times New Roman"/>
              </w:rPr>
              <w:t xml:space="preserve"> составляет план действия, реализовывает составленный план, определяет необходимые ресурсы</w:t>
            </w:r>
          </w:p>
          <w:p w14:paraId="7F0856F7" w14:textId="77777777" w:rsidR="009232D2" w:rsidRPr="009232D2" w:rsidRDefault="009232D2" w:rsidP="009232D2">
            <w:pPr>
              <w:rPr>
                <w:rFonts w:ascii="Times New Roman" w:hAnsi="Times New Roman" w:cs="Times New Roman"/>
                <w:bCs/>
              </w:rPr>
            </w:pPr>
            <w:r w:rsidRPr="009232D2">
              <w:rPr>
                <w:rFonts w:ascii="Times New Roman" w:hAnsi="Times New Roman" w:cs="Times New Roman"/>
                <w:bCs/>
              </w:rPr>
              <w:t>-</w:t>
            </w:r>
            <w:r w:rsidRPr="009232D2">
              <w:rPr>
                <w:rFonts w:ascii="Times New Roman" w:hAnsi="Times New Roman"/>
              </w:rPr>
              <w:t xml:space="preserve"> выявляет и эффективно ищет информацию, необходимую для решения задачи и/или проблемы</w:t>
            </w:r>
          </w:p>
          <w:p w14:paraId="7DFD46CD" w14:textId="77777777" w:rsidR="009232D2" w:rsidRPr="009232D2" w:rsidRDefault="009232D2" w:rsidP="009232D2">
            <w:pPr>
              <w:rPr>
                <w:rFonts w:ascii="Times New Roman" w:hAnsi="Times New Roman" w:cs="Times New Roman"/>
                <w:bCs/>
              </w:rPr>
            </w:pPr>
            <w:r w:rsidRPr="009232D2">
              <w:rPr>
                <w:rFonts w:ascii="Times New Roman" w:hAnsi="Times New Roman" w:cs="Times New Roman"/>
                <w:bCs/>
              </w:rPr>
              <w:t xml:space="preserve">- </w:t>
            </w:r>
            <w:r w:rsidRPr="009232D2">
              <w:rPr>
                <w:rFonts w:ascii="Times New Roman" w:hAnsi="Times New Roman"/>
              </w:rPr>
              <w:t>владеет актуальными методами работы в профессиональной и смежных сферах</w:t>
            </w:r>
          </w:p>
          <w:p w14:paraId="78921716" w14:textId="77777777" w:rsidR="009232D2" w:rsidRPr="009232D2" w:rsidRDefault="009232D2" w:rsidP="009232D2">
            <w:pPr>
              <w:suppressAutoHyphens/>
              <w:spacing w:line="276" w:lineRule="auto"/>
              <w:contextualSpacing/>
              <w:rPr>
                <w:rFonts w:ascii="Times New Roman" w:hAnsi="Times New Roman"/>
              </w:rPr>
            </w:pPr>
            <w:r w:rsidRPr="009232D2">
              <w:rPr>
                <w:rFonts w:ascii="Times New Roman" w:hAnsi="Times New Roman" w:cs="Times New Roman"/>
                <w:bCs/>
              </w:rPr>
              <w:t>-</w:t>
            </w:r>
            <w:r w:rsidRPr="009232D2">
              <w:rPr>
                <w:rFonts w:ascii="Times New Roman" w:hAnsi="Times New Roman"/>
              </w:rPr>
              <w:t xml:space="preserve"> оценивает результат и последствия своих действий (самостоятельно или с помощью наставника)</w:t>
            </w:r>
          </w:p>
          <w:p w14:paraId="178CA77F" w14:textId="77777777" w:rsidR="009232D2" w:rsidRPr="009232D2" w:rsidRDefault="009232D2" w:rsidP="009232D2">
            <w:pPr>
              <w:rPr>
                <w:rFonts w:ascii="Times New Roman" w:hAnsi="Times New Roman"/>
              </w:rPr>
            </w:pPr>
            <w:r w:rsidRPr="009232D2">
              <w:rPr>
                <w:rFonts w:ascii="Times New Roman" w:hAnsi="Times New Roman"/>
              </w:rPr>
              <w:t>- грамотно излагает свои мысли и оформляет документы по профессиональной тематике на государственном языке</w:t>
            </w:r>
          </w:p>
          <w:p w14:paraId="0A027A66" w14:textId="77777777" w:rsidR="009232D2" w:rsidRPr="009232D2" w:rsidRDefault="009232D2" w:rsidP="009232D2">
            <w:pPr>
              <w:suppressAutoHyphens/>
              <w:spacing w:line="276" w:lineRule="auto"/>
              <w:contextualSpacing/>
              <w:rPr>
                <w:rFonts w:ascii="Times New Roman" w:hAnsi="Times New Roman"/>
              </w:rPr>
            </w:pPr>
            <w:r w:rsidRPr="009232D2">
              <w:rPr>
                <w:rFonts w:ascii="Times New Roman" w:hAnsi="Times New Roman"/>
              </w:rPr>
              <w:t>- проявляет толерантность в рабочем коллективе</w:t>
            </w:r>
          </w:p>
          <w:p w14:paraId="1C1E4491" w14:textId="77777777" w:rsidR="009232D2" w:rsidRPr="009232D2" w:rsidRDefault="009232D2" w:rsidP="009232D2">
            <w:pPr>
              <w:rPr>
                <w:rFonts w:ascii="Times New Roman" w:hAnsi="Times New Roman"/>
              </w:rPr>
            </w:pPr>
            <w:r w:rsidRPr="009232D2">
              <w:rPr>
                <w:rFonts w:ascii="Times New Roman" w:hAnsi="Times New Roman"/>
              </w:rPr>
              <w:t>понимает общий смысл четко произнесенных высказываний на известные темы (профессиональные и бытовые), понимает тексты на базовые профессиональные темы</w:t>
            </w:r>
          </w:p>
          <w:p w14:paraId="50393A47" w14:textId="77777777" w:rsidR="009232D2" w:rsidRPr="009232D2" w:rsidRDefault="009232D2" w:rsidP="009232D2">
            <w:pPr>
              <w:rPr>
                <w:rFonts w:ascii="Times New Roman" w:hAnsi="Times New Roman"/>
              </w:rPr>
            </w:pPr>
            <w:r w:rsidRPr="009232D2">
              <w:rPr>
                <w:rFonts w:ascii="Times New Roman" w:hAnsi="Times New Roman"/>
              </w:rPr>
              <w:t>- участвует в диалогах на знакомые общие и профессиональные темы</w:t>
            </w:r>
          </w:p>
          <w:p w14:paraId="3E7D9A33" w14:textId="77777777" w:rsidR="009232D2" w:rsidRPr="009232D2" w:rsidRDefault="009232D2" w:rsidP="009232D2">
            <w:pPr>
              <w:rPr>
                <w:rFonts w:ascii="Times New Roman" w:hAnsi="Times New Roman"/>
              </w:rPr>
            </w:pPr>
            <w:r w:rsidRPr="009232D2">
              <w:rPr>
                <w:rFonts w:ascii="Times New Roman" w:hAnsi="Times New Roman" w:cs="Times New Roman"/>
                <w:bCs/>
                <w:i/>
              </w:rPr>
              <w:t xml:space="preserve">- </w:t>
            </w:r>
            <w:r w:rsidRPr="009232D2">
              <w:rPr>
                <w:rFonts w:ascii="Times New Roman" w:hAnsi="Times New Roman"/>
              </w:rPr>
              <w:t>строит простые высказывания о себе и о своей профессиональной деятельности</w:t>
            </w:r>
          </w:p>
          <w:p w14:paraId="73915949" w14:textId="77777777" w:rsidR="009232D2" w:rsidRPr="009232D2" w:rsidRDefault="009232D2" w:rsidP="009232D2">
            <w:pPr>
              <w:rPr>
                <w:rFonts w:ascii="Times New Roman" w:hAnsi="Times New Roman"/>
              </w:rPr>
            </w:pPr>
            <w:r w:rsidRPr="009232D2">
              <w:rPr>
                <w:rFonts w:ascii="Times New Roman" w:hAnsi="Times New Roman"/>
              </w:rPr>
              <w:t>- кратко обосновывает и объясняет свои действия (текущие и планируемые)</w:t>
            </w:r>
          </w:p>
          <w:p w14:paraId="2A1B3FA8" w14:textId="77777777" w:rsidR="009232D2" w:rsidRPr="009232D2" w:rsidRDefault="009232D2" w:rsidP="009232D2">
            <w:pPr>
              <w:suppressAutoHyphens/>
              <w:spacing w:line="276" w:lineRule="auto"/>
              <w:contextualSpacing/>
              <w:rPr>
                <w:rFonts w:ascii="Times New Roman" w:hAnsi="Times New Roman"/>
              </w:rPr>
            </w:pPr>
            <w:r w:rsidRPr="009232D2">
              <w:rPr>
                <w:rFonts w:ascii="Times New Roman" w:hAnsi="Times New Roman"/>
              </w:rPr>
              <w:t>- пишет простые связные сообщения на знакомые или интересующие профессиональные темы</w:t>
            </w:r>
          </w:p>
          <w:p w14:paraId="7265C680" w14:textId="77777777" w:rsidR="009232D2" w:rsidRPr="009232D2" w:rsidRDefault="009232D2" w:rsidP="009232D2">
            <w:pPr>
              <w:widowControl w:val="0"/>
              <w:autoSpaceDE w:val="0"/>
              <w:autoSpaceDN w:val="0"/>
              <w:adjustRightInd w:val="0"/>
              <w:contextualSpacing/>
              <w:rPr>
                <w:rFonts w:ascii="Times New Roman" w:hAnsi="Times New Roman"/>
              </w:rPr>
            </w:pPr>
            <w:r w:rsidRPr="009232D2">
              <w:rPr>
                <w:rFonts w:ascii="Times New Roman" w:hAnsi="Times New Roman"/>
              </w:rPr>
              <w:t>- читает электрические и простые электронные схемы,</w:t>
            </w:r>
          </w:p>
          <w:p w14:paraId="457D1EBA" w14:textId="77777777" w:rsidR="009232D2" w:rsidRPr="009232D2" w:rsidRDefault="009232D2" w:rsidP="009232D2">
            <w:pPr>
              <w:widowControl w:val="0"/>
              <w:autoSpaceDE w:val="0"/>
              <w:autoSpaceDN w:val="0"/>
              <w:adjustRightInd w:val="0"/>
              <w:contextualSpacing/>
              <w:rPr>
                <w:rFonts w:ascii="Times New Roman" w:hAnsi="Times New Roman"/>
              </w:rPr>
            </w:pPr>
            <w:r w:rsidRPr="009232D2">
              <w:rPr>
                <w:rFonts w:ascii="Times New Roman" w:hAnsi="Times New Roman"/>
              </w:rPr>
              <w:t>- эксплуатирует электроприводы и системы управления ими,</w:t>
            </w:r>
          </w:p>
          <w:p w14:paraId="6C1093B8" w14:textId="77777777" w:rsidR="009232D2" w:rsidRPr="009232D2" w:rsidRDefault="009232D2" w:rsidP="009232D2">
            <w:pPr>
              <w:suppressAutoHyphens/>
              <w:spacing w:line="276" w:lineRule="auto"/>
              <w:contextualSpacing/>
              <w:rPr>
                <w:rFonts w:ascii="Times New Roman" w:hAnsi="Times New Roman"/>
              </w:rPr>
            </w:pPr>
            <w:r w:rsidRPr="009232D2">
              <w:rPr>
                <w:rFonts w:ascii="Times New Roman" w:hAnsi="Times New Roman"/>
              </w:rPr>
              <w:lastRenderedPageBreak/>
              <w:t>- эксплуатирует электрические преобразователи, генераторы и их системы управления</w:t>
            </w:r>
          </w:p>
          <w:p w14:paraId="52FFE4FE" w14:textId="77777777" w:rsidR="009232D2" w:rsidRPr="009232D2" w:rsidRDefault="009232D2" w:rsidP="009232D2">
            <w:pPr>
              <w:suppressAutoHyphens/>
              <w:spacing w:line="276" w:lineRule="auto"/>
              <w:contextualSpacing/>
              <w:rPr>
                <w:rFonts w:ascii="Times New Roman" w:hAnsi="Times New Roman" w:cs="Times New Roman"/>
                <w:i/>
                <w:sz w:val="24"/>
                <w:szCs w:val="24"/>
              </w:rPr>
            </w:pPr>
            <w:r w:rsidRPr="009232D2">
              <w:rPr>
                <w:rFonts w:ascii="Times New Roman" w:hAnsi="Times New Roman"/>
              </w:rPr>
              <w:t>- составляет схемы монтажных работ</w:t>
            </w:r>
          </w:p>
        </w:tc>
        <w:tc>
          <w:tcPr>
            <w:tcW w:w="1616" w:type="pct"/>
          </w:tcPr>
          <w:p w14:paraId="3E00B486" w14:textId="77777777" w:rsidR="009232D2" w:rsidRPr="009232D2" w:rsidRDefault="009232D2" w:rsidP="009232D2">
            <w:pPr>
              <w:suppressAutoHyphens/>
              <w:spacing w:line="276" w:lineRule="auto"/>
              <w:contextualSpacing/>
              <w:rPr>
                <w:rFonts w:ascii="Times New Roman" w:hAnsi="Times New Roman" w:cs="Times New Roman"/>
                <w:sz w:val="24"/>
                <w:szCs w:val="24"/>
              </w:rPr>
            </w:pPr>
            <w:r w:rsidRPr="009232D2">
              <w:rPr>
                <w:rFonts w:ascii="Times New Roman" w:hAnsi="Times New Roman" w:cs="Times New Roman"/>
                <w:sz w:val="24"/>
                <w:szCs w:val="24"/>
              </w:rPr>
              <w:lastRenderedPageBreak/>
              <w:t xml:space="preserve">Экспертное наблюдение выполнения практических работ </w:t>
            </w:r>
          </w:p>
          <w:p w14:paraId="3C1A40C3" w14:textId="77777777" w:rsidR="009232D2" w:rsidRPr="009232D2" w:rsidRDefault="009232D2" w:rsidP="00923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i/>
                <w:sz w:val="24"/>
                <w:szCs w:val="24"/>
              </w:rPr>
            </w:pPr>
            <w:r w:rsidRPr="009232D2">
              <w:rPr>
                <w:rFonts w:ascii="Times New Roman" w:hAnsi="Times New Roman" w:cs="Times New Roman"/>
                <w:i/>
                <w:sz w:val="24"/>
                <w:szCs w:val="24"/>
              </w:rPr>
              <w:t>Диагностика</w:t>
            </w:r>
          </w:p>
          <w:p w14:paraId="563348A3" w14:textId="77777777" w:rsidR="009232D2" w:rsidRPr="009232D2" w:rsidRDefault="009232D2" w:rsidP="00923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szCs w:val="24"/>
              </w:rPr>
            </w:pPr>
            <w:r w:rsidRPr="009232D2">
              <w:rPr>
                <w:rFonts w:ascii="Times New Roman" w:hAnsi="Times New Roman" w:cs="Times New Roman"/>
                <w:szCs w:val="24"/>
              </w:rPr>
              <w:t xml:space="preserve">Текущий контроль: </w:t>
            </w:r>
          </w:p>
          <w:p w14:paraId="08768037" w14:textId="77777777" w:rsidR="009232D2" w:rsidRPr="009232D2" w:rsidRDefault="009232D2" w:rsidP="009232D2">
            <w:pPr>
              <w:rPr>
                <w:rFonts w:ascii="Times New Roman" w:hAnsi="Times New Roman" w:cs="Times New Roman"/>
              </w:rPr>
            </w:pPr>
            <w:r w:rsidRPr="009232D2">
              <w:rPr>
                <w:rFonts w:ascii="Times New Roman" w:hAnsi="Times New Roman" w:cs="Times New Roman"/>
              </w:rPr>
              <w:t xml:space="preserve">- </w:t>
            </w:r>
            <w:r w:rsidRPr="009232D2">
              <w:rPr>
                <w:rFonts w:ascii="Times New Roman" w:hAnsi="Times New Roman" w:cs="Times New Roman"/>
                <w:bCs/>
              </w:rPr>
              <w:t>тестирование,</w:t>
            </w:r>
          </w:p>
          <w:p w14:paraId="45218024" w14:textId="77777777" w:rsidR="009232D2" w:rsidRPr="009232D2" w:rsidRDefault="009232D2" w:rsidP="009232D2">
            <w:pPr>
              <w:rPr>
                <w:rFonts w:ascii="Times New Roman" w:hAnsi="Times New Roman" w:cs="Times New Roman"/>
                <w:bCs/>
              </w:rPr>
            </w:pPr>
            <w:r w:rsidRPr="009232D2">
              <w:rPr>
                <w:rFonts w:ascii="Times New Roman" w:hAnsi="Times New Roman" w:cs="Times New Roman"/>
                <w:bCs/>
              </w:rPr>
              <w:t>- решение ситуационных задач,</w:t>
            </w:r>
          </w:p>
          <w:p w14:paraId="313DCDD4" w14:textId="77777777" w:rsidR="009232D2" w:rsidRPr="009232D2" w:rsidRDefault="009232D2" w:rsidP="00923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9232D2">
              <w:rPr>
                <w:rFonts w:ascii="Times New Roman" w:hAnsi="Times New Roman" w:cs="Times New Roman"/>
                <w:bCs/>
              </w:rPr>
              <w:t>- подготовка рефератов, докладов и сообщений.</w:t>
            </w:r>
          </w:p>
          <w:p w14:paraId="2B0E154F" w14:textId="77777777" w:rsidR="009232D2" w:rsidRPr="009232D2" w:rsidRDefault="009232D2" w:rsidP="00923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szCs w:val="24"/>
              </w:rPr>
            </w:pPr>
            <w:r w:rsidRPr="009232D2">
              <w:rPr>
                <w:rFonts w:ascii="Times New Roman" w:hAnsi="Times New Roman" w:cs="Times New Roman"/>
                <w:szCs w:val="24"/>
              </w:rPr>
              <w:t>Промежуточная аттестация</w:t>
            </w:r>
          </w:p>
          <w:p w14:paraId="565442A0" w14:textId="77777777" w:rsidR="009232D2" w:rsidRPr="009232D2" w:rsidRDefault="009232D2" w:rsidP="009232D2">
            <w:pPr>
              <w:suppressAutoHyphens/>
              <w:spacing w:line="276" w:lineRule="auto"/>
              <w:contextualSpacing/>
              <w:rPr>
                <w:rFonts w:ascii="Times New Roman" w:hAnsi="Times New Roman" w:cs="Times New Roman"/>
                <w:i/>
                <w:sz w:val="24"/>
                <w:szCs w:val="24"/>
              </w:rPr>
            </w:pPr>
            <w:r w:rsidRPr="009232D2">
              <w:rPr>
                <w:rFonts w:ascii="Times New Roman" w:hAnsi="Times New Roman" w:cs="Times New Roman"/>
                <w:szCs w:val="24"/>
              </w:rPr>
              <w:t>экзамен</w:t>
            </w:r>
          </w:p>
        </w:tc>
      </w:tr>
    </w:tbl>
    <w:p w14:paraId="2D7523FC" w14:textId="77777777" w:rsidR="009232D2" w:rsidRPr="009232D2" w:rsidRDefault="009232D2" w:rsidP="009232D2"/>
    <w:p w14:paraId="01F24B19" w14:textId="77777777" w:rsidR="009232D2" w:rsidRPr="009232D2" w:rsidRDefault="009232D2" w:rsidP="009232D2">
      <w:pPr>
        <w:rPr>
          <w:rFonts w:ascii="Times New Roman" w:hAnsi="Times New Roman" w:cs="Times New Roman"/>
          <w:b/>
          <w:bCs/>
          <w:sz w:val="18"/>
          <w:szCs w:val="18"/>
        </w:rPr>
      </w:pPr>
    </w:p>
    <w:p w14:paraId="2337A7C2" w14:textId="77777777" w:rsidR="009232D2" w:rsidRDefault="009232D2">
      <w:pPr>
        <w:rPr>
          <w:rFonts w:ascii="Times New Roman" w:hAnsi="Times New Roman" w:cs="Times New Roman"/>
          <w:b/>
          <w:bCs/>
          <w:sz w:val="24"/>
          <w:szCs w:val="24"/>
        </w:rPr>
      </w:pPr>
      <w:r>
        <w:rPr>
          <w:rFonts w:ascii="Times New Roman" w:hAnsi="Times New Roman" w:cs="Times New Roman"/>
          <w:b/>
          <w:bCs/>
          <w:sz w:val="24"/>
          <w:szCs w:val="24"/>
        </w:rPr>
        <w:br w:type="page"/>
      </w:r>
    </w:p>
    <w:p w14:paraId="261F517C" w14:textId="715D4BF3" w:rsidR="00477676" w:rsidRPr="00477676" w:rsidRDefault="00477676" w:rsidP="00477676">
      <w:pPr>
        <w:jc w:val="right"/>
        <w:rPr>
          <w:rFonts w:ascii="Times New Roman" w:hAnsi="Times New Roman" w:cs="Times New Roman"/>
          <w:b/>
          <w:bCs/>
          <w:sz w:val="24"/>
          <w:szCs w:val="24"/>
        </w:rPr>
      </w:pPr>
      <w:r w:rsidRPr="00477676">
        <w:rPr>
          <w:rFonts w:ascii="Times New Roman" w:hAnsi="Times New Roman" w:cs="Times New Roman"/>
          <w:b/>
          <w:bCs/>
          <w:sz w:val="24"/>
          <w:szCs w:val="24"/>
        </w:rPr>
        <w:lastRenderedPageBreak/>
        <w:t>Приложение 2.15</w:t>
      </w:r>
    </w:p>
    <w:p w14:paraId="1A85C7F5" w14:textId="77777777" w:rsidR="00477676" w:rsidRPr="00477676" w:rsidRDefault="00477676" w:rsidP="00477676">
      <w:pPr>
        <w:jc w:val="right"/>
        <w:rPr>
          <w:rFonts w:ascii="Times New Roman" w:hAnsi="Times New Roman" w:cs="Times New Roman"/>
          <w:b/>
          <w:bCs/>
          <w:sz w:val="24"/>
          <w:szCs w:val="24"/>
        </w:rPr>
      </w:pPr>
      <w:r w:rsidRPr="00477676">
        <w:rPr>
          <w:rFonts w:ascii="Times New Roman" w:hAnsi="Times New Roman" w:cs="Times New Roman"/>
          <w:b/>
          <w:bCs/>
          <w:sz w:val="24"/>
          <w:szCs w:val="24"/>
        </w:rPr>
        <w:t>к ОПОП-П по специальности</w:t>
      </w:r>
    </w:p>
    <w:p w14:paraId="1954C78A" w14:textId="77777777" w:rsidR="00477676" w:rsidRPr="00477676" w:rsidRDefault="00477676" w:rsidP="00477676">
      <w:pPr>
        <w:jc w:val="right"/>
        <w:rPr>
          <w:rFonts w:ascii="Times New Roman" w:eastAsia="Times New Roman" w:hAnsi="Times New Roman" w:cs="Times New Roman"/>
          <w:sz w:val="24"/>
          <w:szCs w:val="20"/>
          <w:lang w:eastAsia="ru-RU"/>
        </w:rPr>
      </w:pPr>
      <w:r w:rsidRPr="00477676">
        <w:rPr>
          <w:rFonts w:ascii="Times New Roman" w:eastAsia="Times New Roman" w:hAnsi="Times New Roman" w:cs="Times New Roman"/>
          <w:sz w:val="24"/>
          <w:szCs w:val="20"/>
          <w:lang w:eastAsia="ru-RU"/>
        </w:rPr>
        <w:t xml:space="preserve">13.02.13 Эксплуатация и обслуживание </w:t>
      </w:r>
    </w:p>
    <w:p w14:paraId="6477C230" w14:textId="77777777" w:rsidR="00477676" w:rsidRPr="00477676" w:rsidRDefault="00477676" w:rsidP="00477676">
      <w:pPr>
        <w:jc w:val="right"/>
        <w:rPr>
          <w:rFonts w:ascii="Times New Roman" w:eastAsia="Times New Roman" w:hAnsi="Times New Roman" w:cs="Times New Roman"/>
          <w:sz w:val="24"/>
          <w:szCs w:val="20"/>
          <w:lang w:eastAsia="ru-RU"/>
        </w:rPr>
      </w:pPr>
      <w:r w:rsidRPr="00477676">
        <w:rPr>
          <w:rFonts w:ascii="Times New Roman" w:eastAsia="Times New Roman" w:hAnsi="Times New Roman" w:cs="Times New Roman"/>
          <w:sz w:val="24"/>
          <w:szCs w:val="20"/>
          <w:lang w:eastAsia="ru-RU"/>
        </w:rPr>
        <w:t xml:space="preserve">электрического и электромеханического </w:t>
      </w:r>
    </w:p>
    <w:p w14:paraId="61618919" w14:textId="77777777" w:rsidR="00477676" w:rsidRPr="00477676" w:rsidRDefault="00477676" w:rsidP="00477676">
      <w:pPr>
        <w:jc w:val="right"/>
        <w:rPr>
          <w:rFonts w:ascii="Times New Roman" w:hAnsi="Times New Roman" w:cs="Times New Roman"/>
          <w:b/>
          <w:bCs/>
          <w:color w:val="0070C0"/>
          <w:sz w:val="24"/>
          <w:szCs w:val="24"/>
        </w:rPr>
      </w:pPr>
      <w:r w:rsidRPr="00477676">
        <w:rPr>
          <w:rFonts w:ascii="Times New Roman" w:eastAsia="Times New Roman" w:hAnsi="Times New Roman" w:cs="Times New Roman"/>
          <w:sz w:val="24"/>
          <w:szCs w:val="20"/>
          <w:lang w:eastAsia="ru-RU"/>
        </w:rPr>
        <w:t>оборудования (по отраслям)</w:t>
      </w:r>
    </w:p>
    <w:p w14:paraId="75D55FDE" w14:textId="77777777" w:rsidR="00477676" w:rsidRPr="00477676" w:rsidRDefault="00477676" w:rsidP="00477676">
      <w:pPr>
        <w:jc w:val="right"/>
        <w:rPr>
          <w:rFonts w:ascii="Times New Roman" w:hAnsi="Times New Roman" w:cs="Times New Roman"/>
          <w:b/>
          <w:bCs/>
          <w:color w:val="0070C0"/>
          <w:sz w:val="24"/>
          <w:szCs w:val="24"/>
        </w:rPr>
      </w:pPr>
    </w:p>
    <w:p w14:paraId="15CBB50C" w14:textId="77777777" w:rsidR="00477676" w:rsidRPr="00477676" w:rsidRDefault="00477676" w:rsidP="00477676">
      <w:pPr>
        <w:jc w:val="right"/>
        <w:rPr>
          <w:rFonts w:ascii="Times New Roman" w:hAnsi="Times New Roman" w:cs="Times New Roman"/>
          <w:b/>
          <w:bCs/>
          <w:color w:val="0070C0"/>
          <w:sz w:val="24"/>
          <w:szCs w:val="24"/>
        </w:rPr>
      </w:pPr>
    </w:p>
    <w:p w14:paraId="42ED4854" w14:textId="77777777" w:rsidR="00477676" w:rsidRPr="00477676" w:rsidRDefault="00477676" w:rsidP="00477676">
      <w:pPr>
        <w:jc w:val="right"/>
        <w:rPr>
          <w:rFonts w:ascii="Times New Roman" w:hAnsi="Times New Roman" w:cs="Times New Roman"/>
          <w:b/>
          <w:bCs/>
          <w:color w:val="0070C0"/>
          <w:sz w:val="24"/>
          <w:szCs w:val="24"/>
        </w:rPr>
      </w:pPr>
    </w:p>
    <w:p w14:paraId="23FC967C" w14:textId="77777777" w:rsidR="00477676" w:rsidRPr="00477676" w:rsidRDefault="00477676" w:rsidP="00477676">
      <w:pPr>
        <w:jc w:val="right"/>
        <w:rPr>
          <w:rFonts w:ascii="Times New Roman" w:hAnsi="Times New Roman" w:cs="Times New Roman"/>
          <w:b/>
          <w:bCs/>
          <w:color w:val="0070C0"/>
          <w:sz w:val="24"/>
          <w:szCs w:val="24"/>
        </w:rPr>
      </w:pPr>
    </w:p>
    <w:p w14:paraId="2C25CFF7" w14:textId="77777777" w:rsidR="00477676" w:rsidRPr="00477676" w:rsidRDefault="00477676" w:rsidP="00477676">
      <w:pPr>
        <w:jc w:val="right"/>
        <w:rPr>
          <w:rFonts w:ascii="Times New Roman" w:hAnsi="Times New Roman" w:cs="Times New Roman"/>
          <w:b/>
          <w:bCs/>
          <w:color w:val="0070C0"/>
          <w:sz w:val="24"/>
          <w:szCs w:val="24"/>
        </w:rPr>
      </w:pPr>
    </w:p>
    <w:p w14:paraId="41A8040F" w14:textId="77777777" w:rsidR="00477676" w:rsidRPr="00477676" w:rsidRDefault="00477676" w:rsidP="00477676">
      <w:pPr>
        <w:jc w:val="right"/>
        <w:rPr>
          <w:rFonts w:ascii="Times New Roman" w:hAnsi="Times New Roman" w:cs="Times New Roman"/>
          <w:b/>
          <w:bCs/>
          <w:color w:val="0070C0"/>
          <w:sz w:val="24"/>
          <w:szCs w:val="24"/>
        </w:rPr>
      </w:pPr>
    </w:p>
    <w:p w14:paraId="65B0784E" w14:textId="77777777" w:rsidR="00477676" w:rsidRPr="00477676" w:rsidRDefault="00477676" w:rsidP="00477676">
      <w:pPr>
        <w:jc w:val="right"/>
        <w:rPr>
          <w:rFonts w:ascii="Times New Roman" w:hAnsi="Times New Roman" w:cs="Times New Roman"/>
          <w:b/>
          <w:bCs/>
          <w:color w:val="0070C0"/>
          <w:sz w:val="24"/>
          <w:szCs w:val="24"/>
        </w:rPr>
      </w:pPr>
    </w:p>
    <w:p w14:paraId="3E0445C4" w14:textId="77777777" w:rsidR="00477676" w:rsidRPr="00477676" w:rsidRDefault="00477676" w:rsidP="00477676">
      <w:pPr>
        <w:jc w:val="right"/>
        <w:rPr>
          <w:rFonts w:ascii="Times New Roman" w:hAnsi="Times New Roman" w:cs="Times New Roman"/>
          <w:b/>
          <w:bCs/>
          <w:color w:val="0070C0"/>
          <w:sz w:val="24"/>
          <w:szCs w:val="24"/>
        </w:rPr>
      </w:pPr>
    </w:p>
    <w:p w14:paraId="44F54C97" w14:textId="77777777" w:rsidR="00477676" w:rsidRPr="00477676" w:rsidRDefault="00477676" w:rsidP="00477676">
      <w:pPr>
        <w:jc w:val="right"/>
        <w:rPr>
          <w:rFonts w:ascii="Times New Roman" w:hAnsi="Times New Roman" w:cs="Times New Roman"/>
          <w:b/>
          <w:bCs/>
          <w:color w:val="0070C0"/>
          <w:sz w:val="24"/>
          <w:szCs w:val="24"/>
        </w:rPr>
      </w:pPr>
    </w:p>
    <w:p w14:paraId="11881546" w14:textId="77777777" w:rsidR="00477676" w:rsidRPr="00477676" w:rsidRDefault="00477676" w:rsidP="00477676">
      <w:pPr>
        <w:jc w:val="right"/>
        <w:rPr>
          <w:rFonts w:ascii="Times New Roman" w:hAnsi="Times New Roman" w:cs="Times New Roman"/>
          <w:b/>
          <w:bCs/>
          <w:color w:val="0070C0"/>
          <w:sz w:val="24"/>
          <w:szCs w:val="24"/>
        </w:rPr>
      </w:pPr>
    </w:p>
    <w:p w14:paraId="2CA4DECB" w14:textId="77777777" w:rsidR="00477676" w:rsidRPr="00477676" w:rsidRDefault="00477676" w:rsidP="00477676">
      <w:pPr>
        <w:jc w:val="right"/>
        <w:rPr>
          <w:rFonts w:ascii="Times New Roman" w:hAnsi="Times New Roman" w:cs="Times New Roman"/>
          <w:b/>
          <w:bCs/>
          <w:color w:val="0070C0"/>
          <w:sz w:val="24"/>
          <w:szCs w:val="24"/>
        </w:rPr>
      </w:pPr>
    </w:p>
    <w:p w14:paraId="4C03ECB5" w14:textId="77777777" w:rsidR="00477676" w:rsidRPr="00477676" w:rsidRDefault="00477676" w:rsidP="00477676">
      <w:pPr>
        <w:jc w:val="center"/>
        <w:rPr>
          <w:rFonts w:ascii="Times New Roman" w:hAnsi="Times New Roman" w:cs="Times New Roman"/>
          <w:b/>
          <w:bCs/>
          <w:sz w:val="24"/>
          <w:szCs w:val="24"/>
        </w:rPr>
      </w:pPr>
      <w:r w:rsidRPr="00477676">
        <w:rPr>
          <w:rFonts w:ascii="Times New Roman" w:hAnsi="Times New Roman" w:cs="Times New Roman"/>
          <w:b/>
          <w:bCs/>
          <w:sz w:val="24"/>
          <w:szCs w:val="24"/>
        </w:rPr>
        <w:t>Рабочая программа дисциплины</w:t>
      </w:r>
    </w:p>
    <w:p w14:paraId="4D9CC939" w14:textId="77777777" w:rsidR="00477676" w:rsidRPr="00477676" w:rsidRDefault="00477676" w:rsidP="00477676">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r w:rsidRPr="00477676">
        <w:rPr>
          <w:rFonts w:ascii="Times New Roman" w:eastAsia="Times New Roman" w:hAnsi="Times New Roman" w:cs="Times New Roman"/>
          <w:b/>
          <w:bCs/>
          <w:kern w:val="36"/>
          <w:sz w:val="24"/>
          <w:szCs w:val="24"/>
          <w:lang w:eastAsia="ru-RU"/>
        </w:rPr>
        <w:t>«ОП. 07 ПРИКЛАДНАЯ МАТЕМАТИКА»</w:t>
      </w:r>
    </w:p>
    <w:p w14:paraId="12E07803" w14:textId="77777777" w:rsidR="00477676" w:rsidRPr="00477676" w:rsidRDefault="00477676" w:rsidP="00477676">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4868B892" w14:textId="77777777" w:rsidR="00477676" w:rsidRPr="00477676" w:rsidRDefault="00477676" w:rsidP="00477676">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747D9CB1" w14:textId="77777777" w:rsidR="00477676" w:rsidRPr="00477676" w:rsidRDefault="00477676" w:rsidP="00477676">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1F12279" w14:textId="77777777" w:rsidR="00477676" w:rsidRPr="00477676" w:rsidRDefault="00477676" w:rsidP="00477676">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AC42C49" w14:textId="77777777" w:rsidR="00477676" w:rsidRPr="00477676" w:rsidRDefault="00477676" w:rsidP="00477676">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2E3CC6F" w14:textId="77777777" w:rsidR="00477676" w:rsidRPr="00477676" w:rsidRDefault="00477676" w:rsidP="00477676">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78265E9D" w14:textId="77777777" w:rsidR="00477676" w:rsidRPr="00477676" w:rsidRDefault="00477676" w:rsidP="00477676">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7308B840" w14:textId="77777777" w:rsidR="00477676" w:rsidRPr="00477676" w:rsidRDefault="00477676" w:rsidP="00477676">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309172E6" w14:textId="77777777" w:rsidR="00477676" w:rsidRPr="00477676" w:rsidRDefault="00477676" w:rsidP="00477676">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56F1C0F0" w14:textId="77777777" w:rsidR="00477676" w:rsidRPr="00477676" w:rsidRDefault="00477676" w:rsidP="00477676">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38399CC" w14:textId="77777777" w:rsidR="00477676" w:rsidRPr="00477676" w:rsidRDefault="00477676" w:rsidP="00477676">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3AAFDC16" w14:textId="77777777" w:rsidR="00477676" w:rsidRPr="00477676" w:rsidRDefault="00477676" w:rsidP="00477676">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79AFB95" w14:textId="77777777" w:rsidR="00477676" w:rsidRPr="00477676" w:rsidRDefault="00477676" w:rsidP="00477676">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5FB23075" w14:textId="77777777" w:rsidR="00477676" w:rsidRPr="00477676" w:rsidRDefault="00477676" w:rsidP="00477676">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51F9F496" w14:textId="77777777" w:rsidR="00477676" w:rsidRPr="00477676" w:rsidRDefault="00477676" w:rsidP="00477676">
      <w:pPr>
        <w:widowControl w:val="0"/>
        <w:jc w:val="center"/>
        <w:rPr>
          <w:rFonts w:ascii="Times New Roman" w:eastAsia="Times New Roman" w:hAnsi="Times New Roman" w:cs="Times New Roman"/>
          <w:b/>
          <w:bCs/>
          <w:sz w:val="24"/>
          <w:szCs w:val="24"/>
          <w:lang w:eastAsia="nl-NL"/>
        </w:rPr>
      </w:pPr>
      <w:r w:rsidRPr="00477676">
        <w:rPr>
          <w:rFonts w:ascii="Times New Roman" w:eastAsia="Times New Roman" w:hAnsi="Times New Roman" w:cs="Times New Roman"/>
          <w:b/>
          <w:bCs/>
          <w:sz w:val="24"/>
          <w:szCs w:val="24"/>
          <w:lang w:eastAsia="nl-NL"/>
        </w:rPr>
        <w:t>2024г.</w:t>
      </w:r>
    </w:p>
    <w:p w14:paraId="7D28F089" w14:textId="77777777" w:rsidR="00477676" w:rsidRPr="00477676" w:rsidRDefault="00477676" w:rsidP="00477676">
      <w:pPr>
        <w:rPr>
          <w:rFonts w:ascii="Times New Roman Полужирный" w:eastAsia="Segoe UI" w:hAnsi="Times New Roman Полужирный" w:cs="Times New Roman"/>
          <w:b/>
          <w:bCs/>
          <w:caps/>
          <w:kern w:val="32"/>
          <w:sz w:val="24"/>
          <w:szCs w:val="24"/>
        </w:rPr>
      </w:pPr>
      <w:r w:rsidRPr="00477676">
        <w:br w:type="page"/>
      </w:r>
    </w:p>
    <w:p w14:paraId="26A0B401" w14:textId="77777777" w:rsidR="00477676" w:rsidRPr="00477676" w:rsidRDefault="00477676" w:rsidP="00477676">
      <w:pPr>
        <w:keepNext/>
        <w:spacing w:after="120"/>
        <w:jc w:val="center"/>
        <w:outlineLvl w:val="0"/>
        <w:rPr>
          <w:rFonts w:ascii="Times New Roman" w:eastAsia="Segoe UI" w:hAnsi="Times New Roman" w:cs="Times New Roman"/>
          <w:b/>
          <w:bCs/>
          <w:caps/>
          <w:kern w:val="32"/>
          <w:sz w:val="24"/>
          <w:szCs w:val="24"/>
          <w:lang w:eastAsia="ru-RU"/>
        </w:rPr>
      </w:pPr>
      <w:bookmarkStart w:id="89" w:name="_Toc167298842"/>
      <w:r w:rsidRPr="00477676">
        <w:rPr>
          <w:rFonts w:ascii="Times New Roman" w:eastAsia="Segoe UI" w:hAnsi="Times New Roman" w:cs="Times New Roman"/>
          <w:b/>
          <w:bCs/>
          <w:caps/>
          <w:kern w:val="32"/>
          <w:sz w:val="24"/>
          <w:szCs w:val="24"/>
          <w:lang w:eastAsia="ru-RU"/>
        </w:rPr>
        <w:lastRenderedPageBreak/>
        <w:t>СОДЕРЖАНИЕ ПРОГРАММЫ</w:t>
      </w:r>
      <w:bookmarkEnd w:id="89"/>
    </w:p>
    <w:p w14:paraId="7E264421" w14:textId="77777777" w:rsidR="00477676" w:rsidRPr="00067D03" w:rsidRDefault="00477676" w:rsidP="00477676">
      <w:pPr>
        <w:tabs>
          <w:tab w:val="right" w:leader="dot" w:pos="9639"/>
        </w:tabs>
        <w:spacing w:before="120" w:line="276" w:lineRule="auto"/>
        <w:rPr>
          <w:rFonts w:eastAsiaTheme="minorEastAsia"/>
          <w:noProof/>
          <w:lang w:eastAsia="ru-RU"/>
        </w:rPr>
      </w:pPr>
      <w:r w:rsidRPr="00067D03">
        <w:rPr>
          <w:rFonts w:ascii="Times New Roman" w:hAnsi="Times New Roman" w:cs="Times New Roman"/>
          <w:noProof/>
        </w:rPr>
        <w:fldChar w:fldCharType="begin"/>
      </w:r>
      <w:r w:rsidRPr="00067D03">
        <w:rPr>
          <w:rFonts w:ascii="Times New Roman" w:hAnsi="Times New Roman" w:cs="Times New Roman"/>
          <w:noProof/>
        </w:rPr>
        <w:instrText xml:space="preserve"> TOC \h \z \t "Раздел 1;1;Раздел 1.1;2" </w:instrText>
      </w:r>
      <w:r w:rsidRPr="00067D03">
        <w:rPr>
          <w:rFonts w:ascii="Times New Roman" w:hAnsi="Times New Roman" w:cs="Times New Roman"/>
          <w:noProof/>
        </w:rPr>
        <w:fldChar w:fldCharType="separate"/>
      </w:r>
      <w:hyperlink w:anchor="_Toc167298842" w:history="1">
        <w:r w:rsidRPr="00067D03">
          <w:rPr>
            <w:rFonts w:ascii="Times New Roman" w:hAnsi="Times New Roman" w:cs="Times New Roman"/>
            <w:b/>
            <w:bCs/>
            <w:noProof/>
          </w:rPr>
          <w:t>СОДЕРЖАНИЕ ПРОГРАММЫ</w:t>
        </w:r>
        <w:r w:rsidRPr="00067D03">
          <w:rPr>
            <w:rFonts w:ascii="Times New Roman" w:hAnsi="Times New Roman" w:cs="Times New Roman"/>
            <w:b/>
            <w:bCs/>
            <w:noProof/>
            <w:webHidden/>
          </w:rPr>
          <w:tab/>
        </w:r>
        <w:r w:rsidRPr="00067D03">
          <w:rPr>
            <w:rFonts w:ascii="Times New Roman" w:hAnsi="Times New Roman" w:cs="Times New Roman"/>
            <w:b/>
            <w:bCs/>
            <w:noProof/>
            <w:webHidden/>
          </w:rPr>
          <w:fldChar w:fldCharType="begin"/>
        </w:r>
        <w:r w:rsidRPr="00067D03">
          <w:rPr>
            <w:rFonts w:ascii="Times New Roman" w:hAnsi="Times New Roman" w:cs="Times New Roman"/>
            <w:b/>
            <w:bCs/>
            <w:noProof/>
            <w:webHidden/>
          </w:rPr>
          <w:instrText xml:space="preserve"> PAGEREF _Toc167298842 \h </w:instrText>
        </w:r>
        <w:r w:rsidRPr="00067D03">
          <w:rPr>
            <w:rFonts w:ascii="Times New Roman" w:hAnsi="Times New Roman" w:cs="Times New Roman"/>
            <w:b/>
            <w:bCs/>
            <w:noProof/>
            <w:webHidden/>
          </w:rPr>
        </w:r>
        <w:r w:rsidRPr="00067D03">
          <w:rPr>
            <w:rFonts w:ascii="Times New Roman" w:hAnsi="Times New Roman" w:cs="Times New Roman"/>
            <w:b/>
            <w:bCs/>
            <w:noProof/>
            <w:webHidden/>
          </w:rPr>
          <w:fldChar w:fldCharType="separate"/>
        </w:r>
        <w:r w:rsidRPr="00067D03">
          <w:rPr>
            <w:rFonts w:ascii="Times New Roman" w:hAnsi="Times New Roman" w:cs="Times New Roman"/>
            <w:b/>
            <w:bCs/>
            <w:noProof/>
            <w:webHidden/>
          </w:rPr>
          <w:t>2</w:t>
        </w:r>
        <w:r w:rsidRPr="00067D03">
          <w:rPr>
            <w:rFonts w:ascii="Times New Roman" w:hAnsi="Times New Roman" w:cs="Times New Roman"/>
            <w:b/>
            <w:bCs/>
            <w:noProof/>
            <w:webHidden/>
          </w:rPr>
          <w:fldChar w:fldCharType="end"/>
        </w:r>
      </w:hyperlink>
    </w:p>
    <w:p w14:paraId="1D10A7EB" w14:textId="77777777" w:rsidR="00477676" w:rsidRPr="00067D03" w:rsidRDefault="0096534A" w:rsidP="00477676">
      <w:pPr>
        <w:tabs>
          <w:tab w:val="left" w:pos="480"/>
          <w:tab w:val="right" w:leader="dot" w:pos="9639"/>
        </w:tabs>
        <w:spacing w:before="120" w:line="276" w:lineRule="auto"/>
        <w:rPr>
          <w:rFonts w:ascii="Times New Roman" w:hAnsi="Times New Roman" w:cs="Times New Roman"/>
          <w:b/>
          <w:bCs/>
          <w:noProof/>
        </w:rPr>
      </w:pPr>
      <w:hyperlink w:anchor="_Toc167298843" w:history="1">
        <w:r w:rsidR="00477676" w:rsidRPr="00067D03">
          <w:rPr>
            <w:rFonts w:ascii="Times New Roman" w:hAnsi="Times New Roman" w:cs="Times New Roman"/>
            <w:b/>
            <w:bCs/>
            <w:iCs/>
            <w:noProof/>
          </w:rPr>
          <w:t>1.</w:t>
        </w:r>
        <w:r w:rsidR="00477676" w:rsidRPr="00067D03">
          <w:rPr>
            <w:rFonts w:eastAsiaTheme="minorEastAsia"/>
            <w:noProof/>
            <w:lang w:eastAsia="ru-RU"/>
          </w:rPr>
          <w:tab/>
        </w:r>
        <w:r w:rsidR="00477676" w:rsidRPr="00067D03">
          <w:rPr>
            <w:rFonts w:ascii="Times New Roman" w:hAnsi="Times New Roman" w:cs="Times New Roman"/>
            <w:b/>
            <w:bCs/>
            <w:iCs/>
            <w:noProof/>
          </w:rPr>
          <w:t>Общая характеристика РАБОЧЕЙ ПРОГРАММЫ УЧЕБНОЙ ДИСЦИПЛИНЫ</w:t>
        </w:r>
        <w:r w:rsidR="00477676" w:rsidRPr="00067D03">
          <w:rPr>
            <w:rFonts w:ascii="Times New Roman" w:hAnsi="Times New Roman" w:cs="Times New Roman"/>
            <w:b/>
            <w:bCs/>
            <w:noProof/>
            <w:webHidden/>
          </w:rPr>
          <w:tab/>
        </w:r>
        <w:r w:rsidR="00477676" w:rsidRPr="00067D03">
          <w:rPr>
            <w:rFonts w:ascii="Times New Roman" w:hAnsi="Times New Roman" w:cs="Times New Roman"/>
            <w:b/>
            <w:bCs/>
            <w:noProof/>
            <w:webHidden/>
          </w:rPr>
          <w:fldChar w:fldCharType="begin"/>
        </w:r>
        <w:r w:rsidR="00477676" w:rsidRPr="00067D03">
          <w:rPr>
            <w:rFonts w:ascii="Times New Roman" w:hAnsi="Times New Roman" w:cs="Times New Roman"/>
            <w:b/>
            <w:bCs/>
            <w:noProof/>
            <w:webHidden/>
          </w:rPr>
          <w:instrText xml:space="preserve"> PAGEREF _Toc167298843 \h </w:instrText>
        </w:r>
        <w:r w:rsidR="00477676" w:rsidRPr="00067D03">
          <w:rPr>
            <w:rFonts w:ascii="Times New Roman" w:hAnsi="Times New Roman" w:cs="Times New Roman"/>
            <w:b/>
            <w:bCs/>
            <w:noProof/>
            <w:webHidden/>
          </w:rPr>
        </w:r>
        <w:r w:rsidR="00477676" w:rsidRPr="00067D03">
          <w:rPr>
            <w:rFonts w:ascii="Times New Roman" w:hAnsi="Times New Roman" w:cs="Times New Roman"/>
            <w:b/>
            <w:bCs/>
            <w:noProof/>
            <w:webHidden/>
          </w:rPr>
          <w:fldChar w:fldCharType="separate"/>
        </w:r>
        <w:r w:rsidR="00477676" w:rsidRPr="00067D03">
          <w:rPr>
            <w:rFonts w:ascii="Times New Roman" w:hAnsi="Times New Roman" w:cs="Times New Roman"/>
            <w:b/>
            <w:bCs/>
            <w:noProof/>
            <w:webHidden/>
          </w:rPr>
          <w:t>3</w:t>
        </w:r>
        <w:r w:rsidR="00477676" w:rsidRPr="00067D03">
          <w:rPr>
            <w:rFonts w:ascii="Times New Roman" w:hAnsi="Times New Roman" w:cs="Times New Roman"/>
            <w:b/>
            <w:bCs/>
            <w:noProof/>
            <w:webHidden/>
          </w:rPr>
          <w:fldChar w:fldCharType="end"/>
        </w:r>
      </w:hyperlink>
    </w:p>
    <w:p w14:paraId="230694A6" w14:textId="5EB6A04D" w:rsidR="00477676" w:rsidRPr="00067D03" w:rsidRDefault="00477676" w:rsidP="00067D03">
      <w:pPr>
        <w:widowControl w:val="0"/>
        <w:ind w:firstLine="284"/>
        <w:rPr>
          <w:rFonts w:ascii="Times New Roman" w:eastAsia="Times New Roman" w:hAnsi="Times New Roman" w:cs="Times New Roman"/>
          <w:sz w:val="24"/>
          <w:szCs w:val="24"/>
          <w:lang w:eastAsia="nl-NL"/>
        </w:rPr>
      </w:pPr>
      <w:r w:rsidRPr="00067D03">
        <w:rPr>
          <w:rFonts w:ascii="Times New Roman" w:eastAsia="Times New Roman" w:hAnsi="Times New Roman" w:cs="Times New Roman"/>
          <w:sz w:val="24"/>
          <w:szCs w:val="24"/>
          <w:lang w:eastAsia="nl-NL"/>
        </w:rPr>
        <w:t>1.1. Цель и место дисциплины в структуре образовательной программы</w:t>
      </w:r>
      <w:r w:rsidR="00067D03">
        <w:rPr>
          <w:rFonts w:ascii="Times New Roman" w:eastAsia="Times New Roman" w:hAnsi="Times New Roman" w:cs="Times New Roman"/>
          <w:sz w:val="24"/>
          <w:szCs w:val="24"/>
          <w:lang w:eastAsia="nl-NL"/>
        </w:rPr>
        <w:t>…………………...3</w:t>
      </w:r>
    </w:p>
    <w:p w14:paraId="4E817993" w14:textId="77777777" w:rsidR="00477676" w:rsidRPr="00067D03" w:rsidRDefault="0096534A" w:rsidP="00477676">
      <w:pPr>
        <w:tabs>
          <w:tab w:val="right" w:leader="dot" w:pos="9639"/>
        </w:tabs>
        <w:spacing w:before="120"/>
        <w:ind w:left="240"/>
        <w:rPr>
          <w:rFonts w:eastAsiaTheme="minorEastAsia"/>
          <w:noProof/>
          <w:lang w:eastAsia="ru-RU"/>
        </w:rPr>
      </w:pPr>
      <w:hyperlink w:anchor="_Toc167298844" w:history="1">
        <w:r w:rsidR="00477676" w:rsidRPr="00067D03">
          <w:rPr>
            <w:rFonts w:ascii="Times New Roman" w:eastAsia="Times New Roman" w:hAnsi="Times New Roman" w:cs="Times New Roman"/>
            <w:iCs/>
            <w:noProof/>
            <w:sz w:val="24"/>
            <w:szCs w:val="24"/>
            <w:lang w:eastAsia="ru-RU"/>
          </w:rPr>
          <w:t>1.2. Планируемые результаты освоения дисциплины</w:t>
        </w:r>
        <w:r w:rsidR="00477676" w:rsidRPr="00067D03">
          <w:rPr>
            <w:rFonts w:ascii="Times New Roman" w:eastAsia="Times New Roman" w:hAnsi="Times New Roman" w:cs="Times New Roman"/>
            <w:iCs/>
            <w:noProof/>
            <w:webHidden/>
            <w:sz w:val="24"/>
            <w:szCs w:val="24"/>
            <w:lang w:eastAsia="ru-RU"/>
          </w:rPr>
          <w:tab/>
        </w:r>
        <w:r w:rsidR="00477676" w:rsidRPr="00067D03">
          <w:rPr>
            <w:rFonts w:ascii="Times New Roman" w:eastAsia="Times New Roman" w:hAnsi="Times New Roman" w:cs="Times New Roman"/>
            <w:iCs/>
            <w:noProof/>
            <w:webHidden/>
            <w:sz w:val="24"/>
            <w:szCs w:val="24"/>
            <w:lang w:eastAsia="ru-RU"/>
          </w:rPr>
          <w:fldChar w:fldCharType="begin"/>
        </w:r>
        <w:r w:rsidR="00477676" w:rsidRPr="00067D03">
          <w:rPr>
            <w:rFonts w:ascii="Times New Roman" w:eastAsia="Times New Roman" w:hAnsi="Times New Roman" w:cs="Times New Roman"/>
            <w:iCs/>
            <w:noProof/>
            <w:webHidden/>
            <w:sz w:val="24"/>
            <w:szCs w:val="24"/>
            <w:lang w:eastAsia="ru-RU"/>
          </w:rPr>
          <w:instrText xml:space="preserve"> PAGEREF _Toc167298844 \h </w:instrText>
        </w:r>
        <w:r w:rsidR="00477676" w:rsidRPr="00067D03">
          <w:rPr>
            <w:rFonts w:ascii="Times New Roman" w:eastAsia="Times New Roman" w:hAnsi="Times New Roman" w:cs="Times New Roman"/>
            <w:iCs/>
            <w:noProof/>
            <w:webHidden/>
            <w:sz w:val="24"/>
            <w:szCs w:val="24"/>
            <w:lang w:eastAsia="ru-RU"/>
          </w:rPr>
        </w:r>
        <w:r w:rsidR="00477676" w:rsidRPr="00067D03">
          <w:rPr>
            <w:rFonts w:ascii="Times New Roman" w:eastAsia="Times New Roman" w:hAnsi="Times New Roman" w:cs="Times New Roman"/>
            <w:iCs/>
            <w:noProof/>
            <w:webHidden/>
            <w:sz w:val="24"/>
            <w:szCs w:val="24"/>
            <w:lang w:eastAsia="ru-RU"/>
          </w:rPr>
          <w:fldChar w:fldCharType="separate"/>
        </w:r>
        <w:r w:rsidR="00477676" w:rsidRPr="00067D03">
          <w:rPr>
            <w:rFonts w:ascii="Times New Roman" w:eastAsia="Times New Roman" w:hAnsi="Times New Roman" w:cs="Times New Roman"/>
            <w:iCs/>
            <w:noProof/>
            <w:webHidden/>
            <w:sz w:val="24"/>
            <w:szCs w:val="24"/>
            <w:lang w:eastAsia="ru-RU"/>
          </w:rPr>
          <w:t>3</w:t>
        </w:r>
        <w:r w:rsidR="00477676" w:rsidRPr="00067D03">
          <w:rPr>
            <w:rFonts w:ascii="Times New Roman" w:eastAsia="Times New Roman" w:hAnsi="Times New Roman" w:cs="Times New Roman"/>
            <w:iCs/>
            <w:noProof/>
            <w:webHidden/>
            <w:sz w:val="24"/>
            <w:szCs w:val="24"/>
            <w:lang w:eastAsia="ru-RU"/>
          </w:rPr>
          <w:fldChar w:fldCharType="end"/>
        </w:r>
      </w:hyperlink>
    </w:p>
    <w:p w14:paraId="5821CB00" w14:textId="77777777" w:rsidR="00477676" w:rsidRPr="00067D03" w:rsidRDefault="0096534A" w:rsidP="00477676">
      <w:pPr>
        <w:tabs>
          <w:tab w:val="right" w:leader="dot" w:pos="9639"/>
        </w:tabs>
        <w:spacing w:before="120" w:line="276" w:lineRule="auto"/>
        <w:rPr>
          <w:rFonts w:eastAsiaTheme="minorEastAsia"/>
          <w:noProof/>
          <w:lang w:eastAsia="ru-RU"/>
        </w:rPr>
      </w:pPr>
      <w:hyperlink w:anchor="_Toc167298845" w:history="1">
        <w:r w:rsidR="00477676" w:rsidRPr="00067D03">
          <w:rPr>
            <w:rFonts w:ascii="Times New Roman" w:hAnsi="Times New Roman" w:cs="Times New Roman"/>
            <w:b/>
            <w:bCs/>
            <w:noProof/>
          </w:rPr>
          <w:t>2. Структура и содержание ДИСЦИПЛИНЫ</w:t>
        </w:r>
        <w:r w:rsidR="00477676" w:rsidRPr="00067D03">
          <w:rPr>
            <w:rFonts w:ascii="Times New Roman" w:hAnsi="Times New Roman" w:cs="Times New Roman"/>
            <w:b/>
            <w:bCs/>
            <w:noProof/>
            <w:webHidden/>
          </w:rPr>
          <w:tab/>
        </w:r>
        <w:r w:rsidR="00477676" w:rsidRPr="00067D03">
          <w:rPr>
            <w:rFonts w:ascii="Times New Roman" w:hAnsi="Times New Roman" w:cs="Times New Roman"/>
            <w:b/>
            <w:bCs/>
            <w:noProof/>
            <w:webHidden/>
          </w:rPr>
          <w:fldChar w:fldCharType="begin"/>
        </w:r>
        <w:r w:rsidR="00477676" w:rsidRPr="00067D03">
          <w:rPr>
            <w:rFonts w:ascii="Times New Roman" w:hAnsi="Times New Roman" w:cs="Times New Roman"/>
            <w:b/>
            <w:bCs/>
            <w:noProof/>
            <w:webHidden/>
          </w:rPr>
          <w:instrText xml:space="preserve"> PAGEREF _Toc167298845 \h </w:instrText>
        </w:r>
        <w:r w:rsidR="00477676" w:rsidRPr="00067D03">
          <w:rPr>
            <w:rFonts w:ascii="Times New Roman" w:hAnsi="Times New Roman" w:cs="Times New Roman"/>
            <w:b/>
            <w:bCs/>
            <w:noProof/>
            <w:webHidden/>
          </w:rPr>
        </w:r>
        <w:r w:rsidR="00477676" w:rsidRPr="00067D03">
          <w:rPr>
            <w:rFonts w:ascii="Times New Roman" w:hAnsi="Times New Roman" w:cs="Times New Roman"/>
            <w:b/>
            <w:bCs/>
            <w:noProof/>
            <w:webHidden/>
          </w:rPr>
          <w:fldChar w:fldCharType="separate"/>
        </w:r>
        <w:r w:rsidR="00477676" w:rsidRPr="00067D03">
          <w:rPr>
            <w:rFonts w:ascii="Times New Roman" w:hAnsi="Times New Roman" w:cs="Times New Roman"/>
            <w:b/>
            <w:bCs/>
            <w:noProof/>
            <w:webHidden/>
          </w:rPr>
          <w:t>5</w:t>
        </w:r>
        <w:r w:rsidR="00477676" w:rsidRPr="00067D03">
          <w:rPr>
            <w:rFonts w:ascii="Times New Roman" w:hAnsi="Times New Roman" w:cs="Times New Roman"/>
            <w:b/>
            <w:bCs/>
            <w:noProof/>
            <w:webHidden/>
          </w:rPr>
          <w:fldChar w:fldCharType="end"/>
        </w:r>
      </w:hyperlink>
    </w:p>
    <w:p w14:paraId="2375AD99" w14:textId="77777777" w:rsidR="00477676" w:rsidRPr="00067D03" w:rsidRDefault="0096534A" w:rsidP="00477676">
      <w:pPr>
        <w:tabs>
          <w:tab w:val="right" w:leader="dot" w:pos="9639"/>
        </w:tabs>
        <w:spacing w:before="120"/>
        <w:ind w:left="240"/>
        <w:rPr>
          <w:rFonts w:eastAsiaTheme="minorEastAsia"/>
          <w:noProof/>
          <w:lang w:eastAsia="ru-RU"/>
        </w:rPr>
      </w:pPr>
      <w:hyperlink w:anchor="_Toc167298846" w:history="1">
        <w:r w:rsidR="00477676" w:rsidRPr="00067D03">
          <w:rPr>
            <w:rFonts w:ascii="Times New Roman" w:eastAsia="Times New Roman" w:hAnsi="Times New Roman" w:cs="Times New Roman"/>
            <w:iCs/>
            <w:noProof/>
            <w:sz w:val="24"/>
            <w:szCs w:val="24"/>
            <w:lang w:eastAsia="ru-RU"/>
          </w:rPr>
          <w:t>2.1. Трудоемкость освоения дисциплины</w:t>
        </w:r>
        <w:r w:rsidR="00477676" w:rsidRPr="00067D03">
          <w:rPr>
            <w:rFonts w:ascii="Times New Roman" w:eastAsia="Times New Roman" w:hAnsi="Times New Roman" w:cs="Times New Roman"/>
            <w:iCs/>
            <w:noProof/>
            <w:webHidden/>
            <w:sz w:val="24"/>
            <w:szCs w:val="24"/>
            <w:lang w:eastAsia="ru-RU"/>
          </w:rPr>
          <w:tab/>
        </w:r>
        <w:r w:rsidR="00477676" w:rsidRPr="00067D03">
          <w:rPr>
            <w:rFonts w:ascii="Times New Roman" w:eastAsia="Times New Roman" w:hAnsi="Times New Roman" w:cs="Times New Roman"/>
            <w:iCs/>
            <w:noProof/>
            <w:webHidden/>
            <w:sz w:val="24"/>
            <w:szCs w:val="24"/>
            <w:lang w:eastAsia="ru-RU"/>
          </w:rPr>
          <w:fldChar w:fldCharType="begin"/>
        </w:r>
        <w:r w:rsidR="00477676" w:rsidRPr="00067D03">
          <w:rPr>
            <w:rFonts w:ascii="Times New Roman" w:eastAsia="Times New Roman" w:hAnsi="Times New Roman" w:cs="Times New Roman"/>
            <w:iCs/>
            <w:noProof/>
            <w:webHidden/>
            <w:sz w:val="24"/>
            <w:szCs w:val="24"/>
            <w:lang w:eastAsia="ru-RU"/>
          </w:rPr>
          <w:instrText xml:space="preserve"> PAGEREF _Toc167298846 \h </w:instrText>
        </w:r>
        <w:r w:rsidR="00477676" w:rsidRPr="00067D03">
          <w:rPr>
            <w:rFonts w:ascii="Times New Roman" w:eastAsia="Times New Roman" w:hAnsi="Times New Roman" w:cs="Times New Roman"/>
            <w:iCs/>
            <w:noProof/>
            <w:webHidden/>
            <w:sz w:val="24"/>
            <w:szCs w:val="24"/>
            <w:lang w:eastAsia="ru-RU"/>
          </w:rPr>
        </w:r>
        <w:r w:rsidR="00477676" w:rsidRPr="00067D03">
          <w:rPr>
            <w:rFonts w:ascii="Times New Roman" w:eastAsia="Times New Roman" w:hAnsi="Times New Roman" w:cs="Times New Roman"/>
            <w:iCs/>
            <w:noProof/>
            <w:webHidden/>
            <w:sz w:val="24"/>
            <w:szCs w:val="24"/>
            <w:lang w:eastAsia="ru-RU"/>
          </w:rPr>
          <w:fldChar w:fldCharType="separate"/>
        </w:r>
        <w:r w:rsidR="00477676" w:rsidRPr="00067D03">
          <w:rPr>
            <w:rFonts w:ascii="Times New Roman" w:eastAsia="Times New Roman" w:hAnsi="Times New Roman" w:cs="Times New Roman"/>
            <w:iCs/>
            <w:noProof/>
            <w:webHidden/>
            <w:sz w:val="24"/>
            <w:szCs w:val="24"/>
            <w:lang w:eastAsia="ru-RU"/>
          </w:rPr>
          <w:t>5</w:t>
        </w:r>
        <w:r w:rsidR="00477676" w:rsidRPr="00067D03">
          <w:rPr>
            <w:rFonts w:ascii="Times New Roman" w:eastAsia="Times New Roman" w:hAnsi="Times New Roman" w:cs="Times New Roman"/>
            <w:iCs/>
            <w:noProof/>
            <w:webHidden/>
            <w:sz w:val="24"/>
            <w:szCs w:val="24"/>
            <w:lang w:eastAsia="ru-RU"/>
          </w:rPr>
          <w:fldChar w:fldCharType="end"/>
        </w:r>
      </w:hyperlink>
    </w:p>
    <w:p w14:paraId="74917DF3" w14:textId="77777777" w:rsidR="00477676" w:rsidRPr="00067D03" w:rsidRDefault="0096534A" w:rsidP="00477676">
      <w:pPr>
        <w:tabs>
          <w:tab w:val="right" w:leader="dot" w:pos="9639"/>
        </w:tabs>
        <w:spacing w:before="120"/>
        <w:ind w:left="240"/>
        <w:rPr>
          <w:rFonts w:eastAsiaTheme="minorEastAsia"/>
          <w:noProof/>
          <w:lang w:eastAsia="ru-RU"/>
        </w:rPr>
      </w:pPr>
      <w:hyperlink w:anchor="_Toc167298847" w:history="1">
        <w:r w:rsidR="00477676" w:rsidRPr="00067D03">
          <w:rPr>
            <w:rFonts w:ascii="Times New Roman" w:eastAsia="Times New Roman" w:hAnsi="Times New Roman" w:cs="Times New Roman"/>
            <w:iCs/>
            <w:noProof/>
            <w:sz w:val="24"/>
            <w:szCs w:val="24"/>
            <w:lang w:eastAsia="ru-RU"/>
          </w:rPr>
          <w:t>2.2. Содержание дисциплины</w:t>
        </w:r>
        <w:r w:rsidR="00477676" w:rsidRPr="00067D03">
          <w:rPr>
            <w:rFonts w:ascii="Times New Roman" w:eastAsia="Times New Roman" w:hAnsi="Times New Roman" w:cs="Times New Roman"/>
            <w:iCs/>
            <w:noProof/>
            <w:webHidden/>
            <w:sz w:val="24"/>
            <w:szCs w:val="24"/>
            <w:lang w:eastAsia="ru-RU"/>
          </w:rPr>
          <w:tab/>
        </w:r>
        <w:r w:rsidR="00477676" w:rsidRPr="00067D03">
          <w:rPr>
            <w:rFonts w:ascii="Times New Roman" w:eastAsia="Times New Roman" w:hAnsi="Times New Roman" w:cs="Times New Roman"/>
            <w:iCs/>
            <w:noProof/>
            <w:webHidden/>
            <w:sz w:val="24"/>
            <w:szCs w:val="24"/>
            <w:lang w:eastAsia="ru-RU"/>
          </w:rPr>
          <w:fldChar w:fldCharType="begin"/>
        </w:r>
        <w:r w:rsidR="00477676" w:rsidRPr="00067D03">
          <w:rPr>
            <w:rFonts w:ascii="Times New Roman" w:eastAsia="Times New Roman" w:hAnsi="Times New Roman" w:cs="Times New Roman"/>
            <w:iCs/>
            <w:noProof/>
            <w:webHidden/>
            <w:sz w:val="24"/>
            <w:szCs w:val="24"/>
            <w:lang w:eastAsia="ru-RU"/>
          </w:rPr>
          <w:instrText xml:space="preserve"> PAGEREF _Toc167298847 \h </w:instrText>
        </w:r>
        <w:r w:rsidR="00477676" w:rsidRPr="00067D03">
          <w:rPr>
            <w:rFonts w:ascii="Times New Roman" w:eastAsia="Times New Roman" w:hAnsi="Times New Roman" w:cs="Times New Roman"/>
            <w:iCs/>
            <w:noProof/>
            <w:webHidden/>
            <w:sz w:val="24"/>
            <w:szCs w:val="24"/>
            <w:lang w:eastAsia="ru-RU"/>
          </w:rPr>
        </w:r>
        <w:r w:rsidR="00477676" w:rsidRPr="00067D03">
          <w:rPr>
            <w:rFonts w:ascii="Times New Roman" w:eastAsia="Times New Roman" w:hAnsi="Times New Roman" w:cs="Times New Roman"/>
            <w:iCs/>
            <w:noProof/>
            <w:webHidden/>
            <w:sz w:val="24"/>
            <w:szCs w:val="24"/>
            <w:lang w:eastAsia="ru-RU"/>
          </w:rPr>
          <w:fldChar w:fldCharType="separate"/>
        </w:r>
        <w:r w:rsidR="00477676" w:rsidRPr="00067D03">
          <w:rPr>
            <w:rFonts w:ascii="Times New Roman" w:eastAsia="Times New Roman" w:hAnsi="Times New Roman" w:cs="Times New Roman"/>
            <w:iCs/>
            <w:noProof/>
            <w:webHidden/>
            <w:sz w:val="24"/>
            <w:szCs w:val="24"/>
            <w:lang w:eastAsia="ru-RU"/>
          </w:rPr>
          <w:t>6</w:t>
        </w:r>
        <w:r w:rsidR="00477676" w:rsidRPr="00067D03">
          <w:rPr>
            <w:rFonts w:ascii="Times New Roman" w:eastAsia="Times New Roman" w:hAnsi="Times New Roman" w:cs="Times New Roman"/>
            <w:iCs/>
            <w:noProof/>
            <w:webHidden/>
            <w:sz w:val="24"/>
            <w:szCs w:val="24"/>
            <w:lang w:eastAsia="ru-RU"/>
          </w:rPr>
          <w:fldChar w:fldCharType="end"/>
        </w:r>
      </w:hyperlink>
    </w:p>
    <w:p w14:paraId="0C99DC66" w14:textId="77777777" w:rsidR="00477676" w:rsidRPr="00067D03" w:rsidRDefault="0096534A" w:rsidP="00477676">
      <w:pPr>
        <w:tabs>
          <w:tab w:val="right" w:leader="dot" w:pos="9639"/>
        </w:tabs>
        <w:spacing w:before="120" w:line="276" w:lineRule="auto"/>
        <w:rPr>
          <w:rFonts w:eastAsiaTheme="minorEastAsia"/>
          <w:noProof/>
          <w:lang w:eastAsia="ru-RU"/>
        </w:rPr>
      </w:pPr>
      <w:hyperlink w:anchor="_Toc167298848" w:history="1">
        <w:r w:rsidR="00477676" w:rsidRPr="00067D03">
          <w:rPr>
            <w:rFonts w:ascii="Times New Roman" w:hAnsi="Times New Roman" w:cs="Times New Roman"/>
            <w:b/>
            <w:bCs/>
            <w:noProof/>
          </w:rPr>
          <w:t>3. Условия реализации ДИСЦИПЛИНЫ</w:t>
        </w:r>
        <w:r w:rsidR="00477676" w:rsidRPr="00067D03">
          <w:rPr>
            <w:rFonts w:ascii="Times New Roman" w:hAnsi="Times New Roman" w:cs="Times New Roman"/>
            <w:b/>
            <w:bCs/>
            <w:noProof/>
            <w:webHidden/>
          </w:rPr>
          <w:tab/>
        </w:r>
        <w:r w:rsidR="00477676" w:rsidRPr="00067D03">
          <w:rPr>
            <w:rFonts w:ascii="Times New Roman" w:hAnsi="Times New Roman" w:cs="Times New Roman"/>
            <w:b/>
            <w:bCs/>
            <w:noProof/>
            <w:webHidden/>
          </w:rPr>
          <w:fldChar w:fldCharType="begin"/>
        </w:r>
        <w:r w:rsidR="00477676" w:rsidRPr="00067D03">
          <w:rPr>
            <w:rFonts w:ascii="Times New Roman" w:hAnsi="Times New Roman" w:cs="Times New Roman"/>
            <w:b/>
            <w:bCs/>
            <w:noProof/>
            <w:webHidden/>
          </w:rPr>
          <w:instrText xml:space="preserve"> PAGEREF _Toc167298848 \h </w:instrText>
        </w:r>
        <w:r w:rsidR="00477676" w:rsidRPr="00067D03">
          <w:rPr>
            <w:rFonts w:ascii="Times New Roman" w:hAnsi="Times New Roman" w:cs="Times New Roman"/>
            <w:b/>
            <w:bCs/>
            <w:noProof/>
            <w:webHidden/>
          </w:rPr>
        </w:r>
        <w:r w:rsidR="00477676" w:rsidRPr="00067D03">
          <w:rPr>
            <w:rFonts w:ascii="Times New Roman" w:hAnsi="Times New Roman" w:cs="Times New Roman"/>
            <w:b/>
            <w:bCs/>
            <w:noProof/>
            <w:webHidden/>
          </w:rPr>
          <w:fldChar w:fldCharType="separate"/>
        </w:r>
        <w:r w:rsidR="00477676" w:rsidRPr="00067D03">
          <w:rPr>
            <w:rFonts w:ascii="Times New Roman" w:hAnsi="Times New Roman" w:cs="Times New Roman"/>
            <w:b/>
            <w:bCs/>
            <w:noProof/>
            <w:webHidden/>
          </w:rPr>
          <w:t>8</w:t>
        </w:r>
        <w:r w:rsidR="00477676" w:rsidRPr="00067D03">
          <w:rPr>
            <w:rFonts w:ascii="Times New Roman" w:hAnsi="Times New Roman" w:cs="Times New Roman"/>
            <w:b/>
            <w:bCs/>
            <w:noProof/>
            <w:webHidden/>
          </w:rPr>
          <w:fldChar w:fldCharType="end"/>
        </w:r>
      </w:hyperlink>
    </w:p>
    <w:p w14:paraId="05A8F81F" w14:textId="77777777" w:rsidR="00477676" w:rsidRPr="00067D03" w:rsidRDefault="0096534A" w:rsidP="00477676">
      <w:pPr>
        <w:tabs>
          <w:tab w:val="right" w:leader="dot" w:pos="9639"/>
        </w:tabs>
        <w:spacing w:before="120"/>
        <w:ind w:left="240"/>
        <w:rPr>
          <w:rFonts w:eastAsiaTheme="minorEastAsia"/>
          <w:noProof/>
          <w:lang w:eastAsia="ru-RU"/>
        </w:rPr>
      </w:pPr>
      <w:hyperlink w:anchor="_Toc167298849" w:history="1">
        <w:r w:rsidR="00477676" w:rsidRPr="00067D03">
          <w:rPr>
            <w:rFonts w:ascii="Times New Roman" w:eastAsia="Times New Roman" w:hAnsi="Times New Roman" w:cs="Times New Roman"/>
            <w:iCs/>
            <w:noProof/>
            <w:sz w:val="24"/>
            <w:szCs w:val="24"/>
            <w:lang w:eastAsia="ru-RU"/>
          </w:rPr>
          <w:t>3.1. Материально-техническое обеспечение</w:t>
        </w:r>
        <w:r w:rsidR="00477676" w:rsidRPr="00067D03">
          <w:rPr>
            <w:rFonts w:ascii="Times New Roman" w:eastAsia="Times New Roman" w:hAnsi="Times New Roman" w:cs="Times New Roman"/>
            <w:iCs/>
            <w:noProof/>
            <w:webHidden/>
            <w:sz w:val="24"/>
            <w:szCs w:val="24"/>
            <w:lang w:eastAsia="ru-RU"/>
          </w:rPr>
          <w:tab/>
        </w:r>
        <w:r w:rsidR="00477676" w:rsidRPr="00067D03">
          <w:rPr>
            <w:rFonts w:ascii="Times New Roman" w:eastAsia="Times New Roman" w:hAnsi="Times New Roman" w:cs="Times New Roman"/>
            <w:iCs/>
            <w:noProof/>
            <w:webHidden/>
            <w:sz w:val="24"/>
            <w:szCs w:val="24"/>
            <w:lang w:eastAsia="ru-RU"/>
          </w:rPr>
          <w:fldChar w:fldCharType="begin"/>
        </w:r>
        <w:r w:rsidR="00477676" w:rsidRPr="00067D03">
          <w:rPr>
            <w:rFonts w:ascii="Times New Roman" w:eastAsia="Times New Roman" w:hAnsi="Times New Roman" w:cs="Times New Roman"/>
            <w:iCs/>
            <w:noProof/>
            <w:webHidden/>
            <w:sz w:val="24"/>
            <w:szCs w:val="24"/>
            <w:lang w:eastAsia="ru-RU"/>
          </w:rPr>
          <w:instrText xml:space="preserve"> PAGEREF _Toc167298849 \h </w:instrText>
        </w:r>
        <w:r w:rsidR="00477676" w:rsidRPr="00067D03">
          <w:rPr>
            <w:rFonts w:ascii="Times New Roman" w:eastAsia="Times New Roman" w:hAnsi="Times New Roman" w:cs="Times New Roman"/>
            <w:iCs/>
            <w:noProof/>
            <w:webHidden/>
            <w:sz w:val="24"/>
            <w:szCs w:val="24"/>
            <w:lang w:eastAsia="ru-RU"/>
          </w:rPr>
        </w:r>
        <w:r w:rsidR="00477676" w:rsidRPr="00067D03">
          <w:rPr>
            <w:rFonts w:ascii="Times New Roman" w:eastAsia="Times New Roman" w:hAnsi="Times New Roman" w:cs="Times New Roman"/>
            <w:iCs/>
            <w:noProof/>
            <w:webHidden/>
            <w:sz w:val="24"/>
            <w:szCs w:val="24"/>
            <w:lang w:eastAsia="ru-RU"/>
          </w:rPr>
          <w:fldChar w:fldCharType="separate"/>
        </w:r>
        <w:r w:rsidR="00477676" w:rsidRPr="00067D03">
          <w:rPr>
            <w:rFonts w:ascii="Times New Roman" w:eastAsia="Times New Roman" w:hAnsi="Times New Roman" w:cs="Times New Roman"/>
            <w:iCs/>
            <w:noProof/>
            <w:webHidden/>
            <w:sz w:val="24"/>
            <w:szCs w:val="24"/>
            <w:lang w:eastAsia="ru-RU"/>
          </w:rPr>
          <w:t>8</w:t>
        </w:r>
        <w:r w:rsidR="00477676" w:rsidRPr="00067D03">
          <w:rPr>
            <w:rFonts w:ascii="Times New Roman" w:eastAsia="Times New Roman" w:hAnsi="Times New Roman" w:cs="Times New Roman"/>
            <w:iCs/>
            <w:noProof/>
            <w:webHidden/>
            <w:sz w:val="24"/>
            <w:szCs w:val="24"/>
            <w:lang w:eastAsia="ru-RU"/>
          </w:rPr>
          <w:fldChar w:fldCharType="end"/>
        </w:r>
      </w:hyperlink>
    </w:p>
    <w:p w14:paraId="3E43602E" w14:textId="77777777" w:rsidR="00477676" w:rsidRPr="00067D03" w:rsidRDefault="0096534A" w:rsidP="00477676">
      <w:pPr>
        <w:tabs>
          <w:tab w:val="right" w:leader="dot" w:pos="9639"/>
        </w:tabs>
        <w:spacing w:before="120"/>
        <w:ind w:left="240"/>
        <w:rPr>
          <w:rFonts w:eastAsiaTheme="minorEastAsia"/>
          <w:noProof/>
          <w:lang w:eastAsia="ru-RU"/>
        </w:rPr>
      </w:pPr>
      <w:hyperlink w:anchor="_Toc167298850" w:history="1">
        <w:r w:rsidR="00477676" w:rsidRPr="00067D03">
          <w:rPr>
            <w:rFonts w:ascii="Times New Roman" w:eastAsia="Times New Roman" w:hAnsi="Times New Roman" w:cs="Times New Roman"/>
            <w:iCs/>
            <w:noProof/>
            <w:sz w:val="24"/>
            <w:szCs w:val="24"/>
            <w:lang w:eastAsia="ru-RU"/>
          </w:rPr>
          <w:t>3.2. Учебно-методическое обеспечение</w:t>
        </w:r>
        <w:r w:rsidR="00477676" w:rsidRPr="00067D03">
          <w:rPr>
            <w:rFonts w:ascii="Times New Roman" w:eastAsia="Times New Roman" w:hAnsi="Times New Roman" w:cs="Times New Roman"/>
            <w:iCs/>
            <w:noProof/>
            <w:webHidden/>
            <w:sz w:val="24"/>
            <w:szCs w:val="24"/>
            <w:lang w:eastAsia="ru-RU"/>
          </w:rPr>
          <w:tab/>
        </w:r>
        <w:r w:rsidR="00477676" w:rsidRPr="00067D03">
          <w:rPr>
            <w:rFonts w:ascii="Times New Roman" w:eastAsia="Times New Roman" w:hAnsi="Times New Roman" w:cs="Times New Roman"/>
            <w:iCs/>
            <w:noProof/>
            <w:webHidden/>
            <w:sz w:val="24"/>
            <w:szCs w:val="24"/>
            <w:lang w:eastAsia="ru-RU"/>
          </w:rPr>
          <w:fldChar w:fldCharType="begin"/>
        </w:r>
        <w:r w:rsidR="00477676" w:rsidRPr="00067D03">
          <w:rPr>
            <w:rFonts w:ascii="Times New Roman" w:eastAsia="Times New Roman" w:hAnsi="Times New Roman" w:cs="Times New Roman"/>
            <w:iCs/>
            <w:noProof/>
            <w:webHidden/>
            <w:sz w:val="24"/>
            <w:szCs w:val="24"/>
            <w:lang w:eastAsia="ru-RU"/>
          </w:rPr>
          <w:instrText xml:space="preserve"> PAGEREF _Toc167298850 \h </w:instrText>
        </w:r>
        <w:r w:rsidR="00477676" w:rsidRPr="00067D03">
          <w:rPr>
            <w:rFonts w:ascii="Times New Roman" w:eastAsia="Times New Roman" w:hAnsi="Times New Roman" w:cs="Times New Roman"/>
            <w:iCs/>
            <w:noProof/>
            <w:webHidden/>
            <w:sz w:val="24"/>
            <w:szCs w:val="24"/>
            <w:lang w:eastAsia="ru-RU"/>
          </w:rPr>
        </w:r>
        <w:r w:rsidR="00477676" w:rsidRPr="00067D03">
          <w:rPr>
            <w:rFonts w:ascii="Times New Roman" w:eastAsia="Times New Roman" w:hAnsi="Times New Roman" w:cs="Times New Roman"/>
            <w:iCs/>
            <w:noProof/>
            <w:webHidden/>
            <w:sz w:val="24"/>
            <w:szCs w:val="24"/>
            <w:lang w:eastAsia="ru-RU"/>
          </w:rPr>
          <w:fldChar w:fldCharType="separate"/>
        </w:r>
        <w:r w:rsidR="00477676" w:rsidRPr="00067D03">
          <w:rPr>
            <w:rFonts w:ascii="Times New Roman" w:eastAsia="Times New Roman" w:hAnsi="Times New Roman" w:cs="Times New Roman"/>
            <w:iCs/>
            <w:noProof/>
            <w:webHidden/>
            <w:sz w:val="24"/>
            <w:szCs w:val="24"/>
            <w:lang w:eastAsia="ru-RU"/>
          </w:rPr>
          <w:t>8</w:t>
        </w:r>
        <w:r w:rsidR="00477676" w:rsidRPr="00067D03">
          <w:rPr>
            <w:rFonts w:ascii="Times New Roman" w:eastAsia="Times New Roman" w:hAnsi="Times New Roman" w:cs="Times New Roman"/>
            <w:iCs/>
            <w:noProof/>
            <w:webHidden/>
            <w:sz w:val="24"/>
            <w:szCs w:val="24"/>
            <w:lang w:eastAsia="ru-RU"/>
          </w:rPr>
          <w:fldChar w:fldCharType="end"/>
        </w:r>
      </w:hyperlink>
    </w:p>
    <w:p w14:paraId="39CD90EA" w14:textId="77777777" w:rsidR="00477676" w:rsidRPr="00067D03" w:rsidRDefault="0096534A" w:rsidP="00477676">
      <w:pPr>
        <w:tabs>
          <w:tab w:val="right" w:leader="dot" w:pos="9639"/>
        </w:tabs>
        <w:spacing w:before="120" w:line="276" w:lineRule="auto"/>
        <w:rPr>
          <w:rFonts w:eastAsiaTheme="minorEastAsia"/>
          <w:noProof/>
          <w:lang w:eastAsia="ru-RU"/>
        </w:rPr>
      </w:pPr>
      <w:hyperlink w:anchor="_Toc167298851" w:history="1">
        <w:r w:rsidR="00477676" w:rsidRPr="00067D03">
          <w:rPr>
            <w:rFonts w:ascii="Times New Roman" w:hAnsi="Times New Roman" w:cs="Times New Roman"/>
            <w:b/>
            <w:bCs/>
            <w:noProof/>
          </w:rPr>
          <w:t>4. Контроль и оценка результатов  освоения ДИСЦИПЛИНЫ</w:t>
        </w:r>
        <w:r w:rsidR="00477676" w:rsidRPr="00067D03">
          <w:rPr>
            <w:rFonts w:ascii="Times New Roman" w:hAnsi="Times New Roman" w:cs="Times New Roman"/>
            <w:b/>
            <w:bCs/>
            <w:noProof/>
            <w:webHidden/>
          </w:rPr>
          <w:tab/>
        </w:r>
        <w:r w:rsidR="00477676" w:rsidRPr="00067D03">
          <w:rPr>
            <w:rFonts w:ascii="Times New Roman" w:hAnsi="Times New Roman" w:cs="Times New Roman"/>
            <w:b/>
            <w:bCs/>
            <w:noProof/>
            <w:webHidden/>
          </w:rPr>
          <w:fldChar w:fldCharType="begin"/>
        </w:r>
        <w:r w:rsidR="00477676" w:rsidRPr="00067D03">
          <w:rPr>
            <w:rFonts w:ascii="Times New Roman" w:hAnsi="Times New Roman" w:cs="Times New Roman"/>
            <w:b/>
            <w:bCs/>
            <w:noProof/>
            <w:webHidden/>
          </w:rPr>
          <w:instrText xml:space="preserve"> PAGEREF _Toc167298851 \h </w:instrText>
        </w:r>
        <w:r w:rsidR="00477676" w:rsidRPr="00067D03">
          <w:rPr>
            <w:rFonts w:ascii="Times New Roman" w:hAnsi="Times New Roman" w:cs="Times New Roman"/>
            <w:b/>
            <w:bCs/>
            <w:noProof/>
            <w:webHidden/>
          </w:rPr>
        </w:r>
        <w:r w:rsidR="00477676" w:rsidRPr="00067D03">
          <w:rPr>
            <w:rFonts w:ascii="Times New Roman" w:hAnsi="Times New Roman" w:cs="Times New Roman"/>
            <w:b/>
            <w:bCs/>
            <w:noProof/>
            <w:webHidden/>
          </w:rPr>
          <w:fldChar w:fldCharType="separate"/>
        </w:r>
        <w:r w:rsidR="00477676" w:rsidRPr="00067D03">
          <w:rPr>
            <w:rFonts w:ascii="Times New Roman" w:hAnsi="Times New Roman" w:cs="Times New Roman"/>
            <w:b/>
            <w:bCs/>
            <w:noProof/>
            <w:webHidden/>
          </w:rPr>
          <w:t>9</w:t>
        </w:r>
        <w:r w:rsidR="00477676" w:rsidRPr="00067D03">
          <w:rPr>
            <w:rFonts w:ascii="Times New Roman" w:hAnsi="Times New Roman" w:cs="Times New Roman"/>
            <w:b/>
            <w:bCs/>
            <w:noProof/>
            <w:webHidden/>
          </w:rPr>
          <w:fldChar w:fldCharType="end"/>
        </w:r>
      </w:hyperlink>
    </w:p>
    <w:p w14:paraId="1E3D306F" w14:textId="77777777" w:rsidR="00477676" w:rsidRPr="00477676" w:rsidRDefault="00477676" w:rsidP="00477676">
      <w:pPr>
        <w:keepNext/>
        <w:spacing w:after="120"/>
        <w:outlineLvl w:val="0"/>
        <w:rPr>
          <w:rFonts w:ascii="Times New Roman" w:eastAsia="Segoe UI" w:hAnsi="Times New Roman" w:cs="Times New Roman"/>
          <w:caps/>
          <w:kern w:val="32"/>
          <w:sz w:val="24"/>
          <w:szCs w:val="24"/>
          <w:lang w:eastAsia="ru-RU"/>
        </w:rPr>
      </w:pPr>
      <w:r w:rsidRPr="00067D03">
        <w:rPr>
          <w:rFonts w:ascii="Times New Roman" w:eastAsia="Segoe UI" w:hAnsi="Times New Roman" w:cs="Times New Roman"/>
          <w:caps/>
          <w:kern w:val="32"/>
          <w:sz w:val="24"/>
          <w:szCs w:val="24"/>
          <w:lang w:eastAsia="ru-RU"/>
        </w:rPr>
        <w:fldChar w:fldCharType="end"/>
      </w:r>
    </w:p>
    <w:p w14:paraId="2C77DA7B" w14:textId="77777777" w:rsidR="00477676" w:rsidRPr="00477676" w:rsidRDefault="00477676" w:rsidP="00477676">
      <w:pPr>
        <w:keepNext/>
        <w:spacing w:after="120"/>
        <w:outlineLvl w:val="0"/>
        <w:rPr>
          <w:rFonts w:ascii="Times New Roman" w:eastAsia="Segoe UI" w:hAnsi="Times New Roman" w:cs="Times New Roman"/>
          <w:b/>
          <w:bCs/>
          <w:caps/>
          <w:kern w:val="32"/>
          <w:sz w:val="24"/>
          <w:szCs w:val="24"/>
          <w:lang w:eastAsia="ru-RU"/>
        </w:rPr>
        <w:sectPr w:rsidR="00477676" w:rsidRPr="00477676" w:rsidSect="00502F97">
          <w:headerReference w:type="even" r:id="rId91"/>
          <w:headerReference w:type="default" r:id="rId92"/>
          <w:pgSz w:w="11906" w:h="16838"/>
          <w:pgMar w:top="1134" w:right="567" w:bottom="1134" w:left="1701" w:header="709" w:footer="709" w:gutter="0"/>
          <w:cols w:space="708"/>
          <w:docGrid w:linePitch="360"/>
        </w:sectPr>
      </w:pPr>
    </w:p>
    <w:p w14:paraId="0D057774" w14:textId="77777777" w:rsidR="00477676" w:rsidRPr="00477676" w:rsidRDefault="00477676" w:rsidP="008F04A5">
      <w:pPr>
        <w:keepNext/>
        <w:numPr>
          <w:ilvl w:val="0"/>
          <w:numId w:val="34"/>
        </w:numPr>
        <w:spacing w:after="120"/>
        <w:jc w:val="center"/>
        <w:outlineLvl w:val="0"/>
        <w:rPr>
          <w:rFonts w:ascii="Times New Roman" w:eastAsia="Segoe UI" w:hAnsi="Times New Roman" w:cs="Times New Roman"/>
          <w:b/>
          <w:bCs/>
          <w:iCs/>
          <w:caps/>
          <w:kern w:val="32"/>
          <w:sz w:val="24"/>
          <w:szCs w:val="24"/>
          <w:lang w:eastAsia="ru-RU"/>
        </w:rPr>
      </w:pPr>
      <w:bookmarkStart w:id="90" w:name="_Toc167298843"/>
      <w:r w:rsidRPr="00477676">
        <w:rPr>
          <w:rFonts w:ascii="Times New Roman" w:eastAsia="Segoe UI" w:hAnsi="Times New Roman" w:cs="Times New Roman"/>
          <w:b/>
          <w:bCs/>
          <w:iCs/>
          <w:caps/>
          <w:kern w:val="32"/>
          <w:sz w:val="24"/>
          <w:szCs w:val="24"/>
          <w:lang w:eastAsia="ru-RU"/>
        </w:rPr>
        <w:lastRenderedPageBreak/>
        <w:t>Общая характеристика РАБОЧЕЙ ПРОГРАММЫ УЧЕБНОЙ ДИСЦИПЛИНЫ</w:t>
      </w:r>
      <w:bookmarkEnd w:id="90"/>
    </w:p>
    <w:p w14:paraId="25C45DA8" w14:textId="77777777" w:rsidR="00477676" w:rsidRPr="00477676" w:rsidRDefault="00477676" w:rsidP="00477676">
      <w:pPr>
        <w:widowControl w:val="0"/>
        <w:ind w:left="720"/>
        <w:jc w:val="center"/>
        <w:rPr>
          <w:rFonts w:ascii="Times New Roman" w:eastAsia="Segoe UI" w:hAnsi="Times New Roman" w:cs="Times New Roman"/>
          <w:sz w:val="24"/>
          <w:szCs w:val="24"/>
          <w:vertAlign w:val="superscript"/>
          <w:lang w:eastAsia="nl-NL"/>
        </w:rPr>
      </w:pPr>
      <w:r w:rsidRPr="00477676">
        <w:rPr>
          <w:rFonts w:ascii="Times New Roman" w:eastAsia="Times New Roman" w:hAnsi="Times New Roman" w:cs="Times New Roman"/>
          <w:b/>
          <w:sz w:val="24"/>
          <w:szCs w:val="24"/>
          <w:lang w:eastAsia="nl-NL"/>
        </w:rPr>
        <w:t>«</w:t>
      </w:r>
      <w:r w:rsidRPr="00477676">
        <w:rPr>
          <w:rFonts w:ascii="Times New Roman" w:eastAsia="Times New Roman" w:hAnsi="Times New Roman" w:cs="Times New Roman"/>
          <w:b/>
          <w:noProof/>
          <w:sz w:val="24"/>
          <w:szCs w:val="24"/>
          <w:lang w:eastAsia="nl-NL"/>
        </w:rPr>
        <w:t>ОП.07</w:t>
      </w:r>
      <w:r w:rsidRPr="00477676">
        <w:rPr>
          <w:rFonts w:ascii="Times New Roman" w:eastAsia="Times New Roman" w:hAnsi="Times New Roman" w:cs="Times New Roman"/>
          <w:b/>
          <w:sz w:val="24"/>
          <w:szCs w:val="24"/>
          <w:lang w:eastAsia="nl-NL"/>
        </w:rPr>
        <w:t xml:space="preserve"> </w:t>
      </w:r>
      <w:r w:rsidRPr="00477676">
        <w:rPr>
          <w:rFonts w:ascii="Times New Roman" w:eastAsia="Times New Roman" w:hAnsi="Times New Roman" w:cs="Times New Roman"/>
          <w:b/>
          <w:noProof/>
          <w:sz w:val="24"/>
          <w:szCs w:val="24"/>
          <w:lang w:eastAsia="nl-NL"/>
        </w:rPr>
        <w:t>Прикладная математика</w:t>
      </w:r>
      <w:r w:rsidRPr="00477676">
        <w:rPr>
          <w:rFonts w:ascii="Times New Roman" w:eastAsia="Times New Roman" w:hAnsi="Times New Roman" w:cs="Times New Roman"/>
          <w:b/>
          <w:sz w:val="24"/>
          <w:szCs w:val="24"/>
          <w:lang w:eastAsia="nl-NL"/>
        </w:rPr>
        <w:t>»</w:t>
      </w:r>
      <w:r w:rsidRPr="00477676">
        <w:rPr>
          <w:rFonts w:ascii="Times New Roman" w:eastAsia="Segoe UI" w:hAnsi="Times New Roman" w:cs="Times New Roman"/>
          <w:sz w:val="24"/>
          <w:szCs w:val="24"/>
          <w:vertAlign w:val="superscript"/>
          <w:lang w:eastAsia="nl-NL"/>
        </w:rPr>
        <w:t xml:space="preserve"> </w:t>
      </w:r>
    </w:p>
    <w:p w14:paraId="7949B890" w14:textId="77777777" w:rsidR="00477676" w:rsidRPr="00477676" w:rsidRDefault="00477676" w:rsidP="00067D03">
      <w:pPr>
        <w:widowControl w:val="0"/>
        <w:spacing w:line="276" w:lineRule="auto"/>
        <w:ind w:left="720"/>
        <w:rPr>
          <w:rFonts w:ascii="Times New Roman" w:eastAsia="Times New Roman" w:hAnsi="Times New Roman" w:cs="Times New Roman"/>
          <w:b/>
          <w:sz w:val="24"/>
          <w:szCs w:val="24"/>
          <w:lang w:eastAsia="nl-NL"/>
        </w:rPr>
      </w:pPr>
      <w:r w:rsidRPr="00477676">
        <w:rPr>
          <w:rFonts w:ascii="Times New Roman" w:eastAsia="Times New Roman" w:hAnsi="Times New Roman" w:cs="Times New Roman"/>
          <w:b/>
          <w:sz w:val="24"/>
          <w:szCs w:val="24"/>
          <w:lang w:eastAsia="nl-NL"/>
        </w:rPr>
        <w:t>1.1. Цель и место дисциплины в структуре образовательной программы</w:t>
      </w:r>
    </w:p>
    <w:p w14:paraId="1C3A77E8" w14:textId="77777777" w:rsidR="00477676" w:rsidRPr="00477676" w:rsidRDefault="00477676" w:rsidP="00067D03">
      <w:pPr>
        <w:suppressAutoHyphens/>
        <w:spacing w:line="276" w:lineRule="auto"/>
        <w:ind w:firstLine="709"/>
        <w:jc w:val="both"/>
        <w:rPr>
          <w:rFonts w:ascii="Times New Roman" w:eastAsia="Times New Roman" w:hAnsi="Times New Roman" w:cs="Times New Roman"/>
          <w:sz w:val="24"/>
          <w:szCs w:val="24"/>
          <w:lang w:eastAsia="ru-RU"/>
        </w:rPr>
      </w:pPr>
      <w:r w:rsidRPr="00477676">
        <w:rPr>
          <w:rFonts w:ascii="Times New Roman" w:eastAsia="Times New Roman" w:hAnsi="Times New Roman" w:cs="Times New Roman"/>
          <w:sz w:val="24"/>
          <w:szCs w:val="24"/>
          <w:lang w:eastAsia="ru-RU"/>
        </w:rPr>
        <w:t xml:space="preserve">Цель дисциплины </w:t>
      </w:r>
      <w:r w:rsidRPr="00477676">
        <w:rPr>
          <w:rFonts w:ascii="Times New Roman" w:hAnsi="Times New Roman"/>
        </w:rPr>
        <w:t xml:space="preserve">«ОП.07 </w:t>
      </w:r>
      <w:r w:rsidRPr="00477676">
        <w:rPr>
          <w:rFonts w:ascii="Times New Roman" w:hAnsi="Times New Roman"/>
          <w:sz w:val="24"/>
          <w:szCs w:val="24"/>
        </w:rPr>
        <w:t>Прикладная математика</w:t>
      </w:r>
      <w:r w:rsidRPr="00477676">
        <w:rPr>
          <w:rFonts w:ascii="Times New Roman" w:hAnsi="Times New Roman"/>
        </w:rPr>
        <w:t>»</w:t>
      </w:r>
      <w:r w:rsidRPr="00477676">
        <w:rPr>
          <w:rFonts w:ascii="Times New Roman" w:eastAsia="Times New Roman" w:hAnsi="Times New Roman" w:cs="Times New Roman"/>
          <w:sz w:val="24"/>
          <w:szCs w:val="24"/>
          <w:lang w:eastAsia="ru-RU"/>
        </w:rPr>
        <w:t>: формирование навыков использования основных математических методов решения прикладных задач в области профессиональной деятельности</w:t>
      </w:r>
      <w:r w:rsidRPr="00477676">
        <w:rPr>
          <w:rFonts w:ascii="Times New Roman" w:eastAsia="Times New Roman" w:hAnsi="Times New Roman"/>
          <w:bCs/>
          <w:i/>
          <w:iCs/>
          <w:sz w:val="24"/>
          <w:szCs w:val="24"/>
          <w:lang w:eastAsia="ru-RU"/>
        </w:rPr>
        <w:t>.</w:t>
      </w:r>
    </w:p>
    <w:p w14:paraId="0A16C20C" w14:textId="77777777" w:rsidR="00477676" w:rsidRPr="00477676" w:rsidRDefault="00477676" w:rsidP="00067D03">
      <w:pPr>
        <w:suppressAutoHyphens/>
        <w:spacing w:line="276" w:lineRule="auto"/>
        <w:ind w:firstLine="709"/>
        <w:jc w:val="both"/>
        <w:rPr>
          <w:rFonts w:ascii="Times New Roman" w:hAnsi="Times New Roman" w:cs="Times New Roman"/>
          <w:sz w:val="24"/>
          <w:szCs w:val="24"/>
        </w:rPr>
      </w:pPr>
      <w:r w:rsidRPr="00477676">
        <w:rPr>
          <w:rFonts w:ascii="Times New Roman" w:hAnsi="Times New Roman" w:cs="Times New Roman"/>
          <w:sz w:val="24"/>
          <w:szCs w:val="24"/>
        </w:rPr>
        <w:t>Дисциплина «ОП.07 Прикладная математика» включена в обязательную часть общепрофессионального цикла образовательной программы.</w:t>
      </w:r>
    </w:p>
    <w:p w14:paraId="261EF3C5" w14:textId="77777777" w:rsidR="00477676" w:rsidRPr="00477676" w:rsidRDefault="00477676" w:rsidP="00067D03">
      <w:pPr>
        <w:suppressAutoHyphens/>
        <w:spacing w:line="276" w:lineRule="auto"/>
        <w:ind w:firstLine="709"/>
        <w:jc w:val="both"/>
        <w:rPr>
          <w:rFonts w:ascii="Times New Roman" w:hAnsi="Times New Roman" w:cs="Times New Roman"/>
          <w:sz w:val="24"/>
          <w:szCs w:val="24"/>
        </w:rPr>
      </w:pPr>
    </w:p>
    <w:p w14:paraId="0C7A82E5" w14:textId="77777777" w:rsidR="00477676" w:rsidRPr="00477676" w:rsidRDefault="00477676" w:rsidP="00067D03">
      <w:pPr>
        <w:spacing w:line="276" w:lineRule="auto"/>
        <w:ind w:firstLine="709"/>
        <w:outlineLvl w:val="1"/>
        <w:rPr>
          <w:rFonts w:ascii="Times New Roman" w:eastAsia="Segoe UI" w:hAnsi="Times New Roman" w:cs="Times New Roman"/>
          <w:b/>
          <w:bCs/>
          <w:sz w:val="24"/>
          <w:szCs w:val="24"/>
          <w:lang w:eastAsia="ru-RU"/>
        </w:rPr>
      </w:pPr>
      <w:bookmarkStart w:id="91" w:name="_Toc167298844"/>
      <w:r w:rsidRPr="00477676">
        <w:rPr>
          <w:rFonts w:ascii="Times New Roman" w:eastAsia="Segoe UI" w:hAnsi="Times New Roman" w:cs="Times New Roman"/>
          <w:b/>
          <w:bCs/>
          <w:sz w:val="24"/>
          <w:szCs w:val="24"/>
          <w:lang w:eastAsia="ru-RU"/>
        </w:rPr>
        <w:t>1.2. Планируемые результаты освоения дисциплины</w:t>
      </w:r>
      <w:bookmarkEnd w:id="91"/>
    </w:p>
    <w:p w14:paraId="52FC32C1" w14:textId="77777777" w:rsidR="00477676" w:rsidRPr="00477676" w:rsidRDefault="00477676" w:rsidP="00067D03">
      <w:pPr>
        <w:spacing w:line="276" w:lineRule="auto"/>
        <w:ind w:firstLine="709"/>
        <w:jc w:val="both"/>
        <w:rPr>
          <w:rFonts w:ascii="Times New Roman" w:eastAsia="Times New Roman" w:hAnsi="Times New Roman" w:cs="Times New Roman"/>
          <w:sz w:val="24"/>
          <w:szCs w:val="24"/>
          <w:lang w:eastAsia="ru-RU"/>
        </w:rPr>
      </w:pPr>
      <w:r w:rsidRPr="00477676">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4.3ОПОП-П).</w:t>
      </w:r>
    </w:p>
    <w:p w14:paraId="3033EC5B" w14:textId="77777777" w:rsidR="00477676" w:rsidRPr="00477676" w:rsidRDefault="00477676" w:rsidP="00067D03">
      <w:pPr>
        <w:spacing w:line="276" w:lineRule="auto"/>
        <w:ind w:firstLine="709"/>
        <w:rPr>
          <w:rFonts w:ascii="Times New Roman" w:hAnsi="Times New Roman" w:cs="Times New Roman"/>
          <w:bCs/>
          <w:sz w:val="24"/>
          <w:szCs w:val="24"/>
        </w:rPr>
      </w:pPr>
      <w:r w:rsidRPr="00477676">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2794"/>
        <w:gridCol w:w="2794"/>
        <w:gridCol w:w="2794"/>
      </w:tblGrid>
      <w:tr w:rsidR="00067D03" w:rsidRPr="001D1D87" w14:paraId="2C0D4B8B" w14:textId="77777777" w:rsidTr="00BB0950">
        <w:tc>
          <w:tcPr>
            <w:tcW w:w="1246" w:type="dxa"/>
            <w:tcBorders>
              <w:top w:val="single" w:sz="4" w:space="0" w:color="auto"/>
              <w:left w:val="single" w:sz="4" w:space="0" w:color="auto"/>
              <w:right w:val="single" w:sz="4" w:space="0" w:color="auto"/>
            </w:tcBorders>
          </w:tcPr>
          <w:p w14:paraId="2ACB28EB" w14:textId="77777777" w:rsidR="00067D03" w:rsidRPr="00900FFA" w:rsidRDefault="00067D03" w:rsidP="00BB0950">
            <w:pPr>
              <w:rPr>
                <w:rStyle w:val="afb"/>
                <w:b/>
                <w:i w:val="0"/>
                <w:sz w:val="24"/>
                <w:szCs w:val="24"/>
              </w:rPr>
            </w:pPr>
            <w:r w:rsidRPr="00900FFA">
              <w:rPr>
                <w:rStyle w:val="afb"/>
                <w:b/>
                <w:i w:val="0"/>
                <w:sz w:val="24"/>
                <w:szCs w:val="24"/>
              </w:rPr>
              <w:t xml:space="preserve">Код ОК, </w:t>
            </w:r>
          </w:p>
          <w:p w14:paraId="4EED8FC5" w14:textId="77777777" w:rsidR="00067D03" w:rsidRPr="001D1D87" w:rsidRDefault="00067D03" w:rsidP="00BB0950">
            <w:pPr>
              <w:rPr>
                <w:rStyle w:val="afb"/>
                <w:b/>
                <w:i w:val="0"/>
                <w:sz w:val="24"/>
                <w:szCs w:val="24"/>
              </w:rPr>
            </w:pPr>
            <w:r w:rsidRPr="001D1D87">
              <w:rPr>
                <w:rStyle w:val="afb"/>
                <w:b/>
                <w:i w:val="0"/>
                <w:sz w:val="24"/>
                <w:szCs w:val="24"/>
              </w:rPr>
              <w:t xml:space="preserve">ПК </w:t>
            </w:r>
          </w:p>
        </w:tc>
        <w:tc>
          <w:tcPr>
            <w:tcW w:w="2794" w:type="dxa"/>
            <w:tcBorders>
              <w:top w:val="single" w:sz="4" w:space="0" w:color="auto"/>
              <w:left w:val="single" w:sz="4" w:space="0" w:color="auto"/>
              <w:right w:val="single" w:sz="4" w:space="0" w:color="auto"/>
            </w:tcBorders>
          </w:tcPr>
          <w:p w14:paraId="0AB16597" w14:textId="77777777" w:rsidR="00067D03" w:rsidRPr="00900FFA" w:rsidRDefault="00067D03" w:rsidP="00BB0950">
            <w:pPr>
              <w:jc w:val="center"/>
              <w:rPr>
                <w:rFonts w:ascii="Times New Roman" w:hAnsi="Times New Roman" w:cs="Times New Roman"/>
                <w:b/>
                <w:sz w:val="24"/>
                <w:szCs w:val="24"/>
              </w:rPr>
            </w:pPr>
            <w:r w:rsidRPr="00900FFA">
              <w:rPr>
                <w:rFonts w:ascii="Times New Roman" w:hAnsi="Times New Roman" w:cs="Times New Roman"/>
                <w:b/>
                <w:sz w:val="24"/>
                <w:szCs w:val="24"/>
              </w:rPr>
              <w:t>Уметь</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52931058" w14:textId="77777777" w:rsidR="00067D03" w:rsidRPr="00900FFA" w:rsidRDefault="00067D03" w:rsidP="00BB0950">
            <w:pPr>
              <w:jc w:val="center"/>
              <w:rPr>
                <w:rFonts w:ascii="Times New Roman" w:hAnsi="Times New Roman" w:cs="Times New Roman"/>
                <w:b/>
                <w:i/>
                <w:sz w:val="24"/>
                <w:szCs w:val="24"/>
              </w:rPr>
            </w:pPr>
            <w:r w:rsidRPr="00900FFA">
              <w:rPr>
                <w:rFonts w:ascii="Times New Roman" w:hAnsi="Times New Roman" w:cs="Times New Roman"/>
                <w:b/>
                <w:sz w:val="24"/>
                <w:szCs w:val="24"/>
              </w:rPr>
              <w:t>Знать</w:t>
            </w:r>
          </w:p>
        </w:tc>
        <w:tc>
          <w:tcPr>
            <w:tcW w:w="2794" w:type="dxa"/>
            <w:tcBorders>
              <w:top w:val="single" w:sz="4" w:space="0" w:color="auto"/>
              <w:left w:val="single" w:sz="4" w:space="0" w:color="auto"/>
              <w:bottom w:val="single" w:sz="4" w:space="0" w:color="auto"/>
              <w:right w:val="single" w:sz="4" w:space="0" w:color="auto"/>
            </w:tcBorders>
          </w:tcPr>
          <w:p w14:paraId="6EE6EC8A" w14:textId="77777777" w:rsidR="00067D03" w:rsidRPr="001D1D87" w:rsidRDefault="00067D03" w:rsidP="00BB0950">
            <w:pPr>
              <w:jc w:val="center"/>
              <w:rPr>
                <w:rFonts w:ascii="Times New Roman" w:hAnsi="Times New Roman" w:cs="Times New Roman"/>
                <w:b/>
                <w:i/>
                <w:sz w:val="24"/>
                <w:szCs w:val="24"/>
              </w:rPr>
            </w:pPr>
            <w:r w:rsidRPr="001D1D87">
              <w:rPr>
                <w:rFonts w:ascii="Times New Roman" w:hAnsi="Times New Roman" w:cs="Times New Roman"/>
                <w:b/>
                <w:sz w:val="24"/>
                <w:szCs w:val="24"/>
              </w:rPr>
              <w:t xml:space="preserve">Владеть навыками </w:t>
            </w:r>
          </w:p>
        </w:tc>
      </w:tr>
      <w:tr w:rsidR="00067D03" w:rsidRPr="00900FFA" w14:paraId="00B407FE" w14:textId="77777777" w:rsidTr="00BB0950">
        <w:tc>
          <w:tcPr>
            <w:tcW w:w="1246" w:type="dxa"/>
            <w:tcBorders>
              <w:top w:val="single" w:sz="4" w:space="0" w:color="auto"/>
              <w:left w:val="single" w:sz="4" w:space="0" w:color="auto"/>
              <w:right w:val="single" w:sz="4" w:space="0" w:color="auto"/>
            </w:tcBorders>
          </w:tcPr>
          <w:p w14:paraId="1517CC12" w14:textId="77777777" w:rsidR="00067D03" w:rsidRDefault="00067D03" w:rsidP="00BB0950">
            <w:pPr>
              <w:rPr>
                <w:rFonts w:ascii="Times New Roman" w:hAnsi="Times New Roman" w:cs="Times New Roman"/>
                <w:bCs/>
                <w:sz w:val="24"/>
                <w:szCs w:val="24"/>
              </w:rPr>
            </w:pPr>
            <w:r w:rsidRPr="00900FFA">
              <w:rPr>
                <w:rFonts w:ascii="Times New Roman" w:hAnsi="Times New Roman" w:cs="Times New Roman"/>
                <w:bCs/>
                <w:sz w:val="24"/>
                <w:szCs w:val="24"/>
              </w:rPr>
              <w:t>ОК.0</w:t>
            </w:r>
            <w:r>
              <w:rPr>
                <w:rFonts w:ascii="Times New Roman" w:hAnsi="Times New Roman" w:cs="Times New Roman"/>
                <w:bCs/>
                <w:sz w:val="24"/>
                <w:szCs w:val="24"/>
              </w:rPr>
              <w:t>1</w:t>
            </w:r>
          </w:p>
          <w:p w14:paraId="4CFC8756" w14:textId="77777777" w:rsidR="00067D03" w:rsidRPr="00900FFA" w:rsidRDefault="00067D03" w:rsidP="00BB0950">
            <w:pPr>
              <w:rPr>
                <w:rFonts w:ascii="Times New Roman" w:hAnsi="Times New Roman" w:cs="Times New Roman"/>
                <w:bCs/>
                <w:sz w:val="24"/>
                <w:szCs w:val="24"/>
              </w:rPr>
            </w:pPr>
          </w:p>
        </w:tc>
        <w:tc>
          <w:tcPr>
            <w:tcW w:w="2794" w:type="dxa"/>
            <w:tcBorders>
              <w:top w:val="single" w:sz="4" w:space="0" w:color="auto"/>
              <w:left w:val="single" w:sz="4" w:space="0" w:color="auto"/>
              <w:right w:val="single" w:sz="4" w:space="0" w:color="auto"/>
            </w:tcBorders>
          </w:tcPr>
          <w:p w14:paraId="0EE0BBF2" w14:textId="77777777" w:rsidR="00067D03" w:rsidRPr="003E6557" w:rsidRDefault="00067D03" w:rsidP="00BB0950">
            <w:pPr>
              <w:tabs>
                <w:tab w:val="left" w:pos="316"/>
              </w:tabs>
              <w:suppressAutoHyphens/>
              <w:ind w:left="32"/>
              <w:contextualSpacing/>
              <w:rPr>
                <w:rFonts w:ascii="Times New Roman" w:hAnsi="Times New Roman" w:cs="Times New Roman"/>
                <w:bCs/>
                <w:sz w:val="24"/>
                <w:szCs w:val="24"/>
              </w:rPr>
            </w:pPr>
            <w:r w:rsidRPr="003E6557">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5E96F440" w14:textId="77777777" w:rsidR="00067D03" w:rsidRPr="003E6557" w:rsidRDefault="00067D03" w:rsidP="00BB0950">
            <w:pPr>
              <w:tabs>
                <w:tab w:val="left" w:pos="316"/>
              </w:tabs>
              <w:suppressAutoHyphens/>
              <w:ind w:left="32"/>
              <w:contextualSpacing/>
              <w:rPr>
                <w:rFonts w:ascii="Times New Roman" w:hAnsi="Times New Roman" w:cs="Times New Roman"/>
                <w:bCs/>
                <w:sz w:val="24"/>
                <w:szCs w:val="24"/>
              </w:rPr>
            </w:pPr>
            <w:r w:rsidRPr="003E6557">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60252413" w14:textId="77777777" w:rsidR="00067D03" w:rsidRPr="003E6557" w:rsidRDefault="00067D03" w:rsidP="00BB0950">
            <w:pPr>
              <w:tabs>
                <w:tab w:val="left" w:pos="316"/>
              </w:tabs>
              <w:suppressAutoHyphens/>
              <w:ind w:left="32"/>
              <w:contextualSpacing/>
              <w:rPr>
                <w:rFonts w:ascii="Times New Roman" w:hAnsi="Times New Roman" w:cs="Times New Roman"/>
                <w:bCs/>
                <w:sz w:val="24"/>
                <w:szCs w:val="24"/>
              </w:rPr>
            </w:pPr>
            <w:r w:rsidRPr="003E6557">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14:paraId="0BE5CB2A" w14:textId="77777777" w:rsidR="00067D03" w:rsidRPr="003E6557" w:rsidRDefault="00067D03" w:rsidP="00BB0950">
            <w:pPr>
              <w:tabs>
                <w:tab w:val="left" w:pos="316"/>
              </w:tabs>
              <w:suppressAutoHyphens/>
              <w:ind w:left="32"/>
              <w:contextualSpacing/>
              <w:rPr>
                <w:rFonts w:ascii="Times New Roman" w:hAnsi="Times New Roman" w:cs="Times New Roman"/>
                <w:bCs/>
                <w:sz w:val="24"/>
                <w:szCs w:val="24"/>
              </w:rPr>
            </w:pPr>
            <w:r w:rsidRPr="003E6557">
              <w:rPr>
                <w:rFonts w:ascii="Times New Roman" w:hAnsi="Times New Roman" w:cs="Times New Roman"/>
                <w:bCs/>
                <w:sz w:val="24"/>
                <w:szCs w:val="24"/>
              </w:rPr>
              <w:t>владеть актуальными методами работы в профессиональной и смежных сферах</w:t>
            </w:r>
          </w:p>
          <w:p w14:paraId="09AFD112" w14:textId="77777777" w:rsidR="00067D03" w:rsidRPr="00F90C76" w:rsidRDefault="00067D03" w:rsidP="00BB0950">
            <w:pPr>
              <w:tabs>
                <w:tab w:val="left" w:pos="316"/>
              </w:tabs>
              <w:suppressAutoHyphens/>
              <w:ind w:left="32"/>
              <w:contextualSpacing/>
              <w:rPr>
                <w:rFonts w:ascii="Times New Roman" w:hAnsi="Times New Roman" w:cs="Times New Roman"/>
                <w:bCs/>
                <w:sz w:val="24"/>
                <w:szCs w:val="24"/>
              </w:rPr>
            </w:pPr>
            <w:r w:rsidRPr="003E6557">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38F4459A" w14:textId="77777777" w:rsidR="00067D03" w:rsidRPr="003E6557" w:rsidRDefault="00067D03" w:rsidP="00BB0950">
            <w:pPr>
              <w:tabs>
                <w:tab w:val="left" w:pos="361"/>
              </w:tabs>
              <w:suppressAutoHyphens/>
              <w:contextualSpacing/>
              <w:rPr>
                <w:rFonts w:ascii="Times New Roman" w:hAnsi="Times New Roman" w:cs="Times New Roman"/>
                <w:bCs/>
                <w:sz w:val="24"/>
                <w:szCs w:val="24"/>
              </w:rPr>
            </w:pPr>
            <w:r w:rsidRPr="003E6557">
              <w:rPr>
                <w:rFonts w:ascii="Times New Roman" w:hAnsi="Times New Roman" w:cs="Times New Roman"/>
                <w:bCs/>
                <w:sz w:val="24"/>
                <w:szCs w:val="24"/>
              </w:rPr>
              <w:t xml:space="preserve">актуальный профессиональный и социальный контекст, в котором приходится работать и жить </w:t>
            </w:r>
          </w:p>
          <w:p w14:paraId="0E1F0947" w14:textId="77777777" w:rsidR="00067D03" w:rsidRPr="003E6557" w:rsidRDefault="00067D03" w:rsidP="00BB0950">
            <w:pPr>
              <w:tabs>
                <w:tab w:val="left" w:pos="361"/>
              </w:tabs>
              <w:suppressAutoHyphens/>
              <w:contextualSpacing/>
              <w:rPr>
                <w:rFonts w:ascii="Times New Roman" w:hAnsi="Times New Roman" w:cs="Times New Roman"/>
                <w:bCs/>
                <w:sz w:val="24"/>
                <w:szCs w:val="24"/>
              </w:rPr>
            </w:pPr>
            <w:r w:rsidRPr="003E6557">
              <w:rPr>
                <w:rFonts w:ascii="Times New Roman" w:hAnsi="Times New Roman" w:cs="Times New Roman"/>
                <w:bCs/>
                <w:sz w:val="24"/>
                <w:szCs w:val="24"/>
              </w:rPr>
              <w:t>структура плана для решения задач, алгоритмы выполнения работ в профессиональной и смежных областях</w:t>
            </w:r>
          </w:p>
          <w:p w14:paraId="57B3A496" w14:textId="77777777" w:rsidR="00067D03" w:rsidRPr="003E6557" w:rsidRDefault="00067D03" w:rsidP="00BB0950">
            <w:pPr>
              <w:tabs>
                <w:tab w:val="left" w:pos="361"/>
              </w:tabs>
              <w:suppressAutoHyphens/>
              <w:contextualSpacing/>
              <w:rPr>
                <w:rFonts w:ascii="Times New Roman" w:hAnsi="Times New Roman" w:cs="Times New Roman"/>
                <w:bCs/>
                <w:sz w:val="24"/>
                <w:szCs w:val="24"/>
              </w:rPr>
            </w:pPr>
            <w:r w:rsidRPr="003E6557">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14:paraId="21BDE663" w14:textId="77777777" w:rsidR="00067D03" w:rsidRPr="003E6557" w:rsidRDefault="00067D03" w:rsidP="00BB0950">
            <w:pPr>
              <w:tabs>
                <w:tab w:val="left" w:pos="361"/>
              </w:tabs>
              <w:suppressAutoHyphens/>
              <w:contextualSpacing/>
              <w:rPr>
                <w:rFonts w:ascii="Times New Roman" w:hAnsi="Times New Roman" w:cs="Times New Roman"/>
                <w:bCs/>
                <w:sz w:val="24"/>
                <w:szCs w:val="24"/>
              </w:rPr>
            </w:pPr>
            <w:r w:rsidRPr="003E6557">
              <w:rPr>
                <w:rFonts w:ascii="Times New Roman" w:hAnsi="Times New Roman" w:cs="Times New Roman"/>
                <w:bCs/>
                <w:sz w:val="24"/>
                <w:szCs w:val="24"/>
              </w:rPr>
              <w:t>методы работы в профессиональной и смежных сферах</w:t>
            </w:r>
          </w:p>
          <w:p w14:paraId="0D3C19EB" w14:textId="77777777" w:rsidR="00067D03" w:rsidRPr="001D1D87" w:rsidRDefault="00067D03" w:rsidP="00BB0950">
            <w:pPr>
              <w:tabs>
                <w:tab w:val="left" w:pos="361"/>
              </w:tabs>
              <w:suppressAutoHyphens/>
              <w:contextualSpacing/>
              <w:rPr>
                <w:rFonts w:ascii="Times New Roman" w:hAnsi="Times New Roman" w:cs="Times New Roman"/>
                <w:bCs/>
                <w:sz w:val="24"/>
                <w:szCs w:val="24"/>
              </w:rPr>
            </w:pPr>
            <w:r w:rsidRPr="003E6557">
              <w:rPr>
                <w:rFonts w:ascii="Times New Roman" w:hAnsi="Times New Roman" w:cs="Times New Roman"/>
                <w:bCs/>
                <w:sz w:val="24"/>
                <w:szCs w:val="24"/>
              </w:rPr>
              <w:t>порядок оценки результатов решения задач профессиональной деятельности</w:t>
            </w:r>
          </w:p>
        </w:tc>
        <w:tc>
          <w:tcPr>
            <w:tcW w:w="2794" w:type="dxa"/>
            <w:tcBorders>
              <w:top w:val="single" w:sz="4" w:space="0" w:color="auto"/>
              <w:left w:val="single" w:sz="4" w:space="0" w:color="auto"/>
              <w:bottom w:val="single" w:sz="4" w:space="0" w:color="auto"/>
              <w:right w:val="single" w:sz="4" w:space="0" w:color="auto"/>
            </w:tcBorders>
          </w:tcPr>
          <w:p w14:paraId="55BAF774" w14:textId="77777777" w:rsidR="00067D03" w:rsidRPr="00900FFA" w:rsidRDefault="00067D03" w:rsidP="00BB0950">
            <w:pPr>
              <w:jc w:val="center"/>
              <w:rPr>
                <w:rFonts w:ascii="Times New Roman" w:hAnsi="Times New Roman" w:cs="Times New Roman"/>
                <w:bCs/>
                <w:i/>
                <w:sz w:val="24"/>
                <w:szCs w:val="24"/>
              </w:rPr>
            </w:pPr>
            <w:r w:rsidRPr="00900FFA">
              <w:rPr>
                <w:rFonts w:ascii="Times New Roman" w:hAnsi="Times New Roman" w:cs="Times New Roman"/>
                <w:bCs/>
                <w:i/>
                <w:sz w:val="24"/>
                <w:szCs w:val="24"/>
              </w:rPr>
              <w:t>-</w:t>
            </w:r>
          </w:p>
        </w:tc>
      </w:tr>
      <w:tr w:rsidR="00067D03" w:rsidRPr="00900FFA" w14:paraId="7729A4F6" w14:textId="77777777" w:rsidTr="00BB0950">
        <w:tc>
          <w:tcPr>
            <w:tcW w:w="1246" w:type="dxa"/>
            <w:tcBorders>
              <w:top w:val="single" w:sz="4" w:space="0" w:color="auto"/>
              <w:left w:val="single" w:sz="4" w:space="0" w:color="auto"/>
              <w:right w:val="single" w:sz="4" w:space="0" w:color="auto"/>
            </w:tcBorders>
          </w:tcPr>
          <w:p w14:paraId="15A34F80" w14:textId="77777777" w:rsidR="00067D03" w:rsidRDefault="00067D03" w:rsidP="00BB0950">
            <w:pPr>
              <w:rPr>
                <w:rFonts w:ascii="Times New Roman" w:hAnsi="Times New Roman" w:cs="Times New Roman"/>
                <w:bCs/>
                <w:sz w:val="24"/>
                <w:szCs w:val="24"/>
              </w:rPr>
            </w:pPr>
            <w:r>
              <w:rPr>
                <w:rFonts w:ascii="Times New Roman" w:hAnsi="Times New Roman" w:cs="Times New Roman"/>
                <w:bCs/>
                <w:sz w:val="24"/>
                <w:szCs w:val="24"/>
              </w:rPr>
              <w:t>ОК.05</w:t>
            </w:r>
          </w:p>
          <w:p w14:paraId="352DAC21" w14:textId="77777777" w:rsidR="00067D03" w:rsidRPr="00900FFA" w:rsidRDefault="00067D03" w:rsidP="00BB0950">
            <w:pPr>
              <w:rPr>
                <w:rFonts w:ascii="Times New Roman" w:hAnsi="Times New Roman" w:cs="Times New Roman"/>
                <w:bCs/>
                <w:sz w:val="24"/>
                <w:szCs w:val="24"/>
              </w:rPr>
            </w:pPr>
          </w:p>
        </w:tc>
        <w:tc>
          <w:tcPr>
            <w:tcW w:w="2794" w:type="dxa"/>
            <w:tcBorders>
              <w:top w:val="single" w:sz="4" w:space="0" w:color="auto"/>
              <w:left w:val="single" w:sz="4" w:space="0" w:color="auto"/>
              <w:right w:val="single" w:sz="4" w:space="0" w:color="auto"/>
            </w:tcBorders>
          </w:tcPr>
          <w:p w14:paraId="34315008" w14:textId="77777777" w:rsidR="00067D03" w:rsidRPr="003E6557" w:rsidRDefault="00067D03" w:rsidP="00BB0950">
            <w:pPr>
              <w:tabs>
                <w:tab w:val="left" w:pos="316"/>
              </w:tabs>
              <w:suppressAutoHyphens/>
              <w:contextualSpacing/>
              <w:rPr>
                <w:rFonts w:ascii="Times New Roman" w:eastAsia="Times New Roman" w:hAnsi="Times New Roman" w:cs="Times New Roman"/>
                <w:noProof/>
                <w:sz w:val="24"/>
                <w:szCs w:val="24"/>
                <w:lang w:eastAsia="ru-RU"/>
              </w:rPr>
            </w:pPr>
            <w:r w:rsidRPr="003E6557">
              <w:rPr>
                <w:rFonts w:ascii="Times New Roman" w:eastAsia="Times New Roman" w:hAnsi="Times New Roman" w:cs="Times New Roman"/>
                <w:noProof/>
                <w:sz w:val="24"/>
                <w:szCs w:val="24"/>
                <w:lang w:eastAsia="ru-RU"/>
              </w:rPr>
              <w:t xml:space="preserve">грамотно излагать свои мысли и оформлять документы по </w:t>
            </w:r>
            <w:r w:rsidRPr="003E6557">
              <w:rPr>
                <w:rFonts w:ascii="Times New Roman" w:eastAsia="Times New Roman" w:hAnsi="Times New Roman" w:cs="Times New Roman"/>
                <w:noProof/>
                <w:sz w:val="24"/>
                <w:szCs w:val="24"/>
                <w:lang w:eastAsia="ru-RU"/>
              </w:rPr>
              <w:lastRenderedPageBreak/>
              <w:t>профессиональной тематике на государственном языке</w:t>
            </w:r>
          </w:p>
          <w:p w14:paraId="62D82386" w14:textId="77777777" w:rsidR="00067D03" w:rsidRPr="00C4639D" w:rsidRDefault="00067D03" w:rsidP="00BB0950">
            <w:pPr>
              <w:tabs>
                <w:tab w:val="left" w:pos="316"/>
              </w:tabs>
              <w:suppressAutoHyphens/>
              <w:contextualSpacing/>
              <w:rPr>
                <w:rFonts w:ascii="Times New Roman" w:eastAsia="Times New Roman" w:hAnsi="Times New Roman" w:cs="Times New Roman"/>
                <w:noProof/>
                <w:sz w:val="24"/>
                <w:szCs w:val="24"/>
                <w:lang w:eastAsia="ru-RU"/>
              </w:rPr>
            </w:pPr>
            <w:r w:rsidRPr="003E6557">
              <w:rPr>
                <w:rFonts w:ascii="Times New Roman" w:eastAsia="Times New Roman" w:hAnsi="Times New Roman" w:cs="Times New Roman"/>
                <w:noProof/>
                <w:sz w:val="24"/>
                <w:szCs w:val="24"/>
                <w:lang w:eastAsia="ru-RU"/>
              </w:rPr>
              <w:t>проявлять толерантность в рабочем коллективе</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18D7C15B" w14:textId="77777777" w:rsidR="00067D03" w:rsidRPr="003E6557" w:rsidRDefault="00067D03" w:rsidP="00BB0950">
            <w:pPr>
              <w:tabs>
                <w:tab w:val="left" w:pos="361"/>
              </w:tabs>
              <w:suppressAutoHyphens/>
              <w:contextualSpacing/>
              <w:rPr>
                <w:rFonts w:ascii="Times New Roman" w:hAnsi="Times New Roman" w:cs="Times New Roman"/>
                <w:bCs/>
                <w:sz w:val="24"/>
                <w:szCs w:val="24"/>
              </w:rPr>
            </w:pPr>
            <w:r w:rsidRPr="003E6557">
              <w:rPr>
                <w:rFonts w:ascii="Times New Roman" w:hAnsi="Times New Roman" w:cs="Times New Roman"/>
                <w:bCs/>
                <w:sz w:val="24"/>
                <w:szCs w:val="24"/>
              </w:rPr>
              <w:lastRenderedPageBreak/>
              <w:t xml:space="preserve">правила оформления документов </w:t>
            </w:r>
          </w:p>
          <w:p w14:paraId="282190FC" w14:textId="77777777" w:rsidR="00067D03" w:rsidRPr="003E6557" w:rsidRDefault="00067D03" w:rsidP="00BB0950">
            <w:pPr>
              <w:tabs>
                <w:tab w:val="left" w:pos="361"/>
              </w:tabs>
              <w:suppressAutoHyphens/>
              <w:contextualSpacing/>
              <w:rPr>
                <w:rFonts w:ascii="Times New Roman" w:hAnsi="Times New Roman" w:cs="Times New Roman"/>
                <w:bCs/>
                <w:sz w:val="24"/>
                <w:szCs w:val="24"/>
              </w:rPr>
            </w:pPr>
            <w:r w:rsidRPr="003E6557">
              <w:rPr>
                <w:rFonts w:ascii="Times New Roman" w:hAnsi="Times New Roman" w:cs="Times New Roman"/>
                <w:bCs/>
                <w:sz w:val="24"/>
                <w:szCs w:val="24"/>
              </w:rPr>
              <w:lastRenderedPageBreak/>
              <w:t>правила построения устных сообщений</w:t>
            </w:r>
          </w:p>
          <w:p w14:paraId="2AC3CD9E" w14:textId="77777777" w:rsidR="00067D03" w:rsidRPr="001D1D87" w:rsidRDefault="00067D03" w:rsidP="00BB0950">
            <w:pPr>
              <w:tabs>
                <w:tab w:val="left" w:pos="361"/>
              </w:tabs>
              <w:suppressAutoHyphens/>
              <w:contextualSpacing/>
              <w:rPr>
                <w:rFonts w:ascii="Times New Roman" w:hAnsi="Times New Roman" w:cs="Times New Roman"/>
                <w:bCs/>
                <w:sz w:val="24"/>
                <w:szCs w:val="24"/>
              </w:rPr>
            </w:pPr>
            <w:r w:rsidRPr="003E6557">
              <w:rPr>
                <w:rFonts w:ascii="Times New Roman" w:hAnsi="Times New Roman" w:cs="Times New Roman"/>
                <w:bCs/>
                <w:sz w:val="24"/>
                <w:szCs w:val="24"/>
              </w:rPr>
              <w:t>особенности социального и культурного контекста</w:t>
            </w:r>
          </w:p>
        </w:tc>
        <w:tc>
          <w:tcPr>
            <w:tcW w:w="2794" w:type="dxa"/>
            <w:tcBorders>
              <w:top w:val="single" w:sz="4" w:space="0" w:color="auto"/>
              <w:left w:val="single" w:sz="4" w:space="0" w:color="auto"/>
              <w:bottom w:val="single" w:sz="4" w:space="0" w:color="auto"/>
              <w:right w:val="single" w:sz="4" w:space="0" w:color="auto"/>
            </w:tcBorders>
          </w:tcPr>
          <w:p w14:paraId="34B3F779" w14:textId="77777777" w:rsidR="00067D03" w:rsidRPr="00900FFA" w:rsidRDefault="00067D03" w:rsidP="00BB0950">
            <w:pPr>
              <w:jc w:val="center"/>
              <w:rPr>
                <w:rFonts w:ascii="Times New Roman" w:hAnsi="Times New Roman" w:cs="Times New Roman"/>
                <w:bCs/>
                <w:i/>
                <w:sz w:val="24"/>
                <w:szCs w:val="24"/>
              </w:rPr>
            </w:pPr>
          </w:p>
        </w:tc>
      </w:tr>
      <w:tr w:rsidR="00067D03" w:rsidRPr="00900FFA" w14:paraId="7D7C27A6" w14:textId="77777777" w:rsidTr="00BB0950">
        <w:tc>
          <w:tcPr>
            <w:tcW w:w="1246" w:type="dxa"/>
            <w:tcBorders>
              <w:top w:val="single" w:sz="4" w:space="0" w:color="auto"/>
              <w:left w:val="single" w:sz="4" w:space="0" w:color="auto"/>
              <w:right w:val="single" w:sz="4" w:space="0" w:color="auto"/>
            </w:tcBorders>
          </w:tcPr>
          <w:p w14:paraId="13AA6090" w14:textId="77777777" w:rsidR="00067D03" w:rsidRDefault="00067D03" w:rsidP="00BB0950">
            <w:pPr>
              <w:rPr>
                <w:rFonts w:ascii="Times New Roman" w:hAnsi="Times New Roman" w:cs="Times New Roman"/>
                <w:bCs/>
                <w:sz w:val="24"/>
                <w:szCs w:val="24"/>
              </w:rPr>
            </w:pPr>
            <w:r>
              <w:rPr>
                <w:rFonts w:ascii="Times New Roman" w:hAnsi="Times New Roman" w:cs="Times New Roman"/>
                <w:bCs/>
                <w:sz w:val="24"/>
                <w:szCs w:val="24"/>
              </w:rPr>
              <w:lastRenderedPageBreak/>
              <w:t>ОК.09</w:t>
            </w:r>
          </w:p>
        </w:tc>
        <w:tc>
          <w:tcPr>
            <w:tcW w:w="2794" w:type="dxa"/>
            <w:tcBorders>
              <w:top w:val="single" w:sz="4" w:space="0" w:color="auto"/>
              <w:left w:val="single" w:sz="4" w:space="0" w:color="auto"/>
              <w:right w:val="single" w:sz="4" w:space="0" w:color="auto"/>
            </w:tcBorders>
          </w:tcPr>
          <w:p w14:paraId="0A473D12" w14:textId="77777777" w:rsidR="00067D03" w:rsidRPr="003E6557" w:rsidRDefault="00067D03" w:rsidP="00BB0950">
            <w:pPr>
              <w:tabs>
                <w:tab w:val="left" w:pos="316"/>
              </w:tabs>
              <w:suppressAutoHyphens/>
              <w:contextualSpacing/>
              <w:rPr>
                <w:rFonts w:ascii="Times New Roman" w:eastAsia="Times New Roman" w:hAnsi="Times New Roman" w:cs="Times New Roman"/>
                <w:noProof/>
                <w:sz w:val="24"/>
                <w:szCs w:val="24"/>
                <w:lang w:eastAsia="ru-RU"/>
              </w:rPr>
            </w:pPr>
            <w:r w:rsidRPr="003E6557">
              <w:rPr>
                <w:rFonts w:ascii="Times New Roman" w:eastAsia="Times New Roman" w:hAnsi="Times New Roman" w:cs="Times New Roman"/>
                <w:noProof/>
                <w:sz w:val="24"/>
                <w:szCs w:val="24"/>
                <w:lang w:eastAsia="ru-RU"/>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69FE9D53" w14:textId="77777777" w:rsidR="00067D03" w:rsidRPr="003E6557" w:rsidRDefault="00067D03" w:rsidP="00BB0950">
            <w:pPr>
              <w:tabs>
                <w:tab w:val="left" w:pos="316"/>
              </w:tabs>
              <w:suppressAutoHyphens/>
              <w:contextualSpacing/>
              <w:rPr>
                <w:rFonts w:ascii="Times New Roman" w:eastAsia="Times New Roman" w:hAnsi="Times New Roman" w:cs="Times New Roman"/>
                <w:noProof/>
                <w:sz w:val="24"/>
                <w:szCs w:val="24"/>
                <w:lang w:eastAsia="ru-RU"/>
              </w:rPr>
            </w:pPr>
            <w:r w:rsidRPr="003E6557">
              <w:rPr>
                <w:rFonts w:ascii="Times New Roman" w:eastAsia="Times New Roman" w:hAnsi="Times New Roman" w:cs="Times New Roman"/>
                <w:noProof/>
                <w:sz w:val="24"/>
                <w:szCs w:val="24"/>
                <w:lang w:eastAsia="ru-RU"/>
              </w:rPr>
              <w:t>участвовать в диалогах на знакомые общие и профессиональные темы</w:t>
            </w:r>
          </w:p>
          <w:p w14:paraId="67E6656C" w14:textId="77777777" w:rsidR="00067D03" w:rsidRPr="003E6557" w:rsidRDefault="00067D03" w:rsidP="00BB0950">
            <w:pPr>
              <w:tabs>
                <w:tab w:val="left" w:pos="316"/>
              </w:tabs>
              <w:suppressAutoHyphens/>
              <w:contextualSpacing/>
              <w:rPr>
                <w:rFonts w:ascii="Times New Roman" w:eastAsia="Times New Roman" w:hAnsi="Times New Roman" w:cs="Times New Roman"/>
                <w:noProof/>
                <w:sz w:val="24"/>
                <w:szCs w:val="24"/>
                <w:lang w:eastAsia="ru-RU"/>
              </w:rPr>
            </w:pPr>
            <w:r w:rsidRPr="003E6557">
              <w:rPr>
                <w:rFonts w:ascii="Times New Roman" w:eastAsia="Times New Roman" w:hAnsi="Times New Roman" w:cs="Times New Roman"/>
                <w:noProof/>
                <w:sz w:val="24"/>
                <w:szCs w:val="24"/>
                <w:lang w:eastAsia="ru-RU"/>
              </w:rPr>
              <w:t>строить простые высказывания о себе и о своей профессиональной деятельности</w:t>
            </w:r>
          </w:p>
          <w:p w14:paraId="0CCDCC22" w14:textId="77777777" w:rsidR="00067D03" w:rsidRPr="003E6557" w:rsidRDefault="00067D03" w:rsidP="00BB0950">
            <w:pPr>
              <w:tabs>
                <w:tab w:val="left" w:pos="316"/>
              </w:tabs>
              <w:suppressAutoHyphens/>
              <w:contextualSpacing/>
              <w:rPr>
                <w:rFonts w:ascii="Times New Roman" w:eastAsia="Times New Roman" w:hAnsi="Times New Roman" w:cs="Times New Roman"/>
                <w:noProof/>
                <w:sz w:val="24"/>
                <w:szCs w:val="24"/>
                <w:lang w:eastAsia="ru-RU"/>
              </w:rPr>
            </w:pPr>
            <w:r w:rsidRPr="003E6557">
              <w:rPr>
                <w:rFonts w:ascii="Times New Roman" w:eastAsia="Times New Roman" w:hAnsi="Times New Roman" w:cs="Times New Roman"/>
                <w:noProof/>
                <w:sz w:val="24"/>
                <w:szCs w:val="24"/>
                <w:lang w:eastAsia="ru-RU"/>
              </w:rPr>
              <w:t>кратко обосновывать и объяснять свои действия (текущие и планируемые)</w:t>
            </w:r>
          </w:p>
          <w:p w14:paraId="4E1CFD68" w14:textId="77777777" w:rsidR="00067D03" w:rsidRPr="00C4639D" w:rsidRDefault="00067D03" w:rsidP="00BB0950">
            <w:pPr>
              <w:tabs>
                <w:tab w:val="left" w:pos="316"/>
              </w:tabs>
              <w:suppressAutoHyphens/>
              <w:contextualSpacing/>
              <w:rPr>
                <w:rFonts w:ascii="Times New Roman" w:eastAsia="Times New Roman" w:hAnsi="Times New Roman" w:cs="Times New Roman"/>
                <w:noProof/>
                <w:sz w:val="24"/>
                <w:szCs w:val="24"/>
                <w:lang w:eastAsia="ru-RU"/>
              </w:rPr>
            </w:pPr>
            <w:r w:rsidRPr="003E6557">
              <w:rPr>
                <w:rFonts w:ascii="Times New Roman" w:eastAsia="Times New Roman" w:hAnsi="Times New Roman" w:cs="Times New Roman"/>
                <w:noProof/>
                <w:sz w:val="24"/>
                <w:szCs w:val="24"/>
                <w:lang w:eastAsia="ru-RU"/>
              </w:rPr>
              <w:t>писать простые связные сообщения на знакомые или интересующие профессиональные темы</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49325C71" w14:textId="77777777" w:rsidR="00067D03" w:rsidRPr="003E6557" w:rsidRDefault="00067D03" w:rsidP="00BB0950">
            <w:pPr>
              <w:tabs>
                <w:tab w:val="left" w:pos="361"/>
              </w:tabs>
              <w:suppressAutoHyphens/>
              <w:contextualSpacing/>
              <w:rPr>
                <w:rFonts w:ascii="Times New Roman" w:hAnsi="Times New Roman" w:cs="Times New Roman"/>
                <w:bCs/>
                <w:sz w:val="24"/>
                <w:szCs w:val="24"/>
              </w:rPr>
            </w:pPr>
            <w:r w:rsidRPr="003E6557">
              <w:rPr>
                <w:rFonts w:ascii="Times New Roman" w:hAnsi="Times New Roman" w:cs="Times New Roman"/>
                <w:bCs/>
                <w:sz w:val="24"/>
                <w:szCs w:val="24"/>
              </w:rPr>
              <w:t>правила построения простых и сложных предложений на профессиональные темы</w:t>
            </w:r>
          </w:p>
          <w:p w14:paraId="2C1136D7" w14:textId="77777777" w:rsidR="00067D03" w:rsidRPr="003E6557" w:rsidRDefault="00067D03" w:rsidP="00BB0950">
            <w:pPr>
              <w:tabs>
                <w:tab w:val="left" w:pos="361"/>
              </w:tabs>
              <w:suppressAutoHyphens/>
              <w:contextualSpacing/>
              <w:rPr>
                <w:rFonts w:ascii="Times New Roman" w:hAnsi="Times New Roman" w:cs="Times New Roman"/>
                <w:bCs/>
                <w:sz w:val="24"/>
                <w:szCs w:val="24"/>
              </w:rPr>
            </w:pPr>
            <w:r w:rsidRPr="003E6557">
              <w:rPr>
                <w:rFonts w:ascii="Times New Roman" w:hAnsi="Times New Roman" w:cs="Times New Roman"/>
                <w:bCs/>
                <w:sz w:val="24"/>
                <w:szCs w:val="24"/>
              </w:rPr>
              <w:t>основные общеупотребительные глаголы (бытовая и профессиональная лексика)</w:t>
            </w:r>
          </w:p>
          <w:p w14:paraId="2B719D24" w14:textId="77777777" w:rsidR="00067D03" w:rsidRPr="003E6557" w:rsidRDefault="00067D03" w:rsidP="00BB0950">
            <w:pPr>
              <w:tabs>
                <w:tab w:val="left" w:pos="361"/>
              </w:tabs>
              <w:suppressAutoHyphens/>
              <w:contextualSpacing/>
              <w:rPr>
                <w:rFonts w:ascii="Times New Roman" w:hAnsi="Times New Roman" w:cs="Times New Roman"/>
                <w:bCs/>
                <w:sz w:val="24"/>
                <w:szCs w:val="24"/>
              </w:rPr>
            </w:pPr>
            <w:r w:rsidRPr="003E6557">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14:paraId="40A6290C" w14:textId="77777777" w:rsidR="00067D03" w:rsidRPr="003E6557" w:rsidRDefault="00067D03" w:rsidP="00BB0950">
            <w:pPr>
              <w:tabs>
                <w:tab w:val="left" w:pos="361"/>
              </w:tabs>
              <w:suppressAutoHyphens/>
              <w:contextualSpacing/>
              <w:rPr>
                <w:rFonts w:ascii="Times New Roman" w:hAnsi="Times New Roman" w:cs="Times New Roman"/>
                <w:bCs/>
                <w:sz w:val="24"/>
                <w:szCs w:val="24"/>
              </w:rPr>
            </w:pPr>
            <w:r w:rsidRPr="003E6557">
              <w:rPr>
                <w:rFonts w:ascii="Times New Roman" w:hAnsi="Times New Roman" w:cs="Times New Roman"/>
                <w:bCs/>
                <w:sz w:val="24"/>
                <w:szCs w:val="24"/>
              </w:rPr>
              <w:t>особенности произношения</w:t>
            </w:r>
          </w:p>
          <w:p w14:paraId="41818953" w14:textId="77777777" w:rsidR="00067D03" w:rsidRPr="001D1D87" w:rsidRDefault="00067D03" w:rsidP="00BB0950">
            <w:pPr>
              <w:tabs>
                <w:tab w:val="left" w:pos="361"/>
              </w:tabs>
              <w:suppressAutoHyphens/>
              <w:contextualSpacing/>
              <w:rPr>
                <w:rFonts w:ascii="Times New Roman" w:hAnsi="Times New Roman" w:cs="Times New Roman"/>
                <w:bCs/>
                <w:sz w:val="24"/>
                <w:szCs w:val="24"/>
              </w:rPr>
            </w:pPr>
            <w:r w:rsidRPr="003E6557">
              <w:rPr>
                <w:rFonts w:ascii="Times New Roman" w:hAnsi="Times New Roman" w:cs="Times New Roman"/>
                <w:bCs/>
                <w:sz w:val="24"/>
                <w:szCs w:val="24"/>
              </w:rPr>
              <w:t>правила чтения текстов профессиональной направленности</w:t>
            </w:r>
          </w:p>
        </w:tc>
        <w:tc>
          <w:tcPr>
            <w:tcW w:w="2794" w:type="dxa"/>
            <w:tcBorders>
              <w:top w:val="single" w:sz="4" w:space="0" w:color="auto"/>
              <w:left w:val="single" w:sz="4" w:space="0" w:color="auto"/>
              <w:bottom w:val="single" w:sz="4" w:space="0" w:color="auto"/>
              <w:right w:val="single" w:sz="4" w:space="0" w:color="auto"/>
            </w:tcBorders>
          </w:tcPr>
          <w:p w14:paraId="217E186F" w14:textId="77777777" w:rsidR="00067D03" w:rsidRPr="00900FFA" w:rsidRDefault="00067D03" w:rsidP="00BB0950">
            <w:pPr>
              <w:jc w:val="center"/>
              <w:rPr>
                <w:rFonts w:ascii="Times New Roman" w:hAnsi="Times New Roman" w:cs="Times New Roman"/>
                <w:bCs/>
                <w:i/>
                <w:sz w:val="24"/>
                <w:szCs w:val="24"/>
              </w:rPr>
            </w:pPr>
          </w:p>
        </w:tc>
      </w:tr>
      <w:tr w:rsidR="00067D03" w:rsidRPr="00900FFA" w14:paraId="26C9C2B7" w14:textId="77777777" w:rsidTr="00BB0950">
        <w:tc>
          <w:tcPr>
            <w:tcW w:w="1246" w:type="dxa"/>
            <w:tcBorders>
              <w:top w:val="single" w:sz="4" w:space="0" w:color="auto"/>
              <w:left w:val="single" w:sz="4" w:space="0" w:color="auto"/>
              <w:right w:val="single" w:sz="4" w:space="0" w:color="auto"/>
            </w:tcBorders>
          </w:tcPr>
          <w:p w14:paraId="1F09F688" w14:textId="77777777" w:rsidR="00067D03" w:rsidRPr="00900FFA" w:rsidRDefault="00067D03" w:rsidP="00BB0950">
            <w:pPr>
              <w:rPr>
                <w:rFonts w:ascii="Times New Roman" w:hAnsi="Times New Roman" w:cs="Times New Roman"/>
                <w:bCs/>
                <w:sz w:val="24"/>
                <w:szCs w:val="24"/>
              </w:rPr>
            </w:pPr>
            <w:r w:rsidRPr="00900FFA">
              <w:rPr>
                <w:rFonts w:ascii="Times New Roman" w:hAnsi="Times New Roman" w:cs="Times New Roman"/>
                <w:bCs/>
                <w:sz w:val="24"/>
                <w:szCs w:val="24"/>
              </w:rPr>
              <w:t xml:space="preserve">ПК </w:t>
            </w:r>
            <w:r>
              <w:rPr>
                <w:rFonts w:ascii="Times New Roman" w:hAnsi="Times New Roman" w:cs="Times New Roman"/>
                <w:bCs/>
                <w:sz w:val="24"/>
                <w:szCs w:val="24"/>
              </w:rPr>
              <w:t>3</w:t>
            </w:r>
            <w:r w:rsidRPr="00900FFA">
              <w:rPr>
                <w:rFonts w:ascii="Times New Roman" w:hAnsi="Times New Roman" w:cs="Times New Roman"/>
                <w:bCs/>
                <w:sz w:val="24"/>
                <w:szCs w:val="24"/>
              </w:rPr>
              <w:t>.</w:t>
            </w:r>
            <w:r>
              <w:rPr>
                <w:rFonts w:ascii="Times New Roman" w:hAnsi="Times New Roman" w:cs="Times New Roman"/>
                <w:bCs/>
                <w:sz w:val="24"/>
                <w:szCs w:val="24"/>
              </w:rPr>
              <w:t>2</w:t>
            </w:r>
          </w:p>
        </w:tc>
        <w:tc>
          <w:tcPr>
            <w:tcW w:w="2794" w:type="dxa"/>
            <w:tcBorders>
              <w:top w:val="single" w:sz="4" w:space="0" w:color="auto"/>
              <w:left w:val="single" w:sz="4" w:space="0" w:color="auto"/>
              <w:right w:val="single" w:sz="4" w:space="0" w:color="auto"/>
            </w:tcBorders>
          </w:tcPr>
          <w:p w14:paraId="5C43702F" w14:textId="77777777" w:rsidR="00067D03" w:rsidRPr="00900FFA" w:rsidRDefault="00067D03" w:rsidP="00BB0950">
            <w:pPr>
              <w:rPr>
                <w:rFonts w:ascii="Times New Roman" w:hAnsi="Times New Roman" w:cs="Times New Roman"/>
                <w:bCs/>
                <w:sz w:val="24"/>
                <w:szCs w:val="24"/>
              </w:rPr>
            </w:pPr>
            <w:r w:rsidRPr="00C4639D">
              <w:rPr>
                <w:rFonts w:ascii="Times New Roman" w:eastAsia="Times New Roman" w:hAnsi="Times New Roman" w:cs="Times New Roman"/>
                <w:noProof/>
                <w:sz w:val="24"/>
                <w:szCs w:val="24"/>
                <w:lang w:eastAsia="ru-RU"/>
              </w:rPr>
              <w:t>пользоваться технической и технологической документацией при проведении работ по техническому обслуживанию и ремонту электрооборудования энергоустановок</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22339E6E" w14:textId="77777777" w:rsidR="00067D03" w:rsidRPr="00900FFA" w:rsidRDefault="00067D03" w:rsidP="00BB0950">
            <w:pPr>
              <w:rPr>
                <w:rFonts w:ascii="Times New Roman" w:hAnsi="Times New Roman" w:cs="Times New Roman"/>
                <w:bCs/>
                <w:i/>
                <w:sz w:val="24"/>
                <w:szCs w:val="24"/>
              </w:rPr>
            </w:pPr>
            <w:r w:rsidRPr="00C4639D">
              <w:rPr>
                <w:rFonts w:ascii="Times New Roman" w:eastAsia="Times New Roman" w:hAnsi="Times New Roman" w:cs="Times New Roman"/>
                <w:noProof/>
                <w:sz w:val="24"/>
                <w:szCs w:val="24"/>
                <w:lang w:eastAsia="ru-RU"/>
              </w:rPr>
              <w:t>документы, регламентирующие деятельность по эксплуатации энергоустановок</w:t>
            </w:r>
          </w:p>
        </w:tc>
        <w:tc>
          <w:tcPr>
            <w:tcW w:w="2794" w:type="dxa"/>
            <w:tcBorders>
              <w:top w:val="single" w:sz="4" w:space="0" w:color="auto"/>
              <w:left w:val="single" w:sz="4" w:space="0" w:color="auto"/>
              <w:bottom w:val="single" w:sz="4" w:space="0" w:color="auto"/>
              <w:right w:val="single" w:sz="4" w:space="0" w:color="auto"/>
            </w:tcBorders>
            <w:hideMark/>
          </w:tcPr>
          <w:p w14:paraId="3151B642" w14:textId="77777777" w:rsidR="00067D03" w:rsidRPr="00900FFA" w:rsidRDefault="00067D03" w:rsidP="00BB0950">
            <w:pPr>
              <w:rPr>
                <w:rFonts w:ascii="Times New Roman" w:hAnsi="Times New Roman" w:cs="Times New Roman"/>
                <w:bCs/>
                <w:sz w:val="24"/>
                <w:szCs w:val="24"/>
              </w:rPr>
            </w:pPr>
            <w:r w:rsidRPr="001D1D87">
              <w:rPr>
                <w:rFonts w:ascii="Times New Roman" w:eastAsia="Times New Roman" w:hAnsi="Times New Roman" w:cs="Times New Roman"/>
                <w:color w:val="000000"/>
                <w:sz w:val="24"/>
                <w:szCs w:val="24"/>
                <w:lang w:eastAsia="ru-RU"/>
              </w:rPr>
              <w:t>выполнения работ по техническому обслуживанию и ремонту электрооборудования энергоустановок в соответствии с требованиями технической, технологической и эксплуатационной документации</w:t>
            </w:r>
          </w:p>
        </w:tc>
      </w:tr>
    </w:tbl>
    <w:p w14:paraId="7E150B2E" w14:textId="77777777" w:rsidR="00477676" w:rsidRPr="00477676" w:rsidRDefault="00477676" w:rsidP="00477676">
      <w:pPr>
        <w:spacing w:after="120"/>
        <w:ind w:firstLine="709"/>
        <w:rPr>
          <w:rFonts w:ascii="Times New Roman" w:hAnsi="Times New Roman" w:cs="Times New Roman"/>
          <w:bCs/>
          <w:sz w:val="24"/>
          <w:szCs w:val="24"/>
        </w:rPr>
      </w:pPr>
    </w:p>
    <w:p w14:paraId="085AEDA8" w14:textId="77777777" w:rsidR="00477676" w:rsidRPr="00477676" w:rsidRDefault="00477676" w:rsidP="00477676">
      <w:pPr>
        <w:ind w:firstLine="709"/>
        <w:rPr>
          <w:rFonts w:ascii="Times New Roman" w:eastAsia="Times New Roman" w:hAnsi="Times New Roman" w:cs="Times New Roman"/>
          <w:sz w:val="12"/>
          <w:szCs w:val="12"/>
          <w:lang w:eastAsia="ru-RU"/>
        </w:rPr>
      </w:pPr>
    </w:p>
    <w:p w14:paraId="235C08F2" w14:textId="77777777" w:rsidR="00477676" w:rsidRPr="00477676" w:rsidRDefault="00477676" w:rsidP="00477676">
      <w:pPr>
        <w:keepNext/>
        <w:spacing w:after="120"/>
        <w:jc w:val="center"/>
        <w:outlineLvl w:val="0"/>
        <w:rPr>
          <w:rFonts w:ascii="Times New Roman" w:eastAsia="Segoe UI" w:hAnsi="Times New Roman" w:cs="Times New Roman"/>
          <w:b/>
          <w:bCs/>
          <w:caps/>
          <w:kern w:val="32"/>
          <w:sz w:val="24"/>
          <w:szCs w:val="24"/>
          <w:lang w:eastAsia="ru-RU"/>
        </w:rPr>
      </w:pPr>
      <w:r w:rsidRPr="00477676">
        <w:rPr>
          <w:rFonts w:ascii="Times New Roman" w:eastAsia="Segoe UI" w:hAnsi="Times New Roman" w:cs="Times New Roman"/>
          <w:b/>
          <w:bCs/>
          <w:caps/>
          <w:kern w:val="32"/>
          <w:sz w:val="24"/>
          <w:szCs w:val="24"/>
          <w:lang w:eastAsia="ru-RU"/>
        </w:rPr>
        <w:br w:type="page"/>
      </w:r>
    </w:p>
    <w:p w14:paraId="1CCFE742" w14:textId="77777777" w:rsidR="00477676" w:rsidRPr="00477676" w:rsidRDefault="00477676" w:rsidP="00477676">
      <w:pPr>
        <w:keepNext/>
        <w:spacing w:after="120"/>
        <w:jc w:val="center"/>
        <w:outlineLvl w:val="0"/>
        <w:rPr>
          <w:rFonts w:ascii="Times New Roman" w:eastAsia="Segoe UI" w:hAnsi="Times New Roman" w:cs="Times New Roman"/>
          <w:b/>
          <w:bCs/>
          <w:caps/>
          <w:kern w:val="32"/>
          <w:sz w:val="24"/>
          <w:szCs w:val="24"/>
          <w:lang w:eastAsia="ru-RU"/>
        </w:rPr>
      </w:pPr>
      <w:bookmarkStart w:id="92" w:name="_Toc167298845"/>
      <w:r w:rsidRPr="00477676">
        <w:rPr>
          <w:rFonts w:ascii="Times New Roman" w:eastAsia="Segoe UI" w:hAnsi="Times New Roman" w:cs="Times New Roman"/>
          <w:b/>
          <w:bCs/>
          <w:caps/>
          <w:kern w:val="32"/>
          <w:sz w:val="24"/>
          <w:szCs w:val="24"/>
          <w:lang w:eastAsia="ru-RU"/>
        </w:rPr>
        <w:lastRenderedPageBreak/>
        <w:t>2. Структура и содержание ДИСЦИПЛИНЫ</w:t>
      </w:r>
      <w:bookmarkEnd w:id="92"/>
    </w:p>
    <w:p w14:paraId="6EE7A36B" w14:textId="77777777" w:rsidR="00477676" w:rsidRPr="00477676" w:rsidRDefault="00477676" w:rsidP="00477676">
      <w:pPr>
        <w:spacing w:after="120" w:line="276" w:lineRule="auto"/>
        <w:ind w:firstLine="709"/>
        <w:outlineLvl w:val="1"/>
        <w:rPr>
          <w:rFonts w:ascii="Times New Roman" w:eastAsia="Segoe UI" w:hAnsi="Times New Roman" w:cs="Times New Roman"/>
          <w:b/>
          <w:bCs/>
          <w:sz w:val="24"/>
          <w:szCs w:val="24"/>
          <w:lang w:eastAsia="ru-RU"/>
        </w:rPr>
      </w:pPr>
      <w:bookmarkStart w:id="93" w:name="_Toc167298846"/>
      <w:r w:rsidRPr="00477676">
        <w:rPr>
          <w:rFonts w:ascii="Times New Roman" w:eastAsia="Segoe UI" w:hAnsi="Times New Roman" w:cs="Times New Roman"/>
          <w:b/>
          <w:bCs/>
          <w:sz w:val="24"/>
          <w:szCs w:val="24"/>
          <w:lang w:eastAsia="ru-RU"/>
        </w:rPr>
        <w:t>2.1. Трудоемкость освоения дисциплины</w:t>
      </w:r>
      <w:bookmarkEnd w:id="93"/>
    </w:p>
    <w:tbl>
      <w:tblPr>
        <w:tblW w:w="487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3"/>
        <w:gridCol w:w="1131"/>
        <w:gridCol w:w="1876"/>
      </w:tblGrid>
      <w:tr w:rsidR="00477676" w:rsidRPr="00477676" w14:paraId="7A5179B0" w14:textId="77777777" w:rsidTr="00AD5821">
        <w:trPr>
          <w:trHeight w:val="23"/>
        </w:trPr>
        <w:tc>
          <w:tcPr>
            <w:tcW w:w="3397" w:type="pct"/>
            <w:vAlign w:val="center"/>
          </w:tcPr>
          <w:p w14:paraId="477534E9" w14:textId="77777777" w:rsidR="00477676" w:rsidRPr="00477676" w:rsidRDefault="00477676" w:rsidP="00477676">
            <w:pPr>
              <w:jc w:val="center"/>
              <w:rPr>
                <w:rFonts w:ascii="Times New Roman" w:hAnsi="Times New Roman" w:cs="Times New Roman"/>
                <w:b/>
                <w:sz w:val="24"/>
              </w:rPr>
            </w:pPr>
            <w:r w:rsidRPr="00477676">
              <w:rPr>
                <w:rFonts w:ascii="Times New Roman" w:hAnsi="Times New Roman" w:cs="Times New Roman"/>
                <w:b/>
                <w:sz w:val="24"/>
              </w:rPr>
              <w:t>Наименование составных частей дисциплины</w:t>
            </w:r>
          </w:p>
        </w:tc>
        <w:tc>
          <w:tcPr>
            <w:tcW w:w="603" w:type="pct"/>
            <w:vAlign w:val="center"/>
          </w:tcPr>
          <w:p w14:paraId="767B9DFE" w14:textId="77777777" w:rsidR="00477676" w:rsidRPr="00477676" w:rsidRDefault="00477676" w:rsidP="00477676">
            <w:pPr>
              <w:jc w:val="center"/>
              <w:rPr>
                <w:rFonts w:ascii="Times New Roman" w:hAnsi="Times New Roman" w:cs="Times New Roman"/>
                <w:b/>
                <w:iCs/>
                <w:sz w:val="24"/>
              </w:rPr>
            </w:pPr>
            <w:r w:rsidRPr="00477676">
              <w:rPr>
                <w:rFonts w:ascii="Times New Roman" w:hAnsi="Times New Roman" w:cs="Times New Roman"/>
                <w:b/>
                <w:iCs/>
                <w:sz w:val="24"/>
              </w:rPr>
              <w:t>Объем в часах</w:t>
            </w:r>
          </w:p>
        </w:tc>
        <w:tc>
          <w:tcPr>
            <w:tcW w:w="1000" w:type="pct"/>
          </w:tcPr>
          <w:p w14:paraId="7F6900D2" w14:textId="77777777" w:rsidR="00477676" w:rsidRPr="00477676" w:rsidRDefault="00477676" w:rsidP="00477676">
            <w:pPr>
              <w:jc w:val="center"/>
              <w:rPr>
                <w:rFonts w:ascii="Times New Roman" w:hAnsi="Times New Roman" w:cs="Times New Roman"/>
                <w:b/>
                <w:iCs/>
                <w:sz w:val="24"/>
              </w:rPr>
            </w:pPr>
            <w:r w:rsidRPr="00477676">
              <w:rPr>
                <w:rFonts w:ascii="Times New Roman" w:hAnsi="Times New Roman" w:cs="Times New Roman"/>
                <w:b/>
                <w:sz w:val="24"/>
              </w:rPr>
              <w:t>В т.ч. в форме практ. подготовки</w:t>
            </w:r>
          </w:p>
        </w:tc>
      </w:tr>
      <w:tr w:rsidR="00477676" w:rsidRPr="00477676" w14:paraId="3EB28F90" w14:textId="77777777" w:rsidTr="00AD5821">
        <w:trPr>
          <w:trHeight w:val="23"/>
        </w:trPr>
        <w:tc>
          <w:tcPr>
            <w:tcW w:w="3397" w:type="pct"/>
            <w:vAlign w:val="center"/>
          </w:tcPr>
          <w:p w14:paraId="22B64974" w14:textId="77777777" w:rsidR="00477676" w:rsidRPr="00477676" w:rsidRDefault="00477676" w:rsidP="00477676">
            <w:pPr>
              <w:jc w:val="both"/>
              <w:rPr>
                <w:rFonts w:ascii="Times New Roman" w:hAnsi="Times New Roman" w:cs="Times New Roman"/>
                <w:bCs/>
                <w:sz w:val="24"/>
                <w:szCs w:val="24"/>
              </w:rPr>
            </w:pPr>
            <w:r w:rsidRPr="00477676">
              <w:rPr>
                <w:rFonts w:ascii="Times New Roman" w:hAnsi="Times New Roman" w:cs="Times New Roman"/>
                <w:bCs/>
                <w:sz w:val="24"/>
                <w:szCs w:val="24"/>
              </w:rPr>
              <w:t>Учебные занятия</w:t>
            </w:r>
          </w:p>
        </w:tc>
        <w:tc>
          <w:tcPr>
            <w:tcW w:w="603" w:type="pct"/>
            <w:vAlign w:val="center"/>
          </w:tcPr>
          <w:p w14:paraId="462CAC00" w14:textId="77777777" w:rsidR="00477676" w:rsidRPr="00477676" w:rsidRDefault="00477676" w:rsidP="00477676">
            <w:pPr>
              <w:jc w:val="center"/>
              <w:rPr>
                <w:rFonts w:ascii="Times New Roman" w:hAnsi="Times New Roman" w:cs="Times New Roman"/>
                <w:bCs/>
                <w:sz w:val="24"/>
                <w:szCs w:val="24"/>
              </w:rPr>
            </w:pPr>
            <w:r w:rsidRPr="00477676">
              <w:rPr>
                <w:rFonts w:ascii="Times New Roman" w:hAnsi="Times New Roman" w:cs="Times New Roman"/>
                <w:bCs/>
                <w:sz w:val="24"/>
                <w:szCs w:val="24"/>
              </w:rPr>
              <w:t>30</w:t>
            </w:r>
          </w:p>
        </w:tc>
        <w:tc>
          <w:tcPr>
            <w:tcW w:w="1000" w:type="pct"/>
            <w:vAlign w:val="center"/>
          </w:tcPr>
          <w:p w14:paraId="3ACF5311" w14:textId="77777777" w:rsidR="00477676" w:rsidRPr="00477676" w:rsidRDefault="00477676" w:rsidP="00477676">
            <w:pPr>
              <w:jc w:val="center"/>
              <w:rPr>
                <w:rFonts w:ascii="Times New Roman" w:hAnsi="Times New Roman" w:cs="Times New Roman"/>
                <w:bCs/>
                <w:sz w:val="24"/>
                <w:szCs w:val="24"/>
              </w:rPr>
            </w:pPr>
            <w:r w:rsidRPr="00477676">
              <w:rPr>
                <w:rFonts w:ascii="Times New Roman" w:hAnsi="Times New Roman" w:cs="Times New Roman"/>
                <w:bCs/>
                <w:sz w:val="24"/>
                <w:szCs w:val="24"/>
              </w:rPr>
              <w:t>10</w:t>
            </w:r>
          </w:p>
        </w:tc>
      </w:tr>
      <w:tr w:rsidR="00477676" w:rsidRPr="00477676" w14:paraId="0AB2A583" w14:textId="77777777" w:rsidTr="00AD5821">
        <w:trPr>
          <w:trHeight w:val="23"/>
        </w:trPr>
        <w:tc>
          <w:tcPr>
            <w:tcW w:w="3397" w:type="pct"/>
            <w:vAlign w:val="center"/>
          </w:tcPr>
          <w:p w14:paraId="633A5FBA" w14:textId="77777777" w:rsidR="00477676" w:rsidRPr="00477676" w:rsidRDefault="00477676" w:rsidP="00477676">
            <w:pPr>
              <w:jc w:val="both"/>
              <w:rPr>
                <w:rFonts w:ascii="Times New Roman" w:hAnsi="Times New Roman" w:cs="Times New Roman"/>
                <w:bCs/>
                <w:sz w:val="24"/>
                <w:szCs w:val="24"/>
              </w:rPr>
            </w:pPr>
            <w:r w:rsidRPr="00477676">
              <w:rPr>
                <w:rFonts w:ascii="Times New Roman" w:hAnsi="Times New Roman" w:cs="Times New Roman"/>
                <w:bCs/>
                <w:sz w:val="24"/>
                <w:szCs w:val="24"/>
              </w:rPr>
              <w:t>из них:</w:t>
            </w:r>
          </w:p>
        </w:tc>
        <w:tc>
          <w:tcPr>
            <w:tcW w:w="603" w:type="pct"/>
            <w:vAlign w:val="center"/>
          </w:tcPr>
          <w:p w14:paraId="5177494C" w14:textId="77777777" w:rsidR="00477676" w:rsidRPr="00477676" w:rsidRDefault="00477676" w:rsidP="00477676">
            <w:pPr>
              <w:jc w:val="center"/>
              <w:rPr>
                <w:rFonts w:ascii="Times New Roman" w:hAnsi="Times New Roman" w:cs="Times New Roman"/>
                <w:bCs/>
                <w:sz w:val="24"/>
                <w:szCs w:val="24"/>
              </w:rPr>
            </w:pPr>
          </w:p>
        </w:tc>
        <w:tc>
          <w:tcPr>
            <w:tcW w:w="1000" w:type="pct"/>
            <w:vAlign w:val="center"/>
          </w:tcPr>
          <w:p w14:paraId="6843C392" w14:textId="77777777" w:rsidR="00477676" w:rsidRPr="00477676" w:rsidRDefault="00477676" w:rsidP="00477676">
            <w:pPr>
              <w:jc w:val="center"/>
              <w:rPr>
                <w:rFonts w:ascii="Times New Roman" w:hAnsi="Times New Roman" w:cs="Times New Roman"/>
                <w:bCs/>
                <w:sz w:val="24"/>
                <w:szCs w:val="24"/>
              </w:rPr>
            </w:pPr>
          </w:p>
        </w:tc>
      </w:tr>
      <w:tr w:rsidR="00477676" w:rsidRPr="00477676" w14:paraId="420B7012" w14:textId="77777777" w:rsidTr="00AD5821">
        <w:trPr>
          <w:trHeight w:val="23"/>
        </w:trPr>
        <w:tc>
          <w:tcPr>
            <w:tcW w:w="3397" w:type="pct"/>
            <w:vAlign w:val="center"/>
          </w:tcPr>
          <w:p w14:paraId="02845488" w14:textId="77777777" w:rsidR="00477676" w:rsidRPr="00477676" w:rsidRDefault="00477676" w:rsidP="00477676">
            <w:pPr>
              <w:ind w:firstLine="142"/>
              <w:jc w:val="both"/>
              <w:rPr>
                <w:rFonts w:ascii="Times New Roman" w:hAnsi="Times New Roman" w:cs="Times New Roman"/>
                <w:bCs/>
                <w:sz w:val="24"/>
                <w:szCs w:val="24"/>
              </w:rPr>
            </w:pPr>
            <w:r w:rsidRPr="00477676">
              <w:rPr>
                <w:rFonts w:ascii="Times New Roman" w:hAnsi="Times New Roman" w:cs="Times New Roman"/>
                <w:bCs/>
                <w:sz w:val="24"/>
                <w:szCs w:val="24"/>
              </w:rPr>
              <w:t>теоретические занятия</w:t>
            </w:r>
          </w:p>
        </w:tc>
        <w:tc>
          <w:tcPr>
            <w:tcW w:w="603" w:type="pct"/>
            <w:vAlign w:val="center"/>
          </w:tcPr>
          <w:p w14:paraId="29AB92E4" w14:textId="77777777" w:rsidR="00477676" w:rsidRPr="00477676" w:rsidRDefault="00477676" w:rsidP="00477676">
            <w:pPr>
              <w:jc w:val="center"/>
              <w:rPr>
                <w:rFonts w:ascii="Times New Roman" w:hAnsi="Times New Roman" w:cs="Times New Roman"/>
                <w:bCs/>
                <w:sz w:val="24"/>
                <w:szCs w:val="24"/>
              </w:rPr>
            </w:pPr>
            <w:r w:rsidRPr="00477676">
              <w:rPr>
                <w:rFonts w:ascii="Times New Roman" w:hAnsi="Times New Roman" w:cs="Times New Roman"/>
                <w:bCs/>
                <w:sz w:val="24"/>
                <w:szCs w:val="24"/>
              </w:rPr>
              <w:t>20</w:t>
            </w:r>
          </w:p>
        </w:tc>
        <w:tc>
          <w:tcPr>
            <w:tcW w:w="1000" w:type="pct"/>
            <w:vAlign w:val="center"/>
          </w:tcPr>
          <w:p w14:paraId="362EF21F" w14:textId="77777777" w:rsidR="00477676" w:rsidRPr="00477676" w:rsidRDefault="00477676" w:rsidP="00477676">
            <w:pPr>
              <w:jc w:val="center"/>
              <w:rPr>
                <w:rFonts w:ascii="Times New Roman" w:hAnsi="Times New Roman" w:cs="Times New Roman"/>
                <w:bCs/>
                <w:sz w:val="24"/>
                <w:szCs w:val="24"/>
              </w:rPr>
            </w:pPr>
            <w:r w:rsidRPr="00477676">
              <w:rPr>
                <w:rFonts w:ascii="Times New Roman" w:hAnsi="Times New Roman" w:cs="Times New Roman"/>
                <w:bCs/>
                <w:sz w:val="24"/>
                <w:szCs w:val="24"/>
              </w:rPr>
              <w:t>-</w:t>
            </w:r>
          </w:p>
        </w:tc>
      </w:tr>
      <w:tr w:rsidR="00477676" w:rsidRPr="00477676" w14:paraId="2B9CD03E" w14:textId="77777777" w:rsidTr="00AD5821">
        <w:trPr>
          <w:trHeight w:val="23"/>
        </w:trPr>
        <w:tc>
          <w:tcPr>
            <w:tcW w:w="3397" w:type="pct"/>
            <w:vAlign w:val="center"/>
          </w:tcPr>
          <w:p w14:paraId="4BD73017" w14:textId="77777777" w:rsidR="00477676" w:rsidRPr="00477676" w:rsidRDefault="00477676" w:rsidP="00477676">
            <w:pPr>
              <w:ind w:firstLine="142"/>
              <w:jc w:val="both"/>
              <w:rPr>
                <w:rFonts w:ascii="Times New Roman" w:hAnsi="Times New Roman" w:cs="Times New Roman"/>
                <w:bCs/>
                <w:sz w:val="24"/>
                <w:szCs w:val="24"/>
              </w:rPr>
            </w:pPr>
            <w:r w:rsidRPr="00477676">
              <w:rPr>
                <w:rFonts w:ascii="Times New Roman" w:hAnsi="Times New Roman" w:cs="Times New Roman"/>
                <w:bCs/>
                <w:sz w:val="24"/>
                <w:szCs w:val="24"/>
              </w:rPr>
              <w:t>практические занятия</w:t>
            </w:r>
          </w:p>
        </w:tc>
        <w:tc>
          <w:tcPr>
            <w:tcW w:w="603" w:type="pct"/>
            <w:vAlign w:val="center"/>
          </w:tcPr>
          <w:p w14:paraId="195CBC1F" w14:textId="77777777" w:rsidR="00477676" w:rsidRPr="00477676" w:rsidRDefault="00477676" w:rsidP="00477676">
            <w:pPr>
              <w:jc w:val="center"/>
              <w:rPr>
                <w:rFonts w:ascii="Times New Roman" w:hAnsi="Times New Roman" w:cs="Times New Roman"/>
                <w:bCs/>
                <w:sz w:val="24"/>
                <w:szCs w:val="24"/>
              </w:rPr>
            </w:pPr>
            <w:r w:rsidRPr="00477676">
              <w:rPr>
                <w:rFonts w:ascii="Times New Roman" w:hAnsi="Times New Roman" w:cs="Times New Roman"/>
                <w:bCs/>
                <w:sz w:val="24"/>
                <w:szCs w:val="24"/>
              </w:rPr>
              <w:t>10</w:t>
            </w:r>
          </w:p>
        </w:tc>
        <w:tc>
          <w:tcPr>
            <w:tcW w:w="1000" w:type="pct"/>
            <w:vAlign w:val="center"/>
          </w:tcPr>
          <w:p w14:paraId="15A9BBF8" w14:textId="77777777" w:rsidR="00477676" w:rsidRPr="00477676" w:rsidRDefault="00477676" w:rsidP="00477676">
            <w:pPr>
              <w:jc w:val="center"/>
              <w:rPr>
                <w:rFonts w:ascii="Times New Roman" w:hAnsi="Times New Roman" w:cs="Times New Roman"/>
                <w:bCs/>
                <w:sz w:val="24"/>
                <w:szCs w:val="24"/>
              </w:rPr>
            </w:pPr>
            <w:r w:rsidRPr="00477676">
              <w:rPr>
                <w:rFonts w:ascii="Times New Roman" w:hAnsi="Times New Roman" w:cs="Times New Roman"/>
                <w:bCs/>
                <w:sz w:val="24"/>
                <w:szCs w:val="24"/>
              </w:rPr>
              <w:t>10</w:t>
            </w:r>
          </w:p>
        </w:tc>
      </w:tr>
      <w:tr w:rsidR="00477676" w:rsidRPr="00477676" w14:paraId="21AF490D" w14:textId="77777777" w:rsidTr="00AD5821">
        <w:trPr>
          <w:trHeight w:val="23"/>
        </w:trPr>
        <w:tc>
          <w:tcPr>
            <w:tcW w:w="3397" w:type="pct"/>
            <w:vAlign w:val="center"/>
          </w:tcPr>
          <w:p w14:paraId="39EDA860" w14:textId="77777777" w:rsidR="00477676" w:rsidRPr="00477676" w:rsidRDefault="00477676" w:rsidP="00477676">
            <w:pPr>
              <w:ind w:firstLine="142"/>
              <w:jc w:val="both"/>
              <w:rPr>
                <w:rFonts w:ascii="Times New Roman" w:hAnsi="Times New Roman" w:cs="Times New Roman"/>
                <w:bCs/>
                <w:sz w:val="24"/>
                <w:szCs w:val="24"/>
              </w:rPr>
            </w:pPr>
            <w:r w:rsidRPr="00477676">
              <w:rPr>
                <w:rFonts w:ascii="Times New Roman" w:hAnsi="Times New Roman" w:cs="Times New Roman"/>
                <w:bCs/>
                <w:sz w:val="24"/>
                <w:szCs w:val="24"/>
              </w:rPr>
              <w:t>Самостоятельная работа</w:t>
            </w:r>
          </w:p>
        </w:tc>
        <w:tc>
          <w:tcPr>
            <w:tcW w:w="603" w:type="pct"/>
            <w:vAlign w:val="center"/>
          </w:tcPr>
          <w:p w14:paraId="6D613A26" w14:textId="77777777" w:rsidR="00477676" w:rsidRPr="00477676" w:rsidRDefault="00477676" w:rsidP="00477676">
            <w:pPr>
              <w:jc w:val="center"/>
              <w:rPr>
                <w:rFonts w:ascii="Times New Roman" w:hAnsi="Times New Roman" w:cs="Times New Roman"/>
                <w:bCs/>
                <w:sz w:val="24"/>
                <w:szCs w:val="24"/>
              </w:rPr>
            </w:pPr>
            <w:r w:rsidRPr="00477676">
              <w:rPr>
                <w:rFonts w:ascii="Times New Roman" w:hAnsi="Times New Roman" w:cs="Times New Roman"/>
                <w:bCs/>
                <w:sz w:val="24"/>
                <w:szCs w:val="24"/>
              </w:rPr>
              <w:t>-</w:t>
            </w:r>
          </w:p>
        </w:tc>
        <w:tc>
          <w:tcPr>
            <w:tcW w:w="1000" w:type="pct"/>
            <w:vAlign w:val="center"/>
          </w:tcPr>
          <w:p w14:paraId="4600A463" w14:textId="77777777" w:rsidR="00477676" w:rsidRPr="00477676" w:rsidRDefault="00477676" w:rsidP="00477676">
            <w:pPr>
              <w:jc w:val="center"/>
              <w:rPr>
                <w:rFonts w:ascii="Times New Roman" w:hAnsi="Times New Roman" w:cs="Times New Roman"/>
                <w:bCs/>
                <w:sz w:val="24"/>
                <w:szCs w:val="24"/>
              </w:rPr>
            </w:pPr>
            <w:r w:rsidRPr="00477676">
              <w:rPr>
                <w:rFonts w:ascii="Times New Roman" w:hAnsi="Times New Roman" w:cs="Times New Roman"/>
                <w:bCs/>
                <w:sz w:val="24"/>
                <w:szCs w:val="24"/>
              </w:rPr>
              <w:t>-</w:t>
            </w:r>
          </w:p>
        </w:tc>
      </w:tr>
      <w:tr w:rsidR="00477676" w:rsidRPr="00477676" w14:paraId="256D6FDC" w14:textId="77777777" w:rsidTr="00AD5821">
        <w:trPr>
          <w:trHeight w:val="23"/>
        </w:trPr>
        <w:tc>
          <w:tcPr>
            <w:tcW w:w="3397" w:type="pct"/>
            <w:vAlign w:val="center"/>
          </w:tcPr>
          <w:p w14:paraId="5C923E74" w14:textId="77777777" w:rsidR="00477676" w:rsidRPr="00477676" w:rsidRDefault="00477676" w:rsidP="00477676">
            <w:pPr>
              <w:jc w:val="both"/>
              <w:rPr>
                <w:rFonts w:ascii="Times New Roman" w:hAnsi="Times New Roman" w:cs="Times New Roman"/>
                <w:bCs/>
                <w:sz w:val="24"/>
                <w:szCs w:val="24"/>
              </w:rPr>
            </w:pPr>
            <w:r w:rsidRPr="00477676">
              <w:rPr>
                <w:rFonts w:ascii="Times New Roman" w:hAnsi="Times New Roman" w:cs="Times New Roman"/>
                <w:bCs/>
                <w:sz w:val="24"/>
                <w:szCs w:val="24"/>
              </w:rPr>
              <w:t xml:space="preserve">Промежуточная аттестация в </w:t>
            </w:r>
            <w:r w:rsidRPr="00477676">
              <w:rPr>
                <w:rFonts w:ascii="Times New Roman" w:hAnsi="Times New Roman" w:cs="Times New Roman"/>
                <w:bCs/>
                <w:iCs/>
                <w:sz w:val="24"/>
                <w:szCs w:val="24"/>
              </w:rPr>
              <w:t>форме диф.зачета</w:t>
            </w:r>
          </w:p>
        </w:tc>
        <w:tc>
          <w:tcPr>
            <w:tcW w:w="603" w:type="pct"/>
            <w:vAlign w:val="center"/>
          </w:tcPr>
          <w:p w14:paraId="7172D3F6" w14:textId="77777777" w:rsidR="00477676" w:rsidRPr="00477676" w:rsidRDefault="00477676" w:rsidP="00477676">
            <w:pPr>
              <w:jc w:val="center"/>
              <w:rPr>
                <w:rFonts w:ascii="Times New Roman" w:hAnsi="Times New Roman" w:cs="Times New Roman"/>
                <w:bCs/>
                <w:sz w:val="24"/>
                <w:szCs w:val="24"/>
              </w:rPr>
            </w:pPr>
            <w:r w:rsidRPr="00477676">
              <w:rPr>
                <w:rFonts w:ascii="Times New Roman" w:hAnsi="Times New Roman" w:cs="Times New Roman"/>
                <w:bCs/>
                <w:sz w:val="24"/>
                <w:szCs w:val="24"/>
              </w:rPr>
              <w:t>2</w:t>
            </w:r>
          </w:p>
        </w:tc>
        <w:tc>
          <w:tcPr>
            <w:tcW w:w="1000" w:type="pct"/>
            <w:vAlign w:val="center"/>
          </w:tcPr>
          <w:p w14:paraId="5D3A6CD1" w14:textId="77777777" w:rsidR="00477676" w:rsidRPr="00477676" w:rsidRDefault="00477676" w:rsidP="00477676">
            <w:pPr>
              <w:jc w:val="center"/>
              <w:rPr>
                <w:rFonts w:ascii="Times New Roman" w:hAnsi="Times New Roman" w:cs="Times New Roman"/>
                <w:bCs/>
                <w:sz w:val="24"/>
                <w:szCs w:val="24"/>
              </w:rPr>
            </w:pPr>
          </w:p>
        </w:tc>
      </w:tr>
      <w:tr w:rsidR="00477676" w:rsidRPr="00477676" w14:paraId="39C39D70" w14:textId="77777777" w:rsidTr="00AD5821">
        <w:trPr>
          <w:trHeight w:val="23"/>
        </w:trPr>
        <w:tc>
          <w:tcPr>
            <w:tcW w:w="3397" w:type="pct"/>
            <w:vAlign w:val="center"/>
          </w:tcPr>
          <w:p w14:paraId="72690DE8" w14:textId="77777777" w:rsidR="00477676" w:rsidRPr="00477676" w:rsidRDefault="00477676" w:rsidP="00477676">
            <w:pPr>
              <w:jc w:val="both"/>
              <w:rPr>
                <w:rFonts w:ascii="Times New Roman" w:hAnsi="Times New Roman" w:cs="Times New Roman"/>
                <w:bCs/>
                <w:sz w:val="24"/>
                <w:szCs w:val="24"/>
              </w:rPr>
            </w:pPr>
            <w:r w:rsidRPr="00477676">
              <w:rPr>
                <w:rFonts w:ascii="Times New Roman" w:hAnsi="Times New Roman" w:cs="Times New Roman"/>
                <w:bCs/>
                <w:sz w:val="24"/>
                <w:szCs w:val="24"/>
              </w:rPr>
              <w:t>Всего</w:t>
            </w:r>
          </w:p>
        </w:tc>
        <w:tc>
          <w:tcPr>
            <w:tcW w:w="603" w:type="pct"/>
            <w:vAlign w:val="center"/>
          </w:tcPr>
          <w:p w14:paraId="434765F5" w14:textId="77777777" w:rsidR="00477676" w:rsidRPr="00477676" w:rsidRDefault="00477676" w:rsidP="00477676">
            <w:pPr>
              <w:jc w:val="center"/>
              <w:rPr>
                <w:rFonts w:ascii="Times New Roman" w:hAnsi="Times New Roman" w:cs="Times New Roman"/>
                <w:b/>
                <w:sz w:val="24"/>
                <w:szCs w:val="24"/>
              </w:rPr>
            </w:pPr>
            <w:r w:rsidRPr="00477676">
              <w:rPr>
                <w:rFonts w:ascii="Times New Roman" w:hAnsi="Times New Roman" w:cs="Times New Roman"/>
                <w:b/>
                <w:sz w:val="24"/>
                <w:szCs w:val="24"/>
              </w:rPr>
              <w:t>32</w:t>
            </w:r>
          </w:p>
        </w:tc>
        <w:tc>
          <w:tcPr>
            <w:tcW w:w="1000" w:type="pct"/>
            <w:vAlign w:val="center"/>
          </w:tcPr>
          <w:p w14:paraId="251F3867" w14:textId="77777777" w:rsidR="00477676" w:rsidRPr="00477676" w:rsidRDefault="00477676" w:rsidP="00477676">
            <w:pPr>
              <w:jc w:val="center"/>
              <w:rPr>
                <w:rFonts w:ascii="Times New Roman" w:hAnsi="Times New Roman" w:cs="Times New Roman"/>
                <w:b/>
                <w:sz w:val="24"/>
                <w:szCs w:val="24"/>
              </w:rPr>
            </w:pPr>
            <w:r w:rsidRPr="00477676">
              <w:rPr>
                <w:rFonts w:ascii="Times New Roman" w:hAnsi="Times New Roman" w:cs="Times New Roman"/>
                <w:b/>
                <w:sz w:val="24"/>
                <w:szCs w:val="24"/>
              </w:rPr>
              <w:t>10</w:t>
            </w:r>
          </w:p>
        </w:tc>
      </w:tr>
    </w:tbl>
    <w:p w14:paraId="207B993F" w14:textId="77777777" w:rsidR="00477676" w:rsidRPr="00477676" w:rsidRDefault="00477676" w:rsidP="00477676">
      <w:pPr>
        <w:rPr>
          <w:rFonts w:ascii="Times New Roman" w:eastAsia="Segoe UI" w:hAnsi="Times New Roman" w:cs="Times New Roman"/>
          <w:b/>
          <w:bCs/>
          <w:sz w:val="24"/>
          <w:szCs w:val="24"/>
          <w:lang w:eastAsia="ru-RU"/>
        </w:rPr>
      </w:pPr>
      <w:r w:rsidRPr="00477676">
        <w:rPr>
          <w:rFonts w:ascii="Times New Roman" w:hAnsi="Times New Roman"/>
        </w:rPr>
        <w:br w:type="page"/>
      </w:r>
    </w:p>
    <w:p w14:paraId="40B2CB45" w14:textId="77777777" w:rsidR="00477676" w:rsidRPr="00477676" w:rsidRDefault="00477676" w:rsidP="00477676">
      <w:pPr>
        <w:spacing w:after="120" w:line="276" w:lineRule="auto"/>
        <w:ind w:firstLine="709"/>
        <w:outlineLvl w:val="1"/>
        <w:rPr>
          <w:rFonts w:ascii="Times New Roman" w:eastAsia="Segoe UI" w:hAnsi="Times New Roman" w:cs="Times New Roman"/>
          <w:b/>
          <w:bCs/>
          <w:sz w:val="24"/>
          <w:szCs w:val="24"/>
          <w:lang w:eastAsia="ru-RU"/>
        </w:rPr>
        <w:sectPr w:rsidR="00477676" w:rsidRPr="00477676" w:rsidSect="001604E7">
          <w:headerReference w:type="even" r:id="rId93"/>
          <w:pgSz w:w="11906" w:h="16838"/>
          <w:pgMar w:top="1134" w:right="567" w:bottom="1134" w:left="1701" w:header="709" w:footer="709" w:gutter="0"/>
          <w:cols w:space="708"/>
          <w:docGrid w:linePitch="360"/>
        </w:sectPr>
      </w:pPr>
    </w:p>
    <w:p w14:paraId="262CF78D" w14:textId="77777777" w:rsidR="00477676" w:rsidRPr="00477676" w:rsidRDefault="00477676" w:rsidP="00477676">
      <w:pPr>
        <w:spacing w:after="120" w:line="276" w:lineRule="auto"/>
        <w:ind w:firstLine="709"/>
        <w:outlineLvl w:val="1"/>
        <w:rPr>
          <w:rFonts w:ascii="Times New Roman" w:eastAsia="Segoe UI" w:hAnsi="Times New Roman" w:cs="Times New Roman"/>
          <w:b/>
          <w:bCs/>
          <w:sz w:val="24"/>
          <w:szCs w:val="24"/>
          <w:lang w:eastAsia="ru-RU"/>
        </w:rPr>
      </w:pPr>
      <w:bookmarkStart w:id="94" w:name="_Toc167298847"/>
      <w:r w:rsidRPr="00477676">
        <w:rPr>
          <w:rFonts w:ascii="Times New Roman" w:eastAsia="Segoe UI" w:hAnsi="Times New Roman" w:cs="Times New Roman"/>
          <w:b/>
          <w:bCs/>
          <w:sz w:val="24"/>
          <w:szCs w:val="24"/>
          <w:lang w:eastAsia="ru-RU"/>
        </w:rPr>
        <w:lastRenderedPageBreak/>
        <w:t>2.2. Содержание дисциплины</w:t>
      </w:r>
      <w:bookmarkEnd w:id="94"/>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7"/>
        <w:gridCol w:w="9005"/>
        <w:gridCol w:w="2010"/>
        <w:gridCol w:w="1872"/>
      </w:tblGrid>
      <w:tr w:rsidR="00477676" w:rsidRPr="00477676" w14:paraId="0598D6FD" w14:textId="77777777" w:rsidTr="00AD5821">
        <w:trPr>
          <w:trHeight w:val="20"/>
        </w:trPr>
        <w:tc>
          <w:tcPr>
            <w:tcW w:w="697" w:type="pct"/>
            <w:vAlign w:val="center"/>
          </w:tcPr>
          <w:p w14:paraId="26219BC4" w14:textId="77777777" w:rsidR="00477676" w:rsidRPr="00477676" w:rsidRDefault="00477676" w:rsidP="00477676">
            <w:pPr>
              <w:suppressAutoHyphens/>
              <w:jc w:val="center"/>
              <w:rPr>
                <w:rFonts w:ascii="Times New Roman" w:eastAsia="Calibri" w:hAnsi="Times New Roman" w:cs="Times New Roman"/>
                <w:b/>
                <w:bCs/>
                <w:sz w:val="20"/>
                <w:szCs w:val="20"/>
              </w:rPr>
            </w:pPr>
            <w:r w:rsidRPr="00477676">
              <w:rPr>
                <w:rFonts w:ascii="Times New Roman" w:eastAsia="Calibri" w:hAnsi="Times New Roman" w:cs="Times New Roman"/>
                <w:b/>
                <w:bCs/>
                <w:sz w:val="20"/>
                <w:szCs w:val="20"/>
              </w:rPr>
              <w:t>Наименование разделов и тем</w:t>
            </w:r>
          </w:p>
        </w:tc>
        <w:tc>
          <w:tcPr>
            <w:tcW w:w="3007" w:type="pct"/>
            <w:vAlign w:val="center"/>
          </w:tcPr>
          <w:p w14:paraId="726162E0" w14:textId="77777777" w:rsidR="00477676" w:rsidRPr="00477676" w:rsidRDefault="00477676" w:rsidP="00477676">
            <w:pPr>
              <w:suppressAutoHyphens/>
              <w:jc w:val="center"/>
              <w:rPr>
                <w:rFonts w:ascii="Times New Roman" w:eastAsia="Calibri" w:hAnsi="Times New Roman" w:cs="Times New Roman"/>
                <w:b/>
                <w:bCs/>
                <w:sz w:val="20"/>
                <w:szCs w:val="20"/>
              </w:rPr>
            </w:pPr>
            <w:r w:rsidRPr="00477676">
              <w:rPr>
                <w:rFonts w:ascii="Times New Roman" w:eastAsia="Calibri" w:hAnsi="Times New Roman" w:cs="Times New Roman"/>
                <w:b/>
                <w:bCs/>
                <w:sz w:val="20"/>
                <w:szCs w:val="20"/>
              </w:rPr>
              <w:t>Содержание учебного материала и формы организации деятельности обучающихся</w:t>
            </w:r>
          </w:p>
        </w:tc>
        <w:tc>
          <w:tcPr>
            <w:tcW w:w="671" w:type="pct"/>
            <w:vAlign w:val="center"/>
          </w:tcPr>
          <w:p w14:paraId="1D1B1FD1" w14:textId="77777777" w:rsidR="00477676" w:rsidRPr="00477676" w:rsidRDefault="00477676" w:rsidP="00477676">
            <w:pPr>
              <w:suppressAutoHyphens/>
              <w:jc w:val="center"/>
              <w:rPr>
                <w:rFonts w:ascii="Times New Roman" w:eastAsia="Calibri" w:hAnsi="Times New Roman" w:cs="Times New Roman"/>
                <w:b/>
                <w:bCs/>
                <w:sz w:val="20"/>
                <w:szCs w:val="20"/>
              </w:rPr>
            </w:pPr>
            <w:r w:rsidRPr="00477676">
              <w:rPr>
                <w:rFonts w:ascii="Times New Roman" w:eastAsia="Calibri" w:hAnsi="Times New Roman" w:cs="Times New Roman"/>
                <w:b/>
                <w:bCs/>
                <w:sz w:val="20"/>
                <w:szCs w:val="20"/>
              </w:rPr>
              <w:t>Объем, акад. ч / в том числе в форме практической подготовки, акад. ч</w:t>
            </w:r>
          </w:p>
        </w:tc>
        <w:tc>
          <w:tcPr>
            <w:tcW w:w="625" w:type="pct"/>
            <w:vAlign w:val="center"/>
          </w:tcPr>
          <w:p w14:paraId="34A052E4" w14:textId="77777777" w:rsidR="00477676" w:rsidRPr="00477676" w:rsidRDefault="00477676" w:rsidP="00477676">
            <w:pPr>
              <w:suppressAutoHyphens/>
              <w:jc w:val="center"/>
              <w:rPr>
                <w:rFonts w:ascii="Times New Roman" w:eastAsia="Calibri" w:hAnsi="Times New Roman" w:cs="Times New Roman"/>
                <w:b/>
                <w:bCs/>
                <w:sz w:val="20"/>
                <w:szCs w:val="20"/>
              </w:rPr>
            </w:pPr>
            <w:r w:rsidRPr="00477676">
              <w:rPr>
                <w:rFonts w:ascii="Times New Roman" w:eastAsia="Calibri" w:hAnsi="Times New Roman" w:cs="Times New Roman"/>
                <w:b/>
                <w:bCs/>
                <w:sz w:val="20"/>
                <w:szCs w:val="20"/>
              </w:rPr>
              <w:t>Коды компетенций и личностных результатов, формированию которых способствует элемент программы</w:t>
            </w:r>
          </w:p>
        </w:tc>
      </w:tr>
      <w:tr w:rsidR="00477676" w:rsidRPr="00477676" w14:paraId="0B29DFEF" w14:textId="77777777" w:rsidTr="00AD5821">
        <w:trPr>
          <w:trHeight w:val="20"/>
        </w:trPr>
        <w:tc>
          <w:tcPr>
            <w:tcW w:w="697" w:type="pct"/>
          </w:tcPr>
          <w:p w14:paraId="537C5970" w14:textId="77777777" w:rsidR="00477676" w:rsidRPr="00477676" w:rsidRDefault="00477676" w:rsidP="00477676">
            <w:pPr>
              <w:jc w:val="center"/>
              <w:rPr>
                <w:rFonts w:ascii="Times New Roman" w:eastAsia="Calibri" w:hAnsi="Times New Roman" w:cs="Times New Roman"/>
                <w:b/>
                <w:bCs/>
                <w:i/>
                <w:iCs/>
                <w:sz w:val="20"/>
                <w:szCs w:val="20"/>
              </w:rPr>
            </w:pPr>
            <w:r w:rsidRPr="00477676">
              <w:rPr>
                <w:rFonts w:ascii="Times New Roman" w:eastAsia="Calibri" w:hAnsi="Times New Roman" w:cs="Times New Roman"/>
                <w:b/>
                <w:bCs/>
                <w:i/>
                <w:iCs/>
                <w:sz w:val="20"/>
                <w:szCs w:val="20"/>
              </w:rPr>
              <w:t>1</w:t>
            </w:r>
          </w:p>
        </w:tc>
        <w:tc>
          <w:tcPr>
            <w:tcW w:w="3007" w:type="pct"/>
          </w:tcPr>
          <w:p w14:paraId="647FF9FF" w14:textId="77777777" w:rsidR="00477676" w:rsidRPr="00477676" w:rsidRDefault="00477676" w:rsidP="00477676">
            <w:pPr>
              <w:jc w:val="center"/>
              <w:rPr>
                <w:rFonts w:ascii="Times New Roman" w:eastAsia="Calibri" w:hAnsi="Times New Roman" w:cs="Times New Roman"/>
                <w:b/>
                <w:bCs/>
                <w:i/>
                <w:iCs/>
                <w:sz w:val="20"/>
                <w:szCs w:val="20"/>
              </w:rPr>
            </w:pPr>
            <w:r w:rsidRPr="00477676">
              <w:rPr>
                <w:rFonts w:ascii="Times New Roman" w:eastAsia="Calibri" w:hAnsi="Times New Roman" w:cs="Times New Roman"/>
                <w:b/>
                <w:bCs/>
                <w:i/>
                <w:iCs/>
                <w:sz w:val="20"/>
                <w:szCs w:val="20"/>
              </w:rPr>
              <w:t>2</w:t>
            </w:r>
          </w:p>
        </w:tc>
        <w:tc>
          <w:tcPr>
            <w:tcW w:w="671" w:type="pct"/>
          </w:tcPr>
          <w:p w14:paraId="1CA6A373" w14:textId="77777777" w:rsidR="00477676" w:rsidRPr="00477676" w:rsidRDefault="00477676" w:rsidP="00477676">
            <w:pPr>
              <w:jc w:val="center"/>
              <w:rPr>
                <w:rFonts w:ascii="Times New Roman" w:eastAsia="Calibri" w:hAnsi="Times New Roman" w:cs="Times New Roman"/>
                <w:b/>
                <w:bCs/>
                <w:i/>
                <w:iCs/>
                <w:sz w:val="20"/>
                <w:szCs w:val="20"/>
              </w:rPr>
            </w:pPr>
            <w:r w:rsidRPr="00477676">
              <w:rPr>
                <w:rFonts w:ascii="Times New Roman" w:eastAsia="Calibri" w:hAnsi="Times New Roman" w:cs="Times New Roman"/>
                <w:b/>
                <w:bCs/>
                <w:i/>
                <w:iCs/>
                <w:sz w:val="20"/>
                <w:szCs w:val="20"/>
              </w:rPr>
              <w:t>3</w:t>
            </w:r>
          </w:p>
        </w:tc>
        <w:tc>
          <w:tcPr>
            <w:tcW w:w="625" w:type="pct"/>
          </w:tcPr>
          <w:p w14:paraId="3FD93743" w14:textId="77777777" w:rsidR="00477676" w:rsidRPr="00477676" w:rsidRDefault="00477676" w:rsidP="00477676">
            <w:pPr>
              <w:jc w:val="center"/>
              <w:rPr>
                <w:rFonts w:ascii="Times New Roman" w:eastAsia="Calibri" w:hAnsi="Times New Roman" w:cs="Times New Roman"/>
                <w:b/>
                <w:bCs/>
                <w:i/>
                <w:iCs/>
                <w:sz w:val="20"/>
                <w:szCs w:val="20"/>
              </w:rPr>
            </w:pPr>
            <w:r w:rsidRPr="00477676">
              <w:rPr>
                <w:rFonts w:ascii="Times New Roman" w:eastAsia="Calibri" w:hAnsi="Times New Roman" w:cs="Times New Roman"/>
                <w:b/>
                <w:bCs/>
                <w:i/>
                <w:iCs/>
                <w:sz w:val="20"/>
                <w:szCs w:val="20"/>
              </w:rPr>
              <w:t>4</w:t>
            </w:r>
          </w:p>
        </w:tc>
      </w:tr>
      <w:tr w:rsidR="00477676" w:rsidRPr="00477676" w14:paraId="25576EF2" w14:textId="77777777" w:rsidTr="00AD5821">
        <w:trPr>
          <w:trHeight w:val="20"/>
        </w:trPr>
        <w:tc>
          <w:tcPr>
            <w:tcW w:w="3704" w:type="pct"/>
            <w:gridSpan w:val="2"/>
          </w:tcPr>
          <w:p w14:paraId="60807816" w14:textId="77777777" w:rsidR="00477676" w:rsidRPr="00477676" w:rsidRDefault="00477676" w:rsidP="00477676">
            <w:pPr>
              <w:rPr>
                <w:rFonts w:ascii="Times New Roman" w:eastAsia="Calibri" w:hAnsi="Times New Roman" w:cs="Times New Roman"/>
                <w:b/>
                <w:bCs/>
                <w:sz w:val="20"/>
                <w:szCs w:val="20"/>
              </w:rPr>
            </w:pPr>
            <w:bookmarkStart w:id="95" w:name="_Hlk167301145"/>
            <w:r w:rsidRPr="00477676">
              <w:rPr>
                <w:rFonts w:ascii="Times New Roman" w:eastAsia="Calibri" w:hAnsi="Times New Roman" w:cs="Times New Roman"/>
                <w:b/>
                <w:bCs/>
                <w:sz w:val="20"/>
                <w:szCs w:val="20"/>
              </w:rPr>
              <w:t xml:space="preserve">Раздел 1. </w:t>
            </w:r>
            <w:r w:rsidRPr="00477676">
              <w:rPr>
                <w:rFonts w:ascii="Times New Roman" w:eastAsia="Times New Roman" w:hAnsi="Times New Roman" w:cs="Times New Roman"/>
                <w:b/>
                <w:bCs/>
                <w:sz w:val="20"/>
                <w:szCs w:val="20"/>
                <w:lang w:eastAsia="ru-RU"/>
              </w:rPr>
              <w:t>Основные понятия и методы математического анализа, линейной алгебры</w:t>
            </w:r>
            <w:bookmarkEnd w:id="95"/>
            <w:r w:rsidRPr="00477676">
              <w:rPr>
                <w:rFonts w:ascii="Times New Roman" w:eastAsia="Times New Roman" w:hAnsi="Times New Roman" w:cs="Times New Roman"/>
                <w:b/>
                <w:bCs/>
                <w:sz w:val="20"/>
                <w:szCs w:val="20"/>
                <w:lang w:eastAsia="ru-RU"/>
              </w:rPr>
              <w:t>.</w:t>
            </w:r>
          </w:p>
        </w:tc>
        <w:tc>
          <w:tcPr>
            <w:tcW w:w="671" w:type="pct"/>
          </w:tcPr>
          <w:p w14:paraId="3B8BE0E6" w14:textId="77777777" w:rsidR="00477676" w:rsidRPr="00477676" w:rsidRDefault="00477676" w:rsidP="00477676">
            <w:pPr>
              <w:jc w:val="center"/>
              <w:rPr>
                <w:rFonts w:ascii="Times New Roman" w:eastAsia="Calibri" w:hAnsi="Times New Roman" w:cs="Times New Roman"/>
                <w:b/>
                <w:bCs/>
                <w:i/>
                <w:iCs/>
                <w:sz w:val="20"/>
                <w:szCs w:val="20"/>
              </w:rPr>
            </w:pPr>
            <w:r w:rsidRPr="00477676">
              <w:rPr>
                <w:rFonts w:ascii="Times New Roman" w:eastAsia="Calibri" w:hAnsi="Times New Roman" w:cs="Times New Roman"/>
                <w:iCs/>
                <w:sz w:val="20"/>
                <w:szCs w:val="20"/>
              </w:rPr>
              <w:t>16/6</w:t>
            </w:r>
          </w:p>
        </w:tc>
        <w:tc>
          <w:tcPr>
            <w:tcW w:w="625" w:type="pct"/>
          </w:tcPr>
          <w:p w14:paraId="003FA988" w14:textId="77777777" w:rsidR="00477676" w:rsidRPr="00477676" w:rsidRDefault="00477676" w:rsidP="00477676">
            <w:pPr>
              <w:jc w:val="center"/>
              <w:rPr>
                <w:rFonts w:ascii="Times New Roman" w:eastAsia="Calibri" w:hAnsi="Times New Roman" w:cs="Times New Roman"/>
                <w:b/>
                <w:bCs/>
                <w:i/>
                <w:iCs/>
                <w:sz w:val="20"/>
                <w:szCs w:val="20"/>
              </w:rPr>
            </w:pPr>
          </w:p>
        </w:tc>
      </w:tr>
      <w:tr w:rsidR="00477676" w:rsidRPr="00477676" w14:paraId="155FC1D3" w14:textId="77777777" w:rsidTr="00AD5821">
        <w:trPr>
          <w:trHeight w:val="20"/>
        </w:trPr>
        <w:tc>
          <w:tcPr>
            <w:tcW w:w="697" w:type="pct"/>
            <w:vMerge w:val="restart"/>
          </w:tcPr>
          <w:p w14:paraId="2647F7A9" w14:textId="77777777" w:rsidR="00477676" w:rsidRPr="00477676" w:rsidRDefault="00477676" w:rsidP="00477676">
            <w:pPr>
              <w:rPr>
                <w:rFonts w:ascii="Times New Roman" w:eastAsia="Calibri" w:hAnsi="Times New Roman" w:cs="Times New Roman"/>
                <w:b/>
                <w:bCs/>
                <w:sz w:val="20"/>
                <w:szCs w:val="20"/>
              </w:rPr>
            </w:pPr>
            <w:bookmarkStart w:id="96" w:name="_Hlk167301162"/>
            <w:r w:rsidRPr="00477676">
              <w:rPr>
                <w:rFonts w:ascii="Times New Roman" w:eastAsia="Calibri" w:hAnsi="Times New Roman" w:cs="Times New Roman"/>
                <w:b/>
                <w:bCs/>
                <w:sz w:val="20"/>
                <w:szCs w:val="20"/>
              </w:rPr>
              <w:t xml:space="preserve">Тема 1.1. </w:t>
            </w:r>
            <w:r w:rsidRPr="00477676">
              <w:rPr>
                <w:rFonts w:ascii="Times New Roman" w:eastAsia="Calibri" w:hAnsi="Times New Roman" w:cs="Times New Roman"/>
                <w:sz w:val="20"/>
              </w:rPr>
              <w:t>Основные понятия линейной алгебры</w:t>
            </w:r>
            <w:bookmarkEnd w:id="96"/>
          </w:p>
        </w:tc>
        <w:tc>
          <w:tcPr>
            <w:tcW w:w="3007" w:type="pct"/>
          </w:tcPr>
          <w:p w14:paraId="31F4C3AB" w14:textId="77777777" w:rsidR="00477676" w:rsidRPr="00477676" w:rsidRDefault="00477676" w:rsidP="00477676">
            <w:pPr>
              <w:rPr>
                <w:rFonts w:ascii="Times New Roman" w:eastAsia="Calibri" w:hAnsi="Times New Roman" w:cs="Times New Roman"/>
                <w:b/>
                <w:bCs/>
                <w:i/>
                <w:sz w:val="20"/>
                <w:szCs w:val="20"/>
              </w:rPr>
            </w:pPr>
            <w:r w:rsidRPr="00477676">
              <w:rPr>
                <w:rFonts w:ascii="Times New Roman" w:eastAsia="Calibri" w:hAnsi="Times New Roman" w:cs="Times New Roman"/>
                <w:b/>
                <w:bCs/>
                <w:sz w:val="20"/>
                <w:szCs w:val="20"/>
              </w:rPr>
              <w:t>Содержание учебного материала</w:t>
            </w:r>
          </w:p>
        </w:tc>
        <w:tc>
          <w:tcPr>
            <w:tcW w:w="671" w:type="pct"/>
            <w:vAlign w:val="center"/>
          </w:tcPr>
          <w:p w14:paraId="16035695" w14:textId="77777777" w:rsidR="00477676" w:rsidRPr="00477676" w:rsidRDefault="00477676" w:rsidP="00477676">
            <w:pPr>
              <w:suppressAutoHyphens/>
              <w:jc w:val="center"/>
              <w:rPr>
                <w:rFonts w:ascii="Times New Roman" w:eastAsia="Calibri" w:hAnsi="Times New Roman" w:cs="Times New Roman"/>
                <w:b/>
                <w:i/>
                <w:iCs/>
                <w:sz w:val="20"/>
                <w:szCs w:val="20"/>
              </w:rPr>
            </w:pPr>
            <w:r w:rsidRPr="00477676">
              <w:rPr>
                <w:rFonts w:ascii="Times New Roman" w:eastAsia="Calibri" w:hAnsi="Times New Roman" w:cs="Times New Roman"/>
                <w:b/>
                <w:iCs/>
                <w:sz w:val="20"/>
                <w:szCs w:val="20"/>
              </w:rPr>
              <w:t>4</w:t>
            </w:r>
          </w:p>
        </w:tc>
        <w:tc>
          <w:tcPr>
            <w:tcW w:w="625" w:type="pct"/>
            <w:vMerge w:val="restart"/>
          </w:tcPr>
          <w:p w14:paraId="191D5558" w14:textId="77777777" w:rsidR="00477676" w:rsidRPr="00477676" w:rsidRDefault="00477676" w:rsidP="00477676">
            <w:pPr>
              <w:rPr>
                <w:rFonts w:ascii="Times New Roman" w:eastAsia="Calibri" w:hAnsi="Times New Roman" w:cs="Times New Roman"/>
                <w:sz w:val="20"/>
              </w:rPr>
            </w:pPr>
            <w:r w:rsidRPr="00477676">
              <w:rPr>
                <w:rFonts w:ascii="Times New Roman" w:eastAsia="Calibri" w:hAnsi="Times New Roman" w:cs="Times New Roman"/>
                <w:sz w:val="20"/>
              </w:rPr>
              <w:t>ОК 1, ОК 5, ОК 9, ПК 3.2 (направленность по выбору)</w:t>
            </w:r>
          </w:p>
        </w:tc>
      </w:tr>
      <w:tr w:rsidR="00477676" w:rsidRPr="00477676" w14:paraId="0CC964D2" w14:textId="77777777" w:rsidTr="00AD5821">
        <w:trPr>
          <w:trHeight w:val="20"/>
        </w:trPr>
        <w:tc>
          <w:tcPr>
            <w:tcW w:w="697" w:type="pct"/>
            <w:vMerge/>
          </w:tcPr>
          <w:p w14:paraId="159B7F9D" w14:textId="77777777" w:rsidR="00477676" w:rsidRPr="00477676" w:rsidRDefault="00477676" w:rsidP="00477676">
            <w:pPr>
              <w:rPr>
                <w:rFonts w:ascii="Times New Roman" w:eastAsia="Calibri" w:hAnsi="Times New Roman" w:cs="Times New Roman"/>
                <w:b/>
                <w:bCs/>
                <w:i/>
                <w:sz w:val="20"/>
                <w:szCs w:val="20"/>
              </w:rPr>
            </w:pPr>
          </w:p>
        </w:tc>
        <w:tc>
          <w:tcPr>
            <w:tcW w:w="3007" w:type="pct"/>
          </w:tcPr>
          <w:p w14:paraId="097B7A36" w14:textId="77777777" w:rsidR="00477676" w:rsidRPr="00477676" w:rsidRDefault="00477676" w:rsidP="00477676">
            <w:pPr>
              <w:jc w:val="both"/>
              <w:rPr>
                <w:rFonts w:ascii="Times New Roman" w:eastAsia="Calibri" w:hAnsi="Times New Roman" w:cs="Times New Roman"/>
                <w:b/>
                <w:bCs/>
                <w:sz w:val="20"/>
                <w:szCs w:val="20"/>
              </w:rPr>
            </w:pPr>
            <w:r w:rsidRPr="00477676">
              <w:rPr>
                <w:rFonts w:ascii="Times New Roman" w:eastAsia="Calibri" w:hAnsi="Times New Roman" w:cs="Times New Roman"/>
                <w:b/>
                <w:bCs/>
                <w:sz w:val="20"/>
                <w:szCs w:val="20"/>
              </w:rPr>
              <w:t xml:space="preserve">1. </w:t>
            </w:r>
            <w:r w:rsidRPr="00477676">
              <w:rPr>
                <w:rFonts w:ascii="Times New Roman" w:eastAsia="Calibri" w:hAnsi="Times New Roman" w:cs="Times New Roman"/>
                <w:sz w:val="20"/>
              </w:rPr>
              <w:t xml:space="preserve">Определители 2-го,3-го порядков, их свойства, вычисление. Понятие об определителе порядка </w:t>
            </w:r>
            <w:r w:rsidRPr="00477676">
              <w:rPr>
                <w:rFonts w:ascii="Times New Roman" w:eastAsia="Calibri" w:hAnsi="Times New Roman" w:cs="Times New Roman"/>
                <w:sz w:val="20"/>
                <w:lang w:val="en-US"/>
              </w:rPr>
              <w:t>n</w:t>
            </w:r>
            <w:r w:rsidRPr="00477676">
              <w:rPr>
                <w:rFonts w:ascii="Times New Roman" w:eastAsia="Calibri" w:hAnsi="Times New Roman" w:cs="Times New Roman"/>
                <w:sz w:val="20"/>
              </w:rPr>
              <w:t xml:space="preserve">. Понятие минора и алгебраического дополнения элемента. Формулы Крамера для решения систем линейных уравнений. Определение матрицы типа </w:t>
            </w:r>
            <w:r w:rsidRPr="00477676">
              <w:rPr>
                <w:rFonts w:ascii="Times New Roman" w:eastAsia="Calibri" w:hAnsi="Times New Roman" w:cs="Times New Roman"/>
                <w:sz w:val="20"/>
                <w:lang w:val="en-US"/>
              </w:rPr>
              <w:t>m</w:t>
            </w:r>
            <w:r w:rsidRPr="00477676">
              <w:rPr>
                <w:rFonts w:ascii="Times New Roman" w:eastAsia="Calibri" w:hAnsi="Times New Roman" w:cs="Times New Roman"/>
                <w:sz w:val="20"/>
              </w:rPr>
              <w:t xml:space="preserve"> × </w:t>
            </w:r>
            <w:r w:rsidRPr="00477676">
              <w:rPr>
                <w:rFonts w:ascii="Times New Roman" w:eastAsia="Calibri" w:hAnsi="Times New Roman" w:cs="Times New Roman"/>
                <w:sz w:val="20"/>
                <w:lang w:val="en-US"/>
              </w:rPr>
              <w:t>n</w:t>
            </w:r>
            <w:r w:rsidRPr="00477676">
              <w:rPr>
                <w:rFonts w:ascii="Times New Roman" w:eastAsia="Calibri" w:hAnsi="Times New Roman" w:cs="Times New Roman"/>
                <w:sz w:val="20"/>
              </w:rPr>
              <w:t>. Частные случаи. Транспонированная матрица. Единичная матрица. Обратная матрица. Действия над матрицами. Решение матричных уравнений. Методы решения систем линейных уравнений: по формулам Крамера, с помощью обратной матрицы, методом Гаусса.</w:t>
            </w:r>
          </w:p>
        </w:tc>
        <w:tc>
          <w:tcPr>
            <w:tcW w:w="671" w:type="pct"/>
            <w:vAlign w:val="center"/>
          </w:tcPr>
          <w:p w14:paraId="610C2ABA" w14:textId="77777777" w:rsidR="00477676" w:rsidRPr="00477676" w:rsidRDefault="00477676" w:rsidP="00477676">
            <w:pPr>
              <w:suppressAutoHyphens/>
              <w:jc w:val="center"/>
              <w:rPr>
                <w:rFonts w:ascii="Times New Roman" w:eastAsia="Calibri" w:hAnsi="Times New Roman" w:cs="Times New Roman"/>
                <w:b/>
                <w:bCs/>
                <w:i/>
                <w:iCs/>
                <w:sz w:val="20"/>
                <w:szCs w:val="20"/>
              </w:rPr>
            </w:pPr>
            <w:r w:rsidRPr="00477676">
              <w:rPr>
                <w:rFonts w:ascii="Times New Roman" w:eastAsia="Calibri" w:hAnsi="Times New Roman" w:cs="Times New Roman"/>
                <w:b/>
                <w:iCs/>
                <w:sz w:val="20"/>
                <w:szCs w:val="20"/>
              </w:rPr>
              <w:t>2</w:t>
            </w:r>
          </w:p>
        </w:tc>
        <w:tc>
          <w:tcPr>
            <w:tcW w:w="625" w:type="pct"/>
            <w:vMerge/>
          </w:tcPr>
          <w:p w14:paraId="2AD01BDB" w14:textId="77777777" w:rsidR="00477676" w:rsidRPr="00477676" w:rsidRDefault="00477676" w:rsidP="00477676">
            <w:pPr>
              <w:rPr>
                <w:rFonts w:ascii="Times New Roman" w:eastAsia="Calibri" w:hAnsi="Times New Roman" w:cs="Times New Roman"/>
                <w:b/>
                <w:bCs/>
                <w:i/>
                <w:sz w:val="20"/>
                <w:szCs w:val="20"/>
              </w:rPr>
            </w:pPr>
          </w:p>
        </w:tc>
      </w:tr>
      <w:tr w:rsidR="00477676" w:rsidRPr="00477676" w14:paraId="4E0DE874" w14:textId="77777777" w:rsidTr="00AD5821">
        <w:trPr>
          <w:trHeight w:val="20"/>
        </w:trPr>
        <w:tc>
          <w:tcPr>
            <w:tcW w:w="697" w:type="pct"/>
            <w:vMerge/>
          </w:tcPr>
          <w:p w14:paraId="252D91F9" w14:textId="77777777" w:rsidR="00477676" w:rsidRPr="00477676" w:rsidRDefault="00477676" w:rsidP="00477676">
            <w:pPr>
              <w:rPr>
                <w:rFonts w:ascii="Times New Roman" w:eastAsia="Calibri" w:hAnsi="Times New Roman" w:cs="Times New Roman"/>
                <w:b/>
                <w:bCs/>
                <w:i/>
                <w:sz w:val="20"/>
                <w:szCs w:val="20"/>
              </w:rPr>
            </w:pPr>
          </w:p>
        </w:tc>
        <w:tc>
          <w:tcPr>
            <w:tcW w:w="3007" w:type="pct"/>
          </w:tcPr>
          <w:p w14:paraId="6045D472" w14:textId="77777777" w:rsidR="00477676" w:rsidRPr="00477676" w:rsidRDefault="00477676" w:rsidP="00477676">
            <w:pPr>
              <w:rPr>
                <w:rFonts w:ascii="Times New Roman" w:eastAsia="Calibri" w:hAnsi="Times New Roman" w:cs="Times New Roman"/>
                <w:b/>
                <w:sz w:val="20"/>
                <w:szCs w:val="20"/>
              </w:rPr>
            </w:pPr>
            <w:r w:rsidRPr="00477676">
              <w:rPr>
                <w:rFonts w:ascii="Times New Roman" w:eastAsia="Calibri" w:hAnsi="Times New Roman" w:cs="Times New Roman"/>
                <w:b/>
                <w:bCs/>
                <w:sz w:val="20"/>
                <w:szCs w:val="20"/>
              </w:rPr>
              <w:t>В том числе практических и лабораторных занятий</w:t>
            </w:r>
          </w:p>
        </w:tc>
        <w:tc>
          <w:tcPr>
            <w:tcW w:w="671" w:type="pct"/>
            <w:vAlign w:val="center"/>
          </w:tcPr>
          <w:p w14:paraId="71F41531" w14:textId="77777777" w:rsidR="00477676" w:rsidRPr="00477676" w:rsidRDefault="00477676" w:rsidP="00477676">
            <w:pPr>
              <w:suppressAutoHyphens/>
              <w:jc w:val="center"/>
              <w:rPr>
                <w:rFonts w:ascii="Times New Roman" w:eastAsia="Calibri" w:hAnsi="Times New Roman" w:cs="Times New Roman"/>
                <w:b/>
                <w:iCs/>
                <w:sz w:val="20"/>
                <w:szCs w:val="20"/>
              </w:rPr>
            </w:pPr>
            <w:r w:rsidRPr="00477676">
              <w:rPr>
                <w:rFonts w:ascii="Times New Roman" w:eastAsia="Calibri" w:hAnsi="Times New Roman" w:cs="Times New Roman"/>
                <w:b/>
                <w:iCs/>
                <w:sz w:val="20"/>
                <w:szCs w:val="20"/>
              </w:rPr>
              <w:t>2/2</w:t>
            </w:r>
          </w:p>
        </w:tc>
        <w:tc>
          <w:tcPr>
            <w:tcW w:w="625" w:type="pct"/>
            <w:vMerge/>
          </w:tcPr>
          <w:p w14:paraId="3BDDFBB3" w14:textId="77777777" w:rsidR="00477676" w:rsidRPr="00477676" w:rsidRDefault="00477676" w:rsidP="00477676">
            <w:pPr>
              <w:rPr>
                <w:rFonts w:ascii="Times New Roman" w:eastAsia="Calibri" w:hAnsi="Times New Roman" w:cs="Times New Roman"/>
                <w:b/>
                <w:bCs/>
                <w:i/>
                <w:sz w:val="20"/>
                <w:szCs w:val="20"/>
              </w:rPr>
            </w:pPr>
          </w:p>
        </w:tc>
      </w:tr>
      <w:tr w:rsidR="00477676" w:rsidRPr="00477676" w14:paraId="1FA771E3" w14:textId="77777777" w:rsidTr="00AD5821">
        <w:trPr>
          <w:trHeight w:val="20"/>
        </w:trPr>
        <w:tc>
          <w:tcPr>
            <w:tcW w:w="697" w:type="pct"/>
            <w:vMerge/>
          </w:tcPr>
          <w:p w14:paraId="069B8F99" w14:textId="77777777" w:rsidR="00477676" w:rsidRPr="00477676" w:rsidRDefault="00477676" w:rsidP="00477676">
            <w:pPr>
              <w:rPr>
                <w:rFonts w:ascii="Times New Roman" w:eastAsia="Calibri" w:hAnsi="Times New Roman" w:cs="Times New Roman"/>
                <w:b/>
                <w:bCs/>
                <w:i/>
                <w:sz w:val="20"/>
                <w:szCs w:val="20"/>
              </w:rPr>
            </w:pPr>
          </w:p>
        </w:tc>
        <w:tc>
          <w:tcPr>
            <w:tcW w:w="3007" w:type="pct"/>
          </w:tcPr>
          <w:p w14:paraId="18E091D0" w14:textId="77777777" w:rsidR="00477676" w:rsidRPr="00477676" w:rsidRDefault="00477676" w:rsidP="00477676">
            <w:pPr>
              <w:tabs>
                <w:tab w:val="left" w:pos="687"/>
              </w:tabs>
              <w:rPr>
                <w:rFonts w:ascii="Times New Roman" w:eastAsia="Calibri" w:hAnsi="Times New Roman" w:cs="Times New Roman"/>
                <w:b/>
                <w:sz w:val="20"/>
                <w:szCs w:val="20"/>
              </w:rPr>
            </w:pPr>
            <w:r w:rsidRPr="00477676">
              <w:rPr>
                <w:rFonts w:ascii="Times New Roman" w:eastAsia="Calibri" w:hAnsi="Times New Roman" w:cs="Times New Roman"/>
                <w:b/>
                <w:sz w:val="20"/>
                <w:szCs w:val="20"/>
              </w:rPr>
              <w:t xml:space="preserve">1. Практическое занятие 1. </w:t>
            </w:r>
            <w:r w:rsidRPr="00477676">
              <w:rPr>
                <w:rFonts w:ascii="Times New Roman" w:eastAsia="Times New Roman" w:hAnsi="Times New Roman" w:cs="Times New Roman"/>
                <w:sz w:val="20"/>
                <w:szCs w:val="20"/>
                <w:lang w:eastAsia="ru-RU"/>
              </w:rPr>
              <w:t>Определители, их свойства, решение систем линейных уравнений по формулам Крамера</w:t>
            </w:r>
            <w:r w:rsidRPr="00477676">
              <w:rPr>
                <w:rFonts w:ascii="Times New Roman" w:eastAsia="Calibri" w:hAnsi="Times New Roman" w:cs="Times New Roman"/>
                <w:sz w:val="20"/>
              </w:rPr>
              <w:t xml:space="preserve">. </w:t>
            </w:r>
            <w:r w:rsidRPr="00477676">
              <w:rPr>
                <w:rFonts w:ascii="Times New Roman" w:eastAsia="Times New Roman" w:hAnsi="Times New Roman" w:cs="Times New Roman"/>
                <w:sz w:val="20"/>
                <w:szCs w:val="20"/>
                <w:lang w:eastAsia="ru-RU"/>
              </w:rPr>
              <w:t xml:space="preserve">Решение систем линейных уравнений. </w:t>
            </w:r>
            <w:r w:rsidRPr="00477676">
              <w:rPr>
                <w:rFonts w:ascii="Times New Roman" w:eastAsia="Calibri" w:hAnsi="Times New Roman" w:cs="Times New Roman"/>
                <w:sz w:val="20"/>
                <w:lang w:eastAsia="ru-RU"/>
              </w:rPr>
              <w:t>Решение матричных уравнений.</w:t>
            </w:r>
          </w:p>
        </w:tc>
        <w:tc>
          <w:tcPr>
            <w:tcW w:w="671" w:type="pct"/>
            <w:vAlign w:val="center"/>
          </w:tcPr>
          <w:p w14:paraId="7A4698FF" w14:textId="77777777" w:rsidR="00477676" w:rsidRPr="00477676" w:rsidRDefault="00477676" w:rsidP="00477676">
            <w:pPr>
              <w:suppressAutoHyphens/>
              <w:jc w:val="center"/>
              <w:rPr>
                <w:rFonts w:ascii="Times New Roman" w:eastAsia="Calibri" w:hAnsi="Times New Roman" w:cs="Times New Roman"/>
                <w:iCs/>
                <w:sz w:val="20"/>
                <w:szCs w:val="20"/>
                <w:lang w:val="en-US"/>
              </w:rPr>
            </w:pPr>
            <w:r w:rsidRPr="00477676">
              <w:rPr>
                <w:rFonts w:ascii="Times New Roman" w:eastAsia="Calibri" w:hAnsi="Times New Roman" w:cs="Times New Roman"/>
                <w:iCs/>
                <w:sz w:val="20"/>
                <w:szCs w:val="20"/>
                <w:lang w:val="en-US"/>
              </w:rPr>
              <w:t>2</w:t>
            </w:r>
          </w:p>
        </w:tc>
        <w:tc>
          <w:tcPr>
            <w:tcW w:w="625" w:type="pct"/>
            <w:vMerge/>
          </w:tcPr>
          <w:p w14:paraId="016876EF" w14:textId="77777777" w:rsidR="00477676" w:rsidRPr="00477676" w:rsidRDefault="00477676" w:rsidP="00477676">
            <w:pPr>
              <w:rPr>
                <w:rFonts w:ascii="Times New Roman" w:eastAsia="Calibri" w:hAnsi="Times New Roman" w:cs="Times New Roman"/>
                <w:b/>
                <w:bCs/>
                <w:i/>
                <w:sz w:val="20"/>
                <w:szCs w:val="20"/>
              </w:rPr>
            </w:pPr>
          </w:p>
        </w:tc>
      </w:tr>
      <w:tr w:rsidR="00477676" w:rsidRPr="00477676" w14:paraId="279A94CB" w14:textId="77777777" w:rsidTr="00AD5821">
        <w:trPr>
          <w:trHeight w:val="20"/>
        </w:trPr>
        <w:tc>
          <w:tcPr>
            <w:tcW w:w="697" w:type="pct"/>
            <w:vMerge/>
          </w:tcPr>
          <w:p w14:paraId="75C8DABE" w14:textId="77777777" w:rsidR="00477676" w:rsidRPr="00477676" w:rsidRDefault="00477676" w:rsidP="00477676">
            <w:pPr>
              <w:rPr>
                <w:rFonts w:ascii="Times New Roman" w:eastAsia="Calibri" w:hAnsi="Times New Roman" w:cs="Times New Roman"/>
                <w:b/>
                <w:bCs/>
                <w:sz w:val="20"/>
                <w:szCs w:val="20"/>
              </w:rPr>
            </w:pPr>
          </w:p>
        </w:tc>
        <w:tc>
          <w:tcPr>
            <w:tcW w:w="3007" w:type="pct"/>
          </w:tcPr>
          <w:p w14:paraId="357CA917" w14:textId="77777777" w:rsidR="00477676" w:rsidRPr="00477676" w:rsidRDefault="00477676" w:rsidP="00477676">
            <w:pPr>
              <w:rPr>
                <w:rFonts w:ascii="Times New Roman" w:eastAsia="Calibri" w:hAnsi="Times New Roman" w:cs="Times New Roman"/>
                <w:b/>
                <w:bCs/>
                <w:sz w:val="20"/>
                <w:szCs w:val="20"/>
              </w:rPr>
            </w:pPr>
            <w:r w:rsidRPr="00477676">
              <w:rPr>
                <w:rFonts w:ascii="Times New Roman" w:eastAsia="Calibri" w:hAnsi="Times New Roman" w:cs="Times New Roman"/>
                <w:b/>
                <w:bCs/>
                <w:sz w:val="20"/>
                <w:szCs w:val="20"/>
              </w:rPr>
              <w:t>Самостоятельная работа обучающихся</w:t>
            </w:r>
          </w:p>
        </w:tc>
        <w:tc>
          <w:tcPr>
            <w:tcW w:w="671" w:type="pct"/>
            <w:vAlign w:val="center"/>
          </w:tcPr>
          <w:p w14:paraId="0A6FB58B" w14:textId="77777777" w:rsidR="00477676" w:rsidRPr="00477676" w:rsidRDefault="00477676" w:rsidP="00477676">
            <w:pPr>
              <w:suppressAutoHyphens/>
              <w:jc w:val="center"/>
              <w:rPr>
                <w:rFonts w:ascii="Times New Roman" w:eastAsia="Calibri" w:hAnsi="Times New Roman" w:cs="Times New Roman"/>
                <w:b/>
                <w:bCs/>
                <w:i/>
                <w:iCs/>
                <w:sz w:val="20"/>
                <w:szCs w:val="20"/>
              </w:rPr>
            </w:pPr>
            <w:r w:rsidRPr="00477676">
              <w:rPr>
                <w:rFonts w:ascii="Times New Roman" w:eastAsia="Calibri" w:hAnsi="Times New Roman" w:cs="Times New Roman"/>
                <w:b/>
                <w:bCs/>
                <w:i/>
                <w:iCs/>
                <w:sz w:val="20"/>
                <w:szCs w:val="20"/>
              </w:rPr>
              <w:t>-</w:t>
            </w:r>
          </w:p>
        </w:tc>
        <w:tc>
          <w:tcPr>
            <w:tcW w:w="625" w:type="pct"/>
            <w:vMerge/>
          </w:tcPr>
          <w:p w14:paraId="7A945555" w14:textId="77777777" w:rsidR="00477676" w:rsidRPr="00477676" w:rsidRDefault="00477676" w:rsidP="00477676">
            <w:pPr>
              <w:rPr>
                <w:rFonts w:ascii="Times New Roman" w:eastAsia="Calibri" w:hAnsi="Times New Roman" w:cs="Times New Roman"/>
                <w:b/>
                <w:sz w:val="20"/>
                <w:szCs w:val="20"/>
              </w:rPr>
            </w:pPr>
          </w:p>
        </w:tc>
      </w:tr>
      <w:tr w:rsidR="00477676" w:rsidRPr="00477676" w14:paraId="38385875" w14:textId="77777777" w:rsidTr="00AD5821">
        <w:trPr>
          <w:trHeight w:val="20"/>
        </w:trPr>
        <w:tc>
          <w:tcPr>
            <w:tcW w:w="697" w:type="pct"/>
            <w:vMerge w:val="restart"/>
          </w:tcPr>
          <w:p w14:paraId="704AED69" w14:textId="77777777" w:rsidR="00477676" w:rsidRPr="00477676" w:rsidRDefault="00477676" w:rsidP="00477676">
            <w:pPr>
              <w:rPr>
                <w:rFonts w:ascii="Times New Roman" w:eastAsia="Calibri" w:hAnsi="Times New Roman" w:cs="Times New Roman"/>
                <w:b/>
                <w:bCs/>
                <w:sz w:val="20"/>
                <w:szCs w:val="20"/>
              </w:rPr>
            </w:pPr>
            <w:bookmarkStart w:id="97" w:name="_Hlk167301173"/>
            <w:r w:rsidRPr="00477676">
              <w:rPr>
                <w:rFonts w:ascii="Times New Roman" w:eastAsia="Calibri" w:hAnsi="Times New Roman" w:cs="Times New Roman"/>
                <w:b/>
                <w:bCs/>
                <w:sz w:val="20"/>
                <w:szCs w:val="20"/>
              </w:rPr>
              <w:t xml:space="preserve">Тема 1.2. </w:t>
            </w:r>
          </w:p>
          <w:p w14:paraId="0582C1CB" w14:textId="77777777" w:rsidR="00477676" w:rsidRPr="00477676" w:rsidRDefault="00477676" w:rsidP="00477676">
            <w:pPr>
              <w:rPr>
                <w:rFonts w:ascii="Times New Roman" w:eastAsia="Calibri" w:hAnsi="Times New Roman" w:cs="Times New Roman"/>
                <w:b/>
                <w:bCs/>
                <w:sz w:val="20"/>
                <w:szCs w:val="20"/>
              </w:rPr>
            </w:pPr>
            <w:r w:rsidRPr="00477676">
              <w:rPr>
                <w:rFonts w:ascii="Times New Roman" w:eastAsia="Calibri" w:hAnsi="Times New Roman" w:cs="Times New Roman"/>
                <w:sz w:val="20"/>
              </w:rPr>
              <w:t>Основы интегрального и дифференциального исчисления</w:t>
            </w:r>
            <w:bookmarkEnd w:id="97"/>
          </w:p>
        </w:tc>
        <w:tc>
          <w:tcPr>
            <w:tcW w:w="3007" w:type="pct"/>
          </w:tcPr>
          <w:p w14:paraId="04514AE9" w14:textId="77777777" w:rsidR="00477676" w:rsidRPr="00477676" w:rsidRDefault="00477676" w:rsidP="00477676">
            <w:pPr>
              <w:rPr>
                <w:rFonts w:ascii="Times New Roman" w:eastAsia="Calibri" w:hAnsi="Times New Roman" w:cs="Times New Roman"/>
                <w:b/>
                <w:bCs/>
                <w:i/>
                <w:sz w:val="20"/>
                <w:szCs w:val="20"/>
              </w:rPr>
            </w:pPr>
            <w:r w:rsidRPr="00477676">
              <w:rPr>
                <w:rFonts w:ascii="Times New Roman" w:eastAsia="Calibri" w:hAnsi="Times New Roman" w:cs="Times New Roman"/>
                <w:b/>
                <w:bCs/>
                <w:sz w:val="20"/>
                <w:szCs w:val="20"/>
              </w:rPr>
              <w:t>Содержание учебного материала</w:t>
            </w:r>
          </w:p>
        </w:tc>
        <w:tc>
          <w:tcPr>
            <w:tcW w:w="671" w:type="pct"/>
            <w:vAlign w:val="center"/>
          </w:tcPr>
          <w:p w14:paraId="3DB38F08" w14:textId="77777777" w:rsidR="00477676" w:rsidRPr="00477676" w:rsidRDefault="00477676" w:rsidP="00477676">
            <w:pPr>
              <w:suppressAutoHyphens/>
              <w:jc w:val="center"/>
              <w:rPr>
                <w:rFonts w:ascii="Times New Roman" w:eastAsia="Calibri" w:hAnsi="Times New Roman" w:cs="Times New Roman"/>
                <w:b/>
                <w:i/>
                <w:iCs/>
                <w:sz w:val="20"/>
                <w:szCs w:val="20"/>
              </w:rPr>
            </w:pPr>
            <w:r w:rsidRPr="00477676">
              <w:rPr>
                <w:rFonts w:ascii="Times New Roman" w:eastAsia="Calibri" w:hAnsi="Times New Roman" w:cs="Times New Roman"/>
                <w:b/>
                <w:iCs/>
                <w:sz w:val="20"/>
                <w:szCs w:val="20"/>
              </w:rPr>
              <w:t>12</w:t>
            </w:r>
          </w:p>
        </w:tc>
        <w:tc>
          <w:tcPr>
            <w:tcW w:w="625" w:type="pct"/>
            <w:vMerge w:val="restart"/>
          </w:tcPr>
          <w:p w14:paraId="2C82FD33" w14:textId="77777777" w:rsidR="00477676" w:rsidRPr="00477676" w:rsidRDefault="00477676" w:rsidP="00477676">
            <w:pPr>
              <w:rPr>
                <w:rFonts w:ascii="Times New Roman" w:eastAsia="Calibri" w:hAnsi="Times New Roman" w:cs="Times New Roman"/>
                <w:sz w:val="20"/>
              </w:rPr>
            </w:pPr>
            <w:r w:rsidRPr="00477676">
              <w:rPr>
                <w:rFonts w:ascii="Times New Roman" w:eastAsia="Calibri" w:hAnsi="Times New Roman" w:cs="Times New Roman"/>
                <w:sz w:val="20"/>
              </w:rPr>
              <w:t>ОК 1, ОК 5, ОК 9, ПК 3.2 (направленность по выбору)</w:t>
            </w:r>
          </w:p>
        </w:tc>
      </w:tr>
      <w:tr w:rsidR="00477676" w:rsidRPr="00477676" w14:paraId="2DE2ACA6" w14:textId="77777777" w:rsidTr="00AD5821">
        <w:trPr>
          <w:trHeight w:val="20"/>
        </w:trPr>
        <w:tc>
          <w:tcPr>
            <w:tcW w:w="697" w:type="pct"/>
            <w:vMerge/>
          </w:tcPr>
          <w:p w14:paraId="64A64C8E" w14:textId="77777777" w:rsidR="00477676" w:rsidRPr="00477676" w:rsidRDefault="00477676" w:rsidP="00477676">
            <w:pPr>
              <w:rPr>
                <w:rFonts w:ascii="Times New Roman" w:eastAsia="Calibri" w:hAnsi="Times New Roman" w:cs="Times New Roman"/>
                <w:b/>
                <w:bCs/>
                <w:i/>
                <w:sz w:val="20"/>
                <w:szCs w:val="20"/>
              </w:rPr>
            </w:pPr>
          </w:p>
        </w:tc>
        <w:tc>
          <w:tcPr>
            <w:tcW w:w="3007" w:type="pct"/>
          </w:tcPr>
          <w:p w14:paraId="5AD3CB6F" w14:textId="77777777" w:rsidR="00477676" w:rsidRPr="00477676" w:rsidRDefault="00477676" w:rsidP="00477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0"/>
                <w:szCs w:val="20"/>
                <w:lang w:eastAsia="ru-RU"/>
              </w:rPr>
            </w:pPr>
            <w:r w:rsidRPr="00477676">
              <w:rPr>
                <w:rFonts w:ascii="Times New Roman" w:eastAsia="Times New Roman" w:hAnsi="Times New Roman" w:cs="Times New Roman"/>
                <w:b/>
                <w:bCs/>
                <w:sz w:val="20"/>
                <w:szCs w:val="20"/>
                <w:lang w:eastAsia="ru-RU"/>
              </w:rPr>
              <w:t>1.</w:t>
            </w:r>
            <w:r w:rsidRPr="00477676">
              <w:rPr>
                <w:rFonts w:ascii="Times New Roman" w:eastAsia="Times New Roman" w:hAnsi="Times New Roman" w:cs="Times New Roman"/>
                <w:bCs/>
                <w:sz w:val="20"/>
                <w:szCs w:val="20"/>
                <w:lang w:eastAsia="ru-RU"/>
              </w:rPr>
              <w:t xml:space="preserve"> Определение производной, ее геометрический и физический смысл. Таблица простейших производных, правила дифференцирования. Вторая производная, ее физический смысл. Дифференцирование сложной функции. Производные высших порядков. </w:t>
            </w:r>
          </w:p>
        </w:tc>
        <w:tc>
          <w:tcPr>
            <w:tcW w:w="671" w:type="pct"/>
            <w:vMerge w:val="restart"/>
            <w:vAlign w:val="center"/>
          </w:tcPr>
          <w:p w14:paraId="0A305817" w14:textId="77777777" w:rsidR="00477676" w:rsidRPr="00477676" w:rsidRDefault="00477676" w:rsidP="00477676">
            <w:pPr>
              <w:suppressAutoHyphens/>
              <w:jc w:val="center"/>
              <w:rPr>
                <w:rFonts w:ascii="Times New Roman" w:eastAsia="Calibri" w:hAnsi="Times New Roman" w:cs="Times New Roman"/>
                <w:b/>
                <w:bCs/>
                <w:i/>
                <w:iCs/>
                <w:sz w:val="20"/>
                <w:szCs w:val="20"/>
              </w:rPr>
            </w:pPr>
            <w:r w:rsidRPr="00477676">
              <w:rPr>
                <w:rFonts w:ascii="Times New Roman" w:eastAsia="Calibri" w:hAnsi="Times New Roman" w:cs="Times New Roman"/>
                <w:b/>
                <w:iCs/>
                <w:sz w:val="20"/>
                <w:szCs w:val="20"/>
              </w:rPr>
              <w:t>8</w:t>
            </w:r>
          </w:p>
        </w:tc>
        <w:tc>
          <w:tcPr>
            <w:tcW w:w="625" w:type="pct"/>
            <w:vMerge/>
          </w:tcPr>
          <w:p w14:paraId="7BB01A02" w14:textId="77777777" w:rsidR="00477676" w:rsidRPr="00477676" w:rsidRDefault="00477676" w:rsidP="00477676">
            <w:pPr>
              <w:rPr>
                <w:rFonts w:ascii="Times New Roman" w:eastAsia="Calibri" w:hAnsi="Times New Roman" w:cs="Times New Roman"/>
                <w:b/>
                <w:bCs/>
                <w:i/>
                <w:sz w:val="20"/>
                <w:szCs w:val="20"/>
              </w:rPr>
            </w:pPr>
          </w:p>
        </w:tc>
      </w:tr>
      <w:tr w:rsidR="00477676" w:rsidRPr="00477676" w14:paraId="71F76551" w14:textId="77777777" w:rsidTr="00AD5821">
        <w:trPr>
          <w:trHeight w:val="20"/>
        </w:trPr>
        <w:tc>
          <w:tcPr>
            <w:tcW w:w="697" w:type="pct"/>
            <w:vMerge/>
          </w:tcPr>
          <w:p w14:paraId="6C0621C3" w14:textId="77777777" w:rsidR="00477676" w:rsidRPr="00477676" w:rsidRDefault="00477676" w:rsidP="00477676">
            <w:pPr>
              <w:rPr>
                <w:rFonts w:ascii="Times New Roman" w:eastAsia="Calibri" w:hAnsi="Times New Roman" w:cs="Times New Roman"/>
                <w:b/>
                <w:bCs/>
                <w:i/>
                <w:sz w:val="20"/>
                <w:szCs w:val="20"/>
              </w:rPr>
            </w:pPr>
          </w:p>
        </w:tc>
        <w:tc>
          <w:tcPr>
            <w:tcW w:w="3007" w:type="pct"/>
          </w:tcPr>
          <w:p w14:paraId="424A1E4A" w14:textId="77777777" w:rsidR="00477676" w:rsidRPr="00477676" w:rsidRDefault="00477676" w:rsidP="00477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0"/>
                <w:szCs w:val="20"/>
                <w:lang w:eastAsia="ru-RU"/>
              </w:rPr>
            </w:pPr>
            <w:r w:rsidRPr="00477676">
              <w:rPr>
                <w:rFonts w:ascii="Times New Roman" w:eastAsia="Times New Roman" w:hAnsi="Times New Roman" w:cs="Times New Roman"/>
                <w:b/>
                <w:sz w:val="20"/>
                <w:szCs w:val="20"/>
                <w:lang w:eastAsia="ru-RU"/>
              </w:rPr>
              <w:t>2</w:t>
            </w:r>
            <w:r w:rsidRPr="00477676">
              <w:rPr>
                <w:rFonts w:ascii="Times New Roman" w:eastAsia="Times New Roman" w:hAnsi="Times New Roman" w:cs="Times New Roman"/>
                <w:bCs/>
                <w:sz w:val="20"/>
                <w:szCs w:val="20"/>
                <w:lang w:eastAsia="ru-RU"/>
              </w:rPr>
              <w:t>.Дифференциал функции, его геометрический смысл и свойства. Применение дифференциала функции в приближенных вычислениях.</w:t>
            </w:r>
          </w:p>
        </w:tc>
        <w:tc>
          <w:tcPr>
            <w:tcW w:w="671" w:type="pct"/>
            <w:vMerge/>
            <w:vAlign w:val="center"/>
          </w:tcPr>
          <w:p w14:paraId="3078DED1" w14:textId="77777777" w:rsidR="00477676" w:rsidRPr="00477676" w:rsidRDefault="00477676" w:rsidP="00477676">
            <w:pPr>
              <w:suppressAutoHyphens/>
              <w:jc w:val="center"/>
              <w:rPr>
                <w:rFonts w:ascii="Times New Roman" w:eastAsia="Calibri" w:hAnsi="Times New Roman" w:cs="Times New Roman"/>
                <w:b/>
                <w:iCs/>
                <w:sz w:val="20"/>
                <w:szCs w:val="20"/>
              </w:rPr>
            </w:pPr>
          </w:p>
        </w:tc>
        <w:tc>
          <w:tcPr>
            <w:tcW w:w="625" w:type="pct"/>
            <w:vMerge/>
          </w:tcPr>
          <w:p w14:paraId="2808BAEA" w14:textId="77777777" w:rsidR="00477676" w:rsidRPr="00477676" w:rsidRDefault="00477676" w:rsidP="00477676">
            <w:pPr>
              <w:rPr>
                <w:rFonts w:ascii="Times New Roman" w:eastAsia="Calibri" w:hAnsi="Times New Roman" w:cs="Times New Roman"/>
                <w:b/>
                <w:bCs/>
                <w:i/>
                <w:sz w:val="20"/>
                <w:szCs w:val="20"/>
              </w:rPr>
            </w:pPr>
          </w:p>
        </w:tc>
      </w:tr>
      <w:tr w:rsidR="00477676" w:rsidRPr="00477676" w14:paraId="4639D55A" w14:textId="77777777" w:rsidTr="00AD5821">
        <w:trPr>
          <w:trHeight w:val="20"/>
        </w:trPr>
        <w:tc>
          <w:tcPr>
            <w:tcW w:w="697" w:type="pct"/>
            <w:vMerge/>
          </w:tcPr>
          <w:p w14:paraId="3AF6CB1D" w14:textId="77777777" w:rsidR="00477676" w:rsidRPr="00477676" w:rsidRDefault="00477676" w:rsidP="00477676">
            <w:pPr>
              <w:rPr>
                <w:rFonts w:ascii="Times New Roman" w:eastAsia="Calibri" w:hAnsi="Times New Roman" w:cs="Times New Roman"/>
                <w:b/>
                <w:bCs/>
                <w:i/>
                <w:sz w:val="20"/>
                <w:szCs w:val="20"/>
              </w:rPr>
            </w:pPr>
          </w:p>
        </w:tc>
        <w:tc>
          <w:tcPr>
            <w:tcW w:w="3007" w:type="pct"/>
          </w:tcPr>
          <w:p w14:paraId="28DAE696" w14:textId="77777777" w:rsidR="00477676" w:rsidRPr="00477676" w:rsidRDefault="00477676" w:rsidP="00477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0"/>
                <w:szCs w:val="20"/>
                <w:lang w:eastAsia="ru-RU"/>
              </w:rPr>
            </w:pPr>
            <w:r w:rsidRPr="00477676">
              <w:rPr>
                <w:rFonts w:ascii="Times New Roman" w:eastAsia="Times New Roman" w:hAnsi="Times New Roman" w:cs="Times New Roman"/>
                <w:b/>
                <w:bCs/>
                <w:sz w:val="20"/>
                <w:szCs w:val="20"/>
                <w:lang w:eastAsia="ru-RU"/>
              </w:rPr>
              <w:t>3.</w:t>
            </w:r>
            <w:r w:rsidRPr="00477676">
              <w:rPr>
                <w:rFonts w:ascii="Times New Roman" w:eastAsia="Times New Roman" w:hAnsi="Times New Roman" w:cs="Times New Roman"/>
                <w:bCs/>
                <w:sz w:val="20"/>
                <w:szCs w:val="20"/>
                <w:lang w:eastAsia="ru-RU"/>
              </w:rPr>
              <w:t xml:space="preserve"> Первообразная функция, ее свойства. Неопределенный интеграл, его свойства. Таблица простейших интегралов.  Различные методы вычисления неопределенного интеграла. </w:t>
            </w:r>
          </w:p>
        </w:tc>
        <w:tc>
          <w:tcPr>
            <w:tcW w:w="671" w:type="pct"/>
            <w:vMerge/>
            <w:vAlign w:val="center"/>
          </w:tcPr>
          <w:p w14:paraId="70CCD42B" w14:textId="77777777" w:rsidR="00477676" w:rsidRPr="00477676" w:rsidRDefault="00477676" w:rsidP="00477676">
            <w:pPr>
              <w:suppressAutoHyphens/>
              <w:jc w:val="center"/>
              <w:rPr>
                <w:rFonts w:ascii="Times New Roman" w:eastAsia="Calibri" w:hAnsi="Times New Roman" w:cs="Times New Roman"/>
                <w:b/>
                <w:iCs/>
                <w:sz w:val="20"/>
                <w:szCs w:val="20"/>
              </w:rPr>
            </w:pPr>
          </w:p>
        </w:tc>
        <w:tc>
          <w:tcPr>
            <w:tcW w:w="625" w:type="pct"/>
            <w:vMerge/>
          </w:tcPr>
          <w:p w14:paraId="7CF460FD" w14:textId="77777777" w:rsidR="00477676" w:rsidRPr="00477676" w:rsidRDefault="00477676" w:rsidP="00477676">
            <w:pPr>
              <w:rPr>
                <w:rFonts w:ascii="Times New Roman" w:eastAsia="Calibri" w:hAnsi="Times New Roman" w:cs="Times New Roman"/>
                <w:b/>
                <w:bCs/>
                <w:i/>
                <w:sz w:val="20"/>
                <w:szCs w:val="20"/>
              </w:rPr>
            </w:pPr>
          </w:p>
        </w:tc>
      </w:tr>
      <w:tr w:rsidR="00477676" w:rsidRPr="00477676" w14:paraId="008B6931" w14:textId="77777777" w:rsidTr="00AD5821">
        <w:trPr>
          <w:trHeight w:val="20"/>
        </w:trPr>
        <w:tc>
          <w:tcPr>
            <w:tcW w:w="697" w:type="pct"/>
            <w:vMerge/>
          </w:tcPr>
          <w:p w14:paraId="33BAB8E2" w14:textId="77777777" w:rsidR="00477676" w:rsidRPr="00477676" w:rsidRDefault="00477676" w:rsidP="00477676">
            <w:pPr>
              <w:rPr>
                <w:rFonts w:ascii="Times New Roman" w:eastAsia="Calibri" w:hAnsi="Times New Roman" w:cs="Times New Roman"/>
                <w:b/>
                <w:bCs/>
                <w:i/>
                <w:sz w:val="20"/>
                <w:szCs w:val="20"/>
              </w:rPr>
            </w:pPr>
          </w:p>
        </w:tc>
        <w:tc>
          <w:tcPr>
            <w:tcW w:w="3007" w:type="pct"/>
          </w:tcPr>
          <w:p w14:paraId="1D53921E" w14:textId="77777777" w:rsidR="00477676" w:rsidRPr="00477676" w:rsidRDefault="00477676" w:rsidP="00477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0"/>
                <w:szCs w:val="20"/>
                <w:lang w:eastAsia="ru-RU"/>
              </w:rPr>
            </w:pPr>
            <w:r w:rsidRPr="00477676">
              <w:rPr>
                <w:rFonts w:ascii="Times New Roman" w:eastAsia="Times New Roman" w:hAnsi="Times New Roman" w:cs="Times New Roman"/>
                <w:b/>
                <w:bCs/>
                <w:sz w:val="20"/>
                <w:szCs w:val="20"/>
                <w:lang w:eastAsia="ru-RU"/>
              </w:rPr>
              <w:t>4.</w:t>
            </w:r>
            <w:r w:rsidRPr="00477676">
              <w:rPr>
                <w:rFonts w:ascii="Times New Roman" w:eastAsia="Times New Roman" w:hAnsi="Times New Roman" w:cs="Times New Roman"/>
                <w:bCs/>
                <w:sz w:val="20"/>
                <w:szCs w:val="20"/>
                <w:lang w:eastAsia="ru-RU"/>
              </w:rPr>
              <w:t xml:space="preserve"> Задача о площади криволинейной трапеции. Определение определенного интеграла, его свойства. Геометрический смысл определенного интеграла. Формула Ньютона-Лейбница. Основные математические методы решения прикладных задач в области профессиональной деятельности.</w:t>
            </w:r>
          </w:p>
        </w:tc>
        <w:tc>
          <w:tcPr>
            <w:tcW w:w="671" w:type="pct"/>
            <w:vMerge/>
            <w:vAlign w:val="center"/>
          </w:tcPr>
          <w:p w14:paraId="2A193E79" w14:textId="77777777" w:rsidR="00477676" w:rsidRPr="00477676" w:rsidRDefault="00477676" w:rsidP="00477676">
            <w:pPr>
              <w:suppressAutoHyphens/>
              <w:jc w:val="center"/>
              <w:rPr>
                <w:rFonts w:ascii="Times New Roman" w:eastAsia="Calibri" w:hAnsi="Times New Roman" w:cs="Times New Roman"/>
                <w:b/>
                <w:iCs/>
                <w:sz w:val="20"/>
                <w:szCs w:val="20"/>
              </w:rPr>
            </w:pPr>
          </w:p>
        </w:tc>
        <w:tc>
          <w:tcPr>
            <w:tcW w:w="625" w:type="pct"/>
            <w:vMerge/>
          </w:tcPr>
          <w:p w14:paraId="257E7CED" w14:textId="77777777" w:rsidR="00477676" w:rsidRPr="00477676" w:rsidRDefault="00477676" w:rsidP="00477676">
            <w:pPr>
              <w:rPr>
                <w:rFonts w:ascii="Times New Roman" w:eastAsia="Calibri" w:hAnsi="Times New Roman" w:cs="Times New Roman"/>
                <w:b/>
                <w:bCs/>
                <w:i/>
                <w:sz w:val="20"/>
                <w:szCs w:val="20"/>
              </w:rPr>
            </w:pPr>
          </w:p>
        </w:tc>
      </w:tr>
      <w:tr w:rsidR="00477676" w:rsidRPr="00477676" w14:paraId="21FCC82F" w14:textId="77777777" w:rsidTr="00AD5821">
        <w:trPr>
          <w:trHeight w:val="20"/>
        </w:trPr>
        <w:tc>
          <w:tcPr>
            <w:tcW w:w="697" w:type="pct"/>
            <w:vMerge/>
          </w:tcPr>
          <w:p w14:paraId="7F4F2F26" w14:textId="77777777" w:rsidR="00477676" w:rsidRPr="00477676" w:rsidRDefault="00477676" w:rsidP="00477676">
            <w:pPr>
              <w:rPr>
                <w:rFonts w:ascii="Times New Roman" w:eastAsia="Calibri" w:hAnsi="Times New Roman" w:cs="Times New Roman"/>
                <w:b/>
                <w:bCs/>
                <w:i/>
                <w:sz w:val="20"/>
                <w:szCs w:val="20"/>
              </w:rPr>
            </w:pPr>
          </w:p>
        </w:tc>
        <w:tc>
          <w:tcPr>
            <w:tcW w:w="3007" w:type="pct"/>
          </w:tcPr>
          <w:p w14:paraId="1BD0C769" w14:textId="77777777" w:rsidR="00477676" w:rsidRPr="00477676" w:rsidRDefault="00477676" w:rsidP="00477676">
            <w:pPr>
              <w:rPr>
                <w:rFonts w:ascii="Times New Roman" w:eastAsia="Calibri" w:hAnsi="Times New Roman" w:cs="Times New Roman"/>
                <w:b/>
                <w:sz w:val="20"/>
                <w:szCs w:val="20"/>
              </w:rPr>
            </w:pPr>
            <w:r w:rsidRPr="00477676">
              <w:rPr>
                <w:rFonts w:ascii="Times New Roman" w:eastAsia="Calibri" w:hAnsi="Times New Roman" w:cs="Times New Roman"/>
                <w:b/>
                <w:bCs/>
                <w:sz w:val="20"/>
                <w:szCs w:val="20"/>
              </w:rPr>
              <w:t>В том числе практических и лабораторных занятий</w:t>
            </w:r>
          </w:p>
        </w:tc>
        <w:tc>
          <w:tcPr>
            <w:tcW w:w="671" w:type="pct"/>
            <w:vAlign w:val="center"/>
          </w:tcPr>
          <w:p w14:paraId="337EB6E0" w14:textId="77777777" w:rsidR="00477676" w:rsidRPr="00477676" w:rsidRDefault="00477676" w:rsidP="00477676">
            <w:pPr>
              <w:suppressAutoHyphens/>
              <w:jc w:val="center"/>
              <w:rPr>
                <w:rFonts w:ascii="Times New Roman" w:eastAsia="Calibri" w:hAnsi="Times New Roman" w:cs="Times New Roman"/>
                <w:b/>
                <w:iCs/>
                <w:sz w:val="20"/>
                <w:szCs w:val="20"/>
              </w:rPr>
            </w:pPr>
            <w:r w:rsidRPr="00477676">
              <w:rPr>
                <w:rFonts w:ascii="Times New Roman" w:eastAsia="Calibri" w:hAnsi="Times New Roman" w:cs="Times New Roman"/>
                <w:b/>
                <w:iCs/>
                <w:sz w:val="20"/>
                <w:szCs w:val="20"/>
              </w:rPr>
              <w:t>4/4</w:t>
            </w:r>
          </w:p>
        </w:tc>
        <w:tc>
          <w:tcPr>
            <w:tcW w:w="625" w:type="pct"/>
            <w:vMerge/>
          </w:tcPr>
          <w:p w14:paraId="1F3A7DE7" w14:textId="77777777" w:rsidR="00477676" w:rsidRPr="00477676" w:rsidRDefault="00477676" w:rsidP="00477676">
            <w:pPr>
              <w:rPr>
                <w:rFonts w:ascii="Times New Roman" w:eastAsia="Calibri" w:hAnsi="Times New Roman" w:cs="Times New Roman"/>
                <w:b/>
                <w:bCs/>
                <w:i/>
                <w:sz w:val="20"/>
                <w:szCs w:val="20"/>
              </w:rPr>
            </w:pPr>
          </w:p>
        </w:tc>
      </w:tr>
      <w:tr w:rsidR="00477676" w:rsidRPr="00477676" w14:paraId="3AA3312F" w14:textId="77777777" w:rsidTr="00AD5821">
        <w:trPr>
          <w:trHeight w:val="20"/>
        </w:trPr>
        <w:tc>
          <w:tcPr>
            <w:tcW w:w="697" w:type="pct"/>
            <w:vMerge/>
          </w:tcPr>
          <w:p w14:paraId="79986E90" w14:textId="77777777" w:rsidR="00477676" w:rsidRPr="00477676" w:rsidRDefault="00477676" w:rsidP="00477676">
            <w:pPr>
              <w:rPr>
                <w:rFonts w:ascii="Times New Roman" w:eastAsia="Calibri" w:hAnsi="Times New Roman" w:cs="Times New Roman"/>
                <w:b/>
                <w:bCs/>
                <w:i/>
                <w:sz w:val="20"/>
                <w:szCs w:val="20"/>
              </w:rPr>
            </w:pPr>
          </w:p>
        </w:tc>
        <w:tc>
          <w:tcPr>
            <w:tcW w:w="3007" w:type="pct"/>
          </w:tcPr>
          <w:p w14:paraId="67D6930E" w14:textId="77777777" w:rsidR="00477676" w:rsidRPr="00477676" w:rsidRDefault="00477676" w:rsidP="00477676">
            <w:pPr>
              <w:tabs>
                <w:tab w:val="left" w:pos="687"/>
              </w:tabs>
              <w:rPr>
                <w:rFonts w:ascii="Times New Roman" w:eastAsia="Calibri" w:hAnsi="Times New Roman" w:cs="Times New Roman"/>
                <w:b/>
                <w:sz w:val="20"/>
                <w:szCs w:val="20"/>
              </w:rPr>
            </w:pPr>
            <w:r w:rsidRPr="00477676">
              <w:rPr>
                <w:rFonts w:ascii="Times New Roman" w:eastAsia="Calibri" w:hAnsi="Times New Roman" w:cs="Times New Roman"/>
                <w:b/>
                <w:sz w:val="20"/>
                <w:szCs w:val="20"/>
              </w:rPr>
              <w:t xml:space="preserve">1. Практическое занятие 2. </w:t>
            </w:r>
            <w:r w:rsidRPr="00477676">
              <w:rPr>
                <w:rFonts w:ascii="Times New Roman" w:eastAsia="Times New Roman" w:hAnsi="Times New Roman" w:cs="Times New Roman"/>
                <w:sz w:val="20"/>
                <w:szCs w:val="20"/>
                <w:lang w:eastAsia="ru-RU"/>
              </w:rPr>
              <w:t>Вычисление неопределенных интегралов различными методами.</w:t>
            </w:r>
          </w:p>
        </w:tc>
        <w:tc>
          <w:tcPr>
            <w:tcW w:w="671" w:type="pct"/>
            <w:vAlign w:val="center"/>
          </w:tcPr>
          <w:p w14:paraId="2DD46CF5" w14:textId="77777777" w:rsidR="00477676" w:rsidRPr="00477676" w:rsidRDefault="00477676" w:rsidP="00477676">
            <w:pPr>
              <w:suppressAutoHyphens/>
              <w:jc w:val="center"/>
              <w:rPr>
                <w:rFonts w:ascii="Times New Roman" w:eastAsia="Calibri" w:hAnsi="Times New Roman" w:cs="Times New Roman"/>
                <w:iCs/>
                <w:sz w:val="20"/>
                <w:szCs w:val="20"/>
              </w:rPr>
            </w:pPr>
            <w:r w:rsidRPr="00477676">
              <w:rPr>
                <w:rFonts w:ascii="Times New Roman" w:eastAsia="Calibri" w:hAnsi="Times New Roman" w:cs="Times New Roman"/>
                <w:iCs/>
                <w:sz w:val="20"/>
                <w:szCs w:val="20"/>
              </w:rPr>
              <w:t>2</w:t>
            </w:r>
          </w:p>
        </w:tc>
        <w:tc>
          <w:tcPr>
            <w:tcW w:w="625" w:type="pct"/>
            <w:vMerge/>
          </w:tcPr>
          <w:p w14:paraId="4964C9EC" w14:textId="77777777" w:rsidR="00477676" w:rsidRPr="00477676" w:rsidRDefault="00477676" w:rsidP="00477676">
            <w:pPr>
              <w:rPr>
                <w:rFonts w:ascii="Times New Roman" w:eastAsia="Calibri" w:hAnsi="Times New Roman" w:cs="Times New Roman"/>
                <w:b/>
                <w:bCs/>
                <w:i/>
                <w:sz w:val="20"/>
                <w:szCs w:val="20"/>
              </w:rPr>
            </w:pPr>
          </w:p>
        </w:tc>
      </w:tr>
      <w:tr w:rsidR="00477676" w:rsidRPr="00477676" w14:paraId="09294352" w14:textId="77777777" w:rsidTr="00AD5821">
        <w:trPr>
          <w:trHeight w:val="20"/>
        </w:trPr>
        <w:tc>
          <w:tcPr>
            <w:tcW w:w="697" w:type="pct"/>
            <w:vMerge/>
          </w:tcPr>
          <w:p w14:paraId="21A2B8BC" w14:textId="77777777" w:rsidR="00477676" w:rsidRPr="00477676" w:rsidRDefault="00477676" w:rsidP="00477676">
            <w:pPr>
              <w:rPr>
                <w:rFonts w:ascii="Times New Roman" w:eastAsia="Calibri" w:hAnsi="Times New Roman" w:cs="Times New Roman"/>
                <w:b/>
                <w:bCs/>
                <w:i/>
                <w:sz w:val="20"/>
                <w:szCs w:val="20"/>
              </w:rPr>
            </w:pPr>
          </w:p>
        </w:tc>
        <w:tc>
          <w:tcPr>
            <w:tcW w:w="3007" w:type="pct"/>
          </w:tcPr>
          <w:p w14:paraId="7A95C3E8" w14:textId="77777777" w:rsidR="00477676" w:rsidRPr="00477676" w:rsidRDefault="00477676" w:rsidP="00477676">
            <w:pPr>
              <w:tabs>
                <w:tab w:val="left" w:pos="687"/>
              </w:tabs>
              <w:rPr>
                <w:rFonts w:ascii="Times New Roman" w:eastAsia="Calibri" w:hAnsi="Times New Roman" w:cs="Times New Roman"/>
                <w:b/>
                <w:sz w:val="20"/>
                <w:szCs w:val="20"/>
              </w:rPr>
            </w:pPr>
            <w:r w:rsidRPr="00477676">
              <w:rPr>
                <w:rFonts w:ascii="Times New Roman" w:eastAsia="Calibri" w:hAnsi="Times New Roman" w:cs="Times New Roman"/>
                <w:b/>
                <w:sz w:val="20"/>
                <w:szCs w:val="20"/>
              </w:rPr>
              <w:t xml:space="preserve">2. Практическое занятие 3. </w:t>
            </w:r>
            <w:r w:rsidRPr="00477676">
              <w:rPr>
                <w:rFonts w:ascii="Times New Roman" w:eastAsia="Calibri" w:hAnsi="Times New Roman" w:cs="Times New Roman"/>
                <w:sz w:val="20"/>
              </w:rPr>
              <w:t>Решение прикладных задач с помощью определенного интеграла: вычисление площадей плоских областей, вычисление объема тела вращения, определение работы переменной силы, нахождение закона движения по скорости и ускорению.</w:t>
            </w:r>
          </w:p>
        </w:tc>
        <w:tc>
          <w:tcPr>
            <w:tcW w:w="671" w:type="pct"/>
            <w:vAlign w:val="center"/>
          </w:tcPr>
          <w:p w14:paraId="5E89A3A6" w14:textId="77777777" w:rsidR="00477676" w:rsidRPr="00477676" w:rsidRDefault="00477676" w:rsidP="00477676">
            <w:pPr>
              <w:suppressAutoHyphens/>
              <w:jc w:val="center"/>
              <w:rPr>
                <w:rFonts w:ascii="Times New Roman" w:eastAsia="Calibri" w:hAnsi="Times New Roman" w:cs="Times New Roman"/>
                <w:iCs/>
                <w:sz w:val="20"/>
                <w:szCs w:val="20"/>
              </w:rPr>
            </w:pPr>
            <w:r w:rsidRPr="00477676">
              <w:rPr>
                <w:rFonts w:ascii="Times New Roman" w:eastAsia="Calibri" w:hAnsi="Times New Roman" w:cs="Times New Roman"/>
                <w:iCs/>
                <w:sz w:val="20"/>
                <w:szCs w:val="20"/>
              </w:rPr>
              <w:t>2</w:t>
            </w:r>
          </w:p>
        </w:tc>
        <w:tc>
          <w:tcPr>
            <w:tcW w:w="625" w:type="pct"/>
            <w:vMerge/>
          </w:tcPr>
          <w:p w14:paraId="6158079F" w14:textId="77777777" w:rsidR="00477676" w:rsidRPr="00477676" w:rsidRDefault="00477676" w:rsidP="00477676">
            <w:pPr>
              <w:rPr>
                <w:rFonts w:ascii="Times New Roman" w:eastAsia="Calibri" w:hAnsi="Times New Roman" w:cs="Times New Roman"/>
                <w:b/>
                <w:bCs/>
                <w:i/>
                <w:sz w:val="20"/>
                <w:szCs w:val="20"/>
              </w:rPr>
            </w:pPr>
          </w:p>
        </w:tc>
      </w:tr>
      <w:tr w:rsidR="00477676" w:rsidRPr="00477676" w14:paraId="21E1D359" w14:textId="77777777" w:rsidTr="00AD5821">
        <w:trPr>
          <w:trHeight w:val="20"/>
        </w:trPr>
        <w:tc>
          <w:tcPr>
            <w:tcW w:w="697" w:type="pct"/>
            <w:vMerge/>
          </w:tcPr>
          <w:p w14:paraId="0F084B20" w14:textId="77777777" w:rsidR="00477676" w:rsidRPr="00477676" w:rsidRDefault="00477676" w:rsidP="00477676">
            <w:pPr>
              <w:rPr>
                <w:rFonts w:ascii="Times New Roman" w:eastAsia="Calibri" w:hAnsi="Times New Roman" w:cs="Times New Roman"/>
                <w:b/>
                <w:bCs/>
                <w:sz w:val="20"/>
                <w:szCs w:val="20"/>
              </w:rPr>
            </w:pPr>
          </w:p>
        </w:tc>
        <w:tc>
          <w:tcPr>
            <w:tcW w:w="3007" w:type="pct"/>
          </w:tcPr>
          <w:p w14:paraId="4C36D627" w14:textId="77777777" w:rsidR="00477676" w:rsidRPr="00477676" w:rsidRDefault="00477676" w:rsidP="00477676">
            <w:pPr>
              <w:rPr>
                <w:rFonts w:ascii="Times New Roman" w:eastAsia="Calibri" w:hAnsi="Times New Roman" w:cs="Times New Roman"/>
                <w:b/>
                <w:bCs/>
                <w:sz w:val="20"/>
                <w:szCs w:val="20"/>
              </w:rPr>
            </w:pPr>
            <w:r w:rsidRPr="00477676">
              <w:rPr>
                <w:rFonts w:ascii="Times New Roman" w:eastAsia="Calibri" w:hAnsi="Times New Roman" w:cs="Times New Roman"/>
                <w:b/>
                <w:bCs/>
                <w:sz w:val="20"/>
                <w:szCs w:val="20"/>
              </w:rPr>
              <w:t>Самостоятельная работа обучающихся</w:t>
            </w:r>
          </w:p>
        </w:tc>
        <w:tc>
          <w:tcPr>
            <w:tcW w:w="671" w:type="pct"/>
            <w:vAlign w:val="center"/>
          </w:tcPr>
          <w:p w14:paraId="6EC2739A" w14:textId="77777777" w:rsidR="00477676" w:rsidRPr="00477676" w:rsidRDefault="00477676" w:rsidP="00477676">
            <w:pPr>
              <w:suppressAutoHyphens/>
              <w:jc w:val="center"/>
              <w:rPr>
                <w:rFonts w:ascii="Times New Roman" w:eastAsia="Calibri" w:hAnsi="Times New Roman" w:cs="Times New Roman"/>
                <w:b/>
                <w:bCs/>
                <w:i/>
                <w:iCs/>
                <w:sz w:val="20"/>
                <w:szCs w:val="20"/>
              </w:rPr>
            </w:pPr>
            <w:r w:rsidRPr="00477676">
              <w:rPr>
                <w:rFonts w:ascii="Times New Roman" w:eastAsia="Calibri" w:hAnsi="Times New Roman" w:cs="Times New Roman"/>
                <w:b/>
                <w:bCs/>
                <w:i/>
                <w:iCs/>
                <w:sz w:val="20"/>
                <w:szCs w:val="20"/>
              </w:rPr>
              <w:t>-</w:t>
            </w:r>
          </w:p>
        </w:tc>
        <w:tc>
          <w:tcPr>
            <w:tcW w:w="625" w:type="pct"/>
            <w:vMerge/>
          </w:tcPr>
          <w:p w14:paraId="34D9C831" w14:textId="77777777" w:rsidR="00477676" w:rsidRPr="00477676" w:rsidRDefault="00477676" w:rsidP="00477676">
            <w:pPr>
              <w:rPr>
                <w:rFonts w:ascii="Times New Roman" w:eastAsia="Calibri" w:hAnsi="Times New Roman" w:cs="Times New Roman"/>
                <w:b/>
                <w:sz w:val="20"/>
                <w:szCs w:val="20"/>
              </w:rPr>
            </w:pPr>
          </w:p>
        </w:tc>
      </w:tr>
      <w:tr w:rsidR="00477676" w:rsidRPr="00477676" w14:paraId="62042E76" w14:textId="77777777" w:rsidTr="00AD5821">
        <w:trPr>
          <w:trHeight w:val="20"/>
        </w:trPr>
        <w:tc>
          <w:tcPr>
            <w:tcW w:w="3704" w:type="pct"/>
            <w:gridSpan w:val="2"/>
          </w:tcPr>
          <w:p w14:paraId="6F75C51C" w14:textId="77777777" w:rsidR="00477676" w:rsidRPr="00477676" w:rsidRDefault="00477676" w:rsidP="00477676">
            <w:pPr>
              <w:rPr>
                <w:rFonts w:ascii="Times New Roman" w:eastAsia="Calibri" w:hAnsi="Times New Roman" w:cs="Times New Roman"/>
                <w:b/>
                <w:bCs/>
                <w:sz w:val="20"/>
                <w:szCs w:val="20"/>
              </w:rPr>
            </w:pPr>
            <w:bookmarkStart w:id="98" w:name="_Hlk167301184"/>
            <w:r w:rsidRPr="00477676">
              <w:rPr>
                <w:rFonts w:ascii="Times New Roman" w:eastAsia="Calibri" w:hAnsi="Times New Roman" w:cs="Times New Roman"/>
                <w:b/>
                <w:bCs/>
                <w:sz w:val="20"/>
                <w:szCs w:val="20"/>
              </w:rPr>
              <w:t xml:space="preserve">Раздел 2. </w:t>
            </w:r>
            <w:r w:rsidRPr="00477676">
              <w:rPr>
                <w:rFonts w:ascii="Times New Roman" w:eastAsia="Calibri" w:hAnsi="Times New Roman" w:cs="Times New Roman"/>
                <w:b/>
                <w:sz w:val="20"/>
              </w:rPr>
              <w:t>Основные понятия теории комплексных чисел</w:t>
            </w:r>
            <w:bookmarkEnd w:id="98"/>
            <w:r w:rsidRPr="00477676">
              <w:rPr>
                <w:rFonts w:ascii="Times New Roman" w:eastAsia="Calibri" w:hAnsi="Times New Roman" w:cs="Times New Roman"/>
                <w:b/>
                <w:sz w:val="20"/>
              </w:rPr>
              <w:t>.</w:t>
            </w:r>
          </w:p>
        </w:tc>
        <w:tc>
          <w:tcPr>
            <w:tcW w:w="671" w:type="pct"/>
          </w:tcPr>
          <w:p w14:paraId="1417C3D4" w14:textId="77777777" w:rsidR="00477676" w:rsidRPr="00477676" w:rsidRDefault="00477676" w:rsidP="00477676">
            <w:pPr>
              <w:jc w:val="center"/>
              <w:rPr>
                <w:rFonts w:ascii="Times New Roman" w:eastAsia="Calibri" w:hAnsi="Times New Roman" w:cs="Times New Roman"/>
                <w:b/>
                <w:bCs/>
                <w:i/>
                <w:iCs/>
                <w:sz w:val="20"/>
                <w:szCs w:val="20"/>
              </w:rPr>
            </w:pPr>
            <w:r w:rsidRPr="00477676">
              <w:rPr>
                <w:rFonts w:ascii="Times New Roman" w:eastAsia="Calibri" w:hAnsi="Times New Roman" w:cs="Times New Roman"/>
                <w:iCs/>
                <w:sz w:val="20"/>
                <w:szCs w:val="20"/>
              </w:rPr>
              <w:t>2/0</w:t>
            </w:r>
          </w:p>
        </w:tc>
        <w:tc>
          <w:tcPr>
            <w:tcW w:w="625" w:type="pct"/>
          </w:tcPr>
          <w:p w14:paraId="6EC04AD8" w14:textId="77777777" w:rsidR="00477676" w:rsidRPr="00477676" w:rsidRDefault="00477676" w:rsidP="00477676">
            <w:pPr>
              <w:jc w:val="center"/>
              <w:rPr>
                <w:rFonts w:ascii="Times New Roman" w:eastAsia="Calibri" w:hAnsi="Times New Roman" w:cs="Times New Roman"/>
                <w:b/>
                <w:bCs/>
                <w:i/>
                <w:iCs/>
                <w:sz w:val="20"/>
                <w:szCs w:val="20"/>
              </w:rPr>
            </w:pPr>
          </w:p>
        </w:tc>
      </w:tr>
      <w:tr w:rsidR="00477676" w:rsidRPr="00477676" w14:paraId="0772B383" w14:textId="77777777" w:rsidTr="00AD5821">
        <w:trPr>
          <w:trHeight w:val="20"/>
        </w:trPr>
        <w:tc>
          <w:tcPr>
            <w:tcW w:w="697" w:type="pct"/>
            <w:vMerge w:val="restart"/>
          </w:tcPr>
          <w:p w14:paraId="55775795" w14:textId="77777777" w:rsidR="00477676" w:rsidRPr="00477676" w:rsidRDefault="00477676" w:rsidP="00477676">
            <w:pPr>
              <w:rPr>
                <w:rFonts w:ascii="Times New Roman" w:eastAsia="Calibri" w:hAnsi="Times New Roman" w:cs="Times New Roman"/>
                <w:b/>
                <w:bCs/>
                <w:sz w:val="20"/>
                <w:szCs w:val="20"/>
              </w:rPr>
            </w:pPr>
            <w:bookmarkStart w:id="99" w:name="_Hlk167301192"/>
            <w:r w:rsidRPr="00477676">
              <w:rPr>
                <w:rFonts w:ascii="Times New Roman" w:eastAsia="Calibri" w:hAnsi="Times New Roman" w:cs="Times New Roman"/>
                <w:b/>
                <w:bCs/>
                <w:sz w:val="20"/>
                <w:szCs w:val="20"/>
              </w:rPr>
              <w:t>Тема 2.1.</w:t>
            </w:r>
          </w:p>
          <w:p w14:paraId="5E67CC7D" w14:textId="77777777" w:rsidR="00477676" w:rsidRPr="00477676" w:rsidRDefault="00477676" w:rsidP="00477676">
            <w:pPr>
              <w:rPr>
                <w:rFonts w:ascii="Times New Roman" w:eastAsia="Calibri" w:hAnsi="Times New Roman" w:cs="Times New Roman"/>
                <w:bCs/>
                <w:sz w:val="20"/>
                <w:szCs w:val="20"/>
              </w:rPr>
            </w:pPr>
            <w:r w:rsidRPr="00477676">
              <w:rPr>
                <w:rFonts w:ascii="Times New Roman" w:eastAsia="Calibri" w:hAnsi="Times New Roman" w:cs="Times New Roman"/>
                <w:sz w:val="20"/>
              </w:rPr>
              <w:t>Алгебраическая, тригонометрическая и показательная формы комплексного числа</w:t>
            </w:r>
            <w:bookmarkEnd w:id="99"/>
          </w:p>
        </w:tc>
        <w:tc>
          <w:tcPr>
            <w:tcW w:w="3007" w:type="pct"/>
          </w:tcPr>
          <w:p w14:paraId="4F1CBDB0" w14:textId="77777777" w:rsidR="00477676" w:rsidRPr="00477676" w:rsidRDefault="00477676" w:rsidP="00477676">
            <w:pPr>
              <w:rPr>
                <w:rFonts w:ascii="Times New Roman" w:eastAsia="Calibri" w:hAnsi="Times New Roman" w:cs="Times New Roman"/>
                <w:b/>
                <w:bCs/>
                <w:sz w:val="20"/>
                <w:szCs w:val="20"/>
              </w:rPr>
            </w:pPr>
            <w:r w:rsidRPr="00477676">
              <w:rPr>
                <w:rFonts w:ascii="Times New Roman" w:eastAsia="Calibri" w:hAnsi="Times New Roman" w:cs="Times New Roman"/>
                <w:b/>
                <w:bCs/>
                <w:sz w:val="20"/>
                <w:szCs w:val="20"/>
              </w:rPr>
              <w:t xml:space="preserve">Содержание учебного материала </w:t>
            </w:r>
          </w:p>
        </w:tc>
        <w:tc>
          <w:tcPr>
            <w:tcW w:w="671" w:type="pct"/>
            <w:vAlign w:val="center"/>
          </w:tcPr>
          <w:p w14:paraId="1CA5E075" w14:textId="77777777" w:rsidR="00477676" w:rsidRPr="00477676" w:rsidRDefault="00477676" w:rsidP="00477676">
            <w:pPr>
              <w:jc w:val="center"/>
              <w:rPr>
                <w:rFonts w:ascii="Times New Roman" w:eastAsia="Calibri" w:hAnsi="Times New Roman" w:cs="Times New Roman"/>
                <w:b/>
                <w:bCs/>
                <w:sz w:val="20"/>
                <w:szCs w:val="20"/>
              </w:rPr>
            </w:pPr>
            <w:r w:rsidRPr="00477676">
              <w:rPr>
                <w:rFonts w:ascii="Times New Roman" w:eastAsia="Calibri" w:hAnsi="Times New Roman" w:cs="Times New Roman"/>
                <w:b/>
                <w:sz w:val="20"/>
                <w:szCs w:val="20"/>
              </w:rPr>
              <w:t>2</w:t>
            </w:r>
          </w:p>
        </w:tc>
        <w:tc>
          <w:tcPr>
            <w:tcW w:w="625" w:type="pct"/>
            <w:vMerge w:val="restart"/>
          </w:tcPr>
          <w:p w14:paraId="22A0A1FA" w14:textId="77777777" w:rsidR="00477676" w:rsidRPr="00477676" w:rsidRDefault="00477676" w:rsidP="00477676">
            <w:pPr>
              <w:rPr>
                <w:rFonts w:ascii="Times New Roman" w:eastAsia="Calibri" w:hAnsi="Times New Roman" w:cs="Times New Roman"/>
                <w:sz w:val="20"/>
              </w:rPr>
            </w:pPr>
            <w:r w:rsidRPr="00477676">
              <w:rPr>
                <w:rFonts w:ascii="Times New Roman" w:eastAsia="Calibri" w:hAnsi="Times New Roman" w:cs="Times New Roman"/>
                <w:sz w:val="20"/>
              </w:rPr>
              <w:t>ОК 1, ОК 5, ОК 9, ПК 3.2 (направленность по выбору)</w:t>
            </w:r>
          </w:p>
        </w:tc>
      </w:tr>
      <w:tr w:rsidR="00477676" w:rsidRPr="00477676" w14:paraId="1021401E" w14:textId="77777777" w:rsidTr="00AD5821">
        <w:trPr>
          <w:trHeight w:val="20"/>
        </w:trPr>
        <w:tc>
          <w:tcPr>
            <w:tcW w:w="697" w:type="pct"/>
            <w:vMerge/>
          </w:tcPr>
          <w:p w14:paraId="565D6B33" w14:textId="77777777" w:rsidR="00477676" w:rsidRPr="00477676" w:rsidRDefault="00477676" w:rsidP="00477676">
            <w:pPr>
              <w:rPr>
                <w:rFonts w:ascii="Times New Roman" w:eastAsia="Calibri" w:hAnsi="Times New Roman" w:cs="Times New Roman"/>
                <w:b/>
                <w:bCs/>
                <w:sz w:val="20"/>
                <w:szCs w:val="20"/>
              </w:rPr>
            </w:pPr>
          </w:p>
        </w:tc>
        <w:tc>
          <w:tcPr>
            <w:tcW w:w="3007" w:type="pct"/>
          </w:tcPr>
          <w:p w14:paraId="58E66FB9" w14:textId="77777777" w:rsidR="00477676" w:rsidRPr="00477676" w:rsidRDefault="00477676" w:rsidP="00477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0"/>
                <w:szCs w:val="20"/>
                <w:lang w:eastAsia="ru-RU"/>
              </w:rPr>
            </w:pPr>
            <w:r w:rsidRPr="00477676">
              <w:rPr>
                <w:rFonts w:ascii="Times New Roman" w:eastAsia="Times New Roman" w:hAnsi="Times New Roman" w:cs="Times New Roman"/>
                <w:b/>
                <w:bCs/>
                <w:sz w:val="20"/>
                <w:szCs w:val="20"/>
                <w:lang w:eastAsia="ru-RU"/>
              </w:rPr>
              <w:t>1.</w:t>
            </w:r>
            <w:r w:rsidRPr="00477676">
              <w:rPr>
                <w:rFonts w:ascii="Times New Roman" w:eastAsia="Times New Roman" w:hAnsi="Times New Roman" w:cs="Times New Roman"/>
                <w:bCs/>
                <w:sz w:val="20"/>
                <w:szCs w:val="20"/>
                <w:lang w:eastAsia="ru-RU"/>
              </w:rPr>
              <w:t xml:space="preserve"> Действия над комплексными числами в алгебраической, тригонометрической, показательной формах.</w:t>
            </w:r>
          </w:p>
        </w:tc>
        <w:tc>
          <w:tcPr>
            <w:tcW w:w="671" w:type="pct"/>
            <w:vAlign w:val="center"/>
          </w:tcPr>
          <w:p w14:paraId="1B58F123" w14:textId="77777777" w:rsidR="00477676" w:rsidRPr="00477676" w:rsidRDefault="00477676" w:rsidP="00477676">
            <w:pPr>
              <w:jc w:val="center"/>
              <w:rPr>
                <w:rFonts w:ascii="Times New Roman" w:eastAsia="Calibri" w:hAnsi="Times New Roman" w:cs="Times New Roman"/>
                <w:b/>
                <w:bCs/>
                <w:sz w:val="20"/>
                <w:szCs w:val="20"/>
              </w:rPr>
            </w:pPr>
            <w:r w:rsidRPr="00477676">
              <w:rPr>
                <w:rFonts w:ascii="Times New Roman" w:eastAsia="Calibri" w:hAnsi="Times New Roman" w:cs="Times New Roman"/>
                <w:b/>
                <w:bCs/>
                <w:sz w:val="20"/>
                <w:szCs w:val="20"/>
              </w:rPr>
              <w:t>2</w:t>
            </w:r>
          </w:p>
        </w:tc>
        <w:tc>
          <w:tcPr>
            <w:tcW w:w="625" w:type="pct"/>
            <w:vMerge/>
          </w:tcPr>
          <w:p w14:paraId="3E2798E4" w14:textId="77777777" w:rsidR="00477676" w:rsidRPr="00477676" w:rsidRDefault="00477676" w:rsidP="00477676">
            <w:pPr>
              <w:rPr>
                <w:rFonts w:ascii="Times New Roman" w:eastAsia="Calibri" w:hAnsi="Times New Roman" w:cs="Times New Roman"/>
                <w:b/>
                <w:bCs/>
                <w:sz w:val="20"/>
                <w:szCs w:val="20"/>
              </w:rPr>
            </w:pPr>
          </w:p>
        </w:tc>
      </w:tr>
      <w:tr w:rsidR="00477676" w:rsidRPr="00477676" w14:paraId="5E4E78C0" w14:textId="77777777" w:rsidTr="00AD5821">
        <w:trPr>
          <w:trHeight w:val="20"/>
        </w:trPr>
        <w:tc>
          <w:tcPr>
            <w:tcW w:w="697" w:type="pct"/>
            <w:vMerge/>
          </w:tcPr>
          <w:p w14:paraId="66A577D8" w14:textId="77777777" w:rsidR="00477676" w:rsidRPr="00477676" w:rsidRDefault="00477676" w:rsidP="00477676">
            <w:pPr>
              <w:rPr>
                <w:rFonts w:ascii="Times New Roman" w:eastAsia="Calibri" w:hAnsi="Times New Roman" w:cs="Times New Roman"/>
                <w:b/>
                <w:bCs/>
                <w:sz w:val="20"/>
                <w:szCs w:val="20"/>
              </w:rPr>
            </w:pPr>
          </w:p>
        </w:tc>
        <w:tc>
          <w:tcPr>
            <w:tcW w:w="3007" w:type="pct"/>
          </w:tcPr>
          <w:p w14:paraId="74F3751A" w14:textId="77777777" w:rsidR="00477676" w:rsidRPr="00477676" w:rsidRDefault="00477676" w:rsidP="00477676">
            <w:pPr>
              <w:rPr>
                <w:rFonts w:ascii="Times New Roman" w:eastAsia="Calibri" w:hAnsi="Times New Roman" w:cs="Times New Roman"/>
                <w:b/>
                <w:bCs/>
                <w:sz w:val="20"/>
                <w:szCs w:val="20"/>
              </w:rPr>
            </w:pPr>
            <w:r w:rsidRPr="00477676">
              <w:rPr>
                <w:rFonts w:ascii="Times New Roman" w:eastAsia="Calibri" w:hAnsi="Times New Roman" w:cs="Times New Roman"/>
                <w:b/>
                <w:bCs/>
                <w:sz w:val="20"/>
                <w:szCs w:val="20"/>
              </w:rPr>
              <w:t xml:space="preserve">Самостоятельная работа обучающихся </w:t>
            </w:r>
          </w:p>
        </w:tc>
        <w:tc>
          <w:tcPr>
            <w:tcW w:w="671" w:type="pct"/>
            <w:vAlign w:val="center"/>
          </w:tcPr>
          <w:p w14:paraId="3AE06C45" w14:textId="77777777" w:rsidR="00477676" w:rsidRPr="00477676" w:rsidRDefault="00477676" w:rsidP="00477676">
            <w:pPr>
              <w:jc w:val="center"/>
              <w:rPr>
                <w:rFonts w:ascii="Times New Roman" w:eastAsia="Calibri" w:hAnsi="Times New Roman" w:cs="Times New Roman"/>
                <w:b/>
                <w:bCs/>
                <w:sz w:val="20"/>
                <w:szCs w:val="20"/>
              </w:rPr>
            </w:pPr>
            <w:r w:rsidRPr="00477676">
              <w:rPr>
                <w:rFonts w:ascii="Times New Roman" w:eastAsia="Calibri" w:hAnsi="Times New Roman" w:cs="Times New Roman"/>
                <w:b/>
                <w:bCs/>
                <w:sz w:val="20"/>
                <w:szCs w:val="20"/>
              </w:rPr>
              <w:t>-</w:t>
            </w:r>
          </w:p>
        </w:tc>
        <w:tc>
          <w:tcPr>
            <w:tcW w:w="625" w:type="pct"/>
            <w:vMerge/>
          </w:tcPr>
          <w:p w14:paraId="4EA6566D" w14:textId="77777777" w:rsidR="00477676" w:rsidRPr="00477676" w:rsidRDefault="00477676" w:rsidP="00477676">
            <w:pPr>
              <w:rPr>
                <w:rFonts w:ascii="Times New Roman" w:eastAsia="Calibri" w:hAnsi="Times New Roman" w:cs="Times New Roman"/>
                <w:b/>
                <w:bCs/>
                <w:sz w:val="20"/>
                <w:szCs w:val="20"/>
              </w:rPr>
            </w:pPr>
          </w:p>
        </w:tc>
      </w:tr>
      <w:tr w:rsidR="00477676" w:rsidRPr="00477676" w14:paraId="7B42BFDA" w14:textId="77777777" w:rsidTr="00AD5821">
        <w:trPr>
          <w:trHeight w:val="20"/>
        </w:trPr>
        <w:tc>
          <w:tcPr>
            <w:tcW w:w="3704" w:type="pct"/>
            <w:gridSpan w:val="2"/>
          </w:tcPr>
          <w:p w14:paraId="037B3FD6" w14:textId="77777777" w:rsidR="00477676" w:rsidRPr="00477676" w:rsidRDefault="00477676" w:rsidP="00477676">
            <w:pPr>
              <w:rPr>
                <w:rFonts w:ascii="Times New Roman" w:eastAsia="Calibri" w:hAnsi="Times New Roman" w:cs="Times New Roman"/>
                <w:b/>
                <w:bCs/>
                <w:sz w:val="20"/>
                <w:szCs w:val="20"/>
              </w:rPr>
            </w:pPr>
            <w:bookmarkStart w:id="100" w:name="_Hlk167301204"/>
            <w:r w:rsidRPr="00477676">
              <w:rPr>
                <w:rFonts w:ascii="Times New Roman" w:eastAsia="Calibri" w:hAnsi="Times New Roman" w:cs="Times New Roman"/>
                <w:b/>
                <w:bCs/>
                <w:sz w:val="20"/>
                <w:szCs w:val="20"/>
              </w:rPr>
              <w:t xml:space="preserve">Раздел 3. </w:t>
            </w:r>
            <w:r w:rsidRPr="00477676">
              <w:rPr>
                <w:rFonts w:ascii="Times New Roman" w:eastAsia="Calibri" w:hAnsi="Times New Roman" w:cs="Times New Roman"/>
                <w:b/>
                <w:sz w:val="20"/>
              </w:rPr>
              <w:t>Основные понятия теории вероятностей и математической статистики</w:t>
            </w:r>
            <w:bookmarkEnd w:id="100"/>
            <w:r w:rsidRPr="00477676">
              <w:rPr>
                <w:rFonts w:ascii="Times New Roman" w:eastAsia="Calibri" w:hAnsi="Times New Roman" w:cs="Times New Roman"/>
                <w:b/>
                <w:sz w:val="20"/>
              </w:rPr>
              <w:t>.</w:t>
            </w:r>
          </w:p>
        </w:tc>
        <w:tc>
          <w:tcPr>
            <w:tcW w:w="671" w:type="pct"/>
          </w:tcPr>
          <w:p w14:paraId="2A4C9F4E" w14:textId="77777777" w:rsidR="00477676" w:rsidRPr="00477676" w:rsidRDefault="00477676" w:rsidP="00477676">
            <w:pPr>
              <w:jc w:val="center"/>
              <w:rPr>
                <w:rFonts w:ascii="Times New Roman" w:eastAsia="Calibri" w:hAnsi="Times New Roman" w:cs="Times New Roman"/>
                <w:b/>
                <w:bCs/>
                <w:i/>
                <w:iCs/>
                <w:sz w:val="20"/>
                <w:szCs w:val="20"/>
              </w:rPr>
            </w:pPr>
            <w:r w:rsidRPr="00477676">
              <w:rPr>
                <w:rFonts w:ascii="Times New Roman" w:eastAsia="Calibri" w:hAnsi="Times New Roman" w:cs="Times New Roman"/>
                <w:iCs/>
                <w:sz w:val="20"/>
                <w:szCs w:val="20"/>
              </w:rPr>
              <w:t>12/4</w:t>
            </w:r>
          </w:p>
        </w:tc>
        <w:tc>
          <w:tcPr>
            <w:tcW w:w="625" w:type="pct"/>
          </w:tcPr>
          <w:p w14:paraId="58882D67" w14:textId="77777777" w:rsidR="00477676" w:rsidRPr="00477676" w:rsidRDefault="00477676" w:rsidP="00477676">
            <w:pPr>
              <w:jc w:val="center"/>
              <w:rPr>
                <w:rFonts w:ascii="Times New Roman" w:eastAsia="Calibri" w:hAnsi="Times New Roman" w:cs="Times New Roman"/>
                <w:b/>
                <w:bCs/>
                <w:i/>
                <w:iCs/>
                <w:sz w:val="20"/>
                <w:szCs w:val="20"/>
              </w:rPr>
            </w:pPr>
          </w:p>
        </w:tc>
      </w:tr>
      <w:tr w:rsidR="00477676" w:rsidRPr="00477676" w14:paraId="2D19D512" w14:textId="77777777" w:rsidTr="00AD5821">
        <w:trPr>
          <w:trHeight w:val="20"/>
        </w:trPr>
        <w:tc>
          <w:tcPr>
            <w:tcW w:w="697" w:type="pct"/>
            <w:vMerge w:val="restart"/>
          </w:tcPr>
          <w:p w14:paraId="4AC6FC90" w14:textId="77777777" w:rsidR="00477676" w:rsidRPr="00477676" w:rsidRDefault="00477676" w:rsidP="00477676">
            <w:pPr>
              <w:rPr>
                <w:rFonts w:ascii="Times New Roman" w:eastAsia="Calibri" w:hAnsi="Times New Roman" w:cs="Times New Roman"/>
                <w:b/>
                <w:bCs/>
                <w:sz w:val="20"/>
                <w:szCs w:val="20"/>
              </w:rPr>
            </w:pPr>
            <w:bookmarkStart w:id="101" w:name="_Hlk167301212"/>
            <w:r w:rsidRPr="00477676">
              <w:rPr>
                <w:rFonts w:ascii="Times New Roman" w:eastAsia="Calibri" w:hAnsi="Times New Roman" w:cs="Times New Roman"/>
                <w:b/>
                <w:bCs/>
                <w:sz w:val="20"/>
                <w:szCs w:val="20"/>
              </w:rPr>
              <w:t xml:space="preserve">Тема 3.1. </w:t>
            </w:r>
          </w:p>
          <w:p w14:paraId="4ED40F95" w14:textId="77777777" w:rsidR="00477676" w:rsidRPr="00477676" w:rsidRDefault="00477676" w:rsidP="00477676">
            <w:pPr>
              <w:rPr>
                <w:rFonts w:ascii="Times New Roman" w:eastAsia="Calibri" w:hAnsi="Times New Roman" w:cs="Times New Roman"/>
                <w:bCs/>
                <w:sz w:val="20"/>
                <w:szCs w:val="20"/>
              </w:rPr>
            </w:pPr>
            <w:r w:rsidRPr="00477676">
              <w:rPr>
                <w:rFonts w:ascii="Times New Roman" w:eastAsia="Calibri" w:hAnsi="Times New Roman" w:cs="Times New Roman"/>
                <w:sz w:val="20"/>
              </w:rPr>
              <w:t>Элементы теории вероятностей</w:t>
            </w:r>
            <w:bookmarkEnd w:id="101"/>
          </w:p>
        </w:tc>
        <w:tc>
          <w:tcPr>
            <w:tcW w:w="3007" w:type="pct"/>
          </w:tcPr>
          <w:p w14:paraId="386696DA" w14:textId="77777777" w:rsidR="00477676" w:rsidRPr="00477676" w:rsidRDefault="00477676" w:rsidP="00477676">
            <w:pPr>
              <w:rPr>
                <w:rFonts w:ascii="Times New Roman" w:eastAsia="Calibri" w:hAnsi="Times New Roman" w:cs="Times New Roman"/>
                <w:b/>
                <w:bCs/>
                <w:sz w:val="20"/>
                <w:szCs w:val="20"/>
              </w:rPr>
            </w:pPr>
            <w:r w:rsidRPr="00477676">
              <w:rPr>
                <w:rFonts w:ascii="Times New Roman" w:eastAsia="Calibri" w:hAnsi="Times New Roman" w:cs="Times New Roman"/>
                <w:b/>
                <w:bCs/>
                <w:sz w:val="20"/>
                <w:szCs w:val="20"/>
              </w:rPr>
              <w:t xml:space="preserve">Содержание учебного материала </w:t>
            </w:r>
          </w:p>
        </w:tc>
        <w:tc>
          <w:tcPr>
            <w:tcW w:w="671" w:type="pct"/>
            <w:vAlign w:val="center"/>
          </w:tcPr>
          <w:p w14:paraId="52B60D39" w14:textId="77777777" w:rsidR="00477676" w:rsidRPr="00477676" w:rsidRDefault="00477676" w:rsidP="00477676">
            <w:pPr>
              <w:jc w:val="center"/>
              <w:rPr>
                <w:rFonts w:ascii="Times New Roman" w:eastAsia="Calibri" w:hAnsi="Times New Roman" w:cs="Times New Roman"/>
                <w:b/>
                <w:sz w:val="20"/>
                <w:szCs w:val="20"/>
              </w:rPr>
            </w:pPr>
            <w:r w:rsidRPr="00477676">
              <w:rPr>
                <w:rFonts w:ascii="Times New Roman" w:eastAsia="Calibri" w:hAnsi="Times New Roman" w:cs="Times New Roman"/>
                <w:b/>
                <w:sz w:val="20"/>
                <w:szCs w:val="20"/>
              </w:rPr>
              <w:t>6</w:t>
            </w:r>
          </w:p>
        </w:tc>
        <w:tc>
          <w:tcPr>
            <w:tcW w:w="625" w:type="pct"/>
            <w:vMerge w:val="restart"/>
          </w:tcPr>
          <w:p w14:paraId="2D26305B" w14:textId="77777777" w:rsidR="00477676" w:rsidRPr="00477676" w:rsidRDefault="00477676" w:rsidP="00477676">
            <w:pPr>
              <w:rPr>
                <w:rFonts w:ascii="Times New Roman" w:eastAsia="Calibri" w:hAnsi="Times New Roman" w:cs="Times New Roman"/>
                <w:sz w:val="20"/>
              </w:rPr>
            </w:pPr>
            <w:r w:rsidRPr="00477676">
              <w:rPr>
                <w:rFonts w:ascii="Times New Roman" w:eastAsia="Calibri" w:hAnsi="Times New Roman" w:cs="Times New Roman"/>
                <w:sz w:val="20"/>
              </w:rPr>
              <w:t>ОК 1, ОК 5, ОК 9, ПК 3.2 (направленность по выбору)</w:t>
            </w:r>
          </w:p>
        </w:tc>
      </w:tr>
      <w:tr w:rsidR="00477676" w:rsidRPr="00477676" w14:paraId="23A211B0" w14:textId="77777777" w:rsidTr="00AD5821">
        <w:trPr>
          <w:trHeight w:val="20"/>
        </w:trPr>
        <w:tc>
          <w:tcPr>
            <w:tcW w:w="697" w:type="pct"/>
            <w:vMerge/>
          </w:tcPr>
          <w:p w14:paraId="530FEE5A" w14:textId="77777777" w:rsidR="00477676" w:rsidRPr="00477676" w:rsidRDefault="00477676" w:rsidP="00477676">
            <w:pPr>
              <w:rPr>
                <w:rFonts w:ascii="Times New Roman" w:eastAsia="Calibri" w:hAnsi="Times New Roman" w:cs="Times New Roman"/>
                <w:b/>
                <w:bCs/>
                <w:sz w:val="20"/>
                <w:szCs w:val="20"/>
              </w:rPr>
            </w:pPr>
          </w:p>
        </w:tc>
        <w:tc>
          <w:tcPr>
            <w:tcW w:w="3007" w:type="pct"/>
          </w:tcPr>
          <w:p w14:paraId="2537D23B" w14:textId="77777777" w:rsidR="00477676" w:rsidRPr="00477676" w:rsidRDefault="00477676" w:rsidP="00477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
                <w:bCs/>
                <w:sz w:val="20"/>
                <w:szCs w:val="20"/>
              </w:rPr>
            </w:pPr>
            <w:r w:rsidRPr="00477676">
              <w:rPr>
                <w:rFonts w:ascii="Times New Roman" w:eastAsia="Calibri" w:hAnsi="Times New Roman" w:cs="Times New Roman"/>
                <w:b/>
                <w:bCs/>
                <w:sz w:val="20"/>
                <w:szCs w:val="20"/>
              </w:rPr>
              <w:t xml:space="preserve">1. </w:t>
            </w:r>
            <w:r w:rsidRPr="00477676">
              <w:rPr>
                <w:rFonts w:ascii="Times New Roman" w:eastAsia="Calibri" w:hAnsi="Times New Roman" w:cs="Times New Roman"/>
                <w:sz w:val="20"/>
              </w:rPr>
              <w:t xml:space="preserve">Основные понятия комбинаторики: перестановки, размещения, сочетания. Свойства сочетаний. Бином Ньютона. Случайные события, виды случайных событий. Относительная частота случайного события. Классическое определение вероятности события. Основные теоремы теории вероятностей. Последовательность независимых испытаний. Формула Бернулли. </w:t>
            </w:r>
            <w:r w:rsidRPr="00477676">
              <w:rPr>
                <w:rFonts w:ascii="Times New Roman" w:eastAsia="Calibri" w:hAnsi="Times New Roman" w:cs="Times New Roman"/>
                <w:sz w:val="20"/>
                <w:szCs w:val="20"/>
                <w:lang w:eastAsia="ru-RU"/>
              </w:rPr>
              <w:t>Вероятностные задачи в профессиональной деятельности.</w:t>
            </w:r>
          </w:p>
        </w:tc>
        <w:tc>
          <w:tcPr>
            <w:tcW w:w="671" w:type="pct"/>
            <w:vAlign w:val="center"/>
          </w:tcPr>
          <w:p w14:paraId="6988EB9C" w14:textId="77777777" w:rsidR="00477676" w:rsidRPr="00477676" w:rsidRDefault="00477676" w:rsidP="00477676">
            <w:pPr>
              <w:jc w:val="center"/>
              <w:rPr>
                <w:rFonts w:ascii="Times New Roman" w:eastAsia="Calibri" w:hAnsi="Times New Roman" w:cs="Times New Roman"/>
                <w:b/>
                <w:bCs/>
                <w:sz w:val="20"/>
                <w:szCs w:val="20"/>
              </w:rPr>
            </w:pPr>
            <w:r w:rsidRPr="00477676">
              <w:rPr>
                <w:rFonts w:ascii="Times New Roman" w:eastAsia="Calibri" w:hAnsi="Times New Roman" w:cs="Times New Roman"/>
                <w:b/>
                <w:bCs/>
                <w:sz w:val="20"/>
                <w:szCs w:val="20"/>
              </w:rPr>
              <w:t>4</w:t>
            </w:r>
          </w:p>
        </w:tc>
        <w:tc>
          <w:tcPr>
            <w:tcW w:w="625" w:type="pct"/>
            <w:vMerge/>
          </w:tcPr>
          <w:p w14:paraId="44C3B921" w14:textId="77777777" w:rsidR="00477676" w:rsidRPr="00477676" w:rsidRDefault="00477676" w:rsidP="00477676">
            <w:pPr>
              <w:rPr>
                <w:rFonts w:ascii="Times New Roman" w:eastAsia="Calibri" w:hAnsi="Times New Roman" w:cs="Times New Roman"/>
                <w:b/>
                <w:bCs/>
                <w:sz w:val="20"/>
                <w:szCs w:val="20"/>
              </w:rPr>
            </w:pPr>
          </w:p>
        </w:tc>
      </w:tr>
      <w:tr w:rsidR="00477676" w:rsidRPr="00477676" w14:paraId="58EB3738" w14:textId="77777777" w:rsidTr="00AD5821">
        <w:trPr>
          <w:trHeight w:val="20"/>
        </w:trPr>
        <w:tc>
          <w:tcPr>
            <w:tcW w:w="697" w:type="pct"/>
            <w:vMerge/>
          </w:tcPr>
          <w:p w14:paraId="1B8D5997" w14:textId="77777777" w:rsidR="00477676" w:rsidRPr="00477676" w:rsidRDefault="00477676" w:rsidP="00477676">
            <w:pPr>
              <w:rPr>
                <w:rFonts w:ascii="Times New Roman" w:eastAsia="Calibri" w:hAnsi="Times New Roman" w:cs="Times New Roman"/>
                <w:b/>
                <w:bCs/>
                <w:sz w:val="20"/>
                <w:szCs w:val="20"/>
              </w:rPr>
            </w:pPr>
          </w:p>
        </w:tc>
        <w:tc>
          <w:tcPr>
            <w:tcW w:w="3007" w:type="pct"/>
          </w:tcPr>
          <w:p w14:paraId="18B2C8BB" w14:textId="77777777" w:rsidR="00477676" w:rsidRPr="00477676" w:rsidRDefault="00477676" w:rsidP="00477676">
            <w:pPr>
              <w:rPr>
                <w:rFonts w:ascii="Times New Roman" w:eastAsia="Calibri" w:hAnsi="Times New Roman" w:cs="Times New Roman"/>
                <w:b/>
                <w:bCs/>
                <w:sz w:val="20"/>
                <w:szCs w:val="20"/>
              </w:rPr>
            </w:pPr>
            <w:r w:rsidRPr="00477676">
              <w:rPr>
                <w:rFonts w:ascii="Times New Roman" w:eastAsia="Calibri" w:hAnsi="Times New Roman" w:cs="Times New Roman"/>
                <w:b/>
                <w:bCs/>
                <w:sz w:val="20"/>
                <w:szCs w:val="20"/>
              </w:rPr>
              <w:t>В том числе практических и лабораторных занятий</w:t>
            </w:r>
          </w:p>
        </w:tc>
        <w:tc>
          <w:tcPr>
            <w:tcW w:w="671" w:type="pct"/>
            <w:vAlign w:val="center"/>
          </w:tcPr>
          <w:p w14:paraId="1DCB5D5E" w14:textId="77777777" w:rsidR="00477676" w:rsidRPr="00477676" w:rsidRDefault="00477676" w:rsidP="00477676">
            <w:pPr>
              <w:jc w:val="center"/>
              <w:rPr>
                <w:rFonts w:ascii="Times New Roman" w:eastAsia="Calibri" w:hAnsi="Times New Roman" w:cs="Times New Roman"/>
                <w:b/>
                <w:bCs/>
                <w:sz w:val="20"/>
                <w:szCs w:val="20"/>
              </w:rPr>
            </w:pPr>
            <w:r w:rsidRPr="00477676">
              <w:rPr>
                <w:rFonts w:ascii="Times New Roman" w:eastAsia="Calibri" w:hAnsi="Times New Roman" w:cs="Times New Roman"/>
                <w:b/>
                <w:bCs/>
                <w:sz w:val="20"/>
                <w:szCs w:val="20"/>
              </w:rPr>
              <w:t>2/2</w:t>
            </w:r>
          </w:p>
        </w:tc>
        <w:tc>
          <w:tcPr>
            <w:tcW w:w="625" w:type="pct"/>
            <w:vMerge/>
          </w:tcPr>
          <w:p w14:paraId="1DC991CD" w14:textId="77777777" w:rsidR="00477676" w:rsidRPr="00477676" w:rsidRDefault="00477676" w:rsidP="00477676">
            <w:pPr>
              <w:rPr>
                <w:rFonts w:ascii="Times New Roman" w:eastAsia="Calibri" w:hAnsi="Times New Roman" w:cs="Times New Roman"/>
                <w:b/>
                <w:bCs/>
                <w:sz w:val="20"/>
                <w:szCs w:val="20"/>
              </w:rPr>
            </w:pPr>
          </w:p>
        </w:tc>
      </w:tr>
      <w:tr w:rsidR="00477676" w:rsidRPr="00477676" w14:paraId="3EE0182C" w14:textId="77777777" w:rsidTr="00AD5821">
        <w:trPr>
          <w:trHeight w:val="20"/>
        </w:trPr>
        <w:tc>
          <w:tcPr>
            <w:tcW w:w="697" w:type="pct"/>
            <w:vMerge/>
          </w:tcPr>
          <w:p w14:paraId="52B23FB3" w14:textId="77777777" w:rsidR="00477676" w:rsidRPr="00477676" w:rsidRDefault="00477676" w:rsidP="00477676">
            <w:pPr>
              <w:rPr>
                <w:rFonts w:ascii="Times New Roman" w:eastAsia="Calibri" w:hAnsi="Times New Roman" w:cs="Times New Roman"/>
                <w:b/>
                <w:bCs/>
                <w:sz w:val="20"/>
                <w:szCs w:val="20"/>
              </w:rPr>
            </w:pPr>
          </w:p>
        </w:tc>
        <w:tc>
          <w:tcPr>
            <w:tcW w:w="3007" w:type="pct"/>
          </w:tcPr>
          <w:p w14:paraId="1B42A67F" w14:textId="77777777" w:rsidR="00477676" w:rsidRPr="00477676" w:rsidRDefault="00477676" w:rsidP="00477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0"/>
                <w:szCs w:val="20"/>
                <w:lang w:eastAsia="ru-RU"/>
              </w:rPr>
            </w:pPr>
            <w:r w:rsidRPr="00477676">
              <w:rPr>
                <w:rFonts w:ascii="Times New Roman" w:eastAsia="Calibri" w:hAnsi="Times New Roman" w:cs="Times New Roman"/>
                <w:b/>
                <w:sz w:val="20"/>
                <w:szCs w:val="20"/>
              </w:rPr>
              <w:t xml:space="preserve">1. Практическое занятие 4. </w:t>
            </w:r>
            <w:r w:rsidRPr="00477676">
              <w:rPr>
                <w:rFonts w:ascii="Times New Roman" w:eastAsia="Calibri" w:hAnsi="Times New Roman" w:cs="Times New Roman"/>
                <w:sz w:val="20"/>
              </w:rPr>
              <w:t xml:space="preserve">Решение простейших задач на определение вероятности события с использованием основных теорем. </w:t>
            </w:r>
          </w:p>
        </w:tc>
        <w:tc>
          <w:tcPr>
            <w:tcW w:w="671" w:type="pct"/>
            <w:vAlign w:val="center"/>
          </w:tcPr>
          <w:p w14:paraId="66FA2243" w14:textId="77777777" w:rsidR="00477676" w:rsidRPr="00477676" w:rsidRDefault="00477676" w:rsidP="00477676">
            <w:pPr>
              <w:jc w:val="center"/>
              <w:rPr>
                <w:rFonts w:ascii="Times New Roman" w:eastAsia="Calibri" w:hAnsi="Times New Roman" w:cs="Times New Roman"/>
                <w:bCs/>
                <w:sz w:val="20"/>
                <w:szCs w:val="20"/>
              </w:rPr>
            </w:pPr>
            <w:r w:rsidRPr="00477676">
              <w:rPr>
                <w:rFonts w:ascii="Times New Roman" w:eastAsia="Calibri" w:hAnsi="Times New Roman" w:cs="Times New Roman"/>
                <w:bCs/>
                <w:sz w:val="20"/>
                <w:szCs w:val="20"/>
              </w:rPr>
              <w:t>2</w:t>
            </w:r>
          </w:p>
        </w:tc>
        <w:tc>
          <w:tcPr>
            <w:tcW w:w="625" w:type="pct"/>
            <w:vMerge/>
          </w:tcPr>
          <w:p w14:paraId="25015329" w14:textId="77777777" w:rsidR="00477676" w:rsidRPr="00477676" w:rsidRDefault="00477676" w:rsidP="00477676">
            <w:pPr>
              <w:rPr>
                <w:rFonts w:ascii="Times New Roman" w:eastAsia="Calibri" w:hAnsi="Times New Roman" w:cs="Times New Roman"/>
                <w:b/>
                <w:bCs/>
                <w:sz w:val="20"/>
                <w:szCs w:val="20"/>
              </w:rPr>
            </w:pPr>
          </w:p>
        </w:tc>
      </w:tr>
      <w:tr w:rsidR="00477676" w:rsidRPr="00477676" w14:paraId="600FA5FC" w14:textId="77777777" w:rsidTr="00AD5821">
        <w:trPr>
          <w:trHeight w:val="20"/>
        </w:trPr>
        <w:tc>
          <w:tcPr>
            <w:tcW w:w="697" w:type="pct"/>
            <w:vMerge/>
          </w:tcPr>
          <w:p w14:paraId="360C2661" w14:textId="77777777" w:rsidR="00477676" w:rsidRPr="00477676" w:rsidRDefault="00477676" w:rsidP="00477676">
            <w:pPr>
              <w:rPr>
                <w:rFonts w:ascii="Times New Roman" w:eastAsia="Calibri" w:hAnsi="Times New Roman" w:cs="Times New Roman"/>
                <w:b/>
                <w:bCs/>
                <w:sz w:val="20"/>
                <w:szCs w:val="20"/>
              </w:rPr>
            </w:pPr>
          </w:p>
        </w:tc>
        <w:tc>
          <w:tcPr>
            <w:tcW w:w="3007" w:type="pct"/>
          </w:tcPr>
          <w:p w14:paraId="0B291B47" w14:textId="77777777" w:rsidR="00477676" w:rsidRPr="00477676" w:rsidRDefault="00477676" w:rsidP="00477676">
            <w:pPr>
              <w:rPr>
                <w:rFonts w:ascii="Times New Roman" w:eastAsia="Calibri" w:hAnsi="Times New Roman" w:cs="Times New Roman"/>
                <w:b/>
                <w:bCs/>
                <w:sz w:val="20"/>
                <w:szCs w:val="20"/>
              </w:rPr>
            </w:pPr>
            <w:r w:rsidRPr="00477676">
              <w:rPr>
                <w:rFonts w:ascii="Times New Roman" w:eastAsia="Calibri" w:hAnsi="Times New Roman" w:cs="Times New Roman"/>
                <w:b/>
                <w:bCs/>
                <w:sz w:val="20"/>
                <w:szCs w:val="20"/>
              </w:rPr>
              <w:t xml:space="preserve">Самостоятельная работа обучающихся </w:t>
            </w:r>
          </w:p>
        </w:tc>
        <w:tc>
          <w:tcPr>
            <w:tcW w:w="671" w:type="pct"/>
            <w:vAlign w:val="center"/>
          </w:tcPr>
          <w:p w14:paraId="43082392" w14:textId="77777777" w:rsidR="00477676" w:rsidRPr="00477676" w:rsidRDefault="00477676" w:rsidP="00477676">
            <w:pPr>
              <w:jc w:val="center"/>
              <w:rPr>
                <w:rFonts w:ascii="Times New Roman" w:eastAsia="Calibri" w:hAnsi="Times New Roman" w:cs="Times New Roman"/>
                <w:b/>
                <w:bCs/>
                <w:sz w:val="20"/>
                <w:szCs w:val="20"/>
              </w:rPr>
            </w:pPr>
            <w:r w:rsidRPr="00477676">
              <w:rPr>
                <w:rFonts w:ascii="Times New Roman" w:eastAsia="Calibri" w:hAnsi="Times New Roman" w:cs="Times New Roman"/>
                <w:b/>
                <w:bCs/>
                <w:sz w:val="20"/>
                <w:szCs w:val="20"/>
              </w:rPr>
              <w:t>-</w:t>
            </w:r>
          </w:p>
        </w:tc>
        <w:tc>
          <w:tcPr>
            <w:tcW w:w="625" w:type="pct"/>
            <w:vMerge/>
          </w:tcPr>
          <w:p w14:paraId="2A497B65" w14:textId="77777777" w:rsidR="00477676" w:rsidRPr="00477676" w:rsidRDefault="00477676" w:rsidP="00477676">
            <w:pPr>
              <w:rPr>
                <w:rFonts w:ascii="Times New Roman" w:eastAsia="Calibri" w:hAnsi="Times New Roman" w:cs="Times New Roman"/>
                <w:b/>
                <w:bCs/>
                <w:sz w:val="20"/>
                <w:szCs w:val="20"/>
              </w:rPr>
            </w:pPr>
          </w:p>
        </w:tc>
      </w:tr>
      <w:tr w:rsidR="00477676" w:rsidRPr="00477676" w14:paraId="3261BD19" w14:textId="77777777" w:rsidTr="00AD5821">
        <w:trPr>
          <w:trHeight w:val="20"/>
        </w:trPr>
        <w:tc>
          <w:tcPr>
            <w:tcW w:w="697" w:type="pct"/>
            <w:vMerge w:val="restart"/>
          </w:tcPr>
          <w:p w14:paraId="535F9BA6" w14:textId="77777777" w:rsidR="00477676" w:rsidRPr="00477676" w:rsidRDefault="00477676" w:rsidP="00477676">
            <w:pPr>
              <w:rPr>
                <w:rFonts w:ascii="Times New Roman" w:eastAsia="Calibri" w:hAnsi="Times New Roman" w:cs="Times New Roman"/>
                <w:b/>
                <w:bCs/>
                <w:sz w:val="20"/>
                <w:szCs w:val="20"/>
              </w:rPr>
            </w:pPr>
            <w:bookmarkStart w:id="102" w:name="_Hlk167301219"/>
            <w:r w:rsidRPr="00477676">
              <w:rPr>
                <w:rFonts w:ascii="Times New Roman" w:eastAsia="Calibri" w:hAnsi="Times New Roman" w:cs="Times New Roman"/>
                <w:b/>
                <w:bCs/>
                <w:sz w:val="20"/>
                <w:szCs w:val="20"/>
              </w:rPr>
              <w:t xml:space="preserve">Тема 3.2. </w:t>
            </w:r>
          </w:p>
          <w:p w14:paraId="15E306C0" w14:textId="77777777" w:rsidR="00477676" w:rsidRPr="00477676" w:rsidRDefault="00477676" w:rsidP="00477676">
            <w:pPr>
              <w:rPr>
                <w:rFonts w:ascii="Times New Roman" w:eastAsia="Calibri" w:hAnsi="Times New Roman" w:cs="Times New Roman"/>
                <w:bCs/>
                <w:sz w:val="20"/>
                <w:szCs w:val="20"/>
              </w:rPr>
            </w:pPr>
            <w:r w:rsidRPr="00477676">
              <w:rPr>
                <w:rFonts w:ascii="Times New Roman" w:eastAsia="Calibri" w:hAnsi="Times New Roman" w:cs="Times New Roman"/>
                <w:sz w:val="20"/>
              </w:rPr>
              <w:t>Элементы математической статистики</w:t>
            </w:r>
            <w:bookmarkEnd w:id="102"/>
          </w:p>
        </w:tc>
        <w:tc>
          <w:tcPr>
            <w:tcW w:w="3007" w:type="pct"/>
          </w:tcPr>
          <w:p w14:paraId="4186A640" w14:textId="77777777" w:rsidR="00477676" w:rsidRPr="00477676" w:rsidRDefault="00477676" w:rsidP="00477676">
            <w:pPr>
              <w:rPr>
                <w:rFonts w:ascii="Times New Roman" w:eastAsia="Calibri" w:hAnsi="Times New Roman" w:cs="Times New Roman"/>
                <w:b/>
                <w:bCs/>
                <w:sz w:val="20"/>
                <w:szCs w:val="20"/>
              </w:rPr>
            </w:pPr>
            <w:r w:rsidRPr="00477676">
              <w:rPr>
                <w:rFonts w:ascii="Times New Roman" w:eastAsia="Calibri" w:hAnsi="Times New Roman" w:cs="Times New Roman"/>
                <w:b/>
                <w:bCs/>
                <w:sz w:val="20"/>
                <w:szCs w:val="20"/>
              </w:rPr>
              <w:t xml:space="preserve">Содержание учебного материала </w:t>
            </w:r>
          </w:p>
        </w:tc>
        <w:tc>
          <w:tcPr>
            <w:tcW w:w="671" w:type="pct"/>
            <w:vAlign w:val="center"/>
          </w:tcPr>
          <w:p w14:paraId="65A4CF6C" w14:textId="77777777" w:rsidR="00477676" w:rsidRPr="00477676" w:rsidRDefault="00477676" w:rsidP="00477676">
            <w:pPr>
              <w:jc w:val="center"/>
              <w:rPr>
                <w:rFonts w:ascii="Times New Roman" w:eastAsia="Calibri" w:hAnsi="Times New Roman" w:cs="Times New Roman"/>
                <w:b/>
                <w:sz w:val="20"/>
                <w:szCs w:val="20"/>
              </w:rPr>
            </w:pPr>
            <w:r w:rsidRPr="00477676">
              <w:rPr>
                <w:rFonts w:ascii="Times New Roman" w:eastAsia="Calibri" w:hAnsi="Times New Roman" w:cs="Times New Roman"/>
                <w:b/>
                <w:sz w:val="20"/>
                <w:szCs w:val="20"/>
              </w:rPr>
              <w:t>6</w:t>
            </w:r>
          </w:p>
        </w:tc>
        <w:tc>
          <w:tcPr>
            <w:tcW w:w="625" w:type="pct"/>
            <w:vMerge w:val="restart"/>
          </w:tcPr>
          <w:p w14:paraId="7EB64AD5" w14:textId="77777777" w:rsidR="00477676" w:rsidRPr="00477676" w:rsidRDefault="00477676" w:rsidP="00477676">
            <w:pPr>
              <w:rPr>
                <w:rFonts w:ascii="Times New Roman" w:eastAsia="Calibri" w:hAnsi="Times New Roman" w:cs="Times New Roman"/>
                <w:sz w:val="20"/>
              </w:rPr>
            </w:pPr>
            <w:r w:rsidRPr="00477676">
              <w:rPr>
                <w:rFonts w:ascii="Times New Roman" w:eastAsia="Calibri" w:hAnsi="Times New Roman" w:cs="Times New Roman"/>
                <w:sz w:val="20"/>
              </w:rPr>
              <w:t>ОК 1, ОК 5, ОК 9, ПК 3.2 (направленность по выбору)</w:t>
            </w:r>
          </w:p>
        </w:tc>
      </w:tr>
      <w:tr w:rsidR="00477676" w:rsidRPr="00477676" w14:paraId="33E60BE6" w14:textId="77777777" w:rsidTr="00AD5821">
        <w:trPr>
          <w:trHeight w:val="20"/>
        </w:trPr>
        <w:tc>
          <w:tcPr>
            <w:tcW w:w="697" w:type="pct"/>
            <w:vMerge/>
          </w:tcPr>
          <w:p w14:paraId="6AA03B53" w14:textId="77777777" w:rsidR="00477676" w:rsidRPr="00477676" w:rsidRDefault="00477676" w:rsidP="00477676">
            <w:pPr>
              <w:rPr>
                <w:rFonts w:ascii="Times New Roman" w:eastAsia="Calibri" w:hAnsi="Times New Roman" w:cs="Times New Roman"/>
                <w:b/>
                <w:bCs/>
                <w:sz w:val="20"/>
                <w:szCs w:val="20"/>
              </w:rPr>
            </w:pPr>
          </w:p>
        </w:tc>
        <w:tc>
          <w:tcPr>
            <w:tcW w:w="3007" w:type="pct"/>
          </w:tcPr>
          <w:p w14:paraId="2010D7CA" w14:textId="77777777" w:rsidR="00477676" w:rsidRPr="00477676" w:rsidRDefault="00477676" w:rsidP="00477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
                <w:bCs/>
                <w:sz w:val="20"/>
                <w:szCs w:val="20"/>
              </w:rPr>
            </w:pPr>
            <w:r w:rsidRPr="00477676">
              <w:rPr>
                <w:rFonts w:ascii="Times New Roman" w:eastAsia="Calibri" w:hAnsi="Times New Roman" w:cs="Times New Roman"/>
                <w:b/>
                <w:bCs/>
                <w:sz w:val="20"/>
                <w:szCs w:val="20"/>
              </w:rPr>
              <w:t xml:space="preserve">1. </w:t>
            </w:r>
            <w:r w:rsidRPr="00477676">
              <w:rPr>
                <w:rFonts w:ascii="Times New Roman" w:eastAsia="Calibri" w:hAnsi="Times New Roman" w:cs="Times New Roman"/>
                <w:sz w:val="20"/>
              </w:rPr>
              <w:t>Понятие генеральной и выборочной совокупностей. Основные виды выборок. Способы отбора объектов. Группировка статистических данных. Понятие статистического распределения, его геометрическая интерпретация. Простейшие числовые характеристики выборки (выборочное среднее и выборочная дисперсия).</w:t>
            </w:r>
          </w:p>
        </w:tc>
        <w:tc>
          <w:tcPr>
            <w:tcW w:w="671" w:type="pct"/>
            <w:vAlign w:val="center"/>
          </w:tcPr>
          <w:p w14:paraId="413324CB" w14:textId="77777777" w:rsidR="00477676" w:rsidRPr="00477676" w:rsidRDefault="00477676" w:rsidP="00477676">
            <w:pPr>
              <w:jc w:val="center"/>
              <w:rPr>
                <w:rFonts w:ascii="Times New Roman" w:eastAsia="Calibri" w:hAnsi="Times New Roman" w:cs="Times New Roman"/>
                <w:b/>
                <w:bCs/>
                <w:sz w:val="20"/>
                <w:szCs w:val="20"/>
              </w:rPr>
            </w:pPr>
            <w:r w:rsidRPr="00477676">
              <w:rPr>
                <w:rFonts w:ascii="Times New Roman" w:eastAsia="Calibri" w:hAnsi="Times New Roman" w:cs="Times New Roman"/>
                <w:b/>
                <w:bCs/>
                <w:sz w:val="20"/>
                <w:szCs w:val="20"/>
              </w:rPr>
              <w:t>4</w:t>
            </w:r>
          </w:p>
        </w:tc>
        <w:tc>
          <w:tcPr>
            <w:tcW w:w="625" w:type="pct"/>
            <w:vMerge/>
          </w:tcPr>
          <w:p w14:paraId="6217535D" w14:textId="77777777" w:rsidR="00477676" w:rsidRPr="00477676" w:rsidRDefault="00477676" w:rsidP="00477676">
            <w:pPr>
              <w:rPr>
                <w:rFonts w:ascii="Times New Roman" w:eastAsia="Calibri" w:hAnsi="Times New Roman" w:cs="Times New Roman"/>
                <w:b/>
                <w:bCs/>
                <w:sz w:val="20"/>
                <w:szCs w:val="20"/>
              </w:rPr>
            </w:pPr>
          </w:p>
        </w:tc>
      </w:tr>
      <w:tr w:rsidR="00477676" w:rsidRPr="00477676" w14:paraId="64185B13" w14:textId="77777777" w:rsidTr="00AD5821">
        <w:trPr>
          <w:trHeight w:val="20"/>
        </w:trPr>
        <w:tc>
          <w:tcPr>
            <w:tcW w:w="697" w:type="pct"/>
            <w:vMerge/>
          </w:tcPr>
          <w:p w14:paraId="1B634CBA" w14:textId="77777777" w:rsidR="00477676" w:rsidRPr="00477676" w:rsidRDefault="00477676" w:rsidP="00477676">
            <w:pPr>
              <w:rPr>
                <w:rFonts w:ascii="Times New Roman" w:eastAsia="Calibri" w:hAnsi="Times New Roman" w:cs="Times New Roman"/>
                <w:b/>
                <w:bCs/>
                <w:sz w:val="20"/>
                <w:szCs w:val="20"/>
              </w:rPr>
            </w:pPr>
          </w:p>
        </w:tc>
        <w:tc>
          <w:tcPr>
            <w:tcW w:w="3007" w:type="pct"/>
          </w:tcPr>
          <w:p w14:paraId="4B832AB3" w14:textId="77777777" w:rsidR="00477676" w:rsidRPr="00477676" w:rsidRDefault="00477676" w:rsidP="00477676">
            <w:pPr>
              <w:rPr>
                <w:rFonts w:ascii="Times New Roman" w:eastAsia="Calibri" w:hAnsi="Times New Roman" w:cs="Times New Roman"/>
                <w:b/>
                <w:bCs/>
                <w:sz w:val="20"/>
                <w:szCs w:val="20"/>
              </w:rPr>
            </w:pPr>
            <w:r w:rsidRPr="00477676">
              <w:rPr>
                <w:rFonts w:ascii="Times New Roman" w:eastAsia="Calibri" w:hAnsi="Times New Roman" w:cs="Times New Roman"/>
                <w:b/>
                <w:bCs/>
                <w:sz w:val="20"/>
                <w:szCs w:val="20"/>
              </w:rPr>
              <w:t>В том числе практических и лабораторных занятий</w:t>
            </w:r>
          </w:p>
        </w:tc>
        <w:tc>
          <w:tcPr>
            <w:tcW w:w="671" w:type="pct"/>
            <w:vAlign w:val="center"/>
          </w:tcPr>
          <w:p w14:paraId="0209F889" w14:textId="77777777" w:rsidR="00477676" w:rsidRPr="00477676" w:rsidRDefault="00477676" w:rsidP="00477676">
            <w:pPr>
              <w:jc w:val="center"/>
              <w:rPr>
                <w:rFonts w:ascii="Times New Roman" w:eastAsia="Calibri" w:hAnsi="Times New Roman" w:cs="Times New Roman"/>
                <w:b/>
                <w:bCs/>
                <w:sz w:val="20"/>
                <w:szCs w:val="20"/>
              </w:rPr>
            </w:pPr>
            <w:r w:rsidRPr="00477676">
              <w:rPr>
                <w:rFonts w:ascii="Times New Roman" w:eastAsia="Calibri" w:hAnsi="Times New Roman" w:cs="Times New Roman"/>
                <w:b/>
                <w:bCs/>
                <w:sz w:val="20"/>
                <w:szCs w:val="20"/>
              </w:rPr>
              <w:t>2/2</w:t>
            </w:r>
          </w:p>
        </w:tc>
        <w:tc>
          <w:tcPr>
            <w:tcW w:w="625" w:type="pct"/>
            <w:vMerge/>
          </w:tcPr>
          <w:p w14:paraId="53905BA3" w14:textId="77777777" w:rsidR="00477676" w:rsidRPr="00477676" w:rsidRDefault="00477676" w:rsidP="00477676">
            <w:pPr>
              <w:rPr>
                <w:rFonts w:ascii="Times New Roman" w:eastAsia="Calibri" w:hAnsi="Times New Roman" w:cs="Times New Roman"/>
                <w:b/>
                <w:bCs/>
                <w:sz w:val="20"/>
                <w:szCs w:val="20"/>
              </w:rPr>
            </w:pPr>
          </w:p>
        </w:tc>
      </w:tr>
      <w:tr w:rsidR="00477676" w:rsidRPr="00477676" w14:paraId="583FB10D" w14:textId="77777777" w:rsidTr="00AD5821">
        <w:trPr>
          <w:trHeight w:val="20"/>
        </w:trPr>
        <w:tc>
          <w:tcPr>
            <w:tcW w:w="697" w:type="pct"/>
            <w:vMerge/>
          </w:tcPr>
          <w:p w14:paraId="156AD719" w14:textId="77777777" w:rsidR="00477676" w:rsidRPr="00477676" w:rsidRDefault="00477676" w:rsidP="00477676">
            <w:pPr>
              <w:rPr>
                <w:rFonts w:ascii="Times New Roman" w:eastAsia="Calibri" w:hAnsi="Times New Roman" w:cs="Times New Roman"/>
                <w:b/>
                <w:bCs/>
                <w:sz w:val="20"/>
                <w:szCs w:val="20"/>
              </w:rPr>
            </w:pPr>
          </w:p>
        </w:tc>
        <w:tc>
          <w:tcPr>
            <w:tcW w:w="3007" w:type="pct"/>
          </w:tcPr>
          <w:p w14:paraId="3ECAA2D6" w14:textId="77777777" w:rsidR="00477676" w:rsidRPr="00477676" w:rsidRDefault="00477676" w:rsidP="00477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0"/>
                <w:szCs w:val="20"/>
                <w:lang w:eastAsia="ru-RU"/>
              </w:rPr>
            </w:pPr>
            <w:r w:rsidRPr="00477676">
              <w:rPr>
                <w:rFonts w:ascii="Times New Roman" w:eastAsia="Calibri" w:hAnsi="Times New Roman" w:cs="Times New Roman"/>
                <w:b/>
                <w:sz w:val="20"/>
                <w:szCs w:val="20"/>
              </w:rPr>
              <w:t xml:space="preserve">1. Практическое занятие 5. </w:t>
            </w:r>
            <w:r w:rsidRPr="00477676">
              <w:rPr>
                <w:rFonts w:ascii="Times New Roman" w:eastAsia="Calibri" w:hAnsi="Times New Roman" w:cs="Times New Roman"/>
                <w:sz w:val="20"/>
              </w:rPr>
              <w:t>Решение задачи статистического контроля технологических процессов.</w:t>
            </w:r>
          </w:p>
        </w:tc>
        <w:tc>
          <w:tcPr>
            <w:tcW w:w="671" w:type="pct"/>
            <w:vAlign w:val="center"/>
          </w:tcPr>
          <w:p w14:paraId="7ED5D3E4" w14:textId="77777777" w:rsidR="00477676" w:rsidRPr="00477676" w:rsidRDefault="00477676" w:rsidP="00477676">
            <w:pPr>
              <w:jc w:val="center"/>
              <w:rPr>
                <w:rFonts w:ascii="Times New Roman" w:eastAsia="Calibri" w:hAnsi="Times New Roman" w:cs="Times New Roman"/>
                <w:bCs/>
                <w:sz w:val="20"/>
                <w:szCs w:val="20"/>
              </w:rPr>
            </w:pPr>
            <w:r w:rsidRPr="00477676">
              <w:rPr>
                <w:rFonts w:ascii="Times New Roman" w:eastAsia="Calibri" w:hAnsi="Times New Roman" w:cs="Times New Roman"/>
                <w:bCs/>
                <w:sz w:val="20"/>
                <w:szCs w:val="20"/>
              </w:rPr>
              <w:t>2</w:t>
            </w:r>
          </w:p>
        </w:tc>
        <w:tc>
          <w:tcPr>
            <w:tcW w:w="625" w:type="pct"/>
            <w:vMerge/>
          </w:tcPr>
          <w:p w14:paraId="6C2EBE19" w14:textId="77777777" w:rsidR="00477676" w:rsidRPr="00477676" w:rsidRDefault="00477676" w:rsidP="00477676">
            <w:pPr>
              <w:rPr>
                <w:rFonts w:ascii="Times New Roman" w:eastAsia="Calibri" w:hAnsi="Times New Roman" w:cs="Times New Roman"/>
                <w:b/>
                <w:bCs/>
                <w:sz w:val="20"/>
                <w:szCs w:val="20"/>
              </w:rPr>
            </w:pPr>
          </w:p>
        </w:tc>
      </w:tr>
      <w:tr w:rsidR="00477676" w:rsidRPr="00477676" w14:paraId="30AB7C38" w14:textId="77777777" w:rsidTr="00AD5821">
        <w:trPr>
          <w:trHeight w:val="20"/>
        </w:trPr>
        <w:tc>
          <w:tcPr>
            <w:tcW w:w="697" w:type="pct"/>
            <w:vMerge/>
          </w:tcPr>
          <w:p w14:paraId="1E783630" w14:textId="77777777" w:rsidR="00477676" w:rsidRPr="00477676" w:rsidRDefault="00477676" w:rsidP="00477676">
            <w:pPr>
              <w:rPr>
                <w:rFonts w:ascii="Times New Roman" w:eastAsia="Calibri" w:hAnsi="Times New Roman" w:cs="Times New Roman"/>
                <w:b/>
                <w:bCs/>
                <w:sz w:val="20"/>
                <w:szCs w:val="20"/>
              </w:rPr>
            </w:pPr>
          </w:p>
        </w:tc>
        <w:tc>
          <w:tcPr>
            <w:tcW w:w="3007" w:type="pct"/>
          </w:tcPr>
          <w:p w14:paraId="04C38996" w14:textId="77777777" w:rsidR="00477676" w:rsidRPr="00477676" w:rsidRDefault="00477676" w:rsidP="00477676">
            <w:pPr>
              <w:rPr>
                <w:rFonts w:ascii="Times New Roman" w:eastAsia="Calibri" w:hAnsi="Times New Roman" w:cs="Times New Roman"/>
                <w:b/>
                <w:bCs/>
                <w:sz w:val="20"/>
                <w:szCs w:val="20"/>
              </w:rPr>
            </w:pPr>
            <w:r w:rsidRPr="00477676">
              <w:rPr>
                <w:rFonts w:ascii="Times New Roman" w:eastAsia="Calibri" w:hAnsi="Times New Roman" w:cs="Times New Roman"/>
                <w:b/>
                <w:bCs/>
                <w:sz w:val="20"/>
                <w:szCs w:val="20"/>
              </w:rPr>
              <w:t xml:space="preserve">Самостоятельная работа обучающихся </w:t>
            </w:r>
          </w:p>
        </w:tc>
        <w:tc>
          <w:tcPr>
            <w:tcW w:w="671" w:type="pct"/>
            <w:vAlign w:val="center"/>
          </w:tcPr>
          <w:p w14:paraId="5C81F12B" w14:textId="77777777" w:rsidR="00477676" w:rsidRPr="00477676" w:rsidRDefault="00477676" w:rsidP="00477676">
            <w:pPr>
              <w:jc w:val="center"/>
              <w:rPr>
                <w:rFonts w:ascii="Times New Roman" w:eastAsia="Calibri" w:hAnsi="Times New Roman" w:cs="Times New Roman"/>
                <w:b/>
                <w:bCs/>
                <w:sz w:val="20"/>
                <w:szCs w:val="20"/>
              </w:rPr>
            </w:pPr>
            <w:r w:rsidRPr="00477676">
              <w:rPr>
                <w:rFonts w:ascii="Times New Roman" w:eastAsia="Calibri" w:hAnsi="Times New Roman" w:cs="Times New Roman"/>
                <w:b/>
                <w:bCs/>
                <w:sz w:val="20"/>
                <w:szCs w:val="20"/>
              </w:rPr>
              <w:t>-</w:t>
            </w:r>
          </w:p>
        </w:tc>
        <w:tc>
          <w:tcPr>
            <w:tcW w:w="625" w:type="pct"/>
            <w:vMerge/>
          </w:tcPr>
          <w:p w14:paraId="000DE8E0" w14:textId="77777777" w:rsidR="00477676" w:rsidRPr="00477676" w:rsidRDefault="00477676" w:rsidP="00477676">
            <w:pPr>
              <w:rPr>
                <w:rFonts w:ascii="Times New Roman" w:eastAsia="Calibri" w:hAnsi="Times New Roman" w:cs="Times New Roman"/>
                <w:b/>
                <w:bCs/>
                <w:sz w:val="20"/>
                <w:szCs w:val="20"/>
              </w:rPr>
            </w:pPr>
          </w:p>
        </w:tc>
      </w:tr>
      <w:tr w:rsidR="00477676" w:rsidRPr="00477676" w14:paraId="00E286DD" w14:textId="77777777" w:rsidTr="00AD5821">
        <w:trPr>
          <w:trHeight w:val="20"/>
        </w:trPr>
        <w:tc>
          <w:tcPr>
            <w:tcW w:w="3704" w:type="pct"/>
            <w:gridSpan w:val="2"/>
          </w:tcPr>
          <w:p w14:paraId="3DC93594" w14:textId="77777777" w:rsidR="00477676" w:rsidRPr="00477676" w:rsidRDefault="00477676" w:rsidP="00477676">
            <w:pPr>
              <w:suppressAutoHyphens/>
              <w:rPr>
                <w:rFonts w:ascii="Times New Roman" w:eastAsia="Calibri" w:hAnsi="Times New Roman" w:cs="Times New Roman"/>
                <w:b/>
                <w:sz w:val="20"/>
                <w:szCs w:val="20"/>
              </w:rPr>
            </w:pPr>
            <w:r w:rsidRPr="00477676">
              <w:rPr>
                <w:rFonts w:ascii="Times New Roman" w:eastAsia="Calibri" w:hAnsi="Times New Roman" w:cs="Times New Roman"/>
                <w:b/>
                <w:sz w:val="20"/>
                <w:szCs w:val="20"/>
              </w:rPr>
              <w:t xml:space="preserve">Промежуточная аттестация </w:t>
            </w:r>
          </w:p>
        </w:tc>
        <w:tc>
          <w:tcPr>
            <w:tcW w:w="671" w:type="pct"/>
            <w:vAlign w:val="center"/>
          </w:tcPr>
          <w:p w14:paraId="6B194FF2" w14:textId="77777777" w:rsidR="00477676" w:rsidRPr="00477676" w:rsidRDefault="00477676" w:rsidP="00477676">
            <w:pPr>
              <w:jc w:val="center"/>
              <w:rPr>
                <w:rFonts w:ascii="Times New Roman" w:eastAsia="Calibri" w:hAnsi="Times New Roman" w:cs="Times New Roman"/>
                <w:b/>
                <w:i/>
                <w:sz w:val="20"/>
                <w:szCs w:val="20"/>
              </w:rPr>
            </w:pPr>
            <w:r w:rsidRPr="00477676">
              <w:rPr>
                <w:rFonts w:ascii="Times New Roman" w:eastAsia="Calibri" w:hAnsi="Times New Roman" w:cs="Times New Roman"/>
                <w:b/>
                <w:i/>
                <w:sz w:val="20"/>
                <w:szCs w:val="20"/>
              </w:rPr>
              <w:t>2</w:t>
            </w:r>
          </w:p>
        </w:tc>
        <w:tc>
          <w:tcPr>
            <w:tcW w:w="625" w:type="pct"/>
          </w:tcPr>
          <w:p w14:paraId="451CE74E" w14:textId="77777777" w:rsidR="00477676" w:rsidRPr="00477676" w:rsidRDefault="00477676" w:rsidP="00477676">
            <w:pPr>
              <w:rPr>
                <w:rFonts w:ascii="Times New Roman" w:eastAsia="Calibri" w:hAnsi="Times New Roman" w:cs="Times New Roman"/>
                <w:b/>
                <w:i/>
                <w:sz w:val="20"/>
                <w:szCs w:val="20"/>
              </w:rPr>
            </w:pPr>
          </w:p>
        </w:tc>
      </w:tr>
      <w:tr w:rsidR="00477676" w:rsidRPr="00477676" w14:paraId="087ADAAC" w14:textId="77777777" w:rsidTr="00AD5821">
        <w:trPr>
          <w:trHeight w:val="20"/>
        </w:trPr>
        <w:tc>
          <w:tcPr>
            <w:tcW w:w="3704" w:type="pct"/>
            <w:gridSpan w:val="2"/>
          </w:tcPr>
          <w:p w14:paraId="0D5C7281" w14:textId="77777777" w:rsidR="00477676" w:rsidRPr="00477676" w:rsidRDefault="00477676" w:rsidP="00477676">
            <w:pPr>
              <w:rPr>
                <w:rFonts w:ascii="Times New Roman" w:eastAsia="Calibri" w:hAnsi="Times New Roman" w:cs="Times New Roman"/>
                <w:b/>
                <w:bCs/>
                <w:sz w:val="20"/>
                <w:szCs w:val="20"/>
              </w:rPr>
            </w:pPr>
            <w:r w:rsidRPr="00477676">
              <w:rPr>
                <w:rFonts w:ascii="Times New Roman" w:eastAsia="Calibri" w:hAnsi="Times New Roman" w:cs="Times New Roman"/>
                <w:b/>
                <w:bCs/>
                <w:sz w:val="20"/>
                <w:szCs w:val="20"/>
              </w:rPr>
              <w:t>Всего:</w:t>
            </w:r>
          </w:p>
        </w:tc>
        <w:tc>
          <w:tcPr>
            <w:tcW w:w="671" w:type="pct"/>
            <w:vAlign w:val="center"/>
          </w:tcPr>
          <w:p w14:paraId="2EA16468" w14:textId="77777777" w:rsidR="00477676" w:rsidRPr="00477676" w:rsidRDefault="00477676" w:rsidP="00477676">
            <w:pPr>
              <w:jc w:val="center"/>
              <w:rPr>
                <w:rFonts w:ascii="Times New Roman" w:eastAsia="Calibri" w:hAnsi="Times New Roman" w:cs="Times New Roman"/>
                <w:b/>
                <w:bCs/>
                <w:i/>
                <w:sz w:val="20"/>
                <w:szCs w:val="20"/>
              </w:rPr>
            </w:pPr>
            <w:r w:rsidRPr="00477676">
              <w:rPr>
                <w:rFonts w:ascii="Times New Roman" w:eastAsia="Calibri" w:hAnsi="Times New Roman" w:cs="Times New Roman"/>
                <w:b/>
                <w:bCs/>
                <w:i/>
                <w:sz w:val="20"/>
                <w:szCs w:val="20"/>
              </w:rPr>
              <w:t>32</w:t>
            </w:r>
          </w:p>
        </w:tc>
        <w:tc>
          <w:tcPr>
            <w:tcW w:w="625" w:type="pct"/>
          </w:tcPr>
          <w:p w14:paraId="0095A8D6" w14:textId="77777777" w:rsidR="00477676" w:rsidRPr="00477676" w:rsidRDefault="00477676" w:rsidP="00477676">
            <w:pPr>
              <w:rPr>
                <w:rFonts w:ascii="Times New Roman" w:eastAsia="Calibri" w:hAnsi="Times New Roman" w:cs="Times New Roman"/>
                <w:b/>
                <w:bCs/>
                <w:i/>
                <w:sz w:val="20"/>
                <w:szCs w:val="20"/>
              </w:rPr>
            </w:pPr>
          </w:p>
        </w:tc>
      </w:tr>
    </w:tbl>
    <w:p w14:paraId="6C23A7CD" w14:textId="77777777" w:rsidR="00477676" w:rsidRPr="00477676" w:rsidRDefault="00477676" w:rsidP="00477676">
      <w:pPr>
        <w:spacing w:after="120" w:line="276" w:lineRule="auto"/>
        <w:outlineLvl w:val="1"/>
        <w:rPr>
          <w:rFonts w:ascii="Times New Roman" w:eastAsia="Segoe UI" w:hAnsi="Times New Roman" w:cs="Times New Roman"/>
          <w:bCs/>
          <w:sz w:val="24"/>
          <w:szCs w:val="24"/>
          <w:lang w:eastAsia="ru-RU"/>
        </w:rPr>
      </w:pPr>
    </w:p>
    <w:p w14:paraId="2EE950B8" w14:textId="77777777" w:rsidR="00477676" w:rsidRPr="00477676" w:rsidRDefault="00477676" w:rsidP="00477676">
      <w:pPr>
        <w:ind w:left="1069"/>
        <w:contextualSpacing/>
        <w:rPr>
          <w:rFonts w:ascii="Times New Roman" w:hAnsi="Times New Roman" w:cs="Times New Roman"/>
          <w:sz w:val="24"/>
          <w:szCs w:val="24"/>
        </w:rPr>
      </w:pPr>
    </w:p>
    <w:p w14:paraId="47CA7663" w14:textId="77777777" w:rsidR="00477676" w:rsidRPr="00477676" w:rsidRDefault="00477676" w:rsidP="00477676">
      <w:pPr>
        <w:rPr>
          <w:rFonts w:ascii="Times New Roman" w:hAnsi="Times New Roman" w:cs="Times New Roman"/>
          <w:sz w:val="24"/>
          <w:szCs w:val="24"/>
        </w:rPr>
        <w:sectPr w:rsidR="00477676" w:rsidRPr="00477676" w:rsidSect="006D1C4C">
          <w:pgSz w:w="16838" w:h="11906" w:orient="landscape"/>
          <w:pgMar w:top="1701" w:right="1134" w:bottom="567" w:left="1134" w:header="709" w:footer="709" w:gutter="0"/>
          <w:cols w:space="708"/>
          <w:docGrid w:linePitch="360"/>
        </w:sectPr>
      </w:pPr>
    </w:p>
    <w:p w14:paraId="3D2CA21C" w14:textId="77777777" w:rsidR="00477676" w:rsidRPr="00477676" w:rsidRDefault="00477676" w:rsidP="00477676">
      <w:pPr>
        <w:keepNext/>
        <w:spacing w:after="120"/>
        <w:jc w:val="center"/>
        <w:outlineLvl w:val="0"/>
        <w:rPr>
          <w:rFonts w:ascii="Times New Roman" w:eastAsia="Segoe UI" w:hAnsi="Times New Roman" w:cs="Times New Roman"/>
          <w:b/>
          <w:bCs/>
          <w:caps/>
          <w:kern w:val="32"/>
          <w:sz w:val="24"/>
          <w:szCs w:val="24"/>
          <w:lang w:eastAsia="ru-RU"/>
        </w:rPr>
      </w:pPr>
      <w:bookmarkStart w:id="103" w:name="_Toc167298848"/>
      <w:r w:rsidRPr="00477676">
        <w:rPr>
          <w:rFonts w:ascii="Times New Roman" w:eastAsia="Segoe UI" w:hAnsi="Times New Roman" w:cs="Times New Roman"/>
          <w:b/>
          <w:bCs/>
          <w:caps/>
          <w:kern w:val="32"/>
          <w:sz w:val="24"/>
          <w:szCs w:val="24"/>
          <w:lang w:eastAsia="ru-RU"/>
        </w:rPr>
        <w:lastRenderedPageBreak/>
        <w:t>3. Условия реализации ДИСЦИПЛИНЫ</w:t>
      </w:r>
      <w:bookmarkEnd w:id="103"/>
    </w:p>
    <w:p w14:paraId="7453E675" w14:textId="77777777" w:rsidR="00477676" w:rsidRPr="00477676" w:rsidRDefault="00477676" w:rsidP="00477676">
      <w:pPr>
        <w:spacing w:after="120" w:line="276" w:lineRule="auto"/>
        <w:ind w:firstLine="709"/>
        <w:outlineLvl w:val="1"/>
        <w:rPr>
          <w:rFonts w:ascii="Times New Roman" w:eastAsia="Segoe UI" w:hAnsi="Times New Roman" w:cs="Times New Roman"/>
          <w:b/>
          <w:bCs/>
          <w:sz w:val="24"/>
          <w:szCs w:val="24"/>
          <w:lang w:eastAsia="ru-RU"/>
        </w:rPr>
      </w:pPr>
      <w:bookmarkStart w:id="104" w:name="_Toc167298849"/>
      <w:r w:rsidRPr="00477676">
        <w:rPr>
          <w:rFonts w:ascii="Times New Roman" w:eastAsia="Segoe UI" w:hAnsi="Times New Roman" w:cs="Times New Roman"/>
          <w:b/>
          <w:bCs/>
          <w:sz w:val="24"/>
          <w:szCs w:val="24"/>
          <w:lang w:eastAsia="ru-RU"/>
        </w:rPr>
        <w:t>3.1. Материально-техническое обеспечение</w:t>
      </w:r>
      <w:bookmarkEnd w:id="104"/>
    </w:p>
    <w:p w14:paraId="15C743BC" w14:textId="5ECDB9A9" w:rsidR="00067D03" w:rsidRPr="00067D03" w:rsidRDefault="00477676" w:rsidP="00067D03">
      <w:pPr>
        <w:suppressAutoHyphens/>
        <w:spacing w:line="276" w:lineRule="auto"/>
        <w:ind w:firstLine="709"/>
        <w:jc w:val="both"/>
        <w:rPr>
          <w:rFonts w:ascii="Times New Roman" w:hAnsi="Times New Roman" w:cs="Times New Roman"/>
          <w:bCs/>
          <w:sz w:val="24"/>
          <w:szCs w:val="24"/>
        </w:rPr>
      </w:pPr>
      <w:r w:rsidRPr="00067D03">
        <w:rPr>
          <w:rFonts w:ascii="Times New Roman" w:hAnsi="Times New Roman" w:cs="Times New Roman"/>
          <w:bCs/>
          <w:sz w:val="24"/>
          <w:szCs w:val="24"/>
        </w:rPr>
        <w:t xml:space="preserve">Кабинет Математики, оснащенный </w:t>
      </w:r>
      <w:r w:rsidRPr="00067D03">
        <w:rPr>
          <w:rFonts w:ascii="Times New Roman" w:hAnsi="Times New Roman" w:cs="Times New Roman"/>
          <w:bCs/>
          <w:iCs/>
          <w:sz w:val="24"/>
          <w:szCs w:val="24"/>
        </w:rPr>
        <w:t>в соответствии с приложением 3 ОПОП-П</w:t>
      </w:r>
      <w:r w:rsidR="00067D03" w:rsidRPr="00067D03">
        <w:rPr>
          <w:rFonts w:ascii="Times New Roman" w:eastAsia="Calibri" w:hAnsi="Times New Roman" w:cs="Times New Roman"/>
          <w:bCs/>
          <w:sz w:val="24"/>
          <w:szCs w:val="24"/>
        </w:rPr>
        <w:t xml:space="preserve">: </w:t>
      </w:r>
    </w:p>
    <w:p w14:paraId="187E3221" w14:textId="4B94E863" w:rsidR="00067D03" w:rsidRPr="00067D03" w:rsidRDefault="00067D03" w:rsidP="00067D03">
      <w:pPr>
        <w:snapToGrid w:val="0"/>
        <w:spacing w:line="276" w:lineRule="auto"/>
        <w:ind w:firstLine="709"/>
        <w:jc w:val="both"/>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с</w:t>
      </w:r>
      <w:r w:rsidRPr="00067D03">
        <w:rPr>
          <w:rFonts w:ascii="Times New Roman" w:eastAsia="Times New Roman" w:hAnsi="Times New Roman" w:cs="Times New Roman"/>
          <w:iCs/>
          <w:sz w:val="24"/>
          <w:szCs w:val="28"/>
        </w:rPr>
        <w:t>тол ученический по количеству обучающихся</w:t>
      </w:r>
      <w:r>
        <w:rPr>
          <w:rFonts w:ascii="Times New Roman" w:eastAsia="Times New Roman" w:hAnsi="Times New Roman" w:cs="Times New Roman"/>
          <w:iCs/>
          <w:sz w:val="24"/>
          <w:szCs w:val="28"/>
        </w:rPr>
        <w:t>;</w:t>
      </w:r>
    </w:p>
    <w:p w14:paraId="3C55E39F" w14:textId="0BCCAC1A" w:rsidR="00067D03" w:rsidRPr="00067D03" w:rsidRDefault="00067D03" w:rsidP="00067D03">
      <w:pPr>
        <w:snapToGrid w:val="0"/>
        <w:spacing w:line="276" w:lineRule="auto"/>
        <w:ind w:firstLine="709"/>
        <w:jc w:val="both"/>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с</w:t>
      </w:r>
      <w:r w:rsidRPr="00067D03">
        <w:rPr>
          <w:rFonts w:ascii="Times New Roman" w:eastAsia="Times New Roman" w:hAnsi="Times New Roman" w:cs="Times New Roman"/>
          <w:iCs/>
          <w:sz w:val="24"/>
          <w:szCs w:val="28"/>
        </w:rPr>
        <w:t>тул ученический по количеству обучающихся</w:t>
      </w:r>
      <w:r>
        <w:rPr>
          <w:rFonts w:ascii="Times New Roman" w:eastAsia="Times New Roman" w:hAnsi="Times New Roman" w:cs="Times New Roman"/>
          <w:iCs/>
          <w:sz w:val="24"/>
          <w:szCs w:val="28"/>
        </w:rPr>
        <w:t>;</w:t>
      </w:r>
    </w:p>
    <w:p w14:paraId="460A171D" w14:textId="7D108824" w:rsidR="00067D03" w:rsidRPr="00067D03" w:rsidRDefault="00067D03" w:rsidP="00067D03">
      <w:pPr>
        <w:snapToGrid w:val="0"/>
        <w:spacing w:line="276" w:lineRule="auto"/>
        <w:ind w:firstLine="709"/>
        <w:jc w:val="both"/>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с</w:t>
      </w:r>
      <w:r w:rsidRPr="00067D03">
        <w:rPr>
          <w:rFonts w:ascii="Times New Roman" w:eastAsia="Times New Roman" w:hAnsi="Times New Roman" w:cs="Times New Roman"/>
          <w:iCs/>
          <w:sz w:val="24"/>
          <w:szCs w:val="28"/>
        </w:rPr>
        <w:t>тол преподавателя</w:t>
      </w:r>
      <w:r>
        <w:rPr>
          <w:rFonts w:ascii="Times New Roman" w:eastAsia="Times New Roman" w:hAnsi="Times New Roman" w:cs="Times New Roman"/>
          <w:iCs/>
          <w:sz w:val="24"/>
          <w:szCs w:val="28"/>
        </w:rPr>
        <w:t>;</w:t>
      </w:r>
    </w:p>
    <w:p w14:paraId="0C2590E6" w14:textId="5B9291CF" w:rsidR="00067D03" w:rsidRPr="00067D03" w:rsidRDefault="00067D03" w:rsidP="00067D03">
      <w:pPr>
        <w:snapToGrid w:val="0"/>
        <w:spacing w:line="276" w:lineRule="auto"/>
        <w:ind w:firstLine="709"/>
        <w:jc w:val="both"/>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с</w:t>
      </w:r>
      <w:r w:rsidRPr="00067D03">
        <w:rPr>
          <w:rFonts w:ascii="Times New Roman" w:eastAsia="Times New Roman" w:hAnsi="Times New Roman" w:cs="Times New Roman"/>
          <w:iCs/>
          <w:sz w:val="24"/>
          <w:szCs w:val="28"/>
        </w:rPr>
        <w:t>тул преподавателя</w:t>
      </w:r>
      <w:r>
        <w:rPr>
          <w:rFonts w:ascii="Times New Roman" w:eastAsia="Times New Roman" w:hAnsi="Times New Roman" w:cs="Times New Roman"/>
          <w:iCs/>
          <w:sz w:val="24"/>
          <w:szCs w:val="28"/>
        </w:rPr>
        <w:t>;</w:t>
      </w:r>
    </w:p>
    <w:p w14:paraId="18348779" w14:textId="012DAE21" w:rsidR="00067D03" w:rsidRPr="00067D03" w:rsidRDefault="00067D03" w:rsidP="00067D03">
      <w:pPr>
        <w:snapToGrid w:val="0"/>
        <w:spacing w:line="276" w:lineRule="auto"/>
        <w:ind w:firstLine="709"/>
        <w:jc w:val="both"/>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с</w:t>
      </w:r>
      <w:r w:rsidRPr="00067D03">
        <w:rPr>
          <w:rFonts w:ascii="Times New Roman" w:eastAsia="Times New Roman" w:hAnsi="Times New Roman" w:cs="Times New Roman"/>
          <w:iCs/>
          <w:sz w:val="24"/>
          <w:szCs w:val="28"/>
        </w:rPr>
        <w:t>етевой фильтр</w:t>
      </w:r>
      <w:r>
        <w:rPr>
          <w:rFonts w:ascii="Times New Roman" w:eastAsia="Times New Roman" w:hAnsi="Times New Roman" w:cs="Times New Roman"/>
          <w:iCs/>
          <w:sz w:val="24"/>
          <w:szCs w:val="28"/>
        </w:rPr>
        <w:t>;</w:t>
      </w:r>
    </w:p>
    <w:p w14:paraId="323DDE1C" w14:textId="1A59A8B9" w:rsidR="00067D03" w:rsidRPr="00067D03" w:rsidRDefault="00067D03" w:rsidP="00067D03">
      <w:pPr>
        <w:snapToGrid w:val="0"/>
        <w:spacing w:line="276" w:lineRule="auto"/>
        <w:ind w:firstLine="709"/>
        <w:jc w:val="both"/>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к</w:t>
      </w:r>
      <w:r w:rsidRPr="00067D03">
        <w:rPr>
          <w:rFonts w:ascii="Times New Roman" w:eastAsia="Times New Roman" w:hAnsi="Times New Roman" w:cs="Times New Roman"/>
          <w:iCs/>
          <w:sz w:val="24"/>
          <w:szCs w:val="28"/>
        </w:rPr>
        <w:t>омпьютер преподавателя с периферией</w:t>
      </w:r>
      <w:r>
        <w:rPr>
          <w:rFonts w:ascii="Times New Roman" w:eastAsia="Times New Roman" w:hAnsi="Times New Roman" w:cs="Times New Roman"/>
          <w:iCs/>
          <w:sz w:val="24"/>
          <w:szCs w:val="28"/>
        </w:rPr>
        <w:t>;</w:t>
      </w:r>
    </w:p>
    <w:p w14:paraId="0A7EB802" w14:textId="1D779F43" w:rsidR="00067D03" w:rsidRPr="00067D03" w:rsidRDefault="00067D03" w:rsidP="00067D03">
      <w:pPr>
        <w:snapToGrid w:val="0"/>
        <w:spacing w:line="276" w:lineRule="auto"/>
        <w:ind w:firstLine="709"/>
        <w:jc w:val="both"/>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к</w:t>
      </w:r>
      <w:r w:rsidRPr="00067D03">
        <w:rPr>
          <w:rFonts w:ascii="Times New Roman" w:eastAsia="Times New Roman" w:hAnsi="Times New Roman" w:cs="Times New Roman"/>
          <w:iCs/>
          <w:sz w:val="24"/>
          <w:szCs w:val="28"/>
        </w:rPr>
        <w:t>омпьютер обучающегося с периферией</w:t>
      </w:r>
      <w:r>
        <w:rPr>
          <w:rFonts w:ascii="Times New Roman" w:eastAsia="Times New Roman" w:hAnsi="Times New Roman" w:cs="Times New Roman"/>
          <w:iCs/>
          <w:sz w:val="24"/>
          <w:szCs w:val="28"/>
        </w:rPr>
        <w:t>;</w:t>
      </w:r>
    </w:p>
    <w:p w14:paraId="3A65E46B" w14:textId="40425AB0" w:rsidR="00067D03" w:rsidRPr="00067D03" w:rsidRDefault="00067D03" w:rsidP="00067D03">
      <w:pPr>
        <w:spacing w:line="276"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д</w:t>
      </w:r>
      <w:r w:rsidRPr="00067D03">
        <w:rPr>
          <w:rFonts w:ascii="Times New Roman" w:eastAsia="Calibri" w:hAnsi="Times New Roman" w:cs="Times New Roman"/>
          <w:sz w:val="24"/>
          <w:szCs w:val="24"/>
        </w:rPr>
        <w:t>оска меловая</w:t>
      </w:r>
      <w:r>
        <w:rPr>
          <w:rFonts w:ascii="Times New Roman" w:eastAsia="Calibri" w:hAnsi="Times New Roman" w:cs="Times New Roman"/>
          <w:sz w:val="24"/>
          <w:szCs w:val="24"/>
        </w:rPr>
        <w:t>;</w:t>
      </w:r>
    </w:p>
    <w:p w14:paraId="71F89F7B" w14:textId="59447657" w:rsidR="00067D03" w:rsidRPr="00067D03" w:rsidRDefault="00067D03" w:rsidP="00067D03">
      <w:pPr>
        <w:snapToGrid w:val="0"/>
        <w:spacing w:line="276" w:lineRule="auto"/>
        <w:ind w:firstLine="709"/>
        <w:jc w:val="both"/>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к</w:t>
      </w:r>
      <w:r w:rsidRPr="00067D03">
        <w:rPr>
          <w:rFonts w:ascii="Times New Roman" w:eastAsia="Times New Roman" w:hAnsi="Times New Roman" w:cs="Times New Roman"/>
          <w:iCs/>
          <w:sz w:val="24"/>
          <w:szCs w:val="28"/>
        </w:rPr>
        <w:t>омплект инструкций по правилам безопасности и охране труда обучающихся во время занятий</w:t>
      </w:r>
      <w:r>
        <w:rPr>
          <w:rFonts w:ascii="Times New Roman" w:eastAsia="Times New Roman" w:hAnsi="Times New Roman" w:cs="Times New Roman"/>
          <w:iCs/>
          <w:sz w:val="24"/>
          <w:szCs w:val="28"/>
        </w:rPr>
        <w:t>.</w:t>
      </w:r>
    </w:p>
    <w:p w14:paraId="5D67D792" w14:textId="77777777" w:rsidR="00477676" w:rsidRPr="00477676" w:rsidRDefault="00477676" w:rsidP="00067D03">
      <w:pPr>
        <w:spacing w:after="120" w:line="276" w:lineRule="auto"/>
        <w:ind w:firstLine="709"/>
        <w:outlineLvl w:val="1"/>
        <w:rPr>
          <w:rFonts w:ascii="Times New Roman" w:eastAsia="Segoe UI" w:hAnsi="Times New Roman" w:cs="Times New Roman"/>
          <w:b/>
          <w:bCs/>
          <w:sz w:val="24"/>
          <w:szCs w:val="24"/>
          <w:lang w:eastAsia="ru-RU"/>
        </w:rPr>
      </w:pPr>
    </w:p>
    <w:p w14:paraId="73C5F2DF" w14:textId="77777777" w:rsidR="00477676" w:rsidRPr="00477676" w:rsidRDefault="00477676" w:rsidP="00477676">
      <w:pPr>
        <w:spacing w:after="120" w:line="276" w:lineRule="auto"/>
        <w:ind w:firstLine="709"/>
        <w:outlineLvl w:val="1"/>
        <w:rPr>
          <w:rFonts w:ascii="Times New Roman" w:eastAsia="Times New Roman" w:hAnsi="Times New Roman" w:cs="Times New Roman"/>
          <w:b/>
          <w:bCs/>
          <w:sz w:val="24"/>
          <w:szCs w:val="24"/>
          <w:lang w:eastAsia="ru-RU"/>
        </w:rPr>
      </w:pPr>
      <w:bookmarkStart w:id="105" w:name="_Toc167298850"/>
      <w:r w:rsidRPr="00477676">
        <w:rPr>
          <w:rFonts w:ascii="Times New Roman" w:eastAsia="Segoe UI" w:hAnsi="Times New Roman" w:cs="Times New Roman"/>
          <w:b/>
          <w:bCs/>
          <w:sz w:val="24"/>
          <w:szCs w:val="24"/>
          <w:lang w:eastAsia="ru-RU"/>
        </w:rPr>
        <w:t>3.2. Учебно-методическое обеспечение</w:t>
      </w:r>
      <w:bookmarkEnd w:id="105"/>
    </w:p>
    <w:p w14:paraId="0C03585D" w14:textId="77777777" w:rsidR="00477676" w:rsidRPr="00477676" w:rsidRDefault="00477676" w:rsidP="00477676">
      <w:pPr>
        <w:spacing w:line="276" w:lineRule="auto"/>
        <w:ind w:firstLine="709"/>
        <w:contextualSpacing/>
        <w:rPr>
          <w:rFonts w:ascii="Times New Roman" w:hAnsi="Times New Roman" w:cs="Times New Roman"/>
          <w:b/>
          <w:sz w:val="24"/>
          <w:szCs w:val="24"/>
        </w:rPr>
      </w:pPr>
      <w:r w:rsidRPr="00477676">
        <w:rPr>
          <w:rFonts w:ascii="Times New Roman" w:hAnsi="Times New Roman" w:cs="Times New Roman"/>
          <w:b/>
          <w:sz w:val="24"/>
          <w:szCs w:val="24"/>
        </w:rPr>
        <w:t>3.2.1. Основные печатные и/или электронные издания</w:t>
      </w:r>
    </w:p>
    <w:p w14:paraId="7761AB4B" w14:textId="77777777" w:rsidR="00477676" w:rsidRPr="00477676" w:rsidRDefault="00477676" w:rsidP="007542A0">
      <w:pPr>
        <w:numPr>
          <w:ilvl w:val="0"/>
          <w:numId w:val="23"/>
        </w:numPr>
        <w:tabs>
          <w:tab w:val="left" w:pos="1134"/>
        </w:tabs>
        <w:spacing w:after="200" w:line="276" w:lineRule="auto"/>
        <w:ind w:left="0" w:firstLine="709"/>
        <w:contextualSpacing/>
        <w:jc w:val="both"/>
        <w:rPr>
          <w:rFonts w:ascii="Times New Roman" w:eastAsia="Times New Roman" w:hAnsi="Times New Roman" w:cs="Times New Roman"/>
          <w:noProof/>
          <w:sz w:val="24"/>
          <w:szCs w:val="24"/>
          <w:lang w:eastAsia="ru-RU"/>
        </w:rPr>
      </w:pPr>
      <w:r w:rsidRPr="00477676">
        <w:rPr>
          <w:rFonts w:ascii="Times New Roman" w:eastAsia="Times New Roman" w:hAnsi="Times New Roman" w:cs="Times New Roman"/>
          <w:noProof/>
          <w:sz w:val="24"/>
          <w:szCs w:val="24"/>
          <w:lang w:eastAsia="ru-RU"/>
        </w:rPr>
        <w:t xml:space="preserve">Бардушкин, В. В. Математика. Элементы высшей математики : учебник : в 2 томах. Том 1 / В. В. Бардушкин, А. А. Прокофьев. — Москва : КУРС : ИНФРА-М, 2021. — 304 с. — (Среднее профессиональное образование). - ISBN 978-5-906923-05-9. - Текст : электронный. - URL: https://znanium.com/catalog/product/1235904 </w:t>
      </w:r>
    </w:p>
    <w:p w14:paraId="78F54F55" w14:textId="77777777" w:rsidR="00477676" w:rsidRPr="00477676" w:rsidRDefault="00477676" w:rsidP="007542A0">
      <w:pPr>
        <w:numPr>
          <w:ilvl w:val="0"/>
          <w:numId w:val="23"/>
        </w:numPr>
        <w:tabs>
          <w:tab w:val="left" w:pos="1134"/>
        </w:tabs>
        <w:spacing w:after="200" w:line="276" w:lineRule="auto"/>
        <w:ind w:left="0" w:firstLine="709"/>
        <w:contextualSpacing/>
        <w:jc w:val="both"/>
        <w:rPr>
          <w:rFonts w:ascii="Times New Roman" w:eastAsia="Times New Roman" w:hAnsi="Times New Roman" w:cs="Times New Roman"/>
          <w:noProof/>
          <w:sz w:val="24"/>
          <w:szCs w:val="24"/>
          <w:lang w:eastAsia="ru-RU"/>
        </w:rPr>
      </w:pPr>
      <w:r w:rsidRPr="00477676">
        <w:rPr>
          <w:rFonts w:ascii="Times New Roman" w:eastAsia="Times New Roman" w:hAnsi="Times New Roman" w:cs="Times New Roman"/>
          <w:noProof/>
          <w:sz w:val="24"/>
          <w:szCs w:val="24"/>
          <w:lang w:eastAsia="ru-RU"/>
        </w:rPr>
        <w:t>Бардушкин, В. В. Математика. Элементы высшей математики : учебник : в 2 томах. Том 2 / В.В. Бардушкин, А.А. Прокофьев. — Москва : КУРС : ИНФРА-М, 2022. — 368 с. — (Среднее профессиональное образование). - ISBN 978-5-906923-34-9. - Текст : электронный. - URL: https://znanium.com/catalog/product/1817031</w:t>
      </w:r>
    </w:p>
    <w:p w14:paraId="75F17014" w14:textId="77777777" w:rsidR="00477676" w:rsidRPr="00477676" w:rsidRDefault="00477676" w:rsidP="007542A0">
      <w:pPr>
        <w:numPr>
          <w:ilvl w:val="0"/>
          <w:numId w:val="23"/>
        </w:numPr>
        <w:tabs>
          <w:tab w:val="left" w:pos="1134"/>
        </w:tabs>
        <w:spacing w:after="200" w:line="276" w:lineRule="auto"/>
        <w:ind w:left="0" w:firstLine="709"/>
        <w:contextualSpacing/>
        <w:jc w:val="both"/>
        <w:rPr>
          <w:rFonts w:ascii="Times New Roman" w:eastAsia="Times New Roman" w:hAnsi="Times New Roman" w:cs="Times New Roman"/>
          <w:noProof/>
          <w:sz w:val="24"/>
          <w:szCs w:val="24"/>
          <w:lang w:eastAsia="ru-RU"/>
        </w:rPr>
      </w:pPr>
      <w:r w:rsidRPr="00477676">
        <w:rPr>
          <w:rFonts w:ascii="Times New Roman" w:eastAsia="Times New Roman" w:hAnsi="Times New Roman" w:cs="Times New Roman"/>
          <w:iCs/>
          <w:noProof/>
          <w:sz w:val="24"/>
          <w:szCs w:val="24"/>
          <w:lang w:eastAsia="ru-RU"/>
        </w:rPr>
        <w:t>Богомолов, Н. В.</w:t>
      </w:r>
      <w:r w:rsidRPr="00477676">
        <w:rPr>
          <w:rFonts w:ascii="Times New Roman" w:eastAsia="Times New Roman" w:hAnsi="Times New Roman" w:cs="Times New Roman"/>
          <w:i/>
          <w:iCs/>
          <w:noProof/>
          <w:sz w:val="24"/>
          <w:szCs w:val="24"/>
          <w:lang w:eastAsia="ru-RU"/>
        </w:rPr>
        <w:t> </w:t>
      </w:r>
      <w:r w:rsidRPr="00477676">
        <w:rPr>
          <w:rFonts w:ascii="Times New Roman" w:eastAsia="Times New Roman" w:hAnsi="Times New Roman" w:cs="Times New Roman"/>
          <w:noProof/>
          <w:sz w:val="24"/>
          <w:szCs w:val="24"/>
          <w:lang w:eastAsia="ru-RU"/>
        </w:rPr>
        <w:t> Математика. Задачи с решениями : учебное пособие для среднего профессионального образования / Н. В. Богомолов. — 2-е изд., испр. и доп. — Москва : Издательство Юрайт, 2024. — 755 с. — (Профессиональное образование). — ISBN 978-5-534-16211-0. — Текст : электронный // Образовательная платформа Юрайт [сайт]. — URL: https://urait.ru/bcode/544899</w:t>
      </w:r>
    </w:p>
    <w:p w14:paraId="4A65A760" w14:textId="77777777" w:rsidR="00477676" w:rsidRPr="00477676" w:rsidRDefault="00477676" w:rsidP="007542A0">
      <w:pPr>
        <w:numPr>
          <w:ilvl w:val="0"/>
          <w:numId w:val="23"/>
        </w:numPr>
        <w:tabs>
          <w:tab w:val="left" w:pos="1134"/>
        </w:tabs>
        <w:spacing w:after="200" w:line="276" w:lineRule="auto"/>
        <w:ind w:left="0" w:firstLine="709"/>
        <w:contextualSpacing/>
        <w:jc w:val="both"/>
        <w:rPr>
          <w:rFonts w:ascii="Times New Roman" w:eastAsia="Times New Roman" w:hAnsi="Times New Roman" w:cs="Times New Roman"/>
          <w:bCs/>
          <w:i/>
          <w:iCs/>
          <w:sz w:val="24"/>
          <w:szCs w:val="24"/>
          <w:lang w:eastAsia="ru-RU"/>
        </w:rPr>
      </w:pPr>
      <w:r w:rsidRPr="00477676">
        <w:rPr>
          <w:rFonts w:ascii="Times New Roman" w:eastAsia="Times New Roman" w:hAnsi="Times New Roman" w:cs="Times New Roman"/>
          <w:noProof/>
          <w:sz w:val="24"/>
          <w:szCs w:val="24"/>
          <w:lang w:eastAsia="ru-RU"/>
        </w:rPr>
        <w:t>Шипачев, В. С.  Дифференциальное и интегральное исчисление : учебник и практикум для среднего профессионального образования / В. С. Шипачев. — Москва : Издательство Юрайт, 2022. — 212 с. — (Профессиональное образование). — ISBN 978-5-534-04547-5. — Текст : электронный // Образовательная платформа Юрайт [сайт]. — URL: https://urait.ru/bcode/492012</w:t>
      </w:r>
    </w:p>
    <w:p w14:paraId="38D2EE4F" w14:textId="77777777" w:rsidR="00477676" w:rsidRPr="00477676" w:rsidRDefault="00477676" w:rsidP="00477676">
      <w:pPr>
        <w:suppressAutoHyphens/>
        <w:spacing w:line="276" w:lineRule="auto"/>
        <w:ind w:firstLine="709"/>
        <w:contextualSpacing/>
        <w:rPr>
          <w:rFonts w:ascii="Times New Roman" w:hAnsi="Times New Roman" w:cs="Times New Roman"/>
          <w:bCs/>
          <w:iCs/>
          <w:sz w:val="24"/>
          <w:szCs w:val="24"/>
        </w:rPr>
      </w:pPr>
      <w:r w:rsidRPr="00477676">
        <w:rPr>
          <w:rFonts w:ascii="Times New Roman" w:hAnsi="Times New Roman" w:cs="Times New Roman"/>
          <w:b/>
          <w:bCs/>
          <w:iCs/>
          <w:sz w:val="24"/>
          <w:szCs w:val="24"/>
        </w:rPr>
        <w:t xml:space="preserve">3.2.2. Дополнительные источники </w:t>
      </w:r>
    </w:p>
    <w:p w14:paraId="0F0D1DC6" w14:textId="77777777" w:rsidR="00477676" w:rsidRPr="00477676" w:rsidRDefault="00477676" w:rsidP="007542A0">
      <w:pPr>
        <w:numPr>
          <w:ilvl w:val="0"/>
          <w:numId w:val="24"/>
        </w:numPr>
        <w:tabs>
          <w:tab w:val="left" w:pos="1134"/>
        </w:tabs>
        <w:spacing w:after="200" w:line="276" w:lineRule="auto"/>
        <w:ind w:left="0" w:firstLine="709"/>
        <w:contextualSpacing/>
        <w:jc w:val="both"/>
        <w:rPr>
          <w:rFonts w:ascii="Times New Roman" w:eastAsia="Times New Roman" w:hAnsi="Times New Roman" w:cs="Times New Roman"/>
          <w:noProof/>
          <w:sz w:val="24"/>
          <w:szCs w:val="24"/>
          <w:lang w:eastAsia="ru-RU"/>
        </w:rPr>
      </w:pPr>
      <w:r w:rsidRPr="00477676">
        <w:rPr>
          <w:rFonts w:ascii="Times New Roman" w:eastAsia="Times New Roman" w:hAnsi="Times New Roman" w:cs="Times New Roman"/>
          <w:noProof/>
          <w:sz w:val="24"/>
          <w:szCs w:val="24"/>
          <w:lang w:eastAsia="ru-RU"/>
        </w:rPr>
        <w:t>Богомолов, Н. В.  Практические занятия по математике в 2 ч. Часть 1 : учебное пособие для среднего профессионального образования / Н. В. Богомолов. — 11-е изд., перераб. и доп. — Москва : Издательство Юрайт, 2022. — 326 с. — (Профессиональное образование). — ISBN 978-5-534-08799-4. — Текст : электронный // Образовательная платформа Юрайт [сайт]. — URL: https://urait.ru/bcode/490666</w:t>
      </w:r>
    </w:p>
    <w:p w14:paraId="053BFCF1" w14:textId="77777777" w:rsidR="00477676" w:rsidRPr="00477676" w:rsidRDefault="00477676" w:rsidP="007542A0">
      <w:pPr>
        <w:numPr>
          <w:ilvl w:val="0"/>
          <w:numId w:val="24"/>
        </w:numPr>
        <w:tabs>
          <w:tab w:val="left" w:pos="1134"/>
        </w:tabs>
        <w:spacing w:after="200" w:line="276" w:lineRule="auto"/>
        <w:ind w:left="0" w:firstLine="709"/>
        <w:contextualSpacing/>
        <w:jc w:val="both"/>
        <w:rPr>
          <w:rFonts w:ascii="Times New Roman" w:eastAsia="Times New Roman" w:hAnsi="Times New Roman" w:cs="Times New Roman"/>
          <w:b/>
          <w:sz w:val="24"/>
          <w:szCs w:val="24"/>
          <w:lang w:eastAsia="ru-RU"/>
        </w:rPr>
      </w:pPr>
      <w:r w:rsidRPr="00477676">
        <w:rPr>
          <w:rFonts w:ascii="Times New Roman" w:eastAsia="Times New Roman" w:hAnsi="Times New Roman" w:cs="Times New Roman"/>
          <w:noProof/>
          <w:sz w:val="24"/>
          <w:szCs w:val="24"/>
          <w:lang w:eastAsia="ru-RU"/>
        </w:rPr>
        <w:t xml:space="preserve">Богомолов, Н. В.  Практические занятия по математике в 2 ч. Часть 2 : учебное пособие для среднего профессионального образования / Н. В. Богомолов. — 11-е изд., перераб. и доп. — Москва : Издательство Юрайт, 2022. — 251 с. — (Профессиональное образование). </w:t>
      </w:r>
      <w:r w:rsidRPr="00477676">
        <w:rPr>
          <w:rFonts w:ascii="Times New Roman" w:eastAsia="Times New Roman" w:hAnsi="Times New Roman" w:cs="Times New Roman"/>
          <w:noProof/>
          <w:sz w:val="24"/>
          <w:szCs w:val="24"/>
          <w:lang w:eastAsia="ru-RU"/>
        </w:rPr>
        <w:lastRenderedPageBreak/>
        <w:t>— ISBN 978-5-534-08803-8. — Текст : электронный // Образовательная платформа Юрайт [сайт]. — URL: https://urait.ru/bcode/490667</w:t>
      </w:r>
    </w:p>
    <w:p w14:paraId="5487A2BB" w14:textId="77777777" w:rsidR="00067D03" w:rsidRDefault="00067D03" w:rsidP="00477676">
      <w:pPr>
        <w:keepNext/>
        <w:spacing w:after="120"/>
        <w:jc w:val="center"/>
        <w:outlineLvl w:val="0"/>
        <w:rPr>
          <w:rFonts w:ascii="Times New Roman" w:eastAsia="Segoe UI" w:hAnsi="Times New Roman" w:cs="Times New Roman"/>
          <w:b/>
          <w:bCs/>
          <w:caps/>
          <w:kern w:val="32"/>
          <w:sz w:val="24"/>
          <w:szCs w:val="24"/>
          <w:lang w:eastAsia="ru-RU"/>
        </w:rPr>
      </w:pPr>
      <w:bookmarkStart w:id="106" w:name="_Toc167298851"/>
    </w:p>
    <w:p w14:paraId="21682493" w14:textId="41C242C0" w:rsidR="00477676" w:rsidRPr="00477676" w:rsidRDefault="00477676" w:rsidP="00477676">
      <w:pPr>
        <w:keepNext/>
        <w:spacing w:after="120"/>
        <w:jc w:val="center"/>
        <w:outlineLvl w:val="0"/>
        <w:rPr>
          <w:rFonts w:ascii="Times New Roman" w:eastAsia="Segoe UI" w:hAnsi="Times New Roman" w:cs="Times New Roman"/>
          <w:b/>
          <w:bCs/>
          <w:caps/>
          <w:kern w:val="32"/>
          <w:sz w:val="24"/>
          <w:szCs w:val="24"/>
          <w:lang w:eastAsia="ru-RU"/>
        </w:rPr>
      </w:pPr>
      <w:r w:rsidRPr="00477676">
        <w:rPr>
          <w:rFonts w:ascii="Times New Roman" w:eastAsia="Segoe UI" w:hAnsi="Times New Roman" w:cs="Times New Roman"/>
          <w:b/>
          <w:bCs/>
          <w:caps/>
          <w:kern w:val="32"/>
          <w:sz w:val="24"/>
          <w:szCs w:val="24"/>
          <w:lang w:eastAsia="ru-RU"/>
        </w:rPr>
        <w:t xml:space="preserve">4. Контроль и оценка результатов </w:t>
      </w:r>
      <w:r w:rsidRPr="00477676">
        <w:rPr>
          <w:rFonts w:ascii="Times New Roman" w:eastAsia="Segoe UI" w:hAnsi="Times New Roman" w:cs="Times New Roman"/>
          <w:b/>
          <w:bCs/>
          <w:caps/>
          <w:kern w:val="32"/>
          <w:sz w:val="24"/>
          <w:szCs w:val="24"/>
          <w:lang w:eastAsia="ru-RU"/>
        </w:rPr>
        <w:br/>
        <w:t>освоения ДИСЦИПЛИНЫ</w:t>
      </w:r>
      <w:bookmarkEnd w:id="10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1"/>
        <w:gridCol w:w="3944"/>
        <w:gridCol w:w="2913"/>
      </w:tblGrid>
      <w:tr w:rsidR="00477676" w:rsidRPr="00477676" w14:paraId="35BEE4B9" w14:textId="77777777" w:rsidTr="00AD5821">
        <w:tc>
          <w:tcPr>
            <w:tcW w:w="1439" w:type="pct"/>
          </w:tcPr>
          <w:p w14:paraId="334FDD31" w14:textId="77777777" w:rsidR="00477676" w:rsidRPr="00477676" w:rsidRDefault="00477676" w:rsidP="00477676">
            <w:pPr>
              <w:jc w:val="center"/>
              <w:rPr>
                <w:rFonts w:ascii="Times New Roman" w:eastAsia="Times New Roman" w:hAnsi="Times New Roman" w:cs="Times New Roman"/>
                <w:sz w:val="24"/>
                <w:szCs w:val="24"/>
                <w:lang w:eastAsia="ru-RU"/>
              </w:rPr>
            </w:pPr>
            <w:r w:rsidRPr="00477676">
              <w:rPr>
                <w:rFonts w:ascii="Times New Roman" w:eastAsia="Times New Roman" w:hAnsi="Times New Roman" w:cs="Times New Roman"/>
                <w:b/>
                <w:bCs/>
                <w:lang w:eastAsia="ru-RU"/>
              </w:rPr>
              <w:t>Результаты обучения</w:t>
            </w:r>
          </w:p>
        </w:tc>
        <w:tc>
          <w:tcPr>
            <w:tcW w:w="2048" w:type="pct"/>
          </w:tcPr>
          <w:p w14:paraId="19E566B6" w14:textId="77777777" w:rsidR="00477676" w:rsidRPr="00477676" w:rsidRDefault="00477676" w:rsidP="00477676">
            <w:pPr>
              <w:jc w:val="center"/>
              <w:rPr>
                <w:rFonts w:ascii="Times New Roman" w:eastAsia="Times New Roman" w:hAnsi="Times New Roman" w:cs="Times New Roman"/>
                <w:b/>
                <w:bCs/>
                <w:lang w:eastAsia="ru-RU"/>
              </w:rPr>
            </w:pPr>
            <w:r w:rsidRPr="00477676">
              <w:rPr>
                <w:rFonts w:ascii="Times New Roman" w:hAnsi="Times New Roman" w:cs="Times New Roman"/>
                <w:b/>
                <w:iCs/>
                <w:sz w:val="24"/>
                <w:szCs w:val="24"/>
              </w:rPr>
              <w:t>Показатели освоенности компетенций</w:t>
            </w:r>
          </w:p>
        </w:tc>
        <w:tc>
          <w:tcPr>
            <w:tcW w:w="1513" w:type="pct"/>
          </w:tcPr>
          <w:p w14:paraId="10A219A7" w14:textId="77777777" w:rsidR="00477676" w:rsidRPr="00477676" w:rsidRDefault="00477676" w:rsidP="00477676">
            <w:pPr>
              <w:jc w:val="center"/>
              <w:rPr>
                <w:rFonts w:ascii="Times New Roman" w:eastAsia="Times New Roman" w:hAnsi="Times New Roman" w:cs="Times New Roman"/>
                <w:b/>
                <w:bCs/>
                <w:lang w:eastAsia="ru-RU"/>
              </w:rPr>
            </w:pPr>
            <w:r w:rsidRPr="00477676">
              <w:rPr>
                <w:rFonts w:ascii="Times New Roman" w:eastAsia="Times New Roman" w:hAnsi="Times New Roman" w:cs="Times New Roman"/>
                <w:b/>
                <w:bCs/>
                <w:lang w:eastAsia="ru-RU"/>
              </w:rPr>
              <w:t>Методы оценки</w:t>
            </w:r>
          </w:p>
        </w:tc>
      </w:tr>
      <w:tr w:rsidR="00477676" w:rsidRPr="00477676" w14:paraId="21C88B44" w14:textId="77777777" w:rsidTr="00AD5821">
        <w:tc>
          <w:tcPr>
            <w:tcW w:w="1439" w:type="pct"/>
          </w:tcPr>
          <w:p w14:paraId="77596ADD" w14:textId="77777777" w:rsidR="00477676" w:rsidRPr="00477676" w:rsidRDefault="00477676" w:rsidP="00477676">
            <w:pPr>
              <w:rPr>
                <w:rFonts w:ascii="Times New Roman" w:eastAsia="Times New Roman" w:hAnsi="Times New Roman" w:cs="Times New Roman"/>
                <w:b/>
                <w:bCs/>
                <w:lang w:eastAsia="ru-RU"/>
              </w:rPr>
            </w:pPr>
            <w:r w:rsidRPr="00477676">
              <w:rPr>
                <w:rFonts w:ascii="Times New Roman" w:eastAsia="Times New Roman" w:hAnsi="Times New Roman" w:cs="Times New Roman"/>
                <w:b/>
                <w:bCs/>
                <w:lang w:eastAsia="ru-RU"/>
              </w:rPr>
              <w:t>Знания:</w:t>
            </w:r>
          </w:p>
          <w:p w14:paraId="3C65A270" w14:textId="77777777" w:rsidR="00477676" w:rsidRPr="00477676" w:rsidRDefault="00477676" w:rsidP="007542A0">
            <w:pPr>
              <w:numPr>
                <w:ilvl w:val="0"/>
                <w:numId w:val="4"/>
              </w:numPr>
              <w:spacing w:after="200" w:line="276" w:lineRule="auto"/>
              <w:ind w:left="312" w:hanging="312"/>
              <w:contextualSpacing/>
              <w:rPr>
                <w:rFonts w:ascii="Times New Roman" w:eastAsia="Times New Roman" w:hAnsi="Times New Roman" w:cs="Times New Roman"/>
                <w:bCs/>
                <w:noProof/>
                <w:lang w:eastAsia="ru-RU"/>
              </w:rPr>
            </w:pPr>
            <w:r w:rsidRPr="00477676">
              <w:rPr>
                <w:rFonts w:ascii="Times New Roman" w:eastAsia="Times New Roman" w:hAnsi="Times New Roman" w:cs="Times New Roman"/>
                <w:bCs/>
                <w:noProof/>
                <w:lang w:eastAsia="ru-RU"/>
              </w:rPr>
              <w:t>значение математики в профессиональной деятельности и при освоении профессиональной образовательной программы;</w:t>
            </w:r>
          </w:p>
          <w:p w14:paraId="221569CC" w14:textId="77777777" w:rsidR="00477676" w:rsidRPr="00477676" w:rsidRDefault="00477676" w:rsidP="007542A0">
            <w:pPr>
              <w:numPr>
                <w:ilvl w:val="0"/>
                <w:numId w:val="4"/>
              </w:numPr>
              <w:spacing w:after="200" w:line="276" w:lineRule="auto"/>
              <w:ind w:left="312" w:hanging="312"/>
              <w:contextualSpacing/>
              <w:rPr>
                <w:rFonts w:ascii="Times New Roman" w:eastAsia="Times New Roman" w:hAnsi="Times New Roman" w:cs="Times New Roman"/>
                <w:bCs/>
                <w:noProof/>
                <w:lang w:eastAsia="ru-RU"/>
              </w:rPr>
            </w:pPr>
            <w:r w:rsidRPr="00477676">
              <w:rPr>
                <w:rFonts w:ascii="Times New Roman" w:eastAsia="Times New Roman" w:hAnsi="Times New Roman" w:cs="Times New Roman"/>
                <w:bCs/>
                <w:noProof/>
                <w:lang w:eastAsia="ru-RU"/>
              </w:rPr>
              <w:t>основные математические методы решения прикладных задач в области профессиональной деятельности;</w:t>
            </w:r>
          </w:p>
          <w:p w14:paraId="2A88790C" w14:textId="77777777" w:rsidR="00477676" w:rsidRPr="00477676" w:rsidRDefault="00477676" w:rsidP="007542A0">
            <w:pPr>
              <w:numPr>
                <w:ilvl w:val="0"/>
                <w:numId w:val="4"/>
              </w:numPr>
              <w:spacing w:after="200" w:line="276" w:lineRule="auto"/>
              <w:ind w:left="312" w:hanging="312"/>
              <w:contextualSpacing/>
              <w:rPr>
                <w:rFonts w:ascii="Times New Roman" w:eastAsia="Times New Roman" w:hAnsi="Times New Roman" w:cs="Times New Roman"/>
                <w:bCs/>
                <w:noProof/>
                <w:lang w:eastAsia="ru-RU"/>
              </w:rPr>
            </w:pPr>
            <w:r w:rsidRPr="00477676">
              <w:rPr>
                <w:rFonts w:ascii="Times New Roman" w:eastAsia="Times New Roman" w:hAnsi="Times New Roman" w:cs="Times New Roman"/>
                <w:bCs/>
                <w:noProof/>
                <w:lang w:eastAsia="ru-RU"/>
              </w:rPr>
              <w:t>основные понятия и методы математического анализа, дискретной математики, линейной алгебры, теории комплексных чисел, теории вероятностей и математической статистики;</w:t>
            </w:r>
          </w:p>
          <w:p w14:paraId="50989534" w14:textId="77777777" w:rsidR="00477676" w:rsidRPr="00477676" w:rsidRDefault="00477676" w:rsidP="007542A0">
            <w:pPr>
              <w:numPr>
                <w:ilvl w:val="0"/>
                <w:numId w:val="4"/>
              </w:numPr>
              <w:spacing w:after="200" w:line="276" w:lineRule="auto"/>
              <w:ind w:left="312" w:hanging="312"/>
              <w:contextualSpacing/>
              <w:rPr>
                <w:rFonts w:ascii="Times New Roman" w:eastAsia="Times New Roman" w:hAnsi="Times New Roman" w:cs="Times New Roman"/>
                <w:bCs/>
                <w:i/>
                <w:lang w:eastAsia="ru-RU"/>
              </w:rPr>
            </w:pPr>
            <w:r w:rsidRPr="00477676">
              <w:rPr>
                <w:rFonts w:ascii="Times New Roman" w:eastAsia="Times New Roman" w:hAnsi="Times New Roman" w:cs="Times New Roman"/>
                <w:bCs/>
                <w:noProof/>
                <w:lang w:eastAsia="ru-RU"/>
              </w:rPr>
              <w:t>основы интегрального и дифференциального исчисления.</w:t>
            </w:r>
          </w:p>
        </w:tc>
        <w:tc>
          <w:tcPr>
            <w:tcW w:w="2048" w:type="pct"/>
          </w:tcPr>
          <w:p w14:paraId="08A0CF8D" w14:textId="77777777" w:rsidR="00477676" w:rsidRPr="00477676" w:rsidRDefault="00477676" w:rsidP="007542A0">
            <w:pPr>
              <w:numPr>
                <w:ilvl w:val="0"/>
                <w:numId w:val="4"/>
              </w:numPr>
              <w:spacing w:after="200" w:line="276" w:lineRule="auto"/>
              <w:ind w:left="312" w:hanging="312"/>
              <w:contextualSpacing/>
              <w:rPr>
                <w:rFonts w:ascii="Times New Roman" w:eastAsia="Times New Roman" w:hAnsi="Times New Roman" w:cs="Times New Roman"/>
                <w:bCs/>
                <w:noProof/>
                <w:lang w:eastAsia="ru-RU"/>
              </w:rPr>
            </w:pPr>
            <w:r w:rsidRPr="00477676">
              <w:rPr>
                <w:rFonts w:ascii="Times New Roman" w:eastAsia="Times New Roman" w:hAnsi="Times New Roman" w:cs="Times New Roman"/>
                <w:bCs/>
                <w:noProof/>
                <w:lang w:eastAsia="ru-RU"/>
              </w:rPr>
              <w:t>понимант значение математики в профессиональной деятельности и при освоении профессиональной образовательной программы;</w:t>
            </w:r>
          </w:p>
          <w:p w14:paraId="1C46F7AB" w14:textId="77777777" w:rsidR="00477676" w:rsidRPr="00477676" w:rsidRDefault="00477676" w:rsidP="007542A0">
            <w:pPr>
              <w:numPr>
                <w:ilvl w:val="0"/>
                <w:numId w:val="4"/>
              </w:numPr>
              <w:spacing w:after="200" w:line="276" w:lineRule="auto"/>
              <w:ind w:left="312" w:hanging="312"/>
              <w:contextualSpacing/>
              <w:rPr>
                <w:rFonts w:ascii="Times New Roman" w:eastAsia="Times New Roman" w:hAnsi="Times New Roman" w:cs="Times New Roman"/>
                <w:bCs/>
                <w:noProof/>
                <w:lang w:eastAsia="ru-RU"/>
              </w:rPr>
            </w:pPr>
            <w:r w:rsidRPr="00477676">
              <w:rPr>
                <w:rFonts w:ascii="Times New Roman" w:eastAsia="Times New Roman" w:hAnsi="Times New Roman" w:cs="Times New Roman"/>
                <w:bCs/>
                <w:noProof/>
                <w:lang w:eastAsia="ru-RU"/>
              </w:rPr>
              <w:t>применяет основные математические методы решения прикладных задач в области профессиональной деятельности;</w:t>
            </w:r>
          </w:p>
          <w:p w14:paraId="69980B5F" w14:textId="77777777" w:rsidR="00477676" w:rsidRPr="00477676" w:rsidRDefault="00477676" w:rsidP="007542A0">
            <w:pPr>
              <w:numPr>
                <w:ilvl w:val="0"/>
                <w:numId w:val="4"/>
              </w:numPr>
              <w:spacing w:after="200" w:line="276" w:lineRule="auto"/>
              <w:ind w:left="312" w:hanging="312"/>
              <w:contextualSpacing/>
              <w:rPr>
                <w:rFonts w:ascii="Times New Roman" w:eastAsia="Times New Roman" w:hAnsi="Times New Roman" w:cs="Times New Roman"/>
                <w:bCs/>
                <w:noProof/>
                <w:lang w:eastAsia="ru-RU"/>
              </w:rPr>
            </w:pPr>
            <w:r w:rsidRPr="00477676">
              <w:rPr>
                <w:rFonts w:ascii="Times New Roman" w:eastAsia="Times New Roman" w:hAnsi="Times New Roman" w:cs="Times New Roman"/>
                <w:bCs/>
                <w:noProof/>
                <w:lang w:eastAsia="ru-RU"/>
              </w:rPr>
              <w:t>знает основные понятия и методы математического анализа, дискретной математики, линейной алгебры, теории комплексных чисел, теории вероятностей и математической статистики;</w:t>
            </w:r>
          </w:p>
          <w:p w14:paraId="08F93AD2" w14:textId="77777777" w:rsidR="00477676" w:rsidRPr="00477676" w:rsidRDefault="00477676" w:rsidP="007542A0">
            <w:pPr>
              <w:numPr>
                <w:ilvl w:val="0"/>
                <w:numId w:val="4"/>
              </w:numPr>
              <w:spacing w:after="200" w:line="276" w:lineRule="auto"/>
              <w:ind w:left="312" w:hanging="312"/>
              <w:contextualSpacing/>
              <w:rPr>
                <w:rFonts w:ascii="Times New Roman" w:eastAsia="Times New Roman" w:hAnsi="Times New Roman" w:cs="Times New Roman"/>
                <w:bCs/>
                <w:i/>
                <w:lang w:eastAsia="ru-RU"/>
              </w:rPr>
            </w:pPr>
            <w:r w:rsidRPr="00477676">
              <w:rPr>
                <w:rFonts w:ascii="Times New Roman" w:eastAsia="Times New Roman" w:hAnsi="Times New Roman" w:cs="Times New Roman"/>
                <w:bCs/>
                <w:noProof/>
                <w:lang w:eastAsia="ru-RU"/>
              </w:rPr>
              <w:t>знает основы интегрального и дифференциального исчисления.</w:t>
            </w:r>
          </w:p>
        </w:tc>
        <w:tc>
          <w:tcPr>
            <w:tcW w:w="1513" w:type="pct"/>
          </w:tcPr>
          <w:p w14:paraId="5C522EB4" w14:textId="77777777" w:rsidR="00477676" w:rsidRPr="00477676" w:rsidRDefault="00477676" w:rsidP="00477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rPr>
                <w:rFonts w:ascii="Times New Roman" w:eastAsia="Times New Roman" w:hAnsi="Times New Roman" w:cs="Times New Roman"/>
                <w:b/>
                <w:szCs w:val="24"/>
                <w:lang w:eastAsia="ru-RU"/>
              </w:rPr>
            </w:pPr>
            <w:r w:rsidRPr="00477676">
              <w:rPr>
                <w:rFonts w:ascii="Times New Roman" w:eastAsia="Times New Roman" w:hAnsi="Times New Roman" w:cs="Times New Roman"/>
                <w:b/>
                <w:szCs w:val="24"/>
                <w:lang w:eastAsia="ru-RU"/>
              </w:rPr>
              <w:t xml:space="preserve">Текущий контроль: </w:t>
            </w:r>
          </w:p>
          <w:p w14:paraId="57D693DE" w14:textId="77777777" w:rsidR="00477676" w:rsidRPr="00477676" w:rsidRDefault="00477676" w:rsidP="00477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rPr>
                <w:rFonts w:ascii="Times New Roman" w:eastAsia="Times New Roman" w:hAnsi="Times New Roman" w:cs="Times New Roman"/>
                <w:noProof/>
                <w:szCs w:val="24"/>
                <w:lang w:eastAsia="ru-RU"/>
              </w:rPr>
            </w:pPr>
            <w:r w:rsidRPr="00477676">
              <w:rPr>
                <w:rFonts w:ascii="Times New Roman" w:eastAsia="Times New Roman" w:hAnsi="Times New Roman" w:cs="Times New Roman"/>
                <w:noProof/>
                <w:szCs w:val="24"/>
                <w:lang w:eastAsia="ru-RU"/>
              </w:rPr>
              <w:t>экспертная оценка выполнения практических заданий.</w:t>
            </w:r>
          </w:p>
          <w:p w14:paraId="5DF39BBD" w14:textId="77777777" w:rsidR="00477676" w:rsidRPr="00477676" w:rsidRDefault="00477676" w:rsidP="00477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rPr>
                <w:rFonts w:ascii="Times New Roman" w:eastAsia="Times New Roman" w:hAnsi="Times New Roman" w:cs="Times New Roman"/>
                <w:szCs w:val="24"/>
                <w:lang w:eastAsia="ru-RU"/>
              </w:rPr>
            </w:pPr>
            <w:r w:rsidRPr="00477676">
              <w:rPr>
                <w:rFonts w:ascii="Times New Roman" w:eastAsia="Times New Roman" w:hAnsi="Times New Roman" w:cs="Times New Roman"/>
                <w:szCs w:val="24"/>
                <w:lang w:eastAsia="ru-RU"/>
              </w:rPr>
              <w:t>Тестирование, контрольные работы</w:t>
            </w:r>
          </w:p>
          <w:p w14:paraId="65AA97AC" w14:textId="77777777" w:rsidR="00477676" w:rsidRPr="00477676" w:rsidRDefault="00477676" w:rsidP="00477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rPr>
                <w:rFonts w:ascii="Times New Roman" w:eastAsia="Times New Roman" w:hAnsi="Times New Roman" w:cs="Times New Roman"/>
                <w:szCs w:val="24"/>
                <w:lang w:eastAsia="ru-RU"/>
              </w:rPr>
            </w:pPr>
            <w:r w:rsidRPr="00477676">
              <w:rPr>
                <w:rFonts w:ascii="Times New Roman" w:eastAsia="Times New Roman" w:hAnsi="Times New Roman" w:cs="Times New Roman"/>
                <w:b/>
                <w:szCs w:val="24"/>
                <w:lang w:eastAsia="ru-RU"/>
              </w:rPr>
              <w:t>Промежуточная аттестация</w:t>
            </w:r>
          </w:p>
          <w:p w14:paraId="5C897E8B" w14:textId="77777777" w:rsidR="00477676" w:rsidRPr="00477676" w:rsidRDefault="00477676" w:rsidP="00477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rPr>
                <w:rFonts w:ascii="Times New Roman" w:eastAsia="Times New Roman" w:hAnsi="Times New Roman" w:cs="Times New Roman"/>
                <w:szCs w:val="24"/>
                <w:lang w:eastAsia="ru-RU"/>
              </w:rPr>
            </w:pPr>
          </w:p>
        </w:tc>
      </w:tr>
      <w:tr w:rsidR="00477676" w:rsidRPr="00477676" w14:paraId="4D817CEC" w14:textId="77777777" w:rsidTr="00AD5821">
        <w:trPr>
          <w:trHeight w:val="896"/>
        </w:trPr>
        <w:tc>
          <w:tcPr>
            <w:tcW w:w="1439" w:type="pct"/>
          </w:tcPr>
          <w:p w14:paraId="25937158" w14:textId="77777777" w:rsidR="00477676" w:rsidRPr="00477676" w:rsidRDefault="00477676" w:rsidP="00477676">
            <w:pPr>
              <w:rPr>
                <w:rFonts w:ascii="Times New Roman" w:eastAsia="Times New Roman" w:hAnsi="Times New Roman" w:cs="Times New Roman"/>
                <w:b/>
                <w:bCs/>
                <w:lang w:eastAsia="ru-RU"/>
              </w:rPr>
            </w:pPr>
            <w:r w:rsidRPr="00477676">
              <w:rPr>
                <w:rFonts w:ascii="Times New Roman" w:eastAsia="Times New Roman" w:hAnsi="Times New Roman" w:cs="Times New Roman"/>
                <w:b/>
                <w:bCs/>
                <w:lang w:eastAsia="ru-RU"/>
              </w:rPr>
              <w:t>Умения:</w:t>
            </w:r>
          </w:p>
          <w:p w14:paraId="246FF4F1" w14:textId="77777777" w:rsidR="00477676" w:rsidRPr="00477676" w:rsidRDefault="00477676" w:rsidP="007542A0">
            <w:pPr>
              <w:numPr>
                <w:ilvl w:val="0"/>
                <w:numId w:val="4"/>
              </w:numPr>
              <w:spacing w:after="200" w:line="276" w:lineRule="auto"/>
              <w:ind w:left="312" w:hanging="312"/>
              <w:contextualSpacing/>
              <w:rPr>
                <w:rFonts w:ascii="Times New Roman" w:eastAsia="Times New Roman" w:hAnsi="Times New Roman" w:cs="Times New Roman"/>
                <w:bCs/>
                <w:lang w:eastAsia="ru-RU"/>
              </w:rPr>
            </w:pPr>
            <w:r w:rsidRPr="00477676">
              <w:rPr>
                <w:rFonts w:ascii="Times New Roman" w:eastAsia="Times New Roman" w:hAnsi="Times New Roman" w:cs="Times New Roman"/>
                <w:bCs/>
                <w:noProof/>
                <w:lang w:eastAsia="ru-RU"/>
              </w:rPr>
              <w:t>решать прикладные задачи в области профессиональной деятельности.</w:t>
            </w:r>
          </w:p>
        </w:tc>
        <w:tc>
          <w:tcPr>
            <w:tcW w:w="2048" w:type="pct"/>
          </w:tcPr>
          <w:p w14:paraId="76148F53" w14:textId="77777777" w:rsidR="00477676" w:rsidRPr="00477676" w:rsidRDefault="00477676" w:rsidP="00477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rPr>
                <w:rFonts w:ascii="Times New Roman" w:eastAsia="Times New Roman" w:hAnsi="Times New Roman" w:cs="Times New Roman"/>
                <w:szCs w:val="24"/>
                <w:lang w:eastAsia="ru-RU"/>
              </w:rPr>
            </w:pPr>
            <w:r w:rsidRPr="00477676">
              <w:rPr>
                <w:rFonts w:ascii="Times New Roman" w:eastAsia="Times New Roman" w:hAnsi="Times New Roman" w:cs="Times New Roman"/>
                <w:bCs/>
                <w:noProof/>
                <w:lang w:eastAsia="ru-RU"/>
              </w:rPr>
              <w:t>решает прикладные задачи в области профессиональной деятельности.</w:t>
            </w:r>
          </w:p>
        </w:tc>
        <w:tc>
          <w:tcPr>
            <w:tcW w:w="1513" w:type="pct"/>
          </w:tcPr>
          <w:p w14:paraId="0DCB51D3" w14:textId="77777777" w:rsidR="00477676" w:rsidRPr="00477676" w:rsidRDefault="00477676" w:rsidP="00477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rPr>
                <w:rFonts w:ascii="Times New Roman" w:eastAsia="Times New Roman" w:hAnsi="Times New Roman" w:cs="Times New Roman"/>
                <w:b/>
                <w:szCs w:val="24"/>
                <w:lang w:eastAsia="ru-RU"/>
              </w:rPr>
            </w:pPr>
            <w:r w:rsidRPr="00477676">
              <w:rPr>
                <w:rFonts w:ascii="Times New Roman" w:eastAsia="Times New Roman" w:hAnsi="Times New Roman" w:cs="Times New Roman"/>
                <w:b/>
                <w:szCs w:val="24"/>
                <w:lang w:eastAsia="ru-RU"/>
              </w:rPr>
              <w:t xml:space="preserve">Текущий контроль: </w:t>
            </w:r>
          </w:p>
          <w:p w14:paraId="4C0ECA11" w14:textId="77777777" w:rsidR="00477676" w:rsidRPr="00477676" w:rsidRDefault="00477676" w:rsidP="00477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rPr>
                <w:rFonts w:ascii="Times New Roman" w:eastAsia="Times New Roman" w:hAnsi="Times New Roman" w:cs="Times New Roman"/>
                <w:noProof/>
                <w:szCs w:val="24"/>
                <w:lang w:eastAsia="ru-RU"/>
              </w:rPr>
            </w:pPr>
            <w:r w:rsidRPr="00477676">
              <w:rPr>
                <w:rFonts w:ascii="Times New Roman" w:eastAsia="Times New Roman" w:hAnsi="Times New Roman" w:cs="Times New Roman"/>
                <w:noProof/>
                <w:szCs w:val="24"/>
                <w:lang w:eastAsia="ru-RU"/>
              </w:rPr>
              <w:t>экспертная оценка выполнения практических заданий.</w:t>
            </w:r>
          </w:p>
          <w:p w14:paraId="6E6AD3C7" w14:textId="77777777" w:rsidR="00477676" w:rsidRPr="00477676" w:rsidRDefault="00477676" w:rsidP="00477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rPr>
                <w:rFonts w:ascii="Times New Roman" w:eastAsia="Times New Roman" w:hAnsi="Times New Roman" w:cs="Times New Roman"/>
                <w:szCs w:val="24"/>
                <w:lang w:eastAsia="ru-RU"/>
              </w:rPr>
            </w:pPr>
            <w:r w:rsidRPr="00477676">
              <w:rPr>
                <w:rFonts w:ascii="Times New Roman" w:eastAsia="Times New Roman" w:hAnsi="Times New Roman" w:cs="Times New Roman"/>
                <w:szCs w:val="24"/>
                <w:lang w:eastAsia="ru-RU"/>
              </w:rPr>
              <w:t>Тестирование, контрольные работы</w:t>
            </w:r>
          </w:p>
          <w:p w14:paraId="134B5ED3" w14:textId="77777777" w:rsidR="00477676" w:rsidRPr="00477676" w:rsidRDefault="00477676" w:rsidP="00477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rPr>
                <w:rFonts w:ascii="Times New Roman" w:eastAsia="Times New Roman" w:hAnsi="Times New Roman" w:cs="Times New Roman"/>
                <w:bCs/>
                <w:i/>
                <w:lang w:eastAsia="ru-RU"/>
              </w:rPr>
            </w:pPr>
            <w:r w:rsidRPr="00477676">
              <w:rPr>
                <w:rFonts w:ascii="Times New Roman" w:eastAsia="Times New Roman" w:hAnsi="Times New Roman" w:cs="Times New Roman"/>
                <w:b/>
                <w:szCs w:val="24"/>
                <w:lang w:eastAsia="ru-RU"/>
              </w:rPr>
              <w:t>Промежуточная аттестация</w:t>
            </w:r>
          </w:p>
        </w:tc>
      </w:tr>
    </w:tbl>
    <w:p w14:paraId="7BA25361" w14:textId="77777777" w:rsidR="00477676" w:rsidRPr="00477676" w:rsidRDefault="00477676" w:rsidP="00477676">
      <w:pPr>
        <w:widowControl w:val="0"/>
        <w:snapToGrid w:val="0"/>
        <w:spacing w:before="120" w:after="120"/>
        <w:jc w:val="both"/>
        <w:rPr>
          <w:rFonts w:ascii="Times New Roman" w:eastAsia="Times New Roman" w:hAnsi="Times New Roman" w:cs="Times New Roman"/>
          <w:sz w:val="24"/>
          <w:szCs w:val="20"/>
          <w:lang w:eastAsia="ru-RU"/>
        </w:rPr>
      </w:pPr>
    </w:p>
    <w:p w14:paraId="61D5694B" w14:textId="77777777" w:rsidR="00477676" w:rsidRPr="00477676" w:rsidRDefault="00477676" w:rsidP="00477676">
      <w:pPr>
        <w:rPr>
          <w:rFonts w:ascii="Times New Roman" w:hAnsi="Times New Roman" w:cs="Times New Roman"/>
          <w:b/>
          <w:bCs/>
          <w:sz w:val="18"/>
          <w:szCs w:val="18"/>
        </w:rPr>
      </w:pPr>
    </w:p>
    <w:p w14:paraId="5030C3CC" w14:textId="77777777" w:rsidR="00477676" w:rsidRDefault="00477676">
      <w:pPr>
        <w:rPr>
          <w:rFonts w:ascii="Times New Roman" w:eastAsia="Calibri" w:hAnsi="Times New Roman" w:cs="Times New Roman"/>
          <w:b/>
          <w:bCs/>
          <w:sz w:val="24"/>
          <w:szCs w:val="24"/>
        </w:rPr>
      </w:pPr>
      <w:r>
        <w:rPr>
          <w:rFonts w:ascii="Times New Roman" w:eastAsia="Calibri" w:hAnsi="Times New Roman" w:cs="Times New Roman"/>
          <w:b/>
          <w:bCs/>
          <w:sz w:val="24"/>
          <w:szCs w:val="24"/>
        </w:rPr>
        <w:br w:type="page"/>
      </w:r>
    </w:p>
    <w:p w14:paraId="05874ED9" w14:textId="46F8C1D4" w:rsidR="00401A2E" w:rsidRPr="00401A2E" w:rsidRDefault="00401A2E" w:rsidP="00401A2E">
      <w:pPr>
        <w:jc w:val="right"/>
        <w:rPr>
          <w:rFonts w:ascii="Times New Roman" w:eastAsia="Calibri" w:hAnsi="Times New Roman" w:cs="Times New Roman"/>
          <w:b/>
          <w:bCs/>
          <w:sz w:val="24"/>
          <w:szCs w:val="24"/>
        </w:rPr>
      </w:pPr>
      <w:r w:rsidRPr="00401A2E">
        <w:rPr>
          <w:rFonts w:ascii="Times New Roman" w:eastAsia="Calibri" w:hAnsi="Times New Roman" w:cs="Times New Roman"/>
          <w:b/>
          <w:bCs/>
          <w:sz w:val="24"/>
          <w:szCs w:val="24"/>
        </w:rPr>
        <w:lastRenderedPageBreak/>
        <w:t>Приложение 2.16</w:t>
      </w:r>
    </w:p>
    <w:p w14:paraId="32E89979" w14:textId="77777777" w:rsidR="00401A2E" w:rsidRPr="00401A2E" w:rsidRDefault="00401A2E" w:rsidP="00401A2E">
      <w:pPr>
        <w:jc w:val="right"/>
        <w:rPr>
          <w:rFonts w:ascii="Times New Roman" w:eastAsia="Calibri" w:hAnsi="Times New Roman" w:cs="Times New Roman"/>
          <w:b/>
          <w:bCs/>
          <w:sz w:val="24"/>
          <w:szCs w:val="24"/>
        </w:rPr>
      </w:pPr>
      <w:r w:rsidRPr="00401A2E">
        <w:rPr>
          <w:rFonts w:ascii="Times New Roman" w:eastAsia="Calibri" w:hAnsi="Times New Roman" w:cs="Times New Roman"/>
          <w:b/>
          <w:bCs/>
          <w:sz w:val="24"/>
          <w:szCs w:val="24"/>
        </w:rPr>
        <w:t>к ОПОП-П по специальности</w:t>
      </w:r>
    </w:p>
    <w:p w14:paraId="032C7A35" w14:textId="77777777" w:rsidR="00B050E9" w:rsidRDefault="00401A2E" w:rsidP="00B050E9">
      <w:pPr>
        <w:jc w:val="right"/>
        <w:rPr>
          <w:rFonts w:ascii="Times New Roman" w:eastAsia="Calibri" w:hAnsi="Times New Roman" w:cs="Times New Roman"/>
          <w:b/>
          <w:bCs/>
          <w:sz w:val="24"/>
          <w:szCs w:val="24"/>
        </w:rPr>
      </w:pPr>
      <w:r w:rsidRPr="00401A2E">
        <w:rPr>
          <w:rFonts w:ascii="Times New Roman" w:eastAsia="Calibri" w:hAnsi="Times New Roman" w:cs="Times New Roman"/>
          <w:b/>
          <w:bCs/>
          <w:sz w:val="24"/>
          <w:szCs w:val="24"/>
        </w:rPr>
        <w:t>13.02.1</w:t>
      </w:r>
      <w:r w:rsidR="002911A2">
        <w:rPr>
          <w:rFonts w:ascii="Times New Roman" w:eastAsia="Calibri" w:hAnsi="Times New Roman" w:cs="Times New Roman"/>
          <w:b/>
          <w:bCs/>
          <w:sz w:val="24"/>
          <w:szCs w:val="24"/>
        </w:rPr>
        <w:t>3</w:t>
      </w:r>
      <w:r w:rsidRPr="00401A2E">
        <w:rPr>
          <w:rFonts w:ascii="Times New Roman" w:eastAsia="Calibri" w:hAnsi="Times New Roman" w:cs="Times New Roman"/>
          <w:b/>
          <w:bCs/>
          <w:sz w:val="24"/>
          <w:szCs w:val="24"/>
        </w:rPr>
        <w:t xml:space="preserve"> </w:t>
      </w:r>
      <w:r w:rsidR="002911A2">
        <w:rPr>
          <w:rFonts w:ascii="Times New Roman" w:eastAsia="Calibri" w:hAnsi="Times New Roman" w:cs="Times New Roman"/>
          <w:b/>
          <w:bCs/>
          <w:sz w:val="24"/>
          <w:szCs w:val="24"/>
        </w:rPr>
        <w:t>Эк</w:t>
      </w:r>
      <w:r w:rsidR="00B050E9">
        <w:rPr>
          <w:rFonts w:ascii="Times New Roman" w:eastAsia="Calibri" w:hAnsi="Times New Roman" w:cs="Times New Roman"/>
          <w:b/>
          <w:bCs/>
          <w:sz w:val="24"/>
          <w:szCs w:val="24"/>
        </w:rPr>
        <w:t xml:space="preserve">сплуатация и </w:t>
      </w:r>
      <w:r w:rsidRPr="00401A2E">
        <w:rPr>
          <w:rFonts w:ascii="Times New Roman" w:eastAsia="Calibri" w:hAnsi="Times New Roman" w:cs="Times New Roman"/>
          <w:b/>
          <w:bCs/>
          <w:sz w:val="24"/>
          <w:szCs w:val="24"/>
        </w:rPr>
        <w:t xml:space="preserve">обслуживание </w:t>
      </w:r>
    </w:p>
    <w:p w14:paraId="67264735" w14:textId="77777777" w:rsidR="00B050E9" w:rsidRDefault="00401A2E" w:rsidP="00B050E9">
      <w:pPr>
        <w:jc w:val="right"/>
        <w:rPr>
          <w:rFonts w:ascii="Times New Roman" w:eastAsia="Calibri" w:hAnsi="Times New Roman" w:cs="Times New Roman"/>
          <w:b/>
          <w:bCs/>
          <w:sz w:val="24"/>
          <w:szCs w:val="24"/>
        </w:rPr>
      </w:pPr>
      <w:r w:rsidRPr="00401A2E">
        <w:rPr>
          <w:rFonts w:ascii="Times New Roman" w:eastAsia="Calibri" w:hAnsi="Times New Roman" w:cs="Times New Roman"/>
          <w:b/>
          <w:bCs/>
          <w:sz w:val="24"/>
          <w:szCs w:val="24"/>
        </w:rPr>
        <w:t xml:space="preserve">электрического и электромеханического </w:t>
      </w:r>
    </w:p>
    <w:p w14:paraId="20548B1B" w14:textId="5145359A" w:rsidR="00401A2E" w:rsidRPr="00401A2E" w:rsidRDefault="00401A2E" w:rsidP="00B050E9">
      <w:pPr>
        <w:jc w:val="right"/>
        <w:rPr>
          <w:rFonts w:ascii="Times New Roman" w:eastAsia="Calibri" w:hAnsi="Times New Roman" w:cs="Times New Roman"/>
          <w:b/>
          <w:bCs/>
          <w:sz w:val="24"/>
          <w:szCs w:val="24"/>
        </w:rPr>
      </w:pPr>
      <w:r w:rsidRPr="00401A2E">
        <w:rPr>
          <w:rFonts w:ascii="Times New Roman" w:eastAsia="Calibri" w:hAnsi="Times New Roman" w:cs="Times New Roman"/>
          <w:b/>
          <w:bCs/>
          <w:sz w:val="24"/>
          <w:szCs w:val="24"/>
        </w:rPr>
        <w:t>оборудования</w:t>
      </w:r>
      <w:r w:rsidR="002911A2">
        <w:rPr>
          <w:rFonts w:ascii="Times New Roman" w:eastAsia="Calibri" w:hAnsi="Times New Roman" w:cs="Times New Roman"/>
          <w:b/>
          <w:bCs/>
          <w:sz w:val="24"/>
          <w:szCs w:val="24"/>
        </w:rPr>
        <w:t xml:space="preserve"> (по отраслям)</w:t>
      </w:r>
    </w:p>
    <w:p w14:paraId="66693D9C" w14:textId="77777777" w:rsidR="00401A2E" w:rsidRPr="00401A2E" w:rsidRDefault="00401A2E" w:rsidP="00401A2E">
      <w:pPr>
        <w:jc w:val="right"/>
        <w:rPr>
          <w:rFonts w:ascii="Times New Roman" w:eastAsia="Calibri" w:hAnsi="Times New Roman" w:cs="Times New Roman"/>
          <w:b/>
          <w:bCs/>
          <w:sz w:val="24"/>
          <w:szCs w:val="24"/>
        </w:rPr>
      </w:pPr>
    </w:p>
    <w:p w14:paraId="6E6D695A" w14:textId="77777777" w:rsidR="00401A2E" w:rsidRPr="00401A2E" w:rsidRDefault="00401A2E" w:rsidP="00401A2E">
      <w:pPr>
        <w:jc w:val="both"/>
        <w:rPr>
          <w:rFonts w:ascii="Times New Roman" w:eastAsia="Calibri" w:hAnsi="Times New Roman" w:cs="Times New Roman"/>
          <w:b/>
          <w:bCs/>
          <w:sz w:val="24"/>
          <w:szCs w:val="24"/>
        </w:rPr>
      </w:pPr>
    </w:p>
    <w:p w14:paraId="766FA02C" w14:textId="77777777" w:rsidR="00401A2E" w:rsidRPr="00401A2E" w:rsidRDefault="00401A2E" w:rsidP="00401A2E">
      <w:pPr>
        <w:jc w:val="right"/>
        <w:rPr>
          <w:rFonts w:ascii="Times New Roman" w:eastAsia="Calibri" w:hAnsi="Times New Roman" w:cs="Times New Roman"/>
          <w:b/>
          <w:bCs/>
          <w:sz w:val="24"/>
          <w:szCs w:val="24"/>
        </w:rPr>
      </w:pPr>
    </w:p>
    <w:p w14:paraId="3360A934" w14:textId="77777777" w:rsidR="00401A2E" w:rsidRPr="00401A2E" w:rsidRDefault="00401A2E" w:rsidP="00401A2E">
      <w:pPr>
        <w:jc w:val="right"/>
        <w:rPr>
          <w:rFonts w:ascii="Times New Roman" w:eastAsia="Calibri" w:hAnsi="Times New Roman" w:cs="Times New Roman"/>
          <w:b/>
          <w:bCs/>
          <w:sz w:val="24"/>
          <w:szCs w:val="24"/>
        </w:rPr>
      </w:pPr>
    </w:p>
    <w:p w14:paraId="1E47F50D" w14:textId="77777777" w:rsidR="00401A2E" w:rsidRPr="00401A2E" w:rsidRDefault="00401A2E" w:rsidP="00401A2E">
      <w:pPr>
        <w:jc w:val="right"/>
        <w:rPr>
          <w:rFonts w:ascii="Times New Roman" w:eastAsia="Calibri" w:hAnsi="Times New Roman" w:cs="Times New Roman"/>
          <w:b/>
          <w:bCs/>
          <w:sz w:val="24"/>
          <w:szCs w:val="24"/>
        </w:rPr>
      </w:pPr>
    </w:p>
    <w:p w14:paraId="4990C04D" w14:textId="77777777" w:rsidR="00401A2E" w:rsidRPr="00401A2E" w:rsidRDefault="00401A2E" w:rsidP="00401A2E">
      <w:pPr>
        <w:jc w:val="right"/>
        <w:rPr>
          <w:rFonts w:ascii="Times New Roman" w:eastAsia="Calibri" w:hAnsi="Times New Roman" w:cs="Times New Roman"/>
          <w:b/>
          <w:bCs/>
          <w:sz w:val="24"/>
          <w:szCs w:val="24"/>
        </w:rPr>
      </w:pPr>
    </w:p>
    <w:p w14:paraId="512E15E0" w14:textId="77777777" w:rsidR="00401A2E" w:rsidRPr="00401A2E" w:rsidRDefault="00401A2E" w:rsidP="00401A2E">
      <w:pPr>
        <w:jc w:val="right"/>
        <w:rPr>
          <w:rFonts w:ascii="Times New Roman" w:eastAsia="Calibri" w:hAnsi="Times New Roman" w:cs="Times New Roman"/>
          <w:b/>
          <w:bCs/>
          <w:sz w:val="24"/>
          <w:szCs w:val="24"/>
        </w:rPr>
      </w:pPr>
    </w:p>
    <w:p w14:paraId="700A0C49" w14:textId="77777777" w:rsidR="00401A2E" w:rsidRPr="00401A2E" w:rsidRDefault="00401A2E" w:rsidP="00401A2E">
      <w:pPr>
        <w:jc w:val="right"/>
        <w:rPr>
          <w:rFonts w:ascii="Times New Roman" w:eastAsia="Calibri" w:hAnsi="Times New Roman" w:cs="Times New Roman"/>
          <w:b/>
          <w:bCs/>
          <w:sz w:val="24"/>
          <w:szCs w:val="24"/>
        </w:rPr>
      </w:pPr>
    </w:p>
    <w:p w14:paraId="4C864B86" w14:textId="77777777" w:rsidR="00401A2E" w:rsidRPr="00401A2E" w:rsidRDefault="00401A2E" w:rsidP="00401A2E">
      <w:pPr>
        <w:jc w:val="right"/>
        <w:rPr>
          <w:rFonts w:ascii="Times New Roman" w:eastAsia="Calibri" w:hAnsi="Times New Roman" w:cs="Times New Roman"/>
          <w:b/>
          <w:bCs/>
          <w:sz w:val="24"/>
          <w:szCs w:val="24"/>
        </w:rPr>
      </w:pPr>
    </w:p>
    <w:p w14:paraId="570C2906" w14:textId="77777777" w:rsidR="00401A2E" w:rsidRPr="00401A2E" w:rsidRDefault="00401A2E" w:rsidP="00401A2E">
      <w:pPr>
        <w:jc w:val="right"/>
        <w:rPr>
          <w:rFonts w:ascii="Times New Roman" w:eastAsia="Calibri" w:hAnsi="Times New Roman" w:cs="Times New Roman"/>
          <w:b/>
          <w:bCs/>
          <w:sz w:val="24"/>
          <w:szCs w:val="24"/>
        </w:rPr>
      </w:pPr>
    </w:p>
    <w:p w14:paraId="088EA0C0" w14:textId="77777777" w:rsidR="00401A2E" w:rsidRPr="00401A2E" w:rsidRDefault="00401A2E" w:rsidP="00401A2E">
      <w:pPr>
        <w:jc w:val="center"/>
        <w:rPr>
          <w:rFonts w:ascii="Times New Roman" w:eastAsia="Calibri" w:hAnsi="Times New Roman" w:cs="Times New Roman"/>
          <w:b/>
          <w:bCs/>
          <w:sz w:val="24"/>
          <w:szCs w:val="24"/>
        </w:rPr>
      </w:pPr>
      <w:r w:rsidRPr="00401A2E">
        <w:rPr>
          <w:rFonts w:ascii="Times New Roman" w:eastAsia="Calibri" w:hAnsi="Times New Roman" w:cs="Times New Roman"/>
          <w:b/>
          <w:bCs/>
          <w:sz w:val="24"/>
          <w:szCs w:val="24"/>
        </w:rPr>
        <w:t>Рабочая программа дисциплины</w:t>
      </w:r>
    </w:p>
    <w:p w14:paraId="62B9A9DC" w14:textId="77777777" w:rsidR="00401A2E" w:rsidRPr="00401A2E" w:rsidRDefault="00401A2E" w:rsidP="00401A2E">
      <w:pPr>
        <w:widowControl w:val="0"/>
        <w:spacing w:before="240"/>
        <w:jc w:val="center"/>
        <w:outlineLvl w:val="0"/>
        <w:rPr>
          <w:rFonts w:ascii="Times New Roman" w:eastAsia="Times New Roman" w:hAnsi="Times New Roman" w:cs="Times New Roman"/>
          <w:b/>
          <w:sz w:val="24"/>
          <w:szCs w:val="24"/>
        </w:rPr>
      </w:pPr>
      <w:r w:rsidRPr="00401A2E">
        <w:rPr>
          <w:rFonts w:ascii="Times New Roman" w:eastAsia="Times New Roman" w:hAnsi="Times New Roman" w:cs="Times New Roman"/>
          <w:b/>
          <w:sz w:val="24"/>
          <w:szCs w:val="24"/>
        </w:rPr>
        <w:t>«ОП.08 Информационные технологии в профессиональной деятельности»</w:t>
      </w:r>
    </w:p>
    <w:p w14:paraId="07B63B09" w14:textId="77777777" w:rsidR="00401A2E" w:rsidRPr="00401A2E" w:rsidRDefault="00401A2E" w:rsidP="00401A2E">
      <w:pPr>
        <w:spacing w:after="160" w:line="259" w:lineRule="auto"/>
        <w:rPr>
          <w:rFonts w:ascii="Times New Roman" w:eastAsia="Calibri" w:hAnsi="Times New Roman" w:cs="Times New Roman"/>
        </w:rPr>
      </w:pPr>
    </w:p>
    <w:p w14:paraId="75038123" w14:textId="77777777" w:rsidR="00401A2E" w:rsidRPr="00401A2E" w:rsidRDefault="00401A2E" w:rsidP="00401A2E">
      <w:pPr>
        <w:spacing w:after="160" w:line="259" w:lineRule="auto"/>
        <w:rPr>
          <w:rFonts w:ascii="Times New Roman" w:eastAsia="Calibri" w:hAnsi="Times New Roman" w:cs="Times New Roman"/>
        </w:rPr>
      </w:pPr>
    </w:p>
    <w:p w14:paraId="227E16C0" w14:textId="77777777" w:rsidR="00401A2E" w:rsidRPr="00401A2E" w:rsidRDefault="00401A2E" w:rsidP="00401A2E">
      <w:pPr>
        <w:spacing w:after="160" w:line="259" w:lineRule="auto"/>
        <w:rPr>
          <w:rFonts w:ascii="Times New Roman" w:eastAsia="Calibri" w:hAnsi="Times New Roman" w:cs="Times New Roman"/>
        </w:rPr>
      </w:pPr>
    </w:p>
    <w:p w14:paraId="5A3B811D" w14:textId="77777777" w:rsidR="00401A2E" w:rsidRPr="00401A2E" w:rsidRDefault="00401A2E" w:rsidP="00401A2E">
      <w:pPr>
        <w:spacing w:after="160" w:line="259" w:lineRule="auto"/>
        <w:rPr>
          <w:rFonts w:ascii="Times New Roman" w:eastAsia="Calibri" w:hAnsi="Times New Roman" w:cs="Times New Roman"/>
        </w:rPr>
      </w:pPr>
    </w:p>
    <w:p w14:paraId="37D52CAC" w14:textId="77777777" w:rsidR="00401A2E" w:rsidRPr="00401A2E" w:rsidRDefault="00401A2E" w:rsidP="00401A2E">
      <w:pPr>
        <w:spacing w:after="160" w:line="259" w:lineRule="auto"/>
        <w:rPr>
          <w:rFonts w:ascii="Times New Roman" w:eastAsia="Calibri" w:hAnsi="Times New Roman" w:cs="Times New Roman"/>
        </w:rPr>
      </w:pPr>
    </w:p>
    <w:p w14:paraId="081F94FC" w14:textId="77777777" w:rsidR="00401A2E" w:rsidRPr="00401A2E" w:rsidRDefault="00401A2E" w:rsidP="00401A2E">
      <w:pPr>
        <w:spacing w:after="160" w:line="259" w:lineRule="auto"/>
        <w:rPr>
          <w:rFonts w:ascii="Times New Roman" w:eastAsia="Calibri" w:hAnsi="Times New Roman" w:cs="Times New Roman"/>
        </w:rPr>
      </w:pPr>
    </w:p>
    <w:p w14:paraId="3EA33A80" w14:textId="77777777" w:rsidR="00401A2E" w:rsidRPr="00401A2E" w:rsidRDefault="00401A2E" w:rsidP="00401A2E">
      <w:pPr>
        <w:spacing w:after="160" w:line="259" w:lineRule="auto"/>
        <w:rPr>
          <w:rFonts w:ascii="Times New Roman" w:eastAsia="Calibri" w:hAnsi="Times New Roman" w:cs="Times New Roman"/>
        </w:rPr>
      </w:pPr>
    </w:p>
    <w:p w14:paraId="170807C2" w14:textId="77777777" w:rsidR="00401A2E" w:rsidRPr="00401A2E" w:rsidRDefault="00401A2E" w:rsidP="00401A2E">
      <w:pPr>
        <w:spacing w:after="160" w:line="259" w:lineRule="auto"/>
        <w:jc w:val="center"/>
        <w:rPr>
          <w:rFonts w:ascii="Times New Roman" w:eastAsia="Calibri" w:hAnsi="Times New Roman" w:cs="Times New Roman"/>
        </w:rPr>
      </w:pPr>
    </w:p>
    <w:p w14:paraId="2A1E6D5A" w14:textId="77777777" w:rsidR="00401A2E" w:rsidRPr="00401A2E" w:rsidRDefault="00401A2E" w:rsidP="00401A2E">
      <w:pPr>
        <w:spacing w:after="160" w:line="259" w:lineRule="auto"/>
        <w:jc w:val="center"/>
        <w:rPr>
          <w:rFonts w:ascii="Times New Roman" w:eastAsia="Calibri" w:hAnsi="Times New Roman" w:cs="Times New Roman"/>
        </w:rPr>
      </w:pPr>
    </w:p>
    <w:p w14:paraId="6C55E14C" w14:textId="77777777" w:rsidR="00401A2E" w:rsidRPr="00401A2E" w:rsidRDefault="00401A2E" w:rsidP="00401A2E">
      <w:pPr>
        <w:spacing w:after="160" w:line="259" w:lineRule="auto"/>
        <w:jc w:val="center"/>
        <w:rPr>
          <w:rFonts w:ascii="Times New Roman" w:eastAsia="Calibri" w:hAnsi="Times New Roman" w:cs="Times New Roman"/>
        </w:rPr>
      </w:pPr>
    </w:p>
    <w:p w14:paraId="35B10504" w14:textId="77777777" w:rsidR="00401A2E" w:rsidRPr="00401A2E" w:rsidRDefault="00401A2E" w:rsidP="00401A2E">
      <w:pPr>
        <w:spacing w:after="160" w:line="259" w:lineRule="auto"/>
        <w:jc w:val="center"/>
        <w:rPr>
          <w:rFonts w:ascii="Times New Roman" w:eastAsia="Calibri" w:hAnsi="Times New Roman" w:cs="Times New Roman"/>
        </w:rPr>
      </w:pPr>
    </w:p>
    <w:p w14:paraId="631A2D36" w14:textId="77777777" w:rsidR="00401A2E" w:rsidRPr="00401A2E" w:rsidRDefault="00401A2E" w:rsidP="00401A2E">
      <w:pPr>
        <w:spacing w:after="160" w:line="259" w:lineRule="auto"/>
        <w:jc w:val="center"/>
        <w:rPr>
          <w:rFonts w:ascii="Times New Roman" w:eastAsia="Calibri" w:hAnsi="Times New Roman" w:cs="Times New Roman"/>
        </w:rPr>
      </w:pPr>
    </w:p>
    <w:p w14:paraId="7E456ABF" w14:textId="77777777" w:rsidR="00401A2E" w:rsidRPr="00401A2E" w:rsidRDefault="00401A2E" w:rsidP="00401A2E">
      <w:pPr>
        <w:spacing w:after="160" w:line="259" w:lineRule="auto"/>
        <w:jc w:val="center"/>
        <w:rPr>
          <w:rFonts w:ascii="Times New Roman" w:eastAsia="Calibri" w:hAnsi="Times New Roman" w:cs="Times New Roman"/>
        </w:rPr>
      </w:pPr>
    </w:p>
    <w:p w14:paraId="481D2470" w14:textId="77777777" w:rsidR="00401A2E" w:rsidRPr="00401A2E" w:rsidRDefault="00401A2E" w:rsidP="00401A2E">
      <w:pPr>
        <w:spacing w:after="160" w:line="259" w:lineRule="auto"/>
        <w:jc w:val="center"/>
        <w:rPr>
          <w:rFonts w:ascii="Times New Roman" w:eastAsia="Calibri" w:hAnsi="Times New Roman" w:cs="Times New Roman"/>
        </w:rPr>
      </w:pPr>
    </w:p>
    <w:p w14:paraId="210BAAB1" w14:textId="77777777" w:rsidR="00401A2E" w:rsidRPr="00401A2E" w:rsidRDefault="00401A2E" w:rsidP="00401A2E">
      <w:pPr>
        <w:spacing w:after="160" w:line="259" w:lineRule="auto"/>
        <w:jc w:val="center"/>
        <w:rPr>
          <w:rFonts w:ascii="Times New Roman" w:eastAsia="Calibri" w:hAnsi="Times New Roman" w:cs="Times New Roman"/>
        </w:rPr>
      </w:pPr>
    </w:p>
    <w:p w14:paraId="579FFF26" w14:textId="77777777" w:rsidR="00401A2E" w:rsidRPr="00401A2E" w:rsidRDefault="00401A2E" w:rsidP="00401A2E">
      <w:pPr>
        <w:spacing w:after="160" w:line="259" w:lineRule="auto"/>
        <w:jc w:val="center"/>
        <w:rPr>
          <w:rFonts w:ascii="Times New Roman" w:eastAsia="Calibri" w:hAnsi="Times New Roman" w:cs="Times New Roman"/>
        </w:rPr>
      </w:pPr>
    </w:p>
    <w:p w14:paraId="300C2D25" w14:textId="77777777" w:rsidR="00401A2E" w:rsidRPr="00401A2E" w:rsidRDefault="00401A2E" w:rsidP="00401A2E">
      <w:pPr>
        <w:spacing w:after="160" w:line="259" w:lineRule="auto"/>
        <w:jc w:val="center"/>
        <w:rPr>
          <w:rFonts w:ascii="Times New Roman" w:eastAsia="Calibri" w:hAnsi="Times New Roman" w:cs="Times New Roman"/>
        </w:rPr>
      </w:pPr>
    </w:p>
    <w:p w14:paraId="5E2CC433" w14:textId="77777777" w:rsidR="00401A2E" w:rsidRPr="00401A2E" w:rsidRDefault="00401A2E" w:rsidP="00401A2E">
      <w:pPr>
        <w:spacing w:after="160" w:line="259" w:lineRule="auto"/>
        <w:jc w:val="center"/>
        <w:rPr>
          <w:rFonts w:ascii="Times New Roman" w:eastAsia="Calibri" w:hAnsi="Times New Roman" w:cs="Times New Roman"/>
        </w:rPr>
      </w:pPr>
    </w:p>
    <w:p w14:paraId="766FB79C" w14:textId="77777777" w:rsidR="00401A2E" w:rsidRPr="00401A2E" w:rsidRDefault="00401A2E" w:rsidP="00401A2E">
      <w:pPr>
        <w:spacing w:after="160" w:line="259" w:lineRule="auto"/>
        <w:jc w:val="center"/>
        <w:rPr>
          <w:rFonts w:ascii="Times New Roman" w:eastAsia="Calibri" w:hAnsi="Times New Roman" w:cs="Times New Roman"/>
        </w:rPr>
      </w:pPr>
    </w:p>
    <w:p w14:paraId="36E3C8C5" w14:textId="77777777" w:rsidR="00401A2E" w:rsidRPr="00401A2E" w:rsidRDefault="00401A2E" w:rsidP="00401A2E">
      <w:pPr>
        <w:spacing w:after="160" w:line="259" w:lineRule="auto"/>
        <w:jc w:val="center"/>
        <w:rPr>
          <w:rFonts w:ascii="Times New Roman" w:eastAsia="Calibri" w:hAnsi="Times New Roman" w:cs="Times New Roman"/>
        </w:rPr>
      </w:pPr>
    </w:p>
    <w:p w14:paraId="5B99F306" w14:textId="77777777" w:rsidR="00401A2E" w:rsidRPr="00401A2E" w:rsidRDefault="00401A2E" w:rsidP="00401A2E">
      <w:pPr>
        <w:spacing w:after="160" w:line="259" w:lineRule="auto"/>
        <w:jc w:val="center"/>
        <w:rPr>
          <w:rFonts w:ascii="Times New Roman" w:eastAsia="Segoe UI" w:hAnsi="Times New Roman" w:cs="Times New Roman"/>
          <w:b/>
          <w:bCs/>
          <w:caps/>
          <w:color w:val="2E74B5"/>
          <w:kern w:val="32"/>
          <w:sz w:val="24"/>
          <w:szCs w:val="24"/>
          <w:lang w:eastAsia="x-none"/>
        </w:rPr>
      </w:pPr>
      <w:r w:rsidRPr="00401A2E">
        <w:rPr>
          <w:rFonts w:ascii="Times New Roman" w:eastAsia="Calibri" w:hAnsi="Times New Roman" w:cs="Times New Roman"/>
          <w:sz w:val="24"/>
          <w:szCs w:val="24"/>
        </w:rPr>
        <w:t>2024 г.</w:t>
      </w:r>
      <w:r w:rsidRPr="00401A2E">
        <w:rPr>
          <w:rFonts w:ascii="Times New Roman" w:eastAsia="Calibri" w:hAnsi="Times New Roman" w:cs="Times New Roman"/>
          <w:sz w:val="24"/>
          <w:szCs w:val="24"/>
        </w:rPr>
        <w:br w:type="page"/>
      </w:r>
    </w:p>
    <w:p w14:paraId="3C0D15A1" w14:textId="77777777" w:rsidR="00401A2E" w:rsidRPr="00067D03" w:rsidRDefault="00401A2E" w:rsidP="00401A2E">
      <w:pPr>
        <w:keepNext/>
        <w:spacing w:after="120"/>
        <w:jc w:val="center"/>
        <w:outlineLvl w:val="0"/>
        <w:rPr>
          <w:rFonts w:ascii="Times New Roman" w:eastAsia="Segoe UI" w:hAnsi="Times New Roman" w:cs="Times New Roman"/>
          <w:b/>
          <w:bCs/>
          <w:caps/>
          <w:color w:val="2E74B5"/>
          <w:kern w:val="32"/>
          <w:sz w:val="24"/>
          <w:szCs w:val="24"/>
          <w:lang w:eastAsia="x-none"/>
        </w:rPr>
      </w:pPr>
      <w:r w:rsidRPr="00067D03">
        <w:rPr>
          <w:rFonts w:ascii="Times New Roman" w:eastAsia="Segoe UI" w:hAnsi="Times New Roman" w:cs="Times New Roman"/>
          <w:b/>
          <w:bCs/>
          <w:caps/>
          <w:kern w:val="32"/>
          <w:sz w:val="24"/>
          <w:szCs w:val="24"/>
          <w:lang w:eastAsia="x-none"/>
        </w:rPr>
        <w:lastRenderedPageBreak/>
        <w:t>СОДЕРЖАНИЕ ПРОГРАММЫ</w:t>
      </w:r>
    </w:p>
    <w:p w14:paraId="5D03A345" w14:textId="77777777" w:rsidR="00401A2E" w:rsidRPr="00067D03" w:rsidRDefault="00401A2E" w:rsidP="00401A2E">
      <w:pPr>
        <w:tabs>
          <w:tab w:val="right" w:leader="dot" w:pos="9639"/>
        </w:tabs>
        <w:spacing w:before="120" w:line="276" w:lineRule="auto"/>
        <w:rPr>
          <w:rFonts w:ascii="Calibri" w:eastAsia="Times New Roman" w:hAnsi="Calibri" w:cs="Times New Roman"/>
          <w:noProof/>
          <w:lang w:eastAsia="ru-RU"/>
        </w:rPr>
      </w:pPr>
      <w:r w:rsidRPr="00067D03">
        <w:rPr>
          <w:rFonts w:ascii="Times New Roman" w:eastAsia="Calibri" w:hAnsi="Times New Roman" w:cs="Times New Roman"/>
          <w:noProof/>
        </w:rPr>
        <w:fldChar w:fldCharType="begin"/>
      </w:r>
      <w:r w:rsidRPr="00067D03">
        <w:rPr>
          <w:rFonts w:ascii="Times New Roman" w:eastAsia="Calibri" w:hAnsi="Times New Roman" w:cs="Times New Roman"/>
          <w:noProof/>
        </w:rPr>
        <w:instrText xml:space="preserve"> TOC \h \z \t "Раздел 1;1;Раздел 1.1;2" </w:instrText>
      </w:r>
      <w:r w:rsidRPr="00067D03">
        <w:rPr>
          <w:rFonts w:ascii="Times New Roman" w:eastAsia="Calibri" w:hAnsi="Times New Roman" w:cs="Times New Roman"/>
          <w:noProof/>
        </w:rPr>
        <w:fldChar w:fldCharType="separate"/>
      </w:r>
      <w:hyperlink w:anchor="_Toc156825287" w:history="1">
        <w:r w:rsidRPr="00067D03">
          <w:rPr>
            <w:rFonts w:ascii="Times New Roman" w:eastAsia="Calibri" w:hAnsi="Times New Roman" w:cs="Times New Roman"/>
            <w:b/>
            <w:bCs/>
            <w:noProof/>
          </w:rPr>
          <w:t>СОДЕРЖАНИЕ ПРОГРАММЫ</w:t>
        </w:r>
        <w:r w:rsidRPr="00067D03">
          <w:rPr>
            <w:rFonts w:ascii="Times New Roman" w:eastAsia="Calibri" w:hAnsi="Times New Roman" w:cs="Times New Roman"/>
            <w:b/>
            <w:bCs/>
            <w:noProof/>
            <w:webHidden/>
          </w:rPr>
          <w:tab/>
        </w:r>
        <w:r w:rsidRPr="00067D03">
          <w:rPr>
            <w:rFonts w:ascii="Times New Roman" w:eastAsia="Calibri" w:hAnsi="Times New Roman" w:cs="Times New Roman"/>
            <w:b/>
            <w:bCs/>
            <w:noProof/>
            <w:webHidden/>
          </w:rPr>
          <w:fldChar w:fldCharType="begin"/>
        </w:r>
        <w:r w:rsidRPr="00067D03">
          <w:rPr>
            <w:rFonts w:ascii="Times New Roman" w:eastAsia="Calibri" w:hAnsi="Times New Roman" w:cs="Times New Roman"/>
            <w:b/>
            <w:bCs/>
            <w:noProof/>
            <w:webHidden/>
          </w:rPr>
          <w:instrText xml:space="preserve"> PAGEREF _Toc156825287 \h </w:instrText>
        </w:r>
        <w:r w:rsidRPr="00067D03">
          <w:rPr>
            <w:rFonts w:ascii="Times New Roman" w:eastAsia="Calibri" w:hAnsi="Times New Roman" w:cs="Times New Roman"/>
            <w:b/>
            <w:bCs/>
            <w:noProof/>
            <w:webHidden/>
          </w:rPr>
        </w:r>
        <w:r w:rsidRPr="00067D03">
          <w:rPr>
            <w:rFonts w:ascii="Times New Roman" w:eastAsia="Calibri" w:hAnsi="Times New Roman" w:cs="Times New Roman"/>
            <w:b/>
            <w:bCs/>
            <w:noProof/>
            <w:webHidden/>
          </w:rPr>
          <w:fldChar w:fldCharType="separate"/>
        </w:r>
        <w:r w:rsidRPr="00067D03">
          <w:rPr>
            <w:rFonts w:ascii="Times New Roman" w:eastAsia="Calibri" w:hAnsi="Times New Roman" w:cs="Times New Roman"/>
            <w:b/>
            <w:bCs/>
            <w:noProof/>
            <w:webHidden/>
          </w:rPr>
          <w:t>1</w:t>
        </w:r>
        <w:r w:rsidRPr="00067D03">
          <w:rPr>
            <w:rFonts w:ascii="Times New Roman" w:eastAsia="Calibri" w:hAnsi="Times New Roman" w:cs="Times New Roman"/>
            <w:b/>
            <w:bCs/>
            <w:noProof/>
            <w:webHidden/>
          </w:rPr>
          <w:fldChar w:fldCharType="end"/>
        </w:r>
      </w:hyperlink>
    </w:p>
    <w:p w14:paraId="6F9B697A" w14:textId="77777777" w:rsidR="00401A2E" w:rsidRPr="00067D03" w:rsidRDefault="0096534A" w:rsidP="00401A2E">
      <w:pPr>
        <w:tabs>
          <w:tab w:val="right" w:leader="dot" w:pos="9639"/>
        </w:tabs>
        <w:spacing w:before="120" w:line="276" w:lineRule="auto"/>
        <w:rPr>
          <w:rFonts w:ascii="Calibri" w:eastAsia="Times New Roman" w:hAnsi="Calibri" w:cs="Times New Roman"/>
          <w:noProof/>
          <w:lang w:eastAsia="ru-RU"/>
        </w:rPr>
      </w:pPr>
      <w:hyperlink w:anchor="_Toc156825288" w:history="1">
        <w:r w:rsidR="00401A2E" w:rsidRPr="00067D03">
          <w:rPr>
            <w:rFonts w:ascii="Times New Roman" w:eastAsia="Calibri" w:hAnsi="Times New Roman" w:cs="Times New Roman"/>
            <w:b/>
            <w:bCs/>
            <w:noProof/>
          </w:rPr>
          <w:t>1. Общая характеристика</w:t>
        </w:r>
        <w:r w:rsidR="00401A2E" w:rsidRPr="00067D03">
          <w:rPr>
            <w:rFonts w:ascii="Times New Roman" w:eastAsia="Calibri" w:hAnsi="Times New Roman" w:cs="Times New Roman"/>
            <w:b/>
            <w:bCs/>
            <w:noProof/>
            <w:webHidden/>
          </w:rPr>
          <w:tab/>
        </w:r>
        <w:r w:rsidR="00401A2E" w:rsidRPr="00067D03">
          <w:rPr>
            <w:rFonts w:ascii="Times New Roman" w:eastAsia="Calibri" w:hAnsi="Times New Roman" w:cs="Times New Roman"/>
            <w:b/>
            <w:bCs/>
            <w:noProof/>
            <w:webHidden/>
          </w:rPr>
          <w:fldChar w:fldCharType="begin"/>
        </w:r>
        <w:r w:rsidR="00401A2E" w:rsidRPr="00067D03">
          <w:rPr>
            <w:rFonts w:ascii="Times New Roman" w:eastAsia="Calibri" w:hAnsi="Times New Roman" w:cs="Times New Roman"/>
            <w:b/>
            <w:bCs/>
            <w:noProof/>
            <w:webHidden/>
          </w:rPr>
          <w:instrText xml:space="preserve"> PAGEREF _Toc156825288 \h </w:instrText>
        </w:r>
        <w:r w:rsidR="00401A2E" w:rsidRPr="00067D03">
          <w:rPr>
            <w:rFonts w:ascii="Times New Roman" w:eastAsia="Calibri" w:hAnsi="Times New Roman" w:cs="Times New Roman"/>
            <w:b/>
            <w:bCs/>
            <w:noProof/>
            <w:webHidden/>
          </w:rPr>
        </w:r>
        <w:r w:rsidR="00401A2E" w:rsidRPr="00067D03">
          <w:rPr>
            <w:rFonts w:ascii="Times New Roman" w:eastAsia="Calibri" w:hAnsi="Times New Roman" w:cs="Times New Roman"/>
            <w:b/>
            <w:bCs/>
            <w:noProof/>
            <w:webHidden/>
          </w:rPr>
          <w:fldChar w:fldCharType="separate"/>
        </w:r>
        <w:r w:rsidR="00401A2E" w:rsidRPr="00067D03">
          <w:rPr>
            <w:rFonts w:ascii="Times New Roman" w:eastAsia="Calibri" w:hAnsi="Times New Roman" w:cs="Times New Roman"/>
            <w:b/>
            <w:bCs/>
            <w:noProof/>
            <w:webHidden/>
          </w:rPr>
          <w:t>3</w:t>
        </w:r>
        <w:r w:rsidR="00401A2E" w:rsidRPr="00067D03">
          <w:rPr>
            <w:rFonts w:ascii="Times New Roman" w:eastAsia="Calibri" w:hAnsi="Times New Roman" w:cs="Times New Roman"/>
            <w:b/>
            <w:bCs/>
            <w:noProof/>
            <w:webHidden/>
          </w:rPr>
          <w:fldChar w:fldCharType="end"/>
        </w:r>
      </w:hyperlink>
    </w:p>
    <w:p w14:paraId="382A5E3D" w14:textId="77777777" w:rsidR="00401A2E" w:rsidRPr="00067D03" w:rsidRDefault="0096534A" w:rsidP="00401A2E">
      <w:pPr>
        <w:tabs>
          <w:tab w:val="right" w:leader="dot" w:pos="9639"/>
        </w:tabs>
        <w:spacing w:line="360" w:lineRule="auto"/>
        <w:ind w:left="238"/>
        <w:rPr>
          <w:rFonts w:ascii="Calibri" w:eastAsia="Times New Roman" w:hAnsi="Calibri" w:cs="Times New Roman"/>
          <w:i/>
          <w:iCs/>
          <w:noProof/>
          <w:lang w:eastAsia="ru-RU"/>
        </w:rPr>
      </w:pPr>
      <w:hyperlink w:anchor="_Toc156825289" w:history="1">
        <w:r w:rsidR="00401A2E" w:rsidRPr="00067D03">
          <w:rPr>
            <w:rFonts w:ascii="Times New Roman" w:eastAsia="Times New Roman" w:hAnsi="Times New Roman" w:cs="Times New Roman"/>
            <w:noProof/>
            <w:sz w:val="24"/>
            <w:szCs w:val="24"/>
            <w:lang w:eastAsia="ru-RU"/>
          </w:rPr>
          <w:t>1.1. Цель и место дисциплины в структуре образовательной программы</w:t>
        </w:r>
        <w:r w:rsidR="00401A2E" w:rsidRPr="00067D03">
          <w:rPr>
            <w:rFonts w:ascii="Times New Roman" w:eastAsia="Times New Roman" w:hAnsi="Times New Roman" w:cs="Times New Roman"/>
            <w:i/>
            <w:iCs/>
            <w:noProof/>
            <w:webHidden/>
            <w:sz w:val="24"/>
            <w:szCs w:val="24"/>
            <w:lang w:eastAsia="ru-RU"/>
          </w:rPr>
          <w:tab/>
        </w:r>
        <w:r w:rsidR="00401A2E" w:rsidRPr="00067D03">
          <w:rPr>
            <w:rFonts w:ascii="Times New Roman" w:eastAsia="Times New Roman" w:hAnsi="Times New Roman" w:cs="Times New Roman"/>
            <w:i/>
            <w:iCs/>
            <w:noProof/>
            <w:webHidden/>
            <w:sz w:val="24"/>
            <w:szCs w:val="24"/>
            <w:lang w:eastAsia="ru-RU"/>
          </w:rPr>
          <w:fldChar w:fldCharType="begin"/>
        </w:r>
        <w:r w:rsidR="00401A2E" w:rsidRPr="00067D03">
          <w:rPr>
            <w:rFonts w:ascii="Times New Roman" w:eastAsia="Times New Roman" w:hAnsi="Times New Roman" w:cs="Times New Roman"/>
            <w:i/>
            <w:iCs/>
            <w:noProof/>
            <w:webHidden/>
            <w:sz w:val="24"/>
            <w:szCs w:val="24"/>
            <w:lang w:eastAsia="ru-RU"/>
          </w:rPr>
          <w:instrText xml:space="preserve"> PAGEREF _Toc156825289 \h </w:instrText>
        </w:r>
        <w:r w:rsidR="00401A2E" w:rsidRPr="00067D03">
          <w:rPr>
            <w:rFonts w:ascii="Times New Roman" w:eastAsia="Times New Roman" w:hAnsi="Times New Roman" w:cs="Times New Roman"/>
            <w:i/>
            <w:iCs/>
            <w:noProof/>
            <w:webHidden/>
            <w:sz w:val="24"/>
            <w:szCs w:val="24"/>
            <w:lang w:eastAsia="ru-RU"/>
          </w:rPr>
        </w:r>
        <w:r w:rsidR="00401A2E" w:rsidRPr="00067D03">
          <w:rPr>
            <w:rFonts w:ascii="Times New Roman" w:eastAsia="Times New Roman" w:hAnsi="Times New Roman" w:cs="Times New Roman"/>
            <w:i/>
            <w:iCs/>
            <w:noProof/>
            <w:webHidden/>
            <w:sz w:val="24"/>
            <w:szCs w:val="24"/>
            <w:lang w:eastAsia="ru-RU"/>
          </w:rPr>
          <w:fldChar w:fldCharType="separate"/>
        </w:r>
        <w:r w:rsidR="00401A2E" w:rsidRPr="00067D03">
          <w:rPr>
            <w:rFonts w:ascii="Times New Roman" w:eastAsia="Times New Roman" w:hAnsi="Times New Roman" w:cs="Times New Roman"/>
            <w:i/>
            <w:iCs/>
            <w:noProof/>
            <w:webHidden/>
            <w:sz w:val="24"/>
            <w:szCs w:val="24"/>
            <w:lang w:eastAsia="ru-RU"/>
          </w:rPr>
          <w:t>3</w:t>
        </w:r>
        <w:r w:rsidR="00401A2E" w:rsidRPr="00067D03">
          <w:rPr>
            <w:rFonts w:ascii="Times New Roman" w:eastAsia="Times New Roman" w:hAnsi="Times New Roman" w:cs="Times New Roman"/>
            <w:i/>
            <w:iCs/>
            <w:noProof/>
            <w:webHidden/>
            <w:sz w:val="24"/>
            <w:szCs w:val="24"/>
            <w:lang w:eastAsia="ru-RU"/>
          </w:rPr>
          <w:fldChar w:fldCharType="end"/>
        </w:r>
      </w:hyperlink>
    </w:p>
    <w:p w14:paraId="4C6E19CF" w14:textId="77777777" w:rsidR="00401A2E" w:rsidRPr="00067D03" w:rsidRDefault="0096534A" w:rsidP="00401A2E">
      <w:pPr>
        <w:tabs>
          <w:tab w:val="right" w:leader="dot" w:pos="9639"/>
        </w:tabs>
        <w:spacing w:line="360" w:lineRule="auto"/>
        <w:ind w:left="238"/>
        <w:rPr>
          <w:rFonts w:ascii="Times New Roman" w:eastAsia="Times New Roman" w:hAnsi="Times New Roman" w:cs="Times New Roman"/>
          <w:i/>
          <w:iCs/>
          <w:noProof/>
          <w:sz w:val="24"/>
          <w:szCs w:val="24"/>
          <w:lang w:eastAsia="ru-RU"/>
        </w:rPr>
      </w:pPr>
      <w:hyperlink w:anchor="_Toc156825290" w:history="1">
        <w:r w:rsidR="00401A2E" w:rsidRPr="00067D03">
          <w:rPr>
            <w:rFonts w:ascii="Times New Roman" w:eastAsia="Times New Roman" w:hAnsi="Times New Roman" w:cs="Times New Roman"/>
            <w:noProof/>
            <w:sz w:val="24"/>
            <w:szCs w:val="24"/>
            <w:lang w:eastAsia="ru-RU"/>
          </w:rPr>
          <w:t>1.2. Планируемые результаты освоения дисциплины</w:t>
        </w:r>
        <w:r w:rsidR="00401A2E" w:rsidRPr="00067D03">
          <w:rPr>
            <w:rFonts w:ascii="Times New Roman" w:eastAsia="Times New Roman" w:hAnsi="Times New Roman" w:cs="Times New Roman"/>
            <w:i/>
            <w:iCs/>
            <w:noProof/>
            <w:webHidden/>
            <w:sz w:val="24"/>
            <w:szCs w:val="24"/>
            <w:lang w:eastAsia="ru-RU"/>
          </w:rPr>
          <w:tab/>
        </w:r>
        <w:r w:rsidR="00401A2E" w:rsidRPr="00067D03">
          <w:rPr>
            <w:rFonts w:ascii="Times New Roman" w:eastAsia="Times New Roman" w:hAnsi="Times New Roman" w:cs="Times New Roman"/>
            <w:i/>
            <w:iCs/>
            <w:noProof/>
            <w:webHidden/>
            <w:sz w:val="24"/>
            <w:szCs w:val="24"/>
            <w:lang w:eastAsia="ru-RU"/>
          </w:rPr>
          <w:fldChar w:fldCharType="begin"/>
        </w:r>
        <w:r w:rsidR="00401A2E" w:rsidRPr="00067D03">
          <w:rPr>
            <w:rFonts w:ascii="Times New Roman" w:eastAsia="Times New Roman" w:hAnsi="Times New Roman" w:cs="Times New Roman"/>
            <w:i/>
            <w:iCs/>
            <w:noProof/>
            <w:webHidden/>
            <w:sz w:val="24"/>
            <w:szCs w:val="24"/>
            <w:lang w:eastAsia="ru-RU"/>
          </w:rPr>
          <w:instrText xml:space="preserve"> PAGEREF _Toc156825290 \h </w:instrText>
        </w:r>
        <w:r w:rsidR="00401A2E" w:rsidRPr="00067D03">
          <w:rPr>
            <w:rFonts w:ascii="Times New Roman" w:eastAsia="Times New Roman" w:hAnsi="Times New Roman" w:cs="Times New Roman"/>
            <w:i/>
            <w:iCs/>
            <w:noProof/>
            <w:webHidden/>
            <w:sz w:val="24"/>
            <w:szCs w:val="24"/>
            <w:lang w:eastAsia="ru-RU"/>
          </w:rPr>
        </w:r>
        <w:r w:rsidR="00401A2E" w:rsidRPr="00067D03">
          <w:rPr>
            <w:rFonts w:ascii="Times New Roman" w:eastAsia="Times New Roman" w:hAnsi="Times New Roman" w:cs="Times New Roman"/>
            <w:i/>
            <w:iCs/>
            <w:noProof/>
            <w:webHidden/>
            <w:sz w:val="24"/>
            <w:szCs w:val="24"/>
            <w:lang w:eastAsia="ru-RU"/>
          </w:rPr>
          <w:fldChar w:fldCharType="separate"/>
        </w:r>
        <w:r w:rsidR="00401A2E" w:rsidRPr="00067D03">
          <w:rPr>
            <w:rFonts w:ascii="Times New Roman" w:eastAsia="Times New Roman" w:hAnsi="Times New Roman" w:cs="Times New Roman"/>
            <w:i/>
            <w:iCs/>
            <w:noProof/>
            <w:webHidden/>
            <w:sz w:val="24"/>
            <w:szCs w:val="24"/>
            <w:lang w:eastAsia="ru-RU"/>
          </w:rPr>
          <w:t>3</w:t>
        </w:r>
        <w:r w:rsidR="00401A2E" w:rsidRPr="00067D03">
          <w:rPr>
            <w:rFonts w:ascii="Times New Roman" w:eastAsia="Times New Roman" w:hAnsi="Times New Roman" w:cs="Times New Roman"/>
            <w:i/>
            <w:iCs/>
            <w:noProof/>
            <w:webHidden/>
            <w:sz w:val="24"/>
            <w:szCs w:val="24"/>
            <w:lang w:eastAsia="ru-RU"/>
          </w:rPr>
          <w:fldChar w:fldCharType="end"/>
        </w:r>
      </w:hyperlink>
    </w:p>
    <w:p w14:paraId="36E0F743" w14:textId="77777777" w:rsidR="00401A2E" w:rsidRPr="00067D03" w:rsidRDefault="00401A2E" w:rsidP="00401A2E">
      <w:pPr>
        <w:tabs>
          <w:tab w:val="left" w:pos="284"/>
          <w:tab w:val="left" w:pos="426"/>
          <w:tab w:val="left" w:pos="567"/>
        </w:tabs>
        <w:spacing w:after="120"/>
        <w:ind w:firstLine="284"/>
        <w:rPr>
          <w:rFonts w:ascii="Times New Roman" w:eastAsia="Calibri" w:hAnsi="Times New Roman" w:cs="Times New Roman"/>
          <w:noProof/>
          <w:sz w:val="24"/>
          <w:szCs w:val="24"/>
        </w:rPr>
      </w:pPr>
      <w:r w:rsidRPr="00067D03">
        <w:rPr>
          <w:rFonts w:ascii="Times New Roman" w:eastAsia="Calibri" w:hAnsi="Times New Roman" w:cs="Times New Roman"/>
          <w:noProof/>
          <w:sz w:val="24"/>
          <w:szCs w:val="24"/>
        </w:rPr>
        <w:t>1.3.Обоснование часов вариативной части ОПОП-П………………………………..……...…6</w:t>
      </w:r>
    </w:p>
    <w:p w14:paraId="6F7A8FBE" w14:textId="77777777" w:rsidR="00401A2E" w:rsidRPr="00067D03" w:rsidRDefault="0096534A" w:rsidP="00401A2E">
      <w:pPr>
        <w:tabs>
          <w:tab w:val="right" w:leader="dot" w:pos="9639"/>
        </w:tabs>
        <w:spacing w:before="120" w:line="276" w:lineRule="auto"/>
        <w:rPr>
          <w:rFonts w:ascii="Calibri" w:eastAsia="Times New Roman" w:hAnsi="Calibri" w:cs="Times New Roman"/>
          <w:noProof/>
          <w:lang w:eastAsia="ru-RU"/>
        </w:rPr>
      </w:pPr>
      <w:hyperlink w:anchor="_Toc156825291" w:history="1">
        <w:r w:rsidR="00401A2E" w:rsidRPr="00067D03">
          <w:rPr>
            <w:rFonts w:ascii="Times New Roman" w:eastAsia="Calibri" w:hAnsi="Times New Roman" w:cs="Times New Roman"/>
            <w:b/>
            <w:bCs/>
            <w:noProof/>
          </w:rPr>
          <w:t>2. Структура и содержание ДИСЦИПЛИНЫ</w:t>
        </w:r>
        <w:r w:rsidR="00401A2E" w:rsidRPr="00067D03">
          <w:rPr>
            <w:rFonts w:ascii="Times New Roman" w:eastAsia="Calibri" w:hAnsi="Times New Roman" w:cs="Times New Roman"/>
            <w:b/>
            <w:bCs/>
            <w:noProof/>
            <w:webHidden/>
          </w:rPr>
          <w:tab/>
        </w:r>
        <w:r w:rsidR="00401A2E" w:rsidRPr="00067D03">
          <w:rPr>
            <w:rFonts w:ascii="Times New Roman" w:eastAsia="Calibri" w:hAnsi="Times New Roman" w:cs="Times New Roman"/>
            <w:b/>
            <w:bCs/>
            <w:noProof/>
            <w:webHidden/>
          </w:rPr>
          <w:fldChar w:fldCharType="begin"/>
        </w:r>
        <w:r w:rsidR="00401A2E" w:rsidRPr="00067D03">
          <w:rPr>
            <w:rFonts w:ascii="Times New Roman" w:eastAsia="Calibri" w:hAnsi="Times New Roman" w:cs="Times New Roman"/>
            <w:b/>
            <w:bCs/>
            <w:noProof/>
            <w:webHidden/>
          </w:rPr>
          <w:instrText xml:space="preserve"> PAGEREF _Toc156825291 \h </w:instrText>
        </w:r>
        <w:r w:rsidR="00401A2E" w:rsidRPr="00067D03">
          <w:rPr>
            <w:rFonts w:ascii="Times New Roman" w:eastAsia="Calibri" w:hAnsi="Times New Roman" w:cs="Times New Roman"/>
            <w:b/>
            <w:bCs/>
            <w:noProof/>
            <w:webHidden/>
          </w:rPr>
        </w:r>
        <w:r w:rsidR="00401A2E" w:rsidRPr="00067D03">
          <w:rPr>
            <w:rFonts w:ascii="Times New Roman" w:eastAsia="Calibri" w:hAnsi="Times New Roman" w:cs="Times New Roman"/>
            <w:b/>
            <w:bCs/>
            <w:noProof/>
            <w:webHidden/>
          </w:rPr>
          <w:fldChar w:fldCharType="separate"/>
        </w:r>
        <w:r w:rsidR="00401A2E" w:rsidRPr="00067D03">
          <w:rPr>
            <w:rFonts w:ascii="Times New Roman" w:eastAsia="Calibri" w:hAnsi="Times New Roman" w:cs="Times New Roman"/>
            <w:b/>
            <w:bCs/>
            <w:noProof/>
            <w:webHidden/>
          </w:rPr>
          <w:t>7</w:t>
        </w:r>
        <w:r w:rsidR="00401A2E" w:rsidRPr="00067D03">
          <w:rPr>
            <w:rFonts w:ascii="Times New Roman" w:eastAsia="Calibri" w:hAnsi="Times New Roman" w:cs="Times New Roman"/>
            <w:b/>
            <w:bCs/>
            <w:noProof/>
            <w:webHidden/>
          </w:rPr>
          <w:fldChar w:fldCharType="end"/>
        </w:r>
      </w:hyperlink>
    </w:p>
    <w:p w14:paraId="4BE95406" w14:textId="77777777" w:rsidR="00401A2E" w:rsidRPr="00067D03" w:rsidRDefault="0096534A" w:rsidP="00401A2E">
      <w:pPr>
        <w:tabs>
          <w:tab w:val="right" w:leader="dot" w:pos="9639"/>
        </w:tabs>
        <w:spacing w:line="360" w:lineRule="auto"/>
        <w:ind w:left="238"/>
        <w:rPr>
          <w:rFonts w:ascii="Calibri" w:eastAsia="Times New Roman" w:hAnsi="Calibri" w:cs="Times New Roman"/>
          <w:i/>
          <w:iCs/>
          <w:noProof/>
          <w:lang w:eastAsia="ru-RU"/>
        </w:rPr>
      </w:pPr>
      <w:hyperlink w:anchor="_Toc156825292" w:history="1">
        <w:r w:rsidR="00401A2E" w:rsidRPr="00067D03">
          <w:rPr>
            <w:rFonts w:ascii="Times New Roman" w:eastAsia="Times New Roman" w:hAnsi="Times New Roman" w:cs="Times New Roman"/>
            <w:noProof/>
            <w:sz w:val="24"/>
            <w:szCs w:val="24"/>
            <w:lang w:eastAsia="ru-RU"/>
          </w:rPr>
          <w:t>2.1. Трудоемкость освоения дисциплины</w:t>
        </w:r>
        <w:r w:rsidR="00401A2E" w:rsidRPr="00067D03">
          <w:rPr>
            <w:rFonts w:ascii="Times New Roman" w:eastAsia="Times New Roman" w:hAnsi="Times New Roman" w:cs="Times New Roman"/>
            <w:i/>
            <w:iCs/>
            <w:noProof/>
            <w:webHidden/>
            <w:sz w:val="24"/>
            <w:szCs w:val="24"/>
            <w:lang w:eastAsia="ru-RU"/>
          </w:rPr>
          <w:tab/>
        </w:r>
        <w:r w:rsidR="00401A2E" w:rsidRPr="00067D03">
          <w:rPr>
            <w:rFonts w:ascii="Times New Roman" w:eastAsia="Times New Roman" w:hAnsi="Times New Roman" w:cs="Times New Roman"/>
            <w:i/>
            <w:iCs/>
            <w:noProof/>
            <w:webHidden/>
            <w:sz w:val="24"/>
            <w:szCs w:val="24"/>
            <w:lang w:eastAsia="ru-RU"/>
          </w:rPr>
          <w:fldChar w:fldCharType="begin"/>
        </w:r>
        <w:r w:rsidR="00401A2E" w:rsidRPr="00067D03">
          <w:rPr>
            <w:rFonts w:ascii="Times New Roman" w:eastAsia="Times New Roman" w:hAnsi="Times New Roman" w:cs="Times New Roman"/>
            <w:i/>
            <w:iCs/>
            <w:noProof/>
            <w:webHidden/>
            <w:sz w:val="24"/>
            <w:szCs w:val="24"/>
            <w:lang w:eastAsia="ru-RU"/>
          </w:rPr>
          <w:instrText xml:space="preserve"> PAGEREF _Toc156825292 \h </w:instrText>
        </w:r>
        <w:r w:rsidR="00401A2E" w:rsidRPr="00067D03">
          <w:rPr>
            <w:rFonts w:ascii="Times New Roman" w:eastAsia="Times New Roman" w:hAnsi="Times New Roman" w:cs="Times New Roman"/>
            <w:i/>
            <w:iCs/>
            <w:noProof/>
            <w:webHidden/>
            <w:sz w:val="24"/>
            <w:szCs w:val="24"/>
            <w:lang w:eastAsia="ru-RU"/>
          </w:rPr>
        </w:r>
        <w:r w:rsidR="00401A2E" w:rsidRPr="00067D03">
          <w:rPr>
            <w:rFonts w:ascii="Times New Roman" w:eastAsia="Times New Roman" w:hAnsi="Times New Roman" w:cs="Times New Roman"/>
            <w:i/>
            <w:iCs/>
            <w:noProof/>
            <w:webHidden/>
            <w:sz w:val="24"/>
            <w:szCs w:val="24"/>
            <w:lang w:eastAsia="ru-RU"/>
          </w:rPr>
          <w:fldChar w:fldCharType="separate"/>
        </w:r>
        <w:r w:rsidR="00401A2E" w:rsidRPr="00067D03">
          <w:rPr>
            <w:rFonts w:ascii="Times New Roman" w:eastAsia="Times New Roman" w:hAnsi="Times New Roman" w:cs="Times New Roman"/>
            <w:i/>
            <w:iCs/>
            <w:noProof/>
            <w:webHidden/>
            <w:sz w:val="24"/>
            <w:szCs w:val="24"/>
            <w:lang w:eastAsia="ru-RU"/>
          </w:rPr>
          <w:t>7</w:t>
        </w:r>
        <w:r w:rsidR="00401A2E" w:rsidRPr="00067D03">
          <w:rPr>
            <w:rFonts w:ascii="Times New Roman" w:eastAsia="Times New Roman" w:hAnsi="Times New Roman" w:cs="Times New Roman"/>
            <w:i/>
            <w:iCs/>
            <w:noProof/>
            <w:webHidden/>
            <w:sz w:val="24"/>
            <w:szCs w:val="24"/>
            <w:lang w:eastAsia="ru-RU"/>
          </w:rPr>
          <w:fldChar w:fldCharType="end"/>
        </w:r>
      </w:hyperlink>
    </w:p>
    <w:p w14:paraId="51494884" w14:textId="77777777" w:rsidR="00401A2E" w:rsidRPr="00067D03" w:rsidRDefault="0096534A" w:rsidP="00401A2E">
      <w:pPr>
        <w:tabs>
          <w:tab w:val="right" w:leader="dot" w:pos="9639"/>
        </w:tabs>
        <w:spacing w:line="360" w:lineRule="auto"/>
        <w:ind w:left="238"/>
        <w:rPr>
          <w:rFonts w:ascii="Calibri" w:eastAsia="Times New Roman" w:hAnsi="Calibri" w:cs="Times New Roman"/>
          <w:i/>
          <w:iCs/>
          <w:noProof/>
          <w:lang w:eastAsia="ru-RU"/>
        </w:rPr>
      </w:pPr>
      <w:hyperlink w:anchor="_Toc156825293" w:history="1">
        <w:r w:rsidR="00401A2E" w:rsidRPr="00067D03">
          <w:rPr>
            <w:rFonts w:ascii="Times New Roman" w:eastAsia="Times New Roman" w:hAnsi="Times New Roman" w:cs="Times New Roman"/>
            <w:noProof/>
            <w:sz w:val="24"/>
            <w:szCs w:val="24"/>
            <w:lang w:eastAsia="ru-RU"/>
          </w:rPr>
          <w:t>2.2. Содержание дисциплины</w:t>
        </w:r>
        <w:r w:rsidR="00401A2E" w:rsidRPr="00067D03">
          <w:rPr>
            <w:rFonts w:ascii="Times New Roman" w:eastAsia="Times New Roman" w:hAnsi="Times New Roman" w:cs="Times New Roman"/>
            <w:i/>
            <w:iCs/>
            <w:noProof/>
            <w:webHidden/>
            <w:sz w:val="24"/>
            <w:szCs w:val="24"/>
            <w:lang w:eastAsia="ru-RU"/>
          </w:rPr>
          <w:tab/>
        </w:r>
        <w:r w:rsidR="00401A2E" w:rsidRPr="00067D03">
          <w:rPr>
            <w:rFonts w:ascii="Times New Roman" w:eastAsia="Times New Roman" w:hAnsi="Times New Roman" w:cs="Times New Roman"/>
            <w:i/>
            <w:iCs/>
            <w:noProof/>
            <w:webHidden/>
            <w:sz w:val="24"/>
            <w:szCs w:val="24"/>
            <w:lang w:eastAsia="ru-RU"/>
          </w:rPr>
          <w:fldChar w:fldCharType="begin"/>
        </w:r>
        <w:r w:rsidR="00401A2E" w:rsidRPr="00067D03">
          <w:rPr>
            <w:rFonts w:ascii="Times New Roman" w:eastAsia="Times New Roman" w:hAnsi="Times New Roman" w:cs="Times New Roman"/>
            <w:i/>
            <w:iCs/>
            <w:noProof/>
            <w:webHidden/>
            <w:sz w:val="24"/>
            <w:szCs w:val="24"/>
            <w:lang w:eastAsia="ru-RU"/>
          </w:rPr>
          <w:instrText xml:space="preserve"> PAGEREF _Toc156825293 \h </w:instrText>
        </w:r>
        <w:r w:rsidR="00401A2E" w:rsidRPr="00067D03">
          <w:rPr>
            <w:rFonts w:ascii="Times New Roman" w:eastAsia="Times New Roman" w:hAnsi="Times New Roman" w:cs="Times New Roman"/>
            <w:i/>
            <w:iCs/>
            <w:noProof/>
            <w:webHidden/>
            <w:sz w:val="24"/>
            <w:szCs w:val="24"/>
            <w:lang w:eastAsia="ru-RU"/>
          </w:rPr>
        </w:r>
        <w:r w:rsidR="00401A2E" w:rsidRPr="00067D03">
          <w:rPr>
            <w:rFonts w:ascii="Times New Roman" w:eastAsia="Times New Roman" w:hAnsi="Times New Roman" w:cs="Times New Roman"/>
            <w:i/>
            <w:iCs/>
            <w:noProof/>
            <w:webHidden/>
            <w:sz w:val="24"/>
            <w:szCs w:val="24"/>
            <w:lang w:eastAsia="ru-RU"/>
          </w:rPr>
          <w:fldChar w:fldCharType="separate"/>
        </w:r>
        <w:r w:rsidR="00401A2E" w:rsidRPr="00067D03">
          <w:rPr>
            <w:rFonts w:ascii="Times New Roman" w:eastAsia="Times New Roman" w:hAnsi="Times New Roman" w:cs="Times New Roman"/>
            <w:i/>
            <w:iCs/>
            <w:noProof/>
            <w:webHidden/>
            <w:sz w:val="24"/>
            <w:szCs w:val="24"/>
            <w:lang w:eastAsia="ru-RU"/>
          </w:rPr>
          <w:t>8</w:t>
        </w:r>
        <w:r w:rsidR="00401A2E" w:rsidRPr="00067D03">
          <w:rPr>
            <w:rFonts w:ascii="Times New Roman" w:eastAsia="Times New Roman" w:hAnsi="Times New Roman" w:cs="Times New Roman"/>
            <w:i/>
            <w:iCs/>
            <w:noProof/>
            <w:webHidden/>
            <w:sz w:val="24"/>
            <w:szCs w:val="24"/>
            <w:lang w:eastAsia="ru-RU"/>
          </w:rPr>
          <w:fldChar w:fldCharType="end"/>
        </w:r>
      </w:hyperlink>
    </w:p>
    <w:p w14:paraId="036FBDBC" w14:textId="77777777" w:rsidR="00401A2E" w:rsidRPr="00067D03" w:rsidRDefault="0096534A" w:rsidP="00401A2E">
      <w:pPr>
        <w:tabs>
          <w:tab w:val="right" w:leader="dot" w:pos="9639"/>
        </w:tabs>
        <w:spacing w:before="120" w:line="276" w:lineRule="auto"/>
        <w:rPr>
          <w:rFonts w:ascii="Calibri" w:eastAsia="Times New Roman" w:hAnsi="Calibri" w:cs="Times New Roman"/>
          <w:noProof/>
          <w:lang w:eastAsia="ru-RU"/>
        </w:rPr>
      </w:pPr>
      <w:hyperlink w:anchor="_Toc156825296" w:history="1">
        <w:r w:rsidR="00401A2E" w:rsidRPr="00067D03">
          <w:rPr>
            <w:rFonts w:ascii="Times New Roman" w:eastAsia="Calibri" w:hAnsi="Times New Roman" w:cs="Times New Roman"/>
            <w:b/>
            <w:bCs/>
            <w:noProof/>
          </w:rPr>
          <w:t>3. Условия реализации ДИСЦИПЛИНЫ</w:t>
        </w:r>
        <w:r w:rsidR="00401A2E" w:rsidRPr="00067D03">
          <w:rPr>
            <w:rFonts w:ascii="Times New Roman" w:eastAsia="Calibri" w:hAnsi="Times New Roman" w:cs="Times New Roman"/>
            <w:b/>
            <w:bCs/>
            <w:noProof/>
            <w:webHidden/>
          </w:rPr>
          <w:tab/>
        </w:r>
        <w:r w:rsidR="00401A2E" w:rsidRPr="00067D03">
          <w:rPr>
            <w:rFonts w:ascii="Times New Roman" w:eastAsia="Calibri" w:hAnsi="Times New Roman" w:cs="Times New Roman"/>
            <w:b/>
            <w:bCs/>
            <w:noProof/>
            <w:webHidden/>
          </w:rPr>
          <w:fldChar w:fldCharType="begin"/>
        </w:r>
        <w:r w:rsidR="00401A2E" w:rsidRPr="00067D03">
          <w:rPr>
            <w:rFonts w:ascii="Times New Roman" w:eastAsia="Calibri" w:hAnsi="Times New Roman" w:cs="Times New Roman"/>
            <w:b/>
            <w:bCs/>
            <w:noProof/>
            <w:webHidden/>
          </w:rPr>
          <w:instrText xml:space="preserve"> PAGEREF _Toc156825296 \h </w:instrText>
        </w:r>
        <w:r w:rsidR="00401A2E" w:rsidRPr="00067D03">
          <w:rPr>
            <w:rFonts w:ascii="Times New Roman" w:eastAsia="Calibri" w:hAnsi="Times New Roman" w:cs="Times New Roman"/>
            <w:b/>
            <w:bCs/>
            <w:noProof/>
            <w:webHidden/>
          </w:rPr>
        </w:r>
        <w:r w:rsidR="00401A2E" w:rsidRPr="00067D03">
          <w:rPr>
            <w:rFonts w:ascii="Times New Roman" w:eastAsia="Calibri" w:hAnsi="Times New Roman" w:cs="Times New Roman"/>
            <w:b/>
            <w:bCs/>
            <w:noProof/>
            <w:webHidden/>
          </w:rPr>
          <w:fldChar w:fldCharType="separate"/>
        </w:r>
        <w:r w:rsidR="00401A2E" w:rsidRPr="00067D03">
          <w:rPr>
            <w:rFonts w:ascii="Times New Roman" w:eastAsia="Calibri" w:hAnsi="Times New Roman" w:cs="Times New Roman"/>
            <w:b/>
            <w:bCs/>
            <w:noProof/>
            <w:webHidden/>
          </w:rPr>
          <w:t>11</w:t>
        </w:r>
        <w:r w:rsidR="00401A2E" w:rsidRPr="00067D03">
          <w:rPr>
            <w:rFonts w:ascii="Times New Roman" w:eastAsia="Calibri" w:hAnsi="Times New Roman" w:cs="Times New Roman"/>
            <w:b/>
            <w:bCs/>
            <w:noProof/>
            <w:webHidden/>
          </w:rPr>
          <w:fldChar w:fldCharType="end"/>
        </w:r>
      </w:hyperlink>
    </w:p>
    <w:p w14:paraId="70CE773D" w14:textId="77777777" w:rsidR="00401A2E" w:rsidRPr="00067D03" w:rsidRDefault="0096534A" w:rsidP="00401A2E">
      <w:pPr>
        <w:tabs>
          <w:tab w:val="right" w:leader="dot" w:pos="9639"/>
        </w:tabs>
        <w:spacing w:line="360" w:lineRule="auto"/>
        <w:ind w:left="238"/>
        <w:rPr>
          <w:rFonts w:ascii="Calibri" w:eastAsia="Times New Roman" w:hAnsi="Calibri" w:cs="Times New Roman"/>
          <w:i/>
          <w:iCs/>
          <w:noProof/>
          <w:lang w:eastAsia="ru-RU"/>
        </w:rPr>
      </w:pPr>
      <w:hyperlink w:anchor="_Toc156825297" w:history="1">
        <w:r w:rsidR="00401A2E" w:rsidRPr="00067D03">
          <w:rPr>
            <w:rFonts w:ascii="Times New Roman" w:eastAsia="Times New Roman" w:hAnsi="Times New Roman" w:cs="Times New Roman"/>
            <w:noProof/>
            <w:sz w:val="24"/>
            <w:szCs w:val="24"/>
            <w:lang w:eastAsia="ru-RU"/>
          </w:rPr>
          <w:t>3.1. Материально-техническое обеспечение</w:t>
        </w:r>
        <w:r w:rsidR="00401A2E" w:rsidRPr="00067D03">
          <w:rPr>
            <w:rFonts w:ascii="Times New Roman" w:eastAsia="Times New Roman" w:hAnsi="Times New Roman" w:cs="Times New Roman"/>
            <w:i/>
            <w:iCs/>
            <w:noProof/>
            <w:webHidden/>
            <w:sz w:val="24"/>
            <w:szCs w:val="24"/>
            <w:lang w:eastAsia="ru-RU"/>
          </w:rPr>
          <w:tab/>
        </w:r>
        <w:r w:rsidR="00401A2E" w:rsidRPr="00067D03">
          <w:rPr>
            <w:rFonts w:ascii="Times New Roman" w:eastAsia="Times New Roman" w:hAnsi="Times New Roman" w:cs="Times New Roman"/>
            <w:i/>
            <w:iCs/>
            <w:noProof/>
            <w:webHidden/>
            <w:sz w:val="24"/>
            <w:szCs w:val="24"/>
            <w:lang w:eastAsia="ru-RU"/>
          </w:rPr>
          <w:fldChar w:fldCharType="begin"/>
        </w:r>
        <w:r w:rsidR="00401A2E" w:rsidRPr="00067D03">
          <w:rPr>
            <w:rFonts w:ascii="Times New Roman" w:eastAsia="Times New Roman" w:hAnsi="Times New Roman" w:cs="Times New Roman"/>
            <w:i/>
            <w:iCs/>
            <w:noProof/>
            <w:webHidden/>
            <w:sz w:val="24"/>
            <w:szCs w:val="24"/>
            <w:lang w:eastAsia="ru-RU"/>
          </w:rPr>
          <w:instrText xml:space="preserve"> PAGEREF _Toc156825297 \h </w:instrText>
        </w:r>
        <w:r w:rsidR="00401A2E" w:rsidRPr="00067D03">
          <w:rPr>
            <w:rFonts w:ascii="Times New Roman" w:eastAsia="Times New Roman" w:hAnsi="Times New Roman" w:cs="Times New Roman"/>
            <w:i/>
            <w:iCs/>
            <w:noProof/>
            <w:webHidden/>
            <w:sz w:val="24"/>
            <w:szCs w:val="24"/>
            <w:lang w:eastAsia="ru-RU"/>
          </w:rPr>
        </w:r>
        <w:r w:rsidR="00401A2E" w:rsidRPr="00067D03">
          <w:rPr>
            <w:rFonts w:ascii="Times New Roman" w:eastAsia="Times New Roman" w:hAnsi="Times New Roman" w:cs="Times New Roman"/>
            <w:i/>
            <w:iCs/>
            <w:noProof/>
            <w:webHidden/>
            <w:sz w:val="24"/>
            <w:szCs w:val="24"/>
            <w:lang w:eastAsia="ru-RU"/>
          </w:rPr>
          <w:fldChar w:fldCharType="separate"/>
        </w:r>
        <w:r w:rsidR="00401A2E" w:rsidRPr="00067D03">
          <w:rPr>
            <w:rFonts w:ascii="Times New Roman" w:eastAsia="Times New Roman" w:hAnsi="Times New Roman" w:cs="Times New Roman"/>
            <w:i/>
            <w:iCs/>
            <w:noProof/>
            <w:webHidden/>
            <w:sz w:val="24"/>
            <w:szCs w:val="24"/>
            <w:lang w:eastAsia="ru-RU"/>
          </w:rPr>
          <w:t>11</w:t>
        </w:r>
        <w:r w:rsidR="00401A2E" w:rsidRPr="00067D03">
          <w:rPr>
            <w:rFonts w:ascii="Times New Roman" w:eastAsia="Times New Roman" w:hAnsi="Times New Roman" w:cs="Times New Roman"/>
            <w:i/>
            <w:iCs/>
            <w:noProof/>
            <w:webHidden/>
            <w:sz w:val="24"/>
            <w:szCs w:val="24"/>
            <w:lang w:eastAsia="ru-RU"/>
          </w:rPr>
          <w:fldChar w:fldCharType="end"/>
        </w:r>
      </w:hyperlink>
    </w:p>
    <w:p w14:paraId="3BC143DD" w14:textId="77777777" w:rsidR="00401A2E" w:rsidRPr="00067D03" w:rsidRDefault="0096534A" w:rsidP="00401A2E">
      <w:pPr>
        <w:tabs>
          <w:tab w:val="right" w:leader="dot" w:pos="9639"/>
        </w:tabs>
        <w:spacing w:line="360" w:lineRule="auto"/>
        <w:ind w:left="238"/>
        <w:rPr>
          <w:rFonts w:ascii="Calibri" w:eastAsia="Times New Roman" w:hAnsi="Calibri" w:cs="Times New Roman"/>
          <w:i/>
          <w:iCs/>
          <w:noProof/>
          <w:lang w:eastAsia="ru-RU"/>
        </w:rPr>
      </w:pPr>
      <w:hyperlink w:anchor="_Toc156825298" w:history="1">
        <w:r w:rsidR="00401A2E" w:rsidRPr="00067D03">
          <w:rPr>
            <w:rFonts w:ascii="Times New Roman" w:eastAsia="Times New Roman" w:hAnsi="Times New Roman" w:cs="Times New Roman"/>
            <w:noProof/>
            <w:sz w:val="24"/>
            <w:szCs w:val="24"/>
            <w:lang w:eastAsia="ru-RU"/>
          </w:rPr>
          <w:t>3.2. Учебно-методическое обеспечение</w:t>
        </w:r>
        <w:r w:rsidR="00401A2E" w:rsidRPr="00067D03">
          <w:rPr>
            <w:rFonts w:ascii="Times New Roman" w:eastAsia="Times New Roman" w:hAnsi="Times New Roman" w:cs="Times New Roman"/>
            <w:i/>
            <w:iCs/>
            <w:noProof/>
            <w:webHidden/>
            <w:sz w:val="24"/>
            <w:szCs w:val="24"/>
            <w:lang w:eastAsia="ru-RU"/>
          </w:rPr>
          <w:tab/>
        </w:r>
        <w:r w:rsidR="00401A2E" w:rsidRPr="00067D03">
          <w:rPr>
            <w:rFonts w:ascii="Times New Roman" w:eastAsia="Times New Roman" w:hAnsi="Times New Roman" w:cs="Times New Roman"/>
            <w:i/>
            <w:iCs/>
            <w:noProof/>
            <w:webHidden/>
            <w:sz w:val="24"/>
            <w:szCs w:val="24"/>
            <w:lang w:eastAsia="ru-RU"/>
          </w:rPr>
          <w:fldChar w:fldCharType="begin"/>
        </w:r>
        <w:r w:rsidR="00401A2E" w:rsidRPr="00067D03">
          <w:rPr>
            <w:rFonts w:ascii="Times New Roman" w:eastAsia="Times New Roman" w:hAnsi="Times New Roman" w:cs="Times New Roman"/>
            <w:i/>
            <w:iCs/>
            <w:noProof/>
            <w:webHidden/>
            <w:sz w:val="24"/>
            <w:szCs w:val="24"/>
            <w:lang w:eastAsia="ru-RU"/>
          </w:rPr>
          <w:instrText xml:space="preserve"> PAGEREF _Toc156825298 \h </w:instrText>
        </w:r>
        <w:r w:rsidR="00401A2E" w:rsidRPr="00067D03">
          <w:rPr>
            <w:rFonts w:ascii="Times New Roman" w:eastAsia="Times New Roman" w:hAnsi="Times New Roman" w:cs="Times New Roman"/>
            <w:i/>
            <w:iCs/>
            <w:noProof/>
            <w:webHidden/>
            <w:sz w:val="24"/>
            <w:szCs w:val="24"/>
            <w:lang w:eastAsia="ru-RU"/>
          </w:rPr>
        </w:r>
        <w:r w:rsidR="00401A2E" w:rsidRPr="00067D03">
          <w:rPr>
            <w:rFonts w:ascii="Times New Roman" w:eastAsia="Times New Roman" w:hAnsi="Times New Roman" w:cs="Times New Roman"/>
            <w:i/>
            <w:iCs/>
            <w:noProof/>
            <w:webHidden/>
            <w:sz w:val="24"/>
            <w:szCs w:val="24"/>
            <w:lang w:eastAsia="ru-RU"/>
          </w:rPr>
          <w:fldChar w:fldCharType="separate"/>
        </w:r>
        <w:r w:rsidR="00401A2E" w:rsidRPr="00067D03">
          <w:rPr>
            <w:rFonts w:ascii="Times New Roman" w:eastAsia="Times New Roman" w:hAnsi="Times New Roman" w:cs="Times New Roman"/>
            <w:i/>
            <w:iCs/>
            <w:noProof/>
            <w:webHidden/>
            <w:sz w:val="24"/>
            <w:szCs w:val="24"/>
            <w:lang w:eastAsia="ru-RU"/>
          </w:rPr>
          <w:t>11</w:t>
        </w:r>
        <w:r w:rsidR="00401A2E" w:rsidRPr="00067D03">
          <w:rPr>
            <w:rFonts w:ascii="Times New Roman" w:eastAsia="Times New Roman" w:hAnsi="Times New Roman" w:cs="Times New Roman"/>
            <w:i/>
            <w:iCs/>
            <w:noProof/>
            <w:webHidden/>
            <w:sz w:val="24"/>
            <w:szCs w:val="24"/>
            <w:lang w:eastAsia="ru-RU"/>
          </w:rPr>
          <w:fldChar w:fldCharType="end"/>
        </w:r>
      </w:hyperlink>
    </w:p>
    <w:p w14:paraId="005553EC" w14:textId="77777777" w:rsidR="00401A2E" w:rsidRPr="00067D03" w:rsidRDefault="0096534A" w:rsidP="00401A2E">
      <w:pPr>
        <w:tabs>
          <w:tab w:val="right" w:leader="dot" w:pos="9639"/>
        </w:tabs>
        <w:spacing w:before="120" w:line="276" w:lineRule="auto"/>
        <w:rPr>
          <w:rFonts w:ascii="Calibri" w:eastAsia="Times New Roman" w:hAnsi="Calibri" w:cs="Times New Roman"/>
          <w:noProof/>
          <w:lang w:eastAsia="ru-RU"/>
        </w:rPr>
      </w:pPr>
      <w:hyperlink w:anchor="_Toc156825299" w:history="1">
        <w:r w:rsidR="00401A2E" w:rsidRPr="00067D03">
          <w:rPr>
            <w:rFonts w:ascii="Times New Roman" w:eastAsia="Calibri" w:hAnsi="Times New Roman" w:cs="Times New Roman"/>
            <w:b/>
            <w:bCs/>
            <w:noProof/>
          </w:rPr>
          <w:t>4. Контроль и оценка результатов  освоения ДИСЦИПЛИНЫ</w:t>
        </w:r>
        <w:r w:rsidR="00401A2E" w:rsidRPr="00067D03">
          <w:rPr>
            <w:rFonts w:ascii="Times New Roman" w:eastAsia="Calibri" w:hAnsi="Times New Roman" w:cs="Times New Roman"/>
            <w:b/>
            <w:bCs/>
            <w:noProof/>
            <w:webHidden/>
          </w:rPr>
          <w:tab/>
        </w:r>
        <w:r w:rsidR="00401A2E" w:rsidRPr="00067D03">
          <w:rPr>
            <w:rFonts w:ascii="Times New Roman" w:eastAsia="Calibri" w:hAnsi="Times New Roman" w:cs="Times New Roman"/>
            <w:b/>
            <w:bCs/>
            <w:noProof/>
            <w:webHidden/>
          </w:rPr>
          <w:fldChar w:fldCharType="begin"/>
        </w:r>
        <w:r w:rsidR="00401A2E" w:rsidRPr="00067D03">
          <w:rPr>
            <w:rFonts w:ascii="Times New Roman" w:eastAsia="Calibri" w:hAnsi="Times New Roman" w:cs="Times New Roman"/>
            <w:b/>
            <w:bCs/>
            <w:noProof/>
            <w:webHidden/>
          </w:rPr>
          <w:instrText xml:space="preserve"> PAGEREF _Toc156825299 \h </w:instrText>
        </w:r>
        <w:r w:rsidR="00401A2E" w:rsidRPr="00067D03">
          <w:rPr>
            <w:rFonts w:ascii="Times New Roman" w:eastAsia="Calibri" w:hAnsi="Times New Roman" w:cs="Times New Roman"/>
            <w:b/>
            <w:bCs/>
            <w:noProof/>
            <w:webHidden/>
          </w:rPr>
        </w:r>
        <w:r w:rsidR="00401A2E" w:rsidRPr="00067D03">
          <w:rPr>
            <w:rFonts w:ascii="Times New Roman" w:eastAsia="Calibri" w:hAnsi="Times New Roman" w:cs="Times New Roman"/>
            <w:b/>
            <w:bCs/>
            <w:noProof/>
            <w:webHidden/>
          </w:rPr>
          <w:fldChar w:fldCharType="separate"/>
        </w:r>
        <w:r w:rsidR="00401A2E" w:rsidRPr="00067D03">
          <w:rPr>
            <w:rFonts w:ascii="Times New Roman" w:eastAsia="Calibri" w:hAnsi="Times New Roman" w:cs="Times New Roman"/>
            <w:b/>
            <w:bCs/>
            <w:noProof/>
            <w:webHidden/>
          </w:rPr>
          <w:t>12</w:t>
        </w:r>
        <w:r w:rsidR="00401A2E" w:rsidRPr="00067D03">
          <w:rPr>
            <w:rFonts w:ascii="Times New Roman" w:eastAsia="Calibri" w:hAnsi="Times New Roman" w:cs="Times New Roman"/>
            <w:b/>
            <w:bCs/>
            <w:noProof/>
            <w:webHidden/>
          </w:rPr>
          <w:fldChar w:fldCharType="end"/>
        </w:r>
      </w:hyperlink>
    </w:p>
    <w:p w14:paraId="64814805" w14:textId="77777777" w:rsidR="00401A2E" w:rsidRPr="00401A2E" w:rsidRDefault="00401A2E" w:rsidP="00401A2E">
      <w:pPr>
        <w:keepNext/>
        <w:spacing w:after="120"/>
        <w:outlineLvl w:val="0"/>
        <w:rPr>
          <w:rFonts w:ascii="Times New Roman" w:eastAsia="Segoe UI" w:hAnsi="Times New Roman" w:cs="Times New Roman"/>
          <w:caps/>
          <w:kern w:val="32"/>
          <w:sz w:val="24"/>
          <w:szCs w:val="24"/>
          <w:lang w:eastAsia="x-none"/>
        </w:rPr>
      </w:pPr>
      <w:r w:rsidRPr="00067D03">
        <w:rPr>
          <w:rFonts w:ascii="Times New Roman" w:eastAsia="Segoe UI" w:hAnsi="Times New Roman" w:cs="Times New Roman"/>
          <w:caps/>
          <w:kern w:val="32"/>
          <w:sz w:val="24"/>
          <w:szCs w:val="24"/>
          <w:lang w:eastAsia="x-none"/>
        </w:rPr>
        <w:fldChar w:fldCharType="end"/>
      </w:r>
    </w:p>
    <w:p w14:paraId="4EB4C601" w14:textId="77777777" w:rsidR="00401A2E" w:rsidRPr="00401A2E" w:rsidRDefault="00401A2E" w:rsidP="00401A2E">
      <w:pPr>
        <w:keepNext/>
        <w:spacing w:after="120"/>
        <w:outlineLvl w:val="0"/>
        <w:rPr>
          <w:rFonts w:ascii="Times New Roman" w:eastAsia="Segoe UI" w:hAnsi="Times New Roman" w:cs="Times New Roman"/>
          <w:b/>
          <w:bCs/>
          <w:caps/>
          <w:kern w:val="32"/>
          <w:sz w:val="24"/>
          <w:szCs w:val="24"/>
          <w:lang w:eastAsia="x-none"/>
        </w:rPr>
        <w:sectPr w:rsidR="00401A2E" w:rsidRPr="00401A2E" w:rsidSect="00AD5821">
          <w:headerReference w:type="even" r:id="rId94"/>
          <w:headerReference w:type="default" r:id="rId95"/>
          <w:pgSz w:w="11906" w:h="16838"/>
          <w:pgMar w:top="1134" w:right="567" w:bottom="1134" w:left="1701" w:header="709" w:footer="709" w:gutter="0"/>
          <w:cols w:space="708"/>
          <w:docGrid w:linePitch="360"/>
        </w:sectPr>
      </w:pPr>
    </w:p>
    <w:p w14:paraId="081CE298" w14:textId="77777777" w:rsidR="00401A2E" w:rsidRPr="00401A2E" w:rsidRDefault="00401A2E" w:rsidP="008F04A5">
      <w:pPr>
        <w:keepNext/>
        <w:numPr>
          <w:ilvl w:val="0"/>
          <w:numId w:val="34"/>
        </w:numPr>
        <w:spacing w:after="120"/>
        <w:jc w:val="center"/>
        <w:outlineLvl w:val="0"/>
        <w:rPr>
          <w:rFonts w:ascii="Times New Roman" w:eastAsia="Segoe UI" w:hAnsi="Times New Roman" w:cs="Times New Roman"/>
          <w:b/>
          <w:bCs/>
          <w:iCs/>
          <w:caps/>
          <w:kern w:val="32"/>
          <w:sz w:val="24"/>
          <w:szCs w:val="24"/>
          <w:lang w:val="x-none" w:eastAsia="x-none"/>
        </w:rPr>
      </w:pPr>
      <w:r w:rsidRPr="00401A2E">
        <w:rPr>
          <w:rFonts w:ascii="Times New Roman" w:eastAsia="Segoe UI" w:hAnsi="Times New Roman" w:cs="Times New Roman"/>
          <w:b/>
          <w:bCs/>
          <w:iCs/>
          <w:caps/>
          <w:kern w:val="32"/>
          <w:sz w:val="24"/>
          <w:szCs w:val="24"/>
          <w:lang w:val="x-none" w:eastAsia="x-none"/>
        </w:rPr>
        <w:lastRenderedPageBreak/>
        <w:t>Общая характеристика РАБОЧЕЙ ПРОГРАММЫ УЧЕБНОЙ ДИСЦИПЛИНЫ</w:t>
      </w:r>
    </w:p>
    <w:p w14:paraId="572D869B" w14:textId="77777777" w:rsidR="00401A2E" w:rsidRPr="00067D03" w:rsidRDefault="00401A2E" w:rsidP="00401A2E">
      <w:pPr>
        <w:widowControl w:val="0"/>
        <w:ind w:left="720"/>
        <w:jc w:val="center"/>
        <w:rPr>
          <w:rFonts w:ascii="Times New Roman" w:eastAsia="Segoe UI" w:hAnsi="Times New Roman" w:cs="Times New Roman"/>
          <w:b/>
          <w:sz w:val="24"/>
          <w:szCs w:val="24"/>
          <w:lang w:eastAsia="nl-NL"/>
        </w:rPr>
      </w:pPr>
      <w:r w:rsidRPr="00067D03">
        <w:rPr>
          <w:rFonts w:ascii="Times New Roman" w:eastAsia="Segoe UI" w:hAnsi="Times New Roman" w:cs="Times New Roman"/>
          <w:b/>
          <w:sz w:val="24"/>
          <w:szCs w:val="24"/>
          <w:lang w:eastAsia="nl-NL"/>
        </w:rPr>
        <w:t>«ОП.08 Информационные технологии в профессиональной деятельности»</w:t>
      </w:r>
    </w:p>
    <w:p w14:paraId="24680E39" w14:textId="77777777" w:rsidR="00067D03" w:rsidRDefault="00067D03" w:rsidP="00401A2E">
      <w:pPr>
        <w:spacing w:after="120" w:line="276" w:lineRule="auto"/>
        <w:ind w:firstLine="709"/>
        <w:outlineLvl w:val="1"/>
        <w:rPr>
          <w:rFonts w:ascii="Times New Roman" w:eastAsia="Segoe UI" w:hAnsi="Times New Roman" w:cs="Times New Roman"/>
          <w:sz w:val="24"/>
          <w:szCs w:val="24"/>
          <w:vertAlign w:val="superscript"/>
          <w:lang w:eastAsia="nl-NL"/>
        </w:rPr>
      </w:pPr>
    </w:p>
    <w:p w14:paraId="5E7DF32F" w14:textId="6A7EFACA" w:rsidR="00401A2E" w:rsidRPr="00401A2E" w:rsidRDefault="00401A2E" w:rsidP="00401A2E">
      <w:pPr>
        <w:spacing w:after="120" w:line="276" w:lineRule="auto"/>
        <w:ind w:firstLine="709"/>
        <w:outlineLvl w:val="1"/>
        <w:rPr>
          <w:rFonts w:ascii="Times New Roman" w:eastAsia="Segoe UI" w:hAnsi="Times New Roman" w:cs="Times New Roman"/>
          <w:b/>
          <w:bCs/>
          <w:color w:val="5A5A5A"/>
          <w:spacing w:val="15"/>
          <w:sz w:val="24"/>
          <w:szCs w:val="24"/>
          <w:lang w:eastAsia="ru-RU"/>
        </w:rPr>
      </w:pPr>
      <w:r w:rsidRPr="00401A2E">
        <w:rPr>
          <w:rFonts w:ascii="Times New Roman" w:eastAsia="Segoe UI" w:hAnsi="Times New Roman" w:cs="Times New Roman"/>
          <w:b/>
          <w:bCs/>
          <w:color w:val="5A5A5A"/>
          <w:spacing w:val="15"/>
          <w:sz w:val="24"/>
          <w:szCs w:val="24"/>
          <w:lang w:eastAsia="ru-RU"/>
        </w:rPr>
        <w:t>1.1. Цель и место дисциплины в структуре образовательной программы</w:t>
      </w:r>
    </w:p>
    <w:p w14:paraId="20E74CF5" w14:textId="77777777" w:rsidR="00401A2E" w:rsidRPr="00401A2E" w:rsidRDefault="00401A2E" w:rsidP="00067D03">
      <w:pPr>
        <w:suppressAutoHyphens/>
        <w:spacing w:line="276" w:lineRule="auto"/>
        <w:ind w:firstLine="709"/>
        <w:jc w:val="both"/>
        <w:rPr>
          <w:rFonts w:ascii="Times New Roman" w:eastAsia="Times New Roman" w:hAnsi="Times New Roman" w:cs="Times New Roman"/>
          <w:sz w:val="24"/>
          <w:szCs w:val="24"/>
          <w:lang w:eastAsia="ru-RU"/>
        </w:rPr>
      </w:pPr>
      <w:r w:rsidRPr="00401A2E">
        <w:rPr>
          <w:rFonts w:ascii="Times New Roman" w:eastAsia="Times New Roman" w:hAnsi="Times New Roman" w:cs="Times New Roman"/>
          <w:sz w:val="24"/>
          <w:szCs w:val="24"/>
          <w:lang w:eastAsia="ru-RU"/>
        </w:rPr>
        <w:t xml:space="preserve">Цель дисциплины </w:t>
      </w:r>
      <w:r w:rsidRPr="00401A2E">
        <w:rPr>
          <w:rFonts w:ascii="Times New Roman" w:eastAsia="Calibri" w:hAnsi="Times New Roman" w:cs="Times New Roman"/>
        </w:rPr>
        <w:t xml:space="preserve">«ОП.08. </w:t>
      </w:r>
      <w:r w:rsidRPr="00401A2E">
        <w:rPr>
          <w:rFonts w:ascii="Times New Roman" w:eastAsia="Segoe UI" w:hAnsi="Times New Roman" w:cs="Times New Roman"/>
        </w:rPr>
        <w:t>Информационные технологии в профессиональной деятельности</w:t>
      </w:r>
      <w:r w:rsidRPr="00401A2E">
        <w:rPr>
          <w:rFonts w:ascii="Times New Roman" w:eastAsia="Calibri" w:hAnsi="Times New Roman" w:cs="Times New Roman"/>
        </w:rPr>
        <w:t>»</w:t>
      </w:r>
      <w:r w:rsidRPr="00401A2E">
        <w:rPr>
          <w:rFonts w:ascii="Times New Roman" w:eastAsia="Times New Roman" w:hAnsi="Times New Roman" w:cs="Times New Roman"/>
          <w:sz w:val="24"/>
          <w:szCs w:val="24"/>
          <w:lang w:eastAsia="ru-RU"/>
        </w:rPr>
        <w:t xml:space="preserve">: </w:t>
      </w:r>
      <w:r w:rsidRPr="00401A2E">
        <w:rPr>
          <w:rFonts w:ascii="Times New Roman" w:eastAsia="Calibri" w:hAnsi="Times New Roman" w:cs="Times New Roman"/>
          <w:sz w:val="24"/>
          <w:szCs w:val="24"/>
        </w:rPr>
        <w:t>усвоение принципов работы в глобальных и локальных сетях и использование прикладных программ в профессиональной деятельности.</w:t>
      </w:r>
    </w:p>
    <w:p w14:paraId="648028A5" w14:textId="77777777" w:rsidR="00401A2E" w:rsidRPr="00401A2E" w:rsidRDefault="00401A2E" w:rsidP="00067D03">
      <w:pPr>
        <w:suppressAutoHyphens/>
        <w:spacing w:line="276" w:lineRule="auto"/>
        <w:ind w:firstLine="709"/>
        <w:jc w:val="both"/>
        <w:rPr>
          <w:rFonts w:ascii="Times New Roman" w:eastAsia="Calibri" w:hAnsi="Times New Roman" w:cs="Times New Roman"/>
          <w:sz w:val="24"/>
          <w:szCs w:val="24"/>
        </w:rPr>
      </w:pPr>
      <w:r w:rsidRPr="00401A2E">
        <w:rPr>
          <w:rFonts w:ascii="Times New Roman" w:eastAsia="Calibri" w:hAnsi="Times New Roman" w:cs="Times New Roman"/>
          <w:sz w:val="24"/>
          <w:szCs w:val="24"/>
        </w:rPr>
        <w:t xml:space="preserve">Дисциплина «ОП.08 Информационные технологии в профессиональной деятельности» включена в обязательную часть </w:t>
      </w:r>
      <w:r w:rsidRPr="00401A2E">
        <w:rPr>
          <w:rFonts w:ascii="Times New Roman" w:eastAsia="Calibri" w:hAnsi="Times New Roman" w:cs="Times New Roman"/>
          <w:noProof/>
          <w:sz w:val="24"/>
          <w:szCs w:val="24"/>
        </w:rPr>
        <w:t>общепрофессионального</w:t>
      </w:r>
      <w:r w:rsidRPr="00401A2E">
        <w:rPr>
          <w:rFonts w:ascii="Times New Roman" w:eastAsia="Calibri" w:hAnsi="Times New Roman" w:cs="Times New Roman"/>
          <w:sz w:val="24"/>
          <w:szCs w:val="24"/>
        </w:rPr>
        <w:t xml:space="preserve"> цикла образовательной программы</w:t>
      </w:r>
    </w:p>
    <w:p w14:paraId="23A43363" w14:textId="77777777" w:rsidR="00401A2E" w:rsidRPr="00401A2E" w:rsidRDefault="00401A2E" w:rsidP="00067D03">
      <w:pPr>
        <w:suppressAutoHyphens/>
        <w:spacing w:line="276" w:lineRule="auto"/>
        <w:ind w:firstLine="709"/>
        <w:jc w:val="both"/>
        <w:rPr>
          <w:rFonts w:ascii="Times New Roman" w:eastAsia="Calibri" w:hAnsi="Times New Roman" w:cs="Times New Roman"/>
          <w:sz w:val="24"/>
          <w:szCs w:val="24"/>
        </w:rPr>
      </w:pPr>
    </w:p>
    <w:p w14:paraId="6D541097" w14:textId="77777777" w:rsidR="00401A2E" w:rsidRPr="00401A2E" w:rsidRDefault="00401A2E" w:rsidP="00067D03">
      <w:pPr>
        <w:spacing w:after="120" w:line="276" w:lineRule="auto"/>
        <w:ind w:firstLine="709"/>
        <w:outlineLvl w:val="1"/>
        <w:rPr>
          <w:rFonts w:ascii="Times New Roman" w:eastAsia="Segoe UI" w:hAnsi="Times New Roman" w:cs="Times New Roman"/>
          <w:b/>
          <w:bCs/>
          <w:color w:val="5A5A5A"/>
          <w:spacing w:val="15"/>
          <w:sz w:val="24"/>
          <w:szCs w:val="24"/>
          <w:lang w:eastAsia="ru-RU"/>
        </w:rPr>
      </w:pPr>
      <w:r w:rsidRPr="00401A2E">
        <w:rPr>
          <w:rFonts w:ascii="Times New Roman" w:eastAsia="Segoe UI" w:hAnsi="Times New Roman" w:cs="Times New Roman"/>
          <w:b/>
          <w:bCs/>
          <w:color w:val="5A5A5A"/>
          <w:spacing w:val="15"/>
          <w:sz w:val="24"/>
          <w:szCs w:val="24"/>
          <w:lang w:eastAsia="ru-RU"/>
        </w:rPr>
        <w:t>1.2. Планируемые результаты освоения дисциплины</w:t>
      </w:r>
    </w:p>
    <w:p w14:paraId="4D0D5077" w14:textId="77777777" w:rsidR="00401A2E" w:rsidRPr="00401A2E" w:rsidRDefault="00401A2E" w:rsidP="00067D03">
      <w:pPr>
        <w:spacing w:line="276" w:lineRule="auto"/>
        <w:ind w:firstLine="709"/>
        <w:jc w:val="both"/>
        <w:rPr>
          <w:rFonts w:ascii="Times New Roman" w:eastAsia="Times New Roman" w:hAnsi="Times New Roman" w:cs="Times New Roman"/>
          <w:sz w:val="24"/>
          <w:szCs w:val="24"/>
          <w:lang w:eastAsia="ru-RU"/>
        </w:rPr>
      </w:pPr>
      <w:r w:rsidRPr="00401A2E">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14:paraId="12D4B662" w14:textId="77777777" w:rsidR="00401A2E" w:rsidRPr="00401A2E" w:rsidRDefault="00401A2E" w:rsidP="00067D03">
      <w:pPr>
        <w:spacing w:after="120" w:line="276" w:lineRule="auto"/>
        <w:ind w:firstLine="709"/>
        <w:rPr>
          <w:rFonts w:ascii="Times New Roman" w:eastAsia="Calibri" w:hAnsi="Times New Roman" w:cs="Times New Roman"/>
          <w:bCs/>
          <w:sz w:val="24"/>
          <w:szCs w:val="24"/>
        </w:rPr>
      </w:pPr>
      <w:r w:rsidRPr="00401A2E">
        <w:rPr>
          <w:rFonts w:ascii="Times New Roman" w:eastAsia="Calibri"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2"/>
        <w:gridCol w:w="2349"/>
        <w:gridCol w:w="2458"/>
        <w:gridCol w:w="2489"/>
      </w:tblGrid>
      <w:tr w:rsidR="00401A2E" w:rsidRPr="00401A2E" w14:paraId="34CB3F16" w14:textId="77777777" w:rsidTr="00AD5821">
        <w:tc>
          <w:tcPr>
            <w:tcW w:w="2332" w:type="dxa"/>
            <w:tcBorders>
              <w:top w:val="single" w:sz="4" w:space="0" w:color="auto"/>
              <w:left w:val="single" w:sz="4" w:space="0" w:color="auto"/>
              <w:right w:val="single" w:sz="4" w:space="0" w:color="auto"/>
            </w:tcBorders>
          </w:tcPr>
          <w:p w14:paraId="05657637" w14:textId="77777777" w:rsidR="00401A2E" w:rsidRPr="00401A2E" w:rsidRDefault="00401A2E" w:rsidP="00401A2E">
            <w:pPr>
              <w:rPr>
                <w:rFonts w:ascii="Times New Roman" w:eastAsia="Calibri" w:hAnsi="Times New Roman" w:cs="Times New Roman"/>
                <w:sz w:val="24"/>
                <w:szCs w:val="24"/>
              </w:rPr>
            </w:pPr>
            <w:r w:rsidRPr="00401A2E">
              <w:rPr>
                <w:rFonts w:ascii="Times New Roman" w:eastAsia="Calibri" w:hAnsi="Times New Roman" w:cs="Times New Roman"/>
                <w:i/>
                <w:sz w:val="24"/>
                <w:szCs w:val="24"/>
              </w:rPr>
              <w:t xml:space="preserve">Код ОК, </w:t>
            </w:r>
          </w:p>
          <w:p w14:paraId="2074E0B1" w14:textId="77777777" w:rsidR="00401A2E" w:rsidRPr="00401A2E" w:rsidRDefault="00401A2E" w:rsidP="00401A2E">
            <w:pPr>
              <w:rPr>
                <w:rFonts w:ascii="Times New Roman" w:eastAsia="Calibri" w:hAnsi="Times New Roman" w:cs="Times New Roman"/>
                <w:i/>
                <w:sz w:val="24"/>
                <w:szCs w:val="24"/>
              </w:rPr>
            </w:pPr>
            <w:r w:rsidRPr="00401A2E">
              <w:rPr>
                <w:rFonts w:ascii="Times New Roman" w:eastAsia="Calibri" w:hAnsi="Times New Roman" w:cs="Times New Roman"/>
                <w:i/>
                <w:sz w:val="24"/>
                <w:szCs w:val="24"/>
              </w:rPr>
              <w:t xml:space="preserve">ПК </w:t>
            </w:r>
          </w:p>
        </w:tc>
        <w:tc>
          <w:tcPr>
            <w:tcW w:w="2349" w:type="dxa"/>
            <w:tcBorders>
              <w:top w:val="single" w:sz="4" w:space="0" w:color="auto"/>
              <w:left w:val="single" w:sz="4" w:space="0" w:color="auto"/>
              <w:right w:val="single" w:sz="4" w:space="0" w:color="auto"/>
            </w:tcBorders>
          </w:tcPr>
          <w:p w14:paraId="3EDCAF6E" w14:textId="77777777" w:rsidR="00401A2E" w:rsidRPr="00401A2E" w:rsidRDefault="00401A2E" w:rsidP="00401A2E">
            <w:pPr>
              <w:jc w:val="center"/>
              <w:rPr>
                <w:rFonts w:ascii="Times New Roman" w:eastAsia="Calibri" w:hAnsi="Times New Roman" w:cs="Times New Roman"/>
                <w:sz w:val="24"/>
                <w:szCs w:val="24"/>
              </w:rPr>
            </w:pPr>
            <w:r w:rsidRPr="00401A2E">
              <w:rPr>
                <w:rFonts w:ascii="Times New Roman" w:eastAsia="Calibri" w:hAnsi="Times New Roman" w:cs="Times New Roman"/>
                <w:sz w:val="24"/>
                <w:szCs w:val="24"/>
              </w:rPr>
              <w:t>Уметь</w:t>
            </w:r>
          </w:p>
        </w:tc>
        <w:tc>
          <w:tcPr>
            <w:tcW w:w="2458" w:type="dxa"/>
            <w:tcBorders>
              <w:top w:val="single" w:sz="4" w:space="0" w:color="auto"/>
              <w:left w:val="single" w:sz="4" w:space="0" w:color="auto"/>
              <w:bottom w:val="single" w:sz="4" w:space="0" w:color="auto"/>
              <w:right w:val="single" w:sz="4" w:space="0" w:color="auto"/>
            </w:tcBorders>
            <w:shd w:val="clear" w:color="auto" w:fill="auto"/>
          </w:tcPr>
          <w:p w14:paraId="3342F397" w14:textId="77777777" w:rsidR="00401A2E" w:rsidRPr="00401A2E" w:rsidRDefault="00401A2E" w:rsidP="00401A2E">
            <w:pPr>
              <w:jc w:val="center"/>
              <w:rPr>
                <w:rFonts w:ascii="Times New Roman" w:eastAsia="Calibri" w:hAnsi="Times New Roman" w:cs="Times New Roman"/>
                <w:i/>
                <w:sz w:val="24"/>
                <w:szCs w:val="24"/>
              </w:rPr>
            </w:pPr>
            <w:r w:rsidRPr="00401A2E">
              <w:rPr>
                <w:rFonts w:ascii="Times New Roman" w:eastAsia="Calibri" w:hAnsi="Times New Roman" w:cs="Times New Roman"/>
                <w:sz w:val="24"/>
                <w:szCs w:val="24"/>
              </w:rPr>
              <w:t>Знать</w:t>
            </w:r>
          </w:p>
        </w:tc>
        <w:tc>
          <w:tcPr>
            <w:tcW w:w="2489" w:type="dxa"/>
            <w:tcBorders>
              <w:top w:val="single" w:sz="4" w:space="0" w:color="auto"/>
              <w:left w:val="single" w:sz="4" w:space="0" w:color="auto"/>
              <w:bottom w:val="single" w:sz="4" w:space="0" w:color="auto"/>
              <w:right w:val="single" w:sz="4" w:space="0" w:color="auto"/>
            </w:tcBorders>
          </w:tcPr>
          <w:p w14:paraId="2A87BF86" w14:textId="77777777" w:rsidR="00401A2E" w:rsidRPr="00401A2E" w:rsidRDefault="00401A2E" w:rsidP="00401A2E">
            <w:pPr>
              <w:jc w:val="center"/>
              <w:rPr>
                <w:rFonts w:ascii="Times New Roman" w:eastAsia="Calibri" w:hAnsi="Times New Roman" w:cs="Times New Roman"/>
                <w:i/>
                <w:sz w:val="24"/>
                <w:szCs w:val="24"/>
              </w:rPr>
            </w:pPr>
            <w:r w:rsidRPr="00401A2E">
              <w:rPr>
                <w:rFonts w:ascii="Times New Roman" w:eastAsia="Calibri" w:hAnsi="Times New Roman" w:cs="Times New Roman"/>
                <w:sz w:val="24"/>
                <w:szCs w:val="24"/>
              </w:rPr>
              <w:t xml:space="preserve">Владеть навыками </w:t>
            </w:r>
          </w:p>
        </w:tc>
      </w:tr>
      <w:tr w:rsidR="00401A2E" w:rsidRPr="00401A2E" w14:paraId="422B226A" w14:textId="77777777" w:rsidTr="00AD5821">
        <w:tc>
          <w:tcPr>
            <w:tcW w:w="2332" w:type="dxa"/>
            <w:tcBorders>
              <w:top w:val="single" w:sz="4" w:space="0" w:color="auto"/>
              <w:left w:val="single" w:sz="4" w:space="0" w:color="auto"/>
              <w:right w:val="single" w:sz="4" w:space="0" w:color="auto"/>
            </w:tcBorders>
          </w:tcPr>
          <w:p w14:paraId="74400CCD" w14:textId="77777777" w:rsidR="00401A2E" w:rsidRPr="00401A2E" w:rsidRDefault="00401A2E" w:rsidP="00401A2E">
            <w:pPr>
              <w:jc w:val="both"/>
              <w:rPr>
                <w:rFonts w:ascii="Times New Roman" w:eastAsia="Calibri" w:hAnsi="Times New Roman" w:cs="Times New Roman"/>
                <w:bCs/>
                <w:sz w:val="24"/>
                <w:szCs w:val="24"/>
              </w:rPr>
            </w:pPr>
            <w:r w:rsidRPr="00401A2E">
              <w:rPr>
                <w:rFonts w:ascii="Times New Roman" w:eastAsia="Calibri" w:hAnsi="Times New Roman" w:cs="Times New Roman"/>
                <w:bCs/>
                <w:sz w:val="24"/>
                <w:szCs w:val="24"/>
              </w:rPr>
              <w:t>ОК.01</w:t>
            </w:r>
          </w:p>
          <w:p w14:paraId="5837FE32" w14:textId="77777777" w:rsidR="00401A2E" w:rsidRPr="00401A2E" w:rsidRDefault="00401A2E" w:rsidP="00401A2E">
            <w:pPr>
              <w:jc w:val="both"/>
              <w:rPr>
                <w:rFonts w:ascii="Times New Roman" w:eastAsia="Calibri" w:hAnsi="Times New Roman" w:cs="Times New Roman"/>
                <w:bCs/>
                <w:sz w:val="24"/>
                <w:szCs w:val="24"/>
              </w:rPr>
            </w:pPr>
            <w:r w:rsidRPr="00401A2E">
              <w:rPr>
                <w:rFonts w:ascii="Times New Roman" w:eastAsia="Calibri" w:hAnsi="Times New Roman" w:cs="Times New Roman"/>
              </w:rPr>
              <w:t>Выбирать способы решения задач профессиональной деятельности применительно к различным контекстам</w:t>
            </w:r>
          </w:p>
        </w:tc>
        <w:tc>
          <w:tcPr>
            <w:tcW w:w="2349" w:type="dxa"/>
            <w:tcBorders>
              <w:top w:val="single" w:sz="4" w:space="0" w:color="auto"/>
              <w:left w:val="single" w:sz="4" w:space="0" w:color="auto"/>
              <w:right w:val="single" w:sz="4" w:space="0" w:color="auto"/>
            </w:tcBorders>
            <w:hideMark/>
          </w:tcPr>
          <w:p w14:paraId="771FA964" w14:textId="77777777" w:rsidR="00401A2E" w:rsidRPr="00401A2E" w:rsidRDefault="00401A2E" w:rsidP="00401A2E">
            <w:pPr>
              <w:spacing w:after="160" w:line="264" w:lineRule="auto"/>
              <w:jc w:val="both"/>
              <w:rPr>
                <w:rFonts w:ascii="Times New Roman" w:eastAsia="Times New Roman" w:hAnsi="Times New Roman" w:cs="Times New Roman"/>
                <w:b/>
                <w:color w:val="000000"/>
                <w:szCs w:val="20"/>
                <w:lang w:eastAsia="ru-RU"/>
              </w:rPr>
            </w:pPr>
            <w:r w:rsidRPr="00401A2E">
              <w:rPr>
                <w:rFonts w:ascii="Times New Roman" w:eastAsia="Times New Roman" w:hAnsi="Times New Roman" w:cs="Times New Roman"/>
                <w:color w:val="000000"/>
                <w:szCs w:val="20"/>
                <w:lang w:eastAsia="ru-RU"/>
              </w:rPr>
              <w:t>распознавать задачу и/или проблему в профессиональном и/или социальном контексте, анализировать и выделять её составные части</w:t>
            </w:r>
          </w:p>
          <w:p w14:paraId="14B24A61" w14:textId="77777777" w:rsidR="00401A2E" w:rsidRPr="00401A2E" w:rsidRDefault="00401A2E" w:rsidP="00401A2E">
            <w:pPr>
              <w:spacing w:after="160" w:line="264" w:lineRule="auto"/>
              <w:jc w:val="both"/>
              <w:rPr>
                <w:rFonts w:ascii="Times New Roman" w:eastAsia="Times New Roman" w:hAnsi="Times New Roman" w:cs="Times New Roman"/>
                <w:color w:val="000000"/>
                <w:szCs w:val="20"/>
                <w:lang w:eastAsia="ru-RU"/>
              </w:rPr>
            </w:pPr>
            <w:r w:rsidRPr="00401A2E">
              <w:rPr>
                <w:rFonts w:ascii="Times New Roman" w:eastAsia="Times New Roman" w:hAnsi="Times New Roman" w:cs="Times New Roman"/>
                <w:color w:val="000000"/>
                <w:szCs w:val="20"/>
                <w:lang w:eastAsia="ru-RU"/>
              </w:rPr>
              <w:t>определять этапы решения задачи, составлять план действия, реализовывать составленный план, определять необходимые ресурсы</w:t>
            </w:r>
          </w:p>
          <w:p w14:paraId="16DC3831" w14:textId="77777777" w:rsidR="00401A2E" w:rsidRPr="00401A2E" w:rsidRDefault="00401A2E" w:rsidP="00401A2E">
            <w:pPr>
              <w:spacing w:after="160" w:line="264" w:lineRule="auto"/>
              <w:jc w:val="both"/>
              <w:rPr>
                <w:rFonts w:ascii="Times New Roman" w:eastAsia="Times New Roman" w:hAnsi="Times New Roman" w:cs="Times New Roman"/>
                <w:color w:val="000000"/>
                <w:szCs w:val="20"/>
                <w:lang w:eastAsia="ru-RU"/>
              </w:rPr>
            </w:pPr>
            <w:r w:rsidRPr="00401A2E">
              <w:rPr>
                <w:rFonts w:ascii="Times New Roman" w:eastAsia="Times New Roman" w:hAnsi="Times New Roman" w:cs="Times New Roman"/>
                <w:color w:val="000000"/>
                <w:szCs w:val="20"/>
                <w:lang w:eastAsia="ru-RU"/>
              </w:rPr>
              <w:t>выявлять и эффективно искать информацию, необходимую для решения задачи и/или проблемы</w:t>
            </w:r>
          </w:p>
          <w:p w14:paraId="1964782F" w14:textId="77777777" w:rsidR="00401A2E" w:rsidRPr="00401A2E" w:rsidRDefault="00401A2E" w:rsidP="00401A2E">
            <w:pPr>
              <w:spacing w:after="160" w:line="264" w:lineRule="auto"/>
              <w:jc w:val="both"/>
              <w:rPr>
                <w:rFonts w:ascii="Times New Roman" w:eastAsia="Times New Roman" w:hAnsi="Times New Roman" w:cs="Times New Roman"/>
                <w:color w:val="000000"/>
                <w:szCs w:val="20"/>
                <w:lang w:eastAsia="ru-RU"/>
              </w:rPr>
            </w:pPr>
            <w:r w:rsidRPr="00401A2E">
              <w:rPr>
                <w:rFonts w:ascii="Times New Roman" w:eastAsia="Times New Roman" w:hAnsi="Times New Roman" w:cs="Times New Roman"/>
                <w:color w:val="000000"/>
                <w:szCs w:val="20"/>
                <w:lang w:eastAsia="ru-RU"/>
              </w:rPr>
              <w:t>владеть актуальными методами работы в профессиональной и смежных сферах</w:t>
            </w:r>
          </w:p>
          <w:p w14:paraId="3E636862" w14:textId="77777777" w:rsidR="00401A2E" w:rsidRPr="00401A2E" w:rsidRDefault="00401A2E" w:rsidP="00401A2E">
            <w:pPr>
              <w:spacing w:after="160" w:line="264" w:lineRule="auto"/>
              <w:jc w:val="both"/>
              <w:rPr>
                <w:rFonts w:ascii="Times New Roman" w:eastAsia="Calibri" w:hAnsi="Times New Roman" w:cs="Times New Roman"/>
                <w:bCs/>
                <w:sz w:val="24"/>
                <w:szCs w:val="24"/>
              </w:rPr>
            </w:pPr>
            <w:r w:rsidRPr="00401A2E">
              <w:rPr>
                <w:rFonts w:ascii="Times New Roman" w:eastAsia="Times New Roman" w:hAnsi="Times New Roman" w:cs="Times New Roman"/>
                <w:color w:val="000000"/>
                <w:szCs w:val="20"/>
                <w:lang w:eastAsia="ru-RU"/>
              </w:rPr>
              <w:lastRenderedPageBreak/>
              <w:t>оценивать результат и последствия своих действий (самостоятельно или с помощью наставника)</w:t>
            </w:r>
          </w:p>
        </w:tc>
        <w:tc>
          <w:tcPr>
            <w:tcW w:w="2458" w:type="dxa"/>
            <w:tcBorders>
              <w:top w:val="single" w:sz="4" w:space="0" w:color="auto"/>
              <w:left w:val="single" w:sz="4" w:space="0" w:color="auto"/>
              <w:bottom w:val="single" w:sz="4" w:space="0" w:color="auto"/>
              <w:right w:val="single" w:sz="4" w:space="0" w:color="auto"/>
            </w:tcBorders>
            <w:shd w:val="clear" w:color="auto" w:fill="auto"/>
          </w:tcPr>
          <w:p w14:paraId="06A8521E" w14:textId="77777777" w:rsidR="00401A2E" w:rsidRPr="00401A2E" w:rsidRDefault="00401A2E" w:rsidP="00401A2E">
            <w:pPr>
              <w:spacing w:after="160" w:line="264" w:lineRule="auto"/>
              <w:jc w:val="both"/>
              <w:rPr>
                <w:rFonts w:ascii="Times New Roman" w:eastAsia="Times New Roman" w:hAnsi="Times New Roman" w:cs="Times New Roman"/>
                <w:color w:val="000000"/>
                <w:szCs w:val="20"/>
                <w:lang w:eastAsia="ru-RU"/>
              </w:rPr>
            </w:pPr>
            <w:r w:rsidRPr="00401A2E">
              <w:rPr>
                <w:rFonts w:ascii="Times New Roman" w:eastAsia="Times New Roman" w:hAnsi="Times New Roman" w:cs="Times New Roman"/>
                <w:color w:val="000000"/>
                <w:szCs w:val="20"/>
                <w:lang w:eastAsia="ru-RU"/>
              </w:rPr>
              <w:lastRenderedPageBreak/>
              <w:t xml:space="preserve">актуальный профессиональный и социальный контекст, в котором приходится работать и жить </w:t>
            </w:r>
          </w:p>
          <w:p w14:paraId="02630C90" w14:textId="77777777" w:rsidR="00401A2E" w:rsidRPr="00401A2E" w:rsidRDefault="00401A2E" w:rsidP="00401A2E">
            <w:pPr>
              <w:spacing w:after="160" w:line="264" w:lineRule="auto"/>
              <w:jc w:val="both"/>
              <w:rPr>
                <w:rFonts w:ascii="Times New Roman" w:eastAsia="Times New Roman" w:hAnsi="Times New Roman" w:cs="Times New Roman"/>
                <w:color w:val="000000"/>
                <w:szCs w:val="20"/>
                <w:lang w:eastAsia="ru-RU"/>
              </w:rPr>
            </w:pPr>
            <w:r w:rsidRPr="00401A2E">
              <w:rPr>
                <w:rFonts w:ascii="Times New Roman" w:eastAsia="Times New Roman" w:hAnsi="Times New Roman" w:cs="Times New Roman"/>
                <w:color w:val="000000"/>
                <w:szCs w:val="20"/>
                <w:lang w:eastAsia="ru-RU"/>
              </w:rPr>
              <w:t>структура плана для решения задач, алгоритмы выполнения работ в профессиональной и смежных областях</w:t>
            </w:r>
          </w:p>
          <w:p w14:paraId="2CE5A49D" w14:textId="77777777" w:rsidR="00401A2E" w:rsidRPr="00401A2E" w:rsidRDefault="00401A2E" w:rsidP="00401A2E">
            <w:pPr>
              <w:spacing w:after="160" w:line="264" w:lineRule="auto"/>
              <w:jc w:val="both"/>
              <w:rPr>
                <w:rFonts w:ascii="Times New Roman" w:eastAsia="Times New Roman" w:hAnsi="Times New Roman" w:cs="Times New Roman"/>
                <w:b/>
                <w:color w:val="000000"/>
                <w:szCs w:val="20"/>
                <w:lang w:eastAsia="ru-RU"/>
              </w:rPr>
            </w:pPr>
            <w:r w:rsidRPr="00401A2E">
              <w:rPr>
                <w:rFonts w:ascii="Times New Roman" w:eastAsia="Times New Roman" w:hAnsi="Times New Roman" w:cs="Times New Roman"/>
                <w:color w:val="000000"/>
                <w:szCs w:val="20"/>
                <w:lang w:eastAsia="ru-RU"/>
              </w:rPr>
              <w:t>основные источники информации и ресурсы для решения задач и/или проблем в профессиональном и/или социальном контексте</w:t>
            </w:r>
          </w:p>
          <w:p w14:paraId="00E8ECA3" w14:textId="77777777" w:rsidR="00401A2E" w:rsidRPr="00401A2E" w:rsidRDefault="00401A2E" w:rsidP="00401A2E">
            <w:pPr>
              <w:spacing w:after="160" w:line="264" w:lineRule="auto"/>
              <w:jc w:val="both"/>
              <w:rPr>
                <w:rFonts w:ascii="Times New Roman" w:eastAsia="Times New Roman" w:hAnsi="Times New Roman" w:cs="Times New Roman"/>
                <w:color w:val="000000"/>
                <w:szCs w:val="20"/>
                <w:lang w:eastAsia="ru-RU"/>
              </w:rPr>
            </w:pPr>
            <w:r w:rsidRPr="00401A2E">
              <w:rPr>
                <w:rFonts w:ascii="Times New Roman" w:eastAsia="Times New Roman" w:hAnsi="Times New Roman" w:cs="Times New Roman"/>
                <w:color w:val="000000"/>
                <w:szCs w:val="20"/>
                <w:lang w:eastAsia="ru-RU"/>
              </w:rPr>
              <w:t>методы работы в профессиональной и смежных сферах</w:t>
            </w:r>
          </w:p>
          <w:p w14:paraId="02CAEC48" w14:textId="77777777" w:rsidR="00401A2E" w:rsidRPr="00401A2E" w:rsidRDefault="00401A2E" w:rsidP="00401A2E">
            <w:pPr>
              <w:spacing w:after="160" w:line="264" w:lineRule="auto"/>
              <w:jc w:val="both"/>
              <w:rPr>
                <w:rFonts w:ascii="Times New Roman" w:eastAsia="Times New Roman" w:hAnsi="Times New Roman" w:cs="Times New Roman"/>
                <w:color w:val="000000"/>
                <w:szCs w:val="20"/>
                <w:lang w:eastAsia="ru-RU"/>
              </w:rPr>
            </w:pPr>
            <w:r w:rsidRPr="00401A2E">
              <w:rPr>
                <w:rFonts w:ascii="Times New Roman" w:eastAsia="Times New Roman" w:hAnsi="Times New Roman" w:cs="Times New Roman"/>
                <w:color w:val="000000"/>
                <w:szCs w:val="20"/>
                <w:lang w:eastAsia="ru-RU"/>
              </w:rPr>
              <w:t>порядок оценки результатов решения задач профессиональной деятельности</w:t>
            </w:r>
          </w:p>
          <w:p w14:paraId="3DD72913" w14:textId="77777777" w:rsidR="00401A2E" w:rsidRPr="00401A2E" w:rsidRDefault="00401A2E" w:rsidP="00401A2E">
            <w:pPr>
              <w:jc w:val="both"/>
              <w:rPr>
                <w:rFonts w:ascii="Times New Roman" w:eastAsia="Calibri" w:hAnsi="Times New Roman" w:cs="Times New Roman"/>
                <w:bCs/>
                <w:i/>
                <w:sz w:val="24"/>
                <w:szCs w:val="24"/>
              </w:rPr>
            </w:pPr>
          </w:p>
        </w:tc>
        <w:tc>
          <w:tcPr>
            <w:tcW w:w="2489" w:type="dxa"/>
            <w:tcBorders>
              <w:top w:val="single" w:sz="4" w:space="0" w:color="auto"/>
              <w:left w:val="single" w:sz="4" w:space="0" w:color="auto"/>
              <w:bottom w:val="single" w:sz="4" w:space="0" w:color="auto"/>
              <w:right w:val="single" w:sz="4" w:space="0" w:color="auto"/>
            </w:tcBorders>
          </w:tcPr>
          <w:p w14:paraId="024F959C" w14:textId="77777777" w:rsidR="00401A2E" w:rsidRPr="00401A2E" w:rsidRDefault="00401A2E" w:rsidP="00401A2E">
            <w:pPr>
              <w:jc w:val="center"/>
              <w:rPr>
                <w:rFonts w:ascii="Times New Roman" w:eastAsia="Calibri" w:hAnsi="Times New Roman" w:cs="Times New Roman"/>
                <w:bCs/>
                <w:i/>
                <w:sz w:val="24"/>
                <w:szCs w:val="24"/>
              </w:rPr>
            </w:pPr>
            <w:r w:rsidRPr="00401A2E">
              <w:rPr>
                <w:rFonts w:ascii="Times New Roman" w:eastAsia="Calibri" w:hAnsi="Times New Roman" w:cs="Times New Roman"/>
                <w:bCs/>
                <w:i/>
                <w:sz w:val="24"/>
                <w:szCs w:val="24"/>
              </w:rPr>
              <w:lastRenderedPageBreak/>
              <w:t>-</w:t>
            </w:r>
          </w:p>
        </w:tc>
      </w:tr>
      <w:tr w:rsidR="00401A2E" w:rsidRPr="00401A2E" w14:paraId="4A5278B0" w14:textId="77777777" w:rsidTr="00AD5821">
        <w:tc>
          <w:tcPr>
            <w:tcW w:w="2332" w:type="dxa"/>
            <w:tcBorders>
              <w:left w:val="single" w:sz="4" w:space="0" w:color="auto"/>
              <w:bottom w:val="single" w:sz="4" w:space="0" w:color="auto"/>
              <w:right w:val="single" w:sz="4" w:space="0" w:color="auto"/>
            </w:tcBorders>
          </w:tcPr>
          <w:p w14:paraId="0BD424D0" w14:textId="77777777" w:rsidR="00401A2E" w:rsidRPr="00401A2E" w:rsidRDefault="00401A2E" w:rsidP="00401A2E">
            <w:pPr>
              <w:jc w:val="both"/>
              <w:rPr>
                <w:rFonts w:ascii="Times New Roman" w:eastAsia="Calibri" w:hAnsi="Times New Roman" w:cs="Times New Roman"/>
                <w:bCs/>
                <w:sz w:val="24"/>
                <w:szCs w:val="24"/>
              </w:rPr>
            </w:pPr>
            <w:r w:rsidRPr="00401A2E">
              <w:rPr>
                <w:rFonts w:ascii="Times New Roman" w:eastAsia="Calibri" w:hAnsi="Times New Roman" w:cs="Times New Roman"/>
                <w:bCs/>
                <w:sz w:val="24"/>
                <w:szCs w:val="24"/>
              </w:rPr>
              <w:lastRenderedPageBreak/>
              <w:t>ОК.02</w:t>
            </w:r>
          </w:p>
          <w:p w14:paraId="6495040C" w14:textId="77777777" w:rsidR="00401A2E" w:rsidRPr="00401A2E" w:rsidRDefault="00401A2E" w:rsidP="00401A2E">
            <w:pPr>
              <w:jc w:val="both"/>
              <w:rPr>
                <w:rFonts w:ascii="Times New Roman" w:eastAsia="Calibri" w:hAnsi="Times New Roman" w:cs="Times New Roman"/>
              </w:rPr>
            </w:pPr>
            <w:r w:rsidRPr="00401A2E">
              <w:rPr>
                <w:rFonts w:ascii="Times New Roman" w:eastAsia="Calibri" w:hAnsi="Times New Roman"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43C91AF3" w14:textId="77777777" w:rsidR="00401A2E" w:rsidRPr="00401A2E" w:rsidRDefault="00401A2E" w:rsidP="00401A2E">
            <w:pPr>
              <w:jc w:val="both"/>
              <w:rPr>
                <w:rFonts w:ascii="Times New Roman" w:eastAsia="Calibri" w:hAnsi="Times New Roman" w:cs="Times New Roman"/>
                <w:bCs/>
                <w:sz w:val="24"/>
                <w:szCs w:val="24"/>
              </w:rPr>
            </w:pPr>
          </w:p>
          <w:p w14:paraId="151BA6E9" w14:textId="77777777" w:rsidR="00401A2E" w:rsidRPr="00401A2E" w:rsidRDefault="00401A2E" w:rsidP="00401A2E">
            <w:pPr>
              <w:jc w:val="both"/>
              <w:rPr>
                <w:rFonts w:ascii="Times New Roman" w:eastAsia="Calibri" w:hAnsi="Times New Roman" w:cs="Times New Roman"/>
                <w:bCs/>
                <w:sz w:val="24"/>
                <w:szCs w:val="24"/>
              </w:rPr>
            </w:pPr>
          </w:p>
        </w:tc>
        <w:tc>
          <w:tcPr>
            <w:tcW w:w="2349" w:type="dxa"/>
            <w:tcBorders>
              <w:left w:val="single" w:sz="4" w:space="0" w:color="auto"/>
              <w:bottom w:val="single" w:sz="4" w:space="0" w:color="auto"/>
              <w:right w:val="single" w:sz="4" w:space="0" w:color="auto"/>
            </w:tcBorders>
          </w:tcPr>
          <w:p w14:paraId="60DEE8D2" w14:textId="77777777" w:rsidR="00401A2E" w:rsidRPr="00401A2E" w:rsidRDefault="00401A2E" w:rsidP="00401A2E">
            <w:pPr>
              <w:spacing w:after="160" w:line="264" w:lineRule="auto"/>
              <w:jc w:val="both"/>
              <w:rPr>
                <w:rFonts w:ascii="Times New Roman" w:eastAsia="Times New Roman" w:hAnsi="Times New Roman" w:cs="Times New Roman"/>
                <w:b/>
                <w:color w:val="000000"/>
                <w:szCs w:val="20"/>
                <w:lang w:eastAsia="ru-RU"/>
              </w:rPr>
            </w:pPr>
            <w:r w:rsidRPr="00401A2E">
              <w:rPr>
                <w:rFonts w:ascii="Times New Roman" w:eastAsia="Times New Roman" w:hAnsi="Times New Roman" w:cs="Times New Roman"/>
                <w:color w:val="000000"/>
                <w:szCs w:val="20"/>
                <w:lang w:eastAsia="ru-RU"/>
              </w:rPr>
              <w:t>определять задачи для поиска информации, планировать процесс поиска, выбирать необходимые источники информации</w:t>
            </w:r>
          </w:p>
          <w:p w14:paraId="6296B89F" w14:textId="77777777" w:rsidR="00401A2E" w:rsidRPr="00401A2E" w:rsidRDefault="00401A2E" w:rsidP="00401A2E">
            <w:pPr>
              <w:spacing w:after="160" w:line="264" w:lineRule="auto"/>
              <w:jc w:val="both"/>
              <w:rPr>
                <w:rFonts w:ascii="Times New Roman" w:eastAsia="Times New Roman" w:hAnsi="Times New Roman" w:cs="Times New Roman"/>
                <w:b/>
                <w:color w:val="000000"/>
                <w:szCs w:val="20"/>
                <w:lang w:eastAsia="ru-RU"/>
              </w:rPr>
            </w:pPr>
            <w:r w:rsidRPr="00401A2E">
              <w:rPr>
                <w:rFonts w:ascii="Times New Roman" w:eastAsia="Times New Roman" w:hAnsi="Times New Roman" w:cs="Times New Roman"/>
                <w:color w:val="000000"/>
                <w:szCs w:val="20"/>
                <w:lang w:eastAsia="ru-RU"/>
              </w:rPr>
              <w:t>выделять наиболее значимое в перечне информации, структурировать получаемую информацию, оформлять результаты поиска</w:t>
            </w:r>
          </w:p>
          <w:p w14:paraId="4B35A106" w14:textId="77777777" w:rsidR="00401A2E" w:rsidRPr="00401A2E" w:rsidRDefault="00401A2E" w:rsidP="00401A2E">
            <w:pPr>
              <w:spacing w:after="160" w:line="264" w:lineRule="auto"/>
              <w:jc w:val="both"/>
              <w:rPr>
                <w:rFonts w:ascii="Times New Roman" w:eastAsia="Times New Roman" w:hAnsi="Times New Roman" w:cs="Times New Roman"/>
                <w:color w:val="000000"/>
                <w:szCs w:val="20"/>
                <w:lang w:eastAsia="ru-RU"/>
              </w:rPr>
            </w:pPr>
            <w:r w:rsidRPr="00401A2E">
              <w:rPr>
                <w:rFonts w:ascii="Times New Roman" w:eastAsia="Times New Roman" w:hAnsi="Times New Roman" w:cs="Times New Roman"/>
                <w:color w:val="000000"/>
                <w:szCs w:val="20"/>
                <w:lang w:eastAsia="ru-RU"/>
              </w:rPr>
              <w:t>оценивать практическую значимость результатов поиска</w:t>
            </w:r>
          </w:p>
          <w:p w14:paraId="636F4748" w14:textId="77777777" w:rsidR="00401A2E" w:rsidRPr="00401A2E" w:rsidRDefault="00401A2E" w:rsidP="00401A2E">
            <w:pPr>
              <w:spacing w:after="160" w:line="264" w:lineRule="auto"/>
              <w:jc w:val="both"/>
              <w:rPr>
                <w:rFonts w:ascii="Times New Roman" w:eastAsia="Times New Roman" w:hAnsi="Times New Roman" w:cs="Times New Roman"/>
                <w:color w:val="000000"/>
                <w:szCs w:val="20"/>
                <w:lang w:eastAsia="ru-RU"/>
              </w:rPr>
            </w:pPr>
            <w:r w:rsidRPr="00401A2E">
              <w:rPr>
                <w:rFonts w:ascii="Times New Roman" w:eastAsia="Times New Roman" w:hAnsi="Times New Roman" w:cs="Times New Roman"/>
                <w:color w:val="000000"/>
                <w:szCs w:val="20"/>
                <w:lang w:eastAsia="ru-RU"/>
              </w:rPr>
              <w:t>применять средства информационных технологий для решения профессиональных задач</w:t>
            </w:r>
          </w:p>
          <w:p w14:paraId="3F0E88C5" w14:textId="77777777" w:rsidR="00401A2E" w:rsidRPr="00401A2E" w:rsidRDefault="00401A2E" w:rsidP="00401A2E">
            <w:pPr>
              <w:spacing w:after="160" w:line="264" w:lineRule="auto"/>
              <w:jc w:val="both"/>
              <w:rPr>
                <w:rFonts w:ascii="Times New Roman" w:eastAsia="Times New Roman" w:hAnsi="Times New Roman" w:cs="Times New Roman"/>
                <w:b/>
                <w:color w:val="000000"/>
                <w:szCs w:val="20"/>
                <w:lang w:eastAsia="ru-RU"/>
              </w:rPr>
            </w:pPr>
            <w:r w:rsidRPr="00401A2E">
              <w:rPr>
                <w:rFonts w:ascii="Times New Roman" w:eastAsia="Times New Roman" w:hAnsi="Times New Roman" w:cs="Times New Roman"/>
                <w:color w:val="000000"/>
                <w:szCs w:val="20"/>
                <w:lang w:eastAsia="ru-RU"/>
              </w:rPr>
              <w:t>использовать современное программное обеспечение в профессиональной деятельности</w:t>
            </w:r>
          </w:p>
          <w:p w14:paraId="2BA1D1D2" w14:textId="77777777" w:rsidR="00401A2E" w:rsidRPr="00401A2E" w:rsidRDefault="00401A2E" w:rsidP="00401A2E">
            <w:pPr>
              <w:spacing w:after="160" w:line="264" w:lineRule="auto"/>
              <w:jc w:val="both"/>
              <w:rPr>
                <w:rFonts w:ascii="Times New Roman" w:eastAsia="Times New Roman" w:hAnsi="Times New Roman" w:cs="Times New Roman"/>
                <w:b/>
                <w:color w:val="000000"/>
                <w:szCs w:val="20"/>
                <w:lang w:eastAsia="ru-RU"/>
              </w:rPr>
            </w:pPr>
            <w:r w:rsidRPr="00401A2E">
              <w:rPr>
                <w:rFonts w:ascii="Times New Roman" w:eastAsia="Times New Roman" w:hAnsi="Times New Roman" w:cs="Times New Roman"/>
                <w:color w:val="000000"/>
                <w:szCs w:val="20"/>
                <w:lang w:eastAsia="ru-RU"/>
              </w:rPr>
              <w:t>использовать различные цифровые средства для решения профессиональных задач</w:t>
            </w:r>
          </w:p>
          <w:p w14:paraId="79FB4079" w14:textId="77777777" w:rsidR="00401A2E" w:rsidRPr="00401A2E" w:rsidRDefault="00401A2E" w:rsidP="00401A2E">
            <w:pPr>
              <w:jc w:val="both"/>
              <w:rPr>
                <w:rFonts w:ascii="Times New Roman" w:eastAsia="Calibri" w:hAnsi="Times New Roman" w:cs="Times New Roman"/>
                <w:bCs/>
                <w:sz w:val="24"/>
                <w:szCs w:val="24"/>
              </w:rPr>
            </w:pPr>
          </w:p>
        </w:tc>
        <w:tc>
          <w:tcPr>
            <w:tcW w:w="2458" w:type="dxa"/>
            <w:tcBorders>
              <w:top w:val="single" w:sz="4" w:space="0" w:color="auto"/>
              <w:left w:val="single" w:sz="4" w:space="0" w:color="auto"/>
              <w:bottom w:val="single" w:sz="4" w:space="0" w:color="auto"/>
              <w:right w:val="single" w:sz="4" w:space="0" w:color="auto"/>
            </w:tcBorders>
            <w:shd w:val="clear" w:color="auto" w:fill="auto"/>
          </w:tcPr>
          <w:p w14:paraId="36E56455" w14:textId="77777777" w:rsidR="00401A2E" w:rsidRPr="00401A2E" w:rsidRDefault="00401A2E" w:rsidP="00401A2E">
            <w:pPr>
              <w:jc w:val="both"/>
              <w:rPr>
                <w:rFonts w:ascii="Times New Roman" w:eastAsia="Calibri" w:hAnsi="Times New Roman" w:cs="Times New Roman"/>
                <w:b/>
              </w:rPr>
            </w:pPr>
            <w:r w:rsidRPr="00401A2E">
              <w:rPr>
                <w:rFonts w:ascii="Times New Roman" w:eastAsia="Calibri" w:hAnsi="Times New Roman" w:cs="Times New Roman"/>
              </w:rPr>
              <w:t>номенклатура информационных источников, применяемых в профессиональной деятельности</w:t>
            </w:r>
          </w:p>
          <w:p w14:paraId="1946ECD2" w14:textId="77777777" w:rsidR="00401A2E" w:rsidRPr="00401A2E" w:rsidRDefault="00401A2E" w:rsidP="00401A2E">
            <w:pPr>
              <w:jc w:val="both"/>
              <w:rPr>
                <w:rFonts w:ascii="Times New Roman" w:eastAsia="Calibri" w:hAnsi="Times New Roman" w:cs="Times New Roman"/>
                <w:b/>
              </w:rPr>
            </w:pPr>
            <w:r w:rsidRPr="00401A2E">
              <w:rPr>
                <w:rFonts w:ascii="Times New Roman" w:eastAsia="Calibri" w:hAnsi="Times New Roman" w:cs="Times New Roman"/>
              </w:rPr>
              <w:t>приемы структурирования информации</w:t>
            </w:r>
          </w:p>
          <w:p w14:paraId="50F7E2E5" w14:textId="77777777" w:rsidR="00401A2E" w:rsidRPr="00401A2E" w:rsidRDefault="00401A2E" w:rsidP="00401A2E">
            <w:pPr>
              <w:jc w:val="both"/>
              <w:rPr>
                <w:rFonts w:ascii="Times New Roman" w:eastAsia="Calibri" w:hAnsi="Times New Roman" w:cs="Times New Roman"/>
              </w:rPr>
            </w:pPr>
            <w:r w:rsidRPr="00401A2E">
              <w:rPr>
                <w:rFonts w:ascii="Times New Roman" w:eastAsia="Calibri" w:hAnsi="Times New Roman" w:cs="Times New Roman"/>
              </w:rPr>
              <w:t>формат оформления результатов поиска информации</w:t>
            </w:r>
          </w:p>
          <w:p w14:paraId="50C84448" w14:textId="77777777" w:rsidR="00401A2E" w:rsidRPr="00401A2E" w:rsidRDefault="00401A2E" w:rsidP="00401A2E">
            <w:pPr>
              <w:jc w:val="both"/>
              <w:rPr>
                <w:rFonts w:ascii="Times New Roman" w:eastAsia="Calibri" w:hAnsi="Times New Roman" w:cs="Times New Roman"/>
                <w:b/>
              </w:rPr>
            </w:pPr>
            <w:r w:rsidRPr="00401A2E">
              <w:rPr>
                <w:rFonts w:ascii="Times New Roman" w:eastAsia="Calibri" w:hAnsi="Times New Roman" w:cs="Times New Roman"/>
              </w:rPr>
              <w:t xml:space="preserve">современные средства и устройства информатизации, порядок их применения и </w:t>
            </w:r>
          </w:p>
          <w:p w14:paraId="2DF056DF" w14:textId="77777777" w:rsidR="00401A2E" w:rsidRPr="00401A2E" w:rsidRDefault="00401A2E" w:rsidP="00401A2E">
            <w:pPr>
              <w:jc w:val="both"/>
              <w:rPr>
                <w:rFonts w:ascii="Times New Roman" w:eastAsia="Calibri" w:hAnsi="Times New Roman" w:cs="Times New Roman"/>
              </w:rPr>
            </w:pPr>
            <w:r w:rsidRPr="00401A2E">
              <w:rPr>
                <w:rFonts w:ascii="Times New Roman" w:eastAsia="Calibri" w:hAnsi="Times New Roman" w:cs="Times New Roman"/>
              </w:rPr>
              <w:t>программное обеспечение в профессиональной деятельности, в том числе цифровые средства</w:t>
            </w:r>
          </w:p>
          <w:p w14:paraId="7841853F" w14:textId="77777777" w:rsidR="00401A2E" w:rsidRPr="00401A2E" w:rsidRDefault="00401A2E" w:rsidP="00401A2E">
            <w:pPr>
              <w:jc w:val="both"/>
              <w:rPr>
                <w:rFonts w:ascii="Times New Roman" w:eastAsia="Calibri" w:hAnsi="Times New Roman" w:cs="Times New Roman"/>
                <w:bCs/>
                <w:i/>
                <w:sz w:val="24"/>
                <w:szCs w:val="24"/>
              </w:rPr>
            </w:pPr>
          </w:p>
        </w:tc>
        <w:tc>
          <w:tcPr>
            <w:tcW w:w="2489" w:type="dxa"/>
            <w:tcBorders>
              <w:top w:val="single" w:sz="4" w:space="0" w:color="auto"/>
              <w:left w:val="single" w:sz="4" w:space="0" w:color="auto"/>
              <w:bottom w:val="single" w:sz="4" w:space="0" w:color="auto"/>
              <w:right w:val="single" w:sz="4" w:space="0" w:color="auto"/>
            </w:tcBorders>
          </w:tcPr>
          <w:p w14:paraId="04A1B2BC" w14:textId="77777777" w:rsidR="00401A2E" w:rsidRPr="00401A2E" w:rsidRDefault="00401A2E" w:rsidP="00401A2E">
            <w:pPr>
              <w:jc w:val="center"/>
              <w:rPr>
                <w:rFonts w:ascii="Times New Roman" w:eastAsia="Calibri" w:hAnsi="Times New Roman" w:cs="Times New Roman"/>
                <w:bCs/>
                <w:i/>
                <w:sz w:val="24"/>
                <w:szCs w:val="24"/>
              </w:rPr>
            </w:pPr>
            <w:r w:rsidRPr="00401A2E">
              <w:rPr>
                <w:rFonts w:ascii="Times New Roman" w:eastAsia="Calibri" w:hAnsi="Times New Roman" w:cs="Times New Roman"/>
                <w:bCs/>
                <w:i/>
                <w:sz w:val="24"/>
                <w:szCs w:val="24"/>
              </w:rPr>
              <w:t>-</w:t>
            </w:r>
          </w:p>
        </w:tc>
      </w:tr>
      <w:tr w:rsidR="00401A2E" w:rsidRPr="00401A2E" w14:paraId="2F626260" w14:textId="77777777" w:rsidTr="00AD5821">
        <w:tc>
          <w:tcPr>
            <w:tcW w:w="2332" w:type="dxa"/>
            <w:tcBorders>
              <w:left w:val="single" w:sz="4" w:space="0" w:color="auto"/>
              <w:bottom w:val="single" w:sz="4" w:space="0" w:color="auto"/>
              <w:right w:val="single" w:sz="4" w:space="0" w:color="auto"/>
            </w:tcBorders>
          </w:tcPr>
          <w:p w14:paraId="58ECE016" w14:textId="77777777" w:rsidR="00401A2E" w:rsidRPr="00401A2E" w:rsidRDefault="00401A2E" w:rsidP="00401A2E">
            <w:pPr>
              <w:jc w:val="both"/>
              <w:rPr>
                <w:rFonts w:ascii="Times New Roman" w:eastAsia="Calibri" w:hAnsi="Times New Roman" w:cs="Times New Roman"/>
                <w:bCs/>
                <w:sz w:val="24"/>
                <w:szCs w:val="24"/>
              </w:rPr>
            </w:pPr>
            <w:r w:rsidRPr="00401A2E">
              <w:rPr>
                <w:rFonts w:ascii="Times New Roman" w:eastAsia="Calibri" w:hAnsi="Times New Roman" w:cs="Times New Roman"/>
                <w:bCs/>
                <w:sz w:val="24"/>
                <w:szCs w:val="24"/>
              </w:rPr>
              <w:t>ОК 05</w:t>
            </w:r>
          </w:p>
          <w:p w14:paraId="125D9844" w14:textId="77777777" w:rsidR="00401A2E" w:rsidRPr="00401A2E" w:rsidRDefault="00401A2E" w:rsidP="00401A2E">
            <w:pPr>
              <w:jc w:val="both"/>
              <w:rPr>
                <w:rFonts w:ascii="Times New Roman" w:eastAsia="Calibri" w:hAnsi="Times New Roman" w:cs="Times New Roman"/>
                <w:bCs/>
                <w:sz w:val="24"/>
                <w:szCs w:val="24"/>
              </w:rPr>
            </w:pPr>
            <w:r w:rsidRPr="00401A2E">
              <w:rPr>
                <w:rFonts w:ascii="Times New Roman" w:eastAsia="Calibri" w:hAnsi="Times New Roman" w:cs="Times New Roman"/>
              </w:rPr>
              <w:t xml:space="preserve">Осуществлять устную и письменную коммуникацию на государственном </w:t>
            </w:r>
            <w:r w:rsidRPr="00401A2E">
              <w:rPr>
                <w:rFonts w:ascii="Times New Roman" w:eastAsia="Calibri" w:hAnsi="Times New Roman" w:cs="Times New Roman"/>
              </w:rPr>
              <w:lastRenderedPageBreak/>
              <w:t>языке Российской Федерации с учетом особенностей социального и культурного контекста</w:t>
            </w:r>
          </w:p>
        </w:tc>
        <w:tc>
          <w:tcPr>
            <w:tcW w:w="2349" w:type="dxa"/>
            <w:tcBorders>
              <w:left w:val="single" w:sz="4" w:space="0" w:color="auto"/>
              <w:bottom w:val="single" w:sz="4" w:space="0" w:color="auto"/>
              <w:right w:val="single" w:sz="4" w:space="0" w:color="auto"/>
            </w:tcBorders>
          </w:tcPr>
          <w:p w14:paraId="2BA72E3D" w14:textId="77777777" w:rsidR="00401A2E" w:rsidRPr="00401A2E" w:rsidRDefault="00401A2E" w:rsidP="00401A2E">
            <w:pPr>
              <w:jc w:val="both"/>
              <w:rPr>
                <w:rFonts w:ascii="Times New Roman" w:eastAsia="Calibri" w:hAnsi="Times New Roman" w:cs="Times New Roman"/>
                <w:b/>
              </w:rPr>
            </w:pPr>
            <w:r w:rsidRPr="00401A2E">
              <w:rPr>
                <w:rFonts w:ascii="Times New Roman" w:eastAsia="Calibri" w:hAnsi="Times New Roman" w:cs="Times New Roman"/>
              </w:rPr>
              <w:lastRenderedPageBreak/>
              <w:t xml:space="preserve">грамотно излагать свои мысли и оформлять документы по профессиональной тематике на </w:t>
            </w:r>
            <w:r w:rsidRPr="00401A2E">
              <w:rPr>
                <w:rFonts w:ascii="Times New Roman" w:eastAsia="Calibri" w:hAnsi="Times New Roman" w:cs="Times New Roman"/>
              </w:rPr>
              <w:lastRenderedPageBreak/>
              <w:t>государственном языке</w:t>
            </w:r>
          </w:p>
          <w:p w14:paraId="47A5A337" w14:textId="77777777" w:rsidR="00401A2E" w:rsidRPr="00401A2E" w:rsidRDefault="00401A2E" w:rsidP="00401A2E">
            <w:pPr>
              <w:jc w:val="both"/>
              <w:rPr>
                <w:rFonts w:ascii="Times New Roman" w:eastAsia="Calibri" w:hAnsi="Times New Roman" w:cs="Times New Roman"/>
              </w:rPr>
            </w:pPr>
            <w:r w:rsidRPr="00401A2E">
              <w:rPr>
                <w:rFonts w:ascii="Times New Roman" w:eastAsia="Calibri" w:hAnsi="Times New Roman" w:cs="Times New Roman"/>
              </w:rPr>
              <w:t>проявлять толерантность в рабочем коллективе</w:t>
            </w:r>
          </w:p>
          <w:p w14:paraId="387352A4" w14:textId="77777777" w:rsidR="00401A2E" w:rsidRPr="00401A2E" w:rsidRDefault="00401A2E" w:rsidP="00401A2E">
            <w:pPr>
              <w:spacing w:after="160" w:line="264" w:lineRule="auto"/>
              <w:jc w:val="both"/>
              <w:rPr>
                <w:rFonts w:ascii="Times New Roman" w:eastAsia="Times New Roman" w:hAnsi="Times New Roman" w:cs="Times New Roman"/>
                <w:color w:val="000000"/>
                <w:szCs w:val="20"/>
                <w:lang w:eastAsia="ru-RU"/>
              </w:rPr>
            </w:pPr>
          </w:p>
        </w:tc>
        <w:tc>
          <w:tcPr>
            <w:tcW w:w="2458" w:type="dxa"/>
            <w:tcBorders>
              <w:top w:val="single" w:sz="4" w:space="0" w:color="auto"/>
              <w:left w:val="single" w:sz="4" w:space="0" w:color="auto"/>
              <w:bottom w:val="single" w:sz="4" w:space="0" w:color="auto"/>
              <w:right w:val="single" w:sz="4" w:space="0" w:color="auto"/>
            </w:tcBorders>
            <w:shd w:val="clear" w:color="auto" w:fill="auto"/>
          </w:tcPr>
          <w:p w14:paraId="3B36395E" w14:textId="77777777" w:rsidR="00401A2E" w:rsidRPr="00401A2E" w:rsidRDefault="00401A2E" w:rsidP="00401A2E">
            <w:pPr>
              <w:jc w:val="both"/>
              <w:rPr>
                <w:rFonts w:ascii="Times New Roman" w:eastAsia="Calibri" w:hAnsi="Times New Roman" w:cs="Times New Roman"/>
              </w:rPr>
            </w:pPr>
            <w:r w:rsidRPr="00401A2E">
              <w:rPr>
                <w:rFonts w:ascii="Times New Roman" w:eastAsia="Calibri" w:hAnsi="Times New Roman" w:cs="Times New Roman"/>
              </w:rPr>
              <w:lastRenderedPageBreak/>
              <w:t xml:space="preserve">правила оформления документов </w:t>
            </w:r>
          </w:p>
          <w:p w14:paraId="2A43922F" w14:textId="77777777" w:rsidR="00401A2E" w:rsidRPr="00401A2E" w:rsidRDefault="00401A2E" w:rsidP="00401A2E">
            <w:pPr>
              <w:jc w:val="both"/>
              <w:rPr>
                <w:rFonts w:ascii="Times New Roman" w:eastAsia="Calibri" w:hAnsi="Times New Roman" w:cs="Times New Roman"/>
                <w:b/>
              </w:rPr>
            </w:pPr>
            <w:r w:rsidRPr="00401A2E">
              <w:rPr>
                <w:rFonts w:ascii="Times New Roman" w:eastAsia="Calibri" w:hAnsi="Times New Roman" w:cs="Times New Roman"/>
              </w:rPr>
              <w:t>правила построения устных сообщений</w:t>
            </w:r>
          </w:p>
          <w:p w14:paraId="7D4BD00A" w14:textId="77777777" w:rsidR="00401A2E" w:rsidRPr="00401A2E" w:rsidRDefault="00401A2E" w:rsidP="00401A2E">
            <w:pPr>
              <w:jc w:val="both"/>
              <w:rPr>
                <w:rFonts w:ascii="Times New Roman" w:eastAsia="Calibri" w:hAnsi="Times New Roman" w:cs="Times New Roman"/>
              </w:rPr>
            </w:pPr>
            <w:r w:rsidRPr="00401A2E">
              <w:rPr>
                <w:rFonts w:ascii="Times New Roman" w:eastAsia="Calibri" w:hAnsi="Times New Roman" w:cs="Times New Roman"/>
              </w:rPr>
              <w:lastRenderedPageBreak/>
              <w:t>особенности социального и культурного контекста</w:t>
            </w:r>
          </w:p>
          <w:p w14:paraId="60790DF6" w14:textId="77777777" w:rsidR="00401A2E" w:rsidRPr="00401A2E" w:rsidRDefault="00401A2E" w:rsidP="00401A2E">
            <w:pPr>
              <w:jc w:val="both"/>
              <w:rPr>
                <w:rFonts w:ascii="Times New Roman" w:eastAsia="Calibri" w:hAnsi="Times New Roman" w:cs="Times New Roman"/>
              </w:rPr>
            </w:pPr>
          </w:p>
        </w:tc>
        <w:tc>
          <w:tcPr>
            <w:tcW w:w="2489" w:type="dxa"/>
            <w:tcBorders>
              <w:top w:val="single" w:sz="4" w:space="0" w:color="auto"/>
              <w:left w:val="single" w:sz="4" w:space="0" w:color="auto"/>
              <w:bottom w:val="single" w:sz="4" w:space="0" w:color="auto"/>
              <w:right w:val="single" w:sz="4" w:space="0" w:color="auto"/>
            </w:tcBorders>
          </w:tcPr>
          <w:p w14:paraId="1F1979CD" w14:textId="77777777" w:rsidR="00401A2E" w:rsidRPr="00401A2E" w:rsidRDefault="00401A2E" w:rsidP="00401A2E">
            <w:pPr>
              <w:jc w:val="center"/>
              <w:rPr>
                <w:rFonts w:ascii="Times New Roman" w:eastAsia="Calibri" w:hAnsi="Times New Roman" w:cs="Times New Roman"/>
                <w:bCs/>
                <w:i/>
                <w:sz w:val="24"/>
                <w:szCs w:val="24"/>
              </w:rPr>
            </w:pPr>
            <w:r w:rsidRPr="00401A2E">
              <w:rPr>
                <w:rFonts w:ascii="Times New Roman" w:eastAsia="Calibri" w:hAnsi="Times New Roman" w:cs="Times New Roman"/>
                <w:bCs/>
                <w:i/>
                <w:sz w:val="24"/>
                <w:szCs w:val="24"/>
              </w:rPr>
              <w:lastRenderedPageBreak/>
              <w:t>-</w:t>
            </w:r>
          </w:p>
        </w:tc>
      </w:tr>
      <w:tr w:rsidR="00401A2E" w:rsidRPr="00401A2E" w14:paraId="68C1F8B5" w14:textId="77777777" w:rsidTr="00AD5821">
        <w:tc>
          <w:tcPr>
            <w:tcW w:w="2332" w:type="dxa"/>
            <w:tcBorders>
              <w:left w:val="single" w:sz="4" w:space="0" w:color="auto"/>
              <w:bottom w:val="single" w:sz="4" w:space="0" w:color="auto"/>
              <w:right w:val="single" w:sz="4" w:space="0" w:color="auto"/>
            </w:tcBorders>
          </w:tcPr>
          <w:p w14:paraId="6C64B97D" w14:textId="77777777" w:rsidR="00401A2E" w:rsidRPr="00401A2E" w:rsidRDefault="00401A2E" w:rsidP="00401A2E">
            <w:pPr>
              <w:jc w:val="both"/>
              <w:rPr>
                <w:rFonts w:ascii="Times New Roman" w:eastAsia="Calibri" w:hAnsi="Times New Roman" w:cs="Times New Roman"/>
                <w:bCs/>
                <w:sz w:val="24"/>
                <w:szCs w:val="24"/>
              </w:rPr>
            </w:pPr>
            <w:r w:rsidRPr="00401A2E">
              <w:rPr>
                <w:rFonts w:ascii="Times New Roman" w:eastAsia="Calibri" w:hAnsi="Times New Roman" w:cs="Times New Roman"/>
                <w:bCs/>
                <w:sz w:val="24"/>
                <w:szCs w:val="24"/>
              </w:rPr>
              <w:lastRenderedPageBreak/>
              <w:t>ОК 09</w:t>
            </w:r>
          </w:p>
          <w:p w14:paraId="6F2CEE96" w14:textId="77777777" w:rsidR="00401A2E" w:rsidRPr="00401A2E" w:rsidRDefault="00401A2E" w:rsidP="00401A2E">
            <w:pPr>
              <w:jc w:val="both"/>
              <w:rPr>
                <w:rFonts w:ascii="Times New Roman" w:eastAsia="Calibri" w:hAnsi="Times New Roman" w:cs="Times New Roman"/>
                <w:bCs/>
                <w:sz w:val="24"/>
                <w:szCs w:val="24"/>
              </w:rPr>
            </w:pPr>
            <w:r w:rsidRPr="00401A2E">
              <w:rPr>
                <w:rFonts w:ascii="Times New Roman" w:eastAsia="Calibri" w:hAnsi="Times New Roman" w:cs="Times New Roman"/>
              </w:rPr>
              <w:t>Пользоваться профессиональной документацией на государственном и иностранном языках</w:t>
            </w:r>
          </w:p>
        </w:tc>
        <w:tc>
          <w:tcPr>
            <w:tcW w:w="2349" w:type="dxa"/>
            <w:tcBorders>
              <w:left w:val="single" w:sz="4" w:space="0" w:color="auto"/>
              <w:bottom w:val="single" w:sz="4" w:space="0" w:color="auto"/>
              <w:right w:val="single" w:sz="4" w:space="0" w:color="auto"/>
            </w:tcBorders>
          </w:tcPr>
          <w:p w14:paraId="29C9EC33" w14:textId="77777777" w:rsidR="00401A2E" w:rsidRPr="00401A2E" w:rsidRDefault="00401A2E" w:rsidP="00401A2E">
            <w:pPr>
              <w:jc w:val="both"/>
              <w:rPr>
                <w:rFonts w:ascii="Times New Roman" w:eastAsia="Calibri" w:hAnsi="Times New Roman" w:cs="Times New Roman"/>
                <w:b/>
              </w:rPr>
            </w:pPr>
            <w:r w:rsidRPr="00401A2E">
              <w:rPr>
                <w:rFonts w:ascii="Times New Roman" w:eastAsia="Calibri" w:hAnsi="Times New Roman" w:cs="Times New Roman"/>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4277362C" w14:textId="77777777" w:rsidR="00401A2E" w:rsidRPr="00401A2E" w:rsidRDefault="00401A2E" w:rsidP="00401A2E">
            <w:pPr>
              <w:jc w:val="both"/>
              <w:rPr>
                <w:rFonts w:ascii="Times New Roman" w:eastAsia="Calibri" w:hAnsi="Times New Roman" w:cs="Times New Roman"/>
                <w:b/>
              </w:rPr>
            </w:pPr>
            <w:r w:rsidRPr="00401A2E">
              <w:rPr>
                <w:rFonts w:ascii="Times New Roman" w:eastAsia="Calibri" w:hAnsi="Times New Roman" w:cs="Times New Roman"/>
              </w:rPr>
              <w:t>участвовать в диалогах на знакомые общие и профессиональные темы</w:t>
            </w:r>
          </w:p>
          <w:p w14:paraId="7266010F" w14:textId="77777777" w:rsidR="00401A2E" w:rsidRPr="00401A2E" w:rsidRDefault="00401A2E" w:rsidP="00401A2E">
            <w:pPr>
              <w:jc w:val="both"/>
              <w:rPr>
                <w:rFonts w:ascii="Times New Roman" w:eastAsia="Calibri" w:hAnsi="Times New Roman" w:cs="Times New Roman"/>
                <w:b/>
              </w:rPr>
            </w:pPr>
            <w:r w:rsidRPr="00401A2E">
              <w:rPr>
                <w:rFonts w:ascii="Times New Roman" w:eastAsia="Calibri" w:hAnsi="Times New Roman" w:cs="Times New Roman"/>
              </w:rPr>
              <w:t>строить простые высказывания о себе и о своей профессиональной деятельности</w:t>
            </w:r>
          </w:p>
          <w:p w14:paraId="4E439CCD" w14:textId="77777777" w:rsidR="00401A2E" w:rsidRPr="00401A2E" w:rsidRDefault="00401A2E" w:rsidP="00401A2E">
            <w:pPr>
              <w:jc w:val="both"/>
              <w:rPr>
                <w:rFonts w:ascii="Times New Roman" w:eastAsia="Calibri" w:hAnsi="Times New Roman" w:cs="Times New Roman"/>
                <w:b/>
              </w:rPr>
            </w:pPr>
            <w:r w:rsidRPr="00401A2E">
              <w:rPr>
                <w:rFonts w:ascii="Times New Roman" w:eastAsia="Calibri" w:hAnsi="Times New Roman" w:cs="Times New Roman"/>
              </w:rPr>
              <w:t>кратко обосновывать и объяснять свои действия (текущие и планируемые)</w:t>
            </w:r>
          </w:p>
          <w:p w14:paraId="12E34429" w14:textId="77777777" w:rsidR="00401A2E" w:rsidRPr="00401A2E" w:rsidRDefault="00401A2E" w:rsidP="00401A2E">
            <w:pPr>
              <w:jc w:val="both"/>
              <w:rPr>
                <w:rFonts w:ascii="Times New Roman" w:eastAsia="Calibri" w:hAnsi="Times New Roman" w:cs="Times New Roman"/>
                <w:b/>
              </w:rPr>
            </w:pPr>
            <w:r w:rsidRPr="00401A2E">
              <w:rPr>
                <w:rFonts w:ascii="Times New Roman" w:eastAsia="Calibri" w:hAnsi="Times New Roman" w:cs="Times New Roman"/>
              </w:rPr>
              <w:t>писать простые связные сообщения на знакомые или интересующие профессиональные темы</w:t>
            </w:r>
          </w:p>
          <w:p w14:paraId="33BA8AA6" w14:textId="77777777" w:rsidR="00401A2E" w:rsidRPr="00401A2E" w:rsidRDefault="00401A2E" w:rsidP="00401A2E">
            <w:pPr>
              <w:spacing w:after="160" w:line="264" w:lineRule="auto"/>
              <w:jc w:val="both"/>
              <w:rPr>
                <w:rFonts w:ascii="Times New Roman" w:eastAsia="Times New Roman" w:hAnsi="Times New Roman" w:cs="Times New Roman"/>
                <w:color w:val="000000"/>
                <w:szCs w:val="20"/>
                <w:lang w:eastAsia="ru-RU"/>
              </w:rPr>
            </w:pPr>
          </w:p>
        </w:tc>
        <w:tc>
          <w:tcPr>
            <w:tcW w:w="2458" w:type="dxa"/>
            <w:tcBorders>
              <w:top w:val="single" w:sz="4" w:space="0" w:color="auto"/>
              <w:left w:val="single" w:sz="4" w:space="0" w:color="auto"/>
              <w:bottom w:val="single" w:sz="4" w:space="0" w:color="auto"/>
              <w:right w:val="single" w:sz="4" w:space="0" w:color="auto"/>
            </w:tcBorders>
            <w:shd w:val="clear" w:color="auto" w:fill="auto"/>
          </w:tcPr>
          <w:p w14:paraId="1665CD29" w14:textId="77777777" w:rsidR="00401A2E" w:rsidRPr="00401A2E" w:rsidRDefault="00401A2E" w:rsidP="00401A2E">
            <w:pPr>
              <w:jc w:val="both"/>
              <w:rPr>
                <w:rFonts w:ascii="Times New Roman" w:eastAsia="Calibri" w:hAnsi="Times New Roman" w:cs="Times New Roman"/>
                <w:b/>
              </w:rPr>
            </w:pPr>
            <w:r w:rsidRPr="00401A2E">
              <w:rPr>
                <w:rFonts w:ascii="Times New Roman" w:eastAsia="Calibri" w:hAnsi="Times New Roman" w:cs="Times New Roman"/>
              </w:rPr>
              <w:t>правила построения простых и сложных предложений на профессиональные темы</w:t>
            </w:r>
          </w:p>
          <w:p w14:paraId="5A7C62FA" w14:textId="77777777" w:rsidR="00401A2E" w:rsidRPr="00401A2E" w:rsidRDefault="00401A2E" w:rsidP="00401A2E">
            <w:pPr>
              <w:jc w:val="both"/>
              <w:rPr>
                <w:rFonts w:ascii="Times New Roman" w:eastAsia="Calibri" w:hAnsi="Times New Roman" w:cs="Times New Roman"/>
                <w:b/>
              </w:rPr>
            </w:pPr>
            <w:r w:rsidRPr="00401A2E">
              <w:rPr>
                <w:rFonts w:ascii="Times New Roman" w:eastAsia="Calibri" w:hAnsi="Times New Roman" w:cs="Times New Roman"/>
              </w:rPr>
              <w:t>основные общеупотребительные глаголы (бытовая и профессиональная лексика)</w:t>
            </w:r>
          </w:p>
          <w:p w14:paraId="70EDFCCA" w14:textId="77777777" w:rsidR="00401A2E" w:rsidRPr="00401A2E" w:rsidRDefault="00401A2E" w:rsidP="00401A2E">
            <w:pPr>
              <w:jc w:val="both"/>
              <w:rPr>
                <w:rFonts w:ascii="Times New Roman" w:eastAsia="Calibri" w:hAnsi="Times New Roman" w:cs="Times New Roman"/>
                <w:b/>
              </w:rPr>
            </w:pPr>
            <w:r w:rsidRPr="00401A2E">
              <w:rPr>
                <w:rFonts w:ascii="Times New Roman" w:eastAsia="Calibri" w:hAnsi="Times New Roman" w:cs="Times New Roman"/>
              </w:rPr>
              <w:t>лексический минимум, относящийся к описанию предметов, средств и процессов профессиональной деятельности</w:t>
            </w:r>
          </w:p>
          <w:p w14:paraId="7507C7C4" w14:textId="77777777" w:rsidR="00401A2E" w:rsidRPr="00401A2E" w:rsidRDefault="00401A2E" w:rsidP="00401A2E">
            <w:pPr>
              <w:jc w:val="both"/>
              <w:rPr>
                <w:rFonts w:ascii="Times New Roman" w:eastAsia="Calibri" w:hAnsi="Times New Roman" w:cs="Times New Roman"/>
                <w:b/>
              </w:rPr>
            </w:pPr>
            <w:r w:rsidRPr="00401A2E">
              <w:rPr>
                <w:rFonts w:ascii="Times New Roman" w:eastAsia="Calibri" w:hAnsi="Times New Roman" w:cs="Times New Roman"/>
              </w:rPr>
              <w:t>особенности произношения</w:t>
            </w:r>
          </w:p>
          <w:p w14:paraId="4687AA1B" w14:textId="77777777" w:rsidR="00401A2E" w:rsidRPr="00401A2E" w:rsidRDefault="00401A2E" w:rsidP="00401A2E">
            <w:pPr>
              <w:jc w:val="both"/>
              <w:rPr>
                <w:rFonts w:ascii="Times New Roman" w:eastAsia="Calibri" w:hAnsi="Times New Roman" w:cs="Times New Roman"/>
              </w:rPr>
            </w:pPr>
            <w:r w:rsidRPr="00401A2E">
              <w:rPr>
                <w:rFonts w:ascii="Times New Roman" w:eastAsia="Calibri" w:hAnsi="Times New Roman" w:cs="Times New Roman"/>
              </w:rPr>
              <w:t>правила чтения текстов профессиональной направленности</w:t>
            </w:r>
          </w:p>
          <w:p w14:paraId="5D95AA0B" w14:textId="77777777" w:rsidR="00401A2E" w:rsidRPr="00401A2E" w:rsidRDefault="00401A2E" w:rsidP="00401A2E">
            <w:pPr>
              <w:jc w:val="both"/>
              <w:rPr>
                <w:rFonts w:ascii="Times New Roman" w:eastAsia="Calibri" w:hAnsi="Times New Roman" w:cs="Times New Roman"/>
              </w:rPr>
            </w:pPr>
          </w:p>
        </w:tc>
        <w:tc>
          <w:tcPr>
            <w:tcW w:w="2489" w:type="dxa"/>
            <w:tcBorders>
              <w:top w:val="single" w:sz="4" w:space="0" w:color="auto"/>
              <w:left w:val="single" w:sz="4" w:space="0" w:color="auto"/>
              <w:bottom w:val="single" w:sz="4" w:space="0" w:color="auto"/>
              <w:right w:val="single" w:sz="4" w:space="0" w:color="auto"/>
            </w:tcBorders>
          </w:tcPr>
          <w:p w14:paraId="51A958D6" w14:textId="77777777" w:rsidR="00401A2E" w:rsidRPr="00401A2E" w:rsidRDefault="00401A2E" w:rsidP="00401A2E">
            <w:pPr>
              <w:jc w:val="center"/>
              <w:rPr>
                <w:rFonts w:ascii="Times New Roman" w:eastAsia="Calibri" w:hAnsi="Times New Roman" w:cs="Times New Roman"/>
                <w:bCs/>
                <w:i/>
                <w:sz w:val="24"/>
                <w:szCs w:val="24"/>
              </w:rPr>
            </w:pPr>
          </w:p>
        </w:tc>
      </w:tr>
      <w:tr w:rsidR="00401A2E" w:rsidRPr="00401A2E" w14:paraId="123CAE2D" w14:textId="77777777" w:rsidTr="00AD5821">
        <w:tc>
          <w:tcPr>
            <w:tcW w:w="2332" w:type="dxa"/>
            <w:tcBorders>
              <w:top w:val="single" w:sz="4" w:space="0" w:color="auto"/>
              <w:left w:val="single" w:sz="4" w:space="0" w:color="auto"/>
              <w:right w:val="single" w:sz="4" w:space="0" w:color="auto"/>
            </w:tcBorders>
          </w:tcPr>
          <w:p w14:paraId="746F3854" w14:textId="77777777" w:rsidR="00401A2E" w:rsidRPr="00401A2E" w:rsidRDefault="00401A2E" w:rsidP="00401A2E">
            <w:pPr>
              <w:jc w:val="both"/>
              <w:rPr>
                <w:rFonts w:ascii="Times New Roman" w:eastAsia="Calibri" w:hAnsi="Times New Roman" w:cs="Times New Roman"/>
                <w:bCs/>
                <w:sz w:val="24"/>
                <w:szCs w:val="24"/>
              </w:rPr>
            </w:pPr>
            <w:r w:rsidRPr="00401A2E">
              <w:rPr>
                <w:rFonts w:ascii="Times New Roman" w:eastAsia="Calibri" w:hAnsi="Times New Roman" w:cs="Times New Roman"/>
                <w:bCs/>
                <w:sz w:val="24"/>
                <w:szCs w:val="24"/>
              </w:rPr>
              <w:t>ПК 2.2</w:t>
            </w:r>
          </w:p>
          <w:p w14:paraId="69D0E307" w14:textId="77777777" w:rsidR="00401A2E" w:rsidRPr="00401A2E" w:rsidRDefault="00401A2E" w:rsidP="00401A2E">
            <w:pPr>
              <w:jc w:val="both"/>
              <w:rPr>
                <w:rFonts w:ascii="Times New Roman" w:eastAsia="Calibri" w:hAnsi="Times New Roman" w:cs="Times New Roman"/>
                <w:bCs/>
                <w:sz w:val="24"/>
                <w:szCs w:val="24"/>
              </w:rPr>
            </w:pPr>
            <w:r w:rsidRPr="00401A2E">
              <w:rPr>
                <w:rFonts w:ascii="Times New Roman" w:eastAsia="Calibri" w:hAnsi="Times New Roman" w:cs="Times New Roman"/>
                <w:iCs/>
                <w:sz w:val="24"/>
                <w:szCs w:val="24"/>
                <w:lang w:eastAsia="zh-CN"/>
              </w:rPr>
              <w:t>Разрабатывать документацию по эксплуатации электрического и электромеханического оборудования.</w:t>
            </w:r>
          </w:p>
        </w:tc>
        <w:tc>
          <w:tcPr>
            <w:tcW w:w="2349" w:type="dxa"/>
            <w:tcBorders>
              <w:top w:val="single" w:sz="4" w:space="0" w:color="auto"/>
              <w:left w:val="single" w:sz="4" w:space="0" w:color="auto"/>
              <w:right w:val="single" w:sz="4" w:space="0" w:color="auto"/>
            </w:tcBorders>
          </w:tcPr>
          <w:p w14:paraId="0DA26EC5" w14:textId="77777777" w:rsidR="00401A2E" w:rsidRPr="00401A2E" w:rsidRDefault="00401A2E" w:rsidP="007542A0">
            <w:pPr>
              <w:widowControl w:val="0"/>
              <w:numPr>
                <w:ilvl w:val="0"/>
                <w:numId w:val="12"/>
              </w:numPr>
              <w:autoSpaceDE w:val="0"/>
              <w:autoSpaceDN w:val="0"/>
              <w:adjustRightInd w:val="0"/>
              <w:ind w:left="174" w:firstLine="139"/>
              <w:contextualSpacing/>
              <w:jc w:val="both"/>
              <w:rPr>
                <w:rFonts w:ascii="Times New Roman" w:eastAsia="Calibri" w:hAnsi="Times New Roman" w:cs="Times New Roman"/>
                <w:sz w:val="24"/>
                <w:szCs w:val="24"/>
              </w:rPr>
            </w:pPr>
            <w:r w:rsidRPr="00401A2E">
              <w:rPr>
                <w:rFonts w:ascii="Times New Roman" w:eastAsia="Calibri" w:hAnsi="Times New Roman" w:cs="Times New Roman"/>
                <w:sz w:val="24"/>
                <w:szCs w:val="24"/>
              </w:rPr>
              <w:t>определять состав и последовательность необходимых действий при выполнении работ по эксплуатации электротехнического оборудования, предусматривать необходимые ресурсы,</w:t>
            </w:r>
          </w:p>
          <w:p w14:paraId="2B802C45" w14:textId="77777777" w:rsidR="00401A2E" w:rsidRPr="00401A2E" w:rsidRDefault="00401A2E" w:rsidP="00401A2E">
            <w:pPr>
              <w:ind w:left="174" w:firstLine="139"/>
              <w:jc w:val="both"/>
              <w:rPr>
                <w:rFonts w:ascii="Times New Roman" w:eastAsia="Calibri" w:hAnsi="Times New Roman" w:cs="Times New Roman"/>
                <w:bCs/>
                <w:sz w:val="24"/>
                <w:szCs w:val="24"/>
              </w:rPr>
            </w:pPr>
            <w:r w:rsidRPr="00401A2E">
              <w:rPr>
                <w:rFonts w:ascii="Times New Roman" w:eastAsia="Calibri" w:hAnsi="Times New Roman" w:cs="Times New Roman"/>
                <w:sz w:val="24"/>
                <w:szCs w:val="24"/>
              </w:rPr>
              <w:t xml:space="preserve">выполнять чертежи и читать электрические схемы, вести </w:t>
            </w:r>
            <w:r w:rsidRPr="00401A2E">
              <w:rPr>
                <w:rFonts w:ascii="Times New Roman" w:eastAsia="Calibri" w:hAnsi="Times New Roman" w:cs="Times New Roman"/>
                <w:sz w:val="24"/>
                <w:szCs w:val="24"/>
              </w:rPr>
              <w:lastRenderedPageBreak/>
              <w:t>техническую документацию.</w:t>
            </w:r>
          </w:p>
        </w:tc>
        <w:tc>
          <w:tcPr>
            <w:tcW w:w="2458" w:type="dxa"/>
            <w:tcBorders>
              <w:top w:val="single" w:sz="4" w:space="0" w:color="auto"/>
              <w:left w:val="single" w:sz="4" w:space="0" w:color="auto"/>
              <w:bottom w:val="single" w:sz="4" w:space="0" w:color="auto"/>
              <w:right w:val="single" w:sz="4" w:space="0" w:color="auto"/>
            </w:tcBorders>
            <w:shd w:val="clear" w:color="auto" w:fill="auto"/>
          </w:tcPr>
          <w:p w14:paraId="6F2F2F73" w14:textId="77777777" w:rsidR="00401A2E" w:rsidRPr="00401A2E" w:rsidRDefault="00401A2E" w:rsidP="007542A0">
            <w:pPr>
              <w:widowControl w:val="0"/>
              <w:numPr>
                <w:ilvl w:val="0"/>
                <w:numId w:val="13"/>
              </w:numPr>
              <w:autoSpaceDE w:val="0"/>
              <w:autoSpaceDN w:val="0"/>
              <w:adjustRightInd w:val="0"/>
              <w:ind w:left="174" w:firstLine="139"/>
              <w:contextualSpacing/>
              <w:jc w:val="both"/>
              <w:rPr>
                <w:rFonts w:ascii="Times New Roman" w:eastAsia="Calibri" w:hAnsi="Times New Roman" w:cs="Times New Roman"/>
                <w:sz w:val="24"/>
                <w:szCs w:val="24"/>
              </w:rPr>
            </w:pPr>
            <w:r w:rsidRPr="00401A2E">
              <w:rPr>
                <w:rFonts w:ascii="Times New Roman" w:eastAsia="Calibri" w:hAnsi="Times New Roman" w:cs="Times New Roman"/>
                <w:sz w:val="24"/>
                <w:szCs w:val="24"/>
              </w:rPr>
              <w:lastRenderedPageBreak/>
              <w:t>назначение, виды, принцип действия и технические данные электротехнического оборудования,</w:t>
            </w:r>
          </w:p>
          <w:p w14:paraId="003C4D8F" w14:textId="77777777" w:rsidR="00401A2E" w:rsidRPr="00401A2E" w:rsidRDefault="00401A2E" w:rsidP="007542A0">
            <w:pPr>
              <w:widowControl w:val="0"/>
              <w:numPr>
                <w:ilvl w:val="0"/>
                <w:numId w:val="13"/>
              </w:numPr>
              <w:autoSpaceDE w:val="0"/>
              <w:autoSpaceDN w:val="0"/>
              <w:adjustRightInd w:val="0"/>
              <w:ind w:left="174" w:firstLine="139"/>
              <w:contextualSpacing/>
              <w:jc w:val="both"/>
              <w:rPr>
                <w:rFonts w:ascii="Times New Roman" w:eastAsia="Calibri" w:hAnsi="Times New Roman" w:cs="Times New Roman"/>
                <w:sz w:val="24"/>
                <w:szCs w:val="24"/>
              </w:rPr>
            </w:pPr>
            <w:r w:rsidRPr="00401A2E">
              <w:rPr>
                <w:rFonts w:ascii="Times New Roman" w:eastAsia="Calibri" w:hAnsi="Times New Roman" w:cs="Times New Roman"/>
                <w:sz w:val="24"/>
                <w:szCs w:val="24"/>
              </w:rPr>
              <w:t>технологический процесс производства электрической энергии,</w:t>
            </w:r>
          </w:p>
          <w:p w14:paraId="24782751" w14:textId="77777777" w:rsidR="00401A2E" w:rsidRPr="00401A2E" w:rsidRDefault="00401A2E" w:rsidP="007542A0">
            <w:pPr>
              <w:widowControl w:val="0"/>
              <w:numPr>
                <w:ilvl w:val="0"/>
                <w:numId w:val="13"/>
              </w:numPr>
              <w:autoSpaceDE w:val="0"/>
              <w:autoSpaceDN w:val="0"/>
              <w:adjustRightInd w:val="0"/>
              <w:ind w:left="174" w:firstLine="139"/>
              <w:contextualSpacing/>
              <w:jc w:val="both"/>
              <w:rPr>
                <w:rFonts w:ascii="Times New Roman" w:eastAsia="Calibri" w:hAnsi="Times New Roman" w:cs="Times New Roman"/>
                <w:sz w:val="24"/>
                <w:szCs w:val="24"/>
              </w:rPr>
            </w:pPr>
            <w:r w:rsidRPr="00401A2E">
              <w:rPr>
                <w:rFonts w:ascii="Times New Roman" w:eastAsia="Calibri" w:hAnsi="Times New Roman" w:cs="Times New Roman"/>
                <w:sz w:val="24"/>
                <w:szCs w:val="24"/>
              </w:rPr>
              <w:t xml:space="preserve">схемы, конструктивные особенности и эксплуатационные </w:t>
            </w:r>
            <w:r w:rsidRPr="00401A2E">
              <w:rPr>
                <w:rFonts w:ascii="Times New Roman" w:eastAsia="Calibri" w:hAnsi="Times New Roman" w:cs="Times New Roman"/>
                <w:sz w:val="24"/>
                <w:szCs w:val="24"/>
              </w:rPr>
              <w:lastRenderedPageBreak/>
              <w:t>характеристики, правила эксплуатации электротехнического оборудования в нормальных, ремонтных, аварийных и послеаварийных режимах работы,</w:t>
            </w:r>
          </w:p>
          <w:p w14:paraId="30890307" w14:textId="77777777" w:rsidR="00401A2E" w:rsidRPr="00401A2E" w:rsidRDefault="00401A2E" w:rsidP="007542A0">
            <w:pPr>
              <w:widowControl w:val="0"/>
              <w:numPr>
                <w:ilvl w:val="0"/>
                <w:numId w:val="13"/>
              </w:numPr>
              <w:autoSpaceDE w:val="0"/>
              <w:autoSpaceDN w:val="0"/>
              <w:adjustRightInd w:val="0"/>
              <w:ind w:left="174" w:firstLine="139"/>
              <w:contextualSpacing/>
              <w:jc w:val="both"/>
              <w:rPr>
                <w:rFonts w:ascii="Times New Roman" w:eastAsia="Calibri" w:hAnsi="Times New Roman" w:cs="Times New Roman"/>
                <w:sz w:val="24"/>
                <w:szCs w:val="24"/>
              </w:rPr>
            </w:pPr>
            <w:r w:rsidRPr="00401A2E">
              <w:rPr>
                <w:rFonts w:ascii="Times New Roman" w:eastAsia="Calibri" w:hAnsi="Times New Roman" w:cs="Times New Roman"/>
                <w:sz w:val="24"/>
                <w:szCs w:val="24"/>
              </w:rPr>
              <w:t>состав и нормы расхода товаров и материалов на производство работ по эксплуатации электротехнического оборудования,</w:t>
            </w:r>
          </w:p>
          <w:p w14:paraId="1345F90A" w14:textId="77777777" w:rsidR="00401A2E" w:rsidRPr="00401A2E" w:rsidRDefault="00401A2E" w:rsidP="007542A0">
            <w:pPr>
              <w:widowControl w:val="0"/>
              <w:numPr>
                <w:ilvl w:val="0"/>
                <w:numId w:val="13"/>
              </w:numPr>
              <w:autoSpaceDE w:val="0"/>
              <w:autoSpaceDN w:val="0"/>
              <w:adjustRightInd w:val="0"/>
              <w:ind w:left="174" w:firstLine="139"/>
              <w:contextualSpacing/>
              <w:jc w:val="both"/>
              <w:rPr>
                <w:rFonts w:ascii="Times New Roman" w:eastAsia="Calibri" w:hAnsi="Times New Roman" w:cs="Times New Roman"/>
                <w:sz w:val="24"/>
                <w:szCs w:val="24"/>
              </w:rPr>
            </w:pPr>
            <w:r w:rsidRPr="00401A2E">
              <w:rPr>
                <w:rFonts w:ascii="Times New Roman" w:eastAsia="Calibri" w:hAnsi="Times New Roman" w:cs="Times New Roman"/>
                <w:sz w:val="24"/>
                <w:szCs w:val="24"/>
              </w:rPr>
              <w:t>правила выполнения электрических и технологических схем, стандарты выполнения конструкторской документации,</w:t>
            </w:r>
          </w:p>
          <w:p w14:paraId="7E6FB1C5" w14:textId="77777777" w:rsidR="00401A2E" w:rsidRPr="00401A2E" w:rsidRDefault="00401A2E" w:rsidP="00401A2E">
            <w:pPr>
              <w:ind w:left="174" w:firstLine="139"/>
              <w:jc w:val="both"/>
              <w:rPr>
                <w:rFonts w:ascii="Times New Roman" w:eastAsia="Calibri" w:hAnsi="Times New Roman" w:cs="Times New Roman"/>
                <w:bCs/>
                <w:i/>
                <w:sz w:val="24"/>
                <w:szCs w:val="24"/>
              </w:rPr>
            </w:pPr>
            <w:r w:rsidRPr="00401A2E">
              <w:rPr>
                <w:rFonts w:ascii="Times New Roman" w:eastAsia="Calibri" w:hAnsi="Times New Roman" w:cs="Times New Roman"/>
                <w:sz w:val="24"/>
                <w:szCs w:val="24"/>
              </w:rPr>
              <w:t>характерные неисправности и повреждения электротехнического оборудования и устройств, способы их определения и устранения</w:t>
            </w:r>
          </w:p>
        </w:tc>
        <w:tc>
          <w:tcPr>
            <w:tcW w:w="2489" w:type="dxa"/>
            <w:tcBorders>
              <w:top w:val="single" w:sz="4" w:space="0" w:color="auto"/>
              <w:left w:val="single" w:sz="4" w:space="0" w:color="auto"/>
              <w:bottom w:val="single" w:sz="4" w:space="0" w:color="auto"/>
              <w:right w:val="single" w:sz="4" w:space="0" w:color="auto"/>
            </w:tcBorders>
          </w:tcPr>
          <w:p w14:paraId="1E03DB2A" w14:textId="77777777" w:rsidR="00401A2E" w:rsidRPr="00401A2E" w:rsidRDefault="00401A2E" w:rsidP="007542A0">
            <w:pPr>
              <w:widowControl w:val="0"/>
              <w:numPr>
                <w:ilvl w:val="0"/>
                <w:numId w:val="12"/>
              </w:numPr>
              <w:autoSpaceDE w:val="0"/>
              <w:autoSpaceDN w:val="0"/>
              <w:adjustRightInd w:val="0"/>
              <w:ind w:left="174" w:firstLine="139"/>
              <w:contextualSpacing/>
              <w:jc w:val="both"/>
              <w:rPr>
                <w:rFonts w:ascii="Times New Roman" w:eastAsia="Calibri" w:hAnsi="Times New Roman" w:cs="Times New Roman"/>
                <w:sz w:val="24"/>
                <w:szCs w:val="24"/>
              </w:rPr>
            </w:pPr>
            <w:r w:rsidRPr="00401A2E">
              <w:rPr>
                <w:rFonts w:ascii="Times New Roman" w:eastAsia="Calibri" w:hAnsi="Times New Roman" w:cs="Times New Roman"/>
                <w:sz w:val="24"/>
                <w:szCs w:val="24"/>
              </w:rPr>
              <w:lastRenderedPageBreak/>
              <w:t>подготовки перечня и графиков работ по текущей эксплуатации электрического и электромеханического оборудования и плана их выполнения</w:t>
            </w:r>
          </w:p>
          <w:p w14:paraId="14FB92D5" w14:textId="77777777" w:rsidR="00401A2E" w:rsidRPr="00401A2E" w:rsidRDefault="00401A2E" w:rsidP="00401A2E">
            <w:pPr>
              <w:ind w:left="174" w:firstLine="139"/>
              <w:jc w:val="both"/>
              <w:rPr>
                <w:rFonts w:ascii="Times New Roman" w:eastAsia="Calibri" w:hAnsi="Times New Roman" w:cs="Times New Roman"/>
                <w:bCs/>
                <w:sz w:val="24"/>
                <w:szCs w:val="24"/>
              </w:rPr>
            </w:pPr>
            <w:r w:rsidRPr="00401A2E">
              <w:rPr>
                <w:rFonts w:ascii="Times New Roman" w:eastAsia="Calibri" w:hAnsi="Times New Roman" w:cs="Times New Roman"/>
                <w:sz w:val="24"/>
                <w:szCs w:val="24"/>
              </w:rPr>
              <w:t xml:space="preserve">подготовки и внесения изменений в электрические схемы, указания и рекомендации по режимам эксплуатации </w:t>
            </w:r>
            <w:r w:rsidRPr="00401A2E">
              <w:rPr>
                <w:rFonts w:ascii="Times New Roman" w:eastAsia="Calibri" w:hAnsi="Times New Roman" w:cs="Times New Roman"/>
                <w:sz w:val="24"/>
                <w:szCs w:val="24"/>
              </w:rPr>
              <w:lastRenderedPageBreak/>
              <w:t>оборудования, производственные инструкции</w:t>
            </w:r>
          </w:p>
        </w:tc>
      </w:tr>
    </w:tbl>
    <w:p w14:paraId="3CF2C20C" w14:textId="77777777" w:rsidR="00401A2E" w:rsidRPr="00401A2E" w:rsidRDefault="00401A2E" w:rsidP="00401A2E">
      <w:pPr>
        <w:spacing w:after="120"/>
        <w:ind w:firstLine="709"/>
        <w:rPr>
          <w:rFonts w:ascii="Times New Roman" w:eastAsia="Calibri" w:hAnsi="Times New Roman" w:cs="Times New Roman"/>
          <w:bCs/>
          <w:sz w:val="24"/>
          <w:szCs w:val="24"/>
        </w:rPr>
      </w:pPr>
    </w:p>
    <w:p w14:paraId="480B2E0F" w14:textId="77777777" w:rsidR="00401A2E" w:rsidRPr="00401A2E" w:rsidRDefault="00401A2E" w:rsidP="008F04A5">
      <w:pPr>
        <w:numPr>
          <w:ilvl w:val="1"/>
          <w:numId w:val="34"/>
        </w:numPr>
        <w:spacing w:after="120"/>
        <w:contextualSpacing/>
        <w:rPr>
          <w:rFonts w:ascii="Times New Roman" w:eastAsia="Calibri" w:hAnsi="Times New Roman" w:cs="Times New Roman"/>
          <w:b/>
          <w:sz w:val="24"/>
          <w:szCs w:val="24"/>
        </w:rPr>
      </w:pPr>
      <w:r w:rsidRPr="00401A2E">
        <w:rPr>
          <w:rFonts w:ascii="Times New Roman" w:eastAsia="Calibri" w:hAnsi="Times New Roman" w:cs="Times New Roman"/>
          <w:b/>
          <w:sz w:val="24"/>
          <w:szCs w:val="24"/>
        </w:rPr>
        <w:t>Обоснование часов вариативной части ОПОП-П</w:t>
      </w:r>
    </w:p>
    <w:p w14:paraId="6FF2DE45" w14:textId="77777777" w:rsidR="00401A2E" w:rsidRPr="00401A2E" w:rsidRDefault="00401A2E" w:rsidP="00401A2E">
      <w:pPr>
        <w:spacing w:after="120"/>
        <w:ind w:left="720"/>
        <w:contextualSpacing/>
        <w:rPr>
          <w:rFonts w:ascii="Times New Roman" w:eastAsia="Calibri" w:hAnsi="Times New Roman" w:cs="Times New Roman"/>
          <w:b/>
          <w:sz w:val="24"/>
          <w:szCs w:val="24"/>
        </w:rPr>
      </w:pPr>
    </w:p>
    <w:tbl>
      <w:tblPr>
        <w:tblStyle w:val="a3"/>
        <w:tblW w:w="9639" w:type="dxa"/>
        <w:tblInd w:w="-5" w:type="dxa"/>
        <w:tblLook w:val="04A0" w:firstRow="1" w:lastRow="0" w:firstColumn="1" w:lastColumn="0" w:noHBand="0" w:noVBand="1"/>
      </w:tblPr>
      <w:tblGrid>
        <w:gridCol w:w="770"/>
        <w:gridCol w:w="3217"/>
        <w:gridCol w:w="1774"/>
        <w:gridCol w:w="1488"/>
        <w:gridCol w:w="2390"/>
      </w:tblGrid>
      <w:tr w:rsidR="00401A2E" w:rsidRPr="00401A2E" w14:paraId="41DF341A" w14:textId="77777777" w:rsidTr="00AD5821">
        <w:tc>
          <w:tcPr>
            <w:tcW w:w="770" w:type="dxa"/>
          </w:tcPr>
          <w:p w14:paraId="534601B0" w14:textId="77777777" w:rsidR="00401A2E" w:rsidRPr="00401A2E" w:rsidRDefault="00401A2E" w:rsidP="00401A2E">
            <w:pPr>
              <w:spacing w:after="120"/>
              <w:contextualSpacing/>
              <w:rPr>
                <w:rFonts w:ascii="Times New Roman" w:eastAsia="Calibri" w:hAnsi="Times New Roman" w:cs="Times New Roman"/>
                <w:b/>
                <w:sz w:val="24"/>
                <w:szCs w:val="24"/>
              </w:rPr>
            </w:pPr>
            <w:r w:rsidRPr="00401A2E">
              <w:rPr>
                <w:rFonts w:ascii="Times New Roman" w:eastAsia="Calibri" w:hAnsi="Times New Roman" w:cs="Times New Roman"/>
                <w:b/>
                <w:sz w:val="24"/>
                <w:szCs w:val="24"/>
              </w:rPr>
              <w:t>№№ п/п</w:t>
            </w:r>
          </w:p>
        </w:tc>
        <w:tc>
          <w:tcPr>
            <w:tcW w:w="3217" w:type="dxa"/>
          </w:tcPr>
          <w:p w14:paraId="3FBBAA42" w14:textId="77777777" w:rsidR="00401A2E" w:rsidRPr="00401A2E" w:rsidRDefault="00401A2E" w:rsidP="00401A2E">
            <w:pPr>
              <w:spacing w:after="120"/>
              <w:contextualSpacing/>
              <w:rPr>
                <w:rFonts w:ascii="Times New Roman" w:eastAsia="Calibri" w:hAnsi="Times New Roman" w:cs="Times New Roman"/>
                <w:b/>
                <w:sz w:val="24"/>
                <w:szCs w:val="24"/>
              </w:rPr>
            </w:pPr>
            <w:r w:rsidRPr="00401A2E">
              <w:rPr>
                <w:rFonts w:ascii="Times New Roman" w:eastAsia="Calibri" w:hAnsi="Times New Roman" w:cs="Times New Roman"/>
                <w:b/>
                <w:sz w:val="24"/>
                <w:szCs w:val="24"/>
              </w:rPr>
              <w:t xml:space="preserve">Дополнительные знания, умения, навыки </w:t>
            </w:r>
          </w:p>
        </w:tc>
        <w:tc>
          <w:tcPr>
            <w:tcW w:w="1774" w:type="dxa"/>
          </w:tcPr>
          <w:p w14:paraId="1D7F8058" w14:textId="77777777" w:rsidR="00401A2E" w:rsidRPr="00401A2E" w:rsidRDefault="00401A2E" w:rsidP="00401A2E">
            <w:pPr>
              <w:spacing w:after="120"/>
              <w:contextualSpacing/>
              <w:rPr>
                <w:rFonts w:ascii="Times New Roman" w:eastAsia="Calibri" w:hAnsi="Times New Roman" w:cs="Times New Roman"/>
                <w:b/>
                <w:sz w:val="24"/>
                <w:szCs w:val="24"/>
              </w:rPr>
            </w:pPr>
            <w:r w:rsidRPr="00401A2E">
              <w:rPr>
                <w:rFonts w:ascii="Times New Roman" w:eastAsia="Calibri" w:hAnsi="Times New Roman" w:cs="Times New Roman"/>
                <w:b/>
                <w:sz w:val="24"/>
                <w:szCs w:val="24"/>
              </w:rPr>
              <w:t>№, наименование темы</w:t>
            </w:r>
          </w:p>
        </w:tc>
        <w:tc>
          <w:tcPr>
            <w:tcW w:w="1488" w:type="dxa"/>
          </w:tcPr>
          <w:p w14:paraId="3F6B65B1" w14:textId="77777777" w:rsidR="00401A2E" w:rsidRPr="00401A2E" w:rsidRDefault="00401A2E" w:rsidP="00401A2E">
            <w:pPr>
              <w:spacing w:after="120"/>
              <w:contextualSpacing/>
              <w:rPr>
                <w:rFonts w:ascii="Times New Roman" w:eastAsia="Calibri" w:hAnsi="Times New Roman" w:cs="Times New Roman"/>
                <w:b/>
                <w:sz w:val="24"/>
                <w:szCs w:val="24"/>
              </w:rPr>
            </w:pPr>
            <w:r w:rsidRPr="00401A2E">
              <w:rPr>
                <w:rFonts w:ascii="Times New Roman" w:eastAsia="Calibri" w:hAnsi="Times New Roman" w:cs="Times New Roman"/>
                <w:b/>
                <w:sz w:val="24"/>
                <w:szCs w:val="24"/>
              </w:rPr>
              <w:t>Объем часов</w:t>
            </w:r>
          </w:p>
        </w:tc>
        <w:tc>
          <w:tcPr>
            <w:tcW w:w="2390" w:type="dxa"/>
          </w:tcPr>
          <w:p w14:paraId="16291A36" w14:textId="77777777" w:rsidR="00401A2E" w:rsidRPr="00401A2E" w:rsidRDefault="00401A2E" w:rsidP="00401A2E">
            <w:pPr>
              <w:spacing w:after="120"/>
              <w:contextualSpacing/>
              <w:rPr>
                <w:rFonts w:ascii="Times New Roman" w:eastAsia="Calibri" w:hAnsi="Times New Roman" w:cs="Times New Roman"/>
                <w:b/>
                <w:sz w:val="24"/>
                <w:szCs w:val="24"/>
              </w:rPr>
            </w:pPr>
            <w:r w:rsidRPr="00401A2E">
              <w:rPr>
                <w:rFonts w:ascii="Times New Roman" w:eastAsia="Calibri" w:hAnsi="Times New Roman" w:cs="Times New Roman"/>
                <w:b/>
                <w:sz w:val="24"/>
                <w:szCs w:val="24"/>
              </w:rPr>
              <w:t>Обоснование включения в рабочую программу</w:t>
            </w:r>
          </w:p>
        </w:tc>
      </w:tr>
      <w:tr w:rsidR="00401A2E" w:rsidRPr="00401A2E" w14:paraId="28044CED" w14:textId="77777777" w:rsidTr="00AD5821">
        <w:tc>
          <w:tcPr>
            <w:tcW w:w="770" w:type="dxa"/>
          </w:tcPr>
          <w:p w14:paraId="2ADEA2E9" w14:textId="77777777" w:rsidR="00401A2E" w:rsidRPr="00401A2E" w:rsidRDefault="00401A2E" w:rsidP="00401A2E">
            <w:pPr>
              <w:spacing w:after="120"/>
              <w:contextualSpacing/>
              <w:rPr>
                <w:rFonts w:ascii="Times New Roman" w:eastAsia="Calibri" w:hAnsi="Times New Roman" w:cs="Times New Roman"/>
                <w:bCs/>
                <w:sz w:val="24"/>
                <w:szCs w:val="24"/>
              </w:rPr>
            </w:pPr>
            <w:r w:rsidRPr="00401A2E">
              <w:rPr>
                <w:rFonts w:ascii="Times New Roman" w:eastAsia="Calibri" w:hAnsi="Times New Roman" w:cs="Times New Roman"/>
                <w:bCs/>
                <w:sz w:val="24"/>
                <w:szCs w:val="24"/>
              </w:rPr>
              <w:t>1</w:t>
            </w:r>
          </w:p>
        </w:tc>
        <w:tc>
          <w:tcPr>
            <w:tcW w:w="3217" w:type="dxa"/>
          </w:tcPr>
          <w:p w14:paraId="3A1C99D7" w14:textId="77777777" w:rsidR="00401A2E" w:rsidRPr="00401A2E" w:rsidRDefault="00401A2E" w:rsidP="00401A2E">
            <w:pPr>
              <w:rPr>
                <w:rFonts w:ascii="Times New Roman" w:eastAsia="Calibri" w:hAnsi="Times New Roman" w:cs="Times New Roman"/>
                <w:color w:val="000000"/>
                <w:sz w:val="24"/>
                <w:szCs w:val="24"/>
                <w:shd w:val="clear" w:color="auto" w:fill="FFFFFF"/>
              </w:rPr>
            </w:pPr>
            <w:r w:rsidRPr="00401A2E">
              <w:rPr>
                <w:rFonts w:ascii="Times New Roman" w:eastAsia="Calibri" w:hAnsi="Times New Roman" w:cs="Times New Roman"/>
                <w:sz w:val="24"/>
                <w:szCs w:val="24"/>
              </w:rPr>
              <w:t>Оформлять технологическую и техническую документацию в соответствии с действующей нормативной базой</w:t>
            </w:r>
          </w:p>
        </w:tc>
        <w:tc>
          <w:tcPr>
            <w:tcW w:w="1774" w:type="dxa"/>
          </w:tcPr>
          <w:p w14:paraId="764694BC" w14:textId="77777777" w:rsidR="00401A2E" w:rsidRPr="00401A2E" w:rsidRDefault="00401A2E" w:rsidP="00401A2E">
            <w:pPr>
              <w:spacing w:after="120"/>
              <w:contextualSpacing/>
              <w:rPr>
                <w:rFonts w:ascii="Times New Roman" w:eastAsia="Calibri" w:hAnsi="Times New Roman" w:cs="Times New Roman"/>
                <w:bCs/>
                <w:sz w:val="24"/>
                <w:szCs w:val="24"/>
              </w:rPr>
            </w:pPr>
            <w:r w:rsidRPr="00401A2E">
              <w:rPr>
                <w:rFonts w:ascii="Times New Roman" w:eastAsia="Calibri" w:hAnsi="Times New Roman" w:cs="Times New Roman"/>
                <w:b/>
                <w:bCs/>
                <w:sz w:val="20"/>
              </w:rPr>
              <w:t xml:space="preserve">Тема 2.1 </w:t>
            </w:r>
            <w:r w:rsidRPr="00401A2E">
              <w:rPr>
                <w:rFonts w:ascii="Times New Roman" w:eastAsia="Calibri" w:hAnsi="Times New Roman" w:cs="Times New Roman"/>
                <w:bCs/>
                <w:sz w:val="20"/>
              </w:rPr>
              <w:t>Технологии работы в текстовом редакторе</w:t>
            </w:r>
          </w:p>
        </w:tc>
        <w:tc>
          <w:tcPr>
            <w:tcW w:w="1488" w:type="dxa"/>
          </w:tcPr>
          <w:p w14:paraId="0CC4E304" w14:textId="77777777" w:rsidR="00401A2E" w:rsidRPr="00401A2E" w:rsidRDefault="00401A2E" w:rsidP="00401A2E">
            <w:pPr>
              <w:spacing w:after="120"/>
              <w:contextualSpacing/>
              <w:rPr>
                <w:rFonts w:ascii="Times New Roman" w:eastAsia="Calibri" w:hAnsi="Times New Roman" w:cs="Times New Roman"/>
                <w:bCs/>
                <w:sz w:val="24"/>
                <w:szCs w:val="24"/>
                <w:lang w:val="en-US"/>
              </w:rPr>
            </w:pPr>
            <w:r w:rsidRPr="00401A2E">
              <w:rPr>
                <w:rFonts w:ascii="Times New Roman" w:eastAsia="Calibri" w:hAnsi="Times New Roman" w:cs="Times New Roman"/>
                <w:bCs/>
                <w:sz w:val="24"/>
                <w:szCs w:val="24"/>
                <w:lang w:val="en-US"/>
              </w:rPr>
              <w:t>10</w:t>
            </w:r>
          </w:p>
        </w:tc>
        <w:tc>
          <w:tcPr>
            <w:tcW w:w="2390" w:type="dxa"/>
          </w:tcPr>
          <w:p w14:paraId="7845C786" w14:textId="77777777" w:rsidR="00401A2E" w:rsidRPr="00401A2E" w:rsidRDefault="00401A2E" w:rsidP="00401A2E">
            <w:pPr>
              <w:spacing w:after="120"/>
              <w:contextualSpacing/>
              <w:rPr>
                <w:rFonts w:ascii="Times New Roman" w:eastAsia="Calibri" w:hAnsi="Times New Roman" w:cs="Times New Roman"/>
                <w:bCs/>
                <w:sz w:val="24"/>
                <w:szCs w:val="24"/>
              </w:rPr>
            </w:pPr>
            <w:r w:rsidRPr="00401A2E">
              <w:rPr>
                <w:rFonts w:ascii="Times New Roman" w:eastAsia="Calibri" w:hAnsi="Times New Roman" w:cs="Times New Roman"/>
                <w:sz w:val="24"/>
                <w:szCs w:val="24"/>
              </w:rPr>
              <w:t xml:space="preserve">Введено с </w:t>
            </w:r>
            <w:r w:rsidRPr="00401A2E">
              <w:rPr>
                <w:rFonts w:ascii="Times New Roman" w:eastAsia="Calibri" w:hAnsi="Times New Roman" w:cs="Times New Roman"/>
                <w:sz w:val="24"/>
                <w:szCs w:val="24"/>
                <w:lang w:bidi="ru-RU"/>
              </w:rPr>
              <w:t xml:space="preserve">целью более глубокого развития профессионального мышления в области оформления проектно-конструкторской, технологической и другой технической </w:t>
            </w:r>
            <w:r w:rsidRPr="00401A2E">
              <w:rPr>
                <w:rFonts w:ascii="Times New Roman" w:eastAsia="Calibri" w:hAnsi="Times New Roman" w:cs="Times New Roman"/>
                <w:sz w:val="24"/>
                <w:szCs w:val="24"/>
                <w:lang w:bidi="ru-RU"/>
              </w:rPr>
              <w:lastRenderedPageBreak/>
              <w:t>документации в соответствии с действующей нормативной базой</w:t>
            </w:r>
          </w:p>
        </w:tc>
      </w:tr>
    </w:tbl>
    <w:p w14:paraId="4807F3A4" w14:textId="77777777" w:rsidR="00401A2E" w:rsidRPr="00401A2E" w:rsidRDefault="00401A2E" w:rsidP="00401A2E">
      <w:pPr>
        <w:ind w:firstLine="709"/>
        <w:rPr>
          <w:rFonts w:ascii="Times New Roman" w:eastAsia="Times New Roman" w:hAnsi="Times New Roman" w:cs="Times New Roman"/>
          <w:sz w:val="12"/>
          <w:szCs w:val="12"/>
          <w:lang w:eastAsia="ru-RU"/>
        </w:rPr>
      </w:pPr>
    </w:p>
    <w:p w14:paraId="741AC8B8" w14:textId="77777777" w:rsidR="00401A2E" w:rsidRPr="00401A2E" w:rsidRDefault="00401A2E" w:rsidP="00401A2E">
      <w:pPr>
        <w:spacing w:after="160" w:line="259" w:lineRule="auto"/>
        <w:rPr>
          <w:rFonts w:ascii="Times New Roman" w:eastAsia="Segoe UI" w:hAnsi="Times New Roman" w:cs="Times New Roman"/>
          <w:b/>
          <w:bCs/>
          <w:caps/>
          <w:color w:val="2E74B5"/>
          <w:kern w:val="32"/>
          <w:sz w:val="24"/>
          <w:szCs w:val="24"/>
          <w:lang w:val="x-none" w:eastAsia="x-none"/>
        </w:rPr>
      </w:pPr>
    </w:p>
    <w:p w14:paraId="42933B7F" w14:textId="77777777" w:rsidR="00401A2E" w:rsidRPr="00401A2E" w:rsidRDefault="00401A2E" w:rsidP="00401A2E">
      <w:pPr>
        <w:keepNext/>
        <w:spacing w:after="120"/>
        <w:jc w:val="center"/>
        <w:outlineLvl w:val="0"/>
        <w:rPr>
          <w:rFonts w:ascii="Times New Roman" w:eastAsia="Segoe UI" w:hAnsi="Times New Roman" w:cs="Times New Roman"/>
          <w:b/>
          <w:bCs/>
          <w:caps/>
          <w:kern w:val="32"/>
          <w:sz w:val="24"/>
          <w:szCs w:val="24"/>
          <w:lang w:eastAsia="x-none"/>
        </w:rPr>
      </w:pPr>
      <w:r w:rsidRPr="00401A2E">
        <w:rPr>
          <w:rFonts w:ascii="Times New Roman" w:eastAsia="Segoe UI" w:hAnsi="Times New Roman" w:cs="Times New Roman"/>
          <w:b/>
          <w:bCs/>
          <w:caps/>
          <w:kern w:val="32"/>
          <w:sz w:val="24"/>
          <w:szCs w:val="24"/>
          <w:lang w:val="x-none" w:eastAsia="x-none"/>
        </w:rPr>
        <w:t xml:space="preserve">2. Структура и содержание </w:t>
      </w:r>
      <w:r w:rsidRPr="00401A2E">
        <w:rPr>
          <w:rFonts w:ascii="Times New Roman" w:eastAsia="Segoe UI" w:hAnsi="Times New Roman" w:cs="Times New Roman"/>
          <w:b/>
          <w:bCs/>
          <w:caps/>
          <w:kern w:val="32"/>
          <w:sz w:val="24"/>
          <w:szCs w:val="24"/>
          <w:lang w:eastAsia="x-none"/>
        </w:rPr>
        <w:t>ДИСЦИПЛИНЫ</w:t>
      </w:r>
    </w:p>
    <w:p w14:paraId="255E4C55" w14:textId="77777777" w:rsidR="00401A2E" w:rsidRPr="00401A2E" w:rsidRDefault="00401A2E" w:rsidP="00401A2E">
      <w:pPr>
        <w:spacing w:after="120" w:line="276" w:lineRule="auto"/>
        <w:ind w:firstLine="709"/>
        <w:outlineLvl w:val="1"/>
        <w:rPr>
          <w:rFonts w:ascii="Times New Roman" w:eastAsia="Segoe UI" w:hAnsi="Times New Roman" w:cs="Times New Roman"/>
          <w:b/>
          <w:bCs/>
          <w:color w:val="5A5A5A"/>
          <w:spacing w:val="15"/>
          <w:sz w:val="24"/>
          <w:szCs w:val="24"/>
          <w:lang w:eastAsia="ru-RU"/>
        </w:rPr>
      </w:pPr>
      <w:r w:rsidRPr="00401A2E">
        <w:rPr>
          <w:rFonts w:ascii="Times New Roman" w:eastAsia="Segoe UI" w:hAnsi="Times New Roman" w:cs="Times New Roman"/>
          <w:b/>
          <w:bCs/>
          <w:color w:val="5A5A5A"/>
          <w:spacing w:val="15"/>
          <w:sz w:val="24"/>
          <w:szCs w:val="24"/>
          <w:lang w:eastAsia="ru-RU"/>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2"/>
        <w:gridCol w:w="1132"/>
        <w:gridCol w:w="2272"/>
      </w:tblGrid>
      <w:tr w:rsidR="00401A2E" w:rsidRPr="00401A2E" w14:paraId="0634D7ED" w14:textId="77777777" w:rsidTr="00AD5821">
        <w:trPr>
          <w:trHeight w:val="23"/>
        </w:trPr>
        <w:tc>
          <w:tcPr>
            <w:tcW w:w="3259" w:type="pct"/>
            <w:vAlign w:val="center"/>
          </w:tcPr>
          <w:p w14:paraId="2DA32083" w14:textId="77777777" w:rsidR="00401A2E" w:rsidRPr="00401A2E" w:rsidRDefault="00401A2E" w:rsidP="00401A2E">
            <w:pPr>
              <w:jc w:val="center"/>
              <w:rPr>
                <w:rFonts w:ascii="Times New Roman" w:eastAsia="Calibri" w:hAnsi="Times New Roman" w:cs="Times New Roman"/>
                <w:b/>
                <w:sz w:val="24"/>
              </w:rPr>
            </w:pPr>
            <w:r w:rsidRPr="00401A2E">
              <w:rPr>
                <w:rFonts w:ascii="Times New Roman" w:eastAsia="Calibri" w:hAnsi="Times New Roman" w:cs="Times New Roman"/>
                <w:b/>
                <w:sz w:val="24"/>
              </w:rPr>
              <w:t>Наименование составных частей дисциплины</w:t>
            </w:r>
          </w:p>
        </w:tc>
        <w:tc>
          <w:tcPr>
            <w:tcW w:w="579" w:type="pct"/>
            <w:vAlign w:val="center"/>
          </w:tcPr>
          <w:p w14:paraId="66230DF1" w14:textId="77777777" w:rsidR="00401A2E" w:rsidRPr="00401A2E" w:rsidRDefault="00401A2E" w:rsidP="00401A2E">
            <w:pPr>
              <w:jc w:val="center"/>
              <w:rPr>
                <w:rFonts w:ascii="Times New Roman" w:eastAsia="Calibri" w:hAnsi="Times New Roman" w:cs="Times New Roman"/>
                <w:b/>
                <w:iCs/>
                <w:sz w:val="24"/>
              </w:rPr>
            </w:pPr>
            <w:r w:rsidRPr="00401A2E">
              <w:rPr>
                <w:rFonts w:ascii="Times New Roman" w:eastAsia="Calibri" w:hAnsi="Times New Roman" w:cs="Times New Roman"/>
                <w:b/>
                <w:iCs/>
                <w:sz w:val="24"/>
              </w:rPr>
              <w:t>Объем в часах</w:t>
            </w:r>
          </w:p>
        </w:tc>
        <w:tc>
          <w:tcPr>
            <w:tcW w:w="1162" w:type="pct"/>
          </w:tcPr>
          <w:p w14:paraId="69DAB3E9" w14:textId="77777777" w:rsidR="00401A2E" w:rsidRPr="00401A2E" w:rsidRDefault="00401A2E" w:rsidP="00401A2E">
            <w:pPr>
              <w:jc w:val="center"/>
              <w:rPr>
                <w:rFonts w:ascii="Times New Roman" w:eastAsia="Calibri" w:hAnsi="Times New Roman" w:cs="Times New Roman"/>
                <w:b/>
                <w:iCs/>
                <w:sz w:val="24"/>
              </w:rPr>
            </w:pPr>
            <w:r w:rsidRPr="00401A2E">
              <w:rPr>
                <w:rFonts w:ascii="Times New Roman" w:eastAsia="Calibri" w:hAnsi="Times New Roman" w:cs="Times New Roman"/>
                <w:b/>
                <w:sz w:val="24"/>
              </w:rPr>
              <w:t>В т.ч. в форме практ. подготовки</w:t>
            </w:r>
          </w:p>
        </w:tc>
      </w:tr>
      <w:tr w:rsidR="00401A2E" w:rsidRPr="00401A2E" w14:paraId="0918FA57" w14:textId="77777777" w:rsidTr="00AD5821">
        <w:trPr>
          <w:trHeight w:val="23"/>
        </w:trPr>
        <w:tc>
          <w:tcPr>
            <w:tcW w:w="3259" w:type="pct"/>
            <w:vAlign w:val="center"/>
          </w:tcPr>
          <w:p w14:paraId="344C5040" w14:textId="77777777" w:rsidR="00401A2E" w:rsidRPr="00401A2E" w:rsidRDefault="00401A2E" w:rsidP="00401A2E">
            <w:pPr>
              <w:jc w:val="both"/>
              <w:rPr>
                <w:rFonts w:ascii="Calibri" w:eastAsia="Calibri" w:hAnsi="Calibri" w:cs="Times New Roman"/>
              </w:rPr>
            </w:pPr>
            <w:r w:rsidRPr="00401A2E">
              <w:rPr>
                <w:rFonts w:ascii="Times New Roman" w:eastAsia="Calibri" w:hAnsi="Times New Roman" w:cs="Times New Roman"/>
                <w:bCs/>
                <w:sz w:val="24"/>
                <w:szCs w:val="24"/>
              </w:rPr>
              <w:t>Учебные занятия</w:t>
            </w:r>
            <w:r w:rsidRPr="00401A2E">
              <w:rPr>
                <w:rFonts w:ascii="Times New Roman" w:eastAsia="Calibri" w:hAnsi="Times New Roman" w:cs="Times New Roman"/>
                <w:sz w:val="24"/>
                <w:szCs w:val="24"/>
              </w:rPr>
              <w:t>, из них</w:t>
            </w:r>
            <w:r w:rsidRPr="00401A2E">
              <w:rPr>
                <w:rFonts w:ascii="Calibri" w:eastAsia="Calibri" w:hAnsi="Calibri" w:cs="Times New Roman"/>
              </w:rPr>
              <w:t>:</w:t>
            </w:r>
          </w:p>
        </w:tc>
        <w:tc>
          <w:tcPr>
            <w:tcW w:w="579" w:type="pct"/>
            <w:vAlign w:val="center"/>
          </w:tcPr>
          <w:p w14:paraId="6EAF8715" w14:textId="77777777" w:rsidR="00401A2E" w:rsidRPr="00401A2E" w:rsidRDefault="00401A2E" w:rsidP="00401A2E">
            <w:pPr>
              <w:jc w:val="center"/>
              <w:rPr>
                <w:rFonts w:ascii="Times New Roman" w:eastAsia="Calibri" w:hAnsi="Times New Roman" w:cs="Times New Roman"/>
                <w:bCs/>
                <w:sz w:val="24"/>
                <w:szCs w:val="24"/>
              </w:rPr>
            </w:pPr>
            <w:r w:rsidRPr="00401A2E">
              <w:rPr>
                <w:rFonts w:ascii="Times New Roman" w:eastAsia="Calibri" w:hAnsi="Times New Roman" w:cs="Times New Roman"/>
                <w:bCs/>
                <w:sz w:val="24"/>
                <w:szCs w:val="24"/>
              </w:rPr>
              <w:t>70</w:t>
            </w:r>
          </w:p>
        </w:tc>
        <w:tc>
          <w:tcPr>
            <w:tcW w:w="1162" w:type="pct"/>
            <w:vAlign w:val="center"/>
          </w:tcPr>
          <w:p w14:paraId="5EDE16AE" w14:textId="77777777" w:rsidR="00401A2E" w:rsidRPr="00401A2E" w:rsidRDefault="00401A2E" w:rsidP="00401A2E">
            <w:pPr>
              <w:jc w:val="center"/>
              <w:rPr>
                <w:rFonts w:ascii="Times New Roman" w:eastAsia="Calibri" w:hAnsi="Times New Roman" w:cs="Times New Roman"/>
                <w:bCs/>
                <w:sz w:val="24"/>
                <w:szCs w:val="24"/>
              </w:rPr>
            </w:pPr>
            <w:r w:rsidRPr="00401A2E">
              <w:rPr>
                <w:rFonts w:ascii="Times New Roman" w:eastAsia="Calibri" w:hAnsi="Times New Roman" w:cs="Times New Roman"/>
                <w:bCs/>
                <w:sz w:val="24"/>
                <w:szCs w:val="24"/>
              </w:rPr>
              <w:t>46</w:t>
            </w:r>
          </w:p>
        </w:tc>
      </w:tr>
      <w:tr w:rsidR="00401A2E" w:rsidRPr="00401A2E" w14:paraId="7C8A0E95" w14:textId="77777777" w:rsidTr="00AD5821">
        <w:trPr>
          <w:trHeight w:val="23"/>
        </w:trPr>
        <w:tc>
          <w:tcPr>
            <w:tcW w:w="3259" w:type="pct"/>
            <w:vAlign w:val="center"/>
          </w:tcPr>
          <w:p w14:paraId="1E488904" w14:textId="77777777" w:rsidR="00401A2E" w:rsidRPr="00401A2E" w:rsidRDefault="00401A2E" w:rsidP="00401A2E">
            <w:pPr>
              <w:jc w:val="both"/>
              <w:rPr>
                <w:rFonts w:ascii="Times New Roman" w:eastAsia="Calibri" w:hAnsi="Times New Roman" w:cs="Times New Roman"/>
                <w:bCs/>
                <w:sz w:val="24"/>
                <w:szCs w:val="24"/>
              </w:rPr>
            </w:pPr>
            <w:r w:rsidRPr="00401A2E">
              <w:rPr>
                <w:rFonts w:ascii="Times New Roman" w:eastAsia="Calibri" w:hAnsi="Times New Roman" w:cs="Times New Roman"/>
                <w:bCs/>
                <w:sz w:val="24"/>
                <w:szCs w:val="24"/>
              </w:rPr>
              <w:t>Теоретические занятия</w:t>
            </w:r>
          </w:p>
        </w:tc>
        <w:tc>
          <w:tcPr>
            <w:tcW w:w="579" w:type="pct"/>
            <w:vAlign w:val="center"/>
          </w:tcPr>
          <w:p w14:paraId="5FBD14C6" w14:textId="77777777" w:rsidR="00401A2E" w:rsidRPr="00401A2E" w:rsidRDefault="00401A2E" w:rsidP="00401A2E">
            <w:pPr>
              <w:jc w:val="center"/>
              <w:rPr>
                <w:rFonts w:ascii="Times New Roman" w:eastAsia="Calibri" w:hAnsi="Times New Roman" w:cs="Times New Roman"/>
                <w:bCs/>
                <w:sz w:val="24"/>
                <w:szCs w:val="24"/>
              </w:rPr>
            </w:pPr>
            <w:r w:rsidRPr="00401A2E">
              <w:rPr>
                <w:rFonts w:ascii="Times New Roman" w:eastAsia="Calibri" w:hAnsi="Times New Roman" w:cs="Times New Roman"/>
                <w:bCs/>
                <w:sz w:val="24"/>
                <w:szCs w:val="24"/>
              </w:rPr>
              <w:t>24</w:t>
            </w:r>
          </w:p>
        </w:tc>
        <w:tc>
          <w:tcPr>
            <w:tcW w:w="1162" w:type="pct"/>
            <w:vAlign w:val="center"/>
          </w:tcPr>
          <w:p w14:paraId="73D2E437" w14:textId="77777777" w:rsidR="00401A2E" w:rsidRPr="00401A2E" w:rsidRDefault="00401A2E" w:rsidP="00401A2E">
            <w:pPr>
              <w:jc w:val="center"/>
              <w:rPr>
                <w:rFonts w:ascii="Times New Roman" w:eastAsia="Calibri" w:hAnsi="Times New Roman" w:cs="Times New Roman"/>
                <w:bCs/>
                <w:sz w:val="24"/>
                <w:szCs w:val="24"/>
              </w:rPr>
            </w:pPr>
            <w:r w:rsidRPr="00401A2E">
              <w:rPr>
                <w:rFonts w:ascii="Times New Roman" w:eastAsia="Calibri" w:hAnsi="Times New Roman" w:cs="Times New Roman"/>
                <w:bCs/>
                <w:sz w:val="24"/>
                <w:szCs w:val="24"/>
              </w:rPr>
              <w:t>-</w:t>
            </w:r>
          </w:p>
        </w:tc>
      </w:tr>
      <w:tr w:rsidR="00401A2E" w:rsidRPr="00401A2E" w14:paraId="53286873" w14:textId="77777777" w:rsidTr="00AD5821">
        <w:trPr>
          <w:trHeight w:val="23"/>
        </w:trPr>
        <w:tc>
          <w:tcPr>
            <w:tcW w:w="3259" w:type="pct"/>
            <w:vAlign w:val="center"/>
          </w:tcPr>
          <w:p w14:paraId="575E6D07" w14:textId="77777777" w:rsidR="00401A2E" w:rsidRPr="00401A2E" w:rsidRDefault="00401A2E" w:rsidP="00401A2E">
            <w:pPr>
              <w:jc w:val="both"/>
              <w:rPr>
                <w:rFonts w:ascii="Times New Roman" w:eastAsia="Calibri" w:hAnsi="Times New Roman" w:cs="Times New Roman"/>
                <w:bCs/>
                <w:sz w:val="24"/>
                <w:szCs w:val="24"/>
              </w:rPr>
            </w:pPr>
            <w:r w:rsidRPr="00401A2E">
              <w:rPr>
                <w:rFonts w:ascii="Times New Roman" w:eastAsia="Calibri" w:hAnsi="Times New Roman" w:cs="Times New Roman"/>
                <w:bCs/>
                <w:sz w:val="24"/>
                <w:szCs w:val="24"/>
              </w:rPr>
              <w:t>Практические занятия</w:t>
            </w:r>
          </w:p>
        </w:tc>
        <w:tc>
          <w:tcPr>
            <w:tcW w:w="579" w:type="pct"/>
            <w:vAlign w:val="center"/>
          </w:tcPr>
          <w:p w14:paraId="5C898BF8" w14:textId="77777777" w:rsidR="00401A2E" w:rsidRPr="00401A2E" w:rsidRDefault="00401A2E" w:rsidP="00401A2E">
            <w:pPr>
              <w:jc w:val="center"/>
              <w:rPr>
                <w:rFonts w:ascii="Times New Roman" w:eastAsia="Calibri" w:hAnsi="Times New Roman" w:cs="Times New Roman"/>
                <w:bCs/>
                <w:sz w:val="24"/>
                <w:szCs w:val="24"/>
              </w:rPr>
            </w:pPr>
            <w:r w:rsidRPr="00401A2E">
              <w:rPr>
                <w:rFonts w:ascii="Times New Roman" w:eastAsia="Calibri" w:hAnsi="Times New Roman" w:cs="Times New Roman"/>
                <w:bCs/>
                <w:sz w:val="24"/>
                <w:szCs w:val="24"/>
              </w:rPr>
              <w:t>46</w:t>
            </w:r>
          </w:p>
        </w:tc>
        <w:tc>
          <w:tcPr>
            <w:tcW w:w="1162" w:type="pct"/>
            <w:vAlign w:val="center"/>
          </w:tcPr>
          <w:p w14:paraId="23CB8E8C" w14:textId="77777777" w:rsidR="00401A2E" w:rsidRPr="00401A2E" w:rsidRDefault="00401A2E" w:rsidP="00401A2E">
            <w:pPr>
              <w:jc w:val="center"/>
              <w:rPr>
                <w:rFonts w:ascii="Times New Roman" w:eastAsia="Calibri" w:hAnsi="Times New Roman" w:cs="Times New Roman"/>
                <w:bCs/>
                <w:sz w:val="24"/>
                <w:szCs w:val="24"/>
              </w:rPr>
            </w:pPr>
            <w:r w:rsidRPr="00401A2E">
              <w:rPr>
                <w:rFonts w:ascii="Times New Roman" w:eastAsia="Calibri" w:hAnsi="Times New Roman" w:cs="Times New Roman"/>
                <w:bCs/>
                <w:sz w:val="24"/>
                <w:szCs w:val="24"/>
              </w:rPr>
              <w:t>46</w:t>
            </w:r>
          </w:p>
        </w:tc>
      </w:tr>
      <w:tr w:rsidR="00401A2E" w:rsidRPr="00401A2E" w14:paraId="784832C3" w14:textId="77777777" w:rsidTr="00AD5821">
        <w:trPr>
          <w:trHeight w:val="23"/>
        </w:trPr>
        <w:tc>
          <w:tcPr>
            <w:tcW w:w="3259" w:type="pct"/>
            <w:vAlign w:val="center"/>
          </w:tcPr>
          <w:p w14:paraId="503BEA94" w14:textId="77777777" w:rsidR="00401A2E" w:rsidRPr="00401A2E" w:rsidRDefault="00401A2E" w:rsidP="00401A2E">
            <w:pPr>
              <w:jc w:val="both"/>
              <w:rPr>
                <w:rFonts w:ascii="Times New Roman" w:eastAsia="Calibri" w:hAnsi="Times New Roman" w:cs="Times New Roman"/>
                <w:bCs/>
                <w:sz w:val="24"/>
                <w:szCs w:val="24"/>
              </w:rPr>
            </w:pPr>
            <w:r w:rsidRPr="00401A2E">
              <w:rPr>
                <w:rFonts w:ascii="Times New Roman" w:eastAsia="Calibri" w:hAnsi="Times New Roman" w:cs="Times New Roman"/>
                <w:bCs/>
                <w:sz w:val="24"/>
                <w:szCs w:val="24"/>
              </w:rPr>
              <w:t>Самостоятельная работа</w:t>
            </w:r>
          </w:p>
        </w:tc>
        <w:tc>
          <w:tcPr>
            <w:tcW w:w="579" w:type="pct"/>
            <w:vAlign w:val="center"/>
          </w:tcPr>
          <w:p w14:paraId="25A311B3" w14:textId="77777777" w:rsidR="00401A2E" w:rsidRPr="00401A2E" w:rsidRDefault="00401A2E" w:rsidP="00401A2E">
            <w:pPr>
              <w:jc w:val="center"/>
              <w:rPr>
                <w:rFonts w:ascii="Times New Roman" w:eastAsia="Calibri" w:hAnsi="Times New Roman" w:cs="Times New Roman"/>
                <w:bCs/>
                <w:sz w:val="24"/>
                <w:szCs w:val="24"/>
              </w:rPr>
            </w:pPr>
            <w:r w:rsidRPr="00401A2E">
              <w:rPr>
                <w:rFonts w:ascii="Times New Roman" w:eastAsia="Calibri" w:hAnsi="Times New Roman" w:cs="Times New Roman"/>
                <w:bCs/>
                <w:sz w:val="24"/>
                <w:szCs w:val="24"/>
              </w:rPr>
              <w:t>4</w:t>
            </w:r>
          </w:p>
        </w:tc>
        <w:tc>
          <w:tcPr>
            <w:tcW w:w="1162" w:type="pct"/>
            <w:vAlign w:val="center"/>
          </w:tcPr>
          <w:p w14:paraId="7BEAC303" w14:textId="77777777" w:rsidR="00401A2E" w:rsidRPr="00401A2E" w:rsidRDefault="00401A2E" w:rsidP="00401A2E">
            <w:pPr>
              <w:jc w:val="center"/>
              <w:rPr>
                <w:rFonts w:ascii="Times New Roman" w:eastAsia="Calibri" w:hAnsi="Times New Roman" w:cs="Times New Roman"/>
                <w:bCs/>
                <w:sz w:val="24"/>
                <w:szCs w:val="24"/>
              </w:rPr>
            </w:pPr>
            <w:r w:rsidRPr="00401A2E">
              <w:rPr>
                <w:rFonts w:ascii="Times New Roman" w:eastAsia="Calibri" w:hAnsi="Times New Roman" w:cs="Times New Roman"/>
                <w:bCs/>
                <w:sz w:val="24"/>
                <w:szCs w:val="24"/>
              </w:rPr>
              <w:t>-</w:t>
            </w:r>
          </w:p>
        </w:tc>
      </w:tr>
      <w:tr w:rsidR="00401A2E" w:rsidRPr="00401A2E" w14:paraId="3067B329" w14:textId="77777777" w:rsidTr="00AD5821">
        <w:trPr>
          <w:trHeight w:val="23"/>
        </w:trPr>
        <w:tc>
          <w:tcPr>
            <w:tcW w:w="3259" w:type="pct"/>
            <w:vAlign w:val="center"/>
          </w:tcPr>
          <w:p w14:paraId="04D0599B" w14:textId="77777777" w:rsidR="00401A2E" w:rsidRPr="00401A2E" w:rsidRDefault="00401A2E" w:rsidP="00401A2E">
            <w:pPr>
              <w:jc w:val="both"/>
              <w:rPr>
                <w:rFonts w:ascii="Times New Roman" w:eastAsia="Calibri" w:hAnsi="Times New Roman" w:cs="Times New Roman"/>
                <w:bCs/>
                <w:sz w:val="24"/>
                <w:szCs w:val="24"/>
              </w:rPr>
            </w:pPr>
            <w:r w:rsidRPr="00401A2E">
              <w:rPr>
                <w:rFonts w:ascii="Times New Roman" w:eastAsia="Calibri" w:hAnsi="Times New Roman" w:cs="Times New Roman"/>
                <w:bCs/>
                <w:sz w:val="24"/>
                <w:szCs w:val="24"/>
              </w:rPr>
              <w:t xml:space="preserve">Промежуточная аттестация в </w:t>
            </w:r>
            <w:r w:rsidRPr="00401A2E">
              <w:rPr>
                <w:rFonts w:ascii="Times New Roman" w:eastAsia="Calibri" w:hAnsi="Times New Roman" w:cs="Times New Roman"/>
                <w:bCs/>
                <w:iCs/>
                <w:sz w:val="24"/>
                <w:szCs w:val="24"/>
              </w:rPr>
              <w:t>форме</w:t>
            </w:r>
            <w:r w:rsidRPr="00401A2E">
              <w:rPr>
                <w:rFonts w:ascii="Times New Roman" w:eastAsia="Calibri" w:hAnsi="Times New Roman" w:cs="Times New Roman"/>
                <w:bCs/>
                <w:i/>
                <w:iCs/>
                <w:sz w:val="24"/>
                <w:szCs w:val="24"/>
              </w:rPr>
              <w:t xml:space="preserve"> </w:t>
            </w:r>
            <w:r w:rsidRPr="00401A2E">
              <w:rPr>
                <w:rFonts w:ascii="Times New Roman" w:eastAsia="Calibri" w:hAnsi="Times New Roman" w:cs="Times New Roman"/>
                <w:bCs/>
                <w:iCs/>
                <w:sz w:val="24"/>
                <w:szCs w:val="24"/>
              </w:rPr>
              <w:t>дифференцированного зачета</w:t>
            </w:r>
          </w:p>
        </w:tc>
        <w:tc>
          <w:tcPr>
            <w:tcW w:w="579" w:type="pct"/>
            <w:vAlign w:val="center"/>
          </w:tcPr>
          <w:p w14:paraId="480A3F0A" w14:textId="77777777" w:rsidR="00401A2E" w:rsidRPr="00401A2E" w:rsidRDefault="00401A2E" w:rsidP="00401A2E">
            <w:pPr>
              <w:jc w:val="center"/>
              <w:rPr>
                <w:rFonts w:ascii="Times New Roman" w:eastAsia="Calibri" w:hAnsi="Times New Roman" w:cs="Times New Roman"/>
                <w:bCs/>
                <w:sz w:val="24"/>
                <w:szCs w:val="24"/>
              </w:rPr>
            </w:pPr>
            <w:r w:rsidRPr="00401A2E">
              <w:rPr>
                <w:rFonts w:ascii="Times New Roman" w:eastAsia="Calibri" w:hAnsi="Times New Roman" w:cs="Times New Roman"/>
                <w:bCs/>
                <w:sz w:val="24"/>
                <w:szCs w:val="24"/>
              </w:rPr>
              <w:t>2</w:t>
            </w:r>
          </w:p>
        </w:tc>
        <w:tc>
          <w:tcPr>
            <w:tcW w:w="1162" w:type="pct"/>
            <w:vAlign w:val="center"/>
          </w:tcPr>
          <w:p w14:paraId="4C213128" w14:textId="77777777" w:rsidR="00401A2E" w:rsidRPr="00401A2E" w:rsidRDefault="00401A2E" w:rsidP="00401A2E">
            <w:pPr>
              <w:jc w:val="center"/>
              <w:rPr>
                <w:rFonts w:ascii="Times New Roman" w:eastAsia="Calibri" w:hAnsi="Times New Roman" w:cs="Times New Roman"/>
                <w:bCs/>
                <w:sz w:val="24"/>
                <w:szCs w:val="24"/>
                <w:lang w:val="en-US"/>
              </w:rPr>
            </w:pPr>
            <w:r w:rsidRPr="00401A2E">
              <w:rPr>
                <w:rFonts w:ascii="Times New Roman" w:eastAsia="Calibri" w:hAnsi="Times New Roman" w:cs="Times New Roman"/>
                <w:bCs/>
                <w:sz w:val="24"/>
                <w:szCs w:val="24"/>
                <w:lang w:val="en-US"/>
              </w:rPr>
              <w:t>-</w:t>
            </w:r>
          </w:p>
        </w:tc>
      </w:tr>
      <w:tr w:rsidR="00401A2E" w:rsidRPr="00401A2E" w14:paraId="5F765626" w14:textId="77777777" w:rsidTr="00AD5821">
        <w:trPr>
          <w:trHeight w:val="23"/>
        </w:trPr>
        <w:tc>
          <w:tcPr>
            <w:tcW w:w="3259" w:type="pct"/>
            <w:vAlign w:val="center"/>
          </w:tcPr>
          <w:p w14:paraId="1550E764" w14:textId="77777777" w:rsidR="00401A2E" w:rsidRPr="00401A2E" w:rsidRDefault="00401A2E" w:rsidP="00401A2E">
            <w:pPr>
              <w:jc w:val="both"/>
              <w:rPr>
                <w:rFonts w:ascii="Times New Roman" w:eastAsia="Calibri" w:hAnsi="Times New Roman" w:cs="Times New Roman"/>
                <w:bCs/>
                <w:sz w:val="24"/>
                <w:szCs w:val="24"/>
              </w:rPr>
            </w:pPr>
            <w:r w:rsidRPr="00401A2E">
              <w:rPr>
                <w:rFonts w:ascii="Times New Roman" w:eastAsia="Calibri" w:hAnsi="Times New Roman" w:cs="Times New Roman"/>
                <w:bCs/>
                <w:sz w:val="24"/>
                <w:szCs w:val="24"/>
              </w:rPr>
              <w:t>Всего</w:t>
            </w:r>
          </w:p>
        </w:tc>
        <w:tc>
          <w:tcPr>
            <w:tcW w:w="579" w:type="pct"/>
            <w:vAlign w:val="center"/>
          </w:tcPr>
          <w:p w14:paraId="5BC9A358" w14:textId="77777777" w:rsidR="00401A2E" w:rsidRPr="00401A2E" w:rsidRDefault="00401A2E" w:rsidP="00401A2E">
            <w:pPr>
              <w:jc w:val="center"/>
              <w:rPr>
                <w:rFonts w:ascii="Times New Roman" w:eastAsia="Calibri" w:hAnsi="Times New Roman" w:cs="Times New Roman"/>
                <w:b/>
                <w:sz w:val="24"/>
                <w:szCs w:val="24"/>
                <w:lang w:val="en-US"/>
              </w:rPr>
            </w:pPr>
            <w:r w:rsidRPr="00401A2E">
              <w:rPr>
                <w:rFonts w:ascii="Times New Roman" w:eastAsia="Calibri" w:hAnsi="Times New Roman" w:cs="Times New Roman"/>
                <w:b/>
                <w:sz w:val="24"/>
                <w:szCs w:val="24"/>
              </w:rPr>
              <w:t>7</w:t>
            </w:r>
            <w:r w:rsidRPr="00401A2E">
              <w:rPr>
                <w:rFonts w:ascii="Times New Roman" w:eastAsia="Calibri" w:hAnsi="Times New Roman" w:cs="Times New Roman"/>
                <w:b/>
                <w:sz w:val="24"/>
                <w:szCs w:val="24"/>
                <w:lang w:val="en-US"/>
              </w:rPr>
              <w:t>6</w:t>
            </w:r>
          </w:p>
        </w:tc>
        <w:tc>
          <w:tcPr>
            <w:tcW w:w="1162" w:type="pct"/>
            <w:vAlign w:val="center"/>
          </w:tcPr>
          <w:p w14:paraId="618C53C3" w14:textId="77777777" w:rsidR="00401A2E" w:rsidRPr="00401A2E" w:rsidRDefault="00401A2E" w:rsidP="00401A2E">
            <w:pPr>
              <w:jc w:val="center"/>
              <w:rPr>
                <w:rFonts w:ascii="Times New Roman" w:eastAsia="Calibri" w:hAnsi="Times New Roman" w:cs="Times New Roman"/>
                <w:b/>
                <w:sz w:val="24"/>
                <w:szCs w:val="24"/>
                <w:lang w:val="en-US"/>
              </w:rPr>
            </w:pPr>
            <w:r w:rsidRPr="00401A2E">
              <w:rPr>
                <w:rFonts w:ascii="Times New Roman" w:eastAsia="Calibri" w:hAnsi="Times New Roman" w:cs="Times New Roman"/>
                <w:b/>
                <w:sz w:val="24"/>
                <w:szCs w:val="24"/>
                <w:lang w:val="en-US"/>
              </w:rPr>
              <w:t>46</w:t>
            </w:r>
          </w:p>
        </w:tc>
      </w:tr>
    </w:tbl>
    <w:p w14:paraId="59D3E8BD" w14:textId="77777777" w:rsidR="00401A2E" w:rsidRPr="00401A2E" w:rsidRDefault="00401A2E" w:rsidP="00401A2E">
      <w:pPr>
        <w:rPr>
          <w:rFonts w:ascii="Times New Roman" w:eastAsia="Segoe UI" w:hAnsi="Times New Roman" w:cs="Times New Roman"/>
          <w:b/>
          <w:bCs/>
          <w:sz w:val="24"/>
          <w:szCs w:val="24"/>
          <w:lang w:eastAsia="ru-RU"/>
        </w:rPr>
      </w:pPr>
      <w:r w:rsidRPr="00401A2E">
        <w:rPr>
          <w:rFonts w:ascii="Times New Roman" w:eastAsia="Calibri" w:hAnsi="Times New Roman" w:cs="Times New Roman"/>
        </w:rPr>
        <w:br w:type="page"/>
      </w:r>
    </w:p>
    <w:p w14:paraId="31947AF2" w14:textId="77777777" w:rsidR="00401A2E" w:rsidRPr="00401A2E" w:rsidRDefault="00401A2E" w:rsidP="00401A2E">
      <w:pPr>
        <w:spacing w:after="120" w:line="276" w:lineRule="auto"/>
        <w:ind w:firstLine="709"/>
        <w:outlineLvl w:val="1"/>
        <w:rPr>
          <w:rFonts w:ascii="Times New Roman" w:eastAsia="Segoe UI" w:hAnsi="Times New Roman" w:cs="Times New Roman"/>
          <w:b/>
          <w:bCs/>
          <w:color w:val="5A5A5A"/>
          <w:spacing w:val="15"/>
          <w:sz w:val="24"/>
          <w:szCs w:val="24"/>
          <w:lang w:eastAsia="ru-RU"/>
        </w:rPr>
        <w:sectPr w:rsidR="00401A2E" w:rsidRPr="00401A2E" w:rsidSect="00AD5821">
          <w:headerReference w:type="even" r:id="rId96"/>
          <w:pgSz w:w="11906" w:h="16838"/>
          <w:pgMar w:top="1134" w:right="567" w:bottom="1134" w:left="1701" w:header="709" w:footer="709" w:gutter="0"/>
          <w:cols w:space="708"/>
          <w:docGrid w:linePitch="360"/>
        </w:sectPr>
      </w:pPr>
    </w:p>
    <w:p w14:paraId="283D590D" w14:textId="77777777" w:rsidR="00401A2E" w:rsidRPr="00401A2E" w:rsidRDefault="00401A2E" w:rsidP="00401A2E">
      <w:pPr>
        <w:spacing w:after="120" w:line="276" w:lineRule="auto"/>
        <w:ind w:firstLine="709"/>
        <w:outlineLvl w:val="1"/>
        <w:rPr>
          <w:rFonts w:ascii="Times New Roman" w:eastAsia="Segoe UI" w:hAnsi="Times New Roman" w:cs="Times New Roman"/>
          <w:b/>
          <w:bCs/>
          <w:color w:val="5A5A5A"/>
          <w:spacing w:val="15"/>
          <w:sz w:val="24"/>
          <w:szCs w:val="24"/>
          <w:lang w:eastAsia="ru-RU"/>
        </w:rPr>
      </w:pPr>
      <w:r w:rsidRPr="00401A2E">
        <w:rPr>
          <w:rFonts w:ascii="Times New Roman" w:eastAsia="Segoe UI" w:hAnsi="Times New Roman" w:cs="Times New Roman"/>
          <w:b/>
          <w:bCs/>
          <w:color w:val="5A5A5A"/>
          <w:spacing w:val="15"/>
          <w:sz w:val="24"/>
          <w:szCs w:val="24"/>
          <w:lang w:eastAsia="ru-RU"/>
        </w:rPr>
        <w:lastRenderedPageBreak/>
        <w:t>2.2. Содержание дисциплины</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4"/>
        <w:gridCol w:w="9011"/>
        <w:gridCol w:w="2018"/>
        <w:gridCol w:w="1881"/>
      </w:tblGrid>
      <w:tr w:rsidR="00401A2E" w:rsidRPr="00401A2E" w14:paraId="0172F608" w14:textId="77777777" w:rsidTr="00AD5821">
        <w:trPr>
          <w:trHeight w:val="20"/>
        </w:trPr>
        <w:tc>
          <w:tcPr>
            <w:tcW w:w="689" w:type="pct"/>
            <w:tcBorders>
              <w:top w:val="single" w:sz="4" w:space="0" w:color="auto"/>
              <w:left w:val="single" w:sz="4" w:space="0" w:color="auto"/>
              <w:bottom w:val="single" w:sz="4" w:space="0" w:color="auto"/>
              <w:right w:val="single" w:sz="4" w:space="0" w:color="auto"/>
            </w:tcBorders>
            <w:vAlign w:val="center"/>
            <w:hideMark/>
          </w:tcPr>
          <w:p w14:paraId="548E17F8" w14:textId="77777777" w:rsidR="00401A2E" w:rsidRPr="00401A2E" w:rsidRDefault="00401A2E" w:rsidP="00401A2E">
            <w:pPr>
              <w:suppressAutoHyphens/>
              <w:jc w:val="center"/>
              <w:rPr>
                <w:rFonts w:ascii="Times New Roman" w:eastAsia="Calibri" w:hAnsi="Times New Roman" w:cs="Times New Roman"/>
                <w:b/>
                <w:bCs/>
                <w:sz w:val="20"/>
              </w:rPr>
            </w:pPr>
            <w:r w:rsidRPr="00401A2E">
              <w:rPr>
                <w:rFonts w:ascii="Times New Roman" w:eastAsia="Calibri" w:hAnsi="Times New Roman" w:cs="Times New Roman"/>
                <w:b/>
                <w:bCs/>
                <w:sz w:val="20"/>
              </w:rPr>
              <w:t>Наименование разделов и тем</w:t>
            </w:r>
          </w:p>
        </w:tc>
        <w:tc>
          <w:tcPr>
            <w:tcW w:w="3009" w:type="pct"/>
            <w:tcBorders>
              <w:top w:val="single" w:sz="4" w:space="0" w:color="auto"/>
              <w:left w:val="single" w:sz="4" w:space="0" w:color="auto"/>
              <w:bottom w:val="single" w:sz="4" w:space="0" w:color="auto"/>
              <w:right w:val="single" w:sz="4" w:space="0" w:color="auto"/>
            </w:tcBorders>
            <w:vAlign w:val="center"/>
            <w:hideMark/>
          </w:tcPr>
          <w:p w14:paraId="6A3A7389" w14:textId="77777777" w:rsidR="00401A2E" w:rsidRPr="00401A2E" w:rsidRDefault="00401A2E" w:rsidP="00401A2E">
            <w:pPr>
              <w:suppressAutoHyphens/>
              <w:jc w:val="center"/>
              <w:rPr>
                <w:rFonts w:ascii="Times New Roman" w:eastAsia="Calibri" w:hAnsi="Times New Roman" w:cs="Times New Roman"/>
                <w:b/>
                <w:bCs/>
                <w:sz w:val="20"/>
              </w:rPr>
            </w:pPr>
            <w:r w:rsidRPr="00401A2E">
              <w:rPr>
                <w:rFonts w:ascii="Times New Roman" w:eastAsia="Calibri" w:hAnsi="Times New Roman" w:cs="Times New Roman"/>
                <w:b/>
                <w:bCs/>
                <w:sz w:val="20"/>
              </w:rPr>
              <w:t>Содержание учебного материала и формы организации деятельности обучающихся</w:t>
            </w:r>
          </w:p>
        </w:tc>
        <w:tc>
          <w:tcPr>
            <w:tcW w:w="674" w:type="pct"/>
            <w:tcBorders>
              <w:top w:val="single" w:sz="4" w:space="0" w:color="auto"/>
              <w:left w:val="single" w:sz="4" w:space="0" w:color="auto"/>
              <w:bottom w:val="single" w:sz="4" w:space="0" w:color="auto"/>
              <w:right w:val="single" w:sz="4" w:space="0" w:color="auto"/>
            </w:tcBorders>
            <w:vAlign w:val="center"/>
            <w:hideMark/>
          </w:tcPr>
          <w:p w14:paraId="5F6F44EE" w14:textId="77777777" w:rsidR="00401A2E" w:rsidRPr="00401A2E" w:rsidRDefault="00401A2E" w:rsidP="00401A2E">
            <w:pPr>
              <w:suppressAutoHyphens/>
              <w:jc w:val="center"/>
              <w:rPr>
                <w:rFonts w:ascii="Times New Roman" w:eastAsia="Calibri" w:hAnsi="Times New Roman" w:cs="Times New Roman"/>
                <w:b/>
                <w:bCs/>
                <w:sz w:val="20"/>
              </w:rPr>
            </w:pPr>
            <w:r w:rsidRPr="00401A2E">
              <w:rPr>
                <w:rFonts w:ascii="Times New Roman" w:eastAsia="Calibri" w:hAnsi="Times New Roman" w:cs="Times New Roman"/>
                <w:b/>
                <w:bCs/>
                <w:sz w:val="20"/>
              </w:rPr>
              <w:t>Объем, акад. ч / в том числе в форме практической подготовки, акад. ч</w:t>
            </w:r>
          </w:p>
        </w:tc>
        <w:tc>
          <w:tcPr>
            <w:tcW w:w="628" w:type="pct"/>
            <w:tcBorders>
              <w:top w:val="single" w:sz="4" w:space="0" w:color="auto"/>
              <w:left w:val="single" w:sz="4" w:space="0" w:color="auto"/>
              <w:bottom w:val="single" w:sz="4" w:space="0" w:color="auto"/>
              <w:right w:val="single" w:sz="4" w:space="0" w:color="auto"/>
            </w:tcBorders>
            <w:vAlign w:val="center"/>
            <w:hideMark/>
          </w:tcPr>
          <w:p w14:paraId="4AB44975" w14:textId="77777777" w:rsidR="00401A2E" w:rsidRPr="00401A2E" w:rsidRDefault="00401A2E" w:rsidP="00401A2E">
            <w:pPr>
              <w:suppressAutoHyphens/>
              <w:jc w:val="center"/>
              <w:rPr>
                <w:rFonts w:ascii="Times New Roman" w:eastAsia="Calibri" w:hAnsi="Times New Roman" w:cs="Times New Roman"/>
                <w:b/>
                <w:bCs/>
                <w:sz w:val="20"/>
              </w:rPr>
            </w:pPr>
            <w:r w:rsidRPr="00401A2E">
              <w:rPr>
                <w:rFonts w:ascii="Times New Roman" w:eastAsia="Calibri" w:hAnsi="Times New Roman" w:cs="Times New Roman"/>
                <w:b/>
                <w:bCs/>
                <w:sz w:val="20"/>
              </w:rPr>
              <w:t>Коды компетенций и личностных результатов, формированию которых способствует элемент программы</w:t>
            </w:r>
          </w:p>
        </w:tc>
      </w:tr>
      <w:tr w:rsidR="00401A2E" w:rsidRPr="00401A2E" w14:paraId="39F47977" w14:textId="77777777" w:rsidTr="00AD5821">
        <w:trPr>
          <w:trHeight w:val="20"/>
        </w:trPr>
        <w:tc>
          <w:tcPr>
            <w:tcW w:w="689" w:type="pct"/>
            <w:tcBorders>
              <w:top w:val="single" w:sz="4" w:space="0" w:color="auto"/>
              <w:left w:val="single" w:sz="4" w:space="0" w:color="auto"/>
              <w:bottom w:val="single" w:sz="4" w:space="0" w:color="auto"/>
              <w:right w:val="single" w:sz="4" w:space="0" w:color="auto"/>
            </w:tcBorders>
            <w:hideMark/>
          </w:tcPr>
          <w:p w14:paraId="3255534B" w14:textId="77777777" w:rsidR="00401A2E" w:rsidRPr="00401A2E" w:rsidRDefault="00401A2E" w:rsidP="00401A2E">
            <w:pPr>
              <w:jc w:val="center"/>
              <w:rPr>
                <w:rFonts w:ascii="Times New Roman" w:eastAsia="Calibri" w:hAnsi="Times New Roman" w:cs="Times New Roman"/>
                <w:b/>
                <w:bCs/>
                <w:i/>
                <w:iCs/>
                <w:sz w:val="20"/>
              </w:rPr>
            </w:pPr>
            <w:r w:rsidRPr="00401A2E">
              <w:rPr>
                <w:rFonts w:ascii="Times New Roman" w:eastAsia="Calibri" w:hAnsi="Times New Roman" w:cs="Times New Roman"/>
                <w:b/>
                <w:bCs/>
                <w:i/>
                <w:iCs/>
                <w:sz w:val="20"/>
              </w:rPr>
              <w:t>1</w:t>
            </w:r>
          </w:p>
        </w:tc>
        <w:tc>
          <w:tcPr>
            <w:tcW w:w="3009" w:type="pct"/>
            <w:tcBorders>
              <w:top w:val="single" w:sz="4" w:space="0" w:color="auto"/>
              <w:left w:val="single" w:sz="4" w:space="0" w:color="auto"/>
              <w:bottom w:val="single" w:sz="4" w:space="0" w:color="auto"/>
              <w:right w:val="single" w:sz="4" w:space="0" w:color="auto"/>
            </w:tcBorders>
            <w:hideMark/>
          </w:tcPr>
          <w:p w14:paraId="0E693B8B" w14:textId="77777777" w:rsidR="00401A2E" w:rsidRPr="00401A2E" w:rsidRDefault="00401A2E" w:rsidP="00401A2E">
            <w:pPr>
              <w:jc w:val="center"/>
              <w:rPr>
                <w:rFonts w:ascii="Times New Roman" w:eastAsia="Calibri" w:hAnsi="Times New Roman" w:cs="Times New Roman"/>
                <w:b/>
                <w:bCs/>
                <w:i/>
                <w:iCs/>
                <w:sz w:val="20"/>
              </w:rPr>
            </w:pPr>
            <w:r w:rsidRPr="00401A2E">
              <w:rPr>
                <w:rFonts w:ascii="Times New Roman" w:eastAsia="Calibri" w:hAnsi="Times New Roman" w:cs="Times New Roman"/>
                <w:b/>
                <w:bCs/>
                <w:i/>
                <w:iCs/>
                <w:sz w:val="20"/>
              </w:rPr>
              <w:t>2</w:t>
            </w:r>
          </w:p>
        </w:tc>
        <w:tc>
          <w:tcPr>
            <w:tcW w:w="674" w:type="pct"/>
            <w:tcBorders>
              <w:top w:val="single" w:sz="4" w:space="0" w:color="auto"/>
              <w:left w:val="single" w:sz="4" w:space="0" w:color="auto"/>
              <w:bottom w:val="single" w:sz="4" w:space="0" w:color="auto"/>
              <w:right w:val="single" w:sz="4" w:space="0" w:color="auto"/>
            </w:tcBorders>
            <w:hideMark/>
          </w:tcPr>
          <w:p w14:paraId="761DF38F" w14:textId="77777777" w:rsidR="00401A2E" w:rsidRPr="00401A2E" w:rsidRDefault="00401A2E" w:rsidP="00401A2E">
            <w:pPr>
              <w:jc w:val="center"/>
              <w:rPr>
                <w:rFonts w:ascii="Times New Roman" w:eastAsia="Calibri" w:hAnsi="Times New Roman" w:cs="Times New Roman"/>
                <w:b/>
                <w:bCs/>
                <w:i/>
                <w:iCs/>
                <w:sz w:val="20"/>
              </w:rPr>
            </w:pPr>
            <w:r w:rsidRPr="00401A2E">
              <w:rPr>
                <w:rFonts w:ascii="Times New Roman" w:eastAsia="Calibri" w:hAnsi="Times New Roman" w:cs="Times New Roman"/>
                <w:b/>
                <w:bCs/>
                <w:i/>
                <w:iCs/>
                <w:sz w:val="20"/>
              </w:rPr>
              <w:t>3</w:t>
            </w:r>
          </w:p>
        </w:tc>
        <w:tc>
          <w:tcPr>
            <w:tcW w:w="628" w:type="pct"/>
            <w:tcBorders>
              <w:top w:val="single" w:sz="4" w:space="0" w:color="auto"/>
              <w:left w:val="single" w:sz="4" w:space="0" w:color="auto"/>
              <w:bottom w:val="single" w:sz="4" w:space="0" w:color="auto"/>
              <w:right w:val="single" w:sz="4" w:space="0" w:color="auto"/>
            </w:tcBorders>
            <w:hideMark/>
          </w:tcPr>
          <w:p w14:paraId="7615B603" w14:textId="77777777" w:rsidR="00401A2E" w:rsidRPr="00401A2E" w:rsidRDefault="00401A2E" w:rsidP="00401A2E">
            <w:pPr>
              <w:jc w:val="center"/>
              <w:rPr>
                <w:rFonts w:ascii="Times New Roman" w:eastAsia="Calibri" w:hAnsi="Times New Roman" w:cs="Times New Roman"/>
                <w:b/>
                <w:bCs/>
                <w:i/>
                <w:iCs/>
                <w:sz w:val="20"/>
              </w:rPr>
            </w:pPr>
            <w:r w:rsidRPr="00401A2E">
              <w:rPr>
                <w:rFonts w:ascii="Times New Roman" w:eastAsia="Calibri" w:hAnsi="Times New Roman" w:cs="Times New Roman"/>
                <w:b/>
                <w:bCs/>
                <w:i/>
                <w:iCs/>
                <w:sz w:val="20"/>
              </w:rPr>
              <w:t>4</w:t>
            </w:r>
          </w:p>
        </w:tc>
      </w:tr>
      <w:tr w:rsidR="00401A2E" w:rsidRPr="00401A2E" w14:paraId="75D4E2CA" w14:textId="77777777" w:rsidTr="00AD5821">
        <w:trPr>
          <w:trHeight w:val="20"/>
        </w:trPr>
        <w:tc>
          <w:tcPr>
            <w:tcW w:w="3698" w:type="pct"/>
            <w:gridSpan w:val="2"/>
            <w:tcBorders>
              <w:top w:val="single" w:sz="4" w:space="0" w:color="auto"/>
              <w:left w:val="single" w:sz="4" w:space="0" w:color="auto"/>
              <w:bottom w:val="single" w:sz="4" w:space="0" w:color="auto"/>
              <w:right w:val="single" w:sz="4" w:space="0" w:color="auto"/>
            </w:tcBorders>
            <w:hideMark/>
          </w:tcPr>
          <w:p w14:paraId="72E4A51E" w14:textId="77777777" w:rsidR="00401A2E" w:rsidRPr="00401A2E" w:rsidRDefault="00401A2E" w:rsidP="00401A2E">
            <w:pPr>
              <w:rPr>
                <w:rFonts w:ascii="Times New Roman" w:eastAsia="Calibri" w:hAnsi="Times New Roman" w:cs="Times New Roman"/>
                <w:b/>
                <w:bCs/>
                <w:sz w:val="20"/>
              </w:rPr>
            </w:pPr>
            <w:r w:rsidRPr="00401A2E">
              <w:rPr>
                <w:rFonts w:ascii="Times New Roman" w:eastAsia="Calibri" w:hAnsi="Times New Roman" w:cs="Times New Roman"/>
                <w:b/>
                <w:bCs/>
                <w:sz w:val="20"/>
              </w:rPr>
              <w:t xml:space="preserve">Раздел 1. </w:t>
            </w:r>
            <w:r w:rsidRPr="00401A2E">
              <w:rPr>
                <w:rFonts w:ascii="Times New Roman" w:eastAsia="Calibri" w:hAnsi="Times New Roman" w:cs="Times New Roman"/>
                <w:b/>
                <w:sz w:val="20"/>
              </w:rPr>
              <w:t>Применение информационных технологий в профессиональной деятельности.</w:t>
            </w:r>
          </w:p>
        </w:tc>
        <w:tc>
          <w:tcPr>
            <w:tcW w:w="674" w:type="pct"/>
            <w:tcBorders>
              <w:top w:val="single" w:sz="4" w:space="0" w:color="auto"/>
              <w:left w:val="single" w:sz="4" w:space="0" w:color="auto"/>
              <w:bottom w:val="single" w:sz="4" w:space="0" w:color="auto"/>
              <w:right w:val="single" w:sz="4" w:space="0" w:color="auto"/>
            </w:tcBorders>
            <w:hideMark/>
          </w:tcPr>
          <w:p w14:paraId="489F5666" w14:textId="77777777" w:rsidR="00401A2E" w:rsidRPr="00401A2E" w:rsidRDefault="00401A2E" w:rsidP="00401A2E">
            <w:pPr>
              <w:jc w:val="center"/>
              <w:rPr>
                <w:rFonts w:ascii="Times New Roman" w:eastAsia="Calibri" w:hAnsi="Times New Roman" w:cs="Times New Roman"/>
                <w:b/>
                <w:bCs/>
                <w:i/>
                <w:iCs/>
                <w:sz w:val="20"/>
              </w:rPr>
            </w:pPr>
            <w:r w:rsidRPr="00401A2E">
              <w:rPr>
                <w:rFonts w:ascii="Times New Roman" w:eastAsia="Calibri" w:hAnsi="Times New Roman" w:cs="Times New Roman"/>
                <w:b/>
                <w:iCs/>
                <w:sz w:val="20"/>
              </w:rPr>
              <w:t>4/0</w:t>
            </w:r>
          </w:p>
        </w:tc>
        <w:tc>
          <w:tcPr>
            <w:tcW w:w="628" w:type="pct"/>
            <w:tcBorders>
              <w:top w:val="single" w:sz="4" w:space="0" w:color="auto"/>
              <w:left w:val="single" w:sz="4" w:space="0" w:color="auto"/>
              <w:bottom w:val="single" w:sz="4" w:space="0" w:color="auto"/>
              <w:right w:val="single" w:sz="4" w:space="0" w:color="auto"/>
            </w:tcBorders>
          </w:tcPr>
          <w:p w14:paraId="23C2737A" w14:textId="77777777" w:rsidR="00401A2E" w:rsidRPr="00401A2E" w:rsidRDefault="00401A2E" w:rsidP="00401A2E">
            <w:pPr>
              <w:jc w:val="center"/>
              <w:rPr>
                <w:rFonts w:ascii="Times New Roman" w:eastAsia="Calibri" w:hAnsi="Times New Roman" w:cs="Times New Roman"/>
                <w:b/>
                <w:bCs/>
                <w:i/>
                <w:iCs/>
                <w:sz w:val="20"/>
              </w:rPr>
            </w:pPr>
          </w:p>
        </w:tc>
      </w:tr>
      <w:tr w:rsidR="00401A2E" w:rsidRPr="00401A2E" w14:paraId="608FE3AA" w14:textId="77777777" w:rsidTr="00AD5821">
        <w:trPr>
          <w:trHeight w:val="20"/>
        </w:trPr>
        <w:tc>
          <w:tcPr>
            <w:tcW w:w="689" w:type="pct"/>
            <w:vMerge w:val="restart"/>
            <w:tcBorders>
              <w:top w:val="single" w:sz="4" w:space="0" w:color="auto"/>
              <w:left w:val="single" w:sz="4" w:space="0" w:color="auto"/>
              <w:bottom w:val="single" w:sz="4" w:space="0" w:color="auto"/>
              <w:right w:val="single" w:sz="4" w:space="0" w:color="auto"/>
            </w:tcBorders>
            <w:hideMark/>
          </w:tcPr>
          <w:p w14:paraId="030D4690" w14:textId="77777777" w:rsidR="00401A2E" w:rsidRPr="00401A2E" w:rsidRDefault="00401A2E" w:rsidP="00401A2E">
            <w:pPr>
              <w:widowControl w:val="0"/>
              <w:autoSpaceDE w:val="0"/>
              <w:autoSpaceDN w:val="0"/>
              <w:adjustRightInd w:val="0"/>
              <w:spacing w:line="249" w:lineRule="auto"/>
              <w:rPr>
                <w:rFonts w:ascii="Times New Roman" w:eastAsia="Calibri" w:hAnsi="Times New Roman" w:cs="Times New Roman"/>
                <w:sz w:val="24"/>
                <w:szCs w:val="24"/>
              </w:rPr>
            </w:pPr>
            <w:r w:rsidRPr="00401A2E">
              <w:rPr>
                <w:rFonts w:ascii="Times New Roman" w:eastAsia="Calibri" w:hAnsi="Times New Roman" w:cs="Times New Roman"/>
                <w:b/>
                <w:bCs/>
                <w:sz w:val="20"/>
              </w:rPr>
              <w:t xml:space="preserve">Тема 1.1. </w:t>
            </w:r>
            <w:r w:rsidRPr="00401A2E">
              <w:rPr>
                <w:rFonts w:ascii="Times New Roman" w:eastAsia="Calibri" w:hAnsi="Times New Roman" w:cs="Times New Roman"/>
                <w:sz w:val="20"/>
              </w:rPr>
              <w:t xml:space="preserve">Введение. </w:t>
            </w:r>
            <w:r w:rsidRPr="00401A2E">
              <w:rPr>
                <w:rFonts w:ascii="Times New Roman" w:eastAsia="Calibri" w:hAnsi="Times New Roman" w:cs="Times New Roman"/>
                <w:color w:val="000000"/>
                <w:sz w:val="20"/>
                <w:szCs w:val="20"/>
              </w:rPr>
              <w:t xml:space="preserve">Информационные системы и применение компьютерной техники в профессиональной </w:t>
            </w:r>
          </w:p>
          <w:p w14:paraId="2F58BA6F" w14:textId="77777777" w:rsidR="00401A2E" w:rsidRPr="00401A2E" w:rsidRDefault="00401A2E" w:rsidP="00401A2E">
            <w:pPr>
              <w:rPr>
                <w:rFonts w:ascii="Times New Roman" w:eastAsia="Calibri" w:hAnsi="Times New Roman" w:cs="Times New Roman"/>
                <w:b/>
                <w:bCs/>
                <w:sz w:val="20"/>
              </w:rPr>
            </w:pPr>
            <w:r w:rsidRPr="00401A2E">
              <w:rPr>
                <w:rFonts w:ascii="Times New Roman" w:eastAsia="Calibri" w:hAnsi="Times New Roman" w:cs="Times New Roman"/>
                <w:color w:val="000000"/>
                <w:sz w:val="20"/>
                <w:szCs w:val="20"/>
              </w:rPr>
              <w:t>деятельности</w:t>
            </w:r>
          </w:p>
        </w:tc>
        <w:tc>
          <w:tcPr>
            <w:tcW w:w="3009" w:type="pct"/>
            <w:tcBorders>
              <w:top w:val="single" w:sz="4" w:space="0" w:color="auto"/>
              <w:left w:val="single" w:sz="4" w:space="0" w:color="auto"/>
              <w:bottom w:val="single" w:sz="4" w:space="0" w:color="auto"/>
              <w:right w:val="single" w:sz="4" w:space="0" w:color="auto"/>
            </w:tcBorders>
            <w:hideMark/>
          </w:tcPr>
          <w:p w14:paraId="79F51009" w14:textId="77777777" w:rsidR="00401A2E" w:rsidRPr="00401A2E" w:rsidRDefault="00401A2E" w:rsidP="00401A2E">
            <w:pPr>
              <w:rPr>
                <w:rFonts w:ascii="Times New Roman" w:eastAsia="Calibri" w:hAnsi="Times New Roman" w:cs="Times New Roman"/>
                <w:b/>
                <w:bCs/>
                <w:i/>
                <w:sz w:val="20"/>
              </w:rPr>
            </w:pPr>
            <w:r w:rsidRPr="00401A2E">
              <w:rPr>
                <w:rFonts w:ascii="Times New Roman" w:eastAsia="Calibri" w:hAnsi="Times New Roman" w:cs="Times New Roman"/>
                <w:b/>
                <w:bCs/>
                <w:sz w:val="20"/>
              </w:rPr>
              <w:t>Содержание учебного материала</w:t>
            </w:r>
          </w:p>
        </w:tc>
        <w:tc>
          <w:tcPr>
            <w:tcW w:w="674" w:type="pct"/>
            <w:tcBorders>
              <w:top w:val="single" w:sz="4" w:space="0" w:color="auto"/>
              <w:left w:val="single" w:sz="4" w:space="0" w:color="auto"/>
              <w:bottom w:val="single" w:sz="4" w:space="0" w:color="auto"/>
              <w:right w:val="single" w:sz="4" w:space="0" w:color="auto"/>
            </w:tcBorders>
            <w:vAlign w:val="center"/>
            <w:hideMark/>
          </w:tcPr>
          <w:p w14:paraId="497526B3" w14:textId="77777777" w:rsidR="00401A2E" w:rsidRPr="00401A2E" w:rsidRDefault="00401A2E" w:rsidP="00401A2E">
            <w:pPr>
              <w:suppressAutoHyphens/>
              <w:jc w:val="center"/>
              <w:rPr>
                <w:rFonts w:ascii="Times New Roman" w:eastAsia="Calibri" w:hAnsi="Times New Roman" w:cs="Times New Roman"/>
                <w:b/>
                <w:i/>
                <w:iCs/>
                <w:sz w:val="20"/>
              </w:rPr>
            </w:pPr>
            <w:r w:rsidRPr="00401A2E">
              <w:rPr>
                <w:rFonts w:ascii="Times New Roman" w:eastAsia="Calibri" w:hAnsi="Times New Roman" w:cs="Times New Roman"/>
                <w:b/>
                <w:iCs/>
                <w:sz w:val="20"/>
              </w:rPr>
              <w:t>2</w:t>
            </w:r>
          </w:p>
        </w:tc>
        <w:tc>
          <w:tcPr>
            <w:tcW w:w="628" w:type="pct"/>
            <w:vMerge w:val="restart"/>
            <w:tcBorders>
              <w:top w:val="single" w:sz="4" w:space="0" w:color="auto"/>
              <w:left w:val="single" w:sz="4" w:space="0" w:color="auto"/>
              <w:bottom w:val="single" w:sz="4" w:space="0" w:color="auto"/>
              <w:right w:val="single" w:sz="4" w:space="0" w:color="auto"/>
            </w:tcBorders>
            <w:hideMark/>
          </w:tcPr>
          <w:p w14:paraId="2E5A7D91" w14:textId="77777777" w:rsidR="00401A2E" w:rsidRPr="00401A2E" w:rsidRDefault="00401A2E" w:rsidP="00401A2E">
            <w:pPr>
              <w:rPr>
                <w:rFonts w:ascii="Times New Roman" w:eastAsia="Calibri" w:hAnsi="Times New Roman" w:cs="Times New Roman"/>
                <w:sz w:val="20"/>
              </w:rPr>
            </w:pPr>
            <w:r w:rsidRPr="00401A2E">
              <w:rPr>
                <w:rFonts w:ascii="Times New Roman" w:eastAsia="Calibri" w:hAnsi="Times New Roman" w:cs="Times New Roman"/>
                <w:sz w:val="20"/>
              </w:rPr>
              <w:t xml:space="preserve">ОК 1, ОК 2, ОК 5, ОК 9, ПК 2.2 </w:t>
            </w:r>
          </w:p>
        </w:tc>
      </w:tr>
      <w:tr w:rsidR="00401A2E" w:rsidRPr="00401A2E" w14:paraId="42BE6D7C" w14:textId="77777777" w:rsidTr="00AD5821">
        <w:trPr>
          <w:trHeight w:val="11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1DCF3F" w14:textId="77777777" w:rsidR="00401A2E" w:rsidRPr="00401A2E" w:rsidRDefault="00401A2E" w:rsidP="00401A2E">
            <w:pPr>
              <w:rPr>
                <w:rFonts w:ascii="Times New Roman" w:eastAsia="Calibri" w:hAnsi="Times New Roman" w:cs="Times New Roman"/>
                <w:b/>
                <w:bCs/>
                <w:sz w:val="20"/>
              </w:rPr>
            </w:pPr>
          </w:p>
        </w:tc>
        <w:tc>
          <w:tcPr>
            <w:tcW w:w="3009" w:type="pct"/>
            <w:tcBorders>
              <w:top w:val="single" w:sz="4" w:space="0" w:color="auto"/>
              <w:left w:val="single" w:sz="4" w:space="0" w:color="auto"/>
              <w:right w:val="single" w:sz="4" w:space="0" w:color="auto"/>
            </w:tcBorders>
            <w:hideMark/>
          </w:tcPr>
          <w:p w14:paraId="11A4593D" w14:textId="77777777" w:rsidR="00401A2E" w:rsidRPr="00401A2E" w:rsidRDefault="00401A2E" w:rsidP="00401A2E">
            <w:pPr>
              <w:jc w:val="both"/>
              <w:rPr>
                <w:rFonts w:ascii="Times New Roman" w:eastAsia="Calibri" w:hAnsi="Times New Roman" w:cs="Times New Roman"/>
                <w:b/>
                <w:bCs/>
                <w:sz w:val="20"/>
              </w:rPr>
            </w:pPr>
            <w:r w:rsidRPr="00401A2E">
              <w:rPr>
                <w:rFonts w:ascii="Times New Roman" w:eastAsia="Calibri" w:hAnsi="Times New Roman" w:cs="Times New Roman"/>
                <w:b/>
                <w:bCs/>
                <w:sz w:val="20"/>
              </w:rPr>
              <w:t xml:space="preserve">1. </w:t>
            </w:r>
            <w:r w:rsidRPr="00401A2E">
              <w:rPr>
                <w:rFonts w:ascii="Times New Roman" w:eastAsia="Calibri" w:hAnsi="Times New Roman" w:cs="Times New Roman"/>
                <w:color w:val="000000"/>
                <w:sz w:val="20"/>
                <w:szCs w:val="20"/>
              </w:rPr>
              <w:t xml:space="preserve">Термины «информационные технологии», «информация». </w:t>
            </w:r>
            <w:r w:rsidRPr="00401A2E">
              <w:rPr>
                <w:rFonts w:ascii="Times New Roman" w:eastAsia="Calibri" w:hAnsi="Times New Roman" w:cs="Times New Roman"/>
                <w:sz w:val="20"/>
              </w:rPr>
              <w:t xml:space="preserve">Взаимосвязь дисциплины «Информационные технологии в профессиональной деятельности» с другими дисциплинами специальности. </w:t>
            </w:r>
            <w:r w:rsidRPr="00401A2E">
              <w:rPr>
                <w:rFonts w:ascii="Times New Roman" w:eastAsia="Calibri" w:hAnsi="Times New Roman" w:cs="Times New Roman"/>
                <w:color w:val="000000"/>
                <w:sz w:val="20"/>
                <w:szCs w:val="20"/>
              </w:rPr>
              <w:t>Информационные процессы. Общая характеристика процессов сбора, передачи, обработки и накопления информации. Информационные ресурсы и информационные технологии. Информационные системы. Классификация информационных систем.</w:t>
            </w:r>
          </w:p>
        </w:tc>
        <w:tc>
          <w:tcPr>
            <w:tcW w:w="674" w:type="pct"/>
            <w:tcBorders>
              <w:top w:val="single" w:sz="4" w:space="0" w:color="auto"/>
              <w:left w:val="single" w:sz="4" w:space="0" w:color="auto"/>
              <w:bottom w:val="single" w:sz="4" w:space="0" w:color="auto"/>
              <w:right w:val="single" w:sz="4" w:space="0" w:color="auto"/>
            </w:tcBorders>
            <w:vAlign w:val="center"/>
            <w:hideMark/>
          </w:tcPr>
          <w:p w14:paraId="69003939" w14:textId="77777777" w:rsidR="00401A2E" w:rsidRPr="00401A2E" w:rsidRDefault="00401A2E" w:rsidP="00401A2E">
            <w:pPr>
              <w:suppressAutoHyphens/>
              <w:jc w:val="center"/>
              <w:rPr>
                <w:rFonts w:ascii="Times New Roman" w:eastAsia="Calibri" w:hAnsi="Times New Roman" w:cs="Times New Roman"/>
                <w:b/>
                <w:bCs/>
                <w:i/>
                <w:iCs/>
                <w:sz w:val="20"/>
              </w:rPr>
            </w:pPr>
            <w:r w:rsidRPr="00401A2E">
              <w:rPr>
                <w:rFonts w:ascii="Times New Roman" w:eastAsia="Calibri" w:hAnsi="Times New Roman" w:cs="Times New Roman"/>
                <w:b/>
                <w:iCs/>
                <w:sz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A02529" w14:textId="77777777" w:rsidR="00401A2E" w:rsidRPr="00401A2E" w:rsidRDefault="00401A2E" w:rsidP="00401A2E">
            <w:pPr>
              <w:rPr>
                <w:rFonts w:ascii="Times New Roman" w:eastAsia="Calibri" w:hAnsi="Times New Roman" w:cs="Times New Roman"/>
                <w:sz w:val="20"/>
              </w:rPr>
            </w:pPr>
          </w:p>
        </w:tc>
      </w:tr>
      <w:tr w:rsidR="00401A2E" w:rsidRPr="00401A2E" w14:paraId="3801E0B3" w14:textId="77777777" w:rsidTr="00AD582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7B14DA" w14:textId="77777777" w:rsidR="00401A2E" w:rsidRPr="00401A2E" w:rsidRDefault="00401A2E" w:rsidP="00401A2E">
            <w:pPr>
              <w:rPr>
                <w:rFonts w:ascii="Times New Roman" w:eastAsia="Calibri" w:hAnsi="Times New Roman" w:cs="Times New Roman"/>
                <w:b/>
                <w:bCs/>
                <w:sz w:val="20"/>
              </w:rPr>
            </w:pPr>
          </w:p>
        </w:tc>
        <w:tc>
          <w:tcPr>
            <w:tcW w:w="3009" w:type="pct"/>
            <w:tcBorders>
              <w:top w:val="single" w:sz="4" w:space="0" w:color="auto"/>
              <w:left w:val="single" w:sz="4" w:space="0" w:color="auto"/>
              <w:bottom w:val="single" w:sz="4" w:space="0" w:color="auto"/>
              <w:right w:val="single" w:sz="4" w:space="0" w:color="auto"/>
            </w:tcBorders>
            <w:hideMark/>
          </w:tcPr>
          <w:p w14:paraId="72DBAAC3" w14:textId="77777777" w:rsidR="00401A2E" w:rsidRPr="00401A2E" w:rsidRDefault="00401A2E" w:rsidP="00401A2E">
            <w:pPr>
              <w:jc w:val="both"/>
              <w:rPr>
                <w:rFonts w:ascii="Times New Roman" w:eastAsia="Calibri" w:hAnsi="Times New Roman" w:cs="Times New Roman"/>
                <w:b/>
                <w:bCs/>
                <w:sz w:val="20"/>
              </w:rPr>
            </w:pPr>
            <w:r w:rsidRPr="00401A2E">
              <w:rPr>
                <w:rFonts w:ascii="Times New Roman" w:eastAsia="Calibri" w:hAnsi="Times New Roman" w:cs="Times New Roman"/>
                <w:b/>
                <w:bCs/>
                <w:sz w:val="20"/>
              </w:rPr>
              <w:t>Самостоятельная работа обучающихся</w:t>
            </w:r>
          </w:p>
          <w:p w14:paraId="7032E430" w14:textId="77777777" w:rsidR="00401A2E" w:rsidRPr="00401A2E" w:rsidRDefault="00401A2E" w:rsidP="00401A2E">
            <w:pPr>
              <w:jc w:val="both"/>
              <w:rPr>
                <w:rFonts w:ascii="Times New Roman" w:eastAsia="Calibri" w:hAnsi="Times New Roman" w:cs="Times New Roman"/>
                <w:b/>
                <w:bCs/>
                <w:sz w:val="20"/>
              </w:rPr>
            </w:pPr>
            <w:r w:rsidRPr="00401A2E">
              <w:rPr>
                <w:rFonts w:ascii="Times New Roman" w:eastAsia="Calibri" w:hAnsi="Times New Roman" w:cs="Times New Roman"/>
                <w:color w:val="000000"/>
                <w:sz w:val="20"/>
                <w:szCs w:val="20"/>
              </w:rPr>
              <w:t>Правовые и этические нормы информационной деятельности человека</w:t>
            </w:r>
          </w:p>
        </w:tc>
        <w:tc>
          <w:tcPr>
            <w:tcW w:w="674" w:type="pct"/>
            <w:tcBorders>
              <w:top w:val="single" w:sz="4" w:space="0" w:color="auto"/>
              <w:left w:val="single" w:sz="4" w:space="0" w:color="auto"/>
              <w:bottom w:val="single" w:sz="4" w:space="0" w:color="auto"/>
              <w:right w:val="single" w:sz="4" w:space="0" w:color="auto"/>
            </w:tcBorders>
            <w:vAlign w:val="center"/>
            <w:hideMark/>
          </w:tcPr>
          <w:p w14:paraId="6B68EE43" w14:textId="77777777" w:rsidR="00401A2E" w:rsidRPr="00401A2E" w:rsidRDefault="00401A2E" w:rsidP="00401A2E">
            <w:pPr>
              <w:suppressAutoHyphens/>
              <w:jc w:val="center"/>
              <w:rPr>
                <w:rFonts w:ascii="Times New Roman" w:eastAsia="Calibri" w:hAnsi="Times New Roman" w:cs="Times New Roman"/>
                <w:b/>
                <w:bCs/>
                <w:i/>
                <w:iCs/>
                <w:sz w:val="20"/>
              </w:rPr>
            </w:pPr>
            <w:r w:rsidRPr="00401A2E">
              <w:rPr>
                <w:rFonts w:ascii="Times New Roman" w:eastAsia="Calibri" w:hAnsi="Times New Roman" w:cs="Times New Roman"/>
                <w:b/>
                <w:bCs/>
                <w:i/>
                <w:iCs/>
                <w:sz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895EAD" w14:textId="77777777" w:rsidR="00401A2E" w:rsidRPr="00401A2E" w:rsidRDefault="00401A2E" w:rsidP="00401A2E">
            <w:pPr>
              <w:rPr>
                <w:rFonts w:ascii="Times New Roman" w:eastAsia="Calibri" w:hAnsi="Times New Roman" w:cs="Times New Roman"/>
                <w:sz w:val="20"/>
              </w:rPr>
            </w:pPr>
          </w:p>
        </w:tc>
      </w:tr>
      <w:tr w:rsidR="00401A2E" w:rsidRPr="00401A2E" w14:paraId="699ABF58" w14:textId="77777777" w:rsidTr="00AD5821">
        <w:trPr>
          <w:trHeight w:val="20"/>
        </w:trPr>
        <w:tc>
          <w:tcPr>
            <w:tcW w:w="3698" w:type="pct"/>
            <w:gridSpan w:val="2"/>
            <w:tcBorders>
              <w:top w:val="single" w:sz="4" w:space="0" w:color="auto"/>
              <w:left w:val="single" w:sz="4" w:space="0" w:color="auto"/>
              <w:bottom w:val="single" w:sz="4" w:space="0" w:color="auto"/>
              <w:right w:val="single" w:sz="4" w:space="0" w:color="auto"/>
            </w:tcBorders>
            <w:vAlign w:val="center"/>
          </w:tcPr>
          <w:p w14:paraId="3B16024D" w14:textId="77777777" w:rsidR="00401A2E" w:rsidRPr="00401A2E" w:rsidRDefault="00401A2E" w:rsidP="00401A2E">
            <w:pPr>
              <w:jc w:val="both"/>
              <w:rPr>
                <w:rFonts w:ascii="Times New Roman" w:eastAsia="Calibri" w:hAnsi="Times New Roman" w:cs="Times New Roman"/>
                <w:b/>
                <w:bCs/>
                <w:sz w:val="20"/>
              </w:rPr>
            </w:pPr>
            <w:r w:rsidRPr="00401A2E">
              <w:rPr>
                <w:rFonts w:ascii="Times New Roman" w:eastAsia="Calibri" w:hAnsi="Times New Roman" w:cs="Times New Roman"/>
                <w:b/>
                <w:bCs/>
                <w:sz w:val="20"/>
              </w:rPr>
              <w:t xml:space="preserve">Раздел 2. Технологии обработки текстовой информации </w:t>
            </w:r>
          </w:p>
        </w:tc>
        <w:tc>
          <w:tcPr>
            <w:tcW w:w="674" w:type="pct"/>
            <w:tcBorders>
              <w:top w:val="single" w:sz="4" w:space="0" w:color="auto"/>
              <w:left w:val="single" w:sz="4" w:space="0" w:color="auto"/>
              <w:bottom w:val="single" w:sz="4" w:space="0" w:color="auto"/>
              <w:right w:val="single" w:sz="4" w:space="0" w:color="auto"/>
            </w:tcBorders>
            <w:vAlign w:val="center"/>
          </w:tcPr>
          <w:p w14:paraId="5663248E" w14:textId="77777777" w:rsidR="00401A2E" w:rsidRPr="00401A2E" w:rsidRDefault="00401A2E" w:rsidP="00401A2E">
            <w:pPr>
              <w:suppressAutoHyphens/>
              <w:jc w:val="center"/>
              <w:rPr>
                <w:rFonts w:ascii="Times New Roman" w:eastAsia="Calibri" w:hAnsi="Times New Roman" w:cs="Times New Roman"/>
                <w:b/>
                <w:bCs/>
                <w:i/>
                <w:iCs/>
                <w:sz w:val="20"/>
              </w:rPr>
            </w:pPr>
            <w:r w:rsidRPr="00401A2E">
              <w:rPr>
                <w:rFonts w:ascii="Times New Roman" w:eastAsia="Calibri" w:hAnsi="Times New Roman" w:cs="Times New Roman"/>
                <w:b/>
                <w:bCs/>
                <w:i/>
                <w:iCs/>
                <w:sz w:val="20"/>
              </w:rPr>
              <w:t>10/8</w:t>
            </w:r>
          </w:p>
        </w:tc>
        <w:tc>
          <w:tcPr>
            <w:tcW w:w="0" w:type="auto"/>
            <w:tcBorders>
              <w:top w:val="single" w:sz="4" w:space="0" w:color="auto"/>
              <w:left w:val="single" w:sz="4" w:space="0" w:color="auto"/>
              <w:bottom w:val="single" w:sz="4" w:space="0" w:color="auto"/>
              <w:right w:val="single" w:sz="4" w:space="0" w:color="auto"/>
            </w:tcBorders>
            <w:vAlign w:val="center"/>
          </w:tcPr>
          <w:p w14:paraId="347E3A99" w14:textId="77777777" w:rsidR="00401A2E" w:rsidRPr="00401A2E" w:rsidRDefault="00401A2E" w:rsidP="00401A2E">
            <w:pPr>
              <w:rPr>
                <w:rFonts w:ascii="Times New Roman" w:eastAsia="Calibri" w:hAnsi="Times New Roman" w:cs="Times New Roman"/>
                <w:sz w:val="20"/>
              </w:rPr>
            </w:pPr>
          </w:p>
        </w:tc>
      </w:tr>
      <w:tr w:rsidR="00401A2E" w:rsidRPr="00401A2E" w14:paraId="1010E450" w14:textId="77777777" w:rsidTr="00AD5821">
        <w:trPr>
          <w:trHeight w:val="20"/>
        </w:trPr>
        <w:tc>
          <w:tcPr>
            <w:tcW w:w="0" w:type="auto"/>
            <w:vMerge w:val="restart"/>
            <w:tcBorders>
              <w:top w:val="single" w:sz="4" w:space="0" w:color="auto"/>
              <w:left w:val="single" w:sz="4" w:space="0" w:color="auto"/>
              <w:right w:val="single" w:sz="4" w:space="0" w:color="auto"/>
            </w:tcBorders>
            <w:vAlign w:val="center"/>
          </w:tcPr>
          <w:p w14:paraId="70AB82E9" w14:textId="77777777" w:rsidR="00401A2E" w:rsidRPr="00401A2E" w:rsidRDefault="00401A2E" w:rsidP="00401A2E">
            <w:pPr>
              <w:jc w:val="both"/>
              <w:rPr>
                <w:rFonts w:ascii="Times New Roman" w:eastAsia="Calibri" w:hAnsi="Times New Roman" w:cs="Times New Roman"/>
                <w:b/>
                <w:bCs/>
                <w:sz w:val="20"/>
              </w:rPr>
            </w:pPr>
            <w:r w:rsidRPr="00401A2E">
              <w:rPr>
                <w:rFonts w:ascii="Times New Roman" w:eastAsia="Calibri" w:hAnsi="Times New Roman" w:cs="Times New Roman"/>
                <w:b/>
                <w:bCs/>
                <w:sz w:val="20"/>
              </w:rPr>
              <w:t xml:space="preserve">Тема 2.1 </w:t>
            </w:r>
            <w:r w:rsidRPr="00401A2E">
              <w:rPr>
                <w:rFonts w:ascii="Times New Roman" w:eastAsia="Calibri" w:hAnsi="Times New Roman" w:cs="Times New Roman"/>
                <w:bCs/>
                <w:sz w:val="20"/>
              </w:rPr>
              <w:t>Технологии работы в текстовом редакторе</w:t>
            </w:r>
          </w:p>
        </w:tc>
        <w:tc>
          <w:tcPr>
            <w:tcW w:w="3009" w:type="pct"/>
            <w:tcBorders>
              <w:top w:val="single" w:sz="4" w:space="0" w:color="auto"/>
              <w:left w:val="single" w:sz="4" w:space="0" w:color="auto"/>
              <w:bottom w:val="single" w:sz="4" w:space="0" w:color="auto"/>
              <w:right w:val="single" w:sz="4" w:space="0" w:color="auto"/>
            </w:tcBorders>
          </w:tcPr>
          <w:p w14:paraId="7ECA0CB7" w14:textId="77777777" w:rsidR="00401A2E" w:rsidRPr="00401A2E" w:rsidRDefault="00401A2E" w:rsidP="00401A2E">
            <w:pPr>
              <w:contextualSpacing/>
              <w:jc w:val="both"/>
              <w:rPr>
                <w:rFonts w:ascii="Times New Roman" w:eastAsia="Calibri" w:hAnsi="Times New Roman" w:cs="Times New Roman"/>
                <w:b/>
                <w:bCs/>
                <w:sz w:val="20"/>
              </w:rPr>
            </w:pPr>
            <w:r w:rsidRPr="00401A2E">
              <w:rPr>
                <w:rFonts w:ascii="Times New Roman" w:eastAsia="Calibri" w:hAnsi="Times New Roman" w:cs="Times New Roman"/>
                <w:b/>
                <w:bCs/>
                <w:sz w:val="20"/>
              </w:rPr>
              <w:t>Содержание учебного материала</w:t>
            </w:r>
          </w:p>
        </w:tc>
        <w:tc>
          <w:tcPr>
            <w:tcW w:w="674" w:type="pct"/>
            <w:tcBorders>
              <w:top w:val="single" w:sz="4" w:space="0" w:color="auto"/>
              <w:left w:val="single" w:sz="4" w:space="0" w:color="auto"/>
              <w:bottom w:val="single" w:sz="4" w:space="0" w:color="auto"/>
              <w:right w:val="single" w:sz="4" w:space="0" w:color="auto"/>
            </w:tcBorders>
            <w:vAlign w:val="center"/>
          </w:tcPr>
          <w:p w14:paraId="2856D439" w14:textId="77777777" w:rsidR="00401A2E" w:rsidRPr="00401A2E" w:rsidRDefault="00401A2E" w:rsidP="00401A2E">
            <w:pPr>
              <w:suppressAutoHyphens/>
              <w:jc w:val="center"/>
              <w:rPr>
                <w:rFonts w:ascii="Times New Roman" w:eastAsia="Calibri" w:hAnsi="Times New Roman" w:cs="Times New Roman"/>
                <w:b/>
                <w:bCs/>
                <w:i/>
                <w:iCs/>
                <w:sz w:val="20"/>
              </w:rPr>
            </w:pPr>
            <w:r w:rsidRPr="00401A2E">
              <w:rPr>
                <w:rFonts w:ascii="Times New Roman" w:eastAsia="Calibri" w:hAnsi="Times New Roman" w:cs="Times New Roman"/>
                <w:b/>
                <w:bCs/>
                <w:i/>
                <w:iCs/>
                <w:sz w:val="20"/>
              </w:rPr>
              <w:t>2</w:t>
            </w:r>
          </w:p>
        </w:tc>
        <w:tc>
          <w:tcPr>
            <w:tcW w:w="0" w:type="auto"/>
            <w:vMerge w:val="restart"/>
            <w:tcBorders>
              <w:top w:val="single" w:sz="4" w:space="0" w:color="auto"/>
              <w:left w:val="single" w:sz="4" w:space="0" w:color="auto"/>
              <w:right w:val="single" w:sz="4" w:space="0" w:color="auto"/>
            </w:tcBorders>
            <w:vAlign w:val="center"/>
          </w:tcPr>
          <w:p w14:paraId="26185F68" w14:textId="77777777" w:rsidR="00401A2E" w:rsidRPr="00401A2E" w:rsidRDefault="00401A2E" w:rsidP="00401A2E">
            <w:pPr>
              <w:rPr>
                <w:rFonts w:ascii="Times New Roman" w:eastAsia="Calibri" w:hAnsi="Times New Roman" w:cs="Times New Roman"/>
                <w:sz w:val="20"/>
              </w:rPr>
            </w:pPr>
            <w:r w:rsidRPr="00401A2E">
              <w:rPr>
                <w:rFonts w:ascii="Times New Roman" w:eastAsia="Calibri" w:hAnsi="Times New Roman" w:cs="Times New Roman"/>
                <w:sz w:val="20"/>
              </w:rPr>
              <w:t xml:space="preserve">ОК 1, ОК 2, ОК 5, ОК 9, ПК 2.2 </w:t>
            </w:r>
          </w:p>
        </w:tc>
      </w:tr>
      <w:tr w:rsidR="00401A2E" w:rsidRPr="00401A2E" w14:paraId="4E8C3EDB" w14:textId="77777777" w:rsidTr="00AD5821">
        <w:trPr>
          <w:trHeight w:val="20"/>
        </w:trPr>
        <w:tc>
          <w:tcPr>
            <w:tcW w:w="0" w:type="auto"/>
            <w:vMerge/>
            <w:tcBorders>
              <w:left w:val="single" w:sz="4" w:space="0" w:color="auto"/>
              <w:right w:val="single" w:sz="4" w:space="0" w:color="auto"/>
            </w:tcBorders>
            <w:vAlign w:val="center"/>
          </w:tcPr>
          <w:p w14:paraId="73138822" w14:textId="77777777" w:rsidR="00401A2E" w:rsidRPr="00401A2E" w:rsidRDefault="00401A2E" w:rsidP="00401A2E">
            <w:pPr>
              <w:rPr>
                <w:rFonts w:ascii="Times New Roman" w:eastAsia="Calibri" w:hAnsi="Times New Roman" w:cs="Times New Roman"/>
                <w:b/>
                <w:bCs/>
                <w:sz w:val="20"/>
              </w:rPr>
            </w:pPr>
          </w:p>
        </w:tc>
        <w:tc>
          <w:tcPr>
            <w:tcW w:w="3009" w:type="pct"/>
            <w:tcBorders>
              <w:top w:val="single" w:sz="4" w:space="0" w:color="auto"/>
              <w:left w:val="single" w:sz="4" w:space="0" w:color="auto"/>
              <w:bottom w:val="single" w:sz="4" w:space="0" w:color="auto"/>
              <w:right w:val="single" w:sz="4" w:space="0" w:color="auto"/>
            </w:tcBorders>
          </w:tcPr>
          <w:p w14:paraId="4F5A6D99" w14:textId="77777777" w:rsidR="00401A2E" w:rsidRPr="00401A2E" w:rsidRDefault="00401A2E" w:rsidP="007542A0">
            <w:pPr>
              <w:numPr>
                <w:ilvl w:val="0"/>
                <w:numId w:val="17"/>
              </w:numPr>
              <w:tabs>
                <w:tab w:val="left" w:pos="378"/>
              </w:tabs>
              <w:ind w:left="0" w:firstLine="94"/>
              <w:contextualSpacing/>
              <w:jc w:val="both"/>
              <w:rPr>
                <w:rFonts w:ascii="Times New Roman" w:eastAsia="Calibri" w:hAnsi="Times New Roman" w:cs="Times New Roman"/>
                <w:bCs/>
                <w:sz w:val="20"/>
              </w:rPr>
            </w:pPr>
            <w:r w:rsidRPr="00401A2E">
              <w:rPr>
                <w:rFonts w:ascii="Times New Roman" w:eastAsia="Calibri" w:hAnsi="Times New Roman" w:cs="Times New Roman"/>
                <w:bCs/>
                <w:sz w:val="20"/>
              </w:rPr>
              <w:t>Текстовые документы Виды программного обеспечения для обработки текстовой информации..</w:t>
            </w:r>
          </w:p>
        </w:tc>
        <w:tc>
          <w:tcPr>
            <w:tcW w:w="674" w:type="pct"/>
            <w:tcBorders>
              <w:top w:val="single" w:sz="4" w:space="0" w:color="auto"/>
              <w:left w:val="single" w:sz="4" w:space="0" w:color="auto"/>
              <w:bottom w:val="single" w:sz="4" w:space="0" w:color="auto"/>
              <w:right w:val="single" w:sz="4" w:space="0" w:color="auto"/>
            </w:tcBorders>
            <w:vAlign w:val="center"/>
          </w:tcPr>
          <w:p w14:paraId="5B2B5A20" w14:textId="77777777" w:rsidR="00401A2E" w:rsidRPr="00401A2E" w:rsidRDefault="00401A2E" w:rsidP="00401A2E">
            <w:pPr>
              <w:suppressAutoHyphens/>
              <w:jc w:val="center"/>
              <w:rPr>
                <w:rFonts w:ascii="Times New Roman" w:eastAsia="Calibri" w:hAnsi="Times New Roman" w:cs="Times New Roman"/>
                <w:bCs/>
                <w:i/>
                <w:iCs/>
                <w:sz w:val="20"/>
              </w:rPr>
            </w:pPr>
            <w:r w:rsidRPr="00401A2E">
              <w:rPr>
                <w:rFonts w:ascii="Times New Roman" w:eastAsia="Calibri" w:hAnsi="Times New Roman" w:cs="Times New Roman"/>
                <w:bCs/>
                <w:i/>
                <w:iCs/>
                <w:sz w:val="20"/>
              </w:rPr>
              <w:t>2</w:t>
            </w:r>
          </w:p>
        </w:tc>
        <w:tc>
          <w:tcPr>
            <w:tcW w:w="0" w:type="auto"/>
            <w:vMerge/>
            <w:tcBorders>
              <w:left w:val="single" w:sz="4" w:space="0" w:color="auto"/>
              <w:right w:val="single" w:sz="4" w:space="0" w:color="auto"/>
            </w:tcBorders>
            <w:vAlign w:val="center"/>
          </w:tcPr>
          <w:p w14:paraId="292D6BC5" w14:textId="77777777" w:rsidR="00401A2E" w:rsidRPr="00401A2E" w:rsidRDefault="00401A2E" w:rsidP="00401A2E">
            <w:pPr>
              <w:rPr>
                <w:rFonts w:ascii="Times New Roman" w:eastAsia="Calibri" w:hAnsi="Times New Roman" w:cs="Times New Roman"/>
                <w:sz w:val="20"/>
              </w:rPr>
            </w:pPr>
          </w:p>
        </w:tc>
      </w:tr>
      <w:tr w:rsidR="00401A2E" w:rsidRPr="00401A2E" w14:paraId="0662169E" w14:textId="77777777" w:rsidTr="00AD5821">
        <w:trPr>
          <w:trHeight w:val="20"/>
        </w:trPr>
        <w:tc>
          <w:tcPr>
            <w:tcW w:w="0" w:type="auto"/>
            <w:vMerge/>
            <w:tcBorders>
              <w:left w:val="single" w:sz="4" w:space="0" w:color="auto"/>
              <w:right w:val="single" w:sz="4" w:space="0" w:color="auto"/>
            </w:tcBorders>
            <w:vAlign w:val="center"/>
          </w:tcPr>
          <w:p w14:paraId="75542CAD" w14:textId="77777777" w:rsidR="00401A2E" w:rsidRPr="00401A2E" w:rsidRDefault="00401A2E" w:rsidP="00401A2E">
            <w:pPr>
              <w:rPr>
                <w:rFonts w:ascii="Times New Roman" w:eastAsia="Calibri" w:hAnsi="Times New Roman" w:cs="Times New Roman"/>
                <w:b/>
                <w:bCs/>
                <w:sz w:val="20"/>
              </w:rPr>
            </w:pPr>
          </w:p>
        </w:tc>
        <w:tc>
          <w:tcPr>
            <w:tcW w:w="3009" w:type="pct"/>
            <w:tcBorders>
              <w:top w:val="single" w:sz="4" w:space="0" w:color="auto"/>
              <w:left w:val="single" w:sz="4" w:space="0" w:color="auto"/>
              <w:bottom w:val="single" w:sz="4" w:space="0" w:color="auto"/>
              <w:right w:val="single" w:sz="4" w:space="0" w:color="auto"/>
            </w:tcBorders>
          </w:tcPr>
          <w:p w14:paraId="3942CFE0" w14:textId="77777777" w:rsidR="00401A2E" w:rsidRPr="00401A2E" w:rsidRDefault="00401A2E" w:rsidP="00401A2E">
            <w:pPr>
              <w:tabs>
                <w:tab w:val="left" w:pos="378"/>
              </w:tabs>
              <w:ind w:firstLine="94"/>
              <w:jc w:val="both"/>
              <w:rPr>
                <w:rFonts w:ascii="Times New Roman" w:eastAsia="Calibri" w:hAnsi="Times New Roman" w:cs="Times New Roman"/>
                <w:b/>
                <w:sz w:val="20"/>
              </w:rPr>
            </w:pPr>
            <w:r w:rsidRPr="00401A2E">
              <w:rPr>
                <w:rFonts w:ascii="Times New Roman" w:eastAsia="Calibri" w:hAnsi="Times New Roman" w:cs="Times New Roman"/>
                <w:b/>
                <w:bCs/>
                <w:sz w:val="20"/>
              </w:rPr>
              <w:t>В том числе практических и лабораторных занятий</w:t>
            </w:r>
          </w:p>
        </w:tc>
        <w:tc>
          <w:tcPr>
            <w:tcW w:w="674" w:type="pct"/>
            <w:tcBorders>
              <w:top w:val="single" w:sz="4" w:space="0" w:color="auto"/>
              <w:left w:val="single" w:sz="4" w:space="0" w:color="auto"/>
              <w:bottom w:val="single" w:sz="4" w:space="0" w:color="auto"/>
              <w:right w:val="single" w:sz="4" w:space="0" w:color="auto"/>
            </w:tcBorders>
            <w:vAlign w:val="center"/>
          </w:tcPr>
          <w:p w14:paraId="532D94EC" w14:textId="77777777" w:rsidR="00401A2E" w:rsidRPr="00401A2E" w:rsidRDefault="00401A2E" w:rsidP="00401A2E">
            <w:pPr>
              <w:suppressAutoHyphens/>
              <w:jc w:val="center"/>
              <w:rPr>
                <w:rFonts w:ascii="Times New Roman" w:eastAsia="Calibri" w:hAnsi="Times New Roman" w:cs="Times New Roman"/>
                <w:b/>
                <w:bCs/>
                <w:i/>
                <w:iCs/>
                <w:sz w:val="20"/>
              </w:rPr>
            </w:pPr>
            <w:r w:rsidRPr="00401A2E">
              <w:rPr>
                <w:rFonts w:ascii="Times New Roman" w:eastAsia="Calibri" w:hAnsi="Times New Roman" w:cs="Times New Roman"/>
                <w:b/>
                <w:bCs/>
                <w:i/>
                <w:iCs/>
                <w:sz w:val="20"/>
              </w:rPr>
              <w:t>8/8</w:t>
            </w:r>
          </w:p>
        </w:tc>
        <w:tc>
          <w:tcPr>
            <w:tcW w:w="0" w:type="auto"/>
            <w:vMerge/>
            <w:tcBorders>
              <w:left w:val="single" w:sz="4" w:space="0" w:color="auto"/>
              <w:right w:val="single" w:sz="4" w:space="0" w:color="auto"/>
            </w:tcBorders>
            <w:vAlign w:val="center"/>
          </w:tcPr>
          <w:p w14:paraId="16B705B1" w14:textId="77777777" w:rsidR="00401A2E" w:rsidRPr="00401A2E" w:rsidRDefault="00401A2E" w:rsidP="00401A2E">
            <w:pPr>
              <w:rPr>
                <w:rFonts w:ascii="Times New Roman" w:eastAsia="Calibri" w:hAnsi="Times New Roman" w:cs="Times New Roman"/>
                <w:sz w:val="20"/>
              </w:rPr>
            </w:pPr>
          </w:p>
        </w:tc>
      </w:tr>
      <w:tr w:rsidR="00401A2E" w:rsidRPr="00401A2E" w14:paraId="3DAFC858" w14:textId="77777777" w:rsidTr="00AD5821">
        <w:trPr>
          <w:trHeight w:val="20"/>
        </w:trPr>
        <w:tc>
          <w:tcPr>
            <w:tcW w:w="0" w:type="auto"/>
            <w:vMerge/>
            <w:tcBorders>
              <w:left w:val="single" w:sz="4" w:space="0" w:color="auto"/>
              <w:right w:val="single" w:sz="4" w:space="0" w:color="auto"/>
            </w:tcBorders>
            <w:vAlign w:val="center"/>
          </w:tcPr>
          <w:p w14:paraId="7C0A7187" w14:textId="77777777" w:rsidR="00401A2E" w:rsidRPr="00401A2E" w:rsidRDefault="00401A2E" w:rsidP="00401A2E">
            <w:pPr>
              <w:rPr>
                <w:rFonts w:ascii="Times New Roman" w:eastAsia="Calibri" w:hAnsi="Times New Roman" w:cs="Times New Roman"/>
                <w:b/>
                <w:bCs/>
                <w:sz w:val="20"/>
              </w:rPr>
            </w:pPr>
          </w:p>
        </w:tc>
        <w:tc>
          <w:tcPr>
            <w:tcW w:w="3009" w:type="pct"/>
            <w:tcBorders>
              <w:top w:val="single" w:sz="4" w:space="0" w:color="auto"/>
              <w:left w:val="single" w:sz="4" w:space="0" w:color="auto"/>
              <w:bottom w:val="single" w:sz="4" w:space="0" w:color="auto"/>
              <w:right w:val="single" w:sz="4" w:space="0" w:color="auto"/>
            </w:tcBorders>
          </w:tcPr>
          <w:p w14:paraId="37B248D8" w14:textId="77777777" w:rsidR="00401A2E" w:rsidRPr="00401A2E" w:rsidRDefault="00401A2E" w:rsidP="007542A0">
            <w:pPr>
              <w:numPr>
                <w:ilvl w:val="0"/>
                <w:numId w:val="18"/>
              </w:numPr>
              <w:tabs>
                <w:tab w:val="left" w:pos="378"/>
              </w:tabs>
              <w:ind w:left="0" w:firstLine="94"/>
              <w:contextualSpacing/>
              <w:jc w:val="both"/>
              <w:rPr>
                <w:rFonts w:ascii="Times New Roman" w:eastAsia="Calibri" w:hAnsi="Times New Roman" w:cs="Times New Roman"/>
                <w:b/>
                <w:bCs/>
                <w:sz w:val="20"/>
              </w:rPr>
            </w:pPr>
            <w:r w:rsidRPr="00401A2E">
              <w:rPr>
                <w:rFonts w:ascii="Times New Roman" w:eastAsia="Calibri" w:hAnsi="Times New Roman" w:cs="Times New Roman"/>
                <w:b/>
                <w:bCs/>
                <w:sz w:val="20"/>
              </w:rPr>
              <w:t>Практическое занятие 1</w:t>
            </w:r>
            <w:r w:rsidRPr="00401A2E">
              <w:rPr>
                <w:rFonts w:ascii="Times New Roman" w:eastAsia="Calibri" w:hAnsi="Times New Roman" w:cs="Times New Roman"/>
                <w:bCs/>
                <w:sz w:val="20"/>
              </w:rPr>
              <w:t xml:space="preserve">. Первичные настройки текстового редактора. Параметры страницы, номера страниц. Колонтитул </w:t>
            </w:r>
          </w:p>
        </w:tc>
        <w:tc>
          <w:tcPr>
            <w:tcW w:w="674" w:type="pct"/>
            <w:tcBorders>
              <w:top w:val="single" w:sz="4" w:space="0" w:color="auto"/>
              <w:left w:val="single" w:sz="4" w:space="0" w:color="auto"/>
              <w:bottom w:val="single" w:sz="4" w:space="0" w:color="auto"/>
              <w:right w:val="single" w:sz="4" w:space="0" w:color="auto"/>
            </w:tcBorders>
            <w:vAlign w:val="center"/>
          </w:tcPr>
          <w:p w14:paraId="4DA16999" w14:textId="77777777" w:rsidR="00401A2E" w:rsidRPr="00401A2E" w:rsidRDefault="00401A2E" w:rsidP="00401A2E">
            <w:pPr>
              <w:suppressAutoHyphens/>
              <w:jc w:val="center"/>
              <w:rPr>
                <w:rFonts w:ascii="Times New Roman" w:eastAsia="Calibri" w:hAnsi="Times New Roman" w:cs="Times New Roman"/>
                <w:bCs/>
                <w:i/>
                <w:iCs/>
                <w:sz w:val="20"/>
              </w:rPr>
            </w:pPr>
            <w:r w:rsidRPr="00401A2E">
              <w:rPr>
                <w:rFonts w:ascii="Times New Roman" w:eastAsia="Calibri" w:hAnsi="Times New Roman" w:cs="Times New Roman"/>
                <w:bCs/>
                <w:i/>
                <w:iCs/>
                <w:sz w:val="20"/>
              </w:rPr>
              <w:t>2</w:t>
            </w:r>
          </w:p>
        </w:tc>
        <w:tc>
          <w:tcPr>
            <w:tcW w:w="0" w:type="auto"/>
            <w:vMerge/>
            <w:tcBorders>
              <w:left w:val="single" w:sz="4" w:space="0" w:color="auto"/>
              <w:right w:val="single" w:sz="4" w:space="0" w:color="auto"/>
            </w:tcBorders>
            <w:vAlign w:val="center"/>
          </w:tcPr>
          <w:p w14:paraId="445CF856" w14:textId="77777777" w:rsidR="00401A2E" w:rsidRPr="00401A2E" w:rsidRDefault="00401A2E" w:rsidP="00401A2E">
            <w:pPr>
              <w:rPr>
                <w:rFonts w:ascii="Times New Roman" w:eastAsia="Calibri" w:hAnsi="Times New Roman" w:cs="Times New Roman"/>
                <w:sz w:val="20"/>
              </w:rPr>
            </w:pPr>
          </w:p>
        </w:tc>
      </w:tr>
      <w:tr w:rsidR="00401A2E" w:rsidRPr="00401A2E" w14:paraId="2EFD375A" w14:textId="77777777" w:rsidTr="00AD5821">
        <w:trPr>
          <w:trHeight w:val="20"/>
        </w:trPr>
        <w:tc>
          <w:tcPr>
            <w:tcW w:w="0" w:type="auto"/>
            <w:vMerge/>
            <w:tcBorders>
              <w:left w:val="single" w:sz="4" w:space="0" w:color="auto"/>
              <w:right w:val="single" w:sz="4" w:space="0" w:color="auto"/>
            </w:tcBorders>
            <w:vAlign w:val="center"/>
          </w:tcPr>
          <w:p w14:paraId="1BA5AE4A" w14:textId="77777777" w:rsidR="00401A2E" w:rsidRPr="00401A2E" w:rsidRDefault="00401A2E" w:rsidP="00401A2E">
            <w:pPr>
              <w:rPr>
                <w:rFonts w:ascii="Times New Roman" w:eastAsia="Calibri" w:hAnsi="Times New Roman" w:cs="Times New Roman"/>
                <w:b/>
                <w:bCs/>
                <w:sz w:val="20"/>
              </w:rPr>
            </w:pPr>
          </w:p>
        </w:tc>
        <w:tc>
          <w:tcPr>
            <w:tcW w:w="3009" w:type="pct"/>
            <w:tcBorders>
              <w:top w:val="single" w:sz="4" w:space="0" w:color="auto"/>
              <w:left w:val="single" w:sz="4" w:space="0" w:color="auto"/>
              <w:bottom w:val="single" w:sz="4" w:space="0" w:color="auto"/>
              <w:right w:val="single" w:sz="4" w:space="0" w:color="auto"/>
            </w:tcBorders>
          </w:tcPr>
          <w:p w14:paraId="3E1C09F3" w14:textId="77777777" w:rsidR="00401A2E" w:rsidRPr="00401A2E" w:rsidRDefault="00401A2E" w:rsidP="007542A0">
            <w:pPr>
              <w:numPr>
                <w:ilvl w:val="0"/>
                <w:numId w:val="18"/>
              </w:numPr>
              <w:tabs>
                <w:tab w:val="left" w:pos="378"/>
              </w:tabs>
              <w:ind w:left="0" w:firstLine="94"/>
              <w:contextualSpacing/>
              <w:jc w:val="both"/>
              <w:rPr>
                <w:rFonts w:ascii="Times New Roman" w:eastAsia="Calibri" w:hAnsi="Times New Roman" w:cs="Times New Roman"/>
                <w:b/>
                <w:bCs/>
                <w:sz w:val="20"/>
              </w:rPr>
            </w:pPr>
            <w:r w:rsidRPr="00401A2E">
              <w:rPr>
                <w:rFonts w:ascii="Times New Roman" w:eastAsia="Calibri" w:hAnsi="Times New Roman" w:cs="Times New Roman"/>
                <w:b/>
                <w:bCs/>
                <w:sz w:val="20"/>
              </w:rPr>
              <w:t xml:space="preserve">Практическое занятие2. </w:t>
            </w:r>
            <w:r w:rsidRPr="00401A2E">
              <w:rPr>
                <w:rFonts w:ascii="Times New Roman" w:eastAsia="Calibri" w:hAnsi="Times New Roman" w:cs="Times New Roman"/>
                <w:bCs/>
                <w:sz w:val="20"/>
              </w:rPr>
              <w:t>Форматирование текстового документа</w:t>
            </w:r>
            <w:r w:rsidRPr="00401A2E">
              <w:rPr>
                <w:rFonts w:ascii="Times New Roman" w:eastAsia="Calibri" w:hAnsi="Times New Roman" w:cs="Times New Roman"/>
                <w:b/>
                <w:bCs/>
                <w:sz w:val="20"/>
              </w:rPr>
              <w:t>.</w:t>
            </w:r>
          </w:p>
        </w:tc>
        <w:tc>
          <w:tcPr>
            <w:tcW w:w="674" w:type="pct"/>
            <w:tcBorders>
              <w:top w:val="single" w:sz="4" w:space="0" w:color="auto"/>
              <w:left w:val="single" w:sz="4" w:space="0" w:color="auto"/>
              <w:bottom w:val="single" w:sz="4" w:space="0" w:color="auto"/>
              <w:right w:val="single" w:sz="4" w:space="0" w:color="auto"/>
            </w:tcBorders>
            <w:vAlign w:val="center"/>
          </w:tcPr>
          <w:p w14:paraId="54B68A8A" w14:textId="77777777" w:rsidR="00401A2E" w:rsidRPr="00401A2E" w:rsidRDefault="00401A2E" w:rsidP="00401A2E">
            <w:pPr>
              <w:suppressAutoHyphens/>
              <w:jc w:val="center"/>
              <w:rPr>
                <w:rFonts w:ascii="Times New Roman" w:eastAsia="Calibri" w:hAnsi="Times New Roman" w:cs="Times New Roman"/>
                <w:bCs/>
                <w:i/>
                <w:iCs/>
                <w:sz w:val="20"/>
              </w:rPr>
            </w:pPr>
            <w:r w:rsidRPr="00401A2E">
              <w:rPr>
                <w:rFonts w:ascii="Times New Roman" w:eastAsia="Calibri" w:hAnsi="Times New Roman" w:cs="Times New Roman"/>
                <w:bCs/>
                <w:i/>
                <w:iCs/>
                <w:sz w:val="20"/>
              </w:rPr>
              <w:t>2</w:t>
            </w:r>
          </w:p>
        </w:tc>
        <w:tc>
          <w:tcPr>
            <w:tcW w:w="0" w:type="auto"/>
            <w:vMerge/>
            <w:tcBorders>
              <w:left w:val="single" w:sz="4" w:space="0" w:color="auto"/>
              <w:right w:val="single" w:sz="4" w:space="0" w:color="auto"/>
            </w:tcBorders>
            <w:vAlign w:val="center"/>
          </w:tcPr>
          <w:p w14:paraId="79EDB31C" w14:textId="77777777" w:rsidR="00401A2E" w:rsidRPr="00401A2E" w:rsidRDefault="00401A2E" w:rsidP="00401A2E">
            <w:pPr>
              <w:rPr>
                <w:rFonts w:ascii="Times New Roman" w:eastAsia="Calibri" w:hAnsi="Times New Roman" w:cs="Times New Roman"/>
                <w:sz w:val="20"/>
              </w:rPr>
            </w:pPr>
          </w:p>
        </w:tc>
      </w:tr>
      <w:tr w:rsidR="00401A2E" w:rsidRPr="00401A2E" w14:paraId="10638469" w14:textId="77777777" w:rsidTr="00AD5821">
        <w:trPr>
          <w:trHeight w:val="20"/>
        </w:trPr>
        <w:tc>
          <w:tcPr>
            <w:tcW w:w="0" w:type="auto"/>
            <w:vMerge/>
            <w:tcBorders>
              <w:left w:val="single" w:sz="4" w:space="0" w:color="auto"/>
              <w:right w:val="single" w:sz="4" w:space="0" w:color="auto"/>
            </w:tcBorders>
            <w:vAlign w:val="center"/>
          </w:tcPr>
          <w:p w14:paraId="43414D0A" w14:textId="77777777" w:rsidR="00401A2E" w:rsidRPr="00401A2E" w:rsidRDefault="00401A2E" w:rsidP="00401A2E">
            <w:pPr>
              <w:rPr>
                <w:rFonts w:ascii="Times New Roman" w:eastAsia="Calibri" w:hAnsi="Times New Roman" w:cs="Times New Roman"/>
                <w:b/>
                <w:bCs/>
                <w:sz w:val="20"/>
              </w:rPr>
            </w:pPr>
          </w:p>
        </w:tc>
        <w:tc>
          <w:tcPr>
            <w:tcW w:w="3009" w:type="pct"/>
            <w:tcBorders>
              <w:top w:val="single" w:sz="4" w:space="0" w:color="auto"/>
              <w:left w:val="single" w:sz="4" w:space="0" w:color="auto"/>
              <w:bottom w:val="single" w:sz="4" w:space="0" w:color="auto"/>
              <w:right w:val="single" w:sz="4" w:space="0" w:color="auto"/>
            </w:tcBorders>
          </w:tcPr>
          <w:p w14:paraId="3B354E34" w14:textId="77777777" w:rsidR="00401A2E" w:rsidRPr="00401A2E" w:rsidRDefault="00401A2E" w:rsidP="007542A0">
            <w:pPr>
              <w:numPr>
                <w:ilvl w:val="0"/>
                <w:numId w:val="18"/>
              </w:numPr>
              <w:tabs>
                <w:tab w:val="left" w:pos="378"/>
              </w:tabs>
              <w:ind w:left="0" w:firstLine="94"/>
              <w:contextualSpacing/>
              <w:jc w:val="both"/>
              <w:rPr>
                <w:rFonts w:ascii="Times New Roman" w:eastAsia="Calibri" w:hAnsi="Times New Roman" w:cs="Times New Roman"/>
                <w:b/>
                <w:bCs/>
                <w:sz w:val="20"/>
              </w:rPr>
            </w:pPr>
            <w:r w:rsidRPr="00401A2E">
              <w:rPr>
                <w:rFonts w:ascii="Times New Roman" w:eastAsia="Calibri" w:hAnsi="Times New Roman" w:cs="Times New Roman"/>
                <w:b/>
                <w:bCs/>
                <w:sz w:val="20"/>
              </w:rPr>
              <w:t xml:space="preserve">Практическое занятие 3. </w:t>
            </w:r>
            <w:r w:rsidRPr="00401A2E">
              <w:rPr>
                <w:rFonts w:ascii="Times New Roman" w:eastAsia="Calibri" w:hAnsi="Times New Roman" w:cs="Times New Roman"/>
                <w:bCs/>
                <w:sz w:val="20"/>
              </w:rPr>
              <w:t>Вставка объектов из других приложений..</w:t>
            </w:r>
          </w:p>
        </w:tc>
        <w:tc>
          <w:tcPr>
            <w:tcW w:w="674" w:type="pct"/>
            <w:tcBorders>
              <w:top w:val="single" w:sz="4" w:space="0" w:color="auto"/>
              <w:left w:val="single" w:sz="4" w:space="0" w:color="auto"/>
              <w:bottom w:val="single" w:sz="4" w:space="0" w:color="auto"/>
              <w:right w:val="single" w:sz="4" w:space="0" w:color="auto"/>
            </w:tcBorders>
            <w:vAlign w:val="center"/>
          </w:tcPr>
          <w:p w14:paraId="0705E501" w14:textId="77777777" w:rsidR="00401A2E" w:rsidRPr="00401A2E" w:rsidRDefault="00401A2E" w:rsidP="00401A2E">
            <w:pPr>
              <w:suppressAutoHyphens/>
              <w:jc w:val="center"/>
              <w:rPr>
                <w:rFonts w:ascii="Times New Roman" w:eastAsia="Calibri" w:hAnsi="Times New Roman" w:cs="Times New Roman"/>
                <w:bCs/>
                <w:i/>
                <w:iCs/>
                <w:sz w:val="20"/>
              </w:rPr>
            </w:pPr>
            <w:r w:rsidRPr="00401A2E">
              <w:rPr>
                <w:rFonts w:ascii="Times New Roman" w:eastAsia="Calibri" w:hAnsi="Times New Roman" w:cs="Times New Roman"/>
                <w:bCs/>
                <w:i/>
                <w:iCs/>
                <w:sz w:val="20"/>
              </w:rPr>
              <w:t>2</w:t>
            </w:r>
          </w:p>
        </w:tc>
        <w:tc>
          <w:tcPr>
            <w:tcW w:w="0" w:type="auto"/>
            <w:vMerge/>
            <w:tcBorders>
              <w:left w:val="single" w:sz="4" w:space="0" w:color="auto"/>
              <w:right w:val="single" w:sz="4" w:space="0" w:color="auto"/>
            </w:tcBorders>
            <w:vAlign w:val="center"/>
          </w:tcPr>
          <w:p w14:paraId="082F0F1D" w14:textId="77777777" w:rsidR="00401A2E" w:rsidRPr="00401A2E" w:rsidRDefault="00401A2E" w:rsidP="00401A2E">
            <w:pPr>
              <w:rPr>
                <w:rFonts w:ascii="Times New Roman" w:eastAsia="Calibri" w:hAnsi="Times New Roman" w:cs="Times New Roman"/>
                <w:sz w:val="20"/>
              </w:rPr>
            </w:pPr>
          </w:p>
        </w:tc>
      </w:tr>
      <w:tr w:rsidR="00401A2E" w:rsidRPr="00401A2E" w14:paraId="0E8B900D" w14:textId="77777777" w:rsidTr="00AD5821">
        <w:trPr>
          <w:trHeight w:val="20"/>
        </w:trPr>
        <w:tc>
          <w:tcPr>
            <w:tcW w:w="0" w:type="auto"/>
            <w:vMerge/>
            <w:tcBorders>
              <w:left w:val="single" w:sz="4" w:space="0" w:color="auto"/>
              <w:bottom w:val="single" w:sz="4" w:space="0" w:color="auto"/>
              <w:right w:val="single" w:sz="4" w:space="0" w:color="auto"/>
            </w:tcBorders>
            <w:vAlign w:val="center"/>
          </w:tcPr>
          <w:p w14:paraId="54DB5E73" w14:textId="77777777" w:rsidR="00401A2E" w:rsidRPr="00401A2E" w:rsidRDefault="00401A2E" w:rsidP="00401A2E">
            <w:pPr>
              <w:rPr>
                <w:rFonts w:ascii="Times New Roman" w:eastAsia="Calibri" w:hAnsi="Times New Roman" w:cs="Times New Roman"/>
                <w:b/>
                <w:bCs/>
                <w:sz w:val="20"/>
              </w:rPr>
            </w:pPr>
          </w:p>
        </w:tc>
        <w:tc>
          <w:tcPr>
            <w:tcW w:w="3009" w:type="pct"/>
            <w:tcBorders>
              <w:top w:val="single" w:sz="4" w:space="0" w:color="auto"/>
              <w:left w:val="single" w:sz="4" w:space="0" w:color="auto"/>
              <w:bottom w:val="single" w:sz="4" w:space="0" w:color="auto"/>
              <w:right w:val="single" w:sz="4" w:space="0" w:color="auto"/>
            </w:tcBorders>
          </w:tcPr>
          <w:p w14:paraId="7EC3455B" w14:textId="77777777" w:rsidR="00401A2E" w:rsidRPr="00401A2E" w:rsidRDefault="00401A2E" w:rsidP="007542A0">
            <w:pPr>
              <w:numPr>
                <w:ilvl w:val="0"/>
                <w:numId w:val="18"/>
              </w:numPr>
              <w:tabs>
                <w:tab w:val="left" w:pos="378"/>
              </w:tabs>
              <w:ind w:left="0" w:firstLine="94"/>
              <w:contextualSpacing/>
              <w:jc w:val="both"/>
              <w:rPr>
                <w:rFonts w:ascii="Times New Roman" w:eastAsia="Calibri" w:hAnsi="Times New Roman" w:cs="Times New Roman"/>
                <w:b/>
                <w:bCs/>
                <w:sz w:val="20"/>
              </w:rPr>
            </w:pPr>
            <w:r w:rsidRPr="00401A2E">
              <w:rPr>
                <w:rFonts w:ascii="Times New Roman" w:eastAsia="Calibri" w:hAnsi="Times New Roman" w:cs="Times New Roman"/>
                <w:b/>
                <w:bCs/>
                <w:sz w:val="20"/>
              </w:rPr>
              <w:t xml:space="preserve">Практическое занятие 4. </w:t>
            </w:r>
            <w:r w:rsidRPr="00401A2E">
              <w:rPr>
                <w:rFonts w:ascii="Times New Roman" w:eastAsia="Calibri" w:hAnsi="Times New Roman" w:cs="Times New Roman"/>
                <w:bCs/>
                <w:sz w:val="20"/>
              </w:rPr>
              <w:t>Создание комплексного текстового документа.</w:t>
            </w:r>
          </w:p>
        </w:tc>
        <w:tc>
          <w:tcPr>
            <w:tcW w:w="674" w:type="pct"/>
            <w:tcBorders>
              <w:top w:val="single" w:sz="4" w:space="0" w:color="auto"/>
              <w:left w:val="single" w:sz="4" w:space="0" w:color="auto"/>
              <w:bottom w:val="single" w:sz="4" w:space="0" w:color="auto"/>
              <w:right w:val="single" w:sz="4" w:space="0" w:color="auto"/>
            </w:tcBorders>
            <w:vAlign w:val="center"/>
          </w:tcPr>
          <w:p w14:paraId="24489D43" w14:textId="77777777" w:rsidR="00401A2E" w:rsidRPr="00401A2E" w:rsidRDefault="00401A2E" w:rsidP="00401A2E">
            <w:pPr>
              <w:suppressAutoHyphens/>
              <w:jc w:val="center"/>
              <w:rPr>
                <w:rFonts w:ascii="Times New Roman" w:eastAsia="Calibri" w:hAnsi="Times New Roman" w:cs="Times New Roman"/>
                <w:bCs/>
                <w:i/>
                <w:iCs/>
                <w:sz w:val="20"/>
              </w:rPr>
            </w:pPr>
            <w:r w:rsidRPr="00401A2E">
              <w:rPr>
                <w:rFonts w:ascii="Times New Roman" w:eastAsia="Calibri" w:hAnsi="Times New Roman" w:cs="Times New Roman"/>
                <w:bCs/>
                <w:i/>
                <w:iCs/>
                <w:sz w:val="20"/>
              </w:rPr>
              <w:t>2</w:t>
            </w:r>
          </w:p>
        </w:tc>
        <w:tc>
          <w:tcPr>
            <w:tcW w:w="0" w:type="auto"/>
            <w:vMerge/>
            <w:tcBorders>
              <w:left w:val="single" w:sz="4" w:space="0" w:color="auto"/>
              <w:bottom w:val="single" w:sz="4" w:space="0" w:color="auto"/>
              <w:right w:val="single" w:sz="4" w:space="0" w:color="auto"/>
            </w:tcBorders>
            <w:vAlign w:val="center"/>
          </w:tcPr>
          <w:p w14:paraId="10C5C7B8" w14:textId="77777777" w:rsidR="00401A2E" w:rsidRPr="00401A2E" w:rsidRDefault="00401A2E" w:rsidP="00401A2E">
            <w:pPr>
              <w:rPr>
                <w:rFonts w:ascii="Times New Roman" w:eastAsia="Calibri" w:hAnsi="Times New Roman" w:cs="Times New Roman"/>
                <w:sz w:val="20"/>
              </w:rPr>
            </w:pPr>
          </w:p>
        </w:tc>
      </w:tr>
      <w:tr w:rsidR="00401A2E" w:rsidRPr="00401A2E" w14:paraId="3A4FA372" w14:textId="77777777" w:rsidTr="00AD5821">
        <w:trPr>
          <w:trHeight w:val="20"/>
        </w:trPr>
        <w:tc>
          <w:tcPr>
            <w:tcW w:w="3698" w:type="pct"/>
            <w:gridSpan w:val="2"/>
            <w:tcBorders>
              <w:top w:val="single" w:sz="4" w:space="0" w:color="auto"/>
              <w:left w:val="single" w:sz="4" w:space="0" w:color="auto"/>
              <w:bottom w:val="single" w:sz="4" w:space="0" w:color="auto"/>
              <w:right w:val="single" w:sz="4" w:space="0" w:color="auto"/>
            </w:tcBorders>
            <w:hideMark/>
          </w:tcPr>
          <w:p w14:paraId="1B21EAA9" w14:textId="77777777" w:rsidR="00401A2E" w:rsidRPr="00401A2E" w:rsidRDefault="00401A2E" w:rsidP="00401A2E">
            <w:pPr>
              <w:jc w:val="both"/>
              <w:rPr>
                <w:rFonts w:ascii="Times New Roman" w:eastAsia="Calibri" w:hAnsi="Times New Roman" w:cs="Times New Roman"/>
                <w:b/>
                <w:bCs/>
                <w:sz w:val="20"/>
              </w:rPr>
            </w:pPr>
            <w:r w:rsidRPr="00401A2E">
              <w:rPr>
                <w:rFonts w:ascii="Times New Roman" w:eastAsia="Calibri" w:hAnsi="Times New Roman" w:cs="Times New Roman"/>
                <w:b/>
                <w:bCs/>
                <w:sz w:val="20"/>
              </w:rPr>
              <w:t xml:space="preserve">Раздел 3. </w:t>
            </w:r>
            <w:r w:rsidRPr="00401A2E">
              <w:rPr>
                <w:rFonts w:ascii="Times New Roman" w:eastAsia="Calibri" w:hAnsi="Times New Roman" w:cs="Times New Roman"/>
                <w:b/>
                <w:iCs/>
                <w:sz w:val="20"/>
              </w:rPr>
              <w:t>Технологии обработки числовой информации.</w:t>
            </w:r>
          </w:p>
        </w:tc>
        <w:tc>
          <w:tcPr>
            <w:tcW w:w="674" w:type="pct"/>
            <w:tcBorders>
              <w:top w:val="single" w:sz="4" w:space="0" w:color="auto"/>
              <w:left w:val="single" w:sz="4" w:space="0" w:color="auto"/>
              <w:bottom w:val="single" w:sz="4" w:space="0" w:color="auto"/>
              <w:right w:val="single" w:sz="4" w:space="0" w:color="auto"/>
            </w:tcBorders>
            <w:hideMark/>
          </w:tcPr>
          <w:p w14:paraId="7F34281D" w14:textId="77777777" w:rsidR="00401A2E" w:rsidRPr="00401A2E" w:rsidRDefault="00401A2E" w:rsidP="00401A2E">
            <w:pPr>
              <w:jc w:val="center"/>
              <w:rPr>
                <w:rFonts w:ascii="Times New Roman" w:eastAsia="Calibri" w:hAnsi="Times New Roman" w:cs="Times New Roman"/>
                <w:b/>
                <w:bCs/>
                <w:i/>
                <w:iCs/>
                <w:sz w:val="20"/>
              </w:rPr>
            </w:pPr>
            <w:r w:rsidRPr="00401A2E">
              <w:rPr>
                <w:rFonts w:ascii="Times New Roman" w:eastAsia="Calibri" w:hAnsi="Times New Roman" w:cs="Times New Roman"/>
                <w:b/>
                <w:iCs/>
                <w:sz w:val="20"/>
              </w:rPr>
              <w:t>22/14</w:t>
            </w:r>
          </w:p>
        </w:tc>
        <w:tc>
          <w:tcPr>
            <w:tcW w:w="628" w:type="pct"/>
            <w:tcBorders>
              <w:top w:val="single" w:sz="4" w:space="0" w:color="auto"/>
              <w:left w:val="single" w:sz="4" w:space="0" w:color="auto"/>
              <w:bottom w:val="single" w:sz="4" w:space="0" w:color="auto"/>
              <w:right w:val="single" w:sz="4" w:space="0" w:color="auto"/>
            </w:tcBorders>
          </w:tcPr>
          <w:p w14:paraId="0EF3CEC2" w14:textId="77777777" w:rsidR="00401A2E" w:rsidRPr="00401A2E" w:rsidRDefault="00401A2E" w:rsidP="00401A2E">
            <w:pPr>
              <w:jc w:val="center"/>
              <w:rPr>
                <w:rFonts w:ascii="Times New Roman" w:eastAsia="Calibri" w:hAnsi="Times New Roman" w:cs="Times New Roman"/>
                <w:b/>
                <w:bCs/>
                <w:i/>
                <w:iCs/>
                <w:sz w:val="20"/>
              </w:rPr>
            </w:pPr>
          </w:p>
        </w:tc>
      </w:tr>
      <w:tr w:rsidR="00401A2E" w:rsidRPr="00401A2E" w14:paraId="16317265" w14:textId="77777777" w:rsidTr="00AD5821">
        <w:trPr>
          <w:trHeight w:val="20"/>
        </w:trPr>
        <w:tc>
          <w:tcPr>
            <w:tcW w:w="689" w:type="pct"/>
            <w:vMerge w:val="restart"/>
            <w:tcBorders>
              <w:top w:val="single" w:sz="4" w:space="0" w:color="auto"/>
              <w:left w:val="single" w:sz="4" w:space="0" w:color="auto"/>
              <w:bottom w:val="single" w:sz="4" w:space="0" w:color="auto"/>
              <w:right w:val="single" w:sz="4" w:space="0" w:color="auto"/>
            </w:tcBorders>
            <w:hideMark/>
          </w:tcPr>
          <w:p w14:paraId="1C3E2462" w14:textId="77777777" w:rsidR="00401A2E" w:rsidRPr="00401A2E" w:rsidRDefault="00401A2E" w:rsidP="00401A2E">
            <w:pPr>
              <w:rPr>
                <w:rFonts w:ascii="Times New Roman" w:eastAsia="Calibri" w:hAnsi="Times New Roman" w:cs="Times New Roman"/>
                <w:b/>
                <w:bCs/>
                <w:sz w:val="20"/>
              </w:rPr>
            </w:pPr>
            <w:r w:rsidRPr="00401A2E">
              <w:rPr>
                <w:rFonts w:ascii="Times New Roman" w:eastAsia="Calibri" w:hAnsi="Times New Roman" w:cs="Times New Roman"/>
                <w:b/>
                <w:bCs/>
                <w:sz w:val="20"/>
              </w:rPr>
              <w:t>Тема 3.1.</w:t>
            </w:r>
          </w:p>
          <w:p w14:paraId="17068085" w14:textId="77777777" w:rsidR="00401A2E" w:rsidRPr="00401A2E" w:rsidRDefault="00401A2E" w:rsidP="00401A2E">
            <w:pPr>
              <w:jc w:val="both"/>
              <w:rPr>
                <w:rFonts w:ascii="Times New Roman" w:eastAsia="Calibri" w:hAnsi="Times New Roman" w:cs="Times New Roman"/>
                <w:bCs/>
                <w:sz w:val="20"/>
              </w:rPr>
            </w:pPr>
            <w:r w:rsidRPr="00401A2E">
              <w:rPr>
                <w:rFonts w:ascii="Times New Roman" w:eastAsia="Calibri" w:hAnsi="Times New Roman" w:cs="Times New Roman"/>
                <w:bCs/>
                <w:sz w:val="20"/>
              </w:rPr>
              <w:t>Осуществление расчетов с применением электронных таблиц</w:t>
            </w:r>
          </w:p>
        </w:tc>
        <w:tc>
          <w:tcPr>
            <w:tcW w:w="3009" w:type="pct"/>
            <w:tcBorders>
              <w:top w:val="single" w:sz="4" w:space="0" w:color="auto"/>
              <w:left w:val="single" w:sz="4" w:space="0" w:color="auto"/>
              <w:bottom w:val="single" w:sz="4" w:space="0" w:color="auto"/>
              <w:right w:val="single" w:sz="4" w:space="0" w:color="auto"/>
            </w:tcBorders>
            <w:hideMark/>
          </w:tcPr>
          <w:p w14:paraId="6F7D3BA4" w14:textId="77777777" w:rsidR="00401A2E" w:rsidRPr="00401A2E" w:rsidRDefault="00401A2E" w:rsidP="00401A2E">
            <w:pPr>
              <w:jc w:val="both"/>
              <w:rPr>
                <w:rFonts w:ascii="Times New Roman" w:eastAsia="Calibri" w:hAnsi="Times New Roman" w:cs="Times New Roman"/>
                <w:b/>
                <w:bCs/>
                <w:sz w:val="20"/>
              </w:rPr>
            </w:pPr>
            <w:r w:rsidRPr="00401A2E">
              <w:rPr>
                <w:rFonts w:ascii="Times New Roman" w:eastAsia="Calibri" w:hAnsi="Times New Roman" w:cs="Times New Roman"/>
                <w:b/>
                <w:bCs/>
                <w:sz w:val="20"/>
              </w:rPr>
              <w:t xml:space="preserve">Содержание учебного материала </w:t>
            </w:r>
          </w:p>
        </w:tc>
        <w:tc>
          <w:tcPr>
            <w:tcW w:w="674" w:type="pct"/>
            <w:tcBorders>
              <w:top w:val="single" w:sz="4" w:space="0" w:color="auto"/>
              <w:left w:val="single" w:sz="4" w:space="0" w:color="auto"/>
              <w:bottom w:val="single" w:sz="4" w:space="0" w:color="auto"/>
              <w:right w:val="single" w:sz="4" w:space="0" w:color="auto"/>
            </w:tcBorders>
            <w:vAlign w:val="center"/>
            <w:hideMark/>
          </w:tcPr>
          <w:p w14:paraId="3265EDCD" w14:textId="77777777" w:rsidR="00401A2E" w:rsidRPr="00401A2E" w:rsidRDefault="00401A2E" w:rsidP="00401A2E">
            <w:pPr>
              <w:jc w:val="center"/>
              <w:rPr>
                <w:rFonts w:ascii="Times New Roman" w:eastAsia="Calibri" w:hAnsi="Times New Roman" w:cs="Times New Roman"/>
                <w:b/>
                <w:bCs/>
                <w:sz w:val="20"/>
              </w:rPr>
            </w:pPr>
            <w:r w:rsidRPr="00401A2E">
              <w:rPr>
                <w:rFonts w:ascii="Times New Roman" w:eastAsia="Calibri" w:hAnsi="Times New Roman" w:cs="Times New Roman"/>
                <w:b/>
                <w:sz w:val="20"/>
              </w:rPr>
              <w:t>12</w:t>
            </w:r>
          </w:p>
        </w:tc>
        <w:tc>
          <w:tcPr>
            <w:tcW w:w="628" w:type="pct"/>
            <w:vMerge w:val="restart"/>
            <w:tcBorders>
              <w:top w:val="single" w:sz="4" w:space="0" w:color="auto"/>
              <w:left w:val="single" w:sz="4" w:space="0" w:color="auto"/>
              <w:bottom w:val="single" w:sz="4" w:space="0" w:color="auto"/>
              <w:right w:val="single" w:sz="4" w:space="0" w:color="auto"/>
            </w:tcBorders>
            <w:hideMark/>
          </w:tcPr>
          <w:p w14:paraId="0B60A89E" w14:textId="77777777" w:rsidR="00401A2E" w:rsidRPr="00401A2E" w:rsidRDefault="00401A2E" w:rsidP="00401A2E">
            <w:pPr>
              <w:rPr>
                <w:rFonts w:ascii="Times New Roman" w:eastAsia="Calibri" w:hAnsi="Times New Roman" w:cs="Times New Roman"/>
                <w:sz w:val="20"/>
              </w:rPr>
            </w:pPr>
            <w:r w:rsidRPr="00401A2E">
              <w:rPr>
                <w:rFonts w:ascii="Times New Roman" w:eastAsia="Calibri" w:hAnsi="Times New Roman" w:cs="Times New Roman"/>
                <w:sz w:val="20"/>
              </w:rPr>
              <w:t xml:space="preserve">ОК 1, ОК 2, ОК 5, ОК 9, ПК 2.2 </w:t>
            </w:r>
          </w:p>
        </w:tc>
      </w:tr>
      <w:tr w:rsidR="00401A2E" w:rsidRPr="00401A2E" w14:paraId="488C35DF" w14:textId="77777777" w:rsidTr="00AD582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FE3AA0" w14:textId="77777777" w:rsidR="00401A2E" w:rsidRPr="00401A2E" w:rsidRDefault="00401A2E" w:rsidP="00401A2E">
            <w:pPr>
              <w:rPr>
                <w:rFonts w:ascii="Times New Roman" w:eastAsia="Calibri" w:hAnsi="Times New Roman" w:cs="Times New Roman"/>
                <w:bCs/>
                <w:sz w:val="20"/>
              </w:rPr>
            </w:pPr>
          </w:p>
        </w:tc>
        <w:tc>
          <w:tcPr>
            <w:tcW w:w="3009" w:type="pct"/>
            <w:tcBorders>
              <w:top w:val="single" w:sz="4" w:space="0" w:color="auto"/>
              <w:left w:val="single" w:sz="4" w:space="0" w:color="auto"/>
              <w:bottom w:val="single" w:sz="4" w:space="0" w:color="auto"/>
              <w:right w:val="single" w:sz="4" w:space="0" w:color="auto"/>
            </w:tcBorders>
            <w:hideMark/>
          </w:tcPr>
          <w:p w14:paraId="111BCCDE" w14:textId="77777777" w:rsidR="00401A2E" w:rsidRPr="00401A2E" w:rsidRDefault="00401A2E" w:rsidP="00401A2E">
            <w:pPr>
              <w:jc w:val="both"/>
              <w:rPr>
                <w:rFonts w:ascii="Times New Roman" w:eastAsia="Calibri" w:hAnsi="Times New Roman" w:cs="Times New Roman"/>
                <w:b/>
                <w:bCs/>
                <w:sz w:val="20"/>
              </w:rPr>
            </w:pPr>
            <w:r w:rsidRPr="00401A2E">
              <w:rPr>
                <w:rFonts w:ascii="Times New Roman" w:eastAsia="Calibri" w:hAnsi="Times New Roman" w:cs="Times New Roman"/>
                <w:b/>
                <w:bCs/>
                <w:sz w:val="20"/>
              </w:rPr>
              <w:t xml:space="preserve">1.  </w:t>
            </w:r>
            <w:r w:rsidRPr="00401A2E">
              <w:rPr>
                <w:rFonts w:ascii="Times New Roman" w:eastAsia="Calibri" w:hAnsi="Times New Roman" w:cs="Times New Roman"/>
                <w:sz w:val="20"/>
              </w:rPr>
              <w:t>Электронные таблицы: понятие, назначение, использование в профессиональной деятельности. Автоматизация выполнения различных инженерных расчётов. Применение табличного процессора в сочетании с текстовым редактором. Визуализация результатов табличных вычислений.</w:t>
            </w:r>
          </w:p>
        </w:tc>
        <w:tc>
          <w:tcPr>
            <w:tcW w:w="674" w:type="pct"/>
            <w:vMerge w:val="restart"/>
            <w:tcBorders>
              <w:top w:val="single" w:sz="4" w:space="0" w:color="auto"/>
              <w:left w:val="single" w:sz="4" w:space="0" w:color="auto"/>
              <w:bottom w:val="single" w:sz="4" w:space="0" w:color="auto"/>
              <w:right w:val="single" w:sz="4" w:space="0" w:color="auto"/>
            </w:tcBorders>
            <w:vAlign w:val="center"/>
            <w:hideMark/>
          </w:tcPr>
          <w:p w14:paraId="728F11BA" w14:textId="77777777" w:rsidR="00401A2E" w:rsidRPr="00401A2E" w:rsidRDefault="00401A2E" w:rsidP="00401A2E">
            <w:pPr>
              <w:jc w:val="center"/>
              <w:rPr>
                <w:rFonts w:ascii="Times New Roman" w:eastAsia="Calibri" w:hAnsi="Times New Roman" w:cs="Times New Roman"/>
                <w:b/>
                <w:bCs/>
                <w:sz w:val="20"/>
                <w:lang w:val="en-US"/>
              </w:rPr>
            </w:pPr>
            <w:r w:rsidRPr="00401A2E">
              <w:rPr>
                <w:rFonts w:ascii="Times New Roman" w:eastAsia="Calibri" w:hAnsi="Times New Roman" w:cs="Times New Roman"/>
                <w:b/>
                <w:bCs/>
                <w:sz w:val="20"/>
                <w:lang w:val="en-U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A7FC6F" w14:textId="77777777" w:rsidR="00401A2E" w:rsidRPr="00401A2E" w:rsidRDefault="00401A2E" w:rsidP="00401A2E">
            <w:pPr>
              <w:rPr>
                <w:rFonts w:ascii="Times New Roman" w:eastAsia="Calibri" w:hAnsi="Times New Roman" w:cs="Times New Roman"/>
                <w:sz w:val="20"/>
              </w:rPr>
            </w:pPr>
          </w:p>
        </w:tc>
      </w:tr>
      <w:tr w:rsidR="00401A2E" w:rsidRPr="00401A2E" w14:paraId="1DD6A030" w14:textId="77777777" w:rsidTr="00AD582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FB761E" w14:textId="77777777" w:rsidR="00401A2E" w:rsidRPr="00401A2E" w:rsidRDefault="00401A2E" w:rsidP="00401A2E">
            <w:pPr>
              <w:rPr>
                <w:rFonts w:ascii="Times New Roman" w:eastAsia="Calibri" w:hAnsi="Times New Roman" w:cs="Times New Roman"/>
                <w:bCs/>
                <w:sz w:val="20"/>
              </w:rPr>
            </w:pPr>
          </w:p>
        </w:tc>
        <w:tc>
          <w:tcPr>
            <w:tcW w:w="3009" w:type="pct"/>
            <w:tcBorders>
              <w:top w:val="single" w:sz="4" w:space="0" w:color="auto"/>
              <w:left w:val="single" w:sz="4" w:space="0" w:color="auto"/>
              <w:bottom w:val="single" w:sz="4" w:space="0" w:color="auto"/>
              <w:right w:val="single" w:sz="4" w:space="0" w:color="auto"/>
            </w:tcBorders>
            <w:hideMark/>
          </w:tcPr>
          <w:p w14:paraId="5AEF2906" w14:textId="77777777" w:rsidR="00401A2E" w:rsidRPr="00401A2E" w:rsidRDefault="00401A2E" w:rsidP="00401A2E">
            <w:pPr>
              <w:jc w:val="both"/>
              <w:rPr>
                <w:rFonts w:ascii="Times New Roman" w:eastAsia="Calibri" w:hAnsi="Times New Roman" w:cs="Times New Roman"/>
                <w:b/>
                <w:bCs/>
                <w:sz w:val="20"/>
              </w:rPr>
            </w:pPr>
            <w:r w:rsidRPr="00401A2E">
              <w:rPr>
                <w:rFonts w:ascii="Times New Roman" w:eastAsia="Calibri" w:hAnsi="Times New Roman" w:cs="Times New Roman"/>
                <w:b/>
                <w:bCs/>
                <w:sz w:val="20"/>
              </w:rPr>
              <w:t xml:space="preserve">2. </w:t>
            </w:r>
            <w:r w:rsidRPr="00401A2E">
              <w:rPr>
                <w:rFonts w:ascii="Times New Roman" w:eastAsia="Calibri" w:hAnsi="Times New Roman" w:cs="Times New Roman"/>
                <w:sz w:val="20"/>
              </w:rPr>
              <w:t>Назначение и возможности сводных таблиц. Создание сводной таблицы, добавление полей, фильтров, промежуточных итогов.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05BA00" w14:textId="77777777" w:rsidR="00401A2E" w:rsidRPr="00401A2E" w:rsidRDefault="00401A2E" w:rsidP="00401A2E">
            <w:pPr>
              <w:rPr>
                <w:rFonts w:ascii="Times New Roman" w:eastAsia="Calibri" w:hAnsi="Times New Roman" w:cs="Times New Roman"/>
                <w:b/>
                <w:bCs/>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BD5E48" w14:textId="77777777" w:rsidR="00401A2E" w:rsidRPr="00401A2E" w:rsidRDefault="00401A2E" w:rsidP="00401A2E">
            <w:pPr>
              <w:rPr>
                <w:rFonts w:ascii="Times New Roman" w:eastAsia="Calibri" w:hAnsi="Times New Roman" w:cs="Times New Roman"/>
                <w:sz w:val="20"/>
              </w:rPr>
            </w:pPr>
          </w:p>
        </w:tc>
      </w:tr>
      <w:tr w:rsidR="00401A2E" w:rsidRPr="00401A2E" w14:paraId="74F8645B" w14:textId="77777777" w:rsidTr="00AD582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CC1579" w14:textId="77777777" w:rsidR="00401A2E" w:rsidRPr="00401A2E" w:rsidRDefault="00401A2E" w:rsidP="00401A2E">
            <w:pPr>
              <w:rPr>
                <w:rFonts w:ascii="Times New Roman" w:eastAsia="Calibri" w:hAnsi="Times New Roman" w:cs="Times New Roman"/>
                <w:bCs/>
                <w:sz w:val="20"/>
              </w:rPr>
            </w:pPr>
          </w:p>
        </w:tc>
        <w:tc>
          <w:tcPr>
            <w:tcW w:w="3009" w:type="pct"/>
            <w:tcBorders>
              <w:top w:val="single" w:sz="4" w:space="0" w:color="auto"/>
              <w:left w:val="single" w:sz="4" w:space="0" w:color="auto"/>
              <w:bottom w:val="single" w:sz="4" w:space="0" w:color="auto"/>
              <w:right w:val="single" w:sz="4" w:space="0" w:color="auto"/>
            </w:tcBorders>
            <w:hideMark/>
          </w:tcPr>
          <w:p w14:paraId="29609A1A" w14:textId="77777777" w:rsidR="00401A2E" w:rsidRPr="00401A2E" w:rsidRDefault="00401A2E" w:rsidP="00401A2E">
            <w:pPr>
              <w:jc w:val="both"/>
              <w:rPr>
                <w:rFonts w:ascii="Times New Roman" w:eastAsia="Calibri" w:hAnsi="Times New Roman" w:cs="Times New Roman"/>
                <w:b/>
                <w:sz w:val="20"/>
              </w:rPr>
            </w:pPr>
            <w:r w:rsidRPr="00401A2E">
              <w:rPr>
                <w:rFonts w:ascii="Times New Roman" w:eastAsia="Calibri" w:hAnsi="Times New Roman" w:cs="Times New Roman"/>
                <w:b/>
                <w:bCs/>
                <w:sz w:val="20"/>
              </w:rPr>
              <w:t>В том числе практических и лабораторных занятий</w:t>
            </w:r>
          </w:p>
        </w:tc>
        <w:tc>
          <w:tcPr>
            <w:tcW w:w="674" w:type="pct"/>
            <w:tcBorders>
              <w:top w:val="single" w:sz="4" w:space="0" w:color="auto"/>
              <w:left w:val="single" w:sz="4" w:space="0" w:color="auto"/>
              <w:bottom w:val="single" w:sz="4" w:space="0" w:color="auto"/>
              <w:right w:val="single" w:sz="4" w:space="0" w:color="auto"/>
            </w:tcBorders>
            <w:vAlign w:val="center"/>
            <w:hideMark/>
          </w:tcPr>
          <w:p w14:paraId="7A04946F" w14:textId="77777777" w:rsidR="00401A2E" w:rsidRPr="00401A2E" w:rsidRDefault="00401A2E" w:rsidP="00401A2E">
            <w:pPr>
              <w:jc w:val="center"/>
              <w:rPr>
                <w:rFonts w:ascii="Times New Roman" w:eastAsia="Calibri" w:hAnsi="Times New Roman" w:cs="Times New Roman"/>
                <w:b/>
                <w:bCs/>
                <w:sz w:val="20"/>
              </w:rPr>
            </w:pPr>
            <w:r w:rsidRPr="00401A2E">
              <w:rPr>
                <w:rFonts w:ascii="Times New Roman" w:eastAsia="Calibri" w:hAnsi="Times New Roman" w:cs="Times New Roman"/>
                <w:b/>
                <w:bCs/>
                <w:sz w:val="20"/>
              </w:rPr>
              <w:t>8/8</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BF60FC" w14:textId="77777777" w:rsidR="00401A2E" w:rsidRPr="00401A2E" w:rsidRDefault="00401A2E" w:rsidP="00401A2E">
            <w:pPr>
              <w:rPr>
                <w:rFonts w:ascii="Times New Roman" w:eastAsia="Calibri" w:hAnsi="Times New Roman" w:cs="Times New Roman"/>
                <w:sz w:val="20"/>
              </w:rPr>
            </w:pPr>
          </w:p>
        </w:tc>
      </w:tr>
      <w:tr w:rsidR="00401A2E" w:rsidRPr="00401A2E" w14:paraId="78A1DCF1" w14:textId="77777777" w:rsidTr="00AD582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2EFBD4" w14:textId="77777777" w:rsidR="00401A2E" w:rsidRPr="00401A2E" w:rsidRDefault="00401A2E" w:rsidP="00401A2E">
            <w:pPr>
              <w:rPr>
                <w:rFonts w:ascii="Times New Roman" w:eastAsia="Calibri" w:hAnsi="Times New Roman" w:cs="Times New Roman"/>
                <w:bCs/>
                <w:sz w:val="20"/>
              </w:rPr>
            </w:pPr>
          </w:p>
        </w:tc>
        <w:tc>
          <w:tcPr>
            <w:tcW w:w="3009" w:type="pct"/>
            <w:tcBorders>
              <w:top w:val="single" w:sz="4" w:space="0" w:color="auto"/>
              <w:left w:val="single" w:sz="4" w:space="0" w:color="auto"/>
              <w:bottom w:val="single" w:sz="4" w:space="0" w:color="auto"/>
              <w:right w:val="single" w:sz="4" w:space="0" w:color="auto"/>
            </w:tcBorders>
            <w:hideMark/>
          </w:tcPr>
          <w:p w14:paraId="3D7FEF20" w14:textId="77777777" w:rsidR="00401A2E" w:rsidRPr="00401A2E" w:rsidRDefault="00401A2E" w:rsidP="00401A2E">
            <w:pPr>
              <w:jc w:val="both"/>
              <w:rPr>
                <w:rFonts w:ascii="Times New Roman" w:eastAsia="Calibri" w:hAnsi="Times New Roman" w:cs="Times New Roman"/>
                <w:b/>
                <w:sz w:val="20"/>
              </w:rPr>
            </w:pPr>
            <w:r w:rsidRPr="00401A2E">
              <w:rPr>
                <w:rFonts w:ascii="Times New Roman" w:eastAsia="Calibri" w:hAnsi="Times New Roman" w:cs="Times New Roman"/>
                <w:b/>
                <w:sz w:val="20"/>
              </w:rPr>
              <w:t xml:space="preserve">1. Практическое занятие 5. </w:t>
            </w:r>
            <w:r w:rsidRPr="00401A2E">
              <w:rPr>
                <w:rFonts w:ascii="Times New Roman" w:eastAsia="Calibri" w:hAnsi="Times New Roman" w:cs="Times New Roman"/>
                <w:sz w:val="20"/>
              </w:rPr>
              <w:t>Использование встроенных функций для осуществления расчетов.</w:t>
            </w:r>
          </w:p>
        </w:tc>
        <w:tc>
          <w:tcPr>
            <w:tcW w:w="674" w:type="pct"/>
            <w:tcBorders>
              <w:top w:val="single" w:sz="4" w:space="0" w:color="auto"/>
              <w:left w:val="single" w:sz="4" w:space="0" w:color="auto"/>
              <w:bottom w:val="single" w:sz="4" w:space="0" w:color="auto"/>
              <w:right w:val="single" w:sz="4" w:space="0" w:color="auto"/>
            </w:tcBorders>
            <w:vAlign w:val="center"/>
            <w:hideMark/>
          </w:tcPr>
          <w:p w14:paraId="700562E2" w14:textId="77777777" w:rsidR="00401A2E" w:rsidRPr="00401A2E" w:rsidRDefault="00401A2E" w:rsidP="00401A2E">
            <w:pPr>
              <w:jc w:val="center"/>
              <w:rPr>
                <w:rFonts w:ascii="Times New Roman" w:eastAsia="Calibri" w:hAnsi="Times New Roman" w:cs="Times New Roman"/>
                <w:bCs/>
                <w:sz w:val="20"/>
              </w:rPr>
            </w:pPr>
            <w:r w:rsidRPr="00401A2E">
              <w:rPr>
                <w:rFonts w:ascii="Times New Roman" w:eastAsia="Calibri" w:hAnsi="Times New Roman" w:cs="Times New Roman"/>
                <w:bCs/>
                <w:sz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AF6427" w14:textId="77777777" w:rsidR="00401A2E" w:rsidRPr="00401A2E" w:rsidRDefault="00401A2E" w:rsidP="00401A2E">
            <w:pPr>
              <w:rPr>
                <w:rFonts w:ascii="Times New Roman" w:eastAsia="Calibri" w:hAnsi="Times New Roman" w:cs="Times New Roman"/>
                <w:sz w:val="20"/>
              </w:rPr>
            </w:pPr>
          </w:p>
        </w:tc>
      </w:tr>
      <w:tr w:rsidR="00401A2E" w:rsidRPr="00401A2E" w14:paraId="1918CE6D" w14:textId="77777777" w:rsidTr="00AD582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A61344" w14:textId="77777777" w:rsidR="00401A2E" w:rsidRPr="00401A2E" w:rsidRDefault="00401A2E" w:rsidP="00401A2E">
            <w:pPr>
              <w:rPr>
                <w:rFonts w:ascii="Times New Roman" w:eastAsia="Calibri" w:hAnsi="Times New Roman" w:cs="Times New Roman"/>
                <w:bCs/>
                <w:sz w:val="20"/>
              </w:rPr>
            </w:pPr>
          </w:p>
        </w:tc>
        <w:tc>
          <w:tcPr>
            <w:tcW w:w="3009" w:type="pct"/>
            <w:tcBorders>
              <w:top w:val="single" w:sz="4" w:space="0" w:color="auto"/>
              <w:left w:val="single" w:sz="4" w:space="0" w:color="auto"/>
              <w:bottom w:val="single" w:sz="4" w:space="0" w:color="auto"/>
              <w:right w:val="single" w:sz="4" w:space="0" w:color="auto"/>
            </w:tcBorders>
            <w:vAlign w:val="bottom"/>
            <w:hideMark/>
          </w:tcPr>
          <w:p w14:paraId="223E1283" w14:textId="77777777" w:rsidR="00401A2E" w:rsidRPr="00401A2E" w:rsidRDefault="00401A2E" w:rsidP="00401A2E">
            <w:pPr>
              <w:jc w:val="both"/>
              <w:rPr>
                <w:rFonts w:ascii="Times New Roman" w:eastAsia="Calibri" w:hAnsi="Times New Roman" w:cs="Times New Roman"/>
                <w:b/>
                <w:sz w:val="20"/>
              </w:rPr>
            </w:pPr>
            <w:r w:rsidRPr="00401A2E">
              <w:rPr>
                <w:rFonts w:ascii="Times New Roman" w:eastAsia="Calibri" w:hAnsi="Times New Roman" w:cs="Times New Roman"/>
                <w:b/>
                <w:sz w:val="20"/>
              </w:rPr>
              <w:t xml:space="preserve">2. Практическое занятие 6. </w:t>
            </w:r>
            <w:r w:rsidRPr="00401A2E">
              <w:rPr>
                <w:rFonts w:ascii="Times New Roman" w:eastAsia="Calibri" w:hAnsi="Times New Roman" w:cs="Times New Roman"/>
                <w:sz w:val="20"/>
              </w:rPr>
              <w:t>Построение графиков и диаграмм.</w:t>
            </w:r>
          </w:p>
        </w:tc>
        <w:tc>
          <w:tcPr>
            <w:tcW w:w="674" w:type="pct"/>
            <w:tcBorders>
              <w:top w:val="single" w:sz="4" w:space="0" w:color="auto"/>
              <w:left w:val="single" w:sz="4" w:space="0" w:color="auto"/>
              <w:bottom w:val="single" w:sz="4" w:space="0" w:color="auto"/>
              <w:right w:val="single" w:sz="4" w:space="0" w:color="auto"/>
            </w:tcBorders>
            <w:vAlign w:val="center"/>
            <w:hideMark/>
          </w:tcPr>
          <w:p w14:paraId="4258FA57" w14:textId="77777777" w:rsidR="00401A2E" w:rsidRPr="00401A2E" w:rsidRDefault="00401A2E" w:rsidP="00401A2E">
            <w:pPr>
              <w:jc w:val="center"/>
              <w:rPr>
                <w:rFonts w:ascii="Times New Roman" w:eastAsia="Calibri" w:hAnsi="Times New Roman" w:cs="Times New Roman"/>
                <w:sz w:val="20"/>
              </w:rPr>
            </w:pPr>
            <w:r w:rsidRPr="00401A2E">
              <w:rPr>
                <w:rFonts w:ascii="Times New Roman" w:eastAsia="Calibri" w:hAnsi="Times New Roman" w:cs="Times New Roman"/>
                <w:bCs/>
                <w:sz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88B1C5" w14:textId="77777777" w:rsidR="00401A2E" w:rsidRPr="00401A2E" w:rsidRDefault="00401A2E" w:rsidP="00401A2E">
            <w:pPr>
              <w:rPr>
                <w:rFonts w:ascii="Times New Roman" w:eastAsia="Calibri" w:hAnsi="Times New Roman" w:cs="Times New Roman"/>
                <w:sz w:val="20"/>
              </w:rPr>
            </w:pPr>
          </w:p>
        </w:tc>
      </w:tr>
      <w:tr w:rsidR="00401A2E" w:rsidRPr="00401A2E" w14:paraId="33E058A1" w14:textId="77777777" w:rsidTr="00AD582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B3E8BD" w14:textId="77777777" w:rsidR="00401A2E" w:rsidRPr="00401A2E" w:rsidRDefault="00401A2E" w:rsidP="00401A2E">
            <w:pPr>
              <w:rPr>
                <w:rFonts w:ascii="Times New Roman" w:eastAsia="Calibri" w:hAnsi="Times New Roman" w:cs="Times New Roman"/>
                <w:bCs/>
                <w:sz w:val="20"/>
              </w:rPr>
            </w:pPr>
          </w:p>
        </w:tc>
        <w:tc>
          <w:tcPr>
            <w:tcW w:w="3009" w:type="pct"/>
            <w:tcBorders>
              <w:top w:val="single" w:sz="4" w:space="0" w:color="auto"/>
              <w:left w:val="single" w:sz="4" w:space="0" w:color="auto"/>
              <w:bottom w:val="single" w:sz="4" w:space="0" w:color="auto"/>
              <w:right w:val="single" w:sz="4" w:space="0" w:color="auto"/>
            </w:tcBorders>
            <w:vAlign w:val="bottom"/>
            <w:hideMark/>
          </w:tcPr>
          <w:p w14:paraId="7BF47CE3" w14:textId="77777777" w:rsidR="00401A2E" w:rsidRPr="00401A2E" w:rsidRDefault="00401A2E" w:rsidP="00401A2E">
            <w:pPr>
              <w:jc w:val="both"/>
              <w:rPr>
                <w:rFonts w:ascii="Times New Roman" w:eastAsia="Calibri" w:hAnsi="Times New Roman" w:cs="Times New Roman"/>
                <w:b/>
                <w:sz w:val="20"/>
              </w:rPr>
            </w:pPr>
            <w:r w:rsidRPr="00401A2E">
              <w:rPr>
                <w:rFonts w:ascii="Times New Roman" w:eastAsia="Calibri" w:hAnsi="Times New Roman" w:cs="Times New Roman"/>
                <w:b/>
                <w:sz w:val="20"/>
              </w:rPr>
              <w:t xml:space="preserve">3. Практическое занятие 7. </w:t>
            </w:r>
            <w:r w:rsidRPr="00401A2E">
              <w:rPr>
                <w:rFonts w:ascii="Times New Roman" w:eastAsia="Calibri" w:hAnsi="Times New Roman" w:cs="Times New Roman"/>
                <w:sz w:val="20"/>
              </w:rPr>
              <w:t>Составление сводных таблиц.</w:t>
            </w:r>
          </w:p>
        </w:tc>
        <w:tc>
          <w:tcPr>
            <w:tcW w:w="674" w:type="pct"/>
            <w:tcBorders>
              <w:top w:val="single" w:sz="4" w:space="0" w:color="auto"/>
              <w:left w:val="single" w:sz="4" w:space="0" w:color="auto"/>
              <w:bottom w:val="single" w:sz="4" w:space="0" w:color="auto"/>
              <w:right w:val="single" w:sz="4" w:space="0" w:color="auto"/>
            </w:tcBorders>
            <w:vAlign w:val="center"/>
            <w:hideMark/>
          </w:tcPr>
          <w:p w14:paraId="6D6815AF" w14:textId="77777777" w:rsidR="00401A2E" w:rsidRPr="00401A2E" w:rsidRDefault="00401A2E" w:rsidP="00401A2E">
            <w:pPr>
              <w:jc w:val="center"/>
              <w:rPr>
                <w:rFonts w:ascii="Times New Roman" w:eastAsia="Calibri" w:hAnsi="Times New Roman" w:cs="Times New Roman"/>
                <w:bCs/>
                <w:sz w:val="20"/>
              </w:rPr>
            </w:pPr>
            <w:r w:rsidRPr="00401A2E">
              <w:rPr>
                <w:rFonts w:ascii="Times New Roman" w:eastAsia="Calibri" w:hAnsi="Times New Roman" w:cs="Times New Roman"/>
                <w:bCs/>
                <w:sz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14D947" w14:textId="77777777" w:rsidR="00401A2E" w:rsidRPr="00401A2E" w:rsidRDefault="00401A2E" w:rsidP="00401A2E">
            <w:pPr>
              <w:rPr>
                <w:rFonts w:ascii="Times New Roman" w:eastAsia="Calibri" w:hAnsi="Times New Roman" w:cs="Times New Roman"/>
                <w:sz w:val="20"/>
              </w:rPr>
            </w:pPr>
          </w:p>
        </w:tc>
      </w:tr>
      <w:tr w:rsidR="00401A2E" w:rsidRPr="00401A2E" w14:paraId="0CC85580" w14:textId="77777777" w:rsidTr="00AD582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B4D82D" w14:textId="77777777" w:rsidR="00401A2E" w:rsidRPr="00401A2E" w:rsidRDefault="00401A2E" w:rsidP="00401A2E">
            <w:pPr>
              <w:rPr>
                <w:rFonts w:ascii="Times New Roman" w:eastAsia="Calibri" w:hAnsi="Times New Roman" w:cs="Times New Roman"/>
                <w:bCs/>
                <w:sz w:val="20"/>
              </w:rPr>
            </w:pPr>
          </w:p>
        </w:tc>
        <w:tc>
          <w:tcPr>
            <w:tcW w:w="3009" w:type="pct"/>
            <w:tcBorders>
              <w:top w:val="single" w:sz="4" w:space="0" w:color="auto"/>
              <w:left w:val="single" w:sz="4" w:space="0" w:color="auto"/>
              <w:bottom w:val="single" w:sz="4" w:space="0" w:color="auto"/>
              <w:right w:val="single" w:sz="4" w:space="0" w:color="auto"/>
            </w:tcBorders>
            <w:vAlign w:val="bottom"/>
            <w:hideMark/>
          </w:tcPr>
          <w:p w14:paraId="74D61F52" w14:textId="77777777" w:rsidR="00401A2E" w:rsidRPr="00401A2E" w:rsidRDefault="00401A2E" w:rsidP="00401A2E">
            <w:pPr>
              <w:jc w:val="both"/>
              <w:rPr>
                <w:rFonts w:ascii="Times New Roman" w:eastAsia="Calibri" w:hAnsi="Times New Roman" w:cs="Times New Roman"/>
                <w:b/>
                <w:sz w:val="20"/>
              </w:rPr>
            </w:pPr>
            <w:r w:rsidRPr="00401A2E">
              <w:rPr>
                <w:rFonts w:ascii="Times New Roman" w:eastAsia="Calibri" w:hAnsi="Times New Roman" w:cs="Times New Roman"/>
                <w:b/>
                <w:sz w:val="20"/>
              </w:rPr>
              <w:t xml:space="preserve">4. Практическое занятие 8. </w:t>
            </w:r>
            <w:r w:rsidRPr="00401A2E">
              <w:rPr>
                <w:rFonts w:ascii="Times New Roman" w:eastAsia="Calibri" w:hAnsi="Times New Roman" w:cs="Times New Roman"/>
                <w:sz w:val="20"/>
              </w:rPr>
              <w:t>Сортировка данных, применение автофильтра. расширенного фильтра.</w:t>
            </w:r>
          </w:p>
        </w:tc>
        <w:tc>
          <w:tcPr>
            <w:tcW w:w="674" w:type="pct"/>
            <w:tcBorders>
              <w:top w:val="single" w:sz="4" w:space="0" w:color="auto"/>
              <w:left w:val="single" w:sz="4" w:space="0" w:color="auto"/>
              <w:bottom w:val="single" w:sz="4" w:space="0" w:color="auto"/>
              <w:right w:val="single" w:sz="4" w:space="0" w:color="auto"/>
            </w:tcBorders>
            <w:vAlign w:val="center"/>
            <w:hideMark/>
          </w:tcPr>
          <w:p w14:paraId="557C78FC" w14:textId="77777777" w:rsidR="00401A2E" w:rsidRPr="00401A2E" w:rsidRDefault="00401A2E" w:rsidP="00401A2E">
            <w:pPr>
              <w:jc w:val="center"/>
              <w:rPr>
                <w:rFonts w:ascii="Times New Roman" w:eastAsia="Calibri" w:hAnsi="Times New Roman" w:cs="Times New Roman"/>
                <w:bCs/>
                <w:sz w:val="20"/>
              </w:rPr>
            </w:pPr>
            <w:r w:rsidRPr="00401A2E">
              <w:rPr>
                <w:rFonts w:ascii="Times New Roman" w:eastAsia="Calibri" w:hAnsi="Times New Roman" w:cs="Times New Roman"/>
                <w:bCs/>
                <w:sz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3A407A" w14:textId="77777777" w:rsidR="00401A2E" w:rsidRPr="00401A2E" w:rsidRDefault="00401A2E" w:rsidP="00401A2E">
            <w:pPr>
              <w:rPr>
                <w:rFonts w:ascii="Times New Roman" w:eastAsia="Calibri" w:hAnsi="Times New Roman" w:cs="Times New Roman"/>
                <w:sz w:val="20"/>
              </w:rPr>
            </w:pPr>
          </w:p>
        </w:tc>
      </w:tr>
      <w:tr w:rsidR="00401A2E" w:rsidRPr="00401A2E" w14:paraId="3050C5C6" w14:textId="77777777" w:rsidTr="00AD582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84C66B" w14:textId="77777777" w:rsidR="00401A2E" w:rsidRPr="00401A2E" w:rsidRDefault="00401A2E" w:rsidP="00401A2E">
            <w:pPr>
              <w:rPr>
                <w:rFonts w:ascii="Times New Roman" w:eastAsia="Calibri" w:hAnsi="Times New Roman" w:cs="Times New Roman"/>
                <w:bCs/>
                <w:sz w:val="20"/>
              </w:rPr>
            </w:pPr>
          </w:p>
        </w:tc>
        <w:tc>
          <w:tcPr>
            <w:tcW w:w="3009" w:type="pct"/>
            <w:tcBorders>
              <w:top w:val="single" w:sz="4" w:space="0" w:color="auto"/>
              <w:left w:val="single" w:sz="4" w:space="0" w:color="auto"/>
              <w:bottom w:val="single" w:sz="4" w:space="0" w:color="auto"/>
              <w:right w:val="single" w:sz="4" w:space="0" w:color="auto"/>
            </w:tcBorders>
            <w:hideMark/>
          </w:tcPr>
          <w:p w14:paraId="0CBCFC8C" w14:textId="77777777" w:rsidR="00401A2E" w:rsidRPr="00401A2E" w:rsidRDefault="00401A2E" w:rsidP="00401A2E">
            <w:pPr>
              <w:jc w:val="both"/>
              <w:rPr>
                <w:rFonts w:ascii="Times New Roman" w:eastAsia="Calibri" w:hAnsi="Times New Roman" w:cs="Times New Roman"/>
                <w:b/>
                <w:bCs/>
                <w:sz w:val="20"/>
              </w:rPr>
            </w:pPr>
            <w:r w:rsidRPr="00401A2E">
              <w:rPr>
                <w:rFonts w:ascii="Times New Roman" w:eastAsia="Calibri" w:hAnsi="Times New Roman" w:cs="Times New Roman"/>
                <w:b/>
                <w:bCs/>
                <w:sz w:val="20"/>
              </w:rPr>
              <w:t xml:space="preserve">Самостоятельная работа обучающихся </w:t>
            </w:r>
          </w:p>
        </w:tc>
        <w:tc>
          <w:tcPr>
            <w:tcW w:w="674" w:type="pct"/>
            <w:tcBorders>
              <w:top w:val="single" w:sz="4" w:space="0" w:color="auto"/>
              <w:left w:val="single" w:sz="4" w:space="0" w:color="auto"/>
              <w:bottom w:val="single" w:sz="4" w:space="0" w:color="auto"/>
              <w:right w:val="single" w:sz="4" w:space="0" w:color="auto"/>
            </w:tcBorders>
            <w:vAlign w:val="center"/>
            <w:hideMark/>
          </w:tcPr>
          <w:p w14:paraId="49313C22" w14:textId="77777777" w:rsidR="00401A2E" w:rsidRPr="00401A2E" w:rsidRDefault="00401A2E" w:rsidP="00401A2E">
            <w:pPr>
              <w:jc w:val="center"/>
              <w:rPr>
                <w:rFonts w:ascii="Times New Roman" w:eastAsia="Calibri" w:hAnsi="Times New Roman" w:cs="Times New Roman"/>
                <w:b/>
                <w:bCs/>
                <w:sz w:val="20"/>
              </w:rPr>
            </w:pPr>
            <w:r w:rsidRPr="00401A2E">
              <w:rPr>
                <w:rFonts w:ascii="Times New Roman" w:eastAsia="Calibri" w:hAnsi="Times New Roman" w:cs="Times New Roman"/>
                <w:b/>
                <w:bCs/>
                <w:sz w:val="20"/>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DCC3D0" w14:textId="77777777" w:rsidR="00401A2E" w:rsidRPr="00401A2E" w:rsidRDefault="00401A2E" w:rsidP="00401A2E">
            <w:pPr>
              <w:rPr>
                <w:rFonts w:ascii="Times New Roman" w:eastAsia="Calibri" w:hAnsi="Times New Roman" w:cs="Times New Roman"/>
                <w:sz w:val="20"/>
              </w:rPr>
            </w:pPr>
          </w:p>
        </w:tc>
      </w:tr>
      <w:tr w:rsidR="00401A2E" w:rsidRPr="00401A2E" w14:paraId="3C227DDB" w14:textId="77777777" w:rsidTr="00AD5821">
        <w:trPr>
          <w:trHeight w:val="261"/>
        </w:trPr>
        <w:tc>
          <w:tcPr>
            <w:tcW w:w="689" w:type="pct"/>
            <w:vMerge w:val="restart"/>
            <w:tcBorders>
              <w:top w:val="single" w:sz="4" w:space="0" w:color="auto"/>
              <w:left w:val="single" w:sz="4" w:space="0" w:color="auto"/>
              <w:bottom w:val="single" w:sz="4" w:space="0" w:color="auto"/>
              <w:right w:val="single" w:sz="4" w:space="0" w:color="auto"/>
            </w:tcBorders>
            <w:hideMark/>
          </w:tcPr>
          <w:p w14:paraId="25C01426" w14:textId="77777777" w:rsidR="00401A2E" w:rsidRPr="00401A2E" w:rsidRDefault="00401A2E" w:rsidP="00401A2E">
            <w:pPr>
              <w:rPr>
                <w:rFonts w:ascii="Times New Roman" w:eastAsia="Calibri" w:hAnsi="Times New Roman" w:cs="Times New Roman"/>
                <w:b/>
                <w:bCs/>
                <w:sz w:val="20"/>
              </w:rPr>
            </w:pPr>
            <w:r w:rsidRPr="00401A2E">
              <w:rPr>
                <w:rFonts w:ascii="Times New Roman" w:eastAsia="Calibri" w:hAnsi="Times New Roman" w:cs="Times New Roman"/>
                <w:b/>
                <w:bCs/>
                <w:sz w:val="20"/>
              </w:rPr>
              <w:t xml:space="preserve">Тема 3.2. </w:t>
            </w:r>
          </w:p>
          <w:p w14:paraId="54D1C544" w14:textId="77777777" w:rsidR="00401A2E" w:rsidRPr="00401A2E" w:rsidRDefault="00401A2E" w:rsidP="00401A2E">
            <w:pPr>
              <w:rPr>
                <w:rFonts w:ascii="Times New Roman" w:eastAsia="Calibri" w:hAnsi="Times New Roman" w:cs="Times New Roman"/>
                <w:bCs/>
                <w:sz w:val="20"/>
              </w:rPr>
            </w:pPr>
            <w:r w:rsidRPr="00401A2E">
              <w:rPr>
                <w:rFonts w:ascii="Times New Roman" w:eastAsia="Calibri" w:hAnsi="Times New Roman" w:cs="Times New Roman"/>
                <w:bCs/>
                <w:sz w:val="20"/>
              </w:rPr>
              <w:t>Осуществление расчетов в специализированных пакетах прикладных программ</w:t>
            </w:r>
          </w:p>
        </w:tc>
        <w:tc>
          <w:tcPr>
            <w:tcW w:w="3009" w:type="pct"/>
            <w:tcBorders>
              <w:top w:val="single" w:sz="4" w:space="0" w:color="auto"/>
              <w:left w:val="single" w:sz="4" w:space="0" w:color="auto"/>
              <w:bottom w:val="single" w:sz="4" w:space="0" w:color="auto"/>
              <w:right w:val="single" w:sz="4" w:space="0" w:color="auto"/>
            </w:tcBorders>
            <w:hideMark/>
          </w:tcPr>
          <w:p w14:paraId="0E89A087" w14:textId="77777777" w:rsidR="00401A2E" w:rsidRPr="00401A2E" w:rsidRDefault="00401A2E" w:rsidP="00401A2E">
            <w:pPr>
              <w:jc w:val="both"/>
              <w:rPr>
                <w:rFonts w:ascii="Times New Roman" w:eastAsia="Calibri" w:hAnsi="Times New Roman" w:cs="Times New Roman"/>
                <w:b/>
                <w:bCs/>
                <w:sz w:val="20"/>
              </w:rPr>
            </w:pPr>
            <w:r w:rsidRPr="00401A2E">
              <w:rPr>
                <w:rFonts w:ascii="Times New Roman" w:eastAsia="Calibri" w:hAnsi="Times New Roman" w:cs="Times New Roman"/>
                <w:b/>
                <w:bCs/>
                <w:sz w:val="20"/>
              </w:rPr>
              <w:t xml:space="preserve">Содержание учебного материала </w:t>
            </w:r>
          </w:p>
        </w:tc>
        <w:tc>
          <w:tcPr>
            <w:tcW w:w="674" w:type="pct"/>
            <w:tcBorders>
              <w:top w:val="single" w:sz="4" w:space="0" w:color="auto"/>
              <w:left w:val="single" w:sz="4" w:space="0" w:color="auto"/>
              <w:bottom w:val="single" w:sz="4" w:space="0" w:color="auto"/>
              <w:right w:val="single" w:sz="4" w:space="0" w:color="auto"/>
            </w:tcBorders>
            <w:vAlign w:val="center"/>
            <w:hideMark/>
          </w:tcPr>
          <w:p w14:paraId="50E01C88" w14:textId="77777777" w:rsidR="00401A2E" w:rsidRPr="00401A2E" w:rsidRDefault="00401A2E" w:rsidP="00401A2E">
            <w:pPr>
              <w:jc w:val="center"/>
              <w:rPr>
                <w:rFonts w:ascii="Times New Roman" w:eastAsia="Calibri" w:hAnsi="Times New Roman" w:cs="Times New Roman"/>
                <w:b/>
                <w:sz w:val="20"/>
              </w:rPr>
            </w:pPr>
            <w:r w:rsidRPr="00401A2E">
              <w:rPr>
                <w:rFonts w:ascii="Times New Roman" w:eastAsia="Calibri" w:hAnsi="Times New Roman" w:cs="Times New Roman"/>
                <w:b/>
                <w:sz w:val="20"/>
              </w:rPr>
              <w:t>10</w:t>
            </w:r>
          </w:p>
        </w:tc>
        <w:tc>
          <w:tcPr>
            <w:tcW w:w="628" w:type="pct"/>
            <w:vMerge w:val="restart"/>
            <w:tcBorders>
              <w:top w:val="single" w:sz="4" w:space="0" w:color="auto"/>
              <w:left w:val="single" w:sz="4" w:space="0" w:color="auto"/>
              <w:bottom w:val="single" w:sz="4" w:space="0" w:color="auto"/>
              <w:right w:val="single" w:sz="4" w:space="0" w:color="auto"/>
            </w:tcBorders>
            <w:hideMark/>
          </w:tcPr>
          <w:p w14:paraId="40B35DCE" w14:textId="77777777" w:rsidR="00401A2E" w:rsidRPr="00401A2E" w:rsidRDefault="00401A2E" w:rsidP="00401A2E">
            <w:pPr>
              <w:rPr>
                <w:rFonts w:ascii="Times New Roman" w:eastAsia="Calibri" w:hAnsi="Times New Roman" w:cs="Times New Roman"/>
                <w:sz w:val="20"/>
              </w:rPr>
            </w:pPr>
            <w:r w:rsidRPr="00401A2E">
              <w:rPr>
                <w:rFonts w:ascii="Times New Roman" w:eastAsia="Calibri" w:hAnsi="Times New Roman" w:cs="Times New Roman"/>
                <w:sz w:val="20"/>
              </w:rPr>
              <w:t xml:space="preserve">ОК 1, ОК 2, ОК 5, ОК 9, ПК 2.2 </w:t>
            </w:r>
          </w:p>
        </w:tc>
      </w:tr>
      <w:tr w:rsidR="00401A2E" w:rsidRPr="00401A2E" w14:paraId="04BFB9F1" w14:textId="77777777" w:rsidTr="00AD582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43021E" w14:textId="77777777" w:rsidR="00401A2E" w:rsidRPr="00401A2E" w:rsidRDefault="00401A2E" w:rsidP="00401A2E">
            <w:pPr>
              <w:rPr>
                <w:rFonts w:ascii="Times New Roman" w:eastAsia="Calibri" w:hAnsi="Times New Roman" w:cs="Times New Roman"/>
                <w:bCs/>
                <w:sz w:val="20"/>
              </w:rPr>
            </w:pPr>
          </w:p>
        </w:tc>
        <w:tc>
          <w:tcPr>
            <w:tcW w:w="3009" w:type="pct"/>
            <w:tcBorders>
              <w:top w:val="single" w:sz="4" w:space="0" w:color="auto"/>
              <w:left w:val="single" w:sz="4" w:space="0" w:color="auto"/>
              <w:bottom w:val="single" w:sz="4" w:space="0" w:color="auto"/>
              <w:right w:val="single" w:sz="4" w:space="0" w:color="auto"/>
            </w:tcBorders>
            <w:hideMark/>
          </w:tcPr>
          <w:p w14:paraId="2FB4FE49" w14:textId="77777777" w:rsidR="00401A2E" w:rsidRPr="00401A2E" w:rsidRDefault="00401A2E" w:rsidP="00401A2E">
            <w:pPr>
              <w:jc w:val="both"/>
              <w:rPr>
                <w:rFonts w:ascii="Times New Roman" w:eastAsia="Calibri" w:hAnsi="Times New Roman" w:cs="Times New Roman"/>
                <w:b/>
                <w:bCs/>
                <w:sz w:val="20"/>
              </w:rPr>
            </w:pPr>
            <w:r w:rsidRPr="00401A2E">
              <w:rPr>
                <w:rFonts w:ascii="Times New Roman" w:eastAsia="Calibri" w:hAnsi="Times New Roman" w:cs="Times New Roman"/>
                <w:b/>
                <w:bCs/>
                <w:sz w:val="20"/>
              </w:rPr>
              <w:t xml:space="preserve">1.  </w:t>
            </w:r>
            <w:r w:rsidRPr="00401A2E">
              <w:rPr>
                <w:rFonts w:ascii="Times New Roman" w:eastAsia="Calibri" w:hAnsi="Times New Roman" w:cs="Times New Roman"/>
                <w:bCs/>
                <w:sz w:val="20"/>
              </w:rPr>
              <w:t>Общая характеристика пакетов прикладных программ для математических расчётов. Интерфейс. Работа с физическими величинами. Решение уравнений, символьные преобразования, построение графиков функций.</w:t>
            </w:r>
          </w:p>
        </w:tc>
        <w:tc>
          <w:tcPr>
            <w:tcW w:w="674" w:type="pct"/>
            <w:vMerge w:val="restart"/>
            <w:tcBorders>
              <w:top w:val="single" w:sz="4" w:space="0" w:color="auto"/>
              <w:left w:val="single" w:sz="4" w:space="0" w:color="auto"/>
              <w:bottom w:val="single" w:sz="4" w:space="0" w:color="auto"/>
              <w:right w:val="single" w:sz="4" w:space="0" w:color="auto"/>
            </w:tcBorders>
            <w:vAlign w:val="center"/>
            <w:hideMark/>
          </w:tcPr>
          <w:p w14:paraId="4D8BF1A3" w14:textId="77777777" w:rsidR="00401A2E" w:rsidRPr="00401A2E" w:rsidRDefault="00401A2E" w:rsidP="00401A2E">
            <w:pPr>
              <w:jc w:val="center"/>
              <w:rPr>
                <w:rFonts w:ascii="Times New Roman" w:eastAsia="Calibri" w:hAnsi="Times New Roman" w:cs="Times New Roman"/>
                <w:b/>
                <w:bCs/>
                <w:sz w:val="20"/>
              </w:rPr>
            </w:pPr>
            <w:r w:rsidRPr="00401A2E">
              <w:rPr>
                <w:rFonts w:ascii="Times New Roman" w:eastAsia="Calibri" w:hAnsi="Times New Roman" w:cs="Times New Roman"/>
                <w:b/>
                <w:bCs/>
                <w:sz w:val="20"/>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C1E01F" w14:textId="77777777" w:rsidR="00401A2E" w:rsidRPr="00401A2E" w:rsidRDefault="00401A2E" w:rsidP="00401A2E">
            <w:pPr>
              <w:rPr>
                <w:rFonts w:ascii="Times New Roman" w:eastAsia="Calibri" w:hAnsi="Times New Roman" w:cs="Times New Roman"/>
                <w:sz w:val="20"/>
              </w:rPr>
            </w:pPr>
          </w:p>
        </w:tc>
      </w:tr>
      <w:tr w:rsidR="00401A2E" w:rsidRPr="00401A2E" w14:paraId="225EF67C" w14:textId="77777777" w:rsidTr="00AD582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4CFA43" w14:textId="77777777" w:rsidR="00401A2E" w:rsidRPr="00401A2E" w:rsidRDefault="00401A2E" w:rsidP="00401A2E">
            <w:pPr>
              <w:rPr>
                <w:rFonts w:ascii="Times New Roman" w:eastAsia="Calibri" w:hAnsi="Times New Roman" w:cs="Times New Roman"/>
                <w:bCs/>
                <w:sz w:val="20"/>
              </w:rPr>
            </w:pPr>
          </w:p>
        </w:tc>
        <w:tc>
          <w:tcPr>
            <w:tcW w:w="3009" w:type="pct"/>
            <w:tcBorders>
              <w:top w:val="single" w:sz="4" w:space="0" w:color="auto"/>
              <w:left w:val="single" w:sz="4" w:space="0" w:color="auto"/>
              <w:bottom w:val="single" w:sz="4" w:space="0" w:color="auto"/>
              <w:right w:val="single" w:sz="4" w:space="0" w:color="auto"/>
            </w:tcBorders>
            <w:hideMark/>
          </w:tcPr>
          <w:p w14:paraId="0629C086" w14:textId="77777777" w:rsidR="00401A2E" w:rsidRPr="00401A2E" w:rsidRDefault="00401A2E" w:rsidP="00401A2E">
            <w:pPr>
              <w:jc w:val="both"/>
              <w:rPr>
                <w:rFonts w:ascii="Times New Roman" w:eastAsia="Calibri" w:hAnsi="Times New Roman" w:cs="Times New Roman"/>
                <w:b/>
                <w:bCs/>
                <w:sz w:val="20"/>
              </w:rPr>
            </w:pPr>
            <w:r w:rsidRPr="00401A2E">
              <w:rPr>
                <w:rFonts w:ascii="Times New Roman" w:eastAsia="Calibri" w:hAnsi="Times New Roman" w:cs="Times New Roman"/>
                <w:b/>
                <w:bCs/>
                <w:sz w:val="20"/>
              </w:rPr>
              <w:t xml:space="preserve">2. </w:t>
            </w:r>
            <w:r w:rsidRPr="00401A2E">
              <w:rPr>
                <w:rFonts w:ascii="Times New Roman" w:eastAsia="Calibri" w:hAnsi="Times New Roman" w:cs="Times New Roman"/>
                <w:bCs/>
                <w:sz w:val="20"/>
              </w:rPr>
              <w:t>Возможности визуального программирования динамических характеристик нелинейных систем с помощью программных модулей специализированных пакетов прикладных программ. Интерфейс, основные возможности, библиотеки.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CB828A" w14:textId="77777777" w:rsidR="00401A2E" w:rsidRPr="00401A2E" w:rsidRDefault="00401A2E" w:rsidP="00401A2E">
            <w:pPr>
              <w:rPr>
                <w:rFonts w:ascii="Times New Roman" w:eastAsia="Calibri" w:hAnsi="Times New Roman" w:cs="Times New Roman"/>
                <w:b/>
                <w:bCs/>
                <w:sz w:val="20"/>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5BA1E7" w14:textId="77777777" w:rsidR="00401A2E" w:rsidRPr="00401A2E" w:rsidRDefault="00401A2E" w:rsidP="00401A2E">
            <w:pPr>
              <w:rPr>
                <w:rFonts w:ascii="Times New Roman" w:eastAsia="Calibri" w:hAnsi="Times New Roman" w:cs="Times New Roman"/>
                <w:sz w:val="20"/>
              </w:rPr>
            </w:pPr>
          </w:p>
        </w:tc>
      </w:tr>
      <w:tr w:rsidR="00401A2E" w:rsidRPr="00401A2E" w14:paraId="0A0F0775" w14:textId="77777777" w:rsidTr="00AD582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22A52D" w14:textId="77777777" w:rsidR="00401A2E" w:rsidRPr="00401A2E" w:rsidRDefault="00401A2E" w:rsidP="00401A2E">
            <w:pPr>
              <w:rPr>
                <w:rFonts w:ascii="Times New Roman" w:eastAsia="Calibri" w:hAnsi="Times New Roman" w:cs="Times New Roman"/>
                <w:bCs/>
                <w:sz w:val="20"/>
              </w:rPr>
            </w:pPr>
          </w:p>
        </w:tc>
        <w:tc>
          <w:tcPr>
            <w:tcW w:w="3009" w:type="pct"/>
            <w:tcBorders>
              <w:top w:val="single" w:sz="4" w:space="0" w:color="auto"/>
              <w:left w:val="single" w:sz="4" w:space="0" w:color="auto"/>
              <w:bottom w:val="single" w:sz="4" w:space="0" w:color="auto"/>
              <w:right w:val="single" w:sz="4" w:space="0" w:color="auto"/>
            </w:tcBorders>
            <w:hideMark/>
          </w:tcPr>
          <w:p w14:paraId="3C2776AE" w14:textId="77777777" w:rsidR="00401A2E" w:rsidRPr="00401A2E" w:rsidRDefault="00401A2E" w:rsidP="00401A2E">
            <w:pPr>
              <w:jc w:val="both"/>
              <w:rPr>
                <w:rFonts w:ascii="Times New Roman" w:eastAsia="Calibri" w:hAnsi="Times New Roman" w:cs="Times New Roman"/>
                <w:b/>
                <w:sz w:val="20"/>
              </w:rPr>
            </w:pPr>
            <w:r w:rsidRPr="00401A2E">
              <w:rPr>
                <w:rFonts w:ascii="Times New Roman" w:eastAsia="Calibri" w:hAnsi="Times New Roman" w:cs="Times New Roman"/>
                <w:b/>
                <w:bCs/>
                <w:sz w:val="20"/>
              </w:rPr>
              <w:t>В том числе практических и лабораторных занятий</w:t>
            </w:r>
          </w:p>
        </w:tc>
        <w:tc>
          <w:tcPr>
            <w:tcW w:w="674" w:type="pct"/>
            <w:tcBorders>
              <w:top w:val="single" w:sz="4" w:space="0" w:color="auto"/>
              <w:left w:val="single" w:sz="4" w:space="0" w:color="auto"/>
              <w:bottom w:val="single" w:sz="4" w:space="0" w:color="auto"/>
              <w:right w:val="single" w:sz="4" w:space="0" w:color="auto"/>
            </w:tcBorders>
            <w:vAlign w:val="center"/>
            <w:hideMark/>
          </w:tcPr>
          <w:p w14:paraId="5100C80D" w14:textId="77777777" w:rsidR="00401A2E" w:rsidRPr="00401A2E" w:rsidRDefault="00401A2E" w:rsidP="00401A2E">
            <w:pPr>
              <w:jc w:val="center"/>
              <w:rPr>
                <w:rFonts w:ascii="Times New Roman" w:eastAsia="Calibri" w:hAnsi="Times New Roman" w:cs="Times New Roman"/>
                <w:b/>
                <w:bCs/>
                <w:sz w:val="20"/>
              </w:rPr>
            </w:pPr>
            <w:r w:rsidRPr="00401A2E">
              <w:rPr>
                <w:rFonts w:ascii="Times New Roman" w:eastAsia="Calibri" w:hAnsi="Times New Roman" w:cs="Times New Roman"/>
                <w:b/>
                <w:bCs/>
                <w:sz w:val="20"/>
              </w:rPr>
              <w:t>6/6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078892" w14:textId="77777777" w:rsidR="00401A2E" w:rsidRPr="00401A2E" w:rsidRDefault="00401A2E" w:rsidP="00401A2E">
            <w:pPr>
              <w:rPr>
                <w:rFonts w:ascii="Times New Roman" w:eastAsia="Calibri" w:hAnsi="Times New Roman" w:cs="Times New Roman"/>
                <w:sz w:val="20"/>
              </w:rPr>
            </w:pPr>
          </w:p>
        </w:tc>
      </w:tr>
      <w:tr w:rsidR="00401A2E" w:rsidRPr="00401A2E" w14:paraId="0CFD3D98" w14:textId="77777777" w:rsidTr="00AD582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9DD2BD" w14:textId="77777777" w:rsidR="00401A2E" w:rsidRPr="00401A2E" w:rsidRDefault="00401A2E" w:rsidP="00401A2E">
            <w:pPr>
              <w:rPr>
                <w:rFonts w:ascii="Times New Roman" w:eastAsia="Calibri" w:hAnsi="Times New Roman" w:cs="Times New Roman"/>
                <w:bCs/>
                <w:sz w:val="20"/>
              </w:rPr>
            </w:pPr>
          </w:p>
        </w:tc>
        <w:tc>
          <w:tcPr>
            <w:tcW w:w="3009" w:type="pct"/>
            <w:tcBorders>
              <w:top w:val="single" w:sz="4" w:space="0" w:color="auto"/>
              <w:left w:val="single" w:sz="4" w:space="0" w:color="auto"/>
              <w:bottom w:val="single" w:sz="4" w:space="0" w:color="auto"/>
              <w:right w:val="single" w:sz="4" w:space="0" w:color="auto"/>
            </w:tcBorders>
            <w:hideMark/>
          </w:tcPr>
          <w:p w14:paraId="2AAAA88E" w14:textId="77777777" w:rsidR="00401A2E" w:rsidRPr="00401A2E" w:rsidRDefault="00401A2E" w:rsidP="00401A2E">
            <w:pPr>
              <w:tabs>
                <w:tab w:val="left" w:pos="687"/>
              </w:tabs>
              <w:jc w:val="both"/>
              <w:rPr>
                <w:rFonts w:ascii="Times New Roman" w:eastAsia="Calibri" w:hAnsi="Times New Roman" w:cs="Times New Roman"/>
                <w:b/>
                <w:sz w:val="20"/>
              </w:rPr>
            </w:pPr>
            <w:r w:rsidRPr="00401A2E">
              <w:rPr>
                <w:rFonts w:ascii="Times New Roman" w:eastAsia="Calibri" w:hAnsi="Times New Roman" w:cs="Times New Roman"/>
                <w:b/>
                <w:sz w:val="20"/>
              </w:rPr>
              <w:t xml:space="preserve">1. Практическое занятие 9. </w:t>
            </w:r>
            <w:r w:rsidRPr="00401A2E">
              <w:rPr>
                <w:rFonts w:ascii="Times New Roman" w:eastAsia="Calibri" w:hAnsi="Times New Roman" w:cs="Times New Roman"/>
                <w:color w:val="000000"/>
                <w:sz w:val="20"/>
                <w:szCs w:val="20"/>
                <w:shd w:val="clear" w:color="auto" w:fill="FFFFFF"/>
              </w:rPr>
              <w:t>Осуществление простейших вычислений в специализированных пакетах прикладных программ, использование встроенных функций.</w:t>
            </w:r>
          </w:p>
        </w:tc>
        <w:tc>
          <w:tcPr>
            <w:tcW w:w="674" w:type="pct"/>
            <w:tcBorders>
              <w:top w:val="single" w:sz="4" w:space="0" w:color="auto"/>
              <w:left w:val="single" w:sz="4" w:space="0" w:color="auto"/>
              <w:bottom w:val="single" w:sz="4" w:space="0" w:color="auto"/>
              <w:right w:val="single" w:sz="4" w:space="0" w:color="auto"/>
            </w:tcBorders>
            <w:vAlign w:val="center"/>
            <w:hideMark/>
          </w:tcPr>
          <w:p w14:paraId="701107DB" w14:textId="77777777" w:rsidR="00401A2E" w:rsidRPr="00401A2E" w:rsidRDefault="00401A2E" w:rsidP="00401A2E">
            <w:pPr>
              <w:jc w:val="center"/>
              <w:rPr>
                <w:rFonts w:ascii="Times New Roman" w:eastAsia="Calibri" w:hAnsi="Times New Roman" w:cs="Times New Roman"/>
                <w:bCs/>
                <w:sz w:val="20"/>
              </w:rPr>
            </w:pPr>
            <w:r w:rsidRPr="00401A2E">
              <w:rPr>
                <w:rFonts w:ascii="Times New Roman" w:eastAsia="Calibri" w:hAnsi="Times New Roman" w:cs="Times New Roman"/>
                <w:bCs/>
                <w:sz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674635" w14:textId="77777777" w:rsidR="00401A2E" w:rsidRPr="00401A2E" w:rsidRDefault="00401A2E" w:rsidP="00401A2E">
            <w:pPr>
              <w:rPr>
                <w:rFonts w:ascii="Times New Roman" w:eastAsia="Calibri" w:hAnsi="Times New Roman" w:cs="Times New Roman"/>
                <w:sz w:val="20"/>
              </w:rPr>
            </w:pPr>
          </w:p>
        </w:tc>
      </w:tr>
      <w:tr w:rsidR="00401A2E" w:rsidRPr="00401A2E" w14:paraId="37FF1E9C" w14:textId="77777777" w:rsidTr="00AD582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3097A1" w14:textId="77777777" w:rsidR="00401A2E" w:rsidRPr="00401A2E" w:rsidRDefault="00401A2E" w:rsidP="00401A2E">
            <w:pPr>
              <w:rPr>
                <w:rFonts w:ascii="Times New Roman" w:eastAsia="Calibri" w:hAnsi="Times New Roman" w:cs="Times New Roman"/>
                <w:bCs/>
                <w:sz w:val="20"/>
              </w:rPr>
            </w:pPr>
          </w:p>
        </w:tc>
        <w:tc>
          <w:tcPr>
            <w:tcW w:w="3009" w:type="pct"/>
            <w:tcBorders>
              <w:top w:val="single" w:sz="4" w:space="0" w:color="auto"/>
              <w:left w:val="single" w:sz="4" w:space="0" w:color="auto"/>
              <w:bottom w:val="single" w:sz="4" w:space="0" w:color="auto"/>
              <w:right w:val="single" w:sz="4" w:space="0" w:color="auto"/>
            </w:tcBorders>
            <w:vAlign w:val="bottom"/>
            <w:hideMark/>
          </w:tcPr>
          <w:p w14:paraId="6535EA28" w14:textId="77777777" w:rsidR="00401A2E" w:rsidRPr="00401A2E" w:rsidRDefault="00401A2E" w:rsidP="00401A2E">
            <w:pPr>
              <w:jc w:val="both"/>
              <w:rPr>
                <w:rFonts w:ascii="Times New Roman" w:eastAsia="Calibri" w:hAnsi="Times New Roman" w:cs="Times New Roman"/>
                <w:b/>
                <w:sz w:val="20"/>
              </w:rPr>
            </w:pPr>
            <w:r w:rsidRPr="00401A2E">
              <w:rPr>
                <w:rFonts w:ascii="Times New Roman" w:eastAsia="Calibri" w:hAnsi="Times New Roman" w:cs="Times New Roman"/>
                <w:b/>
                <w:sz w:val="20"/>
              </w:rPr>
              <w:t xml:space="preserve">2. Практическое занятие 10. </w:t>
            </w:r>
            <w:r w:rsidRPr="00401A2E">
              <w:rPr>
                <w:rFonts w:ascii="Times New Roman" w:eastAsia="Calibri" w:hAnsi="Times New Roman" w:cs="Times New Roman"/>
                <w:sz w:val="20"/>
              </w:rPr>
              <w:t xml:space="preserve">Построение графиков и диаграмм </w:t>
            </w:r>
            <w:r w:rsidRPr="00401A2E">
              <w:rPr>
                <w:rFonts w:ascii="Times New Roman" w:eastAsia="Calibri" w:hAnsi="Times New Roman" w:cs="Times New Roman"/>
                <w:color w:val="000000"/>
                <w:sz w:val="20"/>
                <w:szCs w:val="20"/>
                <w:shd w:val="clear" w:color="auto" w:fill="FFFFFF"/>
              </w:rPr>
              <w:t>в специализированных пакетах прикладных программ.</w:t>
            </w:r>
          </w:p>
        </w:tc>
        <w:tc>
          <w:tcPr>
            <w:tcW w:w="674" w:type="pct"/>
            <w:tcBorders>
              <w:top w:val="single" w:sz="4" w:space="0" w:color="auto"/>
              <w:left w:val="single" w:sz="4" w:space="0" w:color="auto"/>
              <w:bottom w:val="single" w:sz="4" w:space="0" w:color="auto"/>
              <w:right w:val="single" w:sz="4" w:space="0" w:color="auto"/>
            </w:tcBorders>
            <w:vAlign w:val="center"/>
            <w:hideMark/>
          </w:tcPr>
          <w:p w14:paraId="6064E53C" w14:textId="77777777" w:rsidR="00401A2E" w:rsidRPr="00401A2E" w:rsidRDefault="00401A2E" w:rsidP="00401A2E">
            <w:pPr>
              <w:jc w:val="center"/>
              <w:rPr>
                <w:rFonts w:ascii="Times New Roman" w:eastAsia="Calibri" w:hAnsi="Times New Roman" w:cs="Times New Roman"/>
                <w:sz w:val="20"/>
              </w:rPr>
            </w:pPr>
            <w:r w:rsidRPr="00401A2E">
              <w:rPr>
                <w:rFonts w:ascii="Times New Roman" w:eastAsia="Calibri" w:hAnsi="Times New Roman" w:cs="Times New Roman"/>
                <w:bCs/>
                <w:sz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BB0D6F" w14:textId="77777777" w:rsidR="00401A2E" w:rsidRPr="00401A2E" w:rsidRDefault="00401A2E" w:rsidP="00401A2E">
            <w:pPr>
              <w:rPr>
                <w:rFonts w:ascii="Times New Roman" w:eastAsia="Calibri" w:hAnsi="Times New Roman" w:cs="Times New Roman"/>
                <w:sz w:val="20"/>
              </w:rPr>
            </w:pPr>
          </w:p>
        </w:tc>
      </w:tr>
      <w:tr w:rsidR="00401A2E" w:rsidRPr="00401A2E" w14:paraId="4BFA5A0C" w14:textId="77777777" w:rsidTr="00AD582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4624DB" w14:textId="77777777" w:rsidR="00401A2E" w:rsidRPr="00401A2E" w:rsidRDefault="00401A2E" w:rsidP="00401A2E">
            <w:pPr>
              <w:rPr>
                <w:rFonts w:ascii="Times New Roman" w:eastAsia="Calibri" w:hAnsi="Times New Roman" w:cs="Times New Roman"/>
                <w:bCs/>
                <w:sz w:val="20"/>
              </w:rPr>
            </w:pPr>
          </w:p>
        </w:tc>
        <w:tc>
          <w:tcPr>
            <w:tcW w:w="3009" w:type="pct"/>
            <w:tcBorders>
              <w:top w:val="single" w:sz="4" w:space="0" w:color="auto"/>
              <w:left w:val="single" w:sz="4" w:space="0" w:color="auto"/>
              <w:bottom w:val="single" w:sz="4" w:space="0" w:color="auto"/>
              <w:right w:val="single" w:sz="4" w:space="0" w:color="auto"/>
            </w:tcBorders>
            <w:vAlign w:val="bottom"/>
            <w:hideMark/>
          </w:tcPr>
          <w:p w14:paraId="0B00CBC4" w14:textId="77777777" w:rsidR="00401A2E" w:rsidRPr="00401A2E" w:rsidRDefault="00401A2E" w:rsidP="00401A2E">
            <w:pPr>
              <w:jc w:val="both"/>
              <w:rPr>
                <w:rFonts w:ascii="Times New Roman" w:eastAsia="Calibri" w:hAnsi="Times New Roman" w:cs="Times New Roman"/>
                <w:b/>
                <w:sz w:val="20"/>
              </w:rPr>
            </w:pPr>
            <w:r w:rsidRPr="00401A2E">
              <w:rPr>
                <w:rFonts w:ascii="Times New Roman" w:eastAsia="Calibri" w:hAnsi="Times New Roman" w:cs="Times New Roman"/>
                <w:b/>
                <w:sz w:val="20"/>
              </w:rPr>
              <w:t xml:space="preserve">2. Практическое занятие 11. </w:t>
            </w:r>
            <w:r w:rsidRPr="00401A2E">
              <w:rPr>
                <w:rFonts w:ascii="Times New Roman" w:eastAsia="Calibri" w:hAnsi="Times New Roman" w:cs="Times New Roman"/>
                <w:sz w:val="20"/>
              </w:rPr>
              <w:t>Осуществление визуального моделирования динамических систем.</w:t>
            </w:r>
          </w:p>
        </w:tc>
        <w:tc>
          <w:tcPr>
            <w:tcW w:w="674" w:type="pct"/>
            <w:tcBorders>
              <w:top w:val="single" w:sz="4" w:space="0" w:color="auto"/>
              <w:left w:val="single" w:sz="4" w:space="0" w:color="auto"/>
              <w:bottom w:val="single" w:sz="4" w:space="0" w:color="auto"/>
              <w:right w:val="single" w:sz="4" w:space="0" w:color="auto"/>
            </w:tcBorders>
            <w:vAlign w:val="center"/>
            <w:hideMark/>
          </w:tcPr>
          <w:p w14:paraId="3895C863" w14:textId="77777777" w:rsidR="00401A2E" w:rsidRPr="00401A2E" w:rsidRDefault="00401A2E" w:rsidP="00401A2E">
            <w:pPr>
              <w:jc w:val="center"/>
              <w:rPr>
                <w:rFonts w:ascii="Times New Roman" w:eastAsia="Calibri" w:hAnsi="Times New Roman" w:cs="Times New Roman"/>
                <w:bCs/>
                <w:sz w:val="20"/>
              </w:rPr>
            </w:pPr>
            <w:r w:rsidRPr="00401A2E">
              <w:rPr>
                <w:rFonts w:ascii="Times New Roman" w:eastAsia="Calibri" w:hAnsi="Times New Roman" w:cs="Times New Roman"/>
                <w:bCs/>
                <w:sz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3561EB" w14:textId="77777777" w:rsidR="00401A2E" w:rsidRPr="00401A2E" w:rsidRDefault="00401A2E" w:rsidP="00401A2E">
            <w:pPr>
              <w:rPr>
                <w:rFonts w:ascii="Times New Roman" w:eastAsia="Calibri" w:hAnsi="Times New Roman" w:cs="Times New Roman"/>
                <w:sz w:val="20"/>
              </w:rPr>
            </w:pPr>
          </w:p>
        </w:tc>
      </w:tr>
      <w:tr w:rsidR="00401A2E" w:rsidRPr="00401A2E" w14:paraId="13575038" w14:textId="77777777" w:rsidTr="00AD582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5D6ADB" w14:textId="77777777" w:rsidR="00401A2E" w:rsidRPr="00401A2E" w:rsidRDefault="00401A2E" w:rsidP="00401A2E">
            <w:pPr>
              <w:rPr>
                <w:rFonts w:ascii="Times New Roman" w:eastAsia="Calibri" w:hAnsi="Times New Roman" w:cs="Times New Roman"/>
                <w:bCs/>
                <w:sz w:val="20"/>
              </w:rPr>
            </w:pPr>
          </w:p>
        </w:tc>
        <w:tc>
          <w:tcPr>
            <w:tcW w:w="3009" w:type="pct"/>
            <w:tcBorders>
              <w:top w:val="single" w:sz="4" w:space="0" w:color="auto"/>
              <w:left w:val="single" w:sz="4" w:space="0" w:color="auto"/>
              <w:bottom w:val="single" w:sz="4" w:space="0" w:color="auto"/>
              <w:right w:val="single" w:sz="4" w:space="0" w:color="auto"/>
            </w:tcBorders>
            <w:hideMark/>
          </w:tcPr>
          <w:p w14:paraId="40D92DFF" w14:textId="77777777" w:rsidR="00401A2E" w:rsidRPr="00401A2E" w:rsidRDefault="00401A2E" w:rsidP="00401A2E">
            <w:pPr>
              <w:jc w:val="both"/>
              <w:rPr>
                <w:rFonts w:ascii="Times New Roman" w:eastAsia="Calibri" w:hAnsi="Times New Roman" w:cs="Times New Roman"/>
                <w:b/>
                <w:bCs/>
                <w:sz w:val="20"/>
              </w:rPr>
            </w:pPr>
            <w:r w:rsidRPr="00401A2E">
              <w:rPr>
                <w:rFonts w:ascii="Times New Roman" w:eastAsia="Calibri" w:hAnsi="Times New Roman" w:cs="Times New Roman"/>
                <w:b/>
                <w:bCs/>
                <w:sz w:val="20"/>
              </w:rPr>
              <w:t xml:space="preserve">Самостоятельная работа обучающихся </w:t>
            </w:r>
          </w:p>
        </w:tc>
        <w:tc>
          <w:tcPr>
            <w:tcW w:w="674" w:type="pct"/>
            <w:tcBorders>
              <w:top w:val="single" w:sz="4" w:space="0" w:color="auto"/>
              <w:left w:val="single" w:sz="4" w:space="0" w:color="auto"/>
              <w:bottom w:val="single" w:sz="4" w:space="0" w:color="auto"/>
              <w:right w:val="single" w:sz="4" w:space="0" w:color="auto"/>
            </w:tcBorders>
            <w:vAlign w:val="center"/>
            <w:hideMark/>
          </w:tcPr>
          <w:p w14:paraId="66C672B1" w14:textId="77777777" w:rsidR="00401A2E" w:rsidRPr="00401A2E" w:rsidRDefault="00401A2E" w:rsidP="00401A2E">
            <w:pPr>
              <w:jc w:val="center"/>
              <w:rPr>
                <w:rFonts w:ascii="Times New Roman" w:eastAsia="Calibri" w:hAnsi="Times New Roman" w:cs="Times New Roman"/>
                <w:b/>
                <w:bCs/>
                <w:sz w:val="20"/>
              </w:rPr>
            </w:pPr>
            <w:r w:rsidRPr="00401A2E">
              <w:rPr>
                <w:rFonts w:ascii="Times New Roman" w:eastAsia="Calibri" w:hAnsi="Times New Roman" w:cs="Times New Roman"/>
                <w:b/>
                <w:bCs/>
                <w:sz w:val="20"/>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2ACF15" w14:textId="77777777" w:rsidR="00401A2E" w:rsidRPr="00401A2E" w:rsidRDefault="00401A2E" w:rsidP="00401A2E">
            <w:pPr>
              <w:rPr>
                <w:rFonts w:ascii="Times New Roman" w:eastAsia="Calibri" w:hAnsi="Times New Roman" w:cs="Times New Roman"/>
                <w:sz w:val="20"/>
              </w:rPr>
            </w:pPr>
          </w:p>
        </w:tc>
      </w:tr>
      <w:tr w:rsidR="00401A2E" w:rsidRPr="00401A2E" w14:paraId="1240C829" w14:textId="77777777" w:rsidTr="00AD5821">
        <w:trPr>
          <w:trHeight w:val="20"/>
        </w:trPr>
        <w:tc>
          <w:tcPr>
            <w:tcW w:w="3698" w:type="pct"/>
            <w:gridSpan w:val="2"/>
            <w:tcBorders>
              <w:top w:val="single" w:sz="4" w:space="0" w:color="auto"/>
              <w:left w:val="single" w:sz="4" w:space="0" w:color="auto"/>
              <w:bottom w:val="single" w:sz="4" w:space="0" w:color="auto"/>
              <w:right w:val="single" w:sz="4" w:space="0" w:color="auto"/>
            </w:tcBorders>
            <w:hideMark/>
          </w:tcPr>
          <w:p w14:paraId="17AD23ED" w14:textId="77777777" w:rsidR="00401A2E" w:rsidRPr="00401A2E" w:rsidRDefault="00401A2E" w:rsidP="00401A2E">
            <w:pPr>
              <w:jc w:val="both"/>
              <w:rPr>
                <w:rFonts w:ascii="Times New Roman" w:eastAsia="Calibri" w:hAnsi="Times New Roman" w:cs="Times New Roman"/>
                <w:b/>
                <w:bCs/>
                <w:sz w:val="20"/>
              </w:rPr>
            </w:pPr>
            <w:r w:rsidRPr="00401A2E">
              <w:rPr>
                <w:rFonts w:ascii="Times New Roman" w:eastAsia="Calibri" w:hAnsi="Times New Roman" w:cs="Times New Roman"/>
                <w:b/>
                <w:bCs/>
                <w:sz w:val="20"/>
              </w:rPr>
              <w:t xml:space="preserve">Раздел 4. </w:t>
            </w:r>
            <w:r w:rsidRPr="00401A2E">
              <w:rPr>
                <w:rFonts w:ascii="Times New Roman" w:eastAsia="Calibri" w:hAnsi="Times New Roman" w:cs="Times New Roman"/>
                <w:b/>
                <w:bCs/>
                <w:sz w:val="20"/>
                <w:szCs w:val="20"/>
              </w:rPr>
              <w:t>Методы планирования и анализа проведенных работ.</w:t>
            </w:r>
          </w:p>
        </w:tc>
        <w:tc>
          <w:tcPr>
            <w:tcW w:w="674" w:type="pct"/>
            <w:tcBorders>
              <w:top w:val="single" w:sz="4" w:space="0" w:color="auto"/>
              <w:left w:val="single" w:sz="4" w:space="0" w:color="auto"/>
              <w:bottom w:val="single" w:sz="4" w:space="0" w:color="auto"/>
              <w:right w:val="single" w:sz="4" w:space="0" w:color="auto"/>
            </w:tcBorders>
            <w:hideMark/>
          </w:tcPr>
          <w:p w14:paraId="6847FBAF" w14:textId="77777777" w:rsidR="00401A2E" w:rsidRPr="00401A2E" w:rsidRDefault="00401A2E" w:rsidP="00401A2E">
            <w:pPr>
              <w:jc w:val="center"/>
              <w:rPr>
                <w:rFonts w:ascii="Times New Roman" w:eastAsia="Calibri" w:hAnsi="Times New Roman" w:cs="Times New Roman"/>
                <w:b/>
                <w:bCs/>
                <w:i/>
                <w:iCs/>
                <w:sz w:val="20"/>
              </w:rPr>
            </w:pPr>
            <w:r w:rsidRPr="00401A2E">
              <w:rPr>
                <w:rFonts w:ascii="Times New Roman" w:eastAsia="Calibri" w:hAnsi="Times New Roman" w:cs="Times New Roman"/>
                <w:b/>
                <w:iCs/>
                <w:sz w:val="20"/>
              </w:rPr>
              <w:t>14/8</w:t>
            </w:r>
          </w:p>
        </w:tc>
        <w:tc>
          <w:tcPr>
            <w:tcW w:w="628" w:type="pct"/>
            <w:tcBorders>
              <w:top w:val="single" w:sz="4" w:space="0" w:color="auto"/>
              <w:left w:val="single" w:sz="4" w:space="0" w:color="auto"/>
              <w:bottom w:val="single" w:sz="4" w:space="0" w:color="auto"/>
              <w:right w:val="single" w:sz="4" w:space="0" w:color="auto"/>
            </w:tcBorders>
          </w:tcPr>
          <w:p w14:paraId="2C8F5872" w14:textId="77777777" w:rsidR="00401A2E" w:rsidRPr="00401A2E" w:rsidRDefault="00401A2E" w:rsidP="00401A2E">
            <w:pPr>
              <w:jc w:val="center"/>
              <w:rPr>
                <w:rFonts w:ascii="Times New Roman" w:eastAsia="Calibri" w:hAnsi="Times New Roman" w:cs="Times New Roman"/>
                <w:b/>
                <w:bCs/>
                <w:i/>
                <w:iCs/>
                <w:sz w:val="20"/>
              </w:rPr>
            </w:pPr>
          </w:p>
        </w:tc>
      </w:tr>
      <w:tr w:rsidR="00401A2E" w:rsidRPr="00401A2E" w14:paraId="1A2FED7F" w14:textId="77777777" w:rsidTr="00AD5821">
        <w:trPr>
          <w:trHeight w:val="20"/>
        </w:trPr>
        <w:tc>
          <w:tcPr>
            <w:tcW w:w="689" w:type="pct"/>
            <w:vMerge w:val="restart"/>
            <w:tcBorders>
              <w:top w:val="single" w:sz="4" w:space="0" w:color="auto"/>
              <w:left w:val="single" w:sz="4" w:space="0" w:color="auto"/>
              <w:bottom w:val="single" w:sz="4" w:space="0" w:color="auto"/>
              <w:right w:val="single" w:sz="4" w:space="0" w:color="auto"/>
            </w:tcBorders>
            <w:hideMark/>
          </w:tcPr>
          <w:p w14:paraId="5A4B8FF4" w14:textId="77777777" w:rsidR="00401A2E" w:rsidRPr="00401A2E" w:rsidRDefault="00401A2E" w:rsidP="00401A2E">
            <w:pPr>
              <w:rPr>
                <w:rFonts w:ascii="Times New Roman" w:eastAsia="Calibri" w:hAnsi="Times New Roman" w:cs="Times New Roman"/>
                <w:b/>
                <w:bCs/>
                <w:sz w:val="20"/>
              </w:rPr>
            </w:pPr>
            <w:r w:rsidRPr="00401A2E">
              <w:rPr>
                <w:rFonts w:ascii="Times New Roman" w:eastAsia="Calibri" w:hAnsi="Times New Roman" w:cs="Times New Roman"/>
                <w:b/>
                <w:bCs/>
                <w:sz w:val="20"/>
              </w:rPr>
              <w:t xml:space="preserve">Тема 4.1 </w:t>
            </w:r>
          </w:p>
          <w:p w14:paraId="1FDE7349" w14:textId="77777777" w:rsidR="00401A2E" w:rsidRPr="00401A2E" w:rsidRDefault="00401A2E" w:rsidP="00401A2E">
            <w:pPr>
              <w:rPr>
                <w:rFonts w:ascii="Times New Roman" w:eastAsia="Calibri" w:hAnsi="Times New Roman" w:cs="Times New Roman"/>
                <w:bCs/>
                <w:sz w:val="20"/>
              </w:rPr>
            </w:pPr>
            <w:r w:rsidRPr="00401A2E">
              <w:rPr>
                <w:rFonts w:ascii="Times New Roman" w:eastAsia="Calibri" w:hAnsi="Times New Roman" w:cs="Times New Roman"/>
                <w:sz w:val="20"/>
              </w:rPr>
              <w:t>Применение программных продуктов для планирования и анализа проведения работ.</w:t>
            </w:r>
          </w:p>
        </w:tc>
        <w:tc>
          <w:tcPr>
            <w:tcW w:w="3009" w:type="pct"/>
            <w:tcBorders>
              <w:top w:val="single" w:sz="4" w:space="0" w:color="auto"/>
              <w:left w:val="single" w:sz="4" w:space="0" w:color="auto"/>
              <w:bottom w:val="single" w:sz="4" w:space="0" w:color="auto"/>
              <w:right w:val="single" w:sz="4" w:space="0" w:color="auto"/>
            </w:tcBorders>
            <w:hideMark/>
          </w:tcPr>
          <w:p w14:paraId="33F983B9" w14:textId="77777777" w:rsidR="00401A2E" w:rsidRPr="00401A2E" w:rsidRDefault="00401A2E" w:rsidP="00401A2E">
            <w:pPr>
              <w:jc w:val="both"/>
              <w:rPr>
                <w:rFonts w:ascii="Times New Roman" w:eastAsia="Calibri" w:hAnsi="Times New Roman" w:cs="Times New Roman"/>
                <w:b/>
                <w:bCs/>
                <w:sz w:val="20"/>
              </w:rPr>
            </w:pPr>
            <w:r w:rsidRPr="00401A2E">
              <w:rPr>
                <w:rFonts w:ascii="Times New Roman" w:eastAsia="Calibri" w:hAnsi="Times New Roman" w:cs="Times New Roman"/>
                <w:b/>
                <w:bCs/>
                <w:sz w:val="20"/>
              </w:rPr>
              <w:t xml:space="preserve">Содержание учебного материала </w:t>
            </w:r>
          </w:p>
        </w:tc>
        <w:tc>
          <w:tcPr>
            <w:tcW w:w="674" w:type="pct"/>
            <w:tcBorders>
              <w:top w:val="single" w:sz="4" w:space="0" w:color="auto"/>
              <w:left w:val="single" w:sz="4" w:space="0" w:color="auto"/>
              <w:bottom w:val="single" w:sz="4" w:space="0" w:color="auto"/>
              <w:right w:val="single" w:sz="4" w:space="0" w:color="auto"/>
            </w:tcBorders>
            <w:vAlign w:val="center"/>
            <w:hideMark/>
          </w:tcPr>
          <w:p w14:paraId="063F1FA3" w14:textId="77777777" w:rsidR="00401A2E" w:rsidRPr="00401A2E" w:rsidRDefault="00401A2E" w:rsidP="00401A2E">
            <w:pPr>
              <w:jc w:val="center"/>
              <w:rPr>
                <w:rFonts w:ascii="Times New Roman" w:eastAsia="Calibri" w:hAnsi="Times New Roman" w:cs="Times New Roman"/>
                <w:b/>
                <w:sz w:val="20"/>
              </w:rPr>
            </w:pPr>
            <w:r w:rsidRPr="00401A2E">
              <w:rPr>
                <w:rFonts w:ascii="Times New Roman" w:eastAsia="Calibri" w:hAnsi="Times New Roman" w:cs="Times New Roman"/>
                <w:b/>
                <w:sz w:val="20"/>
              </w:rPr>
              <w:t>14</w:t>
            </w:r>
          </w:p>
        </w:tc>
        <w:tc>
          <w:tcPr>
            <w:tcW w:w="628" w:type="pct"/>
            <w:vMerge w:val="restart"/>
            <w:tcBorders>
              <w:top w:val="single" w:sz="4" w:space="0" w:color="auto"/>
              <w:left w:val="single" w:sz="4" w:space="0" w:color="auto"/>
              <w:bottom w:val="single" w:sz="4" w:space="0" w:color="auto"/>
              <w:right w:val="single" w:sz="4" w:space="0" w:color="auto"/>
            </w:tcBorders>
            <w:hideMark/>
          </w:tcPr>
          <w:p w14:paraId="3EAD5202" w14:textId="77777777" w:rsidR="00401A2E" w:rsidRPr="00401A2E" w:rsidRDefault="00401A2E" w:rsidP="00401A2E">
            <w:pPr>
              <w:rPr>
                <w:rFonts w:ascii="Times New Roman" w:eastAsia="Calibri" w:hAnsi="Times New Roman" w:cs="Times New Roman"/>
                <w:sz w:val="20"/>
              </w:rPr>
            </w:pPr>
            <w:r w:rsidRPr="00401A2E">
              <w:rPr>
                <w:rFonts w:ascii="Times New Roman" w:eastAsia="Calibri" w:hAnsi="Times New Roman" w:cs="Times New Roman"/>
                <w:sz w:val="20"/>
              </w:rPr>
              <w:t xml:space="preserve">ОК 1, ОК 2, ОК 5, ОК 9, ПК 2.2 </w:t>
            </w:r>
          </w:p>
        </w:tc>
      </w:tr>
      <w:tr w:rsidR="00401A2E" w:rsidRPr="00401A2E" w14:paraId="0B984FF4" w14:textId="77777777" w:rsidTr="00AD582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B6E1A7" w14:textId="77777777" w:rsidR="00401A2E" w:rsidRPr="00401A2E" w:rsidRDefault="00401A2E" w:rsidP="00401A2E">
            <w:pPr>
              <w:rPr>
                <w:rFonts w:ascii="Times New Roman" w:eastAsia="Calibri" w:hAnsi="Times New Roman" w:cs="Times New Roman"/>
                <w:bCs/>
                <w:sz w:val="20"/>
              </w:rPr>
            </w:pPr>
          </w:p>
        </w:tc>
        <w:tc>
          <w:tcPr>
            <w:tcW w:w="3009" w:type="pct"/>
            <w:tcBorders>
              <w:top w:val="single" w:sz="4" w:space="0" w:color="auto"/>
              <w:left w:val="single" w:sz="4" w:space="0" w:color="auto"/>
              <w:bottom w:val="single" w:sz="4" w:space="0" w:color="auto"/>
              <w:right w:val="single" w:sz="4" w:space="0" w:color="auto"/>
            </w:tcBorders>
            <w:hideMark/>
          </w:tcPr>
          <w:p w14:paraId="71FB8634" w14:textId="77777777" w:rsidR="00401A2E" w:rsidRPr="00401A2E" w:rsidRDefault="00401A2E" w:rsidP="00401A2E">
            <w:pPr>
              <w:jc w:val="both"/>
              <w:rPr>
                <w:rFonts w:ascii="Times New Roman" w:eastAsia="Calibri" w:hAnsi="Times New Roman" w:cs="Times New Roman"/>
                <w:b/>
                <w:bCs/>
                <w:sz w:val="20"/>
              </w:rPr>
            </w:pPr>
            <w:r w:rsidRPr="00401A2E">
              <w:rPr>
                <w:rFonts w:ascii="Times New Roman" w:eastAsia="Calibri" w:hAnsi="Times New Roman" w:cs="Times New Roman"/>
                <w:b/>
                <w:bCs/>
                <w:sz w:val="20"/>
              </w:rPr>
              <w:t xml:space="preserve">1. </w:t>
            </w:r>
            <w:r w:rsidRPr="00401A2E">
              <w:rPr>
                <w:rFonts w:ascii="Times New Roman" w:eastAsia="Calibri" w:hAnsi="Times New Roman" w:cs="Times New Roman"/>
                <w:bCs/>
                <w:sz w:val="20"/>
              </w:rPr>
              <w:t xml:space="preserve">Понятие сетевого планирования и управления, временной резерв, ранние и поздние сроки выполнения работ проекта. </w:t>
            </w:r>
          </w:p>
        </w:tc>
        <w:tc>
          <w:tcPr>
            <w:tcW w:w="674" w:type="pct"/>
            <w:vMerge w:val="restart"/>
            <w:tcBorders>
              <w:top w:val="single" w:sz="4" w:space="0" w:color="auto"/>
              <w:left w:val="single" w:sz="4" w:space="0" w:color="auto"/>
              <w:right w:val="single" w:sz="4" w:space="0" w:color="auto"/>
            </w:tcBorders>
            <w:vAlign w:val="center"/>
            <w:hideMark/>
          </w:tcPr>
          <w:p w14:paraId="59585E1E" w14:textId="77777777" w:rsidR="00401A2E" w:rsidRPr="00401A2E" w:rsidRDefault="00401A2E" w:rsidP="00401A2E">
            <w:pPr>
              <w:jc w:val="center"/>
              <w:rPr>
                <w:rFonts w:ascii="Times New Roman" w:eastAsia="Calibri" w:hAnsi="Times New Roman" w:cs="Times New Roman"/>
                <w:b/>
                <w:bCs/>
                <w:sz w:val="20"/>
                <w:lang w:val="en-US"/>
              </w:rPr>
            </w:pPr>
            <w:r w:rsidRPr="00401A2E">
              <w:rPr>
                <w:rFonts w:ascii="Times New Roman" w:eastAsia="Calibri" w:hAnsi="Times New Roman" w:cs="Times New Roman"/>
                <w:b/>
                <w:bCs/>
                <w:sz w:val="20"/>
                <w:lang w:val="en-US"/>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1F8E06" w14:textId="77777777" w:rsidR="00401A2E" w:rsidRPr="00401A2E" w:rsidRDefault="00401A2E" w:rsidP="00401A2E">
            <w:pPr>
              <w:rPr>
                <w:rFonts w:ascii="Times New Roman" w:eastAsia="Calibri" w:hAnsi="Times New Roman" w:cs="Times New Roman"/>
                <w:sz w:val="20"/>
              </w:rPr>
            </w:pPr>
          </w:p>
        </w:tc>
      </w:tr>
      <w:tr w:rsidR="00401A2E" w:rsidRPr="00401A2E" w14:paraId="4C9A1836" w14:textId="77777777" w:rsidTr="00AD582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3FF9F6" w14:textId="77777777" w:rsidR="00401A2E" w:rsidRPr="00401A2E" w:rsidRDefault="00401A2E" w:rsidP="00401A2E">
            <w:pPr>
              <w:rPr>
                <w:rFonts w:ascii="Times New Roman" w:eastAsia="Calibri" w:hAnsi="Times New Roman" w:cs="Times New Roman"/>
                <w:bCs/>
                <w:sz w:val="20"/>
              </w:rPr>
            </w:pPr>
          </w:p>
        </w:tc>
        <w:tc>
          <w:tcPr>
            <w:tcW w:w="3009" w:type="pct"/>
            <w:tcBorders>
              <w:top w:val="single" w:sz="4" w:space="0" w:color="auto"/>
              <w:left w:val="single" w:sz="4" w:space="0" w:color="auto"/>
              <w:bottom w:val="single" w:sz="4" w:space="0" w:color="auto"/>
              <w:right w:val="single" w:sz="4" w:space="0" w:color="auto"/>
            </w:tcBorders>
            <w:hideMark/>
          </w:tcPr>
          <w:p w14:paraId="4A6546A8" w14:textId="77777777" w:rsidR="00401A2E" w:rsidRPr="00401A2E" w:rsidRDefault="00401A2E" w:rsidP="00401A2E">
            <w:pPr>
              <w:jc w:val="both"/>
              <w:rPr>
                <w:rFonts w:ascii="Times New Roman" w:eastAsia="Calibri" w:hAnsi="Times New Roman" w:cs="Times New Roman"/>
                <w:b/>
                <w:bCs/>
                <w:sz w:val="20"/>
              </w:rPr>
            </w:pPr>
            <w:r w:rsidRPr="00401A2E">
              <w:rPr>
                <w:rFonts w:ascii="Times New Roman" w:eastAsia="Calibri" w:hAnsi="Times New Roman" w:cs="Times New Roman"/>
                <w:b/>
                <w:bCs/>
                <w:sz w:val="20"/>
              </w:rPr>
              <w:t>2.</w:t>
            </w:r>
            <w:r w:rsidRPr="00401A2E">
              <w:rPr>
                <w:rFonts w:ascii="Times New Roman" w:eastAsia="Calibri" w:hAnsi="Times New Roman" w:cs="Times New Roman"/>
                <w:color w:val="000000"/>
                <w:sz w:val="20"/>
                <w:szCs w:val="20"/>
                <w:shd w:val="clear" w:color="auto" w:fill="FFFFFF"/>
              </w:rPr>
              <w:t xml:space="preserve">. </w:t>
            </w:r>
            <w:r w:rsidRPr="00401A2E">
              <w:rPr>
                <w:rFonts w:ascii="Times New Roman" w:eastAsia="Calibri" w:hAnsi="Times New Roman" w:cs="Times New Roman"/>
                <w:sz w:val="20"/>
              </w:rPr>
              <w:t>Применение программных продуктов для планирования и анализа проведения работ. Интерфейс. Основные функции и возможности.</w:t>
            </w:r>
          </w:p>
        </w:tc>
        <w:tc>
          <w:tcPr>
            <w:tcW w:w="0" w:type="auto"/>
            <w:vMerge/>
            <w:tcBorders>
              <w:left w:val="single" w:sz="4" w:space="0" w:color="auto"/>
              <w:right w:val="single" w:sz="4" w:space="0" w:color="auto"/>
            </w:tcBorders>
            <w:vAlign w:val="center"/>
            <w:hideMark/>
          </w:tcPr>
          <w:p w14:paraId="2A547146" w14:textId="77777777" w:rsidR="00401A2E" w:rsidRPr="00401A2E" w:rsidRDefault="00401A2E" w:rsidP="00401A2E">
            <w:pPr>
              <w:rPr>
                <w:rFonts w:ascii="Times New Roman" w:eastAsia="Calibri" w:hAnsi="Times New Roman" w:cs="Times New Roman"/>
                <w:b/>
                <w:bCs/>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8A66E5" w14:textId="77777777" w:rsidR="00401A2E" w:rsidRPr="00401A2E" w:rsidRDefault="00401A2E" w:rsidP="00401A2E">
            <w:pPr>
              <w:rPr>
                <w:rFonts w:ascii="Times New Roman" w:eastAsia="Calibri" w:hAnsi="Times New Roman" w:cs="Times New Roman"/>
                <w:sz w:val="20"/>
              </w:rPr>
            </w:pPr>
          </w:p>
        </w:tc>
      </w:tr>
      <w:tr w:rsidR="00401A2E" w:rsidRPr="00401A2E" w14:paraId="767E2863" w14:textId="77777777" w:rsidTr="00AD5821">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14:paraId="4E9FB239" w14:textId="77777777" w:rsidR="00401A2E" w:rsidRPr="00401A2E" w:rsidRDefault="00401A2E" w:rsidP="00401A2E">
            <w:pPr>
              <w:rPr>
                <w:rFonts w:ascii="Times New Roman" w:eastAsia="Calibri" w:hAnsi="Times New Roman" w:cs="Times New Roman"/>
                <w:bCs/>
                <w:sz w:val="20"/>
              </w:rPr>
            </w:pPr>
          </w:p>
        </w:tc>
        <w:tc>
          <w:tcPr>
            <w:tcW w:w="3009" w:type="pct"/>
            <w:tcBorders>
              <w:top w:val="single" w:sz="4" w:space="0" w:color="auto"/>
              <w:left w:val="single" w:sz="4" w:space="0" w:color="auto"/>
              <w:bottom w:val="single" w:sz="4" w:space="0" w:color="auto"/>
              <w:right w:val="single" w:sz="4" w:space="0" w:color="auto"/>
            </w:tcBorders>
          </w:tcPr>
          <w:p w14:paraId="5F85100B" w14:textId="77777777" w:rsidR="00401A2E" w:rsidRPr="00401A2E" w:rsidRDefault="00401A2E" w:rsidP="00401A2E">
            <w:pPr>
              <w:jc w:val="both"/>
              <w:rPr>
                <w:rFonts w:ascii="Times New Roman" w:eastAsia="Calibri" w:hAnsi="Times New Roman" w:cs="Times New Roman"/>
                <w:b/>
                <w:bCs/>
                <w:sz w:val="20"/>
              </w:rPr>
            </w:pPr>
            <w:r w:rsidRPr="00401A2E">
              <w:rPr>
                <w:rFonts w:ascii="Times New Roman" w:eastAsia="Calibri" w:hAnsi="Times New Roman" w:cs="Times New Roman"/>
                <w:color w:val="000000"/>
                <w:sz w:val="20"/>
                <w:szCs w:val="20"/>
                <w:shd w:val="clear" w:color="auto" w:fill="FFFFFF"/>
              </w:rPr>
              <w:t>3.Определение последовательного и параллельного хода выполнения работ, установка связей, ресурсы проекта</w:t>
            </w:r>
          </w:p>
        </w:tc>
        <w:tc>
          <w:tcPr>
            <w:tcW w:w="0" w:type="auto"/>
            <w:vMerge/>
            <w:tcBorders>
              <w:left w:val="single" w:sz="4" w:space="0" w:color="auto"/>
              <w:bottom w:val="single" w:sz="4" w:space="0" w:color="auto"/>
              <w:right w:val="single" w:sz="4" w:space="0" w:color="auto"/>
            </w:tcBorders>
            <w:vAlign w:val="center"/>
          </w:tcPr>
          <w:p w14:paraId="0EC55FF3" w14:textId="77777777" w:rsidR="00401A2E" w:rsidRPr="00401A2E" w:rsidRDefault="00401A2E" w:rsidP="00401A2E">
            <w:pPr>
              <w:rPr>
                <w:rFonts w:ascii="Times New Roman" w:eastAsia="Calibri" w:hAnsi="Times New Roman" w:cs="Times New Roman"/>
                <w:b/>
                <w:bCs/>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4FE9A9C" w14:textId="77777777" w:rsidR="00401A2E" w:rsidRPr="00401A2E" w:rsidRDefault="00401A2E" w:rsidP="00401A2E">
            <w:pPr>
              <w:rPr>
                <w:rFonts w:ascii="Times New Roman" w:eastAsia="Calibri" w:hAnsi="Times New Roman" w:cs="Times New Roman"/>
                <w:sz w:val="20"/>
              </w:rPr>
            </w:pPr>
          </w:p>
        </w:tc>
      </w:tr>
      <w:tr w:rsidR="00401A2E" w:rsidRPr="00401A2E" w14:paraId="32394EA2" w14:textId="77777777" w:rsidTr="00AD582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E0565F" w14:textId="77777777" w:rsidR="00401A2E" w:rsidRPr="00401A2E" w:rsidRDefault="00401A2E" w:rsidP="00401A2E">
            <w:pPr>
              <w:rPr>
                <w:rFonts w:ascii="Times New Roman" w:eastAsia="Calibri" w:hAnsi="Times New Roman" w:cs="Times New Roman"/>
                <w:bCs/>
                <w:sz w:val="20"/>
              </w:rPr>
            </w:pPr>
          </w:p>
        </w:tc>
        <w:tc>
          <w:tcPr>
            <w:tcW w:w="3009" w:type="pct"/>
            <w:tcBorders>
              <w:top w:val="single" w:sz="4" w:space="0" w:color="auto"/>
              <w:left w:val="single" w:sz="4" w:space="0" w:color="auto"/>
              <w:bottom w:val="single" w:sz="4" w:space="0" w:color="auto"/>
              <w:right w:val="single" w:sz="4" w:space="0" w:color="auto"/>
            </w:tcBorders>
            <w:hideMark/>
          </w:tcPr>
          <w:p w14:paraId="195E76D2" w14:textId="77777777" w:rsidR="00401A2E" w:rsidRPr="00401A2E" w:rsidRDefault="00401A2E" w:rsidP="00401A2E">
            <w:pPr>
              <w:jc w:val="both"/>
              <w:rPr>
                <w:rFonts w:ascii="Times New Roman" w:eastAsia="Calibri" w:hAnsi="Times New Roman" w:cs="Times New Roman"/>
                <w:b/>
                <w:sz w:val="20"/>
              </w:rPr>
            </w:pPr>
            <w:r w:rsidRPr="00401A2E">
              <w:rPr>
                <w:rFonts w:ascii="Times New Roman" w:eastAsia="Calibri" w:hAnsi="Times New Roman" w:cs="Times New Roman"/>
                <w:b/>
                <w:bCs/>
                <w:sz w:val="20"/>
              </w:rPr>
              <w:t>В том числе практических и лабораторных занятий</w:t>
            </w:r>
          </w:p>
        </w:tc>
        <w:tc>
          <w:tcPr>
            <w:tcW w:w="674" w:type="pct"/>
            <w:tcBorders>
              <w:top w:val="single" w:sz="4" w:space="0" w:color="auto"/>
              <w:left w:val="single" w:sz="4" w:space="0" w:color="auto"/>
              <w:bottom w:val="single" w:sz="4" w:space="0" w:color="auto"/>
              <w:right w:val="single" w:sz="4" w:space="0" w:color="auto"/>
            </w:tcBorders>
            <w:vAlign w:val="center"/>
            <w:hideMark/>
          </w:tcPr>
          <w:p w14:paraId="580116E0" w14:textId="77777777" w:rsidR="00401A2E" w:rsidRPr="00401A2E" w:rsidRDefault="00401A2E" w:rsidP="00401A2E">
            <w:pPr>
              <w:jc w:val="center"/>
              <w:rPr>
                <w:rFonts w:ascii="Times New Roman" w:eastAsia="Calibri" w:hAnsi="Times New Roman" w:cs="Times New Roman"/>
                <w:b/>
                <w:bCs/>
                <w:sz w:val="20"/>
              </w:rPr>
            </w:pPr>
            <w:r w:rsidRPr="00401A2E">
              <w:rPr>
                <w:rFonts w:ascii="Times New Roman" w:eastAsia="Calibri" w:hAnsi="Times New Roman" w:cs="Times New Roman"/>
                <w:b/>
                <w:bCs/>
                <w:sz w:val="20"/>
              </w:rPr>
              <w:t>8/8</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D77F3E" w14:textId="77777777" w:rsidR="00401A2E" w:rsidRPr="00401A2E" w:rsidRDefault="00401A2E" w:rsidP="00401A2E">
            <w:pPr>
              <w:rPr>
                <w:rFonts w:ascii="Times New Roman" w:eastAsia="Calibri" w:hAnsi="Times New Roman" w:cs="Times New Roman"/>
                <w:sz w:val="20"/>
              </w:rPr>
            </w:pPr>
          </w:p>
        </w:tc>
      </w:tr>
      <w:tr w:rsidR="00401A2E" w:rsidRPr="00401A2E" w14:paraId="79C0AC06" w14:textId="77777777" w:rsidTr="00AD582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8A5FE9" w14:textId="77777777" w:rsidR="00401A2E" w:rsidRPr="00401A2E" w:rsidRDefault="00401A2E" w:rsidP="00401A2E">
            <w:pPr>
              <w:rPr>
                <w:rFonts w:ascii="Times New Roman" w:eastAsia="Calibri" w:hAnsi="Times New Roman" w:cs="Times New Roman"/>
                <w:bCs/>
                <w:sz w:val="20"/>
              </w:rPr>
            </w:pPr>
          </w:p>
        </w:tc>
        <w:tc>
          <w:tcPr>
            <w:tcW w:w="3009" w:type="pct"/>
            <w:tcBorders>
              <w:top w:val="single" w:sz="4" w:space="0" w:color="auto"/>
              <w:left w:val="single" w:sz="4" w:space="0" w:color="auto"/>
              <w:bottom w:val="single" w:sz="4" w:space="0" w:color="auto"/>
              <w:right w:val="single" w:sz="4" w:space="0" w:color="auto"/>
            </w:tcBorders>
            <w:hideMark/>
          </w:tcPr>
          <w:p w14:paraId="668E5D49" w14:textId="77777777" w:rsidR="00401A2E" w:rsidRPr="00401A2E" w:rsidRDefault="00401A2E" w:rsidP="00401A2E">
            <w:pPr>
              <w:jc w:val="both"/>
              <w:rPr>
                <w:rFonts w:ascii="Times New Roman" w:eastAsia="Calibri" w:hAnsi="Times New Roman" w:cs="Times New Roman"/>
                <w:b/>
                <w:sz w:val="20"/>
              </w:rPr>
            </w:pPr>
            <w:r w:rsidRPr="00401A2E">
              <w:rPr>
                <w:rFonts w:ascii="Times New Roman" w:eastAsia="Calibri" w:hAnsi="Times New Roman" w:cs="Times New Roman"/>
                <w:b/>
                <w:sz w:val="20"/>
              </w:rPr>
              <w:t xml:space="preserve">1. Практическое занятие 12. </w:t>
            </w:r>
            <w:r w:rsidRPr="00401A2E">
              <w:rPr>
                <w:rFonts w:ascii="Times New Roman" w:eastAsia="Calibri" w:hAnsi="Times New Roman" w:cs="Times New Roman"/>
                <w:sz w:val="20"/>
              </w:rPr>
              <w:t>Создание нового проекта, планирование и ввод задач проекта.</w:t>
            </w:r>
          </w:p>
        </w:tc>
        <w:tc>
          <w:tcPr>
            <w:tcW w:w="674" w:type="pct"/>
            <w:tcBorders>
              <w:top w:val="single" w:sz="4" w:space="0" w:color="auto"/>
              <w:left w:val="single" w:sz="4" w:space="0" w:color="auto"/>
              <w:bottom w:val="single" w:sz="4" w:space="0" w:color="auto"/>
              <w:right w:val="single" w:sz="4" w:space="0" w:color="auto"/>
            </w:tcBorders>
            <w:vAlign w:val="center"/>
            <w:hideMark/>
          </w:tcPr>
          <w:p w14:paraId="7E9DAC15" w14:textId="77777777" w:rsidR="00401A2E" w:rsidRPr="00401A2E" w:rsidRDefault="00401A2E" w:rsidP="00401A2E">
            <w:pPr>
              <w:jc w:val="center"/>
              <w:rPr>
                <w:rFonts w:ascii="Times New Roman" w:eastAsia="Calibri" w:hAnsi="Times New Roman" w:cs="Times New Roman"/>
                <w:bCs/>
                <w:sz w:val="20"/>
              </w:rPr>
            </w:pPr>
            <w:r w:rsidRPr="00401A2E">
              <w:rPr>
                <w:rFonts w:ascii="Times New Roman" w:eastAsia="Calibri" w:hAnsi="Times New Roman" w:cs="Times New Roman"/>
                <w:bCs/>
                <w:sz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DF976C" w14:textId="77777777" w:rsidR="00401A2E" w:rsidRPr="00401A2E" w:rsidRDefault="00401A2E" w:rsidP="00401A2E">
            <w:pPr>
              <w:rPr>
                <w:rFonts w:ascii="Times New Roman" w:eastAsia="Calibri" w:hAnsi="Times New Roman" w:cs="Times New Roman"/>
                <w:sz w:val="20"/>
              </w:rPr>
            </w:pPr>
          </w:p>
        </w:tc>
      </w:tr>
      <w:tr w:rsidR="00401A2E" w:rsidRPr="00401A2E" w14:paraId="6FA278EB" w14:textId="77777777" w:rsidTr="00AD582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945F4F" w14:textId="77777777" w:rsidR="00401A2E" w:rsidRPr="00401A2E" w:rsidRDefault="00401A2E" w:rsidP="00401A2E">
            <w:pPr>
              <w:rPr>
                <w:rFonts w:ascii="Times New Roman" w:eastAsia="Calibri" w:hAnsi="Times New Roman" w:cs="Times New Roman"/>
                <w:bCs/>
                <w:sz w:val="20"/>
              </w:rPr>
            </w:pPr>
          </w:p>
        </w:tc>
        <w:tc>
          <w:tcPr>
            <w:tcW w:w="3009" w:type="pct"/>
            <w:tcBorders>
              <w:top w:val="single" w:sz="4" w:space="0" w:color="auto"/>
              <w:left w:val="single" w:sz="4" w:space="0" w:color="auto"/>
              <w:bottom w:val="single" w:sz="4" w:space="0" w:color="auto"/>
              <w:right w:val="single" w:sz="4" w:space="0" w:color="auto"/>
            </w:tcBorders>
            <w:vAlign w:val="bottom"/>
            <w:hideMark/>
          </w:tcPr>
          <w:p w14:paraId="2A1957A8" w14:textId="77777777" w:rsidR="00401A2E" w:rsidRPr="00401A2E" w:rsidRDefault="00401A2E" w:rsidP="00401A2E">
            <w:pPr>
              <w:jc w:val="both"/>
              <w:rPr>
                <w:rFonts w:ascii="Times New Roman" w:eastAsia="Calibri" w:hAnsi="Times New Roman" w:cs="Times New Roman"/>
                <w:b/>
                <w:sz w:val="20"/>
              </w:rPr>
            </w:pPr>
            <w:r w:rsidRPr="00401A2E">
              <w:rPr>
                <w:rFonts w:ascii="Times New Roman" w:eastAsia="Calibri" w:hAnsi="Times New Roman" w:cs="Times New Roman"/>
                <w:b/>
                <w:sz w:val="20"/>
              </w:rPr>
              <w:t xml:space="preserve">2. Практическое занятие 13. </w:t>
            </w:r>
            <w:r w:rsidRPr="00401A2E">
              <w:rPr>
                <w:rFonts w:ascii="Times New Roman" w:eastAsia="Calibri" w:hAnsi="Times New Roman" w:cs="Times New Roman"/>
                <w:sz w:val="20"/>
              </w:rPr>
              <w:t>Настройка календарей проекта, создание структурной декомпозиции работ, построение сетевого графика.</w:t>
            </w:r>
          </w:p>
        </w:tc>
        <w:tc>
          <w:tcPr>
            <w:tcW w:w="674" w:type="pct"/>
            <w:tcBorders>
              <w:top w:val="single" w:sz="4" w:space="0" w:color="auto"/>
              <w:left w:val="single" w:sz="4" w:space="0" w:color="auto"/>
              <w:bottom w:val="single" w:sz="4" w:space="0" w:color="auto"/>
              <w:right w:val="single" w:sz="4" w:space="0" w:color="auto"/>
            </w:tcBorders>
            <w:vAlign w:val="center"/>
            <w:hideMark/>
          </w:tcPr>
          <w:p w14:paraId="2944888C" w14:textId="77777777" w:rsidR="00401A2E" w:rsidRPr="00401A2E" w:rsidRDefault="00401A2E" w:rsidP="00401A2E">
            <w:pPr>
              <w:jc w:val="center"/>
              <w:rPr>
                <w:rFonts w:ascii="Times New Roman" w:eastAsia="Calibri" w:hAnsi="Times New Roman" w:cs="Times New Roman"/>
                <w:sz w:val="20"/>
              </w:rPr>
            </w:pPr>
            <w:r w:rsidRPr="00401A2E">
              <w:rPr>
                <w:rFonts w:ascii="Times New Roman" w:eastAsia="Calibri" w:hAnsi="Times New Roman" w:cs="Times New Roman"/>
                <w:bCs/>
                <w:sz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372565" w14:textId="77777777" w:rsidR="00401A2E" w:rsidRPr="00401A2E" w:rsidRDefault="00401A2E" w:rsidP="00401A2E">
            <w:pPr>
              <w:rPr>
                <w:rFonts w:ascii="Times New Roman" w:eastAsia="Calibri" w:hAnsi="Times New Roman" w:cs="Times New Roman"/>
                <w:sz w:val="20"/>
              </w:rPr>
            </w:pPr>
          </w:p>
        </w:tc>
      </w:tr>
      <w:tr w:rsidR="00401A2E" w:rsidRPr="00401A2E" w14:paraId="7CEB9618" w14:textId="77777777" w:rsidTr="00AD582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705B86C" w14:textId="77777777" w:rsidR="00401A2E" w:rsidRPr="00401A2E" w:rsidRDefault="00401A2E" w:rsidP="00401A2E">
            <w:pPr>
              <w:rPr>
                <w:rFonts w:ascii="Times New Roman" w:eastAsia="Calibri" w:hAnsi="Times New Roman" w:cs="Times New Roman"/>
                <w:bCs/>
                <w:sz w:val="20"/>
              </w:rPr>
            </w:pPr>
          </w:p>
        </w:tc>
        <w:tc>
          <w:tcPr>
            <w:tcW w:w="3009" w:type="pct"/>
            <w:tcBorders>
              <w:top w:val="single" w:sz="4" w:space="0" w:color="auto"/>
              <w:left w:val="single" w:sz="4" w:space="0" w:color="auto"/>
              <w:bottom w:val="single" w:sz="4" w:space="0" w:color="auto"/>
              <w:right w:val="single" w:sz="4" w:space="0" w:color="auto"/>
            </w:tcBorders>
            <w:vAlign w:val="bottom"/>
            <w:hideMark/>
          </w:tcPr>
          <w:p w14:paraId="4180D430" w14:textId="77777777" w:rsidR="00401A2E" w:rsidRPr="00401A2E" w:rsidRDefault="00401A2E" w:rsidP="00401A2E">
            <w:pPr>
              <w:jc w:val="both"/>
              <w:rPr>
                <w:rFonts w:ascii="Times New Roman" w:eastAsia="Calibri" w:hAnsi="Times New Roman" w:cs="Times New Roman"/>
                <w:b/>
                <w:sz w:val="20"/>
              </w:rPr>
            </w:pPr>
            <w:r w:rsidRPr="00401A2E">
              <w:rPr>
                <w:rFonts w:ascii="Times New Roman" w:eastAsia="Calibri" w:hAnsi="Times New Roman" w:cs="Times New Roman"/>
                <w:b/>
                <w:sz w:val="20"/>
              </w:rPr>
              <w:t xml:space="preserve">3. Практическое занятие 14. </w:t>
            </w:r>
            <w:r w:rsidRPr="00401A2E">
              <w:rPr>
                <w:rFonts w:ascii="Times New Roman" w:eastAsia="Calibri" w:hAnsi="Times New Roman" w:cs="Times New Roman"/>
                <w:sz w:val="20"/>
              </w:rPr>
              <w:t>Ресурсное планирование: ввод и назначение ресурсов на задачи проекта. Решение задачи выравнивания загрузки ресурсов.</w:t>
            </w:r>
          </w:p>
        </w:tc>
        <w:tc>
          <w:tcPr>
            <w:tcW w:w="674" w:type="pct"/>
            <w:tcBorders>
              <w:top w:val="single" w:sz="4" w:space="0" w:color="auto"/>
              <w:left w:val="single" w:sz="4" w:space="0" w:color="auto"/>
              <w:bottom w:val="single" w:sz="4" w:space="0" w:color="auto"/>
              <w:right w:val="single" w:sz="4" w:space="0" w:color="auto"/>
            </w:tcBorders>
            <w:vAlign w:val="center"/>
            <w:hideMark/>
          </w:tcPr>
          <w:p w14:paraId="0658FDD2" w14:textId="77777777" w:rsidR="00401A2E" w:rsidRPr="00401A2E" w:rsidRDefault="00401A2E" w:rsidP="00401A2E">
            <w:pPr>
              <w:jc w:val="center"/>
              <w:rPr>
                <w:rFonts w:ascii="Times New Roman" w:eastAsia="Calibri" w:hAnsi="Times New Roman" w:cs="Times New Roman"/>
                <w:bCs/>
                <w:sz w:val="20"/>
              </w:rPr>
            </w:pPr>
            <w:r w:rsidRPr="00401A2E">
              <w:rPr>
                <w:rFonts w:ascii="Times New Roman" w:eastAsia="Calibri" w:hAnsi="Times New Roman" w:cs="Times New Roman"/>
                <w:bCs/>
                <w:sz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0E269A" w14:textId="77777777" w:rsidR="00401A2E" w:rsidRPr="00401A2E" w:rsidRDefault="00401A2E" w:rsidP="00401A2E">
            <w:pPr>
              <w:rPr>
                <w:rFonts w:ascii="Times New Roman" w:eastAsia="Calibri" w:hAnsi="Times New Roman" w:cs="Times New Roman"/>
                <w:sz w:val="20"/>
              </w:rPr>
            </w:pPr>
          </w:p>
        </w:tc>
      </w:tr>
      <w:tr w:rsidR="00401A2E" w:rsidRPr="00401A2E" w14:paraId="7DC3AE3D" w14:textId="77777777" w:rsidTr="00AD582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EA00BD" w14:textId="77777777" w:rsidR="00401A2E" w:rsidRPr="00401A2E" w:rsidRDefault="00401A2E" w:rsidP="00401A2E">
            <w:pPr>
              <w:rPr>
                <w:rFonts w:ascii="Times New Roman" w:eastAsia="Calibri" w:hAnsi="Times New Roman" w:cs="Times New Roman"/>
                <w:bCs/>
                <w:sz w:val="20"/>
              </w:rPr>
            </w:pPr>
          </w:p>
        </w:tc>
        <w:tc>
          <w:tcPr>
            <w:tcW w:w="3009" w:type="pct"/>
            <w:tcBorders>
              <w:top w:val="single" w:sz="4" w:space="0" w:color="auto"/>
              <w:left w:val="single" w:sz="4" w:space="0" w:color="auto"/>
              <w:bottom w:val="single" w:sz="4" w:space="0" w:color="auto"/>
              <w:right w:val="single" w:sz="4" w:space="0" w:color="auto"/>
            </w:tcBorders>
            <w:vAlign w:val="bottom"/>
            <w:hideMark/>
          </w:tcPr>
          <w:p w14:paraId="502B53C3" w14:textId="77777777" w:rsidR="00401A2E" w:rsidRPr="00401A2E" w:rsidRDefault="00401A2E" w:rsidP="00401A2E">
            <w:pPr>
              <w:jc w:val="both"/>
              <w:rPr>
                <w:rFonts w:ascii="Times New Roman" w:eastAsia="Calibri" w:hAnsi="Times New Roman" w:cs="Times New Roman"/>
                <w:b/>
                <w:sz w:val="20"/>
              </w:rPr>
            </w:pPr>
            <w:r w:rsidRPr="00401A2E">
              <w:rPr>
                <w:rFonts w:ascii="Times New Roman" w:eastAsia="Calibri" w:hAnsi="Times New Roman" w:cs="Times New Roman"/>
                <w:b/>
                <w:sz w:val="20"/>
              </w:rPr>
              <w:t xml:space="preserve">4. Практическое занятие 15. </w:t>
            </w:r>
            <w:r w:rsidRPr="00401A2E">
              <w:rPr>
                <w:rFonts w:ascii="Times New Roman" w:eastAsia="Calibri" w:hAnsi="Times New Roman" w:cs="Times New Roman"/>
                <w:sz w:val="20"/>
              </w:rPr>
              <w:t>Отслеживание хода выполнения проекта, составление отчетов.</w:t>
            </w:r>
          </w:p>
        </w:tc>
        <w:tc>
          <w:tcPr>
            <w:tcW w:w="674" w:type="pct"/>
            <w:tcBorders>
              <w:top w:val="single" w:sz="4" w:space="0" w:color="auto"/>
              <w:left w:val="single" w:sz="4" w:space="0" w:color="auto"/>
              <w:bottom w:val="single" w:sz="4" w:space="0" w:color="auto"/>
              <w:right w:val="single" w:sz="4" w:space="0" w:color="auto"/>
            </w:tcBorders>
            <w:vAlign w:val="center"/>
            <w:hideMark/>
          </w:tcPr>
          <w:p w14:paraId="2939387B" w14:textId="77777777" w:rsidR="00401A2E" w:rsidRPr="00401A2E" w:rsidRDefault="00401A2E" w:rsidP="00401A2E">
            <w:pPr>
              <w:jc w:val="center"/>
              <w:rPr>
                <w:rFonts w:ascii="Times New Roman" w:eastAsia="Calibri" w:hAnsi="Times New Roman" w:cs="Times New Roman"/>
                <w:bCs/>
                <w:sz w:val="20"/>
              </w:rPr>
            </w:pPr>
            <w:r w:rsidRPr="00401A2E">
              <w:rPr>
                <w:rFonts w:ascii="Times New Roman" w:eastAsia="Calibri" w:hAnsi="Times New Roman" w:cs="Times New Roman"/>
                <w:bCs/>
                <w:sz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389BF4" w14:textId="77777777" w:rsidR="00401A2E" w:rsidRPr="00401A2E" w:rsidRDefault="00401A2E" w:rsidP="00401A2E">
            <w:pPr>
              <w:rPr>
                <w:rFonts w:ascii="Times New Roman" w:eastAsia="Calibri" w:hAnsi="Times New Roman" w:cs="Times New Roman"/>
                <w:sz w:val="20"/>
              </w:rPr>
            </w:pPr>
          </w:p>
        </w:tc>
      </w:tr>
      <w:tr w:rsidR="00401A2E" w:rsidRPr="00401A2E" w14:paraId="6873CBE8" w14:textId="77777777" w:rsidTr="00AD582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0048C1" w14:textId="77777777" w:rsidR="00401A2E" w:rsidRPr="00401A2E" w:rsidRDefault="00401A2E" w:rsidP="00401A2E">
            <w:pPr>
              <w:rPr>
                <w:rFonts w:ascii="Times New Roman" w:eastAsia="Calibri" w:hAnsi="Times New Roman" w:cs="Times New Roman"/>
                <w:bCs/>
                <w:sz w:val="20"/>
              </w:rPr>
            </w:pPr>
          </w:p>
        </w:tc>
        <w:tc>
          <w:tcPr>
            <w:tcW w:w="3009" w:type="pct"/>
            <w:tcBorders>
              <w:top w:val="single" w:sz="4" w:space="0" w:color="auto"/>
              <w:left w:val="single" w:sz="4" w:space="0" w:color="auto"/>
              <w:bottom w:val="single" w:sz="4" w:space="0" w:color="auto"/>
              <w:right w:val="single" w:sz="4" w:space="0" w:color="auto"/>
            </w:tcBorders>
            <w:hideMark/>
          </w:tcPr>
          <w:p w14:paraId="40F3F1D9" w14:textId="77777777" w:rsidR="00401A2E" w:rsidRPr="00401A2E" w:rsidRDefault="00401A2E" w:rsidP="00401A2E">
            <w:pPr>
              <w:jc w:val="both"/>
              <w:rPr>
                <w:rFonts w:ascii="Times New Roman" w:eastAsia="Calibri" w:hAnsi="Times New Roman" w:cs="Times New Roman"/>
                <w:b/>
                <w:bCs/>
                <w:sz w:val="20"/>
              </w:rPr>
            </w:pPr>
            <w:r w:rsidRPr="00401A2E">
              <w:rPr>
                <w:rFonts w:ascii="Times New Roman" w:eastAsia="Calibri" w:hAnsi="Times New Roman" w:cs="Times New Roman"/>
                <w:b/>
                <w:bCs/>
                <w:sz w:val="20"/>
              </w:rPr>
              <w:t xml:space="preserve">Самостоятельная работа обучающихся </w:t>
            </w:r>
          </w:p>
        </w:tc>
        <w:tc>
          <w:tcPr>
            <w:tcW w:w="674" w:type="pct"/>
            <w:tcBorders>
              <w:top w:val="single" w:sz="4" w:space="0" w:color="auto"/>
              <w:left w:val="single" w:sz="4" w:space="0" w:color="auto"/>
              <w:bottom w:val="single" w:sz="4" w:space="0" w:color="auto"/>
              <w:right w:val="single" w:sz="4" w:space="0" w:color="auto"/>
            </w:tcBorders>
            <w:vAlign w:val="center"/>
            <w:hideMark/>
          </w:tcPr>
          <w:p w14:paraId="6991F496" w14:textId="77777777" w:rsidR="00401A2E" w:rsidRPr="00401A2E" w:rsidRDefault="00401A2E" w:rsidP="00401A2E">
            <w:pPr>
              <w:jc w:val="center"/>
              <w:rPr>
                <w:rFonts w:ascii="Times New Roman" w:eastAsia="Calibri" w:hAnsi="Times New Roman" w:cs="Times New Roman"/>
                <w:b/>
                <w:bCs/>
                <w:sz w:val="20"/>
              </w:rPr>
            </w:pPr>
            <w:r w:rsidRPr="00401A2E">
              <w:rPr>
                <w:rFonts w:ascii="Times New Roman" w:eastAsia="Calibri" w:hAnsi="Times New Roman" w:cs="Times New Roman"/>
                <w:b/>
                <w:bCs/>
                <w:sz w:val="20"/>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6107C5" w14:textId="77777777" w:rsidR="00401A2E" w:rsidRPr="00401A2E" w:rsidRDefault="00401A2E" w:rsidP="00401A2E">
            <w:pPr>
              <w:rPr>
                <w:rFonts w:ascii="Times New Roman" w:eastAsia="Calibri" w:hAnsi="Times New Roman" w:cs="Times New Roman"/>
                <w:sz w:val="20"/>
              </w:rPr>
            </w:pPr>
          </w:p>
        </w:tc>
      </w:tr>
      <w:tr w:rsidR="00401A2E" w:rsidRPr="00401A2E" w14:paraId="41901E6C" w14:textId="77777777" w:rsidTr="00AD5821">
        <w:trPr>
          <w:trHeight w:val="20"/>
        </w:trPr>
        <w:tc>
          <w:tcPr>
            <w:tcW w:w="3698" w:type="pct"/>
            <w:gridSpan w:val="2"/>
            <w:tcBorders>
              <w:top w:val="single" w:sz="4" w:space="0" w:color="auto"/>
              <w:left w:val="single" w:sz="4" w:space="0" w:color="auto"/>
              <w:bottom w:val="single" w:sz="4" w:space="0" w:color="auto"/>
              <w:right w:val="single" w:sz="4" w:space="0" w:color="auto"/>
            </w:tcBorders>
            <w:hideMark/>
          </w:tcPr>
          <w:p w14:paraId="3D627E17" w14:textId="77777777" w:rsidR="00401A2E" w:rsidRPr="00401A2E" w:rsidRDefault="00401A2E" w:rsidP="00401A2E">
            <w:pPr>
              <w:jc w:val="both"/>
              <w:rPr>
                <w:rFonts w:ascii="Times New Roman" w:eastAsia="Calibri" w:hAnsi="Times New Roman" w:cs="Times New Roman"/>
                <w:b/>
                <w:bCs/>
                <w:sz w:val="20"/>
              </w:rPr>
            </w:pPr>
            <w:r w:rsidRPr="00401A2E">
              <w:rPr>
                <w:rFonts w:ascii="Times New Roman" w:eastAsia="Calibri" w:hAnsi="Times New Roman" w:cs="Times New Roman"/>
                <w:b/>
                <w:bCs/>
                <w:sz w:val="20"/>
              </w:rPr>
              <w:t xml:space="preserve">Раздел 5. </w:t>
            </w:r>
            <w:r w:rsidRPr="00401A2E">
              <w:rPr>
                <w:rFonts w:ascii="Times New Roman" w:eastAsia="Calibri" w:hAnsi="Times New Roman" w:cs="Times New Roman"/>
                <w:b/>
                <w:bCs/>
                <w:sz w:val="20"/>
                <w:szCs w:val="20"/>
              </w:rPr>
              <w:t>Методы трехмерного моделирования.</w:t>
            </w:r>
          </w:p>
        </w:tc>
        <w:tc>
          <w:tcPr>
            <w:tcW w:w="674" w:type="pct"/>
            <w:tcBorders>
              <w:top w:val="single" w:sz="4" w:space="0" w:color="auto"/>
              <w:left w:val="single" w:sz="4" w:space="0" w:color="auto"/>
              <w:bottom w:val="single" w:sz="4" w:space="0" w:color="auto"/>
              <w:right w:val="single" w:sz="4" w:space="0" w:color="auto"/>
            </w:tcBorders>
            <w:hideMark/>
          </w:tcPr>
          <w:p w14:paraId="068C0709" w14:textId="77777777" w:rsidR="00401A2E" w:rsidRPr="00401A2E" w:rsidRDefault="00401A2E" w:rsidP="00401A2E">
            <w:pPr>
              <w:jc w:val="center"/>
              <w:rPr>
                <w:rFonts w:ascii="Times New Roman" w:eastAsia="Calibri" w:hAnsi="Times New Roman" w:cs="Times New Roman"/>
                <w:b/>
                <w:bCs/>
                <w:i/>
                <w:iCs/>
                <w:sz w:val="20"/>
              </w:rPr>
            </w:pPr>
            <w:r w:rsidRPr="00401A2E">
              <w:rPr>
                <w:rFonts w:ascii="Times New Roman" w:eastAsia="Calibri" w:hAnsi="Times New Roman" w:cs="Times New Roman"/>
                <w:b/>
                <w:iCs/>
                <w:sz w:val="20"/>
              </w:rPr>
              <w:t>24/16</w:t>
            </w:r>
          </w:p>
        </w:tc>
        <w:tc>
          <w:tcPr>
            <w:tcW w:w="628" w:type="pct"/>
            <w:tcBorders>
              <w:top w:val="single" w:sz="4" w:space="0" w:color="auto"/>
              <w:left w:val="single" w:sz="4" w:space="0" w:color="auto"/>
              <w:bottom w:val="single" w:sz="4" w:space="0" w:color="auto"/>
              <w:right w:val="single" w:sz="4" w:space="0" w:color="auto"/>
            </w:tcBorders>
          </w:tcPr>
          <w:p w14:paraId="44F68D1B" w14:textId="77777777" w:rsidR="00401A2E" w:rsidRPr="00401A2E" w:rsidRDefault="00401A2E" w:rsidP="00401A2E">
            <w:pPr>
              <w:jc w:val="center"/>
              <w:rPr>
                <w:rFonts w:ascii="Times New Roman" w:eastAsia="Calibri" w:hAnsi="Times New Roman" w:cs="Times New Roman"/>
                <w:b/>
                <w:bCs/>
                <w:i/>
                <w:iCs/>
                <w:sz w:val="20"/>
              </w:rPr>
            </w:pPr>
          </w:p>
        </w:tc>
      </w:tr>
      <w:tr w:rsidR="00401A2E" w:rsidRPr="00401A2E" w14:paraId="6ECCA5FE" w14:textId="77777777" w:rsidTr="00AD5821">
        <w:trPr>
          <w:trHeight w:val="20"/>
        </w:trPr>
        <w:tc>
          <w:tcPr>
            <w:tcW w:w="689" w:type="pct"/>
            <w:vMerge w:val="restart"/>
            <w:tcBorders>
              <w:top w:val="single" w:sz="4" w:space="0" w:color="auto"/>
              <w:left w:val="single" w:sz="4" w:space="0" w:color="auto"/>
              <w:bottom w:val="single" w:sz="4" w:space="0" w:color="auto"/>
              <w:right w:val="single" w:sz="4" w:space="0" w:color="auto"/>
            </w:tcBorders>
            <w:hideMark/>
          </w:tcPr>
          <w:p w14:paraId="50EBF85D" w14:textId="77777777" w:rsidR="00401A2E" w:rsidRPr="00401A2E" w:rsidRDefault="00401A2E" w:rsidP="00401A2E">
            <w:pPr>
              <w:rPr>
                <w:rFonts w:ascii="Times New Roman" w:eastAsia="Calibri" w:hAnsi="Times New Roman" w:cs="Times New Roman"/>
                <w:b/>
                <w:bCs/>
                <w:sz w:val="20"/>
              </w:rPr>
            </w:pPr>
            <w:r w:rsidRPr="00401A2E">
              <w:rPr>
                <w:rFonts w:ascii="Times New Roman" w:eastAsia="Calibri" w:hAnsi="Times New Roman" w:cs="Times New Roman"/>
                <w:b/>
                <w:bCs/>
                <w:sz w:val="20"/>
              </w:rPr>
              <w:t xml:space="preserve">Тема 5.1. </w:t>
            </w:r>
          </w:p>
          <w:p w14:paraId="07A3ED8B" w14:textId="77777777" w:rsidR="00401A2E" w:rsidRPr="00401A2E" w:rsidRDefault="00401A2E" w:rsidP="00401A2E">
            <w:pPr>
              <w:rPr>
                <w:rFonts w:ascii="Times New Roman" w:eastAsia="Calibri" w:hAnsi="Times New Roman" w:cs="Times New Roman"/>
                <w:bCs/>
                <w:sz w:val="20"/>
              </w:rPr>
            </w:pPr>
            <w:r w:rsidRPr="00401A2E">
              <w:rPr>
                <w:rFonts w:ascii="Times New Roman" w:eastAsia="Calibri" w:hAnsi="Times New Roman" w:cs="Times New Roman"/>
                <w:sz w:val="20"/>
              </w:rPr>
              <w:lastRenderedPageBreak/>
              <w:t>Применение систем автоматизированного проектирования для построения трехмерных моделей.</w:t>
            </w:r>
          </w:p>
        </w:tc>
        <w:tc>
          <w:tcPr>
            <w:tcW w:w="3009" w:type="pct"/>
            <w:tcBorders>
              <w:top w:val="single" w:sz="4" w:space="0" w:color="auto"/>
              <w:left w:val="single" w:sz="4" w:space="0" w:color="auto"/>
              <w:bottom w:val="single" w:sz="4" w:space="0" w:color="auto"/>
              <w:right w:val="single" w:sz="4" w:space="0" w:color="auto"/>
            </w:tcBorders>
            <w:hideMark/>
          </w:tcPr>
          <w:p w14:paraId="36DC943C" w14:textId="77777777" w:rsidR="00401A2E" w:rsidRPr="00401A2E" w:rsidRDefault="00401A2E" w:rsidP="00401A2E">
            <w:pPr>
              <w:jc w:val="both"/>
              <w:rPr>
                <w:rFonts w:ascii="Times New Roman" w:eastAsia="Calibri" w:hAnsi="Times New Roman" w:cs="Times New Roman"/>
                <w:b/>
                <w:bCs/>
                <w:sz w:val="20"/>
              </w:rPr>
            </w:pPr>
            <w:r w:rsidRPr="00401A2E">
              <w:rPr>
                <w:rFonts w:ascii="Times New Roman" w:eastAsia="Calibri" w:hAnsi="Times New Roman" w:cs="Times New Roman"/>
                <w:b/>
                <w:bCs/>
                <w:sz w:val="20"/>
              </w:rPr>
              <w:lastRenderedPageBreak/>
              <w:t xml:space="preserve">Содержание учебного материала </w:t>
            </w:r>
          </w:p>
        </w:tc>
        <w:tc>
          <w:tcPr>
            <w:tcW w:w="674" w:type="pct"/>
            <w:tcBorders>
              <w:top w:val="single" w:sz="4" w:space="0" w:color="auto"/>
              <w:left w:val="single" w:sz="4" w:space="0" w:color="auto"/>
              <w:bottom w:val="single" w:sz="4" w:space="0" w:color="auto"/>
              <w:right w:val="single" w:sz="4" w:space="0" w:color="auto"/>
            </w:tcBorders>
            <w:vAlign w:val="center"/>
            <w:hideMark/>
          </w:tcPr>
          <w:p w14:paraId="472F981D" w14:textId="77777777" w:rsidR="00401A2E" w:rsidRPr="00401A2E" w:rsidRDefault="00401A2E" w:rsidP="00401A2E">
            <w:pPr>
              <w:jc w:val="center"/>
              <w:rPr>
                <w:rFonts w:ascii="Times New Roman" w:eastAsia="Calibri" w:hAnsi="Times New Roman" w:cs="Times New Roman"/>
                <w:b/>
                <w:sz w:val="20"/>
              </w:rPr>
            </w:pPr>
            <w:r w:rsidRPr="00401A2E">
              <w:rPr>
                <w:rFonts w:ascii="Times New Roman" w:eastAsia="Calibri" w:hAnsi="Times New Roman" w:cs="Times New Roman"/>
                <w:b/>
                <w:sz w:val="20"/>
              </w:rPr>
              <w:t>12</w:t>
            </w:r>
          </w:p>
        </w:tc>
        <w:tc>
          <w:tcPr>
            <w:tcW w:w="628" w:type="pct"/>
            <w:vMerge w:val="restart"/>
            <w:tcBorders>
              <w:top w:val="single" w:sz="4" w:space="0" w:color="auto"/>
              <w:left w:val="single" w:sz="4" w:space="0" w:color="auto"/>
              <w:bottom w:val="single" w:sz="4" w:space="0" w:color="auto"/>
              <w:right w:val="single" w:sz="4" w:space="0" w:color="auto"/>
            </w:tcBorders>
            <w:hideMark/>
          </w:tcPr>
          <w:p w14:paraId="07EB73F8" w14:textId="77777777" w:rsidR="00401A2E" w:rsidRPr="00401A2E" w:rsidRDefault="00401A2E" w:rsidP="00401A2E">
            <w:pPr>
              <w:rPr>
                <w:rFonts w:ascii="Times New Roman" w:eastAsia="Calibri" w:hAnsi="Times New Roman" w:cs="Times New Roman"/>
                <w:sz w:val="20"/>
              </w:rPr>
            </w:pPr>
            <w:r w:rsidRPr="00401A2E">
              <w:rPr>
                <w:rFonts w:ascii="Times New Roman" w:eastAsia="Calibri" w:hAnsi="Times New Roman" w:cs="Times New Roman"/>
                <w:sz w:val="20"/>
              </w:rPr>
              <w:t>ОК 1, ОК 2, ОК 5, ОК 9, ПК 2.2</w:t>
            </w:r>
          </w:p>
        </w:tc>
      </w:tr>
      <w:tr w:rsidR="00401A2E" w:rsidRPr="00401A2E" w14:paraId="09CACF99" w14:textId="77777777" w:rsidTr="00AD582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08E441" w14:textId="77777777" w:rsidR="00401A2E" w:rsidRPr="00401A2E" w:rsidRDefault="00401A2E" w:rsidP="00401A2E">
            <w:pPr>
              <w:rPr>
                <w:rFonts w:ascii="Times New Roman" w:eastAsia="Calibri" w:hAnsi="Times New Roman" w:cs="Times New Roman"/>
                <w:bCs/>
                <w:sz w:val="20"/>
              </w:rPr>
            </w:pPr>
          </w:p>
        </w:tc>
        <w:tc>
          <w:tcPr>
            <w:tcW w:w="3009" w:type="pct"/>
            <w:tcBorders>
              <w:top w:val="single" w:sz="4" w:space="0" w:color="auto"/>
              <w:left w:val="single" w:sz="4" w:space="0" w:color="auto"/>
              <w:bottom w:val="single" w:sz="4" w:space="0" w:color="auto"/>
              <w:right w:val="single" w:sz="4" w:space="0" w:color="auto"/>
            </w:tcBorders>
            <w:hideMark/>
          </w:tcPr>
          <w:p w14:paraId="3C296981" w14:textId="77777777" w:rsidR="00401A2E" w:rsidRPr="00401A2E" w:rsidRDefault="00401A2E" w:rsidP="00401A2E">
            <w:pPr>
              <w:jc w:val="both"/>
              <w:rPr>
                <w:rFonts w:ascii="Times New Roman" w:eastAsia="Calibri" w:hAnsi="Times New Roman" w:cs="Times New Roman"/>
                <w:b/>
                <w:bCs/>
                <w:sz w:val="20"/>
              </w:rPr>
            </w:pPr>
            <w:r w:rsidRPr="00401A2E">
              <w:rPr>
                <w:rFonts w:ascii="Times New Roman" w:eastAsia="Calibri" w:hAnsi="Times New Roman" w:cs="Times New Roman"/>
                <w:b/>
                <w:bCs/>
                <w:sz w:val="20"/>
              </w:rPr>
              <w:t xml:space="preserve">1. </w:t>
            </w:r>
            <w:r w:rsidRPr="00401A2E">
              <w:rPr>
                <w:rFonts w:ascii="Times New Roman" w:eastAsia="Calibri" w:hAnsi="Times New Roman" w:cs="Times New Roman"/>
                <w:bCs/>
                <w:sz w:val="20"/>
              </w:rPr>
              <w:t>Классификация моделей, используемых в технике. Инженерно-физические, структурные, геометрические, информационные модели в технике. Уровни и формы представления моделей. Основные свойства технических моделей, методы моделирования.</w:t>
            </w:r>
          </w:p>
        </w:tc>
        <w:tc>
          <w:tcPr>
            <w:tcW w:w="674" w:type="pct"/>
            <w:vMerge w:val="restart"/>
            <w:tcBorders>
              <w:top w:val="single" w:sz="4" w:space="0" w:color="auto"/>
              <w:left w:val="single" w:sz="4" w:space="0" w:color="auto"/>
              <w:bottom w:val="single" w:sz="4" w:space="0" w:color="auto"/>
              <w:right w:val="single" w:sz="4" w:space="0" w:color="auto"/>
            </w:tcBorders>
            <w:vAlign w:val="center"/>
            <w:hideMark/>
          </w:tcPr>
          <w:p w14:paraId="1BC1562D" w14:textId="77777777" w:rsidR="00401A2E" w:rsidRPr="00401A2E" w:rsidRDefault="00401A2E" w:rsidP="00401A2E">
            <w:pPr>
              <w:jc w:val="center"/>
              <w:rPr>
                <w:rFonts w:ascii="Times New Roman" w:eastAsia="Calibri" w:hAnsi="Times New Roman" w:cs="Times New Roman"/>
                <w:b/>
                <w:bCs/>
                <w:sz w:val="20"/>
              </w:rPr>
            </w:pPr>
            <w:r w:rsidRPr="00401A2E">
              <w:rPr>
                <w:rFonts w:ascii="Times New Roman" w:eastAsia="Calibri" w:hAnsi="Times New Roman" w:cs="Times New Roman"/>
                <w:b/>
                <w:bCs/>
                <w:sz w:val="20"/>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13CDCB" w14:textId="77777777" w:rsidR="00401A2E" w:rsidRPr="00401A2E" w:rsidRDefault="00401A2E" w:rsidP="00401A2E">
            <w:pPr>
              <w:rPr>
                <w:rFonts w:ascii="Times New Roman" w:eastAsia="Calibri" w:hAnsi="Times New Roman" w:cs="Times New Roman"/>
                <w:sz w:val="20"/>
              </w:rPr>
            </w:pPr>
          </w:p>
        </w:tc>
      </w:tr>
      <w:tr w:rsidR="00401A2E" w:rsidRPr="00401A2E" w14:paraId="24A5E1C9" w14:textId="77777777" w:rsidTr="00AD582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8AD4CF" w14:textId="77777777" w:rsidR="00401A2E" w:rsidRPr="00401A2E" w:rsidRDefault="00401A2E" w:rsidP="00401A2E">
            <w:pPr>
              <w:rPr>
                <w:rFonts w:ascii="Times New Roman" w:eastAsia="Calibri" w:hAnsi="Times New Roman" w:cs="Times New Roman"/>
                <w:bCs/>
                <w:sz w:val="20"/>
              </w:rPr>
            </w:pPr>
          </w:p>
        </w:tc>
        <w:tc>
          <w:tcPr>
            <w:tcW w:w="3009" w:type="pct"/>
            <w:tcBorders>
              <w:top w:val="single" w:sz="4" w:space="0" w:color="auto"/>
              <w:left w:val="single" w:sz="4" w:space="0" w:color="auto"/>
              <w:bottom w:val="single" w:sz="4" w:space="0" w:color="auto"/>
              <w:right w:val="single" w:sz="4" w:space="0" w:color="auto"/>
            </w:tcBorders>
            <w:hideMark/>
          </w:tcPr>
          <w:p w14:paraId="1D12D3D5" w14:textId="77777777" w:rsidR="00401A2E" w:rsidRPr="00401A2E" w:rsidRDefault="00401A2E" w:rsidP="00401A2E">
            <w:pPr>
              <w:jc w:val="both"/>
              <w:rPr>
                <w:rFonts w:ascii="Times New Roman" w:eastAsia="Calibri" w:hAnsi="Times New Roman" w:cs="Times New Roman"/>
                <w:b/>
                <w:bCs/>
                <w:sz w:val="20"/>
              </w:rPr>
            </w:pPr>
            <w:r w:rsidRPr="00401A2E">
              <w:rPr>
                <w:rFonts w:ascii="Times New Roman" w:eastAsia="Calibri" w:hAnsi="Times New Roman" w:cs="Times New Roman"/>
                <w:b/>
                <w:bCs/>
                <w:sz w:val="20"/>
              </w:rPr>
              <w:t xml:space="preserve">2.  </w:t>
            </w:r>
            <w:r w:rsidRPr="00401A2E">
              <w:rPr>
                <w:rFonts w:ascii="Times New Roman" w:eastAsia="Calibri" w:hAnsi="Times New Roman" w:cs="Times New Roman"/>
                <w:bCs/>
                <w:sz w:val="20"/>
              </w:rPr>
              <w:t xml:space="preserve">Прикладное программное обеспечение геометрического моделирования. </w:t>
            </w:r>
            <w:r w:rsidRPr="00401A2E">
              <w:rPr>
                <w:rFonts w:ascii="Times New Roman" w:eastAsia="Calibri" w:hAnsi="Times New Roman" w:cs="Times New Roman"/>
                <w:sz w:val="20"/>
              </w:rPr>
              <w:t>Интерфейс. Основные функции и возможности.</w:t>
            </w:r>
            <w:r w:rsidRPr="00401A2E">
              <w:rPr>
                <w:rFonts w:ascii="Times New Roman" w:eastAsia="Calibri" w:hAnsi="Times New Roman" w:cs="Times New Roman"/>
                <w:bCs/>
                <w:sz w:val="20"/>
              </w:rPr>
              <w:t xml:space="preserve"> Компьютерные технологии и моделирование с применением систем автоматизированного проектирования.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55428E" w14:textId="77777777" w:rsidR="00401A2E" w:rsidRPr="00401A2E" w:rsidRDefault="00401A2E" w:rsidP="00401A2E">
            <w:pPr>
              <w:rPr>
                <w:rFonts w:ascii="Times New Roman" w:eastAsia="Calibri" w:hAnsi="Times New Roman" w:cs="Times New Roman"/>
                <w:b/>
                <w:bCs/>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E739EC" w14:textId="77777777" w:rsidR="00401A2E" w:rsidRPr="00401A2E" w:rsidRDefault="00401A2E" w:rsidP="00401A2E">
            <w:pPr>
              <w:rPr>
                <w:rFonts w:ascii="Times New Roman" w:eastAsia="Calibri" w:hAnsi="Times New Roman" w:cs="Times New Roman"/>
                <w:sz w:val="20"/>
              </w:rPr>
            </w:pPr>
          </w:p>
        </w:tc>
      </w:tr>
      <w:tr w:rsidR="00401A2E" w:rsidRPr="00401A2E" w14:paraId="0A184A92" w14:textId="77777777" w:rsidTr="00AD582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D3A7B3" w14:textId="77777777" w:rsidR="00401A2E" w:rsidRPr="00401A2E" w:rsidRDefault="00401A2E" w:rsidP="00401A2E">
            <w:pPr>
              <w:rPr>
                <w:rFonts w:ascii="Times New Roman" w:eastAsia="Calibri" w:hAnsi="Times New Roman" w:cs="Times New Roman"/>
                <w:bCs/>
                <w:sz w:val="20"/>
              </w:rPr>
            </w:pPr>
          </w:p>
        </w:tc>
        <w:tc>
          <w:tcPr>
            <w:tcW w:w="3009" w:type="pct"/>
            <w:tcBorders>
              <w:top w:val="single" w:sz="4" w:space="0" w:color="auto"/>
              <w:left w:val="single" w:sz="4" w:space="0" w:color="auto"/>
              <w:bottom w:val="single" w:sz="4" w:space="0" w:color="auto"/>
              <w:right w:val="single" w:sz="4" w:space="0" w:color="auto"/>
            </w:tcBorders>
            <w:hideMark/>
          </w:tcPr>
          <w:p w14:paraId="74D54309" w14:textId="77777777" w:rsidR="00401A2E" w:rsidRPr="00401A2E" w:rsidRDefault="00401A2E" w:rsidP="00401A2E">
            <w:pPr>
              <w:jc w:val="both"/>
              <w:rPr>
                <w:rFonts w:ascii="Times New Roman" w:eastAsia="Calibri" w:hAnsi="Times New Roman" w:cs="Times New Roman"/>
                <w:b/>
                <w:sz w:val="20"/>
              </w:rPr>
            </w:pPr>
            <w:r w:rsidRPr="00401A2E">
              <w:rPr>
                <w:rFonts w:ascii="Times New Roman" w:eastAsia="Calibri" w:hAnsi="Times New Roman" w:cs="Times New Roman"/>
                <w:b/>
                <w:bCs/>
                <w:sz w:val="20"/>
              </w:rPr>
              <w:t>В том числе практических и лабораторных занятий</w:t>
            </w:r>
          </w:p>
        </w:tc>
        <w:tc>
          <w:tcPr>
            <w:tcW w:w="674" w:type="pct"/>
            <w:tcBorders>
              <w:top w:val="single" w:sz="4" w:space="0" w:color="auto"/>
              <w:left w:val="single" w:sz="4" w:space="0" w:color="auto"/>
              <w:bottom w:val="single" w:sz="4" w:space="0" w:color="auto"/>
              <w:right w:val="single" w:sz="4" w:space="0" w:color="auto"/>
            </w:tcBorders>
            <w:vAlign w:val="center"/>
            <w:hideMark/>
          </w:tcPr>
          <w:p w14:paraId="34799546" w14:textId="77777777" w:rsidR="00401A2E" w:rsidRPr="00401A2E" w:rsidRDefault="00401A2E" w:rsidP="00401A2E">
            <w:pPr>
              <w:jc w:val="center"/>
              <w:rPr>
                <w:rFonts w:ascii="Times New Roman" w:eastAsia="Calibri" w:hAnsi="Times New Roman" w:cs="Times New Roman"/>
                <w:b/>
                <w:bCs/>
                <w:sz w:val="20"/>
              </w:rPr>
            </w:pPr>
            <w:r w:rsidRPr="00401A2E">
              <w:rPr>
                <w:rFonts w:ascii="Times New Roman" w:eastAsia="Calibri" w:hAnsi="Times New Roman" w:cs="Times New Roman"/>
                <w:b/>
                <w:bCs/>
                <w:sz w:val="20"/>
              </w:rPr>
              <w:t>8/8</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607293" w14:textId="77777777" w:rsidR="00401A2E" w:rsidRPr="00401A2E" w:rsidRDefault="00401A2E" w:rsidP="00401A2E">
            <w:pPr>
              <w:rPr>
                <w:rFonts w:ascii="Times New Roman" w:eastAsia="Calibri" w:hAnsi="Times New Roman" w:cs="Times New Roman"/>
                <w:sz w:val="20"/>
              </w:rPr>
            </w:pPr>
          </w:p>
        </w:tc>
      </w:tr>
      <w:tr w:rsidR="00401A2E" w:rsidRPr="00401A2E" w14:paraId="63A6CB3E" w14:textId="77777777" w:rsidTr="00AD582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F17C5C" w14:textId="77777777" w:rsidR="00401A2E" w:rsidRPr="00401A2E" w:rsidRDefault="00401A2E" w:rsidP="00401A2E">
            <w:pPr>
              <w:rPr>
                <w:rFonts w:ascii="Times New Roman" w:eastAsia="Calibri" w:hAnsi="Times New Roman" w:cs="Times New Roman"/>
                <w:bCs/>
                <w:sz w:val="20"/>
              </w:rPr>
            </w:pPr>
          </w:p>
        </w:tc>
        <w:tc>
          <w:tcPr>
            <w:tcW w:w="3009" w:type="pct"/>
            <w:tcBorders>
              <w:top w:val="single" w:sz="4" w:space="0" w:color="auto"/>
              <w:left w:val="single" w:sz="4" w:space="0" w:color="auto"/>
              <w:bottom w:val="single" w:sz="4" w:space="0" w:color="auto"/>
              <w:right w:val="single" w:sz="4" w:space="0" w:color="auto"/>
            </w:tcBorders>
            <w:hideMark/>
          </w:tcPr>
          <w:p w14:paraId="2B3CAD8A" w14:textId="77777777" w:rsidR="00401A2E" w:rsidRPr="00401A2E" w:rsidRDefault="00401A2E" w:rsidP="00401A2E">
            <w:pPr>
              <w:jc w:val="both"/>
              <w:rPr>
                <w:rFonts w:ascii="Times New Roman" w:eastAsia="Calibri" w:hAnsi="Times New Roman" w:cs="Times New Roman"/>
                <w:b/>
                <w:sz w:val="20"/>
              </w:rPr>
            </w:pPr>
            <w:r w:rsidRPr="00401A2E">
              <w:rPr>
                <w:rFonts w:ascii="Times New Roman" w:eastAsia="Calibri" w:hAnsi="Times New Roman" w:cs="Times New Roman"/>
                <w:b/>
                <w:sz w:val="20"/>
              </w:rPr>
              <w:t xml:space="preserve">1. Практическое занятие 16. </w:t>
            </w:r>
            <w:r w:rsidRPr="00401A2E">
              <w:rPr>
                <w:rFonts w:ascii="Times New Roman" w:eastAsia="Calibri" w:hAnsi="Times New Roman" w:cs="Times New Roman"/>
                <w:sz w:val="20"/>
              </w:rPr>
              <w:t>Создание трехмерной модели методом выдавливания.</w:t>
            </w:r>
          </w:p>
        </w:tc>
        <w:tc>
          <w:tcPr>
            <w:tcW w:w="674" w:type="pct"/>
            <w:tcBorders>
              <w:top w:val="single" w:sz="4" w:space="0" w:color="auto"/>
              <w:left w:val="single" w:sz="4" w:space="0" w:color="auto"/>
              <w:bottom w:val="single" w:sz="4" w:space="0" w:color="auto"/>
              <w:right w:val="single" w:sz="4" w:space="0" w:color="auto"/>
            </w:tcBorders>
            <w:vAlign w:val="center"/>
            <w:hideMark/>
          </w:tcPr>
          <w:p w14:paraId="51DA51FC" w14:textId="77777777" w:rsidR="00401A2E" w:rsidRPr="00401A2E" w:rsidRDefault="00401A2E" w:rsidP="00401A2E">
            <w:pPr>
              <w:jc w:val="center"/>
              <w:rPr>
                <w:rFonts w:ascii="Times New Roman" w:eastAsia="Calibri" w:hAnsi="Times New Roman" w:cs="Times New Roman"/>
                <w:bCs/>
                <w:sz w:val="20"/>
              </w:rPr>
            </w:pPr>
            <w:r w:rsidRPr="00401A2E">
              <w:rPr>
                <w:rFonts w:ascii="Times New Roman" w:eastAsia="Calibri" w:hAnsi="Times New Roman" w:cs="Times New Roman"/>
                <w:bCs/>
                <w:sz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881BFF" w14:textId="77777777" w:rsidR="00401A2E" w:rsidRPr="00401A2E" w:rsidRDefault="00401A2E" w:rsidP="00401A2E">
            <w:pPr>
              <w:rPr>
                <w:rFonts w:ascii="Times New Roman" w:eastAsia="Calibri" w:hAnsi="Times New Roman" w:cs="Times New Roman"/>
                <w:sz w:val="20"/>
              </w:rPr>
            </w:pPr>
          </w:p>
        </w:tc>
      </w:tr>
      <w:tr w:rsidR="00401A2E" w:rsidRPr="00401A2E" w14:paraId="2E07E036" w14:textId="77777777" w:rsidTr="00AD582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CFFFEA" w14:textId="77777777" w:rsidR="00401A2E" w:rsidRPr="00401A2E" w:rsidRDefault="00401A2E" w:rsidP="00401A2E">
            <w:pPr>
              <w:rPr>
                <w:rFonts w:ascii="Times New Roman" w:eastAsia="Calibri" w:hAnsi="Times New Roman" w:cs="Times New Roman"/>
                <w:bCs/>
                <w:sz w:val="20"/>
              </w:rPr>
            </w:pPr>
          </w:p>
        </w:tc>
        <w:tc>
          <w:tcPr>
            <w:tcW w:w="3009" w:type="pct"/>
            <w:tcBorders>
              <w:top w:val="single" w:sz="4" w:space="0" w:color="auto"/>
              <w:left w:val="single" w:sz="4" w:space="0" w:color="auto"/>
              <w:bottom w:val="single" w:sz="4" w:space="0" w:color="auto"/>
              <w:right w:val="single" w:sz="4" w:space="0" w:color="auto"/>
            </w:tcBorders>
            <w:vAlign w:val="bottom"/>
            <w:hideMark/>
          </w:tcPr>
          <w:p w14:paraId="16996730" w14:textId="77777777" w:rsidR="00401A2E" w:rsidRPr="00401A2E" w:rsidRDefault="00401A2E" w:rsidP="00401A2E">
            <w:pPr>
              <w:jc w:val="both"/>
              <w:rPr>
                <w:rFonts w:ascii="Times New Roman" w:eastAsia="Calibri" w:hAnsi="Times New Roman" w:cs="Times New Roman"/>
                <w:b/>
                <w:sz w:val="20"/>
              </w:rPr>
            </w:pPr>
            <w:r w:rsidRPr="00401A2E">
              <w:rPr>
                <w:rFonts w:ascii="Times New Roman" w:eastAsia="Calibri" w:hAnsi="Times New Roman" w:cs="Times New Roman"/>
                <w:b/>
                <w:sz w:val="20"/>
              </w:rPr>
              <w:t xml:space="preserve">2. Практическое занятие 17. </w:t>
            </w:r>
            <w:r w:rsidRPr="00401A2E">
              <w:rPr>
                <w:rFonts w:ascii="Times New Roman" w:eastAsia="Calibri" w:hAnsi="Times New Roman" w:cs="Times New Roman"/>
                <w:sz w:val="20"/>
              </w:rPr>
              <w:t>Создание трехмерной модели методом вращения.</w:t>
            </w:r>
          </w:p>
        </w:tc>
        <w:tc>
          <w:tcPr>
            <w:tcW w:w="674" w:type="pct"/>
            <w:tcBorders>
              <w:top w:val="single" w:sz="4" w:space="0" w:color="auto"/>
              <w:left w:val="single" w:sz="4" w:space="0" w:color="auto"/>
              <w:bottom w:val="single" w:sz="4" w:space="0" w:color="auto"/>
              <w:right w:val="single" w:sz="4" w:space="0" w:color="auto"/>
            </w:tcBorders>
            <w:vAlign w:val="center"/>
            <w:hideMark/>
          </w:tcPr>
          <w:p w14:paraId="1618523D" w14:textId="77777777" w:rsidR="00401A2E" w:rsidRPr="00401A2E" w:rsidRDefault="00401A2E" w:rsidP="00401A2E">
            <w:pPr>
              <w:jc w:val="center"/>
              <w:rPr>
                <w:rFonts w:ascii="Times New Roman" w:eastAsia="Calibri" w:hAnsi="Times New Roman" w:cs="Times New Roman"/>
                <w:sz w:val="20"/>
              </w:rPr>
            </w:pPr>
            <w:r w:rsidRPr="00401A2E">
              <w:rPr>
                <w:rFonts w:ascii="Times New Roman" w:eastAsia="Calibri" w:hAnsi="Times New Roman" w:cs="Times New Roman"/>
                <w:bCs/>
                <w:sz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17B1AC" w14:textId="77777777" w:rsidR="00401A2E" w:rsidRPr="00401A2E" w:rsidRDefault="00401A2E" w:rsidP="00401A2E">
            <w:pPr>
              <w:rPr>
                <w:rFonts w:ascii="Times New Roman" w:eastAsia="Calibri" w:hAnsi="Times New Roman" w:cs="Times New Roman"/>
                <w:sz w:val="20"/>
              </w:rPr>
            </w:pPr>
          </w:p>
        </w:tc>
      </w:tr>
      <w:tr w:rsidR="00401A2E" w:rsidRPr="00401A2E" w14:paraId="0D0AB601" w14:textId="77777777" w:rsidTr="00AD582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315174" w14:textId="77777777" w:rsidR="00401A2E" w:rsidRPr="00401A2E" w:rsidRDefault="00401A2E" w:rsidP="00401A2E">
            <w:pPr>
              <w:rPr>
                <w:rFonts w:ascii="Times New Roman" w:eastAsia="Calibri" w:hAnsi="Times New Roman" w:cs="Times New Roman"/>
                <w:bCs/>
                <w:sz w:val="20"/>
              </w:rPr>
            </w:pPr>
          </w:p>
        </w:tc>
        <w:tc>
          <w:tcPr>
            <w:tcW w:w="3009" w:type="pct"/>
            <w:tcBorders>
              <w:top w:val="single" w:sz="4" w:space="0" w:color="auto"/>
              <w:left w:val="single" w:sz="4" w:space="0" w:color="auto"/>
              <w:bottom w:val="single" w:sz="4" w:space="0" w:color="auto"/>
              <w:right w:val="single" w:sz="4" w:space="0" w:color="auto"/>
            </w:tcBorders>
            <w:vAlign w:val="bottom"/>
            <w:hideMark/>
          </w:tcPr>
          <w:p w14:paraId="220EC72E" w14:textId="77777777" w:rsidR="00401A2E" w:rsidRPr="00401A2E" w:rsidRDefault="00401A2E" w:rsidP="00401A2E">
            <w:pPr>
              <w:jc w:val="both"/>
              <w:rPr>
                <w:rFonts w:ascii="Times New Roman" w:eastAsia="Calibri" w:hAnsi="Times New Roman" w:cs="Times New Roman"/>
                <w:b/>
                <w:sz w:val="20"/>
              </w:rPr>
            </w:pPr>
            <w:r w:rsidRPr="00401A2E">
              <w:rPr>
                <w:rFonts w:ascii="Times New Roman" w:eastAsia="Calibri" w:hAnsi="Times New Roman" w:cs="Times New Roman"/>
                <w:b/>
                <w:sz w:val="20"/>
              </w:rPr>
              <w:t xml:space="preserve">3. Практическое занятие 18. </w:t>
            </w:r>
            <w:r w:rsidRPr="00401A2E">
              <w:rPr>
                <w:rFonts w:ascii="Times New Roman" w:eastAsia="Calibri" w:hAnsi="Times New Roman" w:cs="Times New Roman"/>
                <w:sz w:val="20"/>
              </w:rPr>
              <w:t>Создание трехмерной модели путем комбинации методов выдавливания и вращения.</w:t>
            </w:r>
          </w:p>
        </w:tc>
        <w:tc>
          <w:tcPr>
            <w:tcW w:w="674" w:type="pct"/>
            <w:tcBorders>
              <w:top w:val="single" w:sz="4" w:space="0" w:color="auto"/>
              <w:left w:val="single" w:sz="4" w:space="0" w:color="auto"/>
              <w:bottom w:val="single" w:sz="4" w:space="0" w:color="auto"/>
              <w:right w:val="single" w:sz="4" w:space="0" w:color="auto"/>
            </w:tcBorders>
            <w:vAlign w:val="center"/>
            <w:hideMark/>
          </w:tcPr>
          <w:p w14:paraId="2BFBE2E3" w14:textId="77777777" w:rsidR="00401A2E" w:rsidRPr="00401A2E" w:rsidRDefault="00401A2E" w:rsidP="00401A2E">
            <w:pPr>
              <w:jc w:val="center"/>
              <w:rPr>
                <w:rFonts w:ascii="Times New Roman" w:eastAsia="Calibri" w:hAnsi="Times New Roman" w:cs="Times New Roman"/>
                <w:bCs/>
                <w:sz w:val="20"/>
              </w:rPr>
            </w:pPr>
            <w:r w:rsidRPr="00401A2E">
              <w:rPr>
                <w:rFonts w:ascii="Times New Roman" w:eastAsia="Calibri" w:hAnsi="Times New Roman" w:cs="Times New Roman"/>
                <w:bCs/>
                <w:sz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3BFAA0" w14:textId="77777777" w:rsidR="00401A2E" w:rsidRPr="00401A2E" w:rsidRDefault="00401A2E" w:rsidP="00401A2E">
            <w:pPr>
              <w:rPr>
                <w:rFonts w:ascii="Times New Roman" w:eastAsia="Calibri" w:hAnsi="Times New Roman" w:cs="Times New Roman"/>
                <w:sz w:val="20"/>
              </w:rPr>
            </w:pPr>
          </w:p>
        </w:tc>
      </w:tr>
      <w:tr w:rsidR="00401A2E" w:rsidRPr="00401A2E" w14:paraId="5317C42B" w14:textId="77777777" w:rsidTr="00AD582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F4EACD" w14:textId="77777777" w:rsidR="00401A2E" w:rsidRPr="00401A2E" w:rsidRDefault="00401A2E" w:rsidP="00401A2E">
            <w:pPr>
              <w:rPr>
                <w:rFonts w:ascii="Times New Roman" w:eastAsia="Calibri" w:hAnsi="Times New Roman" w:cs="Times New Roman"/>
                <w:bCs/>
                <w:sz w:val="20"/>
              </w:rPr>
            </w:pPr>
          </w:p>
        </w:tc>
        <w:tc>
          <w:tcPr>
            <w:tcW w:w="3009" w:type="pct"/>
            <w:tcBorders>
              <w:top w:val="single" w:sz="4" w:space="0" w:color="auto"/>
              <w:left w:val="single" w:sz="4" w:space="0" w:color="auto"/>
              <w:bottom w:val="single" w:sz="4" w:space="0" w:color="auto"/>
              <w:right w:val="single" w:sz="4" w:space="0" w:color="auto"/>
            </w:tcBorders>
            <w:vAlign w:val="bottom"/>
            <w:hideMark/>
          </w:tcPr>
          <w:p w14:paraId="44E09B48" w14:textId="77777777" w:rsidR="00401A2E" w:rsidRPr="00401A2E" w:rsidRDefault="00401A2E" w:rsidP="00401A2E">
            <w:pPr>
              <w:jc w:val="both"/>
              <w:rPr>
                <w:rFonts w:ascii="Times New Roman" w:eastAsia="Calibri" w:hAnsi="Times New Roman" w:cs="Times New Roman"/>
                <w:b/>
                <w:sz w:val="20"/>
              </w:rPr>
            </w:pPr>
            <w:r w:rsidRPr="00401A2E">
              <w:rPr>
                <w:rFonts w:ascii="Times New Roman" w:eastAsia="Calibri" w:hAnsi="Times New Roman" w:cs="Times New Roman"/>
                <w:b/>
                <w:sz w:val="20"/>
              </w:rPr>
              <w:t xml:space="preserve">4. Практическое занятие 19. </w:t>
            </w:r>
            <w:r w:rsidRPr="00401A2E">
              <w:rPr>
                <w:rFonts w:ascii="Times New Roman" w:eastAsia="Calibri" w:hAnsi="Times New Roman" w:cs="Times New Roman"/>
                <w:sz w:val="20"/>
              </w:rPr>
              <w:t>Моделирование литой детали.</w:t>
            </w:r>
          </w:p>
        </w:tc>
        <w:tc>
          <w:tcPr>
            <w:tcW w:w="674" w:type="pct"/>
            <w:tcBorders>
              <w:top w:val="single" w:sz="4" w:space="0" w:color="auto"/>
              <w:left w:val="single" w:sz="4" w:space="0" w:color="auto"/>
              <w:bottom w:val="single" w:sz="4" w:space="0" w:color="auto"/>
              <w:right w:val="single" w:sz="4" w:space="0" w:color="auto"/>
            </w:tcBorders>
            <w:vAlign w:val="center"/>
            <w:hideMark/>
          </w:tcPr>
          <w:p w14:paraId="77B1E6B4" w14:textId="77777777" w:rsidR="00401A2E" w:rsidRPr="00401A2E" w:rsidRDefault="00401A2E" w:rsidP="00401A2E">
            <w:pPr>
              <w:jc w:val="center"/>
              <w:rPr>
                <w:rFonts w:ascii="Times New Roman" w:eastAsia="Calibri" w:hAnsi="Times New Roman" w:cs="Times New Roman"/>
                <w:bCs/>
                <w:sz w:val="20"/>
              </w:rPr>
            </w:pPr>
            <w:r w:rsidRPr="00401A2E">
              <w:rPr>
                <w:rFonts w:ascii="Times New Roman" w:eastAsia="Calibri" w:hAnsi="Times New Roman" w:cs="Times New Roman"/>
                <w:bCs/>
                <w:sz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EC8784" w14:textId="77777777" w:rsidR="00401A2E" w:rsidRPr="00401A2E" w:rsidRDefault="00401A2E" w:rsidP="00401A2E">
            <w:pPr>
              <w:rPr>
                <w:rFonts w:ascii="Times New Roman" w:eastAsia="Calibri" w:hAnsi="Times New Roman" w:cs="Times New Roman"/>
                <w:sz w:val="20"/>
              </w:rPr>
            </w:pPr>
          </w:p>
        </w:tc>
      </w:tr>
      <w:tr w:rsidR="00401A2E" w:rsidRPr="00401A2E" w14:paraId="6D68631D" w14:textId="77777777" w:rsidTr="00AD582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CD9124" w14:textId="77777777" w:rsidR="00401A2E" w:rsidRPr="00401A2E" w:rsidRDefault="00401A2E" w:rsidP="00401A2E">
            <w:pPr>
              <w:rPr>
                <w:rFonts w:ascii="Times New Roman" w:eastAsia="Calibri" w:hAnsi="Times New Roman" w:cs="Times New Roman"/>
                <w:bCs/>
                <w:sz w:val="20"/>
              </w:rPr>
            </w:pPr>
          </w:p>
        </w:tc>
        <w:tc>
          <w:tcPr>
            <w:tcW w:w="3009" w:type="pct"/>
            <w:tcBorders>
              <w:top w:val="single" w:sz="4" w:space="0" w:color="auto"/>
              <w:left w:val="single" w:sz="4" w:space="0" w:color="auto"/>
              <w:bottom w:val="single" w:sz="4" w:space="0" w:color="auto"/>
              <w:right w:val="single" w:sz="4" w:space="0" w:color="auto"/>
            </w:tcBorders>
            <w:hideMark/>
          </w:tcPr>
          <w:p w14:paraId="56460504" w14:textId="77777777" w:rsidR="00401A2E" w:rsidRPr="00401A2E" w:rsidRDefault="00401A2E" w:rsidP="00401A2E">
            <w:pPr>
              <w:jc w:val="both"/>
              <w:rPr>
                <w:rFonts w:ascii="Times New Roman" w:eastAsia="Calibri" w:hAnsi="Times New Roman" w:cs="Times New Roman"/>
                <w:b/>
                <w:bCs/>
                <w:sz w:val="20"/>
              </w:rPr>
            </w:pPr>
            <w:r w:rsidRPr="00401A2E">
              <w:rPr>
                <w:rFonts w:ascii="Times New Roman" w:eastAsia="Calibri" w:hAnsi="Times New Roman" w:cs="Times New Roman"/>
                <w:b/>
                <w:bCs/>
                <w:sz w:val="20"/>
              </w:rPr>
              <w:t xml:space="preserve">Самостоятельная работа обучающихся </w:t>
            </w:r>
          </w:p>
        </w:tc>
        <w:tc>
          <w:tcPr>
            <w:tcW w:w="674" w:type="pct"/>
            <w:tcBorders>
              <w:top w:val="single" w:sz="4" w:space="0" w:color="auto"/>
              <w:left w:val="single" w:sz="4" w:space="0" w:color="auto"/>
              <w:bottom w:val="single" w:sz="4" w:space="0" w:color="auto"/>
              <w:right w:val="single" w:sz="4" w:space="0" w:color="auto"/>
            </w:tcBorders>
            <w:vAlign w:val="center"/>
            <w:hideMark/>
          </w:tcPr>
          <w:p w14:paraId="573B5CB8" w14:textId="77777777" w:rsidR="00401A2E" w:rsidRPr="00401A2E" w:rsidRDefault="00401A2E" w:rsidP="00401A2E">
            <w:pPr>
              <w:jc w:val="center"/>
              <w:rPr>
                <w:rFonts w:ascii="Times New Roman" w:eastAsia="Calibri" w:hAnsi="Times New Roman" w:cs="Times New Roman"/>
                <w:b/>
                <w:bCs/>
                <w:sz w:val="20"/>
              </w:rPr>
            </w:pPr>
            <w:r w:rsidRPr="00401A2E">
              <w:rPr>
                <w:rFonts w:ascii="Times New Roman" w:eastAsia="Calibri" w:hAnsi="Times New Roman" w:cs="Times New Roman"/>
                <w:b/>
                <w:bCs/>
                <w:sz w:val="20"/>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60D8C3" w14:textId="77777777" w:rsidR="00401A2E" w:rsidRPr="00401A2E" w:rsidRDefault="00401A2E" w:rsidP="00401A2E">
            <w:pPr>
              <w:rPr>
                <w:rFonts w:ascii="Times New Roman" w:eastAsia="Calibri" w:hAnsi="Times New Roman" w:cs="Times New Roman"/>
                <w:sz w:val="20"/>
              </w:rPr>
            </w:pPr>
          </w:p>
        </w:tc>
      </w:tr>
      <w:tr w:rsidR="00401A2E" w:rsidRPr="00401A2E" w14:paraId="3291506C" w14:textId="77777777" w:rsidTr="00AD5821">
        <w:trPr>
          <w:trHeight w:val="20"/>
        </w:trPr>
        <w:tc>
          <w:tcPr>
            <w:tcW w:w="689" w:type="pct"/>
            <w:vMerge w:val="restart"/>
            <w:tcBorders>
              <w:top w:val="single" w:sz="4" w:space="0" w:color="auto"/>
              <w:left w:val="single" w:sz="4" w:space="0" w:color="auto"/>
              <w:bottom w:val="single" w:sz="4" w:space="0" w:color="auto"/>
              <w:right w:val="single" w:sz="4" w:space="0" w:color="auto"/>
            </w:tcBorders>
            <w:hideMark/>
          </w:tcPr>
          <w:p w14:paraId="58AF4B2A" w14:textId="77777777" w:rsidR="00401A2E" w:rsidRPr="00401A2E" w:rsidRDefault="00401A2E" w:rsidP="00401A2E">
            <w:pPr>
              <w:rPr>
                <w:rFonts w:ascii="Times New Roman" w:eastAsia="Calibri" w:hAnsi="Times New Roman" w:cs="Times New Roman"/>
                <w:b/>
                <w:bCs/>
                <w:sz w:val="20"/>
              </w:rPr>
            </w:pPr>
            <w:r w:rsidRPr="00401A2E">
              <w:rPr>
                <w:rFonts w:ascii="Times New Roman" w:eastAsia="Calibri" w:hAnsi="Times New Roman" w:cs="Times New Roman"/>
                <w:b/>
                <w:bCs/>
                <w:sz w:val="20"/>
              </w:rPr>
              <w:t>Тема 5.2.</w:t>
            </w:r>
          </w:p>
          <w:p w14:paraId="57E37F5F" w14:textId="77777777" w:rsidR="00401A2E" w:rsidRPr="00401A2E" w:rsidRDefault="00401A2E" w:rsidP="00401A2E">
            <w:pPr>
              <w:rPr>
                <w:rFonts w:ascii="Times New Roman" w:eastAsia="Calibri" w:hAnsi="Times New Roman" w:cs="Times New Roman"/>
                <w:bCs/>
                <w:sz w:val="20"/>
              </w:rPr>
            </w:pPr>
            <w:r w:rsidRPr="00401A2E">
              <w:rPr>
                <w:rFonts w:ascii="Times New Roman" w:eastAsia="Calibri" w:hAnsi="Times New Roman" w:cs="Times New Roman"/>
                <w:sz w:val="20"/>
              </w:rPr>
              <w:t>Применение систем автоматизированного проектирования для создания трехмерной сборки, создания чертежей.</w:t>
            </w:r>
          </w:p>
        </w:tc>
        <w:tc>
          <w:tcPr>
            <w:tcW w:w="3009" w:type="pct"/>
            <w:tcBorders>
              <w:top w:val="single" w:sz="4" w:space="0" w:color="auto"/>
              <w:left w:val="single" w:sz="4" w:space="0" w:color="auto"/>
              <w:bottom w:val="single" w:sz="4" w:space="0" w:color="auto"/>
              <w:right w:val="single" w:sz="4" w:space="0" w:color="auto"/>
            </w:tcBorders>
            <w:hideMark/>
          </w:tcPr>
          <w:p w14:paraId="4D9A35AE" w14:textId="77777777" w:rsidR="00401A2E" w:rsidRPr="00401A2E" w:rsidRDefault="00401A2E" w:rsidP="00401A2E">
            <w:pPr>
              <w:jc w:val="both"/>
              <w:rPr>
                <w:rFonts w:ascii="Times New Roman" w:eastAsia="Calibri" w:hAnsi="Times New Roman" w:cs="Times New Roman"/>
                <w:b/>
                <w:bCs/>
                <w:sz w:val="20"/>
              </w:rPr>
            </w:pPr>
            <w:r w:rsidRPr="00401A2E">
              <w:rPr>
                <w:rFonts w:ascii="Times New Roman" w:eastAsia="Calibri" w:hAnsi="Times New Roman" w:cs="Times New Roman"/>
                <w:b/>
                <w:bCs/>
                <w:sz w:val="20"/>
              </w:rPr>
              <w:t xml:space="preserve">Содержание учебного материала </w:t>
            </w:r>
          </w:p>
        </w:tc>
        <w:tc>
          <w:tcPr>
            <w:tcW w:w="674" w:type="pct"/>
            <w:tcBorders>
              <w:top w:val="single" w:sz="4" w:space="0" w:color="auto"/>
              <w:left w:val="single" w:sz="4" w:space="0" w:color="auto"/>
              <w:bottom w:val="single" w:sz="4" w:space="0" w:color="auto"/>
              <w:right w:val="single" w:sz="4" w:space="0" w:color="auto"/>
            </w:tcBorders>
            <w:vAlign w:val="center"/>
            <w:hideMark/>
          </w:tcPr>
          <w:p w14:paraId="300A29B5" w14:textId="77777777" w:rsidR="00401A2E" w:rsidRPr="00401A2E" w:rsidRDefault="00401A2E" w:rsidP="00401A2E">
            <w:pPr>
              <w:jc w:val="center"/>
              <w:rPr>
                <w:rFonts w:ascii="Times New Roman" w:eastAsia="Calibri" w:hAnsi="Times New Roman" w:cs="Times New Roman"/>
                <w:b/>
                <w:sz w:val="20"/>
              </w:rPr>
            </w:pPr>
            <w:r w:rsidRPr="00401A2E">
              <w:rPr>
                <w:rFonts w:ascii="Times New Roman" w:eastAsia="Calibri" w:hAnsi="Times New Roman" w:cs="Times New Roman"/>
                <w:b/>
                <w:sz w:val="20"/>
              </w:rPr>
              <w:t>12</w:t>
            </w:r>
          </w:p>
        </w:tc>
        <w:tc>
          <w:tcPr>
            <w:tcW w:w="628" w:type="pct"/>
            <w:vMerge w:val="restart"/>
            <w:tcBorders>
              <w:top w:val="single" w:sz="4" w:space="0" w:color="auto"/>
              <w:left w:val="single" w:sz="4" w:space="0" w:color="auto"/>
              <w:bottom w:val="single" w:sz="4" w:space="0" w:color="auto"/>
              <w:right w:val="single" w:sz="4" w:space="0" w:color="auto"/>
            </w:tcBorders>
            <w:hideMark/>
          </w:tcPr>
          <w:p w14:paraId="10EEC1E6" w14:textId="77777777" w:rsidR="00401A2E" w:rsidRPr="00401A2E" w:rsidRDefault="00401A2E" w:rsidP="00401A2E">
            <w:pPr>
              <w:rPr>
                <w:rFonts w:ascii="Times New Roman" w:eastAsia="Calibri" w:hAnsi="Times New Roman" w:cs="Times New Roman"/>
                <w:sz w:val="20"/>
              </w:rPr>
            </w:pPr>
            <w:r w:rsidRPr="00401A2E">
              <w:rPr>
                <w:rFonts w:ascii="Times New Roman" w:eastAsia="Calibri" w:hAnsi="Times New Roman" w:cs="Times New Roman"/>
                <w:sz w:val="20"/>
              </w:rPr>
              <w:t xml:space="preserve">ОК 1, ОК 2, ОК 5, ОК 9, ПК 2.2 </w:t>
            </w:r>
          </w:p>
        </w:tc>
      </w:tr>
      <w:tr w:rsidR="00401A2E" w:rsidRPr="00401A2E" w14:paraId="08EEC9F0" w14:textId="77777777" w:rsidTr="00AD582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C71E19" w14:textId="77777777" w:rsidR="00401A2E" w:rsidRPr="00401A2E" w:rsidRDefault="00401A2E" w:rsidP="00401A2E">
            <w:pPr>
              <w:rPr>
                <w:rFonts w:ascii="Times New Roman" w:eastAsia="Calibri" w:hAnsi="Times New Roman" w:cs="Times New Roman"/>
                <w:bCs/>
                <w:sz w:val="20"/>
              </w:rPr>
            </w:pPr>
          </w:p>
        </w:tc>
        <w:tc>
          <w:tcPr>
            <w:tcW w:w="3009" w:type="pct"/>
            <w:tcBorders>
              <w:top w:val="single" w:sz="4" w:space="0" w:color="auto"/>
              <w:left w:val="single" w:sz="4" w:space="0" w:color="auto"/>
              <w:bottom w:val="single" w:sz="4" w:space="0" w:color="auto"/>
              <w:right w:val="single" w:sz="4" w:space="0" w:color="auto"/>
            </w:tcBorders>
            <w:hideMark/>
          </w:tcPr>
          <w:p w14:paraId="70DA56E8" w14:textId="77777777" w:rsidR="00401A2E" w:rsidRPr="00401A2E" w:rsidRDefault="00401A2E" w:rsidP="00401A2E">
            <w:pPr>
              <w:jc w:val="both"/>
              <w:rPr>
                <w:rFonts w:ascii="Times New Roman" w:eastAsia="Calibri" w:hAnsi="Times New Roman" w:cs="Times New Roman"/>
                <w:b/>
                <w:bCs/>
                <w:sz w:val="20"/>
              </w:rPr>
            </w:pPr>
            <w:r w:rsidRPr="00401A2E">
              <w:rPr>
                <w:rFonts w:ascii="Times New Roman" w:eastAsia="Calibri" w:hAnsi="Times New Roman" w:cs="Times New Roman"/>
                <w:b/>
                <w:bCs/>
                <w:sz w:val="20"/>
              </w:rPr>
              <w:t xml:space="preserve">1. </w:t>
            </w:r>
            <w:r w:rsidRPr="00401A2E">
              <w:rPr>
                <w:rFonts w:ascii="Times New Roman" w:eastAsia="Calibri" w:hAnsi="Times New Roman" w:cs="Times New Roman"/>
                <w:bCs/>
                <w:sz w:val="20"/>
              </w:rPr>
              <w:t xml:space="preserve">Создание чертежей по 3D-модели. </w:t>
            </w:r>
            <w:r w:rsidRPr="00401A2E">
              <w:rPr>
                <w:rFonts w:ascii="Times New Roman" w:eastAsia="Calibri" w:hAnsi="Times New Roman" w:cs="Times New Roman"/>
                <w:sz w:val="20"/>
              </w:rPr>
              <w:t>Построение ассоциативных видов. Выполнение разрезов. Построение сечений. Разработка спецификации и сборочного чертежа.</w:t>
            </w:r>
          </w:p>
        </w:tc>
        <w:tc>
          <w:tcPr>
            <w:tcW w:w="674" w:type="pct"/>
            <w:tcBorders>
              <w:top w:val="single" w:sz="4" w:space="0" w:color="auto"/>
              <w:left w:val="single" w:sz="4" w:space="0" w:color="auto"/>
              <w:bottom w:val="single" w:sz="4" w:space="0" w:color="auto"/>
              <w:right w:val="single" w:sz="4" w:space="0" w:color="auto"/>
            </w:tcBorders>
            <w:vAlign w:val="center"/>
            <w:hideMark/>
          </w:tcPr>
          <w:p w14:paraId="0344FA78" w14:textId="77777777" w:rsidR="00401A2E" w:rsidRPr="00401A2E" w:rsidRDefault="00401A2E" w:rsidP="00401A2E">
            <w:pPr>
              <w:jc w:val="center"/>
              <w:rPr>
                <w:rFonts w:ascii="Times New Roman" w:eastAsia="Calibri" w:hAnsi="Times New Roman" w:cs="Times New Roman"/>
                <w:b/>
                <w:bCs/>
                <w:sz w:val="20"/>
              </w:rPr>
            </w:pPr>
            <w:r w:rsidRPr="00401A2E">
              <w:rPr>
                <w:rFonts w:ascii="Times New Roman" w:eastAsia="Calibri" w:hAnsi="Times New Roman" w:cs="Times New Roman"/>
                <w:b/>
                <w:bCs/>
                <w:sz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498E8F" w14:textId="77777777" w:rsidR="00401A2E" w:rsidRPr="00401A2E" w:rsidRDefault="00401A2E" w:rsidP="00401A2E">
            <w:pPr>
              <w:rPr>
                <w:rFonts w:ascii="Times New Roman" w:eastAsia="Calibri" w:hAnsi="Times New Roman" w:cs="Times New Roman"/>
                <w:sz w:val="20"/>
              </w:rPr>
            </w:pPr>
          </w:p>
        </w:tc>
      </w:tr>
      <w:tr w:rsidR="00401A2E" w:rsidRPr="00401A2E" w14:paraId="44AA3746" w14:textId="77777777" w:rsidTr="00AD582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C5B952" w14:textId="77777777" w:rsidR="00401A2E" w:rsidRPr="00401A2E" w:rsidRDefault="00401A2E" w:rsidP="00401A2E">
            <w:pPr>
              <w:rPr>
                <w:rFonts w:ascii="Times New Roman" w:eastAsia="Calibri" w:hAnsi="Times New Roman" w:cs="Times New Roman"/>
                <w:bCs/>
                <w:sz w:val="20"/>
              </w:rPr>
            </w:pPr>
          </w:p>
        </w:tc>
        <w:tc>
          <w:tcPr>
            <w:tcW w:w="3009" w:type="pct"/>
            <w:tcBorders>
              <w:top w:val="single" w:sz="4" w:space="0" w:color="auto"/>
              <w:left w:val="single" w:sz="4" w:space="0" w:color="auto"/>
              <w:bottom w:val="single" w:sz="4" w:space="0" w:color="auto"/>
              <w:right w:val="single" w:sz="4" w:space="0" w:color="auto"/>
            </w:tcBorders>
            <w:hideMark/>
          </w:tcPr>
          <w:p w14:paraId="7B6351C2" w14:textId="77777777" w:rsidR="00401A2E" w:rsidRPr="00401A2E" w:rsidRDefault="00401A2E" w:rsidP="00401A2E">
            <w:pPr>
              <w:jc w:val="both"/>
              <w:rPr>
                <w:rFonts w:ascii="Times New Roman" w:eastAsia="Calibri" w:hAnsi="Times New Roman" w:cs="Times New Roman"/>
                <w:b/>
                <w:sz w:val="20"/>
              </w:rPr>
            </w:pPr>
            <w:r w:rsidRPr="00401A2E">
              <w:rPr>
                <w:rFonts w:ascii="Times New Roman" w:eastAsia="Calibri" w:hAnsi="Times New Roman" w:cs="Times New Roman"/>
                <w:b/>
                <w:bCs/>
                <w:sz w:val="20"/>
              </w:rPr>
              <w:t>В том числе практических и лабораторных занятий</w:t>
            </w:r>
          </w:p>
        </w:tc>
        <w:tc>
          <w:tcPr>
            <w:tcW w:w="674" w:type="pct"/>
            <w:tcBorders>
              <w:top w:val="single" w:sz="4" w:space="0" w:color="auto"/>
              <w:left w:val="single" w:sz="4" w:space="0" w:color="auto"/>
              <w:bottom w:val="single" w:sz="4" w:space="0" w:color="auto"/>
              <w:right w:val="single" w:sz="4" w:space="0" w:color="auto"/>
            </w:tcBorders>
            <w:vAlign w:val="center"/>
            <w:hideMark/>
          </w:tcPr>
          <w:p w14:paraId="2C448A05" w14:textId="77777777" w:rsidR="00401A2E" w:rsidRPr="00401A2E" w:rsidRDefault="00401A2E" w:rsidP="00401A2E">
            <w:pPr>
              <w:jc w:val="center"/>
              <w:rPr>
                <w:rFonts w:ascii="Times New Roman" w:eastAsia="Calibri" w:hAnsi="Times New Roman" w:cs="Times New Roman"/>
                <w:b/>
                <w:bCs/>
                <w:sz w:val="20"/>
              </w:rPr>
            </w:pPr>
            <w:r w:rsidRPr="00401A2E">
              <w:rPr>
                <w:rFonts w:ascii="Times New Roman" w:eastAsia="Calibri" w:hAnsi="Times New Roman" w:cs="Times New Roman"/>
                <w:b/>
                <w:bCs/>
                <w:sz w:val="20"/>
              </w:rPr>
              <w:t>8/8</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6FB61C" w14:textId="77777777" w:rsidR="00401A2E" w:rsidRPr="00401A2E" w:rsidRDefault="00401A2E" w:rsidP="00401A2E">
            <w:pPr>
              <w:rPr>
                <w:rFonts w:ascii="Times New Roman" w:eastAsia="Calibri" w:hAnsi="Times New Roman" w:cs="Times New Roman"/>
                <w:sz w:val="20"/>
              </w:rPr>
            </w:pPr>
          </w:p>
        </w:tc>
      </w:tr>
      <w:tr w:rsidR="00401A2E" w:rsidRPr="00401A2E" w14:paraId="457D5039" w14:textId="77777777" w:rsidTr="00AD582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174FDF" w14:textId="77777777" w:rsidR="00401A2E" w:rsidRPr="00401A2E" w:rsidRDefault="00401A2E" w:rsidP="00401A2E">
            <w:pPr>
              <w:rPr>
                <w:rFonts w:ascii="Times New Roman" w:eastAsia="Calibri" w:hAnsi="Times New Roman" w:cs="Times New Roman"/>
                <w:bCs/>
                <w:sz w:val="20"/>
              </w:rPr>
            </w:pPr>
          </w:p>
        </w:tc>
        <w:tc>
          <w:tcPr>
            <w:tcW w:w="3009" w:type="pct"/>
            <w:tcBorders>
              <w:top w:val="single" w:sz="4" w:space="0" w:color="auto"/>
              <w:left w:val="single" w:sz="4" w:space="0" w:color="auto"/>
              <w:bottom w:val="single" w:sz="4" w:space="0" w:color="auto"/>
              <w:right w:val="single" w:sz="4" w:space="0" w:color="auto"/>
            </w:tcBorders>
            <w:hideMark/>
          </w:tcPr>
          <w:p w14:paraId="065FF6E1" w14:textId="77777777" w:rsidR="00401A2E" w:rsidRPr="00401A2E" w:rsidRDefault="00401A2E" w:rsidP="00401A2E">
            <w:pPr>
              <w:jc w:val="both"/>
              <w:rPr>
                <w:rFonts w:ascii="Times New Roman" w:eastAsia="Calibri" w:hAnsi="Times New Roman" w:cs="Times New Roman"/>
                <w:b/>
                <w:sz w:val="20"/>
              </w:rPr>
            </w:pPr>
            <w:r w:rsidRPr="00401A2E">
              <w:rPr>
                <w:rFonts w:ascii="Times New Roman" w:eastAsia="Calibri" w:hAnsi="Times New Roman" w:cs="Times New Roman"/>
                <w:b/>
                <w:sz w:val="20"/>
              </w:rPr>
              <w:t xml:space="preserve">1. Практическое занятие 20. </w:t>
            </w:r>
            <w:r w:rsidRPr="00401A2E">
              <w:rPr>
                <w:rFonts w:ascii="Times New Roman" w:eastAsia="Calibri" w:hAnsi="Times New Roman" w:cs="Times New Roman"/>
                <w:sz w:val="20"/>
              </w:rPr>
              <w:t>Создание чертежа простой детали.</w:t>
            </w:r>
          </w:p>
        </w:tc>
        <w:tc>
          <w:tcPr>
            <w:tcW w:w="674" w:type="pct"/>
            <w:tcBorders>
              <w:top w:val="single" w:sz="4" w:space="0" w:color="auto"/>
              <w:left w:val="single" w:sz="4" w:space="0" w:color="auto"/>
              <w:bottom w:val="single" w:sz="4" w:space="0" w:color="auto"/>
              <w:right w:val="single" w:sz="4" w:space="0" w:color="auto"/>
            </w:tcBorders>
            <w:vAlign w:val="center"/>
            <w:hideMark/>
          </w:tcPr>
          <w:p w14:paraId="2A8ED98D" w14:textId="77777777" w:rsidR="00401A2E" w:rsidRPr="00401A2E" w:rsidRDefault="00401A2E" w:rsidP="00401A2E">
            <w:pPr>
              <w:jc w:val="center"/>
              <w:rPr>
                <w:rFonts w:ascii="Times New Roman" w:eastAsia="Calibri" w:hAnsi="Times New Roman" w:cs="Times New Roman"/>
                <w:bCs/>
                <w:sz w:val="20"/>
              </w:rPr>
            </w:pPr>
            <w:r w:rsidRPr="00401A2E">
              <w:rPr>
                <w:rFonts w:ascii="Times New Roman" w:eastAsia="Calibri" w:hAnsi="Times New Roman" w:cs="Times New Roman"/>
                <w:bCs/>
                <w:sz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3CB876" w14:textId="77777777" w:rsidR="00401A2E" w:rsidRPr="00401A2E" w:rsidRDefault="00401A2E" w:rsidP="00401A2E">
            <w:pPr>
              <w:rPr>
                <w:rFonts w:ascii="Times New Roman" w:eastAsia="Calibri" w:hAnsi="Times New Roman" w:cs="Times New Roman"/>
                <w:sz w:val="20"/>
              </w:rPr>
            </w:pPr>
          </w:p>
        </w:tc>
      </w:tr>
      <w:tr w:rsidR="00401A2E" w:rsidRPr="00401A2E" w14:paraId="2BDE530C" w14:textId="77777777" w:rsidTr="00AD582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7B6DE0" w14:textId="77777777" w:rsidR="00401A2E" w:rsidRPr="00401A2E" w:rsidRDefault="00401A2E" w:rsidP="00401A2E">
            <w:pPr>
              <w:rPr>
                <w:rFonts w:ascii="Times New Roman" w:eastAsia="Calibri" w:hAnsi="Times New Roman" w:cs="Times New Roman"/>
                <w:bCs/>
                <w:sz w:val="20"/>
              </w:rPr>
            </w:pPr>
          </w:p>
        </w:tc>
        <w:tc>
          <w:tcPr>
            <w:tcW w:w="3009" w:type="pct"/>
            <w:tcBorders>
              <w:top w:val="single" w:sz="4" w:space="0" w:color="auto"/>
              <w:left w:val="single" w:sz="4" w:space="0" w:color="auto"/>
              <w:bottom w:val="single" w:sz="4" w:space="0" w:color="auto"/>
              <w:right w:val="single" w:sz="4" w:space="0" w:color="auto"/>
            </w:tcBorders>
            <w:vAlign w:val="bottom"/>
            <w:hideMark/>
          </w:tcPr>
          <w:p w14:paraId="61331C0A" w14:textId="77777777" w:rsidR="00401A2E" w:rsidRPr="00401A2E" w:rsidRDefault="00401A2E" w:rsidP="00401A2E">
            <w:pPr>
              <w:jc w:val="both"/>
              <w:rPr>
                <w:rFonts w:ascii="Times New Roman" w:eastAsia="Calibri" w:hAnsi="Times New Roman" w:cs="Times New Roman"/>
                <w:b/>
                <w:sz w:val="20"/>
              </w:rPr>
            </w:pPr>
            <w:r w:rsidRPr="00401A2E">
              <w:rPr>
                <w:rFonts w:ascii="Times New Roman" w:eastAsia="Calibri" w:hAnsi="Times New Roman" w:cs="Times New Roman"/>
                <w:b/>
                <w:sz w:val="20"/>
              </w:rPr>
              <w:t xml:space="preserve">2. Практическое занятие 21. </w:t>
            </w:r>
            <w:r w:rsidRPr="00401A2E">
              <w:rPr>
                <w:rFonts w:ascii="Times New Roman" w:eastAsia="Calibri" w:hAnsi="Times New Roman" w:cs="Times New Roman"/>
                <w:sz w:val="20"/>
              </w:rPr>
              <w:t>Создание трехмерной сборки.</w:t>
            </w:r>
          </w:p>
        </w:tc>
        <w:tc>
          <w:tcPr>
            <w:tcW w:w="674" w:type="pct"/>
            <w:tcBorders>
              <w:top w:val="single" w:sz="4" w:space="0" w:color="auto"/>
              <w:left w:val="single" w:sz="4" w:space="0" w:color="auto"/>
              <w:bottom w:val="single" w:sz="4" w:space="0" w:color="auto"/>
              <w:right w:val="single" w:sz="4" w:space="0" w:color="auto"/>
            </w:tcBorders>
            <w:vAlign w:val="center"/>
            <w:hideMark/>
          </w:tcPr>
          <w:p w14:paraId="00C79A9B" w14:textId="77777777" w:rsidR="00401A2E" w:rsidRPr="00401A2E" w:rsidRDefault="00401A2E" w:rsidP="00401A2E">
            <w:pPr>
              <w:jc w:val="center"/>
              <w:rPr>
                <w:rFonts w:ascii="Times New Roman" w:eastAsia="Calibri" w:hAnsi="Times New Roman" w:cs="Times New Roman"/>
                <w:sz w:val="20"/>
              </w:rPr>
            </w:pPr>
            <w:r w:rsidRPr="00401A2E">
              <w:rPr>
                <w:rFonts w:ascii="Times New Roman" w:eastAsia="Calibri" w:hAnsi="Times New Roman" w:cs="Times New Roman"/>
                <w:bCs/>
                <w:sz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82E02A" w14:textId="77777777" w:rsidR="00401A2E" w:rsidRPr="00401A2E" w:rsidRDefault="00401A2E" w:rsidP="00401A2E">
            <w:pPr>
              <w:rPr>
                <w:rFonts w:ascii="Times New Roman" w:eastAsia="Calibri" w:hAnsi="Times New Roman" w:cs="Times New Roman"/>
                <w:sz w:val="20"/>
              </w:rPr>
            </w:pPr>
          </w:p>
        </w:tc>
      </w:tr>
      <w:tr w:rsidR="00401A2E" w:rsidRPr="00401A2E" w14:paraId="59ABBA53" w14:textId="77777777" w:rsidTr="00AD582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24C3A5" w14:textId="77777777" w:rsidR="00401A2E" w:rsidRPr="00401A2E" w:rsidRDefault="00401A2E" w:rsidP="00401A2E">
            <w:pPr>
              <w:rPr>
                <w:rFonts w:ascii="Times New Roman" w:eastAsia="Calibri" w:hAnsi="Times New Roman" w:cs="Times New Roman"/>
                <w:bCs/>
                <w:sz w:val="20"/>
              </w:rPr>
            </w:pPr>
          </w:p>
        </w:tc>
        <w:tc>
          <w:tcPr>
            <w:tcW w:w="3009" w:type="pct"/>
            <w:tcBorders>
              <w:top w:val="single" w:sz="4" w:space="0" w:color="auto"/>
              <w:left w:val="single" w:sz="4" w:space="0" w:color="auto"/>
              <w:bottom w:val="single" w:sz="4" w:space="0" w:color="auto"/>
              <w:right w:val="single" w:sz="4" w:space="0" w:color="auto"/>
            </w:tcBorders>
            <w:vAlign w:val="bottom"/>
            <w:hideMark/>
          </w:tcPr>
          <w:p w14:paraId="1C7241AF" w14:textId="77777777" w:rsidR="00401A2E" w:rsidRPr="00401A2E" w:rsidRDefault="00401A2E" w:rsidP="00401A2E">
            <w:pPr>
              <w:jc w:val="both"/>
              <w:rPr>
                <w:rFonts w:ascii="Times New Roman" w:eastAsia="Calibri" w:hAnsi="Times New Roman" w:cs="Times New Roman"/>
                <w:b/>
                <w:sz w:val="20"/>
              </w:rPr>
            </w:pPr>
            <w:r w:rsidRPr="00401A2E">
              <w:rPr>
                <w:rFonts w:ascii="Times New Roman" w:eastAsia="Calibri" w:hAnsi="Times New Roman" w:cs="Times New Roman"/>
                <w:b/>
                <w:sz w:val="20"/>
              </w:rPr>
              <w:t xml:space="preserve">3. Практическое занятие 22. </w:t>
            </w:r>
            <w:r w:rsidRPr="00401A2E">
              <w:rPr>
                <w:rFonts w:ascii="Times New Roman" w:eastAsia="Calibri" w:hAnsi="Times New Roman" w:cs="Times New Roman"/>
                <w:sz w:val="20"/>
              </w:rPr>
              <w:t>Создание сборочного чертежа.</w:t>
            </w:r>
          </w:p>
        </w:tc>
        <w:tc>
          <w:tcPr>
            <w:tcW w:w="674" w:type="pct"/>
            <w:tcBorders>
              <w:top w:val="single" w:sz="4" w:space="0" w:color="auto"/>
              <w:left w:val="single" w:sz="4" w:space="0" w:color="auto"/>
              <w:bottom w:val="single" w:sz="4" w:space="0" w:color="auto"/>
              <w:right w:val="single" w:sz="4" w:space="0" w:color="auto"/>
            </w:tcBorders>
            <w:vAlign w:val="center"/>
            <w:hideMark/>
          </w:tcPr>
          <w:p w14:paraId="664EA343" w14:textId="77777777" w:rsidR="00401A2E" w:rsidRPr="00401A2E" w:rsidRDefault="00401A2E" w:rsidP="00401A2E">
            <w:pPr>
              <w:jc w:val="center"/>
              <w:rPr>
                <w:rFonts w:ascii="Times New Roman" w:eastAsia="Calibri" w:hAnsi="Times New Roman" w:cs="Times New Roman"/>
                <w:bCs/>
                <w:sz w:val="20"/>
              </w:rPr>
            </w:pPr>
            <w:r w:rsidRPr="00401A2E">
              <w:rPr>
                <w:rFonts w:ascii="Times New Roman" w:eastAsia="Calibri" w:hAnsi="Times New Roman" w:cs="Times New Roman"/>
                <w:bCs/>
                <w:sz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DA2AE0" w14:textId="77777777" w:rsidR="00401A2E" w:rsidRPr="00401A2E" w:rsidRDefault="00401A2E" w:rsidP="00401A2E">
            <w:pPr>
              <w:rPr>
                <w:rFonts w:ascii="Times New Roman" w:eastAsia="Calibri" w:hAnsi="Times New Roman" w:cs="Times New Roman"/>
                <w:sz w:val="20"/>
              </w:rPr>
            </w:pPr>
          </w:p>
        </w:tc>
      </w:tr>
      <w:tr w:rsidR="00401A2E" w:rsidRPr="00401A2E" w14:paraId="320B204A" w14:textId="77777777" w:rsidTr="00AD582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17F22C" w14:textId="77777777" w:rsidR="00401A2E" w:rsidRPr="00401A2E" w:rsidRDefault="00401A2E" w:rsidP="00401A2E">
            <w:pPr>
              <w:rPr>
                <w:rFonts w:ascii="Times New Roman" w:eastAsia="Calibri" w:hAnsi="Times New Roman" w:cs="Times New Roman"/>
                <w:bCs/>
                <w:sz w:val="20"/>
              </w:rPr>
            </w:pPr>
          </w:p>
        </w:tc>
        <w:tc>
          <w:tcPr>
            <w:tcW w:w="3009" w:type="pct"/>
            <w:tcBorders>
              <w:top w:val="single" w:sz="4" w:space="0" w:color="auto"/>
              <w:left w:val="single" w:sz="4" w:space="0" w:color="auto"/>
              <w:bottom w:val="single" w:sz="4" w:space="0" w:color="auto"/>
              <w:right w:val="single" w:sz="4" w:space="0" w:color="auto"/>
            </w:tcBorders>
            <w:vAlign w:val="bottom"/>
            <w:hideMark/>
          </w:tcPr>
          <w:p w14:paraId="2DB24AAB" w14:textId="77777777" w:rsidR="00401A2E" w:rsidRPr="00401A2E" w:rsidRDefault="00401A2E" w:rsidP="00401A2E">
            <w:pPr>
              <w:jc w:val="both"/>
              <w:rPr>
                <w:rFonts w:ascii="Times New Roman" w:eastAsia="Calibri" w:hAnsi="Times New Roman" w:cs="Times New Roman"/>
                <w:b/>
                <w:sz w:val="20"/>
              </w:rPr>
            </w:pPr>
            <w:r w:rsidRPr="00401A2E">
              <w:rPr>
                <w:rFonts w:ascii="Times New Roman" w:eastAsia="Calibri" w:hAnsi="Times New Roman" w:cs="Times New Roman"/>
                <w:b/>
                <w:sz w:val="20"/>
              </w:rPr>
              <w:t xml:space="preserve">4. Практическое занятие 23. </w:t>
            </w:r>
            <w:r w:rsidRPr="00401A2E">
              <w:rPr>
                <w:rFonts w:ascii="Times New Roman" w:eastAsia="Calibri" w:hAnsi="Times New Roman" w:cs="Times New Roman"/>
                <w:sz w:val="20"/>
              </w:rPr>
              <w:t>Выполнение спецификации.</w:t>
            </w:r>
          </w:p>
        </w:tc>
        <w:tc>
          <w:tcPr>
            <w:tcW w:w="674" w:type="pct"/>
            <w:tcBorders>
              <w:top w:val="single" w:sz="4" w:space="0" w:color="auto"/>
              <w:left w:val="single" w:sz="4" w:space="0" w:color="auto"/>
              <w:bottom w:val="single" w:sz="4" w:space="0" w:color="auto"/>
              <w:right w:val="single" w:sz="4" w:space="0" w:color="auto"/>
            </w:tcBorders>
            <w:vAlign w:val="center"/>
            <w:hideMark/>
          </w:tcPr>
          <w:p w14:paraId="2BE73CF1" w14:textId="77777777" w:rsidR="00401A2E" w:rsidRPr="00401A2E" w:rsidRDefault="00401A2E" w:rsidP="00401A2E">
            <w:pPr>
              <w:jc w:val="center"/>
              <w:rPr>
                <w:rFonts w:ascii="Times New Roman" w:eastAsia="Calibri" w:hAnsi="Times New Roman" w:cs="Times New Roman"/>
                <w:bCs/>
                <w:sz w:val="20"/>
              </w:rPr>
            </w:pPr>
            <w:r w:rsidRPr="00401A2E">
              <w:rPr>
                <w:rFonts w:ascii="Times New Roman" w:eastAsia="Calibri" w:hAnsi="Times New Roman" w:cs="Times New Roman"/>
                <w:bCs/>
                <w:sz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19B394" w14:textId="77777777" w:rsidR="00401A2E" w:rsidRPr="00401A2E" w:rsidRDefault="00401A2E" w:rsidP="00401A2E">
            <w:pPr>
              <w:rPr>
                <w:rFonts w:ascii="Times New Roman" w:eastAsia="Calibri" w:hAnsi="Times New Roman" w:cs="Times New Roman"/>
                <w:sz w:val="20"/>
              </w:rPr>
            </w:pPr>
          </w:p>
        </w:tc>
      </w:tr>
      <w:tr w:rsidR="00401A2E" w:rsidRPr="00401A2E" w14:paraId="45386650" w14:textId="77777777" w:rsidTr="00AD582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E28375" w14:textId="77777777" w:rsidR="00401A2E" w:rsidRPr="00401A2E" w:rsidRDefault="00401A2E" w:rsidP="00401A2E">
            <w:pPr>
              <w:rPr>
                <w:rFonts w:ascii="Times New Roman" w:eastAsia="Calibri" w:hAnsi="Times New Roman" w:cs="Times New Roman"/>
                <w:bCs/>
                <w:sz w:val="20"/>
              </w:rPr>
            </w:pPr>
          </w:p>
        </w:tc>
        <w:tc>
          <w:tcPr>
            <w:tcW w:w="3009" w:type="pct"/>
            <w:tcBorders>
              <w:top w:val="single" w:sz="4" w:space="0" w:color="auto"/>
              <w:left w:val="single" w:sz="4" w:space="0" w:color="auto"/>
              <w:bottom w:val="single" w:sz="4" w:space="0" w:color="auto"/>
              <w:right w:val="single" w:sz="4" w:space="0" w:color="auto"/>
            </w:tcBorders>
            <w:hideMark/>
          </w:tcPr>
          <w:p w14:paraId="5FDA11C5" w14:textId="77777777" w:rsidR="00401A2E" w:rsidRPr="00401A2E" w:rsidRDefault="00401A2E" w:rsidP="00401A2E">
            <w:pPr>
              <w:jc w:val="both"/>
              <w:rPr>
                <w:rFonts w:ascii="Times New Roman" w:eastAsia="Calibri" w:hAnsi="Times New Roman" w:cs="Times New Roman"/>
                <w:b/>
                <w:bCs/>
                <w:sz w:val="20"/>
              </w:rPr>
            </w:pPr>
            <w:r w:rsidRPr="00401A2E">
              <w:rPr>
                <w:rFonts w:ascii="Times New Roman" w:eastAsia="Calibri" w:hAnsi="Times New Roman" w:cs="Times New Roman"/>
                <w:b/>
                <w:bCs/>
                <w:sz w:val="20"/>
              </w:rPr>
              <w:t xml:space="preserve">Самостоятельная работа обучающихся </w:t>
            </w:r>
            <w:r w:rsidRPr="00401A2E">
              <w:rPr>
                <w:rFonts w:ascii="Times New Roman" w:eastAsia="Calibri" w:hAnsi="Times New Roman" w:cs="Times New Roman"/>
                <w:bCs/>
                <w:sz w:val="20"/>
              </w:rPr>
              <w:t xml:space="preserve">Моделирование сборочной единицы. Возможности трехмерной сборки.  </w:t>
            </w:r>
            <w:r w:rsidRPr="00401A2E">
              <w:rPr>
                <w:rFonts w:ascii="Times New Roman" w:eastAsia="Calibri" w:hAnsi="Times New Roman" w:cs="Times New Roman"/>
                <w:sz w:val="20"/>
              </w:rPr>
              <w:t>Перемещение, вращение, задание параметрических связей между элементами сборки.</w:t>
            </w:r>
          </w:p>
        </w:tc>
        <w:tc>
          <w:tcPr>
            <w:tcW w:w="674" w:type="pct"/>
            <w:tcBorders>
              <w:top w:val="single" w:sz="4" w:space="0" w:color="auto"/>
              <w:left w:val="single" w:sz="4" w:space="0" w:color="auto"/>
              <w:bottom w:val="single" w:sz="4" w:space="0" w:color="auto"/>
              <w:right w:val="single" w:sz="4" w:space="0" w:color="auto"/>
            </w:tcBorders>
            <w:vAlign w:val="center"/>
            <w:hideMark/>
          </w:tcPr>
          <w:p w14:paraId="4BE88C8E" w14:textId="77777777" w:rsidR="00401A2E" w:rsidRPr="00401A2E" w:rsidRDefault="00401A2E" w:rsidP="00401A2E">
            <w:pPr>
              <w:jc w:val="center"/>
              <w:rPr>
                <w:rFonts w:ascii="Times New Roman" w:eastAsia="Calibri" w:hAnsi="Times New Roman" w:cs="Times New Roman"/>
                <w:b/>
                <w:bCs/>
                <w:sz w:val="20"/>
              </w:rPr>
            </w:pPr>
            <w:r w:rsidRPr="00401A2E">
              <w:rPr>
                <w:rFonts w:ascii="Times New Roman" w:eastAsia="Calibri" w:hAnsi="Times New Roman" w:cs="Times New Roman"/>
                <w:b/>
                <w:bCs/>
                <w:sz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650332" w14:textId="77777777" w:rsidR="00401A2E" w:rsidRPr="00401A2E" w:rsidRDefault="00401A2E" w:rsidP="00401A2E">
            <w:pPr>
              <w:rPr>
                <w:rFonts w:ascii="Times New Roman" w:eastAsia="Calibri" w:hAnsi="Times New Roman" w:cs="Times New Roman"/>
                <w:sz w:val="20"/>
              </w:rPr>
            </w:pPr>
          </w:p>
        </w:tc>
      </w:tr>
      <w:tr w:rsidR="00401A2E" w:rsidRPr="00401A2E" w14:paraId="4FCEBEB6" w14:textId="77777777" w:rsidTr="00AD5821">
        <w:trPr>
          <w:trHeight w:val="20"/>
        </w:trPr>
        <w:tc>
          <w:tcPr>
            <w:tcW w:w="3698" w:type="pct"/>
            <w:gridSpan w:val="2"/>
            <w:tcBorders>
              <w:top w:val="single" w:sz="4" w:space="0" w:color="auto"/>
              <w:left w:val="single" w:sz="4" w:space="0" w:color="auto"/>
              <w:bottom w:val="single" w:sz="4" w:space="0" w:color="auto"/>
              <w:right w:val="single" w:sz="4" w:space="0" w:color="auto"/>
            </w:tcBorders>
            <w:hideMark/>
          </w:tcPr>
          <w:p w14:paraId="1FB9DA0A" w14:textId="77777777" w:rsidR="00401A2E" w:rsidRPr="00401A2E" w:rsidRDefault="00401A2E" w:rsidP="00401A2E">
            <w:pPr>
              <w:suppressAutoHyphens/>
              <w:rPr>
                <w:rFonts w:ascii="Times New Roman" w:eastAsia="Calibri" w:hAnsi="Times New Roman" w:cs="Times New Roman"/>
                <w:b/>
                <w:sz w:val="20"/>
              </w:rPr>
            </w:pPr>
            <w:r w:rsidRPr="00401A2E">
              <w:rPr>
                <w:rFonts w:ascii="Times New Roman" w:eastAsia="Calibri" w:hAnsi="Times New Roman" w:cs="Times New Roman"/>
                <w:b/>
                <w:sz w:val="20"/>
              </w:rPr>
              <w:t>Промежуточная аттестация</w:t>
            </w:r>
          </w:p>
        </w:tc>
        <w:tc>
          <w:tcPr>
            <w:tcW w:w="674" w:type="pct"/>
            <w:tcBorders>
              <w:top w:val="single" w:sz="4" w:space="0" w:color="auto"/>
              <w:left w:val="single" w:sz="4" w:space="0" w:color="auto"/>
              <w:bottom w:val="single" w:sz="4" w:space="0" w:color="auto"/>
              <w:right w:val="single" w:sz="4" w:space="0" w:color="auto"/>
            </w:tcBorders>
            <w:vAlign w:val="center"/>
          </w:tcPr>
          <w:p w14:paraId="37EE7658" w14:textId="77777777" w:rsidR="00401A2E" w:rsidRPr="00401A2E" w:rsidRDefault="00401A2E" w:rsidP="00401A2E">
            <w:pPr>
              <w:jc w:val="center"/>
              <w:rPr>
                <w:rFonts w:ascii="Times New Roman" w:eastAsia="Calibri" w:hAnsi="Times New Roman" w:cs="Times New Roman"/>
                <w:b/>
                <w:i/>
                <w:sz w:val="20"/>
              </w:rPr>
            </w:pPr>
            <w:r w:rsidRPr="00401A2E">
              <w:rPr>
                <w:rFonts w:ascii="Times New Roman" w:eastAsia="Calibri" w:hAnsi="Times New Roman" w:cs="Times New Roman"/>
                <w:b/>
                <w:i/>
                <w:sz w:val="20"/>
              </w:rPr>
              <w:t>2</w:t>
            </w:r>
          </w:p>
        </w:tc>
        <w:tc>
          <w:tcPr>
            <w:tcW w:w="628" w:type="pct"/>
            <w:tcBorders>
              <w:top w:val="single" w:sz="4" w:space="0" w:color="auto"/>
              <w:left w:val="single" w:sz="4" w:space="0" w:color="auto"/>
              <w:bottom w:val="single" w:sz="4" w:space="0" w:color="auto"/>
              <w:right w:val="single" w:sz="4" w:space="0" w:color="auto"/>
            </w:tcBorders>
          </w:tcPr>
          <w:p w14:paraId="523ED719" w14:textId="77777777" w:rsidR="00401A2E" w:rsidRPr="00401A2E" w:rsidRDefault="00401A2E" w:rsidP="00401A2E">
            <w:pPr>
              <w:rPr>
                <w:rFonts w:ascii="Times New Roman" w:eastAsia="Calibri" w:hAnsi="Times New Roman" w:cs="Times New Roman"/>
                <w:b/>
                <w:i/>
                <w:sz w:val="20"/>
              </w:rPr>
            </w:pPr>
          </w:p>
        </w:tc>
      </w:tr>
      <w:tr w:rsidR="00401A2E" w:rsidRPr="00401A2E" w14:paraId="40724B81" w14:textId="77777777" w:rsidTr="00AD5821">
        <w:trPr>
          <w:trHeight w:val="20"/>
        </w:trPr>
        <w:tc>
          <w:tcPr>
            <w:tcW w:w="3698" w:type="pct"/>
            <w:gridSpan w:val="2"/>
            <w:tcBorders>
              <w:top w:val="single" w:sz="4" w:space="0" w:color="auto"/>
              <w:left w:val="single" w:sz="4" w:space="0" w:color="auto"/>
              <w:bottom w:val="single" w:sz="4" w:space="0" w:color="auto"/>
              <w:right w:val="single" w:sz="4" w:space="0" w:color="auto"/>
            </w:tcBorders>
            <w:hideMark/>
          </w:tcPr>
          <w:p w14:paraId="497723C8" w14:textId="77777777" w:rsidR="00401A2E" w:rsidRPr="00401A2E" w:rsidRDefault="00401A2E" w:rsidP="00401A2E">
            <w:pPr>
              <w:rPr>
                <w:rFonts w:ascii="Times New Roman" w:eastAsia="Calibri" w:hAnsi="Times New Roman" w:cs="Times New Roman"/>
                <w:b/>
                <w:bCs/>
                <w:sz w:val="20"/>
              </w:rPr>
            </w:pPr>
            <w:r w:rsidRPr="00401A2E">
              <w:rPr>
                <w:rFonts w:ascii="Times New Roman" w:eastAsia="Calibri" w:hAnsi="Times New Roman" w:cs="Times New Roman"/>
                <w:b/>
                <w:bCs/>
                <w:sz w:val="20"/>
              </w:rPr>
              <w:t>Всего:</w:t>
            </w:r>
          </w:p>
        </w:tc>
        <w:tc>
          <w:tcPr>
            <w:tcW w:w="674" w:type="pct"/>
            <w:tcBorders>
              <w:top w:val="single" w:sz="4" w:space="0" w:color="auto"/>
              <w:left w:val="single" w:sz="4" w:space="0" w:color="auto"/>
              <w:bottom w:val="single" w:sz="4" w:space="0" w:color="auto"/>
              <w:right w:val="single" w:sz="4" w:space="0" w:color="auto"/>
            </w:tcBorders>
            <w:vAlign w:val="center"/>
            <w:hideMark/>
          </w:tcPr>
          <w:p w14:paraId="7AA49D6C" w14:textId="77777777" w:rsidR="00401A2E" w:rsidRPr="00401A2E" w:rsidRDefault="00401A2E" w:rsidP="00401A2E">
            <w:pPr>
              <w:jc w:val="center"/>
              <w:rPr>
                <w:rFonts w:ascii="Times New Roman" w:eastAsia="Calibri" w:hAnsi="Times New Roman" w:cs="Times New Roman"/>
                <w:b/>
                <w:bCs/>
                <w:i/>
                <w:sz w:val="20"/>
              </w:rPr>
            </w:pPr>
            <w:r w:rsidRPr="00401A2E">
              <w:rPr>
                <w:rFonts w:ascii="Times New Roman" w:eastAsia="Calibri" w:hAnsi="Times New Roman" w:cs="Times New Roman"/>
                <w:b/>
                <w:bCs/>
                <w:i/>
                <w:sz w:val="20"/>
              </w:rPr>
              <w:t>76</w:t>
            </w:r>
          </w:p>
        </w:tc>
        <w:tc>
          <w:tcPr>
            <w:tcW w:w="628" w:type="pct"/>
            <w:tcBorders>
              <w:top w:val="single" w:sz="4" w:space="0" w:color="auto"/>
              <w:left w:val="single" w:sz="4" w:space="0" w:color="auto"/>
              <w:bottom w:val="single" w:sz="4" w:space="0" w:color="auto"/>
              <w:right w:val="single" w:sz="4" w:space="0" w:color="auto"/>
            </w:tcBorders>
          </w:tcPr>
          <w:p w14:paraId="18383C69" w14:textId="77777777" w:rsidR="00401A2E" w:rsidRPr="00401A2E" w:rsidRDefault="00401A2E" w:rsidP="00401A2E">
            <w:pPr>
              <w:rPr>
                <w:rFonts w:ascii="Times New Roman" w:eastAsia="Calibri" w:hAnsi="Times New Roman" w:cs="Times New Roman"/>
                <w:b/>
                <w:bCs/>
                <w:i/>
                <w:sz w:val="20"/>
              </w:rPr>
            </w:pPr>
          </w:p>
        </w:tc>
      </w:tr>
    </w:tbl>
    <w:p w14:paraId="7BC77903" w14:textId="77777777" w:rsidR="00401A2E" w:rsidRPr="00401A2E" w:rsidRDefault="00401A2E" w:rsidP="00401A2E">
      <w:pPr>
        <w:spacing w:after="120" w:line="276" w:lineRule="auto"/>
        <w:ind w:firstLine="709"/>
        <w:outlineLvl w:val="1"/>
        <w:rPr>
          <w:rFonts w:ascii="Times New Roman" w:eastAsia="Segoe UI" w:hAnsi="Times New Roman" w:cs="Times New Roman"/>
          <w:b/>
          <w:bCs/>
          <w:color w:val="5A5A5A"/>
          <w:spacing w:val="15"/>
          <w:sz w:val="24"/>
          <w:szCs w:val="24"/>
          <w:lang w:eastAsia="ru-RU"/>
        </w:rPr>
      </w:pPr>
    </w:p>
    <w:p w14:paraId="2E7A7089" w14:textId="77777777" w:rsidR="00401A2E" w:rsidRPr="00401A2E" w:rsidRDefault="00401A2E" w:rsidP="00401A2E">
      <w:pPr>
        <w:spacing w:after="120" w:line="276" w:lineRule="auto"/>
        <w:ind w:firstLine="709"/>
        <w:outlineLvl w:val="1"/>
        <w:rPr>
          <w:rFonts w:ascii="Times New Roman" w:eastAsia="Segoe UI" w:hAnsi="Times New Roman" w:cs="Times New Roman"/>
          <w:b/>
          <w:bCs/>
          <w:color w:val="5A5A5A"/>
          <w:spacing w:val="15"/>
          <w:sz w:val="24"/>
          <w:szCs w:val="24"/>
          <w:lang w:eastAsia="ru-RU"/>
        </w:rPr>
      </w:pPr>
    </w:p>
    <w:p w14:paraId="2A3C08C5" w14:textId="77777777" w:rsidR="00401A2E" w:rsidRPr="00401A2E" w:rsidRDefault="00401A2E" w:rsidP="00401A2E">
      <w:pPr>
        <w:spacing w:after="120" w:line="276" w:lineRule="auto"/>
        <w:ind w:firstLine="709"/>
        <w:jc w:val="both"/>
        <w:outlineLvl w:val="1"/>
        <w:rPr>
          <w:rFonts w:ascii="Times New Roman" w:eastAsia="Segoe UI" w:hAnsi="Times New Roman" w:cs="Times New Roman"/>
          <w:b/>
          <w:bCs/>
          <w:color w:val="5A5A5A"/>
          <w:spacing w:val="15"/>
          <w:sz w:val="24"/>
          <w:szCs w:val="24"/>
          <w:lang w:eastAsia="ru-RU"/>
        </w:rPr>
      </w:pPr>
    </w:p>
    <w:p w14:paraId="5C292E9A" w14:textId="77777777" w:rsidR="00401A2E" w:rsidRPr="00401A2E" w:rsidRDefault="00401A2E" w:rsidP="00401A2E">
      <w:pPr>
        <w:rPr>
          <w:rFonts w:ascii="Times New Roman" w:eastAsia="Calibri" w:hAnsi="Times New Roman" w:cs="Times New Roman"/>
          <w:sz w:val="24"/>
          <w:szCs w:val="24"/>
        </w:rPr>
        <w:sectPr w:rsidR="00401A2E" w:rsidRPr="00401A2E" w:rsidSect="00AD5821">
          <w:pgSz w:w="16838" w:h="11906" w:orient="landscape"/>
          <w:pgMar w:top="1701" w:right="1134" w:bottom="567" w:left="1134" w:header="709" w:footer="709" w:gutter="0"/>
          <w:cols w:space="708"/>
          <w:docGrid w:linePitch="360"/>
        </w:sectPr>
      </w:pPr>
    </w:p>
    <w:p w14:paraId="32EDBD43" w14:textId="77777777" w:rsidR="00401A2E" w:rsidRPr="00401A2E" w:rsidRDefault="00401A2E" w:rsidP="00401A2E">
      <w:pPr>
        <w:keepNext/>
        <w:spacing w:after="120"/>
        <w:jc w:val="center"/>
        <w:outlineLvl w:val="0"/>
        <w:rPr>
          <w:rFonts w:ascii="Times New Roman" w:eastAsia="Segoe UI" w:hAnsi="Times New Roman" w:cs="Times New Roman"/>
          <w:b/>
          <w:bCs/>
          <w:caps/>
          <w:kern w:val="32"/>
          <w:sz w:val="24"/>
          <w:szCs w:val="24"/>
          <w:lang w:eastAsia="x-none"/>
        </w:rPr>
      </w:pPr>
      <w:r w:rsidRPr="00401A2E">
        <w:rPr>
          <w:rFonts w:ascii="Times New Roman" w:eastAsia="Segoe UI" w:hAnsi="Times New Roman" w:cs="Times New Roman"/>
          <w:b/>
          <w:bCs/>
          <w:caps/>
          <w:kern w:val="32"/>
          <w:sz w:val="24"/>
          <w:szCs w:val="24"/>
          <w:lang w:val="x-none" w:eastAsia="x-none"/>
        </w:rPr>
        <w:lastRenderedPageBreak/>
        <w:t xml:space="preserve">3. Условия реализации </w:t>
      </w:r>
      <w:r w:rsidRPr="00401A2E">
        <w:rPr>
          <w:rFonts w:ascii="Times New Roman" w:eastAsia="Segoe UI" w:hAnsi="Times New Roman" w:cs="Times New Roman"/>
          <w:b/>
          <w:bCs/>
          <w:caps/>
          <w:kern w:val="32"/>
          <w:sz w:val="24"/>
          <w:szCs w:val="24"/>
          <w:lang w:eastAsia="x-none"/>
        </w:rPr>
        <w:t>ДИСЦИПЛИНЫ</w:t>
      </w:r>
    </w:p>
    <w:p w14:paraId="65827BB8" w14:textId="77777777" w:rsidR="00401A2E" w:rsidRPr="00401A2E" w:rsidRDefault="00401A2E" w:rsidP="00401A2E">
      <w:pPr>
        <w:spacing w:after="120" w:line="276" w:lineRule="auto"/>
        <w:ind w:firstLine="709"/>
        <w:outlineLvl w:val="1"/>
        <w:rPr>
          <w:rFonts w:ascii="Times New Roman" w:eastAsia="Segoe UI" w:hAnsi="Times New Roman" w:cs="Times New Roman"/>
          <w:b/>
          <w:bCs/>
          <w:color w:val="5A5A5A"/>
          <w:spacing w:val="15"/>
          <w:sz w:val="24"/>
          <w:szCs w:val="24"/>
          <w:lang w:eastAsia="ru-RU"/>
        </w:rPr>
      </w:pPr>
      <w:r w:rsidRPr="00401A2E">
        <w:rPr>
          <w:rFonts w:ascii="Times New Roman" w:eastAsia="Segoe UI" w:hAnsi="Times New Roman" w:cs="Times New Roman"/>
          <w:b/>
          <w:bCs/>
          <w:color w:val="5A5A5A"/>
          <w:spacing w:val="15"/>
          <w:sz w:val="24"/>
          <w:szCs w:val="24"/>
          <w:lang w:eastAsia="ru-RU"/>
        </w:rPr>
        <w:t>3.1. Материально-техническое обеспечение</w:t>
      </w:r>
    </w:p>
    <w:p w14:paraId="59D12D84" w14:textId="77777777" w:rsidR="00401A2E" w:rsidRPr="00401A2E" w:rsidRDefault="00401A2E" w:rsidP="00067D03">
      <w:pPr>
        <w:suppressAutoHyphens/>
        <w:spacing w:line="276" w:lineRule="auto"/>
        <w:ind w:firstLine="709"/>
        <w:jc w:val="both"/>
        <w:rPr>
          <w:rFonts w:ascii="Times New Roman" w:eastAsia="Calibri" w:hAnsi="Times New Roman" w:cs="Times New Roman"/>
          <w:bCs/>
          <w:sz w:val="24"/>
          <w:szCs w:val="24"/>
        </w:rPr>
      </w:pPr>
      <w:r w:rsidRPr="00401A2E">
        <w:rPr>
          <w:rFonts w:ascii="Times New Roman" w:eastAsia="Calibri" w:hAnsi="Times New Roman" w:cs="Times New Roman"/>
          <w:bCs/>
          <w:sz w:val="24"/>
          <w:szCs w:val="24"/>
        </w:rPr>
        <w:t>Кабинет «ОП.08 Информационных технологий в профессиональной деятельности»,</w:t>
      </w:r>
      <w:r w:rsidRPr="00401A2E">
        <w:rPr>
          <w:rFonts w:ascii="Times New Roman" w:eastAsia="Calibri" w:hAnsi="Times New Roman" w:cs="Times New Roman"/>
          <w:bCs/>
          <w:i/>
          <w:sz w:val="24"/>
          <w:szCs w:val="24"/>
        </w:rPr>
        <w:t xml:space="preserve"> </w:t>
      </w:r>
      <w:r w:rsidRPr="00401A2E">
        <w:rPr>
          <w:rFonts w:ascii="Times New Roman" w:eastAsia="Calibri" w:hAnsi="Times New Roman" w:cs="Times New Roman"/>
          <w:bCs/>
          <w:sz w:val="24"/>
          <w:szCs w:val="24"/>
        </w:rPr>
        <w:t xml:space="preserve">оснащенный </w:t>
      </w:r>
      <w:r w:rsidRPr="00401A2E">
        <w:rPr>
          <w:rFonts w:ascii="Times New Roman" w:eastAsia="Calibri" w:hAnsi="Times New Roman" w:cs="Times New Roman"/>
          <w:bCs/>
          <w:iCs/>
          <w:sz w:val="24"/>
          <w:szCs w:val="24"/>
        </w:rPr>
        <w:t>в соответствии с приложением 3 ОПОП-П</w:t>
      </w:r>
      <w:r w:rsidRPr="00401A2E">
        <w:rPr>
          <w:rFonts w:ascii="Times New Roman" w:eastAsia="Calibri" w:hAnsi="Times New Roman" w:cs="Times New Roman"/>
          <w:bCs/>
          <w:sz w:val="24"/>
          <w:szCs w:val="24"/>
        </w:rPr>
        <w:t xml:space="preserve">: </w:t>
      </w:r>
    </w:p>
    <w:p w14:paraId="48CBFB77" w14:textId="77777777" w:rsidR="00401A2E" w:rsidRPr="00401A2E" w:rsidRDefault="00401A2E" w:rsidP="00067D03">
      <w:pPr>
        <w:snapToGrid w:val="0"/>
        <w:spacing w:line="276" w:lineRule="auto"/>
        <w:ind w:firstLine="709"/>
        <w:rPr>
          <w:rFonts w:ascii="Times New Roman" w:eastAsia="Times New Roman" w:hAnsi="Times New Roman" w:cs="Times New Roman"/>
          <w:iCs/>
          <w:sz w:val="24"/>
          <w:szCs w:val="28"/>
        </w:rPr>
      </w:pPr>
      <w:r w:rsidRPr="00401A2E">
        <w:rPr>
          <w:rFonts w:ascii="Times New Roman" w:eastAsia="Times New Roman" w:hAnsi="Times New Roman" w:cs="Times New Roman"/>
          <w:iCs/>
          <w:sz w:val="24"/>
          <w:szCs w:val="28"/>
        </w:rPr>
        <w:t>Стол ученический по количеству обучающихся</w:t>
      </w:r>
    </w:p>
    <w:p w14:paraId="547AEE41" w14:textId="77777777" w:rsidR="00401A2E" w:rsidRPr="00401A2E" w:rsidRDefault="00401A2E" w:rsidP="00067D03">
      <w:pPr>
        <w:snapToGrid w:val="0"/>
        <w:spacing w:line="276" w:lineRule="auto"/>
        <w:ind w:firstLine="709"/>
        <w:rPr>
          <w:rFonts w:ascii="Times New Roman" w:eastAsia="Times New Roman" w:hAnsi="Times New Roman" w:cs="Times New Roman"/>
          <w:iCs/>
          <w:sz w:val="24"/>
          <w:szCs w:val="28"/>
        </w:rPr>
      </w:pPr>
      <w:r w:rsidRPr="00401A2E">
        <w:rPr>
          <w:rFonts w:ascii="Times New Roman" w:eastAsia="Times New Roman" w:hAnsi="Times New Roman" w:cs="Times New Roman"/>
          <w:iCs/>
          <w:sz w:val="24"/>
          <w:szCs w:val="28"/>
        </w:rPr>
        <w:t>Стул ученический по количеству обучающихся</w:t>
      </w:r>
    </w:p>
    <w:p w14:paraId="0B130E48" w14:textId="77777777" w:rsidR="00401A2E" w:rsidRPr="00401A2E" w:rsidRDefault="00401A2E" w:rsidP="00067D03">
      <w:pPr>
        <w:snapToGrid w:val="0"/>
        <w:spacing w:line="276" w:lineRule="auto"/>
        <w:ind w:firstLine="709"/>
        <w:rPr>
          <w:rFonts w:ascii="Times New Roman" w:eastAsia="Times New Roman" w:hAnsi="Times New Roman" w:cs="Times New Roman"/>
          <w:iCs/>
          <w:sz w:val="24"/>
          <w:szCs w:val="28"/>
        </w:rPr>
      </w:pPr>
      <w:r w:rsidRPr="00401A2E">
        <w:rPr>
          <w:rFonts w:ascii="Times New Roman" w:eastAsia="Times New Roman" w:hAnsi="Times New Roman" w:cs="Times New Roman"/>
          <w:iCs/>
          <w:sz w:val="24"/>
          <w:szCs w:val="28"/>
        </w:rPr>
        <w:t>Стол преподавателя</w:t>
      </w:r>
    </w:p>
    <w:p w14:paraId="75178B63" w14:textId="77777777" w:rsidR="00401A2E" w:rsidRPr="00401A2E" w:rsidRDefault="00401A2E" w:rsidP="00067D03">
      <w:pPr>
        <w:snapToGrid w:val="0"/>
        <w:spacing w:line="276" w:lineRule="auto"/>
        <w:ind w:firstLine="709"/>
        <w:rPr>
          <w:rFonts w:ascii="Times New Roman" w:eastAsia="Times New Roman" w:hAnsi="Times New Roman" w:cs="Times New Roman"/>
          <w:iCs/>
          <w:sz w:val="24"/>
          <w:szCs w:val="28"/>
        </w:rPr>
      </w:pPr>
      <w:r w:rsidRPr="00401A2E">
        <w:rPr>
          <w:rFonts w:ascii="Times New Roman" w:eastAsia="Times New Roman" w:hAnsi="Times New Roman" w:cs="Times New Roman"/>
          <w:iCs/>
          <w:sz w:val="24"/>
          <w:szCs w:val="28"/>
        </w:rPr>
        <w:t>Стул преподавателя</w:t>
      </w:r>
    </w:p>
    <w:p w14:paraId="234B4DC0" w14:textId="77777777" w:rsidR="00401A2E" w:rsidRPr="00401A2E" w:rsidRDefault="00401A2E" w:rsidP="00067D03">
      <w:pPr>
        <w:snapToGrid w:val="0"/>
        <w:spacing w:line="276" w:lineRule="auto"/>
        <w:ind w:firstLine="709"/>
        <w:jc w:val="both"/>
        <w:rPr>
          <w:rFonts w:ascii="Times New Roman" w:eastAsia="Times New Roman" w:hAnsi="Times New Roman" w:cs="Times New Roman"/>
          <w:iCs/>
          <w:sz w:val="24"/>
          <w:szCs w:val="28"/>
        </w:rPr>
      </w:pPr>
      <w:r w:rsidRPr="00401A2E">
        <w:rPr>
          <w:rFonts w:ascii="Times New Roman" w:eastAsia="Times New Roman" w:hAnsi="Times New Roman" w:cs="Times New Roman"/>
          <w:iCs/>
          <w:sz w:val="24"/>
          <w:szCs w:val="28"/>
        </w:rPr>
        <w:t>Сетевой фильтр</w:t>
      </w:r>
    </w:p>
    <w:p w14:paraId="1AF29119" w14:textId="77777777" w:rsidR="00401A2E" w:rsidRPr="00401A2E" w:rsidRDefault="00401A2E" w:rsidP="00067D03">
      <w:pPr>
        <w:snapToGrid w:val="0"/>
        <w:spacing w:line="276" w:lineRule="auto"/>
        <w:ind w:firstLine="709"/>
        <w:jc w:val="both"/>
        <w:rPr>
          <w:rFonts w:ascii="Times New Roman" w:eastAsia="Times New Roman" w:hAnsi="Times New Roman" w:cs="Times New Roman"/>
          <w:iCs/>
          <w:sz w:val="24"/>
          <w:szCs w:val="28"/>
        </w:rPr>
      </w:pPr>
      <w:r w:rsidRPr="00401A2E">
        <w:rPr>
          <w:rFonts w:ascii="Times New Roman" w:eastAsia="Times New Roman" w:hAnsi="Times New Roman" w:cs="Times New Roman"/>
          <w:iCs/>
          <w:sz w:val="24"/>
          <w:szCs w:val="28"/>
        </w:rPr>
        <w:t>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w:t>
      </w:r>
    </w:p>
    <w:p w14:paraId="66B53775" w14:textId="77777777" w:rsidR="00401A2E" w:rsidRPr="00401A2E" w:rsidRDefault="00401A2E" w:rsidP="00067D03">
      <w:pPr>
        <w:snapToGrid w:val="0"/>
        <w:spacing w:line="276" w:lineRule="auto"/>
        <w:ind w:firstLine="709"/>
        <w:jc w:val="both"/>
        <w:rPr>
          <w:rFonts w:ascii="Times New Roman" w:eastAsia="Times New Roman" w:hAnsi="Times New Roman" w:cs="Times New Roman"/>
          <w:iCs/>
          <w:sz w:val="24"/>
          <w:szCs w:val="28"/>
        </w:rPr>
      </w:pPr>
      <w:r w:rsidRPr="00401A2E">
        <w:rPr>
          <w:rFonts w:ascii="Times New Roman" w:eastAsia="Times New Roman" w:hAnsi="Times New Roman" w:cs="Times New Roman"/>
          <w:iCs/>
          <w:sz w:val="24"/>
          <w:szCs w:val="28"/>
        </w:rPr>
        <w:t>Компьютер обучающегося с периферией/ноутбук (лицензионное программное обеспечение (ПО), образовательный контент и система защиты от вредоносной информации)</w:t>
      </w:r>
    </w:p>
    <w:p w14:paraId="511D795E" w14:textId="77777777" w:rsidR="00401A2E" w:rsidRPr="00401A2E" w:rsidRDefault="00401A2E" w:rsidP="00067D03">
      <w:pPr>
        <w:spacing w:line="276" w:lineRule="auto"/>
        <w:ind w:firstLine="709"/>
        <w:jc w:val="both"/>
        <w:rPr>
          <w:rFonts w:ascii="Times New Roman" w:eastAsia="Calibri" w:hAnsi="Times New Roman" w:cs="Times New Roman"/>
          <w:sz w:val="24"/>
          <w:szCs w:val="24"/>
        </w:rPr>
      </w:pPr>
      <w:r w:rsidRPr="00401A2E">
        <w:rPr>
          <w:rFonts w:ascii="Times New Roman" w:eastAsia="Calibri" w:hAnsi="Times New Roman" w:cs="Times New Roman"/>
          <w:sz w:val="24"/>
          <w:szCs w:val="24"/>
        </w:rPr>
        <w:t>Доска меловая</w:t>
      </w:r>
    </w:p>
    <w:p w14:paraId="72C5DA45" w14:textId="77777777" w:rsidR="00401A2E" w:rsidRPr="00401A2E" w:rsidRDefault="00401A2E" w:rsidP="00067D03">
      <w:pPr>
        <w:snapToGrid w:val="0"/>
        <w:spacing w:line="276" w:lineRule="auto"/>
        <w:ind w:firstLine="709"/>
        <w:rPr>
          <w:rFonts w:ascii="Times New Roman" w:eastAsia="Times New Roman" w:hAnsi="Times New Roman" w:cs="Times New Roman"/>
          <w:iCs/>
          <w:sz w:val="24"/>
          <w:szCs w:val="28"/>
        </w:rPr>
      </w:pPr>
      <w:r w:rsidRPr="00401A2E">
        <w:rPr>
          <w:rFonts w:ascii="Times New Roman" w:eastAsia="Times New Roman" w:hAnsi="Times New Roman" w:cs="Times New Roman"/>
          <w:iCs/>
          <w:sz w:val="24"/>
          <w:szCs w:val="28"/>
        </w:rPr>
        <w:t>Комплект инструкций по правилам безопасности и охраны труда обучающихся во время занятий</w:t>
      </w:r>
    </w:p>
    <w:p w14:paraId="2B538214" w14:textId="77777777" w:rsidR="00401A2E" w:rsidRPr="00401A2E" w:rsidRDefault="00401A2E" w:rsidP="00067D03">
      <w:pPr>
        <w:spacing w:after="120" w:line="276" w:lineRule="auto"/>
        <w:ind w:firstLine="709"/>
        <w:outlineLvl w:val="1"/>
        <w:rPr>
          <w:rFonts w:ascii="Calibri" w:eastAsia="Segoe UI" w:hAnsi="Calibri" w:cs="Times New Roman"/>
          <w:b/>
          <w:bCs/>
          <w:spacing w:val="15"/>
          <w:sz w:val="24"/>
          <w:szCs w:val="24"/>
          <w:lang w:eastAsia="ru-RU"/>
        </w:rPr>
      </w:pPr>
    </w:p>
    <w:p w14:paraId="3DB1FA3B" w14:textId="77777777" w:rsidR="00401A2E" w:rsidRPr="00401A2E" w:rsidRDefault="00401A2E" w:rsidP="00067D03">
      <w:pPr>
        <w:spacing w:after="120" w:line="276" w:lineRule="auto"/>
        <w:ind w:firstLine="709"/>
        <w:outlineLvl w:val="1"/>
        <w:rPr>
          <w:rFonts w:ascii="Times New Roman" w:eastAsia="Times New Roman" w:hAnsi="Times New Roman" w:cs="Times New Roman"/>
          <w:b/>
          <w:bCs/>
          <w:color w:val="5A5A5A"/>
          <w:spacing w:val="15"/>
          <w:sz w:val="24"/>
          <w:szCs w:val="24"/>
          <w:lang w:eastAsia="ru-RU"/>
        </w:rPr>
      </w:pPr>
      <w:r w:rsidRPr="00401A2E">
        <w:rPr>
          <w:rFonts w:ascii="Times New Roman" w:eastAsia="Segoe UI" w:hAnsi="Times New Roman" w:cs="Times New Roman"/>
          <w:b/>
          <w:bCs/>
          <w:color w:val="5A5A5A"/>
          <w:spacing w:val="15"/>
          <w:sz w:val="24"/>
          <w:szCs w:val="24"/>
          <w:lang w:eastAsia="ru-RU"/>
        </w:rPr>
        <w:t>3.2. Учебно-методическое обеспечение</w:t>
      </w:r>
    </w:p>
    <w:p w14:paraId="6FD96F6A" w14:textId="77777777" w:rsidR="00401A2E" w:rsidRPr="00401A2E" w:rsidRDefault="00401A2E" w:rsidP="00067D03">
      <w:pPr>
        <w:spacing w:line="276" w:lineRule="auto"/>
        <w:ind w:firstLine="709"/>
        <w:contextualSpacing/>
        <w:rPr>
          <w:rFonts w:ascii="Times New Roman" w:eastAsia="Calibri" w:hAnsi="Times New Roman" w:cs="Times New Roman"/>
          <w:b/>
          <w:sz w:val="24"/>
          <w:szCs w:val="24"/>
        </w:rPr>
      </w:pPr>
      <w:r w:rsidRPr="00401A2E">
        <w:rPr>
          <w:rFonts w:ascii="Times New Roman" w:eastAsia="Calibri" w:hAnsi="Times New Roman" w:cs="Times New Roman"/>
          <w:b/>
          <w:sz w:val="24"/>
          <w:szCs w:val="24"/>
        </w:rPr>
        <w:t>3.2.1. Основные печатные и/или электронные издания</w:t>
      </w:r>
    </w:p>
    <w:p w14:paraId="03942860" w14:textId="77777777" w:rsidR="00401A2E" w:rsidRPr="00401A2E" w:rsidRDefault="00401A2E" w:rsidP="00067D03">
      <w:pPr>
        <w:numPr>
          <w:ilvl w:val="0"/>
          <w:numId w:val="16"/>
        </w:numPr>
        <w:tabs>
          <w:tab w:val="left" w:pos="1134"/>
        </w:tabs>
        <w:spacing w:after="200" w:line="276" w:lineRule="auto"/>
        <w:ind w:left="0" w:firstLine="709"/>
        <w:contextualSpacing/>
        <w:jc w:val="both"/>
        <w:rPr>
          <w:rFonts w:ascii="Times New Roman" w:eastAsia="Times New Roman" w:hAnsi="Times New Roman" w:cs="Times New Roman"/>
          <w:noProof/>
          <w:sz w:val="24"/>
          <w:szCs w:val="24"/>
          <w:lang w:eastAsia="ru-RU"/>
        </w:rPr>
      </w:pPr>
      <w:r w:rsidRPr="00401A2E">
        <w:rPr>
          <w:rFonts w:ascii="Times New Roman" w:eastAsia="Times New Roman" w:hAnsi="Times New Roman" w:cs="Times New Roman"/>
          <w:noProof/>
          <w:sz w:val="24"/>
          <w:szCs w:val="24"/>
          <w:lang w:eastAsia="ru-RU"/>
        </w:rPr>
        <w:t>Гаврилов, М. В.  Информатика и информационные технологии : учебник для среднего профессионального образования / М. В. Гаврилов, В. А. Климов. — 4-е изд., перераб. и доп. — Москва : Издательство Юрайт, 2022. — 383 с. — (Профессиональное образование). — ISBN 978-5-534-03051-8. — Текст : электронный // Образовательная платформа Юрайт [сайт]. — URL: https://urait.ru/bcode/489603</w:t>
      </w:r>
    </w:p>
    <w:p w14:paraId="65DDAFE2" w14:textId="77777777" w:rsidR="00401A2E" w:rsidRPr="00401A2E" w:rsidRDefault="00401A2E" w:rsidP="00067D03">
      <w:pPr>
        <w:numPr>
          <w:ilvl w:val="0"/>
          <w:numId w:val="16"/>
        </w:numPr>
        <w:tabs>
          <w:tab w:val="left" w:pos="1134"/>
        </w:tabs>
        <w:spacing w:after="200" w:line="276" w:lineRule="auto"/>
        <w:ind w:left="0" w:firstLine="709"/>
        <w:contextualSpacing/>
        <w:jc w:val="both"/>
        <w:rPr>
          <w:rFonts w:ascii="Times New Roman" w:eastAsia="Times New Roman" w:hAnsi="Times New Roman" w:cs="Times New Roman"/>
          <w:noProof/>
          <w:sz w:val="24"/>
          <w:szCs w:val="24"/>
          <w:lang w:eastAsia="ru-RU"/>
        </w:rPr>
      </w:pPr>
      <w:r w:rsidRPr="00401A2E">
        <w:rPr>
          <w:rFonts w:ascii="Times New Roman" w:eastAsia="Times New Roman" w:hAnsi="Times New Roman" w:cs="Times New Roman"/>
          <w:noProof/>
          <w:sz w:val="24"/>
          <w:szCs w:val="24"/>
          <w:lang w:eastAsia="ru-RU"/>
        </w:rPr>
        <w:t>Инженерная и компьютерная графика : учебник и практикум для среднего профессионального образования / Р. Р. Анамова [и др.] ; под общей редакцией Р. Р. Анамовой, С. А. Леоновой, Н. В. Пшеничновой. — Москва : Издательство Юрайт, 2022. — 246 с. — (Профессиональное образование). — ISBN 978-5-534-02971-0. — Текст : электронный // Образовательная платформа Юрайт [сайт]. — URL: https://urait.ru/bcode/498893</w:t>
      </w:r>
    </w:p>
    <w:p w14:paraId="04B1561C" w14:textId="77777777" w:rsidR="00401A2E" w:rsidRPr="00401A2E" w:rsidRDefault="00401A2E" w:rsidP="00067D03">
      <w:pPr>
        <w:numPr>
          <w:ilvl w:val="0"/>
          <w:numId w:val="16"/>
        </w:numPr>
        <w:tabs>
          <w:tab w:val="left" w:pos="1134"/>
        </w:tabs>
        <w:spacing w:after="200" w:line="276" w:lineRule="auto"/>
        <w:ind w:left="0" w:firstLine="709"/>
        <w:contextualSpacing/>
        <w:jc w:val="both"/>
        <w:rPr>
          <w:rFonts w:ascii="Times New Roman" w:eastAsia="Times New Roman" w:hAnsi="Times New Roman" w:cs="Times New Roman"/>
          <w:noProof/>
          <w:sz w:val="24"/>
          <w:szCs w:val="24"/>
          <w:lang w:eastAsia="ru-RU"/>
        </w:rPr>
      </w:pPr>
      <w:r w:rsidRPr="00401A2E">
        <w:rPr>
          <w:rFonts w:ascii="Times New Roman" w:eastAsia="Times New Roman" w:hAnsi="Times New Roman" w:cs="Times New Roman"/>
          <w:noProof/>
          <w:sz w:val="24"/>
          <w:szCs w:val="24"/>
          <w:lang w:eastAsia="ru-RU"/>
        </w:rPr>
        <w:t>Куприянов, Д. В.  Информационное обеспечение профессиональной деятельности : учебник и практикум для среднего профессионального образования / Д. В. Куприянов. — Москва : Издательство Юрайт, 2022. — 255 с. — (Профессиональное образование). — ISBN 978-5-534-00973-6. — Текст : электронный // Образовательная платформа Юрайт [сайт]. — URL: https://urait.ru/bcode/490839</w:t>
      </w:r>
    </w:p>
    <w:p w14:paraId="22411DF5" w14:textId="77777777" w:rsidR="00401A2E" w:rsidRPr="00401A2E" w:rsidRDefault="00401A2E" w:rsidP="00067D03">
      <w:pPr>
        <w:numPr>
          <w:ilvl w:val="0"/>
          <w:numId w:val="16"/>
        </w:numPr>
        <w:tabs>
          <w:tab w:val="left" w:pos="1134"/>
        </w:tabs>
        <w:spacing w:after="200" w:line="276" w:lineRule="auto"/>
        <w:ind w:left="0" w:firstLine="709"/>
        <w:contextualSpacing/>
        <w:jc w:val="both"/>
        <w:rPr>
          <w:rFonts w:ascii="Times New Roman" w:eastAsia="Times New Roman" w:hAnsi="Times New Roman" w:cs="Times New Roman"/>
          <w:noProof/>
          <w:sz w:val="24"/>
          <w:szCs w:val="24"/>
          <w:lang w:eastAsia="ru-RU"/>
        </w:rPr>
      </w:pPr>
      <w:r w:rsidRPr="00401A2E">
        <w:rPr>
          <w:rFonts w:ascii="Times New Roman" w:eastAsia="Times New Roman" w:hAnsi="Times New Roman" w:cs="Times New Roman"/>
          <w:noProof/>
          <w:sz w:val="24"/>
          <w:szCs w:val="24"/>
          <w:lang w:eastAsia="ru-RU"/>
        </w:rPr>
        <w:t>Мамонова, Т. Е.  Информационные технологии. Лабораторный практикум : учебное пособие для среднего профессионального образования / Т. Е. Мамонова. — Москва : Издательство Юрайт, 2022. — 178 с. — (Профессиональное образование). — ISBN 978-5-534-07791-9. — Текст : электронный // Образовательная платформа Юрайт [сайт]. — URL: https://urait.ru/bcode/494491</w:t>
      </w:r>
    </w:p>
    <w:p w14:paraId="3726F2CE" w14:textId="77777777" w:rsidR="00401A2E" w:rsidRPr="00401A2E" w:rsidRDefault="00401A2E" w:rsidP="00067D03">
      <w:pPr>
        <w:numPr>
          <w:ilvl w:val="0"/>
          <w:numId w:val="16"/>
        </w:numPr>
        <w:tabs>
          <w:tab w:val="left" w:pos="1134"/>
        </w:tabs>
        <w:spacing w:after="200" w:line="276" w:lineRule="auto"/>
        <w:ind w:left="0" w:firstLine="709"/>
        <w:contextualSpacing/>
        <w:jc w:val="both"/>
        <w:rPr>
          <w:rFonts w:ascii="Times New Roman" w:eastAsia="Times New Roman" w:hAnsi="Times New Roman" w:cs="Times New Roman"/>
          <w:bCs/>
          <w:i/>
          <w:iCs/>
          <w:sz w:val="24"/>
          <w:szCs w:val="24"/>
          <w:lang w:eastAsia="ru-RU"/>
        </w:rPr>
      </w:pPr>
      <w:r w:rsidRPr="00401A2E">
        <w:rPr>
          <w:rFonts w:ascii="Times New Roman" w:eastAsia="Times New Roman" w:hAnsi="Times New Roman" w:cs="Times New Roman"/>
          <w:noProof/>
          <w:sz w:val="24"/>
          <w:szCs w:val="24"/>
          <w:lang w:eastAsia="ru-RU"/>
        </w:rPr>
        <w:t>Мелихова, Е. В. Обеспечение проектной деятельности: анализ и реализация. Ч. 2: Учебное пособие / Мелихова Е.В. - Волгоград:Волгоградский государственный аграрный университет, 2018. - 160 с.: ISBN. - Текст : электронный. - URL: https://znanium.com/catalog/product/1007895</w:t>
      </w:r>
    </w:p>
    <w:p w14:paraId="6C3DA884" w14:textId="77777777" w:rsidR="00401A2E" w:rsidRPr="00401A2E" w:rsidRDefault="00401A2E" w:rsidP="00067D03">
      <w:pPr>
        <w:spacing w:line="276" w:lineRule="auto"/>
        <w:ind w:firstLine="709"/>
        <w:contextualSpacing/>
        <w:jc w:val="both"/>
        <w:rPr>
          <w:rFonts w:ascii="Times New Roman" w:eastAsia="Calibri" w:hAnsi="Times New Roman" w:cs="Times New Roman"/>
          <w:bCs/>
          <w:iCs/>
          <w:sz w:val="24"/>
          <w:szCs w:val="24"/>
        </w:rPr>
      </w:pPr>
    </w:p>
    <w:p w14:paraId="1476CE6F" w14:textId="77777777" w:rsidR="00401A2E" w:rsidRPr="00401A2E" w:rsidRDefault="00401A2E" w:rsidP="00067D03">
      <w:pPr>
        <w:suppressAutoHyphens/>
        <w:spacing w:line="276" w:lineRule="auto"/>
        <w:ind w:firstLine="709"/>
        <w:contextualSpacing/>
        <w:rPr>
          <w:rFonts w:ascii="Times New Roman" w:eastAsia="Calibri" w:hAnsi="Times New Roman" w:cs="Times New Roman"/>
          <w:bCs/>
          <w:iCs/>
          <w:sz w:val="24"/>
          <w:szCs w:val="24"/>
        </w:rPr>
      </w:pPr>
      <w:r w:rsidRPr="00401A2E">
        <w:rPr>
          <w:rFonts w:ascii="Times New Roman" w:eastAsia="Calibri" w:hAnsi="Times New Roman" w:cs="Times New Roman"/>
          <w:b/>
          <w:bCs/>
          <w:iCs/>
          <w:sz w:val="24"/>
          <w:szCs w:val="24"/>
        </w:rPr>
        <w:t xml:space="preserve">3.2.2. Дополнительные источники </w:t>
      </w:r>
    </w:p>
    <w:p w14:paraId="2CDA432E" w14:textId="77777777" w:rsidR="00401A2E" w:rsidRPr="00401A2E" w:rsidRDefault="00401A2E" w:rsidP="00067D03">
      <w:pPr>
        <w:spacing w:line="276" w:lineRule="auto"/>
        <w:ind w:firstLine="709"/>
        <w:contextualSpacing/>
        <w:jc w:val="both"/>
        <w:rPr>
          <w:rFonts w:ascii="Times New Roman" w:eastAsia="Calibri" w:hAnsi="Times New Roman" w:cs="Times New Roman"/>
          <w:bCs/>
          <w:iCs/>
          <w:sz w:val="24"/>
          <w:szCs w:val="24"/>
        </w:rPr>
      </w:pPr>
      <w:r w:rsidRPr="00401A2E">
        <w:rPr>
          <w:rFonts w:ascii="Times New Roman" w:eastAsia="Calibri" w:hAnsi="Times New Roman" w:cs="Times New Roman"/>
          <w:bCs/>
          <w:iCs/>
          <w:sz w:val="24"/>
          <w:szCs w:val="24"/>
        </w:rPr>
        <w:t xml:space="preserve">1. </w:t>
      </w:r>
      <w:r w:rsidRPr="00401A2E">
        <w:rPr>
          <w:rFonts w:ascii="Times New Roman" w:eastAsia="Calibri" w:hAnsi="Times New Roman" w:cs="Times New Roman"/>
          <w:noProof/>
          <w:sz w:val="24"/>
          <w:szCs w:val="24"/>
        </w:rPr>
        <w:t>Портал ГАРАНТ.РУ (Garant.ru): информационно-правовой портал [Электронный ресурс]. — Режим доступа: https://www.garant.ru/</w:t>
      </w:r>
    </w:p>
    <w:p w14:paraId="4C5000CB" w14:textId="77777777" w:rsidR="00401A2E" w:rsidRPr="00401A2E" w:rsidRDefault="00401A2E" w:rsidP="00401A2E">
      <w:pPr>
        <w:keepNext/>
        <w:spacing w:after="120"/>
        <w:jc w:val="center"/>
        <w:outlineLvl w:val="0"/>
        <w:rPr>
          <w:rFonts w:ascii="Times New Roman" w:eastAsia="Segoe UI" w:hAnsi="Times New Roman" w:cs="Times New Roman"/>
          <w:b/>
          <w:bCs/>
          <w:caps/>
          <w:kern w:val="32"/>
          <w:sz w:val="24"/>
          <w:szCs w:val="24"/>
          <w:lang w:val="x-none" w:eastAsia="x-none"/>
        </w:rPr>
      </w:pPr>
    </w:p>
    <w:p w14:paraId="343B57B8" w14:textId="77777777" w:rsidR="00401A2E" w:rsidRPr="00401A2E" w:rsidRDefault="00401A2E" w:rsidP="00401A2E">
      <w:pPr>
        <w:keepNext/>
        <w:spacing w:after="120"/>
        <w:jc w:val="center"/>
        <w:outlineLvl w:val="0"/>
        <w:rPr>
          <w:rFonts w:ascii="Times New Roman" w:eastAsia="Segoe UI" w:hAnsi="Times New Roman" w:cs="Times New Roman"/>
          <w:caps/>
          <w:kern w:val="32"/>
          <w:sz w:val="24"/>
          <w:szCs w:val="24"/>
          <w:lang w:eastAsia="x-none"/>
        </w:rPr>
      </w:pPr>
      <w:r w:rsidRPr="00401A2E">
        <w:rPr>
          <w:rFonts w:ascii="Times New Roman" w:eastAsia="Segoe UI" w:hAnsi="Times New Roman" w:cs="Times New Roman"/>
          <w:b/>
          <w:bCs/>
          <w:caps/>
          <w:kern w:val="32"/>
          <w:sz w:val="24"/>
          <w:szCs w:val="24"/>
          <w:lang w:val="x-none" w:eastAsia="x-none"/>
        </w:rPr>
        <w:t xml:space="preserve">4. Контроль и оценка результатов </w:t>
      </w:r>
      <w:r w:rsidRPr="00401A2E">
        <w:rPr>
          <w:rFonts w:ascii="Times New Roman" w:eastAsia="Segoe UI" w:hAnsi="Times New Roman" w:cs="Times New Roman"/>
          <w:b/>
          <w:bCs/>
          <w:caps/>
          <w:kern w:val="32"/>
          <w:sz w:val="24"/>
          <w:szCs w:val="24"/>
          <w:lang w:val="x-none" w:eastAsia="x-none"/>
        </w:rPr>
        <w:br/>
        <w:t xml:space="preserve">освоения </w:t>
      </w:r>
      <w:r w:rsidRPr="00401A2E">
        <w:rPr>
          <w:rFonts w:ascii="Times New Roman" w:eastAsia="Segoe UI" w:hAnsi="Times New Roman" w:cs="Times New Roman"/>
          <w:b/>
          <w:bCs/>
          <w:caps/>
          <w:kern w:val="32"/>
          <w:sz w:val="24"/>
          <w:szCs w:val="24"/>
          <w:lang w:eastAsia="x-none"/>
        </w:rPr>
        <w:t>ДИСЦИПЛИНЫ</w:t>
      </w:r>
    </w:p>
    <w:p w14:paraId="63A0FDDE" w14:textId="77777777" w:rsidR="00401A2E" w:rsidRPr="00401A2E" w:rsidRDefault="00401A2E" w:rsidP="00401A2E">
      <w:pPr>
        <w:rPr>
          <w:rFonts w:ascii="Times New Roman" w:eastAsia="Calibri" w:hAnsi="Times New Roman" w:cs="Times New Roman"/>
          <w:b/>
          <w:bCs/>
          <w:sz w:val="18"/>
          <w:szCs w:val="18"/>
        </w:rPr>
      </w:pPr>
    </w:p>
    <w:p w14:paraId="32380730" w14:textId="77777777" w:rsidR="00401A2E" w:rsidRPr="00401A2E" w:rsidRDefault="00401A2E" w:rsidP="00401A2E">
      <w:pPr>
        <w:rPr>
          <w:rFonts w:ascii="Times New Roman" w:eastAsia="Calibri" w:hAnsi="Times New Roman" w:cs="Times New Roman"/>
          <w:b/>
          <w:bCs/>
          <w:sz w:val="18"/>
          <w:szCs w:val="18"/>
        </w:rPr>
      </w:pP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1"/>
        <w:gridCol w:w="3944"/>
        <w:gridCol w:w="2914"/>
      </w:tblGrid>
      <w:tr w:rsidR="00401A2E" w:rsidRPr="00401A2E" w14:paraId="76B25945" w14:textId="77777777" w:rsidTr="00AD5821">
        <w:tc>
          <w:tcPr>
            <w:tcW w:w="1543" w:type="pct"/>
          </w:tcPr>
          <w:p w14:paraId="2A78989A" w14:textId="77777777" w:rsidR="00401A2E" w:rsidRPr="00401A2E" w:rsidRDefault="00401A2E" w:rsidP="00401A2E">
            <w:pPr>
              <w:jc w:val="center"/>
              <w:rPr>
                <w:rFonts w:ascii="Times New Roman" w:eastAsia="Times New Roman" w:hAnsi="Times New Roman" w:cs="Times New Roman"/>
                <w:sz w:val="24"/>
                <w:szCs w:val="24"/>
                <w:lang w:eastAsia="ru-RU"/>
              </w:rPr>
            </w:pPr>
            <w:r w:rsidRPr="00401A2E">
              <w:rPr>
                <w:rFonts w:ascii="Times New Roman" w:eastAsia="Times New Roman" w:hAnsi="Times New Roman" w:cs="Times New Roman"/>
                <w:b/>
                <w:bCs/>
                <w:lang w:eastAsia="ru-RU"/>
              </w:rPr>
              <w:t>Результаты обучения</w:t>
            </w:r>
          </w:p>
        </w:tc>
        <w:tc>
          <w:tcPr>
            <w:tcW w:w="1988" w:type="pct"/>
          </w:tcPr>
          <w:p w14:paraId="6F830F74" w14:textId="77777777" w:rsidR="00401A2E" w:rsidRPr="00401A2E" w:rsidRDefault="00401A2E" w:rsidP="00401A2E">
            <w:pPr>
              <w:jc w:val="center"/>
              <w:rPr>
                <w:rFonts w:ascii="Times New Roman" w:eastAsia="Times New Roman" w:hAnsi="Times New Roman" w:cs="Times New Roman"/>
                <w:b/>
                <w:bCs/>
                <w:lang w:eastAsia="ru-RU"/>
              </w:rPr>
            </w:pPr>
            <w:r w:rsidRPr="00401A2E">
              <w:rPr>
                <w:rFonts w:ascii="Times New Roman" w:eastAsia="Calibri" w:hAnsi="Times New Roman" w:cs="Times New Roman"/>
                <w:b/>
                <w:iCs/>
                <w:sz w:val="24"/>
                <w:szCs w:val="24"/>
              </w:rPr>
              <w:t>Показатели освоенности компетенций</w:t>
            </w:r>
          </w:p>
        </w:tc>
        <w:tc>
          <w:tcPr>
            <w:tcW w:w="1469" w:type="pct"/>
          </w:tcPr>
          <w:p w14:paraId="11F4C83C" w14:textId="77777777" w:rsidR="00401A2E" w:rsidRPr="00401A2E" w:rsidRDefault="00401A2E" w:rsidP="00401A2E">
            <w:pPr>
              <w:jc w:val="center"/>
              <w:rPr>
                <w:rFonts w:ascii="Times New Roman" w:eastAsia="Times New Roman" w:hAnsi="Times New Roman" w:cs="Times New Roman"/>
                <w:b/>
                <w:bCs/>
                <w:lang w:eastAsia="ru-RU"/>
              </w:rPr>
            </w:pPr>
            <w:r w:rsidRPr="00401A2E">
              <w:rPr>
                <w:rFonts w:ascii="Times New Roman" w:eastAsia="Times New Roman" w:hAnsi="Times New Roman" w:cs="Times New Roman"/>
                <w:b/>
                <w:bCs/>
                <w:lang w:eastAsia="ru-RU"/>
              </w:rPr>
              <w:t>Методы оценки</w:t>
            </w:r>
          </w:p>
        </w:tc>
      </w:tr>
      <w:tr w:rsidR="00401A2E" w:rsidRPr="00401A2E" w14:paraId="3D47D223" w14:textId="77777777" w:rsidTr="00AD5821">
        <w:tc>
          <w:tcPr>
            <w:tcW w:w="1543" w:type="pct"/>
          </w:tcPr>
          <w:p w14:paraId="3317A41A" w14:textId="77777777" w:rsidR="00401A2E" w:rsidRPr="00401A2E" w:rsidRDefault="00401A2E" w:rsidP="00401A2E">
            <w:pPr>
              <w:rPr>
                <w:rFonts w:ascii="Times New Roman" w:eastAsia="Times New Roman" w:hAnsi="Times New Roman" w:cs="Times New Roman"/>
                <w:b/>
                <w:bCs/>
                <w:lang w:eastAsia="ru-RU"/>
              </w:rPr>
            </w:pPr>
            <w:r w:rsidRPr="00401A2E">
              <w:rPr>
                <w:rFonts w:ascii="Times New Roman" w:eastAsia="Times New Roman" w:hAnsi="Times New Roman" w:cs="Times New Roman"/>
                <w:b/>
                <w:bCs/>
                <w:lang w:eastAsia="ru-RU"/>
              </w:rPr>
              <w:t>Знания:</w:t>
            </w:r>
          </w:p>
          <w:p w14:paraId="2CFF52FC" w14:textId="77777777" w:rsidR="00401A2E" w:rsidRPr="00401A2E" w:rsidRDefault="00401A2E" w:rsidP="007542A0">
            <w:pPr>
              <w:numPr>
                <w:ilvl w:val="0"/>
                <w:numId w:val="4"/>
              </w:numPr>
              <w:spacing w:after="200" w:line="276" w:lineRule="auto"/>
              <w:ind w:left="312" w:hanging="312"/>
              <w:contextualSpacing/>
              <w:jc w:val="both"/>
              <w:rPr>
                <w:rFonts w:ascii="Times New Roman" w:eastAsia="Times New Roman" w:hAnsi="Times New Roman" w:cs="Times New Roman"/>
                <w:bCs/>
                <w:noProof/>
                <w:lang w:eastAsia="ru-RU"/>
              </w:rPr>
            </w:pPr>
            <w:r w:rsidRPr="00401A2E">
              <w:rPr>
                <w:rFonts w:ascii="Times New Roman" w:eastAsia="Times New Roman" w:hAnsi="Times New Roman" w:cs="Times New Roman"/>
                <w:bCs/>
                <w:noProof/>
                <w:lang w:eastAsia="ru-RU"/>
              </w:rPr>
              <w:t>особенности и порядок работы в различных пакетах прикладных программ (для осуществления расчетов, планирования и анализа проведенных работ, трехмерного моделирования);</w:t>
            </w:r>
          </w:p>
          <w:p w14:paraId="5A1F69B5" w14:textId="77777777" w:rsidR="00401A2E" w:rsidRPr="00401A2E" w:rsidRDefault="00401A2E" w:rsidP="007542A0">
            <w:pPr>
              <w:numPr>
                <w:ilvl w:val="0"/>
                <w:numId w:val="4"/>
              </w:numPr>
              <w:spacing w:after="200" w:line="276" w:lineRule="auto"/>
              <w:ind w:left="312" w:hanging="312"/>
              <w:contextualSpacing/>
              <w:jc w:val="both"/>
              <w:rPr>
                <w:rFonts w:ascii="Times New Roman" w:eastAsia="Times New Roman" w:hAnsi="Times New Roman" w:cs="Times New Roman"/>
                <w:bCs/>
                <w:i/>
                <w:lang w:eastAsia="ru-RU"/>
              </w:rPr>
            </w:pPr>
            <w:r w:rsidRPr="00401A2E">
              <w:rPr>
                <w:rFonts w:ascii="Times New Roman" w:eastAsia="Times New Roman" w:hAnsi="Times New Roman" w:cs="Times New Roman"/>
                <w:bCs/>
                <w:noProof/>
                <w:lang w:eastAsia="ru-RU"/>
              </w:rPr>
              <w:t>методы и средства сбора, обработки, хранения, передачи и накопления информации.</w:t>
            </w:r>
          </w:p>
        </w:tc>
        <w:tc>
          <w:tcPr>
            <w:tcW w:w="1988" w:type="pct"/>
          </w:tcPr>
          <w:p w14:paraId="02272EA2" w14:textId="77777777" w:rsidR="00401A2E" w:rsidRPr="00401A2E" w:rsidRDefault="00401A2E" w:rsidP="00401A2E">
            <w:pPr>
              <w:spacing w:after="200" w:line="276" w:lineRule="auto"/>
              <w:contextualSpacing/>
              <w:jc w:val="both"/>
              <w:rPr>
                <w:rFonts w:ascii="Times New Roman" w:eastAsia="Times New Roman" w:hAnsi="Times New Roman" w:cs="Times New Roman"/>
                <w:bCs/>
                <w:noProof/>
                <w:lang w:eastAsia="ru-RU"/>
              </w:rPr>
            </w:pPr>
            <w:r w:rsidRPr="00401A2E">
              <w:rPr>
                <w:rFonts w:ascii="Times New Roman" w:eastAsia="Times New Roman" w:hAnsi="Times New Roman" w:cs="Times New Roman"/>
                <w:bCs/>
                <w:noProof/>
                <w:lang w:eastAsia="ru-RU"/>
              </w:rPr>
              <w:t>-Знает особенности и порядок работы в различных пакетах прикладных программ (для осуществления расчетов, планирования и анализа проведенных работ, трехмерного моделирования);</w:t>
            </w:r>
          </w:p>
          <w:p w14:paraId="3434A337" w14:textId="77777777" w:rsidR="00401A2E" w:rsidRPr="00401A2E" w:rsidRDefault="00401A2E" w:rsidP="00401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both"/>
              <w:rPr>
                <w:rFonts w:ascii="Times New Roman" w:eastAsia="Times New Roman" w:hAnsi="Times New Roman" w:cs="Times New Roman"/>
                <w:szCs w:val="24"/>
                <w:lang w:eastAsia="ru-RU"/>
              </w:rPr>
            </w:pPr>
            <w:r w:rsidRPr="00401A2E">
              <w:rPr>
                <w:rFonts w:ascii="Times New Roman" w:eastAsia="Times New Roman" w:hAnsi="Times New Roman" w:cs="Times New Roman"/>
                <w:bCs/>
                <w:noProof/>
                <w:lang w:eastAsia="ru-RU"/>
              </w:rPr>
              <w:t>-Использует методы и средства сбора, обработки, хранения, передачи и накопления информации</w:t>
            </w:r>
          </w:p>
        </w:tc>
        <w:tc>
          <w:tcPr>
            <w:tcW w:w="1469" w:type="pct"/>
          </w:tcPr>
          <w:p w14:paraId="62664ED2" w14:textId="77777777" w:rsidR="00401A2E" w:rsidRPr="00401A2E" w:rsidRDefault="00401A2E" w:rsidP="00401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both"/>
              <w:rPr>
                <w:rFonts w:ascii="Times New Roman" w:eastAsia="Times New Roman" w:hAnsi="Times New Roman" w:cs="Times New Roman"/>
                <w:b/>
                <w:szCs w:val="24"/>
                <w:lang w:eastAsia="ru-RU"/>
              </w:rPr>
            </w:pPr>
            <w:r w:rsidRPr="00401A2E">
              <w:rPr>
                <w:rFonts w:ascii="Times New Roman" w:eastAsia="Times New Roman" w:hAnsi="Times New Roman" w:cs="Times New Roman"/>
                <w:b/>
                <w:szCs w:val="24"/>
                <w:lang w:eastAsia="ru-RU"/>
              </w:rPr>
              <w:t xml:space="preserve">Текущий контроль: </w:t>
            </w:r>
          </w:p>
          <w:p w14:paraId="09EAB6F8" w14:textId="77777777" w:rsidR="00401A2E" w:rsidRPr="00401A2E" w:rsidRDefault="00401A2E" w:rsidP="00401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both"/>
              <w:rPr>
                <w:rFonts w:ascii="Times New Roman" w:eastAsia="Times New Roman" w:hAnsi="Times New Roman" w:cs="Times New Roman"/>
                <w:szCs w:val="24"/>
                <w:lang w:eastAsia="ru-RU"/>
              </w:rPr>
            </w:pPr>
            <w:r w:rsidRPr="00401A2E">
              <w:rPr>
                <w:rFonts w:ascii="Times New Roman" w:eastAsia="Times New Roman" w:hAnsi="Times New Roman" w:cs="Times New Roman"/>
                <w:noProof/>
                <w:szCs w:val="24"/>
                <w:lang w:eastAsia="ru-RU"/>
              </w:rPr>
              <w:t>экспертная оценка выполнения практических заданий.</w:t>
            </w:r>
          </w:p>
          <w:p w14:paraId="0C79F20F" w14:textId="77777777" w:rsidR="00401A2E" w:rsidRPr="00401A2E" w:rsidRDefault="00401A2E" w:rsidP="00401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both"/>
              <w:rPr>
                <w:rFonts w:ascii="Times New Roman" w:eastAsia="Times New Roman" w:hAnsi="Times New Roman" w:cs="Times New Roman"/>
                <w:szCs w:val="24"/>
                <w:lang w:eastAsia="ru-RU"/>
              </w:rPr>
            </w:pPr>
            <w:r w:rsidRPr="00401A2E">
              <w:rPr>
                <w:rFonts w:ascii="Times New Roman" w:eastAsia="Times New Roman" w:hAnsi="Times New Roman" w:cs="Times New Roman"/>
                <w:b/>
                <w:szCs w:val="24"/>
                <w:lang w:eastAsia="ru-RU"/>
              </w:rPr>
              <w:t>Промежуточная аттестация</w:t>
            </w:r>
          </w:p>
        </w:tc>
      </w:tr>
      <w:tr w:rsidR="00401A2E" w:rsidRPr="00401A2E" w14:paraId="66D9AF7C" w14:textId="77777777" w:rsidTr="00AD5821">
        <w:trPr>
          <w:trHeight w:val="896"/>
        </w:trPr>
        <w:tc>
          <w:tcPr>
            <w:tcW w:w="1543" w:type="pct"/>
          </w:tcPr>
          <w:p w14:paraId="07555465" w14:textId="77777777" w:rsidR="00401A2E" w:rsidRPr="00401A2E" w:rsidRDefault="00401A2E" w:rsidP="00401A2E">
            <w:pPr>
              <w:jc w:val="both"/>
              <w:rPr>
                <w:rFonts w:ascii="Times New Roman" w:eastAsia="Times New Roman" w:hAnsi="Times New Roman" w:cs="Times New Roman"/>
                <w:b/>
                <w:bCs/>
                <w:lang w:eastAsia="ru-RU"/>
              </w:rPr>
            </w:pPr>
            <w:r w:rsidRPr="00401A2E">
              <w:rPr>
                <w:rFonts w:ascii="Times New Roman" w:eastAsia="Times New Roman" w:hAnsi="Times New Roman" w:cs="Times New Roman"/>
                <w:b/>
                <w:bCs/>
                <w:lang w:eastAsia="ru-RU"/>
              </w:rPr>
              <w:t>Умения:</w:t>
            </w:r>
          </w:p>
          <w:p w14:paraId="6F936BB3" w14:textId="77777777" w:rsidR="00401A2E" w:rsidRPr="00401A2E" w:rsidRDefault="00401A2E" w:rsidP="007542A0">
            <w:pPr>
              <w:numPr>
                <w:ilvl w:val="0"/>
                <w:numId w:val="4"/>
              </w:numPr>
              <w:spacing w:after="200" w:line="276" w:lineRule="auto"/>
              <w:ind w:left="312" w:hanging="312"/>
              <w:contextualSpacing/>
              <w:jc w:val="both"/>
              <w:rPr>
                <w:rFonts w:ascii="Times New Roman" w:eastAsia="Times New Roman" w:hAnsi="Times New Roman" w:cs="Times New Roman"/>
                <w:bCs/>
                <w:noProof/>
                <w:lang w:eastAsia="ru-RU"/>
              </w:rPr>
            </w:pPr>
            <w:r w:rsidRPr="00401A2E">
              <w:rPr>
                <w:rFonts w:ascii="Times New Roman" w:eastAsia="Times New Roman" w:hAnsi="Times New Roman" w:cs="Times New Roman"/>
                <w:bCs/>
                <w:noProof/>
                <w:lang w:eastAsia="ru-RU"/>
              </w:rPr>
              <w:t>обрабатывать и анализировать информацию с применением программных средств;</w:t>
            </w:r>
          </w:p>
          <w:p w14:paraId="05979709" w14:textId="77777777" w:rsidR="00401A2E" w:rsidRPr="00401A2E" w:rsidRDefault="00401A2E" w:rsidP="007542A0">
            <w:pPr>
              <w:numPr>
                <w:ilvl w:val="0"/>
                <w:numId w:val="4"/>
              </w:numPr>
              <w:spacing w:after="200" w:line="276" w:lineRule="auto"/>
              <w:ind w:left="312" w:hanging="312"/>
              <w:contextualSpacing/>
              <w:jc w:val="both"/>
              <w:rPr>
                <w:rFonts w:ascii="Times New Roman" w:eastAsia="Times New Roman" w:hAnsi="Times New Roman" w:cs="Times New Roman"/>
                <w:bCs/>
                <w:noProof/>
                <w:lang w:eastAsia="ru-RU"/>
              </w:rPr>
            </w:pPr>
            <w:r w:rsidRPr="00401A2E">
              <w:rPr>
                <w:rFonts w:ascii="Times New Roman" w:eastAsia="Times New Roman" w:hAnsi="Times New Roman" w:cs="Times New Roman"/>
                <w:bCs/>
                <w:noProof/>
                <w:lang w:eastAsia="ru-RU"/>
              </w:rPr>
              <w:t>выполнять расчеты с использованием прикладных компьютерных программ;</w:t>
            </w:r>
          </w:p>
          <w:p w14:paraId="2389E20E" w14:textId="77777777" w:rsidR="00401A2E" w:rsidRPr="00401A2E" w:rsidRDefault="00401A2E" w:rsidP="007542A0">
            <w:pPr>
              <w:numPr>
                <w:ilvl w:val="0"/>
                <w:numId w:val="4"/>
              </w:numPr>
              <w:spacing w:after="200" w:line="276" w:lineRule="auto"/>
              <w:ind w:left="312" w:hanging="312"/>
              <w:contextualSpacing/>
              <w:jc w:val="both"/>
              <w:rPr>
                <w:rFonts w:ascii="Times New Roman" w:eastAsia="Times New Roman" w:hAnsi="Times New Roman" w:cs="Times New Roman"/>
                <w:bCs/>
                <w:noProof/>
                <w:lang w:eastAsia="ru-RU"/>
              </w:rPr>
            </w:pPr>
            <w:r w:rsidRPr="00401A2E">
              <w:rPr>
                <w:rFonts w:ascii="Times New Roman" w:eastAsia="Times New Roman" w:hAnsi="Times New Roman" w:cs="Times New Roman"/>
                <w:bCs/>
                <w:noProof/>
                <w:lang w:eastAsia="ru-RU"/>
              </w:rPr>
              <w:t>планировать и анализировать ход выполнения работ, строить сетевые графики;</w:t>
            </w:r>
          </w:p>
          <w:p w14:paraId="7BB1E5E2" w14:textId="77777777" w:rsidR="00401A2E" w:rsidRPr="00401A2E" w:rsidRDefault="00401A2E" w:rsidP="007542A0">
            <w:pPr>
              <w:numPr>
                <w:ilvl w:val="0"/>
                <w:numId w:val="4"/>
              </w:numPr>
              <w:spacing w:after="200" w:line="276" w:lineRule="auto"/>
              <w:ind w:left="312" w:hanging="312"/>
              <w:contextualSpacing/>
              <w:jc w:val="both"/>
              <w:rPr>
                <w:rFonts w:ascii="Times New Roman" w:eastAsia="Times New Roman" w:hAnsi="Times New Roman" w:cs="Times New Roman"/>
                <w:bCs/>
                <w:noProof/>
                <w:lang w:eastAsia="ru-RU"/>
              </w:rPr>
            </w:pPr>
            <w:r w:rsidRPr="00401A2E">
              <w:rPr>
                <w:rFonts w:ascii="Times New Roman" w:eastAsia="Times New Roman" w:hAnsi="Times New Roman" w:cs="Times New Roman"/>
                <w:bCs/>
                <w:noProof/>
                <w:lang w:eastAsia="ru-RU"/>
              </w:rPr>
              <w:t>применять компьютерные программы для составления и оформления документации;</w:t>
            </w:r>
          </w:p>
          <w:p w14:paraId="72CD1525" w14:textId="77777777" w:rsidR="00401A2E" w:rsidRPr="00401A2E" w:rsidRDefault="00401A2E" w:rsidP="007542A0">
            <w:pPr>
              <w:numPr>
                <w:ilvl w:val="0"/>
                <w:numId w:val="4"/>
              </w:numPr>
              <w:spacing w:after="200" w:line="276" w:lineRule="auto"/>
              <w:ind w:left="312" w:hanging="312"/>
              <w:contextualSpacing/>
              <w:jc w:val="both"/>
              <w:rPr>
                <w:rFonts w:ascii="Times New Roman" w:eastAsia="Times New Roman" w:hAnsi="Times New Roman" w:cs="Times New Roman"/>
                <w:bCs/>
                <w:lang w:eastAsia="ru-RU"/>
              </w:rPr>
            </w:pPr>
            <w:r w:rsidRPr="00401A2E">
              <w:rPr>
                <w:rFonts w:ascii="Times New Roman" w:eastAsia="Times New Roman" w:hAnsi="Times New Roman" w:cs="Times New Roman"/>
                <w:bCs/>
                <w:noProof/>
                <w:lang w:eastAsia="ru-RU"/>
              </w:rPr>
              <w:t>применять компьютерные программы для трехмерного моделирования.</w:t>
            </w:r>
          </w:p>
        </w:tc>
        <w:tc>
          <w:tcPr>
            <w:tcW w:w="1988" w:type="pct"/>
          </w:tcPr>
          <w:p w14:paraId="40B12AFF" w14:textId="77777777" w:rsidR="00401A2E" w:rsidRPr="00401A2E" w:rsidRDefault="00401A2E" w:rsidP="007542A0">
            <w:pPr>
              <w:numPr>
                <w:ilvl w:val="0"/>
                <w:numId w:val="4"/>
              </w:numPr>
              <w:spacing w:after="200" w:line="276" w:lineRule="auto"/>
              <w:ind w:left="312" w:hanging="312"/>
              <w:contextualSpacing/>
              <w:jc w:val="both"/>
              <w:rPr>
                <w:rFonts w:ascii="Times New Roman" w:eastAsia="Times New Roman" w:hAnsi="Times New Roman" w:cs="Times New Roman"/>
                <w:bCs/>
                <w:noProof/>
                <w:lang w:eastAsia="ru-RU"/>
              </w:rPr>
            </w:pPr>
            <w:r w:rsidRPr="00401A2E">
              <w:rPr>
                <w:rFonts w:ascii="Times New Roman" w:eastAsia="Times New Roman" w:hAnsi="Times New Roman" w:cs="Times New Roman"/>
                <w:bCs/>
                <w:noProof/>
                <w:lang w:eastAsia="ru-RU"/>
              </w:rPr>
              <w:t>обрабатывает и анализирует информацию с применением программных средств;</w:t>
            </w:r>
          </w:p>
          <w:p w14:paraId="67CB4A88" w14:textId="77777777" w:rsidR="00401A2E" w:rsidRPr="00401A2E" w:rsidRDefault="00401A2E" w:rsidP="007542A0">
            <w:pPr>
              <w:numPr>
                <w:ilvl w:val="0"/>
                <w:numId w:val="4"/>
              </w:numPr>
              <w:spacing w:after="200" w:line="276" w:lineRule="auto"/>
              <w:ind w:left="312" w:hanging="312"/>
              <w:contextualSpacing/>
              <w:jc w:val="both"/>
              <w:rPr>
                <w:rFonts w:ascii="Times New Roman" w:eastAsia="Times New Roman" w:hAnsi="Times New Roman" w:cs="Times New Roman"/>
                <w:bCs/>
                <w:noProof/>
                <w:lang w:eastAsia="ru-RU"/>
              </w:rPr>
            </w:pPr>
            <w:r w:rsidRPr="00401A2E">
              <w:rPr>
                <w:rFonts w:ascii="Times New Roman" w:eastAsia="Times New Roman" w:hAnsi="Times New Roman" w:cs="Times New Roman"/>
                <w:bCs/>
                <w:noProof/>
                <w:lang w:eastAsia="ru-RU"/>
              </w:rPr>
              <w:t>выполняет расчеты с использованием прикладных компьютерных программ;</w:t>
            </w:r>
          </w:p>
          <w:p w14:paraId="7CF731B3" w14:textId="77777777" w:rsidR="00401A2E" w:rsidRPr="00401A2E" w:rsidRDefault="00401A2E" w:rsidP="007542A0">
            <w:pPr>
              <w:numPr>
                <w:ilvl w:val="0"/>
                <w:numId w:val="4"/>
              </w:numPr>
              <w:spacing w:after="200" w:line="276" w:lineRule="auto"/>
              <w:ind w:left="312" w:hanging="312"/>
              <w:contextualSpacing/>
              <w:jc w:val="both"/>
              <w:rPr>
                <w:rFonts w:ascii="Times New Roman" w:eastAsia="Times New Roman" w:hAnsi="Times New Roman" w:cs="Times New Roman"/>
                <w:bCs/>
                <w:noProof/>
                <w:lang w:eastAsia="ru-RU"/>
              </w:rPr>
            </w:pPr>
            <w:r w:rsidRPr="00401A2E">
              <w:rPr>
                <w:rFonts w:ascii="Times New Roman" w:eastAsia="Times New Roman" w:hAnsi="Times New Roman" w:cs="Times New Roman"/>
                <w:bCs/>
                <w:noProof/>
                <w:lang w:eastAsia="ru-RU"/>
              </w:rPr>
              <w:t>планирует и анализирует ход выполнения работ, строют сетевые графики;</w:t>
            </w:r>
          </w:p>
          <w:p w14:paraId="323A8841" w14:textId="77777777" w:rsidR="00401A2E" w:rsidRPr="00401A2E" w:rsidRDefault="00401A2E" w:rsidP="007542A0">
            <w:pPr>
              <w:numPr>
                <w:ilvl w:val="0"/>
                <w:numId w:val="4"/>
              </w:numPr>
              <w:spacing w:after="200" w:line="276" w:lineRule="auto"/>
              <w:ind w:left="312" w:hanging="312"/>
              <w:contextualSpacing/>
              <w:jc w:val="both"/>
              <w:rPr>
                <w:rFonts w:ascii="Times New Roman" w:eastAsia="Times New Roman" w:hAnsi="Times New Roman" w:cs="Times New Roman"/>
                <w:bCs/>
                <w:noProof/>
                <w:lang w:eastAsia="ru-RU"/>
              </w:rPr>
            </w:pPr>
            <w:r w:rsidRPr="00401A2E">
              <w:rPr>
                <w:rFonts w:ascii="Times New Roman" w:eastAsia="Times New Roman" w:hAnsi="Times New Roman" w:cs="Times New Roman"/>
                <w:bCs/>
                <w:noProof/>
                <w:lang w:eastAsia="ru-RU"/>
              </w:rPr>
              <w:t>применяет компьютерные программы для составления и оформления документации;</w:t>
            </w:r>
          </w:p>
          <w:p w14:paraId="0A89F291" w14:textId="77777777" w:rsidR="00401A2E" w:rsidRPr="00401A2E" w:rsidRDefault="00401A2E" w:rsidP="00401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both"/>
              <w:rPr>
                <w:rFonts w:ascii="Times New Roman" w:eastAsia="Times New Roman" w:hAnsi="Times New Roman" w:cs="Times New Roman"/>
                <w:szCs w:val="24"/>
                <w:lang w:eastAsia="ru-RU"/>
              </w:rPr>
            </w:pPr>
            <w:r w:rsidRPr="00401A2E">
              <w:rPr>
                <w:rFonts w:ascii="Times New Roman" w:eastAsia="Times New Roman" w:hAnsi="Times New Roman" w:cs="Times New Roman"/>
                <w:bCs/>
                <w:noProof/>
                <w:lang w:eastAsia="ru-RU"/>
              </w:rPr>
              <w:t>- применяет компьютерные программы для трехмерного моделирования</w:t>
            </w:r>
          </w:p>
        </w:tc>
        <w:tc>
          <w:tcPr>
            <w:tcW w:w="1469" w:type="pct"/>
          </w:tcPr>
          <w:p w14:paraId="692B6D0E" w14:textId="77777777" w:rsidR="00401A2E" w:rsidRPr="00401A2E" w:rsidRDefault="00401A2E" w:rsidP="00401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both"/>
              <w:rPr>
                <w:rFonts w:ascii="Times New Roman" w:eastAsia="Times New Roman" w:hAnsi="Times New Roman" w:cs="Times New Roman"/>
                <w:b/>
                <w:szCs w:val="24"/>
                <w:lang w:eastAsia="ru-RU"/>
              </w:rPr>
            </w:pPr>
            <w:r w:rsidRPr="00401A2E">
              <w:rPr>
                <w:rFonts w:ascii="Times New Roman" w:eastAsia="Times New Roman" w:hAnsi="Times New Roman" w:cs="Times New Roman"/>
                <w:b/>
                <w:szCs w:val="24"/>
                <w:lang w:eastAsia="ru-RU"/>
              </w:rPr>
              <w:t xml:space="preserve">Текущий контроль: </w:t>
            </w:r>
          </w:p>
          <w:p w14:paraId="42039DC2" w14:textId="77777777" w:rsidR="00401A2E" w:rsidRPr="00401A2E" w:rsidRDefault="00401A2E" w:rsidP="00401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both"/>
              <w:rPr>
                <w:rFonts w:ascii="Times New Roman" w:eastAsia="Times New Roman" w:hAnsi="Times New Roman" w:cs="Times New Roman"/>
                <w:szCs w:val="24"/>
                <w:lang w:eastAsia="ru-RU"/>
              </w:rPr>
            </w:pPr>
            <w:r w:rsidRPr="00401A2E">
              <w:rPr>
                <w:rFonts w:ascii="Times New Roman" w:eastAsia="Times New Roman" w:hAnsi="Times New Roman" w:cs="Times New Roman"/>
                <w:noProof/>
                <w:szCs w:val="24"/>
                <w:lang w:eastAsia="ru-RU"/>
              </w:rPr>
              <w:t>экспертная оценка выполнения практических заданий.</w:t>
            </w:r>
          </w:p>
          <w:p w14:paraId="1FC7F5FE" w14:textId="77777777" w:rsidR="00401A2E" w:rsidRPr="00401A2E" w:rsidRDefault="00401A2E" w:rsidP="00401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both"/>
              <w:rPr>
                <w:rFonts w:ascii="Times New Roman" w:eastAsia="Times New Roman" w:hAnsi="Times New Roman" w:cs="Times New Roman"/>
                <w:bCs/>
                <w:i/>
                <w:lang w:eastAsia="ru-RU"/>
              </w:rPr>
            </w:pPr>
            <w:r w:rsidRPr="00401A2E">
              <w:rPr>
                <w:rFonts w:ascii="Times New Roman" w:eastAsia="Times New Roman" w:hAnsi="Times New Roman" w:cs="Times New Roman"/>
                <w:b/>
                <w:szCs w:val="24"/>
                <w:lang w:eastAsia="ru-RU"/>
              </w:rPr>
              <w:t>Промежуточная аттестация</w:t>
            </w:r>
          </w:p>
          <w:p w14:paraId="5534D4EF" w14:textId="77777777" w:rsidR="00401A2E" w:rsidRPr="00401A2E" w:rsidRDefault="00401A2E" w:rsidP="00401A2E">
            <w:pPr>
              <w:jc w:val="both"/>
              <w:rPr>
                <w:rFonts w:ascii="Times New Roman" w:eastAsia="Times New Roman" w:hAnsi="Times New Roman" w:cs="Times New Roman"/>
                <w:bCs/>
                <w:i/>
                <w:lang w:eastAsia="ru-RU"/>
              </w:rPr>
            </w:pPr>
          </w:p>
        </w:tc>
      </w:tr>
    </w:tbl>
    <w:p w14:paraId="6BF16AD1" w14:textId="77777777" w:rsidR="00401A2E" w:rsidRDefault="00401A2E">
      <w:pPr>
        <w:rPr>
          <w:rFonts w:ascii="Times New Roman" w:hAnsi="Times New Roman" w:cs="Times New Roman"/>
          <w:b/>
          <w:bCs/>
          <w:sz w:val="24"/>
          <w:szCs w:val="24"/>
        </w:rPr>
      </w:pPr>
      <w:r>
        <w:rPr>
          <w:rFonts w:ascii="Times New Roman" w:hAnsi="Times New Roman" w:cs="Times New Roman"/>
          <w:b/>
          <w:bCs/>
          <w:sz w:val="24"/>
          <w:szCs w:val="24"/>
        </w:rPr>
        <w:br w:type="page"/>
      </w:r>
    </w:p>
    <w:p w14:paraId="2F2AF86E" w14:textId="77777777" w:rsidR="002911A2" w:rsidRDefault="002911A2" w:rsidP="002911A2">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2.17</w:t>
      </w:r>
    </w:p>
    <w:p w14:paraId="1E895B72" w14:textId="77777777" w:rsidR="002911A2" w:rsidRDefault="002911A2" w:rsidP="002911A2">
      <w:pPr>
        <w:jc w:val="right"/>
        <w:rPr>
          <w:rFonts w:ascii="Times New Roman" w:hAnsi="Times New Roman" w:cs="Times New Roman"/>
          <w:b/>
          <w:bCs/>
          <w:sz w:val="24"/>
          <w:szCs w:val="24"/>
        </w:rPr>
      </w:pPr>
      <w:r>
        <w:rPr>
          <w:rFonts w:ascii="Times New Roman" w:hAnsi="Times New Roman" w:cs="Times New Roman"/>
          <w:b/>
          <w:bCs/>
          <w:sz w:val="24"/>
          <w:szCs w:val="24"/>
        </w:rPr>
        <w:t>к ОПОП-П по специальности</w:t>
      </w:r>
    </w:p>
    <w:p w14:paraId="1685E2D5" w14:textId="77777777" w:rsidR="002911A2" w:rsidRPr="00F111BB" w:rsidRDefault="002911A2" w:rsidP="002911A2">
      <w:pPr>
        <w:jc w:val="right"/>
        <w:rPr>
          <w:rFonts w:ascii="Times New Roman" w:hAnsi="Times New Roman" w:cs="Times New Roman"/>
          <w:b/>
          <w:i/>
        </w:rPr>
      </w:pPr>
      <w:r w:rsidRPr="00F111BB">
        <w:rPr>
          <w:rFonts w:ascii="Times New Roman" w:hAnsi="Times New Roman" w:cs="Times New Roman"/>
          <w:sz w:val="24"/>
          <w:szCs w:val="24"/>
        </w:rPr>
        <w:t xml:space="preserve">13.02.13 Эксплуатация и обслуживание </w:t>
      </w:r>
      <w:r w:rsidRPr="00F111BB">
        <w:rPr>
          <w:rFonts w:ascii="Times New Roman" w:hAnsi="Times New Roman" w:cs="Times New Roman"/>
          <w:sz w:val="24"/>
          <w:szCs w:val="24"/>
        </w:rPr>
        <w:br/>
        <w:t xml:space="preserve">электрического и электромеханического </w:t>
      </w:r>
      <w:r w:rsidRPr="00F111BB">
        <w:rPr>
          <w:rFonts w:ascii="Times New Roman" w:hAnsi="Times New Roman" w:cs="Times New Roman"/>
          <w:sz w:val="24"/>
          <w:szCs w:val="24"/>
        </w:rPr>
        <w:br/>
        <w:t>оборудования (по отраслям)</w:t>
      </w:r>
    </w:p>
    <w:p w14:paraId="295BC49F" w14:textId="77777777" w:rsidR="002911A2" w:rsidRPr="00F111BB" w:rsidRDefault="002911A2" w:rsidP="002911A2">
      <w:pPr>
        <w:jc w:val="right"/>
        <w:rPr>
          <w:rFonts w:ascii="Times New Roman" w:hAnsi="Times New Roman" w:cs="Times New Roman"/>
          <w:b/>
          <w:bCs/>
          <w:color w:val="0070C0"/>
          <w:sz w:val="24"/>
          <w:szCs w:val="24"/>
        </w:rPr>
      </w:pPr>
    </w:p>
    <w:p w14:paraId="4092C6ED" w14:textId="77777777" w:rsidR="002911A2" w:rsidRDefault="002911A2" w:rsidP="002911A2">
      <w:pPr>
        <w:jc w:val="right"/>
        <w:rPr>
          <w:rFonts w:ascii="Times New Roman" w:hAnsi="Times New Roman" w:cs="Times New Roman"/>
          <w:b/>
          <w:bCs/>
          <w:color w:val="0070C0"/>
          <w:sz w:val="24"/>
          <w:szCs w:val="24"/>
        </w:rPr>
      </w:pPr>
    </w:p>
    <w:p w14:paraId="59E650A8" w14:textId="77777777" w:rsidR="002911A2" w:rsidRDefault="002911A2" w:rsidP="002911A2">
      <w:pPr>
        <w:jc w:val="right"/>
        <w:rPr>
          <w:rFonts w:ascii="Times New Roman" w:hAnsi="Times New Roman" w:cs="Times New Roman"/>
          <w:b/>
          <w:bCs/>
          <w:color w:val="0070C0"/>
          <w:sz w:val="24"/>
          <w:szCs w:val="24"/>
        </w:rPr>
      </w:pPr>
    </w:p>
    <w:p w14:paraId="73B11FB5" w14:textId="77777777" w:rsidR="002911A2" w:rsidRDefault="002911A2" w:rsidP="002911A2">
      <w:pPr>
        <w:jc w:val="right"/>
        <w:rPr>
          <w:rFonts w:ascii="Times New Roman" w:hAnsi="Times New Roman" w:cs="Times New Roman"/>
          <w:b/>
          <w:bCs/>
          <w:color w:val="0070C0"/>
          <w:sz w:val="24"/>
          <w:szCs w:val="24"/>
        </w:rPr>
      </w:pPr>
    </w:p>
    <w:p w14:paraId="6D1A6B6C" w14:textId="77777777" w:rsidR="002911A2" w:rsidRDefault="002911A2" w:rsidP="002911A2">
      <w:pPr>
        <w:jc w:val="right"/>
        <w:rPr>
          <w:rFonts w:ascii="Times New Roman" w:hAnsi="Times New Roman" w:cs="Times New Roman"/>
          <w:b/>
          <w:bCs/>
          <w:color w:val="0070C0"/>
          <w:sz w:val="24"/>
          <w:szCs w:val="24"/>
        </w:rPr>
      </w:pPr>
    </w:p>
    <w:p w14:paraId="2997F410" w14:textId="77777777" w:rsidR="002911A2" w:rsidRDefault="002911A2" w:rsidP="002911A2">
      <w:pPr>
        <w:jc w:val="right"/>
        <w:rPr>
          <w:rFonts w:ascii="Times New Roman" w:hAnsi="Times New Roman" w:cs="Times New Roman"/>
          <w:b/>
          <w:bCs/>
          <w:color w:val="0070C0"/>
          <w:sz w:val="24"/>
          <w:szCs w:val="24"/>
        </w:rPr>
      </w:pPr>
    </w:p>
    <w:p w14:paraId="457ADDF5" w14:textId="77777777" w:rsidR="002911A2" w:rsidRDefault="002911A2" w:rsidP="002911A2">
      <w:pPr>
        <w:jc w:val="right"/>
        <w:rPr>
          <w:rFonts w:ascii="Times New Roman" w:hAnsi="Times New Roman" w:cs="Times New Roman"/>
          <w:b/>
          <w:bCs/>
          <w:color w:val="0070C0"/>
          <w:sz w:val="24"/>
          <w:szCs w:val="24"/>
        </w:rPr>
      </w:pPr>
    </w:p>
    <w:p w14:paraId="15A1D92C" w14:textId="77777777" w:rsidR="002911A2" w:rsidRDefault="002911A2" w:rsidP="002911A2">
      <w:pPr>
        <w:jc w:val="right"/>
        <w:rPr>
          <w:rFonts w:ascii="Times New Roman" w:hAnsi="Times New Roman" w:cs="Times New Roman"/>
          <w:b/>
          <w:bCs/>
          <w:color w:val="0070C0"/>
          <w:sz w:val="24"/>
          <w:szCs w:val="24"/>
        </w:rPr>
      </w:pPr>
    </w:p>
    <w:p w14:paraId="7D15264D" w14:textId="77777777" w:rsidR="002911A2" w:rsidRDefault="002911A2" w:rsidP="002911A2">
      <w:pPr>
        <w:jc w:val="right"/>
        <w:rPr>
          <w:rFonts w:ascii="Times New Roman" w:hAnsi="Times New Roman" w:cs="Times New Roman"/>
          <w:b/>
          <w:bCs/>
          <w:color w:val="0070C0"/>
          <w:sz w:val="24"/>
          <w:szCs w:val="24"/>
        </w:rPr>
      </w:pPr>
    </w:p>
    <w:p w14:paraId="2F6B5674" w14:textId="77777777" w:rsidR="002911A2" w:rsidRDefault="002911A2" w:rsidP="002911A2">
      <w:pPr>
        <w:jc w:val="right"/>
        <w:rPr>
          <w:rFonts w:ascii="Times New Roman" w:hAnsi="Times New Roman" w:cs="Times New Roman"/>
          <w:b/>
          <w:bCs/>
          <w:color w:val="0070C0"/>
          <w:sz w:val="24"/>
          <w:szCs w:val="24"/>
        </w:rPr>
      </w:pPr>
    </w:p>
    <w:p w14:paraId="43E06AFE" w14:textId="77777777" w:rsidR="002911A2" w:rsidRPr="00502F97" w:rsidRDefault="002911A2" w:rsidP="002911A2">
      <w:pPr>
        <w:jc w:val="right"/>
        <w:rPr>
          <w:rFonts w:ascii="Times New Roman" w:hAnsi="Times New Roman" w:cs="Times New Roman"/>
          <w:b/>
          <w:bCs/>
          <w:color w:val="0070C0"/>
          <w:sz w:val="24"/>
          <w:szCs w:val="24"/>
        </w:rPr>
      </w:pPr>
    </w:p>
    <w:p w14:paraId="13757DB9" w14:textId="77777777" w:rsidR="002911A2" w:rsidRDefault="002911A2" w:rsidP="002911A2">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 xml:space="preserve">абочая программа </w:t>
      </w:r>
      <w:r>
        <w:rPr>
          <w:rFonts w:ascii="Times New Roman" w:hAnsi="Times New Roman" w:cs="Times New Roman"/>
          <w:b/>
          <w:bCs/>
          <w:sz w:val="24"/>
          <w:szCs w:val="24"/>
        </w:rPr>
        <w:t>дисциплины</w:t>
      </w:r>
    </w:p>
    <w:p w14:paraId="1D64E7D1" w14:textId="77777777" w:rsidR="002911A2" w:rsidRPr="008F578C" w:rsidRDefault="002911A2" w:rsidP="002911A2">
      <w:pPr>
        <w:jc w:val="center"/>
        <w:rPr>
          <w:rFonts w:ascii="Times New Roman" w:hAnsi="Times New Roman" w:cs="Times New Roman"/>
          <w:b/>
          <w:bCs/>
          <w:sz w:val="24"/>
          <w:szCs w:val="24"/>
        </w:rPr>
      </w:pPr>
    </w:p>
    <w:p w14:paraId="431E0CF3" w14:textId="77777777" w:rsidR="002911A2" w:rsidRPr="00124655" w:rsidRDefault="002911A2" w:rsidP="002911A2">
      <w:pPr>
        <w:keepNext/>
        <w:spacing w:before="60" w:after="60" w:line="276" w:lineRule="auto"/>
        <w:ind w:firstLine="709"/>
        <w:jc w:val="center"/>
        <w:outlineLvl w:val="1"/>
        <w:rPr>
          <w:rFonts w:ascii="Times New Roman" w:eastAsia="Times New Roman" w:hAnsi="Times New Roman" w:cs="Times New Roman"/>
          <w:b/>
          <w:bCs/>
          <w:iCs/>
          <w:sz w:val="24"/>
          <w:szCs w:val="24"/>
          <w:lang w:val="x-none" w:eastAsia="x-none"/>
        </w:rPr>
      </w:pPr>
      <w:bookmarkStart w:id="107" w:name="_Toc162535654"/>
      <w:r w:rsidRPr="00124655">
        <w:rPr>
          <w:rFonts w:ascii="Times New Roman" w:eastAsia="Times New Roman" w:hAnsi="Times New Roman" w:cs="Times New Roman"/>
          <w:b/>
          <w:bCs/>
          <w:iCs/>
          <w:sz w:val="24"/>
          <w:szCs w:val="24"/>
          <w:lang w:val="x-none" w:eastAsia="x-none"/>
        </w:rPr>
        <w:t>«</w:t>
      </w:r>
      <w:r w:rsidRPr="00124655">
        <w:rPr>
          <w:rFonts w:ascii="Times New Roman" w:eastAsia="Times New Roman" w:hAnsi="Times New Roman" w:cs="Times New Roman"/>
          <w:b/>
          <w:bCs/>
          <w:iCs/>
          <w:noProof/>
          <w:sz w:val="24"/>
          <w:szCs w:val="24"/>
          <w:lang w:val="x-none" w:eastAsia="x-none"/>
        </w:rPr>
        <w:t>ОП.09</w:t>
      </w:r>
      <w:r w:rsidRPr="00124655">
        <w:rPr>
          <w:rFonts w:ascii="Times New Roman" w:eastAsia="Times New Roman" w:hAnsi="Times New Roman" w:cs="Times New Roman"/>
          <w:b/>
          <w:bCs/>
          <w:iCs/>
          <w:sz w:val="24"/>
          <w:szCs w:val="24"/>
          <w:lang w:val="x-none" w:eastAsia="x-none"/>
        </w:rPr>
        <w:t xml:space="preserve"> </w:t>
      </w:r>
      <w:r w:rsidRPr="00124655">
        <w:rPr>
          <w:rFonts w:ascii="Times New Roman" w:eastAsia="Times New Roman" w:hAnsi="Times New Roman" w:cs="Times New Roman"/>
          <w:b/>
          <w:bCs/>
          <w:iCs/>
          <w:noProof/>
          <w:sz w:val="24"/>
          <w:szCs w:val="24"/>
          <w:lang w:val="x-none" w:eastAsia="x-none"/>
        </w:rPr>
        <w:t>Охрана труда</w:t>
      </w:r>
      <w:r w:rsidRPr="00124655">
        <w:rPr>
          <w:rFonts w:ascii="Times New Roman" w:eastAsia="Times New Roman" w:hAnsi="Times New Roman" w:cs="Times New Roman"/>
          <w:b/>
          <w:bCs/>
          <w:iCs/>
          <w:sz w:val="24"/>
          <w:szCs w:val="24"/>
          <w:lang w:val="x-none" w:eastAsia="x-none"/>
        </w:rPr>
        <w:t>»</w:t>
      </w:r>
      <w:bookmarkEnd w:id="107"/>
    </w:p>
    <w:p w14:paraId="72E39FD0" w14:textId="77777777" w:rsidR="002911A2" w:rsidRDefault="002911A2" w:rsidP="002911A2">
      <w:pPr>
        <w:pStyle w:val="1"/>
      </w:pPr>
    </w:p>
    <w:p w14:paraId="2176F117" w14:textId="77777777" w:rsidR="002911A2" w:rsidRDefault="002911A2" w:rsidP="002911A2">
      <w:pPr>
        <w:pStyle w:val="1"/>
      </w:pPr>
    </w:p>
    <w:p w14:paraId="6B0BC303" w14:textId="77777777" w:rsidR="002911A2" w:rsidRDefault="002911A2" w:rsidP="002911A2">
      <w:pPr>
        <w:pStyle w:val="1"/>
      </w:pPr>
    </w:p>
    <w:p w14:paraId="3D454B1E" w14:textId="77777777" w:rsidR="002911A2" w:rsidRDefault="002911A2" w:rsidP="002911A2">
      <w:pPr>
        <w:pStyle w:val="1"/>
      </w:pPr>
    </w:p>
    <w:p w14:paraId="265F8FA6" w14:textId="77777777" w:rsidR="002911A2" w:rsidRDefault="002911A2" w:rsidP="002911A2">
      <w:pPr>
        <w:pStyle w:val="1"/>
      </w:pPr>
    </w:p>
    <w:p w14:paraId="3B168D4D" w14:textId="77777777" w:rsidR="002911A2" w:rsidRDefault="002911A2" w:rsidP="002911A2">
      <w:pPr>
        <w:pStyle w:val="1"/>
      </w:pPr>
    </w:p>
    <w:p w14:paraId="6B378D13" w14:textId="77777777" w:rsidR="002911A2" w:rsidRDefault="002911A2" w:rsidP="002911A2">
      <w:pPr>
        <w:pStyle w:val="1"/>
      </w:pPr>
    </w:p>
    <w:p w14:paraId="4D2C0464" w14:textId="77777777" w:rsidR="002911A2" w:rsidRDefault="002911A2" w:rsidP="002911A2">
      <w:pPr>
        <w:pStyle w:val="1"/>
      </w:pPr>
    </w:p>
    <w:p w14:paraId="2CB15F26" w14:textId="77777777" w:rsidR="002911A2" w:rsidRDefault="002911A2" w:rsidP="002911A2">
      <w:pPr>
        <w:pStyle w:val="1"/>
      </w:pPr>
    </w:p>
    <w:p w14:paraId="2B9C0115" w14:textId="77777777" w:rsidR="002911A2" w:rsidRDefault="002911A2" w:rsidP="002911A2">
      <w:pPr>
        <w:pStyle w:val="1"/>
      </w:pPr>
    </w:p>
    <w:p w14:paraId="1AE25906" w14:textId="77777777" w:rsidR="002911A2" w:rsidRDefault="002911A2" w:rsidP="002911A2">
      <w:pPr>
        <w:pStyle w:val="1"/>
      </w:pPr>
    </w:p>
    <w:p w14:paraId="787DFF36" w14:textId="77777777" w:rsidR="002911A2" w:rsidRDefault="002911A2" w:rsidP="002911A2">
      <w:pPr>
        <w:pStyle w:val="1"/>
      </w:pPr>
    </w:p>
    <w:p w14:paraId="14B4B820" w14:textId="77777777" w:rsidR="002911A2" w:rsidRDefault="002911A2" w:rsidP="002911A2">
      <w:pPr>
        <w:pStyle w:val="1"/>
      </w:pPr>
    </w:p>
    <w:p w14:paraId="740860B0" w14:textId="77777777" w:rsidR="002911A2" w:rsidRDefault="002911A2" w:rsidP="002911A2">
      <w:pPr>
        <w:pStyle w:val="1"/>
      </w:pPr>
    </w:p>
    <w:p w14:paraId="00724191" w14:textId="77777777" w:rsidR="002911A2" w:rsidRPr="00A0276D" w:rsidRDefault="002911A2" w:rsidP="002911A2">
      <w:pPr>
        <w:pStyle w:val="1d"/>
        <w:jc w:val="center"/>
        <w:rPr>
          <w:b/>
          <w:bCs/>
          <w:lang w:val="ru-RU"/>
        </w:rPr>
      </w:pPr>
      <w:r>
        <w:rPr>
          <w:b/>
          <w:bCs/>
          <w:lang w:val="ru-RU"/>
        </w:rPr>
        <w:t>2024</w:t>
      </w:r>
    </w:p>
    <w:p w14:paraId="3A4A1471" w14:textId="77777777" w:rsidR="002911A2" w:rsidRDefault="002911A2" w:rsidP="002911A2">
      <w:pPr>
        <w:rPr>
          <w:rFonts w:ascii="Times New Roman Полужирный" w:eastAsia="Segoe UI" w:hAnsi="Times New Roman Полужирный" w:cs="Times New Roman"/>
          <w:b/>
          <w:bCs/>
          <w:caps/>
          <w:kern w:val="32"/>
          <w:sz w:val="24"/>
          <w:szCs w:val="24"/>
          <w:lang w:val="x-none" w:eastAsia="x-none"/>
        </w:rPr>
      </w:pPr>
      <w:r>
        <w:br w:type="page"/>
      </w:r>
    </w:p>
    <w:p w14:paraId="46FF18CE" w14:textId="77777777" w:rsidR="002911A2" w:rsidRPr="00DF068E" w:rsidRDefault="002911A2" w:rsidP="002911A2">
      <w:pPr>
        <w:pStyle w:val="1f"/>
        <w:rPr>
          <w:rFonts w:ascii="Times New Roman" w:hAnsi="Times New Roman"/>
          <w:lang w:val="ru-RU"/>
        </w:rPr>
      </w:pPr>
      <w:bookmarkStart w:id="108" w:name="_Toc167282111"/>
      <w:r>
        <w:rPr>
          <w:rFonts w:ascii="Times New Roman" w:hAnsi="Times New Roman"/>
          <w:lang w:val="ru-RU"/>
        </w:rPr>
        <w:lastRenderedPageBreak/>
        <w:t>СОДЕРЖАНИЕ</w:t>
      </w:r>
      <w:r w:rsidRPr="00DF068E">
        <w:rPr>
          <w:rFonts w:ascii="Times New Roman" w:hAnsi="Times New Roman"/>
          <w:lang w:val="ru-RU"/>
        </w:rPr>
        <w:t xml:space="preserve"> ПРОГРАММЫ</w:t>
      </w:r>
      <w:bookmarkEnd w:id="108"/>
    </w:p>
    <w:p w14:paraId="43676F67" w14:textId="77777777" w:rsidR="002911A2" w:rsidRPr="00B4006C" w:rsidRDefault="002911A2" w:rsidP="002911A2">
      <w:pPr>
        <w:pStyle w:val="14"/>
        <w:rPr>
          <w:rFonts w:asciiTheme="minorHAnsi" w:eastAsiaTheme="minorEastAsia" w:hAnsiTheme="minorHAnsi" w:cstheme="minorBidi"/>
          <w:b w:val="0"/>
          <w:bCs w:val="0"/>
          <w:lang w:eastAsia="ru-RU"/>
        </w:rPr>
      </w:pPr>
      <w:r w:rsidRPr="00C34FE7">
        <w:rPr>
          <w:b w:val="0"/>
          <w:bCs w:val="0"/>
        </w:rPr>
        <w:fldChar w:fldCharType="begin"/>
      </w:r>
      <w:r w:rsidRPr="00C34FE7">
        <w:rPr>
          <w:b w:val="0"/>
          <w:bCs w:val="0"/>
        </w:rPr>
        <w:instrText xml:space="preserve"> TOC \h \z \t "Раздел 1;1;Раздел 1.1;2" </w:instrText>
      </w:r>
      <w:r w:rsidRPr="00C34FE7">
        <w:rPr>
          <w:b w:val="0"/>
          <w:bCs w:val="0"/>
        </w:rPr>
        <w:fldChar w:fldCharType="separate"/>
      </w:r>
      <w:hyperlink w:anchor="_Toc167282111" w:history="1">
        <w:r w:rsidRPr="00B4006C">
          <w:rPr>
            <w:rStyle w:val="af0"/>
          </w:rPr>
          <w:t>СОДЕРЖАНИЕ ПРОГРАММЫ</w:t>
        </w:r>
        <w:r w:rsidRPr="00B4006C">
          <w:rPr>
            <w:webHidden/>
          </w:rPr>
          <w:tab/>
        </w:r>
        <w:r w:rsidRPr="00B4006C">
          <w:rPr>
            <w:webHidden/>
          </w:rPr>
          <w:fldChar w:fldCharType="begin"/>
        </w:r>
        <w:r w:rsidRPr="00B4006C">
          <w:rPr>
            <w:webHidden/>
          </w:rPr>
          <w:instrText xml:space="preserve"> PAGEREF _Toc167282111 \h </w:instrText>
        </w:r>
        <w:r w:rsidRPr="00B4006C">
          <w:rPr>
            <w:webHidden/>
          </w:rPr>
        </w:r>
        <w:r w:rsidRPr="00B4006C">
          <w:rPr>
            <w:webHidden/>
          </w:rPr>
          <w:fldChar w:fldCharType="separate"/>
        </w:r>
        <w:r w:rsidRPr="00B4006C">
          <w:rPr>
            <w:webHidden/>
          </w:rPr>
          <w:t>2</w:t>
        </w:r>
        <w:r w:rsidRPr="00B4006C">
          <w:rPr>
            <w:webHidden/>
          </w:rPr>
          <w:fldChar w:fldCharType="end"/>
        </w:r>
      </w:hyperlink>
    </w:p>
    <w:p w14:paraId="722990B7" w14:textId="77777777" w:rsidR="002911A2" w:rsidRPr="00B4006C" w:rsidRDefault="0096534A" w:rsidP="002911A2">
      <w:pPr>
        <w:pStyle w:val="21"/>
        <w:rPr>
          <w:rFonts w:asciiTheme="minorHAnsi" w:eastAsiaTheme="minorEastAsia" w:hAnsiTheme="minorHAnsi" w:cstheme="minorBidi"/>
          <w:i w:val="0"/>
          <w:iCs w:val="0"/>
          <w:sz w:val="22"/>
          <w:szCs w:val="22"/>
        </w:rPr>
      </w:pPr>
      <w:hyperlink w:anchor="_Toc167282112" w:history="1">
        <w:r w:rsidR="002911A2" w:rsidRPr="00B4006C">
          <w:rPr>
            <w:rStyle w:val="af0"/>
            <w:i w:val="0"/>
          </w:rPr>
          <w:t>1.1. Цель и место дисциплины в структуре основной образовательной программы:</w:t>
        </w:r>
        <w:r w:rsidR="002911A2" w:rsidRPr="00B4006C">
          <w:rPr>
            <w:i w:val="0"/>
            <w:webHidden/>
          </w:rPr>
          <w:tab/>
        </w:r>
        <w:r w:rsidR="002911A2" w:rsidRPr="00B4006C">
          <w:rPr>
            <w:i w:val="0"/>
            <w:webHidden/>
          </w:rPr>
          <w:fldChar w:fldCharType="begin"/>
        </w:r>
        <w:r w:rsidR="002911A2" w:rsidRPr="00B4006C">
          <w:rPr>
            <w:i w:val="0"/>
            <w:webHidden/>
          </w:rPr>
          <w:instrText xml:space="preserve"> PAGEREF _Toc167282112 \h </w:instrText>
        </w:r>
        <w:r w:rsidR="002911A2" w:rsidRPr="00B4006C">
          <w:rPr>
            <w:i w:val="0"/>
            <w:webHidden/>
          </w:rPr>
        </w:r>
        <w:r w:rsidR="002911A2" w:rsidRPr="00B4006C">
          <w:rPr>
            <w:i w:val="0"/>
            <w:webHidden/>
          </w:rPr>
          <w:fldChar w:fldCharType="separate"/>
        </w:r>
        <w:r w:rsidR="002911A2" w:rsidRPr="00B4006C">
          <w:rPr>
            <w:i w:val="0"/>
            <w:webHidden/>
          </w:rPr>
          <w:t>3</w:t>
        </w:r>
        <w:r w:rsidR="002911A2" w:rsidRPr="00B4006C">
          <w:rPr>
            <w:i w:val="0"/>
            <w:webHidden/>
          </w:rPr>
          <w:fldChar w:fldCharType="end"/>
        </w:r>
      </w:hyperlink>
    </w:p>
    <w:p w14:paraId="3FA1B591" w14:textId="77777777" w:rsidR="002911A2" w:rsidRPr="00B4006C" w:rsidRDefault="0096534A" w:rsidP="002911A2">
      <w:pPr>
        <w:pStyle w:val="21"/>
        <w:rPr>
          <w:i w:val="0"/>
        </w:rPr>
      </w:pPr>
      <w:hyperlink w:anchor="_Toc167282113" w:history="1">
        <w:r w:rsidR="002911A2" w:rsidRPr="00B4006C">
          <w:rPr>
            <w:rStyle w:val="af0"/>
            <w:i w:val="0"/>
          </w:rPr>
          <w:t>1.2. Планируемые результаты освоения дисциплины</w:t>
        </w:r>
        <w:r w:rsidR="002911A2" w:rsidRPr="00B4006C">
          <w:rPr>
            <w:i w:val="0"/>
            <w:webHidden/>
          </w:rPr>
          <w:tab/>
        </w:r>
        <w:r w:rsidR="002911A2" w:rsidRPr="00B4006C">
          <w:rPr>
            <w:i w:val="0"/>
            <w:webHidden/>
          </w:rPr>
          <w:fldChar w:fldCharType="begin"/>
        </w:r>
        <w:r w:rsidR="002911A2" w:rsidRPr="00B4006C">
          <w:rPr>
            <w:i w:val="0"/>
            <w:webHidden/>
          </w:rPr>
          <w:instrText xml:space="preserve"> PAGEREF _Toc167282113 \h </w:instrText>
        </w:r>
        <w:r w:rsidR="002911A2" w:rsidRPr="00B4006C">
          <w:rPr>
            <w:i w:val="0"/>
            <w:webHidden/>
          </w:rPr>
        </w:r>
        <w:r w:rsidR="002911A2" w:rsidRPr="00B4006C">
          <w:rPr>
            <w:i w:val="0"/>
            <w:webHidden/>
          </w:rPr>
          <w:fldChar w:fldCharType="separate"/>
        </w:r>
        <w:r w:rsidR="002911A2" w:rsidRPr="00B4006C">
          <w:rPr>
            <w:i w:val="0"/>
            <w:webHidden/>
          </w:rPr>
          <w:t>3</w:t>
        </w:r>
        <w:r w:rsidR="002911A2" w:rsidRPr="00B4006C">
          <w:rPr>
            <w:i w:val="0"/>
            <w:webHidden/>
          </w:rPr>
          <w:fldChar w:fldCharType="end"/>
        </w:r>
      </w:hyperlink>
    </w:p>
    <w:p w14:paraId="39BF4388" w14:textId="77777777" w:rsidR="002911A2" w:rsidRPr="00B4006C" w:rsidRDefault="002911A2" w:rsidP="008F04A5">
      <w:pPr>
        <w:pStyle w:val="a4"/>
        <w:numPr>
          <w:ilvl w:val="1"/>
          <w:numId w:val="34"/>
        </w:numPr>
        <w:spacing w:before="120" w:after="120"/>
        <w:ind w:hanging="436"/>
        <w:rPr>
          <w:rFonts w:ascii="Times New Roman" w:hAnsi="Times New Roman" w:cs="Times New Roman"/>
          <w:sz w:val="24"/>
          <w:szCs w:val="24"/>
        </w:rPr>
      </w:pPr>
      <w:r w:rsidRPr="00B4006C">
        <w:rPr>
          <w:rFonts w:ascii="Times New Roman" w:hAnsi="Times New Roman" w:cs="Times New Roman"/>
          <w:sz w:val="24"/>
          <w:szCs w:val="24"/>
        </w:rPr>
        <w:t>Обоснование часов вариативной части ОПОП-П…………………………………….......5</w:t>
      </w:r>
    </w:p>
    <w:p w14:paraId="798E99A9" w14:textId="77777777" w:rsidR="002911A2" w:rsidRPr="00B4006C" w:rsidRDefault="0096534A" w:rsidP="002911A2">
      <w:pPr>
        <w:pStyle w:val="14"/>
        <w:rPr>
          <w:rFonts w:asciiTheme="minorHAnsi" w:eastAsiaTheme="minorEastAsia" w:hAnsiTheme="minorHAnsi" w:cstheme="minorBidi"/>
          <w:b w:val="0"/>
          <w:bCs w:val="0"/>
          <w:lang w:eastAsia="ru-RU"/>
        </w:rPr>
      </w:pPr>
      <w:hyperlink w:anchor="_Toc167282114" w:history="1">
        <w:r w:rsidR="002911A2" w:rsidRPr="00B4006C">
          <w:rPr>
            <w:rStyle w:val="af0"/>
          </w:rPr>
          <w:t>2. Структура и содержание ДИСЦИПЛИНЫ</w:t>
        </w:r>
        <w:r w:rsidR="002911A2" w:rsidRPr="00B4006C">
          <w:rPr>
            <w:webHidden/>
          </w:rPr>
          <w:tab/>
        </w:r>
        <w:r w:rsidR="002911A2" w:rsidRPr="00B4006C">
          <w:rPr>
            <w:webHidden/>
          </w:rPr>
          <w:fldChar w:fldCharType="begin"/>
        </w:r>
        <w:r w:rsidR="002911A2" w:rsidRPr="00B4006C">
          <w:rPr>
            <w:webHidden/>
          </w:rPr>
          <w:instrText xml:space="preserve"> PAGEREF _Toc167282114 \h </w:instrText>
        </w:r>
        <w:r w:rsidR="002911A2" w:rsidRPr="00B4006C">
          <w:rPr>
            <w:webHidden/>
          </w:rPr>
        </w:r>
        <w:r w:rsidR="002911A2" w:rsidRPr="00B4006C">
          <w:rPr>
            <w:webHidden/>
          </w:rPr>
          <w:fldChar w:fldCharType="separate"/>
        </w:r>
        <w:r w:rsidR="002911A2" w:rsidRPr="00B4006C">
          <w:rPr>
            <w:webHidden/>
          </w:rPr>
          <w:t>6</w:t>
        </w:r>
        <w:r w:rsidR="002911A2" w:rsidRPr="00B4006C">
          <w:rPr>
            <w:webHidden/>
          </w:rPr>
          <w:fldChar w:fldCharType="end"/>
        </w:r>
      </w:hyperlink>
    </w:p>
    <w:p w14:paraId="6EA9DFC1" w14:textId="77777777" w:rsidR="002911A2" w:rsidRPr="00B4006C" w:rsidRDefault="0096534A" w:rsidP="002911A2">
      <w:pPr>
        <w:pStyle w:val="21"/>
        <w:rPr>
          <w:rFonts w:asciiTheme="minorHAnsi" w:eastAsiaTheme="minorEastAsia" w:hAnsiTheme="minorHAnsi" w:cstheme="minorBidi"/>
          <w:i w:val="0"/>
          <w:iCs w:val="0"/>
          <w:sz w:val="22"/>
          <w:szCs w:val="22"/>
        </w:rPr>
      </w:pPr>
      <w:hyperlink w:anchor="_Toc167282115" w:history="1">
        <w:r w:rsidR="002911A2" w:rsidRPr="00B4006C">
          <w:rPr>
            <w:rStyle w:val="af0"/>
            <w:i w:val="0"/>
          </w:rPr>
          <w:t>2.1. Трудоемкость освоения дисциплины</w:t>
        </w:r>
        <w:r w:rsidR="002911A2" w:rsidRPr="00B4006C">
          <w:rPr>
            <w:i w:val="0"/>
            <w:webHidden/>
          </w:rPr>
          <w:tab/>
        </w:r>
        <w:r w:rsidR="002911A2" w:rsidRPr="00B4006C">
          <w:rPr>
            <w:i w:val="0"/>
            <w:webHidden/>
          </w:rPr>
          <w:fldChar w:fldCharType="begin"/>
        </w:r>
        <w:r w:rsidR="002911A2" w:rsidRPr="00B4006C">
          <w:rPr>
            <w:i w:val="0"/>
            <w:webHidden/>
          </w:rPr>
          <w:instrText xml:space="preserve"> PAGEREF _Toc167282115 \h </w:instrText>
        </w:r>
        <w:r w:rsidR="002911A2" w:rsidRPr="00B4006C">
          <w:rPr>
            <w:i w:val="0"/>
            <w:webHidden/>
          </w:rPr>
        </w:r>
        <w:r w:rsidR="002911A2" w:rsidRPr="00B4006C">
          <w:rPr>
            <w:i w:val="0"/>
            <w:webHidden/>
          </w:rPr>
          <w:fldChar w:fldCharType="separate"/>
        </w:r>
        <w:r w:rsidR="002911A2" w:rsidRPr="00B4006C">
          <w:rPr>
            <w:i w:val="0"/>
            <w:webHidden/>
          </w:rPr>
          <w:t>6</w:t>
        </w:r>
        <w:r w:rsidR="002911A2" w:rsidRPr="00B4006C">
          <w:rPr>
            <w:i w:val="0"/>
            <w:webHidden/>
          </w:rPr>
          <w:fldChar w:fldCharType="end"/>
        </w:r>
      </w:hyperlink>
    </w:p>
    <w:p w14:paraId="05F9D698" w14:textId="77777777" w:rsidR="002911A2" w:rsidRPr="00B4006C" w:rsidRDefault="0096534A" w:rsidP="002911A2">
      <w:pPr>
        <w:pStyle w:val="21"/>
        <w:rPr>
          <w:rFonts w:asciiTheme="minorHAnsi" w:eastAsiaTheme="minorEastAsia" w:hAnsiTheme="minorHAnsi" w:cstheme="minorBidi"/>
          <w:i w:val="0"/>
          <w:iCs w:val="0"/>
          <w:sz w:val="22"/>
          <w:szCs w:val="22"/>
        </w:rPr>
      </w:pPr>
      <w:hyperlink w:anchor="_Toc167282116" w:history="1">
        <w:r w:rsidR="002911A2" w:rsidRPr="00B4006C">
          <w:rPr>
            <w:rStyle w:val="af0"/>
            <w:i w:val="0"/>
          </w:rPr>
          <w:t>2.2. Содержание дисциплины</w:t>
        </w:r>
        <w:r w:rsidR="002911A2" w:rsidRPr="00B4006C">
          <w:rPr>
            <w:i w:val="0"/>
            <w:webHidden/>
          </w:rPr>
          <w:tab/>
        </w:r>
        <w:r w:rsidR="002911A2" w:rsidRPr="00B4006C">
          <w:rPr>
            <w:i w:val="0"/>
            <w:webHidden/>
          </w:rPr>
          <w:fldChar w:fldCharType="begin"/>
        </w:r>
        <w:r w:rsidR="002911A2" w:rsidRPr="00B4006C">
          <w:rPr>
            <w:i w:val="0"/>
            <w:webHidden/>
          </w:rPr>
          <w:instrText xml:space="preserve"> PAGEREF _Toc167282116 \h </w:instrText>
        </w:r>
        <w:r w:rsidR="002911A2" w:rsidRPr="00B4006C">
          <w:rPr>
            <w:i w:val="0"/>
            <w:webHidden/>
          </w:rPr>
        </w:r>
        <w:r w:rsidR="002911A2" w:rsidRPr="00B4006C">
          <w:rPr>
            <w:i w:val="0"/>
            <w:webHidden/>
          </w:rPr>
          <w:fldChar w:fldCharType="separate"/>
        </w:r>
        <w:r w:rsidR="002911A2" w:rsidRPr="00B4006C">
          <w:rPr>
            <w:i w:val="0"/>
            <w:webHidden/>
          </w:rPr>
          <w:t>7</w:t>
        </w:r>
        <w:r w:rsidR="002911A2" w:rsidRPr="00B4006C">
          <w:rPr>
            <w:i w:val="0"/>
            <w:webHidden/>
          </w:rPr>
          <w:fldChar w:fldCharType="end"/>
        </w:r>
      </w:hyperlink>
    </w:p>
    <w:p w14:paraId="5CAA32D9" w14:textId="77777777" w:rsidR="002911A2" w:rsidRPr="00B4006C" w:rsidRDefault="0096534A" w:rsidP="002911A2">
      <w:pPr>
        <w:pStyle w:val="14"/>
        <w:rPr>
          <w:rFonts w:asciiTheme="minorHAnsi" w:eastAsiaTheme="minorEastAsia" w:hAnsiTheme="minorHAnsi" w:cstheme="minorBidi"/>
          <w:b w:val="0"/>
          <w:bCs w:val="0"/>
          <w:lang w:eastAsia="ru-RU"/>
        </w:rPr>
      </w:pPr>
      <w:hyperlink w:anchor="_Toc167282117" w:history="1">
        <w:r w:rsidR="002911A2" w:rsidRPr="00B4006C">
          <w:rPr>
            <w:rStyle w:val="af0"/>
          </w:rPr>
          <w:t>3. Условия реализации ДИСЦИПЛИНЫ</w:t>
        </w:r>
        <w:r w:rsidR="002911A2" w:rsidRPr="00B4006C">
          <w:rPr>
            <w:webHidden/>
          </w:rPr>
          <w:tab/>
        </w:r>
        <w:r w:rsidR="002911A2" w:rsidRPr="00B4006C">
          <w:rPr>
            <w:webHidden/>
          </w:rPr>
          <w:fldChar w:fldCharType="begin"/>
        </w:r>
        <w:r w:rsidR="002911A2" w:rsidRPr="00B4006C">
          <w:rPr>
            <w:webHidden/>
          </w:rPr>
          <w:instrText xml:space="preserve"> PAGEREF _Toc167282117 \h </w:instrText>
        </w:r>
        <w:r w:rsidR="002911A2" w:rsidRPr="00B4006C">
          <w:rPr>
            <w:webHidden/>
          </w:rPr>
        </w:r>
        <w:r w:rsidR="002911A2" w:rsidRPr="00B4006C">
          <w:rPr>
            <w:webHidden/>
          </w:rPr>
          <w:fldChar w:fldCharType="separate"/>
        </w:r>
        <w:r w:rsidR="002911A2" w:rsidRPr="00B4006C">
          <w:rPr>
            <w:webHidden/>
          </w:rPr>
          <w:t>12</w:t>
        </w:r>
        <w:r w:rsidR="002911A2" w:rsidRPr="00B4006C">
          <w:rPr>
            <w:webHidden/>
          </w:rPr>
          <w:fldChar w:fldCharType="end"/>
        </w:r>
      </w:hyperlink>
    </w:p>
    <w:p w14:paraId="086DA06D" w14:textId="77777777" w:rsidR="002911A2" w:rsidRPr="00B4006C" w:rsidRDefault="0096534A" w:rsidP="002911A2">
      <w:pPr>
        <w:pStyle w:val="21"/>
        <w:rPr>
          <w:rFonts w:asciiTheme="minorHAnsi" w:eastAsiaTheme="minorEastAsia" w:hAnsiTheme="minorHAnsi" w:cstheme="minorBidi"/>
          <w:i w:val="0"/>
          <w:iCs w:val="0"/>
          <w:sz w:val="22"/>
          <w:szCs w:val="22"/>
        </w:rPr>
      </w:pPr>
      <w:hyperlink w:anchor="_Toc167282118" w:history="1">
        <w:r w:rsidR="002911A2" w:rsidRPr="00B4006C">
          <w:rPr>
            <w:rStyle w:val="af0"/>
            <w:i w:val="0"/>
          </w:rPr>
          <w:t>3.1. Материально-техническое обеспечение</w:t>
        </w:r>
        <w:r w:rsidR="002911A2" w:rsidRPr="00B4006C">
          <w:rPr>
            <w:i w:val="0"/>
            <w:webHidden/>
          </w:rPr>
          <w:tab/>
        </w:r>
        <w:r w:rsidR="002911A2" w:rsidRPr="00B4006C">
          <w:rPr>
            <w:i w:val="0"/>
            <w:webHidden/>
          </w:rPr>
          <w:fldChar w:fldCharType="begin"/>
        </w:r>
        <w:r w:rsidR="002911A2" w:rsidRPr="00B4006C">
          <w:rPr>
            <w:i w:val="0"/>
            <w:webHidden/>
          </w:rPr>
          <w:instrText xml:space="preserve"> PAGEREF _Toc167282118 \h </w:instrText>
        </w:r>
        <w:r w:rsidR="002911A2" w:rsidRPr="00B4006C">
          <w:rPr>
            <w:i w:val="0"/>
            <w:webHidden/>
          </w:rPr>
        </w:r>
        <w:r w:rsidR="002911A2" w:rsidRPr="00B4006C">
          <w:rPr>
            <w:i w:val="0"/>
            <w:webHidden/>
          </w:rPr>
          <w:fldChar w:fldCharType="separate"/>
        </w:r>
        <w:r w:rsidR="002911A2" w:rsidRPr="00B4006C">
          <w:rPr>
            <w:i w:val="0"/>
            <w:webHidden/>
          </w:rPr>
          <w:t>12</w:t>
        </w:r>
        <w:r w:rsidR="002911A2" w:rsidRPr="00B4006C">
          <w:rPr>
            <w:i w:val="0"/>
            <w:webHidden/>
          </w:rPr>
          <w:fldChar w:fldCharType="end"/>
        </w:r>
      </w:hyperlink>
    </w:p>
    <w:p w14:paraId="70B03728" w14:textId="77777777" w:rsidR="002911A2" w:rsidRPr="00B4006C" w:rsidRDefault="0096534A" w:rsidP="002911A2">
      <w:pPr>
        <w:pStyle w:val="21"/>
        <w:rPr>
          <w:rFonts w:asciiTheme="minorHAnsi" w:eastAsiaTheme="minorEastAsia" w:hAnsiTheme="minorHAnsi" w:cstheme="minorBidi"/>
          <w:i w:val="0"/>
          <w:iCs w:val="0"/>
          <w:sz w:val="22"/>
          <w:szCs w:val="22"/>
        </w:rPr>
      </w:pPr>
      <w:hyperlink w:anchor="_Toc167282119" w:history="1">
        <w:r w:rsidR="002911A2" w:rsidRPr="00B4006C">
          <w:rPr>
            <w:rStyle w:val="af0"/>
            <w:i w:val="0"/>
          </w:rPr>
          <w:t>3.2. Учебно-методическое обеспечение</w:t>
        </w:r>
        <w:r w:rsidR="002911A2" w:rsidRPr="00B4006C">
          <w:rPr>
            <w:i w:val="0"/>
            <w:webHidden/>
          </w:rPr>
          <w:tab/>
        </w:r>
        <w:r w:rsidR="002911A2" w:rsidRPr="00B4006C">
          <w:rPr>
            <w:i w:val="0"/>
            <w:webHidden/>
          </w:rPr>
          <w:fldChar w:fldCharType="begin"/>
        </w:r>
        <w:r w:rsidR="002911A2" w:rsidRPr="00B4006C">
          <w:rPr>
            <w:i w:val="0"/>
            <w:webHidden/>
          </w:rPr>
          <w:instrText xml:space="preserve"> PAGEREF _Toc167282119 \h </w:instrText>
        </w:r>
        <w:r w:rsidR="002911A2" w:rsidRPr="00B4006C">
          <w:rPr>
            <w:i w:val="0"/>
            <w:webHidden/>
          </w:rPr>
        </w:r>
        <w:r w:rsidR="002911A2" w:rsidRPr="00B4006C">
          <w:rPr>
            <w:i w:val="0"/>
            <w:webHidden/>
          </w:rPr>
          <w:fldChar w:fldCharType="separate"/>
        </w:r>
        <w:r w:rsidR="002911A2" w:rsidRPr="00B4006C">
          <w:rPr>
            <w:i w:val="0"/>
            <w:webHidden/>
          </w:rPr>
          <w:t>12</w:t>
        </w:r>
        <w:r w:rsidR="002911A2" w:rsidRPr="00B4006C">
          <w:rPr>
            <w:i w:val="0"/>
            <w:webHidden/>
          </w:rPr>
          <w:fldChar w:fldCharType="end"/>
        </w:r>
      </w:hyperlink>
    </w:p>
    <w:p w14:paraId="3340F743" w14:textId="77777777" w:rsidR="002911A2" w:rsidRDefault="0096534A" w:rsidP="002911A2">
      <w:pPr>
        <w:pStyle w:val="14"/>
        <w:rPr>
          <w:rFonts w:asciiTheme="minorHAnsi" w:eastAsiaTheme="minorEastAsia" w:hAnsiTheme="minorHAnsi" w:cstheme="minorBidi"/>
          <w:b w:val="0"/>
          <w:bCs w:val="0"/>
          <w:lang w:eastAsia="ru-RU"/>
        </w:rPr>
      </w:pPr>
      <w:hyperlink w:anchor="_Toc167282120" w:history="1">
        <w:r w:rsidR="002911A2" w:rsidRPr="00B4006C">
          <w:rPr>
            <w:rStyle w:val="af0"/>
          </w:rPr>
          <w:t>4. Контроль и оценка результатов  освоения ДИСЦИПЛИНЫ</w:t>
        </w:r>
        <w:r w:rsidR="002911A2" w:rsidRPr="00B4006C">
          <w:rPr>
            <w:webHidden/>
          </w:rPr>
          <w:tab/>
        </w:r>
        <w:r w:rsidR="002911A2" w:rsidRPr="00B4006C">
          <w:rPr>
            <w:webHidden/>
          </w:rPr>
          <w:fldChar w:fldCharType="begin"/>
        </w:r>
        <w:r w:rsidR="002911A2" w:rsidRPr="00B4006C">
          <w:rPr>
            <w:webHidden/>
          </w:rPr>
          <w:instrText xml:space="preserve"> PAGEREF _Toc167282120 \h </w:instrText>
        </w:r>
        <w:r w:rsidR="002911A2" w:rsidRPr="00B4006C">
          <w:rPr>
            <w:webHidden/>
          </w:rPr>
        </w:r>
        <w:r w:rsidR="002911A2" w:rsidRPr="00B4006C">
          <w:rPr>
            <w:webHidden/>
          </w:rPr>
          <w:fldChar w:fldCharType="separate"/>
        </w:r>
        <w:r w:rsidR="002911A2" w:rsidRPr="00B4006C">
          <w:rPr>
            <w:webHidden/>
          </w:rPr>
          <w:t>12</w:t>
        </w:r>
        <w:r w:rsidR="002911A2" w:rsidRPr="00B4006C">
          <w:rPr>
            <w:webHidden/>
          </w:rPr>
          <w:fldChar w:fldCharType="end"/>
        </w:r>
      </w:hyperlink>
    </w:p>
    <w:p w14:paraId="5E5A9763" w14:textId="77777777" w:rsidR="002911A2" w:rsidRPr="00C34FE7" w:rsidRDefault="002911A2" w:rsidP="002911A2">
      <w:pPr>
        <w:pStyle w:val="1f"/>
        <w:jc w:val="left"/>
        <w:rPr>
          <w:rFonts w:ascii="Times New Roman" w:hAnsi="Times New Roman"/>
          <w:b w:val="0"/>
          <w:bCs w:val="0"/>
          <w:lang w:val="ru-RU"/>
        </w:rPr>
      </w:pPr>
      <w:r w:rsidRPr="00C34FE7">
        <w:rPr>
          <w:rFonts w:ascii="Times New Roman" w:hAnsi="Times New Roman"/>
          <w:b w:val="0"/>
          <w:bCs w:val="0"/>
          <w:lang w:val="ru-RU"/>
        </w:rPr>
        <w:fldChar w:fldCharType="end"/>
      </w:r>
    </w:p>
    <w:p w14:paraId="546E86D5" w14:textId="77777777" w:rsidR="002911A2" w:rsidRPr="00DF068E" w:rsidRDefault="002911A2" w:rsidP="002911A2">
      <w:pPr>
        <w:pStyle w:val="1f"/>
        <w:jc w:val="left"/>
        <w:rPr>
          <w:rFonts w:ascii="Times New Roman" w:hAnsi="Times New Roman"/>
          <w:lang w:val="ru-RU"/>
        </w:rPr>
        <w:sectPr w:rsidR="002911A2" w:rsidRPr="00DF068E" w:rsidSect="00502F97">
          <w:headerReference w:type="even" r:id="rId97"/>
          <w:headerReference w:type="default" r:id="rId98"/>
          <w:pgSz w:w="11906" w:h="16838"/>
          <w:pgMar w:top="1134" w:right="567" w:bottom="1134" w:left="1701" w:header="709" w:footer="709" w:gutter="0"/>
          <w:cols w:space="708"/>
          <w:docGrid w:linePitch="360"/>
        </w:sectPr>
      </w:pPr>
    </w:p>
    <w:p w14:paraId="2F37795D" w14:textId="1998B5BC" w:rsidR="002911A2" w:rsidRDefault="002911A2" w:rsidP="002911A2">
      <w:pPr>
        <w:suppressAutoHyphens/>
        <w:jc w:val="center"/>
        <w:rPr>
          <w:rFonts w:ascii="Times New Roman" w:hAnsi="Times New Roman" w:cs="Times New Roman"/>
          <w:b/>
          <w:sz w:val="24"/>
          <w:szCs w:val="24"/>
        </w:rPr>
      </w:pPr>
      <w:r w:rsidRPr="00F111BB">
        <w:rPr>
          <w:rFonts w:ascii="Times New Roman" w:hAnsi="Times New Roman" w:cs="Times New Roman"/>
          <w:b/>
          <w:sz w:val="24"/>
          <w:szCs w:val="24"/>
        </w:rPr>
        <w:lastRenderedPageBreak/>
        <w:t xml:space="preserve">1. ОБЩАЯ ХАРАКТЕРИСТИКА </w:t>
      </w:r>
      <w:r w:rsidRPr="00F111BB">
        <w:rPr>
          <w:rFonts w:ascii="Times New Roman" w:hAnsi="Times New Roman" w:cs="Times New Roman"/>
          <w:b/>
          <w:color w:val="000000"/>
          <w:sz w:val="24"/>
          <w:szCs w:val="24"/>
        </w:rPr>
        <w:t>РАБОЧЕЙ ПРОГРАММЫ</w:t>
      </w:r>
      <w:r w:rsidRPr="00F111BB">
        <w:rPr>
          <w:rFonts w:ascii="Times New Roman" w:hAnsi="Times New Roman" w:cs="Times New Roman"/>
          <w:b/>
          <w:sz w:val="24"/>
          <w:szCs w:val="24"/>
        </w:rPr>
        <w:t xml:space="preserve"> УЧЕБНОЙ ДИСЦИПЛИНЫ</w:t>
      </w:r>
    </w:p>
    <w:p w14:paraId="1280BBFA" w14:textId="77777777" w:rsidR="00067D03" w:rsidRPr="00F111BB" w:rsidRDefault="00067D03" w:rsidP="002911A2">
      <w:pPr>
        <w:suppressAutoHyphens/>
        <w:jc w:val="center"/>
        <w:rPr>
          <w:rFonts w:ascii="Times New Roman" w:hAnsi="Times New Roman" w:cs="Times New Roman"/>
          <w:b/>
          <w:sz w:val="24"/>
          <w:szCs w:val="24"/>
        </w:rPr>
      </w:pPr>
    </w:p>
    <w:p w14:paraId="7E37B268" w14:textId="77777777" w:rsidR="002911A2" w:rsidRPr="00F111BB" w:rsidRDefault="002911A2" w:rsidP="002911A2">
      <w:pPr>
        <w:suppressAutoHyphens/>
        <w:jc w:val="center"/>
        <w:rPr>
          <w:rFonts w:ascii="Times New Roman" w:hAnsi="Times New Roman" w:cs="Times New Roman"/>
          <w:b/>
          <w:sz w:val="24"/>
          <w:szCs w:val="24"/>
        </w:rPr>
      </w:pPr>
      <w:r w:rsidRPr="00F111BB">
        <w:rPr>
          <w:rFonts w:ascii="Times New Roman" w:hAnsi="Times New Roman" w:cs="Times New Roman"/>
          <w:b/>
          <w:sz w:val="24"/>
          <w:szCs w:val="24"/>
        </w:rPr>
        <w:t>«</w:t>
      </w:r>
      <w:r w:rsidRPr="00F111BB">
        <w:rPr>
          <w:rFonts w:ascii="Times New Roman" w:hAnsi="Times New Roman" w:cs="Times New Roman"/>
          <w:b/>
          <w:noProof/>
          <w:sz w:val="24"/>
          <w:szCs w:val="24"/>
        </w:rPr>
        <w:t>ОП.09</w:t>
      </w:r>
      <w:r w:rsidRPr="00F111BB">
        <w:rPr>
          <w:rFonts w:ascii="Times New Roman" w:hAnsi="Times New Roman" w:cs="Times New Roman"/>
          <w:b/>
          <w:sz w:val="24"/>
          <w:szCs w:val="24"/>
        </w:rPr>
        <w:t xml:space="preserve"> </w:t>
      </w:r>
      <w:r w:rsidRPr="00F111BB">
        <w:rPr>
          <w:rFonts w:ascii="Times New Roman" w:hAnsi="Times New Roman" w:cs="Times New Roman"/>
          <w:b/>
          <w:noProof/>
          <w:sz w:val="24"/>
          <w:szCs w:val="24"/>
        </w:rPr>
        <w:t>Охрана труда</w:t>
      </w:r>
      <w:r w:rsidRPr="00F111BB">
        <w:rPr>
          <w:rFonts w:ascii="Times New Roman" w:hAnsi="Times New Roman" w:cs="Times New Roman"/>
          <w:b/>
          <w:sz w:val="24"/>
          <w:szCs w:val="24"/>
        </w:rPr>
        <w:t>»</w:t>
      </w:r>
    </w:p>
    <w:p w14:paraId="39C446E1" w14:textId="77777777" w:rsidR="002911A2" w:rsidRPr="00F111BB" w:rsidRDefault="002911A2" w:rsidP="002911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vertAlign w:val="superscript"/>
        </w:rPr>
      </w:pPr>
    </w:p>
    <w:p w14:paraId="39DFEC65" w14:textId="77777777" w:rsidR="002911A2" w:rsidRPr="00F111BB" w:rsidRDefault="002911A2" w:rsidP="002911A2">
      <w:pPr>
        <w:pStyle w:val="114"/>
        <w:rPr>
          <w:color w:val="000000"/>
        </w:rPr>
      </w:pPr>
      <w:bookmarkStart w:id="109" w:name="_Toc167282112"/>
      <w:r w:rsidRPr="00F111BB">
        <w:t xml:space="preserve">1.1. </w:t>
      </w:r>
      <w:r>
        <w:t>Цель и м</w:t>
      </w:r>
      <w:r w:rsidRPr="00F111BB">
        <w:t>есто дисциплины в структуре основной образовательной программы:</w:t>
      </w:r>
      <w:bookmarkEnd w:id="109"/>
      <w:r w:rsidRPr="00F111BB">
        <w:t xml:space="preserve"> </w:t>
      </w:r>
    </w:p>
    <w:p w14:paraId="5E7CC38B" w14:textId="77777777" w:rsidR="002911A2" w:rsidRPr="00345982" w:rsidRDefault="002911A2" w:rsidP="00067D0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sz w:val="24"/>
          <w:szCs w:val="24"/>
        </w:rPr>
      </w:pPr>
      <w:r w:rsidRPr="00345982">
        <w:rPr>
          <w:rFonts w:ascii="Times New Roman" w:hAnsi="Times New Roman" w:cs="Times New Roman"/>
          <w:sz w:val="24"/>
          <w:szCs w:val="24"/>
        </w:rPr>
        <w:t xml:space="preserve">Цель дисциплины «Охрана труда»: </w:t>
      </w:r>
      <w:r w:rsidRPr="00345982">
        <w:rPr>
          <w:rFonts w:ascii="Times New Roman" w:hAnsi="Times New Roman" w:cs="Times New Roman"/>
          <w:sz w:val="24"/>
          <w:szCs w:val="24"/>
          <w:shd w:val="clear" w:color="auto" w:fill="FFFFFF"/>
        </w:rPr>
        <w:t xml:space="preserve">формирование знаний и навыков использования безопасных методов и средств </w:t>
      </w:r>
      <w:r w:rsidRPr="00345982">
        <w:rPr>
          <w:rFonts w:ascii="Times New Roman" w:hAnsi="Times New Roman" w:cs="Times New Roman"/>
          <w:bCs/>
          <w:sz w:val="24"/>
          <w:szCs w:val="24"/>
          <w:shd w:val="clear" w:color="auto" w:fill="FFFFFF"/>
        </w:rPr>
        <w:t xml:space="preserve">труда </w:t>
      </w:r>
      <w:r w:rsidRPr="00345982">
        <w:rPr>
          <w:rFonts w:ascii="Times New Roman" w:hAnsi="Times New Roman" w:cs="Times New Roman"/>
          <w:sz w:val="24"/>
          <w:szCs w:val="24"/>
          <w:shd w:val="clear" w:color="auto" w:fill="FFFFFF"/>
        </w:rPr>
        <w:t xml:space="preserve">и знакомство с основными требованиями </w:t>
      </w:r>
      <w:r w:rsidRPr="00345982">
        <w:rPr>
          <w:rFonts w:ascii="Times New Roman" w:hAnsi="Times New Roman" w:cs="Times New Roman"/>
          <w:bCs/>
          <w:sz w:val="24"/>
          <w:szCs w:val="24"/>
          <w:shd w:val="clear" w:color="auto" w:fill="FFFFFF"/>
        </w:rPr>
        <w:t xml:space="preserve">охраны труда </w:t>
      </w:r>
      <w:r w:rsidRPr="00345982">
        <w:rPr>
          <w:rFonts w:ascii="Times New Roman" w:hAnsi="Times New Roman" w:cs="Times New Roman"/>
          <w:sz w:val="24"/>
          <w:szCs w:val="24"/>
          <w:shd w:val="clear" w:color="auto" w:fill="FFFFFF"/>
        </w:rPr>
        <w:t>в профессиональной деятельности.</w:t>
      </w:r>
    </w:p>
    <w:p w14:paraId="73669810" w14:textId="77777777" w:rsidR="002911A2" w:rsidRPr="00F111BB" w:rsidRDefault="002911A2" w:rsidP="00067D0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sz w:val="24"/>
          <w:szCs w:val="24"/>
        </w:rPr>
      </w:pPr>
      <w:r w:rsidRPr="00345982">
        <w:rPr>
          <w:rFonts w:ascii="Times New Roman" w:hAnsi="Times New Roman" w:cs="Times New Roman"/>
          <w:sz w:val="24"/>
          <w:szCs w:val="24"/>
        </w:rPr>
        <w:t>Учебная дисциплина «</w:t>
      </w:r>
      <w:r w:rsidRPr="00345982">
        <w:rPr>
          <w:rFonts w:ascii="Times New Roman" w:hAnsi="Times New Roman" w:cs="Times New Roman"/>
          <w:noProof/>
          <w:sz w:val="24"/>
          <w:szCs w:val="24"/>
        </w:rPr>
        <w:t>ОП.09</w:t>
      </w:r>
      <w:r w:rsidRPr="00345982">
        <w:rPr>
          <w:rFonts w:ascii="Times New Roman" w:hAnsi="Times New Roman" w:cs="Times New Roman"/>
          <w:sz w:val="24"/>
          <w:szCs w:val="24"/>
        </w:rPr>
        <w:t xml:space="preserve"> </w:t>
      </w:r>
      <w:r w:rsidRPr="00345982">
        <w:rPr>
          <w:rFonts w:ascii="Times New Roman" w:hAnsi="Times New Roman" w:cs="Times New Roman"/>
          <w:noProof/>
          <w:sz w:val="24"/>
          <w:szCs w:val="24"/>
        </w:rPr>
        <w:t>Охрана труда</w:t>
      </w:r>
      <w:r w:rsidRPr="00345982">
        <w:rPr>
          <w:rFonts w:ascii="Times New Roman" w:hAnsi="Times New Roman" w:cs="Times New Roman"/>
          <w:sz w:val="24"/>
          <w:szCs w:val="24"/>
        </w:rPr>
        <w:t xml:space="preserve">» является обязательной частью </w:t>
      </w:r>
      <w:r w:rsidRPr="00345982">
        <w:rPr>
          <w:rFonts w:ascii="Times New Roman" w:hAnsi="Times New Roman" w:cs="Times New Roman"/>
          <w:noProof/>
          <w:sz w:val="24"/>
          <w:szCs w:val="24"/>
        </w:rPr>
        <w:t>общепрофессионального</w:t>
      </w:r>
      <w:r w:rsidRPr="00345982">
        <w:rPr>
          <w:rFonts w:ascii="Times New Roman" w:hAnsi="Times New Roman" w:cs="Times New Roman"/>
          <w:sz w:val="24"/>
          <w:szCs w:val="24"/>
        </w:rPr>
        <w:t xml:space="preserve"> </w:t>
      </w:r>
      <w:r w:rsidRPr="00F111BB">
        <w:rPr>
          <w:rFonts w:ascii="Times New Roman" w:hAnsi="Times New Roman" w:cs="Times New Roman"/>
          <w:sz w:val="24"/>
          <w:szCs w:val="24"/>
        </w:rPr>
        <w:t xml:space="preserve">цикла образовательной программы в соответствии с ФГОС СПО по </w:t>
      </w:r>
      <w:r w:rsidRPr="00F111BB">
        <w:rPr>
          <w:rFonts w:ascii="Times New Roman" w:hAnsi="Times New Roman" w:cs="Times New Roman"/>
          <w:color w:val="000000"/>
          <w:sz w:val="24"/>
          <w:szCs w:val="24"/>
        </w:rPr>
        <w:t>специальности 13.02.13 Эксплуатация и обслуживание электрического и электромеханического оборудования (по отраслям)</w:t>
      </w:r>
      <w:r w:rsidRPr="00F111BB">
        <w:rPr>
          <w:rFonts w:ascii="Times New Roman" w:hAnsi="Times New Roman" w:cs="Times New Roman"/>
          <w:sz w:val="24"/>
          <w:szCs w:val="24"/>
        </w:rPr>
        <w:t xml:space="preserve">. </w:t>
      </w:r>
    </w:p>
    <w:p w14:paraId="41E4A595" w14:textId="77777777" w:rsidR="002911A2" w:rsidRDefault="002911A2" w:rsidP="00067D03">
      <w:pPr>
        <w:suppressAutoHyphens/>
        <w:spacing w:line="276" w:lineRule="auto"/>
        <w:ind w:firstLine="709"/>
        <w:jc w:val="both"/>
        <w:rPr>
          <w:rFonts w:ascii="Times New Roman" w:hAnsi="Times New Roman" w:cs="Times New Roman"/>
          <w:i/>
          <w:iCs/>
          <w:color w:val="0070C0"/>
          <w:sz w:val="24"/>
          <w:szCs w:val="24"/>
        </w:rPr>
      </w:pPr>
    </w:p>
    <w:p w14:paraId="7BB1240F" w14:textId="77777777" w:rsidR="002911A2" w:rsidRPr="00EA6E1D" w:rsidRDefault="002911A2" w:rsidP="00067D03">
      <w:pPr>
        <w:pStyle w:val="114"/>
        <w:rPr>
          <w:rFonts w:ascii="Times New Roman" w:hAnsi="Times New Roman"/>
        </w:rPr>
      </w:pPr>
      <w:bookmarkStart w:id="110" w:name="_Toc167282113"/>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bookmarkEnd w:id="110"/>
    </w:p>
    <w:p w14:paraId="55C158F8" w14:textId="77777777" w:rsidR="002911A2" w:rsidRDefault="002911A2" w:rsidP="00067D03">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ОПОП-П)</w:t>
      </w:r>
      <w:r w:rsidRPr="00FA680C">
        <w:rPr>
          <w:rFonts w:ascii="Times New Roman" w:eastAsia="Times New Roman" w:hAnsi="Times New Roman" w:cs="Times New Roman"/>
          <w:sz w:val="24"/>
          <w:szCs w:val="24"/>
          <w:lang w:eastAsia="ru-RU"/>
        </w:rPr>
        <w:t>.</w:t>
      </w:r>
    </w:p>
    <w:p w14:paraId="757F164E" w14:textId="77777777" w:rsidR="002911A2" w:rsidRDefault="002911A2" w:rsidP="00067D03">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5"/>
        <w:gridCol w:w="2406"/>
        <w:gridCol w:w="2471"/>
        <w:gridCol w:w="2406"/>
      </w:tblGrid>
      <w:tr w:rsidR="002911A2" w:rsidRPr="00900FFA" w14:paraId="72E0B7B1" w14:textId="77777777" w:rsidTr="00AD5821">
        <w:tc>
          <w:tcPr>
            <w:tcW w:w="2345" w:type="dxa"/>
            <w:tcBorders>
              <w:top w:val="single" w:sz="4" w:space="0" w:color="auto"/>
              <w:left w:val="single" w:sz="4" w:space="0" w:color="auto"/>
              <w:right w:val="single" w:sz="4" w:space="0" w:color="auto"/>
            </w:tcBorders>
          </w:tcPr>
          <w:p w14:paraId="2787A3FA" w14:textId="77777777" w:rsidR="002911A2" w:rsidRPr="00F65C6A" w:rsidRDefault="002911A2" w:rsidP="00AD5821">
            <w:pPr>
              <w:rPr>
                <w:rStyle w:val="afb"/>
                <w:b/>
                <w:i w:val="0"/>
                <w:sz w:val="24"/>
                <w:szCs w:val="24"/>
              </w:rPr>
            </w:pPr>
            <w:r w:rsidRPr="00F65C6A">
              <w:rPr>
                <w:rStyle w:val="afb"/>
                <w:b/>
                <w:i w:val="0"/>
                <w:sz w:val="24"/>
                <w:szCs w:val="24"/>
              </w:rPr>
              <w:t xml:space="preserve">Код ОК, </w:t>
            </w:r>
          </w:p>
          <w:p w14:paraId="19AA6831" w14:textId="77777777" w:rsidR="002911A2" w:rsidRPr="00F65C6A" w:rsidRDefault="002911A2" w:rsidP="00AD5821">
            <w:pPr>
              <w:rPr>
                <w:rStyle w:val="afb"/>
                <w:b/>
                <w:sz w:val="24"/>
                <w:szCs w:val="24"/>
              </w:rPr>
            </w:pPr>
            <w:r w:rsidRPr="00F65C6A">
              <w:rPr>
                <w:rStyle w:val="afb"/>
                <w:b/>
                <w:sz w:val="24"/>
                <w:szCs w:val="24"/>
              </w:rPr>
              <w:t xml:space="preserve">ПК </w:t>
            </w:r>
          </w:p>
        </w:tc>
        <w:tc>
          <w:tcPr>
            <w:tcW w:w="2406" w:type="dxa"/>
            <w:tcBorders>
              <w:top w:val="single" w:sz="4" w:space="0" w:color="auto"/>
              <w:left w:val="single" w:sz="4" w:space="0" w:color="auto"/>
              <w:right w:val="single" w:sz="4" w:space="0" w:color="auto"/>
            </w:tcBorders>
          </w:tcPr>
          <w:p w14:paraId="396BE662" w14:textId="77777777" w:rsidR="002911A2" w:rsidRPr="00F65C6A" w:rsidRDefault="002911A2" w:rsidP="00AD5821">
            <w:pPr>
              <w:jc w:val="center"/>
              <w:rPr>
                <w:rFonts w:ascii="Times New Roman" w:hAnsi="Times New Roman" w:cs="Times New Roman"/>
                <w:b/>
                <w:sz w:val="24"/>
                <w:szCs w:val="24"/>
              </w:rPr>
            </w:pPr>
            <w:r w:rsidRPr="00F65C6A">
              <w:rPr>
                <w:rFonts w:ascii="Times New Roman" w:hAnsi="Times New Roman" w:cs="Times New Roman"/>
                <w:b/>
                <w:sz w:val="24"/>
                <w:szCs w:val="24"/>
              </w:rPr>
              <w:t>Уметь</w:t>
            </w:r>
          </w:p>
        </w:tc>
        <w:tc>
          <w:tcPr>
            <w:tcW w:w="2471" w:type="dxa"/>
            <w:tcBorders>
              <w:top w:val="single" w:sz="4" w:space="0" w:color="auto"/>
              <w:left w:val="single" w:sz="4" w:space="0" w:color="auto"/>
              <w:bottom w:val="single" w:sz="4" w:space="0" w:color="auto"/>
              <w:right w:val="single" w:sz="4" w:space="0" w:color="auto"/>
            </w:tcBorders>
            <w:shd w:val="clear" w:color="auto" w:fill="auto"/>
          </w:tcPr>
          <w:p w14:paraId="7B721B7C" w14:textId="77777777" w:rsidR="002911A2" w:rsidRPr="00F65C6A" w:rsidRDefault="002911A2" w:rsidP="00AD5821">
            <w:pPr>
              <w:jc w:val="center"/>
              <w:rPr>
                <w:rFonts w:ascii="Times New Roman" w:hAnsi="Times New Roman" w:cs="Times New Roman"/>
                <w:b/>
                <w:i/>
                <w:sz w:val="24"/>
                <w:szCs w:val="24"/>
              </w:rPr>
            </w:pPr>
            <w:r w:rsidRPr="00F65C6A">
              <w:rPr>
                <w:rFonts w:ascii="Times New Roman" w:hAnsi="Times New Roman" w:cs="Times New Roman"/>
                <w:b/>
                <w:sz w:val="24"/>
                <w:szCs w:val="24"/>
              </w:rPr>
              <w:t>Знать</w:t>
            </w:r>
          </w:p>
        </w:tc>
        <w:tc>
          <w:tcPr>
            <w:tcW w:w="2406" w:type="dxa"/>
            <w:tcBorders>
              <w:top w:val="single" w:sz="4" w:space="0" w:color="auto"/>
              <w:left w:val="single" w:sz="4" w:space="0" w:color="auto"/>
              <w:bottom w:val="single" w:sz="4" w:space="0" w:color="auto"/>
              <w:right w:val="single" w:sz="4" w:space="0" w:color="auto"/>
            </w:tcBorders>
          </w:tcPr>
          <w:p w14:paraId="639554BD" w14:textId="77777777" w:rsidR="002911A2" w:rsidRPr="00F65C6A" w:rsidRDefault="002911A2" w:rsidP="00AD5821">
            <w:pPr>
              <w:jc w:val="center"/>
              <w:rPr>
                <w:rFonts w:ascii="Times New Roman" w:hAnsi="Times New Roman" w:cs="Times New Roman"/>
                <w:b/>
                <w:i/>
                <w:sz w:val="24"/>
                <w:szCs w:val="24"/>
              </w:rPr>
            </w:pPr>
            <w:r w:rsidRPr="00F65C6A">
              <w:rPr>
                <w:rFonts w:ascii="Times New Roman" w:hAnsi="Times New Roman" w:cs="Times New Roman"/>
                <w:b/>
                <w:sz w:val="24"/>
                <w:szCs w:val="24"/>
              </w:rPr>
              <w:t xml:space="preserve">Владеть навыками </w:t>
            </w:r>
          </w:p>
        </w:tc>
      </w:tr>
      <w:tr w:rsidR="002911A2" w:rsidRPr="00900FFA" w14:paraId="61D784C0" w14:textId="77777777" w:rsidTr="00AD5821">
        <w:tc>
          <w:tcPr>
            <w:tcW w:w="2345" w:type="dxa"/>
            <w:tcBorders>
              <w:top w:val="single" w:sz="4" w:space="0" w:color="auto"/>
              <w:left w:val="single" w:sz="4" w:space="0" w:color="auto"/>
              <w:right w:val="single" w:sz="4" w:space="0" w:color="auto"/>
            </w:tcBorders>
          </w:tcPr>
          <w:p w14:paraId="31F3E3C2" w14:textId="77777777" w:rsidR="002911A2" w:rsidRDefault="002911A2" w:rsidP="00AD5821">
            <w:pPr>
              <w:rPr>
                <w:rFonts w:ascii="Times New Roman" w:hAnsi="Times New Roman" w:cs="Times New Roman"/>
                <w:bCs/>
                <w:sz w:val="24"/>
                <w:szCs w:val="24"/>
              </w:rPr>
            </w:pPr>
            <w:r w:rsidRPr="00900FFA">
              <w:rPr>
                <w:rFonts w:ascii="Times New Roman" w:hAnsi="Times New Roman" w:cs="Times New Roman"/>
                <w:bCs/>
                <w:sz w:val="24"/>
                <w:szCs w:val="24"/>
              </w:rPr>
              <w:t>ОК.0</w:t>
            </w:r>
            <w:r>
              <w:rPr>
                <w:rFonts w:ascii="Times New Roman" w:hAnsi="Times New Roman" w:cs="Times New Roman"/>
                <w:bCs/>
                <w:sz w:val="24"/>
                <w:szCs w:val="24"/>
              </w:rPr>
              <w:t>1</w:t>
            </w:r>
          </w:p>
          <w:p w14:paraId="74755706" w14:textId="77777777" w:rsidR="002911A2" w:rsidRDefault="002911A2" w:rsidP="00AD5821">
            <w:pPr>
              <w:rPr>
                <w:rFonts w:ascii="Times New Roman" w:hAnsi="Times New Roman"/>
              </w:rPr>
            </w:pPr>
            <w:r>
              <w:rPr>
                <w:rFonts w:ascii="Times New Roman" w:hAnsi="Times New Roman"/>
              </w:rPr>
              <w:t>Выбирать способы решения задач профессиональной деятельности применительно к различным контекстам</w:t>
            </w:r>
          </w:p>
          <w:p w14:paraId="5498814E" w14:textId="77777777" w:rsidR="002911A2" w:rsidRPr="00900FFA" w:rsidRDefault="002911A2" w:rsidP="00AD5821">
            <w:pPr>
              <w:rPr>
                <w:rFonts w:ascii="Times New Roman" w:hAnsi="Times New Roman" w:cs="Times New Roman"/>
                <w:bCs/>
                <w:sz w:val="24"/>
                <w:szCs w:val="24"/>
              </w:rPr>
            </w:pPr>
          </w:p>
        </w:tc>
        <w:tc>
          <w:tcPr>
            <w:tcW w:w="2406" w:type="dxa"/>
            <w:tcBorders>
              <w:top w:val="single" w:sz="4" w:space="0" w:color="auto"/>
              <w:left w:val="single" w:sz="4" w:space="0" w:color="auto"/>
              <w:right w:val="single" w:sz="4" w:space="0" w:color="auto"/>
            </w:tcBorders>
            <w:hideMark/>
          </w:tcPr>
          <w:p w14:paraId="79A57E8D" w14:textId="77777777" w:rsidR="002911A2" w:rsidRPr="002B3263" w:rsidRDefault="002911A2" w:rsidP="00AD5821">
            <w:pPr>
              <w:rPr>
                <w:rFonts w:ascii="Times New Roman" w:hAnsi="Times New Roman"/>
              </w:rPr>
            </w:pPr>
            <w:r w:rsidRPr="002B3263">
              <w:rPr>
                <w:rFonts w:ascii="Times New Roman" w:hAnsi="Times New Roman"/>
              </w:rPr>
              <w:t>- распознавать задачу и/или проблему в профессиональном и/или социальном контексте, анализировать и выделять её составные части</w:t>
            </w:r>
          </w:p>
          <w:p w14:paraId="5CF4D2AB" w14:textId="77777777" w:rsidR="002911A2" w:rsidRPr="002B3263" w:rsidRDefault="002911A2" w:rsidP="00AD5821">
            <w:pPr>
              <w:rPr>
                <w:rFonts w:ascii="Times New Roman" w:hAnsi="Times New Roman" w:cs="Times New Roman"/>
                <w:bCs/>
              </w:rPr>
            </w:pPr>
            <w:r w:rsidRPr="002B3263">
              <w:rPr>
                <w:rFonts w:ascii="Times New Roman" w:hAnsi="Times New Roman" w:cs="Times New Roman"/>
                <w:bCs/>
              </w:rPr>
              <w:t>- определять этапы решения задачи</w:t>
            </w:r>
            <w:r w:rsidRPr="002B3263">
              <w:rPr>
                <w:rFonts w:ascii="Times New Roman" w:hAnsi="Times New Roman"/>
              </w:rPr>
              <w:t xml:space="preserve"> составлять план действия, реализовывать составленный план, определять необходимые ресурсы</w:t>
            </w:r>
          </w:p>
          <w:p w14:paraId="3742D63E" w14:textId="77777777" w:rsidR="002911A2" w:rsidRPr="002B3263" w:rsidRDefault="002911A2" w:rsidP="00AD5821">
            <w:pPr>
              <w:rPr>
                <w:rFonts w:ascii="Times New Roman" w:hAnsi="Times New Roman" w:cs="Times New Roman"/>
                <w:bCs/>
              </w:rPr>
            </w:pPr>
            <w:r w:rsidRPr="002B3263">
              <w:rPr>
                <w:rFonts w:ascii="Times New Roman" w:hAnsi="Times New Roman" w:cs="Times New Roman"/>
                <w:bCs/>
              </w:rPr>
              <w:t>-</w:t>
            </w:r>
            <w:r w:rsidRPr="002B3263">
              <w:rPr>
                <w:rFonts w:ascii="Times New Roman" w:hAnsi="Times New Roman"/>
              </w:rPr>
              <w:t xml:space="preserve"> выявлять и эффективно искать информацию, необходимую для решения задачи и/или проблемы</w:t>
            </w:r>
          </w:p>
          <w:p w14:paraId="1A21E67C" w14:textId="77777777" w:rsidR="002911A2" w:rsidRPr="002B3263" w:rsidRDefault="002911A2" w:rsidP="00AD5821">
            <w:pPr>
              <w:rPr>
                <w:rFonts w:ascii="Times New Roman" w:hAnsi="Times New Roman" w:cs="Times New Roman"/>
                <w:bCs/>
              </w:rPr>
            </w:pPr>
            <w:r w:rsidRPr="002B3263">
              <w:rPr>
                <w:rFonts w:ascii="Times New Roman" w:hAnsi="Times New Roman" w:cs="Times New Roman"/>
                <w:bCs/>
              </w:rPr>
              <w:t xml:space="preserve">- </w:t>
            </w:r>
            <w:r w:rsidRPr="002B3263">
              <w:rPr>
                <w:rFonts w:ascii="Times New Roman" w:hAnsi="Times New Roman"/>
              </w:rPr>
              <w:t>владеть актуальными методами работы в профессиональной и смежных сферах</w:t>
            </w:r>
          </w:p>
          <w:p w14:paraId="2193F459" w14:textId="77777777" w:rsidR="002911A2" w:rsidRPr="002B3263" w:rsidRDefault="002911A2" w:rsidP="00AD5821">
            <w:pPr>
              <w:rPr>
                <w:rFonts w:ascii="Times New Roman" w:hAnsi="Times New Roman" w:cs="Times New Roman"/>
                <w:bCs/>
              </w:rPr>
            </w:pPr>
            <w:r w:rsidRPr="002B3263">
              <w:rPr>
                <w:rFonts w:ascii="Times New Roman" w:hAnsi="Times New Roman" w:cs="Times New Roman"/>
                <w:bCs/>
              </w:rPr>
              <w:t>-</w:t>
            </w:r>
            <w:r w:rsidRPr="002B3263">
              <w:rPr>
                <w:rFonts w:ascii="Times New Roman" w:hAnsi="Times New Roman"/>
              </w:rPr>
              <w:t xml:space="preserve"> оценивать результат и последствия своих </w:t>
            </w:r>
            <w:r w:rsidRPr="002B3263">
              <w:rPr>
                <w:rFonts w:ascii="Times New Roman" w:hAnsi="Times New Roman"/>
              </w:rPr>
              <w:lastRenderedPageBreak/>
              <w:t>действий (самостоятельно или с помощью наставника)</w:t>
            </w:r>
          </w:p>
        </w:tc>
        <w:tc>
          <w:tcPr>
            <w:tcW w:w="2471" w:type="dxa"/>
            <w:tcBorders>
              <w:top w:val="single" w:sz="4" w:space="0" w:color="auto"/>
              <w:left w:val="single" w:sz="4" w:space="0" w:color="auto"/>
              <w:bottom w:val="single" w:sz="4" w:space="0" w:color="auto"/>
              <w:right w:val="single" w:sz="4" w:space="0" w:color="auto"/>
            </w:tcBorders>
            <w:shd w:val="clear" w:color="auto" w:fill="auto"/>
          </w:tcPr>
          <w:p w14:paraId="4411B0E1" w14:textId="77777777" w:rsidR="002911A2" w:rsidRPr="002B3263" w:rsidRDefault="002911A2" w:rsidP="00AD5821">
            <w:pPr>
              <w:rPr>
                <w:rFonts w:ascii="Times New Roman" w:hAnsi="Times New Roman"/>
              </w:rPr>
            </w:pPr>
            <w:r w:rsidRPr="002B3263">
              <w:rPr>
                <w:rFonts w:ascii="Times New Roman" w:hAnsi="Times New Roman"/>
              </w:rPr>
              <w:lastRenderedPageBreak/>
              <w:t>- актуальный профессиональный и социальный контекст, в котором приходится работать и жить</w:t>
            </w:r>
          </w:p>
          <w:p w14:paraId="75BB8A91" w14:textId="77777777" w:rsidR="002911A2" w:rsidRPr="002B3263" w:rsidRDefault="002911A2" w:rsidP="00AD5821">
            <w:pPr>
              <w:rPr>
                <w:rFonts w:ascii="Times New Roman" w:hAnsi="Times New Roman"/>
              </w:rPr>
            </w:pPr>
            <w:r w:rsidRPr="002B3263">
              <w:rPr>
                <w:rFonts w:ascii="Times New Roman" w:hAnsi="Times New Roman"/>
              </w:rPr>
              <w:t>- структура плана для решения задач, алгоритмы выполнения работ в профессиональной и смежных областях</w:t>
            </w:r>
          </w:p>
          <w:p w14:paraId="36BFCCEB" w14:textId="77777777" w:rsidR="002911A2" w:rsidRPr="002B3263" w:rsidRDefault="002911A2" w:rsidP="00AD5821">
            <w:pPr>
              <w:rPr>
                <w:rFonts w:ascii="Times New Roman" w:hAnsi="Times New Roman"/>
              </w:rPr>
            </w:pPr>
            <w:r w:rsidRPr="002B3263">
              <w:rPr>
                <w:rFonts w:ascii="Times New Roman" w:hAnsi="Times New Roman"/>
              </w:rPr>
              <w:t>- основные источники информации и ресурсы для решения задач и/или проблем в профессиональном и/или социальном контексте</w:t>
            </w:r>
          </w:p>
          <w:p w14:paraId="7725311A" w14:textId="77777777" w:rsidR="002911A2" w:rsidRPr="002B3263" w:rsidRDefault="002911A2" w:rsidP="00AD5821">
            <w:pPr>
              <w:rPr>
                <w:rFonts w:ascii="Times New Roman" w:hAnsi="Times New Roman"/>
              </w:rPr>
            </w:pPr>
            <w:r w:rsidRPr="002B3263">
              <w:rPr>
                <w:rFonts w:ascii="Times New Roman" w:hAnsi="Times New Roman"/>
              </w:rPr>
              <w:t>- методы работы в профессиональной и смежных сферах</w:t>
            </w:r>
          </w:p>
          <w:p w14:paraId="68D9BB90" w14:textId="77777777" w:rsidR="002911A2" w:rsidRPr="002B3263" w:rsidRDefault="002911A2" w:rsidP="00AD5821">
            <w:pPr>
              <w:rPr>
                <w:rFonts w:ascii="Times New Roman" w:hAnsi="Times New Roman"/>
              </w:rPr>
            </w:pPr>
            <w:r w:rsidRPr="002B3263">
              <w:rPr>
                <w:rFonts w:ascii="Times New Roman" w:hAnsi="Times New Roman"/>
              </w:rPr>
              <w:t>- порядок оценки результатов решения задач профессиональной деятельности</w:t>
            </w:r>
          </w:p>
          <w:p w14:paraId="03FD6CBE" w14:textId="77777777" w:rsidR="002911A2" w:rsidRPr="002B3263" w:rsidRDefault="002911A2" w:rsidP="00AD5821">
            <w:pPr>
              <w:rPr>
                <w:rFonts w:ascii="Times New Roman" w:hAnsi="Times New Roman" w:cs="Times New Roman"/>
                <w:bCs/>
                <w:i/>
              </w:rPr>
            </w:pPr>
          </w:p>
        </w:tc>
        <w:tc>
          <w:tcPr>
            <w:tcW w:w="2406" w:type="dxa"/>
            <w:tcBorders>
              <w:top w:val="single" w:sz="4" w:space="0" w:color="auto"/>
              <w:left w:val="single" w:sz="4" w:space="0" w:color="auto"/>
              <w:bottom w:val="single" w:sz="4" w:space="0" w:color="auto"/>
              <w:right w:val="single" w:sz="4" w:space="0" w:color="auto"/>
            </w:tcBorders>
          </w:tcPr>
          <w:p w14:paraId="2C4157F1" w14:textId="77777777" w:rsidR="002911A2" w:rsidRPr="00900FFA" w:rsidRDefault="002911A2" w:rsidP="00AD5821">
            <w:pPr>
              <w:jc w:val="center"/>
              <w:rPr>
                <w:rFonts w:ascii="Times New Roman" w:hAnsi="Times New Roman" w:cs="Times New Roman"/>
                <w:bCs/>
                <w:i/>
                <w:sz w:val="24"/>
                <w:szCs w:val="24"/>
              </w:rPr>
            </w:pPr>
            <w:r w:rsidRPr="00900FFA">
              <w:rPr>
                <w:rFonts w:ascii="Times New Roman" w:hAnsi="Times New Roman" w:cs="Times New Roman"/>
                <w:bCs/>
                <w:i/>
                <w:sz w:val="24"/>
                <w:szCs w:val="24"/>
              </w:rPr>
              <w:t>-</w:t>
            </w:r>
          </w:p>
        </w:tc>
      </w:tr>
      <w:tr w:rsidR="002911A2" w:rsidRPr="00900FFA" w14:paraId="4E54D0FB" w14:textId="77777777" w:rsidTr="00AD5821">
        <w:tc>
          <w:tcPr>
            <w:tcW w:w="2345" w:type="dxa"/>
            <w:tcBorders>
              <w:left w:val="single" w:sz="4" w:space="0" w:color="auto"/>
              <w:bottom w:val="single" w:sz="4" w:space="0" w:color="auto"/>
              <w:right w:val="single" w:sz="4" w:space="0" w:color="auto"/>
            </w:tcBorders>
          </w:tcPr>
          <w:p w14:paraId="240CAF8A" w14:textId="77777777" w:rsidR="002911A2" w:rsidRPr="002B3263" w:rsidRDefault="002911A2" w:rsidP="00AD5821">
            <w:pPr>
              <w:rPr>
                <w:rFonts w:ascii="Times New Roman" w:hAnsi="Times New Roman" w:cs="Times New Roman"/>
                <w:bCs/>
              </w:rPr>
            </w:pPr>
            <w:r w:rsidRPr="002B3263">
              <w:rPr>
                <w:rFonts w:ascii="Times New Roman" w:hAnsi="Times New Roman" w:cs="Times New Roman"/>
                <w:bCs/>
              </w:rPr>
              <w:lastRenderedPageBreak/>
              <w:t>ОК.05</w:t>
            </w:r>
          </w:p>
          <w:p w14:paraId="15B7094B" w14:textId="77777777" w:rsidR="002911A2" w:rsidRPr="002B3263" w:rsidRDefault="002911A2" w:rsidP="00AD5821">
            <w:pPr>
              <w:rPr>
                <w:rFonts w:ascii="Times New Roman" w:hAnsi="Times New Roman" w:cs="Times New Roman"/>
                <w:bCs/>
              </w:rPr>
            </w:pPr>
            <w:r w:rsidRPr="002B3263">
              <w:rPr>
                <w:rFonts w:ascii="Times New Roman" w:hAnsi="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406" w:type="dxa"/>
            <w:tcBorders>
              <w:left w:val="single" w:sz="4" w:space="0" w:color="auto"/>
              <w:bottom w:val="single" w:sz="4" w:space="0" w:color="auto"/>
              <w:right w:val="single" w:sz="4" w:space="0" w:color="auto"/>
            </w:tcBorders>
          </w:tcPr>
          <w:p w14:paraId="29EC32A7" w14:textId="77777777" w:rsidR="002911A2" w:rsidRPr="002B3263" w:rsidRDefault="002911A2" w:rsidP="00AD5821">
            <w:pPr>
              <w:rPr>
                <w:rFonts w:ascii="Times New Roman" w:hAnsi="Times New Roman"/>
              </w:rPr>
            </w:pPr>
            <w:r w:rsidRPr="002B3263">
              <w:rPr>
                <w:rFonts w:ascii="Times New Roman" w:hAnsi="Times New Roman"/>
              </w:rPr>
              <w:t>- грамотно излагать свои мысли и оформлять документы по профессиональной тематике на государственном языке</w:t>
            </w:r>
          </w:p>
          <w:p w14:paraId="655FF12E" w14:textId="77777777" w:rsidR="002911A2" w:rsidRPr="002B3263" w:rsidRDefault="002911A2" w:rsidP="00AD5821">
            <w:pPr>
              <w:rPr>
                <w:rFonts w:ascii="Times New Roman" w:hAnsi="Times New Roman" w:cs="Times New Roman"/>
                <w:bCs/>
              </w:rPr>
            </w:pPr>
            <w:r w:rsidRPr="002B3263">
              <w:rPr>
                <w:rFonts w:ascii="Times New Roman" w:hAnsi="Times New Roman"/>
              </w:rPr>
              <w:t>- проявлять толерантность в рабочем коллективе</w:t>
            </w:r>
          </w:p>
        </w:tc>
        <w:tc>
          <w:tcPr>
            <w:tcW w:w="2471" w:type="dxa"/>
            <w:tcBorders>
              <w:top w:val="single" w:sz="4" w:space="0" w:color="auto"/>
              <w:left w:val="single" w:sz="4" w:space="0" w:color="auto"/>
              <w:bottom w:val="single" w:sz="4" w:space="0" w:color="auto"/>
              <w:right w:val="single" w:sz="4" w:space="0" w:color="auto"/>
            </w:tcBorders>
            <w:shd w:val="clear" w:color="auto" w:fill="auto"/>
          </w:tcPr>
          <w:p w14:paraId="2CB45A9D" w14:textId="77777777" w:rsidR="002911A2" w:rsidRPr="002B3263" w:rsidRDefault="002911A2" w:rsidP="00AD5821">
            <w:pPr>
              <w:rPr>
                <w:rFonts w:ascii="Times New Roman" w:hAnsi="Times New Roman"/>
              </w:rPr>
            </w:pPr>
            <w:r w:rsidRPr="002B3263">
              <w:rPr>
                <w:rFonts w:ascii="Times New Roman" w:hAnsi="Times New Roman"/>
              </w:rPr>
              <w:t>- правила оформления документов</w:t>
            </w:r>
          </w:p>
          <w:p w14:paraId="1E04F7E7" w14:textId="77777777" w:rsidR="002911A2" w:rsidRPr="002B3263" w:rsidRDefault="002911A2" w:rsidP="00AD5821">
            <w:pPr>
              <w:rPr>
                <w:rFonts w:ascii="Times New Roman" w:hAnsi="Times New Roman"/>
              </w:rPr>
            </w:pPr>
            <w:r w:rsidRPr="002B3263">
              <w:rPr>
                <w:rFonts w:ascii="Times New Roman" w:hAnsi="Times New Roman"/>
              </w:rPr>
              <w:t>- правила построения устных сообщений</w:t>
            </w:r>
          </w:p>
          <w:p w14:paraId="3FA71B9B" w14:textId="77777777" w:rsidR="002911A2" w:rsidRPr="002B3263" w:rsidRDefault="002911A2" w:rsidP="00AD5821">
            <w:pPr>
              <w:rPr>
                <w:rFonts w:ascii="Times New Roman" w:hAnsi="Times New Roman" w:cs="Times New Roman"/>
                <w:bCs/>
                <w:i/>
              </w:rPr>
            </w:pPr>
            <w:r w:rsidRPr="002B3263">
              <w:rPr>
                <w:rFonts w:ascii="Times New Roman" w:hAnsi="Times New Roman"/>
              </w:rPr>
              <w:t>- особенности социального и культурного контекста</w:t>
            </w:r>
          </w:p>
        </w:tc>
        <w:tc>
          <w:tcPr>
            <w:tcW w:w="2406" w:type="dxa"/>
            <w:tcBorders>
              <w:top w:val="single" w:sz="4" w:space="0" w:color="auto"/>
              <w:left w:val="single" w:sz="4" w:space="0" w:color="auto"/>
              <w:bottom w:val="single" w:sz="4" w:space="0" w:color="auto"/>
              <w:right w:val="single" w:sz="4" w:space="0" w:color="auto"/>
            </w:tcBorders>
          </w:tcPr>
          <w:p w14:paraId="08DAD61D" w14:textId="77777777" w:rsidR="002911A2" w:rsidRPr="00900FFA" w:rsidRDefault="002911A2" w:rsidP="00AD5821">
            <w:pPr>
              <w:jc w:val="center"/>
              <w:rPr>
                <w:rFonts w:ascii="Times New Roman" w:hAnsi="Times New Roman" w:cs="Times New Roman"/>
                <w:bCs/>
                <w:i/>
                <w:sz w:val="24"/>
                <w:szCs w:val="24"/>
              </w:rPr>
            </w:pPr>
            <w:r w:rsidRPr="00900FFA">
              <w:rPr>
                <w:rFonts w:ascii="Times New Roman" w:hAnsi="Times New Roman" w:cs="Times New Roman"/>
                <w:bCs/>
                <w:i/>
                <w:sz w:val="24"/>
                <w:szCs w:val="24"/>
              </w:rPr>
              <w:t>-</w:t>
            </w:r>
          </w:p>
        </w:tc>
      </w:tr>
      <w:tr w:rsidR="002911A2" w:rsidRPr="00900FFA" w14:paraId="10C8E131" w14:textId="77777777" w:rsidTr="00AD5821">
        <w:tc>
          <w:tcPr>
            <w:tcW w:w="2345" w:type="dxa"/>
            <w:tcBorders>
              <w:left w:val="single" w:sz="4" w:space="0" w:color="auto"/>
              <w:bottom w:val="single" w:sz="4" w:space="0" w:color="auto"/>
              <w:right w:val="single" w:sz="4" w:space="0" w:color="auto"/>
            </w:tcBorders>
          </w:tcPr>
          <w:p w14:paraId="26E1FABC" w14:textId="77777777" w:rsidR="002911A2" w:rsidRPr="002B3263" w:rsidRDefault="002911A2" w:rsidP="00AD5821">
            <w:pPr>
              <w:rPr>
                <w:rFonts w:ascii="Times New Roman" w:hAnsi="Times New Roman" w:cs="Times New Roman"/>
                <w:bCs/>
              </w:rPr>
            </w:pPr>
            <w:r w:rsidRPr="002B3263">
              <w:rPr>
                <w:rFonts w:ascii="Times New Roman" w:hAnsi="Times New Roman" w:cs="Times New Roman"/>
                <w:bCs/>
              </w:rPr>
              <w:t>ОК.09</w:t>
            </w:r>
          </w:p>
          <w:p w14:paraId="465CD810" w14:textId="77777777" w:rsidR="002911A2" w:rsidRPr="002B3263" w:rsidRDefault="002911A2" w:rsidP="00AD5821">
            <w:pPr>
              <w:rPr>
                <w:rFonts w:ascii="Times New Roman" w:hAnsi="Times New Roman"/>
              </w:rPr>
            </w:pPr>
            <w:r w:rsidRPr="002B3263">
              <w:rPr>
                <w:rFonts w:ascii="Times New Roman" w:hAnsi="Times New Roman"/>
              </w:rPr>
              <w:t>Пользоваться профессиональной документацией на государственном и иностранном языках</w:t>
            </w:r>
          </w:p>
          <w:p w14:paraId="72D9A883" w14:textId="77777777" w:rsidR="002911A2" w:rsidRPr="002B3263" w:rsidRDefault="002911A2" w:rsidP="00AD5821">
            <w:pPr>
              <w:rPr>
                <w:rFonts w:ascii="Times New Roman" w:hAnsi="Times New Roman" w:cs="Times New Roman"/>
                <w:bCs/>
              </w:rPr>
            </w:pPr>
          </w:p>
        </w:tc>
        <w:tc>
          <w:tcPr>
            <w:tcW w:w="2406" w:type="dxa"/>
            <w:tcBorders>
              <w:left w:val="single" w:sz="4" w:space="0" w:color="auto"/>
              <w:bottom w:val="single" w:sz="4" w:space="0" w:color="auto"/>
              <w:right w:val="single" w:sz="4" w:space="0" w:color="auto"/>
            </w:tcBorders>
          </w:tcPr>
          <w:p w14:paraId="2322AD77" w14:textId="77777777" w:rsidR="002911A2" w:rsidRPr="002B3263" w:rsidRDefault="002911A2" w:rsidP="00AD5821">
            <w:pPr>
              <w:rPr>
                <w:rFonts w:ascii="Times New Roman" w:hAnsi="Times New Roman"/>
              </w:rPr>
            </w:pPr>
            <w:r w:rsidRPr="002B3263">
              <w:rPr>
                <w:rFonts w:ascii="Times New Roman" w:hAnsi="Times New Roman"/>
              </w:rPr>
              <w:t>-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04657C16" w14:textId="77777777" w:rsidR="002911A2" w:rsidRPr="002B3263" w:rsidRDefault="002911A2" w:rsidP="00AD5821">
            <w:pPr>
              <w:rPr>
                <w:rFonts w:ascii="Times New Roman" w:hAnsi="Times New Roman"/>
              </w:rPr>
            </w:pPr>
            <w:r w:rsidRPr="002B3263">
              <w:rPr>
                <w:rFonts w:ascii="Times New Roman" w:hAnsi="Times New Roman"/>
              </w:rPr>
              <w:t>- участвовать в диалогах на знакомые общие и профессиональные темы</w:t>
            </w:r>
          </w:p>
          <w:p w14:paraId="445600E7" w14:textId="77777777" w:rsidR="002911A2" w:rsidRPr="002B3263" w:rsidRDefault="002911A2" w:rsidP="00AD5821">
            <w:pPr>
              <w:rPr>
                <w:rFonts w:ascii="Times New Roman" w:hAnsi="Times New Roman"/>
              </w:rPr>
            </w:pPr>
            <w:r w:rsidRPr="002B3263">
              <w:rPr>
                <w:rFonts w:ascii="Times New Roman" w:hAnsi="Times New Roman" w:cs="Times New Roman"/>
                <w:bCs/>
                <w:i/>
              </w:rPr>
              <w:t xml:space="preserve">- </w:t>
            </w:r>
            <w:r w:rsidRPr="002B3263">
              <w:rPr>
                <w:rFonts w:ascii="Times New Roman" w:hAnsi="Times New Roman"/>
              </w:rPr>
              <w:t>строить простые высказывания о себе и о своей профессиональной деятельности</w:t>
            </w:r>
          </w:p>
          <w:p w14:paraId="326D7E80" w14:textId="77777777" w:rsidR="002911A2" w:rsidRPr="002B3263" w:rsidRDefault="002911A2" w:rsidP="00AD5821">
            <w:pPr>
              <w:rPr>
                <w:rFonts w:ascii="Times New Roman" w:hAnsi="Times New Roman"/>
              </w:rPr>
            </w:pPr>
            <w:r w:rsidRPr="002B3263">
              <w:rPr>
                <w:rFonts w:ascii="Times New Roman" w:hAnsi="Times New Roman"/>
              </w:rPr>
              <w:t>- кратко обосновывать и объяснять свои действия (текущие и планируемые)</w:t>
            </w:r>
          </w:p>
          <w:p w14:paraId="2D9AD383" w14:textId="77777777" w:rsidR="002911A2" w:rsidRPr="002B3263" w:rsidRDefault="002911A2" w:rsidP="00AD5821">
            <w:pPr>
              <w:rPr>
                <w:rFonts w:ascii="Times New Roman" w:hAnsi="Times New Roman" w:cs="Times New Roman"/>
                <w:bCs/>
                <w:i/>
              </w:rPr>
            </w:pPr>
            <w:r w:rsidRPr="002B3263">
              <w:rPr>
                <w:rFonts w:ascii="Times New Roman" w:hAnsi="Times New Roman"/>
              </w:rPr>
              <w:t>- писать простые связные сообщения на знакомые или интересующие профессиональные темы</w:t>
            </w:r>
          </w:p>
        </w:tc>
        <w:tc>
          <w:tcPr>
            <w:tcW w:w="2471" w:type="dxa"/>
            <w:tcBorders>
              <w:top w:val="single" w:sz="4" w:space="0" w:color="auto"/>
              <w:left w:val="single" w:sz="4" w:space="0" w:color="auto"/>
              <w:bottom w:val="single" w:sz="4" w:space="0" w:color="auto"/>
              <w:right w:val="single" w:sz="4" w:space="0" w:color="auto"/>
            </w:tcBorders>
            <w:shd w:val="clear" w:color="auto" w:fill="auto"/>
          </w:tcPr>
          <w:p w14:paraId="27B1085B" w14:textId="77777777" w:rsidR="002911A2" w:rsidRPr="002B3263" w:rsidRDefault="002911A2" w:rsidP="00AD5821">
            <w:pPr>
              <w:rPr>
                <w:rFonts w:ascii="Times New Roman" w:hAnsi="Times New Roman"/>
              </w:rPr>
            </w:pPr>
            <w:r w:rsidRPr="002B3263">
              <w:rPr>
                <w:rFonts w:ascii="Times New Roman" w:hAnsi="Times New Roman"/>
              </w:rPr>
              <w:t>- правила построения простых и сложных предложений на профессиональные темы</w:t>
            </w:r>
          </w:p>
          <w:p w14:paraId="4D9A54A3" w14:textId="77777777" w:rsidR="002911A2" w:rsidRPr="002B3263" w:rsidRDefault="002911A2" w:rsidP="00AD5821">
            <w:pPr>
              <w:rPr>
                <w:rFonts w:ascii="Times New Roman" w:hAnsi="Times New Roman"/>
              </w:rPr>
            </w:pPr>
            <w:r w:rsidRPr="002B3263">
              <w:rPr>
                <w:rFonts w:ascii="Times New Roman" w:hAnsi="Times New Roman"/>
              </w:rPr>
              <w:t>- основные общеупотребительные глаголы (бытовая и профессиональная лексика)</w:t>
            </w:r>
          </w:p>
          <w:p w14:paraId="34ADD94B" w14:textId="77777777" w:rsidR="002911A2" w:rsidRPr="002B3263" w:rsidRDefault="002911A2" w:rsidP="00AD5821">
            <w:pPr>
              <w:rPr>
                <w:rFonts w:ascii="Times New Roman" w:hAnsi="Times New Roman"/>
              </w:rPr>
            </w:pPr>
            <w:r w:rsidRPr="002B3263">
              <w:rPr>
                <w:rFonts w:ascii="Times New Roman" w:hAnsi="Times New Roman"/>
              </w:rPr>
              <w:t>- лексический минимум, относящийся к описанию предметов, средств и процессов профессиональной деятельности</w:t>
            </w:r>
          </w:p>
          <w:p w14:paraId="0C75D130" w14:textId="77777777" w:rsidR="002911A2" w:rsidRPr="002B3263" w:rsidRDefault="002911A2" w:rsidP="00AD5821">
            <w:pPr>
              <w:rPr>
                <w:rFonts w:ascii="Times New Roman" w:hAnsi="Times New Roman"/>
              </w:rPr>
            </w:pPr>
            <w:r w:rsidRPr="002B3263">
              <w:rPr>
                <w:rFonts w:ascii="Times New Roman" w:hAnsi="Times New Roman"/>
              </w:rPr>
              <w:t>- особенности произношения</w:t>
            </w:r>
          </w:p>
          <w:p w14:paraId="1EE6E818" w14:textId="77777777" w:rsidR="002911A2" w:rsidRPr="002B3263" w:rsidRDefault="002911A2" w:rsidP="00AD5821">
            <w:pPr>
              <w:rPr>
                <w:rFonts w:ascii="Times New Roman" w:hAnsi="Times New Roman"/>
              </w:rPr>
            </w:pPr>
            <w:r w:rsidRPr="002B3263">
              <w:rPr>
                <w:rFonts w:ascii="Times New Roman" w:hAnsi="Times New Roman"/>
              </w:rPr>
              <w:t>- правила чтения текстов профессиональной направленности</w:t>
            </w:r>
          </w:p>
          <w:p w14:paraId="1B62A967" w14:textId="77777777" w:rsidR="002911A2" w:rsidRPr="002B3263" w:rsidRDefault="002911A2" w:rsidP="00AD5821">
            <w:pPr>
              <w:rPr>
                <w:rFonts w:ascii="Times New Roman" w:hAnsi="Times New Roman" w:cs="Times New Roman"/>
                <w:bCs/>
                <w:i/>
              </w:rPr>
            </w:pPr>
          </w:p>
        </w:tc>
        <w:tc>
          <w:tcPr>
            <w:tcW w:w="2406" w:type="dxa"/>
            <w:tcBorders>
              <w:top w:val="single" w:sz="4" w:space="0" w:color="auto"/>
              <w:left w:val="single" w:sz="4" w:space="0" w:color="auto"/>
              <w:bottom w:val="single" w:sz="4" w:space="0" w:color="auto"/>
              <w:right w:val="single" w:sz="4" w:space="0" w:color="auto"/>
            </w:tcBorders>
          </w:tcPr>
          <w:p w14:paraId="33098F3D" w14:textId="77777777" w:rsidR="002911A2" w:rsidRPr="00900FFA" w:rsidRDefault="002911A2" w:rsidP="00AD5821">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2911A2" w14:paraId="3C2A795D" w14:textId="77777777" w:rsidTr="00AD5821">
        <w:trPr>
          <w:trHeight w:val="327"/>
        </w:trPr>
        <w:tc>
          <w:tcPr>
            <w:tcW w:w="2345" w:type="dxa"/>
            <w:tcBorders>
              <w:left w:val="single" w:sz="4" w:space="0" w:color="auto"/>
              <w:right w:val="single" w:sz="4" w:space="0" w:color="auto"/>
            </w:tcBorders>
          </w:tcPr>
          <w:p w14:paraId="0573D9F7" w14:textId="77777777" w:rsidR="002911A2" w:rsidRPr="005B292B" w:rsidRDefault="002911A2" w:rsidP="00AD5821">
            <w:pPr>
              <w:rPr>
                <w:rFonts w:ascii="Times New Roman" w:hAnsi="Times New Roman" w:cs="Times New Roman"/>
                <w:bCs/>
              </w:rPr>
            </w:pPr>
            <w:r w:rsidRPr="005B292B">
              <w:rPr>
                <w:rFonts w:ascii="Times New Roman" w:hAnsi="Times New Roman" w:cs="Times New Roman"/>
                <w:bCs/>
              </w:rPr>
              <w:t>ПК 2.3</w:t>
            </w:r>
            <w:r w:rsidRPr="005B292B">
              <w:rPr>
                <w:rFonts w:ascii="Times New Roman" w:hAnsi="Times New Roman"/>
                <w:iCs/>
                <w:lang w:eastAsia="zh-CN"/>
              </w:rPr>
              <w:t xml:space="preserve"> Контролировать соблюдение персоналом требований охраны труда, промышленной и пожарной безопасности</w:t>
            </w:r>
          </w:p>
          <w:p w14:paraId="487D7EF2" w14:textId="77777777" w:rsidR="002911A2" w:rsidRDefault="002911A2" w:rsidP="00AD5821">
            <w:pPr>
              <w:rPr>
                <w:rFonts w:ascii="Times New Roman" w:hAnsi="Times New Roman" w:cs="Times New Roman"/>
                <w:bCs/>
                <w:sz w:val="24"/>
                <w:szCs w:val="24"/>
              </w:rPr>
            </w:pPr>
          </w:p>
        </w:tc>
        <w:tc>
          <w:tcPr>
            <w:tcW w:w="2406" w:type="dxa"/>
            <w:tcBorders>
              <w:left w:val="single" w:sz="4" w:space="0" w:color="auto"/>
              <w:right w:val="single" w:sz="4" w:space="0" w:color="auto"/>
            </w:tcBorders>
          </w:tcPr>
          <w:p w14:paraId="117BD5D2" w14:textId="77777777" w:rsidR="002911A2" w:rsidRPr="005B292B" w:rsidRDefault="002911A2" w:rsidP="00AD5821">
            <w:pPr>
              <w:widowControl w:val="0"/>
              <w:autoSpaceDE w:val="0"/>
              <w:autoSpaceDN w:val="0"/>
              <w:adjustRightInd w:val="0"/>
              <w:contextualSpacing/>
              <w:rPr>
                <w:rFonts w:ascii="Times New Roman" w:hAnsi="Times New Roman"/>
              </w:rPr>
            </w:pPr>
            <w:r>
              <w:rPr>
                <w:rFonts w:ascii="Times New Roman" w:hAnsi="Times New Roman"/>
              </w:rPr>
              <w:t xml:space="preserve">- </w:t>
            </w:r>
            <w:r w:rsidRPr="005B292B">
              <w:rPr>
                <w:rFonts w:ascii="Times New Roman" w:hAnsi="Times New Roman"/>
              </w:rPr>
              <w:t>вести документации установленного образца по охране труда, соблюдать сроки ее заполнения и условия хранения;</w:t>
            </w:r>
          </w:p>
          <w:p w14:paraId="56C68CD7" w14:textId="77777777" w:rsidR="002911A2" w:rsidRPr="005B292B" w:rsidRDefault="002911A2" w:rsidP="00AD5821">
            <w:pPr>
              <w:widowControl w:val="0"/>
              <w:autoSpaceDE w:val="0"/>
              <w:autoSpaceDN w:val="0"/>
              <w:adjustRightInd w:val="0"/>
              <w:contextualSpacing/>
              <w:rPr>
                <w:rFonts w:ascii="Times New Roman" w:hAnsi="Times New Roman"/>
              </w:rPr>
            </w:pPr>
            <w:r>
              <w:rPr>
                <w:rFonts w:ascii="Times New Roman" w:hAnsi="Times New Roman"/>
              </w:rPr>
              <w:t xml:space="preserve">- </w:t>
            </w:r>
            <w:r w:rsidRPr="005B292B">
              <w:rPr>
                <w:rFonts w:ascii="Times New Roman" w:hAnsi="Times New Roman"/>
              </w:rPr>
              <w:t xml:space="preserve">определять и проводить анализ опасных и вредных факторов на производстве; </w:t>
            </w:r>
          </w:p>
          <w:p w14:paraId="1A15ECC0" w14:textId="77777777" w:rsidR="002911A2" w:rsidRPr="005B292B" w:rsidRDefault="002911A2" w:rsidP="00AD5821">
            <w:pPr>
              <w:widowControl w:val="0"/>
              <w:autoSpaceDE w:val="0"/>
              <w:autoSpaceDN w:val="0"/>
              <w:adjustRightInd w:val="0"/>
              <w:contextualSpacing/>
              <w:rPr>
                <w:rFonts w:ascii="Times New Roman" w:hAnsi="Times New Roman"/>
              </w:rPr>
            </w:pPr>
            <w:r>
              <w:rPr>
                <w:rFonts w:ascii="Times New Roman" w:hAnsi="Times New Roman"/>
              </w:rPr>
              <w:t xml:space="preserve">- </w:t>
            </w:r>
            <w:r w:rsidRPr="005B292B">
              <w:rPr>
                <w:rFonts w:ascii="Times New Roman" w:hAnsi="Times New Roman"/>
              </w:rPr>
              <w:t xml:space="preserve">контролировать </w:t>
            </w:r>
            <w:r w:rsidRPr="005B292B">
              <w:rPr>
                <w:rFonts w:ascii="Times New Roman" w:hAnsi="Times New Roman"/>
              </w:rPr>
              <w:lastRenderedPageBreak/>
              <w:t>соблюдение персоналом правил и норм охраны труда, промышленной и пожарной безопасности, производственной и трудовой дисциплины,</w:t>
            </w:r>
          </w:p>
          <w:p w14:paraId="562830A7" w14:textId="77777777" w:rsidR="002911A2" w:rsidRPr="005B292B" w:rsidRDefault="002911A2" w:rsidP="00AD5821">
            <w:pPr>
              <w:rPr>
                <w:rFonts w:ascii="Times New Roman" w:hAnsi="Times New Roman" w:cs="Times New Roman"/>
                <w:bCs/>
                <w:i/>
              </w:rPr>
            </w:pPr>
            <w:r>
              <w:rPr>
                <w:rFonts w:ascii="Times New Roman" w:hAnsi="Times New Roman"/>
              </w:rPr>
              <w:t xml:space="preserve">- </w:t>
            </w:r>
            <w:r w:rsidRPr="005B292B">
              <w:rPr>
                <w:rFonts w:ascii="Times New Roman" w:hAnsi="Times New Roman"/>
              </w:rPr>
              <w:t>организовывать рабочие места, их техническое оснащение.</w:t>
            </w:r>
          </w:p>
        </w:tc>
        <w:tc>
          <w:tcPr>
            <w:tcW w:w="2471" w:type="dxa"/>
            <w:tcBorders>
              <w:top w:val="single" w:sz="4" w:space="0" w:color="auto"/>
              <w:left w:val="single" w:sz="4" w:space="0" w:color="auto"/>
              <w:bottom w:val="single" w:sz="4" w:space="0" w:color="auto"/>
              <w:right w:val="single" w:sz="4" w:space="0" w:color="auto"/>
            </w:tcBorders>
            <w:shd w:val="clear" w:color="auto" w:fill="auto"/>
          </w:tcPr>
          <w:p w14:paraId="5EDF6BA1" w14:textId="77777777" w:rsidR="002911A2" w:rsidRPr="005B292B" w:rsidRDefault="002911A2" w:rsidP="00AD5821">
            <w:pPr>
              <w:rPr>
                <w:rFonts w:ascii="Times New Roman" w:hAnsi="Times New Roman" w:cs="Times New Roman"/>
                <w:bCs/>
                <w:i/>
              </w:rPr>
            </w:pPr>
            <w:r w:rsidRPr="005B292B">
              <w:rPr>
                <w:rFonts w:ascii="Times New Roman" w:hAnsi="Times New Roman"/>
              </w:rPr>
              <w:lastRenderedPageBreak/>
              <w:t>правила и нормы охраны труда, промышленной и пожарной безопасности, производственной санитарии</w:t>
            </w:r>
          </w:p>
        </w:tc>
        <w:tc>
          <w:tcPr>
            <w:tcW w:w="2406" w:type="dxa"/>
            <w:tcBorders>
              <w:top w:val="single" w:sz="4" w:space="0" w:color="auto"/>
              <w:left w:val="single" w:sz="4" w:space="0" w:color="auto"/>
              <w:bottom w:val="single" w:sz="4" w:space="0" w:color="auto"/>
              <w:right w:val="single" w:sz="4" w:space="0" w:color="auto"/>
            </w:tcBorders>
          </w:tcPr>
          <w:p w14:paraId="3C30EE15" w14:textId="77777777" w:rsidR="002911A2" w:rsidRPr="005B292B" w:rsidRDefault="002911A2" w:rsidP="00AD5821">
            <w:pPr>
              <w:rPr>
                <w:rFonts w:ascii="Times New Roman" w:hAnsi="Times New Roman" w:cs="Times New Roman"/>
                <w:bCs/>
                <w:i/>
              </w:rPr>
            </w:pPr>
            <w:r w:rsidRPr="005B292B">
              <w:rPr>
                <w:rFonts w:ascii="Times New Roman" w:hAnsi="Times New Roman"/>
              </w:rPr>
              <w:t>работы с персоналом в части соблюдения требований охраны труда, промышленной и пожарной безопасности</w:t>
            </w:r>
          </w:p>
        </w:tc>
      </w:tr>
    </w:tbl>
    <w:p w14:paraId="447EC78A" w14:textId="77777777" w:rsidR="002911A2" w:rsidRDefault="002911A2" w:rsidP="002911A2">
      <w:pPr>
        <w:spacing w:after="120"/>
        <w:rPr>
          <w:rFonts w:ascii="Times New Roman" w:hAnsi="Times New Roman" w:cs="Times New Roman"/>
          <w:bCs/>
          <w:sz w:val="24"/>
          <w:szCs w:val="24"/>
        </w:rPr>
      </w:pPr>
    </w:p>
    <w:p w14:paraId="4EB9E268" w14:textId="77777777" w:rsidR="002911A2" w:rsidRPr="00B4006C" w:rsidRDefault="002911A2" w:rsidP="002911A2">
      <w:pPr>
        <w:spacing w:after="120"/>
        <w:ind w:left="360"/>
        <w:rPr>
          <w:rFonts w:ascii="Times New Roman" w:hAnsi="Times New Roman" w:cs="Times New Roman"/>
          <w:b/>
          <w:sz w:val="24"/>
          <w:szCs w:val="24"/>
        </w:rPr>
      </w:pPr>
      <w:r>
        <w:rPr>
          <w:rFonts w:ascii="Times New Roman" w:hAnsi="Times New Roman" w:cs="Times New Roman"/>
          <w:b/>
          <w:sz w:val="24"/>
          <w:szCs w:val="24"/>
        </w:rPr>
        <w:t xml:space="preserve">1.3. </w:t>
      </w:r>
      <w:r w:rsidRPr="00B4006C">
        <w:rPr>
          <w:rFonts w:ascii="Times New Roman" w:hAnsi="Times New Roman" w:cs="Times New Roman"/>
          <w:b/>
          <w:sz w:val="24"/>
          <w:szCs w:val="24"/>
        </w:rPr>
        <w:t>Обоснование часов вариативной части ОПОП-П</w:t>
      </w:r>
    </w:p>
    <w:p w14:paraId="4C2F917D" w14:textId="77777777" w:rsidR="002911A2" w:rsidRPr="00B9365F" w:rsidRDefault="002911A2" w:rsidP="002911A2">
      <w:pPr>
        <w:pStyle w:val="a4"/>
        <w:spacing w:after="120"/>
        <w:rPr>
          <w:rFonts w:ascii="Times New Roman" w:hAnsi="Times New Roman" w:cs="Times New Roman"/>
          <w:b/>
          <w:sz w:val="24"/>
          <w:szCs w:val="24"/>
        </w:rPr>
      </w:pPr>
    </w:p>
    <w:tbl>
      <w:tblPr>
        <w:tblStyle w:val="a3"/>
        <w:tblW w:w="9639" w:type="dxa"/>
        <w:tblInd w:w="-5" w:type="dxa"/>
        <w:tblLook w:val="04A0" w:firstRow="1" w:lastRow="0" w:firstColumn="1" w:lastColumn="0" w:noHBand="0" w:noVBand="1"/>
      </w:tblPr>
      <w:tblGrid>
        <w:gridCol w:w="763"/>
        <w:gridCol w:w="3119"/>
        <w:gridCol w:w="1973"/>
        <w:gridCol w:w="1440"/>
        <w:gridCol w:w="2344"/>
      </w:tblGrid>
      <w:tr w:rsidR="002911A2" w14:paraId="6B6678FD" w14:textId="77777777" w:rsidTr="00AD5821">
        <w:tc>
          <w:tcPr>
            <w:tcW w:w="770" w:type="dxa"/>
          </w:tcPr>
          <w:p w14:paraId="57ED3CDA" w14:textId="77777777" w:rsidR="002911A2" w:rsidRPr="002B4A0C" w:rsidRDefault="002911A2" w:rsidP="00AD5821">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п/п</w:t>
            </w:r>
          </w:p>
        </w:tc>
        <w:tc>
          <w:tcPr>
            <w:tcW w:w="3217" w:type="dxa"/>
          </w:tcPr>
          <w:p w14:paraId="43446C3C" w14:textId="77777777" w:rsidR="002911A2" w:rsidRPr="002B4A0C" w:rsidRDefault="002911A2" w:rsidP="00AD5821">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Дополнительные знания, умения</w:t>
            </w:r>
          </w:p>
        </w:tc>
        <w:tc>
          <w:tcPr>
            <w:tcW w:w="1774" w:type="dxa"/>
          </w:tcPr>
          <w:p w14:paraId="32F908FF" w14:textId="77777777" w:rsidR="002911A2" w:rsidRPr="002B4A0C" w:rsidRDefault="002911A2" w:rsidP="00AD5821">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наименование темы</w:t>
            </w:r>
          </w:p>
        </w:tc>
        <w:tc>
          <w:tcPr>
            <w:tcW w:w="1488" w:type="dxa"/>
          </w:tcPr>
          <w:p w14:paraId="16DAF841" w14:textId="77777777" w:rsidR="002911A2" w:rsidRPr="002B4A0C" w:rsidRDefault="002911A2" w:rsidP="00AD5821">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Объем часов</w:t>
            </w:r>
          </w:p>
        </w:tc>
        <w:tc>
          <w:tcPr>
            <w:tcW w:w="2390" w:type="dxa"/>
          </w:tcPr>
          <w:p w14:paraId="69729261" w14:textId="77777777" w:rsidR="002911A2" w:rsidRPr="002B4A0C" w:rsidRDefault="002911A2" w:rsidP="00AD5821">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Обоснование включения в рабочую программу</w:t>
            </w:r>
          </w:p>
        </w:tc>
      </w:tr>
      <w:tr w:rsidR="002911A2" w14:paraId="735523F4" w14:textId="77777777" w:rsidTr="00AD5821">
        <w:tc>
          <w:tcPr>
            <w:tcW w:w="770" w:type="dxa"/>
          </w:tcPr>
          <w:p w14:paraId="553C7560" w14:textId="77777777" w:rsidR="002911A2" w:rsidRDefault="002911A2" w:rsidP="00AD5821">
            <w:pPr>
              <w:pStyle w:val="a4"/>
              <w:spacing w:after="120"/>
              <w:ind w:left="0"/>
              <w:rPr>
                <w:rFonts w:ascii="Times New Roman" w:hAnsi="Times New Roman" w:cs="Times New Roman"/>
                <w:bCs/>
                <w:sz w:val="24"/>
                <w:szCs w:val="24"/>
              </w:rPr>
            </w:pPr>
          </w:p>
        </w:tc>
        <w:tc>
          <w:tcPr>
            <w:tcW w:w="3217" w:type="dxa"/>
          </w:tcPr>
          <w:p w14:paraId="0B6FBA45" w14:textId="77777777" w:rsidR="002911A2" w:rsidRDefault="002911A2" w:rsidP="00AD5821">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Знания: Правил и обязанностей должностных лиц по охране труда</w:t>
            </w:r>
          </w:p>
          <w:p w14:paraId="5849AD1A" w14:textId="77777777" w:rsidR="002911A2" w:rsidRDefault="002911A2" w:rsidP="00AD5821">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Умения: Планировать мероприятия по охране труда</w:t>
            </w:r>
          </w:p>
        </w:tc>
        <w:tc>
          <w:tcPr>
            <w:tcW w:w="1774" w:type="dxa"/>
          </w:tcPr>
          <w:p w14:paraId="1D829597" w14:textId="77777777" w:rsidR="002911A2" w:rsidRPr="00195175" w:rsidRDefault="002911A2" w:rsidP="00AD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ascii="Times New Roman" w:hAnsi="Times New Roman" w:cs="Times New Roman"/>
              </w:rPr>
            </w:pPr>
            <w:r w:rsidRPr="00195175">
              <w:rPr>
                <w:rFonts w:ascii="Times New Roman" w:hAnsi="Times New Roman" w:cs="Times New Roman"/>
              </w:rPr>
              <w:t>Тема 1.2 Планирование мероприятий по охране труда. Система управления охраной труда на предприятии.</w:t>
            </w:r>
          </w:p>
          <w:p w14:paraId="35B17ED9" w14:textId="77777777" w:rsidR="002911A2" w:rsidRDefault="002911A2" w:rsidP="00AD5821">
            <w:pPr>
              <w:pStyle w:val="a4"/>
              <w:spacing w:after="120"/>
              <w:ind w:left="0"/>
              <w:rPr>
                <w:rFonts w:eastAsia="Calibri"/>
                <w:bCs/>
              </w:rPr>
            </w:pPr>
            <w:r w:rsidRPr="00195175">
              <w:rPr>
                <w:rFonts w:ascii="Times New Roman" w:hAnsi="Times New Roman" w:cs="Times New Roman"/>
              </w:rPr>
              <w:t xml:space="preserve">Правила и обязанности должностных лиц по охране труда, должностные инструкции работников технической службы организации. </w:t>
            </w:r>
            <w:r w:rsidRPr="00195175">
              <w:rPr>
                <w:rFonts w:ascii="Times New Roman" w:eastAsia="Calibri" w:hAnsi="Times New Roman" w:cs="Times New Roman"/>
                <w:bCs/>
              </w:rPr>
              <w:t>Обучение, инструктаж и проверка знаний</w:t>
            </w:r>
            <w:r>
              <w:rPr>
                <w:rFonts w:ascii="Times New Roman" w:eastAsia="Calibri" w:hAnsi="Times New Roman" w:cs="Times New Roman"/>
                <w:bCs/>
              </w:rPr>
              <w:t xml:space="preserve"> </w:t>
            </w:r>
            <w:r w:rsidRPr="00195175">
              <w:rPr>
                <w:rFonts w:ascii="Times New Roman" w:eastAsia="Calibri" w:hAnsi="Times New Roman" w:cs="Times New Roman"/>
                <w:bCs/>
              </w:rPr>
              <w:t>по охране труда. Аттестация рабочих мест по условиям труда и сертификация производственных объектов на соответствие требованиям по охране труда</w:t>
            </w:r>
            <w:r w:rsidRPr="00820381">
              <w:rPr>
                <w:rFonts w:eastAsia="Calibri"/>
                <w:bCs/>
              </w:rPr>
              <w:t>.</w:t>
            </w:r>
          </w:p>
          <w:p w14:paraId="755C1F20" w14:textId="77777777" w:rsidR="002911A2" w:rsidRPr="003652CE" w:rsidRDefault="002911A2" w:rsidP="00AD5821">
            <w:pPr>
              <w:pStyle w:val="a4"/>
              <w:spacing w:after="120"/>
              <w:ind w:left="0"/>
              <w:rPr>
                <w:rFonts w:ascii="Times New Roman" w:hAnsi="Times New Roman" w:cs="Times New Roman"/>
                <w:bCs/>
              </w:rPr>
            </w:pPr>
            <w:r w:rsidRPr="0041502B">
              <w:rPr>
                <w:rFonts w:ascii="Times New Roman" w:hAnsi="Times New Roman" w:cs="Times New Roman"/>
                <w:bCs/>
              </w:rPr>
              <w:t>Тема 2.2</w:t>
            </w:r>
            <w:r w:rsidRPr="003652CE">
              <w:rPr>
                <w:rFonts w:ascii="Times New Roman" w:hAnsi="Times New Roman" w:cs="Times New Roman"/>
                <w:bCs/>
              </w:rPr>
              <w:t xml:space="preserve"> Химические негативные факторы (вредные </w:t>
            </w:r>
            <w:r w:rsidRPr="003652CE">
              <w:rPr>
                <w:rFonts w:ascii="Times New Roman" w:hAnsi="Times New Roman" w:cs="Times New Roman"/>
                <w:bCs/>
              </w:rPr>
              <w:lastRenderedPageBreak/>
              <w:t>вещества) и биологические негативные факторы</w:t>
            </w:r>
          </w:p>
        </w:tc>
        <w:tc>
          <w:tcPr>
            <w:tcW w:w="1488" w:type="dxa"/>
          </w:tcPr>
          <w:p w14:paraId="6A22F5B9" w14:textId="77777777" w:rsidR="002911A2" w:rsidRDefault="002911A2" w:rsidP="00AD5821">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lastRenderedPageBreak/>
              <w:t>7</w:t>
            </w:r>
          </w:p>
        </w:tc>
        <w:tc>
          <w:tcPr>
            <w:tcW w:w="2390" w:type="dxa"/>
          </w:tcPr>
          <w:p w14:paraId="5A39B803" w14:textId="77777777" w:rsidR="002911A2" w:rsidRDefault="002911A2" w:rsidP="00AD5821">
            <w:pPr>
              <w:pStyle w:val="a4"/>
              <w:spacing w:after="120"/>
              <w:ind w:left="0"/>
              <w:rPr>
                <w:rFonts w:ascii="Times New Roman" w:hAnsi="Times New Roman" w:cs="Times New Roman"/>
                <w:bCs/>
                <w:sz w:val="24"/>
                <w:szCs w:val="24"/>
              </w:rPr>
            </w:pPr>
            <w:r>
              <w:rPr>
                <w:rFonts w:ascii="Times New Roman" w:hAnsi="Times New Roman"/>
              </w:rPr>
              <w:t>Введено с целью получения</w:t>
            </w:r>
            <w:r w:rsidRPr="008E1BC8">
              <w:rPr>
                <w:rFonts w:ascii="Times New Roman" w:hAnsi="Times New Roman"/>
              </w:rPr>
              <w:t xml:space="preserve"> будущими специалистами знаний о </w:t>
            </w:r>
            <w:r>
              <w:rPr>
                <w:rFonts w:ascii="Times New Roman" w:hAnsi="Times New Roman"/>
              </w:rPr>
              <w:t>СУОТ, видов инструктажей.</w:t>
            </w:r>
          </w:p>
        </w:tc>
      </w:tr>
      <w:tr w:rsidR="002911A2" w14:paraId="3B5E18D9" w14:textId="77777777" w:rsidTr="00AD5821">
        <w:tc>
          <w:tcPr>
            <w:tcW w:w="770" w:type="dxa"/>
          </w:tcPr>
          <w:p w14:paraId="245131D1" w14:textId="77777777" w:rsidR="002911A2" w:rsidRDefault="002911A2" w:rsidP="00AD5821">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lastRenderedPageBreak/>
              <w:t>2</w:t>
            </w:r>
          </w:p>
        </w:tc>
        <w:tc>
          <w:tcPr>
            <w:tcW w:w="3217" w:type="dxa"/>
          </w:tcPr>
          <w:p w14:paraId="59F0E13C" w14:textId="77777777" w:rsidR="002911A2" w:rsidRDefault="002911A2" w:rsidP="00AD5821">
            <w:pPr>
              <w:pStyle w:val="a4"/>
              <w:spacing w:after="120"/>
              <w:ind w:left="0"/>
              <w:rPr>
                <w:rFonts w:ascii="Times New Roman" w:hAnsi="Times New Roman" w:cs="Times New Roman"/>
                <w:bCs/>
                <w:sz w:val="24"/>
                <w:szCs w:val="24"/>
              </w:rPr>
            </w:pPr>
          </w:p>
        </w:tc>
        <w:tc>
          <w:tcPr>
            <w:tcW w:w="1774" w:type="dxa"/>
          </w:tcPr>
          <w:p w14:paraId="08FDB17D" w14:textId="77777777" w:rsidR="002911A2" w:rsidRPr="00195175" w:rsidRDefault="002911A2" w:rsidP="00AD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ascii="Times New Roman" w:hAnsi="Times New Roman" w:cs="Times New Roman"/>
              </w:rPr>
            </w:pPr>
            <w:r w:rsidRPr="0041502B">
              <w:rPr>
                <w:rFonts w:ascii="Times New Roman" w:eastAsia="Calibri" w:hAnsi="Times New Roman" w:cs="Times New Roman"/>
              </w:rPr>
              <w:t>Основные психофизические причины травматизма</w:t>
            </w:r>
            <w:r w:rsidRPr="009A5029">
              <w:rPr>
                <w:rFonts w:ascii="Times New Roman" w:eastAsia="Calibri" w:hAnsi="Times New Roman" w:cs="Times New Roman"/>
                <w:sz w:val="24"/>
                <w:szCs w:val="24"/>
              </w:rPr>
              <w:t>.</w:t>
            </w:r>
          </w:p>
        </w:tc>
        <w:tc>
          <w:tcPr>
            <w:tcW w:w="1488" w:type="dxa"/>
          </w:tcPr>
          <w:p w14:paraId="078EB11A" w14:textId="77777777" w:rsidR="002911A2" w:rsidRDefault="002911A2" w:rsidP="00AD5821">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2</w:t>
            </w:r>
          </w:p>
        </w:tc>
        <w:tc>
          <w:tcPr>
            <w:tcW w:w="2390" w:type="dxa"/>
          </w:tcPr>
          <w:p w14:paraId="082CD7C3" w14:textId="77777777" w:rsidR="002911A2" w:rsidRDefault="002911A2" w:rsidP="00AD5821">
            <w:pPr>
              <w:pStyle w:val="a4"/>
              <w:spacing w:after="120"/>
              <w:ind w:left="0"/>
              <w:rPr>
                <w:rFonts w:ascii="Times New Roman" w:hAnsi="Times New Roman" w:cs="Times New Roman"/>
                <w:bCs/>
                <w:sz w:val="24"/>
                <w:szCs w:val="24"/>
              </w:rPr>
            </w:pPr>
            <w:r>
              <w:rPr>
                <w:rFonts w:ascii="Times New Roman" w:hAnsi="Times New Roman"/>
              </w:rPr>
              <w:t>Введено в программу на самостоятельную работу обучающимся</w:t>
            </w:r>
          </w:p>
        </w:tc>
      </w:tr>
    </w:tbl>
    <w:p w14:paraId="23EC21D6" w14:textId="77777777" w:rsidR="002911A2" w:rsidRPr="00711ECC" w:rsidRDefault="002911A2" w:rsidP="002911A2">
      <w:pPr>
        <w:ind w:firstLine="709"/>
        <w:rPr>
          <w:rFonts w:ascii="Times New Roman" w:eastAsia="Times New Roman" w:hAnsi="Times New Roman" w:cs="Times New Roman"/>
          <w:sz w:val="12"/>
          <w:szCs w:val="12"/>
          <w:lang w:eastAsia="ru-RU"/>
        </w:rPr>
      </w:pPr>
    </w:p>
    <w:p w14:paraId="34DAE2E3" w14:textId="77777777" w:rsidR="002911A2" w:rsidRPr="00B115E3" w:rsidRDefault="002911A2" w:rsidP="002911A2">
      <w:pPr>
        <w:pStyle w:val="1f"/>
        <w:rPr>
          <w:rFonts w:ascii="Times New Roman" w:hAnsi="Times New Roman"/>
          <w:lang w:val="ru-RU"/>
        </w:rPr>
      </w:pPr>
      <w:bookmarkStart w:id="111" w:name="_Toc167282114"/>
      <w:r w:rsidRPr="00E11160">
        <w:rPr>
          <w:rFonts w:ascii="Times New Roman" w:hAnsi="Times New Roman"/>
        </w:rPr>
        <w:t xml:space="preserve">2. Структура и содержание </w:t>
      </w:r>
      <w:r>
        <w:rPr>
          <w:rFonts w:ascii="Times New Roman" w:hAnsi="Times New Roman"/>
          <w:lang w:val="ru-RU"/>
        </w:rPr>
        <w:t>ДИСЦИПЛИНЫ</w:t>
      </w:r>
      <w:bookmarkEnd w:id="111"/>
    </w:p>
    <w:p w14:paraId="4C3EF7A1" w14:textId="77777777" w:rsidR="002911A2" w:rsidRPr="00E11160" w:rsidRDefault="002911A2" w:rsidP="002911A2">
      <w:pPr>
        <w:pStyle w:val="114"/>
        <w:rPr>
          <w:rFonts w:ascii="Times New Roman" w:hAnsi="Times New Roman"/>
        </w:rPr>
      </w:pPr>
      <w:bookmarkStart w:id="112" w:name="_Toc167282115"/>
      <w:r w:rsidRPr="00E11160">
        <w:rPr>
          <w:rFonts w:ascii="Times New Roman" w:hAnsi="Times New Roman"/>
        </w:rPr>
        <w:t xml:space="preserve">2.1. Трудоемкость освоения </w:t>
      </w:r>
      <w:r>
        <w:rPr>
          <w:rFonts w:ascii="Times New Roman" w:hAnsi="Times New Roman"/>
        </w:rPr>
        <w:t>дисциплины</w:t>
      </w:r>
      <w:bookmarkEnd w:id="112"/>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2"/>
        <w:gridCol w:w="1132"/>
        <w:gridCol w:w="2272"/>
      </w:tblGrid>
      <w:tr w:rsidR="002911A2" w:rsidRPr="00257255" w14:paraId="7ABCD60E" w14:textId="77777777" w:rsidTr="00AD5821">
        <w:trPr>
          <w:trHeight w:val="23"/>
        </w:trPr>
        <w:tc>
          <w:tcPr>
            <w:tcW w:w="3259" w:type="pct"/>
            <w:vAlign w:val="center"/>
          </w:tcPr>
          <w:p w14:paraId="26AEBB2C" w14:textId="77777777" w:rsidR="002911A2" w:rsidRPr="00257255" w:rsidRDefault="002911A2" w:rsidP="00AD5821">
            <w:pPr>
              <w:jc w:val="center"/>
              <w:rPr>
                <w:rFonts w:ascii="Times New Roman" w:hAnsi="Times New Roman" w:cs="Times New Roman"/>
                <w:b/>
                <w:sz w:val="24"/>
              </w:rPr>
            </w:pPr>
            <w:r w:rsidRPr="00257255">
              <w:rPr>
                <w:rFonts w:ascii="Times New Roman" w:hAnsi="Times New Roman" w:cs="Times New Roman"/>
                <w:b/>
                <w:sz w:val="24"/>
              </w:rPr>
              <w:t xml:space="preserve">Наименование составных частей </w:t>
            </w:r>
            <w:r>
              <w:rPr>
                <w:rFonts w:ascii="Times New Roman" w:hAnsi="Times New Roman" w:cs="Times New Roman"/>
                <w:b/>
                <w:sz w:val="24"/>
              </w:rPr>
              <w:t>дисциплины</w:t>
            </w:r>
          </w:p>
        </w:tc>
        <w:tc>
          <w:tcPr>
            <w:tcW w:w="579" w:type="pct"/>
            <w:vAlign w:val="center"/>
          </w:tcPr>
          <w:p w14:paraId="184F5F1A" w14:textId="77777777" w:rsidR="002911A2" w:rsidRPr="00257255" w:rsidRDefault="002911A2" w:rsidP="00AD5821">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162" w:type="pct"/>
          </w:tcPr>
          <w:p w14:paraId="3800334D" w14:textId="77777777" w:rsidR="002911A2" w:rsidRPr="00257255" w:rsidRDefault="002911A2" w:rsidP="00AD5821">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w:t>
            </w:r>
            <w:r w:rsidRPr="00257255">
              <w:rPr>
                <w:rFonts w:ascii="Times New Roman" w:hAnsi="Times New Roman" w:cs="Times New Roman"/>
                <w:b/>
                <w:sz w:val="24"/>
              </w:rPr>
              <w:t xml:space="preserve"> подготовки</w:t>
            </w:r>
          </w:p>
        </w:tc>
      </w:tr>
      <w:tr w:rsidR="002911A2" w:rsidRPr="00257255" w14:paraId="5B471330" w14:textId="77777777" w:rsidTr="00AD5821">
        <w:trPr>
          <w:trHeight w:val="23"/>
        </w:trPr>
        <w:tc>
          <w:tcPr>
            <w:tcW w:w="3259" w:type="pct"/>
            <w:vAlign w:val="center"/>
          </w:tcPr>
          <w:p w14:paraId="396CC30F" w14:textId="77777777" w:rsidR="002911A2" w:rsidRPr="00257255" w:rsidRDefault="002911A2" w:rsidP="00AD5821">
            <w:pPr>
              <w:jc w:val="both"/>
              <w:rPr>
                <w:rFonts w:ascii="Times New Roman" w:hAnsi="Times New Roman" w:cs="Times New Roman"/>
                <w:bCs/>
                <w:sz w:val="24"/>
                <w:szCs w:val="24"/>
              </w:rPr>
            </w:pPr>
            <w:r>
              <w:rPr>
                <w:rFonts w:ascii="Times New Roman" w:hAnsi="Times New Roman" w:cs="Times New Roman"/>
                <w:bCs/>
                <w:sz w:val="24"/>
                <w:szCs w:val="24"/>
              </w:rPr>
              <w:t xml:space="preserve">Учебные </w:t>
            </w:r>
            <w:r w:rsidRPr="00257255">
              <w:rPr>
                <w:rFonts w:ascii="Times New Roman" w:hAnsi="Times New Roman" w:cs="Times New Roman"/>
                <w:bCs/>
                <w:sz w:val="24"/>
                <w:szCs w:val="24"/>
              </w:rPr>
              <w:t>занятия</w:t>
            </w:r>
            <w:r w:rsidRPr="00B4006C">
              <w:rPr>
                <w:rFonts w:ascii="Times New Roman" w:hAnsi="Times New Roman" w:cs="Times New Roman"/>
                <w:sz w:val="24"/>
                <w:szCs w:val="24"/>
              </w:rPr>
              <w:t>, из них:</w:t>
            </w:r>
          </w:p>
        </w:tc>
        <w:tc>
          <w:tcPr>
            <w:tcW w:w="579" w:type="pct"/>
            <w:vAlign w:val="center"/>
          </w:tcPr>
          <w:p w14:paraId="1C83E68D" w14:textId="77777777" w:rsidR="002911A2" w:rsidRPr="00257255" w:rsidRDefault="002911A2" w:rsidP="00AD5821">
            <w:pPr>
              <w:jc w:val="center"/>
              <w:rPr>
                <w:rFonts w:ascii="Times New Roman" w:hAnsi="Times New Roman" w:cs="Times New Roman"/>
                <w:bCs/>
                <w:sz w:val="24"/>
                <w:szCs w:val="24"/>
              </w:rPr>
            </w:pPr>
            <w:r>
              <w:rPr>
                <w:rFonts w:ascii="Times New Roman" w:hAnsi="Times New Roman" w:cs="Times New Roman"/>
                <w:bCs/>
                <w:sz w:val="24"/>
                <w:szCs w:val="24"/>
              </w:rPr>
              <w:t>56</w:t>
            </w:r>
          </w:p>
        </w:tc>
        <w:tc>
          <w:tcPr>
            <w:tcW w:w="1162" w:type="pct"/>
            <w:vAlign w:val="center"/>
          </w:tcPr>
          <w:p w14:paraId="0B30695F" w14:textId="77777777" w:rsidR="002911A2" w:rsidRPr="00257255" w:rsidRDefault="002911A2" w:rsidP="00AD5821">
            <w:pPr>
              <w:jc w:val="center"/>
              <w:rPr>
                <w:rFonts w:ascii="Times New Roman" w:hAnsi="Times New Roman" w:cs="Times New Roman"/>
                <w:bCs/>
                <w:sz w:val="24"/>
                <w:szCs w:val="24"/>
              </w:rPr>
            </w:pPr>
            <w:r>
              <w:rPr>
                <w:rFonts w:ascii="Times New Roman" w:hAnsi="Times New Roman" w:cs="Times New Roman"/>
                <w:bCs/>
                <w:sz w:val="24"/>
                <w:szCs w:val="24"/>
              </w:rPr>
              <w:t>12</w:t>
            </w:r>
          </w:p>
        </w:tc>
      </w:tr>
      <w:tr w:rsidR="002911A2" w:rsidRPr="00257255" w14:paraId="75DA0B64" w14:textId="77777777" w:rsidTr="00AD5821">
        <w:trPr>
          <w:trHeight w:val="23"/>
        </w:trPr>
        <w:tc>
          <w:tcPr>
            <w:tcW w:w="3259" w:type="pct"/>
            <w:vAlign w:val="center"/>
          </w:tcPr>
          <w:p w14:paraId="50B802AF" w14:textId="77777777" w:rsidR="002911A2" w:rsidRDefault="002911A2" w:rsidP="00AD5821">
            <w:pPr>
              <w:jc w:val="both"/>
              <w:rPr>
                <w:rFonts w:ascii="Times New Roman" w:hAnsi="Times New Roman" w:cs="Times New Roman"/>
                <w:bCs/>
                <w:sz w:val="24"/>
                <w:szCs w:val="24"/>
              </w:rPr>
            </w:pPr>
            <w:r>
              <w:rPr>
                <w:rFonts w:ascii="Times New Roman" w:hAnsi="Times New Roman" w:cs="Times New Roman"/>
                <w:bCs/>
                <w:sz w:val="24"/>
                <w:szCs w:val="24"/>
              </w:rPr>
              <w:t>теоретические</w:t>
            </w:r>
          </w:p>
        </w:tc>
        <w:tc>
          <w:tcPr>
            <w:tcW w:w="579" w:type="pct"/>
            <w:vAlign w:val="center"/>
          </w:tcPr>
          <w:p w14:paraId="3E4BE325" w14:textId="77777777" w:rsidR="002911A2" w:rsidRDefault="002911A2" w:rsidP="00AD5821">
            <w:pPr>
              <w:jc w:val="center"/>
              <w:rPr>
                <w:rFonts w:ascii="Times New Roman" w:hAnsi="Times New Roman" w:cs="Times New Roman"/>
                <w:bCs/>
                <w:sz w:val="24"/>
                <w:szCs w:val="24"/>
              </w:rPr>
            </w:pPr>
            <w:r>
              <w:rPr>
                <w:rFonts w:ascii="Times New Roman" w:hAnsi="Times New Roman" w:cs="Times New Roman"/>
                <w:bCs/>
                <w:sz w:val="24"/>
                <w:szCs w:val="24"/>
              </w:rPr>
              <w:t>44</w:t>
            </w:r>
          </w:p>
        </w:tc>
        <w:tc>
          <w:tcPr>
            <w:tcW w:w="1162" w:type="pct"/>
            <w:vAlign w:val="center"/>
          </w:tcPr>
          <w:p w14:paraId="0055C7AE" w14:textId="77777777" w:rsidR="002911A2" w:rsidRDefault="002911A2" w:rsidP="00AD5821">
            <w:pPr>
              <w:jc w:val="center"/>
              <w:rPr>
                <w:rFonts w:ascii="Times New Roman" w:hAnsi="Times New Roman" w:cs="Times New Roman"/>
                <w:bCs/>
                <w:sz w:val="24"/>
                <w:szCs w:val="24"/>
              </w:rPr>
            </w:pPr>
          </w:p>
        </w:tc>
      </w:tr>
      <w:tr w:rsidR="002911A2" w:rsidRPr="00257255" w14:paraId="2A834F66" w14:textId="77777777" w:rsidTr="00AD5821">
        <w:trPr>
          <w:trHeight w:val="23"/>
        </w:trPr>
        <w:tc>
          <w:tcPr>
            <w:tcW w:w="3259" w:type="pct"/>
            <w:vAlign w:val="center"/>
          </w:tcPr>
          <w:p w14:paraId="48F3E979" w14:textId="77777777" w:rsidR="002911A2" w:rsidRDefault="002911A2" w:rsidP="00AD5821">
            <w:pPr>
              <w:jc w:val="both"/>
              <w:rPr>
                <w:rFonts w:ascii="Times New Roman" w:hAnsi="Times New Roman" w:cs="Times New Roman"/>
                <w:bCs/>
                <w:sz w:val="24"/>
                <w:szCs w:val="24"/>
              </w:rPr>
            </w:pPr>
            <w:r>
              <w:rPr>
                <w:rFonts w:ascii="Times New Roman" w:hAnsi="Times New Roman" w:cs="Times New Roman"/>
                <w:bCs/>
                <w:sz w:val="24"/>
                <w:szCs w:val="24"/>
              </w:rPr>
              <w:t>практические</w:t>
            </w:r>
          </w:p>
        </w:tc>
        <w:tc>
          <w:tcPr>
            <w:tcW w:w="579" w:type="pct"/>
            <w:vAlign w:val="center"/>
          </w:tcPr>
          <w:p w14:paraId="5050AFA2" w14:textId="77777777" w:rsidR="002911A2" w:rsidRDefault="002911A2" w:rsidP="00AD5821">
            <w:pPr>
              <w:jc w:val="center"/>
              <w:rPr>
                <w:rFonts w:ascii="Times New Roman" w:hAnsi="Times New Roman" w:cs="Times New Roman"/>
                <w:bCs/>
                <w:sz w:val="24"/>
                <w:szCs w:val="24"/>
              </w:rPr>
            </w:pPr>
            <w:r>
              <w:rPr>
                <w:rFonts w:ascii="Times New Roman" w:hAnsi="Times New Roman" w:cs="Times New Roman"/>
                <w:bCs/>
                <w:sz w:val="24"/>
                <w:szCs w:val="24"/>
              </w:rPr>
              <w:t>12</w:t>
            </w:r>
          </w:p>
        </w:tc>
        <w:tc>
          <w:tcPr>
            <w:tcW w:w="1162" w:type="pct"/>
            <w:vAlign w:val="center"/>
          </w:tcPr>
          <w:p w14:paraId="426EAA2D" w14:textId="77777777" w:rsidR="002911A2" w:rsidRDefault="002911A2" w:rsidP="00AD5821">
            <w:pPr>
              <w:jc w:val="center"/>
              <w:rPr>
                <w:rFonts w:ascii="Times New Roman" w:hAnsi="Times New Roman" w:cs="Times New Roman"/>
                <w:bCs/>
                <w:sz w:val="24"/>
                <w:szCs w:val="24"/>
              </w:rPr>
            </w:pPr>
            <w:r>
              <w:rPr>
                <w:rFonts w:ascii="Times New Roman" w:hAnsi="Times New Roman" w:cs="Times New Roman"/>
                <w:bCs/>
                <w:sz w:val="24"/>
                <w:szCs w:val="24"/>
              </w:rPr>
              <w:t>12</w:t>
            </w:r>
          </w:p>
        </w:tc>
      </w:tr>
      <w:tr w:rsidR="002911A2" w:rsidRPr="00257255" w14:paraId="52611AC0" w14:textId="77777777" w:rsidTr="00AD5821">
        <w:trPr>
          <w:trHeight w:val="23"/>
        </w:trPr>
        <w:tc>
          <w:tcPr>
            <w:tcW w:w="3259" w:type="pct"/>
            <w:vAlign w:val="center"/>
          </w:tcPr>
          <w:p w14:paraId="0A89C7BC" w14:textId="77777777" w:rsidR="002911A2" w:rsidRPr="00257255" w:rsidRDefault="002911A2" w:rsidP="00AD5821">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579" w:type="pct"/>
            <w:vAlign w:val="center"/>
          </w:tcPr>
          <w:p w14:paraId="62C03C4E" w14:textId="77777777" w:rsidR="002911A2" w:rsidRPr="00257255" w:rsidRDefault="002911A2" w:rsidP="00AD5821">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1162" w:type="pct"/>
            <w:vAlign w:val="center"/>
          </w:tcPr>
          <w:p w14:paraId="03D66158" w14:textId="77777777" w:rsidR="002911A2" w:rsidRPr="00257255" w:rsidRDefault="002911A2" w:rsidP="00AD5821">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2911A2" w:rsidRPr="00257255" w14:paraId="753099AB" w14:textId="77777777" w:rsidTr="00AD5821">
        <w:trPr>
          <w:trHeight w:val="23"/>
        </w:trPr>
        <w:tc>
          <w:tcPr>
            <w:tcW w:w="3259" w:type="pct"/>
            <w:vAlign w:val="center"/>
          </w:tcPr>
          <w:p w14:paraId="724C10E9" w14:textId="77777777" w:rsidR="002911A2" w:rsidRPr="00257255" w:rsidRDefault="002911A2" w:rsidP="00AD5821">
            <w:pPr>
              <w:jc w:val="both"/>
              <w:rPr>
                <w:rFonts w:ascii="Times New Roman" w:hAnsi="Times New Roman" w:cs="Times New Roman"/>
                <w:bCs/>
                <w:sz w:val="24"/>
                <w:szCs w:val="24"/>
              </w:rPr>
            </w:pPr>
            <w:r w:rsidRPr="00257255">
              <w:rPr>
                <w:rFonts w:ascii="Times New Roman" w:hAnsi="Times New Roman" w:cs="Times New Roman"/>
                <w:bCs/>
                <w:sz w:val="24"/>
                <w:szCs w:val="24"/>
              </w:rPr>
              <w:t xml:space="preserve">Промежуточная аттестация </w:t>
            </w:r>
            <w:r>
              <w:rPr>
                <w:rFonts w:ascii="Times New Roman" w:hAnsi="Times New Roman" w:cs="Times New Roman"/>
                <w:bCs/>
                <w:sz w:val="24"/>
                <w:szCs w:val="24"/>
              </w:rPr>
              <w:t xml:space="preserve">в </w:t>
            </w:r>
            <w:r w:rsidRPr="00B4006C">
              <w:rPr>
                <w:rFonts w:ascii="Times New Roman" w:hAnsi="Times New Roman" w:cs="Times New Roman"/>
                <w:bCs/>
                <w:iCs/>
                <w:sz w:val="24"/>
                <w:szCs w:val="24"/>
              </w:rPr>
              <w:t>форме</w:t>
            </w:r>
            <w:r>
              <w:rPr>
                <w:rFonts w:ascii="Times New Roman" w:hAnsi="Times New Roman" w:cs="Times New Roman"/>
                <w:bCs/>
                <w:iCs/>
                <w:sz w:val="24"/>
                <w:szCs w:val="24"/>
              </w:rPr>
              <w:t xml:space="preserve"> диф.зачета</w:t>
            </w:r>
          </w:p>
        </w:tc>
        <w:tc>
          <w:tcPr>
            <w:tcW w:w="579" w:type="pct"/>
            <w:vAlign w:val="center"/>
          </w:tcPr>
          <w:p w14:paraId="6B31C0B0" w14:textId="77777777" w:rsidR="002911A2" w:rsidRPr="00257255" w:rsidRDefault="002911A2" w:rsidP="00AD5821">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1162" w:type="pct"/>
            <w:vAlign w:val="center"/>
          </w:tcPr>
          <w:p w14:paraId="6EBA1E7D" w14:textId="77777777" w:rsidR="002911A2" w:rsidRPr="00257255" w:rsidRDefault="002911A2" w:rsidP="00AD5821">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2911A2" w:rsidRPr="00257255" w14:paraId="4B27F7DA" w14:textId="77777777" w:rsidTr="00AD5821">
        <w:trPr>
          <w:trHeight w:val="23"/>
        </w:trPr>
        <w:tc>
          <w:tcPr>
            <w:tcW w:w="3259" w:type="pct"/>
            <w:vAlign w:val="center"/>
          </w:tcPr>
          <w:p w14:paraId="6484237D" w14:textId="77777777" w:rsidR="002911A2" w:rsidRPr="00257255" w:rsidRDefault="002911A2" w:rsidP="00AD5821">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579" w:type="pct"/>
            <w:vAlign w:val="center"/>
          </w:tcPr>
          <w:p w14:paraId="3C5261AE" w14:textId="77777777" w:rsidR="002911A2" w:rsidRPr="00257255" w:rsidRDefault="002911A2" w:rsidP="00AD5821">
            <w:pPr>
              <w:jc w:val="center"/>
              <w:rPr>
                <w:rFonts w:ascii="Times New Roman" w:hAnsi="Times New Roman" w:cs="Times New Roman"/>
                <w:b/>
                <w:sz w:val="24"/>
                <w:szCs w:val="24"/>
              </w:rPr>
            </w:pPr>
            <w:r>
              <w:rPr>
                <w:rFonts w:ascii="Times New Roman" w:hAnsi="Times New Roman" w:cs="Times New Roman"/>
                <w:b/>
                <w:sz w:val="24"/>
                <w:szCs w:val="24"/>
              </w:rPr>
              <w:t>60</w:t>
            </w:r>
          </w:p>
        </w:tc>
        <w:tc>
          <w:tcPr>
            <w:tcW w:w="1162" w:type="pct"/>
            <w:vAlign w:val="center"/>
          </w:tcPr>
          <w:p w14:paraId="3F7A1FEF" w14:textId="77777777" w:rsidR="002911A2" w:rsidRPr="00257255" w:rsidRDefault="002911A2" w:rsidP="00AD5821">
            <w:pPr>
              <w:jc w:val="center"/>
              <w:rPr>
                <w:rFonts w:ascii="Times New Roman" w:hAnsi="Times New Roman" w:cs="Times New Roman"/>
                <w:b/>
                <w:sz w:val="24"/>
                <w:szCs w:val="24"/>
              </w:rPr>
            </w:pPr>
            <w:r>
              <w:rPr>
                <w:rFonts w:ascii="Times New Roman" w:hAnsi="Times New Roman" w:cs="Times New Roman"/>
                <w:b/>
                <w:sz w:val="24"/>
                <w:szCs w:val="24"/>
              </w:rPr>
              <w:t>12</w:t>
            </w:r>
          </w:p>
        </w:tc>
      </w:tr>
    </w:tbl>
    <w:p w14:paraId="575C52D7" w14:textId="77777777" w:rsidR="002911A2" w:rsidRDefault="002911A2" w:rsidP="002911A2">
      <w:pPr>
        <w:rPr>
          <w:rFonts w:ascii="Times New Roman" w:eastAsia="Segoe UI" w:hAnsi="Times New Roman" w:cs="Times New Roman"/>
          <w:b/>
          <w:bCs/>
          <w:sz w:val="24"/>
          <w:szCs w:val="24"/>
          <w:lang w:eastAsia="ru-RU"/>
        </w:rPr>
      </w:pPr>
      <w:r>
        <w:rPr>
          <w:rFonts w:ascii="Times New Roman" w:hAnsi="Times New Roman"/>
        </w:rPr>
        <w:br w:type="page"/>
      </w:r>
    </w:p>
    <w:p w14:paraId="0BE2EA7C" w14:textId="77777777" w:rsidR="002911A2" w:rsidRDefault="002911A2" w:rsidP="002911A2">
      <w:pPr>
        <w:pStyle w:val="114"/>
        <w:rPr>
          <w:rFonts w:ascii="Times New Roman" w:hAnsi="Times New Roman"/>
        </w:rPr>
        <w:sectPr w:rsidR="002911A2" w:rsidSect="001604E7">
          <w:headerReference w:type="even" r:id="rId99"/>
          <w:pgSz w:w="11906" w:h="16838"/>
          <w:pgMar w:top="1134" w:right="567" w:bottom="1134" w:left="1701" w:header="709" w:footer="709" w:gutter="0"/>
          <w:cols w:space="708"/>
          <w:docGrid w:linePitch="360"/>
        </w:sectPr>
      </w:pPr>
    </w:p>
    <w:p w14:paraId="1B4A4B80" w14:textId="77777777" w:rsidR="002911A2" w:rsidRPr="00782EFC" w:rsidRDefault="002911A2" w:rsidP="002911A2">
      <w:pPr>
        <w:pStyle w:val="114"/>
        <w:rPr>
          <w:rFonts w:ascii="Times New Roman" w:hAnsi="Times New Roman"/>
        </w:rPr>
      </w:pPr>
      <w:bookmarkStart w:id="113" w:name="_Toc167282116"/>
      <w:r w:rsidRPr="00782EFC">
        <w:rPr>
          <w:rFonts w:ascii="Times New Roman" w:hAnsi="Times New Roman"/>
        </w:rPr>
        <w:lastRenderedPageBreak/>
        <w:t>2.</w:t>
      </w:r>
      <w:r>
        <w:rPr>
          <w:rFonts w:ascii="Times New Roman" w:hAnsi="Times New Roman"/>
        </w:rPr>
        <w:t>2</w:t>
      </w:r>
      <w:r w:rsidRPr="00782EFC">
        <w:rPr>
          <w:rFonts w:ascii="Times New Roman" w:hAnsi="Times New Roman"/>
        </w:rPr>
        <w:t>. </w:t>
      </w:r>
      <w:r>
        <w:rPr>
          <w:rFonts w:ascii="Times New Roman" w:hAnsi="Times New Roman"/>
        </w:rPr>
        <w:t>С</w:t>
      </w:r>
      <w:r w:rsidRPr="00782EFC">
        <w:rPr>
          <w:rFonts w:ascii="Times New Roman" w:hAnsi="Times New Roman"/>
        </w:rPr>
        <w:t xml:space="preserve">одержание </w:t>
      </w:r>
      <w:r>
        <w:rPr>
          <w:rFonts w:ascii="Times New Roman" w:hAnsi="Times New Roman"/>
        </w:rPr>
        <w:t>дисциплины</w:t>
      </w:r>
      <w:bookmarkEnd w:id="113"/>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gridCol w:w="2694"/>
        <w:gridCol w:w="2409"/>
      </w:tblGrid>
      <w:tr w:rsidR="002911A2" w:rsidRPr="00C63897" w14:paraId="0A25A0B8" w14:textId="77777777" w:rsidTr="00AD5821">
        <w:trPr>
          <w:trHeight w:val="903"/>
        </w:trPr>
        <w:tc>
          <w:tcPr>
            <w:tcW w:w="2972" w:type="dxa"/>
            <w:vAlign w:val="center"/>
          </w:tcPr>
          <w:p w14:paraId="0C3F26AC" w14:textId="77777777" w:rsidR="002911A2" w:rsidRPr="009A5029" w:rsidRDefault="002911A2" w:rsidP="00AD5821">
            <w:pPr>
              <w:spacing w:line="276" w:lineRule="auto"/>
              <w:jc w:val="center"/>
              <w:rPr>
                <w:rFonts w:ascii="Times New Roman" w:eastAsia="Times New Roman" w:hAnsi="Times New Roman" w:cs="Times New Roman"/>
                <w:b/>
                <w:sz w:val="24"/>
                <w:szCs w:val="24"/>
                <w:lang w:eastAsia="ru-RU"/>
              </w:rPr>
            </w:pPr>
            <w:r w:rsidRPr="009A5029">
              <w:rPr>
                <w:rFonts w:ascii="Times New Roman" w:eastAsia="Times New Roman" w:hAnsi="Times New Roman" w:cs="Times New Roman"/>
                <w:b/>
                <w:bCs/>
                <w:sz w:val="24"/>
                <w:szCs w:val="24"/>
                <w:lang w:eastAsia="ru-RU"/>
              </w:rPr>
              <w:t>Наименование разделов и тем</w:t>
            </w:r>
          </w:p>
        </w:tc>
        <w:tc>
          <w:tcPr>
            <w:tcW w:w="6662" w:type="dxa"/>
            <w:vAlign w:val="center"/>
          </w:tcPr>
          <w:p w14:paraId="6DBB5EA9" w14:textId="77777777" w:rsidR="002911A2" w:rsidRPr="009A5029" w:rsidRDefault="002911A2" w:rsidP="00AD5821">
            <w:pPr>
              <w:suppressAutoHyphens/>
              <w:jc w:val="center"/>
              <w:rPr>
                <w:rFonts w:ascii="Times New Roman" w:eastAsia="Times New Roman" w:hAnsi="Times New Roman" w:cs="Times New Roman"/>
                <w:b/>
                <w:sz w:val="24"/>
                <w:szCs w:val="24"/>
                <w:lang w:eastAsia="ru-RU"/>
              </w:rPr>
            </w:pPr>
            <w:r w:rsidRPr="009A5029">
              <w:rPr>
                <w:rFonts w:ascii="Times New Roman" w:eastAsia="Times New Roman" w:hAnsi="Times New Roman" w:cs="Times New Roman"/>
                <w:b/>
                <w:bCs/>
                <w:sz w:val="24"/>
                <w:szCs w:val="24"/>
                <w:lang w:eastAsia="ru-RU"/>
              </w:rPr>
              <w:t>Содержание учебного материала, практических и лабораторных занятий</w:t>
            </w:r>
          </w:p>
        </w:tc>
        <w:tc>
          <w:tcPr>
            <w:tcW w:w="2694" w:type="dxa"/>
          </w:tcPr>
          <w:p w14:paraId="482B72DA" w14:textId="77777777" w:rsidR="002911A2" w:rsidRPr="009A5029" w:rsidRDefault="002911A2" w:rsidP="00AD5821">
            <w:pPr>
              <w:suppressAutoHyphens/>
              <w:jc w:val="center"/>
              <w:rPr>
                <w:rFonts w:ascii="Times New Roman" w:eastAsia="Times New Roman" w:hAnsi="Times New Roman" w:cs="Times New Roman"/>
                <w:b/>
                <w:bCs/>
                <w:sz w:val="24"/>
                <w:szCs w:val="24"/>
                <w:lang w:eastAsia="ru-RU"/>
              </w:rPr>
            </w:pPr>
            <w:r w:rsidRPr="009A5029">
              <w:rPr>
                <w:rFonts w:ascii="Times New Roman" w:hAnsi="Times New Roman"/>
                <w:b/>
                <w:bCs/>
                <w:sz w:val="24"/>
                <w:szCs w:val="24"/>
              </w:rPr>
              <w:t xml:space="preserve">Объем, ак. ч. / </w:t>
            </w:r>
            <w:r w:rsidRPr="009A5029">
              <w:rPr>
                <w:rFonts w:ascii="Times New Roman" w:hAnsi="Times New Roman"/>
                <w:b/>
                <w:bCs/>
                <w:sz w:val="24"/>
                <w:szCs w:val="24"/>
              </w:rPr>
              <w:br/>
              <w:t xml:space="preserve">в том числе </w:t>
            </w:r>
            <w:r w:rsidRPr="009A5029">
              <w:rPr>
                <w:rFonts w:ascii="Times New Roman" w:hAnsi="Times New Roman"/>
                <w:b/>
                <w:bCs/>
                <w:sz w:val="24"/>
                <w:szCs w:val="24"/>
              </w:rPr>
              <w:br/>
              <w:t xml:space="preserve">в форме практической подготовки, </w:t>
            </w:r>
            <w:r w:rsidRPr="009A5029">
              <w:rPr>
                <w:rFonts w:ascii="Times New Roman" w:hAnsi="Times New Roman"/>
                <w:b/>
                <w:bCs/>
                <w:sz w:val="24"/>
                <w:szCs w:val="24"/>
              </w:rPr>
              <w:br/>
              <w:t>ак. ч.</w:t>
            </w:r>
          </w:p>
        </w:tc>
        <w:tc>
          <w:tcPr>
            <w:tcW w:w="2409" w:type="dxa"/>
          </w:tcPr>
          <w:p w14:paraId="45E1FFF8" w14:textId="77777777" w:rsidR="002911A2" w:rsidRPr="009A5029" w:rsidRDefault="002911A2" w:rsidP="00AD5821">
            <w:pPr>
              <w:suppressAutoHyphens/>
              <w:jc w:val="center"/>
              <w:rPr>
                <w:rFonts w:ascii="Times New Roman" w:eastAsia="Times New Roman" w:hAnsi="Times New Roman" w:cs="Times New Roman"/>
                <w:b/>
                <w:bCs/>
                <w:sz w:val="24"/>
                <w:szCs w:val="24"/>
                <w:lang w:eastAsia="ru-RU"/>
              </w:rPr>
            </w:pPr>
            <w:r w:rsidRPr="009A5029">
              <w:rPr>
                <w:rFonts w:ascii="Times New Roman" w:hAnsi="Times New Roman"/>
                <w:b/>
                <w:bCs/>
                <w:sz w:val="24"/>
                <w:szCs w:val="24"/>
              </w:rPr>
              <w:t>Коды компетенций, формированию которых способствует элемент программы</w:t>
            </w:r>
          </w:p>
        </w:tc>
      </w:tr>
      <w:tr w:rsidR="002911A2" w:rsidRPr="00C63897" w14:paraId="2675ED32" w14:textId="77777777" w:rsidTr="00AD5821">
        <w:tc>
          <w:tcPr>
            <w:tcW w:w="9634" w:type="dxa"/>
            <w:gridSpan w:val="2"/>
          </w:tcPr>
          <w:p w14:paraId="60935B3A" w14:textId="77777777" w:rsidR="002911A2" w:rsidRPr="009A5029" w:rsidRDefault="002911A2" w:rsidP="00AD5821">
            <w:pPr>
              <w:rPr>
                <w:rFonts w:ascii="Times New Roman" w:eastAsia="Times New Roman" w:hAnsi="Times New Roman" w:cs="Times New Roman"/>
                <w:i/>
                <w:sz w:val="24"/>
                <w:szCs w:val="24"/>
                <w:lang w:eastAsia="ru-RU"/>
              </w:rPr>
            </w:pPr>
            <w:r w:rsidRPr="009A5029">
              <w:rPr>
                <w:rFonts w:ascii="Times New Roman" w:eastAsia="Calibri" w:hAnsi="Times New Roman" w:cs="Times New Roman"/>
                <w:b/>
                <w:bCs/>
                <w:sz w:val="24"/>
                <w:szCs w:val="24"/>
              </w:rPr>
              <w:t xml:space="preserve">Раздел 1. </w:t>
            </w:r>
            <w:r w:rsidRPr="009A5029">
              <w:rPr>
                <w:rFonts w:ascii="Times New Roman" w:eastAsia="Calibri" w:hAnsi="Times New Roman" w:cs="Times New Roman"/>
                <w:b/>
                <w:sz w:val="24"/>
                <w:szCs w:val="24"/>
              </w:rPr>
              <w:t>Идентификация и воздействие на человека негативных факторов производственной среды</w:t>
            </w:r>
          </w:p>
        </w:tc>
        <w:tc>
          <w:tcPr>
            <w:tcW w:w="2694" w:type="dxa"/>
          </w:tcPr>
          <w:p w14:paraId="101FBC9B"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t>14/2</w:t>
            </w:r>
          </w:p>
        </w:tc>
        <w:tc>
          <w:tcPr>
            <w:tcW w:w="2409" w:type="dxa"/>
          </w:tcPr>
          <w:p w14:paraId="2C933571" w14:textId="77777777" w:rsidR="002911A2" w:rsidRPr="009A5029" w:rsidRDefault="002911A2" w:rsidP="00AD5821">
            <w:pPr>
              <w:rPr>
                <w:rFonts w:ascii="Times New Roman" w:eastAsia="Times New Roman" w:hAnsi="Times New Roman" w:cs="Times New Roman"/>
                <w:b/>
                <w:bCs/>
                <w:sz w:val="24"/>
                <w:szCs w:val="24"/>
                <w:lang w:eastAsia="ru-RU"/>
              </w:rPr>
            </w:pPr>
          </w:p>
        </w:tc>
      </w:tr>
      <w:tr w:rsidR="002911A2" w:rsidRPr="00C63897" w14:paraId="73E073EA" w14:textId="77777777" w:rsidTr="00AD5821">
        <w:tc>
          <w:tcPr>
            <w:tcW w:w="2972" w:type="dxa"/>
            <w:vMerge w:val="restart"/>
          </w:tcPr>
          <w:p w14:paraId="15195309"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Calibri" w:hAnsi="Times New Roman" w:cs="Times New Roman"/>
                <w:b/>
                <w:bCs/>
                <w:sz w:val="24"/>
                <w:szCs w:val="24"/>
              </w:rPr>
              <w:t xml:space="preserve">Тема 1.1. </w:t>
            </w:r>
            <w:r w:rsidRPr="009A5029">
              <w:rPr>
                <w:rFonts w:ascii="Times New Roman" w:eastAsia="Calibri" w:hAnsi="Times New Roman" w:cs="Times New Roman"/>
                <w:bCs/>
                <w:sz w:val="24"/>
                <w:szCs w:val="24"/>
              </w:rPr>
              <w:t>Классификация и номенклатура негативных факторов</w:t>
            </w:r>
          </w:p>
        </w:tc>
        <w:tc>
          <w:tcPr>
            <w:tcW w:w="6662" w:type="dxa"/>
          </w:tcPr>
          <w:p w14:paraId="079338C5" w14:textId="77777777" w:rsidR="002911A2" w:rsidRPr="009A5029" w:rsidRDefault="002911A2" w:rsidP="00AD5821">
            <w:pPr>
              <w:rPr>
                <w:rFonts w:ascii="Times New Roman" w:eastAsia="Times New Roman" w:hAnsi="Times New Roman" w:cs="Times New Roman"/>
                <w:b/>
                <w:sz w:val="24"/>
                <w:szCs w:val="24"/>
                <w:lang w:eastAsia="ru-RU"/>
              </w:rPr>
            </w:pPr>
            <w:r w:rsidRPr="009A5029">
              <w:rPr>
                <w:rFonts w:ascii="Times New Roman" w:eastAsia="Times New Roman" w:hAnsi="Times New Roman" w:cs="Times New Roman"/>
                <w:b/>
                <w:bCs/>
                <w:sz w:val="24"/>
                <w:szCs w:val="24"/>
                <w:lang w:eastAsia="ru-RU"/>
              </w:rPr>
              <w:t xml:space="preserve">Содержание </w:t>
            </w:r>
          </w:p>
        </w:tc>
        <w:tc>
          <w:tcPr>
            <w:tcW w:w="2694" w:type="dxa"/>
          </w:tcPr>
          <w:p w14:paraId="35F58F65"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t>4</w:t>
            </w:r>
          </w:p>
        </w:tc>
        <w:tc>
          <w:tcPr>
            <w:tcW w:w="2409" w:type="dxa"/>
            <w:vMerge w:val="restart"/>
          </w:tcPr>
          <w:p w14:paraId="288AE784" w14:textId="77777777" w:rsidR="002911A2" w:rsidRPr="003652CE" w:rsidRDefault="002911A2" w:rsidP="00AD5821">
            <w:pPr>
              <w:rPr>
                <w:rFonts w:ascii="Times New Roman" w:eastAsia="Times New Roman" w:hAnsi="Times New Roman" w:cs="Times New Roman"/>
                <w:b/>
                <w:bCs/>
                <w:sz w:val="24"/>
                <w:szCs w:val="24"/>
                <w:lang w:eastAsia="ru-RU"/>
              </w:rPr>
            </w:pPr>
            <w:r w:rsidRPr="003652CE">
              <w:rPr>
                <w:rFonts w:ascii="Times New Roman" w:eastAsia="Calibri" w:hAnsi="Times New Roman" w:cs="Times New Roman"/>
                <w:sz w:val="24"/>
                <w:szCs w:val="24"/>
              </w:rPr>
              <w:t>ОК 1, ОК 5, ОК 9</w:t>
            </w:r>
          </w:p>
        </w:tc>
      </w:tr>
      <w:tr w:rsidR="002911A2" w:rsidRPr="00C63897" w14:paraId="7EC57D36" w14:textId="77777777" w:rsidTr="00AD5821">
        <w:trPr>
          <w:trHeight w:val="396"/>
        </w:trPr>
        <w:tc>
          <w:tcPr>
            <w:tcW w:w="2972" w:type="dxa"/>
            <w:vMerge/>
          </w:tcPr>
          <w:p w14:paraId="04CBC45C" w14:textId="77777777" w:rsidR="002911A2" w:rsidRPr="009A5029" w:rsidRDefault="002911A2" w:rsidP="00AD5821">
            <w:pPr>
              <w:rPr>
                <w:rFonts w:ascii="Times New Roman" w:eastAsia="Times New Roman" w:hAnsi="Times New Roman" w:cs="Times New Roman"/>
                <w:b/>
                <w:bCs/>
                <w:sz w:val="24"/>
                <w:szCs w:val="24"/>
                <w:lang w:eastAsia="ru-RU"/>
              </w:rPr>
            </w:pPr>
          </w:p>
        </w:tc>
        <w:tc>
          <w:tcPr>
            <w:tcW w:w="6662" w:type="dxa"/>
          </w:tcPr>
          <w:p w14:paraId="1838A3B7" w14:textId="77777777" w:rsidR="002911A2" w:rsidRPr="009A5029" w:rsidRDefault="002911A2" w:rsidP="00AD5821">
            <w:pPr>
              <w:rPr>
                <w:rFonts w:ascii="Times New Roman" w:eastAsia="Calibri" w:hAnsi="Times New Roman" w:cs="Times New Roman"/>
                <w:sz w:val="24"/>
                <w:szCs w:val="24"/>
              </w:rPr>
            </w:pPr>
            <w:r w:rsidRPr="009A5029">
              <w:rPr>
                <w:rFonts w:ascii="Times New Roman" w:eastAsia="Calibri" w:hAnsi="Times New Roman" w:cs="Times New Roman"/>
                <w:b/>
                <w:bCs/>
                <w:sz w:val="24"/>
                <w:szCs w:val="24"/>
              </w:rPr>
              <w:t xml:space="preserve">1. </w:t>
            </w:r>
            <w:r w:rsidRPr="009A5029">
              <w:rPr>
                <w:rFonts w:ascii="Times New Roman" w:eastAsia="Calibri" w:hAnsi="Times New Roman" w:cs="Times New Roman"/>
                <w:sz w:val="24"/>
                <w:szCs w:val="24"/>
              </w:rPr>
              <w:t xml:space="preserve">Основные стадии идентификации негативных производственных факторов. Классификация опасных и вредных производственных факторов: физические, химические, биологические и психофизиологические. Изучение нормативно-правовых актов по охране труда (в действующей редакции): </w:t>
            </w:r>
          </w:p>
          <w:p w14:paraId="4FED4FFD" w14:textId="77777777" w:rsidR="002911A2" w:rsidRPr="009A5029" w:rsidRDefault="002911A2" w:rsidP="00067D03">
            <w:pPr>
              <w:numPr>
                <w:ilvl w:val="0"/>
                <w:numId w:val="25"/>
              </w:numPr>
              <w:tabs>
                <w:tab w:val="left" w:pos="172"/>
              </w:tabs>
              <w:ind w:left="30" w:firstLine="0"/>
              <w:rPr>
                <w:rFonts w:ascii="Times New Roman" w:eastAsia="Calibri" w:hAnsi="Times New Roman" w:cs="Times New Roman"/>
                <w:sz w:val="24"/>
                <w:szCs w:val="24"/>
              </w:rPr>
            </w:pPr>
            <w:r w:rsidRPr="009A5029">
              <w:rPr>
                <w:rFonts w:ascii="Times New Roman" w:eastAsia="Calibri" w:hAnsi="Times New Roman" w:cs="Times New Roman"/>
                <w:sz w:val="24"/>
                <w:szCs w:val="24"/>
              </w:rPr>
              <w:t xml:space="preserve">ТК РФ;  </w:t>
            </w:r>
          </w:p>
          <w:p w14:paraId="5E2272B4" w14:textId="77777777" w:rsidR="002911A2" w:rsidRPr="009A5029" w:rsidRDefault="002911A2" w:rsidP="00067D03">
            <w:pPr>
              <w:numPr>
                <w:ilvl w:val="0"/>
                <w:numId w:val="25"/>
              </w:numPr>
              <w:tabs>
                <w:tab w:val="left" w:pos="172"/>
              </w:tabs>
              <w:ind w:left="30" w:firstLine="0"/>
              <w:rPr>
                <w:rFonts w:ascii="Times New Roman" w:eastAsia="Calibri" w:hAnsi="Times New Roman" w:cs="Times New Roman"/>
                <w:sz w:val="24"/>
                <w:szCs w:val="24"/>
              </w:rPr>
            </w:pPr>
            <w:r w:rsidRPr="009A5029">
              <w:rPr>
                <w:rFonts w:ascii="Times New Roman" w:eastAsia="Calibri" w:hAnsi="Times New Roman" w:cs="Times New Roman"/>
                <w:sz w:val="24"/>
                <w:szCs w:val="24"/>
              </w:rPr>
              <w:t xml:space="preserve">Постановление Правительства РФ от 24.12.2021 N 2464 "О порядке обучения по охране труда и проверки знания требований охраны труда" (вместе с "Правилами обучения по охране труда и проверки знания требований охраны труда"); </w:t>
            </w:r>
          </w:p>
          <w:p w14:paraId="6A973C67" w14:textId="77777777" w:rsidR="002911A2" w:rsidRPr="009A5029" w:rsidRDefault="002911A2" w:rsidP="00067D03">
            <w:pPr>
              <w:numPr>
                <w:ilvl w:val="0"/>
                <w:numId w:val="25"/>
              </w:numPr>
              <w:tabs>
                <w:tab w:val="left" w:pos="172"/>
              </w:tabs>
              <w:ind w:left="30" w:firstLine="0"/>
              <w:rPr>
                <w:rFonts w:ascii="Times New Roman" w:eastAsia="Calibri" w:hAnsi="Times New Roman" w:cs="Times New Roman"/>
                <w:sz w:val="24"/>
                <w:szCs w:val="24"/>
              </w:rPr>
            </w:pPr>
            <w:r w:rsidRPr="009A5029">
              <w:rPr>
                <w:rFonts w:ascii="Times New Roman" w:eastAsia="Calibri" w:hAnsi="Times New Roman" w:cs="Times New Roman"/>
                <w:sz w:val="24"/>
                <w:szCs w:val="24"/>
              </w:rPr>
              <w:t xml:space="preserve">Федеральный закон "О специальной оценке условий труда" от 28.12.2013 N 426-ФЗ; </w:t>
            </w:r>
          </w:p>
          <w:p w14:paraId="46F53387" w14:textId="77777777" w:rsidR="002911A2" w:rsidRPr="009A5029" w:rsidRDefault="002911A2" w:rsidP="00067D03">
            <w:pPr>
              <w:numPr>
                <w:ilvl w:val="0"/>
                <w:numId w:val="25"/>
              </w:numPr>
              <w:tabs>
                <w:tab w:val="left" w:pos="172"/>
              </w:tabs>
              <w:ind w:left="30" w:firstLine="0"/>
              <w:rPr>
                <w:rFonts w:ascii="Times New Roman" w:eastAsia="Calibri" w:hAnsi="Times New Roman" w:cs="Times New Roman"/>
                <w:sz w:val="24"/>
                <w:szCs w:val="24"/>
              </w:rPr>
            </w:pPr>
            <w:r w:rsidRPr="009A5029">
              <w:rPr>
                <w:rFonts w:ascii="Times New Roman" w:eastAsia="Calibri" w:hAnsi="Times New Roman" w:cs="Times New Roman"/>
                <w:sz w:val="24"/>
                <w:szCs w:val="24"/>
              </w:rPr>
              <w:t xml:space="preserve">Приказ Минтруда России от 29.10.2021 N 776н </w:t>
            </w:r>
          </w:p>
          <w:p w14:paraId="47C6A267" w14:textId="77777777" w:rsidR="002911A2" w:rsidRPr="009A5029" w:rsidRDefault="002911A2" w:rsidP="00067D03">
            <w:pPr>
              <w:numPr>
                <w:ilvl w:val="0"/>
                <w:numId w:val="25"/>
              </w:numPr>
              <w:tabs>
                <w:tab w:val="left" w:pos="172"/>
              </w:tabs>
              <w:ind w:left="30" w:firstLine="0"/>
              <w:rPr>
                <w:rFonts w:ascii="Times New Roman" w:eastAsia="Calibri" w:hAnsi="Times New Roman" w:cs="Times New Roman"/>
                <w:sz w:val="24"/>
                <w:szCs w:val="24"/>
              </w:rPr>
            </w:pPr>
            <w:r w:rsidRPr="009A5029">
              <w:rPr>
                <w:rFonts w:ascii="Times New Roman" w:eastAsia="Calibri" w:hAnsi="Times New Roman" w:cs="Times New Roman"/>
                <w:sz w:val="24"/>
                <w:szCs w:val="24"/>
              </w:rPr>
              <w:t xml:space="preserve">Приказ Минтруда России от 29.10.2021 N 774н </w:t>
            </w:r>
          </w:p>
          <w:p w14:paraId="2A511386" w14:textId="77777777" w:rsidR="002911A2" w:rsidRPr="009A5029" w:rsidRDefault="002911A2" w:rsidP="00067D03">
            <w:pPr>
              <w:numPr>
                <w:ilvl w:val="0"/>
                <w:numId w:val="25"/>
              </w:numPr>
              <w:tabs>
                <w:tab w:val="left" w:pos="172"/>
              </w:tabs>
              <w:ind w:left="30" w:firstLine="0"/>
              <w:rPr>
                <w:rFonts w:ascii="Times New Roman" w:eastAsia="Calibri" w:hAnsi="Times New Roman" w:cs="Times New Roman"/>
                <w:sz w:val="24"/>
                <w:szCs w:val="24"/>
              </w:rPr>
            </w:pPr>
            <w:r w:rsidRPr="009A5029">
              <w:rPr>
                <w:rFonts w:ascii="Times New Roman" w:eastAsia="Calibri" w:hAnsi="Times New Roman" w:cs="Times New Roman"/>
                <w:sz w:val="24"/>
                <w:szCs w:val="24"/>
              </w:rPr>
              <w:t>Приказ Минздрава России от 15.12.2020 N 1331н,</w:t>
            </w:r>
          </w:p>
          <w:p w14:paraId="0366C7D0" w14:textId="77777777" w:rsidR="002911A2" w:rsidRPr="009A5029" w:rsidRDefault="002911A2" w:rsidP="00067D03">
            <w:pPr>
              <w:numPr>
                <w:ilvl w:val="0"/>
                <w:numId w:val="25"/>
              </w:numPr>
              <w:tabs>
                <w:tab w:val="left" w:pos="172"/>
              </w:tabs>
              <w:ind w:left="30" w:firstLine="0"/>
              <w:rPr>
                <w:rFonts w:ascii="Times New Roman" w:eastAsia="Calibri" w:hAnsi="Times New Roman" w:cs="Times New Roman"/>
                <w:sz w:val="24"/>
                <w:szCs w:val="24"/>
              </w:rPr>
            </w:pPr>
            <w:r w:rsidRPr="009A5029">
              <w:rPr>
                <w:rFonts w:ascii="Times New Roman" w:eastAsia="Calibri" w:hAnsi="Times New Roman" w:cs="Times New Roman"/>
                <w:sz w:val="24"/>
                <w:szCs w:val="24"/>
              </w:rPr>
              <w:t xml:space="preserve">Приказ Минздрава России от 28.01.2021 N 29н </w:t>
            </w:r>
          </w:p>
          <w:p w14:paraId="190C18A8" w14:textId="77777777" w:rsidR="002911A2" w:rsidRPr="009A5029" w:rsidRDefault="002911A2" w:rsidP="00067D03">
            <w:pPr>
              <w:numPr>
                <w:ilvl w:val="0"/>
                <w:numId w:val="25"/>
              </w:numPr>
              <w:tabs>
                <w:tab w:val="left" w:pos="172"/>
              </w:tabs>
              <w:ind w:left="30" w:firstLine="0"/>
              <w:rPr>
                <w:rFonts w:ascii="Times New Roman" w:eastAsia="Calibri" w:hAnsi="Times New Roman" w:cs="Times New Roman"/>
                <w:sz w:val="24"/>
                <w:szCs w:val="24"/>
              </w:rPr>
            </w:pPr>
            <w:r w:rsidRPr="009A5029">
              <w:rPr>
                <w:rFonts w:ascii="Times New Roman" w:eastAsia="Calibri" w:hAnsi="Times New Roman" w:cs="Times New Roman"/>
                <w:sz w:val="24"/>
                <w:szCs w:val="24"/>
              </w:rPr>
              <w:t>Приказ Минтруда России N 988н, Минздрава России N 1420н от 31.12.2020</w:t>
            </w:r>
          </w:p>
          <w:p w14:paraId="001AB150" w14:textId="77777777" w:rsidR="002911A2" w:rsidRPr="009A5029" w:rsidRDefault="002911A2" w:rsidP="00067D03">
            <w:pPr>
              <w:numPr>
                <w:ilvl w:val="0"/>
                <w:numId w:val="25"/>
              </w:numPr>
              <w:tabs>
                <w:tab w:val="left" w:pos="172"/>
              </w:tabs>
              <w:ind w:left="30" w:firstLine="0"/>
              <w:rPr>
                <w:rFonts w:ascii="Times New Roman" w:eastAsia="Calibri" w:hAnsi="Times New Roman" w:cs="Times New Roman"/>
                <w:sz w:val="24"/>
                <w:szCs w:val="24"/>
              </w:rPr>
            </w:pPr>
            <w:r w:rsidRPr="009A5029">
              <w:rPr>
                <w:rFonts w:ascii="Times New Roman" w:eastAsia="Calibri" w:hAnsi="Times New Roman" w:cs="Times New Roman"/>
                <w:sz w:val="24"/>
                <w:szCs w:val="24"/>
              </w:rPr>
              <w:t>Приказ Минздрава России от 20.05.2022 N 342н</w:t>
            </w:r>
          </w:p>
          <w:p w14:paraId="1B10FA18" w14:textId="77777777" w:rsidR="002911A2" w:rsidRPr="009A5029" w:rsidRDefault="002911A2" w:rsidP="00AD5821">
            <w:pPr>
              <w:suppressAutoHyphens/>
              <w:jc w:val="both"/>
              <w:rPr>
                <w:rFonts w:ascii="Times New Roman" w:eastAsia="Times New Roman" w:hAnsi="Times New Roman" w:cs="Times New Roman"/>
                <w:sz w:val="24"/>
                <w:szCs w:val="24"/>
                <w:lang w:eastAsia="ru-RU"/>
              </w:rPr>
            </w:pPr>
            <w:r w:rsidRPr="009A5029">
              <w:rPr>
                <w:rFonts w:ascii="Times New Roman" w:eastAsia="Calibri" w:hAnsi="Times New Roman" w:cs="Times New Roman"/>
                <w:sz w:val="24"/>
                <w:szCs w:val="24"/>
              </w:rPr>
              <w:t>Приказ Минздрава России от 30.05.2023 N 266н</w:t>
            </w:r>
          </w:p>
        </w:tc>
        <w:tc>
          <w:tcPr>
            <w:tcW w:w="2694" w:type="dxa"/>
            <w:vAlign w:val="center"/>
          </w:tcPr>
          <w:p w14:paraId="75572EC1" w14:textId="77777777" w:rsidR="002911A2" w:rsidRPr="009A5029" w:rsidRDefault="002911A2" w:rsidP="00AD5821">
            <w:pPr>
              <w:suppressAutoHyphens/>
              <w:jc w:val="both"/>
              <w:rPr>
                <w:rFonts w:ascii="Times New Roman" w:eastAsia="Times New Roman" w:hAnsi="Times New Roman" w:cs="Times New Roman"/>
                <w:sz w:val="24"/>
                <w:szCs w:val="24"/>
                <w:lang w:eastAsia="ru-RU"/>
              </w:rPr>
            </w:pPr>
            <w:r w:rsidRPr="009A5029">
              <w:rPr>
                <w:rFonts w:ascii="Times New Roman" w:eastAsia="Times New Roman" w:hAnsi="Times New Roman" w:cs="Times New Roman"/>
                <w:sz w:val="24"/>
                <w:szCs w:val="24"/>
                <w:lang w:eastAsia="ru-RU"/>
              </w:rPr>
              <w:t>4</w:t>
            </w:r>
          </w:p>
        </w:tc>
        <w:tc>
          <w:tcPr>
            <w:tcW w:w="2409" w:type="dxa"/>
            <w:vMerge/>
          </w:tcPr>
          <w:p w14:paraId="2CA987A5" w14:textId="77777777" w:rsidR="002911A2" w:rsidRPr="009A5029" w:rsidRDefault="002911A2" w:rsidP="00AD5821">
            <w:pPr>
              <w:suppressAutoHyphens/>
              <w:jc w:val="both"/>
              <w:rPr>
                <w:rFonts w:ascii="Times New Roman" w:eastAsia="Times New Roman" w:hAnsi="Times New Roman" w:cs="Times New Roman"/>
                <w:sz w:val="24"/>
                <w:szCs w:val="24"/>
                <w:lang w:eastAsia="ru-RU"/>
              </w:rPr>
            </w:pPr>
          </w:p>
        </w:tc>
      </w:tr>
      <w:tr w:rsidR="002911A2" w:rsidRPr="00C63897" w14:paraId="50C4C85F" w14:textId="77777777" w:rsidTr="00AD5821">
        <w:trPr>
          <w:trHeight w:val="396"/>
        </w:trPr>
        <w:tc>
          <w:tcPr>
            <w:tcW w:w="2972" w:type="dxa"/>
            <w:vMerge/>
          </w:tcPr>
          <w:p w14:paraId="79616A43" w14:textId="77777777" w:rsidR="002911A2" w:rsidRPr="009A5029" w:rsidRDefault="002911A2" w:rsidP="00AD5821">
            <w:pPr>
              <w:rPr>
                <w:rFonts w:ascii="Times New Roman" w:eastAsia="Times New Roman" w:hAnsi="Times New Roman" w:cs="Times New Roman"/>
                <w:b/>
                <w:bCs/>
                <w:sz w:val="24"/>
                <w:szCs w:val="24"/>
                <w:lang w:eastAsia="ru-RU"/>
              </w:rPr>
            </w:pPr>
          </w:p>
        </w:tc>
        <w:tc>
          <w:tcPr>
            <w:tcW w:w="6662" w:type="dxa"/>
          </w:tcPr>
          <w:p w14:paraId="2936910A" w14:textId="77777777" w:rsidR="002911A2" w:rsidRPr="009A5029" w:rsidRDefault="002911A2" w:rsidP="00AD5821">
            <w:pPr>
              <w:rPr>
                <w:rFonts w:ascii="Times New Roman" w:eastAsia="Calibri" w:hAnsi="Times New Roman" w:cs="Times New Roman"/>
                <w:b/>
                <w:bCs/>
                <w:sz w:val="24"/>
                <w:szCs w:val="24"/>
              </w:rPr>
            </w:pPr>
            <w:r w:rsidRPr="009A5029">
              <w:rPr>
                <w:rFonts w:ascii="Times New Roman" w:eastAsia="Times New Roman" w:hAnsi="Times New Roman" w:cs="Times New Roman"/>
                <w:b/>
                <w:bCs/>
                <w:sz w:val="24"/>
                <w:szCs w:val="24"/>
                <w:lang w:eastAsia="ru-RU"/>
              </w:rPr>
              <w:t>В том числе самостоятельная работа обучающихся</w:t>
            </w:r>
          </w:p>
        </w:tc>
        <w:tc>
          <w:tcPr>
            <w:tcW w:w="2694" w:type="dxa"/>
            <w:vAlign w:val="center"/>
          </w:tcPr>
          <w:p w14:paraId="2D66FA7C" w14:textId="77777777" w:rsidR="002911A2" w:rsidRPr="009A5029" w:rsidRDefault="002911A2" w:rsidP="00AD5821">
            <w:pPr>
              <w:suppressAutoHyphens/>
              <w:jc w:val="both"/>
              <w:rPr>
                <w:rFonts w:ascii="Times New Roman" w:eastAsia="Times New Roman" w:hAnsi="Times New Roman" w:cs="Times New Roman"/>
                <w:sz w:val="24"/>
                <w:szCs w:val="24"/>
                <w:lang w:eastAsia="ru-RU"/>
              </w:rPr>
            </w:pPr>
            <w:r w:rsidRPr="009A5029">
              <w:rPr>
                <w:rFonts w:ascii="Times New Roman" w:eastAsia="Times New Roman" w:hAnsi="Times New Roman" w:cs="Times New Roman"/>
                <w:sz w:val="24"/>
                <w:szCs w:val="24"/>
                <w:lang w:eastAsia="ru-RU"/>
              </w:rPr>
              <w:t>-</w:t>
            </w:r>
          </w:p>
        </w:tc>
        <w:tc>
          <w:tcPr>
            <w:tcW w:w="2409" w:type="dxa"/>
          </w:tcPr>
          <w:p w14:paraId="62A43652" w14:textId="77777777" w:rsidR="002911A2" w:rsidRPr="009A5029" w:rsidRDefault="002911A2" w:rsidP="00AD5821">
            <w:pPr>
              <w:suppressAutoHyphens/>
              <w:jc w:val="both"/>
              <w:rPr>
                <w:rFonts w:ascii="Times New Roman" w:eastAsia="Times New Roman" w:hAnsi="Times New Roman" w:cs="Times New Roman"/>
                <w:sz w:val="24"/>
                <w:szCs w:val="24"/>
                <w:lang w:eastAsia="ru-RU"/>
              </w:rPr>
            </w:pPr>
          </w:p>
        </w:tc>
      </w:tr>
      <w:tr w:rsidR="002911A2" w:rsidRPr="00C63897" w14:paraId="16502EBE" w14:textId="77777777" w:rsidTr="00AD5821">
        <w:trPr>
          <w:trHeight w:val="361"/>
        </w:trPr>
        <w:tc>
          <w:tcPr>
            <w:tcW w:w="2972" w:type="dxa"/>
            <w:vMerge w:val="restart"/>
          </w:tcPr>
          <w:p w14:paraId="2847C386"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lastRenderedPageBreak/>
              <w:t xml:space="preserve">Тема 1.2 </w:t>
            </w:r>
          </w:p>
          <w:p w14:paraId="6424AB71"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hAnsi="Times New Roman" w:cs="Times New Roman"/>
                <w:sz w:val="24"/>
                <w:szCs w:val="24"/>
              </w:rPr>
              <w:t>Организация работы по охране труда на предприятии</w:t>
            </w:r>
          </w:p>
        </w:tc>
        <w:tc>
          <w:tcPr>
            <w:tcW w:w="6662" w:type="dxa"/>
            <w:vAlign w:val="bottom"/>
          </w:tcPr>
          <w:p w14:paraId="6DD1FDFE"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t>Содержание</w:t>
            </w:r>
          </w:p>
        </w:tc>
        <w:tc>
          <w:tcPr>
            <w:tcW w:w="2694" w:type="dxa"/>
          </w:tcPr>
          <w:p w14:paraId="2C09E15A"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t>2</w:t>
            </w:r>
          </w:p>
        </w:tc>
        <w:tc>
          <w:tcPr>
            <w:tcW w:w="2409" w:type="dxa"/>
            <w:vMerge w:val="restart"/>
          </w:tcPr>
          <w:p w14:paraId="1216F8B7" w14:textId="77777777" w:rsidR="002911A2" w:rsidRPr="009A5029" w:rsidRDefault="002911A2" w:rsidP="00AD5821">
            <w:pPr>
              <w:rPr>
                <w:rFonts w:ascii="Times New Roman" w:eastAsia="Times New Roman" w:hAnsi="Times New Roman" w:cs="Times New Roman"/>
                <w:b/>
                <w:bCs/>
                <w:sz w:val="24"/>
                <w:szCs w:val="24"/>
                <w:lang w:eastAsia="ru-RU"/>
              </w:rPr>
            </w:pPr>
            <w:r w:rsidRPr="003652CE">
              <w:rPr>
                <w:rFonts w:ascii="Times New Roman" w:eastAsia="Calibri" w:hAnsi="Times New Roman" w:cs="Times New Roman"/>
                <w:sz w:val="24"/>
                <w:szCs w:val="24"/>
              </w:rPr>
              <w:t>ОК 1, ОК 5, ОК 9</w:t>
            </w:r>
          </w:p>
        </w:tc>
      </w:tr>
      <w:tr w:rsidR="002911A2" w:rsidRPr="00C63897" w14:paraId="32703C2D" w14:textId="77777777" w:rsidTr="00AD5821">
        <w:trPr>
          <w:trHeight w:val="361"/>
        </w:trPr>
        <w:tc>
          <w:tcPr>
            <w:tcW w:w="2972" w:type="dxa"/>
            <w:vMerge/>
          </w:tcPr>
          <w:p w14:paraId="1D1DF396" w14:textId="77777777" w:rsidR="002911A2" w:rsidRPr="009A5029" w:rsidRDefault="002911A2" w:rsidP="00AD5821">
            <w:pPr>
              <w:rPr>
                <w:rFonts w:ascii="Times New Roman" w:eastAsia="Times New Roman" w:hAnsi="Times New Roman" w:cs="Times New Roman"/>
                <w:b/>
                <w:bCs/>
                <w:sz w:val="24"/>
                <w:szCs w:val="24"/>
                <w:lang w:eastAsia="ru-RU"/>
              </w:rPr>
            </w:pPr>
          </w:p>
        </w:tc>
        <w:tc>
          <w:tcPr>
            <w:tcW w:w="6662" w:type="dxa"/>
            <w:vAlign w:val="bottom"/>
          </w:tcPr>
          <w:p w14:paraId="21167CB0" w14:textId="77777777" w:rsidR="002911A2" w:rsidRPr="009A5029" w:rsidRDefault="002911A2" w:rsidP="00AD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ascii="Times New Roman" w:hAnsi="Times New Roman" w:cs="Times New Roman"/>
                <w:sz w:val="24"/>
                <w:szCs w:val="24"/>
              </w:rPr>
            </w:pPr>
            <w:r w:rsidRPr="009A5029">
              <w:rPr>
                <w:rFonts w:ascii="Times New Roman" w:hAnsi="Times New Roman" w:cs="Times New Roman"/>
                <w:sz w:val="24"/>
                <w:szCs w:val="24"/>
              </w:rPr>
              <w:t>Планирование мероприятий по охране труда. Система управления охраной труда на предприятии.</w:t>
            </w:r>
          </w:p>
          <w:p w14:paraId="76BA3271" w14:textId="77777777" w:rsidR="002911A2" w:rsidRPr="009A5029" w:rsidRDefault="002911A2" w:rsidP="00AD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4"/>
                <w:szCs w:val="24"/>
                <w:lang w:eastAsia="ru-RU"/>
              </w:rPr>
            </w:pPr>
            <w:r w:rsidRPr="009A5029">
              <w:rPr>
                <w:rFonts w:ascii="Times New Roman" w:hAnsi="Times New Roman" w:cs="Times New Roman"/>
                <w:sz w:val="24"/>
                <w:szCs w:val="24"/>
              </w:rPr>
              <w:t xml:space="preserve">Правила и обязанности должностных лиц по охране труда, должностные инструкции работников технической службы организации. </w:t>
            </w:r>
            <w:r w:rsidRPr="009A5029">
              <w:rPr>
                <w:rFonts w:ascii="Times New Roman" w:eastAsia="Calibri" w:hAnsi="Times New Roman" w:cs="Times New Roman"/>
                <w:bCs/>
                <w:sz w:val="24"/>
                <w:szCs w:val="24"/>
              </w:rPr>
              <w:t>Обучение, инструктаж и проверка знаний по охране труда. Аттестация рабочих мест по условиям труда и сертификация производственных объектов на соответствие требованиям по охране труда.</w:t>
            </w:r>
          </w:p>
        </w:tc>
        <w:tc>
          <w:tcPr>
            <w:tcW w:w="2694" w:type="dxa"/>
          </w:tcPr>
          <w:p w14:paraId="602E1654"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t>2</w:t>
            </w:r>
          </w:p>
        </w:tc>
        <w:tc>
          <w:tcPr>
            <w:tcW w:w="2409" w:type="dxa"/>
            <w:vMerge/>
          </w:tcPr>
          <w:p w14:paraId="631B8954" w14:textId="77777777" w:rsidR="002911A2" w:rsidRPr="009A5029" w:rsidRDefault="002911A2" w:rsidP="00AD5821">
            <w:pPr>
              <w:rPr>
                <w:rFonts w:ascii="Times New Roman" w:eastAsia="Times New Roman" w:hAnsi="Times New Roman" w:cs="Times New Roman"/>
                <w:b/>
                <w:bCs/>
                <w:sz w:val="24"/>
                <w:szCs w:val="24"/>
                <w:lang w:eastAsia="ru-RU"/>
              </w:rPr>
            </w:pPr>
          </w:p>
        </w:tc>
      </w:tr>
      <w:tr w:rsidR="002911A2" w:rsidRPr="00C63897" w14:paraId="119FF6BD" w14:textId="77777777" w:rsidTr="00AD5821">
        <w:trPr>
          <w:trHeight w:val="361"/>
        </w:trPr>
        <w:tc>
          <w:tcPr>
            <w:tcW w:w="2972" w:type="dxa"/>
            <w:vMerge/>
          </w:tcPr>
          <w:p w14:paraId="16C149F7" w14:textId="77777777" w:rsidR="002911A2" w:rsidRPr="009A5029" w:rsidRDefault="002911A2" w:rsidP="00AD5821">
            <w:pPr>
              <w:rPr>
                <w:rFonts w:ascii="Times New Roman" w:eastAsia="Times New Roman" w:hAnsi="Times New Roman" w:cs="Times New Roman"/>
                <w:b/>
                <w:bCs/>
                <w:sz w:val="24"/>
                <w:szCs w:val="24"/>
                <w:lang w:eastAsia="ru-RU"/>
              </w:rPr>
            </w:pPr>
          </w:p>
        </w:tc>
        <w:tc>
          <w:tcPr>
            <w:tcW w:w="6662" w:type="dxa"/>
            <w:vAlign w:val="bottom"/>
          </w:tcPr>
          <w:p w14:paraId="103F4460" w14:textId="77777777" w:rsidR="002911A2" w:rsidRPr="009A5029" w:rsidRDefault="002911A2" w:rsidP="00AD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ascii="Times New Roman" w:hAnsi="Times New Roman" w:cs="Times New Roman"/>
                <w:sz w:val="24"/>
                <w:szCs w:val="24"/>
              </w:rPr>
            </w:pPr>
            <w:r w:rsidRPr="009A5029">
              <w:rPr>
                <w:rFonts w:ascii="Times New Roman" w:eastAsia="Times New Roman" w:hAnsi="Times New Roman" w:cs="Times New Roman"/>
                <w:b/>
                <w:bCs/>
                <w:sz w:val="24"/>
                <w:szCs w:val="24"/>
                <w:lang w:eastAsia="ru-RU"/>
              </w:rPr>
              <w:t>В том числе самостоятельная работа обучающихся</w:t>
            </w:r>
          </w:p>
        </w:tc>
        <w:tc>
          <w:tcPr>
            <w:tcW w:w="2694" w:type="dxa"/>
          </w:tcPr>
          <w:p w14:paraId="662EE0D4"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t>-</w:t>
            </w:r>
          </w:p>
        </w:tc>
        <w:tc>
          <w:tcPr>
            <w:tcW w:w="2409" w:type="dxa"/>
            <w:vMerge/>
          </w:tcPr>
          <w:p w14:paraId="2F740992" w14:textId="77777777" w:rsidR="002911A2" w:rsidRPr="009A5029" w:rsidRDefault="002911A2" w:rsidP="00AD5821">
            <w:pPr>
              <w:rPr>
                <w:rFonts w:ascii="Times New Roman" w:eastAsia="Times New Roman" w:hAnsi="Times New Roman" w:cs="Times New Roman"/>
                <w:b/>
                <w:bCs/>
                <w:sz w:val="24"/>
                <w:szCs w:val="24"/>
                <w:lang w:eastAsia="ru-RU"/>
              </w:rPr>
            </w:pPr>
          </w:p>
        </w:tc>
      </w:tr>
      <w:tr w:rsidR="002911A2" w:rsidRPr="00C63897" w14:paraId="785B425F" w14:textId="77777777" w:rsidTr="00AD5821">
        <w:trPr>
          <w:trHeight w:val="361"/>
        </w:trPr>
        <w:tc>
          <w:tcPr>
            <w:tcW w:w="2972" w:type="dxa"/>
            <w:vMerge w:val="restart"/>
          </w:tcPr>
          <w:p w14:paraId="40C97C30" w14:textId="77777777" w:rsidR="002911A2" w:rsidRPr="009A5029" w:rsidRDefault="002911A2" w:rsidP="00AD5821">
            <w:pPr>
              <w:rPr>
                <w:rFonts w:ascii="Times New Roman" w:eastAsia="Calibri" w:hAnsi="Times New Roman" w:cs="Times New Roman"/>
                <w:b/>
                <w:bCs/>
                <w:sz w:val="24"/>
                <w:szCs w:val="24"/>
              </w:rPr>
            </w:pPr>
            <w:r w:rsidRPr="009A5029">
              <w:rPr>
                <w:rFonts w:ascii="Times New Roman" w:eastAsia="Calibri" w:hAnsi="Times New Roman" w:cs="Times New Roman"/>
                <w:b/>
                <w:bCs/>
                <w:sz w:val="24"/>
                <w:szCs w:val="24"/>
              </w:rPr>
              <w:t xml:space="preserve">Тема 1.3 </w:t>
            </w:r>
          </w:p>
          <w:p w14:paraId="0CAE1AE0"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Calibri" w:hAnsi="Times New Roman" w:cs="Times New Roman"/>
                <w:bCs/>
                <w:sz w:val="24"/>
                <w:szCs w:val="24"/>
              </w:rPr>
              <w:t>Источники и характеристики негативных факторов и их воздействия на человека</w:t>
            </w:r>
          </w:p>
        </w:tc>
        <w:tc>
          <w:tcPr>
            <w:tcW w:w="6662" w:type="dxa"/>
            <w:tcBorders>
              <w:top w:val="single" w:sz="4" w:space="0" w:color="auto"/>
              <w:left w:val="single" w:sz="4" w:space="0" w:color="auto"/>
              <w:bottom w:val="single" w:sz="4" w:space="0" w:color="auto"/>
            </w:tcBorders>
            <w:vAlign w:val="bottom"/>
          </w:tcPr>
          <w:p w14:paraId="0E49CA43"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t xml:space="preserve">Содержание </w:t>
            </w:r>
          </w:p>
        </w:tc>
        <w:tc>
          <w:tcPr>
            <w:tcW w:w="2694" w:type="dxa"/>
          </w:tcPr>
          <w:p w14:paraId="3FE1195F"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t>8</w:t>
            </w:r>
          </w:p>
        </w:tc>
        <w:tc>
          <w:tcPr>
            <w:tcW w:w="2409" w:type="dxa"/>
            <w:vMerge w:val="restart"/>
          </w:tcPr>
          <w:p w14:paraId="399731B8" w14:textId="77777777" w:rsidR="002911A2" w:rsidRPr="009A5029" w:rsidRDefault="002911A2" w:rsidP="00AD5821">
            <w:pPr>
              <w:rPr>
                <w:rFonts w:ascii="Times New Roman" w:eastAsia="Times New Roman" w:hAnsi="Times New Roman" w:cs="Times New Roman"/>
                <w:b/>
                <w:bCs/>
                <w:sz w:val="24"/>
                <w:szCs w:val="24"/>
                <w:lang w:eastAsia="ru-RU"/>
              </w:rPr>
            </w:pPr>
            <w:r w:rsidRPr="003652CE">
              <w:rPr>
                <w:rFonts w:ascii="Times New Roman" w:eastAsia="Calibri" w:hAnsi="Times New Roman" w:cs="Times New Roman"/>
                <w:sz w:val="24"/>
                <w:szCs w:val="24"/>
              </w:rPr>
              <w:t>ОК 1, ОК 5, ОК 9</w:t>
            </w:r>
          </w:p>
        </w:tc>
      </w:tr>
      <w:tr w:rsidR="002911A2" w:rsidRPr="00C63897" w14:paraId="410DD192" w14:textId="77777777" w:rsidTr="00AD5821">
        <w:trPr>
          <w:trHeight w:val="361"/>
        </w:trPr>
        <w:tc>
          <w:tcPr>
            <w:tcW w:w="2972" w:type="dxa"/>
            <w:vMerge/>
          </w:tcPr>
          <w:p w14:paraId="600E313E" w14:textId="77777777" w:rsidR="002911A2" w:rsidRPr="009A5029" w:rsidRDefault="002911A2" w:rsidP="00AD5821">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1B8405BF" w14:textId="77777777" w:rsidR="002911A2" w:rsidRPr="009A5029" w:rsidRDefault="002911A2" w:rsidP="00AD5821">
            <w:pPr>
              <w:rPr>
                <w:rFonts w:ascii="Times New Roman" w:eastAsia="Times New Roman" w:hAnsi="Times New Roman" w:cs="Times New Roman"/>
                <w:sz w:val="24"/>
                <w:szCs w:val="24"/>
                <w:lang w:eastAsia="ru-RU"/>
              </w:rPr>
            </w:pPr>
            <w:r w:rsidRPr="009A5029">
              <w:rPr>
                <w:rFonts w:ascii="Times New Roman" w:eastAsia="Calibri" w:hAnsi="Times New Roman" w:cs="Times New Roman"/>
                <w:b/>
                <w:bCs/>
                <w:sz w:val="24"/>
                <w:szCs w:val="24"/>
              </w:rPr>
              <w:t xml:space="preserve">1. </w:t>
            </w:r>
            <w:r w:rsidRPr="009A5029">
              <w:rPr>
                <w:rFonts w:ascii="Times New Roman" w:eastAsia="Calibri" w:hAnsi="Times New Roman" w:cs="Times New Roman"/>
                <w:sz w:val="24"/>
                <w:szCs w:val="24"/>
              </w:rPr>
              <w:t>Опасные механические факторы: механическое движение и действие технологического оборудования, инструмента, механизмов и машин.</w:t>
            </w:r>
          </w:p>
        </w:tc>
        <w:tc>
          <w:tcPr>
            <w:tcW w:w="2694" w:type="dxa"/>
            <w:vMerge w:val="restart"/>
            <w:vAlign w:val="center"/>
          </w:tcPr>
          <w:p w14:paraId="32DD2B48" w14:textId="77777777" w:rsidR="002911A2" w:rsidRPr="009A5029" w:rsidRDefault="002911A2" w:rsidP="00AD582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409" w:type="dxa"/>
            <w:vMerge/>
          </w:tcPr>
          <w:p w14:paraId="69D23A27" w14:textId="77777777" w:rsidR="002911A2" w:rsidRPr="009A5029" w:rsidRDefault="002911A2" w:rsidP="00AD5821">
            <w:pPr>
              <w:rPr>
                <w:rFonts w:ascii="Times New Roman" w:eastAsia="Times New Roman" w:hAnsi="Times New Roman" w:cs="Times New Roman"/>
                <w:sz w:val="24"/>
                <w:szCs w:val="24"/>
                <w:lang w:eastAsia="ru-RU"/>
              </w:rPr>
            </w:pPr>
          </w:p>
        </w:tc>
      </w:tr>
      <w:tr w:rsidR="002911A2" w:rsidRPr="00C63897" w14:paraId="1EB530ED" w14:textId="77777777" w:rsidTr="00AD5821">
        <w:trPr>
          <w:trHeight w:val="361"/>
        </w:trPr>
        <w:tc>
          <w:tcPr>
            <w:tcW w:w="2972" w:type="dxa"/>
            <w:vMerge/>
          </w:tcPr>
          <w:p w14:paraId="4A2D9AFD" w14:textId="77777777" w:rsidR="002911A2" w:rsidRPr="009A5029" w:rsidRDefault="002911A2" w:rsidP="00AD5821">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529FCAA7" w14:textId="77777777" w:rsidR="002911A2" w:rsidRPr="009A5029" w:rsidRDefault="002911A2" w:rsidP="00AD5821">
            <w:pPr>
              <w:rPr>
                <w:rFonts w:ascii="Times New Roman" w:eastAsia="Calibri" w:hAnsi="Times New Roman" w:cs="Times New Roman"/>
                <w:b/>
                <w:bCs/>
                <w:sz w:val="24"/>
                <w:szCs w:val="24"/>
              </w:rPr>
            </w:pPr>
            <w:r w:rsidRPr="009A5029">
              <w:rPr>
                <w:rFonts w:ascii="Times New Roman" w:eastAsia="Calibri" w:hAnsi="Times New Roman" w:cs="Times New Roman"/>
                <w:b/>
                <w:bCs/>
                <w:sz w:val="24"/>
                <w:szCs w:val="24"/>
              </w:rPr>
              <w:t>2</w:t>
            </w:r>
            <w:r w:rsidRPr="009A5029">
              <w:rPr>
                <w:rFonts w:ascii="Times New Roman" w:eastAsia="Calibri" w:hAnsi="Times New Roman" w:cs="Times New Roman"/>
                <w:sz w:val="24"/>
                <w:szCs w:val="24"/>
              </w:rPr>
              <w:t xml:space="preserve"> Опасные факторы комплексного характера: пожар, взрывоопасность – основные сведения о пожаре и взрыве, категорирование помещений и зданий по степени взрывопожарной опасности</w:t>
            </w:r>
          </w:p>
        </w:tc>
        <w:tc>
          <w:tcPr>
            <w:tcW w:w="2694" w:type="dxa"/>
            <w:vMerge/>
          </w:tcPr>
          <w:p w14:paraId="572E5457" w14:textId="77777777" w:rsidR="002911A2" w:rsidRPr="009A5029" w:rsidRDefault="002911A2" w:rsidP="00AD5821">
            <w:pPr>
              <w:rPr>
                <w:rFonts w:ascii="Times New Roman" w:eastAsia="Times New Roman" w:hAnsi="Times New Roman" w:cs="Times New Roman"/>
                <w:sz w:val="24"/>
                <w:szCs w:val="24"/>
                <w:lang w:eastAsia="ru-RU"/>
              </w:rPr>
            </w:pPr>
          </w:p>
        </w:tc>
        <w:tc>
          <w:tcPr>
            <w:tcW w:w="2409" w:type="dxa"/>
            <w:vMerge/>
          </w:tcPr>
          <w:p w14:paraId="2766681F" w14:textId="77777777" w:rsidR="002911A2" w:rsidRPr="009A5029" w:rsidRDefault="002911A2" w:rsidP="00AD5821">
            <w:pPr>
              <w:rPr>
                <w:rFonts w:ascii="Times New Roman" w:eastAsia="Times New Roman" w:hAnsi="Times New Roman" w:cs="Times New Roman"/>
                <w:sz w:val="24"/>
                <w:szCs w:val="24"/>
                <w:lang w:eastAsia="ru-RU"/>
              </w:rPr>
            </w:pPr>
          </w:p>
        </w:tc>
      </w:tr>
      <w:tr w:rsidR="002911A2" w:rsidRPr="00C63897" w14:paraId="22D483C5" w14:textId="77777777" w:rsidTr="00AD5821">
        <w:trPr>
          <w:trHeight w:val="361"/>
        </w:trPr>
        <w:tc>
          <w:tcPr>
            <w:tcW w:w="2972" w:type="dxa"/>
            <w:vMerge/>
          </w:tcPr>
          <w:p w14:paraId="2822A866" w14:textId="77777777" w:rsidR="002911A2" w:rsidRPr="009A5029" w:rsidRDefault="002911A2" w:rsidP="00AD5821">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54A322A7" w14:textId="77777777" w:rsidR="002911A2" w:rsidRPr="009A5029" w:rsidRDefault="002911A2" w:rsidP="00AD5821">
            <w:pPr>
              <w:rPr>
                <w:rFonts w:ascii="Times New Roman" w:eastAsia="Calibri" w:hAnsi="Times New Roman" w:cs="Times New Roman"/>
                <w:b/>
                <w:bCs/>
                <w:sz w:val="24"/>
                <w:szCs w:val="24"/>
              </w:rPr>
            </w:pPr>
            <w:r w:rsidRPr="009A5029">
              <w:rPr>
                <w:rFonts w:ascii="Times New Roman" w:eastAsia="Calibri" w:hAnsi="Times New Roman" w:cs="Times New Roman"/>
                <w:b/>
                <w:bCs/>
                <w:sz w:val="24"/>
                <w:szCs w:val="24"/>
              </w:rPr>
              <w:t>3</w:t>
            </w:r>
            <w:r w:rsidRPr="009A5029">
              <w:rPr>
                <w:rFonts w:ascii="Times New Roman" w:eastAsia="Calibri" w:hAnsi="Times New Roman" w:cs="Times New Roman"/>
                <w:sz w:val="24"/>
                <w:szCs w:val="24"/>
              </w:rPr>
              <w:t>. Опасные и вредные факторы статического электричества.</w:t>
            </w:r>
          </w:p>
        </w:tc>
        <w:tc>
          <w:tcPr>
            <w:tcW w:w="2694" w:type="dxa"/>
            <w:vMerge/>
          </w:tcPr>
          <w:p w14:paraId="11753318" w14:textId="77777777" w:rsidR="002911A2" w:rsidRPr="009A5029" w:rsidRDefault="002911A2" w:rsidP="00AD5821">
            <w:pPr>
              <w:rPr>
                <w:rFonts w:ascii="Times New Roman" w:eastAsia="Times New Roman" w:hAnsi="Times New Roman" w:cs="Times New Roman"/>
                <w:sz w:val="24"/>
                <w:szCs w:val="24"/>
                <w:lang w:eastAsia="ru-RU"/>
              </w:rPr>
            </w:pPr>
          </w:p>
        </w:tc>
        <w:tc>
          <w:tcPr>
            <w:tcW w:w="2409" w:type="dxa"/>
            <w:vMerge/>
          </w:tcPr>
          <w:p w14:paraId="5835CBB3" w14:textId="77777777" w:rsidR="002911A2" w:rsidRPr="009A5029" w:rsidRDefault="002911A2" w:rsidP="00AD5821">
            <w:pPr>
              <w:rPr>
                <w:rFonts w:ascii="Times New Roman" w:eastAsia="Times New Roman" w:hAnsi="Times New Roman" w:cs="Times New Roman"/>
                <w:sz w:val="24"/>
                <w:szCs w:val="24"/>
                <w:lang w:eastAsia="ru-RU"/>
              </w:rPr>
            </w:pPr>
          </w:p>
        </w:tc>
      </w:tr>
      <w:tr w:rsidR="002911A2" w:rsidRPr="00C63897" w14:paraId="018C38B0" w14:textId="77777777" w:rsidTr="00AD5821">
        <w:trPr>
          <w:trHeight w:val="361"/>
        </w:trPr>
        <w:tc>
          <w:tcPr>
            <w:tcW w:w="2972" w:type="dxa"/>
            <w:vMerge/>
          </w:tcPr>
          <w:p w14:paraId="4DCFEC11" w14:textId="77777777" w:rsidR="002911A2" w:rsidRPr="009A5029" w:rsidRDefault="002911A2" w:rsidP="00AD5821">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3CA0174D"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64AAB79E"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t>2</w:t>
            </w:r>
          </w:p>
        </w:tc>
        <w:tc>
          <w:tcPr>
            <w:tcW w:w="2409" w:type="dxa"/>
            <w:vMerge/>
          </w:tcPr>
          <w:p w14:paraId="04530FA7" w14:textId="77777777" w:rsidR="002911A2" w:rsidRPr="009A5029" w:rsidRDefault="002911A2" w:rsidP="00AD5821">
            <w:pPr>
              <w:rPr>
                <w:rFonts w:ascii="Times New Roman" w:eastAsia="Times New Roman" w:hAnsi="Times New Roman" w:cs="Times New Roman"/>
                <w:b/>
                <w:bCs/>
                <w:sz w:val="24"/>
                <w:szCs w:val="24"/>
                <w:lang w:eastAsia="ru-RU"/>
              </w:rPr>
            </w:pPr>
          </w:p>
        </w:tc>
      </w:tr>
      <w:tr w:rsidR="002911A2" w:rsidRPr="00C63897" w14:paraId="239548E8" w14:textId="77777777" w:rsidTr="00AD5821">
        <w:trPr>
          <w:trHeight w:val="137"/>
        </w:trPr>
        <w:tc>
          <w:tcPr>
            <w:tcW w:w="2972" w:type="dxa"/>
            <w:vMerge/>
          </w:tcPr>
          <w:p w14:paraId="7B676232" w14:textId="77777777" w:rsidR="002911A2" w:rsidRPr="009A5029" w:rsidRDefault="002911A2" w:rsidP="00AD5821">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482F0316" w14:textId="77777777" w:rsidR="002911A2" w:rsidRPr="009A5029" w:rsidRDefault="002911A2" w:rsidP="00AD5821">
            <w:pPr>
              <w:rPr>
                <w:rFonts w:ascii="Times New Roman" w:eastAsia="Times New Roman" w:hAnsi="Times New Roman" w:cs="Times New Roman"/>
                <w:sz w:val="24"/>
                <w:szCs w:val="24"/>
                <w:lang w:eastAsia="ru-RU"/>
              </w:rPr>
            </w:pPr>
            <w:r w:rsidRPr="009A5029">
              <w:rPr>
                <w:rFonts w:ascii="Times New Roman" w:eastAsia="Calibri" w:hAnsi="Times New Roman" w:cs="Times New Roman"/>
                <w:sz w:val="24"/>
                <w:szCs w:val="24"/>
              </w:rPr>
              <w:t>Сравнительный анализ нормативных правовых актов, содержащих требования охраны труда.</w:t>
            </w:r>
            <w:r w:rsidRPr="009A5029">
              <w:rPr>
                <w:rFonts w:ascii="Times New Roman" w:eastAsia="Times New Roman" w:hAnsi="Times New Roman" w:cs="Times New Roman"/>
                <w:sz w:val="24"/>
                <w:szCs w:val="24"/>
                <w:lang w:eastAsia="ru-RU"/>
              </w:rPr>
              <w:t xml:space="preserve"> </w:t>
            </w:r>
          </w:p>
        </w:tc>
        <w:tc>
          <w:tcPr>
            <w:tcW w:w="2694" w:type="dxa"/>
          </w:tcPr>
          <w:p w14:paraId="4E96502A" w14:textId="77777777" w:rsidR="002911A2" w:rsidRPr="009A5029" w:rsidRDefault="002911A2" w:rsidP="00AD5821">
            <w:pPr>
              <w:rPr>
                <w:rFonts w:ascii="Times New Roman" w:eastAsia="Times New Roman" w:hAnsi="Times New Roman" w:cs="Times New Roman"/>
                <w:sz w:val="24"/>
                <w:szCs w:val="24"/>
                <w:lang w:eastAsia="ru-RU"/>
              </w:rPr>
            </w:pPr>
            <w:r w:rsidRPr="009A5029">
              <w:rPr>
                <w:rFonts w:ascii="Times New Roman" w:eastAsia="Times New Roman" w:hAnsi="Times New Roman" w:cs="Times New Roman"/>
                <w:sz w:val="24"/>
                <w:szCs w:val="24"/>
                <w:lang w:eastAsia="ru-RU"/>
              </w:rPr>
              <w:t>2</w:t>
            </w:r>
          </w:p>
        </w:tc>
        <w:tc>
          <w:tcPr>
            <w:tcW w:w="2409" w:type="dxa"/>
            <w:vMerge/>
          </w:tcPr>
          <w:p w14:paraId="778E27AE" w14:textId="77777777" w:rsidR="002911A2" w:rsidRPr="009A5029" w:rsidRDefault="002911A2" w:rsidP="00AD5821">
            <w:pPr>
              <w:rPr>
                <w:rFonts w:ascii="Times New Roman" w:eastAsia="Times New Roman" w:hAnsi="Times New Roman" w:cs="Times New Roman"/>
                <w:sz w:val="24"/>
                <w:szCs w:val="24"/>
                <w:lang w:eastAsia="ru-RU"/>
              </w:rPr>
            </w:pPr>
          </w:p>
        </w:tc>
      </w:tr>
      <w:tr w:rsidR="002911A2" w:rsidRPr="00C63897" w14:paraId="5CF60368" w14:textId="77777777" w:rsidTr="00AD5821">
        <w:trPr>
          <w:trHeight w:val="137"/>
        </w:trPr>
        <w:tc>
          <w:tcPr>
            <w:tcW w:w="2972" w:type="dxa"/>
            <w:vMerge/>
          </w:tcPr>
          <w:p w14:paraId="311AA826" w14:textId="77777777" w:rsidR="002911A2" w:rsidRPr="009A5029" w:rsidRDefault="002911A2" w:rsidP="00AD5821">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66B198A9" w14:textId="77777777" w:rsidR="002911A2" w:rsidRPr="00B4006C" w:rsidRDefault="002911A2" w:rsidP="00AD5821">
            <w:pPr>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t>В том числе самостоятельная работа обучающихся</w:t>
            </w:r>
          </w:p>
        </w:tc>
        <w:tc>
          <w:tcPr>
            <w:tcW w:w="2694" w:type="dxa"/>
          </w:tcPr>
          <w:p w14:paraId="463A89F3" w14:textId="77777777" w:rsidR="002911A2" w:rsidRPr="009A5029" w:rsidRDefault="002911A2" w:rsidP="00AD5821">
            <w:pPr>
              <w:rPr>
                <w:rFonts w:ascii="Times New Roman" w:eastAsia="Times New Roman" w:hAnsi="Times New Roman" w:cs="Times New Roman"/>
                <w:sz w:val="24"/>
                <w:szCs w:val="24"/>
                <w:lang w:eastAsia="ru-RU"/>
              </w:rPr>
            </w:pPr>
            <w:r w:rsidRPr="009A5029">
              <w:rPr>
                <w:rFonts w:ascii="Times New Roman" w:eastAsia="Times New Roman" w:hAnsi="Times New Roman" w:cs="Times New Roman"/>
                <w:sz w:val="24"/>
                <w:szCs w:val="24"/>
                <w:lang w:eastAsia="ru-RU"/>
              </w:rPr>
              <w:t>-</w:t>
            </w:r>
          </w:p>
        </w:tc>
        <w:tc>
          <w:tcPr>
            <w:tcW w:w="2409" w:type="dxa"/>
            <w:vMerge/>
          </w:tcPr>
          <w:p w14:paraId="4ECB0119" w14:textId="77777777" w:rsidR="002911A2" w:rsidRPr="009A5029" w:rsidRDefault="002911A2" w:rsidP="00AD5821">
            <w:pPr>
              <w:rPr>
                <w:rFonts w:ascii="Times New Roman" w:eastAsia="Times New Roman" w:hAnsi="Times New Roman" w:cs="Times New Roman"/>
                <w:sz w:val="24"/>
                <w:szCs w:val="24"/>
                <w:lang w:eastAsia="ru-RU"/>
              </w:rPr>
            </w:pPr>
          </w:p>
        </w:tc>
      </w:tr>
      <w:tr w:rsidR="002911A2" w:rsidRPr="00C63897" w14:paraId="77AB76C9" w14:textId="77777777" w:rsidTr="00AD5821">
        <w:tc>
          <w:tcPr>
            <w:tcW w:w="9634" w:type="dxa"/>
            <w:gridSpan w:val="2"/>
          </w:tcPr>
          <w:p w14:paraId="64ED9920" w14:textId="77777777" w:rsidR="002911A2" w:rsidRPr="009A5029" w:rsidRDefault="002911A2" w:rsidP="00AD5821">
            <w:pPr>
              <w:rPr>
                <w:rFonts w:ascii="Times New Roman" w:eastAsia="Times New Roman" w:hAnsi="Times New Roman" w:cs="Times New Roman"/>
                <w:i/>
                <w:sz w:val="24"/>
                <w:szCs w:val="24"/>
                <w:lang w:eastAsia="ru-RU"/>
              </w:rPr>
            </w:pPr>
            <w:r w:rsidRPr="009A5029">
              <w:rPr>
                <w:rFonts w:ascii="Times New Roman" w:eastAsia="Calibri" w:hAnsi="Times New Roman" w:cs="Times New Roman"/>
                <w:b/>
                <w:bCs/>
                <w:sz w:val="24"/>
                <w:szCs w:val="24"/>
              </w:rPr>
              <w:t xml:space="preserve">Раздел 2. </w:t>
            </w:r>
            <w:r w:rsidRPr="009A5029">
              <w:rPr>
                <w:rFonts w:ascii="Times New Roman" w:eastAsia="Calibri" w:hAnsi="Times New Roman" w:cs="Times New Roman"/>
                <w:b/>
                <w:sz w:val="24"/>
                <w:szCs w:val="24"/>
              </w:rPr>
              <w:t>Защита человека от вредных и опасных производственных факторов</w:t>
            </w:r>
          </w:p>
        </w:tc>
        <w:tc>
          <w:tcPr>
            <w:tcW w:w="2694" w:type="dxa"/>
          </w:tcPr>
          <w:p w14:paraId="0A18537E"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t>14/2</w:t>
            </w:r>
          </w:p>
        </w:tc>
        <w:tc>
          <w:tcPr>
            <w:tcW w:w="2409" w:type="dxa"/>
          </w:tcPr>
          <w:p w14:paraId="6247CDB5" w14:textId="77777777" w:rsidR="002911A2" w:rsidRPr="009A5029" w:rsidRDefault="002911A2" w:rsidP="00AD5821">
            <w:pPr>
              <w:rPr>
                <w:rFonts w:ascii="Times New Roman" w:eastAsia="Times New Roman" w:hAnsi="Times New Roman" w:cs="Times New Roman"/>
                <w:b/>
                <w:bCs/>
                <w:sz w:val="24"/>
                <w:szCs w:val="24"/>
                <w:lang w:eastAsia="ru-RU"/>
              </w:rPr>
            </w:pPr>
          </w:p>
        </w:tc>
      </w:tr>
      <w:tr w:rsidR="002911A2" w:rsidRPr="00C63897" w14:paraId="27FD4469" w14:textId="77777777" w:rsidTr="00AD5821">
        <w:tc>
          <w:tcPr>
            <w:tcW w:w="2972" w:type="dxa"/>
            <w:vMerge w:val="restart"/>
          </w:tcPr>
          <w:p w14:paraId="07F8FBA7" w14:textId="77777777" w:rsidR="002911A2" w:rsidRPr="009A5029" w:rsidRDefault="002911A2" w:rsidP="00AD5821">
            <w:pPr>
              <w:rPr>
                <w:rFonts w:ascii="Times New Roman" w:eastAsia="Calibri" w:hAnsi="Times New Roman" w:cs="Times New Roman"/>
                <w:b/>
                <w:bCs/>
                <w:sz w:val="24"/>
                <w:szCs w:val="24"/>
              </w:rPr>
            </w:pPr>
            <w:r w:rsidRPr="009A5029">
              <w:rPr>
                <w:rFonts w:ascii="Times New Roman" w:eastAsia="Calibri" w:hAnsi="Times New Roman" w:cs="Times New Roman"/>
                <w:b/>
                <w:bCs/>
                <w:sz w:val="24"/>
                <w:szCs w:val="24"/>
              </w:rPr>
              <w:t>Тема 2.1.</w:t>
            </w:r>
          </w:p>
          <w:p w14:paraId="75DAE83E"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Calibri" w:hAnsi="Times New Roman" w:cs="Times New Roman"/>
                <w:bCs/>
                <w:sz w:val="24"/>
                <w:szCs w:val="24"/>
              </w:rPr>
              <w:lastRenderedPageBreak/>
              <w:t>Защита человека от физических негативных факторов</w:t>
            </w:r>
          </w:p>
        </w:tc>
        <w:tc>
          <w:tcPr>
            <w:tcW w:w="6662" w:type="dxa"/>
          </w:tcPr>
          <w:p w14:paraId="6A0C83AA" w14:textId="77777777" w:rsidR="002911A2" w:rsidRPr="009A5029" w:rsidRDefault="002911A2" w:rsidP="00AD5821">
            <w:pPr>
              <w:rPr>
                <w:rFonts w:ascii="Times New Roman" w:eastAsia="Times New Roman" w:hAnsi="Times New Roman" w:cs="Times New Roman"/>
                <w:b/>
                <w:sz w:val="24"/>
                <w:szCs w:val="24"/>
                <w:lang w:eastAsia="ru-RU"/>
              </w:rPr>
            </w:pPr>
            <w:r w:rsidRPr="009A5029">
              <w:rPr>
                <w:rFonts w:ascii="Times New Roman" w:eastAsia="Times New Roman" w:hAnsi="Times New Roman" w:cs="Times New Roman"/>
                <w:b/>
                <w:bCs/>
                <w:sz w:val="24"/>
                <w:szCs w:val="24"/>
                <w:lang w:eastAsia="ru-RU"/>
              </w:rPr>
              <w:lastRenderedPageBreak/>
              <w:t xml:space="preserve">Содержание </w:t>
            </w:r>
          </w:p>
        </w:tc>
        <w:tc>
          <w:tcPr>
            <w:tcW w:w="2694" w:type="dxa"/>
          </w:tcPr>
          <w:p w14:paraId="7D23F562"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t>2</w:t>
            </w:r>
          </w:p>
        </w:tc>
        <w:tc>
          <w:tcPr>
            <w:tcW w:w="2409" w:type="dxa"/>
            <w:vMerge w:val="restart"/>
          </w:tcPr>
          <w:p w14:paraId="6789AEA1" w14:textId="77777777" w:rsidR="002911A2" w:rsidRPr="003652CE" w:rsidRDefault="002911A2" w:rsidP="00AD5821">
            <w:pPr>
              <w:rPr>
                <w:rFonts w:ascii="Times New Roman" w:eastAsia="Times New Roman" w:hAnsi="Times New Roman" w:cs="Times New Roman"/>
                <w:b/>
                <w:bCs/>
                <w:sz w:val="24"/>
                <w:szCs w:val="24"/>
                <w:lang w:eastAsia="ru-RU"/>
              </w:rPr>
            </w:pPr>
            <w:r w:rsidRPr="003652CE">
              <w:rPr>
                <w:rFonts w:ascii="Times New Roman" w:eastAsia="Calibri" w:hAnsi="Times New Roman" w:cs="Times New Roman"/>
                <w:sz w:val="24"/>
                <w:szCs w:val="24"/>
              </w:rPr>
              <w:t xml:space="preserve">ОК 1, ОК 5, ОК 9, ПК 2.3 </w:t>
            </w:r>
            <w:r w:rsidRPr="003652CE">
              <w:rPr>
                <w:rFonts w:ascii="Times New Roman" w:eastAsia="Calibri" w:hAnsi="Times New Roman" w:cs="Times New Roman"/>
                <w:sz w:val="24"/>
                <w:szCs w:val="24"/>
              </w:rPr>
              <w:lastRenderedPageBreak/>
              <w:t>(направленность по выбору)</w:t>
            </w:r>
          </w:p>
        </w:tc>
      </w:tr>
      <w:tr w:rsidR="002911A2" w:rsidRPr="00C63897" w14:paraId="4A656DB2" w14:textId="77777777" w:rsidTr="00AD5821">
        <w:trPr>
          <w:trHeight w:val="396"/>
        </w:trPr>
        <w:tc>
          <w:tcPr>
            <w:tcW w:w="2972" w:type="dxa"/>
            <w:vMerge/>
          </w:tcPr>
          <w:p w14:paraId="3A363587" w14:textId="77777777" w:rsidR="002911A2" w:rsidRPr="009A5029" w:rsidRDefault="002911A2" w:rsidP="00AD5821">
            <w:pPr>
              <w:rPr>
                <w:rFonts w:ascii="Times New Roman" w:eastAsia="Times New Roman" w:hAnsi="Times New Roman" w:cs="Times New Roman"/>
                <w:b/>
                <w:bCs/>
                <w:sz w:val="24"/>
                <w:szCs w:val="24"/>
                <w:lang w:eastAsia="ru-RU"/>
              </w:rPr>
            </w:pPr>
          </w:p>
        </w:tc>
        <w:tc>
          <w:tcPr>
            <w:tcW w:w="6662" w:type="dxa"/>
          </w:tcPr>
          <w:p w14:paraId="4CB05D86" w14:textId="77777777" w:rsidR="002911A2" w:rsidRPr="009A5029" w:rsidRDefault="002911A2" w:rsidP="00AD5821">
            <w:pPr>
              <w:suppressAutoHyphens/>
              <w:jc w:val="both"/>
              <w:rPr>
                <w:rFonts w:ascii="Times New Roman" w:eastAsia="Times New Roman" w:hAnsi="Times New Roman" w:cs="Times New Roman"/>
                <w:sz w:val="24"/>
                <w:szCs w:val="24"/>
                <w:lang w:eastAsia="ru-RU"/>
              </w:rPr>
            </w:pPr>
            <w:r>
              <w:rPr>
                <w:rFonts w:ascii="Times New Roman" w:eastAsia="Calibri" w:hAnsi="Times New Roman" w:cs="Times New Roman"/>
                <w:b/>
                <w:bCs/>
                <w:sz w:val="24"/>
                <w:szCs w:val="24"/>
              </w:rPr>
              <w:t xml:space="preserve">1. </w:t>
            </w:r>
            <w:r w:rsidRPr="009A5029">
              <w:rPr>
                <w:rFonts w:ascii="Times New Roman" w:eastAsia="Calibri" w:hAnsi="Times New Roman" w:cs="Times New Roman"/>
                <w:sz w:val="24"/>
                <w:szCs w:val="24"/>
              </w:rPr>
              <w:t xml:space="preserve">Защита от вибрации, шума, инфра- и ультразвука, от электромагнитных излучений, электрических и магнитных </w:t>
            </w:r>
            <w:r w:rsidRPr="009A5029">
              <w:rPr>
                <w:rFonts w:ascii="Times New Roman" w:eastAsia="Calibri" w:hAnsi="Times New Roman" w:cs="Times New Roman"/>
                <w:sz w:val="24"/>
                <w:szCs w:val="24"/>
              </w:rPr>
              <w:lastRenderedPageBreak/>
              <w:t>полей. Защита от радиации. Электрический ток, методы и средства обеспечения электробезопасности</w:t>
            </w:r>
            <w:r w:rsidRPr="009A5029">
              <w:rPr>
                <w:rFonts w:ascii="Times New Roman" w:eastAsia="Times New Roman" w:hAnsi="Times New Roman" w:cs="Times New Roman"/>
                <w:sz w:val="24"/>
                <w:szCs w:val="24"/>
                <w:lang w:eastAsia="ru-RU"/>
              </w:rPr>
              <w:t xml:space="preserve">. </w:t>
            </w:r>
          </w:p>
        </w:tc>
        <w:tc>
          <w:tcPr>
            <w:tcW w:w="2694" w:type="dxa"/>
          </w:tcPr>
          <w:p w14:paraId="2500C396" w14:textId="77777777" w:rsidR="002911A2" w:rsidRPr="009A5029" w:rsidRDefault="002911A2" w:rsidP="00AD5821">
            <w:pPr>
              <w:suppressAutoHyphens/>
              <w:jc w:val="both"/>
              <w:rPr>
                <w:rFonts w:ascii="Times New Roman" w:eastAsia="Times New Roman" w:hAnsi="Times New Roman" w:cs="Times New Roman"/>
                <w:sz w:val="24"/>
                <w:szCs w:val="24"/>
                <w:lang w:eastAsia="ru-RU"/>
              </w:rPr>
            </w:pPr>
            <w:r w:rsidRPr="009A5029">
              <w:rPr>
                <w:rFonts w:ascii="Times New Roman" w:eastAsia="Times New Roman" w:hAnsi="Times New Roman" w:cs="Times New Roman"/>
                <w:sz w:val="24"/>
                <w:szCs w:val="24"/>
                <w:lang w:eastAsia="ru-RU"/>
              </w:rPr>
              <w:lastRenderedPageBreak/>
              <w:t>2</w:t>
            </w:r>
          </w:p>
        </w:tc>
        <w:tc>
          <w:tcPr>
            <w:tcW w:w="2409" w:type="dxa"/>
            <w:vMerge/>
          </w:tcPr>
          <w:p w14:paraId="295C062B" w14:textId="77777777" w:rsidR="002911A2" w:rsidRPr="009A5029" w:rsidRDefault="002911A2" w:rsidP="00AD5821">
            <w:pPr>
              <w:suppressAutoHyphens/>
              <w:jc w:val="both"/>
              <w:rPr>
                <w:rFonts w:ascii="Times New Roman" w:eastAsia="Times New Roman" w:hAnsi="Times New Roman" w:cs="Times New Roman"/>
                <w:sz w:val="24"/>
                <w:szCs w:val="24"/>
                <w:lang w:eastAsia="ru-RU"/>
              </w:rPr>
            </w:pPr>
          </w:p>
        </w:tc>
      </w:tr>
      <w:tr w:rsidR="002911A2" w:rsidRPr="00C63897" w14:paraId="5FFFE6CE" w14:textId="77777777" w:rsidTr="00AD5821">
        <w:trPr>
          <w:trHeight w:val="361"/>
        </w:trPr>
        <w:tc>
          <w:tcPr>
            <w:tcW w:w="2972" w:type="dxa"/>
            <w:vMerge/>
          </w:tcPr>
          <w:p w14:paraId="302E29D8" w14:textId="77777777" w:rsidR="002911A2" w:rsidRPr="009A5029" w:rsidRDefault="002911A2" w:rsidP="00AD5821">
            <w:pPr>
              <w:rPr>
                <w:rFonts w:ascii="Times New Roman" w:eastAsia="Times New Roman" w:hAnsi="Times New Roman" w:cs="Times New Roman"/>
                <w:b/>
                <w:bCs/>
                <w:sz w:val="24"/>
                <w:szCs w:val="24"/>
                <w:lang w:eastAsia="ru-RU"/>
              </w:rPr>
            </w:pPr>
          </w:p>
        </w:tc>
        <w:tc>
          <w:tcPr>
            <w:tcW w:w="6662" w:type="dxa"/>
            <w:vAlign w:val="bottom"/>
          </w:tcPr>
          <w:p w14:paraId="760817AF" w14:textId="77777777" w:rsidR="002911A2" w:rsidRPr="009A5029" w:rsidRDefault="002911A2" w:rsidP="00AD5821">
            <w:pPr>
              <w:rPr>
                <w:rFonts w:ascii="Times New Roman" w:eastAsia="Times New Roman" w:hAnsi="Times New Roman" w:cs="Times New Roman"/>
                <w:i/>
                <w:sz w:val="24"/>
                <w:szCs w:val="24"/>
                <w:lang w:eastAsia="ru-RU"/>
              </w:rPr>
            </w:pPr>
            <w:r w:rsidRPr="009A5029">
              <w:rPr>
                <w:rFonts w:ascii="Times New Roman" w:eastAsia="Times New Roman" w:hAnsi="Times New Roman" w:cs="Times New Roman"/>
                <w:b/>
                <w:bCs/>
                <w:sz w:val="24"/>
                <w:szCs w:val="24"/>
                <w:lang w:eastAsia="ru-RU"/>
              </w:rPr>
              <w:t>В том числе самостоятельная работа обучающихся</w:t>
            </w:r>
          </w:p>
        </w:tc>
        <w:tc>
          <w:tcPr>
            <w:tcW w:w="2694" w:type="dxa"/>
          </w:tcPr>
          <w:p w14:paraId="2F819B12"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t>-</w:t>
            </w:r>
          </w:p>
        </w:tc>
        <w:tc>
          <w:tcPr>
            <w:tcW w:w="2409" w:type="dxa"/>
            <w:vMerge/>
          </w:tcPr>
          <w:p w14:paraId="1A26DD2E" w14:textId="77777777" w:rsidR="002911A2" w:rsidRPr="009A5029" w:rsidRDefault="002911A2" w:rsidP="00AD5821">
            <w:pPr>
              <w:rPr>
                <w:rFonts w:ascii="Times New Roman" w:eastAsia="Times New Roman" w:hAnsi="Times New Roman" w:cs="Times New Roman"/>
                <w:b/>
                <w:bCs/>
                <w:sz w:val="24"/>
                <w:szCs w:val="24"/>
                <w:lang w:eastAsia="ru-RU"/>
              </w:rPr>
            </w:pPr>
          </w:p>
        </w:tc>
      </w:tr>
      <w:tr w:rsidR="002911A2" w:rsidRPr="00C63897" w14:paraId="1B344894" w14:textId="77777777" w:rsidTr="00AD5821">
        <w:trPr>
          <w:trHeight w:val="361"/>
        </w:trPr>
        <w:tc>
          <w:tcPr>
            <w:tcW w:w="2972" w:type="dxa"/>
            <w:vMerge w:val="restart"/>
          </w:tcPr>
          <w:p w14:paraId="77465668"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hAnsi="Times New Roman" w:cs="Times New Roman"/>
                <w:b/>
                <w:bCs/>
                <w:sz w:val="24"/>
                <w:szCs w:val="24"/>
              </w:rPr>
              <w:t>Тема 2.2</w:t>
            </w:r>
            <w:r w:rsidRPr="009A5029">
              <w:rPr>
                <w:rFonts w:ascii="Times New Roman" w:hAnsi="Times New Roman" w:cs="Times New Roman"/>
                <w:bCs/>
                <w:sz w:val="24"/>
                <w:szCs w:val="24"/>
              </w:rPr>
              <w:t xml:space="preserve"> Защита от химических негативных факторов (вредные вещества) и биологических негативные факторы </w:t>
            </w:r>
          </w:p>
        </w:tc>
        <w:tc>
          <w:tcPr>
            <w:tcW w:w="6662" w:type="dxa"/>
            <w:vAlign w:val="bottom"/>
          </w:tcPr>
          <w:p w14:paraId="606DD15C"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t>Содержание</w:t>
            </w:r>
          </w:p>
        </w:tc>
        <w:tc>
          <w:tcPr>
            <w:tcW w:w="2694" w:type="dxa"/>
          </w:tcPr>
          <w:p w14:paraId="7005A0BE"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t>4</w:t>
            </w:r>
          </w:p>
        </w:tc>
        <w:tc>
          <w:tcPr>
            <w:tcW w:w="2409" w:type="dxa"/>
            <w:vMerge w:val="restart"/>
          </w:tcPr>
          <w:p w14:paraId="22F48F90" w14:textId="77777777" w:rsidR="002911A2" w:rsidRPr="009A5029" w:rsidRDefault="002911A2" w:rsidP="00AD5821">
            <w:pPr>
              <w:rPr>
                <w:rFonts w:ascii="Times New Roman" w:eastAsia="Times New Roman" w:hAnsi="Times New Roman" w:cs="Times New Roman"/>
                <w:b/>
                <w:bCs/>
                <w:sz w:val="24"/>
                <w:szCs w:val="24"/>
                <w:lang w:eastAsia="ru-RU"/>
              </w:rPr>
            </w:pPr>
            <w:r w:rsidRPr="003652CE">
              <w:rPr>
                <w:rFonts w:ascii="Times New Roman" w:eastAsia="Calibri" w:hAnsi="Times New Roman" w:cs="Times New Roman"/>
                <w:sz w:val="24"/>
                <w:szCs w:val="24"/>
              </w:rPr>
              <w:t>ОК 1, ОК 5, ОК 9, ПК 2.3 (направленность по выбору)</w:t>
            </w:r>
          </w:p>
        </w:tc>
      </w:tr>
      <w:tr w:rsidR="002911A2" w:rsidRPr="00C63897" w14:paraId="53E809B8" w14:textId="77777777" w:rsidTr="00AD5821">
        <w:trPr>
          <w:trHeight w:val="361"/>
        </w:trPr>
        <w:tc>
          <w:tcPr>
            <w:tcW w:w="2972" w:type="dxa"/>
            <w:vMerge/>
          </w:tcPr>
          <w:p w14:paraId="3FD11142" w14:textId="77777777" w:rsidR="002911A2" w:rsidRPr="009A5029" w:rsidRDefault="002911A2" w:rsidP="00AD5821">
            <w:pPr>
              <w:rPr>
                <w:rFonts w:ascii="Times New Roman" w:eastAsia="Times New Roman" w:hAnsi="Times New Roman" w:cs="Times New Roman"/>
                <w:b/>
                <w:bCs/>
                <w:sz w:val="24"/>
                <w:szCs w:val="24"/>
                <w:lang w:eastAsia="ru-RU"/>
              </w:rPr>
            </w:pPr>
          </w:p>
        </w:tc>
        <w:tc>
          <w:tcPr>
            <w:tcW w:w="6662" w:type="dxa"/>
            <w:vAlign w:val="bottom"/>
          </w:tcPr>
          <w:p w14:paraId="528FF35B" w14:textId="77777777" w:rsidR="002911A2" w:rsidRPr="009A5029" w:rsidRDefault="002911A2" w:rsidP="00AD5821">
            <w:pPr>
              <w:rPr>
                <w:rFonts w:ascii="Times New Roman" w:hAnsi="Times New Roman" w:cs="Times New Roman"/>
                <w:sz w:val="24"/>
                <w:szCs w:val="24"/>
              </w:rPr>
            </w:pPr>
            <w:r w:rsidRPr="009A5029">
              <w:rPr>
                <w:rFonts w:ascii="Times New Roman" w:hAnsi="Times New Roman" w:cs="Times New Roman"/>
                <w:sz w:val="24"/>
                <w:szCs w:val="24"/>
              </w:rPr>
              <w:t xml:space="preserve">Защита от загрязнения воздушной среды: вентиляция и системы вентиляции, основные методы и средства очистки воздуха от вредных веществ. </w:t>
            </w:r>
          </w:p>
          <w:p w14:paraId="7777D6DA" w14:textId="77777777" w:rsidR="002911A2" w:rsidRPr="009A5029" w:rsidRDefault="002911A2" w:rsidP="00AD5821">
            <w:pPr>
              <w:rPr>
                <w:rFonts w:ascii="Times New Roman" w:hAnsi="Times New Roman" w:cs="Times New Roman"/>
                <w:sz w:val="24"/>
                <w:szCs w:val="24"/>
              </w:rPr>
            </w:pPr>
            <w:r w:rsidRPr="009A5029">
              <w:rPr>
                <w:rFonts w:ascii="Times New Roman" w:hAnsi="Times New Roman" w:cs="Times New Roman"/>
                <w:sz w:val="24"/>
                <w:szCs w:val="24"/>
              </w:rPr>
              <w:t xml:space="preserve">Защита от загрязнения водной среды: методы и средства очистки воды, обеспечение качества питьевой воды. </w:t>
            </w:r>
          </w:p>
          <w:p w14:paraId="4B7A5F82"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hAnsi="Times New Roman" w:cs="Times New Roman"/>
                <w:sz w:val="24"/>
                <w:szCs w:val="24"/>
              </w:rPr>
              <w:t>Средства индивидуальной защиты человека от химических и биологических негативных факторов</w:t>
            </w:r>
          </w:p>
        </w:tc>
        <w:tc>
          <w:tcPr>
            <w:tcW w:w="2694" w:type="dxa"/>
          </w:tcPr>
          <w:p w14:paraId="30AED0E0"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t>2</w:t>
            </w:r>
          </w:p>
        </w:tc>
        <w:tc>
          <w:tcPr>
            <w:tcW w:w="2409" w:type="dxa"/>
            <w:vMerge/>
          </w:tcPr>
          <w:p w14:paraId="3D8FE243" w14:textId="77777777" w:rsidR="002911A2" w:rsidRPr="009A5029" w:rsidRDefault="002911A2" w:rsidP="00AD5821">
            <w:pPr>
              <w:rPr>
                <w:rFonts w:ascii="Times New Roman" w:eastAsia="Times New Roman" w:hAnsi="Times New Roman" w:cs="Times New Roman"/>
                <w:b/>
                <w:bCs/>
                <w:sz w:val="24"/>
                <w:szCs w:val="24"/>
                <w:lang w:eastAsia="ru-RU"/>
              </w:rPr>
            </w:pPr>
          </w:p>
        </w:tc>
      </w:tr>
      <w:tr w:rsidR="002911A2" w:rsidRPr="00C63897" w14:paraId="68944D2E" w14:textId="77777777" w:rsidTr="00AD5821">
        <w:trPr>
          <w:trHeight w:val="361"/>
        </w:trPr>
        <w:tc>
          <w:tcPr>
            <w:tcW w:w="2972" w:type="dxa"/>
            <w:vMerge/>
          </w:tcPr>
          <w:p w14:paraId="07C9A878" w14:textId="77777777" w:rsidR="002911A2" w:rsidRPr="009A5029" w:rsidRDefault="002911A2" w:rsidP="00AD5821">
            <w:pPr>
              <w:rPr>
                <w:rFonts w:ascii="Times New Roman" w:eastAsia="Times New Roman" w:hAnsi="Times New Roman" w:cs="Times New Roman"/>
                <w:b/>
                <w:bCs/>
                <w:sz w:val="24"/>
                <w:szCs w:val="24"/>
                <w:lang w:eastAsia="ru-RU"/>
              </w:rPr>
            </w:pPr>
          </w:p>
        </w:tc>
        <w:tc>
          <w:tcPr>
            <w:tcW w:w="6662" w:type="dxa"/>
            <w:vAlign w:val="bottom"/>
          </w:tcPr>
          <w:p w14:paraId="5E50C827" w14:textId="77777777" w:rsidR="002911A2" w:rsidRPr="009A5029" w:rsidRDefault="002911A2" w:rsidP="00AD5821">
            <w:pPr>
              <w:rPr>
                <w:rFonts w:ascii="Times New Roman" w:hAnsi="Times New Roman" w:cs="Times New Roman"/>
                <w:sz w:val="24"/>
                <w:szCs w:val="24"/>
              </w:rPr>
            </w:pPr>
            <w:r w:rsidRPr="009A5029">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5C1B61B9"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t>2</w:t>
            </w:r>
          </w:p>
        </w:tc>
        <w:tc>
          <w:tcPr>
            <w:tcW w:w="2409" w:type="dxa"/>
            <w:vMerge/>
          </w:tcPr>
          <w:p w14:paraId="2180E314" w14:textId="77777777" w:rsidR="002911A2" w:rsidRPr="009A5029" w:rsidRDefault="002911A2" w:rsidP="00AD5821">
            <w:pPr>
              <w:rPr>
                <w:rFonts w:ascii="Times New Roman" w:eastAsia="Times New Roman" w:hAnsi="Times New Roman" w:cs="Times New Roman"/>
                <w:b/>
                <w:bCs/>
                <w:sz w:val="24"/>
                <w:szCs w:val="24"/>
                <w:lang w:eastAsia="ru-RU"/>
              </w:rPr>
            </w:pPr>
          </w:p>
        </w:tc>
      </w:tr>
      <w:tr w:rsidR="002911A2" w:rsidRPr="00C63897" w14:paraId="5F46A085" w14:textId="77777777" w:rsidTr="00AD5821">
        <w:trPr>
          <w:trHeight w:val="361"/>
        </w:trPr>
        <w:tc>
          <w:tcPr>
            <w:tcW w:w="2972" w:type="dxa"/>
            <w:vMerge/>
          </w:tcPr>
          <w:p w14:paraId="1C61D287" w14:textId="77777777" w:rsidR="002911A2" w:rsidRPr="009A5029" w:rsidRDefault="002911A2" w:rsidP="00AD5821">
            <w:pPr>
              <w:rPr>
                <w:rFonts w:ascii="Times New Roman" w:eastAsia="Times New Roman" w:hAnsi="Times New Roman" w:cs="Times New Roman"/>
                <w:b/>
                <w:bCs/>
                <w:sz w:val="24"/>
                <w:szCs w:val="24"/>
                <w:lang w:eastAsia="ru-RU"/>
              </w:rPr>
            </w:pPr>
          </w:p>
        </w:tc>
        <w:tc>
          <w:tcPr>
            <w:tcW w:w="6662" w:type="dxa"/>
            <w:vAlign w:val="bottom"/>
          </w:tcPr>
          <w:p w14:paraId="6FD63F56" w14:textId="77777777" w:rsidR="002911A2" w:rsidRPr="009A5029" w:rsidRDefault="002911A2" w:rsidP="00AD5821">
            <w:pPr>
              <w:rPr>
                <w:rFonts w:ascii="Times New Roman" w:hAnsi="Times New Roman" w:cs="Times New Roman"/>
                <w:sz w:val="24"/>
                <w:szCs w:val="24"/>
              </w:rPr>
            </w:pPr>
            <w:r w:rsidRPr="009A5029">
              <w:rPr>
                <w:rFonts w:ascii="Times New Roman" w:hAnsi="Times New Roman" w:cs="Times New Roman"/>
                <w:spacing w:val="-2"/>
                <w:sz w:val="24"/>
                <w:szCs w:val="24"/>
              </w:rPr>
              <w:t xml:space="preserve">Расчет потребности воздухообмена при </w:t>
            </w:r>
            <w:r w:rsidRPr="009A5029">
              <w:rPr>
                <w:rFonts w:ascii="Times New Roman" w:hAnsi="Times New Roman" w:cs="Times New Roman"/>
                <w:sz w:val="24"/>
                <w:szCs w:val="24"/>
              </w:rPr>
              <w:t>общеобменной вентиляции</w:t>
            </w:r>
          </w:p>
        </w:tc>
        <w:tc>
          <w:tcPr>
            <w:tcW w:w="2694" w:type="dxa"/>
          </w:tcPr>
          <w:p w14:paraId="0948AC39"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t>2</w:t>
            </w:r>
          </w:p>
        </w:tc>
        <w:tc>
          <w:tcPr>
            <w:tcW w:w="2409" w:type="dxa"/>
            <w:vMerge/>
          </w:tcPr>
          <w:p w14:paraId="4403C26D" w14:textId="77777777" w:rsidR="002911A2" w:rsidRPr="009A5029" w:rsidRDefault="002911A2" w:rsidP="00AD5821">
            <w:pPr>
              <w:rPr>
                <w:rFonts w:ascii="Times New Roman" w:eastAsia="Times New Roman" w:hAnsi="Times New Roman" w:cs="Times New Roman"/>
                <w:b/>
                <w:bCs/>
                <w:sz w:val="24"/>
                <w:szCs w:val="24"/>
                <w:lang w:eastAsia="ru-RU"/>
              </w:rPr>
            </w:pPr>
          </w:p>
        </w:tc>
      </w:tr>
      <w:tr w:rsidR="002911A2" w:rsidRPr="00C63897" w14:paraId="68CBF7D3" w14:textId="77777777" w:rsidTr="00AD5821">
        <w:trPr>
          <w:trHeight w:val="361"/>
        </w:trPr>
        <w:tc>
          <w:tcPr>
            <w:tcW w:w="2972" w:type="dxa"/>
            <w:vMerge/>
          </w:tcPr>
          <w:p w14:paraId="3388EEC0" w14:textId="77777777" w:rsidR="002911A2" w:rsidRPr="009A5029" w:rsidRDefault="002911A2" w:rsidP="00AD5821">
            <w:pPr>
              <w:rPr>
                <w:rFonts w:ascii="Times New Roman" w:eastAsia="Times New Roman" w:hAnsi="Times New Roman" w:cs="Times New Roman"/>
                <w:b/>
                <w:bCs/>
                <w:sz w:val="24"/>
                <w:szCs w:val="24"/>
                <w:lang w:eastAsia="ru-RU"/>
              </w:rPr>
            </w:pPr>
          </w:p>
        </w:tc>
        <w:tc>
          <w:tcPr>
            <w:tcW w:w="6662" w:type="dxa"/>
            <w:vAlign w:val="bottom"/>
          </w:tcPr>
          <w:p w14:paraId="273C0CD3"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t>В том числе самостоятельная работа обучающихся</w:t>
            </w:r>
          </w:p>
        </w:tc>
        <w:tc>
          <w:tcPr>
            <w:tcW w:w="2694" w:type="dxa"/>
          </w:tcPr>
          <w:p w14:paraId="45C4C2A9"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t>-</w:t>
            </w:r>
          </w:p>
        </w:tc>
        <w:tc>
          <w:tcPr>
            <w:tcW w:w="2409" w:type="dxa"/>
            <w:vMerge/>
          </w:tcPr>
          <w:p w14:paraId="286C963A" w14:textId="77777777" w:rsidR="002911A2" w:rsidRPr="009A5029" w:rsidRDefault="002911A2" w:rsidP="00AD5821">
            <w:pPr>
              <w:rPr>
                <w:rFonts w:ascii="Times New Roman" w:eastAsia="Times New Roman" w:hAnsi="Times New Roman" w:cs="Times New Roman"/>
                <w:b/>
                <w:bCs/>
                <w:sz w:val="24"/>
                <w:szCs w:val="24"/>
                <w:lang w:eastAsia="ru-RU"/>
              </w:rPr>
            </w:pPr>
          </w:p>
        </w:tc>
      </w:tr>
      <w:tr w:rsidR="002911A2" w:rsidRPr="00C63897" w14:paraId="635C23EF" w14:textId="77777777" w:rsidTr="00AD5821">
        <w:trPr>
          <w:trHeight w:val="361"/>
        </w:trPr>
        <w:tc>
          <w:tcPr>
            <w:tcW w:w="2972" w:type="dxa"/>
            <w:vMerge w:val="restart"/>
          </w:tcPr>
          <w:p w14:paraId="73EF41CD"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Calibri" w:hAnsi="Times New Roman" w:cs="Times New Roman"/>
                <w:b/>
                <w:bCs/>
                <w:sz w:val="24"/>
                <w:szCs w:val="24"/>
              </w:rPr>
              <w:t xml:space="preserve">Тема 2.3 </w:t>
            </w:r>
            <w:r w:rsidRPr="009A5029">
              <w:rPr>
                <w:rFonts w:ascii="Times New Roman" w:eastAsia="Calibri" w:hAnsi="Times New Roman" w:cs="Times New Roman"/>
                <w:bCs/>
                <w:sz w:val="24"/>
                <w:szCs w:val="24"/>
              </w:rPr>
              <w:t>Защита человека от опасности факторов комплексного характера.</w:t>
            </w:r>
          </w:p>
        </w:tc>
        <w:tc>
          <w:tcPr>
            <w:tcW w:w="6662" w:type="dxa"/>
            <w:tcBorders>
              <w:top w:val="single" w:sz="4" w:space="0" w:color="auto"/>
              <w:left w:val="single" w:sz="4" w:space="0" w:color="auto"/>
              <w:bottom w:val="single" w:sz="4" w:space="0" w:color="auto"/>
            </w:tcBorders>
            <w:vAlign w:val="bottom"/>
          </w:tcPr>
          <w:p w14:paraId="3CBC41BF"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t xml:space="preserve">Содержание </w:t>
            </w:r>
          </w:p>
        </w:tc>
        <w:tc>
          <w:tcPr>
            <w:tcW w:w="2694" w:type="dxa"/>
          </w:tcPr>
          <w:p w14:paraId="1D3301FF"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t>8</w:t>
            </w:r>
          </w:p>
        </w:tc>
        <w:tc>
          <w:tcPr>
            <w:tcW w:w="2409" w:type="dxa"/>
            <w:vMerge w:val="restart"/>
          </w:tcPr>
          <w:p w14:paraId="48E063A9" w14:textId="77777777" w:rsidR="002911A2" w:rsidRPr="009A5029" w:rsidRDefault="002911A2" w:rsidP="00AD5821">
            <w:pPr>
              <w:rPr>
                <w:rFonts w:ascii="Times New Roman" w:eastAsia="Times New Roman" w:hAnsi="Times New Roman" w:cs="Times New Roman"/>
                <w:b/>
                <w:bCs/>
                <w:sz w:val="24"/>
                <w:szCs w:val="24"/>
                <w:lang w:eastAsia="ru-RU"/>
              </w:rPr>
            </w:pPr>
            <w:r w:rsidRPr="003652CE">
              <w:rPr>
                <w:rFonts w:ascii="Times New Roman" w:eastAsia="Calibri" w:hAnsi="Times New Roman" w:cs="Times New Roman"/>
                <w:sz w:val="24"/>
                <w:szCs w:val="24"/>
              </w:rPr>
              <w:t>ОК 1, ОК 5, ОК 9, ПК 2.3 (направленность по выбору)</w:t>
            </w:r>
          </w:p>
        </w:tc>
      </w:tr>
      <w:tr w:rsidR="002911A2" w:rsidRPr="00C63897" w14:paraId="3F7484ED" w14:textId="77777777" w:rsidTr="00AD5821">
        <w:trPr>
          <w:trHeight w:val="361"/>
        </w:trPr>
        <w:tc>
          <w:tcPr>
            <w:tcW w:w="2972" w:type="dxa"/>
            <w:vMerge/>
          </w:tcPr>
          <w:p w14:paraId="60DB63FC" w14:textId="77777777" w:rsidR="002911A2" w:rsidRPr="009A5029" w:rsidRDefault="002911A2" w:rsidP="00AD5821">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5B97A46B" w14:textId="77777777" w:rsidR="002911A2" w:rsidRPr="009A5029" w:rsidRDefault="002911A2" w:rsidP="00AD5821">
            <w:pPr>
              <w:rPr>
                <w:rFonts w:ascii="Times New Roman" w:eastAsia="Times New Roman" w:hAnsi="Times New Roman" w:cs="Times New Roman"/>
                <w:sz w:val="24"/>
                <w:szCs w:val="24"/>
                <w:lang w:eastAsia="ru-RU"/>
              </w:rPr>
            </w:pPr>
            <w:r w:rsidRPr="009A5029">
              <w:rPr>
                <w:rFonts w:ascii="Times New Roman" w:eastAsia="Calibri" w:hAnsi="Times New Roman" w:cs="Times New Roman"/>
                <w:b/>
                <w:bCs/>
                <w:sz w:val="24"/>
                <w:szCs w:val="24"/>
              </w:rPr>
              <w:t xml:space="preserve">1.  </w:t>
            </w:r>
            <w:r w:rsidRPr="009A5029">
              <w:rPr>
                <w:rFonts w:ascii="Times New Roman" w:eastAsia="Calibri" w:hAnsi="Times New Roman" w:cs="Times New Roman"/>
                <w:sz w:val="24"/>
                <w:szCs w:val="24"/>
              </w:rPr>
              <w:t xml:space="preserve">Пожарная защита на производственных объектах, пассивные и активные меры защиты. </w:t>
            </w:r>
          </w:p>
        </w:tc>
        <w:tc>
          <w:tcPr>
            <w:tcW w:w="2694" w:type="dxa"/>
            <w:vMerge w:val="restart"/>
            <w:vAlign w:val="center"/>
          </w:tcPr>
          <w:p w14:paraId="638B8FF6" w14:textId="77777777" w:rsidR="002911A2" w:rsidRPr="009A5029" w:rsidRDefault="002911A2" w:rsidP="00AD5821">
            <w:pPr>
              <w:rPr>
                <w:rFonts w:ascii="Times New Roman" w:eastAsia="Times New Roman" w:hAnsi="Times New Roman" w:cs="Times New Roman"/>
                <w:sz w:val="24"/>
                <w:szCs w:val="24"/>
                <w:lang w:eastAsia="ru-RU"/>
              </w:rPr>
            </w:pPr>
            <w:r w:rsidRPr="009A5029">
              <w:rPr>
                <w:rFonts w:ascii="Times New Roman" w:eastAsia="Times New Roman" w:hAnsi="Times New Roman" w:cs="Times New Roman"/>
                <w:sz w:val="24"/>
                <w:szCs w:val="24"/>
                <w:lang w:eastAsia="ru-RU"/>
              </w:rPr>
              <w:t>6</w:t>
            </w:r>
          </w:p>
        </w:tc>
        <w:tc>
          <w:tcPr>
            <w:tcW w:w="2409" w:type="dxa"/>
            <w:vMerge/>
          </w:tcPr>
          <w:p w14:paraId="7C1EAA34" w14:textId="77777777" w:rsidR="002911A2" w:rsidRPr="009A5029" w:rsidRDefault="002911A2" w:rsidP="00AD5821">
            <w:pPr>
              <w:rPr>
                <w:rFonts w:ascii="Times New Roman" w:eastAsia="Times New Roman" w:hAnsi="Times New Roman" w:cs="Times New Roman"/>
                <w:sz w:val="24"/>
                <w:szCs w:val="24"/>
                <w:lang w:eastAsia="ru-RU"/>
              </w:rPr>
            </w:pPr>
          </w:p>
        </w:tc>
      </w:tr>
      <w:tr w:rsidR="002911A2" w:rsidRPr="00C63897" w14:paraId="487719D0" w14:textId="77777777" w:rsidTr="00AD5821">
        <w:trPr>
          <w:trHeight w:val="361"/>
        </w:trPr>
        <w:tc>
          <w:tcPr>
            <w:tcW w:w="2972" w:type="dxa"/>
            <w:vMerge/>
          </w:tcPr>
          <w:p w14:paraId="741C51A2" w14:textId="77777777" w:rsidR="002911A2" w:rsidRPr="009A5029" w:rsidRDefault="002911A2" w:rsidP="00AD5821">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7D74B660" w14:textId="77777777" w:rsidR="002911A2" w:rsidRPr="009A5029" w:rsidRDefault="002911A2" w:rsidP="00AD5821">
            <w:pPr>
              <w:rPr>
                <w:rFonts w:ascii="Times New Roman" w:eastAsia="Times New Roman" w:hAnsi="Times New Roman" w:cs="Times New Roman"/>
                <w:sz w:val="24"/>
                <w:szCs w:val="24"/>
                <w:lang w:eastAsia="ru-RU"/>
              </w:rPr>
            </w:pPr>
            <w:r w:rsidRPr="009A5029">
              <w:rPr>
                <w:rFonts w:ascii="Times New Roman" w:eastAsia="Calibri" w:hAnsi="Times New Roman" w:cs="Times New Roman"/>
                <w:b/>
                <w:bCs/>
                <w:sz w:val="24"/>
                <w:szCs w:val="24"/>
              </w:rPr>
              <w:t xml:space="preserve">2. </w:t>
            </w:r>
            <w:r w:rsidRPr="009A5029">
              <w:rPr>
                <w:rFonts w:ascii="Times New Roman" w:eastAsia="Calibri" w:hAnsi="Times New Roman" w:cs="Times New Roman"/>
                <w:sz w:val="24"/>
                <w:szCs w:val="24"/>
              </w:rPr>
              <w:t>Методы тушения пожара, огнетушащие вещества и особенности их применения.</w:t>
            </w:r>
          </w:p>
        </w:tc>
        <w:tc>
          <w:tcPr>
            <w:tcW w:w="2694" w:type="dxa"/>
            <w:vMerge/>
          </w:tcPr>
          <w:p w14:paraId="01856AE7" w14:textId="77777777" w:rsidR="002911A2" w:rsidRPr="009A5029" w:rsidRDefault="002911A2" w:rsidP="00AD5821">
            <w:pPr>
              <w:rPr>
                <w:rFonts w:ascii="Times New Roman" w:eastAsia="Times New Roman" w:hAnsi="Times New Roman" w:cs="Times New Roman"/>
                <w:sz w:val="24"/>
                <w:szCs w:val="24"/>
                <w:lang w:eastAsia="ru-RU"/>
              </w:rPr>
            </w:pPr>
          </w:p>
        </w:tc>
        <w:tc>
          <w:tcPr>
            <w:tcW w:w="2409" w:type="dxa"/>
            <w:vMerge/>
          </w:tcPr>
          <w:p w14:paraId="7662D44A" w14:textId="77777777" w:rsidR="002911A2" w:rsidRPr="009A5029" w:rsidRDefault="002911A2" w:rsidP="00AD5821">
            <w:pPr>
              <w:rPr>
                <w:rFonts w:ascii="Times New Roman" w:eastAsia="Times New Roman" w:hAnsi="Times New Roman" w:cs="Times New Roman"/>
                <w:sz w:val="24"/>
                <w:szCs w:val="24"/>
                <w:lang w:eastAsia="ru-RU"/>
              </w:rPr>
            </w:pPr>
          </w:p>
        </w:tc>
      </w:tr>
      <w:tr w:rsidR="002911A2" w:rsidRPr="00C63897" w14:paraId="18722DA9" w14:textId="77777777" w:rsidTr="00AD5821">
        <w:trPr>
          <w:trHeight w:val="361"/>
        </w:trPr>
        <w:tc>
          <w:tcPr>
            <w:tcW w:w="2972" w:type="dxa"/>
            <w:vMerge/>
          </w:tcPr>
          <w:p w14:paraId="1C261A67" w14:textId="77777777" w:rsidR="002911A2" w:rsidRPr="009A5029" w:rsidRDefault="002911A2" w:rsidP="00AD5821">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7CCFB316" w14:textId="77777777" w:rsidR="002911A2" w:rsidRPr="009A5029" w:rsidRDefault="002911A2" w:rsidP="00AD5821">
            <w:pPr>
              <w:rPr>
                <w:rFonts w:ascii="Times New Roman" w:eastAsia="Calibri" w:hAnsi="Times New Roman" w:cs="Times New Roman"/>
                <w:b/>
                <w:bCs/>
                <w:sz w:val="24"/>
                <w:szCs w:val="24"/>
              </w:rPr>
            </w:pPr>
            <w:r w:rsidRPr="009A5029">
              <w:rPr>
                <w:rFonts w:ascii="Times New Roman" w:eastAsia="Calibri" w:hAnsi="Times New Roman" w:cs="Times New Roman"/>
                <w:b/>
                <w:bCs/>
                <w:sz w:val="24"/>
                <w:szCs w:val="24"/>
              </w:rPr>
              <w:t>3</w:t>
            </w:r>
            <w:r w:rsidRPr="009A5029">
              <w:rPr>
                <w:rFonts w:ascii="Times New Roman" w:eastAsia="Calibri" w:hAnsi="Times New Roman" w:cs="Times New Roman"/>
                <w:sz w:val="24"/>
                <w:szCs w:val="24"/>
              </w:rPr>
              <w:t xml:space="preserve"> Методы защиты от статического электричества; молниезащита зданий и сооружений</w:t>
            </w:r>
          </w:p>
        </w:tc>
        <w:tc>
          <w:tcPr>
            <w:tcW w:w="2694" w:type="dxa"/>
            <w:vMerge/>
          </w:tcPr>
          <w:p w14:paraId="471652BF" w14:textId="77777777" w:rsidR="002911A2" w:rsidRPr="009A5029" w:rsidRDefault="002911A2" w:rsidP="00AD5821">
            <w:pPr>
              <w:rPr>
                <w:rFonts w:ascii="Times New Roman" w:eastAsia="Times New Roman" w:hAnsi="Times New Roman" w:cs="Times New Roman"/>
                <w:sz w:val="24"/>
                <w:szCs w:val="24"/>
                <w:lang w:eastAsia="ru-RU"/>
              </w:rPr>
            </w:pPr>
          </w:p>
        </w:tc>
        <w:tc>
          <w:tcPr>
            <w:tcW w:w="2409" w:type="dxa"/>
            <w:vMerge/>
          </w:tcPr>
          <w:p w14:paraId="3E7137B0" w14:textId="77777777" w:rsidR="002911A2" w:rsidRPr="009A5029" w:rsidRDefault="002911A2" w:rsidP="00AD5821">
            <w:pPr>
              <w:rPr>
                <w:rFonts w:ascii="Times New Roman" w:eastAsia="Times New Roman" w:hAnsi="Times New Roman" w:cs="Times New Roman"/>
                <w:sz w:val="24"/>
                <w:szCs w:val="24"/>
                <w:lang w:eastAsia="ru-RU"/>
              </w:rPr>
            </w:pPr>
          </w:p>
        </w:tc>
      </w:tr>
      <w:tr w:rsidR="002911A2" w:rsidRPr="00C63897" w14:paraId="42B4F4E8" w14:textId="77777777" w:rsidTr="00AD5821">
        <w:trPr>
          <w:trHeight w:val="361"/>
        </w:trPr>
        <w:tc>
          <w:tcPr>
            <w:tcW w:w="2972" w:type="dxa"/>
            <w:vMerge/>
          </w:tcPr>
          <w:p w14:paraId="6F4E7440" w14:textId="77777777" w:rsidR="002911A2" w:rsidRPr="009A5029" w:rsidRDefault="002911A2" w:rsidP="00AD5821">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2FCE9C82"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2456F860"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t>2</w:t>
            </w:r>
          </w:p>
        </w:tc>
        <w:tc>
          <w:tcPr>
            <w:tcW w:w="2409" w:type="dxa"/>
            <w:vMerge/>
          </w:tcPr>
          <w:p w14:paraId="378349DA" w14:textId="77777777" w:rsidR="002911A2" w:rsidRPr="009A5029" w:rsidRDefault="002911A2" w:rsidP="00AD5821">
            <w:pPr>
              <w:rPr>
                <w:rFonts w:ascii="Times New Roman" w:eastAsia="Times New Roman" w:hAnsi="Times New Roman" w:cs="Times New Roman"/>
                <w:b/>
                <w:bCs/>
                <w:sz w:val="24"/>
                <w:szCs w:val="24"/>
                <w:lang w:eastAsia="ru-RU"/>
              </w:rPr>
            </w:pPr>
          </w:p>
        </w:tc>
      </w:tr>
      <w:tr w:rsidR="002911A2" w:rsidRPr="00C63897" w14:paraId="6CCD27B8" w14:textId="77777777" w:rsidTr="00AD5821">
        <w:trPr>
          <w:trHeight w:val="137"/>
        </w:trPr>
        <w:tc>
          <w:tcPr>
            <w:tcW w:w="2972" w:type="dxa"/>
            <w:vMerge/>
          </w:tcPr>
          <w:p w14:paraId="3324316A" w14:textId="77777777" w:rsidR="002911A2" w:rsidRPr="009A5029" w:rsidRDefault="002911A2" w:rsidP="00AD5821">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0E886DC7" w14:textId="77777777" w:rsidR="002911A2" w:rsidRPr="009A5029" w:rsidRDefault="002911A2" w:rsidP="00AD5821">
            <w:pPr>
              <w:rPr>
                <w:rFonts w:ascii="Times New Roman" w:eastAsia="Times New Roman" w:hAnsi="Times New Roman" w:cs="Times New Roman"/>
                <w:sz w:val="24"/>
                <w:szCs w:val="24"/>
                <w:lang w:eastAsia="ru-RU"/>
              </w:rPr>
            </w:pPr>
            <w:r w:rsidRPr="009A5029">
              <w:rPr>
                <w:rFonts w:ascii="Times New Roman" w:eastAsia="Calibri" w:hAnsi="Times New Roman" w:cs="Times New Roman"/>
                <w:bCs/>
                <w:sz w:val="24"/>
                <w:szCs w:val="24"/>
              </w:rPr>
              <w:t>Расчёт защитного заземления в цехах с электроустановками напряжением до 1000 В</w:t>
            </w:r>
          </w:p>
        </w:tc>
        <w:tc>
          <w:tcPr>
            <w:tcW w:w="2694" w:type="dxa"/>
          </w:tcPr>
          <w:p w14:paraId="22E81C99" w14:textId="77777777" w:rsidR="002911A2" w:rsidRPr="009A5029" w:rsidRDefault="002911A2" w:rsidP="00AD5821">
            <w:pPr>
              <w:rPr>
                <w:rFonts w:ascii="Times New Roman" w:eastAsia="Times New Roman" w:hAnsi="Times New Roman" w:cs="Times New Roman"/>
                <w:sz w:val="24"/>
                <w:szCs w:val="24"/>
                <w:lang w:eastAsia="ru-RU"/>
              </w:rPr>
            </w:pPr>
            <w:r w:rsidRPr="009A5029">
              <w:rPr>
                <w:rFonts w:ascii="Times New Roman" w:eastAsia="Times New Roman" w:hAnsi="Times New Roman" w:cs="Times New Roman"/>
                <w:sz w:val="24"/>
                <w:szCs w:val="24"/>
                <w:lang w:eastAsia="ru-RU"/>
              </w:rPr>
              <w:t>2</w:t>
            </w:r>
          </w:p>
        </w:tc>
        <w:tc>
          <w:tcPr>
            <w:tcW w:w="2409" w:type="dxa"/>
            <w:vMerge/>
          </w:tcPr>
          <w:p w14:paraId="3D9DE0FD" w14:textId="77777777" w:rsidR="002911A2" w:rsidRPr="009A5029" w:rsidRDefault="002911A2" w:rsidP="00AD5821">
            <w:pPr>
              <w:rPr>
                <w:rFonts w:ascii="Times New Roman" w:eastAsia="Times New Roman" w:hAnsi="Times New Roman" w:cs="Times New Roman"/>
                <w:sz w:val="24"/>
                <w:szCs w:val="24"/>
                <w:lang w:eastAsia="ru-RU"/>
              </w:rPr>
            </w:pPr>
          </w:p>
        </w:tc>
      </w:tr>
      <w:tr w:rsidR="002911A2" w:rsidRPr="00C63897" w14:paraId="4A84F7BD" w14:textId="77777777" w:rsidTr="00AD5821">
        <w:trPr>
          <w:trHeight w:val="361"/>
        </w:trPr>
        <w:tc>
          <w:tcPr>
            <w:tcW w:w="2972" w:type="dxa"/>
            <w:vMerge/>
          </w:tcPr>
          <w:p w14:paraId="1579A792" w14:textId="77777777" w:rsidR="002911A2" w:rsidRPr="009A5029" w:rsidRDefault="002911A2" w:rsidP="00AD5821">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771E4AE7"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t>В том числе самостоятельная работа обучающихся</w:t>
            </w:r>
          </w:p>
        </w:tc>
        <w:tc>
          <w:tcPr>
            <w:tcW w:w="2694" w:type="dxa"/>
          </w:tcPr>
          <w:p w14:paraId="602C68F7"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t>-</w:t>
            </w:r>
          </w:p>
        </w:tc>
        <w:tc>
          <w:tcPr>
            <w:tcW w:w="2409" w:type="dxa"/>
            <w:vMerge/>
          </w:tcPr>
          <w:p w14:paraId="22C3BF0C" w14:textId="77777777" w:rsidR="002911A2" w:rsidRPr="009A5029" w:rsidRDefault="002911A2" w:rsidP="00AD5821">
            <w:pPr>
              <w:rPr>
                <w:rFonts w:ascii="Times New Roman" w:eastAsia="Times New Roman" w:hAnsi="Times New Roman" w:cs="Times New Roman"/>
                <w:b/>
                <w:bCs/>
                <w:sz w:val="24"/>
                <w:szCs w:val="24"/>
                <w:lang w:eastAsia="ru-RU"/>
              </w:rPr>
            </w:pPr>
          </w:p>
        </w:tc>
      </w:tr>
      <w:tr w:rsidR="002911A2" w:rsidRPr="00C63897" w14:paraId="7D20515B" w14:textId="77777777" w:rsidTr="00AD5821">
        <w:trPr>
          <w:trHeight w:val="361"/>
        </w:trPr>
        <w:tc>
          <w:tcPr>
            <w:tcW w:w="9634" w:type="dxa"/>
            <w:gridSpan w:val="2"/>
          </w:tcPr>
          <w:p w14:paraId="6A20F954"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Calibri" w:hAnsi="Times New Roman" w:cs="Times New Roman"/>
                <w:b/>
                <w:bCs/>
                <w:sz w:val="24"/>
                <w:szCs w:val="24"/>
              </w:rPr>
              <w:t>Раздел 3. Обеспечение комфортных условий для трудовой деятельности.</w:t>
            </w:r>
          </w:p>
        </w:tc>
        <w:tc>
          <w:tcPr>
            <w:tcW w:w="2694" w:type="dxa"/>
          </w:tcPr>
          <w:p w14:paraId="0E0A0C65"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t>8/2</w:t>
            </w:r>
          </w:p>
        </w:tc>
        <w:tc>
          <w:tcPr>
            <w:tcW w:w="2409" w:type="dxa"/>
          </w:tcPr>
          <w:p w14:paraId="328A425A" w14:textId="77777777" w:rsidR="002911A2" w:rsidRPr="009A5029" w:rsidRDefault="002911A2" w:rsidP="00AD5821">
            <w:pPr>
              <w:rPr>
                <w:rFonts w:ascii="Times New Roman" w:eastAsia="Times New Roman" w:hAnsi="Times New Roman" w:cs="Times New Roman"/>
                <w:b/>
                <w:bCs/>
                <w:sz w:val="24"/>
                <w:szCs w:val="24"/>
                <w:lang w:eastAsia="ru-RU"/>
              </w:rPr>
            </w:pPr>
          </w:p>
        </w:tc>
      </w:tr>
      <w:tr w:rsidR="002911A2" w:rsidRPr="00C63897" w14:paraId="3C4A2A99" w14:textId="77777777" w:rsidTr="00AD5821">
        <w:trPr>
          <w:trHeight w:val="361"/>
        </w:trPr>
        <w:tc>
          <w:tcPr>
            <w:tcW w:w="2972" w:type="dxa"/>
            <w:vMerge w:val="restart"/>
          </w:tcPr>
          <w:p w14:paraId="5BDE0804" w14:textId="77777777" w:rsidR="002911A2" w:rsidRPr="009A5029" w:rsidRDefault="002911A2" w:rsidP="00AD5821">
            <w:pPr>
              <w:rPr>
                <w:rFonts w:ascii="Times New Roman" w:eastAsia="Calibri" w:hAnsi="Times New Roman" w:cs="Times New Roman"/>
                <w:b/>
                <w:bCs/>
                <w:sz w:val="24"/>
                <w:szCs w:val="24"/>
              </w:rPr>
            </w:pPr>
            <w:r w:rsidRPr="009A5029">
              <w:rPr>
                <w:rFonts w:ascii="Times New Roman" w:eastAsia="Calibri" w:hAnsi="Times New Roman" w:cs="Times New Roman"/>
                <w:b/>
                <w:bCs/>
                <w:sz w:val="24"/>
                <w:szCs w:val="24"/>
              </w:rPr>
              <w:t xml:space="preserve">Тема 3.1 </w:t>
            </w:r>
          </w:p>
          <w:p w14:paraId="6FE67A4F" w14:textId="77777777" w:rsidR="002911A2" w:rsidRPr="009A5029" w:rsidRDefault="002911A2" w:rsidP="00AD5821">
            <w:pPr>
              <w:rPr>
                <w:rFonts w:ascii="Times New Roman" w:eastAsia="Calibri" w:hAnsi="Times New Roman" w:cs="Times New Roman"/>
                <w:bCs/>
                <w:sz w:val="24"/>
                <w:szCs w:val="24"/>
              </w:rPr>
            </w:pPr>
            <w:r w:rsidRPr="009A5029">
              <w:rPr>
                <w:rFonts w:ascii="Times New Roman" w:eastAsia="Calibri" w:hAnsi="Times New Roman" w:cs="Times New Roman"/>
                <w:bCs/>
                <w:sz w:val="24"/>
                <w:szCs w:val="24"/>
              </w:rPr>
              <w:lastRenderedPageBreak/>
              <w:t>Микроклимат помещений</w:t>
            </w:r>
          </w:p>
          <w:p w14:paraId="77EF2860" w14:textId="77777777" w:rsidR="002911A2" w:rsidRPr="009A5029" w:rsidRDefault="002911A2" w:rsidP="00AD5821">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2CECD87F"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Calibri" w:hAnsi="Times New Roman" w:cs="Times New Roman"/>
                <w:b/>
                <w:bCs/>
                <w:sz w:val="24"/>
                <w:szCs w:val="24"/>
              </w:rPr>
              <w:lastRenderedPageBreak/>
              <w:t>Содержание учебного материала</w:t>
            </w:r>
          </w:p>
        </w:tc>
        <w:tc>
          <w:tcPr>
            <w:tcW w:w="2694" w:type="dxa"/>
          </w:tcPr>
          <w:p w14:paraId="153A5017"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t>2</w:t>
            </w:r>
          </w:p>
        </w:tc>
        <w:tc>
          <w:tcPr>
            <w:tcW w:w="2409" w:type="dxa"/>
            <w:vMerge w:val="restart"/>
          </w:tcPr>
          <w:p w14:paraId="791F2E8F" w14:textId="77777777" w:rsidR="002911A2" w:rsidRPr="009A5029" w:rsidRDefault="002911A2" w:rsidP="00AD5821">
            <w:pPr>
              <w:rPr>
                <w:rFonts w:ascii="Times New Roman" w:eastAsia="Times New Roman" w:hAnsi="Times New Roman" w:cs="Times New Roman"/>
                <w:b/>
                <w:bCs/>
                <w:sz w:val="24"/>
                <w:szCs w:val="24"/>
                <w:lang w:eastAsia="ru-RU"/>
              </w:rPr>
            </w:pPr>
            <w:r w:rsidRPr="003652CE">
              <w:rPr>
                <w:rFonts w:ascii="Times New Roman" w:eastAsia="Calibri" w:hAnsi="Times New Roman" w:cs="Times New Roman"/>
                <w:sz w:val="24"/>
                <w:szCs w:val="24"/>
              </w:rPr>
              <w:t>ОК 1, ОК 5, ОК 9, ПК 2.3 (направленность по выбору)</w:t>
            </w:r>
          </w:p>
        </w:tc>
      </w:tr>
      <w:tr w:rsidR="002911A2" w:rsidRPr="00C63897" w14:paraId="7309626E" w14:textId="77777777" w:rsidTr="00AD5821">
        <w:trPr>
          <w:trHeight w:val="361"/>
        </w:trPr>
        <w:tc>
          <w:tcPr>
            <w:tcW w:w="2972" w:type="dxa"/>
            <w:vMerge/>
          </w:tcPr>
          <w:p w14:paraId="0450F2CC" w14:textId="77777777" w:rsidR="002911A2" w:rsidRPr="009A5029" w:rsidRDefault="002911A2" w:rsidP="00AD5821">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307F2CF7"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Calibri" w:hAnsi="Times New Roman" w:cs="Times New Roman"/>
                <w:b/>
                <w:bCs/>
                <w:sz w:val="24"/>
                <w:szCs w:val="24"/>
              </w:rPr>
              <w:t xml:space="preserve">1. </w:t>
            </w:r>
            <w:r w:rsidRPr="009A5029">
              <w:rPr>
                <w:rFonts w:ascii="Times New Roman" w:eastAsia="Calibri" w:hAnsi="Times New Roman" w:cs="Times New Roman"/>
                <w:sz w:val="24"/>
                <w:szCs w:val="24"/>
              </w:rPr>
              <w:t>Механизмы теплообмена между человеком и окружающей средой. Влияние микроклимата на здоровье человека</w:t>
            </w:r>
          </w:p>
        </w:tc>
        <w:tc>
          <w:tcPr>
            <w:tcW w:w="2694" w:type="dxa"/>
          </w:tcPr>
          <w:p w14:paraId="19ECC3B1"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t>2</w:t>
            </w:r>
          </w:p>
        </w:tc>
        <w:tc>
          <w:tcPr>
            <w:tcW w:w="2409" w:type="dxa"/>
            <w:vMerge/>
          </w:tcPr>
          <w:p w14:paraId="2B1C2D7A" w14:textId="77777777" w:rsidR="002911A2" w:rsidRPr="009A5029" w:rsidRDefault="002911A2" w:rsidP="00AD5821">
            <w:pPr>
              <w:rPr>
                <w:rFonts w:ascii="Times New Roman" w:eastAsia="Times New Roman" w:hAnsi="Times New Roman" w:cs="Times New Roman"/>
                <w:b/>
                <w:bCs/>
                <w:sz w:val="24"/>
                <w:szCs w:val="24"/>
                <w:lang w:eastAsia="ru-RU"/>
              </w:rPr>
            </w:pPr>
          </w:p>
        </w:tc>
      </w:tr>
      <w:tr w:rsidR="002911A2" w:rsidRPr="00C63897" w14:paraId="1EA0D6D7" w14:textId="77777777" w:rsidTr="00AD5821">
        <w:trPr>
          <w:trHeight w:val="361"/>
        </w:trPr>
        <w:tc>
          <w:tcPr>
            <w:tcW w:w="2972" w:type="dxa"/>
            <w:vMerge/>
          </w:tcPr>
          <w:p w14:paraId="4A12103E" w14:textId="77777777" w:rsidR="002911A2" w:rsidRPr="009A5029" w:rsidRDefault="002911A2" w:rsidP="00AD5821">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32060526"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Calibri" w:hAnsi="Times New Roman" w:cs="Times New Roman"/>
                <w:b/>
                <w:bCs/>
                <w:sz w:val="24"/>
                <w:szCs w:val="24"/>
              </w:rPr>
              <w:t>Самостоятельная работа обучающихся</w:t>
            </w:r>
          </w:p>
        </w:tc>
        <w:tc>
          <w:tcPr>
            <w:tcW w:w="2694" w:type="dxa"/>
          </w:tcPr>
          <w:p w14:paraId="2C00487D"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t>-</w:t>
            </w:r>
          </w:p>
        </w:tc>
        <w:tc>
          <w:tcPr>
            <w:tcW w:w="2409" w:type="dxa"/>
            <w:vMerge/>
          </w:tcPr>
          <w:p w14:paraId="21E9BA67" w14:textId="77777777" w:rsidR="002911A2" w:rsidRPr="009A5029" w:rsidRDefault="002911A2" w:rsidP="00AD5821">
            <w:pPr>
              <w:rPr>
                <w:rFonts w:ascii="Times New Roman" w:eastAsia="Times New Roman" w:hAnsi="Times New Roman" w:cs="Times New Roman"/>
                <w:b/>
                <w:bCs/>
                <w:sz w:val="24"/>
                <w:szCs w:val="24"/>
                <w:lang w:eastAsia="ru-RU"/>
              </w:rPr>
            </w:pPr>
          </w:p>
        </w:tc>
      </w:tr>
      <w:tr w:rsidR="002911A2" w:rsidRPr="00C63897" w14:paraId="7F2FC893" w14:textId="77777777" w:rsidTr="00AD5821">
        <w:trPr>
          <w:trHeight w:val="361"/>
        </w:trPr>
        <w:tc>
          <w:tcPr>
            <w:tcW w:w="2972" w:type="dxa"/>
            <w:vMerge w:val="restart"/>
          </w:tcPr>
          <w:p w14:paraId="1B5EAC48"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t>Тема 3.2</w:t>
            </w:r>
          </w:p>
          <w:p w14:paraId="1A040626" w14:textId="77777777" w:rsidR="002911A2" w:rsidRPr="009A5029" w:rsidRDefault="002911A2" w:rsidP="00AD5821">
            <w:pPr>
              <w:rPr>
                <w:rFonts w:ascii="Times New Roman" w:eastAsia="Times New Roman" w:hAnsi="Times New Roman" w:cs="Times New Roman"/>
                <w:bCs/>
                <w:sz w:val="24"/>
                <w:szCs w:val="24"/>
                <w:lang w:eastAsia="ru-RU"/>
              </w:rPr>
            </w:pPr>
            <w:r w:rsidRPr="009A5029">
              <w:rPr>
                <w:rFonts w:ascii="Times New Roman" w:eastAsia="Times New Roman" w:hAnsi="Times New Roman" w:cs="Times New Roman"/>
                <w:bCs/>
                <w:sz w:val="24"/>
                <w:szCs w:val="24"/>
                <w:lang w:eastAsia="ru-RU"/>
              </w:rPr>
              <w:t>Освещение</w:t>
            </w:r>
          </w:p>
        </w:tc>
        <w:tc>
          <w:tcPr>
            <w:tcW w:w="6662" w:type="dxa"/>
            <w:tcBorders>
              <w:top w:val="single" w:sz="4" w:space="0" w:color="auto"/>
              <w:left w:val="single" w:sz="4" w:space="0" w:color="auto"/>
              <w:bottom w:val="single" w:sz="4" w:space="0" w:color="auto"/>
            </w:tcBorders>
            <w:vAlign w:val="bottom"/>
          </w:tcPr>
          <w:p w14:paraId="276C97EE"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Calibri" w:hAnsi="Times New Roman" w:cs="Times New Roman"/>
                <w:b/>
                <w:bCs/>
                <w:sz w:val="24"/>
                <w:szCs w:val="24"/>
              </w:rPr>
              <w:t>Содержание учебного материала</w:t>
            </w:r>
          </w:p>
        </w:tc>
        <w:tc>
          <w:tcPr>
            <w:tcW w:w="2694" w:type="dxa"/>
          </w:tcPr>
          <w:p w14:paraId="0C0D3AD0"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t>6</w:t>
            </w:r>
          </w:p>
        </w:tc>
        <w:tc>
          <w:tcPr>
            <w:tcW w:w="2409" w:type="dxa"/>
            <w:vMerge w:val="restart"/>
          </w:tcPr>
          <w:p w14:paraId="7295FDA0" w14:textId="77777777" w:rsidR="002911A2" w:rsidRPr="009A5029" w:rsidRDefault="002911A2" w:rsidP="00AD5821">
            <w:pPr>
              <w:rPr>
                <w:rFonts w:ascii="Times New Roman" w:eastAsia="Times New Roman" w:hAnsi="Times New Roman" w:cs="Times New Roman"/>
                <w:b/>
                <w:bCs/>
                <w:sz w:val="24"/>
                <w:szCs w:val="24"/>
                <w:lang w:eastAsia="ru-RU"/>
              </w:rPr>
            </w:pPr>
            <w:r w:rsidRPr="003652CE">
              <w:rPr>
                <w:rFonts w:ascii="Times New Roman" w:eastAsia="Calibri" w:hAnsi="Times New Roman" w:cs="Times New Roman"/>
                <w:sz w:val="24"/>
                <w:szCs w:val="24"/>
              </w:rPr>
              <w:t>ОК 1, ОК 5, ОК 9, ПК 2.3 (направленность по выбору)</w:t>
            </w:r>
          </w:p>
        </w:tc>
      </w:tr>
      <w:tr w:rsidR="002911A2" w:rsidRPr="00C63897" w14:paraId="38ADCB1D" w14:textId="77777777" w:rsidTr="00AD5821">
        <w:trPr>
          <w:trHeight w:val="828"/>
        </w:trPr>
        <w:tc>
          <w:tcPr>
            <w:tcW w:w="2972" w:type="dxa"/>
            <w:vMerge/>
            <w:tcBorders>
              <w:bottom w:val="single" w:sz="4" w:space="0" w:color="auto"/>
            </w:tcBorders>
          </w:tcPr>
          <w:p w14:paraId="672EAD81" w14:textId="77777777" w:rsidR="002911A2" w:rsidRPr="009A5029" w:rsidRDefault="002911A2" w:rsidP="00AD5821">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04C322AE"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Calibri" w:hAnsi="Times New Roman" w:cs="Times New Roman"/>
                <w:b/>
                <w:bCs/>
                <w:sz w:val="24"/>
                <w:szCs w:val="24"/>
              </w:rPr>
              <w:t xml:space="preserve">1. </w:t>
            </w:r>
            <w:r w:rsidRPr="009A5029">
              <w:rPr>
                <w:rFonts w:ascii="Times New Roman" w:eastAsia="Calibri" w:hAnsi="Times New Roman" w:cs="Times New Roman"/>
                <w:sz w:val="24"/>
                <w:szCs w:val="24"/>
              </w:rPr>
              <w:t>Характеристики освещения и световой среды. Виды освещения и его нормирование.</w:t>
            </w:r>
            <w:r w:rsidRPr="009A5029">
              <w:rPr>
                <w:rFonts w:ascii="Times New Roman" w:eastAsia="Calibri" w:hAnsi="Times New Roman" w:cs="Times New Roman"/>
                <w:b/>
                <w:bCs/>
                <w:sz w:val="24"/>
                <w:szCs w:val="24"/>
              </w:rPr>
              <w:t xml:space="preserve"> </w:t>
            </w:r>
            <w:r w:rsidRPr="009A5029">
              <w:rPr>
                <w:rFonts w:ascii="Times New Roman" w:eastAsia="Calibri" w:hAnsi="Times New Roman" w:cs="Times New Roman"/>
                <w:sz w:val="24"/>
                <w:szCs w:val="24"/>
              </w:rPr>
              <w:t>Организация рабочего места для создания комфортных условий. Расчёт освещенности</w:t>
            </w:r>
          </w:p>
        </w:tc>
        <w:tc>
          <w:tcPr>
            <w:tcW w:w="2694" w:type="dxa"/>
            <w:tcBorders>
              <w:bottom w:val="single" w:sz="4" w:space="0" w:color="auto"/>
            </w:tcBorders>
            <w:vAlign w:val="center"/>
          </w:tcPr>
          <w:p w14:paraId="4D162781"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t>4</w:t>
            </w:r>
          </w:p>
        </w:tc>
        <w:tc>
          <w:tcPr>
            <w:tcW w:w="2409" w:type="dxa"/>
            <w:vMerge/>
            <w:tcBorders>
              <w:bottom w:val="single" w:sz="4" w:space="0" w:color="auto"/>
            </w:tcBorders>
          </w:tcPr>
          <w:p w14:paraId="65F665D7" w14:textId="77777777" w:rsidR="002911A2" w:rsidRPr="009A5029" w:rsidRDefault="002911A2" w:rsidP="00AD5821">
            <w:pPr>
              <w:rPr>
                <w:rFonts w:ascii="Times New Roman" w:eastAsia="Times New Roman" w:hAnsi="Times New Roman" w:cs="Times New Roman"/>
                <w:b/>
                <w:bCs/>
                <w:sz w:val="24"/>
                <w:szCs w:val="24"/>
                <w:lang w:eastAsia="ru-RU"/>
              </w:rPr>
            </w:pPr>
          </w:p>
        </w:tc>
      </w:tr>
      <w:tr w:rsidR="002911A2" w:rsidRPr="00C63897" w14:paraId="13F677A1" w14:textId="77777777" w:rsidTr="00AD5821">
        <w:trPr>
          <w:trHeight w:val="361"/>
        </w:trPr>
        <w:tc>
          <w:tcPr>
            <w:tcW w:w="2972" w:type="dxa"/>
            <w:vMerge/>
          </w:tcPr>
          <w:p w14:paraId="7E55E17C" w14:textId="77777777" w:rsidR="002911A2" w:rsidRPr="009A5029" w:rsidRDefault="002911A2" w:rsidP="00AD5821">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3FB85CF7"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Calibri" w:hAnsi="Times New Roman" w:cs="Times New Roman"/>
                <w:b/>
                <w:bCs/>
                <w:sz w:val="24"/>
                <w:szCs w:val="24"/>
              </w:rPr>
              <w:t>В том числе практических и лабораторных занятий</w:t>
            </w:r>
          </w:p>
        </w:tc>
        <w:tc>
          <w:tcPr>
            <w:tcW w:w="2694" w:type="dxa"/>
          </w:tcPr>
          <w:p w14:paraId="1ED34095"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t>2</w:t>
            </w:r>
            <w:r>
              <w:rPr>
                <w:rFonts w:ascii="Times New Roman" w:eastAsia="Times New Roman" w:hAnsi="Times New Roman" w:cs="Times New Roman"/>
                <w:b/>
                <w:bCs/>
                <w:sz w:val="24"/>
                <w:szCs w:val="24"/>
                <w:lang w:eastAsia="ru-RU"/>
              </w:rPr>
              <w:t>/2</w:t>
            </w:r>
          </w:p>
        </w:tc>
        <w:tc>
          <w:tcPr>
            <w:tcW w:w="2409" w:type="dxa"/>
            <w:vMerge/>
          </w:tcPr>
          <w:p w14:paraId="2961473B" w14:textId="77777777" w:rsidR="002911A2" w:rsidRPr="009A5029" w:rsidRDefault="002911A2" w:rsidP="00AD5821">
            <w:pPr>
              <w:rPr>
                <w:rFonts w:ascii="Times New Roman" w:eastAsia="Times New Roman" w:hAnsi="Times New Roman" w:cs="Times New Roman"/>
                <w:b/>
                <w:bCs/>
                <w:sz w:val="24"/>
                <w:szCs w:val="24"/>
                <w:lang w:eastAsia="ru-RU"/>
              </w:rPr>
            </w:pPr>
          </w:p>
        </w:tc>
      </w:tr>
      <w:tr w:rsidR="002911A2" w:rsidRPr="00C63897" w14:paraId="7EE69F7F" w14:textId="77777777" w:rsidTr="00AD5821">
        <w:trPr>
          <w:trHeight w:val="361"/>
        </w:trPr>
        <w:tc>
          <w:tcPr>
            <w:tcW w:w="2972" w:type="dxa"/>
            <w:vMerge/>
          </w:tcPr>
          <w:p w14:paraId="7158231E" w14:textId="77777777" w:rsidR="002911A2" w:rsidRPr="009A5029" w:rsidRDefault="002911A2" w:rsidP="00AD5821">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5D48289D" w14:textId="77777777" w:rsidR="002911A2" w:rsidRPr="009A5029" w:rsidRDefault="002911A2" w:rsidP="00AD5821">
            <w:pPr>
              <w:rPr>
                <w:rFonts w:ascii="Times New Roman" w:eastAsia="Calibri" w:hAnsi="Times New Roman" w:cs="Times New Roman"/>
                <w:b/>
                <w:bCs/>
                <w:sz w:val="24"/>
                <w:szCs w:val="24"/>
              </w:rPr>
            </w:pPr>
            <w:r w:rsidRPr="009A5029">
              <w:rPr>
                <w:rFonts w:ascii="Times New Roman" w:eastAsia="Calibri" w:hAnsi="Times New Roman" w:cs="Times New Roman"/>
                <w:bCs/>
                <w:sz w:val="24"/>
                <w:szCs w:val="24"/>
              </w:rPr>
              <w:t>Определение освещённости на рабочем месте.</w:t>
            </w:r>
          </w:p>
        </w:tc>
        <w:tc>
          <w:tcPr>
            <w:tcW w:w="2694" w:type="dxa"/>
          </w:tcPr>
          <w:p w14:paraId="344AEC79"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t>2</w:t>
            </w:r>
          </w:p>
        </w:tc>
        <w:tc>
          <w:tcPr>
            <w:tcW w:w="2409" w:type="dxa"/>
            <w:vMerge/>
          </w:tcPr>
          <w:p w14:paraId="395EA4D7" w14:textId="77777777" w:rsidR="002911A2" w:rsidRPr="009A5029" w:rsidRDefault="002911A2" w:rsidP="00AD5821">
            <w:pPr>
              <w:rPr>
                <w:rFonts w:ascii="Times New Roman" w:eastAsia="Times New Roman" w:hAnsi="Times New Roman" w:cs="Times New Roman"/>
                <w:b/>
                <w:bCs/>
                <w:sz w:val="24"/>
                <w:szCs w:val="24"/>
                <w:lang w:eastAsia="ru-RU"/>
              </w:rPr>
            </w:pPr>
          </w:p>
        </w:tc>
      </w:tr>
      <w:tr w:rsidR="002911A2" w:rsidRPr="00C63897" w14:paraId="13293DFC" w14:textId="77777777" w:rsidTr="00AD5821">
        <w:trPr>
          <w:trHeight w:val="361"/>
        </w:trPr>
        <w:tc>
          <w:tcPr>
            <w:tcW w:w="2972" w:type="dxa"/>
            <w:vMerge/>
          </w:tcPr>
          <w:p w14:paraId="7081D1B5" w14:textId="77777777" w:rsidR="002911A2" w:rsidRPr="009A5029" w:rsidRDefault="002911A2" w:rsidP="00AD5821">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3F56EF49" w14:textId="77777777" w:rsidR="002911A2" w:rsidRPr="009A5029" w:rsidRDefault="002911A2" w:rsidP="00AD5821">
            <w:pPr>
              <w:rPr>
                <w:rFonts w:ascii="Times New Roman" w:eastAsia="Calibri" w:hAnsi="Times New Roman" w:cs="Times New Roman"/>
                <w:b/>
                <w:sz w:val="24"/>
                <w:szCs w:val="24"/>
              </w:rPr>
            </w:pPr>
            <w:r w:rsidRPr="009A5029">
              <w:rPr>
                <w:rFonts w:ascii="Times New Roman" w:eastAsia="Calibri" w:hAnsi="Times New Roman" w:cs="Times New Roman"/>
                <w:b/>
                <w:bCs/>
                <w:sz w:val="24"/>
                <w:szCs w:val="24"/>
              </w:rPr>
              <w:t>Самостоятельная работа обучающихся</w:t>
            </w:r>
          </w:p>
        </w:tc>
        <w:tc>
          <w:tcPr>
            <w:tcW w:w="2694" w:type="dxa"/>
          </w:tcPr>
          <w:p w14:paraId="052697F8" w14:textId="77777777" w:rsidR="002911A2" w:rsidRPr="009A5029" w:rsidRDefault="002911A2" w:rsidP="00AD5821">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2409" w:type="dxa"/>
            <w:vMerge/>
          </w:tcPr>
          <w:p w14:paraId="34A0AD68" w14:textId="77777777" w:rsidR="002911A2" w:rsidRPr="009A5029" w:rsidRDefault="002911A2" w:rsidP="00AD5821">
            <w:pPr>
              <w:rPr>
                <w:rFonts w:ascii="Times New Roman" w:eastAsia="Times New Roman" w:hAnsi="Times New Roman" w:cs="Times New Roman"/>
                <w:b/>
                <w:bCs/>
                <w:sz w:val="24"/>
                <w:szCs w:val="24"/>
                <w:lang w:eastAsia="ru-RU"/>
              </w:rPr>
            </w:pPr>
          </w:p>
        </w:tc>
      </w:tr>
      <w:tr w:rsidR="002911A2" w:rsidRPr="00C63897" w14:paraId="7F691B41" w14:textId="77777777" w:rsidTr="00AD5821">
        <w:trPr>
          <w:trHeight w:val="361"/>
        </w:trPr>
        <w:tc>
          <w:tcPr>
            <w:tcW w:w="9634" w:type="dxa"/>
            <w:gridSpan w:val="2"/>
          </w:tcPr>
          <w:p w14:paraId="303B9FCD" w14:textId="77777777" w:rsidR="002911A2" w:rsidRPr="009A5029" w:rsidRDefault="002911A2" w:rsidP="00AD5821">
            <w:pPr>
              <w:rPr>
                <w:rFonts w:ascii="Times New Roman" w:eastAsia="Calibri" w:hAnsi="Times New Roman" w:cs="Times New Roman"/>
                <w:b/>
                <w:bCs/>
                <w:sz w:val="24"/>
                <w:szCs w:val="24"/>
              </w:rPr>
            </w:pPr>
            <w:r w:rsidRPr="009A5029">
              <w:rPr>
                <w:rFonts w:ascii="Times New Roman" w:eastAsia="Calibri" w:hAnsi="Times New Roman" w:cs="Times New Roman"/>
                <w:b/>
                <w:bCs/>
                <w:sz w:val="24"/>
                <w:szCs w:val="24"/>
              </w:rPr>
              <w:t xml:space="preserve">Раздел 4. </w:t>
            </w:r>
            <w:r w:rsidRPr="009A5029">
              <w:rPr>
                <w:rFonts w:ascii="Times New Roman" w:eastAsia="Calibri" w:hAnsi="Times New Roman" w:cs="Times New Roman"/>
                <w:b/>
                <w:sz w:val="24"/>
                <w:szCs w:val="24"/>
              </w:rPr>
              <w:t>Основы безопасности труда.</w:t>
            </w:r>
          </w:p>
        </w:tc>
        <w:tc>
          <w:tcPr>
            <w:tcW w:w="2694" w:type="dxa"/>
          </w:tcPr>
          <w:p w14:paraId="7A6E383C" w14:textId="77777777" w:rsidR="002911A2" w:rsidRPr="009A5029" w:rsidRDefault="002911A2" w:rsidP="00AD5821">
            <w:pPr>
              <w:rPr>
                <w:rFonts w:ascii="Times New Roman" w:eastAsia="Times New Roman" w:hAnsi="Times New Roman" w:cs="Times New Roman"/>
                <w:b/>
                <w:bCs/>
                <w:sz w:val="24"/>
                <w:szCs w:val="24"/>
                <w:lang w:eastAsia="ru-RU"/>
              </w:rPr>
            </w:pPr>
          </w:p>
        </w:tc>
        <w:tc>
          <w:tcPr>
            <w:tcW w:w="2409" w:type="dxa"/>
          </w:tcPr>
          <w:p w14:paraId="717061E9" w14:textId="77777777" w:rsidR="002911A2" w:rsidRPr="009A5029" w:rsidRDefault="002911A2" w:rsidP="00AD5821">
            <w:pPr>
              <w:rPr>
                <w:rFonts w:ascii="Times New Roman" w:eastAsia="Times New Roman" w:hAnsi="Times New Roman" w:cs="Times New Roman"/>
                <w:b/>
                <w:bCs/>
                <w:sz w:val="24"/>
                <w:szCs w:val="24"/>
                <w:lang w:eastAsia="ru-RU"/>
              </w:rPr>
            </w:pPr>
          </w:p>
        </w:tc>
      </w:tr>
      <w:tr w:rsidR="002911A2" w:rsidRPr="00C63897" w14:paraId="762EC88D" w14:textId="77777777" w:rsidTr="00AD5821">
        <w:trPr>
          <w:trHeight w:val="361"/>
        </w:trPr>
        <w:tc>
          <w:tcPr>
            <w:tcW w:w="2972" w:type="dxa"/>
            <w:vMerge w:val="restart"/>
          </w:tcPr>
          <w:p w14:paraId="7E47974D"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t>Тема 4.1</w:t>
            </w:r>
          </w:p>
          <w:p w14:paraId="1B846D92" w14:textId="77777777" w:rsidR="002911A2" w:rsidRPr="009A5029" w:rsidRDefault="002911A2" w:rsidP="00AD5821">
            <w:pPr>
              <w:rPr>
                <w:rFonts w:ascii="Times New Roman" w:eastAsia="Calibri" w:hAnsi="Times New Roman" w:cs="Times New Roman"/>
                <w:sz w:val="24"/>
                <w:szCs w:val="24"/>
              </w:rPr>
            </w:pPr>
            <w:r w:rsidRPr="009A5029">
              <w:rPr>
                <w:rFonts w:ascii="Times New Roman" w:eastAsia="Calibri" w:hAnsi="Times New Roman" w:cs="Times New Roman"/>
                <w:bCs/>
                <w:sz w:val="24"/>
                <w:szCs w:val="24"/>
              </w:rPr>
              <w:t>Психофизические основы безопасности труда</w:t>
            </w:r>
            <w:r w:rsidRPr="009A5029">
              <w:rPr>
                <w:rFonts w:ascii="Times New Roman" w:eastAsia="Calibri" w:hAnsi="Times New Roman" w:cs="Times New Roman"/>
                <w:sz w:val="24"/>
                <w:szCs w:val="24"/>
              </w:rPr>
              <w:t>. Эргономика рабочего места.</w:t>
            </w:r>
          </w:p>
          <w:p w14:paraId="426C329C" w14:textId="77777777" w:rsidR="002911A2" w:rsidRPr="009A5029" w:rsidRDefault="002911A2" w:rsidP="00AD5821">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4BDE69D5" w14:textId="77777777" w:rsidR="002911A2" w:rsidRPr="009A5029" w:rsidRDefault="002911A2" w:rsidP="00AD5821">
            <w:pPr>
              <w:rPr>
                <w:rFonts w:ascii="Times New Roman" w:eastAsia="Calibri" w:hAnsi="Times New Roman" w:cs="Times New Roman"/>
                <w:b/>
                <w:bCs/>
                <w:sz w:val="24"/>
                <w:szCs w:val="24"/>
              </w:rPr>
            </w:pPr>
            <w:r w:rsidRPr="009A5029">
              <w:rPr>
                <w:rFonts w:ascii="Times New Roman" w:eastAsia="Calibri" w:hAnsi="Times New Roman" w:cs="Times New Roman"/>
                <w:b/>
                <w:bCs/>
                <w:sz w:val="24"/>
                <w:szCs w:val="24"/>
              </w:rPr>
              <w:t>Содержание учебного материала</w:t>
            </w:r>
          </w:p>
        </w:tc>
        <w:tc>
          <w:tcPr>
            <w:tcW w:w="2694" w:type="dxa"/>
          </w:tcPr>
          <w:p w14:paraId="2E8EDE15"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t>8/2</w:t>
            </w:r>
          </w:p>
        </w:tc>
        <w:tc>
          <w:tcPr>
            <w:tcW w:w="2409" w:type="dxa"/>
            <w:vMerge w:val="restart"/>
          </w:tcPr>
          <w:p w14:paraId="39EA8CF8" w14:textId="77777777" w:rsidR="002911A2" w:rsidRPr="009A5029" w:rsidRDefault="002911A2" w:rsidP="00AD5821">
            <w:pPr>
              <w:rPr>
                <w:rFonts w:ascii="Times New Roman" w:eastAsia="Times New Roman" w:hAnsi="Times New Roman" w:cs="Times New Roman"/>
                <w:b/>
                <w:bCs/>
                <w:sz w:val="24"/>
                <w:szCs w:val="24"/>
                <w:lang w:eastAsia="ru-RU"/>
              </w:rPr>
            </w:pPr>
            <w:r w:rsidRPr="003652CE">
              <w:rPr>
                <w:rFonts w:ascii="Times New Roman" w:eastAsia="Calibri" w:hAnsi="Times New Roman" w:cs="Times New Roman"/>
                <w:sz w:val="24"/>
                <w:szCs w:val="24"/>
              </w:rPr>
              <w:t>ОК 1, ОК 5, ОК 9, ПК 2.3 (направленность по выбору)</w:t>
            </w:r>
          </w:p>
        </w:tc>
      </w:tr>
      <w:tr w:rsidR="002911A2" w:rsidRPr="00C63897" w14:paraId="4EE448C1" w14:textId="77777777" w:rsidTr="00AD5821">
        <w:trPr>
          <w:trHeight w:val="361"/>
        </w:trPr>
        <w:tc>
          <w:tcPr>
            <w:tcW w:w="2972" w:type="dxa"/>
            <w:vMerge/>
          </w:tcPr>
          <w:p w14:paraId="7BD0CDD8" w14:textId="77777777" w:rsidR="002911A2" w:rsidRPr="009A5029" w:rsidRDefault="002911A2" w:rsidP="00AD5821">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1475C4CB" w14:textId="77777777" w:rsidR="002911A2" w:rsidRPr="009A5029" w:rsidRDefault="002911A2" w:rsidP="00AD5821">
            <w:pPr>
              <w:rPr>
                <w:rFonts w:ascii="Times New Roman" w:eastAsia="Calibri" w:hAnsi="Times New Roman" w:cs="Times New Roman"/>
                <w:b/>
                <w:bCs/>
                <w:sz w:val="24"/>
                <w:szCs w:val="24"/>
              </w:rPr>
            </w:pPr>
            <w:r w:rsidRPr="009A5029">
              <w:rPr>
                <w:rFonts w:ascii="Times New Roman" w:eastAsia="Calibri" w:hAnsi="Times New Roman" w:cs="Times New Roman"/>
                <w:b/>
                <w:bCs/>
                <w:sz w:val="24"/>
                <w:szCs w:val="24"/>
              </w:rPr>
              <w:t xml:space="preserve">1. </w:t>
            </w:r>
            <w:r w:rsidRPr="009A5029">
              <w:rPr>
                <w:rFonts w:ascii="Times New Roman" w:eastAsia="Calibri" w:hAnsi="Times New Roman" w:cs="Times New Roman"/>
                <w:sz w:val="24"/>
                <w:szCs w:val="24"/>
              </w:rPr>
              <w:t>Виды и условия трудовой деятельности: виды трудовой деятельности, классификация условий трудовой деятельности по тяжести и напряжённости трудового процесса, классификация условий труда по факторам производственной среды. Организация рабочего места оператора с точки зрения эргономических требований</w:t>
            </w:r>
          </w:p>
        </w:tc>
        <w:tc>
          <w:tcPr>
            <w:tcW w:w="2694" w:type="dxa"/>
          </w:tcPr>
          <w:p w14:paraId="050B53D3" w14:textId="77777777" w:rsidR="002911A2" w:rsidRPr="009A5029" w:rsidRDefault="002911A2" w:rsidP="00AD5821">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409" w:type="dxa"/>
            <w:vMerge/>
          </w:tcPr>
          <w:p w14:paraId="1E9B8259" w14:textId="77777777" w:rsidR="002911A2" w:rsidRPr="009A5029" w:rsidRDefault="002911A2" w:rsidP="00AD5821">
            <w:pPr>
              <w:rPr>
                <w:rFonts w:ascii="Times New Roman" w:eastAsia="Times New Roman" w:hAnsi="Times New Roman" w:cs="Times New Roman"/>
                <w:b/>
                <w:bCs/>
                <w:sz w:val="24"/>
                <w:szCs w:val="24"/>
                <w:lang w:eastAsia="ru-RU"/>
              </w:rPr>
            </w:pPr>
          </w:p>
        </w:tc>
      </w:tr>
      <w:tr w:rsidR="002911A2" w:rsidRPr="00C63897" w14:paraId="5889FF77" w14:textId="77777777" w:rsidTr="00AD5821">
        <w:trPr>
          <w:trHeight w:val="361"/>
        </w:trPr>
        <w:tc>
          <w:tcPr>
            <w:tcW w:w="2972" w:type="dxa"/>
            <w:vMerge/>
          </w:tcPr>
          <w:p w14:paraId="26C7E556" w14:textId="77777777" w:rsidR="002911A2" w:rsidRPr="009A5029" w:rsidRDefault="002911A2" w:rsidP="00AD5821">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5DB5EA2F" w14:textId="77777777" w:rsidR="002911A2" w:rsidRPr="009A5029" w:rsidRDefault="002911A2" w:rsidP="00AD5821">
            <w:pPr>
              <w:rPr>
                <w:rFonts w:ascii="Times New Roman" w:eastAsia="Calibri" w:hAnsi="Times New Roman" w:cs="Times New Roman"/>
                <w:b/>
                <w:bCs/>
                <w:sz w:val="24"/>
                <w:szCs w:val="24"/>
              </w:rPr>
            </w:pPr>
            <w:r w:rsidRPr="009A5029">
              <w:rPr>
                <w:rFonts w:ascii="Times New Roman" w:eastAsia="Calibri" w:hAnsi="Times New Roman" w:cs="Times New Roman"/>
                <w:b/>
                <w:bCs/>
                <w:sz w:val="24"/>
                <w:szCs w:val="24"/>
              </w:rPr>
              <w:t>В том числе практических и лабораторных занятий</w:t>
            </w:r>
          </w:p>
        </w:tc>
        <w:tc>
          <w:tcPr>
            <w:tcW w:w="2694" w:type="dxa"/>
          </w:tcPr>
          <w:p w14:paraId="26E5F407"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t>2</w:t>
            </w:r>
            <w:r>
              <w:rPr>
                <w:rFonts w:ascii="Times New Roman" w:eastAsia="Times New Roman" w:hAnsi="Times New Roman" w:cs="Times New Roman"/>
                <w:b/>
                <w:bCs/>
                <w:sz w:val="24"/>
                <w:szCs w:val="24"/>
                <w:lang w:eastAsia="ru-RU"/>
              </w:rPr>
              <w:t>/2</w:t>
            </w:r>
          </w:p>
        </w:tc>
        <w:tc>
          <w:tcPr>
            <w:tcW w:w="2409" w:type="dxa"/>
            <w:vMerge/>
          </w:tcPr>
          <w:p w14:paraId="5ECF7A0C" w14:textId="77777777" w:rsidR="002911A2" w:rsidRPr="009A5029" w:rsidRDefault="002911A2" w:rsidP="00AD5821">
            <w:pPr>
              <w:rPr>
                <w:rFonts w:ascii="Times New Roman" w:eastAsia="Times New Roman" w:hAnsi="Times New Roman" w:cs="Times New Roman"/>
                <w:b/>
                <w:bCs/>
                <w:sz w:val="24"/>
                <w:szCs w:val="24"/>
                <w:lang w:eastAsia="ru-RU"/>
              </w:rPr>
            </w:pPr>
          </w:p>
        </w:tc>
      </w:tr>
      <w:tr w:rsidR="002911A2" w:rsidRPr="00C63897" w14:paraId="3BC58A25" w14:textId="77777777" w:rsidTr="00AD5821">
        <w:trPr>
          <w:trHeight w:val="361"/>
        </w:trPr>
        <w:tc>
          <w:tcPr>
            <w:tcW w:w="2972" w:type="dxa"/>
            <w:vMerge/>
          </w:tcPr>
          <w:p w14:paraId="411A61A8" w14:textId="77777777" w:rsidR="002911A2" w:rsidRPr="009A5029" w:rsidRDefault="002911A2" w:rsidP="00AD5821">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2C213350" w14:textId="77777777" w:rsidR="002911A2" w:rsidRPr="009A5029" w:rsidRDefault="002911A2" w:rsidP="00AD5821">
            <w:pPr>
              <w:rPr>
                <w:rFonts w:ascii="Times New Roman" w:eastAsia="Calibri" w:hAnsi="Times New Roman" w:cs="Times New Roman"/>
                <w:b/>
                <w:bCs/>
                <w:sz w:val="24"/>
                <w:szCs w:val="24"/>
              </w:rPr>
            </w:pPr>
            <w:r w:rsidRPr="009A5029">
              <w:rPr>
                <w:rFonts w:ascii="Times New Roman" w:eastAsia="Calibri" w:hAnsi="Times New Roman" w:cs="Times New Roman"/>
                <w:b/>
                <w:sz w:val="24"/>
                <w:szCs w:val="24"/>
              </w:rPr>
              <w:t xml:space="preserve">1. </w:t>
            </w:r>
            <w:r w:rsidRPr="009A5029">
              <w:rPr>
                <w:rFonts w:ascii="Times New Roman" w:eastAsia="Calibri" w:hAnsi="Times New Roman" w:cs="Times New Roman"/>
                <w:sz w:val="24"/>
                <w:szCs w:val="24"/>
              </w:rPr>
              <w:t>Анализ эргономических показателей на рабочем месте</w:t>
            </w:r>
          </w:p>
        </w:tc>
        <w:tc>
          <w:tcPr>
            <w:tcW w:w="2694" w:type="dxa"/>
          </w:tcPr>
          <w:p w14:paraId="10BA5045"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t>2</w:t>
            </w:r>
          </w:p>
        </w:tc>
        <w:tc>
          <w:tcPr>
            <w:tcW w:w="2409" w:type="dxa"/>
            <w:vMerge/>
          </w:tcPr>
          <w:p w14:paraId="56A61020" w14:textId="77777777" w:rsidR="002911A2" w:rsidRPr="009A5029" w:rsidRDefault="002911A2" w:rsidP="00AD5821">
            <w:pPr>
              <w:rPr>
                <w:rFonts w:ascii="Times New Roman" w:eastAsia="Times New Roman" w:hAnsi="Times New Roman" w:cs="Times New Roman"/>
                <w:b/>
                <w:bCs/>
                <w:sz w:val="24"/>
                <w:szCs w:val="24"/>
                <w:lang w:eastAsia="ru-RU"/>
              </w:rPr>
            </w:pPr>
          </w:p>
        </w:tc>
      </w:tr>
      <w:tr w:rsidR="002911A2" w:rsidRPr="00C63897" w14:paraId="7EBE5B7E" w14:textId="77777777" w:rsidTr="00AD5821">
        <w:trPr>
          <w:trHeight w:val="361"/>
        </w:trPr>
        <w:tc>
          <w:tcPr>
            <w:tcW w:w="2972" w:type="dxa"/>
            <w:vMerge/>
          </w:tcPr>
          <w:p w14:paraId="24518436" w14:textId="77777777" w:rsidR="002911A2" w:rsidRPr="009A5029" w:rsidRDefault="002911A2" w:rsidP="00AD5821">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6649CC21" w14:textId="77777777" w:rsidR="002911A2" w:rsidRDefault="002911A2" w:rsidP="00AD5821">
            <w:pPr>
              <w:rPr>
                <w:rFonts w:ascii="Times New Roman" w:eastAsia="Calibri" w:hAnsi="Times New Roman" w:cs="Times New Roman"/>
                <w:b/>
                <w:bCs/>
                <w:sz w:val="24"/>
                <w:szCs w:val="24"/>
              </w:rPr>
            </w:pPr>
            <w:r w:rsidRPr="009A5029">
              <w:rPr>
                <w:rFonts w:ascii="Times New Roman" w:eastAsia="Calibri" w:hAnsi="Times New Roman" w:cs="Times New Roman"/>
                <w:b/>
                <w:bCs/>
                <w:sz w:val="24"/>
                <w:szCs w:val="24"/>
              </w:rPr>
              <w:t>Самостоятельная работа обучающихся</w:t>
            </w:r>
          </w:p>
          <w:p w14:paraId="3828F6E4" w14:textId="77777777" w:rsidR="002911A2" w:rsidRPr="009A5029" w:rsidRDefault="002911A2" w:rsidP="00AD5821">
            <w:pPr>
              <w:rPr>
                <w:rFonts w:ascii="Times New Roman" w:eastAsia="Calibri" w:hAnsi="Times New Roman" w:cs="Times New Roman"/>
                <w:b/>
                <w:sz w:val="24"/>
                <w:szCs w:val="24"/>
              </w:rPr>
            </w:pPr>
            <w:r w:rsidRPr="009A5029">
              <w:rPr>
                <w:rFonts w:ascii="Times New Roman" w:eastAsia="Calibri" w:hAnsi="Times New Roman" w:cs="Times New Roman"/>
                <w:sz w:val="24"/>
                <w:szCs w:val="24"/>
              </w:rPr>
              <w:t>Основные психофизические причины травматизма.</w:t>
            </w:r>
          </w:p>
        </w:tc>
        <w:tc>
          <w:tcPr>
            <w:tcW w:w="2694" w:type="dxa"/>
          </w:tcPr>
          <w:p w14:paraId="169447B2" w14:textId="77777777" w:rsidR="002911A2" w:rsidRPr="009A5029" w:rsidRDefault="002911A2" w:rsidP="00AD5821">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09" w:type="dxa"/>
            <w:vMerge/>
          </w:tcPr>
          <w:p w14:paraId="518F3A59" w14:textId="77777777" w:rsidR="002911A2" w:rsidRPr="009A5029" w:rsidRDefault="002911A2" w:rsidP="00AD5821">
            <w:pPr>
              <w:rPr>
                <w:rFonts w:ascii="Times New Roman" w:eastAsia="Times New Roman" w:hAnsi="Times New Roman" w:cs="Times New Roman"/>
                <w:b/>
                <w:bCs/>
                <w:sz w:val="24"/>
                <w:szCs w:val="24"/>
                <w:lang w:eastAsia="ru-RU"/>
              </w:rPr>
            </w:pPr>
          </w:p>
        </w:tc>
      </w:tr>
      <w:tr w:rsidR="002911A2" w:rsidRPr="00C63897" w14:paraId="62246357" w14:textId="77777777" w:rsidTr="00AD5821">
        <w:trPr>
          <w:trHeight w:val="361"/>
        </w:trPr>
        <w:tc>
          <w:tcPr>
            <w:tcW w:w="9634" w:type="dxa"/>
            <w:gridSpan w:val="2"/>
          </w:tcPr>
          <w:p w14:paraId="67C8F7F1" w14:textId="77777777" w:rsidR="002911A2" w:rsidRPr="009A5029" w:rsidRDefault="002911A2" w:rsidP="00AD5821">
            <w:pPr>
              <w:rPr>
                <w:rFonts w:ascii="Times New Roman" w:eastAsia="Calibri" w:hAnsi="Times New Roman" w:cs="Times New Roman"/>
                <w:b/>
                <w:bCs/>
                <w:sz w:val="24"/>
                <w:szCs w:val="24"/>
              </w:rPr>
            </w:pPr>
            <w:r w:rsidRPr="009A5029">
              <w:rPr>
                <w:rFonts w:ascii="Times New Roman" w:eastAsia="Calibri" w:hAnsi="Times New Roman" w:cs="Times New Roman"/>
                <w:b/>
                <w:bCs/>
                <w:sz w:val="24"/>
                <w:szCs w:val="24"/>
              </w:rPr>
              <w:t>Раздел 5. Управление безопасностью труда</w:t>
            </w:r>
            <w:r w:rsidRPr="009A5029">
              <w:rPr>
                <w:rFonts w:ascii="Times New Roman" w:eastAsia="Calibri" w:hAnsi="Times New Roman" w:cs="Times New Roman"/>
                <w:b/>
                <w:sz w:val="24"/>
                <w:szCs w:val="24"/>
              </w:rPr>
              <w:t>.</w:t>
            </w:r>
          </w:p>
        </w:tc>
        <w:tc>
          <w:tcPr>
            <w:tcW w:w="2694" w:type="dxa"/>
          </w:tcPr>
          <w:p w14:paraId="23DCCC78"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t>16/4</w:t>
            </w:r>
          </w:p>
        </w:tc>
        <w:tc>
          <w:tcPr>
            <w:tcW w:w="2409" w:type="dxa"/>
          </w:tcPr>
          <w:p w14:paraId="689CCAFE" w14:textId="77777777" w:rsidR="002911A2" w:rsidRPr="009A5029" w:rsidRDefault="002911A2" w:rsidP="00AD5821">
            <w:pPr>
              <w:rPr>
                <w:rFonts w:ascii="Times New Roman" w:eastAsia="Times New Roman" w:hAnsi="Times New Roman" w:cs="Times New Roman"/>
                <w:b/>
                <w:bCs/>
                <w:sz w:val="24"/>
                <w:szCs w:val="24"/>
                <w:lang w:eastAsia="ru-RU"/>
              </w:rPr>
            </w:pPr>
          </w:p>
        </w:tc>
      </w:tr>
      <w:tr w:rsidR="002911A2" w:rsidRPr="00C63897" w14:paraId="2566BCDA" w14:textId="77777777" w:rsidTr="00AD5821">
        <w:trPr>
          <w:trHeight w:val="361"/>
        </w:trPr>
        <w:tc>
          <w:tcPr>
            <w:tcW w:w="2972" w:type="dxa"/>
            <w:vMerge w:val="restart"/>
          </w:tcPr>
          <w:p w14:paraId="2903DE1E"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t xml:space="preserve">Тема 5.1 </w:t>
            </w:r>
            <w:r w:rsidRPr="009A5029">
              <w:rPr>
                <w:rFonts w:ascii="Times New Roman" w:eastAsia="Calibri" w:hAnsi="Times New Roman" w:cs="Times New Roman"/>
                <w:bCs/>
                <w:sz w:val="24"/>
                <w:szCs w:val="24"/>
              </w:rPr>
              <w:t>Управление безопасностью труда</w:t>
            </w:r>
            <w:r w:rsidRPr="009A5029">
              <w:rPr>
                <w:rFonts w:ascii="Times New Roman" w:eastAsia="Calibri" w:hAnsi="Times New Roman" w:cs="Times New Roman"/>
                <w:sz w:val="24"/>
                <w:szCs w:val="24"/>
              </w:rPr>
              <w:t>.</w:t>
            </w:r>
          </w:p>
        </w:tc>
        <w:tc>
          <w:tcPr>
            <w:tcW w:w="6662" w:type="dxa"/>
            <w:tcBorders>
              <w:top w:val="single" w:sz="4" w:space="0" w:color="auto"/>
              <w:left w:val="single" w:sz="4" w:space="0" w:color="auto"/>
              <w:bottom w:val="single" w:sz="4" w:space="0" w:color="auto"/>
            </w:tcBorders>
            <w:vAlign w:val="bottom"/>
          </w:tcPr>
          <w:p w14:paraId="146CF2C0" w14:textId="77777777" w:rsidR="002911A2" w:rsidRPr="009A5029" w:rsidRDefault="002911A2" w:rsidP="00AD5821">
            <w:pPr>
              <w:rPr>
                <w:rFonts w:ascii="Times New Roman" w:eastAsia="Calibri" w:hAnsi="Times New Roman" w:cs="Times New Roman"/>
                <w:b/>
                <w:bCs/>
                <w:sz w:val="24"/>
                <w:szCs w:val="24"/>
              </w:rPr>
            </w:pPr>
            <w:r w:rsidRPr="009A5029">
              <w:rPr>
                <w:rFonts w:ascii="Times New Roman" w:eastAsia="Calibri" w:hAnsi="Times New Roman" w:cs="Times New Roman"/>
                <w:b/>
                <w:bCs/>
                <w:sz w:val="24"/>
                <w:szCs w:val="24"/>
              </w:rPr>
              <w:t>Содержание учебного материала</w:t>
            </w:r>
          </w:p>
        </w:tc>
        <w:tc>
          <w:tcPr>
            <w:tcW w:w="2694" w:type="dxa"/>
          </w:tcPr>
          <w:p w14:paraId="32A97F06"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t>10</w:t>
            </w:r>
          </w:p>
        </w:tc>
        <w:tc>
          <w:tcPr>
            <w:tcW w:w="2409" w:type="dxa"/>
            <w:vMerge w:val="restart"/>
          </w:tcPr>
          <w:p w14:paraId="2B7AE9C4" w14:textId="77777777" w:rsidR="002911A2" w:rsidRPr="009A5029" w:rsidRDefault="002911A2" w:rsidP="00AD5821">
            <w:pPr>
              <w:rPr>
                <w:rFonts w:ascii="Times New Roman" w:eastAsia="Times New Roman" w:hAnsi="Times New Roman" w:cs="Times New Roman"/>
                <w:b/>
                <w:bCs/>
                <w:sz w:val="24"/>
                <w:szCs w:val="24"/>
                <w:lang w:eastAsia="ru-RU"/>
              </w:rPr>
            </w:pPr>
            <w:r w:rsidRPr="003652CE">
              <w:rPr>
                <w:rFonts w:ascii="Times New Roman" w:eastAsia="Calibri" w:hAnsi="Times New Roman" w:cs="Times New Roman"/>
                <w:sz w:val="24"/>
                <w:szCs w:val="24"/>
              </w:rPr>
              <w:t xml:space="preserve">ОК 1, ОК 5, ОК 9, ПК 2.3 </w:t>
            </w:r>
            <w:r w:rsidRPr="003652CE">
              <w:rPr>
                <w:rFonts w:ascii="Times New Roman" w:eastAsia="Calibri" w:hAnsi="Times New Roman" w:cs="Times New Roman"/>
                <w:sz w:val="24"/>
                <w:szCs w:val="24"/>
              </w:rPr>
              <w:lastRenderedPageBreak/>
              <w:t>(направленность по выбору)</w:t>
            </w:r>
          </w:p>
        </w:tc>
      </w:tr>
      <w:tr w:rsidR="002911A2" w:rsidRPr="00C63897" w14:paraId="10AEC34E" w14:textId="77777777" w:rsidTr="00AD5821">
        <w:trPr>
          <w:trHeight w:val="361"/>
        </w:trPr>
        <w:tc>
          <w:tcPr>
            <w:tcW w:w="2972" w:type="dxa"/>
            <w:vMerge/>
          </w:tcPr>
          <w:p w14:paraId="7167B6F5" w14:textId="77777777" w:rsidR="002911A2" w:rsidRPr="009A5029" w:rsidRDefault="002911A2" w:rsidP="00AD5821">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32E2C4F3" w14:textId="77777777" w:rsidR="002911A2" w:rsidRPr="009A5029" w:rsidRDefault="002911A2" w:rsidP="00AD5821">
            <w:pPr>
              <w:rPr>
                <w:rFonts w:ascii="Times New Roman" w:eastAsia="Calibri" w:hAnsi="Times New Roman" w:cs="Times New Roman"/>
                <w:sz w:val="24"/>
                <w:szCs w:val="24"/>
              </w:rPr>
            </w:pPr>
            <w:r w:rsidRPr="009A5029">
              <w:rPr>
                <w:rFonts w:ascii="Times New Roman" w:eastAsia="Calibri" w:hAnsi="Times New Roman" w:cs="Times New Roman"/>
                <w:sz w:val="24"/>
                <w:szCs w:val="24"/>
              </w:rPr>
              <w:t xml:space="preserve">Обучение, инструктаж и проверка знаний по охране труда; аттестация рабочих мест по условиям труда и сертификация </w:t>
            </w:r>
            <w:r w:rsidRPr="009A5029">
              <w:rPr>
                <w:rFonts w:ascii="Times New Roman" w:eastAsia="Calibri" w:hAnsi="Times New Roman" w:cs="Times New Roman"/>
                <w:sz w:val="24"/>
                <w:szCs w:val="24"/>
              </w:rPr>
              <w:lastRenderedPageBreak/>
              <w:t>производственных объектов на соответствие требованиям по охране труда</w:t>
            </w:r>
          </w:p>
          <w:p w14:paraId="40AA6024" w14:textId="77777777" w:rsidR="002911A2" w:rsidRPr="009A5029" w:rsidRDefault="002911A2" w:rsidP="00AD5821">
            <w:pPr>
              <w:rPr>
                <w:rFonts w:eastAsia="Calibri"/>
                <w:b/>
                <w:bCs/>
                <w:sz w:val="24"/>
                <w:szCs w:val="24"/>
              </w:rPr>
            </w:pPr>
            <w:r w:rsidRPr="009A5029">
              <w:rPr>
                <w:rFonts w:ascii="Times New Roman" w:eastAsia="Calibri" w:hAnsi="Times New Roman" w:cs="Times New Roman"/>
                <w:sz w:val="24"/>
                <w:szCs w:val="24"/>
              </w:rPr>
              <w:t>Расследование и учёт несчастных случаев на производстве, анализ травматизма; ответственность за нарушение требований по безопасности труда</w:t>
            </w:r>
          </w:p>
        </w:tc>
        <w:tc>
          <w:tcPr>
            <w:tcW w:w="2694" w:type="dxa"/>
            <w:vAlign w:val="center"/>
          </w:tcPr>
          <w:p w14:paraId="633711F4"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lastRenderedPageBreak/>
              <w:t>6</w:t>
            </w:r>
          </w:p>
        </w:tc>
        <w:tc>
          <w:tcPr>
            <w:tcW w:w="2409" w:type="dxa"/>
            <w:vMerge/>
          </w:tcPr>
          <w:p w14:paraId="52B8A56A" w14:textId="77777777" w:rsidR="002911A2" w:rsidRPr="009A5029" w:rsidRDefault="002911A2" w:rsidP="00AD5821">
            <w:pPr>
              <w:rPr>
                <w:rFonts w:ascii="Times New Roman" w:eastAsia="Times New Roman" w:hAnsi="Times New Roman" w:cs="Times New Roman"/>
                <w:b/>
                <w:bCs/>
                <w:sz w:val="24"/>
                <w:szCs w:val="24"/>
                <w:lang w:eastAsia="ru-RU"/>
              </w:rPr>
            </w:pPr>
          </w:p>
        </w:tc>
      </w:tr>
      <w:tr w:rsidR="002911A2" w:rsidRPr="00C63897" w14:paraId="5EE85FFC" w14:textId="77777777" w:rsidTr="00AD5821">
        <w:trPr>
          <w:trHeight w:val="361"/>
        </w:trPr>
        <w:tc>
          <w:tcPr>
            <w:tcW w:w="2972" w:type="dxa"/>
            <w:vMerge/>
          </w:tcPr>
          <w:p w14:paraId="1B873B1D" w14:textId="77777777" w:rsidR="002911A2" w:rsidRPr="009A5029" w:rsidRDefault="002911A2" w:rsidP="00AD5821">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2DF38EB8" w14:textId="77777777" w:rsidR="002911A2" w:rsidRPr="009A5029" w:rsidRDefault="002911A2" w:rsidP="00AD5821">
            <w:pPr>
              <w:rPr>
                <w:rFonts w:ascii="Times New Roman" w:eastAsia="Calibri" w:hAnsi="Times New Roman" w:cs="Times New Roman"/>
                <w:b/>
                <w:bCs/>
                <w:sz w:val="24"/>
                <w:szCs w:val="24"/>
              </w:rPr>
            </w:pPr>
            <w:r w:rsidRPr="009A5029">
              <w:rPr>
                <w:rFonts w:ascii="Times New Roman" w:eastAsia="Calibri" w:hAnsi="Times New Roman" w:cs="Times New Roman"/>
                <w:b/>
                <w:bCs/>
                <w:sz w:val="24"/>
                <w:szCs w:val="24"/>
              </w:rPr>
              <w:t>В том числе практических и лабораторных занятий</w:t>
            </w:r>
          </w:p>
        </w:tc>
        <w:tc>
          <w:tcPr>
            <w:tcW w:w="2694" w:type="dxa"/>
          </w:tcPr>
          <w:p w14:paraId="73B6F1BF" w14:textId="77777777" w:rsidR="002911A2" w:rsidRPr="009A5029" w:rsidRDefault="002911A2" w:rsidP="00AD5821">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4/4</w:t>
            </w:r>
          </w:p>
        </w:tc>
        <w:tc>
          <w:tcPr>
            <w:tcW w:w="2409" w:type="dxa"/>
            <w:vMerge/>
          </w:tcPr>
          <w:p w14:paraId="4C652279" w14:textId="77777777" w:rsidR="002911A2" w:rsidRPr="009A5029" w:rsidRDefault="002911A2" w:rsidP="00AD5821">
            <w:pPr>
              <w:rPr>
                <w:rFonts w:ascii="Times New Roman" w:eastAsia="Times New Roman" w:hAnsi="Times New Roman" w:cs="Times New Roman"/>
                <w:b/>
                <w:bCs/>
                <w:sz w:val="24"/>
                <w:szCs w:val="24"/>
                <w:lang w:eastAsia="ru-RU"/>
              </w:rPr>
            </w:pPr>
          </w:p>
        </w:tc>
      </w:tr>
      <w:tr w:rsidR="002911A2" w:rsidRPr="00C63897" w14:paraId="6C70BE23" w14:textId="77777777" w:rsidTr="00AD5821">
        <w:trPr>
          <w:trHeight w:val="361"/>
        </w:trPr>
        <w:tc>
          <w:tcPr>
            <w:tcW w:w="2972" w:type="dxa"/>
            <w:vMerge/>
          </w:tcPr>
          <w:p w14:paraId="13B73332" w14:textId="77777777" w:rsidR="002911A2" w:rsidRPr="009A5029" w:rsidRDefault="002911A2" w:rsidP="00AD5821">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7633C72C" w14:textId="77777777" w:rsidR="002911A2" w:rsidRPr="009A5029" w:rsidRDefault="002911A2" w:rsidP="00AD5821">
            <w:pPr>
              <w:rPr>
                <w:rFonts w:ascii="Times New Roman" w:eastAsia="Calibri" w:hAnsi="Times New Roman" w:cs="Times New Roman"/>
                <w:b/>
                <w:bCs/>
                <w:sz w:val="24"/>
                <w:szCs w:val="24"/>
              </w:rPr>
            </w:pPr>
            <w:r w:rsidRPr="009A5029">
              <w:rPr>
                <w:rFonts w:ascii="Times New Roman" w:eastAsia="Calibri" w:hAnsi="Times New Roman" w:cs="Times New Roman"/>
                <w:b/>
                <w:sz w:val="24"/>
                <w:szCs w:val="24"/>
              </w:rPr>
              <w:t xml:space="preserve">1. </w:t>
            </w:r>
            <w:r w:rsidRPr="009A5029">
              <w:rPr>
                <w:rFonts w:ascii="Times New Roman" w:eastAsia="Calibri" w:hAnsi="Times New Roman" w:cs="Times New Roman"/>
                <w:sz w:val="24"/>
                <w:szCs w:val="24"/>
              </w:rPr>
              <w:t>Составление акта о несчастном случае на производстве (Форма Н-1Е)</w:t>
            </w:r>
          </w:p>
        </w:tc>
        <w:tc>
          <w:tcPr>
            <w:tcW w:w="2694" w:type="dxa"/>
          </w:tcPr>
          <w:p w14:paraId="3B6CE429"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t>2</w:t>
            </w:r>
            <w:r>
              <w:rPr>
                <w:rFonts w:ascii="Times New Roman" w:eastAsia="Times New Roman" w:hAnsi="Times New Roman" w:cs="Times New Roman"/>
                <w:b/>
                <w:bCs/>
                <w:sz w:val="24"/>
                <w:szCs w:val="24"/>
                <w:lang w:eastAsia="ru-RU"/>
              </w:rPr>
              <w:t>/2</w:t>
            </w:r>
          </w:p>
        </w:tc>
        <w:tc>
          <w:tcPr>
            <w:tcW w:w="2409" w:type="dxa"/>
            <w:vMerge/>
          </w:tcPr>
          <w:p w14:paraId="5B79D86D" w14:textId="77777777" w:rsidR="002911A2" w:rsidRPr="009A5029" w:rsidRDefault="002911A2" w:rsidP="00AD5821">
            <w:pPr>
              <w:rPr>
                <w:rFonts w:ascii="Times New Roman" w:eastAsia="Times New Roman" w:hAnsi="Times New Roman" w:cs="Times New Roman"/>
                <w:b/>
                <w:bCs/>
                <w:sz w:val="24"/>
                <w:szCs w:val="24"/>
                <w:lang w:eastAsia="ru-RU"/>
              </w:rPr>
            </w:pPr>
          </w:p>
        </w:tc>
      </w:tr>
      <w:tr w:rsidR="002911A2" w:rsidRPr="00C63897" w14:paraId="6F12B88B" w14:textId="77777777" w:rsidTr="00AD5821">
        <w:trPr>
          <w:trHeight w:val="361"/>
        </w:trPr>
        <w:tc>
          <w:tcPr>
            <w:tcW w:w="2972" w:type="dxa"/>
            <w:vMerge/>
          </w:tcPr>
          <w:p w14:paraId="3C3B3E2D" w14:textId="77777777" w:rsidR="002911A2" w:rsidRPr="009A5029" w:rsidRDefault="002911A2" w:rsidP="00AD5821">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47CD08C2" w14:textId="77777777" w:rsidR="002911A2" w:rsidRPr="009A5029" w:rsidRDefault="002911A2" w:rsidP="00AD5821">
            <w:pPr>
              <w:rPr>
                <w:rFonts w:ascii="Times New Roman" w:eastAsia="Calibri" w:hAnsi="Times New Roman" w:cs="Times New Roman"/>
                <w:b/>
                <w:bCs/>
                <w:sz w:val="24"/>
                <w:szCs w:val="24"/>
              </w:rPr>
            </w:pPr>
            <w:r w:rsidRPr="009A5029">
              <w:rPr>
                <w:rFonts w:ascii="Times New Roman" w:eastAsia="Calibri" w:hAnsi="Times New Roman" w:cs="Times New Roman"/>
                <w:b/>
                <w:sz w:val="24"/>
                <w:szCs w:val="24"/>
              </w:rPr>
              <w:t xml:space="preserve">2. </w:t>
            </w:r>
            <w:r w:rsidRPr="009A5029">
              <w:rPr>
                <w:rFonts w:ascii="Times New Roman" w:eastAsia="Calibri" w:hAnsi="Times New Roman" w:cs="Times New Roman"/>
                <w:bCs/>
                <w:sz w:val="24"/>
                <w:szCs w:val="24"/>
              </w:rPr>
              <w:t>Проведение первичного инструктажа на рабочем месте, проверка знаний и заполнение соответствующей документации</w:t>
            </w:r>
          </w:p>
        </w:tc>
        <w:tc>
          <w:tcPr>
            <w:tcW w:w="2694" w:type="dxa"/>
          </w:tcPr>
          <w:p w14:paraId="1FD5CE19"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t>2</w:t>
            </w:r>
            <w:r>
              <w:rPr>
                <w:rFonts w:ascii="Times New Roman" w:eastAsia="Times New Roman" w:hAnsi="Times New Roman" w:cs="Times New Roman"/>
                <w:b/>
                <w:bCs/>
                <w:sz w:val="24"/>
                <w:szCs w:val="24"/>
                <w:lang w:eastAsia="ru-RU"/>
              </w:rPr>
              <w:t>/2</w:t>
            </w:r>
          </w:p>
        </w:tc>
        <w:tc>
          <w:tcPr>
            <w:tcW w:w="2409" w:type="dxa"/>
            <w:vMerge/>
          </w:tcPr>
          <w:p w14:paraId="685063D4" w14:textId="77777777" w:rsidR="002911A2" w:rsidRPr="009A5029" w:rsidRDefault="002911A2" w:rsidP="00AD5821">
            <w:pPr>
              <w:rPr>
                <w:rFonts w:ascii="Times New Roman" w:eastAsia="Times New Roman" w:hAnsi="Times New Roman" w:cs="Times New Roman"/>
                <w:b/>
                <w:bCs/>
                <w:sz w:val="24"/>
                <w:szCs w:val="24"/>
                <w:lang w:eastAsia="ru-RU"/>
              </w:rPr>
            </w:pPr>
          </w:p>
        </w:tc>
      </w:tr>
      <w:tr w:rsidR="002911A2" w:rsidRPr="00C63897" w14:paraId="41B6D6A3" w14:textId="77777777" w:rsidTr="00AD5821">
        <w:trPr>
          <w:trHeight w:val="361"/>
        </w:trPr>
        <w:tc>
          <w:tcPr>
            <w:tcW w:w="2972" w:type="dxa"/>
            <w:vMerge/>
          </w:tcPr>
          <w:p w14:paraId="3C3EA85A" w14:textId="77777777" w:rsidR="002911A2" w:rsidRPr="009A5029" w:rsidRDefault="002911A2" w:rsidP="00AD5821">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4ACD6846" w14:textId="77777777" w:rsidR="002911A2" w:rsidRPr="009A5029" w:rsidRDefault="002911A2" w:rsidP="00AD5821">
            <w:pPr>
              <w:rPr>
                <w:rFonts w:ascii="Times New Roman" w:eastAsia="Calibri" w:hAnsi="Times New Roman" w:cs="Times New Roman"/>
                <w:b/>
                <w:bCs/>
                <w:sz w:val="24"/>
                <w:szCs w:val="24"/>
              </w:rPr>
            </w:pPr>
            <w:r w:rsidRPr="009A5029">
              <w:rPr>
                <w:rFonts w:ascii="Times New Roman" w:eastAsia="Calibri" w:hAnsi="Times New Roman" w:cs="Times New Roman"/>
                <w:b/>
                <w:bCs/>
                <w:sz w:val="24"/>
                <w:szCs w:val="24"/>
              </w:rPr>
              <w:t>Самостоятельная работа обучающихся</w:t>
            </w:r>
          </w:p>
        </w:tc>
        <w:tc>
          <w:tcPr>
            <w:tcW w:w="2694" w:type="dxa"/>
          </w:tcPr>
          <w:p w14:paraId="45262EA1"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t>-</w:t>
            </w:r>
          </w:p>
        </w:tc>
        <w:tc>
          <w:tcPr>
            <w:tcW w:w="2409" w:type="dxa"/>
            <w:vMerge/>
          </w:tcPr>
          <w:p w14:paraId="64D7B139" w14:textId="77777777" w:rsidR="002911A2" w:rsidRPr="009A5029" w:rsidRDefault="002911A2" w:rsidP="00AD5821">
            <w:pPr>
              <w:rPr>
                <w:rFonts w:ascii="Times New Roman" w:eastAsia="Times New Roman" w:hAnsi="Times New Roman" w:cs="Times New Roman"/>
                <w:b/>
                <w:bCs/>
                <w:sz w:val="24"/>
                <w:szCs w:val="24"/>
                <w:lang w:eastAsia="ru-RU"/>
              </w:rPr>
            </w:pPr>
          </w:p>
        </w:tc>
      </w:tr>
      <w:tr w:rsidR="002911A2" w:rsidRPr="00C63897" w14:paraId="51C7AB5F" w14:textId="77777777" w:rsidTr="00AD5821">
        <w:trPr>
          <w:trHeight w:val="361"/>
        </w:trPr>
        <w:tc>
          <w:tcPr>
            <w:tcW w:w="2972" w:type="dxa"/>
            <w:vMerge w:val="restart"/>
          </w:tcPr>
          <w:p w14:paraId="1E54F984"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t>Тема 5.2</w:t>
            </w:r>
          </w:p>
          <w:p w14:paraId="3CF50FAD"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t>Экономические механизмы управления безопасностью труда</w:t>
            </w:r>
          </w:p>
        </w:tc>
        <w:tc>
          <w:tcPr>
            <w:tcW w:w="6662" w:type="dxa"/>
            <w:tcBorders>
              <w:top w:val="single" w:sz="4" w:space="0" w:color="auto"/>
              <w:left w:val="single" w:sz="4" w:space="0" w:color="auto"/>
              <w:bottom w:val="single" w:sz="4" w:space="0" w:color="auto"/>
            </w:tcBorders>
            <w:vAlign w:val="bottom"/>
          </w:tcPr>
          <w:p w14:paraId="206727B5" w14:textId="77777777" w:rsidR="002911A2" w:rsidRPr="009A5029" w:rsidRDefault="002911A2" w:rsidP="00AD5821">
            <w:pPr>
              <w:rPr>
                <w:rFonts w:ascii="Times New Roman" w:eastAsia="Calibri" w:hAnsi="Times New Roman" w:cs="Times New Roman"/>
                <w:b/>
                <w:bCs/>
                <w:sz w:val="24"/>
                <w:szCs w:val="24"/>
              </w:rPr>
            </w:pPr>
            <w:r w:rsidRPr="009A5029">
              <w:rPr>
                <w:rFonts w:ascii="Times New Roman" w:eastAsia="Calibri" w:hAnsi="Times New Roman" w:cs="Times New Roman"/>
                <w:b/>
                <w:bCs/>
                <w:sz w:val="24"/>
                <w:szCs w:val="24"/>
              </w:rPr>
              <w:t>Содержание учебного материала</w:t>
            </w:r>
          </w:p>
        </w:tc>
        <w:tc>
          <w:tcPr>
            <w:tcW w:w="2694" w:type="dxa"/>
          </w:tcPr>
          <w:p w14:paraId="306B05A6"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t>6</w:t>
            </w:r>
          </w:p>
        </w:tc>
        <w:tc>
          <w:tcPr>
            <w:tcW w:w="2409" w:type="dxa"/>
            <w:vMerge w:val="restart"/>
          </w:tcPr>
          <w:p w14:paraId="14C4824E" w14:textId="77777777" w:rsidR="002911A2" w:rsidRPr="009A5029" w:rsidRDefault="002911A2" w:rsidP="00AD5821">
            <w:pPr>
              <w:rPr>
                <w:rFonts w:ascii="Times New Roman" w:eastAsia="Times New Roman" w:hAnsi="Times New Roman" w:cs="Times New Roman"/>
                <w:b/>
                <w:bCs/>
                <w:sz w:val="24"/>
                <w:szCs w:val="24"/>
                <w:lang w:eastAsia="ru-RU"/>
              </w:rPr>
            </w:pPr>
            <w:r w:rsidRPr="003652CE">
              <w:rPr>
                <w:rFonts w:ascii="Times New Roman" w:eastAsia="Calibri" w:hAnsi="Times New Roman" w:cs="Times New Roman"/>
                <w:sz w:val="24"/>
                <w:szCs w:val="24"/>
              </w:rPr>
              <w:t>ОК 1, ОК 5, ОК 9, ПК 2.3 (направленность по выбору)</w:t>
            </w:r>
          </w:p>
        </w:tc>
      </w:tr>
      <w:tr w:rsidR="002911A2" w:rsidRPr="00C63897" w14:paraId="4B47F06A" w14:textId="77777777" w:rsidTr="00AD5821">
        <w:trPr>
          <w:trHeight w:val="361"/>
        </w:trPr>
        <w:tc>
          <w:tcPr>
            <w:tcW w:w="2972" w:type="dxa"/>
            <w:vMerge/>
          </w:tcPr>
          <w:p w14:paraId="74064ED3" w14:textId="77777777" w:rsidR="002911A2" w:rsidRPr="009A5029" w:rsidRDefault="002911A2" w:rsidP="00AD5821">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310AE366" w14:textId="77777777" w:rsidR="002911A2" w:rsidRPr="009A5029" w:rsidRDefault="002911A2" w:rsidP="00AD5821">
            <w:pPr>
              <w:rPr>
                <w:rFonts w:ascii="Times New Roman" w:eastAsia="Calibri" w:hAnsi="Times New Roman" w:cs="Times New Roman"/>
                <w:b/>
                <w:bCs/>
                <w:sz w:val="24"/>
                <w:szCs w:val="24"/>
              </w:rPr>
            </w:pPr>
            <w:r w:rsidRPr="009A5029">
              <w:rPr>
                <w:rFonts w:ascii="Times New Roman" w:eastAsia="Calibri" w:hAnsi="Times New Roman" w:cs="Times New Roman"/>
                <w:sz w:val="24"/>
                <w:szCs w:val="24"/>
              </w:rPr>
              <w:t>Социально-экономическое значение, экономический механизм и источники финансирования охраны труда.</w:t>
            </w:r>
          </w:p>
        </w:tc>
        <w:tc>
          <w:tcPr>
            <w:tcW w:w="2694" w:type="dxa"/>
            <w:vMerge w:val="restart"/>
            <w:vAlign w:val="center"/>
          </w:tcPr>
          <w:p w14:paraId="09C28584"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t>6</w:t>
            </w:r>
          </w:p>
        </w:tc>
        <w:tc>
          <w:tcPr>
            <w:tcW w:w="2409" w:type="dxa"/>
            <w:vMerge/>
          </w:tcPr>
          <w:p w14:paraId="0688DB0B" w14:textId="77777777" w:rsidR="002911A2" w:rsidRPr="009A5029" w:rsidRDefault="002911A2" w:rsidP="00AD5821">
            <w:pPr>
              <w:rPr>
                <w:rFonts w:ascii="Times New Roman" w:eastAsia="Times New Roman" w:hAnsi="Times New Roman" w:cs="Times New Roman"/>
                <w:b/>
                <w:bCs/>
                <w:sz w:val="24"/>
                <w:szCs w:val="24"/>
                <w:lang w:eastAsia="ru-RU"/>
              </w:rPr>
            </w:pPr>
          </w:p>
        </w:tc>
      </w:tr>
      <w:tr w:rsidR="002911A2" w:rsidRPr="00C63897" w14:paraId="133CCB7F" w14:textId="77777777" w:rsidTr="00AD5821">
        <w:trPr>
          <w:trHeight w:val="361"/>
        </w:trPr>
        <w:tc>
          <w:tcPr>
            <w:tcW w:w="2972" w:type="dxa"/>
            <w:vMerge/>
          </w:tcPr>
          <w:p w14:paraId="21DEEDEC" w14:textId="77777777" w:rsidR="002911A2" w:rsidRPr="009A5029" w:rsidRDefault="002911A2" w:rsidP="00AD5821">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005A414B" w14:textId="77777777" w:rsidR="002911A2" w:rsidRPr="009A5029" w:rsidRDefault="002911A2" w:rsidP="00AD5821">
            <w:pPr>
              <w:rPr>
                <w:rFonts w:ascii="Times New Roman" w:eastAsia="Calibri" w:hAnsi="Times New Roman" w:cs="Times New Roman"/>
                <w:b/>
                <w:bCs/>
                <w:sz w:val="24"/>
                <w:szCs w:val="24"/>
              </w:rPr>
            </w:pPr>
            <w:r w:rsidRPr="009A5029">
              <w:rPr>
                <w:rFonts w:ascii="Times New Roman" w:eastAsia="Calibri" w:hAnsi="Times New Roman" w:cs="Times New Roman"/>
                <w:sz w:val="24"/>
                <w:szCs w:val="24"/>
              </w:rPr>
              <w:t>Экономический эффект и экономическая эффективность мероприятий по обеспечению требований охраны и улучшению условий труда.</w:t>
            </w:r>
          </w:p>
        </w:tc>
        <w:tc>
          <w:tcPr>
            <w:tcW w:w="2694" w:type="dxa"/>
            <w:vMerge/>
          </w:tcPr>
          <w:p w14:paraId="21878375" w14:textId="77777777" w:rsidR="002911A2" w:rsidRPr="009A5029" w:rsidRDefault="002911A2" w:rsidP="00AD5821">
            <w:pPr>
              <w:rPr>
                <w:rFonts w:ascii="Times New Roman" w:eastAsia="Times New Roman" w:hAnsi="Times New Roman" w:cs="Times New Roman"/>
                <w:b/>
                <w:bCs/>
                <w:sz w:val="24"/>
                <w:szCs w:val="24"/>
                <w:lang w:eastAsia="ru-RU"/>
              </w:rPr>
            </w:pPr>
          </w:p>
        </w:tc>
        <w:tc>
          <w:tcPr>
            <w:tcW w:w="2409" w:type="dxa"/>
            <w:vMerge/>
          </w:tcPr>
          <w:p w14:paraId="66CAF599" w14:textId="77777777" w:rsidR="002911A2" w:rsidRPr="009A5029" w:rsidRDefault="002911A2" w:rsidP="00AD5821">
            <w:pPr>
              <w:rPr>
                <w:rFonts w:ascii="Times New Roman" w:eastAsia="Times New Roman" w:hAnsi="Times New Roman" w:cs="Times New Roman"/>
                <w:b/>
                <w:bCs/>
                <w:sz w:val="24"/>
                <w:szCs w:val="24"/>
                <w:lang w:eastAsia="ru-RU"/>
              </w:rPr>
            </w:pPr>
          </w:p>
        </w:tc>
      </w:tr>
      <w:tr w:rsidR="002911A2" w:rsidRPr="00C63897" w14:paraId="0D998828" w14:textId="77777777" w:rsidTr="00AD5821">
        <w:trPr>
          <w:trHeight w:val="361"/>
        </w:trPr>
        <w:tc>
          <w:tcPr>
            <w:tcW w:w="2972" w:type="dxa"/>
            <w:vMerge/>
          </w:tcPr>
          <w:p w14:paraId="1E57839B" w14:textId="77777777" w:rsidR="002911A2" w:rsidRPr="009A5029" w:rsidRDefault="002911A2" w:rsidP="00AD5821">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1E609B31"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Calibri" w:hAnsi="Times New Roman" w:cs="Times New Roman"/>
                <w:b/>
                <w:bCs/>
                <w:sz w:val="24"/>
                <w:szCs w:val="24"/>
              </w:rPr>
              <w:t>Самостоятельная работа обучающихся</w:t>
            </w:r>
          </w:p>
        </w:tc>
        <w:tc>
          <w:tcPr>
            <w:tcW w:w="2694" w:type="dxa"/>
          </w:tcPr>
          <w:p w14:paraId="7B2E5E05" w14:textId="77777777" w:rsidR="002911A2" w:rsidRPr="009A5029" w:rsidRDefault="002911A2" w:rsidP="00AD5821">
            <w:pPr>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t>-</w:t>
            </w:r>
          </w:p>
        </w:tc>
        <w:tc>
          <w:tcPr>
            <w:tcW w:w="2409" w:type="dxa"/>
          </w:tcPr>
          <w:p w14:paraId="3CD9E100" w14:textId="77777777" w:rsidR="002911A2" w:rsidRPr="009A5029" w:rsidRDefault="002911A2" w:rsidP="00AD5821">
            <w:pPr>
              <w:rPr>
                <w:rFonts w:ascii="Times New Roman" w:eastAsia="Times New Roman" w:hAnsi="Times New Roman" w:cs="Times New Roman"/>
                <w:b/>
                <w:bCs/>
                <w:sz w:val="24"/>
                <w:szCs w:val="24"/>
                <w:lang w:eastAsia="ru-RU"/>
              </w:rPr>
            </w:pPr>
          </w:p>
        </w:tc>
      </w:tr>
      <w:tr w:rsidR="002911A2" w:rsidRPr="00C63897" w14:paraId="61A410E6" w14:textId="77777777" w:rsidTr="00AD5821">
        <w:tc>
          <w:tcPr>
            <w:tcW w:w="9634" w:type="dxa"/>
            <w:gridSpan w:val="2"/>
          </w:tcPr>
          <w:p w14:paraId="56092120" w14:textId="77777777" w:rsidR="002911A2" w:rsidRPr="009A5029" w:rsidRDefault="002911A2" w:rsidP="00AD5821">
            <w:pPr>
              <w:spacing w:line="276" w:lineRule="auto"/>
              <w:rPr>
                <w:rFonts w:ascii="Times New Roman" w:eastAsia="Times New Roman" w:hAnsi="Times New Roman" w:cs="Times New Roman"/>
                <w:b/>
                <w:bCs/>
                <w:i/>
                <w:sz w:val="24"/>
                <w:szCs w:val="24"/>
                <w:lang w:eastAsia="ru-RU"/>
              </w:rPr>
            </w:pPr>
            <w:r w:rsidRPr="009A5029">
              <w:rPr>
                <w:rFonts w:ascii="Times New Roman" w:eastAsia="Times New Roman" w:hAnsi="Times New Roman" w:cs="Times New Roman"/>
                <w:b/>
                <w:bCs/>
                <w:i/>
                <w:sz w:val="24"/>
                <w:szCs w:val="24"/>
                <w:lang w:eastAsia="ru-RU"/>
              </w:rPr>
              <w:t>Промежуточная аттестация дифзачет</w:t>
            </w:r>
          </w:p>
        </w:tc>
        <w:tc>
          <w:tcPr>
            <w:tcW w:w="2694" w:type="dxa"/>
          </w:tcPr>
          <w:p w14:paraId="3748A41D" w14:textId="77777777" w:rsidR="002911A2" w:rsidRPr="009A5029" w:rsidRDefault="002911A2" w:rsidP="00AD5821">
            <w:pPr>
              <w:spacing w:line="276"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2</w:t>
            </w:r>
          </w:p>
        </w:tc>
        <w:tc>
          <w:tcPr>
            <w:tcW w:w="2409" w:type="dxa"/>
          </w:tcPr>
          <w:p w14:paraId="78CCBE0E" w14:textId="77777777" w:rsidR="002911A2" w:rsidRPr="009A5029" w:rsidRDefault="002911A2" w:rsidP="00AD5821">
            <w:pPr>
              <w:spacing w:line="276" w:lineRule="auto"/>
              <w:rPr>
                <w:rFonts w:ascii="Times New Roman" w:eastAsia="Times New Roman" w:hAnsi="Times New Roman" w:cs="Times New Roman"/>
                <w:b/>
                <w:bCs/>
                <w:i/>
                <w:sz w:val="24"/>
                <w:szCs w:val="24"/>
                <w:lang w:eastAsia="ru-RU"/>
              </w:rPr>
            </w:pPr>
          </w:p>
        </w:tc>
      </w:tr>
      <w:tr w:rsidR="002911A2" w:rsidRPr="00C63897" w14:paraId="68D92935" w14:textId="77777777" w:rsidTr="00AD5821">
        <w:tc>
          <w:tcPr>
            <w:tcW w:w="9634" w:type="dxa"/>
            <w:gridSpan w:val="2"/>
          </w:tcPr>
          <w:p w14:paraId="6E294475" w14:textId="77777777" w:rsidR="002911A2" w:rsidRPr="009A5029" w:rsidRDefault="002911A2" w:rsidP="00AD5821">
            <w:pPr>
              <w:spacing w:line="276" w:lineRule="auto"/>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t xml:space="preserve">Всего </w:t>
            </w:r>
          </w:p>
        </w:tc>
        <w:tc>
          <w:tcPr>
            <w:tcW w:w="2694" w:type="dxa"/>
          </w:tcPr>
          <w:p w14:paraId="403434D7" w14:textId="77777777" w:rsidR="002911A2" w:rsidRPr="009A5029" w:rsidRDefault="002911A2" w:rsidP="00AD5821">
            <w:pPr>
              <w:spacing w:line="276" w:lineRule="auto"/>
              <w:rPr>
                <w:rFonts w:ascii="Times New Roman" w:eastAsia="Times New Roman" w:hAnsi="Times New Roman" w:cs="Times New Roman"/>
                <w:b/>
                <w:bCs/>
                <w:sz w:val="24"/>
                <w:szCs w:val="24"/>
                <w:lang w:eastAsia="ru-RU"/>
              </w:rPr>
            </w:pPr>
            <w:r w:rsidRPr="009A5029">
              <w:rPr>
                <w:rFonts w:ascii="Times New Roman" w:eastAsia="Times New Roman" w:hAnsi="Times New Roman" w:cs="Times New Roman"/>
                <w:b/>
                <w:bCs/>
                <w:sz w:val="24"/>
                <w:szCs w:val="24"/>
                <w:lang w:eastAsia="ru-RU"/>
              </w:rPr>
              <w:t>60/</w:t>
            </w:r>
            <w:r>
              <w:rPr>
                <w:rFonts w:ascii="Times New Roman" w:eastAsia="Times New Roman" w:hAnsi="Times New Roman" w:cs="Times New Roman"/>
                <w:b/>
                <w:bCs/>
                <w:sz w:val="24"/>
                <w:szCs w:val="24"/>
                <w:lang w:eastAsia="ru-RU"/>
              </w:rPr>
              <w:t>12</w:t>
            </w:r>
          </w:p>
        </w:tc>
        <w:tc>
          <w:tcPr>
            <w:tcW w:w="2409" w:type="dxa"/>
          </w:tcPr>
          <w:p w14:paraId="2DDBEB28" w14:textId="77777777" w:rsidR="002911A2" w:rsidRPr="009A5029" w:rsidRDefault="002911A2" w:rsidP="00AD5821">
            <w:pPr>
              <w:spacing w:line="276" w:lineRule="auto"/>
              <w:rPr>
                <w:rFonts w:ascii="Times New Roman" w:eastAsia="Times New Roman" w:hAnsi="Times New Roman" w:cs="Times New Roman"/>
                <w:b/>
                <w:bCs/>
                <w:sz w:val="24"/>
                <w:szCs w:val="24"/>
                <w:lang w:eastAsia="ru-RU"/>
              </w:rPr>
            </w:pPr>
          </w:p>
        </w:tc>
      </w:tr>
    </w:tbl>
    <w:p w14:paraId="6E0EC1A0" w14:textId="77777777" w:rsidR="002911A2" w:rsidRDefault="002911A2" w:rsidP="002911A2">
      <w:pPr>
        <w:pStyle w:val="a4"/>
        <w:ind w:left="1069"/>
        <w:rPr>
          <w:rFonts w:ascii="Times New Roman" w:hAnsi="Times New Roman" w:cs="Times New Roman"/>
          <w:sz w:val="24"/>
          <w:szCs w:val="24"/>
        </w:rPr>
      </w:pPr>
    </w:p>
    <w:p w14:paraId="4726FC21" w14:textId="77777777" w:rsidR="002911A2" w:rsidRDefault="002911A2" w:rsidP="002911A2">
      <w:pPr>
        <w:rPr>
          <w:rFonts w:ascii="Times New Roman" w:hAnsi="Times New Roman" w:cs="Times New Roman"/>
          <w:sz w:val="24"/>
          <w:szCs w:val="24"/>
        </w:rPr>
        <w:sectPr w:rsidR="002911A2" w:rsidSect="006D1C4C">
          <w:pgSz w:w="16838" w:h="11906" w:orient="landscape"/>
          <w:pgMar w:top="1701" w:right="1134" w:bottom="567" w:left="1134" w:header="709" w:footer="709" w:gutter="0"/>
          <w:cols w:space="708"/>
          <w:docGrid w:linePitch="360"/>
        </w:sectPr>
      </w:pPr>
    </w:p>
    <w:p w14:paraId="3DA35222" w14:textId="77777777" w:rsidR="002911A2" w:rsidRDefault="002911A2" w:rsidP="002911A2">
      <w:pPr>
        <w:rPr>
          <w:rFonts w:ascii="Times New Roman" w:hAnsi="Times New Roman" w:cs="Times New Roman"/>
          <w:sz w:val="24"/>
          <w:szCs w:val="24"/>
        </w:rPr>
      </w:pPr>
    </w:p>
    <w:p w14:paraId="3D92BB84" w14:textId="77777777" w:rsidR="002911A2" w:rsidRPr="00DF068E" w:rsidRDefault="002911A2" w:rsidP="002911A2">
      <w:pPr>
        <w:pStyle w:val="1f"/>
        <w:rPr>
          <w:rFonts w:ascii="Times New Roman" w:hAnsi="Times New Roman"/>
          <w:lang w:val="ru-RU"/>
        </w:rPr>
      </w:pPr>
      <w:bookmarkStart w:id="114" w:name="_Toc167282117"/>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bookmarkEnd w:id="114"/>
    </w:p>
    <w:p w14:paraId="413096A3" w14:textId="77777777" w:rsidR="002911A2" w:rsidRPr="00E11160" w:rsidRDefault="002911A2" w:rsidP="00067D03">
      <w:pPr>
        <w:pStyle w:val="114"/>
        <w:rPr>
          <w:rFonts w:ascii="Times New Roman" w:hAnsi="Times New Roman"/>
        </w:rPr>
      </w:pPr>
      <w:bookmarkStart w:id="115" w:name="_Toc167282118"/>
      <w:r w:rsidRPr="00E11160">
        <w:rPr>
          <w:rFonts w:ascii="Times New Roman" w:hAnsi="Times New Roman"/>
        </w:rPr>
        <w:t>3.1. Материально-техническое обеспечение</w:t>
      </w:r>
      <w:bookmarkEnd w:id="115"/>
    </w:p>
    <w:p w14:paraId="000FC356" w14:textId="77777777" w:rsidR="002911A2" w:rsidRPr="00702F1D" w:rsidRDefault="002911A2" w:rsidP="00067D03">
      <w:pPr>
        <w:suppressAutoHyphens/>
        <w:spacing w:line="276" w:lineRule="auto"/>
        <w:ind w:firstLine="709"/>
        <w:jc w:val="both"/>
        <w:rPr>
          <w:rFonts w:ascii="Times New Roman" w:hAnsi="Times New Roman" w:cs="Times New Roman"/>
          <w:bCs/>
          <w:sz w:val="24"/>
          <w:szCs w:val="24"/>
        </w:rPr>
      </w:pPr>
      <w:r w:rsidRPr="00702F1D">
        <w:rPr>
          <w:rFonts w:ascii="Times New Roman" w:hAnsi="Times New Roman" w:cs="Times New Roman"/>
          <w:bCs/>
          <w:sz w:val="24"/>
          <w:szCs w:val="24"/>
        </w:rPr>
        <w:t>3.1. Для реализации программы учебной дисциплины предусмотрены следующие специальные помещения:</w:t>
      </w:r>
    </w:p>
    <w:p w14:paraId="77C55EBB" w14:textId="77777777" w:rsidR="002911A2" w:rsidRPr="00702F1D" w:rsidRDefault="002911A2" w:rsidP="00067D03">
      <w:pPr>
        <w:suppressAutoHyphens/>
        <w:spacing w:line="276" w:lineRule="auto"/>
        <w:ind w:firstLine="709"/>
        <w:jc w:val="both"/>
        <w:rPr>
          <w:rFonts w:ascii="Times New Roman" w:hAnsi="Times New Roman" w:cs="Times New Roman"/>
          <w:sz w:val="24"/>
          <w:szCs w:val="24"/>
        </w:rPr>
      </w:pPr>
      <w:r w:rsidRPr="00702F1D">
        <w:rPr>
          <w:rFonts w:ascii="Times New Roman" w:hAnsi="Times New Roman" w:cs="Times New Roman"/>
          <w:bCs/>
          <w:sz w:val="24"/>
          <w:szCs w:val="24"/>
        </w:rPr>
        <w:t>Кабинет</w:t>
      </w:r>
      <w:r w:rsidRPr="00702F1D">
        <w:rPr>
          <w:rFonts w:ascii="Times New Roman" w:hAnsi="Times New Roman" w:cs="Times New Roman"/>
          <w:bCs/>
          <w:i/>
          <w:sz w:val="24"/>
          <w:szCs w:val="24"/>
        </w:rPr>
        <w:t xml:space="preserve"> </w:t>
      </w:r>
      <w:r w:rsidRPr="00702F1D">
        <w:rPr>
          <w:rFonts w:ascii="Times New Roman" w:hAnsi="Times New Roman" w:cs="Times New Roman"/>
          <w:bCs/>
          <w:sz w:val="24"/>
          <w:szCs w:val="24"/>
        </w:rPr>
        <w:t>«</w:t>
      </w:r>
      <w:r w:rsidRPr="00702F1D">
        <w:rPr>
          <w:rFonts w:ascii="Times New Roman" w:hAnsi="Times New Roman" w:cs="Times New Roman"/>
          <w:bCs/>
          <w:iCs/>
          <w:noProof/>
          <w:sz w:val="24"/>
          <w:szCs w:val="24"/>
        </w:rPr>
        <w:t>Охраны труда</w:t>
      </w:r>
      <w:r w:rsidRPr="00702F1D">
        <w:rPr>
          <w:rFonts w:ascii="Times New Roman" w:hAnsi="Times New Roman" w:cs="Times New Roman"/>
          <w:bCs/>
          <w:iCs/>
          <w:sz w:val="24"/>
          <w:szCs w:val="24"/>
        </w:rPr>
        <w:t>»</w:t>
      </w:r>
      <w:r w:rsidRPr="00702F1D">
        <w:rPr>
          <w:rFonts w:ascii="Times New Roman" w:hAnsi="Times New Roman" w:cs="Times New Roman"/>
          <w:b/>
          <w:bCs/>
          <w:iCs/>
          <w:sz w:val="24"/>
          <w:szCs w:val="24"/>
        </w:rPr>
        <w:t>,</w:t>
      </w:r>
      <w:r w:rsidRPr="00702F1D">
        <w:rPr>
          <w:rFonts w:ascii="Times New Roman" w:hAnsi="Times New Roman" w:cs="Times New Roman"/>
          <w:bCs/>
          <w:iCs/>
          <w:sz w:val="24"/>
          <w:szCs w:val="24"/>
        </w:rPr>
        <w:t xml:space="preserve"> оснащенный в соответствии в соответствии </w:t>
      </w:r>
      <w:r>
        <w:rPr>
          <w:rFonts w:ascii="Times New Roman" w:hAnsi="Times New Roman" w:cs="Times New Roman"/>
          <w:bCs/>
          <w:iCs/>
          <w:sz w:val="24"/>
          <w:szCs w:val="24"/>
        </w:rPr>
        <w:t>с приложением 3 ОПОП-П: -стол, стул в примерной поп</w:t>
      </w:r>
      <w:r w:rsidRPr="00702F1D">
        <w:rPr>
          <w:rFonts w:ascii="Times New Roman" w:hAnsi="Times New Roman" w:cs="Times New Roman"/>
          <w:bCs/>
          <w:sz w:val="24"/>
          <w:szCs w:val="24"/>
        </w:rPr>
        <w:t>.</w:t>
      </w:r>
      <w:r w:rsidRPr="00702F1D" w:rsidDel="00FC14E0">
        <w:rPr>
          <w:rFonts w:ascii="Times New Roman" w:hAnsi="Times New Roman" w:cs="Times New Roman"/>
          <w:bCs/>
          <w:sz w:val="24"/>
          <w:szCs w:val="24"/>
        </w:rPr>
        <w:t xml:space="preserve"> </w:t>
      </w:r>
    </w:p>
    <w:p w14:paraId="69D01761" w14:textId="77777777" w:rsidR="002911A2" w:rsidRPr="00702F1D" w:rsidRDefault="002911A2" w:rsidP="00067D03">
      <w:pPr>
        <w:suppressAutoHyphens/>
        <w:spacing w:line="276" w:lineRule="auto"/>
        <w:ind w:firstLine="709"/>
        <w:jc w:val="both"/>
        <w:rPr>
          <w:rFonts w:ascii="Times New Roman" w:hAnsi="Times New Roman" w:cs="Times New Roman"/>
          <w:bCs/>
          <w:sz w:val="24"/>
          <w:szCs w:val="24"/>
        </w:rPr>
      </w:pPr>
    </w:p>
    <w:p w14:paraId="6F1DDDFF" w14:textId="77777777" w:rsidR="002911A2" w:rsidRPr="00E11160" w:rsidRDefault="002911A2" w:rsidP="00067D03">
      <w:pPr>
        <w:pStyle w:val="114"/>
        <w:rPr>
          <w:rFonts w:ascii="Times New Roman" w:eastAsia="Times New Roman" w:hAnsi="Times New Roman"/>
        </w:rPr>
      </w:pPr>
      <w:bookmarkStart w:id="116" w:name="_Toc167282119"/>
      <w:r w:rsidRPr="00E11160">
        <w:rPr>
          <w:rFonts w:ascii="Times New Roman" w:hAnsi="Times New Roman"/>
        </w:rPr>
        <w:t>3.2. Учебно-методическое обеспечение</w:t>
      </w:r>
      <w:bookmarkEnd w:id="116"/>
    </w:p>
    <w:p w14:paraId="67DA5FD8" w14:textId="77777777" w:rsidR="002911A2" w:rsidRPr="00E11160" w:rsidRDefault="002911A2" w:rsidP="00067D03">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3F9BC400" w14:textId="77777777" w:rsidR="002911A2" w:rsidRPr="00702F1D" w:rsidRDefault="002911A2" w:rsidP="00067D03">
      <w:pPr>
        <w:numPr>
          <w:ilvl w:val="0"/>
          <w:numId w:val="26"/>
        </w:numPr>
        <w:tabs>
          <w:tab w:val="left" w:pos="1134"/>
        </w:tabs>
        <w:spacing w:after="200" w:line="276" w:lineRule="auto"/>
        <w:ind w:left="0" w:firstLine="709"/>
        <w:contextualSpacing/>
        <w:jc w:val="both"/>
        <w:rPr>
          <w:rFonts w:ascii="Times New Roman" w:hAnsi="Times New Roman" w:cs="Times New Roman"/>
          <w:noProof/>
          <w:sz w:val="24"/>
          <w:szCs w:val="24"/>
        </w:rPr>
      </w:pPr>
      <w:r w:rsidRPr="00702F1D">
        <w:rPr>
          <w:rFonts w:ascii="Times New Roman" w:hAnsi="Times New Roman" w:cs="Times New Roman"/>
          <w:noProof/>
          <w:sz w:val="24"/>
          <w:szCs w:val="24"/>
        </w:rPr>
        <w:t>Беляков, Г. И.  Охрана труда и техника безопасности : учебник для среднего профессионального образования / Г. И. Беляков. — 3-е изд., перераб. и доп. — Москва : Издательство Юрайт, 2022. — 404 с. — (Профессиональное образование). — ISBN 978-5-534-00376-5. — Текст : электронный // Образовательная платформа Юрайт [сайт]. — URL: https://urait.ru/bcode/490058</w:t>
      </w:r>
    </w:p>
    <w:p w14:paraId="55BB085E" w14:textId="77777777" w:rsidR="002911A2" w:rsidRPr="00702F1D" w:rsidRDefault="002911A2" w:rsidP="00067D03">
      <w:pPr>
        <w:spacing w:line="276" w:lineRule="auto"/>
        <w:ind w:firstLine="709"/>
        <w:contextualSpacing/>
        <w:jc w:val="both"/>
        <w:rPr>
          <w:rFonts w:ascii="Times New Roman" w:hAnsi="Times New Roman" w:cs="Times New Roman"/>
          <w:bCs/>
          <w:i/>
          <w:sz w:val="24"/>
          <w:szCs w:val="24"/>
        </w:rPr>
      </w:pPr>
      <w:r w:rsidRPr="00702F1D">
        <w:rPr>
          <w:rFonts w:ascii="Times New Roman" w:hAnsi="Times New Roman" w:cs="Times New Roman"/>
          <w:b/>
          <w:bCs/>
          <w:sz w:val="24"/>
          <w:szCs w:val="24"/>
        </w:rPr>
        <w:t>3.2.2. Дополнительные источники</w:t>
      </w:r>
    </w:p>
    <w:p w14:paraId="033CEC39" w14:textId="77777777" w:rsidR="002911A2" w:rsidRPr="00702F1D" w:rsidRDefault="002911A2" w:rsidP="00067D03">
      <w:pPr>
        <w:spacing w:after="200" w:line="276" w:lineRule="auto"/>
        <w:ind w:firstLine="709"/>
        <w:jc w:val="both"/>
        <w:rPr>
          <w:rFonts w:ascii="Times New Roman" w:hAnsi="Times New Roman" w:cs="Times New Roman"/>
          <w:bCs/>
          <w:i/>
          <w:sz w:val="24"/>
          <w:szCs w:val="24"/>
        </w:rPr>
      </w:pPr>
      <w:r w:rsidRPr="00702F1D">
        <w:rPr>
          <w:rFonts w:ascii="Times New Roman" w:hAnsi="Times New Roman" w:cs="Times New Roman"/>
          <w:noProof/>
          <w:sz w:val="24"/>
          <w:szCs w:val="24"/>
        </w:rPr>
        <w:t>Охрана труда в России: информационный портал [Электронный ресурс]. — Режим доступа: http://www.ohranatruda.ru/</w:t>
      </w:r>
      <w:r w:rsidRPr="00702F1D">
        <w:rPr>
          <w:rFonts w:ascii="Times New Roman" w:hAnsi="Times New Roman" w:cs="Times New Roman"/>
          <w:bCs/>
          <w:i/>
          <w:sz w:val="24"/>
          <w:szCs w:val="24"/>
        </w:rPr>
        <w:t>.</w:t>
      </w:r>
    </w:p>
    <w:p w14:paraId="533EF3AA" w14:textId="77777777" w:rsidR="002911A2" w:rsidRPr="00DF068E" w:rsidRDefault="002911A2" w:rsidP="00067D03">
      <w:pPr>
        <w:pStyle w:val="1f"/>
        <w:spacing w:line="276" w:lineRule="auto"/>
        <w:rPr>
          <w:rFonts w:ascii="Times New Roman" w:hAnsi="Times New Roman"/>
          <w:b w:val="0"/>
          <w:bCs w:val="0"/>
          <w:lang w:val="ru-RU"/>
        </w:rPr>
      </w:pPr>
      <w:bookmarkStart w:id="117" w:name="_Toc167282120"/>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bookmarkEnd w:id="117"/>
    </w:p>
    <w:p w14:paraId="31169A00" w14:textId="77777777" w:rsidR="002911A2" w:rsidRPr="00702F1D" w:rsidRDefault="002911A2" w:rsidP="002911A2">
      <w:pPr>
        <w:contextualSpacing/>
        <w:jc w:val="center"/>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1"/>
        <w:gridCol w:w="3944"/>
        <w:gridCol w:w="2913"/>
      </w:tblGrid>
      <w:tr w:rsidR="002911A2" w:rsidRPr="00702F1D" w14:paraId="031987FC" w14:textId="77777777" w:rsidTr="00AD5821">
        <w:tc>
          <w:tcPr>
            <w:tcW w:w="1439" w:type="pct"/>
          </w:tcPr>
          <w:p w14:paraId="4B1EC94B" w14:textId="77777777" w:rsidR="002911A2" w:rsidRPr="00702F1D" w:rsidRDefault="002911A2" w:rsidP="00AD5821">
            <w:pPr>
              <w:jc w:val="center"/>
              <w:rPr>
                <w:rFonts w:ascii="Times New Roman" w:hAnsi="Times New Roman" w:cs="Times New Roman"/>
                <w:sz w:val="24"/>
                <w:szCs w:val="24"/>
              </w:rPr>
            </w:pPr>
            <w:r w:rsidRPr="00702F1D">
              <w:rPr>
                <w:rFonts w:ascii="Times New Roman" w:hAnsi="Times New Roman" w:cs="Times New Roman"/>
                <w:b/>
                <w:bCs/>
              </w:rPr>
              <w:t>Результаты обучения</w:t>
            </w:r>
          </w:p>
        </w:tc>
        <w:tc>
          <w:tcPr>
            <w:tcW w:w="2048" w:type="pct"/>
          </w:tcPr>
          <w:p w14:paraId="771D0D2C" w14:textId="77777777" w:rsidR="002911A2" w:rsidRPr="00702F1D" w:rsidRDefault="002911A2" w:rsidP="00AD5821">
            <w:pPr>
              <w:jc w:val="center"/>
              <w:rPr>
                <w:rFonts w:ascii="Times New Roman" w:hAnsi="Times New Roman" w:cs="Times New Roman"/>
                <w:b/>
                <w:bCs/>
              </w:rPr>
            </w:pPr>
            <w:r w:rsidRPr="00702F1D">
              <w:rPr>
                <w:rFonts w:ascii="Times New Roman" w:hAnsi="Times New Roman" w:cs="Times New Roman"/>
                <w:b/>
                <w:bCs/>
              </w:rPr>
              <w:t>Критерии оценки</w:t>
            </w:r>
          </w:p>
        </w:tc>
        <w:tc>
          <w:tcPr>
            <w:tcW w:w="1513" w:type="pct"/>
          </w:tcPr>
          <w:p w14:paraId="308F4367" w14:textId="77777777" w:rsidR="002911A2" w:rsidRPr="00702F1D" w:rsidRDefault="002911A2" w:rsidP="00AD5821">
            <w:pPr>
              <w:jc w:val="center"/>
              <w:rPr>
                <w:rFonts w:ascii="Times New Roman" w:hAnsi="Times New Roman" w:cs="Times New Roman"/>
                <w:b/>
                <w:bCs/>
              </w:rPr>
            </w:pPr>
            <w:r w:rsidRPr="00702F1D">
              <w:rPr>
                <w:rFonts w:ascii="Times New Roman" w:hAnsi="Times New Roman" w:cs="Times New Roman"/>
                <w:b/>
                <w:bCs/>
              </w:rPr>
              <w:t>Методы оценки</w:t>
            </w:r>
          </w:p>
        </w:tc>
      </w:tr>
      <w:tr w:rsidR="002911A2" w:rsidRPr="00702F1D" w14:paraId="7596DD1E" w14:textId="77777777" w:rsidTr="00AD5821">
        <w:tc>
          <w:tcPr>
            <w:tcW w:w="1439" w:type="pct"/>
          </w:tcPr>
          <w:p w14:paraId="05827F8E" w14:textId="77777777" w:rsidR="002911A2" w:rsidRPr="00702F1D" w:rsidRDefault="002911A2" w:rsidP="00AD5821">
            <w:pPr>
              <w:rPr>
                <w:rFonts w:ascii="Times New Roman" w:hAnsi="Times New Roman" w:cs="Times New Roman"/>
                <w:b/>
                <w:bCs/>
              </w:rPr>
            </w:pPr>
            <w:r w:rsidRPr="00702F1D">
              <w:rPr>
                <w:rFonts w:ascii="Times New Roman" w:hAnsi="Times New Roman" w:cs="Times New Roman"/>
                <w:b/>
                <w:bCs/>
              </w:rPr>
              <w:t>Знания:</w:t>
            </w:r>
          </w:p>
          <w:p w14:paraId="7A64161E" w14:textId="77777777" w:rsidR="002911A2" w:rsidRPr="00702F1D" w:rsidRDefault="002911A2" w:rsidP="007542A0">
            <w:pPr>
              <w:numPr>
                <w:ilvl w:val="0"/>
                <w:numId w:val="4"/>
              </w:numPr>
              <w:ind w:left="312" w:hanging="312"/>
              <w:contextualSpacing/>
              <w:rPr>
                <w:rFonts w:ascii="Times New Roman" w:hAnsi="Times New Roman" w:cs="Times New Roman"/>
                <w:bCs/>
                <w:noProof/>
              </w:rPr>
            </w:pPr>
            <w:r w:rsidRPr="00702F1D">
              <w:rPr>
                <w:rFonts w:ascii="Times New Roman" w:hAnsi="Times New Roman" w:cs="Times New Roman"/>
                <w:bCs/>
                <w:noProof/>
              </w:rPr>
              <w:t>законодательство в области охраны труда, основные нормативно-правовые акты;</w:t>
            </w:r>
          </w:p>
          <w:p w14:paraId="6CB1822F" w14:textId="77777777" w:rsidR="002911A2" w:rsidRPr="00702F1D" w:rsidRDefault="002911A2" w:rsidP="007542A0">
            <w:pPr>
              <w:numPr>
                <w:ilvl w:val="0"/>
                <w:numId w:val="4"/>
              </w:numPr>
              <w:ind w:left="312" w:hanging="312"/>
              <w:contextualSpacing/>
              <w:rPr>
                <w:rFonts w:ascii="Times New Roman" w:hAnsi="Times New Roman" w:cs="Times New Roman"/>
                <w:bCs/>
                <w:noProof/>
              </w:rPr>
            </w:pPr>
            <w:r w:rsidRPr="00702F1D">
              <w:rPr>
                <w:rFonts w:ascii="Times New Roman" w:hAnsi="Times New Roman" w:cs="Times New Roman"/>
                <w:bCs/>
                <w:noProof/>
              </w:rPr>
              <w:t>правила и нормы охраны труда, техники безопасности;</w:t>
            </w:r>
          </w:p>
          <w:p w14:paraId="70DC3B62" w14:textId="77777777" w:rsidR="002911A2" w:rsidRPr="00702F1D" w:rsidRDefault="002911A2" w:rsidP="007542A0">
            <w:pPr>
              <w:numPr>
                <w:ilvl w:val="0"/>
                <w:numId w:val="4"/>
              </w:numPr>
              <w:ind w:left="312" w:hanging="312"/>
              <w:contextualSpacing/>
              <w:rPr>
                <w:rFonts w:ascii="Times New Roman" w:hAnsi="Times New Roman" w:cs="Times New Roman"/>
                <w:bCs/>
                <w:noProof/>
              </w:rPr>
            </w:pPr>
            <w:r w:rsidRPr="00702F1D">
              <w:rPr>
                <w:rFonts w:ascii="Times New Roman" w:hAnsi="Times New Roman" w:cs="Times New Roman"/>
                <w:bCs/>
                <w:noProof/>
              </w:rPr>
              <w:t>возможные опасные и вредные факторы и средства защиты;</w:t>
            </w:r>
          </w:p>
          <w:p w14:paraId="4BDF179C" w14:textId="77777777" w:rsidR="002911A2" w:rsidRPr="00702F1D" w:rsidRDefault="002911A2" w:rsidP="007542A0">
            <w:pPr>
              <w:numPr>
                <w:ilvl w:val="0"/>
                <w:numId w:val="4"/>
              </w:numPr>
              <w:ind w:left="312" w:hanging="312"/>
              <w:contextualSpacing/>
              <w:rPr>
                <w:rFonts w:ascii="Times New Roman" w:hAnsi="Times New Roman" w:cs="Times New Roman"/>
                <w:bCs/>
                <w:noProof/>
              </w:rPr>
            </w:pPr>
            <w:r w:rsidRPr="00702F1D">
              <w:rPr>
                <w:rFonts w:ascii="Times New Roman" w:hAnsi="Times New Roman" w:cs="Times New Roman"/>
                <w:bCs/>
                <w:noProof/>
              </w:rPr>
              <w:t>особенности обеспечения безопасных условий труда на производстве;</w:t>
            </w:r>
          </w:p>
          <w:p w14:paraId="4899A2FF" w14:textId="77777777" w:rsidR="002911A2" w:rsidRPr="00702F1D" w:rsidRDefault="002911A2" w:rsidP="007542A0">
            <w:pPr>
              <w:numPr>
                <w:ilvl w:val="0"/>
                <w:numId w:val="4"/>
              </w:numPr>
              <w:ind w:left="312" w:hanging="312"/>
              <w:contextualSpacing/>
              <w:rPr>
                <w:rFonts w:ascii="Times New Roman" w:hAnsi="Times New Roman" w:cs="Times New Roman"/>
                <w:bCs/>
                <w:noProof/>
              </w:rPr>
            </w:pPr>
            <w:r w:rsidRPr="00702F1D">
              <w:rPr>
                <w:rFonts w:ascii="Times New Roman" w:hAnsi="Times New Roman" w:cs="Times New Roman"/>
                <w:bCs/>
                <w:noProof/>
              </w:rPr>
              <w:t>права и обязанности работников в области охраны труда;</w:t>
            </w:r>
          </w:p>
          <w:p w14:paraId="490EFCFC" w14:textId="77777777" w:rsidR="002911A2" w:rsidRPr="00702F1D" w:rsidRDefault="002911A2" w:rsidP="007542A0">
            <w:pPr>
              <w:numPr>
                <w:ilvl w:val="0"/>
                <w:numId w:val="4"/>
              </w:numPr>
              <w:ind w:left="312" w:hanging="312"/>
              <w:contextualSpacing/>
              <w:rPr>
                <w:rFonts w:ascii="Times New Roman" w:hAnsi="Times New Roman" w:cs="Times New Roman"/>
                <w:bCs/>
                <w:noProof/>
              </w:rPr>
            </w:pPr>
            <w:r w:rsidRPr="00702F1D">
              <w:rPr>
                <w:rFonts w:ascii="Times New Roman" w:hAnsi="Times New Roman" w:cs="Times New Roman"/>
                <w:bCs/>
                <w:noProof/>
              </w:rPr>
              <w:t>правила проведения инструктажей по охране труда;</w:t>
            </w:r>
          </w:p>
          <w:p w14:paraId="5F0C1C0C" w14:textId="77777777" w:rsidR="002911A2" w:rsidRPr="00702F1D" w:rsidRDefault="002911A2" w:rsidP="007542A0">
            <w:pPr>
              <w:numPr>
                <w:ilvl w:val="0"/>
                <w:numId w:val="4"/>
              </w:numPr>
              <w:ind w:left="312" w:hanging="312"/>
              <w:contextualSpacing/>
              <w:rPr>
                <w:rFonts w:ascii="Times New Roman" w:hAnsi="Times New Roman" w:cs="Times New Roman"/>
                <w:bCs/>
                <w:i/>
              </w:rPr>
            </w:pPr>
            <w:r w:rsidRPr="00702F1D">
              <w:rPr>
                <w:rFonts w:ascii="Times New Roman" w:hAnsi="Times New Roman" w:cs="Times New Roman"/>
                <w:bCs/>
                <w:noProof/>
              </w:rPr>
              <w:t>экономические механизмы управления безопасностью труда.</w:t>
            </w:r>
          </w:p>
        </w:tc>
        <w:tc>
          <w:tcPr>
            <w:tcW w:w="2048" w:type="pct"/>
          </w:tcPr>
          <w:p w14:paraId="6E9CE3A7" w14:textId="77777777" w:rsidR="002911A2" w:rsidRPr="00702F1D" w:rsidRDefault="002911A2" w:rsidP="007542A0">
            <w:pPr>
              <w:numPr>
                <w:ilvl w:val="0"/>
                <w:numId w:val="4"/>
              </w:numPr>
              <w:ind w:left="240" w:hanging="240"/>
              <w:contextualSpacing/>
              <w:rPr>
                <w:rFonts w:ascii="Times New Roman" w:hAnsi="Times New Roman" w:cs="Times New Roman"/>
                <w:bCs/>
                <w:noProof/>
              </w:rPr>
            </w:pPr>
            <w:r>
              <w:rPr>
                <w:rFonts w:ascii="Times New Roman" w:hAnsi="Times New Roman" w:cs="Times New Roman"/>
                <w:bCs/>
              </w:rPr>
              <w:t>з</w:t>
            </w:r>
            <w:r w:rsidRPr="00124655">
              <w:rPr>
                <w:rFonts w:ascii="Times New Roman" w:hAnsi="Times New Roman" w:cs="Times New Roman"/>
                <w:bCs/>
              </w:rPr>
              <w:t xml:space="preserve">нает </w:t>
            </w:r>
            <w:r w:rsidRPr="00702F1D">
              <w:rPr>
                <w:rFonts w:ascii="Times New Roman" w:hAnsi="Times New Roman" w:cs="Times New Roman"/>
                <w:bCs/>
                <w:noProof/>
              </w:rPr>
              <w:t>законодательство в области охраны труда, основные нормативно-правовые акты;</w:t>
            </w:r>
          </w:p>
          <w:p w14:paraId="13D68212" w14:textId="77777777" w:rsidR="002911A2" w:rsidRPr="00702F1D" w:rsidRDefault="002911A2" w:rsidP="007542A0">
            <w:pPr>
              <w:numPr>
                <w:ilvl w:val="0"/>
                <w:numId w:val="4"/>
              </w:numPr>
              <w:ind w:left="240" w:hanging="240"/>
              <w:contextualSpacing/>
              <w:rPr>
                <w:rFonts w:ascii="Times New Roman" w:hAnsi="Times New Roman" w:cs="Times New Roman"/>
                <w:bCs/>
                <w:noProof/>
              </w:rPr>
            </w:pPr>
            <w:r>
              <w:rPr>
                <w:rFonts w:ascii="Times New Roman" w:hAnsi="Times New Roman" w:cs="Times New Roman"/>
                <w:bCs/>
                <w:noProof/>
              </w:rPr>
              <w:t xml:space="preserve">применяет </w:t>
            </w:r>
            <w:r w:rsidRPr="00702F1D">
              <w:rPr>
                <w:rFonts w:ascii="Times New Roman" w:hAnsi="Times New Roman" w:cs="Times New Roman"/>
                <w:bCs/>
                <w:noProof/>
              </w:rPr>
              <w:t>правила и нормы охраны труда, техники безопасности;</w:t>
            </w:r>
          </w:p>
          <w:p w14:paraId="27489E85" w14:textId="77777777" w:rsidR="002911A2" w:rsidRPr="00702F1D" w:rsidRDefault="002911A2" w:rsidP="007542A0">
            <w:pPr>
              <w:numPr>
                <w:ilvl w:val="0"/>
                <w:numId w:val="4"/>
              </w:numPr>
              <w:ind w:left="240" w:hanging="240"/>
              <w:contextualSpacing/>
              <w:rPr>
                <w:rFonts w:ascii="Times New Roman" w:hAnsi="Times New Roman" w:cs="Times New Roman"/>
                <w:bCs/>
                <w:noProof/>
              </w:rPr>
            </w:pPr>
            <w:r>
              <w:rPr>
                <w:rFonts w:ascii="Times New Roman" w:hAnsi="Times New Roman" w:cs="Times New Roman"/>
                <w:bCs/>
                <w:noProof/>
              </w:rPr>
              <w:t xml:space="preserve">знает </w:t>
            </w:r>
            <w:r w:rsidRPr="00702F1D">
              <w:rPr>
                <w:rFonts w:ascii="Times New Roman" w:hAnsi="Times New Roman" w:cs="Times New Roman"/>
                <w:bCs/>
                <w:noProof/>
              </w:rPr>
              <w:t>возможные опасные и вредные факторы и средства защиты;</w:t>
            </w:r>
          </w:p>
          <w:p w14:paraId="27F60DB7" w14:textId="77777777" w:rsidR="002911A2" w:rsidRPr="00702F1D" w:rsidRDefault="002911A2" w:rsidP="007542A0">
            <w:pPr>
              <w:numPr>
                <w:ilvl w:val="0"/>
                <w:numId w:val="4"/>
              </w:numPr>
              <w:ind w:left="240" w:hanging="240"/>
              <w:contextualSpacing/>
              <w:rPr>
                <w:rFonts w:ascii="Times New Roman" w:hAnsi="Times New Roman" w:cs="Times New Roman"/>
                <w:bCs/>
                <w:noProof/>
              </w:rPr>
            </w:pPr>
            <w:r>
              <w:rPr>
                <w:rFonts w:ascii="Times New Roman" w:hAnsi="Times New Roman" w:cs="Times New Roman"/>
                <w:bCs/>
                <w:noProof/>
              </w:rPr>
              <w:t xml:space="preserve">знает </w:t>
            </w:r>
            <w:r w:rsidRPr="00702F1D">
              <w:rPr>
                <w:rFonts w:ascii="Times New Roman" w:hAnsi="Times New Roman" w:cs="Times New Roman"/>
                <w:bCs/>
                <w:noProof/>
              </w:rPr>
              <w:t>особенности обеспечения безопасных условий труда на производстве;</w:t>
            </w:r>
          </w:p>
          <w:p w14:paraId="2578DE34" w14:textId="77777777" w:rsidR="002911A2" w:rsidRPr="00702F1D" w:rsidRDefault="002911A2" w:rsidP="007542A0">
            <w:pPr>
              <w:numPr>
                <w:ilvl w:val="0"/>
                <w:numId w:val="4"/>
              </w:numPr>
              <w:ind w:left="240" w:hanging="240"/>
              <w:contextualSpacing/>
              <w:rPr>
                <w:rFonts w:ascii="Times New Roman" w:hAnsi="Times New Roman" w:cs="Times New Roman"/>
                <w:bCs/>
                <w:noProof/>
              </w:rPr>
            </w:pPr>
            <w:r>
              <w:rPr>
                <w:rFonts w:ascii="Times New Roman" w:hAnsi="Times New Roman" w:cs="Times New Roman"/>
                <w:bCs/>
                <w:noProof/>
              </w:rPr>
              <w:t xml:space="preserve">знает </w:t>
            </w:r>
            <w:r w:rsidRPr="00702F1D">
              <w:rPr>
                <w:rFonts w:ascii="Times New Roman" w:hAnsi="Times New Roman" w:cs="Times New Roman"/>
                <w:bCs/>
                <w:noProof/>
              </w:rPr>
              <w:t>права и обязанности работников в области охраны труда;</w:t>
            </w:r>
          </w:p>
          <w:p w14:paraId="28F137A0" w14:textId="77777777" w:rsidR="002911A2" w:rsidRDefault="002911A2" w:rsidP="007542A0">
            <w:pPr>
              <w:numPr>
                <w:ilvl w:val="0"/>
                <w:numId w:val="4"/>
              </w:numPr>
              <w:ind w:left="240" w:hanging="240"/>
              <w:contextualSpacing/>
              <w:rPr>
                <w:rFonts w:ascii="Times New Roman" w:hAnsi="Times New Roman" w:cs="Times New Roman"/>
                <w:bCs/>
                <w:noProof/>
              </w:rPr>
            </w:pPr>
            <w:r>
              <w:rPr>
                <w:rFonts w:ascii="Times New Roman" w:hAnsi="Times New Roman" w:cs="Times New Roman"/>
                <w:bCs/>
                <w:noProof/>
              </w:rPr>
              <w:t xml:space="preserve">знает </w:t>
            </w:r>
            <w:r w:rsidRPr="00702F1D">
              <w:rPr>
                <w:rFonts w:ascii="Times New Roman" w:hAnsi="Times New Roman" w:cs="Times New Roman"/>
                <w:bCs/>
                <w:noProof/>
              </w:rPr>
              <w:t>правила проведения инструктажей по охране труда;</w:t>
            </w:r>
          </w:p>
          <w:p w14:paraId="48EFBA95" w14:textId="77777777" w:rsidR="002911A2" w:rsidRPr="00124655" w:rsidRDefault="002911A2" w:rsidP="007542A0">
            <w:pPr>
              <w:numPr>
                <w:ilvl w:val="0"/>
                <w:numId w:val="4"/>
              </w:numPr>
              <w:ind w:left="240" w:hanging="240"/>
              <w:contextualSpacing/>
              <w:rPr>
                <w:rFonts w:ascii="Times New Roman" w:hAnsi="Times New Roman" w:cs="Times New Roman"/>
                <w:bCs/>
                <w:noProof/>
              </w:rPr>
            </w:pPr>
            <w:r>
              <w:rPr>
                <w:rFonts w:ascii="Times New Roman" w:hAnsi="Times New Roman" w:cs="Times New Roman"/>
                <w:bCs/>
                <w:noProof/>
              </w:rPr>
              <w:t xml:space="preserve">применяет </w:t>
            </w:r>
            <w:r w:rsidRPr="00124655">
              <w:rPr>
                <w:rFonts w:ascii="Times New Roman" w:hAnsi="Times New Roman" w:cs="Times New Roman"/>
                <w:bCs/>
                <w:noProof/>
              </w:rPr>
              <w:t>экономические механизмы управления безопасностью труда.</w:t>
            </w:r>
          </w:p>
        </w:tc>
        <w:tc>
          <w:tcPr>
            <w:tcW w:w="1513" w:type="pct"/>
          </w:tcPr>
          <w:p w14:paraId="2FD5CE95" w14:textId="77777777" w:rsidR="002911A2" w:rsidRPr="00702F1D" w:rsidRDefault="002911A2" w:rsidP="00AD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szCs w:val="24"/>
              </w:rPr>
            </w:pPr>
            <w:r w:rsidRPr="00702F1D">
              <w:rPr>
                <w:rFonts w:ascii="Times New Roman" w:hAnsi="Times New Roman" w:cs="Times New Roman"/>
                <w:b/>
                <w:szCs w:val="24"/>
              </w:rPr>
              <w:t xml:space="preserve">Текущий контроль: </w:t>
            </w:r>
          </w:p>
          <w:p w14:paraId="3862E58C" w14:textId="77777777" w:rsidR="002911A2" w:rsidRPr="00702F1D" w:rsidRDefault="002911A2" w:rsidP="00AD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szCs w:val="24"/>
              </w:rPr>
            </w:pPr>
            <w:r w:rsidRPr="00702F1D">
              <w:rPr>
                <w:rFonts w:ascii="Times New Roman" w:hAnsi="Times New Roman" w:cs="Times New Roman"/>
                <w:noProof/>
                <w:szCs w:val="24"/>
              </w:rPr>
              <w:t>экспертная оценка выполнения практических заданий.</w:t>
            </w:r>
          </w:p>
          <w:p w14:paraId="450D0746" w14:textId="77777777" w:rsidR="002911A2" w:rsidRPr="00702F1D" w:rsidRDefault="002911A2" w:rsidP="00AD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szCs w:val="24"/>
              </w:rPr>
            </w:pPr>
            <w:r w:rsidRPr="00702F1D">
              <w:rPr>
                <w:rFonts w:ascii="Times New Roman" w:hAnsi="Times New Roman" w:cs="Times New Roman"/>
                <w:b/>
                <w:szCs w:val="24"/>
              </w:rPr>
              <w:t>Промежуточная аттестация</w:t>
            </w:r>
          </w:p>
          <w:p w14:paraId="1FDCD2FC" w14:textId="77777777" w:rsidR="002911A2" w:rsidRPr="00702F1D" w:rsidRDefault="002911A2" w:rsidP="00AD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szCs w:val="24"/>
              </w:rPr>
            </w:pPr>
          </w:p>
        </w:tc>
      </w:tr>
      <w:tr w:rsidR="002911A2" w:rsidRPr="00702F1D" w14:paraId="75BF8076" w14:textId="77777777" w:rsidTr="00AD5821">
        <w:tc>
          <w:tcPr>
            <w:tcW w:w="1439" w:type="pct"/>
          </w:tcPr>
          <w:p w14:paraId="37ADC45B" w14:textId="77777777" w:rsidR="002911A2" w:rsidRPr="00124655" w:rsidRDefault="002911A2" w:rsidP="00AD5821">
            <w:pPr>
              <w:widowControl w:val="0"/>
              <w:autoSpaceDE w:val="0"/>
              <w:autoSpaceDN w:val="0"/>
              <w:adjustRightInd w:val="0"/>
              <w:contextualSpacing/>
              <w:rPr>
                <w:rFonts w:ascii="Times New Roman" w:hAnsi="Times New Roman"/>
                <w:b/>
              </w:rPr>
            </w:pPr>
            <w:r w:rsidRPr="00124655">
              <w:rPr>
                <w:rFonts w:ascii="Times New Roman" w:hAnsi="Times New Roman"/>
                <w:b/>
              </w:rPr>
              <w:t>Умения:</w:t>
            </w:r>
          </w:p>
          <w:p w14:paraId="2052A5A9" w14:textId="77777777" w:rsidR="002911A2" w:rsidRPr="005B292B" w:rsidRDefault="002911A2" w:rsidP="00AD5821">
            <w:pPr>
              <w:widowControl w:val="0"/>
              <w:autoSpaceDE w:val="0"/>
              <w:autoSpaceDN w:val="0"/>
              <w:adjustRightInd w:val="0"/>
              <w:contextualSpacing/>
              <w:rPr>
                <w:rFonts w:ascii="Times New Roman" w:hAnsi="Times New Roman"/>
              </w:rPr>
            </w:pPr>
            <w:r>
              <w:rPr>
                <w:rFonts w:ascii="Times New Roman" w:hAnsi="Times New Roman"/>
              </w:rPr>
              <w:t xml:space="preserve">- </w:t>
            </w:r>
            <w:r w:rsidRPr="005B292B">
              <w:rPr>
                <w:rFonts w:ascii="Times New Roman" w:hAnsi="Times New Roman"/>
              </w:rPr>
              <w:t xml:space="preserve">вести документации </w:t>
            </w:r>
            <w:r w:rsidRPr="005B292B">
              <w:rPr>
                <w:rFonts w:ascii="Times New Roman" w:hAnsi="Times New Roman"/>
              </w:rPr>
              <w:lastRenderedPageBreak/>
              <w:t>установленного образца по охране труда, соблюдать сроки ее заполнения и условия хранения;</w:t>
            </w:r>
          </w:p>
          <w:p w14:paraId="1DAA0CA1" w14:textId="77777777" w:rsidR="002911A2" w:rsidRPr="005B292B" w:rsidRDefault="002911A2" w:rsidP="00AD5821">
            <w:pPr>
              <w:widowControl w:val="0"/>
              <w:autoSpaceDE w:val="0"/>
              <w:autoSpaceDN w:val="0"/>
              <w:adjustRightInd w:val="0"/>
              <w:contextualSpacing/>
              <w:rPr>
                <w:rFonts w:ascii="Times New Roman" w:hAnsi="Times New Roman"/>
              </w:rPr>
            </w:pPr>
            <w:r>
              <w:rPr>
                <w:rFonts w:ascii="Times New Roman" w:hAnsi="Times New Roman"/>
              </w:rPr>
              <w:t xml:space="preserve">- </w:t>
            </w:r>
            <w:r w:rsidRPr="005B292B">
              <w:rPr>
                <w:rFonts w:ascii="Times New Roman" w:hAnsi="Times New Roman"/>
              </w:rPr>
              <w:t xml:space="preserve">определять и проводить анализ опасных и вредных факторов на производстве; </w:t>
            </w:r>
          </w:p>
          <w:p w14:paraId="1FB333DD" w14:textId="77777777" w:rsidR="002911A2" w:rsidRPr="005B292B" w:rsidRDefault="002911A2" w:rsidP="00AD5821">
            <w:pPr>
              <w:widowControl w:val="0"/>
              <w:autoSpaceDE w:val="0"/>
              <w:autoSpaceDN w:val="0"/>
              <w:adjustRightInd w:val="0"/>
              <w:contextualSpacing/>
              <w:rPr>
                <w:rFonts w:ascii="Times New Roman" w:hAnsi="Times New Roman"/>
              </w:rPr>
            </w:pPr>
            <w:r>
              <w:rPr>
                <w:rFonts w:ascii="Times New Roman" w:hAnsi="Times New Roman"/>
              </w:rPr>
              <w:t xml:space="preserve">- </w:t>
            </w:r>
            <w:r w:rsidRPr="005B292B">
              <w:rPr>
                <w:rFonts w:ascii="Times New Roman" w:hAnsi="Times New Roman"/>
              </w:rPr>
              <w:t>контролировать соблюдение персоналом правил и норм охраны труда, промышленной и пожарной безопасности, производственной и трудовой дисциплины,</w:t>
            </w:r>
          </w:p>
          <w:p w14:paraId="38D961AE" w14:textId="77777777" w:rsidR="002911A2" w:rsidRPr="00702F1D" w:rsidRDefault="002911A2" w:rsidP="00AD5821">
            <w:pPr>
              <w:rPr>
                <w:rFonts w:ascii="Times New Roman" w:hAnsi="Times New Roman" w:cs="Times New Roman"/>
                <w:b/>
                <w:bCs/>
              </w:rPr>
            </w:pPr>
            <w:r>
              <w:rPr>
                <w:rFonts w:ascii="Times New Roman" w:hAnsi="Times New Roman"/>
              </w:rPr>
              <w:t xml:space="preserve">- </w:t>
            </w:r>
            <w:r w:rsidRPr="005B292B">
              <w:rPr>
                <w:rFonts w:ascii="Times New Roman" w:hAnsi="Times New Roman"/>
              </w:rPr>
              <w:t>организовывать рабочие места, их техническое оснащение.</w:t>
            </w:r>
          </w:p>
        </w:tc>
        <w:tc>
          <w:tcPr>
            <w:tcW w:w="2048" w:type="pct"/>
          </w:tcPr>
          <w:p w14:paraId="06851320" w14:textId="77777777" w:rsidR="002911A2" w:rsidRPr="00124655" w:rsidRDefault="002911A2" w:rsidP="00AD5821">
            <w:pPr>
              <w:contextualSpacing/>
              <w:rPr>
                <w:rFonts w:ascii="Times New Roman" w:hAnsi="Times New Roman" w:cs="Times New Roman"/>
                <w:bCs/>
              </w:rPr>
            </w:pPr>
            <w:r>
              <w:rPr>
                <w:rFonts w:ascii="Times New Roman" w:hAnsi="Times New Roman" w:cs="Times New Roman"/>
                <w:bCs/>
              </w:rPr>
              <w:lastRenderedPageBreak/>
              <w:t xml:space="preserve">- </w:t>
            </w:r>
            <w:r w:rsidRPr="00124655">
              <w:rPr>
                <w:rFonts w:ascii="Times New Roman" w:hAnsi="Times New Roman" w:cs="Times New Roman"/>
                <w:bCs/>
              </w:rPr>
              <w:t>ве</w:t>
            </w:r>
            <w:r>
              <w:rPr>
                <w:rFonts w:ascii="Times New Roman" w:hAnsi="Times New Roman" w:cs="Times New Roman"/>
                <w:bCs/>
              </w:rPr>
              <w:t xml:space="preserve">дет </w:t>
            </w:r>
            <w:r w:rsidRPr="00124655">
              <w:rPr>
                <w:rFonts w:ascii="Times New Roman" w:hAnsi="Times New Roman" w:cs="Times New Roman"/>
                <w:bCs/>
              </w:rPr>
              <w:t>документаци</w:t>
            </w:r>
            <w:r>
              <w:rPr>
                <w:rFonts w:ascii="Times New Roman" w:hAnsi="Times New Roman" w:cs="Times New Roman"/>
                <w:bCs/>
              </w:rPr>
              <w:t>ю</w:t>
            </w:r>
            <w:r w:rsidRPr="00124655">
              <w:rPr>
                <w:rFonts w:ascii="Times New Roman" w:hAnsi="Times New Roman" w:cs="Times New Roman"/>
                <w:bCs/>
              </w:rPr>
              <w:t xml:space="preserve"> установленного образца по охране труда, соблюда</w:t>
            </w:r>
            <w:r>
              <w:rPr>
                <w:rFonts w:ascii="Times New Roman" w:hAnsi="Times New Roman" w:cs="Times New Roman"/>
                <w:bCs/>
              </w:rPr>
              <w:t xml:space="preserve">ет </w:t>
            </w:r>
            <w:r w:rsidRPr="00124655">
              <w:rPr>
                <w:rFonts w:ascii="Times New Roman" w:hAnsi="Times New Roman" w:cs="Times New Roman"/>
                <w:bCs/>
              </w:rPr>
              <w:lastRenderedPageBreak/>
              <w:t>сроки ее заполнения и условия хранения;</w:t>
            </w:r>
          </w:p>
          <w:p w14:paraId="3A3B6DF8" w14:textId="77777777" w:rsidR="002911A2" w:rsidRPr="00124655" w:rsidRDefault="002911A2" w:rsidP="00AD5821">
            <w:pPr>
              <w:contextualSpacing/>
              <w:rPr>
                <w:rFonts w:ascii="Times New Roman" w:hAnsi="Times New Roman" w:cs="Times New Roman"/>
                <w:bCs/>
              </w:rPr>
            </w:pPr>
            <w:r>
              <w:rPr>
                <w:rFonts w:ascii="Times New Roman" w:hAnsi="Times New Roman" w:cs="Times New Roman"/>
                <w:bCs/>
              </w:rPr>
              <w:t xml:space="preserve">- </w:t>
            </w:r>
            <w:r w:rsidRPr="00124655">
              <w:rPr>
                <w:rFonts w:ascii="Times New Roman" w:hAnsi="Times New Roman" w:cs="Times New Roman"/>
                <w:bCs/>
              </w:rPr>
              <w:t>определя</w:t>
            </w:r>
            <w:r>
              <w:rPr>
                <w:rFonts w:ascii="Times New Roman" w:hAnsi="Times New Roman" w:cs="Times New Roman"/>
                <w:bCs/>
              </w:rPr>
              <w:t>ет</w:t>
            </w:r>
            <w:r w:rsidRPr="00124655">
              <w:rPr>
                <w:rFonts w:ascii="Times New Roman" w:hAnsi="Times New Roman" w:cs="Times New Roman"/>
                <w:bCs/>
              </w:rPr>
              <w:t xml:space="preserve"> и проводит анализ опасных и вредных факторов на производстве; </w:t>
            </w:r>
          </w:p>
          <w:p w14:paraId="14F6978A" w14:textId="77777777" w:rsidR="002911A2" w:rsidRPr="00124655" w:rsidRDefault="002911A2" w:rsidP="00AD5821">
            <w:pPr>
              <w:contextualSpacing/>
              <w:rPr>
                <w:rFonts w:ascii="Times New Roman" w:hAnsi="Times New Roman" w:cs="Times New Roman"/>
                <w:bCs/>
              </w:rPr>
            </w:pPr>
            <w:r>
              <w:rPr>
                <w:rFonts w:ascii="Times New Roman" w:hAnsi="Times New Roman" w:cs="Times New Roman"/>
                <w:bCs/>
              </w:rPr>
              <w:t xml:space="preserve">- </w:t>
            </w:r>
            <w:r w:rsidRPr="00124655">
              <w:rPr>
                <w:rFonts w:ascii="Times New Roman" w:hAnsi="Times New Roman" w:cs="Times New Roman"/>
                <w:bCs/>
              </w:rPr>
              <w:t>контролир</w:t>
            </w:r>
            <w:r>
              <w:rPr>
                <w:rFonts w:ascii="Times New Roman" w:hAnsi="Times New Roman" w:cs="Times New Roman"/>
                <w:bCs/>
              </w:rPr>
              <w:t>ует</w:t>
            </w:r>
            <w:r w:rsidRPr="00124655">
              <w:rPr>
                <w:rFonts w:ascii="Times New Roman" w:hAnsi="Times New Roman" w:cs="Times New Roman"/>
                <w:bCs/>
              </w:rPr>
              <w:t xml:space="preserve"> соблюдение персоналом правил и норм охраны труда, промышленной и пожарной безопасности, произво</w:t>
            </w:r>
            <w:r>
              <w:rPr>
                <w:rFonts w:ascii="Times New Roman" w:hAnsi="Times New Roman" w:cs="Times New Roman"/>
                <w:bCs/>
              </w:rPr>
              <w:t>дственной и трудовой дисциплины;</w:t>
            </w:r>
          </w:p>
          <w:p w14:paraId="532057CF" w14:textId="77777777" w:rsidR="002911A2" w:rsidRDefault="002911A2" w:rsidP="00AD5821">
            <w:pPr>
              <w:contextualSpacing/>
              <w:rPr>
                <w:rFonts w:ascii="Times New Roman" w:hAnsi="Times New Roman" w:cs="Times New Roman"/>
                <w:bCs/>
              </w:rPr>
            </w:pPr>
            <w:r>
              <w:rPr>
                <w:rFonts w:ascii="Times New Roman" w:hAnsi="Times New Roman" w:cs="Times New Roman"/>
                <w:bCs/>
              </w:rPr>
              <w:t xml:space="preserve">- </w:t>
            </w:r>
            <w:r w:rsidRPr="00124655">
              <w:rPr>
                <w:rFonts w:ascii="Times New Roman" w:hAnsi="Times New Roman" w:cs="Times New Roman"/>
                <w:bCs/>
              </w:rPr>
              <w:t>организ</w:t>
            </w:r>
            <w:r>
              <w:rPr>
                <w:rFonts w:ascii="Times New Roman" w:hAnsi="Times New Roman" w:cs="Times New Roman"/>
                <w:bCs/>
              </w:rPr>
              <w:t>ует</w:t>
            </w:r>
            <w:r w:rsidRPr="00124655">
              <w:rPr>
                <w:rFonts w:ascii="Times New Roman" w:hAnsi="Times New Roman" w:cs="Times New Roman"/>
                <w:bCs/>
              </w:rPr>
              <w:t xml:space="preserve"> рабочие места, их техническое оснащение.</w:t>
            </w:r>
          </w:p>
        </w:tc>
        <w:tc>
          <w:tcPr>
            <w:tcW w:w="1513" w:type="pct"/>
          </w:tcPr>
          <w:p w14:paraId="1AD56F67" w14:textId="77777777" w:rsidR="002911A2" w:rsidRPr="00702F1D" w:rsidRDefault="002911A2" w:rsidP="00AD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szCs w:val="24"/>
              </w:rPr>
            </w:pPr>
            <w:r w:rsidRPr="00702F1D">
              <w:rPr>
                <w:rFonts w:ascii="Times New Roman" w:hAnsi="Times New Roman" w:cs="Times New Roman"/>
                <w:b/>
                <w:szCs w:val="24"/>
              </w:rPr>
              <w:lastRenderedPageBreak/>
              <w:t xml:space="preserve">Текущий контроль: </w:t>
            </w:r>
          </w:p>
          <w:p w14:paraId="091F75AC" w14:textId="77777777" w:rsidR="002911A2" w:rsidRPr="00702F1D" w:rsidRDefault="002911A2" w:rsidP="00AD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szCs w:val="24"/>
              </w:rPr>
            </w:pPr>
            <w:r w:rsidRPr="00702F1D">
              <w:rPr>
                <w:rFonts w:ascii="Times New Roman" w:hAnsi="Times New Roman" w:cs="Times New Roman"/>
                <w:noProof/>
                <w:szCs w:val="24"/>
              </w:rPr>
              <w:lastRenderedPageBreak/>
              <w:t>экспертная оценка выполнения практических заданий.</w:t>
            </w:r>
          </w:p>
          <w:p w14:paraId="16F20441" w14:textId="77777777" w:rsidR="002911A2" w:rsidRPr="00702F1D" w:rsidRDefault="002911A2" w:rsidP="00AD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szCs w:val="24"/>
              </w:rPr>
            </w:pPr>
            <w:r w:rsidRPr="00702F1D">
              <w:rPr>
                <w:rFonts w:ascii="Times New Roman" w:hAnsi="Times New Roman" w:cs="Times New Roman"/>
                <w:b/>
                <w:szCs w:val="24"/>
              </w:rPr>
              <w:t>Промежуточная аттестация</w:t>
            </w:r>
          </w:p>
          <w:p w14:paraId="5D99F100" w14:textId="77777777" w:rsidR="002911A2" w:rsidRPr="00702F1D" w:rsidRDefault="002911A2" w:rsidP="00AD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szCs w:val="24"/>
              </w:rPr>
            </w:pPr>
          </w:p>
        </w:tc>
      </w:tr>
    </w:tbl>
    <w:p w14:paraId="4EB02B8C" w14:textId="77777777" w:rsidR="002911A2" w:rsidRPr="00FB50A0" w:rsidRDefault="002911A2" w:rsidP="002911A2">
      <w:pPr>
        <w:rPr>
          <w:rFonts w:ascii="Times New Roman" w:hAnsi="Times New Roman" w:cs="Times New Roman"/>
          <w:b/>
          <w:bCs/>
          <w:sz w:val="18"/>
          <w:szCs w:val="18"/>
        </w:rPr>
      </w:pPr>
    </w:p>
    <w:p w14:paraId="2358B1CC" w14:textId="77777777" w:rsidR="002911A2" w:rsidRDefault="002911A2">
      <w:pPr>
        <w:rPr>
          <w:rFonts w:ascii="Times New Roman" w:hAnsi="Times New Roman" w:cs="Times New Roman"/>
          <w:b/>
          <w:bCs/>
          <w:sz w:val="24"/>
          <w:szCs w:val="24"/>
        </w:rPr>
      </w:pPr>
      <w:r>
        <w:rPr>
          <w:rFonts w:ascii="Times New Roman" w:hAnsi="Times New Roman" w:cs="Times New Roman"/>
          <w:b/>
          <w:bCs/>
          <w:sz w:val="24"/>
          <w:szCs w:val="24"/>
        </w:rPr>
        <w:br w:type="page"/>
      </w:r>
    </w:p>
    <w:p w14:paraId="631183E1" w14:textId="77777777" w:rsidR="00E66AE4" w:rsidRPr="00E66AE4" w:rsidRDefault="00E66AE4" w:rsidP="00E66AE4">
      <w:pPr>
        <w:spacing w:after="200" w:line="276" w:lineRule="auto"/>
        <w:jc w:val="right"/>
        <w:rPr>
          <w:rFonts w:ascii="Times New Roman" w:eastAsia="Times New Roman" w:hAnsi="Times New Roman" w:cs="Times New Roman"/>
          <w:b/>
          <w:bCs/>
          <w:sz w:val="24"/>
          <w:szCs w:val="24"/>
          <w:lang w:eastAsia="ru-RU"/>
        </w:rPr>
      </w:pPr>
      <w:r w:rsidRPr="00E66AE4">
        <w:rPr>
          <w:rFonts w:ascii="Times New Roman" w:eastAsia="Times New Roman" w:hAnsi="Times New Roman" w:cs="Times New Roman"/>
          <w:b/>
          <w:bCs/>
          <w:sz w:val="24"/>
          <w:szCs w:val="24"/>
          <w:lang w:eastAsia="ru-RU"/>
        </w:rPr>
        <w:lastRenderedPageBreak/>
        <w:t>Приложение 2.18</w:t>
      </w:r>
    </w:p>
    <w:p w14:paraId="31FD3EFB" w14:textId="77777777" w:rsidR="00E66AE4" w:rsidRPr="00E66AE4" w:rsidRDefault="00E66AE4" w:rsidP="00E66AE4">
      <w:pPr>
        <w:spacing w:line="276" w:lineRule="auto"/>
        <w:jc w:val="right"/>
        <w:rPr>
          <w:rFonts w:ascii="Times New Roman" w:eastAsia="Times New Roman" w:hAnsi="Times New Roman" w:cs="Times New Roman"/>
          <w:b/>
          <w:bCs/>
          <w:sz w:val="24"/>
          <w:szCs w:val="24"/>
          <w:lang w:eastAsia="ru-RU"/>
        </w:rPr>
      </w:pPr>
      <w:r w:rsidRPr="00E66AE4">
        <w:rPr>
          <w:rFonts w:ascii="Times New Roman" w:eastAsia="Times New Roman" w:hAnsi="Times New Roman" w:cs="Times New Roman"/>
          <w:b/>
          <w:bCs/>
          <w:sz w:val="24"/>
          <w:szCs w:val="24"/>
          <w:lang w:eastAsia="ru-RU"/>
        </w:rPr>
        <w:t>к ОПОП-П по специальности</w:t>
      </w:r>
    </w:p>
    <w:p w14:paraId="5B6600C5" w14:textId="77777777" w:rsidR="00E66AE4" w:rsidRPr="00E66AE4" w:rsidRDefault="00E66AE4" w:rsidP="00E66AE4">
      <w:pPr>
        <w:widowControl w:val="0"/>
        <w:shd w:val="clear" w:color="auto" w:fill="FFFFFF"/>
        <w:tabs>
          <w:tab w:val="left" w:leader="underscore" w:pos="9163"/>
        </w:tabs>
        <w:autoSpaceDE w:val="0"/>
        <w:autoSpaceDN w:val="0"/>
        <w:adjustRightInd w:val="0"/>
        <w:spacing w:line="276" w:lineRule="auto"/>
        <w:ind w:firstLine="739"/>
        <w:jc w:val="right"/>
        <w:rPr>
          <w:rFonts w:ascii="Times New Roman" w:eastAsia="Times New Roman" w:hAnsi="Times New Roman" w:cs="Times New Roman"/>
          <w:b/>
          <w:sz w:val="24"/>
          <w:szCs w:val="24"/>
          <w:lang w:eastAsia="ru-RU"/>
        </w:rPr>
      </w:pPr>
      <w:r w:rsidRPr="00E66AE4">
        <w:rPr>
          <w:rFonts w:ascii="Times New Roman" w:eastAsia="Times New Roman" w:hAnsi="Times New Roman" w:cs="Times New Roman"/>
          <w:b/>
          <w:sz w:val="24"/>
          <w:szCs w:val="24"/>
          <w:lang w:eastAsia="ru-RU"/>
        </w:rPr>
        <w:t xml:space="preserve">13.02.13 Эксплуатация и обслуживание </w:t>
      </w:r>
    </w:p>
    <w:p w14:paraId="73385A62" w14:textId="77777777" w:rsidR="00E66AE4" w:rsidRPr="00E66AE4" w:rsidRDefault="00E66AE4" w:rsidP="00E66AE4">
      <w:pPr>
        <w:widowControl w:val="0"/>
        <w:shd w:val="clear" w:color="auto" w:fill="FFFFFF"/>
        <w:tabs>
          <w:tab w:val="left" w:leader="underscore" w:pos="9163"/>
        </w:tabs>
        <w:autoSpaceDE w:val="0"/>
        <w:autoSpaceDN w:val="0"/>
        <w:adjustRightInd w:val="0"/>
        <w:spacing w:line="276" w:lineRule="auto"/>
        <w:ind w:firstLine="739"/>
        <w:jc w:val="right"/>
        <w:rPr>
          <w:rFonts w:ascii="Times New Roman" w:eastAsia="Times New Roman" w:hAnsi="Times New Roman" w:cs="Times New Roman"/>
          <w:b/>
          <w:sz w:val="24"/>
          <w:szCs w:val="24"/>
          <w:lang w:eastAsia="ru-RU"/>
        </w:rPr>
      </w:pPr>
      <w:r w:rsidRPr="00E66AE4">
        <w:rPr>
          <w:rFonts w:ascii="Times New Roman" w:eastAsia="Times New Roman" w:hAnsi="Times New Roman" w:cs="Times New Roman"/>
          <w:b/>
          <w:sz w:val="24"/>
          <w:szCs w:val="24"/>
          <w:lang w:eastAsia="ru-RU"/>
        </w:rPr>
        <w:t xml:space="preserve">электрического и электромеханического </w:t>
      </w:r>
    </w:p>
    <w:p w14:paraId="53F0531E" w14:textId="77777777" w:rsidR="00E66AE4" w:rsidRPr="00E66AE4" w:rsidRDefault="00E66AE4" w:rsidP="00E66AE4">
      <w:pPr>
        <w:widowControl w:val="0"/>
        <w:shd w:val="clear" w:color="auto" w:fill="FFFFFF"/>
        <w:tabs>
          <w:tab w:val="left" w:leader="underscore" w:pos="9163"/>
        </w:tabs>
        <w:autoSpaceDE w:val="0"/>
        <w:autoSpaceDN w:val="0"/>
        <w:adjustRightInd w:val="0"/>
        <w:spacing w:line="276" w:lineRule="auto"/>
        <w:ind w:firstLine="739"/>
        <w:jc w:val="right"/>
        <w:rPr>
          <w:rFonts w:ascii="Times New Roman" w:eastAsia="Times New Roman" w:hAnsi="Times New Roman" w:cs="Times New Roman"/>
          <w:b/>
          <w:sz w:val="24"/>
          <w:szCs w:val="24"/>
          <w:lang w:eastAsia="ru-RU"/>
        </w:rPr>
      </w:pPr>
      <w:r w:rsidRPr="00E66AE4">
        <w:rPr>
          <w:rFonts w:ascii="Times New Roman" w:eastAsia="Times New Roman" w:hAnsi="Times New Roman" w:cs="Times New Roman"/>
          <w:b/>
          <w:sz w:val="24"/>
          <w:szCs w:val="24"/>
          <w:lang w:eastAsia="ru-RU"/>
        </w:rPr>
        <w:t xml:space="preserve">оборудования (по отраслям) </w:t>
      </w:r>
    </w:p>
    <w:p w14:paraId="45B186EE" w14:textId="77777777" w:rsidR="00E66AE4" w:rsidRPr="00E66AE4" w:rsidRDefault="00E66AE4" w:rsidP="00E66AE4">
      <w:pPr>
        <w:spacing w:after="200" w:line="276" w:lineRule="auto"/>
        <w:jc w:val="right"/>
        <w:rPr>
          <w:rFonts w:ascii="Times New Roman" w:eastAsia="Times New Roman" w:hAnsi="Times New Roman" w:cs="Times New Roman"/>
          <w:b/>
          <w:bCs/>
          <w:color w:val="0070C0"/>
          <w:sz w:val="24"/>
          <w:szCs w:val="24"/>
          <w:lang w:eastAsia="ru-RU"/>
        </w:rPr>
      </w:pPr>
    </w:p>
    <w:p w14:paraId="46923AEB" w14:textId="77777777" w:rsidR="00E66AE4" w:rsidRPr="00E66AE4" w:rsidRDefault="00E66AE4" w:rsidP="00E66AE4">
      <w:pPr>
        <w:spacing w:after="200" w:line="276" w:lineRule="auto"/>
        <w:jc w:val="right"/>
        <w:rPr>
          <w:rFonts w:ascii="Times New Roman" w:eastAsia="Times New Roman" w:hAnsi="Times New Roman" w:cs="Times New Roman"/>
          <w:b/>
          <w:bCs/>
          <w:color w:val="0070C0"/>
          <w:sz w:val="24"/>
          <w:szCs w:val="24"/>
          <w:lang w:eastAsia="ru-RU"/>
        </w:rPr>
      </w:pPr>
    </w:p>
    <w:p w14:paraId="72EB16C5" w14:textId="77777777" w:rsidR="00E66AE4" w:rsidRPr="00E66AE4" w:rsidRDefault="00E66AE4" w:rsidP="00E66AE4">
      <w:pPr>
        <w:spacing w:after="200" w:line="276" w:lineRule="auto"/>
        <w:jc w:val="center"/>
        <w:rPr>
          <w:rFonts w:ascii="Times New Roman" w:eastAsia="Times New Roman" w:hAnsi="Times New Roman" w:cs="Times New Roman"/>
          <w:b/>
          <w:i/>
          <w:lang w:eastAsia="ru-RU"/>
        </w:rPr>
      </w:pPr>
    </w:p>
    <w:p w14:paraId="3FD575C2" w14:textId="77777777" w:rsidR="00E66AE4" w:rsidRPr="00E66AE4" w:rsidRDefault="00E66AE4" w:rsidP="00E66AE4">
      <w:pPr>
        <w:spacing w:after="200" w:line="276" w:lineRule="auto"/>
        <w:jc w:val="center"/>
        <w:rPr>
          <w:rFonts w:ascii="Times New Roman" w:eastAsia="Times New Roman" w:hAnsi="Times New Roman" w:cs="Times New Roman"/>
          <w:i/>
          <w:lang w:eastAsia="ru-RU"/>
        </w:rPr>
      </w:pPr>
    </w:p>
    <w:p w14:paraId="7B13666B" w14:textId="77777777" w:rsidR="00E66AE4" w:rsidRPr="00E66AE4" w:rsidRDefault="00E66AE4" w:rsidP="00E66AE4">
      <w:pPr>
        <w:spacing w:after="200" w:line="276" w:lineRule="auto"/>
        <w:jc w:val="center"/>
        <w:rPr>
          <w:rFonts w:ascii="Times New Roman" w:eastAsia="Times New Roman" w:hAnsi="Times New Roman" w:cs="Times New Roman"/>
          <w:b/>
          <w:bCs/>
          <w:sz w:val="24"/>
          <w:szCs w:val="24"/>
          <w:lang w:eastAsia="ru-RU"/>
        </w:rPr>
      </w:pPr>
      <w:r w:rsidRPr="00E66AE4">
        <w:rPr>
          <w:rFonts w:ascii="Times New Roman" w:eastAsia="Times New Roman" w:hAnsi="Times New Roman" w:cs="Times New Roman"/>
          <w:b/>
          <w:bCs/>
          <w:sz w:val="24"/>
          <w:szCs w:val="24"/>
          <w:lang w:eastAsia="ru-RU"/>
        </w:rPr>
        <w:t>Рабочая программа дисциплины</w:t>
      </w:r>
    </w:p>
    <w:p w14:paraId="324D19FF" w14:textId="77777777" w:rsidR="00E66AE4" w:rsidRPr="00E66AE4" w:rsidRDefault="00E66AE4" w:rsidP="00E66AE4">
      <w:pPr>
        <w:keepNext/>
        <w:spacing w:before="60" w:after="60" w:line="276" w:lineRule="auto"/>
        <w:jc w:val="center"/>
        <w:outlineLvl w:val="1"/>
        <w:rPr>
          <w:rFonts w:ascii="Times New Roman" w:eastAsia="Times New Roman" w:hAnsi="Times New Roman" w:cs="Times New Roman"/>
          <w:b/>
          <w:bCs/>
          <w:iCs/>
          <w:sz w:val="24"/>
          <w:szCs w:val="24"/>
          <w:lang w:val="x-none" w:eastAsia="x-none"/>
        </w:rPr>
      </w:pPr>
      <w:bookmarkStart w:id="118" w:name="_Toc162535657"/>
      <w:r w:rsidRPr="00E66AE4">
        <w:rPr>
          <w:rFonts w:ascii="Times New Roman" w:eastAsia="Times New Roman" w:hAnsi="Times New Roman" w:cs="Times New Roman"/>
          <w:b/>
          <w:bCs/>
          <w:iCs/>
          <w:sz w:val="24"/>
          <w:szCs w:val="24"/>
          <w:lang w:val="x-none" w:eastAsia="x-none"/>
        </w:rPr>
        <w:t>«</w:t>
      </w:r>
      <w:r w:rsidRPr="00E66AE4">
        <w:rPr>
          <w:rFonts w:ascii="Times New Roman" w:eastAsia="Times New Roman" w:hAnsi="Times New Roman" w:cs="Times New Roman"/>
          <w:b/>
          <w:bCs/>
          <w:iCs/>
          <w:noProof/>
          <w:sz w:val="24"/>
          <w:szCs w:val="24"/>
          <w:lang w:val="x-none" w:eastAsia="x-none"/>
        </w:rPr>
        <w:t>ОП.10</w:t>
      </w:r>
      <w:r w:rsidRPr="00E66AE4">
        <w:rPr>
          <w:rFonts w:ascii="Times New Roman" w:eastAsia="Times New Roman" w:hAnsi="Times New Roman" w:cs="Times New Roman"/>
          <w:b/>
          <w:bCs/>
          <w:iCs/>
          <w:sz w:val="24"/>
          <w:szCs w:val="24"/>
          <w:lang w:val="x-none" w:eastAsia="x-none"/>
        </w:rPr>
        <w:t xml:space="preserve"> </w:t>
      </w:r>
      <w:r w:rsidRPr="00E66AE4">
        <w:rPr>
          <w:rFonts w:ascii="Times New Roman" w:eastAsia="Times New Roman" w:hAnsi="Times New Roman" w:cs="Times New Roman"/>
          <w:b/>
          <w:bCs/>
          <w:iCs/>
          <w:noProof/>
          <w:sz w:val="24"/>
          <w:szCs w:val="24"/>
          <w:lang w:val="x-none" w:eastAsia="x-none"/>
        </w:rPr>
        <w:t>Основы предпринимательской деятельности</w:t>
      </w:r>
      <w:r w:rsidRPr="00E66AE4">
        <w:rPr>
          <w:rFonts w:ascii="Times New Roman" w:eastAsia="Times New Roman" w:hAnsi="Times New Roman" w:cs="Times New Roman"/>
          <w:b/>
          <w:bCs/>
          <w:iCs/>
          <w:sz w:val="24"/>
          <w:szCs w:val="24"/>
          <w:lang w:val="x-none" w:eastAsia="x-none"/>
        </w:rPr>
        <w:t>»</w:t>
      </w:r>
      <w:bookmarkEnd w:id="118"/>
    </w:p>
    <w:p w14:paraId="52EB20AE" w14:textId="77777777" w:rsidR="00E66AE4" w:rsidRPr="00E66AE4" w:rsidRDefault="00E66AE4" w:rsidP="00E66AE4">
      <w:pPr>
        <w:spacing w:after="200" w:line="276" w:lineRule="auto"/>
        <w:rPr>
          <w:rFonts w:ascii="Times New Roman" w:eastAsia="Times New Roman" w:hAnsi="Times New Roman" w:cs="Times New Roman"/>
          <w:b/>
          <w:i/>
          <w:lang w:eastAsia="ru-RU"/>
        </w:rPr>
      </w:pPr>
    </w:p>
    <w:p w14:paraId="21519345" w14:textId="77777777" w:rsidR="00E66AE4" w:rsidRPr="00E66AE4" w:rsidRDefault="00E66AE4" w:rsidP="00E66AE4">
      <w:pPr>
        <w:spacing w:after="200" w:line="276" w:lineRule="auto"/>
        <w:rPr>
          <w:rFonts w:ascii="Times New Roman" w:eastAsia="Times New Roman" w:hAnsi="Times New Roman" w:cs="Times New Roman"/>
          <w:b/>
          <w:i/>
          <w:lang w:eastAsia="ru-RU"/>
        </w:rPr>
      </w:pPr>
    </w:p>
    <w:p w14:paraId="518B92A9" w14:textId="77777777" w:rsidR="00E66AE4" w:rsidRPr="00E66AE4" w:rsidRDefault="00E66AE4" w:rsidP="00E66AE4">
      <w:pPr>
        <w:spacing w:after="200" w:line="276" w:lineRule="auto"/>
        <w:rPr>
          <w:rFonts w:ascii="Times New Roman" w:eastAsia="Times New Roman" w:hAnsi="Times New Roman" w:cs="Times New Roman"/>
          <w:b/>
          <w:i/>
          <w:lang w:eastAsia="ru-RU"/>
        </w:rPr>
      </w:pPr>
    </w:p>
    <w:p w14:paraId="72863A01" w14:textId="77777777" w:rsidR="00E66AE4" w:rsidRPr="00E66AE4" w:rsidRDefault="00E66AE4" w:rsidP="00E66AE4">
      <w:pPr>
        <w:spacing w:after="200" w:line="276" w:lineRule="auto"/>
        <w:rPr>
          <w:rFonts w:ascii="Times New Roman" w:eastAsia="Times New Roman" w:hAnsi="Times New Roman" w:cs="Times New Roman"/>
          <w:b/>
          <w:i/>
          <w:lang w:eastAsia="ru-RU"/>
        </w:rPr>
      </w:pPr>
    </w:p>
    <w:p w14:paraId="226C25B0" w14:textId="77777777" w:rsidR="00E66AE4" w:rsidRPr="00E66AE4" w:rsidRDefault="00E66AE4" w:rsidP="00E66AE4">
      <w:pPr>
        <w:spacing w:after="200" w:line="276" w:lineRule="auto"/>
        <w:rPr>
          <w:rFonts w:ascii="Times New Roman" w:eastAsia="Times New Roman" w:hAnsi="Times New Roman" w:cs="Times New Roman"/>
          <w:b/>
          <w:i/>
          <w:lang w:eastAsia="ru-RU"/>
        </w:rPr>
      </w:pPr>
    </w:p>
    <w:p w14:paraId="29EE8504" w14:textId="77777777" w:rsidR="00E66AE4" w:rsidRPr="00E66AE4" w:rsidRDefault="00E66AE4" w:rsidP="00E66AE4">
      <w:pPr>
        <w:spacing w:after="200" w:line="276" w:lineRule="auto"/>
        <w:rPr>
          <w:rFonts w:ascii="Times New Roman" w:eastAsia="Times New Roman" w:hAnsi="Times New Roman" w:cs="Times New Roman"/>
          <w:b/>
          <w:i/>
          <w:lang w:eastAsia="ru-RU"/>
        </w:rPr>
      </w:pPr>
    </w:p>
    <w:p w14:paraId="3E71A725" w14:textId="77777777" w:rsidR="00E66AE4" w:rsidRPr="00E66AE4" w:rsidRDefault="00E66AE4" w:rsidP="00E66AE4">
      <w:pPr>
        <w:spacing w:after="200" w:line="276" w:lineRule="auto"/>
        <w:rPr>
          <w:rFonts w:ascii="Times New Roman" w:eastAsia="Times New Roman" w:hAnsi="Times New Roman" w:cs="Times New Roman"/>
          <w:b/>
          <w:i/>
          <w:lang w:eastAsia="ru-RU"/>
        </w:rPr>
      </w:pPr>
    </w:p>
    <w:p w14:paraId="2926153A" w14:textId="77777777" w:rsidR="00E66AE4" w:rsidRPr="00E66AE4" w:rsidRDefault="00E66AE4" w:rsidP="00E66AE4">
      <w:pPr>
        <w:spacing w:after="200" w:line="276" w:lineRule="auto"/>
        <w:rPr>
          <w:rFonts w:ascii="Times New Roman" w:eastAsia="Times New Roman" w:hAnsi="Times New Roman" w:cs="Times New Roman"/>
          <w:b/>
          <w:i/>
          <w:lang w:eastAsia="ru-RU"/>
        </w:rPr>
      </w:pPr>
    </w:p>
    <w:p w14:paraId="3509234B" w14:textId="77777777" w:rsidR="00E66AE4" w:rsidRPr="00E66AE4" w:rsidRDefault="00E66AE4" w:rsidP="00E66AE4">
      <w:pPr>
        <w:spacing w:after="200" w:line="276" w:lineRule="auto"/>
        <w:rPr>
          <w:rFonts w:ascii="Times New Roman" w:eastAsia="Times New Roman" w:hAnsi="Times New Roman" w:cs="Times New Roman"/>
          <w:b/>
          <w:i/>
          <w:lang w:eastAsia="ru-RU"/>
        </w:rPr>
      </w:pPr>
    </w:p>
    <w:p w14:paraId="3A9BCA31" w14:textId="77777777" w:rsidR="00E66AE4" w:rsidRPr="00E66AE4" w:rsidRDefault="00E66AE4" w:rsidP="00E66AE4">
      <w:pPr>
        <w:spacing w:after="200" w:line="276" w:lineRule="auto"/>
        <w:rPr>
          <w:rFonts w:ascii="Times New Roman" w:eastAsia="Times New Roman" w:hAnsi="Times New Roman" w:cs="Times New Roman"/>
          <w:b/>
          <w:i/>
          <w:lang w:eastAsia="ru-RU"/>
        </w:rPr>
      </w:pPr>
    </w:p>
    <w:p w14:paraId="05A87A65" w14:textId="77777777" w:rsidR="00E66AE4" w:rsidRPr="00E66AE4" w:rsidRDefault="00E66AE4" w:rsidP="00E66AE4">
      <w:pPr>
        <w:spacing w:after="200" w:line="276" w:lineRule="auto"/>
        <w:rPr>
          <w:rFonts w:ascii="Times New Roman" w:eastAsia="Times New Roman" w:hAnsi="Times New Roman" w:cs="Times New Roman"/>
          <w:b/>
          <w:i/>
          <w:lang w:eastAsia="ru-RU"/>
        </w:rPr>
      </w:pPr>
    </w:p>
    <w:p w14:paraId="2B6C17D6" w14:textId="77777777" w:rsidR="00E66AE4" w:rsidRPr="00E66AE4" w:rsidRDefault="00E66AE4" w:rsidP="00E66AE4">
      <w:pPr>
        <w:spacing w:after="200" w:line="276" w:lineRule="auto"/>
        <w:rPr>
          <w:rFonts w:ascii="Times New Roman" w:eastAsia="Times New Roman" w:hAnsi="Times New Roman" w:cs="Times New Roman"/>
          <w:b/>
          <w:i/>
          <w:lang w:eastAsia="ru-RU"/>
        </w:rPr>
      </w:pPr>
    </w:p>
    <w:p w14:paraId="6CDB277C" w14:textId="77777777" w:rsidR="00E66AE4" w:rsidRPr="00E66AE4" w:rsidRDefault="00E66AE4" w:rsidP="00E66AE4">
      <w:pPr>
        <w:spacing w:after="200" w:line="276" w:lineRule="auto"/>
        <w:rPr>
          <w:rFonts w:ascii="Times New Roman" w:eastAsia="Times New Roman" w:hAnsi="Times New Roman" w:cs="Times New Roman"/>
          <w:b/>
          <w:i/>
          <w:lang w:eastAsia="ru-RU"/>
        </w:rPr>
      </w:pPr>
    </w:p>
    <w:p w14:paraId="2E86A979" w14:textId="77777777" w:rsidR="00E66AE4" w:rsidRPr="00E66AE4" w:rsidRDefault="00E66AE4" w:rsidP="00E66AE4">
      <w:pPr>
        <w:spacing w:after="200" w:line="276" w:lineRule="auto"/>
        <w:rPr>
          <w:rFonts w:ascii="Times New Roman" w:eastAsia="Times New Roman" w:hAnsi="Times New Roman" w:cs="Times New Roman"/>
          <w:b/>
          <w:i/>
          <w:lang w:eastAsia="ru-RU"/>
        </w:rPr>
      </w:pPr>
    </w:p>
    <w:p w14:paraId="7F20504F" w14:textId="77777777" w:rsidR="00E66AE4" w:rsidRPr="00E66AE4" w:rsidRDefault="00E66AE4" w:rsidP="00E66AE4">
      <w:pPr>
        <w:spacing w:after="200" w:line="276" w:lineRule="auto"/>
        <w:rPr>
          <w:rFonts w:ascii="Times New Roman" w:eastAsia="Times New Roman" w:hAnsi="Times New Roman" w:cs="Times New Roman"/>
          <w:b/>
          <w:i/>
          <w:lang w:eastAsia="ru-RU"/>
        </w:rPr>
      </w:pPr>
    </w:p>
    <w:p w14:paraId="15B5E03C" w14:textId="77777777" w:rsidR="00E66AE4" w:rsidRPr="00E66AE4" w:rsidRDefault="00E66AE4" w:rsidP="00E66AE4">
      <w:pPr>
        <w:spacing w:after="200" w:line="276" w:lineRule="auto"/>
        <w:rPr>
          <w:rFonts w:ascii="Times New Roman" w:eastAsia="Times New Roman" w:hAnsi="Times New Roman" w:cs="Times New Roman"/>
          <w:b/>
          <w:i/>
          <w:lang w:eastAsia="ru-RU"/>
        </w:rPr>
      </w:pPr>
    </w:p>
    <w:p w14:paraId="7D68293F" w14:textId="77777777" w:rsidR="00E66AE4" w:rsidRPr="00E66AE4" w:rsidRDefault="00E66AE4" w:rsidP="00E66AE4">
      <w:pPr>
        <w:spacing w:after="200" w:line="276" w:lineRule="auto"/>
        <w:rPr>
          <w:rFonts w:ascii="Times New Roman" w:eastAsia="Times New Roman" w:hAnsi="Times New Roman" w:cs="Times New Roman"/>
          <w:b/>
          <w:i/>
          <w:lang w:eastAsia="ru-RU"/>
        </w:rPr>
      </w:pPr>
    </w:p>
    <w:p w14:paraId="200352B8" w14:textId="77777777" w:rsidR="00E66AE4" w:rsidRPr="00E66AE4" w:rsidRDefault="00E66AE4" w:rsidP="00E66AE4">
      <w:pPr>
        <w:spacing w:after="200" w:line="276" w:lineRule="auto"/>
        <w:rPr>
          <w:rFonts w:ascii="Times New Roman" w:eastAsia="Times New Roman" w:hAnsi="Times New Roman" w:cs="Times New Roman"/>
          <w:b/>
          <w:i/>
          <w:lang w:eastAsia="ru-RU"/>
        </w:rPr>
      </w:pPr>
    </w:p>
    <w:p w14:paraId="3A8927FF" w14:textId="77777777" w:rsidR="00E66AE4" w:rsidRPr="00E66AE4" w:rsidRDefault="00E66AE4" w:rsidP="00E66AE4">
      <w:pPr>
        <w:spacing w:after="200" w:line="276" w:lineRule="auto"/>
        <w:rPr>
          <w:rFonts w:ascii="Times New Roman" w:eastAsia="Times New Roman" w:hAnsi="Times New Roman" w:cs="Times New Roman"/>
          <w:b/>
          <w:i/>
          <w:lang w:eastAsia="ru-RU"/>
        </w:rPr>
      </w:pPr>
    </w:p>
    <w:p w14:paraId="3AD04298" w14:textId="77777777" w:rsidR="00E66AE4" w:rsidRPr="00E66AE4" w:rsidRDefault="00E66AE4" w:rsidP="00E66AE4">
      <w:pPr>
        <w:keepNext/>
        <w:spacing w:after="120"/>
        <w:jc w:val="center"/>
        <w:outlineLvl w:val="0"/>
        <w:rPr>
          <w:rFonts w:ascii="Times New Roman" w:eastAsia="Times New Roman" w:hAnsi="Times New Roman" w:cs="Times New Roman"/>
          <w:b/>
          <w:bCs/>
          <w:caps/>
          <w:kern w:val="32"/>
          <w:sz w:val="24"/>
          <w:szCs w:val="24"/>
          <w:lang w:eastAsia="ru-RU"/>
        </w:rPr>
      </w:pPr>
      <w:r w:rsidRPr="00E66AE4">
        <w:rPr>
          <w:rFonts w:ascii="Times New Roman" w:eastAsia="Times New Roman" w:hAnsi="Times New Roman" w:cs="Times New Roman"/>
          <w:b/>
          <w:kern w:val="32"/>
          <w:sz w:val="24"/>
          <w:szCs w:val="24"/>
          <w:lang w:eastAsia="ru-RU"/>
        </w:rPr>
        <w:t>2024 г.</w:t>
      </w:r>
      <w:r w:rsidRPr="00E66AE4">
        <w:rPr>
          <w:rFonts w:ascii="Times New Roman ??????????" w:eastAsia="Times New Roman" w:hAnsi="Times New Roman ??????????" w:cs="Times New Roman"/>
          <w:b/>
          <w:caps/>
          <w:kern w:val="32"/>
          <w:sz w:val="24"/>
          <w:szCs w:val="24"/>
          <w:lang w:eastAsia="ru-RU"/>
        </w:rPr>
        <w:br w:type="page"/>
      </w:r>
      <w:r w:rsidRPr="00E66AE4">
        <w:rPr>
          <w:rFonts w:ascii="Times New Roman" w:eastAsia="Times New Roman" w:hAnsi="Times New Roman" w:cs="Times New Roman"/>
          <w:b/>
          <w:bCs/>
          <w:caps/>
          <w:kern w:val="32"/>
          <w:sz w:val="24"/>
          <w:szCs w:val="24"/>
          <w:lang w:eastAsia="ru-RU"/>
        </w:rPr>
        <w:lastRenderedPageBreak/>
        <w:t xml:space="preserve"> СОДЕРЖАНИЕ ПРОГРАММЫ</w:t>
      </w:r>
    </w:p>
    <w:p w14:paraId="62979CB4" w14:textId="77777777" w:rsidR="00E66AE4" w:rsidRPr="00067D03" w:rsidRDefault="00E66AE4" w:rsidP="00E66AE4">
      <w:pPr>
        <w:tabs>
          <w:tab w:val="right" w:leader="dot" w:pos="9639"/>
        </w:tabs>
        <w:spacing w:before="120" w:line="276" w:lineRule="auto"/>
        <w:rPr>
          <w:rFonts w:ascii="Times New Roman" w:eastAsia="Times New Roman" w:hAnsi="Times New Roman" w:cs="Times New Roman"/>
          <w:noProof/>
          <w:lang w:eastAsia="ru-RU"/>
        </w:rPr>
      </w:pPr>
      <w:r w:rsidRPr="00067D03">
        <w:rPr>
          <w:rFonts w:ascii="Times New Roman" w:eastAsia="Times New Roman" w:hAnsi="Times New Roman" w:cs="Times New Roman"/>
          <w:noProof/>
        </w:rPr>
        <w:fldChar w:fldCharType="begin"/>
      </w:r>
      <w:r w:rsidRPr="00067D03">
        <w:rPr>
          <w:rFonts w:ascii="Times New Roman" w:eastAsia="Times New Roman" w:hAnsi="Times New Roman" w:cs="Times New Roman"/>
          <w:noProof/>
        </w:rPr>
        <w:instrText xml:space="preserve"> TOC \h \z \t "Раздел 1;1;Раздел 1.1;2" </w:instrText>
      </w:r>
      <w:r w:rsidRPr="00067D03">
        <w:rPr>
          <w:rFonts w:ascii="Times New Roman" w:eastAsia="Times New Roman" w:hAnsi="Times New Roman" w:cs="Times New Roman"/>
          <w:noProof/>
        </w:rPr>
        <w:fldChar w:fldCharType="separate"/>
      </w:r>
      <w:hyperlink w:anchor="_Toc156825287" w:history="1">
        <w:r w:rsidRPr="00067D03">
          <w:rPr>
            <w:rFonts w:ascii="Times New Roman" w:eastAsia="Times New Roman" w:hAnsi="Times New Roman" w:cs="Times New Roman"/>
            <w:b/>
            <w:bCs/>
            <w:noProof/>
          </w:rPr>
          <w:t>СОДЕРЖАНИЕ ПРОГРАММЫ</w:t>
        </w:r>
        <w:r w:rsidRPr="00067D03">
          <w:rPr>
            <w:rFonts w:ascii="Times New Roman" w:eastAsia="Times New Roman" w:hAnsi="Times New Roman" w:cs="Times New Roman"/>
            <w:b/>
            <w:bCs/>
            <w:noProof/>
            <w:webHidden/>
          </w:rPr>
          <w:tab/>
          <w:t>2</w:t>
        </w:r>
      </w:hyperlink>
    </w:p>
    <w:p w14:paraId="6D639D46" w14:textId="77777777" w:rsidR="00E66AE4" w:rsidRPr="00067D03" w:rsidRDefault="0096534A" w:rsidP="00E66AE4">
      <w:pPr>
        <w:tabs>
          <w:tab w:val="right" w:leader="dot" w:pos="9639"/>
        </w:tabs>
        <w:spacing w:before="120" w:line="276" w:lineRule="auto"/>
        <w:rPr>
          <w:rFonts w:ascii="Times New Roman" w:eastAsia="Times New Roman" w:hAnsi="Times New Roman" w:cs="Times New Roman"/>
          <w:noProof/>
          <w:lang w:eastAsia="ru-RU"/>
        </w:rPr>
      </w:pPr>
      <w:hyperlink w:anchor="_Toc156825288" w:history="1">
        <w:r w:rsidR="00E66AE4" w:rsidRPr="00067D03">
          <w:rPr>
            <w:rFonts w:ascii="Times New Roman" w:eastAsia="Times New Roman" w:hAnsi="Times New Roman" w:cs="Times New Roman"/>
            <w:b/>
            <w:bCs/>
            <w:noProof/>
          </w:rPr>
          <w:t>1. Общая характеристика</w:t>
        </w:r>
        <w:r w:rsidR="00E66AE4" w:rsidRPr="00067D03">
          <w:rPr>
            <w:rFonts w:ascii="Times New Roman" w:eastAsia="Times New Roman" w:hAnsi="Times New Roman" w:cs="Times New Roman"/>
            <w:b/>
            <w:bCs/>
            <w:noProof/>
            <w:webHidden/>
          </w:rPr>
          <w:tab/>
          <w:t>3</w:t>
        </w:r>
      </w:hyperlink>
    </w:p>
    <w:p w14:paraId="2195783F" w14:textId="77777777" w:rsidR="00E66AE4" w:rsidRPr="00067D03" w:rsidRDefault="0096534A" w:rsidP="00067D03">
      <w:pPr>
        <w:tabs>
          <w:tab w:val="right" w:leader="dot" w:pos="9639"/>
        </w:tabs>
        <w:spacing w:before="120" w:line="360" w:lineRule="auto"/>
        <w:ind w:left="240"/>
        <w:rPr>
          <w:rFonts w:ascii="Times New Roman" w:eastAsia="Calibri" w:hAnsi="Times New Roman" w:cs="Times New Roman"/>
          <w:noProof/>
          <w:lang w:eastAsia="ru-RU"/>
        </w:rPr>
      </w:pPr>
      <w:hyperlink w:anchor="_Toc156825289" w:history="1">
        <w:r w:rsidR="00E66AE4" w:rsidRPr="00067D03">
          <w:rPr>
            <w:rFonts w:ascii="Times New Roman" w:eastAsia="Calibri" w:hAnsi="Times New Roman" w:cs="Times New Roman"/>
            <w:noProof/>
            <w:sz w:val="24"/>
            <w:szCs w:val="24"/>
            <w:lang w:eastAsia="ru-RU"/>
          </w:rPr>
          <w:t>1.1. Цель и место дисциплины в структуре образовательной программы</w:t>
        </w:r>
        <w:r w:rsidR="00E66AE4" w:rsidRPr="00067D03">
          <w:rPr>
            <w:rFonts w:ascii="Times New Roman" w:eastAsia="Calibri" w:hAnsi="Times New Roman" w:cs="Times New Roman"/>
            <w:noProof/>
            <w:webHidden/>
            <w:sz w:val="24"/>
            <w:szCs w:val="24"/>
            <w:lang w:eastAsia="ru-RU"/>
          </w:rPr>
          <w:tab/>
          <w:t>3</w:t>
        </w:r>
      </w:hyperlink>
    </w:p>
    <w:p w14:paraId="7E32DF6D" w14:textId="77777777" w:rsidR="00E66AE4" w:rsidRPr="00067D03" w:rsidRDefault="0096534A" w:rsidP="00067D03">
      <w:pPr>
        <w:tabs>
          <w:tab w:val="right" w:leader="dot" w:pos="9639"/>
        </w:tabs>
        <w:spacing w:before="120" w:line="360" w:lineRule="auto"/>
        <w:ind w:left="240"/>
        <w:rPr>
          <w:rFonts w:ascii="Times New Roman" w:eastAsia="Calibri" w:hAnsi="Times New Roman" w:cs="Times New Roman"/>
          <w:i/>
          <w:iCs/>
          <w:noProof/>
          <w:sz w:val="24"/>
          <w:szCs w:val="24"/>
          <w:lang w:eastAsia="ru-RU"/>
        </w:rPr>
      </w:pPr>
      <w:hyperlink w:anchor="_Toc156825290" w:history="1">
        <w:r w:rsidR="00E66AE4" w:rsidRPr="00067D03">
          <w:rPr>
            <w:rFonts w:ascii="Times New Roman" w:eastAsia="Calibri" w:hAnsi="Times New Roman" w:cs="Times New Roman"/>
            <w:noProof/>
            <w:sz w:val="24"/>
            <w:szCs w:val="24"/>
            <w:lang w:eastAsia="ru-RU"/>
          </w:rPr>
          <w:t>1.2. Планируемые результаты освоения дисциплины</w:t>
        </w:r>
        <w:r w:rsidR="00E66AE4" w:rsidRPr="00067D03">
          <w:rPr>
            <w:rFonts w:ascii="Times New Roman" w:eastAsia="Calibri" w:hAnsi="Times New Roman" w:cs="Times New Roman"/>
            <w:noProof/>
            <w:webHidden/>
            <w:sz w:val="24"/>
            <w:szCs w:val="24"/>
            <w:lang w:eastAsia="ru-RU"/>
          </w:rPr>
          <w:tab/>
          <w:t>3</w:t>
        </w:r>
      </w:hyperlink>
    </w:p>
    <w:p w14:paraId="00B250F0" w14:textId="676C698D" w:rsidR="00E66AE4" w:rsidRPr="00067D03" w:rsidRDefault="00067D03" w:rsidP="00067D03">
      <w:pPr>
        <w:tabs>
          <w:tab w:val="left" w:pos="709"/>
        </w:tabs>
        <w:spacing w:before="120" w:after="120" w:line="360" w:lineRule="auto"/>
        <w:ind w:left="142" w:firstLine="142"/>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1.3. </w:t>
      </w:r>
      <w:r w:rsidR="00E66AE4" w:rsidRPr="00067D03">
        <w:rPr>
          <w:rFonts w:ascii="Times New Roman" w:eastAsia="Calibri" w:hAnsi="Times New Roman" w:cs="Times New Roman"/>
          <w:sz w:val="24"/>
          <w:szCs w:val="24"/>
        </w:rPr>
        <w:t>Обоснование часов вариативной части ОПОП-П………………………………………..</w:t>
      </w:r>
      <w:r>
        <w:rPr>
          <w:rFonts w:ascii="Times New Roman" w:eastAsia="Calibri" w:hAnsi="Times New Roman" w:cs="Times New Roman"/>
          <w:sz w:val="24"/>
          <w:szCs w:val="24"/>
        </w:rPr>
        <w:t>.</w:t>
      </w:r>
      <w:r w:rsidR="00E66AE4" w:rsidRPr="00067D03">
        <w:rPr>
          <w:rFonts w:ascii="Times New Roman" w:eastAsia="Calibri" w:hAnsi="Times New Roman" w:cs="Times New Roman"/>
          <w:sz w:val="24"/>
          <w:szCs w:val="24"/>
        </w:rPr>
        <w:t>.6</w:t>
      </w:r>
    </w:p>
    <w:p w14:paraId="53D7AFDF" w14:textId="77777777" w:rsidR="00E66AE4" w:rsidRPr="00067D03" w:rsidRDefault="0096534A" w:rsidP="00E66AE4">
      <w:pPr>
        <w:tabs>
          <w:tab w:val="right" w:leader="dot" w:pos="9639"/>
        </w:tabs>
        <w:spacing w:before="120" w:line="276" w:lineRule="auto"/>
        <w:rPr>
          <w:rFonts w:ascii="Times New Roman" w:eastAsia="Times New Roman" w:hAnsi="Times New Roman" w:cs="Times New Roman"/>
          <w:noProof/>
          <w:lang w:eastAsia="ru-RU"/>
        </w:rPr>
      </w:pPr>
      <w:hyperlink w:anchor="_Toc156825291" w:history="1">
        <w:r w:rsidR="00E66AE4" w:rsidRPr="00067D03">
          <w:rPr>
            <w:rFonts w:ascii="Times New Roman" w:eastAsia="Times New Roman" w:hAnsi="Times New Roman" w:cs="Times New Roman"/>
            <w:b/>
            <w:bCs/>
            <w:noProof/>
          </w:rPr>
          <w:t>2. Структура и содержание ДИСЦИПЛИНЫ</w:t>
        </w:r>
        <w:r w:rsidR="00E66AE4" w:rsidRPr="00067D03">
          <w:rPr>
            <w:rFonts w:ascii="Times New Roman" w:eastAsia="Times New Roman" w:hAnsi="Times New Roman" w:cs="Times New Roman"/>
            <w:b/>
            <w:bCs/>
            <w:noProof/>
            <w:webHidden/>
          </w:rPr>
          <w:tab/>
          <w:t>7</w:t>
        </w:r>
      </w:hyperlink>
    </w:p>
    <w:p w14:paraId="1482F00F" w14:textId="77777777" w:rsidR="00E66AE4" w:rsidRPr="00067D03" w:rsidRDefault="0096534A" w:rsidP="00E66AE4">
      <w:pPr>
        <w:tabs>
          <w:tab w:val="right" w:leader="dot" w:pos="9639"/>
        </w:tabs>
        <w:spacing w:before="120"/>
        <w:ind w:left="240"/>
        <w:rPr>
          <w:rFonts w:ascii="Times New Roman" w:eastAsia="Calibri" w:hAnsi="Times New Roman" w:cs="Times New Roman"/>
          <w:noProof/>
          <w:lang w:eastAsia="ru-RU"/>
        </w:rPr>
      </w:pPr>
      <w:hyperlink w:anchor="_Toc156825292" w:history="1">
        <w:r w:rsidR="00E66AE4" w:rsidRPr="00067D03">
          <w:rPr>
            <w:rFonts w:ascii="Times New Roman" w:eastAsia="Calibri" w:hAnsi="Times New Roman" w:cs="Times New Roman"/>
            <w:noProof/>
            <w:sz w:val="24"/>
            <w:szCs w:val="24"/>
            <w:lang w:eastAsia="ru-RU"/>
          </w:rPr>
          <w:t>2.1. Трудоемкость освоения дисциплины</w:t>
        </w:r>
        <w:r w:rsidR="00E66AE4" w:rsidRPr="00067D03">
          <w:rPr>
            <w:rFonts w:ascii="Times New Roman" w:eastAsia="Calibri" w:hAnsi="Times New Roman" w:cs="Times New Roman"/>
            <w:noProof/>
            <w:webHidden/>
            <w:sz w:val="24"/>
            <w:szCs w:val="24"/>
            <w:lang w:eastAsia="ru-RU"/>
          </w:rPr>
          <w:tab/>
          <w:t>7</w:t>
        </w:r>
      </w:hyperlink>
    </w:p>
    <w:p w14:paraId="7E40198E" w14:textId="77777777" w:rsidR="00E66AE4" w:rsidRPr="00067D03" w:rsidRDefault="0096534A" w:rsidP="00E66AE4">
      <w:pPr>
        <w:tabs>
          <w:tab w:val="right" w:leader="dot" w:pos="9639"/>
        </w:tabs>
        <w:spacing w:before="120"/>
        <w:ind w:left="240"/>
        <w:rPr>
          <w:rFonts w:ascii="Times New Roman" w:eastAsia="Calibri" w:hAnsi="Times New Roman" w:cs="Times New Roman"/>
          <w:noProof/>
          <w:lang w:eastAsia="ru-RU"/>
        </w:rPr>
      </w:pPr>
      <w:hyperlink w:anchor="_Toc156825293" w:history="1">
        <w:r w:rsidR="00E66AE4" w:rsidRPr="00067D03">
          <w:rPr>
            <w:rFonts w:ascii="Times New Roman" w:eastAsia="Calibri" w:hAnsi="Times New Roman" w:cs="Times New Roman"/>
            <w:noProof/>
            <w:sz w:val="24"/>
            <w:szCs w:val="24"/>
            <w:lang w:eastAsia="ru-RU"/>
          </w:rPr>
          <w:t>2.2. Содержание дисциплины</w:t>
        </w:r>
        <w:r w:rsidR="00E66AE4" w:rsidRPr="00067D03">
          <w:rPr>
            <w:rFonts w:ascii="Times New Roman" w:eastAsia="Calibri" w:hAnsi="Times New Roman" w:cs="Times New Roman"/>
            <w:noProof/>
            <w:webHidden/>
            <w:sz w:val="24"/>
            <w:szCs w:val="24"/>
            <w:lang w:eastAsia="ru-RU"/>
          </w:rPr>
          <w:tab/>
          <w:t>8</w:t>
        </w:r>
      </w:hyperlink>
    </w:p>
    <w:p w14:paraId="7C215FEF" w14:textId="77777777" w:rsidR="00E66AE4" w:rsidRPr="00067D03" w:rsidRDefault="0096534A" w:rsidP="00E66AE4">
      <w:pPr>
        <w:tabs>
          <w:tab w:val="right" w:leader="dot" w:pos="9639"/>
        </w:tabs>
        <w:spacing w:before="120" w:line="276" w:lineRule="auto"/>
        <w:rPr>
          <w:rFonts w:ascii="Times New Roman" w:eastAsia="Times New Roman" w:hAnsi="Times New Roman" w:cs="Times New Roman"/>
          <w:noProof/>
          <w:lang w:eastAsia="ru-RU"/>
        </w:rPr>
      </w:pPr>
      <w:hyperlink w:anchor="_Toc156825296" w:history="1">
        <w:r w:rsidR="00E66AE4" w:rsidRPr="00067D03">
          <w:rPr>
            <w:rFonts w:ascii="Times New Roman" w:eastAsia="Times New Roman" w:hAnsi="Times New Roman" w:cs="Times New Roman"/>
            <w:b/>
            <w:bCs/>
            <w:noProof/>
          </w:rPr>
          <w:t>3. Условия реализации ДИСЦИПЛИНЫ</w:t>
        </w:r>
        <w:r w:rsidR="00E66AE4" w:rsidRPr="00067D03">
          <w:rPr>
            <w:rFonts w:ascii="Times New Roman" w:eastAsia="Times New Roman" w:hAnsi="Times New Roman" w:cs="Times New Roman"/>
            <w:b/>
            <w:bCs/>
            <w:noProof/>
            <w:webHidden/>
          </w:rPr>
          <w:tab/>
          <w:t>11</w:t>
        </w:r>
      </w:hyperlink>
    </w:p>
    <w:p w14:paraId="276A3DB3" w14:textId="77777777" w:rsidR="00E66AE4" w:rsidRPr="00067D03" w:rsidRDefault="0096534A" w:rsidP="00E66AE4">
      <w:pPr>
        <w:tabs>
          <w:tab w:val="right" w:leader="dot" w:pos="9639"/>
        </w:tabs>
        <w:spacing w:before="120"/>
        <w:ind w:left="240"/>
        <w:rPr>
          <w:rFonts w:ascii="Times New Roman" w:eastAsia="Calibri" w:hAnsi="Times New Roman" w:cs="Times New Roman"/>
          <w:noProof/>
          <w:lang w:eastAsia="ru-RU"/>
        </w:rPr>
      </w:pPr>
      <w:hyperlink w:anchor="_Toc156825297" w:history="1">
        <w:r w:rsidR="00E66AE4" w:rsidRPr="00067D03">
          <w:rPr>
            <w:rFonts w:ascii="Times New Roman" w:eastAsia="Calibri" w:hAnsi="Times New Roman" w:cs="Times New Roman"/>
            <w:noProof/>
            <w:sz w:val="24"/>
            <w:szCs w:val="24"/>
            <w:lang w:eastAsia="ru-RU"/>
          </w:rPr>
          <w:t>3.1. Материально-техническое обеспечение</w:t>
        </w:r>
        <w:r w:rsidR="00E66AE4" w:rsidRPr="00067D03">
          <w:rPr>
            <w:rFonts w:ascii="Times New Roman" w:eastAsia="Calibri" w:hAnsi="Times New Roman" w:cs="Times New Roman"/>
            <w:noProof/>
            <w:webHidden/>
            <w:sz w:val="24"/>
            <w:szCs w:val="24"/>
            <w:lang w:eastAsia="ru-RU"/>
          </w:rPr>
          <w:tab/>
          <w:t>11</w:t>
        </w:r>
      </w:hyperlink>
    </w:p>
    <w:p w14:paraId="31CDC8D4" w14:textId="77777777" w:rsidR="00E66AE4" w:rsidRPr="00067D03" w:rsidRDefault="0096534A" w:rsidP="00E66AE4">
      <w:pPr>
        <w:tabs>
          <w:tab w:val="right" w:leader="dot" w:pos="9639"/>
        </w:tabs>
        <w:spacing w:before="120"/>
        <w:ind w:left="240"/>
        <w:rPr>
          <w:rFonts w:ascii="Times New Roman" w:eastAsia="Calibri" w:hAnsi="Times New Roman" w:cs="Times New Roman"/>
          <w:noProof/>
          <w:lang w:eastAsia="ru-RU"/>
        </w:rPr>
      </w:pPr>
      <w:hyperlink w:anchor="_Toc156825298" w:history="1">
        <w:r w:rsidR="00E66AE4" w:rsidRPr="00067D03">
          <w:rPr>
            <w:rFonts w:ascii="Times New Roman" w:eastAsia="Calibri" w:hAnsi="Times New Roman" w:cs="Times New Roman"/>
            <w:noProof/>
            <w:sz w:val="24"/>
            <w:szCs w:val="24"/>
            <w:lang w:eastAsia="ru-RU"/>
          </w:rPr>
          <w:t>3.2. Учебно-методическое обеспечение</w:t>
        </w:r>
        <w:r w:rsidR="00E66AE4" w:rsidRPr="00067D03">
          <w:rPr>
            <w:rFonts w:ascii="Times New Roman" w:eastAsia="Calibri" w:hAnsi="Times New Roman" w:cs="Times New Roman"/>
            <w:noProof/>
            <w:webHidden/>
            <w:sz w:val="24"/>
            <w:szCs w:val="24"/>
            <w:lang w:eastAsia="ru-RU"/>
          </w:rPr>
          <w:tab/>
          <w:t>11</w:t>
        </w:r>
      </w:hyperlink>
    </w:p>
    <w:p w14:paraId="3E9E4DD3" w14:textId="77777777" w:rsidR="00E66AE4" w:rsidRPr="00067D03" w:rsidRDefault="0096534A" w:rsidP="00E66AE4">
      <w:pPr>
        <w:tabs>
          <w:tab w:val="right" w:leader="dot" w:pos="9639"/>
        </w:tabs>
        <w:spacing w:before="120" w:line="276" w:lineRule="auto"/>
        <w:rPr>
          <w:rFonts w:ascii="Times New Roman" w:eastAsia="Times New Roman" w:hAnsi="Times New Roman" w:cs="Times New Roman"/>
          <w:noProof/>
          <w:lang w:eastAsia="ru-RU"/>
        </w:rPr>
      </w:pPr>
      <w:hyperlink w:anchor="_Toc156825299" w:history="1">
        <w:r w:rsidR="00E66AE4" w:rsidRPr="00067D03">
          <w:rPr>
            <w:rFonts w:ascii="Times New Roman" w:eastAsia="Times New Roman" w:hAnsi="Times New Roman" w:cs="Times New Roman"/>
            <w:b/>
            <w:bCs/>
            <w:noProof/>
          </w:rPr>
          <w:t>4. Контроль и оценка результатов  освоения ДИСЦИПЛИНЫ</w:t>
        </w:r>
        <w:r w:rsidR="00E66AE4" w:rsidRPr="00067D03">
          <w:rPr>
            <w:rFonts w:ascii="Times New Roman" w:eastAsia="Times New Roman" w:hAnsi="Times New Roman" w:cs="Times New Roman"/>
            <w:b/>
            <w:bCs/>
            <w:noProof/>
            <w:webHidden/>
          </w:rPr>
          <w:tab/>
          <w:t>12</w:t>
        </w:r>
      </w:hyperlink>
    </w:p>
    <w:p w14:paraId="5A1C6534" w14:textId="3AA07E82" w:rsidR="00E66AE4" w:rsidRPr="00E66AE4" w:rsidRDefault="00E66AE4" w:rsidP="00E66AE4">
      <w:pPr>
        <w:keepNext/>
        <w:spacing w:after="120"/>
        <w:outlineLvl w:val="0"/>
        <w:rPr>
          <w:rFonts w:ascii="Times New Roman" w:eastAsia="Times New Roman" w:hAnsi="Times New Roman" w:cs="Times New Roman"/>
          <w:b/>
          <w:bCs/>
          <w:caps/>
          <w:kern w:val="32"/>
          <w:sz w:val="24"/>
          <w:szCs w:val="24"/>
          <w:lang w:eastAsia="ru-RU"/>
        </w:rPr>
        <w:sectPr w:rsidR="00E66AE4" w:rsidRPr="00E66AE4" w:rsidSect="00AD5821">
          <w:headerReference w:type="even" r:id="rId100"/>
          <w:headerReference w:type="default" r:id="rId101"/>
          <w:pgSz w:w="11906" w:h="16838"/>
          <w:pgMar w:top="1134" w:right="567" w:bottom="1134" w:left="1701" w:header="709" w:footer="709" w:gutter="0"/>
          <w:cols w:space="708"/>
          <w:docGrid w:linePitch="360"/>
        </w:sectPr>
      </w:pPr>
      <w:r w:rsidRPr="00067D03">
        <w:rPr>
          <w:rFonts w:ascii="Times New Roman" w:eastAsia="Times New Roman" w:hAnsi="Times New Roman" w:cs="Times New Roman"/>
          <w:caps/>
          <w:kern w:val="32"/>
          <w:sz w:val="24"/>
          <w:szCs w:val="24"/>
          <w:lang w:eastAsia="ru-RU"/>
        </w:rPr>
        <w:fldChar w:fldCharType="end"/>
      </w:r>
      <w:r w:rsidR="00067D03">
        <w:rPr>
          <w:rFonts w:ascii="Times New Roman" w:eastAsia="Times New Roman" w:hAnsi="Times New Roman" w:cs="Times New Roman"/>
          <w:caps/>
          <w:kern w:val="32"/>
          <w:sz w:val="24"/>
          <w:szCs w:val="24"/>
          <w:lang w:eastAsia="ru-RU"/>
        </w:rPr>
        <w:t xml:space="preserve"> </w:t>
      </w:r>
    </w:p>
    <w:p w14:paraId="0E6355A8" w14:textId="77777777" w:rsidR="00E66AE4" w:rsidRPr="00E66AE4" w:rsidRDefault="00E66AE4" w:rsidP="00E66AE4">
      <w:pPr>
        <w:suppressAutoHyphens/>
        <w:spacing w:line="276" w:lineRule="auto"/>
        <w:jc w:val="center"/>
        <w:rPr>
          <w:rFonts w:ascii="Times New Roman" w:eastAsia="Times New Roman" w:hAnsi="Times New Roman" w:cs="Times New Roman"/>
          <w:b/>
          <w:sz w:val="24"/>
          <w:szCs w:val="24"/>
          <w:lang w:eastAsia="ru-RU"/>
        </w:rPr>
      </w:pPr>
      <w:r w:rsidRPr="00E66AE4">
        <w:rPr>
          <w:rFonts w:ascii="Times New Roman" w:eastAsia="Times New Roman" w:hAnsi="Times New Roman" w:cs="Times New Roman"/>
          <w:b/>
          <w:sz w:val="24"/>
          <w:szCs w:val="24"/>
          <w:lang w:eastAsia="ru-RU"/>
        </w:rPr>
        <w:lastRenderedPageBreak/>
        <w:t>1. ОБЩАЯ ХАРАКТЕРИСТИКА</w:t>
      </w:r>
      <w:r w:rsidRPr="00E66AE4">
        <w:rPr>
          <w:rFonts w:ascii="Times New Roman" w:eastAsia="Times New Roman" w:hAnsi="Times New Roman" w:cs="Times New Roman"/>
          <w:b/>
          <w:color w:val="000000"/>
          <w:sz w:val="24"/>
          <w:szCs w:val="24"/>
          <w:lang w:eastAsia="ru-RU"/>
        </w:rPr>
        <w:t xml:space="preserve">  РАБОЧЕЙ ПРОГРАММЫ</w:t>
      </w:r>
      <w:r w:rsidRPr="00E66AE4">
        <w:rPr>
          <w:rFonts w:ascii="Times New Roman" w:eastAsia="Times New Roman" w:hAnsi="Times New Roman" w:cs="Times New Roman"/>
          <w:b/>
          <w:sz w:val="24"/>
          <w:szCs w:val="24"/>
          <w:lang w:eastAsia="ru-RU"/>
        </w:rPr>
        <w:t xml:space="preserve"> УЧЕБНОЙ ДИСЦИПЛИНЫ</w:t>
      </w:r>
    </w:p>
    <w:p w14:paraId="13D9D8BD" w14:textId="77777777" w:rsidR="00E66AE4" w:rsidRPr="00E66AE4" w:rsidRDefault="00E66AE4" w:rsidP="00E66AE4">
      <w:pPr>
        <w:suppressAutoHyphens/>
        <w:jc w:val="center"/>
        <w:rPr>
          <w:rFonts w:ascii="Times New Roman" w:eastAsia="Times New Roman" w:hAnsi="Times New Roman" w:cs="Times New Roman"/>
          <w:b/>
          <w:sz w:val="24"/>
          <w:szCs w:val="24"/>
          <w:lang w:eastAsia="ru-RU"/>
        </w:rPr>
      </w:pPr>
    </w:p>
    <w:p w14:paraId="275C81CF" w14:textId="77777777" w:rsidR="00E66AE4" w:rsidRPr="00E66AE4" w:rsidRDefault="00E66AE4" w:rsidP="00E66AE4">
      <w:pPr>
        <w:suppressAutoHyphens/>
        <w:jc w:val="center"/>
        <w:rPr>
          <w:rFonts w:ascii="Times New Roman" w:eastAsia="Times New Roman" w:hAnsi="Times New Roman" w:cs="Times New Roman"/>
          <w:b/>
          <w:sz w:val="24"/>
          <w:szCs w:val="24"/>
          <w:lang w:eastAsia="ru-RU"/>
        </w:rPr>
      </w:pPr>
      <w:r w:rsidRPr="00E66AE4">
        <w:rPr>
          <w:rFonts w:ascii="Times New Roman" w:eastAsia="Times New Roman" w:hAnsi="Times New Roman" w:cs="Times New Roman"/>
          <w:b/>
          <w:sz w:val="24"/>
          <w:szCs w:val="24"/>
          <w:lang w:eastAsia="ru-RU"/>
        </w:rPr>
        <w:t xml:space="preserve"> «</w:t>
      </w:r>
      <w:r w:rsidRPr="00E66AE4">
        <w:rPr>
          <w:rFonts w:ascii="Times New Roman" w:eastAsia="Times New Roman" w:hAnsi="Times New Roman" w:cs="Times New Roman"/>
          <w:b/>
          <w:noProof/>
          <w:sz w:val="24"/>
          <w:szCs w:val="24"/>
          <w:lang w:eastAsia="ru-RU"/>
        </w:rPr>
        <w:t>ОП.10</w:t>
      </w:r>
      <w:r w:rsidRPr="00E66AE4">
        <w:rPr>
          <w:rFonts w:ascii="Times New Roman" w:eastAsia="Times New Roman" w:hAnsi="Times New Roman" w:cs="Times New Roman"/>
          <w:b/>
          <w:sz w:val="24"/>
          <w:szCs w:val="24"/>
          <w:lang w:eastAsia="ru-RU"/>
        </w:rPr>
        <w:t xml:space="preserve"> </w:t>
      </w:r>
      <w:r w:rsidRPr="00E66AE4">
        <w:rPr>
          <w:rFonts w:ascii="Times New Roman" w:eastAsia="Times New Roman" w:hAnsi="Times New Roman" w:cs="Times New Roman"/>
          <w:b/>
          <w:noProof/>
          <w:sz w:val="24"/>
          <w:szCs w:val="24"/>
          <w:lang w:eastAsia="ru-RU"/>
        </w:rPr>
        <w:t>Основы предпринимательской деятельности</w:t>
      </w:r>
      <w:r w:rsidRPr="00E66AE4">
        <w:rPr>
          <w:rFonts w:ascii="Times New Roman" w:eastAsia="Times New Roman" w:hAnsi="Times New Roman" w:cs="Times New Roman"/>
          <w:b/>
          <w:sz w:val="24"/>
          <w:szCs w:val="24"/>
          <w:lang w:eastAsia="ru-RU"/>
        </w:rPr>
        <w:t>»</w:t>
      </w:r>
    </w:p>
    <w:p w14:paraId="22ECB00D" w14:textId="77777777" w:rsidR="00E66AE4" w:rsidRPr="00E66AE4" w:rsidRDefault="00E66AE4" w:rsidP="00E66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Times New Roman" w:hAnsi="Times New Roman" w:cs="Times New Roman"/>
          <w:sz w:val="24"/>
          <w:szCs w:val="24"/>
          <w:vertAlign w:val="superscript"/>
          <w:lang w:eastAsia="ru-RU"/>
        </w:rPr>
      </w:pPr>
    </w:p>
    <w:p w14:paraId="6D2AB1FF" w14:textId="77777777" w:rsidR="00E66AE4" w:rsidRPr="00E66AE4" w:rsidRDefault="00E66AE4" w:rsidP="00E66AE4">
      <w:pPr>
        <w:spacing w:after="120" w:line="276" w:lineRule="auto"/>
        <w:ind w:firstLine="709"/>
        <w:outlineLvl w:val="1"/>
        <w:rPr>
          <w:rFonts w:ascii="Times New Roman" w:eastAsia="Times New Roman" w:hAnsi="Times New Roman" w:cs="Times New Roman"/>
          <w:b/>
          <w:bCs/>
          <w:sz w:val="24"/>
          <w:szCs w:val="24"/>
          <w:lang w:eastAsia="ru-RU"/>
        </w:rPr>
      </w:pPr>
      <w:r w:rsidRPr="00E66AE4">
        <w:rPr>
          <w:rFonts w:ascii="Times New Roman" w:eastAsia="Times New Roman" w:hAnsi="Times New Roman" w:cs="Times New Roman"/>
          <w:b/>
          <w:bCs/>
          <w:sz w:val="24"/>
          <w:szCs w:val="24"/>
          <w:lang w:eastAsia="ru-RU"/>
        </w:rPr>
        <w:t>1.1. Цель и место дисциплины в структуре образовательной программы</w:t>
      </w:r>
    </w:p>
    <w:p w14:paraId="19FB6439" w14:textId="77777777" w:rsidR="00E66AE4" w:rsidRPr="00E66AE4" w:rsidRDefault="00E66AE4" w:rsidP="00E66AE4">
      <w:pPr>
        <w:suppressAutoHyphens/>
        <w:spacing w:line="276" w:lineRule="auto"/>
        <w:ind w:firstLine="709"/>
        <w:jc w:val="both"/>
        <w:rPr>
          <w:rFonts w:ascii="Times New Roman" w:eastAsia="Times New Roman" w:hAnsi="Times New Roman" w:cs="Times New Roman"/>
          <w:sz w:val="24"/>
          <w:szCs w:val="24"/>
          <w:lang w:eastAsia="ru-RU"/>
        </w:rPr>
      </w:pPr>
      <w:r w:rsidRPr="00E66AE4">
        <w:rPr>
          <w:rFonts w:ascii="Times New Roman" w:eastAsia="Times New Roman" w:hAnsi="Times New Roman" w:cs="Times New Roman"/>
          <w:sz w:val="24"/>
          <w:szCs w:val="24"/>
          <w:lang w:eastAsia="ru-RU"/>
        </w:rPr>
        <w:t>Цель дисциплины ОП 10 «Основы предпринимательской деятельности» - реализовывать собственное профессиональное и личностное развитие, предпринимательскую деятельность в профессиональной сфере, использовать знания в различных жизненных ситуациях.</w:t>
      </w:r>
    </w:p>
    <w:p w14:paraId="5C40976D" w14:textId="77777777" w:rsidR="00E66AE4" w:rsidRPr="00E66AE4" w:rsidRDefault="00E66AE4" w:rsidP="00E66AE4">
      <w:pPr>
        <w:suppressAutoHyphens/>
        <w:spacing w:line="276" w:lineRule="auto"/>
        <w:ind w:firstLine="709"/>
        <w:jc w:val="both"/>
        <w:rPr>
          <w:rFonts w:ascii="Times New Roman" w:eastAsia="Times New Roman" w:hAnsi="Times New Roman" w:cs="Times New Roman"/>
          <w:sz w:val="24"/>
          <w:szCs w:val="24"/>
          <w:lang w:eastAsia="ru-RU"/>
        </w:rPr>
      </w:pPr>
      <w:r w:rsidRPr="00E66AE4">
        <w:rPr>
          <w:rFonts w:ascii="Times New Roman" w:eastAsia="Times New Roman" w:hAnsi="Times New Roman" w:cs="Times New Roman"/>
          <w:sz w:val="24"/>
          <w:szCs w:val="24"/>
          <w:lang w:eastAsia="ru-RU"/>
        </w:rPr>
        <w:t>Дисциплина ОП 10 «Основы предпринимательской деятельности» включена в обязательную часть общепрофессионального цикла образовательной программы.</w:t>
      </w:r>
    </w:p>
    <w:p w14:paraId="34FE1DB2" w14:textId="77777777" w:rsidR="00E66AE4" w:rsidRPr="00E66AE4" w:rsidRDefault="00E66AE4" w:rsidP="00E66AE4">
      <w:pPr>
        <w:spacing w:line="276" w:lineRule="auto"/>
        <w:rPr>
          <w:rFonts w:ascii="Times New Roman" w:eastAsia="Times New Roman" w:hAnsi="Times New Roman" w:cs="Times New Roman"/>
          <w:b/>
          <w:sz w:val="24"/>
          <w:szCs w:val="24"/>
          <w:lang w:eastAsia="ru-RU"/>
        </w:rPr>
      </w:pPr>
    </w:p>
    <w:p w14:paraId="13C5FB20" w14:textId="77777777" w:rsidR="00E66AE4" w:rsidRPr="00E66AE4" w:rsidRDefault="00E66AE4" w:rsidP="00E66AE4">
      <w:pPr>
        <w:spacing w:after="120" w:line="276" w:lineRule="auto"/>
        <w:ind w:firstLine="709"/>
        <w:outlineLvl w:val="1"/>
        <w:rPr>
          <w:rFonts w:ascii="Times New Roman" w:eastAsia="Times New Roman" w:hAnsi="Times New Roman" w:cs="Times New Roman"/>
          <w:b/>
          <w:bCs/>
          <w:sz w:val="24"/>
          <w:szCs w:val="24"/>
          <w:lang w:eastAsia="ru-RU"/>
        </w:rPr>
      </w:pPr>
      <w:r w:rsidRPr="00E66AE4">
        <w:rPr>
          <w:rFonts w:ascii="Times New Roman" w:eastAsia="Times New Roman" w:hAnsi="Times New Roman" w:cs="Times New Roman"/>
          <w:b/>
          <w:bCs/>
          <w:sz w:val="24"/>
          <w:szCs w:val="24"/>
          <w:lang w:eastAsia="ru-RU"/>
        </w:rPr>
        <w:t>1.2. Планируемые результаты освоения дисциплины</w:t>
      </w:r>
    </w:p>
    <w:p w14:paraId="2D3FBCB7" w14:textId="77777777" w:rsidR="00E66AE4" w:rsidRPr="00E66AE4" w:rsidRDefault="00E66AE4" w:rsidP="00E66AE4">
      <w:pPr>
        <w:spacing w:after="200" w:line="276" w:lineRule="auto"/>
        <w:ind w:firstLine="709"/>
        <w:jc w:val="both"/>
        <w:rPr>
          <w:rFonts w:ascii="Times New Roman" w:eastAsia="Times New Roman" w:hAnsi="Times New Roman" w:cs="Times New Roman"/>
          <w:sz w:val="24"/>
          <w:szCs w:val="24"/>
          <w:lang w:eastAsia="ru-RU"/>
        </w:rPr>
      </w:pPr>
      <w:r w:rsidRPr="00E66AE4">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4.3ОПОП-П).</w:t>
      </w:r>
    </w:p>
    <w:p w14:paraId="013773E7" w14:textId="77777777" w:rsidR="00E66AE4" w:rsidRPr="00E66AE4" w:rsidRDefault="00E66AE4" w:rsidP="00E66AE4">
      <w:pPr>
        <w:spacing w:after="120" w:line="276" w:lineRule="auto"/>
        <w:ind w:firstLine="709"/>
        <w:rPr>
          <w:rFonts w:ascii="Times New Roman" w:eastAsia="Times New Roman" w:hAnsi="Times New Roman" w:cs="Times New Roman"/>
          <w:bCs/>
          <w:sz w:val="24"/>
          <w:szCs w:val="24"/>
          <w:lang w:eastAsia="ru-RU"/>
        </w:rPr>
      </w:pPr>
      <w:r w:rsidRPr="00E66AE4">
        <w:rPr>
          <w:rFonts w:ascii="Times New Roman" w:eastAsia="Times New Roman" w:hAnsi="Times New Roman" w:cs="Times New Roman"/>
          <w:bCs/>
          <w:sz w:val="24"/>
          <w:szCs w:val="24"/>
          <w:lang w:eastAsia="ru-RU"/>
        </w:rPr>
        <w:t>В результате освоения дисциплины обучающийся должен:</w:t>
      </w:r>
    </w:p>
    <w:tbl>
      <w:tblPr>
        <w:tblW w:w="10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38"/>
        <w:gridCol w:w="3150"/>
        <w:gridCol w:w="2610"/>
        <w:gridCol w:w="1712"/>
      </w:tblGrid>
      <w:tr w:rsidR="00E66AE4" w:rsidRPr="00E66AE4" w14:paraId="28E5D054" w14:textId="77777777" w:rsidTr="00AD5821">
        <w:tc>
          <w:tcPr>
            <w:tcW w:w="2538" w:type="dxa"/>
          </w:tcPr>
          <w:p w14:paraId="476619F8" w14:textId="77777777" w:rsidR="00E66AE4" w:rsidRPr="00E66AE4" w:rsidRDefault="00E66AE4" w:rsidP="00E66AE4">
            <w:pPr>
              <w:spacing w:after="200" w:line="276" w:lineRule="auto"/>
              <w:rPr>
                <w:rFonts w:ascii="Times New Roman" w:eastAsia="Times New Roman" w:hAnsi="Times New Roman" w:cs="Times New Roman"/>
                <w:b/>
                <w:sz w:val="24"/>
                <w:szCs w:val="24"/>
                <w:lang w:eastAsia="ru-RU"/>
              </w:rPr>
            </w:pPr>
            <w:r w:rsidRPr="00E66AE4">
              <w:rPr>
                <w:rFonts w:ascii="Times New Roman" w:eastAsia="Times New Roman" w:hAnsi="Times New Roman" w:cs="Times New Roman"/>
                <w:b/>
                <w:sz w:val="24"/>
                <w:szCs w:val="24"/>
                <w:lang w:eastAsia="ru-RU"/>
              </w:rPr>
              <w:t>Код ОК, ПК</w:t>
            </w:r>
          </w:p>
        </w:tc>
        <w:tc>
          <w:tcPr>
            <w:tcW w:w="3150" w:type="dxa"/>
          </w:tcPr>
          <w:p w14:paraId="32FF09A6" w14:textId="77777777" w:rsidR="00E66AE4" w:rsidRPr="00E66AE4" w:rsidRDefault="00E66AE4" w:rsidP="00E66AE4">
            <w:pPr>
              <w:spacing w:after="200" w:line="276" w:lineRule="auto"/>
              <w:jc w:val="center"/>
              <w:rPr>
                <w:rFonts w:ascii="Times New Roman" w:eastAsia="Times New Roman" w:hAnsi="Times New Roman" w:cs="Times New Roman"/>
                <w:b/>
                <w:sz w:val="24"/>
                <w:szCs w:val="24"/>
                <w:lang w:eastAsia="ru-RU"/>
              </w:rPr>
            </w:pPr>
            <w:r w:rsidRPr="00E66AE4">
              <w:rPr>
                <w:rFonts w:ascii="Times New Roman" w:eastAsia="Times New Roman" w:hAnsi="Times New Roman" w:cs="Times New Roman"/>
                <w:b/>
                <w:sz w:val="24"/>
                <w:szCs w:val="24"/>
                <w:lang w:eastAsia="ru-RU"/>
              </w:rPr>
              <w:t>Уметь</w:t>
            </w:r>
          </w:p>
        </w:tc>
        <w:tc>
          <w:tcPr>
            <w:tcW w:w="2610" w:type="dxa"/>
          </w:tcPr>
          <w:p w14:paraId="7D220057" w14:textId="77777777" w:rsidR="00E66AE4" w:rsidRPr="00E66AE4" w:rsidRDefault="00E66AE4" w:rsidP="00E66AE4">
            <w:pPr>
              <w:spacing w:after="200" w:line="276" w:lineRule="auto"/>
              <w:jc w:val="center"/>
              <w:rPr>
                <w:rFonts w:ascii="Times New Roman" w:eastAsia="Times New Roman" w:hAnsi="Times New Roman" w:cs="Times New Roman"/>
                <w:b/>
                <w:i/>
                <w:sz w:val="24"/>
                <w:szCs w:val="24"/>
                <w:lang w:eastAsia="ru-RU"/>
              </w:rPr>
            </w:pPr>
            <w:r w:rsidRPr="00E66AE4">
              <w:rPr>
                <w:rFonts w:ascii="Times New Roman" w:eastAsia="Times New Roman" w:hAnsi="Times New Roman" w:cs="Times New Roman"/>
                <w:b/>
                <w:sz w:val="24"/>
                <w:szCs w:val="24"/>
                <w:lang w:eastAsia="ru-RU"/>
              </w:rPr>
              <w:t>Знать</w:t>
            </w:r>
          </w:p>
        </w:tc>
        <w:tc>
          <w:tcPr>
            <w:tcW w:w="1712" w:type="dxa"/>
          </w:tcPr>
          <w:p w14:paraId="1C73FE0C" w14:textId="77777777" w:rsidR="00E66AE4" w:rsidRPr="00E66AE4" w:rsidRDefault="00E66AE4" w:rsidP="00E66AE4">
            <w:pPr>
              <w:spacing w:after="200" w:line="276" w:lineRule="auto"/>
              <w:jc w:val="center"/>
              <w:rPr>
                <w:rFonts w:ascii="Times New Roman" w:eastAsia="Times New Roman" w:hAnsi="Times New Roman" w:cs="Times New Roman"/>
                <w:b/>
                <w:i/>
                <w:sz w:val="24"/>
                <w:szCs w:val="24"/>
                <w:lang w:eastAsia="ru-RU"/>
              </w:rPr>
            </w:pPr>
            <w:r w:rsidRPr="00E66AE4">
              <w:rPr>
                <w:rFonts w:ascii="Times New Roman" w:eastAsia="Times New Roman" w:hAnsi="Times New Roman" w:cs="Times New Roman"/>
                <w:b/>
                <w:sz w:val="24"/>
                <w:szCs w:val="24"/>
                <w:lang w:eastAsia="ru-RU"/>
              </w:rPr>
              <w:t xml:space="preserve">Владеть навыками </w:t>
            </w:r>
          </w:p>
        </w:tc>
      </w:tr>
      <w:tr w:rsidR="00E66AE4" w:rsidRPr="00E66AE4" w14:paraId="5CBDDB06" w14:textId="77777777" w:rsidTr="00AD5821">
        <w:trPr>
          <w:trHeight w:val="596"/>
        </w:trPr>
        <w:tc>
          <w:tcPr>
            <w:tcW w:w="2538" w:type="dxa"/>
          </w:tcPr>
          <w:p w14:paraId="1375E250" w14:textId="77777777" w:rsidR="00E66AE4" w:rsidRPr="00E66AE4" w:rsidRDefault="00E66AE4" w:rsidP="00E66AE4">
            <w:pPr>
              <w:spacing w:after="200" w:line="276" w:lineRule="auto"/>
              <w:rPr>
                <w:rFonts w:ascii="Times New Roman" w:eastAsia="Times New Roman" w:hAnsi="Times New Roman" w:cs="Times New Roman"/>
                <w:lang w:eastAsia="ru-RU"/>
              </w:rPr>
            </w:pPr>
            <w:r w:rsidRPr="00E66AE4">
              <w:rPr>
                <w:rFonts w:ascii="Times New Roman" w:eastAsia="Times New Roman" w:hAnsi="Times New Roman" w:cs="Times New Roman"/>
                <w:bCs/>
                <w:lang w:eastAsia="ru-RU"/>
              </w:rPr>
              <w:t>ОК.01</w:t>
            </w:r>
            <w:r w:rsidRPr="00E66AE4">
              <w:rPr>
                <w:rFonts w:ascii="Times New Roman" w:eastAsia="Times New Roman" w:hAnsi="Times New Roman" w:cs="Times New Roman"/>
                <w:lang w:eastAsia="ru-RU"/>
              </w:rPr>
              <w:t xml:space="preserve"> Выбирать способы решения задач профессиональной деятельности применительно к различным контекстам</w:t>
            </w:r>
          </w:p>
        </w:tc>
        <w:tc>
          <w:tcPr>
            <w:tcW w:w="3150" w:type="dxa"/>
          </w:tcPr>
          <w:p w14:paraId="2C77C897" w14:textId="77777777" w:rsidR="00E66AE4" w:rsidRPr="00E66AE4" w:rsidRDefault="00E66AE4" w:rsidP="00E66AE4">
            <w:pPr>
              <w:spacing w:after="200" w:line="276" w:lineRule="auto"/>
              <w:rPr>
                <w:rFonts w:ascii="Times New Roman" w:eastAsia="Times New Roman" w:hAnsi="Times New Roman" w:cs="Times New Roman"/>
                <w:lang w:eastAsia="ru-RU"/>
              </w:rPr>
            </w:pPr>
            <w:r w:rsidRPr="00E66AE4">
              <w:rPr>
                <w:rFonts w:ascii="Times New Roman" w:eastAsia="Times New Roman" w:hAnsi="Times New Roman" w:cs="Times New Roman"/>
                <w:lang w:eastAsia="ru-RU"/>
              </w:rPr>
              <w:t>распознавать задачу и/или проблему в профессиональном и/или социальном контексте, анализировать и выделять её составные части; определять этапы решения задачи, составлять план действия, реализовывать составленный план, определять необходимые ресурсы; выявлять и эффективно искать информацию, необходимую для решения задачи и/или проблемы; владеть актуальными методами работы в профессиональной и смежных сферах; оценивать результат и последствия своих действий (самостоятельно или с помощью наставника);</w:t>
            </w:r>
          </w:p>
        </w:tc>
        <w:tc>
          <w:tcPr>
            <w:tcW w:w="2610" w:type="dxa"/>
          </w:tcPr>
          <w:p w14:paraId="0A57252C" w14:textId="77777777" w:rsidR="00E66AE4" w:rsidRPr="00E66AE4" w:rsidRDefault="00E66AE4" w:rsidP="00E66AE4">
            <w:pPr>
              <w:spacing w:after="200" w:line="276" w:lineRule="auto"/>
              <w:rPr>
                <w:rFonts w:ascii="Times New Roman" w:eastAsia="Times New Roman" w:hAnsi="Times New Roman" w:cs="Times New Roman"/>
                <w:bCs/>
                <w:i/>
                <w:lang w:eastAsia="ru-RU"/>
              </w:rPr>
            </w:pPr>
            <w:r w:rsidRPr="00E66AE4">
              <w:rPr>
                <w:rFonts w:ascii="Times New Roman" w:eastAsia="Times New Roman" w:hAnsi="Times New Roman" w:cs="Times New Roman"/>
                <w:lang w:eastAsia="ru-RU"/>
              </w:rPr>
              <w:t>актуальный профессиональный и социальный контекст, в котором приходится работать и жить;</w:t>
            </w:r>
            <w:r w:rsidRPr="00E66AE4">
              <w:rPr>
                <w:rFonts w:ascii="Times New Roman" w:eastAsia="Times New Roman" w:hAnsi="Times New Roman" w:cs="Times New Roman"/>
                <w:bCs/>
                <w:i/>
                <w:lang w:eastAsia="ru-RU"/>
              </w:rPr>
              <w:t xml:space="preserve"> </w:t>
            </w:r>
            <w:r w:rsidRPr="00E66AE4">
              <w:rPr>
                <w:rFonts w:ascii="Times New Roman" w:eastAsia="Times New Roman" w:hAnsi="Times New Roman" w:cs="Times New Roman"/>
                <w:lang w:eastAsia="ru-RU"/>
              </w:rPr>
              <w:t>структура плана для решения задач, алгоритмы выполнения работ в профессиональной и смежных областях;</w:t>
            </w:r>
            <w:r w:rsidRPr="00E66AE4">
              <w:rPr>
                <w:rFonts w:ascii="Times New Roman" w:eastAsia="Times New Roman" w:hAnsi="Times New Roman" w:cs="Times New Roman"/>
                <w:bCs/>
                <w:i/>
                <w:lang w:eastAsia="ru-RU"/>
              </w:rPr>
              <w:t xml:space="preserve"> </w:t>
            </w:r>
            <w:r w:rsidRPr="00E66AE4">
              <w:rPr>
                <w:rFonts w:ascii="Times New Roman" w:eastAsia="Times New Roman" w:hAnsi="Times New Roman" w:cs="Times New Roman"/>
                <w:lang w:eastAsia="ru-RU"/>
              </w:rPr>
              <w:t>основные источники информации и ресурсы для решения задач и/или проблем в профессиональном и/или социальном контексте; методы работы в профессиональной и смежных сферах</w:t>
            </w:r>
            <w:r w:rsidRPr="00E66AE4">
              <w:rPr>
                <w:rFonts w:ascii="Times New Roman" w:eastAsia="Times New Roman" w:hAnsi="Times New Roman" w:cs="Times New Roman"/>
                <w:bCs/>
                <w:i/>
                <w:lang w:eastAsia="ru-RU"/>
              </w:rPr>
              <w:t xml:space="preserve"> </w:t>
            </w:r>
            <w:r w:rsidRPr="00E66AE4">
              <w:rPr>
                <w:rFonts w:ascii="Times New Roman" w:eastAsia="Times New Roman" w:hAnsi="Times New Roman" w:cs="Times New Roman"/>
                <w:lang w:eastAsia="ru-RU"/>
              </w:rPr>
              <w:t>порядок оценки результатов решения задач профессиональной деятельности</w:t>
            </w:r>
          </w:p>
        </w:tc>
        <w:tc>
          <w:tcPr>
            <w:tcW w:w="1712" w:type="dxa"/>
          </w:tcPr>
          <w:p w14:paraId="4C39B411" w14:textId="77777777" w:rsidR="00E66AE4" w:rsidRPr="00E66AE4" w:rsidRDefault="00E66AE4" w:rsidP="00E66AE4">
            <w:pPr>
              <w:spacing w:after="200" w:line="276" w:lineRule="auto"/>
              <w:jc w:val="center"/>
              <w:rPr>
                <w:rFonts w:ascii="Times New Roman" w:eastAsia="Times New Roman" w:hAnsi="Times New Roman" w:cs="Times New Roman"/>
                <w:bCs/>
                <w:i/>
                <w:lang w:eastAsia="ru-RU"/>
              </w:rPr>
            </w:pPr>
            <w:r w:rsidRPr="00E66AE4">
              <w:rPr>
                <w:rFonts w:ascii="Times New Roman" w:eastAsia="Times New Roman" w:hAnsi="Times New Roman" w:cs="Times New Roman"/>
                <w:bCs/>
                <w:i/>
                <w:lang w:eastAsia="ru-RU"/>
              </w:rPr>
              <w:t>-</w:t>
            </w:r>
          </w:p>
        </w:tc>
      </w:tr>
      <w:tr w:rsidR="00E66AE4" w:rsidRPr="00E66AE4" w14:paraId="1ED03E79" w14:textId="77777777" w:rsidTr="00AD5821">
        <w:tc>
          <w:tcPr>
            <w:tcW w:w="2538" w:type="dxa"/>
          </w:tcPr>
          <w:p w14:paraId="7A884FC4" w14:textId="77777777" w:rsidR="00E66AE4" w:rsidRPr="00E66AE4" w:rsidRDefault="00E66AE4" w:rsidP="00E66AE4">
            <w:pPr>
              <w:widowControl w:val="0"/>
              <w:spacing w:after="200" w:line="276" w:lineRule="auto"/>
              <w:jc w:val="both"/>
              <w:rPr>
                <w:rFonts w:ascii="Times New Roman" w:eastAsia="Times New Roman" w:hAnsi="Times New Roman" w:cs="Times New Roman"/>
                <w:lang w:eastAsia="ru-RU"/>
              </w:rPr>
            </w:pPr>
            <w:r w:rsidRPr="00E66AE4">
              <w:rPr>
                <w:rFonts w:ascii="Times New Roman" w:eastAsia="Times New Roman" w:hAnsi="Times New Roman" w:cs="Times New Roman"/>
                <w:lang w:eastAsia="ru-RU"/>
              </w:rPr>
              <w:lastRenderedPageBreak/>
              <w:t>ОК 03Планировать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150" w:type="dxa"/>
          </w:tcPr>
          <w:p w14:paraId="5A690332" w14:textId="77777777" w:rsidR="00E66AE4" w:rsidRPr="00E66AE4" w:rsidRDefault="00E66AE4" w:rsidP="00E66AE4">
            <w:pPr>
              <w:widowControl w:val="0"/>
              <w:tabs>
                <w:tab w:val="left" w:pos="175"/>
              </w:tabs>
              <w:spacing w:after="200" w:line="276" w:lineRule="auto"/>
              <w:jc w:val="both"/>
              <w:rPr>
                <w:rFonts w:ascii="Times New Roman" w:eastAsia="Times New Roman" w:hAnsi="Times New Roman" w:cs="Times New Roman"/>
                <w:lang w:eastAsia="ru-RU"/>
              </w:rPr>
            </w:pPr>
            <w:r w:rsidRPr="00E66AE4">
              <w:rPr>
                <w:rFonts w:ascii="Times New Roman" w:eastAsia="Times New Roman" w:hAnsi="Times New Roman" w:cs="Times New Roman"/>
                <w:lang w:eastAsia="ru-RU"/>
              </w:rPr>
              <w:t>определять актуальность нормативно-правовой документации в профессиональной деятельности; применять современную научную профессиональную терминологию; определять и выстраивать траектории профессионального развития и самообразования; выявлять достоинства и недостатки коммерческой идеи; определять инвестиционную привлекательность коммерческих идей в рамках профессиональной деятельности, выявлять источники финансирования; презентовать идеи открытия собственного дела в профессиональной деятельности; определять источники достоверной правовой информации; с оставлять различные правовые документы; находить интересные проектные идеи, грамотно их формулировать и документировать; оценивать жизнеспособность проектной идеи, составлять план проекта;</w:t>
            </w:r>
          </w:p>
        </w:tc>
        <w:tc>
          <w:tcPr>
            <w:tcW w:w="2610" w:type="dxa"/>
          </w:tcPr>
          <w:p w14:paraId="09AC6BB6" w14:textId="77777777" w:rsidR="00E66AE4" w:rsidRPr="00E66AE4" w:rsidRDefault="00E66AE4" w:rsidP="00E66AE4">
            <w:pPr>
              <w:widowControl w:val="0"/>
              <w:tabs>
                <w:tab w:val="left" w:pos="175"/>
              </w:tabs>
              <w:spacing w:after="200" w:line="276" w:lineRule="auto"/>
              <w:jc w:val="both"/>
              <w:rPr>
                <w:rFonts w:ascii="Times New Roman" w:eastAsia="Times New Roman" w:hAnsi="Times New Roman" w:cs="Times New Roman"/>
                <w:iCs/>
                <w:lang w:eastAsia="ru-RU"/>
              </w:rPr>
            </w:pPr>
            <w:r w:rsidRPr="00E66AE4">
              <w:rPr>
                <w:rFonts w:ascii="Times New Roman" w:eastAsia="Times New Roman" w:hAnsi="Times New Roman" w:cs="Times New Roman"/>
                <w:lang w:eastAsia="ru-RU"/>
              </w:rPr>
              <w:t>содержание актуальной нормативно-правовой документации; содержание актуальной нормативно-правовой документации; возможные траектории профессионального развития и самообразования; основы предпринимательской деятельности, правовой и финансовой грамотности; правила разработки презентации; основные этапы разработки и реализации проекта;</w:t>
            </w:r>
          </w:p>
        </w:tc>
        <w:tc>
          <w:tcPr>
            <w:tcW w:w="1712" w:type="dxa"/>
          </w:tcPr>
          <w:p w14:paraId="36ACD0BA" w14:textId="77777777" w:rsidR="00E66AE4" w:rsidRPr="00E66AE4" w:rsidRDefault="00E66AE4" w:rsidP="00E66AE4">
            <w:pPr>
              <w:spacing w:after="200" w:line="276" w:lineRule="auto"/>
              <w:jc w:val="center"/>
              <w:rPr>
                <w:rFonts w:ascii="Times New Roman" w:eastAsia="Times New Roman" w:hAnsi="Times New Roman" w:cs="Times New Roman"/>
                <w:bCs/>
                <w:i/>
                <w:lang w:eastAsia="ru-RU"/>
              </w:rPr>
            </w:pPr>
            <w:r w:rsidRPr="00E66AE4">
              <w:rPr>
                <w:rFonts w:ascii="Times New Roman" w:eastAsia="Times New Roman" w:hAnsi="Times New Roman" w:cs="Times New Roman"/>
                <w:bCs/>
                <w:i/>
                <w:lang w:eastAsia="ru-RU"/>
              </w:rPr>
              <w:t>-</w:t>
            </w:r>
          </w:p>
        </w:tc>
      </w:tr>
      <w:tr w:rsidR="00E66AE4" w:rsidRPr="00E66AE4" w14:paraId="0786ECF4" w14:textId="77777777" w:rsidTr="00AD5821">
        <w:trPr>
          <w:trHeight w:val="1982"/>
        </w:trPr>
        <w:tc>
          <w:tcPr>
            <w:tcW w:w="2538" w:type="dxa"/>
          </w:tcPr>
          <w:p w14:paraId="35F965B3" w14:textId="77777777" w:rsidR="00E66AE4" w:rsidRPr="00E66AE4" w:rsidRDefault="00E66AE4" w:rsidP="00E66AE4">
            <w:pPr>
              <w:widowControl w:val="0"/>
              <w:spacing w:after="200" w:line="276" w:lineRule="auto"/>
              <w:jc w:val="both"/>
              <w:rPr>
                <w:rFonts w:ascii="Times New Roman" w:eastAsia="Times New Roman" w:hAnsi="Times New Roman" w:cs="Times New Roman"/>
                <w:lang w:eastAsia="ru-RU"/>
              </w:rPr>
            </w:pPr>
            <w:r w:rsidRPr="00E66AE4">
              <w:rPr>
                <w:rFonts w:ascii="Times New Roman" w:eastAsia="Times New Roman" w:hAnsi="Times New Roman" w:cs="Times New Roman"/>
                <w:lang w:eastAsia="ru-RU"/>
              </w:rPr>
              <w:t>ОК 04</w:t>
            </w:r>
            <w:r w:rsidRPr="00E66AE4">
              <w:rPr>
                <w:rFonts w:ascii="Times New Roman" w:eastAsia="Segoe UI" w:hAnsi="Times New Roman" w:cs="Times New Roman"/>
                <w:lang w:eastAsia="ru-RU"/>
              </w:rPr>
              <w:t xml:space="preserve"> Эффективно взаимодействовать и работать в коллективе и команде</w:t>
            </w:r>
          </w:p>
          <w:p w14:paraId="3BBF5147" w14:textId="77777777" w:rsidR="00E66AE4" w:rsidRPr="00E66AE4" w:rsidRDefault="00E66AE4" w:rsidP="00E66AE4">
            <w:pPr>
              <w:widowControl w:val="0"/>
              <w:spacing w:after="200" w:line="276" w:lineRule="auto"/>
              <w:jc w:val="both"/>
              <w:rPr>
                <w:rFonts w:ascii="Times New Roman" w:eastAsia="Times New Roman" w:hAnsi="Times New Roman" w:cs="Times New Roman"/>
                <w:lang w:eastAsia="ru-RU"/>
              </w:rPr>
            </w:pPr>
          </w:p>
        </w:tc>
        <w:tc>
          <w:tcPr>
            <w:tcW w:w="3150" w:type="dxa"/>
          </w:tcPr>
          <w:p w14:paraId="359DF50C" w14:textId="77777777" w:rsidR="00E66AE4" w:rsidRPr="00E66AE4" w:rsidRDefault="00E66AE4" w:rsidP="00E66AE4">
            <w:pPr>
              <w:widowControl w:val="0"/>
              <w:tabs>
                <w:tab w:val="left" w:pos="175"/>
              </w:tabs>
              <w:spacing w:after="200" w:line="276" w:lineRule="auto"/>
              <w:jc w:val="both"/>
              <w:rPr>
                <w:rFonts w:ascii="Times New Roman" w:eastAsia="Times New Roman" w:hAnsi="Times New Roman" w:cs="Times New Roman"/>
                <w:lang w:eastAsia="ru-RU"/>
              </w:rPr>
            </w:pPr>
            <w:r w:rsidRPr="00E66AE4">
              <w:rPr>
                <w:rFonts w:ascii="Times New Roman" w:eastAsia="Segoe UI" w:hAnsi="Times New Roman" w:cs="Times New Roman"/>
                <w:bCs/>
                <w:spacing w:val="-4"/>
                <w:lang w:eastAsia="ru-RU"/>
              </w:rPr>
              <w:t>организовывать работу коллектива и команды;</w:t>
            </w:r>
            <w:r w:rsidRPr="00E66AE4">
              <w:rPr>
                <w:rFonts w:ascii="Times New Roman" w:eastAsia="Times New Roman" w:hAnsi="Times New Roman" w:cs="Times New Roman"/>
                <w:lang w:eastAsia="ru-RU"/>
              </w:rPr>
              <w:t xml:space="preserve"> </w:t>
            </w:r>
            <w:r w:rsidRPr="00E66AE4">
              <w:rPr>
                <w:rFonts w:ascii="Times New Roman" w:eastAsia="Segoe UI" w:hAnsi="Times New Roman" w:cs="Times New Roman"/>
                <w:bCs/>
                <w:spacing w:val="-4"/>
                <w:lang w:eastAsia="ru-RU"/>
              </w:rPr>
              <w:t>взаимодействовать с коллегами, руководством, клиентами в ходе профессиональной деятельности;</w:t>
            </w:r>
          </w:p>
        </w:tc>
        <w:tc>
          <w:tcPr>
            <w:tcW w:w="2610" w:type="dxa"/>
          </w:tcPr>
          <w:p w14:paraId="07CEA88D" w14:textId="77777777" w:rsidR="00E66AE4" w:rsidRPr="00E66AE4" w:rsidRDefault="00E66AE4" w:rsidP="00E66AE4">
            <w:pPr>
              <w:widowControl w:val="0"/>
              <w:tabs>
                <w:tab w:val="left" w:pos="175"/>
              </w:tabs>
              <w:spacing w:after="200" w:line="276" w:lineRule="auto"/>
              <w:jc w:val="both"/>
              <w:rPr>
                <w:rFonts w:ascii="Times New Roman" w:eastAsia="Times New Roman" w:hAnsi="Times New Roman" w:cs="Times New Roman"/>
                <w:lang w:eastAsia="ru-RU"/>
              </w:rPr>
            </w:pPr>
            <w:r w:rsidRPr="00E66AE4">
              <w:rPr>
                <w:rFonts w:ascii="Times New Roman" w:eastAsia="Segoe UI" w:hAnsi="Times New Roman" w:cs="Times New Roman"/>
                <w:bCs/>
                <w:lang w:eastAsia="ru-RU"/>
              </w:rPr>
              <w:t>психологические основы деятельности коллектива, психологические особенности личности;</w:t>
            </w:r>
            <w:r w:rsidRPr="00E66AE4">
              <w:rPr>
                <w:rFonts w:ascii="Times New Roman" w:eastAsia="Times New Roman" w:hAnsi="Times New Roman" w:cs="Times New Roman"/>
                <w:lang w:eastAsia="ru-RU"/>
              </w:rPr>
              <w:t xml:space="preserve"> </w:t>
            </w:r>
            <w:r w:rsidRPr="00E66AE4">
              <w:rPr>
                <w:rFonts w:ascii="Times New Roman" w:eastAsia="Segoe UI" w:hAnsi="Times New Roman" w:cs="Times New Roman"/>
                <w:bCs/>
                <w:lang w:eastAsia="ru-RU"/>
              </w:rPr>
              <w:t>основы проектной деятельности;</w:t>
            </w:r>
          </w:p>
        </w:tc>
        <w:tc>
          <w:tcPr>
            <w:tcW w:w="1712" w:type="dxa"/>
          </w:tcPr>
          <w:p w14:paraId="1E24DEE0" w14:textId="77777777" w:rsidR="00E66AE4" w:rsidRPr="00E66AE4" w:rsidRDefault="00E66AE4" w:rsidP="00E66AE4">
            <w:pPr>
              <w:spacing w:after="200" w:line="276" w:lineRule="auto"/>
              <w:jc w:val="center"/>
              <w:rPr>
                <w:rFonts w:ascii="Times New Roman" w:eastAsia="Times New Roman" w:hAnsi="Times New Roman" w:cs="Times New Roman"/>
                <w:bCs/>
                <w:i/>
                <w:lang w:eastAsia="ru-RU"/>
              </w:rPr>
            </w:pPr>
            <w:r w:rsidRPr="00E66AE4">
              <w:rPr>
                <w:rFonts w:ascii="Times New Roman" w:eastAsia="Times New Roman" w:hAnsi="Times New Roman" w:cs="Times New Roman"/>
                <w:bCs/>
                <w:i/>
                <w:lang w:eastAsia="ru-RU"/>
              </w:rPr>
              <w:t>-</w:t>
            </w:r>
          </w:p>
        </w:tc>
      </w:tr>
      <w:tr w:rsidR="00E66AE4" w:rsidRPr="00E66AE4" w14:paraId="4F16CA34" w14:textId="77777777" w:rsidTr="00AD5821">
        <w:tc>
          <w:tcPr>
            <w:tcW w:w="2538" w:type="dxa"/>
          </w:tcPr>
          <w:p w14:paraId="5E3CFB3F" w14:textId="77777777" w:rsidR="00E66AE4" w:rsidRPr="00E66AE4" w:rsidRDefault="00E66AE4" w:rsidP="00E66AE4">
            <w:pPr>
              <w:widowControl w:val="0"/>
              <w:spacing w:after="200" w:line="276" w:lineRule="auto"/>
              <w:jc w:val="both"/>
              <w:rPr>
                <w:rFonts w:ascii="Times New Roman" w:eastAsia="Times New Roman" w:hAnsi="Times New Roman" w:cs="Times New Roman"/>
                <w:lang w:eastAsia="ru-RU"/>
              </w:rPr>
            </w:pPr>
            <w:r w:rsidRPr="00E66AE4">
              <w:rPr>
                <w:rFonts w:ascii="Times New Roman" w:eastAsia="Times New Roman" w:hAnsi="Times New Roman" w:cs="Times New Roman"/>
                <w:lang w:eastAsia="ru-RU"/>
              </w:rPr>
              <w:t>ОК 05Осуществлять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150" w:type="dxa"/>
          </w:tcPr>
          <w:p w14:paraId="647F78F9" w14:textId="77777777" w:rsidR="00E66AE4" w:rsidRPr="00E66AE4" w:rsidRDefault="00E66AE4" w:rsidP="00E66AE4">
            <w:pPr>
              <w:widowControl w:val="0"/>
              <w:tabs>
                <w:tab w:val="left" w:pos="175"/>
              </w:tabs>
              <w:spacing w:after="200" w:line="276" w:lineRule="auto"/>
              <w:jc w:val="both"/>
              <w:rPr>
                <w:rFonts w:ascii="Times New Roman" w:eastAsia="Times New Roman" w:hAnsi="Times New Roman" w:cs="Times New Roman"/>
                <w:lang w:eastAsia="ru-RU"/>
              </w:rPr>
            </w:pPr>
            <w:r w:rsidRPr="00E66AE4">
              <w:rPr>
                <w:rFonts w:ascii="Times New Roman" w:eastAsia="Times New Roman" w:hAnsi="Times New Roman" w:cs="Times New Roman"/>
                <w:lang w:eastAsia="ru-RU"/>
              </w:rPr>
              <w:t xml:space="preserve">грамотно излагать свои мысли, формулировать собственное мнение, обосновывать свою позицию в учебных и практических ситуациях; проявлять толерантность в коллективе; </w:t>
            </w:r>
          </w:p>
        </w:tc>
        <w:tc>
          <w:tcPr>
            <w:tcW w:w="2610" w:type="dxa"/>
          </w:tcPr>
          <w:p w14:paraId="0950E78A" w14:textId="77777777" w:rsidR="00E66AE4" w:rsidRPr="00E66AE4" w:rsidRDefault="00E66AE4" w:rsidP="00E66AE4">
            <w:pPr>
              <w:widowControl w:val="0"/>
              <w:tabs>
                <w:tab w:val="left" w:pos="175"/>
              </w:tabs>
              <w:spacing w:after="200" w:line="276" w:lineRule="auto"/>
              <w:jc w:val="both"/>
              <w:rPr>
                <w:rFonts w:ascii="Times New Roman" w:eastAsia="Times New Roman" w:hAnsi="Times New Roman" w:cs="Times New Roman"/>
                <w:iCs/>
                <w:lang w:eastAsia="ru-RU"/>
              </w:rPr>
            </w:pPr>
            <w:r w:rsidRPr="00E66AE4">
              <w:rPr>
                <w:rFonts w:ascii="Times New Roman" w:eastAsia="Times New Roman" w:hAnsi="Times New Roman" w:cs="Times New Roman"/>
                <w:iCs/>
                <w:lang w:eastAsia="ru-RU"/>
              </w:rPr>
              <w:t xml:space="preserve">правила оформления документов и построения устных сообщений на государственном языке РФ; </w:t>
            </w:r>
            <w:r w:rsidRPr="00E66AE4">
              <w:rPr>
                <w:rFonts w:ascii="Times New Roman" w:eastAsia="Times New Roman" w:hAnsi="Times New Roman" w:cs="Times New Roman"/>
                <w:lang w:eastAsia="ru-RU"/>
              </w:rPr>
              <w:t>особенности социального и культурного контекста;</w:t>
            </w:r>
          </w:p>
        </w:tc>
        <w:tc>
          <w:tcPr>
            <w:tcW w:w="1712" w:type="dxa"/>
          </w:tcPr>
          <w:p w14:paraId="7FCF4F01" w14:textId="77777777" w:rsidR="00E66AE4" w:rsidRPr="00E66AE4" w:rsidRDefault="00E66AE4" w:rsidP="00E66AE4">
            <w:pPr>
              <w:spacing w:after="200" w:line="276" w:lineRule="auto"/>
              <w:jc w:val="center"/>
              <w:rPr>
                <w:rFonts w:ascii="Times New Roman" w:eastAsia="Times New Roman" w:hAnsi="Times New Roman" w:cs="Times New Roman"/>
                <w:bCs/>
                <w:lang w:eastAsia="ru-RU"/>
              </w:rPr>
            </w:pPr>
            <w:r w:rsidRPr="00E66AE4">
              <w:rPr>
                <w:rFonts w:ascii="Times New Roman" w:eastAsia="Times New Roman" w:hAnsi="Times New Roman" w:cs="Times New Roman"/>
                <w:bCs/>
                <w:lang w:eastAsia="ru-RU"/>
              </w:rPr>
              <w:t>-</w:t>
            </w:r>
          </w:p>
        </w:tc>
      </w:tr>
      <w:tr w:rsidR="00E66AE4" w:rsidRPr="00E66AE4" w14:paraId="2235F72A" w14:textId="77777777" w:rsidTr="00AD5821">
        <w:tc>
          <w:tcPr>
            <w:tcW w:w="2538" w:type="dxa"/>
          </w:tcPr>
          <w:p w14:paraId="38581C03" w14:textId="77777777" w:rsidR="00E66AE4" w:rsidRPr="00E66AE4" w:rsidRDefault="00E66AE4" w:rsidP="00E66AE4">
            <w:pPr>
              <w:widowControl w:val="0"/>
              <w:spacing w:after="200" w:line="276" w:lineRule="auto"/>
              <w:jc w:val="both"/>
              <w:rPr>
                <w:rFonts w:ascii="Times New Roman" w:eastAsia="Times New Roman" w:hAnsi="Times New Roman" w:cs="Times New Roman"/>
                <w:lang w:eastAsia="ru-RU"/>
              </w:rPr>
            </w:pPr>
            <w:r w:rsidRPr="00E66AE4">
              <w:rPr>
                <w:rFonts w:ascii="Times New Roman" w:eastAsia="Times New Roman" w:hAnsi="Times New Roman" w:cs="Times New Roman"/>
                <w:lang w:eastAsia="ru-RU"/>
              </w:rPr>
              <w:lastRenderedPageBreak/>
              <w:t>ОК.06Проявлять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50" w:type="dxa"/>
          </w:tcPr>
          <w:p w14:paraId="273760E1" w14:textId="77777777" w:rsidR="00E66AE4" w:rsidRPr="00E66AE4" w:rsidRDefault="00E66AE4" w:rsidP="00E66AE4">
            <w:pPr>
              <w:widowControl w:val="0"/>
              <w:tabs>
                <w:tab w:val="left" w:pos="175"/>
              </w:tabs>
              <w:spacing w:after="200" w:line="276" w:lineRule="auto"/>
              <w:jc w:val="both"/>
              <w:rPr>
                <w:rFonts w:ascii="Times New Roman" w:eastAsia="Times New Roman" w:hAnsi="Times New Roman" w:cs="Times New Roman"/>
                <w:lang w:eastAsia="ru-RU"/>
              </w:rPr>
            </w:pPr>
            <w:r w:rsidRPr="00E66AE4">
              <w:rPr>
                <w:rFonts w:ascii="Times New Roman" w:eastAsia="Times New Roman" w:hAnsi="Times New Roman" w:cs="Times New Roman"/>
                <w:lang w:eastAsia="ru-RU"/>
              </w:rPr>
              <w:t>проявлять гражданско-патриотическую позицию; демонстрировать осознанное поведение; описывать значимость своей специальности; применять стандарты антикоррупционного поведения;</w:t>
            </w:r>
          </w:p>
        </w:tc>
        <w:tc>
          <w:tcPr>
            <w:tcW w:w="2610" w:type="dxa"/>
          </w:tcPr>
          <w:p w14:paraId="128C5DA6" w14:textId="77777777" w:rsidR="00E66AE4" w:rsidRPr="00E66AE4" w:rsidRDefault="00E66AE4" w:rsidP="00E66AE4">
            <w:pPr>
              <w:widowControl w:val="0"/>
              <w:tabs>
                <w:tab w:val="left" w:pos="175"/>
              </w:tabs>
              <w:spacing w:after="200" w:line="276" w:lineRule="auto"/>
              <w:jc w:val="both"/>
              <w:rPr>
                <w:rFonts w:ascii="Times New Roman" w:eastAsia="Times New Roman" w:hAnsi="Times New Roman" w:cs="Times New Roman"/>
                <w:iCs/>
                <w:lang w:eastAsia="ru-RU"/>
              </w:rPr>
            </w:pPr>
            <w:r w:rsidRPr="00E66AE4">
              <w:rPr>
                <w:rFonts w:ascii="Times New Roman" w:eastAsia="Times New Roman" w:hAnsi="Times New Roman" w:cs="Times New Roman"/>
                <w:lang w:eastAsia="ru-RU"/>
              </w:rPr>
              <w:t>сущность гражданско-патриотической позиции; традиционных общечеловеческих ценностей, в том числе с учетом гармонизации межнациональных и межрелигиозных отношений; значимость профессиональной деятельности по специальности; стандарты антикоррупционного поведения и последствия его нарушения;</w:t>
            </w:r>
          </w:p>
        </w:tc>
        <w:tc>
          <w:tcPr>
            <w:tcW w:w="1712" w:type="dxa"/>
          </w:tcPr>
          <w:p w14:paraId="2DF16ED7" w14:textId="77777777" w:rsidR="00E66AE4" w:rsidRPr="00E66AE4" w:rsidRDefault="00E66AE4" w:rsidP="00E66AE4">
            <w:pPr>
              <w:spacing w:after="200" w:line="276" w:lineRule="auto"/>
              <w:jc w:val="center"/>
              <w:rPr>
                <w:rFonts w:ascii="Times New Roman" w:eastAsia="Times New Roman" w:hAnsi="Times New Roman" w:cs="Times New Roman"/>
                <w:bCs/>
                <w:lang w:eastAsia="ru-RU"/>
              </w:rPr>
            </w:pPr>
            <w:r w:rsidRPr="00E66AE4">
              <w:rPr>
                <w:rFonts w:ascii="Times New Roman" w:eastAsia="Times New Roman" w:hAnsi="Times New Roman" w:cs="Times New Roman"/>
                <w:bCs/>
                <w:lang w:eastAsia="ru-RU"/>
              </w:rPr>
              <w:t>-</w:t>
            </w:r>
          </w:p>
        </w:tc>
      </w:tr>
      <w:tr w:rsidR="00E66AE4" w:rsidRPr="00E66AE4" w14:paraId="36387D00" w14:textId="77777777" w:rsidTr="00AD5821">
        <w:tc>
          <w:tcPr>
            <w:tcW w:w="2538" w:type="dxa"/>
          </w:tcPr>
          <w:p w14:paraId="0B57BD8F" w14:textId="77777777" w:rsidR="00E66AE4" w:rsidRPr="00E66AE4" w:rsidRDefault="00E66AE4" w:rsidP="00E66AE4">
            <w:pPr>
              <w:widowControl w:val="0"/>
              <w:spacing w:after="200" w:line="276" w:lineRule="auto"/>
              <w:jc w:val="both"/>
              <w:rPr>
                <w:rFonts w:ascii="Times New Roman" w:eastAsia="Times New Roman" w:hAnsi="Times New Roman" w:cs="Times New Roman"/>
                <w:lang w:eastAsia="ru-RU"/>
              </w:rPr>
            </w:pPr>
            <w:r w:rsidRPr="00E66AE4">
              <w:rPr>
                <w:rFonts w:ascii="Times New Roman" w:eastAsia="Times New Roman" w:hAnsi="Times New Roman" w:cs="Times New Roman"/>
                <w:lang w:eastAsia="ru-RU"/>
              </w:rPr>
              <w:t>ОК 09Пользоваться профессиональной документацией на государственном и иностранном языках</w:t>
            </w:r>
          </w:p>
        </w:tc>
        <w:tc>
          <w:tcPr>
            <w:tcW w:w="3150" w:type="dxa"/>
          </w:tcPr>
          <w:p w14:paraId="400FCC60" w14:textId="77777777" w:rsidR="00E66AE4" w:rsidRPr="00E66AE4" w:rsidRDefault="00E66AE4" w:rsidP="00E66AE4">
            <w:pPr>
              <w:widowControl w:val="0"/>
              <w:tabs>
                <w:tab w:val="left" w:pos="175"/>
              </w:tabs>
              <w:spacing w:after="200" w:line="276" w:lineRule="auto"/>
              <w:jc w:val="both"/>
              <w:rPr>
                <w:rFonts w:ascii="Times New Roman" w:eastAsia="Times New Roman" w:hAnsi="Times New Roman" w:cs="Times New Roman"/>
                <w:lang w:eastAsia="ru-RU"/>
              </w:rPr>
            </w:pPr>
            <w:r w:rsidRPr="00E66AE4">
              <w:rPr>
                <w:rFonts w:ascii="Times New Roman" w:eastAsia="Times New Roman" w:hAnsi="Times New Roman" w:cs="Times New Roman"/>
                <w:lang w:eastAsia="ru-RU"/>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w:t>
            </w:r>
            <w:r w:rsidRPr="00E66AE4">
              <w:rPr>
                <w:rFonts w:ascii="Times New Roman" w:eastAsia="Times New Roman" w:hAnsi="Times New Roman" w:cs="Times New Roman"/>
                <w:iCs/>
                <w:lang w:eastAsia="ru-RU"/>
              </w:rPr>
              <w:t xml:space="preserve"> </w:t>
            </w:r>
            <w:r w:rsidRPr="00E66AE4">
              <w:rPr>
                <w:rFonts w:ascii="Times New Roman" w:eastAsia="Times New Roman" w:hAnsi="Times New Roman" w:cs="Times New Roman"/>
                <w:lang w:eastAsia="ru-RU"/>
              </w:rPr>
              <w:t>кратко обосновывать и объяснять свои действия (текущие и планируемые);писать простые связные сообщения на знакомые или интересующие профессиональные темы;</w:t>
            </w:r>
          </w:p>
        </w:tc>
        <w:tc>
          <w:tcPr>
            <w:tcW w:w="2610" w:type="dxa"/>
          </w:tcPr>
          <w:p w14:paraId="392045E8" w14:textId="77777777" w:rsidR="00E66AE4" w:rsidRPr="00E66AE4" w:rsidRDefault="00E66AE4" w:rsidP="00E66AE4">
            <w:pPr>
              <w:spacing w:after="200" w:line="276" w:lineRule="auto"/>
              <w:rPr>
                <w:rFonts w:ascii="Times New Roman" w:eastAsia="Times New Roman" w:hAnsi="Times New Roman" w:cs="Times New Roman"/>
                <w:lang w:eastAsia="ru-RU"/>
              </w:rPr>
            </w:pPr>
            <w:r w:rsidRPr="00E66AE4">
              <w:rPr>
                <w:rFonts w:ascii="Times New Roman" w:eastAsia="Times New Roman" w:hAnsi="Times New Roman" w:cs="Times New Roman"/>
                <w:lang w:eastAsia="ru-RU"/>
              </w:rPr>
              <w:t>правила построения простых и сложных предложений на профессиональные темы;основные общеупотребительные глаголы (бытовая и профессиональная лексика);лексический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c>
          <w:tcPr>
            <w:tcW w:w="1712" w:type="dxa"/>
          </w:tcPr>
          <w:p w14:paraId="2626B69D" w14:textId="77777777" w:rsidR="00E66AE4" w:rsidRPr="00E66AE4" w:rsidRDefault="00E66AE4" w:rsidP="00E66AE4">
            <w:pPr>
              <w:spacing w:after="200" w:line="276" w:lineRule="auto"/>
              <w:jc w:val="center"/>
              <w:rPr>
                <w:rFonts w:ascii="Times New Roman" w:eastAsia="Times New Roman" w:hAnsi="Times New Roman" w:cs="Times New Roman"/>
                <w:bCs/>
                <w:lang w:eastAsia="ru-RU"/>
              </w:rPr>
            </w:pPr>
            <w:r w:rsidRPr="00E66AE4">
              <w:rPr>
                <w:rFonts w:ascii="Times New Roman" w:eastAsia="Times New Roman" w:hAnsi="Times New Roman" w:cs="Times New Roman"/>
                <w:bCs/>
                <w:lang w:eastAsia="ru-RU"/>
              </w:rPr>
              <w:t>-</w:t>
            </w:r>
          </w:p>
        </w:tc>
      </w:tr>
      <w:tr w:rsidR="00E66AE4" w:rsidRPr="00E66AE4" w14:paraId="5B3A438F" w14:textId="77777777" w:rsidTr="00AD5821">
        <w:tc>
          <w:tcPr>
            <w:tcW w:w="2538" w:type="dxa"/>
          </w:tcPr>
          <w:p w14:paraId="30204C48" w14:textId="77777777" w:rsidR="00E66AE4" w:rsidRPr="00E66AE4" w:rsidRDefault="00E66AE4" w:rsidP="00E66AE4">
            <w:pPr>
              <w:widowControl w:val="0"/>
              <w:suppressAutoHyphens/>
              <w:spacing w:after="200" w:line="276" w:lineRule="auto"/>
              <w:rPr>
                <w:rFonts w:ascii="Times New Roman" w:eastAsia="Times New Roman" w:hAnsi="Times New Roman" w:cs="Times New Roman"/>
                <w:iCs/>
                <w:lang w:eastAsia="zh-CN"/>
              </w:rPr>
            </w:pPr>
            <w:r w:rsidRPr="00E66AE4">
              <w:rPr>
                <w:rFonts w:ascii="Times New Roman" w:eastAsia="Times New Roman" w:hAnsi="Times New Roman" w:cs="Times New Roman"/>
                <w:lang w:eastAsia="ru-RU"/>
              </w:rPr>
              <w:t>ПК 2.1.</w:t>
            </w:r>
            <w:r w:rsidRPr="00E66AE4">
              <w:rPr>
                <w:rFonts w:ascii="Times New Roman" w:eastAsia="Times New Roman" w:hAnsi="Times New Roman" w:cs="Times New Roman"/>
                <w:iCs/>
                <w:lang w:eastAsia="zh-CN"/>
              </w:rPr>
              <w:t xml:space="preserve"> Осуществлять планирование работ по эксплуатации электрического и электромеханического оборудования.</w:t>
            </w:r>
          </w:p>
          <w:p w14:paraId="621B337B" w14:textId="77777777" w:rsidR="00E66AE4" w:rsidRPr="00E66AE4" w:rsidRDefault="00E66AE4" w:rsidP="00E66AE4">
            <w:pPr>
              <w:widowControl w:val="0"/>
              <w:spacing w:after="200" w:line="276" w:lineRule="auto"/>
              <w:jc w:val="both"/>
              <w:rPr>
                <w:rFonts w:ascii="Times New Roman" w:eastAsia="Times New Roman" w:hAnsi="Times New Roman" w:cs="Times New Roman"/>
                <w:lang w:eastAsia="ru-RU"/>
              </w:rPr>
            </w:pPr>
          </w:p>
          <w:p w14:paraId="4892E0E8" w14:textId="77777777" w:rsidR="00E66AE4" w:rsidRPr="00E66AE4" w:rsidRDefault="00E66AE4" w:rsidP="00E66AE4">
            <w:pPr>
              <w:widowControl w:val="0"/>
              <w:spacing w:after="200" w:line="276" w:lineRule="auto"/>
              <w:jc w:val="both"/>
              <w:rPr>
                <w:rFonts w:ascii="Times New Roman" w:eastAsia="Times New Roman" w:hAnsi="Times New Roman" w:cs="Times New Roman"/>
                <w:lang w:eastAsia="ru-RU"/>
              </w:rPr>
            </w:pPr>
          </w:p>
          <w:p w14:paraId="45CAFB59" w14:textId="77777777" w:rsidR="00E66AE4" w:rsidRPr="00E66AE4" w:rsidRDefault="00E66AE4" w:rsidP="00E66AE4">
            <w:pPr>
              <w:widowControl w:val="0"/>
              <w:spacing w:after="200" w:line="276" w:lineRule="auto"/>
              <w:jc w:val="both"/>
              <w:rPr>
                <w:rFonts w:ascii="Times New Roman" w:eastAsia="Times New Roman" w:hAnsi="Times New Roman" w:cs="Times New Roman"/>
                <w:lang w:eastAsia="ru-RU"/>
              </w:rPr>
            </w:pPr>
          </w:p>
        </w:tc>
        <w:tc>
          <w:tcPr>
            <w:tcW w:w="3150" w:type="dxa"/>
          </w:tcPr>
          <w:p w14:paraId="171961B9" w14:textId="77777777" w:rsidR="00E66AE4" w:rsidRPr="00E66AE4" w:rsidRDefault="00E66AE4" w:rsidP="00E66AE4">
            <w:pPr>
              <w:widowControl w:val="0"/>
              <w:autoSpaceDE w:val="0"/>
              <w:autoSpaceDN w:val="0"/>
              <w:adjustRightInd w:val="0"/>
              <w:spacing w:after="200" w:line="276" w:lineRule="auto"/>
              <w:ind w:left="34"/>
              <w:contextualSpacing/>
              <w:rPr>
                <w:rFonts w:ascii="Times New Roman" w:eastAsia="Times New Roman" w:hAnsi="Times New Roman" w:cs="Times New Roman"/>
                <w:lang w:eastAsia="ru-RU"/>
              </w:rPr>
            </w:pPr>
            <w:r w:rsidRPr="00E66AE4">
              <w:rPr>
                <w:rFonts w:ascii="Times New Roman" w:eastAsia="Times New Roman" w:hAnsi="Times New Roman" w:cs="Times New Roman"/>
                <w:lang w:eastAsia="ru-RU"/>
              </w:rPr>
              <w:t xml:space="preserve">определять состав и последовательность необходимых действий при выполнении работ по эксплуатации электротехнического оборудования, предусматривать необходимые ресурсы, выполнять чертежи и читать электрические схемы, вести </w:t>
            </w:r>
            <w:r w:rsidRPr="00E66AE4">
              <w:rPr>
                <w:rFonts w:ascii="Times New Roman" w:eastAsia="Times New Roman" w:hAnsi="Times New Roman" w:cs="Times New Roman"/>
                <w:lang w:eastAsia="ru-RU"/>
              </w:rPr>
              <w:lastRenderedPageBreak/>
              <w:t>техническую документацию, контролировать наличие и исправность инструмента, оснастки, приспособлений и инвентаря, средств индивидуальной и коллективной защиты</w:t>
            </w:r>
          </w:p>
        </w:tc>
        <w:tc>
          <w:tcPr>
            <w:tcW w:w="2610" w:type="dxa"/>
          </w:tcPr>
          <w:p w14:paraId="43C6A842" w14:textId="77777777" w:rsidR="00E66AE4" w:rsidRPr="00E66AE4" w:rsidRDefault="00E66AE4" w:rsidP="00E66AE4">
            <w:pPr>
              <w:widowControl w:val="0"/>
              <w:autoSpaceDE w:val="0"/>
              <w:autoSpaceDN w:val="0"/>
              <w:adjustRightInd w:val="0"/>
              <w:spacing w:after="200" w:line="276" w:lineRule="auto"/>
              <w:ind w:left="35"/>
              <w:contextualSpacing/>
              <w:rPr>
                <w:rFonts w:ascii="Times New Roman" w:eastAsia="Times New Roman" w:hAnsi="Times New Roman" w:cs="Times New Roman"/>
                <w:lang w:eastAsia="ru-RU"/>
              </w:rPr>
            </w:pPr>
            <w:r w:rsidRPr="00E66AE4">
              <w:rPr>
                <w:rFonts w:ascii="Times New Roman" w:eastAsia="Times New Roman" w:hAnsi="Times New Roman" w:cs="Times New Roman"/>
                <w:lang w:eastAsia="ru-RU"/>
              </w:rPr>
              <w:lastRenderedPageBreak/>
              <w:t>назначение, виды, принцип действия и технические данные электротехнического оборудования,</w:t>
            </w:r>
          </w:p>
          <w:p w14:paraId="3731D2B4" w14:textId="77777777" w:rsidR="00E66AE4" w:rsidRPr="00E66AE4" w:rsidRDefault="00E66AE4" w:rsidP="00E66AE4">
            <w:pPr>
              <w:widowControl w:val="0"/>
              <w:autoSpaceDE w:val="0"/>
              <w:autoSpaceDN w:val="0"/>
              <w:adjustRightInd w:val="0"/>
              <w:spacing w:after="200" w:line="276" w:lineRule="auto"/>
              <w:ind w:left="35"/>
              <w:contextualSpacing/>
              <w:rPr>
                <w:rFonts w:ascii="Times New Roman" w:eastAsia="Times New Roman" w:hAnsi="Times New Roman" w:cs="Times New Roman"/>
                <w:lang w:eastAsia="ru-RU"/>
              </w:rPr>
            </w:pPr>
            <w:r w:rsidRPr="00E66AE4">
              <w:rPr>
                <w:rFonts w:ascii="Times New Roman" w:eastAsia="Times New Roman" w:hAnsi="Times New Roman" w:cs="Times New Roman"/>
                <w:lang w:eastAsia="ru-RU"/>
              </w:rPr>
              <w:t xml:space="preserve">технологический процесс производства электрической энергии,схемы, конструктивные особенности и </w:t>
            </w:r>
            <w:r w:rsidRPr="00E66AE4">
              <w:rPr>
                <w:rFonts w:ascii="Times New Roman" w:eastAsia="Times New Roman" w:hAnsi="Times New Roman" w:cs="Times New Roman"/>
                <w:lang w:eastAsia="ru-RU"/>
              </w:rPr>
              <w:lastRenderedPageBreak/>
              <w:t>эксплуатационные характеристики, правила эксплуатации электротехнического оборудования в нормальных, ремонтных, аварийных и послеаварийных режимах работы, состав и нормы расхода товаров и материалов на производство работ по эксплуатации электротехнического оборудования, правила выполнения электрических и технологических схем, стандарты выполнения конструкторской документации, характерные неисправности и повреждения электротехнического оборудования и устройств, способы их определения и устранения.</w:t>
            </w:r>
          </w:p>
        </w:tc>
        <w:tc>
          <w:tcPr>
            <w:tcW w:w="1712" w:type="dxa"/>
          </w:tcPr>
          <w:p w14:paraId="0D6D1E5B" w14:textId="77777777" w:rsidR="00E66AE4" w:rsidRPr="00E66AE4" w:rsidRDefault="00E66AE4" w:rsidP="00E66AE4">
            <w:pPr>
              <w:widowControl w:val="0"/>
              <w:autoSpaceDE w:val="0"/>
              <w:autoSpaceDN w:val="0"/>
              <w:adjustRightInd w:val="0"/>
              <w:spacing w:after="200" w:line="276" w:lineRule="auto"/>
              <w:contextualSpacing/>
              <w:rPr>
                <w:rFonts w:ascii="Times New Roman" w:eastAsia="Times New Roman" w:hAnsi="Times New Roman" w:cs="Times New Roman"/>
                <w:lang w:eastAsia="ru-RU"/>
              </w:rPr>
            </w:pPr>
            <w:r w:rsidRPr="00E66AE4">
              <w:rPr>
                <w:rFonts w:ascii="Times New Roman" w:eastAsia="Times New Roman" w:hAnsi="Times New Roman" w:cs="Times New Roman"/>
                <w:lang w:eastAsia="ru-RU"/>
              </w:rPr>
              <w:lastRenderedPageBreak/>
              <w:t xml:space="preserve">подготовки перечня и графиков работ по текущей эксплуатации электрического и электромеханического оборудования и плана их </w:t>
            </w:r>
            <w:r w:rsidRPr="00E66AE4">
              <w:rPr>
                <w:rFonts w:ascii="Times New Roman" w:eastAsia="Times New Roman" w:hAnsi="Times New Roman" w:cs="Times New Roman"/>
                <w:lang w:eastAsia="ru-RU"/>
              </w:rPr>
              <w:lastRenderedPageBreak/>
              <w:t>выполнения,</w:t>
            </w:r>
          </w:p>
          <w:p w14:paraId="2E32502B" w14:textId="77777777" w:rsidR="00E66AE4" w:rsidRPr="00E66AE4" w:rsidRDefault="00E66AE4" w:rsidP="00E66AE4">
            <w:pPr>
              <w:spacing w:after="200" w:line="276" w:lineRule="auto"/>
              <w:rPr>
                <w:rFonts w:ascii="Times New Roman" w:eastAsia="Times New Roman" w:hAnsi="Times New Roman" w:cs="Times New Roman"/>
                <w:bCs/>
                <w:lang w:eastAsia="ru-RU"/>
              </w:rPr>
            </w:pPr>
            <w:r w:rsidRPr="00E66AE4">
              <w:rPr>
                <w:rFonts w:ascii="Times New Roman" w:eastAsia="Times New Roman" w:hAnsi="Times New Roman" w:cs="Times New Roman"/>
                <w:lang w:eastAsia="ru-RU"/>
              </w:rPr>
              <w:t>- подготовки и внесения изменений в электрические схемы, указания и рекомендации по режимам эксплуатации оборудования, производственные инструкции,</w:t>
            </w:r>
          </w:p>
        </w:tc>
      </w:tr>
    </w:tbl>
    <w:p w14:paraId="653E98CB" w14:textId="77777777" w:rsidR="00E66AE4" w:rsidRPr="00E66AE4" w:rsidRDefault="00E66AE4" w:rsidP="00E66AE4">
      <w:pPr>
        <w:keepNext/>
        <w:spacing w:after="120"/>
        <w:outlineLvl w:val="0"/>
        <w:rPr>
          <w:rFonts w:ascii="Times New Roman" w:eastAsia="Times New Roman" w:hAnsi="Times New Roman" w:cs="Times New Roman"/>
          <w:b/>
          <w:bCs/>
          <w:caps/>
          <w:kern w:val="32"/>
          <w:sz w:val="24"/>
          <w:szCs w:val="24"/>
          <w:lang w:eastAsia="ru-RU"/>
        </w:rPr>
      </w:pPr>
    </w:p>
    <w:p w14:paraId="2D788767" w14:textId="77777777" w:rsidR="00E66AE4" w:rsidRPr="00E66AE4" w:rsidRDefault="00E66AE4" w:rsidP="00E66AE4">
      <w:pPr>
        <w:spacing w:after="120"/>
        <w:ind w:left="360"/>
        <w:contextualSpacing/>
        <w:rPr>
          <w:rFonts w:ascii="Times New Roman" w:eastAsia="Calibri" w:hAnsi="Times New Roman" w:cs="Times New Roman"/>
          <w:b/>
          <w:sz w:val="24"/>
          <w:szCs w:val="24"/>
        </w:rPr>
      </w:pPr>
      <w:r w:rsidRPr="00E66AE4">
        <w:rPr>
          <w:rFonts w:ascii="Times New Roman" w:eastAsia="Calibri" w:hAnsi="Times New Roman" w:cs="Times New Roman"/>
          <w:b/>
          <w:sz w:val="24"/>
          <w:szCs w:val="24"/>
        </w:rPr>
        <w:t>1.3. Обоснование часов вариативной части ОПОП-П</w:t>
      </w:r>
    </w:p>
    <w:p w14:paraId="03EF443A" w14:textId="77777777" w:rsidR="00E66AE4" w:rsidRPr="00E66AE4" w:rsidRDefault="00E66AE4" w:rsidP="00E66AE4">
      <w:pPr>
        <w:spacing w:after="120"/>
        <w:ind w:left="720"/>
        <w:contextualSpacing/>
        <w:rPr>
          <w:rFonts w:ascii="Times New Roman" w:eastAsia="Calibri" w:hAnsi="Times New Roman" w:cs="Times New Roman"/>
          <w:b/>
          <w:sz w:val="24"/>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2693"/>
        <w:gridCol w:w="2498"/>
        <w:gridCol w:w="1215"/>
        <w:gridCol w:w="2498"/>
      </w:tblGrid>
      <w:tr w:rsidR="00E66AE4" w:rsidRPr="00E66AE4" w14:paraId="7D9941A2" w14:textId="77777777" w:rsidTr="00AD5821">
        <w:tc>
          <w:tcPr>
            <w:tcW w:w="770" w:type="dxa"/>
            <w:shd w:val="clear" w:color="auto" w:fill="auto"/>
          </w:tcPr>
          <w:p w14:paraId="0D191554" w14:textId="77777777" w:rsidR="00E66AE4" w:rsidRPr="00E66AE4" w:rsidRDefault="00E66AE4" w:rsidP="00E66AE4">
            <w:pPr>
              <w:spacing w:after="120"/>
              <w:contextualSpacing/>
              <w:rPr>
                <w:rFonts w:ascii="Times New Roman" w:eastAsia="Calibri" w:hAnsi="Times New Roman" w:cs="Times New Roman"/>
                <w:b/>
                <w:sz w:val="24"/>
                <w:szCs w:val="24"/>
              </w:rPr>
            </w:pPr>
            <w:r w:rsidRPr="00E66AE4">
              <w:rPr>
                <w:rFonts w:ascii="Times New Roman" w:eastAsia="Calibri" w:hAnsi="Times New Roman" w:cs="Times New Roman"/>
                <w:b/>
                <w:sz w:val="24"/>
                <w:szCs w:val="24"/>
              </w:rPr>
              <w:t>№№ п/п</w:t>
            </w:r>
          </w:p>
        </w:tc>
        <w:tc>
          <w:tcPr>
            <w:tcW w:w="3217" w:type="dxa"/>
            <w:shd w:val="clear" w:color="auto" w:fill="auto"/>
          </w:tcPr>
          <w:p w14:paraId="1653EA18" w14:textId="77777777" w:rsidR="00E66AE4" w:rsidRPr="00E66AE4" w:rsidRDefault="00E66AE4" w:rsidP="00E66AE4">
            <w:pPr>
              <w:spacing w:after="120"/>
              <w:contextualSpacing/>
              <w:rPr>
                <w:rFonts w:ascii="Times New Roman" w:eastAsia="Calibri" w:hAnsi="Times New Roman" w:cs="Times New Roman"/>
                <w:b/>
                <w:sz w:val="24"/>
                <w:szCs w:val="24"/>
              </w:rPr>
            </w:pPr>
            <w:r w:rsidRPr="00E66AE4">
              <w:rPr>
                <w:rFonts w:ascii="Times New Roman" w:eastAsia="Calibri" w:hAnsi="Times New Roman" w:cs="Times New Roman"/>
                <w:b/>
                <w:sz w:val="24"/>
                <w:szCs w:val="24"/>
              </w:rPr>
              <w:t>Дополнительные знания, умения</w:t>
            </w:r>
          </w:p>
        </w:tc>
        <w:tc>
          <w:tcPr>
            <w:tcW w:w="1774" w:type="dxa"/>
            <w:shd w:val="clear" w:color="auto" w:fill="auto"/>
          </w:tcPr>
          <w:p w14:paraId="2C486580" w14:textId="77777777" w:rsidR="00E66AE4" w:rsidRPr="00E66AE4" w:rsidRDefault="00E66AE4" w:rsidP="00E66AE4">
            <w:pPr>
              <w:spacing w:after="120"/>
              <w:contextualSpacing/>
              <w:rPr>
                <w:rFonts w:ascii="Times New Roman" w:eastAsia="Calibri" w:hAnsi="Times New Roman" w:cs="Times New Roman"/>
                <w:b/>
                <w:sz w:val="24"/>
                <w:szCs w:val="24"/>
              </w:rPr>
            </w:pPr>
            <w:r w:rsidRPr="00E66AE4">
              <w:rPr>
                <w:rFonts w:ascii="Times New Roman" w:eastAsia="Calibri" w:hAnsi="Times New Roman" w:cs="Times New Roman"/>
                <w:b/>
                <w:sz w:val="24"/>
                <w:szCs w:val="24"/>
              </w:rPr>
              <w:t>№, наименование темы</w:t>
            </w:r>
          </w:p>
        </w:tc>
        <w:tc>
          <w:tcPr>
            <w:tcW w:w="1488" w:type="dxa"/>
            <w:shd w:val="clear" w:color="auto" w:fill="auto"/>
          </w:tcPr>
          <w:p w14:paraId="706A9D9D" w14:textId="77777777" w:rsidR="00E66AE4" w:rsidRPr="00E66AE4" w:rsidRDefault="00E66AE4" w:rsidP="00E66AE4">
            <w:pPr>
              <w:spacing w:after="120"/>
              <w:contextualSpacing/>
              <w:rPr>
                <w:rFonts w:ascii="Times New Roman" w:eastAsia="Calibri" w:hAnsi="Times New Roman" w:cs="Times New Roman"/>
                <w:b/>
                <w:sz w:val="24"/>
                <w:szCs w:val="24"/>
              </w:rPr>
            </w:pPr>
            <w:r w:rsidRPr="00E66AE4">
              <w:rPr>
                <w:rFonts w:ascii="Times New Roman" w:eastAsia="Calibri" w:hAnsi="Times New Roman" w:cs="Times New Roman"/>
                <w:b/>
                <w:sz w:val="24"/>
                <w:szCs w:val="24"/>
              </w:rPr>
              <w:t>Объем часов</w:t>
            </w:r>
          </w:p>
        </w:tc>
        <w:tc>
          <w:tcPr>
            <w:tcW w:w="2390" w:type="dxa"/>
            <w:shd w:val="clear" w:color="auto" w:fill="auto"/>
          </w:tcPr>
          <w:p w14:paraId="452D8021" w14:textId="77777777" w:rsidR="00E66AE4" w:rsidRPr="00E66AE4" w:rsidRDefault="00E66AE4" w:rsidP="00E66AE4">
            <w:pPr>
              <w:spacing w:after="120"/>
              <w:contextualSpacing/>
              <w:rPr>
                <w:rFonts w:ascii="Times New Roman" w:eastAsia="Calibri" w:hAnsi="Times New Roman" w:cs="Times New Roman"/>
                <w:b/>
                <w:sz w:val="24"/>
                <w:szCs w:val="24"/>
              </w:rPr>
            </w:pPr>
            <w:r w:rsidRPr="00E66AE4">
              <w:rPr>
                <w:rFonts w:ascii="Times New Roman" w:eastAsia="Calibri" w:hAnsi="Times New Roman" w:cs="Times New Roman"/>
                <w:b/>
                <w:sz w:val="24"/>
                <w:szCs w:val="24"/>
              </w:rPr>
              <w:t>Обоснование включения в рабочую программу</w:t>
            </w:r>
          </w:p>
        </w:tc>
      </w:tr>
      <w:tr w:rsidR="00E66AE4" w:rsidRPr="00E66AE4" w14:paraId="079E6D5C" w14:textId="77777777" w:rsidTr="00AD5821">
        <w:tc>
          <w:tcPr>
            <w:tcW w:w="770" w:type="dxa"/>
            <w:shd w:val="clear" w:color="auto" w:fill="auto"/>
          </w:tcPr>
          <w:p w14:paraId="7B77E746" w14:textId="77777777" w:rsidR="00E66AE4" w:rsidRPr="00E66AE4" w:rsidRDefault="00E66AE4" w:rsidP="00E66AE4">
            <w:pPr>
              <w:spacing w:after="120"/>
              <w:contextualSpacing/>
              <w:rPr>
                <w:rFonts w:ascii="Times New Roman" w:eastAsia="Calibri" w:hAnsi="Times New Roman" w:cs="Times New Roman"/>
                <w:bCs/>
                <w:sz w:val="24"/>
                <w:szCs w:val="24"/>
              </w:rPr>
            </w:pPr>
            <w:r w:rsidRPr="00E66AE4">
              <w:rPr>
                <w:rFonts w:ascii="Times New Roman" w:eastAsia="Calibri" w:hAnsi="Times New Roman" w:cs="Times New Roman"/>
                <w:bCs/>
                <w:sz w:val="24"/>
                <w:szCs w:val="24"/>
              </w:rPr>
              <w:t>1</w:t>
            </w:r>
          </w:p>
        </w:tc>
        <w:tc>
          <w:tcPr>
            <w:tcW w:w="3217" w:type="dxa"/>
            <w:shd w:val="clear" w:color="auto" w:fill="auto"/>
          </w:tcPr>
          <w:p w14:paraId="41F05959" w14:textId="77777777" w:rsidR="00E66AE4" w:rsidRPr="00E66AE4" w:rsidRDefault="00E66AE4" w:rsidP="00E66AE4">
            <w:pPr>
              <w:spacing w:after="120"/>
              <w:contextualSpacing/>
              <w:rPr>
                <w:rFonts w:ascii="Times New Roman" w:eastAsia="Calibri" w:hAnsi="Times New Roman" w:cs="Times New Roman"/>
                <w:bCs/>
                <w:sz w:val="24"/>
                <w:szCs w:val="24"/>
              </w:rPr>
            </w:pPr>
            <w:r w:rsidRPr="00E66AE4">
              <w:rPr>
                <w:rFonts w:ascii="Times New Roman" w:eastAsia="Calibri" w:hAnsi="Times New Roman" w:cs="Times New Roman"/>
                <w:bCs/>
                <w:sz w:val="24"/>
                <w:szCs w:val="24"/>
              </w:rPr>
              <w:t>- использовать информацию для использования в своей профессиональной деятельности;</w:t>
            </w:r>
          </w:p>
          <w:p w14:paraId="3CA07AFB" w14:textId="77777777" w:rsidR="00E66AE4" w:rsidRPr="00E66AE4" w:rsidRDefault="00E66AE4" w:rsidP="00E66AE4">
            <w:pPr>
              <w:spacing w:after="120"/>
              <w:contextualSpacing/>
              <w:rPr>
                <w:rFonts w:ascii="Times New Roman" w:eastAsia="Calibri" w:hAnsi="Times New Roman" w:cs="Times New Roman"/>
                <w:bCs/>
                <w:sz w:val="24"/>
                <w:szCs w:val="24"/>
              </w:rPr>
            </w:pPr>
            <w:r w:rsidRPr="00E66AE4">
              <w:rPr>
                <w:rFonts w:ascii="Times New Roman" w:eastAsia="Calibri" w:hAnsi="Times New Roman" w:cs="Times New Roman"/>
                <w:bCs/>
                <w:sz w:val="24"/>
                <w:szCs w:val="24"/>
              </w:rPr>
              <w:t>- применять теоретические навыки на практике.</w:t>
            </w:r>
          </w:p>
        </w:tc>
        <w:tc>
          <w:tcPr>
            <w:tcW w:w="1774" w:type="dxa"/>
            <w:shd w:val="clear" w:color="auto" w:fill="auto"/>
          </w:tcPr>
          <w:p w14:paraId="739ACC3E" w14:textId="77777777" w:rsidR="00E66AE4" w:rsidRPr="00E66AE4" w:rsidRDefault="00E66AE4" w:rsidP="00E66AE4">
            <w:pPr>
              <w:rPr>
                <w:rFonts w:ascii="Times New Roman" w:eastAsia="Calibri" w:hAnsi="Times New Roman" w:cs="Times New Roman"/>
                <w:b/>
                <w:bCs/>
                <w:sz w:val="24"/>
                <w:szCs w:val="24"/>
              </w:rPr>
            </w:pPr>
            <w:r w:rsidRPr="00E66AE4">
              <w:rPr>
                <w:rFonts w:ascii="Times New Roman" w:eastAsia="Calibri" w:hAnsi="Times New Roman" w:cs="Times New Roman"/>
                <w:b/>
                <w:bCs/>
                <w:sz w:val="24"/>
                <w:szCs w:val="24"/>
              </w:rPr>
              <w:t>Тема 2.7.</w:t>
            </w:r>
          </w:p>
          <w:p w14:paraId="149A574B" w14:textId="77777777" w:rsidR="00E66AE4" w:rsidRPr="00E66AE4" w:rsidRDefault="00E66AE4" w:rsidP="00E66AE4">
            <w:pPr>
              <w:spacing w:after="120"/>
              <w:contextualSpacing/>
              <w:rPr>
                <w:rFonts w:ascii="Times New Roman" w:eastAsia="Calibri" w:hAnsi="Times New Roman" w:cs="Times New Roman"/>
                <w:bCs/>
                <w:sz w:val="24"/>
                <w:szCs w:val="24"/>
              </w:rPr>
            </w:pPr>
            <w:r w:rsidRPr="00E66AE4">
              <w:rPr>
                <w:rFonts w:ascii="Times New Roman" w:eastAsia="Calibri" w:hAnsi="Times New Roman" w:cs="Times New Roman"/>
                <w:sz w:val="24"/>
                <w:szCs w:val="24"/>
              </w:rPr>
              <w:t>Инвестиционные проекты в сфере предпринимательства</w:t>
            </w:r>
            <w:r w:rsidRPr="00E66AE4">
              <w:rPr>
                <w:rFonts w:ascii="Times New Roman" w:eastAsia="Calibri" w:hAnsi="Times New Roman" w:cs="Times New Roman"/>
                <w:bCs/>
                <w:sz w:val="24"/>
                <w:szCs w:val="24"/>
              </w:rPr>
              <w:t xml:space="preserve"> Самозанятость как форма предпринимательской деятельности </w:t>
            </w:r>
          </w:p>
        </w:tc>
        <w:tc>
          <w:tcPr>
            <w:tcW w:w="1488" w:type="dxa"/>
            <w:shd w:val="clear" w:color="auto" w:fill="auto"/>
          </w:tcPr>
          <w:p w14:paraId="001399F6" w14:textId="77777777" w:rsidR="00E66AE4" w:rsidRPr="00E66AE4" w:rsidRDefault="00E66AE4" w:rsidP="00E66AE4">
            <w:pPr>
              <w:spacing w:after="120"/>
              <w:contextualSpacing/>
              <w:rPr>
                <w:rFonts w:ascii="Times New Roman" w:eastAsia="Calibri" w:hAnsi="Times New Roman" w:cs="Times New Roman"/>
                <w:bCs/>
                <w:sz w:val="24"/>
                <w:szCs w:val="24"/>
              </w:rPr>
            </w:pPr>
            <w:r w:rsidRPr="00E66AE4">
              <w:rPr>
                <w:rFonts w:ascii="Times New Roman" w:eastAsia="Calibri" w:hAnsi="Times New Roman" w:cs="Times New Roman"/>
                <w:bCs/>
                <w:sz w:val="24"/>
                <w:szCs w:val="24"/>
              </w:rPr>
              <w:t>9</w:t>
            </w:r>
          </w:p>
        </w:tc>
        <w:tc>
          <w:tcPr>
            <w:tcW w:w="2390" w:type="dxa"/>
            <w:shd w:val="clear" w:color="auto" w:fill="auto"/>
          </w:tcPr>
          <w:p w14:paraId="0B06314F" w14:textId="77777777" w:rsidR="00E66AE4" w:rsidRPr="00E66AE4" w:rsidRDefault="00E66AE4" w:rsidP="00E66AE4">
            <w:pPr>
              <w:spacing w:after="120"/>
              <w:contextualSpacing/>
              <w:rPr>
                <w:rFonts w:ascii="Times New Roman" w:eastAsia="Calibri" w:hAnsi="Times New Roman" w:cs="Times New Roman"/>
                <w:bCs/>
                <w:sz w:val="24"/>
                <w:szCs w:val="24"/>
              </w:rPr>
            </w:pPr>
            <w:r w:rsidRPr="00E66AE4">
              <w:rPr>
                <w:rFonts w:ascii="Times New Roman" w:eastAsia="Calibri" w:hAnsi="Times New Roman" w:cs="Times New Roman"/>
                <w:bCs/>
                <w:sz w:val="24"/>
                <w:szCs w:val="24"/>
              </w:rPr>
              <w:t>Реализация на практике предпринимательских способностей</w:t>
            </w:r>
          </w:p>
        </w:tc>
      </w:tr>
    </w:tbl>
    <w:p w14:paraId="63D61265" w14:textId="77777777" w:rsidR="00E66AE4" w:rsidRPr="00E66AE4" w:rsidRDefault="00E66AE4" w:rsidP="00E66AE4">
      <w:pPr>
        <w:keepNext/>
        <w:spacing w:after="120"/>
        <w:jc w:val="center"/>
        <w:outlineLvl w:val="0"/>
        <w:rPr>
          <w:rFonts w:ascii="Times New Roman" w:eastAsia="Times New Roman" w:hAnsi="Times New Roman" w:cs="Times New Roman"/>
          <w:b/>
          <w:bCs/>
          <w:caps/>
          <w:kern w:val="32"/>
          <w:sz w:val="24"/>
          <w:szCs w:val="24"/>
          <w:lang w:eastAsia="ru-RU"/>
        </w:rPr>
      </w:pPr>
    </w:p>
    <w:p w14:paraId="268C8846" w14:textId="27AE9D48" w:rsidR="00E66AE4" w:rsidRDefault="00E66AE4" w:rsidP="00E66AE4">
      <w:pPr>
        <w:keepNext/>
        <w:spacing w:after="120"/>
        <w:jc w:val="center"/>
        <w:outlineLvl w:val="0"/>
        <w:rPr>
          <w:rFonts w:ascii="Times New Roman" w:eastAsia="Times New Roman" w:hAnsi="Times New Roman" w:cs="Times New Roman"/>
          <w:b/>
          <w:bCs/>
          <w:caps/>
          <w:kern w:val="32"/>
          <w:sz w:val="24"/>
          <w:szCs w:val="24"/>
          <w:lang w:eastAsia="ru-RU"/>
        </w:rPr>
      </w:pPr>
    </w:p>
    <w:p w14:paraId="70D4ADAB" w14:textId="1823BA3E" w:rsidR="00067D03" w:rsidRDefault="00067D03" w:rsidP="00E66AE4">
      <w:pPr>
        <w:keepNext/>
        <w:spacing w:after="120"/>
        <w:jc w:val="center"/>
        <w:outlineLvl w:val="0"/>
        <w:rPr>
          <w:rFonts w:ascii="Times New Roman" w:eastAsia="Times New Roman" w:hAnsi="Times New Roman" w:cs="Times New Roman"/>
          <w:b/>
          <w:bCs/>
          <w:caps/>
          <w:kern w:val="32"/>
          <w:sz w:val="24"/>
          <w:szCs w:val="24"/>
          <w:lang w:eastAsia="ru-RU"/>
        </w:rPr>
      </w:pPr>
    </w:p>
    <w:p w14:paraId="2DACA894" w14:textId="77777777" w:rsidR="00067D03" w:rsidRPr="00E66AE4" w:rsidRDefault="00067D03" w:rsidP="00E66AE4">
      <w:pPr>
        <w:keepNext/>
        <w:spacing w:after="120"/>
        <w:jc w:val="center"/>
        <w:outlineLvl w:val="0"/>
        <w:rPr>
          <w:rFonts w:ascii="Times New Roman" w:eastAsia="Times New Roman" w:hAnsi="Times New Roman" w:cs="Times New Roman"/>
          <w:b/>
          <w:bCs/>
          <w:caps/>
          <w:kern w:val="32"/>
          <w:sz w:val="24"/>
          <w:szCs w:val="24"/>
          <w:lang w:eastAsia="ru-RU"/>
        </w:rPr>
      </w:pPr>
    </w:p>
    <w:p w14:paraId="7854B60D" w14:textId="77777777" w:rsidR="00E66AE4" w:rsidRPr="00E66AE4" w:rsidRDefault="00E66AE4" w:rsidP="00E66AE4">
      <w:pPr>
        <w:keepNext/>
        <w:spacing w:after="120"/>
        <w:jc w:val="center"/>
        <w:outlineLvl w:val="0"/>
        <w:rPr>
          <w:rFonts w:ascii="Times New Roman" w:eastAsia="Times New Roman" w:hAnsi="Times New Roman" w:cs="Times New Roman"/>
          <w:b/>
          <w:bCs/>
          <w:caps/>
          <w:kern w:val="32"/>
          <w:sz w:val="24"/>
          <w:szCs w:val="24"/>
          <w:lang w:eastAsia="ru-RU"/>
        </w:rPr>
      </w:pPr>
      <w:r w:rsidRPr="00E66AE4">
        <w:rPr>
          <w:rFonts w:ascii="Times New Roman" w:eastAsia="Times New Roman" w:hAnsi="Times New Roman" w:cs="Times New Roman"/>
          <w:b/>
          <w:bCs/>
          <w:caps/>
          <w:kern w:val="32"/>
          <w:sz w:val="24"/>
          <w:szCs w:val="24"/>
          <w:lang w:eastAsia="ru-RU"/>
        </w:rPr>
        <w:t>2. Структура и содержание ДИСЦИПЛИНЫ</w:t>
      </w:r>
    </w:p>
    <w:p w14:paraId="64D8FBA5" w14:textId="77777777" w:rsidR="00E66AE4" w:rsidRPr="00E66AE4" w:rsidRDefault="00E66AE4" w:rsidP="00E66AE4">
      <w:pPr>
        <w:spacing w:after="120" w:line="276" w:lineRule="auto"/>
        <w:ind w:firstLine="709"/>
        <w:outlineLvl w:val="1"/>
        <w:rPr>
          <w:rFonts w:ascii="Times New Roman" w:eastAsia="Times New Roman" w:hAnsi="Times New Roman" w:cs="Times New Roman"/>
          <w:b/>
          <w:bCs/>
          <w:sz w:val="24"/>
          <w:szCs w:val="24"/>
          <w:lang w:eastAsia="ru-RU"/>
        </w:rPr>
      </w:pPr>
      <w:r w:rsidRPr="00E66AE4">
        <w:rPr>
          <w:rFonts w:ascii="Times New Roman" w:eastAsia="Times New Roman" w:hAnsi="Times New Roman" w:cs="Times New Roman"/>
          <w:b/>
          <w:bCs/>
          <w:sz w:val="24"/>
          <w:szCs w:val="24"/>
          <w:lang w:eastAsia="ru-RU"/>
        </w:rPr>
        <w:t>2.1. Трудоемкость освоения дисциплины</w:t>
      </w:r>
    </w:p>
    <w:tbl>
      <w:tblPr>
        <w:tblW w:w="480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187"/>
        <w:gridCol w:w="1098"/>
        <w:gridCol w:w="1689"/>
      </w:tblGrid>
      <w:tr w:rsidR="00E66AE4" w:rsidRPr="00E66AE4" w14:paraId="405D9E56" w14:textId="77777777" w:rsidTr="00AD5821">
        <w:trPr>
          <w:trHeight w:val="23"/>
        </w:trPr>
        <w:tc>
          <w:tcPr>
            <w:tcW w:w="3447" w:type="pct"/>
            <w:vAlign w:val="center"/>
          </w:tcPr>
          <w:p w14:paraId="733ACA92" w14:textId="77777777" w:rsidR="00E66AE4" w:rsidRPr="00E66AE4" w:rsidRDefault="00E66AE4" w:rsidP="00E66AE4">
            <w:pPr>
              <w:spacing w:after="200"/>
              <w:jc w:val="center"/>
              <w:rPr>
                <w:rFonts w:ascii="Times New Roman" w:eastAsia="Times New Roman" w:hAnsi="Times New Roman" w:cs="Times New Roman"/>
                <w:b/>
                <w:sz w:val="24"/>
                <w:lang w:eastAsia="ru-RU"/>
              </w:rPr>
            </w:pPr>
            <w:r w:rsidRPr="00E66AE4">
              <w:rPr>
                <w:rFonts w:ascii="Times New Roman" w:eastAsia="Times New Roman" w:hAnsi="Times New Roman" w:cs="Times New Roman"/>
                <w:b/>
                <w:sz w:val="24"/>
                <w:lang w:eastAsia="ru-RU"/>
              </w:rPr>
              <w:t>Наименование составных частей дисциплины</w:t>
            </w:r>
          </w:p>
        </w:tc>
        <w:tc>
          <w:tcPr>
            <w:tcW w:w="612" w:type="pct"/>
            <w:vAlign w:val="center"/>
          </w:tcPr>
          <w:p w14:paraId="317A36E1" w14:textId="77777777" w:rsidR="00E66AE4" w:rsidRPr="00E66AE4" w:rsidRDefault="00E66AE4" w:rsidP="00E66AE4">
            <w:pPr>
              <w:spacing w:after="200"/>
              <w:jc w:val="center"/>
              <w:rPr>
                <w:rFonts w:ascii="Times New Roman" w:eastAsia="Times New Roman" w:hAnsi="Times New Roman" w:cs="Times New Roman"/>
                <w:b/>
                <w:iCs/>
                <w:sz w:val="24"/>
                <w:lang w:eastAsia="ru-RU"/>
              </w:rPr>
            </w:pPr>
            <w:r w:rsidRPr="00E66AE4">
              <w:rPr>
                <w:rFonts w:ascii="Times New Roman" w:eastAsia="Times New Roman" w:hAnsi="Times New Roman" w:cs="Times New Roman"/>
                <w:b/>
                <w:iCs/>
                <w:sz w:val="24"/>
                <w:lang w:eastAsia="ru-RU"/>
              </w:rPr>
              <w:t>Объем в часах</w:t>
            </w:r>
          </w:p>
        </w:tc>
        <w:tc>
          <w:tcPr>
            <w:tcW w:w="941" w:type="pct"/>
          </w:tcPr>
          <w:p w14:paraId="389828AF" w14:textId="77777777" w:rsidR="00E66AE4" w:rsidRPr="00E66AE4" w:rsidRDefault="00E66AE4" w:rsidP="00E66AE4">
            <w:pPr>
              <w:spacing w:after="200"/>
              <w:jc w:val="center"/>
              <w:rPr>
                <w:rFonts w:ascii="Times New Roman" w:eastAsia="Times New Roman" w:hAnsi="Times New Roman" w:cs="Times New Roman"/>
                <w:b/>
                <w:iCs/>
                <w:sz w:val="24"/>
                <w:lang w:eastAsia="ru-RU"/>
              </w:rPr>
            </w:pPr>
            <w:r w:rsidRPr="00E66AE4">
              <w:rPr>
                <w:rFonts w:ascii="Times New Roman" w:eastAsia="Times New Roman" w:hAnsi="Times New Roman" w:cs="Times New Roman"/>
                <w:b/>
                <w:sz w:val="24"/>
                <w:lang w:eastAsia="ru-RU"/>
              </w:rPr>
              <w:t>В т.ч. в форме практ. подготовки</w:t>
            </w:r>
          </w:p>
        </w:tc>
      </w:tr>
      <w:tr w:rsidR="00E66AE4" w:rsidRPr="00E66AE4" w14:paraId="6B08A5A0" w14:textId="77777777" w:rsidTr="00AD5821">
        <w:trPr>
          <w:trHeight w:val="274"/>
        </w:trPr>
        <w:tc>
          <w:tcPr>
            <w:tcW w:w="3447" w:type="pct"/>
            <w:vAlign w:val="center"/>
          </w:tcPr>
          <w:p w14:paraId="62901E22" w14:textId="77777777" w:rsidR="00E66AE4" w:rsidRPr="00E66AE4" w:rsidRDefault="00E66AE4" w:rsidP="00E66AE4">
            <w:pPr>
              <w:spacing w:after="200"/>
              <w:jc w:val="both"/>
              <w:rPr>
                <w:rFonts w:ascii="Times New Roman" w:eastAsia="Times New Roman" w:hAnsi="Times New Roman" w:cs="Times New Roman"/>
                <w:bCs/>
                <w:sz w:val="24"/>
                <w:szCs w:val="24"/>
                <w:lang w:eastAsia="ru-RU"/>
              </w:rPr>
            </w:pPr>
            <w:r w:rsidRPr="00E66AE4">
              <w:rPr>
                <w:rFonts w:ascii="Times New Roman" w:eastAsia="Times New Roman" w:hAnsi="Times New Roman" w:cs="Times New Roman"/>
                <w:bCs/>
                <w:sz w:val="24"/>
                <w:szCs w:val="24"/>
                <w:lang w:eastAsia="ru-RU"/>
              </w:rPr>
              <w:t>Учебные занятия</w:t>
            </w:r>
            <w:r w:rsidRPr="00E66AE4">
              <w:rPr>
                <w:rFonts w:ascii="Times New Roman" w:eastAsia="Times New Roman" w:hAnsi="Times New Roman" w:cs="Times New Roman"/>
                <w:lang w:eastAsia="ru-RU"/>
              </w:rPr>
              <w:t xml:space="preserve">, </w:t>
            </w:r>
            <w:r w:rsidRPr="00E66AE4">
              <w:rPr>
                <w:rFonts w:ascii="Times New Roman" w:eastAsia="Times New Roman" w:hAnsi="Times New Roman" w:cs="Times New Roman"/>
                <w:sz w:val="24"/>
                <w:szCs w:val="24"/>
                <w:lang w:eastAsia="ru-RU"/>
              </w:rPr>
              <w:t>из них:</w:t>
            </w:r>
          </w:p>
        </w:tc>
        <w:tc>
          <w:tcPr>
            <w:tcW w:w="612" w:type="pct"/>
            <w:vAlign w:val="center"/>
          </w:tcPr>
          <w:p w14:paraId="4DE0F6D6" w14:textId="77777777" w:rsidR="00E66AE4" w:rsidRPr="00E66AE4" w:rsidRDefault="00E66AE4" w:rsidP="00E66AE4">
            <w:pPr>
              <w:spacing w:after="200"/>
              <w:jc w:val="center"/>
              <w:rPr>
                <w:rFonts w:ascii="Times New Roman" w:eastAsia="Times New Roman" w:hAnsi="Times New Roman" w:cs="Times New Roman"/>
                <w:bCs/>
                <w:sz w:val="24"/>
                <w:szCs w:val="24"/>
                <w:lang w:eastAsia="ru-RU"/>
              </w:rPr>
            </w:pPr>
            <w:r w:rsidRPr="00E66AE4">
              <w:rPr>
                <w:rFonts w:ascii="Times New Roman" w:eastAsia="Times New Roman" w:hAnsi="Times New Roman" w:cs="Times New Roman"/>
                <w:bCs/>
                <w:sz w:val="24"/>
                <w:szCs w:val="24"/>
                <w:lang w:eastAsia="ru-RU"/>
              </w:rPr>
              <w:t>56</w:t>
            </w:r>
          </w:p>
        </w:tc>
        <w:tc>
          <w:tcPr>
            <w:tcW w:w="941" w:type="pct"/>
            <w:vAlign w:val="center"/>
          </w:tcPr>
          <w:p w14:paraId="4A6A4C94" w14:textId="77777777" w:rsidR="00E66AE4" w:rsidRPr="00E66AE4" w:rsidRDefault="00E66AE4" w:rsidP="00E66AE4">
            <w:pPr>
              <w:spacing w:after="200"/>
              <w:jc w:val="center"/>
              <w:rPr>
                <w:rFonts w:ascii="Times New Roman" w:eastAsia="Times New Roman" w:hAnsi="Times New Roman" w:cs="Times New Roman"/>
                <w:bCs/>
                <w:sz w:val="24"/>
                <w:szCs w:val="24"/>
                <w:lang w:eastAsia="ru-RU"/>
              </w:rPr>
            </w:pPr>
            <w:r w:rsidRPr="00E66AE4">
              <w:rPr>
                <w:rFonts w:ascii="Times New Roman" w:eastAsia="Times New Roman" w:hAnsi="Times New Roman" w:cs="Times New Roman"/>
                <w:bCs/>
                <w:sz w:val="24"/>
                <w:szCs w:val="24"/>
                <w:lang w:eastAsia="ru-RU"/>
              </w:rPr>
              <w:t>22</w:t>
            </w:r>
          </w:p>
        </w:tc>
      </w:tr>
      <w:tr w:rsidR="00E66AE4" w:rsidRPr="00E66AE4" w14:paraId="66525E18" w14:textId="77777777" w:rsidTr="00AD5821">
        <w:trPr>
          <w:trHeight w:val="23"/>
        </w:trPr>
        <w:tc>
          <w:tcPr>
            <w:tcW w:w="3447" w:type="pct"/>
            <w:vAlign w:val="center"/>
          </w:tcPr>
          <w:p w14:paraId="45C6DF7D" w14:textId="77777777" w:rsidR="00E66AE4" w:rsidRPr="00E66AE4" w:rsidRDefault="00E66AE4" w:rsidP="00E66AE4">
            <w:pPr>
              <w:spacing w:after="200"/>
              <w:jc w:val="both"/>
              <w:rPr>
                <w:rFonts w:ascii="Times New Roman" w:eastAsia="Times New Roman" w:hAnsi="Times New Roman" w:cs="Times New Roman"/>
                <w:bCs/>
                <w:sz w:val="24"/>
                <w:szCs w:val="24"/>
                <w:lang w:eastAsia="ru-RU"/>
              </w:rPr>
            </w:pPr>
            <w:r w:rsidRPr="00E66AE4">
              <w:rPr>
                <w:rFonts w:ascii="Times New Roman" w:eastAsia="Times New Roman" w:hAnsi="Times New Roman" w:cs="Times New Roman"/>
                <w:bCs/>
                <w:sz w:val="24"/>
                <w:szCs w:val="24"/>
                <w:lang w:eastAsia="ru-RU"/>
              </w:rPr>
              <w:t xml:space="preserve">теоретические </w:t>
            </w:r>
          </w:p>
        </w:tc>
        <w:tc>
          <w:tcPr>
            <w:tcW w:w="612" w:type="pct"/>
            <w:vAlign w:val="center"/>
          </w:tcPr>
          <w:p w14:paraId="79789BB1" w14:textId="77777777" w:rsidR="00E66AE4" w:rsidRPr="00E66AE4" w:rsidRDefault="00E66AE4" w:rsidP="00E66AE4">
            <w:pPr>
              <w:spacing w:after="200"/>
              <w:jc w:val="center"/>
              <w:rPr>
                <w:rFonts w:ascii="Times New Roman" w:eastAsia="Times New Roman" w:hAnsi="Times New Roman" w:cs="Times New Roman"/>
                <w:bCs/>
                <w:sz w:val="24"/>
                <w:szCs w:val="24"/>
                <w:lang w:eastAsia="ru-RU"/>
              </w:rPr>
            </w:pPr>
            <w:r w:rsidRPr="00E66AE4">
              <w:rPr>
                <w:rFonts w:ascii="Times New Roman" w:eastAsia="Times New Roman" w:hAnsi="Times New Roman" w:cs="Times New Roman"/>
                <w:bCs/>
                <w:sz w:val="24"/>
                <w:szCs w:val="24"/>
                <w:lang w:eastAsia="ru-RU"/>
              </w:rPr>
              <w:t>34</w:t>
            </w:r>
          </w:p>
        </w:tc>
        <w:tc>
          <w:tcPr>
            <w:tcW w:w="941" w:type="pct"/>
            <w:vAlign w:val="center"/>
          </w:tcPr>
          <w:p w14:paraId="22F9DAFA" w14:textId="77777777" w:rsidR="00E66AE4" w:rsidRPr="00E66AE4" w:rsidRDefault="00E66AE4" w:rsidP="00E66AE4">
            <w:pPr>
              <w:spacing w:after="200"/>
              <w:jc w:val="center"/>
              <w:rPr>
                <w:rFonts w:ascii="Times New Roman" w:eastAsia="Times New Roman" w:hAnsi="Times New Roman" w:cs="Times New Roman"/>
                <w:bCs/>
                <w:sz w:val="24"/>
                <w:szCs w:val="24"/>
                <w:lang w:eastAsia="ru-RU"/>
              </w:rPr>
            </w:pPr>
          </w:p>
        </w:tc>
      </w:tr>
      <w:tr w:rsidR="00E66AE4" w:rsidRPr="00E66AE4" w14:paraId="3B48791A" w14:textId="77777777" w:rsidTr="00AD5821">
        <w:trPr>
          <w:trHeight w:val="23"/>
        </w:trPr>
        <w:tc>
          <w:tcPr>
            <w:tcW w:w="3447" w:type="pct"/>
            <w:vAlign w:val="center"/>
          </w:tcPr>
          <w:p w14:paraId="00F09E2E" w14:textId="77777777" w:rsidR="00E66AE4" w:rsidRPr="00E66AE4" w:rsidRDefault="00E66AE4" w:rsidP="00E66AE4">
            <w:pPr>
              <w:spacing w:after="200"/>
              <w:jc w:val="both"/>
              <w:rPr>
                <w:rFonts w:ascii="Times New Roman" w:eastAsia="Times New Roman" w:hAnsi="Times New Roman" w:cs="Times New Roman"/>
                <w:bCs/>
                <w:sz w:val="24"/>
                <w:szCs w:val="24"/>
                <w:lang w:eastAsia="ru-RU"/>
              </w:rPr>
            </w:pPr>
            <w:r w:rsidRPr="00E66AE4">
              <w:rPr>
                <w:rFonts w:ascii="Times New Roman" w:eastAsia="Times New Roman" w:hAnsi="Times New Roman" w:cs="Times New Roman"/>
                <w:bCs/>
                <w:sz w:val="24"/>
                <w:szCs w:val="24"/>
                <w:lang w:eastAsia="ru-RU"/>
              </w:rPr>
              <w:t>практические</w:t>
            </w:r>
          </w:p>
        </w:tc>
        <w:tc>
          <w:tcPr>
            <w:tcW w:w="612" w:type="pct"/>
            <w:vAlign w:val="center"/>
          </w:tcPr>
          <w:p w14:paraId="29F10DEC" w14:textId="77777777" w:rsidR="00E66AE4" w:rsidRPr="00E66AE4" w:rsidRDefault="00E66AE4" w:rsidP="00E66AE4">
            <w:pPr>
              <w:spacing w:after="200"/>
              <w:jc w:val="center"/>
              <w:rPr>
                <w:rFonts w:ascii="Times New Roman" w:eastAsia="Times New Roman" w:hAnsi="Times New Roman" w:cs="Times New Roman"/>
                <w:bCs/>
                <w:sz w:val="24"/>
                <w:szCs w:val="24"/>
                <w:lang w:eastAsia="ru-RU"/>
              </w:rPr>
            </w:pPr>
            <w:r w:rsidRPr="00E66AE4">
              <w:rPr>
                <w:rFonts w:ascii="Times New Roman" w:eastAsia="Times New Roman" w:hAnsi="Times New Roman" w:cs="Times New Roman"/>
                <w:bCs/>
                <w:sz w:val="24"/>
                <w:szCs w:val="24"/>
                <w:lang w:eastAsia="ru-RU"/>
              </w:rPr>
              <w:t>22</w:t>
            </w:r>
          </w:p>
        </w:tc>
        <w:tc>
          <w:tcPr>
            <w:tcW w:w="941" w:type="pct"/>
            <w:vAlign w:val="center"/>
          </w:tcPr>
          <w:p w14:paraId="1FAFEDF4" w14:textId="77777777" w:rsidR="00E66AE4" w:rsidRPr="00E66AE4" w:rsidRDefault="00E66AE4" w:rsidP="00E66AE4">
            <w:pPr>
              <w:spacing w:after="200"/>
              <w:jc w:val="center"/>
              <w:rPr>
                <w:rFonts w:ascii="Times New Roman" w:eastAsia="Times New Roman" w:hAnsi="Times New Roman" w:cs="Times New Roman"/>
                <w:bCs/>
                <w:sz w:val="24"/>
                <w:szCs w:val="24"/>
                <w:lang w:eastAsia="ru-RU"/>
              </w:rPr>
            </w:pPr>
            <w:r w:rsidRPr="00E66AE4">
              <w:rPr>
                <w:rFonts w:ascii="Times New Roman" w:eastAsia="Times New Roman" w:hAnsi="Times New Roman" w:cs="Times New Roman"/>
                <w:bCs/>
                <w:sz w:val="24"/>
                <w:szCs w:val="24"/>
                <w:lang w:eastAsia="ru-RU"/>
              </w:rPr>
              <w:t>22</w:t>
            </w:r>
          </w:p>
        </w:tc>
      </w:tr>
      <w:tr w:rsidR="00E66AE4" w:rsidRPr="00E66AE4" w14:paraId="1B266991" w14:textId="77777777" w:rsidTr="00AD5821">
        <w:trPr>
          <w:trHeight w:val="23"/>
        </w:trPr>
        <w:tc>
          <w:tcPr>
            <w:tcW w:w="3447" w:type="pct"/>
            <w:vAlign w:val="center"/>
          </w:tcPr>
          <w:p w14:paraId="665AB944" w14:textId="77777777" w:rsidR="00E66AE4" w:rsidRPr="00E66AE4" w:rsidRDefault="00E66AE4" w:rsidP="00E66AE4">
            <w:pPr>
              <w:spacing w:after="200"/>
              <w:jc w:val="both"/>
              <w:rPr>
                <w:rFonts w:ascii="Times New Roman" w:eastAsia="Times New Roman" w:hAnsi="Times New Roman" w:cs="Times New Roman"/>
                <w:bCs/>
                <w:sz w:val="24"/>
                <w:szCs w:val="24"/>
                <w:lang w:eastAsia="ru-RU"/>
              </w:rPr>
            </w:pPr>
            <w:r w:rsidRPr="00E66AE4">
              <w:rPr>
                <w:rFonts w:ascii="Times New Roman" w:eastAsia="Times New Roman" w:hAnsi="Times New Roman" w:cs="Times New Roman"/>
                <w:bCs/>
                <w:sz w:val="24"/>
                <w:szCs w:val="24"/>
                <w:lang w:eastAsia="ru-RU"/>
              </w:rPr>
              <w:t>Самостоятельная работа</w:t>
            </w:r>
          </w:p>
        </w:tc>
        <w:tc>
          <w:tcPr>
            <w:tcW w:w="612" w:type="pct"/>
            <w:vAlign w:val="center"/>
          </w:tcPr>
          <w:p w14:paraId="41824D8E" w14:textId="77777777" w:rsidR="00E66AE4" w:rsidRPr="00E66AE4" w:rsidRDefault="00E66AE4" w:rsidP="00E66AE4">
            <w:pPr>
              <w:spacing w:after="200"/>
              <w:jc w:val="center"/>
              <w:rPr>
                <w:rFonts w:ascii="Times New Roman" w:eastAsia="Times New Roman" w:hAnsi="Times New Roman" w:cs="Times New Roman"/>
                <w:bCs/>
                <w:sz w:val="24"/>
                <w:szCs w:val="24"/>
                <w:lang w:eastAsia="ru-RU"/>
              </w:rPr>
            </w:pPr>
            <w:r w:rsidRPr="00E66AE4">
              <w:rPr>
                <w:rFonts w:ascii="Times New Roman" w:eastAsia="Times New Roman" w:hAnsi="Times New Roman" w:cs="Times New Roman"/>
                <w:bCs/>
                <w:sz w:val="24"/>
                <w:szCs w:val="24"/>
                <w:lang w:eastAsia="ru-RU"/>
              </w:rPr>
              <w:t>2</w:t>
            </w:r>
          </w:p>
        </w:tc>
        <w:tc>
          <w:tcPr>
            <w:tcW w:w="941" w:type="pct"/>
            <w:vAlign w:val="center"/>
          </w:tcPr>
          <w:p w14:paraId="3EE610FC" w14:textId="77777777" w:rsidR="00E66AE4" w:rsidRPr="00E66AE4" w:rsidRDefault="00E66AE4" w:rsidP="00E66AE4">
            <w:pPr>
              <w:spacing w:after="200"/>
              <w:jc w:val="center"/>
              <w:rPr>
                <w:rFonts w:ascii="Times New Roman" w:eastAsia="Times New Roman" w:hAnsi="Times New Roman" w:cs="Times New Roman"/>
                <w:bCs/>
                <w:sz w:val="24"/>
                <w:szCs w:val="24"/>
                <w:lang w:eastAsia="ru-RU"/>
              </w:rPr>
            </w:pPr>
            <w:r w:rsidRPr="00E66AE4">
              <w:rPr>
                <w:rFonts w:ascii="Times New Roman" w:eastAsia="Times New Roman" w:hAnsi="Times New Roman" w:cs="Times New Roman"/>
                <w:bCs/>
                <w:sz w:val="24"/>
                <w:szCs w:val="24"/>
                <w:lang w:eastAsia="ru-RU"/>
              </w:rPr>
              <w:t>-</w:t>
            </w:r>
          </w:p>
        </w:tc>
      </w:tr>
      <w:tr w:rsidR="00E66AE4" w:rsidRPr="00E66AE4" w14:paraId="148B89B5" w14:textId="77777777" w:rsidTr="00AD5821">
        <w:trPr>
          <w:trHeight w:val="23"/>
        </w:trPr>
        <w:tc>
          <w:tcPr>
            <w:tcW w:w="3447" w:type="pct"/>
            <w:vAlign w:val="center"/>
          </w:tcPr>
          <w:p w14:paraId="2BACA73C" w14:textId="77777777" w:rsidR="00E66AE4" w:rsidRPr="00E66AE4" w:rsidRDefault="00E66AE4" w:rsidP="00E66AE4">
            <w:pPr>
              <w:spacing w:after="200"/>
              <w:jc w:val="both"/>
              <w:rPr>
                <w:rFonts w:ascii="Times New Roman" w:eastAsia="Times New Roman" w:hAnsi="Times New Roman" w:cs="Times New Roman"/>
                <w:bCs/>
                <w:sz w:val="24"/>
                <w:szCs w:val="24"/>
                <w:lang w:eastAsia="ru-RU"/>
              </w:rPr>
            </w:pPr>
            <w:r w:rsidRPr="00E66AE4">
              <w:rPr>
                <w:rFonts w:ascii="Times New Roman" w:eastAsia="Times New Roman" w:hAnsi="Times New Roman" w:cs="Times New Roman"/>
                <w:bCs/>
                <w:sz w:val="24"/>
                <w:szCs w:val="24"/>
                <w:lang w:eastAsia="ru-RU"/>
              </w:rPr>
              <w:t xml:space="preserve">Промежуточная аттестация в </w:t>
            </w:r>
            <w:r w:rsidRPr="00E66AE4">
              <w:rPr>
                <w:rFonts w:ascii="Times New Roman" w:eastAsia="Times New Roman" w:hAnsi="Times New Roman" w:cs="Times New Roman"/>
                <w:bCs/>
                <w:iCs/>
                <w:sz w:val="24"/>
                <w:szCs w:val="24"/>
                <w:lang w:eastAsia="ru-RU"/>
              </w:rPr>
              <w:t>форме дифф.зачета</w:t>
            </w:r>
            <w:r w:rsidRPr="00E66AE4">
              <w:rPr>
                <w:rFonts w:ascii="Times New Roman" w:eastAsia="Times New Roman" w:hAnsi="Times New Roman" w:cs="Times New Roman"/>
                <w:bCs/>
                <w:i/>
                <w:iCs/>
                <w:sz w:val="24"/>
                <w:szCs w:val="24"/>
                <w:lang w:eastAsia="ru-RU"/>
              </w:rPr>
              <w:t xml:space="preserve"> </w:t>
            </w:r>
          </w:p>
        </w:tc>
        <w:tc>
          <w:tcPr>
            <w:tcW w:w="612" w:type="pct"/>
            <w:vAlign w:val="center"/>
          </w:tcPr>
          <w:p w14:paraId="19986E2F" w14:textId="77777777" w:rsidR="00E66AE4" w:rsidRPr="00E66AE4" w:rsidRDefault="00E66AE4" w:rsidP="00E66AE4">
            <w:pPr>
              <w:spacing w:after="200"/>
              <w:jc w:val="center"/>
              <w:rPr>
                <w:rFonts w:ascii="Times New Roman" w:eastAsia="Times New Roman" w:hAnsi="Times New Roman" w:cs="Times New Roman"/>
                <w:bCs/>
                <w:sz w:val="24"/>
                <w:szCs w:val="24"/>
                <w:lang w:eastAsia="ru-RU"/>
              </w:rPr>
            </w:pPr>
            <w:r w:rsidRPr="00E66AE4">
              <w:rPr>
                <w:rFonts w:ascii="Times New Roman" w:eastAsia="Times New Roman" w:hAnsi="Times New Roman" w:cs="Times New Roman"/>
                <w:bCs/>
                <w:sz w:val="24"/>
                <w:szCs w:val="24"/>
                <w:lang w:eastAsia="ru-RU"/>
              </w:rPr>
              <w:t>2</w:t>
            </w:r>
          </w:p>
        </w:tc>
        <w:tc>
          <w:tcPr>
            <w:tcW w:w="941" w:type="pct"/>
            <w:vAlign w:val="center"/>
          </w:tcPr>
          <w:p w14:paraId="07C7BC32" w14:textId="77777777" w:rsidR="00E66AE4" w:rsidRPr="00E66AE4" w:rsidRDefault="00E66AE4" w:rsidP="00E66AE4">
            <w:pPr>
              <w:spacing w:after="200"/>
              <w:jc w:val="center"/>
              <w:rPr>
                <w:rFonts w:ascii="Times New Roman" w:eastAsia="Times New Roman" w:hAnsi="Times New Roman" w:cs="Times New Roman"/>
                <w:bCs/>
                <w:sz w:val="24"/>
                <w:szCs w:val="24"/>
                <w:lang w:eastAsia="ru-RU"/>
              </w:rPr>
            </w:pPr>
            <w:r w:rsidRPr="00E66AE4">
              <w:rPr>
                <w:rFonts w:ascii="Times New Roman" w:eastAsia="Times New Roman" w:hAnsi="Times New Roman" w:cs="Times New Roman"/>
                <w:bCs/>
                <w:sz w:val="24"/>
                <w:szCs w:val="24"/>
                <w:lang w:eastAsia="ru-RU"/>
              </w:rPr>
              <w:t>-</w:t>
            </w:r>
          </w:p>
        </w:tc>
      </w:tr>
      <w:tr w:rsidR="00E66AE4" w:rsidRPr="00E66AE4" w14:paraId="176A5000" w14:textId="77777777" w:rsidTr="00AD5821">
        <w:trPr>
          <w:trHeight w:val="23"/>
        </w:trPr>
        <w:tc>
          <w:tcPr>
            <w:tcW w:w="3447" w:type="pct"/>
            <w:vAlign w:val="center"/>
          </w:tcPr>
          <w:p w14:paraId="482E996E" w14:textId="77777777" w:rsidR="00E66AE4" w:rsidRPr="00E66AE4" w:rsidRDefault="00E66AE4" w:rsidP="00E66AE4">
            <w:pPr>
              <w:spacing w:after="200"/>
              <w:jc w:val="both"/>
              <w:rPr>
                <w:rFonts w:ascii="Times New Roman" w:eastAsia="Times New Roman" w:hAnsi="Times New Roman" w:cs="Times New Roman"/>
                <w:bCs/>
                <w:sz w:val="24"/>
                <w:szCs w:val="24"/>
                <w:lang w:eastAsia="ru-RU"/>
              </w:rPr>
            </w:pPr>
            <w:r w:rsidRPr="00E66AE4">
              <w:rPr>
                <w:rFonts w:ascii="Times New Roman" w:eastAsia="Times New Roman" w:hAnsi="Times New Roman" w:cs="Times New Roman"/>
                <w:bCs/>
                <w:sz w:val="24"/>
                <w:szCs w:val="24"/>
                <w:lang w:eastAsia="ru-RU"/>
              </w:rPr>
              <w:t>Всего</w:t>
            </w:r>
          </w:p>
        </w:tc>
        <w:tc>
          <w:tcPr>
            <w:tcW w:w="612" w:type="pct"/>
            <w:vAlign w:val="center"/>
          </w:tcPr>
          <w:p w14:paraId="3EC0DF09" w14:textId="77777777" w:rsidR="00E66AE4" w:rsidRPr="00E66AE4" w:rsidRDefault="00E66AE4" w:rsidP="00E66AE4">
            <w:pPr>
              <w:spacing w:after="200"/>
              <w:jc w:val="center"/>
              <w:rPr>
                <w:rFonts w:ascii="Times New Roman" w:eastAsia="Times New Roman" w:hAnsi="Times New Roman" w:cs="Times New Roman"/>
                <w:b/>
                <w:sz w:val="24"/>
                <w:szCs w:val="24"/>
                <w:lang w:eastAsia="ru-RU"/>
              </w:rPr>
            </w:pPr>
            <w:r w:rsidRPr="00E66AE4">
              <w:rPr>
                <w:rFonts w:ascii="Times New Roman" w:eastAsia="Times New Roman" w:hAnsi="Times New Roman" w:cs="Times New Roman"/>
                <w:b/>
                <w:sz w:val="24"/>
                <w:szCs w:val="24"/>
                <w:lang w:eastAsia="ru-RU"/>
              </w:rPr>
              <w:t>60</w:t>
            </w:r>
          </w:p>
        </w:tc>
        <w:tc>
          <w:tcPr>
            <w:tcW w:w="941" w:type="pct"/>
            <w:vAlign w:val="center"/>
          </w:tcPr>
          <w:p w14:paraId="08394074" w14:textId="77777777" w:rsidR="00E66AE4" w:rsidRPr="00E66AE4" w:rsidRDefault="00E66AE4" w:rsidP="00E66AE4">
            <w:pPr>
              <w:spacing w:after="200"/>
              <w:jc w:val="center"/>
              <w:rPr>
                <w:rFonts w:ascii="Times New Roman" w:eastAsia="Times New Roman" w:hAnsi="Times New Roman" w:cs="Times New Roman"/>
                <w:b/>
                <w:sz w:val="24"/>
                <w:szCs w:val="24"/>
                <w:lang w:val="en-US" w:eastAsia="ru-RU"/>
              </w:rPr>
            </w:pPr>
            <w:r w:rsidRPr="00E66AE4">
              <w:rPr>
                <w:rFonts w:ascii="Times New Roman" w:eastAsia="Times New Roman" w:hAnsi="Times New Roman" w:cs="Times New Roman"/>
                <w:b/>
                <w:sz w:val="24"/>
                <w:szCs w:val="24"/>
                <w:lang w:val="en-US" w:eastAsia="ru-RU"/>
              </w:rPr>
              <w:t>22</w:t>
            </w:r>
          </w:p>
        </w:tc>
      </w:tr>
    </w:tbl>
    <w:p w14:paraId="648BC9C5" w14:textId="77777777" w:rsidR="00E66AE4" w:rsidRPr="00E66AE4" w:rsidRDefault="00E66AE4" w:rsidP="00E66AE4">
      <w:pPr>
        <w:spacing w:after="120" w:line="276" w:lineRule="auto"/>
        <w:outlineLvl w:val="1"/>
        <w:rPr>
          <w:rFonts w:ascii="Times New Roman" w:eastAsia="Times New Roman" w:hAnsi="Times New Roman" w:cs="Times New Roman"/>
          <w:b/>
          <w:bCs/>
          <w:sz w:val="24"/>
          <w:szCs w:val="24"/>
          <w:lang w:eastAsia="ru-RU"/>
        </w:rPr>
        <w:sectPr w:rsidR="00E66AE4" w:rsidRPr="00E66AE4" w:rsidSect="00AD5821">
          <w:headerReference w:type="even" r:id="rId102"/>
          <w:pgSz w:w="11906" w:h="16838"/>
          <w:pgMar w:top="1134" w:right="849" w:bottom="1134" w:left="1701" w:header="709" w:footer="709" w:gutter="0"/>
          <w:cols w:space="708"/>
          <w:docGrid w:linePitch="360"/>
        </w:sectPr>
      </w:pPr>
    </w:p>
    <w:p w14:paraId="61C86621" w14:textId="77777777" w:rsidR="00E66AE4" w:rsidRPr="00E66AE4" w:rsidRDefault="00E66AE4" w:rsidP="00E66AE4">
      <w:pPr>
        <w:spacing w:after="200" w:line="276" w:lineRule="auto"/>
        <w:rPr>
          <w:rFonts w:ascii="Times New Roman" w:eastAsia="Times New Roman" w:hAnsi="Times New Roman" w:cs="Times New Roman"/>
          <w:b/>
          <w:bCs/>
          <w:lang w:eastAsia="ru-RU"/>
        </w:rPr>
      </w:pPr>
      <w:r w:rsidRPr="00E66AE4">
        <w:rPr>
          <w:rFonts w:ascii="Times New Roman" w:eastAsia="Times New Roman" w:hAnsi="Times New Roman" w:cs="Times New Roman"/>
          <w:b/>
          <w:lang w:eastAsia="ru-RU"/>
        </w:rPr>
        <w:lastRenderedPageBreak/>
        <w:t xml:space="preserve">2.2. Тематический план и содержание учебной дисциплины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3"/>
        <w:gridCol w:w="9037"/>
        <w:gridCol w:w="1972"/>
        <w:gridCol w:w="1830"/>
      </w:tblGrid>
      <w:tr w:rsidR="00E66AE4" w:rsidRPr="00E66AE4" w14:paraId="357D4C23" w14:textId="77777777" w:rsidTr="00AD5821">
        <w:trPr>
          <w:trHeight w:val="20"/>
        </w:trPr>
        <w:tc>
          <w:tcPr>
            <w:tcW w:w="755" w:type="pct"/>
            <w:vAlign w:val="center"/>
          </w:tcPr>
          <w:p w14:paraId="6002D87A" w14:textId="77777777" w:rsidR="00E66AE4" w:rsidRPr="00E66AE4" w:rsidRDefault="00E66AE4" w:rsidP="00E66AE4">
            <w:pPr>
              <w:suppressAutoHyphens/>
              <w:jc w:val="center"/>
              <w:rPr>
                <w:rFonts w:ascii="Times New Roman" w:eastAsia="Calibri" w:hAnsi="Times New Roman" w:cs="Times New Roman"/>
                <w:b/>
                <w:bCs/>
                <w:sz w:val="20"/>
                <w:szCs w:val="20"/>
              </w:rPr>
            </w:pPr>
            <w:r w:rsidRPr="00E66AE4">
              <w:rPr>
                <w:rFonts w:ascii="Times New Roman" w:eastAsia="Calibri" w:hAnsi="Times New Roman" w:cs="Times New Roman"/>
                <w:b/>
                <w:bCs/>
                <w:sz w:val="20"/>
                <w:szCs w:val="20"/>
              </w:rPr>
              <w:t>Наименование разделов и тем</w:t>
            </w:r>
          </w:p>
        </w:tc>
        <w:tc>
          <w:tcPr>
            <w:tcW w:w="2988" w:type="pct"/>
            <w:vAlign w:val="center"/>
          </w:tcPr>
          <w:p w14:paraId="6837AE03" w14:textId="77777777" w:rsidR="00E66AE4" w:rsidRPr="00E66AE4" w:rsidRDefault="00E66AE4" w:rsidP="00E66AE4">
            <w:pPr>
              <w:suppressAutoHyphens/>
              <w:jc w:val="center"/>
              <w:rPr>
                <w:rFonts w:ascii="Times New Roman" w:eastAsia="Calibri" w:hAnsi="Times New Roman" w:cs="Times New Roman"/>
                <w:b/>
                <w:bCs/>
                <w:sz w:val="20"/>
                <w:szCs w:val="20"/>
              </w:rPr>
            </w:pPr>
            <w:r w:rsidRPr="00E66AE4">
              <w:rPr>
                <w:rFonts w:ascii="Times New Roman" w:eastAsia="Calibri" w:hAnsi="Times New Roman" w:cs="Times New Roman"/>
                <w:b/>
                <w:bCs/>
                <w:sz w:val="20"/>
                <w:szCs w:val="20"/>
              </w:rPr>
              <w:t>Содержание учебного материала и формы организации деятельности обучающихся</w:t>
            </w:r>
          </w:p>
        </w:tc>
        <w:tc>
          <w:tcPr>
            <w:tcW w:w="652" w:type="pct"/>
            <w:vAlign w:val="center"/>
          </w:tcPr>
          <w:p w14:paraId="3B1BA64C" w14:textId="77777777" w:rsidR="00E66AE4" w:rsidRPr="00E66AE4" w:rsidRDefault="00E66AE4" w:rsidP="00E66AE4">
            <w:pPr>
              <w:suppressAutoHyphens/>
              <w:jc w:val="center"/>
              <w:rPr>
                <w:rFonts w:ascii="Times New Roman" w:eastAsia="Calibri" w:hAnsi="Times New Roman" w:cs="Times New Roman"/>
                <w:b/>
                <w:bCs/>
                <w:sz w:val="20"/>
                <w:szCs w:val="20"/>
              </w:rPr>
            </w:pPr>
            <w:r w:rsidRPr="00E66AE4">
              <w:rPr>
                <w:rFonts w:ascii="Times New Roman" w:eastAsia="Calibri" w:hAnsi="Times New Roman" w:cs="Times New Roman"/>
                <w:b/>
                <w:bCs/>
                <w:sz w:val="20"/>
                <w:szCs w:val="20"/>
              </w:rPr>
              <w:t>Объем, акад. ч / в том числе в форме практической подготовки, акад. ч</w:t>
            </w:r>
          </w:p>
        </w:tc>
        <w:tc>
          <w:tcPr>
            <w:tcW w:w="605" w:type="pct"/>
            <w:vAlign w:val="center"/>
          </w:tcPr>
          <w:p w14:paraId="2EC77918" w14:textId="77777777" w:rsidR="00E66AE4" w:rsidRPr="00E66AE4" w:rsidRDefault="00E66AE4" w:rsidP="00E66AE4">
            <w:pPr>
              <w:suppressAutoHyphens/>
              <w:jc w:val="center"/>
              <w:rPr>
                <w:rFonts w:ascii="Times New Roman" w:eastAsia="Calibri" w:hAnsi="Times New Roman" w:cs="Times New Roman"/>
                <w:b/>
                <w:bCs/>
                <w:sz w:val="20"/>
                <w:szCs w:val="20"/>
              </w:rPr>
            </w:pPr>
            <w:r w:rsidRPr="00E66AE4">
              <w:rPr>
                <w:rFonts w:ascii="Times New Roman" w:eastAsia="Calibri" w:hAnsi="Times New Roman" w:cs="Times New Roman"/>
                <w:b/>
                <w:bCs/>
                <w:sz w:val="20"/>
                <w:szCs w:val="20"/>
              </w:rPr>
              <w:t>Коды компетенций и личностных результатов, формированию которых способствует элемент программы</w:t>
            </w:r>
          </w:p>
        </w:tc>
      </w:tr>
      <w:tr w:rsidR="00E66AE4" w:rsidRPr="00E66AE4" w14:paraId="2A8030A3" w14:textId="77777777" w:rsidTr="00AD5821">
        <w:trPr>
          <w:trHeight w:val="20"/>
        </w:trPr>
        <w:tc>
          <w:tcPr>
            <w:tcW w:w="755" w:type="pct"/>
          </w:tcPr>
          <w:p w14:paraId="22DE99F5" w14:textId="77777777" w:rsidR="00E66AE4" w:rsidRPr="00E66AE4" w:rsidRDefault="00E66AE4" w:rsidP="00E66AE4">
            <w:pPr>
              <w:jc w:val="center"/>
              <w:rPr>
                <w:rFonts w:ascii="Times New Roman" w:eastAsia="Calibri" w:hAnsi="Times New Roman" w:cs="Times New Roman"/>
                <w:b/>
                <w:bCs/>
                <w:i/>
                <w:iCs/>
                <w:sz w:val="20"/>
                <w:szCs w:val="20"/>
              </w:rPr>
            </w:pPr>
            <w:r w:rsidRPr="00E66AE4">
              <w:rPr>
                <w:rFonts w:ascii="Times New Roman" w:eastAsia="Calibri" w:hAnsi="Times New Roman" w:cs="Times New Roman"/>
                <w:b/>
                <w:bCs/>
                <w:i/>
                <w:iCs/>
                <w:sz w:val="20"/>
                <w:szCs w:val="20"/>
              </w:rPr>
              <w:t>1</w:t>
            </w:r>
          </w:p>
        </w:tc>
        <w:tc>
          <w:tcPr>
            <w:tcW w:w="2988" w:type="pct"/>
          </w:tcPr>
          <w:p w14:paraId="50C50B2B" w14:textId="77777777" w:rsidR="00E66AE4" w:rsidRPr="00E66AE4" w:rsidRDefault="00E66AE4" w:rsidP="00E66AE4">
            <w:pPr>
              <w:jc w:val="center"/>
              <w:rPr>
                <w:rFonts w:ascii="Times New Roman" w:eastAsia="Calibri" w:hAnsi="Times New Roman" w:cs="Times New Roman"/>
                <w:b/>
                <w:bCs/>
                <w:i/>
                <w:iCs/>
                <w:sz w:val="20"/>
                <w:szCs w:val="20"/>
              </w:rPr>
            </w:pPr>
            <w:r w:rsidRPr="00E66AE4">
              <w:rPr>
                <w:rFonts w:ascii="Times New Roman" w:eastAsia="Calibri" w:hAnsi="Times New Roman" w:cs="Times New Roman"/>
                <w:b/>
                <w:bCs/>
                <w:i/>
                <w:iCs/>
                <w:sz w:val="20"/>
                <w:szCs w:val="20"/>
              </w:rPr>
              <w:t>2</w:t>
            </w:r>
          </w:p>
        </w:tc>
        <w:tc>
          <w:tcPr>
            <w:tcW w:w="652" w:type="pct"/>
          </w:tcPr>
          <w:p w14:paraId="324A4F2F" w14:textId="77777777" w:rsidR="00E66AE4" w:rsidRPr="00E66AE4" w:rsidRDefault="00E66AE4" w:rsidP="00E66AE4">
            <w:pPr>
              <w:jc w:val="center"/>
              <w:rPr>
                <w:rFonts w:ascii="Times New Roman" w:eastAsia="Calibri" w:hAnsi="Times New Roman" w:cs="Times New Roman"/>
                <w:b/>
                <w:bCs/>
                <w:i/>
                <w:iCs/>
                <w:sz w:val="20"/>
                <w:szCs w:val="20"/>
              </w:rPr>
            </w:pPr>
            <w:r w:rsidRPr="00E66AE4">
              <w:rPr>
                <w:rFonts w:ascii="Times New Roman" w:eastAsia="Calibri" w:hAnsi="Times New Roman" w:cs="Times New Roman"/>
                <w:b/>
                <w:bCs/>
                <w:i/>
                <w:iCs/>
                <w:sz w:val="20"/>
                <w:szCs w:val="20"/>
              </w:rPr>
              <w:t>3</w:t>
            </w:r>
          </w:p>
        </w:tc>
        <w:tc>
          <w:tcPr>
            <w:tcW w:w="605" w:type="pct"/>
          </w:tcPr>
          <w:p w14:paraId="67CC7A64" w14:textId="77777777" w:rsidR="00E66AE4" w:rsidRPr="00E66AE4" w:rsidRDefault="00E66AE4" w:rsidP="00E66AE4">
            <w:pPr>
              <w:jc w:val="center"/>
              <w:rPr>
                <w:rFonts w:ascii="Times New Roman" w:eastAsia="Calibri" w:hAnsi="Times New Roman" w:cs="Times New Roman"/>
                <w:b/>
                <w:bCs/>
                <w:i/>
                <w:iCs/>
                <w:sz w:val="20"/>
                <w:szCs w:val="20"/>
              </w:rPr>
            </w:pPr>
            <w:r w:rsidRPr="00E66AE4">
              <w:rPr>
                <w:rFonts w:ascii="Times New Roman" w:eastAsia="Calibri" w:hAnsi="Times New Roman" w:cs="Times New Roman"/>
                <w:b/>
                <w:bCs/>
                <w:i/>
                <w:iCs/>
                <w:sz w:val="20"/>
                <w:szCs w:val="20"/>
              </w:rPr>
              <w:t>4</w:t>
            </w:r>
          </w:p>
        </w:tc>
      </w:tr>
      <w:tr w:rsidR="00E66AE4" w:rsidRPr="00E66AE4" w14:paraId="72FD777F" w14:textId="77777777" w:rsidTr="00AD5821">
        <w:trPr>
          <w:trHeight w:val="212"/>
        </w:trPr>
        <w:tc>
          <w:tcPr>
            <w:tcW w:w="3743" w:type="pct"/>
            <w:gridSpan w:val="2"/>
          </w:tcPr>
          <w:p w14:paraId="12D69CAF" w14:textId="77777777" w:rsidR="00E66AE4" w:rsidRPr="00E66AE4" w:rsidRDefault="00E66AE4" w:rsidP="00E66AE4">
            <w:pPr>
              <w:rPr>
                <w:rFonts w:ascii="Times New Roman" w:eastAsia="Calibri" w:hAnsi="Times New Roman" w:cs="Times New Roman"/>
                <w:b/>
                <w:bCs/>
                <w:sz w:val="20"/>
                <w:szCs w:val="20"/>
              </w:rPr>
            </w:pPr>
            <w:r w:rsidRPr="00E66AE4">
              <w:rPr>
                <w:rFonts w:ascii="Times New Roman" w:eastAsia="Calibri" w:hAnsi="Times New Roman" w:cs="Times New Roman"/>
                <w:b/>
                <w:bCs/>
                <w:sz w:val="20"/>
                <w:szCs w:val="20"/>
              </w:rPr>
              <w:t xml:space="preserve">Раздел 1. </w:t>
            </w:r>
            <w:r w:rsidRPr="00E66AE4">
              <w:rPr>
                <w:rFonts w:ascii="Times New Roman" w:eastAsia="Calibri" w:hAnsi="Times New Roman" w:cs="Times New Roman"/>
                <w:b/>
                <w:bCs/>
                <w:sz w:val="20"/>
              </w:rPr>
              <w:t>Сущность и основные характеристики предпринимательской деятельности</w:t>
            </w:r>
          </w:p>
        </w:tc>
        <w:tc>
          <w:tcPr>
            <w:tcW w:w="652" w:type="pct"/>
          </w:tcPr>
          <w:p w14:paraId="4E459348" w14:textId="77777777" w:rsidR="00E66AE4" w:rsidRPr="00E66AE4" w:rsidRDefault="00E66AE4" w:rsidP="00E66AE4">
            <w:pPr>
              <w:jc w:val="center"/>
              <w:rPr>
                <w:rFonts w:ascii="Times New Roman" w:eastAsia="Calibri" w:hAnsi="Times New Roman" w:cs="Times New Roman"/>
                <w:b/>
                <w:bCs/>
                <w:i/>
                <w:iCs/>
                <w:sz w:val="20"/>
                <w:szCs w:val="20"/>
              </w:rPr>
            </w:pPr>
            <w:r w:rsidRPr="00E66AE4">
              <w:rPr>
                <w:rFonts w:ascii="Times New Roman" w:eastAsia="Calibri" w:hAnsi="Times New Roman" w:cs="Times New Roman"/>
                <w:b/>
                <w:bCs/>
                <w:iCs/>
                <w:sz w:val="20"/>
                <w:szCs w:val="20"/>
              </w:rPr>
              <w:t>1</w:t>
            </w:r>
            <w:r w:rsidRPr="00E66AE4">
              <w:rPr>
                <w:rFonts w:ascii="Times New Roman" w:eastAsia="Calibri" w:hAnsi="Times New Roman" w:cs="Times New Roman"/>
                <w:b/>
                <w:bCs/>
                <w:iCs/>
                <w:sz w:val="20"/>
                <w:szCs w:val="20"/>
                <w:lang w:val="en-US"/>
              </w:rPr>
              <w:t>2</w:t>
            </w:r>
            <w:r w:rsidRPr="00E66AE4">
              <w:rPr>
                <w:rFonts w:ascii="Times New Roman" w:eastAsia="Calibri" w:hAnsi="Times New Roman" w:cs="Times New Roman"/>
                <w:b/>
                <w:bCs/>
                <w:iCs/>
                <w:sz w:val="20"/>
                <w:szCs w:val="20"/>
              </w:rPr>
              <w:t>/</w:t>
            </w:r>
            <w:r w:rsidRPr="00E66AE4">
              <w:rPr>
                <w:rFonts w:ascii="Times New Roman" w:eastAsia="Calibri" w:hAnsi="Times New Roman" w:cs="Times New Roman"/>
                <w:b/>
                <w:bCs/>
                <w:iCs/>
                <w:sz w:val="20"/>
                <w:szCs w:val="20"/>
                <w:lang w:val="en-US"/>
              </w:rPr>
              <w:t>6</w:t>
            </w:r>
          </w:p>
        </w:tc>
        <w:tc>
          <w:tcPr>
            <w:tcW w:w="605" w:type="pct"/>
          </w:tcPr>
          <w:p w14:paraId="5E30035A" w14:textId="77777777" w:rsidR="00E66AE4" w:rsidRPr="00E66AE4" w:rsidRDefault="00E66AE4" w:rsidP="00E66AE4">
            <w:pPr>
              <w:jc w:val="center"/>
              <w:rPr>
                <w:rFonts w:ascii="Times New Roman" w:eastAsia="Calibri" w:hAnsi="Times New Roman" w:cs="Times New Roman"/>
                <w:b/>
                <w:bCs/>
                <w:i/>
                <w:iCs/>
                <w:sz w:val="20"/>
                <w:szCs w:val="20"/>
              </w:rPr>
            </w:pPr>
          </w:p>
        </w:tc>
      </w:tr>
      <w:tr w:rsidR="00E66AE4" w:rsidRPr="00E66AE4" w14:paraId="4442BF8D" w14:textId="77777777" w:rsidTr="00AD5821">
        <w:trPr>
          <w:trHeight w:val="20"/>
        </w:trPr>
        <w:tc>
          <w:tcPr>
            <w:tcW w:w="755" w:type="pct"/>
            <w:vMerge w:val="restart"/>
          </w:tcPr>
          <w:p w14:paraId="00DE413F" w14:textId="77777777" w:rsidR="00E66AE4" w:rsidRPr="00E66AE4" w:rsidRDefault="00E66AE4" w:rsidP="00E66AE4">
            <w:pPr>
              <w:rPr>
                <w:rFonts w:ascii="Times New Roman" w:eastAsia="Calibri" w:hAnsi="Times New Roman" w:cs="Times New Roman"/>
                <w:bCs/>
                <w:sz w:val="20"/>
              </w:rPr>
            </w:pPr>
            <w:r w:rsidRPr="00E66AE4">
              <w:rPr>
                <w:rFonts w:ascii="Times New Roman" w:eastAsia="Calibri" w:hAnsi="Times New Roman" w:cs="Times New Roman"/>
                <w:b/>
                <w:bCs/>
                <w:sz w:val="20"/>
                <w:szCs w:val="20"/>
              </w:rPr>
              <w:t xml:space="preserve">Тема 1.1. </w:t>
            </w:r>
            <w:r w:rsidRPr="00E66AE4">
              <w:rPr>
                <w:rFonts w:ascii="Times New Roman" w:eastAsia="Calibri" w:hAnsi="Times New Roman" w:cs="Times New Roman"/>
                <w:sz w:val="20"/>
              </w:rPr>
              <w:t>Общая характеристика предпринимательства</w:t>
            </w:r>
          </w:p>
          <w:p w14:paraId="6979B5F9" w14:textId="77777777" w:rsidR="00E66AE4" w:rsidRPr="00E66AE4" w:rsidRDefault="00E66AE4" w:rsidP="00E66AE4">
            <w:pPr>
              <w:rPr>
                <w:rFonts w:ascii="Times New Roman" w:eastAsia="Calibri" w:hAnsi="Times New Roman" w:cs="Times New Roman"/>
                <w:b/>
                <w:bCs/>
                <w:sz w:val="20"/>
                <w:szCs w:val="20"/>
              </w:rPr>
            </w:pPr>
          </w:p>
        </w:tc>
        <w:tc>
          <w:tcPr>
            <w:tcW w:w="2988" w:type="pct"/>
          </w:tcPr>
          <w:p w14:paraId="7D46F21D" w14:textId="77777777" w:rsidR="00E66AE4" w:rsidRPr="00E66AE4" w:rsidRDefault="00E66AE4" w:rsidP="00E66AE4">
            <w:pPr>
              <w:rPr>
                <w:rFonts w:ascii="Times New Roman" w:eastAsia="Calibri" w:hAnsi="Times New Roman" w:cs="Times New Roman"/>
                <w:b/>
                <w:bCs/>
                <w:i/>
                <w:sz w:val="20"/>
                <w:szCs w:val="20"/>
              </w:rPr>
            </w:pPr>
            <w:r w:rsidRPr="00E66AE4">
              <w:rPr>
                <w:rFonts w:ascii="Times New Roman" w:eastAsia="Calibri" w:hAnsi="Times New Roman" w:cs="Times New Roman"/>
                <w:b/>
                <w:bCs/>
                <w:sz w:val="20"/>
                <w:szCs w:val="20"/>
              </w:rPr>
              <w:t>Содержание учебного материала</w:t>
            </w:r>
          </w:p>
        </w:tc>
        <w:tc>
          <w:tcPr>
            <w:tcW w:w="652" w:type="pct"/>
            <w:vAlign w:val="center"/>
          </w:tcPr>
          <w:p w14:paraId="25C333FB" w14:textId="77777777" w:rsidR="00E66AE4" w:rsidRPr="00E66AE4" w:rsidRDefault="00E66AE4" w:rsidP="00E66AE4">
            <w:pPr>
              <w:suppressAutoHyphens/>
              <w:jc w:val="center"/>
              <w:rPr>
                <w:rFonts w:ascii="Times New Roman" w:eastAsia="Calibri" w:hAnsi="Times New Roman" w:cs="Times New Roman"/>
                <w:b/>
                <w:bCs/>
                <w:iCs/>
                <w:sz w:val="20"/>
                <w:szCs w:val="20"/>
                <w:lang w:val="en-US"/>
              </w:rPr>
            </w:pPr>
          </w:p>
        </w:tc>
        <w:tc>
          <w:tcPr>
            <w:tcW w:w="605" w:type="pct"/>
            <w:vMerge w:val="restart"/>
          </w:tcPr>
          <w:p w14:paraId="4CADD7F5" w14:textId="77777777" w:rsidR="00E66AE4" w:rsidRPr="00E66AE4" w:rsidRDefault="00E66AE4" w:rsidP="00E66AE4">
            <w:pPr>
              <w:rPr>
                <w:rFonts w:ascii="Times New Roman" w:eastAsia="Calibri" w:hAnsi="Times New Roman" w:cs="Times New Roman"/>
                <w:bCs/>
                <w:sz w:val="20"/>
              </w:rPr>
            </w:pPr>
            <w:r w:rsidRPr="00E66AE4">
              <w:rPr>
                <w:rFonts w:ascii="Times New Roman" w:eastAsia="Calibri" w:hAnsi="Times New Roman" w:cs="Times New Roman"/>
                <w:bCs/>
                <w:sz w:val="20"/>
              </w:rPr>
              <w:t>ОК 1, ОК 3, ОК 4, ОК 5, ОК 6, ОК 9</w:t>
            </w:r>
          </w:p>
        </w:tc>
      </w:tr>
      <w:tr w:rsidR="00E66AE4" w:rsidRPr="00E66AE4" w14:paraId="0B26685F" w14:textId="77777777" w:rsidTr="00AD5821">
        <w:trPr>
          <w:trHeight w:val="20"/>
        </w:trPr>
        <w:tc>
          <w:tcPr>
            <w:tcW w:w="755" w:type="pct"/>
            <w:vMerge/>
          </w:tcPr>
          <w:p w14:paraId="4FBB4D21" w14:textId="77777777" w:rsidR="00E66AE4" w:rsidRPr="00E66AE4" w:rsidRDefault="00E66AE4" w:rsidP="00E66AE4">
            <w:pPr>
              <w:rPr>
                <w:rFonts w:ascii="Times New Roman" w:eastAsia="Calibri" w:hAnsi="Times New Roman" w:cs="Times New Roman"/>
                <w:b/>
                <w:bCs/>
                <w:i/>
                <w:sz w:val="20"/>
                <w:szCs w:val="20"/>
              </w:rPr>
            </w:pPr>
          </w:p>
        </w:tc>
        <w:tc>
          <w:tcPr>
            <w:tcW w:w="2988" w:type="pct"/>
          </w:tcPr>
          <w:p w14:paraId="5F8ABAB6" w14:textId="77777777" w:rsidR="00E66AE4" w:rsidRPr="00E66AE4" w:rsidRDefault="00E66AE4" w:rsidP="00E66AE4">
            <w:pPr>
              <w:jc w:val="both"/>
              <w:rPr>
                <w:rFonts w:ascii="Times New Roman" w:eastAsia="Calibri" w:hAnsi="Times New Roman" w:cs="Times New Roman"/>
                <w:b/>
                <w:bCs/>
                <w:sz w:val="20"/>
                <w:szCs w:val="20"/>
              </w:rPr>
            </w:pPr>
            <w:r w:rsidRPr="00E66AE4">
              <w:rPr>
                <w:rFonts w:ascii="Times New Roman" w:eastAsia="Calibri" w:hAnsi="Times New Roman" w:cs="Times New Roman"/>
                <w:b/>
                <w:bCs/>
                <w:sz w:val="20"/>
                <w:szCs w:val="20"/>
              </w:rPr>
              <w:t xml:space="preserve">1. </w:t>
            </w:r>
            <w:r w:rsidRPr="00E66AE4">
              <w:rPr>
                <w:rFonts w:ascii="Times New Roman" w:eastAsia="Calibri" w:hAnsi="Times New Roman" w:cs="Times New Roman"/>
                <w:bCs/>
                <w:sz w:val="20"/>
                <w:szCs w:val="20"/>
              </w:rPr>
              <w:t>Сущность предпринимательства. Функции и факторы предпринимательства. Классификация предпринимательской деятельности. Виды предпринимательства. Роль предпринимательства.</w:t>
            </w:r>
          </w:p>
        </w:tc>
        <w:tc>
          <w:tcPr>
            <w:tcW w:w="652" w:type="pct"/>
            <w:vAlign w:val="center"/>
          </w:tcPr>
          <w:p w14:paraId="6829BC25" w14:textId="77777777" w:rsidR="00E66AE4" w:rsidRPr="00E66AE4" w:rsidRDefault="00E66AE4" w:rsidP="00E66AE4">
            <w:pPr>
              <w:suppressAutoHyphens/>
              <w:jc w:val="center"/>
              <w:rPr>
                <w:rFonts w:ascii="Times New Roman" w:eastAsia="Calibri" w:hAnsi="Times New Roman" w:cs="Times New Roman"/>
                <w:b/>
                <w:sz w:val="20"/>
                <w:szCs w:val="20"/>
                <w:lang w:val="en-US"/>
              </w:rPr>
            </w:pPr>
            <w:r w:rsidRPr="00E66AE4">
              <w:rPr>
                <w:rFonts w:ascii="Times New Roman" w:eastAsia="Calibri" w:hAnsi="Times New Roman" w:cs="Times New Roman"/>
                <w:b/>
                <w:sz w:val="20"/>
                <w:szCs w:val="20"/>
                <w:lang w:val="en-US"/>
              </w:rPr>
              <w:t>2</w:t>
            </w:r>
          </w:p>
        </w:tc>
        <w:tc>
          <w:tcPr>
            <w:tcW w:w="605" w:type="pct"/>
            <w:vMerge/>
          </w:tcPr>
          <w:p w14:paraId="2423C417" w14:textId="77777777" w:rsidR="00E66AE4" w:rsidRPr="00E66AE4" w:rsidRDefault="00E66AE4" w:rsidP="00E66AE4">
            <w:pPr>
              <w:rPr>
                <w:rFonts w:ascii="Times New Roman" w:eastAsia="Calibri" w:hAnsi="Times New Roman" w:cs="Times New Roman"/>
                <w:bCs/>
                <w:i/>
                <w:sz w:val="20"/>
                <w:szCs w:val="20"/>
              </w:rPr>
            </w:pPr>
          </w:p>
        </w:tc>
      </w:tr>
      <w:tr w:rsidR="00E66AE4" w:rsidRPr="00E66AE4" w14:paraId="5B1A3F0B" w14:textId="77777777" w:rsidTr="00AD5821">
        <w:trPr>
          <w:trHeight w:val="20"/>
        </w:trPr>
        <w:tc>
          <w:tcPr>
            <w:tcW w:w="755" w:type="pct"/>
            <w:vMerge/>
          </w:tcPr>
          <w:p w14:paraId="5B7EB8F6" w14:textId="77777777" w:rsidR="00E66AE4" w:rsidRPr="00E66AE4" w:rsidRDefault="00E66AE4" w:rsidP="00E66AE4">
            <w:pPr>
              <w:rPr>
                <w:rFonts w:ascii="Times New Roman" w:eastAsia="Calibri" w:hAnsi="Times New Roman" w:cs="Times New Roman"/>
                <w:b/>
                <w:bCs/>
                <w:sz w:val="20"/>
                <w:szCs w:val="20"/>
              </w:rPr>
            </w:pPr>
          </w:p>
        </w:tc>
        <w:tc>
          <w:tcPr>
            <w:tcW w:w="2988" w:type="pct"/>
          </w:tcPr>
          <w:p w14:paraId="278A94E7" w14:textId="77777777" w:rsidR="00E66AE4" w:rsidRPr="00E66AE4" w:rsidRDefault="00E66AE4" w:rsidP="00E66AE4">
            <w:pPr>
              <w:rPr>
                <w:rFonts w:ascii="Times New Roman" w:eastAsia="Calibri" w:hAnsi="Times New Roman" w:cs="Times New Roman"/>
                <w:b/>
                <w:bCs/>
                <w:sz w:val="20"/>
                <w:szCs w:val="20"/>
              </w:rPr>
            </w:pPr>
            <w:r w:rsidRPr="00E66AE4">
              <w:rPr>
                <w:rFonts w:ascii="Times New Roman" w:eastAsia="Calibri" w:hAnsi="Times New Roman" w:cs="Times New Roman"/>
                <w:b/>
                <w:bCs/>
                <w:sz w:val="20"/>
                <w:szCs w:val="20"/>
              </w:rPr>
              <w:t>Самостоятельная работа обучающихся</w:t>
            </w:r>
          </w:p>
        </w:tc>
        <w:tc>
          <w:tcPr>
            <w:tcW w:w="652" w:type="pct"/>
            <w:vAlign w:val="center"/>
          </w:tcPr>
          <w:p w14:paraId="0A7F2C1A" w14:textId="77777777" w:rsidR="00E66AE4" w:rsidRPr="00E66AE4" w:rsidRDefault="00E66AE4" w:rsidP="00E66AE4">
            <w:pPr>
              <w:suppressAutoHyphens/>
              <w:jc w:val="center"/>
              <w:rPr>
                <w:rFonts w:ascii="Times New Roman" w:eastAsia="Calibri" w:hAnsi="Times New Roman" w:cs="Times New Roman"/>
                <w:bCs/>
                <w:i/>
                <w:iCs/>
                <w:sz w:val="20"/>
                <w:szCs w:val="20"/>
              </w:rPr>
            </w:pPr>
            <w:r w:rsidRPr="00E66AE4">
              <w:rPr>
                <w:rFonts w:ascii="Times New Roman" w:eastAsia="Calibri" w:hAnsi="Times New Roman" w:cs="Times New Roman"/>
                <w:bCs/>
                <w:i/>
                <w:iCs/>
                <w:sz w:val="20"/>
                <w:szCs w:val="20"/>
              </w:rPr>
              <w:t>-</w:t>
            </w:r>
          </w:p>
        </w:tc>
        <w:tc>
          <w:tcPr>
            <w:tcW w:w="605" w:type="pct"/>
            <w:vMerge/>
          </w:tcPr>
          <w:p w14:paraId="4BCB8E2D" w14:textId="77777777" w:rsidR="00E66AE4" w:rsidRPr="00E66AE4" w:rsidRDefault="00E66AE4" w:rsidP="00E66AE4">
            <w:pPr>
              <w:rPr>
                <w:rFonts w:ascii="Times New Roman" w:eastAsia="Calibri" w:hAnsi="Times New Roman" w:cs="Times New Roman"/>
                <w:bCs/>
                <w:sz w:val="20"/>
                <w:szCs w:val="20"/>
              </w:rPr>
            </w:pPr>
          </w:p>
        </w:tc>
      </w:tr>
      <w:tr w:rsidR="00E66AE4" w:rsidRPr="00E66AE4" w14:paraId="4687E5FC" w14:textId="77777777" w:rsidTr="00AD5821">
        <w:trPr>
          <w:trHeight w:val="20"/>
        </w:trPr>
        <w:tc>
          <w:tcPr>
            <w:tcW w:w="755" w:type="pct"/>
            <w:vMerge w:val="restart"/>
          </w:tcPr>
          <w:p w14:paraId="18F17C04" w14:textId="77777777" w:rsidR="00E66AE4" w:rsidRPr="00E66AE4" w:rsidRDefault="00E66AE4" w:rsidP="00E66AE4">
            <w:pPr>
              <w:rPr>
                <w:rFonts w:ascii="Times New Roman" w:eastAsia="Calibri" w:hAnsi="Times New Roman" w:cs="Times New Roman"/>
                <w:bCs/>
                <w:sz w:val="20"/>
              </w:rPr>
            </w:pPr>
            <w:r w:rsidRPr="00E66AE4">
              <w:rPr>
                <w:rFonts w:ascii="Times New Roman" w:eastAsia="Calibri" w:hAnsi="Times New Roman" w:cs="Times New Roman"/>
                <w:b/>
                <w:bCs/>
                <w:sz w:val="20"/>
                <w:szCs w:val="20"/>
              </w:rPr>
              <w:t xml:space="preserve">Тема 1.2. </w:t>
            </w:r>
            <w:r w:rsidRPr="00E66AE4">
              <w:rPr>
                <w:rFonts w:ascii="Times New Roman" w:eastAsia="Calibri" w:hAnsi="Times New Roman" w:cs="Times New Roman"/>
                <w:sz w:val="20"/>
                <w:szCs w:val="20"/>
              </w:rPr>
              <w:t>Субъекты и объекты предпринимательской деятельности.</w:t>
            </w:r>
          </w:p>
          <w:p w14:paraId="032F51F7" w14:textId="77777777" w:rsidR="00E66AE4" w:rsidRPr="00E66AE4" w:rsidRDefault="00E66AE4" w:rsidP="00E66AE4">
            <w:pPr>
              <w:rPr>
                <w:rFonts w:ascii="Times New Roman" w:eastAsia="Calibri" w:hAnsi="Times New Roman" w:cs="Times New Roman"/>
                <w:b/>
                <w:bCs/>
                <w:sz w:val="20"/>
                <w:szCs w:val="20"/>
              </w:rPr>
            </w:pPr>
          </w:p>
        </w:tc>
        <w:tc>
          <w:tcPr>
            <w:tcW w:w="2988" w:type="pct"/>
          </w:tcPr>
          <w:p w14:paraId="49682029" w14:textId="77777777" w:rsidR="00E66AE4" w:rsidRPr="00E66AE4" w:rsidRDefault="00E66AE4" w:rsidP="00E66AE4">
            <w:pPr>
              <w:rPr>
                <w:rFonts w:ascii="Times New Roman" w:eastAsia="Calibri" w:hAnsi="Times New Roman" w:cs="Times New Roman"/>
                <w:b/>
                <w:bCs/>
                <w:i/>
                <w:sz w:val="20"/>
                <w:szCs w:val="20"/>
              </w:rPr>
            </w:pPr>
            <w:r w:rsidRPr="00E66AE4">
              <w:rPr>
                <w:rFonts w:ascii="Times New Roman" w:eastAsia="Calibri" w:hAnsi="Times New Roman" w:cs="Times New Roman"/>
                <w:b/>
                <w:bCs/>
                <w:sz w:val="20"/>
                <w:szCs w:val="20"/>
              </w:rPr>
              <w:t>Содержание учебного материала</w:t>
            </w:r>
          </w:p>
        </w:tc>
        <w:tc>
          <w:tcPr>
            <w:tcW w:w="652" w:type="pct"/>
            <w:vAlign w:val="center"/>
          </w:tcPr>
          <w:p w14:paraId="3AA69DEA" w14:textId="77777777" w:rsidR="00E66AE4" w:rsidRPr="00E66AE4" w:rsidRDefault="00E66AE4" w:rsidP="00E66AE4">
            <w:pPr>
              <w:suppressAutoHyphens/>
              <w:jc w:val="center"/>
              <w:rPr>
                <w:rFonts w:ascii="Times New Roman" w:eastAsia="Calibri" w:hAnsi="Times New Roman" w:cs="Times New Roman"/>
                <w:b/>
                <w:bCs/>
                <w:iCs/>
                <w:sz w:val="20"/>
                <w:szCs w:val="20"/>
              </w:rPr>
            </w:pPr>
            <w:r w:rsidRPr="00E66AE4">
              <w:rPr>
                <w:rFonts w:ascii="Times New Roman" w:eastAsia="Calibri" w:hAnsi="Times New Roman" w:cs="Times New Roman"/>
                <w:b/>
                <w:bCs/>
                <w:sz w:val="20"/>
                <w:szCs w:val="20"/>
                <w:lang w:val="en-US"/>
              </w:rPr>
              <w:t>6</w:t>
            </w:r>
            <w:r w:rsidRPr="00E66AE4">
              <w:rPr>
                <w:rFonts w:ascii="Times New Roman" w:eastAsia="Calibri" w:hAnsi="Times New Roman" w:cs="Times New Roman"/>
                <w:b/>
                <w:bCs/>
                <w:sz w:val="20"/>
                <w:szCs w:val="20"/>
              </w:rPr>
              <w:t>/2</w:t>
            </w:r>
          </w:p>
        </w:tc>
        <w:tc>
          <w:tcPr>
            <w:tcW w:w="605" w:type="pct"/>
            <w:vMerge w:val="restart"/>
          </w:tcPr>
          <w:p w14:paraId="2504DC65" w14:textId="77777777" w:rsidR="00E66AE4" w:rsidRPr="00E66AE4" w:rsidRDefault="00E66AE4" w:rsidP="00E66AE4">
            <w:pPr>
              <w:rPr>
                <w:rFonts w:ascii="Times New Roman" w:eastAsia="Calibri" w:hAnsi="Times New Roman" w:cs="Times New Roman"/>
                <w:bCs/>
                <w:sz w:val="20"/>
              </w:rPr>
            </w:pPr>
            <w:r w:rsidRPr="00E66AE4">
              <w:rPr>
                <w:rFonts w:ascii="Times New Roman" w:eastAsia="Calibri" w:hAnsi="Times New Roman" w:cs="Times New Roman"/>
                <w:bCs/>
                <w:sz w:val="20"/>
              </w:rPr>
              <w:t>ОК 1, ОК 3, ОК 4, ОК 5, ОК 6, ОК 9</w:t>
            </w:r>
          </w:p>
        </w:tc>
      </w:tr>
      <w:tr w:rsidR="00E66AE4" w:rsidRPr="00E66AE4" w14:paraId="6ECD382A" w14:textId="77777777" w:rsidTr="00AD5821">
        <w:trPr>
          <w:trHeight w:val="20"/>
        </w:trPr>
        <w:tc>
          <w:tcPr>
            <w:tcW w:w="755" w:type="pct"/>
            <w:vMerge/>
          </w:tcPr>
          <w:p w14:paraId="668EBF79" w14:textId="77777777" w:rsidR="00E66AE4" w:rsidRPr="00E66AE4" w:rsidRDefault="00E66AE4" w:rsidP="00E66AE4">
            <w:pPr>
              <w:rPr>
                <w:rFonts w:ascii="Times New Roman" w:eastAsia="Calibri" w:hAnsi="Times New Roman" w:cs="Times New Roman"/>
                <w:b/>
                <w:bCs/>
                <w:i/>
                <w:sz w:val="20"/>
                <w:szCs w:val="20"/>
              </w:rPr>
            </w:pPr>
          </w:p>
        </w:tc>
        <w:tc>
          <w:tcPr>
            <w:tcW w:w="2988" w:type="pct"/>
          </w:tcPr>
          <w:p w14:paraId="0D547760" w14:textId="77777777" w:rsidR="00E66AE4" w:rsidRPr="00E66AE4" w:rsidRDefault="00E66AE4" w:rsidP="00E66AE4">
            <w:pPr>
              <w:jc w:val="both"/>
              <w:rPr>
                <w:rFonts w:ascii="Times New Roman" w:eastAsia="Calibri" w:hAnsi="Times New Roman" w:cs="Times New Roman"/>
                <w:b/>
                <w:bCs/>
                <w:sz w:val="20"/>
                <w:szCs w:val="20"/>
              </w:rPr>
            </w:pPr>
            <w:r w:rsidRPr="00E66AE4">
              <w:rPr>
                <w:rFonts w:ascii="Times New Roman" w:eastAsia="Calibri" w:hAnsi="Times New Roman" w:cs="Times New Roman"/>
                <w:b/>
                <w:bCs/>
                <w:sz w:val="20"/>
                <w:szCs w:val="20"/>
              </w:rPr>
              <w:t xml:space="preserve">1. </w:t>
            </w:r>
            <w:r w:rsidRPr="00E66AE4">
              <w:rPr>
                <w:rFonts w:ascii="Times New Roman" w:eastAsia="Calibri" w:hAnsi="Times New Roman" w:cs="Times New Roman"/>
                <w:sz w:val="20"/>
                <w:szCs w:val="20"/>
              </w:rPr>
              <w:t>Физические и юридические лица как субъекты предпринимательской деятельности.  Законодательные и иные нормативные правовые акты, регулирующие предпринимательскую деятельность. Объекты предпринимательской деятельности. Образ современного предпринимателя и его личностные качества. Предпринимательская деятельность без образования юридического лица. Организационно-правовые формы юридических лиц. Правовые аспекты предпринимательства.</w:t>
            </w:r>
          </w:p>
        </w:tc>
        <w:tc>
          <w:tcPr>
            <w:tcW w:w="652" w:type="pct"/>
            <w:vAlign w:val="center"/>
          </w:tcPr>
          <w:p w14:paraId="7C745F5C" w14:textId="77777777" w:rsidR="00E66AE4" w:rsidRPr="00E66AE4" w:rsidRDefault="00E66AE4" w:rsidP="00E66AE4">
            <w:pPr>
              <w:suppressAutoHyphens/>
              <w:jc w:val="center"/>
              <w:rPr>
                <w:rFonts w:ascii="Times New Roman" w:eastAsia="Calibri" w:hAnsi="Times New Roman" w:cs="Times New Roman"/>
                <w:b/>
                <w:sz w:val="20"/>
                <w:szCs w:val="20"/>
                <w:lang w:val="en-US"/>
              </w:rPr>
            </w:pPr>
            <w:r w:rsidRPr="00E66AE4">
              <w:rPr>
                <w:rFonts w:ascii="Times New Roman" w:eastAsia="Calibri" w:hAnsi="Times New Roman" w:cs="Times New Roman"/>
                <w:b/>
                <w:sz w:val="20"/>
                <w:szCs w:val="20"/>
                <w:lang w:val="en-US"/>
              </w:rPr>
              <w:t>2</w:t>
            </w:r>
          </w:p>
        </w:tc>
        <w:tc>
          <w:tcPr>
            <w:tcW w:w="605" w:type="pct"/>
            <w:vMerge/>
          </w:tcPr>
          <w:p w14:paraId="177B4330" w14:textId="77777777" w:rsidR="00E66AE4" w:rsidRPr="00E66AE4" w:rsidRDefault="00E66AE4" w:rsidP="00E66AE4">
            <w:pPr>
              <w:rPr>
                <w:rFonts w:ascii="Times New Roman" w:eastAsia="Calibri" w:hAnsi="Times New Roman" w:cs="Times New Roman"/>
                <w:bCs/>
                <w:i/>
                <w:sz w:val="20"/>
                <w:szCs w:val="20"/>
              </w:rPr>
            </w:pPr>
          </w:p>
        </w:tc>
      </w:tr>
      <w:tr w:rsidR="00E66AE4" w:rsidRPr="00E66AE4" w14:paraId="286F3351" w14:textId="77777777" w:rsidTr="00AD5821">
        <w:trPr>
          <w:trHeight w:val="20"/>
        </w:trPr>
        <w:tc>
          <w:tcPr>
            <w:tcW w:w="755" w:type="pct"/>
            <w:vMerge/>
          </w:tcPr>
          <w:p w14:paraId="51F09825" w14:textId="77777777" w:rsidR="00E66AE4" w:rsidRPr="00E66AE4" w:rsidRDefault="00E66AE4" w:rsidP="00E66AE4">
            <w:pPr>
              <w:rPr>
                <w:rFonts w:ascii="Times New Roman" w:eastAsia="Calibri" w:hAnsi="Times New Roman" w:cs="Times New Roman"/>
                <w:b/>
                <w:bCs/>
                <w:sz w:val="20"/>
                <w:szCs w:val="20"/>
              </w:rPr>
            </w:pPr>
          </w:p>
        </w:tc>
        <w:tc>
          <w:tcPr>
            <w:tcW w:w="2988" w:type="pct"/>
          </w:tcPr>
          <w:p w14:paraId="1609AB12" w14:textId="77777777" w:rsidR="00E66AE4" w:rsidRPr="00E66AE4" w:rsidRDefault="00E66AE4" w:rsidP="00E66AE4">
            <w:pPr>
              <w:rPr>
                <w:rFonts w:ascii="Times New Roman" w:eastAsia="Calibri" w:hAnsi="Times New Roman" w:cs="Times New Roman"/>
                <w:b/>
                <w:sz w:val="20"/>
                <w:szCs w:val="20"/>
              </w:rPr>
            </w:pPr>
            <w:r w:rsidRPr="00E66AE4">
              <w:rPr>
                <w:rFonts w:ascii="Times New Roman" w:eastAsia="Calibri" w:hAnsi="Times New Roman" w:cs="Times New Roman"/>
                <w:b/>
                <w:bCs/>
                <w:sz w:val="20"/>
                <w:szCs w:val="20"/>
              </w:rPr>
              <w:t>В том числе практических и лабораторных занятий</w:t>
            </w:r>
          </w:p>
        </w:tc>
        <w:tc>
          <w:tcPr>
            <w:tcW w:w="652" w:type="pct"/>
            <w:vAlign w:val="center"/>
          </w:tcPr>
          <w:p w14:paraId="0BF48D09" w14:textId="77777777" w:rsidR="00E66AE4" w:rsidRPr="00E66AE4" w:rsidRDefault="00E66AE4" w:rsidP="00E66AE4">
            <w:pPr>
              <w:suppressAutoHyphens/>
              <w:jc w:val="center"/>
              <w:rPr>
                <w:rFonts w:ascii="Times New Roman" w:eastAsia="Calibri" w:hAnsi="Times New Roman" w:cs="Times New Roman"/>
                <w:b/>
                <w:bCs/>
                <w:iCs/>
                <w:sz w:val="20"/>
                <w:szCs w:val="20"/>
                <w:lang w:val="en-US"/>
              </w:rPr>
            </w:pPr>
            <w:r w:rsidRPr="00E66AE4">
              <w:rPr>
                <w:rFonts w:ascii="Times New Roman" w:eastAsia="Calibri" w:hAnsi="Times New Roman" w:cs="Times New Roman"/>
                <w:b/>
                <w:bCs/>
                <w:sz w:val="20"/>
                <w:szCs w:val="20"/>
                <w:lang w:val="en-US"/>
              </w:rPr>
              <w:t>4</w:t>
            </w:r>
            <w:r w:rsidRPr="00E66AE4">
              <w:rPr>
                <w:rFonts w:ascii="Times New Roman" w:eastAsia="Calibri" w:hAnsi="Times New Roman" w:cs="Times New Roman"/>
                <w:b/>
                <w:bCs/>
                <w:sz w:val="20"/>
                <w:szCs w:val="20"/>
              </w:rPr>
              <w:t>/</w:t>
            </w:r>
            <w:r w:rsidRPr="00E66AE4">
              <w:rPr>
                <w:rFonts w:ascii="Times New Roman" w:eastAsia="Calibri" w:hAnsi="Times New Roman" w:cs="Times New Roman"/>
                <w:b/>
                <w:bCs/>
                <w:sz w:val="20"/>
                <w:szCs w:val="20"/>
                <w:lang w:val="en-US"/>
              </w:rPr>
              <w:t>4</w:t>
            </w:r>
          </w:p>
        </w:tc>
        <w:tc>
          <w:tcPr>
            <w:tcW w:w="605" w:type="pct"/>
            <w:vMerge/>
          </w:tcPr>
          <w:p w14:paraId="3FD34E4A" w14:textId="77777777" w:rsidR="00E66AE4" w:rsidRPr="00E66AE4" w:rsidRDefault="00E66AE4" w:rsidP="00E66AE4">
            <w:pPr>
              <w:rPr>
                <w:rFonts w:ascii="Times New Roman" w:eastAsia="Calibri" w:hAnsi="Times New Roman" w:cs="Times New Roman"/>
                <w:bCs/>
                <w:sz w:val="20"/>
                <w:szCs w:val="20"/>
              </w:rPr>
            </w:pPr>
          </w:p>
        </w:tc>
      </w:tr>
      <w:tr w:rsidR="00E66AE4" w:rsidRPr="00E66AE4" w14:paraId="4F989981" w14:textId="77777777" w:rsidTr="00AD5821">
        <w:trPr>
          <w:trHeight w:val="20"/>
        </w:trPr>
        <w:tc>
          <w:tcPr>
            <w:tcW w:w="755" w:type="pct"/>
            <w:vMerge/>
          </w:tcPr>
          <w:p w14:paraId="4D107A60" w14:textId="77777777" w:rsidR="00E66AE4" w:rsidRPr="00E66AE4" w:rsidRDefault="00E66AE4" w:rsidP="00E66AE4">
            <w:pPr>
              <w:rPr>
                <w:rFonts w:ascii="Times New Roman" w:eastAsia="Calibri" w:hAnsi="Times New Roman" w:cs="Times New Roman"/>
                <w:b/>
                <w:bCs/>
                <w:sz w:val="20"/>
                <w:szCs w:val="20"/>
              </w:rPr>
            </w:pPr>
          </w:p>
        </w:tc>
        <w:tc>
          <w:tcPr>
            <w:tcW w:w="2988" w:type="pct"/>
          </w:tcPr>
          <w:p w14:paraId="0C338773" w14:textId="77777777" w:rsidR="00E66AE4" w:rsidRPr="00E66AE4" w:rsidRDefault="00E66AE4" w:rsidP="00E66AE4">
            <w:pPr>
              <w:jc w:val="both"/>
              <w:rPr>
                <w:rFonts w:ascii="Times New Roman" w:eastAsia="Calibri" w:hAnsi="Times New Roman" w:cs="Times New Roman"/>
                <w:b/>
                <w:sz w:val="20"/>
                <w:szCs w:val="20"/>
              </w:rPr>
            </w:pPr>
            <w:r w:rsidRPr="00E66AE4">
              <w:rPr>
                <w:rFonts w:ascii="Times New Roman" w:eastAsia="Calibri" w:hAnsi="Times New Roman" w:cs="Times New Roman"/>
                <w:b/>
                <w:sz w:val="20"/>
                <w:szCs w:val="20"/>
              </w:rPr>
              <w:t xml:space="preserve">1. Практическое занятие 1. </w:t>
            </w:r>
            <w:r w:rsidRPr="00E66AE4">
              <w:rPr>
                <w:rFonts w:ascii="Times New Roman" w:eastAsia="Calibri" w:hAnsi="Times New Roman" w:cs="Times New Roman"/>
                <w:bCs/>
                <w:sz w:val="20"/>
                <w:szCs w:val="20"/>
              </w:rPr>
              <w:t>Аналитическая характеристика организационно-правовых форм предпринимательства</w:t>
            </w:r>
          </w:p>
        </w:tc>
        <w:tc>
          <w:tcPr>
            <w:tcW w:w="652" w:type="pct"/>
            <w:vAlign w:val="center"/>
          </w:tcPr>
          <w:p w14:paraId="2FE000B3" w14:textId="77777777" w:rsidR="00E66AE4" w:rsidRPr="00E66AE4" w:rsidRDefault="00E66AE4" w:rsidP="00E66AE4">
            <w:pPr>
              <w:suppressAutoHyphens/>
              <w:jc w:val="center"/>
              <w:rPr>
                <w:rFonts w:ascii="Times New Roman" w:eastAsia="Calibri" w:hAnsi="Times New Roman" w:cs="Times New Roman"/>
                <w:iCs/>
                <w:sz w:val="20"/>
                <w:szCs w:val="20"/>
                <w:lang w:val="en-US"/>
              </w:rPr>
            </w:pPr>
            <w:r w:rsidRPr="00E66AE4">
              <w:rPr>
                <w:rFonts w:ascii="Times New Roman" w:eastAsia="Calibri" w:hAnsi="Times New Roman" w:cs="Times New Roman"/>
                <w:iCs/>
                <w:sz w:val="20"/>
                <w:szCs w:val="20"/>
                <w:lang w:val="en-US"/>
              </w:rPr>
              <w:t>4</w:t>
            </w:r>
          </w:p>
        </w:tc>
        <w:tc>
          <w:tcPr>
            <w:tcW w:w="605" w:type="pct"/>
            <w:vMerge/>
          </w:tcPr>
          <w:p w14:paraId="3F87962A" w14:textId="77777777" w:rsidR="00E66AE4" w:rsidRPr="00E66AE4" w:rsidRDefault="00E66AE4" w:rsidP="00E66AE4">
            <w:pPr>
              <w:rPr>
                <w:rFonts w:ascii="Times New Roman" w:eastAsia="Calibri" w:hAnsi="Times New Roman" w:cs="Times New Roman"/>
                <w:bCs/>
                <w:sz w:val="20"/>
              </w:rPr>
            </w:pPr>
          </w:p>
        </w:tc>
      </w:tr>
      <w:tr w:rsidR="00E66AE4" w:rsidRPr="00E66AE4" w14:paraId="264DDB20" w14:textId="77777777" w:rsidTr="00AD5821">
        <w:trPr>
          <w:trHeight w:val="20"/>
        </w:trPr>
        <w:tc>
          <w:tcPr>
            <w:tcW w:w="755" w:type="pct"/>
            <w:vMerge/>
          </w:tcPr>
          <w:p w14:paraId="2C45D84F" w14:textId="77777777" w:rsidR="00E66AE4" w:rsidRPr="00E66AE4" w:rsidRDefault="00E66AE4" w:rsidP="00E66AE4">
            <w:pPr>
              <w:rPr>
                <w:rFonts w:ascii="Times New Roman" w:eastAsia="Calibri" w:hAnsi="Times New Roman" w:cs="Times New Roman"/>
                <w:b/>
                <w:bCs/>
                <w:sz w:val="20"/>
                <w:szCs w:val="20"/>
              </w:rPr>
            </w:pPr>
          </w:p>
        </w:tc>
        <w:tc>
          <w:tcPr>
            <w:tcW w:w="2988" w:type="pct"/>
          </w:tcPr>
          <w:p w14:paraId="0E881E80" w14:textId="77777777" w:rsidR="00E66AE4" w:rsidRPr="00E66AE4" w:rsidRDefault="00E66AE4" w:rsidP="00E66AE4">
            <w:pPr>
              <w:rPr>
                <w:rFonts w:ascii="Times New Roman" w:eastAsia="Calibri" w:hAnsi="Times New Roman" w:cs="Times New Roman"/>
                <w:b/>
                <w:bCs/>
                <w:sz w:val="20"/>
                <w:szCs w:val="20"/>
              </w:rPr>
            </w:pPr>
            <w:r w:rsidRPr="00E66AE4">
              <w:rPr>
                <w:rFonts w:ascii="Times New Roman" w:eastAsia="Calibri" w:hAnsi="Times New Roman" w:cs="Times New Roman"/>
                <w:b/>
                <w:bCs/>
                <w:sz w:val="20"/>
                <w:szCs w:val="20"/>
              </w:rPr>
              <w:t>Самостоятельная работа обучающихся</w:t>
            </w:r>
          </w:p>
        </w:tc>
        <w:tc>
          <w:tcPr>
            <w:tcW w:w="652" w:type="pct"/>
            <w:vAlign w:val="center"/>
          </w:tcPr>
          <w:p w14:paraId="1706D923" w14:textId="77777777" w:rsidR="00E66AE4" w:rsidRPr="00E66AE4" w:rsidRDefault="00E66AE4" w:rsidP="00E66AE4">
            <w:pPr>
              <w:suppressAutoHyphens/>
              <w:jc w:val="center"/>
              <w:rPr>
                <w:rFonts w:ascii="Times New Roman" w:eastAsia="Calibri" w:hAnsi="Times New Roman" w:cs="Times New Roman"/>
                <w:bCs/>
                <w:iCs/>
                <w:sz w:val="20"/>
                <w:szCs w:val="20"/>
              </w:rPr>
            </w:pPr>
            <w:r w:rsidRPr="00E66AE4">
              <w:rPr>
                <w:rFonts w:ascii="Times New Roman" w:eastAsia="Calibri" w:hAnsi="Times New Roman" w:cs="Times New Roman"/>
                <w:bCs/>
                <w:iCs/>
                <w:sz w:val="20"/>
                <w:szCs w:val="20"/>
              </w:rPr>
              <w:t>-</w:t>
            </w:r>
          </w:p>
        </w:tc>
        <w:tc>
          <w:tcPr>
            <w:tcW w:w="605" w:type="pct"/>
            <w:vMerge/>
          </w:tcPr>
          <w:p w14:paraId="7CC4D5E0" w14:textId="77777777" w:rsidR="00E66AE4" w:rsidRPr="00E66AE4" w:rsidRDefault="00E66AE4" w:rsidP="00E66AE4">
            <w:pPr>
              <w:rPr>
                <w:rFonts w:ascii="Times New Roman" w:eastAsia="Calibri" w:hAnsi="Times New Roman" w:cs="Times New Roman"/>
                <w:bCs/>
                <w:sz w:val="20"/>
              </w:rPr>
            </w:pPr>
          </w:p>
        </w:tc>
      </w:tr>
      <w:tr w:rsidR="00E66AE4" w:rsidRPr="00E66AE4" w14:paraId="4B92CA51" w14:textId="77777777" w:rsidTr="00AD5821">
        <w:trPr>
          <w:trHeight w:val="20"/>
        </w:trPr>
        <w:tc>
          <w:tcPr>
            <w:tcW w:w="755" w:type="pct"/>
            <w:vMerge w:val="restart"/>
          </w:tcPr>
          <w:p w14:paraId="13DC3212" w14:textId="77777777" w:rsidR="00E66AE4" w:rsidRPr="00E66AE4" w:rsidRDefault="00E66AE4" w:rsidP="00E66AE4">
            <w:pPr>
              <w:rPr>
                <w:rFonts w:ascii="Times New Roman" w:eastAsia="Calibri" w:hAnsi="Times New Roman" w:cs="Times New Roman"/>
                <w:b/>
                <w:bCs/>
                <w:sz w:val="20"/>
                <w:szCs w:val="20"/>
              </w:rPr>
            </w:pPr>
            <w:r w:rsidRPr="00E66AE4">
              <w:rPr>
                <w:rFonts w:ascii="Times New Roman" w:eastAsia="Calibri" w:hAnsi="Times New Roman" w:cs="Times New Roman"/>
                <w:b/>
                <w:bCs/>
                <w:sz w:val="20"/>
                <w:szCs w:val="20"/>
              </w:rPr>
              <w:t>Тема 1.3.</w:t>
            </w:r>
          </w:p>
          <w:p w14:paraId="01798F0B" w14:textId="77777777" w:rsidR="00E66AE4" w:rsidRPr="00E66AE4" w:rsidRDefault="00E66AE4" w:rsidP="00E66AE4">
            <w:pPr>
              <w:rPr>
                <w:rFonts w:ascii="Times New Roman" w:eastAsia="Calibri" w:hAnsi="Times New Roman" w:cs="Times New Roman"/>
                <w:bCs/>
                <w:sz w:val="20"/>
              </w:rPr>
            </w:pPr>
            <w:r w:rsidRPr="00E66AE4">
              <w:rPr>
                <w:rFonts w:ascii="Times New Roman" w:eastAsia="Calibri" w:hAnsi="Times New Roman" w:cs="Times New Roman"/>
                <w:sz w:val="20"/>
                <w:szCs w:val="20"/>
              </w:rPr>
              <w:t>Культура предпринимательства.</w:t>
            </w:r>
          </w:p>
        </w:tc>
        <w:tc>
          <w:tcPr>
            <w:tcW w:w="2988" w:type="pct"/>
          </w:tcPr>
          <w:p w14:paraId="2F715CCF" w14:textId="77777777" w:rsidR="00E66AE4" w:rsidRPr="00E66AE4" w:rsidRDefault="00E66AE4" w:rsidP="00E66AE4">
            <w:pPr>
              <w:rPr>
                <w:rFonts w:ascii="Times New Roman" w:eastAsia="Calibri" w:hAnsi="Times New Roman" w:cs="Times New Roman"/>
                <w:b/>
                <w:bCs/>
                <w:sz w:val="20"/>
                <w:szCs w:val="20"/>
              </w:rPr>
            </w:pPr>
            <w:r w:rsidRPr="00E66AE4">
              <w:rPr>
                <w:rFonts w:ascii="Times New Roman" w:eastAsia="Calibri" w:hAnsi="Times New Roman" w:cs="Times New Roman"/>
                <w:b/>
                <w:bCs/>
                <w:sz w:val="20"/>
                <w:szCs w:val="20"/>
              </w:rPr>
              <w:t xml:space="preserve">Содержание учебного материала </w:t>
            </w:r>
          </w:p>
        </w:tc>
        <w:tc>
          <w:tcPr>
            <w:tcW w:w="652" w:type="pct"/>
            <w:vAlign w:val="center"/>
          </w:tcPr>
          <w:p w14:paraId="2B023370" w14:textId="77777777" w:rsidR="00E66AE4" w:rsidRPr="00E66AE4" w:rsidRDefault="00E66AE4" w:rsidP="00E66AE4">
            <w:pPr>
              <w:jc w:val="center"/>
              <w:rPr>
                <w:rFonts w:ascii="Times New Roman" w:eastAsia="Calibri" w:hAnsi="Times New Roman" w:cs="Times New Roman"/>
                <w:b/>
                <w:bCs/>
                <w:sz w:val="20"/>
                <w:szCs w:val="20"/>
              </w:rPr>
            </w:pPr>
            <w:r w:rsidRPr="00E66AE4">
              <w:rPr>
                <w:rFonts w:ascii="Times New Roman" w:eastAsia="Calibri" w:hAnsi="Times New Roman" w:cs="Times New Roman"/>
                <w:b/>
                <w:bCs/>
                <w:sz w:val="20"/>
                <w:szCs w:val="20"/>
              </w:rPr>
              <w:t>4/2</w:t>
            </w:r>
          </w:p>
        </w:tc>
        <w:tc>
          <w:tcPr>
            <w:tcW w:w="605" w:type="pct"/>
            <w:vMerge w:val="restart"/>
          </w:tcPr>
          <w:p w14:paraId="0E7C248C" w14:textId="77777777" w:rsidR="00E66AE4" w:rsidRPr="00E66AE4" w:rsidRDefault="00E66AE4" w:rsidP="00E66AE4">
            <w:pPr>
              <w:rPr>
                <w:rFonts w:ascii="Times New Roman" w:eastAsia="Calibri" w:hAnsi="Times New Roman" w:cs="Times New Roman"/>
                <w:bCs/>
                <w:sz w:val="20"/>
              </w:rPr>
            </w:pPr>
            <w:r w:rsidRPr="00E66AE4">
              <w:rPr>
                <w:rFonts w:ascii="Times New Roman" w:eastAsia="Calibri" w:hAnsi="Times New Roman" w:cs="Times New Roman"/>
                <w:bCs/>
                <w:sz w:val="20"/>
              </w:rPr>
              <w:t>ОК 1, ОК 3, ОК 4, ОК 5, ОК 6, ОК 9</w:t>
            </w:r>
          </w:p>
        </w:tc>
      </w:tr>
      <w:tr w:rsidR="00E66AE4" w:rsidRPr="00E66AE4" w14:paraId="67960442" w14:textId="77777777" w:rsidTr="00AD5821">
        <w:trPr>
          <w:trHeight w:val="20"/>
        </w:trPr>
        <w:tc>
          <w:tcPr>
            <w:tcW w:w="755" w:type="pct"/>
            <w:vMerge/>
          </w:tcPr>
          <w:p w14:paraId="59685124" w14:textId="77777777" w:rsidR="00E66AE4" w:rsidRPr="00E66AE4" w:rsidRDefault="00E66AE4" w:rsidP="00E66AE4">
            <w:pPr>
              <w:rPr>
                <w:rFonts w:ascii="Times New Roman" w:eastAsia="Calibri" w:hAnsi="Times New Roman" w:cs="Times New Roman"/>
                <w:b/>
                <w:bCs/>
                <w:sz w:val="20"/>
                <w:szCs w:val="20"/>
              </w:rPr>
            </w:pPr>
          </w:p>
        </w:tc>
        <w:tc>
          <w:tcPr>
            <w:tcW w:w="2988" w:type="pct"/>
          </w:tcPr>
          <w:p w14:paraId="11FDADCB" w14:textId="77777777" w:rsidR="00E66AE4" w:rsidRPr="00E66AE4" w:rsidRDefault="00E66AE4" w:rsidP="00E66AE4">
            <w:pPr>
              <w:jc w:val="both"/>
              <w:rPr>
                <w:rFonts w:ascii="Times New Roman" w:eastAsia="Calibri" w:hAnsi="Times New Roman" w:cs="Times New Roman"/>
                <w:b/>
                <w:bCs/>
                <w:sz w:val="20"/>
              </w:rPr>
            </w:pPr>
            <w:r w:rsidRPr="00E66AE4">
              <w:rPr>
                <w:rFonts w:ascii="Times New Roman" w:eastAsia="Calibri" w:hAnsi="Times New Roman" w:cs="Times New Roman"/>
                <w:b/>
                <w:sz w:val="20"/>
              </w:rPr>
              <w:t>1.</w:t>
            </w:r>
            <w:r w:rsidRPr="00E66AE4">
              <w:rPr>
                <w:rFonts w:ascii="Times New Roman" w:eastAsia="Calibri" w:hAnsi="Times New Roman" w:cs="Times New Roman"/>
                <w:sz w:val="20"/>
              </w:rPr>
              <w:t xml:space="preserve"> Личность предпринимателя. Формирование личных и профессиональных качеств в предпринимательской деятельности. </w:t>
            </w:r>
            <w:r w:rsidRPr="00E66AE4">
              <w:rPr>
                <w:rFonts w:ascii="Times New Roman" w:eastAsia="Calibri" w:hAnsi="Times New Roman" w:cs="Times New Roman"/>
                <w:sz w:val="20"/>
                <w:szCs w:val="20"/>
              </w:rPr>
              <w:t xml:space="preserve">Понятие предпринимательской культуры. Этика предпринимателя: имидж и этический кодекс. Этикет предпринимателя. </w:t>
            </w:r>
          </w:p>
        </w:tc>
        <w:tc>
          <w:tcPr>
            <w:tcW w:w="652" w:type="pct"/>
            <w:vAlign w:val="center"/>
          </w:tcPr>
          <w:p w14:paraId="4C0104CF" w14:textId="77777777" w:rsidR="00E66AE4" w:rsidRPr="00E66AE4" w:rsidRDefault="00E66AE4" w:rsidP="00E66AE4">
            <w:pPr>
              <w:jc w:val="center"/>
              <w:rPr>
                <w:rFonts w:ascii="Times New Roman" w:eastAsia="Calibri" w:hAnsi="Times New Roman" w:cs="Times New Roman"/>
                <w:b/>
                <w:sz w:val="20"/>
                <w:szCs w:val="20"/>
                <w:lang w:val="en-US"/>
              </w:rPr>
            </w:pPr>
            <w:r w:rsidRPr="00E66AE4">
              <w:rPr>
                <w:rFonts w:ascii="Times New Roman" w:eastAsia="Calibri" w:hAnsi="Times New Roman" w:cs="Times New Roman"/>
                <w:b/>
                <w:sz w:val="20"/>
                <w:szCs w:val="20"/>
                <w:lang w:val="en-US"/>
              </w:rPr>
              <w:t>2</w:t>
            </w:r>
          </w:p>
        </w:tc>
        <w:tc>
          <w:tcPr>
            <w:tcW w:w="605" w:type="pct"/>
            <w:vMerge/>
          </w:tcPr>
          <w:p w14:paraId="5E225EA7" w14:textId="77777777" w:rsidR="00E66AE4" w:rsidRPr="00E66AE4" w:rsidRDefault="00E66AE4" w:rsidP="00E66AE4">
            <w:pPr>
              <w:rPr>
                <w:rFonts w:ascii="Times New Roman" w:eastAsia="Calibri" w:hAnsi="Times New Roman" w:cs="Times New Roman"/>
                <w:bCs/>
                <w:sz w:val="20"/>
                <w:szCs w:val="20"/>
              </w:rPr>
            </w:pPr>
          </w:p>
        </w:tc>
      </w:tr>
      <w:tr w:rsidR="00E66AE4" w:rsidRPr="00E66AE4" w14:paraId="641F6860" w14:textId="77777777" w:rsidTr="00AD5821">
        <w:trPr>
          <w:trHeight w:val="20"/>
        </w:trPr>
        <w:tc>
          <w:tcPr>
            <w:tcW w:w="755" w:type="pct"/>
            <w:vMerge/>
          </w:tcPr>
          <w:p w14:paraId="012E3EC8" w14:textId="77777777" w:rsidR="00E66AE4" w:rsidRPr="00E66AE4" w:rsidRDefault="00E66AE4" w:rsidP="00E66AE4">
            <w:pPr>
              <w:rPr>
                <w:rFonts w:ascii="Times New Roman" w:eastAsia="Calibri" w:hAnsi="Times New Roman" w:cs="Times New Roman"/>
                <w:b/>
                <w:bCs/>
                <w:sz w:val="20"/>
                <w:szCs w:val="20"/>
              </w:rPr>
            </w:pPr>
          </w:p>
        </w:tc>
        <w:tc>
          <w:tcPr>
            <w:tcW w:w="2988" w:type="pct"/>
          </w:tcPr>
          <w:p w14:paraId="662B3A39" w14:textId="77777777" w:rsidR="00E66AE4" w:rsidRPr="00E66AE4" w:rsidRDefault="00E66AE4" w:rsidP="00E66AE4">
            <w:pPr>
              <w:rPr>
                <w:rFonts w:ascii="Times New Roman" w:eastAsia="Calibri" w:hAnsi="Times New Roman" w:cs="Times New Roman"/>
                <w:b/>
                <w:sz w:val="20"/>
                <w:szCs w:val="20"/>
              </w:rPr>
            </w:pPr>
            <w:r w:rsidRPr="00E66AE4">
              <w:rPr>
                <w:rFonts w:ascii="Times New Roman" w:eastAsia="Calibri" w:hAnsi="Times New Roman" w:cs="Times New Roman"/>
                <w:b/>
                <w:bCs/>
                <w:sz w:val="20"/>
                <w:szCs w:val="20"/>
              </w:rPr>
              <w:t>В том числе практических и лабораторных занятий</w:t>
            </w:r>
          </w:p>
        </w:tc>
        <w:tc>
          <w:tcPr>
            <w:tcW w:w="652" w:type="pct"/>
            <w:vAlign w:val="center"/>
          </w:tcPr>
          <w:p w14:paraId="2365860F" w14:textId="77777777" w:rsidR="00E66AE4" w:rsidRPr="00E66AE4" w:rsidRDefault="00E66AE4" w:rsidP="00E66AE4">
            <w:pPr>
              <w:jc w:val="center"/>
              <w:rPr>
                <w:rFonts w:ascii="Times New Roman" w:eastAsia="Calibri" w:hAnsi="Times New Roman" w:cs="Times New Roman"/>
                <w:b/>
                <w:bCs/>
                <w:sz w:val="20"/>
                <w:szCs w:val="20"/>
              </w:rPr>
            </w:pPr>
            <w:r w:rsidRPr="00E66AE4">
              <w:rPr>
                <w:rFonts w:ascii="Times New Roman" w:eastAsia="Calibri" w:hAnsi="Times New Roman" w:cs="Times New Roman"/>
                <w:b/>
                <w:bCs/>
                <w:sz w:val="20"/>
                <w:szCs w:val="20"/>
              </w:rPr>
              <w:t>2/2</w:t>
            </w:r>
          </w:p>
        </w:tc>
        <w:tc>
          <w:tcPr>
            <w:tcW w:w="605" w:type="pct"/>
            <w:vMerge/>
          </w:tcPr>
          <w:p w14:paraId="08D4BB3A" w14:textId="77777777" w:rsidR="00E66AE4" w:rsidRPr="00E66AE4" w:rsidRDefault="00E66AE4" w:rsidP="00E66AE4">
            <w:pPr>
              <w:rPr>
                <w:rFonts w:ascii="Times New Roman" w:eastAsia="Calibri" w:hAnsi="Times New Roman" w:cs="Times New Roman"/>
                <w:bCs/>
                <w:sz w:val="20"/>
                <w:szCs w:val="20"/>
              </w:rPr>
            </w:pPr>
          </w:p>
        </w:tc>
      </w:tr>
      <w:tr w:rsidR="00E66AE4" w:rsidRPr="00E66AE4" w14:paraId="03EBC59C" w14:textId="77777777" w:rsidTr="00AD5821">
        <w:trPr>
          <w:trHeight w:val="20"/>
        </w:trPr>
        <w:tc>
          <w:tcPr>
            <w:tcW w:w="755" w:type="pct"/>
            <w:vMerge/>
          </w:tcPr>
          <w:p w14:paraId="23F40F95" w14:textId="77777777" w:rsidR="00E66AE4" w:rsidRPr="00E66AE4" w:rsidRDefault="00E66AE4" w:rsidP="00E66AE4">
            <w:pPr>
              <w:rPr>
                <w:rFonts w:ascii="Times New Roman" w:eastAsia="Calibri" w:hAnsi="Times New Roman" w:cs="Times New Roman"/>
                <w:b/>
                <w:bCs/>
                <w:sz w:val="20"/>
                <w:szCs w:val="20"/>
              </w:rPr>
            </w:pPr>
          </w:p>
        </w:tc>
        <w:tc>
          <w:tcPr>
            <w:tcW w:w="2988" w:type="pct"/>
          </w:tcPr>
          <w:p w14:paraId="65067F66" w14:textId="77777777" w:rsidR="00E66AE4" w:rsidRPr="00E66AE4" w:rsidRDefault="00E66AE4" w:rsidP="00E66AE4">
            <w:pPr>
              <w:jc w:val="both"/>
              <w:rPr>
                <w:rFonts w:ascii="Times New Roman" w:eastAsia="Calibri" w:hAnsi="Times New Roman" w:cs="Times New Roman"/>
                <w:b/>
                <w:sz w:val="20"/>
                <w:szCs w:val="20"/>
              </w:rPr>
            </w:pPr>
            <w:r w:rsidRPr="00E66AE4">
              <w:rPr>
                <w:rFonts w:ascii="Times New Roman" w:eastAsia="Calibri" w:hAnsi="Times New Roman" w:cs="Times New Roman"/>
                <w:b/>
                <w:sz w:val="20"/>
                <w:szCs w:val="20"/>
              </w:rPr>
              <w:t xml:space="preserve">1. Практическое занятие 2. </w:t>
            </w:r>
            <w:r w:rsidRPr="00E66AE4">
              <w:rPr>
                <w:rFonts w:ascii="Times New Roman" w:eastAsia="Calibri" w:hAnsi="Times New Roman" w:cs="Times New Roman"/>
                <w:bCs/>
                <w:sz w:val="20"/>
                <w:szCs w:val="20"/>
              </w:rPr>
              <w:t xml:space="preserve">Аналитическая характеристика влияния личных качеств предпринимателя на ведение предпринимательской деятельности. </w:t>
            </w:r>
            <w:r w:rsidRPr="00E66AE4">
              <w:rPr>
                <w:rFonts w:ascii="Times New Roman" w:eastAsia="Calibri" w:hAnsi="Times New Roman" w:cs="Times New Roman"/>
                <w:sz w:val="20"/>
              </w:rPr>
              <w:t>Соблюдение норм профессиональной этики в различных производственных ситуациях.</w:t>
            </w:r>
          </w:p>
        </w:tc>
        <w:tc>
          <w:tcPr>
            <w:tcW w:w="652" w:type="pct"/>
            <w:vAlign w:val="center"/>
          </w:tcPr>
          <w:p w14:paraId="455255B4" w14:textId="77777777" w:rsidR="00E66AE4" w:rsidRPr="00E66AE4" w:rsidRDefault="00E66AE4" w:rsidP="00E66AE4">
            <w:pPr>
              <w:jc w:val="center"/>
              <w:rPr>
                <w:rFonts w:ascii="Times New Roman" w:eastAsia="Calibri" w:hAnsi="Times New Roman" w:cs="Times New Roman"/>
                <w:sz w:val="20"/>
                <w:szCs w:val="20"/>
              </w:rPr>
            </w:pPr>
            <w:r w:rsidRPr="00E66AE4">
              <w:rPr>
                <w:rFonts w:ascii="Times New Roman" w:eastAsia="Calibri" w:hAnsi="Times New Roman" w:cs="Times New Roman"/>
                <w:sz w:val="20"/>
                <w:szCs w:val="20"/>
              </w:rPr>
              <w:t>2</w:t>
            </w:r>
          </w:p>
        </w:tc>
        <w:tc>
          <w:tcPr>
            <w:tcW w:w="605" w:type="pct"/>
            <w:vMerge/>
          </w:tcPr>
          <w:p w14:paraId="02AEB894" w14:textId="77777777" w:rsidR="00E66AE4" w:rsidRPr="00E66AE4" w:rsidRDefault="00E66AE4" w:rsidP="00E66AE4">
            <w:pPr>
              <w:rPr>
                <w:rFonts w:ascii="Times New Roman" w:eastAsia="Calibri" w:hAnsi="Times New Roman" w:cs="Times New Roman"/>
                <w:bCs/>
                <w:sz w:val="20"/>
                <w:szCs w:val="20"/>
              </w:rPr>
            </w:pPr>
          </w:p>
        </w:tc>
      </w:tr>
      <w:tr w:rsidR="00E66AE4" w:rsidRPr="00E66AE4" w14:paraId="0ECAFB0C" w14:textId="77777777" w:rsidTr="00AD5821">
        <w:trPr>
          <w:trHeight w:val="20"/>
        </w:trPr>
        <w:tc>
          <w:tcPr>
            <w:tcW w:w="755" w:type="pct"/>
            <w:vMerge/>
          </w:tcPr>
          <w:p w14:paraId="07089BDD" w14:textId="77777777" w:rsidR="00E66AE4" w:rsidRPr="00E66AE4" w:rsidRDefault="00E66AE4" w:rsidP="00E66AE4">
            <w:pPr>
              <w:rPr>
                <w:rFonts w:ascii="Times New Roman" w:eastAsia="Calibri" w:hAnsi="Times New Roman" w:cs="Times New Roman"/>
                <w:b/>
                <w:bCs/>
                <w:sz w:val="20"/>
                <w:szCs w:val="20"/>
              </w:rPr>
            </w:pPr>
          </w:p>
        </w:tc>
        <w:tc>
          <w:tcPr>
            <w:tcW w:w="2988" w:type="pct"/>
          </w:tcPr>
          <w:p w14:paraId="70501B81" w14:textId="77777777" w:rsidR="00E66AE4" w:rsidRPr="00E66AE4" w:rsidRDefault="00E66AE4" w:rsidP="00E66AE4">
            <w:pPr>
              <w:rPr>
                <w:rFonts w:ascii="Times New Roman" w:eastAsia="Calibri" w:hAnsi="Times New Roman" w:cs="Times New Roman"/>
                <w:b/>
                <w:bCs/>
                <w:sz w:val="20"/>
                <w:szCs w:val="20"/>
              </w:rPr>
            </w:pPr>
            <w:r w:rsidRPr="00E66AE4">
              <w:rPr>
                <w:rFonts w:ascii="Times New Roman" w:eastAsia="Calibri" w:hAnsi="Times New Roman" w:cs="Times New Roman"/>
                <w:b/>
                <w:bCs/>
                <w:sz w:val="20"/>
                <w:szCs w:val="20"/>
              </w:rPr>
              <w:t xml:space="preserve">Самостоятельная работа обучающихся </w:t>
            </w:r>
          </w:p>
        </w:tc>
        <w:tc>
          <w:tcPr>
            <w:tcW w:w="652" w:type="pct"/>
            <w:vAlign w:val="center"/>
          </w:tcPr>
          <w:p w14:paraId="4C3C1795" w14:textId="77777777" w:rsidR="00E66AE4" w:rsidRPr="00E66AE4" w:rsidRDefault="00E66AE4" w:rsidP="00E66AE4">
            <w:pPr>
              <w:jc w:val="center"/>
              <w:rPr>
                <w:rFonts w:ascii="Times New Roman" w:eastAsia="Calibri" w:hAnsi="Times New Roman" w:cs="Times New Roman"/>
                <w:bCs/>
                <w:sz w:val="20"/>
                <w:szCs w:val="20"/>
              </w:rPr>
            </w:pPr>
          </w:p>
        </w:tc>
        <w:tc>
          <w:tcPr>
            <w:tcW w:w="605" w:type="pct"/>
            <w:vMerge/>
          </w:tcPr>
          <w:p w14:paraId="38617B7B" w14:textId="77777777" w:rsidR="00E66AE4" w:rsidRPr="00E66AE4" w:rsidRDefault="00E66AE4" w:rsidP="00E66AE4">
            <w:pPr>
              <w:rPr>
                <w:rFonts w:ascii="Times New Roman" w:eastAsia="Calibri" w:hAnsi="Times New Roman" w:cs="Times New Roman"/>
                <w:bCs/>
                <w:sz w:val="20"/>
                <w:szCs w:val="20"/>
              </w:rPr>
            </w:pPr>
          </w:p>
        </w:tc>
      </w:tr>
      <w:tr w:rsidR="00E66AE4" w:rsidRPr="00E66AE4" w14:paraId="58E6D770" w14:textId="77777777" w:rsidTr="00AD5821">
        <w:trPr>
          <w:trHeight w:val="20"/>
        </w:trPr>
        <w:tc>
          <w:tcPr>
            <w:tcW w:w="3743" w:type="pct"/>
            <w:gridSpan w:val="2"/>
          </w:tcPr>
          <w:p w14:paraId="1C0DBB47" w14:textId="77777777" w:rsidR="00E66AE4" w:rsidRPr="00E66AE4" w:rsidRDefault="00E66AE4" w:rsidP="00E66AE4">
            <w:pPr>
              <w:rPr>
                <w:rFonts w:ascii="Times New Roman" w:eastAsia="Calibri" w:hAnsi="Times New Roman" w:cs="Times New Roman"/>
                <w:b/>
                <w:bCs/>
                <w:sz w:val="20"/>
                <w:szCs w:val="20"/>
              </w:rPr>
            </w:pPr>
            <w:r w:rsidRPr="00E66AE4">
              <w:rPr>
                <w:rFonts w:ascii="Times New Roman" w:eastAsia="Calibri" w:hAnsi="Times New Roman" w:cs="Times New Roman"/>
                <w:b/>
                <w:bCs/>
                <w:sz w:val="20"/>
                <w:szCs w:val="20"/>
              </w:rPr>
              <w:t xml:space="preserve">Раздел 2. </w:t>
            </w:r>
            <w:r w:rsidRPr="00E66AE4">
              <w:rPr>
                <w:rFonts w:ascii="Times New Roman" w:eastAsia="Calibri" w:hAnsi="Times New Roman" w:cs="Times New Roman"/>
                <w:b/>
                <w:bCs/>
                <w:sz w:val="20"/>
              </w:rPr>
              <w:t>Осуществление предпринимательской деятельности</w:t>
            </w:r>
          </w:p>
        </w:tc>
        <w:tc>
          <w:tcPr>
            <w:tcW w:w="652" w:type="pct"/>
          </w:tcPr>
          <w:p w14:paraId="55D643F2" w14:textId="77777777" w:rsidR="00E66AE4" w:rsidRPr="00E66AE4" w:rsidRDefault="00E66AE4" w:rsidP="00E66AE4">
            <w:pPr>
              <w:jc w:val="center"/>
              <w:rPr>
                <w:rFonts w:ascii="Times New Roman" w:eastAsia="Calibri" w:hAnsi="Times New Roman" w:cs="Times New Roman"/>
                <w:bCs/>
                <w:i/>
                <w:iCs/>
                <w:sz w:val="20"/>
                <w:szCs w:val="20"/>
              </w:rPr>
            </w:pPr>
            <w:r w:rsidRPr="00E66AE4">
              <w:rPr>
                <w:rFonts w:ascii="Times New Roman" w:eastAsia="Calibri" w:hAnsi="Times New Roman" w:cs="Times New Roman"/>
                <w:b/>
                <w:bCs/>
                <w:sz w:val="20"/>
                <w:szCs w:val="20"/>
                <w:lang w:val="en-US"/>
              </w:rPr>
              <w:t>42/16</w:t>
            </w:r>
            <w:r w:rsidRPr="00E66AE4">
              <w:rPr>
                <w:rFonts w:ascii="Times New Roman" w:eastAsia="Calibri" w:hAnsi="Times New Roman" w:cs="Times New Roman"/>
                <w:b/>
                <w:bCs/>
                <w:sz w:val="20"/>
                <w:szCs w:val="20"/>
              </w:rPr>
              <w:t xml:space="preserve">  </w:t>
            </w:r>
          </w:p>
        </w:tc>
        <w:tc>
          <w:tcPr>
            <w:tcW w:w="605" w:type="pct"/>
          </w:tcPr>
          <w:p w14:paraId="17F97AC0" w14:textId="77777777" w:rsidR="00E66AE4" w:rsidRPr="00E66AE4" w:rsidRDefault="00E66AE4" w:rsidP="00E66AE4">
            <w:pPr>
              <w:jc w:val="center"/>
              <w:rPr>
                <w:rFonts w:ascii="Times New Roman" w:eastAsia="Calibri" w:hAnsi="Times New Roman" w:cs="Times New Roman"/>
                <w:bCs/>
                <w:i/>
                <w:iCs/>
                <w:sz w:val="20"/>
                <w:szCs w:val="20"/>
              </w:rPr>
            </w:pPr>
          </w:p>
        </w:tc>
      </w:tr>
      <w:tr w:rsidR="00E66AE4" w:rsidRPr="00E66AE4" w14:paraId="0CFC4142" w14:textId="77777777" w:rsidTr="00AD5821">
        <w:trPr>
          <w:trHeight w:val="20"/>
        </w:trPr>
        <w:tc>
          <w:tcPr>
            <w:tcW w:w="755" w:type="pct"/>
            <w:vMerge w:val="restart"/>
          </w:tcPr>
          <w:p w14:paraId="2AE3CCAA" w14:textId="77777777" w:rsidR="00E66AE4" w:rsidRPr="00E66AE4" w:rsidRDefault="00E66AE4" w:rsidP="00E66AE4">
            <w:pPr>
              <w:rPr>
                <w:rFonts w:ascii="Times New Roman" w:eastAsia="Calibri" w:hAnsi="Times New Roman" w:cs="Times New Roman"/>
                <w:b/>
                <w:bCs/>
                <w:sz w:val="20"/>
                <w:szCs w:val="20"/>
              </w:rPr>
            </w:pPr>
            <w:r w:rsidRPr="00E66AE4">
              <w:rPr>
                <w:rFonts w:ascii="Times New Roman" w:eastAsia="Calibri" w:hAnsi="Times New Roman" w:cs="Times New Roman"/>
                <w:b/>
                <w:bCs/>
                <w:sz w:val="20"/>
                <w:szCs w:val="20"/>
              </w:rPr>
              <w:t>Тема 2.1.</w:t>
            </w:r>
          </w:p>
          <w:p w14:paraId="002F5B98" w14:textId="77777777" w:rsidR="00E66AE4" w:rsidRPr="00E66AE4" w:rsidRDefault="00E66AE4" w:rsidP="00E66AE4">
            <w:pPr>
              <w:rPr>
                <w:rFonts w:ascii="Times New Roman" w:eastAsia="Calibri" w:hAnsi="Times New Roman" w:cs="Times New Roman"/>
                <w:bCs/>
                <w:sz w:val="20"/>
              </w:rPr>
            </w:pPr>
            <w:r w:rsidRPr="00E66AE4">
              <w:rPr>
                <w:rFonts w:ascii="Times New Roman" w:eastAsia="Calibri" w:hAnsi="Times New Roman" w:cs="Times New Roman"/>
                <w:sz w:val="20"/>
                <w:szCs w:val="20"/>
              </w:rPr>
              <w:lastRenderedPageBreak/>
              <w:t>Малое предпринимательство.</w:t>
            </w:r>
          </w:p>
        </w:tc>
        <w:tc>
          <w:tcPr>
            <w:tcW w:w="2988" w:type="pct"/>
          </w:tcPr>
          <w:p w14:paraId="33D994C9" w14:textId="77777777" w:rsidR="00E66AE4" w:rsidRPr="00E66AE4" w:rsidRDefault="00E66AE4" w:rsidP="00E66AE4">
            <w:pPr>
              <w:rPr>
                <w:rFonts w:ascii="Times New Roman" w:eastAsia="Calibri" w:hAnsi="Times New Roman" w:cs="Times New Roman"/>
                <w:b/>
                <w:bCs/>
                <w:sz w:val="20"/>
                <w:szCs w:val="20"/>
              </w:rPr>
            </w:pPr>
            <w:r w:rsidRPr="00E66AE4">
              <w:rPr>
                <w:rFonts w:ascii="Times New Roman" w:eastAsia="Calibri" w:hAnsi="Times New Roman" w:cs="Times New Roman"/>
                <w:b/>
                <w:bCs/>
                <w:sz w:val="20"/>
                <w:szCs w:val="20"/>
              </w:rPr>
              <w:lastRenderedPageBreak/>
              <w:t xml:space="preserve">Содержание учебного материала </w:t>
            </w:r>
          </w:p>
        </w:tc>
        <w:tc>
          <w:tcPr>
            <w:tcW w:w="652" w:type="pct"/>
            <w:vAlign w:val="center"/>
          </w:tcPr>
          <w:p w14:paraId="3D2DB033" w14:textId="77777777" w:rsidR="00E66AE4" w:rsidRPr="00E66AE4" w:rsidRDefault="00E66AE4" w:rsidP="00E66AE4">
            <w:pPr>
              <w:jc w:val="center"/>
              <w:rPr>
                <w:rFonts w:ascii="Times New Roman" w:eastAsia="Calibri" w:hAnsi="Times New Roman" w:cs="Times New Roman"/>
                <w:b/>
                <w:bCs/>
                <w:sz w:val="20"/>
                <w:szCs w:val="20"/>
                <w:lang w:val="en-US"/>
              </w:rPr>
            </w:pPr>
            <w:r w:rsidRPr="00E66AE4">
              <w:rPr>
                <w:rFonts w:ascii="Times New Roman" w:eastAsia="Calibri" w:hAnsi="Times New Roman" w:cs="Times New Roman"/>
                <w:b/>
                <w:bCs/>
                <w:sz w:val="20"/>
                <w:szCs w:val="20"/>
                <w:lang w:val="en-US"/>
              </w:rPr>
              <w:t>5/2</w:t>
            </w:r>
          </w:p>
        </w:tc>
        <w:tc>
          <w:tcPr>
            <w:tcW w:w="605" w:type="pct"/>
            <w:vMerge w:val="restart"/>
          </w:tcPr>
          <w:p w14:paraId="1CCD59D7" w14:textId="77777777" w:rsidR="00E66AE4" w:rsidRPr="00E66AE4" w:rsidRDefault="00E66AE4" w:rsidP="00E66AE4">
            <w:pPr>
              <w:rPr>
                <w:rFonts w:ascii="Times New Roman" w:eastAsia="Calibri" w:hAnsi="Times New Roman" w:cs="Times New Roman"/>
                <w:bCs/>
                <w:sz w:val="20"/>
              </w:rPr>
            </w:pPr>
            <w:r w:rsidRPr="00E66AE4">
              <w:rPr>
                <w:rFonts w:ascii="Times New Roman" w:eastAsia="Calibri" w:hAnsi="Times New Roman" w:cs="Times New Roman"/>
                <w:bCs/>
                <w:sz w:val="20"/>
              </w:rPr>
              <w:t>ОК 1, ОК 3, ОК 4, ОК 5, ОК 6, ОК 9</w:t>
            </w:r>
          </w:p>
        </w:tc>
      </w:tr>
      <w:tr w:rsidR="00E66AE4" w:rsidRPr="00E66AE4" w14:paraId="682F851A" w14:textId="77777777" w:rsidTr="00AD5821">
        <w:trPr>
          <w:trHeight w:val="20"/>
        </w:trPr>
        <w:tc>
          <w:tcPr>
            <w:tcW w:w="755" w:type="pct"/>
            <w:vMerge/>
          </w:tcPr>
          <w:p w14:paraId="446044A3" w14:textId="77777777" w:rsidR="00E66AE4" w:rsidRPr="00E66AE4" w:rsidRDefault="00E66AE4" w:rsidP="00E66AE4">
            <w:pPr>
              <w:rPr>
                <w:rFonts w:ascii="Times New Roman" w:eastAsia="Calibri" w:hAnsi="Times New Roman" w:cs="Times New Roman"/>
                <w:b/>
                <w:bCs/>
                <w:sz w:val="20"/>
                <w:szCs w:val="20"/>
              </w:rPr>
            </w:pPr>
          </w:p>
        </w:tc>
        <w:tc>
          <w:tcPr>
            <w:tcW w:w="2988" w:type="pct"/>
          </w:tcPr>
          <w:p w14:paraId="3C35FBE1" w14:textId="77777777" w:rsidR="00E66AE4" w:rsidRPr="00E66AE4" w:rsidRDefault="00E66AE4" w:rsidP="00E66AE4">
            <w:pPr>
              <w:jc w:val="both"/>
              <w:rPr>
                <w:rFonts w:ascii="Times New Roman" w:eastAsia="Calibri" w:hAnsi="Times New Roman" w:cs="Times New Roman"/>
                <w:b/>
                <w:bCs/>
                <w:sz w:val="20"/>
              </w:rPr>
            </w:pPr>
            <w:r w:rsidRPr="00E66AE4">
              <w:rPr>
                <w:rFonts w:ascii="Times New Roman" w:eastAsia="Calibri" w:hAnsi="Times New Roman" w:cs="Times New Roman"/>
                <w:b/>
                <w:sz w:val="20"/>
              </w:rPr>
              <w:t>1.</w:t>
            </w:r>
            <w:r w:rsidRPr="00E66AE4">
              <w:rPr>
                <w:rFonts w:ascii="Times New Roman" w:eastAsia="Calibri" w:hAnsi="Times New Roman" w:cs="Times New Roman"/>
                <w:sz w:val="20"/>
              </w:rPr>
              <w:t xml:space="preserve"> </w:t>
            </w:r>
            <w:r w:rsidRPr="00E66AE4">
              <w:rPr>
                <w:rFonts w:ascii="Times New Roman" w:eastAsia="Calibri" w:hAnsi="Times New Roman" w:cs="Times New Roman"/>
                <w:sz w:val="20"/>
                <w:szCs w:val="20"/>
              </w:rPr>
              <w:t xml:space="preserve">Малое предпринимательство и его роль в развитии экономики. Проблемы развития малого предпринимательства. Основные преимущества и недостатки малого предпринимательства. Государственная поддержка развития малого предпринимательства. </w:t>
            </w:r>
          </w:p>
        </w:tc>
        <w:tc>
          <w:tcPr>
            <w:tcW w:w="652" w:type="pct"/>
            <w:vAlign w:val="center"/>
          </w:tcPr>
          <w:p w14:paraId="7E0CB855" w14:textId="77777777" w:rsidR="00E66AE4" w:rsidRPr="00E66AE4" w:rsidRDefault="00E66AE4" w:rsidP="00E66AE4">
            <w:pPr>
              <w:jc w:val="center"/>
              <w:rPr>
                <w:rFonts w:ascii="Times New Roman" w:eastAsia="Calibri" w:hAnsi="Times New Roman" w:cs="Times New Roman"/>
                <w:b/>
                <w:sz w:val="20"/>
                <w:szCs w:val="20"/>
                <w:lang w:val="en-US"/>
              </w:rPr>
            </w:pPr>
            <w:r w:rsidRPr="00E66AE4">
              <w:rPr>
                <w:rFonts w:ascii="Times New Roman" w:eastAsia="Calibri" w:hAnsi="Times New Roman" w:cs="Times New Roman"/>
                <w:b/>
                <w:sz w:val="20"/>
                <w:szCs w:val="20"/>
                <w:lang w:val="en-US"/>
              </w:rPr>
              <w:t>3</w:t>
            </w:r>
          </w:p>
        </w:tc>
        <w:tc>
          <w:tcPr>
            <w:tcW w:w="605" w:type="pct"/>
            <w:vMerge/>
          </w:tcPr>
          <w:p w14:paraId="49088DAA" w14:textId="77777777" w:rsidR="00E66AE4" w:rsidRPr="00E66AE4" w:rsidRDefault="00E66AE4" w:rsidP="00E66AE4">
            <w:pPr>
              <w:rPr>
                <w:rFonts w:ascii="Times New Roman" w:eastAsia="Calibri" w:hAnsi="Times New Roman" w:cs="Times New Roman"/>
                <w:bCs/>
                <w:sz w:val="20"/>
                <w:szCs w:val="20"/>
              </w:rPr>
            </w:pPr>
          </w:p>
        </w:tc>
      </w:tr>
      <w:tr w:rsidR="00E66AE4" w:rsidRPr="00E66AE4" w14:paraId="611FD04D" w14:textId="77777777" w:rsidTr="00AD5821">
        <w:trPr>
          <w:trHeight w:val="20"/>
        </w:trPr>
        <w:tc>
          <w:tcPr>
            <w:tcW w:w="755" w:type="pct"/>
            <w:vMerge/>
          </w:tcPr>
          <w:p w14:paraId="02122831" w14:textId="77777777" w:rsidR="00E66AE4" w:rsidRPr="00E66AE4" w:rsidRDefault="00E66AE4" w:rsidP="00E66AE4">
            <w:pPr>
              <w:rPr>
                <w:rFonts w:ascii="Times New Roman" w:eastAsia="Calibri" w:hAnsi="Times New Roman" w:cs="Times New Roman"/>
                <w:b/>
                <w:bCs/>
                <w:sz w:val="20"/>
                <w:szCs w:val="20"/>
              </w:rPr>
            </w:pPr>
          </w:p>
        </w:tc>
        <w:tc>
          <w:tcPr>
            <w:tcW w:w="2988" w:type="pct"/>
          </w:tcPr>
          <w:p w14:paraId="0D9C88F1" w14:textId="77777777" w:rsidR="00E66AE4" w:rsidRPr="00E66AE4" w:rsidRDefault="00E66AE4" w:rsidP="00E66AE4">
            <w:pPr>
              <w:jc w:val="both"/>
              <w:rPr>
                <w:rFonts w:ascii="Times New Roman" w:eastAsia="Calibri" w:hAnsi="Times New Roman" w:cs="Times New Roman"/>
                <w:b/>
                <w:bCs/>
                <w:sz w:val="20"/>
                <w:szCs w:val="20"/>
              </w:rPr>
            </w:pPr>
            <w:r w:rsidRPr="00E66AE4">
              <w:rPr>
                <w:rFonts w:ascii="Times New Roman" w:eastAsia="Calibri" w:hAnsi="Times New Roman" w:cs="Times New Roman"/>
                <w:b/>
                <w:bCs/>
                <w:sz w:val="20"/>
                <w:szCs w:val="20"/>
              </w:rPr>
              <w:t>2</w:t>
            </w:r>
            <w:r w:rsidRPr="00E66AE4">
              <w:rPr>
                <w:rFonts w:ascii="Times New Roman" w:eastAsia="Calibri" w:hAnsi="Times New Roman" w:cs="Times New Roman"/>
                <w:sz w:val="20"/>
                <w:szCs w:val="20"/>
              </w:rPr>
              <w:t>. Способы создания собственного дела. Предпринимательская идея и этапы организации предприятия «start- up». Юридическое оформление предприятия. Внутрифирменное предпринимательство.</w:t>
            </w:r>
          </w:p>
        </w:tc>
        <w:tc>
          <w:tcPr>
            <w:tcW w:w="652" w:type="pct"/>
            <w:vAlign w:val="center"/>
          </w:tcPr>
          <w:p w14:paraId="493E2E50" w14:textId="77777777" w:rsidR="00E66AE4" w:rsidRPr="00E66AE4" w:rsidRDefault="00E66AE4" w:rsidP="00E66AE4">
            <w:pPr>
              <w:jc w:val="center"/>
              <w:rPr>
                <w:rFonts w:ascii="Times New Roman" w:eastAsia="Calibri" w:hAnsi="Times New Roman" w:cs="Times New Roman"/>
                <w:b/>
                <w:sz w:val="20"/>
                <w:szCs w:val="20"/>
              </w:rPr>
            </w:pPr>
          </w:p>
        </w:tc>
        <w:tc>
          <w:tcPr>
            <w:tcW w:w="605" w:type="pct"/>
            <w:vMerge/>
          </w:tcPr>
          <w:p w14:paraId="71839CB5" w14:textId="77777777" w:rsidR="00E66AE4" w:rsidRPr="00E66AE4" w:rsidRDefault="00E66AE4" w:rsidP="00E66AE4">
            <w:pPr>
              <w:rPr>
                <w:rFonts w:ascii="Times New Roman" w:eastAsia="Calibri" w:hAnsi="Times New Roman" w:cs="Times New Roman"/>
                <w:bCs/>
                <w:sz w:val="20"/>
                <w:szCs w:val="20"/>
              </w:rPr>
            </w:pPr>
          </w:p>
        </w:tc>
      </w:tr>
      <w:tr w:rsidR="00E66AE4" w:rsidRPr="00E66AE4" w14:paraId="64E5C9C4" w14:textId="77777777" w:rsidTr="00AD5821">
        <w:trPr>
          <w:trHeight w:val="20"/>
        </w:trPr>
        <w:tc>
          <w:tcPr>
            <w:tcW w:w="755" w:type="pct"/>
            <w:vMerge/>
          </w:tcPr>
          <w:p w14:paraId="1C870041" w14:textId="77777777" w:rsidR="00E66AE4" w:rsidRPr="00E66AE4" w:rsidRDefault="00E66AE4" w:rsidP="00E66AE4">
            <w:pPr>
              <w:rPr>
                <w:rFonts w:ascii="Times New Roman" w:eastAsia="Calibri" w:hAnsi="Times New Roman" w:cs="Times New Roman"/>
                <w:b/>
                <w:bCs/>
                <w:sz w:val="20"/>
                <w:szCs w:val="20"/>
              </w:rPr>
            </w:pPr>
          </w:p>
        </w:tc>
        <w:tc>
          <w:tcPr>
            <w:tcW w:w="2988" w:type="pct"/>
          </w:tcPr>
          <w:p w14:paraId="02216EC5" w14:textId="77777777" w:rsidR="00E66AE4" w:rsidRPr="00E66AE4" w:rsidRDefault="00E66AE4" w:rsidP="00E66AE4">
            <w:pPr>
              <w:rPr>
                <w:rFonts w:ascii="Times New Roman" w:eastAsia="Calibri" w:hAnsi="Times New Roman" w:cs="Times New Roman"/>
                <w:b/>
                <w:sz w:val="20"/>
                <w:szCs w:val="20"/>
              </w:rPr>
            </w:pPr>
            <w:r w:rsidRPr="00E66AE4">
              <w:rPr>
                <w:rFonts w:ascii="Times New Roman" w:eastAsia="Calibri" w:hAnsi="Times New Roman" w:cs="Times New Roman"/>
                <w:b/>
                <w:bCs/>
                <w:sz w:val="20"/>
                <w:szCs w:val="20"/>
              </w:rPr>
              <w:t>В том числе практических и лабораторных занятий</w:t>
            </w:r>
          </w:p>
        </w:tc>
        <w:tc>
          <w:tcPr>
            <w:tcW w:w="652" w:type="pct"/>
            <w:vAlign w:val="center"/>
          </w:tcPr>
          <w:p w14:paraId="57A33509" w14:textId="77777777" w:rsidR="00E66AE4" w:rsidRPr="00E66AE4" w:rsidRDefault="00E66AE4" w:rsidP="00E66AE4">
            <w:pPr>
              <w:jc w:val="center"/>
              <w:rPr>
                <w:rFonts w:ascii="Times New Roman" w:eastAsia="Calibri" w:hAnsi="Times New Roman" w:cs="Times New Roman"/>
                <w:b/>
                <w:sz w:val="20"/>
                <w:szCs w:val="20"/>
                <w:lang w:val="en-US"/>
              </w:rPr>
            </w:pPr>
            <w:r w:rsidRPr="00E66AE4">
              <w:rPr>
                <w:rFonts w:ascii="Times New Roman" w:eastAsia="Calibri" w:hAnsi="Times New Roman" w:cs="Times New Roman"/>
                <w:b/>
                <w:sz w:val="20"/>
                <w:szCs w:val="20"/>
              </w:rPr>
              <w:t>2</w:t>
            </w:r>
            <w:r w:rsidRPr="00E66AE4">
              <w:rPr>
                <w:rFonts w:ascii="Times New Roman" w:eastAsia="Calibri" w:hAnsi="Times New Roman" w:cs="Times New Roman"/>
                <w:b/>
                <w:sz w:val="20"/>
                <w:szCs w:val="20"/>
                <w:lang w:val="en-US"/>
              </w:rPr>
              <w:t>/2</w:t>
            </w:r>
          </w:p>
        </w:tc>
        <w:tc>
          <w:tcPr>
            <w:tcW w:w="605" w:type="pct"/>
            <w:vMerge/>
          </w:tcPr>
          <w:p w14:paraId="2B368053" w14:textId="77777777" w:rsidR="00E66AE4" w:rsidRPr="00E66AE4" w:rsidRDefault="00E66AE4" w:rsidP="00E66AE4">
            <w:pPr>
              <w:rPr>
                <w:rFonts w:ascii="Times New Roman" w:eastAsia="Calibri" w:hAnsi="Times New Roman" w:cs="Times New Roman"/>
                <w:bCs/>
                <w:sz w:val="20"/>
                <w:szCs w:val="20"/>
              </w:rPr>
            </w:pPr>
          </w:p>
        </w:tc>
      </w:tr>
      <w:tr w:rsidR="00E66AE4" w:rsidRPr="00E66AE4" w14:paraId="75DFB46E" w14:textId="77777777" w:rsidTr="00AD5821">
        <w:trPr>
          <w:trHeight w:val="20"/>
        </w:trPr>
        <w:tc>
          <w:tcPr>
            <w:tcW w:w="755" w:type="pct"/>
            <w:vMerge/>
          </w:tcPr>
          <w:p w14:paraId="5E7A4755" w14:textId="77777777" w:rsidR="00E66AE4" w:rsidRPr="00E66AE4" w:rsidRDefault="00E66AE4" w:rsidP="00E66AE4">
            <w:pPr>
              <w:rPr>
                <w:rFonts w:ascii="Times New Roman" w:eastAsia="Calibri" w:hAnsi="Times New Roman" w:cs="Times New Roman"/>
                <w:b/>
                <w:bCs/>
                <w:sz w:val="20"/>
                <w:szCs w:val="20"/>
              </w:rPr>
            </w:pPr>
          </w:p>
        </w:tc>
        <w:tc>
          <w:tcPr>
            <w:tcW w:w="2988" w:type="pct"/>
          </w:tcPr>
          <w:p w14:paraId="140F6DA2" w14:textId="77777777" w:rsidR="00E66AE4" w:rsidRPr="00E66AE4" w:rsidRDefault="00E66AE4" w:rsidP="00E66AE4">
            <w:pPr>
              <w:jc w:val="both"/>
              <w:rPr>
                <w:rFonts w:ascii="Times New Roman" w:eastAsia="Calibri" w:hAnsi="Times New Roman" w:cs="Times New Roman"/>
                <w:b/>
                <w:sz w:val="20"/>
                <w:szCs w:val="20"/>
              </w:rPr>
            </w:pPr>
            <w:r w:rsidRPr="00E66AE4">
              <w:rPr>
                <w:rFonts w:ascii="Times New Roman" w:eastAsia="Calibri" w:hAnsi="Times New Roman" w:cs="Times New Roman"/>
                <w:b/>
                <w:sz w:val="20"/>
                <w:szCs w:val="20"/>
              </w:rPr>
              <w:t xml:space="preserve">1. Практическое занятие 3. </w:t>
            </w:r>
            <w:r w:rsidRPr="00E66AE4">
              <w:rPr>
                <w:rFonts w:ascii="Times New Roman" w:eastAsia="Calibri" w:hAnsi="Times New Roman" w:cs="Times New Roman"/>
                <w:bCs/>
                <w:sz w:val="20"/>
                <w:szCs w:val="20"/>
              </w:rPr>
              <w:t>Формирование бизнес-идеи. Постановка целей и задач создания бизнес-модели организации.</w:t>
            </w:r>
          </w:p>
        </w:tc>
        <w:tc>
          <w:tcPr>
            <w:tcW w:w="652" w:type="pct"/>
            <w:vAlign w:val="center"/>
          </w:tcPr>
          <w:p w14:paraId="2EEDACF4" w14:textId="77777777" w:rsidR="00E66AE4" w:rsidRPr="00E66AE4" w:rsidRDefault="00E66AE4" w:rsidP="00E66AE4">
            <w:pPr>
              <w:suppressAutoHyphens/>
              <w:jc w:val="center"/>
              <w:rPr>
                <w:rFonts w:ascii="Times New Roman" w:eastAsia="Calibri" w:hAnsi="Times New Roman" w:cs="Times New Roman"/>
                <w:iCs/>
                <w:sz w:val="20"/>
                <w:szCs w:val="20"/>
              </w:rPr>
            </w:pPr>
            <w:r w:rsidRPr="00E66AE4">
              <w:rPr>
                <w:rFonts w:ascii="Times New Roman" w:eastAsia="Calibri" w:hAnsi="Times New Roman" w:cs="Times New Roman"/>
                <w:iCs/>
                <w:sz w:val="20"/>
                <w:szCs w:val="20"/>
              </w:rPr>
              <w:t>2</w:t>
            </w:r>
          </w:p>
        </w:tc>
        <w:tc>
          <w:tcPr>
            <w:tcW w:w="605" w:type="pct"/>
            <w:vMerge/>
          </w:tcPr>
          <w:p w14:paraId="6F10E2F5" w14:textId="77777777" w:rsidR="00E66AE4" w:rsidRPr="00E66AE4" w:rsidRDefault="00E66AE4" w:rsidP="00E66AE4">
            <w:pPr>
              <w:rPr>
                <w:rFonts w:ascii="Times New Roman" w:eastAsia="Calibri" w:hAnsi="Times New Roman" w:cs="Times New Roman"/>
                <w:bCs/>
                <w:sz w:val="20"/>
              </w:rPr>
            </w:pPr>
          </w:p>
        </w:tc>
      </w:tr>
      <w:tr w:rsidR="00E66AE4" w:rsidRPr="00E66AE4" w14:paraId="72C25A91" w14:textId="77777777" w:rsidTr="00AD5821">
        <w:trPr>
          <w:trHeight w:val="20"/>
        </w:trPr>
        <w:tc>
          <w:tcPr>
            <w:tcW w:w="755" w:type="pct"/>
            <w:vMerge/>
          </w:tcPr>
          <w:p w14:paraId="2219E1AA" w14:textId="77777777" w:rsidR="00E66AE4" w:rsidRPr="00E66AE4" w:rsidRDefault="00E66AE4" w:rsidP="00E66AE4">
            <w:pPr>
              <w:rPr>
                <w:rFonts w:ascii="Times New Roman" w:eastAsia="Calibri" w:hAnsi="Times New Roman" w:cs="Times New Roman"/>
                <w:b/>
                <w:bCs/>
                <w:sz w:val="20"/>
                <w:szCs w:val="20"/>
              </w:rPr>
            </w:pPr>
          </w:p>
        </w:tc>
        <w:tc>
          <w:tcPr>
            <w:tcW w:w="2988" w:type="pct"/>
          </w:tcPr>
          <w:p w14:paraId="55F2FA6B" w14:textId="77777777" w:rsidR="00E66AE4" w:rsidRPr="00E66AE4" w:rsidRDefault="00E66AE4" w:rsidP="00E66AE4">
            <w:pPr>
              <w:rPr>
                <w:rFonts w:ascii="Times New Roman" w:eastAsia="Calibri" w:hAnsi="Times New Roman" w:cs="Times New Roman"/>
                <w:b/>
                <w:bCs/>
                <w:sz w:val="20"/>
                <w:szCs w:val="20"/>
              </w:rPr>
            </w:pPr>
            <w:r w:rsidRPr="00E66AE4">
              <w:rPr>
                <w:rFonts w:ascii="Times New Roman" w:eastAsia="Calibri" w:hAnsi="Times New Roman" w:cs="Times New Roman"/>
                <w:b/>
                <w:bCs/>
                <w:sz w:val="20"/>
                <w:szCs w:val="20"/>
              </w:rPr>
              <w:t xml:space="preserve">Самостоятельная работа обучающихся </w:t>
            </w:r>
          </w:p>
        </w:tc>
        <w:tc>
          <w:tcPr>
            <w:tcW w:w="652" w:type="pct"/>
            <w:vAlign w:val="center"/>
          </w:tcPr>
          <w:p w14:paraId="657DB588" w14:textId="77777777" w:rsidR="00E66AE4" w:rsidRPr="00E66AE4" w:rsidRDefault="00E66AE4" w:rsidP="00E66AE4">
            <w:pPr>
              <w:suppressAutoHyphens/>
              <w:jc w:val="center"/>
              <w:rPr>
                <w:rFonts w:ascii="Times New Roman" w:eastAsia="Calibri" w:hAnsi="Times New Roman" w:cs="Times New Roman"/>
                <w:b/>
                <w:iCs/>
                <w:sz w:val="20"/>
                <w:szCs w:val="20"/>
              </w:rPr>
            </w:pPr>
            <w:r w:rsidRPr="00E66AE4">
              <w:rPr>
                <w:rFonts w:ascii="Times New Roman" w:eastAsia="Calibri" w:hAnsi="Times New Roman" w:cs="Times New Roman"/>
                <w:b/>
                <w:iCs/>
                <w:sz w:val="20"/>
                <w:szCs w:val="20"/>
              </w:rPr>
              <w:t>-</w:t>
            </w:r>
          </w:p>
        </w:tc>
        <w:tc>
          <w:tcPr>
            <w:tcW w:w="605" w:type="pct"/>
            <w:vMerge/>
          </w:tcPr>
          <w:p w14:paraId="22AA1A5E" w14:textId="77777777" w:rsidR="00E66AE4" w:rsidRPr="00E66AE4" w:rsidRDefault="00E66AE4" w:rsidP="00E66AE4">
            <w:pPr>
              <w:rPr>
                <w:rFonts w:ascii="Times New Roman" w:eastAsia="Calibri" w:hAnsi="Times New Roman" w:cs="Times New Roman"/>
                <w:bCs/>
                <w:sz w:val="20"/>
              </w:rPr>
            </w:pPr>
          </w:p>
        </w:tc>
      </w:tr>
      <w:tr w:rsidR="00E66AE4" w:rsidRPr="00E66AE4" w14:paraId="4277B208" w14:textId="77777777" w:rsidTr="00AD5821">
        <w:trPr>
          <w:trHeight w:val="20"/>
        </w:trPr>
        <w:tc>
          <w:tcPr>
            <w:tcW w:w="755" w:type="pct"/>
            <w:vMerge w:val="restart"/>
          </w:tcPr>
          <w:p w14:paraId="25196563" w14:textId="77777777" w:rsidR="00E66AE4" w:rsidRPr="00E66AE4" w:rsidRDefault="00E66AE4" w:rsidP="00E66AE4">
            <w:pPr>
              <w:rPr>
                <w:rFonts w:ascii="Times New Roman" w:eastAsia="Calibri" w:hAnsi="Times New Roman" w:cs="Times New Roman"/>
                <w:bCs/>
                <w:sz w:val="20"/>
              </w:rPr>
            </w:pPr>
            <w:r w:rsidRPr="00E66AE4">
              <w:rPr>
                <w:rFonts w:ascii="Times New Roman" w:eastAsia="Calibri" w:hAnsi="Times New Roman" w:cs="Times New Roman"/>
                <w:b/>
                <w:bCs/>
                <w:sz w:val="20"/>
                <w:szCs w:val="20"/>
              </w:rPr>
              <w:t xml:space="preserve">Тема 2.2. </w:t>
            </w:r>
            <w:r w:rsidRPr="00E66AE4">
              <w:rPr>
                <w:rFonts w:ascii="Times New Roman" w:eastAsia="Calibri" w:hAnsi="Times New Roman" w:cs="Times New Roman"/>
                <w:sz w:val="20"/>
                <w:szCs w:val="20"/>
              </w:rPr>
              <w:t>Предпринимательская среда.</w:t>
            </w:r>
          </w:p>
          <w:p w14:paraId="5A53526B" w14:textId="77777777" w:rsidR="00E66AE4" w:rsidRPr="00E66AE4" w:rsidRDefault="00E66AE4" w:rsidP="00E66AE4">
            <w:pPr>
              <w:rPr>
                <w:rFonts w:ascii="Times New Roman" w:eastAsia="Calibri" w:hAnsi="Times New Roman" w:cs="Times New Roman"/>
                <w:b/>
                <w:bCs/>
                <w:sz w:val="20"/>
                <w:szCs w:val="20"/>
              </w:rPr>
            </w:pPr>
          </w:p>
        </w:tc>
        <w:tc>
          <w:tcPr>
            <w:tcW w:w="2988" w:type="pct"/>
          </w:tcPr>
          <w:p w14:paraId="498DA957" w14:textId="77777777" w:rsidR="00E66AE4" w:rsidRPr="00E66AE4" w:rsidRDefault="00E66AE4" w:rsidP="00E66AE4">
            <w:pPr>
              <w:rPr>
                <w:rFonts w:ascii="Times New Roman" w:eastAsia="Calibri" w:hAnsi="Times New Roman" w:cs="Times New Roman"/>
                <w:b/>
                <w:bCs/>
                <w:i/>
                <w:sz w:val="20"/>
                <w:szCs w:val="20"/>
              </w:rPr>
            </w:pPr>
            <w:r w:rsidRPr="00E66AE4">
              <w:rPr>
                <w:rFonts w:ascii="Times New Roman" w:eastAsia="Calibri" w:hAnsi="Times New Roman" w:cs="Times New Roman"/>
                <w:b/>
                <w:bCs/>
                <w:sz w:val="20"/>
                <w:szCs w:val="20"/>
              </w:rPr>
              <w:t>Содержание учебного материала</w:t>
            </w:r>
          </w:p>
        </w:tc>
        <w:tc>
          <w:tcPr>
            <w:tcW w:w="652" w:type="pct"/>
            <w:vAlign w:val="center"/>
          </w:tcPr>
          <w:p w14:paraId="5AA6399B" w14:textId="77777777" w:rsidR="00E66AE4" w:rsidRPr="00E66AE4" w:rsidRDefault="00E66AE4" w:rsidP="00E66AE4">
            <w:pPr>
              <w:suppressAutoHyphens/>
              <w:jc w:val="center"/>
              <w:rPr>
                <w:rFonts w:ascii="Times New Roman" w:eastAsia="Calibri" w:hAnsi="Times New Roman" w:cs="Times New Roman"/>
                <w:b/>
                <w:iCs/>
                <w:sz w:val="20"/>
                <w:szCs w:val="20"/>
                <w:lang w:val="en-US"/>
              </w:rPr>
            </w:pPr>
            <w:r w:rsidRPr="00E66AE4">
              <w:rPr>
                <w:rFonts w:ascii="Times New Roman" w:eastAsia="Calibri" w:hAnsi="Times New Roman" w:cs="Times New Roman"/>
                <w:b/>
                <w:iCs/>
                <w:sz w:val="20"/>
                <w:szCs w:val="20"/>
                <w:lang w:val="en-US"/>
              </w:rPr>
              <w:t>8/4</w:t>
            </w:r>
          </w:p>
        </w:tc>
        <w:tc>
          <w:tcPr>
            <w:tcW w:w="605" w:type="pct"/>
            <w:vMerge w:val="restart"/>
          </w:tcPr>
          <w:p w14:paraId="35FCE8B2" w14:textId="77777777" w:rsidR="00E66AE4" w:rsidRPr="00E66AE4" w:rsidRDefault="00E66AE4" w:rsidP="00E66AE4">
            <w:pPr>
              <w:rPr>
                <w:rFonts w:ascii="Times New Roman" w:eastAsia="Calibri" w:hAnsi="Times New Roman" w:cs="Times New Roman"/>
                <w:bCs/>
                <w:sz w:val="20"/>
              </w:rPr>
            </w:pPr>
            <w:r w:rsidRPr="00E66AE4">
              <w:rPr>
                <w:rFonts w:ascii="Times New Roman" w:eastAsia="Calibri" w:hAnsi="Times New Roman" w:cs="Times New Roman"/>
                <w:bCs/>
                <w:sz w:val="20"/>
              </w:rPr>
              <w:t>ОК 1, ОК 3, ОК 4, ОК 5, ОК 6, ОК 9</w:t>
            </w:r>
          </w:p>
        </w:tc>
      </w:tr>
      <w:tr w:rsidR="00E66AE4" w:rsidRPr="00E66AE4" w14:paraId="06CF8DFD" w14:textId="77777777" w:rsidTr="00AD5821">
        <w:trPr>
          <w:trHeight w:val="20"/>
        </w:trPr>
        <w:tc>
          <w:tcPr>
            <w:tcW w:w="755" w:type="pct"/>
            <w:vMerge/>
          </w:tcPr>
          <w:p w14:paraId="04F5ADAF" w14:textId="77777777" w:rsidR="00E66AE4" w:rsidRPr="00E66AE4" w:rsidRDefault="00E66AE4" w:rsidP="00E66AE4">
            <w:pPr>
              <w:rPr>
                <w:rFonts w:ascii="Times New Roman" w:eastAsia="Calibri" w:hAnsi="Times New Roman" w:cs="Times New Roman"/>
                <w:b/>
                <w:bCs/>
                <w:i/>
                <w:sz w:val="20"/>
                <w:szCs w:val="20"/>
              </w:rPr>
            </w:pPr>
          </w:p>
        </w:tc>
        <w:tc>
          <w:tcPr>
            <w:tcW w:w="2988" w:type="pct"/>
          </w:tcPr>
          <w:p w14:paraId="6014BEB5" w14:textId="77777777" w:rsidR="00E66AE4" w:rsidRPr="00E66AE4" w:rsidRDefault="00E66AE4" w:rsidP="00E66AE4">
            <w:pPr>
              <w:jc w:val="both"/>
              <w:rPr>
                <w:rFonts w:ascii="Times New Roman" w:eastAsia="Calibri" w:hAnsi="Times New Roman" w:cs="Times New Roman"/>
                <w:b/>
                <w:bCs/>
                <w:sz w:val="20"/>
                <w:szCs w:val="20"/>
              </w:rPr>
            </w:pPr>
            <w:r w:rsidRPr="00E66AE4">
              <w:rPr>
                <w:rFonts w:ascii="Times New Roman" w:eastAsia="Calibri" w:hAnsi="Times New Roman" w:cs="Times New Roman"/>
                <w:b/>
                <w:bCs/>
                <w:sz w:val="20"/>
                <w:szCs w:val="20"/>
              </w:rPr>
              <w:t xml:space="preserve">1. </w:t>
            </w:r>
            <w:r w:rsidRPr="00E66AE4">
              <w:rPr>
                <w:rFonts w:ascii="Times New Roman" w:eastAsia="Calibri" w:hAnsi="Times New Roman" w:cs="Times New Roman"/>
                <w:sz w:val="20"/>
                <w:szCs w:val="20"/>
              </w:rPr>
              <w:t>Характеристика предпринимательской среды. Оценка макроэкономических факторов предпринимательской среды. Внутренняя предпринимательская среда.</w:t>
            </w:r>
          </w:p>
        </w:tc>
        <w:tc>
          <w:tcPr>
            <w:tcW w:w="652" w:type="pct"/>
            <w:vAlign w:val="center"/>
          </w:tcPr>
          <w:p w14:paraId="16E4FF12" w14:textId="77777777" w:rsidR="00E66AE4" w:rsidRPr="00E66AE4" w:rsidRDefault="00E66AE4" w:rsidP="00E66AE4">
            <w:pPr>
              <w:suppressAutoHyphens/>
              <w:jc w:val="center"/>
              <w:rPr>
                <w:rFonts w:ascii="Times New Roman" w:eastAsia="Calibri" w:hAnsi="Times New Roman" w:cs="Times New Roman"/>
                <w:b/>
                <w:sz w:val="20"/>
                <w:szCs w:val="20"/>
                <w:lang w:val="en-US"/>
              </w:rPr>
            </w:pPr>
            <w:r w:rsidRPr="00E66AE4">
              <w:rPr>
                <w:rFonts w:ascii="Times New Roman" w:eastAsia="Calibri" w:hAnsi="Times New Roman" w:cs="Times New Roman"/>
                <w:b/>
                <w:sz w:val="20"/>
                <w:szCs w:val="20"/>
                <w:lang w:val="en-US"/>
              </w:rPr>
              <w:t>2</w:t>
            </w:r>
          </w:p>
        </w:tc>
        <w:tc>
          <w:tcPr>
            <w:tcW w:w="605" w:type="pct"/>
            <w:vMerge/>
          </w:tcPr>
          <w:p w14:paraId="6A1A1CCB" w14:textId="77777777" w:rsidR="00E66AE4" w:rsidRPr="00E66AE4" w:rsidRDefault="00E66AE4" w:rsidP="00E66AE4">
            <w:pPr>
              <w:rPr>
                <w:rFonts w:ascii="Times New Roman" w:eastAsia="Calibri" w:hAnsi="Times New Roman" w:cs="Times New Roman"/>
                <w:bCs/>
                <w:sz w:val="20"/>
                <w:szCs w:val="20"/>
              </w:rPr>
            </w:pPr>
          </w:p>
        </w:tc>
      </w:tr>
      <w:tr w:rsidR="00E66AE4" w:rsidRPr="00E66AE4" w14:paraId="7C2B5269" w14:textId="77777777" w:rsidTr="00AD5821">
        <w:trPr>
          <w:trHeight w:val="20"/>
        </w:trPr>
        <w:tc>
          <w:tcPr>
            <w:tcW w:w="755" w:type="pct"/>
            <w:vMerge/>
          </w:tcPr>
          <w:p w14:paraId="6386C826" w14:textId="77777777" w:rsidR="00E66AE4" w:rsidRPr="00E66AE4" w:rsidRDefault="00E66AE4" w:rsidP="00E66AE4">
            <w:pPr>
              <w:rPr>
                <w:rFonts w:ascii="Times New Roman" w:eastAsia="Calibri" w:hAnsi="Times New Roman" w:cs="Times New Roman"/>
                <w:b/>
                <w:bCs/>
                <w:i/>
                <w:sz w:val="20"/>
                <w:szCs w:val="20"/>
              </w:rPr>
            </w:pPr>
          </w:p>
        </w:tc>
        <w:tc>
          <w:tcPr>
            <w:tcW w:w="2988" w:type="pct"/>
          </w:tcPr>
          <w:p w14:paraId="44B93E35" w14:textId="77777777" w:rsidR="00E66AE4" w:rsidRPr="00E66AE4" w:rsidRDefault="00E66AE4" w:rsidP="00E66AE4">
            <w:pPr>
              <w:jc w:val="both"/>
              <w:rPr>
                <w:rFonts w:ascii="Times New Roman" w:eastAsia="Calibri" w:hAnsi="Times New Roman" w:cs="Times New Roman"/>
                <w:sz w:val="20"/>
                <w:szCs w:val="20"/>
              </w:rPr>
            </w:pPr>
            <w:r w:rsidRPr="00E66AE4">
              <w:rPr>
                <w:rFonts w:ascii="Times New Roman" w:eastAsia="Calibri" w:hAnsi="Times New Roman" w:cs="Times New Roman"/>
                <w:b/>
                <w:bCs/>
                <w:sz w:val="20"/>
                <w:szCs w:val="20"/>
              </w:rPr>
              <w:t>2</w:t>
            </w:r>
            <w:r w:rsidRPr="00E66AE4">
              <w:rPr>
                <w:rFonts w:ascii="Times New Roman" w:eastAsia="Calibri" w:hAnsi="Times New Roman" w:cs="Times New Roman"/>
                <w:sz w:val="20"/>
                <w:szCs w:val="20"/>
              </w:rPr>
              <w:t>. Внешняя среда организации. Влияние внешней среды на ведение бизнеса.</w:t>
            </w:r>
          </w:p>
        </w:tc>
        <w:tc>
          <w:tcPr>
            <w:tcW w:w="652" w:type="pct"/>
            <w:vAlign w:val="center"/>
          </w:tcPr>
          <w:p w14:paraId="11946062" w14:textId="77777777" w:rsidR="00E66AE4" w:rsidRPr="00E66AE4" w:rsidRDefault="00E66AE4" w:rsidP="00E66AE4">
            <w:pPr>
              <w:suppressAutoHyphens/>
              <w:jc w:val="center"/>
              <w:rPr>
                <w:rFonts w:ascii="Times New Roman" w:eastAsia="Calibri" w:hAnsi="Times New Roman" w:cs="Times New Roman"/>
                <w:b/>
                <w:sz w:val="20"/>
                <w:szCs w:val="20"/>
                <w:lang w:val="en-US"/>
              </w:rPr>
            </w:pPr>
            <w:r w:rsidRPr="00E66AE4">
              <w:rPr>
                <w:rFonts w:ascii="Times New Roman" w:eastAsia="Calibri" w:hAnsi="Times New Roman" w:cs="Times New Roman"/>
                <w:b/>
                <w:sz w:val="20"/>
                <w:szCs w:val="20"/>
                <w:lang w:val="en-US"/>
              </w:rPr>
              <w:t>2</w:t>
            </w:r>
          </w:p>
        </w:tc>
        <w:tc>
          <w:tcPr>
            <w:tcW w:w="605" w:type="pct"/>
            <w:vMerge/>
          </w:tcPr>
          <w:p w14:paraId="04423D03" w14:textId="77777777" w:rsidR="00E66AE4" w:rsidRPr="00E66AE4" w:rsidRDefault="00E66AE4" w:rsidP="00E66AE4">
            <w:pPr>
              <w:rPr>
                <w:rFonts w:ascii="Times New Roman" w:eastAsia="Calibri" w:hAnsi="Times New Roman" w:cs="Times New Roman"/>
                <w:bCs/>
                <w:sz w:val="20"/>
                <w:szCs w:val="20"/>
              </w:rPr>
            </w:pPr>
          </w:p>
        </w:tc>
      </w:tr>
      <w:tr w:rsidR="00E66AE4" w:rsidRPr="00E66AE4" w14:paraId="449F08C3" w14:textId="77777777" w:rsidTr="00AD5821">
        <w:trPr>
          <w:trHeight w:val="20"/>
        </w:trPr>
        <w:tc>
          <w:tcPr>
            <w:tcW w:w="755" w:type="pct"/>
            <w:vMerge/>
          </w:tcPr>
          <w:p w14:paraId="25057A6F" w14:textId="77777777" w:rsidR="00E66AE4" w:rsidRPr="00E66AE4" w:rsidRDefault="00E66AE4" w:rsidP="00E66AE4">
            <w:pPr>
              <w:rPr>
                <w:rFonts w:ascii="Times New Roman" w:eastAsia="Calibri" w:hAnsi="Times New Roman" w:cs="Times New Roman"/>
                <w:b/>
                <w:bCs/>
                <w:sz w:val="20"/>
                <w:szCs w:val="20"/>
              </w:rPr>
            </w:pPr>
          </w:p>
        </w:tc>
        <w:tc>
          <w:tcPr>
            <w:tcW w:w="2988" w:type="pct"/>
          </w:tcPr>
          <w:p w14:paraId="5E36CA91" w14:textId="77777777" w:rsidR="00E66AE4" w:rsidRPr="00E66AE4" w:rsidRDefault="00E66AE4" w:rsidP="00E66AE4">
            <w:pPr>
              <w:rPr>
                <w:rFonts w:ascii="Times New Roman" w:eastAsia="Calibri" w:hAnsi="Times New Roman" w:cs="Times New Roman"/>
                <w:b/>
                <w:sz w:val="20"/>
                <w:szCs w:val="20"/>
              </w:rPr>
            </w:pPr>
            <w:r w:rsidRPr="00E66AE4">
              <w:rPr>
                <w:rFonts w:ascii="Times New Roman" w:eastAsia="Calibri" w:hAnsi="Times New Roman" w:cs="Times New Roman"/>
                <w:b/>
                <w:bCs/>
                <w:sz w:val="20"/>
                <w:szCs w:val="20"/>
              </w:rPr>
              <w:t>В том числе практических и лабораторных занятий</w:t>
            </w:r>
          </w:p>
        </w:tc>
        <w:tc>
          <w:tcPr>
            <w:tcW w:w="652" w:type="pct"/>
            <w:vAlign w:val="center"/>
          </w:tcPr>
          <w:p w14:paraId="7705F922" w14:textId="77777777" w:rsidR="00E66AE4" w:rsidRPr="00E66AE4" w:rsidRDefault="00E66AE4" w:rsidP="00E66AE4">
            <w:pPr>
              <w:suppressAutoHyphens/>
              <w:jc w:val="center"/>
              <w:rPr>
                <w:rFonts w:ascii="Times New Roman" w:eastAsia="Calibri" w:hAnsi="Times New Roman" w:cs="Times New Roman"/>
                <w:b/>
                <w:sz w:val="20"/>
                <w:szCs w:val="20"/>
                <w:lang w:val="en-US"/>
              </w:rPr>
            </w:pPr>
            <w:r w:rsidRPr="00E66AE4">
              <w:rPr>
                <w:rFonts w:ascii="Times New Roman" w:eastAsia="Calibri" w:hAnsi="Times New Roman" w:cs="Times New Roman"/>
                <w:b/>
                <w:sz w:val="20"/>
                <w:szCs w:val="20"/>
              </w:rPr>
              <w:t>4</w:t>
            </w:r>
            <w:r w:rsidRPr="00E66AE4">
              <w:rPr>
                <w:rFonts w:ascii="Times New Roman" w:eastAsia="Calibri" w:hAnsi="Times New Roman" w:cs="Times New Roman"/>
                <w:b/>
                <w:sz w:val="20"/>
                <w:szCs w:val="20"/>
                <w:lang w:val="en-US"/>
              </w:rPr>
              <w:t>/4</w:t>
            </w:r>
          </w:p>
        </w:tc>
        <w:tc>
          <w:tcPr>
            <w:tcW w:w="605" w:type="pct"/>
            <w:vMerge/>
          </w:tcPr>
          <w:p w14:paraId="3B339319" w14:textId="77777777" w:rsidR="00E66AE4" w:rsidRPr="00E66AE4" w:rsidRDefault="00E66AE4" w:rsidP="00E66AE4">
            <w:pPr>
              <w:rPr>
                <w:rFonts w:ascii="Times New Roman" w:eastAsia="Calibri" w:hAnsi="Times New Roman" w:cs="Times New Roman"/>
                <w:bCs/>
                <w:sz w:val="20"/>
                <w:szCs w:val="20"/>
              </w:rPr>
            </w:pPr>
          </w:p>
        </w:tc>
      </w:tr>
      <w:tr w:rsidR="00E66AE4" w:rsidRPr="00E66AE4" w14:paraId="6610C930" w14:textId="77777777" w:rsidTr="00AD5821">
        <w:trPr>
          <w:trHeight w:val="20"/>
        </w:trPr>
        <w:tc>
          <w:tcPr>
            <w:tcW w:w="755" w:type="pct"/>
            <w:vMerge/>
          </w:tcPr>
          <w:p w14:paraId="24200326" w14:textId="77777777" w:rsidR="00E66AE4" w:rsidRPr="00E66AE4" w:rsidRDefault="00E66AE4" w:rsidP="00E66AE4">
            <w:pPr>
              <w:rPr>
                <w:rFonts w:ascii="Times New Roman" w:eastAsia="Calibri" w:hAnsi="Times New Roman" w:cs="Times New Roman"/>
                <w:b/>
                <w:bCs/>
                <w:sz w:val="20"/>
                <w:szCs w:val="20"/>
              </w:rPr>
            </w:pPr>
          </w:p>
        </w:tc>
        <w:tc>
          <w:tcPr>
            <w:tcW w:w="2988" w:type="pct"/>
          </w:tcPr>
          <w:p w14:paraId="7B258844" w14:textId="77777777" w:rsidR="00E66AE4" w:rsidRPr="00E66AE4" w:rsidRDefault="00E66AE4" w:rsidP="00E66AE4">
            <w:pPr>
              <w:jc w:val="both"/>
              <w:rPr>
                <w:rFonts w:ascii="Times New Roman" w:eastAsia="Calibri" w:hAnsi="Times New Roman" w:cs="Times New Roman"/>
                <w:b/>
                <w:sz w:val="20"/>
                <w:szCs w:val="20"/>
              </w:rPr>
            </w:pPr>
            <w:r w:rsidRPr="00E66AE4">
              <w:rPr>
                <w:rFonts w:ascii="Times New Roman" w:eastAsia="Calibri" w:hAnsi="Times New Roman" w:cs="Times New Roman"/>
                <w:b/>
                <w:sz w:val="20"/>
                <w:szCs w:val="20"/>
              </w:rPr>
              <w:t xml:space="preserve">1. Практическое занятие 4. </w:t>
            </w:r>
            <w:r w:rsidRPr="00E66AE4">
              <w:rPr>
                <w:rFonts w:ascii="Times New Roman" w:eastAsia="Calibri" w:hAnsi="Times New Roman" w:cs="Times New Roman"/>
                <w:bCs/>
                <w:sz w:val="20"/>
                <w:szCs w:val="20"/>
              </w:rPr>
              <w:t>Анализ внутренней среды бизнес-модели организации.</w:t>
            </w:r>
          </w:p>
        </w:tc>
        <w:tc>
          <w:tcPr>
            <w:tcW w:w="652" w:type="pct"/>
            <w:vAlign w:val="center"/>
          </w:tcPr>
          <w:p w14:paraId="69E99322" w14:textId="77777777" w:rsidR="00E66AE4" w:rsidRPr="00E66AE4" w:rsidRDefault="00E66AE4" w:rsidP="00E66AE4">
            <w:pPr>
              <w:suppressAutoHyphens/>
              <w:jc w:val="center"/>
              <w:rPr>
                <w:rFonts w:ascii="Times New Roman" w:eastAsia="Calibri" w:hAnsi="Times New Roman" w:cs="Times New Roman"/>
                <w:sz w:val="20"/>
                <w:szCs w:val="20"/>
              </w:rPr>
            </w:pPr>
            <w:r w:rsidRPr="00E66AE4">
              <w:rPr>
                <w:rFonts w:ascii="Times New Roman" w:eastAsia="Calibri" w:hAnsi="Times New Roman" w:cs="Times New Roman"/>
                <w:sz w:val="20"/>
                <w:szCs w:val="20"/>
              </w:rPr>
              <w:t>2</w:t>
            </w:r>
          </w:p>
        </w:tc>
        <w:tc>
          <w:tcPr>
            <w:tcW w:w="605" w:type="pct"/>
            <w:vMerge/>
          </w:tcPr>
          <w:p w14:paraId="40BE7810" w14:textId="77777777" w:rsidR="00E66AE4" w:rsidRPr="00E66AE4" w:rsidRDefault="00E66AE4" w:rsidP="00E66AE4">
            <w:pPr>
              <w:rPr>
                <w:rFonts w:ascii="Times New Roman" w:eastAsia="Calibri" w:hAnsi="Times New Roman" w:cs="Times New Roman"/>
                <w:bCs/>
                <w:sz w:val="20"/>
              </w:rPr>
            </w:pPr>
          </w:p>
        </w:tc>
      </w:tr>
      <w:tr w:rsidR="00E66AE4" w:rsidRPr="00E66AE4" w14:paraId="1EBEAD8A" w14:textId="77777777" w:rsidTr="00AD5821">
        <w:trPr>
          <w:trHeight w:val="20"/>
        </w:trPr>
        <w:tc>
          <w:tcPr>
            <w:tcW w:w="755" w:type="pct"/>
            <w:vMerge/>
          </w:tcPr>
          <w:p w14:paraId="2D032C4D" w14:textId="77777777" w:rsidR="00E66AE4" w:rsidRPr="00E66AE4" w:rsidRDefault="00E66AE4" w:rsidP="00E66AE4">
            <w:pPr>
              <w:rPr>
                <w:rFonts w:ascii="Times New Roman" w:eastAsia="Calibri" w:hAnsi="Times New Roman" w:cs="Times New Roman"/>
                <w:b/>
                <w:bCs/>
                <w:sz w:val="20"/>
                <w:szCs w:val="20"/>
              </w:rPr>
            </w:pPr>
          </w:p>
        </w:tc>
        <w:tc>
          <w:tcPr>
            <w:tcW w:w="2988" w:type="pct"/>
          </w:tcPr>
          <w:p w14:paraId="6DC75518" w14:textId="77777777" w:rsidR="00E66AE4" w:rsidRPr="00E66AE4" w:rsidRDefault="00E66AE4" w:rsidP="00E66AE4">
            <w:pPr>
              <w:rPr>
                <w:rFonts w:ascii="Times New Roman" w:eastAsia="Calibri" w:hAnsi="Times New Roman" w:cs="Times New Roman"/>
                <w:b/>
                <w:bCs/>
                <w:sz w:val="20"/>
                <w:szCs w:val="20"/>
              </w:rPr>
            </w:pPr>
            <w:r w:rsidRPr="00E66AE4">
              <w:rPr>
                <w:rFonts w:ascii="Times New Roman" w:eastAsia="Calibri" w:hAnsi="Times New Roman" w:cs="Times New Roman"/>
                <w:b/>
                <w:bCs/>
                <w:sz w:val="20"/>
                <w:szCs w:val="20"/>
              </w:rPr>
              <w:t xml:space="preserve">2. Практическое занятие 5. </w:t>
            </w:r>
            <w:r w:rsidRPr="00E66AE4">
              <w:rPr>
                <w:rFonts w:ascii="Times New Roman" w:eastAsia="Calibri" w:hAnsi="Times New Roman" w:cs="Times New Roman"/>
                <w:sz w:val="20"/>
                <w:szCs w:val="20"/>
              </w:rPr>
              <w:t>Анализ внешней среды бизнес-модели организации.</w:t>
            </w:r>
          </w:p>
        </w:tc>
        <w:tc>
          <w:tcPr>
            <w:tcW w:w="652" w:type="pct"/>
            <w:vAlign w:val="center"/>
          </w:tcPr>
          <w:p w14:paraId="131872BB" w14:textId="77777777" w:rsidR="00E66AE4" w:rsidRPr="00E66AE4" w:rsidRDefault="00E66AE4" w:rsidP="00E66AE4">
            <w:pPr>
              <w:suppressAutoHyphens/>
              <w:jc w:val="center"/>
              <w:rPr>
                <w:rFonts w:ascii="Times New Roman" w:eastAsia="Calibri" w:hAnsi="Times New Roman" w:cs="Times New Roman"/>
                <w:sz w:val="20"/>
                <w:szCs w:val="20"/>
              </w:rPr>
            </w:pPr>
            <w:r w:rsidRPr="00E66AE4">
              <w:rPr>
                <w:rFonts w:ascii="Times New Roman" w:eastAsia="Calibri" w:hAnsi="Times New Roman" w:cs="Times New Roman"/>
                <w:sz w:val="20"/>
                <w:szCs w:val="20"/>
              </w:rPr>
              <w:t>2</w:t>
            </w:r>
          </w:p>
        </w:tc>
        <w:tc>
          <w:tcPr>
            <w:tcW w:w="605" w:type="pct"/>
            <w:vMerge/>
          </w:tcPr>
          <w:p w14:paraId="2BF630E6" w14:textId="77777777" w:rsidR="00E66AE4" w:rsidRPr="00E66AE4" w:rsidRDefault="00E66AE4" w:rsidP="00E66AE4">
            <w:pPr>
              <w:rPr>
                <w:rFonts w:ascii="Times New Roman" w:eastAsia="Calibri" w:hAnsi="Times New Roman" w:cs="Times New Roman"/>
                <w:bCs/>
                <w:sz w:val="20"/>
              </w:rPr>
            </w:pPr>
          </w:p>
        </w:tc>
      </w:tr>
      <w:tr w:rsidR="00E66AE4" w:rsidRPr="00E66AE4" w14:paraId="0FC8C92D" w14:textId="77777777" w:rsidTr="00AD5821">
        <w:trPr>
          <w:trHeight w:val="20"/>
        </w:trPr>
        <w:tc>
          <w:tcPr>
            <w:tcW w:w="755" w:type="pct"/>
            <w:vMerge/>
          </w:tcPr>
          <w:p w14:paraId="141453A3" w14:textId="77777777" w:rsidR="00E66AE4" w:rsidRPr="00E66AE4" w:rsidRDefault="00E66AE4" w:rsidP="00E66AE4">
            <w:pPr>
              <w:rPr>
                <w:rFonts w:ascii="Times New Roman" w:eastAsia="Calibri" w:hAnsi="Times New Roman" w:cs="Times New Roman"/>
                <w:b/>
                <w:bCs/>
                <w:sz w:val="20"/>
                <w:szCs w:val="20"/>
              </w:rPr>
            </w:pPr>
          </w:p>
        </w:tc>
        <w:tc>
          <w:tcPr>
            <w:tcW w:w="2988" w:type="pct"/>
          </w:tcPr>
          <w:p w14:paraId="6AD95926" w14:textId="77777777" w:rsidR="00E66AE4" w:rsidRPr="00E66AE4" w:rsidRDefault="00E66AE4" w:rsidP="00E66AE4">
            <w:pPr>
              <w:rPr>
                <w:rFonts w:ascii="Times New Roman" w:eastAsia="Calibri" w:hAnsi="Times New Roman" w:cs="Times New Roman"/>
                <w:b/>
                <w:bCs/>
                <w:sz w:val="20"/>
                <w:szCs w:val="20"/>
              </w:rPr>
            </w:pPr>
            <w:r w:rsidRPr="00E66AE4">
              <w:rPr>
                <w:rFonts w:ascii="Times New Roman" w:eastAsia="Calibri" w:hAnsi="Times New Roman" w:cs="Times New Roman"/>
                <w:b/>
                <w:bCs/>
                <w:sz w:val="20"/>
                <w:szCs w:val="20"/>
              </w:rPr>
              <w:t xml:space="preserve">Самостоятельная работа обучающихся </w:t>
            </w:r>
          </w:p>
        </w:tc>
        <w:tc>
          <w:tcPr>
            <w:tcW w:w="652" w:type="pct"/>
            <w:vAlign w:val="center"/>
          </w:tcPr>
          <w:p w14:paraId="2F3DE4D7" w14:textId="77777777" w:rsidR="00E66AE4" w:rsidRPr="00E66AE4" w:rsidRDefault="00E66AE4" w:rsidP="00E66AE4">
            <w:pPr>
              <w:suppressAutoHyphens/>
              <w:jc w:val="center"/>
              <w:rPr>
                <w:rFonts w:ascii="Times New Roman" w:eastAsia="Calibri" w:hAnsi="Times New Roman" w:cs="Times New Roman"/>
                <w:b/>
                <w:sz w:val="20"/>
                <w:szCs w:val="20"/>
              </w:rPr>
            </w:pPr>
            <w:r w:rsidRPr="00E66AE4">
              <w:rPr>
                <w:rFonts w:ascii="Times New Roman" w:eastAsia="Calibri" w:hAnsi="Times New Roman" w:cs="Times New Roman"/>
                <w:b/>
                <w:sz w:val="20"/>
                <w:szCs w:val="20"/>
              </w:rPr>
              <w:t>-</w:t>
            </w:r>
          </w:p>
        </w:tc>
        <w:tc>
          <w:tcPr>
            <w:tcW w:w="605" w:type="pct"/>
            <w:vMerge/>
          </w:tcPr>
          <w:p w14:paraId="7480E471" w14:textId="77777777" w:rsidR="00E66AE4" w:rsidRPr="00E66AE4" w:rsidRDefault="00E66AE4" w:rsidP="00E66AE4">
            <w:pPr>
              <w:rPr>
                <w:rFonts w:ascii="Times New Roman" w:eastAsia="Calibri" w:hAnsi="Times New Roman" w:cs="Times New Roman"/>
                <w:bCs/>
                <w:sz w:val="20"/>
              </w:rPr>
            </w:pPr>
          </w:p>
        </w:tc>
      </w:tr>
      <w:tr w:rsidR="00E66AE4" w:rsidRPr="00E66AE4" w14:paraId="059DA867" w14:textId="77777777" w:rsidTr="00AD5821">
        <w:trPr>
          <w:trHeight w:val="20"/>
        </w:trPr>
        <w:tc>
          <w:tcPr>
            <w:tcW w:w="755" w:type="pct"/>
            <w:vMerge w:val="restart"/>
          </w:tcPr>
          <w:p w14:paraId="24DA7C38" w14:textId="77777777" w:rsidR="00E66AE4" w:rsidRPr="00E66AE4" w:rsidRDefault="00E66AE4" w:rsidP="00E66AE4">
            <w:pPr>
              <w:rPr>
                <w:rFonts w:ascii="Times New Roman" w:eastAsia="Calibri" w:hAnsi="Times New Roman" w:cs="Times New Roman"/>
                <w:b/>
                <w:bCs/>
                <w:sz w:val="20"/>
                <w:szCs w:val="20"/>
              </w:rPr>
            </w:pPr>
            <w:r w:rsidRPr="00E66AE4">
              <w:rPr>
                <w:rFonts w:ascii="Times New Roman" w:eastAsia="Calibri" w:hAnsi="Times New Roman" w:cs="Times New Roman"/>
                <w:b/>
                <w:bCs/>
                <w:sz w:val="20"/>
                <w:szCs w:val="20"/>
              </w:rPr>
              <w:t xml:space="preserve">Тема 2.3. </w:t>
            </w:r>
            <w:r w:rsidRPr="00E66AE4">
              <w:rPr>
                <w:rFonts w:ascii="Times New Roman" w:eastAsia="Calibri" w:hAnsi="Times New Roman" w:cs="Times New Roman"/>
                <w:sz w:val="20"/>
                <w:szCs w:val="20"/>
              </w:rPr>
              <w:t>Организация производственной деятельности</w:t>
            </w:r>
          </w:p>
        </w:tc>
        <w:tc>
          <w:tcPr>
            <w:tcW w:w="2988" w:type="pct"/>
          </w:tcPr>
          <w:p w14:paraId="6CDC4503" w14:textId="77777777" w:rsidR="00E66AE4" w:rsidRPr="00E66AE4" w:rsidRDefault="00E66AE4" w:rsidP="00E66AE4">
            <w:pPr>
              <w:rPr>
                <w:rFonts w:ascii="Times New Roman" w:eastAsia="Calibri" w:hAnsi="Times New Roman" w:cs="Times New Roman"/>
                <w:b/>
                <w:bCs/>
                <w:i/>
                <w:sz w:val="20"/>
                <w:szCs w:val="20"/>
              </w:rPr>
            </w:pPr>
            <w:r w:rsidRPr="00E66AE4">
              <w:rPr>
                <w:rFonts w:ascii="Times New Roman" w:eastAsia="Calibri" w:hAnsi="Times New Roman" w:cs="Times New Roman"/>
                <w:b/>
                <w:bCs/>
                <w:sz w:val="20"/>
                <w:szCs w:val="20"/>
              </w:rPr>
              <w:t>Содержание учебного материала</w:t>
            </w:r>
          </w:p>
        </w:tc>
        <w:tc>
          <w:tcPr>
            <w:tcW w:w="652" w:type="pct"/>
            <w:vAlign w:val="center"/>
          </w:tcPr>
          <w:p w14:paraId="595067AB" w14:textId="77777777" w:rsidR="00E66AE4" w:rsidRPr="00E66AE4" w:rsidRDefault="00E66AE4" w:rsidP="00E66AE4">
            <w:pPr>
              <w:suppressAutoHyphens/>
              <w:jc w:val="center"/>
              <w:rPr>
                <w:rFonts w:ascii="Times New Roman" w:eastAsia="Calibri" w:hAnsi="Times New Roman" w:cs="Times New Roman"/>
                <w:b/>
                <w:sz w:val="20"/>
                <w:szCs w:val="20"/>
                <w:lang w:val="en-US"/>
              </w:rPr>
            </w:pPr>
            <w:r w:rsidRPr="00E66AE4">
              <w:rPr>
                <w:rFonts w:ascii="Times New Roman" w:eastAsia="Calibri" w:hAnsi="Times New Roman" w:cs="Times New Roman"/>
                <w:b/>
                <w:sz w:val="20"/>
                <w:szCs w:val="20"/>
                <w:lang w:val="en-US"/>
              </w:rPr>
              <w:t>4/2</w:t>
            </w:r>
          </w:p>
        </w:tc>
        <w:tc>
          <w:tcPr>
            <w:tcW w:w="605" w:type="pct"/>
            <w:vMerge w:val="restart"/>
          </w:tcPr>
          <w:p w14:paraId="7CA5F464" w14:textId="77777777" w:rsidR="00E66AE4" w:rsidRPr="00E66AE4" w:rsidRDefault="00E66AE4" w:rsidP="00E66AE4">
            <w:pPr>
              <w:rPr>
                <w:rFonts w:ascii="Times New Roman" w:eastAsia="Calibri" w:hAnsi="Times New Roman" w:cs="Times New Roman"/>
                <w:bCs/>
                <w:sz w:val="20"/>
              </w:rPr>
            </w:pPr>
            <w:r w:rsidRPr="00E66AE4">
              <w:rPr>
                <w:rFonts w:ascii="Times New Roman" w:eastAsia="Calibri" w:hAnsi="Times New Roman" w:cs="Times New Roman"/>
                <w:bCs/>
                <w:sz w:val="20"/>
              </w:rPr>
              <w:t>ОК 1, ОК 3, ОК 4, ОК 5, ОК 6, ОК 9</w:t>
            </w:r>
          </w:p>
        </w:tc>
      </w:tr>
      <w:tr w:rsidR="00E66AE4" w:rsidRPr="00E66AE4" w14:paraId="288EE417" w14:textId="77777777" w:rsidTr="00AD5821">
        <w:trPr>
          <w:trHeight w:val="20"/>
        </w:trPr>
        <w:tc>
          <w:tcPr>
            <w:tcW w:w="755" w:type="pct"/>
            <w:vMerge/>
          </w:tcPr>
          <w:p w14:paraId="0C522581" w14:textId="77777777" w:rsidR="00E66AE4" w:rsidRPr="00E66AE4" w:rsidRDefault="00E66AE4" w:rsidP="00E66AE4">
            <w:pPr>
              <w:rPr>
                <w:rFonts w:ascii="Times New Roman" w:eastAsia="Calibri" w:hAnsi="Times New Roman" w:cs="Times New Roman"/>
                <w:b/>
                <w:bCs/>
                <w:sz w:val="20"/>
                <w:szCs w:val="20"/>
              </w:rPr>
            </w:pPr>
          </w:p>
        </w:tc>
        <w:tc>
          <w:tcPr>
            <w:tcW w:w="2988" w:type="pct"/>
          </w:tcPr>
          <w:p w14:paraId="46756E2D" w14:textId="77777777" w:rsidR="00E66AE4" w:rsidRPr="00E66AE4" w:rsidRDefault="00E66AE4" w:rsidP="00E66AE4">
            <w:pPr>
              <w:jc w:val="both"/>
              <w:rPr>
                <w:rFonts w:ascii="Times New Roman" w:eastAsia="Calibri" w:hAnsi="Times New Roman" w:cs="Times New Roman"/>
                <w:sz w:val="20"/>
                <w:szCs w:val="20"/>
              </w:rPr>
            </w:pPr>
            <w:r w:rsidRPr="00E66AE4">
              <w:rPr>
                <w:rFonts w:ascii="Times New Roman" w:eastAsia="Calibri" w:hAnsi="Times New Roman" w:cs="Times New Roman"/>
                <w:b/>
                <w:bCs/>
                <w:sz w:val="20"/>
                <w:szCs w:val="20"/>
              </w:rPr>
              <w:t>1.</w:t>
            </w:r>
            <w:r w:rsidRPr="00E66AE4">
              <w:rPr>
                <w:rFonts w:ascii="Times New Roman" w:eastAsia="Calibri" w:hAnsi="Times New Roman" w:cs="Times New Roman"/>
                <w:sz w:val="20"/>
                <w:szCs w:val="20"/>
              </w:rPr>
              <w:t xml:space="preserve"> Организационная структура предприятия. Привлечение персонала. Применение мотивации и стимулирования в различных сферах деятельности.</w:t>
            </w:r>
          </w:p>
        </w:tc>
        <w:tc>
          <w:tcPr>
            <w:tcW w:w="652" w:type="pct"/>
            <w:vAlign w:val="center"/>
          </w:tcPr>
          <w:p w14:paraId="2210838D" w14:textId="77777777" w:rsidR="00E66AE4" w:rsidRPr="00E66AE4" w:rsidRDefault="00E66AE4" w:rsidP="00E66AE4">
            <w:pPr>
              <w:suppressAutoHyphens/>
              <w:jc w:val="center"/>
              <w:rPr>
                <w:rFonts w:ascii="Times New Roman" w:eastAsia="Calibri" w:hAnsi="Times New Roman" w:cs="Times New Roman"/>
                <w:b/>
                <w:sz w:val="20"/>
                <w:szCs w:val="20"/>
                <w:lang w:val="en-US"/>
              </w:rPr>
            </w:pPr>
            <w:r w:rsidRPr="00E66AE4">
              <w:rPr>
                <w:rFonts w:ascii="Times New Roman" w:eastAsia="Calibri" w:hAnsi="Times New Roman" w:cs="Times New Roman"/>
                <w:b/>
                <w:sz w:val="20"/>
                <w:szCs w:val="20"/>
                <w:lang w:val="en-US"/>
              </w:rPr>
              <w:t>1</w:t>
            </w:r>
          </w:p>
        </w:tc>
        <w:tc>
          <w:tcPr>
            <w:tcW w:w="605" w:type="pct"/>
            <w:vMerge/>
          </w:tcPr>
          <w:p w14:paraId="6E936B79" w14:textId="77777777" w:rsidR="00E66AE4" w:rsidRPr="00E66AE4" w:rsidRDefault="00E66AE4" w:rsidP="00E66AE4">
            <w:pPr>
              <w:rPr>
                <w:rFonts w:ascii="Times New Roman" w:eastAsia="Calibri" w:hAnsi="Times New Roman" w:cs="Times New Roman"/>
                <w:bCs/>
                <w:sz w:val="20"/>
              </w:rPr>
            </w:pPr>
          </w:p>
        </w:tc>
      </w:tr>
      <w:tr w:rsidR="00E66AE4" w:rsidRPr="00E66AE4" w14:paraId="6D1B93A1" w14:textId="77777777" w:rsidTr="00AD5821">
        <w:trPr>
          <w:trHeight w:val="20"/>
        </w:trPr>
        <w:tc>
          <w:tcPr>
            <w:tcW w:w="755" w:type="pct"/>
            <w:vMerge/>
          </w:tcPr>
          <w:p w14:paraId="0CD105D3" w14:textId="77777777" w:rsidR="00E66AE4" w:rsidRPr="00E66AE4" w:rsidRDefault="00E66AE4" w:rsidP="00E66AE4">
            <w:pPr>
              <w:rPr>
                <w:rFonts w:ascii="Times New Roman" w:eastAsia="Calibri" w:hAnsi="Times New Roman" w:cs="Times New Roman"/>
                <w:b/>
                <w:bCs/>
                <w:sz w:val="20"/>
                <w:szCs w:val="20"/>
              </w:rPr>
            </w:pPr>
          </w:p>
        </w:tc>
        <w:tc>
          <w:tcPr>
            <w:tcW w:w="2988" w:type="pct"/>
          </w:tcPr>
          <w:p w14:paraId="49D91D5C" w14:textId="77777777" w:rsidR="00E66AE4" w:rsidRPr="00E66AE4" w:rsidRDefault="00E66AE4" w:rsidP="00E66AE4">
            <w:pPr>
              <w:rPr>
                <w:rFonts w:ascii="Times New Roman" w:eastAsia="Calibri" w:hAnsi="Times New Roman" w:cs="Times New Roman"/>
                <w:b/>
                <w:bCs/>
                <w:sz w:val="20"/>
                <w:szCs w:val="20"/>
              </w:rPr>
            </w:pPr>
            <w:r w:rsidRPr="00E66AE4">
              <w:rPr>
                <w:rFonts w:ascii="Times New Roman" w:eastAsia="Calibri" w:hAnsi="Times New Roman" w:cs="Times New Roman"/>
                <w:b/>
                <w:bCs/>
                <w:sz w:val="20"/>
                <w:szCs w:val="20"/>
              </w:rPr>
              <w:t xml:space="preserve">2. </w:t>
            </w:r>
            <w:r w:rsidRPr="00E66AE4">
              <w:rPr>
                <w:rFonts w:ascii="Times New Roman" w:eastAsia="Calibri" w:hAnsi="Times New Roman" w:cs="Times New Roman"/>
                <w:sz w:val="20"/>
                <w:szCs w:val="20"/>
              </w:rPr>
              <w:t>Организация производства. Технический план организации. Материально-техническое оснащение.</w:t>
            </w:r>
          </w:p>
        </w:tc>
        <w:tc>
          <w:tcPr>
            <w:tcW w:w="652" w:type="pct"/>
            <w:vAlign w:val="center"/>
          </w:tcPr>
          <w:p w14:paraId="2948249F" w14:textId="77777777" w:rsidR="00E66AE4" w:rsidRPr="00E66AE4" w:rsidRDefault="00E66AE4" w:rsidP="00E66AE4">
            <w:pPr>
              <w:suppressAutoHyphens/>
              <w:jc w:val="center"/>
              <w:rPr>
                <w:rFonts w:ascii="Times New Roman" w:eastAsia="Calibri" w:hAnsi="Times New Roman" w:cs="Times New Roman"/>
                <w:b/>
                <w:sz w:val="20"/>
                <w:szCs w:val="20"/>
                <w:lang w:val="en-US"/>
              </w:rPr>
            </w:pPr>
            <w:r w:rsidRPr="00E66AE4">
              <w:rPr>
                <w:rFonts w:ascii="Times New Roman" w:eastAsia="Calibri" w:hAnsi="Times New Roman" w:cs="Times New Roman"/>
                <w:b/>
                <w:sz w:val="20"/>
                <w:szCs w:val="20"/>
                <w:lang w:val="en-US"/>
              </w:rPr>
              <w:t>1</w:t>
            </w:r>
          </w:p>
        </w:tc>
        <w:tc>
          <w:tcPr>
            <w:tcW w:w="605" w:type="pct"/>
            <w:vMerge/>
          </w:tcPr>
          <w:p w14:paraId="4FB1A534" w14:textId="77777777" w:rsidR="00E66AE4" w:rsidRPr="00E66AE4" w:rsidRDefault="00E66AE4" w:rsidP="00E66AE4">
            <w:pPr>
              <w:rPr>
                <w:rFonts w:ascii="Times New Roman" w:eastAsia="Calibri" w:hAnsi="Times New Roman" w:cs="Times New Roman"/>
                <w:bCs/>
                <w:sz w:val="20"/>
              </w:rPr>
            </w:pPr>
          </w:p>
        </w:tc>
      </w:tr>
      <w:tr w:rsidR="00E66AE4" w:rsidRPr="00E66AE4" w14:paraId="7D5E3626" w14:textId="77777777" w:rsidTr="00AD5821">
        <w:trPr>
          <w:trHeight w:val="20"/>
        </w:trPr>
        <w:tc>
          <w:tcPr>
            <w:tcW w:w="755" w:type="pct"/>
            <w:vMerge/>
          </w:tcPr>
          <w:p w14:paraId="55FB7C3A" w14:textId="77777777" w:rsidR="00E66AE4" w:rsidRPr="00E66AE4" w:rsidRDefault="00E66AE4" w:rsidP="00E66AE4">
            <w:pPr>
              <w:rPr>
                <w:rFonts w:ascii="Times New Roman" w:eastAsia="Calibri" w:hAnsi="Times New Roman" w:cs="Times New Roman"/>
                <w:b/>
                <w:bCs/>
                <w:sz w:val="20"/>
                <w:szCs w:val="20"/>
              </w:rPr>
            </w:pPr>
          </w:p>
        </w:tc>
        <w:tc>
          <w:tcPr>
            <w:tcW w:w="2988" w:type="pct"/>
          </w:tcPr>
          <w:p w14:paraId="2BD996E9" w14:textId="77777777" w:rsidR="00E66AE4" w:rsidRPr="00E66AE4" w:rsidRDefault="00E66AE4" w:rsidP="00E66AE4">
            <w:pPr>
              <w:rPr>
                <w:rFonts w:ascii="Times New Roman" w:eastAsia="Calibri" w:hAnsi="Times New Roman" w:cs="Times New Roman"/>
                <w:b/>
                <w:sz w:val="20"/>
                <w:szCs w:val="20"/>
              </w:rPr>
            </w:pPr>
            <w:r w:rsidRPr="00E66AE4">
              <w:rPr>
                <w:rFonts w:ascii="Times New Roman" w:eastAsia="Calibri" w:hAnsi="Times New Roman" w:cs="Times New Roman"/>
                <w:b/>
                <w:bCs/>
                <w:sz w:val="20"/>
                <w:szCs w:val="20"/>
              </w:rPr>
              <w:t>В том числе практических и лабораторных занятий</w:t>
            </w:r>
          </w:p>
        </w:tc>
        <w:tc>
          <w:tcPr>
            <w:tcW w:w="652" w:type="pct"/>
            <w:vAlign w:val="center"/>
          </w:tcPr>
          <w:p w14:paraId="557F3A51" w14:textId="77777777" w:rsidR="00E66AE4" w:rsidRPr="00E66AE4" w:rsidRDefault="00E66AE4" w:rsidP="00E66AE4">
            <w:pPr>
              <w:suppressAutoHyphens/>
              <w:jc w:val="center"/>
              <w:rPr>
                <w:rFonts w:ascii="Times New Roman" w:eastAsia="Calibri" w:hAnsi="Times New Roman" w:cs="Times New Roman"/>
                <w:b/>
                <w:sz w:val="20"/>
                <w:szCs w:val="20"/>
              </w:rPr>
            </w:pPr>
            <w:r w:rsidRPr="00E66AE4">
              <w:rPr>
                <w:rFonts w:ascii="Times New Roman" w:eastAsia="Calibri" w:hAnsi="Times New Roman" w:cs="Times New Roman"/>
                <w:b/>
                <w:sz w:val="20"/>
                <w:szCs w:val="20"/>
                <w:lang w:val="en-US"/>
              </w:rPr>
              <w:t>2/</w:t>
            </w:r>
            <w:r w:rsidRPr="00E66AE4">
              <w:rPr>
                <w:rFonts w:ascii="Times New Roman" w:eastAsia="Calibri" w:hAnsi="Times New Roman" w:cs="Times New Roman"/>
                <w:b/>
                <w:sz w:val="20"/>
                <w:szCs w:val="20"/>
              </w:rPr>
              <w:t>2</w:t>
            </w:r>
          </w:p>
        </w:tc>
        <w:tc>
          <w:tcPr>
            <w:tcW w:w="605" w:type="pct"/>
            <w:vMerge/>
          </w:tcPr>
          <w:p w14:paraId="0CED0ED2" w14:textId="77777777" w:rsidR="00E66AE4" w:rsidRPr="00E66AE4" w:rsidRDefault="00E66AE4" w:rsidP="00E66AE4">
            <w:pPr>
              <w:rPr>
                <w:rFonts w:ascii="Times New Roman" w:eastAsia="Calibri" w:hAnsi="Times New Roman" w:cs="Times New Roman"/>
                <w:bCs/>
                <w:sz w:val="20"/>
              </w:rPr>
            </w:pPr>
          </w:p>
        </w:tc>
      </w:tr>
      <w:tr w:rsidR="00E66AE4" w:rsidRPr="00E66AE4" w14:paraId="4A8A54E7" w14:textId="77777777" w:rsidTr="00AD5821">
        <w:trPr>
          <w:trHeight w:val="20"/>
        </w:trPr>
        <w:tc>
          <w:tcPr>
            <w:tcW w:w="755" w:type="pct"/>
            <w:vMerge/>
          </w:tcPr>
          <w:p w14:paraId="225041EC" w14:textId="77777777" w:rsidR="00E66AE4" w:rsidRPr="00E66AE4" w:rsidRDefault="00E66AE4" w:rsidP="00E66AE4">
            <w:pPr>
              <w:rPr>
                <w:rFonts w:ascii="Times New Roman" w:eastAsia="Calibri" w:hAnsi="Times New Roman" w:cs="Times New Roman"/>
                <w:b/>
                <w:bCs/>
                <w:i/>
                <w:sz w:val="20"/>
                <w:szCs w:val="20"/>
              </w:rPr>
            </w:pPr>
          </w:p>
        </w:tc>
        <w:tc>
          <w:tcPr>
            <w:tcW w:w="2988" w:type="pct"/>
          </w:tcPr>
          <w:p w14:paraId="7BFDC6C9" w14:textId="77777777" w:rsidR="00E66AE4" w:rsidRPr="00E66AE4" w:rsidRDefault="00E66AE4" w:rsidP="00E66AE4">
            <w:pPr>
              <w:jc w:val="both"/>
              <w:rPr>
                <w:rFonts w:ascii="Times New Roman" w:eastAsia="Calibri" w:hAnsi="Times New Roman" w:cs="Times New Roman"/>
                <w:b/>
                <w:sz w:val="20"/>
                <w:szCs w:val="20"/>
              </w:rPr>
            </w:pPr>
            <w:r w:rsidRPr="00E66AE4">
              <w:rPr>
                <w:rFonts w:ascii="Times New Roman" w:eastAsia="Calibri" w:hAnsi="Times New Roman" w:cs="Times New Roman"/>
                <w:b/>
                <w:sz w:val="20"/>
                <w:szCs w:val="20"/>
              </w:rPr>
              <w:t xml:space="preserve">1. Практическое занятие 6. </w:t>
            </w:r>
            <w:r w:rsidRPr="00E66AE4">
              <w:rPr>
                <w:rFonts w:ascii="Times New Roman" w:eastAsia="Calibri" w:hAnsi="Times New Roman" w:cs="Times New Roman"/>
                <w:bCs/>
                <w:sz w:val="20"/>
                <w:szCs w:val="20"/>
              </w:rPr>
              <w:t>Составление технического плана бизнес-модели организации.</w:t>
            </w:r>
          </w:p>
        </w:tc>
        <w:tc>
          <w:tcPr>
            <w:tcW w:w="652" w:type="pct"/>
            <w:vAlign w:val="center"/>
          </w:tcPr>
          <w:p w14:paraId="51BFF4DF" w14:textId="77777777" w:rsidR="00E66AE4" w:rsidRPr="00E66AE4" w:rsidRDefault="00E66AE4" w:rsidP="00E66AE4">
            <w:pPr>
              <w:suppressAutoHyphens/>
              <w:jc w:val="center"/>
              <w:rPr>
                <w:rFonts w:ascii="Times New Roman" w:eastAsia="Calibri" w:hAnsi="Times New Roman" w:cs="Times New Roman"/>
                <w:sz w:val="20"/>
                <w:szCs w:val="20"/>
              </w:rPr>
            </w:pPr>
            <w:r w:rsidRPr="00E66AE4">
              <w:rPr>
                <w:rFonts w:ascii="Times New Roman" w:eastAsia="Calibri" w:hAnsi="Times New Roman" w:cs="Times New Roman"/>
                <w:sz w:val="20"/>
                <w:szCs w:val="20"/>
              </w:rPr>
              <w:t>2</w:t>
            </w:r>
          </w:p>
        </w:tc>
        <w:tc>
          <w:tcPr>
            <w:tcW w:w="605" w:type="pct"/>
            <w:vMerge/>
          </w:tcPr>
          <w:p w14:paraId="4C21DF8F" w14:textId="77777777" w:rsidR="00E66AE4" w:rsidRPr="00E66AE4" w:rsidRDefault="00E66AE4" w:rsidP="00E66AE4">
            <w:pPr>
              <w:rPr>
                <w:rFonts w:ascii="Times New Roman" w:eastAsia="Calibri" w:hAnsi="Times New Roman" w:cs="Times New Roman"/>
                <w:bCs/>
                <w:sz w:val="20"/>
                <w:szCs w:val="20"/>
              </w:rPr>
            </w:pPr>
          </w:p>
        </w:tc>
      </w:tr>
      <w:tr w:rsidR="00E66AE4" w:rsidRPr="00E66AE4" w14:paraId="3B88D262" w14:textId="77777777" w:rsidTr="00AD5821">
        <w:trPr>
          <w:trHeight w:val="20"/>
        </w:trPr>
        <w:tc>
          <w:tcPr>
            <w:tcW w:w="755" w:type="pct"/>
            <w:vMerge/>
          </w:tcPr>
          <w:p w14:paraId="37E80799" w14:textId="77777777" w:rsidR="00E66AE4" w:rsidRPr="00E66AE4" w:rsidRDefault="00E66AE4" w:rsidP="00E66AE4">
            <w:pPr>
              <w:rPr>
                <w:rFonts w:ascii="Times New Roman" w:eastAsia="Calibri" w:hAnsi="Times New Roman" w:cs="Times New Roman"/>
                <w:b/>
                <w:bCs/>
                <w:sz w:val="20"/>
                <w:szCs w:val="20"/>
              </w:rPr>
            </w:pPr>
          </w:p>
        </w:tc>
        <w:tc>
          <w:tcPr>
            <w:tcW w:w="2988" w:type="pct"/>
          </w:tcPr>
          <w:p w14:paraId="5B783EB7" w14:textId="77777777" w:rsidR="00E66AE4" w:rsidRPr="00E66AE4" w:rsidRDefault="00E66AE4" w:rsidP="00E66AE4">
            <w:pPr>
              <w:rPr>
                <w:rFonts w:ascii="Times New Roman" w:eastAsia="Calibri" w:hAnsi="Times New Roman" w:cs="Times New Roman"/>
                <w:b/>
                <w:bCs/>
                <w:sz w:val="20"/>
                <w:szCs w:val="20"/>
              </w:rPr>
            </w:pPr>
            <w:r w:rsidRPr="00E66AE4">
              <w:rPr>
                <w:rFonts w:ascii="Times New Roman" w:eastAsia="Calibri" w:hAnsi="Times New Roman" w:cs="Times New Roman"/>
                <w:b/>
                <w:bCs/>
                <w:sz w:val="20"/>
                <w:szCs w:val="20"/>
              </w:rPr>
              <w:t xml:space="preserve">Самостоятельная работа обучающихся </w:t>
            </w:r>
          </w:p>
        </w:tc>
        <w:tc>
          <w:tcPr>
            <w:tcW w:w="652" w:type="pct"/>
            <w:vAlign w:val="center"/>
          </w:tcPr>
          <w:p w14:paraId="2F0ACCEC" w14:textId="77777777" w:rsidR="00E66AE4" w:rsidRPr="00E66AE4" w:rsidRDefault="00E66AE4" w:rsidP="00E66AE4">
            <w:pPr>
              <w:suppressAutoHyphens/>
              <w:jc w:val="center"/>
              <w:rPr>
                <w:rFonts w:ascii="Times New Roman" w:eastAsia="Calibri" w:hAnsi="Times New Roman" w:cs="Times New Roman"/>
                <w:b/>
                <w:sz w:val="20"/>
                <w:szCs w:val="20"/>
              </w:rPr>
            </w:pPr>
            <w:r w:rsidRPr="00E66AE4">
              <w:rPr>
                <w:rFonts w:ascii="Times New Roman" w:eastAsia="Calibri" w:hAnsi="Times New Roman" w:cs="Times New Roman"/>
                <w:b/>
                <w:sz w:val="20"/>
                <w:szCs w:val="20"/>
              </w:rPr>
              <w:t>-</w:t>
            </w:r>
          </w:p>
        </w:tc>
        <w:tc>
          <w:tcPr>
            <w:tcW w:w="605" w:type="pct"/>
            <w:vMerge/>
          </w:tcPr>
          <w:p w14:paraId="4C64366D" w14:textId="77777777" w:rsidR="00E66AE4" w:rsidRPr="00E66AE4" w:rsidRDefault="00E66AE4" w:rsidP="00E66AE4">
            <w:pPr>
              <w:rPr>
                <w:rFonts w:ascii="Times New Roman" w:eastAsia="Calibri" w:hAnsi="Times New Roman" w:cs="Times New Roman"/>
                <w:bCs/>
                <w:sz w:val="20"/>
                <w:szCs w:val="20"/>
              </w:rPr>
            </w:pPr>
          </w:p>
        </w:tc>
      </w:tr>
      <w:tr w:rsidR="00E66AE4" w:rsidRPr="00E66AE4" w14:paraId="2E636543" w14:textId="77777777" w:rsidTr="00AD5821">
        <w:trPr>
          <w:trHeight w:val="20"/>
        </w:trPr>
        <w:tc>
          <w:tcPr>
            <w:tcW w:w="755" w:type="pct"/>
            <w:vMerge w:val="restart"/>
          </w:tcPr>
          <w:p w14:paraId="0AFBCAD4" w14:textId="77777777" w:rsidR="00E66AE4" w:rsidRPr="00E66AE4" w:rsidRDefault="00E66AE4" w:rsidP="00E66AE4">
            <w:pPr>
              <w:rPr>
                <w:rFonts w:ascii="Times New Roman" w:eastAsia="Calibri" w:hAnsi="Times New Roman" w:cs="Times New Roman"/>
                <w:bCs/>
                <w:sz w:val="20"/>
              </w:rPr>
            </w:pPr>
            <w:r w:rsidRPr="00E66AE4">
              <w:rPr>
                <w:rFonts w:ascii="Times New Roman" w:eastAsia="Calibri" w:hAnsi="Times New Roman" w:cs="Times New Roman"/>
                <w:b/>
                <w:sz w:val="20"/>
              </w:rPr>
              <w:t>Тема 2.4.</w:t>
            </w:r>
            <w:r w:rsidRPr="00E66AE4">
              <w:rPr>
                <w:rFonts w:ascii="Times New Roman" w:eastAsia="Calibri" w:hAnsi="Times New Roman" w:cs="Times New Roman"/>
                <w:bCs/>
                <w:sz w:val="20"/>
              </w:rPr>
              <w:t xml:space="preserve"> Маркетинговый план</w:t>
            </w:r>
          </w:p>
        </w:tc>
        <w:tc>
          <w:tcPr>
            <w:tcW w:w="2988" w:type="pct"/>
          </w:tcPr>
          <w:p w14:paraId="78A0D698" w14:textId="77777777" w:rsidR="00E66AE4" w:rsidRPr="00E66AE4" w:rsidRDefault="00E66AE4" w:rsidP="00E66AE4">
            <w:pPr>
              <w:rPr>
                <w:rFonts w:ascii="Times New Roman" w:eastAsia="Calibri" w:hAnsi="Times New Roman" w:cs="Times New Roman"/>
                <w:b/>
                <w:bCs/>
                <w:i/>
                <w:sz w:val="20"/>
                <w:szCs w:val="20"/>
              </w:rPr>
            </w:pPr>
            <w:r w:rsidRPr="00E66AE4">
              <w:rPr>
                <w:rFonts w:ascii="Times New Roman" w:eastAsia="Calibri" w:hAnsi="Times New Roman" w:cs="Times New Roman"/>
                <w:b/>
                <w:bCs/>
                <w:sz w:val="20"/>
                <w:szCs w:val="20"/>
              </w:rPr>
              <w:t>Содержание учебного материала</w:t>
            </w:r>
          </w:p>
        </w:tc>
        <w:tc>
          <w:tcPr>
            <w:tcW w:w="652" w:type="pct"/>
            <w:vAlign w:val="center"/>
          </w:tcPr>
          <w:p w14:paraId="4D556C2B" w14:textId="77777777" w:rsidR="00E66AE4" w:rsidRPr="00E66AE4" w:rsidRDefault="00E66AE4" w:rsidP="00E66AE4">
            <w:pPr>
              <w:jc w:val="center"/>
              <w:rPr>
                <w:rFonts w:ascii="Times New Roman" w:eastAsia="Calibri" w:hAnsi="Times New Roman" w:cs="Times New Roman"/>
                <w:b/>
                <w:sz w:val="20"/>
                <w:szCs w:val="20"/>
                <w:lang w:val="en-US"/>
              </w:rPr>
            </w:pPr>
            <w:r w:rsidRPr="00E66AE4">
              <w:rPr>
                <w:rFonts w:ascii="Times New Roman" w:eastAsia="Calibri" w:hAnsi="Times New Roman" w:cs="Times New Roman"/>
                <w:b/>
                <w:sz w:val="20"/>
                <w:szCs w:val="20"/>
                <w:lang w:val="en-US"/>
              </w:rPr>
              <w:t>4/2</w:t>
            </w:r>
          </w:p>
        </w:tc>
        <w:tc>
          <w:tcPr>
            <w:tcW w:w="605" w:type="pct"/>
            <w:vMerge w:val="restart"/>
          </w:tcPr>
          <w:p w14:paraId="61239DA3" w14:textId="77777777" w:rsidR="00E66AE4" w:rsidRPr="00E66AE4" w:rsidRDefault="00E66AE4" w:rsidP="00E66AE4">
            <w:pPr>
              <w:rPr>
                <w:rFonts w:ascii="Times New Roman" w:eastAsia="Calibri" w:hAnsi="Times New Roman" w:cs="Times New Roman"/>
                <w:bCs/>
                <w:sz w:val="20"/>
              </w:rPr>
            </w:pPr>
            <w:r w:rsidRPr="00E66AE4">
              <w:rPr>
                <w:rFonts w:ascii="Times New Roman" w:eastAsia="Calibri" w:hAnsi="Times New Roman" w:cs="Times New Roman"/>
                <w:bCs/>
                <w:sz w:val="20"/>
              </w:rPr>
              <w:t>ОК 1, ОК 3, ОК 4, ОК 5, ОК 6, ОК 9</w:t>
            </w:r>
          </w:p>
        </w:tc>
      </w:tr>
      <w:tr w:rsidR="00E66AE4" w:rsidRPr="00E66AE4" w14:paraId="3EAA305C" w14:textId="77777777" w:rsidTr="00AD5821">
        <w:trPr>
          <w:trHeight w:val="20"/>
        </w:trPr>
        <w:tc>
          <w:tcPr>
            <w:tcW w:w="755" w:type="pct"/>
            <w:vMerge/>
          </w:tcPr>
          <w:p w14:paraId="36307629" w14:textId="77777777" w:rsidR="00E66AE4" w:rsidRPr="00E66AE4" w:rsidRDefault="00E66AE4" w:rsidP="00E66AE4">
            <w:pPr>
              <w:rPr>
                <w:rFonts w:ascii="Times New Roman" w:eastAsia="Calibri" w:hAnsi="Times New Roman" w:cs="Times New Roman"/>
                <w:b/>
                <w:bCs/>
                <w:sz w:val="20"/>
                <w:szCs w:val="20"/>
              </w:rPr>
            </w:pPr>
          </w:p>
        </w:tc>
        <w:tc>
          <w:tcPr>
            <w:tcW w:w="2988" w:type="pct"/>
          </w:tcPr>
          <w:p w14:paraId="7C31CCEC" w14:textId="77777777" w:rsidR="00E66AE4" w:rsidRPr="00E66AE4" w:rsidRDefault="00E66AE4" w:rsidP="00E66AE4">
            <w:pPr>
              <w:jc w:val="both"/>
              <w:rPr>
                <w:rFonts w:ascii="Times New Roman" w:eastAsia="Calibri" w:hAnsi="Times New Roman" w:cs="Times New Roman"/>
                <w:b/>
                <w:bCs/>
                <w:sz w:val="20"/>
              </w:rPr>
            </w:pPr>
            <w:r w:rsidRPr="00E66AE4">
              <w:rPr>
                <w:rFonts w:ascii="Times New Roman" w:eastAsia="Calibri" w:hAnsi="Times New Roman" w:cs="Times New Roman"/>
                <w:b/>
                <w:bCs/>
                <w:sz w:val="20"/>
                <w:szCs w:val="20"/>
              </w:rPr>
              <w:t xml:space="preserve">1. </w:t>
            </w:r>
            <w:r w:rsidRPr="00E66AE4">
              <w:rPr>
                <w:rFonts w:ascii="Times New Roman" w:eastAsia="Calibri" w:hAnsi="Times New Roman" w:cs="Times New Roman"/>
                <w:sz w:val="20"/>
                <w:szCs w:val="20"/>
              </w:rPr>
              <w:t>Способы продвижения товара на рынке. Маркетинговая стратегия продвижения товара. Методы продвижения товара.</w:t>
            </w:r>
          </w:p>
        </w:tc>
        <w:tc>
          <w:tcPr>
            <w:tcW w:w="652" w:type="pct"/>
            <w:vAlign w:val="center"/>
          </w:tcPr>
          <w:p w14:paraId="1D8F6542" w14:textId="77777777" w:rsidR="00E66AE4" w:rsidRPr="00E66AE4" w:rsidRDefault="00E66AE4" w:rsidP="00E66AE4">
            <w:pPr>
              <w:jc w:val="center"/>
              <w:rPr>
                <w:rFonts w:ascii="Times New Roman" w:eastAsia="Calibri" w:hAnsi="Times New Roman" w:cs="Times New Roman"/>
                <w:b/>
                <w:sz w:val="20"/>
                <w:szCs w:val="20"/>
                <w:lang w:val="en-US"/>
              </w:rPr>
            </w:pPr>
            <w:r w:rsidRPr="00E66AE4">
              <w:rPr>
                <w:rFonts w:ascii="Times New Roman" w:eastAsia="Calibri" w:hAnsi="Times New Roman" w:cs="Times New Roman"/>
                <w:b/>
                <w:sz w:val="20"/>
                <w:szCs w:val="20"/>
                <w:lang w:val="en-US"/>
              </w:rPr>
              <w:t>1</w:t>
            </w:r>
          </w:p>
        </w:tc>
        <w:tc>
          <w:tcPr>
            <w:tcW w:w="605" w:type="pct"/>
            <w:vMerge/>
          </w:tcPr>
          <w:p w14:paraId="212C61A1" w14:textId="77777777" w:rsidR="00E66AE4" w:rsidRPr="00E66AE4" w:rsidRDefault="00E66AE4" w:rsidP="00E66AE4">
            <w:pPr>
              <w:rPr>
                <w:rFonts w:ascii="Times New Roman" w:eastAsia="Calibri" w:hAnsi="Times New Roman" w:cs="Times New Roman"/>
                <w:bCs/>
                <w:sz w:val="20"/>
                <w:szCs w:val="20"/>
              </w:rPr>
            </w:pPr>
          </w:p>
        </w:tc>
      </w:tr>
      <w:tr w:rsidR="00E66AE4" w:rsidRPr="00E66AE4" w14:paraId="03848F7A" w14:textId="77777777" w:rsidTr="00AD5821">
        <w:trPr>
          <w:trHeight w:val="20"/>
        </w:trPr>
        <w:tc>
          <w:tcPr>
            <w:tcW w:w="755" w:type="pct"/>
            <w:vMerge/>
          </w:tcPr>
          <w:p w14:paraId="220E0F38" w14:textId="77777777" w:rsidR="00E66AE4" w:rsidRPr="00E66AE4" w:rsidRDefault="00E66AE4" w:rsidP="00E66AE4">
            <w:pPr>
              <w:rPr>
                <w:rFonts w:ascii="Times New Roman" w:eastAsia="Calibri" w:hAnsi="Times New Roman" w:cs="Times New Roman"/>
                <w:b/>
                <w:bCs/>
                <w:sz w:val="20"/>
                <w:szCs w:val="20"/>
              </w:rPr>
            </w:pPr>
          </w:p>
        </w:tc>
        <w:tc>
          <w:tcPr>
            <w:tcW w:w="2988" w:type="pct"/>
          </w:tcPr>
          <w:p w14:paraId="106A8A00" w14:textId="77777777" w:rsidR="00E66AE4" w:rsidRPr="00E66AE4" w:rsidRDefault="00E66AE4" w:rsidP="00E66AE4">
            <w:pPr>
              <w:jc w:val="both"/>
              <w:rPr>
                <w:rFonts w:ascii="Times New Roman" w:eastAsia="Calibri" w:hAnsi="Times New Roman" w:cs="Times New Roman"/>
                <w:b/>
                <w:bCs/>
                <w:sz w:val="20"/>
              </w:rPr>
            </w:pPr>
            <w:r w:rsidRPr="00E66AE4">
              <w:rPr>
                <w:rFonts w:ascii="Times New Roman" w:eastAsia="Calibri" w:hAnsi="Times New Roman" w:cs="Times New Roman"/>
                <w:b/>
                <w:sz w:val="20"/>
              </w:rPr>
              <w:t>2.</w:t>
            </w:r>
            <w:r w:rsidRPr="00E66AE4">
              <w:rPr>
                <w:rFonts w:ascii="Times New Roman" w:eastAsia="Calibri" w:hAnsi="Times New Roman" w:cs="Times New Roman"/>
                <w:sz w:val="20"/>
              </w:rPr>
              <w:t xml:space="preserve"> </w:t>
            </w:r>
            <w:r w:rsidRPr="00E66AE4">
              <w:rPr>
                <w:rFonts w:ascii="Times New Roman" w:eastAsia="Calibri" w:hAnsi="Times New Roman" w:cs="Times New Roman"/>
                <w:sz w:val="20"/>
                <w:szCs w:val="20"/>
              </w:rPr>
              <w:t>Сущность конкуренции. Конкурентоспособность предпринимательских структур. Анализ конкурентной среды.</w:t>
            </w:r>
          </w:p>
        </w:tc>
        <w:tc>
          <w:tcPr>
            <w:tcW w:w="652" w:type="pct"/>
            <w:vAlign w:val="center"/>
          </w:tcPr>
          <w:p w14:paraId="623CCD62" w14:textId="77777777" w:rsidR="00E66AE4" w:rsidRPr="00E66AE4" w:rsidRDefault="00E66AE4" w:rsidP="00E66AE4">
            <w:pPr>
              <w:jc w:val="center"/>
              <w:rPr>
                <w:rFonts w:ascii="Times New Roman" w:eastAsia="Calibri" w:hAnsi="Times New Roman" w:cs="Times New Roman"/>
                <w:b/>
                <w:sz w:val="20"/>
                <w:szCs w:val="20"/>
                <w:lang w:val="en-US"/>
              </w:rPr>
            </w:pPr>
            <w:r w:rsidRPr="00E66AE4">
              <w:rPr>
                <w:rFonts w:ascii="Times New Roman" w:eastAsia="Calibri" w:hAnsi="Times New Roman" w:cs="Times New Roman"/>
                <w:b/>
                <w:sz w:val="20"/>
                <w:szCs w:val="20"/>
                <w:lang w:val="en-US"/>
              </w:rPr>
              <w:t>1</w:t>
            </w:r>
          </w:p>
        </w:tc>
        <w:tc>
          <w:tcPr>
            <w:tcW w:w="605" w:type="pct"/>
            <w:vMerge/>
          </w:tcPr>
          <w:p w14:paraId="51A008F5" w14:textId="77777777" w:rsidR="00E66AE4" w:rsidRPr="00E66AE4" w:rsidRDefault="00E66AE4" w:rsidP="00E66AE4">
            <w:pPr>
              <w:rPr>
                <w:rFonts w:ascii="Times New Roman" w:eastAsia="Calibri" w:hAnsi="Times New Roman" w:cs="Times New Roman"/>
                <w:bCs/>
                <w:sz w:val="20"/>
                <w:szCs w:val="20"/>
              </w:rPr>
            </w:pPr>
          </w:p>
        </w:tc>
      </w:tr>
      <w:tr w:rsidR="00E66AE4" w:rsidRPr="00E66AE4" w14:paraId="4B3162B8" w14:textId="77777777" w:rsidTr="00AD5821">
        <w:trPr>
          <w:trHeight w:val="20"/>
        </w:trPr>
        <w:tc>
          <w:tcPr>
            <w:tcW w:w="755" w:type="pct"/>
            <w:vMerge/>
          </w:tcPr>
          <w:p w14:paraId="0F80E116" w14:textId="77777777" w:rsidR="00E66AE4" w:rsidRPr="00E66AE4" w:rsidRDefault="00E66AE4" w:rsidP="00E66AE4">
            <w:pPr>
              <w:rPr>
                <w:rFonts w:ascii="Times New Roman" w:eastAsia="Calibri" w:hAnsi="Times New Roman" w:cs="Times New Roman"/>
                <w:bCs/>
                <w:sz w:val="20"/>
              </w:rPr>
            </w:pPr>
          </w:p>
        </w:tc>
        <w:tc>
          <w:tcPr>
            <w:tcW w:w="2988" w:type="pct"/>
          </w:tcPr>
          <w:p w14:paraId="5E47D172" w14:textId="77777777" w:rsidR="00E66AE4" w:rsidRPr="00E66AE4" w:rsidRDefault="00E66AE4" w:rsidP="00E66AE4">
            <w:pPr>
              <w:rPr>
                <w:rFonts w:ascii="Times New Roman" w:eastAsia="Calibri" w:hAnsi="Times New Roman" w:cs="Times New Roman"/>
                <w:b/>
                <w:sz w:val="20"/>
                <w:szCs w:val="20"/>
              </w:rPr>
            </w:pPr>
            <w:r w:rsidRPr="00E66AE4">
              <w:rPr>
                <w:rFonts w:ascii="Times New Roman" w:eastAsia="Calibri" w:hAnsi="Times New Roman" w:cs="Times New Roman"/>
                <w:b/>
                <w:bCs/>
                <w:sz w:val="20"/>
                <w:szCs w:val="20"/>
              </w:rPr>
              <w:t>В том числе практических и лабораторных занятий</w:t>
            </w:r>
          </w:p>
        </w:tc>
        <w:tc>
          <w:tcPr>
            <w:tcW w:w="652" w:type="pct"/>
            <w:vAlign w:val="center"/>
          </w:tcPr>
          <w:p w14:paraId="043AF50F" w14:textId="77777777" w:rsidR="00E66AE4" w:rsidRPr="00E66AE4" w:rsidRDefault="00E66AE4" w:rsidP="00E66AE4">
            <w:pPr>
              <w:jc w:val="center"/>
              <w:rPr>
                <w:rFonts w:ascii="Times New Roman" w:eastAsia="Calibri" w:hAnsi="Times New Roman" w:cs="Times New Roman"/>
                <w:b/>
                <w:sz w:val="20"/>
                <w:szCs w:val="20"/>
                <w:lang w:val="en-US"/>
              </w:rPr>
            </w:pPr>
            <w:r w:rsidRPr="00E66AE4">
              <w:rPr>
                <w:rFonts w:ascii="Times New Roman" w:eastAsia="Calibri" w:hAnsi="Times New Roman" w:cs="Times New Roman"/>
                <w:b/>
                <w:sz w:val="20"/>
                <w:szCs w:val="20"/>
              </w:rPr>
              <w:t>2</w:t>
            </w:r>
            <w:r w:rsidRPr="00E66AE4">
              <w:rPr>
                <w:rFonts w:ascii="Times New Roman" w:eastAsia="Calibri" w:hAnsi="Times New Roman" w:cs="Times New Roman"/>
                <w:b/>
                <w:sz w:val="20"/>
                <w:szCs w:val="20"/>
                <w:lang w:val="en-US"/>
              </w:rPr>
              <w:t>/2</w:t>
            </w:r>
          </w:p>
        </w:tc>
        <w:tc>
          <w:tcPr>
            <w:tcW w:w="605" w:type="pct"/>
            <w:vMerge/>
          </w:tcPr>
          <w:p w14:paraId="64D7F07A" w14:textId="77777777" w:rsidR="00E66AE4" w:rsidRPr="00E66AE4" w:rsidRDefault="00E66AE4" w:rsidP="00E66AE4">
            <w:pPr>
              <w:rPr>
                <w:rFonts w:ascii="Times New Roman" w:eastAsia="Calibri" w:hAnsi="Times New Roman" w:cs="Times New Roman"/>
                <w:bCs/>
                <w:sz w:val="20"/>
              </w:rPr>
            </w:pPr>
          </w:p>
        </w:tc>
      </w:tr>
      <w:tr w:rsidR="00E66AE4" w:rsidRPr="00E66AE4" w14:paraId="7380E348" w14:textId="77777777" w:rsidTr="00AD5821">
        <w:trPr>
          <w:trHeight w:val="20"/>
        </w:trPr>
        <w:tc>
          <w:tcPr>
            <w:tcW w:w="755" w:type="pct"/>
            <w:vMerge/>
          </w:tcPr>
          <w:p w14:paraId="40A503FC" w14:textId="77777777" w:rsidR="00E66AE4" w:rsidRPr="00E66AE4" w:rsidRDefault="00E66AE4" w:rsidP="00E66AE4">
            <w:pPr>
              <w:rPr>
                <w:rFonts w:ascii="Times New Roman" w:eastAsia="Calibri" w:hAnsi="Times New Roman" w:cs="Times New Roman"/>
                <w:b/>
                <w:bCs/>
                <w:sz w:val="20"/>
                <w:szCs w:val="20"/>
              </w:rPr>
            </w:pPr>
          </w:p>
        </w:tc>
        <w:tc>
          <w:tcPr>
            <w:tcW w:w="2988" w:type="pct"/>
          </w:tcPr>
          <w:p w14:paraId="1596BDE8" w14:textId="77777777" w:rsidR="00E66AE4" w:rsidRPr="00E66AE4" w:rsidRDefault="00E66AE4" w:rsidP="00E66AE4">
            <w:pPr>
              <w:jc w:val="both"/>
              <w:rPr>
                <w:rFonts w:ascii="Times New Roman" w:eastAsia="Calibri" w:hAnsi="Times New Roman" w:cs="Times New Roman"/>
                <w:b/>
                <w:sz w:val="20"/>
                <w:szCs w:val="20"/>
              </w:rPr>
            </w:pPr>
            <w:r w:rsidRPr="00E66AE4">
              <w:rPr>
                <w:rFonts w:ascii="Times New Roman" w:eastAsia="Calibri" w:hAnsi="Times New Roman" w:cs="Times New Roman"/>
                <w:b/>
                <w:sz w:val="20"/>
                <w:szCs w:val="20"/>
              </w:rPr>
              <w:t xml:space="preserve">1. Практическое занятие 7. </w:t>
            </w:r>
            <w:r w:rsidRPr="00E66AE4">
              <w:rPr>
                <w:rFonts w:ascii="Times New Roman" w:eastAsia="Calibri" w:hAnsi="Times New Roman" w:cs="Times New Roman"/>
                <w:bCs/>
                <w:sz w:val="20"/>
                <w:szCs w:val="20"/>
              </w:rPr>
              <w:t>Составление маркетингового плана бизнес-модели организации.</w:t>
            </w:r>
          </w:p>
        </w:tc>
        <w:tc>
          <w:tcPr>
            <w:tcW w:w="652" w:type="pct"/>
            <w:vAlign w:val="center"/>
          </w:tcPr>
          <w:p w14:paraId="53001B36" w14:textId="77777777" w:rsidR="00E66AE4" w:rsidRPr="00E66AE4" w:rsidRDefault="00E66AE4" w:rsidP="00E66AE4">
            <w:pPr>
              <w:jc w:val="center"/>
              <w:rPr>
                <w:rFonts w:ascii="Times New Roman" w:eastAsia="Calibri" w:hAnsi="Times New Roman" w:cs="Times New Roman"/>
                <w:sz w:val="20"/>
                <w:szCs w:val="20"/>
              </w:rPr>
            </w:pPr>
            <w:r w:rsidRPr="00E66AE4">
              <w:rPr>
                <w:rFonts w:ascii="Times New Roman" w:eastAsia="Calibri" w:hAnsi="Times New Roman" w:cs="Times New Roman"/>
                <w:sz w:val="20"/>
                <w:szCs w:val="20"/>
              </w:rPr>
              <w:t>2</w:t>
            </w:r>
          </w:p>
        </w:tc>
        <w:tc>
          <w:tcPr>
            <w:tcW w:w="605" w:type="pct"/>
            <w:vMerge/>
          </w:tcPr>
          <w:p w14:paraId="4620CDB8" w14:textId="77777777" w:rsidR="00E66AE4" w:rsidRPr="00E66AE4" w:rsidRDefault="00E66AE4" w:rsidP="00E66AE4">
            <w:pPr>
              <w:rPr>
                <w:rFonts w:ascii="Times New Roman" w:eastAsia="Calibri" w:hAnsi="Times New Roman" w:cs="Times New Roman"/>
                <w:bCs/>
                <w:sz w:val="20"/>
                <w:szCs w:val="20"/>
              </w:rPr>
            </w:pPr>
          </w:p>
        </w:tc>
      </w:tr>
      <w:tr w:rsidR="00E66AE4" w:rsidRPr="00E66AE4" w14:paraId="7A1F5F6A" w14:textId="77777777" w:rsidTr="00AD5821">
        <w:trPr>
          <w:trHeight w:val="20"/>
        </w:trPr>
        <w:tc>
          <w:tcPr>
            <w:tcW w:w="755" w:type="pct"/>
            <w:vMerge/>
          </w:tcPr>
          <w:p w14:paraId="329C4063" w14:textId="77777777" w:rsidR="00E66AE4" w:rsidRPr="00E66AE4" w:rsidRDefault="00E66AE4" w:rsidP="00E66AE4">
            <w:pPr>
              <w:rPr>
                <w:rFonts w:ascii="Times New Roman" w:eastAsia="Calibri" w:hAnsi="Times New Roman" w:cs="Times New Roman"/>
                <w:b/>
                <w:bCs/>
                <w:sz w:val="20"/>
                <w:szCs w:val="20"/>
              </w:rPr>
            </w:pPr>
          </w:p>
        </w:tc>
        <w:tc>
          <w:tcPr>
            <w:tcW w:w="2988" w:type="pct"/>
          </w:tcPr>
          <w:p w14:paraId="2F5ED9ED" w14:textId="77777777" w:rsidR="00E66AE4" w:rsidRPr="00E66AE4" w:rsidRDefault="00E66AE4" w:rsidP="00E66AE4">
            <w:pPr>
              <w:rPr>
                <w:rFonts w:ascii="Times New Roman" w:eastAsia="Calibri" w:hAnsi="Times New Roman" w:cs="Times New Roman"/>
                <w:b/>
                <w:bCs/>
                <w:sz w:val="20"/>
                <w:szCs w:val="20"/>
              </w:rPr>
            </w:pPr>
            <w:r w:rsidRPr="00E66AE4">
              <w:rPr>
                <w:rFonts w:ascii="Times New Roman" w:eastAsia="Calibri" w:hAnsi="Times New Roman" w:cs="Times New Roman"/>
                <w:b/>
                <w:bCs/>
                <w:sz w:val="20"/>
                <w:szCs w:val="20"/>
              </w:rPr>
              <w:t xml:space="preserve">Самостоятельная работа обучающихся </w:t>
            </w:r>
          </w:p>
        </w:tc>
        <w:tc>
          <w:tcPr>
            <w:tcW w:w="652" w:type="pct"/>
            <w:vAlign w:val="center"/>
          </w:tcPr>
          <w:p w14:paraId="64DB2945" w14:textId="77777777" w:rsidR="00E66AE4" w:rsidRPr="00E66AE4" w:rsidRDefault="00E66AE4" w:rsidP="00E66AE4">
            <w:pPr>
              <w:jc w:val="center"/>
              <w:rPr>
                <w:rFonts w:ascii="Times New Roman" w:eastAsia="Calibri" w:hAnsi="Times New Roman" w:cs="Times New Roman"/>
                <w:bCs/>
                <w:sz w:val="20"/>
                <w:szCs w:val="20"/>
              </w:rPr>
            </w:pPr>
            <w:r w:rsidRPr="00E66AE4">
              <w:rPr>
                <w:rFonts w:ascii="Times New Roman" w:eastAsia="Calibri" w:hAnsi="Times New Roman" w:cs="Times New Roman"/>
                <w:bCs/>
                <w:sz w:val="20"/>
                <w:szCs w:val="20"/>
              </w:rPr>
              <w:t>-</w:t>
            </w:r>
          </w:p>
        </w:tc>
        <w:tc>
          <w:tcPr>
            <w:tcW w:w="605" w:type="pct"/>
            <w:vMerge/>
          </w:tcPr>
          <w:p w14:paraId="46CB238B" w14:textId="77777777" w:rsidR="00E66AE4" w:rsidRPr="00E66AE4" w:rsidRDefault="00E66AE4" w:rsidP="00E66AE4">
            <w:pPr>
              <w:rPr>
                <w:rFonts w:ascii="Times New Roman" w:eastAsia="Calibri" w:hAnsi="Times New Roman" w:cs="Times New Roman"/>
                <w:bCs/>
                <w:sz w:val="20"/>
                <w:szCs w:val="20"/>
              </w:rPr>
            </w:pPr>
          </w:p>
        </w:tc>
      </w:tr>
      <w:tr w:rsidR="00E66AE4" w:rsidRPr="00E66AE4" w14:paraId="542158CF" w14:textId="77777777" w:rsidTr="00AD5821">
        <w:trPr>
          <w:trHeight w:val="20"/>
        </w:trPr>
        <w:tc>
          <w:tcPr>
            <w:tcW w:w="755" w:type="pct"/>
            <w:vMerge w:val="restart"/>
          </w:tcPr>
          <w:p w14:paraId="209C5022" w14:textId="77777777" w:rsidR="00E66AE4" w:rsidRPr="00E66AE4" w:rsidRDefault="00E66AE4" w:rsidP="00E66AE4">
            <w:pPr>
              <w:rPr>
                <w:rFonts w:ascii="Times New Roman" w:eastAsia="Calibri" w:hAnsi="Times New Roman" w:cs="Times New Roman"/>
                <w:b/>
                <w:bCs/>
                <w:sz w:val="20"/>
                <w:szCs w:val="20"/>
              </w:rPr>
            </w:pPr>
            <w:r w:rsidRPr="00E66AE4">
              <w:rPr>
                <w:rFonts w:ascii="Times New Roman" w:eastAsia="Calibri" w:hAnsi="Times New Roman" w:cs="Times New Roman"/>
                <w:b/>
                <w:bCs/>
                <w:sz w:val="20"/>
                <w:szCs w:val="20"/>
              </w:rPr>
              <w:t>Тема 2.5.</w:t>
            </w:r>
          </w:p>
          <w:p w14:paraId="27BAEE1D" w14:textId="77777777" w:rsidR="00E66AE4" w:rsidRPr="00E66AE4" w:rsidRDefault="00E66AE4" w:rsidP="00E66AE4">
            <w:pPr>
              <w:rPr>
                <w:rFonts w:ascii="Times New Roman" w:eastAsia="Calibri" w:hAnsi="Times New Roman" w:cs="Times New Roman"/>
                <w:bCs/>
                <w:sz w:val="20"/>
              </w:rPr>
            </w:pPr>
            <w:r w:rsidRPr="00E66AE4">
              <w:rPr>
                <w:rFonts w:ascii="Times New Roman" w:eastAsia="Calibri" w:hAnsi="Times New Roman" w:cs="Times New Roman"/>
                <w:bCs/>
                <w:sz w:val="20"/>
              </w:rPr>
              <w:t>Планирование издержек и результатов деятельности организации</w:t>
            </w:r>
          </w:p>
        </w:tc>
        <w:tc>
          <w:tcPr>
            <w:tcW w:w="2988" w:type="pct"/>
          </w:tcPr>
          <w:p w14:paraId="494D8622" w14:textId="77777777" w:rsidR="00E66AE4" w:rsidRPr="00E66AE4" w:rsidRDefault="00E66AE4" w:rsidP="00E66AE4">
            <w:pPr>
              <w:rPr>
                <w:rFonts w:ascii="Times New Roman" w:eastAsia="Calibri" w:hAnsi="Times New Roman" w:cs="Times New Roman"/>
                <w:b/>
                <w:bCs/>
                <w:sz w:val="20"/>
                <w:szCs w:val="20"/>
              </w:rPr>
            </w:pPr>
            <w:r w:rsidRPr="00E66AE4">
              <w:rPr>
                <w:rFonts w:ascii="Times New Roman" w:eastAsia="Calibri" w:hAnsi="Times New Roman" w:cs="Times New Roman"/>
                <w:b/>
                <w:bCs/>
                <w:sz w:val="20"/>
                <w:szCs w:val="20"/>
              </w:rPr>
              <w:t xml:space="preserve">Содержание учебного материала </w:t>
            </w:r>
          </w:p>
        </w:tc>
        <w:tc>
          <w:tcPr>
            <w:tcW w:w="652" w:type="pct"/>
            <w:vAlign w:val="center"/>
          </w:tcPr>
          <w:p w14:paraId="3E1F97A6" w14:textId="77777777" w:rsidR="00E66AE4" w:rsidRPr="00E66AE4" w:rsidRDefault="00E66AE4" w:rsidP="00E66AE4">
            <w:pPr>
              <w:jc w:val="center"/>
              <w:rPr>
                <w:rFonts w:ascii="Times New Roman" w:eastAsia="Calibri" w:hAnsi="Times New Roman" w:cs="Times New Roman"/>
                <w:b/>
                <w:bCs/>
                <w:sz w:val="20"/>
                <w:szCs w:val="20"/>
                <w:lang w:val="en-US"/>
              </w:rPr>
            </w:pPr>
            <w:r w:rsidRPr="00E66AE4">
              <w:rPr>
                <w:rFonts w:ascii="Times New Roman" w:eastAsia="Calibri" w:hAnsi="Times New Roman" w:cs="Times New Roman"/>
                <w:b/>
                <w:bCs/>
                <w:sz w:val="20"/>
                <w:szCs w:val="20"/>
                <w:lang w:val="en-US"/>
              </w:rPr>
              <w:t>2</w:t>
            </w:r>
          </w:p>
        </w:tc>
        <w:tc>
          <w:tcPr>
            <w:tcW w:w="605" w:type="pct"/>
            <w:vMerge w:val="restart"/>
          </w:tcPr>
          <w:p w14:paraId="5D099837" w14:textId="77777777" w:rsidR="00E66AE4" w:rsidRPr="00E66AE4" w:rsidRDefault="00E66AE4" w:rsidP="00E66AE4">
            <w:pPr>
              <w:rPr>
                <w:rFonts w:ascii="Times New Roman" w:eastAsia="Calibri" w:hAnsi="Times New Roman" w:cs="Times New Roman"/>
                <w:bCs/>
                <w:sz w:val="20"/>
              </w:rPr>
            </w:pPr>
            <w:r w:rsidRPr="00E66AE4">
              <w:rPr>
                <w:rFonts w:ascii="Times New Roman" w:eastAsia="Calibri" w:hAnsi="Times New Roman" w:cs="Times New Roman"/>
                <w:bCs/>
                <w:sz w:val="20"/>
              </w:rPr>
              <w:t>ОК 1, ОК 3, ОК 4, ОК 5, ОК 6, ОК 9</w:t>
            </w:r>
          </w:p>
        </w:tc>
      </w:tr>
      <w:tr w:rsidR="00E66AE4" w:rsidRPr="00E66AE4" w14:paraId="397C6F31" w14:textId="77777777" w:rsidTr="00AD5821">
        <w:trPr>
          <w:trHeight w:val="20"/>
        </w:trPr>
        <w:tc>
          <w:tcPr>
            <w:tcW w:w="755" w:type="pct"/>
            <w:vMerge/>
          </w:tcPr>
          <w:p w14:paraId="1E58ED72" w14:textId="77777777" w:rsidR="00E66AE4" w:rsidRPr="00E66AE4" w:rsidRDefault="00E66AE4" w:rsidP="00E66AE4">
            <w:pPr>
              <w:rPr>
                <w:rFonts w:ascii="Times New Roman" w:eastAsia="Calibri" w:hAnsi="Times New Roman" w:cs="Times New Roman"/>
                <w:b/>
                <w:bCs/>
                <w:sz w:val="20"/>
                <w:szCs w:val="20"/>
              </w:rPr>
            </w:pPr>
          </w:p>
        </w:tc>
        <w:tc>
          <w:tcPr>
            <w:tcW w:w="2988" w:type="pct"/>
          </w:tcPr>
          <w:p w14:paraId="5499E5A3" w14:textId="77777777" w:rsidR="00E66AE4" w:rsidRPr="00E66AE4" w:rsidRDefault="00E66AE4" w:rsidP="00E66AE4">
            <w:pPr>
              <w:rPr>
                <w:rFonts w:ascii="Times New Roman" w:eastAsia="Calibri" w:hAnsi="Times New Roman" w:cs="Times New Roman"/>
                <w:b/>
                <w:bCs/>
                <w:sz w:val="20"/>
              </w:rPr>
            </w:pPr>
            <w:r w:rsidRPr="00E66AE4">
              <w:rPr>
                <w:rFonts w:ascii="Times New Roman" w:eastAsia="Calibri" w:hAnsi="Times New Roman" w:cs="Times New Roman"/>
                <w:b/>
                <w:sz w:val="20"/>
              </w:rPr>
              <w:t>1.</w:t>
            </w:r>
            <w:r w:rsidRPr="00E66AE4">
              <w:rPr>
                <w:rFonts w:ascii="Times New Roman" w:eastAsia="Calibri" w:hAnsi="Times New Roman" w:cs="Times New Roman"/>
                <w:sz w:val="20"/>
              </w:rPr>
              <w:t xml:space="preserve"> </w:t>
            </w:r>
            <w:r w:rsidRPr="00E66AE4">
              <w:rPr>
                <w:rFonts w:ascii="Times New Roman" w:eastAsia="Calibri" w:hAnsi="Times New Roman" w:cs="Times New Roman"/>
                <w:sz w:val="20"/>
                <w:szCs w:val="20"/>
              </w:rPr>
              <w:t>Структура затрат. Издержки на производство и реализацию. Способы снижения затрат.</w:t>
            </w:r>
          </w:p>
        </w:tc>
        <w:tc>
          <w:tcPr>
            <w:tcW w:w="652" w:type="pct"/>
            <w:vAlign w:val="center"/>
          </w:tcPr>
          <w:p w14:paraId="2F0B7309" w14:textId="77777777" w:rsidR="00E66AE4" w:rsidRPr="00E66AE4" w:rsidRDefault="00E66AE4" w:rsidP="00E66AE4">
            <w:pPr>
              <w:jc w:val="center"/>
              <w:rPr>
                <w:rFonts w:ascii="Times New Roman" w:eastAsia="Calibri" w:hAnsi="Times New Roman" w:cs="Times New Roman"/>
                <w:b/>
                <w:sz w:val="20"/>
                <w:szCs w:val="20"/>
                <w:lang w:val="en-US"/>
              </w:rPr>
            </w:pPr>
            <w:r w:rsidRPr="00E66AE4">
              <w:rPr>
                <w:rFonts w:ascii="Times New Roman" w:eastAsia="Calibri" w:hAnsi="Times New Roman" w:cs="Times New Roman"/>
                <w:b/>
                <w:sz w:val="20"/>
                <w:szCs w:val="20"/>
                <w:lang w:val="en-US"/>
              </w:rPr>
              <w:t>1</w:t>
            </w:r>
          </w:p>
        </w:tc>
        <w:tc>
          <w:tcPr>
            <w:tcW w:w="605" w:type="pct"/>
            <w:vMerge/>
          </w:tcPr>
          <w:p w14:paraId="6548EB6C" w14:textId="77777777" w:rsidR="00E66AE4" w:rsidRPr="00E66AE4" w:rsidRDefault="00E66AE4" w:rsidP="00E66AE4">
            <w:pPr>
              <w:rPr>
                <w:rFonts w:ascii="Times New Roman" w:eastAsia="Calibri" w:hAnsi="Times New Roman" w:cs="Times New Roman"/>
                <w:bCs/>
                <w:sz w:val="20"/>
                <w:szCs w:val="20"/>
              </w:rPr>
            </w:pPr>
          </w:p>
        </w:tc>
      </w:tr>
      <w:tr w:rsidR="00E66AE4" w:rsidRPr="00E66AE4" w14:paraId="5FD316B4" w14:textId="77777777" w:rsidTr="00AD5821">
        <w:trPr>
          <w:trHeight w:val="20"/>
        </w:trPr>
        <w:tc>
          <w:tcPr>
            <w:tcW w:w="755" w:type="pct"/>
            <w:vMerge/>
          </w:tcPr>
          <w:p w14:paraId="75C28649" w14:textId="77777777" w:rsidR="00E66AE4" w:rsidRPr="00E66AE4" w:rsidRDefault="00E66AE4" w:rsidP="00E66AE4">
            <w:pPr>
              <w:rPr>
                <w:rFonts w:ascii="Times New Roman" w:eastAsia="Calibri" w:hAnsi="Times New Roman" w:cs="Times New Roman"/>
                <w:b/>
                <w:bCs/>
                <w:sz w:val="20"/>
                <w:szCs w:val="20"/>
              </w:rPr>
            </w:pPr>
          </w:p>
        </w:tc>
        <w:tc>
          <w:tcPr>
            <w:tcW w:w="2988" w:type="pct"/>
          </w:tcPr>
          <w:p w14:paraId="42A69668" w14:textId="77777777" w:rsidR="00E66AE4" w:rsidRPr="00E66AE4" w:rsidRDefault="00E66AE4" w:rsidP="00E66AE4">
            <w:pPr>
              <w:rPr>
                <w:rFonts w:ascii="Times New Roman" w:eastAsia="Calibri" w:hAnsi="Times New Roman" w:cs="Times New Roman"/>
                <w:b/>
                <w:bCs/>
                <w:sz w:val="20"/>
                <w:szCs w:val="20"/>
              </w:rPr>
            </w:pPr>
            <w:r w:rsidRPr="00E66AE4">
              <w:rPr>
                <w:rFonts w:ascii="Times New Roman" w:eastAsia="Calibri" w:hAnsi="Times New Roman" w:cs="Times New Roman"/>
                <w:b/>
                <w:bCs/>
                <w:sz w:val="20"/>
                <w:szCs w:val="20"/>
              </w:rPr>
              <w:t xml:space="preserve">2. </w:t>
            </w:r>
            <w:r w:rsidRPr="00E66AE4">
              <w:rPr>
                <w:rFonts w:ascii="Times New Roman" w:eastAsia="Calibri" w:hAnsi="Times New Roman" w:cs="Times New Roman"/>
                <w:sz w:val="20"/>
                <w:szCs w:val="20"/>
              </w:rPr>
              <w:t>Общая характеристика налоговой системы. Виды налогов: НДС, акциз, налог на прибыль, налог на имущество предприятий.</w:t>
            </w:r>
          </w:p>
        </w:tc>
        <w:tc>
          <w:tcPr>
            <w:tcW w:w="652" w:type="pct"/>
            <w:vAlign w:val="center"/>
          </w:tcPr>
          <w:p w14:paraId="0BE4DF3D" w14:textId="77777777" w:rsidR="00E66AE4" w:rsidRPr="00E66AE4" w:rsidRDefault="00E66AE4" w:rsidP="00E66AE4">
            <w:pPr>
              <w:jc w:val="center"/>
              <w:rPr>
                <w:rFonts w:ascii="Times New Roman" w:eastAsia="Calibri" w:hAnsi="Times New Roman" w:cs="Times New Roman"/>
                <w:b/>
                <w:sz w:val="20"/>
                <w:szCs w:val="20"/>
                <w:lang w:val="en-US"/>
              </w:rPr>
            </w:pPr>
            <w:r w:rsidRPr="00E66AE4">
              <w:rPr>
                <w:rFonts w:ascii="Times New Roman" w:eastAsia="Calibri" w:hAnsi="Times New Roman" w:cs="Times New Roman"/>
                <w:b/>
                <w:sz w:val="20"/>
                <w:szCs w:val="20"/>
                <w:lang w:val="en-US"/>
              </w:rPr>
              <w:t>1</w:t>
            </w:r>
          </w:p>
        </w:tc>
        <w:tc>
          <w:tcPr>
            <w:tcW w:w="605" w:type="pct"/>
            <w:vMerge/>
          </w:tcPr>
          <w:p w14:paraId="6654D743" w14:textId="77777777" w:rsidR="00E66AE4" w:rsidRPr="00E66AE4" w:rsidRDefault="00E66AE4" w:rsidP="00E66AE4">
            <w:pPr>
              <w:rPr>
                <w:rFonts w:ascii="Times New Roman" w:eastAsia="Calibri" w:hAnsi="Times New Roman" w:cs="Times New Roman"/>
                <w:bCs/>
                <w:sz w:val="20"/>
                <w:szCs w:val="20"/>
              </w:rPr>
            </w:pPr>
          </w:p>
        </w:tc>
      </w:tr>
      <w:tr w:rsidR="00E66AE4" w:rsidRPr="00E66AE4" w14:paraId="73CA0B36" w14:textId="77777777" w:rsidTr="00AD5821">
        <w:trPr>
          <w:trHeight w:val="20"/>
        </w:trPr>
        <w:tc>
          <w:tcPr>
            <w:tcW w:w="755" w:type="pct"/>
            <w:vMerge/>
          </w:tcPr>
          <w:p w14:paraId="401AF0C6" w14:textId="77777777" w:rsidR="00E66AE4" w:rsidRPr="00E66AE4" w:rsidRDefault="00E66AE4" w:rsidP="00E66AE4">
            <w:pPr>
              <w:rPr>
                <w:rFonts w:ascii="Times New Roman" w:eastAsia="Calibri" w:hAnsi="Times New Roman" w:cs="Times New Roman"/>
                <w:b/>
                <w:bCs/>
                <w:sz w:val="20"/>
                <w:szCs w:val="20"/>
              </w:rPr>
            </w:pPr>
          </w:p>
        </w:tc>
        <w:tc>
          <w:tcPr>
            <w:tcW w:w="2988" w:type="pct"/>
          </w:tcPr>
          <w:p w14:paraId="6493BFA8" w14:textId="77777777" w:rsidR="00E66AE4" w:rsidRPr="00E66AE4" w:rsidRDefault="00E66AE4" w:rsidP="00E66AE4">
            <w:pPr>
              <w:rPr>
                <w:rFonts w:ascii="Times New Roman" w:eastAsia="Calibri" w:hAnsi="Times New Roman" w:cs="Times New Roman"/>
                <w:b/>
                <w:bCs/>
                <w:sz w:val="20"/>
                <w:szCs w:val="20"/>
              </w:rPr>
            </w:pPr>
            <w:r w:rsidRPr="00E66AE4">
              <w:rPr>
                <w:rFonts w:ascii="Times New Roman" w:eastAsia="Calibri" w:hAnsi="Times New Roman" w:cs="Times New Roman"/>
                <w:b/>
                <w:bCs/>
                <w:sz w:val="20"/>
                <w:szCs w:val="20"/>
              </w:rPr>
              <w:t xml:space="preserve">Самостоятельная работа обучающихся </w:t>
            </w:r>
          </w:p>
        </w:tc>
        <w:tc>
          <w:tcPr>
            <w:tcW w:w="652" w:type="pct"/>
            <w:vAlign w:val="center"/>
          </w:tcPr>
          <w:p w14:paraId="132C872C" w14:textId="77777777" w:rsidR="00E66AE4" w:rsidRPr="00E66AE4" w:rsidRDefault="00E66AE4" w:rsidP="00E66AE4">
            <w:pPr>
              <w:jc w:val="center"/>
              <w:rPr>
                <w:rFonts w:ascii="Times New Roman" w:eastAsia="Calibri" w:hAnsi="Times New Roman" w:cs="Times New Roman"/>
                <w:b/>
                <w:sz w:val="20"/>
                <w:szCs w:val="20"/>
              </w:rPr>
            </w:pPr>
            <w:r w:rsidRPr="00E66AE4">
              <w:rPr>
                <w:rFonts w:ascii="Times New Roman" w:eastAsia="Calibri" w:hAnsi="Times New Roman" w:cs="Times New Roman"/>
                <w:b/>
                <w:sz w:val="20"/>
                <w:szCs w:val="20"/>
              </w:rPr>
              <w:t>-</w:t>
            </w:r>
          </w:p>
        </w:tc>
        <w:tc>
          <w:tcPr>
            <w:tcW w:w="605" w:type="pct"/>
            <w:vMerge/>
          </w:tcPr>
          <w:p w14:paraId="2E4A4F1E" w14:textId="77777777" w:rsidR="00E66AE4" w:rsidRPr="00E66AE4" w:rsidRDefault="00E66AE4" w:rsidP="00E66AE4">
            <w:pPr>
              <w:rPr>
                <w:rFonts w:ascii="Times New Roman" w:eastAsia="Calibri" w:hAnsi="Times New Roman" w:cs="Times New Roman"/>
                <w:bCs/>
                <w:sz w:val="20"/>
                <w:szCs w:val="20"/>
              </w:rPr>
            </w:pPr>
          </w:p>
        </w:tc>
      </w:tr>
      <w:tr w:rsidR="00E66AE4" w:rsidRPr="00E66AE4" w14:paraId="025853FF" w14:textId="77777777" w:rsidTr="00AD5821">
        <w:trPr>
          <w:trHeight w:val="20"/>
        </w:trPr>
        <w:tc>
          <w:tcPr>
            <w:tcW w:w="755" w:type="pct"/>
            <w:vMerge w:val="restart"/>
          </w:tcPr>
          <w:p w14:paraId="291D043D" w14:textId="77777777" w:rsidR="00E66AE4" w:rsidRPr="00E66AE4" w:rsidRDefault="00E66AE4" w:rsidP="00E66AE4">
            <w:pPr>
              <w:rPr>
                <w:rFonts w:ascii="Times New Roman" w:eastAsia="Calibri" w:hAnsi="Times New Roman" w:cs="Times New Roman"/>
                <w:b/>
                <w:bCs/>
                <w:sz w:val="20"/>
                <w:szCs w:val="20"/>
              </w:rPr>
            </w:pPr>
            <w:r w:rsidRPr="00E66AE4">
              <w:rPr>
                <w:rFonts w:ascii="Times New Roman" w:eastAsia="Calibri" w:hAnsi="Times New Roman" w:cs="Times New Roman"/>
                <w:b/>
                <w:bCs/>
                <w:sz w:val="20"/>
                <w:szCs w:val="20"/>
              </w:rPr>
              <w:t xml:space="preserve">Тема 2.6. </w:t>
            </w:r>
            <w:r w:rsidRPr="00E66AE4">
              <w:rPr>
                <w:rFonts w:ascii="Times New Roman" w:eastAsia="Calibri" w:hAnsi="Times New Roman" w:cs="Times New Roman"/>
                <w:sz w:val="20"/>
                <w:szCs w:val="20"/>
              </w:rPr>
              <w:t>Оценка предпринимательских рисков.</w:t>
            </w:r>
          </w:p>
          <w:p w14:paraId="5938681C" w14:textId="77777777" w:rsidR="00E66AE4" w:rsidRPr="00E66AE4" w:rsidRDefault="00E66AE4" w:rsidP="00E66AE4">
            <w:pPr>
              <w:rPr>
                <w:rFonts w:ascii="Times New Roman" w:eastAsia="Calibri" w:hAnsi="Times New Roman" w:cs="Times New Roman"/>
                <w:bCs/>
                <w:sz w:val="20"/>
              </w:rPr>
            </w:pPr>
          </w:p>
        </w:tc>
        <w:tc>
          <w:tcPr>
            <w:tcW w:w="2988" w:type="pct"/>
          </w:tcPr>
          <w:p w14:paraId="63FECCBE" w14:textId="77777777" w:rsidR="00E66AE4" w:rsidRPr="00E66AE4" w:rsidRDefault="00E66AE4" w:rsidP="00E66AE4">
            <w:pPr>
              <w:rPr>
                <w:rFonts w:ascii="Times New Roman" w:eastAsia="Calibri" w:hAnsi="Times New Roman" w:cs="Times New Roman"/>
                <w:b/>
                <w:bCs/>
                <w:sz w:val="20"/>
                <w:szCs w:val="20"/>
              </w:rPr>
            </w:pPr>
            <w:r w:rsidRPr="00E66AE4">
              <w:rPr>
                <w:rFonts w:ascii="Times New Roman" w:eastAsia="Calibri" w:hAnsi="Times New Roman" w:cs="Times New Roman"/>
                <w:b/>
                <w:bCs/>
                <w:sz w:val="20"/>
                <w:szCs w:val="20"/>
              </w:rPr>
              <w:t xml:space="preserve">Содержание учебного материала </w:t>
            </w:r>
          </w:p>
        </w:tc>
        <w:tc>
          <w:tcPr>
            <w:tcW w:w="652" w:type="pct"/>
            <w:vAlign w:val="center"/>
          </w:tcPr>
          <w:p w14:paraId="4101754E" w14:textId="77777777" w:rsidR="00E66AE4" w:rsidRPr="00E66AE4" w:rsidRDefault="00E66AE4" w:rsidP="00E66AE4">
            <w:pPr>
              <w:jc w:val="center"/>
              <w:rPr>
                <w:rFonts w:ascii="Times New Roman" w:eastAsia="Calibri" w:hAnsi="Times New Roman" w:cs="Times New Roman"/>
                <w:b/>
                <w:sz w:val="20"/>
                <w:szCs w:val="20"/>
                <w:lang w:val="en-US"/>
              </w:rPr>
            </w:pPr>
            <w:r w:rsidRPr="00E66AE4">
              <w:rPr>
                <w:rFonts w:ascii="Times New Roman" w:eastAsia="Calibri" w:hAnsi="Times New Roman" w:cs="Times New Roman"/>
                <w:b/>
                <w:sz w:val="20"/>
                <w:szCs w:val="20"/>
                <w:lang w:val="en-US"/>
              </w:rPr>
              <w:t>6/2</w:t>
            </w:r>
          </w:p>
        </w:tc>
        <w:tc>
          <w:tcPr>
            <w:tcW w:w="605" w:type="pct"/>
            <w:vMerge w:val="restart"/>
          </w:tcPr>
          <w:p w14:paraId="6FFE1AD5" w14:textId="77777777" w:rsidR="00E66AE4" w:rsidRPr="00E66AE4" w:rsidRDefault="00E66AE4" w:rsidP="00E66AE4">
            <w:pPr>
              <w:rPr>
                <w:rFonts w:ascii="Times New Roman" w:eastAsia="Calibri" w:hAnsi="Times New Roman" w:cs="Times New Roman"/>
                <w:bCs/>
                <w:sz w:val="20"/>
              </w:rPr>
            </w:pPr>
            <w:r w:rsidRPr="00E66AE4">
              <w:rPr>
                <w:rFonts w:ascii="Times New Roman" w:eastAsia="Calibri" w:hAnsi="Times New Roman" w:cs="Times New Roman"/>
                <w:bCs/>
                <w:sz w:val="20"/>
              </w:rPr>
              <w:t>ОК 1, ОК 3, ОК 4, ОК 5, ОК 6, ОК 9</w:t>
            </w:r>
          </w:p>
        </w:tc>
      </w:tr>
      <w:tr w:rsidR="00E66AE4" w:rsidRPr="00E66AE4" w14:paraId="701A7AB9" w14:textId="77777777" w:rsidTr="00AD5821">
        <w:trPr>
          <w:trHeight w:val="20"/>
        </w:trPr>
        <w:tc>
          <w:tcPr>
            <w:tcW w:w="755" w:type="pct"/>
            <w:vMerge/>
          </w:tcPr>
          <w:p w14:paraId="119AFF6F" w14:textId="77777777" w:rsidR="00E66AE4" w:rsidRPr="00E66AE4" w:rsidRDefault="00E66AE4" w:rsidP="00E66AE4">
            <w:pPr>
              <w:rPr>
                <w:rFonts w:ascii="Times New Roman" w:eastAsia="Calibri" w:hAnsi="Times New Roman" w:cs="Times New Roman"/>
                <w:b/>
                <w:bCs/>
                <w:sz w:val="20"/>
                <w:szCs w:val="20"/>
              </w:rPr>
            </w:pPr>
          </w:p>
        </w:tc>
        <w:tc>
          <w:tcPr>
            <w:tcW w:w="2988" w:type="pct"/>
          </w:tcPr>
          <w:p w14:paraId="0245F5BC" w14:textId="77777777" w:rsidR="00E66AE4" w:rsidRPr="00E66AE4" w:rsidRDefault="00E66AE4" w:rsidP="00E66AE4">
            <w:pPr>
              <w:rPr>
                <w:rFonts w:ascii="Times New Roman" w:eastAsia="Calibri" w:hAnsi="Times New Roman" w:cs="Times New Roman"/>
                <w:b/>
                <w:bCs/>
                <w:sz w:val="20"/>
              </w:rPr>
            </w:pPr>
            <w:r w:rsidRPr="00E66AE4">
              <w:rPr>
                <w:rFonts w:ascii="Times New Roman" w:eastAsia="Calibri" w:hAnsi="Times New Roman" w:cs="Times New Roman"/>
                <w:b/>
                <w:sz w:val="20"/>
              </w:rPr>
              <w:t>1.</w:t>
            </w:r>
            <w:r w:rsidRPr="00E66AE4">
              <w:rPr>
                <w:rFonts w:ascii="Times New Roman" w:eastAsia="Calibri" w:hAnsi="Times New Roman" w:cs="Times New Roman"/>
                <w:sz w:val="20"/>
              </w:rPr>
              <w:t xml:space="preserve"> </w:t>
            </w:r>
            <w:r w:rsidRPr="00E66AE4">
              <w:rPr>
                <w:rFonts w:ascii="Times New Roman" w:eastAsia="Calibri" w:hAnsi="Times New Roman" w:cs="Times New Roman"/>
                <w:sz w:val="20"/>
                <w:szCs w:val="20"/>
              </w:rPr>
              <w:t>Сущность и классификация предпринимательских рисков. Методы оценки предпринимательского риска. Риски при реализации нововведений. Страховая защита от предпринимательских рисков.</w:t>
            </w:r>
          </w:p>
        </w:tc>
        <w:tc>
          <w:tcPr>
            <w:tcW w:w="652" w:type="pct"/>
            <w:vAlign w:val="center"/>
          </w:tcPr>
          <w:p w14:paraId="50F0DE73" w14:textId="77777777" w:rsidR="00E66AE4" w:rsidRPr="00E66AE4" w:rsidRDefault="00E66AE4" w:rsidP="00E66AE4">
            <w:pPr>
              <w:jc w:val="center"/>
              <w:rPr>
                <w:rFonts w:ascii="Times New Roman" w:eastAsia="Calibri" w:hAnsi="Times New Roman" w:cs="Times New Roman"/>
                <w:b/>
                <w:sz w:val="20"/>
                <w:szCs w:val="20"/>
                <w:lang w:val="en-US"/>
              </w:rPr>
            </w:pPr>
            <w:r w:rsidRPr="00E66AE4">
              <w:rPr>
                <w:rFonts w:ascii="Times New Roman" w:eastAsia="Calibri" w:hAnsi="Times New Roman" w:cs="Times New Roman"/>
                <w:b/>
                <w:sz w:val="20"/>
                <w:szCs w:val="20"/>
                <w:lang w:val="en-US"/>
              </w:rPr>
              <w:t>4</w:t>
            </w:r>
          </w:p>
        </w:tc>
        <w:tc>
          <w:tcPr>
            <w:tcW w:w="605" w:type="pct"/>
            <w:vMerge/>
          </w:tcPr>
          <w:p w14:paraId="4392C19D" w14:textId="77777777" w:rsidR="00E66AE4" w:rsidRPr="00E66AE4" w:rsidRDefault="00E66AE4" w:rsidP="00E66AE4">
            <w:pPr>
              <w:rPr>
                <w:rFonts w:ascii="Times New Roman" w:eastAsia="Calibri" w:hAnsi="Times New Roman" w:cs="Times New Roman"/>
                <w:bCs/>
                <w:sz w:val="20"/>
                <w:szCs w:val="20"/>
              </w:rPr>
            </w:pPr>
          </w:p>
        </w:tc>
      </w:tr>
      <w:tr w:rsidR="00E66AE4" w:rsidRPr="00E66AE4" w14:paraId="27CC0363" w14:textId="77777777" w:rsidTr="00AD5821">
        <w:trPr>
          <w:trHeight w:val="20"/>
        </w:trPr>
        <w:tc>
          <w:tcPr>
            <w:tcW w:w="755" w:type="pct"/>
            <w:vMerge/>
          </w:tcPr>
          <w:p w14:paraId="42E3117B" w14:textId="77777777" w:rsidR="00E66AE4" w:rsidRPr="00E66AE4" w:rsidRDefault="00E66AE4" w:rsidP="00E66AE4">
            <w:pPr>
              <w:rPr>
                <w:rFonts w:ascii="Times New Roman" w:eastAsia="Calibri" w:hAnsi="Times New Roman" w:cs="Times New Roman"/>
                <w:b/>
                <w:bCs/>
                <w:sz w:val="20"/>
                <w:szCs w:val="20"/>
              </w:rPr>
            </w:pPr>
          </w:p>
        </w:tc>
        <w:tc>
          <w:tcPr>
            <w:tcW w:w="2988" w:type="pct"/>
          </w:tcPr>
          <w:p w14:paraId="1C226258" w14:textId="77777777" w:rsidR="00E66AE4" w:rsidRPr="00E66AE4" w:rsidRDefault="00E66AE4" w:rsidP="00E66AE4">
            <w:pPr>
              <w:rPr>
                <w:rFonts w:ascii="Times New Roman" w:eastAsia="Calibri" w:hAnsi="Times New Roman" w:cs="Times New Roman"/>
                <w:b/>
                <w:sz w:val="20"/>
                <w:szCs w:val="20"/>
              </w:rPr>
            </w:pPr>
            <w:r w:rsidRPr="00E66AE4">
              <w:rPr>
                <w:rFonts w:ascii="Times New Roman" w:eastAsia="Calibri" w:hAnsi="Times New Roman" w:cs="Times New Roman"/>
                <w:b/>
                <w:bCs/>
                <w:sz w:val="20"/>
                <w:szCs w:val="20"/>
              </w:rPr>
              <w:t>В том числе практических и лабораторных занятий</w:t>
            </w:r>
          </w:p>
        </w:tc>
        <w:tc>
          <w:tcPr>
            <w:tcW w:w="652" w:type="pct"/>
            <w:vAlign w:val="center"/>
          </w:tcPr>
          <w:p w14:paraId="6E238875" w14:textId="77777777" w:rsidR="00E66AE4" w:rsidRPr="00E66AE4" w:rsidRDefault="00E66AE4" w:rsidP="00E66AE4">
            <w:pPr>
              <w:jc w:val="center"/>
              <w:rPr>
                <w:rFonts w:ascii="Times New Roman" w:eastAsia="Calibri" w:hAnsi="Times New Roman" w:cs="Times New Roman"/>
                <w:b/>
                <w:sz w:val="20"/>
                <w:szCs w:val="20"/>
                <w:lang w:val="en-US"/>
              </w:rPr>
            </w:pPr>
            <w:r w:rsidRPr="00E66AE4">
              <w:rPr>
                <w:rFonts w:ascii="Times New Roman" w:eastAsia="Calibri" w:hAnsi="Times New Roman" w:cs="Times New Roman"/>
                <w:b/>
                <w:sz w:val="20"/>
                <w:szCs w:val="20"/>
              </w:rPr>
              <w:t>2</w:t>
            </w:r>
            <w:r w:rsidRPr="00E66AE4">
              <w:rPr>
                <w:rFonts w:ascii="Times New Roman" w:eastAsia="Calibri" w:hAnsi="Times New Roman" w:cs="Times New Roman"/>
                <w:b/>
                <w:sz w:val="20"/>
                <w:szCs w:val="20"/>
                <w:lang w:val="en-US"/>
              </w:rPr>
              <w:t>/2</w:t>
            </w:r>
          </w:p>
        </w:tc>
        <w:tc>
          <w:tcPr>
            <w:tcW w:w="605" w:type="pct"/>
            <w:vMerge/>
          </w:tcPr>
          <w:p w14:paraId="6436DD13" w14:textId="77777777" w:rsidR="00E66AE4" w:rsidRPr="00E66AE4" w:rsidRDefault="00E66AE4" w:rsidP="00E66AE4">
            <w:pPr>
              <w:rPr>
                <w:rFonts w:ascii="Times New Roman" w:eastAsia="Calibri" w:hAnsi="Times New Roman" w:cs="Times New Roman"/>
                <w:bCs/>
                <w:sz w:val="20"/>
                <w:szCs w:val="20"/>
              </w:rPr>
            </w:pPr>
          </w:p>
        </w:tc>
      </w:tr>
      <w:tr w:rsidR="00E66AE4" w:rsidRPr="00E66AE4" w14:paraId="33F6345C" w14:textId="77777777" w:rsidTr="00AD5821">
        <w:trPr>
          <w:trHeight w:val="20"/>
        </w:trPr>
        <w:tc>
          <w:tcPr>
            <w:tcW w:w="755" w:type="pct"/>
            <w:vMerge/>
          </w:tcPr>
          <w:p w14:paraId="58AAAC81" w14:textId="77777777" w:rsidR="00E66AE4" w:rsidRPr="00E66AE4" w:rsidRDefault="00E66AE4" w:rsidP="00E66AE4">
            <w:pPr>
              <w:rPr>
                <w:rFonts w:ascii="Times New Roman" w:eastAsia="Calibri" w:hAnsi="Times New Roman" w:cs="Times New Roman"/>
                <w:b/>
                <w:bCs/>
                <w:sz w:val="20"/>
                <w:szCs w:val="20"/>
              </w:rPr>
            </w:pPr>
          </w:p>
        </w:tc>
        <w:tc>
          <w:tcPr>
            <w:tcW w:w="2988" w:type="pct"/>
          </w:tcPr>
          <w:p w14:paraId="26A8ABE7" w14:textId="77777777" w:rsidR="00E66AE4" w:rsidRPr="00E66AE4" w:rsidRDefault="00E66AE4" w:rsidP="00E66AE4">
            <w:pPr>
              <w:jc w:val="both"/>
              <w:rPr>
                <w:rFonts w:ascii="Times New Roman" w:eastAsia="Calibri" w:hAnsi="Times New Roman" w:cs="Times New Roman"/>
                <w:b/>
                <w:sz w:val="20"/>
                <w:szCs w:val="20"/>
              </w:rPr>
            </w:pPr>
            <w:r w:rsidRPr="00E66AE4">
              <w:rPr>
                <w:rFonts w:ascii="Times New Roman" w:eastAsia="Calibri" w:hAnsi="Times New Roman" w:cs="Times New Roman"/>
                <w:b/>
                <w:sz w:val="20"/>
                <w:szCs w:val="20"/>
              </w:rPr>
              <w:t xml:space="preserve">1. Практическое занятие 8. </w:t>
            </w:r>
            <w:r w:rsidRPr="00E66AE4">
              <w:rPr>
                <w:rFonts w:ascii="Times New Roman" w:eastAsia="Calibri" w:hAnsi="Times New Roman" w:cs="Times New Roman"/>
                <w:bCs/>
                <w:sz w:val="20"/>
                <w:szCs w:val="20"/>
              </w:rPr>
              <w:t>Аналитическая характеристика предпринимательских рисков бизнес-модели организации.</w:t>
            </w:r>
          </w:p>
        </w:tc>
        <w:tc>
          <w:tcPr>
            <w:tcW w:w="652" w:type="pct"/>
            <w:vAlign w:val="center"/>
          </w:tcPr>
          <w:p w14:paraId="2FD78AFF" w14:textId="77777777" w:rsidR="00E66AE4" w:rsidRPr="00E66AE4" w:rsidRDefault="00E66AE4" w:rsidP="00E66AE4">
            <w:pPr>
              <w:jc w:val="center"/>
              <w:rPr>
                <w:rFonts w:ascii="Times New Roman" w:eastAsia="Calibri" w:hAnsi="Times New Roman" w:cs="Times New Roman"/>
                <w:sz w:val="20"/>
                <w:szCs w:val="20"/>
                <w:lang w:val="en-US"/>
              </w:rPr>
            </w:pPr>
            <w:r w:rsidRPr="00E66AE4">
              <w:rPr>
                <w:rFonts w:ascii="Times New Roman" w:eastAsia="Calibri" w:hAnsi="Times New Roman" w:cs="Times New Roman"/>
                <w:sz w:val="20"/>
                <w:szCs w:val="20"/>
                <w:lang w:val="en-US"/>
              </w:rPr>
              <w:t>2</w:t>
            </w:r>
          </w:p>
        </w:tc>
        <w:tc>
          <w:tcPr>
            <w:tcW w:w="605" w:type="pct"/>
            <w:vMerge/>
          </w:tcPr>
          <w:p w14:paraId="7AFC1673" w14:textId="77777777" w:rsidR="00E66AE4" w:rsidRPr="00E66AE4" w:rsidRDefault="00E66AE4" w:rsidP="00E66AE4">
            <w:pPr>
              <w:rPr>
                <w:rFonts w:ascii="Times New Roman" w:eastAsia="Calibri" w:hAnsi="Times New Roman" w:cs="Times New Roman"/>
                <w:bCs/>
                <w:sz w:val="20"/>
                <w:szCs w:val="20"/>
              </w:rPr>
            </w:pPr>
          </w:p>
        </w:tc>
      </w:tr>
      <w:tr w:rsidR="00E66AE4" w:rsidRPr="00E66AE4" w14:paraId="38885C65" w14:textId="77777777" w:rsidTr="00AD5821">
        <w:trPr>
          <w:trHeight w:val="20"/>
        </w:trPr>
        <w:tc>
          <w:tcPr>
            <w:tcW w:w="755" w:type="pct"/>
            <w:vMerge/>
          </w:tcPr>
          <w:p w14:paraId="07438D8F" w14:textId="77777777" w:rsidR="00E66AE4" w:rsidRPr="00E66AE4" w:rsidRDefault="00E66AE4" w:rsidP="00E66AE4">
            <w:pPr>
              <w:rPr>
                <w:rFonts w:ascii="Times New Roman" w:eastAsia="Calibri" w:hAnsi="Times New Roman" w:cs="Times New Roman"/>
                <w:b/>
                <w:bCs/>
                <w:sz w:val="20"/>
                <w:szCs w:val="20"/>
              </w:rPr>
            </w:pPr>
          </w:p>
        </w:tc>
        <w:tc>
          <w:tcPr>
            <w:tcW w:w="2988" w:type="pct"/>
          </w:tcPr>
          <w:p w14:paraId="459A5C26" w14:textId="77777777" w:rsidR="00E66AE4" w:rsidRPr="00E66AE4" w:rsidRDefault="00E66AE4" w:rsidP="00E66AE4">
            <w:pPr>
              <w:rPr>
                <w:rFonts w:ascii="Times New Roman" w:eastAsia="Calibri" w:hAnsi="Times New Roman" w:cs="Times New Roman"/>
                <w:b/>
                <w:bCs/>
                <w:sz w:val="20"/>
                <w:szCs w:val="20"/>
              </w:rPr>
            </w:pPr>
            <w:r w:rsidRPr="00E66AE4">
              <w:rPr>
                <w:rFonts w:ascii="Times New Roman" w:eastAsia="Calibri" w:hAnsi="Times New Roman" w:cs="Times New Roman"/>
                <w:b/>
                <w:bCs/>
                <w:sz w:val="20"/>
                <w:szCs w:val="20"/>
              </w:rPr>
              <w:t xml:space="preserve">Самостоятельная работа обучающихся </w:t>
            </w:r>
          </w:p>
        </w:tc>
        <w:tc>
          <w:tcPr>
            <w:tcW w:w="652" w:type="pct"/>
            <w:vAlign w:val="center"/>
          </w:tcPr>
          <w:p w14:paraId="4DCDF64B" w14:textId="77777777" w:rsidR="00E66AE4" w:rsidRPr="00E66AE4" w:rsidRDefault="00E66AE4" w:rsidP="00E66AE4">
            <w:pPr>
              <w:jc w:val="center"/>
              <w:rPr>
                <w:rFonts w:ascii="Times New Roman" w:eastAsia="Calibri" w:hAnsi="Times New Roman" w:cs="Times New Roman"/>
                <w:b/>
                <w:sz w:val="20"/>
                <w:szCs w:val="20"/>
              </w:rPr>
            </w:pPr>
            <w:r w:rsidRPr="00E66AE4">
              <w:rPr>
                <w:rFonts w:ascii="Times New Roman" w:eastAsia="Calibri" w:hAnsi="Times New Roman" w:cs="Times New Roman"/>
                <w:b/>
                <w:sz w:val="20"/>
                <w:szCs w:val="20"/>
              </w:rPr>
              <w:t>-</w:t>
            </w:r>
          </w:p>
        </w:tc>
        <w:tc>
          <w:tcPr>
            <w:tcW w:w="605" w:type="pct"/>
            <w:vMerge/>
          </w:tcPr>
          <w:p w14:paraId="716E88F0" w14:textId="77777777" w:rsidR="00E66AE4" w:rsidRPr="00E66AE4" w:rsidRDefault="00E66AE4" w:rsidP="00E66AE4">
            <w:pPr>
              <w:rPr>
                <w:rFonts w:ascii="Times New Roman" w:eastAsia="Calibri" w:hAnsi="Times New Roman" w:cs="Times New Roman"/>
                <w:bCs/>
                <w:sz w:val="20"/>
                <w:szCs w:val="20"/>
              </w:rPr>
            </w:pPr>
          </w:p>
        </w:tc>
      </w:tr>
      <w:tr w:rsidR="00E66AE4" w:rsidRPr="00E66AE4" w14:paraId="4AC1D5BD" w14:textId="77777777" w:rsidTr="00AD5821">
        <w:trPr>
          <w:trHeight w:val="20"/>
        </w:trPr>
        <w:tc>
          <w:tcPr>
            <w:tcW w:w="755" w:type="pct"/>
            <w:vMerge w:val="restart"/>
          </w:tcPr>
          <w:p w14:paraId="624D563F" w14:textId="77777777" w:rsidR="00E66AE4" w:rsidRPr="00E66AE4" w:rsidRDefault="00E66AE4" w:rsidP="00E66AE4">
            <w:pPr>
              <w:rPr>
                <w:rFonts w:ascii="Times New Roman" w:eastAsia="Calibri" w:hAnsi="Times New Roman" w:cs="Times New Roman"/>
                <w:b/>
                <w:bCs/>
                <w:sz w:val="20"/>
                <w:szCs w:val="20"/>
              </w:rPr>
            </w:pPr>
            <w:r w:rsidRPr="00E66AE4">
              <w:rPr>
                <w:rFonts w:ascii="Times New Roman" w:eastAsia="Calibri" w:hAnsi="Times New Roman" w:cs="Times New Roman"/>
                <w:b/>
                <w:bCs/>
                <w:sz w:val="20"/>
                <w:szCs w:val="20"/>
              </w:rPr>
              <w:t>Тема 2.7.</w:t>
            </w:r>
          </w:p>
          <w:p w14:paraId="4BF29AA2" w14:textId="77777777" w:rsidR="00E66AE4" w:rsidRPr="00E66AE4" w:rsidRDefault="00E66AE4" w:rsidP="00E66AE4">
            <w:pPr>
              <w:rPr>
                <w:rFonts w:ascii="Times New Roman" w:eastAsia="Calibri" w:hAnsi="Times New Roman" w:cs="Times New Roman"/>
                <w:bCs/>
                <w:sz w:val="20"/>
              </w:rPr>
            </w:pPr>
            <w:r w:rsidRPr="00E66AE4">
              <w:rPr>
                <w:rFonts w:ascii="Times New Roman" w:eastAsia="Calibri" w:hAnsi="Times New Roman" w:cs="Times New Roman"/>
                <w:sz w:val="20"/>
                <w:szCs w:val="20"/>
              </w:rPr>
              <w:t>Инвестиционные проекты в сфере предпринимательства.</w:t>
            </w:r>
          </w:p>
        </w:tc>
        <w:tc>
          <w:tcPr>
            <w:tcW w:w="2988" w:type="pct"/>
          </w:tcPr>
          <w:p w14:paraId="35231A56" w14:textId="77777777" w:rsidR="00E66AE4" w:rsidRPr="00E66AE4" w:rsidRDefault="00E66AE4" w:rsidP="00E66AE4">
            <w:pPr>
              <w:rPr>
                <w:rFonts w:ascii="Times New Roman" w:eastAsia="Calibri" w:hAnsi="Times New Roman" w:cs="Times New Roman"/>
                <w:b/>
                <w:bCs/>
                <w:sz w:val="20"/>
                <w:szCs w:val="20"/>
              </w:rPr>
            </w:pPr>
            <w:r w:rsidRPr="00E66AE4">
              <w:rPr>
                <w:rFonts w:ascii="Times New Roman" w:eastAsia="Calibri" w:hAnsi="Times New Roman" w:cs="Times New Roman"/>
                <w:b/>
                <w:bCs/>
                <w:sz w:val="20"/>
                <w:szCs w:val="20"/>
              </w:rPr>
              <w:t xml:space="preserve">Содержание учебного материала </w:t>
            </w:r>
          </w:p>
        </w:tc>
        <w:tc>
          <w:tcPr>
            <w:tcW w:w="652" w:type="pct"/>
            <w:vAlign w:val="center"/>
          </w:tcPr>
          <w:p w14:paraId="1EB614C9" w14:textId="77777777" w:rsidR="00E66AE4" w:rsidRPr="00E66AE4" w:rsidRDefault="00E66AE4" w:rsidP="00E66AE4">
            <w:pPr>
              <w:jc w:val="center"/>
              <w:rPr>
                <w:rFonts w:ascii="Times New Roman" w:eastAsia="Calibri" w:hAnsi="Times New Roman" w:cs="Times New Roman"/>
                <w:b/>
                <w:sz w:val="20"/>
                <w:szCs w:val="20"/>
                <w:lang w:val="en-US"/>
              </w:rPr>
            </w:pPr>
            <w:r w:rsidRPr="00E66AE4">
              <w:rPr>
                <w:rFonts w:ascii="Times New Roman" w:eastAsia="Calibri" w:hAnsi="Times New Roman" w:cs="Times New Roman"/>
                <w:b/>
                <w:sz w:val="20"/>
                <w:szCs w:val="20"/>
                <w:lang w:val="en-US"/>
              </w:rPr>
              <w:t>13/4</w:t>
            </w:r>
          </w:p>
        </w:tc>
        <w:tc>
          <w:tcPr>
            <w:tcW w:w="605" w:type="pct"/>
            <w:vMerge w:val="restart"/>
          </w:tcPr>
          <w:p w14:paraId="4A4817B2" w14:textId="77777777" w:rsidR="00E66AE4" w:rsidRPr="00E66AE4" w:rsidRDefault="00E66AE4" w:rsidP="00E66AE4">
            <w:pPr>
              <w:rPr>
                <w:rFonts w:ascii="Times New Roman" w:eastAsia="Calibri" w:hAnsi="Times New Roman" w:cs="Times New Roman"/>
                <w:bCs/>
                <w:sz w:val="20"/>
              </w:rPr>
            </w:pPr>
            <w:r w:rsidRPr="00E66AE4">
              <w:rPr>
                <w:rFonts w:ascii="Times New Roman" w:eastAsia="Calibri" w:hAnsi="Times New Roman" w:cs="Times New Roman"/>
                <w:bCs/>
                <w:sz w:val="20"/>
              </w:rPr>
              <w:t>ОК 1, ОК 3, ОК 4, ОК 5, ОК 6, ОК 9</w:t>
            </w:r>
          </w:p>
        </w:tc>
      </w:tr>
      <w:tr w:rsidR="00E66AE4" w:rsidRPr="00E66AE4" w14:paraId="78460597" w14:textId="77777777" w:rsidTr="00AD5821">
        <w:trPr>
          <w:trHeight w:val="20"/>
        </w:trPr>
        <w:tc>
          <w:tcPr>
            <w:tcW w:w="755" w:type="pct"/>
            <w:vMerge/>
          </w:tcPr>
          <w:p w14:paraId="093197D8" w14:textId="77777777" w:rsidR="00E66AE4" w:rsidRPr="00E66AE4" w:rsidRDefault="00E66AE4" w:rsidP="00E66AE4">
            <w:pPr>
              <w:rPr>
                <w:rFonts w:ascii="Times New Roman" w:eastAsia="Calibri" w:hAnsi="Times New Roman" w:cs="Times New Roman"/>
                <w:b/>
                <w:bCs/>
                <w:sz w:val="20"/>
                <w:szCs w:val="20"/>
              </w:rPr>
            </w:pPr>
          </w:p>
        </w:tc>
        <w:tc>
          <w:tcPr>
            <w:tcW w:w="2988" w:type="pct"/>
          </w:tcPr>
          <w:p w14:paraId="4E9AE753" w14:textId="77777777" w:rsidR="00E66AE4" w:rsidRPr="00E66AE4" w:rsidRDefault="00E66AE4" w:rsidP="00E66AE4">
            <w:pPr>
              <w:rPr>
                <w:rFonts w:ascii="Times New Roman" w:eastAsia="Calibri" w:hAnsi="Times New Roman" w:cs="Times New Roman"/>
                <w:sz w:val="20"/>
                <w:szCs w:val="20"/>
              </w:rPr>
            </w:pPr>
            <w:r w:rsidRPr="00E66AE4">
              <w:rPr>
                <w:rFonts w:ascii="Times New Roman" w:eastAsia="Calibri" w:hAnsi="Times New Roman" w:cs="Times New Roman"/>
                <w:sz w:val="20"/>
                <w:szCs w:val="20"/>
              </w:rPr>
              <w:t xml:space="preserve">Характеристика инвестиционных проектов. Инвестиционная привлекательность проектов. Особенности бизнес-планирования инвестиционных проектов. </w:t>
            </w:r>
          </w:p>
          <w:p w14:paraId="27A93B4A" w14:textId="77777777" w:rsidR="00E66AE4" w:rsidRPr="00E66AE4" w:rsidRDefault="00E66AE4" w:rsidP="00E66AE4">
            <w:pPr>
              <w:rPr>
                <w:rFonts w:ascii="Times New Roman" w:eastAsia="Calibri" w:hAnsi="Times New Roman" w:cs="Times New Roman"/>
                <w:b/>
                <w:bCs/>
                <w:sz w:val="20"/>
              </w:rPr>
            </w:pPr>
            <w:r w:rsidRPr="00E66AE4">
              <w:rPr>
                <w:rFonts w:ascii="Times New Roman" w:eastAsia="Calibri" w:hAnsi="Times New Roman" w:cs="Times New Roman"/>
                <w:sz w:val="20"/>
                <w:szCs w:val="20"/>
              </w:rPr>
              <w:t xml:space="preserve">Самозанятость как форма предпринимательской деятельности </w:t>
            </w:r>
          </w:p>
        </w:tc>
        <w:tc>
          <w:tcPr>
            <w:tcW w:w="652" w:type="pct"/>
            <w:vAlign w:val="center"/>
          </w:tcPr>
          <w:p w14:paraId="22543B16" w14:textId="77777777" w:rsidR="00E66AE4" w:rsidRPr="00E66AE4" w:rsidRDefault="00E66AE4" w:rsidP="00E66AE4">
            <w:pPr>
              <w:jc w:val="center"/>
              <w:rPr>
                <w:rFonts w:ascii="Times New Roman" w:eastAsia="Calibri" w:hAnsi="Times New Roman" w:cs="Times New Roman"/>
                <w:b/>
                <w:sz w:val="20"/>
                <w:szCs w:val="20"/>
                <w:lang w:val="en-US"/>
              </w:rPr>
            </w:pPr>
            <w:r w:rsidRPr="00E66AE4">
              <w:rPr>
                <w:rFonts w:ascii="Times New Roman" w:eastAsia="Calibri" w:hAnsi="Times New Roman" w:cs="Times New Roman"/>
                <w:b/>
                <w:sz w:val="20"/>
                <w:szCs w:val="20"/>
                <w:lang w:val="en-US"/>
              </w:rPr>
              <w:t>9</w:t>
            </w:r>
          </w:p>
        </w:tc>
        <w:tc>
          <w:tcPr>
            <w:tcW w:w="605" w:type="pct"/>
            <w:vMerge/>
          </w:tcPr>
          <w:p w14:paraId="146B6D1F" w14:textId="77777777" w:rsidR="00E66AE4" w:rsidRPr="00E66AE4" w:rsidRDefault="00E66AE4" w:rsidP="00E66AE4">
            <w:pPr>
              <w:rPr>
                <w:rFonts w:ascii="Times New Roman" w:eastAsia="Calibri" w:hAnsi="Times New Roman" w:cs="Times New Roman"/>
                <w:bCs/>
                <w:sz w:val="20"/>
                <w:szCs w:val="20"/>
              </w:rPr>
            </w:pPr>
          </w:p>
        </w:tc>
      </w:tr>
      <w:tr w:rsidR="00E66AE4" w:rsidRPr="00E66AE4" w14:paraId="54411F63" w14:textId="77777777" w:rsidTr="00AD5821">
        <w:trPr>
          <w:trHeight w:val="20"/>
        </w:trPr>
        <w:tc>
          <w:tcPr>
            <w:tcW w:w="755" w:type="pct"/>
            <w:vMerge/>
          </w:tcPr>
          <w:p w14:paraId="31516F10" w14:textId="77777777" w:rsidR="00E66AE4" w:rsidRPr="00E66AE4" w:rsidRDefault="00E66AE4" w:rsidP="00E66AE4">
            <w:pPr>
              <w:rPr>
                <w:rFonts w:ascii="Times New Roman" w:eastAsia="Calibri" w:hAnsi="Times New Roman" w:cs="Times New Roman"/>
                <w:b/>
                <w:bCs/>
                <w:sz w:val="20"/>
                <w:szCs w:val="20"/>
              </w:rPr>
            </w:pPr>
          </w:p>
        </w:tc>
        <w:tc>
          <w:tcPr>
            <w:tcW w:w="2988" w:type="pct"/>
          </w:tcPr>
          <w:p w14:paraId="1C1E805F" w14:textId="77777777" w:rsidR="00E66AE4" w:rsidRPr="00E66AE4" w:rsidRDefault="00E66AE4" w:rsidP="00E66AE4">
            <w:pPr>
              <w:rPr>
                <w:rFonts w:ascii="Times New Roman" w:eastAsia="Calibri" w:hAnsi="Times New Roman" w:cs="Times New Roman"/>
                <w:b/>
                <w:sz w:val="20"/>
                <w:szCs w:val="20"/>
              </w:rPr>
            </w:pPr>
            <w:r w:rsidRPr="00E66AE4">
              <w:rPr>
                <w:rFonts w:ascii="Times New Roman" w:eastAsia="Calibri" w:hAnsi="Times New Roman" w:cs="Times New Roman"/>
                <w:b/>
                <w:bCs/>
                <w:sz w:val="20"/>
                <w:szCs w:val="20"/>
              </w:rPr>
              <w:t>В том числе практических и лабораторных занятий</w:t>
            </w:r>
          </w:p>
        </w:tc>
        <w:tc>
          <w:tcPr>
            <w:tcW w:w="652" w:type="pct"/>
            <w:vAlign w:val="center"/>
          </w:tcPr>
          <w:p w14:paraId="592F81E5" w14:textId="77777777" w:rsidR="00E66AE4" w:rsidRPr="00E66AE4" w:rsidRDefault="00E66AE4" w:rsidP="00E66AE4">
            <w:pPr>
              <w:jc w:val="center"/>
              <w:rPr>
                <w:rFonts w:ascii="Times New Roman" w:eastAsia="Calibri" w:hAnsi="Times New Roman" w:cs="Times New Roman"/>
                <w:b/>
                <w:bCs/>
                <w:sz w:val="20"/>
                <w:szCs w:val="20"/>
                <w:lang w:val="en-US"/>
              </w:rPr>
            </w:pPr>
            <w:r w:rsidRPr="00E66AE4">
              <w:rPr>
                <w:rFonts w:ascii="Times New Roman" w:eastAsia="Calibri" w:hAnsi="Times New Roman" w:cs="Times New Roman"/>
                <w:b/>
                <w:bCs/>
                <w:sz w:val="20"/>
                <w:szCs w:val="20"/>
                <w:lang w:val="en-US"/>
              </w:rPr>
              <w:t>4/4</w:t>
            </w:r>
          </w:p>
        </w:tc>
        <w:tc>
          <w:tcPr>
            <w:tcW w:w="605" w:type="pct"/>
            <w:vMerge/>
          </w:tcPr>
          <w:p w14:paraId="0E970FAD" w14:textId="77777777" w:rsidR="00E66AE4" w:rsidRPr="00E66AE4" w:rsidRDefault="00E66AE4" w:rsidP="00E66AE4">
            <w:pPr>
              <w:rPr>
                <w:rFonts w:ascii="Times New Roman" w:eastAsia="Calibri" w:hAnsi="Times New Roman" w:cs="Times New Roman"/>
                <w:bCs/>
                <w:sz w:val="20"/>
                <w:szCs w:val="20"/>
              </w:rPr>
            </w:pPr>
          </w:p>
        </w:tc>
      </w:tr>
      <w:tr w:rsidR="00E66AE4" w:rsidRPr="00E66AE4" w14:paraId="6588C0A6" w14:textId="77777777" w:rsidTr="00AD5821">
        <w:trPr>
          <w:trHeight w:val="20"/>
        </w:trPr>
        <w:tc>
          <w:tcPr>
            <w:tcW w:w="755" w:type="pct"/>
            <w:vMerge/>
          </w:tcPr>
          <w:p w14:paraId="615DF400" w14:textId="77777777" w:rsidR="00E66AE4" w:rsidRPr="00E66AE4" w:rsidRDefault="00E66AE4" w:rsidP="00E66AE4">
            <w:pPr>
              <w:rPr>
                <w:rFonts w:ascii="Times New Roman" w:eastAsia="Calibri" w:hAnsi="Times New Roman" w:cs="Times New Roman"/>
                <w:b/>
                <w:bCs/>
                <w:sz w:val="20"/>
                <w:szCs w:val="20"/>
              </w:rPr>
            </w:pPr>
          </w:p>
        </w:tc>
        <w:tc>
          <w:tcPr>
            <w:tcW w:w="2988" w:type="pct"/>
          </w:tcPr>
          <w:p w14:paraId="6C669870" w14:textId="77777777" w:rsidR="00E66AE4" w:rsidRPr="00E66AE4" w:rsidRDefault="00E66AE4" w:rsidP="00E66AE4">
            <w:pPr>
              <w:rPr>
                <w:rFonts w:ascii="Times New Roman" w:eastAsia="Calibri" w:hAnsi="Times New Roman" w:cs="Times New Roman"/>
                <w:b/>
                <w:sz w:val="20"/>
                <w:szCs w:val="20"/>
              </w:rPr>
            </w:pPr>
            <w:r w:rsidRPr="00E66AE4">
              <w:rPr>
                <w:rFonts w:ascii="Times New Roman" w:eastAsia="Calibri" w:hAnsi="Times New Roman" w:cs="Times New Roman"/>
                <w:b/>
                <w:sz w:val="20"/>
                <w:szCs w:val="20"/>
              </w:rPr>
              <w:t xml:space="preserve">1. Практическое занятие 9. </w:t>
            </w:r>
            <w:r w:rsidRPr="00E66AE4">
              <w:rPr>
                <w:rFonts w:ascii="Times New Roman" w:eastAsia="Calibri" w:hAnsi="Times New Roman" w:cs="Times New Roman"/>
                <w:sz w:val="20"/>
              </w:rPr>
              <w:t>Расчет и оценка эффективности инвестиционных проектов в сфере предпринимательства.</w:t>
            </w:r>
          </w:p>
        </w:tc>
        <w:tc>
          <w:tcPr>
            <w:tcW w:w="652" w:type="pct"/>
            <w:vAlign w:val="center"/>
          </w:tcPr>
          <w:p w14:paraId="36F2E4DE" w14:textId="77777777" w:rsidR="00E66AE4" w:rsidRPr="00E66AE4" w:rsidRDefault="00E66AE4" w:rsidP="00E66AE4">
            <w:pPr>
              <w:jc w:val="center"/>
              <w:rPr>
                <w:rFonts w:ascii="Times New Roman" w:eastAsia="Calibri" w:hAnsi="Times New Roman" w:cs="Times New Roman"/>
                <w:b/>
                <w:sz w:val="20"/>
                <w:szCs w:val="20"/>
                <w:lang w:val="en-US"/>
              </w:rPr>
            </w:pPr>
            <w:r w:rsidRPr="00E66AE4">
              <w:rPr>
                <w:rFonts w:ascii="Times New Roman" w:eastAsia="Calibri" w:hAnsi="Times New Roman" w:cs="Times New Roman"/>
                <w:b/>
                <w:sz w:val="20"/>
                <w:szCs w:val="20"/>
                <w:lang w:val="en-US"/>
              </w:rPr>
              <w:t>4</w:t>
            </w:r>
          </w:p>
        </w:tc>
        <w:tc>
          <w:tcPr>
            <w:tcW w:w="605" w:type="pct"/>
            <w:vMerge/>
          </w:tcPr>
          <w:p w14:paraId="1F42ECF2" w14:textId="77777777" w:rsidR="00E66AE4" w:rsidRPr="00E66AE4" w:rsidRDefault="00E66AE4" w:rsidP="00E66AE4">
            <w:pPr>
              <w:rPr>
                <w:rFonts w:ascii="Times New Roman" w:eastAsia="Calibri" w:hAnsi="Times New Roman" w:cs="Times New Roman"/>
                <w:bCs/>
                <w:sz w:val="20"/>
                <w:szCs w:val="20"/>
              </w:rPr>
            </w:pPr>
          </w:p>
        </w:tc>
      </w:tr>
      <w:tr w:rsidR="00E66AE4" w:rsidRPr="00E66AE4" w14:paraId="2153BB06" w14:textId="77777777" w:rsidTr="00AD5821">
        <w:trPr>
          <w:trHeight w:val="20"/>
        </w:trPr>
        <w:tc>
          <w:tcPr>
            <w:tcW w:w="755" w:type="pct"/>
            <w:vMerge/>
          </w:tcPr>
          <w:p w14:paraId="4A539E1C" w14:textId="77777777" w:rsidR="00E66AE4" w:rsidRPr="00E66AE4" w:rsidRDefault="00E66AE4" w:rsidP="00E66AE4">
            <w:pPr>
              <w:rPr>
                <w:rFonts w:ascii="Times New Roman" w:eastAsia="Calibri" w:hAnsi="Times New Roman" w:cs="Times New Roman"/>
                <w:b/>
                <w:bCs/>
                <w:sz w:val="20"/>
                <w:szCs w:val="20"/>
              </w:rPr>
            </w:pPr>
          </w:p>
        </w:tc>
        <w:tc>
          <w:tcPr>
            <w:tcW w:w="2988" w:type="pct"/>
          </w:tcPr>
          <w:p w14:paraId="04E5710A" w14:textId="77777777" w:rsidR="00E66AE4" w:rsidRPr="00E66AE4" w:rsidRDefault="00E66AE4" w:rsidP="00E66AE4">
            <w:pPr>
              <w:rPr>
                <w:rFonts w:ascii="Times New Roman" w:eastAsia="Calibri" w:hAnsi="Times New Roman" w:cs="Times New Roman"/>
                <w:b/>
                <w:bCs/>
                <w:sz w:val="20"/>
                <w:szCs w:val="20"/>
              </w:rPr>
            </w:pPr>
            <w:r w:rsidRPr="00E66AE4">
              <w:rPr>
                <w:rFonts w:ascii="Times New Roman" w:eastAsia="Calibri" w:hAnsi="Times New Roman" w:cs="Times New Roman"/>
                <w:b/>
                <w:bCs/>
                <w:sz w:val="20"/>
                <w:szCs w:val="20"/>
              </w:rPr>
              <w:t xml:space="preserve">Самостоятельная работа обучающихся </w:t>
            </w:r>
          </w:p>
        </w:tc>
        <w:tc>
          <w:tcPr>
            <w:tcW w:w="652" w:type="pct"/>
            <w:vAlign w:val="center"/>
          </w:tcPr>
          <w:p w14:paraId="712E5071" w14:textId="77777777" w:rsidR="00E66AE4" w:rsidRPr="00E66AE4" w:rsidRDefault="00E66AE4" w:rsidP="00E66AE4">
            <w:pPr>
              <w:jc w:val="center"/>
              <w:rPr>
                <w:rFonts w:ascii="Times New Roman" w:eastAsia="Calibri" w:hAnsi="Times New Roman" w:cs="Times New Roman"/>
                <w:b/>
                <w:bCs/>
                <w:sz w:val="20"/>
                <w:szCs w:val="20"/>
              </w:rPr>
            </w:pPr>
            <w:r w:rsidRPr="00E66AE4">
              <w:rPr>
                <w:rFonts w:ascii="Times New Roman" w:eastAsia="Calibri" w:hAnsi="Times New Roman" w:cs="Times New Roman"/>
                <w:b/>
                <w:bCs/>
                <w:sz w:val="20"/>
                <w:szCs w:val="20"/>
              </w:rPr>
              <w:t>-</w:t>
            </w:r>
          </w:p>
        </w:tc>
        <w:tc>
          <w:tcPr>
            <w:tcW w:w="605" w:type="pct"/>
            <w:vMerge/>
          </w:tcPr>
          <w:p w14:paraId="18D0E7A7" w14:textId="77777777" w:rsidR="00E66AE4" w:rsidRPr="00E66AE4" w:rsidRDefault="00E66AE4" w:rsidP="00E66AE4">
            <w:pPr>
              <w:rPr>
                <w:rFonts w:ascii="Times New Roman" w:eastAsia="Calibri" w:hAnsi="Times New Roman" w:cs="Times New Roman"/>
                <w:bCs/>
                <w:sz w:val="20"/>
                <w:szCs w:val="20"/>
              </w:rPr>
            </w:pPr>
          </w:p>
        </w:tc>
      </w:tr>
      <w:tr w:rsidR="00E66AE4" w:rsidRPr="00E66AE4" w14:paraId="3BA5ACA7" w14:textId="77777777" w:rsidTr="00AD5821">
        <w:trPr>
          <w:trHeight w:val="20"/>
        </w:trPr>
        <w:tc>
          <w:tcPr>
            <w:tcW w:w="3743" w:type="pct"/>
            <w:gridSpan w:val="2"/>
          </w:tcPr>
          <w:p w14:paraId="243AA85A" w14:textId="77777777" w:rsidR="00E66AE4" w:rsidRPr="00E66AE4" w:rsidRDefault="00E66AE4" w:rsidP="00E66AE4">
            <w:pPr>
              <w:rPr>
                <w:rFonts w:ascii="Times New Roman" w:eastAsia="Calibri" w:hAnsi="Times New Roman" w:cs="Times New Roman"/>
                <w:b/>
                <w:bCs/>
                <w:sz w:val="20"/>
                <w:szCs w:val="20"/>
              </w:rPr>
            </w:pPr>
            <w:r w:rsidRPr="00E66AE4">
              <w:rPr>
                <w:rFonts w:ascii="Times New Roman" w:eastAsia="Calibri" w:hAnsi="Times New Roman" w:cs="Times New Roman"/>
                <w:b/>
                <w:bCs/>
                <w:sz w:val="20"/>
                <w:szCs w:val="20"/>
              </w:rPr>
              <w:t xml:space="preserve">Раздел 3. </w:t>
            </w:r>
            <w:r w:rsidRPr="00E66AE4">
              <w:rPr>
                <w:rFonts w:ascii="Times New Roman" w:eastAsia="Calibri" w:hAnsi="Times New Roman" w:cs="Times New Roman"/>
                <w:sz w:val="20"/>
                <w:szCs w:val="20"/>
              </w:rPr>
              <w:t>Прекращение предпринимательской деятельности</w:t>
            </w:r>
          </w:p>
        </w:tc>
        <w:tc>
          <w:tcPr>
            <w:tcW w:w="652" w:type="pct"/>
          </w:tcPr>
          <w:p w14:paraId="79594FFF" w14:textId="77777777" w:rsidR="00E66AE4" w:rsidRPr="00E66AE4" w:rsidRDefault="00E66AE4" w:rsidP="00E66AE4">
            <w:pPr>
              <w:jc w:val="center"/>
              <w:rPr>
                <w:rFonts w:ascii="Times New Roman" w:eastAsia="Calibri" w:hAnsi="Times New Roman" w:cs="Times New Roman"/>
                <w:b/>
                <w:bCs/>
                <w:sz w:val="20"/>
                <w:szCs w:val="20"/>
                <w:lang w:val="en-US"/>
              </w:rPr>
            </w:pPr>
            <w:r w:rsidRPr="00E66AE4">
              <w:rPr>
                <w:rFonts w:ascii="Times New Roman" w:eastAsia="Calibri" w:hAnsi="Times New Roman" w:cs="Times New Roman"/>
                <w:b/>
                <w:bCs/>
                <w:sz w:val="20"/>
                <w:szCs w:val="20"/>
                <w:lang w:val="en-US"/>
              </w:rPr>
              <w:t>2</w:t>
            </w:r>
          </w:p>
        </w:tc>
        <w:tc>
          <w:tcPr>
            <w:tcW w:w="605" w:type="pct"/>
          </w:tcPr>
          <w:p w14:paraId="725ED887" w14:textId="77777777" w:rsidR="00E66AE4" w:rsidRPr="00E66AE4" w:rsidRDefault="00E66AE4" w:rsidP="00E66AE4">
            <w:pPr>
              <w:jc w:val="center"/>
              <w:rPr>
                <w:rFonts w:ascii="Times New Roman" w:eastAsia="Calibri" w:hAnsi="Times New Roman" w:cs="Times New Roman"/>
                <w:bCs/>
                <w:sz w:val="20"/>
                <w:szCs w:val="20"/>
              </w:rPr>
            </w:pPr>
          </w:p>
        </w:tc>
      </w:tr>
      <w:tr w:rsidR="00E66AE4" w:rsidRPr="00E66AE4" w14:paraId="6DA3EEB6" w14:textId="77777777" w:rsidTr="00AD5821">
        <w:trPr>
          <w:trHeight w:val="20"/>
        </w:trPr>
        <w:tc>
          <w:tcPr>
            <w:tcW w:w="755" w:type="pct"/>
            <w:vMerge w:val="restart"/>
          </w:tcPr>
          <w:p w14:paraId="5DDD5503" w14:textId="77777777" w:rsidR="00E66AE4" w:rsidRPr="00E66AE4" w:rsidRDefault="00E66AE4" w:rsidP="00E66AE4">
            <w:pPr>
              <w:rPr>
                <w:rFonts w:ascii="Times New Roman" w:eastAsia="Calibri" w:hAnsi="Times New Roman" w:cs="Times New Roman"/>
                <w:b/>
                <w:bCs/>
                <w:sz w:val="20"/>
                <w:szCs w:val="20"/>
              </w:rPr>
            </w:pPr>
            <w:r w:rsidRPr="00E66AE4">
              <w:rPr>
                <w:rFonts w:ascii="Times New Roman" w:eastAsia="Calibri" w:hAnsi="Times New Roman" w:cs="Times New Roman"/>
                <w:b/>
                <w:bCs/>
                <w:sz w:val="20"/>
                <w:szCs w:val="20"/>
              </w:rPr>
              <w:t xml:space="preserve">Тема 3.1. </w:t>
            </w:r>
          </w:p>
          <w:p w14:paraId="0F1345D6" w14:textId="77777777" w:rsidR="00E66AE4" w:rsidRPr="00E66AE4" w:rsidRDefault="00E66AE4" w:rsidP="00E66AE4">
            <w:pPr>
              <w:rPr>
                <w:rFonts w:ascii="Times New Roman" w:eastAsia="Calibri" w:hAnsi="Times New Roman" w:cs="Times New Roman"/>
                <w:bCs/>
                <w:sz w:val="20"/>
                <w:szCs w:val="20"/>
              </w:rPr>
            </w:pPr>
            <w:r w:rsidRPr="00E66AE4">
              <w:rPr>
                <w:rFonts w:ascii="Times New Roman" w:eastAsia="Calibri" w:hAnsi="Times New Roman" w:cs="Times New Roman"/>
                <w:sz w:val="20"/>
                <w:szCs w:val="20"/>
              </w:rPr>
              <w:t>Прекращение предпринимательской деятельности</w:t>
            </w:r>
          </w:p>
        </w:tc>
        <w:tc>
          <w:tcPr>
            <w:tcW w:w="2988" w:type="pct"/>
          </w:tcPr>
          <w:p w14:paraId="716ACBE0" w14:textId="77777777" w:rsidR="00E66AE4" w:rsidRPr="00E66AE4" w:rsidRDefault="00E66AE4" w:rsidP="00E66AE4">
            <w:pPr>
              <w:rPr>
                <w:rFonts w:ascii="Times New Roman" w:eastAsia="Calibri" w:hAnsi="Times New Roman" w:cs="Times New Roman"/>
                <w:b/>
                <w:bCs/>
                <w:sz w:val="20"/>
                <w:szCs w:val="20"/>
              </w:rPr>
            </w:pPr>
            <w:r w:rsidRPr="00E66AE4">
              <w:rPr>
                <w:rFonts w:ascii="Times New Roman" w:eastAsia="Calibri" w:hAnsi="Times New Roman" w:cs="Times New Roman"/>
                <w:b/>
                <w:bCs/>
                <w:sz w:val="20"/>
                <w:szCs w:val="20"/>
              </w:rPr>
              <w:t xml:space="preserve">Содержание учебного материала </w:t>
            </w:r>
          </w:p>
        </w:tc>
        <w:tc>
          <w:tcPr>
            <w:tcW w:w="652" w:type="pct"/>
            <w:vAlign w:val="center"/>
          </w:tcPr>
          <w:p w14:paraId="291C45DD" w14:textId="77777777" w:rsidR="00E66AE4" w:rsidRPr="00E66AE4" w:rsidRDefault="00E66AE4" w:rsidP="00E66AE4">
            <w:pPr>
              <w:jc w:val="center"/>
              <w:rPr>
                <w:rFonts w:ascii="Times New Roman" w:eastAsia="Calibri" w:hAnsi="Times New Roman" w:cs="Times New Roman"/>
                <w:b/>
                <w:bCs/>
                <w:sz w:val="20"/>
                <w:szCs w:val="20"/>
                <w:lang w:val="en-US"/>
              </w:rPr>
            </w:pPr>
            <w:r w:rsidRPr="00E66AE4">
              <w:rPr>
                <w:rFonts w:ascii="Times New Roman" w:eastAsia="Calibri" w:hAnsi="Times New Roman" w:cs="Times New Roman"/>
                <w:b/>
                <w:bCs/>
                <w:sz w:val="20"/>
                <w:szCs w:val="20"/>
                <w:lang w:val="en-US"/>
              </w:rPr>
              <w:t>2</w:t>
            </w:r>
          </w:p>
        </w:tc>
        <w:tc>
          <w:tcPr>
            <w:tcW w:w="605" w:type="pct"/>
            <w:vMerge w:val="restart"/>
          </w:tcPr>
          <w:p w14:paraId="3CB101EE" w14:textId="77777777" w:rsidR="00E66AE4" w:rsidRPr="00E66AE4" w:rsidRDefault="00E66AE4" w:rsidP="00E66AE4">
            <w:pPr>
              <w:rPr>
                <w:rFonts w:ascii="Times New Roman" w:eastAsia="Calibri" w:hAnsi="Times New Roman" w:cs="Times New Roman"/>
                <w:bCs/>
                <w:sz w:val="20"/>
              </w:rPr>
            </w:pPr>
            <w:r w:rsidRPr="00E66AE4">
              <w:rPr>
                <w:rFonts w:ascii="Times New Roman" w:eastAsia="Calibri" w:hAnsi="Times New Roman" w:cs="Times New Roman"/>
                <w:bCs/>
                <w:sz w:val="20"/>
              </w:rPr>
              <w:t>ОК 1, ОК 3, ОК 4, ОК 5, ОК 6, ОК 9</w:t>
            </w:r>
          </w:p>
        </w:tc>
      </w:tr>
      <w:tr w:rsidR="00E66AE4" w:rsidRPr="00E66AE4" w14:paraId="09AB2DC0" w14:textId="77777777" w:rsidTr="00AD5821">
        <w:trPr>
          <w:trHeight w:val="20"/>
        </w:trPr>
        <w:tc>
          <w:tcPr>
            <w:tcW w:w="755" w:type="pct"/>
            <w:vMerge/>
          </w:tcPr>
          <w:p w14:paraId="4509A17F" w14:textId="77777777" w:rsidR="00E66AE4" w:rsidRPr="00E66AE4" w:rsidRDefault="00E66AE4" w:rsidP="00E66AE4">
            <w:pPr>
              <w:rPr>
                <w:rFonts w:ascii="Times New Roman" w:eastAsia="Calibri" w:hAnsi="Times New Roman" w:cs="Times New Roman"/>
                <w:b/>
                <w:bCs/>
                <w:sz w:val="20"/>
                <w:szCs w:val="20"/>
              </w:rPr>
            </w:pPr>
          </w:p>
        </w:tc>
        <w:tc>
          <w:tcPr>
            <w:tcW w:w="2988" w:type="pct"/>
          </w:tcPr>
          <w:p w14:paraId="1D8555D6" w14:textId="77777777" w:rsidR="00E66AE4" w:rsidRPr="00E66AE4" w:rsidRDefault="00E66AE4" w:rsidP="00E66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
                <w:bCs/>
                <w:sz w:val="20"/>
                <w:szCs w:val="20"/>
              </w:rPr>
            </w:pPr>
            <w:r w:rsidRPr="00E66AE4">
              <w:rPr>
                <w:rFonts w:ascii="Times New Roman" w:eastAsia="Calibri" w:hAnsi="Times New Roman" w:cs="Times New Roman"/>
                <w:b/>
                <w:bCs/>
                <w:sz w:val="20"/>
                <w:szCs w:val="20"/>
              </w:rPr>
              <w:t xml:space="preserve">1. </w:t>
            </w:r>
            <w:r w:rsidRPr="00E66AE4">
              <w:rPr>
                <w:rFonts w:ascii="Times New Roman" w:eastAsia="Calibri" w:hAnsi="Times New Roman" w:cs="Times New Roman"/>
                <w:sz w:val="20"/>
                <w:szCs w:val="20"/>
              </w:rPr>
              <w:t>Прекращение предпринимательской деятельности индивидуального предпринимателя, юридического лица. Банкротство предпринимательских организаций.</w:t>
            </w:r>
          </w:p>
        </w:tc>
        <w:tc>
          <w:tcPr>
            <w:tcW w:w="652" w:type="pct"/>
            <w:vAlign w:val="center"/>
          </w:tcPr>
          <w:p w14:paraId="1F3ABE46" w14:textId="77777777" w:rsidR="00E66AE4" w:rsidRPr="00E66AE4" w:rsidRDefault="00E66AE4" w:rsidP="00E66AE4">
            <w:pPr>
              <w:jc w:val="center"/>
              <w:rPr>
                <w:rFonts w:ascii="Times New Roman" w:eastAsia="Calibri" w:hAnsi="Times New Roman" w:cs="Times New Roman"/>
                <w:b/>
                <w:sz w:val="20"/>
                <w:szCs w:val="20"/>
                <w:lang w:val="en-US"/>
              </w:rPr>
            </w:pPr>
            <w:r w:rsidRPr="00E66AE4">
              <w:rPr>
                <w:rFonts w:ascii="Times New Roman" w:eastAsia="Calibri" w:hAnsi="Times New Roman" w:cs="Times New Roman"/>
                <w:b/>
                <w:sz w:val="20"/>
                <w:szCs w:val="20"/>
                <w:lang w:val="en-US"/>
              </w:rPr>
              <w:t>2</w:t>
            </w:r>
          </w:p>
        </w:tc>
        <w:tc>
          <w:tcPr>
            <w:tcW w:w="605" w:type="pct"/>
            <w:vMerge/>
          </w:tcPr>
          <w:p w14:paraId="2BA23A81" w14:textId="77777777" w:rsidR="00E66AE4" w:rsidRPr="00E66AE4" w:rsidRDefault="00E66AE4" w:rsidP="00E66AE4">
            <w:pPr>
              <w:rPr>
                <w:rFonts w:ascii="Times New Roman" w:eastAsia="Calibri" w:hAnsi="Times New Roman" w:cs="Times New Roman"/>
                <w:bCs/>
                <w:sz w:val="20"/>
                <w:szCs w:val="20"/>
              </w:rPr>
            </w:pPr>
          </w:p>
        </w:tc>
      </w:tr>
      <w:tr w:rsidR="00E66AE4" w:rsidRPr="00E66AE4" w14:paraId="35B2EC51" w14:textId="77777777" w:rsidTr="00AD5821">
        <w:trPr>
          <w:trHeight w:val="20"/>
        </w:trPr>
        <w:tc>
          <w:tcPr>
            <w:tcW w:w="755" w:type="pct"/>
            <w:vMerge/>
          </w:tcPr>
          <w:p w14:paraId="0706CBC9" w14:textId="77777777" w:rsidR="00E66AE4" w:rsidRPr="00E66AE4" w:rsidRDefault="00E66AE4" w:rsidP="00E66AE4">
            <w:pPr>
              <w:rPr>
                <w:rFonts w:ascii="Times New Roman" w:eastAsia="Calibri" w:hAnsi="Times New Roman" w:cs="Times New Roman"/>
                <w:b/>
                <w:bCs/>
                <w:sz w:val="20"/>
                <w:szCs w:val="20"/>
              </w:rPr>
            </w:pPr>
          </w:p>
        </w:tc>
        <w:tc>
          <w:tcPr>
            <w:tcW w:w="2988" w:type="pct"/>
          </w:tcPr>
          <w:p w14:paraId="2AC497DE" w14:textId="77777777" w:rsidR="00E66AE4" w:rsidRPr="00E66AE4" w:rsidRDefault="00E66AE4" w:rsidP="00E66AE4">
            <w:pPr>
              <w:rPr>
                <w:rFonts w:ascii="Times New Roman" w:eastAsia="Calibri" w:hAnsi="Times New Roman" w:cs="Times New Roman"/>
                <w:b/>
                <w:bCs/>
                <w:sz w:val="20"/>
                <w:szCs w:val="20"/>
              </w:rPr>
            </w:pPr>
            <w:r w:rsidRPr="00E66AE4">
              <w:rPr>
                <w:rFonts w:ascii="Times New Roman" w:eastAsia="Calibri" w:hAnsi="Times New Roman" w:cs="Times New Roman"/>
                <w:b/>
                <w:bCs/>
                <w:sz w:val="20"/>
                <w:szCs w:val="20"/>
              </w:rPr>
              <w:t xml:space="preserve">Самостоятельная работа обучающихся </w:t>
            </w:r>
          </w:p>
        </w:tc>
        <w:tc>
          <w:tcPr>
            <w:tcW w:w="652" w:type="pct"/>
            <w:vAlign w:val="center"/>
          </w:tcPr>
          <w:p w14:paraId="5302DBD1" w14:textId="77777777" w:rsidR="00E66AE4" w:rsidRPr="00E66AE4" w:rsidRDefault="00E66AE4" w:rsidP="00E66AE4">
            <w:pPr>
              <w:jc w:val="center"/>
              <w:rPr>
                <w:rFonts w:ascii="Times New Roman" w:eastAsia="Calibri" w:hAnsi="Times New Roman" w:cs="Times New Roman"/>
                <w:bCs/>
                <w:sz w:val="20"/>
                <w:szCs w:val="20"/>
              </w:rPr>
            </w:pPr>
            <w:r w:rsidRPr="00E66AE4">
              <w:rPr>
                <w:rFonts w:ascii="Times New Roman" w:eastAsia="Calibri" w:hAnsi="Times New Roman" w:cs="Times New Roman"/>
                <w:bCs/>
                <w:sz w:val="20"/>
                <w:szCs w:val="20"/>
              </w:rPr>
              <w:t>2</w:t>
            </w:r>
          </w:p>
        </w:tc>
        <w:tc>
          <w:tcPr>
            <w:tcW w:w="605" w:type="pct"/>
            <w:vMerge/>
          </w:tcPr>
          <w:p w14:paraId="2FB7B54C" w14:textId="77777777" w:rsidR="00E66AE4" w:rsidRPr="00E66AE4" w:rsidRDefault="00E66AE4" w:rsidP="00E66AE4">
            <w:pPr>
              <w:rPr>
                <w:rFonts w:ascii="Times New Roman" w:eastAsia="Calibri" w:hAnsi="Times New Roman" w:cs="Times New Roman"/>
                <w:bCs/>
                <w:sz w:val="20"/>
                <w:szCs w:val="20"/>
              </w:rPr>
            </w:pPr>
          </w:p>
        </w:tc>
      </w:tr>
      <w:tr w:rsidR="00E66AE4" w:rsidRPr="00E66AE4" w14:paraId="07AAB871" w14:textId="77777777" w:rsidTr="00AD5821">
        <w:trPr>
          <w:trHeight w:val="20"/>
        </w:trPr>
        <w:tc>
          <w:tcPr>
            <w:tcW w:w="3743" w:type="pct"/>
            <w:gridSpan w:val="2"/>
          </w:tcPr>
          <w:p w14:paraId="2C20B2BF" w14:textId="77777777" w:rsidR="00E66AE4" w:rsidRPr="00E66AE4" w:rsidRDefault="00E66AE4" w:rsidP="00E66AE4">
            <w:pPr>
              <w:suppressAutoHyphens/>
              <w:rPr>
                <w:rFonts w:ascii="Times New Roman" w:eastAsia="Calibri" w:hAnsi="Times New Roman" w:cs="Times New Roman"/>
                <w:b/>
                <w:sz w:val="20"/>
                <w:szCs w:val="20"/>
              </w:rPr>
            </w:pPr>
            <w:r w:rsidRPr="00E66AE4">
              <w:rPr>
                <w:rFonts w:ascii="Times New Roman" w:eastAsia="Calibri" w:hAnsi="Times New Roman" w:cs="Times New Roman"/>
                <w:b/>
                <w:sz w:val="20"/>
                <w:szCs w:val="20"/>
              </w:rPr>
              <w:t>Промежуточная аттестация</w:t>
            </w:r>
          </w:p>
        </w:tc>
        <w:tc>
          <w:tcPr>
            <w:tcW w:w="652" w:type="pct"/>
            <w:vAlign w:val="center"/>
          </w:tcPr>
          <w:p w14:paraId="7D76229F" w14:textId="77777777" w:rsidR="00E66AE4" w:rsidRPr="00E66AE4" w:rsidRDefault="00E66AE4" w:rsidP="00E66AE4">
            <w:pPr>
              <w:jc w:val="center"/>
              <w:rPr>
                <w:rFonts w:ascii="Times New Roman" w:eastAsia="Calibri" w:hAnsi="Times New Roman" w:cs="Times New Roman"/>
                <w:b/>
                <w:bCs/>
                <w:sz w:val="20"/>
                <w:szCs w:val="20"/>
              </w:rPr>
            </w:pPr>
            <w:r w:rsidRPr="00E66AE4">
              <w:rPr>
                <w:rFonts w:ascii="Times New Roman" w:eastAsia="Calibri" w:hAnsi="Times New Roman" w:cs="Times New Roman"/>
                <w:b/>
                <w:bCs/>
                <w:sz w:val="20"/>
                <w:szCs w:val="20"/>
              </w:rPr>
              <w:t>2</w:t>
            </w:r>
          </w:p>
        </w:tc>
        <w:tc>
          <w:tcPr>
            <w:tcW w:w="605" w:type="pct"/>
          </w:tcPr>
          <w:p w14:paraId="381B3AC7" w14:textId="77777777" w:rsidR="00E66AE4" w:rsidRPr="00E66AE4" w:rsidRDefault="00E66AE4" w:rsidP="00E66AE4">
            <w:pPr>
              <w:rPr>
                <w:rFonts w:ascii="Times New Roman" w:eastAsia="Calibri" w:hAnsi="Times New Roman" w:cs="Times New Roman"/>
                <w:bCs/>
                <w:sz w:val="20"/>
                <w:szCs w:val="20"/>
              </w:rPr>
            </w:pPr>
          </w:p>
        </w:tc>
      </w:tr>
      <w:tr w:rsidR="00E66AE4" w:rsidRPr="00E66AE4" w14:paraId="22B9466A" w14:textId="77777777" w:rsidTr="00AD5821">
        <w:trPr>
          <w:trHeight w:val="20"/>
        </w:trPr>
        <w:tc>
          <w:tcPr>
            <w:tcW w:w="3743" w:type="pct"/>
            <w:gridSpan w:val="2"/>
          </w:tcPr>
          <w:p w14:paraId="3B7279DA" w14:textId="77777777" w:rsidR="00E66AE4" w:rsidRPr="00E66AE4" w:rsidRDefault="00E66AE4" w:rsidP="00E66AE4">
            <w:pPr>
              <w:jc w:val="center"/>
              <w:rPr>
                <w:rFonts w:ascii="Times New Roman" w:eastAsia="Calibri" w:hAnsi="Times New Roman" w:cs="Times New Roman"/>
                <w:b/>
                <w:bCs/>
                <w:sz w:val="20"/>
                <w:szCs w:val="20"/>
              </w:rPr>
            </w:pPr>
            <w:r w:rsidRPr="00E66AE4">
              <w:rPr>
                <w:rFonts w:ascii="Times New Roman" w:eastAsia="Calibri" w:hAnsi="Times New Roman" w:cs="Times New Roman"/>
                <w:b/>
                <w:bCs/>
                <w:sz w:val="20"/>
                <w:szCs w:val="20"/>
              </w:rPr>
              <w:t>Всего:</w:t>
            </w:r>
          </w:p>
        </w:tc>
        <w:tc>
          <w:tcPr>
            <w:tcW w:w="652" w:type="pct"/>
            <w:vAlign w:val="center"/>
          </w:tcPr>
          <w:p w14:paraId="31B97FE1" w14:textId="77777777" w:rsidR="00E66AE4" w:rsidRPr="00E66AE4" w:rsidRDefault="00E66AE4" w:rsidP="00E66AE4">
            <w:pPr>
              <w:jc w:val="center"/>
              <w:rPr>
                <w:rFonts w:ascii="Times New Roman" w:eastAsia="Calibri" w:hAnsi="Times New Roman" w:cs="Times New Roman"/>
                <w:b/>
                <w:bCs/>
                <w:sz w:val="20"/>
                <w:szCs w:val="20"/>
              </w:rPr>
            </w:pPr>
            <w:r w:rsidRPr="00E66AE4">
              <w:rPr>
                <w:rFonts w:ascii="Times New Roman" w:eastAsia="Calibri" w:hAnsi="Times New Roman" w:cs="Times New Roman"/>
                <w:b/>
                <w:bCs/>
                <w:sz w:val="20"/>
                <w:szCs w:val="20"/>
              </w:rPr>
              <w:t>60</w:t>
            </w:r>
          </w:p>
        </w:tc>
        <w:tc>
          <w:tcPr>
            <w:tcW w:w="605" w:type="pct"/>
          </w:tcPr>
          <w:p w14:paraId="346BB2DB" w14:textId="77777777" w:rsidR="00E66AE4" w:rsidRPr="00E66AE4" w:rsidRDefault="00E66AE4" w:rsidP="00E66AE4">
            <w:pPr>
              <w:jc w:val="center"/>
              <w:rPr>
                <w:rFonts w:ascii="Times New Roman" w:eastAsia="Calibri" w:hAnsi="Times New Roman" w:cs="Times New Roman"/>
                <w:b/>
                <w:bCs/>
                <w:sz w:val="20"/>
                <w:szCs w:val="20"/>
              </w:rPr>
            </w:pPr>
          </w:p>
        </w:tc>
      </w:tr>
    </w:tbl>
    <w:p w14:paraId="38CF1598" w14:textId="77777777" w:rsidR="00E66AE4" w:rsidRPr="00E66AE4" w:rsidRDefault="00E66AE4" w:rsidP="00E66AE4">
      <w:pPr>
        <w:spacing w:after="200" w:line="276" w:lineRule="auto"/>
        <w:jc w:val="center"/>
        <w:rPr>
          <w:rFonts w:ascii="Times New Roman" w:eastAsia="Times New Roman" w:hAnsi="Times New Roman" w:cs="Times New Roman"/>
          <w:lang w:eastAsia="ru-RU"/>
        </w:rPr>
      </w:pPr>
    </w:p>
    <w:p w14:paraId="7B7C2DD3" w14:textId="77777777" w:rsidR="00E66AE4" w:rsidRPr="00E66AE4" w:rsidRDefault="00E66AE4" w:rsidP="00E66AE4">
      <w:pPr>
        <w:spacing w:after="200" w:line="276" w:lineRule="auto"/>
        <w:rPr>
          <w:rFonts w:ascii="Times New Roman" w:eastAsia="Times New Roman" w:hAnsi="Times New Roman" w:cs="Times New Roman"/>
          <w:i/>
          <w:lang w:eastAsia="ru-RU"/>
        </w:rPr>
      </w:pPr>
    </w:p>
    <w:p w14:paraId="65F6EE09" w14:textId="77777777" w:rsidR="00E66AE4" w:rsidRPr="00E66AE4" w:rsidRDefault="00E66AE4" w:rsidP="00E66AE4">
      <w:pPr>
        <w:spacing w:after="200" w:line="276" w:lineRule="auto"/>
        <w:rPr>
          <w:rFonts w:ascii="Times New Roman" w:eastAsia="Times New Roman" w:hAnsi="Times New Roman" w:cs="Times New Roman"/>
          <w:i/>
          <w:lang w:eastAsia="ru-RU"/>
        </w:rPr>
        <w:sectPr w:rsidR="00E66AE4" w:rsidRPr="00E66AE4" w:rsidSect="00AD5821">
          <w:pgSz w:w="16840" w:h="11907" w:orient="landscape"/>
          <w:pgMar w:top="851" w:right="1134" w:bottom="851" w:left="992" w:header="709" w:footer="709" w:gutter="0"/>
          <w:cols w:space="720"/>
        </w:sectPr>
      </w:pPr>
    </w:p>
    <w:p w14:paraId="4D16CF2C" w14:textId="77777777" w:rsidR="00E66AE4" w:rsidRPr="00E66AE4" w:rsidRDefault="00E66AE4" w:rsidP="00E66AE4">
      <w:pPr>
        <w:keepNext/>
        <w:spacing w:after="120"/>
        <w:jc w:val="center"/>
        <w:outlineLvl w:val="0"/>
        <w:rPr>
          <w:rFonts w:ascii="Times New Roman" w:eastAsia="Times New Roman" w:hAnsi="Times New Roman" w:cs="Times New Roman"/>
          <w:b/>
          <w:bCs/>
          <w:caps/>
          <w:kern w:val="32"/>
          <w:sz w:val="24"/>
          <w:szCs w:val="24"/>
          <w:lang w:eastAsia="ru-RU"/>
        </w:rPr>
      </w:pPr>
      <w:r w:rsidRPr="00E66AE4">
        <w:rPr>
          <w:rFonts w:ascii="Times New Roman" w:eastAsia="Times New Roman" w:hAnsi="Times New Roman" w:cs="Times New Roman"/>
          <w:b/>
          <w:bCs/>
          <w:caps/>
          <w:kern w:val="32"/>
          <w:sz w:val="24"/>
          <w:szCs w:val="24"/>
          <w:lang w:eastAsia="ru-RU"/>
        </w:rPr>
        <w:lastRenderedPageBreak/>
        <w:t>3. Условия реализации ДИСЦИПЛИНЫ</w:t>
      </w:r>
    </w:p>
    <w:p w14:paraId="7F16A725" w14:textId="77777777" w:rsidR="00E66AE4" w:rsidRPr="00E66AE4" w:rsidRDefault="00E66AE4" w:rsidP="00E66AE4">
      <w:pPr>
        <w:spacing w:after="120" w:line="276" w:lineRule="auto"/>
        <w:ind w:firstLine="709"/>
        <w:jc w:val="both"/>
        <w:outlineLvl w:val="1"/>
        <w:rPr>
          <w:rFonts w:ascii="Times New Roman" w:eastAsia="Times New Roman" w:hAnsi="Times New Roman" w:cs="Times New Roman"/>
          <w:b/>
          <w:bCs/>
          <w:sz w:val="24"/>
          <w:szCs w:val="24"/>
          <w:lang w:eastAsia="ru-RU"/>
        </w:rPr>
      </w:pPr>
      <w:r w:rsidRPr="00E66AE4">
        <w:rPr>
          <w:rFonts w:ascii="Times New Roman" w:eastAsia="Times New Roman" w:hAnsi="Times New Roman" w:cs="Times New Roman"/>
          <w:b/>
          <w:bCs/>
          <w:sz w:val="24"/>
          <w:szCs w:val="24"/>
          <w:lang w:eastAsia="ru-RU"/>
        </w:rPr>
        <w:t>3.1. Материально-техническое обеспечение</w:t>
      </w:r>
    </w:p>
    <w:p w14:paraId="23172051" w14:textId="77777777" w:rsidR="00E66AE4" w:rsidRPr="00E66AE4" w:rsidRDefault="00E66AE4" w:rsidP="00067D03">
      <w:pPr>
        <w:keepNext/>
        <w:spacing w:line="276" w:lineRule="auto"/>
        <w:ind w:firstLine="709"/>
        <w:jc w:val="both"/>
        <w:outlineLvl w:val="2"/>
        <w:rPr>
          <w:rFonts w:ascii="Times New Roman" w:eastAsia="Times New Roman" w:hAnsi="Times New Roman" w:cs="Arial"/>
          <w:bCs/>
          <w:sz w:val="24"/>
          <w:szCs w:val="24"/>
          <w:lang w:eastAsia="ru-RU"/>
        </w:rPr>
      </w:pPr>
      <w:r w:rsidRPr="00E66AE4">
        <w:rPr>
          <w:rFonts w:ascii="Times New Roman" w:eastAsia="Times New Roman" w:hAnsi="Times New Roman" w:cs="Arial"/>
          <w:bCs/>
          <w:sz w:val="24"/>
          <w:szCs w:val="24"/>
          <w:lang w:eastAsia="ru-RU"/>
        </w:rPr>
        <w:t>Кабинет «Социально-гуманитарных дисциплин», оснащенный в соответствии с приложением 3 ОПОП-П:</w:t>
      </w:r>
    </w:p>
    <w:p w14:paraId="493F903A" w14:textId="77777777" w:rsidR="00E66AE4" w:rsidRPr="00E66AE4" w:rsidRDefault="00E66AE4" w:rsidP="00067D03">
      <w:pPr>
        <w:tabs>
          <w:tab w:val="left" w:pos="0"/>
        </w:tabs>
        <w:spacing w:line="276" w:lineRule="auto"/>
        <w:ind w:firstLine="709"/>
        <w:jc w:val="both"/>
        <w:rPr>
          <w:rFonts w:ascii="Times New Roman" w:eastAsia="Times New Roman" w:hAnsi="Times New Roman" w:cs="Times New Roman"/>
          <w:sz w:val="24"/>
          <w:szCs w:val="24"/>
          <w:lang w:eastAsia="ru-RU"/>
        </w:rPr>
      </w:pPr>
      <w:r w:rsidRPr="00E66AE4">
        <w:rPr>
          <w:rFonts w:ascii="Times New Roman" w:eastAsia="Times New Roman" w:hAnsi="Times New Roman" w:cs="Times New Roman"/>
          <w:sz w:val="24"/>
          <w:szCs w:val="24"/>
          <w:lang w:eastAsia="ru-RU"/>
        </w:rPr>
        <w:t>- посадочные места по количеству обучающихся;</w:t>
      </w:r>
    </w:p>
    <w:p w14:paraId="268CE1E1" w14:textId="77777777" w:rsidR="00E66AE4" w:rsidRPr="00E66AE4" w:rsidRDefault="00E66AE4" w:rsidP="00067D03">
      <w:pPr>
        <w:tabs>
          <w:tab w:val="left" w:pos="0"/>
        </w:tabs>
        <w:spacing w:line="276" w:lineRule="auto"/>
        <w:ind w:firstLine="709"/>
        <w:jc w:val="both"/>
        <w:rPr>
          <w:rFonts w:ascii="Times New Roman" w:eastAsia="Times New Roman" w:hAnsi="Times New Roman" w:cs="Times New Roman"/>
          <w:sz w:val="24"/>
          <w:szCs w:val="24"/>
          <w:lang w:eastAsia="ru-RU"/>
        </w:rPr>
      </w:pPr>
      <w:r w:rsidRPr="00E66AE4">
        <w:rPr>
          <w:rFonts w:ascii="Times New Roman" w:eastAsia="Times New Roman" w:hAnsi="Times New Roman" w:cs="Times New Roman"/>
          <w:sz w:val="24"/>
          <w:szCs w:val="24"/>
          <w:lang w:eastAsia="ru-RU"/>
        </w:rPr>
        <w:t>- рабочее место преподавателя.</w:t>
      </w:r>
    </w:p>
    <w:p w14:paraId="0875EAA7" w14:textId="77777777" w:rsidR="00E66AE4" w:rsidRPr="00E66AE4" w:rsidRDefault="00E66AE4" w:rsidP="00067D03">
      <w:pPr>
        <w:tabs>
          <w:tab w:val="left" w:pos="0"/>
        </w:tabs>
        <w:spacing w:line="276" w:lineRule="auto"/>
        <w:ind w:firstLine="709"/>
        <w:jc w:val="both"/>
        <w:rPr>
          <w:rFonts w:ascii="Times New Roman" w:eastAsia="Times New Roman" w:hAnsi="Times New Roman" w:cs="Times New Roman"/>
          <w:sz w:val="24"/>
          <w:szCs w:val="24"/>
          <w:lang w:eastAsia="ru-RU"/>
        </w:rPr>
      </w:pPr>
      <w:r w:rsidRPr="00E66AE4">
        <w:rPr>
          <w:rFonts w:ascii="Times New Roman" w:eastAsia="Times New Roman" w:hAnsi="Times New Roman" w:cs="Times New Roman"/>
          <w:sz w:val="24"/>
          <w:szCs w:val="24"/>
          <w:lang w:eastAsia="ru-RU"/>
        </w:rPr>
        <w:t>Технические средства обучения:</w:t>
      </w:r>
    </w:p>
    <w:p w14:paraId="2EB7AD02" w14:textId="77777777" w:rsidR="00E66AE4" w:rsidRPr="00E66AE4" w:rsidRDefault="00E66AE4" w:rsidP="00067D03">
      <w:pPr>
        <w:tabs>
          <w:tab w:val="left" w:pos="0"/>
        </w:tabs>
        <w:spacing w:line="276" w:lineRule="auto"/>
        <w:ind w:firstLine="709"/>
        <w:jc w:val="both"/>
        <w:rPr>
          <w:rFonts w:ascii="Times New Roman" w:eastAsia="Times New Roman" w:hAnsi="Times New Roman" w:cs="Times New Roman"/>
          <w:i/>
          <w:iCs/>
          <w:sz w:val="24"/>
          <w:szCs w:val="24"/>
          <w:lang w:eastAsia="ru-RU"/>
        </w:rPr>
      </w:pPr>
      <w:r w:rsidRPr="00E66AE4">
        <w:rPr>
          <w:rFonts w:ascii="Times New Roman" w:eastAsia="Times New Roman" w:hAnsi="Times New Roman" w:cs="Times New Roman"/>
          <w:sz w:val="24"/>
          <w:szCs w:val="24"/>
          <w:lang w:eastAsia="ru-RU"/>
        </w:rPr>
        <w:t>- компьютер;</w:t>
      </w:r>
    </w:p>
    <w:p w14:paraId="5775033C" w14:textId="77777777" w:rsidR="00E66AE4" w:rsidRPr="00E66AE4" w:rsidRDefault="00E66AE4" w:rsidP="00067D03">
      <w:pPr>
        <w:tabs>
          <w:tab w:val="left" w:pos="0"/>
        </w:tabs>
        <w:spacing w:line="276" w:lineRule="auto"/>
        <w:ind w:right="-57" w:firstLine="709"/>
        <w:jc w:val="both"/>
        <w:rPr>
          <w:rFonts w:ascii="Times New Roman" w:eastAsia="Calibri" w:hAnsi="Times New Roman" w:cs="Times New Roman"/>
          <w:sz w:val="24"/>
          <w:szCs w:val="24"/>
          <w:lang w:eastAsia="ru-RU"/>
        </w:rPr>
      </w:pPr>
      <w:r w:rsidRPr="00E66AE4">
        <w:rPr>
          <w:rFonts w:ascii="Times New Roman" w:eastAsia="Calibri" w:hAnsi="Times New Roman" w:cs="Times New Roman"/>
          <w:sz w:val="24"/>
          <w:szCs w:val="24"/>
          <w:lang w:eastAsia="ru-RU"/>
        </w:rPr>
        <w:t>- презентации к урокам.</w:t>
      </w:r>
    </w:p>
    <w:p w14:paraId="7F08875C" w14:textId="77777777" w:rsidR="00E66AE4" w:rsidRPr="00E66AE4" w:rsidRDefault="00E66AE4" w:rsidP="00067D03">
      <w:pPr>
        <w:tabs>
          <w:tab w:val="left" w:pos="0"/>
        </w:tabs>
        <w:spacing w:line="276" w:lineRule="auto"/>
        <w:ind w:firstLine="709"/>
        <w:jc w:val="both"/>
        <w:rPr>
          <w:rFonts w:ascii="Times New Roman" w:eastAsia="Times New Roman" w:hAnsi="Times New Roman" w:cs="Times New Roman"/>
          <w:sz w:val="24"/>
          <w:szCs w:val="24"/>
          <w:lang w:eastAsia="ru-RU"/>
        </w:rPr>
      </w:pPr>
      <w:r w:rsidRPr="00E66AE4">
        <w:rPr>
          <w:rFonts w:ascii="Times New Roman" w:eastAsia="Times New Roman" w:hAnsi="Times New Roman" w:cs="Times New Roman"/>
          <w:sz w:val="24"/>
          <w:szCs w:val="24"/>
          <w:lang w:eastAsia="ru-RU"/>
        </w:rPr>
        <w:t>Контрольно-измерительные материалы:</w:t>
      </w:r>
    </w:p>
    <w:p w14:paraId="053DDB5F" w14:textId="77777777" w:rsidR="00E66AE4" w:rsidRPr="00E66AE4" w:rsidRDefault="00E66AE4" w:rsidP="00067D03">
      <w:pPr>
        <w:tabs>
          <w:tab w:val="left" w:pos="0"/>
        </w:tabs>
        <w:spacing w:line="276" w:lineRule="auto"/>
        <w:ind w:firstLine="709"/>
        <w:jc w:val="both"/>
        <w:rPr>
          <w:rFonts w:ascii="Times New Roman" w:eastAsia="Times New Roman" w:hAnsi="Times New Roman" w:cs="Times New Roman"/>
          <w:sz w:val="24"/>
          <w:szCs w:val="24"/>
          <w:lang w:eastAsia="ru-RU"/>
        </w:rPr>
      </w:pPr>
      <w:r w:rsidRPr="00E66AE4">
        <w:rPr>
          <w:rFonts w:ascii="Times New Roman" w:eastAsia="Times New Roman" w:hAnsi="Times New Roman" w:cs="Times New Roman"/>
          <w:sz w:val="24"/>
          <w:szCs w:val="24"/>
          <w:lang w:eastAsia="ru-RU"/>
        </w:rPr>
        <w:t>- тестовые задания по темам курса;</w:t>
      </w:r>
    </w:p>
    <w:p w14:paraId="3115843C" w14:textId="77777777" w:rsidR="00E66AE4" w:rsidRPr="00E66AE4" w:rsidRDefault="00E66AE4" w:rsidP="00067D03">
      <w:pPr>
        <w:tabs>
          <w:tab w:val="left" w:pos="0"/>
        </w:tabs>
        <w:spacing w:line="276" w:lineRule="auto"/>
        <w:ind w:firstLine="709"/>
        <w:jc w:val="both"/>
        <w:rPr>
          <w:rFonts w:ascii="Times New Roman" w:eastAsia="Times New Roman" w:hAnsi="Times New Roman" w:cs="Times New Roman"/>
          <w:sz w:val="24"/>
          <w:szCs w:val="24"/>
          <w:lang w:eastAsia="ru-RU"/>
        </w:rPr>
      </w:pPr>
      <w:r w:rsidRPr="00E66AE4">
        <w:rPr>
          <w:rFonts w:ascii="Times New Roman" w:eastAsia="Times New Roman" w:hAnsi="Times New Roman" w:cs="Times New Roman"/>
          <w:sz w:val="24"/>
          <w:szCs w:val="24"/>
          <w:lang w:eastAsia="ru-RU"/>
        </w:rPr>
        <w:t>- письменные проверочные работы по темам дисциплины;</w:t>
      </w:r>
    </w:p>
    <w:p w14:paraId="217EB888" w14:textId="77777777" w:rsidR="00E66AE4" w:rsidRPr="00E66AE4" w:rsidRDefault="00E66AE4" w:rsidP="00067D03">
      <w:pPr>
        <w:spacing w:after="200" w:line="276" w:lineRule="auto"/>
        <w:ind w:firstLine="709"/>
        <w:rPr>
          <w:rFonts w:ascii="Times New Roman" w:eastAsia="Times New Roman" w:hAnsi="Times New Roman" w:cs="Times New Roman"/>
          <w:sz w:val="24"/>
          <w:szCs w:val="24"/>
          <w:lang w:eastAsia="ru-RU"/>
        </w:rPr>
      </w:pPr>
      <w:r w:rsidRPr="00E66AE4">
        <w:rPr>
          <w:rFonts w:ascii="Times New Roman" w:eastAsia="Times New Roman" w:hAnsi="Times New Roman" w:cs="Times New Roman"/>
          <w:sz w:val="24"/>
          <w:szCs w:val="24"/>
          <w:lang w:eastAsia="ru-RU"/>
        </w:rPr>
        <w:t>- комплект контрольно-оценочных средств для проведения аттестации</w:t>
      </w:r>
    </w:p>
    <w:p w14:paraId="1579FEDE" w14:textId="77777777" w:rsidR="00E66AE4" w:rsidRPr="00E66AE4" w:rsidRDefault="00E66AE4" w:rsidP="00E66AE4">
      <w:pPr>
        <w:spacing w:after="120" w:line="276" w:lineRule="auto"/>
        <w:ind w:firstLine="709"/>
        <w:outlineLvl w:val="1"/>
        <w:rPr>
          <w:rFonts w:ascii="Times New Roman" w:eastAsia="Times New Roman" w:hAnsi="Times New Roman" w:cs="Times New Roman"/>
          <w:b/>
          <w:bCs/>
          <w:sz w:val="24"/>
          <w:szCs w:val="24"/>
          <w:lang w:eastAsia="ru-RU"/>
        </w:rPr>
      </w:pPr>
      <w:r w:rsidRPr="00E66AE4">
        <w:rPr>
          <w:rFonts w:ascii="Times New Roman" w:eastAsia="Times New Roman" w:hAnsi="Times New Roman" w:cs="Times New Roman"/>
          <w:b/>
          <w:bCs/>
          <w:sz w:val="24"/>
          <w:szCs w:val="24"/>
          <w:lang w:eastAsia="ru-RU"/>
        </w:rPr>
        <w:t>3.2. Учебно-методическое обеспечение</w:t>
      </w:r>
    </w:p>
    <w:p w14:paraId="04334CBD" w14:textId="77777777" w:rsidR="00E66AE4" w:rsidRPr="00E66AE4" w:rsidRDefault="00E66AE4" w:rsidP="00E66AE4">
      <w:pPr>
        <w:spacing w:line="276" w:lineRule="auto"/>
        <w:ind w:firstLine="709"/>
        <w:contextualSpacing/>
        <w:rPr>
          <w:rFonts w:ascii="Times New Roman" w:eastAsia="Times New Roman" w:hAnsi="Times New Roman" w:cs="Times New Roman"/>
          <w:b/>
          <w:sz w:val="24"/>
          <w:szCs w:val="24"/>
        </w:rPr>
      </w:pPr>
      <w:r w:rsidRPr="00E66AE4">
        <w:rPr>
          <w:rFonts w:ascii="Times New Roman" w:eastAsia="Times New Roman" w:hAnsi="Times New Roman" w:cs="Times New Roman"/>
          <w:b/>
          <w:sz w:val="24"/>
          <w:szCs w:val="24"/>
        </w:rPr>
        <w:t>3.2.1. Основные печатные и/или электронные издания</w:t>
      </w:r>
    </w:p>
    <w:p w14:paraId="3F13AA14" w14:textId="77777777" w:rsidR="00E66AE4" w:rsidRPr="00E66AE4" w:rsidRDefault="00E66AE4" w:rsidP="003351F9">
      <w:pPr>
        <w:numPr>
          <w:ilvl w:val="0"/>
          <w:numId w:val="57"/>
        </w:numPr>
        <w:tabs>
          <w:tab w:val="left" w:pos="851"/>
        </w:tabs>
        <w:spacing w:after="200" w:line="276" w:lineRule="auto"/>
        <w:ind w:left="0" w:firstLine="567"/>
        <w:contextualSpacing/>
        <w:jc w:val="both"/>
        <w:rPr>
          <w:rFonts w:ascii="Times New Roman" w:eastAsia="Times New Roman" w:hAnsi="Times New Roman" w:cs="Times New Roman"/>
          <w:noProof/>
          <w:sz w:val="24"/>
          <w:szCs w:val="24"/>
          <w:lang w:eastAsia="ru-RU"/>
        </w:rPr>
      </w:pPr>
      <w:r w:rsidRPr="00E66AE4">
        <w:rPr>
          <w:rFonts w:ascii="Times New Roman" w:eastAsia="Times New Roman" w:hAnsi="Times New Roman" w:cs="Times New Roman"/>
          <w:noProof/>
          <w:sz w:val="24"/>
          <w:szCs w:val="24"/>
          <w:lang w:eastAsia="ru-RU"/>
        </w:rPr>
        <w:t>Боброва, О. С.  Организация коммерческой деятельности : учебник и практикум для среднего профессионального образования / О. С. Боброва, С. И. Цыбуков, И. А. Бобров. — 2-е изд. — Москва : Издательство Юрайт, 2022. — 382 с. — (Профессиональное образование). — ISBN 978-5-534-15346-0. — Текст : электронный // Образовательная платформа Юрайт [сайт]. — URL: https://urait.ru/bcode/490476</w:t>
      </w:r>
    </w:p>
    <w:p w14:paraId="70709CAD" w14:textId="77777777" w:rsidR="00E66AE4" w:rsidRPr="00E66AE4" w:rsidRDefault="00E66AE4" w:rsidP="003351F9">
      <w:pPr>
        <w:numPr>
          <w:ilvl w:val="0"/>
          <w:numId w:val="57"/>
        </w:numPr>
        <w:tabs>
          <w:tab w:val="left" w:pos="851"/>
        </w:tabs>
        <w:spacing w:after="200" w:line="276" w:lineRule="auto"/>
        <w:ind w:left="0" w:firstLine="567"/>
        <w:contextualSpacing/>
        <w:jc w:val="both"/>
        <w:rPr>
          <w:rFonts w:ascii="Times New Roman" w:eastAsia="Times New Roman" w:hAnsi="Times New Roman" w:cs="Times New Roman"/>
          <w:noProof/>
          <w:sz w:val="24"/>
          <w:szCs w:val="24"/>
          <w:lang w:eastAsia="ru-RU"/>
        </w:rPr>
      </w:pPr>
      <w:r w:rsidRPr="00E66AE4">
        <w:rPr>
          <w:rFonts w:ascii="Times New Roman" w:eastAsia="Times New Roman" w:hAnsi="Times New Roman" w:cs="Times New Roman"/>
          <w:noProof/>
          <w:sz w:val="24"/>
          <w:szCs w:val="24"/>
          <w:lang w:eastAsia="ru-RU"/>
        </w:rPr>
        <w:t xml:space="preserve">Кузьмина, Е. Е.  Предпринимательская деятельность : учебное пособие для среднего профессионального образования / Е. Е. Кузьмина. — 4-е изд., перераб. и доп. — Москва : Издательство Юрайт, 2022. — 455 с. — (Профессиональное образование). — ISBN 978-5-534-14369-0. — Текст : электронный // Образовательная платформа Юрайт [сайт]. — URL: https://urait.ru/bcode/491909 </w:t>
      </w:r>
    </w:p>
    <w:p w14:paraId="2B3789C4" w14:textId="77777777" w:rsidR="00E66AE4" w:rsidRPr="00E66AE4" w:rsidRDefault="00E66AE4" w:rsidP="003351F9">
      <w:pPr>
        <w:numPr>
          <w:ilvl w:val="0"/>
          <w:numId w:val="57"/>
        </w:numPr>
        <w:tabs>
          <w:tab w:val="left" w:pos="851"/>
        </w:tabs>
        <w:spacing w:after="200" w:line="276" w:lineRule="auto"/>
        <w:ind w:left="0" w:firstLine="567"/>
        <w:contextualSpacing/>
        <w:jc w:val="both"/>
        <w:rPr>
          <w:rFonts w:ascii="Times New Roman" w:eastAsia="Times New Roman" w:hAnsi="Times New Roman" w:cs="Times New Roman"/>
          <w:noProof/>
          <w:sz w:val="24"/>
          <w:szCs w:val="24"/>
          <w:lang w:eastAsia="ru-RU"/>
        </w:rPr>
      </w:pPr>
      <w:r w:rsidRPr="00E66AE4">
        <w:rPr>
          <w:rFonts w:ascii="Times New Roman" w:eastAsia="Times New Roman" w:hAnsi="Times New Roman" w:cs="Times New Roman"/>
          <w:noProof/>
          <w:sz w:val="24"/>
          <w:szCs w:val="24"/>
          <w:lang w:eastAsia="ru-RU"/>
        </w:rPr>
        <w:t>Морозов, Г. Б.  Предпринимательская деятельность : учебник и практикум для среднего профессионального образования / Г. Б. Морозов. — 4-е изд., перераб. и доп. — Москва : Издательство Юрайт, 2022. — 457 с. — (Профессиональное образование). — ISBN 978-5-534-13977-8. — Текст : электронный // Образовательная платформа Юрайт [сайт]. — URL: https://urait.ru/bcode/492915</w:t>
      </w:r>
    </w:p>
    <w:p w14:paraId="0CACF3DB" w14:textId="77777777" w:rsidR="00E66AE4" w:rsidRPr="00E66AE4" w:rsidRDefault="00E66AE4" w:rsidP="003351F9">
      <w:pPr>
        <w:numPr>
          <w:ilvl w:val="0"/>
          <w:numId w:val="57"/>
        </w:numPr>
        <w:tabs>
          <w:tab w:val="left" w:pos="851"/>
        </w:tabs>
        <w:spacing w:after="200" w:line="276" w:lineRule="auto"/>
        <w:ind w:left="0" w:firstLine="567"/>
        <w:contextualSpacing/>
        <w:jc w:val="both"/>
        <w:rPr>
          <w:rFonts w:ascii="Times New Roman" w:eastAsia="Times New Roman" w:hAnsi="Times New Roman" w:cs="Times New Roman"/>
          <w:noProof/>
          <w:sz w:val="24"/>
          <w:szCs w:val="24"/>
          <w:lang w:eastAsia="ru-RU"/>
        </w:rPr>
      </w:pPr>
      <w:r w:rsidRPr="00E66AE4">
        <w:rPr>
          <w:rFonts w:ascii="Times New Roman" w:eastAsia="Times New Roman" w:hAnsi="Times New Roman" w:cs="Times New Roman"/>
          <w:noProof/>
          <w:sz w:val="24"/>
          <w:szCs w:val="24"/>
          <w:lang w:eastAsia="ru-RU"/>
        </w:rPr>
        <w:t>Разумовская, Е. В.  Предпринимательское право : учебник для среднего профессионального образования / Е. В. Разумовская. — 3-е изд., перераб. и доп. — Москва : Издательство Юрайт, 2022. — 272 с. — (Профессиональное образование). — ISBN 978-5-534-09638-5. — Текст : электронный // Образовательная платформа Юрайт [сайт]. — URL: https://urait.ru/bcode/489643</w:t>
      </w:r>
    </w:p>
    <w:p w14:paraId="6213CF41" w14:textId="77777777" w:rsidR="00E66AE4" w:rsidRPr="00E66AE4" w:rsidRDefault="00E66AE4" w:rsidP="003351F9">
      <w:pPr>
        <w:numPr>
          <w:ilvl w:val="0"/>
          <w:numId w:val="57"/>
        </w:numPr>
        <w:tabs>
          <w:tab w:val="left" w:pos="851"/>
        </w:tabs>
        <w:spacing w:after="200" w:line="276" w:lineRule="auto"/>
        <w:ind w:left="0" w:firstLine="567"/>
        <w:contextualSpacing/>
        <w:jc w:val="both"/>
        <w:rPr>
          <w:rFonts w:ascii="Times New Roman" w:eastAsia="Times New Roman" w:hAnsi="Times New Roman" w:cs="Times New Roman"/>
          <w:bCs/>
          <w:i/>
          <w:iCs/>
          <w:sz w:val="24"/>
          <w:szCs w:val="24"/>
          <w:lang w:eastAsia="ru-RU"/>
        </w:rPr>
      </w:pPr>
      <w:r w:rsidRPr="00E66AE4">
        <w:rPr>
          <w:rFonts w:ascii="Times New Roman" w:eastAsia="Times New Roman" w:hAnsi="Times New Roman" w:cs="Times New Roman"/>
          <w:noProof/>
          <w:sz w:val="24"/>
          <w:szCs w:val="24"/>
          <w:lang w:eastAsia="ru-RU"/>
        </w:rPr>
        <w:t>Чеберко, Е. Ф.  Основы предпринимательской деятельности. История предпринимательства : учебник и практикум для среднего профессионального образования / Е. Ф. Чеберко. — Москва : Издательство Юрайт, 2022. — 420 с. — (Профессиональное образование). — ISBN 978-5-534-10275-8. — Текст : электронный // Образовательная платформа Юрайт [сайт]. — URL: https://urait.ru/bcode/495196</w:t>
      </w:r>
    </w:p>
    <w:p w14:paraId="2D02E162" w14:textId="77777777" w:rsidR="00E66AE4" w:rsidRPr="00E66AE4" w:rsidRDefault="00E66AE4" w:rsidP="00E66AE4">
      <w:pPr>
        <w:suppressAutoHyphens/>
        <w:spacing w:line="276" w:lineRule="auto"/>
        <w:ind w:firstLine="709"/>
        <w:jc w:val="both"/>
        <w:rPr>
          <w:rFonts w:ascii="Times New Roman" w:eastAsia="Times New Roman" w:hAnsi="Times New Roman" w:cs="Times New Roman"/>
          <w:b/>
          <w:sz w:val="24"/>
          <w:szCs w:val="24"/>
          <w:lang w:eastAsia="ru-RU"/>
        </w:rPr>
      </w:pPr>
      <w:r w:rsidRPr="00E66AE4">
        <w:rPr>
          <w:rFonts w:ascii="Times New Roman" w:eastAsia="Times New Roman" w:hAnsi="Times New Roman" w:cs="Times New Roman"/>
          <w:b/>
          <w:sz w:val="24"/>
          <w:szCs w:val="24"/>
          <w:lang w:eastAsia="ru-RU"/>
        </w:rPr>
        <w:t>Дополнительные источники</w:t>
      </w:r>
    </w:p>
    <w:p w14:paraId="628D2E3D" w14:textId="77777777" w:rsidR="00E66AE4" w:rsidRPr="00E66AE4" w:rsidRDefault="00E66AE4" w:rsidP="003351F9">
      <w:pPr>
        <w:numPr>
          <w:ilvl w:val="0"/>
          <w:numId w:val="58"/>
        </w:numPr>
        <w:tabs>
          <w:tab w:val="left" w:pos="1134"/>
        </w:tabs>
        <w:spacing w:after="200" w:line="276" w:lineRule="auto"/>
        <w:ind w:left="0" w:firstLine="709"/>
        <w:contextualSpacing/>
        <w:jc w:val="both"/>
        <w:rPr>
          <w:rFonts w:ascii="Times New Roman" w:eastAsia="Times New Roman" w:hAnsi="Times New Roman" w:cs="Times New Roman"/>
          <w:noProof/>
          <w:sz w:val="24"/>
          <w:szCs w:val="24"/>
          <w:lang w:eastAsia="ru-RU"/>
        </w:rPr>
      </w:pPr>
      <w:r w:rsidRPr="00E66AE4">
        <w:rPr>
          <w:rFonts w:ascii="Times New Roman" w:eastAsia="Times New Roman" w:hAnsi="Times New Roman" w:cs="Times New Roman"/>
          <w:noProof/>
          <w:sz w:val="24"/>
          <w:szCs w:val="24"/>
          <w:lang w:eastAsia="ru-RU"/>
        </w:rPr>
        <w:t xml:space="preserve"> Портал ГАРАНТ.РУ (Garant.ru): информационно-правовой портал [Электронный ресурс]. — Режим доступа: https://www.garant.ru/</w:t>
      </w:r>
    </w:p>
    <w:p w14:paraId="53D1B250" w14:textId="77777777" w:rsidR="00E66AE4" w:rsidRPr="00E66AE4" w:rsidRDefault="00E66AE4" w:rsidP="00E66AE4">
      <w:pPr>
        <w:keepNext/>
        <w:spacing w:after="120"/>
        <w:jc w:val="center"/>
        <w:outlineLvl w:val="0"/>
        <w:rPr>
          <w:rFonts w:ascii="Times New Roman" w:eastAsia="Times New Roman" w:hAnsi="Times New Roman" w:cs="Times New Roman"/>
          <w:caps/>
          <w:kern w:val="32"/>
          <w:sz w:val="24"/>
          <w:szCs w:val="24"/>
          <w:lang w:eastAsia="ru-RU"/>
        </w:rPr>
      </w:pPr>
      <w:r w:rsidRPr="00E66AE4">
        <w:rPr>
          <w:rFonts w:ascii="Times New Roman" w:eastAsia="Times New Roman" w:hAnsi="Times New Roman" w:cs="Times New Roman"/>
          <w:b/>
          <w:bCs/>
          <w:caps/>
          <w:kern w:val="32"/>
          <w:sz w:val="24"/>
          <w:szCs w:val="24"/>
          <w:lang w:eastAsia="ru-RU"/>
        </w:rPr>
        <w:lastRenderedPageBreak/>
        <w:t xml:space="preserve">4. Контроль и оценка результатов </w:t>
      </w:r>
      <w:r w:rsidRPr="00E66AE4">
        <w:rPr>
          <w:rFonts w:ascii="Times New Roman" w:eastAsia="Times New Roman" w:hAnsi="Times New Roman" w:cs="Times New Roman"/>
          <w:b/>
          <w:bCs/>
          <w:caps/>
          <w:kern w:val="32"/>
          <w:sz w:val="24"/>
          <w:szCs w:val="24"/>
          <w:lang w:eastAsia="ru-RU"/>
        </w:rPr>
        <w:br/>
        <w:t>освоения ДИСЦИПЛИНЫ</w:t>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1"/>
        <w:gridCol w:w="3501"/>
        <w:gridCol w:w="2911"/>
      </w:tblGrid>
      <w:tr w:rsidR="00E66AE4" w:rsidRPr="00E66AE4" w14:paraId="24FCA584" w14:textId="77777777" w:rsidTr="00AD5821">
        <w:tc>
          <w:tcPr>
            <w:tcW w:w="1665" w:type="pct"/>
          </w:tcPr>
          <w:p w14:paraId="2EB28BC4" w14:textId="77777777" w:rsidR="00E66AE4" w:rsidRPr="00E66AE4" w:rsidRDefault="00E66AE4" w:rsidP="00E66AE4">
            <w:pPr>
              <w:jc w:val="center"/>
              <w:rPr>
                <w:rFonts w:ascii="Times New Roman" w:eastAsia="Times New Roman" w:hAnsi="Times New Roman" w:cs="Times New Roman"/>
                <w:sz w:val="24"/>
                <w:szCs w:val="24"/>
                <w:lang w:eastAsia="ru-RU"/>
              </w:rPr>
            </w:pPr>
            <w:r w:rsidRPr="00E66AE4">
              <w:rPr>
                <w:rFonts w:ascii="Times New Roman" w:eastAsia="Times New Roman" w:hAnsi="Times New Roman" w:cs="Times New Roman"/>
                <w:b/>
                <w:bCs/>
                <w:lang w:eastAsia="ru-RU"/>
              </w:rPr>
              <w:t>Результаты обучения</w:t>
            </w:r>
          </w:p>
        </w:tc>
        <w:tc>
          <w:tcPr>
            <w:tcW w:w="1821" w:type="pct"/>
          </w:tcPr>
          <w:p w14:paraId="12A8BCD7" w14:textId="77777777" w:rsidR="00E66AE4" w:rsidRPr="00E66AE4" w:rsidRDefault="00E66AE4" w:rsidP="00E66AE4">
            <w:pPr>
              <w:jc w:val="center"/>
              <w:rPr>
                <w:rFonts w:ascii="Times New Roman" w:eastAsia="Times New Roman" w:hAnsi="Times New Roman" w:cs="Times New Roman"/>
                <w:b/>
                <w:bCs/>
                <w:lang w:eastAsia="ru-RU"/>
              </w:rPr>
            </w:pPr>
            <w:r w:rsidRPr="00E66AE4">
              <w:rPr>
                <w:rFonts w:ascii="Times New Roman" w:eastAsia="Times New Roman" w:hAnsi="Times New Roman" w:cs="Times New Roman"/>
                <w:b/>
                <w:iCs/>
                <w:sz w:val="24"/>
                <w:szCs w:val="24"/>
                <w:lang w:eastAsia="ru-RU"/>
              </w:rPr>
              <w:t>Показатели освоенности компетенций</w:t>
            </w:r>
          </w:p>
        </w:tc>
        <w:tc>
          <w:tcPr>
            <w:tcW w:w="1515" w:type="pct"/>
          </w:tcPr>
          <w:p w14:paraId="6E614763" w14:textId="77777777" w:rsidR="00E66AE4" w:rsidRPr="00E66AE4" w:rsidRDefault="00E66AE4" w:rsidP="00E66AE4">
            <w:pPr>
              <w:jc w:val="center"/>
              <w:rPr>
                <w:rFonts w:ascii="Times New Roman" w:eastAsia="Times New Roman" w:hAnsi="Times New Roman" w:cs="Times New Roman"/>
                <w:b/>
                <w:bCs/>
                <w:lang w:eastAsia="ru-RU"/>
              </w:rPr>
            </w:pPr>
            <w:r w:rsidRPr="00E66AE4">
              <w:rPr>
                <w:rFonts w:ascii="Times New Roman" w:eastAsia="Times New Roman" w:hAnsi="Times New Roman" w:cs="Times New Roman"/>
                <w:b/>
                <w:bCs/>
                <w:lang w:eastAsia="ru-RU"/>
              </w:rPr>
              <w:t>Методы оценки</w:t>
            </w:r>
          </w:p>
        </w:tc>
      </w:tr>
      <w:tr w:rsidR="00E66AE4" w:rsidRPr="00E66AE4" w14:paraId="508C5021" w14:textId="77777777" w:rsidTr="00AD5821">
        <w:tc>
          <w:tcPr>
            <w:tcW w:w="1665" w:type="pct"/>
          </w:tcPr>
          <w:p w14:paraId="0B6678DF" w14:textId="77777777" w:rsidR="00E66AE4" w:rsidRPr="00E66AE4" w:rsidRDefault="00E66AE4" w:rsidP="00067D03">
            <w:pPr>
              <w:rPr>
                <w:rFonts w:ascii="Times New Roman" w:eastAsia="Times New Roman" w:hAnsi="Times New Roman" w:cs="Times New Roman"/>
                <w:b/>
                <w:bCs/>
                <w:lang w:eastAsia="ru-RU"/>
              </w:rPr>
            </w:pPr>
            <w:r w:rsidRPr="00E66AE4">
              <w:rPr>
                <w:rFonts w:ascii="Times New Roman" w:eastAsia="Times New Roman" w:hAnsi="Times New Roman" w:cs="Times New Roman"/>
                <w:b/>
                <w:bCs/>
                <w:lang w:eastAsia="ru-RU"/>
              </w:rPr>
              <w:t>Знает:</w:t>
            </w:r>
          </w:p>
          <w:p w14:paraId="7537B429" w14:textId="77777777" w:rsidR="00E66AE4" w:rsidRPr="00E66AE4" w:rsidRDefault="00E66AE4" w:rsidP="00067D03">
            <w:pPr>
              <w:numPr>
                <w:ilvl w:val="0"/>
                <w:numId w:val="4"/>
              </w:numPr>
              <w:tabs>
                <w:tab w:val="left" w:pos="142"/>
              </w:tabs>
              <w:spacing w:after="200"/>
              <w:ind w:left="0" w:firstLine="0"/>
              <w:contextualSpacing/>
              <w:rPr>
                <w:rFonts w:ascii="Times New Roman" w:eastAsia="Times New Roman" w:hAnsi="Times New Roman" w:cs="Times New Roman"/>
                <w:bCs/>
                <w:noProof/>
                <w:lang w:eastAsia="ru-RU"/>
              </w:rPr>
            </w:pPr>
            <w:r w:rsidRPr="00E66AE4">
              <w:rPr>
                <w:rFonts w:ascii="Times New Roman" w:eastAsia="Times New Roman" w:hAnsi="Times New Roman" w:cs="Times New Roman"/>
                <w:bCs/>
                <w:noProof/>
                <w:lang w:eastAsia="ru-RU"/>
              </w:rPr>
              <w:t>роль предпринимательства в современном обществе;</w:t>
            </w:r>
          </w:p>
          <w:p w14:paraId="75078F17" w14:textId="77777777" w:rsidR="00E66AE4" w:rsidRPr="00E66AE4" w:rsidRDefault="00E66AE4" w:rsidP="00067D03">
            <w:pPr>
              <w:numPr>
                <w:ilvl w:val="0"/>
                <w:numId w:val="4"/>
              </w:numPr>
              <w:tabs>
                <w:tab w:val="left" w:pos="142"/>
              </w:tabs>
              <w:spacing w:after="200"/>
              <w:ind w:left="0" w:firstLine="0"/>
              <w:contextualSpacing/>
              <w:rPr>
                <w:rFonts w:ascii="Times New Roman" w:eastAsia="Times New Roman" w:hAnsi="Times New Roman" w:cs="Times New Roman"/>
                <w:bCs/>
                <w:noProof/>
                <w:lang w:eastAsia="ru-RU"/>
              </w:rPr>
            </w:pPr>
            <w:r w:rsidRPr="00E66AE4">
              <w:rPr>
                <w:rFonts w:ascii="Times New Roman" w:eastAsia="Times New Roman" w:hAnsi="Times New Roman" w:cs="Times New Roman"/>
                <w:bCs/>
                <w:noProof/>
                <w:lang w:eastAsia="ru-RU"/>
              </w:rPr>
              <w:t>субъекты и объекты предпринимательской деятельности;</w:t>
            </w:r>
          </w:p>
          <w:p w14:paraId="3E094B7C" w14:textId="77777777" w:rsidR="00E66AE4" w:rsidRPr="00E66AE4" w:rsidRDefault="00E66AE4" w:rsidP="00067D03">
            <w:pPr>
              <w:numPr>
                <w:ilvl w:val="0"/>
                <w:numId w:val="4"/>
              </w:numPr>
              <w:tabs>
                <w:tab w:val="left" w:pos="142"/>
              </w:tabs>
              <w:spacing w:after="200"/>
              <w:ind w:left="0" w:firstLine="0"/>
              <w:contextualSpacing/>
              <w:rPr>
                <w:rFonts w:ascii="Times New Roman" w:eastAsia="Times New Roman" w:hAnsi="Times New Roman" w:cs="Times New Roman"/>
                <w:bCs/>
                <w:noProof/>
                <w:lang w:eastAsia="ru-RU"/>
              </w:rPr>
            </w:pPr>
            <w:r w:rsidRPr="00E66AE4">
              <w:rPr>
                <w:rFonts w:ascii="Times New Roman" w:eastAsia="Times New Roman" w:hAnsi="Times New Roman" w:cs="Times New Roman"/>
                <w:bCs/>
                <w:noProof/>
                <w:lang w:eastAsia="ru-RU"/>
              </w:rPr>
              <w:t>правовые основы организации предпринимательской деятельности;</w:t>
            </w:r>
          </w:p>
          <w:p w14:paraId="05A19DB5" w14:textId="77777777" w:rsidR="00E66AE4" w:rsidRPr="00E66AE4" w:rsidRDefault="00E66AE4" w:rsidP="00067D03">
            <w:pPr>
              <w:numPr>
                <w:ilvl w:val="0"/>
                <w:numId w:val="4"/>
              </w:numPr>
              <w:tabs>
                <w:tab w:val="left" w:pos="142"/>
              </w:tabs>
              <w:spacing w:after="200"/>
              <w:ind w:left="0" w:firstLine="0"/>
              <w:contextualSpacing/>
              <w:rPr>
                <w:rFonts w:ascii="Times New Roman" w:eastAsia="Times New Roman" w:hAnsi="Times New Roman" w:cs="Times New Roman"/>
                <w:bCs/>
                <w:noProof/>
                <w:lang w:eastAsia="ru-RU"/>
              </w:rPr>
            </w:pPr>
            <w:r w:rsidRPr="00E66AE4">
              <w:rPr>
                <w:rFonts w:ascii="Times New Roman" w:eastAsia="Times New Roman" w:hAnsi="Times New Roman" w:cs="Times New Roman"/>
                <w:bCs/>
                <w:noProof/>
                <w:lang w:eastAsia="ru-RU"/>
              </w:rPr>
              <w:t>организационно-правовые формы коммерческих организаций;</w:t>
            </w:r>
          </w:p>
          <w:p w14:paraId="242BCB13" w14:textId="77777777" w:rsidR="00E66AE4" w:rsidRPr="00E66AE4" w:rsidRDefault="00E66AE4" w:rsidP="00067D03">
            <w:pPr>
              <w:numPr>
                <w:ilvl w:val="0"/>
                <w:numId w:val="4"/>
              </w:numPr>
              <w:tabs>
                <w:tab w:val="left" w:pos="142"/>
              </w:tabs>
              <w:spacing w:after="200"/>
              <w:ind w:left="0" w:firstLine="0"/>
              <w:contextualSpacing/>
              <w:rPr>
                <w:rFonts w:ascii="Times New Roman" w:eastAsia="Times New Roman" w:hAnsi="Times New Roman" w:cs="Times New Roman"/>
                <w:bCs/>
                <w:noProof/>
                <w:lang w:eastAsia="ru-RU"/>
              </w:rPr>
            </w:pPr>
            <w:r w:rsidRPr="00E66AE4">
              <w:rPr>
                <w:rFonts w:ascii="Times New Roman" w:eastAsia="Times New Roman" w:hAnsi="Times New Roman" w:cs="Times New Roman"/>
                <w:bCs/>
                <w:noProof/>
                <w:lang w:eastAsia="ru-RU"/>
              </w:rPr>
              <w:t>характеристика предпринимательской среды;</w:t>
            </w:r>
          </w:p>
          <w:p w14:paraId="3F1A52B9" w14:textId="77777777" w:rsidR="00E66AE4" w:rsidRPr="00E66AE4" w:rsidRDefault="00E66AE4" w:rsidP="00067D03">
            <w:pPr>
              <w:numPr>
                <w:ilvl w:val="0"/>
                <w:numId w:val="4"/>
              </w:numPr>
              <w:tabs>
                <w:tab w:val="left" w:pos="142"/>
              </w:tabs>
              <w:spacing w:after="200"/>
              <w:ind w:left="0" w:firstLine="0"/>
              <w:contextualSpacing/>
              <w:rPr>
                <w:rFonts w:ascii="Times New Roman" w:eastAsia="Times New Roman" w:hAnsi="Times New Roman" w:cs="Times New Roman"/>
                <w:bCs/>
                <w:noProof/>
                <w:lang w:eastAsia="ru-RU"/>
              </w:rPr>
            </w:pPr>
            <w:r w:rsidRPr="00E66AE4">
              <w:rPr>
                <w:rFonts w:ascii="Times New Roman" w:eastAsia="Times New Roman" w:hAnsi="Times New Roman" w:cs="Times New Roman"/>
                <w:bCs/>
                <w:noProof/>
                <w:lang w:eastAsia="ru-RU"/>
              </w:rPr>
              <w:t>структура издержек предпринимательской деятельности;</w:t>
            </w:r>
          </w:p>
          <w:p w14:paraId="6FE44D3C" w14:textId="77777777" w:rsidR="00E66AE4" w:rsidRPr="00E66AE4" w:rsidRDefault="00E66AE4" w:rsidP="00067D03">
            <w:pPr>
              <w:numPr>
                <w:ilvl w:val="0"/>
                <w:numId w:val="4"/>
              </w:numPr>
              <w:tabs>
                <w:tab w:val="left" w:pos="142"/>
              </w:tabs>
              <w:spacing w:after="200"/>
              <w:ind w:left="0" w:firstLine="0"/>
              <w:contextualSpacing/>
              <w:rPr>
                <w:rFonts w:ascii="Times New Roman" w:eastAsia="Times New Roman" w:hAnsi="Times New Roman" w:cs="Times New Roman"/>
                <w:bCs/>
                <w:noProof/>
                <w:lang w:eastAsia="ru-RU"/>
              </w:rPr>
            </w:pPr>
            <w:r w:rsidRPr="00E66AE4">
              <w:rPr>
                <w:rFonts w:ascii="Times New Roman" w:eastAsia="Times New Roman" w:hAnsi="Times New Roman" w:cs="Times New Roman"/>
                <w:bCs/>
                <w:noProof/>
                <w:lang w:eastAsia="ru-RU"/>
              </w:rPr>
              <w:t>методы продвижения товара;</w:t>
            </w:r>
          </w:p>
          <w:p w14:paraId="2473E252" w14:textId="77777777" w:rsidR="00E66AE4" w:rsidRPr="00E66AE4" w:rsidRDefault="00E66AE4" w:rsidP="00067D03">
            <w:pPr>
              <w:numPr>
                <w:ilvl w:val="0"/>
                <w:numId w:val="4"/>
              </w:numPr>
              <w:tabs>
                <w:tab w:val="left" w:pos="142"/>
              </w:tabs>
              <w:spacing w:after="200"/>
              <w:ind w:left="0" w:firstLine="0"/>
              <w:contextualSpacing/>
              <w:rPr>
                <w:rFonts w:ascii="Times New Roman" w:eastAsia="Times New Roman" w:hAnsi="Times New Roman" w:cs="Times New Roman"/>
                <w:bCs/>
                <w:noProof/>
                <w:lang w:eastAsia="ru-RU"/>
              </w:rPr>
            </w:pPr>
            <w:r w:rsidRPr="00E66AE4">
              <w:rPr>
                <w:rFonts w:ascii="Times New Roman" w:eastAsia="Times New Roman" w:hAnsi="Times New Roman" w:cs="Times New Roman"/>
                <w:bCs/>
                <w:noProof/>
                <w:lang w:eastAsia="ru-RU"/>
              </w:rPr>
              <w:t>налогообложение предпринимательской деятельности;</w:t>
            </w:r>
          </w:p>
          <w:p w14:paraId="0CBE3072" w14:textId="77777777" w:rsidR="00E66AE4" w:rsidRPr="00E66AE4" w:rsidRDefault="00E66AE4" w:rsidP="00067D03">
            <w:pPr>
              <w:numPr>
                <w:ilvl w:val="0"/>
                <w:numId w:val="4"/>
              </w:numPr>
              <w:tabs>
                <w:tab w:val="left" w:pos="142"/>
              </w:tabs>
              <w:spacing w:after="200"/>
              <w:ind w:left="0" w:firstLine="0"/>
              <w:contextualSpacing/>
              <w:rPr>
                <w:rFonts w:ascii="Times New Roman" w:eastAsia="Times New Roman" w:hAnsi="Times New Roman" w:cs="Times New Roman"/>
                <w:bCs/>
                <w:noProof/>
                <w:lang w:eastAsia="ru-RU"/>
              </w:rPr>
            </w:pPr>
            <w:r w:rsidRPr="00E66AE4">
              <w:rPr>
                <w:rFonts w:ascii="Times New Roman" w:eastAsia="Times New Roman" w:hAnsi="Times New Roman" w:cs="Times New Roman"/>
                <w:bCs/>
                <w:noProof/>
                <w:lang w:eastAsia="ru-RU"/>
              </w:rPr>
              <w:t>особенности бизнес-планирования инвестиционных проектов;</w:t>
            </w:r>
          </w:p>
          <w:p w14:paraId="775531EB" w14:textId="77777777" w:rsidR="00E66AE4" w:rsidRPr="00E66AE4" w:rsidRDefault="00E66AE4" w:rsidP="00067D03">
            <w:pPr>
              <w:numPr>
                <w:ilvl w:val="0"/>
                <w:numId w:val="4"/>
              </w:numPr>
              <w:tabs>
                <w:tab w:val="left" w:pos="142"/>
              </w:tabs>
              <w:spacing w:after="200"/>
              <w:ind w:left="0" w:firstLine="0"/>
              <w:contextualSpacing/>
              <w:rPr>
                <w:rFonts w:ascii="Times New Roman" w:eastAsia="Times New Roman" w:hAnsi="Times New Roman" w:cs="Times New Roman"/>
                <w:bCs/>
                <w:noProof/>
                <w:lang w:eastAsia="ru-RU"/>
              </w:rPr>
            </w:pPr>
            <w:r w:rsidRPr="00E66AE4">
              <w:rPr>
                <w:rFonts w:ascii="Times New Roman" w:eastAsia="Times New Roman" w:hAnsi="Times New Roman" w:cs="Times New Roman"/>
                <w:bCs/>
                <w:noProof/>
                <w:lang w:eastAsia="ru-RU"/>
              </w:rPr>
              <w:t>сущность и классификация предпринимательских рисков, методы защиты;</w:t>
            </w:r>
          </w:p>
          <w:p w14:paraId="1A690088" w14:textId="77777777" w:rsidR="00E66AE4" w:rsidRPr="00E66AE4" w:rsidRDefault="00E66AE4" w:rsidP="00067D03">
            <w:pPr>
              <w:numPr>
                <w:ilvl w:val="0"/>
                <w:numId w:val="4"/>
              </w:numPr>
              <w:tabs>
                <w:tab w:val="left" w:pos="142"/>
              </w:tabs>
              <w:spacing w:after="200"/>
              <w:ind w:left="0" w:firstLine="0"/>
              <w:contextualSpacing/>
              <w:rPr>
                <w:rFonts w:ascii="Times New Roman" w:eastAsia="Times New Roman" w:hAnsi="Times New Roman" w:cs="Times New Roman"/>
                <w:bCs/>
                <w:i/>
                <w:lang w:eastAsia="ru-RU"/>
              </w:rPr>
            </w:pPr>
            <w:r w:rsidRPr="00E66AE4">
              <w:rPr>
                <w:rFonts w:ascii="Times New Roman" w:eastAsia="Times New Roman" w:hAnsi="Times New Roman" w:cs="Times New Roman"/>
                <w:bCs/>
                <w:noProof/>
                <w:lang w:eastAsia="ru-RU"/>
              </w:rPr>
              <w:t>структура и процесс создания бизнес-модели организации.</w:t>
            </w:r>
          </w:p>
        </w:tc>
        <w:tc>
          <w:tcPr>
            <w:tcW w:w="1821" w:type="pct"/>
          </w:tcPr>
          <w:p w14:paraId="49461422" w14:textId="77777777" w:rsidR="00E66AE4" w:rsidRPr="00E66AE4" w:rsidRDefault="00E66AE4" w:rsidP="00E66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lang w:eastAsia="ru-RU"/>
              </w:rPr>
            </w:pPr>
            <w:r w:rsidRPr="00E66AE4">
              <w:rPr>
                <w:rFonts w:ascii="Times New Roman" w:eastAsia="Times New Roman" w:hAnsi="Times New Roman" w:cs="Times New Roman"/>
                <w:lang w:eastAsia="ru-RU"/>
              </w:rPr>
              <w:t>знает роль предпринимательства в современном обществе;</w:t>
            </w:r>
          </w:p>
          <w:p w14:paraId="207F3512" w14:textId="77777777" w:rsidR="00E66AE4" w:rsidRPr="00E66AE4" w:rsidRDefault="00E66AE4" w:rsidP="00E66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lang w:eastAsia="ru-RU"/>
              </w:rPr>
            </w:pPr>
            <w:r w:rsidRPr="00E66AE4">
              <w:rPr>
                <w:rFonts w:ascii="Times New Roman" w:eastAsia="Times New Roman" w:hAnsi="Times New Roman" w:cs="Times New Roman"/>
                <w:lang w:eastAsia="ru-RU"/>
              </w:rPr>
              <w:t>знает, что такое субъекты и объекты предпринимательской деятельности;</w:t>
            </w:r>
          </w:p>
          <w:p w14:paraId="4B23A96A" w14:textId="77777777" w:rsidR="00E66AE4" w:rsidRPr="00E66AE4" w:rsidRDefault="00E66AE4" w:rsidP="00E66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lang w:eastAsia="ru-RU"/>
              </w:rPr>
            </w:pPr>
            <w:r w:rsidRPr="00E66AE4">
              <w:rPr>
                <w:rFonts w:ascii="Times New Roman" w:eastAsia="Times New Roman" w:hAnsi="Times New Roman" w:cs="Times New Roman"/>
                <w:lang w:eastAsia="ru-RU"/>
              </w:rPr>
              <w:t>знает правовые основы организации предпринимательской деятельности;</w:t>
            </w:r>
          </w:p>
          <w:p w14:paraId="322711FD" w14:textId="77777777" w:rsidR="00E66AE4" w:rsidRPr="00E66AE4" w:rsidRDefault="00E66AE4" w:rsidP="00E66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lang w:eastAsia="ru-RU"/>
              </w:rPr>
            </w:pPr>
            <w:r w:rsidRPr="00E66AE4">
              <w:rPr>
                <w:rFonts w:ascii="Times New Roman" w:eastAsia="Times New Roman" w:hAnsi="Times New Roman" w:cs="Times New Roman"/>
                <w:lang w:eastAsia="ru-RU"/>
              </w:rPr>
              <w:t>знает организационно-правовые формы коммерческих организаций;</w:t>
            </w:r>
          </w:p>
          <w:p w14:paraId="1FE9DF85" w14:textId="77777777" w:rsidR="00E66AE4" w:rsidRPr="00E66AE4" w:rsidRDefault="00E66AE4" w:rsidP="00E66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lang w:eastAsia="ru-RU"/>
              </w:rPr>
            </w:pPr>
            <w:r w:rsidRPr="00E66AE4">
              <w:rPr>
                <w:rFonts w:ascii="Times New Roman" w:eastAsia="Times New Roman" w:hAnsi="Times New Roman" w:cs="Times New Roman"/>
                <w:lang w:eastAsia="ru-RU"/>
              </w:rPr>
              <w:t>знает характеристику предпринимательской среды;</w:t>
            </w:r>
          </w:p>
          <w:p w14:paraId="6A30A52A" w14:textId="77777777" w:rsidR="00E66AE4" w:rsidRPr="00E66AE4" w:rsidRDefault="00E66AE4" w:rsidP="00E66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lang w:eastAsia="ru-RU"/>
              </w:rPr>
            </w:pPr>
            <w:r w:rsidRPr="00E66AE4">
              <w:rPr>
                <w:rFonts w:ascii="Times New Roman" w:eastAsia="Times New Roman" w:hAnsi="Times New Roman" w:cs="Times New Roman"/>
                <w:lang w:eastAsia="ru-RU"/>
              </w:rPr>
              <w:t>знает структуру издержек предпринимательской деятельности;</w:t>
            </w:r>
          </w:p>
          <w:p w14:paraId="673D30C5" w14:textId="77777777" w:rsidR="00E66AE4" w:rsidRPr="00E66AE4" w:rsidRDefault="00E66AE4" w:rsidP="00E66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lang w:eastAsia="ru-RU"/>
              </w:rPr>
            </w:pPr>
            <w:r w:rsidRPr="00E66AE4">
              <w:rPr>
                <w:rFonts w:ascii="Times New Roman" w:eastAsia="Times New Roman" w:hAnsi="Times New Roman" w:cs="Times New Roman"/>
                <w:lang w:eastAsia="ru-RU"/>
              </w:rPr>
              <w:t>применяет методы продвижения товара;</w:t>
            </w:r>
          </w:p>
          <w:p w14:paraId="3184E0B7" w14:textId="77777777" w:rsidR="00E66AE4" w:rsidRPr="00E66AE4" w:rsidRDefault="00E66AE4" w:rsidP="00E66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lang w:eastAsia="ru-RU"/>
              </w:rPr>
            </w:pPr>
            <w:r w:rsidRPr="00E66AE4">
              <w:rPr>
                <w:rFonts w:ascii="Times New Roman" w:eastAsia="Times New Roman" w:hAnsi="Times New Roman" w:cs="Times New Roman"/>
                <w:lang w:eastAsia="ru-RU"/>
              </w:rPr>
              <w:t>знает налогообложение предпринимательской деятельности;</w:t>
            </w:r>
          </w:p>
          <w:p w14:paraId="51AD9C94" w14:textId="77777777" w:rsidR="00E66AE4" w:rsidRPr="00E66AE4" w:rsidRDefault="00E66AE4" w:rsidP="00E66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lang w:eastAsia="ru-RU"/>
              </w:rPr>
            </w:pPr>
            <w:r w:rsidRPr="00E66AE4">
              <w:rPr>
                <w:rFonts w:ascii="Times New Roman" w:eastAsia="Times New Roman" w:hAnsi="Times New Roman" w:cs="Times New Roman"/>
                <w:lang w:eastAsia="ru-RU"/>
              </w:rPr>
              <w:t>разбирается в особенностях бизнес-планирования инвестиционных проектов;</w:t>
            </w:r>
          </w:p>
          <w:p w14:paraId="0C5CBA47" w14:textId="77777777" w:rsidR="00E66AE4" w:rsidRPr="00E66AE4" w:rsidRDefault="00E66AE4" w:rsidP="00E66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lang w:eastAsia="ru-RU"/>
              </w:rPr>
            </w:pPr>
            <w:r w:rsidRPr="00E66AE4">
              <w:rPr>
                <w:rFonts w:ascii="Times New Roman" w:eastAsia="Times New Roman" w:hAnsi="Times New Roman" w:cs="Times New Roman"/>
                <w:lang w:eastAsia="ru-RU"/>
              </w:rPr>
              <w:t>знает сущность и классификацию предпринимательских рисков, методы защиты;</w:t>
            </w:r>
          </w:p>
          <w:p w14:paraId="5C62E778" w14:textId="77777777" w:rsidR="00E66AE4" w:rsidRPr="00E66AE4" w:rsidRDefault="00E66AE4" w:rsidP="00E66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lang w:eastAsia="ru-RU"/>
              </w:rPr>
            </w:pPr>
            <w:r w:rsidRPr="00E66AE4">
              <w:rPr>
                <w:rFonts w:ascii="Times New Roman" w:eastAsia="Times New Roman" w:hAnsi="Times New Roman" w:cs="Times New Roman"/>
                <w:lang w:eastAsia="ru-RU"/>
              </w:rPr>
              <w:t>знает структуру и процесс создания бизнес-модели организации.</w:t>
            </w:r>
          </w:p>
          <w:p w14:paraId="5956D0D7" w14:textId="77777777" w:rsidR="00E66AE4" w:rsidRPr="00E66AE4" w:rsidRDefault="00E66AE4" w:rsidP="00E66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lang w:eastAsia="ru-RU"/>
              </w:rPr>
            </w:pPr>
          </w:p>
        </w:tc>
        <w:tc>
          <w:tcPr>
            <w:tcW w:w="1515" w:type="pct"/>
          </w:tcPr>
          <w:p w14:paraId="7296B7AC" w14:textId="77777777" w:rsidR="00E66AE4" w:rsidRPr="00E66AE4" w:rsidRDefault="00E66AE4" w:rsidP="00E66AE4">
            <w:pPr>
              <w:suppressAutoHyphens/>
              <w:spacing w:after="200"/>
              <w:contextualSpacing/>
              <w:rPr>
                <w:rFonts w:ascii="Times New Roman" w:eastAsia="Times New Roman" w:hAnsi="Times New Roman" w:cs="Times New Roman"/>
                <w:lang w:eastAsia="ru-RU"/>
              </w:rPr>
            </w:pPr>
            <w:r w:rsidRPr="00E66AE4">
              <w:rPr>
                <w:rFonts w:ascii="Times New Roman" w:eastAsia="Times New Roman" w:hAnsi="Times New Roman" w:cs="Times New Roman"/>
                <w:lang w:eastAsia="ru-RU"/>
              </w:rPr>
              <w:t>Экспертное наблюдение выполнения практических работ и видов работ по практике</w:t>
            </w:r>
          </w:p>
          <w:p w14:paraId="1B112D15" w14:textId="77777777" w:rsidR="00E66AE4" w:rsidRPr="00E66AE4" w:rsidRDefault="00E66AE4" w:rsidP="00E66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lang w:eastAsia="ru-RU"/>
              </w:rPr>
            </w:pPr>
            <w:r w:rsidRPr="00E66AE4">
              <w:rPr>
                <w:rFonts w:ascii="Times New Roman" w:eastAsia="Times New Roman" w:hAnsi="Times New Roman" w:cs="Times New Roman"/>
                <w:lang w:eastAsia="ru-RU"/>
              </w:rPr>
              <w:t>Диагностика (тестирование, контрольные работы)</w:t>
            </w:r>
          </w:p>
          <w:p w14:paraId="7CFB522C" w14:textId="77777777" w:rsidR="00E66AE4" w:rsidRPr="00E66AE4" w:rsidRDefault="00E66AE4" w:rsidP="00E66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lang w:eastAsia="ru-RU"/>
              </w:rPr>
            </w:pPr>
            <w:r w:rsidRPr="00E66AE4">
              <w:rPr>
                <w:rFonts w:ascii="Times New Roman" w:eastAsia="Times New Roman" w:hAnsi="Times New Roman" w:cs="Times New Roman"/>
                <w:lang w:eastAsia="ru-RU"/>
              </w:rPr>
              <w:t>Промежуточная аттестация: диф.зачет</w:t>
            </w:r>
          </w:p>
        </w:tc>
      </w:tr>
      <w:tr w:rsidR="00E66AE4" w:rsidRPr="00E66AE4" w14:paraId="4A5F1B2F" w14:textId="77777777" w:rsidTr="00AD5821">
        <w:trPr>
          <w:trHeight w:val="304"/>
        </w:trPr>
        <w:tc>
          <w:tcPr>
            <w:tcW w:w="1665" w:type="pct"/>
          </w:tcPr>
          <w:p w14:paraId="31EADC6E" w14:textId="77777777" w:rsidR="00E66AE4" w:rsidRPr="00E66AE4" w:rsidRDefault="00E66AE4" w:rsidP="00067D03">
            <w:pPr>
              <w:rPr>
                <w:rFonts w:ascii="Times New Roman" w:eastAsia="Times New Roman" w:hAnsi="Times New Roman" w:cs="Times New Roman"/>
                <w:b/>
                <w:bCs/>
                <w:lang w:eastAsia="ru-RU"/>
              </w:rPr>
            </w:pPr>
            <w:r w:rsidRPr="00E66AE4">
              <w:rPr>
                <w:rFonts w:ascii="Times New Roman" w:eastAsia="Times New Roman" w:hAnsi="Times New Roman" w:cs="Times New Roman"/>
                <w:b/>
                <w:bCs/>
                <w:lang w:eastAsia="ru-RU"/>
              </w:rPr>
              <w:t>Умеет:</w:t>
            </w:r>
          </w:p>
          <w:p w14:paraId="1A1724A8" w14:textId="77777777" w:rsidR="00E66AE4" w:rsidRPr="00E66AE4" w:rsidRDefault="00E66AE4" w:rsidP="00067D03">
            <w:pPr>
              <w:numPr>
                <w:ilvl w:val="0"/>
                <w:numId w:val="4"/>
              </w:numPr>
              <w:tabs>
                <w:tab w:val="left" w:pos="142"/>
              </w:tabs>
              <w:spacing w:after="200"/>
              <w:ind w:left="0" w:firstLine="0"/>
              <w:contextualSpacing/>
              <w:rPr>
                <w:rFonts w:ascii="Times New Roman" w:eastAsia="Times New Roman" w:hAnsi="Times New Roman" w:cs="Times New Roman"/>
                <w:bCs/>
                <w:noProof/>
                <w:lang w:eastAsia="ru-RU"/>
              </w:rPr>
            </w:pPr>
            <w:r w:rsidRPr="00E66AE4">
              <w:rPr>
                <w:rFonts w:ascii="Times New Roman" w:eastAsia="Times New Roman" w:hAnsi="Times New Roman" w:cs="Times New Roman"/>
                <w:bCs/>
                <w:noProof/>
                <w:lang w:eastAsia="ru-RU"/>
              </w:rPr>
              <w:t>находить и использовать необходимую нормативно-правовую информацию;</w:t>
            </w:r>
          </w:p>
          <w:p w14:paraId="04E5F975" w14:textId="77777777" w:rsidR="00E66AE4" w:rsidRPr="00E66AE4" w:rsidRDefault="00E66AE4" w:rsidP="00067D03">
            <w:pPr>
              <w:numPr>
                <w:ilvl w:val="0"/>
                <w:numId w:val="4"/>
              </w:numPr>
              <w:tabs>
                <w:tab w:val="left" w:pos="142"/>
              </w:tabs>
              <w:spacing w:after="200"/>
              <w:ind w:left="0" w:firstLine="0"/>
              <w:contextualSpacing/>
              <w:rPr>
                <w:rFonts w:ascii="Times New Roman" w:eastAsia="Times New Roman" w:hAnsi="Times New Roman" w:cs="Times New Roman"/>
                <w:bCs/>
                <w:noProof/>
                <w:lang w:eastAsia="ru-RU"/>
              </w:rPr>
            </w:pPr>
            <w:r w:rsidRPr="00E66AE4">
              <w:rPr>
                <w:rFonts w:ascii="Times New Roman" w:eastAsia="Times New Roman" w:hAnsi="Times New Roman" w:cs="Times New Roman"/>
                <w:bCs/>
                <w:noProof/>
                <w:lang w:eastAsia="ru-RU"/>
              </w:rPr>
              <w:t>определять организационно-правовые формы юридических лиц;</w:t>
            </w:r>
          </w:p>
          <w:p w14:paraId="059FA85E" w14:textId="77777777" w:rsidR="00E66AE4" w:rsidRPr="00E66AE4" w:rsidRDefault="00E66AE4" w:rsidP="00067D03">
            <w:pPr>
              <w:numPr>
                <w:ilvl w:val="0"/>
                <w:numId w:val="4"/>
              </w:numPr>
              <w:tabs>
                <w:tab w:val="left" w:pos="142"/>
              </w:tabs>
              <w:spacing w:after="200"/>
              <w:ind w:left="0" w:firstLine="0"/>
              <w:contextualSpacing/>
              <w:rPr>
                <w:rFonts w:ascii="Times New Roman" w:eastAsia="Times New Roman" w:hAnsi="Times New Roman" w:cs="Times New Roman"/>
                <w:bCs/>
                <w:noProof/>
                <w:lang w:eastAsia="ru-RU"/>
              </w:rPr>
            </w:pPr>
            <w:r w:rsidRPr="00E66AE4">
              <w:rPr>
                <w:rFonts w:ascii="Times New Roman" w:eastAsia="Times New Roman" w:hAnsi="Times New Roman" w:cs="Times New Roman"/>
                <w:bCs/>
                <w:noProof/>
                <w:lang w:eastAsia="ru-RU"/>
              </w:rPr>
              <w:t>соблюдать нормы профессиональной этики в сфере предпринимательства;</w:t>
            </w:r>
          </w:p>
          <w:p w14:paraId="590ACDBA" w14:textId="77777777" w:rsidR="00E66AE4" w:rsidRPr="00E66AE4" w:rsidRDefault="00E66AE4" w:rsidP="00067D03">
            <w:pPr>
              <w:numPr>
                <w:ilvl w:val="0"/>
                <w:numId w:val="4"/>
              </w:numPr>
              <w:tabs>
                <w:tab w:val="left" w:pos="142"/>
              </w:tabs>
              <w:spacing w:after="200"/>
              <w:ind w:left="0" w:firstLine="0"/>
              <w:contextualSpacing/>
              <w:rPr>
                <w:rFonts w:ascii="Times New Roman" w:eastAsia="Times New Roman" w:hAnsi="Times New Roman" w:cs="Times New Roman"/>
                <w:bCs/>
                <w:noProof/>
                <w:lang w:eastAsia="ru-RU"/>
              </w:rPr>
            </w:pPr>
            <w:r w:rsidRPr="00E66AE4">
              <w:rPr>
                <w:rFonts w:ascii="Times New Roman" w:eastAsia="Times New Roman" w:hAnsi="Times New Roman" w:cs="Times New Roman"/>
                <w:bCs/>
                <w:noProof/>
                <w:lang w:eastAsia="ru-RU"/>
              </w:rPr>
              <w:t>определять маркетинговую стратегию в предпринимательской деятельности;</w:t>
            </w:r>
          </w:p>
          <w:p w14:paraId="0E833F86" w14:textId="77777777" w:rsidR="00E66AE4" w:rsidRPr="00E66AE4" w:rsidRDefault="00E66AE4" w:rsidP="00067D03">
            <w:pPr>
              <w:numPr>
                <w:ilvl w:val="0"/>
                <w:numId w:val="4"/>
              </w:numPr>
              <w:tabs>
                <w:tab w:val="left" w:pos="142"/>
              </w:tabs>
              <w:spacing w:after="200"/>
              <w:ind w:left="0" w:firstLine="0"/>
              <w:contextualSpacing/>
              <w:rPr>
                <w:rFonts w:ascii="Times New Roman" w:eastAsia="Times New Roman" w:hAnsi="Times New Roman" w:cs="Times New Roman"/>
                <w:bCs/>
                <w:noProof/>
                <w:lang w:eastAsia="ru-RU"/>
              </w:rPr>
            </w:pPr>
            <w:r w:rsidRPr="00E66AE4">
              <w:rPr>
                <w:rFonts w:ascii="Times New Roman" w:eastAsia="Times New Roman" w:hAnsi="Times New Roman" w:cs="Times New Roman"/>
                <w:bCs/>
                <w:noProof/>
                <w:lang w:eastAsia="ru-RU"/>
              </w:rPr>
              <w:t>проводить расчет и оценку эффективности инвестиционных проектов в сфере предпринимательства;</w:t>
            </w:r>
          </w:p>
          <w:p w14:paraId="5C28C12F" w14:textId="77777777" w:rsidR="00E66AE4" w:rsidRPr="00E66AE4" w:rsidRDefault="00E66AE4" w:rsidP="00067D03">
            <w:pPr>
              <w:numPr>
                <w:ilvl w:val="0"/>
                <w:numId w:val="4"/>
              </w:numPr>
              <w:tabs>
                <w:tab w:val="left" w:pos="142"/>
              </w:tabs>
              <w:spacing w:after="200"/>
              <w:ind w:left="0" w:firstLine="0"/>
              <w:contextualSpacing/>
              <w:rPr>
                <w:rFonts w:ascii="Times New Roman" w:eastAsia="Times New Roman" w:hAnsi="Times New Roman" w:cs="Times New Roman"/>
                <w:bCs/>
                <w:lang w:eastAsia="ru-RU"/>
              </w:rPr>
            </w:pPr>
            <w:r w:rsidRPr="00E66AE4">
              <w:rPr>
                <w:rFonts w:ascii="Times New Roman" w:eastAsia="Times New Roman" w:hAnsi="Times New Roman" w:cs="Times New Roman"/>
                <w:bCs/>
                <w:noProof/>
                <w:lang w:eastAsia="ru-RU"/>
              </w:rPr>
              <w:lastRenderedPageBreak/>
              <w:t>проводить анализ предпринимательского риска;</w:t>
            </w:r>
          </w:p>
          <w:p w14:paraId="2288092F" w14:textId="77777777" w:rsidR="00E66AE4" w:rsidRPr="00E66AE4" w:rsidRDefault="00E66AE4" w:rsidP="00067D03">
            <w:pPr>
              <w:numPr>
                <w:ilvl w:val="0"/>
                <w:numId w:val="4"/>
              </w:numPr>
              <w:tabs>
                <w:tab w:val="left" w:pos="142"/>
              </w:tabs>
              <w:spacing w:after="200"/>
              <w:ind w:left="0" w:firstLine="0"/>
              <w:contextualSpacing/>
              <w:rPr>
                <w:rFonts w:ascii="Times New Roman" w:eastAsia="Times New Roman" w:hAnsi="Times New Roman" w:cs="Times New Roman"/>
                <w:bCs/>
                <w:lang w:eastAsia="ru-RU"/>
              </w:rPr>
            </w:pPr>
            <w:r w:rsidRPr="00E66AE4">
              <w:rPr>
                <w:rFonts w:ascii="Times New Roman" w:eastAsia="Times New Roman" w:hAnsi="Times New Roman" w:cs="Times New Roman"/>
                <w:bCs/>
                <w:lang w:eastAsia="ru-RU"/>
              </w:rPr>
              <w:t>создавать бизнес-модель организации.</w:t>
            </w:r>
          </w:p>
        </w:tc>
        <w:tc>
          <w:tcPr>
            <w:tcW w:w="1821" w:type="pct"/>
          </w:tcPr>
          <w:p w14:paraId="57D51322" w14:textId="77777777" w:rsidR="00E66AE4" w:rsidRPr="00E66AE4" w:rsidRDefault="00E66AE4" w:rsidP="00067D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lang w:eastAsia="ru-RU"/>
              </w:rPr>
            </w:pPr>
            <w:r w:rsidRPr="00E66AE4">
              <w:rPr>
                <w:rFonts w:ascii="Times New Roman" w:eastAsia="Times New Roman" w:hAnsi="Times New Roman" w:cs="Times New Roman"/>
                <w:lang w:eastAsia="ru-RU"/>
              </w:rPr>
              <w:lastRenderedPageBreak/>
              <w:t>находит и использует необходимую нормативно-правовую информацию;</w:t>
            </w:r>
          </w:p>
          <w:p w14:paraId="244BEEFF" w14:textId="77777777" w:rsidR="00E66AE4" w:rsidRPr="00E66AE4" w:rsidRDefault="00E66AE4" w:rsidP="00067D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lang w:eastAsia="ru-RU"/>
              </w:rPr>
            </w:pPr>
            <w:r w:rsidRPr="00E66AE4">
              <w:rPr>
                <w:rFonts w:ascii="Times New Roman" w:eastAsia="Times New Roman" w:hAnsi="Times New Roman" w:cs="Times New Roman"/>
                <w:lang w:eastAsia="ru-RU"/>
              </w:rPr>
              <w:t>определяет организационно-правовые формы юридических лиц;</w:t>
            </w:r>
          </w:p>
          <w:p w14:paraId="101C78D8" w14:textId="77777777" w:rsidR="00E66AE4" w:rsidRPr="00E66AE4" w:rsidRDefault="00E66AE4" w:rsidP="00067D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lang w:eastAsia="ru-RU"/>
              </w:rPr>
            </w:pPr>
            <w:r w:rsidRPr="00E66AE4">
              <w:rPr>
                <w:rFonts w:ascii="Times New Roman" w:eastAsia="Times New Roman" w:hAnsi="Times New Roman" w:cs="Times New Roman"/>
                <w:lang w:eastAsia="ru-RU"/>
              </w:rPr>
              <w:t>соблюдает нормы профессиональной этики в сфере предпринимательства;</w:t>
            </w:r>
          </w:p>
          <w:p w14:paraId="2F549F88" w14:textId="77777777" w:rsidR="00E66AE4" w:rsidRPr="00E66AE4" w:rsidRDefault="00E66AE4" w:rsidP="00067D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lang w:eastAsia="ru-RU"/>
              </w:rPr>
            </w:pPr>
            <w:r w:rsidRPr="00E66AE4">
              <w:rPr>
                <w:rFonts w:ascii="Times New Roman" w:eastAsia="Times New Roman" w:hAnsi="Times New Roman" w:cs="Times New Roman"/>
                <w:lang w:eastAsia="ru-RU"/>
              </w:rPr>
              <w:t>определяет маркетинговую стратегию в предпринимательской деятельности;</w:t>
            </w:r>
          </w:p>
          <w:p w14:paraId="5C78EC90" w14:textId="77777777" w:rsidR="00E66AE4" w:rsidRPr="00E66AE4" w:rsidRDefault="00E66AE4" w:rsidP="00067D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lang w:eastAsia="ru-RU"/>
              </w:rPr>
            </w:pPr>
            <w:r w:rsidRPr="00E66AE4">
              <w:rPr>
                <w:rFonts w:ascii="Times New Roman" w:eastAsia="Times New Roman" w:hAnsi="Times New Roman" w:cs="Times New Roman"/>
                <w:lang w:eastAsia="ru-RU"/>
              </w:rPr>
              <w:t>проводит расчет и оценку эффективности инвестиционных проектов в сфере предпринимательства;</w:t>
            </w:r>
          </w:p>
          <w:p w14:paraId="26182715" w14:textId="77777777" w:rsidR="00E66AE4" w:rsidRPr="00E66AE4" w:rsidRDefault="00E66AE4" w:rsidP="00067D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lang w:eastAsia="ru-RU"/>
              </w:rPr>
            </w:pPr>
            <w:r w:rsidRPr="00E66AE4">
              <w:rPr>
                <w:rFonts w:ascii="Times New Roman" w:eastAsia="Times New Roman" w:hAnsi="Times New Roman" w:cs="Times New Roman"/>
                <w:lang w:eastAsia="ru-RU"/>
              </w:rPr>
              <w:t>проводит анализ предпринимательского риска;</w:t>
            </w:r>
          </w:p>
          <w:p w14:paraId="07A01125" w14:textId="77777777" w:rsidR="00E66AE4" w:rsidRPr="00E66AE4" w:rsidRDefault="00E66AE4" w:rsidP="00067D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lang w:eastAsia="ru-RU"/>
              </w:rPr>
            </w:pPr>
            <w:r w:rsidRPr="00E66AE4">
              <w:rPr>
                <w:rFonts w:ascii="Times New Roman" w:eastAsia="Times New Roman" w:hAnsi="Times New Roman" w:cs="Times New Roman"/>
                <w:lang w:eastAsia="ru-RU"/>
              </w:rPr>
              <w:lastRenderedPageBreak/>
              <w:t>создает бизнес-модель организации.</w:t>
            </w:r>
          </w:p>
          <w:p w14:paraId="22BE7AFB" w14:textId="77777777" w:rsidR="00E66AE4" w:rsidRPr="00E66AE4" w:rsidRDefault="00E66AE4" w:rsidP="00067D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lang w:eastAsia="ru-RU"/>
              </w:rPr>
            </w:pPr>
          </w:p>
        </w:tc>
        <w:tc>
          <w:tcPr>
            <w:tcW w:w="1515" w:type="pct"/>
          </w:tcPr>
          <w:p w14:paraId="0080AE0D" w14:textId="77777777" w:rsidR="00E66AE4" w:rsidRPr="00E66AE4" w:rsidRDefault="00E66AE4" w:rsidP="00067D03">
            <w:pPr>
              <w:suppressAutoHyphens/>
              <w:spacing w:after="200"/>
              <w:contextualSpacing/>
              <w:rPr>
                <w:rFonts w:ascii="Times New Roman" w:eastAsia="Times New Roman" w:hAnsi="Times New Roman" w:cs="Times New Roman"/>
                <w:lang w:eastAsia="ru-RU"/>
              </w:rPr>
            </w:pPr>
            <w:r w:rsidRPr="00E66AE4">
              <w:rPr>
                <w:rFonts w:ascii="Times New Roman" w:eastAsia="Times New Roman" w:hAnsi="Times New Roman" w:cs="Times New Roman"/>
                <w:lang w:eastAsia="ru-RU"/>
              </w:rPr>
              <w:lastRenderedPageBreak/>
              <w:t>Экспертное наблюдение выполнения практических работ и видов работ по практике</w:t>
            </w:r>
          </w:p>
          <w:p w14:paraId="63A1EB68" w14:textId="77777777" w:rsidR="00E66AE4" w:rsidRPr="00E66AE4" w:rsidRDefault="00E66AE4" w:rsidP="00067D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lang w:eastAsia="ru-RU"/>
              </w:rPr>
            </w:pPr>
            <w:r w:rsidRPr="00E66AE4">
              <w:rPr>
                <w:rFonts w:ascii="Times New Roman" w:eastAsia="Times New Roman" w:hAnsi="Times New Roman" w:cs="Times New Roman"/>
                <w:lang w:eastAsia="ru-RU"/>
              </w:rPr>
              <w:t>Диагностика (тестирование, контрольные работы)</w:t>
            </w:r>
          </w:p>
          <w:p w14:paraId="55D0E7F2" w14:textId="77777777" w:rsidR="00E66AE4" w:rsidRPr="00E66AE4" w:rsidRDefault="00E66AE4" w:rsidP="00067D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b/>
                <w:lang w:eastAsia="ru-RU"/>
              </w:rPr>
            </w:pPr>
            <w:r w:rsidRPr="00E66AE4">
              <w:rPr>
                <w:rFonts w:ascii="Times New Roman" w:eastAsia="Times New Roman" w:hAnsi="Times New Roman" w:cs="Times New Roman"/>
                <w:lang w:eastAsia="ru-RU"/>
              </w:rPr>
              <w:t>Промежуточная аттестация: диф.зачет</w:t>
            </w:r>
          </w:p>
        </w:tc>
      </w:tr>
    </w:tbl>
    <w:p w14:paraId="3DA2C5F9" w14:textId="77777777" w:rsidR="00E66AE4" w:rsidRPr="00E66AE4" w:rsidRDefault="00E66AE4" w:rsidP="00E66AE4">
      <w:pPr>
        <w:keepNext/>
        <w:spacing w:before="240" w:after="60"/>
        <w:outlineLvl w:val="0"/>
        <w:rPr>
          <w:rFonts w:ascii="Times New Roman" w:eastAsia="Times New Roman" w:hAnsi="Times New Roman" w:cs="Times New Roman"/>
          <w:b/>
          <w:bCs/>
          <w:color w:val="FFFFFF"/>
          <w:kern w:val="32"/>
          <w:sz w:val="16"/>
          <w:szCs w:val="16"/>
          <w:lang w:eastAsia="x-none"/>
        </w:rPr>
      </w:pPr>
    </w:p>
    <w:p w14:paraId="3F986A4A" w14:textId="77777777" w:rsidR="00E66AE4" w:rsidRDefault="00E66AE4">
      <w:pPr>
        <w:rPr>
          <w:rFonts w:ascii="Times New Roman" w:hAnsi="Times New Roman" w:cs="Times New Roman"/>
          <w:b/>
          <w:bCs/>
          <w:sz w:val="24"/>
          <w:szCs w:val="24"/>
        </w:rPr>
      </w:pPr>
      <w:r>
        <w:rPr>
          <w:rFonts w:ascii="Times New Roman" w:hAnsi="Times New Roman" w:cs="Times New Roman"/>
          <w:b/>
          <w:bCs/>
          <w:sz w:val="24"/>
          <w:szCs w:val="24"/>
        </w:rPr>
        <w:br w:type="page"/>
      </w:r>
    </w:p>
    <w:p w14:paraId="3329EBEC" w14:textId="349B299E" w:rsidR="002E06CB" w:rsidRPr="002E06CB" w:rsidRDefault="002E06CB" w:rsidP="002E06CB">
      <w:pPr>
        <w:jc w:val="right"/>
        <w:rPr>
          <w:rFonts w:ascii="Times New Roman" w:hAnsi="Times New Roman" w:cs="Times New Roman"/>
          <w:b/>
          <w:bCs/>
          <w:sz w:val="24"/>
          <w:szCs w:val="24"/>
        </w:rPr>
      </w:pPr>
      <w:r w:rsidRPr="002E06CB">
        <w:rPr>
          <w:rFonts w:ascii="Times New Roman" w:hAnsi="Times New Roman" w:cs="Times New Roman"/>
          <w:b/>
          <w:bCs/>
          <w:sz w:val="24"/>
          <w:szCs w:val="24"/>
        </w:rPr>
        <w:lastRenderedPageBreak/>
        <w:t>Приложение 2.19</w:t>
      </w:r>
    </w:p>
    <w:p w14:paraId="6A4C9718" w14:textId="77777777" w:rsidR="002E06CB" w:rsidRPr="002E06CB" w:rsidRDefault="002E06CB" w:rsidP="002E06CB">
      <w:pPr>
        <w:jc w:val="right"/>
        <w:rPr>
          <w:rFonts w:ascii="Times New Roman" w:hAnsi="Times New Roman" w:cs="Times New Roman"/>
          <w:b/>
          <w:bCs/>
          <w:sz w:val="24"/>
          <w:szCs w:val="24"/>
        </w:rPr>
      </w:pPr>
      <w:r w:rsidRPr="002E06CB">
        <w:rPr>
          <w:rFonts w:ascii="Times New Roman" w:hAnsi="Times New Roman" w:cs="Times New Roman"/>
          <w:b/>
          <w:bCs/>
          <w:sz w:val="24"/>
          <w:szCs w:val="24"/>
        </w:rPr>
        <w:t>к ОПОП-П по специальности</w:t>
      </w:r>
    </w:p>
    <w:p w14:paraId="174D762C" w14:textId="77777777" w:rsidR="002E06CB" w:rsidRPr="002E06CB" w:rsidRDefault="002E06CB" w:rsidP="002E06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rFonts w:ascii="Times New Roman" w:hAnsi="Times New Roman" w:cs="Times New Roman"/>
          <w:color w:val="000000"/>
          <w:sz w:val="24"/>
          <w:szCs w:val="24"/>
        </w:rPr>
      </w:pPr>
      <w:r w:rsidRPr="002E06CB">
        <w:rPr>
          <w:rFonts w:ascii="Times New Roman" w:hAnsi="Times New Roman" w:cs="Times New Roman"/>
          <w:color w:val="000000"/>
          <w:sz w:val="24"/>
          <w:szCs w:val="24"/>
        </w:rPr>
        <w:t xml:space="preserve">13.02.13 Эксплуатация и обслуживание </w:t>
      </w:r>
    </w:p>
    <w:p w14:paraId="11BB3288" w14:textId="77777777" w:rsidR="002E06CB" w:rsidRPr="002E06CB" w:rsidRDefault="002E06CB" w:rsidP="002E06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rFonts w:ascii="Times New Roman" w:hAnsi="Times New Roman" w:cs="Times New Roman"/>
          <w:color w:val="000000"/>
          <w:sz w:val="24"/>
          <w:szCs w:val="24"/>
        </w:rPr>
      </w:pPr>
      <w:r w:rsidRPr="002E06CB">
        <w:rPr>
          <w:rFonts w:ascii="Times New Roman" w:hAnsi="Times New Roman" w:cs="Times New Roman"/>
          <w:color w:val="000000"/>
          <w:sz w:val="24"/>
          <w:szCs w:val="24"/>
        </w:rPr>
        <w:t xml:space="preserve">электрического и электромеханического </w:t>
      </w:r>
    </w:p>
    <w:p w14:paraId="558E35E4" w14:textId="77777777" w:rsidR="002E06CB" w:rsidRPr="002E06CB" w:rsidRDefault="002E06CB" w:rsidP="002E06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rFonts w:ascii="Times New Roman" w:hAnsi="Times New Roman" w:cs="Times New Roman"/>
          <w:sz w:val="24"/>
          <w:szCs w:val="24"/>
        </w:rPr>
      </w:pPr>
      <w:r w:rsidRPr="002E06CB">
        <w:rPr>
          <w:rFonts w:ascii="Times New Roman" w:hAnsi="Times New Roman" w:cs="Times New Roman"/>
          <w:color w:val="000000"/>
          <w:sz w:val="24"/>
          <w:szCs w:val="24"/>
        </w:rPr>
        <w:t>оборудования (по отраслям)</w:t>
      </w:r>
      <w:r w:rsidRPr="002E06CB">
        <w:rPr>
          <w:rFonts w:ascii="Times New Roman" w:hAnsi="Times New Roman" w:cs="Times New Roman"/>
          <w:sz w:val="24"/>
          <w:szCs w:val="24"/>
        </w:rPr>
        <w:t xml:space="preserve">. </w:t>
      </w:r>
    </w:p>
    <w:p w14:paraId="4BB6454B" w14:textId="77777777" w:rsidR="002E06CB" w:rsidRPr="002E06CB" w:rsidRDefault="002E06CB" w:rsidP="002E06CB">
      <w:pPr>
        <w:widowControl w:val="0"/>
        <w:ind w:left="720"/>
        <w:jc w:val="right"/>
        <w:rPr>
          <w:rFonts w:ascii="Times New Roman" w:eastAsia="Times New Roman" w:hAnsi="Times New Roman" w:cs="Times New Roman"/>
          <w:sz w:val="24"/>
          <w:szCs w:val="24"/>
          <w:lang w:eastAsia="nl-NL"/>
        </w:rPr>
      </w:pPr>
    </w:p>
    <w:p w14:paraId="2A8D2371" w14:textId="77777777" w:rsidR="002E06CB" w:rsidRPr="00C54EAE" w:rsidRDefault="002E06CB" w:rsidP="002E06CB">
      <w:pPr>
        <w:jc w:val="right"/>
        <w:rPr>
          <w:rFonts w:ascii="Times New Roman" w:hAnsi="Times New Roman" w:cs="Times New Roman"/>
          <w:b/>
          <w:bCs/>
          <w:sz w:val="24"/>
          <w:szCs w:val="24"/>
        </w:rPr>
      </w:pPr>
    </w:p>
    <w:p w14:paraId="03956DB0" w14:textId="77777777" w:rsidR="002E06CB" w:rsidRPr="00C54EAE" w:rsidRDefault="002E06CB" w:rsidP="002E06CB">
      <w:pPr>
        <w:jc w:val="right"/>
        <w:rPr>
          <w:rFonts w:ascii="Times New Roman" w:hAnsi="Times New Roman" w:cs="Times New Roman"/>
          <w:b/>
          <w:bCs/>
          <w:sz w:val="24"/>
          <w:szCs w:val="24"/>
        </w:rPr>
      </w:pPr>
    </w:p>
    <w:p w14:paraId="169D9EEE" w14:textId="77777777" w:rsidR="002E06CB" w:rsidRPr="00C54EAE" w:rsidRDefault="002E06CB" w:rsidP="002E06CB">
      <w:pPr>
        <w:jc w:val="right"/>
        <w:rPr>
          <w:rFonts w:ascii="Times New Roman" w:hAnsi="Times New Roman" w:cs="Times New Roman"/>
          <w:b/>
          <w:bCs/>
          <w:sz w:val="24"/>
          <w:szCs w:val="24"/>
        </w:rPr>
      </w:pPr>
    </w:p>
    <w:p w14:paraId="37E6C776" w14:textId="77777777" w:rsidR="002E06CB" w:rsidRPr="00C54EAE" w:rsidRDefault="002E06CB" w:rsidP="002E06CB">
      <w:pPr>
        <w:jc w:val="right"/>
        <w:rPr>
          <w:rFonts w:ascii="Times New Roman" w:hAnsi="Times New Roman" w:cs="Times New Roman"/>
          <w:b/>
          <w:bCs/>
          <w:sz w:val="24"/>
          <w:szCs w:val="24"/>
        </w:rPr>
      </w:pPr>
    </w:p>
    <w:p w14:paraId="2B7EB9C8" w14:textId="77777777" w:rsidR="002E06CB" w:rsidRPr="00C54EAE" w:rsidRDefault="002E06CB" w:rsidP="002E06CB">
      <w:pPr>
        <w:jc w:val="right"/>
        <w:rPr>
          <w:rFonts w:ascii="Times New Roman" w:hAnsi="Times New Roman" w:cs="Times New Roman"/>
          <w:b/>
          <w:bCs/>
          <w:sz w:val="24"/>
          <w:szCs w:val="24"/>
        </w:rPr>
      </w:pPr>
    </w:p>
    <w:p w14:paraId="37AA052C" w14:textId="77777777" w:rsidR="002E06CB" w:rsidRPr="00C54EAE" w:rsidRDefault="002E06CB" w:rsidP="002E06CB">
      <w:pPr>
        <w:jc w:val="right"/>
        <w:rPr>
          <w:rFonts w:ascii="Times New Roman" w:hAnsi="Times New Roman" w:cs="Times New Roman"/>
          <w:b/>
          <w:bCs/>
          <w:sz w:val="24"/>
          <w:szCs w:val="24"/>
        </w:rPr>
      </w:pPr>
    </w:p>
    <w:p w14:paraId="109548D2" w14:textId="77777777" w:rsidR="002E06CB" w:rsidRPr="00C54EAE" w:rsidRDefault="002E06CB" w:rsidP="002E06CB">
      <w:pPr>
        <w:jc w:val="right"/>
        <w:rPr>
          <w:rFonts w:ascii="Times New Roman" w:hAnsi="Times New Roman" w:cs="Times New Roman"/>
          <w:b/>
          <w:bCs/>
          <w:sz w:val="24"/>
          <w:szCs w:val="24"/>
        </w:rPr>
      </w:pPr>
    </w:p>
    <w:p w14:paraId="4A175FFA" w14:textId="77777777" w:rsidR="002E06CB" w:rsidRPr="00C54EAE" w:rsidRDefault="002E06CB" w:rsidP="002E06CB">
      <w:pPr>
        <w:jc w:val="right"/>
        <w:rPr>
          <w:rFonts w:ascii="Times New Roman" w:hAnsi="Times New Roman" w:cs="Times New Roman"/>
          <w:b/>
          <w:bCs/>
          <w:sz w:val="24"/>
          <w:szCs w:val="24"/>
        </w:rPr>
      </w:pPr>
    </w:p>
    <w:p w14:paraId="7DC9E2CB" w14:textId="77777777" w:rsidR="002E06CB" w:rsidRPr="00C54EAE" w:rsidRDefault="002E06CB" w:rsidP="002E06CB">
      <w:pPr>
        <w:jc w:val="right"/>
        <w:rPr>
          <w:rFonts w:ascii="Times New Roman" w:hAnsi="Times New Roman" w:cs="Times New Roman"/>
          <w:b/>
          <w:bCs/>
          <w:sz w:val="24"/>
          <w:szCs w:val="24"/>
        </w:rPr>
      </w:pPr>
    </w:p>
    <w:p w14:paraId="450E71F1" w14:textId="77777777" w:rsidR="002E06CB" w:rsidRPr="00C54EAE" w:rsidRDefault="002E06CB" w:rsidP="002E06CB">
      <w:pPr>
        <w:jc w:val="right"/>
        <w:rPr>
          <w:rFonts w:ascii="Times New Roman" w:hAnsi="Times New Roman" w:cs="Times New Roman"/>
          <w:b/>
          <w:bCs/>
          <w:sz w:val="24"/>
          <w:szCs w:val="24"/>
        </w:rPr>
      </w:pPr>
    </w:p>
    <w:p w14:paraId="56360F7A" w14:textId="77777777" w:rsidR="002E06CB" w:rsidRPr="00C54EAE" w:rsidRDefault="002E06CB" w:rsidP="002E06CB">
      <w:pPr>
        <w:jc w:val="right"/>
        <w:rPr>
          <w:rFonts w:ascii="Times New Roman" w:hAnsi="Times New Roman" w:cs="Times New Roman"/>
          <w:b/>
          <w:bCs/>
          <w:sz w:val="24"/>
          <w:szCs w:val="24"/>
        </w:rPr>
      </w:pPr>
    </w:p>
    <w:p w14:paraId="72FCAEDB" w14:textId="77777777" w:rsidR="002E06CB" w:rsidRPr="00C54EAE" w:rsidRDefault="002E06CB" w:rsidP="002E06CB">
      <w:pPr>
        <w:jc w:val="right"/>
        <w:rPr>
          <w:rFonts w:ascii="Times New Roman" w:hAnsi="Times New Roman" w:cs="Times New Roman"/>
          <w:b/>
          <w:bCs/>
          <w:sz w:val="24"/>
          <w:szCs w:val="24"/>
        </w:rPr>
      </w:pPr>
    </w:p>
    <w:p w14:paraId="62CD0B35" w14:textId="77777777" w:rsidR="002E06CB" w:rsidRPr="002E06CB" w:rsidRDefault="002E06CB" w:rsidP="002E06CB">
      <w:pPr>
        <w:jc w:val="center"/>
        <w:rPr>
          <w:rFonts w:ascii="Times New Roman" w:hAnsi="Times New Roman" w:cs="Times New Roman"/>
          <w:b/>
          <w:bCs/>
          <w:sz w:val="24"/>
          <w:szCs w:val="24"/>
        </w:rPr>
      </w:pPr>
      <w:r w:rsidRPr="002E06CB">
        <w:rPr>
          <w:rFonts w:ascii="Times New Roman" w:hAnsi="Times New Roman" w:cs="Times New Roman"/>
          <w:b/>
          <w:bCs/>
          <w:sz w:val="24"/>
          <w:szCs w:val="24"/>
        </w:rPr>
        <w:t>Рабочая программа дисциплины</w:t>
      </w:r>
    </w:p>
    <w:p w14:paraId="6F33CFA3" w14:textId="11D68422" w:rsidR="002E06CB" w:rsidRPr="007A2C95" w:rsidRDefault="002E06CB" w:rsidP="002E06CB">
      <w:pPr>
        <w:widowControl w:val="0"/>
        <w:jc w:val="center"/>
        <w:rPr>
          <w:rFonts w:ascii="Times New Roman" w:eastAsia="Segoe UI" w:hAnsi="Times New Roman" w:cs="Times New Roman"/>
          <w:b/>
          <w:sz w:val="24"/>
          <w:szCs w:val="24"/>
          <w:lang w:eastAsia="nl-NL"/>
        </w:rPr>
      </w:pPr>
      <w:r w:rsidRPr="007A2C95">
        <w:rPr>
          <w:rFonts w:ascii="Times New Roman" w:eastAsia="Segoe UI" w:hAnsi="Times New Roman" w:cs="Times New Roman"/>
          <w:b/>
          <w:sz w:val="24"/>
          <w:szCs w:val="24"/>
          <w:lang w:eastAsia="nl-NL"/>
        </w:rPr>
        <w:t>«ОП 1</w:t>
      </w:r>
      <w:r w:rsidR="000569D6">
        <w:rPr>
          <w:rFonts w:ascii="Times New Roman" w:eastAsia="Segoe UI" w:hAnsi="Times New Roman" w:cs="Times New Roman"/>
          <w:b/>
          <w:sz w:val="24"/>
          <w:szCs w:val="24"/>
          <w:lang w:eastAsia="nl-NL"/>
        </w:rPr>
        <w:t>1</w:t>
      </w:r>
      <w:r w:rsidRPr="007A2C95">
        <w:rPr>
          <w:rFonts w:ascii="Times New Roman" w:eastAsia="Segoe UI" w:hAnsi="Times New Roman" w:cs="Times New Roman"/>
          <w:b/>
          <w:sz w:val="24"/>
          <w:szCs w:val="24"/>
          <w:lang w:eastAsia="nl-NL"/>
        </w:rPr>
        <w:t xml:space="preserve"> </w:t>
      </w:r>
      <w:r w:rsidRPr="007A2C95">
        <w:rPr>
          <w:rFonts w:ascii="Times New Roman" w:eastAsia="Times New Roman" w:hAnsi="Times New Roman" w:cs="Times New Roman"/>
          <w:b/>
          <w:sz w:val="24"/>
          <w:szCs w:val="24"/>
          <w:lang w:eastAsia="nl-NL"/>
        </w:rPr>
        <w:t xml:space="preserve">Компьютерная графика» </w:t>
      </w:r>
    </w:p>
    <w:p w14:paraId="31B182D2" w14:textId="77777777" w:rsidR="002E06CB" w:rsidRPr="002E06CB" w:rsidRDefault="002E06CB" w:rsidP="002E06C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1F48DA1" w14:textId="77777777" w:rsidR="002E06CB" w:rsidRPr="002E06CB" w:rsidRDefault="002E06CB" w:rsidP="002E06C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DEA1D13" w14:textId="77777777" w:rsidR="002E06CB" w:rsidRPr="002E06CB" w:rsidRDefault="002E06CB" w:rsidP="002E06C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396A359A" w14:textId="77777777" w:rsidR="002E06CB" w:rsidRPr="002E06CB" w:rsidRDefault="002E06CB" w:rsidP="002E06C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3A971B4E" w14:textId="77777777" w:rsidR="002E06CB" w:rsidRPr="002E06CB" w:rsidRDefault="002E06CB" w:rsidP="002E06C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51FF4851" w14:textId="77777777" w:rsidR="002E06CB" w:rsidRPr="002E06CB" w:rsidRDefault="002E06CB" w:rsidP="002E06C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4986221E" w14:textId="77777777" w:rsidR="002E06CB" w:rsidRPr="002E06CB" w:rsidRDefault="002E06CB" w:rsidP="002E06C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39D7B8CF" w14:textId="77777777" w:rsidR="002E06CB" w:rsidRPr="002E06CB" w:rsidRDefault="002E06CB" w:rsidP="002E06C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3D9A3DC" w14:textId="77777777" w:rsidR="002E06CB" w:rsidRPr="002E06CB" w:rsidRDefault="002E06CB" w:rsidP="002E06C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F6FED69" w14:textId="77777777" w:rsidR="002E06CB" w:rsidRPr="002E06CB" w:rsidRDefault="002E06CB" w:rsidP="002E06C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33F3C1B7" w14:textId="77777777" w:rsidR="002E06CB" w:rsidRPr="002E06CB" w:rsidRDefault="002E06CB" w:rsidP="002E06C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95B6AF7" w14:textId="77777777" w:rsidR="002E06CB" w:rsidRPr="002E06CB" w:rsidRDefault="002E06CB" w:rsidP="002E06C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33234545" w14:textId="77777777" w:rsidR="002E06CB" w:rsidRPr="002E06CB" w:rsidRDefault="002E06CB" w:rsidP="002E06C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B25431A" w14:textId="77777777" w:rsidR="002E06CB" w:rsidRPr="002E06CB" w:rsidRDefault="002E06CB" w:rsidP="002E06C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r w:rsidRPr="002E06CB">
        <w:rPr>
          <w:rFonts w:ascii="Times New Roman" w:eastAsia="Times New Roman" w:hAnsi="Times New Roman" w:cs="Times New Roman"/>
          <w:b/>
          <w:bCs/>
          <w:kern w:val="36"/>
          <w:sz w:val="24"/>
          <w:szCs w:val="24"/>
          <w:lang w:eastAsia="ru-RU"/>
        </w:rPr>
        <w:t>2024г.</w:t>
      </w:r>
    </w:p>
    <w:p w14:paraId="0F8C30E3" w14:textId="77777777" w:rsidR="002E06CB" w:rsidRPr="002E06CB" w:rsidRDefault="002E06CB" w:rsidP="002E06CB">
      <w:pPr>
        <w:widowControl w:val="0"/>
        <w:jc w:val="center"/>
        <w:rPr>
          <w:rFonts w:ascii="Times New Roman" w:eastAsia="Times New Roman" w:hAnsi="Times New Roman" w:cs="Times New Roman"/>
          <w:b/>
          <w:bCs/>
          <w:sz w:val="24"/>
          <w:szCs w:val="24"/>
          <w:lang w:eastAsia="nl-NL"/>
        </w:rPr>
      </w:pPr>
    </w:p>
    <w:p w14:paraId="103C326F" w14:textId="77777777" w:rsidR="002E06CB" w:rsidRPr="002E06CB" w:rsidRDefault="002E06CB" w:rsidP="002E06CB">
      <w:pPr>
        <w:rPr>
          <w:rFonts w:ascii="Times New Roman Полужирный" w:eastAsia="Segoe UI" w:hAnsi="Times New Roman Полужирный" w:cs="Times New Roman"/>
          <w:b/>
          <w:bCs/>
          <w:caps/>
          <w:kern w:val="32"/>
          <w:sz w:val="24"/>
          <w:szCs w:val="24"/>
          <w:lang w:val="x-none" w:eastAsia="x-none"/>
        </w:rPr>
      </w:pPr>
      <w:r w:rsidRPr="002E06CB">
        <w:br w:type="page"/>
      </w:r>
    </w:p>
    <w:p w14:paraId="7067881D" w14:textId="77777777" w:rsidR="002E06CB" w:rsidRPr="002E06CB" w:rsidRDefault="002E06CB" w:rsidP="002E06CB">
      <w:pPr>
        <w:keepNext/>
        <w:spacing w:after="120"/>
        <w:jc w:val="center"/>
        <w:outlineLvl w:val="0"/>
        <w:rPr>
          <w:rFonts w:ascii="Times New Roman" w:eastAsia="Segoe UI" w:hAnsi="Times New Roman" w:cs="Times New Roman"/>
          <w:b/>
          <w:bCs/>
          <w:caps/>
          <w:kern w:val="32"/>
          <w:sz w:val="24"/>
          <w:szCs w:val="24"/>
          <w:lang w:eastAsia="x-none"/>
        </w:rPr>
      </w:pPr>
      <w:r w:rsidRPr="002E06CB">
        <w:rPr>
          <w:rFonts w:ascii="Times New Roman" w:eastAsia="Segoe UI" w:hAnsi="Times New Roman" w:cs="Times New Roman"/>
          <w:b/>
          <w:bCs/>
          <w:caps/>
          <w:kern w:val="32"/>
          <w:sz w:val="24"/>
          <w:szCs w:val="24"/>
          <w:lang w:eastAsia="x-none"/>
        </w:rPr>
        <w:lastRenderedPageBreak/>
        <w:t>СОДЕРЖАНИЕ ПРОГРАММЫ</w:t>
      </w:r>
    </w:p>
    <w:p w14:paraId="4EDDBECA" w14:textId="77777777" w:rsidR="002E06CB" w:rsidRPr="00C54EAE" w:rsidRDefault="002E06CB" w:rsidP="002E06CB">
      <w:pPr>
        <w:tabs>
          <w:tab w:val="right" w:leader="dot" w:pos="9639"/>
        </w:tabs>
        <w:spacing w:before="120" w:line="276" w:lineRule="auto"/>
        <w:rPr>
          <w:rFonts w:eastAsiaTheme="minorEastAsia"/>
          <w:noProof/>
          <w:lang w:eastAsia="ru-RU"/>
        </w:rPr>
      </w:pPr>
      <w:r w:rsidRPr="00C54EAE">
        <w:rPr>
          <w:rFonts w:ascii="Times New Roman" w:hAnsi="Times New Roman" w:cs="Times New Roman"/>
          <w:noProof/>
        </w:rPr>
        <w:fldChar w:fldCharType="begin"/>
      </w:r>
      <w:r w:rsidRPr="00C54EAE">
        <w:rPr>
          <w:rFonts w:ascii="Times New Roman" w:hAnsi="Times New Roman" w:cs="Times New Roman"/>
          <w:noProof/>
        </w:rPr>
        <w:instrText xml:space="preserve"> TOC \h \z \t "Раздел 1;1;Раздел 1.1;2" </w:instrText>
      </w:r>
      <w:r w:rsidRPr="00C54EAE">
        <w:rPr>
          <w:rFonts w:ascii="Times New Roman" w:hAnsi="Times New Roman" w:cs="Times New Roman"/>
          <w:noProof/>
        </w:rPr>
        <w:fldChar w:fldCharType="separate"/>
      </w:r>
      <w:hyperlink w:anchor="_Toc156825287" w:history="1">
        <w:r w:rsidRPr="00C54EAE">
          <w:rPr>
            <w:rFonts w:ascii="Times New Roman" w:hAnsi="Times New Roman" w:cs="Times New Roman"/>
            <w:b/>
            <w:bCs/>
            <w:noProof/>
          </w:rPr>
          <w:t>СОДЕРЖАНИЕ ПРОГРАММЫ</w:t>
        </w:r>
        <w:r w:rsidRPr="00C54EAE">
          <w:rPr>
            <w:rFonts w:ascii="Times New Roman" w:hAnsi="Times New Roman" w:cs="Times New Roman"/>
            <w:b/>
            <w:bCs/>
            <w:noProof/>
            <w:webHidden/>
          </w:rPr>
          <w:tab/>
        </w:r>
        <w:r w:rsidRPr="00C54EAE">
          <w:rPr>
            <w:rFonts w:ascii="Times New Roman" w:hAnsi="Times New Roman" w:cs="Times New Roman"/>
            <w:b/>
            <w:bCs/>
            <w:noProof/>
            <w:webHidden/>
          </w:rPr>
          <w:fldChar w:fldCharType="begin"/>
        </w:r>
        <w:r w:rsidRPr="00C54EAE">
          <w:rPr>
            <w:rFonts w:ascii="Times New Roman" w:hAnsi="Times New Roman" w:cs="Times New Roman"/>
            <w:b/>
            <w:bCs/>
            <w:noProof/>
            <w:webHidden/>
          </w:rPr>
          <w:instrText xml:space="preserve"> PAGEREF _Toc156825287 \h </w:instrText>
        </w:r>
        <w:r w:rsidRPr="00C54EAE">
          <w:rPr>
            <w:rFonts w:ascii="Times New Roman" w:hAnsi="Times New Roman" w:cs="Times New Roman"/>
            <w:b/>
            <w:bCs/>
            <w:noProof/>
            <w:webHidden/>
          </w:rPr>
        </w:r>
        <w:r w:rsidRPr="00C54EAE">
          <w:rPr>
            <w:rFonts w:ascii="Times New Roman" w:hAnsi="Times New Roman" w:cs="Times New Roman"/>
            <w:b/>
            <w:bCs/>
            <w:noProof/>
            <w:webHidden/>
          </w:rPr>
          <w:fldChar w:fldCharType="separate"/>
        </w:r>
        <w:r w:rsidRPr="00C54EAE">
          <w:rPr>
            <w:rFonts w:ascii="Times New Roman" w:hAnsi="Times New Roman" w:cs="Times New Roman"/>
            <w:b/>
            <w:bCs/>
            <w:noProof/>
            <w:webHidden/>
          </w:rPr>
          <w:t>3</w:t>
        </w:r>
        <w:r w:rsidRPr="00C54EAE">
          <w:rPr>
            <w:rFonts w:ascii="Times New Roman" w:hAnsi="Times New Roman" w:cs="Times New Roman"/>
            <w:b/>
            <w:bCs/>
            <w:noProof/>
            <w:webHidden/>
          </w:rPr>
          <w:fldChar w:fldCharType="end"/>
        </w:r>
      </w:hyperlink>
    </w:p>
    <w:p w14:paraId="2BED27C5" w14:textId="77777777" w:rsidR="002E06CB" w:rsidRPr="00C54EAE" w:rsidRDefault="0096534A" w:rsidP="002E06CB">
      <w:pPr>
        <w:tabs>
          <w:tab w:val="right" w:leader="dot" w:pos="9639"/>
        </w:tabs>
        <w:spacing w:before="120" w:line="276" w:lineRule="auto"/>
        <w:rPr>
          <w:rFonts w:eastAsiaTheme="minorEastAsia"/>
          <w:noProof/>
          <w:lang w:eastAsia="ru-RU"/>
        </w:rPr>
      </w:pPr>
      <w:hyperlink w:anchor="_Toc156825288" w:history="1">
        <w:r w:rsidR="002E06CB" w:rsidRPr="00C54EAE">
          <w:rPr>
            <w:rFonts w:ascii="Times New Roman" w:hAnsi="Times New Roman" w:cs="Times New Roman"/>
            <w:b/>
            <w:bCs/>
            <w:noProof/>
          </w:rPr>
          <w:t>1. Общая характеристика</w:t>
        </w:r>
        <w:r w:rsidR="002E06CB" w:rsidRPr="00C54EAE">
          <w:rPr>
            <w:rFonts w:ascii="Times New Roman" w:hAnsi="Times New Roman" w:cs="Times New Roman"/>
            <w:b/>
            <w:bCs/>
            <w:noProof/>
            <w:webHidden/>
          </w:rPr>
          <w:tab/>
        </w:r>
        <w:r w:rsidR="002E06CB" w:rsidRPr="00C54EAE">
          <w:rPr>
            <w:rFonts w:ascii="Times New Roman" w:hAnsi="Times New Roman" w:cs="Times New Roman"/>
            <w:b/>
            <w:bCs/>
            <w:noProof/>
            <w:webHidden/>
          </w:rPr>
          <w:fldChar w:fldCharType="begin"/>
        </w:r>
        <w:r w:rsidR="002E06CB" w:rsidRPr="00C54EAE">
          <w:rPr>
            <w:rFonts w:ascii="Times New Roman" w:hAnsi="Times New Roman" w:cs="Times New Roman"/>
            <w:b/>
            <w:bCs/>
            <w:noProof/>
            <w:webHidden/>
          </w:rPr>
          <w:instrText xml:space="preserve"> PAGEREF _Toc156825288 \h </w:instrText>
        </w:r>
        <w:r w:rsidR="002E06CB" w:rsidRPr="00C54EAE">
          <w:rPr>
            <w:rFonts w:ascii="Times New Roman" w:hAnsi="Times New Roman" w:cs="Times New Roman"/>
            <w:b/>
            <w:bCs/>
            <w:noProof/>
            <w:webHidden/>
          </w:rPr>
        </w:r>
        <w:r w:rsidR="002E06CB" w:rsidRPr="00C54EAE">
          <w:rPr>
            <w:rFonts w:ascii="Times New Roman" w:hAnsi="Times New Roman" w:cs="Times New Roman"/>
            <w:b/>
            <w:bCs/>
            <w:noProof/>
            <w:webHidden/>
          </w:rPr>
          <w:fldChar w:fldCharType="separate"/>
        </w:r>
        <w:r w:rsidR="002E06CB" w:rsidRPr="00C54EAE">
          <w:rPr>
            <w:rFonts w:ascii="Times New Roman" w:hAnsi="Times New Roman" w:cs="Times New Roman"/>
            <w:b/>
            <w:bCs/>
            <w:noProof/>
            <w:webHidden/>
          </w:rPr>
          <w:t>4</w:t>
        </w:r>
        <w:r w:rsidR="002E06CB" w:rsidRPr="00C54EAE">
          <w:rPr>
            <w:rFonts w:ascii="Times New Roman" w:hAnsi="Times New Roman" w:cs="Times New Roman"/>
            <w:b/>
            <w:bCs/>
            <w:noProof/>
            <w:webHidden/>
          </w:rPr>
          <w:fldChar w:fldCharType="end"/>
        </w:r>
      </w:hyperlink>
    </w:p>
    <w:p w14:paraId="441B88FB" w14:textId="77777777" w:rsidR="002E06CB" w:rsidRPr="00C54EAE" w:rsidRDefault="0096534A" w:rsidP="002E06CB">
      <w:pPr>
        <w:tabs>
          <w:tab w:val="right" w:leader="dot" w:pos="9639"/>
        </w:tabs>
        <w:spacing w:before="120"/>
        <w:ind w:left="240"/>
        <w:rPr>
          <w:rFonts w:eastAsiaTheme="minorEastAsia"/>
          <w:noProof/>
          <w:lang w:eastAsia="ru-RU"/>
        </w:rPr>
      </w:pPr>
      <w:hyperlink w:anchor="_Toc156825289" w:history="1">
        <w:r w:rsidR="002E06CB" w:rsidRPr="00C54EAE">
          <w:rPr>
            <w:rFonts w:ascii="Times New Roman" w:eastAsia="Times New Roman" w:hAnsi="Times New Roman" w:cs="Times New Roman"/>
            <w:noProof/>
            <w:sz w:val="24"/>
            <w:szCs w:val="24"/>
            <w:lang w:eastAsia="ru-RU"/>
          </w:rPr>
          <w:t>1.1. Цель и место дисциплины в структуре образовательной программы</w:t>
        </w:r>
        <w:r w:rsidR="002E06CB" w:rsidRPr="00C54EAE">
          <w:rPr>
            <w:rFonts w:ascii="Times New Roman" w:eastAsia="Times New Roman" w:hAnsi="Times New Roman" w:cs="Times New Roman"/>
            <w:noProof/>
            <w:webHidden/>
            <w:sz w:val="24"/>
            <w:szCs w:val="24"/>
            <w:lang w:eastAsia="ru-RU"/>
          </w:rPr>
          <w:tab/>
        </w:r>
        <w:r w:rsidR="002E06CB" w:rsidRPr="00C54EAE">
          <w:rPr>
            <w:rFonts w:ascii="Times New Roman" w:eastAsia="Times New Roman" w:hAnsi="Times New Roman" w:cs="Times New Roman"/>
            <w:noProof/>
            <w:webHidden/>
            <w:sz w:val="24"/>
            <w:szCs w:val="24"/>
            <w:lang w:eastAsia="ru-RU"/>
          </w:rPr>
          <w:fldChar w:fldCharType="begin"/>
        </w:r>
        <w:r w:rsidR="002E06CB" w:rsidRPr="00C54EAE">
          <w:rPr>
            <w:rFonts w:ascii="Times New Roman" w:eastAsia="Times New Roman" w:hAnsi="Times New Roman" w:cs="Times New Roman"/>
            <w:noProof/>
            <w:webHidden/>
            <w:sz w:val="24"/>
            <w:szCs w:val="24"/>
            <w:lang w:eastAsia="ru-RU"/>
          </w:rPr>
          <w:instrText xml:space="preserve"> PAGEREF _Toc156825289 \h </w:instrText>
        </w:r>
        <w:r w:rsidR="002E06CB" w:rsidRPr="00C54EAE">
          <w:rPr>
            <w:rFonts w:ascii="Times New Roman" w:eastAsia="Times New Roman" w:hAnsi="Times New Roman" w:cs="Times New Roman"/>
            <w:noProof/>
            <w:webHidden/>
            <w:sz w:val="24"/>
            <w:szCs w:val="24"/>
            <w:lang w:eastAsia="ru-RU"/>
          </w:rPr>
        </w:r>
        <w:r w:rsidR="002E06CB" w:rsidRPr="00C54EAE">
          <w:rPr>
            <w:rFonts w:ascii="Times New Roman" w:eastAsia="Times New Roman" w:hAnsi="Times New Roman" w:cs="Times New Roman"/>
            <w:noProof/>
            <w:webHidden/>
            <w:sz w:val="24"/>
            <w:szCs w:val="24"/>
            <w:lang w:eastAsia="ru-RU"/>
          </w:rPr>
          <w:fldChar w:fldCharType="separate"/>
        </w:r>
        <w:r w:rsidR="002E06CB" w:rsidRPr="00C54EAE">
          <w:rPr>
            <w:rFonts w:ascii="Times New Roman" w:eastAsia="Times New Roman" w:hAnsi="Times New Roman" w:cs="Times New Roman"/>
            <w:noProof/>
            <w:webHidden/>
            <w:sz w:val="24"/>
            <w:szCs w:val="24"/>
            <w:lang w:eastAsia="ru-RU"/>
          </w:rPr>
          <w:t>4</w:t>
        </w:r>
        <w:r w:rsidR="002E06CB" w:rsidRPr="00C54EAE">
          <w:rPr>
            <w:rFonts w:ascii="Times New Roman" w:eastAsia="Times New Roman" w:hAnsi="Times New Roman" w:cs="Times New Roman"/>
            <w:noProof/>
            <w:webHidden/>
            <w:sz w:val="24"/>
            <w:szCs w:val="24"/>
            <w:lang w:eastAsia="ru-RU"/>
          </w:rPr>
          <w:fldChar w:fldCharType="end"/>
        </w:r>
      </w:hyperlink>
    </w:p>
    <w:p w14:paraId="6F62EBE8" w14:textId="77777777" w:rsidR="002E06CB" w:rsidRPr="00C54EAE" w:rsidRDefault="0096534A" w:rsidP="002E06CB">
      <w:pPr>
        <w:tabs>
          <w:tab w:val="right" w:leader="dot" w:pos="9639"/>
        </w:tabs>
        <w:spacing w:before="120"/>
        <w:ind w:left="240"/>
        <w:rPr>
          <w:rFonts w:eastAsiaTheme="minorEastAsia"/>
          <w:noProof/>
          <w:lang w:eastAsia="ru-RU"/>
        </w:rPr>
      </w:pPr>
      <w:hyperlink w:anchor="_Toc156825290" w:history="1">
        <w:r w:rsidR="002E06CB" w:rsidRPr="00C54EAE">
          <w:rPr>
            <w:rFonts w:ascii="Times New Roman" w:eastAsia="Times New Roman" w:hAnsi="Times New Roman" w:cs="Times New Roman"/>
            <w:noProof/>
            <w:sz w:val="24"/>
            <w:szCs w:val="24"/>
            <w:lang w:eastAsia="ru-RU"/>
          </w:rPr>
          <w:t>1.2. Планируемые результаты освоения дисциплины</w:t>
        </w:r>
        <w:r w:rsidR="002E06CB" w:rsidRPr="00C54EAE">
          <w:rPr>
            <w:rFonts w:ascii="Times New Roman" w:eastAsia="Times New Roman" w:hAnsi="Times New Roman" w:cs="Times New Roman"/>
            <w:noProof/>
            <w:webHidden/>
            <w:sz w:val="24"/>
            <w:szCs w:val="24"/>
            <w:lang w:eastAsia="ru-RU"/>
          </w:rPr>
          <w:tab/>
        </w:r>
        <w:r w:rsidR="002E06CB" w:rsidRPr="00C54EAE">
          <w:rPr>
            <w:rFonts w:ascii="Times New Roman" w:eastAsia="Times New Roman" w:hAnsi="Times New Roman" w:cs="Times New Roman"/>
            <w:noProof/>
            <w:webHidden/>
            <w:sz w:val="24"/>
            <w:szCs w:val="24"/>
            <w:lang w:eastAsia="ru-RU"/>
          </w:rPr>
          <w:fldChar w:fldCharType="begin"/>
        </w:r>
        <w:r w:rsidR="002E06CB" w:rsidRPr="00C54EAE">
          <w:rPr>
            <w:rFonts w:ascii="Times New Roman" w:eastAsia="Times New Roman" w:hAnsi="Times New Roman" w:cs="Times New Roman"/>
            <w:noProof/>
            <w:webHidden/>
            <w:sz w:val="24"/>
            <w:szCs w:val="24"/>
            <w:lang w:eastAsia="ru-RU"/>
          </w:rPr>
          <w:instrText xml:space="preserve"> PAGEREF _Toc156825290 \h </w:instrText>
        </w:r>
        <w:r w:rsidR="002E06CB" w:rsidRPr="00C54EAE">
          <w:rPr>
            <w:rFonts w:ascii="Times New Roman" w:eastAsia="Times New Roman" w:hAnsi="Times New Roman" w:cs="Times New Roman"/>
            <w:noProof/>
            <w:webHidden/>
            <w:sz w:val="24"/>
            <w:szCs w:val="24"/>
            <w:lang w:eastAsia="ru-RU"/>
          </w:rPr>
        </w:r>
        <w:r w:rsidR="002E06CB" w:rsidRPr="00C54EAE">
          <w:rPr>
            <w:rFonts w:ascii="Times New Roman" w:eastAsia="Times New Roman" w:hAnsi="Times New Roman" w:cs="Times New Roman"/>
            <w:noProof/>
            <w:webHidden/>
            <w:sz w:val="24"/>
            <w:szCs w:val="24"/>
            <w:lang w:eastAsia="ru-RU"/>
          </w:rPr>
          <w:fldChar w:fldCharType="separate"/>
        </w:r>
        <w:r w:rsidR="002E06CB" w:rsidRPr="00C54EAE">
          <w:rPr>
            <w:rFonts w:ascii="Times New Roman" w:eastAsia="Times New Roman" w:hAnsi="Times New Roman" w:cs="Times New Roman"/>
            <w:noProof/>
            <w:webHidden/>
            <w:sz w:val="24"/>
            <w:szCs w:val="24"/>
            <w:lang w:eastAsia="ru-RU"/>
          </w:rPr>
          <w:t>4</w:t>
        </w:r>
        <w:r w:rsidR="002E06CB" w:rsidRPr="00C54EAE">
          <w:rPr>
            <w:rFonts w:ascii="Times New Roman" w:eastAsia="Times New Roman" w:hAnsi="Times New Roman" w:cs="Times New Roman"/>
            <w:noProof/>
            <w:webHidden/>
            <w:sz w:val="24"/>
            <w:szCs w:val="24"/>
            <w:lang w:eastAsia="ru-RU"/>
          </w:rPr>
          <w:fldChar w:fldCharType="end"/>
        </w:r>
      </w:hyperlink>
    </w:p>
    <w:p w14:paraId="4101249C" w14:textId="77777777" w:rsidR="002E06CB" w:rsidRPr="00C54EAE" w:rsidRDefault="0096534A" w:rsidP="002E06CB">
      <w:pPr>
        <w:tabs>
          <w:tab w:val="right" w:leader="dot" w:pos="9639"/>
        </w:tabs>
        <w:spacing w:before="120" w:line="276" w:lineRule="auto"/>
        <w:rPr>
          <w:rFonts w:eastAsiaTheme="minorEastAsia"/>
          <w:noProof/>
          <w:lang w:eastAsia="ru-RU"/>
        </w:rPr>
      </w:pPr>
      <w:hyperlink w:anchor="_Toc156825291" w:history="1">
        <w:r w:rsidR="002E06CB" w:rsidRPr="00C54EAE">
          <w:rPr>
            <w:rFonts w:ascii="Times New Roman" w:hAnsi="Times New Roman" w:cs="Times New Roman"/>
            <w:b/>
            <w:bCs/>
            <w:noProof/>
          </w:rPr>
          <w:t>2. Структура и содержание ДИСЦИПЛИНЫ</w:t>
        </w:r>
        <w:r w:rsidR="002E06CB" w:rsidRPr="00C54EAE">
          <w:rPr>
            <w:rFonts w:ascii="Times New Roman" w:hAnsi="Times New Roman" w:cs="Times New Roman"/>
            <w:b/>
            <w:bCs/>
            <w:noProof/>
            <w:webHidden/>
          </w:rPr>
          <w:tab/>
        </w:r>
      </w:hyperlink>
      <w:r w:rsidR="002E06CB" w:rsidRPr="00C54EAE">
        <w:rPr>
          <w:rFonts w:ascii="Times New Roman" w:hAnsi="Times New Roman" w:cs="Times New Roman"/>
          <w:b/>
          <w:bCs/>
          <w:noProof/>
        </w:rPr>
        <w:t>7</w:t>
      </w:r>
    </w:p>
    <w:p w14:paraId="63E63BED" w14:textId="77777777" w:rsidR="002E06CB" w:rsidRPr="00C54EAE" w:rsidRDefault="0096534A" w:rsidP="002E06CB">
      <w:pPr>
        <w:tabs>
          <w:tab w:val="right" w:leader="dot" w:pos="9639"/>
        </w:tabs>
        <w:spacing w:before="120"/>
        <w:ind w:left="240"/>
        <w:rPr>
          <w:rFonts w:eastAsiaTheme="minorEastAsia"/>
          <w:noProof/>
          <w:lang w:eastAsia="ru-RU"/>
        </w:rPr>
      </w:pPr>
      <w:hyperlink w:anchor="_Toc156825292" w:history="1">
        <w:r w:rsidR="002E06CB" w:rsidRPr="00C54EAE">
          <w:rPr>
            <w:rFonts w:ascii="Times New Roman" w:eastAsia="Times New Roman" w:hAnsi="Times New Roman" w:cs="Times New Roman"/>
            <w:noProof/>
            <w:sz w:val="24"/>
            <w:szCs w:val="24"/>
            <w:lang w:eastAsia="ru-RU"/>
          </w:rPr>
          <w:t>2.1. Трудоемкость освоения дисциплины</w:t>
        </w:r>
        <w:r w:rsidR="002E06CB" w:rsidRPr="00C54EAE">
          <w:rPr>
            <w:rFonts w:ascii="Times New Roman" w:eastAsia="Times New Roman" w:hAnsi="Times New Roman" w:cs="Times New Roman"/>
            <w:noProof/>
            <w:webHidden/>
            <w:sz w:val="24"/>
            <w:szCs w:val="24"/>
            <w:lang w:eastAsia="ru-RU"/>
          </w:rPr>
          <w:tab/>
        </w:r>
      </w:hyperlink>
      <w:r w:rsidR="002E06CB" w:rsidRPr="00C54EAE">
        <w:rPr>
          <w:rFonts w:ascii="Times New Roman" w:eastAsia="Times New Roman" w:hAnsi="Times New Roman" w:cs="Times New Roman"/>
          <w:noProof/>
          <w:sz w:val="24"/>
          <w:szCs w:val="24"/>
          <w:lang w:eastAsia="ru-RU"/>
        </w:rPr>
        <w:t>7</w:t>
      </w:r>
    </w:p>
    <w:p w14:paraId="1295E956" w14:textId="77777777" w:rsidR="002E06CB" w:rsidRPr="00C54EAE" w:rsidRDefault="0096534A" w:rsidP="002E06CB">
      <w:pPr>
        <w:tabs>
          <w:tab w:val="right" w:leader="dot" w:pos="9639"/>
        </w:tabs>
        <w:spacing w:before="120"/>
        <w:ind w:left="240"/>
        <w:rPr>
          <w:rFonts w:eastAsiaTheme="minorEastAsia"/>
          <w:noProof/>
          <w:lang w:eastAsia="ru-RU"/>
        </w:rPr>
      </w:pPr>
      <w:hyperlink w:anchor="_Toc156825293" w:history="1">
        <w:r w:rsidR="002E06CB" w:rsidRPr="00C54EAE">
          <w:rPr>
            <w:rFonts w:ascii="Times New Roman" w:eastAsia="Times New Roman" w:hAnsi="Times New Roman" w:cs="Times New Roman"/>
            <w:noProof/>
            <w:sz w:val="24"/>
            <w:szCs w:val="24"/>
            <w:lang w:eastAsia="ru-RU"/>
          </w:rPr>
          <w:t>2.2. Содержание дисциплины</w:t>
        </w:r>
        <w:r w:rsidR="002E06CB" w:rsidRPr="00C54EAE">
          <w:rPr>
            <w:rFonts w:ascii="Times New Roman" w:eastAsia="Times New Roman" w:hAnsi="Times New Roman" w:cs="Times New Roman"/>
            <w:noProof/>
            <w:webHidden/>
            <w:sz w:val="24"/>
            <w:szCs w:val="24"/>
            <w:lang w:eastAsia="ru-RU"/>
          </w:rPr>
          <w:tab/>
        </w:r>
      </w:hyperlink>
      <w:r w:rsidR="002E06CB" w:rsidRPr="00C54EAE">
        <w:rPr>
          <w:rFonts w:ascii="Times New Roman" w:eastAsia="Times New Roman" w:hAnsi="Times New Roman" w:cs="Times New Roman"/>
          <w:noProof/>
          <w:sz w:val="24"/>
          <w:szCs w:val="24"/>
          <w:lang w:eastAsia="ru-RU"/>
        </w:rPr>
        <w:t>8</w:t>
      </w:r>
    </w:p>
    <w:p w14:paraId="1C2553D9" w14:textId="77777777" w:rsidR="002E06CB" w:rsidRPr="00C54EAE" w:rsidRDefault="0096534A" w:rsidP="002E06CB">
      <w:pPr>
        <w:tabs>
          <w:tab w:val="right" w:leader="dot" w:pos="9639"/>
        </w:tabs>
        <w:spacing w:before="120" w:line="276" w:lineRule="auto"/>
        <w:rPr>
          <w:rFonts w:eastAsiaTheme="minorEastAsia"/>
          <w:noProof/>
          <w:lang w:eastAsia="ru-RU"/>
        </w:rPr>
      </w:pPr>
      <w:hyperlink w:anchor="_Toc156825296" w:history="1">
        <w:r w:rsidR="002E06CB" w:rsidRPr="00C54EAE">
          <w:rPr>
            <w:rFonts w:ascii="Times New Roman" w:hAnsi="Times New Roman" w:cs="Times New Roman"/>
            <w:b/>
            <w:bCs/>
            <w:noProof/>
          </w:rPr>
          <w:t>3. Условия реализации ДИСЦИПЛИНЫ</w:t>
        </w:r>
        <w:r w:rsidR="002E06CB" w:rsidRPr="00C54EAE">
          <w:rPr>
            <w:rFonts w:ascii="Times New Roman" w:hAnsi="Times New Roman" w:cs="Times New Roman"/>
            <w:b/>
            <w:bCs/>
            <w:noProof/>
            <w:webHidden/>
          </w:rPr>
          <w:tab/>
        </w:r>
      </w:hyperlink>
      <w:r w:rsidR="002E06CB" w:rsidRPr="00C54EAE">
        <w:rPr>
          <w:rFonts w:ascii="Times New Roman" w:hAnsi="Times New Roman" w:cs="Times New Roman"/>
          <w:b/>
          <w:bCs/>
          <w:noProof/>
        </w:rPr>
        <w:t>15</w:t>
      </w:r>
    </w:p>
    <w:p w14:paraId="5F0E69DF" w14:textId="77777777" w:rsidR="002E06CB" w:rsidRPr="00C54EAE" w:rsidRDefault="0096534A" w:rsidP="002E06CB">
      <w:pPr>
        <w:tabs>
          <w:tab w:val="right" w:leader="dot" w:pos="9639"/>
        </w:tabs>
        <w:spacing w:before="120"/>
        <w:ind w:left="240"/>
        <w:rPr>
          <w:rFonts w:eastAsiaTheme="minorEastAsia"/>
          <w:noProof/>
          <w:lang w:eastAsia="ru-RU"/>
        </w:rPr>
      </w:pPr>
      <w:hyperlink w:anchor="_Toc156825297" w:history="1">
        <w:r w:rsidR="002E06CB" w:rsidRPr="00C54EAE">
          <w:rPr>
            <w:rFonts w:ascii="Times New Roman" w:eastAsia="Times New Roman" w:hAnsi="Times New Roman" w:cs="Times New Roman"/>
            <w:noProof/>
            <w:sz w:val="24"/>
            <w:szCs w:val="24"/>
            <w:lang w:eastAsia="ru-RU"/>
          </w:rPr>
          <w:t>3.1. Материально-техническое обеспечение</w:t>
        </w:r>
        <w:r w:rsidR="002E06CB" w:rsidRPr="00C54EAE">
          <w:rPr>
            <w:rFonts w:ascii="Times New Roman" w:eastAsia="Times New Roman" w:hAnsi="Times New Roman" w:cs="Times New Roman"/>
            <w:noProof/>
            <w:webHidden/>
            <w:sz w:val="24"/>
            <w:szCs w:val="24"/>
            <w:lang w:eastAsia="ru-RU"/>
          </w:rPr>
          <w:tab/>
        </w:r>
      </w:hyperlink>
      <w:r w:rsidR="002E06CB" w:rsidRPr="00C54EAE">
        <w:rPr>
          <w:rFonts w:ascii="Times New Roman" w:eastAsia="Times New Roman" w:hAnsi="Times New Roman" w:cs="Times New Roman"/>
          <w:noProof/>
          <w:sz w:val="24"/>
          <w:szCs w:val="24"/>
          <w:lang w:eastAsia="ru-RU"/>
        </w:rPr>
        <w:t>15</w:t>
      </w:r>
    </w:p>
    <w:p w14:paraId="47007923" w14:textId="77777777" w:rsidR="002E06CB" w:rsidRPr="00C54EAE" w:rsidRDefault="0096534A" w:rsidP="002E06CB">
      <w:pPr>
        <w:tabs>
          <w:tab w:val="right" w:leader="dot" w:pos="9639"/>
        </w:tabs>
        <w:spacing w:before="120"/>
        <w:ind w:left="240"/>
        <w:rPr>
          <w:rFonts w:eastAsiaTheme="minorEastAsia"/>
          <w:noProof/>
          <w:lang w:eastAsia="ru-RU"/>
        </w:rPr>
      </w:pPr>
      <w:hyperlink w:anchor="_Toc156825298" w:history="1">
        <w:r w:rsidR="002E06CB" w:rsidRPr="00C54EAE">
          <w:rPr>
            <w:rFonts w:ascii="Times New Roman" w:eastAsia="Times New Roman" w:hAnsi="Times New Roman" w:cs="Times New Roman"/>
            <w:noProof/>
            <w:sz w:val="24"/>
            <w:szCs w:val="24"/>
            <w:lang w:eastAsia="ru-RU"/>
          </w:rPr>
          <w:t>3.2. Учебно-методическое обеспечение</w:t>
        </w:r>
        <w:r w:rsidR="002E06CB" w:rsidRPr="00C54EAE">
          <w:rPr>
            <w:rFonts w:ascii="Times New Roman" w:eastAsia="Times New Roman" w:hAnsi="Times New Roman" w:cs="Times New Roman"/>
            <w:noProof/>
            <w:webHidden/>
            <w:sz w:val="24"/>
            <w:szCs w:val="24"/>
            <w:lang w:eastAsia="ru-RU"/>
          </w:rPr>
          <w:tab/>
        </w:r>
      </w:hyperlink>
      <w:r w:rsidR="002E06CB" w:rsidRPr="00C54EAE">
        <w:rPr>
          <w:rFonts w:ascii="Times New Roman" w:eastAsia="Times New Roman" w:hAnsi="Times New Roman" w:cs="Times New Roman"/>
          <w:noProof/>
          <w:sz w:val="24"/>
          <w:szCs w:val="24"/>
          <w:lang w:eastAsia="ru-RU"/>
        </w:rPr>
        <w:t>15</w:t>
      </w:r>
    </w:p>
    <w:p w14:paraId="7834077B" w14:textId="77777777" w:rsidR="002E06CB" w:rsidRPr="00C54EAE" w:rsidRDefault="0096534A" w:rsidP="002E06CB">
      <w:pPr>
        <w:tabs>
          <w:tab w:val="right" w:leader="dot" w:pos="9639"/>
        </w:tabs>
        <w:spacing w:before="120" w:line="276" w:lineRule="auto"/>
        <w:rPr>
          <w:rFonts w:eastAsiaTheme="minorEastAsia"/>
          <w:noProof/>
          <w:lang w:eastAsia="ru-RU"/>
        </w:rPr>
      </w:pPr>
      <w:hyperlink w:anchor="_Toc156825299" w:history="1">
        <w:r w:rsidR="002E06CB" w:rsidRPr="00C54EAE">
          <w:rPr>
            <w:rFonts w:ascii="Times New Roman" w:hAnsi="Times New Roman" w:cs="Times New Roman"/>
            <w:b/>
            <w:bCs/>
            <w:noProof/>
          </w:rPr>
          <w:t>4. Контроль и оценка результатов  освоения ДИСЦИПЛИНЫ</w:t>
        </w:r>
        <w:r w:rsidR="002E06CB" w:rsidRPr="00C54EAE">
          <w:rPr>
            <w:rFonts w:ascii="Times New Roman" w:hAnsi="Times New Roman" w:cs="Times New Roman"/>
            <w:b/>
            <w:bCs/>
            <w:noProof/>
            <w:webHidden/>
          </w:rPr>
          <w:tab/>
        </w:r>
      </w:hyperlink>
      <w:r w:rsidR="002E06CB" w:rsidRPr="00C54EAE">
        <w:rPr>
          <w:rFonts w:ascii="Times New Roman" w:hAnsi="Times New Roman" w:cs="Times New Roman"/>
          <w:b/>
          <w:bCs/>
          <w:noProof/>
        </w:rPr>
        <w:t>16</w:t>
      </w:r>
    </w:p>
    <w:p w14:paraId="7F0FFCBB" w14:textId="77777777" w:rsidR="002E06CB" w:rsidRPr="002E06CB" w:rsidRDefault="002E06CB" w:rsidP="002E06CB">
      <w:pPr>
        <w:keepNext/>
        <w:spacing w:after="120"/>
        <w:outlineLvl w:val="0"/>
        <w:rPr>
          <w:rFonts w:ascii="Times New Roman" w:eastAsia="Segoe UI" w:hAnsi="Times New Roman" w:cs="Times New Roman"/>
          <w:caps/>
          <w:kern w:val="32"/>
          <w:sz w:val="24"/>
          <w:szCs w:val="24"/>
          <w:lang w:eastAsia="x-none"/>
        </w:rPr>
      </w:pPr>
      <w:r w:rsidRPr="00C54EAE">
        <w:rPr>
          <w:rFonts w:ascii="Times New Roman" w:eastAsia="Segoe UI" w:hAnsi="Times New Roman" w:cs="Times New Roman"/>
          <w:caps/>
          <w:kern w:val="32"/>
          <w:sz w:val="24"/>
          <w:szCs w:val="24"/>
          <w:lang w:eastAsia="x-none"/>
        </w:rPr>
        <w:fldChar w:fldCharType="end"/>
      </w:r>
    </w:p>
    <w:p w14:paraId="235F864D" w14:textId="77777777" w:rsidR="002E06CB" w:rsidRPr="002E06CB" w:rsidRDefault="002E06CB" w:rsidP="002E06CB">
      <w:pPr>
        <w:keepNext/>
        <w:spacing w:after="120"/>
        <w:outlineLvl w:val="0"/>
        <w:rPr>
          <w:rFonts w:ascii="Times New Roman" w:eastAsia="Segoe UI" w:hAnsi="Times New Roman" w:cs="Times New Roman"/>
          <w:b/>
          <w:bCs/>
          <w:caps/>
          <w:kern w:val="32"/>
          <w:sz w:val="24"/>
          <w:szCs w:val="24"/>
          <w:lang w:eastAsia="x-none"/>
        </w:rPr>
        <w:sectPr w:rsidR="002E06CB" w:rsidRPr="002E06CB" w:rsidSect="00502F97">
          <w:headerReference w:type="even" r:id="rId103"/>
          <w:headerReference w:type="default" r:id="rId104"/>
          <w:pgSz w:w="11906" w:h="16838"/>
          <w:pgMar w:top="1134" w:right="567" w:bottom="1134" w:left="1701" w:header="709" w:footer="709" w:gutter="0"/>
          <w:cols w:space="708"/>
          <w:docGrid w:linePitch="360"/>
        </w:sectPr>
      </w:pPr>
    </w:p>
    <w:p w14:paraId="22AFEEE6" w14:textId="77777777" w:rsidR="002E06CB" w:rsidRPr="002E06CB" w:rsidRDefault="002E06CB" w:rsidP="008F04A5">
      <w:pPr>
        <w:keepNext/>
        <w:numPr>
          <w:ilvl w:val="0"/>
          <w:numId w:val="34"/>
        </w:numPr>
        <w:spacing w:after="120"/>
        <w:jc w:val="center"/>
        <w:outlineLvl w:val="0"/>
        <w:rPr>
          <w:rFonts w:ascii="Times New Roman" w:eastAsia="Segoe UI" w:hAnsi="Times New Roman" w:cs="Times New Roman"/>
          <w:b/>
          <w:bCs/>
          <w:iCs/>
          <w:caps/>
          <w:kern w:val="32"/>
          <w:sz w:val="24"/>
          <w:szCs w:val="24"/>
          <w:lang w:val="x-none" w:eastAsia="x-none"/>
        </w:rPr>
      </w:pPr>
      <w:r w:rsidRPr="002E06CB">
        <w:rPr>
          <w:rFonts w:ascii="Times New Roman" w:eastAsia="Segoe UI" w:hAnsi="Times New Roman" w:cs="Times New Roman"/>
          <w:b/>
          <w:bCs/>
          <w:iCs/>
          <w:caps/>
          <w:kern w:val="32"/>
          <w:sz w:val="24"/>
          <w:szCs w:val="24"/>
          <w:lang w:val="x-none" w:eastAsia="x-none"/>
        </w:rPr>
        <w:lastRenderedPageBreak/>
        <w:t>Общая характеристика РАБОЧЕЙ ПРОГРАММЫ УЧЕБНОЙ ДИСЦИПЛИНЫ</w:t>
      </w:r>
    </w:p>
    <w:p w14:paraId="526CA680" w14:textId="46D36EFD" w:rsidR="002E06CB" w:rsidRPr="00C54EAE" w:rsidRDefault="002E06CB" w:rsidP="002E06CB">
      <w:pPr>
        <w:widowControl w:val="0"/>
        <w:ind w:left="720"/>
        <w:jc w:val="center"/>
        <w:rPr>
          <w:rFonts w:ascii="Times New Roman" w:eastAsia="Segoe UI" w:hAnsi="Times New Roman" w:cs="Times New Roman"/>
          <w:b/>
          <w:sz w:val="24"/>
          <w:szCs w:val="24"/>
          <w:lang w:eastAsia="nl-NL"/>
        </w:rPr>
      </w:pPr>
      <w:r w:rsidRPr="00C54EAE">
        <w:rPr>
          <w:rFonts w:ascii="Times New Roman" w:eastAsia="Times New Roman" w:hAnsi="Times New Roman" w:cs="Times New Roman"/>
          <w:b/>
          <w:sz w:val="24"/>
          <w:szCs w:val="24"/>
          <w:lang w:eastAsia="nl-NL"/>
        </w:rPr>
        <w:t>«ОП 1</w:t>
      </w:r>
      <w:r w:rsidR="000569D6">
        <w:rPr>
          <w:rFonts w:ascii="Times New Roman" w:eastAsia="Times New Roman" w:hAnsi="Times New Roman" w:cs="Times New Roman"/>
          <w:b/>
          <w:sz w:val="24"/>
          <w:szCs w:val="24"/>
          <w:lang w:eastAsia="nl-NL"/>
        </w:rPr>
        <w:t>1</w:t>
      </w:r>
      <w:r w:rsidRPr="00C54EAE">
        <w:rPr>
          <w:rFonts w:ascii="Times New Roman" w:eastAsia="Times New Roman" w:hAnsi="Times New Roman" w:cs="Times New Roman"/>
          <w:b/>
          <w:sz w:val="24"/>
          <w:szCs w:val="24"/>
          <w:lang w:eastAsia="nl-NL"/>
        </w:rPr>
        <w:t xml:space="preserve"> Компьютерная графика» </w:t>
      </w:r>
    </w:p>
    <w:p w14:paraId="2D3C5824" w14:textId="77777777" w:rsidR="002E06CB" w:rsidRPr="002E06CB" w:rsidRDefault="002E06CB" w:rsidP="002E06CB">
      <w:pPr>
        <w:spacing w:after="120" w:line="276" w:lineRule="auto"/>
        <w:ind w:firstLine="709"/>
        <w:outlineLvl w:val="1"/>
        <w:rPr>
          <w:rFonts w:ascii="Times New Roman" w:eastAsia="Segoe UI" w:hAnsi="Times New Roman" w:cs="Times New Roman"/>
          <w:b/>
          <w:bCs/>
          <w:color w:val="5A5A5A" w:themeColor="text1" w:themeTint="A5"/>
          <w:spacing w:val="15"/>
          <w:sz w:val="24"/>
          <w:szCs w:val="24"/>
          <w:lang w:eastAsia="ru-RU"/>
        </w:rPr>
      </w:pPr>
    </w:p>
    <w:p w14:paraId="7F0E162C" w14:textId="77777777" w:rsidR="002E06CB" w:rsidRPr="002E06CB" w:rsidRDefault="002E06CB" w:rsidP="002E06CB">
      <w:pPr>
        <w:spacing w:after="120" w:line="276" w:lineRule="auto"/>
        <w:ind w:firstLine="709"/>
        <w:outlineLvl w:val="1"/>
        <w:rPr>
          <w:rFonts w:ascii="Times New Roman" w:eastAsia="Segoe UI" w:hAnsi="Times New Roman" w:cs="Times New Roman"/>
          <w:b/>
          <w:bCs/>
          <w:color w:val="5A5A5A" w:themeColor="text1" w:themeTint="A5"/>
          <w:spacing w:val="15"/>
          <w:sz w:val="24"/>
          <w:szCs w:val="24"/>
          <w:lang w:eastAsia="ru-RU"/>
        </w:rPr>
      </w:pPr>
      <w:r w:rsidRPr="002E06CB">
        <w:rPr>
          <w:rFonts w:ascii="Times New Roman" w:eastAsia="Segoe UI" w:hAnsi="Times New Roman" w:cs="Times New Roman"/>
          <w:b/>
          <w:bCs/>
          <w:color w:val="5A5A5A" w:themeColor="text1" w:themeTint="A5"/>
          <w:spacing w:val="15"/>
          <w:sz w:val="24"/>
          <w:szCs w:val="24"/>
          <w:lang w:eastAsia="ru-RU"/>
        </w:rPr>
        <w:t>1.1. Цель и место дисциплины в структуре образовательной программы</w:t>
      </w:r>
    </w:p>
    <w:p w14:paraId="5A757F8F" w14:textId="3192400F" w:rsidR="002E06CB" w:rsidRPr="002E06CB" w:rsidRDefault="002E06CB" w:rsidP="00C54EAE">
      <w:pPr>
        <w:shd w:val="clear" w:color="auto" w:fill="FFFFFF"/>
        <w:spacing w:line="276" w:lineRule="auto"/>
        <w:ind w:firstLine="709"/>
        <w:jc w:val="both"/>
        <w:rPr>
          <w:rFonts w:ascii="Times New Roman" w:hAnsi="Times New Roman" w:cs="Times New Roman"/>
          <w:sz w:val="24"/>
          <w:szCs w:val="24"/>
        </w:rPr>
      </w:pPr>
      <w:r w:rsidRPr="002E06CB">
        <w:rPr>
          <w:rFonts w:ascii="Times New Roman" w:hAnsi="Times New Roman" w:cs="Times New Roman"/>
          <w:sz w:val="24"/>
          <w:szCs w:val="24"/>
        </w:rPr>
        <w:t>Целью освоения дисциплины «</w:t>
      </w:r>
      <w:r w:rsidRPr="002E06CB">
        <w:rPr>
          <w:rFonts w:ascii="Times New Roman" w:eastAsia="Segoe UI" w:hAnsi="Times New Roman" w:cs="Times New Roman"/>
          <w:sz w:val="24"/>
          <w:szCs w:val="24"/>
        </w:rPr>
        <w:t>ОП 1</w:t>
      </w:r>
      <w:r w:rsidR="000569D6">
        <w:rPr>
          <w:rFonts w:ascii="Times New Roman" w:eastAsia="Segoe UI" w:hAnsi="Times New Roman" w:cs="Times New Roman"/>
          <w:sz w:val="24"/>
          <w:szCs w:val="24"/>
        </w:rPr>
        <w:t>1</w:t>
      </w:r>
      <w:r w:rsidRPr="002E06CB">
        <w:rPr>
          <w:rFonts w:ascii="Times New Roman" w:eastAsia="Segoe UI" w:hAnsi="Times New Roman" w:cs="Times New Roman"/>
          <w:sz w:val="24"/>
          <w:szCs w:val="24"/>
        </w:rPr>
        <w:t xml:space="preserve"> Компьютерная графика</w:t>
      </w:r>
      <w:r w:rsidRPr="002E06CB">
        <w:rPr>
          <w:rFonts w:eastAsia="Segoe UI"/>
        </w:rPr>
        <w:t>»</w:t>
      </w:r>
      <w:r w:rsidRPr="002E06CB">
        <w:rPr>
          <w:rFonts w:ascii="Times New Roman" w:hAnsi="Times New Roman" w:cs="Times New Roman"/>
          <w:sz w:val="24"/>
          <w:szCs w:val="24"/>
        </w:rPr>
        <w:t xml:space="preserve"> является развитие у обучающихся необходимых знаний и навыков использования графических систем и графических пакетов при решении профессиональных задач. Цель реализуется в следующих задачах: ознакомление с теоретическими основами компьютерной графики, изучение основных приемов работы в графических редакторах; приобретение навыков практической работы в графических пакетах; изучение возможности автоматизации конструкторской деятельности при использовании практических пакетов; изучение методов и программных средств, позволяющих использовать компьютерную графику в профессиональной деятельности.</w:t>
      </w:r>
    </w:p>
    <w:p w14:paraId="68AB683D" w14:textId="56740F43" w:rsidR="002E06CB" w:rsidRPr="002E06CB" w:rsidRDefault="002E06CB" w:rsidP="00C54EA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sz w:val="24"/>
          <w:szCs w:val="24"/>
        </w:rPr>
      </w:pPr>
      <w:r w:rsidRPr="002E06CB">
        <w:rPr>
          <w:rFonts w:ascii="Times New Roman" w:hAnsi="Times New Roman" w:cs="Times New Roman"/>
          <w:sz w:val="24"/>
          <w:szCs w:val="24"/>
        </w:rPr>
        <w:t>Дисциплина «</w:t>
      </w:r>
      <w:r w:rsidRPr="002E06CB">
        <w:rPr>
          <w:rFonts w:ascii="Times New Roman" w:hAnsi="Times New Roman" w:cs="Times New Roman"/>
        </w:rPr>
        <w:t>ОП 1</w:t>
      </w:r>
      <w:r w:rsidR="000569D6">
        <w:rPr>
          <w:rFonts w:ascii="Times New Roman" w:hAnsi="Times New Roman" w:cs="Times New Roman"/>
        </w:rPr>
        <w:t>1</w:t>
      </w:r>
      <w:r w:rsidRPr="002E06CB">
        <w:rPr>
          <w:rFonts w:ascii="Times New Roman" w:hAnsi="Times New Roman" w:cs="Times New Roman"/>
        </w:rPr>
        <w:t xml:space="preserve"> </w:t>
      </w:r>
      <w:r w:rsidRPr="002E06CB">
        <w:rPr>
          <w:rFonts w:ascii="Times New Roman" w:hAnsi="Times New Roman" w:cs="Times New Roman"/>
          <w:sz w:val="24"/>
          <w:szCs w:val="24"/>
        </w:rPr>
        <w:t>Компьютерная</w:t>
      </w:r>
      <w:r w:rsidRPr="002E06CB">
        <w:rPr>
          <w:rFonts w:ascii="Times New Roman" w:hAnsi="Times New Roman"/>
          <w:sz w:val="24"/>
          <w:szCs w:val="24"/>
        </w:rPr>
        <w:t xml:space="preserve"> графика</w:t>
      </w:r>
      <w:r w:rsidRPr="002E06CB">
        <w:rPr>
          <w:rFonts w:ascii="Times New Roman" w:eastAsia="Segoe UI" w:hAnsi="Times New Roman" w:cs="Times New Roman"/>
          <w:sz w:val="24"/>
          <w:szCs w:val="24"/>
        </w:rPr>
        <w:t xml:space="preserve">» </w:t>
      </w:r>
      <w:r w:rsidRPr="002E06CB">
        <w:rPr>
          <w:rFonts w:ascii="Times New Roman" w:hAnsi="Times New Roman" w:cs="Times New Roman"/>
          <w:sz w:val="24"/>
          <w:szCs w:val="24"/>
        </w:rPr>
        <w:t xml:space="preserve">включена в вариативную часть общепрофессионального цикла образовательной программы в соответствии с ФГОС СПО по </w:t>
      </w:r>
      <w:r w:rsidRPr="002E06CB">
        <w:rPr>
          <w:rFonts w:ascii="Times New Roman" w:hAnsi="Times New Roman" w:cs="Times New Roman"/>
          <w:color w:val="000000"/>
          <w:sz w:val="24"/>
          <w:szCs w:val="24"/>
        </w:rPr>
        <w:t>специальности 13.02.13 Эксплуатация и обслуживание электрического и электромеханического оборудования (по отраслям)</w:t>
      </w:r>
      <w:r w:rsidRPr="002E06CB">
        <w:rPr>
          <w:rFonts w:ascii="Times New Roman" w:hAnsi="Times New Roman" w:cs="Times New Roman"/>
          <w:sz w:val="24"/>
          <w:szCs w:val="24"/>
        </w:rPr>
        <w:t xml:space="preserve">. </w:t>
      </w:r>
    </w:p>
    <w:p w14:paraId="12CADD74" w14:textId="77777777" w:rsidR="002E06CB" w:rsidRPr="002E06CB" w:rsidRDefault="002E06CB" w:rsidP="00C54EA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sz w:val="24"/>
          <w:szCs w:val="24"/>
        </w:rPr>
      </w:pPr>
      <w:r w:rsidRPr="002E06CB">
        <w:rPr>
          <w:rFonts w:ascii="Times New Roman" w:hAnsi="Times New Roman"/>
          <w:sz w:val="24"/>
          <w:szCs w:val="24"/>
        </w:rPr>
        <w:t xml:space="preserve">Введена с </w:t>
      </w:r>
      <w:r w:rsidRPr="002E06CB">
        <w:rPr>
          <w:rFonts w:ascii="Times New Roman" w:hAnsi="Times New Roman"/>
          <w:sz w:val="24"/>
          <w:szCs w:val="24"/>
          <w:lang w:bidi="ru-RU"/>
        </w:rPr>
        <w:t xml:space="preserve">целью более глубокого развития профессионального мышления в области оформления проектно-конструкторской, технологической и другой технической документации в электронной форме в соответствии с действующей нормативной базой </w:t>
      </w:r>
      <w:r w:rsidRPr="002E06CB">
        <w:rPr>
          <w:rFonts w:ascii="Times New Roman" w:hAnsi="Times New Roman"/>
          <w:sz w:val="24"/>
          <w:szCs w:val="24"/>
        </w:rPr>
        <w:t>по запросу работодателя АО «Тамбовская сетевая компания» Уваровский филиал.</w:t>
      </w:r>
    </w:p>
    <w:p w14:paraId="0B9E7732" w14:textId="77777777" w:rsidR="002E06CB" w:rsidRPr="002E06CB" w:rsidRDefault="002E06CB" w:rsidP="00C54EAE">
      <w:pPr>
        <w:widowControl w:val="0"/>
        <w:spacing w:line="276" w:lineRule="auto"/>
        <w:ind w:left="720"/>
        <w:rPr>
          <w:rFonts w:ascii="Times New Roman" w:eastAsia="Times New Roman" w:hAnsi="Times New Roman" w:cs="Times New Roman"/>
          <w:sz w:val="24"/>
          <w:szCs w:val="24"/>
          <w:lang w:eastAsia="nl-NL"/>
        </w:rPr>
      </w:pPr>
    </w:p>
    <w:p w14:paraId="594F7AA6" w14:textId="77777777" w:rsidR="002E06CB" w:rsidRPr="002E06CB" w:rsidRDefault="002E06CB" w:rsidP="00C54EAE">
      <w:pPr>
        <w:spacing w:after="120" w:line="276" w:lineRule="auto"/>
        <w:ind w:firstLine="709"/>
        <w:outlineLvl w:val="1"/>
        <w:rPr>
          <w:rFonts w:ascii="Times New Roman" w:eastAsia="Segoe UI" w:hAnsi="Times New Roman" w:cs="Times New Roman"/>
          <w:b/>
          <w:bCs/>
          <w:color w:val="5A5A5A" w:themeColor="text1" w:themeTint="A5"/>
          <w:spacing w:val="15"/>
          <w:sz w:val="24"/>
          <w:szCs w:val="24"/>
          <w:lang w:eastAsia="ru-RU"/>
        </w:rPr>
      </w:pPr>
      <w:r w:rsidRPr="002E06CB">
        <w:rPr>
          <w:rFonts w:ascii="Times New Roman" w:eastAsia="Segoe UI" w:hAnsi="Times New Roman" w:cs="Times New Roman"/>
          <w:b/>
          <w:bCs/>
          <w:color w:val="5A5A5A" w:themeColor="text1" w:themeTint="A5"/>
          <w:spacing w:val="15"/>
          <w:sz w:val="24"/>
          <w:szCs w:val="24"/>
          <w:lang w:eastAsia="ru-RU"/>
        </w:rPr>
        <w:t>1.2. Планируемые результаты освоения дисциплины</w:t>
      </w:r>
    </w:p>
    <w:p w14:paraId="59212911" w14:textId="77777777" w:rsidR="002E06CB" w:rsidRPr="002E06CB" w:rsidRDefault="002E06CB" w:rsidP="00C54EAE">
      <w:pPr>
        <w:spacing w:after="120" w:line="276" w:lineRule="auto"/>
        <w:ind w:firstLine="709"/>
        <w:rPr>
          <w:rFonts w:ascii="Times New Roman" w:hAnsi="Times New Roman" w:cs="Times New Roman"/>
          <w:bCs/>
          <w:sz w:val="24"/>
          <w:szCs w:val="24"/>
        </w:rPr>
      </w:pPr>
      <w:r w:rsidRPr="002E06CB">
        <w:rPr>
          <w:rFonts w:ascii="Times New Roman" w:hAnsi="Times New Roman" w:cs="Times New Roman"/>
          <w:bCs/>
          <w:sz w:val="24"/>
          <w:szCs w:val="24"/>
        </w:rPr>
        <w:t>В результате освоения дисциплины обучающийся должен:</w:t>
      </w: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9"/>
        <w:gridCol w:w="2531"/>
        <w:gridCol w:w="2608"/>
        <w:gridCol w:w="2307"/>
      </w:tblGrid>
      <w:tr w:rsidR="002E06CB" w:rsidRPr="002E06CB" w14:paraId="76364124" w14:textId="77777777" w:rsidTr="00AD5821">
        <w:tc>
          <w:tcPr>
            <w:tcW w:w="2539" w:type="dxa"/>
            <w:tcBorders>
              <w:top w:val="single" w:sz="4" w:space="0" w:color="auto"/>
              <w:left w:val="single" w:sz="4" w:space="0" w:color="auto"/>
              <w:right w:val="single" w:sz="4" w:space="0" w:color="auto"/>
            </w:tcBorders>
          </w:tcPr>
          <w:p w14:paraId="68314731" w14:textId="77777777" w:rsidR="002E06CB" w:rsidRPr="002E06CB" w:rsidRDefault="002E06CB" w:rsidP="002E06CB">
            <w:pPr>
              <w:rPr>
                <w:rFonts w:ascii="Times New Roman" w:hAnsi="Times New Roman" w:cs="Times New Roman"/>
                <w:b/>
                <w:sz w:val="24"/>
                <w:szCs w:val="24"/>
              </w:rPr>
            </w:pPr>
            <w:r w:rsidRPr="002E06CB">
              <w:rPr>
                <w:rFonts w:ascii="Times New Roman" w:hAnsi="Times New Roman" w:cs="Times New Roman"/>
                <w:b/>
                <w:sz w:val="24"/>
                <w:szCs w:val="24"/>
              </w:rPr>
              <w:t xml:space="preserve">Код ОК, ПК </w:t>
            </w:r>
          </w:p>
        </w:tc>
        <w:tc>
          <w:tcPr>
            <w:tcW w:w="2531" w:type="dxa"/>
            <w:tcBorders>
              <w:top w:val="single" w:sz="4" w:space="0" w:color="auto"/>
              <w:left w:val="single" w:sz="4" w:space="0" w:color="auto"/>
              <w:right w:val="single" w:sz="4" w:space="0" w:color="auto"/>
            </w:tcBorders>
          </w:tcPr>
          <w:p w14:paraId="458510B8" w14:textId="77777777" w:rsidR="002E06CB" w:rsidRPr="002E06CB" w:rsidRDefault="002E06CB" w:rsidP="002E06CB">
            <w:pPr>
              <w:jc w:val="center"/>
              <w:rPr>
                <w:rFonts w:ascii="Times New Roman" w:hAnsi="Times New Roman" w:cs="Times New Roman"/>
                <w:b/>
                <w:sz w:val="24"/>
                <w:szCs w:val="24"/>
              </w:rPr>
            </w:pPr>
            <w:r w:rsidRPr="002E06CB">
              <w:rPr>
                <w:rFonts w:ascii="Times New Roman" w:hAnsi="Times New Roman" w:cs="Times New Roman"/>
                <w:b/>
                <w:sz w:val="24"/>
                <w:szCs w:val="24"/>
              </w:rPr>
              <w:t>Уметь</w:t>
            </w:r>
          </w:p>
        </w:tc>
        <w:tc>
          <w:tcPr>
            <w:tcW w:w="2608" w:type="dxa"/>
            <w:tcBorders>
              <w:top w:val="single" w:sz="4" w:space="0" w:color="auto"/>
              <w:left w:val="single" w:sz="4" w:space="0" w:color="auto"/>
              <w:bottom w:val="single" w:sz="4" w:space="0" w:color="auto"/>
              <w:right w:val="single" w:sz="4" w:space="0" w:color="auto"/>
            </w:tcBorders>
            <w:shd w:val="clear" w:color="auto" w:fill="auto"/>
          </w:tcPr>
          <w:p w14:paraId="1CDF4E98" w14:textId="77777777" w:rsidR="002E06CB" w:rsidRPr="002E06CB" w:rsidRDefault="002E06CB" w:rsidP="002E06CB">
            <w:pPr>
              <w:jc w:val="center"/>
              <w:rPr>
                <w:rFonts w:ascii="Times New Roman" w:hAnsi="Times New Roman" w:cs="Times New Roman"/>
                <w:b/>
                <w:i/>
                <w:sz w:val="24"/>
                <w:szCs w:val="24"/>
              </w:rPr>
            </w:pPr>
            <w:r w:rsidRPr="002E06CB">
              <w:rPr>
                <w:rFonts w:ascii="Times New Roman" w:hAnsi="Times New Roman" w:cs="Times New Roman"/>
                <w:b/>
                <w:sz w:val="24"/>
                <w:szCs w:val="24"/>
              </w:rPr>
              <w:t>Знать</w:t>
            </w:r>
          </w:p>
        </w:tc>
        <w:tc>
          <w:tcPr>
            <w:tcW w:w="2307" w:type="dxa"/>
            <w:tcBorders>
              <w:top w:val="single" w:sz="4" w:space="0" w:color="auto"/>
              <w:left w:val="single" w:sz="4" w:space="0" w:color="auto"/>
              <w:bottom w:val="single" w:sz="4" w:space="0" w:color="auto"/>
              <w:right w:val="single" w:sz="4" w:space="0" w:color="auto"/>
            </w:tcBorders>
          </w:tcPr>
          <w:p w14:paraId="3DD6D856" w14:textId="77777777" w:rsidR="002E06CB" w:rsidRPr="002E06CB" w:rsidRDefault="002E06CB" w:rsidP="002E06CB">
            <w:pPr>
              <w:jc w:val="center"/>
              <w:rPr>
                <w:rFonts w:ascii="Times New Roman" w:hAnsi="Times New Roman" w:cs="Times New Roman"/>
                <w:i/>
                <w:sz w:val="24"/>
                <w:szCs w:val="24"/>
              </w:rPr>
            </w:pPr>
            <w:r w:rsidRPr="002E06CB">
              <w:rPr>
                <w:rFonts w:ascii="Times New Roman" w:hAnsi="Times New Roman" w:cs="Times New Roman"/>
                <w:sz w:val="24"/>
                <w:szCs w:val="24"/>
              </w:rPr>
              <w:t xml:space="preserve">Владеть навыками </w:t>
            </w:r>
          </w:p>
        </w:tc>
      </w:tr>
      <w:tr w:rsidR="002E06CB" w:rsidRPr="002E06CB" w14:paraId="122D7607" w14:textId="77777777" w:rsidTr="00AD5821">
        <w:tc>
          <w:tcPr>
            <w:tcW w:w="2539" w:type="dxa"/>
            <w:tcBorders>
              <w:top w:val="single" w:sz="4" w:space="0" w:color="auto"/>
              <w:left w:val="single" w:sz="4" w:space="0" w:color="auto"/>
              <w:right w:val="single" w:sz="4" w:space="0" w:color="auto"/>
            </w:tcBorders>
          </w:tcPr>
          <w:p w14:paraId="1A6E037B" w14:textId="77777777" w:rsidR="002E06CB" w:rsidRPr="002E06CB" w:rsidRDefault="002E06CB" w:rsidP="002E06CB">
            <w:pPr>
              <w:rPr>
                <w:rFonts w:ascii="Times New Roman" w:hAnsi="Times New Roman" w:cs="Times New Roman"/>
                <w:bCs/>
                <w:sz w:val="24"/>
                <w:szCs w:val="24"/>
              </w:rPr>
            </w:pPr>
            <w:r w:rsidRPr="002E06CB">
              <w:rPr>
                <w:rFonts w:ascii="Times New Roman" w:hAnsi="Times New Roman" w:cs="Times New Roman"/>
                <w:bCs/>
                <w:sz w:val="24"/>
                <w:szCs w:val="24"/>
              </w:rPr>
              <w:t xml:space="preserve">ОК 01 </w:t>
            </w:r>
            <w:r w:rsidRPr="002E06CB">
              <w:rPr>
                <w:rFonts w:ascii="Times New Roman" w:hAnsi="Times New Roman"/>
                <w:sz w:val="24"/>
                <w:szCs w:val="24"/>
              </w:rPr>
              <w:t>Выбирать способы решения задач профессиональной деятельности применительно к различным контекстам</w:t>
            </w:r>
          </w:p>
        </w:tc>
        <w:tc>
          <w:tcPr>
            <w:tcW w:w="2531" w:type="dxa"/>
            <w:tcBorders>
              <w:top w:val="single" w:sz="4" w:space="0" w:color="auto"/>
              <w:left w:val="single" w:sz="4" w:space="0" w:color="auto"/>
              <w:right w:val="single" w:sz="4" w:space="0" w:color="auto"/>
            </w:tcBorders>
            <w:hideMark/>
          </w:tcPr>
          <w:p w14:paraId="098853D6" w14:textId="77777777" w:rsidR="002E06CB" w:rsidRPr="002E06CB" w:rsidRDefault="002E06CB" w:rsidP="002E06CB">
            <w:pPr>
              <w:rPr>
                <w:rFonts w:ascii="Times New Roman" w:hAnsi="Times New Roman"/>
                <w:b/>
                <w:sz w:val="24"/>
                <w:szCs w:val="24"/>
              </w:rPr>
            </w:pPr>
            <w:r w:rsidRPr="002E06CB">
              <w:rPr>
                <w:rFonts w:ascii="Times New Roman" w:hAnsi="Times New Roman"/>
                <w:sz w:val="24"/>
                <w:szCs w:val="24"/>
              </w:rPr>
              <w:t>- распознавать задачу и/или проблему в профессиональном и/или социальном контексте, анализировать и выделять её составные части</w:t>
            </w:r>
          </w:p>
          <w:p w14:paraId="4E04FD87" w14:textId="77777777" w:rsidR="002E06CB" w:rsidRPr="002E06CB" w:rsidRDefault="002E06CB" w:rsidP="002E06CB">
            <w:pPr>
              <w:rPr>
                <w:rFonts w:ascii="Times New Roman" w:hAnsi="Times New Roman"/>
                <w:sz w:val="24"/>
                <w:szCs w:val="24"/>
              </w:rPr>
            </w:pPr>
            <w:r w:rsidRPr="002E06CB">
              <w:rPr>
                <w:rFonts w:ascii="Times New Roman" w:hAnsi="Times New Roman"/>
                <w:sz w:val="24"/>
                <w:szCs w:val="24"/>
              </w:rPr>
              <w:t xml:space="preserve">- определять этапы решения задачи, составлять план действия, </w:t>
            </w:r>
          </w:p>
          <w:p w14:paraId="307EF425" w14:textId="77777777" w:rsidR="002E06CB" w:rsidRPr="002E06CB" w:rsidRDefault="002E06CB" w:rsidP="002E06CB">
            <w:pPr>
              <w:rPr>
                <w:rFonts w:ascii="Times New Roman" w:hAnsi="Times New Roman"/>
                <w:sz w:val="24"/>
                <w:szCs w:val="24"/>
              </w:rPr>
            </w:pPr>
            <w:r w:rsidRPr="002E06CB">
              <w:rPr>
                <w:rFonts w:ascii="Times New Roman" w:hAnsi="Times New Roman"/>
                <w:sz w:val="24"/>
                <w:szCs w:val="24"/>
              </w:rPr>
              <w:t>реализовывать составленный план, определять необходимые ресурсы</w:t>
            </w:r>
          </w:p>
          <w:p w14:paraId="1168E997" w14:textId="77777777" w:rsidR="002E06CB" w:rsidRPr="002E06CB" w:rsidRDefault="002E06CB" w:rsidP="002E06CB">
            <w:pPr>
              <w:rPr>
                <w:rFonts w:ascii="Times New Roman" w:hAnsi="Times New Roman"/>
                <w:sz w:val="24"/>
                <w:szCs w:val="24"/>
              </w:rPr>
            </w:pPr>
            <w:r w:rsidRPr="002E06CB">
              <w:rPr>
                <w:rFonts w:ascii="Times New Roman" w:hAnsi="Times New Roman"/>
                <w:sz w:val="24"/>
                <w:szCs w:val="24"/>
              </w:rPr>
              <w:t xml:space="preserve">- выявлять и эффективно искать информацию, необходимую для </w:t>
            </w:r>
            <w:r w:rsidRPr="002E06CB">
              <w:rPr>
                <w:rFonts w:ascii="Times New Roman" w:hAnsi="Times New Roman"/>
                <w:sz w:val="24"/>
                <w:szCs w:val="24"/>
              </w:rPr>
              <w:lastRenderedPageBreak/>
              <w:t>решения задачи и/или проблемы</w:t>
            </w:r>
          </w:p>
          <w:p w14:paraId="00D5F78A" w14:textId="77777777" w:rsidR="002E06CB" w:rsidRPr="002E06CB" w:rsidRDefault="002E06CB" w:rsidP="002E06CB">
            <w:pPr>
              <w:rPr>
                <w:rFonts w:ascii="Times New Roman" w:hAnsi="Times New Roman"/>
                <w:sz w:val="24"/>
                <w:szCs w:val="24"/>
              </w:rPr>
            </w:pPr>
            <w:r w:rsidRPr="002E06CB">
              <w:rPr>
                <w:rFonts w:ascii="Times New Roman" w:hAnsi="Times New Roman"/>
                <w:sz w:val="24"/>
                <w:szCs w:val="24"/>
              </w:rPr>
              <w:t>- владеть актуальными методами работы в профессиональной и смежных сферах</w:t>
            </w:r>
          </w:p>
          <w:p w14:paraId="2B8606A8" w14:textId="77777777" w:rsidR="002E06CB" w:rsidRPr="002E06CB" w:rsidRDefault="002E06CB" w:rsidP="002E06CB">
            <w:pPr>
              <w:rPr>
                <w:rFonts w:ascii="Times New Roman" w:hAnsi="Times New Roman" w:cs="Times New Roman"/>
                <w:bCs/>
                <w:sz w:val="24"/>
                <w:szCs w:val="24"/>
              </w:rPr>
            </w:pPr>
            <w:r w:rsidRPr="002E06CB">
              <w:rPr>
                <w:rFonts w:ascii="Times New Roman" w:hAnsi="Times New Roman"/>
                <w:sz w:val="24"/>
                <w:szCs w:val="24"/>
              </w:rPr>
              <w:t>- оценивать результат и последствия своих действий (самостоятельно или с помощью наставника)</w:t>
            </w:r>
          </w:p>
        </w:tc>
        <w:tc>
          <w:tcPr>
            <w:tcW w:w="2608" w:type="dxa"/>
            <w:tcBorders>
              <w:top w:val="single" w:sz="4" w:space="0" w:color="auto"/>
              <w:left w:val="single" w:sz="4" w:space="0" w:color="auto"/>
              <w:bottom w:val="single" w:sz="4" w:space="0" w:color="auto"/>
              <w:right w:val="single" w:sz="4" w:space="0" w:color="auto"/>
            </w:tcBorders>
            <w:shd w:val="clear" w:color="auto" w:fill="auto"/>
          </w:tcPr>
          <w:p w14:paraId="4FBA243D" w14:textId="77777777" w:rsidR="002E06CB" w:rsidRPr="002E06CB" w:rsidRDefault="002E06CB" w:rsidP="002E06CB">
            <w:pPr>
              <w:rPr>
                <w:rFonts w:ascii="Times New Roman" w:hAnsi="Times New Roman"/>
                <w:sz w:val="24"/>
                <w:szCs w:val="24"/>
              </w:rPr>
            </w:pPr>
            <w:r w:rsidRPr="002E06CB">
              <w:rPr>
                <w:rFonts w:ascii="Times New Roman" w:hAnsi="Times New Roman"/>
                <w:sz w:val="24"/>
                <w:szCs w:val="24"/>
              </w:rPr>
              <w:lastRenderedPageBreak/>
              <w:t xml:space="preserve"> - актуальный профессиональный и социальный контекст, в котором приходится работать и жить </w:t>
            </w:r>
          </w:p>
          <w:p w14:paraId="330D08E6" w14:textId="77777777" w:rsidR="002E06CB" w:rsidRPr="002E06CB" w:rsidRDefault="002E06CB" w:rsidP="002E06CB">
            <w:pPr>
              <w:rPr>
                <w:rFonts w:ascii="Times New Roman" w:hAnsi="Times New Roman"/>
                <w:sz w:val="24"/>
                <w:szCs w:val="24"/>
              </w:rPr>
            </w:pPr>
            <w:r w:rsidRPr="002E06CB">
              <w:rPr>
                <w:rFonts w:ascii="Times New Roman" w:hAnsi="Times New Roman"/>
                <w:sz w:val="24"/>
                <w:szCs w:val="24"/>
              </w:rPr>
              <w:t xml:space="preserve">- структура плана для решения задач, </w:t>
            </w:r>
          </w:p>
          <w:p w14:paraId="161B1B5A" w14:textId="77777777" w:rsidR="002E06CB" w:rsidRPr="002E06CB" w:rsidRDefault="002E06CB" w:rsidP="002E06CB">
            <w:pPr>
              <w:rPr>
                <w:rFonts w:ascii="Times New Roman" w:hAnsi="Times New Roman"/>
                <w:sz w:val="24"/>
                <w:szCs w:val="24"/>
              </w:rPr>
            </w:pPr>
            <w:r w:rsidRPr="002E06CB">
              <w:rPr>
                <w:rFonts w:ascii="Times New Roman" w:hAnsi="Times New Roman"/>
                <w:sz w:val="24"/>
                <w:szCs w:val="24"/>
              </w:rPr>
              <w:t>алгоритмы выполнения работ в профессиональной и смежных областях</w:t>
            </w:r>
          </w:p>
          <w:p w14:paraId="28F4FD3A" w14:textId="77777777" w:rsidR="002E06CB" w:rsidRPr="002E06CB" w:rsidRDefault="002E06CB" w:rsidP="002E06CB">
            <w:pPr>
              <w:rPr>
                <w:rFonts w:ascii="Times New Roman" w:hAnsi="Times New Roman"/>
                <w:b/>
                <w:sz w:val="24"/>
                <w:szCs w:val="24"/>
              </w:rPr>
            </w:pPr>
            <w:r w:rsidRPr="002E06CB">
              <w:rPr>
                <w:rFonts w:ascii="Times New Roman" w:hAnsi="Times New Roman"/>
                <w:sz w:val="24"/>
                <w:szCs w:val="24"/>
              </w:rPr>
              <w:t>- основные источники информации и ресурсы для решения задач и/или проблем в профессиональном и/или социальном контексте</w:t>
            </w:r>
          </w:p>
          <w:p w14:paraId="59A35004" w14:textId="77777777" w:rsidR="002E06CB" w:rsidRPr="002E06CB" w:rsidRDefault="002E06CB" w:rsidP="002E06CB">
            <w:pPr>
              <w:rPr>
                <w:rFonts w:ascii="Times New Roman" w:hAnsi="Times New Roman"/>
                <w:sz w:val="24"/>
                <w:szCs w:val="24"/>
              </w:rPr>
            </w:pPr>
            <w:r w:rsidRPr="002E06CB">
              <w:rPr>
                <w:rFonts w:ascii="Times New Roman" w:hAnsi="Times New Roman"/>
                <w:sz w:val="24"/>
                <w:szCs w:val="24"/>
              </w:rPr>
              <w:lastRenderedPageBreak/>
              <w:t>- методы работы в профессиональной и смежных сферах</w:t>
            </w:r>
          </w:p>
          <w:p w14:paraId="6941A143" w14:textId="77777777" w:rsidR="002E06CB" w:rsidRPr="002E06CB" w:rsidRDefault="002E06CB" w:rsidP="002E06CB">
            <w:pPr>
              <w:rPr>
                <w:rFonts w:ascii="Times New Roman" w:hAnsi="Times New Roman" w:cs="Times New Roman"/>
                <w:bCs/>
                <w:sz w:val="24"/>
                <w:szCs w:val="24"/>
              </w:rPr>
            </w:pPr>
            <w:r w:rsidRPr="002E06CB">
              <w:rPr>
                <w:rFonts w:ascii="Times New Roman" w:hAnsi="Times New Roman"/>
                <w:sz w:val="24"/>
                <w:szCs w:val="24"/>
              </w:rPr>
              <w:t>- порядок оценки результатов решения задач профессиональной деятельности</w:t>
            </w:r>
          </w:p>
        </w:tc>
        <w:tc>
          <w:tcPr>
            <w:tcW w:w="2307" w:type="dxa"/>
            <w:tcBorders>
              <w:top w:val="single" w:sz="4" w:space="0" w:color="auto"/>
              <w:left w:val="single" w:sz="4" w:space="0" w:color="auto"/>
              <w:bottom w:val="single" w:sz="4" w:space="0" w:color="auto"/>
              <w:right w:val="single" w:sz="4" w:space="0" w:color="auto"/>
            </w:tcBorders>
          </w:tcPr>
          <w:p w14:paraId="15D47231" w14:textId="77777777" w:rsidR="002E06CB" w:rsidRPr="002E06CB" w:rsidRDefault="002E06CB" w:rsidP="002E06CB">
            <w:pPr>
              <w:jc w:val="center"/>
              <w:rPr>
                <w:rFonts w:ascii="Times New Roman" w:hAnsi="Times New Roman" w:cs="Times New Roman"/>
                <w:bCs/>
                <w:i/>
                <w:sz w:val="24"/>
                <w:szCs w:val="24"/>
              </w:rPr>
            </w:pPr>
            <w:r w:rsidRPr="002E06CB">
              <w:rPr>
                <w:rFonts w:ascii="Times New Roman" w:hAnsi="Times New Roman" w:cs="Times New Roman"/>
                <w:bCs/>
                <w:i/>
                <w:sz w:val="24"/>
                <w:szCs w:val="24"/>
              </w:rPr>
              <w:lastRenderedPageBreak/>
              <w:t>-</w:t>
            </w:r>
          </w:p>
        </w:tc>
      </w:tr>
      <w:tr w:rsidR="002E06CB" w:rsidRPr="002E06CB" w14:paraId="3B68F9B0" w14:textId="77777777" w:rsidTr="00AD5821">
        <w:tc>
          <w:tcPr>
            <w:tcW w:w="2539" w:type="dxa"/>
            <w:tcBorders>
              <w:left w:val="single" w:sz="4" w:space="0" w:color="auto"/>
              <w:bottom w:val="single" w:sz="4" w:space="0" w:color="auto"/>
              <w:right w:val="single" w:sz="4" w:space="0" w:color="auto"/>
            </w:tcBorders>
          </w:tcPr>
          <w:p w14:paraId="7515B52B" w14:textId="77777777" w:rsidR="002E06CB" w:rsidRPr="002E06CB" w:rsidRDefault="002E06CB" w:rsidP="002E06CB">
            <w:pPr>
              <w:rPr>
                <w:rFonts w:ascii="Times New Roman" w:hAnsi="Times New Roman" w:cs="Times New Roman"/>
                <w:bCs/>
                <w:sz w:val="24"/>
                <w:szCs w:val="24"/>
              </w:rPr>
            </w:pPr>
            <w:r w:rsidRPr="002E06CB">
              <w:rPr>
                <w:rFonts w:ascii="Times New Roman" w:hAnsi="Times New Roman" w:cs="Times New Roman"/>
                <w:bCs/>
                <w:sz w:val="24"/>
                <w:szCs w:val="24"/>
              </w:rPr>
              <w:lastRenderedPageBreak/>
              <w:t xml:space="preserve">ОК 02 </w:t>
            </w:r>
            <w:r w:rsidRPr="002E06CB">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531" w:type="dxa"/>
            <w:tcBorders>
              <w:left w:val="single" w:sz="4" w:space="0" w:color="auto"/>
              <w:bottom w:val="single" w:sz="4" w:space="0" w:color="auto"/>
              <w:right w:val="single" w:sz="4" w:space="0" w:color="auto"/>
            </w:tcBorders>
          </w:tcPr>
          <w:p w14:paraId="5CD42F86" w14:textId="77777777" w:rsidR="002E06CB" w:rsidRPr="002E06CB" w:rsidRDefault="002E06CB" w:rsidP="002E06CB">
            <w:pPr>
              <w:rPr>
                <w:rFonts w:ascii="Times New Roman" w:hAnsi="Times New Roman"/>
                <w:b/>
                <w:sz w:val="24"/>
                <w:szCs w:val="24"/>
              </w:rPr>
            </w:pPr>
            <w:r w:rsidRPr="002E06CB">
              <w:rPr>
                <w:rFonts w:ascii="Times New Roman" w:hAnsi="Times New Roman"/>
                <w:sz w:val="24"/>
                <w:szCs w:val="24"/>
              </w:rPr>
              <w:t>- определять задачи для поиска информации, планировать процесс поиска, выбирать необходимые источники информации</w:t>
            </w:r>
          </w:p>
          <w:p w14:paraId="53302017" w14:textId="77777777" w:rsidR="002E06CB" w:rsidRPr="002E06CB" w:rsidRDefault="002E06CB" w:rsidP="002E06CB">
            <w:pPr>
              <w:rPr>
                <w:rFonts w:ascii="Times New Roman" w:hAnsi="Times New Roman"/>
                <w:b/>
                <w:sz w:val="24"/>
                <w:szCs w:val="24"/>
              </w:rPr>
            </w:pPr>
            <w:r w:rsidRPr="002E06CB">
              <w:rPr>
                <w:rFonts w:ascii="Times New Roman" w:hAnsi="Times New Roman"/>
                <w:sz w:val="24"/>
                <w:szCs w:val="24"/>
              </w:rPr>
              <w:t>- выделять наиболее значимое в перечне информации, структурировать получаемую информацию, оформлять результаты поиска</w:t>
            </w:r>
          </w:p>
          <w:p w14:paraId="784BE838" w14:textId="77777777" w:rsidR="002E06CB" w:rsidRPr="002E06CB" w:rsidRDefault="002E06CB" w:rsidP="002E06CB">
            <w:pPr>
              <w:rPr>
                <w:rFonts w:ascii="Times New Roman" w:hAnsi="Times New Roman"/>
                <w:sz w:val="24"/>
                <w:szCs w:val="24"/>
              </w:rPr>
            </w:pPr>
            <w:r w:rsidRPr="002E06CB">
              <w:rPr>
                <w:rFonts w:ascii="Times New Roman" w:hAnsi="Times New Roman"/>
                <w:sz w:val="24"/>
                <w:szCs w:val="24"/>
              </w:rPr>
              <w:t>- оценивать практическую значимость результатов поиска</w:t>
            </w:r>
          </w:p>
          <w:p w14:paraId="1318B2B1" w14:textId="77777777" w:rsidR="002E06CB" w:rsidRPr="002E06CB" w:rsidRDefault="002E06CB" w:rsidP="002E06CB">
            <w:pPr>
              <w:rPr>
                <w:rFonts w:ascii="Times New Roman" w:hAnsi="Times New Roman"/>
                <w:sz w:val="24"/>
                <w:szCs w:val="24"/>
              </w:rPr>
            </w:pPr>
            <w:r w:rsidRPr="002E06CB">
              <w:rPr>
                <w:rFonts w:ascii="Times New Roman" w:hAnsi="Times New Roman"/>
                <w:sz w:val="24"/>
                <w:szCs w:val="24"/>
              </w:rPr>
              <w:t>- применять средства информационных технологий для решения профессиональных задач</w:t>
            </w:r>
          </w:p>
          <w:p w14:paraId="358BFE01" w14:textId="77777777" w:rsidR="002E06CB" w:rsidRPr="002E06CB" w:rsidRDefault="002E06CB" w:rsidP="002E06CB">
            <w:pPr>
              <w:rPr>
                <w:rFonts w:ascii="Times New Roman" w:hAnsi="Times New Roman"/>
                <w:b/>
                <w:sz w:val="24"/>
                <w:szCs w:val="24"/>
              </w:rPr>
            </w:pPr>
            <w:r w:rsidRPr="002E06CB">
              <w:rPr>
                <w:rFonts w:ascii="Times New Roman" w:hAnsi="Times New Roman"/>
                <w:sz w:val="24"/>
                <w:szCs w:val="24"/>
              </w:rPr>
              <w:t>- использовать современное программное обеспечение в профессиональной деятельности</w:t>
            </w:r>
          </w:p>
          <w:p w14:paraId="569C2DB3" w14:textId="77777777" w:rsidR="002E06CB" w:rsidRPr="002E06CB" w:rsidRDefault="002E06CB" w:rsidP="002E06CB">
            <w:pPr>
              <w:rPr>
                <w:rFonts w:ascii="Times New Roman" w:hAnsi="Times New Roman" w:cs="Times New Roman"/>
                <w:bCs/>
                <w:sz w:val="24"/>
                <w:szCs w:val="24"/>
              </w:rPr>
            </w:pPr>
            <w:r w:rsidRPr="002E06CB">
              <w:rPr>
                <w:rFonts w:ascii="Times New Roman" w:hAnsi="Times New Roman"/>
                <w:sz w:val="24"/>
                <w:szCs w:val="24"/>
              </w:rPr>
              <w:t>- использовать различные цифровые средства для решения профессиональных задач</w:t>
            </w:r>
          </w:p>
        </w:tc>
        <w:tc>
          <w:tcPr>
            <w:tcW w:w="2608" w:type="dxa"/>
            <w:tcBorders>
              <w:top w:val="single" w:sz="4" w:space="0" w:color="auto"/>
              <w:left w:val="single" w:sz="4" w:space="0" w:color="auto"/>
              <w:bottom w:val="single" w:sz="4" w:space="0" w:color="auto"/>
              <w:right w:val="single" w:sz="4" w:space="0" w:color="auto"/>
            </w:tcBorders>
            <w:shd w:val="clear" w:color="auto" w:fill="auto"/>
          </w:tcPr>
          <w:p w14:paraId="409214DA" w14:textId="77777777" w:rsidR="002E06CB" w:rsidRPr="002E06CB" w:rsidRDefault="002E06CB" w:rsidP="002E06CB">
            <w:pPr>
              <w:rPr>
                <w:rFonts w:ascii="Times New Roman" w:hAnsi="Times New Roman"/>
                <w:b/>
                <w:sz w:val="24"/>
                <w:szCs w:val="24"/>
              </w:rPr>
            </w:pPr>
            <w:r w:rsidRPr="002E06CB">
              <w:rPr>
                <w:rFonts w:ascii="Times New Roman" w:hAnsi="Times New Roman"/>
                <w:sz w:val="24"/>
                <w:szCs w:val="24"/>
              </w:rPr>
              <w:t>- номенклатура информационных источников, применяемых в профессиональной деятельности</w:t>
            </w:r>
          </w:p>
          <w:p w14:paraId="3F36CD75" w14:textId="77777777" w:rsidR="002E06CB" w:rsidRPr="002E06CB" w:rsidRDefault="002E06CB" w:rsidP="002E06CB">
            <w:pPr>
              <w:rPr>
                <w:rFonts w:ascii="Times New Roman" w:hAnsi="Times New Roman"/>
                <w:b/>
                <w:sz w:val="24"/>
                <w:szCs w:val="24"/>
              </w:rPr>
            </w:pPr>
            <w:r w:rsidRPr="002E06CB">
              <w:rPr>
                <w:rFonts w:ascii="Times New Roman" w:hAnsi="Times New Roman"/>
                <w:sz w:val="24"/>
                <w:szCs w:val="24"/>
              </w:rPr>
              <w:t>- приемы структурирования информации</w:t>
            </w:r>
          </w:p>
          <w:p w14:paraId="3474C850" w14:textId="77777777" w:rsidR="002E06CB" w:rsidRPr="002E06CB" w:rsidRDefault="002E06CB" w:rsidP="002E06CB">
            <w:pPr>
              <w:rPr>
                <w:rFonts w:ascii="Times New Roman" w:hAnsi="Times New Roman"/>
                <w:sz w:val="24"/>
                <w:szCs w:val="24"/>
              </w:rPr>
            </w:pPr>
            <w:r w:rsidRPr="002E06CB">
              <w:rPr>
                <w:rFonts w:ascii="Times New Roman" w:hAnsi="Times New Roman"/>
                <w:sz w:val="24"/>
                <w:szCs w:val="24"/>
              </w:rPr>
              <w:t>- формат оформления результатов поиска информации</w:t>
            </w:r>
          </w:p>
          <w:p w14:paraId="7F35717C" w14:textId="77777777" w:rsidR="002E06CB" w:rsidRPr="002E06CB" w:rsidRDefault="002E06CB" w:rsidP="002E06CB">
            <w:pPr>
              <w:rPr>
                <w:rFonts w:ascii="Times New Roman" w:hAnsi="Times New Roman"/>
                <w:b/>
                <w:sz w:val="24"/>
                <w:szCs w:val="24"/>
              </w:rPr>
            </w:pPr>
            <w:r w:rsidRPr="002E06CB">
              <w:rPr>
                <w:rFonts w:ascii="Times New Roman" w:hAnsi="Times New Roman"/>
                <w:sz w:val="24"/>
                <w:szCs w:val="24"/>
              </w:rPr>
              <w:t xml:space="preserve">- современные средства и устройства информатизации, порядок их применения и </w:t>
            </w:r>
          </w:p>
          <w:p w14:paraId="404FACBD" w14:textId="77777777" w:rsidR="002E06CB" w:rsidRPr="002E06CB" w:rsidRDefault="002E06CB" w:rsidP="002E06CB">
            <w:pPr>
              <w:rPr>
                <w:rFonts w:ascii="Times New Roman" w:hAnsi="Times New Roman" w:cs="Times New Roman"/>
                <w:bCs/>
                <w:sz w:val="24"/>
                <w:szCs w:val="24"/>
              </w:rPr>
            </w:pPr>
            <w:r w:rsidRPr="002E06CB">
              <w:rPr>
                <w:rFonts w:ascii="Times New Roman" w:hAnsi="Times New Roman"/>
                <w:sz w:val="24"/>
                <w:szCs w:val="24"/>
              </w:rPr>
              <w:t>- программное обеспечение в профессиональной деятельности, в том числе цифровые средства</w:t>
            </w:r>
          </w:p>
        </w:tc>
        <w:tc>
          <w:tcPr>
            <w:tcW w:w="2307" w:type="dxa"/>
            <w:tcBorders>
              <w:top w:val="single" w:sz="4" w:space="0" w:color="auto"/>
              <w:left w:val="single" w:sz="4" w:space="0" w:color="auto"/>
              <w:bottom w:val="single" w:sz="4" w:space="0" w:color="auto"/>
              <w:right w:val="single" w:sz="4" w:space="0" w:color="auto"/>
            </w:tcBorders>
          </w:tcPr>
          <w:p w14:paraId="4BA2B0E4" w14:textId="77777777" w:rsidR="002E06CB" w:rsidRPr="002E06CB" w:rsidRDefault="002E06CB" w:rsidP="002E06CB">
            <w:pPr>
              <w:jc w:val="center"/>
              <w:rPr>
                <w:rFonts w:ascii="Times New Roman" w:hAnsi="Times New Roman" w:cs="Times New Roman"/>
                <w:bCs/>
                <w:i/>
                <w:sz w:val="24"/>
                <w:szCs w:val="24"/>
              </w:rPr>
            </w:pPr>
            <w:r w:rsidRPr="002E06CB">
              <w:rPr>
                <w:rFonts w:ascii="Times New Roman" w:hAnsi="Times New Roman" w:cs="Times New Roman"/>
                <w:bCs/>
                <w:i/>
                <w:sz w:val="24"/>
                <w:szCs w:val="24"/>
              </w:rPr>
              <w:t>-</w:t>
            </w:r>
          </w:p>
        </w:tc>
      </w:tr>
      <w:tr w:rsidR="002E06CB" w:rsidRPr="002E06CB" w14:paraId="7E40106B" w14:textId="77777777" w:rsidTr="00AD5821">
        <w:tc>
          <w:tcPr>
            <w:tcW w:w="2539" w:type="dxa"/>
            <w:tcBorders>
              <w:top w:val="single" w:sz="4" w:space="0" w:color="auto"/>
              <w:left w:val="single" w:sz="4" w:space="0" w:color="auto"/>
              <w:right w:val="single" w:sz="4" w:space="0" w:color="auto"/>
            </w:tcBorders>
          </w:tcPr>
          <w:p w14:paraId="453FAD21" w14:textId="77777777" w:rsidR="002E06CB" w:rsidRPr="002E06CB" w:rsidRDefault="002E06CB" w:rsidP="002E06CB">
            <w:pPr>
              <w:rPr>
                <w:rFonts w:ascii="Times New Roman" w:hAnsi="Times New Roman" w:cs="Times New Roman"/>
                <w:bCs/>
                <w:sz w:val="24"/>
                <w:szCs w:val="24"/>
              </w:rPr>
            </w:pPr>
            <w:r w:rsidRPr="002E06CB">
              <w:rPr>
                <w:rFonts w:ascii="Times New Roman" w:hAnsi="Times New Roman" w:cs="Times New Roman"/>
                <w:bCs/>
                <w:sz w:val="24"/>
                <w:szCs w:val="24"/>
              </w:rPr>
              <w:t xml:space="preserve">ОК 05 </w:t>
            </w:r>
            <w:r w:rsidRPr="002E06CB">
              <w:rPr>
                <w:rFonts w:ascii="Times New Roman" w:hAnsi="Times New Roman"/>
                <w:sz w:val="24"/>
                <w:szCs w:val="24"/>
              </w:rPr>
              <w:t xml:space="preserve">Осуществлять устную и письменную </w:t>
            </w:r>
            <w:r w:rsidRPr="002E06CB">
              <w:rPr>
                <w:rFonts w:ascii="Times New Roman" w:hAnsi="Times New Roman"/>
                <w:sz w:val="24"/>
                <w:szCs w:val="24"/>
              </w:rPr>
              <w:lastRenderedPageBreak/>
              <w:t>коммуникацию на государственном языке Российской Федерации с учетом особенностей социального и культурного контекста</w:t>
            </w:r>
          </w:p>
        </w:tc>
        <w:tc>
          <w:tcPr>
            <w:tcW w:w="2531" w:type="dxa"/>
            <w:tcBorders>
              <w:top w:val="single" w:sz="4" w:space="0" w:color="auto"/>
              <w:left w:val="single" w:sz="4" w:space="0" w:color="auto"/>
              <w:right w:val="single" w:sz="4" w:space="0" w:color="auto"/>
            </w:tcBorders>
          </w:tcPr>
          <w:p w14:paraId="36E19CD0" w14:textId="77777777" w:rsidR="002E06CB" w:rsidRPr="002E06CB" w:rsidRDefault="002E06CB" w:rsidP="002E06CB">
            <w:pPr>
              <w:rPr>
                <w:rFonts w:ascii="Times New Roman" w:hAnsi="Times New Roman"/>
                <w:b/>
                <w:sz w:val="24"/>
                <w:szCs w:val="24"/>
              </w:rPr>
            </w:pPr>
            <w:r w:rsidRPr="002E06CB">
              <w:rPr>
                <w:rFonts w:ascii="Times New Roman" w:hAnsi="Times New Roman"/>
                <w:sz w:val="24"/>
                <w:szCs w:val="24"/>
              </w:rPr>
              <w:lastRenderedPageBreak/>
              <w:t xml:space="preserve">- грамотно излагать свои мысли и </w:t>
            </w:r>
            <w:r w:rsidRPr="002E06CB">
              <w:rPr>
                <w:rFonts w:ascii="Times New Roman" w:hAnsi="Times New Roman"/>
                <w:sz w:val="24"/>
                <w:szCs w:val="24"/>
              </w:rPr>
              <w:lastRenderedPageBreak/>
              <w:t>оформлять документы по профессиональной тематике на государственном языке</w:t>
            </w:r>
          </w:p>
          <w:p w14:paraId="08499887" w14:textId="77777777" w:rsidR="002E06CB" w:rsidRPr="002E06CB" w:rsidRDefault="002E06CB" w:rsidP="002E06CB">
            <w:pPr>
              <w:rPr>
                <w:rFonts w:ascii="Times New Roman" w:hAnsi="Times New Roman" w:cs="Times New Roman"/>
                <w:bCs/>
                <w:sz w:val="24"/>
                <w:szCs w:val="24"/>
              </w:rPr>
            </w:pPr>
            <w:r w:rsidRPr="002E06CB">
              <w:rPr>
                <w:rFonts w:ascii="Times New Roman" w:hAnsi="Times New Roman"/>
                <w:sz w:val="24"/>
                <w:szCs w:val="24"/>
              </w:rPr>
              <w:t>- проявлять толерантность в рабочем коллективе</w:t>
            </w:r>
          </w:p>
        </w:tc>
        <w:tc>
          <w:tcPr>
            <w:tcW w:w="2608" w:type="dxa"/>
            <w:tcBorders>
              <w:top w:val="single" w:sz="4" w:space="0" w:color="auto"/>
              <w:left w:val="single" w:sz="4" w:space="0" w:color="auto"/>
              <w:bottom w:val="single" w:sz="4" w:space="0" w:color="auto"/>
              <w:right w:val="single" w:sz="4" w:space="0" w:color="auto"/>
            </w:tcBorders>
            <w:shd w:val="clear" w:color="auto" w:fill="auto"/>
          </w:tcPr>
          <w:p w14:paraId="0A6D3908" w14:textId="77777777" w:rsidR="002E06CB" w:rsidRPr="002E06CB" w:rsidRDefault="002E06CB" w:rsidP="002E06CB">
            <w:pPr>
              <w:rPr>
                <w:rFonts w:ascii="Times New Roman" w:hAnsi="Times New Roman"/>
                <w:sz w:val="24"/>
                <w:szCs w:val="24"/>
              </w:rPr>
            </w:pPr>
            <w:r w:rsidRPr="002E06CB">
              <w:rPr>
                <w:rFonts w:ascii="Times New Roman" w:hAnsi="Times New Roman"/>
                <w:sz w:val="24"/>
                <w:szCs w:val="24"/>
              </w:rPr>
              <w:lastRenderedPageBreak/>
              <w:t xml:space="preserve">- правила оформления документов </w:t>
            </w:r>
          </w:p>
          <w:p w14:paraId="1B318E0C" w14:textId="77777777" w:rsidR="002E06CB" w:rsidRPr="002E06CB" w:rsidRDefault="002E06CB" w:rsidP="002E06CB">
            <w:pPr>
              <w:rPr>
                <w:rFonts w:ascii="Times New Roman" w:hAnsi="Times New Roman"/>
                <w:b/>
                <w:sz w:val="24"/>
                <w:szCs w:val="24"/>
              </w:rPr>
            </w:pPr>
            <w:r w:rsidRPr="002E06CB">
              <w:rPr>
                <w:rFonts w:ascii="Times New Roman" w:hAnsi="Times New Roman"/>
                <w:sz w:val="24"/>
                <w:szCs w:val="24"/>
              </w:rPr>
              <w:lastRenderedPageBreak/>
              <w:t>- правила построения устных сообщений</w:t>
            </w:r>
          </w:p>
          <w:p w14:paraId="5723274B" w14:textId="77777777" w:rsidR="002E06CB" w:rsidRPr="002E06CB" w:rsidRDefault="002E06CB" w:rsidP="002E06CB">
            <w:pPr>
              <w:rPr>
                <w:rFonts w:ascii="Times New Roman" w:hAnsi="Times New Roman" w:cs="Times New Roman"/>
                <w:bCs/>
                <w:i/>
                <w:sz w:val="24"/>
                <w:szCs w:val="24"/>
              </w:rPr>
            </w:pPr>
            <w:r w:rsidRPr="002E06CB">
              <w:rPr>
                <w:rFonts w:ascii="Times New Roman" w:hAnsi="Times New Roman"/>
                <w:sz w:val="24"/>
                <w:szCs w:val="24"/>
              </w:rPr>
              <w:t>- особенности социального и культурного контекста</w:t>
            </w:r>
          </w:p>
        </w:tc>
        <w:tc>
          <w:tcPr>
            <w:tcW w:w="2307" w:type="dxa"/>
            <w:tcBorders>
              <w:top w:val="single" w:sz="4" w:space="0" w:color="auto"/>
              <w:left w:val="single" w:sz="4" w:space="0" w:color="auto"/>
              <w:bottom w:val="single" w:sz="4" w:space="0" w:color="auto"/>
              <w:right w:val="single" w:sz="4" w:space="0" w:color="auto"/>
            </w:tcBorders>
          </w:tcPr>
          <w:p w14:paraId="7AA74647" w14:textId="77777777" w:rsidR="002E06CB" w:rsidRPr="002E06CB" w:rsidRDefault="002E06CB" w:rsidP="002E06CB">
            <w:pPr>
              <w:jc w:val="center"/>
              <w:rPr>
                <w:rFonts w:ascii="Times New Roman" w:hAnsi="Times New Roman" w:cs="Times New Roman"/>
                <w:bCs/>
                <w:i/>
                <w:sz w:val="24"/>
                <w:szCs w:val="24"/>
              </w:rPr>
            </w:pPr>
            <w:r w:rsidRPr="002E06CB">
              <w:rPr>
                <w:rFonts w:ascii="Times New Roman" w:hAnsi="Times New Roman" w:cs="Times New Roman"/>
                <w:bCs/>
                <w:i/>
                <w:sz w:val="24"/>
                <w:szCs w:val="24"/>
              </w:rPr>
              <w:lastRenderedPageBreak/>
              <w:t>-</w:t>
            </w:r>
          </w:p>
        </w:tc>
      </w:tr>
      <w:tr w:rsidR="002E06CB" w:rsidRPr="002E06CB" w14:paraId="46120E5C" w14:textId="77777777" w:rsidTr="00AD5821">
        <w:tc>
          <w:tcPr>
            <w:tcW w:w="2539" w:type="dxa"/>
            <w:tcBorders>
              <w:top w:val="single" w:sz="4" w:space="0" w:color="auto"/>
              <w:left w:val="single" w:sz="4" w:space="0" w:color="auto"/>
              <w:bottom w:val="single" w:sz="4" w:space="0" w:color="auto"/>
              <w:right w:val="single" w:sz="4" w:space="0" w:color="auto"/>
            </w:tcBorders>
          </w:tcPr>
          <w:p w14:paraId="7AC2D82C" w14:textId="77777777" w:rsidR="002E06CB" w:rsidRPr="002E06CB" w:rsidRDefault="002E06CB" w:rsidP="002E06CB">
            <w:pPr>
              <w:rPr>
                <w:rFonts w:ascii="Times New Roman" w:hAnsi="Times New Roman" w:cs="Times New Roman"/>
                <w:bCs/>
                <w:sz w:val="24"/>
                <w:szCs w:val="24"/>
              </w:rPr>
            </w:pPr>
            <w:r w:rsidRPr="002E06CB">
              <w:rPr>
                <w:rFonts w:ascii="Times New Roman" w:hAnsi="Times New Roman" w:cs="Times New Roman"/>
                <w:bCs/>
                <w:sz w:val="24"/>
                <w:szCs w:val="24"/>
              </w:rPr>
              <w:lastRenderedPageBreak/>
              <w:t xml:space="preserve">ОК 09 </w:t>
            </w:r>
            <w:r w:rsidRPr="002E06CB">
              <w:rPr>
                <w:rFonts w:ascii="Times New Roman" w:hAnsi="Times New Roman"/>
                <w:sz w:val="24"/>
                <w:szCs w:val="24"/>
              </w:rPr>
              <w:t>Пользоваться профессиональной документацией на государственном и иностранном языках</w:t>
            </w:r>
          </w:p>
        </w:tc>
        <w:tc>
          <w:tcPr>
            <w:tcW w:w="2531" w:type="dxa"/>
            <w:tcBorders>
              <w:top w:val="single" w:sz="4" w:space="0" w:color="auto"/>
              <w:left w:val="single" w:sz="4" w:space="0" w:color="auto"/>
              <w:bottom w:val="single" w:sz="4" w:space="0" w:color="auto"/>
              <w:right w:val="single" w:sz="4" w:space="0" w:color="auto"/>
            </w:tcBorders>
          </w:tcPr>
          <w:p w14:paraId="1FEC0134" w14:textId="77777777" w:rsidR="002E06CB" w:rsidRPr="002E06CB" w:rsidRDefault="002E06CB" w:rsidP="002E06CB">
            <w:pPr>
              <w:rPr>
                <w:rFonts w:ascii="Times New Roman" w:hAnsi="Times New Roman"/>
                <w:b/>
                <w:sz w:val="24"/>
                <w:szCs w:val="24"/>
              </w:rPr>
            </w:pPr>
            <w:r w:rsidRPr="002E06CB">
              <w:rPr>
                <w:rFonts w:ascii="Times New Roman" w:hAnsi="Times New Roman"/>
                <w:sz w:val="24"/>
                <w:szCs w:val="24"/>
              </w:rPr>
              <w:t>-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3BF6ED0D" w14:textId="77777777" w:rsidR="002E06CB" w:rsidRPr="002E06CB" w:rsidRDefault="002E06CB" w:rsidP="002E06CB">
            <w:pPr>
              <w:rPr>
                <w:rFonts w:ascii="Times New Roman" w:hAnsi="Times New Roman"/>
                <w:b/>
                <w:sz w:val="24"/>
                <w:szCs w:val="24"/>
              </w:rPr>
            </w:pPr>
            <w:r w:rsidRPr="002E06CB">
              <w:rPr>
                <w:rFonts w:ascii="Times New Roman" w:hAnsi="Times New Roman"/>
                <w:sz w:val="24"/>
                <w:szCs w:val="24"/>
              </w:rPr>
              <w:t xml:space="preserve"> -участвовать в диалогах на знакомые общие и профессиональные темы</w:t>
            </w:r>
          </w:p>
          <w:p w14:paraId="0AF0D84E" w14:textId="77777777" w:rsidR="002E06CB" w:rsidRPr="002E06CB" w:rsidRDefault="002E06CB" w:rsidP="002E06CB">
            <w:pPr>
              <w:rPr>
                <w:rFonts w:ascii="Times New Roman" w:hAnsi="Times New Roman"/>
                <w:b/>
                <w:sz w:val="24"/>
                <w:szCs w:val="24"/>
              </w:rPr>
            </w:pPr>
            <w:r w:rsidRPr="002E06CB">
              <w:rPr>
                <w:rFonts w:ascii="Times New Roman" w:hAnsi="Times New Roman"/>
                <w:sz w:val="24"/>
                <w:szCs w:val="24"/>
              </w:rPr>
              <w:t>- строить простые высказывания о себе и о своей профессиональной деятельности</w:t>
            </w:r>
          </w:p>
          <w:p w14:paraId="54A6CDE0" w14:textId="77777777" w:rsidR="002E06CB" w:rsidRPr="002E06CB" w:rsidRDefault="002E06CB" w:rsidP="002E06CB">
            <w:pPr>
              <w:rPr>
                <w:rFonts w:ascii="Times New Roman" w:hAnsi="Times New Roman"/>
                <w:b/>
                <w:sz w:val="24"/>
                <w:szCs w:val="24"/>
              </w:rPr>
            </w:pPr>
            <w:r w:rsidRPr="002E06CB">
              <w:rPr>
                <w:rFonts w:ascii="Times New Roman" w:hAnsi="Times New Roman"/>
                <w:sz w:val="24"/>
                <w:szCs w:val="24"/>
              </w:rPr>
              <w:t>- кратко обосновывать и объяснять свои действия (текущие и планируемые)</w:t>
            </w:r>
          </w:p>
          <w:p w14:paraId="1E34E44B" w14:textId="77777777" w:rsidR="002E06CB" w:rsidRPr="002E06CB" w:rsidRDefault="002E06CB" w:rsidP="002E06CB">
            <w:pPr>
              <w:rPr>
                <w:rFonts w:ascii="Times New Roman" w:hAnsi="Times New Roman" w:cs="Times New Roman"/>
                <w:bCs/>
                <w:sz w:val="24"/>
                <w:szCs w:val="24"/>
              </w:rPr>
            </w:pPr>
            <w:r w:rsidRPr="002E06CB">
              <w:rPr>
                <w:rFonts w:ascii="Times New Roman" w:hAnsi="Times New Roman"/>
                <w:sz w:val="24"/>
                <w:szCs w:val="24"/>
              </w:rPr>
              <w:t>- писать простые связные сообщения на знакомые или интересующие профессиональные темы</w:t>
            </w:r>
          </w:p>
        </w:tc>
        <w:tc>
          <w:tcPr>
            <w:tcW w:w="2608" w:type="dxa"/>
            <w:tcBorders>
              <w:top w:val="single" w:sz="4" w:space="0" w:color="auto"/>
              <w:left w:val="single" w:sz="4" w:space="0" w:color="auto"/>
              <w:bottom w:val="single" w:sz="4" w:space="0" w:color="auto"/>
              <w:right w:val="single" w:sz="4" w:space="0" w:color="auto"/>
            </w:tcBorders>
            <w:shd w:val="clear" w:color="auto" w:fill="auto"/>
          </w:tcPr>
          <w:p w14:paraId="6E26C385" w14:textId="77777777" w:rsidR="002E06CB" w:rsidRPr="002E06CB" w:rsidRDefault="002E06CB" w:rsidP="002E06CB">
            <w:pPr>
              <w:rPr>
                <w:rFonts w:ascii="Times New Roman" w:hAnsi="Times New Roman"/>
                <w:b/>
                <w:sz w:val="24"/>
                <w:szCs w:val="24"/>
              </w:rPr>
            </w:pPr>
            <w:r w:rsidRPr="002E06CB">
              <w:rPr>
                <w:rFonts w:ascii="Times New Roman" w:hAnsi="Times New Roman"/>
                <w:sz w:val="24"/>
                <w:szCs w:val="24"/>
              </w:rPr>
              <w:t>- правила построения простых и сложных предложений на профессиональные темы</w:t>
            </w:r>
          </w:p>
          <w:p w14:paraId="6027C0F2" w14:textId="77777777" w:rsidR="002E06CB" w:rsidRPr="002E06CB" w:rsidRDefault="002E06CB" w:rsidP="002E06CB">
            <w:pPr>
              <w:rPr>
                <w:rFonts w:ascii="Times New Roman" w:hAnsi="Times New Roman"/>
                <w:b/>
                <w:sz w:val="24"/>
                <w:szCs w:val="24"/>
              </w:rPr>
            </w:pPr>
            <w:r w:rsidRPr="002E06CB">
              <w:rPr>
                <w:rFonts w:ascii="Times New Roman" w:hAnsi="Times New Roman"/>
                <w:sz w:val="24"/>
                <w:szCs w:val="24"/>
              </w:rPr>
              <w:t>- основные общеупотребительные глаголы (бытовая и профессиональная лексика)</w:t>
            </w:r>
          </w:p>
          <w:p w14:paraId="7021F906" w14:textId="77777777" w:rsidR="002E06CB" w:rsidRPr="002E06CB" w:rsidRDefault="002E06CB" w:rsidP="002E06CB">
            <w:pPr>
              <w:rPr>
                <w:rFonts w:ascii="Times New Roman" w:hAnsi="Times New Roman"/>
                <w:b/>
                <w:sz w:val="24"/>
                <w:szCs w:val="24"/>
              </w:rPr>
            </w:pPr>
            <w:r w:rsidRPr="002E06CB">
              <w:rPr>
                <w:rFonts w:ascii="Times New Roman" w:hAnsi="Times New Roman"/>
                <w:sz w:val="24"/>
                <w:szCs w:val="24"/>
              </w:rPr>
              <w:t>- лексический минимум, относящийся к описанию предметов, средств и процессов профессиональной деятельности</w:t>
            </w:r>
          </w:p>
          <w:p w14:paraId="625B57B5" w14:textId="77777777" w:rsidR="002E06CB" w:rsidRPr="002E06CB" w:rsidRDefault="002E06CB" w:rsidP="002E06CB">
            <w:pPr>
              <w:rPr>
                <w:rFonts w:ascii="Times New Roman" w:hAnsi="Times New Roman"/>
                <w:b/>
                <w:sz w:val="24"/>
                <w:szCs w:val="24"/>
              </w:rPr>
            </w:pPr>
            <w:r w:rsidRPr="002E06CB">
              <w:rPr>
                <w:rFonts w:ascii="Times New Roman" w:hAnsi="Times New Roman"/>
                <w:sz w:val="24"/>
                <w:szCs w:val="24"/>
              </w:rPr>
              <w:t>- особенности произношения</w:t>
            </w:r>
          </w:p>
          <w:p w14:paraId="6540B6C2" w14:textId="77777777" w:rsidR="002E06CB" w:rsidRPr="002E06CB" w:rsidRDefault="002E06CB" w:rsidP="002E06CB">
            <w:pPr>
              <w:rPr>
                <w:rFonts w:ascii="Times New Roman" w:hAnsi="Times New Roman" w:cs="Times New Roman"/>
                <w:bCs/>
                <w:sz w:val="24"/>
                <w:szCs w:val="24"/>
              </w:rPr>
            </w:pPr>
            <w:r w:rsidRPr="002E06CB">
              <w:rPr>
                <w:rFonts w:ascii="Times New Roman" w:hAnsi="Times New Roman"/>
                <w:sz w:val="24"/>
                <w:szCs w:val="24"/>
              </w:rPr>
              <w:t>-правила чтения текстов профессиональной направленности</w:t>
            </w:r>
          </w:p>
        </w:tc>
        <w:tc>
          <w:tcPr>
            <w:tcW w:w="2307" w:type="dxa"/>
            <w:tcBorders>
              <w:top w:val="single" w:sz="4" w:space="0" w:color="auto"/>
              <w:left w:val="single" w:sz="4" w:space="0" w:color="auto"/>
              <w:bottom w:val="single" w:sz="4" w:space="0" w:color="auto"/>
              <w:right w:val="single" w:sz="4" w:space="0" w:color="auto"/>
            </w:tcBorders>
          </w:tcPr>
          <w:p w14:paraId="7EB021EA" w14:textId="77777777" w:rsidR="002E06CB" w:rsidRPr="002E06CB" w:rsidRDefault="002E06CB" w:rsidP="002E06CB">
            <w:pPr>
              <w:jc w:val="center"/>
              <w:rPr>
                <w:rFonts w:ascii="Times New Roman" w:hAnsi="Times New Roman" w:cs="Times New Roman"/>
                <w:bCs/>
                <w:sz w:val="24"/>
                <w:szCs w:val="24"/>
              </w:rPr>
            </w:pPr>
            <w:r w:rsidRPr="002E06CB">
              <w:rPr>
                <w:rFonts w:ascii="Times New Roman" w:hAnsi="Times New Roman" w:cs="Times New Roman"/>
                <w:bCs/>
                <w:sz w:val="24"/>
                <w:szCs w:val="24"/>
              </w:rPr>
              <w:t>-</w:t>
            </w:r>
          </w:p>
        </w:tc>
      </w:tr>
      <w:tr w:rsidR="002E06CB" w:rsidRPr="002E06CB" w14:paraId="01749436" w14:textId="77777777" w:rsidTr="00AD5821">
        <w:tc>
          <w:tcPr>
            <w:tcW w:w="2539" w:type="dxa"/>
            <w:tcBorders>
              <w:top w:val="single" w:sz="4" w:space="0" w:color="auto"/>
              <w:left w:val="single" w:sz="4" w:space="0" w:color="auto"/>
              <w:bottom w:val="single" w:sz="4" w:space="0" w:color="auto"/>
              <w:right w:val="single" w:sz="4" w:space="0" w:color="auto"/>
            </w:tcBorders>
          </w:tcPr>
          <w:p w14:paraId="3DBDBF1B" w14:textId="77777777" w:rsidR="002E06CB" w:rsidRPr="002E06CB" w:rsidRDefault="002E06CB" w:rsidP="002E06CB">
            <w:pPr>
              <w:rPr>
                <w:noProof/>
                <w:sz w:val="24"/>
                <w:szCs w:val="24"/>
              </w:rPr>
            </w:pPr>
            <w:r w:rsidRPr="002E06CB">
              <w:rPr>
                <w:rFonts w:ascii="Times New Roman" w:hAnsi="Times New Roman"/>
                <w:iCs/>
                <w:sz w:val="24"/>
                <w:szCs w:val="24"/>
                <w:lang w:eastAsia="zh-CN"/>
              </w:rPr>
              <w:t>ПК 2.2. Разрабатывать документацию по эксплуатации электрического и электромеханического оборудования</w:t>
            </w:r>
            <w:r w:rsidRPr="002E06CB">
              <w:rPr>
                <w:noProof/>
                <w:sz w:val="24"/>
                <w:szCs w:val="24"/>
              </w:rPr>
              <w:t xml:space="preserve"> </w:t>
            </w:r>
          </w:p>
          <w:p w14:paraId="335946ED" w14:textId="77777777" w:rsidR="002E06CB" w:rsidRPr="002E06CB" w:rsidRDefault="002E06CB" w:rsidP="002E06CB">
            <w:pPr>
              <w:rPr>
                <w:noProof/>
                <w:sz w:val="24"/>
                <w:szCs w:val="24"/>
              </w:rPr>
            </w:pPr>
          </w:p>
          <w:p w14:paraId="0302BCF4" w14:textId="77777777" w:rsidR="002E06CB" w:rsidRPr="002E06CB" w:rsidRDefault="002E06CB" w:rsidP="002E06CB">
            <w:pPr>
              <w:rPr>
                <w:rFonts w:ascii="Times New Roman" w:hAnsi="Times New Roman" w:cs="Times New Roman"/>
                <w:bCs/>
                <w:sz w:val="24"/>
                <w:szCs w:val="24"/>
              </w:rPr>
            </w:pPr>
          </w:p>
        </w:tc>
        <w:tc>
          <w:tcPr>
            <w:tcW w:w="2531" w:type="dxa"/>
            <w:tcBorders>
              <w:top w:val="single" w:sz="4" w:space="0" w:color="auto"/>
              <w:left w:val="single" w:sz="4" w:space="0" w:color="auto"/>
              <w:bottom w:val="single" w:sz="4" w:space="0" w:color="auto"/>
              <w:right w:val="single" w:sz="4" w:space="0" w:color="auto"/>
            </w:tcBorders>
          </w:tcPr>
          <w:p w14:paraId="1B17A1BA" w14:textId="77777777" w:rsidR="002E06CB" w:rsidRPr="002E06CB" w:rsidRDefault="002E06CB" w:rsidP="002E06CB">
            <w:pPr>
              <w:rPr>
                <w:rFonts w:ascii="Times New Roman" w:hAnsi="Times New Roman"/>
                <w:sz w:val="24"/>
                <w:szCs w:val="24"/>
              </w:rPr>
            </w:pPr>
            <w:r w:rsidRPr="002E06CB">
              <w:rPr>
                <w:rFonts w:ascii="Times New Roman" w:hAnsi="Times New Roman"/>
                <w:sz w:val="24"/>
                <w:szCs w:val="24"/>
              </w:rPr>
              <w:t>- выполнять чертежи и читать электрические схемы, вести техническую документацию.</w:t>
            </w:r>
          </w:p>
        </w:tc>
        <w:tc>
          <w:tcPr>
            <w:tcW w:w="2608" w:type="dxa"/>
            <w:tcBorders>
              <w:top w:val="single" w:sz="4" w:space="0" w:color="auto"/>
              <w:left w:val="single" w:sz="4" w:space="0" w:color="auto"/>
              <w:bottom w:val="single" w:sz="4" w:space="0" w:color="auto"/>
              <w:right w:val="single" w:sz="4" w:space="0" w:color="auto"/>
            </w:tcBorders>
            <w:shd w:val="clear" w:color="auto" w:fill="auto"/>
          </w:tcPr>
          <w:p w14:paraId="74A4222E" w14:textId="77777777" w:rsidR="002E06CB" w:rsidRPr="002E06CB" w:rsidRDefault="002E06CB" w:rsidP="002E06CB">
            <w:pPr>
              <w:rPr>
                <w:rFonts w:ascii="Times New Roman" w:hAnsi="Times New Roman"/>
                <w:sz w:val="24"/>
                <w:szCs w:val="24"/>
              </w:rPr>
            </w:pPr>
            <w:r w:rsidRPr="002E06CB">
              <w:rPr>
                <w:rFonts w:ascii="Times New Roman" w:hAnsi="Times New Roman"/>
                <w:sz w:val="24"/>
                <w:szCs w:val="24"/>
              </w:rPr>
              <w:t>- правила выполнения электрических и технологических схем, стандарты выполнения конструкторской документации</w:t>
            </w:r>
          </w:p>
        </w:tc>
        <w:tc>
          <w:tcPr>
            <w:tcW w:w="2307" w:type="dxa"/>
            <w:tcBorders>
              <w:top w:val="single" w:sz="4" w:space="0" w:color="auto"/>
              <w:left w:val="single" w:sz="4" w:space="0" w:color="auto"/>
              <w:bottom w:val="single" w:sz="4" w:space="0" w:color="auto"/>
              <w:right w:val="single" w:sz="4" w:space="0" w:color="auto"/>
            </w:tcBorders>
          </w:tcPr>
          <w:p w14:paraId="57C025BC" w14:textId="77777777" w:rsidR="002E06CB" w:rsidRPr="002E06CB" w:rsidRDefault="002E06CB" w:rsidP="002E06CB">
            <w:pPr>
              <w:rPr>
                <w:rFonts w:ascii="Times New Roman" w:hAnsi="Times New Roman" w:cs="Times New Roman"/>
                <w:bCs/>
                <w:sz w:val="24"/>
                <w:szCs w:val="24"/>
              </w:rPr>
            </w:pPr>
            <w:r w:rsidRPr="002E06CB">
              <w:rPr>
                <w:rFonts w:ascii="Times New Roman" w:hAnsi="Times New Roman"/>
                <w:sz w:val="24"/>
                <w:szCs w:val="24"/>
              </w:rPr>
              <w:t>- подготовки и внесения изменений в электрические схемы, указания и рекомендации по режимам эксплуатации оборудования, производственные инструкции.</w:t>
            </w:r>
          </w:p>
        </w:tc>
      </w:tr>
    </w:tbl>
    <w:p w14:paraId="70669935" w14:textId="77777777" w:rsidR="002E06CB" w:rsidRPr="002E06CB" w:rsidRDefault="002E06CB" w:rsidP="002E06CB">
      <w:pPr>
        <w:ind w:firstLine="709"/>
        <w:rPr>
          <w:rFonts w:ascii="Times New Roman" w:eastAsia="Times New Roman" w:hAnsi="Times New Roman" w:cs="Times New Roman"/>
          <w:sz w:val="12"/>
          <w:szCs w:val="12"/>
          <w:lang w:eastAsia="ru-RU"/>
        </w:rPr>
      </w:pPr>
    </w:p>
    <w:p w14:paraId="2B106BEF" w14:textId="77777777" w:rsidR="002E06CB" w:rsidRPr="002E06CB" w:rsidRDefault="002E06CB" w:rsidP="002E06CB">
      <w:pPr>
        <w:ind w:firstLine="709"/>
        <w:rPr>
          <w:rFonts w:ascii="Times New Roman" w:hAnsi="Times New Roman"/>
          <w:sz w:val="28"/>
          <w:szCs w:val="28"/>
        </w:rPr>
      </w:pPr>
      <w:r w:rsidRPr="002E06CB">
        <w:rPr>
          <w:rFonts w:ascii="Times New Roman" w:hAnsi="Times New Roman"/>
        </w:rPr>
        <w:br w:type="page"/>
      </w:r>
      <w:r w:rsidRPr="002E06CB">
        <w:rPr>
          <w:rFonts w:ascii="Times New Roman" w:hAnsi="Times New Roman"/>
          <w:sz w:val="28"/>
          <w:szCs w:val="28"/>
        </w:rPr>
        <w:lastRenderedPageBreak/>
        <w:t>2. СТРУКТУРА И СОДЕРЖАНИЕ ДИСЦИПЛИНЫ</w:t>
      </w:r>
    </w:p>
    <w:p w14:paraId="30098193" w14:textId="77777777" w:rsidR="002E06CB" w:rsidRPr="002E06CB" w:rsidRDefault="002E06CB" w:rsidP="002E06CB">
      <w:pPr>
        <w:spacing w:after="120" w:line="276" w:lineRule="auto"/>
        <w:ind w:firstLine="709"/>
        <w:outlineLvl w:val="1"/>
        <w:rPr>
          <w:rFonts w:ascii="Times New Roman" w:eastAsia="Segoe UI" w:hAnsi="Times New Roman" w:cs="Times New Roman"/>
          <w:b/>
          <w:bCs/>
          <w:color w:val="5A5A5A" w:themeColor="text1" w:themeTint="A5"/>
          <w:spacing w:val="15"/>
          <w:sz w:val="24"/>
          <w:szCs w:val="24"/>
          <w:lang w:eastAsia="ru-RU"/>
        </w:rPr>
      </w:pPr>
      <w:r w:rsidRPr="002E06CB">
        <w:rPr>
          <w:rFonts w:ascii="Times New Roman" w:eastAsia="Segoe UI" w:hAnsi="Times New Roman" w:cs="Times New Roman"/>
          <w:b/>
          <w:bCs/>
          <w:color w:val="5A5A5A" w:themeColor="text1" w:themeTint="A5"/>
          <w:spacing w:val="15"/>
          <w:sz w:val="24"/>
          <w:szCs w:val="24"/>
          <w:lang w:eastAsia="ru-RU"/>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2"/>
        <w:gridCol w:w="1132"/>
        <w:gridCol w:w="2272"/>
      </w:tblGrid>
      <w:tr w:rsidR="002E06CB" w:rsidRPr="002E06CB" w14:paraId="5CE91C81" w14:textId="77777777" w:rsidTr="00AD5821">
        <w:trPr>
          <w:trHeight w:val="23"/>
        </w:trPr>
        <w:tc>
          <w:tcPr>
            <w:tcW w:w="3258" w:type="pct"/>
            <w:vAlign w:val="center"/>
          </w:tcPr>
          <w:p w14:paraId="77BC9E65" w14:textId="77777777" w:rsidR="002E06CB" w:rsidRPr="002E06CB" w:rsidRDefault="002E06CB" w:rsidP="002E06CB">
            <w:pPr>
              <w:jc w:val="center"/>
              <w:rPr>
                <w:rFonts w:ascii="Times New Roman" w:hAnsi="Times New Roman" w:cs="Times New Roman"/>
                <w:b/>
                <w:sz w:val="24"/>
              </w:rPr>
            </w:pPr>
            <w:r w:rsidRPr="002E06CB">
              <w:rPr>
                <w:rFonts w:ascii="Times New Roman" w:hAnsi="Times New Roman" w:cs="Times New Roman"/>
                <w:b/>
                <w:sz w:val="24"/>
              </w:rPr>
              <w:t>Наименование составных частей дисциплины</w:t>
            </w:r>
          </w:p>
        </w:tc>
        <w:tc>
          <w:tcPr>
            <w:tcW w:w="579" w:type="pct"/>
            <w:vAlign w:val="center"/>
          </w:tcPr>
          <w:p w14:paraId="1A157929" w14:textId="77777777" w:rsidR="002E06CB" w:rsidRPr="002E06CB" w:rsidRDefault="002E06CB" w:rsidP="002E06CB">
            <w:pPr>
              <w:jc w:val="center"/>
              <w:rPr>
                <w:rFonts w:ascii="Times New Roman" w:hAnsi="Times New Roman" w:cs="Times New Roman"/>
                <w:b/>
                <w:iCs/>
                <w:sz w:val="24"/>
              </w:rPr>
            </w:pPr>
            <w:r w:rsidRPr="002E06CB">
              <w:rPr>
                <w:rFonts w:ascii="Times New Roman" w:hAnsi="Times New Roman" w:cs="Times New Roman"/>
                <w:b/>
                <w:iCs/>
                <w:sz w:val="24"/>
              </w:rPr>
              <w:t>Объем в часах</w:t>
            </w:r>
          </w:p>
        </w:tc>
        <w:tc>
          <w:tcPr>
            <w:tcW w:w="1162" w:type="pct"/>
          </w:tcPr>
          <w:p w14:paraId="44D5E619" w14:textId="77777777" w:rsidR="002E06CB" w:rsidRPr="002E06CB" w:rsidRDefault="002E06CB" w:rsidP="002E06CB">
            <w:pPr>
              <w:jc w:val="center"/>
              <w:rPr>
                <w:rFonts w:ascii="Times New Roman" w:hAnsi="Times New Roman" w:cs="Times New Roman"/>
                <w:b/>
                <w:iCs/>
                <w:sz w:val="24"/>
              </w:rPr>
            </w:pPr>
            <w:r w:rsidRPr="002E06CB">
              <w:rPr>
                <w:rFonts w:ascii="Times New Roman" w:hAnsi="Times New Roman" w:cs="Times New Roman"/>
                <w:b/>
                <w:sz w:val="24"/>
              </w:rPr>
              <w:t>В т.ч. в форме практ. подготовки</w:t>
            </w:r>
          </w:p>
        </w:tc>
      </w:tr>
      <w:tr w:rsidR="002E06CB" w:rsidRPr="002E06CB" w14:paraId="2386D8D3" w14:textId="77777777" w:rsidTr="00AD5821">
        <w:trPr>
          <w:trHeight w:val="23"/>
        </w:trPr>
        <w:tc>
          <w:tcPr>
            <w:tcW w:w="3258" w:type="pct"/>
            <w:vAlign w:val="center"/>
          </w:tcPr>
          <w:p w14:paraId="75F76F61" w14:textId="77777777" w:rsidR="002E06CB" w:rsidRPr="002E06CB" w:rsidRDefault="002E06CB" w:rsidP="002E06CB">
            <w:pPr>
              <w:jc w:val="both"/>
              <w:rPr>
                <w:rFonts w:ascii="Times New Roman" w:hAnsi="Times New Roman" w:cs="Times New Roman"/>
                <w:bCs/>
                <w:sz w:val="24"/>
                <w:szCs w:val="24"/>
              </w:rPr>
            </w:pPr>
            <w:r w:rsidRPr="002E06CB">
              <w:rPr>
                <w:rFonts w:ascii="Times New Roman" w:hAnsi="Times New Roman" w:cs="Times New Roman"/>
                <w:bCs/>
                <w:sz w:val="24"/>
                <w:szCs w:val="24"/>
              </w:rPr>
              <w:t>Учебные занятия, в том числе:</w:t>
            </w:r>
          </w:p>
        </w:tc>
        <w:tc>
          <w:tcPr>
            <w:tcW w:w="579" w:type="pct"/>
            <w:vAlign w:val="center"/>
          </w:tcPr>
          <w:p w14:paraId="3078D95F" w14:textId="77777777" w:rsidR="002E06CB" w:rsidRPr="002E06CB" w:rsidRDefault="002E06CB" w:rsidP="002E06CB">
            <w:pPr>
              <w:jc w:val="center"/>
              <w:rPr>
                <w:rFonts w:ascii="Times New Roman" w:hAnsi="Times New Roman" w:cs="Times New Roman"/>
                <w:bCs/>
                <w:sz w:val="24"/>
                <w:szCs w:val="24"/>
              </w:rPr>
            </w:pPr>
            <w:r w:rsidRPr="002E06CB">
              <w:rPr>
                <w:rFonts w:ascii="Times New Roman" w:hAnsi="Times New Roman" w:cs="Times New Roman"/>
                <w:bCs/>
                <w:sz w:val="24"/>
                <w:szCs w:val="24"/>
              </w:rPr>
              <w:t>66</w:t>
            </w:r>
          </w:p>
        </w:tc>
        <w:tc>
          <w:tcPr>
            <w:tcW w:w="1162" w:type="pct"/>
            <w:vAlign w:val="center"/>
          </w:tcPr>
          <w:p w14:paraId="2737D22D" w14:textId="77777777" w:rsidR="002E06CB" w:rsidRPr="002E06CB" w:rsidRDefault="002E06CB" w:rsidP="002E06CB">
            <w:pPr>
              <w:jc w:val="center"/>
              <w:rPr>
                <w:rFonts w:ascii="Times New Roman" w:hAnsi="Times New Roman" w:cs="Times New Roman"/>
                <w:bCs/>
                <w:sz w:val="24"/>
                <w:szCs w:val="24"/>
              </w:rPr>
            </w:pPr>
            <w:r w:rsidRPr="002E06CB">
              <w:rPr>
                <w:rFonts w:ascii="Times New Roman" w:hAnsi="Times New Roman" w:cs="Times New Roman"/>
                <w:bCs/>
                <w:sz w:val="24"/>
                <w:szCs w:val="24"/>
              </w:rPr>
              <w:t>60</w:t>
            </w:r>
          </w:p>
        </w:tc>
      </w:tr>
      <w:tr w:rsidR="002E06CB" w:rsidRPr="002E06CB" w14:paraId="07EB1EC4" w14:textId="77777777" w:rsidTr="00AD5821">
        <w:trPr>
          <w:trHeight w:val="23"/>
        </w:trPr>
        <w:tc>
          <w:tcPr>
            <w:tcW w:w="3258" w:type="pct"/>
            <w:vAlign w:val="center"/>
          </w:tcPr>
          <w:p w14:paraId="0738CD47" w14:textId="77777777" w:rsidR="002E06CB" w:rsidRPr="002E06CB" w:rsidRDefault="002E06CB" w:rsidP="002E06CB">
            <w:pPr>
              <w:jc w:val="both"/>
              <w:rPr>
                <w:rFonts w:ascii="Times New Roman" w:hAnsi="Times New Roman" w:cs="Times New Roman"/>
                <w:bCs/>
                <w:iCs/>
                <w:sz w:val="24"/>
                <w:szCs w:val="24"/>
              </w:rPr>
            </w:pPr>
            <w:r w:rsidRPr="002E06CB">
              <w:rPr>
                <w:rFonts w:ascii="Times New Roman" w:hAnsi="Times New Roman" w:cs="Times New Roman"/>
                <w:bCs/>
                <w:iCs/>
                <w:sz w:val="24"/>
                <w:szCs w:val="24"/>
              </w:rPr>
              <w:t xml:space="preserve">теоретические </w:t>
            </w:r>
          </w:p>
        </w:tc>
        <w:tc>
          <w:tcPr>
            <w:tcW w:w="579" w:type="pct"/>
            <w:vAlign w:val="center"/>
          </w:tcPr>
          <w:p w14:paraId="2927E03B" w14:textId="77777777" w:rsidR="002E06CB" w:rsidRPr="002E06CB" w:rsidRDefault="002E06CB" w:rsidP="002E06CB">
            <w:pPr>
              <w:jc w:val="center"/>
              <w:rPr>
                <w:rFonts w:ascii="Times New Roman" w:hAnsi="Times New Roman" w:cs="Times New Roman"/>
                <w:bCs/>
                <w:sz w:val="24"/>
                <w:szCs w:val="24"/>
              </w:rPr>
            </w:pPr>
            <w:r w:rsidRPr="002E06CB">
              <w:rPr>
                <w:rFonts w:ascii="Times New Roman" w:hAnsi="Times New Roman" w:cs="Times New Roman"/>
                <w:bCs/>
                <w:sz w:val="24"/>
                <w:szCs w:val="24"/>
              </w:rPr>
              <w:t>4</w:t>
            </w:r>
          </w:p>
        </w:tc>
        <w:tc>
          <w:tcPr>
            <w:tcW w:w="1162" w:type="pct"/>
            <w:vAlign w:val="center"/>
          </w:tcPr>
          <w:p w14:paraId="79D1FD30" w14:textId="77777777" w:rsidR="002E06CB" w:rsidRPr="002E06CB" w:rsidRDefault="002E06CB" w:rsidP="002E06CB">
            <w:pPr>
              <w:jc w:val="center"/>
              <w:rPr>
                <w:rFonts w:ascii="Times New Roman" w:hAnsi="Times New Roman" w:cs="Times New Roman"/>
                <w:bCs/>
                <w:sz w:val="24"/>
                <w:szCs w:val="24"/>
              </w:rPr>
            </w:pPr>
            <w:r w:rsidRPr="002E06CB">
              <w:rPr>
                <w:rFonts w:ascii="Times New Roman" w:hAnsi="Times New Roman" w:cs="Times New Roman"/>
                <w:bCs/>
                <w:sz w:val="24"/>
                <w:szCs w:val="24"/>
              </w:rPr>
              <w:t>-</w:t>
            </w:r>
          </w:p>
        </w:tc>
      </w:tr>
      <w:tr w:rsidR="002E06CB" w:rsidRPr="002E06CB" w14:paraId="28A3F04A" w14:textId="77777777" w:rsidTr="00AD5821">
        <w:trPr>
          <w:trHeight w:val="23"/>
        </w:trPr>
        <w:tc>
          <w:tcPr>
            <w:tcW w:w="3258" w:type="pct"/>
            <w:vAlign w:val="center"/>
          </w:tcPr>
          <w:p w14:paraId="6207F049" w14:textId="77777777" w:rsidR="002E06CB" w:rsidRPr="002E06CB" w:rsidRDefault="002E06CB" w:rsidP="002E06CB">
            <w:pPr>
              <w:jc w:val="both"/>
              <w:rPr>
                <w:rFonts w:ascii="Times New Roman" w:hAnsi="Times New Roman" w:cs="Times New Roman"/>
                <w:bCs/>
                <w:iCs/>
                <w:sz w:val="24"/>
                <w:szCs w:val="24"/>
              </w:rPr>
            </w:pPr>
            <w:r w:rsidRPr="002E06CB">
              <w:rPr>
                <w:rFonts w:ascii="Times New Roman" w:hAnsi="Times New Roman" w:cs="Times New Roman"/>
                <w:bCs/>
                <w:iCs/>
                <w:sz w:val="24"/>
                <w:szCs w:val="24"/>
              </w:rPr>
              <w:t>практические</w:t>
            </w:r>
          </w:p>
        </w:tc>
        <w:tc>
          <w:tcPr>
            <w:tcW w:w="579" w:type="pct"/>
            <w:vAlign w:val="center"/>
          </w:tcPr>
          <w:p w14:paraId="659A0B5E" w14:textId="77777777" w:rsidR="002E06CB" w:rsidRPr="002E06CB" w:rsidRDefault="002E06CB" w:rsidP="002E06CB">
            <w:pPr>
              <w:jc w:val="center"/>
              <w:rPr>
                <w:rFonts w:ascii="Times New Roman" w:hAnsi="Times New Roman" w:cs="Times New Roman"/>
                <w:bCs/>
                <w:sz w:val="24"/>
                <w:szCs w:val="24"/>
              </w:rPr>
            </w:pPr>
            <w:r w:rsidRPr="002E06CB">
              <w:rPr>
                <w:rFonts w:ascii="Times New Roman" w:hAnsi="Times New Roman" w:cs="Times New Roman"/>
                <w:bCs/>
                <w:sz w:val="24"/>
                <w:szCs w:val="24"/>
              </w:rPr>
              <w:t>62</w:t>
            </w:r>
          </w:p>
        </w:tc>
        <w:tc>
          <w:tcPr>
            <w:tcW w:w="1162" w:type="pct"/>
            <w:vAlign w:val="center"/>
          </w:tcPr>
          <w:p w14:paraId="61B2EFBC" w14:textId="77777777" w:rsidR="002E06CB" w:rsidRPr="002E06CB" w:rsidRDefault="002E06CB" w:rsidP="002E06CB">
            <w:pPr>
              <w:jc w:val="center"/>
              <w:rPr>
                <w:rFonts w:ascii="Times New Roman" w:hAnsi="Times New Roman" w:cs="Times New Roman"/>
                <w:bCs/>
                <w:sz w:val="24"/>
                <w:szCs w:val="24"/>
              </w:rPr>
            </w:pPr>
            <w:r w:rsidRPr="002E06CB">
              <w:rPr>
                <w:rFonts w:ascii="Times New Roman" w:hAnsi="Times New Roman" w:cs="Times New Roman"/>
                <w:bCs/>
                <w:sz w:val="24"/>
                <w:szCs w:val="24"/>
              </w:rPr>
              <w:t>60</w:t>
            </w:r>
          </w:p>
        </w:tc>
      </w:tr>
      <w:tr w:rsidR="002E06CB" w:rsidRPr="002E06CB" w14:paraId="38799E4B" w14:textId="77777777" w:rsidTr="00AD5821">
        <w:trPr>
          <w:trHeight w:val="23"/>
        </w:trPr>
        <w:tc>
          <w:tcPr>
            <w:tcW w:w="3258" w:type="pct"/>
            <w:vAlign w:val="center"/>
          </w:tcPr>
          <w:p w14:paraId="34461D6D" w14:textId="77777777" w:rsidR="002E06CB" w:rsidRPr="002E06CB" w:rsidRDefault="002E06CB" w:rsidP="002E06CB">
            <w:pPr>
              <w:jc w:val="both"/>
              <w:rPr>
                <w:rFonts w:ascii="Times New Roman" w:hAnsi="Times New Roman" w:cs="Times New Roman"/>
                <w:bCs/>
                <w:sz w:val="24"/>
                <w:szCs w:val="24"/>
              </w:rPr>
            </w:pPr>
            <w:r w:rsidRPr="002E06CB">
              <w:rPr>
                <w:rFonts w:ascii="Times New Roman" w:hAnsi="Times New Roman" w:cs="Times New Roman"/>
                <w:bCs/>
                <w:sz w:val="24"/>
                <w:szCs w:val="24"/>
              </w:rPr>
              <w:t>Самостоятельная работа</w:t>
            </w:r>
          </w:p>
        </w:tc>
        <w:tc>
          <w:tcPr>
            <w:tcW w:w="579" w:type="pct"/>
            <w:vAlign w:val="center"/>
          </w:tcPr>
          <w:p w14:paraId="00E3B093" w14:textId="77777777" w:rsidR="002E06CB" w:rsidRPr="002E06CB" w:rsidRDefault="002E06CB" w:rsidP="002E06CB">
            <w:pPr>
              <w:jc w:val="center"/>
              <w:rPr>
                <w:rFonts w:ascii="Times New Roman" w:hAnsi="Times New Roman" w:cs="Times New Roman"/>
                <w:bCs/>
                <w:sz w:val="24"/>
                <w:szCs w:val="24"/>
              </w:rPr>
            </w:pPr>
            <w:r w:rsidRPr="002E06CB">
              <w:rPr>
                <w:rFonts w:ascii="Times New Roman" w:hAnsi="Times New Roman" w:cs="Times New Roman"/>
                <w:bCs/>
                <w:sz w:val="24"/>
                <w:szCs w:val="24"/>
              </w:rPr>
              <w:t>8</w:t>
            </w:r>
          </w:p>
        </w:tc>
        <w:tc>
          <w:tcPr>
            <w:tcW w:w="1162" w:type="pct"/>
            <w:vAlign w:val="center"/>
          </w:tcPr>
          <w:p w14:paraId="39F99FF0" w14:textId="77777777" w:rsidR="002E06CB" w:rsidRPr="002E06CB" w:rsidRDefault="002E06CB" w:rsidP="002E06CB">
            <w:pPr>
              <w:jc w:val="center"/>
              <w:rPr>
                <w:rFonts w:ascii="Times New Roman" w:hAnsi="Times New Roman" w:cs="Times New Roman"/>
                <w:bCs/>
                <w:sz w:val="24"/>
                <w:szCs w:val="24"/>
              </w:rPr>
            </w:pPr>
            <w:r w:rsidRPr="002E06CB">
              <w:rPr>
                <w:rFonts w:ascii="Times New Roman" w:hAnsi="Times New Roman" w:cs="Times New Roman"/>
                <w:bCs/>
                <w:sz w:val="24"/>
                <w:szCs w:val="24"/>
              </w:rPr>
              <w:t>-</w:t>
            </w:r>
          </w:p>
        </w:tc>
      </w:tr>
      <w:tr w:rsidR="002E06CB" w:rsidRPr="002E06CB" w14:paraId="573429FD" w14:textId="77777777" w:rsidTr="00AD5821">
        <w:trPr>
          <w:trHeight w:val="23"/>
        </w:trPr>
        <w:tc>
          <w:tcPr>
            <w:tcW w:w="3258" w:type="pct"/>
            <w:vAlign w:val="center"/>
          </w:tcPr>
          <w:p w14:paraId="2CBA7BF6" w14:textId="77777777" w:rsidR="002E06CB" w:rsidRPr="002E06CB" w:rsidRDefault="002E06CB" w:rsidP="002E06CB">
            <w:pPr>
              <w:jc w:val="both"/>
              <w:rPr>
                <w:rFonts w:ascii="Times New Roman" w:hAnsi="Times New Roman" w:cs="Times New Roman"/>
                <w:bCs/>
                <w:sz w:val="24"/>
                <w:szCs w:val="24"/>
              </w:rPr>
            </w:pPr>
            <w:r w:rsidRPr="002E06CB">
              <w:rPr>
                <w:rFonts w:ascii="Times New Roman" w:hAnsi="Times New Roman" w:cs="Times New Roman"/>
                <w:bCs/>
                <w:sz w:val="24"/>
                <w:szCs w:val="24"/>
              </w:rPr>
              <w:t xml:space="preserve">Промежуточная аттестация в </w:t>
            </w:r>
            <w:r w:rsidRPr="002E06CB">
              <w:rPr>
                <w:rFonts w:ascii="Times New Roman" w:hAnsi="Times New Roman" w:cs="Times New Roman"/>
                <w:bCs/>
                <w:iCs/>
                <w:sz w:val="24"/>
                <w:szCs w:val="24"/>
              </w:rPr>
              <w:t>форме</w:t>
            </w:r>
            <w:r w:rsidRPr="002E06CB">
              <w:rPr>
                <w:rFonts w:ascii="Times New Roman" w:hAnsi="Times New Roman" w:cs="Times New Roman"/>
                <w:bCs/>
                <w:iCs/>
                <w:sz w:val="20"/>
                <w:szCs w:val="20"/>
              </w:rPr>
              <w:t xml:space="preserve"> </w:t>
            </w:r>
            <w:r w:rsidRPr="002E06CB">
              <w:rPr>
                <w:rFonts w:ascii="Times New Roman" w:hAnsi="Times New Roman" w:cs="Times New Roman"/>
                <w:bCs/>
                <w:iCs/>
                <w:sz w:val="24"/>
                <w:szCs w:val="24"/>
              </w:rPr>
              <w:t>диф.зачет</w:t>
            </w:r>
            <w:r w:rsidRPr="002E06CB">
              <w:rPr>
                <w:rFonts w:ascii="Times New Roman" w:hAnsi="Times New Roman" w:cs="Times New Roman"/>
                <w:bCs/>
                <w:i/>
                <w:iCs/>
                <w:sz w:val="20"/>
                <w:szCs w:val="20"/>
              </w:rPr>
              <w:t xml:space="preserve"> </w:t>
            </w:r>
          </w:p>
        </w:tc>
        <w:tc>
          <w:tcPr>
            <w:tcW w:w="579" w:type="pct"/>
            <w:vAlign w:val="center"/>
          </w:tcPr>
          <w:p w14:paraId="0932689C" w14:textId="77777777" w:rsidR="002E06CB" w:rsidRPr="002E06CB" w:rsidRDefault="002E06CB" w:rsidP="002E06CB">
            <w:pPr>
              <w:jc w:val="center"/>
              <w:rPr>
                <w:rFonts w:ascii="Times New Roman" w:hAnsi="Times New Roman" w:cs="Times New Roman"/>
                <w:bCs/>
                <w:sz w:val="24"/>
                <w:szCs w:val="24"/>
              </w:rPr>
            </w:pPr>
            <w:r w:rsidRPr="002E06CB">
              <w:rPr>
                <w:rFonts w:ascii="Times New Roman" w:hAnsi="Times New Roman" w:cs="Times New Roman"/>
                <w:bCs/>
                <w:sz w:val="24"/>
                <w:szCs w:val="24"/>
              </w:rPr>
              <w:t>2</w:t>
            </w:r>
          </w:p>
        </w:tc>
        <w:tc>
          <w:tcPr>
            <w:tcW w:w="1162" w:type="pct"/>
            <w:vAlign w:val="center"/>
          </w:tcPr>
          <w:p w14:paraId="6DE3CCC9" w14:textId="77777777" w:rsidR="002E06CB" w:rsidRPr="002E06CB" w:rsidRDefault="002E06CB" w:rsidP="002E06CB">
            <w:pPr>
              <w:jc w:val="center"/>
              <w:rPr>
                <w:rFonts w:ascii="Times New Roman" w:hAnsi="Times New Roman" w:cs="Times New Roman"/>
                <w:bCs/>
                <w:sz w:val="24"/>
                <w:szCs w:val="24"/>
              </w:rPr>
            </w:pPr>
            <w:r w:rsidRPr="002E06CB">
              <w:rPr>
                <w:rFonts w:ascii="Times New Roman" w:hAnsi="Times New Roman" w:cs="Times New Roman"/>
                <w:bCs/>
                <w:sz w:val="24"/>
                <w:szCs w:val="24"/>
              </w:rPr>
              <w:t>-</w:t>
            </w:r>
          </w:p>
        </w:tc>
      </w:tr>
      <w:tr w:rsidR="002E06CB" w:rsidRPr="002E06CB" w14:paraId="40376891" w14:textId="77777777" w:rsidTr="00AD5821">
        <w:trPr>
          <w:trHeight w:val="23"/>
        </w:trPr>
        <w:tc>
          <w:tcPr>
            <w:tcW w:w="3258" w:type="pct"/>
            <w:vAlign w:val="center"/>
          </w:tcPr>
          <w:p w14:paraId="073BA934" w14:textId="77777777" w:rsidR="002E06CB" w:rsidRPr="002E06CB" w:rsidRDefault="002E06CB" w:rsidP="002E06CB">
            <w:pPr>
              <w:jc w:val="both"/>
              <w:rPr>
                <w:rFonts w:ascii="Times New Roman" w:hAnsi="Times New Roman" w:cs="Times New Roman"/>
                <w:bCs/>
                <w:sz w:val="24"/>
                <w:szCs w:val="24"/>
              </w:rPr>
            </w:pPr>
            <w:r w:rsidRPr="002E06CB">
              <w:rPr>
                <w:rFonts w:ascii="Times New Roman" w:hAnsi="Times New Roman" w:cs="Times New Roman"/>
                <w:bCs/>
                <w:sz w:val="24"/>
                <w:szCs w:val="24"/>
              </w:rPr>
              <w:t>Всего</w:t>
            </w:r>
          </w:p>
        </w:tc>
        <w:tc>
          <w:tcPr>
            <w:tcW w:w="579" w:type="pct"/>
            <w:vAlign w:val="center"/>
          </w:tcPr>
          <w:p w14:paraId="16D6DEA6" w14:textId="77777777" w:rsidR="002E06CB" w:rsidRPr="002E06CB" w:rsidRDefault="002E06CB" w:rsidP="002E06CB">
            <w:pPr>
              <w:jc w:val="center"/>
              <w:rPr>
                <w:rFonts w:ascii="Times New Roman" w:hAnsi="Times New Roman" w:cs="Times New Roman"/>
                <w:b/>
                <w:sz w:val="24"/>
                <w:szCs w:val="24"/>
              </w:rPr>
            </w:pPr>
            <w:r w:rsidRPr="002E06CB">
              <w:rPr>
                <w:rFonts w:ascii="Times New Roman" w:hAnsi="Times New Roman" w:cs="Times New Roman"/>
                <w:b/>
                <w:sz w:val="24"/>
                <w:szCs w:val="24"/>
              </w:rPr>
              <w:t>76</w:t>
            </w:r>
          </w:p>
        </w:tc>
        <w:tc>
          <w:tcPr>
            <w:tcW w:w="1162" w:type="pct"/>
            <w:vAlign w:val="center"/>
          </w:tcPr>
          <w:p w14:paraId="4C2846F8" w14:textId="77777777" w:rsidR="002E06CB" w:rsidRPr="002E06CB" w:rsidRDefault="002E06CB" w:rsidP="002E06CB">
            <w:pPr>
              <w:jc w:val="center"/>
              <w:rPr>
                <w:rFonts w:ascii="Times New Roman" w:hAnsi="Times New Roman" w:cs="Times New Roman"/>
                <w:b/>
                <w:sz w:val="24"/>
                <w:szCs w:val="24"/>
              </w:rPr>
            </w:pPr>
            <w:r w:rsidRPr="002E06CB">
              <w:rPr>
                <w:rFonts w:ascii="Times New Roman" w:hAnsi="Times New Roman" w:cs="Times New Roman"/>
                <w:b/>
                <w:sz w:val="24"/>
                <w:szCs w:val="24"/>
              </w:rPr>
              <w:t>60</w:t>
            </w:r>
          </w:p>
        </w:tc>
      </w:tr>
    </w:tbl>
    <w:p w14:paraId="28B35FAA" w14:textId="77777777" w:rsidR="002E06CB" w:rsidRPr="002E06CB" w:rsidRDefault="002E06CB" w:rsidP="002E06CB">
      <w:pPr>
        <w:rPr>
          <w:rFonts w:ascii="Times New Roman" w:eastAsia="Segoe UI" w:hAnsi="Times New Roman" w:cs="Times New Roman"/>
          <w:b/>
          <w:bCs/>
          <w:sz w:val="24"/>
          <w:szCs w:val="24"/>
          <w:lang w:eastAsia="ru-RU"/>
        </w:rPr>
      </w:pPr>
      <w:r w:rsidRPr="002E06CB">
        <w:rPr>
          <w:rFonts w:ascii="Times New Roman" w:hAnsi="Times New Roman"/>
        </w:rPr>
        <w:br w:type="page"/>
      </w:r>
    </w:p>
    <w:p w14:paraId="0469C032" w14:textId="77777777" w:rsidR="002E06CB" w:rsidRPr="002E06CB" w:rsidRDefault="002E06CB" w:rsidP="002E06CB">
      <w:pPr>
        <w:spacing w:after="120" w:line="276" w:lineRule="auto"/>
        <w:ind w:firstLine="709"/>
        <w:outlineLvl w:val="1"/>
        <w:rPr>
          <w:rFonts w:ascii="Times New Roman" w:eastAsia="Segoe UI" w:hAnsi="Times New Roman" w:cs="Times New Roman"/>
          <w:b/>
          <w:bCs/>
          <w:color w:val="5A5A5A" w:themeColor="text1" w:themeTint="A5"/>
          <w:spacing w:val="15"/>
          <w:sz w:val="24"/>
          <w:szCs w:val="24"/>
          <w:lang w:eastAsia="ru-RU"/>
        </w:rPr>
        <w:sectPr w:rsidR="002E06CB" w:rsidRPr="002E06CB" w:rsidSect="001604E7">
          <w:headerReference w:type="even" r:id="rId105"/>
          <w:pgSz w:w="11906" w:h="16838"/>
          <w:pgMar w:top="1134" w:right="567" w:bottom="1134" w:left="1701" w:header="709" w:footer="709" w:gutter="0"/>
          <w:cols w:space="708"/>
          <w:docGrid w:linePitch="360"/>
        </w:sectPr>
      </w:pPr>
    </w:p>
    <w:p w14:paraId="67FF03EC" w14:textId="77777777" w:rsidR="002E06CB" w:rsidRPr="002E06CB" w:rsidRDefault="002E06CB" w:rsidP="002E06CB">
      <w:pPr>
        <w:spacing w:after="120" w:line="276" w:lineRule="auto"/>
        <w:ind w:firstLine="709"/>
        <w:outlineLvl w:val="1"/>
        <w:rPr>
          <w:rFonts w:ascii="Times New Roman" w:eastAsia="Segoe UI" w:hAnsi="Times New Roman" w:cs="Times New Roman"/>
          <w:b/>
          <w:bCs/>
          <w:color w:val="5A5A5A" w:themeColor="text1" w:themeTint="A5"/>
          <w:spacing w:val="15"/>
          <w:sz w:val="24"/>
          <w:szCs w:val="24"/>
          <w:lang w:eastAsia="ru-RU"/>
        </w:rPr>
      </w:pPr>
      <w:r w:rsidRPr="002E06CB">
        <w:rPr>
          <w:rFonts w:ascii="Times New Roman" w:eastAsia="Segoe UI" w:hAnsi="Times New Roman" w:cs="Times New Roman"/>
          <w:b/>
          <w:bCs/>
          <w:color w:val="5A5A5A" w:themeColor="text1" w:themeTint="A5"/>
          <w:spacing w:val="15"/>
          <w:sz w:val="24"/>
          <w:szCs w:val="24"/>
          <w:lang w:eastAsia="ru-RU"/>
        </w:rPr>
        <w:lastRenderedPageBreak/>
        <w:t>2.2. Содержание дисциплины</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9"/>
        <w:gridCol w:w="23"/>
        <w:gridCol w:w="6662"/>
        <w:gridCol w:w="2694"/>
        <w:gridCol w:w="2409"/>
      </w:tblGrid>
      <w:tr w:rsidR="002E06CB" w:rsidRPr="002E06CB" w14:paraId="40C5DF01" w14:textId="77777777" w:rsidTr="00AD5821">
        <w:trPr>
          <w:trHeight w:val="903"/>
        </w:trPr>
        <w:tc>
          <w:tcPr>
            <w:tcW w:w="2972" w:type="dxa"/>
            <w:gridSpan w:val="2"/>
            <w:vAlign w:val="center"/>
          </w:tcPr>
          <w:p w14:paraId="3D4652B2" w14:textId="77777777" w:rsidR="002E06CB" w:rsidRPr="002E06CB" w:rsidRDefault="002E06CB" w:rsidP="002E06CB">
            <w:pPr>
              <w:spacing w:line="276" w:lineRule="auto"/>
              <w:jc w:val="center"/>
              <w:rPr>
                <w:rFonts w:ascii="Times New Roman" w:eastAsia="Times New Roman" w:hAnsi="Times New Roman" w:cs="Times New Roman"/>
                <w:b/>
                <w:sz w:val="24"/>
                <w:szCs w:val="24"/>
                <w:lang w:eastAsia="ru-RU"/>
              </w:rPr>
            </w:pPr>
            <w:r w:rsidRPr="002E06CB">
              <w:rPr>
                <w:rFonts w:ascii="Times New Roman" w:eastAsia="Times New Roman" w:hAnsi="Times New Roman" w:cs="Times New Roman"/>
                <w:b/>
                <w:bCs/>
                <w:sz w:val="24"/>
                <w:szCs w:val="24"/>
                <w:lang w:eastAsia="ru-RU"/>
              </w:rPr>
              <w:t>Наименование разделов и тем</w:t>
            </w:r>
          </w:p>
        </w:tc>
        <w:tc>
          <w:tcPr>
            <w:tcW w:w="6662" w:type="dxa"/>
            <w:vAlign w:val="center"/>
          </w:tcPr>
          <w:p w14:paraId="4DDF47F6" w14:textId="77777777" w:rsidR="002E06CB" w:rsidRPr="002E06CB" w:rsidRDefault="002E06CB" w:rsidP="002E06CB">
            <w:pPr>
              <w:suppressAutoHyphens/>
              <w:jc w:val="center"/>
              <w:rPr>
                <w:rFonts w:ascii="Times New Roman" w:eastAsia="Times New Roman" w:hAnsi="Times New Roman" w:cs="Times New Roman"/>
                <w:b/>
                <w:sz w:val="24"/>
                <w:szCs w:val="24"/>
                <w:lang w:eastAsia="ru-RU"/>
              </w:rPr>
            </w:pPr>
            <w:r w:rsidRPr="002E06CB">
              <w:rPr>
                <w:rFonts w:ascii="Times New Roman" w:eastAsia="Times New Roman" w:hAnsi="Times New Roman" w:cs="Times New Roman"/>
                <w:b/>
                <w:bCs/>
                <w:sz w:val="24"/>
                <w:szCs w:val="24"/>
                <w:lang w:eastAsia="ru-RU"/>
              </w:rPr>
              <w:t>Содержание учебного материала, практических и лабораторных занятий</w:t>
            </w:r>
          </w:p>
        </w:tc>
        <w:tc>
          <w:tcPr>
            <w:tcW w:w="2694" w:type="dxa"/>
          </w:tcPr>
          <w:p w14:paraId="09D88548"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hAnsi="Times New Roman" w:cs="Times New Roman"/>
                <w:b/>
                <w:bCs/>
                <w:sz w:val="24"/>
                <w:szCs w:val="24"/>
              </w:rPr>
              <w:t xml:space="preserve">Объем, ак. ч. / </w:t>
            </w:r>
            <w:r w:rsidRPr="002E06CB">
              <w:rPr>
                <w:rFonts w:ascii="Times New Roman" w:hAnsi="Times New Roman" w:cs="Times New Roman"/>
                <w:b/>
                <w:bCs/>
                <w:sz w:val="24"/>
                <w:szCs w:val="24"/>
              </w:rPr>
              <w:br/>
              <w:t xml:space="preserve">в том числе </w:t>
            </w:r>
            <w:r w:rsidRPr="002E06CB">
              <w:rPr>
                <w:rFonts w:ascii="Times New Roman" w:hAnsi="Times New Roman" w:cs="Times New Roman"/>
                <w:b/>
                <w:bCs/>
                <w:sz w:val="24"/>
                <w:szCs w:val="24"/>
              </w:rPr>
              <w:br/>
              <w:t xml:space="preserve">в форме практической подготовки, </w:t>
            </w:r>
            <w:r w:rsidRPr="002E06CB">
              <w:rPr>
                <w:rFonts w:ascii="Times New Roman" w:hAnsi="Times New Roman" w:cs="Times New Roman"/>
                <w:b/>
                <w:bCs/>
                <w:sz w:val="24"/>
                <w:szCs w:val="24"/>
              </w:rPr>
              <w:br/>
              <w:t>ак. ч.</w:t>
            </w:r>
          </w:p>
        </w:tc>
        <w:tc>
          <w:tcPr>
            <w:tcW w:w="2409" w:type="dxa"/>
          </w:tcPr>
          <w:p w14:paraId="527DD79F"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hAnsi="Times New Roman" w:cs="Times New Roman"/>
                <w:b/>
                <w:bCs/>
                <w:sz w:val="24"/>
                <w:szCs w:val="24"/>
              </w:rPr>
              <w:t>Коды компетенций, формированию которых способствует элемент программы</w:t>
            </w:r>
          </w:p>
        </w:tc>
      </w:tr>
      <w:tr w:rsidR="002E06CB" w:rsidRPr="002E06CB" w14:paraId="239EACC2" w14:textId="77777777" w:rsidTr="00AD5821">
        <w:tc>
          <w:tcPr>
            <w:tcW w:w="9634" w:type="dxa"/>
            <w:gridSpan w:val="3"/>
          </w:tcPr>
          <w:p w14:paraId="020906F4" w14:textId="77777777" w:rsidR="002E06CB" w:rsidRPr="002E06CB" w:rsidRDefault="002E06CB" w:rsidP="002E06CB">
            <w:pPr>
              <w:rPr>
                <w:rFonts w:ascii="Times New Roman" w:eastAsia="Times New Roman" w:hAnsi="Times New Roman" w:cs="Times New Roman"/>
                <w:i/>
                <w:sz w:val="24"/>
                <w:szCs w:val="24"/>
                <w:lang w:eastAsia="ru-RU"/>
              </w:rPr>
            </w:pPr>
            <w:r w:rsidRPr="002E06CB">
              <w:rPr>
                <w:rFonts w:ascii="Times New Roman" w:eastAsia="Calibri" w:hAnsi="Times New Roman" w:cs="Times New Roman"/>
                <w:b/>
                <w:bCs/>
                <w:sz w:val="24"/>
                <w:szCs w:val="24"/>
              </w:rPr>
              <w:t>Раздел 1. Основные правила оформления чертежей и правила геометрического построения</w:t>
            </w:r>
          </w:p>
        </w:tc>
        <w:tc>
          <w:tcPr>
            <w:tcW w:w="2694" w:type="dxa"/>
          </w:tcPr>
          <w:p w14:paraId="2F5C6D19" w14:textId="77777777" w:rsidR="002E06CB" w:rsidRPr="002E06CB" w:rsidRDefault="002E06CB" w:rsidP="002E06CB">
            <w:pPr>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62/50</w:t>
            </w:r>
          </w:p>
        </w:tc>
        <w:tc>
          <w:tcPr>
            <w:tcW w:w="2409" w:type="dxa"/>
          </w:tcPr>
          <w:p w14:paraId="07D2233E" w14:textId="77777777" w:rsidR="002E06CB" w:rsidRPr="002E06CB" w:rsidRDefault="002E06CB" w:rsidP="002E06CB">
            <w:pPr>
              <w:rPr>
                <w:rFonts w:ascii="Times New Roman" w:eastAsia="Times New Roman" w:hAnsi="Times New Roman" w:cs="Times New Roman"/>
                <w:b/>
                <w:bCs/>
                <w:sz w:val="24"/>
                <w:szCs w:val="24"/>
                <w:lang w:eastAsia="ru-RU"/>
              </w:rPr>
            </w:pPr>
          </w:p>
        </w:tc>
      </w:tr>
      <w:tr w:rsidR="002E06CB" w:rsidRPr="002E06CB" w14:paraId="7F13B8DC" w14:textId="77777777" w:rsidTr="00AD5821">
        <w:tc>
          <w:tcPr>
            <w:tcW w:w="2972" w:type="dxa"/>
            <w:gridSpan w:val="2"/>
            <w:vMerge w:val="restart"/>
          </w:tcPr>
          <w:p w14:paraId="195660E6" w14:textId="77777777" w:rsidR="002E06CB" w:rsidRPr="002E06CB" w:rsidRDefault="002E06CB" w:rsidP="002E0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ascii="Times New Roman" w:hAnsi="Times New Roman" w:cs="Times New Roman"/>
                <w:bCs/>
                <w:sz w:val="24"/>
                <w:szCs w:val="24"/>
              </w:rPr>
            </w:pPr>
            <w:r w:rsidRPr="002E06CB">
              <w:rPr>
                <w:rFonts w:ascii="Times New Roman" w:eastAsia="Times New Roman" w:hAnsi="Times New Roman" w:cs="Times New Roman"/>
                <w:b/>
                <w:bCs/>
                <w:sz w:val="24"/>
                <w:szCs w:val="24"/>
                <w:lang w:eastAsia="ru-RU"/>
              </w:rPr>
              <w:t xml:space="preserve">Тема 1.1 </w:t>
            </w:r>
            <w:r w:rsidRPr="002E06CB">
              <w:rPr>
                <w:rFonts w:ascii="Times New Roman" w:hAnsi="Times New Roman" w:cs="Times New Roman"/>
                <w:sz w:val="24"/>
                <w:szCs w:val="24"/>
              </w:rPr>
              <w:t xml:space="preserve">Программное обеспечение AutoCAD. </w:t>
            </w:r>
            <w:r w:rsidRPr="002E06CB">
              <w:rPr>
                <w:rFonts w:ascii="Times New Roman" w:hAnsi="Times New Roman" w:cs="Times New Roman"/>
                <w:bCs/>
                <w:sz w:val="24"/>
                <w:szCs w:val="24"/>
              </w:rPr>
              <w:t>Основные элементы интерфейса</w:t>
            </w:r>
          </w:p>
          <w:p w14:paraId="21D029E7" w14:textId="77777777" w:rsidR="002E06CB" w:rsidRPr="002E06CB" w:rsidRDefault="002E06CB" w:rsidP="002E06CB">
            <w:pPr>
              <w:rPr>
                <w:rFonts w:ascii="Times New Roman" w:hAnsi="Times New Roman" w:cs="Times New Roman"/>
                <w:bCs/>
                <w:sz w:val="24"/>
                <w:szCs w:val="24"/>
              </w:rPr>
            </w:pPr>
            <w:r w:rsidRPr="002E06CB">
              <w:rPr>
                <w:rFonts w:ascii="Times New Roman" w:hAnsi="Times New Roman" w:cs="Times New Roman"/>
                <w:sz w:val="24"/>
                <w:szCs w:val="24"/>
              </w:rPr>
              <w:t>AutoCAD</w:t>
            </w:r>
          </w:p>
          <w:p w14:paraId="49E44E4C" w14:textId="77777777" w:rsidR="002E06CB" w:rsidRPr="002E06CB" w:rsidRDefault="002E06CB" w:rsidP="002E0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ascii="Times New Roman" w:hAnsi="Times New Roman" w:cs="Times New Roman"/>
                <w:bCs/>
                <w:sz w:val="24"/>
                <w:szCs w:val="24"/>
              </w:rPr>
            </w:pPr>
          </w:p>
        </w:tc>
        <w:tc>
          <w:tcPr>
            <w:tcW w:w="6662" w:type="dxa"/>
          </w:tcPr>
          <w:p w14:paraId="569C891B" w14:textId="77777777" w:rsidR="002E06CB" w:rsidRPr="002E06CB" w:rsidRDefault="002E06CB" w:rsidP="002E06CB">
            <w:pPr>
              <w:rPr>
                <w:rFonts w:ascii="Times New Roman" w:eastAsia="Times New Roman" w:hAnsi="Times New Roman" w:cs="Times New Roman"/>
                <w:b/>
                <w:sz w:val="24"/>
                <w:szCs w:val="24"/>
                <w:lang w:eastAsia="ru-RU"/>
              </w:rPr>
            </w:pPr>
            <w:r w:rsidRPr="002E06CB">
              <w:rPr>
                <w:rFonts w:ascii="Times New Roman" w:eastAsia="Times New Roman" w:hAnsi="Times New Roman" w:cs="Times New Roman"/>
                <w:b/>
                <w:bCs/>
                <w:sz w:val="24"/>
                <w:szCs w:val="24"/>
                <w:lang w:eastAsia="ru-RU"/>
              </w:rPr>
              <w:t xml:space="preserve">Содержание </w:t>
            </w:r>
          </w:p>
        </w:tc>
        <w:tc>
          <w:tcPr>
            <w:tcW w:w="2694" w:type="dxa"/>
          </w:tcPr>
          <w:p w14:paraId="4E44C64C" w14:textId="77777777" w:rsidR="002E06CB" w:rsidRPr="002E06CB" w:rsidRDefault="002E06CB" w:rsidP="002E06CB">
            <w:pPr>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val="restart"/>
          </w:tcPr>
          <w:p w14:paraId="3F782441"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Calibri" w:hAnsi="Times New Roman" w:cs="Times New Roman"/>
                <w:sz w:val="24"/>
                <w:szCs w:val="24"/>
              </w:rPr>
              <w:t xml:space="preserve">ОК 01, ОК 02, ОК 05, ОК 09, ПК 2.2 </w:t>
            </w:r>
          </w:p>
        </w:tc>
      </w:tr>
      <w:tr w:rsidR="002E06CB" w:rsidRPr="002E06CB" w14:paraId="29743998" w14:textId="77777777" w:rsidTr="00AD5821">
        <w:trPr>
          <w:trHeight w:val="396"/>
        </w:trPr>
        <w:tc>
          <w:tcPr>
            <w:tcW w:w="2972" w:type="dxa"/>
            <w:gridSpan w:val="2"/>
            <w:vMerge/>
          </w:tcPr>
          <w:p w14:paraId="32A7DBAA" w14:textId="77777777" w:rsidR="002E06CB" w:rsidRPr="002E06CB" w:rsidRDefault="002E06CB" w:rsidP="002E06CB">
            <w:pPr>
              <w:rPr>
                <w:rFonts w:ascii="Times New Roman" w:eastAsia="Times New Roman" w:hAnsi="Times New Roman" w:cs="Times New Roman"/>
                <w:b/>
                <w:bCs/>
                <w:sz w:val="24"/>
                <w:szCs w:val="24"/>
                <w:lang w:eastAsia="ru-RU"/>
              </w:rPr>
            </w:pPr>
          </w:p>
        </w:tc>
        <w:tc>
          <w:tcPr>
            <w:tcW w:w="6662" w:type="dxa"/>
          </w:tcPr>
          <w:p w14:paraId="6CA2D974" w14:textId="77777777" w:rsidR="002E06CB" w:rsidRPr="002E06CB" w:rsidRDefault="002E06CB" w:rsidP="002E06CB">
            <w:pPr>
              <w:suppressAutoHyphens/>
              <w:jc w:val="both"/>
              <w:rPr>
                <w:rFonts w:ascii="Times New Roman" w:hAnsi="Times New Roman" w:cs="Times New Roman"/>
                <w:color w:val="000000"/>
                <w:sz w:val="24"/>
                <w:szCs w:val="24"/>
              </w:rPr>
            </w:pPr>
            <w:r w:rsidRPr="002E06CB">
              <w:rPr>
                <w:rFonts w:ascii="Times New Roman" w:hAnsi="Times New Roman" w:cs="Times New Roman"/>
                <w:sz w:val="24"/>
                <w:szCs w:val="24"/>
              </w:rPr>
              <w:t xml:space="preserve">Использование систем автоматизированного проектирования при выполнении чертежей. Программное обеспечение </w:t>
            </w:r>
            <w:r w:rsidRPr="002E06CB">
              <w:rPr>
                <w:rFonts w:ascii="Times New Roman" w:hAnsi="Times New Roman" w:cs="Times New Roman"/>
                <w:bCs/>
                <w:color w:val="000000"/>
                <w:sz w:val="24"/>
                <w:szCs w:val="24"/>
                <w:lang w:val="en-US"/>
              </w:rPr>
              <w:t>AutoCAD</w:t>
            </w:r>
            <w:r w:rsidRPr="002E06CB">
              <w:rPr>
                <w:rFonts w:ascii="Times New Roman" w:hAnsi="Times New Roman" w:cs="Times New Roman"/>
                <w:color w:val="000000"/>
                <w:sz w:val="24"/>
                <w:szCs w:val="24"/>
              </w:rPr>
              <w:t xml:space="preserve">. Назначение, возможности, области применения, особенности использования в профессиональной деятельности. </w:t>
            </w:r>
          </w:p>
          <w:p w14:paraId="3E7D2908" w14:textId="77777777" w:rsidR="002E06CB" w:rsidRPr="002E06CB" w:rsidRDefault="002E06CB" w:rsidP="002E06CB">
            <w:pPr>
              <w:suppressAutoHyphens/>
              <w:jc w:val="both"/>
              <w:rPr>
                <w:rFonts w:ascii="Times New Roman" w:eastAsia="Times New Roman" w:hAnsi="Times New Roman" w:cs="Times New Roman"/>
                <w:sz w:val="24"/>
                <w:szCs w:val="24"/>
                <w:lang w:eastAsia="ru-RU"/>
              </w:rPr>
            </w:pPr>
            <w:r w:rsidRPr="002E06CB">
              <w:rPr>
                <w:rFonts w:ascii="Times New Roman" w:hAnsi="Times New Roman" w:cs="Times New Roman"/>
                <w:sz w:val="24"/>
                <w:szCs w:val="24"/>
              </w:rPr>
              <w:t>Пользовательский интерфейс. Меню приложений. Панель «Быстрый доступ». Инфоцентр. Лента. Вкладки файлов. Рабочее пространство.</w:t>
            </w:r>
          </w:p>
        </w:tc>
        <w:tc>
          <w:tcPr>
            <w:tcW w:w="2694" w:type="dxa"/>
          </w:tcPr>
          <w:p w14:paraId="629BF557" w14:textId="77777777" w:rsidR="002E06CB" w:rsidRPr="002E06CB" w:rsidRDefault="002E06CB" w:rsidP="002E06CB">
            <w:pPr>
              <w:suppressAutoHyphens/>
              <w:jc w:val="center"/>
              <w:rPr>
                <w:rFonts w:ascii="Times New Roman" w:eastAsia="Times New Roman" w:hAnsi="Times New Roman" w:cs="Times New Roman"/>
                <w:sz w:val="24"/>
                <w:szCs w:val="24"/>
                <w:lang w:eastAsia="ru-RU"/>
              </w:rPr>
            </w:pPr>
            <w:r w:rsidRPr="002E06CB">
              <w:rPr>
                <w:rFonts w:ascii="Times New Roman" w:eastAsia="Times New Roman" w:hAnsi="Times New Roman" w:cs="Times New Roman"/>
                <w:sz w:val="24"/>
                <w:szCs w:val="24"/>
                <w:lang w:eastAsia="ru-RU"/>
              </w:rPr>
              <w:t>2</w:t>
            </w:r>
          </w:p>
        </w:tc>
        <w:tc>
          <w:tcPr>
            <w:tcW w:w="2409" w:type="dxa"/>
            <w:vMerge/>
          </w:tcPr>
          <w:p w14:paraId="141FF7DB" w14:textId="77777777" w:rsidR="002E06CB" w:rsidRPr="002E06CB" w:rsidRDefault="002E06CB" w:rsidP="002E06CB">
            <w:pPr>
              <w:suppressAutoHyphens/>
              <w:jc w:val="both"/>
              <w:rPr>
                <w:rFonts w:ascii="Times New Roman" w:eastAsia="Times New Roman" w:hAnsi="Times New Roman" w:cs="Times New Roman"/>
                <w:sz w:val="24"/>
                <w:szCs w:val="24"/>
                <w:lang w:eastAsia="ru-RU"/>
              </w:rPr>
            </w:pPr>
          </w:p>
        </w:tc>
      </w:tr>
      <w:tr w:rsidR="002E06CB" w:rsidRPr="002E06CB" w14:paraId="080BC947" w14:textId="77777777" w:rsidTr="00AD5821">
        <w:trPr>
          <w:trHeight w:val="20"/>
        </w:trPr>
        <w:tc>
          <w:tcPr>
            <w:tcW w:w="2972" w:type="dxa"/>
            <w:gridSpan w:val="2"/>
            <w:vMerge/>
          </w:tcPr>
          <w:p w14:paraId="6AD23610" w14:textId="77777777" w:rsidR="002E06CB" w:rsidRPr="002E06CB" w:rsidRDefault="002E06CB" w:rsidP="002E06CB">
            <w:pPr>
              <w:rPr>
                <w:rFonts w:ascii="Times New Roman" w:eastAsia="Times New Roman" w:hAnsi="Times New Roman" w:cs="Times New Roman"/>
                <w:b/>
                <w:bCs/>
                <w:sz w:val="24"/>
                <w:szCs w:val="24"/>
                <w:lang w:eastAsia="ru-RU"/>
              </w:rPr>
            </w:pPr>
          </w:p>
        </w:tc>
        <w:tc>
          <w:tcPr>
            <w:tcW w:w="6662" w:type="dxa"/>
          </w:tcPr>
          <w:p w14:paraId="1D70E658" w14:textId="77777777" w:rsidR="002E06CB" w:rsidRPr="002E06CB" w:rsidRDefault="002E06CB" w:rsidP="002E06CB">
            <w:pPr>
              <w:suppressAutoHyphens/>
              <w:jc w:val="both"/>
              <w:rPr>
                <w:rFonts w:ascii="Times New Roman" w:eastAsia="Times New Roman" w:hAnsi="Times New Roman" w:cs="Times New Roman"/>
                <w:b/>
                <w:sz w:val="24"/>
                <w:szCs w:val="24"/>
                <w:lang w:eastAsia="ru-RU"/>
              </w:rPr>
            </w:pPr>
            <w:r w:rsidRPr="002E06CB">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0F41926B"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w:t>
            </w:r>
          </w:p>
        </w:tc>
        <w:tc>
          <w:tcPr>
            <w:tcW w:w="2409" w:type="dxa"/>
            <w:vMerge/>
          </w:tcPr>
          <w:p w14:paraId="619ABB2E"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4A41DFEC" w14:textId="77777777" w:rsidTr="00AD5821">
        <w:trPr>
          <w:trHeight w:val="361"/>
        </w:trPr>
        <w:tc>
          <w:tcPr>
            <w:tcW w:w="2972" w:type="dxa"/>
            <w:gridSpan w:val="2"/>
            <w:vMerge/>
          </w:tcPr>
          <w:p w14:paraId="47355C0B" w14:textId="77777777" w:rsidR="002E06CB" w:rsidRPr="002E06CB" w:rsidRDefault="002E06CB" w:rsidP="002E06CB">
            <w:pPr>
              <w:rPr>
                <w:rFonts w:ascii="Times New Roman" w:eastAsia="Times New Roman" w:hAnsi="Times New Roman" w:cs="Times New Roman"/>
                <w:b/>
                <w:bCs/>
                <w:sz w:val="24"/>
                <w:szCs w:val="24"/>
                <w:lang w:eastAsia="ru-RU"/>
              </w:rPr>
            </w:pPr>
          </w:p>
        </w:tc>
        <w:tc>
          <w:tcPr>
            <w:tcW w:w="6662" w:type="dxa"/>
            <w:vAlign w:val="bottom"/>
          </w:tcPr>
          <w:p w14:paraId="6518F520" w14:textId="77777777" w:rsidR="002E06CB" w:rsidRPr="002E06CB" w:rsidRDefault="002E06CB" w:rsidP="002E06CB">
            <w:pPr>
              <w:jc w:val="both"/>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самостоятельная работа обучающихся</w:t>
            </w:r>
          </w:p>
        </w:tc>
        <w:tc>
          <w:tcPr>
            <w:tcW w:w="2694" w:type="dxa"/>
          </w:tcPr>
          <w:p w14:paraId="0980B262" w14:textId="77777777" w:rsidR="002E06CB" w:rsidRPr="002E06CB" w:rsidRDefault="002E06CB" w:rsidP="002E06CB">
            <w:pPr>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w:t>
            </w:r>
          </w:p>
        </w:tc>
        <w:tc>
          <w:tcPr>
            <w:tcW w:w="2409" w:type="dxa"/>
            <w:vMerge/>
          </w:tcPr>
          <w:p w14:paraId="29480057" w14:textId="77777777" w:rsidR="002E06CB" w:rsidRPr="002E06CB" w:rsidRDefault="002E06CB" w:rsidP="002E06CB">
            <w:pPr>
              <w:rPr>
                <w:rFonts w:ascii="Times New Roman" w:eastAsia="Times New Roman" w:hAnsi="Times New Roman" w:cs="Times New Roman"/>
                <w:b/>
                <w:bCs/>
                <w:sz w:val="24"/>
                <w:szCs w:val="24"/>
                <w:lang w:eastAsia="ru-RU"/>
              </w:rPr>
            </w:pPr>
          </w:p>
        </w:tc>
      </w:tr>
      <w:tr w:rsidR="002E06CB" w:rsidRPr="002E06CB" w14:paraId="3E1BD4E3" w14:textId="77777777" w:rsidTr="00AD5821">
        <w:trPr>
          <w:trHeight w:val="361"/>
        </w:trPr>
        <w:tc>
          <w:tcPr>
            <w:tcW w:w="2972" w:type="dxa"/>
            <w:gridSpan w:val="2"/>
            <w:vMerge w:val="restart"/>
          </w:tcPr>
          <w:p w14:paraId="5C38442A"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 xml:space="preserve">Тема </w:t>
            </w:r>
            <w:r w:rsidRPr="002E06CB">
              <w:rPr>
                <w:rFonts w:ascii="Times New Roman" w:eastAsia="Calibri" w:hAnsi="Times New Roman" w:cs="Times New Roman"/>
                <w:b/>
                <w:bCs/>
                <w:sz w:val="24"/>
                <w:szCs w:val="24"/>
              </w:rPr>
              <w:t xml:space="preserve">1.2 </w:t>
            </w:r>
            <w:r w:rsidRPr="002E06CB">
              <w:rPr>
                <w:rFonts w:ascii="Times New Roman" w:hAnsi="Times New Roman" w:cs="Times New Roman"/>
                <w:sz w:val="24"/>
                <w:szCs w:val="24"/>
              </w:rPr>
              <w:t xml:space="preserve">Палитры. </w:t>
            </w:r>
            <w:r w:rsidRPr="002E06CB">
              <w:rPr>
                <w:rFonts w:ascii="Times New Roman" w:hAnsi="Times New Roman" w:cs="Times New Roman"/>
                <w:bCs/>
                <w:sz w:val="24"/>
                <w:szCs w:val="24"/>
              </w:rPr>
              <w:t>Командная строка. Выбор и удаление и объектов</w:t>
            </w:r>
          </w:p>
        </w:tc>
        <w:tc>
          <w:tcPr>
            <w:tcW w:w="6662" w:type="dxa"/>
            <w:tcBorders>
              <w:top w:val="single" w:sz="4" w:space="0" w:color="auto"/>
              <w:left w:val="single" w:sz="4" w:space="0" w:color="auto"/>
              <w:bottom w:val="single" w:sz="4" w:space="0" w:color="auto"/>
            </w:tcBorders>
            <w:vAlign w:val="bottom"/>
          </w:tcPr>
          <w:p w14:paraId="759BDA84"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 xml:space="preserve">Содержание </w:t>
            </w:r>
          </w:p>
        </w:tc>
        <w:tc>
          <w:tcPr>
            <w:tcW w:w="2694" w:type="dxa"/>
          </w:tcPr>
          <w:p w14:paraId="771B034B" w14:textId="77777777" w:rsidR="002E06CB" w:rsidRPr="002E06CB" w:rsidRDefault="002E06CB" w:rsidP="002E06CB">
            <w:pPr>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val="restart"/>
          </w:tcPr>
          <w:p w14:paraId="625A5280"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Calibri" w:hAnsi="Times New Roman" w:cs="Times New Roman"/>
                <w:sz w:val="24"/>
                <w:szCs w:val="24"/>
              </w:rPr>
              <w:t xml:space="preserve">ОК 01, ОК 02, ОК 05, ОК 09, ПК 2.2 </w:t>
            </w:r>
          </w:p>
        </w:tc>
      </w:tr>
      <w:tr w:rsidR="002E06CB" w:rsidRPr="002E06CB" w14:paraId="7752361B" w14:textId="77777777" w:rsidTr="00AD5821">
        <w:trPr>
          <w:trHeight w:val="361"/>
        </w:trPr>
        <w:tc>
          <w:tcPr>
            <w:tcW w:w="2972" w:type="dxa"/>
            <w:gridSpan w:val="2"/>
            <w:vMerge/>
          </w:tcPr>
          <w:p w14:paraId="4CC2E0E1" w14:textId="77777777" w:rsidR="002E06CB" w:rsidRPr="002E06CB" w:rsidRDefault="002E06CB" w:rsidP="002E06CB">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6B39FE76" w14:textId="77777777" w:rsidR="002E06CB" w:rsidRPr="002E06CB" w:rsidRDefault="002E06CB" w:rsidP="002E06CB">
            <w:pPr>
              <w:jc w:val="both"/>
              <w:rPr>
                <w:rFonts w:ascii="Times New Roman" w:eastAsia="Times New Roman" w:hAnsi="Times New Roman" w:cs="Times New Roman"/>
                <w:sz w:val="24"/>
                <w:szCs w:val="24"/>
                <w:lang w:eastAsia="ru-RU"/>
              </w:rPr>
            </w:pPr>
            <w:r w:rsidRPr="002E06CB">
              <w:rPr>
                <w:rFonts w:ascii="Times New Roman" w:hAnsi="Times New Roman" w:cs="Times New Roman"/>
                <w:sz w:val="24"/>
                <w:szCs w:val="24"/>
              </w:rPr>
              <w:t xml:space="preserve">Палитры. </w:t>
            </w:r>
            <w:r w:rsidRPr="002E06CB">
              <w:rPr>
                <w:rFonts w:ascii="Times New Roman" w:hAnsi="Times New Roman" w:cs="Times New Roman"/>
                <w:bCs/>
                <w:sz w:val="24"/>
                <w:szCs w:val="24"/>
              </w:rPr>
              <w:t>Командное строка. Строка состояния. Зуммирование и панорамирование.  Панели инструментов. Выбор объектов рамкой, с помощью лассо, линии, многоугольника. Удаление объектов. Создание и сохранение чертежа</w:t>
            </w:r>
          </w:p>
        </w:tc>
        <w:tc>
          <w:tcPr>
            <w:tcW w:w="2694" w:type="dxa"/>
          </w:tcPr>
          <w:p w14:paraId="2AE3F632" w14:textId="77777777" w:rsidR="002E06CB" w:rsidRPr="002E06CB" w:rsidRDefault="002E06CB" w:rsidP="002E06CB">
            <w:pPr>
              <w:jc w:val="center"/>
              <w:rPr>
                <w:rFonts w:ascii="Times New Roman" w:eastAsia="Times New Roman" w:hAnsi="Times New Roman" w:cs="Times New Roman"/>
                <w:sz w:val="24"/>
                <w:szCs w:val="24"/>
                <w:lang w:eastAsia="ru-RU"/>
              </w:rPr>
            </w:pPr>
            <w:r w:rsidRPr="002E06CB">
              <w:rPr>
                <w:rFonts w:ascii="Times New Roman" w:eastAsia="Times New Roman" w:hAnsi="Times New Roman" w:cs="Times New Roman"/>
                <w:sz w:val="24"/>
                <w:szCs w:val="24"/>
                <w:lang w:eastAsia="ru-RU"/>
              </w:rPr>
              <w:t>2</w:t>
            </w:r>
          </w:p>
        </w:tc>
        <w:tc>
          <w:tcPr>
            <w:tcW w:w="2409" w:type="dxa"/>
            <w:vMerge/>
          </w:tcPr>
          <w:p w14:paraId="0668A36D" w14:textId="77777777" w:rsidR="002E06CB" w:rsidRPr="002E06CB" w:rsidRDefault="002E06CB" w:rsidP="002E06CB">
            <w:pPr>
              <w:rPr>
                <w:rFonts w:ascii="Times New Roman" w:eastAsia="Times New Roman" w:hAnsi="Times New Roman" w:cs="Times New Roman"/>
                <w:sz w:val="24"/>
                <w:szCs w:val="24"/>
                <w:lang w:eastAsia="ru-RU"/>
              </w:rPr>
            </w:pPr>
          </w:p>
        </w:tc>
      </w:tr>
      <w:tr w:rsidR="002E06CB" w:rsidRPr="002E06CB" w14:paraId="01A4C83F" w14:textId="77777777" w:rsidTr="00AD5821">
        <w:trPr>
          <w:trHeight w:val="361"/>
        </w:trPr>
        <w:tc>
          <w:tcPr>
            <w:tcW w:w="2972" w:type="dxa"/>
            <w:gridSpan w:val="2"/>
            <w:vMerge/>
          </w:tcPr>
          <w:p w14:paraId="27F29BC7" w14:textId="77777777" w:rsidR="002E06CB" w:rsidRPr="002E06CB" w:rsidRDefault="002E06CB" w:rsidP="002E06CB">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214EDF69"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69DD88DF" w14:textId="77777777" w:rsidR="002E06CB" w:rsidRPr="002E06CB" w:rsidRDefault="002E06CB" w:rsidP="002E06CB">
            <w:pPr>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w:t>
            </w:r>
          </w:p>
        </w:tc>
        <w:tc>
          <w:tcPr>
            <w:tcW w:w="2409" w:type="dxa"/>
            <w:vMerge/>
          </w:tcPr>
          <w:p w14:paraId="72D8C905" w14:textId="77777777" w:rsidR="002E06CB" w:rsidRPr="002E06CB" w:rsidRDefault="002E06CB" w:rsidP="002E06CB">
            <w:pPr>
              <w:rPr>
                <w:rFonts w:ascii="Times New Roman" w:eastAsia="Times New Roman" w:hAnsi="Times New Roman" w:cs="Times New Roman"/>
                <w:b/>
                <w:bCs/>
                <w:sz w:val="24"/>
                <w:szCs w:val="24"/>
                <w:lang w:eastAsia="ru-RU"/>
              </w:rPr>
            </w:pPr>
          </w:p>
        </w:tc>
      </w:tr>
      <w:tr w:rsidR="002E06CB" w:rsidRPr="002E06CB" w14:paraId="67A4E080" w14:textId="77777777" w:rsidTr="00AD5821">
        <w:trPr>
          <w:trHeight w:val="361"/>
        </w:trPr>
        <w:tc>
          <w:tcPr>
            <w:tcW w:w="2972" w:type="dxa"/>
            <w:gridSpan w:val="2"/>
            <w:vMerge/>
          </w:tcPr>
          <w:p w14:paraId="29A2BD14" w14:textId="77777777" w:rsidR="002E06CB" w:rsidRPr="002E06CB" w:rsidRDefault="002E06CB" w:rsidP="002E06CB">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633C77D7"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самостоятельная работа обучающихся</w:t>
            </w:r>
          </w:p>
        </w:tc>
        <w:tc>
          <w:tcPr>
            <w:tcW w:w="2694" w:type="dxa"/>
          </w:tcPr>
          <w:p w14:paraId="21CE54B4" w14:textId="77777777" w:rsidR="002E06CB" w:rsidRPr="002E06CB" w:rsidRDefault="002E06CB" w:rsidP="002E06CB">
            <w:pPr>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w:t>
            </w:r>
          </w:p>
        </w:tc>
        <w:tc>
          <w:tcPr>
            <w:tcW w:w="2409" w:type="dxa"/>
            <w:vMerge/>
          </w:tcPr>
          <w:p w14:paraId="0394343E" w14:textId="77777777" w:rsidR="002E06CB" w:rsidRPr="002E06CB" w:rsidRDefault="002E06CB" w:rsidP="002E06CB">
            <w:pPr>
              <w:rPr>
                <w:rFonts w:ascii="Times New Roman" w:eastAsia="Times New Roman" w:hAnsi="Times New Roman" w:cs="Times New Roman"/>
                <w:b/>
                <w:bCs/>
                <w:sz w:val="24"/>
                <w:szCs w:val="24"/>
                <w:lang w:eastAsia="ru-RU"/>
              </w:rPr>
            </w:pPr>
          </w:p>
        </w:tc>
      </w:tr>
      <w:tr w:rsidR="002E06CB" w:rsidRPr="002E06CB" w14:paraId="5AFBF4E0" w14:textId="77777777" w:rsidTr="00AD5821">
        <w:tc>
          <w:tcPr>
            <w:tcW w:w="2972" w:type="dxa"/>
            <w:gridSpan w:val="2"/>
            <w:vMerge w:val="restart"/>
          </w:tcPr>
          <w:p w14:paraId="3B456E42"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 xml:space="preserve">Тема 1.3 </w:t>
            </w:r>
            <w:r w:rsidRPr="002E06CB">
              <w:rPr>
                <w:rFonts w:ascii="Times New Roman" w:hAnsi="Times New Roman" w:cs="Times New Roman"/>
                <w:bCs/>
                <w:sz w:val="24"/>
                <w:szCs w:val="24"/>
              </w:rPr>
              <w:t>Черчение по координатам. Создание отрезка.</w:t>
            </w:r>
          </w:p>
        </w:tc>
        <w:tc>
          <w:tcPr>
            <w:tcW w:w="6662" w:type="dxa"/>
          </w:tcPr>
          <w:p w14:paraId="71A3B90F" w14:textId="77777777" w:rsidR="002E06CB" w:rsidRPr="002E06CB" w:rsidRDefault="002E06CB" w:rsidP="002E06CB">
            <w:pPr>
              <w:rPr>
                <w:rFonts w:ascii="Times New Roman" w:eastAsia="Times New Roman" w:hAnsi="Times New Roman" w:cs="Times New Roman"/>
                <w:b/>
                <w:sz w:val="24"/>
                <w:szCs w:val="24"/>
                <w:lang w:eastAsia="ru-RU"/>
              </w:rPr>
            </w:pPr>
            <w:r w:rsidRPr="002E06CB">
              <w:rPr>
                <w:rFonts w:ascii="Times New Roman" w:eastAsia="Times New Roman" w:hAnsi="Times New Roman" w:cs="Times New Roman"/>
                <w:b/>
                <w:bCs/>
                <w:sz w:val="24"/>
                <w:szCs w:val="24"/>
                <w:lang w:eastAsia="ru-RU"/>
              </w:rPr>
              <w:t xml:space="preserve">Содержание </w:t>
            </w:r>
          </w:p>
        </w:tc>
        <w:tc>
          <w:tcPr>
            <w:tcW w:w="2694" w:type="dxa"/>
          </w:tcPr>
          <w:p w14:paraId="30FF618C" w14:textId="77777777" w:rsidR="002E06CB" w:rsidRPr="002E06CB" w:rsidRDefault="002E06CB" w:rsidP="002E06CB">
            <w:pPr>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4</w:t>
            </w:r>
          </w:p>
        </w:tc>
        <w:tc>
          <w:tcPr>
            <w:tcW w:w="2409" w:type="dxa"/>
            <w:vMerge w:val="restart"/>
          </w:tcPr>
          <w:p w14:paraId="504DFD51"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Calibri" w:hAnsi="Times New Roman" w:cs="Times New Roman"/>
                <w:sz w:val="24"/>
                <w:szCs w:val="24"/>
              </w:rPr>
              <w:t xml:space="preserve">ОК 01, ОК 02, ОК 05, ОК 09, ПК 2.2 </w:t>
            </w:r>
          </w:p>
        </w:tc>
      </w:tr>
      <w:tr w:rsidR="002E06CB" w:rsidRPr="002E06CB" w14:paraId="01C708B8" w14:textId="77777777" w:rsidTr="00AD5821">
        <w:trPr>
          <w:trHeight w:val="20"/>
        </w:trPr>
        <w:tc>
          <w:tcPr>
            <w:tcW w:w="2972" w:type="dxa"/>
            <w:gridSpan w:val="2"/>
            <w:vMerge/>
          </w:tcPr>
          <w:p w14:paraId="0EEE1729" w14:textId="77777777" w:rsidR="002E06CB" w:rsidRPr="002E06CB" w:rsidRDefault="002E06CB" w:rsidP="002E06CB">
            <w:pPr>
              <w:rPr>
                <w:rFonts w:ascii="Times New Roman" w:eastAsia="Times New Roman" w:hAnsi="Times New Roman" w:cs="Times New Roman"/>
                <w:b/>
                <w:bCs/>
                <w:sz w:val="24"/>
                <w:szCs w:val="24"/>
                <w:lang w:eastAsia="ru-RU"/>
              </w:rPr>
            </w:pPr>
          </w:p>
        </w:tc>
        <w:tc>
          <w:tcPr>
            <w:tcW w:w="6662" w:type="dxa"/>
          </w:tcPr>
          <w:p w14:paraId="5EFB34F1" w14:textId="77777777" w:rsidR="002E06CB" w:rsidRPr="002E06CB" w:rsidRDefault="002E06CB" w:rsidP="002E06CB">
            <w:pPr>
              <w:suppressAutoHyphens/>
              <w:jc w:val="both"/>
              <w:rPr>
                <w:rFonts w:ascii="Times New Roman" w:eastAsia="Times New Roman" w:hAnsi="Times New Roman" w:cs="Times New Roman"/>
                <w:b/>
                <w:sz w:val="24"/>
                <w:szCs w:val="24"/>
                <w:lang w:eastAsia="ru-RU"/>
              </w:rPr>
            </w:pPr>
            <w:r w:rsidRPr="002E06CB">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662AF277"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tcPr>
          <w:p w14:paraId="18A4B52C"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3875115C" w14:textId="77777777" w:rsidTr="00AD5821">
        <w:trPr>
          <w:trHeight w:val="204"/>
        </w:trPr>
        <w:tc>
          <w:tcPr>
            <w:tcW w:w="2972" w:type="dxa"/>
            <w:gridSpan w:val="2"/>
            <w:vMerge/>
          </w:tcPr>
          <w:p w14:paraId="4BA62301" w14:textId="77777777" w:rsidR="002E06CB" w:rsidRPr="002E06CB" w:rsidRDefault="002E06CB" w:rsidP="002E06CB">
            <w:pPr>
              <w:rPr>
                <w:rFonts w:ascii="Times New Roman" w:eastAsia="Times New Roman" w:hAnsi="Times New Roman" w:cs="Times New Roman"/>
                <w:b/>
                <w:bCs/>
                <w:sz w:val="24"/>
                <w:szCs w:val="24"/>
                <w:lang w:eastAsia="ru-RU"/>
              </w:rPr>
            </w:pPr>
          </w:p>
        </w:tc>
        <w:tc>
          <w:tcPr>
            <w:tcW w:w="6662" w:type="dxa"/>
          </w:tcPr>
          <w:p w14:paraId="3F99C4FE" w14:textId="77777777" w:rsidR="002E06CB" w:rsidRPr="002E06CB" w:rsidRDefault="002E06CB" w:rsidP="002E06CB">
            <w:pPr>
              <w:suppressAutoHyphens/>
              <w:jc w:val="both"/>
              <w:rPr>
                <w:rFonts w:ascii="Times New Roman" w:eastAsia="Times New Roman" w:hAnsi="Times New Roman" w:cs="Times New Roman"/>
                <w:iCs/>
                <w:sz w:val="24"/>
                <w:szCs w:val="24"/>
                <w:lang w:eastAsia="ru-RU"/>
              </w:rPr>
            </w:pPr>
            <w:r w:rsidRPr="002E06CB">
              <w:rPr>
                <w:rFonts w:ascii="Times New Roman" w:hAnsi="Times New Roman" w:cs="Times New Roman"/>
                <w:bCs/>
                <w:sz w:val="24"/>
                <w:szCs w:val="24"/>
              </w:rPr>
              <w:t>Практическая работа «Отработка навыков работы с командой «Отрезок»»</w:t>
            </w:r>
          </w:p>
        </w:tc>
        <w:tc>
          <w:tcPr>
            <w:tcW w:w="2694" w:type="dxa"/>
          </w:tcPr>
          <w:p w14:paraId="092716C6" w14:textId="77777777" w:rsidR="002E06CB" w:rsidRPr="002E06CB" w:rsidRDefault="002E06CB" w:rsidP="002E06CB">
            <w:pPr>
              <w:suppressAutoHyphens/>
              <w:jc w:val="center"/>
              <w:rPr>
                <w:rFonts w:ascii="Times New Roman" w:eastAsia="Times New Roman" w:hAnsi="Times New Roman" w:cs="Times New Roman"/>
                <w:sz w:val="24"/>
                <w:szCs w:val="24"/>
                <w:lang w:eastAsia="ru-RU"/>
              </w:rPr>
            </w:pPr>
            <w:r w:rsidRPr="002E06CB">
              <w:rPr>
                <w:rFonts w:ascii="Times New Roman" w:eastAsia="Times New Roman" w:hAnsi="Times New Roman" w:cs="Times New Roman"/>
                <w:sz w:val="24"/>
                <w:szCs w:val="24"/>
                <w:lang w:eastAsia="ru-RU"/>
              </w:rPr>
              <w:t>2</w:t>
            </w:r>
          </w:p>
        </w:tc>
        <w:tc>
          <w:tcPr>
            <w:tcW w:w="2409" w:type="dxa"/>
            <w:vMerge/>
          </w:tcPr>
          <w:p w14:paraId="3BA15CE2" w14:textId="77777777" w:rsidR="002E06CB" w:rsidRPr="002E06CB" w:rsidRDefault="002E06CB" w:rsidP="002E06CB">
            <w:pPr>
              <w:suppressAutoHyphens/>
              <w:jc w:val="both"/>
              <w:rPr>
                <w:rFonts w:ascii="Times New Roman" w:eastAsia="Times New Roman" w:hAnsi="Times New Roman" w:cs="Times New Roman"/>
                <w:sz w:val="24"/>
                <w:szCs w:val="24"/>
                <w:lang w:eastAsia="ru-RU"/>
              </w:rPr>
            </w:pPr>
          </w:p>
        </w:tc>
      </w:tr>
      <w:tr w:rsidR="002E06CB" w:rsidRPr="002E06CB" w14:paraId="5BDE84C0" w14:textId="77777777" w:rsidTr="00AD5821">
        <w:trPr>
          <w:trHeight w:val="361"/>
        </w:trPr>
        <w:tc>
          <w:tcPr>
            <w:tcW w:w="2972" w:type="dxa"/>
            <w:gridSpan w:val="2"/>
            <w:vMerge/>
          </w:tcPr>
          <w:p w14:paraId="7E27C64B" w14:textId="77777777" w:rsidR="002E06CB" w:rsidRPr="002E06CB" w:rsidRDefault="002E06CB" w:rsidP="002E06CB">
            <w:pPr>
              <w:rPr>
                <w:rFonts w:ascii="Times New Roman" w:eastAsia="Times New Roman" w:hAnsi="Times New Roman" w:cs="Times New Roman"/>
                <w:b/>
                <w:bCs/>
                <w:sz w:val="24"/>
                <w:szCs w:val="24"/>
                <w:lang w:eastAsia="ru-RU"/>
              </w:rPr>
            </w:pPr>
          </w:p>
        </w:tc>
        <w:tc>
          <w:tcPr>
            <w:tcW w:w="6662" w:type="dxa"/>
            <w:vAlign w:val="bottom"/>
          </w:tcPr>
          <w:p w14:paraId="56EF1D36" w14:textId="77777777" w:rsidR="002E06CB" w:rsidRPr="002E06CB" w:rsidRDefault="002E06CB" w:rsidP="002E06CB">
            <w:pPr>
              <w:jc w:val="both"/>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самостоятельная работа обучающихся</w:t>
            </w:r>
          </w:p>
          <w:p w14:paraId="2E408519" w14:textId="77777777" w:rsidR="002E06CB" w:rsidRPr="002E06CB" w:rsidRDefault="002E06CB" w:rsidP="002E06CB">
            <w:pPr>
              <w:jc w:val="both"/>
              <w:rPr>
                <w:rFonts w:ascii="Times New Roman" w:eastAsia="Times New Roman" w:hAnsi="Times New Roman" w:cs="Times New Roman"/>
                <w:sz w:val="24"/>
                <w:szCs w:val="24"/>
                <w:lang w:eastAsia="ru-RU"/>
              </w:rPr>
            </w:pPr>
            <w:r w:rsidRPr="002E06CB">
              <w:rPr>
                <w:rFonts w:ascii="Times New Roman" w:hAnsi="Times New Roman"/>
                <w:sz w:val="24"/>
                <w:szCs w:val="24"/>
              </w:rPr>
              <w:t xml:space="preserve">Команда «Отрезок». Завершение и прерывание команд. </w:t>
            </w:r>
            <w:r w:rsidRPr="002E06CB">
              <w:rPr>
                <w:rFonts w:ascii="Times New Roman" w:hAnsi="Times New Roman"/>
                <w:bCs/>
                <w:sz w:val="24"/>
                <w:szCs w:val="24"/>
              </w:rPr>
              <w:t>Черчение по координатам. Декартовая система координат. Полярная система координат. Динамический ввод. Единицы измерения.</w:t>
            </w:r>
          </w:p>
        </w:tc>
        <w:tc>
          <w:tcPr>
            <w:tcW w:w="2694" w:type="dxa"/>
          </w:tcPr>
          <w:p w14:paraId="7C3ED9CF" w14:textId="77777777" w:rsidR="002E06CB" w:rsidRPr="002E06CB" w:rsidRDefault="002E06CB" w:rsidP="002E06CB">
            <w:pPr>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tcPr>
          <w:p w14:paraId="1236D037" w14:textId="77777777" w:rsidR="002E06CB" w:rsidRPr="002E06CB" w:rsidRDefault="002E06CB" w:rsidP="002E06CB">
            <w:pPr>
              <w:rPr>
                <w:rFonts w:ascii="Times New Roman" w:eastAsia="Times New Roman" w:hAnsi="Times New Roman" w:cs="Times New Roman"/>
                <w:b/>
                <w:bCs/>
                <w:sz w:val="24"/>
                <w:szCs w:val="24"/>
                <w:lang w:eastAsia="ru-RU"/>
              </w:rPr>
            </w:pPr>
          </w:p>
        </w:tc>
      </w:tr>
      <w:tr w:rsidR="002E06CB" w:rsidRPr="002E06CB" w14:paraId="5187BFE6" w14:textId="77777777" w:rsidTr="00AD5821">
        <w:trPr>
          <w:trHeight w:val="361"/>
        </w:trPr>
        <w:tc>
          <w:tcPr>
            <w:tcW w:w="2972" w:type="dxa"/>
            <w:gridSpan w:val="2"/>
            <w:vMerge w:val="restart"/>
          </w:tcPr>
          <w:p w14:paraId="0297B17D"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hAnsi="Times New Roman" w:cs="Times New Roman"/>
                <w:b/>
                <w:bCs/>
                <w:sz w:val="24"/>
                <w:szCs w:val="24"/>
              </w:rPr>
              <w:t>Тема 1.4</w:t>
            </w:r>
            <w:r w:rsidRPr="002E06CB">
              <w:rPr>
                <w:rFonts w:ascii="Times New Roman" w:hAnsi="Times New Roman" w:cs="Times New Roman"/>
                <w:bCs/>
                <w:sz w:val="24"/>
                <w:szCs w:val="24"/>
              </w:rPr>
              <w:t xml:space="preserve"> </w:t>
            </w:r>
            <w:r w:rsidRPr="002E06CB">
              <w:rPr>
                <w:rFonts w:ascii="Times New Roman" w:hAnsi="Times New Roman" w:cs="Times New Roman"/>
                <w:sz w:val="24"/>
                <w:szCs w:val="24"/>
              </w:rPr>
              <w:t>Построение простых геометрических фигур в декартовых координатах.</w:t>
            </w:r>
          </w:p>
          <w:p w14:paraId="1080C5EE" w14:textId="77777777" w:rsidR="002E06CB" w:rsidRPr="002E06CB" w:rsidRDefault="002E06CB" w:rsidP="002E06CB">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3735F3CF" w14:textId="77777777" w:rsidR="002E06CB" w:rsidRPr="002E06CB" w:rsidRDefault="002E06CB" w:rsidP="002E06CB">
            <w:pPr>
              <w:jc w:val="both"/>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Содержание</w:t>
            </w:r>
          </w:p>
        </w:tc>
        <w:tc>
          <w:tcPr>
            <w:tcW w:w="2694" w:type="dxa"/>
          </w:tcPr>
          <w:p w14:paraId="2BD72D75" w14:textId="77777777" w:rsidR="002E06CB" w:rsidRPr="002E06CB" w:rsidRDefault="002E06CB" w:rsidP="002E06CB">
            <w:pPr>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val="restart"/>
          </w:tcPr>
          <w:p w14:paraId="78F7B280"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Calibri" w:hAnsi="Times New Roman" w:cs="Times New Roman"/>
                <w:sz w:val="24"/>
                <w:szCs w:val="24"/>
              </w:rPr>
              <w:t xml:space="preserve">ОК 01, ОК 02, ОК 05, ОК 09, ПК 2.2 </w:t>
            </w:r>
          </w:p>
        </w:tc>
      </w:tr>
      <w:tr w:rsidR="002E06CB" w:rsidRPr="002E06CB" w14:paraId="7D63419C" w14:textId="77777777" w:rsidTr="00AD5821">
        <w:trPr>
          <w:trHeight w:val="361"/>
        </w:trPr>
        <w:tc>
          <w:tcPr>
            <w:tcW w:w="2972" w:type="dxa"/>
            <w:gridSpan w:val="2"/>
            <w:vMerge/>
          </w:tcPr>
          <w:p w14:paraId="5FD9CDDE" w14:textId="77777777" w:rsidR="002E06CB" w:rsidRPr="002E06CB" w:rsidRDefault="002E06CB" w:rsidP="002E06CB">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41BBAC65" w14:textId="77777777" w:rsidR="002E06CB" w:rsidRPr="002E06CB" w:rsidRDefault="002E06CB" w:rsidP="002E06CB">
            <w:pPr>
              <w:jc w:val="both"/>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57D16400" w14:textId="77777777" w:rsidR="002E06CB" w:rsidRPr="002E06CB" w:rsidRDefault="002E06CB" w:rsidP="002E06CB">
            <w:pPr>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tcPr>
          <w:p w14:paraId="16F62E84" w14:textId="77777777" w:rsidR="002E06CB" w:rsidRPr="002E06CB" w:rsidRDefault="002E06CB" w:rsidP="002E06CB">
            <w:pPr>
              <w:rPr>
                <w:rFonts w:ascii="Times New Roman" w:eastAsia="Times New Roman" w:hAnsi="Times New Roman" w:cs="Times New Roman"/>
                <w:b/>
                <w:bCs/>
                <w:sz w:val="24"/>
                <w:szCs w:val="24"/>
                <w:lang w:eastAsia="ru-RU"/>
              </w:rPr>
            </w:pPr>
          </w:p>
        </w:tc>
      </w:tr>
      <w:tr w:rsidR="002E06CB" w:rsidRPr="002E06CB" w14:paraId="6E22941C" w14:textId="77777777" w:rsidTr="00AD5821">
        <w:trPr>
          <w:trHeight w:val="137"/>
        </w:trPr>
        <w:tc>
          <w:tcPr>
            <w:tcW w:w="2972" w:type="dxa"/>
            <w:gridSpan w:val="2"/>
            <w:vMerge/>
          </w:tcPr>
          <w:p w14:paraId="63D8FEB2" w14:textId="77777777" w:rsidR="002E06CB" w:rsidRPr="002E06CB" w:rsidRDefault="002E06CB" w:rsidP="002E06CB">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16AFEAC7" w14:textId="77777777" w:rsidR="002E06CB" w:rsidRPr="002E06CB" w:rsidRDefault="002E06CB" w:rsidP="002E06CB">
            <w:pPr>
              <w:jc w:val="both"/>
              <w:rPr>
                <w:rFonts w:ascii="Times New Roman" w:eastAsia="Times New Roman" w:hAnsi="Times New Roman" w:cs="Times New Roman"/>
                <w:sz w:val="24"/>
                <w:szCs w:val="24"/>
                <w:lang w:eastAsia="ru-RU"/>
              </w:rPr>
            </w:pPr>
            <w:r w:rsidRPr="002E06CB">
              <w:rPr>
                <w:rFonts w:ascii="Times New Roman" w:hAnsi="Times New Roman" w:cs="Times New Roman"/>
                <w:bCs/>
                <w:sz w:val="24"/>
                <w:szCs w:val="24"/>
              </w:rPr>
              <w:t>Практическая работа (практическая подготовка)  «Построение простых геометрических фигур в декартовых координатах» (по вариантам)»</w:t>
            </w:r>
          </w:p>
        </w:tc>
        <w:tc>
          <w:tcPr>
            <w:tcW w:w="2694" w:type="dxa"/>
          </w:tcPr>
          <w:p w14:paraId="75CE8E49" w14:textId="77777777" w:rsidR="002E06CB" w:rsidRPr="002E06CB" w:rsidRDefault="002E06CB" w:rsidP="002E06CB">
            <w:pPr>
              <w:jc w:val="center"/>
              <w:rPr>
                <w:rFonts w:ascii="Times New Roman" w:eastAsia="Times New Roman" w:hAnsi="Times New Roman" w:cs="Times New Roman"/>
                <w:sz w:val="24"/>
                <w:szCs w:val="24"/>
                <w:lang w:eastAsia="ru-RU"/>
              </w:rPr>
            </w:pPr>
            <w:r w:rsidRPr="002E06CB">
              <w:rPr>
                <w:rFonts w:ascii="Times New Roman" w:eastAsia="Times New Roman" w:hAnsi="Times New Roman" w:cs="Times New Roman"/>
                <w:sz w:val="24"/>
                <w:szCs w:val="24"/>
                <w:lang w:eastAsia="ru-RU"/>
              </w:rPr>
              <w:t>2</w:t>
            </w:r>
          </w:p>
        </w:tc>
        <w:tc>
          <w:tcPr>
            <w:tcW w:w="2409" w:type="dxa"/>
            <w:vMerge/>
          </w:tcPr>
          <w:p w14:paraId="103576FD" w14:textId="77777777" w:rsidR="002E06CB" w:rsidRPr="002E06CB" w:rsidRDefault="002E06CB" w:rsidP="002E06CB">
            <w:pPr>
              <w:rPr>
                <w:rFonts w:ascii="Times New Roman" w:eastAsia="Times New Roman" w:hAnsi="Times New Roman" w:cs="Times New Roman"/>
                <w:sz w:val="24"/>
                <w:szCs w:val="24"/>
                <w:lang w:eastAsia="ru-RU"/>
              </w:rPr>
            </w:pPr>
          </w:p>
        </w:tc>
      </w:tr>
      <w:tr w:rsidR="002E06CB" w:rsidRPr="002E06CB" w14:paraId="7A0122C7" w14:textId="77777777" w:rsidTr="00AD5821">
        <w:trPr>
          <w:trHeight w:val="361"/>
        </w:trPr>
        <w:tc>
          <w:tcPr>
            <w:tcW w:w="2972" w:type="dxa"/>
            <w:gridSpan w:val="2"/>
            <w:vMerge/>
          </w:tcPr>
          <w:p w14:paraId="3F98EBF6" w14:textId="77777777" w:rsidR="002E06CB" w:rsidRPr="002E06CB" w:rsidRDefault="002E06CB" w:rsidP="002E06CB">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68A10485"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самостоятельная работа обучающихся</w:t>
            </w:r>
          </w:p>
        </w:tc>
        <w:tc>
          <w:tcPr>
            <w:tcW w:w="2694" w:type="dxa"/>
          </w:tcPr>
          <w:p w14:paraId="04375F73" w14:textId="77777777" w:rsidR="002E06CB" w:rsidRPr="002E06CB" w:rsidRDefault="002E06CB" w:rsidP="002E06CB">
            <w:pPr>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w:t>
            </w:r>
          </w:p>
        </w:tc>
        <w:tc>
          <w:tcPr>
            <w:tcW w:w="2409" w:type="dxa"/>
            <w:vMerge/>
          </w:tcPr>
          <w:p w14:paraId="5B557F4A" w14:textId="77777777" w:rsidR="002E06CB" w:rsidRPr="002E06CB" w:rsidRDefault="002E06CB" w:rsidP="002E06CB">
            <w:pPr>
              <w:rPr>
                <w:rFonts w:ascii="Times New Roman" w:eastAsia="Times New Roman" w:hAnsi="Times New Roman" w:cs="Times New Roman"/>
                <w:b/>
                <w:bCs/>
                <w:sz w:val="24"/>
                <w:szCs w:val="24"/>
                <w:lang w:eastAsia="ru-RU"/>
              </w:rPr>
            </w:pPr>
          </w:p>
        </w:tc>
      </w:tr>
      <w:tr w:rsidR="002E06CB" w:rsidRPr="002E06CB" w14:paraId="4AFCFBBA" w14:textId="77777777" w:rsidTr="00AD5821">
        <w:tc>
          <w:tcPr>
            <w:tcW w:w="2949" w:type="dxa"/>
            <w:vMerge w:val="restart"/>
          </w:tcPr>
          <w:p w14:paraId="18A037E3" w14:textId="77777777" w:rsidR="002E06CB" w:rsidRPr="002E06CB" w:rsidRDefault="002E06CB" w:rsidP="002E06CB">
            <w:pPr>
              <w:rPr>
                <w:rFonts w:ascii="Times New Roman" w:eastAsia="Calibri" w:hAnsi="Times New Roman" w:cs="Times New Roman"/>
                <w:b/>
                <w:bCs/>
                <w:sz w:val="24"/>
                <w:szCs w:val="24"/>
              </w:rPr>
            </w:pPr>
            <w:r w:rsidRPr="002E06CB">
              <w:rPr>
                <w:rFonts w:ascii="Times New Roman" w:eastAsia="Calibri" w:hAnsi="Times New Roman" w:cs="Times New Roman"/>
                <w:b/>
                <w:bCs/>
                <w:sz w:val="24"/>
                <w:szCs w:val="24"/>
              </w:rPr>
              <w:t xml:space="preserve">Тема 1.5 </w:t>
            </w:r>
            <w:r w:rsidRPr="002E06CB">
              <w:rPr>
                <w:rFonts w:ascii="Times New Roman" w:hAnsi="Times New Roman" w:cs="Times New Roman"/>
                <w:sz w:val="24"/>
                <w:szCs w:val="24"/>
              </w:rPr>
              <w:t xml:space="preserve">Построение простых геометрических фигур в </w:t>
            </w:r>
            <w:r w:rsidRPr="002E06CB">
              <w:rPr>
                <w:rFonts w:ascii="Times New Roman" w:hAnsi="Times New Roman" w:cs="Times New Roman"/>
                <w:bCs/>
                <w:sz w:val="24"/>
                <w:szCs w:val="24"/>
              </w:rPr>
              <w:t>полярных</w:t>
            </w:r>
            <w:r w:rsidRPr="002E06CB">
              <w:rPr>
                <w:rFonts w:ascii="Times New Roman" w:hAnsi="Times New Roman" w:cs="Times New Roman"/>
                <w:sz w:val="24"/>
                <w:szCs w:val="24"/>
              </w:rPr>
              <w:t xml:space="preserve"> координатах.</w:t>
            </w:r>
          </w:p>
          <w:p w14:paraId="558CC23A"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tcPr>
          <w:p w14:paraId="1403FED8" w14:textId="77777777" w:rsidR="002E06CB" w:rsidRPr="002E06CB" w:rsidRDefault="002E06CB" w:rsidP="002E06CB">
            <w:pPr>
              <w:suppressAutoHyphens/>
              <w:jc w:val="both"/>
              <w:rPr>
                <w:rFonts w:ascii="Times New Roman" w:eastAsia="Calibri" w:hAnsi="Times New Roman" w:cs="Times New Roman"/>
                <w:b/>
                <w:bCs/>
                <w:sz w:val="24"/>
                <w:szCs w:val="24"/>
              </w:rPr>
            </w:pPr>
            <w:r w:rsidRPr="002E06CB">
              <w:rPr>
                <w:rFonts w:ascii="Times New Roman" w:eastAsia="Times New Roman" w:hAnsi="Times New Roman" w:cs="Times New Roman"/>
                <w:b/>
                <w:bCs/>
                <w:sz w:val="24"/>
                <w:szCs w:val="24"/>
                <w:lang w:eastAsia="ru-RU"/>
              </w:rPr>
              <w:t>Содержание</w:t>
            </w:r>
          </w:p>
        </w:tc>
        <w:tc>
          <w:tcPr>
            <w:tcW w:w="2694" w:type="dxa"/>
          </w:tcPr>
          <w:p w14:paraId="78545ACA"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val="restart"/>
          </w:tcPr>
          <w:p w14:paraId="572BEBAC"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r w:rsidRPr="002E06CB">
              <w:rPr>
                <w:rFonts w:ascii="Times New Roman" w:eastAsia="Calibri" w:hAnsi="Times New Roman" w:cs="Times New Roman"/>
                <w:sz w:val="24"/>
                <w:szCs w:val="24"/>
              </w:rPr>
              <w:t xml:space="preserve">ОК 01, ОК 02, ОК 05, ОК 09, ПК 2.2 </w:t>
            </w:r>
          </w:p>
        </w:tc>
      </w:tr>
      <w:tr w:rsidR="002E06CB" w:rsidRPr="002E06CB" w14:paraId="1F52BD56" w14:textId="77777777" w:rsidTr="00AD5821">
        <w:tc>
          <w:tcPr>
            <w:tcW w:w="2949" w:type="dxa"/>
            <w:vMerge/>
          </w:tcPr>
          <w:p w14:paraId="6651EB08"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6FB2714A" w14:textId="77777777" w:rsidR="002E06CB" w:rsidRPr="002E06CB" w:rsidRDefault="002E06CB" w:rsidP="002E06CB">
            <w:pPr>
              <w:suppressAutoHyphens/>
              <w:jc w:val="both"/>
              <w:rPr>
                <w:rFonts w:ascii="Times New Roman" w:eastAsia="Calibri" w:hAnsi="Times New Roman" w:cs="Times New Roman"/>
                <w:b/>
                <w:bCs/>
                <w:sz w:val="24"/>
                <w:szCs w:val="24"/>
              </w:rPr>
            </w:pPr>
            <w:r w:rsidRPr="002E06CB">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2BB1067D"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tcPr>
          <w:p w14:paraId="4152C4BF"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596DFC74" w14:textId="77777777" w:rsidTr="00AD5821">
        <w:tc>
          <w:tcPr>
            <w:tcW w:w="2949" w:type="dxa"/>
            <w:vMerge/>
          </w:tcPr>
          <w:p w14:paraId="44365FF0"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750B4FE7" w14:textId="77777777" w:rsidR="002E06CB" w:rsidRPr="002E06CB" w:rsidRDefault="002E06CB" w:rsidP="002E06CB">
            <w:pPr>
              <w:suppressAutoHyphens/>
              <w:rPr>
                <w:rFonts w:ascii="Times New Roman" w:eastAsia="Calibri" w:hAnsi="Times New Roman" w:cs="Times New Roman"/>
                <w:b/>
                <w:bCs/>
                <w:sz w:val="24"/>
                <w:szCs w:val="24"/>
              </w:rPr>
            </w:pPr>
            <w:r w:rsidRPr="002E06CB">
              <w:rPr>
                <w:rFonts w:ascii="Times New Roman" w:hAnsi="Times New Roman" w:cs="Times New Roman"/>
                <w:bCs/>
                <w:sz w:val="24"/>
                <w:szCs w:val="24"/>
              </w:rPr>
              <w:t>Практическая работа  (практическая подготовка) «Построение простых геометрических фигур в полярных координатах (по вариантам)»</w:t>
            </w:r>
            <w:r w:rsidRPr="002E06CB">
              <w:rPr>
                <w:rFonts w:ascii="Times New Roman" w:eastAsia="Calibri" w:hAnsi="Times New Roman" w:cs="Times New Roman"/>
                <w:b/>
                <w:bCs/>
                <w:sz w:val="24"/>
                <w:szCs w:val="24"/>
              </w:rPr>
              <w:t>-</w:t>
            </w:r>
          </w:p>
        </w:tc>
        <w:tc>
          <w:tcPr>
            <w:tcW w:w="2694" w:type="dxa"/>
          </w:tcPr>
          <w:p w14:paraId="4E054954" w14:textId="77777777" w:rsidR="002E06CB" w:rsidRPr="002E06CB" w:rsidRDefault="002E06CB" w:rsidP="002E06CB">
            <w:pPr>
              <w:suppressAutoHyphens/>
              <w:jc w:val="center"/>
              <w:rPr>
                <w:rFonts w:ascii="Times New Roman" w:eastAsia="Times New Roman" w:hAnsi="Times New Roman" w:cs="Times New Roman"/>
                <w:bCs/>
                <w:sz w:val="24"/>
                <w:szCs w:val="24"/>
                <w:lang w:eastAsia="ru-RU"/>
              </w:rPr>
            </w:pPr>
            <w:r w:rsidRPr="002E06CB">
              <w:rPr>
                <w:rFonts w:ascii="Times New Roman" w:eastAsia="Times New Roman" w:hAnsi="Times New Roman" w:cs="Times New Roman"/>
                <w:bCs/>
                <w:sz w:val="24"/>
                <w:szCs w:val="24"/>
                <w:lang w:eastAsia="ru-RU"/>
              </w:rPr>
              <w:t>2</w:t>
            </w:r>
          </w:p>
        </w:tc>
        <w:tc>
          <w:tcPr>
            <w:tcW w:w="2409" w:type="dxa"/>
            <w:vMerge/>
          </w:tcPr>
          <w:p w14:paraId="3BDAF175"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679EE619" w14:textId="77777777" w:rsidTr="00AD5821">
        <w:tc>
          <w:tcPr>
            <w:tcW w:w="2949" w:type="dxa"/>
            <w:vMerge/>
          </w:tcPr>
          <w:p w14:paraId="6B7ADE02"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63A3D3D5"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самостоятельная работа обучающихся</w:t>
            </w:r>
          </w:p>
        </w:tc>
        <w:tc>
          <w:tcPr>
            <w:tcW w:w="2694" w:type="dxa"/>
          </w:tcPr>
          <w:p w14:paraId="1F027BCE"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w:t>
            </w:r>
          </w:p>
        </w:tc>
        <w:tc>
          <w:tcPr>
            <w:tcW w:w="2409" w:type="dxa"/>
            <w:vMerge/>
          </w:tcPr>
          <w:p w14:paraId="3D54571E"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3544D615" w14:textId="77777777" w:rsidTr="00AD5821">
        <w:tc>
          <w:tcPr>
            <w:tcW w:w="2949" w:type="dxa"/>
            <w:vMerge w:val="restart"/>
          </w:tcPr>
          <w:p w14:paraId="55EE42DE" w14:textId="77777777" w:rsidR="002E06CB" w:rsidRPr="002E06CB" w:rsidRDefault="002E06CB" w:rsidP="002E06CB">
            <w:pPr>
              <w:suppressAutoHyphens/>
              <w:jc w:val="both"/>
              <w:rPr>
                <w:rFonts w:ascii="Times New Roman" w:eastAsia="Calibri" w:hAnsi="Times New Roman" w:cs="Times New Roman"/>
                <w:b/>
                <w:bCs/>
                <w:sz w:val="24"/>
                <w:szCs w:val="24"/>
              </w:rPr>
            </w:pPr>
            <w:r w:rsidRPr="002E06CB">
              <w:rPr>
                <w:rFonts w:ascii="Times New Roman" w:eastAsia="Calibri" w:hAnsi="Times New Roman" w:cs="Times New Roman"/>
                <w:b/>
                <w:bCs/>
                <w:sz w:val="24"/>
                <w:szCs w:val="24"/>
              </w:rPr>
              <w:t xml:space="preserve">Тема 1.6 </w:t>
            </w:r>
            <w:r w:rsidRPr="002E06CB">
              <w:rPr>
                <w:rFonts w:ascii="Times New Roman" w:hAnsi="Times New Roman" w:cs="Times New Roman"/>
                <w:bCs/>
                <w:sz w:val="24"/>
                <w:szCs w:val="24"/>
              </w:rPr>
              <w:t>Ортогональный режим. Полярное отслеживание. Объектная привязка</w:t>
            </w:r>
          </w:p>
        </w:tc>
        <w:tc>
          <w:tcPr>
            <w:tcW w:w="6685" w:type="dxa"/>
            <w:gridSpan w:val="2"/>
          </w:tcPr>
          <w:p w14:paraId="30882D2B"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Содержание</w:t>
            </w:r>
          </w:p>
        </w:tc>
        <w:tc>
          <w:tcPr>
            <w:tcW w:w="2694" w:type="dxa"/>
          </w:tcPr>
          <w:p w14:paraId="7339A163"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val="restart"/>
          </w:tcPr>
          <w:p w14:paraId="04F139D8"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r w:rsidRPr="002E06CB">
              <w:rPr>
                <w:rFonts w:ascii="Times New Roman" w:eastAsia="Calibri" w:hAnsi="Times New Roman" w:cs="Times New Roman"/>
                <w:sz w:val="24"/>
                <w:szCs w:val="24"/>
              </w:rPr>
              <w:t xml:space="preserve">ОК 01, ОК 02, ОК 05, ОК 09, ПК 2.2 </w:t>
            </w:r>
          </w:p>
        </w:tc>
      </w:tr>
      <w:tr w:rsidR="002E06CB" w:rsidRPr="002E06CB" w14:paraId="7B4EA624" w14:textId="77777777" w:rsidTr="00AD5821">
        <w:tc>
          <w:tcPr>
            <w:tcW w:w="2949" w:type="dxa"/>
            <w:vMerge/>
          </w:tcPr>
          <w:p w14:paraId="2CD5A977"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1BD2F8CC"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079F774A"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tcPr>
          <w:p w14:paraId="0BB008CF"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0E31258B" w14:textId="77777777" w:rsidTr="00AD5821">
        <w:tc>
          <w:tcPr>
            <w:tcW w:w="2949" w:type="dxa"/>
            <w:vMerge/>
          </w:tcPr>
          <w:p w14:paraId="1348B515"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67579FCC"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hAnsi="Times New Roman" w:cs="Times New Roman"/>
                <w:bCs/>
                <w:sz w:val="24"/>
                <w:szCs w:val="24"/>
              </w:rPr>
              <w:t>Практическая работа (практическая подготовка)  «Отработка практических навыков работы в режимах «Орто», «Полярное отслеживание», «Объектная привязка»»</w:t>
            </w:r>
          </w:p>
        </w:tc>
        <w:tc>
          <w:tcPr>
            <w:tcW w:w="2694" w:type="dxa"/>
          </w:tcPr>
          <w:p w14:paraId="279A45A7" w14:textId="77777777" w:rsidR="002E06CB" w:rsidRPr="002E06CB" w:rsidRDefault="002E06CB" w:rsidP="002E06CB">
            <w:pPr>
              <w:suppressAutoHyphens/>
              <w:jc w:val="center"/>
              <w:rPr>
                <w:rFonts w:ascii="Times New Roman" w:eastAsia="Times New Roman" w:hAnsi="Times New Roman" w:cs="Times New Roman"/>
                <w:bCs/>
                <w:sz w:val="24"/>
                <w:szCs w:val="24"/>
                <w:lang w:eastAsia="ru-RU"/>
              </w:rPr>
            </w:pPr>
            <w:r w:rsidRPr="002E06CB">
              <w:rPr>
                <w:rFonts w:ascii="Times New Roman" w:eastAsia="Times New Roman" w:hAnsi="Times New Roman" w:cs="Times New Roman"/>
                <w:bCs/>
                <w:sz w:val="24"/>
                <w:szCs w:val="24"/>
                <w:lang w:eastAsia="ru-RU"/>
              </w:rPr>
              <w:t>2</w:t>
            </w:r>
          </w:p>
        </w:tc>
        <w:tc>
          <w:tcPr>
            <w:tcW w:w="2409" w:type="dxa"/>
            <w:vMerge/>
          </w:tcPr>
          <w:p w14:paraId="646EEAC3"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6A238FE8" w14:textId="77777777" w:rsidTr="00AD5821">
        <w:tc>
          <w:tcPr>
            <w:tcW w:w="2949" w:type="dxa"/>
            <w:vMerge/>
          </w:tcPr>
          <w:p w14:paraId="0E79EBCA"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765750E3"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самостоятельная работа обучающихся</w:t>
            </w:r>
          </w:p>
        </w:tc>
        <w:tc>
          <w:tcPr>
            <w:tcW w:w="2694" w:type="dxa"/>
          </w:tcPr>
          <w:p w14:paraId="0EC710A0"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w:t>
            </w:r>
          </w:p>
        </w:tc>
        <w:tc>
          <w:tcPr>
            <w:tcW w:w="2409" w:type="dxa"/>
            <w:vMerge/>
          </w:tcPr>
          <w:p w14:paraId="05D57CDB"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3A78BEAC" w14:textId="77777777" w:rsidTr="00AD5821">
        <w:tc>
          <w:tcPr>
            <w:tcW w:w="2949" w:type="dxa"/>
            <w:vMerge w:val="restart"/>
          </w:tcPr>
          <w:p w14:paraId="7154B9E1" w14:textId="77777777" w:rsidR="002E06CB" w:rsidRPr="002E06CB" w:rsidRDefault="002E06CB" w:rsidP="002E06CB">
            <w:pPr>
              <w:suppressAutoHyphens/>
              <w:jc w:val="both"/>
              <w:rPr>
                <w:rFonts w:ascii="Times New Roman" w:eastAsia="Calibri" w:hAnsi="Times New Roman" w:cs="Times New Roman"/>
                <w:b/>
                <w:bCs/>
                <w:sz w:val="24"/>
                <w:szCs w:val="24"/>
              </w:rPr>
            </w:pPr>
            <w:r w:rsidRPr="002E06CB">
              <w:rPr>
                <w:rFonts w:ascii="Times New Roman" w:eastAsia="Calibri" w:hAnsi="Times New Roman" w:cs="Times New Roman"/>
                <w:b/>
                <w:bCs/>
                <w:sz w:val="24"/>
                <w:szCs w:val="24"/>
              </w:rPr>
              <w:t xml:space="preserve">Тема 1.7 </w:t>
            </w:r>
            <w:r w:rsidRPr="002E06CB">
              <w:rPr>
                <w:rFonts w:ascii="Times New Roman" w:hAnsi="Times New Roman" w:cs="Times New Roman"/>
                <w:sz w:val="24"/>
                <w:szCs w:val="24"/>
              </w:rPr>
              <w:t>Команды редактирования: «Обрезать», «Удлинить», «Увеличить», «Подобие».</w:t>
            </w:r>
          </w:p>
        </w:tc>
        <w:tc>
          <w:tcPr>
            <w:tcW w:w="6685" w:type="dxa"/>
            <w:gridSpan w:val="2"/>
          </w:tcPr>
          <w:p w14:paraId="5A6BDD94"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Содержание</w:t>
            </w:r>
          </w:p>
        </w:tc>
        <w:tc>
          <w:tcPr>
            <w:tcW w:w="2694" w:type="dxa"/>
          </w:tcPr>
          <w:p w14:paraId="772065E2"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val="restart"/>
          </w:tcPr>
          <w:p w14:paraId="30F17741"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r w:rsidRPr="002E06CB">
              <w:rPr>
                <w:rFonts w:ascii="Times New Roman" w:eastAsia="Calibri" w:hAnsi="Times New Roman" w:cs="Times New Roman"/>
                <w:sz w:val="24"/>
                <w:szCs w:val="24"/>
              </w:rPr>
              <w:t xml:space="preserve">ОК 01, ОК 02, ОК 05, ОК 09, ПК 2.2 </w:t>
            </w:r>
          </w:p>
        </w:tc>
      </w:tr>
      <w:tr w:rsidR="002E06CB" w:rsidRPr="002E06CB" w14:paraId="0F27121A" w14:textId="77777777" w:rsidTr="00AD5821">
        <w:tc>
          <w:tcPr>
            <w:tcW w:w="2949" w:type="dxa"/>
            <w:vMerge/>
          </w:tcPr>
          <w:p w14:paraId="45379FF4"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02003AD2"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5DDD4255"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tcPr>
          <w:p w14:paraId="0C46B1FE"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4E842B12" w14:textId="77777777" w:rsidTr="00AD5821">
        <w:tc>
          <w:tcPr>
            <w:tcW w:w="2949" w:type="dxa"/>
            <w:vMerge/>
          </w:tcPr>
          <w:p w14:paraId="68EE2518"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1311E5A9"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hAnsi="Times New Roman" w:cs="Times New Roman"/>
                <w:bCs/>
                <w:sz w:val="24"/>
                <w:szCs w:val="24"/>
              </w:rPr>
              <w:t>Практическая работа (практическая подготовка) «Отработка практических навыков работы с командами редактирования на примере простых геометрических фигур»</w:t>
            </w:r>
          </w:p>
        </w:tc>
        <w:tc>
          <w:tcPr>
            <w:tcW w:w="2694" w:type="dxa"/>
          </w:tcPr>
          <w:p w14:paraId="30A43300" w14:textId="77777777" w:rsidR="002E06CB" w:rsidRPr="002E06CB" w:rsidRDefault="002E06CB" w:rsidP="002E06CB">
            <w:pPr>
              <w:suppressAutoHyphens/>
              <w:jc w:val="center"/>
              <w:rPr>
                <w:rFonts w:ascii="Times New Roman" w:eastAsia="Times New Roman" w:hAnsi="Times New Roman" w:cs="Times New Roman"/>
                <w:bCs/>
                <w:sz w:val="24"/>
                <w:szCs w:val="24"/>
                <w:lang w:eastAsia="ru-RU"/>
              </w:rPr>
            </w:pPr>
            <w:r w:rsidRPr="002E06CB">
              <w:rPr>
                <w:rFonts w:ascii="Times New Roman" w:eastAsia="Times New Roman" w:hAnsi="Times New Roman" w:cs="Times New Roman"/>
                <w:bCs/>
                <w:sz w:val="24"/>
                <w:szCs w:val="24"/>
                <w:lang w:eastAsia="ru-RU"/>
              </w:rPr>
              <w:t>2</w:t>
            </w:r>
          </w:p>
        </w:tc>
        <w:tc>
          <w:tcPr>
            <w:tcW w:w="2409" w:type="dxa"/>
            <w:vMerge/>
          </w:tcPr>
          <w:p w14:paraId="26456017"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1C2BABB3" w14:textId="77777777" w:rsidTr="00AD5821">
        <w:tc>
          <w:tcPr>
            <w:tcW w:w="2949" w:type="dxa"/>
            <w:vMerge/>
          </w:tcPr>
          <w:p w14:paraId="3F752DC7"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0D69F5C6"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самостоятельная работа обучающихся</w:t>
            </w:r>
          </w:p>
        </w:tc>
        <w:tc>
          <w:tcPr>
            <w:tcW w:w="2694" w:type="dxa"/>
          </w:tcPr>
          <w:p w14:paraId="35067589"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w:t>
            </w:r>
          </w:p>
        </w:tc>
        <w:tc>
          <w:tcPr>
            <w:tcW w:w="2409" w:type="dxa"/>
            <w:vMerge/>
          </w:tcPr>
          <w:p w14:paraId="53D7E2FB"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367AAA41" w14:textId="77777777" w:rsidTr="00AD5821">
        <w:tc>
          <w:tcPr>
            <w:tcW w:w="2949" w:type="dxa"/>
            <w:vMerge w:val="restart"/>
          </w:tcPr>
          <w:p w14:paraId="5266B6D0" w14:textId="77777777" w:rsidR="002E06CB" w:rsidRPr="002E06CB" w:rsidRDefault="002E06CB" w:rsidP="002E06CB">
            <w:pPr>
              <w:suppressAutoHyphens/>
              <w:jc w:val="both"/>
              <w:rPr>
                <w:rFonts w:ascii="Times New Roman" w:eastAsia="Calibri" w:hAnsi="Times New Roman" w:cs="Times New Roman"/>
                <w:b/>
                <w:bCs/>
                <w:sz w:val="24"/>
                <w:szCs w:val="24"/>
              </w:rPr>
            </w:pPr>
            <w:r w:rsidRPr="002E06CB">
              <w:rPr>
                <w:rFonts w:ascii="Times New Roman" w:eastAsia="Calibri" w:hAnsi="Times New Roman" w:cs="Times New Roman"/>
                <w:b/>
                <w:bCs/>
                <w:sz w:val="24"/>
                <w:szCs w:val="24"/>
              </w:rPr>
              <w:lastRenderedPageBreak/>
              <w:t xml:space="preserve">Тема 1.8 </w:t>
            </w:r>
            <w:r w:rsidRPr="002E06CB">
              <w:rPr>
                <w:rFonts w:ascii="Times New Roman" w:hAnsi="Times New Roman" w:cs="Times New Roman"/>
                <w:sz w:val="24"/>
                <w:szCs w:val="24"/>
              </w:rPr>
              <w:t>Выполнение чертежа детали с использованием команд редактирования</w:t>
            </w:r>
          </w:p>
        </w:tc>
        <w:tc>
          <w:tcPr>
            <w:tcW w:w="6685" w:type="dxa"/>
            <w:gridSpan w:val="2"/>
          </w:tcPr>
          <w:p w14:paraId="498019A9"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Содержание</w:t>
            </w:r>
          </w:p>
        </w:tc>
        <w:tc>
          <w:tcPr>
            <w:tcW w:w="2694" w:type="dxa"/>
          </w:tcPr>
          <w:p w14:paraId="526548E7"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val="restart"/>
          </w:tcPr>
          <w:p w14:paraId="12AA9DF6"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r w:rsidRPr="002E06CB">
              <w:rPr>
                <w:rFonts w:ascii="Times New Roman" w:eastAsia="Calibri" w:hAnsi="Times New Roman" w:cs="Times New Roman"/>
                <w:sz w:val="24"/>
                <w:szCs w:val="24"/>
              </w:rPr>
              <w:t xml:space="preserve">ОК 01, ОК 02, ОК 05, ОК 09, ПК 2.2 </w:t>
            </w:r>
          </w:p>
        </w:tc>
      </w:tr>
      <w:tr w:rsidR="002E06CB" w:rsidRPr="002E06CB" w14:paraId="2E251E6E" w14:textId="77777777" w:rsidTr="00AD5821">
        <w:tc>
          <w:tcPr>
            <w:tcW w:w="2949" w:type="dxa"/>
            <w:vMerge/>
          </w:tcPr>
          <w:p w14:paraId="1AE248D2"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76106585"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6E139939"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tcPr>
          <w:p w14:paraId="00EA0DEE"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1301DFE9" w14:textId="77777777" w:rsidTr="00AD5821">
        <w:tc>
          <w:tcPr>
            <w:tcW w:w="2949" w:type="dxa"/>
            <w:vMerge/>
          </w:tcPr>
          <w:p w14:paraId="610D39ED"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537427E1"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hAnsi="Times New Roman" w:cs="Times New Roman"/>
                <w:bCs/>
                <w:sz w:val="24"/>
                <w:szCs w:val="24"/>
              </w:rPr>
              <w:t>Практическая работа (практическая подготовка) «Построение чертежа детали (многоступенчатого вала) по вариантам</w:t>
            </w:r>
          </w:p>
        </w:tc>
        <w:tc>
          <w:tcPr>
            <w:tcW w:w="2694" w:type="dxa"/>
          </w:tcPr>
          <w:p w14:paraId="2A2ABEC0"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tcPr>
          <w:p w14:paraId="44E4A7B0"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7E69E850" w14:textId="77777777" w:rsidTr="00AD5821">
        <w:tc>
          <w:tcPr>
            <w:tcW w:w="2949" w:type="dxa"/>
            <w:vMerge/>
          </w:tcPr>
          <w:p w14:paraId="49F7A05F"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3BD0353A"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самостоятельная работа обучающихся</w:t>
            </w:r>
          </w:p>
        </w:tc>
        <w:tc>
          <w:tcPr>
            <w:tcW w:w="2694" w:type="dxa"/>
          </w:tcPr>
          <w:p w14:paraId="3D96CE4F"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w:t>
            </w:r>
          </w:p>
        </w:tc>
        <w:tc>
          <w:tcPr>
            <w:tcW w:w="2409" w:type="dxa"/>
            <w:vMerge/>
          </w:tcPr>
          <w:p w14:paraId="5D75772D"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17B16C23" w14:textId="77777777" w:rsidTr="00AD5821">
        <w:tc>
          <w:tcPr>
            <w:tcW w:w="2949" w:type="dxa"/>
            <w:vMerge w:val="restart"/>
          </w:tcPr>
          <w:p w14:paraId="400245A4" w14:textId="77777777" w:rsidR="002E06CB" w:rsidRPr="002E06CB" w:rsidRDefault="002E06CB" w:rsidP="002E06CB">
            <w:pPr>
              <w:suppressAutoHyphens/>
              <w:jc w:val="both"/>
              <w:rPr>
                <w:rFonts w:ascii="Times New Roman" w:eastAsia="Calibri" w:hAnsi="Times New Roman" w:cs="Times New Roman"/>
                <w:b/>
                <w:bCs/>
                <w:sz w:val="24"/>
                <w:szCs w:val="24"/>
              </w:rPr>
            </w:pPr>
            <w:r w:rsidRPr="002E06CB">
              <w:rPr>
                <w:rFonts w:ascii="Times New Roman" w:eastAsia="Calibri" w:hAnsi="Times New Roman" w:cs="Times New Roman"/>
                <w:b/>
                <w:bCs/>
                <w:sz w:val="24"/>
                <w:szCs w:val="24"/>
              </w:rPr>
              <w:t xml:space="preserve">Тема 1.9 </w:t>
            </w:r>
            <w:r w:rsidRPr="002E06CB">
              <w:rPr>
                <w:rFonts w:ascii="Times New Roman" w:hAnsi="Times New Roman" w:cs="Times New Roman"/>
                <w:sz w:val="24"/>
                <w:szCs w:val="24"/>
              </w:rPr>
              <w:t>Построение дуг и окружностей различными способами.</w:t>
            </w:r>
          </w:p>
        </w:tc>
        <w:tc>
          <w:tcPr>
            <w:tcW w:w="6685" w:type="dxa"/>
            <w:gridSpan w:val="2"/>
          </w:tcPr>
          <w:p w14:paraId="323672BB"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Содержание</w:t>
            </w:r>
          </w:p>
        </w:tc>
        <w:tc>
          <w:tcPr>
            <w:tcW w:w="2694" w:type="dxa"/>
          </w:tcPr>
          <w:p w14:paraId="6DDC34B7"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4</w:t>
            </w:r>
          </w:p>
        </w:tc>
        <w:tc>
          <w:tcPr>
            <w:tcW w:w="2409" w:type="dxa"/>
            <w:vMerge w:val="restart"/>
          </w:tcPr>
          <w:p w14:paraId="33DF46F1"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r w:rsidRPr="002E06CB">
              <w:rPr>
                <w:rFonts w:ascii="Times New Roman" w:eastAsia="Calibri" w:hAnsi="Times New Roman" w:cs="Times New Roman"/>
                <w:sz w:val="24"/>
                <w:szCs w:val="24"/>
              </w:rPr>
              <w:t xml:space="preserve">ОК 01, ОК 02, ОК 05, ОК 09, ПК 2.2 </w:t>
            </w:r>
          </w:p>
        </w:tc>
      </w:tr>
      <w:tr w:rsidR="002E06CB" w:rsidRPr="002E06CB" w14:paraId="54F7C829" w14:textId="77777777" w:rsidTr="00AD5821">
        <w:tc>
          <w:tcPr>
            <w:tcW w:w="2949" w:type="dxa"/>
            <w:vMerge/>
          </w:tcPr>
          <w:p w14:paraId="0C8E335D"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4655368D"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4E1A88CD"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tcPr>
          <w:p w14:paraId="6AFF088C"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6F111767" w14:textId="77777777" w:rsidTr="00AD5821">
        <w:tc>
          <w:tcPr>
            <w:tcW w:w="2949" w:type="dxa"/>
            <w:vMerge/>
          </w:tcPr>
          <w:p w14:paraId="40C6BCEA"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234A25B1"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hAnsi="Times New Roman" w:cs="Times New Roman"/>
                <w:bCs/>
                <w:sz w:val="24"/>
                <w:szCs w:val="24"/>
              </w:rPr>
              <w:t>Практическая работа  (практическая подготовка) «Построение окружностей различными способами. Построение дуг различными способами»</w:t>
            </w:r>
          </w:p>
        </w:tc>
        <w:tc>
          <w:tcPr>
            <w:tcW w:w="2694" w:type="dxa"/>
          </w:tcPr>
          <w:p w14:paraId="6E94B21E" w14:textId="77777777" w:rsidR="002E06CB" w:rsidRPr="002E06CB" w:rsidRDefault="002E06CB" w:rsidP="002E06CB">
            <w:pPr>
              <w:suppressAutoHyphens/>
              <w:jc w:val="center"/>
              <w:rPr>
                <w:rFonts w:ascii="Times New Roman" w:eastAsia="Times New Roman" w:hAnsi="Times New Roman" w:cs="Times New Roman"/>
                <w:bCs/>
                <w:sz w:val="24"/>
                <w:szCs w:val="24"/>
                <w:lang w:eastAsia="ru-RU"/>
              </w:rPr>
            </w:pPr>
            <w:r w:rsidRPr="002E06CB">
              <w:rPr>
                <w:rFonts w:ascii="Times New Roman" w:eastAsia="Times New Roman" w:hAnsi="Times New Roman" w:cs="Times New Roman"/>
                <w:bCs/>
                <w:sz w:val="24"/>
                <w:szCs w:val="24"/>
                <w:lang w:eastAsia="ru-RU"/>
              </w:rPr>
              <w:t>2</w:t>
            </w:r>
          </w:p>
        </w:tc>
        <w:tc>
          <w:tcPr>
            <w:tcW w:w="2409" w:type="dxa"/>
            <w:vMerge/>
          </w:tcPr>
          <w:p w14:paraId="5982194A"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45EF0AB4" w14:textId="77777777" w:rsidTr="00AD5821">
        <w:tc>
          <w:tcPr>
            <w:tcW w:w="2949" w:type="dxa"/>
            <w:vMerge/>
          </w:tcPr>
          <w:p w14:paraId="7DBBBD5B"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265C3E7A"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самостоятельная работа обучающихся</w:t>
            </w:r>
          </w:p>
          <w:p w14:paraId="3BD58FE2" w14:textId="77777777" w:rsidR="002E06CB" w:rsidRPr="002E06CB" w:rsidRDefault="002E06CB" w:rsidP="002E0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ascii="Times New Roman" w:hAnsi="Times New Roman"/>
                <w:bCs/>
                <w:sz w:val="24"/>
                <w:szCs w:val="24"/>
              </w:rPr>
            </w:pPr>
            <w:r w:rsidRPr="002E06CB">
              <w:rPr>
                <w:rFonts w:ascii="Times New Roman" w:hAnsi="Times New Roman"/>
                <w:bCs/>
                <w:sz w:val="24"/>
                <w:szCs w:val="24"/>
              </w:rPr>
              <w:t>Черчение окружностей. Команды: «Центр, радиус»; «Центр, диаметр»; « Две точки»; «Три точки»; «Две точки касания, радиус»;   «Три точки касания. Инструмент «Дуга». Черчение дуг. Команды: «Три точки»; «Начало, центр, конец»; «Начало, центр, угол»; «Начало, центр, длина»; «Начало, конец, радиус», «Начало, конец, направление».</w:t>
            </w:r>
          </w:p>
        </w:tc>
        <w:tc>
          <w:tcPr>
            <w:tcW w:w="2694" w:type="dxa"/>
          </w:tcPr>
          <w:p w14:paraId="0AFDA879"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tcPr>
          <w:p w14:paraId="4034D57E"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49871B7E" w14:textId="77777777" w:rsidTr="00AD5821">
        <w:tc>
          <w:tcPr>
            <w:tcW w:w="2949" w:type="dxa"/>
            <w:vMerge w:val="restart"/>
          </w:tcPr>
          <w:p w14:paraId="7E7A839D" w14:textId="77777777" w:rsidR="002E06CB" w:rsidRPr="002E06CB" w:rsidRDefault="002E06CB" w:rsidP="002E06CB">
            <w:pPr>
              <w:suppressAutoHyphens/>
              <w:jc w:val="both"/>
              <w:rPr>
                <w:rFonts w:ascii="Times New Roman" w:eastAsia="Calibri" w:hAnsi="Times New Roman" w:cs="Times New Roman"/>
                <w:b/>
                <w:bCs/>
                <w:sz w:val="24"/>
                <w:szCs w:val="24"/>
              </w:rPr>
            </w:pPr>
            <w:r w:rsidRPr="002E06CB">
              <w:rPr>
                <w:rFonts w:ascii="Times New Roman" w:eastAsia="Calibri" w:hAnsi="Times New Roman" w:cs="Times New Roman"/>
                <w:b/>
                <w:bCs/>
                <w:sz w:val="24"/>
                <w:szCs w:val="24"/>
              </w:rPr>
              <w:t xml:space="preserve">Тема 1.10 </w:t>
            </w:r>
            <w:r w:rsidRPr="002E06CB">
              <w:rPr>
                <w:rFonts w:ascii="Times New Roman" w:hAnsi="Times New Roman" w:cs="Times New Roman"/>
                <w:sz w:val="24"/>
                <w:szCs w:val="24"/>
              </w:rPr>
              <w:t>Построение эллипсов и эллиптических дуг различными способами.</w:t>
            </w:r>
          </w:p>
        </w:tc>
        <w:tc>
          <w:tcPr>
            <w:tcW w:w="6685" w:type="dxa"/>
            <w:gridSpan w:val="2"/>
          </w:tcPr>
          <w:p w14:paraId="3D181146"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Содержание</w:t>
            </w:r>
          </w:p>
        </w:tc>
        <w:tc>
          <w:tcPr>
            <w:tcW w:w="2694" w:type="dxa"/>
          </w:tcPr>
          <w:p w14:paraId="5F5B925B"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val="restart"/>
          </w:tcPr>
          <w:p w14:paraId="570A846D"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r w:rsidRPr="002E06CB">
              <w:rPr>
                <w:rFonts w:ascii="Times New Roman" w:eastAsia="Calibri" w:hAnsi="Times New Roman" w:cs="Times New Roman"/>
                <w:sz w:val="24"/>
                <w:szCs w:val="24"/>
              </w:rPr>
              <w:t xml:space="preserve">ОК 01, ОК 02, ОК 05, ОК 09, ПК 2.2 </w:t>
            </w:r>
          </w:p>
        </w:tc>
      </w:tr>
      <w:tr w:rsidR="002E06CB" w:rsidRPr="002E06CB" w14:paraId="39464FAF" w14:textId="77777777" w:rsidTr="00AD5821">
        <w:tc>
          <w:tcPr>
            <w:tcW w:w="2949" w:type="dxa"/>
            <w:vMerge/>
          </w:tcPr>
          <w:p w14:paraId="5F369F11"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4D813767"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7137374B"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tcPr>
          <w:p w14:paraId="6E512005"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79F8638C" w14:textId="77777777" w:rsidTr="00AD5821">
        <w:tc>
          <w:tcPr>
            <w:tcW w:w="2949" w:type="dxa"/>
            <w:vMerge/>
          </w:tcPr>
          <w:p w14:paraId="596BCDC1"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17C15582"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hAnsi="Times New Roman" w:cs="Times New Roman"/>
                <w:bCs/>
                <w:sz w:val="24"/>
                <w:szCs w:val="24"/>
              </w:rPr>
              <w:t>Практическая работа (практическая подготовка) «</w:t>
            </w:r>
            <w:r w:rsidRPr="002E06CB">
              <w:rPr>
                <w:rFonts w:ascii="Times New Roman" w:hAnsi="Times New Roman" w:cs="Times New Roman"/>
                <w:sz w:val="24"/>
                <w:szCs w:val="24"/>
              </w:rPr>
              <w:t>Построение эллипсов и эллиптических дуг различными способами»</w:t>
            </w:r>
          </w:p>
        </w:tc>
        <w:tc>
          <w:tcPr>
            <w:tcW w:w="2694" w:type="dxa"/>
          </w:tcPr>
          <w:p w14:paraId="6EFA2162" w14:textId="77777777" w:rsidR="002E06CB" w:rsidRPr="002E06CB" w:rsidRDefault="002E06CB" w:rsidP="002E06CB">
            <w:pPr>
              <w:suppressAutoHyphens/>
              <w:jc w:val="center"/>
              <w:rPr>
                <w:rFonts w:ascii="Times New Roman" w:eastAsia="Times New Roman" w:hAnsi="Times New Roman" w:cs="Times New Roman"/>
                <w:bCs/>
                <w:sz w:val="24"/>
                <w:szCs w:val="24"/>
                <w:lang w:eastAsia="ru-RU"/>
              </w:rPr>
            </w:pPr>
            <w:r w:rsidRPr="002E06CB">
              <w:rPr>
                <w:rFonts w:ascii="Times New Roman" w:eastAsia="Times New Roman" w:hAnsi="Times New Roman" w:cs="Times New Roman"/>
                <w:bCs/>
                <w:sz w:val="24"/>
                <w:szCs w:val="24"/>
                <w:lang w:eastAsia="ru-RU"/>
              </w:rPr>
              <w:t>2</w:t>
            </w:r>
          </w:p>
        </w:tc>
        <w:tc>
          <w:tcPr>
            <w:tcW w:w="2409" w:type="dxa"/>
            <w:vMerge/>
          </w:tcPr>
          <w:p w14:paraId="0CDF9F8C"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1724A1A2" w14:textId="77777777" w:rsidTr="00AD5821">
        <w:tc>
          <w:tcPr>
            <w:tcW w:w="2949" w:type="dxa"/>
            <w:vMerge/>
          </w:tcPr>
          <w:p w14:paraId="490FD9B6"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001FEBAB"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самостоятельная работа обучающихся</w:t>
            </w:r>
          </w:p>
        </w:tc>
        <w:tc>
          <w:tcPr>
            <w:tcW w:w="2694" w:type="dxa"/>
          </w:tcPr>
          <w:p w14:paraId="63A0BCB6"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w:t>
            </w:r>
          </w:p>
        </w:tc>
        <w:tc>
          <w:tcPr>
            <w:tcW w:w="2409" w:type="dxa"/>
            <w:vMerge/>
          </w:tcPr>
          <w:p w14:paraId="287477CC"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293F3D65" w14:textId="77777777" w:rsidTr="00AD5821">
        <w:tc>
          <w:tcPr>
            <w:tcW w:w="2949" w:type="dxa"/>
            <w:vMerge w:val="restart"/>
          </w:tcPr>
          <w:p w14:paraId="73597321" w14:textId="77777777" w:rsidR="002E06CB" w:rsidRPr="002E06CB" w:rsidRDefault="002E06CB" w:rsidP="002E06CB">
            <w:pPr>
              <w:suppressAutoHyphens/>
              <w:jc w:val="both"/>
              <w:rPr>
                <w:rFonts w:ascii="Times New Roman" w:eastAsia="Calibri" w:hAnsi="Times New Roman" w:cs="Times New Roman"/>
                <w:b/>
                <w:bCs/>
                <w:sz w:val="24"/>
                <w:szCs w:val="24"/>
              </w:rPr>
            </w:pPr>
            <w:r w:rsidRPr="002E06CB">
              <w:rPr>
                <w:rFonts w:ascii="Times New Roman" w:eastAsia="Calibri" w:hAnsi="Times New Roman" w:cs="Times New Roman"/>
                <w:b/>
                <w:bCs/>
                <w:sz w:val="24"/>
                <w:szCs w:val="24"/>
              </w:rPr>
              <w:t xml:space="preserve">Тема 1.11 </w:t>
            </w:r>
            <w:r w:rsidRPr="002E06CB">
              <w:rPr>
                <w:rFonts w:ascii="Times New Roman" w:hAnsi="Times New Roman" w:cs="Times New Roman"/>
                <w:sz w:val="24"/>
                <w:szCs w:val="24"/>
              </w:rPr>
              <w:t>Команды редактирования: «Сопряжение», «Фаска», «Растянуть».</w:t>
            </w:r>
          </w:p>
        </w:tc>
        <w:tc>
          <w:tcPr>
            <w:tcW w:w="6685" w:type="dxa"/>
            <w:gridSpan w:val="2"/>
          </w:tcPr>
          <w:p w14:paraId="49A2AA6E"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Содержание</w:t>
            </w:r>
          </w:p>
        </w:tc>
        <w:tc>
          <w:tcPr>
            <w:tcW w:w="2694" w:type="dxa"/>
          </w:tcPr>
          <w:p w14:paraId="0071181B"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val="restart"/>
          </w:tcPr>
          <w:p w14:paraId="0DB664A1"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r w:rsidRPr="002E06CB">
              <w:rPr>
                <w:rFonts w:ascii="Times New Roman" w:eastAsia="Calibri" w:hAnsi="Times New Roman" w:cs="Times New Roman"/>
                <w:sz w:val="24"/>
                <w:szCs w:val="24"/>
              </w:rPr>
              <w:t xml:space="preserve">ОК 01, ОК 02, ОК 05, ОК 09, ПК 2.2 </w:t>
            </w:r>
          </w:p>
        </w:tc>
      </w:tr>
      <w:tr w:rsidR="002E06CB" w:rsidRPr="002E06CB" w14:paraId="5028D9E4" w14:textId="77777777" w:rsidTr="00AD5821">
        <w:tc>
          <w:tcPr>
            <w:tcW w:w="2949" w:type="dxa"/>
            <w:vMerge/>
          </w:tcPr>
          <w:p w14:paraId="7A2326EA"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3198D1B0"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4EB113BF"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tcPr>
          <w:p w14:paraId="7A4F52CF"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4905E980" w14:textId="77777777" w:rsidTr="00AD5821">
        <w:tc>
          <w:tcPr>
            <w:tcW w:w="2949" w:type="dxa"/>
            <w:vMerge/>
          </w:tcPr>
          <w:p w14:paraId="4A3BE20F"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765C384E"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hAnsi="Times New Roman" w:cs="Times New Roman"/>
                <w:bCs/>
                <w:sz w:val="24"/>
                <w:szCs w:val="24"/>
              </w:rPr>
              <w:t>Практическая работа (практическая подготовка) «Выполнение чертежа детали по варианту с использованием команд редактирования»</w:t>
            </w:r>
          </w:p>
        </w:tc>
        <w:tc>
          <w:tcPr>
            <w:tcW w:w="2694" w:type="dxa"/>
          </w:tcPr>
          <w:p w14:paraId="4AE906E4" w14:textId="77777777" w:rsidR="002E06CB" w:rsidRPr="002E06CB" w:rsidRDefault="002E06CB" w:rsidP="002E06CB">
            <w:pPr>
              <w:suppressAutoHyphens/>
              <w:jc w:val="center"/>
              <w:rPr>
                <w:rFonts w:ascii="Times New Roman" w:eastAsia="Times New Roman" w:hAnsi="Times New Roman" w:cs="Times New Roman"/>
                <w:bCs/>
                <w:sz w:val="24"/>
                <w:szCs w:val="24"/>
                <w:lang w:eastAsia="ru-RU"/>
              </w:rPr>
            </w:pPr>
            <w:r w:rsidRPr="002E06CB">
              <w:rPr>
                <w:rFonts w:ascii="Times New Roman" w:eastAsia="Times New Roman" w:hAnsi="Times New Roman" w:cs="Times New Roman"/>
                <w:bCs/>
                <w:sz w:val="24"/>
                <w:szCs w:val="24"/>
                <w:lang w:eastAsia="ru-RU"/>
              </w:rPr>
              <w:t>2</w:t>
            </w:r>
          </w:p>
        </w:tc>
        <w:tc>
          <w:tcPr>
            <w:tcW w:w="2409" w:type="dxa"/>
            <w:vMerge/>
          </w:tcPr>
          <w:p w14:paraId="68BA2AB9"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52DED2F2" w14:textId="77777777" w:rsidTr="00AD5821">
        <w:tc>
          <w:tcPr>
            <w:tcW w:w="2949" w:type="dxa"/>
            <w:vMerge/>
          </w:tcPr>
          <w:p w14:paraId="02DBBBBB"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42BD9B72"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самостоятельная работа обучающихся</w:t>
            </w:r>
          </w:p>
        </w:tc>
        <w:tc>
          <w:tcPr>
            <w:tcW w:w="2694" w:type="dxa"/>
          </w:tcPr>
          <w:p w14:paraId="7F014C30"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w:t>
            </w:r>
          </w:p>
        </w:tc>
        <w:tc>
          <w:tcPr>
            <w:tcW w:w="2409" w:type="dxa"/>
            <w:vMerge/>
          </w:tcPr>
          <w:p w14:paraId="6FD4D43B"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230D8522" w14:textId="77777777" w:rsidTr="00AD5821">
        <w:tc>
          <w:tcPr>
            <w:tcW w:w="2949" w:type="dxa"/>
            <w:vMerge w:val="restart"/>
          </w:tcPr>
          <w:p w14:paraId="494F5CF7" w14:textId="77777777" w:rsidR="002E06CB" w:rsidRPr="002E06CB" w:rsidRDefault="002E06CB" w:rsidP="002E06CB">
            <w:pPr>
              <w:suppressAutoHyphens/>
              <w:jc w:val="both"/>
              <w:rPr>
                <w:rFonts w:ascii="Times New Roman" w:eastAsia="Calibri" w:hAnsi="Times New Roman" w:cs="Times New Roman"/>
                <w:b/>
                <w:bCs/>
                <w:sz w:val="24"/>
                <w:szCs w:val="24"/>
              </w:rPr>
            </w:pPr>
            <w:r w:rsidRPr="002E06CB">
              <w:rPr>
                <w:rFonts w:ascii="Times New Roman" w:eastAsia="Calibri" w:hAnsi="Times New Roman" w:cs="Times New Roman"/>
                <w:b/>
                <w:bCs/>
                <w:sz w:val="24"/>
                <w:szCs w:val="24"/>
              </w:rPr>
              <w:t xml:space="preserve">Тема 1.12 </w:t>
            </w:r>
            <w:r w:rsidRPr="002E06CB">
              <w:rPr>
                <w:rFonts w:ascii="Times New Roman" w:hAnsi="Times New Roman" w:cs="Times New Roman"/>
                <w:sz w:val="24"/>
                <w:szCs w:val="24"/>
              </w:rPr>
              <w:t xml:space="preserve">Выполнение чертежа детали с </w:t>
            </w:r>
            <w:r w:rsidRPr="002E06CB">
              <w:rPr>
                <w:rFonts w:ascii="Times New Roman" w:hAnsi="Times New Roman" w:cs="Times New Roman"/>
                <w:sz w:val="24"/>
                <w:szCs w:val="24"/>
              </w:rPr>
              <w:lastRenderedPageBreak/>
              <w:t>элементами: «Дуга», «Окружность», «Фаска», «Сопряжение».</w:t>
            </w:r>
          </w:p>
        </w:tc>
        <w:tc>
          <w:tcPr>
            <w:tcW w:w="6685" w:type="dxa"/>
            <w:gridSpan w:val="2"/>
          </w:tcPr>
          <w:p w14:paraId="04AE3B69"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lastRenderedPageBreak/>
              <w:t>Содержание</w:t>
            </w:r>
          </w:p>
        </w:tc>
        <w:tc>
          <w:tcPr>
            <w:tcW w:w="2694" w:type="dxa"/>
          </w:tcPr>
          <w:p w14:paraId="2B29F028"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val="restart"/>
          </w:tcPr>
          <w:p w14:paraId="02EEED2D"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r w:rsidRPr="002E06CB">
              <w:rPr>
                <w:rFonts w:ascii="Times New Roman" w:eastAsia="Calibri" w:hAnsi="Times New Roman" w:cs="Times New Roman"/>
                <w:sz w:val="24"/>
                <w:szCs w:val="24"/>
              </w:rPr>
              <w:t xml:space="preserve">ОК 01, ОК 02, ОК 05, ОК 09, ПК 2.2 </w:t>
            </w:r>
          </w:p>
        </w:tc>
      </w:tr>
      <w:tr w:rsidR="002E06CB" w:rsidRPr="002E06CB" w14:paraId="276ABFDB" w14:textId="77777777" w:rsidTr="00AD5821">
        <w:tc>
          <w:tcPr>
            <w:tcW w:w="2949" w:type="dxa"/>
            <w:vMerge/>
          </w:tcPr>
          <w:p w14:paraId="58B91C27"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5079FADB"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7299729B"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tcPr>
          <w:p w14:paraId="03CE965A"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7F3548A9" w14:textId="77777777" w:rsidTr="00AD5821">
        <w:tc>
          <w:tcPr>
            <w:tcW w:w="2949" w:type="dxa"/>
            <w:vMerge/>
          </w:tcPr>
          <w:p w14:paraId="454F0123"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02EB679F"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hAnsi="Times New Roman" w:cs="Times New Roman"/>
                <w:bCs/>
                <w:sz w:val="24"/>
                <w:szCs w:val="24"/>
              </w:rPr>
              <w:t>Практическая работа (практическая подготовка)  «Выполнение чертежа детали по варианту с использованием команд редактирования»</w:t>
            </w:r>
          </w:p>
        </w:tc>
        <w:tc>
          <w:tcPr>
            <w:tcW w:w="2694" w:type="dxa"/>
          </w:tcPr>
          <w:p w14:paraId="1BF2F251" w14:textId="77777777" w:rsidR="002E06CB" w:rsidRPr="002E06CB" w:rsidRDefault="002E06CB" w:rsidP="002E06CB">
            <w:pPr>
              <w:suppressAutoHyphens/>
              <w:jc w:val="center"/>
              <w:rPr>
                <w:rFonts w:ascii="Times New Roman" w:eastAsia="Times New Roman" w:hAnsi="Times New Roman" w:cs="Times New Roman"/>
                <w:bCs/>
                <w:sz w:val="24"/>
                <w:szCs w:val="24"/>
                <w:lang w:eastAsia="ru-RU"/>
              </w:rPr>
            </w:pPr>
            <w:r w:rsidRPr="002E06CB">
              <w:rPr>
                <w:rFonts w:ascii="Times New Roman" w:eastAsia="Times New Roman" w:hAnsi="Times New Roman" w:cs="Times New Roman"/>
                <w:bCs/>
                <w:sz w:val="24"/>
                <w:szCs w:val="24"/>
                <w:lang w:eastAsia="ru-RU"/>
              </w:rPr>
              <w:t>2</w:t>
            </w:r>
          </w:p>
        </w:tc>
        <w:tc>
          <w:tcPr>
            <w:tcW w:w="2409" w:type="dxa"/>
            <w:vMerge/>
          </w:tcPr>
          <w:p w14:paraId="5246BFB4"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1ED0C89D" w14:textId="77777777" w:rsidTr="00AD5821">
        <w:tc>
          <w:tcPr>
            <w:tcW w:w="2949" w:type="dxa"/>
            <w:vMerge/>
          </w:tcPr>
          <w:p w14:paraId="3A31674B"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1454714E"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самостоятельная работа обучающихся</w:t>
            </w:r>
          </w:p>
        </w:tc>
        <w:tc>
          <w:tcPr>
            <w:tcW w:w="2694" w:type="dxa"/>
          </w:tcPr>
          <w:p w14:paraId="068B74A3"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w:t>
            </w:r>
          </w:p>
        </w:tc>
        <w:tc>
          <w:tcPr>
            <w:tcW w:w="2409" w:type="dxa"/>
            <w:vMerge/>
          </w:tcPr>
          <w:p w14:paraId="2F0646A4"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1750118D" w14:textId="77777777" w:rsidTr="00AD5821">
        <w:tc>
          <w:tcPr>
            <w:tcW w:w="2949" w:type="dxa"/>
            <w:vMerge w:val="restart"/>
          </w:tcPr>
          <w:p w14:paraId="4AACEA01" w14:textId="77777777" w:rsidR="002E06CB" w:rsidRPr="002E06CB" w:rsidRDefault="002E06CB" w:rsidP="002E06CB">
            <w:pPr>
              <w:suppressAutoHyphens/>
              <w:jc w:val="both"/>
              <w:rPr>
                <w:rFonts w:ascii="Times New Roman" w:eastAsia="Calibri" w:hAnsi="Times New Roman" w:cs="Times New Roman"/>
                <w:b/>
                <w:bCs/>
                <w:sz w:val="24"/>
                <w:szCs w:val="24"/>
              </w:rPr>
            </w:pPr>
            <w:r w:rsidRPr="002E06CB">
              <w:rPr>
                <w:rFonts w:ascii="Times New Roman" w:eastAsia="Calibri" w:hAnsi="Times New Roman" w:cs="Times New Roman"/>
                <w:b/>
                <w:bCs/>
                <w:sz w:val="24"/>
                <w:szCs w:val="24"/>
              </w:rPr>
              <w:t xml:space="preserve">Тема 1.13 </w:t>
            </w:r>
            <w:r w:rsidRPr="002E06CB">
              <w:rPr>
                <w:rFonts w:ascii="Times New Roman" w:hAnsi="Times New Roman" w:cs="Times New Roman"/>
                <w:bCs/>
                <w:sz w:val="24"/>
                <w:szCs w:val="24"/>
              </w:rPr>
              <w:t>Типы линий</w:t>
            </w:r>
          </w:p>
        </w:tc>
        <w:tc>
          <w:tcPr>
            <w:tcW w:w="6685" w:type="dxa"/>
            <w:gridSpan w:val="2"/>
          </w:tcPr>
          <w:p w14:paraId="669A0054"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Содержание</w:t>
            </w:r>
          </w:p>
        </w:tc>
        <w:tc>
          <w:tcPr>
            <w:tcW w:w="2694" w:type="dxa"/>
          </w:tcPr>
          <w:p w14:paraId="3D0B79CC"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val="restart"/>
          </w:tcPr>
          <w:p w14:paraId="7C4C546F"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r w:rsidRPr="002E06CB">
              <w:rPr>
                <w:rFonts w:ascii="Times New Roman" w:eastAsia="Calibri" w:hAnsi="Times New Roman" w:cs="Times New Roman"/>
                <w:sz w:val="24"/>
                <w:szCs w:val="24"/>
              </w:rPr>
              <w:t xml:space="preserve">ОК 01, ОК 02, ОК 05, ОК 09, ПК 2.2 </w:t>
            </w:r>
          </w:p>
        </w:tc>
      </w:tr>
      <w:tr w:rsidR="002E06CB" w:rsidRPr="002E06CB" w14:paraId="78F14154" w14:textId="77777777" w:rsidTr="00AD5821">
        <w:tc>
          <w:tcPr>
            <w:tcW w:w="2949" w:type="dxa"/>
            <w:vMerge/>
          </w:tcPr>
          <w:p w14:paraId="75BDFEFF"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14EC865C"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50EB2581"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4</w:t>
            </w:r>
          </w:p>
        </w:tc>
        <w:tc>
          <w:tcPr>
            <w:tcW w:w="2409" w:type="dxa"/>
            <w:vMerge/>
          </w:tcPr>
          <w:p w14:paraId="680A9489"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3C0F09CF" w14:textId="77777777" w:rsidTr="00AD5821">
        <w:tc>
          <w:tcPr>
            <w:tcW w:w="2949" w:type="dxa"/>
            <w:vMerge/>
          </w:tcPr>
          <w:p w14:paraId="5A64337E"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51184BE7" w14:textId="77777777" w:rsidR="002E06CB" w:rsidRPr="002E06CB" w:rsidRDefault="002E06CB" w:rsidP="002E0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ascii="Times New Roman" w:hAnsi="Times New Roman" w:cs="Times New Roman"/>
                <w:bCs/>
                <w:sz w:val="24"/>
                <w:szCs w:val="24"/>
              </w:rPr>
            </w:pPr>
            <w:r w:rsidRPr="002E06CB">
              <w:rPr>
                <w:rFonts w:ascii="Times New Roman" w:hAnsi="Times New Roman" w:cs="Times New Roman"/>
                <w:bCs/>
                <w:sz w:val="24"/>
                <w:szCs w:val="24"/>
              </w:rPr>
              <w:t>Практическая работа (практическая подготовка)  «Выполнение чертежа детали с использованием  основных свойств объектов»</w:t>
            </w:r>
          </w:p>
        </w:tc>
        <w:tc>
          <w:tcPr>
            <w:tcW w:w="2694" w:type="dxa"/>
          </w:tcPr>
          <w:p w14:paraId="2C24C2AC" w14:textId="77777777" w:rsidR="002E06CB" w:rsidRPr="002E06CB" w:rsidRDefault="002E06CB" w:rsidP="002E06CB">
            <w:pPr>
              <w:suppressAutoHyphens/>
              <w:jc w:val="center"/>
              <w:rPr>
                <w:rFonts w:ascii="Times New Roman" w:eastAsia="Times New Roman" w:hAnsi="Times New Roman" w:cs="Times New Roman"/>
                <w:bCs/>
                <w:sz w:val="24"/>
                <w:szCs w:val="24"/>
                <w:lang w:eastAsia="ru-RU"/>
              </w:rPr>
            </w:pPr>
            <w:r w:rsidRPr="002E06CB">
              <w:rPr>
                <w:rFonts w:ascii="Times New Roman" w:eastAsia="Times New Roman" w:hAnsi="Times New Roman" w:cs="Times New Roman"/>
                <w:bCs/>
                <w:sz w:val="24"/>
                <w:szCs w:val="24"/>
                <w:lang w:eastAsia="ru-RU"/>
              </w:rPr>
              <w:t>2</w:t>
            </w:r>
          </w:p>
        </w:tc>
        <w:tc>
          <w:tcPr>
            <w:tcW w:w="2409" w:type="dxa"/>
            <w:vMerge/>
          </w:tcPr>
          <w:p w14:paraId="194D0D97"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42C0882D" w14:textId="77777777" w:rsidTr="00AD5821">
        <w:tc>
          <w:tcPr>
            <w:tcW w:w="2949" w:type="dxa"/>
            <w:vMerge/>
          </w:tcPr>
          <w:p w14:paraId="27F82DA1"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76FB54BF"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самостоятельная работа обучающихся</w:t>
            </w:r>
          </w:p>
          <w:p w14:paraId="22EF2CBB"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hAnsi="Times New Roman"/>
                <w:bCs/>
                <w:sz w:val="24"/>
                <w:szCs w:val="24"/>
              </w:rPr>
              <w:t>Основные свойства объектов: цвет, тип, вес, прозрачность. Типы линий. Веса линий. Цвета линий. Прозрачность линий</w:t>
            </w:r>
          </w:p>
        </w:tc>
        <w:tc>
          <w:tcPr>
            <w:tcW w:w="2694" w:type="dxa"/>
          </w:tcPr>
          <w:p w14:paraId="4C93D9D3"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tcPr>
          <w:p w14:paraId="5F184FF6"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2A92288A" w14:textId="77777777" w:rsidTr="00AD5821">
        <w:tc>
          <w:tcPr>
            <w:tcW w:w="2949" w:type="dxa"/>
            <w:vMerge w:val="restart"/>
          </w:tcPr>
          <w:p w14:paraId="6F351131" w14:textId="77777777" w:rsidR="002E06CB" w:rsidRPr="002E06CB" w:rsidRDefault="002E06CB" w:rsidP="002E06CB">
            <w:pPr>
              <w:suppressAutoHyphens/>
              <w:jc w:val="both"/>
              <w:rPr>
                <w:rFonts w:ascii="Times New Roman" w:eastAsia="Calibri" w:hAnsi="Times New Roman" w:cs="Times New Roman"/>
                <w:b/>
                <w:bCs/>
                <w:sz w:val="24"/>
                <w:szCs w:val="24"/>
              </w:rPr>
            </w:pPr>
            <w:r w:rsidRPr="002E06CB">
              <w:rPr>
                <w:rFonts w:ascii="Times New Roman" w:eastAsia="Calibri" w:hAnsi="Times New Roman" w:cs="Times New Roman"/>
                <w:b/>
                <w:bCs/>
                <w:sz w:val="24"/>
                <w:szCs w:val="24"/>
              </w:rPr>
              <w:t xml:space="preserve">Тема 1.14 </w:t>
            </w:r>
            <w:r w:rsidRPr="002E06CB">
              <w:rPr>
                <w:rFonts w:ascii="Times New Roman" w:hAnsi="Times New Roman" w:cs="Times New Roman"/>
                <w:bCs/>
                <w:sz w:val="24"/>
                <w:szCs w:val="24"/>
              </w:rPr>
              <w:t>Размеры. Виды размеров</w:t>
            </w:r>
          </w:p>
        </w:tc>
        <w:tc>
          <w:tcPr>
            <w:tcW w:w="6685" w:type="dxa"/>
            <w:gridSpan w:val="2"/>
          </w:tcPr>
          <w:p w14:paraId="61E185C0"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Содержание</w:t>
            </w:r>
          </w:p>
        </w:tc>
        <w:tc>
          <w:tcPr>
            <w:tcW w:w="2694" w:type="dxa"/>
          </w:tcPr>
          <w:p w14:paraId="23D507D2"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4</w:t>
            </w:r>
          </w:p>
        </w:tc>
        <w:tc>
          <w:tcPr>
            <w:tcW w:w="2409" w:type="dxa"/>
            <w:vMerge w:val="restart"/>
          </w:tcPr>
          <w:p w14:paraId="3E99BA70"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r w:rsidRPr="002E06CB">
              <w:rPr>
                <w:rFonts w:ascii="Times New Roman" w:eastAsia="Calibri" w:hAnsi="Times New Roman" w:cs="Times New Roman"/>
                <w:sz w:val="24"/>
                <w:szCs w:val="24"/>
              </w:rPr>
              <w:t xml:space="preserve">ОК 01, ОК 02, ОК 05, ОК 09, ПК 2.2 </w:t>
            </w:r>
          </w:p>
        </w:tc>
      </w:tr>
      <w:tr w:rsidR="002E06CB" w:rsidRPr="002E06CB" w14:paraId="6021E907" w14:textId="77777777" w:rsidTr="00AD5821">
        <w:tc>
          <w:tcPr>
            <w:tcW w:w="2949" w:type="dxa"/>
            <w:vMerge/>
          </w:tcPr>
          <w:p w14:paraId="442A0568"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1B1E475E"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73A499CB"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tcPr>
          <w:p w14:paraId="0CACE6E0"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13ED9D36" w14:textId="77777777" w:rsidTr="00AD5821">
        <w:tc>
          <w:tcPr>
            <w:tcW w:w="2949" w:type="dxa"/>
            <w:vMerge/>
          </w:tcPr>
          <w:p w14:paraId="0FF5A097"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5D1E7BAC"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hAnsi="Times New Roman" w:cs="Times New Roman"/>
                <w:bCs/>
                <w:sz w:val="24"/>
                <w:szCs w:val="24"/>
              </w:rPr>
              <w:t>Практическая работа (практическая подготовка) «Отработка навыков работы с размерами»</w:t>
            </w:r>
          </w:p>
        </w:tc>
        <w:tc>
          <w:tcPr>
            <w:tcW w:w="2694" w:type="dxa"/>
          </w:tcPr>
          <w:p w14:paraId="757B65E0" w14:textId="77777777" w:rsidR="002E06CB" w:rsidRPr="002E06CB" w:rsidRDefault="002E06CB" w:rsidP="002E06CB">
            <w:pPr>
              <w:suppressAutoHyphens/>
              <w:jc w:val="center"/>
              <w:rPr>
                <w:rFonts w:ascii="Times New Roman" w:eastAsia="Times New Roman" w:hAnsi="Times New Roman" w:cs="Times New Roman"/>
                <w:bCs/>
                <w:sz w:val="24"/>
                <w:szCs w:val="24"/>
                <w:lang w:eastAsia="ru-RU"/>
              </w:rPr>
            </w:pPr>
            <w:r w:rsidRPr="002E06CB">
              <w:rPr>
                <w:rFonts w:ascii="Times New Roman" w:eastAsia="Times New Roman" w:hAnsi="Times New Roman" w:cs="Times New Roman"/>
                <w:bCs/>
                <w:sz w:val="24"/>
                <w:szCs w:val="24"/>
                <w:lang w:eastAsia="ru-RU"/>
              </w:rPr>
              <w:t>2</w:t>
            </w:r>
          </w:p>
        </w:tc>
        <w:tc>
          <w:tcPr>
            <w:tcW w:w="2409" w:type="dxa"/>
            <w:vMerge/>
          </w:tcPr>
          <w:p w14:paraId="1A002DE6"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1CAFA114" w14:textId="77777777" w:rsidTr="00AD5821">
        <w:tc>
          <w:tcPr>
            <w:tcW w:w="2949" w:type="dxa"/>
            <w:vMerge/>
          </w:tcPr>
          <w:p w14:paraId="1DB4CD21"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3C2E1A6B"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самостоятельная работа обучающихся</w:t>
            </w:r>
          </w:p>
          <w:p w14:paraId="4FB853E3"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hAnsi="Times New Roman"/>
                <w:sz w:val="24"/>
                <w:szCs w:val="24"/>
                <w:lang w:eastAsia="ru-RU"/>
              </w:rPr>
              <w:t>Размеры. Команды создания размеров: линейный, параллельный, базовый, угловой, радиус, диаметр, длина дуги, с изломом, цепь, допуск.</w:t>
            </w:r>
          </w:p>
        </w:tc>
        <w:tc>
          <w:tcPr>
            <w:tcW w:w="2694" w:type="dxa"/>
          </w:tcPr>
          <w:p w14:paraId="6D76FD36"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tcPr>
          <w:p w14:paraId="08DCE0FB"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1A8640ED" w14:textId="77777777" w:rsidTr="00AD5821">
        <w:tc>
          <w:tcPr>
            <w:tcW w:w="2949" w:type="dxa"/>
            <w:vMerge w:val="restart"/>
          </w:tcPr>
          <w:p w14:paraId="18C32FF8" w14:textId="77777777" w:rsidR="002E06CB" w:rsidRPr="002E06CB" w:rsidRDefault="002E06CB" w:rsidP="002E06CB">
            <w:pPr>
              <w:suppressAutoHyphens/>
              <w:jc w:val="both"/>
              <w:rPr>
                <w:rFonts w:ascii="Times New Roman" w:eastAsia="Calibri" w:hAnsi="Times New Roman" w:cs="Times New Roman"/>
                <w:b/>
                <w:bCs/>
                <w:sz w:val="24"/>
                <w:szCs w:val="24"/>
              </w:rPr>
            </w:pPr>
            <w:r w:rsidRPr="002E06CB">
              <w:rPr>
                <w:rFonts w:ascii="Times New Roman" w:eastAsia="Calibri" w:hAnsi="Times New Roman" w:cs="Times New Roman"/>
                <w:b/>
                <w:bCs/>
                <w:sz w:val="24"/>
                <w:szCs w:val="24"/>
              </w:rPr>
              <w:t xml:space="preserve">Тема 1.15 </w:t>
            </w:r>
            <w:r w:rsidRPr="002E06CB">
              <w:rPr>
                <w:rFonts w:ascii="Times New Roman" w:hAnsi="Times New Roman" w:cs="Times New Roman"/>
                <w:bCs/>
                <w:sz w:val="24"/>
                <w:szCs w:val="24"/>
              </w:rPr>
              <w:t>Инструменты управления размерами</w:t>
            </w:r>
          </w:p>
        </w:tc>
        <w:tc>
          <w:tcPr>
            <w:tcW w:w="6685" w:type="dxa"/>
            <w:gridSpan w:val="2"/>
          </w:tcPr>
          <w:p w14:paraId="1313FD4F"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Содержание</w:t>
            </w:r>
          </w:p>
        </w:tc>
        <w:tc>
          <w:tcPr>
            <w:tcW w:w="2694" w:type="dxa"/>
          </w:tcPr>
          <w:p w14:paraId="00E98CBB"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val="restart"/>
          </w:tcPr>
          <w:p w14:paraId="1AC88AEC"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r w:rsidRPr="002E06CB">
              <w:rPr>
                <w:rFonts w:ascii="Times New Roman" w:eastAsia="Calibri" w:hAnsi="Times New Roman" w:cs="Times New Roman"/>
                <w:sz w:val="24"/>
                <w:szCs w:val="24"/>
              </w:rPr>
              <w:t xml:space="preserve">ОК 01, ОК 02, ОК 05, ОК 09, ПК 2.2 </w:t>
            </w:r>
          </w:p>
        </w:tc>
      </w:tr>
      <w:tr w:rsidR="002E06CB" w:rsidRPr="002E06CB" w14:paraId="38756D1A" w14:textId="77777777" w:rsidTr="00AD5821">
        <w:tc>
          <w:tcPr>
            <w:tcW w:w="2949" w:type="dxa"/>
            <w:vMerge/>
          </w:tcPr>
          <w:p w14:paraId="2B758420"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565A8E69"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6B163EFA"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tcPr>
          <w:p w14:paraId="4F7AE379"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36B12EFA" w14:textId="77777777" w:rsidTr="00AD5821">
        <w:tc>
          <w:tcPr>
            <w:tcW w:w="2949" w:type="dxa"/>
            <w:vMerge/>
          </w:tcPr>
          <w:p w14:paraId="0BE7579D"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4518DB5B"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hAnsi="Times New Roman" w:cs="Times New Roman"/>
                <w:bCs/>
                <w:sz w:val="24"/>
                <w:szCs w:val="24"/>
              </w:rPr>
              <w:t>Практическая работа  (практическая подготовка) «Отработка практических навыков работы с инструментами управления</w:t>
            </w:r>
          </w:p>
        </w:tc>
        <w:tc>
          <w:tcPr>
            <w:tcW w:w="2694" w:type="dxa"/>
          </w:tcPr>
          <w:p w14:paraId="65A40A2C" w14:textId="77777777" w:rsidR="002E06CB" w:rsidRPr="002E06CB" w:rsidRDefault="002E06CB" w:rsidP="002E06CB">
            <w:pPr>
              <w:suppressAutoHyphens/>
              <w:jc w:val="center"/>
              <w:rPr>
                <w:rFonts w:ascii="Times New Roman" w:eastAsia="Times New Roman" w:hAnsi="Times New Roman" w:cs="Times New Roman"/>
                <w:bCs/>
                <w:sz w:val="24"/>
                <w:szCs w:val="24"/>
                <w:lang w:eastAsia="ru-RU"/>
              </w:rPr>
            </w:pPr>
            <w:r w:rsidRPr="002E06CB">
              <w:rPr>
                <w:rFonts w:ascii="Times New Roman" w:eastAsia="Times New Roman" w:hAnsi="Times New Roman" w:cs="Times New Roman"/>
                <w:bCs/>
                <w:sz w:val="24"/>
                <w:szCs w:val="24"/>
                <w:lang w:eastAsia="ru-RU"/>
              </w:rPr>
              <w:t>2</w:t>
            </w:r>
          </w:p>
        </w:tc>
        <w:tc>
          <w:tcPr>
            <w:tcW w:w="2409" w:type="dxa"/>
            <w:vMerge/>
          </w:tcPr>
          <w:p w14:paraId="61272B33"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5AA8980A" w14:textId="77777777" w:rsidTr="00AD5821">
        <w:tc>
          <w:tcPr>
            <w:tcW w:w="2949" w:type="dxa"/>
            <w:vMerge/>
          </w:tcPr>
          <w:p w14:paraId="4663F26E"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035835FD"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самостоятельная работа обучающихся</w:t>
            </w:r>
          </w:p>
        </w:tc>
        <w:tc>
          <w:tcPr>
            <w:tcW w:w="2694" w:type="dxa"/>
          </w:tcPr>
          <w:p w14:paraId="6A1BDE15"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w:t>
            </w:r>
          </w:p>
        </w:tc>
        <w:tc>
          <w:tcPr>
            <w:tcW w:w="2409" w:type="dxa"/>
            <w:vMerge/>
          </w:tcPr>
          <w:p w14:paraId="4A23CE27"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081B44D7" w14:textId="77777777" w:rsidTr="00AD5821">
        <w:tc>
          <w:tcPr>
            <w:tcW w:w="2949" w:type="dxa"/>
            <w:vMerge w:val="restart"/>
          </w:tcPr>
          <w:p w14:paraId="10DDAABA" w14:textId="77777777" w:rsidR="002E06CB" w:rsidRPr="002E06CB" w:rsidRDefault="002E06CB" w:rsidP="002E06CB">
            <w:pPr>
              <w:suppressAutoHyphens/>
              <w:jc w:val="both"/>
              <w:rPr>
                <w:rFonts w:ascii="Times New Roman" w:eastAsia="Calibri" w:hAnsi="Times New Roman" w:cs="Times New Roman"/>
                <w:b/>
                <w:bCs/>
                <w:sz w:val="24"/>
                <w:szCs w:val="24"/>
              </w:rPr>
            </w:pPr>
            <w:r w:rsidRPr="002E06CB">
              <w:rPr>
                <w:rFonts w:ascii="Times New Roman" w:eastAsia="Calibri" w:hAnsi="Times New Roman" w:cs="Times New Roman"/>
                <w:b/>
                <w:bCs/>
                <w:sz w:val="24"/>
                <w:szCs w:val="24"/>
              </w:rPr>
              <w:t xml:space="preserve">Тема 1.16 </w:t>
            </w:r>
            <w:r w:rsidRPr="002E06CB">
              <w:rPr>
                <w:rFonts w:ascii="Times New Roman" w:hAnsi="Times New Roman" w:cs="Times New Roman"/>
                <w:sz w:val="24"/>
                <w:szCs w:val="24"/>
              </w:rPr>
              <w:t>Выполнение чертежа детали с нанесением размеров</w:t>
            </w:r>
          </w:p>
        </w:tc>
        <w:tc>
          <w:tcPr>
            <w:tcW w:w="6685" w:type="dxa"/>
            <w:gridSpan w:val="2"/>
          </w:tcPr>
          <w:p w14:paraId="22EB550C"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Содержание</w:t>
            </w:r>
          </w:p>
        </w:tc>
        <w:tc>
          <w:tcPr>
            <w:tcW w:w="2694" w:type="dxa"/>
          </w:tcPr>
          <w:p w14:paraId="392A7F08"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val="restart"/>
          </w:tcPr>
          <w:p w14:paraId="2E582F4C"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r w:rsidRPr="002E06CB">
              <w:rPr>
                <w:rFonts w:ascii="Times New Roman" w:eastAsia="Calibri" w:hAnsi="Times New Roman" w:cs="Times New Roman"/>
                <w:sz w:val="24"/>
                <w:szCs w:val="24"/>
              </w:rPr>
              <w:t xml:space="preserve">ОК 01, ОК 02, ОК 05, ОК 09, ПК 2.2 </w:t>
            </w:r>
          </w:p>
        </w:tc>
      </w:tr>
      <w:tr w:rsidR="002E06CB" w:rsidRPr="002E06CB" w14:paraId="78F960F8" w14:textId="77777777" w:rsidTr="00AD5821">
        <w:tc>
          <w:tcPr>
            <w:tcW w:w="2949" w:type="dxa"/>
            <w:vMerge/>
          </w:tcPr>
          <w:p w14:paraId="192C917F"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5DD6811D"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0924166C"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tcPr>
          <w:p w14:paraId="487CDB64"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60FE2F75" w14:textId="77777777" w:rsidTr="00AD5821">
        <w:tc>
          <w:tcPr>
            <w:tcW w:w="2949" w:type="dxa"/>
            <w:vMerge/>
          </w:tcPr>
          <w:p w14:paraId="1209FB8A"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240390E9"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hAnsi="Times New Roman" w:cs="Times New Roman"/>
                <w:bCs/>
                <w:sz w:val="24"/>
                <w:szCs w:val="24"/>
              </w:rPr>
              <w:t>Практическая работа (практическая подготовка) «</w:t>
            </w:r>
            <w:r w:rsidRPr="002E06CB">
              <w:rPr>
                <w:rFonts w:ascii="Times New Roman" w:hAnsi="Times New Roman" w:cs="Times New Roman"/>
                <w:sz w:val="24"/>
                <w:szCs w:val="24"/>
              </w:rPr>
              <w:t>Выполнение чертежа детали в двух проекциях с нанесением размеров»</w:t>
            </w:r>
          </w:p>
        </w:tc>
        <w:tc>
          <w:tcPr>
            <w:tcW w:w="2694" w:type="dxa"/>
          </w:tcPr>
          <w:p w14:paraId="37DB01D4" w14:textId="77777777" w:rsidR="002E06CB" w:rsidRPr="002E06CB" w:rsidRDefault="002E06CB" w:rsidP="002E06CB">
            <w:pPr>
              <w:suppressAutoHyphens/>
              <w:jc w:val="center"/>
              <w:rPr>
                <w:rFonts w:ascii="Times New Roman" w:eastAsia="Times New Roman" w:hAnsi="Times New Roman" w:cs="Times New Roman"/>
                <w:bCs/>
                <w:sz w:val="24"/>
                <w:szCs w:val="24"/>
                <w:lang w:eastAsia="ru-RU"/>
              </w:rPr>
            </w:pPr>
            <w:r w:rsidRPr="002E06CB">
              <w:rPr>
                <w:rFonts w:ascii="Times New Roman" w:eastAsia="Times New Roman" w:hAnsi="Times New Roman" w:cs="Times New Roman"/>
                <w:bCs/>
                <w:sz w:val="24"/>
                <w:szCs w:val="24"/>
                <w:lang w:eastAsia="ru-RU"/>
              </w:rPr>
              <w:t>2</w:t>
            </w:r>
          </w:p>
        </w:tc>
        <w:tc>
          <w:tcPr>
            <w:tcW w:w="2409" w:type="dxa"/>
            <w:vMerge/>
          </w:tcPr>
          <w:p w14:paraId="67E1EAEB"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21FBEDBA" w14:textId="77777777" w:rsidTr="00AD5821">
        <w:tc>
          <w:tcPr>
            <w:tcW w:w="2949" w:type="dxa"/>
            <w:vMerge/>
          </w:tcPr>
          <w:p w14:paraId="126F7F89"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5A7C710D"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самостоятельная работа обучающихся</w:t>
            </w:r>
          </w:p>
        </w:tc>
        <w:tc>
          <w:tcPr>
            <w:tcW w:w="2694" w:type="dxa"/>
          </w:tcPr>
          <w:p w14:paraId="7309E818"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w:t>
            </w:r>
          </w:p>
        </w:tc>
        <w:tc>
          <w:tcPr>
            <w:tcW w:w="2409" w:type="dxa"/>
            <w:vMerge/>
          </w:tcPr>
          <w:p w14:paraId="5E19E1E5"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334FE086" w14:textId="77777777" w:rsidTr="00AD5821">
        <w:tc>
          <w:tcPr>
            <w:tcW w:w="2949" w:type="dxa"/>
            <w:vMerge w:val="restart"/>
          </w:tcPr>
          <w:p w14:paraId="58DBC2C0" w14:textId="77777777" w:rsidR="002E06CB" w:rsidRPr="002E06CB" w:rsidRDefault="002E06CB" w:rsidP="002E0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ascii="Times New Roman" w:hAnsi="Times New Roman" w:cs="Times New Roman"/>
                <w:sz w:val="24"/>
                <w:szCs w:val="24"/>
              </w:rPr>
            </w:pPr>
            <w:r w:rsidRPr="002E06CB">
              <w:rPr>
                <w:rFonts w:ascii="Times New Roman" w:eastAsia="Calibri" w:hAnsi="Times New Roman" w:cs="Times New Roman"/>
                <w:b/>
                <w:bCs/>
                <w:sz w:val="24"/>
                <w:szCs w:val="24"/>
              </w:rPr>
              <w:t xml:space="preserve">Тема 1.17 </w:t>
            </w:r>
            <w:r w:rsidRPr="002E06CB">
              <w:rPr>
                <w:rFonts w:ascii="Times New Roman" w:hAnsi="Times New Roman" w:cs="Times New Roman"/>
                <w:sz w:val="24"/>
                <w:szCs w:val="24"/>
              </w:rPr>
              <w:t>Полилинии.</w:t>
            </w:r>
          </w:p>
          <w:p w14:paraId="01CB12D9" w14:textId="77777777" w:rsidR="002E06CB" w:rsidRPr="002E06CB" w:rsidRDefault="002E06CB" w:rsidP="002E0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ascii="Times New Roman" w:hAnsi="Times New Roman" w:cs="Times New Roman"/>
                <w:bCs/>
                <w:sz w:val="24"/>
                <w:szCs w:val="24"/>
              </w:rPr>
            </w:pPr>
            <w:r w:rsidRPr="002E06CB">
              <w:rPr>
                <w:rFonts w:ascii="Times New Roman" w:hAnsi="Times New Roman" w:cs="Times New Roman"/>
                <w:sz w:val="24"/>
                <w:szCs w:val="24"/>
              </w:rPr>
              <w:lastRenderedPageBreak/>
              <w:t>Прямоугольник, многоугольник.</w:t>
            </w:r>
          </w:p>
          <w:p w14:paraId="669ED32A"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tcPr>
          <w:p w14:paraId="7617E546"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lastRenderedPageBreak/>
              <w:t>Содержание</w:t>
            </w:r>
          </w:p>
        </w:tc>
        <w:tc>
          <w:tcPr>
            <w:tcW w:w="2694" w:type="dxa"/>
          </w:tcPr>
          <w:p w14:paraId="0DC3984F"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val="restart"/>
          </w:tcPr>
          <w:p w14:paraId="23B6B524"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r w:rsidRPr="002E06CB">
              <w:rPr>
                <w:rFonts w:ascii="Times New Roman" w:eastAsia="Calibri" w:hAnsi="Times New Roman" w:cs="Times New Roman"/>
                <w:sz w:val="24"/>
                <w:szCs w:val="24"/>
              </w:rPr>
              <w:t xml:space="preserve">ОК 01, ОК 02, ОК 05, ОК 09, ПК 2.2 </w:t>
            </w:r>
          </w:p>
        </w:tc>
      </w:tr>
      <w:tr w:rsidR="002E06CB" w:rsidRPr="002E06CB" w14:paraId="3BB6F3C4" w14:textId="77777777" w:rsidTr="00AD5821">
        <w:tc>
          <w:tcPr>
            <w:tcW w:w="2949" w:type="dxa"/>
            <w:vMerge/>
          </w:tcPr>
          <w:p w14:paraId="1A65423C"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39AAAB33"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63768E3B"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tcPr>
          <w:p w14:paraId="563B4AF1"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0E25EF6A" w14:textId="77777777" w:rsidTr="00AD5821">
        <w:tc>
          <w:tcPr>
            <w:tcW w:w="2949" w:type="dxa"/>
            <w:vMerge/>
          </w:tcPr>
          <w:p w14:paraId="74B27579"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7D51A9E6"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hAnsi="Times New Roman" w:cs="Times New Roman"/>
                <w:bCs/>
                <w:sz w:val="24"/>
                <w:szCs w:val="24"/>
              </w:rPr>
              <w:t>Практическая работа (практическая подготовка) «Отработка навыков работы с командами: «Прямоугольник» и «Многоугольник»»</w:t>
            </w:r>
          </w:p>
        </w:tc>
        <w:tc>
          <w:tcPr>
            <w:tcW w:w="2694" w:type="dxa"/>
          </w:tcPr>
          <w:p w14:paraId="40EFE201" w14:textId="77777777" w:rsidR="002E06CB" w:rsidRPr="002E06CB" w:rsidRDefault="002E06CB" w:rsidP="002E06CB">
            <w:pPr>
              <w:suppressAutoHyphens/>
              <w:jc w:val="center"/>
              <w:rPr>
                <w:rFonts w:ascii="Times New Roman" w:eastAsia="Times New Roman" w:hAnsi="Times New Roman" w:cs="Times New Roman"/>
                <w:bCs/>
                <w:sz w:val="24"/>
                <w:szCs w:val="24"/>
                <w:lang w:eastAsia="ru-RU"/>
              </w:rPr>
            </w:pPr>
            <w:r w:rsidRPr="002E06CB">
              <w:rPr>
                <w:rFonts w:ascii="Times New Roman" w:eastAsia="Times New Roman" w:hAnsi="Times New Roman" w:cs="Times New Roman"/>
                <w:bCs/>
                <w:sz w:val="24"/>
                <w:szCs w:val="24"/>
                <w:lang w:eastAsia="ru-RU"/>
              </w:rPr>
              <w:t>2</w:t>
            </w:r>
          </w:p>
        </w:tc>
        <w:tc>
          <w:tcPr>
            <w:tcW w:w="2409" w:type="dxa"/>
            <w:vMerge/>
          </w:tcPr>
          <w:p w14:paraId="4DBE072C"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271B3018" w14:textId="77777777" w:rsidTr="00AD5821">
        <w:tc>
          <w:tcPr>
            <w:tcW w:w="2949" w:type="dxa"/>
            <w:vMerge/>
          </w:tcPr>
          <w:p w14:paraId="605E7379"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2280CB1D"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самостоятельная работа обучающихся</w:t>
            </w:r>
          </w:p>
        </w:tc>
        <w:tc>
          <w:tcPr>
            <w:tcW w:w="2694" w:type="dxa"/>
          </w:tcPr>
          <w:p w14:paraId="41FCEF6D"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w:t>
            </w:r>
          </w:p>
        </w:tc>
        <w:tc>
          <w:tcPr>
            <w:tcW w:w="2409" w:type="dxa"/>
            <w:vMerge/>
          </w:tcPr>
          <w:p w14:paraId="1F7A04E9"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42950A48" w14:textId="77777777" w:rsidTr="00AD5821">
        <w:tc>
          <w:tcPr>
            <w:tcW w:w="2949" w:type="dxa"/>
            <w:vMerge w:val="restart"/>
          </w:tcPr>
          <w:p w14:paraId="5910CD34" w14:textId="77777777" w:rsidR="002E06CB" w:rsidRPr="002E06CB" w:rsidRDefault="002E06CB" w:rsidP="002E06CB">
            <w:pPr>
              <w:suppressAutoHyphens/>
              <w:jc w:val="both"/>
              <w:rPr>
                <w:rFonts w:ascii="Times New Roman" w:eastAsia="Calibri" w:hAnsi="Times New Roman" w:cs="Times New Roman"/>
                <w:b/>
                <w:bCs/>
                <w:sz w:val="24"/>
                <w:szCs w:val="24"/>
              </w:rPr>
            </w:pPr>
            <w:r w:rsidRPr="002E06CB">
              <w:rPr>
                <w:rFonts w:ascii="Times New Roman" w:eastAsia="Calibri" w:hAnsi="Times New Roman" w:cs="Times New Roman"/>
                <w:b/>
                <w:bCs/>
                <w:sz w:val="24"/>
                <w:szCs w:val="24"/>
              </w:rPr>
              <w:t xml:space="preserve">Тема 1.18 </w:t>
            </w:r>
            <w:r w:rsidRPr="002E06CB">
              <w:rPr>
                <w:rFonts w:ascii="Times New Roman" w:hAnsi="Times New Roman" w:cs="Times New Roman"/>
                <w:sz w:val="24"/>
                <w:szCs w:val="24"/>
              </w:rPr>
              <w:t>Построение прямоугольников и многоугольников различными способами</w:t>
            </w:r>
          </w:p>
        </w:tc>
        <w:tc>
          <w:tcPr>
            <w:tcW w:w="6685" w:type="dxa"/>
            <w:gridSpan w:val="2"/>
          </w:tcPr>
          <w:p w14:paraId="749D1E7A"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Содержание</w:t>
            </w:r>
          </w:p>
        </w:tc>
        <w:tc>
          <w:tcPr>
            <w:tcW w:w="2694" w:type="dxa"/>
          </w:tcPr>
          <w:p w14:paraId="4AA71F50"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val="restart"/>
          </w:tcPr>
          <w:p w14:paraId="0869169C"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r w:rsidRPr="002E06CB">
              <w:rPr>
                <w:rFonts w:ascii="Times New Roman" w:eastAsia="Calibri" w:hAnsi="Times New Roman" w:cs="Times New Roman"/>
                <w:sz w:val="24"/>
                <w:szCs w:val="24"/>
              </w:rPr>
              <w:t xml:space="preserve">ОК 01, ОК 02, ОК 05, ОК 09, ПК 2.2 </w:t>
            </w:r>
          </w:p>
        </w:tc>
      </w:tr>
      <w:tr w:rsidR="002E06CB" w:rsidRPr="002E06CB" w14:paraId="44943928" w14:textId="77777777" w:rsidTr="00AD5821">
        <w:tc>
          <w:tcPr>
            <w:tcW w:w="2949" w:type="dxa"/>
            <w:vMerge/>
          </w:tcPr>
          <w:p w14:paraId="6AB83B0E"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38BE6C31"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7C49610C"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tcPr>
          <w:p w14:paraId="261D13FB"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194ED298" w14:textId="77777777" w:rsidTr="00AD5821">
        <w:tc>
          <w:tcPr>
            <w:tcW w:w="2949" w:type="dxa"/>
            <w:vMerge/>
          </w:tcPr>
          <w:p w14:paraId="05619D7C"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0CE34B62"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hAnsi="Times New Roman" w:cs="Times New Roman"/>
                <w:bCs/>
                <w:sz w:val="24"/>
                <w:szCs w:val="24"/>
              </w:rPr>
              <w:t>Практическая работа (практическая подготовка) «Выполнение прямоугольника различными способами по заданному варианту»</w:t>
            </w:r>
          </w:p>
        </w:tc>
        <w:tc>
          <w:tcPr>
            <w:tcW w:w="2694" w:type="dxa"/>
          </w:tcPr>
          <w:p w14:paraId="06CF9DF6" w14:textId="77777777" w:rsidR="002E06CB" w:rsidRPr="002E06CB" w:rsidRDefault="002E06CB" w:rsidP="002E06CB">
            <w:pPr>
              <w:suppressAutoHyphens/>
              <w:jc w:val="center"/>
              <w:rPr>
                <w:rFonts w:ascii="Times New Roman" w:eastAsia="Times New Roman" w:hAnsi="Times New Roman" w:cs="Times New Roman"/>
                <w:bCs/>
                <w:sz w:val="24"/>
                <w:szCs w:val="24"/>
                <w:lang w:eastAsia="ru-RU"/>
              </w:rPr>
            </w:pPr>
            <w:r w:rsidRPr="002E06CB">
              <w:rPr>
                <w:rFonts w:ascii="Times New Roman" w:eastAsia="Times New Roman" w:hAnsi="Times New Roman" w:cs="Times New Roman"/>
                <w:bCs/>
                <w:sz w:val="24"/>
                <w:szCs w:val="24"/>
                <w:lang w:eastAsia="ru-RU"/>
              </w:rPr>
              <w:t>2</w:t>
            </w:r>
          </w:p>
        </w:tc>
        <w:tc>
          <w:tcPr>
            <w:tcW w:w="2409" w:type="dxa"/>
            <w:vMerge/>
          </w:tcPr>
          <w:p w14:paraId="65EB920C"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19A15E26" w14:textId="77777777" w:rsidTr="00AD5821">
        <w:tc>
          <w:tcPr>
            <w:tcW w:w="2949" w:type="dxa"/>
            <w:vMerge/>
          </w:tcPr>
          <w:p w14:paraId="7FF1CAD6"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79FF67BA"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самостоятельная работа обучающихся</w:t>
            </w:r>
          </w:p>
        </w:tc>
        <w:tc>
          <w:tcPr>
            <w:tcW w:w="2694" w:type="dxa"/>
          </w:tcPr>
          <w:p w14:paraId="563B51AA"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w:t>
            </w:r>
          </w:p>
        </w:tc>
        <w:tc>
          <w:tcPr>
            <w:tcW w:w="2409" w:type="dxa"/>
            <w:vMerge/>
          </w:tcPr>
          <w:p w14:paraId="3CB8D3C7"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46974EBA" w14:textId="77777777" w:rsidTr="00AD5821">
        <w:tc>
          <w:tcPr>
            <w:tcW w:w="2949" w:type="dxa"/>
            <w:vMerge w:val="restart"/>
          </w:tcPr>
          <w:p w14:paraId="5EA59E03" w14:textId="77777777" w:rsidR="002E06CB" w:rsidRPr="002E06CB" w:rsidRDefault="002E06CB" w:rsidP="002E06CB">
            <w:pPr>
              <w:suppressAutoHyphens/>
              <w:jc w:val="both"/>
              <w:rPr>
                <w:rFonts w:ascii="Times New Roman" w:eastAsia="Calibri" w:hAnsi="Times New Roman" w:cs="Times New Roman"/>
                <w:b/>
                <w:bCs/>
                <w:sz w:val="24"/>
                <w:szCs w:val="24"/>
              </w:rPr>
            </w:pPr>
            <w:r w:rsidRPr="002E06CB">
              <w:rPr>
                <w:rFonts w:ascii="Times New Roman" w:eastAsia="Calibri" w:hAnsi="Times New Roman" w:cs="Times New Roman"/>
                <w:b/>
                <w:bCs/>
                <w:sz w:val="24"/>
                <w:szCs w:val="24"/>
              </w:rPr>
              <w:t xml:space="preserve">Тема 1.19 </w:t>
            </w:r>
            <w:r w:rsidRPr="002E06CB">
              <w:rPr>
                <w:rFonts w:ascii="Times New Roman" w:hAnsi="Times New Roman" w:cs="Times New Roman"/>
                <w:bCs/>
                <w:sz w:val="24"/>
                <w:szCs w:val="24"/>
              </w:rPr>
              <w:t>Массив. Расчленение.</w:t>
            </w:r>
          </w:p>
        </w:tc>
        <w:tc>
          <w:tcPr>
            <w:tcW w:w="6685" w:type="dxa"/>
            <w:gridSpan w:val="2"/>
          </w:tcPr>
          <w:p w14:paraId="12ABBA80"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Содержание</w:t>
            </w:r>
          </w:p>
        </w:tc>
        <w:tc>
          <w:tcPr>
            <w:tcW w:w="2694" w:type="dxa"/>
          </w:tcPr>
          <w:p w14:paraId="611E7912"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val="restart"/>
          </w:tcPr>
          <w:p w14:paraId="691786B2"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r w:rsidRPr="002E06CB">
              <w:rPr>
                <w:rFonts w:ascii="Times New Roman" w:eastAsia="Calibri" w:hAnsi="Times New Roman" w:cs="Times New Roman"/>
                <w:sz w:val="24"/>
                <w:szCs w:val="24"/>
              </w:rPr>
              <w:t xml:space="preserve">ОК 01, ОК 02, ОК 05, ОК 09, ПК 2.2 </w:t>
            </w:r>
          </w:p>
        </w:tc>
      </w:tr>
      <w:tr w:rsidR="002E06CB" w:rsidRPr="002E06CB" w14:paraId="2E63C5B0" w14:textId="77777777" w:rsidTr="00AD5821">
        <w:tc>
          <w:tcPr>
            <w:tcW w:w="2949" w:type="dxa"/>
            <w:vMerge/>
          </w:tcPr>
          <w:p w14:paraId="35B41D46"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59D3C8E4"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2CCEB117"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tcPr>
          <w:p w14:paraId="106C862A"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5349F6E5" w14:textId="77777777" w:rsidTr="00AD5821">
        <w:tc>
          <w:tcPr>
            <w:tcW w:w="2949" w:type="dxa"/>
            <w:vMerge/>
          </w:tcPr>
          <w:p w14:paraId="44A3AEE7"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5679B613"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hAnsi="Times New Roman" w:cs="Times New Roman"/>
                <w:bCs/>
                <w:sz w:val="24"/>
                <w:szCs w:val="24"/>
              </w:rPr>
              <w:t>Практическая работа (практическая подготовка) «Отработка навыков работы по созданию массивов»</w:t>
            </w:r>
          </w:p>
        </w:tc>
        <w:tc>
          <w:tcPr>
            <w:tcW w:w="2694" w:type="dxa"/>
          </w:tcPr>
          <w:p w14:paraId="164ACECC" w14:textId="77777777" w:rsidR="002E06CB" w:rsidRPr="002E06CB" w:rsidRDefault="002E06CB" w:rsidP="002E06CB">
            <w:pPr>
              <w:suppressAutoHyphens/>
              <w:jc w:val="center"/>
              <w:rPr>
                <w:rFonts w:ascii="Times New Roman" w:eastAsia="Times New Roman" w:hAnsi="Times New Roman" w:cs="Times New Roman"/>
                <w:bCs/>
                <w:sz w:val="24"/>
                <w:szCs w:val="24"/>
                <w:lang w:eastAsia="ru-RU"/>
              </w:rPr>
            </w:pPr>
            <w:r w:rsidRPr="002E06CB">
              <w:rPr>
                <w:rFonts w:ascii="Times New Roman" w:eastAsia="Times New Roman" w:hAnsi="Times New Roman" w:cs="Times New Roman"/>
                <w:bCs/>
                <w:sz w:val="24"/>
                <w:szCs w:val="24"/>
                <w:lang w:eastAsia="ru-RU"/>
              </w:rPr>
              <w:t>2</w:t>
            </w:r>
          </w:p>
        </w:tc>
        <w:tc>
          <w:tcPr>
            <w:tcW w:w="2409" w:type="dxa"/>
            <w:vMerge/>
          </w:tcPr>
          <w:p w14:paraId="4EEC1E0F"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71E65EFD" w14:textId="77777777" w:rsidTr="00AD5821">
        <w:tc>
          <w:tcPr>
            <w:tcW w:w="2949" w:type="dxa"/>
            <w:vMerge/>
          </w:tcPr>
          <w:p w14:paraId="57919A0A"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07CF4C3A"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самостоятельная работа обучающихся</w:t>
            </w:r>
          </w:p>
        </w:tc>
        <w:tc>
          <w:tcPr>
            <w:tcW w:w="2694" w:type="dxa"/>
          </w:tcPr>
          <w:p w14:paraId="36ABF156"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w:t>
            </w:r>
          </w:p>
        </w:tc>
        <w:tc>
          <w:tcPr>
            <w:tcW w:w="2409" w:type="dxa"/>
            <w:vMerge/>
          </w:tcPr>
          <w:p w14:paraId="7D5646C8"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27574C71" w14:textId="77777777" w:rsidTr="00AD5821">
        <w:tc>
          <w:tcPr>
            <w:tcW w:w="2949" w:type="dxa"/>
            <w:vMerge w:val="restart"/>
          </w:tcPr>
          <w:p w14:paraId="2DD70553" w14:textId="77777777" w:rsidR="002E06CB" w:rsidRPr="002E06CB" w:rsidRDefault="002E06CB" w:rsidP="002E06CB">
            <w:pPr>
              <w:suppressAutoHyphens/>
              <w:jc w:val="both"/>
              <w:rPr>
                <w:rFonts w:ascii="Times New Roman" w:eastAsia="Calibri" w:hAnsi="Times New Roman" w:cs="Times New Roman"/>
                <w:b/>
                <w:bCs/>
                <w:sz w:val="24"/>
                <w:szCs w:val="24"/>
              </w:rPr>
            </w:pPr>
            <w:r w:rsidRPr="002E06CB">
              <w:rPr>
                <w:rFonts w:ascii="Times New Roman" w:eastAsia="Calibri" w:hAnsi="Times New Roman" w:cs="Times New Roman"/>
                <w:b/>
                <w:bCs/>
                <w:sz w:val="24"/>
                <w:szCs w:val="24"/>
              </w:rPr>
              <w:t xml:space="preserve">Тема 1.20 </w:t>
            </w:r>
            <w:r w:rsidRPr="002E06CB">
              <w:rPr>
                <w:rFonts w:ascii="Times New Roman" w:hAnsi="Times New Roman" w:cs="Times New Roman"/>
                <w:sz w:val="24"/>
                <w:szCs w:val="24"/>
              </w:rPr>
              <w:t>Штриховка и градиент</w:t>
            </w:r>
          </w:p>
        </w:tc>
        <w:tc>
          <w:tcPr>
            <w:tcW w:w="6685" w:type="dxa"/>
            <w:gridSpan w:val="2"/>
          </w:tcPr>
          <w:p w14:paraId="2CF40CE8"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Содержание</w:t>
            </w:r>
          </w:p>
        </w:tc>
        <w:tc>
          <w:tcPr>
            <w:tcW w:w="2694" w:type="dxa"/>
          </w:tcPr>
          <w:p w14:paraId="299FEC43"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val="restart"/>
          </w:tcPr>
          <w:p w14:paraId="773780DB"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r w:rsidRPr="002E06CB">
              <w:rPr>
                <w:rFonts w:ascii="Times New Roman" w:eastAsia="Calibri" w:hAnsi="Times New Roman" w:cs="Times New Roman"/>
                <w:sz w:val="24"/>
                <w:szCs w:val="24"/>
              </w:rPr>
              <w:t xml:space="preserve">ОК 01, ОК 02, ОК 05, ОК 09, ПК 2.2 </w:t>
            </w:r>
          </w:p>
        </w:tc>
      </w:tr>
      <w:tr w:rsidR="002E06CB" w:rsidRPr="002E06CB" w14:paraId="6A6B4C2C" w14:textId="77777777" w:rsidTr="00AD5821">
        <w:tc>
          <w:tcPr>
            <w:tcW w:w="2949" w:type="dxa"/>
            <w:vMerge/>
          </w:tcPr>
          <w:p w14:paraId="5B1C60B1"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6AB657BD"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7050EE02"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tcPr>
          <w:p w14:paraId="6BC7C8B2"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7A3B14BF" w14:textId="77777777" w:rsidTr="00AD5821">
        <w:tc>
          <w:tcPr>
            <w:tcW w:w="2949" w:type="dxa"/>
            <w:vMerge/>
          </w:tcPr>
          <w:p w14:paraId="31562966"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517EF9BB"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hAnsi="Times New Roman" w:cs="Times New Roman"/>
                <w:bCs/>
                <w:sz w:val="24"/>
                <w:szCs w:val="24"/>
              </w:rPr>
              <w:t>Практическая работа (практическая подготовка) «Отработка навыков работы с командами «Штриховка» и «Градиент»»</w:t>
            </w:r>
          </w:p>
        </w:tc>
        <w:tc>
          <w:tcPr>
            <w:tcW w:w="2694" w:type="dxa"/>
          </w:tcPr>
          <w:p w14:paraId="0F3F664F" w14:textId="77777777" w:rsidR="002E06CB" w:rsidRPr="002E06CB" w:rsidRDefault="002E06CB" w:rsidP="002E06CB">
            <w:pPr>
              <w:suppressAutoHyphens/>
              <w:jc w:val="center"/>
              <w:rPr>
                <w:rFonts w:ascii="Times New Roman" w:eastAsia="Times New Roman" w:hAnsi="Times New Roman" w:cs="Times New Roman"/>
                <w:bCs/>
                <w:sz w:val="24"/>
                <w:szCs w:val="24"/>
                <w:lang w:eastAsia="ru-RU"/>
              </w:rPr>
            </w:pPr>
            <w:r w:rsidRPr="002E06CB">
              <w:rPr>
                <w:rFonts w:ascii="Times New Roman" w:eastAsia="Times New Roman" w:hAnsi="Times New Roman" w:cs="Times New Roman"/>
                <w:bCs/>
                <w:sz w:val="24"/>
                <w:szCs w:val="24"/>
                <w:lang w:eastAsia="ru-RU"/>
              </w:rPr>
              <w:t>2</w:t>
            </w:r>
          </w:p>
        </w:tc>
        <w:tc>
          <w:tcPr>
            <w:tcW w:w="2409" w:type="dxa"/>
            <w:vMerge/>
          </w:tcPr>
          <w:p w14:paraId="0E44A358"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6137EC0F" w14:textId="77777777" w:rsidTr="00AD5821">
        <w:tc>
          <w:tcPr>
            <w:tcW w:w="2949" w:type="dxa"/>
            <w:vMerge/>
          </w:tcPr>
          <w:p w14:paraId="4797E2EA"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28E90AD8"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самостоятельная работа обучающихся</w:t>
            </w:r>
          </w:p>
        </w:tc>
        <w:tc>
          <w:tcPr>
            <w:tcW w:w="2694" w:type="dxa"/>
          </w:tcPr>
          <w:p w14:paraId="0F51C029"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w:t>
            </w:r>
          </w:p>
        </w:tc>
        <w:tc>
          <w:tcPr>
            <w:tcW w:w="2409" w:type="dxa"/>
            <w:vMerge/>
          </w:tcPr>
          <w:p w14:paraId="4E45A781"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5826B8B9" w14:textId="77777777" w:rsidTr="00AD5821">
        <w:tc>
          <w:tcPr>
            <w:tcW w:w="2949" w:type="dxa"/>
            <w:vMerge w:val="restart"/>
          </w:tcPr>
          <w:p w14:paraId="3967E061" w14:textId="77777777" w:rsidR="002E06CB" w:rsidRPr="002E06CB" w:rsidRDefault="002E06CB" w:rsidP="002E06CB">
            <w:pPr>
              <w:suppressAutoHyphens/>
              <w:jc w:val="both"/>
              <w:rPr>
                <w:rFonts w:ascii="Times New Roman" w:eastAsia="Calibri" w:hAnsi="Times New Roman" w:cs="Times New Roman"/>
                <w:b/>
                <w:bCs/>
                <w:sz w:val="24"/>
                <w:szCs w:val="24"/>
              </w:rPr>
            </w:pPr>
            <w:r w:rsidRPr="002E06CB">
              <w:rPr>
                <w:rFonts w:ascii="Times New Roman" w:eastAsia="Calibri" w:hAnsi="Times New Roman" w:cs="Times New Roman"/>
                <w:b/>
                <w:bCs/>
                <w:sz w:val="24"/>
                <w:szCs w:val="24"/>
              </w:rPr>
              <w:t xml:space="preserve">Тема 1.21 </w:t>
            </w:r>
            <w:r w:rsidRPr="002E06CB">
              <w:rPr>
                <w:rFonts w:ascii="Times New Roman" w:hAnsi="Times New Roman" w:cs="Times New Roman"/>
                <w:bCs/>
                <w:sz w:val="24"/>
                <w:szCs w:val="24"/>
              </w:rPr>
              <w:t xml:space="preserve">22 </w:t>
            </w:r>
            <w:r w:rsidRPr="002E06CB">
              <w:rPr>
                <w:rFonts w:ascii="Times New Roman" w:hAnsi="Times New Roman" w:cs="Times New Roman"/>
                <w:sz w:val="24"/>
                <w:szCs w:val="24"/>
              </w:rPr>
              <w:t>Выполнение чертежа детали с нанесением штриховки</w:t>
            </w:r>
          </w:p>
        </w:tc>
        <w:tc>
          <w:tcPr>
            <w:tcW w:w="6685" w:type="dxa"/>
            <w:gridSpan w:val="2"/>
          </w:tcPr>
          <w:p w14:paraId="6117B66A"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Содержание</w:t>
            </w:r>
          </w:p>
        </w:tc>
        <w:tc>
          <w:tcPr>
            <w:tcW w:w="2694" w:type="dxa"/>
          </w:tcPr>
          <w:p w14:paraId="65BDDDCB"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val="restart"/>
          </w:tcPr>
          <w:p w14:paraId="3FF2940E"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r w:rsidRPr="002E06CB">
              <w:rPr>
                <w:rFonts w:ascii="Times New Roman" w:eastAsia="Calibri" w:hAnsi="Times New Roman" w:cs="Times New Roman"/>
                <w:sz w:val="24"/>
                <w:szCs w:val="24"/>
              </w:rPr>
              <w:t xml:space="preserve">ОК 01, ОК 02, ОК 05, ОК 09, ПК 2.2 </w:t>
            </w:r>
          </w:p>
        </w:tc>
      </w:tr>
      <w:tr w:rsidR="002E06CB" w:rsidRPr="002E06CB" w14:paraId="3335A03F" w14:textId="77777777" w:rsidTr="00AD5821">
        <w:tc>
          <w:tcPr>
            <w:tcW w:w="2949" w:type="dxa"/>
            <w:vMerge/>
          </w:tcPr>
          <w:p w14:paraId="608970AA"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13B41356"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7E567B18"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tcPr>
          <w:p w14:paraId="56BD320A"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4115E419" w14:textId="77777777" w:rsidTr="00AD5821">
        <w:tc>
          <w:tcPr>
            <w:tcW w:w="2949" w:type="dxa"/>
            <w:vMerge/>
          </w:tcPr>
          <w:p w14:paraId="2B5158F8"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6ACEF1E4"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hAnsi="Times New Roman" w:cs="Times New Roman"/>
                <w:bCs/>
                <w:sz w:val="24"/>
                <w:szCs w:val="24"/>
              </w:rPr>
              <w:t>Практическая работа (практическая подготовка)  «Выполнение чертежа детали с разрезом с нанесением штриховки»</w:t>
            </w:r>
          </w:p>
        </w:tc>
        <w:tc>
          <w:tcPr>
            <w:tcW w:w="2694" w:type="dxa"/>
          </w:tcPr>
          <w:p w14:paraId="2022A2D4" w14:textId="77777777" w:rsidR="002E06CB" w:rsidRPr="002E06CB" w:rsidRDefault="002E06CB" w:rsidP="002E06CB">
            <w:pPr>
              <w:suppressAutoHyphens/>
              <w:jc w:val="center"/>
              <w:rPr>
                <w:rFonts w:ascii="Times New Roman" w:eastAsia="Times New Roman" w:hAnsi="Times New Roman" w:cs="Times New Roman"/>
                <w:bCs/>
                <w:sz w:val="24"/>
                <w:szCs w:val="24"/>
                <w:lang w:eastAsia="ru-RU"/>
              </w:rPr>
            </w:pPr>
            <w:r w:rsidRPr="002E06CB">
              <w:rPr>
                <w:rFonts w:ascii="Times New Roman" w:eastAsia="Times New Roman" w:hAnsi="Times New Roman" w:cs="Times New Roman"/>
                <w:bCs/>
                <w:sz w:val="24"/>
                <w:szCs w:val="24"/>
                <w:lang w:eastAsia="ru-RU"/>
              </w:rPr>
              <w:t>2</w:t>
            </w:r>
          </w:p>
        </w:tc>
        <w:tc>
          <w:tcPr>
            <w:tcW w:w="2409" w:type="dxa"/>
            <w:vMerge/>
          </w:tcPr>
          <w:p w14:paraId="6BCD612D"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6F0E1757" w14:textId="77777777" w:rsidTr="00AD5821">
        <w:tc>
          <w:tcPr>
            <w:tcW w:w="2949" w:type="dxa"/>
            <w:vMerge/>
          </w:tcPr>
          <w:p w14:paraId="7FDC6A85"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45EF6F8B"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самостоятельная работа обучающихся</w:t>
            </w:r>
          </w:p>
        </w:tc>
        <w:tc>
          <w:tcPr>
            <w:tcW w:w="2694" w:type="dxa"/>
          </w:tcPr>
          <w:p w14:paraId="0D9711D3"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w:t>
            </w:r>
          </w:p>
        </w:tc>
        <w:tc>
          <w:tcPr>
            <w:tcW w:w="2409" w:type="dxa"/>
            <w:vMerge/>
          </w:tcPr>
          <w:p w14:paraId="77937576"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0D22961E" w14:textId="77777777" w:rsidTr="00AD5821">
        <w:tc>
          <w:tcPr>
            <w:tcW w:w="2949" w:type="dxa"/>
            <w:vMerge w:val="restart"/>
          </w:tcPr>
          <w:p w14:paraId="0AA25EF8" w14:textId="77777777" w:rsidR="002E06CB" w:rsidRPr="002E06CB" w:rsidRDefault="002E06CB" w:rsidP="002E06CB">
            <w:pPr>
              <w:suppressAutoHyphens/>
              <w:jc w:val="both"/>
              <w:rPr>
                <w:rFonts w:ascii="Times New Roman" w:eastAsia="Calibri" w:hAnsi="Times New Roman" w:cs="Times New Roman"/>
                <w:b/>
                <w:bCs/>
                <w:sz w:val="24"/>
                <w:szCs w:val="24"/>
              </w:rPr>
            </w:pPr>
            <w:r w:rsidRPr="002E06CB">
              <w:rPr>
                <w:rFonts w:ascii="Times New Roman" w:eastAsia="Calibri" w:hAnsi="Times New Roman" w:cs="Times New Roman"/>
                <w:b/>
                <w:bCs/>
                <w:sz w:val="24"/>
                <w:szCs w:val="24"/>
              </w:rPr>
              <w:t xml:space="preserve">Тема 1.22 </w:t>
            </w:r>
            <w:r w:rsidRPr="002E06CB">
              <w:rPr>
                <w:rFonts w:ascii="Times New Roman" w:hAnsi="Times New Roman" w:cs="Times New Roman"/>
                <w:sz w:val="24"/>
                <w:szCs w:val="24"/>
              </w:rPr>
              <w:t>Текстовые стили. Создание однострочного и многострочного текста</w:t>
            </w:r>
          </w:p>
        </w:tc>
        <w:tc>
          <w:tcPr>
            <w:tcW w:w="6685" w:type="dxa"/>
            <w:gridSpan w:val="2"/>
          </w:tcPr>
          <w:p w14:paraId="1221F509"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Содержание</w:t>
            </w:r>
          </w:p>
        </w:tc>
        <w:tc>
          <w:tcPr>
            <w:tcW w:w="2694" w:type="dxa"/>
          </w:tcPr>
          <w:p w14:paraId="3BC222CD"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val="restart"/>
          </w:tcPr>
          <w:p w14:paraId="21BDE5B8"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r w:rsidRPr="002E06CB">
              <w:rPr>
                <w:rFonts w:ascii="Times New Roman" w:eastAsia="Calibri" w:hAnsi="Times New Roman" w:cs="Times New Roman"/>
                <w:sz w:val="24"/>
                <w:szCs w:val="24"/>
              </w:rPr>
              <w:t xml:space="preserve">ОК 01, ОК 02, ОК 05, ОК 09, ПК 2.2 </w:t>
            </w:r>
          </w:p>
        </w:tc>
      </w:tr>
      <w:tr w:rsidR="002E06CB" w:rsidRPr="002E06CB" w14:paraId="014086C5" w14:textId="77777777" w:rsidTr="00AD5821">
        <w:tc>
          <w:tcPr>
            <w:tcW w:w="2949" w:type="dxa"/>
            <w:vMerge/>
          </w:tcPr>
          <w:p w14:paraId="02E5C150"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4335C752"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012C638C"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tcPr>
          <w:p w14:paraId="1EF3924E"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0FB507C6" w14:textId="77777777" w:rsidTr="00AD5821">
        <w:tc>
          <w:tcPr>
            <w:tcW w:w="2949" w:type="dxa"/>
            <w:vMerge/>
          </w:tcPr>
          <w:p w14:paraId="237ED6AC"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53FE4EED"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hAnsi="Times New Roman" w:cs="Times New Roman"/>
                <w:bCs/>
                <w:sz w:val="24"/>
                <w:szCs w:val="24"/>
              </w:rPr>
              <w:t>Практическая работа (практическая подготовка) «Создание однострочных и многострочных надписей на чертежах»</w:t>
            </w:r>
          </w:p>
        </w:tc>
        <w:tc>
          <w:tcPr>
            <w:tcW w:w="2694" w:type="dxa"/>
          </w:tcPr>
          <w:p w14:paraId="5E26BDE7" w14:textId="77777777" w:rsidR="002E06CB" w:rsidRPr="002E06CB" w:rsidRDefault="002E06CB" w:rsidP="002E06CB">
            <w:pPr>
              <w:suppressAutoHyphens/>
              <w:jc w:val="center"/>
              <w:rPr>
                <w:rFonts w:ascii="Times New Roman" w:eastAsia="Times New Roman" w:hAnsi="Times New Roman" w:cs="Times New Roman"/>
                <w:bCs/>
                <w:sz w:val="24"/>
                <w:szCs w:val="24"/>
                <w:lang w:eastAsia="ru-RU"/>
              </w:rPr>
            </w:pPr>
            <w:r w:rsidRPr="002E06CB">
              <w:rPr>
                <w:rFonts w:ascii="Times New Roman" w:eastAsia="Times New Roman" w:hAnsi="Times New Roman" w:cs="Times New Roman"/>
                <w:bCs/>
                <w:sz w:val="24"/>
                <w:szCs w:val="24"/>
                <w:lang w:eastAsia="ru-RU"/>
              </w:rPr>
              <w:t>2</w:t>
            </w:r>
          </w:p>
        </w:tc>
        <w:tc>
          <w:tcPr>
            <w:tcW w:w="2409" w:type="dxa"/>
            <w:vMerge/>
          </w:tcPr>
          <w:p w14:paraId="0F501EAA"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6BCBB6BC" w14:textId="77777777" w:rsidTr="00AD5821">
        <w:tc>
          <w:tcPr>
            <w:tcW w:w="2949" w:type="dxa"/>
            <w:vMerge/>
          </w:tcPr>
          <w:p w14:paraId="2EF7EA42"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77E2A9B5"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самостоятельная работа обучающихся</w:t>
            </w:r>
          </w:p>
        </w:tc>
        <w:tc>
          <w:tcPr>
            <w:tcW w:w="2694" w:type="dxa"/>
          </w:tcPr>
          <w:p w14:paraId="4D958CC0"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w:t>
            </w:r>
          </w:p>
        </w:tc>
        <w:tc>
          <w:tcPr>
            <w:tcW w:w="2409" w:type="dxa"/>
            <w:vMerge/>
          </w:tcPr>
          <w:p w14:paraId="7D456F4C"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1E747BD1" w14:textId="77777777" w:rsidTr="00AD5821">
        <w:tc>
          <w:tcPr>
            <w:tcW w:w="2949" w:type="dxa"/>
            <w:vMerge w:val="restart"/>
          </w:tcPr>
          <w:p w14:paraId="012E3B85" w14:textId="77777777" w:rsidR="002E06CB" w:rsidRPr="002E06CB" w:rsidRDefault="002E06CB" w:rsidP="002E06CB">
            <w:pPr>
              <w:suppressAutoHyphens/>
              <w:jc w:val="both"/>
              <w:rPr>
                <w:rFonts w:ascii="Times New Roman" w:eastAsia="Calibri" w:hAnsi="Times New Roman" w:cs="Times New Roman"/>
                <w:b/>
                <w:bCs/>
                <w:sz w:val="24"/>
                <w:szCs w:val="24"/>
              </w:rPr>
            </w:pPr>
            <w:r w:rsidRPr="002E06CB">
              <w:rPr>
                <w:rFonts w:ascii="Times New Roman" w:eastAsia="Calibri" w:hAnsi="Times New Roman" w:cs="Times New Roman"/>
                <w:b/>
                <w:bCs/>
                <w:sz w:val="24"/>
                <w:szCs w:val="24"/>
              </w:rPr>
              <w:lastRenderedPageBreak/>
              <w:t xml:space="preserve">Тема1.23 </w:t>
            </w:r>
            <w:r w:rsidRPr="002E06CB">
              <w:rPr>
                <w:rFonts w:ascii="Times New Roman" w:hAnsi="Times New Roman" w:cs="Times New Roman"/>
                <w:bCs/>
                <w:sz w:val="24"/>
                <w:szCs w:val="24"/>
              </w:rPr>
              <w:t>Редактирование текста.</w:t>
            </w:r>
          </w:p>
        </w:tc>
        <w:tc>
          <w:tcPr>
            <w:tcW w:w="6685" w:type="dxa"/>
            <w:gridSpan w:val="2"/>
          </w:tcPr>
          <w:p w14:paraId="65ADFC1C"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Содержание</w:t>
            </w:r>
          </w:p>
        </w:tc>
        <w:tc>
          <w:tcPr>
            <w:tcW w:w="2694" w:type="dxa"/>
          </w:tcPr>
          <w:p w14:paraId="5EADB11D"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val="restart"/>
          </w:tcPr>
          <w:p w14:paraId="48707CE7"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r w:rsidRPr="002E06CB">
              <w:rPr>
                <w:rFonts w:ascii="Times New Roman" w:eastAsia="Calibri" w:hAnsi="Times New Roman" w:cs="Times New Roman"/>
                <w:sz w:val="24"/>
                <w:szCs w:val="24"/>
              </w:rPr>
              <w:t xml:space="preserve">ОК 01, ОК 02, ОК 05, ОК 09, ПК 2.2 </w:t>
            </w:r>
          </w:p>
        </w:tc>
      </w:tr>
      <w:tr w:rsidR="002E06CB" w:rsidRPr="002E06CB" w14:paraId="63C71D6A" w14:textId="77777777" w:rsidTr="00AD5821">
        <w:tc>
          <w:tcPr>
            <w:tcW w:w="2949" w:type="dxa"/>
            <w:vMerge/>
          </w:tcPr>
          <w:p w14:paraId="75BEC8DB"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332C61C9"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48B028F8"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tcPr>
          <w:p w14:paraId="2920A0D7"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6C7B4DAD" w14:textId="77777777" w:rsidTr="00AD5821">
        <w:tc>
          <w:tcPr>
            <w:tcW w:w="2949" w:type="dxa"/>
            <w:vMerge/>
          </w:tcPr>
          <w:p w14:paraId="68C04605"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334B17D7"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hAnsi="Times New Roman" w:cs="Times New Roman"/>
                <w:bCs/>
                <w:sz w:val="24"/>
                <w:szCs w:val="24"/>
              </w:rPr>
              <w:t>Практическая работа (практическая подготовка) «Редактирование однострочных и многострочных надписей на чертежах»</w:t>
            </w:r>
          </w:p>
        </w:tc>
        <w:tc>
          <w:tcPr>
            <w:tcW w:w="2694" w:type="dxa"/>
          </w:tcPr>
          <w:p w14:paraId="62DE6DC4" w14:textId="77777777" w:rsidR="002E06CB" w:rsidRPr="002E06CB" w:rsidRDefault="002E06CB" w:rsidP="002E06CB">
            <w:pPr>
              <w:suppressAutoHyphens/>
              <w:jc w:val="center"/>
              <w:rPr>
                <w:rFonts w:ascii="Times New Roman" w:eastAsia="Times New Roman" w:hAnsi="Times New Roman" w:cs="Times New Roman"/>
                <w:bCs/>
                <w:sz w:val="24"/>
                <w:szCs w:val="24"/>
                <w:lang w:eastAsia="ru-RU"/>
              </w:rPr>
            </w:pPr>
            <w:r w:rsidRPr="002E06CB">
              <w:rPr>
                <w:rFonts w:ascii="Times New Roman" w:eastAsia="Times New Roman" w:hAnsi="Times New Roman" w:cs="Times New Roman"/>
                <w:bCs/>
                <w:sz w:val="24"/>
                <w:szCs w:val="24"/>
                <w:lang w:eastAsia="ru-RU"/>
              </w:rPr>
              <w:t>2</w:t>
            </w:r>
          </w:p>
        </w:tc>
        <w:tc>
          <w:tcPr>
            <w:tcW w:w="2409" w:type="dxa"/>
            <w:vMerge/>
          </w:tcPr>
          <w:p w14:paraId="0A25F02B"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11C6899E" w14:textId="77777777" w:rsidTr="00AD5821">
        <w:tc>
          <w:tcPr>
            <w:tcW w:w="2949" w:type="dxa"/>
            <w:vMerge/>
          </w:tcPr>
          <w:p w14:paraId="515FDE8E"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65E9DF66"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самостоятельная работа обучающихся</w:t>
            </w:r>
          </w:p>
        </w:tc>
        <w:tc>
          <w:tcPr>
            <w:tcW w:w="2694" w:type="dxa"/>
          </w:tcPr>
          <w:p w14:paraId="582C48E2"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w:t>
            </w:r>
          </w:p>
        </w:tc>
        <w:tc>
          <w:tcPr>
            <w:tcW w:w="2409" w:type="dxa"/>
            <w:vMerge/>
          </w:tcPr>
          <w:p w14:paraId="35F4F778"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42596748" w14:textId="77777777" w:rsidTr="00AD5821">
        <w:tc>
          <w:tcPr>
            <w:tcW w:w="2949" w:type="dxa"/>
            <w:vMerge w:val="restart"/>
          </w:tcPr>
          <w:p w14:paraId="089A2FC5" w14:textId="77777777" w:rsidR="002E06CB" w:rsidRPr="002E06CB" w:rsidRDefault="002E06CB" w:rsidP="002E06CB">
            <w:pPr>
              <w:suppressAutoHyphens/>
              <w:jc w:val="both"/>
              <w:rPr>
                <w:rFonts w:ascii="Times New Roman" w:eastAsia="Calibri" w:hAnsi="Times New Roman" w:cs="Times New Roman"/>
                <w:b/>
                <w:bCs/>
                <w:sz w:val="24"/>
                <w:szCs w:val="24"/>
              </w:rPr>
            </w:pPr>
            <w:r w:rsidRPr="002E06CB">
              <w:rPr>
                <w:rFonts w:ascii="Times New Roman" w:eastAsia="Calibri" w:hAnsi="Times New Roman" w:cs="Times New Roman"/>
                <w:b/>
                <w:bCs/>
                <w:sz w:val="24"/>
                <w:szCs w:val="24"/>
              </w:rPr>
              <w:t xml:space="preserve">Тема 1.24 </w:t>
            </w:r>
            <w:r w:rsidRPr="002E06CB">
              <w:rPr>
                <w:rFonts w:ascii="Times New Roman" w:hAnsi="Times New Roman" w:cs="Times New Roman"/>
                <w:sz w:val="24"/>
                <w:szCs w:val="24"/>
              </w:rPr>
              <w:t>Создание таблиц</w:t>
            </w:r>
          </w:p>
        </w:tc>
        <w:tc>
          <w:tcPr>
            <w:tcW w:w="6685" w:type="dxa"/>
            <w:gridSpan w:val="2"/>
          </w:tcPr>
          <w:p w14:paraId="1E2742FA"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Содержание</w:t>
            </w:r>
          </w:p>
        </w:tc>
        <w:tc>
          <w:tcPr>
            <w:tcW w:w="2694" w:type="dxa"/>
          </w:tcPr>
          <w:p w14:paraId="63414351"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val="restart"/>
          </w:tcPr>
          <w:p w14:paraId="59C053BD"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r w:rsidRPr="002E06CB">
              <w:rPr>
                <w:rFonts w:ascii="Times New Roman" w:eastAsia="Calibri" w:hAnsi="Times New Roman" w:cs="Times New Roman"/>
                <w:sz w:val="24"/>
                <w:szCs w:val="24"/>
              </w:rPr>
              <w:t xml:space="preserve">ОК 01, ОК 02, ОК 05, ОК 09, ПК 2.2 </w:t>
            </w:r>
          </w:p>
        </w:tc>
      </w:tr>
      <w:tr w:rsidR="002E06CB" w:rsidRPr="002E06CB" w14:paraId="3C1BABB2" w14:textId="77777777" w:rsidTr="00AD5821">
        <w:tc>
          <w:tcPr>
            <w:tcW w:w="2949" w:type="dxa"/>
            <w:vMerge/>
          </w:tcPr>
          <w:p w14:paraId="7ADC0507"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65B9CF82"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245A92B5"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tcPr>
          <w:p w14:paraId="41BAF37C"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298C80F5" w14:textId="77777777" w:rsidTr="00AD5821">
        <w:tc>
          <w:tcPr>
            <w:tcW w:w="2949" w:type="dxa"/>
            <w:vMerge/>
          </w:tcPr>
          <w:p w14:paraId="0C96A8BA"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0AD3B1FA"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hAnsi="Times New Roman" w:cs="Times New Roman"/>
                <w:bCs/>
                <w:sz w:val="24"/>
                <w:szCs w:val="24"/>
              </w:rPr>
              <w:t>Практическая работа (практическая подготовка) «Выполнение спецификации на сборочный чертеж»</w:t>
            </w:r>
          </w:p>
        </w:tc>
        <w:tc>
          <w:tcPr>
            <w:tcW w:w="2694" w:type="dxa"/>
          </w:tcPr>
          <w:p w14:paraId="765F8574" w14:textId="77777777" w:rsidR="002E06CB" w:rsidRPr="002E06CB" w:rsidRDefault="002E06CB" w:rsidP="002E06CB">
            <w:pPr>
              <w:suppressAutoHyphens/>
              <w:jc w:val="center"/>
              <w:rPr>
                <w:rFonts w:ascii="Times New Roman" w:eastAsia="Times New Roman" w:hAnsi="Times New Roman" w:cs="Times New Roman"/>
                <w:bCs/>
                <w:sz w:val="24"/>
                <w:szCs w:val="24"/>
                <w:lang w:eastAsia="ru-RU"/>
              </w:rPr>
            </w:pPr>
            <w:r w:rsidRPr="002E06CB">
              <w:rPr>
                <w:rFonts w:ascii="Times New Roman" w:eastAsia="Times New Roman" w:hAnsi="Times New Roman" w:cs="Times New Roman"/>
                <w:bCs/>
                <w:sz w:val="24"/>
                <w:szCs w:val="24"/>
                <w:lang w:eastAsia="ru-RU"/>
              </w:rPr>
              <w:t>2</w:t>
            </w:r>
          </w:p>
        </w:tc>
        <w:tc>
          <w:tcPr>
            <w:tcW w:w="2409" w:type="dxa"/>
            <w:vMerge/>
          </w:tcPr>
          <w:p w14:paraId="498FB7D7"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0A8E5804" w14:textId="77777777" w:rsidTr="00AD5821">
        <w:tc>
          <w:tcPr>
            <w:tcW w:w="2949" w:type="dxa"/>
            <w:vMerge/>
          </w:tcPr>
          <w:p w14:paraId="0E3C0648"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2FC9B260"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самостоятельная работа обучающихся</w:t>
            </w:r>
          </w:p>
        </w:tc>
        <w:tc>
          <w:tcPr>
            <w:tcW w:w="2694" w:type="dxa"/>
          </w:tcPr>
          <w:p w14:paraId="67CCEBE2"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w:t>
            </w:r>
          </w:p>
        </w:tc>
        <w:tc>
          <w:tcPr>
            <w:tcW w:w="2409" w:type="dxa"/>
            <w:vMerge/>
          </w:tcPr>
          <w:p w14:paraId="3B82233B"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7EAE0EFB" w14:textId="77777777" w:rsidTr="00AD5821">
        <w:tc>
          <w:tcPr>
            <w:tcW w:w="2949" w:type="dxa"/>
            <w:vMerge w:val="restart"/>
          </w:tcPr>
          <w:p w14:paraId="11D3532B" w14:textId="77777777" w:rsidR="002E06CB" w:rsidRPr="002E06CB" w:rsidRDefault="002E06CB" w:rsidP="002E06CB">
            <w:pPr>
              <w:suppressAutoHyphens/>
              <w:jc w:val="both"/>
              <w:rPr>
                <w:rFonts w:ascii="Times New Roman" w:eastAsia="Calibri" w:hAnsi="Times New Roman" w:cs="Times New Roman"/>
                <w:b/>
                <w:bCs/>
                <w:sz w:val="24"/>
                <w:szCs w:val="24"/>
              </w:rPr>
            </w:pPr>
            <w:r w:rsidRPr="002E06CB">
              <w:rPr>
                <w:rFonts w:ascii="Times New Roman" w:eastAsia="Calibri" w:hAnsi="Times New Roman" w:cs="Times New Roman"/>
                <w:b/>
                <w:bCs/>
                <w:sz w:val="24"/>
                <w:szCs w:val="24"/>
              </w:rPr>
              <w:t xml:space="preserve">Тема 1.25 </w:t>
            </w:r>
            <w:r w:rsidRPr="002E06CB">
              <w:rPr>
                <w:rFonts w:ascii="Times New Roman" w:hAnsi="Times New Roman" w:cs="Times New Roman"/>
                <w:sz w:val="24"/>
                <w:szCs w:val="24"/>
              </w:rPr>
              <w:t>Команды: «Копировать», «Повернуть», «Перенести», «Зеркало», «Масштаб»</w:t>
            </w:r>
          </w:p>
        </w:tc>
        <w:tc>
          <w:tcPr>
            <w:tcW w:w="6685" w:type="dxa"/>
            <w:gridSpan w:val="2"/>
          </w:tcPr>
          <w:p w14:paraId="732A578F"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Содержание</w:t>
            </w:r>
          </w:p>
        </w:tc>
        <w:tc>
          <w:tcPr>
            <w:tcW w:w="2694" w:type="dxa"/>
          </w:tcPr>
          <w:p w14:paraId="3A6DF8F8"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val="restart"/>
          </w:tcPr>
          <w:p w14:paraId="27F50ADA"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r w:rsidRPr="002E06CB">
              <w:rPr>
                <w:rFonts w:ascii="Times New Roman" w:eastAsia="Calibri" w:hAnsi="Times New Roman" w:cs="Times New Roman"/>
                <w:sz w:val="24"/>
                <w:szCs w:val="24"/>
              </w:rPr>
              <w:t xml:space="preserve">ОК 01, ОК 02, ОК 05, ОК 09, ПК 2.2 </w:t>
            </w:r>
          </w:p>
        </w:tc>
      </w:tr>
      <w:tr w:rsidR="002E06CB" w:rsidRPr="002E06CB" w14:paraId="03B78977" w14:textId="77777777" w:rsidTr="00AD5821">
        <w:tc>
          <w:tcPr>
            <w:tcW w:w="2949" w:type="dxa"/>
            <w:vMerge/>
          </w:tcPr>
          <w:p w14:paraId="76819F74"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65CF111C"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53D055A2"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tcPr>
          <w:p w14:paraId="7A72085B"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0021A7A7" w14:textId="77777777" w:rsidTr="00AD5821">
        <w:tc>
          <w:tcPr>
            <w:tcW w:w="2949" w:type="dxa"/>
            <w:vMerge/>
          </w:tcPr>
          <w:p w14:paraId="33215E31"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22274DFA"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hAnsi="Times New Roman" w:cs="Times New Roman"/>
                <w:bCs/>
                <w:sz w:val="24"/>
                <w:szCs w:val="24"/>
              </w:rPr>
              <w:t xml:space="preserve">Практическая работа (практическая подготовка) «Отработка навыков работы с командами: </w:t>
            </w:r>
            <w:r w:rsidRPr="002E06CB">
              <w:rPr>
                <w:rFonts w:ascii="Times New Roman" w:hAnsi="Times New Roman" w:cs="Times New Roman"/>
                <w:sz w:val="24"/>
                <w:szCs w:val="24"/>
              </w:rPr>
              <w:t>«Копировать», «Повернуть», «Перенести», «Зеркало»»</w:t>
            </w:r>
          </w:p>
        </w:tc>
        <w:tc>
          <w:tcPr>
            <w:tcW w:w="2694" w:type="dxa"/>
          </w:tcPr>
          <w:p w14:paraId="58E730EF" w14:textId="77777777" w:rsidR="002E06CB" w:rsidRPr="002E06CB" w:rsidRDefault="002E06CB" w:rsidP="002E06CB">
            <w:pPr>
              <w:suppressAutoHyphens/>
              <w:jc w:val="center"/>
              <w:rPr>
                <w:rFonts w:ascii="Times New Roman" w:eastAsia="Times New Roman" w:hAnsi="Times New Roman" w:cs="Times New Roman"/>
                <w:bCs/>
                <w:sz w:val="24"/>
                <w:szCs w:val="24"/>
                <w:lang w:eastAsia="ru-RU"/>
              </w:rPr>
            </w:pPr>
            <w:r w:rsidRPr="002E06CB">
              <w:rPr>
                <w:rFonts w:ascii="Times New Roman" w:eastAsia="Times New Roman" w:hAnsi="Times New Roman" w:cs="Times New Roman"/>
                <w:bCs/>
                <w:sz w:val="24"/>
                <w:szCs w:val="24"/>
                <w:lang w:eastAsia="ru-RU"/>
              </w:rPr>
              <w:t>2</w:t>
            </w:r>
          </w:p>
        </w:tc>
        <w:tc>
          <w:tcPr>
            <w:tcW w:w="2409" w:type="dxa"/>
            <w:vMerge/>
          </w:tcPr>
          <w:p w14:paraId="384D14BF"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5CBEE1A7" w14:textId="77777777" w:rsidTr="00AD5821">
        <w:tc>
          <w:tcPr>
            <w:tcW w:w="2949" w:type="dxa"/>
            <w:vMerge/>
          </w:tcPr>
          <w:p w14:paraId="262950FD"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1A14D0E8"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самостоятельная работа обучающихся</w:t>
            </w:r>
          </w:p>
        </w:tc>
        <w:tc>
          <w:tcPr>
            <w:tcW w:w="2694" w:type="dxa"/>
          </w:tcPr>
          <w:p w14:paraId="2B9F11B9"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w:t>
            </w:r>
          </w:p>
        </w:tc>
        <w:tc>
          <w:tcPr>
            <w:tcW w:w="2409" w:type="dxa"/>
            <w:vMerge/>
          </w:tcPr>
          <w:p w14:paraId="1077BDF4"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73858517" w14:textId="77777777" w:rsidTr="00AD5821">
        <w:tc>
          <w:tcPr>
            <w:tcW w:w="2949" w:type="dxa"/>
            <w:vMerge w:val="restart"/>
          </w:tcPr>
          <w:p w14:paraId="21E39D5C" w14:textId="77777777" w:rsidR="002E06CB" w:rsidRPr="002E06CB" w:rsidRDefault="002E06CB" w:rsidP="002E06CB">
            <w:pPr>
              <w:suppressAutoHyphens/>
              <w:jc w:val="both"/>
              <w:rPr>
                <w:rFonts w:ascii="Times New Roman" w:eastAsia="Calibri" w:hAnsi="Times New Roman" w:cs="Times New Roman"/>
                <w:b/>
                <w:bCs/>
                <w:sz w:val="24"/>
                <w:szCs w:val="24"/>
              </w:rPr>
            </w:pPr>
            <w:r w:rsidRPr="002E06CB">
              <w:rPr>
                <w:rFonts w:ascii="Times New Roman" w:eastAsia="Calibri" w:hAnsi="Times New Roman" w:cs="Times New Roman"/>
                <w:b/>
                <w:bCs/>
                <w:sz w:val="24"/>
                <w:szCs w:val="24"/>
              </w:rPr>
              <w:t xml:space="preserve">Тема1.26 </w:t>
            </w:r>
            <w:r w:rsidRPr="002E06CB">
              <w:rPr>
                <w:rFonts w:ascii="Times New Roman" w:hAnsi="Times New Roman" w:cs="Times New Roman"/>
                <w:sz w:val="24"/>
                <w:szCs w:val="24"/>
              </w:rPr>
              <w:t>Масштабирование</w:t>
            </w:r>
          </w:p>
        </w:tc>
        <w:tc>
          <w:tcPr>
            <w:tcW w:w="6685" w:type="dxa"/>
            <w:gridSpan w:val="2"/>
          </w:tcPr>
          <w:p w14:paraId="34189628"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Содержание</w:t>
            </w:r>
          </w:p>
        </w:tc>
        <w:tc>
          <w:tcPr>
            <w:tcW w:w="2694" w:type="dxa"/>
          </w:tcPr>
          <w:p w14:paraId="2E455E2A"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val="restart"/>
          </w:tcPr>
          <w:p w14:paraId="363A3EBC"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r w:rsidRPr="002E06CB">
              <w:rPr>
                <w:rFonts w:ascii="Times New Roman" w:eastAsia="Calibri" w:hAnsi="Times New Roman" w:cs="Times New Roman"/>
                <w:sz w:val="24"/>
                <w:szCs w:val="24"/>
              </w:rPr>
              <w:t xml:space="preserve">ОК 01, ОК 02, ОК 05, ОК 09, ПК 2.2 </w:t>
            </w:r>
          </w:p>
        </w:tc>
      </w:tr>
      <w:tr w:rsidR="002E06CB" w:rsidRPr="002E06CB" w14:paraId="7025D433" w14:textId="77777777" w:rsidTr="00AD5821">
        <w:tc>
          <w:tcPr>
            <w:tcW w:w="2949" w:type="dxa"/>
            <w:vMerge/>
          </w:tcPr>
          <w:p w14:paraId="644FB88B"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616789A1"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5C17DD39"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tcPr>
          <w:p w14:paraId="1A8EB797"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48EF09B5" w14:textId="77777777" w:rsidTr="00AD5821">
        <w:tc>
          <w:tcPr>
            <w:tcW w:w="2949" w:type="dxa"/>
            <w:vMerge/>
          </w:tcPr>
          <w:p w14:paraId="764A9924"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26E1FA95"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hAnsi="Times New Roman" w:cs="Times New Roman"/>
                <w:bCs/>
                <w:sz w:val="24"/>
                <w:szCs w:val="24"/>
              </w:rPr>
              <w:t>Практическая работа (практическая подготовка)  «Построение чертежа деталей с использованием масштаба по заданному варианту»</w:t>
            </w:r>
          </w:p>
        </w:tc>
        <w:tc>
          <w:tcPr>
            <w:tcW w:w="2694" w:type="dxa"/>
          </w:tcPr>
          <w:p w14:paraId="4656ED63" w14:textId="77777777" w:rsidR="002E06CB" w:rsidRPr="002E06CB" w:rsidRDefault="002E06CB" w:rsidP="002E06CB">
            <w:pPr>
              <w:suppressAutoHyphens/>
              <w:jc w:val="center"/>
              <w:rPr>
                <w:rFonts w:ascii="Times New Roman" w:eastAsia="Times New Roman" w:hAnsi="Times New Roman" w:cs="Times New Roman"/>
                <w:bCs/>
                <w:sz w:val="24"/>
                <w:szCs w:val="24"/>
                <w:lang w:eastAsia="ru-RU"/>
              </w:rPr>
            </w:pPr>
            <w:r w:rsidRPr="002E06CB">
              <w:rPr>
                <w:rFonts w:ascii="Times New Roman" w:eastAsia="Times New Roman" w:hAnsi="Times New Roman" w:cs="Times New Roman"/>
                <w:bCs/>
                <w:sz w:val="24"/>
                <w:szCs w:val="24"/>
                <w:lang w:eastAsia="ru-RU"/>
              </w:rPr>
              <w:t>2</w:t>
            </w:r>
          </w:p>
        </w:tc>
        <w:tc>
          <w:tcPr>
            <w:tcW w:w="2409" w:type="dxa"/>
            <w:vMerge/>
          </w:tcPr>
          <w:p w14:paraId="0FDDBED7"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74E12FD1" w14:textId="77777777" w:rsidTr="00AD5821">
        <w:tc>
          <w:tcPr>
            <w:tcW w:w="2949" w:type="dxa"/>
            <w:vMerge/>
          </w:tcPr>
          <w:p w14:paraId="15544929"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5D876CA7"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самостоятельная работа обучающихся</w:t>
            </w:r>
          </w:p>
        </w:tc>
        <w:tc>
          <w:tcPr>
            <w:tcW w:w="2694" w:type="dxa"/>
          </w:tcPr>
          <w:p w14:paraId="2F603CCD"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w:t>
            </w:r>
          </w:p>
        </w:tc>
        <w:tc>
          <w:tcPr>
            <w:tcW w:w="2409" w:type="dxa"/>
            <w:vMerge/>
          </w:tcPr>
          <w:p w14:paraId="1A096129"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49957E05" w14:textId="77777777" w:rsidTr="00AD5821">
        <w:tc>
          <w:tcPr>
            <w:tcW w:w="2949" w:type="dxa"/>
            <w:vMerge w:val="restart"/>
          </w:tcPr>
          <w:p w14:paraId="7DF46187" w14:textId="77777777" w:rsidR="002E06CB" w:rsidRPr="002E06CB" w:rsidRDefault="002E06CB" w:rsidP="002E06CB">
            <w:pPr>
              <w:suppressAutoHyphens/>
              <w:jc w:val="both"/>
              <w:rPr>
                <w:rFonts w:ascii="Times New Roman" w:eastAsia="Calibri" w:hAnsi="Times New Roman" w:cs="Times New Roman"/>
                <w:b/>
                <w:bCs/>
                <w:sz w:val="24"/>
                <w:szCs w:val="24"/>
              </w:rPr>
            </w:pPr>
            <w:r w:rsidRPr="002E06CB">
              <w:rPr>
                <w:rFonts w:ascii="Times New Roman" w:eastAsia="Calibri" w:hAnsi="Times New Roman" w:cs="Times New Roman"/>
                <w:b/>
                <w:bCs/>
                <w:sz w:val="24"/>
                <w:szCs w:val="24"/>
              </w:rPr>
              <w:t xml:space="preserve">Тема 1.27 </w:t>
            </w:r>
            <w:r w:rsidRPr="002E06CB">
              <w:rPr>
                <w:rFonts w:ascii="Times New Roman" w:hAnsi="Times New Roman" w:cs="Times New Roman"/>
                <w:sz w:val="24"/>
                <w:szCs w:val="24"/>
              </w:rPr>
              <w:t>Слои. Создание слоев.</w:t>
            </w:r>
          </w:p>
        </w:tc>
        <w:tc>
          <w:tcPr>
            <w:tcW w:w="6685" w:type="dxa"/>
            <w:gridSpan w:val="2"/>
          </w:tcPr>
          <w:p w14:paraId="234E7AF2"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Содержание</w:t>
            </w:r>
          </w:p>
        </w:tc>
        <w:tc>
          <w:tcPr>
            <w:tcW w:w="2694" w:type="dxa"/>
          </w:tcPr>
          <w:p w14:paraId="14CF55FB"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val="restart"/>
          </w:tcPr>
          <w:p w14:paraId="71223D45"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r w:rsidRPr="002E06CB">
              <w:rPr>
                <w:rFonts w:ascii="Times New Roman" w:eastAsia="Calibri" w:hAnsi="Times New Roman" w:cs="Times New Roman"/>
                <w:sz w:val="24"/>
                <w:szCs w:val="24"/>
              </w:rPr>
              <w:t xml:space="preserve">ОК 01, ОК 02, ОК 05, ОК 09, ПК 2.2 </w:t>
            </w:r>
          </w:p>
        </w:tc>
      </w:tr>
      <w:tr w:rsidR="002E06CB" w:rsidRPr="002E06CB" w14:paraId="05816110" w14:textId="77777777" w:rsidTr="00AD5821">
        <w:tc>
          <w:tcPr>
            <w:tcW w:w="2949" w:type="dxa"/>
            <w:vMerge/>
          </w:tcPr>
          <w:p w14:paraId="07106CB2"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1C26AB34"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1282A8C2"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tcPr>
          <w:p w14:paraId="3990DD2A"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7B85C46D" w14:textId="77777777" w:rsidTr="00AD5821">
        <w:tc>
          <w:tcPr>
            <w:tcW w:w="2949" w:type="dxa"/>
            <w:vMerge/>
          </w:tcPr>
          <w:p w14:paraId="4F755D42"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64877A87"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hAnsi="Times New Roman" w:cs="Times New Roman"/>
                <w:bCs/>
                <w:sz w:val="24"/>
                <w:szCs w:val="24"/>
              </w:rPr>
              <w:t>Практическая работа (практическая подготовка) «Построение чертежа деталей с использованием масштаба по заданному варианту»</w:t>
            </w:r>
          </w:p>
        </w:tc>
        <w:tc>
          <w:tcPr>
            <w:tcW w:w="2694" w:type="dxa"/>
          </w:tcPr>
          <w:p w14:paraId="3C7466CF" w14:textId="77777777" w:rsidR="002E06CB" w:rsidRPr="002E06CB" w:rsidRDefault="002E06CB" w:rsidP="002E06CB">
            <w:pPr>
              <w:suppressAutoHyphens/>
              <w:jc w:val="center"/>
              <w:rPr>
                <w:rFonts w:ascii="Times New Roman" w:eastAsia="Times New Roman" w:hAnsi="Times New Roman" w:cs="Times New Roman"/>
                <w:bCs/>
                <w:sz w:val="24"/>
                <w:szCs w:val="24"/>
                <w:lang w:eastAsia="ru-RU"/>
              </w:rPr>
            </w:pPr>
            <w:r w:rsidRPr="002E06CB">
              <w:rPr>
                <w:rFonts w:ascii="Times New Roman" w:eastAsia="Times New Roman" w:hAnsi="Times New Roman" w:cs="Times New Roman"/>
                <w:bCs/>
                <w:sz w:val="24"/>
                <w:szCs w:val="24"/>
                <w:lang w:eastAsia="ru-RU"/>
              </w:rPr>
              <w:t>2</w:t>
            </w:r>
          </w:p>
        </w:tc>
        <w:tc>
          <w:tcPr>
            <w:tcW w:w="2409" w:type="dxa"/>
            <w:vMerge/>
          </w:tcPr>
          <w:p w14:paraId="5898DDE7"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1678FF3A" w14:textId="77777777" w:rsidTr="00AD5821">
        <w:tc>
          <w:tcPr>
            <w:tcW w:w="2949" w:type="dxa"/>
            <w:vMerge/>
          </w:tcPr>
          <w:p w14:paraId="55CD7DCF"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476063E9"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самостоятельная работа обучающихся</w:t>
            </w:r>
          </w:p>
        </w:tc>
        <w:tc>
          <w:tcPr>
            <w:tcW w:w="2694" w:type="dxa"/>
          </w:tcPr>
          <w:p w14:paraId="57E5C932"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w:t>
            </w:r>
          </w:p>
        </w:tc>
        <w:tc>
          <w:tcPr>
            <w:tcW w:w="2409" w:type="dxa"/>
            <w:vMerge/>
          </w:tcPr>
          <w:p w14:paraId="25645E0E"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1CD873A0" w14:textId="77777777" w:rsidTr="00AD5821">
        <w:tc>
          <w:tcPr>
            <w:tcW w:w="9634" w:type="dxa"/>
            <w:gridSpan w:val="3"/>
          </w:tcPr>
          <w:p w14:paraId="3AE41A21"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lastRenderedPageBreak/>
              <w:t xml:space="preserve">Раздел 2 </w:t>
            </w:r>
            <w:r w:rsidRPr="002E06CB">
              <w:rPr>
                <w:rFonts w:ascii="Times New Roman" w:hAnsi="Times New Roman" w:cs="Times New Roman"/>
                <w:bCs/>
                <w:sz w:val="24"/>
                <w:szCs w:val="24"/>
              </w:rPr>
              <w:t xml:space="preserve"> </w:t>
            </w:r>
            <w:r w:rsidRPr="002E06CB">
              <w:rPr>
                <w:rFonts w:ascii="Times New Roman" w:hAnsi="Times New Roman" w:cs="Times New Roman"/>
                <w:sz w:val="24"/>
                <w:szCs w:val="24"/>
              </w:rPr>
              <w:t>Специальное черчение с использованием систем автоматизированного проектирования</w:t>
            </w:r>
          </w:p>
        </w:tc>
        <w:tc>
          <w:tcPr>
            <w:tcW w:w="2694" w:type="dxa"/>
          </w:tcPr>
          <w:p w14:paraId="5BCB3775"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12/12</w:t>
            </w:r>
          </w:p>
        </w:tc>
        <w:tc>
          <w:tcPr>
            <w:tcW w:w="2409" w:type="dxa"/>
          </w:tcPr>
          <w:p w14:paraId="1E1B6AAF"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0B7C4156" w14:textId="77777777" w:rsidTr="00AD5821">
        <w:tc>
          <w:tcPr>
            <w:tcW w:w="2949" w:type="dxa"/>
            <w:vMerge w:val="restart"/>
          </w:tcPr>
          <w:p w14:paraId="36D86F82" w14:textId="77777777" w:rsidR="002E06CB" w:rsidRPr="002E06CB" w:rsidRDefault="002E06CB" w:rsidP="002E06CB">
            <w:pPr>
              <w:suppressAutoHyphens/>
              <w:jc w:val="both"/>
              <w:rPr>
                <w:rFonts w:ascii="Times New Roman" w:eastAsia="Calibri" w:hAnsi="Times New Roman" w:cs="Times New Roman"/>
                <w:b/>
                <w:bCs/>
                <w:sz w:val="24"/>
                <w:szCs w:val="24"/>
              </w:rPr>
            </w:pPr>
            <w:r w:rsidRPr="002E06CB">
              <w:rPr>
                <w:rFonts w:ascii="Times New Roman" w:eastAsia="Calibri" w:hAnsi="Times New Roman" w:cs="Times New Roman"/>
                <w:b/>
                <w:bCs/>
                <w:sz w:val="24"/>
                <w:szCs w:val="24"/>
              </w:rPr>
              <w:t xml:space="preserve">Тема 2.1 </w:t>
            </w:r>
            <w:r w:rsidRPr="002E06CB">
              <w:rPr>
                <w:rFonts w:ascii="Times New Roman" w:hAnsi="Times New Roman" w:cs="Times New Roman"/>
                <w:bCs/>
                <w:sz w:val="24"/>
                <w:szCs w:val="24"/>
              </w:rPr>
              <w:t>Выполнение чертежа детали с разрезом в двух проекциях</w:t>
            </w:r>
          </w:p>
        </w:tc>
        <w:tc>
          <w:tcPr>
            <w:tcW w:w="6685" w:type="dxa"/>
            <w:gridSpan w:val="2"/>
          </w:tcPr>
          <w:p w14:paraId="283A926A"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Содержание</w:t>
            </w:r>
          </w:p>
        </w:tc>
        <w:tc>
          <w:tcPr>
            <w:tcW w:w="2694" w:type="dxa"/>
          </w:tcPr>
          <w:p w14:paraId="6A0FAB38"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4</w:t>
            </w:r>
          </w:p>
        </w:tc>
        <w:tc>
          <w:tcPr>
            <w:tcW w:w="2409" w:type="dxa"/>
            <w:vMerge w:val="restart"/>
          </w:tcPr>
          <w:p w14:paraId="762884D1"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r w:rsidRPr="002E06CB">
              <w:rPr>
                <w:rFonts w:ascii="Times New Roman" w:eastAsia="Calibri" w:hAnsi="Times New Roman" w:cs="Times New Roman"/>
                <w:sz w:val="24"/>
                <w:szCs w:val="24"/>
              </w:rPr>
              <w:t xml:space="preserve">ОК 01, ОК 02, ОК 05, ОК 09, ПК 2.2 </w:t>
            </w:r>
          </w:p>
        </w:tc>
      </w:tr>
      <w:tr w:rsidR="002E06CB" w:rsidRPr="002E06CB" w14:paraId="3B67494D" w14:textId="77777777" w:rsidTr="00AD5821">
        <w:tc>
          <w:tcPr>
            <w:tcW w:w="2949" w:type="dxa"/>
            <w:vMerge/>
          </w:tcPr>
          <w:p w14:paraId="38E33A03"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003560A8"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1AC9BF29"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4</w:t>
            </w:r>
          </w:p>
        </w:tc>
        <w:tc>
          <w:tcPr>
            <w:tcW w:w="2409" w:type="dxa"/>
            <w:vMerge/>
          </w:tcPr>
          <w:p w14:paraId="48B74F3A"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677D1B7D" w14:textId="77777777" w:rsidTr="00AD5821">
        <w:tc>
          <w:tcPr>
            <w:tcW w:w="2949" w:type="dxa"/>
            <w:vMerge/>
          </w:tcPr>
          <w:p w14:paraId="0473D1AA"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6A3F0D32"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hAnsi="Times New Roman" w:cs="Times New Roman"/>
                <w:bCs/>
                <w:sz w:val="24"/>
                <w:szCs w:val="24"/>
              </w:rPr>
              <w:t>Практическая работа (практическая подготовка)  «Выполнение чертежа детали с разрезом в двух проекциях  (по вариантам)»</w:t>
            </w:r>
          </w:p>
        </w:tc>
        <w:tc>
          <w:tcPr>
            <w:tcW w:w="2694" w:type="dxa"/>
          </w:tcPr>
          <w:p w14:paraId="0FEA17FA" w14:textId="77777777" w:rsidR="002E06CB" w:rsidRPr="002E06CB" w:rsidRDefault="002E06CB" w:rsidP="002E06CB">
            <w:pPr>
              <w:suppressAutoHyphens/>
              <w:jc w:val="center"/>
              <w:rPr>
                <w:rFonts w:ascii="Times New Roman" w:eastAsia="Times New Roman" w:hAnsi="Times New Roman" w:cs="Times New Roman"/>
                <w:bCs/>
                <w:sz w:val="24"/>
                <w:szCs w:val="24"/>
                <w:lang w:eastAsia="ru-RU"/>
              </w:rPr>
            </w:pPr>
            <w:r w:rsidRPr="002E06CB">
              <w:rPr>
                <w:rFonts w:ascii="Times New Roman" w:eastAsia="Times New Roman" w:hAnsi="Times New Roman" w:cs="Times New Roman"/>
                <w:bCs/>
                <w:sz w:val="24"/>
                <w:szCs w:val="24"/>
                <w:lang w:eastAsia="ru-RU"/>
              </w:rPr>
              <w:t>4</w:t>
            </w:r>
          </w:p>
        </w:tc>
        <w:tc>
          <w:tcPr>
            <w:tcW w:w="2409" w:type="dxa"/>
            <w:vMerge/>
          </w:tcPr>
          <w:p w14:paraId="22A67903"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51979335" w14:textId="77777777" w:rsidTr="00AD5821">
        <w:tc>
          <w:tcPr>
            <w:tcW w:w="2949" w:type="dxa"/>
            <w:vMerge/>
          </w:tcPr>
          <w:p w14:paraId="45947B7A"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6C51D4D4"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самостоятельная работа обучающихся</w:t>
            </w:r>
          </w:p>
        </w:tc>
        <w:tc>
          <w:tcPr>
            <w:tcW w:w="2694" w:type="dxa"/>
          </w:tcPr>
          <w:p w14:paraId="1A5EBD3B"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w:t>
            </w:r>
          </w:p>
        </w:tc>
        <w:tc>
          <w:tcPr>
            <w:tcW w:w="2409" w:type="dxa"/>
            <w:vMerge/>
          </w:tcPr>
          <w:p w14:paraId="3F8E4FC8"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6917A375" w14:textId="77777777" w:rsidTr="00AD5821">
        <w:tc>
          <w:tcPr>
            <w:tcW w:w="2949" w:type="dxa"/>
            <w:vMerge w:val="restart"/>
          </w:tcPr>
          <w:p w14:paraId="3EF73324" w14:textId="77777777" w:rsidR="002E06CB" w:rsidRPr="002E06CB" w:rsidRDefault="002E06CB" w:rsidP="002E06CB">
            <w:pPr>
              <w:suppressAutoHyphens/>
              <w:jc w:val="both"/>
              <w:rPr>
                <w:rFonts w:ascii="Times New Roman" w:eastAsia="Calibri" w:hAnsi="Times New Roman" w:cs="Times New Roman"/>
                <w:b/>
                <w:bCs/>
                <w:sz w:val="24"/>
                <w:szCs w:val="24"/>
              </w:rPr>
            </w:pPr>
            <w:r w:rsidRPr="002E06CB">
              <w:rPr>
                <w:rFonts w:ascii="Times New Roman" w:eastAsia="Calibri" w:hAnsi="Times New Roman" w:cs="Times New Roman"/>
                <w:b/>
                <w:bCs/>
                <w:sz w:val="24"/>
                <w:szCs w:val="24"/>
              </w:rPr>
              <w:t xml:space="preserve">Тема 2.2 </w:t>
            </w:r>
            <w:r w:rsidRPr="002E06CB">
              <w:rPr>
                <w:rFonts w:ascii="Times New Roman" w:hAnsi="Times New Roman" w:cs="Times New Roman"/>
                <w:bCs/>
                <w:sz w:val="24"/>
                <w:szCs w:val="24"/>
              </w:rPr>
              <w:t>Выполнение электрической схемы</w:t>
            </w:r>
          </w:p>
        </w:tc>
        <w:tc>
          <w:tcPr>
            <w:tcW w:w="6685" w:type="dxa"/>
            <w:gridSpan w:val="2"/>
          </w:tcPr>
          <w:p w14:paraId="2C71D295"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Содержание</w:t>
            </w:r>
          </w:p>
        </w:tc>
        <w:tc>
          <w:tcPr>
            <w:tcW w:w="2694" w:type="dxa"/>
          </w:tcPr>
          <w:p w14:paraId="25A86430"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4</w:t>
            </w:r>
          </w:p>
        </w:tc>
        <w:tc>
          <w:tcPr>
            <w:tcW w:w="2409" w:type="dxa"/>
            <w:vMerge w:val="restart"/>
          </w:tcPr>
          <w:p w14:paraId="481858E8"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r w:rsidRPr="002E06CB">
              <w:rPr>
                <w:rFonts w:ascii="Times New Roman" w:eastAsia="Calibri" w:hAnsi="Times New Roman" w:cs="Times New Roman"/>
                <w:sz w:val="24"/>
                <w:szCs w:val="24"/>
              </w:rPr>
              <w:t xml:space="preserve">ОК 01, ОК 02, ОК 05, ОК 09, ПК 2.2 </w:t>
            </w:r>
          </w:p>
        </w:tc>
      </w:tr>
      <w:tr w:rsidR="002E06CB" w:rsidRPr="002E06CB" w14:paraId="399D390D" w14:textId="77777777" w:rsidTr="00AD5821">
        <w:tc>
          <w:tcPr>
            <w:tcW w:w="2949" w:type="dxa"/>
            <w:vMerge/>
          </w:tcPr>
          <w:p w14:paraId="4AE69DEA"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0C44EEC1"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4B88264C"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4</w:t>
            </w:r>
          </w:p>
        </w:tc>
        <w:tc>
          <w:tcPr>
            <w:tcW w:w="2409" w:type="dxa"/>
            <w:vMerge/>
          </w:tcPr>
          <w:p w14:paraId="413216B0"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67EE0D83" w14:textId="77777777" w:rsidTr="00AD5821">
        <w:tc>
          <w:tcPr>
            <w:tcW w:w="2949" w:type="dxa"/>
            <w:vMerge/>
          </w:tcPr>
          <w:p w14:paraId="5FA27CC4"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77994B42"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hAnsi="Times New Roman" w:cs="Times New Roman"/>
                <w:bCs/>
                <w:sz w:val="24"/>
                <w:szCs w:val="24"/>
              </w:rPr>
              <w:t>Практическая работа (практическая подготовка) «Выполнение электрической схемы»</w:t>
            </w:r>
          </w:p>
        </w:tc>
        <w:tc>
          <w:tcPr>
            <w:tcW w:w="2694" w:type="dxa"/>
          </w:tcPr>
          <w:p w14:paraId="4EE91DEF" w14:textId="77777777" w:rsidR="002E06CB" w:rsidRPr="002E06CB" w:rsidRDefault="002E06CB" w:rsidP="002E06CB">
            <w:pPr>
              <w:suppressAutoHyphens/>
              <w:jc w:val="center"/>
              <w:rPr>
                <w:rFonts w:ascii="Times New Roman" w:eastAsia="Times New Roman" w:hAnsi="Times New Roman" w:cs="Times New Roman"/>
                <w:bCs/>
                <w:sz w:val="24"/>
                <w:szCs w:val="24"/>
                <w:lang w:eastAsia="ru-RU"/>
              </w:rPr>
            </w:pPr>
            <w:r w:rsidRPr="002E06CB">
              <w:rPr>
                <w:rFonts w:ascii="Times New Roman" w:eastAsia="Times New Roman" w:hAnsi="Times New Roman" w:cs="Times New Roman"/>
                <w:bCs/>
                <w:sz w:val="24"/>
                <w:szCs w:val="24"/>
                <w:lang w:eastAsia="ru-RU"/>
              </w:rPr>
              <w:t>4</w:t>
            </w:r>
          </w:p>
        </w:tc>
        <w:tc>
          <w:tcPr>
            <w:tcW w:w="2409" w:type="dxa"/>
            <w:vMerge/>
          </w:tcPr>
          <w:p w14:paraId="602E3682"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2EB6B9B8" w14:textId="77777777" w:rsidTr="00AD5821">
        <w:tc>
          <w:tcPr>
            <w:tcW w:w="2949" w:type="dxa"/>
            <w:vMerge/>
          </w:tcPr>
          <w:p w14:paraId="32895732"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59E2F5A0"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самостоятельная работа обучающихся</w:t>
            </w:r>
          </w:p>
        </w:tc>
        <w:tc>
          <w:tcPr>
            <w:tcW w:w="2694" w:type="dxa"/>
          </w:tcPr>
          <w:p w14:paraId="72F5DA82"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w:t>
            </w:r>
          </w:p>
        </w:tc>
        <w:tc>
          <w:tcPr>
            <w:tcW w:w="2409" w:type="dxa"/>
            <w:vMerge/>
          </w:tcPr>
          <w:p w14:paraId="5CCC8FD5"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61DADAFA" w14:textId="77777777" w:rsidTr="00AD5821">
        <w:tc>
          <w:tcPr>
            <w:tcW w:w="2949" w:type="dxa"/>
            <w:vMerge w:val="restart"/>
          </w:tcPr>
          <w:p w14:paraId="32FF8B6E" w14:textId="77777777" w:rsidR="002E06CB" w:rsidRPr="002E06CB" w:rsidRDefault="002E06CB" w:rsidP="002E06CB">
            <w:pPr>
              <w:suppressAutoHyphens/>
              <w:jc w:val="both"/>
              <w:rPr>
                <w:rFonts w:ascii="Times New Roman" w:eastAsia="Calibri" w:hAnsi="Times New Roman" w:cs="Times New Roman"/>
                <w:b/>
                <w:bCs/>
                <w:sz w:val="24"/>
                <w:szCs w:val="24"/>
              </w:rPr>
            </w:pPr>
            <w:r w:rsidRPr="002E06CB">
              <w:rPr>
                <w:rFonts w:ascii="Times New Roman" w:eastAsia="Calibri" w:hAnsi="Times New Roman" w:cs="Times New Roman"/>
                <w:b/>
                <w:bCs/>
                <w:sz w:val="24"/>
                <w:szCs w:val="24"/>
              </w:rPr>
              <w:t xml:space="preserve">Тема 2.3 </w:t>
            </w:r>
            <w:r w:rsidRPr="002E06CB">
              <w:rPr>
                <w:rFonts w:ascii="Times New Roman" w:hAnsi="Times New Roman" w:cs="Times New Roman"/>
                <w:bCs/>
                <w:sz w:val="24"/>
                <w:szCs w:val="24"/>
              </w:rPr>
              <w:t>Выполнение чертежа плана мастерской</w:t>
            </w:r>
          </w:p>
        </w:tc>
        <w:tc>
          <w:tcPr>
            <w:tcW w:w="6685" w:type="dxa"/>
            <w:gridSpan w:val="2"/>
          </w:tcPr>
          <w:p w14:paraId="1094CEA9"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Содержание</w:t>
            </w:r>
          </w:p>
        </w:tc>
        <w:tc>
          <w:tcPr>
            <w:tcW w:w="2694" w:type="dxa"/>
          </w:tcPr>
          <w:p w14:paraId="37C8D8C0"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val="restart"/>
          </w:tcPr>
          <w:p w14:paraId="2F300FCC"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r w:rsidRPr="002E06CB">
              <w:rPr>
                <w:rFonts w:ascii="Times New Roman" w:eastAsia="Calibri" w:hAnsi="Times New Roman" w:cs="Times New Roman"/>
                <w:sz w:val="24"/>
                <w:szCs w:val="24"/>
              </w:rPr>
              <w:t xml:space="preserve">ОК 01, ОК 02, ОК 05, ОК 09, ПК 2.2 </w:t>
            </w:r>
          </w:p>
        </w:tc>
      </w:tr>
      <w:tr w:rsidR="002E06CB" w:rsidRPr="002E06CB" w14:paraId="6FB50CEE" w14:textId="77777777" w:rsidTr="00AD5821">
        <w:tc>
          <w:tcPr>
            <w:tcW w:w="2949" w:type="dxa"/>
            <w:vMerge/>
          </w:tcPr>
          <w:p w14:paraId="240F88CE"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03001477"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351DD39A"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tcPr>
          <w:p w14:paraId="544B8187"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7256F650" w14:textId="77777777" w:rsidTr="00AD5821">
        <w:tc>
          <w:tcPr>
            <w:tcW w:w="2949" w:type="dxa"/>
            <w:vMerge/>
          </w:tcPr>
          <w:p w14:paraId="0FBDEE17"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tcPr>
          <w:p w14:paraId="0463A3ED" w14:textId="77777777" w:rsidR="002E06CB" w:rsidRPr="002E06CB" w:rsidRDefault="002E06CB" w:rsidP="002E0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ascii="Times New Roman" w:hAnsi="Times New Roman" w:cs="Times New Roman"/>
                <w:bCs/>
                <w:sz w:val="24"/>
                <w:szCs w:val="24"/>
              </w:rPr>
            </w:pPr>
            <w:r w:rsidRPr="002E06CB">
              <w:rPr>
                <w:rFonts w:ascii="Times New Roman" w:hAnsi="Times New Roman" w:cs="Times New Roman"/>
                <w:bCs/>
                <w:sz w:val="24"/>
                <w:szCs w:val="24"/>
              </w:rPr>
              <w:t>Практическая работа (практическая подготовка)  «Выполнение плана мастерской по заданным параметрам»</w:t>
            </w:r>
          </w:p>
          <w:p w14:paraId="7D947E15"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hAnsi="Times New Roman" w:cs="Times New Roman"/>
                <w:bCs/>
                <w:sz w:val="24"/>
                <w:szCs w:val="24"/>
              </w:rPr>
              <w:t>М 1:100»</w:t>
            </w:r>
          </w:p>
        </w:tc>
        <w:tc>
          <w:tcPr>
            <w:tcW w:w="2694" w:type="dxa"/>
          </w:tcPr>
          <w:p w14:paraId="44B5D44E" w14:textId="77777777" w:rsidR="002E06CB" w:rsidRPr="002E06CB" w:rsidRDefault="002E06CB" w:rsidP="002E06CB">
            <w:pPr>
              <w:suppressAutoHyphens/>
              <w:jc w:val="center"/>
              <w:rPr>
                <w:rFonts w:ascii="Times New Roman" w:eastAsia="Times New Roman" w:hAnsi="Times New Roman" w:cs="Times New Roman"/>
                <w:bCs/>
                <w:sz w:val="24"/>
                <w:szCs w:val="24"/>
                <w:lang w:eastAsia="ru-RU"/>
              </w:rPr>
            </w:pPr>
            <w:r w:rsidRPr="002E06CB">
              <w:rPr>
                <w:rFonts w:ascii="Times New Roman" w:eastAsia="Times New Roman" w:hAnsi="Times New Roman" w:cs="Times New Roman"/>
                <w:bCs/>
                <w:sz w:val="24"/>
                <w:szCs w:val="24"/>
                <w:lang w:eastAsia="ru-RU"/>
              </w:rPr>
              <w:t>2</w:t>
            </w:r>
          </w:p>
        </w:tc>
        <w:tc>
          <w:tcPr>
            <w:tcW w:w="2409" w:type="dxa"/>
            <w:vMerge/>
          </w:tcPr>
          <w:p w14:paraId="0E9E84BD"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154A3762" w14:textId="77777777" w:rsidTr="00AD5821">
        <w:tc>
          <w:tcPr>
            <w:tcW w:w="2949" w:type="dxa"/>
            <w:vMerge/>
          </w:tcPr>
          <w:p w14:paraId="0D3448FC"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29E0B102"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самостоятельная работа обучающихся</w:t>
            </w:r>
          </w:p>
        </w:tc>
        <w:tc>
          <w:tcPr>
            <w:tcW w:w="2694" w:type="dxa"/>
          </w:tcPr>
          <w:p w14:paraId="2BF35BD1"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w:t>
            </w:r>
          </w:p>
        </w:tc>
        <w:tc>
          <w:tcPr>
            <w:tcW w:w="2409" w:type="dxa"/>
            <w:vMerge/>
          </w:tcPr>
          <w:p w14:paraId="32161C58"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24A946AE" w14:textId="77777777" w:rsidTr="00AD5821">
        <w:tc>
          <w:tcPr>
            <w:tcW w:w="2949" w:type="dxa"/>
            <w:vMerge w:val="restart"/>
          </w:tcPr>
          <w:p w14:paraId="5B3B7527" w14:textId="77777777" w:rsidR="002E06CB" w:rsidRPr="002E06CB" w:rsidRDefault="002E06CB" w:rsidP="002E06CB">
            <w:pPr>
              <w:suppressAutoHyphens/>
              <w:jc w:val="both"/>
              <w:rPr>
                <w:rFonts w:ascii="Times New Roman" w:eastAsia="Calibri" w:hAnsi="Times New Roman" w:cs="Times New Roman"/>
                <w:b/>
                <w:bCs/>
                <w:sz w:val="24"/>
                <w:szCs w:val="24"/>
              </w:rPr>
            </w:pPr>
            <w:r w:rsidRPr="002E06CB">
              <w:rPr>
                <w:rFonts w:ascii="Times New Roman" w:eastAsia="Calibri" w:hAnsi="Times New Roman" w:cs="Times New Roman"/>
                <w:b/>
                <w:bCs/>
                <w:sz w:val="24"/>
                <w:szCs w:val="24"/>
              </w:rPr>
              <w:t>Тема 2.4</w:t>
            </w:r>
            <w:r w:rsidRPr="002E06CB">
              <w:rPr>
                <w:rFonts w:ascii="Times New Roman" w:hAnsi="Times New Roman" w:cs="Times New Roman"/>
                <w:bCs/>
                <w:sz w:val="24"/>
                <w:szCs w:val="24"/>
              </w:rPr>
              <w:t xml:space="preserve"> Вывод на печать</w:t>
            </w:r>
          </w:p>
        </w:tc>
        <w:tc>
          <w:tcPr>
            <w:tcW w:w="6685" w:type="dxa"/>
            <w:gridSpan w:val="2"/>
          </w:tcPr>
          <w:p w14:paraId="130A4F1C"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Содержание</w:t>
            </w:r>
          </w:p>
        </w:tc>
        <w:tc>
          <w:tcPr>
            <w:tcW w:w="2694" w:type="dxa"/>
          </w:tcPr>
          <w:p w14:paraId="0D8994E8"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val="restart"/>
          </w:tcPr>
          <w:p w14:paraId="72223071"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r w:rsidRPr="002E06CB">
              <w:rPr>
                <w:rFonts w:ascii="Times New Roman" w:eastAsia="Calibri" w:hAnsi="Times New Roman" w:cs="Times New Roman"/>
                <w:sz w:val="24"/>
                <w:szCs w:val="24"/>
              </w:rPr>
              <w:t xml:space="preserve">ОК 01, ОК 02, ОК 05, ОК 09, ПК 2.2 </w:t>
            </w:r>
          </w:p>
        </w:tc>
      </w:tr>
      <w:tr w:rsidR="002E06CB" w:rsidRPr="002E06CB" w14:paraId="32E5FE3D" w14:textId="77777777" w:rsidTr="00AD5821">
        <w:tc>
          <w:tcPr>
            <w:tcW w:w="2949" w:type="dxa"/>
            <w:vMerge/>
          </w:tcPr>
          <w:p w14:paraId="0D093CC8"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366D87A5"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22F98741"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vMerge/>
          </w:tcPr>
          <w:p w14:paraId="59C698EF"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1B2FD209" w14:textId="77777777" w:rsidTr="00AD5821">
        <w:tc>
          <w:tcPr>
            <w:tcW w:w="2949" w:type="dxa"/>
            <w:vMerge/>
          </w:tcPr>
          <w:p w14:paraId="3C5735D7"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78B93E1C"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hAnsi="Times New Roman" w:cs="Times New Roman"/>
                <w:bCs/>
                <w:sz w:val="24"/>
                <w:szCs w:val="24"/>
              </w:rPr>
              <w:t>Практическая работа (практическая подготовка)  «Вывод чертежей на печать»</w:t>
            </w:r>
          </w:p>
        </w:tc>
        <w:tc>
          <w:tcPr>
            <w:tcW w:w="2694" w:type="dxa"/>
          </w:tcPr>
          <w:p w14:paraId="7590C389" w14:textId="77777777" w:rsidR="002E06CB" w:rsidRPr="002E06CB" w:rsidRDefault="002E06CB" w:rsidP="002E06CB">
            <w:pPr>
              <w:suppressAutoHyphens/>
              <w:jc w:val="center"/>
              <w:rPr>
                <w:rFonts w:ascii="Times New Roman" w:eastAsia="Times New Roman" w:hAnsi="Times New Roman" w:cs="Times New Roman"/>
                <w:bCs/>
                <w:sz w:val="24"/>
                <w:szCs w:val="24"/>
                <w:lang w:eastAsia="ru-RU"/>
              </w:rPr>
            </w:pPr>
            <w:r w:rsidRPr="002E06CB">
              <w:rPr>
                <w:rFonts w:ascii="Times New Roman" w:eastAsia="Times New Roman" w:hAnsi="Times New Roman" w:cs="Times New Roman"/>
                <w:bCs/>
                <w:sz w:val="24"/>
                <w:szCs w:val="24"/>
                <w:lang w:eastAsia="ru-RU"/>
              </w:rPr>
              <w:t>2</w:t>
            </w:r>
          </w:p>
        </w:tc>
        <w:tc>
          <w:tcPr>
            <w:tcW w:w="2409" w:type="dxa"/>
            <w:vMerge/>
          </w:tcPr>
          <w:p w14:paraId="4DAA5947"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303AD5BB" w14:textId="77777777" w:rsidTr="00AD5821">
        <w:tc>
          <w:tcPr>
            <w:tcW w:w="2949" w:type="dxa"/>
            <w:vMerge/>
          </w:tcPr>
          <w:p w14:paraId="14996390" w14:textId="77777777" w:rsidR="002E06CB" w:rsidRPr="002E06CB" w:rsidRDefault="002E06CB" w:rsidP="002E06CB">
            <w:pPr>
              <w:suppressAutoHyphens/>
              <w:jc w:val="both"/>
              <w:rPr>
                <w:rFonts w:ascii="Times New Roman" w:eastAsia="Calibri" w:hAnsi="Times New Roman" w:cs="Times New Roman"/>
                <w:b/>
                <w:bCs/>
                <w:sz w:val="24"/>
                <w:szCs w:val="24"/>
              </w:rPr>
            </w:pPr>
          </w:p>
        </w:tc>
        <w:tc>
          <w:tcPr>
            <w:tcW w:w="6685" w:type="dxa"/>
            <w:gridSpan w:val="2"/>
            <w:vAlign w:val="bottom"/>
          </w:tcPr>
          <w:p w14:paraId="5B8D38F1"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В том числе самостоятельная работа обучающихся</w:t>
            </w:r>
          </w:p>
        </w:tc>
        <w:tc>
          <w:tcPr>
            <w:tcW w:w="2694" w:type="dxa"/>
          </w:tcPr>
          <w:p w14:paraId="53CE6724" w14:textId="77777777" w:rsidR="002E06CB" w:rsidRPr="002E06CB" w:rsidRDefault="002E06CB" w:rsidP="002E06CB">
            <w:pPr>
              <w:suppressAutoHyphens/>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w:t>
            </w:r>
          </w:p>
        </w:tc>
        <w:tc>
          <w:tcPr>
            <w:tcW w:w="2409" w:type="dxa"/>
            <w:vMerge/>
          </w:tcPr>
          <w:p w14:paraId="3057B801" w14:textId="77777777" w:rsidR="002E06CB" w:rsidRPr="002E06CB" w:rsidRDefault="002E06CB" w:rsidP="002E06CB">
            <w:pPr>
              <w:suppressAutoHyphens/>
              <w:jc w:val="both"/>
              <w:rPr>
                <w:rFonts w:ascii="Times New Roman" w:eastAsia="Times New Roman" w:hAnsi="Times New Roman" w:cs="Times New Roman"/>
                <w:b/>
                <w:bCs/>
                <w:sz w:val="24"/>
                <w:szCs w:val="24"/>
                <w:lang w:eastAsia="ru-RU"/>
              </w:rPr>
            </w:pPr>
          </w:p>
        </w:tc>
      </w:tr>
      <w:tr w:rsidR="002E06CB" w:rsidRPr="002E06CB" w14:paraId="531FF9F9" w14:textId="77777777" w:rsidTr="00AD5821">
        <w:tc>
          <w:tcPr>
            <w:tcW w:w="9634" w:type="dxa"/>
            <w:gridSpan w:val="3"/>
          </w:tcPr>
          <w:p w14:paraId="5C2638D4" w14:textId="77777777" w:rsidR="002E06CB" w:rsidRPr="002E06CB" w:rsidRDefault="002E06CB" w:rsidP="002E06CB">
            <w:pPr>
              <w:rPr>
                <w:rFonts w:ascii="Times New Roman" w:eastAsia="Times New Roman" w:hAnsi="Times New Roman" w:cs="Times New Roman"/>
                <w:b/>
                <w:bCs/>
                <w:i/>
                <w:sz w:val="24"/>
                <w:szCs w:val="24"/>
                <w:lang w:eastAsia="ru-RU"/>
              </w:rPr>
            </w:pPr>
            <w:r w:rsidRPr="002E06CB">
              <w:rPr>
                <w:rFonts w:ascii="Times New Roman" w:eastAsia="Times New Roman" w:hAnsi="Times New Roman" w:cs="Times New Roman"/>
                <w:b/>
                <w:bCs/>
                <w:i/>
                <w:sz w:val="24"/>
                <w:szCs w:val="24"/>
                <w:lang w:eastAsia="ru-RU"/>
              </w:rPr>
              <w:t xml:space="preserve">Промежуточная аттестация       </w:t>
            </w:r>
            <w:r w:rsidRPr="002E06CB">
              <w:rPr>
                <w:rFonts w:ascii="Times New Roman" w:eastAsia="Times New Roman" w:hAnsi="Times New Roman" w:cs="Times New Roman"/>
                <w:b/>
                <w:bCs/>
                <w:sz w:val="24"/>
                <w:szCs w:val="24"/>
                <w:lang w:eastAsia="ru-RU"/>
              </w:rPr>
              <w:t>Диф. зачет</w:t>
            </w:r>
          </w:p>
        </w:tc>
        <w:tc>
          <w:tcPr>
            <w:tcW w:w="2694" w:type="dxa"/>
          </w:tcPr>
          <w:p w14:paraId="415F0B4F" w14:textId="77777777" w:rsidR="002E06CB" w:rsidRPr="002E06CB" w:rsidRDefault="002E06CB" w:rsidP="002E06CB">
            <w:pPr>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2</w:t>
            </w:r>
          </w:p>
        </w:tc>
        <w:tc>
          <w:tcPr>
            <w:tcW w:w="2409" w:type="dxa"/>
          </w:tcPr>
          <w:p w14:paraId="7641BDEC" w14:textId="77777777" w:rsidR="002E06CB" w:rsidRPr="002E06CB" w:rsidRDefault="002E06CB" w:rsidP="002E06CB">
            <w:pPr>
              <w:rPr>
                <w:rFonts w:ascii="Times New Roman" w:eastAsia="Times New Roman" w:hAnsi="Times New Roman" w:cs="Times New Roman"/>
                <w:b/>
                <w:bCs/>
                <w:i/>
                <w:sz w:val="24"/>
                <w:szCs w:val="24"/>
                <w:lang w:eastAsia="ru-RU"/>
              </w:rPr>
            </w:pPr>
          </w:p>
        </w:tc>
      </w:tr>
      <w:tr w:rsidR="002E06CB" w:rsidRPr="002E06CB" w14:paraId="422B9E34" w14:textId="77777777" w:rsidTr="00AD5821">
        <w:tc>
          <w:tcPr>
            <w:tcW w:w="9634" w:type="dxa"/>
            <w:gridSpan w:val="3"/>
          </w:tcPr>
          <w:p w14:paraId="0CC5AD63" w14:textId="77777777" w:rsidR="002E06CB" w:rsidRPr="002E06CB" w:rsidRDefault="002E06CB" w:rsidP="002E06CB">
            <w:pP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 xml:space="preserve">Всего </w:t>
            </w:r>
          </w:p>
        </w:tc>
        <w:tc>
          <w:tcPr>
            <w:tcW w:w="2694" w:type="dxa"/>
          </w:tcPr>
          <w:p w14:paraId="16995FF9" w14:textId="77777777" w:rsidR="002E06CB" w:rsidRPr="002E06CB" w:rsidRDefault="002E06CB" w:rsidP="002E06CB">
            <w:pPr>
              <w:jc w:val="center"/>
              <w:rPr>
                <w:rFonts w:ascii="Times New Roman" w:eastAsia="Times New Roman" w:hAnsi="Times New Roman" w:cs="Times New Roman"/>
                <w:b/>
                <w:bCs/>
                <w:sz w:val="24"/>
                <w:szCs w:val="24"/>
                <w:lang w:eastAsia="ru-RU"/>
              </w:rPr>
            </w:pPr>
            <w:r w:rsidRPr="002E06CB">
              <w:rPr>
                <w:rFonts w:ascii="Times New Roman" w:eastAsia="Times New Roman" w:hAnsi="Times New Roman" w:cs="Times New Roman"/>
                <w:b/>
                <w:bCs/>
                <w:sz w:val="24"/>
                <w:szCs w:val="24"/>
                <w:lang w:eastAsia="ru-RU"/>
              </w:rPr>
              <w:t>76</w:t>
            </w:r>
          </w:p>
        </w:tc>
        <w:tc>
          <w:tcPr>
            <w:tcW w:w="2409" w:type="dxa"/>
          </w:tcPr>
          <w:p w14:paraId="15037EFE" w14:textId="77777777" w:rsidR="002E06CB" w:rsidRPr="002E06CB" w:rsidRDefault="002E06CB" w:rsidP="002E06CB">
            <w:pPr>
              <w:rPr>
                <w:rFonts w:ascii="Times New Roman" w:eastAsia="Times New Roman" w:hAnsi="Times New Roman" w:cs="Times New Roman"/>
                <w:b/>
                <w:bCs/>
                <w:sz w:val="24"/>
                <w:szCs w:val="24"/>
                <w:lang w:eastAsia="ru-RU"/>
              </w:rPr>
            </w:pPr>
          </w:p>
        </w:tc>
      </w:tr>
    </w:tbl>
    <w:p w14:paraId="1E61191E" w14:textId="77777777" w:rsidR="002E06CB" w:rsidRPr="002E06CB" w:rsidRDefault="002E06CB" w:rsidP="002E06CB">
      <w:pPr>
        <w:spacing w:after="120"/>
        <w:ind w:firstLine="709"/>
        <w:jc w:val="both"/>
        <w:outlineLvl w:val="1"/>
        <w:rPr>
          <w:rFonts w:ascii="Times New Roman" w:eastAsia="Segoe UI" w:hAnsi="Times New Roman" w:cs="Times New Roman"/>
          <w:b/>
          <w:bCs/>
          <w:color w:val="5A5A5A" w:themeColor="text1" w:themeTint="A5"/>
          <w:spacing w:val="15"/>
          <w:sz w:val="24"/>
          <w:szCs w:val="24"/>
          <w:lang w:eastAsia="ru-RU"/>
        </w:rPr>
      </w:pPr>
    </w:p>
    <w:p w14:paraId="0E0D60C7" w14:textId="77777777" w:rsidR="002E06CB" w:rsidRPr="002E06CB" w:rsidRDefault="002E06CB" w:rsidP="002E06CB">
      <w:pPr>
        <w:rPr>
          <w:rFonts w:ascii="Times New Roman" w:hAnsi="Times New Roman" w:cs="Times New Roman"/>
          <w:sz w:val="24"/>
          <w:szCs w:val="24"/>
        </w:rPr>
        <w:sectPr w:rsidR="002E06CB" w:rsidRPr="002E06CB" w:rsidSect="006D1C4C">
          <w:pgSz w:w="16838" w:h="11906" w:orient="landscape"/>
          <w:pgMar w:top="1701" w:right="1134" w:bottom="567" w:left="1134" w:header="709" w:footer="709" w:gutter="0"/>
          <w:cols w:space="708"/>
          <w:docGrid w:linePitch="360"/>
        </w:sectPr>
      </w:pPr>
    </w:p>
    <w:p w14:paraId="324673B5" w14:textId="77777777" w:rsidR="002E06CB" w:rsidRPr="002E06CB" w:rsidRDefault="002E06CB" w:rsidP="002E06CB">
      <w:pPr>
        <w:keepNext/>
        <w:spacing w:after="120"/>
        <w:jc w:val="center"/>
        <w:outlineLvl w:val="0"/>
        <w:rPr>
          <w:rFonts w:ascii="Times New Roman" w:eastAsia="Segoe UI" w:hAnsi="Times New Roman" w:cs="Times New Roman"/>
          <w:b/>
          <w:bCs/>
          <w:caps/>
          <w:kern w:val="32"/>
          <w:sz w:val="24"/>
          <w:szCs w:val="24"/>
          <w:lang w:eastAsia="x-none"/>
        </w:rPr>
      </w:pPr>
      <w:r w:rsidRPr="002E06CB">
        <w:rPr>
          <w:rFonts w:ascii="Times New Roman" w:eastAsia="Segoe UI" w:hAnsi="Times New Roman" w:cs="Times New Roman"/>
          <w:b/>
          <w:bCs/>
          <w:caps/>
          <w:kern w:val="32"/>
          <w:sz w:val="24"/>
          <w:szCs w:val="24"/>
          <w:lang w:val="x-none" w:eastAsia="x-none"/>
        </w:rPr>
        <w:lastRenderedPageBreak/>
        <w:t xml:space="preserve">3. Условия реализации </w:t>
      </w:r>
      <w:r w:rsidRPr="002E06CB">
        <w:rPr>
          <w:rFonts w:ascii="Times New Roman" w:eastAsia="Segoe UI" w:hAnsi="Times New Roman" w:cs="Times New Roman"/>
          <w:b/>
          <w:bCs/>
          <w:caps/>
          <w:kern w:val="32"/>
          <w:sz w:val="24"/>
          <w:szCs w:val="24"/>
          <w:lang w:eastAsia="x-none"/>
        </w:rPr>
        <w:t>ДИСЦИПЛИНЫ</w:t>
      </w:r>
    </w:p>
    <w:p w14:paraId="53D1B02F" w14:textId="77777777" w:rsidR="002E06CB" w:rsidRPr="002E06CB" w:rsidRDefault="002E06CB" w:rsidP="002E06CB">
      <w:pPr>
        <w:spacing w:after="120"/>
        <w:ind w:firstLine="709"/>
        <w:outlineLvl w:val="1"/>
        <w:rPr>
          <w:rFonts w:ascii="Times New Roman" w:eastAsia="Segoe UI" w:hAnsi="Times New Roman" w:cs="Times New Roman"/>
          <w:b/>
          <w:bCs/>
          <w:color w:val="5A5A5A" w:themeColor="text1" w:themeTint="A5"/>
          <w:spacing w:val="15"/>
          <w:sz w:val="24"/>
          <w:szCs w:val="24"/>
          <w:lang w:eastAsia="ru-RU"/>
        </w:rPr>
      </w:pPr>
      <w:r w:rsidRPr="002E06CB">
        <w:rPr>
          <w:rFonts w:ascii="Times New Roman" w:eastAsia="Segoe UI" w:hAnsi="Times New Roman" w:cs="Times New Roman"/>
          <w:b/>
          <w:bCs/>
          <w:color w:val="5A5A5A" w:themeColor="text1" w:themeTint="A5"/>
          <w:spacing w:val="15"/>
          <w:sz w:val="24"/>
          <w:szCs w:val="24"/>
          <w:lang w:eastAsia="ru-RU"/>
        </w:rPr>
        <w:t>3.1. Материально-техническое обеспечение</w:t>
      </w:r>
    </w:p>
    <w:p w14:paraId="2E60D537" w14:textId="77777777" w:rsidR="002E06CB" w:rsidRPr="002E06CB" w:rsidRDefault="002E06CB" w:rsidP="00C54EAE">
      <w:pPr>
        <w:suppressAutoHyphens/>
        <w:spacing w:line="276" w:lineRule="auto"/>
        <w:ind w:firstLine="709"/>
        <w:jc w:val="both"/>
        <w:rPr>
          <w:rFonts w:ascii="Times New Roman" w:hAnsi="Times New Roman" w:cs="Times New Roman"/>
          <w:bCs/>
          <w:sz w:val="24"/>
          <w:szCs w:val="24"/>
        </w:rPr>
      </w:pPr>
      <w:r w:rsidRPr="002E06CB">
        <w:rPr>
          <w:rFonts w:ascii="Times New Roman" w:hAnsi="Times New Roman" w:cs="Times New Roman"/>
          <w:bCs/>
          <w:sz w:val="24"/>
          <w:szCs w:val="24"/>
        </w:rPr>
        <w:t>Кабинет «Инженерная графика»</w:t>
      </w:r>
      <w:r w:rsidRPr="002E06CB">
        <w:rPr>
          <w:rFonts w:ascii="Times New Roman" w:hAnsi="Times New Roman" w:cs="Times New Roman"/>
          <w:bCs/>
          <w:i/>
          <w:sz w:val="24"/>
          <w:szCs w:val="24"/>
        </w:rPr>
        <w:t xml:space="preserve">, </w:t>
      </w:r>
      <w:r w:rsidRPr="002E06CB">
        <w:rPr>
          <w:rFonts w:ascii="Times New Roman" w:hAnsi="Times New Roman" w:cs="Times New Roman"/>
          <w:bCs/>
          <w:sz w:val="24"/>
          <w:szCs w:val="24"/>
        </w:rPr>
        <w:t xml:space="preserve">оснащенный </w:t>
      </w:r>
      <w:r w:rsidRPr="002E06CB">
        <w:rPr>
          <w:rFonts w:ascii="Times New Roman" w:hAnsi="Times New Roman" w:cs="Times New Roman"/>
          <w:bCs/>
          <w:iCs/>
          <w:sz w:val="24"/>
          <w:szCs w:val="24"/>
        </w:rPr>
        <w:t>в соответствии с приложением 3 ОПОП-П</w:t>
      </w:r>
      <w:r w:rsidRPr="002E06CB">
        <w:rPr>
          <w:rFonts w:ascii="Times New Roman" w:hAnsi="Times New Roman" w:cs="Times New Roman"/>
          <w:bCs/>
          <w:sz w:val="24"/>
          <w:szCs w:val="24"/>
        </w:rPr>
        <w:t xml:space="preserve">. </w:t>
      </w:r>
    </w:p>
    <w:p w14:paraId="53E06629" w14:textId="77777777" w:rsidR="002E06CB" w:rsidRPr="002E06CB" w:rsidRDefault="002E06CB" w:rsidP="00C54E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jc w:val="both"/>
        <w:rPr>
          <w:rFonts w:ascii="Times New Roman" w:hAnsi="Times New Roman" w:cs="Times New Roman"/>
          <w:sz w:val="24"/>
          <w:szCs w:val="24"/>
        </w:rPr>
      </w:pPr>
      <w:r w:rsidRPr="002E06CB">
        <w:rPr>
          <w:rFonts w:ascii="Times New Roman" w:hAnsi="Times New Roman" w:cs="Times New Roman"/>
          <w:sz w:val="24"/>
          <w:szCs w:val="24"/>
        </w:rPr>
        <w:t xml:space="preserve">Для реализации программы учебной дисциплины должен быть предусмотрен кабинет инженерной графики, оснащенный оборудованием: </w:t>
      </w:r>
      <w:r w:rsidRPr="002E06CB">
        <w:rPr>
          <w:rFonts w:ascii="Times New Roman" w:hAnsi="Times New Roman" w:cs="Times New Roman"/>
          <w:color w:val="000000"/>
          <w:sz w:val="24"/>
          <w:szCs w:val="24"/>
        </w:rPr>
        <w:t>посадочные места по количеству обучающихся; рабочее место преподавателя;</w:t>
      </w:r>
      <w:r w:rsidRPr="002E06CB">
        <w:rPr>
          <w:rFonts w:ascii="Times New Roman" w:hAnsi="Times New Roman" w:cs="Times New Roman"/>
          <w:bCs/>
          <w:sz w:val="24"/>
          <w:szCs w:val="24"/>
        </w:rPr>
        <w:t xml:space="preserve"> </w:t>
      </w:r>
      <w:r w:rsidRPr="002E06CB">
        <w:rPr>
          <w:rFonts w:ascii="Times New Roman" w:hAnsi="Times New Roman" w:cs="Times New Roman"/>
          <w:sz w:val="24"/>
          <w:szCs w:val="24"/>
        </w:rPr>
        <w:t>компьютерный комплекс ЭВМ, оборудование сетевого соединения,</w:t>
      </w:r>
      <w:r w:rsidRPr="002E06CB">
        <w:rPr>
          <w:rFonts w:ascii="Times New Roman" w:hAnsi="Times New Roman" w:cs="Times New Roman"/>
          <w:bCs/>
          <w:sz w:val="24"/>
          <w:szCs w:val="24"/>
        </w:rPr>
        <w:t xml:space="preserve"> </w:t>
      </w:r>
      <w:r w:rsidRPr="002E06CB">
        <w:rPr>
          <w:rFonts w:ascii="Times New Roman" w:hAnsi="Times New Roman" w:cs="Times New Roman"/>
          <w:sz w:val="24"/>
          <w:szCs w:val="24"/>
        </w:rPr>
        <w:t>интерактивная доска, учебно-методическая и справочная литература.</w:t>
      </w:r>
    </w:p>
    <w:p w14:paraId="62BC2229" w14:textId="77777777" w:rsidR="002E06CB" w:rsidRPr="002E06CB" w:rsidRDefault="002E06CB" w:rsidP="00C54EAE">
      <w:pPr>
        <w:spacing w:line="276" w:lineRule="auto"/>
        <w:jc w:val="both"/>
        <w:rPr>
          <w:rFonts w:ascii="Times New Roman" w:hAnsi="Times New Roman" w:cs="Times New Roman"/>
          <w:color w:val="FF0000"/>
          <w:sz w:val="24"/>
          <w:szCs w:val="24"/>
        </w:rPr>
      </w:pPr>
      <w:r w:rsidRPr="002E06CB">
        <w:rPr>
          <w:rFonts w:ascii="Times New Roman" w:hAnsi="Times New Roman" w:cs="Times New Roman"/>
          <w:sz w:val="24"/>
          <w:szCs w:val="24"/>
        </w:rPr>
        <w:tab/>
      </w:r>
    </w:p>
    <w:p w14:paraId="667774FB" w14:textId="77777777" w:rsidR="002E06CB" w:rsidRPr="002E06CB" w:rsidRDefault="002E06CB" w:rsidP="00C54EAE">
      <w:pPr>
        <w:spacing w:after="120" w:line="276" w:lineRule="auto"/>
        <w:ind w:firstLine="709"/>
        <w:outlineLvl w:val="1"/>
        <w:rPr>
          <w:rFonts w:ascii="Times New Roman" w:eastAsia="Times New Roman" w:hAnsi="Times New Roman" w:cs="Times New Roman"/>
          <w:b/>
          <w:bCs/>
          <w:color w:val="5A5A5A" w:themeColor="text1" w:themeTint="A5"/>
          <w:spacing w:val="15"/>
          <w:sz w:val="24"/>
          <w:szCs w:val="24"/>
          <w:lang w:eastAsia="ru-RU"/>
        </w:rPr>
      </w:pPr>
      <w:r w:rsidRPr="002E06CB">
        <w:rPr>
          <w:rFonts w:ascii="Times New Roman" w:eastAsia="Segoe UI" w:hAnsi="Times New Roman" w:cs="Times New Roman"/>
          <w:b/>
          <w:bCs/>
          <w:color w:val="5A5A5A" w:themeColor="text1" w:themeTint="A5"/>
          <w:spacing w:val="15"/>
          <w:sz w:val="24"/>
          <w:szCs w:val="24"/>
          <w:lang w:eastAsia="ru-RU"/>
        </w:rPr>
        <w:t>3.2. Учебно-методическое обеспечение</w:t>
      </w:r>
    </w:p>
    <w:p w14:paraId="0FCFA537" w14:textId="77777777" w:rsidR="002E06CB" w:rsidRPr="002E06CB" w:rsidRDefault="002E06CB" w:rsidP="00C54EAE">
      <w:pPr>
        <w:spacing w:line="276" w:lineRule="auto"/>
        <w:ind w:firstLine="709"/>
        <w:contextualSpacing/>
        <w:rPr>
          <w:rFonts w:ascii="Times New Roman" w:hAnsi="Times New Roman" w:cs="Times New Roman"/>
          <w:b/>
          <w:sz w:val="24"/>
          <w:szCs w:val="24"/>
        </w:rPr>
      </w:pPr>
      <w:r w:rsidRPr="002E06CB">
        <w:rPr>
          <w:rFonts w:ascii="Times New Roman" w:hAnsi="Times New Roman" w:cs="Times New Roman"/>
          <w:b/>
          <w:sz w:val="24"/>
          <w:szCs w:val="24"/>
        </w:rPr>
        <w:t>3.2.1. Основные печатные   издания</w:t>
      </w:r>
    </w:p>
    <w:p w14:paraId="2C01F544" w14:textId="77777777" w:rsidR="002E06CB" w:rsidRPr="002E06CB" w:rsidRDefault="002E06CB" w:rsidP="00C54EAE">
      <w:pPr>
        <w:numPr>
          <w:ilvl w:val="0"/>
          <w:numId w:val="9"/>
        </w:numPr>
        <w:tabs>
          <w:tab w:val="left" w:pos="1134"/>
        </w:tabs>
        <w:spacing w:after="200" w:line="276" w:lineRule="auto"/>
        <w:ind w:left="0" w:firstLine="709"/>
        <w:contextualSpacing/>
        <w:jc w:val="both"/>
        <w:rPr>
          <w:rFonts w:ascii="Times New Roman" w:hAnsi="Times New Roman" w:cs="Times New Roman"/>
          <w:noProof/>
          <w:sz w:val="24"/>
          <w:szCs w:val="24"/>
        </w:rPr>
      </w:pPr>
      <w:r w:rsidRPr="002E06CB">
        <w:rPr>
          <w:rFonts w:ascii="Times New Roman" w:hAnsi="Times New Roman" w:cs="Times New Roman"/>
          <w:noProof/>
          <w:sz w:val="24"/>
          <w:szCs w:val="24"/>
        </w:rPr>
        <w:t>Инженерная и компьютерная графика : учебник и практикум для среднего профессионального образования / Р. Р. Анамова [и др.] ; под общей редакцией Р. Р. Анамовой, С. А. Леоновой, Н. В. Пшеничновой. — Москва : Издательство Юрайт, 2022. — 246 с. — (Профессиональное образование). — ISBN 978-5-534-02971-0. — Текст : электронный // Образовательная платформа Юрайт [сайт]. — URL: https://urait.ru/bcode/498893</w:t>
      </w:r>
    </w:p>
    <w:p w14:paraId="622AF3B7" w14:textId="77777777" w:rsidR="002E06CB" w:rsidRPr="002E06CB" w:rsidRDefault="002E06CB" w:rsidP="00C54EAE">
      <w:pPr>
        <w:spacing w:line="276" w:lineRule="auto"/>
        <w:ind w:firstLine="709"/>
        <w:contextualSpacing/>
        <w:rPr>
          <w:rFonts w:ascii="Times New Roman" w:hAnsi="Times New Roman" w:cs="Times New Roman"/>
          <w:b/>
          <w:sz w:val="24"/>
          <w:szCs w:val="24"/>
        </w:rPr>
      </w:pPr>
      <w:r w:rsidRPr="002E06CB">
        <w:rPr>
          <w:rFonts w:ascii="Times New Roman" w:hAnsi="Times New Roman" w:cs="Times New Roman"/>
          <w:b/>
          <w:sz w:val="24"/>
          <w:szCs w:val="24"/>
        </w:rPr>
        <w:t xml:space="preserve">3.2.2. Основные электронные издания </w:t>
      </w:r>
    </w:p>
    <w:p w14:paraId="24D48E4C" w14:textId="77777777" w:rsidR="002E06CB" w:rsidRPr="002E06CB" w:rsidRDefault="002E06CB" w:rsidP="00C54EAE">
      <w:pPr>
        <w:tabs>
          <w:tab w:val="left" w:pos="360"/>
          <w:tab w:val="left" w:pos="540"/>
        </w:tabs>
        <w:spacing w:line="276" w:lineRule="auto"/>
        <w:jc w:val="both"/>
        <w:rPr>
          <w:rFonts w:ascii="Times New Roman" w:hAnsi="Times New Roman" w:cs="Times New Roman"/>
          <w:bCs/>
          <w:color w:val="0563C1" w:themeColor="hyperlink"/>
          <w:sz w:val="24"/>
          <w:szCs w:val="24"/>
          <w:u w:val="single"/>
        </w:rPr>
      </w:pPr>
      <w:r w:rsidRPr="002E06CB">
        <w:rPr>
          <w:rFonts w:ascii="Times New Roman" w:hAnsi="Times New Roman" w:cs="Times New Roman"/>
          <w:bCs/>
          <w:color w:val="0563C1" w:themeColor="hyperlink"/>
          <w:sz w:val="24"/>
          <w:szCs w:val="24"/>
          <w:u w:val="single"/>
        </w:rPr>
        <w:t xml:space="preserve">1. Профессиональные информационные системы </w:t>
      </w:r>
      <w:r w:rsidRPr="002E06CB">
        <w:rPr>
          <w:rFonts w:ascii="Times New Roman" w:hAnsi="Times New Roman" w:cs="Times New Roman"/>
          <w:bCs/>
          <w:color w:val="0563C1" w:themeColor="hyperlink"/>
          <w:sz w:val="24"/>
          <w:szCs w:val="24"/>
          <w:u w:val="single"/>
          <w:lang w:val="en-US"/>
        </w:rPr>
        <w:t>Auto</w:t>
      </w:r>
      <w:r w:rsidRPr="002E06CB">
        <w:rPr>
          <w:rFonts w:ascii="Times New Roman" w:hAnsi="Times New Roman" w:cs="Times New Roman"/>
          <w:bCs/>
          <w:color w:val="0563C1" w:themeColor="hyperlink"/>
          <w:sz w:val="24"/>
          <w:szCs w:val="24"/>
          <w:u w:val="single"/>
        </w:rPr>
        <w:t>СА</w:t>
      </w:r>
      <w:r w:rsidRPr="002E06CB">
        <w:rPr>
          <w:rFonts w:ascii="Times New Roman" w:hAnsi="Times New Roman" w:cs="Times New Roman"/>
          <w:bCs/>
          <w:color w:val="0563C1" w:themeColor="hyperlink"/>
          <w:sz w:val="24"/>
          <w:szCs w:val="24"/>
          <w:u w:val="single"/>
          <w:lang w:val="en-US"/>
        </w:rPr>
        <w:t>D</w:t>
      </w:r>
      <w:r w:rsidRPr="002E06CB">
        <w:rPr>
          <w:rFonts w:ascii="Times New Roman" w:hAnsi="Times New Roman" w:cs="Times New Roman"/>
          <w:bCs/>
          <w:color w:val="0563C1" w:themeColor="hyperlink"/>
          <w:sz w:val="24"/>
          <w:szCs w:val="24"/>
          <w:u w:val="single"/>
        </w:rPr>
        <w:t xml:space="preserve"> 2019</w:t>
      </w:r>
    </w:p>
    <w:p w14:paraId="0963B2C9" w14:textId="77777777" w:rsidR="002E06CB" w:rsidRPr="002E06CB" w:rsidRDefault="0096534A" w:rsidP="00C54EAE">
      <w:pPr>
        <w:numPr>
          <w:ilvl w:val="0"/>
          <w:numId w:val="15"/>
        </w:numPr>
        <w:tabs>
          <w:tab w:val="left" w:pos="211"/>
        </w:tabs>
        <w:spacing w:line="276" w:lineRule="auto"/>
        <w:ind w:hanging="944"/>
        <w:jc w:val="both"/>
        <w:rPr>
          <w:rFonts w:ascii="Times New Roman" w:hAnsi="Times New Roman" w:cs="Times New Roman"/>
          <w:color w:val="0563C1" w:themeColor="hyperlink"/>
          <w:sz w:val="24"/>
          <w:szCs w:val="24"/>
          <w:u w:val="single"/>
        </w:rPr>
      </w:pPr>
      <w:hyperlink r:id="rId106" w:history="1">
        <w:r w:rsidR="002E06CB" w:rsidRPr="002E06CB">
          <w:rPr>
            <w:rFonts w:ascii="Times New Roman" w:hAnsi="Times New Roman" w:cs="Times New Roman"/>
            <w:color w:val="0563C1" w:themeColor="hyperlink"/>
            <w:sz w:val="24"/>
            <w:szCs w:val="24"/>
            <w:u w:val="single"/>
          </w:rPr>
          <w:t>https://studfile.net</w:t>
        </w:r>
      </w:hyperlink>
    </w:p>
    <w:p w14:paraId="50CE6CD6" w14:textId="77777777" w:rsidR="002E06CB" w:rsidRPr="002E06CB" w:rsidRDefault="002E06CB" w:rsidP="00C54EAE">
      <w:pPr>
        <w:spacing w:line="276" w:lineRule="auto"/>
        <w:contextualSpacing/>
        <w:rPr>
          <w:rFonts w:ascii="Times New Roman" w:hAnsi="Times New Roman" w:cs="Times New Roman"/>
          <w:b/>
          <w:sz w:val="24"/>
          <w:szCs w:val="24"/>
        </w:rPr>
      </w:pPr>
      <w:r w:rsidRPr="002E06CB">
        <w:rPr>
          <w:rFonts w:ascii="Times New Roman" w:hAnsi="Times New Roman" w:cs="Times New Roman"/>
          <w:sz w:val="24"/>
          <w:szCs w:val="24"/>
        </w:rPr>
        <w:t xml:space="preserve">3.  </w:t>
      </w:r>
      <w:hyperlink r:id="rId107" w:history="1">
        <w:r w:rsidRPr="002E06CB">
          <w:rPr>
            <w:rFonts w:ascii="Times New Roman" w:hAnsi="Times New Roman" w:cs="Times New Roman"/>
            <w:color w:val="0563C1" w:themeColor="hyperlink"/>
            <w:sz w:val="24"/>
            <w:szCs w:val="24"/>
            <w:u w:val="single"/>
          </w:rPr>
          <w:t>https://e.lanbook.com</w:t>
        </w:r>
      </w:hyperlink>
    </w:p>
    <w:p w14:paraId="1A3220D7" w14:textId="77777777" w:rsidR="002E06CB" w:rsidRPr="002E06CB" w:rsidRDefault="002E06CB" w:rsidP="00C54EAE">
      <w:pPr>
        <w:spacing w:line="276" w:lineRule="auto"/>
        <w:ind w:firstLine="709"/>
        <w:contextualSpacing/>
        <w:jc w:val="both"/>
        <w:rPr>
          <w:rFonts w:ascii="Times New Roman" w:hAnsi="Times New Roman" w:cs="Times New Roman"/>
          <w:bCs/>
          <w:i/>
          <w:sz w:val="24"/>
          <w:szCs w:val="24"/>
        </w:rPr>
      </w:pPr>
      <w:r w:rsidRPr="002E06CB">
        <w:rPr>
          <w:rFonts w:ascii="Times New Roman" w:hAnsi="Times New Roman" w:cs="Times New Roman"/>
          <w:b/>
          <w:bCs/>
          <w:sz w:val="24"/>
          <w:szCs w:val="24"/>
        </w:rPr>
        <w:t>3.2.3. Дополнительные источники</w:t>
      </w:r>
    </w:p>
    <w:p w14:paraId="10229C71" w14:textId="77777777" w:rsidR="002E06CB" w:rsidRPr="002E06CB" w:rsidRDefault="002E06CB" w:rsidP="00C54EAE">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contextualSpacing/>
        <w:jc w:val="both"/>
        <w:rPr>
          <w:rFonts w:ascii="Times New Roman" w:hAnsi="Times New Roman" w:cs="Times New Roman"/>
          <w:bCs/>
          <w:sz w:val="24"/>
          <w:szCs w:val="24"/>
        </w:rPr>
      </w:pPr>
      <w:r w:rsidRPr="002E06CB">
        <w:rPr>
          <w:rFonts w:ascii="Times New Roman" w:hAnsi="Times New Roman" w:cs="Times New Roman"/>
          <w:bCs/>
          <w:sz w:val="24"/>
          <w:szCs w:val="24"/>
        </w:rPr>
        <w:t xml:space="preserve">Перепелица Ф.А. Компьютерное конструирование  в </w:t>
      </w:r>
      <w:r w:rsidRPr="002E06CB">
        <w:rPr>
          <w:rFonts w:ascii="Times New Roman" w:hAnsi="Times New Roman" w:cs="Times New Roman"/>
          <w:bCs/>
          <w:sz w:val="24"/>
          <w:szCs w:val="24"/>
          <w:lang w:val="en-US"/>
        </w:rPr>
        <w:t>AutoCAD</w:t>
      </w:r>
      <w:r w:rsidRPr="002E06CB">
        <w:rPr>
          <w:rFonts w:ascii="Times New Roman" w:hAnsi="Times New Roman" w:cs="Times New Roman"/>
          <w:bCs/>
          <w:sz w:val="24"/>
          <w:szCs w:val="24"/>
        </w:rPr>
        <w:t xml:space="preserve"> 2016, Санкт- Петербург, 2015</w:t>
      </w:r>
    </w:p>
    <w:p w14:paraId="1AD867B4" w14:textId="77777777" w:rsidR="002E06CB" w:rsidRPr="002E06CB" w:rsidRDefault="002E06CB" w:rsidP="00C54EAE">
      <w:pPr>
        <w:tabs>
          <w:tab w:val="left" w:pos="1134"/>
        </w:tabs>
        <w:spacing w:after="200" w:line="276" w:lineRule="auto"/>
        <w:ind w:left="851"/>
        <w:contextualSpacing/>
        <w:jc w:val="both"/>
        <w:rPr>
          <w:rFonts w:ascii="Times New Roman" w:hAnsi="Times New Roman" w:cs="Times New Roman"/>
          <w:noProof/>
          <w:sz w:val="24"/>
          <w:szCs w:val="24"/>
        </w:rPr>
      </w:pPr>
    </w:p>
    <w:p w14:paraId="7B0F3742" w14:textId="77777777" w:rsidR="002E06CB" w:rsidRPr="002E06CB" w:rsidRDefault="002E06CB" w:rsidP="002E06CB">
      <w:pPr>
        <w:tabs>
          <w:tab w:val="left" w:pos="1134"/>
        </w:tabs>
        <w:spacing w:after="200" w:line="276" w:lineRule="auto"/>
        <w:ind w:left="709"/>
        <w:contextualSpacing/>
        <w:jc w:val="both"/>
        <w:rPr>
          <w:rFonts w:ascii="Times New Roman" w:hAnsi="Times New Roman" w:cs="Times New Roman"/>
          <w:noProof/>
          <w:sz w:val="24"/>
          <w:szCs w:val="24"/>
        </w:rPr>
      </w:pPr>
    </w:p>
    <w:p w14:paraId="11C7DB23" w14:textId="77777777" w:rsidR="002E06CB" w:rsidRPr="002E06CB" w:rsidRDefault="002E06CB" w:rsidP="002E06CB">
      <w:pPr>
        <w:tabs>
          <w:tab w:val="left" w:pos="1134"/>
        </w:tabs>
        <w:spacing w:after="200" w:line="276" w:lineRule="auto"/>
        <w:ind w:left="709"/>
        <w:contextualSpacing/>
        <w:jc w:val="both"/>
        <w:rPr>
          <w:rFonts w:ascii="Times New Roman" w:hAnsi="Times New Roman" w:cs="Times New Roman"/>
          <w:noProof/>
          <w:sz w:val="24"/>
          <w:szCs w:val="24"/>
        </w:rPr>
      </w:pPr>
    </w:p>
    <w:p w14:paraId="3B2E8071" w14:textId="77777777" w:rsidR="002E06CB" w:rsidRPr="002E06CB" w:rsidRDefault="002E06CB" w:rsidP="002E06CB">
      <w:pPr>
        <w:tabs>
          <w:tab w:val="left" w:pos="1134"/>
        </w:tabs>
        <w:spacing w:after="200" w:line="276" w:lineRule="auto"/>
        <w:ind w:left="709"/>
        <w:contextualSpacing/>
        <w:jc w:val="both"/>
        <w:rPr>
          <w:rFonts w:ascii="Times New Roman" w:hAnsi="Times New Roman" w:cs="Times New Roman"/>
          <w:noProof/>
          <w:sz w:val="24"/>
          <w:szCs w:val="24"/>
        </w:rPr>
      </w:pPr>
    </w:p>
    <w:p w14:paraId="020247C5" w14:textId="77777777" w:rsidR="002E06CB" w:rsidRPr="002E06CB" w:rsidRDefault="002E06CB" w:rsidP="002E06CB">
      <w:pPr>
        <w:tabs>
          <w:tab w:val="left" w:pos="1134"/>
        </w:tabs>
        <w:spacing w:after="200" w:line="276" w:lineRule="auto"/>
        <w:ind w:left="709"/>
        <w:contextualSpacing/>
        <w:jc w:val="both"/>
        <w:rPr>
          <w:rFonts w:ascii="Times New Roman" w:hAnsi="Times New Roman" w:cs="Times New Roman"/>
          <w:noProof/>
          <w:sz w:val="24"/>
          <w:szCs w:val="24"/>
        </w:rPr>
      </w:pPr>
    </w:p>
    <w:p w14:paraId="2C880671" w14:textId="77777777" w:rsidR="002E06CB" w:rsidRPr="002E06CB" w:rsidRDefault="002E06CB" w:rsidP="002E06CB">
      <w:pPr>
        <w:tabs>
          <w:tab w:val="left" w:pos="1134"/>
        </w:tabs>
        <w:spacing w:after="200" w:line="276" w:lineRule="auto"/>
        <w:ind w:left="709"/>
        <w:contextualSpacing/>
        <w:jc w:val="both"/>
        <w:rPr>
          <w:rFonts w:ascii="Times New Roman" w:hAnsi="Times New Roman" w:cs="Times New Roman"/>
          <w:noProof/>
          <w:sz w:val="24"/>
          <w:szCs w:val="24"/>
        </w:rPr>
      </w:pPr>
    </w:p>
    <w:p w14:paraId="796BE787" w14:textId="77777777" w:rsidR="002E06CB" w:rsidRPr="002E06CB" w:rsidRDefault="002E06CB" w:rsidP="002E06CB">
      <w:pPr>
        <w:tabs>
          <w:tab w:val="left" w:pos="1134"/>
        </w:tabs>
        <w:spacing w:after="200" w:line="276" w:lineRule="auto"/>
        <w:ind w:left="709"/>
        <w:contextualSpacing/>
        <w:jc w:val="both"/>
        <w:rPr>
          <w:rFonts w:ascii="Times New Roman" w:hAnsi="Times New Roman" w:cs="Times New Roman"/>
          <w:noProof/>
          <w:sz w:val="24"/>
          <w:szCs w:val="24"/>
        </w:rPr>
      </w:pPr>
    </w:p>
    <w:p w14:paraId="3B9E2C04" w14:textId="77777777" w:rsidR="002E06CB" w:rsidRPr="002E06CB" w:rsidRDefault="002E06CB" w:rsidP="002E06CB">
      <w:pPr>
        <w:tabs>
          <w:tab w:val="left" w:pos="1134"/>
        </w:tabs>
        <w:spacing w:after="200" w:line="276" w:lineRule="auto"/>
        <w:ind w:left="709"/>
        <w:contextualSpacing/>
        <w:jc w:val="both"/>
        <w:rPr>
          <w:rFonts w:ascii="Times New Roman" w:hAnsi="Times New Roman" w:cs="Times New Roman"/>
          <w:noProof/>
          <w:sz w:val="24"/>
          <w:szCs w:val="24"/>
        </w:rPr>
      </w:pPr>
    </w:p>
    <w:p w14:paraId="3E0B669A" w14:textId="77777777" w:rsidR="002E06CB" w:rsidRPr="002E06CB" w:rsidRDefault="002E06CB" w:rsidP="002E06CB">
      <w:pPr>
        <w:spacing w:line="276" w:lineRule="auto"/>
        <w:ind w:firstLine="709"/>
        <w:contextualSpacing/>
        <w:rPr>
          <w:rFonts w:ascii="Times New Roman" w:hAnsi="Times New Roman" w:cs="Times New Roman"/>
          <w:b/>
          <w:sz w:val="24"/>
          <w:szCs w:val="24"/>
        </w:rPr>
      </w:pPr>
    </w:p>
    <w:p w14:paraId="566BF0EB" w14:textId="77777777" w:rsidR="002E06CB" w:rsidRPr="002E06CB" w:rsidRDefault="002E06CB" w:rsidP="002E06CB">
      <w:pPr>
        <w:spacing w:line="276" w:lineRule="auto"/>
        <w:ind w:firstLine="709"/>
        <w:contextualSpacing/>
        <w:rPr>
          <w:rFonts w:ascii="Times New Roman" w:hAnsi="Times New Roman" w:cs="Times New Roman"/>
          <w:b/>
          <w:sz w:val="24"/>
          <w:szCs w:val="24"/>
        </w:rPr>
      </w:pPr>
    </w:p>
    <w:p w14:paraId="06065273" w14:textId="77777777" w:rsidR="002E06CB" w:rsidRPr="002E06CB" w:rsidRDefault="002E06CB" w:rsidP="002E06CB">
      <w:pPr>
        <w:spacing w:line="276" w:lineRule="auto"/>
        <w:ind w:firstLine="709"/>
        <w:contextualSpacing/>
        <w:rPr>
          <w:rFonts w:ascii="Times New Roman" w:hAnsi="Times New Roman" w:cs="Times New Roman"/>
          <w:b/>
          <w:sz w:val="24"/>
          <w:szCs w:val="24"/>
        </w:rPr>
      </w:pPr>
    </w:p>
    <w:p w14:paraId="3B95A88B" w14:textId="77777777" w:rsidR="002E06CB" w:rsidRPr="002E06CB" w:rsidRDefault="002E06CB" w:rsidP="002E06CB">
      <w:pPr>
        <w:spacing w:line="276" w:lineRule="auto"/>
        <w:ind w:firstLine="709"/>
        <w:contextualSpacing/>
        <w:rPr>
          <w:rFonts w:ascii="Times New Roman" w:hAnsi="Times New Roman" w:cs="Times New Roman"/>
          <w:b/>
          <w:sz w:val="24"/>
          <w:szCs w:val="24"/>
        </w:rPr>
      </w:pPr>
    </w:p>
    <w:p w14:paraId="776FC11F" w14:textId="77777777" w:rsidR="002E06CB" w:rsidRPr="002E06CB" w:rsidRDefault="002E06CB" w:rsidP="002E06CB">
      <w:pPr>
        <w:spacing w:line="276" w:lineRule="auto"/>
        <w:ind w:firstLine="709"/>
        <w:contextualSpacing/>
        <w:rPr>
          <w:rFonts w:ascii="Times New Roman" w:hAnsi="Times New Roman" w:cs="Times New Roman"/>
          <w:b/>
          <w:sz w:val="24"/>
          <w:szCs w:val="24"/>
        </w:rPr>
      </w:pPr>
    </w:p>
    <w:p w14:paraId="1550C04B" w14:textId="77777777" w:rsidR="002E06CB" w:rsidRPr="002E06CB" w:rsidRDefault="002E06CB" w:rsidP="002E06CB">
      <w:pPr>
        <w:spacing w:line="276" w:lineRule="auto"/>
        <w:ind w:firstLine="709"/>
        <w:contextualSpacing/>
        <w:rPr>
          <w:rFonts w:ascii="Times New Roman" w:hAnsi="Times New Roman" w:cs="Times New Roman"/>
          <w:b/>
          <w:sz w:val="24"/>
          <w:szCs w:val="24"/>
        </w:rPr>
      </w:pPr>
    </w:p>
    <w:p w14:paraId="55EDC4CD" w14:textId="77777777" w:rsidR="002E06CB" w:rsidRPr="002E06CB" w:rsidRDefault="002E06CB" w:rsidP="002E06CB">
      <w:pPr>
        <w:spacing w:line="276" w:lineRule="auto"/>
        <w:ind w:firstLine="709"/>
        <w:contextualSpacing/>
        <w:rPr>
          <w:rFonts w:ascii="Times New Roman" w:hAnsi="Times New Roman" w:cs="Times New Roman"/>
          <w:b/>
          <w:sz w:val="24"/>
          <w:szCs w:val="24"/>
        </w:rPr>
      </w:pPr>
    </w:p>
    <w:p w14:paraId="1DA3D839" w14:textId="77777777" w:rsidR="002E06CB" w:rsidRPr="002E06CB" w:rsidRDefault="002E06CB" w:rsidP="002E06CB">
      <w:pPr>
        <w:spacing w:line="276" w:lineRule="auto"/>
        <w:ind w:firstLine="709"/>
        <w:contextualSpacing/>
        <w:rPr>
          <w:rFonts w:ascii="Times New Roman" w:hAnsi="Times New Roman" w:cs="Times New Roman"/>
          <w:b/>
          <w:sz w:val="24"/>
          <w:szCs w:val="24"/>
        </w:rPr>
      </w:pPr>
    </w:p>
    <w:p w14:paraId="31AABDD4" w14:textId="77777777" w:rsidR="002E06CB" w:rsidRPr="002E06CB" w:rsidRDefault="002E06CB" w:rsidP="002E06CB">
      <w:pPr>
        <w:spacing w:line="276" w:lineRule="auto"/>
        <w:ind w:firstLine="709"/>
        <w:contextualSpacing/>
        <w:rPr>
          <w:rFonts w:ascii="Times New Roman" w:hAnsi="Times New Roman" w:cs="Times New Roman"/>
          <w:b/>
          <w:sz w:val="24"/>
          <w:szCs w:val="24"/>
        </w:rPr>
      </w:pPr>
    </w:p>
    <w:p w14:paraId="7E412D8D" w14:textId="77777777" w:rsidR="002E06CB" w:rsidRPr="002E06CB" w:rsidRDefault="002E06CB" w:rsidP="002E06CB">
      <w:pPr>
        <w:spacing w:line="276" w:lineRule="auto"/>
        <w:ind w:firstLine="709"/>
        <w:contextualSpacing/>
        <w:rPr>
          <w:rFonts w:ascii="Times New Roman" w:hAnsi="Times New Roman" w:cs="Times New Roman"/>
          <w:b/>
          <w:sz w:val="24"/>
          <w:szCs w:val="24"/>
        </w:rPr>
      </w:pPr>
    </w:p>
    <w:p w14:paraId="257D7BA0" w14:textId="77777777" w:rsidR="002E06CB" w:rsidRPr="002E06CB" w:rsidRDefault="002E06CB" w:rsidP="002E06CB">
      <w:pPr>
        <w:spacing w:line="276" w:lineRule="auto"/>
        <w:ind w:firstLine="709"/>
        <w:contextualSpacing/>
        <w:rPr>
          <w:rFonts w:ascii="Times New Roman" w:hAnsi="Times New Roman" w:cs="Times New Roman"/>
          <w:b/>
          <w:sz w:val="24"/>
          <w:szCs w:val="24"/>
        </w:rPr>
      </w:pPr>
    </w:p>
    <w:p w14:paraId="4578A394" w14:textId="77777777" w:rsidR="002E06CB" w:rsidRPr="002E06CB" w:rsidRDefault="002E06CB" w:rsidP="002E06CB">
      <w:pPr>
        <w:keepNext/>
        <w:spacing w:after="120"/>
        <w:jc w:val="center"/>
        <w:outlineLvl w:val="0"/>
        <w:rPr>
          <w:rFonts w:ascii="Times New Roman" w:eastAsia="Segoe UI" w:hAnsi="Times New Roman" w:cs="Times New Roman"/>
          <w:caps/>
          <w:kern w:val="32"/>
          <w:sz w:val="24"/>
          <w:szCs w:val="24"/>
          <w:lang w:eastAsia="x-none"/>
        </w:rPr>
      </w:pPr>
      <w:r w:rsidRPr="002E06CB">
        <w:rPr>
          <w:rFonts w:ascii="Times New Roman" w:eastAsia="Segoe UI" w:hAnsi="Times New Roman" w:cs="Times New Roman"/>
          <w:b/>
          <w:bCs/>
          <w:caps/>
          <w:kern w:val="32"/>
          <w:sz w:val="24"/>
          <w:szCs w:val="24"/>
          <w:lang w:val="x-none" w:eastAsia="x-none"/>
        </w:rPr>
        <w:lastRenderedPageBreak/>
        <w:t xml:space="preserve">4. Контроль и оценка результатов </w:t>
      </w:r>
      <w:r w:rsidRPr="002E06CB">
        <w:rPr>
          <w:rFonts w:ascii="Times New Roman" w:eastAsia="Segoe UI" w:hAnsi="Times New Roman" w:cs="Times New Roman"/>
          <w:b/>
          <w:bCs/>
          <w:caps/>
          <w:kern w:val="32"/>
          <w:sz w:val="24"/>
          <w:szCs w:val="24"/>
          <w:lang w:val="x-none" w:eastAsia="x-none"/>
        </w:rPr>
        <w:br/>
        <w:t xml:space="preserve">освоения </w:t>
      </w:r>
      <w:r w:rsidRPr="002E06CB">
        <w:rPr>
          <w:rFonts w:ascii="Times New Roman" w:eastAsia="Segoe UI" w:hAnsi="Times New Roman" w:cs="Times New Roman"/>
          <w:b/>
          <w:bCs/>
          <w:caps/>
          <w:kern w:val="32"/>
          <w:sz w:val="24"/>
          <w:szCs w:val="24"/>
          <w:lang w:eastAsia="x-none"/>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4"/>
        <w:gridCol w:w="3543"/>
        <w:gridCol w:w="3112"/>
      </w:tblGrid>
      <w:tr w:rsidR="002E06CB" w:rsidRPr="002E06CB" w14:paraId="38DFD245" w14:textId="77777777" w:rsidTr="00AD5821">
        <w:trPr>
          <w:trHeight w:val="519"/>
        </w:trPr>
        <w:tc>
          <w:tcPr>
            <w:tcW w:w="1544" w:type="pct"/>
            <w:vAlign w:val="center"/>
          </w:tcPr>
          <w:p w14:paraId="402834DD" w14:textId="77777777" w:rsidR="002E06CB" w:rsidRPr="002E06CB" w:rsidRDefault="002E06CB" w:rsidP="002E06CB">
            <w:pPr>
              <w:suppressAutoHyphens/>
              <w:spacing w:line="276" w:lineRule="auto"/>
              <w:contextualSpacing/>
              <w:jc w:val="center"/>
              <w:rPr>
                <w:rFonts w:ascii="Times New Roman" w:hAnsi="Times New Roman" w:cs="Times New Roman"/>
                <w:b/>
                <w:iCs/>
                <w:sz w:val="24"/>
                <w:szCs w:val="24"/>
              </w:rPr>
            </w:pPr>
            <w:r w:rsidRPr="002E06CB">
              <w:rPr>
                <w:rFonts w:ascii="Times New Roman" w:hAnsi="Times New Roman" w:cs="Times New Roman"/>
                <w:b/>
                <w:iCs/>
                <w:sz w:val="24"/>
                <w:szCs w:val="24"/>
              </w:rPr>
              <w:t>Результаты обучения</w:t>
            </w:r>
          </w:p>
        </w:tc>
        <w:tc>
          <w:tcPr>
            <w:tcW w:w="1840" w:type="pct"/>
            <w:vAlign w:val="center"/>
          </w:tcPr>
          <w:p w14:paraId="6180E2CB" w14:textId="77777777" w:rsidR="002E06CB" w:rsidRPr="002E06CB" w:rsidRDefault="002E06CB" w:rsidP="002E06CB">
            <w:pPr>
              <w:suppressAutoHyphens/>
              <w:spacing w:line="276" w:lineRule="auto"/>
              <w:contextualSpacing/>
              <w:jc w:val="center"/>
              <w:rPr>
                <w:rFonts w:ascii="Times New Roman" w:hAnsi="Times New Roman" w:cs="Times New Roman"/>
                <w:b/>
                <w:sz w:val="24"/>
                <w:szCs w:val="24"/>
              </w:rPr>
            </w:pPr>
            <w:r w:rsidRPr="002E06CB">
              <w:rPr>
                <w:rFonts w:ascii="Times New Roman" w:hAnsi="Times New Roman" w:cs="Times New Roman"/>
                <w:b/>
                <w:iCs/>
                <w:sz w:val="24"/>
                <w:szCs w:val="24"/>
              </w:rPr>
              <w:t>Показатели освоенности компетенций</w:t>
            </w:r>
          </w:p>
        </w:tc>
        <w:tc>
          <w:tcPr>
            <w:tcW w:w="1616" w:type="pct"/>
            <w:vAlign w:val="center"/>
          </w:tcPr>
          <w:p w14:paraId="28895DCA" w14:textId="77777777" w:rsidR="002E06CB" w:rsidRPr="002E06CB" w:rsidRDefault="002E06CB" w:rsidP="002E06CB">
            <w:pPr>
              <w:suppressAutoHyphens/>
              <w:spacing w:line="276" w:lineRule="auto"/>
              <w:contextualSpacing/>
              <w:jc w:val="center"/>
              <w:rPr>
                <w:rFonts w:ascii="Times New Roman" w:hAnsi="Times New Roman" w:cs="Times New Roman"/>
                <w:b/>
                <w:sz w:val="24"/>
                <w:szCs w:val="24"/>
              </w:rPr>
            </w:pPr>
            <w:r w:rsidRPr="002E06CB">
              <w:rPr>
                <w:rFonts w:ascii="Times New Roman" w:hAnsi="Times New Roman" w:cs="Times New Roman"/>
                <w:b/>
                <w:sz w:val="24"/>
                <w:szCs w:val="24"/>
              </w:rPr>
              <w:t>Методы оценки</w:t>
            </w:r>
          </w:p>
        </w:tc>
      </w:tr>
      <w:tr w:rsidR="002E06CB" w:rsidRPr="002E06CB" w14:paraId="73F6A38C" w14:textId="77777777" w:rsidTr="00AD5821">
        <w:trPr>
          <w:trHeight w:val="2270"/>
        </w:trPr>
        <w:tc>
          <w:tcPr>
            <w:tcW w:w="1544" w:type="pct"/>
          </w:tcPr>
          <w:p w14:paraId="7D926A45" w14:textId="77777777" w:rsidR="002E06CB" w:rsidRPr="002E06CB" w:rsidRDefault="002E06CB" w:rsidP="002E06CB">
            <w:pPr>
              <w:widowControl w:val="0"/>
              <w:snapToGrid w:val="0"/>
              <w:spacing w:before="120" w:after="120"/>
              <w:jc w:val="both"/>
              <w:rPr>
                <w:rFonts w:ascii="Times New Roman" w:eastAsia="Times New Roman" w:hAnsi="Times New Roman" w:cs="Times New Roman"/>
                <w:sz w:val="24"/>
                <w:szCs w:val="24"/>
                <w:lang w:eastAsia="ru-RU"/>
              </w:rPr>
            </w:pPr>
            <w:r w:rsidRPr="002E06CB">
              <w:rPr>
                <w:rFonts w:ascii="Times New Roman" w:eastAsia="Times New Roman" w:hAnsi="Times New Roman" w:cs="Times New Roman"/>
                <w:bCs/>
                <w:i/>
                <w:sz w:val="24"/>
                <w:szCs w:val="24"/>
                <w:lang w:eastAsia="ru-RU"/>
              </w:rPr>
              <w:t>Знает:</w:t>
            </w:r>
            <w:r w:rsidRPr="002E06CB">
              <w:rPr>
                <w:rFonts w:ascii="Times New Roman" w:eastAsia="Times New Roman" w:hAnsi="Times New Roman" w:cs="Times New Roman"/>
                <w:color w:val="000000"/>
                <w:sz w:val="24"/>
                <w:szCs w:val="24"/>
                <w:lang w:eastAsia="ru-RU"/>
              </w:rPr>
              <w:t xml:space="preserve"> Основные понятия машинной графики; основные операции выполнения и редактирования изображений;  назначение САПР; правила техники безопасности при работе на плоттере.</w:t>
            </w:r>
          </w:p>
          <w:p w14:paraId="7503C4A9" w14:textId="77777777" w:rsidR="002E06CB" w:rsidRPr="002E06CB" w:rsidRDefault="002E06CB" w:rsidP="002E06CB">
            <w:pPr>
              <w:suppressAutoHyphens/>
              <w:contextualSpacing/>
              <w:rPr>
                <w:rFonts w:ascii="Times New Roman" w:hAnsi="Times New Roman" w:cs="Times New Roman"/>
                <w:bCs/>
                <w:i/>
                <w:sz w:val="24"/>
                <w:szCs w:val="24"/>
              </w:rPr>
            </w:pPr>
          </w:p>
          <w:p w14:paraId="2C9C814E" w14:textId="77777777" w:rsidR="002E06CB" w:rsidRPr="002E06CB" w:rsidRDefault="002E06CB" w:rsidP="002E06CB">
            <w:pPr>
              <w:suppressAutoHyphens/>
              <w:contextualSpacing/>
              <w:rPr>
                <w:rFonts w:ascii="Times New Roman" w:hAnsi="Times New Roman" w:cs="Times New Roman"/>
                <w:bCs/>
                <w:i/>
                <w:sz w:val="24"/>
                <w:szCs w:val="24"/>
              </w:rPr>
            </w:pPr>
          </w:p>
          <w:p w14:paraId="0B195532" w14:textId="77777777" w:rsidR="002E06CB" w:rsidRPr="002E06CB" w:rsidRDefault="002E06CB" w:rsidP="002E06CB">
            <w:pPr>
              <w:suppressAutoHyphens/>
              <w:contextualSpacing/>
              <w:rPr>
                <w:rFonts w:ascii="Times New Roman" w:hAnsi="Times New Roman" w:cs="Times New Roman"/>
                <w:bCs/>
                <w:i/>
                <w:sz w:val="24"/>
                <w:szCs w:val="24"/>
              </w:rPr>
            </w:pPr>
          </w:p>
          <w:p w14:paraId="65E61A0E" w14:textId="77777777" w:rsidR="002E06CB" w:rsidRPr="002E06CB" w:rsidRDefault="002E06CB" w:rsidP="002E06CB">
            <w:pPr>
              <w:suppressAutoHyphens/>
              <w:contextualSpacing/>
              <w:rPr>
                <w:rFonts w:ascii="Times New Roman" w:hAnsi="Times New Roman" w:cs="Times New Roman"/>
                <w:bCs/>
                <w:i/>
                <w:sz w:val="24"/>
                <w:szCs w:val="24"/>
              </w:rPr>
            </w:pPr>
          </w:p>
          <w:p w14:paraId="47828272" w14:textId="77777777" w:rsidR="002E06CB" w:rsidRPr="002E06CB" w:rsidRDefault="002E06CB" w:rsidP="002E06CB">
            <w:pPr>
              <w:suppressAutoHyphens/>
              <w:contextualSpacing/>
              <w:rPr>
                <w:rFonts w:ascii="Times New Roman" w:hAnsi="Times New Roman" w:cs="Times New Roman"/>
                <w:bCs/>
                <w:i/>
                <w:sz w:val="24"/>
                <w:szCs w:val="24"/>
              </w:rPr>
            </w:pPr>
          </w:p>
          <w:p w14:paraId="74D336D0" w14:textId="77777777" w:rsidR="002E06CB" w:rsidRPr="002E06CB" w:rsidRDefault="002E06CB" w:rsidP="002E06CB">
            <w:pPr>
              <w:suppressAutoHyphens/>
              <w:contextualSpacing/>
              <w:rPr>
                <w:rFonts w:ascii="Times New Roman" w:hAnsi="Times New Roman" w:cs="Times New Roman"/>
                <w:bCs/>
                <w:i/>
                <w:sz w:val="24"/>
                <w:szCs w:val="24"/>
              </w:rPr>
            </w:pPr>
          </w:p>
          <w:p w14:paraId="65EABCE0" w14:textId="77777777" w:rsidR="002E06CB" w:rsidRPr="002E06CB" w:rsidRDefault="002E06CB" w:rsidP="002E06CB">
            <w:pPr>
              <w:suppressAutoHyphens/>
              <w:contextualSpacing/>
              <w:rPr>
                <w:rFonts w:ascii="Times New Roman" w:hAnsi="Times New Roman" w:cs="Times New Roman"/>
                <w:bCs/>
                <w:i/>
                <w:sz w:val="24"/>
                <w:szCs w:val="24"/>
              </w:rPr>
            </w:pPr>
          </w:p>
          <w:p w14:paraId="795CCC31" w14:textId="77777777" w:rsidR="002E06CB" w:rsidRPr="002E06CB" w:rsidRDefault="002E06CB" w:rsidP="002E06CB">
            <w:pPr>
              <w:suppressAutoHyphens/>
              <w:contextualSpacing/>
              <w:rPr>
                <w:rFonts w:ascii="Times New Roman" w:hAnsi="Times New Roman" w:cs="Times New Roman"/>
                <w:bCs/>
                <w:i/>
                <w:sz w:val="24"/>
                <w:szCs w:val="24"/>
              </w:rPr>
            </w:pPr>
          </w:p>
          <w:p w14:paraId="78126670" w14:textId="77777777" w:rsidR="002E06CB" w:rsidRPr="002E06CB" w:rsidRDefault="002E06CB" w:rsidP="002E06CB">
            <w:pPr>
              <w:suppressAutoHyphens/>
              <w:contextualSpacing/>
              <w:rPr>
                <w:rFonts w:ascii="Times New Roman" w:hAnsi="Times New Roman" w:cs="Times New Roman"/>
                <w:bCs/>
                <w:i/>
                <w:sz w:val="24"/>
                <w:szCs w:val="24"/>
              </w:rPr>
            </w:pPr>
          </w:p>
          <w:p w14:paraId="74F0D397" w14:textId="77777777" w:rsidR="002E06CB" w:rsidRPr="002E06CB" w:rsidRDefault="002E06CB" w:rsidP="002E06CB">
            <w:pPr>
              <w:suppressAutoHyphens/>
              <w:contextualSpacing/>
              <w:rPr>
                <w:rFonts w:ascii="Times New Roman" w:hAnsi="Times New Roman" w:cs="Times New Roman"/>
                <w:bCs/>
                <w:i/>
                <w:sz w:val="24"/>
                <w:szCs w:val="24"/>
              </w:rPr>
            </w:pPr>
          </w:p>
          <w:p w14:paraId="55F24044" w14:textId="77777777" w:rsidR="002E06CB" w:rsidRPr="002E06CB" w:rsidRDefault="002E06CB" w:rsidP="002E06CB">
            <w:pPr>
              <w:suppressAutoHyphens/>
              <w:contextualSpacing/>
              <w:rPr>
                <w:rFonts w:ascii="Times New Roman" w:hAnsi="Times New Roman" w:cs="Times New Roman"/>
                <w:bCs/>
                <w:i/>
                <w:sz w:val="24"/>
                <w:szCs w:val="24"/>
              </w:rPr>
            </w:pPr>
            <w:r w:rsidRPr="002E06CB">
              <w:rPr>
                <w:rFonts w:ascii="Times New Roman" w:hAnsi="Times New Roman" w:cs="Times New Roman"/>
                <w:bCs/>
                <w:i/>
                <w:sz w:val="24"/>
                <w:szCs w:val="24"/>
              </w:rPr>
              <w:t xml:space="preserve">Умеет: </w:t>
            </w:r>
            <w:r w:rsidRPr="002E06CB">
              <w:rPr>
                <w:rFonts w:ascii="Times New Roman" w:hAnsi="Times New Roman" w:cs="Times New Roman"/>
                <w:color w:val="000000"/>
                <w:sz w:val="24"/>
                <w:szCs w:val="24"/>
              </w:rPr>
              <w:t xml:space="preserve">Пользоваться пакетом графических программ; работать на персональном компьютере с графическими возможностями, на плоттере и лазерном принтере; пользоваться учебной системой </w:t>
            </w:r>
            <w:r w:rsidRPr="002E06CB">
              <w:rPr>
                <w:rFonts w:ascii="Times New Roman" w:hAnsi="Times New Roman" w:cs="Times New Roman"/>
                <w:color w:val="000000"/>
                <w:sz w:val="24"/>
                <w:szCs w:val="24"/>
                <w:lang w:val="en-US"/>
              </w:rPr>
              <w:t>AutoCAD</w:t>
            </w:r>
            <w:r w:rsidRPr="002E06CB">
              <w:rPr>
                <w:rFonts w:ascii="Times New Roman" w:hAnsi="Times New Roman" w:cs="Times New Roman"/>
                <w:color w:val="000000"/>
                <w:sz w:val="24"/>
                <w:szCs w:val="24"/>
              </w:rPr>
              <w:t xml:space="preserve"> машинной графики с элементами расчета; выполнять построение деталей любой конфигурации.</w:t>
            </w:r>
          </w:p>
          <w:p w14:paraId="499846A5" w14:textId="77777777" w:rsidR="002E06CB" w:rsidRPr="002E06CB" w:rsidRDefault="002E06CB" w:rsidP="002E06CB">
            <w:pPr>
              <w:spacing w:after="120"/>
              <w:contextualSpacing/>
              <w:rPr>
                <w:rFonts w:ascii="Times New Roman" w:hAnsi="Times New Roman" w:cs="Times New Roman"/>
                <w:i/>
                <w:sz w:val="24"/>
                <w:szCs w:val="24"/>
              </w:rPr>
            </w:pPr>
          </w:p>
        </w:tc>
        <w:tc>
          <w:tcPr>
            <w:tcW w:w="1840" w:type="pct"/>
          </w:tcPr>
          <w:p w14:paraId="71DB0EE4" w14:textId="77777777" w:rsidR="002E06CB" w:rsidRPr="002E06CB" w:rsidRDefault="002E06CB" w:rsidP="002E06CB">
            <w:pPr>
              <w:rPr>
                <w:rFonts w:ascii="Times New Roman" w:hAnsi="Times New Roman"/>
                <w:bCs/>
                <w:sz w:val="24"/>
                <w:szCs w:val="24"/>
              </w:rPr>
            </w:pPr>
            <w:r w:rsidRPr="002E06CB">
              <w:rPr>
                <w:rFonts w:ascii="Times New Roman" w:hAnsi="Times New Roman"/>
                <w:bCs/>
                <w:sz w:val="24"/>
                <w:szCs w:val="24"/>
              </w:rPr>
              <w:t>Успешность освоения знаний соответствует выполнению следующих требований:</w:t>
            </w:r>
          </w:p>
          <w:p w14:paraId="7BD730B1" w14:textId="77777777" w:rsidR="002E06CB" w:rsidRPr="002E06CB" w:rsidRDefault="002E06CB" w:rsidP="002E06CB">
            <w:pPr>
              <w:jc w:val="both"/>
              <w:rPr>
                <w:rFonts w:ascii="Times New Roman" w:eastAsia="Times New Roman" w:hAnsi="Times New Roman" w:cs="Times New Roman"/>
                <w:sz w:val="24"/>
                <w:szCs w:val="24"/>
                <w:lang w:eastAsia="ru-RU"/>
              </w:rPr>
            </w:pPr>
            <w:r w:rsidRPr="002E06CB">
              <w:rPr>
                <w:rFonts w:ascii="Times New Roman" w:eastAsia="Times New Roman" w:hAnsi="Times New Roman" w:cs="Times New Roman"/>
                <w:sz w:val="24"/>
                <w:szCs w:val="24"/>
                <w:lang w:eastAsia="ru-RU"/>
              </w:rPr>
              <w:t>- обучающийся свободно владеет теоретическим материалом, без затруднений излагает его и использует на практике, знает оборудование</w:t>
            </w:r>
          </w:p>
          <w:p w14:paraId="0973FDDA" w14:textId="77777777" w:rsidR="002E06CB" w:rsidRPr="002E06CB" w:rsidRDefault="002E06CB" w:rsidP="002E06CB">
            <w:pPr>
              <w:jc w:val="both"/>
              <w:rPr>
                <w:rFonts w:ascii="Times New Roman" w:eastAsia="Times New Roman" w:hAnsi="Times New Roman" w:cs="Times New Roman"/>
                <w:sz w:val="24"/>
                <w:szCs w:val="24"/>
                <w:lang w:eastAsia="ru-RU"/>
              </w:rPr>
            </w:pPr>
            <w:r w:rsidRPr="002E06CB">
              <w:rPr>
                <w:rFonts w:ascii="Times New Roman" w:eastAsia="Times New Roman" w:hAnsi="Times New Roman" w:cs="Times New Roman"/>
                <w:sz w:val="24"/>
                <w:szCs w:val="24"/>
                <w:lang w:eastAsia="ru-RU"/>
              </w:rPr>
              <w:t>- правильно выполняет технологические операции выполнения чертежей в электронной форме,</w:t>
            </w:r>
          </w:p>
          <w:p w14:paraId="41DE37F0" w14:textId="77777777" w:rsidR="002E06CB" w:rsidRPr="002E06CB" w:rsidRDefault="002E06CB" w:rsidP="002E06CB">
            <w:pPr>
              <w:jc w:val="both"/>
              <w:rPr>
                <w:rFonts w:ascii="Times New Roman" w:eastAsia="Times New Roman" w:hAnsi="Times New Roman" w:cs="Times New Roman"/>
                <w:sz w:val="24"/>
                <w:szCs w:val="24"/>
                <w:lang w:eastAsia="ru-RU"/>
              </w:rPr>
            </w:pPr>
            <w:r w:rsidRPr="002E06CB">
              <w:rPr>
                <w:rFonts w:ascii="Times New Roman" w:eastAsia="Times New Roman" w:hAnsi="Times New Roman" w:cs="Times New Roman"/>
                <w:sz w:val="24"/>
                <w:szCs w:val="24"/>
                <w:lang w:eastAsia="ru-RU"/>
              </w:rPr>
              <w:t>владеет приемами самоконтроля</w:t>
            </w:r>
          </w:p>
          <w:p w14:paraId="0514BE52" w14:textId="77777777" w:rsidR="002E06CB" w:rsidRPr="002E06CB" w:rsidRDefault="002E06CB" w:rsidP="002E0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 w:val="24"/>
                <w:szCs w:val="24"/>
              </w:rPr>
            </w:pPr>
            <w:r w:rsidRPr="002E06CB">
              <w:rPr>
                <w:rFonts w:ascii="Times New Roman" w:hAnsi="Times New Roman"/>
                <w:sz w:val="24"/>
                <w:szCs w:val="24"/>
              </w:rPr>
              <w:t>соблюдает правила безопасности</w:t>
            </w:r>
          </w:p>
          <w:p w14:paraId="07D5F1E3" w14:textId="77777777" w:rsidR="002E06CB" w:rsidRPr="002E06CB" w:rsidRDefault="002E06CB" w:rsidP="002E06CB">
            <w:pPr>
              <w:suppressAutoHyphens/>
              <w:contextualSpacing/>
              <w:rPr>
                <w:rFonts w:ascii="Times New Roman" w:hAnsi="Times New Roman"/>
                <w:sz w:val="24"/>
                <w:szCs w:val="24"/>
              </w:rPr>
            </w:pPr>
          </w:p>
          <w:p w14:paraId="35AD3761" w14:textId="77777777" w:rsidR="002E06CB" w:rsidRPr="002E06CB" w:rsidRDefault="002E06CB" w:rsidP="002E06CB">
            <w:pPr>
              <w:suppressAutoHyphens/>
              <w:contextualSpacing/>
              <w:rPr>
                <w:rFonts w:ascii="Times New Roman" w:hAnsi="Times New Roman"/>
                <w:sz w:val="24"/>
                <w:szCs w:val="24"/>
              </w:rPr>
            </w:pPr>
          </w:p>
          <w:p w14:paraId="51325AA1" w14:textId="77777777" w:rsidR="002E06CB" w:rsidRPr="002E06CB" w:rsidRDefault="002E06CB" w:rsidP="002E06CB">
            <w:pPr>
              <w:suppressAutoHyphens/>
              <w:contextualSpacing/>
              <w:rPr>
                <w:rFonts w:ascii="Times New Roman" w:hAnsi="Times New Roman"/>
                <w:sz w:val="24"/>
                <w:szCs w:val="24"/>
              </w:rPr>
            </w:pPr>
          </w:p>
          <w:p w14:paraId="13CBBCE4" w14:textId="77777777" w:rsidR="002E06CB" w:rsidRPr="002E06CB" w:rsidRDefault="002E06CB" w:rsidP="002E06CB">
            <w:pPr>
              <w:suppressAutoHyphens/>
              <w:contextualSpacing/>
              <w:rPr>
                <w:rFonts w:ascii="Times New Roman" w:hAnsi="Times New Roman"/>
                <w:sz w:val="24"/>
                <w:szCs w:val="24"/>
              </w:rPr>
            </w:pPr>
          </w:p>
          <w:p w14:paraId="0A1A279C" w14:textId="77777777" w:rsidR="002E06CB" w:rsidRPr="002E06CB" w:rsidRDefault="002E06CB" w:rsidP="002E06CB">
            <w:pPr>
              <w:suppressAutoHyphens/>
              <w:contextualSpacing/>
              <w:rPr>
                <w:rFonts w:ascii="Times New Roman" w:hAnsi="Times New Roman" w:cs="Times New Roman"/>
                <w:sz w:val="24"/>
                <w:szCs w:val="24"/>
              </w:rPr>
            </w:pPr>
          </w:p>
          <w:p w14:paraId="286E48AA" w14:textId="77777777" w:rsidR="002E06CB" w:rsidRPr="002E06CB" w:rsidRDefault="002E06CB" w:rsidP="002E06CB">
            <w:pPr>
              <w:suppressAutoHyphens/>
              <w:contextualSpacing/>
              <w:rPr>
                <w:rFonts w:ascii="Times New Roman" w:hAnsi="Times New Roman" w:cs="Times New Roman"/>
                <w:sz w:val="24"/>
                <w:szCs w:val="24"/>
              </w:rPr>
            </w:pPr>
          </w:p>
          <w:p w14:paraId="29E6760E" w14:textId="77777777" w:rsidR="002E06CB" w:rsidRPr="002E06CB" w:rsidRDefault="002E06CB" w:rsidP="002E06CB">
            <w:pPr>
              <w:rPr>
                <w:rFonts w:ascii="Times New Roman" w:hAnsi="Times New Roman"/>
                <w:bCs/>
                <w:sz w:val="24"/>
                <w:szCs w:val="24"/>
              </w:rPr>
            </w:pPr>
            <w:r w:rsidRPr="002E06CB">
              <w:rPr>
                <w:rFonts w:ascii="Times New Roman" w:hAnsi="Times New Roman"/>
                <w:bCs/>
                <w:sz w:val="24"/>
                <w:szCs w:val="24"/>
              </w:rPr>
              <w:t>Успешность освоения умений и навыков соответствует выполнению следующих требований:</w:t>
            </w:r>
          </w:p>
          <w:p w14:paraId="094BB7D4" w14:textId="77777777" w:rsidR="002E06CB" w:rsidRPr="002E06CB" w:rsidRDefault="002E06CB" w:rsidP="002E06CB">
            <w:pPr>
              <w:rPr>
                <w:rFonts w:ascii="Times New Roman" w:hAnsi="Times New Roman"/>
                <w:sz w:val="24"/>
                <w:szCs w:val="24"/>
              </w:rPr>
            </w:pPr>
            <w:r w:rsidRPr="002E06CB">
              <w:rPr>
                <w:rFonts w:ascii="Times New Roman" w:hAnsi="Times New Roman"/>
                <w:bCs/>
                <w:sz w:val="24"/>
                <w:szCs w:val="24"/>
              </w:rPr>
              <w:t xml:space="preserve">обучающийся </w:t>
            </w:r>
            <w:r w:rsidRPr="002E06CB">
              <w:rPr>
                <w:rFonts w:ascii="Times New Roman" w:hAnsi="Times New Roman"/>
                <w:sz w:val="24"/>
                <w:szCs w:val="24"/>
              </w:rPr>
              <w:t>умеет готовить оборудование к работе ,</w:t>
            </w:r>
          </w:p>
          <w:p w14:paraId="38D7F118" w14:textId="77777777" w:rsidR="002E06CB" w:rsidRPr="002E06CB" w:rsidRDefault="002E06CB" w:rsidP="002E06CB">
            <w:pPr>
              <w:rPr>
                <w:rFonts w:ascii="Times New Roman" w:hAnsi="Times New Roman"/>
                <w:sz w:val="24"/>
                <w:szCs w:val="24"/>
              </w:rPr>
            </w:pPr>
            <w:r w:rsidRPr="002E06CB">
              <w:rPr>
                <w:rFonts w:ascii="Times New Roman" w:hAnsi="Times New Roman"/>
                <w:sz w:val="24"/>
                <w:szCs w:val="24"/>
              </w:rPr>
              <w:t>выполнять  практические работы в соответствии с методическими указаниями к ним,</w:t>
            </w:r>
          </w:p>
          <w:p w14:paraId="4F48FE95" w14:textId="77777777" w:rsidR="002E06CB" w:rsidRPr="002E06CB" w:rsidRDefault="002E06CB" w:rsidP="002E06CB">
            <w:pPr>
              <w:rPr>
                <w:rFonts w:ascii="Times New Roman" w:hAnsi="Times New Roman"/>
                <w:sz w:val="24"/>
                <w:szCs w:val="24"/>
              </w:rPr>
            </w:pPr>
            <w:r w:rsidRPr="002E06CB">
              <w:rPr>
                <w:rFonts w:ascii="Times New Roman" w:hAnsi="Times New Roman"/>
                <w:sz w:val="24"/>
                <w:szCs w:val="24"/>
              </w:rPr>
              <w:t>правильно организовывает свое рабочее место и поддерживает его в порядке на протяжении выполняемой работы ,</w:t>
            </w:r>
          </w:p>
          <w:p w14:paraId="3E5B844D" w14:textId="77777777" w:rsidR="002E06CB" w:rsidRPr="002E06CB" w:rsidRDefault="002E06CB" w:rsidP="002E06CB">
            <w:pPr>
              <w:rPr>
                <w:rFonts w:ascii="Times New Roman" w:hAnsi="Times New Roman"/>
                <w:sz w:val="24"/>
                <w:szCs w:val="24"/>
              </w:rPr>
            </w:pPr>
            <w:r w:rsidRPr="002E06CB">
              <w:rPr>
                <w:rFonts w:ascii="Times New Roman" w:hAnsi="Times New Roman"/>
                <w:sz w:val="24"/>
                <w:szCs w:val="24"/>
              </w:rPr>
              <w:t>умеет самостоятельно пользоваться справочной литературой</w:t>
            </w:r>
          </w:p>
          <w:p w14:paraId="57EF6692" w14:textId="77777777" w:rsidR="002E06CB" w:rsidRPr="002E06CB" w:rsidRDefault="002E06CB" w:rsidP="002E06CB">
            <w:pPr>
              <w:suppressAutoHyphens/>
              <w:contextualSpacing/>
              <w:rPr>
                <w:rFonts w:ascii="Times New Roman" w:hAnsi="Times New Roman"/>
                <w:sz w:val="24"/>
                <w:szCs w:val="24"/>
              </w:rPr>
            </w:pPr>
          </w:p>
          <w:p w14:paraId="163EDEC3" w14:textId="77777777" w:rsidR="002E06CB" w:rsidRPr="002E06CB" w:rsidRDefault="002E06CB" w:rsidP="002E06CB">
            <w:pPr>
              <w:suppressAutoHyphens/>
              <w:contextualSpacing/>
              <w:rPr>
                <w:rFonts w:ascii="Times New Roman" w:hAnsi="Times New Roman" w:cs="Times New Roman"/>
                <w:sz w:val="24"/>
                <w:szCs w:val="24"/>
              </w:rPr>
            </w:pPr>
          </w:p>
        </w:tc>
        <w:tc>
          <w:tcPr>
            <w:tcW w:w="1616" w:type="pct"/>
          </w:tcPr>
          <w:p w14:paraId="04F48BA7" w14:textId="77777777" w:rsidR="002E06CB" w:rsidRPr="002E06CB" w:rsidRDefault="002E06CB" w:rsidP="002E0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sz w:val="24"/>
                <w:szCs w:val="24"/>
              </w:rPr>
            </w:pPr>
            <w:r w:rsidRPr="002E06CB">
              <w:rPr>
                <w:rFonts w:ascii="Times New Roman" w:hAnsi="Times New Roman" w:cs="Times New Roman"/>
                <w:b/>
                <w:sz w:val="24"/>
                <w:szCs w:val="24"/>
              </w:rPr>
              <w:t xml:space="preserve">Текущий контроль: </w:t>
            </w:r>
          </w:p>
          <w:p w14:paraId="349E2A9C" w14:textId="77777777" w:rsidR="002E06CB" w:rsidRPr="002E06CB" w:rsidRDefault="002E06CB" w:rsidP="002E0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sz w:val="24"/>
                <w:szCs w:val="24"/>
              </w:rPr>
            </w:pPr>
            <w:r w:rsidRPr="002E06CB">
              <w:rPr>
                <w:rFonts w:ascii="Times New Roman" w:hAnsi="Times New Roman" w:cs="Times New Roman"/>
                <w:noProof/>
                <w:sz w:val="24"/>
                <w:szCs w:val="24"/>
              </w:rPr>
              <w:t>экспертная оценка выполнения практических работ.</w:t>
            </w:r>
          </w:p>
          <w:p w14:paraId="32D56B34" w14:textId="77777777" w:rsidR="002E06CB" w:rsidRPr="002E06CB" w:rsidRDefault="002E06CB" w:rsidP="002E06CB">
            <w:pPr>
              <w:suppressAutoHyphens/>
              <w:contextualSpacing/>
              <w:rPr>
                <w:rFonts w:ascii="Times New Roman" w:hAnsi="Times New Roman" w:cs="Times New Roman"/>
                <w:i/>
                <w:sz w:val="24"/>
                <w:szCs w:val="24"/>
              </w:rPr>
            </w:pPr>
            <w:r w:rsidRPr="002E06CB">
              <w:rPr>
                <w:rFonts w:ascii="Times New Roman" w:hAnsi="Times New Roman" w:cs="Times New Roman"/>
                <w:b/>
                <w:sz w:val="24"/>
                <w:szCs w:val="24"/>
              </w:rPr>
              <w:t>Промежуточная аттестация</w:t>
            </w:r>
          </w:p>
          <w:p w14:paraId="407E7D23" w14:textId="77777777" w:rsidR="002E06CB" w:rsidRPr="002E06CB" w:rsidRDefault="002E06CB" w:rsidP="002E06CB">
            <w:pPr>
              <w:suppressAutoHyphens/>
              <w:contextualSpacing/>
              <w:rPr>
                <w:rFonts w:ascii="Times New Roman" w:hAnsi="Times New Roman" w:cs="Times New Roman"/>
                <w:i/>
                <w:sz w:val="24"/>
                <w:szCs w:val="24"/>
              </w:rPr>
            </w:pPr>
          </w:p>
          <w:p w14:paraId="4F9379FC" w14:textId="77777777" w:rsidR="002E06CB" w:rsidRPr="002E06CB" w:rsidRDefault="002E06CB" w:rsidP="002E06CB">
            <w:pPr>
              <w:suppressAutoHyphens/>
              <w:contextualSpacing/>
              <w:rPr>
                <w:rFonts w:ascii="Times New Roman" w:hAnsi="Times New Roman" w:cs="Times New Roman"/>
                <w:i/>
                <w:sz w:val="24"/>
                <w:szCs w:val="24"/>
              </w:rPr>
            </w:pPr>
          </w:p>
          <w:p w14:paraId="67BBA351" w14:textId="77777777" w:rsidR="002E06CB" w:rsidRPr="002E06CB" w:rsidRDefault="002E06CB" w:rsidP="002E0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sz w:val="24"/>
                <w:szCs w:val="24"/>
              </w:rPr>
            </w:pPr>
          </w:p>
          <w:p w14:paraId="24755469" w14:textId="77777777" w:rsidR="002E06CB" w:rsidRPr="002E06CB" w:rsidRDefault="002E06CB" w:rsidP="002E0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sz w:val="24"/>
                <w:szCs w:val="24"/>
              </w:rPr>
            </w:pPr>
          </w:p>
          <w:p w14:paraId="44340EE5" w14:textId="77777777" w:rsidR="002E06CB" w:rsidRPr="002E06CB" w:rsidRDefault="002E06CB" w:rsidP="002E0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sz w:val="24"/>
                <w:szCs w:val="24"/>
              </w:rPr>
            </w:pPr>
          </w:p>
          <w:p w14:paraId="1C2C3D5D" w14:textId="77777777" w:rsidR="002E06CB" w:rsidRPr="002E06CB" w:rsidRDefault="002E06CB" w:rsidP="002E0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sz w:val="24"/>
                <w:szCs w:val="24"/>
              </w:rPr>
            </w:pPr>
          </w:p>
          <w:p w14:paraId="683AC7EA" w14:textId="77777777" w:rsidR="002E06CB" w:rsidRPr="002E06CB" w:rsidRDefault="002E06CB" w:rsidP="002E0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sz w:val="24"/>
                <w:szCs w:val="24"/>
              </w:rPr>
            </w:pPr>
          </w:p>
          <w:p w14:paraId="32143F84" w14:textId="77777777" w:rsidR="002E06CB" w:rsidRPr="002E06CB" w:rsidRDefault="002E06CB" w:rsidP="002E0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sz w:val="24"/>
                <w:szCs w:val="24"/>
              </w:rPr>
            </w:pPr>
          </w:p>
          <w:p w14:paraId="4DD566D2" w14:textId="77777777" w:rsidR="002E06CB" w:rsidRPr="002E06CB" w:rsidRDefault="002E06CB" w:rsidP="002E0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sz w:val="24"/>
                <w:szCs w:val="24"/>
              </w:rPr>
            </w:pPr>
          </w:p>
          <w:p w14:paraId="0ED66527" w14:textId="77777777" w:rsidR="002E06CB" w:rsidRPr="002E06CB" w:rsidRDefault="002E06CB" w:rsidP="002E0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sz w:val="24"/>
                <w:szCs w:val="24"/>
              </w:rPr>
            </w:pPr>
          </w:p>
          <w:p w14:paraId="51F33AFF" w14:textId="77777777" w:rsidR="002E06CB" w:rsidRPr="002E06CB" w:rsidRDefault="002E06CB" w:rsidP="002E0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sz w:val="24"/>
                <w:szCs w:val="24"/>
              </w:rPr>
            </w:pPr>
          </w:p>
          <w:p w14:paraId="7B2B1A75" w14:textId="77777777" w:rsidR="002E06CB" w:rsidRPr="002E06CB" w:rsidRDefault="002E06CB" w:rsidP="002E0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sz w:val="24"/>
                <w:szCs w:val="24"/>
              </w:rPr>
            </w:pPr>
          </w:p>
          <w:p w14:paraId="3FA2E1D5" w14:textId="77777777" w:rsidR="002E06CB" w:rsidRPr="002E06CB" w:rsidRDefault="002E06CB" w:rsidP="002E0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sz w:val="24"/>
                <w:szCs w:val="24"/>
              </w:rPr>
            </w:pPr>
          </w:p>
          <w:p w14:paraId="66BE6E6F" w14:textId="77777777" w:rsidR="002E06CB" w:rsidRPr="002E06CB" w:rsidRDefault="002E06CB" w:rsidP="002E0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sz w:val="24"/>
                <w:szCs w:val="24"/>
              </w:rPr>
            </w:pPr>
          </w:p>
          <w:p w14:paraId="329F9229" w14:textId="77777777" w:rsidR="002E06CB" w:rsidRPr="002E06CB" w:rsidRDefault="002E06CB" w:rsidP="002E0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sz w:val="24"/>
                <w:szCs w:val="24"/>
              </w:rPr>
            </w:pPr>
            <w:r w:rsidRPr="002E06CB">
              <w:rPr>
                <w:rFonts w:ascii="Times New Roman" w:hAnsi="Times New Roman" w:cs="Times New Roman"/>
                <w:b/>
                <w:sz w:val="24"/>
                <w:szCs w:val="24"/>
              </w:rPr>
              <w:t xml:space="preserve">Текущий контроль: </w:t>
            </w:r>
          </w:p>
          <w:p w14:paraId="2EB6EFB5" w14:textId="77777777" w:rsidR="002E06CB" w:rsidRPr="002E06CB" w:rsidRDefault="002E06CB" w:rsidP="002E0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sz w:val="24"/>
                <w:szCs w:val="24"/>
              </w:rPr>
            </w:pPr>
            <w:r w:rsidRPr="002E06CB">
              <w:rPr>
                <w:rFonts w:ascii="Times New Roman" w:hAnsi="Times New Roman" w:cs="Times New Roman"/>
                <w:noProof/>
                <w:sz w:val="24"/>
                <w:szCs w:val="24"/>
              </w:rPr>
              <w:t>экспертная оценка выполнения практических работ.</w:t>
            </w:r>
          </w:p>
          <w:p w14:paraId="3B16D12A" w14:textId="77777777" w:rsidR="002E06CB" w:rsidRPr="002E06CB" w:rsidRDefault="002E06CB" w:rsidP="002E0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i/>
                <w:sz w:val="24"/>
                <w:szCs w:val="24"/>
              </w:rPr>
            </w:pPr>
            <w:r w:rsidRPr="002E06CB">
              <w:rPr>
                <w:rFonts w:ascii="Times New Roman" w:hAnsi="Times New Roman" w:cs="Times New Roman"/>
                <w:b/>
                <w:sz w:val="24"/>
                <w:szCs w:val="24"/>
              </w:rPr>
              <w:t>Промежуточная аттестация Диф. зачет</w:t>
            </w:r>
          </w:p>
          <w:p w14:paraId="75630D00" w14:textId="77777777" w:rsidR="002E06CB" w:rsidRPr="002E06CB" w:rsidRDefault="002E06CB" w:rsidP="002E06CB">
            <w:pPr>
              <w:suppressAutoHyphens/>
              <w:contextualSpacing/>
              <w:rPr>
                <w:rFonts w:ascii="Times New Roman" w:hAnsi="Times New Roman" w:cs="Times New Roman"/>
                <w:i/>
                <w:sz w:val="24"/>
                <w:szCs w:val="24"/>
              </w:rPr>
            </w:pPr>
          </w:p>
        </w:tc>
      </w:tr>
    </w:tbl>
    <w:p w14:paraId="57ED1716" w14:textId="77777777" w:rsidR="002E06CB" w:rsidRPr="002E06CB" w:rsidRDefault="002E06CB" w:rsidP="002E06CB">
      <w:pPr>
        <w:rPr>
          <w:rFonts w:ascii="Times New Roman" w:hAnsi="Times New Roman" w:cs="Times New Roman"/>
          <w:b/>
          <w:bCs/>
          <w:sz w:val="18"/>
          <w:szCs w:val="18"/>
        </w:rPr>
      </w:pPr>
    </w:p>
    <w:p w14:paraId="3D9B901E" w14:textId="77777777" w:rsidR="002E06CB" w:rsidRPr="002E06CB" w:rsidRDefault="002E06CB" w:rsidP="002E06CB">
      <w:pPr>
        <w:rPr>
          <w:rFonts w:ascii="Times New Roman" w:hAnsi="Times New Roman" w:cs="Times New Roman"/>
          <w:b/>
          <w:bCs/>
          <w:sz w:val="18"/>
          <w:szCs w:val="18"/>
        </w:rPr>
      </w:pPr>
    </w:p>
    <w:p w14:paraId="13F4A2AC" w14:textId="77777777" w:rsidR="002E06CB" w:rsidRPr="002E06CB" w:rsidRDefault="002E06CB" w:rsidP="002E06CB">
      <w:pPr>
        <w:rPr>
          <w:rFonts w:ascii="Times New Roman" w:hAnsi="Times New Roman" w:cs="Times New Roman"/>
          <w:b/>
          <w:bCs/>
          <w:sz w:val="18"/>
          <w:szCs w:val="18"/>
        </w:rPr>
      </w:pPr>
    </w:p>
    <w:p w14:paraId="14DD13FF" w14:textId="77777777" w:rsidR="002E06CB" w:rsidRDefault="002E06CB">
      <w:pPr>
        <w:rPr>
          <w:rFonts w:ascii="Times New Roman" w:hAnsi="Times New Roman" w:cs="Times New Roman"/>
          <w:b/>
          <w:bCs/>
          <w:sz w:val="24"/>
          <w:szCs w:val="24"/>
        </w:rPr>
      </w:pPr>
      <w:r>
        <w:rPr>
          <w:rFonts w:ascii="Times New Roman" w:hAnsi="Times New Roman" w:cs="Times New Roman"/>
          <w:b/>
          <w:bCs/>
          <w:sz w:val="24"/>
          <w:szCs w:val="24"/>
        </w:rPr>
        <w:br w:type="page"/>
      </w:r>
    </w:p>
    <w:p w14:paraId="2CCE5B9B" w14:textId="77777777" w:rsidR="00457912" w:rsidRPr="00457912" w:rsidRDefault="00457912" w:rsidP="00457912">
      <w:pPr>
        <w:jc w:val="right"/>
        <w:rPr>
          <w:rFonts w:ascii="Times New Roman" w:eastAsia="Calibri" w:hAnsi="Times New Roman" w:cs="Times New Roman"/>
          <w:b/>
          <w:bCs/>
          <w:sz w:val="24"/>
          <w:szCs w:val="24"/>
        </w:rPr>
      </w:pPr>
      <w:r w:rsidRPr="00457912">
        <w:rPr>
          <w:rFonts w:ascii="Times New Roman" w:eastAsia="Calibri" w:hAnsi="Times New Roman" w:cs="Times New Roman"/>
          <w:b/>
          <w:bCs/>
          <w:sz w:val="24"/>
          <w:szCs w:val="24"/>
        </w:rPr>
        <w:lastRenderedPageBreak/>
        <w:t>Приложение 2.20</w:t>
      </w:r>
    </w:p>
    <w:p w14:paraId="039D1238" w14:textId="77777777" w:rsidR="00457912" w:rsidRPr="00457912" w:rsidRDefault="00457912" w:rsidP="00457912">
      <w:pPr>
        <w:jc w:val="right"/>
        <w:rPr>
          <w:rFonts w:ascii="Times New Roman" w:eastAsia="Calibri" w:hAnsi="Times New Roman" w:cs="Times New Roman"/>
          <w:b/>
          <w:bCs/>
          <w:sz w:val="24"/>
          <w:szCs w:val="24"/>
        </w:rPr>
      </w:pPr>
      <w:r w:rsidRPr="00457912">
        <w:rPr>
          <w:rFonts w:ascii="Times New Roman" w:eastAsia="Calibri" w:hAnsi="Times New Roman" w:cs="Times New Roman"/>
          <w:b/>
          <w:bCs/>
          <w:sz w:val="24"/>
          <w:szCs w:val="24"/>
        </w:rPr>
        <w:t>к ОПОП-П по специальности</w:t>
      </w:r>
    </w:p>
    <w:p w14:paraId="792DBF91" w14:textId="77777777" w:rsidR="00C54EAE" w:rsidRDefault="00457912" w:rsidP="00C54EAE">
      <w:pPr>
        <w:ind w:left="426"/>
        <w:jc w:val="right"/>
        <w:rPr>
          <w:rFonts w:ascii="Times New Roman" w:eastAsia="Calibri" w:hAnsi="Times New Roman" w:cs="Times New Roman"/>
          <w:b/>
          <w:bCs/>
          <w:sz w:val="24"/>
          <w:szCs w:val="24"/>
        </w:rPr>
      </w:pPr>
      <w:r w:rsidRPr="00457912">
        <w:rPr>
          <w:rFonts w:ascii="Times New Roman" w:eastAsia="Calibri" w:hAnsi="Times New Roman" w:cs="Times New Roman"/>
          <w:b/>
          <w:bCs/>
          <w:sz w:val="24"/>
          <w:szCs w:val="24"/>
        </w:rPr>
        <w:t>13.02.1</w:t>
      </w:r>
      <w:r w:rsidR="00C54EAE">
        <w:rPr>
          <w:rFonts w:ascii="Times New Roman" w:eastAsia="Calibri" w:hAnsi="Times New Roman" w:cs="Times New Roman"/>
          <w:b/>
          <w:bCs/>
          <w:sz w:val="24"/>
          <w:szCs w:val="24"/>
        </w:rPr>
        <w:t>3</w:t>
      </w:r>
      <w:r w:rsidRPr="00457912">
        <w:rPr>
          <w:rFonts w:ascii="Times New Roman" w:eastAsia="Calibri" w:hAnsi="Times New Roman" w:cs="Times New Roman"/>
          <w:b/>
          <w:bCs/>
          <w:sz w:val="24"/>
          <w:szCs w:val="24"/>
        </w:rPr>
        <w:t xml:space="preserve"> </w:t>
      </w:r>
      <w:r w:rsidR="00C54EAE">
        <w:rPr>
          <w:rFonts w:ascii="Times New Roman" w:eastAsia="Calibri" w:hAnsi="Times New Roman" w:cs="Times New Roman"/>
          <w:b/>
          <w:bCs/>
          <w:sz w:val="24"/>
          <w:szCs w:val="24"/>
        </w:rPr>
        <w:t>Э</w:t>
      </w:r>
      <w:r w:rsidRPr="00457912">
        <w:rPr>
          <w:rFonts w:ascii="Times New Roman" w:eastAsia="Calibri" w:hAnsi="Times New Roman" w:cs="Times New Roman"/>
          <w:b/>
          <w:bCs/>
          <w:sz w:val="24"/>
          <w:szCs w:val="24"/>
        </w:rPr>
        <w:t xml:space="preserve">ксплуатация и обслуживание </w:t>
      </w:r>
    </w:p>
    <w:p w14:paraId="1A998627" w14:textId="77777777" w:rsidR="00C54EAE" w:rsidRDefault="00457912" w:rsidP="00C54EAE">
      <w:pPr>
        <w:ind w:left="426"/>
        <w:jc w:val="right"/>
        <w:rPr>
          <w:rFonts w:ascii="Times New Roman" w:eastAsia="Calibri" w:hAnsi="Times New Roman" w:cs="Times New Roman"/>
          <w:b/>
          <w:bCs/>
          <w:sz w:val="24"/>
          <w:szCs w:val="24"/>
        </w:rPr>
      </w:pPr>
      <w:r w:rsidRPr="00457912">
        <w:rPr>
          <w:rFonts w:ascii="Times New Roman" w:eastAsia="Calibri" w:hAnsi="Times New Roman" w:cs="Times New Roman"/>
          <w:b/>
          <w:bCs/>
          <w:sz w:val="24"/>
          <w:szCs w:val="24"/>
        </w:rPr>
        <w:t>электрического и электромеханического</w:t>
      </w:r>
    </w:p>
    <w:p w14:paraId="3BD097B4" w14:textId="73298328" w:rsidR="00457912" w:rsidRPr="00457912" w:rsidRDefault="00457912" w:rsidP="00C54EAE">
      <w:pPr>
        <w:ind w:left="426"/>
        <w:jc w:val="right"/>
        <w:rPr>
          <w:rFonts w:ascii="Times New Roman" w:eastAsia="Calibri" w:hAnsi="Times New Roman" w:cs="Times New Roman"/>
          <w:b/>
          <w:bCs/>
          <w:sz w:val="24"/>
          <w:szCs w:val="24"/>
        </w:rPr>
      </w:pPr>
      <w:r w:rsidRPr="00457912">
        <w:rPr>
          <w:rFonts w:ascii="Times New Roman" w:eastAsia="Calibri" w:hAnsi="Times New Roman" w:cs="Times New Roman"/>
          <w:b/>
          <w:bCs/>
          <w:sz w:val="24"/>
          <w:szCs w:val="24"/>
        </w:rPr>
        <w:t xml:space="preserve"> оборудования</w:t>
      </w:r>
      <w:r w:rsidR="00C54EAE">
        <w:rPr>
          <w:rFonts w:ascii="Times New Roman" w:eastAsia="Calibri" w:hAnsi="Times New Roman" w:cs="Times New Roman"/>
          <w:b/>
          <w:bCs/>
          <w:sz w:val="24"/>
          <w:szCs w:val="24"/>
        </w:rPr>
        <w:t xml:space="preserve"> (по отраслям)</w:t>
      </w:r>
    </w:p>
    <w:p w14:paraId="4C58B86B" w14:textId="77777777" w:rsidR="00457912" w:rsidRPr="00C54EAE" w:rsidRDefault="00457912" w:rsidP="00457912">
      <w:pPr>
        <w:jc w:val="right"/>
        <w:rPr>
          <w:rFonts w:ascii="Times New Roman" w:eastAsia="Calibri" w:hAnsi="Times New Roman" w:cs="Times New Roman"/>
          <w:b/>
          <w:bCs/>
          <w:sz w:val="24"/>
          <w:szCs w:val="24"/>
        </w:rPr>
      </w:pPr>
    </w:p>
    <w:p w14:paraId="02A7CD85" w14:textId="77777777" w:rsidR="00457912" w:rsidRPr="00C54EAE" w:rsidRDefault="00457912" w:rsidP="00457912">
      <w:pPr>
        <w:jc w:val="right"/>
        <w:rPr>
          <w:rFonts w:ascii="Times New Roman" w:eastAsia="Calibri" w:hAnsi="Times New Roman" w:cs="Times New Roman"/>
          <w:b/>
          <w:bCs/>
          <w:sz w:val="24"/>
          <w:szCs w:val="24"/>
        </w:rPr>
      </w:pPr>
    </w:p>
    <w:p w14:paraId="7A842953" w14:textId="77777777" w:rsidR="00457912" w:rsidRPr="00C54EAE" w:rsidRDefault="00457912" w:rsidP="00457912">
      <w:pPr>
        <w:jc w:val="right"/>
        <w:rPr>
          <w:rFonts w:ascii="Times New Roman" w:eastAsia="Calibri" w:hAnsi="Times New Roman" w:cs="Times New Roman"/>
          <w:b/>
          <w:bCs/>
          <w:sz w:val="24"/>
          <w:szCs w:val="24"/>
        </w:rPr>
      </w:pPr>
    </w:p>
    <w:p w14:paraId="3B325655" w14:textId="77777777" w:rsidR="00457912" w:rsidRPr="00C54EAE" w:rsidRDefault="00457912" w:rsidP="00457912">
      <w:pPr>
        <w:jc w:val="right"/>
        <w:rPr>
          <w:rFonts w:ascii="Times New Roman" w:eastAsia="Calibri" w:hAnsi="Times New Roman" w:cs="Times New Roman"/>
          <w:b/>
          <w:bCs/>
          <w:sz w:val="24"/>
          <w:szCs w:val="24"/>
        </w:rPr>
      </w:pPr>
    </w:p>
    <w:p w14:paraId="1526CB21" w14:textId="77777777" w:rsidR="00457912" w:rsidRPr="00C54EAE" w:rsidRDefault="00457912" w:rsidP="00457912">
      <w:pPr>
        <w:jc w:val="right"/>
        <w:rPr>
          <w:rFonts w:ascii="Times New Roman" w:eastAsia="Calibri" w:hAnsi="Times New Roman" w:cs="Times New Roman"/>
          <w:b/>
          <w:bCs/>
          <w:sz w:val="24"/>
          <w:szCs w:val="24"/>
        </w:rPr>
      </w:pPr>
    </w:p>
    <w:p w14:paraId="0C4B7913" w14:textId="77777777" w:rsidR="00457912" w:rsidRPr="00C54EAE" w:rsidRDefault="00457912" w:rsidP="00457912">
      <w:pPr>
        <w:jc w:val="right"/>
        <w:rPr>
          <w:rFonts w:ascii="Times New Roman" w:eastAsia="Calibri" w:hAnsi="Times New Roman" w:cs="Times New Roman"/>
          <w:b/>
          <w:bCs/>
          <w:sz w:val="24"/>
          <w:szCs w:val="24"/>
        </w:rPr>
      </w:pPr>
    </w:p>
    <w:p w14:paraId="46707756" w14:textId="77777777" w:rsidR="00457912" w:rsidRPr="00C54EAE" w:rsidRDefault="00457912" w:rsidP="00457912">
      <w:pPr>
        <w:jc w:val="right"/>
        <w:rPr>
          <w:rFonts w:ascii="Times New Roman" w:eastAsia="Calibri" w:hAnsi="Times New Roman" w:cs="Times New Roman"/>
          <w:b/>
          <w:bCs/>
          <w:sz w:val="24"/>
          <w:szCs w:val="24"/>
        </w:rPr>
      </w:pPr>
    </w:p>
    <w:p w14:paraId="639F093D" w14:textId="77777777" w:rsidR="00457912" w:rsidRPr="00C54EAE" w:rsidRDefault="00457912" w:rsidP="00457912">
      <w:pPr>
        <w:jc w:val="right"/>
        <w:rPr>
          <w:rFonts w:ascii="Times New Roman" w:eastAsia="Calibri" w:hAnsi="Times New Roman" w:cs="Times New Roman"/>
          <w:b/>
          <w:bCs/>
          <w:sz w:val="24"/>
          <w:szCs w:val="24"/>
        </w:rPr>
      </w:pPr>
    </w:p>
    <w:p w14:paraId="673251AF" w14:textId="77777777" w:rsidR="00457912" w:rsidRPr="00C54EAE" w:rsidRDefault="00457912" w:rsidP="00457912">
      <w:pPr>
        <w:jc w:val="right"/>
        <w:rPr>
          <w:rFonts w:ascii="Times New Roman" w:eastAsia="Calibri" w:hAnsi="Times New Roman" w:cs="Times New Roman"/>
          <w:b/>
          <w:bCs/>
          <w:sz w:val="24"/>
          <w:szCs w:val="24"/>
        </w:rPr>
      </w:pPr>
    </w:p>
    <w:p w14:paraId="10748F54" w14:textId="77777777" w:rsidR="00457912" w:rsidRPr="00C54EAE" w:rsidRDefault="00457912" w:rsidP="00457912">
      <w:pPr>
        <w:jc w:val="right"/>
        <w:rPr>
          <w:rFonts w:ascii="Times New Roman" w:eastAsia="Calibri" w:hAnsi="Times New Roman" w:cs="Times New Roman"/>
          <w:b/>
          <w:bCs/>
          <w:sz w:val="24"/>
          <w:szCs w:val="24"/>
        </w:rPr>
      </w:pPr>
    </w:p>
    <w:p w14:paraId="62AB3A71" w14:textId="77777777" w:rsidR="00457912" w:rsidRPr="00C54EAE" w:rsidRDefault="00457912" w:rsidP="00457912">
      <w:pPr>
        <w:jc w:val="right"/>
        <w:rPr>
          <w:rFonts w:ascii="Times New Roman" w:eastAsia="Calibri" w:hAnsi="Times New Roman" w:cs="Times New Roman"/>
          <w:b/>
          <w:bCs/>
          <w:sz w:val="24"/>
          <w:szCs w:val="24"/>
        </w:rPr>
      </w:pPr>
    </w:p>
    <w:p w14:paraId="5DEDF257" w14:textId="77777777" w:rsidR="00457912" w:rsidRPr="00C54EAE" w:rsidRDefault="00457912" w:rsidP="00457912">
      <w:pPr>
        <w:jc w:val="right"/>
        <w:rPr>
          <w:rFonts w:ascii="Times New Roman" w:eastAsia="Calibri" w:hAnsi="Times New Roman" w:cs="Times New Roman"/>
          <w:b/>
          <w:bCs/>
          <w:sz w:val="24"/>
          <w:szCs w:val="24"/>
        </w:rPr>
      </w:pPr>
    </w:p>
    <w:p w14:paraId="0C76E606" w14:textId="77777777" w:rsidR="00457912" w:rsidRPr="00457912" w:rsidRDefault="00457912" w:rsidP="00457912">
      <w:pPr>
        <w:jc w:val="center"/>
        <w:rPr>
          <w:rFonts w:ascii="Times New Roman" w:eastAsia="Calibri" w:hAnsi="Times New Roman" w:cs="Times New Roman"/>
          <w:b/>
          <w:bCs/>
          <w:sz w:val="24"/>
          <w:szCs w:val="24"/>
        </w:rPr>
      </w:pPr>
      <w:r w:rsidRPr="00457912">
        <w:rPr>
          <w:rFonts w:ascii="Times New Roman" w:eastAsia="Calibri" w:hAnsi="Times New Roman" w:cs="Times New Roman"/>
          <w:b/>
          <w:bCs/>
          <w:sz w:val="24"/>
          <w:szCs w:val="24"/>
        </w:rPr>
        <w:t>Рабочая программа дисциплины</w:t>
      </w:r>
    </w:p>
    <w:p w14:paraId="486335AB" w14:textId="391C4004" w:rsidR="00457912" w:rsidRPr="00457912" w:rsidRDefault="00457912" w:rsidP="00457912">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r w:rsidRPr="00457912">
        <w:rPr>
          <w:rFonts w:ascii="Times New Roman" w:eastAsia="Times New Roman" w:hAnsi="Times New Roman" w:cs="Times New Roman"/>
          <w:b/>
          <w:bCs/>
          <w:kern w:val="36"/>
          <w:sz w:val="24"/>
          <w:szCs w:val="24"/>
          <w:lang w:eastAsia="ru-RU"/>
        </w:rPr>
        <w:t>«ОП.1</w:t>
      </w:r>
      <w:r w:rsidR="000569D6">
        <w:rPr>
          <w:rFonts w:ascii="Times New Roman" w:eastAsia="Times New Roman" w:hAnsi="Times New Roman" w:cs="Times New Roman"/>
          <w:b/>
          <w:bCs/>
          <w:kern w:val="36"/>
          <w:sz w:val="24"/>
          <w:szCs w:val="24"/>
          <w:lang w:eastAsia="ru-RU"/>
        </w:rPr>
        <w:t>2</w:t>
      </w:r>
      <w:r w:rsidRPr="00457912">
        <w:rPr>
          <w:rFonts w:ascii="Times New Roman" w:eastAsia="Times New Roman" w:hAnsi="Times New Roman" w:cs="Times New Roman"/>
          <w:b/>
          <w:bCs/>
          <w:kern w:val="36"/>
          <w:sz w:val="24"/>
          <w:szCs w:val="24"/>
          <w:lang w:eastAsia="ru-RU"/>
        </w:rPr>
        <w:t xml:space="preserve"> Основы автоматики»</w:t>
      </w:r>
    </w:p>
    <w:p w14:paraId="210EB185" w14:textId="77777777" w:rsidR="00457912" w:rsidRPr="00457912" w:rsidRDefault="00457912" w:rsidP="00457912">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4BBD1155" w14:textId="77777777" w:rsidR="00457912" w:rsidRPr="00457912" w:rsidRDefault="00457912" w:rsidP="00457912">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F4ED7CD" w14:textId="77777777" w:rsidR="00457912" w:rsidRPr="00457912" w:rsidRDefault="00457912" w:rsidP="00457912">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7EB998DA" w14:textId="77777777" w:rsidR="00457912" w:rsidRPr="00457912" w:rsidRDefault="00457912" w:rsidP="00457912">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3129EB0B" w14:textId="77777777" w:rsidR="00457912" w:rsidRPr="00457912" w:rsidRDefault="00457912" w:rsidP="00457912">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302AC49D" w14:textId="77777777" w:rsidR="00457912" w:rsidRPr="00457912" w:rsidRDefault="00457912" w:rsidP="00457912">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73C576AD" w14:textId="77777777" w:rsidR="00457912" w:rsidRPr="00457912" w:rsidRDefault="00457912" w:rsidP="00457912">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7966BB29" w14:textId="77777777" w:rsidR="00457912" w:rsidRPr="00457912" w:rsidRDefault="00457912" w:rsidP="00457912">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75271EE2" w14:textId="77777777" w:rsidR="00457912" w:rsidRPr="00457912" w:rsidRDefault="00457912" w:rsidP="00457912">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78D8C234" w14:textId="77777777" w:rsidR="00457912" w:rsidRPr="00457912" w:rsidRDefault="00457912" w:rsidP="00457912">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E9F39B5" w14:textId="77777777" w:rsidR="00457912" w:rsidRPr="00457912" w:rsidRDefault="00457912" w:rsidP="00457912">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D758F20" w14:textId="77777777" w:rsidR="00457912" w:rsidRPr="00457912" w:rsidRDefault="00457912" w:rsidP="00457912">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2008536" w14:textId="77777777" w:rsidR="00457912" w:rsidRPr="00457912" w:rsidRDefault="00457912" w:rsidP="00457912">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39032024" w14:textId="77777777" w:rsidR="00457912" w:rsidRPr="00457912" w:rsidRDefault="00457912" w:rsidP="00457912">
      <w:pPr>
        <w:widowControl w:val="0"/>
        <w:jc w:val="center"/>
        <w:rPr>
          <w:rFonts w:ascii="Times New Roman" w:eastAsia="Times New Roman" w:hAnsi="Times New Roman" w:cs="Times New Roman"/>
          <w:b/>
          <w:bCs/>
          <w:sz w:val="24"/>
          <w:szCs w:val="24"/>
          <w:lang w:eastAsia="nl-NL"/>
        </w:rPr>
      </w:pPr>
      <w:r w:rsidRPr="00457912">
        <w:rPr>
          <w:rFonts w:ascii="Times New Roman" w:eastAsia="Times New Roman" w:hAnsi="Times New Roman" w:cs="Times New Roman"/>
          <w:b/>
          <w:bCs/>
          <w:sz w:val="24"/>
          <w:szCs w:val="24"/>
          <w:lang w:eastAsia="nl-NL"/>
        </w:rPr>
        <w:t>2024г.</w:t>
      </w:r>
    </w:p>
    <w:p w14:paraId="47F4CF68" w14:textId="77777777" w:rsidR="00457912" w:rsidRPr="00457912" w:rsidRDefault="00457912" w:rsidP="00457912">
      <w:pPr>
        <w:rPr>
          <w:rFonts w:ascii="Times New Roman Полужирный" w:eastAsia="Segoe UI" w:hAnsi="Times New Roman Полужирный" w:cs="Times New Roman"/>
          <w:b/>
          <w:bCs/>
          <w:caps/>
          <w:kern w:val="32"/>
          <w:sz w:val="24"/>
          <w:szCs w:val="24"/>
        </w:rPr>
      </w:pPr>
      <w:r w:rsidRPr="00457912">
        <w:rPr>
          <w:rFonts w:ascii="Calibri" w:eastAsia="Calibri" w:hAnsi="Calibri" w:cs="Times New Roman"/>
        </w:rPr>
        <w:br w:type="page"/>
      </w:r>
    </w:p>
    <w:p w14:paraId="15C5A9D1" w14:textId="77777777" w:rsidR="00457912" w:rsidRPr="00457912" w:rsidRDefault="00457912" w:rsidP="00457912">
      <w:pPr>
        <w:keepNext/>
        <w:spacing w:after="120"/>
        <w:jc w:val="center"/>
        <w:outlineLvl w:val="0"/>
        <w:rPr>
          <w:rFonts w:ascii="Times New Roman" w:eastAsia="Segoe UI" w:hAnsi="Times New Roman" w:cs="Times New Roman"/>
          <w:b/>
          <w:bCs/>
          <w:caps/>
          <w:kern w:val="32"/>
          <w:sz w:val="24"/>
          <w:szCs w:val="24"/>
          <w:lang w:eastAsia="ru-RU"/>
        </w:rPr>
      </w:pPr>
      <w:r w:rsidRPr="00457912">
        <w:rPr>
          <w:rFonts w:ascii="Times New Roman" w:eastAsia="Segoe UI" w:hAnsi="Times New Roman" w:cs="Times New Roman"/>
          <w:b/>
          <w:bCs/>
          <w:caps/>
          <w:kern w:val="32"/>
          <w:sz w:val="24"/>
          <w:szCs w:val="24"/>
          <w:lang w:eastAsia="ru-RU"/>
        </w:rPr>
        <w:lastRenderedPageBreak/>
        <w:t>СОДЕРЖАНИЕ ПРОГРАММЫ</w:t>
      </w:r>
    </w:p>
    <w:p w14:paraId="5B107304" w14:textId="77777777" w:rsidR="00457912" w:rsidRPr="00457912" w:rsidRDefault="00457912" w:rsidP="00457912">
      <w:pPr>
        <w:tabs>
          <w:tab w:val="right" w:leader="dot" w:pos="9639"/>
        </w:tabs>
        <w:spacing w:before="120" w:line="276" w:lineRule="auto"/>
        <w:rPr>
          <w:rFonts w:ascii="Calibri" w:eastAsia="Times New Roman" w:hAnsi="Calibri" w:cs="Times New Roman"/>
          <w:noProof/>
          <w:lang w:eastAsia="ru-RU"/>
        </w:rPr>
      </w:pPr>
      <w:r w:rsidRPr="00457912">
        <w:rPr>
          <w:rFonts w:ascii="Times New Roman" w:eastAsia="Calibri" w:hAnsi="Times New Roman" w:cs="Times New Roman"/>
          <w:noProof/>
        </w:rPr>
        <w:fldChar w:fldCharType="begin"/>
      </w:r>
      <w:r w:rsidRPr="00457912">
        <w:rPr>
          <w:rFonts w:ascii="Times New Roman" w:eastAsia="Calibri" w:hAnsi="Times New Roman" w:cs="Times New Roman"/>
          <w:noProof/>
        </w:rPr>
        <w:instrText xml:space="preserve"> TOC \h \z \t "Раздел 1;1;Раздел 1.1;2" </w:instrText>
      </w:r>
      <w:r w:rsidRPr="00457912">
        <w:rPr>
          <w:rFonts w:ascii="Times New Roman" w:eastAsia="Calibri" w:hAnsi="Times New Roman" w:cs="Times New Roman"/>
          <w:noProof/>
        </w:rPr>
        <w:fldChar w:fldCharType="separate"/>
      </w:r>
      <w:hyperlink w:anchor="_Toc156825287" w:history="1">
        <w:r w:rsidRPr="00457912">
          <w:rPr>
            <w:rFonts w:ascii="Times New Roman" w:eastAsia="Calibri" w:hAnsi="Times New Roman" w:cs="Times New Roman"/>
            <w:b/>
            <w:bCs/>
            <w:noProof/>
          </w:rPr>
          <w:t>СОДЕРЖАНИЕ ПРОГРАММЫ</w:t>
        </w:r>
        <w:r w:rsidRPr="00457912">
          <w:rPr>
            <w:rFonts w:ascii="Times New Roman" w:eastAsia="Calibri" w:hAnsi="Times New Roman" w:cs="Times New Roman"/>
            <w:b/>
            <w:bCs/>
            <w:noProof/>
            <w:webHidden/>
          </w:rPr>
          <w:tab/>
          <w:t>2</w:t>
        </w:r>
      </w:hyperlink>
    </w:p>
    <w:p w14:paraId="21195438" w14:textId="77777777" w:rsidR="00457912" w:rsidRPr="00457912" w:rsidRDefault="0096534A" w:rsidP="00457912">
      <w:pPr>
        <w:tabs>
          <w:tab w:val="right" w:leader="dot" w:pos="9639"/>
        </w:tabs>
        <w:spacing w:before="120" w:line="276" w:lineRule="auto"/>
        <w:rPr>
          <w:rFonts w:ascii="Calibri" w:eastAsia="Times New Roman" w:hAnsi="Calibri" w:cs="Times New Roman"/>
          <w:noProof/>
          <w:lang w:eastAsia="ru-RU"/>
        </w:rPr>
      </w:pPr>
      <w:hyperlink w:anchor="_Toc156825288" w:history="1">
        <w:r w:rsidR="00457912" w:rsidRPr="00457912">
          <w:rPr>
            <w:rFonts w:ascii="Times New Roman" w:eastAsia="Calibri" w:hAnsi="Times New Roman" w:cs="Times New Roman"/>
            <w:b/>
            <w:bCs/>
            <w:noProof/>
          </w:rPr>
          <w:t>1. Общая характеристика</w:t>
        </w:r>
        <w:r w:rsidR="00457912" w:rsidRPr="00457912">
          <w:rPr>
            <w:rFonts w:ascii="Times New Roman" w:eastAsia="Calibri" w:hAnsi="Times New Roman" w:cs="Times New Roman"/>
            <w:b/>
            <w:bCs/>
            <w:noProof/>
            <w:webHidden/>
          </w:rPr>
          <w:tab/>
          <w:t>3</w:t>
        </w:r>
      </w:hyperlink>
    </w:p>
    <w:p w14:paraId="63C0B42B" w14:textId="77777777" w:rsidR="00457912" w:rsidRPr="00457912" w:rsidRDefault="0096534A" w:rsidP="00457912">
      <w:pPr>
        <w:tabs>
          <w:tab w:val="right" w:leader="dot" w:pos="9639"/>
        </w:tabs>
        <w:spacing w:before="120"/>
        <w:ind w:left="240"/>
        <w:rPr>
          <w:rFonts w:ascii="Calibri" w:eastAsia="Times New Roman" w:hAnsi="Calibri" w:cs="Times New Roman"/>
          <w:noProof/>
          <w:lang w:eastAsia="ru-RU"/>
        </w:rPr>
      </w:pPr>
      <w:hyperlink w:anchor="_Toc156825289" w:history="1">
        <w:r w:rsidR="00457912" w:rsidRPr="00457912">
          <w:rPr>
            <w:rFonts w:ascii="Times New Roman" w:eastAsia="Times New Roman" w:hAnsi="Times New Roman" w:cs="Times New Roman"/>
            <w:noProof/>
            <w:sz w:val="24"/>
            <w:szCs w:val="24"/>
            <w:lang w:eastAsia="ru-RU"/>
          </w:rPr>
          <w:t>1.1. Цель и место дисциплины в структуре образовательной программы</w:t>
        </w:r>
        <w:r w:rsidR="00457912" w:rsidRPr="00457912">
          <w:rPr>
            <w:rFonts w:ascii="Times New Roman" w:eastAsia="Times New Roman" w:hAnsi="Times New Roman" w:cs="Times New Roman"/>
            <w:noProof/>
            <w:webHidden/>
            <w:sz w:val="24"/>
            <w:szCs w:val="24"/>
            <w:lang w:eastAsia="ru-RU"/>
          </w:rPr>
          <w:tab/>
          <w:t>3</w:t>
        </w:r>
      </w:hyperlink>
    </w:p>
    <w:p w14:paraId="72CCCEED" w14:textId="77777777" w:rsidR="00457912" w:rsidRPr="00457912" w:rsidRDefault="0096534A" w:rsidP="00457912">
      <w:pPr>
        <w:tabs>
          <w:tab w:val="right" w:leader="dot" w:pos="9639"/>
        </w:tabs>
        <w:spacing w:before="120"/>
        <w:ind w:left="240"/>
        <w:rPr>
          <w:rFonts w:ascii="Times New Roman" w:eastAsia="Times New Roman" w:hAnsi="Times New Roman" w:cs="Times New Roman"/>
          <w:noProof/>
          <w:sz w:val="24"/>
          <w:szCs w:val="24"/>
          <w:lang w:eastAsia="ru-RU"/>
        </w:rPr>
      </w:pPr>
      <w:hyperlink w:anchor="_Toc156825290" w:history="1">
        <w:r w:rsidR="00457912" w:rsidRPr="00457912">
          <w:rPr>
            <w:rFonts w:ascii="Times New Roman" w:eastAsia="Times New Roman" w:hAnsi="Times New Roman" w:cs="Times New Roman"/>
            <w:noProof/>
            <w:sz w:val="24"/>
            <w:szCs w:val="24"/>
            <w:lang w:eastAsia="ru-RU"/>
          </w:rPr>
          <w:t>1.2. Планируемые результаты освоения дисциплины</w:t>
        </w:r>
        <w:r w:rsidR="00457912" w:rsidRPr="00457912">
          <w:rPr>
            <w:rFonts w:ascii="Times New Roman" w:eastAsia="Times New Roman" w:hAnsi="Times New Roman" w:cs="Times New Roman"/>
            <w:noProof/>
            <w:webHidden/>
            <w:sz w:val="24"/>
            <w:szCs w:val="24"/>
            <w:lang w:eastAsia="ru-RU"/>
          </w:rPr>
          <w:tab/>
          <w:t>3</w:t>
        </w:r>
      </w:hyperlink>
    </w:p>
    <w:p w14:paraId="362B5D39" w14:textId="77777777" w:rsidR="00457912" w:rsidRPr="00457912" w:rsidRDefault="0096534A" w:rsidP="00457912">
      <w:pPr>
        <w:tabs>
          <w:tab w:val="right" w:leader="dot" w:pos="9639"/>
        </w:tabs>
        <w:spacing w:before="120" w:line="276" w:lineRule="auto"/>
        <w:rPr>
          <w:rFonts w:ascii="Calibri" w:eastAsia="Times New Roman" w:hAnsi="Calibri" w:cs="Times New Roman"/>
          <w:noProof/>
          <w:lang w:eastAsia="ru-RU"/>
        </w:rPr>
      </w:pPr>
      <w:hyperlink w:anchor="_Toc156825291" w:history="1">
        <w:r w:rsidR="00457912" w:rsidRPr="00457912">
          <w:rPr>
            <w:rFonts w:ascii="Times New Roman" w:eastAsia="Calibri" w:hAnsi="Times New Roman" w:cs="Times New Roman"/>
            <w:b/>
            <w:bCs/>
            <w:noProof/>
          </w:rPr>
          <w:t>2. Структура и содержание ДИСЦИПЛИНЫ</w:t>
        </w:r>
        <w:r w:rsidR="00457912" w:rsidRPr="00457912">
          <w:rPr>
            <w:rFonts w:ascii="Times New Roman" w:eastAsia="Calibri" w:hAnsi="Times New Roman" w:cs="Times New Roman"/>
            <w:b/>
            <w:bCs/>
            <w:noProof/>
            <w:webHidden/>
          </w:rPr>
          <w:tab/>
          <w:t>12</w:t>
        </w:r>
      </w:hyperlink>
    </w:p>
    <w:p w14:paraId="38A428C0" w14:textId="77777777" w:rsidR="00457912" w:rsidRPr="00457912" w:rsidRDefault="0096534A" w:rsidP="00457912">
      <w:pPr>
        <w:tabs>
          <w:tab w:val="right" w:leader="dot" w:pos="9639"/>
        </w:tabs>
        <w:spacing w:before="120"/>
        <w:ind w:left="240"/>
        <w:rPr>
          <w:rFonts w:ascii="Calibri" w:eastAsia="Times New Roman" w:hAnsi="Calibri" w:cs="Times New Roman"/>
          <w:noProof/>
          <w:lang w:eastAsia="ru-RU"/>
        </w:rPr>
      </w:pPr>
      <w:hyperlink w:anchor="_Toc156825292" w:history="1">
        <w:r w:rsidR="00457912" w:rsidRPr="00457912">
          <w:rPr>
            <w:rFonts w:ascii="Times New Roman" w:eastAsia="Times New Roman" w:hAnsi="Times New Roman" w:cs="Times New Roman"/>
            <w:noProof/>
            <w:sz w:val="24"/>
            <w:szCs w:val="24"/>
            <w:lang w:eastAsia="ru-RU"/>
          </w:rPr>
          <w:t>2.1. Трудоемкость освоения дисциплины</w:t>
        </w:r>
        <w:r w:rsidR="00457912" w:rsidRPr="00457912">
          <w:rPr>
            <w:rFonts w:ascii="Times New Roman" w:eastAsia="Times New Roman" w:hAnsi="Times New Roman" w:cs="Times New Roman"/>
            <w:noProof/>
            <w:webHidden/>
            <w:sz w:val="24"/>
            <w:szCs w:val="24"/>
            <w:lang w:eastAsia="ru-RU"/>
          </w:rPr>
          <w:tab/>
          <w:t>12</w:t>
        </w:r>
      </w:hyperlink>
    </w:p>
    <w:p w14:paraId="0CBC2DD0" w14:textId="77777777" w:rsidR="00457912" w:rsidRPr="00457912" w:rsidRDefault="0096534A" w:rsidP="00457912">
      <w:pPr>
        <w:tabs>
          <w:tab w:val="right" w:leader="dot" w:pos="9639"/>
        </w:tabs>
        <w:spacing w:before="120"/>
        <w:ind w:left="240"/>
        <w:rPr>
          <w:rFonts w:ascii="Calibri" w:eastAsia="Times New Roman" w:hAnsi="Calibri" w:cs="Times New Roman"/>
          <w:noProof/>
          <w:lang w:eastAsia="ru-RU"/>
        </w:rPr>
      </w:pPr>
      <w:hyperlink w:anchor="_Toc156825293" w:history="1">
        <w:r w:rsidR="00457912" w:rsidRPr="00457912">
          <w:rPr>
            <w:rFonts w:ascii="Times New Roman" w:eastAsia="Times New Roman" w:hAnsi="Times New Roman" w:cs="Times New Roman"/>
            <w:noProof/>
            <w:sz w:val="24"/>
            <w:szCs w:val="24"/>
            <w:lang w:eastAsia="ru-RU"/>
          </w:rPr>
          <w:t>2.2. Содержание дисциплины</w:t>
        </w:r>
        <w:r w:rsidR="00457912" w:rsidRPr="00457912">
          <w:rPr>
            <w:rFonts w:ascii="Times New Roman" w:eastAsia="Times New Roman" w:hAnsi="Times New Roman" w:cs="Times New Roman"/>
            <w:noProof/>
            <w:webHidden/>
            <w:sz w:val="24"/>
            <w:szCs w:val="24"/>
            <w:lang w:eastAsia="ru-RU"/>
          </w:rPr>
          <w:tab/>
          <w:t>13</w:t>
        </w:r>
      </w:hyperlink>
    </w:p>
    <w:p w14:paraId="2A3632CB" w14:textId="77777777" w:rsidR="00457912" w:rsidRPr="00457912" w:rsidRDefault="0096534A" w:rsidP="00457912">
      <w:pPr>
        <w:tabs>
          <w:tab w:val="right" w:leader="dot" w:pos="9639"/>
        </w:tabs>
        <w:spacing w:before="120" w:line="276" w:lineRule="auto"/>
        <w:rPr>
          <w:rFonts w:ascii="Calibri" w:eastAsia="Times New Roman" w:hAnsi="Calibri" w:cs="Times New Roman"/>
          <w:noProof/>
          <w:lang w:eastAsia="ru-RU"/>
        </w:rPr>
      </w:pPr>
      <w:hyperlink w:anchor="_Toc156825296" w:history="1">
        <w:r w:rsidR="00457912" w:rsidRPr="00457912">
          <w:rPr>
            <w:rFonts w:ascii="Times New Roman" w:eastAsia="Calibri" w:hAnsi="Times New Roman" w:cs="Times New Roman"/>
            <w:b/>
            <w:bCs/>
            <w:noProof/>
          </w:rPr>
          <w:t>3. Условия реализации ДИСЦИПЛИНЫ</w:t>
        </w:r>
        <w:r w:rsidR="00457912" w:rsidRPr="00457912">
          <w:rPr>
            <w:rFonts w:ascii="Times New Roman" w:eastAsia="Calibri" w:hAnsi="Times New Roman" w:cs="Times New Roman"/>
            <w:b/>
            <w:bCs/>
            <w:noProof/>
            <w:webHidden/>
          </w:rPr>
          <w:tab/>
          <w:t>17</w:t>
        </w:r>
      </w:hyperlink>
    </w:p>
    <w:p w14:paraId="7C47725B" w14:textId="77777777" w:rsidR="00457912" w:rsidRPr="00457912" w:rsidRDefault="0096534A" w:rsidP="00457912">
      <w:pPr>
        <w:tabs>
          <w:tab w:val="right" w:leader="dot" w:pos="9639"/>
        </w:tabs>
        <w:spacing w:before="120"/>
        <w:ind w:left="240"/>
        <w:rPr>
          <w:rFonts w:ascii="Calibri" w:eastAsia="Times New Roman" w:hAnsi="Calibri" w:cs="Times New Roman"/>
          <w:noProof/>
          <w:lang w:eastAsia="ru-RU"/>
        </w:rPr>
      </w:pPr>
      <w:hyperlink w:anchor="_Toc156825297" w:history="1">
        <w:r w:rsidR="00457912" w:rsidRPr="00457912">
          <w:rPr>
            <w:rFonts w:ascii="Times New Roman" w:eastAsia="Times New Roman" w:hAnsi="Times New Roman" w:cs="Times New Roman"/>
            <w:noProof/>
            <w:sz w:val="24"/>
            <w:szCs w:val="24"/>
            <w:lang w:eastAsia="ru-RU"/>
          </w:rPr>
          <w:t>3.1. Материально-техническое обеспечение</w:t>
        </w:r>
        <w:r w:rsidR="00457912" w:rsidRPr="00457912">
          <w:rPr>
            <w:rFonts w:ascii="Times New Roman" w:eastAsia="Times New Roman" w:hAnsi="Times New Roman" w:cs="Times New Roman"/>
            <w:noProof/>
            <w:webHidden/>
            <w:sz w:val="24"/>
            <w:szCs w:val="24"/>
            <w:lang w:eastAsia="ru-RU"/>
          </w:rPr>
          <w:tab/>
          <w:t>17</w:t>
        </w:r>
      </w:hyperlink>
    </w:p>
    <w:p w14:paraId="5BFAFA61" w14:textId="77777777" w:rsidR="00457912" w:rsidRPr="00457912" w:rsidRDefault="0096534A" w:rsidP="00457912">
      <w:pPr>
        <w:tabs>
          <w:tab w:val="right" w:leader="dot" w:pos="9639"/>
        </w:tabs>
        <w:spacing w:before="120"/>
        <w:ind w:left="240"/>
        <w:rPr>
          <w:rFonts w:ascii="Calibri" w:eastAsia="Times New Roman" w:hAnsi="Calibri" w:cs="Times New Roman"/>
          <w:noProof/>
          <w:lang w:eastAsia="ru-RU"/>
        </w:rPr>
      </w:pPr>
      <w:hyperlink w:anchor="_Toc156825298" w:history="1">
        <w:r w:rsidR="00457912" w:rsidRPr="00457912">
          <w:rPr>
            <w:rFonts w:ascii="Times New Roman" w:eastAsia="Times New Roman" w:hAnsi="Times New Roman" w:cs="Times New Roman"/>
            <w:noProof/>
            <w:sz w:val="24"/>
            <w:szCs w:val="24"/>
            <w:lang w:eastAsia="ru-RU"/>
          </w:rPr>
          <w:t>3.2. Учебно-методическое обеспечение</w:t>
        </w:r>
        <w:r w:rsidR="00457912" w:rsidRPr="00457912">
          <w:rPr>
            <w:rFonts w:ascii="Times New Roman" w:eastAsia="Times New Roman" w:hAnsi="Times New Roman" w:cs="Times New Roman"/>
            <w:noProof/>
            <w:webHidden/>
            <w:sz w:val="24"/>
            <w:szCs w:val="24"/>
            <w:lang w:eastAsia="ru-RU"/>
          </w:rPr>
          <w:tab/>
          <w:t>17</w:t>
        </w:r>
      </w:hyperlink>
    </w:p>
    <w:p w14:paraId="466435AD" w14:textId="77777777" w:rsidR="00457912" w:rsidRPr="00457912" w:rsidRDefault="0096534A" w:rsidP="00457912">
      <w:pPr>
        <w:tabs>
          <w:tab w:val="right" w:leader="dot" w:pos="9639"/>
        </w:tabs>
        <w:spacing w:before="120" w:line="276" w:lineRule="auto"/>
        <w:rPr>
          <w:rFonts w:ascii="Calibri" w:eastAsia="Times New Roman" w:hAnsi="Calibri" w:cs="Times New Roman"/>
          <w:noProof/>
          <w:lang w:eastAsia="ru-RU"/>
        </w:rPr>
      </w:pPr>
      <w:hyperlink w:anchor="_Toc156825299" w:history="1">
        <w:r w:rsidR="00457912" w:rsidRPr="00457912">
          <w:rPr>
            <w:rFonts w:ascii="Times New Roman" w:eastAsia="Calibri" w:hAnsi="Times New Roman" w:cs="Times New Roman"/>
            <w:b/>
            <w:bCs/>
            <w:noProof/>
          </w:rPr>
          <w:t>4. Контроль и оценка результатов  освоения ДИСЦИПЛИНЫ</w:t>
        </w:r>
        <w:r w:rsidR="00457912" w:rsidRPr="00457912">
          <w:rPr>
            <w:rFonts w:ascii="Times New Roman" w:eastAsia="Calibri" w:hAnsi="Times New Roman" w:cs="Times New Roman"/>
            <w:b/>
            <w:bCs/>
            <w:noProof/>
            <w:webHidden/>
          </w:rPr>
          <w:tab/>
          <w:t>17</w:t>
        </w:r>
      </w:hyperlink>
    </w:p>
    <w:p w14:paraId="0D6C10E8" w14:textId="77777777" w:rsidR="00457912" w:rsidRPr="00457912" w:rsidRDefault="00457912" w:rsidP="00457912">
      <w:pPr>
        <w:keepNext/>
        <w:spacing w:after="120"/>
        <w:outlineLvl w:val="0"/>
        <w:rPr>
          <w:rFonts w:ascii="Times New Roman" w:eastAsia="Segoe UI" w:hAnsi="Times New Roman" w:cs="Times New Roman"/>
          <w:caps/>
          <w:kern w:val="32"/>
          <w:sz w:val="24"/>
          <w:szCs w:val="24"/>
          <w:lang w:eastAsia="ru-RU"/>
        </w:rPr>
      </w:pPr>
      <w:r w:rsidRPr="00457912">
        <w:rPr>
          <w:rFonts w:ascii="Times New Roman" w:eastAsia="Segoe UI" w:hAnsi="Times New Roman" w:cs="Times New Roman"/>
          <w:caps/>
          <w:kern w:val="32"/>
          <w:sz w:val="24"/>
          <w:szCs w:val="24"/>
          <w:lang w:eastAsia="ru-RU"/>
        </w:rPr>
        <w:fldChar w:fldCharType="end"/>
      </w:r>
    </w:p>
    <w:p w14:paraId="05D14CB5" w14:textId="77777777" w:rsidR="00457912" w:rsidRPr="00457912" w:rsidRDefault="00457912" w:rsidP="00457912">
      <w:pPr>
        <w:pageBreakBefore/>
        <w:tabs>
          <w:tab w:val="left" w:pos="708"/>
        </w:tabs>
        <w:suppressAutoHyphens/>
        <w:spacing w:line="100" w:lineRule="atLeast"/>
        <w:ind w:left="360"/>
        <w:jc w:val="center"/>
        <w:rPr>
          <w:rFonts w:ascii="Times New Roman" w:eastAsia="Times New Roman" w:hAnsi="Times New Roman" w:cs="Times New Roman"/>
          <w:b/>
          <w:sz w:val="24"/>
          <w:szCs w:val="24"/>
          <w:lang w:eastAsia="ru-RU"/>
        </w:rPr>
      </w:pPr>
      <w:r w:rsidRPr="00457912">
        <w:rPr>
          <w:rFonts w:ascii="Times New Roman" w:eastAsia="Times New Roman" w:hAnsi="Times New Roman" w:cs="Times New Roman"/>
          <w:b/>
          <w:color w:val="000000"/>
          <w:kern w:val="28"/>
          <w:sz w:val="24"/>
          <w:szCs w:val="24"/>
          <w:lang w:eastAsia="ru-RU"/>
        </w:rPr>
        <w:lastRenderedPageBreak/>
        <w:t xml:space="preserve">1. </w:t>
      </w:r>
      <w:r w:rsidRPr="00457912">
        <w:rPr>
          <w:rFonts w:ascii="Times New Roman" w:eastAsia="Times New Roman" w:hAnsi="Times New Roman" w:cs="Times New Roman"/>
          <w:b/>
          <w:sz w:val="24"/>
          <w:szCs w:val="24"/>
          <w:lang w:eastAsia="ru-RU"/>
        </w:rPr>
        <w:t>ОБЩАЯ ХАРАКТЕРИСТИКА РАБОЧЕЙ ПРОГРАММЫ УЧЕБНОЙ ДИСЦИПЛИНЫ</w:t>
      </w:r>
    </w:p>
    <w:p w14:paraId="4978669D" w14:textId="7ECE6ABD" w:rsidR="00457912" w:rsidRPr="00457912" w:rsidRDefault="00457912" w:rsidP="00457912">
      <w:pPr>
        <w:suppressAutoHyphens/>
        <w:jc w:val="center"/>
        <w:rPr>
          <w:rFonts w:ascii="Times New Roman" w:eastAsia="Times New Roman" w:hAnsi="Times New Roman" w:cs="Times New Roman"/>
          <w:b/>
          <w:color w:val="000000"/>
          <w:sz w:val="24"/>
          <w:szCs w:val="24"/>
          <w:lang w:eastAsia="ar-SA"/>
        </w:rPr>
      </w:pPr>
      <w:r w:rsidRPr="00457912">
        <w:rPr>
          <w:rFonts w:ascii="Times New Roman" w:eastAsia="Times New Roman" w:hAnsi="Times New Roman" w:cs="Times New Roman"/>
          <w:b/>
          <w:color w:val="000000"/>
          <w:sz w:val="24"/>
          <w:szCs w:val="24"/>
          <w:lang w:eastAsia="ar-SA"/>
        </w:rPr>
        <w:t>ОП.1</w:t>
      </w:r>
      <w:r w:rsidR="000569D6">
        <w:rPr>
          <w:rFonts w:ascii="Times New Roman" w:eastAsia="Times New Roman" w:hAnsi="Times New Roman" w:cs="Times New Roman"/>
          <w:b/>
          <w:color w:val="000000"/>
          <w:sz w:val="24"/>
          <w:szCs w:val="24"/>
          <w:lang w:eastAsia="ar-SA"/>
        </w:rPr>
        <w:t>2</w:t>
      </w:r>
      <w:r w:rsidRPr="00457912">
        <w:rPr>
          <w:rFonts w:ascii="Times New Roman" w:eastAsia="Times New Roman" w:hAnsi="Times New Roman" w:cs="Times New Roman"/>
          <w:b/>
          <w:color w:val="000000"/>
          <w:sz w:val="24"/>
          <w:szCs w:val="24"/>
          <w:lang w:eastAsia="ar-SA"/>
        </w:rPr>
        <w:t xml:space="preserve"> «ОСНОВЫ АВТОМАТИКИ»</w:t>
      </w:r>
    </w:p>
    <w:p w14:paraId="2B056AFB" w14:textId="77777777" w:rsidR="00457912" w:rsidRPr="00457912" w:rsidRDefault="00457912" w:rsidP="00457912">
      <w:pPr>
        <w:suppressAutoHyphens/>
        <w:rPr>
          <w:rFonts w:ascii="Times New Roman" w:eastAsia="Times New Roman" w:hAnsi="Times New Roman" w:cs="Times New Roman"/>
          <w:color w:val="000000"/>
          <w:sz w:val="24"/>
          <w:szCs w:val="24"/>
          <w:lang w:eastAsia="ar-SA"/>
        </w:rPr>
      </w:pPr>
    </w:p>
    <w:p w14:paraId="09E5DFC7" w14:textId="77777777" w:rsidR="00457912" w:rsidRPr="00457912" w:rsidRDefault="00457912" w:rsidP="00457912">
      <w:pPr>
        <w:numPr>
          <w:ilvl w:val="1"/>
          <w:numId w:val="39"/>
        </w:numPr>
        <w:suppressAutoHyphens/>
        <w:spacing w:after="200" w:line="276" w:lineRule="auto"/>
        <w:jc w:val="both"/>
        <w:rPr>
          <w:rFonts w:ascii="Times New Roman" w:eastAsia="Times New Roman" w:hAnsi="Times New Roman" w:cs="Times New Roman"/>
          <w:b/>
          <w:color w:val="000000"/>
          <w:sz w:val="24"/>
          <w:szCs w:val="24"/>
          <w:lang w:eastAsia="ru-RU"/>
        </w:rPr>
      </w:pPr>
      <w:r w:rsidRPr="00457912">
        <w:rPr>
          <w:rFonts w:ascii="Times New Roman" w:eastAsia="Times New Roman" w:hAnsi="Times New Roman" w:cs="Times New Roman"/>
          <w:b/>
          <w:color w:val="000000"/>
          <w:sz w:val="24"/>
          <w:szCs w:val="24"/>
          <w:lang w:eastAsia="ru-RU"/>
        </w:rPr>
        <w:t>Цель и место дисциплины в структуре образовательной программы</w:t>
      </w:r>
    </w:p>
    <w:p w14:paraId="52C6786F" w14:textId="1EC0C51A" w:rsidR="00457912" w:rsidRPr="00457912" w:rsidRDefault="00457912" w:rsidP="00C54EAE">
      <w:pPr>
        <w:suppressAutoHyphens/>
        <w:spacing w:line="276" w:lineRule="auto"/>
        <w:ind w:firstLine="708"/>
        <w:jc w:val="both"/>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Цель изучения дисциплины «ОП.1</w:t>
      </w:r>
      <w:r w:rsidR="000569D6">
        <w:rPr>
          <w:rFonts w:ascii="Times New Roman" w:eastAsia="Times New Roman" w:hAnsi="Times New Roman" w:cs="Times New Roman"/>
          <w:color w:val="000000"/>
          <w:sz w:val="24"/>
          <w:szCs w:val="24"/>
          <w:lang w:eastAsia="ar-SA"/>
        </w:rPr>
        <w:t>2</w:t>
      </w:r>
      <w:r w:rsidRPr="00457912">
        <w:rPr>
          <w:rFonts w:ascii="Times New Roman" w:eastAsia="Times New Roman" w:hAnsi="Times New Roman" w:cs="Times New Roman"/>
          <w:color w:val="000000"/>
          <w:sz w:val="24"/>
          <w:szCs w:val="24"/>
          <w:lang w:eastAsia="ar-SA"/>
        </w:rPr>
        <w:t>. Основы автоматики» - получение будущими специалистами знаний о статических и динамических свойствах основных элементов, являющихся основными частями системы автоматики.</w:t>
      </w:r>
    </w:p>
    <w:p w14:paraId="23071B6F" w14:textId="77777777" w:rsidR="00457912" w:rsidRPr="00457912" w:rsidRDefault="00457912" w:rsidP="00C54EAE">
      <w:pPr>
        <w:suppressAutoHyphens/>
        <w:spacing w:line="276" w:lineRule="auto"/>
        <w:jc w:val="both"/>
        <w:rPr>
          <w:rFonts w:ascii="Times New Roman" w:eastAsia="Times New Roman" w:hAnsi="Times New Roman" w:cs="Times New Roman"/>
          <w:color w:val="000000"/>
          <w:sz w:val="24"/>
          <w:szCs w:val="24"/>
          <w:lang w:eastAsia="ar-SA"/>
        </w:rPr>
      </w:pPr>
    </w:p>
    <w:p w14:paraId="62B43462" w14:textId="248955AF" w:rsidR="00457912" w:rsidRPr="00457912" w:rsidRDefault="00457912" w:rsidP="00C54EAE">
      <w:pPr>
        <w:suppressAutoHyphens/>
        <w:spacing w:after="60" w:line="276" w:lineRule="auto"/>
        <w:ind w:firstLine="708"/>
        <w:jc w:val="both"/>
        <w:outlineLvl w:val="1"/>
        <w:rPr>
          <w:rFonts w:ascii="Times New Roman" w:eastAsia="Calibri" w:hAnsi="Times New Roman" w:cs="Times New Roman"/>
          <w:iCs/>
          <w:sz w:val="24"/>
          <w:szCs w:val="24"/>
          <w:lang w:eastAsia="ar-SA"/>
        </w:rPr>
      </w:pPr>
      <w:r w:rsidRPr="00457912">
        <w:rPr>
          <w:rFonts w:ascii="Times New Roman" w:eastAsia="Times New Roman" w:hAnsi="Times New Roman" w:cs="Times New Roman"/>
          <w:sz w:val="24"/>
          <w:szCs w:val="24"/>
          <w:lang w:eastAsia="ar-SA"/>
        </w:rPr>
        <w:t>Дисциплина «ОП.1</w:t>
      </w:r>
      <w:r w:rsidR="000569D6">
        <w:rPr>
          <w:rFonts w:ascii="Times New Roman" w:eastAsia="Times New Roman" w:hAnsi="Times New Roman" w:cs="Times New Roman"/>
          <w:sz w:val="24"/>
          <w:szCs w:val="24"/>
          <w:lang w:eastAsia="ar-SA"/>
        </w:rPr>
        <w:t>2</w:t>
      </w:r>
      <w:r w:rsidRPr="00457912">
        <w:rPr>
          <w:rFonts w:ascii="Times New Roman" w:eastAsia="Times New Roman" w:hAnsi="Times New Roman" w:cs="Times New Roman"/>
          <w:sz w:val="24"/>
          <w:szCs w:val="24"/>
          <w:lang w:eastAsia="ar-SA"/>
        </w:rPr>
        <w:t xml:space="preserve"> Основы автоматики» включена в вариативную часть общепрофессионального цикла образовательной программы для</w:t>
      </w:r>
      <w:r w:rsidRPr="00457912">
        <w:rPr>
          <w:rFonts w:ascii="Times New Roman" w:eastAsia="Times New Roman" w:hAnsi="Times New Roman" w:cs="Times New Roman"/>
          <w:iCs/>
          <w:sz w:val="24"/>
          <w:szCs w:val="24"/>
          <w:lang w:eastAsia="ar-SA"/>
        </w:rPr>
        <w:t xml:space="preserve"> получения знаний о типовых средствах вычислительной техники и программного обеспечения, применения этих знаний в профессиональной деятельности по запросу работодателя АО «Тамбовская сетевая компания».</w:t>
      </w:r>
    </w:p>
    <w:p w14:paraId="364A833F" w14:textId="77777777" w:rsidR="00457912" w:rsidRPr="00457912" w:rsidRDefault="00457912" w:rsidP="00C54EAE">
      <w:pPr>
        <w:suppressAutoHyphens/>
        <w:spacing w:line="276" w:lineRule="auto"/>
        <w:ind w:firstLine="708"/>
        <w:jc w:val="both"/>
        <w:rPr>
          <w:rFonts w:ascii="Times New Roman" w:eastAsia="Times New Roman" w:hAnsi="Times New Roman" w:cs="Times New Roman"/>
          <w:color w:val="000000"/>
          <w:sz w:val="24"/>
          <w:szCs w:val="24"/>
          <w:lang w:eastAsia="ar-SA"/>
        </w:rPr>
      </w:pPr>
    </w:p>
    <w:p w14:paraId="6399D416" w14:textId="77777777" w:rsidR="00457912" w:rsidRPr="00457912" w:rsidRDefault="00457912" w:rsidP="00C54EAE">
      <w:pPr>
        <w:spacing w:after="120" w:line="276" w:lineRule="auto"/>
        <w:ind w:firstLine="709"/>
        <w:jc w:val="both"/>
        <w:outlineLvl w:val="1"/>
        <w:rPr>
          <w:rFonts w:ascii="Times New Roman" w:eastAsia="Calibri" w:hAnsi="Times New Roman" w:cs="Times New Roman"/>
          <w:b/>
          <w:bCs/>
          <w:sz w:val="24"/>
          <w:szCs w:val="24"/>
          <w:lang w:eastAsia="ru-RU"/>
        </w:rPr>
      </w:pPr>
      <w:r w:rsidRPr="00457912">
        <w:rPr>
          <w:rFonts w:ascii="Times New Roman" w:eastAsia="Calibri" w:hAnsi="Times New Roman" w:cs="Times New Roman"/>
          <w:b/>
          <w:bCs/>
          <w:sz w:val="24"/>
          <w:szCs w:val="24"/>
          <w:lang w:eastAsia="ru-RU"/>
        </w:rPr>
        <w:t>1.2. Планируемые результаты освоения дисциплины</w:t>
      </w:r>
    </w:p>
    <w:p w14:paraId="1F6A45C8" w14:textId="77777777" w:rsidR="00457912" w:rsidRPr="00457912" w:rsidRDefault="00457912" w:rsidP="00C54EAE">
      <w:pPr>
        <w:spacing w:line="276" w:lineRule="auto"/>
        <w:ind w:firstLine="709"/>
        <w:jc w:val="both"/>
        <w:rPr>
          <w:rFonts w:ascii="Times New Roman" w:eastAsia="Calibri" w:hAnsi="Times New Roman" w:cs="Times New Roman"/>
          <w:sz w:val="24"/>
          <w:szCs w:val="24"/>
          <w:lang w:eastAsia="ru-RU"/>
        </w:rPr>
      </w:pPr>
      <w:r w:rsidRPr="00457912">
        <w:rPr>
          <w:rFonts w:ascii="Times New Roman" w:eastAsia="Calibri" w:hAnsi="Times New Roman" w:cs="Times New Roman"/>
          <w:sz w:val="24"/>
          <w:szCs w:val="24"/>
          <w:lang w:eastAsia="ru-RU"/>
        </w:rPr>
        <w:t xml:space="preserve">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w:t>
      </w:r>
    </w:p>
    <w:p w14:paraId="4B03D1D0" w14:textId="77777777" w:rsidR="00457912" w:rsidRPr="00457912" w:rsidRDefault="00457912" w:rsidP="00C54EAE">
      <w:pPr>
        <w:spacing w:after="120" w:line="276" w:lineRule="auto"/>
        <w:ind w:firstLine="709"/>
        <w:jc w:val="both"/>
        <w:rPr>
          <w:rFonts w:ascii="Times New Roman" w:eastAsia="Calibri" w:hAnsi="Times New Roman" w:cs="Times New Roman"/>
          <w:bCs/>
          <w:sz w:val="24"/>
          <w:szCs w:val="24"/>
        </w:rPr>
      </w:pPr>
      <w:r w:rsidRPr="00457912">
        <w:rPr>
          <w:rFonts w:ascii="Times New Roman" w:eastAsia="Calibri" w:hAnsi="Times New Roman" w:cs="Times New Roman"/>
          <w:bCs/>
          <w:sz w:val="24"/>
          <w:szCs w:val="24"/>
        </w:rPr>
        <w:t>В результате освоения дисциплины обучающийся должен:</w:t>
      </w:r>
    </w:p>
    <w:p w14:paraId="6C94EF54" w14:textId="77777777" w:rsidR="00457912" w:rsidRPr="00457912" w:rsidRDefault="00457912" w:rsidP="00457912">
      <w:pPr>
        <w:suppressAutoHyphens/>
        <w:jc w:val="center"/>
        <w:rPr>
          <w:rFonts w:ascii="Times New Roman" w:eastAsia="Times New Roman" w:hAnsi="Times New Roman" w:cs="Times New Roman"/>
          <w:b/>
          <w:sz w:val="24"/>
          <w:szCs w:val="24"/>
          <w:lang w:eastAsia="ru-RU"/>
        </w:rPr>
      </w:pPr>
    </w:p>
    <w:tbl>
      <w:tblPr>
        <w:tblW w:w="985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2"/>
        <w:gridCol w:w="2686"/>
        <w:gridCol w:w="2407"/>
        <w:gridCol w:w="2170"/>
      </w:tblGrid>
      <w:tr w:rsidR="00457912" w:rsidRPr="00457912" w14:paraId="1F237558" w14:textId="77777777" w:rsidTr="00AD5821">
        <w:tc>
          <w:tcPr>
            <w:tcW w:w="2592" w:type="dxa"/>
          </w:tcPr>
          <w:p w14:paraId="28AE5065" w14:textId="77777777" w:rsidR="00457912" w:rsidRPr="00457912" w:rsidRDefault="00457912" w:rsidP="00457912">
            <w:pPr>
              <w:jc w:val="center"/>
              <w:rPr>
                <w:rFonts w:ascii="Times New Roman" w:eastAsia="Times New Roman" w:hAnsi="Times New Roman" w:cs="Times New Roman"/>
                <w:b/>
                <w:sz w:val="24"/>
                <w:szCs w:val="24"/>
                <w:lang w:eastAsia="ru-RU"/>
              </w:rPr>
            </w:pPr>
            <w:r w:rsidRPr="00457912">
              <w:rPr>
                <w:rFonts w:ascii="Times New Roman" w:eastAsia="Times New Roman" w:hAnsi="Times New Roman" w:cs="Times New Roman"/>
                <w:b/>
                <w:bCs/>
                <w:sz w:val="24"/>
                <w:szCs w:val="24"/>
                <w:lang w:eastAsia="ru-RU"/>
              </w:rPr>
              <w:t>Наименование</w:t>
            </w:r>
          </w:p>
          <w:p w14:paraId="424EF54E" w14:textId="77777777" w:rsidR="00457912" w:rsidRPr="00457912" w:rsidRDefault="00457912" w:rsidP="00457912">
            <w:pPr>
              <w:suppressAutoHyphens/>
              <w:jc w:val="center"/>
              <w:rPr>
                <w:rFonts w:ascii="Times New Roman" w:eastAsia="Times New Roman" w:hAnsi="Times New Roman" w:cs="Times New Roman"/>
                <w:b/>
                <w:sz w:val="24"/>
                <w:szCs w:val="24"/>
                <w:lang w:eastAsia="ru-RU"/>
              </w:rPr>
            </w:pPr>
            <w:r w:rsidRPr="00457912">
              <w:rPr>
                <w:rFonts w:ascii="Times New Roman" w:eastAsia="Times New Roman" w:hAnsi="Times New Roman" w:cs="Times New Roman"/>
                <w:b/>
                <w:bCs/>
                <w:sz w:val="24"/>
                <w:szCs w:val="24"/>
                <w:lang w:eastAsia="ru-RU"/>
              </w:rPr>
              <w:t>компетенции</w:t>
            </w:r>
          </w:p>
        </w:tc>
        <w:tc>
          <w:tcPr>
            <w:tcW w:w="2686" w:type="dxa"/>
          </w:tcPr>
          <w:p w14:paraId="6A25772B" w14:textId="77777777" w:rsidR="00457912" w:rsidRPr="00457912" w:rsidRDefault="00457912" w:rsidP="00457912">
            <w:pPr>
              <w:shd w:val="clear" w:color="auto" w:fill="FFFFFF"/>
              <w:jc w:val="center"/>
              <w:rPr>
                <w:rFonts w:ascii="Times New Roman" w:eastAsia="Times New Roman" w:hAnsi="Times New Roman" w:cs="Times New Roman"/>
                <w:b/>
                <w:sz w:val="24"/>
                <w:szCs w:val="24"/>
                <w:lang w:eastAsia="ru-RU"/>
              </w:rPr>
            </w:pPr>
            <w:r w:rsidRPr="00457912">
              <w:rPr>
                <w:rFonts w:ascii="Times New Roman" w:eastAsia="Times New Roman" w:hAnsi="Times New Roman" w:cs="Times New Roman"/>
                <w:b/>
                <w:sz w:val="24"/>
                <w:szCs w:val="24"/>
                <w:lang w:eastAsia="ru-RU"/>
              </w:rPr>
              <w:t>Знать</w:t>
            </w:r>
          </w:p>
        </w:tc>
        <w:tc>
          <w:tcPr>
            <w:tcW w:w="2407" w:type="dxa"/>
          </w:tcPr>
          <w:p w14:paraId="3A59918D" w14:textId="77777777" w:rsidR="00457912" w:rsidRPr="00457912" w:rsidRDefault="00457912" w:rsidP="00457912">
            <w:pPr>
              <w:suppressAutoHyphens/>
              <w:jc w:val="center"/>
              <w:rPr>
                <w:rFonts w:ascii="Times New Roman" w:eastAsia="Times New Roman" w:hAnsi="Times New Roman" w:cs="Times New Roman"/>
                <w:b/>
                <w:sz w:val="24"/>
                <w:szCs w:val="24"/>
                <w:lang w:eastAsia="ru-RU"/>
              </w:rPr>
            </w:pPr>
            <w:r w:rsidRPr="00457912">
              <w:rPr>
                <w:rFonts w:ascii="Times New Roman" w:eastAsia="Times New Roman" w:hAnsi="Times New Roman" w:cs="Times New Roman"/>
                <w:b/>
                <w:iCs/>
                <w:sz w:val="24"/>
                <w:szCs w:val="24"/>
                <w:lang w:eastAsia="ru-RU"/>
              </w:rPr>
              <w:t>Уметь</w:t>
            </w:r>
          </w:p>
        </w:tc>
        <w:tc>
          <w:tcPr>
            <w:tcW w:w="2170" w:type="dxa"/>
          </w:tcPr>
          <w:p w14:paraId="19319B67" w14:textId="77777777" w:rsidR="00457912" w:rsidRPr="00457912" w:rsidRDefault="00457912" w:rsidP="00457912">
            <w:pPr>
              <w:suppressAutoHyphens/>
              <w:jc w:val="center"/>
              <w:rPr>
                <w:rFonts w:ascii="Times New Roman" w:eastAsia="Times New Roman" w:hAnsi="Times New Roman" w:cs="Times New Roman"/>
                <w:b/>
                <w:sz w:val="24"/>
                <w:szCs w:val="24"/>
                <w:lang w:eastAsia="ru-RU"/>
              </w:rPr>
            </w:pPr>
            <w:r w:rsidRPr="00457912">
              <w:rPr>
                <w:rFonts w:ascii="Times New Roman" w:eastAsia="Times New Roman" w:hAnsi="Times New Roman" w:cs="Times New Roman"/>
                <w:b/>
                <w:sz w:val="24"/>
                <w:szCs w:val="24"/>
                <w:lang w:eastAsia="ru-RU"/>
              </w:rPr>
              <w:t>Владеть навыками</w:t>
            </w:r>
          </w:p>
        </w:tc>
      </w:tr>
      <w:tr w:rsidR="00457912" w:rsidRPr="00457912" w14:paraId="223D9E0C" w14:textId="77777777" w:rsidTr="00AD5821">
        <w:tc>
          <w:tcPr>
            <w:tcW w:w="2592" w:type="dxa"/>
          </w:tcPr>
          <w:p w14:paraId="2E5969EA" w14:textId="77777777" w:rsidR="00457912" w:rsidRPr="00457912" w:rsidRDefault="00457912" w:rsidP="00457912">
            <w:pPr>
              <w:suppressAutoHyphens/>
              <w:rPr>
                <w:rFonts w:ascii="Times New Roman" w:eastAsia="Times New Roman" w:hAnsi="Times New Roman" w:cs="Times New Roman"/>
                <w:sz w:val="24"/>
                <w:szCs w:val="24"/>
                <w:lang w:eastAsia="ru-RU"/>
              </w:rPr>
            </w:pPr>
            <w:r w:rsidRPr="00457912">
              <w:rPr>
                <w:rFonts w:ascii="Times New Roman" w:eastAsia="Times New Roman" w:hAnsi="Times New Roman" w:cs="Times New Roman"/>
                <w:sz w:val="24"/>
                <w:szCs w:val="24"/>
                <w:lang w:eastAsia="ru-RU"/>
              </w:rPr>
              <w:t>ОК 1  Выбирать способы решения задач профессиональной деятельности применительно к различным контекстам.</w:t>
            </w:r>
          </w:p>
        </w:tc>
        <w:tc>
          <w:tcPr>
            <w:tcW w:w="2686" w:type="dxa"/>
          </w:tcPr>
          <w:p w14:paraId="374111A5"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xml:space="preserve">Актуальный профессиональный социальный контекст, в котором приходится работать и жить. </w:t>
            </w:r>
          </w:p>
          <w:p w14:paraId="564EC666"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xml:space="preserve">Основные источники информации и ресурсы для решения задачи проблем в профессиональном и/или социальном контексте. </w:t>
            </w:r>
          </w:p>
          <w:p w14:paraId="271E20A1"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xml:space="preserve">Алгоритмы выполнения работ в профессиональной и смежных областях. </w:t>
            </w:r>
          </w:p>
          <w:p w14:paraId="49D697B4"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xml:space="preserve">Методы работы в </w:t>
            </w:r>
          </w:p>
          <w:p w14:paraId="4886BEB7"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xml:space="preserve">профессиональной и смежных сферах. </w:t>
            </w:r>
          </w:p>
          <w:p w14:paraId="744F42A7"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xml:space="preserve">Структура плана для решения задач. </w:t>
            </w:r>
          </w:p>
          <w:p w14:paraId="1FBCE825" w14:textId="77777777" w:rsidR="00457912" w:rsidRPr="00457912" w:rsidRDefault="00457912" w:rsidP="00457912">
            <w:pPr>
              <w:suppressAutoHyphens/>
              <w:rPr>
                <w:rFonts w:ascii="Times New Roman" w:eastAsia="Times New Roman" w:hAnsi="Times New Roman" w:cs="Times New Roman"/>
                <w:sz w:val="24"/>
                <w:szCs w:val="24"/>
                <w:lang w:eastAsia="ru-RU"/>
              </w:rPr>
            </w:pPr>
            <w:r w:rsidRPr="00457912">
              <w:rPr>
                <w:rFonts w:ascii="Times New Roman" w:eastAsia="Times New Roman" w:hAnsi="Times New Roman" w:cs="Times New Roman"/>
                <w:sz w:val="24"/>
                <w:szCs w:val="24"/>
                <w:lang w:eastAsia="ru-RU"/>
              </w:rPr>
              <w:t xml:space="preserve">Порядок оценки результатов решения задач </w:t>
            </w:r>
            <w:r w:rsidRPr="00457912">
              <w:rPr>
                <w:rFonts w:ascii="Times New Roman" w:eastAsia="Times New Roman" w:hAnsi="Times New Roman" w:cs="Times New Roman"/>
                <w:sz w:val="24"/>
                <w:szCs w:val="24"/>
                <w:lang w:eastAsia="ru-RU"/>
              </w:rPr>
              <w:lastRenderedPageBreak/>
              <w:t>профессиональной деятельности</w:t>
            </w:r>
          </w:p>
        </w:tc>
        <w:tc>
          <w:tcPr>
            <w:tcW w:w="2407" w:type="dxa"/>
          </w:tcPr>
          <w:p w14:paraId="2D22A770"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lastRenderedPageBreak/>
              <w:t xml:space="preserve">Распознавать задачу в профессиональном и/или социальном контексте. </w:t>
            </w:r>
          </w:p>
          <w:p w14:paraId="257E3EEB"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xml:space="preserve">Анализировать задачу и/или проблему и выделять её составные части. </w:t>
            </w:r>
          </w:p>
          <w:p w14:paraId="77407EEE"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xml:space="preserve">Правильно выявлять и эффективно искать информацию, необходимую для решения задачи и/или проблемы. </w:t>
            </w:r>
          </w:p>
          <w:p w14:paraId="00526E32"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xml:space="preserve">Составить план действия, определить необходимые </w:t>
            </w:r>
          </w:p>
          <w:p w14:paraId="755A1FD8"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xml:space="preserve">ресурсы. </w:t>
            </w:r>
          </w:p>
          <w:p w14:paraId="1D849DB4"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xml:space="preserve">Владеть актуальным методами работы в профессиональной и смежных сферах. </w:t>
            </w:r>
          </w:p>
          <w:p w14:paraId="03A2CA67"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lastRenderedPageBreak/>
              <w:t xml:space="preserve">Реализовать составленный план. </w:t>
            </w:r>
          </w:p>
          <w:p w14:paraId="173B73E3"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xml:space="preserve">Оценивать результат и последствия </w:t>
            </w:r>
          </w:p>
          <w:p w14:paraId="5ED99438" w14:textId="77777777" w:rsidR="00457912" w:rsidRPr="00457912" w:rsidRDefault="00457912" w:rsidP="00457912">
            <w:pPr>
              <w:suppressAutoHyphens/>
              <w:rPr>
                <w:rFonts w:ascii="Times New Roman" w:eastAsia="Times New Roman" w:hAnsi="Times New Roman" w:cs="Times New Roman"/>
                <w:sz w:val="24"/>
                <w:szCs w:val="24"/>
                <w:lang w:eastAsia="ru-RU"/>
              </w:rPr>
            </w:pPr>
            <w:r w:rsidRPr="00457912">
              <w:rPr>
                <w:rFonts w:ascii="Times New Roman" w:eastAsia="Times New Roman" w:hAnsi="Times New Roman" w:cs="Times New Roman"/>
                <w:sz w:val="24"/>
                <w:szCs w:val="24"/>
                <w:lang w:eastAsia="ru-RU"/>
              </w:rPr>
              <w:t>своих действий (самостоятельно или с помощью наставника.</w:t>
            </w:r>
          </w:p>
        </w:tc>
        <w:tc>
          <w:tcPr>
            <w:tcW w:w="2170" w:type="dxa"/>
          </w:tcPr>
          <w:p w14:paraId="5C18107E" w14:textId="77777777" w:rsidR="00457912" w:rsidRPr="00457912" w:rsidRDefault="00457912" w:rsidP="00457912">
            <w:pPr>
              <w:suppressAutoHyphens/>
              <w:jc w:val="center"/>
              <w:rPr>
                <w:rFonts w:ascii="Times New Roman" w:eastAsia="Times New Roman" w:hAnsi="Times New Roman" w:cs="Times New Roman"/>
                <w:sz w:val="24"/>
                <w:szCs w:val="24"/>
                <w:lang w:eastAsia="ru-RU"/>
              </w:rPr>
            </w:pPr>
            <w:r w:rsidRPr="00457912">
              <w:rPr>
                <w:rFonts w:ascii="Times New Roman" w:eastAsia="Times New Roman" w:hAnsi="Times New Roman" w:cs="Times New Roman"/>
                <w:sz w:val="24"/>
                <w:szCs w:val="24"/>
                <w:lang w:eastAsia="ru-RU"/>
              </w:rPr>
              <w:lastRenderedPageBreak/>
              <w:t>-</w:t>
            </w:r>
          </w:p>
        </w:tc>
      </w:tr>
      <w:tr w:rsidR="00457912" w:rsidRPr="00457912" w14:paraId="5A65DC94" w14:textId="77777777" w:rsidTr="00AD5821">
        <w:trPr>
          <w:trHeight w:val="1915"/>
        </w:trPr>
        <w:tc>
          <w:tcPr>
            <w:tcW w:w="2592" w:type="dxa"/>
          </w:tcPr>
          <w:p w14:paraId="30E4F7E5"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lastRenderedPageBreak/>
              <w:t>ОК 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686" w:type="dxa"/>
          </w:tcPr>
          <w:p w14:paraId="5B06D53F"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xml:space="preserve">Особенности социального и культурного </w:t>
            </w:r>
          </w:p>
          <w:p w14:paraId="302FAF8C"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xml:space="preserve">контекста. </w:t>
            </w:r>
          </w:p>
          <w:p w14:paraId="306E69A6"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Правила оформления документов.</w:t>
            </w:r>
          </w:p>
        </w:tc>
        <w:tc>
          <w:tcPr>
            <w:tcW w:w="2407" w:type="dxa"/>
          </w:tcPr>
          <w:p w14:paraId="16D7CC57"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xml:space="preserve">Излагать свои мысли на государственном языке. </w:t>
            </w:r>
          </w:p>
          <w:p w14:paraId="6FC6E092"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Оформлять документы.</w:t>
            </w:r>
          </w:p>
        </w:tc>
        <w:tc>
          <w:tcPr>
            <w:tcW w:w="2170" w:type="dxa"/>
          </w:tcPr>
          <w:p w14:paraId="3BA23F5E" w14:textId="77777777" w:rsidR="00457912" w:rsidRPr="00457912" w:rsidRDefault="00457912" w:rsidP="00457912">
            <w:pPr>
              <w:autoSpaceDE w:val="0"/>
              <w:autoSpaceDN w:val="0"/>
              <w:adjustRightInd w:val="0"/>
              <w:jc w:val="center"/>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w:t>
            </w:r>
          </w:p>
        </w:tc>
      </w:tr>
      <w:tr w:rsidR="00457912" w:rsidRPr="00457912" w14:paraId="14FCAB39" w14:textId="77777777" w:rsidTr="00AD5821">
        <w:tc>
          <w:tcPr>
            <w:tcW w:w="2592" w:type="dxa"/>
          </w:tcPr>
          <w:p w14:paraId="10CBF508"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ОК 9. Пользоваться профессиональной документацией на государственном и иностранном языках</w:t>
            </w:r>
          </w:p>
        </w:tc>
        <w:tc>
          <w:tcPr>
            <w:tcW w:w="2686" w:type="dxa"/>
          </w:tcPr>
          <w:p w14:paraId="7B83F085"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xml:space="preserve"> правила построения простых и сложных предложений на профессиональные темы</w:t>
            </w:r>
          </w:p>
          <w:p w14:paraId="0FAF1C80"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основные общеупотребительные глаголы (бытовая и профессиональная лексика)</w:t>
            </w:r>
          </w:p>
          <w:p w14:paraId="4BE5097B"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лексический минимум, относящийся к описанию предметов, средств и процессов профессиональной деятельности</w:t>
            </w:r>
          </w:p>
          <w:p w14:paraId="2CA98941"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особенности произношения</w:t>
            </w:r>
          </w:p>
          <w:p w14:paraId="7F0346B8"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правила чтения текстов профессиональной направленности</w:t>
            </w:r>
          </w:p>
        </w:tc>
        <w:tc>
          <w:tcPr>
            <w:tcW w:w="2407" w:type="dxa"/>
          </w:tcPr>
          <w:p w14:paraId="3BBD0551"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xml:space="preserve">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5D81D3A8"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участвовать в диалогах на знакомые общие и профессиональные темы</w:t>
            </w:r>
          </w:p>
          <w:p w14:paraId="58A1CF10"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строить простые высказывания о себе и о своей профессиональной деятельности</w:t>
            </w:r>
          </w:p>
          <w:p w14:paraId="52917C64"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кратко обосновывать и объяснять свои действия (текущие и планируемые)</w:t>
            </w:r>
          </w:p>
          <w:p w14:paraId="325DF187"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писать простые связные сообщения на знакомые или интересующие профессиональные темы</w:t>
            </w:r>
          </w:p>
        </w:tc>
        <w:tc>
          <w:tcPr>
            <w:tcW w:w="2170" w:type="dxa"/>
          </w:tcPr>
          <w:p w14:paraId="5907A2C8" w14:textId="77777777" w:rsidR="00457912" w:rsidRPr="00457912" w:rsidRDefault="00457912" w:rsidP="00457912">
            <w:pPr>
              <w:autoSpaceDE w:val="0"/>
              <w:autoSpaceDN w:val="0"/>
              <w:adjustRightInd w:val="0"/>
              <w:jc w:val="center"/>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w:t>
            </w:r>
          </w:p>
        </w:tc>
      </w:tr>
      <w:tr w:rsidR="00457912" w:rsidRPr="00457912" w14:paraId="44852D74" w14:textId="77777777" w:rsidTr="00AD5821">
        <w:tc>
          <w:tcPr>
            <w:tcW w:w="2592" w:type="dxa"/>
          </w:tcPr>
          <w:p w14:paraId="3C417802"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lastRenderedPageBreak/>
              <w:t>ПК 1.1. Выполнять операции по техническому обслуживанию и ремонту электрического и электромеханического оборудования.</w:t>
            </w:r>
          </w:p>
        </w:tc>
        <w:tc>
          <w:tcPr>
            <w:tcW w:w="2686" w:type="dxa"/>
          </w:tcPr>
          <w:p w14:paraId="36A5B773"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-элементы систем автоматики, их классификацию, основные характеристики и принципы построения систем автоматического управления электрическим и электромеханическим оборудованием;</w:t>
            </w:r>
          </w:p>
          <w:p w14:paraId="0E7B7EA3"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виды систем автоматики и телемеханики;</w:t>
            </w:r>
          </w:p>
          <w:p w14:paraId="32B5EE1C"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-классификацию элементов, режимы работы;</w:t>
            </w:r>
          </w:p>
          <w:p w14:paraId="087C792C"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принцип действия всех видов датчиков и область применения, достоинства и недостатки;</w:t>
            </w:r>
          </w:p>
          <w:p w14:paraId="2A414E06"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принцип действия переключающих устройств и распределителей, область применения;</w:t>
            </w:r>
          </w:p>
          <w:p w14:paraId="265B0922"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принцип действия электромагнитных и электродвигательных исполнительных устройств;</w:t>
            </w:r>
          </w:p>
          <w:p w14:paraId="0D7A25BC"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-классификацию САР, принципы построения САР, структуру САР;</w:t>
            </w:r>
          </w:p>
          <w:p w14:paraId="2206629C"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элементы алгебры логики и логические устройства автоматики;</w:t>
            </w:r>
          </w:p>
        </w:tc>
        <w:tc>
          <w:tcPr>
            <w:tcW w:w="2407" w:type="dxa"/>
          </w:tcPr>
          <w:p w14:paraId="6A01AED2"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выполнять расчеты основных элементов автоматики;</w:t>
            </w:r>
          </w:p>
          <w:p w14:paraId="5D9C9850"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рассчитывать и выбирать типовые звенья САР;</w:t>
            </w:r>
          </w:p>
          <w:p w14:paraId="5B8C0FB9"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читать и составлять простейшие системы автоматического регулирования;</w:t>
            </w:r>
          </w:p>
          <w:p w14:paraId="2744242B"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w:t>
            </w:r>
            <w:r w:rsidRPr="00457912">
              <w:rPr>
                <w:rFonts w:ascii="Times New Roman" w:eastAsia="Times New Roman" w:hAnsi="Times New Roman" w:cs="Times New Roman"/>
                <w:bCs/>
                <w:color w:val="000000"/>
                <w:sz w:val="24"/>
                <w:szCs w:val="24"/>
                <w:lang w:eastAsia="ru-RU"/>
              </w:rPr>
              <w:t xml:space="preserve"> переводить числа в двоичную систему счисления и выполнять все арифметические действия</w:t>
            </w:r>
            <w:r w:rsidRPr="00457912">
              <w:rPr>
                <w:rFonts w:ascii="Times New Roman" w:eastAsia="Times New Roman" w:hAnsi="Times New Roman" w:cs="Times New Roman"/>
                <w:color w:val="000000"/>
                <w:sz w:val="24"/>
                <w:szCs w:val="24"/>
                <w:lang w:eastAsia="ru-RU"/>
              </w:rPr>
              <w:t>;</w:t>
            </w:r>
          </w:p>
          <w:p w14:paraId="7C2C580A"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-выполнять эксперименты по лабораторному исследованию систем автоматики.</w:t>
            </w:r>
          </w:p>
          <w:p w14:paraId="4C3A7058"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p>
        </w:tc>
        <w:tc>
          <w:tcPr>
            <w:tcW w:w="2170" w:type="dxa"/>
          </w:tcPr>
          <w:p w14:paraId="78F4AB6B"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подбора и использования датчиков всех видов.</w:t>
            </w:r>
          </w:p>
          <w:p w14:paraId="5D6124B3"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подбора и использования переключающих устройств</w:t>
            </w:r>
          </w:p>
          <w:p w14:paraId="72C9D88A"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подбора и использования исполнительных устройств</w:t>
            </w:r>
          </w:p>
        </w:tc>
      </w:tr>
      <w:tr w:rsidR="00457912" w:rsidRPr="00457912" w14:paraId="78F233CF" w14:textId="77777777" w:rsidTr="00AD5821">
        <w:tc>
          <w:tcPr>
            <w:tcW w:w="2592" w:type="dxa"/>
          </w:tcPr>
          <w:p w14:paraId="442D96C7"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ПК 1.2. Проводить диагностику и испытания электрического и электромеханического оборудования</w:t>
            </w:r>
          </w:p>
        </w:tc>
        <w:tc>
          <w:tcPr>
            <w:tcW w:w="2686" w:type="dxa"/>
          </w:tcPr>
          <w:p w14:paraId="23FE2FC1"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xml:space="preserve">-элементы систем автоматики, их классификацию, основные характеристики и принципы построения систем автоматического управления электрическим и </w:t>
            </w:r>
            <w:r w:rsidRPr="00457912">
              <w:rPr>
                <w:rFonts w:ascii="Times New Roman" w:eastAsia="Times New Roman" w:hAnsi="Times New Roman" w:cs="Times New Roman"/>
                <w:color w:val="000000"/>
                <w:sz w:val="24"/>
                <w:szCs w:val="24"/>
                <w:lang w:eastAsia="ru-RU"/>
              </w:rPr>
              <w:lastRenderedPageBreak/>
              <w:t>электромеханическим оборудованием;</w:t>
            </w:r>
          </w:p>
          <w:p w14:paraId="697AC252"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виды систем автоматики и телемеханики;</w:t>
            </w:r>
          </w:p>
          <w:p w14:paraId="257DC15F"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-классификацию элементов, режимы работы;</w:t>
            </w:r>
          </w:p>
          <w:p w14:paraId="64701D78"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принцип действия всех видов датчиков и область применения, достоинства и недостатки;</w:t>
            </w:r>
          </w:p>
          <w:p w14:paraId="3C277B22"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принцип действия переключающих устройств и распределителей, область применения;</w:t>
            </w:r>
          </w:p>
          <w:p w14:paraId="51AB8877"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принцип действия электромагнитных и электродвигательных исполнительных устройств;</w:t>
            </w:r>
          </w:p>
          <w:p w14:paraId="3C9F1127"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-классификацию САР, принципы построения САР, структуру САР;</w:t>
            </w:r>
          </w:p>
          <w:p w14:paraId="3D61C96E"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элементы алгебры логики и логические устройства автоматики;</w:t>
            </w:r>
          </w:p>
        </w:tc>
        <w:tc>
          <w:tcPr>
            <w:tcW w:w="2407" w:type="dxa"/>
          </w:tcPr>
          <w:p w14:paraId="6B7946A4"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lastRenderedPageBreak/>
              <w:t>- выполнять расчеты основных элементов автоматики;</w:t>
            </w:r>
          </w:p>
          <w:p w14:paraId="2697FEEF"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рассчитывать и выбирать типовые звенья САР;</w:t>
            </w:r>
          </w:p>
          <w:p w14:paraId="301BEC52"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читать и составлять простейшие системы автоматического регулирования;</w:t>
            </w:r>
          </w:p>
          <w:p w14:paraId="3A45C2EE"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lastRenderedPageBreak/>
              <w:t>-</w:t>
            </w:r>
            <w:r w:rsidRPr="00457912">
              <w:rPr>
                <w:rFonts w:ascii="Times New Roman" w:eastAsia="Times New Roman" w:hAnsi="Times New Roman" w:cs="Times New Roman"/>
                <w:bCs/>
                <w:color w:val="000000"/>
                <w:sz w:val="24"/>
                <w:szCs w:val="24"/>
                <w:lang w:eastAsia="ru-RU"/>
              </w:rPr>
              <w:t xml:space="preserve"> переводить числа в двоичную систему счисления и выполнять все арифметические действия</w:t>
            </w:r>
            <w:r w:rsidRPr="00457912">
              <w:rPr>
                <w:rFonts w:ascii="Times New Roman" w:eastAsia="Times New Roman" w:hAnsi="Times New Roman" w:cs="Times New Roman"/>
                <w:color w:val="000000"/>
                <w:sz w:val="24"/>
                <w:szCs w:val="24"/>
                <w:lang w:eastAsia="ru-RU"/>
              </w:rPr>
              <w:t>;</w:t>
            </w:r>
          </w:p>
          <w:p w14:paraId="215406B2"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-выполнять эксперименты по лабораторному исследованию систем автоматики.</w:t>
            </w:r>
          </w:p>
          <w:p w14:paraId="2F919329"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p>
        </w:tc>
        <w:tc>
          <w:tcPr>
            <w:tcW w:w="2170" w:type="dxa"/>
          </w:tcPr>
          <w:p w14:paraId="7EC76415"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lastRenderedPageBreak/>
              <w:t>- подбора и использования датчиков всех видов.</w:t>
            </w:r>
          </w:p>
          <w:p w14:paraId="425771D0"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подбора и использования переключающих устройств</w:t>
            </w:r>
          </w:p>
          <w:p w14:paraId="2FB61FE4"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xml:space="preserve">- подбора и использования </w:t>
            </w:r>
            <w:r w:rsidRPr="00457912">
              <w:rPr>
                <w:rFonts w:ascii="Times New Roman" w:eastAsia="Times New Roman" w:hAnsi="Times New Roman" w:cs="Times New Roman"/>
                <w:color w:val="000000"/>
                <w:sz w:val="24"/>
                <w:szCs w:val="24"/>
                <w:lang w:eastAsia="ru-RU"/>
              </w:rPr>
              <w:lastRenderedPageBreak/>
              <w:t>исполнительных устройств</w:t>
            </w:r>
          </w:p>
        </w:tc>
      </w:tr>
      <w:tr w:rsidR="00457912" w:rsidRPr="00457912" w14:paraId="005B530B" w14:textId="77777777" w:rsidTr="00AD5821">
        <w:tc>
          <w:tcPr>
            <w:tcW w:w="2592" w:type="dxa"/>
          </w:tcPr>
          <w:p w14:paraId="7EBA7F10"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lastRenderedPageBreak/>
              <w:t>ПК 1.3. Осуществлять оценку производственно-технических показателей работы электрического и электромеханического оборудования</w:t>
            </w:r>
          </w:p>
        </w:tc>
        <w:tc>
          <w:tcPr>
            <w:tcW w:w="2686" w:type="dxa"/>
          </w:tcPr>
          <w:p w14:paraId="53A9742F"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-элементы систем автоматики, их классификацию, основные характеристики и принципы построения систем автоматического управления электрическим и электромеханическим оборудованием;</w:t>
            </w:r>
          </w:p>
          <w:p w14:paraId="26DB1428"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виды систем автоматики и телемеханики;</w:t>
            </w:r>
          </w:p>
          <w:p w14:paraId="3DA0F748"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-классификацию элементов, режимы работы;</w:t>
            </w:r>
          </w:p>
          <w:p w14:paraId="633B5A33"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xml:space="preserve">- принцип действия всех видов датчиков и область применения, </w:t>
            </w:r>
            <w:r w:rsidRPr="00457912">
              <w:rPr>
                <w:rFonts w:ascii="Times New Roman" w:eastAsia="Times New Roman" w:hAnsi="Times New Roman" w:cs="Times New Roman"/>
                <w:color w:val="000000"/>
                <w:sz w:val="24"/>
                <w:szCs w:val="24"/>
                <w:lang w:eastAsia="ru-RU"/>
              </w:rPr>
              <w:lastRenderedPageBreak/>
              <w:t>достоинства и недостатки;</w:t>
            </w:r>
          </w:p>
          <w:p w14:paraId="77003695"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принцип действия переключающих устройств и распределителей, область применения;</w:t>
            </w:r>
          </w:p>
          <w:p w14:paraId="5E3AED16"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принцип действия электромагнитных и электродвигательных исполнительных устройств;</w:t>
            </w:r>
          </w:p>
          <w:p w14:paraId="15A641AE"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-классификацию САР, принципы построения САР, структуру САР;</w:t>
            </w:r>
          </w:p>
          <w:p w14:paraId="26327E23"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элементы алгебры логики и логические устройства автоматики;</w:t>
            </w:r>
          </w:p>
        </w:tc>
        <w:tc>
          <w:tcPr>
            <w:tcW w:w="2407" w:type="dxa"/>
          </w:tcPr>
          <w:p w14:paraId="7A1DDAF4"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lastRenderedPageBreak/>
              <w:t>- выполнять расчеты основных элементов автоматики;</w:t>
            </w:r>
          </w:p>
          <w:p w14:paraId="6665C577"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рассчитывать и выбирать типовые звенья САР;</w:t>
            </w:r>
          </w:p>
          <w:p w14:paraId="695545C3"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читать и составлять простейшие системы автоматического регулирования;</w:t>
            </w:r>
          </w:p>
          <w:p w14:paraId="07623A63"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w:t>
            </w:r>
            <w:r w:rsidRPr="00457912">
              <w:rPr>
                <w:rFonts w:ascii="Times New Roman" w:eastAsia="Times New Roman" w:hAnsi="Times New Roman" w:cs="Times New Roman"/>
                <w:bCs/>
                <w:color w:val="000000"/>
                <w:sz w:val="24"/>
                <w:szCs w:val="24"/>
                <w:lang w:eastAsia="ru-RU"/>
              </w:rPr>
              <w:t xml:space="preserve"> переводить числа в двоичную систему счисления и выполнять все арифметические действия</w:t>
            </w:r>
            <w:r w:rsidRPr="00457912">
              <w:rPr>
                <w:rFonts w:ascii="Times New Roman" w:eastAsia="Times New Roman" w:hAnsi="Times New Roman" w:cs="Times New Roman"/>
                <w:color w:val="000000"/>
                <w:sz w:val="24"/>
                <w:szCs w:val="24"/>
                <w:lang w:eastAsia="ru-RU"/>
              </w:rPr>
              <w:t>;</w:t>
            </w:r>
          </w:p>
          <w:p w14:paraId="5E6694B2"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-выполнять эксперименты по лабораторному исследованию систем автоматики.</w:t>
            </w:r>
          </w:p>
          <w:p w14:paraId="20635B5D"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p>
        </w:tc>
        <w:tc>
          <w:tcPr>
            <w:tcW w:w="2170" w:type="dxa"/>
          </w:tcPr>
          <w:p w14:paraId="1EB4CB70"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lastRenderedPageBreak/>
              <w:t>- подбора и использования датчиков всех видов.</w:t>
            </w:r>
          </w:p>
          <w:p w14:paraId="18ED5A90"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подбора и использования переключающих устройств</w:t>
            </w:r>
          </w:p>
          <w:p w14:paraId="64B7F5BD"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подбора и использования исполнительных устройств</w:t>
            </w:r>
          </w:p>
        </w:tc>
      </w:tr>
      <w:tr w:rsidR="00457912" w:rsidRPr="00457912" w14:paraId="34A8BBCF" w14:textId="77777777" w:rsidTr="00AD5821">
        <w:tc>
          <w:tcPr>
            <w:tcW w:w="2592" w:type="dxa"/>
          </w:tcPr>
          <w:p w14:paraId="4A8D7861" w14:textId="77777777" w:rsidR="00457912" w:rsidRPr="00457912" w:rsidRDefault="00457912" w:rsidP="00457912">
            <w:pPr>
              <w:spacing w:after="200" w:line="276" w:lineRule="auto"/>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lastRenderedPageBreak/>
              <w:t>ПК 3.1. Проводить диагностику технического состояния электрического и электромеханического оборудования энергоустановок.</w:t>
            </w:r>
          </w:p>
          <w:p w14:paraId="30500199"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p>
        </w:tc>
        <w:tc>
          <w:tcPr>
            <w:tcW w:w="2686" w:type="dxa"/>
          </w:tcPr>
          <w:p w14:paraId="085A2313"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-элементы систем автоматики, их классификацию, основные характеристики и принципы построения систем автоматического управления электрическим и электромеханическим оборудованием;</w:t>
            </w:r>
          </w:p>
          <w:p w14:paraId="0500573D"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виды систем автоматики и телемеханики;</w:t>
            </w:r>
          </w:p>
          <w:p w14:paraId="791F6FA3"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-классификацию элементов, режимы работы;</w:t>
            </w:r>
          </w:p>
          <w:p w14:paraId="460AAE0F"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принцип действия всех видов датчиков и область применения, достоинства и недостатки;</w:t>
            </w:r>
          </w:p>
          <w:p w14:paraId="22C45A61"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принцип действия переключающих устройств и распределителей, область применения;</w:t>
            </w:r>
          </w:p>
          <w:p w14:paraId="61CC086A"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xml:space="preserve">- принцип действия электромагнитных и электродвигательных </w:t>
            </w:r>
            <w:r w:rsidRPr="00457912">
              <w:rPr>
                <w:rFonts w:ascii="Times New Roman" w:eastAsia="Times New Roman" w:hAnsi="Times New Roman" w:cs="Times New Roman"/>
                <w:color w:val="000000"/>
                <w:sz w:val="24"/>
                <w:szCs w:val="24"/>
                <w:lang w:eastAsia="ru-RU"/>
              </w:rPr>
              <w:lastRenderedPageBreak/>
              <w:t>исполнительных устройств;</w:t>
            </w:r>
          </w:p>
          <w:p w14:paraId="6B6BA7CB"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-классификацию САР, принципы построения САР, структуру САР;</w:t>
            </w:r>
          </w:p>
          <w:p w14:paraId="1C10F60F"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элементы алгебры логики и логические устройства автоматики;</w:t>
            </w:r>
          </w:p>
        </w:tc>
        <w:tc>
          <w:tcPr>
            <w:tcW w:w="2407" w:type="dxa"/>
          </w:tcPr>
          <w:p w14:paraId="51BC52B9"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lastRenderedPageBreak/>
              <w:t>- выполнять расчеты основных элементов автоматики;</w:t>
            </w:r>
          </w:p>
          <w:p w14:paraId="40BE62AA"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рассчитывать и выбирать типовые звенья САР;</w:t>
            </w:r>
          </w:p>
          <w:p w14:paraId="62DBFD54"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читать и составлять простейшие системы автоматического регулирования;</w:t>
            </w:r>
          </w:p>
          <w:p w14:paraId="2C927D19"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w:t>
            </w:r>
            <w:r w:rsidRPr="00457912">
              <w:rPr>
                <w:rFonts w:ascii="Times New Roman" w:eastAsia="Times New Roman" w:hAnsi="Times New Roman" w:cs="Times New Roman"/>
                <w:bCs/>
                <w:color w:val="000000"/>
                <w:sz w:val="24"/>
                <w:szCs w:val="24"/>
                <w:lang w:eastAsia="ru-RU"/>
              </w:rPr>
              <w:t xml:space="preserve"> переводить числа в двоичную систему счисления и выполнять все арифметические действия</w:t>
            </w:r>
            <w:r w:rsidRPr="00457912">
              <w:rPr>
                <w:rFonts w:ascii="Times New Roman" w:eastAsia="Times New Roman" w:hAnsi="Times New Roman" w:cs="Times New Roman"/>
                <w:color w:val="000000"/>
                <w:sz w:val="24"/>
                <w:szCs w:val="24"/>
                <w:lang w:eastAsia="ru-RU"/>
              </w:rPr>
              <w:t>;</w:t>
            </w:r>
          </w:p>
          <w:p w14:paraId="0AD5EC0C"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-выполнять эксперименты по лабораторному исследованию систем автоматики.</w:t>
            </w:r>
          </w:p>
          <w:p w14:paraId="4BCD322B"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p>
        </w:tc>
        <w:tc>
          <w:tcPr>
            <w:tcW w:w="2170" w:type="dxa"/>
          </w:tcPr>
          <w:p w14:paraId="1A0A831A"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подбора и использования датчиков всех видов.</w:t>
            </w:r>
          </w:p>
          <w:p w14:paraId="20542A01"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подбора и использования переключающих устройств</w:t>
            </w:r>
          </w:p>
          <w:p w14:paraId="57DC2C9F"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подбора и использования исполнительных устройств</w:t>
            </w:r>
          </w:p>
        </w:tc>
      </w:tr>
      <w:tr w:rsidR="00457912" w:rsidRPr="00457912" w14:paraId="65BAF752" w14:textId="77777777" w:rsidTr="00AD5821">
        <w:tc>
          <w:tcPr>
            <w:tcW w:w="2592" w:type="dxa"/>
          </w:tcPr>
          <w:p w14:paraId="4839CB31"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lastRenderedPageBreak/>
              <w:t>ПК 3.2. Осуществлять проведение работ по техническому обслуживанию и ремонту электрического и электромеханического оборудования энергоустановок.</w:t>
            </w:r>
          </w:p>
        </w:tc>
        <w:tc>
          <w:tcPr>
            <w:tcW w:w="2686" w:type="dxa"/>
          </w:tcPr>
          <w:p w14:paraId="6C34EC37"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-элементы систем автоматики, их классификацию, основные характеристики и принципы построения систем автоматического управления электрическим и электромеханическим оборудованием;</w:t>
            </w:r>
          </w:p>
          <w:p w14:paraId="4556FCE1"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виды систем автоматики и телемеханики;</w:t>
            </w:r>
          </w:p>
          <w:p w14:paraId="35302A2B"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-классификацию элементов, режимы работы;</w:t>
            </w:r>
          </w:p>
          <w:p w14:paraId="13CE72B7"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принцип действия всех видов датчиков и область применения, достоинства и недостатки;</w:t>
            </w:r>
          </w:p>
          <w:p w14:paraId="721387B5"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принцип действия переключающих устройств и распределителей, область применения;</w:t>
            </w:r>
          </w:p>
          <w:p w14:paraId="724A118E"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принцип действия электромагнитных и электродвигательных исполнительных устройств;</w:t>
            </w:r>
          </w:p>
          <w:p w14:paraId="1E905685"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-классификацию САР, принципы построения САР, структуру САР;</w:t>
            </w:r>
          </w:p>
          <w:p w14:paraId="2253EF61"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элементы алгебры логики и логические устройства автоматики;</w:t>
            </w:r>
          </w:p>
        </w:tc>
        <w:tc>
          <w:tcPr>
            <w:tcW w:w="2407" w:type="dxa"/>
          </w:tcPr>
          <w:p w14:paraId="09132586" w14:textId="77777777" w:rsidR="00457912" w:rsidRPr="00457912" w:rsidRDefault="00457912" w:rsidP="00457912">
            <w:pPr>
              <w:widowControl w:val="0"/>
              <w:autoSpaceDE w:val="0"/>
              <w:autoSpaceDN w:val="0"/>
              <w:adjustRightInd w:val="0"/>
              <w:spacing w:after="200"/>
              <w:contextualSpacing/>
              <w:rPr>
                <w:rFonts w:ascii="Times New Roman" w:eastAsia="Times New Roman" w:hAnsi="Times New Roman" w:cs="Times New Roman"/>
                <w:sz w:val="24"/>
                <w:szCs w:val="24"/>
                <w:lang w:eastAsia="ru-RU"/>
              </w:rPr>
            </w:pPr>
            <w:r w:rsidRPr="00457912">
              <w:rPr>
                <w:rFonts w:ascii="Times New Roman" w:eastAsia="Times New Roman" w:hAnsi="Times New Roman" w:cs="Times New Roman"/>
                <w:sz w:val="24"/>
                <w:szCs w:val="24"/>
                <w:lang w:eastAsia="ru-RU"/>
              </w:rPr>
              <w:t>- выполнять расчеты основных элементов автоматики;</w:t>
            </w:r>
          </w:p>
          <w:p w14:paraId="3E932B85" w14:textId="77777777" w:rsidR="00457912" w:rsidRPr="00457912" w:rsidRDefault="00457912" w:rsidP="00457912">
            <w:pPr>
              <w:widowControl w:val="0"/>
              <w:autoSpaceDE w:val="0"/>
              <w:autoSpaceDN w:val="0"/>
              <w:adjustRightInd w:val="0"/>
              <w:spacing w:after="200"/>
              <w:contextualSpacing/>
              <w:rPr>
                <w:rFonts w:ascii="Times New Roman" w:eastAsia="Times New Roman" w:hAnsi="Times New Roman" w:cs="Times New Roman"/>
                <w:sz w:val="24"/>
                <w:szCs w:val="24"/>
                <w:lang w:eastAsia="ru-RU"/>
              </w:rPr>
            </w:pPr>
            <w:r w:rsidRPr="00457912">
              <w:rPr>
                <w:rFonts w:ascii="Times New Roman" w:eastAsia="Times New Roman" w:hAnsi="Times New Roman" w:cs="Times New Roman"/>
                <w:sz w:val="24"/>
                <w:szCs w:val="24"/>
                <w:lang w:eastAsia="ru-RU"/>
              </w:rPr>
              <w:t>- рассчитывать и выбирать типовые звенья САР;</w:t>
            </w:r>
          </w:p>
          <w:p w14:paraId="2EF95CBE" w14:textId="77777777" w:rsidR="00457912" w:rsidRPr="00457912" w:rsidRDefault="00457912" w:rsidP="00457912">
            <w:pPr>
              <w:widowControl w:val="0"/>
              <w:autoSpaceDE w:val="0"/>
              <w:autoSpaceDN w:val="0"/>
              <w:adjustRightInd w:val="0"/>
              <w:spacing w:after="200"/>
              <w:contextualSpacing/>
              <w:rPr>
                <w:rFonts w:ascii="Times New Roman" w:eastAsia="Times New Roman" w:hAnsi="Times New Roman" w:cs="Times New Roman"/>
                <w:sz w:val="24"/>
                <w:szCs w:val="24"/>
                <w:lang w:eastAsia="ru-RU"/>
              </w:rPr>
            </w:pPr>
            <w:r w:rsidRPr="00457912">
              <w:rPr>
                <w:rFonts w:ascii="Times New Roman" w:eastAsia="Times New Roman" w:hAnsi="Times New Roman" w:cs="Times New Roman"/>
                <w:sz w:val="24"/>
                <w:szCs w:val="24"/>
                <w:lang w:eastAsia="ru-RU"/>
              </w:rPr>
              <w:t>- читать и составлять простейшие системы автоматического регулирования;</w:t>
            </w:r>
          </w:p>
          <w:p w14:paraId="2F67AD2E" w14:textId="77777777" w:rsidR="00457912" w:rsidRPr="00457912" w:rsidRDefault="00457912" w:rsidP="00457912">
            <w:pPr>
              <w:widowControl w:val="0"/>
              <w:autoSpaceDE w:val="0"/>
              <w:autoSpaceDN w:val="0"/>
              <w:adjustRightInd w:val="0"/>
              <w:spacing w:after="200"/>
              <w:contextualSpacing/>
              <w:rPr>
                <w:rFonts w:ascii="Times New Roman" w:eastAsia="Times New Roman" w:hAnsi="Times New Roman" w:cs="Times New Roman"/>
                <w:sz w:val="24"/>
                <w:szCs w:val="24"/>
                <w:lang w:eastAsia="ru-RU"/>
              </w:rPr>
            </w:pPr>
            <w:r w:rsidRPr="00457912">
              <w:rPr>
                <w:rFonts w:ascii="Times New Roman" w:eastAsia="Times New Roman" w:hAnsi="Times New Roman" w:cs="Times New Roman"/>
                <w:sz w:val="24"/>
                <w:szCs w:val="24"/>
                <w:lang w:eastAsia="ru-RU"/>
              </w:rPr>
              <w:t>-</w:t>
            </w:r>
            <w:r w:rsidRPr="00457912">
              <w:rPr>
                <w:rFonts w:ascii="Times New Roman" w:eastAsia="Times New Roman" w:hAnsi="Times New Roman" w:cs="Times New Roman"/>
                <w:bCs/>
                <w:sz w:val="24"/>
                <w:szCs w:val="24"/>
                <w:lang w:eastAsia="ru-RU"/>
              </w:rPr>
              <w:t xml:space="preserve"> переводить числа в двоичную систему счисления и выполнять все арифметические действия</w:t>
            </w:r>
            <w:r w:rsidRPr="00457912">
              <w:rPr>
                <w:rFonts w:ascii="Times New Roman" w:eastAsia="Times New Roman" w:hAnsi="Times New Roman" w:cs="Times New Roman"/>
                <w:sz w:val="24"/>
                <w:szCs w:val="24"/>
                <w:lang w:eastAsia="ru-RU"/>
              </w:rPr>
              <w:t>;</w:t>
            </w:r>
          </w:p>
          <w:p w14:paraId="376B947B" w14:textId="77777777" w:rsidR="00457912" w:rsidRPr="00457912" w:rsidRDefault="00457912" w:rsidP="00457912">
            <w:pPr>
              <w:widowControl w:val="0"/>
              <w:autoSpaceDE w:val="0"/>
              <w:autoSpaceDN w:val="0"/>
              <w:adjustRightInd w:val="0"/>
              <w:spacing w:after="200"/>
              <w:contextualSpacing/>
              <w:rPr>
                <w:rFonts w:ascii="Times New Roman" w:eastAsia="Times New Roman" w:hAnsi="Times New Roman" w:cs="Times New Roman"/>
                <w:sz w:val="24"/>
                <w:szCs w:val="24"/>
                <w:lang w:eastAsia="ru-RU"/>
              </w:rPr>
            </w:pPr>
            <w:r w:rsidRPr="00457912">
              <w:rPr>
                <w:rFonts w:ascii="Times New Roman" w:eastAsia="Times New Roman" w:hAnsi="Times New Roman" w:cs="Times New Roman"/>
                <w:sz w:val="24"/>
                <w:szCs w:val="24"/>
                <w:lang w:eastAsia="ru-RU"/>
              </w:rPr>
              <w:t>-выполнять эксперименты по лабораторному исследованию систем автоматики.</w:t>
            </w:r>
          </w:p>
          <w:p w14:paraId="352BF333" w14:textId="77777777" w:rsidR="00457912" w:rsidRPr="00457912" w:rsidRDefault="00457912" w:rsidP="00457912">
            <w:pPr>
              <w:widowControl w:val="0"/>
              <w:autoSpaceDE w:val="0"/>
              <w:autoSpaceDN w:val="0"/>
              <w:adjustRightInd w:val="0"/>
              <w:spacing w:after="200"/>
              <w:contextualSpacing/>
              <w:rPr>
                <w:rFonts w:ascii="Times New Roman" w:eastAsia="Times New Roman" w:hAnsi="Times New Roman" w:cs="Times New Roman"/>
                <w:sz w:val="24"/>
                <w:szCs w:val="24"/>
                <w:lang w:eastAsia="ru-RU"/>
              </w:rPr>
            </w:pPr>
          </w:p>
        </w:tc>
        <w:tc>
          <w:tcPr>
            <w:tcW w:w="2170" w:type="dxa"/>
          </w:tcPr>
          <w:p w14:paraId="721DAE10"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подбора и использования датчиков всех видов.</w:t>
            </w:r>
          </w:p>
          <w:p w14:paraId="77AB810A"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подбора и использования переключающих устройств</w:t>
            </w:r>
          </w:p>
          <w:p w14:paraId="098245C3"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подбора и использования исполнительных устройств</w:t>
            </w:r>
          </w:p>
        </w:tc>
      </w:tr>
      <w:tr w:rsidR="00457912" w:rsidRPr="00457912" w14:paraId="0F71B02C" w14:textId="77777777" w:rsidTr="00AD5821">
        <w:tc>
          <w:tcPr>
            <w:tcW w:w="2592" w:type="dxa"/>
          </w:tcPr>
          <w:p w14:paraId="50AEE871"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xml:space="preserve">ПК.4.1 Организовывать  и  выполнять  работы  по  </w:t>
            </w:r>
            <w:r w:rsidRPr="00457912">
              <w:rPr>
                <w:rFonts w:ascii="Times New Roman" w:eastAsia="Times New Roman" w:hAnsi="Times New Roman" w:cs="Times New Roman"/>
                <w:color w:val="000000"/>
                <w:sz w:val="24"/>
                <w:szCs w:val="24"/>
                <w:lang w:eastAsia="ru-RU"/>
              </w:rPr>
              <w:lastRenderedPageBreak/>
              <w:t>эксплуатации, обслуживанию и ремонту электрического оборудования</w:t>
            </w:r>
          </w:p>
        </w:tc>
        <w:tc>
          <w:tcPr>
            <w:tcW w:w="2686" w:type="dxa"/>
          </w:tcPr>
          <w:p w14:paraId="61182737"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lastRenderedPageBreak/>
              <w:t xml:space="preserve">-элементы систем автоматики, их классификацию, </w:t>
            </w:r>
            <w:r w:rsidRPr="00457912">
              <w:rPr>
                <w:rFonts w:ascii="Times New Roman" w:eastAsia="Times New Roman" w:hAnsi="Times New Roman" w:cs="Times New Roman"/>
                <w:color w:val="000000"/>
                <w:sz w:val="24"/>
                <w:szCs w:val="24"/>
                <w:lang w:eastAsia="ru-RU"/>
              </w:rPr>
              <w:lastRenderedPageBreak/>
              <w:t>основные характеристики и принципы построения систем автоматического управления электрическим и электромеханическим оборудованием;</w:t>
            </w:r>
          </w:p>
          <w:p w14:paraId="76A565F5"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виды систем автоматики и телемеханики;</w:t>
            </w:r>
          </w:p>
          <w:p w14:paraId="4245674F"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-классификацию элементов, режимы работы;</w:t>
            </w:r>
          </w:p>
          <w:p w14:paraId="7B990C8D"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принцип действия всех видов датчиков и область применения, достоинства и недостатки;</w:t>
            </w:r>
          </w:p>
          <w:p w14:paraId="398368AC"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принцип действия переключающих устройств и распределителей, область применения;</w:t>
            </w:r>
          </w:p>
          <w:p w14:paraId="0153543F"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принцип действия электромагнитных и электродвигательных исполнительных устройств;</w:t>
            </w:r>
          </w:p>
          <w:p w14:paraId="74D3AC7B"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-классификацию САР, принципы построения САР, структуру САР;</w:t>
            </w:r>
          </w:p>
          <w:p w14:paraId="778CE258"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элементы алгебры логики и логические устройства автоматики;</w:t>
            </w:r>
          </w:p>
        </w:tc>
        <w:tc>
          <w:tcPr>
            <w:tcW w:w="2407" w:type="dxa"/>
          </w:tcPr>
          <w:p w14:paraId="72D4327E"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lastRenderedPageBreak/>
              <w:t>- выполнять расчеты основных элементов автоматики;</w:t>
            </w:r>
          </w:p>
          <w:p w14:paraId="51A1F499"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lastRenderedPageBreak/>
              <w:t>- рассчитывать и выбирать типовые звенья САР;</w:t>
            </w:r>
          </w:p>
          <w:p w14:paraId="4D316FEB"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читать и составлять простейшие системы автоматического регулирования;</w:t>
            </w:r>
          </w:p>
          <w:p w14:paraId="7C9F5825"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w:t>
            </w:r>
            <w:r w:rsidRPr="00457912">
              <w:rPr>
                <w:rFonts w:ascii="Times New Roman" w:eastAsia="Times New Roman" w:hAnsi="Times New Roman" w:cs="Times New Roman"/>
                <w:bCs/>
                <w:color w:val="000000"/>
                <w:sz w:val="24"/>
                <w:szCs w:val="24"/>
                <w:lang w:eastAsia="ru-RU"/>
              </w:rPr>
              <w:t xml:space="preserve"> переводить числа в двоичную систему счисления и выполнять все арифметические действия</w:t>
            </w:r>
            <w:r w:rsidRPr="00457912">
              <w:rPr>
                <w:rFonts w:ascii="Times New Roman" w:eastAsia="Times New Roman" w:hAnsi="Times New Roman" w:cs="Times New Roman"/>
                <w:color w:val="000000"/>
                <w:sz w:val="24"/>
                <w:szCs w:val="24"/>
                <w:lang w:eastAsia="ru-RU"/>
              </w:rPr>
              <w:t>;</w:t>
            </w:r>
          </w:p>
          <w:p w14:paraId="0805721D"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-выполнять эксперименты по лабораторному исследованию систем автоматики.</w:t>
            </w:r>
          </w:p>
          <w:p w14:paraId="53F780F3"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p>
        </w:tc>
        <w:tc>
          <w:tcPr>
            <w:tcW w:w="2170" w:type="dxa"/>
          </w:tcPr>
          <w:p w14:paraId="591ACFE1"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lastRenderedPageBreak/>
              <w:t xml:space="preserve">- подбора   использования </w:t>
            </w:r>
            <w:r w:rsidRPr="00457912">
              <w:rPr>
                <w:rFonts w:ascii="Times New Roman" w:eastAsia="Times New Roman" w:hAnsi="Times New Roman" w:cs="Times New Roman"/>
                <w:color w:val="000000"/>
                <w:sz w:val="24"/>
                <w:szCs w:val="24"/>
                <w:lang w:eastAsia="ru-RU"/>
              </w:rPr>
              <w:lastRenderedPageBreak/>
              <w:t>датчиков всех видов.</w:t>
            </w:r>
          </w:p>
          <w:p w14:paraId="74A5D043"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подбора и использования переключающих устройств</w:t>
            </w:r>
          </w:p>
          <w:p w14:paraId="18339F44"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подбора и использования исполнительных устройств</w:t>
            </w:r>
          </w:p>
        </w:tc>
      </w:tr>
      <w:tr w:rsidR="00457912" w:rsidRPr="00457912" w14:paraId="50456B70" w14:textId="77777777" w:rsidTr="00AD5821">
        <w:tc>
          <w:tcPr>
            <w:tcW w:w="2592" w:type="dxa"/>
          </w:tcPr>
          <w:p w14:paraId="178051DE"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lastRenderedPageBreak/>
              <w:t>ПК.4.2 Осуществлять  диагностику  и  контроль  технического  состояния электрического оборудования</w:t>
            </w:r>
          </w:p>
        </w:tc>
        <w:tc>
          <w:tcPr>
            <w:tcW w:w="2686" w:type="dxa"/>
          </w:tcPr>
          <w:p w14:paraId="30D168DF"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-элементы систем автоматики, их классификацию, основные характеристики и принципы построения систем автоматического управления электрическим и электромеханическим оборудованием;</w:t>
            </w:r>
          </w:p>
          <w:p w14:paraId="6CB107D4"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lastRenderedPageBreak/>
              <w:t>виды систем автоматики и телемеханики;</w:t>
            </w:r>
          </w:p>
          <w:p w14:paraId="5E864188"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-классификацию элементов, режимы работы;</w:t>
            </w:r>
          </w:p>
          <w:p w14:paraId="5F8CDF70"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принцип действия всех видов датчиков и область применения, достоинства и недостатки;</w:t>
            </w:r>
          </w:p>
          <w:p w14:paraId="3A64AE25"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принцип действия переключающих устройств и распределителей, область применения;</w:t>
            </w:r>
          </w:p>
          <w:p w14:paraId="43798ED8"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принцип действия электромагнитных и электродвигательных исполнительных устройств;</w:t>
            </w:r>
          </w:p>
          <w:p w14:paraId="2969C04C"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-классификацию САР, принципы построения САР, структуру САР;</w:t>
            </w:r>
          </w:p>
          <w:p w14:paraId="5902F68E"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элементы алгебры логики и логические устройства автоматики;</w:t>
            </w:r>
          </w:p>
        </w:tc>
        <w:tc>
          <w:tcPr>
            <w:tcW w:w="2407" w:type="dxa"/>
          </w:tcPr>
          <w:p w14:paraId="61B98258"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lastRenderedPageBreak/>
              <w:t>- выполнять расчеты основных элементов автоматики;</w:t>
            </w:r>
          </w:p>
          <w:p w14:paraId="24CA653A"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рассчитывать и выбирать типовые звенья САР;</w:t>
            </w:r>
          </w:p>
          <w:p w14:paraId="039A3432"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читать и составлять простейшие системы автоматического регулирования;</w:t>
            </w:r>
          </w:p>
          <w:p w14:paraId="4DD118A3"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w:t>
            </w:r>
            <w:r w:rsidRPr="00457912">
              <w:rPr>
                <w:rFonts w:ascii="Times New Roman" w:eastAsia="Times New Roman" w:hAnsi="Times New Roman" w:cs="Times New Roman"/>
                <w:bCs/>
                <w:color w:val="000000"/>
                <w:sz w:val="24"/>
                <w:szCs w:val="24"/>
                <w:lang w:eastAsia="ru-RU"/>
              </w:rPr>
              <w:t xml:space="preserve"> переводить числа в двоичную систему счисления и выполнять все </w:t>
            </w:r>
            <w:r w:rsidRPr="00457912">
              <w:rPr>
                <w:rFonts w:ascii="Times New Roman" w:eastAsia="Times New Roman" w:hAnsi="Times New Roman" w:cs="Times New Roman"/>
                <w:bCs/>
                <w:color w:val="000000"/>
                <w:sz w:val="24"/>
                <w:szCs w:val="24"/>
                <w:lang w:eastAsia="ru-RU"/>
              </w:rPr>
              <w:lastRenderedPageBreak/>
              <w:t>арифметические действия</w:t>
            </w:r>
            <w:r w:rsidRPr="00457912">
              <w:rPr>
                <w:rFonts w:ascii="Times New Roman" w:eastAsia="Times New Roman" w:hAnsi="Times New Roman" w:cs="Times New Roman"/>
                <w:color w:val="000000"/>
                <w:sz w:val="24"/>
                <w:szCs w:val="24"/>
                <w:lang w:eastAsia="ru-RU"/>
              </w:rPr>
              <w:t>;</w:t>
            </w:r>
          </w:p>
          <w:p w14:paraId="69AB0113"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-выполнять эксперименты по лабораторному исследованию систем автоматики.</w:t>
            </w:r>
          </w:p>
          <w:p w14:paraId="60552A44"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p>
        </w:tc>
        <w:tc>
          <w:tcPr>
            <w:tcW w:w="2170" w:type="dxa"/>
          </w:tcPr>
          <w:p w14:paraId="3E434FEA"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lastRenderedPageBreak/>
              <w:t>- подбора и использования датчиков всех видов.</w:t>
            </w:r>
          </w:p>
          <w:p w14:paraId="375D9C59"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подбора и использования переключающих устройств</w:t>
            </w:r>
          </w:p>
          <w:p w14:paraId="1D43E218"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подбора и использования исполнительных устройств</w:t>
            </w:r>
          </w:p>
        </w:tc>
      </w:tr>
      <w:tr w:rsidR="00457912" w:rsidRPr="00457912" w14:paraId="7BE19826" w14:textId="77777777" w:rsidTr="00AD5821">
        <w:tc>
          <w:tcPr>
            <w:tcW w:w="2592" w:type="dxa"/>
          </w:tcPr>
          <w:p w14:paraId="123794C9"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lastRenderedPageBreak/>
              <w:t>ПК.4.3 Прогнозировать  отказы,  определять  ресурсы,  обнаруживать дефекты электрического оборудования</w:t>
            </w:r>
          </w:p>
        </w:tc>
        <w:tc>
          <w:tcPr>
            <w:tcW w:w="2686" w:type="dxa"/>
          </w:tcPr>
          <w:p w14:paraId="7953A87A"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-элементы систем автоматики, их классификацию, основные характеристики и принципы построения систем автоматического управления электрическим и электромеханическим оборудованием;</w:t>
            </w:r>
          </w:p>
          <w:p w14:paraId="197338C6"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виды систем автоматики и телемеханики;</w:t>
            </w:r>
          </w:p>
          <w:p w14:paraId="7455BF7F"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-классификацию элементов, режимы работы;</w:t>
            </w:r>
          </w:p>
          <w:p w14:paraId="18A0547D"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принцип действия всех видов датчиков и область применения, достоинства и недостатки;</w:t>
            </w:r>
          </w:p>
          <w:p w14:paraId="59D601DF"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lastRenderedPageBreak/>
              <w:t>- принцип действия переключающих устройств и распределителей, область применения;</w:t>
            </w:r>
          </w:p>
          <w:p w14:paraId="0212A647"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принцип действия электромагнитных и электродвигательных исполнительных устройств;</w:t>
            </w:r>
          </w:p>
          <w:p w14:paraId="2081923D"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-классификацию САР, принципы построения САР, структуру САР;</w:t>
            </w:r>
          </w:p>
          <w:p w14:paraId="25D3FA97"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элементы алгебры логики и логические устройства автоматики;</w:t>
            </w:r>
          </w:p>
        </w:tc>
        <w:tc>
          <w:tcPr>
            <w:tcW w:w="2407" w:type="dxa"/>
          </w:tcPr>
          <w:p w14:paraId="504147D3"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lastRenderedPageBreak/>
              <w:t>- выполнять расчеты основных элементов автоматики;</w:t>
            </w:r>
          </w:p>
          <w:p w14:paraId="736D42BD"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рассчитывать и выбирать типовые звенья САР;</w:t>
            </w:r>
          </w:p>
          <w:p w14:paraId="41A64BBD"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читать и составлять простейшие системы автоматического регулирования;</w:t>
            </w:r>
          </w:p>
          <w:p w14:paraId="23B46DE6"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w:t>
            </w:r>
            <w:r w:rsidRPr="00457912">
              <w:rPr>
                <w:rFonts w:ascii="Times New Roman" w:eastAsia="Times New Roman" w:hAnsi="Times New Roman" w:cs="Times New Roman"/>
                <w:bCs/>
                <w:color w:val="000000"/>
                <w:sz w:val="24"/>
                <w:szCs w:val="24"/>
                <w:lang w:eastAsia="ru-RU"/>
              </w:rPr>
              <w:t xml:space="preserve"> переводить числа в двоичную систему счисления и выполнять все арифметические действия</w:t>
            </w:r>
            <w:r w:rsidRPr="00457912">
              <w:rPr>
                <w:rFonts w:ascii="Times New Roman" w:eastAsia="Times New Roman" w:hAnsi="Times New Roman" w:cs="Times New Roman"/>
                <w:color w:val="000000"/>
                <w:sz w:val="24"/>
                <w:szCs w:val="24"/>
                <w:lang w:eastAsia="ru-RU"/>
              </w:rPr>
              <w:t>;</w:t>
            </w:r>
          </w:p>
          <w:p w14:paraId="5BE8DB08"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-выполнять эксперименты по лабораторному исследованию систем автоматики.</w:t>
            </w:r>
          </w:p>
          <w:p w14:paraId="0F27B0E1"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p>
        </w:tc>
        <w:tc>
          <w:tcPr>
            <w:tcW w:w="2170" w:type="dxa"/>
          </w:tcPr>
          <w:p w14:paraId="00B95B98"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подбора и использования датчиков всех видов.</w:t>
            </w:r>
          </w:p>
          <w:p w14:paraId="61FB7E01" w14:textId="77777777" w:rsidR="00457912" w:rsidRPr="00457912" w:rsidRDefault="00457912" w:rsidP="00457912">
            <w:pPr>
              <w:autoSpaceDE w:val="0"/>
              <w:autoSpaceDN w:val="0"/>
              <w:adjustRightInd w:val="0"/>
              <w:rPr>
                <w:rFonts w:ascii="Times New Roman" w:eastAsia="Times New Roman" w:hAnsi="Times New Roman" w:cs="Times New Roman"/>
                <w:color w:val="000000"/>
                <w:sz w:val="24"/>
                <w:szCs w:val="24"/>
                <w:lang w:eastAsia="ru-RU"/>
              </w:rPr>
            </w:pPr>
            <w:r w:rsidRPr="00457912">
              <w:rPr>
                <w:rFonts w:ascii="Times New Roman" w:eastAsia="Times New Roman" w:hAnsi="Times New Roman" w:cs="Times New Roman"/>
                <w:color w:val="000000"/>
                <w:sz w:val="24"/>
                <w:szCs w:val="24"/>
                <w:lang w:eastAsia="ru-RU"/>
              </w:rPr>
              <w:t>- подбора и использования переключающих устройств</w:t>
            </w:r>
          </w:p>
          <w:p w14:paraId="081DD784" w14:textId="77777777" w:rsidR="00457912" w:rsidRPr="00457912" w:rsidRDefault="00457912" w:rsidP="00457912">
            <w:pPr>
              <w:ind w:left="6" w:hanging="6"/>
              <w:rPr>
                <w:rFonts w:ascii="Times New Roman" w:eastAsia="Times New Roman" w:hAnsi="Times New Roman" w:cs="Times New Roman"/>
                <w:b/>
                <w:sz w:val="24"/>
                <w:szCs w:val="24"/>
                <w:lang w:eastAsia="ru-RU"/>
              </w:rPr>
            </w:pPr>
            <w:r w:rsidRPr="00457912">
              <w:rPr>
                <w:rFonts w:ascii="Times New Roman" w:eastAsia="Times New Roman" w:hAnsi="Times New Roman" w:cs="Times New Roman"/>
                <w:color w:val="000000"/>
                <w:sz w:val="24"/>
                <w:szCs w:val="24"/>
                <w:lang w:eastAsia="ru-RU"/>
              </w:rPr>
              <w:t>- подбора и использования исполнительных устройств</w:t>
            </w:r>
          </w:p>
        </w:tc>
      </w:tr>
    </w:tbl>
    <w:p w14:paraId="1896E8A9" w14:textId="77777777" w:rsidR="00457912" w:rsidRPr="00457912" w:rsidRDefault="00457912" w:rsidP="00457912">
      <w:pPr>
        <w:widowControl w:val="0"/>
        <w:tabs>
          <w:tab w:val="num" w:pos="432"/>
        </w:tabs>
        <w:spacing w:before="240" w:after="200" w:line="276" w:lineRule="auto"/>
        <w:ind w:left="432" w:hanging="432"/>
        <w:jc w:val="center"/>
        <w:outlineLvl w:val="0"/>
        <w:rPr>
          <w:rFonts w:ascii="Times New Roman" w:eastAsia="Times New Roman" w:hAnsi="Times New Roman" w:cs="Times New Roman"/>
          <w:b/>
          <w:bCs/>
          <w:kern w:val="1"/>
          <w:sz w:val="24"/>
          <w:szCs w:val="24"/>
          <w:lang w:eastAsia="ru-RU"/>
        </w:rPr>
      </w:pPr>
      <w:r w:rsidRPr="00457912">
        <w:rPr>
          <w:rFonts w:ascii="Arial" w:eastAsia="Times New Roman" w:hAnsi="Arial" w:cs="Arial"/>
          <w:b/>
          <w:bCs/>
          <w:color w:val="000000"/>
          <w:kern w:val="1"/>
          <w:sz w:val="24"/>
          <w:szCs w:val="24"/>
          <w:lang w:eastAsia="ar-SA"/>
        </w:rPr>
        <w:lastRenderedPageBreak/>
        <w:br w:type="page"/>
      </w:r>
      <w:bookmarkStart w:id="119" w:name="_Hlk59965866"/>
      <w:r w:rsidRPr="00457912">
        <w:rPr>
          <w:rFonts w:ascii="Times New Roman" w:eastAsia="Times New Roman" w:hAnsi="Times New Roman" w:cs="Times New Roman"/>
          <w:b/>
          <w:bCs/>
          <w:kern w:val="1"/>
          <w:sz w:val="24"/>
          <w:szCs w:val="24"/>
          <w:lang w:eastAsia="ru-RU"/>
        </w:rPr>
        <w:lastRenderedPageBreak/>
        <w:t>2. СТРУКТУРА И СОДЕРЖАНИЕ УЧЕБНОЙ ДИСЦИПЛИНЫ</w:t>
      </w:r>
    </w:p>
    <w:p w14:paraId="706862CC" w14:textId="77777777" w:rsidR="00457912" w:rsidRPr="00457912" w:rsidRDefault="00457912" w:rsidP="00457912">
      <w:pPr>
        <w:suppressAutoHyphens/>
        <w:spacing w:after="200" w:line="276" w:lineRule="auto"/>
        <w:rPr>
          <w:rFonts w:ascii="Times New Roman" w:eastAsia="Times New Roman" w:hAnsi="Times New Roman" w:cs="Times New Roman"/>
          <w:b/>
          <w:sz w:val="24"/>
          <w:szCs w:val="24"/>
          <w:lang w:eastAsia="ru-RU"/>
        </w:rPr>
      </w:pPr>
      <w:r w:rsidRPr="00457912">
        <w:rPr>
          <w:rFonts w:ascii="Times New Roman" w:eastAsia="Times New Roman" w:hAnsi="Times New Roman" w:cs="Times New Roman"/>
          <w:b/>
          <w:sz w:val="24"/>
          <w:szCs w:val="24"/>
          <w:lang w:eastAsia="ru-RU"/>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3"/>
        <w:gridCol w:w="1132"/>
        <w:gridCol w:w="2272"/>
      </w:tblGrid>
      <w:tr w:rsidR="00457912" w:rsidRPr="00457912" w14:paraId="73BB13C7" w14:textId="77777777" w:rsidTr="00AD5821">
        <w:trPr>
          <w:trHeight w:val="23"/>
        </w:trPr>
        <w:tc>
          <w:tcPr>
            <w:tcW w:w="3259" w:type="pct"/>
            <w:vAlign w:val="center"/>
          </w:tcPr>
          <w:p w14:paraId="6FA33048" w14:textId="77777777" w:rsidR="00457912" w:rsidRPr="00457912" w:rsidRDefault="00457912" w:rsidP="00457912">
            <w:pPr>
              <w:spacing w:after="200" w:line="276" w:lineRule="auto"/>
              <w:jc w:val="center"/>
              <w:rPr>
                <w:rFonts w:ascii="Times New Roman" w:eastAsia="Times New Roman" w:hAnsi="Times New Roman" w:cs="Times New Roman"/>
                <w:b/>
                <w:sz w:val="24"/>
                <w:lang w:eastAsia="ru-RU"/>
              </w:rPr>
            </w:pPr>
            <w:r w:rsidRPr="00457912">
              <w:rPr>
                <w:rFonts w:ascii="Times New Roman" w:eastAsia="Times New Roman" w:hAnsi="Times New Roman" w:cs="Times New Roman"/>
                <w:b/>
                <w:sz w:val="24"/>
                <w:lang w:eastAsia="ru-RU"/>
              </w:rPr>
              <w:t>Наименование составных частей дисциплины</w:t>
            </w:r>
          </w:p>
        </w:tc>
        <w:tc>
          <w:tcPr>
            <w:tcW w:w="579" w:type="pct"/>
            <w:vAlign w:val="center"/>
          </w:tcPr>
          <w:p w14:paraId="628023E1" w14:textId="77777777" w:rsidR="00457912" w:rsidRPr="00457912" w:rsidRDefault="00457912" w:rsidP="00457912">
            <w:pPr>
              <w:spacing w:after="200" w:line="276" w:lineRule="auto"/>
              <w:jc w:val="center"/>
              <w:rPr>
                <w:rFonts w:ascii="Times New Roman" w:eastAsia="Times New Roman" w:hAnsi="Times New Roman" w:cs="Times New Roman"/>
                <w:b/>
                <w:iCs/>
                <w:sz w:val="24"/>
                <w:lang w:eastAsia="ru-RU"/>
              </w:rPr>
            </w:pPr>
            <w:r w:rsidRPr="00457912">
              <w:rPr>
                <w:rFonts w:ascii="Times New Roman" w:eastAsia="Times New Roman" w:hAnsi="Times New Roman" w:cs="Times New Roman"/>
                <w:b/>
                <w:iCs/>
                <w:sz w:val="24"/>
                <w:lang w:eastAsia="ru-RU"/>
              </w:rPr>
              <w:t>Объем в часах</w:t>
            </w:r>
          </w:p>
        </w:tc>
        <w:tc>
          <w:tcPr>
            <w:tcW w:w="1162" w:type="pct"/>
          </w:tcPr>
          <w:p w14:paraId="68ED53F7" w14:textId="77777777" w:rsidR="00457912" w:rsidRPr="00457912" w:rsidRDefault="00457912" w:rsidP="00457912">
            <w:pPr>
              <w:spacing w:after="200" w:line="276" w:lineRule="auto"/>
              <w:jc w:val="center"/>
              <w:rPr>
                <w:rFonts w:ascii="Times New Roman" w:eastAsia="Times New Roman" w:hAnsi="Times New Roman" w:cs="Times New Roman"/>
                <w:b/>
                <w:iCs/>
                <w:sz w:val="24"/>
                <w:lang w:eastAsia="ru-RU"/>
              </w:rPr>
            </w:pPr>
            <w:r w:rsidRPr="00457912">
              <w:rPr>
                <w:rFonts w:ascii="Times New Roman" w:eastAsia="Times New Roman" w:hAnsi="Times New Roman" w:cs="Times New Roman"/>
                <w:b/>
                <w:sz w:val="24"/>
                <w:lang w:eastAsia="ru-RU"/>
              </w:rPr>
              <w:t>В т.ч. в форме практ. подготовки</w:t>
            </w:r>
          </w:p>
        </w:tc>
      </w:tr>
      <w:tr w:rsidR="00457912" w:rsidRPr="00457912" w14:paraId="15EDD9A3" w14:textId="77777777" w:rsidTr="00AD5821">
        <w:trPr>
          <w:trHeight w:val="23"/>
        </w:trPr>
        <w:tc>
          <w:tcPr>
            <w:tcW w:w="3259" w:type="pct"/>
            <w:vAlign w:val="center"/>
          </w:tcPr>
          <w:p w14:paraId="6AF2AC75" w14:textId="77777777" w:rsidR="00457912" w:rsidRPr="00457912" w:rsidRDefault="00457912" w:rsidP="00457912">
            <w:pPr>
              <w:spacing w:after="200" w:line="276" w:lineRule="auto"/>
              <w:jc w:val="both"/>
              <w:rPr>
                <w:rFonts w:ascii="Times New Roman" w:eastAsia="Times New Roman" w:hAnsi="Times New Roman" w:cs="Times New Roman"/>
                <w:bCs/>
                <w:sz w:val="24"/>
                <w:szCs w:val="24"/>
                <w:lang w:eastAsia="ru-RU"/>
              </w:rPr>
            </w:pPr>
            <w:r w:rsidRPr="00457912">
              <w:rPr>
                <w:rFonts w:ascii="Times New Roman" w:eastAsia="Times New Roman" w:hAnsi="Times New Roman" w:cs="Times New Roman"/>
                <w:bCs/>
                <w:sz w:val="24"/>
                <w:szCs w:val="24"/>
                <w:lang w:eastAsia="ru-RU"/>
              </w:rPr>
              <w:t>Учебные занятия, из них:</w:t>
            </w:r>
          </w:p>
        </w:tc>
        <w:tc>
          <w:tcPr>
            <w:tcW w:w="579" w:type="pct"/>
            <w:vAlign w:val="center"/>
          </w:tcPr>
          <w:p w14:paraId="7ACEE562" w14:textId="77777777" w:rsidR="00457912" w:rsidRPr="00457912" w:rsidRDefault="00457912" w:rsidP="00457912">
            <w:pPr>
              <w:spacing w:after="200" w:line="276" w:lineRule="auto"/>
              <w:jc w:val="center"/>
              <w:rPr>
                <w:rFonts w:ascii="Times New Roman" w:eastAsia="Times New Roman" w:hAnsi="Times New Roman" w:cs="Times New Roman"/>
                <w:bCs/>
                <w:sz w:val="24"/>
                <w:szCs w:val="24"/>
                <w:lang w:eastAsia="ru-RU"/>
              </w:rPr>
            </w:pPr>
            <w:r w:rsidRPr="00457912">
              <w:rPr>
                <w:rFonts w:ascii="Times New Roman" w:eastAsia="Times New Roman" w:hAnsi="Times New Roman" w:cs="Times New Roman"/>
                <w:bCs/>
                <w:sz w:val="24"/>
                <w:szCs w:val="24"/>
                <w:lang w:eastAsia="ru-RU"/>
              </w:rPr>
              <w:t>72</w:t>
            </w:r>
          </w:p>
        </w:tc>
        <w:tc>
          <w:tcPr>
            <w:tcW w:w="1162" w:type="pct"/>
            <w:vAlign w:val="center"/>
          </w:tcPr>
          <w:p w14:paraId="6E42DB8E" w14:textId="77777777" w:rsidR="00457912" w:rsidRPr="00457912" w:rsidRDefault="00457912" w:rsidP="00457912">
            <w:pPr>
              <w:spacing w:after="200" w:line="276" w:lineRule="auto"/>
              <w:jc w:val="center"/>
              <w:rPr>
                <w:rFonts w:ascii="Times New Roman" w:eastAsia="Times New Roman" w:hAnsi="Times New Roman" w:cs="Times New Roman"/>
                <w:bCs/>
                <w:sz w:val="24"/>
                <w:szCs w:val="24"/>
                <w:lang w:eastAsia="ru-RU"/>
              </w:rPr>
            </w:pPr>
            <w:r w:rsidRPr="00457912">
              <w:rPr>
                <w:rFonts w:ascii="Times New Roman" w:eastAsia="Times New Roman" w:hAnsi="Times New Roman" w:cs="Times New Roman"/>
                <w:bCs/>
                <w:sz w:val="24"/>
                <w:szCs w:val="24"/>
                <w:lang w:eastAsia="ru-RU"/>
              </w:rPr>
              <w:t>16</w:t>
            </w:r>
          </w:p>
        </w:tc>
      </w:tr>
      <w:tr w:rsidR="00457912" w:rsidRPr="00457912" w14:paraId="665837D6" w14:textId="77777777" w:rsidTr="00AD5821">
        <w:trPr>
          <w:trHeight w:val="23"/>
        </w:trPr>
        <w:tc>
          <w:tcPr>
            <w:tcW w:w="3259" w:type="pct"/>
            <w:vAlign w:val="center"/>
          </w:tcPr>
          <w:p w14:paraId="60C31037" w14:textId="77777777" w:rsidR="00457912" w:rsidRPr="00457912" w:rsidRDefault="00457912" w:rsidP="00457912">
            <w:pPr>
              <w:spacing w:after="200" w:line="276" w:lineRule="auto"/>
              <w:jc w:val="both"/>
              <w:rPr>
                <w:rFonts w:ascii="Times New Roman" w:eastAsia="Times New Roman" w:hAnsi="Times New Roman" w:cs="Times New Roman"/>
                <w:bCs/>
                <w:iCs/>
                <w:sz w:val="24"/>
                <w:szCs w:val="24"/>
                <w:lang w:eastAsia="ru-RU"/>
              </w:rPr>
            </w:pPr>
            <w:r w:rsidRPr="00457912">
              <w:rPr>
                <w:rFonts w:ascii="Times New Roman" w:eastAsia="Times New Roman" w:hAnsi="Times New Roman" w:cs="Times New Roman"/>
                <w:bCs/>
                <w:iCs/>
                <w:sz w:val="24"/>
                <w:szCs w:val="24"/>
                <w:lang w:eastAsia="ru-RU"/>
              </w:rPr>
              <w:t>теоретические</w:t>
            </w:r>
          </w:p>
        </w:tc>
        <w:tc>
          <w:tcPr>
            <w:tcW w:w="579" w:type="pct"/>
            <w:vAlign w:val="center"/>
          </w:tcPr>
          <w:p w14:paraId="3651EB31" w14:textId="77777777" w:rsidR="00457912" w:rsidRPr="00457912" w:rsidRDefault="00457912" w:rsidP="00457912">
            <w:pPr>
              <w:spacing w:after="200" w:line="276" w:lineRule="auto"/>
              <w:jc w:val="center"/>
              <w:rPr>
                <w:rFonts w:ascii="Times New Roman" w:eastAsia="Times New Roman" w:hAnsi="Times New Roman" w:cs="Times New Roman"/>
                <w:bCs/>
                <w:sz w:val="24"/>
                <w:szCs w:val="24"/>
                <w:lang w:eastAsia="ru-RU"/>
              </w:rPr>
            </w:pPr>
            <w:r w:rsidRPr="00457912">
              <w:rPr>
                <w:rFonts w:ascii="Times New Roman" w:eastAsia="Times New Roman" w:hAnsi="Times New Roman" w:cs="Times New Roman"/>
                <w:bCs/>
                <w:sz w:val="24"/>
                <w:szCs w:val="24"/>
                <w:lang w:eastAsia="ru-RU"/>
              </w:rPr>
              <w:t>56</w:t>
            </w:r>
          </w:p>
        </w:tc>
        <w:tc>
          <w:tcPr>
            <w:tcW w:w="1162" w:type="pct"/>
            <w:vAlign w:val="center"/>
          </w:tcPr>
          <w:p w14:paraId="7FB88F23" w14:textId="77777777" w:rsidR="00457912" w:rsidRPr="00457912" w:rsidRDefault="00457912" w:rsidP="00457912">
            <w:pPr>
              <w:spacing w:after="200" w:line="276" w:lineRule="auto"/>
              <w:jc w:val="center"/>
              <w:rPr>
                <w:rFonts w:ascii="Times New Roman" w:eastAsia="Times New Roman" w:hAnsi="Times New Roman" w:cs="Times New Roman"/>
                <w:bCs/>
                <w:sz w:val="24"/>
                <w:szCs w:val="24"/>
                <w:lang w:eastAsia="ru-RU"/>
              </w:rPr>
            </w:pPr>
            <w:r w:rsidRPr="00457912">
              <w:rPr>
                <w:rFonts w:ascii="Times New Roman" w:eastAsia="Times New Roman" w:hAnsi="Times New Roman" w:cs="Times New Roman"/>
                <w:bCs/>
                <w:sz w:val="24"/>
                <w:szCs w:val="24"/>
                <w:lang w:eastAsia="ru-RU"/>
              </w:rPr>
              <w:t>-</w:t>
            </w:r>
          </w:p>
        </w:tc>
      </w:tr>
      <w:tr w:rsidR="00457912" w:rsidRPr="00457912" w14:paraId="7785B31B" w14:textId="77777777" w:rsidTr="00AD5821">
        <w:trPr>
          <w:trHeight w:val="23"/>
        </w:trPr>
        <w:tc>
          <w:tcPr>
            <w:tcW w:w="3259" w:type="pct"/>
            <w:vAlign w:val="center"/>
          </w:tcPr>
          <w:p w14:paraId="6162EBF9" w14:textId="77777777" w:rsidR="00457912" w:rsidRPr="00457912" w:rsidRDefault="00457912" w:rsidP="00457912">
            <w:pPr>
              <w:spacing w:after="200" w:line="276" w:lineRule="auto"/>
              <w:jc w:val="both"/>
              <w:rPr>
                <w:rFonts w:ascii="Times New Roman" w:eastAsia="Times New Roman" w:hAnsi="Times New Roman" w:cs="Times New Roman"/>
                <w:bCs/>
                <w:iCs/>
                <w:sz w:val="24"/>
                <w:szCs w:val="24"/>
                <w:lang w:eastAsia="ru-RU"/>
              </w:rPr>
            </w:pPr>
            <w:r w:rsidRPr="00457912">
              <w:rPr>
                <w:rFonts w:ascii="Times New Roman" w:eastAsia="Times New Roman" w:hAnsi="Times New Roman" w:cs="Times New Roman"/>
                <w:bCs/>
                <w:iCs/>
                <w:sz w:val="24"/>
                <w:szCs w:val="24"/>
                <w:lang w:eastAsia="ru-RU"/>
              </w:rPr>
              <w:t>практические</w:t>
            </w:r>
          </w:p>
        </w:tc>
        <w:tc>
          <w:tcPr>
            <w:tcW w:w="579" w:type="pct"/>
            <w:vAlign w:val="center"/>
          </w:tcPr>
          <w:p w14:paraId="2B03AA7E" w14:textId="77777777" w:rsidR="00457912" w:rsidRPr="00457912" w:rsidRDefault="00457912" w:rsidP="00457912">
            <w:pPr>
              <w:spacing w:after="200" w:line="276" w:lineRule="auto"/>
              <w:jc w:val="center"/>
              <w:rPr>
                <w:rFonts w:ascii="Times New Roman" w:eastAsia="Times New Roman" w:hAnsi="Times New Roman" w:cs="Times New Roman"/>
                <w:bCs/>
                <w:sz w:val="24"/>
                <w:szCs w:val="24"/>
                <w:lang w:eastAsia="ru-RU"/>
              </w:rPr>
            </w:pPr>
            <w:r w:rsidRPr="00457912">
              <w:rPr>
                <w:rFonts w:ascii="Times New Roman" w:eastAsia="Times New Roman" w:hAnsi="Times New Roman" w:cs="Times New Roman"/>
                <w:bCs/>
                <w:sz w:val="24"/>
                <w:szCs w:val="24"/>
                <w:lang w:eastAsia="ru-RU"/>
              </w:rPr>
              <w:t>16</w:t>
            </w:r>
          </w:p>
        </w:tc>
        <w:tc>
          <w:tcPr>
            <w:tcW w:w="1162" w:type="pct"/>
            <w:vAlign w:val="center"/>
          </w:tcPr>
          <w:p w14:paraId="46B060FD" w14:textId="77777777" w:rsidR="00457912" w:rsidRPr="00457912" w:rsidRDefault="00457912" w:rsidP="00457912">
            <w:pPr>
              <w:spacing w:after="200" w:line="276" w:lineRule="auto"/>
              <w:jc w:val="center"/>
              <w:rPr>
                <w:rFonts w:ascii="Times New Roman" w:eastAsia="Times New Roman" w:hAnsi="Times New Roman" w:cs="Times New Roman"/>
                <w:bCs/>
                <w:sz w:val="24"/>
                <w:szCs w:val="24"/>
                <w:lang w:eastAsia="ru-RU"/>
              </w:rPr>
            </w:pPr>
            <w:r w:rsidRPr="00457912">
              <w:rPr>
                <w:rFonts w:ascii="Times New Roman" w:eastAsia="Times New Roman" w:hAnsi="Times New Roman" w:cs="Times New Roman"/>
                <w:bCs/>
                <w:sz w:val="24"/>
                <w:szCs w:val="24"/>
                <w:lang w:eastAsia="ru-RU"/>
              </w:rPr>
              <w:t>16</w:t>
            </w:r>
          </w:p>
        </w:tc>
      </w:tr>
      <w:tr w:rsidR="00457912" w:rsidRPr="00457912" w14:paraId="0E641EFC" w14:textId="77777777" w:rsidTr="00AD5821">
        <w:trPr>
          <w:trHeight w:val="23"/>
        </w:trPr>
        <w:tc>
          <w:tcPr>
            <w:tcW w:w="3259" w:type="pct"/>
            <w:vAlign w:val="center"/>
          </w:tcPr>
          <w:p w14:paraId="5F3513E9" w14:textId="77777777" w:rsidR="00457912" w:rsidRPr="00457912" w:rsidRDefault="00457912" w:rsidP="00457912">
            <w:pPr>
              <w:spacing w:after="200" w:line="276" w:lineRule="auto"/>
              <w:jc w:val="both"/>
              <w:rPr>
                <w:rFonts w:ascii="Times New Roman" w:eastAsia="Times New Roman" w:hAnsi="Times New Roman" w:cs="Times New Roman"/>
                <w:bCs/>
                <w:sz w:val="24"/>
                <w:szCs w:val="24"/>
                <w:lang w:eastAsia="ru-RU"/>
              </w:rPr>
            </w:pPr>
            <w:r w:rsidRPr="00457912">
              <w:rPr>
                <w:rFonts w:ascii="Times New Roman" w:eastAsia="Times New Roman" w:hAnsi="Times New Roman" w:cs="Times New Roman"/>
                <w:bCs/>
                <w:sz w:val="24"/>
                <w:szCs w:val="24"/>
                <w:lang w:eastAsia="ru-RU"/>
              </w:rPr>
              <w:t>Самостоятельная работа</w:t>
            </w:r>
          </w:p>
        </w:tc>
        <w:tc>
          <w:tcPr>
            <w:tcW w:w="579" w:type="pct"/>
            <w:vAlign w:val="center"/>
          </w:tcPr>
          <w:p w14:paraId="1249AA4A" w14:textId="77777777" w:rsidR="00457912" w:rsidRPr="00457912" w:rsidRDefault="00457912" w:rsidP="00457912">
            <w:pPr>
              <w:spacing w:after="200" w:line="276" w:lineRule="auto"/>
              <w:jc w:val="center"/>
              <w:rPr>
                <w:rFonts w:ascii="Times New Roman" w:eastAsia="Times New Roman" w:hAnsi="Times New Roman" w:cs="Times New Roman"/>
                <w:bCs/>
                <w:sz w:val="24"/>
                <w:szCs w:val="24"/>
                <w:lang w:eastAsia="ru-RU"/>
              </w:rPr>
            </w:pPr>
            <w:r w:rsidRPr="00457912">
              <w:rPr>
                <w:rFonts w:ascii="Times New Roman" w:eastAsia="Times New Roman" w:hAnsi="Times New Roman" w:cs="Times New Roman"/>
                <w:bCs/>
                <w:sz w:val="24"/>
                <w:szCs w:val="24"/>
                <w:lang w:eastAsia="ru-RU"/>
              </w:rPr>
              <w:t>4</w:t>
            </w:r>
          </w:p>
        </w:tc>
        <w:tc>
          <w:tcPr>
            <w:tcW w:w="1162" w:type="pct"/>
            <w:vAlign w:val="center"/>
          </w:tcPr>
          <w:p w14:paraId="2F1687CA" w14:textId="77777777" w:rsidR="00457912" w:rsidRPr="00457912" w:rsidRDefault="00457912" w:rsidP="00457912">
            <w:pPr>
              <w:spacing w:after="200" w:line="276" w:lineRule="auto"/>
              <w:jc w:val="center"/>
              <w:rPr>
                <w:rFonts w:ascii="Times New Roman" w:eastAsia="Times New Roman" w:hAnsi="Times New Roman" w:cs="Times New Roman"/>
                <w:bCs/>
                <w:sz w:val="24"/>
                <w:szCs w:val="24"/>
                <w:lang w:eastAsia="ru-RU"/>
              </w:rPr>
            </w:pPr>
            <w:r w:rsidRPr="00457912">
              <w:rPr>
                <w:rFonts w:ascii="Times New Roman" w:eastAsia="Times New Roman" w:hAnsi="Times New Roman" w:cs="Times New Roman"/>
                <w:bCs/>
                <w:sz w:val="24"/>
                <w:szCs w:val="24"/>
                <w:lang w:eastAsia="ru-RU"/>
              </w:rPr>
              <w:t>-</w:t>
            </w:r>
          </w:p>
        </w:tc>
      </w:tr>
      <w:tr w:rsidR="00457912" w:rsidRPr="00457912" w14:paraId="067984E3" w14:textId="77777777" w:rsidTr="00AD5821">
        <w:trPr>
          <w:trHeight w:val="23"/>
        </w:trPr>
        <w:tc>
          <w:tcPr>
            <w:tcW w:w="3259" w:type="pct"/>
            <w:vAlign w:val="center"/>
          </w:tcPr>
          <w:p w14:paraId="320571C7" w14:textId="77777777" w:rsidR="00457912" w:rsidRPr="00457912" w:rsidRDefault="00457912" w:rsidP="00457912">
            <w:pPr>
              <w:spacing w:after="200" w:line="276" w:lineRule="auto"/>
              <w:jc w:val="both"/>
              <w:rPr>
                <w:rFonts w:ascii="Times New Roman" w:eastAsia="Times New Roman" w:hAnsi="Times New Roman" w:cs="Times New Roman"/>
                <w:bCs/>
                <w:sz w:val="24"/>
                <w:szCs w:val="24"/>
                <w:lang w:eastAsia="ru-RU"/>
              </w:rPr>
            </w:pPr>
            <w:r w:rsidRPr="00457912">
              <w:rPr>
                <w:rFonts w:ascii="Times New Roman" w:eastAsia="Times New Roman" w:hAnsi="Times New Roman" w:cs="Times New Roman"/>
                <w:bCs/>
                <w:sz w:val="24"/>
                <w:szCs w:val="24"/>
                <w:lang w:eastAsia="ru-RU"/>
              </w:rPr>
              <w:t xml:space="preserve">Промежуточная аттестация в </w:t>
            </w:r>
            <w:r w:rsidRPr="00457912">
              <w:rPr>
                <w:rFonts w:ascii="Times New Roman" w:eastAsia="Times New Roman" w:hAnsi="Times New Roman" w:cs="Times New Roman"/>
                <w:bCs/>
                <w:iCs/>
                <w:sz w:val="24"/>
                <w:szCs w:val="24"/>
                <w:lang w:eastAsia="ru-RU"/>
              </w:rPr>
              <w:t>форме диф.зачета</w:t>
            </w:r>
          </w:p>
        </w:tc>
        <w:tc>
          <w:tcPr>
            <w:tcW w:w="579" w:type="pct"/>
            <w:vAlign w:val="center"/>
          </w:tcPr>
          <w:p w14:paraId="15EABD08" w14:textId="77777777" w:rsidR="00457912" w:rsidRPr="00457912" w:rsidRDefault="00457912" w:rsidP="00457912">
            <w:pPr>
              <w:spacing w:after="200" w:line="276" w:lineRule="auto"/>
              <w:jc w:val="center"/>
              <w:rPr>
                <w:rFonts w:ascii="Times New Roman" w:eastAsia="Times New Roman" w:hAnsi="Times New Roman" w:cs="Times New Roman"/>
                <w:bCs/>
                <w:sz w:val="24"/>
                <w:szCs w:val="24"/>
                <w:lang w:eastAsia="ru-RU"/>
              </w:rPr>
            </w:pPr>
            <w:r w:rsidRPr="00457912">
              <w:rPr>
                <w:rFonts w:ascii="Times New Roman" w:eastAsia="Times New Roman" w:hAnsi="Times New Roman" w:cs="Times New Roman"/>
                <w:bCs/>
                <w:sz w:val="24"/>
                <w:szCs w:val="24"/>
                <w:lang w:eastAsia="ru-RU"/>
              </w:rPr>
              <w:t>2</w:t>
            </w:r>
          </w:p>
        </w:tc>
        <w:tc>
          <w:tcPr>
            <w:tcW w:w="1162" w:type="pct"/>
            <w:vAlign w:val="center"/>
          </w:tcPr>
          <w:p w14:paraId="6962984C" w14:textId="77777777" w:rsidR="00457912" w:rsidRPr="00457912" w:rsidRDefault="00457912" w:rsidP="00457912">
            <w:pPr>
              <w:spacing w:after="200" w:line="276" w:lineRule="auto"/>
              <w:jc w:val="center"/>
              <w:rPr>
                <w:rFonts w:ascii="Times New Roman" w:eastAsia="Times New Roman" w:hAnsi="Times New Roman" w:cs="Times New Roman"/>
                <w:bCs/>
                <w:sz w:val="24"/>
                <w:szCs w:val="24"/>
                <w:lang w:eastAsia="ru-RU"/>
              </w:rPr>
            </w:pPr>
            <w:r w:rsidRPr="00457912">
              <w:rPr>
                <w:rFonts w:ascii="Times New Roman" w:eastAsia="Times New Roman" w:hAnsi="Times New Roman" w:cs="Times New Roman"/>
                <w:bCs/>
                <w:sz w:val="24"/>
                <w:szCs w:val="24"/>
                <w:lang w:eastAsia="ru-RU"/>
              </w:rPr>
              <w:t>-</w:t>
            </w:r>
          </w:p>
        </w:tc>
      </w:tr>
      <w:tr w:rsidR="00457912" w:rsidRPr="00457912" w14:paraId="4D0EA478" w14:textId="77777777" w:rsidTr="00AD5821">
        <w:trPr>
          <w:trHeight w:val="23"/>
        </w:trPr>
        <w:tc>
          <w:tcPr>
            <w:tcW w:w="3259" w:type="pct"/>
            <w:vAlign w:val="center"/>
          </w:tcPr>
          <w:p w14:paraId="7EEBB3CE" w14:textId="77777777" w:rsidR="00457912" w:rsidRPr="00457912" w:rsidRDefault="00457912" w:rsidP="00457912">
            <w:pPr>
              <w:spacing w:after="200" w:line="276" w:lineRule="auto"/>
              <w:jc w:val="both"/>
              <w:rPr>
                <w:rFonts w:ascii="Times New Roman" w:eastAsia="Times New Roman" w:hAnsi="Times New Roman" w:cs="Times New Roman"/>
                <w:bCs/>
                <w:sz w:val="24"/>
                <w:szCs w:val="24"/>
                <w:lang w:eastAsia="ru-RU"/>
              </w:rPr>
            </w:pPr>
            <w:r w:rsidRPr="00457912">
              <w:rPr>
                <w:rFonts w:ascii="Times New Roman" w:eastAsia="Times New Roman" w:hAnsi="Times New Roman" w:cs="Times New Roman"/>
                <w:bCs/>
                <w:sz w:val="24"/>
                <w:szCs w:val="24"/>
                <w:lang w:eastAsia="ru-RU"/>
              </w:rPr>
              <w:t>Всего</w:t>
            </w:r>
          </w:p>
        </w:tc>
        <w:tc>
          <w:tcPr>
            <w:tcW w:w="579" w:type="pct"/>
            <w:vAlign w:val="center"/>
          </w:tcPr>
          <w:p w14:paraId="335DE0A5" w14:textId="77777777" w:rsidR="00457912" w:rsidRPr="00457912" w:rsidRDefault="00457912" w:rsidP="00457912">
            <w:pPr>
              <w:spacing w:after="200" w:line="276" w:lineRule="auto"/>
              <w:jc w:val="center"/>
              <w:rPr>
                <w:rFonts w:ascii="Times New Roman" w:eastAsia="Times New Roman" w:hAnsi="Times New Roman" w:cs="Times New Roman"/>
                <w:b/>
                <w:sz w:val="24"/>
                <w:szCs w:val="24"/>
                <w:lang w:eastAsia="ru-RU"/>
              </w:rPr>
            </w:pPr>
            <w:r w:rsidRPr="00457912">
              <w:rPr>
                <w:rFonts w:ascii="Times New Roman" w:eastAsia="Times New Roman" w:hAnsi="Times New Roman" w:cs="Times New Roman"/>
                <w:b/>
                <w:sz w:val="24"/>
                <w:szCs w:val="24"/>
                <w:lang w:eastAsia="ru-RU"/>
              </w:rPr>
              <w:t>78</w:t>
            </w:r>
          </w:p>
        </w:tc>
        <w:tc>
          <w:tcPr>
            <w:tcW w:w="1162" w:type="pct"/>
            <w:vAlign w:val="center"/>
          </w:tcPr>
          <w:p w14:paraId="337FE8B1" w14:textId="77777777" w:rsidR="00457912" w:rsidRPr="00457912" w:rsidRDefault="00457912" w:rsidP="00457912">
            <w:pPr>
              <w:spacing w:after="200" w:line="276" w:lineRule="auto"/>
              <w:jc w:val="center"/>
              <w:rPr>
                <w:rFonts w:ascii="Times New Roman" w:eastAsia="Times New Roman" w:hAnsi="Times New Roman" w:cs="Times New Roman"/>
                <w:b/>
                <w:sz w:val="24"/>
                <w:szCs w:val="24"/>
                <w:lang w:eastAsia="ru-RU"/>
              </w:rPr>
            </w:pPr>
            <w:r w:rsidRPr="00457912">
              <w:rPr>
                <w:rFonts w:ascii="Times New Roman" w:eastAsia="Times New Roman" w:hAnsi="Times New Roman" w:cs="Times New Roman"/>
                <w:b/>
                <w:sz w:val="24"/>
                <w:szCs w:val="24"/>
                <w:lang w:eastAsia="ru-RU"/>
              </w:rPr>
              <w:t>16</w:t>
            </w:r>
          </w:p>
        </w:tc>
      </w:tr>
      <w:bookmarkEnd w:id="119"/>
    </w:tbl>
    <w:p w14:paraId="45C86516" w14:textId="77777777" w:rsidR="00457912" w:rsidRPr="00457912" w:rsidRDefault="00457912" w:rsidP="00457912">
      <w:pPr>
        <w:suppressAutoHyphens/>
        <w:rPr>
          <w:rFonts w:ascii="Times New Roman" w:eastAsia="Times New Roman" w:hAnsi="Times New Roman" w:cs="Times New Roman"/>
          <w:b/>
          <w:bCs/>
          <w:color w:val="000000"/>
          <w:sz w:val="24"/>
          <w:szCs w:val="24"/>
          <w:lang w:eastAsia="ar-SA"/>
        </w:rPr>
      </w:pPr>
    </w:p>
    <w:p w14:paraId="33DAE07F" w14:textId="77777777" w:rsidR="00457912" w:rsidRPr="00457912" w:rsidRDefault="00457912" w:rsidP="00457912">
      <w:pPr>
        <w:suppressAutoHyphens/>
        <w:rPr>
          <w:rFonts w:ascii="Times New Roman" w:eastAsia="Times New Roman" w:hAnsi="Times New Roman" w:cs="Times New Roman"/>
          <w:b/>
          <w:bCs/>
          <w:color w:val="000000"/>
          <w:sz w:val="24"/>
          <w:szCs w:val="24"/>
          <w:lang w:eastAsia="ar-SA"/>
        </w:rPr>
      </w:pPr>
    </w:p>
    <w:p w14:paraId="6EE34A5D" w14:textId="77777777" w:rsidR="00457912" w:rsidRPr="00457912" w:rsidRDefault="00457912" w:rsidP="00457912">
      <w:pPr>
        <w:suppressAutoHyphens/>
        <w:rPr>
          <w:rFonts w:ascii="Times New Roman" w:eastAsia="Times New Roman" w:hAnsi="Times New Roman" w:cs="Times New Roman"/>
          <w:b/>
          <w:bCs/>
          <w:color w:val="000000"/>
          <w:sz w:val="24"/>
          <w:szCs w:val="24"/>
          <w:lang w:eastAsia="ar-SA"/>
        </w:rPr>
        <w:sectPr w:rsidR="00457912" w:rsidRPr="00457912" w:rsidSect="00AD5821">
          <w:headerReference w:type="default" r:id="rId108"/>
          <w:footerReference w:type="default" r:id="rId109"/>
          <w:pgSz w:w="11906" w:h="16838"/>
          <w:pgMar w:top="567" w:right="991" w:bottom="1701" w:left="1276" w:header="720" w:footer="709" w:gutter="0"/>
          <w:cols w:space="720"/>
          <w:docGrid w:linePitch="381"/>
        </w:sectPr>
      </w:pPr>
    </w:p>
    <w:p w14:paraId="20A8D703" w14:textId="77777777" w:rsidR="00457912" w:rsidRPr="00457912" w:rsidRDefault="00457912" w:rsidP="00457912">
      <w:pPr>
        <w:numPr>
          <w:ilvl w:val="0"/>
          <w:numId w:val="40"/>
        </w:numPr>
        <w:suppressAutoHyphens/>
        <w:rPr>
          <w:rFonts w:ascii="Times New Roman" w:eastAsia="Times New Roman" w:hAnsi="Times New Roman" w:cs="Times New Roman"/>
          <w:b/>
          <w:bCs/>
          <w:sz w:val="28"/>
          <w:szCs w:val="28"/>
          <w:lang w:eastAsia="ar-SA"/>
        </w:rPr>
      </w:pPr>
      <w:r w:rsidRPr="00457912">
        <w:rPr>
          <w:rFonts w:ascii="Times New Roman" w:eastAsia="Times New Roman" w:hAnsi="Times New Roman" w:cs="Times New Roman"/>
          <w:b/>
          <w:sz w:val="28"/>
          <w:szCs w:val="28"/>
          <w:lang w:eastAsia="ar-SA"/>
        </w:rPr>
        <w:lastRenderedPageBreak/>
        <w:t xml:space="preserve">2.2. Содержание учебной дисциплины </w:t>
      </w:r>
    </w:p>
    <w:tbl>
      <w:tblPr>
        <w:tblW w:w="0" w:type="auto"/>
        <w:tblInd w:w="-5" w:type="dxa"/>
        <w:tblLayout w:type="fixed"/>
        <w:tblLook w:val="0000" w:firstRow="0" w:lastRow="0" w:firstColumn="0" w:lastColumn="0" w:noHBand="0" w:noVBand="0"/>
      </w:tblPr>
      <w:tblGrid>
        <w:gridCol w:w="1140"/>
        <w:gridCol w:w="1527"/>
        <w:gridCol w:w="8078"/>
        <w:gridCol w:w="1842"/>
        <w:gridCol w:w="2129"/>
      </w:tblGrid>
      <w:tr w:rsidR="00457912" w:rsidRPr="00457912" w14:paraId="0298EA31" w14:textId="77777777" w:rsidTr="00AD5821">
        <w:trPr>
          <w:trHeight w:val="154"/>
        </w:trPr>
        <w:tc>
          <w:tcPr>
            <w:tcW w:w="2667" w:type="dxa"/>
            <w:gridSpan w:val="2"/>
            <w:tcBorders>
              <w:top w:val="single" w:sz="4" w:space="0" w:color="000000"/>
              <w:left w:val="single" w:sz="4" w:space="0" w:color="000000"/>
              <w:bottom w:val="single" w:sz="4" w:space="0" w:color="000000"/>
            </w:tcBorders>
            <w:shd w:val="clear" w:color="auto" w:fill="auto"/>
            <w:vAlign w:val="center"/>
          </w:tcPr>
          <w:p w14:paraId="084D4012" w14:textId="77777777" w:rsidR="00457912" w:rsidRPr="00457912" w:rsidRDefault="00457912" w:rsidP="004579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eastAsia="Times New Roman" w:hAnsi="Times New Roman" w:cs="Times New Roman"/>
                <w:b/>
                <w:bCs/>
                <w:sz w:val="24"/>
                <w:szCs w:val="24"/>
                <w:lang w:eastAsia="ar-SA"/>
              </w:rPr>
            </w:pPr>
            <w:r w:rsidRPr="00457912">
              <w:rPr>
                <w:rFonts w:ascii="Times New Roman" w:eastAsia="Times New Roman" w:hAnsi="Times New Roman" w:cs="Times New Roman"/>
                <w:b/>
                <w:bCs/>
                <w:sz w:val="24"/>
                <w:szCs w:val="24"/>
                <w:lang w:eastAsia="ar-SA"/>
              </w:rPr>
              <w:t>Наименование разделов и тем</w:t>
            </w:r>
          </w:p>
          <w:p w14:paraId="169FABF0" w14:textId="77777777" w:rsidR="00457912" w:rsidRPr="00457912" w:rsidRDefault="00457912" w:rsidP="004579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eastAsia="Times New Roman" w:hAnsi="Times New Roman" w:cs="Times New Roman"/>
                <w:b/>
                <w:bCs/>
                <w:sz w:val="24"/>
                <w:szCs w:val="24"/>
                <w:lang w:eastAsia="ar-SA"/>
              </w:rPr>
            </w:pPr>
          </w:p>
        </w:tc>
        <w:tc>
          <w:tcPr>
            <w:tcW w:w="8078" w:type="dxa"/>
            <w:tcBorders>
              <w:top w:val="single" w:sz="4" w:space="0" w:color="000000"/>
              <w:left w:val="single" w:sz="4" w:space="0" w:color="000000"/>
              <w:bottom w:val="single" w:sz="4" w:space="0" w:color="000000"/>
            </w:tcBorders>
            <w:shd w:val="clear" w:color="auto" w:fill="auto"/>
            <w:vAlign w:val="center"/>
          </w:tcPr>
          <w:p w14:paraId="0693CEE9" w14:textId="77777777" w:rsidR="00457912" w:rsidRPr="00457912" w:rsidRDefault="00457912" w:rsidP="004579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eastAsia="Times New Roman" w:hAnsi="Times New Roman" w:cs="Times New Roman"/>
                <w:b/>
                <w:bCs/>
                <w:sz w:val="24"/>
                <w:szCs w:val="24"/>
                <w:lang w:eastAsia="ar-SA"/>
              </w:rPr>
            </w:pPr>
            <w:r w:rsidRPr="00457912">
              <w:rPr>
                <w:rFonts w:ascii="Times New Roman" w:eastAsia="Times New Roman" w:hAnsi="Times New Roman" w:cs="Times New Roman"/>
                <w:b/>
                <w:bCs/>
                <w:color w:val="000000"/>
                <w:sz w:val="24"/>
                <w:szCs w:val="24"/>
                <w:lang w:eastAsia="ar-SA"/>
              </w:rPr>
              <w:t>Содержание учебного материала и лабораторные и практические работы</w:t>
            </w:r>
          </w:p>
        </w:tc>
        <w:tc>
          <w:tcPr>
            <w:tcW w:w="1842" w:type="dxa"/>
            <w:tcBorders>
              <w:top w:val="single" w:sz="4" w:space="0" w:color="000000"/>
              <w:left w:val="single" w:sz="4" w:space="0" w:color="000000"/>
              <w:bottom w:val="single" w:sz="4" w:space="0" w:color="000000"/>
            </w:tcBorders>
            <w:shd w:val="clear" w:color="auto" w:fill="auto"/>
            <w:vAlign w:val="center"/>
          </w:tcPr>
          <w:p w14:paraId="6F758760" w14:textId="77777777" w:rsidR="00457912" w:rsidRPr="00457912" w:rsidRDefault="00457912" w:rsidP="004579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eastAsia="Times New Roman" w:hAnsi="Times New Roman" w:cs="Times New Roman"/>
                <w:b/>
                <w:bCs/>
                <w:sz w:val="24"/>
                <w:szCs w:val="24"/>
                <w:lang w:eastAsia="ar-SA"/>
              </w:rPr>
            </w:pPr>
            <w:r w:rsidRPr="00457912">
              <w:rPr>
                <w:rFonts w:ascii="Times New Roman" w:eastAsia="Times New Roman" w:hAnsi="Times New Roman" w:cs="Times New Roman"/>
                <w:b/>
                <w:bCs/>
                <w:sz w:val="24"/>
                <w:szCs w:val="24"/>
                <w:lang w:eastAsia="ar-SA"/>
              </w:rPr>
              <w:t xml:space="preserve">Объем, ак. ч. / </w:t>
            </w:r>
            <w:r w:rsidRPr="00457912">
              <w:rPr>
                <w:rFonts w:ascii="Times New Roman" w:eastAsia="Times New Roman" w:hAnsi="Times New Roman" w:cs="Times New Roman"/>
                <w:b/>
                <w:bCs/>
                <w:sz w:val="24"/>
                <w:szCs w:val="24"/>
                <w:lang w:eastAsia="ar-SA"/>
              </w:rPr>
              <w:br/>
              <w:t xml:space="preserve">в том числе </w:t>
            </w:r>
            <w:r w:rsidRPr="00457912">
              <w:rPr>
                <w:rFonts w:ascii="Times New Roman" w:eastAsia="Times New Roman" w:hAnsi="Times New Roman" w:cs="Times New Roman"/>
                <w:b/>
                <w:bCs/>
                <w:sz w:val="24"/>
                <w:szCs w:val="24"/>
                <w:lang w:eastAsia="ar-SA"/>
              </w:rPr>
              <w:br/>
              <w:t xml:space="preserve">в форме практической подготовки, </w:t>
            </w:r>
            <w:r w:rsidRPr="00457912">
              <w:rPr>
                <w:rFonts w:ascii="Times New Roman" w:eastAsia="Times New Roman" w:hAnsi="Times New Roman" w:cs="Times New Roman"/>
                <w:b/>
                <w:bCs/>
                <w:sz w:val="24"/>
                <w:szCs w:val="24"/>
                <w:lang w:eastAsia="ar-SA"/>
              </w:rPr>
              <w:br/>
              <w:t>ак. ч.</w:t>
            </w: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0AD759B3" w14:textId="77777777" w:rsidR="00457912" w:rsidRPr="00457912" w:rsidRDefault="00457912" w:rsidP="004579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eastAsia="Times New Roman" w:hAnsi="Times New Roman" w:cs="Times New Roman"/>
                <w:b/>
                <w:bCs/>
                <w:i/>
                <w:sz w:val="24"/>
                <w:szCs w:val="24"/>
                <w:lang w:eastAsia="ar-SA"/>
              </w:rPr>
            </w:pPr>
            <w:r w:rsidRPr="00457912">
              <w:rPr>
                <w:rFonts w:ascii="Times New Roman" w:eastAsia="Times New Roman" w:hAnsi="Times New Roman" w:cs="Times New Roman"/>
                <w:b/>
                <w:bCs/>
                <w:sz w:val="24"/>
                <w:szCs w:val="24"/>
                <w:lang w:eastAsia="ar-SA"/>
              </w:rPr>
              <w:t>Коды компетенций, формированию которых способствует элемент программы</w:t>
            </w:r>
          </w:p>
        </w:tc>
      </w:tr>
      <w:tr w:rsidR="00457912" w:rsidRPr="00457912" w14:paraId="257EFD66" w14:textId="77777777" w:rsidTr="00AD5821">
        <w:trPr>
          <w:trHeight w:val="154"/>
        </w:trPr>
        <w:tc>
          <w:tcPr>
            <w:tcW w:w="2667" w:type="dxa"/>
            <w:gridSpan w:val="2"/>
            <w:tcBorders>
              <w:top w:val="single" w:sz="4" w:space="0" w:color="000000"/>
              <w:left w:val="single" w:sz="4" w:space="0" w:color="000000"/>
              <w:bottom w:val="single" w:sz="4" w:space="0" w:color="000000"/>
            </w:tcBorders>
            <w:shd w:val="clear" w:color="auto" w:fill="auto"/>
          </w:tcPr>
          <w:p w14:paraId="3F5D1C30" w14:textId="77777777" w:rsidR="00457912" w:rsidRPr="00457912" w:rsidRDefault="00457912" w:rsidP="00457912">
            <w:pPr>
              <w:suppressAutoHyphens/>
              <w:snapToGrid w:val="0"/>
              <w:jc w:val="center"/>
              <w:rPr>
                <w:rFonts w:ascii="Times New Roman" w:eastAsia="Times New Roman" w:hAnsi="Times New Roman" w:cs="Times New Roman"/>
                <w:bCs/>
                <w:color w:val="000000"/>
                <w:sz w:val="24"/>
                <w:szCs w:val="24"/>
                <w:lang w:eastAsia="ar-SA"/>
              </w:rPr>
            </w:pPr>
            <w:r w:rsidRPr="00457912">
              <w:rPr>
                <w:rFonts w:ascii="Times New Roman" w:eastAsia="Times New Roman" w:hAnsi="Times New Roman" w:cs="Times New Roman"/>
                <w:bCs/>
                <w:color w:val="000000"/>
                <w:sz w:val="24"/>
                <w:szCs w:val="24"/>
                <w:lang w:eastAsia="ar-SA"/>
              </w:rPr>
              <w:t>1</w:t>
            </w:r>
          </w:p>
        </w:tc>
        <w:tc>
          <w:tcPr>
            <w:tcW w:w="8078" w:type="dxa"/>
            <w:tcBorders>
              <w:top w:val="single" w:sz="4" w:space="0" w:color="000000"/>
              <w:left w:val="single" w:sz="4" w:space="0" w:color="000000"/>
              <w:bottom w:val="single" w:sz="4" w:space="0" w:color="000000"/>
            </w:tcBorders>
            <w:shd w:val="clear" w:color="auto" w:fill="auto"/>
          </w:tcPr>
          <w:p w14:paraId="720F34BB" w14:textId="77777777" w:rsidR="00457912" w:rsidRPr="00457912" w:rsidRDefault="00457912" w:rsidP="00457912">
            <w:pPr>
              <w:suppressAutoHyphens/>
              <w:snapToGrid w:val="0"/>
              <w:jc w:val="center"/>
              <w:rPr>
                <w:rFonts w:ascii="Times New Roman" w:eastAsia="Times New Roman" w:hAnsi="Times New Roman" w:cs="Times New Roman"/>
                <w:bCs/>
                <w:color w:val="000000"/>
                <w:sz w:val="24"/>
                <w:szCs w:val="24"/>
                <w:lang w:eastAsia="ar-SA"/>
              </w:rPr>
            </w:pPr>
            <w:r w:rsidRPr="00457912">
              <w:rPr>
                <w:rFonts w:ascii="Times New Roman" w:eastAsia="Times New Roman" w:hAnsi="Times New Roman" w:cs="Times New Roman"/>
                <w:bCs/>
                <w:color w:val="000000"/>
                <w:sz w:val="24"/>
                <w:szCs w:val="24"/>
                <w:lang w:eastAsia="ar-SA"/>
              </w:rPr>
              <w:t>2</w:t>
            </w:r>
          </w:p>
        </w:tc>
        <w:tc>
          <w:tcPr>
            <w:tcW w:w="1842" w:type="dxa"/>
            <w:tcBorders>
              <w:top w:val="single" w:sz="4" w:space="0" w:color="000000"/>
              <w:left w:val="single" w:sz="4" w:space="0" w:color="000000"/>
              <w:bottom w:val="single" w:sz="4" w:space="0" w:color="000000"/>
            </w:tcBorders>
            <w:shd w:val="clear" w:color="auto" w:fill="auto"/>
          </w:tcPr>
          <w:p w14:paraId="4C66CBDD" w14:textId="77777777" w:rsidR="00457912" w:rsidRPr="00457912" w:rsidRDefault="00457912" w:rsidP="00457912">
            <w:pPr>
              <w:suppressAutoHyphens/>
              <w:snapToGrid w:val="0"/>
              <w:jc w:val="center"/>
              <w:rPr>
                <w:rFonts w:ascii="Times New Roman" w:eastAsia="Times New Roman" w:hAnsi="Times New Roman" w:cs="Times New Roman"/>
                <w:bCs/>
                <w:color w:val="000000"/>
                <w:sz w:val="24"/>
                <w:szCs w:val="24"/>
                <w:lang w:eastAsia="ar-SA"/>
              </w:rPr>
            </w:pPr>
            <w:r w:rsidRPr="00457912">
              <w:rPr>
                <w:rFonts w:ascii="Times New Roman" w:eastAsia="Times New Roman" w:hAnsi="Times New Roman" w:cs="Times New Roman"/>
                <w:bCs/>
                <w:color w:val="000000"/>
                <w:sz w:val="24"/>
                <w:szCs w:val="24"/>
                <w:lang w:eastAsia="ar-SA"/>
              </w:rPr>
              <w:t>3</w:t>
            </w: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1EA7C6B6" w14:textId="77777777" w:rsidR="00457912" w:rsidRPr="00457912" w:rsidRDefault="00457912" w:rsidP="00457912">
            <w:pPr>
              <w:suppressAutoHyphens/>
              <w:snapToGrid w:val="0"/>
              <w:jc w:val="center"/>
              <w:rPr>
                <w:rFonts w:ascii="Times New Roman" w:eastAsia="Times New Roman" w:hAnsi="Times New Roman" w:cs="Times New Roman"/>
                <w:bCs/>
                <w:color w:val="000000"/>
                <w:sz w:val="24"/>
                <w:szCs w:val="24"/>
                <w:lang w:eastAsia="ar-SA"/>
              </w:rPr>
            </w:pPr>
            <w:r w:rsidRPr="00457912">
              <w:rPr>
                <w:rFonts w:ascii="Times New Roman" w:eastAsia="Times New Roman" w:hAnsi="Times New Roman" w:cs="Times New Roman"/>
                <w:bCs/>
                <w:color w:val="000000"/>
                <w:sz w:val="24"/>
                <w:szCs w:val="24"/>
                <w:lang w:eastAsia="ar-SA"/>
              </w:rPr>
              <w:t>4</w:t>
            </w:r>
          </w:p>
        </w:tc>
      </w:tr>
      <w:tr w:rsidR="00457912" w:rsidRPr="00457912" w14:paraId="137A0AA7" w14:textId="77777777" w:rsidTr="00AD5821">
        <w:trPr>
          <w:trHeight w:val="154"/>
        </w:trPr>
        <w:tc>
          <w:tcPr>
            <w:tcW w:w="2667" w:type="dxa"/>
            <w:gridSpan w:val="2"/>
            <w:tcBorders>
              <w:top w:val="single" w:sz="4" w:space="0" w:color="000000"/>
              <w:left w:val="single" w:sz="4" w:space="0" w:color="000000"/>
              <w:bottom w:val="single" w:sz="4" w:space="0" w:color="000000"/>
            </w:tcBorders>
            <w:shd w:val="clear" w:color="auto" w:fill="auto"/>
          </w:tcPr>
          <w:p w14:paraId="13CBFE43" w14:textId="77777777" w:rsidR="00457912" w:rsidRPr="00457912" w:rsidRDefault="00457912" w:rsidP="00457912">
            <w:pPr>
              <w:suppressAutoHyphens/>
              <w:snapToGrid w:val="0"/>
              <w:rPr>
                <w:rFonts w:ascii="Times New Roman" w:eastAsia="Times New Roman" w:hAnsi="Times New Roman" w:cs="Times New Roman"/>
                <w:b/>
                <w:color w:val="000000"/>
                <w:sz w:val="24"/>
                <w:szCs w:val="24"/>
                <w:lang w:eastAsia="ar-SA"/>
              </w:rPr>
            </w:pPr>
            <w:r w:rsidRPr="00457912">
              <w:rPr>
                <w:rFonts w:ascii="Times New Roman" w:eastAsia="Times New Roman" w:hAnsi="Times New Roman" w:cs="Times New Roman"/>
                <w:b/>
                <w:color w:val="000000"/>
                <w:sz w:val="24"/>
                <w:szCs w:val="24"/>
                <w:lang w:eastAsia="ar-SA"/>
              </w:rPr>
              <w:t>Введение</w:t>
            </w:r>
          </w:p>
        </w:tc>
        <w:tc>
          <w:tcPr>
            <w:tcW w:w="8078" w:type="dxa"/>
            <w:tcBorders>
              <w:top w:val="single" w:sz="4" w:space="0" w:color="000000"/>
              <w:left w:val="single" w:sz="4" w:space="0" w:color="000000"/>
              <w:bottom w:val="single" w:sz="4" w:space="0" w:color="000000"/>
            </w:tcBorders>
            <w:shd w:val="clear" w:color="auto" w:fill="auto"/>
          </w:tcPr>
          <w:p w14:paraId="13E5F967" w14:textId="77777777" w:rsidR="00457912" w:rsidRPr="00457912" w:rsidRDefault="00457912" w:rsidP="00457912">
            <w:pPr>
              <w:suppressAutoHyphens/>
              <w:snapToGrid w:val="0"/>
              <w:rPr>
                <w:rFonts w:ascii="Times New Roman" w:eastAsia="Times New Roman" w:hAnsi="Times New Roman" w:cs="Times New Roman"/>
                <w:b/>
                <w:color w:val="000000"/>
                <w:sz w:val="24"/>
                <w:szCs w:val="24"/>
                <w:lang w:eastAsia="ar-SA"/>
              </w:rPr>
            </w:pPr>
          </w:p>
        </w:tc>
        <w:tc>
          <w:tcPr>
            <w:tcW w:w="1842" w:type="dxa"/>
            <w:tcBorders>
              <w:top w:val="single" w:sz="4" w:space="0" w:color="000000"/>
              <w:left w:val="single" w:sz="4" w:space="0" w:color="000000"/>
              <w:bottom w:val="single" w:sz="4" w:space="0" w:color="000000"/>
            </w:tcBorders>
            <w:shd w:val="clear" w:color="auto" w:fill="auto"/>
          </w:tcPr>
          <w:p w14:paraId="789DAC92" w14:textId="77777777" w:rsidR="00457912" w:rsidRPr="00457912" w:rsidRDefault="00457912" w:rsidP="00457912">
            <w:pPr>
              <w:suppressAutoHyphens/>
              <w:snapToGrid w:val="0"/>
              <w:jc w:val="center"/>
              <w:rPr>
                <w:rFonts w:ascii="Times New Roman" w:eastAsia="Times New Roman" w:hAnsi="Times New Roman" w:cs="Times New Roman"/>
                <w:b/>
                <w:color w:val="000000"/>
                <w:sz w:val="24"/>
                <w:szCs w:val="24"/>
                <w:lang w:eastAsia="ar-SA"/>
              </w:rPr>
            </w:pPr>
            <w:r w:rsidRPr="00457912">
              <w:rPr>
                <w:rFonts w:ascii="Times New Roman" w:eastAsia="Times New Roman" w:hAnsi="Times New Roman" w:cs="Times New Roman"/>
                <w:b/>
                <w:color w:val="000000"/>
                <w:sz w:val="24"/>
                <w:szCs w:val="24"/>
                <w:lang w:eastAsia="ar-SA"/>
              </w:rPr>
              <w:t>2</w:t>
            </w: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53F25A2B" w14:textId="77777777" w:rsidR="00457912" w:rsidRPr="00457912" w:rsidRDefault="00457912" w:rsidP="00457912">
            <w:pPr>
              <w:suppressAutoHyphens/>
              <w:snapToGrid w:val="0"/>
              <w:jc w:val="center"/>
              <w:rPr>
                <w:rFonts w:ascii="Times New Roman" w:eastAsia="Times New Roman" w:hAnsi="Times New Roman" w:cs="Times New Roman"/>
                <w:b/>
                <w:color w:val="000000"/>
                <w:sz w:val="24"/>
                <w:szCs w:val="24"/>
                <w:lang w:eastAsia="ar-SA"/>
              </w:rPr>
            </w:pPr>
          </w:p>
        </w:tc>
      </w:tr>
      <w:tr w:rsidR="00457912" w:rsidRPr="00457912" w14:paraId="243AC6FB" w14:textId="77777777" w:rsidTr="00AD5821">
        <w:trPr>
          <w:trHeight w:val="154"/>
        </w:trPr>
        <w:tc>
          <w:tcPr>
            <w:tcW w:w="10745" w:type="dxa"/>
            <w:gridSpan w:val="3"/>
            <w:tcBorders>
              <w:top w:val="single" w:sz="4" w:space="0" w:color="000000"/>
              <w:left w:val="single" w:sz="4" w:space="0" w:color="000000"/>
              <w:bottom w:val="single" w:sz="4" w:space="0" w:color="auto"/>
            </w:tcBorders>
            <w:shd w:val="clear" w:color="auto" w:fill="auto"/>
          </w:tcPr>
          <w:p w14:paraId="4BF752C7" w14:textId="77777777" w:rsidR="00457912" w:rsidRPr="00457912" w:rsidRDefault="00457912" w:rsidP="00457912">
            <w:pPr>
              <w:suppressAutoHyphens/>
              <w:snapToGrid w:val="0"/>
              <w:rPr>
                <w:rFonts w:ascii="Times New Roman" w:eastAsia="Times New Roman" w:hAnsi="Times New Roman" w:cs="Times New Roman"/>
                <w:b/>
                <w:color w:val="000000"/>
                <w:sz w:val="24"/>
                <w:szCs w:val="24"/>
                <w:lang w:eastAsia="ar-SA"/>
              </w:rPr>
            </w:pPr>
            <w:r w:rsidRPr="00457912">
              <w:rPr>
                <w:rFonts w:ascii="Times New Roman" w:eastAsia="Times New Roman" w:hAnsi="Times New Roman" w:cs="Times New Roman"/>
                <w:b/>
                <w:bCs/>
                <w:caps/>
                <w:sz w:val="24"/>
                <w:szCs w:val="24"/>
                <w:lang w:eastAsia="ar-SA"/>
              </w:rPr>
              <w:t>раздел 1. Элементы автоматики</w:t>
            </w:r>
          </w:p>
        </w:tc>
        <w:tc>
          <w:tcPr>
            <w:tcW w:w="1842" w:type="dxa"/>
            <w:tcBorders>
              <w:top w:val="single" w:sz="4" w:space="0" w:color="000000"/>
              <w:left w:val="single" w:sz="4" w:space="0" w:color="000000"/>
              <w:bottom w:val="single" w:sz="4" w:space="0" w:color="auto"/>
            </w:tcBorders>
            <w:shd w:val="clear" w:color="auto" w:fill="auto"/>
          </w:tcPr>
          <w:p w14:paraId="6A2F7947" w14:textId="77777777" w:rsidR="00457912" w:rsidRPr="00457912" w:rsidRDefault="00457912" w:rsidP="00457912">
            <w:pPr>
              <w:suppressAutoHyphens/>
              <w:snapToGrid w:val="0"/>
              <w:jc w:val="center"/>
              <w:rPr>
                <w:rFonts w:ascii="Times New Roman" w:eastAsia="Times New Roman" w:hAnsi="Times New Roman" w:cs="Times New Roman"/>
                <w:b/>
                <w:color w:val="000000"/>
                <w:sz w:val="24"/>
                <w:szCs w:val="24"/>
                <w:lang w:eastAsia="ar-SA"/>
              </w:rPr>
            </w:pPr>
            <w:r w:rsidRPr="00457912">
              <w:rPr>
                <w:rFonts w:ascii="Times New Roman" w:eastAsia="Times New Roman" w:hAnsi="Times New Roman" w:cs="Times New Roman"/>
                <w:b/>
                <w:color w:val="000000"/>
                <w:sz w:val="24"/>
                <w:szCs w:val="24"/>
                <w:lang w:eastAsia="ar-SA"/>
              </w:rPr>
              <w:t>42/8</w:t>
            </w: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3A4C8298" w14:textId="77777777" w:rsidR="00457912" w:rsidRPr="00457912" w:rsidRDefault="00457912" w:rsidP="00457912">
            <w:pPr>
              <w:suppressAutoHyphens/>
              <w:snapToGrid w:val="0"/>
              <w:jc w:val="center"/>
              <w:rPr>
                <w:rFonts w:ascii="Times New Roman" w:eastAsia="Times New Roman" w:hAnsi="Times New Roman" w:cs="Times New Roman"/>
                <w:b/>
                <w:color w:val="000000"/>
                <w:sz w:val="24"/>
                <w:szCs w:val="24"/>
                <w:lang w:eastAsia="ar-SA"/>
              </w:rPr>
            </w:pPr>
          </w:p>
        </w:tc>
      </w:tr>
      <w:tr w:rsidR="00457912" w:rsidRPr="00457912" w14:paraId="2A5B9766" w14:textId="77777777" w:rsidTr="00AD5821">
        <w:trPr>
          <w:trHeight w:val="380"/>
        </w:trPr>
        <w:tc>
          <w:tcPr>
            <w:tcW w:w="2667" w:type="dxa"/>
            <w:gridSpan w:val="2"/>
            <w:vMerge w:val="restart"/>
            <w:tcBorders>
              <w:top w:val="single" w:sz="4" w:space="0" w:color="000000"/>
              <w:left w:val="single" w:sz="4" w:space="0" w:color="000000"/>
            </w:tcBorders>
            <w:shd w:val="clear" w:color="auto" w:fill="auto"/>
          </w:tcPr>
          <w:p w14:paraId="7DF042C7" w14:textId="77777777" w:rsidR="00457912" w:rsidRPr="00457912" w:rsidRDefault="00457912" w:rsidP="00457912">
            <w:pPr>
              <w:suppressAutoHyphens/>
              <w:rPr>
                <w:rFonts w:ascii="Times New Roman" w:eastAsia="Times New Roman" w:hAnsi="Times New Roman" w:cs="Times New Roman"/>
                <w:b/>
                <w:bCs/>
                <w:sz w:val="24"/>
                <w:szCs w:val="24"/>
                <w:lang w:eastAsia="ar-SA"/>
              </w:rPr>
            </w:pPr>
            <w:r w:rsidRPr="00457912">
              <w:rPr>
                <w:rFonts w:ascii="Times New Roman" w:eastAsia="Times New Roman" w:hAnsi="Times New Roman" w:cs="Times New Roman"/>
                <w:b/>
                <w:bCs/>
                <w:sz w:val="24"/>
                <w:szCs w:val="24"/>
                <w:lang w:eastAsia="ar-SA"/>
              </w:rPr>
              <w:t>ТЕМА 1.1. Основные понятия и определения автоматики</w:t>
            </w:r>
          </w:p>
          <w:p w14:paraId="053EC3F5" w14:textId="77777777" w:rsidR="00457912" w:rsidRPr="00457912" w:rsidRDefault="00457912" w:rsidP="00457912">
            <w:pPr>
              <w:suppressAutoHyphens/>
              <w:snapToGrid w:val="0"/>
              <w:rPr>
                <w:rFonts w:ascii="Times New Roman" w:eastAsia="Times New Roman" w:hAnsi="Times New Roman" w:cs="Times New Roman"/>
                <w:b/>
                <w:color w:val="000000"/>
                <w:sz w:val="24"/>
                <w:szCs w:val="24"/>
                <w:lang w:eastAsia="ar-SA"/>
              </w:rPr>
            </w:pPr>
          </w:p>
        </w:tc>
        <w:tc>
          <w:tcPr>
            <w:tcW w:w="8078" w:type="dxa"/>
            <w:tcBorders>
              <w:top w:val="single" w:sz="4" w:space="0" w:color="000000"/>
              <w:left w:val="single" w:sz="4" w:space="0" w:color="000000"/>
              <w:bottom w:val="single" w:sz="4" w:space="0" w:color="auto"/>
            </w:tcBorders>
            <w:shd w:val="clear" w:color="auto" w:fill="auto"/>
          </w:tcPr>
          <w:p w14:paraId="53F044A0" w14:textId="77777777" w:rsidR="00457912" w:rsidRPr="00457912" w:rsidRDefault="00457912" w:rsidP="00457912">
            <w:pPr>
              <w:suppressAutoHyphens/>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b/>
                <w:bCs/>
                <w:sz w:val="24"/>
                <w:szCs w:val="24"/>
                <w:lang w:eastAsia="ru-RU"/>
              </w:rPr>
              <w:t>Содержание</w:t>
            </w:r>
          </w:p>
        </w:tc>
        <w:tc>
          <w:tcPr>
            <w:tcW w:w="1842" w:type="dxa"/>
            <w:tcBorders>
              <w:top w:val="single" w:sz="4" w:space="0" w:color="000000"/>
              <w:left w:val="single" w:sz="4" w:space="0" w:color="000000"/>
              <w:bottom w:val="single" w:sz="4" w:space="0" w:color="auto"/>
            </w:tcBorders>
            <w:shd w:val="clear" w:color="auto" w:fill="auto"/>
          </w:tcPr>
          <w:p w14:paraId="438597ED" w14:textId="77777777" w:rsidR="00457912" w:rsidRPr="00457912" w:rsidRDefault="00457912" w:rsidP="00457912">
            <w:pPr>
              <w:suppressAutoHyphens/>
              <w:snapToGrid w:val="0"/>
              <w:jc w:val="center"/>
              <w:rPr>
                <w:rFonts w:ascii="Times New Roman" w:eastAsia="Times New Roman" w:hAnsi="Times New Roman" w:cs="Times New Roman"/>
                <w:b/>
                <w:color w:val="000000"/>
                <w:sz w:val="24"/>
                <w:szCs w:val="24"/>
                <w:lang w:eastAsia="ar-SA"/>
              </w:rPr>
            </w:pPr>
            <w:r w:rsidRPr="00457912">
              <w:rPr>
                <w:rFonts w:ascii="Times New Roman" w:eastAsia="Times New Roman" w:hAnsi="Times New Roman" w:cs="Times New Roman"/>
                <w:b/>
                <w:color w:val="000000"/>
                <w:sz w:val="24"/>
                <w:szCs w:val="24"/>
                <w:lang w:eastAsia="ar-SA"/>
              </w:rPr>
              <w:t>6</w:t>
            </w:r>
          </w:p>
        </w:tc>
        <w:tc>
          <w:tcPr>
            <w:tcW w:w="2129" w:type="dxa"/>
            <w:vMerge w:val="restart"/>
            <w:tcBorders>
              <w:top w:val="single" w:sz="4" w:space="0" w:color="000000"/>
              <w:left w:val="single" w:sz="4" w:space="0" w:color="000000"/>
              <w:right w:val="single" w:sz="4" w:space="0" w:color="000000"/>
            </w:tcBorders>
            <w:shd w:val="clear" w:color="auto" w:fill="auto"/>
          </w:tcPr>
          <w:p w14:paraId="772224DA"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ОК1-ОК2 ОК4-ОК7</w:t>
            </w:r>
          </w:p>
          <w:p w14:paraId="73ECC384"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ПК1.1-1.3</w:t>
            </w:r>
          </w:p>
          <w:p w14:paraId="5D1596C3"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ПК2.1-2.3</w:t>
            </w:r>
          </w:p>
          <w:p w14:paraId="2045A1C4"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r>
      <w:tr w:rsidR="00457912" w:rsidRPr="00457912" w14:paraId="0640C027" w14:textId="77777777" w:rsidTr="00AD5821">
        <w:trPr>
          <w:trHeight w:val="991"/>
        </w:trPr>
        <w:tc>
          <w:tcPr>
            <w:tcW w:w="2667" w:type="dxa"/>
            <w:gridSpan w:val="2"/>
            <w:vMerge/>
            <w:tcBorders>
              <w:left w:val="single" w:sz="4" w:space="0" w:color="000000"/>
            </w:tcBorders>
            <w:shd w:val="clear" w:color="auto" w:fill="auto"/>
          </w:tcPr>
          <w:p w14:paraId="16CBEA91" w14:textId="77777777" w:rsidR="00457912" w:rsidRPr="00457912" w:rsidRDefault="00457912" w:rsidP="00457912">
            <w:pPr>
              <w:suppressAutoHyphens/>
              <w:snapToGrid w:val="0"/>
              <w:rPr>
                <w:rFonts w:ascii="Times New Roman" w:eastAsia="Times New Roman" w:hAnsi="Times New Roman" w:cs="Times New Roman"/>
                <w:b/>
                <w:color w:val="000000"/>
                <w:sz w:val="24"/>
                <w:szCs w:val="24"/>
                <w:lang w:eastAsia="ar-SA"/>
              </w:rPr>
            </w:pPr>
          </w:p>
        </w:tc>
        <w:tc>
          <w:tcPr>
            <w:tcW w:w="8078" w:type="dxa"/>
            <w:tcBorders>
              <w:top w:val="single" w:sz="4" w:space="0" w:color="auto"/>
              <w:left w:val="single" w:sz="4" w:space="0" w:color="000000"/>
              <w:bottom w:val="single" w:sz="4" w:space="0" w:color="000000"/>
            </w:tcBorders>
            <w:shd w:val="clear" w:color="auto" w:fill="auto"/>
          </w:tcPr>
          <w:p w14:paraId="27F26D3B" w14:textId="77777777" w:rsidR="00457912" w:rsidRPr="00457912" w:rsidRDefault="00457912" w:rsidP="00457912">
            <w:pPr>
              <w:suppressAutoHyphens/>
              <w:rPr>
                <w:rFonts w:ascii="Times New Roman" w:eastAsia="Times New Roman" w:hAnsi="Times New Roman" w:cs="Times New Roman"/>
                <w:sz w:val="24"/>
                <w:szCs w:val="24"/>
                <w:lang w:eastAsia="ar-SA"/>
              </w:rPr>
            </w:pPr>
            <w:r w:rsidRPr="00457912">
              <w:rPr>
                <w:rFonts w:ascii="Times New Roman" w:eastAsia="Times New Roman" w:hAnsi="Times New Roman" w:cs="Times New Roman"/>
                <w:sz w:val="24"/>
                <w:szCs w:val="24"/>
                <w:lang w:eastAsia="ar-SA"/>
              </w:rPr>
              <w:t>Введение.</w:t>
            </w:r>
            <w:r w:rsidRPr="00457912">
              <w:rPr>
                <w:rFonts w:ascii="Times New Roman" w:eastAsia="Times New Roman" w:hAnsi="Times New Roman" w:cs="Times New Roman"/>
                <w:bCs/>
                <w:sz w:val="24"/>
                <w:szCs w:val="24"/>
                <w:lang w:eastAsia="ar-SA"/>
              </w:rPr>
              <w:t xml:space="preserve"> Роль автоматики в области развития науки, техники и технологии. Краткий обзор и тенденции развития автоматики и телемеханики. Роль автоматики в повышении производительности труда и улучшении качества продукции.</w:t>
            </w:r>
          </w:p>
          <w:p w14:paraId="1A553EE3" w14:textId="77777777" w:rsidR="00457912" w:rsidRPr="00457912" w:rsidRDefault="00457912" w:rsidP="00457912">
            <w:pPr>
              <w:suppressAutoHyphens/>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sz w:val="24"/>
                <w:szCs w:val="24"/>
                <w:lang w:eastAsia="ar-SA"/>
              </w:rPr>
              <w:t>Автоматика как самостоятельная отрасль науки и техники. Понятия: автоматика, автоматизация, управление, сигнализация, автоматическое регулирование, телемеханика. Виды систем автоматики и телемеханики.</w:t>
            </w:r>
          </w:p>
        </w:tc>
        <w:tc>
          <w:tcPr>
            <w:tcW w:w="1842" w:type="dxa"/>
            <w:tcBorders>
              <w:top w:val="single" w:sz="4" w:space="0" w:color="auto"/>
              <w:left w:val="single" w:sz="4" w:space="0" w:color="000000"/>
              <w:bottom w:val="single" w:sz="4" w:space="0" w:color="000000"/>
            </w:tcBorders>
            <w:shd w:val="clear" w:color="auto" w:fill="auto"/>
          </w:tcPr>
          <w:p w14:paraId="535A44C2"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2</w:t>
            </w:r>
          </w:p>
        </w:tc>
        <w:tc>
          <w:tcPr>
            <w:tcW w:w="2129" w:type="dxa"/>
            <w:vMerge/>
            <w:tcBorders>
              <w:left w:val="single" w:sz="4" w:space="0" w:color="000000"/>
              <w:right w:val="single" w:sz="4" w:space="0" w:color="000000"/>
            </w:tcBorders>
            <w:shd w:val="clear" w:color="auto" w:fill="auto"/>
          </w:tcPr>
          <w:p w14:paraId="490CAC74"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r>
      <w:tr w:rsidR="00457912" w:rsidRPr="00457912" w14:paraId="2613ECF6" w14:textId="77777777" w:rsidTr="00AD5821">
        <w:trPr>
          <w:trHeight w:val="281"/>
        </w:trPr>
        <w:tc>
          <w:tcPr>
            <w:tcW w:w="2667" w:type="dxa"/>
            <w:gridSpan w:val="2"/>
            <w:vMerge/>
            <w:tcBorders>
              <w:left w:val="single" w:sz="4" w:space="0" w:color="000000"/>
            </w:tcBorders>
            <w:shd w:val="clear" w:color="auto" w:fill="auto"/>
          </w:tcPr>
          <w:p w14:paraId="7D183BC1" w14:textId="77777777" w:rsidR="00457912" w:rsidRPr="00457912" w:rsidRDefault="00457912" w:rsidP="00457912">
            <w:pPr>
              <w:suppressAutoHyphens/>
              <w:snapToGrid w:val="0"/>
              <w:rPr>
                <w:rFonts w:ascii="Times New Roman" w:eastAsia="Times New Roman" w:hAnsi="Times New Roman" w:cs="Times New Roman"/>
                <w:b/>
                <w:color w:val="000000"/>
                <w:sz w:val="24"/>
                <w:szCs w:val="24"/>
                <w:lang w:eastAsia="ar-SA"/>
              </w:rPr>
            </w:pPr>
          </w:p>
        </w:tc>
        <w:tc>
          <w:tcPr>
            <w:tcW w:w="8078" w:type="dxa"/>
            <w:tcBorders>
              <w:top w:val="single" w:sz="4" w:space="0" w:color="auto"/>
              <w:left w:val="single" w:sz="4" w:space="0" w:color="000000"/>
              <w:bottom w:val="single" w:sz="4" w:space="0" w:color="000000"/>
            </w:tcBorders>
            <w:shd w:val="clear" w:color="auto" w:fill="auto"/>
          </w:tcPr>
          <w:p w14:paraId="25B96608" w14:textId="77777777" w:rsidR="00457912" w:rsidRPr="00457912" w:rsidRDefault="00457912" w:rsidP="00457912">
            <w:pPr>
              <w:suppressAutoHyphens/>
              <w:rPr>
                <w:rFonts w:ascii="Times New Roman" w:eastAsia="Times New Roman" w:hAnsi="Times New Roman" w:cs="Times New Roman"/>
                <w:b/>
                <w:sz w:val="24"/>
                <w:szCs w:val="24"/>
                <w:lang w:eastAsia="ar-SA"/>
              </w:rPr>
            </w:pPr>
            <w:r w:rsidRPr="00457912">
              <w:rPr>
                <w:rFonts w:ascii="Times New Roman" w:eastAsia="Times New Roman" w:hAnsi="Times New Roman" w:cs="Times New Roman"/>
                <w:b/>
                <w:sz w:val="24"/>
                <w:szCs w:val="24"/>
                <w:lang w:eastAsia="ar-SA"/>
              </w:rPr>
              <w:t>В том числе практических занятий или лабораторных работ:</w:t>
            </w:r>
          </w:p>
        </w:tc>
        <w:tc>
          <w:tcPr>
            <w:tcW w:w="1842" w:type="dxa"/>
            <w:tcBorders>
              <w:top w:val="single" w:sz="4" w:space="0" w:color="auto"/>
              <w:left w:val="single" w:sz="4" w:space="0" w:color="000000"/>
              <w:bottom w:val="single" w:sz="4" w:space="0" w:color="000000"/>
            </w:tcBorders>
            <w:shd w:val="clear" w:color="auto" w:fill="auto"/>
          </w:tcPr>
          <w:p w14:paraId="548C11C1" w14:textId="77777777" w:rsidR="00457912" w:rsidRPr="00457912" w:rsidRDefault="00457912" w:rsidP="00457912">
            <w:pPr>
              <w:suppressAutoHyphens/>
              <w:snapToGrid w:val="0"/>
              <w:jc w:val="center"/>
              <w:rPr>
                <w:rFonts w:ascii="Times New Roman" w:eastAsia="Times New Roman" w:hAnsi="Times New Roman" w:cs="Times New Roman"/>
                <w:b/>
                <w:color w:val="000000"/>
                <w:sz w:val="24"/>
                <w:szCs w:val="24"/>
                <w:lang w:eastAsia="ar-SA"/>
              </w:rPr>
            </w:pPr>
            <w:r w:rsidRPr="00457912">
              <w:rPr>
                <w:rFonts w:ascii="Times New Roman" w:eastAsia="Times New Roman" w:hAnsi="Times New Roman" w:cs="Times New Roman"/>
                <w:b/>
                <w:color w:val="000000"/>
                <w:sz w:val="24"/>
                <w:szCs w:val="24"/>
                <w:lang w:eastAsia="ar-SA"/>
              </w:rPr>
              <w:t>4</w:t>
            </w:r>
          </w:p>
        </w:tc>
        <w:tc>
          <w:tcPr>
            <w:tcW w:w="2129" w:type="dxa"/>
            <w:vMerge/>
            <w:tcBorders>
              <w:left w:val="single" w:sz="4" w:space="0" w:color="000000"/>
              <w:right w:val="single" w:sz="4" w:space="0" w:color="000000"/>
            </w:tcBorders>
            <w:shd w:val="clear" w:color="auto" w:fill="auto"/>
          </w:tcPr>
          <w:p w14:paraId="1C91F295"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r>
      <w:tr w:rsidR="00457912" w:rsidRPr="00457912" w14:paraId="4CD6414D" w14:textId="77777777" w:rsidTr="00AD5821">
        <w:trPr>
          <w:trHeight w:val="285"/>
        </w:trPr>
        <w:tc>
          <w:tcPr>
            <w:tcW w:w="2667" w:type="dxa"/>
            <w:gridSpan w:val="2"/>
            <w:vMerge/>
            <w:tcBorders>
              <w:left w:val="single" w:sz="4" w:space="0" w:color="000000"/>
            </w:tcBorders>
            <w:shd w:val="clear" w:color="auto" w:fill="auto"/>
          </w:tcPr>
          <w:p w14:paraId="657660FF" w14:textId="77777777" w:rsidR="00457912" w:rsidRPr="00457912" w:rsidRDefault="00457912" w:rsidP="00457912">
            <w:pPr>
              <w:suppressAutoHyphens/>
              <w:snapToGrid w:val="0"/>
              <w:rPr>
                <w:rFonts w:ascii="Times New Roman" w:eastAsia="Times New Roman" w:hAnsi="Times New Roman" w:cs="Times New Roman"/>
                <w:b/>
                <w:color w:val="000000"/>
                <w:sz w:val="24"/>
                <w:szCs w:val="24"/>
                <w:lang w:eastAsia="ar-SA"/>
              </w:rPr>
            </w:pPr>
          </w:p>
        </w:tc>
        <w:tc>
          <w:tcPr>
            <w:tcW w:w="8078" w:type="dxa"/>
            <w:tcBorders>
              <w:top w:val="single" w:sz="4" w:space="0" w:color="auto"/>
              <w:left w:val="single" w:sz="4" w:space="0" w:color="000000"/>
              <w:bottom w:val="single" w:sz="4" w:space="0" w:color="000000"/>
            </w:tcBorders>
            <w:shd w:val="clear" w:color="auto" w:fill="auto"/>
          </w:tcPr>
          <w:p w14:paraId="0974095B" w14:textId="77777777" w:rsidR="00457912" w:rsidRPr="00457912" w:rsidRDefault="00457912" w:rsidP="00457912">
            <w:pPr>
              <w:suppressAutoHyphens/>
              <w:rPr>
                <w:rFonts w:ascii="Times New Roman" w:eastAsia="Times New Roman" w:hAnsi="Times New Roman" w:cs="Times New Roman"/>
                <w:sz w:val="24"/>
                <w:szCs w:val="24"/>
                <w:lang w:eastAsia="ar-SA"/>
              </w:rPr>
            </w:pPr>
            <w:r w:rsidRPr="00457912">
              <w:rPr>
                <w:rFonts w:ascii="Times New Roman" w:eastAsia="Times New Roman" w:hAnsi="Times New Roman" w:cs="Times New Roman"/>
                <w:sz w:val="24"/>
                <w:szCs w:val="24"/>
                <w:lang w:eastAsia="ar-SA"/>
              </w:rPr>
              <w:t xml:space="preserve"> Первичные элементы автоматики</w:t>
            </w:r>
          </w:p>
        </w:tc>
        <w:tc>
          <w:tcPr>
            <w:tcW w:w="1842" w:type="dxa"/>
            <w:tcBorders>
              <w:top w:val="single" w:sz="4" w:space="0" w:color="auto"/>
              <w:left w:val="single" w:sz="4" w:space="0" w:color="000000"/>
              <w:bottom w:val="single" w:sz="4" w:space="0" w:color="000000"/>
            </w:tcBorders>
            <w:shd w:val="clear" w:color="auto" w:fill="auto"/>
          </w:tcPr>
          <w:p w14:paraId="43979F0E"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2</w:t>
            </w:r>
          </w:p>
        </w:tc>
        <w:tc>
          <w:tcPr>
            <w:tcW w:w="2129" w:type="dxa"/>
            <w:vMerge/>
            <w:tcBorders>
              <w:left w:val="single" w:sz="4" w:space="0" w:color="000000"/>
              <w:right w:val="single" w:sz="4" w:space="0" w:color="000000"/>
            </w:tcBorders>
            <w:shd w:val="clear" w:color="auto" w:fill="auto"/>
          </w:tcPr>
          <w:p w14:paraId="2ABDC25D"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r>
      <w:tr w:rsidR="00457912" w:rsidRPr="00457912" w14:paraId="2BBFF608" w14:textId="77777777" w:rsidTr="00AD5821">
        <w:trPr>
          <w:trHeight w:val="261"/>
        </w:trPr>
        <w:tc>
          <w:tcPr>
            <w:tcW w:w="2667" w:type="dxa"/>
            <w:gridSpan w:val="2"/>
            <w:vMerge/>
            <w:tcBorders>
              <w:left w:val="single" w:sz="4" w:space="0" w:color="000000"/>
              <w:bottom w:val="single" w:sz="4" w:space="0" w:color="000000"/>
            </w:tcBorders>
            <w:shd w:val="clear" w:color="auto" w:fill="auto"/>
          </w:tcPr>
          <w:p w14:paraId="529406CE" w14:textId="77777777" w:rsidR="00457912" w:rsidRPr="00457912" w:rsidRDefault="00457912" w:rsidP="00457912">
            <w:pPr>
              <w:suppressAutoHyphens/>
              <w:snapToGrid w:val="0"/>
              <w:rPr>
                <w:rFonts w:ascii="Times New Roman" w:eastAsia="Times New Roman" w:hAnsi="Times New Roman" w:cs="Times New Roman"/>
                <w:b/>
                <w:color w:val="000000"/>
                <w:sz w:val="24"/>
                <w:szCs w:val="24"/>
                <w:lang w:eastAsia="ar-SA"/>
              </w:rPr>
            </w:pPr>
          </w:p>
        </w:tc>
        <w:tc>
          <w:tcPr>
            <w:tcW w:w="8078" w:type="dxa"/>
            <w:tcBorders>
              <w:top w:val="single" w:sz="4" w:space="0" w:color="auto"/>
              <w:left w:val="single" w:sz="4" w:space="0" w:color="000000"/>
              <w:bottom w:val="single" w:sz="4" w:space="0" w:color="000000"/>
            </w:tcBorders>
            <w:shd w:val="clear" w:color="auto" w:fill="auto"/>
          </w:tcPr>
          <w:p w14:paraId="13D5F2E4" w14:textId="77777777" w:rsidR="00457912" w:rsidRPr="00457912" w:rsidRDefault="00457912" w:rsidP="00457912">
            <w:pPr>
              <w:suppressAutoHyphens/>
              <w:rPr>
                <w:rFonts w:ascii="Times New Roman" w:eastAsia="Times New Roman" w:hAnsi="Times New Roman" w:cs="Times New Roman"/>
                <w:sz w:val="24"/>
                <w:szCs w:val="24"/>
                <w:lang w:eastAsia="ar-SA"/>
              </w:rPr>
            </w:pPr>
            <w:r w:rsidRPr="00457912">
              <w:rPr>
                <w:rFonts w:ascii="Times New Roman" w:eastAsia="Times New Roman" w:hAnsi="Times New Roman" w:cs="Times New Roman"/>
                <w:sz w:val="24"/>
                <w:szCs w:val="24"/>
                <w:lang w:eastAsia="ar-SA"/>
              </w:rPr>
              <w:t xml:space="preserve"> Составление схем систем автоматики.</w:t>
            </w:r>
          </w:p>
        </w:tc>
        <w:tc>
          <w:tcPr>
            <w:tcW w:w="1842" w:type="dxa"/>
            <w:tcBorders>
              <w:top w:val="single" w:sz="4" w:space="0" w:color="auto"/>
              <w:left w:val="single" w:sz="4" w:space="0" w:color="000000"/>
              <w:bottom w:val="single" w:sz="4" w:space="0" w:color="000000"/>
            </w:tcBorders>
            <w:shd w:val="clear" w:color="auto" w:fill="auto"/>
          </w:tcPr>
          <w:p w14:paraId="11D3D771"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2</w:t>
            </w:r>
          </w:p>
        </w:tc>
        <w:tc>
          <w:tcPr>
            <w:tcW w:w="2129" w:type="dxa"/>
            <w:vMerge/>
            <w:tcBorders>
              <w:left w:val="single" w:sz="4" w:space="0" w:color="000000"/>
              <w:bottom w:val="single" w:sz="4" w:space="0" w:color="000000"/>
              <w:right w:val="single" w:sz="4" w:space="0" w:color="000000"/>
            </w:tcBorders>
            <w:shd w:val="clear" w:color="auto" w:fill="auto"/>
          </w:tcPr>
          <w:p w14:paraId="06FCCFE3"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r>
      <w:tr w:rsidR="00457912" w:rsidRPr="00457912" w14:paraId="0721EEA7" w14:textId="77777777" w:rsidTr="00AD5821">
        <w:trPr>
          <w:trHeight w:val="403"/>
        </w:trPr>
        <w:tc>
          <w:tcPr>
            <w:tcW w:w="2667" w:type="dxa"/>
            <w:gridSpan w:val="2"/>
            <w:vMerge w:val="restart"/>
            <w:tcBorders>
              <w:top w:val="single" w:sz="4" w:space="0" w:color="000000"/>
              <w:left w:val="single" w:sz="4" w:space="0" w:color="auto"/>
              <w:right w:val="single" w:sz="4" w:space="0" w:color="auto"/>
            </w:tcBorders>
            <w:shd w:val="clear" w:color="auto" w:fill="auto"/>
          </w:tcPr>
          <w:p w14:paraId="7E4E5E14" w14:textId="77777777" w:rsidR="00457912" w:rsidRPr="00457912" w:rsidRDefault="00457912" w:rsidP="00457912">
            <w:pPr>
              <w:suppressAutoHyphens/>
              <w:rPr>
                <w:rFonts w:ascii="Times New Roman" w:eastAsia="Times New Roman" w:hAnsi="Times New Roman" w:cs="Times New Roman"/>
                <w:b/>
                <w:sz w:val="24"/>
                <w:szCs w:val="24"/>
                <w:lang w:eastAsia="ar-SA"/>
              </w:rPr>
            </w:pPr>
            <w:r w:rsidRPr="00457912">
              <w:rPr>
                <w:rFonts w:ascii="Times New Roman" w:eastAsia="Times New Roman" w:hAnsi="Times New Roman" w:cs="Times New Roman"/>
                <w:b/>
                <w:bCs/>
                <w:sz w:val="24"/>
                <w:szCs w:val="24"/>
                <w:lang w:eastAsia="ar-SA"/>
              </w:rPr>
              <w:t>ТЕМА 1.2. Основные характеристики элементов автоматики</w:t>
            </w:r>
          </w:p>
          <w:p w14:paraId="1F7C28EB" w14:textId="77777777" w:rsidR="00457912" w:rsidRPr="00457912" w:rsidRDefault="00457912" w:rsidP="00457912">
            <w:pPr>
              <w:suppressAutoHyphens/>
              <w:rPr>
                <w:rFonts w:ascii="Times New Roman" w:eastAsia="Times New Roman" w:hAnsi="Times New Roman" w:cs="Times New Roman"/>
                <w:b/>
                <w:sz w:val="24"/>
                <w:szCs w:val="24"/>
                <w:lang w:eastAsia="ar-SA"/>
              </w:rPr>
            </w:pPr>
          </w:p>
        </w:tc>
        <w:tc>
          <w:tcPr>
            <w:tcW w:w="8078" w:type="dxa"/>
            <w:tcBorders>
              <w:top w:val="single" w:sz="4" w:space="0" w:color="000000"/>
              <w:left w:val="single" w:sz="4" w:space="0" w:color="auto"/>
              <w:bottom w:val="single" w:sz="4" w:space="0" w:color="auto"/>
              <w:right w:val="single" w:sz="4" w:space="0" w:color="auto"/>
            </w:tcBorders>
            <w:shd w:val="clear" w:color="auto" w:fill="auto"/>
          </w:tcPr>
          <w:p w14:paraId="793A7863" w14:textId="77777777" w:rsidR="00457912" w:rsidRPr="00457912" w:rsidRDefault="00457912" w:rsidP="00457912">
            <w:pPr>
              <w:suppressAutoHyphens/>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b/>
                <w:bCs/>
                <w:sz w:val="24"/>
                <w:szCs w:val="24"/>
                <w:lang w:eastAsia="ru-RU"/>
              </w:rPr>
              <w:t>Содержание</w:t>
            </w:r>
          </w:p>
        </w:tc>
        <w:tc>
          <w:tcPr>
            <w:tcW w:w="1842" w:type="dxa"/>
            <w:tcBorders>
              <w:top w:val="single" w:sz="4" w:space="0" w:color="000000"/>
              <w:left w:val="single" w:sz="4" w:space="0" w:color="auto"/>
              <w:bottom w:val="single" w:sz="4" w:space="0" w:color="auto"/>
            </w:tcBorders>
            <w:shd w:val="clear" w:color="auto" w:fill="auto"/>
          </w:tcPr>
          <w:p w14:paraId="532976EF" w14:textId="77777777" w:rsidR="00457912" w:rsidRPr="00457912" w:rsidRDefault="00457912" w:rsidP="00457912">
            <w:pPr>
              <w:suppressAutoHyphens/>
              <w:snapToGrid w:val="0"/>
              <w:jc w:val="center"/>
              <w:rPr>
                <w:rFonts w:ascii="Times New Roman" w:eastAsia="Times New Roman" w:hAnsi="Times New Roman" w:cs="Times New Roman"/>
                <w:b/>
                <w:color w:val="000000"/>
                <w:sz w:val="24"/>
                <w:szCs w:val="24"/>
                <w:lang w:eastAsia="ar-SA"/>
              </w:rPr>
            </w:pPr>
            <w:r w:rsidRPr="00457912">
              <w:rPr>
                <w:rFonts w:ascii="Times New Roman" w:eastAsia="Times New Roman" w:hAnsi="Times New Roman" w:cs="Times New Roman"/>
                <w:b/>
                <w:color w:val="000000"/>
                <w:sz w:val="24"/>
                <w:szCs w:val="24"/>
                <w:lang w:eastAsia="ar-SA"/>
              </w:rPr>
              <w:t>8</w:t>
            </w:r>
          </w:p>
        </w:tc>
        <w:tc>
          <w:tcPr>
            <w:tcW w:w="2129" w:type="dxa"/>
            <w:vMerge w:val="restart"/>
            <w:tcBorders>
              <w:top w:val="single" w:sz="4" w:space="0" w:color="000000"/>
              <w:left w:val="single" w:sz="4" w:space="0" w:color="000000"/>
              <w:right w:val="single" w:sz="4" w:space="0" w:color="000000"/>
            </w:tcBorders>
            <w:shd w:val="clear" w:color="auto" w:fill="auto"/>
          </w:tcPr>
          <w:p w14:paraId="78C48A29"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ОК1-ОК2 ОК4-ОК7</w:t>
            </w:r>
          </w:p>
          <w:p w14:paraId="26F530D8"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ПК1.1-1.3</w:t>
            </w:r>
          </w:p>
          <w:p w14:paraId="275FA251"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ПК2.1-2.3</w:t>
            </w:r>
          </w:p>
          <w:p w14:paraId="1AE2BAB8"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r>
      <w:tr w:rsidR="00457912" w:rsidRPr="00457912" w14:paraId="5EA57648" w14:textId="77777777" w:rsidTr="00AD5821">
        <w:trPr>
          <w:trHeight w:val="610"/>
        </w:trPr>
        <w:tc>
          <w:tcPr>
            <w:tcW w:w="2667" w:type="dxa"/>
            <w:gridSpan w:val="2"/>
            <w:vMerge/>
            <w:tcBorders>
              <w:left w:val="single" w:sz="4" w:space="0" w:color="auto"/>
              <w:right w:val="single" w:sz="4" w:space="0" w:color="auto"/>
            </w:tcBorders>
            <w:shd w:val="clear" w:color="auto" w:fill="auto"/>
          </w:tcPr>
          <w:p w14:paraId="3BCD2CEC" w14:textId="77777777" w:rsidR="00457912" w:rsidRPr="00457912" w:rsidRDefault="00457912" w:rsidP="00457912">
            <w:pPr>
              <w:suppressAutoHyphens/>
              <w:snapToGrid w:val="0"/>
              <w:rPr>
                <w:rFonts w:ascii="Times New Roman" w:eastAsia="Times New Roman" w:hAnsi="Times New Roman" w:cs="Times New Roman"/>
                <w:b/>
                <w:color w:val="000000"/>
                <w:sz w:val="24"/>
                <w:szCs w:val="24"/>
                <w:lang w:eastAsia="ar-SA"/>
              </w:rPr>
            </w:pPr>
          </w:p>
        </w:tc>
        <w:tc>
          <w:tcPr>
            <w:tcW w:w="8078" w:type="dxa"/>
            <w:tcBorders>
              <w:top w:val="single" w:sz="4" w:space="0" w:color="auto"/>
              <w:left w:val="single" w:sz="4" w:space="0" w:color="auto"/>
              <w:bottom w:val="single" w:sz="4" w:space="0" w:color="auto"/>
              <w:right w:val="single" w:sz="4" w:space="0" w:color="auto"/>
            </w:tcBorders>
            <w:shd w:val="clear" w:color="auto" w:fill="auto"/>
          </w:tcPr>
          <w:p w14:paraId="494132AD" w14:textId="77777777" w:rsidR="00457912" w:rsidRPr="00457912" w:rsidRDefault="00457912" w:rsidP="00457912">
            <w:pPr>
              <w:suppressAutoHyphens/>
              <w:rPr>
                <w:rFonts w:ascii="Times New Roman" w:eastAsia="Times New Roman" w:hAnsi="Times New Roman" w:cs="Times New Roman"/>
                <w:sz w:val="24"/>
                <w:szCs w:val="24"/>
                <w:lang w:eastAsia="ar-SA"/>
              </w:rPr>
            </w:pPr>
            <w:r w:rsidRPr="00457912">
              <w:rPr>
                <w:rFonts w:ascii="Times New Roman" w:eastAsia="Times New Roman" w:hAnsi="Times New Roman" w:cs="Times New Roman"/>
                <w:sz w:val="24"/>
                <w:szCs w:val="24"/>
                <w:lang w:eastAsia="ar-SA"/>
              </w:rPr>
              <w:t>Общие сведения о функциональных элементах автоматики. Классификация элементов. Общие характеристики элементов: коэффициент преобразования, погрешности, обратная связь, порог чувствительности. Статический и динамический режимы работы. Надежность элементов системы автоматики.</w:t>
            </w:r>
          </w:p>
          <w:p w14:paraId="6541E1A0" w14:textId="77777777" w:rsidR="00457912" w:rsidRPr="00457912" w:rsidRDefault="00457912" w:rsidP="00457912">
            <w:pPr>
              <w:suppressAutoHyphens/>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sz w:val="24"/>
                <w:szCs w:val="24"/>
                <w:lang w:eastAsia="ar-SA"/>
              </w:rPr>
              <w:t>Классификация и основные характеристики измерительных преобразователей. Унификация и стандартизация измерительных преобразователей.</w:t>
            </w:r>
          </w:p>
        </w:tc>
        <w:tc>
          <w:tcPr>
            <w:tcW w:w="1842" w:type="dxa"/>
            <w:tcBorders>
              <w:top w:val="single" w:sz="4" w:space="0" w:color="auto"/>
              <w:left w:val="single" w:sz="4" w:space="0" w:color="auto"/>
              <w:bottom w:val="single" w:sz="4" w:space="0" w:color="auto"/>
            </w:tcBorders>
            <w:shd w:val="clear" w:color="auto" w:fill="auto"/>
          </w:tcPr>
          <w:p w14:paraId="2B799B9B"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2</w:t>
            </w:r>
          </w:p>
        </w:tc>
        <w:tc>
          <w:tcPr>
            <w:tcW w:w="2129" w:type="dxa"/>
            <w:vMerge/>
            <w:tcBorders>
              <w:left w:val="single" w:sz="4" w:space="0" w:color="000000"/>
              <w:right w:val="single" w:sz="4" w:space="0" w:color="000000"/>
            </w:tcBorders>
            <w:shd w:val="clear" w:color="auto" w:fill="auto"/>
          </w:tcPr>
          <w:p w14:paraId="73535309"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r>
      <w:tr w:rsidR="00457912" w:rsidRPr="00457912" w14:paraId="227AECFD" w14:textId="77777777" w:rsidTr="00AD5821">
        <w:trPr>
          <w:trHeight w:val="274"/>
        </w:trPr>
        <w:tc>
          <w:tcPr>
            <w:tcW w:w="2667" w:type="dxa"/>
            <w:gridSpan w:val="2"/>
            <w:vMerge/>
            <w:tcBorders>
              <w:left w:val="single" w:sz="4" w:space="0" w:color="auto"/>
              <w:right w:val="single" w:sz="4" w:space="0" w:color="auto"/>
            </w:tcBorders>
            <w:shd w:val="clear" w:color="auto" w:fill="auto"/>
          </w:tcPr>
          <w:p w14:paraId="0CB7854C" w14:textId="77777777" w:rsidR="00457912" w:rsidRPr="00457912" w:rsidRDefault="00457912" w:rsidP="00457912">
            <w:pPr>
              <w:suppressAutoHyphens/>
              <w:snapToGrid w:val="0"/>
              <w:rPr>
                <w:rFonts w:ascii="Times New Roman" w:eastAsia="Times New Roman" w:hAnsi="Times New Roman" w:cs="Times New Roman"/>
                <w:b/>
                <w:color w:val="000000"/>
                <w:sz w:val="24"/>
                <w:szCs w:val="24"/>
                <w:lang w:eastAsia="ar-SA"/>
              </w:rPr>
            </w:pPr>
          </w:p>
        </w:tc>
        <w:tc>
          <w:tcPr>
            <w:tcW w:w="8078" w:type="dxa"/>
            <w:tcBorders>
              <w:top w:val="single" w:sz="4" w:space="0" w:color="auto"/>
              <w:left w:val="single" w:sz="4" w:space="0" w:color="auto"/>
              <w:bottom w:val="single" w:sz="4" w:space="0" w:color="000000"/>
              <w:right w:val="single" w:sz="4" w:space="0" w:color="auto"/>
            </w:tcBorders>
            <w:shd w:val="clear" w:color="auto" w:fill="auto"/>
          </w:tcPr>
          <w:p w14:paraId="77815F9D" w14:textId="77777777" w:rsidR="00457912" w:rsidRPr="00457912" w:rsidRDefault="00457912" w:rsidP="00457912">
            <w:pPr>
              <w:suppressAutoHyphens/>
              <w:rPr>
                <w:rFonts w:ascii="Times New Roman" w:eastAsia="Times New Roman" w:hAnsi="Times New Roman" w:cs="Times New Roman"/>
                <w:sz w:val="24"/>
                <w:szCs w:val="24"/>
                <w:lang w:eastAsia="ar-SA"/>
              </w:rPr>
            </w:pPr>
            <w:r w:rsidRPr="00457912">
              <w:rPr>
                <w:rFonts w:ascii="Times New Roman" w:eastAsia="Times New Roman" w:hAnsi="Times New Roman" w:cs="Times New Roman"/>
                <w:b/>
                <w:sz w:val="24"/>
                <w:szCs w:val="24"/>
                <w:lang w:eastAsia="ar-SA"/>
              </w:rPr>
              <w:t>В том числе практических занятий или лабораторных работ</w:t>
            </w:r>
            <w:r w:rsidRPr="00457912">
              <w:rPr>
                <w:rFonts w:ascii="Times New Roman" w:eastAsia="Times New Roman" w:hAnsi="Times New Roman" w:cs="Times New Roman"/>
                <w:sz w:val="24"/>
                <w:szCs w:val="24"/>
                <w:lang w:eastAsia="ar-SA"/>
              </w:rPr>
              <w:t>:</w:t>
            </w:r>
          </w:p>
        </w:tc>
        <w:tc>
          <w:tcPr>
            <w:tcW w:w="1842" w:type="dxa"/>
            <w:tcBorders>
              <w:top w:val="single" w:sz="4" w:space="0" w:color="auto"/>
              <w:left w:val="single" w:sz="4" w:space="0" w:color="auto"/>
              <w:bottom w:val="single" w:sz="4" w:space="0" w:color="000000"/>
            </w:tcBorders>
            <w:shd w:val="clear" w:color="auto" w:fill="auto"/>
          </w:tcPr>
          <w:p w14:paraId="393E1447" w14:textId="77777777" w:rsidR="00457912" w:rsidRPr="00457912" w:rsidRDefault="00457912" w:rsidP="00457912">
            <w:pPr>
              <w:suppressAutoHyphens/>
              <w:snapToGrid w:val="0"/>
              <w:jc w:val="center"/>
              <w:rPr>
                <w:rFonts w:ascii="Times New Roman" w:eastAsia="Times New Roman" w:hAnsi="Times New Roman" w:cs="Times New Roman"/>
                <w:b/>
                <w:color w:val="000000"/>
                <w:sz w:val="24"/>
                <w:szCs w:val="24"/>
                <w:lang w:eastAsia="ar-SA"/>
              </w:rPr>
            </w:pPr>
            <w:r w:rsidRPr="00457912">
              <w:rPr>
                <w:rFonts w:ascii="Times New Roman" w:eastAsia="Times New Roman" w:hAnsi="Times New Roman" w:cs="Times New Roman"/>
                <w:b/>
                <w:color w:val="000000"/>
                <w:sz w:val="24"/>
                <w:szCs w:val="24"/>
                <w:lang w:eastAsia="ar-SA"/>
              </w:rPr>
              <w:t>6</w:t>
            </w:r>
          </w:p>
        </w:tc>
        <w:tc>
          <w:tcPr>
            <w:tcW w:w="2129" w:type="dxa"/>
            <w:vMerge/>
            <w:tcBorders>
              <w:left w:val="single" w:sz="4" w:space="0" w:color="000000"/>
              <w:right w:val="single" w:sz="4" w:space="0" w:color="000000"/>
            </w:tcBorders>
            <w:shd w:val="clear" w:color="auto" w:fill="auto"/>
          </w:tcPr>
          <w:p w14:paraId="1D9CC694"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r>
      <w:tr w:rsidR="00457912" w:rsidRPr="00457912" w14:paraId="59FBFB21" w14:textId="77777777" w:rsidTr="00AD5821">
        <w:trPr>
          <w:trHeight w:val="425"/>
        </w:trPr>
        <w:tc>
          <w:tcPr>
            <w:tcW w:w="2667" w:type="dxa"/>
            <w:gridSpan w:val="2"/>
            <w:vMerge/>
            <w:tcBorders>
              <w:left w:val="single" w:sz="4" w:space="0" w:color="auto"/>
              <w:right w:val="single" w:sz="4" w:space="0" w:color="auto"/>
            </w:tcBorders>
            <w:shd w:val="clear" w:color="auto" w:fill="auto"/>
          </w:tcPr>
          <w:p w14:paraId="60E27BDA" w14:textId="77777777" w:rsidR="00457912" w:rsidRPr="00457912" w:rsidRDefault="00457912" w:rsidP="00457912">
            <w:pPr>
              <w:suppressAutoHyphens/>
              <w:snapToGrid w:val="0"/>
              <w:rPr>
                <w:rFonts w:ascii="Times New Roman" w:eastAsia="Times New Roman" w:hAnsi="Times New Roman" w:cs="Times New Roman"/>
                <w:b/>
                <w:color w:val="000000"/>
                <w:sz w:val="24"/>
                <w:szCs w:val="24"/>
                <w:lang w:eastAsia="ar-SA"/>
              </w:rPr>
            </w:pPr>
          </w:p>
        </w:tc>
        <w:tc>
          <w:tcPr>
            <w:tcW w:w="8078" w:type="dxa"/>
            <w:tcBorders>
              <w:top w:val="single" w:sz="4" w:space="0" w:color="000000"/>
              <w:left w:val="single" w:sz="4" w:space="0" w:color="auto"/>
            </w:tcBorders>
            <w:shd w:val="clear" w:color="auto" w:fill="auto"/>
          </w:tcPr>
          <w:p w14:paraId="6BB64125" w14:textId="77777777" w:rsidR="00457912" w:rsidRPr="00457912" w:rsidRDefault="00457912" w:rsidP="00457912">
            <w:pPr>
              <w:suppressAutoHyphens/>
              <w:rPr>
                <w:rFonts w:ascii="Times New Roman" w:eastAsia="Times New Roman" w:hAnsi="Times New Roman" w:cs="Times New Roman"/>
                <w:sz w:val="24"/>
                <w:szCs w:val="24"/>
                <w:lang w:eastAsia="ar-SA"/>
              </w:rPr>
            </w:pPr>
            <w:r w:rsidRPr="00457912">
              <w:rPr>
                <w:rFonts w:ascii="Times New Roman" w:eastAsia="Times New Roman" w:hAnsi="Times New Roman" w:cs="Times New Roman"/>
                <w:sz w:val="24"/>
                <w:szCs w:val="24"/>
                <w:lang w:eastAsia="ar-SA"/>
              </w:rPr>
              <w:t>Практическое занятие Определение статического, динамического и относительного коэффициента преобразования элемента.</w:t>
            </w:r>
          </w:p>
        </w:tc>
        <w:tc>
          <w:tcPr>
            <w:tcW w:w="1842" w:type="dxa"/>
            <w:tcBorders>
              <w:top w:val="single" w:sz="4" w:space="0" w:color="000000"/>
              <w:left w:val="single" w:sz="4" w:space="0" w:color="000000"/>
            </w:tcBorders>
            <w:shd w:val="clear" w:color="auto" w:fill="auto"/>
          </w:tcPr>
          <w:p w14:paraId="49EE184F"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2</w:t>
            </w:r>
          </w:p>
        </w:tc>
        <w:tc>
          <w:tcPr>
            <w:tcW w:w="2129" w:type="dxa"/>
            <w:vMerge/>
            <w:tcBorders>
              <w:left w:val="single" w:sz="4" w:space="0" w:color="000000"/>
              <w:right w:val="single" w:sz="4" w:space="0" w:color="000000"/>
            </w:tcBorders>
            <w:shd w:val="clear" w:color="auto" w:fill="auto"/>
          </w:tcPr>
          <w:p w14:paraId="4E276FE1"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r>
      <w:tr w:rsidR="00457912" w:rsidRPr="00457912" w14:paraId="383FECDC" w14:textId="77777777" w:rsidTr="00AD5821">
        <w:trPr>
          <w:trHeight w:val="233"/>
        </w:trPr>
        <w:tc>
          <w:tcPr>
            <w:tcW w:w="2667" w:type="dxa"/>
            <w:gridSpan w:val="2"/>
            <w:vMerge/>
            <w:tcBorders>
              <w:left w:val="single" w:sz="4" w:space="0" w:color="auto"/>
              <w:right w:val="single" w:sz="4" w:space="0" w:color="auto"/>
            </w:tcBorders>
            <w:shd w:val="clear" w:color="auto" w:fill="auto"/>
          </w:tcPr>
          <w:p w14:paraId="32DE0C83" w14:textId="77777777" w:rsidR="00457912" w:rsidRPr="00457912" w:rsidRDefault="00457912" w:rsidP="00457912">
            <w:pPr>
              <w:suppressAutoHyphens/>
              <w:snapToGrid w:val="0"/>
              <w:rPr>
                <w:rFonts w:ascii="Times New Roman" w:eastAsia="Times New Roman" w:hAnsi="Times New Roman" w:cs="Times New Roman"/>
                <w:b/>
                <w:color w:val="000000"/>
                <w:sz w:val="24"/>
                <w:szCs w:val="24"/>
                <w:lang w:eastAsia="ar-SA"/>
              </w:rPr>
            </w:pPr>
          </w:p>
        </w:tc>
        <w:tc>
          <w:tcPr>
            <w:tcW w:w="8078" w:type="dxa"/>
            <w:tcBorders>
              <w:top w:val="single" w:sz="4" w:space="0" w:color="000000"/>
              <w:left w:val="single" w:sz="4" w:space="0" w:color="auto"/>
            </w:tcBorders>
            <w:shd w:val="clear" w:color="auto" w:fill="auto"/>
          </w:tcPr>
          <w:p w14:paraId="0B92CA2C" w14:textId="77777777" w:rsidR="00457912" w:rsidRPr="00457912" w:rsidRDefault="00457912" w:rsidP="00457912">
            <w:pPr>
              <w:suppressAutoHyphens/>
              <w:rPr>
                <w:rFonts w:ascii="Times New Roman" w:eastAsia="Times New Roman" w:hAnsi="Times New Roman" w:cs="Times New Roman"/>
                <w:sz w:val="24"/>
                <w:szCs w:val="24"/>
                <w:lang w:eastAsia="ar-SA"/>
              </w:rPr>
            </w:pPr>
            <w:r w:rsidRPr="00457912">
              <w:rPr>
                <w:rFonts w:ascii="Times New Roman" w:eastAsia="Times New Roman" w:hAnsi="Times New Roman" w:cs="Times New Roman"/>
                <w:sz w:val="24"/>
                <w:szCs w:val="24"/>
                <w:lang w:eastAsia="ar-SA"/>
              </w:rPr>
              <w:t>Элементы автоматического управления</w:t>
            </w:r>
          </w:p>
        </w:tc>
        <w:tc>
          <w:tcPr>
            <w:tcW w:w="1842" w:type="dxa"/>
            <w:tcBorders>
              <w:top w:val="single" w:sz="4" w:space="0" w:color="000000"/>
              <w:left w:val="single" w:sz="4" w:space="0" w:color="000000"/>
            </w:tcBorders>
            <w:shd w:val="clear" w:color="auto" w:fill="auto"/>
          </w:tcPr>
          <w:p w14:paraId="19629F87"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2</w:t>
            </w:r>
          </w:p>
        </w:tc>
        <w:tc>
          <w:tcPr>
            <w:tcW w:w="2129" w:type="dxa"/>
            <w:vMerge/>
            <w:tcBorders>
              <w:left w:val="single" w:sz="4" w:space="0" w:color="000000"/>
              <w:right w:val="single" w:sz="4" w:space="0" w:color="000000"/>
            </w:tcBorders>
            <w:shd w:val="clear" w:color="auto" w:fill="auto"/>
          </w:tcPr>
          <w:p w14:paraId="778EB197"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r>
      <w:tr w:rsidR="00457912" w:rsidRPr="00457912" w14:paraId="00CD05C3" w14:textId="77777777" w:rsidTr="00AD5821">
        <w:trPr>
          <w:trHeight w:val="274"/>
        </w:trPr>
        <w:tc>
          <w:tcPr>
            <w:tcW w:w="2667" w:type="dxa"/>
            <w:gridSpan w:val="2"/>
            <w:vMerge/>
            <w:tcBorders>
              <w:left w:val="single" w:sz="4" w:space="0" w:color="auto"/>
              <w:bottom w:val="single" w:sz="4" w:space="0" w:color="000000"/>
              <w:right w:val="single" w:sz="4" w:space="0" w:color="auto"/>
            </w:tcBorders>
            <w:shd w:val="clear" w:color="auto" w:fill="auto"/>
          </w:tcPr>
          <w:p w14:paraId="076E8945" w14:textId="77777777" w:rsidR="00457912" w:rsidRPr="00457912" w:rsidRDefault="00457912" w:rsidP="00457912">
            <w:pPr>
              <w:suppressAutoHyphens/>
              <w:snapToGrid w:val="0"/>
              <w:rPr>
                <w:rFonts w:ascii="Times New Roman" w:eastAsia="Times New Roman" w:hAnsi="Times New Roman" w:cs="Times New Roman"/>
                <w:b/>
                <w:color w:val="000000"/>
                <w:sz w:val="24"/>
                <w:szCs w:val="24"/>
                <w:lang w:eastAsia="ar-SA"/>
              </w:rPr>
            </w:pPr>
          </w:p>
        </w:tc>
        <w:tc>
          <w:tcPr>
            <w:tcW w:w="8078" w:type="dxa"/>
            <w:tcBorders>
              <w:top w:val="single" w:sz="4" w:space="0" w:color="000000"/>
              <w:left w:val="single" w:sz="4" w:space="0" w:color="auto"/>
            </w:tcBorders>
            <w:shd w:val="clear" w:color="auto" w:fill="auto"/>
          </w:tcPr>
          <w:p w14:paraId="3694CB46" w14:textId="77777777" w:rsidR="00457912" w:rsidRPr="00457912" w:rsidRDefault="00457912" w:rsidP="00457912">
            <w:pPr>
              <w:suppressAutoHyphens/>
              <w:rPr>
                <w:rFonts w:ascii="Times New Roman" w:eastAsia="Times New Roman" w:hAnsi="Times New Roman" w:cs="Times New Roman"/>
                <w:sz w:val="24"/>
                <w:szCs w:val="24"/>
                <w:lang w:eastAsia="ar-SA"/>
              </w:rPr>
            </w:pPr>
            <w:r w:rsidRPr="00457912">
              <w:rPr>
                <w:rFonts w:ascii="Times New Roman" w:eastAsia="Times New Roman" w:hAnsi="Times New Roman" w:cs="Times New Roman"/>
                <w:sz w:val="24"/>
                <w:szCs w:val="24"/>
                <w:lang w:eastAsia="ar-SA"/>
              </w:rPr>
              <w:t>Исследование преобразователей АЦП и ЦАП</w:t>
            </w:r>
          </w:p>
        </w:tc>
        <w:tc>
          <w:tcPr>
            <w:tcW w:w="1842" w:type="dxa"/>
            <w:tcBorders>
              <w:top w:val="single" w:sz="4" w:space="0" w:color="000000"/>
              <w:left w:val="single" w:sz="4" w:space="0" w:color="000000"/>
              <w:bottom w:val="single" w:sz="4" w:space="0" w:color="000000"/>
            </w:tcBorders>
            <w:shd w:val="clear" w:color="auto" w:fill="auto"/>
          </w:tcPr>
          <w:p w14:paraId="0547008B"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2</w:t>
            </w:r>
          </w:p>
        </w:tc>
        <w:tc>
          <w:tcPr>
            <w:tcW w:w="2129" w:type="dxa"/>
            <w:vMerge/>
            <w:tcBorders>
              <w:left w:val="single" w:sz="4" w:space="0" w:color="000000"/>
              <w:bottom w:val="single" w:sz="4" w:space="0" w:color="000000"/>
              <w:right w:val="single" w:sz="4" w:space="0" w:color="000000"/>
            </w:tcBorders>
            <w:shd w:val="clear" w:color="auto" w:fill="auto"/>
          </w:tcPr>
          <w:p w14:paraId="0FEC8C3F"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r>
      <w:tr w:rsidR="00457912" w:rsidRPr="00457912" w14:paraId="5D1819A8" w14:textId="77777777" w:rsidTr="00AD5821">
        <w:trPr>
          <w:trHeight w:val="322"/>
        </w:trPr>
        <w:tc>
          <w:tcPr>
            <w:tcW w:w="2667" w:type="dxa"/>
            <w:gridSpan w:val="2"/>
            <w:vMerge w:val="restart"/>
            <w:tcBorders>
              <w:top w:val="single" w:sz="4" w:space="0" w:color="000000"/>
              <w:left w:val="single" w:sz="4" w:space="0" w:color="auto"/>
              <w:right w:val="single" w:sz="4" w:space="0" w:color="auto"/>
            </w:tcBorders>
            <w:shd w:val="clear" w:color="auto" w:fill="auto"/>
          </w:tcPr>
          <w:p w14:paraId="5462B825" w14:textId="77777777" w:rsidR="00457912" w:rsidRPr="00457912" w:rsidRDefault="00457912" w:rsidP="00457912">
            <w:pPr>
              <w:suppressAutoHyphens/>
              <w:rPr>
                <w:rFonts w:ascii="Times New Roman" w:eastAsia="Times New Roman" w:hAnsi="Times New Roman" w:cs="Times New Roman"/>
                <w:b/>
                <w:sz w:val="24"/>
                <w:szCs w:val="24"/>
                <w:lang w:eastAsia="ar-SA"/>
              </w:rPr>
            </w:pPr>
            <w:r w:rsidRPr="00457912">
              <w:rPr>
                <w:rFonts w:ascii="Times New Roman" w:eastAsia="Times New Roman" w:hAnsi="Times New Roman" w:cs="Times New Roman"/>
                <w:b/>
                <w:bCs/>
                <w:sz w:val="24"/>
                <w:szCs w:val="24"/>
                <w:lang w:eastAsia="ar-SA"/>
              </w:rPr>
              <w:t>ТЕМА 1.3. Электрические датчики</w:t>
            </w:r>
          </w:p>
          <w:p w14:paraId="6A3F4705" w14:textId="77777777" w:rsidR="00457912" w:rsidRPr="00457912" w:rsidRDefault="00457912" w:rsidP="00457912">
            <w:pPr>
              <w:suppressAutoHyphens/>
              <w:jc w:val="center"/>
              <w:rPr>
                <w:rFonts w:ascii="Times New Roman" w:eastAsia="Times New Roman" w:hAnsi="Times New Roman" w:cs="Times New Roman"/>
                <w:b/>
                <w:sz w:val="24"/>
                <w:szCs w:val="24"/>
                <w:lang w:eastAsia="ar-SA"/>
              </w:rPr>
            </w:pPr>
          </w:p>
        </w:tc>
        <w:tc>
          <w:tcPr>
            <w:tcW w:w="8078" w:type="dxa"/>
            <w:tcBorders>
              <w:top w:val="single" w:sz="4" w:space="0" w:color="000000"/>
              <w:left w:val="single" w:sz="4" w:space="0" w:color="auto"/>
              <w:bottom w:val="single" w:sz="4" w:space="0" w:color="auto"/>
            </w:tcBorders>
            <w:shd w:val="clear" w:color="auto" w:fill="auto"/>
          </w:tcPr>
          <w:p w14:paraId="18947F7C" w14:textId="77777777" w:rsidR="00457912" w:rsidRPr="00457912" w:rsidRDefault="00457912" w:rsidP="00457912">
            <w:pPr>
              <w:suppressAutoHyphens/>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b/>
                <w:bCs/>
                <w:sz w:val="24"/>
                <w:szCs w:val="24"/>
                <w:lang w:eastAsia="ru-RU"/>
              </w:rPr>
              <w:t>Содержание</w:t>
            </w:r>
          </w:p>
        </w:tc>
        <w:tc>
          <w:tcPr>
            <w:tcW w:w="1842" w:type="dxa"/>
            <w:tcBorders>
              <w:top w:val="single" w:sz="4" w:space="0" w:color="000000"/>
              <w:left w:val="single" w:sz="4" w:space="0" w:color="000000"/>
              <w:bottom w:val="single" w:sz="4" w:space="0" w:color="auto"/>
            </w:tcBorders>
            <w:shd w:val="clear" w:color="auto" w:fill="auto"/>
          </w:tcPr>
          <w:p w14:paraId="13EB6468" w14:textId="77777777" w:rsidR="00457912" w:rsidRPr="00457912" w:rsidRDefault="00457912" w:rsidP="00457912">
            <w:pPr>
              <w:suppressAutoHyphens/>
              <w:snapToGrid w:val="0"/>
              <w:jc w:val="center"/>
              <w:rPr>
                <w:rFonts w:ascii="Times New Roman" w:eastAsia="Times New Roman" w:hAnsi="Times New Roman" w:cs="Times New Roman"/>
                <w:b/>
                <w:color w:val="000000"/>
                <w:sz w:val="24"/>
                <w:szCs w:val="24"/>
                <w:lang w:eastAsia="ar-SA"/>
              </w:rPr>
            </w:pPr>
            <w:r w:rsidRPr="00457912">
              <w:rPr>
                <w:rFonts w:ascii="Times New Roman" w:eastAsia="Times New Roman" w:hAnsi="Times New Roman" w:cs="Times New Roman"/>
                <w:b/>
                <w:color w:val="000000"/>
                <w:sz w:val="24"/>
                <w:szCs w:val="24"/>
                <w:lang w:eastAsia="ar-SA"/>
              </w:rPr>
              <w:t>12/2</w:t>
            </w:r>
          </w:p>
        </w:tc>
        <w:tc>
          <w:tcPr>
            <w:tcW w:w="2129" w:type="dxa"/>
            <w:vMerge w:val="restart"/>
            <w:tcBorders>
              <w:top w:val="single" w:sz="4" w:space="0" w:color="000000"/>
              <w:left w:val="single" w:sz="4" w:space="0" w:color="000000"/>
              <w:right w:val="single" w:sz="4" w:space="0" w:color="000000"/>
            </w:tcBorders>
            <w:shd w:val="clear" w:color="auto" w:fill="auto"/>
          </w:tcPr>
          <w:p w14:paraId="4877B1A3"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ОК1-ОК2 ОК4-ОК7</w:t>
            </w:r>
          </w:p>
          <w:p w14:paraId="32E69B79"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ПК1.1-1.3</w:t>
            </w:r>
          </w:p>
          <w:p w14:paraId="53E741F4"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ПК2.1-2.3</w:t>
            </w:r>
          </w:p>
          <w:p w14:paraId="69DA150A"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p w14:paraId="6E6613F2"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r>
      <w:tr w:rsidR="00457912" w:rsidRPr="00457912" w14:paraId="4EFC95AE" w14:textId="77777777" w:rsidTr="00AD5821">
        <w:trPr>
          <w:trHeight w:val="1656"/>
        </w:trPr>
        <w:tc>
          <w:tcPr>
            <w:tcW w:w="2667" w:type="dxa"/>
            <w:gridSpan w:val="2"/>
            <w:vMerge/>
            <w:tcBorders>
              <w:left w:val="single" w:sz="4" w:space="0" w:color="auto"/>
              <w:bottom w:val="nil"/>
              <w:right w:val="single" w:sz="4" w:space="0" w:color="auto"/>
            </w:tcBorders>
            <w:shd w:val="clear" w:color="auto" w:fill="auto"/>
          </w:tcPr>
          <w:p w14:paraId="009D2DDB" w14:textId="77777777" w:rsidR="00457912" w:rsidRPr="00457912" w:rsidRDefault="00457912" w:rsidP="00457912">
            <w:pPr>
              <w:suppressAutoHyphens/>
              <w:snapToGrid w:val="0"/>
              <w:rPr>
                <w:rFonts w:ascii="Times New Roman" w:eastAsia="Times New Roman" w:hAnsi="Times New Roman" w:cs="Times New Roman"/>
                <w:b/>
                <w:color w:val="000000"/>
                <w:sz w:val="24"/>
                <w:szCs w:val="24"/>
                <w:lang w:eastAsia="ar-SA"/>
              </w:rPr>
            </w:pPr>
          </w:p>
        </w:tc>
        <w:tc>
          <w:tcPr>
            <w:tcW w:w="8078" w:type="dxa"/>
            <w:tcBorders>
              <w:top w:val="single" w:sz="4" w:space="0" w:color="auto"/>
              <w:left w:val="single" w:sz="4" w:space="0" w:color="auto"/>
              <w:bottom w:val="single" w:sz="4" w:space="0" w:color="auto"/>
              <w:right w:val="single" w:sz="4" w:space="0" w:color="000000"/>
            </w:tcBorders>
            <w:shd w:val="clear" w:color="auto" w:fill="auto"/>
          </w:tcPr>
          <w:p w14:paraId="28F4ECA6" w14:textId="77777777" w:rsidR="00457912" w:rsidRPr="00457912" w:rsidRDefault="00457912" w:rsidP="00457912">
            <w:pPr>
              <w:suppressAutoHyphens/>
              <w:rPr>
                <w:rFonts w:ascii="Times New Roman" w:eastAsia="Times New Roman" w:hAnsi="Times New Roman" w:cs="Times New Roman"/>
                <w:sz w:val="24"/>
                <w:szCs w:val="24"/>
                <w:lang w:eastAsia="ar-SA"/>
              </w:rPr>
            </w:pPr>
            <w:r w:rsidRPr="00457912">
              <w:rPr>
                <w:rFonts w:ascii="Times New Roman" w:eastAsia="Times New Roman" w:hAnsi="Times New Roman" w:cs="Times New Roman"/>
                <w:sz w:val="24"/>
                <w:szCs w:val="24"/>
                <w:lang w:eastAsia="ar-SA"/>
              </w:rPr>
              <w:t xml:space="preserve">Основные сведения о датчиках. Понятие о чувствительном элементе и преобразователе. Характеристики и классификация электрических датчиков. </w:t>
            </w:r>
          </w:p>
          <w:p w14:paraId="572757B9" w14:textId="77777777" w:rsidR="00457912" w:rsidRPr="00457912" w:rsidRDefault="00457912" w:rsidP="00457912">
            <w:pPr>
              <w:suppressAutoHyphens/>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sz w:val="24"/>
                <w:szCs w:val="24"/>
                <w:lang w:eastAsia="ar-SA"/>
              </w:rPr>
              <w:t>Параметрические датчики активного и реактивного сопротивления.</w:t>
            </w:r>
          </w:p>
          <w:p w14:paraId="1B5D3B20" w14:textId="77777777" w:rsidR="00457912" w:rsidRPr="00457912" w:rsidRDefault="00457912" w:rsidP="00457912">
            <w:pPr>
              <w:suppressAutoHyphens/>
              <w:rPr>
                <w:rFonts w:ascii="Times New Roman" w:eastAsia="Times New Roman" w:hAnsi="Times New Roman" w:cs="Times New Roman"/>
                <w:sz w:val="24"/>
                <w:szCs w:val="24"/>
                <w:lang w:eastAsia="ar-SA"/>
              </w:rPr>
            </w:pPr>
            <w:r w:rsidRPr="00457912">
              <w:rPr>
                <w:rFonts w:ascii="Times New Roman" w:eastAsia="Times New Roman" w:hAnsi="Times New Roman" w:cs="Times New Roman"/>
                <w:sz w:val="24"/>
                <w:szCs w:val="24"/>
                <w:lang w:eastAsia="ar-SA"/>
              </w:rPr>
              <w:t>Генераторные датчики, назначение, устройство, характеристики.</w:t>
            </w:r>
          </w:p>
          <w:p w14:paraId="62B1ED6D" w14:textId="77777777" w:rsidR="00457912" w:rsidRPr="00457912" w:rsidRDefault="00457912" w:rsidP="00457912">
            <w:pPr>
              <w:suppressAutoHyphens/>
              <w:rPr>
                <w:rFonts w:ascii="Times New Roman" w:eastAsia="Times New Roman" w:hAnsi="Times New Roman" w:cs="Times New Roman"/>
                <w:sz w:val="24"/>
                <w:szCs w:val="24"/>
                <w:lang w:eastAsia="ar-SA"/>
              </w:rPr>
            </w:pPr>
            <w:r w:rsidRPr="00457912">
              <w:rPr>
                <w:rFonts w:ascii="Times New Roman" w:eastAsia="Times New Roman" w:hAnsi="Times New Roman" w:cs="Times New Roman"/>
                <w:sz w:val="24"/>
                <w:szCs w:val="24"/>
                <w:lang w:eastAsia="ar-SA"/>
              </w:rPr>
              <w:t xml:space="preserve"> Применение датчиков в устройствах автоматизации.</w:t>
            </w:r>
          </w:p>
        </w:tc>
        <w:tc>
          <w:tcPr>
            <w:tcW w:w="1842" w:type="dxa"/>
            <w:tcBorders>
              <w:top w:val="single" w:sz="4" w:space="0" w:color="auto"/>
              <w:left w:val="single" w:sz="4" w:space="0" w:color="000000"/>
              <w:bottom w:val="single" w:sz="4" w:space="0" w:color="auto"/>
            </w:tcBorders>
            <w:shd w:val="clear" w:color="auto" w:fill="auto"/>
          </w:tcPr>
          <w:p w14:paraId="5EEE4E48"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4</w:t>
            </w:r>
          </w:p>
          <w:p w14:paraId="773DF845"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c>
          <w:tcPr>
            <w:tcW w:w="2129" w:type="dxa"/>
            <w:vMerge/>
            <w:tcBorders>
              <w:left w:val="single" w:sz="4" w:space="0" w:color="000000"/>
              <w:bottom w:val="nil"/>
              <w:right w:val="single" w:sz="4" w:space="0" w:color="000000"/>
            </w:tcBorders>
            <w:shd w:val="clear" w:color="auto" w:fill="auto"/>
          </w:tcPr>
          <w:p w14:paraId="1F6A6049"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r>
      <w:tr w:rsidR="00457912" w:rsidRPr="00457912" w14:paraId="22A91A13" w14:textId="77777777" w:rsidTr="00AD5821">
        <w:trPr>
          <w:trHeight w:val="337"/>
        </w:trPr>
        <w:tc>
          <w:tcPr>
            <w:tcW w:w="2667" w:type="dxa"/>
            <w:gridSpan w:val="2"/>
            <w:vMerge/>
            <w:tcBorders>
              <w:left w:val="single" w:sz="4" w:space="0" w:color="auto"/>
              <w:right w:val="single" w:sz="4" w:space="0" w:color="auto"/>
            </w:tcBorders>
            <w:shd w:val="clear" w:color="auto" w:fill="auto"/>
          </w:tcPr>
          <w:p w14:paraId="4B0700CA" w14:textId="77777777" w:rsidR="00457912" w:rsidRPr="00457912" w:rsidRDefault="00457912" w:rsidP="00457912">
            <w:pPr>
              <w:suppressAutoHyphens/>
              <w:snapToGrid w:val="0"/>
              <w:rPr>
                <w:rFonts w:ascii="Times New Roman" w:eastAsia="Times New Roman" w:hAnsi="Times New Roman" w:cs="Times New Roman"/>
                <w:b/>
                <w:color w:val="000000"/>
                <w:sz w:val="24"/>
                <w:szCs w:val="24"/>
                <w:lang w:eastAsia="ar-SA"/>
              </w:rPr>
            </w:pPr>
          </w:p>
        </w:tc>
        <w:tc>
          <w:tcPr>
            <w:tcW w:w="8078" w:type="dxa"/>
            <w:tcBorders>
              <w:top w:val="single" w:sz="4" w:space="0" w:color="auto"/>
              <w:left w:val="single" w:sz="4" w:space="0" w:color="auto"/>
              <w:bottom w:val="single" w:sz="4" w:space="0" w:color="auto"/>
            </w:tcBorders>
            <w:shd w:val="clear" w:color="auto" w:fill="auto"/>
          </w:tcPr>
          <w:p w14:paraId="66B61148" w14:textId="77777777" w:rsidR="00457912" w:rsidRPr="00457912" w:rsidRDefault="00457912" w:rsidP="00457912">
            <w:pPr>
              <w:suppressAutoHyphens/>
              <w:rPr>
                <w:rFonts w:ascii="Times New Roman" w:eastAsia="Times New Roman" w:hAnsi="Times New Roman" w:cs="Times New Roman"/>
                <w:b/>
                <w:sz w:val="24"/>
                <w:szCs w:val="24"/>
                <w:lang w:eastAsia="ar-SA"/>
              </w:rPr>
            </w:pPr>
            <w:r w:rsidRPr="00457912">
              <w:rPr>
                <w:rFonts w:ascii="Times New Roman" w:eastAsia="Times New Roman" w:hAnsi="Times New Roman" w:cs="Times New Roman"/>
                <w:b/>
                <w:sz w:val="24"/>
                <w:szCs w:val="24"/>
                <w:lang w:eastAsia="ar-SA"/>
              </w:rPr>
              <w:t>В том числе практических занятий или лабораторных работ:</w:t>
            </w:r>
          </w:p>
        </w:tc>
        <w:tc>
          <w:tcPr>
            <w:tcW w:w="1842" w:type="dxa"/>
            <w:tcBorders>
              <w:top w:val="single" w:sz="4" w:space="0" w:color="auto"/>
              <w:left w:val="single" w:sz="4" w:space="0" w:color="000000"/>
              <w:bottom w:val="single" w:sz="4" w:space="0" w:color="auto"/>
              <w:right w:val="single" w:sz="4" w:space="0" w:color="000000"/>
            </w:tcBorders>
            <w:shd w:val="clear" w:color="auto" w:fill="auto"/>
          </w:tcPr>
          <w:p w14:paraId="71C1F76E" w14:textId="77777777" w:rsidR="00457912" w:rsidRPr="00457912" w:rsidRDefault="00457912" w:rsidP="00457912">
            <w:pPr>
              <w:suppressAutoHyphens/>
              <w:snapToGrid w:val="0"/>
              <w:jc w:val="center"/>
              <w:rPr>
                <w:rFonts w:ascii="Times New Roman" w:eastAsia="Times New Roman" w:hAnsi="Times New Roman" w:cs="Times New Roman"/>
                <w:b/>
                <w:color w:val="000000"/>
                <w:sz w:val="24"/>
                <w:szCs w:val="24"/>
                <w:lang w:eastAsia="ar-SA"/>
              </w:rPr>
            </w:pPr>
            <w:r w:rsidRPr="00457912">
              <w:rPr>
                <w:rFonts w:ascii="Times New Roman" w:eastAsia="Times New Roman" w:hAnsi="Times New Roman" w:cs="Times New Roman"/>
                <w:b/>
                <w:color w:val="000000"/>
                <w:sz w:val="24"/>
                <w:szCs w:val="24"/>
                <w:lang w:eastAsia="ar-SA"/>
              </w:rPr>
              <w:t>8/2</w:t>
            </w:r>
          </w:p>
        </w:tc>
        <w:tc>
          <w:tcPr>
            <w:tcW w:w="2129" w:type="dxa"/>
            <w:vMerge/>
            <w:tcBorders>
              <w:left w:val="single" w:sz="4" w:space="0" w:color="000000"/>
              <w:right w:val="single" w:sz="4" w:space="0" w:color="000000"/>
            </w:tcBorders>
            <w:shd w:val="clear" w:color="auto" w:fill="auto"/>
          </w:tcPr>
          <w:p w14:paraId="393E35F7"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r>
      <w:tr w:rsidR="00457912" w:rsidRPr="00457912" w14:paraId="07A4CBC9" w14:textId="77777777" w:rsidTr="00AD5821">
        <w:trPr>
          <w:trHeight w:val="337"/>
        </w:trPr>
        <w:tc>
          <w:tcPr>
            <w:tcW w:w="2667" w:type="dxa"/>
            <w:gridSpan w:val="2"/>
            <w:vMerge/>
            <w:tcBorders>
              <w:left w:val="single" w:sz="4" w:space="0" w:color="auto"/>
              <w:right w:val="single" w:sz="4" w:space="0" w:color="auto"/>
            </w:tcBorders>
            <w:shd w:val="clear" w:color="auto" w:fill="auto"/>
          </w:tcPr>
          <w:p w14:paraId="4C5A2078" w14:textId="77777777" w:rsidR="00457912" w:rsidRPr="00457912" w:rsidRDefault="00457912" w:rsidP="00457912">
            <w:pPr>
              <w:suppressAutoHyphens/>
              <w:snapToGrid w:val="0"/>
              <w:rPr>
                <w:rFonts w:ascii="Times New Roman" w:eastAsia="Times New Roman" w:hAnsi="Times New Roman" w:cs="Times New Roman"/>
                <w:b/>
                <w:color w:val="000000"/>
                <w:sz w:val="24"/>
                <w:szCs w:val="24"/>
                <w:lang w:eastAsia="ar-SA"/>
              </w:rPr>
            </w:pPr>
          </w:p>
        </w:tc>
        <w:tc>
          <w:tcPr>
            <w:tcW w:w="8078" w:type="dxa"/>
            <w:tcBorders>
              <w:top w:val="single" w:sz="4" w:space="0" w:color="auto"/>
              <w:left w:val="single" w:sz="4" w:space="0" w:color="auto"/>
              <w:bottom w:val="single" w:sz="4" w:space="0" w:color="auto"/>
            </w:tcBorders>
            <w:shd w:val="clear" w:color="auto" w:fill="auto"/>
          </w:tcPr>
          <w:p w14:paraId="389C8611" w14:textId="77777777" w:rsidR="00457912" w:rsidRPr="00457912" w:rsidRDefault="00457912" w:rsidP="00457912">
            <w:pPr>
              <w:suppressAutoHyphens/>
              <w:rPr>
                <w:rFonts w:ascii="Times New Roman" w:eastAsia="Times New Roman" w:hAnsi="Times New Roman" w:cs="Times New Roman"/>
                <w:sz w:val="24"/>
                <w:szCs w:val="24"/>
                <w:lang w:eastAsia="ar-SA"/>
              </w:rPr>
            </w:pPr>
            <w:r w:rsidRPr="00457912">
              <w:rPr>
                <w:rFonts w:ascii="Times New Roman" w:eastAsia="Times New Roman" w:hAnsi="Times New Roman" w:cs="Times New Roman"/>
                <w:sz w:val="24"/>
                <w:szCs w:val="24"/>
                <w:lang w:eastAsia="ar-SA"/>
              </w:rPr>
              <w:t>Применение контактных и потенциометрических датчиков.</w:t>
            </w:r>
          </w:p>
        </w:tc>
        <w:tc>
          <w:tcPr>
            <w:tcW w:w="1842" w:type="dxa"/>
            <w:tcBorders>
              <w:top w:val="single" w:sz="4" w:space="0" w:color="auto"/>
              <w:left w:val="single" w:sz="4" w:space="0" w:color="000000"/>
              <w:bottom w:val="single" w:sz="4" w:space="0" w:color="auto"/>
              <w:right w:val="single" w:sz="4" w:space="0" w:color="000000"/>
            </w:tcBorders>
            <w:shd w:val="clear" w:color="auto" w:fill="auto"/>
          </w:tcPr>
          <w:p w14:paraId="67D01849"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2</w:t>
            </w:r>
          </w:p>
        </w:tc>
        <w:tc>
          <w:tcPr>
            <w:tcW w:w="2129" w:type="dxa"/>
            <w:vMerge/>
            <w:tcBorders>
              <w:left w:val="single" w:sz="4" w:space="0" w:color="000000"/>
              <w:right w:val="single" w:sz="4" w:space="0" w:color="000000"/>
            </w:tcBorders>
            <w:shd w:val="clear" w:color="auto" w:fill="auto"/>
          </w:tcPr>
          <w:p w14:paraId="354087C1"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r>
      <w:tr w:rsidR="00457912" w:rsidRPr="00457912" w14:paraId="70AF6E38" w14:textId="77777777" w:rsidTr="00AD5821">
        <w:trPr>
          <w:trHeight w:val="337"/>
        </w:trPr>
        <w:tc>
          <w:tcPr>
            <w:tcW w:w="2667" w:type="dxa"/>
            <w:gridSpan w:val="2"/>
            <w:vMerge/>
            <w:tcBorders>
              <w:left w:val="single" w:sz="4" w:space="0" w:color="auto"/>
              <w:right w:val="single" w:sz="4" w:space="0" w:color="auto"/>
            </w:tcBorders>
            <w:shd w:val="clear" w:color="auto" w:fill="auto"/>
          </w:tcPr>
          <w:p w14:paraId="582A9B3C" w14:textId="77777777" w:rsidR="00457912" w:rsidRPr="00457912" w:rsidRDefault="00457912" w:rsidP="00457912">
            <w:pPr>
              <w:suppressAutoHyphens/>
              <w:snapToGrid w:val="0"/>
              <w:rPr>
                <w:rFonts w:ascii="Times New Roman" w:eastAsia="Times New Roman" w:hAnsi="Times New Roman" w:cs="Times New Roman"/>
                <w:b/>
                <w:color w:val="000000"/>
                <w:sz w:val="24"/>
                <w:szCs w:val="24"/>
                <w:lang w:eastAsia="ar-SA"/>
              </w:rPr>
            </w:pPr>
          </w:p>
        </w:tc>
        <w:tc>
          <w:tcPr>
            <w:tcW w:w="8078" w:type="dxa"/>
            <w:tcBorders>
              <w:top w:val="single" w:sz="4" w:space="0" w:color="auto"/>
              <w:left w:val="single" w:sz="4" w:space="0" w:color="auto"/>
              <w:bottom w:val="single" w:sz="4" w:space="0" w:color="auto"/>
            </w:tcBorders>
            <w:shd w:val="clear" w:color="auto" w:fill="auto"/>
          </w:tcPr>
          <w:p w14:paraId="759235FE" w14:textId="77777777" w:rsidR="00457912" w:rsidRPr="00457912" w:rsidRDefault="00457912" w:rsidP="00457912">
            <w:pPr>
              <w:suppressAutoHyphens/>
              <w:rPr>
                <w:rFonts w:ascii="Times New Roman" w:eastAsia="Times New Roman" w:hAnsi="Times New Roman" w:cs="Times New Roman"/>
                <w:sz w:val="24"/>
                <w:szCs w:val="24"/>
                <w:lang w:eastAsia="ar-SA"/>
              </w:rPr>
            </w:pPr>
            <w:r w:rsidRPr="00457912">
              <w:rPr>
                <w:rFonts w:ascii="Times New Roman" w:eastAsia="Times New Roman" w:hAnsi="Times New Roman" w:cs="Times New Roman"/>
                <w:sz w:val="24"/>
                <w:szCs w:val="24"/>
                <w:lang w:eastAsia="ar-SA"/>
              </w:rPr>
              <w:t>Применение тензометрических и пьезоэлектрических датчиков.</w:t>
            </w:r>
          </w:p>
        </w:tc>
        <w:tc>
          <w:tcPr>
            <w:tcW w:w="1842" w:type="dxa"/>
            <w:tcBorders>
              <w:top w:val="single" w:sz="4" w:space="0" w:color="auto"/>
              <w:left w:val="single" w:sz="4" w:space="0" w:color="000000"/>
              <w:bottom w:val="single" w:sz="4" w:space="0" w:color="auto"/>
              <w:right w:val="single" w:sz="4" w:space="0" w:color="000000"/>
            </w:tcBorders>
            <w:shd w:val="clear" w:color="auto" w:fill="auto"/>
          </w:tcPr>
          <w:p w14:paraId="052E5261"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2</w:t>
            </w:r>
          </w:p>
        </w:tc>
        <w:tc>
          <w:tcPr>
            <w:tcW w:w="2129" w:type="dxa"/>
            <w:vMerge/>
            <w:tcBorders>
              <w:left w:val="single" w:sz="4" w:space="0" w:color="000000"/>
              <w:right w:val="single" w:sz="4" w:space="0" w:color="000000"/>
            </w:tcBorders>
            <w:shd w:val="clear" w:color="auto" w:fill="auto"/>
          </w:tcPr>
          <w:p w14:paraId="5D1B0584"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r>
      <w:tr w:rsidR="00457912" w:rsidRPr="00457912" w14:paraId="5BFEADEC" w14:textId="77777777" w:rsidTr="00AD5821">
        <w:trPr>
          <w:trHeight w:val="337"/>
        </w:trPr>
        <w:tc>
          <w:tcPr>
            <w:tcW w:w="2667" w:type="dxa"/>
            <w:gridSpan w:val="2"/>
            <w:vMerge/>
            <w:tcBorders>
              <w:left w:val="single" w:sz="4" w:space="0" w:color="auto"/>
              <w:right w:val="single" w:sz="4" w:space="0" w:color="auto"/>
            </w:tcBorders>
            <w:shd w:val="clear" w:color="auto" w:fill="auto"/>
          </w:tcPr>
          <w:p w14:paraId="15244F4F" w14:textId="77777777" w:rsidR="00457912" w:rsidRPr="00457912" w:rsidRDefault="00457912" w:rsidP="00457912">
            <w:pPr>
              <w:suppressAutoHyphens/>
              <w:snapToGrid w:val="0"/>
              <w:rPr>
                <w:rFonts w:ascii="Times New Roman" w:eastAsia="Times New Roman" w:hAnsi="Times New Roman" w:cs="Times New Roman"/>
                <w:b/>
                <w:color w:val="000000"/>
                <w:sz w:val="24"/>
                <w:szCs w:val="24"/>
                <w:lang w:eastAsia="ar-SA"/>
              </w:rPr>
            </w:pPr>
          </w:p>
        </w:tc>
        <w:tc>
          <w:tcPr>
            <w:tcW w:w="8078" w:type="dxa"/>
            <w:tcBorders>
              <w:top w:val="single" w:sz="4" w:space="0" w:color="auto"/>
              <w:left w:val="single" w:sz="4" w:space="0" w:color="auto"/>
              <w:bottom w:val="single" w:sz="4" w:space="0" w:color="auto"/>
            </w:tcBorders>
            <w:shd w:val="clear" w:color="auto" w:fill="auto"/>
          </w:tcPr>
          <w:p w14:paraId="2D035202" w14:textId="77777777" w:rsidR="00457912" w:rsidRPr="00457912" w:rsidRDefault="00457912" w:rsidP="00457912">
            <w:pPr>
              <w:suppressAutoHyphens/>
              <w:rPr>
                <w:rFonts w:ascii="Times New Roman" w:eastAsia="Times New Roman" w:hAnsi="Times New Roman" w:cs="Times New Roman"/>
                <w:sz w:val="24"/>
                <w:szCs w:val="24"/>
                <w:lang w:eastAsia="ar-SA"/>
              </w:rPr>
            </w:pPr>
            <w:r w:rsidRPr="00457912">
              <w:rPr>
                <w:rFonts w:ascii="Times New Roman" w:eastAsia="Times New Roman" w:hAnsi="Times New Roman" w:cs="Times New Roman"/>
                <w:sz w:val="24"/>
                <w:szCs w:val="24"/>
                <w:lang w:eastAsia="ar-SA"/>
              </w:rPr>
              <w:t>Применение термоэлектрических датчиков и датчиков Холла.</w:t>
            </w:r>
          </w:p>
        </w:tc>
        <w:tc>
          <w:tcPr>
            <w:tcW w:w="1842" w:type="dxa"/>
            <w:tcBorders>
              <w:top w:val="single" w:sz="4" w:space="0" w:color="auto"/>
              <w:left w:val="single" w:sz="4" w:space="0" w:color="000000"/>
              <w:bottom w:val="single" w:sz="4" w:space="0" w:color="auto"/>
              <w:right w:val="single" w:sz="4" w:space="0" w:color="000000"/>
            </w:tcBorders>
            <w:shd w:val="clear" w:color="auto" w:fill="auto"/>
          </w:tcPr>
          <w:p w14:paraId="736DD510"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2</w:t>
            </w:r>
          </w:p>
        </w:tc>
        <w:tc>
          <w:tcPr>
            <w:tcW w:w="2129" w:type="dxa"/>
            <w:vMerge/>
            <w:tcBorders>
              <w:left w:val="single" w:sz="4" w:space="0" w:color="000000"/>
              <w:right w:val="single" w:sz="4" w:space="0" w:color="000000"/>
            </w:tcBorders>
            <w:shd w:val="clear" w:color="auto" w:fill="auto"/>
          </w:tcPr>
          <w:p w14:paraId="5793CBCF"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r>
      <w:tr w:rsidR="00457912" w:rsidRPr="00457912" w14:paraId="0879CEF9" w14:textId="77777777" w:rsidTr="00AD5821">
        <w:trPr>
          <w:trHeight w:val="481"/>
        </w:trPr>
        <w:tc>
          <w:tcPr>
            <w:tcW w:w="2667" w:type="dxa"/>
            <w:gridSpan w:val="2"/>
            <w:vMerge/>
            <w:tcBorders>
              <w:left w:val="single" w:sz="4" w:space="0" w:color="auto"/>
              <w:bottom w:val="single" w:sz="4" w:space="0" w:color="000000"/>
              <w:right w:val="single" w:sz="4" w:space="0" w:color="auto"/>
            </w:tcBorders>
            <w:shd w:val="clear" w:color="auto" w:fill="auto"/>
          </w:tcPr>
          <w:p w14:paraId="54631BE3" w14:textId="77777777" w:rsidR="00457912" w:rsidRPr="00457912" w:rsidRDefault="00457912" w:rsidP="00457912">
            <w:pPr>
              <w:suppressAutoHyphens/>
              <w:snapToGrid w:val="0"/>
              <w:rPr>
                <w:rFonts w:ascii="Times New Roman" w:eastAsia="Times New Roman" w:hAnsi="Times New Roman" w:cs="Times New Roman"/>
                <w:b/>
                <w:color w:val="000000"/>
                <w:sz w:val="24"/>
                <w:szCs w:val="24"/>
                <w:lang w:eastAsia="ar-SA"/>
              </w:rPr>
            </w:pPr>
          </w:p>
        </w:tc>
        <w:tc>
          <w:tcPr>
            <w:tcW w:w="8078" w:type="dxa"/>
            <w:tcBorders>
              <w:top w:val="single" w:sz="4" w:space="0" w:color="auto"/>
              <w:left w:val="single" w:sz="4" w:space="0" w:color="auto"/>
            </w:tcBorders>
            <w:shd w:val="clear" w:color="auto" w:fill="auto"/>
          </w:tcPr>
          <w:p w14:paraId="7931B58B" w14:textId="77777777" w:rsidR="00457912" w:rsidRPr="00457912" w:rsidRDefault="00457912" w:rsidP="00457912">
            <w:pPr>
              <w:suppressAutoHyphens/>
              <w:rPr>
                <w:rFonts w:ascii="Times New Roman" w:eastAsia="Times New Roman" w:hAnsi="Times New Roman" w:cs="Times New Roman"/>
                <w:sz w:val="24"/>
                <w:szCs w:val="24"/>
                <w:lang w:eastAsia="ar-SA"/>
              </w:rPr>
            </w:pPr>
            <w:r w:rsidRPr="00457912">
              <w:rPr>
                <w:rFonts w:ascii="Times New Roman" w:eastAsia="Times New Roman" w:hAnsi="Times New Roman" w:cs="Times New Roman"/>
                <w:bCs/>
                <w:sz w:val="24"/>
                <w:szCs w:val="24"/>
                <w:lang w:eastAsia="ar-SA"/>
              </w:rPr>
              <w:t xml:space="preserve">Практическое занятие. (Практическая подготовка.) </w:t>
            </w:r>
            <w:r w:rsidRPr="00457912">
              <w:rPr>
                <w:rFonts w:ascii="Times New Roman" w:eastAsia="Times New Roman" w:hAnsi="Times New Roman" w:cs="Times New Roman"/>
                <w:sz w:val="24"/>
                <w:szCs w:val="24"/>
                <w:lang w:eastAsia="ar-SA"/>
              </w:rPr>
              <w:t>Изучение датчиков активного сопротивления.  Расчет потенциометрического датчика.</w:t>
            </w:r>
          </w:p>
        </w:tc>
        <w:tc>
          <w:tcPr>
            <w:tcW w:w="1842" w:type="dxa"/>
            <w:tcBorders>
              <w:top w:val="single" w:sz="4" w:space="0" w:color="auto"/>
              <w:left w:val="single" w:sz="4" w:space="0" w:color="000000"/>
              <w:bottom w:val="single" w:sz="4" w:space="0" w:color="000000"/>
              <w:right w:val="single" w:sz="4" w:space="0" w:color="000000"/>
            </w:tcBorders>
            <w:shd w:val="clear" w:color="auto" w:fill="auto"/>
          </w:tcPr>
          <w:p w14:paraId="030E8CC9"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2</w:t>
            </w:r>
          </w:p>
          <w:p w14:paraId="603BB516"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c>
          <w:tcPr>
            <w:tcW w:w="2129" w:type="dxa"/>
            <w:vMerge/>
            <w:tcBorders>
              <w:left w:val="single" w:sz="4" w:space="0" w:color="000000"/>
              <w:bottom w:val="single" w:sz="4" w:space="0" w:color="000000"/>
              <w:right w:val="single" w:sz="4" w:space="0" w:color="000000"/>
            </w:tcBorders>
            <w:shd w:val="clear" w:color="auto" w:fill="auto"/>
          </w:tcPr>
          <w:p w14:paraId="6D9F046E"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r>
      <w:tr w:rsidR="00457912" w:rsidRPr="00457912" w14:paraId="11369667" w14:textId="77777777" w:rsidTr="00AD5821">
        <w:trPr>
          <w:trHeight w:val="311"/>
        </w:trPr>
        <w:tc>
          <w:tcPr>
            <w:tcW w:w="2667" w:type="dxa"/>
            <w:gridSpan w:val="2"/>
            <w:vMerge w:val="restart"/>
            <w:tcBorders>
              <w:top w:val="single" w:sz="4" w:space="0" w:color="000000"/>
              <w:left w:val="single" w:sz="4" w:space="0" w:color="000000"/>
              <w:bottom w:val="single" w:sz="4" w:space="0" w:color="000000"/>
            </w:tcBorders>
            <w:shd w:val="clear" w:color="auto" w:fill="auto"/>
          </w:tcPr>
          <w:p w14:paraId="4405E639" w14:textId="77777777" w:rsidR="00457912" w:rsidRPr="00457912" w:rsidRDefault="00457912" w:rsidP="00457912">
            <w:pPr>
              <w:suppressAutoHyphens/>
              <w:snapToGrid w:val="0"/>
              <w:rPr>
                <w:rFonts w:ascii="Times New Roman" w:eastAsia="Times New Roman" w:hAnsi="Times New Roman" w:cs="Times New Roman"/>
                <w:b/>
                <w:color w:val="000000"/>
                <w:sz w:val="24"/>
                <w:szCs w:val="24"/>
                <w:lang w:eastAsia="ar-SA"/>
              </w:rPr>
            </w:pPr>
            <w:r w:rsidRPr="00457912">
              <w:rPr>
                <w:rFonts w:ascii="Times New Roman" w:eastAsia="Times New Roman" w:hAnsi="Times New Roman" w:cs="Times New Roman"/>
                <w:b/>
                <w:bCs/>
                <w:sz w:val="24"/>
                <w:szCs w:val="24"/>
                <w:lang w:eastAsia="ar-SA"/>
              </w:rPr>
              <w:t>ТЕМА 1.4. Переключающие устройства (реле)</w:t>
            </w:r>
          </w:p>
        </w:tc>
        <w:tc>
          <w:tcPr>
            <w:tcW w:w="8078" w:type="dxa"/>
            <w:tcBorders>
              <w:top w:val="single" w:sz="4" w:space="0" w:color="000000"/>
              <w:left w:val="single" w:sz="4" w:space="0" w:color="000000"/>
              <w:bottom w:val="single" w:sz="4" w:space="0" w:color="auto"/>
            </w:tcBorders>
            <w:shd w:val="clear" w:color="auto" w:fill="auto"/>
          </w:tcPr>
          <w:p w14:paraId="315DE24A" w14:textId="77777777" w:rsidR="00457912" w:rsidRPr="00457912" w:rsidRDefault="00457912" w:rsidP="00457912">
            <w:pPr>
              <w:suppressAutoHyphens/>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b/>
                <w:bCs/>
                <w:sz w:val="24"/>
                <w:szCs w:val="24"/>
                <w:lang w:eastAsia="ru-RU"/>
              </w:rPr>
              <w:t>Содержание</w:t>
            </w:r>
          </w:p>
        </w:tc>
        <w:tc>
          <w:tcPr>
            <w:tcW w:w="1842" w:type="dxa"/>
            <w:tcBorders>
              <w:top w:val="single" w:sz="4" w:space="0" w:color="000000"/>
              <w:left w:val="single" w:sz="4" w:space="0" w:color="000000"/>
              <w:bottom w:val="single" w:sz="4" w:space="0" w:color="auto"/>
            </w:tcBorders>
            <w:shd w:val="clear" w:color="auto" w:fill="auto"/>
          </w:tcPr>
          <w:p w14:paraId="79BEF297" w14:textId="77777777" w:rsidR="00457912" w:rsidRPr="00457912" w:rsidRDefault="00457912" w:rsidP="00457912">
            <w:pPr>
              <w:suppressAutoHyphens/>
              <w:snapToGrid w:val="0"/>
              <w:jc w:val="center"/>
              <w:rPr>
                <w:rFonts w:ascii="Times New Roman" w:eastAsia="Times New Roman" w:hAnsi="Times New Roman" w:cs="Times New Roman"/>
                <w:b/>
                <w:color w:val="000000"/>
                <w:sz w:val="24"/>
                <w:szCs w:val="24"/>
                <w:lang w:eastAsia="ar-SA"/>
              </w:rPr>
            </w:pPr>
            <w:r w:rsidRPr="00457912">
              <w:rPr>
                <w:rFonts w:ascii="Times New Roman" w:eastAsia="Times New Roman" w:hAnsi="Times New Roman" w:cs="Times New Roman"/>
                <w:b/>
                <w:color w:val="000000"/>
                <w:sz w:val="24"/>
                <w:szCs w:val="24"/>
                <w:lang w:eastAsia="ar-SA"/>
              </w:rPr>
              <w:t>6/4</w:t>
            </w:r>
          </w:p>
        </w:tc>
        <w:tc>
          <w:tcPr>
            <w:tcW w:w="2129" w:type="dxa"/>
            <w:vMerge w:val="restart"/>
            <w:tcBorders>
              <w:top w:val="single" w:sz="4" w:space="0" w:color="000000"/>
              <w:left w:val="single" w:sz="4" w:space="0" w:color="000000"/>
              <w:right w:val="single" w:sz="4" w:space="0" w:color="000000"/>
            </w:tcBorders>
            <w:shd w:val="clear" w:color="auto" w:fill="auto"/>
          </w:tcPr>
          <w:p w14:paraId="2D6D9686"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ОК1-ОК2 ОК4-ОК7</w:t>
            </w:r>
          </w:p>
          <w:p w14:paraId="60345C55"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ПК1.1-1.3</w:t>
            </w:r>
          </w:p>
          <w:p w14:paraId="53C717EC"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ПК2.1-2.3</w:t>
            </w:r>
          </w:p>
          <w:p w14:paraId="17ED99EB"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r>
      <w:tr w:rsidR="00457912" w:rsidRPr="00457912" w14:paraId="4DFB2B85" w14:textId="77777777" w:rsidTr="00AD5821">
        <w:trPr>
          <w:trHeight w:val="599"/>
        </w:trPr>
        <w:tc>
          <w:tcPr>
            <w:tcW w:w="2667" w:type="dxa"/>
            <w:gridSpan w:val="2"/>
            <w:vMerge/>
            <w:tcBorders>
              <w:top w:val="single" w:sz="4" w:space="0" w:color="000000"/>
              <w:left w:val="single" w:sz="4" w:space="0" w:color="000000"/>
              <w:bottom w:val="single" w:sz="4" w:space="0" w:color="000000"/>
            </w:tcBorders>
            <w:shd w:val="clear" w:color="auto" w:fill="auto"/>
          </w:tcPr>
          <w:p w14:paraId="7634B293" w14:textId="77777777" w:rsidR="00457912" w:rsidRPr="00457912" w:rsidRDefault="00457912" w:rsidP="00457912">
            <w:pPr>
              <w:suppressAutoHyphens/>
              <w:snapToGrid w:val="0"/>
              <w:rPr>
                <w:rFonts w:ascii="Times New Roman" w:eastAsia="Times New Roman" w:hAnsi="Times New Roman" w:cs="Times New Roman"/>
                <w:b/>
                <w:color w:val="000000"/>
                <w:sz w:val="24"/>
                <w:szCs w:val="24"/>
                <w:lang w:eastAsia="ar-SA"/>
              </w:rPr>
            </w:pPr>
          </w:p>
        </w:tc>
        <w:tc>
          <w:tcPr>
            <w:tcW w:w="8078" w:type="dxa"/>
            <w:tcBorders>
              <w:top w:val="single" w:sz="4" w:space="0" w:color="auto"/>
              <w:left w:val="single" w:sz="4" w:space="0" w:color="000000"/>
              <w:bottom w:val="single" w:sz="4" w:space="0" w:color="000000"/>
            </w:tcBorders>
            <w:shd w:val="clear" w:color="auto" w:fill="auto"/>
          </w:tcPr>
          <w:p w14:paraId="5EB3A457" w14:textId="77777777" w:rsidR="00457912" w:rsidRPr="00457912" w:rsidRDefault="00457912" w:rsidP="00457912">
            <w:pPr>
              <w:suppressAutoHyphens/>
              <w:snapToGrid w:val="0"/>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Общие сведения и классификация реле. Переключающие устройства: назначение, виды, общая характеристика. Электрическое реле: виды, устройство, принцип действия, технические характеристики.</w:t>
            </w:r>
          </w:p>
        </w:tc>
        <w:tc>
          <w:tcPr>
            <w:tcW w:w="1842" w:type="dxa"/>
            <w:vMerge w:val="restart"/>
            <w:tcBorders>
              <w:top w:val="single" w:sz="4" w:space="0" w:color="auto"/>
              <w:left w:val="single" w:sz="4" w:space="0" w:color="000000"/>
              <w:bottom w:val="single" w:sz="4" w:space="0" w:color="000000"/>
            </w:tcBorders>
            <w:shd w:val="clear" w:color="auto" w:fill="auto"/>
          </w:tcPr>
          <w:p w14:paraId="2CB49006"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2</w:t>
            </w:r>
          </w:p>
        </w:tc>
        <w:tc>
          <w:tcPr>
            <w:tcW w:w="2129" w:type="dxa"/>
            <w:vMerge/>
            <w:tcBorders>
              <w:left w:val="single" w:sz="4" w:space="0" w:color="000000"/>
              <w:right w:val="single" w:sz="4" w:space="0" w:color="000000"/>
            </w:tcBorders>
            <w:shd w:val="clear" w:color="auto" w:fill="auto"/>
          </w:tcPr>
          <w:p w14:paraId="2605F7AB"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r>
      <w:tr w:rsidR="00457912" w:rsidRPr="00457912" w14:paraId="5CAFB689" w14:textId="77777777" w:rsidTr="00AD5821">
        <w:trPr>
          <w:trHeight w:val="531"/>
        </w:trPr>
        <w:tc>
          <w:tcPr>
            <w:tcW w:w="2667" w:type="dxa"/>
            <w:gridSpan w:val="2"/>
            <w:vMerge/>
            <w:tcBorders>
              <w:top w:val="single" w:sz="4" w:space="0" w:color="000000"/>
              <w:left w:val="single" w:sz="4" w:space="0" w:color="000000"/>
              <w:bottom w:val="single" w:sz="4" w:space="0" w:color="000000"/>
            </w:tcBorders>
            <w:shd w:val="clear" w:color="auto" w:fill="auto"/>
          </w:tcPr>
          <w:p w14:paraId="37C16356" w14:textId="77777777" w:rsidR="00457912" w:rsidRPr="00457912" w:rsidRDefault="00457912" w:rsidP="00457912">
            <w:pPr>
              <w:suppressAutoHyphens/>
              <w:snapToGrid w:val="0"/>
              <w:rPr>
                <w:rFonts w:ascii="Times New Roman" w:eastAsia="Times New Roman" w:hAnsi="Times New Roman" w:cs="Times New Roman"/>
                <w:b/>
                <w:color w:val="000000"/>
                <w:sz w:val="24"/>
                <w:szCs w:val="24"/>
                <w:lang w:eastAsia="ar-SA"/>
              </w:rPr>
            </w:pPr>
          </w:p>
        </w:tc>
        <w:tc>
          <w:tcPr>
            <w:tcW w:w="8078" w:type="dxa"/>
            <w:tcBorders>
              <w:top w:val="single" w:sz="4" w:space="0" w:color="000000"/>
              <w:left w:val="single" w:sz="4" w:space="0" w:color="000000"/>
              <w:bottom w:val="single" w:sz="4" w:space="0" w:color="auto"/>
            </w:tcBorders>
            <w:shd w:val="clear" w:color="auto" w:fill="auto"/>
          </w:tcPr>
          <w:p w14:paraId="110CA1CD" w14:textId="77777777" w:rsidR="00457912" w:rsidRPr="00457912" w:rsidRDefault="00457912" w:rsidP="00457912">
            <w:pPr>
              <w:suppressAutoHyphens/>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 xml:space="preserve">Бесконтактные переключающие устройства на транзисторах, тиристорах. Фотореле. Реле времени. </w:t>
            </w:r>
          </w:p>
        </w:tc>
        <w:tc>
          <w:tcPr>
            <w:tcW w:w="1842" w:type="dxa"/>
            <w:vMerge/>
            <w:tcBorders>
              <w:top w:val="single" w:sz="4" w:space="0" w:color="000000"/>
              <w:left w:val="single" w:sz="4" w:space="0" w:color="000000"/>
              <w:bottom w:val="single" w:sz="4" w:space="0" w:color="auto"/>
            </w:tcBorders>
            <w:shd w:val="clear" w:color="auto" w:fill="auto"/>
          </w:tcPr>
          <w:p w14:paraId="2CA7FADC"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c>
          <w:tcPr>
            <w:tcW w:w="2129" w:type="dxa"/>
            <w:vMerge/>
            <w:tcBorders>
              <w:left w:val="single" w:sz="4" w:space="0" w:color="000000"/>
              <w:right w:val="single" w:sz="4" w:space="0" w:color="000000"/>
            </w:tcBorders>
            <w:shd w:val="clear" w:color="auto" w:fill="auto"/>
          </w:tcPr>
          <w:p w14:paraId="434F850A"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r>
      <w:tr w:rsidR="00457912" w:rsidRPr="00457912" w14:paraId="4CBBB6F6" w14:textId="77777777" w:rsidTr="00AD5821">
        <w:trPr>
          <w:trHeight w:val="285"/>
        </w:trPr>
        <w:tc>
          <w:tcPr>
            <w:tcW w:w="2667" w:type="dxa"/>
            <w:gridSpan w:val="2"/>
            <w:vMerge/>
            <w:tcBorders>
              <w:top w:val="single" w:sz="4" w:space="0" w:color="000000"/>
              <w:left w:val="single" w:sz="4" w:space="0" w:color="000000"/>
              <w:bottom w:val="single" w:sz="4" w:space="0" w:color="000000"/>
            </w:tcBorders>
            <w:shd w:val="clear" w:color="auto" w:fill="auto"/>
          </w:tcPr>
          <w:p w14:paraId="5BFA80CE" w14:textId="77777777" w:rsidR="00457912" w:rsidRPr="00457912" w:rsidRDefault="00457912" w:rsidP="00457912">
            <w:pPr>
              <w:suppressAutoHyphens/>
              <w:snapToGrid w:val="0"/>
              <w:rPr>
                <w:rFonts w:ascii="Times New Roman" w:eastAsia="Times New Roman" w:hAnsi="Times New Roman" w:cs="Times New Roman"/>
                <w:b/>
                <w:color w:val="000000"/>
                <w:sz w:val="24"/>
                <w:szCs w:val="24"/>
                <w:lang w:eastAsia="ar-SA"/>
              </w:rPr>
            </w:pPr>
          </w:p>
        </w:tc>
        <w:tc>
          <w:tcPr>
            <w:tcW w:w="8078" w:type="dxa"/>
            <w:tcBorders>
              <w:top w:val="single" w:sz="4" w:space="0" w:color="auto"/>
              <w:left w:val="single" w:sz="4" w:space="0" w:color="000000"/>
              <w:bottom w:val="single" w:sz="4" w:space="0" w:color="000000"/>
            </w:tcBorders>
            <w:shd w:val="clear" w:color="auto" w:fill="auto"/>
          </w:tcPr>
          <w:p w14:paraId="342C5347" w14:textId="77777777" w:rsidR="00457912" w:rsidRPr="00457912" w:rsidRDefault="00457912" w:rsidP="00457912">
            <w:pPr>
              <w:suppressAutoHyphens/>
              <w:rPr>
                <w:rFonts w:ascii="Times New Roman" w:eastAsia="Times New Roman" w:hAnsi="Times New Roman" w:cs="Times New Roman"/>
                <w:b/>
                <w:sz w:val="24"/>
                <w:szCs w:val="24"/>
                <w:lang w:eastAsia="ar-SA"/>
              </w:rPr>
            </w:pPr>
            <w:r w:rsidRPr="00457912">
              <w:rPr>
                <w:rFonts w:ascii="Times New Roman" w:eastAsia="Times New Roman" w:hAnsi="Times New Roman" w:cs="Times New Roman"/>
                <w:b/>
                <w:sz w:val="24"/>
                <w:szCs w:val="24"/>
                <w:lang w:eastAsia="ar-SA"/>
              </w:rPr>
              <w:t>В том числе практических занятий или лабораторных работ:</w:t>
            </w:r>
          </w:p>
        </w:tc>
        <w:tc>
          <w:tcPr>
            <w:tcW w:w="1842" w:type="dxa"/>
            <w:tcBorders>
              <w:top w:val="single" w:sz="4" w:space="0" w:color="auto"/>
              <w:left w:val="single" w:sz="4" w:space="0" w:color="000000"/>
              <w:bottom w:val="single" w:sz="4" w:space="0" w:color="000000"/>
            </w:tcBorders>
            <w:shd w:val="clear" w:color="auto" w:fill="auto"/>
          </w:tcPr>
          <w:p w14:paraId="2383889C" w14:textId="77777777" w:rsidR="00457912" w:rsidRPr="00457912" w:rsidRDefault="00457912" w:rsidP="00457912">
            <w:pPr>
              <w:suppressAutoHyphens/>
              <w:snapToGrid w:val="0"/>
              <w:jc w:val="center"/>
              <w:rPr>
                <w:rFonts w:ascii="Times New Roman" w:eastAsia="Times New Roman" w:hAnsi="Times New Roman" w:cs="Times New Roman"/>
                <w:b/>
                <w:color w:val="000000"/>
                <w:sz w:val="24"/>
                <w:szCs w:val="24"/>
                <w:lang w:eastAsia="ar-SA"/>
              </w:rPr>
            </w:pPr>
            <w:r w:rsidRPr="00457912">
              <w:rPr>
                <w:rFonts w:ascii="Times New Roman" w:eastAsia="Times New Roman" w:hAnsi="Times New Roman" w:cs="Times New Roman"/>
                <w:b/>
                <w:color w:val="000000"/>
                <w:sz w:val="24"/>
                <w:szCs w:val="24"/>
                <w:lang w:eastAsia="ar-SA"/>
              </w:rPr>
              <w:t>4/4</w:t>
            </w:r>
          </w:p>
        </w:tc>
        <w:tc>
          <w:tcPr>
            <w:tcW w:w="2129" w:type="dxa"/>
            <w:vMerge/>
            <w:tcBorders>
              <w:left w:val="single" w:sz="4" w:space="0" w:color="000000"/>
              <w:right w:val="single" w:sz="4" w:space="0" w:color="000000"/>
            </w:tcBorders>
            <w:shd w:val="clear" w:color="auto" w:fill="auto"/>
          </w:tcPr>
          <w:p w14:paraId="081C9CE5"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r>
      <w:tr w:rsidR="00457912" w:rsidRPr="00457912" w14:paraId="195845EC" w14:textId="77777777" w:rsidTr="00AD5821">
        <w:trPr>
          <w:trHeight w:val="400"/>
        </w:trPr>
        <w:tc>
          <w:tcPr>
            <w:tcW w:w="2667" w:type="dxa"/>
            <w:gridSpan w:val="2"/>
            <w:vMerge/>
            <w:tcBorders>
              <w:top w:val="single" w:sz="4" w:space="0" w:color="000000"/>
              <w:left w:val="single" w:sz="4" w:space="0" w:color="000000"/>
              <w:bottom w:val="single" w:sz="4" w:space="0" w:color="000000"/>
            </w:tcBorders>
            <w:shd w:val="clear" w:color="auto" w:fill="auto"/>
          </w:tcPr>
          <w:p w14:paraId="5866D6EE" w14:textId="77777777" w:rsidR="00457912" w:rsidRPr="00457912" w:rsidRDefault="00457912" w:rsidP="00457912">
            <w:pPr>
              <w:suppressAutoHyphens/>
              <w:snapToGrid w:val="0"/>
              <w:rPr>
                <w:rFonts w:ascii="Times New Roman" w:eastAsia="Times New Roman" w:hAnsi="Times New Roman" w:cs="Times New Roman"/>
                <w:b/>
                <w:color w:val="000000"/>
                <w:sz w:val="24"/>
                <w:szCs w:val="24"/>
                <w:lang w:eastAsia="ar-SA"/>
              </w:rPr>
            </w:pPr>
          </w:p>
        </w:tc>
        <w:tc>
          <w:tcPr>
            <w:tcW w:w="8078" w:type="dxa"/>
            <w:tcBorders>
              <w:top w:val="single" w:sz="4" w:space="0" w:color="000000"/>
              <w:left w:val="single" w:sz="4" w:space="0" w:color="000000"/>
              <w:bottom w:val="single" w:sz="4" w:space="0" w:color="000000"/>
            </w:tcBorders>
            <w:shd w:val="clear" w:color="auto" w:fill="auto"/>
          </w:tcPr>
          <w:p w14:paraId="7C5040F3" w14:textId="77777777" w:rsidR="00457912" w:rsidRPr="00457912" w:rsidRDefault="00457912" w:rsidP="00457912">
            <w:pPr>
              <w:suppressAutoHyphens/>
              <w:rPr>
                <w:rFonts w:ascii="Times New Roman" w:eastAsia="Times New Roman" w:hAnsi="Times New Roman" w:cs="Times New Roman"/>
                <w:sz w:val="24"/>
                <w:szCs w:val="24"/>
                <w:lang w:eastAsia="ar-SA"/>
              </w:rPr>
            </w:pPr>
            <w:r w:rsidRPr="00457912">
              <w:rPr>
                <w:rFonts w:ascii="Times New Roman" w:eastAsia="Times New Roman" w:hAnsi="Times New Roman" w:cs="Times New Roman"/>
                <w:bCs/>
                <w:sz w:val="24"/>
                <w:szCs w:val="24"/>
                <w:lang w:eastAsia="ar-SA"/>
              </w:rPr>
              <w:t xml:space="preserve">Практическое занятие. (Практическая подготовка) </w:t>
            </w:r>
            <w:r w:rsidRPr="00457912">
              <w:rPr>
                <w:rFonts w:ascii="Times New Roman" w:eastAsia="Times New Roman" w:hAnsi="Times New Roman" w:cs="Times New Roman"/>
                <w:sz w:val="24"/>
                <w:szCs w:val="24"/>
                <w:lang w:eastAsia="ar-SA"/>
              </w:rPr>
              <w:t>Изучение конструкции электромагнитного реле постоянного тока. Расчет электромагнитного реле.</w:t>
            </w:r>
          </w:p>
        </w:tc>
        <w:tc>
          <w:tcPr>
            <w:tcW w:w="1842" w:type="dxa"/>
            <w:tcBorders>
              <w:top w:val="single" w:sz="4" w:space="0" w:color="000000"/>
              <w:left w:val="single" w:sz="4" w:space="0" w:color="000000"/>
              <w:bottom w:val="single" w:sz="4" w:space="0" w:color="000000"/>
            </w:tcBorders>
            <w:shd w:val="clear" w:color="auto" w:fill="auto"/>
          </w:tcPr>
          <w:p w14:paraId="2DD897F9"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4</w:t>
            </w:r>
          </w:p>
          <w:p w14:paraId="694B024C" w14:textId="77777777" w:rsidR="00457912" w:rsidRPr="00457912" w:rsidRDefault="00457912" w:rsidP="00457912">
            <w:pPr>
              <w:suppressAutoHyphens/>
              <w:snapToGrid w:val="0"/>
              <w:rPr>
                <w:rFonts w:ascii="Times New Roman" w:eastAsia="Times New Roman" w:hAnsi="Times New Roman" w:cs="Times New Roman"/>
                <w:color w:val="000000"/>
                <w:sz w:val="24"/>
                <w:szCs w:val="24"/>
                <w:lang w:eastAsia="ar-SA"/>
              </w:rPr>
            </w:pPr>
          </w:p>
        </w:tc>
        <w:tc>
          <w:tcPr>
            <w:tcW w:w="2129" w:type="dxa"/>
            <w:vMerge/>
            <w:tcBorders>
              <w:left w:val="single" w:sz="4" w:space="0" w:color="000000"/>
              <w:bottom w:val="single" w:sz="4" w:space="0" w:color="000000"/>
              <w:right w:val="single" w:sz="4" w:space="0" w:color="000000"/>
            </w:tcBorders>
            <w:shd w:val="clear" w:color="auto" w:fill="auto"/>
          </w:tcPr>
          <w:p w14:paraId="7DA40B73"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r>
      <w:tr w:rsidR="00457912" w:rsidRPr="00457912" w14:paraId="3D9D6856" w14:textId="77777777" w:rsidTr="00AD5821">
        <w:trPr>
          <w:trHeight w:val="241"/>
        </w:trPr>
        <w:tc>
          <w:tcPr>
            <w:tcW w:w="2667" w:type="dxa"/>
            <w:gridSpan w:val="2"/>
            <w:vMerge w:val="restart"/>
            <w:tcBorders>
              <w:top w:val="single" w:sz="4" w:space="0" w:color="000000"/>
              <w:left w:val="single" w:sz="4" w:space="0" w:color="000000"/>
            </w:tcBorders>
            <w:shd w:val="clear" w:color="auto" w:fill="auto"/>
          </w:tcPr>
          <w:p w14:paraId="6A7F2E0C" w14:textId="77777777" w:rsidR="00457912" w:rsidRPr="00457912" w:rsidRDefault="00457912" w:rsidP="00457912">
            <w:pPr>
              <w:suppressAutoHyphens/>
              <w:rPr>
                <w:rFonts w:ascii="Times New Roman" w:eastAsia="Times New Roman" w:hAnsi="Times New Roman" w:cs="Times New Roman"/>
                <w:b/>
                <w:sz w:val="24"/>
                <w:szCs w:val="24"/>
                <w:lang w:eastAsia="ar-SA"/>
              </w:rPr>
            </w:pPr>
            <w:r w:rsidRPr="00457912">
              <w:rPr>
                <w:rFonts w:ascii="Times New Roman" w:eastAsia="Times New Roman" w:hAnsi="Times New Roman" w:cs="Times New Roman"/>
                <w:b/>
                <w:bCs/>
                <w:sz w:val="24"/>
                <w:szCs w:val="24"/>
                <w:lang w:eastAsia="ar-SA"/>
              </w:rPr>
              <w:t>ТЕМА 1.5. Исполнительные устройства. Усилители</w:t>
            </w:r>
          </w:p>
          <w:p w14:paraId="2C166EDB" w14:textId="77777777" w:rsidR="00457912" w:rsidRPr="00457912" w:rsidRDefault="00457912" w:rsidP="00457912">
            <w:pPr>
              <w:suppressAutoHyphens/>
              <w:snapToGrid w:val="0"/>
              <w:rPr>
                <w:rFonts w:ascii="Times New Roman" w:eastAsia="Times New Roman" w:hAnsi="Times New Roman" w:cs="Times New Roman"/>
                <w:b/>
                <w:color w:val="000000"/>
                <w:sz w:val="24"/>
                <w:szCs w:val="24"/>
                <w:lang w:eastAsia="ar-SA"/>
              </w:rPr>
            </w:pPr>
          </w:p>
          <w:p w14:paraId="73A7A1FF" w14:textId="77777777" w:rsidR="00457912" w:rsidRPr="00457912" w:rsidRDefault="00457912" w:rsidP="00457912">
            <w:pPr>
              <w:suppressAutoHyphens/>
              <w:snapToGrid w:val="0"/>
              <w:rPr>
                <w:rFonts w:ascii="Times New Roman" w:eastAsia="Times New Roman" w:hAnsi="Times New Roman" w:cs="Times New Roman"/>
                <w:b/>
                <w:color w:val="000000"/>
                <w:sz w:val="24"/>
                <w:szCs w:val="24"/>
                <w:lang w:eastAsia="ar-SA"/>
              </w:rPr>
            </w:pPr>
          </w:p>
          <w:p w14:paraId="00FE96B2" w14:textId="77777777" w:rsidR="00457912" w:rsidRPr="00457912" w:rsidRDefault="00457912" w:rsidP="00457912">
            <w:pPr>
              <w:suppressAutoHyphens/>
              <w:snapToGrid w:val="0"/>
              <w:rPr>
                <w:rFonts w:ascii="Times New Roman" w:eastAsia="Times New Roman" w:hAnsi="Times New Roman" w:cs="Times New Roman"/>
                <w:b/>
                <w:color w:val="000000"/>
                <w:sz w:val="24"/>
                <w:szCs w:val="24"/>
                <w:lang w:eastAsia="ar-SA"/>
              </w:rPr>
            </w:pPr>
          </w:p>
          <w:p w14:paraId="41E7E33C" w14:textId="77777777" w:rsidR="00457912" w:rsidRPr="00457912" w:rsidRDefault="00457912" w:rsidP="00457912">
            <w:pPr>
              <w:suppressAutoHyphens/>
              <w:snapToGrid w:val="0"/>
              <w:rPr>
                <w:rFonts w:ascii="Times New Roman" w:eastAsia="Times New Roman" w:hAnsi="Times New Roman" w:cs="Times New Roman"/>
                <w:b/>
                <w:color w:val="000000"/>
                <w:sz w:val="24"/>
                <w:szCs w:val="24"/>
                <w:lang w:eastAsia="ar-SA"/>
              </w:rPr>
            </w:pPr>
          </w:p>
          <w:p w14:paraId="780553F4" w14:textId="77777777" w:rsidR="00457912" w:rsidRPr="00457912" w:rsidRDefault="00457912" w:rsidP="00457912">
            <w:pPr>
              <w:suppressAutoHyphens/>
              <w:snapToGrid w:val="0"/>
              <w:rPr>
                <w:rFonts w:ascii="Times New Roman" w:eastAsia="Times New Roman" w:hAnsi="Times New Roman" w:cs="Times New Roman"/>
                <w:b/>
                <w:color w:val="000000"/>
                <w:sz w:val="24"/>
                <w:szCs w:val="24"/>
                <w:lang w:eastAsia="ar-SA"/>
              </w:rPr>
            </w:pPr>
          </w:p>
        </w:tc>
        <w:tc>
          <w:tcPr>
            <w:tcW w:w="8078" w:type="dxa"/>
            <w:tcBorders>
              <w:top w:val="single" w:sz="4" w:space="0" w:color="000000"/>
              <w:left w:val="single" w:sz="4" w:space="0" w:color="000000"/>
              <w:bottom w:val="single" w:sz="4" w:space="0" w:color="auto"/>
            </w:tcBorders>
            <w:shd w:val="clear" w:color="auto" w:fill="auto"/>
          </w:tcPr>
          <w:p w14:paraId="7F72B72A" w14:textId="77777777" w:rsidR="00457912" w:rsidRPr="00457912" w:rsidRDefault="00457912" w:rsidP="00457912">
            <w:pPr>
              <w:suppressAutoHyphens/>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b/>
                <w:bCs/>
                <w:sz w:val="24"/>
                <w:szCs w:val="24"/>
                <w:lang w:eastAsia="ru-RU"/>
              </w:rPr>
              <w:lastRenderedPageBreak/>
              <w:t>Содержание</w:t>
            </w:r>
          </w:p>
        </w:tc>
        <w:tc>
          <w:tcPr>
            <w:tcW w:w="1842" w:type="dxa"/>
            <w:tcBorders>
              <w:top w:val="single" w:sz="4" w:space="0" w:color="000000"/>
              <w:left w:val="single" w:sz="4" w:space="0" w:color="000000"/>
              <w:bottom w:val="single" w:sz="4" w:space="0" w:color="auto"/>
            </w:tcBorders>
            <w:shd w:val="clear" w:color="auto" w:fill="auto"/>
          </w:tcPr>
          <w:p w14:paraId="6EE9CC74" w14:textId="77777777" w:rsidR="00457912" w:rsidRPr="00457912" w:rsidRDefault="00457912" w:rsidP="00457912">
            <w:pPr>
              <w:suppressAutoHyphens/>
              <w:snapToGrid w:val="0"/>
              <w:jc w:val="center"/>
              <w:rPr>
                <w:rFonts w:ascii="Times New Roman" w:eastAsia="Times New Roman" w:hAnsi="Times New Roman" w:cs="Times New Roman"/>
                <w:b/>
                <w:color w:val="000000"/>
                <w:sz w:val="24"/>
                <w:szCs w:val="24"/>
                <w:lang w:eastAsia="ar-SA"/>
              </w:rPr>
            </w:pPr>
            <w:r w:rsidRPr="00457912">
              <w:rPr>
                <w:rFonts w:ascii="Times New Roman" w:eastAsia="Times New Roman" w:hAnsi="Times New Roman" w:cs="Times New Roman"/>
                <w:b/>
                <w:color w:val="000000"/>
                <w:sz w:val="24"/>
                <w:szCs w:val="24"/>
                <w:lang w:eastAsia="ar-SA"/>
              </w:rPr>
              <w:t>10/2</w:t>
            </w:r>
          </w:p>
        </w:tc>
        <w:tc>
          <w:tcPr>
            <w:tcW w:w="2129" w:type="dxa"/>
            <w:vMerge w:val="restart"/>
            <w:tcBorders>
              <w:top w:val="single" w:sz="4" w:space="0" w:color="000000"/>
              <w:left w:val="single" w:sz="4" w:space="0" w:color="000000"/>
              <w:right w:val="single" w:sz="4" w:space="0" w:color="000000"/>
            </w:tcBorders>
            <w:shd w:val="clear" w:color="auto" w:fill="auto"/>
          </w:tcPr>
          <w:p w14:paraId="1A556445"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ОК1-ОК2 ОК4-ОК7</w:t>
            </w:r>
          </w:p>
          <w:p w14:paraId="58F474B8"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ПК1.1-1.3</w:t>
            </w:r>
          </w:p>
          <w:p w14:paraId="352EA5E3"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ПК2.1-2.3</w:t>
            </w:r>
          </w:p>
          <w:p w14:paraId="599ED6A5"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r>
      <w:tr w:rsidR="00457912" w:rsidRPr="00457912" w14:paraId="24CF3CF2" w14:textId="77777777" w:rsidTr="00AD5821">
        <w:trPr>
          <w:trHeight w:val="241"/>
        </w:trPr>
        <w:tc>
          <w:tcPr>
            <w:tcW w:w="2667" w:type="dxa"/>
            <w:gridSpan w:val="2"/>
            <w:vMerge/>
            <w:tcBorders>
              <w:top w:val="single" w:sz="4" w:space="0" w:color="000000"/>
              <w:left w:val="single" w:sz="4" w:space="0" w:color="000000"/>
            </w:tcBorders>
            <w:shd w:val="clear" w:color="auto" w:fill="auto"/>
          </w:tcPr>
          <w:p w14:paraId="5AB87066" w14:textId="77777777" w:rsidR="00457912" w:rsidRPr="00457912" w:rsidRDefault="00457912" w:rsidP="00457912">
            <w:pPr>
              <w:suppressAutoHyphens/>
              <w:jc w:val="center"/>
              <w:rPr>
                <w:rFonts w:ascii="Times New Roman" w:eastAsia="Times New Roman" w:hAnsi="Times New Roman" w:cs="Times New Roman"/>
                <w:b/>
                <w:bCs/>
                <w:sz w:val="24"/>
                <w:szCs w:val="24"/>
                <w:lang w:eastAsia="ar-SA"/>
              </w:rPr>
            </w:pPr>
          </w:p>
        </w:tc>
        <w:tc>
          <w:tcPr>
            <w:tcW w:w="8078" w:type="dxa"/>
            <w:tcBorders>
              <w:top w:val="single" w:sz="4" w:space="0" w:color="000000"/>
              <w:left w:val="single" w:sz="4" w:space="0" w:color="000000"/>
              <w:bottom w:val="single" w:sz="4" w:space="0" w:color="auto"/>
            </w:tcBorders>
            <w:shd w:val="clear" w:color="auto" w:fill="auto"/>
          </w:tcPr>
          <w:p w14:paraId="70BCEBFE" w14:textId="77777777" w:rsidR="00457912" w:rsidRPr="00457912" w:rsidRDefault="00457912" w:rsidP="00457912">
            <w:pPr>
              <w:suppressAutoHyphens/>
              <w:jc w:val="both"/>
              <w:rPr>
                <w:rFonts w:ascii="Times New Roman" w:eastAsia="Times New Roman" w:hAnsi="Times New Roman" w:cs="Times New Roman"/>
                <w:sz w:val="24"/>
                <w:szCs w:val="24"/>
                <w:lang w:eastAsia="ar-SA"/>
              </w:rPr>
            </w:pPr>
            <w:r w:rsidRPr="00457912">
              <w:rPr>
                <w:rFonts w:ascii="Times New Roman" w:eastAsia="Times New Roman" w:hAnsi="Times New Roman" w:cs="Times New Roman"/>
                <w:sz w:val="24"/>
                <w:szCs w:val="24"/>
                <w:lang w:eastAsia="ar-SA"/>
              </w:rPr>
              <w:t>Назначение и характеристика исполнительных устройств. Электромагнитные и электродвигательные исполнительные устройства.</w:t>
            </w:r>
          </w:p>
          <w:p w14:paraId="1AB6618B" w14:textId="77777777" w:rsidR="00457912" w:rsidRPr="00457912" w:rsidRDefault="00457912" w:rsidP="00457912">
            <w:pPr>
              <w:suppressAutoHyphens/>
              <w:jc w:val="both"/>
              <w:rPr>
                <w:rFonts w:ascii="Times New Roman" w:eastAsia="Times New Roman" w:hAnsi="Times New Roman" w:cs="Times New Roman"/>
                <w:sz w:val="24"/>
                <w:szCs w:val="24"/>
                <w:lang w:eastAsia="ar-SA"/>
              </w:rPr>
            </w:pPr>
            <w:r w:rsidRPr="00457912">
              <w:rPr>
                <w:rFonts w:ascii="Times New Roman" w:eastAsia="Times New Roman" w:hAnsi="Times New Roman" w:cs="Times New Roman"/>
                <w:bCs/>
                <w:sz w:val="24"/>
                <w:szCs w:val="24"/>
                <w:lang w:eastAsia="ar-SA"/>
              </w:rPr>
              <w:t>Усилители: общие сведения. Магнитные усилители.</w:t>
            </w:r>
          </w:p>
          <w:p w14:paraId="61C8C51F" w14:textId="77777777" w:rsidR="00457912" w:rsidRPr="00457912" w:rsidRDefault="00457912" w:rsidP="00457912">
            <w:pPr>
              <w:suppressAutoHyphens/>
              <w:rPr>
                <w:rFonts w:ascii="Times New Roman" w:eastAsia="Times New Roman" w:hAnsi="Times New Roman" w:cs="Times New Roman"/>
                <w:b/>
                <w:bCs/>
                <w:sz w:val="24"/>
                <w:szCs w:val="24"/>
                <w:lang w:eastAsia="ru-RU"/>
              </w:rPr>
            </w:pPr>
            <w:r w:rsidRPr="00457912">
              <w:rPr>
                <w:rFonts w:ascii="Times New Roman" w:eastAsia="Times New Roman" w:hAnsi="Times New Roman" w:cs="Times New Roman"/>
                <w:bCs/>
                <w:sz w:val="24"/>
                <w:szCs w:val="24"/>
                <w:lang w:eastAsia="ar-SA"/>
              </w:rPr>
              <w:t>Электромашинные и полупроводниковые усилители.</w:t>
            </w:r>
          </w:p>
        </w:tc>
        <w:tc>
          <w:tcPr>
            <w:tcW w:w="1842" w:type="dxa"/>
            <w:tcBorders>
              <w:top w:val="single" w:sz="4" w:space="0" w:color="000000"/>
              <w:left w:val="single" w:sz="4" w:space="0" w:color="000000"/>
              <w:bottom w:val="single" w:sz="4" w:space="0" w:color="auto"/>
            </w:tcBorders>
            <w:shd w:val="clear" w:color="auto" w:fill="auto"/>
          </w:tcPr>
          <w:p w14:paraId="6E3F15DE"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4</w:t>
            </w:r>
          </w:p>
        </w:tc>
        <w:tc>
          <w:tcPr>
            <w:tcW w:w="2129" w:type="dxa"/>
            <w:vMerge/>
            <w:tcBorders>
              <w:top w:val="single" w:sz="4" w:space="0" w:color="000000"/>
              <w:left w:val="single" w:sz="4" w:space="0" w:color="000000"/>
              <w:right w:val="single" w:sz="4" w:space="0" w:color="000000"/>
            </w:tcBorders>
            <w:shd w:val="clear" w:color="auto" w:fill="auto"/>
          </w:tcPr>
          <w:p w14:paraId="0536DD2A"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r>
      <w:tr w:rsidR="00457912" w:rsidRPr="00457912" w14:paraId="6E31CB86" w14:textId="77777777" w:rsidTr="00AD5821">
        <w:trPr>
          <w:trHeight w:val="241"/>
        </w:trPr>
        <w:tc>
          <w:tcPr>
            <w:tcW w:w="2667" w:type="dxa"/>
            <w:gridSpan w:val="2"/>
            <w:vMerge/>
            <w:tcBorders>
              <w:top w:val="single" w:sz="4" w:space="0" w:color="000000"/>
              <w:left w:val="single" w:sz="4" w:space="0" w:color="000000"/>
            </w:tcBorders>
            <w:shd w:val="clear" w:color="auto" w:fill="auto"/>
          </w:tcPr>
          <w:p w14:paraId="3D61DB98" w14:textId="77777777" w:rsidR="00457912" w:rsidRPr="00457912" w:rsidRDefault="00457912" w:rsidP="00457912">
            <w:pPr>
              <w:suppressAutoHyphens/>
              <w:jc w:val="center"/>
              <w:rPr>
                <w:rFonts w:ascii="Times New Roman" w:eastAsia="Times New Roman" w:hAnsi="Times New Roman" w:cs="Times New Roman"/>
                <w:b/>
                <w:bCs/>
                <w:sz w:val="24"/>
                <w:szCs w:val="24"/>
                <w:lang w:eastAsia="ar-SA"/>
              </w:rPr>
            </w:pPr>
          </w:p>
        </w:tc>
        <w:tc>
          <w:tcPr>
            <w:tcW w:w="8078" w:type="dxa"/>
            <w:tcBorders>
              <w:top w:val="single" w:sz="4" w:space="0" w:color="000000"/>
              <w:left w:val="single" w:sz="4" w:space="0" w:color="000000"/>
              <w:bottom w:val="single" w:sz="4" w:space="0" w:color="auto"/>
            </w:tcBorders>
            <w:shd w:val="clear" w:color="auto" w:fill="auto"/>
          </w:tcPr>
          <w:p w14:paraId="6E321B3A" w14:textId="77777777" w:rsidR="00457912" w:rsidRPr="00457912" w:rsidRDefault="00457912" w:rsidP="00457912">
            <w:pPr>
              <w:suppressAutoHyphens/>
              <w:jc w:val="both"/>
              <w:rPr>
                <w:rFonts w:ascii="Times New Roman" w:eastAsia="Times New Roman" w:hAnsi="Times New Roman" w:cs="Times New Roman"/>
                <w:sz w:val="24"/>
                <w:szCs w:val="24"/>
                <w:lang w:eastAsia="ar-SA"/>
              </w:rPr>
            </w:pPr>
            <w:r w:rsidRPr="00457912">
              <w:rPr>
                <w:rFonts w:ascii="Times New Roman" w:eastAsia="Times New Roman" w:hAnsi="Times New Roman" w:cs="Times New Roman"/>
                <w:b/>
                <w:sz w:val="24"/>
                <w:szCs w:val="24"/>
                <w:lang w:eastAsia="ar-SA"/>
              </w:rPr>
              <w:t>В том числе практических занятий или лабораторных работ:</w:t>
            </w:r>
          </w:p>
        </w:tc>
        <w:tc>
          <w:tcPr>
            <w:tcW w:w="1842" w:type="dxa"/>
            <w:tcBorders>
              <w:top w:val="single" w:sz="4" w:space="0" w:color="000000"/>
              <w:left w:val="single" w:sz="4" w:space="0" w:color="000000"/>
              <w:bottom w:val="single" w:sz="4" w:space="0" w:color="auto"/>
            </w:tcBorders>
            <w:shd w:val="clear" w:color="auto" w:fill="auto"/>
          </w:tcPr>
          <w:p w14:paraId="134B6514" w14:textId="77777777" w:rsidR="00457912" w:rsidRPr="00457912" w:rsidRDefault="00457912" w:rsidP="00457912">
            <w:pPr>
              <w:suppressAutoHyphens/>
              <w:snapToGrid w:val="0"/>
              <w:jc w:val="center"/>
              <w:rPr>
                <w:rFonts w:ascii="Times New Roman" w:eastAsia="Times New Roman" w:hAnsi="Times New Roman" w:cs="Times New Roman"/>
                <w:b/>
                <w:color w:val="000000"/>
                <w:sz w:val="24"/>
                <w:szCs w:val="24"/>
                <w:lang w:eastAsia="ar-SA"/>
              </w:rPr>
            </w:pPr>
            <w:r w:rsidRPr="00457912">
              <w:rPr>
                <w:rFonts w:ascii="Times New Roman" w:eastAsia="Times New Roman" w:hAnsi="Times New Roman" w:cs="Times New Roman"/>
                <w:b/>
                <w:color w:val="000000"/>
                <w:sz w:val="24"/>
                <w:szCs w:val="24"/>
                <w:lang w:eastAsia="ar-SA"/>
              </w:rPr>
              <w:t>6/2</w:t>
            </w:r>
          </w:p>
        </w:tc>
        <w:tc>
          <w:tcPr>
            <w:tcW w:w="2129" w:type="dxa"/>
            <w:vMerge/>
            <w:tcBorders>
              <w:top w:val="single" w:sz="4" w:space="0" w:color="000000"/>
              <w:left w:val="single" w:sz="4" w:space="0" w:color="000000"/>
              <w:right w:val="single" w:sz="4" w:space="0" w:color="000000"/>
            </w:tcBorders>
            <w:shd w:val="clear" w:color="auto" w:fill="auto"/>
          </w:tcPr>
          <w:p w14:paraId="4E715E0C"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r>
      <w:tr w:rsidR="00457912" w:rsidRPr="00457912" w14:paraId="28C96A57" w14:textId="77777777" w:rsidTr="00AD5821">
        <w:trPr>
          <w:trHeight w:val="241"/>
        </w:trPr>
        <w:tc>
          <w:tcPr>
            <w:tcW w:w="2667" w:type="dxa"/>
            <w:gridSpan w:val="2"/>
            <w:vMerge/>
            <w:tcBorders>
              <w:top w:val="single" w:sz="4" w:space="0" w:color="000000"/>
              <w:left w:val="single" w:sz="4" w:space="0" w:color="000000"/>
            </w:tcBorders>
            <w:shd w:val="clear" w:color="auto" w:fill="auto"/>
          </w:tcPr>
          <w:p w14:paraId="0759B35E" w14:textId="77777777" w:rsidR="00457912" w:rsidRPr="00457912" w:rsidRDefault="00457912" w:rsidP="00457912">
            <w:pPr>
              <w:suppressAutoHyphens/>
              <w:jc w:val="center"/>
              <w:rPr>
                <w:rFonts w:ascii="Times New Roman" w:eastAsia="Times New Roman" w:hAnsi="Times New Roman" w:cs="Times New Roman"/>
                <w:b/>
                <w:bCs/>
                <w:sz w:val="24"/>
                <w:szCs w:val="24"/>
                <w:lang w:eastAsia="ar-SA"/>
              </w:rPr>
            </w:pPr>
          </w:p>
        </w:tc>
        <w:tc>
          <w:tcPr>
            <w:tcW w:w="8078" w:type="dxa"/>
            <w:tcBorders>
              <w:top w:val="single" w:sz="4" w:space="0" w:color="000000"/>
              <w:left w:val="single" w:sz="4" w:space="0" w:color="000000"/>
              <w:bottom w:val="single" w:sz="4" w:space="0" w:color="auto"/>
            </w:tcBorders>
            <w:shd w:val="clear" w:color="auto" w:fill="auto"/>
          </w:tcPr>
          <w:p w14:paraId="1742CEFB" w14:textId="77777777" w:rsidR="00457912" w:rsidRPr="00457912" w:rsidRDefault="00457912" w:rsidP="00457912">
            <w:pPr>
              <w:suppressAutoHyphens/>
              <w:jc w:val="both"/>
              <w:rPr>
                <w:rFonts w:ascii="Times New Roman" w:eastAsia="Times New Roman" w:hAnsi="Times New Roman" w:cs="Times New Roman"/>
                <w:b/>
                <w:sz w:val="24"/>
                <w:szCs w:val="24"/>
                <w:lang w:eastAsia="ar-SA"/>
              </w:rPr>
            </w:pPr>
            <w:r w:rsidRPr="00457912">
              <w:rPr>
                <w:rFonts w:ascii="Times New Roman" w:eastAsia="Times New Roman" w:hAnsi="Times New Roman" w:cs="Times New Roman"/>
                <w:sz w:val="24"/>
                <w:szCs w:val="24"/>
                <w:lang w:eastAsia="ar-SA"/>
              </w:rPr>
              <w:t>Ремонт пневматического исполнительного механизма (Практическая подготовка)</w:t>
            </w:r>
          </w:p>
        </w:tc>
        <w:tc>
          <w:tcPr>
            <w:tcW w:w="1842" w:type="dxa"/>
            <w:tcBorders>
              <w:top w:val="single" w:sz="4" w:space="0" w:color="000000"/>
              <w:left w:val="single" w:sz="4" w:space="0" w:color="000000"/>
              <w:bottom w:val="single" w:sz="4" w:space="0" w:color="auto"/>
            </w:tcBorders>
            <w:shd w:val="clear" w:color="auto" w:fill="auto"/>
          </w:tcPr>
          <w:p w14:paraId="790B1EA4"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2</w:t>
            </w:r>
          </w:p>
        </w:tc>
        <w:tc>
          <w:tcPr>
            <w:tcW w:w="2129" w:type="dxa"/>
            <w:vMerge/>
            <w:tcBorders>
              <w:top w:val="single" w:sz="4" w:space="0" w:color="000000"/>
              <w:left w:val="single" w:sz="4" w:space="0" w:color="000000"/>
              <w:right w:val="single" w:sz="4" w:space="0" w:color="000000"/>
            </w:tcBorders>
            <w:shd w:val="clear" w:color="auto" w:fill="auto"/>
          </w:tcPr>
          <w:p w14:paraId="3AA360E8"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r>
      <w:tr w:rsidR="00457912" w:rsidRPr="00457912" w14:paraId="07217C68" w14:textId="77777777" w:rsidTr="00AD5821">
        <w:trPr>
          <w:trHeight w:val="241"/>
        </w:trPr>
        <w:tc>
          <w:tcPr>
            <w:tcW w:w="2667" w:type="dxa"/>
            <w:gridSpan w:val="2"/>
            <w:vMerge/>
            <w:tcBorders>
              <w:top w:val="single" w:sz="4" w:space="0" w:color="000000"/>
              <w:left w:val="single" w:sz="4" w:space="0" w:color="000000"/>
            </w:tcBorders>
            <w:shd w:val="clear" w:color="auto" w:fill="auto"/>
          </w:tcPr>
          <w:p w14:paraId="52015F13" w14:textId="77777777" w:rsidR="00457912" w:rsidRPr="00457912" w:rsidRDefault="00457912" w:rsidP="00457912">
            <w:pPr>
              <w:suppressAutoHyphens/>
              <w:jc w:val="center"/>
              <w:rPr>
                <w:rFonts w:ascii="Times New Roman" w:eastAsia="Times New Roman" w:hAnsi="Times New Roman" w:cs="Times New Roman"/>
                <w:b/>
                <w:bCs/>
                <w:sz w:val="24"/>
                <w:szCs w:val="24"/>
                <w:lang w:eastAsia="ar-SA"/>
              </w:rPr>
            </w:pPr>
          </w:p>
        </w:tc>
        <w:tc>
          <w:tcPr>
            <w:tcW w:w="8078" w:type="dxa"/>
            <w:tcBorders>
              <w:top w:val="single" w:sz="4" w:space="0" w:color="000000"/>
              <w:left w:val="single" w:sz="4" w:space="0" w:color="000000"/>
              <w:bottom w:val="single" w:sz="4" w:space="0" w:color="auto"/>
            </w:tcBorders>
            <w:shd w:val="clear" w:color="auto" w:fill="auto"/>
          </w:tcPr>
          <w:p w14:paraId="19A94315" w14:textId="77777777" w:rsidR="00457912" w:rsidRPr="00457912" w:rsidRDefault="00457912" w:rsidP="00457912">
            <w:pPr>
              <w:suppressAutoHyphens/>
              <w:jc w:val="both"/>
              <w:rPr>
                <w:rFonts w:ascii="Times New Roman" w:eastAsia="Times New Roman" w:hAnsi="Times New Roman" w:cs="Times New Roman"/>
                <w:sz w:val="24"/>
                <w:szCs w:val="24"/>
                <w:lang w:eastAsia="ar-SA"/>
              </w:rPr>
            </w:pPr>
            <w:r w:rsidRPr="00457912">
              <w:rPr>
                <w:rFonts w:ascii="Times New Roman" w:eastAsia="Times New Roman" w:hAnsi="Times New Roman" w:cs="Times New Roman"/>
                <w:bCs/>
                <w:sz w:val="24"/>
                <w:szCs w:val="24"/>
                <w:lang w:eastAsia="ar-SA"/>
              </w:rPr>
              <w:t>Расчет и построение характеристики  управления магнитного усилителя.</w:t>
            </w:r>
          </w:p>
        </w:tc>
        <w:tc>
          <w:tcPr>
            <w:tcW w:w="1842" w:type="dxa"/>
            <w:tcBorders>
              <w:top w:val="single" w:sz="4" w:space="0" w:color="000000"/>
              <w:left w:val="single" w:sz="4" w:space="0" w:color="000000"/>
              <w:bottom w:val="single" w:sz="4" w:space="0" w:color="auto"/>
            </w:tcBorders>
            <w:shd w:val="clear" w:color="auto" w:fill="auto"/>
          </w:tcPr>
          <w:p w14:paraId="0D7F34AE"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2</w:t>
            </w:r>
          </w:p>
        </w:tc>
        <w:tc>
          <w:tcPr>
            <w:tcW w:w="2129" w:type="dxa"/>
            <w:vMerge/>
            <w:tcBorders>
              <w:top w:val="single" w:sz="4" w:space="0" w:color="000000"/>
              <w:left w:val="single" w:sz="4" w:space="0" w:color="000000"/>
              <w:right w:val="single" w:sz="4" w:space="0" w:color="000000"/>
            </w:tcBorders>
            <w:shd w:val="clear" w:color="auto" w:fill="auto"/>
          </w:tcPr>
          <w:p w14:paraId="6414A597"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r>
      <w:tr w:rsidR="00457912" w:rsidRPr="00457912" w14:paraId="787688CC" w14:textId="77777777" w:rsidTr="00AD5821">
        <w:trPr>
          <w:trHeight w:val="241"/>
        </w:trPr>
        <w:tc>
          <w:tcPr>
            <w:tcW w:w="2667" w:type="dxa"/>
            <w:gridSpan w:val="2"/>
            <w:vMerge/>
            <w:tcBorders>
              <w:top w:val="single" w:sz="4" w:space="0" w:color="000000"/>
              <w:left w:val="single" w:sz="4" w:space="0" w:color="000000"/>
            </w:tcBorders>
            <w:shd w:val="clear" w:color="auto" w:fill="auto"/>
          </w:tcPr>
          <w:p w14:paraId="2AAE607F" w14:textId="77777777" w:rsidR="00457912" w:rsidRPr="00457912" w:rsidRDefault="00457912" w:rsidP="00457912">
            <w:pPr>
              <w:suppressAutoHyphens/>
              <w:jc w:val="center"/>
              <w:rPr>
                <w:rFonts w:ascii="Times New Roman" w:eastAsia="Times New Roman" w:hAnsi="Times New Roman" w:cs="Times New Roman"/>
                <w:b/>
                <w:bCs/>
                <w:sz w:val="24"/>
                <w:szCs w:val="24"/>
                <w:lang w:eastAsia="ar-SA"/>
              </w:rPr>
            </w:pPr>
          </w:p>
        </w:tc>
        <w:tc>
          <w:tcPr>
            <w:tcW w:w="8078" w:type="dxa"/>
            <w:tcBorders>
              <w:top w:val="single" w:sz="4" w:space="0" w:color="000000"/>
              <w:left w:val="single" w:sz="4" w:space="0" w:color="000000"/>
              <w:bottom w:val="single" w:sz="4" w:space="0" w:color="auto"/>
            </w:tcBorders>
            <w:shd w:val="clear" w:color="auto" w:fill="auto"/>
          </w:tcPr>
          <w:p w14:paraId="7EB8C33F" w14:textId="77777777" w:rsidR="00457912" w:rsidRPr="00457912" w:rsidRDefault="00457912" w:rsidP="00457912">
            <w:pPr>
              <w:suppressAutoHyphens/>
              <w:jc w:val="both"/>
              <w:rPr>
                <w:rFonts w:ascii="Times New Roman" w:eastAsia="Times New Roman" w:hAnsi="Times New Roman" w:cs="Times New Roman"/>
                <w:bCs/>
                <w:sz w:val="24"/>
                <w:szCs w:val="24"/>
                <w:lang w:eastAsia="ar-SA"/>
              </w:rPr>
            </w:pPr>
            <w:r w:rsidRPr="00457912">
              <w:rPr>
                <w:rFonts w:ascii="Times New Roman" w:eastAsia="Times New Roman" w:hAnsi="Times New Roman" w:cs="Times New Roman"/>
                <w:bCs/>
                <w:sz w:val="24"/>
                <w:szCs w:val="24"/>
                <w:lang w:eastAsia="ar-SA"/>
              </w:rPr>
              <w:t>Изучение программных устройств и шаговых искателей.</w:t>
            </w:r>
          </w:p>
        </w:tc>
        <w:tc>
          <w:tcPr>
            <w:tcW w:w="1842" w:type="dxa"/>
            <w:tcBorders>
              <w:top w:val="single" w:sz="4" w:space="0" w:color="000000"/>
              <w:left w:val="single" w:sz="4" w:space="0" w:color="000000"/>
              <w:bottom w:val="single" w:sz="4" w:space="0" w:color="auto"/>
            </w:tcBorders>
            <w:shd w:val="clear" w:color="auto" w:fill="auto"/>
          </w:tcPr>
          <w:p w14:paraId="1127434C"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2</w:t>
            </w:r>
          </w:p>
        </w:tc>
        <w:tc>
          <w:tcPr>
            <w:tcW w:w="2129" w:type="dxa"/>
            <w:vMerge/>
            <w:tcBorders>
              <w:top w:val="single" w:sz="4" w:space="0" w:color="000000"/>
              <w:left w:val="single" w:sz="4" w:space="0" w:color="000000"/>
              <w:right w:val="single" w:sz="4" w:space="0" w:color="000000"/>
            </w:tcBorders>
            <w:shd w:val="clear" w:color="auto" w:fill="auto"/>
          </w:tcPr>
          <w:p w14:paraId="2A4D7461"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r>
      <w:tr w:rsidR="00457912" w:rsidRPr="00457912" w14:paraId="7CAE4546" w14:textId="77777777" w:rsidTr="00AD5821">
        <w:trPr>
          <w:trHeight w:val="291"/>
        </w:trPr>
        <w:tc>
          <w:tcPr>
            <w:tcW w:w="10745" w:type="dxa"/>
            <w:gridSpan w:val="3"/>
            <w:tcBorders>
              <w:top w:val="single" w:sz="4" w:space="0" w:color="auto"/>
              <w:left w:val="single" w:sz="4" w:space="0" w:color="000000"/>
              <w:bottom w:val="single" w:sz="4" w:space="0" w:color="auto"/>
              <w:right w:val="single" w:sz="4" w:space="0" w:color="auto"/>
            </w:tcBorders>
            <w:shd w:val="clear" w:color="auto" w:fill="auto"/>
          </w:tcPr>
          <w:p w14:paraId="766AF8F6" w14:textId="77777777" w:rsidR="00457912" w:rsidRPr="00457912" w:rsidRDefault="00457912" w:rsidP="00457912">
            <w:pPr>
              <w:suppressAutoHyphens/>
              <w:snapToGrid w:val="0"/>
              <w:rPr>
                <w:rFonts w:ascii="Times New Roman" w:eastAsia="Times New Roman" w:hAnsi="Times New Roman" w:cs="Times New Roman"/>
                <w:b/>
                <w:smallCaps/>
                <w:color w:val="000000"/>
                <w:sz w:val="24"/>
                <w:szCs w:val="24"/>
                <w:lang w:eastAsia="ar-SA"/>
              </w:rPr>
            </w:pPr>
            <w:r w:rsidRPr="00457912">
              <w:rPr>
                <w:rFonts w:ascii="Times New Roman" w:eastAsia="Times New Roman" w:hAnsi="Times New Roman" w:cs="Times New Roman"/>
                <w:b/>
                <w:bCs/>
                <w:caps/>
                <w:sz w:val="24"/>
                <w:szCs w:val="24"/>
                <w:lang w:eastAsia="ar-SA"/>
              </w:rPr>
              <w:t xml:space="preserve">РАЗДЕЛ 2. </w:t>
            </w:r>
            <w:r w:rsidRPr="00457912">
              <w:rPr>
                <w:rFonts w:ascii="Times New Roman" w:eastAsia="Times New Roman" w:hAnsi="Times New Roman" w:cs="Times New Roman"/>
                <w:b/>
                <w:bCs/>
                <w:smallCaps/>
                <w:sz w:val="24"/>
                <w:szCs w:val="24"/>
                <w:lang w:eastAsia="ar-SA"/>
              </w:rPr>
              <w:t>ПРИНЦИПЫ ПОСТРОЕНИЯ СИСТЕМ АВТОМАТИКИ И ТЕЛЕМЕХАНИКИ</w:t>
            </w:r>
          </w:p>
        </w:tc>
        <w:tc>
          <w:tcPr>
            <w:tcW w:w="1842" w:type="dxa"/>
            <w:tcBorders>
              <w:top w:val="single" w:sz="4" w:space="0" w:color="auto"/>
              <w:left w:val="single" w:sz="4" w:space="0" w:color="auto"/>
              <w:bottom w:val="single" w:sz="4" w:space="0" w:color="000000"/>
              <w:right w:val="single" w:sz="4" w:space="0" w:color="auto"/>
            </w:tcBorders>
            <w:shd w:val="clear" w:color="auto" w:fill="auto"/>
          </w:tcPr>
          <w:p w14:paraId="00DDE324" w14:textId="77777777" w:rsidR="00457912" w:rsidRPr="00457912" w:rsidRDefault="00457912" w:rsidP="00457912">
            <w:pPr>
              <w:suppressAutoHyphens/>
              <w:snapToGrid w:val="0"/>
              <w:jc w:val="center"/>
              <w:rPr>
                <w:rFonts w:ascii="Times New Roman" w:eastAsia="Times New Roman" w:hAnsi="Times New Roman" w:cs="Times New Roman"/>
                <w:b/>
                <w:color w:val="000000"/>
                <w:sz w:val="24"/>
                <w:szCs w:val="24"/>
                <w:lang w:eastAsia="ar-SA"/>
              </w:rPr>
            </w:pPr>
            <w:r w:rsidRPr="00457912">
              <w:rPr>
                <w:rFonts w:ascii="Times New Roman" w:eastAsia="Times New Roman" w:hAnsi="Times New Roman" w:cs="Times New Roman"/>
                <w:b/>
                <w:color w:val="000000"/>
                <w:sz w:val="24"/>
                <w:szCs w:val="24"/>
                <w:lang w:eastAsia="ar-SA"/>
              </w:rPr>
              <w:t>32/8</w:t>
            </w:r>
          </w:p>
        </w:tc>
        <w:tc>
          <w:tcPr>
            <w:tcW w:w="2129" w:type="dxa"/>
            <w:tcBorders>
              <w:top w:val="single" w:sz="4" w:space="0" w:color="auto"/>
              <w:left w:val="single" w:sz="4" w:space="0" w:color="auto"/>
              <w:bottom w:val="single" w:sz="4" w:space="0" w:color="000000"/>
              <w:right w:val="single" w:sz="4" w:space="0" w:color="000000"/>
            </w:tcBorders>
            <w:shd w:val="clear" w:color="auto" w:fill="auto"/>
          </w:tcPr>
          <w:p w14:paraId="5B5F9399"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r>
      <w:tr w:rsidR="00457912" w:rsidRPr="00457912" w14:paraId="5DAC0CAD" w14:textId="77777777" w:rsidTr="00AD5821">
        <w:trPr>
          <w:trHeight w:val="168"/>
        </w:trPr>
        <w:tc>
          <w:tcPr>
            <w:tcW w:w="2667" w:type="dxa"/>
            <w:gridSpan w:val="2"/>
            <w:vMerge w:val="restart"/>
            <w:tcBorders>
              <w:top w:val="single" w:sz="4" w:space="0" w:color="auto"/>
              <w:left w:val="single" w:sz="4" w:space="0" w:color="000000"/>
            </w:tcBorders>
            <w:shd w:val="clear" w:color="auto" w:fill="auto"/>
          </w:tcPr>
          <w:p w14:paraId="44A47AED" w14:textId="77777777" w:rsidR="00457912" w:rsidRPr="00457912" w:rsidRDefault="00457912" w:rsidP="00457912">
            <w:pPr>
              <w:suppressAutoHyphens/>
              <w:snapToGrid w:val="0"/>
              <w:rPr>
                <w:rFonts w:ascii="Times New Roman" w:eastAsia="Times New Roman" w:hAnsi="Times New Roman" w:cs="Times New Roman"/>
                <w:b/>
                <w:color w:val="000000"/>
                <w:sz w:val="24"/>
                <w:szCs w:val="24"/>
                <w:lang w:eastAsia="ar-SA"/>
              </w:rPr>
            </w:pPr>
            <w:r w:rsidRPr="00457912">
              <w:rPr>
                <w:rFonts w:ascii="Times New Roman" w:eastAsia="Times New Roman" w:hAnsi="Times New Roman" w:cs="Times New Roman"/>
                <w:b/>
                <w:bCs/>
                <w:sz w:val="24"/>
                <w:szCs w:val="24"/>
                <w:lang w:eastAsia="ar-SA"/>
              </w:rPr>
              <w:t>ТЕМА 2.1. Системы автоматического регулирования (САР)</w:t>
            </w:r>
          </w:p>
        </w:tc>
        <w:tc>
          <w:tcPr>
            <w:tcW w:w="8078" w:type="dxa"/>
            <w:tcBorders>
              <w:top w:val="single" w:sz="4" w:space="0" w:color="auto"/>
              <w:left w:val="single" w:sz="4" w:space="0" w:color="000000"/>
              <w:bottom w:val="single" w:sz="4" w:space="0" w:color="auto"/>
              <w:right w:val="single" w:sz="4" w:space="0" w:color="auto"/>
            </w:tcBorders>
            <w:shd w:val="clear" w:color="auto" w:fill="auto"/>
          </w:tcPr>
          <w:p w14:paraId="750CB088" w14:textId="77777777" w:rsidR="00457912" w:rsidRPr="00457912" w:rsidRDefault="00457912" w:rsidP="00457912">
            <w:pPr>
              <w:suppressAutoHyphens/>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b/>
                <w:bCs/>
                <w:sz w:val="24"/>
                <w:szCs w:val="24"/>
                <w:lang w:eastAsia="ru-RU"/>
              </w:rPr>
              <w:t>Содержание</w:t>
            </w:r>
          </w:p>
        </w:tc>
        <w:tc>
          <w:tcPr>
            <w:tcW w:w="1842" w:type="dxa"/>
            <w:tcBorders>
              <w:top w:val="single" w:sz="4" w:space="0" w:color="auto"/>
              <w:left w:val="single" w:sz="4" w:space="0" w:color="auto"/>
              <w:bottom w:val="single" w:sz="4" w:space="0" w:color="auto"/>
            </w:tcBorders>
            <w:shd w:val="clear" w:color="auto" w:fill="auto"/>
          </w:tcPr>
          <w:p w14:paraId="02DD5AD4" w14:textId="77777777" w:rsidR="00457912" w:rsidRPr="00457912" w:rsidRDefault="00457912" w:rsidP="00457912">
            <w:pPr>
              <w:suppressAutoHyphens/>
              <w:snapToGrid w:val="0"/>
              <w:jc w:val="center"/>
              <w:rPr>
                <w:rFonts w:ascii="Times New Roman" w:eastAsia="Times New Roman" w:hAnsi="Times New Roman" w:cs="Times New Roman"/>
                <w:b/>
                <w:color w:val="000000"/>
                <w:sz w:val="24"/>
                <w:szCs w:val="24"/>
                <w:lang w:eastAsia="ar-SA"/>
              </w:rPr>
            </w:pPr>
            <w:r w:rsidRPr="00457912">
              <w:rPr>
                <w:rFonts w:ascii="Times New Roman" w:eastAsia="Times New Roman" w:hAnsi="Times New Roman" w:cs="Times New Roman"/>
                <w:b/>
                <w:color w:val="000000"/>
                <w:sz w:val="24"/>
                <w:szCs w:val="24"/>
                <w:lang w:eastAsia="ar-SA"/>
              </w:rPr>
              <w:t>2</w:t>
            </w:r>
          </w:p>
        </w:tc>
        <w:tc>
          <w:tcPr>
            <w:tcW w:w="2129" w:type="dxa"/>
            <w:vMerge w:val="restart"/>
            <w:tcBorders>
              <w:top w:val="single" w:sz="4" w:space="0" w:color="auto"/>
              <w:left w:val="single" w:sz="4" w:space="0" w:color="000000"/>
              <w:right w:val="single" w:sz="4" w:space="0" w:color="000000"/>
            </w:tcBorders>
            <w:shd w:val="clear" w:color="auto" w:fill="auto"/>
          </w:tcPr>
          <w:p w14:paraId="00F22F97"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ОК1-ОК2 ОК4-ОК7</w:t>
            </w:r>
          </w:p>
          <w:p w14:paraId="66186CA7"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ПК1.1-1.3</w:t>
            </w:r>
          </w:p>
          <w:p w14:paraId="520D275D"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ПК2.1-2.3</w:t>
            </w:r>
          </w:p>
        </w:tc>
      </w:tr>
      <w:tr w:rsidR="00457912" w:rsidRPr="00457912" w14:paraId="0A2CD21A" w14:textId="77777777" w:rsidTr="00AD5821">
        <w:trPr>
          <w:trHeight w:val="820"/>
        </w:trPr>
        <w:tc>
          <w:tcPr>
            <w:tcW w:w="2667" w:type="dxa"/>
            <w:gridSpan w:val="2"/>
            <w:vMerge/>
            <w:tcBorders>
              <w:left w:val="single" w:sz="4" w:space="0" w:color="000000"/>
              <w:bottom w:val="single" w:sz="4" w:space="0" w:color="auto"/>
            </w:tcBorders>
            <w:shd w:val="clear" w:color="auto" w:fill="auto"/>
          </w:tcPr>
          <w:p w14:paraId="2C6F2649" w14:textId="77777777" w:rsidR="00457912" w:rsidRPr="00457912" w:rsidRDefault="00457912" w:rsidP="00457912">
            <w:pPr>
              <w:suppressAutoHyphens/>
              <w:snapToGrid w:val="0"/>
              <w:rPr>
                <w:rFonts w:ascii="Times New Roman" w:eastAsia="Times New Roman" w:hAnsi="Times New Roman" w:cs="Times New Roman"/>
                <w:b/>
                <w:color w:val="000000"/>
                <w:sz w:val="24"/>
                <w:szCs w:val="24"/>
                <w:lang w:eastAsia="ar-SA"/>
              </w:rPr>
            </w:pPr>
          </w:p>
        </w:tc>
        <w:tc>
          <w:tcPr>
            <w:tcW w:w="8078" w:type="dxa"/>
            <w:tcBorders>
              <w:top w:val="single" w:sz="4" w:space="0" w:color="auto"/>
              <w:left w:val="single" w:sz="4" w:space="0" w:color="000000"/>
            </w:tcBorders>
            <w:shd w:val="clear" w:color="auto" w:fill="auto"/>
          </w:tcPr>
          <w:p w14:paraId="3F1C8567" w14:textId="77777777" w:rsidR="00457912" w:rsidRPr="00457912" w:rsidRDefault="00457912" w:rsidP="00457912">
            <w:pPr>
              <w:suppressAutoHyphens/>
              <w:snapToGrid w:val="0"/>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sz w:val="24"/>
                <w:szCs w:val="24"/>
                <w:lang w:eastAsia="ar-SA"/>
              </w:rPr>
              <w:t>Классификация систем автоматического регулирования (САР). Типы, управление и регулирование, принципы построения, структура.</w:t>
            </w:r>
          </w:p>
        </w:tc>
        <w:tc>
          <w:tcPr>
            <w:tcW w:w="1842" w:type="dxa"/>
            <w:tcBorders>
              <w:top w:val="single" w:sz="4" w:space="0" w:color="auto"/>
              <w:left w:val="single" w:sz="4" w:space="0" w:color="000000"/>
              <w:bottom w:val="single" w:sz="4" w:space="0" w:color="auto"/>
            </w:tcBorders>
            <w:shd w:val="clear" w:color="auto" w:fill="auto"/>
          </w:tcPr>
          <w:p w14:paraId="443693D0"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2</w:t>
            </w:r>
          </w:p>
        </w:tc>
        <w:tc>
          <w:tcPr>
            <w:tcW w:w="2129" w:type="dxa"/>
            <w:vMerge/>
            <w:tcBorders>
              <w:left w:val="single" w:sz="4" w:space="0" w:color="000000"/>
              <w:right w:val="single" w:sz="4" w:space="0" w:color="000000"/>
            </w:tcBorders>
            <w:shd w:val="clear" w:color="auto" w:fill="auto"/>
          </w:tcPr>
          <w:p w14:paraId="7CD172C4"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r>
      <w:tr w:rsidR="00457912" w:rsidRPr="00457912" w14:paraId="692979B6" w14:textId="77777777" w:rsidTr="00AD5821">
        <w:trPr>
          <w:trHeight w:val="299"/>
        </w:trPr>
        <w:tc>
          <w:tcPr>
            <w:tcW w:w="2667" w:type="dxa"/>
            <w:gridSpan w:val="2"/>
            <w:vMerge w:val="restart"/>
            <w:tcBorders>
              <w:top w:val="single" w:sz="4" w:space="0" w:color="auto"/>
              <w:left w:val="single" w:sz="4" w:space="0" w:color="000000"/>
            </w:tcBorders>
            <w:shd w:val="clear" w:color="auto" w:fill="auto"/>
          </w:tcPr>
          <w:p w14:paraId="7484DD86" w14:textId="77777777" w:rsidR="00457912" w:rsidRPr="00457912" w:rsidRDefault="00457912" w:rsidP="00457912">
            <w:pPr>
              <w:suppressAutoHyphens/>
              <w:rPr>
                <w:rFonts w:ascii="Times New Roman" w:eastAsia="Times New Roman" w:hAnsi="Times New Roman" w:cs="Times New Roman"/>
                <w:b/>
                <w:bCs/>
                <w:sz w:val="24"/>
                <w:szCs w:val="24"/>
                <w:lang w:eastAsia="ar-SA"/>
              </w:rPr>
            </w:pPr>
            <w:r w:rsidRPr="00457912">
              <w:rPr>
                <w:rFonts w:ascii="Times New Roman" w:eastAsia="Times New Roman" w:hAnsi="Times New Roman" w:cs="Times New Roman"/>
                <w:b/>
                <w:bCs/>
                <w:sz w:val="24"/>
                <w:szCs w:val="24"/>
                <w:lang w:eastAsia="ar-SA"/>
              </w:rPr>
              <w:t xml:space="preserve">ТЕМА 2.2. </w:t>
            </w:r>
          </w:p>
          <w:p w14:paraId="283352B8" w14:textId="77777777" w:rsidR="00457912" w:rsidRPr="00457912" w:rsidRDefault="00457912" w:rsidP="00457912">
            <w:pPr>
              <w:suppressAutoHyphens/>
              <w:snapToGrid w:val="0"/>
              <w:rPr>
                <w:rFonts w:ascii="Times New Roman" w:eastAsia="Times New Roman" w:hAnsi="Times New Roman" w:cs="Times New Roman"/>
                <w:b/>
                <w:color w:val="000000"/>
                <w:sz w:val="24"/>
                <w:szCs w:val="24"/>
                <w:lang w:eastAsia="ar-SA"/>
              </w:rPr>
            </w:pPr>
            <w:r w:rsidRPr="00457912">
              <w:rPr>
                <w:rFonts w:ascii="Times New Roman" w:eastAsia="Times New Roman" w:hAnsi="Times New Roman" w:cs="Times New Roman"/>
                <w:b/>
                <w:bCs/>
                <w:sz w:val="24"/>
                <w:szCs w:val="24"/>
                <w:lang w:eastAsia="ar-SA"/>
              </w:rPr>
              <w:t>Типовые звенья систем автоматического управления (САУ)</w:t>
            </w:r>
          </w:p>
        </w:tc>
        <w:tc>
          <w:tcPr>
            <w:tcW w:w="8078" w:type="dxa"/>
            <w:tcBorders>
              <w:top w:val="single" w:sz="4" w:space="0" w:color="000000"/>
              <w:left w:val="single" w:sz="4" w:space="0" w:color="000000"/>
              <w:bottom w:val="single" w:sz="4" w:space="0" w:color="auto"/>
            </w:tcBorders>
            <w:shd w:val="clear" w:color="auto" w:fill="auto"/>
          </w:tcPr>
          <w:p w14:paraId="53F92C31" w14:textId="77777777" w:rsidR="00457912" w:rsidRPr="00457912" w:rsidRDefault="00457912" w:rsidP="00457912">
            <w:pPr>
              <w:suppressAutoHyphens/>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b/>
                <w:bCs/>
                <w:sz w:val="24"/>
                <w:szCs w:val="24"/>
                <w:lang w:eastAsia="ru-RU"/>
              </w:rPr>
              <w:t>Содержание</w:t>
            </w:r>
          </w:p>
        </w:tc>
        <w:tc>
          <w:tcPr>
            <w:tcW w:w="1842" w:type="dxa"/>
            <w:tcBorders>
              <w:top w:val="single" w:sz="4" w:space="0" w:color="auto"/>
              <w:left w:val="single" w:sz="4" w:space="0" w:color="000000"/>
              <w:bottom w:val="single" w:sz="4" w:space="0" w:color="auto"/>
            </w:tcBorders>
            <w:shd w:val="clear" w:color="auto" w:fill="auto"/>
          </w:tcPr>
          <w:p w14:paraId="19213B5B" w14:textId="77777777" w:rsidR="00457912" w:rsidRPr="00457912" w:rsidRDefault="00457912" w:rsidP="00457912">
            <w:pPr>
              <w:suppressAutoHyphens/>
              <w:snapToGrid w:val="0"/>
              <w:jc w:val="center"/>
              <w:rPr>
                <w:rFonts w:ascii="Times New Roman" w:eastAsia="Times New Roman" w:hAnsi="Times New Roman" w:cs="Times New Roman"/>
                <w:b/>
                <w:color w:val="000000"/>
                <w:sz w:val="24"/>
                <w:szCs w:val="24"/>
                <w:lang w:eastAsia="ar-SA"/>
              </w:rPr>
            </w:pPr>
            <w:r w:rsidRPr="00457912">
              <w:rPr>
                <w:rFonts w:ascii="Times New Roman" w:eastAsia="Times New Roman" w:hAnsi="Times New Roman" w:cs="Times New Roman"/>
                <w:b/>
                <w:color w:val="000000"/>
                <w:sz w:val="24"/>
                <w:szCs w:val="24"/>
                <w:lang w:eastAsia="ar-SA"/>
              </w:rPr>
              <w:t>8</w:t>
            </w:r>
          </w:p>
        </w:tc>
        <w:tc>
          <w:tcPr>
            <w:tcW w:w="2129" w:type="dxa"/>
            <w:vMerge w:val="restart"/>
            <w:tcBorders>
              <w:top w:val="single" w:sz="4" w:space="0" w:color="000000"/>
              <w:left w:val="single" w:sz="4" w:space="0" w:color="000000"/>
              <w:right w:val="single" w:sz="4" w:space="0" w:color="000000"/>
            </w:tcBorders>
            <w:shd w:val="clear" w:color="auto" w:fill="auto"/>
          </w:tcPr>
          <w:p w14:paraId="2AEEC696"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ОК1-ОК2 ОК4-ОК7</w:t>
            </w:r>
          </w:p>
          <w:p w14:paraId="254528A2"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ПК1.1-1.3</w:t>
            </w:r>
          </w:p>
          <w:p w14:paraId="693494E8"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ПК2.1-2.3</w:t>
            </w:r>
          </w:p>
          <w:p w14:paraId="2141821E"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r>
      <w:tr w:rsidR="00457912" w:rsidRPr="00457912" w14:paraId="72ECB91D" w14:textId="77777777" w:rsidTr="00AD5821">
        <w:trPr>
          <w:trHeight w:val="652"/>
        </w:trPr>
        <w:tc>
          <w:tcPr>
            <w:tcW w:w="2667" w:type="dxa"/>
            <w:gridSpan w:val="2"/>
            <w:vMerge/>
            <w:tcBorders>
              <w:left w:val="single" w:sz="4" w:space="0" w:color="000000"/>
            </w:tcBorders>
            <w:shd w:val="clear" w:color="auto" w:fill="auto"/>
          </w:tcPr>
          <w:p w14:paraId="772F1986" w14:textId="77777777" w:rsidR="00457912" w:rsidRPr="00457912" w:rsidRDefault="00457912" w:rsidP="00457912">
            <w:pPr>
              <w:suppressAutoHyphens/>
              <w:jc w:val="center"/>
              <w:rPr>
                <w:rFonts w:ascii="Times New Roman" w:eastAsia="Times New Roman" w:hAnsi="Times New Roman" w:cs="Times New Roman"/>
                <w:b/>
                <w:bCs/>
                <w:sz w:val="24"/>
                <w:szCs w:val="24"/>
                <w:lang w:eastAsia="ar-SA"/>
              </w:rPr>
            </w:pPr>
          </w:p>
        </w:tc>
        <w:tc>
          <w:tcPr>
            <w:tcW w:w="8078" w:type="dxa"/>
            <w:tcBorders>
              <w:top w:val="single" w:sz="4" w:space="0" w:color="auto"/>
              <w:left w:val="single" w:sz="4" w:space="0" w:color="000000"/>
              <w:bottom w:val="single" w:sz="4" w:space="0" w:color="000000"/>
            </w:tcBorders>
            <w:shd w:val="clear" w:color="auto" w:fill="auto"/>
          </w:tcPr>
          <w:p w14:paraId="64F324C9" w14:textId="77777777" w:rsidR="00457912" w:rsidRPr="00457912" w:rsidRDefault="00457912" w:rsidP="00457912">
            <w:pPr>
              <w:suppressAutoHyphens/>
              <w:snapToGrid w:val="0"/>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sz w:val="24"/>
                <w:szCs w:val="24"/>
                <w:lang w:eastAsia="ar-SA"/>
              </w:rPr>
              <w:t xml:space="preserve">Методики исследования статического и динамического режимов САУ. Типовые динамические звенья: безынерционное, интегрирующее, инерционное и дифференцирующее. </w:t>
            </w:r>
          </w:p>
        </w:tc>
        <w:tc>
          <w:tcPr>
            <w:tcW w:w="1842" w:type="dxa"/>
            <w:vMerge w:val="restart"/>
            <w:tcBorders>
              <w:top w:val="single" w:sz="4" w:space="0" w:color="auto"/>
              <w:left w:val="single" w:sz="4" w:space="0" w:color="000000"/>
            </w:tcBorders>
            <w:shd w:val="clear" w:color="auto" w:fill="auto"/>
          </w:tcPr>
          <w:p w14:paraId="5ED71DA4"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4</w:t>
            </w:r>
          </w:p>
        </w:tc>
        <w:tc>
          <w:tcPr>
            <w:tcW w:w="2129" w:type="dxa"/>
            <w:vMerge/>
            <w:tcBorders>
              <w:left w:val="single" w:sz="4" w:space="0" w:color="000000"/>
              <w:right w:val="single" w:sz="4" w:space="0" w:color="000000"/>
            </w:tcBorders>
            <w:shd w:val="clear" w:color="auto" w:fill="auto"/>
          </w:tcPr>
          <w:p w14:paraId="7D99089F"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r>
      <w:tr w:rsidR="00457912" w:rsidRPr="00457912" w14:paraId="463BF7FA" w14:textId="77777777" w:rsidTr="00AD5821">
        <w:trPr>
          <w:trHeight w:val="531"/>
        </w:trPr>
        <w:tc>
          <w:tcPr>
            <w:tcW w:w="2667" w:type="dxa"/>
            <w:gridSpan w:val="2"/>
            <w:vMerge/>
            <w:tcBorders>
              <w:left w:val="single" w:sz="4" w:space="0" w:color="000000"/>
            </w:tcBorders>
            <w:shd w:val="clear" w:color="auto" w:fill="auto"/>
          </w:tcPr>
          <w:p w14:paraId="7E868963" w14:textId="77777777" w:rsidR="00457912" w:rsidRPr="00457912" w:rsidRDefault="00457912" w:rsidP="00457912">
            <w:pPr>
              <w:suppressAutoHyphens/>
              <w:snapToGrid w:val="0"/>
              <w:rPr>
                <w:rFonts w:ascii="Times New Roman" w:eastAsia="Times New Roman" w:hAnsi="Times New Roman" w:cs="Times New Roman"/>
                <w:b/>
                <w:color w:val="000000"/>
                <w:sz w:val="24"/>
                <w:szCs w:val="24"/>
                <w:lang w:eastAsia="ar-SA"/>
              </w:rPr>
            </w:pPr>
          </w:p>
        </w:tc>
        <w:tc>
          <w:tcPr>
            <w:tcW w:w="8078" w:type="dxa"/>
            <w:tcBorders>
              <w:top w:val="single" w:sz="4" w:space="0" w:color="000000"/>
              <w:left w:val="single" w:sz="4" w:space="0" w:color="000000"/>
              <w:bottom w:val="single" w:sz="4" w:space="0" w:color="auto"/>
            </w:tcBorders>
            <w:shd w:val="clear" w:color="auto" w:fill="auto"/>
          </w:tcPr>
          <w:p w14:paraId="0A51A4E9" w14:textId="77777777" w:rsidR="00457912" w:rsidRPr="00457912" w:rsidRDefault="00457912" w:rsidP="00457912">
            <w:pPr>
              <w:suppressAutoHyphens/>
              <w:rPr>
                <w:rFonts w:ascii="Times New Roman" w:eastAsia="Times New Roman" w:hAnsi="Times New Roman" w:cs="Times New Roman"/>
                <w:sz w:val="24"/>
                <w:szCs w:val="24"/>
                <w:lang w:eastAsia="ar-SA"/>
              </w:rPr>
            </w:pPr>
            <w:r w:rsidRPr="00457912">
              <w:rPr>
                <w:rFonts w:ascii="Times New Roman" w:eastAsia="Times New Roman" w:hAnsi="Times New Roman" w:cs="Times New Roman"/>
                <w:sz w:val="24"/>
                <w:szCs w:val="24"/>
                <w:lang w:eastAsia="ar-SA"/>
              </w:rPr>
              <w:t xml:space="preserve">Устойчивость и качество процесса регулирования. САУ. Методы </w:t>
            </w:r>
          </w:p>
          <w:p w14:paraId="7930418D" w14:textId="77777777" w:rsidR="00457912" w:rsidRPr="00457912" w:rsidRDefault="00457912" w:rsidP="00457912">
            <w:pPr>
              <w:suppressAutoHyphens/>
              <w:rPr>
                <w:rFonts w:ascii="Times New Roman" w:eastAsia="Times New Roman" w:hAnsi="Times New Roman" w:cs="Times New Roman"/>
                <w:sz w:val="24"/>
                <w:szCs w:val="24"/>
                <w:lang w:eastAsia="ar-SA"/>
              </w:rPr>
            </w:pPr>
            <w:r w:rsidRPr="00457912">
              <w:rPr>
                <w:rFonts w:ascii="Times New Roman" w:eastAsia="Times New Roman" w:hAnsi="Times New Roman" w:cs="Times New Roman"/>
                <w:sz w:val="24"/>
                <w:szCs w:val="24"/>
                <w:lang w:eastAsia="ar-SA"/>
              </w:rPr>
              <w:t xml:space="preserve">повышения устойчивости и качества САУ. Соединения звеньев в САУ. </w:t>
            </w:r>
          </w:p>
        </w:tc>
        <w:tc>
          <w:tcPr>
            <w:tcW w:w="1842" w:type="dxa"/>
            <w:vMerge/>
            <w:tcBorders>
              <w:left w:val="single" w:sz="4" w:space="0" w:color="000000"/>
              <w:bottom w:val="single" w:sz="4" w:space="0" w:color="auto"/>
            </w:tcBorders>
            <w:shd w:val="clear" w:color="auto" w:fill="auto"/>
          </w:tcPr>
          <w:p w14:paraId="4B4FC64B"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c>
          <w:tcPr>
            <w:tcW w:w="2129" w:type="dxa"/>
            <w:vMerge/>
            <w:tcBorders>
              <w:left w:val="single" w:sz="4" w:space="0" w:color="000000"/>
              <w:right w:val="single" w:sz="4" w:space="0" w:color="000000"/>
            </w:tcBorders>
            <w:shd w:val="clear" w:color="auto" w:fill="auto"/>
          </w:tcPr>
          <w:p w14:paraId="4E76FFB1"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r>
      <w:tr w:rsidR="00457912" w:rsidRPr="00457912" w14:paraId="182C5C6D" w14:textId="77777777" w:rsidTr="00AD5821">
        <w:trPr>
          <w:trHeight w:val="289"/>
        </w:trPr>
        <w:tc>
          <w:tcPr>
            <w:tcW w:w="2667" w:type="dxa"/>
            <w:gridSpan w:val="2"/>
            <w:vMerge/>
            <w:tcBorders>
              <w:left w:val="single" w:sz="4" w:space="0" w:color="000000"/>
            </w:tcBorders>
            <w:shd w:val="clear" w:color="auto" w:fill="auto"/>
          </w:tcPr>
          <w:p w14:paraId="05A50106" w14:textId="77777777" w:rsidR="00457912" w:rsidRPr="00457912" w:rsidRDefault="00457912" w:rsidP="00457912">
            <w:pPr>
              <w:suppressAutoHyphens/>
              <w:snapToGrid w:val="0"/>
              <w:rPr>
                <w:rFonts w:ascii="Times New Roman" w:eastAsia="Times New Roman" w:hAnsi="Times New Roman" w:cs="Times New Roman"/>
                <w:b/>
                <w:color w:val="000000"/>
                <w:sz w:val="24"/>
                <w:szCs w:val="24"/>
                <w:lang w:eastAsia="ar-SA"/>
              </w:rPr>
            </w:pPr>
          </w:p>
        </w:tc>
        <w:tc>
          <w:tcPr>
            <w:tcW w:w="8078" w:type="dxa"/>
            <w:tcBorders>
              <w:top w:val="single" w:sz="4" w:space="0" w:color="auto"/>
              <w:left w:val="single" w:sz="4" w:space="0" w:color="000000"/>
              <w:bottom w:val="single" w:sz="4" w:space="0" w:color="auto"/>
            </w:tcBorders>
            <w:shd w:val="clear" w:color="auto" w:fill="auto"/>
          </w:tcPr>
          <w:p w14:paraId="2624F66F" w14:textId="77777777" w:rsidR="00457912" w:rsidRPr="00457912" w:rsidRDefault="00457912" w:rsidP="00457912">
            <w:pPr>
              <w:suppressAutoHyphens/>
              <w:rPr>
                <w:rFonts w:ascii="Times New Roman" w:eastAsia="Times New Roman" w:hAnsi="Times New Roman" w:cs="Times New Roman"/>
                <w:b/>
                <w:sz w:val="24"/>
                <w:szCs w:val="24"/>
                <w:lang w:eastAsia="ar-SA"/>
              </w:rPr>
            </w:pPr>
            <w:r w:rsidRPr="00457912">
              <w:rPr>
                <w:rFonts w:ascii="Times New Roman" w:eastAsia="Times New Roman" w:hAnsi="Times New Roman" w:cs="Times New Roman"/>
                <w:b/>
                <w:sz w:val="24"/>
                <w:szCs w:val="24"/>
                <w:lang w:eastAsia="ar-SA"/>
              </w:rPr>
              <w:t>В том числе практических занятий или лабораторных работ:</w:t>
            </w:r>
          </w:p>
        </w:tc>
        <w:tc>
          <w:tcPr>
            <w:tcW w:w="1842" w:type="dxa"/>
            <w:tcBorders>
              <w:top w:val="single" w:sz="4" w:space="0" w:color="auto"/>
              <w:left w:val="single" w:sz="4" w:space="0" w:color="000000"/>
              <w:bottom w:val="single" w:sz="4" w:space="0" w:color="auto"/>
            </w:tcBorders>
            <w:shd w:val="clear" w:color="auto" w:fill="auto"/>
          </w:tcPr>
          <w:p w14:paraId="730EBD17" w14:textId="77777777" w:rsidR="00457912" w:rsidRPr="00457912" w:rsidRDefault="00457912" w:rsidP="00457912">
            <w:pPr>
              <w:suppressAutoHyphens/>
              <w:snapToGrid w:val="0"/>
              <w:jc w:val="center"/>
              <w:rPr>
                <w:rFonts w:ascii="Times New Roman" w:eastAsia="Times New Roman" w:hAnsi="Times New Roman" w:cs="Times New Roman"/>
                <w:b/>
                <w:color w:val="000000"/>
                <w:sz w:val="24"/>
                <w:szCs w:val="24"/>
                <w:lang w:eastAsia="ar-SA"/>
              </w:rPr>
            </w:pPr>
            <w:r w:rsidRPr="00457912">
              <w:rPr>
                <w:rFonts w:ascii="Times New Roman" w:eastAsia="Times New Roman" w:hAnsi="Times New Roman" w:cs="Times New Roman"/>
                <w:b/>
                <w:color w:val="000000"/>
                <w:sz w:val="24"/>
                <w:szCs w:val="24"/>
                <w:lang w:eastAsia="ar-SA"/>
              </w:rPr>
              <w:t>4</w:t>
            </w:r>
          </w:p>
        </w:tc>
        <w:tc>
          <w:tcPr>
            <w:tcW w:w="2129" w:type="dxa"/>
            <w:vMerge/>
            <w:tcBorders>
              <w:left w:val="single" w:sz="4" w:space="0" w:color="000000"/>
              <w:right w:val="single" w:sz="4" w:space="0" w:color="000000"/>
            </w:tcBorders>
            <w:shd w:val="clear" w:color="auto" w:fill="auto"/>
          </w:tcPr>
          <w:p w14:paraId="1779011C"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r>
      <w:tr w:rsidR="00457912" w:rsidRPr="00457912" w14:paraId="69CBE263" w14:textId="77777777" w:rsidTr="00AD5821">
        <w:trPr>
          <w:trHeight w:val="337"/>
        </w:trPr>
        <w:tc>
          <w:tcPr>
            <w:tcW w:w="2667" w:type="dxa"/>
            <w:gridSpan w:val="2"/>
            <w:vMerge/>
            <w:tcBorders>
              <w:left w:val="single" w:sz="4" w:space="0" w:color="000000"/>
              <w:bottom w:val="single" w:sz="4" w:space="0" w:color="000000"/>
            </w:tcBorders>
            <w:shd w:val="clear" w:color="auto" w:fill="auto"/>
          </w:tcPr>
          <w:p w14:paraId="78E27F7C" w14:textId="77777777" w:rsidR="00457912" w:rsidRPr="00457912" w:rsidRDefault="00457912" w:rsidP="00457912">
            <w:pPr>
              <w:suppressAutoHyphens/>
              <w:snapToGrid w:val="0"/>
              <w:rPr>
                <w:rFonts w:ascii="Times New Roman" w:eastAsia="Times New Roman" w:hAnsi="Times New Roman" w:cs="Times New Roman"/>
                <w:b/>
                <w:color w:val="000000"/>
                <w:sz w:val="24"/>
                <w:szCs w:val="24"/>
                <w:lang w:eastAsia="ar-SA"/>
              </w:rPr>
            </w:pPr>
          </w:p>
        </w:tc>
        <w:tc>
          <w:tcPr>
            <w:tcW w:w="8078" w:type="dxa"/>
            <w:tcBorders>
              <w:top w:val="single" w:sz="4" w:space="0" w:color="auto"/>
              <w:left w:val="single" w:sz="4" w:space="0" w:color="000000"/>
            </w:tcBorders>
            <w:shd w:val="clear" w:color="auto" w:fill="auto"/>
          </w:tcPr>
          <w:p w14:paraId="2441B99A" w14:textId="77777777" w:rsidR="00457912" w:rsidRPr="00457912" w:rsidRDefault="00457912" w:rsidP="00457912">
            <w:pPr>
              <w:suppressAutoHyphens/>
              <w:rPr>
                <w:rFonts w:ascii="Times New Roman" w:eastAsia="Times New Roman" w:hAnsi="Times New Roman" w:cs="Times New Roman"/>
                <w:sz w:val="24"/>
                <w:szCs w:val="24"/>
                <w:lang w:eastAsia="ar-SA"/>
              </w:rPr>
            </w:pPr>
            <w:r w:rsidRPr="00457912">
              <w:rPr>
                <w:rFonts w:ascii="Times New Roman" w:eastAsia="Times New Roman" w:hAnsi="Times New Roman" w:cs="Times New Roman"/>
                <w:bCs/>
                <w:sz w:val="24"/>
                <w:szCs w:val="24"/>
                <w:lang w:eastAsia="ar-SA"/>
              </w:rPr>
              <w:t xml:space="preserve">Практическое занятие </w:t>
            </w:r>
            <w:r w:rsidRPr="00457912">
              <w:rPr>
                <w:rFonts w:ascii="Times New Roman" w:eastAsia="Times New Roman" w:hAnsi="Times New Roman" w:cs="Times New Roman"/>
                <w:sz w:val="24"/>
                <w:szCs w:val="24"/>
                <w:lang w:eastAsia="ar-SA"/>
              </w:rPr>
              <w:t>Изучение типовых звеньев САУ. Выбор регуляторов</w:t>
            </w:r>
          </w:p>
        </w:tc>
        <w:tc>
          <w:tcPr>
            <w:tcW w:w="1842" w:type="dxa"/>
            <w:tcBorders>
              <w:top w:val="single" w:sz="4" w:space="0" w:color="auto"/>
              <w:left w:val="single" w:sz="4" w:space="0" w:color="000000"/>
              <w:bottom w:val="single" w:sz="4" w:space="0" w:color="000000"/>
            </w:tcBorders>
            <w:shd w:val="clear" w:color="auto" w:fill="auto"/>
          </w:tcPr>
          <w:p w14:paraId="0879FEAC"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4</w:t>
            </w:r>
          </w:p>
        </w:tc>
        <w:tc>
          <w:tcPr>
            <w:tcW w:w="2129" w:type="dxa"/>
            <w:vMerge/>
            <w:tcBorders>
              <w:left w:val="single" w:sz="4" w:space="0" w:color="000000"/>
              <w:bottom w:val="single" w:sz="4" w:space="0" w:color="000000"/>
              <w:right w:val="single" w:sz="4" w:space="0" w:color="000000"/>
            </w:tcBorders>
            <w:shd w:val="clear" w:color="auto" w:fill="auto"/>
          </w:tcPr>
          <w:p w14:paraId="4B2BC907"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r>
      <w:tr w:rsidR="00457912" w:rsidRPr="00457912" w14:paraId="4D6DA530" w14:textId="77777777" w:rsidTr="00AD5821">
        <w:trPr>
          <w:trHeight w:val="332"/>
        </w:trPr>
        <w:tc>
          <w:tcPr>
            <w:tcW w:w="2667" w:type="dxa"/>
            <w:gridSpan w:val="2"/>
            <w:vMerge w:val="restart"/>
            <w:tcBorders>
              <w:top w:val="single" w:sz="4" w:space="0" w:color="000000"/>
              <w:left w:val="single" w:sz="4" w:space="0" w:color="000000"/>
            </w:tcBorders>
            <w:shd w:val="clear" w:color="auto" w:fill="auto"/>
          </w:tcPr>
          <w:p w14:paraId="4DB8EFCB" w14:textId="77777777" w:rsidR="00457912" w:rsidRPr="00457912" w:rsidRDefault="00457912" w:rsidP="00457912">
            <w:pPr>
              <w:suppressAutoHyphens/>
              <w:snapToGrid w:val="0"/>
              <w:rPr>
                <w:rFonts w:ascii="Times New Roman" w:eastAsia="Times New Roman" w:hAnsi="Times New Roman" w:cs="Times New Roman"/>
                <w:b/>
                <w:color w:val="000000"/>
                <w:sz w:val="24"/>
                <w:szCs w:val="24"/>
                <w:lang w:eastAsia="ar-SA"/>
              </w:rPr>
            </w:pPr>
            <w:r w:rsidRPr="00457912">
              <w:rPr>
                <w:rFonts w:ascii="Times New Roman" w:eastAsia="Times New Roman" w:hAnsi="Times New Roman" w:cs="Times New Roman"/>
                <w:b/>
                <w:sz w:val="24"/>
                <w:szCs w:val="24"/>
                <w:lang w:eastAsia="ar-SA"/>
              </w:rPr>
              <w:t xml:space="preserve">ТЕМА 2.3. Анализ устойчивости и качества работы </w:t>
            </w:r>
            <w:r w:rsidRPr="00457912">
              <w:rPr>
                <w:rFonts w:ascii="Times New Roman" w:eastAsia="Times New Roman" w:hAnsi="Times New Roman" w:cs="Times New Roman"/>
                <w:b/>
                <w:bCs/>
                <w:sz w:val="24"/>
                <w:szCs w:val="24"/>
                <w:lang w:eastAsia="ar-SA"/>
              </w:rPr>
              <w:t>систем автоматического управления</w:t>
            </w:r>
          </w:p>
        </w:tc>
        <w:tc>
          <w:tcPr>
            <w:tcW w:w="8078" w:type="dxa"/>
            <w:tcBorders>
              <w:top w:val="single" w:sz="4" w:space="0" w:color="000000"/>
              <w:left w:val="single" w:sz="4" w:space="0" w:color="000000"/>
              <w:bottom w:val="single" w:sz="4" w:space="0" w:color="auto"/>
            </w:tcBorders>
            <w:shd w:val="clear" w:color="auto" w:fill="auto"/>
          </w:tcPr>
          <w:p w14:paraId="4AD413F0" w14:textId="77777777" w:rsidR="00457912" w:rsidRPr="00457912" w:rsidRDefault="00457912" w:rsidP="00457912">
            <w:pPr>
              <w:suppressAutoHyphens/>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b/>
                <w:bCs/>
                <w:sz w:val="24"/>
                <w:szCs w:val="24"/>
                <w:lang w:eastAsia="ru-RU"/>
              </w:rPr>
              <w:t>Содержание</w:t>
            </w:r>
          </w:p>
        </w:tc>
        <w:tc>
          <w:tcPr>
            <w:tcW w:w="1842" w:type="dxa"/>
            <w:tcBorders>
              <w:top w:val="single" w:sz="4" w:space="0" w:color="auto"/>
              <w:left w:val="single" w:sz="4" w:space="0" w:color="000000"/>
              <w:bottom w:val="single" w:sz="4" w:space="0" w:color="auto"/>
            </w:tcBorders>
            <w:shd w:val="clear" w:color="auto" w:fill="auto"/>
          </w:tcPr>
          <w:p w14:paraId="450DCC2F" w14:textId="77777777" w:rsidR="00457912" w:rsidRPr="00457912" w:rsidRDefault="00457912" w:rsidP="00457912">
            <w:pPr>
              <w:suppressAutoHyphens/>
              <w:snapToGrid w:val="0"/>
              <w:jc w:val="center"/>
              <w:rPr>
                <w:rFonts w:ascii="Times New Roman" w:eastAsia="Times New Roman" w:hAnsi="Times New Roman" w:cs="Times New Roman"/>
                <w:b/>
                <w:color w:val="000000"/>
                <w:sz w:val="24"/>
                <w:szCs w:val="24"/>
                <w:lang w:eastAsia="ar-SA"/>
              </w:rPr>
            </w:pPr>
            <w:r w:rsidRPr="00457912">
              <w:rPr>
                <w:rFonts w:ascii="Times New Roman" w:eastAsia="Times New Roman" w:hAnsi="Times New Roman" w:cs="Times New Roman"/>
                <w:b/>
                <w:color w:val="000000"/>
                <w:sz w:val="24"/>
                <w:szCs w:val="24"/>
                <w:lang w:eastAsia="ar-SA"/>
              </w:rPr>
              <w:t>4</w:t>
            </w:r>
          </w:p>
        </w:tc>
        <w:tc>
          <w:tcPr>
            <w:tcW w:w="2129" w:type="dxa"/>
            <w:vMerge w:val="restart"/>
            <w:tcBorders>
              <w:top w:val="single" w:sz="4" w:space="0" w:color="000000"/>
              <w:left w:val="single" w:sz="4" w:space="0" w:color="000000"/>
              <w:right w:val="single" w:sz="4" w:space="0" w:color="000000"/>
            </w:tcBorders>
            <w:shd w:val="clear" w:color="auto" w:fill="auto"/>
          </w:tcPr>
          <w:p w14:paraId="3D5EF36D"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ОК1-ОК2 ОК4-ОК7</w:t>
            </w:r>
          </w:p>
          <w:p w14:paraId="7EAD79F4"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ПК1.1-1.3</w:t>
            </w:r>
          </w:p>
          <w:p w14:paraId="602C9248"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ПК2.1-2.3</w:t>
            </w:r>
          </w:p>
          <w:p w14:paraId="28F4ABC0"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r>
      <w:tr w:rsidR="00457912" w:rsidRPr="00457912" w14:paraId="299629D0" w14:textId="77777777" w:rsidTr="00AD5821">
        <w:trPr>
          <w:trHeight w:val="654"/>
        </w:trPr>
        <w:tc>
          <w:tcPr>
            <w:tcW w:w="2667" w:type="dxa"/>
            <w:gridSpan w:val="2"/>
            <w:vMerge/>
            <w:tcBorders>
              <w:left w:val="single" w:sz="4" w:space="0" w:color="000000"/>
              <w:bottom w:val="single" w:sz="4" w:space="0" w:color="auto"/>
            </w:tcBorders>
            <w:shd w:val="clear" w:color="auto" w:fill="auto"/>
          </w:tcPr>
          <w:p w14:paraId="0267045F" w14:textId="77777777" w:rsidR="00457912" w:rsidRPr="00457912" w:rsidRDefault="00457912" w:rsidP="00457912">
            <w:pPr>
              <w:suppressAutoHyphens/>
              <w:snapToGrid w:val="0"/>
              <w:rPr>
                <w:rFonts w:ascii="Times New Roman" w:eastAsia="Times New Roman" w:hAnsi="Times New Roman" w:cs="Times New Roman"/>
                <w:b/>
                <w:color w:val="000000"/>
                <w:sz w:val="24"/>
                <w:szCs w:val="24"/>
                <w:lang w:eastAsia="ar-SA"/>
              </w:rPr>
            </w:pPr>
          </w:p>
        </w:tc>
        <w:tc>
          <w:tcPr>
            <w:tcW w:w="8078" w:type="dxa"/>
            <w:tcBorders>
              <w:top w:val="single" w:sz="4" w:space="0" w:color="auto"/>
              <w:left w:val="single" w:sz="4" w:space="0" w:color="000000"/>
              <w:bottom w:val="single" w:sz="4" w:space="0" w:color="auto"/>
            </w:tcBorders>
            <w:shd w:val="clear" w:color="auto" w:fill="auto"/>
          </w:tcPr>
          <w:p w14:paraId="451F737F" w14:textId="77777777" w:rsidR="00457912" w:rsidRPr="00457912" w:rsidRDefault="00457912" w:rsidP="00457912">
            <w:pPr>
              <w:suppressAutoHyphens/>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bCs/>
                <w:sz w:val="24"/>
                <w:szCs w:val="24"/>
                <w:lang w:eastAsia="ar-SA"/>
              </w:rPr>
              <w:t>Понятие устойчивости САУ. Показатели качества работы САУ. Критерии устойчивости САУ</w:t>
            </w:r>
          </w:p>
        </w:tc>
        <w:tc>
          <w:tcPr>
            <w:tcW w:w="1842" w:type="dxa"/>
            <w:tcBorders>
              <w:top w:val="single" w:sz="4" w:space="0" w:color="auto"/>
              <w:left w:val="single" w:sz="4" w:space="0" w:color="000000"/>
              <w:bottom w:val="single" w:sz="4" w:space="0" w:color="auto"/>
            </w:tcBorders>
            <w:shd w:val="clear" w:color="auto" w:fill="auto"/>
          </w:tcPr>
          <w:p w14:paraId="629EB7D0"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4</w:t>
            </w:r>
          </w:p>
        </w:tc>
        <w:tc>
          <w:tcPr>
            <w:tcW w:w="2129" w:type="dxa"/>
            <w:vMerge/>
            <w:tcBorders>
              <w:left w:val="single" w:sz="4" w:space="0" w:color="000000"/>
              <w:bottom w:val="single" w:sz="4" w:space="0" w:color="auto"/>
              <w:right w:val="single" w:sz="4" w:space="0" w:color="000000"/>
            </w:tcBorders>
            <w:shd w:val="clear" w:color="auto" w:fill="auto"/>
          </w:tcPr>
          <w:p w14:paraId="7DFE8DE3"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r>
      <w:tr w:rsidR="00457912" w:rsidRPr="00457912" w14:paraId="14C3496E" w14:textId="77777777" w:rsidTr="00AD5821">
        <w:trPr>
          <w:trHeight w:val="322"/>
        </w:trPr>
        <w:tc>
          <w:tcPr>
            <w:tcW w:w="2667" w:type="dxa"/>
            <w:gridSpan w:val="2"/>
            <w:vMerge w:val="restart"/>
            <w:tcBorders>
              <w:top w:val="single" w:sz="4" w:space="0" w:color="auto"/>
              <w:left w:val="single" w:sz="4" w:space="0" w:color="000000"/>
            </w:tcBorders>
            <w:shd w:val="clear" w:color="auto" w:fill="auto"/>
          </w:tcPr>
          <w:p w14:paraId="00CEDD38" w14:textId="77777777" w:rsidR="00457912" w:rsidRPr="00457912" w:rsidRDefault="00457912" w:rsidP="00457912">
            <w:pPr>
              <w:suppressAutoHyphens/>
              <w:rPr>
                <w:rFonts w:ascii="Times New Roman" w:eastAsia="Times New Roman" w:hAnsi="Times New Roman" w:cs="Times New Roman"/>
                <w:b/>
                <w:bCs/>
                <w:sz w:val="24"/>
                <w:szCs w:val="24"/>
                <w:lang w:eastAsia="ar-SA"/>
              </w:rPr>
            </w:pPr>
            <w:r w:rsidRPr="00457912">
              <w:rPr>
                <w:rFonts w:ascii="Times New Roman" w:eastAsia="Times New Roman" w:hAnsi="Times New Roman" w:cs="Times New Roman"/>
                <w:b/>
                <w:bCs/>
                <w:sz w:val="24"/>
                <w:szCs w:val="24"/>
                <w:lang w:eastAsia="ar-SA"/>
              </w:rPr>
              <w:t xml:space="preserve">ТЕМА 2.4 </w:t>
            </w:r>
          </w:p>
          <w:p w14:paraId="1B0959DB" w14:textId="77777777" w:rsidR="00457912" w:rsidRPr="00457912" w:rsidRDefault="00457912" w:rsidP="00457912">
            <w:pPr>
              <w:suppressAutoHyphens/>
              <w:snapToGrid w:val="0"/>
              <w:rPr>
                <w:rFonts w:ascii="Times New Roman" w:eastAsia="Times New Roman" w:hAnsi="Times New Roman" w:cs="Times New Roman"/>
                <w:b/>
                <w:color w:val="000000"/>
                <w:sz w:val="24"/>
                <w:szCs w:val="24"/>
                <w:lang w:eastAsia="ar-SA"/>
              </w:rPr>
            </w:pPr>
            <w:r w:rsidRPr="00457912">
              <w:rPr>
                <w:rFonts w:ascii="Times New Roman" w:eastAsia="Times New Roman" w:hAnsi="Times New Roman" w:cs="Times New Roman"/>
                <w:b/>
                <w:bCs/>
                <w:sz w:val="24"/>
                <w:szCs w:val="24"/>
                <w:lang w:eastAsia="ar-SA"/>
              </w:rPr>
              <w:t>Автоматизация технических систем и установок</w:t>
            </w:r>
          </w:p>
        </w:tc>
        <w:tc>
          <w:tcPr>
            <w:tcW w:w="8078" w:type="dxa"/>
            <w:tcBorders>
              <w:top w:val="single" w:sz="4" w:space="0" w:color="auto"/>
              <w:left w:val="single" w:sz="4" w:space="0" w:color="000000"/>
              <w:bottom w:val="single" w:sz="4" w:space="0" w:color="000000"/>
            </w:tcBorders>
            <w:shd w:val="clear" w:color="auto" w:fill="auto"/>
          </w:tcPr>
          <w:p w14:paraId="50C8D5FD" w14:textId="77777777" w:rsidR="00457912" w:rsidRPr="00457912" w:rsidRDefault="00457912" w:rsidP="00457912">
            <w:pPr>
              <w:suppressAutoHyphens/>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b/>
                <w:bCs/>
                <w:sz w:val="24"/>
                <w:szCs w:val="24"/>
                <w:lang w:eastAsia="ru-RU"/>
              </w:rPr>
              <w:t>Содержание</w:t>
            </w:r>
            <w:r w:rsidRPr="00457912">
              <w:rPr>
                <w:rFonts w:ascii="Times New Roman" w:eastAsia="Times New Roman" w:hAnsi="Times New Roman" w:cs="Times New Roman"/>
                <w:color w:val="000000"/>
                <w:sz w:val="24"/>
                <w:szCs w:val="24"/>
                <w:lang w:eastAsia="ar-SA"/>
              </w:rPr>
              <w:t xml:space="preserve"> </w:t>
            </w:r>
          </w:p>
        </w:tc>
        <w:tc>
          <w:tcPr>
            <w:tcW w:w="1842" w:type="dxa"/>
            <w:tcBorders>
              <w:top w:val="single" w:sz="4" w:space="0" w:color="auto"/>
              <w:left w:val="single" w:sz="4" w:space="0" w:color="000000"/>
              <w:bottom w:val="single" w:sz="4" w:space="0" w:color="auto"/>
            </w:tcBorders>
            <w:shd w:val="clear" w:color="auto" w:fill="auto"/>
          </w:tcPr>
          <w:p w14:paraId="43C62F6D" w14:textId="77777777" w:rsidR="00457912" w:rsidRPr="00457912" w:rsidRDefault="00457912" w:rsidP="00457912">
            <w:pPr>
              <w:suppressAutoHyphens/>
              <w:snapToGrid w:val="0"/>
              <w:jc w:val="center"/>
              <w:rPr>
                <w:rFonts w:ascii="Times New Roman" w:eastAsia="Times New Roman" w:hAnsi="Times New Roman" w:cs="Times New Roman"/>
                <w:b/>
                <w:color w:val="000000"/>
                <w:sz w:val="24"/>
                <w:szCs w:val="24"/>
                <w:lang w:eastAsia="ar-SA"/>
              </w:rPr>
            </w:pPr>
            <w:r w:rsidRPr="00457912">
              <w:rPr>
                <w:rFonts w:ascii="Times New Roman" w:eastAsia="Times New Roman" w:hAnsi="Times New Roman" w:cs="Times New Roman"/>
                <w:b/>
                <w:color w:val="000000"/>
                <w:sz w:val="24"/>
                <w:szCs w:val="24"/>
                <w:lang w:eastAsia="ar-SA"/>
              </w:rPr>
              <w:t>8/4</w:t>
            </w:r>
          </w:p>
        </w:tc>
        <w:tc>
          <w:tcPr>
            <w:tcW w:w="2129" w:type="dxa"/>
            <w:vMerge w:val="restart"/>
            <w:tcBorders>
              <w:top w:val="single" w:sz="4" w:space="0" w:color="auto"/>
              <w:left w:val="single" w:sz="4" w:space="0" w:color="000000"/>
              <w:right w:val="single" w:sz="4" w:space="0" w:color="000000"/>
            </w:tcBorders>
            <w:shd w:val="clear" w:color="auto" w:fill="auto"/>
          </w:tcPr>
          <w:p w14:paraId="251648F5"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ОК1-ОК2 ОК4-ОК7</w:t>
            </w:r>
          </w:p>
          <w:p w14:paraId="62F9A91B"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ПК1.1-1.3</w:t>
            </w:r>
          </w:p>
          <w:p w14:paraId="1ED9634D"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ПК2.1-2.3</w:t>
            </w:r>
          </w:p>
        </w:tc>
      </w:tr>
      <w:tr w:rsidR="00457912" w:rsidRPr="00457912" w14:paraId="799B2558" w14:textId="77777777" w:rsidTr="00AD5821">
        <w:trPr>
          <w:trHeight w:val="540"/>
        </w:trPr>
        <w:tc>
          <w:tcPr>
            <w:tcW w:w="2667" w:type="dxa"/>
            <w:gridSpan w:val="2"/>
            <w:vMerge/>
            <w:tcBorders>
              <w:left w:val="single" w:sz="4" w:space="0" w:color="000000"/>
            </w:tcBorders>
            <w:shd w:val="clear" w:color="auto" w:fill="auto"/>
          </w:tcPr>
          <w:p w14:paraId="22E4CD3D" w14:textId="77777777" w:rsidR="00457912" w:rsidRPr="00457912" w:rsidRDefault="00457912" w:rsidP="00457912">
            <w:pPr>
              <w:suppressAutoHyphens/>
              <w:snapToGrid w:val="0"/>
              <w:rPr>
                <w:rFonts w:ascii="Times New Roman" w:eastAsia="Times New Roman" w:hAnsi="Times New Roman" w:cs="Times New Roman"/>
                <w:b/>
                <w:color w:val="000000"/>
                <w:sz w:val="24"/>
                <w:szCs w:val="24"/>
                <w:lang w:eastAsia="ar-SA"/>
              </w:rPr>
            </w:pPr>
          </w:p>
        </w:tc>
        <w:tc>
          <w:tcPr>
            <w:tcW w:w="8078" w:type="dxa"/>
            <w:tcBorders>
              <w:top w:val="single" w:sz="4" w:space="0" w:color="000000"/>
              <w:left w:val="single" w:sz="4" w:space="0" w:color="000000"/>
              <w:bottom w:val="single" w:sz="4" w:space="0" w:color="auto"/>
            </w:tcBorders>
            <w:shd w:val="clear" w:color="auto" w:fill="auto"/>
          </w:tcPr>
          <w:p w14:paraId="3EA2738E" w14:textId="77777777" w:rsidR="00457912" w:rsidRPr="00457912" w:rsidRDefault="00457912" w:rsidP="00457912">
            <w:pPr>
              <w:suppressAutoHyphens/>
              <w:snapToGrid w:val="0"/>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Схемы автоматического контроля, управления и регулирования: их применение, принцип действия, защиты, блокировки</w:t>
            </w:r>
          </w:p>
        </w:tc>
        <w:tc>
          <w:tcPr>
            <w:tcW w:w="1842" w:type="dxa"/>
            <w:tcBorders>
              <w:top w:val="single" w:sz="4" w:space="0" w:color="auto"/>
              <w:left w:val="single" w:sz="4" w:space="0" w:color="000000"/>
              <w:bottom w:val="single" w:sz="4" w:space="0" w:color="auto"/>
            </w:tcBorders>
            <w:shd w:val="clear" w:color="auto" w:fill="auto"/>
          </w:tcPr>
          <w:p w14:paraId="7937D29E"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2</w:t>
            </w:r>
          </w:p>
        </w:tc>
        <w:tc>
          <w:tcPr>
            <w:tcW w:w="2129" w:type="dxa"/>
            <w:vMerge/>
            <w:tcBorders>
              <w:left w:val="single" w:sz="4" w:space="0" w:color="000000"/>
              <w:right w:val="single" w:sz="4" w:space="0" w:color="000000"/>
            </w:tcBorders>
            <w:shd w:val="clear" w:color="auto" w:fill="auto"/>
          </w:tcPr>
          <w:p w14:paraId="6D97F4E7"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r>
      <w:tr w:rsidR="00457912" w:rsidRPr="00457912" w14:paraId="37477B05" w14:textId="77777777" w:rsidTr="00AD5821">
        <w:trPr>
          <w:trHeight w:val="305"/>
        </w:trPr>
        <w:tc>
          <w:tcPr>
            <w:tcW w:w="2667" w:type="dxa"/>
            <w:gridSpan w:val="2"/>
            <w:vMerge/>
            <w:tcBorders>
              <w:left w:val="single" w:sz="4" w:space="0" w:color="000000"/>
            </w:tcBorders>
            <w:shd w:val="clear" w:color="auto" w:fill="auto"/>
          </w:tcPr>
          <w:p w14:paraId="4FF4A2AB" w14:textId="77777777" w:rsidR="00457912" w:rsidRPr="00457912" w:rsidRDefault="00457912" w:rsidP="00457912">
            <w:pPr>
              <w:suppressAutoHyphens/>
              <w:snapToGrid w:val="0"/>
              <w:rPr>
                <w:rFonts w:ascii="Times New Roman" w:eastAsia="Times New Roman" w:hAnsi="Times New Roman" w:cs="Times New Roman"/>
                <w:b/>
                <w:color w:val="000000"/>
                <w:sz w:val="24"/>
                <w:szCs w:val="24"/>
                <w:lang w:eastAsia="ar-SA"/>
              </w:rPr>
            </w:pPr>
          </w:p>
        </w:tc>
        <w:tc>
          <w:tcPr>
            <w:tcW w:w="8078" w:type="dxa"/>
            <w:tcBorders>
              <w:top w:val="single" w:sz="4" w:space="0" w:color="auto"/>
              <w:left w:val="single" w:sz="4" w:space="0" w:color="000000"/>
              <w:bottom w:val="single" w:sz="4" w:space="0" w:color="auto"/>
            </w:tcBorders>
            <w:shd w:val="clear" w:color="auto" w:fill="auto"/>
          </w:tcPr>
          <w:p w14:paraId="77116424" w14:textId="77777777" w:rsidR="00457912" w:rsidRPr="00457912" w:rsidRDefault="00457912" w:rsidP="00457912">
            <w:pPr>
              <w:suppressAutoHyphens/>
              <w:rPr>
                <w:rFonts w:ascii="Times New Roman" w:eastAsia="Times New Roman" w:hAnsi="Times New Roman" w:cs="Times New Roman"/>
                <w:b/>
                <w:sz w:val="24"/>
                <w:szCs w:val="24"/>
                <w:lang w:eastAsia="ar-SA"/>
              </w:rPr>
            </w:pPr>
            <w:r w:rsidRPr="00457912">
              <w:rPr>
                <w:rFonts w:ascii="Times New Roman" w:eastAsia="Times New Roman" w:hAnsi="Times New Roman" w:cs="Times New Roman"/>
                <w:b/>
                <w:sz w:val="24"/>
                <w:szCs w:val="24"/>
                <w:lang w:eastAsia="ar-SA"/>
              </w:rPr>
              <w:t>В том числе практических занятий или лабораторных работ:</w:t>
            </w:r>
          </w:p>
        </w:tc>
        <w:tc>
          <w:tcPr>
            <w:tcW w:w="1842" w:type="dxa"/>
            <w:tcBorders>
              <w:top w:val="single" w:sz="4" w:space="0" w:color="auto"/>
              <w:left w:val="single" w:sz="4" w:space="0" w:color="000000"/>
              <w:bottom w:val="single" w:sz="4" w:space="0" w:color="auto"/>
            </w:tcBorders>
            <w:shd w:val="clear" w:color="auto" w:fill="auto"/>
          </w:tcPr>
          <w:p w14:paraId="713BBA1A" w14:textId="77777777" w:rsidR="00457912" w:rsidRPr="00457912" w:rsidRDefault="00457912" w:rsidP="00457912">
            <w:pPr>
              <w:suppressAutoHyphens/>
              <w:snapToGrid w:val="0"/>
              <w:jc w:val="center"/>
              <w:rPr>
                <w:rFonts w:ascii="Times New Roman" w:eastAsia="Times New Roman" w:hAnsi="Times New Roman" w:cs="Times New Roman"/>
                <w:b/>
                <w:color w:val="000000"/>
                <w:sz w:val="24"/>
                <w:szCs w:val="24"/>
                <w:lang w:eastAsia="ar-SA"/>
              </w:rPr>
            </w:pPr>
            <w:r w:rsidRPr="00457912">
              <w:rPr>
                <w:rFonts w:ascii="Times New Roman" w:eastAsia="Times New Roman" w:hAnsi="Times New Roman" w:cs="Times New Roman"/>
                <w:b/>
                <w:color w:val="000000"/>
                <w:sz w:val="24"/>
                <w:szCs w:val="24"/>
                <w:lang w:eastAsia="ar-SA"/>
              </w:rPr>
              <w:t>4/4</w:t>
            </w:r>
          </w:p>
        </w:tc>
        <w:tc>
          <w:tcPr>
            <w:tcW w:w="2129" w:type="dxa"/>
            <w:vMerge/>
            <w:tcBorders>
              <w:left w:val="single" w:sz="4" w:space="0" w:color="000000"/>
              <w:right w:val="single" w:sz="4" w:space="0" w:color="000000"/>
            </w:tcBorders>
            <w:shd w:val="clear" w:color="auto" w:fill="auto"/>
          </w:tcPr>
          <w:p w14:paraId="1B5F6F8F"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r>
      <w:tr w:rsidR="00457912" w:rsidRPr="00457912" w14:paraId="363FC9C2" w14:textId="77777777" w:rsidTr="00AD5821">
        <w:trPr>
          <w:trHeight w:val="673"/>
        </w:trPr>
        <w:tc>
          <w:tcPr>
            <w:tcW w:w="2667" w:type="dxa"/>
            <w:gridSpan w:val="2"/>
            <w:vMerge/>
            <w:tcBorders>
              <w:left w:val="single" w:sz="4" w:space="0" w:color="000000"/>
            </w:tcBorders>
            <w:shd w:val="clear" w:color="auto" w:fill="auto"/>
          </w:tcPr>
          <w:p w14:paraId="4C473FE3" w14:textId="77777777" w:rsidR="00457912" w:rsidRPr="00457912" w:rsidRDefault="00457912" w:rsidP="00457912">
            <w:pPr>
              <w:suppressAutoHyphens/>
              <w:snapToGrid w:val="0"/>
              <w:rPr>
                <w:rFonts w:ascii="Times New Roman" w:eastAsia="Times New Roman" w:hAnsi="Times New Roman" w:cs="Times New Roman"/>
                <w:b/>
                <w:color w:val="000000"/>
                <w:sz w:val="24"/>
                <w:szCs w:val="24"/>
                <w:lang w:eastAsia="ar-SA"/>
              </w:rPr>
            </w:pPr>
          </w:p>
        </w:tc>
        <w:tc>
          <w:tcPr>
            <w:tcW w:w="8078" w:type="dxa"/>
            <w:tcBorders>
              <w:top w:val="single" w:sz="4" w:space="0" w:color="auto"/>
              <w:left w:val="single" w:sz="4" w:space="0" w:color="000000"/>
              <w:bottom w:val="single" w:sz="4" w:space="0" w:color="auto"/>
            </w:tcBorders>
            <w:shd w:val="clear" w:color="auto" w:fill="auto"/>
          </w:tcPr>
          <w:p w14:paraId="646AD5D5" w14:textId="77777777" w:rsidR="00457912" w:rsidRPr="00457912" w:rsidRDefault="00457912" w:rsidP="00457912">
            <w:pPr>
              <w:suppressAutoHyphens/>
              <w:rPr>
                <w:rFonts w:ascii="Times New Roman" w:eastAsia="Times New Roman" w:hAnsi="Times New Roman" w:cs="Times New Roman"/>
                <w:sz w:val="24"/>
                <w:szCs w:val="24"/>
                <w:lang w:eastAsia="ar-SA"/>
              </w:rPr>
            </w:pPr>
            <w:r w:rsidRPr="00457912">
              <w:rPr>
                <w:rFonts w:ascii="Times New Roman" w:eastAsia="Times New Roman" w:hAnsi="Times New Roman" w:cs="Times New Roman"/>
                <w:bCs/>
                <w:sz w:val="24"/>
                <w:szCs w:val="24"/>
                <w:lang w:eastAsia="ar-SA"/>
              </w:rPr>
              <w:t xml:space="preserve">Практическое занятие. (Практическая подготовка.)  </w:t>
            </w:r>
            <w:r w:rsidRPr="00457912">
              <w:rPr>
                <w:rFonts w:ascii="Times New Roman" w:eastAsia="Times New Roman" w:hAnsi="Times New Roman" w:cs="Times New Roman"/>
                <w:sz w:val="24"/>
                <w:szCs w:val="24"/>
                <w:lang w:eastAsia="ar-SA"/>
              </w:rPr>
              <w:t>Составление схем автоматического контроля и сигнализации: их применение, принцип действия, защиты, блокировки.</w:t>
            </w:r>
          </w:p>
        </w:tc>
        <w:tc>
          <w:tcPr>
            <w:tcW w:w="1842" w:type="dxa"/>
            <w:tcBorders>
              <w:top w:val="single" w:sz="4" w:space="0" w:color="auto"/>
              <w:left w:val="single" w:sz="4" w:space="0" w:color="000000"/>
              <w:bottom w:val="single" w:sz="4" w:space="0" w:color="auto"/>
            </w:tcBorders>
            <w:shd w:val="clear" w:color="auto" w:fill="auto"/>
          </w:tcPr>
          <w:p w14:paraId="719A3B92"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4</w:t>
            </w:r>
          </w:p>
        </w:tc>
        <w:tc>
          <w:tcPr>
            <w:tcW w:w="2129" w:type="dxa"/>
            <w:vMerge/>
            <w:tcBorders>
              <w:left w:val="single" w:sz="4" w:space="0" w:color="000000"/>
              <w:right w:val="single" w:sz="4" w:space="0" w:color="000000"/>
            </w:tcBorders>
            <w:shd w:val="clear" w:color="auto" w:fill="auto"/>
          </w:tcPr>
          <w:p w14:paraId="44EC3F28"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r>
      <w:tr w:rsidR="00457912" w:rsidRPr="00457912" w14:paraId="1C34A22E" w14:textId="77777777" w:rsidTr="00AD5821">
        <w:trPr>
          <w:trHeight w:val="673"/>
        </w:trPr>
        <w:tc>
          <w:tcPr>
            <w:tcW w:w="2667" w:type="dxa"/>
            <w:gridSpan w:val="2"/>
            <w:vMerge/>
            <w:tcBorders>
              <w:left w:val="single" w:sz="4" w:space="0" w:color="000000"/>
              <w:bottom w:val="single" w:sz="4" w:space="0" w:color="auto"/>
            </w:tcBorders>
            <w:shd w:val="clear" w:color="auto" w:fill="auto"/>
          </w:tcPr>
          <w:p w14:paraId="482BE45A" w14:textId="77777777" w:rsidR="00457912" w:rsidRPr="00457912" w:rsidRDefault="00457912" w:rsidP="00457912">
            <w:pPr>
              <w:suppressAutoHyphens/>
              <w:snapToGrid w:val="0"/>
              <w:rPr>
                <w:rFonts w:ascii="Times New Roman" w:eastAsia="Times New Roman" w:hAnsi="Times New Roman" w:cs="Times New Roman"/>
                <w:b/>
                <w:color w:val="000000"/>
                <w:sz w:val="24"/>
                <w:szCs w:val="24"/>
                <w:lang w:eastAsia="ar-SA"/>
              </w:rPr>
            </w:pPr>
          </w:p>
        </w:tc>
        <w:tc>
          <w:tcPr>
            <w:tcW w:w="8078" w:type="dxa"/>
            <w:tcBorders>
              <w:top w:val="single" w:sz="4" w:space="0" w:color="auto"/>
              <w:left w:val="single" w:sz="4" w:space="0" w:color="000000"/>
              <w:bottom w:val="single" w:sz="4" w:space="0" w:color="auto"/>
            </w:tcBorders>
            <w:shd w:val="clear" w:color="auto" w:fill="auto"/>
          </w:tcPr>
          <w:p w14:paraId="56E43878" w14:textId="77777777" w:rsidR="00457912" w:rsidRPr="00457912" w:rsidRDefault="00457912" w:rsidP="00457912">
            <w:pPr>
              <w:suppressAutoHyphens/>
              <w:rPr>
                <w:rFonts w:ascii="Times New Roman" w:eastAsia="Times New Roman" w:hAnsi="Times New Roman" w:cs="Times New Roman"/>
                <w:b/>
                <w:bCs/>
                <w:sz w:val="24"/>
                <w:szCs w:val="24"/>
                <w:lang w:eastAsia="ru-RU"/>
              </w:rPr>
            </w:pPr>
            <w:r w:rsidRPr="00457912">
              <w:rPr>
                <w:rFonts w:ascii="Times New Roman" w:eastAsia="Times New Roman" w:hAnsi="Times New Roman" w:cs="Times New Roman"/>
                <w:b/>
                <w:bCs/>
                <w:sz w:val="24"/>
                <w:szCs w:val="24"/>
                <w:lang w:eastAsia="ru-RU"/>
              </w:rPr>
              <w:t>В том числе самостоятельная работа обучающихся</w:t>
            </w:r>
          </w:p>
          <w:p w14:paraId="0C574364" w14:textId="77777777" w:rsidR="00457912" w:rsidRPr="00457912" w:rsidRDefault="00457912" w:rsidP="00457912">
            <w:pPr>
              <w:suppressAutoHyphens/>
              <w:rPr>
                <w:rFonts w:ascii="Times New Roman" w:eastAsia="Times New Roman" w:hAnsi="Times New Roman" w:cs="Times New Roman"/>
                <w:bCs/>
                <w:sz w:val="24"/>
                <w:szCs w:val="24"/>
                <w:lang w:eastAsia="ar-SA"/>
              </w:rPr>
            </w:pPr>
            <w:r w:rsidRPr="00457912">
              <w:rPr>
                <w:rFonts w:ascii="Times New Roman" w:eastAsia="Times New Roman" w:hAnsi="Times New Roman" w:cs="Times New Roman"/>
                <w:bCs/>
                <w:sz w:val="24"/>
                <w:szCs w:val="24"/>
                <w:lang w:eastAsia="ar-SA"/>
              </w:rPr>
              <w:t>Схемы автоматического контроля, управления и регулирования</w:t>
            </w:r>
          </w:p>
        </w:tc>
        <w:tc>
          <w:tcPr>
            <w:tcW w:w="1842" w:type="dxa"/>
            <w:tcBorders>
              <w:top w:val="single" w:sz="4" w:space="0" w:color="auto"/>
              <w:left w:val="single" w:sz="4" w:space="0" w:color="000000"/>
              <w:bottom w:val="single" w:sz="4" w:space="0" w:color="auto"/>
            </w:tcBorders>
            <w:shd w:val="clear" w:color="auto" w:fill="auto"/>
          </w:tcPr>
          <w:p w14:paraId="0AC1071B" w14:textId="77777777" w:rsidR="00457912" w:rsidRPr="00457912" w:rsidRDefault="00457912" w:rsidP="00457912">
            <w:pPr>
              <w:suppressAutoHyphens/>
              <w:snapToGrid w:val="0"/>
              <w:jc w:val="center"/>
              <w:rPr>
                <w:rFonts w:ascii="Times New Roman" w:eastAsia="Times New Roman" w:hAnsi="Times New Roman" w:cs="Times New Roman"/>
                <w:b/>
                <w:color w:val="000000"/>
                <w:sz w:val="24"/>
                <w:szCs w:val="24"/>
                <w:lang w:eastAsia="ar-SA"/>
              </w:rPr>
            </w:pPr>
            <w:r w:rsidRPr="00457912">
              <w:rPr>
                <w:rFonts w:ascii="Times New Roman" w:eastAsia="Times New Roman" w:hAnsi="Times New Roman" w:cs="Times New Roman"/>
                <w:b/>
                <w:color w:val="000000"/>
                <w:sz w:val="24"/>
                <w:szCs w:val="24"/>
                <w:lang w:eastAsia="ar-SA"/>
              </w:rPr>
              <w:t>2</w:t>
            </w:r>
          </w:p>
        </w:tc>
        <w:tc>
          <w:tcPr>
            <w:tcW w:w="2129" w:type="dxa"/>
            <w:vMerge/>
            <w:tcBorders>
              <w:left w:val="single" w:sz="4" w:space="0" w:color="000000"/>
              <w:bottom w:val="single" w:sz="4" w:space="0" w:color="auto"/>
              <w:right w:val="single" w:sz="4" w:space="0" w:color="000000"/>
            </w:tcBorders>
            <w:shd w:val="clear" w:color="auto" w:fill="auto"/>
          </w:tcPr>
          <w:p w14:paraId="2A3A5DFE"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r>
      <w:tr w:rsidR="00457912" w:rsidRPr="00457912" w14:paraId="6862035A" w14:textId="77777777" w:rsidTr="00AD5821">
        <w:trPr>
          <w:trHeight w:val="392"/>
        </w:trPr>
        <w:tc>
          <w:tcPr>
            <w:tcW w:w="2667" w:type="dxa"/>
            <w:gridSpan w:val="2"/>
            <w:vMerge w:val="restart"/>
            <w:tcBorders>
              <w:top w:val="single" w:sz="4" w:space="0" w:color="auto"/>
              <w:left w:val="single" w:sz="4" w:space="0" w:color="000000"/>
            </w:tcBorders>
            <w:shd w:val="clear" w:color="auto" w:fill="auto"/>
          </w:tcPr>
          <w:p w14:paraId="2A3E8E70" w14:textId="77777777" w:rsidR="00457912" w:rsidRPr="00457912" w:rsidRDefault="00457912" w:rsidP="00457912">
            <w:pPr>
              <w:suppressAutoHyphens/>
              <w:snapToGrid w:val="0"/>
              <w:rPr>
                <w:rFonts w:ascii="Times New Roman" w:eastAsia="Times New Roman" w:hAnsi="Times New Roman" w:cs="Times New Roman"/>
                <w:b/>
                <w:color w:val="000000"/>
                <w:sz w:val="24"/>
                <w:szCs w:val="24"/>
                <w:lang w:eastAsia="ar-SA"/>
              </w:rPr>
            </w:pPr>
            <w:r w:rsidRPr="00457912">
              <w:rPr>
                <w:rFonts w:ascii="Times New Roman" w:eastAsia="Times New Roman" w:hAnsi="Times New Roman" w:cs="Times New Roman"/>
                <w:b/>
                <w:sz w:val="24"/>
                <w:szCs w:val="24"/>
                <w:lang w:eastAsia="ar-SA"/>
              </w:rPr>
              <w:lastRenderedPageBreak/>
              <w:t>ТЕМА 2.5. Системы дистанционной передачи и следящие системы</w:t>
            </w:r>
          </w:p>
        </w:tc>
        <w:tc>
          <w:tcPr>
            <w:tcW w:w="8078" w:type="dxa"/>
            <w:tcBorders>
              <w:top w:val="single" w:sz="4" w:space="0" w:color="auto"/>
              <w:left w:val="single" w:sz="4" w:space="0" w:color="000000"/>
              <w:bottom w:val="single" w:sz="4" w:space="0" w:color="auto"/>
            </w:tcBorders>
            <w:shd w:val="clear" w:color="auto" w:fill="auto"/>
          </w:tcPr>
          <w:p w14:paraId="3CEB1C5B" w14:textId="77777777" w:rsidR="00457912" w:rsidRPr="00457912" w:rsidRDefault="00457912" w:rsidP="00457912">
            <w:pPr>
              <w:suppressAutoHyphens/>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b/>
                <w:bCs/>
                <w:sz w:val="24"/>
                <w:szCs w:val="24"/>
                <w:lang w:eastAsia="ru-RU"/>
              </w:rPr>
              <w:t>Содержание</w:t>
            </w:r>
            <w:r w:rsidRPr="00457912">
              <w:rPr>
                <w:rFonts w:ascii="Times New Roman" w:eastAsia="Times New Roman" w:hAnsi="Times New Roman" w:cs="Times New Roman"/>
                <w:color w:val="000000"/>
                <w:sz w:val="24"/>
                <w:szCs w:val="24"/>
                <w:lang w:eastAsia="ar-SA"/>
              </w:rPr>
              <w:t xml:space="preserve"> </w:t>
            </w:r>
          </w:p>
        </w:tc>
        <w:tc>
          <w:tcPr>
            <w:tcW w:w="1842" w:type="dxa"/>
            <w:tcBorders>
              <w:top w:val="single" w:sz="4" w:space="0" w:color="auto"/>
              <w:left w:val="single" w:sz="4" w:space="0" w:color="000000"/>
              <w:bottom w:val="single" w:sz="4" w:space="0" w:color="auto"/>
            </w:tcBorders>
            <w:shd w:val="clear" w:color="auto" w:fill="auto"/>
          </w:tcPr>
          <w:p w14:paraId="22AB9558" w14:textId="77777777" w:rsidR="00457912" w:rsidRPr="00457912" w:rsidRDefault="00457912" w:rsidP="00457912">
            <w:pPr>
              <w:suppressAutoHyphens/>
              <w:snapToGrid w:val="0"/>
              <w:jc w:val="center"/>
              <w:rPr>
                <w:rFonts w:ascii="Times New Roman" w:eastAsia="Times New Roman" w:hAnsi="Times New Roman" w:cs="Times New Roman"/>
                <w:b/>
                <w:color w:val="000000"/>
                <w:sz w:val="24"/>
                <w:szCs w:val="24"/>
                <w:lang w:eastAsia="ar-SA"/>
              </w:rPr>
            </w:pPr>
            <w:r w:rsidRPr="00457912">
              <w:rPr>
                <w:rFonts w:ascii="Times New Roman" w:eastAsia="Times New Roman" w:hAnsi="Times New Roman" w:cs="Times New Roman"/>
                <w:b/>
                <w:color w:val="000000"/>
                <w:sz w:val="24"/>
                <w:szCs w:val="24"/>
                <w:lang w:eastAsia="ar-SA"/>
              </w:rPr>
              <w:t>8/4</w:t>
            </w:r>
          </w:p>
        </w:tc>
        <w:tc>
          <w:tcPr>
            <w:tcW w:w="2129" w:type="dxa"/>
            <w:vMerge w:val="restart"/>
            <w:tcBorders>
              <w:top w:val="single" w:sz="4" w:space="0" w:color="auto"/>
              <w:left w:val="single" w:sz="4" w:space="0" w:color="000000"/>
              <w:right w:val="single" w:sz="4" w:space="0" w:color="000000"/>
            </w:tcBorders>
            <w:shd w:val="clear" w:color="auto" w:fill="auto"/>
          </w:tcPr>
          <w:p w14:paraId="2B8D12FB"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ОК1-ОК2 ОК4-ОК7</w:t>
            </w:r>
          </w:p>
          <w:p w14:paraId="5E1E01FF"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ПК1.1-1.3</w:t>
            </w:r>
          </w:p>
          <w:p w14:paraId="403F732C"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ПК2.1-2.3</w:t>
            </w:r>
          </w:p>
          <w:p w14:paraId="5D322929"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r>
      <w:tr w:rsidR="00457912" w:rsidRPr="00457912" w14:paraId="47D89A91" w14:textId="77777777" w:rsidTr="00AD5821">
        <w:trPr>
          <w:trHeight w:val="1305"/>
        </w:trPr>
        <w:tc>
          <w:tcPr>
            <w:tcW w:w="2667" w:type="dxa"/>
            <w:gridSpan w:val="2"/>
            <w:vMerge/>
            <w:tcBorders>
              <w:left w:val="single" w:sz="4" w:space="0" w:color="000000"/>
            </w:tcBorders>
            <w:shd w:val="clear" w:color="auto" w:fill="auto"/>
          </w:tcPr>
          <w:p w14:paraId="13277E65" w14:textId="77777777" w:rsidR="00457912" w:rsidRPr="00457912" w:rsidRDefault="00457912" w:rsidP="00457912">
            <w:pPr>
              <w:suppressAutoHyphens/>
              <w:snapToGrid w:val="0"/>
              <w:rPr>
                <w:rFonts w:ascii="Times New Roman" w:eastAsia="Times New Roman" w:hAnsi="Times New Roman" w:cs="Times New Roman"/>
                <w:b/>
                <w:color w:val="000000"/>
                <w:sz w:val="24"/>
                <w:szCs w:val="24"/>
                <w:lang w:eastAsia="ar-SA"/>
              </w:rPr>
            </w:pPr>
          </w:p>
        </w:tc>
        <w:tc>
          <w:tcPr>
            <w:tcW w:w="8078" w:type="dxa"/>
            <w:tcBorders>
              <w:top w:val="single" w:sz="4" w:space="0" w:color="auto"/>
              <w:left w:val="single" w:sz="4" w:space="0" w:color="000000"/>
              <w:bottom w:val="single" w:sz="4" w:space="0" w:color="auto"/>
            </w:tcBorders>
            <w:shd w:val="clear" w:color="auto" w:fill="auto"/>
          </w:tcPr>
          <w:p w14:paraId="6D28B557" w14:textId="77777777" w:rsidR="00457912" w:rsidRPr="00457912" w:rsidRDefault="00457912" w:rsidP="00457912">
            <w:pPr>
              <w:suppressAutoHyphens/>
              <w:jc w:val="both"/>
              <w:rPr>
                <w:rFonts w:ascii="Times New Roman" w:eastAsia="Times New Roman" w:hAnsi="Times New Roman" w:cs="Times New Roman"/>
                <w:bCs/>
                <w:sz w:val="24"/>
                <w:szCs w:val="24"/>
                <w:lang w:eastAsia="ar-SA"/>
              </w:rPr>
            </w:pPr>
            <w:r w:rsidRPr="00457912">
              <w:rPr>
                <w:rFonts w:ascii="Times New Roman" w:eastAsia="Times New Roman" w:hAnsi="Times New Roman" w:cs="Times New Roman"/>
                <w:bCs/>
                <w:sz w:val="24"/>
                <w:szCs w:val="24"/>
                <w:lang w:eastAsia="ar-SA"/>
              </w:rPr>
              <w:t>Дистанционные передачи на постоянном и переменном токе. Пневматическая дистанционная передача: особенности, устройство и применение.</w:t>
            </w:r>
          </w:p>
          <w:p w14:paraId="4DC1C3D7" w14:textId="77777777" w:rsidR="00457912" w:rsidRPr="00457912" w:rsidRDefault="00457912" w:rsidP="00457912">
            <w:pPr>
              <w:suppressAutoHyphens/>
              <w:snapToGrid w:val="0"/>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bCs/>
                <w:sz w:val="24"/>
                <w:szCs w:val="24"/>
                <w:lang w:eastAsia="ar-SA"/>
              </w:rPr>
              <w:t>Следящие системы, общая характеристика и принцип построения. Основные параметры и элементы следящих систем.. Гидравлический следящий привод.</w:t>
            </w:r>
          </w:p>
        </w:tc>
        <w:tc>
          <w:tcPr>
            <w:tcW w:w="1842" w:type="dxa"/>
            <w:tcBorders>
              <w:top w:val="single" w:sz="4" w:space="0" w:color="auto"/>
              <w:left w:val="single" w:sz="4" w:space="0" w:color="000000"/>
              <w:bottom w:val="single" w:sz="4" w:space="0" w:color="auto"/>
            </w:tcBorders>
            <w:shd w:val="clear" w:color="auto" w:fill="auto"/>
          </w:tcPr>
          <w:p w14:paraId="1D82E50D"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2</w:t>
            </w:r>
          </w:p>
        </w:tc>
        <w:tc>
          <w:tcPr>
            <w:tcW w:w="2129" w:type="dxa"/>
            <w:vMerge/>
            <w:tcBorders>
              <w:left w:val="single" w:sz="4" w:space="0" w:color="000000"/>
              <w:right w:val="single" w:sz="4" w:space="0" w:color="000000"/>
            </w:tcBorders>
            <w:shd w:val="clear" w:color="auto" w:fill="auto"/>
          </w:tcPr>
          <w:p w14:paraId="4199E450"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r>
      <w:tr w:rsidR="00457912" w:rsidRPr="00457912" w14:paraId="2760D742" w14:textId="77777777" w:rsidTr="00AD5821">
        <w:trPr>
          <w:trHeight w:val="348"/>
        </w:trPr>
        <w:tc>
          <w:tcPr>
            <w:tcW w:w="2667" w:type="dxa"/>
            <w:gridSpan w:val="2"/>
            <w:vMerge/>
            <w:tcBorders>
              <w:left w:val="single" w:sz="4" w:space="0" w:color="000000"/>
            </w:tcBorders>
            <w:shd w:val="clear" w:color="auto" w:fill="auto"/>
          </w:tcPr>
          <w:p w14:paraId="5BAE8DC8" w14:textId="77777777" w:rsidR="00457912" w:rsidRPr="00457912" w:rsidRDefault="00457912" w:rsidP="00457912">
            <w:pPr>
              <w:suppressAutoHyphens/>
              <w:snapToGrid w:val="0"/>
              <w:rPr>
                <w:rFonts w:ascii="Times New Roman" w:eastAsia="Times New Roman" w:hAnsi="Times New Roman" w:cs="Times New Roman"/>
                <w:b/>
                <w:color w:val="000000"/>
                <w:sz w:val="24"/>
                <w:szCs w:val="24"/>
                <w:lang w:eastAsia="ar-SA"/>
              </w:rPr>
            </w:pPr>
          </w:p>
        </w:tc>
        <w:tc>
          <w:tcPr>
            <w:tcW w:w="8078" w:type="dxa"/>
            <w:tcBorders>
              <w:top w:val="single" w:sz="4" w:space="0" w:color="auto"/>
              <w:left w:val="single" w:sz="4" w:space="0" w:color="000000"/>
              <w:bottom w:val="single" w:sz="4" w:space="0" w:color="auto"/>
            </w:tcBorders>
            <w:shd w:val="clear" w:color="auto" w:fill="auto"/>
          </w:tcPr>
          <w:p w14:paraId="52821B14" w14:textId="77777777" w:rsidR="00457912" w:rsidRPr="00457912" w:rsidRDefault="00457912" w:rsidP="00457912">
            <w:pPr>
              <w:suppressAutoHyphens/>
              <w:rPr>
                <w:rFonts w:ascii="Times New Roman" w:eastAsia="Times New Roman" w:hAnsi="Times New Roman" w:cs="Times New Roman"/>
                <w:sz w:val="24"/>
                <w:szCs w:val="24"/>
                <w:lang w:eastAsia="ar-SA"/>
              </w:rPr>
            </w:pPr>
            <w:r w:rsidRPr="00457912">
              <w:rPr>
                <w:rFonts w:ascii="Times New Roman" w:eastAsia="Times New Roman" w:hAnsi="Times New Roman" w:cs="Times New Roman"/>
                <w:b/>
                <w:sz w:val="24"/>
                <w:szCs w:val="24"/>
                <w:lang w:eastAsia="ar-SA"/>
              </w:rPr>
              <w:t>В том числе практических занятий или лабораторных работ</w:t>
            </w:r>
            <w:r w:rsidRPr="00457912">
              <w:rPr>
                <w:rFonts w:ascii="Times New Roman" w:eastAsia="Times New Roman" w:hAnsi="Times New Roman" w:cs="Times New Roman"/>
                <w:sz w:val="24"/>
                <w:szCs w:val="24"/>
                <w:lang w:eastAsia="ar-SA"/>
              </w:rPr>
              <w:t>:</w:t>
            </w:r>
          </w:p>
        </w:tc>
        <w:tc>
          <w:tcPr>
            <w:tcW w:w="1842" w:type="dxa"/>
            <w:tcBorders>
              <w:top w:val="single" w:sz="4" w:space="0" w:color="auto"/>
              <w:left w:val="single" w:sz="4" w:space="0" w:color="000000"/>
              <w:bottom w:val="single" w:sz="4" w:space="0" w:color="auto"/>
            </w:tcBorders>
            <w:shd w:val="clear" w:color="auto" w:fill="auto"/>
          </w:tcPr>
          <w:p w14:paraId="6455BDE8" w14:textId="77777777" w:rsidR="00457912" w:rsidRPr="00457912" w:rsidRDefault="00457912" w:rsidP="00457912">
            <w:pPr>
              <w:suppressAutoHyphens/>
              <w:snapToGrid w:val="0"/>
              <w:jc w:val="center"/>
              <w:rPr>
                <w:rFonts w:ascii="Times New Roman" w:eastAsia="Times New Roman" w:hAnsi="Times New Roman" w:cs="Times New Roman"/>
                <w:b/>
                <w:color w:val="000000"/>
                <w:sz w:val="24"/>
                <w:szCs w:val="24"/>
                <w:lang w:eastAsia="ar-SA"/>
              </w:rPr>
            </w:pPr>
            <w:r w:rsidRPr="00457912">
              <w:rPr>
                <w:rFonts w:ascii="Times New Roman" w:eastAsia="Times New Roman" w:hAnsi="Times New Roman" w:cs="Times New Roman"/>
                <w:b/>
                <w:color w:val="000000"/>
                <w:sz w:val="24"/>
                <w:szCs w:val="24"/>
                <w:lang w:eastAsia="ar-SA"/>
              </w:rPr>
              <w:t>4/4</w:t>
            </w:r>
          </w:p>
        </w:tc>
        <w:tc>
          <w:tcPr>
            <w:tcW w:w="2129" w:type="dxa"/>
            <w:vMerge/>
            <w:tcBorders>
              <w:left w:val="single" w:sz="4" w:space="0" w:color="000000"/>
              <w:right w:val="single" w:sz="4" w:space="0" w:color="000000"/>
            </w:tcBorders>
            <w:shd w:val="clear" w:color="auto" w:fill="auto"/>
          </w:tcPr>
          <w:p w14:paraId="48635FD9"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r>
      <w:tr w:rsidR="00457912" w:rsidRPr="00457912" w14:paraId="3728DD3F" w14:textId="77777777" w:rsidTr="00AD5821">
        <w:trPr>
          <w:trHeight w:val="363"/>
        </w:trPr>
        <w:tc>
          <w:tcPr>
            <w:tcW w:w="2667" w:type="dxa"/>
            <w:gridSpan w:val="2"/>
            <w:vMerge/>
            <w:tcBorders>
              <w:left w:val="single" w:sz="4" w:space="0" w:color="000000"/>
            </w:tcBorders>
            <w:shd w:val="clear" w:color="auto" w:fill="auto"/>
          </w:tcPr>
          <w:p w14:paraId="492EC722" w14:textId="77777777" w:rsidR="00457912" w:rsidRPr="00457912" w:rsidRDefault="00457912" w:rsidP="00457912">
            <w:pPr>
              <w:suppressAutoHyphens/>
              <w:snapToGrid w:val="0"/>
              <w:rPr>
                <w:rFonts w:ascii="Times New Roman" w:eastAsia="Times New Roman" w:hAnsi="Times New Roman" w:cs="Times New Roman"/>
                <w:b/>
                <w:color w:val="000000"/>
                <w:sz w:val="24"/>
                <w:szCs w:val="24"/>
                <w:lang w:eastAsia="ar-SA"/>
              </w:rPr>
            </w:pPr>
          </w:p>
        </w:tc>
        <w:tc>
          <w:tcPr>
            <w:tcW w:w="8078" w:type="dxa"/>
            <w:tcBorders>
              <w:top w:val="single" w:sz="4" w:space="0" w:color="auto"/>
              <w:left w:val="single" w:sz="4" w:space="0" w:color="000000"/>
              <w:bottom w:val="single" w:sz="4" w:space="0" w:color="auto"/>
            </w:tcBorders>
            <w:shd w:val="clear" w:color="auto" w:fill="auto"/>
          </w:tcPr>
          <w:p w14:paraId="229A3A1F" w14:textId="77777777" w:rsidR="00457912" w:rsidRPr="00457912" w:rsidRDefault="00457912" w:rsidP="00457912">
            <w:pPr>
              <w:suppressAutoHyphens/>
              <w:rPr>
                <w:rFonts w:ascii="Times New Roman" w:eastAsia="Times New Roman" w:hAnsi="Times New Roman" w:cs="Times New Roman"/>
                <w:sz w:val="24"/>
                <w:szCs w:val="24"/>
                <w:lang w:eastAsia="ar-SA"/>
              </w:rPr>
            </w:pPr>
            <w:r w:rsidRPr="00457912">
              <w:rPr>
                <w:rFonts w:ascii="Times New Roman" w:eastAsia="Times New Roman" w:hAnsi="Times New Roman" w:cs="Times New Roman"/>
                <w:bCs/>
                <w:sz w:val="24"/>
                <w:szCs w:val="24"/>
                <w:lang w:eastAsia="ar-SA"/>
              </w:rPr>
              <w:t>Практическое занятие. (Практическая подготовка.) Изучение схем дистанционной передачи.</w:t>
            </w:r>
          </w:p>
        </w:tc>
        <w:tc>
          <w:tcPr>
            <w:tcW w:w="1842" w:type="dxa"/>
            <w:tcBorders>
              <w:top w:val="single" w:sz="4" w:space="0" w:color="auto"/>
              <w:left w:val="single" w:sz="4" w:space="0" w:color="000000"/>
              <w:bottom w:val="single" w:sz="4" w:space="0" w:color="auto"/>
            </w:tcBorders>
            <w:shd w:val="clear" w:color="auto" w:fill="auto"/>
          </w:tcPr>
          <w:p w14:paraId="11B477C7"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4</w:t>
            </w:r>
          </w:p>
        </w:tc>
        <w:tc>
          <w:tcPr>
            <w:tcW w:w="2129" w:type="dxa"/>
            <w:vMerge/>
            <w:tcBorders>
              <w:left w:val="single" w:sz="4" w:space="0" w:color="000000"/>
              <w:right w:val="single" w:sz="4" w:space="0" w:color="000000"/>
            </w:tcBorders>
            <w:shd w:val="clear" w:color="auto" w:fill="auto"/>
          </w:tcPr>
          <w:p w14:paraId="5363CFD4"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r>
      <w:tr w:rsidR="00457912" w:rsidRPr="00457912" w14:paraId="22D4CA9B" w14:textId="77777777" w:rsidTr="00AD5821">
        <w:trPr>
          <w:trHeight w:val="363"/>
        </w:trPr>
        <w:tc>
          <w:tcPr>
            <w:tcW w:w="2667" w:type="dxa"/>
            <w:gridSpan w:val="2"/>
            <w:vMerge/>
            <w:tcBorders>
              <w:left w:val="single" w:sz="4" w:space="0" w:color="000000"/>
            </w:tcBorders>
            <w:shd w:val="clear" w:color="auto" w:fill="auto"/>
          </w:tcPr>
          <w:p w14:paraId="35BC7C93" w14:textId="77777777" w:rsidR="00457912" w:rsidRPr="00457912" w:rsidRDefault="00457912" w:rsidP="00457912">
            <w:pPr>
              <w:suppressAutoHyphens/>
              <w:snapToGrid w:val="0"/>
              <w:rPr>
                <w:rFonts w:ascii="Times New Roman" w:eastAsia="Times New Roman" w:hAnsi="Times New Roman" w:cs="Times New Roman"/>
                <w:b/>
                <w:color w:val="000000"/>
                <w:sz w:val="24"/>
                <w:szCs w:val="24"/>
                <w:lang w:eastAsia="ar-SA"/>
              </w:rPr>
            </w:pPr>
          </w:p>
        </w:tc>
        <w:tc>
          <w:tcPr>
            <w:tcW w:w="8078" w:type="dxa"/>
            <w:tcBorders>
              <w:top w:val="single" w:sz="4" w:space="0" w:color="auto"/>
              <w:left w:val="single" w:sz="4" w:space="0" w:color="000000"/>
              <w:bottom w:val="single" w:sz="4" w:space="0" w:color="auto"/>
            </w:tcBorders>
            <w:shd w:val="clear" w:color="auto" w:fill="auto"/>
          </w:tcPr>
          <w:p w14:paraId="1B03E035" w14:textId="77777777" w:rsidR="00457912" w:rsidRPr="00457912" w:rsidRDefault="00457912" w:rsidP="00457912">
            <w:pPr>
              <w:suppressAutoHyphens/>
              <w:rPr>
                <w:rFonts w:ascii="Times New Roman" w:eastAsia="Times New Roman" w:hAnsi="Times New Roman" w:cs="Times New Roman"/>
                <w:b/>
                <w:bCs/>
                <w:sz w:val="24"/>
                <w:szCs w:val="24"/>
                <w:lang w:eastAsia="ru-RU"/>
              </w:rPr>
            </w:pPr>
            <w:r w:rsidRPr="00457912">
              <w:rPr>
                <w:rFonts w:ascii="Times New Roman" w:eastAsia="Times New Roman" w:hAnsi="Times New Roman" w:cs="Times New Roman"/>
                <w:b/>
                <w:bCs/>
                <w:sz w:val="24"/>
                <w:szCs w:val="24"/>
                <w:lang w:eastAsia="ru-RU"/>
              </w:rPr>
              <w:t>В том числе самостоятельная работа обучающихся</w:t>
            </w:r>
          </w:p>
        </w:tc>
        <w:tc>
          <w:tcPr>
            <w:tcW w:w="1842" w:type="dxa"/>
            <w:tcBorders>
              <w:top w:val="single" w:sz="4" w:space="0" w:color="auto"/>
              <w:left w:val="single" w:sz="4" w:space="0" w:color="000000"/>
              <w:bottom w:val="single" w:sz="4" w:space="0" w:color="auto"/>
            </w:tcBorders>
            <w:shd w:val="clear" w:color="auto" w:fill="auto"/>
          </w:tcPr>
          <w:p w14:paraId="7EBD0BB2" w14:textId="77777777" w:rsidR="00457912" w:rsidRPr="00457912" w:rsidRDefault="00457912" w:rsidP="00457912">
            <w:pPr>
              <w:suppressAutoHyphens/>
              <w:snapToGrid w:val="0"/>
              <w:jc w:val="center"/>
              <w:rPr>
                <w:rFonts w:ascii="Times New Roman" w:eastAsia="Times New Roman" w:hAnsi="Times New Roman" w:cs="Times New Roman"/>
                <w:b/>
                <w:color w:val="000000"/>
                <w:sz w:val="24"/>
                <w:szCs w:val="24"/>
                <w:lang w:eastAsia="ar-SA"/>
              </w:rPr>
            </w:pPr>
            <w:r w:rsidRPr="00457912">
              <w:rPr>
                <w:rFonts w:ascii="Times New Roman" w:eastAsia="Times New Roman" w:hAnsi="Times New Roman" w:cs="Times New Roman"/>
                <w:b/>
                <w:color w:val="000000"/>
                <w:sz w:val="24"/>
                <w:szCs w:val="24"/>
                <w:lang w:eastAsia="ar-SA"/>
              </w:rPr>
              <w:t>2</w:t>
            </w:r>
          </w:p>
        </w:tc>
        <w:tc>
          <w:tcPr>
            <w:tcW w:w="2129" w:type="dxa"/>
            <w:vMerge/>
            <w:tcBorders>
              <w:left w:val="single" w:sz="4" w:space="0" w:color="000000"/>
              <w:bottom w:val="single" w:sz="4" w:space="0" w:color="auto"/>
              <w:right w:val="single" w:sz="4" w:space="0" w:color="000000"/>
            </w:tcBorders>
            <w:shd w:val="clear" w:color="auto" w:fill="auto"/>
          </w:tcPr>
          <w:p w14:paraId="35769F94"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r>
      <w:tr w:rsidR="00457912" w:rsidRPr="00457912" w14:paraId="717F5A7F" w14:textId="77777777" w:rsidTr="00AD5821">
        <w:trPr>
          <w:trHeight w:val="363"/>
        </w:trPr>
        <w:tc>
          <w:tcPr>
            <w:tcW w:w="2667" w:type="dxa"/>
            <w:gridSpan w:val="2"/>
            <w:vMerge/>
            <w:tcBorders>
              <w:left w:val="single" w:sz="4" w:space="0" w:color="000000"/>
              <w:bottom w:val="single" w:sz="4" w:space="0" w:color="auto"/>
            </w:tcBorders>
            <w:shd w:val="clear" w:color="auto" w:fill="auto"/>
          </w:tcPr>
          <w:p w14:paraId="586D6DFB" w14:textId="77777777" w:rsidR="00457912" w:rsidRPr="00457912" w:rsidRDefault="00457912" w:rsidP="00457912">
            <w:pPr>
              <w:suppressAutoHyphens/>
              <w:snapToGrid w:val="0"/>
              <w:rPr>
                <w:rFonts w:ascii="Times New Roman" w:eastAsia="Times New Roman" w:hAnsi="Times New Roman" w:cs="Times New Roman"/>
                <w:b/>
                <w:color w:val="000000"/>
                <w:sz w:val="24"/>
                <w:szCs w:val="24"/>
                <w:lang w:eastAsia="ar-SA"/>
              </w:rPr>
            </w:pPr>
          </w:p>
        </w:tc>
        <w:tc>
          <w:tcPr>
            <w:tcW w:w="8078" w:type="dxa"/>
            <w:tcBorders>
              <w:top w:val="single" w:sz="4" w:space="0" w:color="auto"/>
              <w:left w:val="single" w:sz="4" w:space="0" w:color="000000"/>
              <w:bottom w:val="single" w:sz="4" w:space="0" w:color="auto"/>
            </w:tcBorders>
            <w:shd w:val="clear" w:color="auto" w:fill="auto"/>
          </w:tcPr>
          <w:p w14:paraId="79210F92" w14:textId="77777777" w:rsidR="00457912" w:rsidRPr="00457912" w:rsidRDefault="00457912" w:rsidP="00457912">
            <w:pPr>
              <w:suppressAutoHyphens/>
              <w:rPr>
                <w:rFonts w:ascii="Times New Roman" w:eastAsia="Times New Roman" w:hAnsi="Times New Roman" w:cs="Times New Roman"/>
                <w:bCs/>
                <w:sz w:val="24"/>
                <w:szCs w:val="24"/>
                <w:lang w:eastAsia="ar-SA"/>
              </w:rPr>
            </w:pPr>
            <w:r w:rsidRPr="00457912">
              <w:rPr>
                <w:rFonts w:ascii="Times New Roman" w:eastAsia="Times New Roman" w:hAnsi="Times New Roman" w:cs="Times New Roman"/>
                <w:bCs/>
                <w:sz w:val="24"/>
                <w:szCs w:val="24"/>
                <w:lang w:eastAsia="ar-SA"/>
              </w:rPr>
              <w:t>Электрические следящие системы на потенциометрах и на сельсинах</w:t>
            </w:r>
          </w:p>
        </w:tc>
        <w:tc>
          <w:tcPr>
            <w:tcW w:w="1842" w:type="dxa"/>
            <w:tcBorders>
              <w:top w:val="single" w:sz="4" w:space="0" w:color="auto"/>
              <w:left w:val="single" w:sz="4" w:space="0" w:color="000000"/>
              <w:bottom w:val="single" w:sz="4" w:space="0" w:color="auto"/>
            </w:tcBorders>
            <w:shd w:val="clear" w:color="auto" w:fill="auto"/>
          </w:tcPr>
          <w:p w14:paraId="045F48A2"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2</w:t>
            </w:r>
          </w:p>
        </w:tc>
        <w:tc>
          <w:tcPr>
            <w:tcW w:w="2129" w:type="dxa"/>
            <w:tcBorders>
              <w:left w:val="single" w:sz="4" w:space="0" w:color="000000"/>
              <w:bottom w:val="single" w:sz="4" w:space="0" w:color="auto"/>
              <w:right w:val="single" w:sz="4" w:space="0" w:color="000000"/>
            </w:tcBorders>
            <w:shd w:val="clear" w:color="auto" w:fill="auto"/>
          </w:tcPr>
          <w:p w14:paraId="5672143D"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r>
      <w:tr w:rsidR="00457912" w:rsidRPr="00457912" w14:paraId="47D7C325" w14:textId="77777777" w:rsidTr="00AD5821">
        <w:trPr>
          <w:trHeight w:val="262"/>
        </w:trPr>
        <w:tc>
          <w:tcPr>
            <w:tcW w:w="2667" w:type="dxa"/>
            <w:gridSpan w:val="2"/>
            <w:vMerge w:val="restart"/>
            <w:tcBorders>
              <w:top w:val="single" w:sz="4" w:space="0" w:color="auto"/>
              <w:left w:val="single" w:sz="4" w:space="0" w:color="000000"/>
              <w:bottom w:val="single" w:sz="4" w:space="0" w:color="auto"/>
            </w:tcBorders>
            <w:shd w:val="clear" w:color="auto" w:fill="auto"/>
          </w:tcPr>
          <w:p w14:paraId="3DBFC162" w14:textId="77777777" w:rsidR="00457912" w:rsidRPr="00457912" w:rsidRDefault="00457912" w:rsidP="00457912">
            <w:pPr>
              <w:suppressAutoHyphens/>
              <w:rPr>
                <w:rFonts w:ascii="Times New Roman" w:eastAsia="Times New Roman" w:hAnsi="Times New Roman" w:cs="Times New Roman"/>
                <w:b/>
                <w:bCs/>
                <w:sz w:val="24"/>
                <w:szCs w:val="24"/>
                <w:lang w:eastAsia="ar-SA"/>
              </w:rPr>
            </w:pPr>
            <w:r w:rsidRPr="00457912">
              <w:rPr>
                <w:rFonts w:ascii="Times New Roman" w:eastAsia="Times New Roman" w:hAnsi="Times New Roman" w:cs="Times New Roman"/>
                <w:b/>
                <w:bCs/>
                <w:sz w:val="24"/>
                <w:szCs w:val="24"/>
                <w:lang w:eastAsia="ar-SA"/>
              </w:rPr>
              <w:t xml:space="preserve">ТЕМА 2.6. </w:t>
            </w:r>
          </w:p>
          <w:p w14:paraId="006AA133" w14:textId="77777777" w:rsidR="00457912" w:rsidRPr="00457912" w:rsidRDefault="00457912" w:rsidP="00457912">
            <w:pPr>
              <w:suppressAutoHyphens/>
              <w:snapToGrid w:val="0"/>
              <w:rPr>
                <w:rFonts w:ascii="Times New Roman" w:eastAsia="Times New Roman" w:hAnsi="Times New Roman" w:cs="Times New Roman"/>
                <w:b/>
                <w:color w:val="000000"/>
                <w:sz w:val="24"/>
                <w:szCs w:val="24"/>
                <w:lang w:eastAsia="ar-SA"/>
              </w:rPr>
            </w:pPr>
            <w:r w:rsidRPr="00457912">
              <w:rPr>
                <w:rFonts w:ascii="Times New Roman" w:eastAsia="Times New Roman" w:hAnsi="Times New Roman" w:cs="Times New Roman"/>
                <w:b/>
                <w:bCs/>
                <w:sz w:val="24"/>
                <w:szCs w:val="24"/>
                <w:lang w:eastAsia="ar-SA"/>
              </w:rPr>
              <w:t>Системы телемеханики</w:t>
            </w:r>
          </w:p>
        </w:tc>
        <w:tc>
          <w:tcPr>
            <w:tcW w:w="8078" w:type="dxa"/>
            <w:tcBorders>
              <w:top w:val="single" w:sz="4" w:space="0" w:color="auto"/>
              <w:left w:val="single" w:sz="4" w:space="0" w:color="000000"/>
              <w:bottom w:val="single" w:sz="4" w:space="0" w:color="auto"/>
            </w:tcBorders>
            <w:shd w:val="clear" w:color="auto" w:fill="auto"/>
          </w:tcPr>
          <w:p w14:paraId="15B6D7C7" w14:textId="77777777" w:rsidR="00457912" w:rsidRPr="00457912" w:rsidRDefault="00457912" w:rsidP="00457912">
            <w:pPr>
              <w:suppressAutoHyphens/>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b/>
                <w:bCs/>
                <w:sz w:val="24"/>
                <w:szCs w:val="24"/>
                <w:lang w:eastAsia="ru-RU"/>
              </w:rPr>
              <w:t>Содержание</w:t>
            </w:r>
          </w:p>
        </w:tc>
        <w:tc>
          <w:tcPr>
            <w:tcW w:w="1842" w:type="dxa"/>
            <w:tcBorders>
              <w:top w:val="single" w:sz="4" w:space="0" w:color="auto"/>
              <w:left w:val="single" w:sz="4" w:space="0" w:color="000000"/>
              <w:bottom w:val="single" w:sz="4" w:space="0" w:color="auto"/>
            </w:tcBorders>
            <w:shd w:val="clear" w:color="auto" w:fill="auto"/>
          </w:tcPr>
          <w:p w14:paraId="2280B441" w14:textId="77777777" w:rsidR="00457912" w:rsidRPr="00457912" w:rsidRDefault="00457912" w:rsidP="00457912">
            <w:pPr>
              <w:suppressAutoHyphens/>
              <w:snapToGrid w:val="0"/>
              <w:jc w:val="center"/>
              <w:rPr>
                <w:rFonts w:ascii="Times New Roman" w:eastAsia="Times New Roman" w:hAnsi="Times New Roman" w:cs="Times New Roman"/>
                <w:b/>
                <w:color w:val="000000"/>
                <w:sz w:val="24"/>
                <w:szCs w:val="24"/>
                <w:lang w:eastAsia="ar-SA"/>
              </w:rPr>
            </w:pPr>
            <w:r w:rsidRPr="00457912">
              <w:rPr>
                <w:rFonts w:ascii="Times New Roman" w:eastAsia="Times New Roman" w:hAnsi="Times New Roman" w:cs="Times New Roman"/>
                <w:b/>
                <w:color w:val="000000"/>
                <w:sz w:val="24"/>
                <w:szCs w:val="24"/>
                <w:lang w:eastAsia="ar-SA"/>
              </w:rPr>
              <w:t>2</w:t>
            </w:r>
          </w:p>
        </w:tc>
        <w:tc>
          <w:tcPr>
            <w:tcW w:w="2129" w:type="dxa"/>
            <w:vMerge w:val="restart"/>
            <w:tcBorders>
              <w:top w:val="single" w:sz="4" w:space="0" w:color="auto"/>
              <w:left w:val="single" w:sz="4" w:space="0" w:color="000000"/>
              <w:bottom w:val="single" w:sz="4" w:space="0" w:color="auto"/>
              <w:right w:val="single" w:sz="4" w:space="0" w:color="000000"/>
            </w:tcBorders>
            <w:shd w:val="clear" w:color="auto" w:fill="auto"/>
          </w:tcPr>
          <w:p w14:paraId="3E8FE11E"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ОК1-ОК2 ОК4-ОК7,</w:t>
            </w:r>
          </w:p>
          <w:p w14:paraId="30BC0046"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ПК1.1-1.3</w:t>
            </w:r>
          </w:p>
          <w:p w14:paraId="37633A6C"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ПК2.1-2.3</w:t>
            </w:r>
          </w:p>
          <w:p w14:paraId="74C51587"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r>
      <w:tr w:rsidR="00457912" w:rsidRPr="00457912" w14:paraId="236E46A8" w14:textId="77777777" w:rsidTr="00AD5821">
        <w:trPr>
          <w:trHeight w:val="895"/>
        </w:trPr>
        <w:tc>
          <w:tcPr>
            <w:tcW w:w="2667" w:type="dxa"/>
            <w:gridSpan w:val="2"/>
            <w:vMerge/>
            <w:tcBorders>
              <w:left w:val="single" w:sz="4" w:space="0" w:color="000000"/>
              <w:bottom w:val="single" w:sz="4" w:space="0" w:color="auto"/>
            </w:tcBorders>
            <w:shd w:val="clear" w:color="auto" w:fill="auto"/>
          </w:tcPr>
          <w:p w14:paraId="3B6639E2" w14:textId="77777777" w:rsidR="00457912" w:rsidRPr="00457912" w:rsidRDefault="00457912" w:rsidP="00457912">
            <w:pPr>
              <w:suppressAutoHyphens/>
              <w:snapToGrid w:val="0"/>
              <w:rPr>
                <w:rFonts w:ascii="Times New Roman" w:eastAsia="Times New Roman" w:hAnsi="Times New Roman" w:cs="Times New Roman"/>
                <w:b/>
                <w:color w:val="000000"/>
                <w:sz w:val="24"/>
                <w:szCs w:val="24"/>
                <w:lang w:eastAsia="ar-SA"/>
              </w:rPr>
            </w:pPr>
          </w:p>
        </w:tc>
        <w:tc>
          <w:tcPr>
            <w:tcW w:w="8078" w:type="dxa"/>
            <w:tcBorders>
              <w:top w:val="single" w:sz="4" w:space="0" w:color="auto"/>
              <w:left w:val="single" w:sz="4" w:space="0" w:color="000000"/>
            </w:tcBorders>
            <w:shd w:val="clear" w:color="auto" w:fill="auto"/>
          </w:tcPr>
          <w:p w14:paraId="5BC76BF7" w14:textId="77777777" w:rsidR="00457912" w:rsidRPr="00457912" w:rsidRDefault="00457912" w:rsidP="00457912">
            <w:pPr>
              <w:suppressAutoHyphens/>
              <w:jc w:val="both"/>
              <w:rPr>
                <w:rFonts w:ascii="Times New Roman" w:eastAsia="Times New Roman" w:hAnsi="Times New Roman" w:cs="Times New Roman"/>
                <w:sz w:val="24"/>
                <w:szCs w:val="24"/>
                <w:lang w:eastAsia="ar-SA"/>
              </w:rPr>
            </w:pPr>
            <w:r w:rsidRPr="00457912">
              <w:rPr>
                <w:rFonts w:ascii="Times New Roman" w:eastAsia="Times New Roman" w:hAnsi="Times New Roman" w:cs="Times New Roman"/>
                <w:sz w:val="24"/>
                <w:szCs w:val="24"/>
                <w:lang w:eastAsia="ar-SA"/>
              </w:rPr>
              <w:t>Общие сведения о системах телемеханики. Назначение и область применения отдельных видов систем телемеханики.</w:t>
            </w:r>
          </w:p>
          <w:p w14:paraId="0C85CCE8" w14:textId="77777777" w:rsidR="00457912" w:rsidRPr="00457912" w:rsidRDefault="00457912" w:rsidP="00457912">
            <w:pPr>
              <w:suppressAutoHyphens/>
              <w:snapToGrid w:val="0"/>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sz w:val="24"/>
                <w:szCs w:val="24"/>
                <w:lang w:eastAsia="ar-SA"/>
              </w:rPr>
              <w:t>Виды систем телеизмерения. Каналы связи. Системы телеуправления и телесигнализации.</w:t>
            </w:r>
          </w:p>
        </w:tc>
        <w:tc>
          <w:tcPr>
            <w:tcW w:w="1842" w:type="dxa"/>
            <w:tcBorders>
              <w:top w:val="single" w:sz="4" w:space="0" w:color="auto"/>
              <w:left w:val="single" w:sz="4" w:space="0" w:color="000000"/>
            </w:tcBorders>
            <w:shd w:val="clear" w:color="auto" w:fill="auto"/>
          </w:tcPr>
          <w:p w14:paraId="0412A286"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color w:val="000000"/>
                <w:sz w:val="24"/>
                <w:szCs w:val="24"/>
                <w:lang w:eastAsia="ar-SA"/>
              </w:rPr>
              <w:t>2</w:t>
            </w:r>
          </w:p>
        </w:tc>
        <w:tc>
          <w:tcPr>
            <w:tcW w:w="2129" w:type="dxa"/>
            <w:vMerge/>
            <w:tcBorders>
              <w:left w:val="single" w:sz="4" w:space="0" w:color="000000"/>
              <w:bottom w:val="single" w:sz="4" w:space="0" w:color="auto"/>
              <w:right w:val="single" w:sz="4" w:space="0" w:color="000000"/>
            </w:tcBorders>
            <w:shd w:val="clear" w:color="auto" w:fill="auto"/>
          </w:tcPr>
          <w:p w14:paraId="59F191AC"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r>
      <w:tr w:rsidR="00457912" w:rsidRPr="00457912" w14:paraId="3C72F49F" w14:textId="77777777" w:rsidTr="00AD5821">
        <w:trPr>
          <w:trHeight w:val="317"/>
        </w:trPr>
        <w:tc>
          <w:tcPr>
            <w:tcW w:w="10745" w:type="dxa"/>
            <w:gridSpan w:val="3"/>
            <w:tcBorders>
              <w:top w:val="single" w:sz="4" w:space="0" w:color="auto"/>
              <w:left w:val="single" w:sz="4" w:space="0" w:color="000000"/>
            </w:tcBorders>
            <w:shd w:val="clear" w:color="auto" w:fill="auto"/>
          </w:tcPr>
          <w:p w14:paraId="58996655" w14:textId="77777777" w:rsidR="00457912" w:rsidRPr="00457912" w:rsidRDefault="00457912" w:rsidP="00457912">
            <w:pPr>
              <w:suppressAutoHyphens/>
              <w:jc w:val="both"/>
              <w:rPr>
                <w:rFonts w:ascii="Times New Roman" w:eastAsia="Times New Roman" w:hAnsi="Times New Roman" w:cs="Times New Roman"/>
                <w:b/>
                <w:sz w:val="24"/>
                <w:szCs w:val="24"/>
                <w:lang w:eastAsia="ar-SA"/>
              </w:rPr>
            </w:pPr>
            <w:r w:rsidRPr="00457912">
              <w:rPr>
                <w:rFonts w:ascii="Times New Roman" w:eastAsia="Times New Roman" w:hAnsi="Times New Roman" w:cs="Times New Roman"/>
                <w:b/>
                <w:sz w:val="24"/>
                <w:szCs w:val="24"/>
                <w:lang w:eastAsia="ar-SA"/>
              </w:rPr>
              <w:t>Промежуточная аттестация в форме диф.зачета</w:t>
            </w:r>
          </w:p>
        </w:tc>
        <w:tc>
          <w:tcPr>
            <w:tcW w:w="1842" w:type="dxa"/>
            <w:tcBorders>
              <w:top w:val="single" w:sz="4" w:space="0" w:color="auto"/>
              <w:left w:val="single" w:sz="4" w:space="0" w:color="000000"/>
              <w:bottom w:val="single" w:sz="4" w:space="0" w:color="auto"/>
            </w:tcBorders>
            <w:shd w:val="clear" w:color="auto" w:fill="auto"/>
          </w:tcPr>
          <w:p w14:paraId="0FF7B9C7" w14:textId="77777777" w:rsidR="00457912" w:rsidRPr="00457912" w:rsidRDefault="00457912" w:rsidP="00457912">
            <w:pPr>
              <w:suppressAutoHyphens/>
              <w:snapToGrid w:val="0"/>
              <w:jc w:val="center"/>
              <w:rPr>
                <w:rFonts w:ascii="Times New Roman" w:eastAsia="Times New Roman" w:hAnsi="Times New Roman" w:cs="Times New Roman"/>
                <w:b/>
                <w:color w:val="000000"/>
                <w:sz w:val="24"/>
                <w:szCs w:val="24"/>
                <w:lang w:eastAsia="ar-SA"/>
              </w:rPr>
            </w:pPr>
            <w:r w:rsidRPr="00457912">
              <w:rPr>
                <w:rFonts w:ascii="Times New Roman" w:eastAsia="Times New Roman" w:hAnsi="Times New Roman" w:cs="Times New Roman"/>
                <w:b/>
                <w:color w:val="000000"/>
                <w:sz w:val="24"/>
                <w:szCs w:val="24"/>
                <w:lang w:eastAsia="ar-SA"/>
              </w:rPr>
              <w:t>2</w:t>
            </w:r>
          </w:p>
        </w:tc>
        <w:tc>
          <w:tcPr>
            <w:tcW w:w="2129" w:type="dxa"/>
            <w:tcBorders>
              <w:top w:val="single" w:sz="4" w:space="0" w:color="auto"/>
              <w:left w:val="single" w:sz="4" w:space="0" w:color="000000"/>
              <w:bottom w:val="single" w:sz="4" w:space="0" w:color="auto"/>
              <w:right w:val="single" w:sz="4" w:space="0" w:color="000000"/>
            </w:tcBorders>
            <w:shd w:val="clear" w:color="auto" w:fill="auto"/>
          </w:tcPr>
          <w:p w14:paraId="2D9EB42D"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r>
      <w:tr w:rsidR="00457912" w:rsidRPr="00457912" w14:paraId="3E36899E" w14:textId="77777777" w:rsidTr="00AD5821">
        <w:trPr>
          <w:trHeight w:val="168"/>
        </w:trPr>
        <w:tc>
          <w:tcPr>
            <w:tcW w:w="10745" w:type="dxa"/>
            <w:gridSpan w:val="3"/>
            <w:tcBorders>
              <w:top w:val="single" w:sz="4" w:space="0" w:color="auto"/>
              <w:left w:val="single" w:sz="4" w:space="0" w:color="000000"/>
              <w:bottom w:val="single" w:sz="4" w:space="0" w:color="auto"/>
            </w:tcBorders>
            <w:shd w:val="clear" w:color="auto" w:fill="auto"/>
          </w:tcPr>
          <w:p w14:paraId="211F3C2C" w14:textId="77777777" w:rsidR="00457912" w:rsidRPr="00457912" w:rsidRDefault="00457912" w:rsidP="00457912">
            <w:pPr>
              <w:suppressAutoHyphens/>
              <w:rPr>
                <w:rFonts w:ascii="Times New Roman" w:eastAsia="Times New Roman" w:hAnsi="Times New Roman" w:cs="Times New Roman"/>
                <w:color w:val="000000"/>
                <w:sz w:val="24"/>
                <w:szCs w:val="24"/>
                <w:lang w:eastAsia="ar-SA"/>
              </w:rPr>
            </w:pPr>
            <w:r w:rsidRPr="00457912">
              <w:rPr>
                <w:rFonts w:ascii="Times New Roman" w:eastAsia="Times New Roman" w:hAnsi="Times New Roman" w:cs="Times New Roman"/>
                <w:b/>
                <w:caps/>
                <w:sz w:val="24"/>
                <w:szCs w:val="24"/>
                <w:lang w:eastAsia="ar-SA"/>
              </w:rPr>
              <w:t>Всего</w:t>
            </w:r>
          </w:p>
        </w:tc>
        <w:tc>
          <w:tcPr>
            <w:tcW w:w="1842" w:type="dxa"/>
            <w:tcBorders>
              <w:top w:val="single" w:sz="4" w:space="0" w:color="auto"/>
              <w:left w:val="single" w:sz="4" w:space="0" w:color="000000"/>
              <w:bottom w:val="single" w:sz="4" w:space="0" w:color="auto"/>
            </w:tcBorders>
            <w:shd w:val="clear" w:color="auto" w:fill="auto"/>
          </w:tcPr>
          <w:p w14:paraId="4654379B" w14:textId="77777777" w:rsidR="00457912" w:rsidRPr="00457912" w:rsidRDefault="00457912" w:rsidP="00457912">
            <w:pPr>
              <w:suppressAutoHyphens/>
              <w:snapToGrid w:val="0"/>
              <w:jc w:val="center"/>
              <w:rPr>
                <w:rFonts w:ascii="Times New Roman" w:eastAsia="Times New Roman" w:hAnsi="Times New Roman" w:cs="Times New Roman"/>
                <w:b/>
                <w:color w:val="000000"/>
                <w:sz w:val="24"/>
                <w:szCs w:val="24"/>
                <w:lang w:eastAsia="ar-SA"/>
              </w:rPr>
            </w:pPr>
            <w:r w:rsidRPr="00457912">
              <w:rPr>
                <w:rFonts w:ascii="Times New Roman" w:eastAsia="Times New Roman" w:hAnsi="Times New Roman" w:cs="Times New Roman"/>
                <w:b/>
                <w:color w:val="000000"/>
                <w:sz w:val="24"/>
                <w:szCs w:val="24"/>
                <w:lang w:eastAsia="ar-SA"/>
              </w:rPr>
              <w:t>78</w:t>
            </w:r>
          </w:p>
        </w:tc>
        <w:tc>
          <w:tcPr>
            <w:tcW w:w="2129" w:type="dxa"/>
            <w:tcBorders>
              <w:top w:val="single" w:sz="4" w:space="0" w:color="auto"/>
              <w:left w:val="single" w:sz="4" w:space="0" w:color="000000"/>
              <w:bottom w:val="single" w:sz="4" w:space="0" w:color="auto"/>
              <w:right w:val="single" w:sz="4" w:space="0" w:color="000000"/>
            </w:tcBorders>
            <w:shd w:val="clear" w:color="auto" w:fill="auto"/>
          </w:tcPr>
          <w:p w14:paraId="27E6040F" w14:textId="77777777" w:rsidR="00457912" w:rsidRPr="00457912" w:rsidRDefault="00457912" w:rsidP="00457912">
            <w:pPr>
              <w:suppressAutoHyphens/>
              <w:snapToGrid w:val="0"/>
              <w:jc w:val="center"/>
              <w:rPr>
                <w:rFonts w:ascii="Times New Roman" w:eastAsia="Times New Roman" w:hAnsi="Times New Roman" w:cs="Times New Roman"/>
                <w:color w:val="000000"/>
                <w:sz w:val="24"/>
                <w:szCs w:val="24"/>
                <w:lang w:eastAsia="ar-SA"/>
              </w:rPr>
            </w:pPr>
          </w:p>
        </w:tc>
      </w:tr>
      <w:tr w:rsidR="00457912" w:rsidRPr="00457912" w14:paraId="35B4D955" w14:textId="77777777" w:rsidTr="00AD5821">
        <w:tblPrEx>
          <w:tblBorders>
            <w:top w:val="single" w:sz="4" w:space="0" w:color="auto"/>
          </w:tblBorders>
        </w:tblPrEx>
        <w:trPr>
          <w:gridAfter w:val="4"/>
          <w:wAfter w:w="13576" w:type="dxa"/>
          <w:trHeight w:val="100"/>
        </w:trPr>
        <w:tc>
          <w:tcPr>
            <w:tcW w:w="1140" w:type="dxa"/>
            <w:tcBorders>
              <w:top w:val="single" w:sz="4" w:space="0" w:color="auto"/>
            </w:tcBorders>
          </w:tcPr>
          <w:p w14:paraId="4D4A47E4" w14:textId="77777777" w:rsidR="00457912" w:rsidRPr="00457912" w:rsidRDefault="00457912" w:rsidP="00457912">
            <w:pPr>
              <w:suppressAutoHyphens/>
              <w:jc w:val="both"/>
              <w:rPr>
                <w:rFonts w:ascii="Times New Roman" w:eastAsia="Times New Roman" w:hAnsi="Times New Roman" w:cs="Times New Roman"/>
                <w:b/>
                <w:sz w:val="24"/>
                <w:szCs w:val="24"/>
                <w:lang w:eastAsia="ar-SA"/>
              </w:rPr>
            </w:pPr>
          </w:p>
        </w:tc>
      </w:tr>
    </w:tbl>
    <w:p w14:paraId="7602741B" w14:textId="77777777" w:rsidR="00457912" w:rsidRPr="00457912" w:rsidRDefault="00457912" w:rsidP="00457912">
      <w:pPr>
        <w:suppressAutoHyphens/>
        <w:jc w:val="both"/>
        <w:rPr>
          <w:rFonts w:ascii="Times New Roman" w:eastAsia="Times New Roman" w:hAnsi="Times New Roman" w:cs="Times New Roman"/>
          <w:b/>
          <w:sz w:val="24"/>
          <w:szCs w:val="24"/>
          <w:lang w:eastAsia="ar-SA"/>
        </w:rPr>
      </w:pPr>
    </w:p>
    <w:p w14:paraId="572D3508" w14:textId="77777777" w:rsidR="00457912" w:rsidRPr="00457912" w:rsidRDefault="00457912" w:rsidP="00457912">
      <w:pPr>
        <w:suppressAutoHyphens/>
        <w:jc w:val="both"/>
        <w:rPr>
          <w:rFonts w:ascii="Times New Roman" w:eastAsia="Times New Roman" w:hAnsi="Times New Roman" w:cs="Times New Roman"/>
          <w:b/>
          <w:sz w:val="24"/>
          <w:szCs w:val="24"/>
          <w:lang w:eastAsia="ar-SA"/>
        </w:rPr>
      </w:pPr>
    </w:p>
    <w:p w14:paraId="7C584C3E" w14:textId="77777777" w:rsidR="00457912" w:rsidRPr="00457912" w:rsidRDefault="00457912" w:rsidP="00457912">
      <w:pPr>
        <w:suppressAutoHyphens/>
        <w:jc w:val="both"/>
        <w:rPr>
          <w:rFonts w:ascii="Times New Roman" w:eastAsia="Times New Roman" w:hAnsi="Times New Roman" w:cs="Times New Roman"/>
          <w:b/>
          <w:sz w:val="24"/>
          <w:szCs w:val="24"/>
          <w:lang w:eastAsia="ar-SA"/>
        </w:rPr>
      </w:pPr>
    </w:p>
    <w:p w14:paraId="6271ECA5" w14:textId="77777777" w:rsidR="00457912" w:rsidRPr="00457912" w:rsidRDefault="00457912" w:rsidP="00457912">
      <w:pPr>
        <w:suppressAutoHyphens/>
        <w:jc w:val="both"/>
        <w:rPr>
          <w:rFonts w:ascii="Times New Roman" w:eastAsia="Times New Roman" w:hAnsi="Times New Roman" w:cs="Times New Roman"/>
          <w:sz w:val="24"/>
          <w:szCs w:val="24"/>
          <w:lang w:eastAsia="ar-SA"/>
        </w:rPr>
      </w:pPr>
    </w:p>
    <w:p w14:paraId="4790552D" w14:textId="77777777" w:rsidR="00457912" w:rsidRPr="00457912" w:rsidRDefault="00457912" w:rsidP="00457912">
      <w:pPr>
        <w:widowControl w:val="0"/>
        <w:jc w:val="both"/>
        <w:rPr>
          <w:rFonts w:ascii="Times New Roman" w:eastAsia="Times New Roman" w:hAnsi="Times New Roman" w:cs="Times New Roman"/>
          <w:b/>
          <w:sz w:val="24"/>
          <w:szCs w:val="24"/>
          <w:lang w:eastAsia="ar-SA"/>
        </w:rPr>
      </w:pPr>
    </w:p>
    <w:p w14:paraId="07207405" w14:textId="77777777" w:rsidR="00457912" w:rsidRPr="00457912" w:rsidRDefault="00457912" w:rsidP="00457912">
      <w:pPr>
        <w:widowControl w:val="0"/>
        <w:rPr>
          <w:rFonts w:ascii="Times New Roman" w:eastAsia="Times New Roman" w:hAnsi="Times New Roman" w:cs="Times New Roman"/>
          <w:sz w:val="24"/>
          <w:szCs w:val="24"/>
          <w:lang w:eastAsia="ar-SA"/>
        </w:rPr>
        <w:sectPr w:rsidR="00457912" w:rsidRPr="00457912" w:rsidSect="00AD5821">
          <w:pgSz w:w="16838" w:h="11906" w:orient="landscape"/>
          <w:pgMar w:top="851" w:right="567" w:bottom="1134" w:left="1701" w:header="720" w:footer="709" w:gutter="0"/>
          <w:cols w:space="720"/>
          <w:docGrid w:linePitch="381"/>
        </w:sectPr>
      </w:pPr>
    </w:p>
    <w:p w14:paraId="030FA109" w14:textId="77777777" w:rsidR="00457912" w:rsidRPr="00457912" w:rsidRDefault="00457912" w:rsidP="00457912">
      <w:pPr>
        <w:suppressAutoHyphens/>
        <w:spacing w:line="276" w:lineRule="auto"/>
        <w:ind w:firstLine="709"/>
        <w:jc w:val="both"/>
        <w:rPr>
          <w:rFonts w:ascii="Times New Roman" w:eastAsia="Times New Roman" w:hAnsi="Times New Roman" w:cs="Times New Roman"/>
          <w:b/>
          <w:color w:val="000000"/>
          <w:sz w:val="24"/>
          <w:szCs w:val="24"/>
          <w:lang w:eastAsia="ar-SA"/>
        </w:rPr>
      </w:pPr>
      <w:r w:rsidRPr="00457912">
        <w:rPr>
          <w:rFonts w:ascii="Times New Roman" w:eastAsia="Times New Roman" w:hAnsi="Times New Roman" w:cs="Times New Roman"/>
          <w:b/>
          <w:color w:val="000000"/>
          <w:sz w:val="24"/>
          <w:szCs w:val="24"/>
          <w:lang w:eastAsia="ar-SA"/>
        </w:rPr>
        <w:lastRenderedPageBreak/>
        <w:t>3. УСЛОВИЯ РЕАЛИЗАЦИИ УЧЕБНОЙ ДИСЦИПЛИНЫ</w:t>
      </w:r>
    </w:p>
    <w:p w14:paraId="09A1991C" w14:textId="77777777" w:rsidR="00457912" w:rsidRPr="00457912" w:rsidRDefault="00457912" w:rsidP="00457912">
      <w:pPr>
        <w:suppressAutoHyphens/>
        <w:spacing w:line="276" w:lineRule="auto"/>
        <w:ind w:firstLine="709"/>
        <w:jc w:val="both"/>
        <w:rPr>
          <w:rFonts w:ascii="Times New Roman" w:eastAsia="Times New Roman" w:hAnsi="Times New Roman" w:cs="Times New Roman"/>
          <w:b/>
          <w:color w:val="000000"/>
          <w:sz w:val="24"/>
          <w:szCs w:val="24"/>
          <w:lang w:eastAsia="ar-SA"/>
        </w:rPr>
      </w:pPr>
    </w:p>
    <w:p w14:paraId="177B7B8D" w14:textId="77777777" w:rsidR="00457912" w:rsidRPr="00457912" w:rsidRDefault="00457912" w:rsidP="00457912">
      <w:pPr>
        <w:suppressAutoHyphens/>
        <w:spacing w:line="276" w:lineRule="auto"/>
        <w:ind w:firstLine="709"/>
        <w:jc w:val="both"/>
        <w:rPr>
          <w:rFonts w:ascii="Times New Roman" w:eastAsia="Times New Roman" w:hAnsi="Times New Roman" w:cs="Times New Roman"/>
          <w:b/>
          <w:bCs/>
          <w:iCs/>
          <w:color w:val="000000"/>
          <w:sz w:val="24"/>
          <w:szCs w:val="24"/>
          <w:lang w:eastAsia="ar-SA"/>
        </w:rPr>
      </w:pPr>
      <w:r w:rsidRPr="00457912">
        <w:rPr>
          <w:rFonts w:ascii="Times New Roman" w:eastAsia="Times New Roman" w:hAnsi="Times New Roman" w:cs="Times New Roman"/>
          <w:b/>
          <w:bCs/>
          <w:iCs/>
          <w:color w:val="000000"/>
          <w:sz w:val="24"/>
          <w:szCs w:val="24"/>
          <w:lang w:eastAsia="ar-SA"/>
        </w:rPr>
        <w:t>3.1. Материально-техническое обеспечение</w:t>
      </w:r>
    </w:p>
    <w:p w14:paraId="773F996A" w14:textId="77777777" w:rsidR="00457912" w:rsidRPr="00457912" w:rsidRDefault="00457912" w:rsidP="00457912">
      <w:pPr>
        <w:widowControl w:val="0"/>
        <w:spacing w:line="276" w:lineRule="auto"/>
        <w:ind w:firstLine="709"/>
        <w:jc w:val="both"/>
        <w:rPr>
          <w:rFonts w:ascii="Times New Roman" w:eastAsia="Times New Roman" w:hAnsi="Times New Roman" w:cs="Times New Roman"/>
          <w:sz w:val="24"/>
          <w:szCs w:val="24"/>
          <w:lang w:eastAsia="ar-SA"/>
        </w:rPr>
      </w:pPr>
      <w:r w:rsidRPr="00457912">
        <w:rPr>
          <w:rFonts w:ascii="Times New Roman" w:eastAsia="Times New Roman" w:hAnsi="Times New Roman" w:cs="Times New Roman"/>
          <w:sz w:val="24"/>
          <w:szCs w:val="24"/>
          <w:lang w:eastAsia="ar-SA"/>
        </w:rPr>
        <w:t>Реализация программы дисциплины требует наличие учебного кабинета «Электротехники и электроники» и лаборатории «Электротехники и электроники».</w:t>
      </w:r>
    </w:p>
    <w:p w14:paraId="5DED7A38" w14:textId="77777777" w:rsidR="00457912" w:rsidRPr="00457912" w:rsidRDefault="00457912" w:rsidP="00457912">
      <w:pPr>
        <w:widowControl w:val="0"/>
        <w:spacing w:line="276" w:lineRule="auto"/>
        <w:ind w:firstLine="709"/>
        <w:jc w:val="both"/>
        <w:rPr>
          <w:rFonts w:ascii="Times New Roman" w:eastAsia="Times New Roman" w:hAnsi="Times New Roman" w:cs="Times New Roman"/>
          <w:sz w:val="24"/>
          <w:szCs w:val="24"/>
          <w:lang w:eastAsia="ar-SA"/>
        </w:rPr>
      </w:pPr>
      <w:r w:rsidRPr="00457912">
        <w:rPr>
          <w:rFonts w:ascii="Times New Roman" w:eastAsia="Times New Roman" w:hAnsi="Times New Roman" w:cs="Times New Roman"/>
          <w:sz w:val="24"/>
          <w:szCs w:val="24"/>
          <w:lang w:eastAsia="ar-SA"/>
        </w:rPr>
        <w:t>Оборудование учебного кабинета «Электротехники и электроники»:</w:t>
      </w:r>
    </w:p>
    <w:p w14:paraId="7A769E91" w14:textId="77777777" w:rsidR="00457912" w:rsidRPr="00457912" w:rsidRDefault="00457912" w:rsidP="00457912">
      <w:pPr>
        <w:widowControl w:val="0"/>
        <w:spacing w:line="276" w:lineRule="auto"/>
        <w:ind w:firstLine="709"/>
        <w:jc w:val="both"/>
        <w:rPr>
          <w:rFonts w:ascii="Times New Roman" w:eastAsia="Times New Roman" w:hAnsi="Times New Roman" w:cs="Times New Roman"/>
          <w:sz w:val="24"/>
          <w:szCs w:val="24"/>
          <w:lang w:eastAsia="ar-SA"/>
        </w:rPr>
      </w:pPr>
      <w:r w:rsidRPr="00457912">
        <w:rPr>
          <w:rFonts w:ascii="Times New Roman" w:eastAsia="Times New Roman" w:hAnsi="Times New Roman" w:cs="Times New Roman"/>
          <w:sz w:val="24"/>
          <w:szCs w:val="24"/>
          <w:lang w:eastAsia="ar-SA"/>
        </w:rPr>
        <w:t>- посадочные места по количеству обучающихся,</w:t>
      </w:r>
    </w:p>
    <w:p w14:paraId="33AE13EB" w14:textId="77777777" w:rsidR="00457912" w:rsidRPr="00457912" w:rsidRDefault="00457912" w:rsidP="00457912">
      <w:pPr>
        <w:widowControl w:val="0"/>
        <w:spacing w:line="276" w:lineRule="auto"/>
        <w:ind w:firstLine="709"/>
        <w:jc w:val="both"/>
        <w:rPr>
          <w:rFonts w:ascii="Times New Roman" w:eastAsia="Times New Roman" w:hAnsi="Times New Roman" w:cs="Times New Roman"/>
          <w:sz w:val="24"/>
          <w:szCs w:val="24"/>
          <w:lang w:eastAsia="ar-SA"/>
        </w:rPr>
      </w:pPr>
      <w:r w:rsidRPr="00457912">
        <w:rPr>
          <w:rFonts w:ascii="Times New Roman" w:eastAsia="Times New Roman" w:hAnsi="Times New Roman" w:cs="Times New Roman"/>
          <w:sz w:val="24"/>
          <w:szCs w:val="24"/>
          <w:lang w:eastAsia="ar-SA"/>
        </w:rPr>
        <w:t>- рабочее место преподавателя,</w:t>
      </w:r>
    </w:p>
    <w:p w14:paraId="383EDFEF" w14:textId="77777777" w:rsidR="00457912" w:rsidRPr="00457912" w:rsidRDefault="00457912" w:rsidP="00457912">
      <w:pPr>
        <w:widowControl w:val="0"/>
        <w:spacing w:line="276" w:lineRule="auto"/>
        <w:ind w:firstLine="709"/>
        <w:jc w:val="both"/>
        <w:rPr>
          <w:rFonts w:ascii="Times New Roman" w:eastAsia="Times New Roman" w:hAnsi="Times New Roman" w:cs="Times New Roman"/>
          <w:bCs/>
          <w:sz w:val="24"/>
          <w:szCs w:val="24"/>
          <w:lang w:eastAsia="ar-SA"/>
        </w:rPr>
      </w:pPr>
      <w:r w:rsidRPr="00457912">
        <w:rPr>
          <w:rFonts w:ascii="Times New Roman" w:eastAsia="Times New Roman" w:hAnsi="Times New Roman" w:cs="Times New Roman"/>
          <w:sz w:val="24"/>
          <w:szCs w:val="24"/>
          <w:lang w:eastAsia="ar-SA"/>
        </w:rPr>
        <w:t xml:space="preserve">- </w:t>
      </w:r>
      <w:r w:rsidRPr="00457912">
        <w:rPr>
          <w:rFonts w:ascii="Times New Roman" w:eastAsia="Times New Roman" w:hAnsi="Times New Roman" w:cs="Times New Roman"/>
          <w:bCs/>
          <w:sz w:val="24"/>
          <w:szCs w:val="24"/>
          <w:lang w:eastAsia="ar-SA"/>
        </w:rPr>
        <w:t>основные элементы автоматики.</w:t>
      </w:r>
    </w:p>
    <w:p w14:paraId="5F21AB30" w14:textId="77777777" w:rsidR="00457912" w:rsidRPr="00457912" w:rsidRDefault="00457912" w:rsidP="00457912">
      <w:pPr>
        <w:widowControl w:val="0"/>
        <w:spacing w:line="276" w:lineRule="auto"/>
        <w:ind w:firstLine="709"/>
        <w:jc w:val="both"/>
        <w:rPr>
          <w:rFonts w:ascii="Times New Roman" w:eastAsia="Times New Roman" w:hAnsi="Times New Roman" w:cs="Times New Roman"/>
          <w:sz w:val="24"/>
          <w:szCs w:val="24"/>
          <w:lang w:eastAsia="ar-SA"/>
        </w:rPr>
      </w:pPr>
      <w:r w:rsidRPr="00457912">
        <w:rPr>
          <w:rFonts w:ascii="Times New Roman" w:eastAsia="Times New Roman" w:hAnsi="Times New Roman" w:cs="Times New Roman"/>
          <w:sz w:val="24"/>
          <w:szCs w:val="24"/>
          <w:lang w:eastAsia="ar-SA"/>
        </w:rPr>
        <w:t>Технические средства обучения:</w:t>
      </w:r>
    </w:p>
    <w:p w14:paraId="29B148B3" w14:textId="77777777" w:rsidR="00457912" w:rsidRPr="00457912" w:rsidRDefault="00457912" w:rsidP="00457912">
      <w:pPr>
        <w:widowControl w:val="0"/>
        <w:spacing w:line="276" w:lineRule="auto"/>
        <w:ind w:firstLine="709"/>
        <w:jc w:val="both"/>
        <w:rPr>
          <w:rFonts w:ascii="Times New Roman" w:eastAsia="Times New Roman" w:hAnsi="Times New Roman" w:cs="Times New Roman"/>
          <w:bCs/>
          <w:sz w:val="24"/>
          <w:szCs w:val="24"/>
          <w:lang w:eastAsia="ar-SA"/>
        </w:rPr>
      </w:pPr>
      <w:r w:rsidRPr="00457912">
        <w:rPr>
          <w:rFonts w:ascii="Times New Roman" w:eastAsia="Times New Roman" w:hAnsi="Times New Roman" w:cs="Times New Roman"/>
          <w:bCs/>
          <w:sz w:val="24"/>
          <w:szCs w:val="24"/>
          <w:lang w:eastAsia="ar-SA"/>
        </w:rPr>
        <w:t xml:space="preserve">- компьютер </w:t>
      </w:r>
      <w:bookmarkStart w:id="120" w:name="_Hlk60484007"/>
      <w:r w:rsidRPr="00457912">
        <w:rPr>
          <w:rFonts w:ascii="Times New Roman" w:eastAsia="Times New Roman" w:hAnsi="Times New Roman" w:cs="Times New Roman"/>
          <w:bCs/>
          <w:sz w:val="24"/>
          <w:szCs w:val="24"/>
          <w:lang w:eastAsia="ar-SA"/>
        </w:rPr>
        <w:t xml:space="preserve">с лицензионным программным обеспечением </w:t>
      </w:r>
      <w:bookmarkEnd w:id="120"/>
      <w:r w:rsidRPr="00457912">
        <w:rPr>
          <w:rFonts w:ascii="Times New Roman" w:eastAsia="Times New Roman" w:hAnsi="Times New Roman" w:cs="Times New Roman"/>
          <w:bCs/>
          <w:sz w:val="24"/>
          <w:szCs w:val="24"/>
          <w:lang w:eastAsia="ar-SA"/>
        </w:rPr>
        <w:t>и мультимедиапроектор.</w:t>
      </w:r>
    </w:p>
    <w:p w14:paraId="113EC2F6" w14:textId="77777777" w:rsidR="00457912" w:rsidRPr="00457912" w:rsidRDefault="00457912" w:rsidP="00457912">
      <w:pPr>
        <w:widowControl w:val="0"/>
        <w:spacing w:line="276" w:lineRule="auto"/>
        <w:ind w:firstLine="709"/>
        <w:jc w:val="both"/>
        <w:rPr>
          <w:rFonts w:ascii="Times New Roman" w:eastAsia="Times New Roman" w:hAnsi="Times New Roman" w:cs="Times New Roman"/>
          <w:sz w:val="24"/>
          <w:szCs w:val="24"/>
          <w:lang w:eastAsia="ar-SA"/>
        </w:rPr>
      </w:pPr>
      <w:r w:rsidRPr="00457912">
        <w:rPr>
          <w:rFonts w:ascii="Times New Roman" w:eastAsia="Times New Roman" w:hAnsi="Times New Roman" w:cs="Times New Roman"/>
          <w:sz w:val="24"/>
          <w:szCs w:val="24"/>
          <w:lang w:eastAsia="ar-SA"/>
        </w:rPr>
        <w:t>Оборудование лаборатории «Электротехники и электроники»:</w:t>
      </w:r>
    </w:p>
    <w:p w14:paraId="2FCA193B" w14:textId="77777777" w:rsidR="00457912" w:rsidRPr="00457912" w:rsidRDefault="00457912" w:rsidP="00457912">
      <w:pPr>
        <w:widowControl w:val="0"/>
        <w:spacing w:line="276" w:lineRule="auto"/>
        <w:ind w:firstLine="709"/>
        <w:jc w:val="both"/>
        <w:rPr>
          <w:rFonts w:ascii="Times New Roman" w:eastAsia="Times New Roman" w:hAnsi="Times New Roman" w:cs="Times New Roman"/>
          <w:sz w:val="24"/>
          <w:szCs w:val="24"/>
          <w:lang w:eastAsia="ar-SA"/>
        </w:rPr>
      </w:pPr>
      <w:r w:rsidRPr="00457912">
        <w:rPr>
          <w:rFonts w:ascii="Times New Roman" w:eastAsia="Times New Roman" w:hAnsi="Times New Roman" w:cs="Times New Roman"/>
          <w:sz w:val="24"/>
          <w:szCs w:val="24"/>
          <w:lang w:eastAsia="ar-SA"/>
        </w:rPr>
        <w:t>- стенды для лабораторных работ,</w:t>
      </w:r>
    </w:p>
    <w:p w14:paraId="7736B94F" w14:textId="77777777" w:rsidR="00457912" w:rsidRPr="00457912" w:rsidRDefault="00457912" w:rsidP="00457912">
      <w:pPr>
        <w:widowControl w:val="0"/>
        <w:spacing w:line="276" w:lineRule="auto"/>
        <w:ind w:firstLine="709"/>
        <w:jc w:val="both"/>
        <w:rPr>
          <w:rFonts w:ascii="Times New Roman" w:eastAsia="Times New Roman" w:hAnsi="Times New Roman" w:cs="Times New Roman"/>
          <w:sz w:val="24"/>
          <w:szCs w:val="24"/>
          <w:lang w:eastAsia="ar-SA"/>
        </w:rPr>
      </w:pPr>
      <w:r w:rsidRPr="00457912">
        <w:rPr>
          <w:rFonts w:ascii="Times New Roman" w:eastAsia="Times New Roman" w:hAnsi="Times New Roman" w:cs="Times New Roman"/>
          <w:sz w:val="24"/>
          <w:szCs w:val="24"/>
          <w:lang w:eastAsia="ar-SA"/>
        </w:rPr>
        <w:t>- измерительные приборы.</w:t>
      </w:r>
    </w:p>
    <w:p w14:paraId="096FF37B" w14:textId="77777777" w:rsidR="00457912" w:rsidRPr="00457912" w:rsidRDefault="00457912" w:rsidP="00457912">
      <w:pPr>
        <w:suppressAutoHyphens/>
        <w:spacing w:line="276" w:lineRule="auto"/>
        <w:ind w:firstLine="709"/>
        <w:jc w:val="both"/>
        <w:rPr>
          <w:rFonts w:ascii="Times New Roman" w:eastAsia="Times New Roman" w:hAnsi="Times New Roman" w:cs="Times New Roman"/>
          <w:color w:val="000000"/>
          <w:sz w:val="24"/>
          <w:szCs w:val="24"/>
          <w:lang w:eastAsia="ar-SA"/>
        </w:rPr>
      </w:pPr>
    </w:p>
    <w:p w14:paraId="26DC58D4" w14:textId="77777777" w:rsidR="00457912" w:rsidRPr="00457912" w:rsidRDefault="00457912" w:rsidP="00457912">
      <w:pPr>
        <w:suppressAutoHyphens/>
        <w:spacing w:after="200" w:line="276" w:lineRule="auto"/>
        <w:ind w:firstLine="709"/>
        <w:jc w:val="both"/>
        <w:rPr>
          <w:rFonts w:ascii="Times New Roman" w:eastAsia="Times New Roman" w:hAnsi="Times New Roman" w:cs="Times New Roman"/>
          <w:b/>
          <w:bCs/>
          <w:sz w:val="24"/>
          <w:szCs w:val="24"/>
          <w:lang w:eastAsia="ru-RU"/>
        </w:rPr>
      </w:pPr>
      <w:r w:rsidRPr="00457912">
        <w:rPr>
          <w:rFonts w:ascii="Times New Roman" w:eastAsia="Times New Roman" w:hAnsi="Times New Roman" w:cs="Times New Roman"/>
          <w:b/>
          <w:bCs/>
          <w:sz w:val="24"/>
          <w:szCs w:val="24"/>
          <w:lang w:eastAsia="ru-RU"/>
        </w:rPr>
        <w:t>3.2. Учебно-методическое обеспечение</w:t>
      </w:r>
    </w:p>
    <w:p w14:paraId="6E4877C2" w14:textId="77777777" w:rsidR="00457912" w:rsidRPr="00457912" w:rsidRDefault="00457912" w:rsidP="00457912">
      <w:pPr>
        <w:suppressAutoHyphens/>
        <w:spacing w:line="276" w:lineRule="auto"/>
        <w:jc w:val="both"/>
        <w:rPr>
          <w:rFonts w:ascii="Times New Roman" w:eastAsia="Times New Roman" w:hAnsi="Times New Roman" w:cs="Times New Roman"/>
          <w:bCs/>
          <w:iCs/>
          <w:color w:val="000000"/>
          <w:sz w:val="24"/>
          <w:szCs w:val="24"/>
          <w:lang w:eastAsia="ar-SA"/>
        </w:rPr>
      </w:pPr>
      <w:r w:rsidRPr="00457912">
        <w:rPr>
          <w:rFonts w:ascii="Times New Roman" w:eastAsia="Times New Roman" w:hAnsi="Times New Roman" w:cs="Times New Roman"/>
          <w:b/>
          <w:bCs/>
          <w:sz w:val="24"/>
          <w:szCs w:val="24"/>
          <w:lang w:eastAsia="ru-RU"/>
        </w:rPr>
        <w:t>3.2.1. Основные печатные и/или электронные издания</w:t>
      </w:r>
    </w:p>
    <w:p w14:paraId="6D2736E6" w14:textId="77777777" w:rsidR="00457912" w:rsidRPr="00457912" w:rsidRDefault="00457912" w:rsidP="00457912">
      <w:pPr>
        <w:suppressAutoHyphens/>
        <w:spacing w:line="276" w:lineRule="auto"/>
        <w:jc w:val="both"/>
        <w:rPr>
          <w:rFonts w:ascii="Times New Roman" w:eastAsia="Times New Roman" w:hAnsi="Times New Roman" w:cs="Times New Roman"/>
          <w:bCs/>
          <w:iCs/>
          <w:color w:val="000000"/>
          <w:sz w:val="24"/>
          <w:szCs w:val="24"/>
          <w:lang w:eastAsia="ar-SA"/>
        </w:rPr>
      </w:pPr>
    </w:p>
    <w:p w14:paraId="14720547" w14:textId="77777777" w:rsidR="00457912" w:rsidRPr="00457912" w:rsidRDefault="00457912" w:rsidP="00457912">
      <w:pPr>
        <w:widowControl w:val="0"/>
        <w:shd w:val="clear" w:color="auto" w:fill="FFFFFF"/>
        <w:spacing w:line="276" w:lineRule="auto"/>
        <w:ind w:firstLine="709"/>
        <w:jc w:val="both"/>
        <w:rPr>
          <w:rFonts w:ascii="Times New Roman" w:eastAsia="Times New Roman" w:hAnsi="Times New Roman" w:cs="Times New Roman"/>
          <w:sz w:val="24"/>
          <w:szCs w:val="24"/>
          <w:lang w:eastAsia="ar-SA"/>
        </w:rPr>
      </w:pPr>
      <w:r w:rsidRPr="00457912">
        <w:rPr>
          <w:rFonts w:ascii="Times New Roman" w:eastAsia="Times New Roman" w:hAnsi="Times New Roman" w:cs="Times New Roman"/>
          <w:sz w:val="24"/>
          <w:szCs w:val="24"/>
          <w:lang w:eastAsia="ar-SA"/>
        </w:rPr>
        <w:t>1. Шишмарев В.Ю. Автоматика: учебник для студ. сред. проф. образования. – М.: Издательский центр «Академия», 20016.</w:t>
      </w:r>
    </w:p>
    <w:p w14:paraId="754121AC" w14:textId="77777777" w:rsidR="00457912" w:rsidRPr="00457912" w:rsidRDefault="00457912" w:rsidP="00457912">
      <w:pPr>
        <w:widowControl w:val="0"/>
        <w:spacing w:line="276" w:lineRule="auto"/>
        <w:ind w:firstLine="709"/>
        <w:jc w:val="both"/>
        <w:rPr>
          <w:rFonts w:ascii="Times New Roman" w:eastAsia="Times New Roman" w:hAnsi="Times New Roman" w:cs="Times New Roman"/>
          <w:sz w:val="24"/>
          <w:szCs w:val="24"/>
          <w:lang w:eastAsia="ar-SA"/>
        </w:rPr>
      </w:pPr>
      <w:r w:rsidRPr="00457912">
        <w:rPr>
          <w:rFonts w:ascii="Times New Roman" w:eastAsia="Times New Roman" w:hAnsi="Times New Roman" w:cs="Times New Roman"/>
          <w:sz w:val="24"/>
          <w:szCs w:val="24"/>
          <w:lang w:eastAsia="ar-SA"/>
        </w:rPr>
        <w:t>2. Келим Ю.М. Типовые элементы систем автоматического управления – М.: ФОРУМ: ИНФРА-М, 2012.</w:t>
      </w:r>
    </w:p>
    <w:p w14:paraId="5EB5BC1E" w14:textId="77777777" w:rsidR="00457912" w:rsidRPr="00457912" w:rsidRDefault="00457912" w:rsidP="00457912">
      <w:pPr>
        <w:widowControl w:val="0"/>
        <w:spacing w:line="276" w:lineRule="auto"/>
        <w:ind w:firstLine="709"/>
        <w:jc w:val="both"/>
        <w:rPr>
          <w:rFonts w:ascii="Times New Roman" w:eastAsia="Times New Roman" w:hAnsi="Times New Roman" w:cs="Times New Roman"/>
          <w:sz w:val="24"/>
          <w:szCs w:val="24"/>
          <w:lang w:eastAsia="ar-SA"/>
        </w:rPr>
      </w:pPr>
      <w:r w:rsidRPr="00457912">
        <w:rPr>
          <w:rFonts w:ascii="Times New Roman" w:eastAsia="Times New Roman" w:hAnsi="Times New Roman" w:cs="Times New Roman"/>
          <w:sz w:val="24"/>
          <w:szCs w:val="24"/>
          <w:lang w:eastAsia="ar-SA"/>
        </w:rPr>
        <w:t>3. Полещук В.И. Задачник по электронике: практикум для студ. сред. проф. образования.- М: Издательский центр «Академия»,2018.</w:t>
      </w:r>
    </w:p>
    <w:p w14:paraId="7CFEB5D1" w14:textId="77777777" w:rsidR="00457912" w:rsidRPr="00457912" w:rsidRDefault="00457912" w:rsidP="00457912">
      <w:pPr>
        <w:widowControl w:val="0"/>
        <w:spacing w:line="276" w:lineRule="auto"/>
        <w:ind w:firstLine="709"/>
        <w:jc w:val="both"/>
        <w:rPr>
          <w:rFonts w:ascii="Times New Roman" w:eastAsia="Times New Roman" w:hAnsi="Times New Roman" w:cs="Times New Roman"/>
          <w:sz w:val="24"/>
          <w:szCs w:val="24"/>
          <w:lang w:eastAsia="ar-SA"/>
        </w:rPr>
      </w:pPr>
    </w:p>
    <w:p w14:paraId="52921AD8" w14:textId="77777777" w:rsidR="00457912" w:rsidRPr="00457912" w:rsidRDefault="00457912" w:rsidP="00457912">
      <w:pPr>
        <w:spacing w:line="276" w:lineRule="auto"/>
        <w:ind w:firstLine="567"/>
        <w:jc w:val="both"/>
        <w:rPr>
          <w:rFonts w:ascii="Times New Roman" w:eastAsia="Times New Roman" w:hAnsi="Times New Roman" w:cs="Times New Roman"/>
          <w:b/>
          <w:color w:val="000000"/>
          <w:sz w:val="24"/>
          <w:szCs w:val="24"/>
          <w:lang w:eastAsia="ru-RU"/>
        </w:rPr>
      </w:pPr>
      <w:r w:rsidRPr="00457912">
        <w:rPr>
          <w:rFonts w:ascii="Times New Roman" w:eastAsia="Times New Roman" w:hAnsi="Times New Roman" w:cs="Times New Roman"/>
          <w:b/>
          <w:color w:val="000000"/>
          <w:sz w:val="24"/>
          <w:szCs w:val="24"/>
          <w:lang w:eastAsia="ru-RU"/>
        </w:rPr>
        <w:t>3.2.2. Дополнительные источники</w:t>
      </w:r>
    </w:p>
    <w:p w14:paraId="4A1CBD7D" w14:textId="77777777" w:rsidR="00457912" w:rsidRPr="00457912" w:rsidRDefault="00457912" w:rsidP="00457912">
      <w:pPr>
        <w:widowControl w:val="0"/>
        <w:spacing w:line="276" w:lineRule="auto"/>
        <w:jc w:val="both"/>
        <w:rPr>
          <w:rFonts w:ascii="Times New Roman" w:eastAsia="Times New Roman" w:hAnsi="Times New Roman" w:cs="Times New Roman"/>
          <w:sz w:val="24"/>
          <w:szCs w:val="24"/>
          <w:lang w:eastAsia="ar-SA"/>
        </w:rPr>
      </w:pPr>
    </w:p>
    <w:p w14:paraId="4B9E4943" w14:textId="77777777" w:rsidR="00457912" w:rsidRPr="00457912" w:rsidRDefault="00457912" w:rsidP="00457912">
      <w:pPr>
        <w:widowControl w:val="0"/>
        <w:spacing w:line="276" w:lineRule="auto"/>
        <w:ind w:firstLine="709"/>
        <w:jc w:val="both"/>
        <w:rPr>
          <w:rFonts w:ascii="Times New Roman" w:eastAsia="Times New Roman" w:hAnsi="Times New Roman" w:cs="Times New Roman"/>
          <w:sz w:val="24"/>
          <w:szCs w:val="24"/>
          <w:lang w:eastAsia="ar-SA"/>
        </w:rPr>
      </w:pPr>
      <w:r w:rsidRPr="00457912">
        <w:rPr>
          <w:rFonts w:ascii="Times New Roman" w:eastAsia="Times New Roman" w:hAnsi="Times New Roman" w:cs="Times New Roman"/>
          <w:sz w:val="24"/>
          <w:szCs w:val="24"/>
          <w:lang w:eastAsia="ar-SA"/>
        </w:rPr>
        <w:t>1. Стрыгин В.В. Основы автоматики и вычислительной техники. М. Энергия, 1981.</w:t>
      </w:r>
    </w:p>
    <w:p w14:paraId="126D7BEA" w14:textId="77777777" w:rsidR="00457912" w:rsidRPr="00457912" w:rsidRDefault="00457912" w:rsidP="00457912">
      <w:pPr>
        <w:widowControl w:val="0"/>
        <w:spacing w:line="276" w:lineRule="auto"/>
        <w:ind w:firstLine="709"/>
        <w:jc w:val="both"/>
        <w:rPr>
          <w:rFonts w:ascii="Times New Roman" w:eastAsia="Times New Roman" w:hAnsi="Times New Roman" w:cs="Times New Roman"/>
          <w:sz w:val="24"/>
          <w:szCs w:val="24"/>
          <w:lang w:eastAsia="ar-SA"/>
        </w:rPr>
      </w:pPr>
      <w:r w:rsidRPr="00457912">
        <w:rPr>
          <w:rFonts w:ascii="Times New Roman" w:eastAsia="Times New Roman" w:hAnsi="Times New Roman" w:cs="Times New Roman"/>
          <w:sz w:val="24"/>
          <w:szCs w:val="24"/>
          <w:lang w:eastAsia="ar-SA"/>
        </w:rPr>
        <w:t>2. Гордин Е.М., Митник Ю.Ш., Тарлинский В.А. Основы автоматики и вычислительной техники. - М.: Машиностроение,1978.</w:t>
      </w:r>
    </w:p>
    <w:p w14:paraId="0D377B0E" w14:textId="77777777" w:rsidR="00457912" w:rsidRPr="00457912" w:rsidRDefault="00457912" w:rsidP="00457912">
      <w:pPr>
        <w:widowControl w:val="0"/>
        <w:spacing w:line="276" w:lineRule="auto"/>
        <w:ind w:firstLine="709"/>
        <w:jc w:val="both"/>
        <w:rPr>
          <w:rFonts w:ascii="Times New Roman" w:eastAsia="Times New Roman" w:hAnsi="Times New Roman" w:cs="Times New Roman"/>
          <w:sz w:val="24"/>
          <w:szCs w:val="24"/>
          <w:lang w:eastAsia="ar-SA"/>
        </w:rPr>
      </w:pPr>
      <w:r w:rsidRPr="00457912">
        <w:rPr>
          <w:rFonts w:ascii="Times New Roman" w:eastAsia="Times New Roman" w:hAnsi="Times New Roman" w:cs="Times New Roman"/>
          <w:sz w:val="24"/>
          <w:szCs w:val="24"/>
          <w:lang w:eastAsia="ar-SA"/>
        </w:rPr>
        <w:t>3. Головинский О.И. Основы автоматики. - М. Высшая школа, 1987.</w:t>
      </w:r>
    </w:p>
    <w:p w14:paraId="247880A9" w14:textId="77777777" w:rsidR="00457912" w:rsidRPr="00457912" w:rsidRDefault="00457912" w:rsidP="00457912">
      <w:pPr>
        <w:widowControl w:val="0"/>
        <w:spacing w:line="276" w:lineRule="auto"/>
        <w:ind w:firstLine="709"/>
        <w:jc w:val="both"/>
        <w:rPr>
          <w:rFonts w:ascii="Times New Roman" w:eastAsia="Times New Roman" w:hAnsi="Times New Roman" w:cs="Times New Roman"/>
          <w:sz w:val="24"/>
          <w:szCs w:val="24"/>
          <w:lang w:eastAsia="ar-SA"/>
        </w:rPr>
      </w:pPr>
      <w:r w:rsidRPr="00457912">
        <w:rPr>
          <w:rFonts w:ascii="Times New Roman" w:eastAsia="Times New Roman" w:hAnsi="Times New Roman" w:cs="Times New Roman"/>
          <w:sz w:val="24"/>
          <w:szCs w:val="24"/>
          <w:lang w:eastAsia="ar-SA"/>
        </w:rPr>
        <w:t>4. Полещук В.И. Задачник по электротехнике и электронике: учеб. Пособие для сред. проф. образования / 2-е изд.,стер. – М.: Изд. Центр «Академия», 2006.</w:t>
      </w:r>
    </w:p>
    <w:p w14:paraId="3DEC8C31" w14:textId="77777777" w:rsidR="00457912" w:rsidRPr="00457912" w:rsidRDefault="00457912" w:rsidP="00457912">
      <w:pPr>
        <w:spacing w:line="276" w:lineRule="auto"/>
        <w:ind w:firstLine="709"/>
        <w:jc w:val="both"/>
        <w:rPr>
          <w:rFonts w:ascii="Times New Roman" w:eastAsia="Times New Roman" w:hAnsi="Times New Roman" w:cs="Times New Roman"/>
          <w:sz w:val="24"/>
          <w:szCs w:val="24"/>
          <w:lang w:eastAsia="ar-SA"/>
        </w:rPr>
      </w:pPr>
      <w:r w:rsidRPr="00457912">
        <w:rPr>
          <w:rFonts w:ascii="Times New Roman" w:eastAsia="Times New Roman" w:hAnsi="Times New Roman" w:cs="Times New Roman"/>
          <w:sz w:val="24"/>
          <w:szCs w:val="24"/>
          <w:lang w:eastAsia="ar-SA"/>
        </w:rPr>
        <w:t>По договору с предприятием ООО «Гранит-М» обучающиеся имеют возможность пользоваться технической литературой</w:t>
      </w:r>
    </w:p>
    <w:p w14:paraId="36CB0181" w14:textId="77777777" w:rsidR="00457912" w:rsidRPr="00457912" w:rsidRDefault="00457912" w:rsidP="00457912">
      <w:pPr>
        <w:shd w:val="clear" w:color="auto" w:fill="FFFFFF"/>
        <w:suppressAutoHyphens/>
        <w:ind w:firstLine="709"/>
        <w:jc w:val="both"/>
        <w:rPr>
          <w:rFonts w:ascii="Times New Roman" w:eastAsia="Times New Roman" w:hAnsi="Times New Roman" w:cs="Times New Roman"/>
          <w:b/>
          <w:bCs/>
          <w:iCs/>
          <w:sz w:val="24"/>
          <w:szCs w:val="24"/>
          <w:lang w:eastAsia="ar-SA"/>
        </w:rPr>
      </w:pPr>
    </w:p>
    <w:p w14:paraId="25057334" w14:textId="77777777" w:rsidR="00457912" w:rsidRPr="00457912" w:rsidRDefault="00457912" w:rsidP="00457912">
      <w:pPr>
        <w:ind w:left="360"/>
        <w:contextualSpacing/>
        <w:rPr>
          <w:rFonts w:ascii="Times New Roman" w:eastAsia="Times New Roman" w:hAnsi="Times New Roman" w:cs="Times New Roman"/>
          <w:b/>
          <w:sz w:val="24"/>
          <w:szCs w:val="24"/>
          <w:lang w:eastAsia="ru-RU"/>
        </w:rPr>
      </w:pPr>
      <w:r w:rsidRPr="00457912">
        <w:rPr>
          <w:rFonts w:ascii="Times New Roman" w:eastAsia="Times New Roman" w:hAnsi="Times New Roman" w:cs="Times New Roman"/>
          <w:b/>
          <w:sz w:val="24"/>
          <w:szCs w:val="24"/>
          <w:lang w:eastAsia="ru-RU"/>
        </w:rPr>
        <w:t>4. КОНТРОЛЬ И ОЦЕНКА РЕЗУЛЬТАТОВ ОСВОЕНИЯ УЧЕБНОЙ ДИСЦИПЛИНЫ</w:t>
      </w:r>
    </w:p>
    <w:p w14:paraId="5D21545A" w14:textId="77777777" w:rsidR="00457912" w:rsidRPr="00457912" w:rsidRDefault="00457912" w:rsidP="00457912">
      <w:pPr>
        <w:suppressAutoHyphens/>
        <w:contextualSpacing/>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4"/>
        <w:gridCol w:w="2953"/>
        <w:gridCol w:w="2818"/>
      </w:tblGrid>
      <w:tr w:rsidR="00457912" w:rsidRPr="00457912" w14:paraId="63CF043D" w14:textId="77777777" w:rsidTr="00AD5821">
        <w:tc>
          <w:tcPr>
            <w:tcW w:w="1912" w:type="pct"/>
            <w:tcBorders>
              <w:top w:val="single" w:sz="4" w:space="0" w:color="auto"/>
              <w:left w:val="single" w:sz="4" w:space="0" w:color="auto"/>
              <w:bottom w:val="single" w:sz="4" w:space="0" w:color="auto"/>
              <w:right w:val="single" w:sz="4" w:space="0" w:color="auto"/>
            </w:tcBorders>
          </w:tcPr>
          <w:p w14:paraId="62ADDEF4" w14:textId="77777777" w:rsidR="00457912" w:rsidRPr="00457912" w:rsidRDefault="00457912" w:rsidP="00457912">
            <w:pPr>
              <w:suppressAutoHyphens/>
              <w:jc w:val="center"/>
              <w:rPr>
                <w:rFonts w:ascii="Times New Roman" w:eastAsia="Times New Roman" w:hAnsi="Times New Roman" w:cs="Times New Roman"/>
                <w:b/>
                <w:bCs/>
                <w:sz w:val="24"/>
                <w:szCs w:val="24"/>
                <w:lang w:eastAsia="ar-SA"/>
              </w:rPr>
            </w:pPr>
            <w:r w:rsidRPr="00457912">
              <w:rPr>
                <w:rFonts w:ascii="Times New Roman" w:eastAsia="Times New Roman" w:hAnsi="Times New Roman" w:cs="Times New Roman"/>
                <w:b/>
                <w:bCs/>
                <w:sz w:val="24"/>
                <w:szCs w:val="24"/>
                <w:lang w:eastAsia="ar-SA"/>
              </w:rPr>
              <w:t>Результаты обучения</w:t>
            </w:r>
          </w:p>
        </w:tc>
        <w:tc>
          <w:tcPr>
            <w:tcW w:w="1580" w:type="pct"/>
            <w:tcBorders>
              <w:top w:val="single" w:sz="4" w:space="0" w:color="auto"/>
              <w:left w:val="single" w:sz="4" w:space="0" w:color="auto"/>
              <w:bottom w:val="single" w:sz="4" w:space="0" w:color="auto"/>
              <w:right w:val="single" w:sz="4" w:space="0" w:color="auto"/>
            </w:tcBorders>
            <w:vAlign w:val="center"/>
          </w:tcPr>
          <w:p w14:paraId="434F23D0" w14:textId="77777777" w:rsidR="00457912" w:rsidRPr="00457912" w:rsidRDefault="00457912" w:rsidP="00457912">
            <w:pPr>
              <w:suppressAutoHyphens/>
              <w:spacing w:line="276" w:lineRule="auto"/>
              <w:contextualSpacing/>
              <w:jc w:val="center"/>
              <w:rPr>
                <w:rFonts w:ascii="Times New Roman" w:eastAsia="Times New Roman" w:hAnsi="Times New Roman" w:cs="Times New Roman"/>
                <w:b/>
                <w:sz w:val="24"/>
                <w:szCs w:val="24"/>
                <w:lang w:eastAsia="ar-SA"/>
              </w:rPr>
            </w:pPr>
            <w:r w:rsidRPr="00457912">
              <w:rPr>
                <w:rFonts w:ascii="Times New Roman" w:eastAsia="Times New Roman" w:hAnsi="Times New Roman" w:cs="Times New Roman"/>
                <w:b/>
                <w:iCs/>
                <w:sz w:val="24"/>
                <w:szCs w:val="24"/>
                <w:lang w:eastAsia="ar-SA"/>
              </w:rPr>
              <w:t>Показатели освоенности компетенций</w:t>
            </w:r>
          </w:p>
        </w:tc>
        <w:tc>
          <w:tcPr>
            <w:tcW w:w="1508" w:type="pct"/>
            <w:tcBorders>
              <w:top w:val="single" w:sz="4" w:space="0" w:color="auto"/>
              <w:left w:val="single" w:sz="4" w:space="0" w:color="auto"/>
              <w:bottom w:val="single" w:sz="4" w:space="0" w:color="auto"/>
              <w:right w:val="single" w:sz="4" w:space="0" w:color="auto"/>
            </w:tcBorders>
            <w:vAlign w:val="center"/>
          </w:tcPr>
          <w:p w14:paraId="4E1DAEFD" w14:textId="77777777" w:rsidR="00457912" w:rsidRPr="00457912" w:rsidRDefault="00457912" w:rsidP="00457912">
            <w:pPr>
              <w:suppressAutoHyphens/>
              <w:spacing w:line="276" w:lineRule="auto"/>
              <w:contextualSpacing/>
              <w:jc w:val="center"/>
              <w:rPr>
                <w:rFonts w:ascii="Times New Roman" w:eastAsia="Times New Roman" w:hAnsi="Times New Roman" w:cs="Times New Roman"/>
                <w:b/>
                <w:sz w:val="24"/>
                <w:szCs w:val="24"/>
                <w:lang w:eastAsia="ar-SA"/>
              </w:rPr>
            </w:pPr>
            <w:r w:rsidRPr="00457912">
              <w:rPr>
                <w:rFonts w:ascii="Times New Roman" w:eastAsia="Times New Roman" w:hAnsi="Times New Roman" w:cs="Times New Roman"/>
                <w:b/>
                <w:sz w:val="24"/>
                <w:szCs w:val="24"/>
                <w:lang w:eastAsia="ar-SA"/>
              </w:rPr>
              <w:t>Методы оценки</w:t>
            </w:r>
          </w:p>
        </w:tc>
      </w:tr>
      <w:tr w:rsidR="00457912" w:rsidRPr="00457912" w14:paraId="1E22A652" w14:textId="77777777" w:rsidTr="00AD5821">
        <w:tc>
          <w:tcPr>
            <w:tcW w:w="1912" w:type="pct"/>
            <w:tcBorders>
              <w:top w:val="single" w:sz="4" w:space="0" w:color="auto"/>
              <w:left w:val="single" w:sz="4" w:space="0" w:color="auto"/>
              <w:bottom w:val="single" w:sz="4" w:space="0" w:color="auto"/>
              <w:right w:val="single" w:sz="4" w:space="0" w:color="auto"/>
            </w:tcBorders>
          </w:tcPr>
          <w:p w14:paraId="17E27A52" w14:textId="77777777" w:rsidR="00457912" w:rsidRPr="00457912" w:rsidRDefault="00457912" w:rsidP="004579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sz w:val="24"/>
                <w:szCs w:val="24"/>
                <w:lang w:eastAsia="ar-SA"/>
              </w:rPr>
            </w:pPr>
            <w:r w:rsidRPr="00457912">
              <w:rPr>
                <w:rFonts w:ascii="Times New Roman" w:eastAsia="Times New Roman" w:hAnsi="Times New Roman" w:cs="Times New Roman"/>
                <w:sz w:val="24"/>
                <w:szCs w:val="24"/>
                <w:lang w:eastAsia="ar-SA"/>
              </w:rPr>
              <w:t>Знает:</w:t>
            </w:r>
          </w:p>
          <w:p w14:paraId="667B4D51" w14:textId="77777777" w:rsidR="00457912" w:rsidRPr="00457912" w:rsidRDefault="00457912" w:rsidP="00457912">
            <w:pPr>
              <w:widowControl w:val="0"/>
              <w:suppressAutoHyphens/>
              <w:jc w:val="both"/>
              <w:rPr>
                <w:rFonts w:ascii="Times New Roman" w:eastAsia="Times New Roman" w:hAnsi="Times New Roman" w:cs="Times New Roman"/>
                <w:sz w:val="24"/>
                <w:szCs w:val="24"/>
                <w:lang w:eastAsia="ar-SA"/>
              </w:rPr>
            </w:pPr>
            <w:r w:rsidRPr="00457912">
              <w:rPr>
                <w:rFonts w:ascii="Times New Roman" w:eastAsia="Times New Roman" w:hAnsi="Times New Roman" w:cs="Times New Roman"/>
                <w:color w:val="000000"/>
                <w:sz w:val="24"/>
                <w:szCs w:val="24"/>
                <w:lang w:eastAsia="ar-SA"/>
              </w:rPr>
              <w:t>виды систем автоматики и телемеханики; классификацию элементов, режимы работы;</w:t>
            </w:r>
          </w:p>
          <w:p w14:paraId="2351F8BD" w14:textId="77777777" w:rsidR="00457912" w:rsidRPr="00457912" w:rsidRDefault="00457912" w:rsidP="00457912">
            <w:pPr>
              <w:widowControl w:val="0"/>
              <w:suppressAutoHyphens/>
              <w:snapToGrid w:val="0"/>
              <w:jc w:val="both"/>
              <w:rPr>
                <w:rFonts w:ascii="Times New Roman" w:eastAsia="Times New Roman" w:hAnsi="Times New Roman" w:cs="Times New Roman"/>
                <w:sz w:val="24"/>
                <w:szCs w:val="24"/>
                <w:lang w:eastAsia="ar-SA"/>
              </w:rPr>
            </w:pPr>
            <w:r w:rsidRPr="00457912">
              <w:rPr>
                <w:rFonts w:ascii="Times New Roman" w:eastAsia="Times New Roman" w:hAnsi="Times New Roman" w:cs="Times New Roman"/>
                <w:color w:val="000000"/>
                <w:sz w:val="24"/>
                <w:szCs w:val="24"/>
                <w:lang w:eastAsia="ar-SA"/>
              </w:rPr>
              <w:t xml:space="preserve">принцип действия всех видов </w:t>
            </w:r>
            <w:r w:rsidRPr="00457912">
              <w:rPr>
                <w:rFonts w:ascii="Times New Roman" w:eastAsia="Times New Roman" w:hAnsi="Times New Roman" w:cs="Times New Roman"/>
                <w:color w:val="000000"/>
                <w:sz w:val="24"/>
                <w:szCs w:val="24"/>
                <w:lang w:eastAsia="ar-SA"/>
              </w:rPr>
              <w:lastRenderedPageBreak/>
              <w:t>датчиков и область применения, достоинства и недостатки;</w:t>
            </w:r>
            <w:r w:rsidRPr="00457912">
              <w:rPr>
                <w:rFonts w:ascii="Times New Roman" w:eastAsia="Times New Roman" w:hAnsi="Times New Roman" w:cs="Times New Roman"/>
                <w:sz w:val="24"/>
                <w:szCs w:val="24"/>
                <w:lang w:eastAsia="ar-SA"/>
              </w:rPr>
              <w:t xml:space="preserve">  </w:t>
            </w:r>
            <w:r w:rsidRPr="00457912">
              <w:rPr>
                <w:rFonts w:ascii="Times New Roman" w:eastAsia="Times New Roman" w:hAnsi="Times New Roman" w:cs="Times New Roman"/>
                <w:color w:val="000000"/>
                <w:sz w:val="24"/>
                <w:szCs w:val="24"/>
                <w:lang w:eastAsia="ar-SA"/>
              </w:rPr>
              <w:t>принцип действия переключающих устройств и распределителей, область применения,</w:t>
            </w:r>
            <w:r w:rsidRPr="00457912">
              <w:rPr>
                <w:rFonts w:ascii="Times New Roman" w:eastAsia="Times New Roman" w:hAnsi="Times New Roman" w:cs="Times New Roman"/>
                <w:sz w:val="24"/>
                <w:szCs w:val="24"/>
                <w:lang w:eastAsia="ar-SA"/>
              </w:rPr>
              <w:t xml:space="preserve"> </w:t>
            </w:r>
            <w:r w:rsidRPr="00457912">
              <w:rPr>
                <w:rFonts w:ascii="Times New Roman" w:eastAsia="Times New Roman" w:hAnsi="Times New Roman" w:cs="Times New Roman"/>
                <w:color w:val="000000"/>
                <w:sz w:val="24"/>
                <w:szCs w:val="24"/>
                <w:lang w:eastAsia="ar-SA"/>
              </w:rPr>
              <w:t>принцип действия электромагнитных и электродвигательных исполнительных устройств</w:t>
            </w:r>
          </w:p>
          <w:p w14:paraId="1AC03C1C" w14:textId="77777777" w:rsidR="00457912" w:rsidRPr="00457912" w:rsidRDefault="00457912" w:rsidP="00457912">
            <w:pPr>
              <w:widowControl w:val="0"/>
              <w:suppressAutoHyphens/>
              <w:snapToGrid w:val="0"/>
              <w:jc w:val="both"/>
              <w:rPr>
                <w:rFonts w:ascii="Times New Roman" w:eastAsia="Times New Roman" w:hAnsi="Times New Roman" w:cs="Times New Roman"/>
                <w:sz w:val="24"/>
                <w:szCs w:val="24"/>
                <w:lang w:eastAsia="ar-SA"/>
              </w:rPr>
            </w:pPr>
            <w:r w:rsidRPr="00457912">
              <w:rPr>
                <w:rFonts w:ascii="Times New Roman" w:eastAsia="Times New Roman" w:hAnsi="Times New Roman" w:cs="Times New Roman"/>
                <w:color w:val="000000"/>
                <w:sz w:val="24"/>
                <w:szCs w:val="24"/>
                <w:lang w:eastAsia="ar-SA"/>
              </w:rPr>
              <w:t>классификацию САР, принципы построения САР, структуру САР</w:t>
            </w:r>
          </w:p>
          <w:p w14:paraId="5BCEC2A8" w14:textId="77777777" w:rsidR="00457912" w:rsidRPr="00457912" w:rsidRDefault="00457912" w:rsidP="00457912">
            <w:pPr>
              <w:widowControl w:val="0"/>
              <w:suppressAutoHyphens/>
              <w:snapToGrid w:val="0"/>
              <w:jc w:val="both"/>
              <w:rPr>
                <w:rFonts w:ascii="Times New Roman" w:eastAsia="Times New Roman" w:hAnsi="Times New Roman" w:cs="Times New Roman"/>
                <w:sz w:val="24"/>
                <w:szCs w:val="24"/>
                <w:lang w:eastAsia="ar-SA"/>
              </w:rPr>
            </w:pPr>
            <w:r w:rsidRPr="00457912">
              <w:rPr>
                <w:rFonts w:ascii="Times New Roman" w:eastAsia="Times New Roman" w:hAnsi="Times New Roman" w:cs="Times New Roman"/>
                <w:color w:val="000000"/>
                <w:sz w:val="24"/>
                <w:szCs w:val="24"/>
                <w:lang w:eastAsia="ar-SA"/>
              </w:rPr>
              <w:t>э</w:t>
            </w:r>
            <w:r w:rsidRPr="00457912">
              <w:rPr>
                <w:rFonts w:ascii="Times New Roman" w:eastAsia="Times New Roman" w:hAnsi="Times New Roman" w:cs="Times New Roman"/>
                <w:sz w:val="24"/>
                <w:szCs w:val="24"/>
                <w:lang w:eastAsia="ar-SA"/>
              </w:rPr>
              <w:t>лементы алгебры логики и логические устройства автоматики</w:t>
            </w:r>
            <w:r w:rsidRPr="00457912">
              <w:rPr>
                <w:rFonts w:ascii="Times New Roman" w:eastAsia="Times New Roman" w:hAnsi="Times New Roman" w:cs="Times New Roman"/>
                <w:color w:val="000000"/>
                <w:sz w:val="24"/>
                <w:szCs w:val="24"/>
                <w:lang w:eastAsia="ar-SA"/>
              </w:rPr>
              <w:t>.</w:t>
            </w:r>
          </w:p>
          <w:p w14:paraId="260E819F" w14:textId="77777777" w:rsidR="00457912" w:rsidRPr="00457912" w:rsidRDefault="00457912" w:rsidP="00457912">
            <w:pPr>
              <w:suppressAutoHyphens/>
              <w:rPr>
                <w:rFonts w:ascii="Times New Roman" w:eastAsia="Times New Roman" w:hAnsi="Times New Roman" w:cs="Times New Roman"/>
                <w:sz w:val="24"/>
                <w:szCs w:val="24"/>
                <w:lang w:eastAsia="ar-SA"/>
              </w:rPr>
            </w:pPr>
            <w:r w:rsidRPr="00457912">
              <w:rPr>
                <w:rFonts w:ascii="Times New Roman" w:eastAsia="Times New Roman" w:hAnsi="Times New Roman" w:cs="Times New Roman"/>
                <w:color w:val="000000"/>
                <w:sz w:val="24"/>
                <w:szCs w:val="24"/>
                <w:lang w:eastAsia="ar-SA"/>
              </w:rPr>
              <w:t>основные узлы и элементы ЦВМ</w:t>
            </w:r>
          </w:p>
          <w:p w14:paraId="158F7B65" w14:textId="77777777" w:rsidR="00457912" w:rsidRPr="00457912" w:rsidRDefault="00457912" w:rsidP="0045791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sz w:val="24"/>
                <w:szCs w:val="24"/>
                <w:lang w:eastAsia="ar-SA"/>
              </w:rPr>
            </w:pPr>
          </w:p>
        </w:tc>
        <w:tc>
          <w:tcPr>
            <w:tcW w:w="1580" w:type="pct"/>
            <w:tcBorders>
              <w:top w:val="single" w:sz="4" w:space="0" w:color="auto"/>
              <w:left w:val="single" w:sz="4" w:space="0" w:color="auto"/>
              <w:bottom w:val="single" w:sz="4" w:space="0" w:color="auto"/>
              <w:right w:val="single" w:sz="4" w:space="0" w:color="auto"/>
            </w:tcBorders>
          </w:tcPr>
          <w:p w14:paraId="3C7D81DF" w14:textId="77777777" w:rsidR="00457912" w:rsidRPr="00457912" w:rsidRDefault="00457912" w:rsidP="00457912">
            <w:pPr>
              <w:suppressAutoHyphens/>
              <w:rPr>
                <w:rFonts w:ascii="Times New Roman" w:eastAsia="Times New Roman" w:hAnsi="Times New Roman" w:cs="Times New Roman"/>
                <w:bCs/>
                <w:sz w:val="24"/>
                <w:szCs w:val="24"/>
                <w:lang w:eastAsia="ar-SA"/>
              </w:rPr>
            </w:pPr>
            <w:r w:rsidRPr="00457912">
              <w:rPr>
                <w:rFonts w:ascii="Times New Roman" w:eastAsia="Times New Roman" w:hAnsi="Times New Roman" w:cs="Times New Roman"/>
                <w:bCs/>
                <w:sz w:val="24"/>
                <w:szCs w:val="24"/>
                <w:lang w:eastAsia="ar-SA"/>
              </w:rPr>
              <w:lastRenderedPageBreak/>
              <w:t>Успешно осваивает знания, соответствующие выполнению следующих требований:</w:t>
            </w:r>
          </w:p>
          <w:p w14:paraId="35EC19FC" w14:textId="77777777" w:rsidR="00457912" w:rsidRPr="00457912" w:rsidRDefault="00457912" w:rsidP="00457912">
            <w:pPr>
              <w:suppressAutoHyphens/>
              <w:rPr>
                <w:rFonts w:ascii="Times New Roman" w:eastAsia="Times New Roman" w:hAnsi="Times New Roman" w:cs="Times New Roman"/>
                <w:sz w:val="24"/>
                <w:szCs w:val="24"/>
                <w:lang w:eastAsia="ar-SA"/>
              </w:rPr>
            </w:pPr>
            <w:r w:rsidRPr="00457912">
              <w:rPr>
                <w:rFonts w:ascii="Times New Roman" w:eastAsia="Times New Roman" w:hAnsi="Times New Roman" w:cs="Times New Roman"/>
                <w:sz w:val="24"/>
                <w:szCs w:val="24"/>
                <w:lang w:eastAsia="ar-SA"/>
              </w:rPr>
              <w:lastRenderedPageBreak/>
              <w:t xml:space="preserve">обучающийся свободно владеет теоретическим материалом, без затруднений излагает его и использует на практике, </w:t>
            </w:r>
          </w:p>
          <w:p w14:paraId="3DADA772" w14:textId="77777777" w:rsidR="00457912" w:rsidRPr="00457912" w:rsidRDefault="00457912" w:rsidP="00457912">
            <w:pPr>
              <w:suppressAutoHyphens/>
              <w:rPr>
                <w:rFonts w:ascii="Times New Roman" w:eastAsia="Times New Roman" w:hAnsi="Times New Roman" w:cs="Times New Roman"/>
                <w:sz w:val="24"/>
                <w:szCs w:val="24"/>
                <w:lang w:eastAsia="ar-SA"/>
              </w:rPr>
            </w:pPr>
            <w:r w:rsidRPr="00457912">
              <w:rPr>
                <w:rFonts w:ascii="Times New Roman" w:eastAsia="Times New Roman" w:hAnsi="Times New Roman" w:cs="Times New Roman"/>
                <w:sz w:val="24"/>
                <w:szCs w:val="24"/>
                <w:lang w:eastAsia="ar-SA"/>
              </w:rPr>
              <w:t>знает оборудование; правильно выполняет технологические операции;</w:t>
            </w:r>
          </w:p>
          <w:p w14:paraId="49FDA485" w14:textId="77777777" w:rsidR="00457912" w:rsidRPr="00457912" w:rsidRDefault="00457912" w:rsidP="00457912">
            <w:pPr>
              <w:suppressAutoHyphens/>
              <w:rPr>
                <w:rFonts w:ascii="Times New Roman" w:eastAsia="Times New Roman" w:hAnsi="Times New Roman" w:cs="Times New Roman"/>
                <w:sz w:val="24"/>
                <w:szCs w:val="24"/>
                <w:lang w:eastAsia="ar-SA"/>
              </w:rPr>
            </w:pPr>
            <w:r w:rsidRPr="00457912">
              <w:rPr>
                <w:rFonts w:ascii="Times New Roman" w:eastAsia="Times New Roman" w:hAnsi="Times New Roman" w:cs="Times New Roman"/>
                <w:sz w:val="24"/>
                <w:szCs w:val="24"/>
                <w:lang w:eastAsia="ar-SA"/>
              </w:rPr>
              <w:t>владеет приемами самоконтроля;</w:t>
            </w:r>
          </w:p>
          <w:p w14:paraId="229D4F92" w14:textId="77777777" w:rsidR="00457912" w:rsidRPr="00457912" w:rsidRDefault="00457912" w:rsidP="00457912">
            <w:pPr>
              <w:suppressAutoHyphens/>
              <w:rPr>
                <w:rFonts w:ascii="Times New Roman" w:eastAsia="Times New Roman" w:hAnsi="Times New Roman" w:cs="Times New Roman"/>
                <w:sz w:val="24"/>
                <w:szCs w:val="24"/>
                <w:lang w:eastAsia="ar-SA"/>
              </w:rPr>
            </w:pPr>
            <w:r w:rsidRPr="00457912">
              <w:rPr>
                <w:rFonts w:ascii="Times New Roman" w:eastAsia="Times New Roman" w:hAnsi="Times New Roman" w:cs="Times New Roman"/>
                <w:sz w:val="24"/>
                <w:szCs w:val="24"/>
                <w:lang w:eastAsia="ar-SA"/>
              </w:rPr>
              <w:t xml:space="preserve">соблюдает правила безопасности. </w:t>
            </w:r>
          </w:p>
        </w:tc>
        <w:tc>
          <w:tcPr>
            <w:tcW w:w="1508" w:type="pct"/>
            <w:tcBorders>
              <w:top w:val="single" w:sz="4" w:space="0" w:color="auto"/>
              <w:left w:val="single" w:sz="4" w:space="0" w:color="auto"/>
              <w:bottom w:val="single" w:sz="4" w:space="0" w:color="auto"/>
              <w:right w:val="single" w:sz="4" w:space="0" w:color="auto"/>
            </w:tcBorders>
          </w:tcPr>
          <w:p w14:paraId="080251EF" w14:textId="77777777" w:rsidR="00457912" w:rsidRPr="00457912" w:rsidRDefault="00457912" w:rsidP="00457912">
            <w:pPr>
              <w:suppressAutoHyphens/>
              <w:rPr>
                <w:rFonts w:ascii="Times New Roman" w:eastAsia="Times New Roman" w:hAnsi="Times New Roman" w:cs="Times New Roman"/>
                <w:bCs/>
                <w:sz w:val="24"/>
                <w:szCs w:val="24"/>
                <w:lang w:eastAsia="ar-SA"/>
              </w:rPr>
            </w:pPr>
            <w:r w:rsidRPr="00457912">
              <w:rPr>
                <w:rFonts w:ascii="Times New Roman" w:eastAsia="Times New Roman" w:hAnsi="Times New Roman" w:cs="Times New Roman"/>
                <w:bCs/>
                <w:sz w:val="24"/>
                <w:szCs w:val="24"/>
                <w:lang w:eastAsia="ar-SA"/>
              </w:rPr>
              <w:lastRenderedPageBreak/>
              <w:t xml:space="preserve">Тестирование, фронтальный опрос, решение ситуационных задач. </w:t>
            </w:r>
          </w:p>
          <w:p w14:paraId="5C0DF2A6" w14:textId="77777777" w:rsidR="00457912" w:rsidRPr="00457912" w:rsidRDefault="00457912" w:rsidP="00457912">
            <w:pPr>
              <w:suppressAutoHyphens/>
              <w:rPr>
                <w:rFonts w:ascii="Times New Roman" w:eastAsia="Times New Roman" w:hAnsi="Times New Roman" w:cs="Times New Roman"/>
                <w:bCs/>
                <w:sz w:val="24"/>
                <w:szCs w:val="24"/>
                <w:lang w:eastAsia="ar-SA"/>
              </w:rPr>
            </w:pPr>
            <w:r w:rsidRPr="00457912">
              <w:rPr>
                <w:rFonts w:ascii="Times New Roman" w:eastAsia="Times New Roman" w:hAnsi="Times New Roman" w:cs="Times New Roman"/>
                <w:bCs/>
                <w:sz w:val="24"/>
                <w:szCs w:val="24"/>
                <w:lang w:eastAsia="ar-SA"/>
              </w:rPr>
              <w:lastRenderedPageBreak/>
              <w:t>Текущий контроль в форме защиты практических и лабораторных работ</w:t>
            </w:r>
          </w:p>
        </w:tc>
      </w:tr>
      <w:tr w:rsidR="00457912" w:rsidRPr="00457912" w14:paraId="6D9E55AE" w14:textId="77777777" w:rsidTr="00AD5821">
        <w:trPr>
          <w:trHeight w:val="896"/>
        </w:trPr>
        <w:tc>
          <w:tcPr>
            <w:tcW w:w="1912" w:type="pct"/>
            <w:tcBorders>
              <w:top w:val="single" w:sz="4" w:space="0" w:color="auto"/>
              <w:left w:val="single" w:sz="4" w:space="0" w:color="auto"/>
              <w:bottom w:val="single" w:sz="4" w:space="0" w:color="auto"/>
              <w:right w:val="single" w:sz="4" w:space="0" w:color="auto"/>
            </w:tcBorders>
          </w:tcPr>
          <w:p w14:paraId="32534D5D" w14:textId="77777777" w:rsidR="00457912" w:rsidRPr="00457912" w:rsidRDefault="00457912" w:rsidP="004579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sz w:val="24"/>
                <w:szCs w:val="24"/>
                <w:lang w:eastAsia="ar-SA"/>
              </w:rPr>
            </w:pPr>
            <w:r w:rsidRPr="00457912">
              <w:rPr>
                <w:rFonts w:ascii="Times New Roman" w:eastAsia="Times New Roman" w:hAnsi="Times New Roman" w:cs="Times New Roman"/>
                <w:sz w:val="24"/>
                <w:szCs w:val="24"/>
                <w:lang w:eastAsia="ar-SA"/>
              </w:rPr>
              <w:lastRenderedPageBreak/>
              <w:t>Умеет:</w:t>
            </w:r>
          </w:p>
          <w:p w14:paraId="40CBBDC1" w14:textId="77777777" w:rsidR="00457912" w:rsidRPr="00457912" w:rsidRDefault="00457912" w:rsidP="00457912">
            <w:pPr>
              <w:widowControl w:val="0"/>
              <w:jc w:val="both"/>
              <w:rPr>
                <w:rFonts w:ascii="Times New Roman" w:eastAsia="Times New Roman" w:hAnsi="Times New Roman" w:cs="Times New Roman"/>
                <w:sz w:val="24"/>
                <w:szCs w:val="24"/>
                <w:lang w:eastAsia="ar-SA"/>
              </w:rPr>
            </w:pPr>
            <w:r w:rsidRPr="00457912">
              <w:rPr>
                <w:rFonts w:ascii="Times New Roman" w:eastAsia="Times New Roman" w:hAnsi="Times New Roman" w:cs="Times New Roman"/>
                <w:sz w:val="24"/>
                <w:szCs w:val="24"/>
                <w:lang w:eastAsia="ar-SA"/>
              </w:rPr>
              <w:t>выполнять расчеты основных элементов автоматики;</w:t>
            </w:r>
          </w:p>
          <w:p w14:paraId="633B6E34" w14:textId="77777777" w:rsidR="00457912" w:rsidRPr="00457912" w:rsidRDefault="00457912" w:rsidP="00457912">
            <w:pPr>
              <w:widowControl w:val="0"/>
              <w:suppressAutoHyphens/>
              <w:snapToGrid w:val="0"/>
              <w:jc w:val="both"/>
              <w:rPr>
                <w:rFonts w:ascii="Times New Roman" w:eastAsia="Times New Roman" w:hAnsi="Times New Roman" w:cs="Times New Roman"/>
                <w:sz w:val="24"/>
                <w:szCs w:val="24"/>
                <w:lang w:eastAsia="ar-SA"/>
              </w:rPr>
            </w:pPr>
            <w:r w:rsidRPr="00457912">
              <w:rPr>
                <w:rFonts w:ascii="Times New Roman" w:eastAsia="Times New Roman" w:hAnsi="Times New Roman" w:cs="Times New Roman"/>
                <w:sz w:val="24"/>
                <w:szCs w:val="24"/>
                <w:lang w:eastAsia="ar-SA"/>
              </w:rPr>
              <w:t>рассчитывать и выбирать типовые звенья САР;</w:t>
            </w:r>
          </w:p>
          <w:p w14:paraId="79FF999A" w14:textId="77777777" w:rsidR="00457912" w:rsidRPr="00457912" w:rsidRDefault="00457912" w:rsidP="00457912">
            <w:pPr>
              <w:widowControl w:val="0"/>
              <w:suppressAutoHyphens/>
              <w:snapToGrid w:val="0"/>
              <w:jc w:val="both"/>
              <w:rPr>
                <w:rFonts w:ascii="Times New Roman" w:eastAsia="Times New Roman" w:hAnsi="Times New Roman" w:cs="Times New Roman"/>
                <w:sz w:val="24"/>
                <w:szCs w:val="24"/>
                <w:lang w:eastAsia="ar-SA"/>
              </w:rPr>
            </w:pPr>
            <w:r w:rsidRPr="00457912">
              <w:rPr>
                <w:rFonts w:ascii="Times New Roman" w:eastAsia="Times New Roman" w:hAnsi="Times New Roman" w:cs="Times New Roman"/>
                <w:bCs/>
                <w:sz w:val="24"/>
                <w:szCs w:val="24"/>
                <w:lang w:eastAsia="ar-SA"/>
              </w:rPr>
              <w:t>переводить числа в двоичную систему счисления и выполнять все арифметические действия;</w:t>
            </w:r>
          </w:p>
          <w:p w14:paraId="5DB4AB8B" w14:textId="77777777" w:rsidR="00457912" w:rsidRPr="00457912" w:rsidRDefault="00457912" w:rsidP="00457912">
            <w:pPr>
              <w:widowControl w:val="0"/>
              <w:suppressAutoHyphens/>
              <w:snapToGrid w:val="0"/>
              <w:jc w:val="both"/>
              <w:rPr>
                <w:rFonts w:ascii="Times New Roman" w:eastAsia="Times New Roman" w:hAnsi="Times New Roman" w:cs="Times New Roman"/>
                <w:sz w:val="24"/>
                <w:szCs w:val="24"/>
                <w:lang w:eastAsia="ar-SA"/>
              </w:rPr>
            </w:pPr>
            <w:r w:rsidRPr="00457912">
              <w:rPr>
                <w:rFonts w:ascii="Times New Roman" w:eastAsia="Times New Roman" w:hAnsi="Times New Roman" w:cs="Times New Roman"/>
                <w:sz w:val="24"/>
                <w:szCs w:val="24"/>
                <w:lang w:eastAsia="ar-SA"/>
              </w:rPr>
              <w:t>пользоваться контрольно-измерительными приборами при экспериментальном исследовании; соблюдать правила техники безопасности;</w:t>
            </w:r>
          </w:p>
          <w:p w14:paraId="7725E469" w14:textId="77777777" w:rsidR="00457912" w:rsidRPr="00457912" w:rsidRDefault="00457912" w:rsidP="00457912">
            <w:pPr>
              <w:widowControl w:val="0"/>
              <w:suppressAutoHyphens/>
              <w:snapToGrid w:val="0"/>
              <w:jc w:val="both"/>
              <w:rPr>
                <w:rFonts w:ascii="Times New Roman" w:eastAsia="Times New Roman" w:hAnsi="Times New Roman" w:cs="Times New Roman"/>
                <w:sz w:val="24"/>
                <w:szCs w:val="24"/>
                <w:lang w:eastAsia="ar-SA"/>
              </w:rPr>
            </w:pPr>
            <w:r w:rsidRPr="00457912">
              <w:rPr>
                <w:rFonts w:ascii="Times New Roman" w:eastAsia="Times New Roman" w:hAnsi="Times New Roman" w:cs="Times New Roman"/>
                <w:sz w:val="24"/>
                <w:szCs w:val="24"/>
                <w:lang w:eastAsia="ar-SA"/>
              </w:rPr>
              <w:t>читать и составлять простейшие системы автоматического регулирования;</w:t>
            </w:r>
          </w:p>
          <w:p w14:paraId="03B88616" w14:textId="77777777" w:rsidR="00457912" w:rsidRPr="00457912" w:rsidRDefault="00457912" w:rsidP="00457912">
            <w:pPr>
              <w:widowControl w:val="0"/>
              <w:suppressAutoHyphens/>
              <w:snapToGrid w:val="0"/>
              <w:jc w:val="both"/>
              <w:rPr>
                <w:rFonts w:ascii="Times New Roman" w:eastAsia="Times New Roman" w:hAnsi="Times New Roman" w:cs="Times New Roman"/>
                <w:sz w:val="24"/>
                <w:szCs w:val="24"/>
                <w:lang w:eastAsia="ar-SA"/>
              </w:rPr>
            </w:pPr>
            <w:r w:rsidRPr="00457912">
              <w:rPr>
                <w:rFonts w:ascii="Times New Roman" w:eastAsia="Times New Roman" w:hAnsi="Times New Roman" w:cs="Times New Roman"/>
                <w:sz w:val="24"/>
                <w:szCs w:val="24"/>
                <w:lang w:eastAsia="ar-SA"/>
              </w:rPr>
              <w:t>выполнять эксперименты по лабораторному исследованию систем автоматики;</w:t>
            </w:r>
          </w:p>
          <w:p w14:paraId="58FCA9DF" w14:textId="77777777" w:rsidR="00457912" w:rsidRPr="00457912" w:rsidRDefault="00457912" w:rsidP="00457912">
            <w:pPr>
              <w:widowControl w:val="0"/>
              <w:suppressAutoHyphens/>
              <w:snapToGrid w:val="0"/>
              <w:jc w:val="both"/>
              <w:rPr>
                <w:rFonts w:ascii="Times New Roman" w:eastAsia="Times New Roman" w:hAnsi="Times New Roman" w:cs="Times New Roman"/>
                <w:sz w:val="24"/>
                <w:szCs w:val="24"/>
                <w:lang w:eastAsia="ar-SA"/>
              </w:rPr>
            </w:pPr>
            <w:r w:rsidRPr="00457912">
              <w:rPr>
                <w:rFonts w:ascii="Times New Roman" w:eastAsia="Times New Roman" w:hAnsi="Times New Roman" w:cs="Times New Roman"/>
                <w:sz w:val="24"/>
                <w:szCs w:val="24"/>
                <w:lang w:eastAsia="ar-SA"/>
              </w:rPr>
              <w:t>пользоваться технической, справочной литературой.</w:t>
            </w:r>
          </w:p>
          <w:p w14:paraId="700DAC78" w14:textId="77777777" w:rsidR="00457912" w:rsidRPr="00457912" w:rsidRDefault="00457912" w:rsidP="00457912">
            <w:pPr>
              <w:suppressAutoHyphens/>
              <w:rPr>
                <w:rFonts w:ascii="Times New Roman" w:eastAsia="Times New Roman" w:hAnsi="Times New Roman" w:cs="Times New Roman"/>
                <w:sz w:val="24"/>
                <w:szCs w:val="24"/>
                <w:lang w:eastAsia="ar-SA"/>
              </w:rPr>
            </w:pPr>
          </w:p>
        </w:tc>
        <w:tc>
          <w:tcPr>
            <w:tcW w:w="1580" w:type="pct"/>
            <w:tcBorders>
              <w:top w:val="single" w:sz="4" w:space="0" w:color="auto"/>
              <w:left w:val="single" w:sz="4" w:space="0" w:color="auto"/>
              <w:bottom w:val="single" w:sz="4" w:space="0" w:color="auto"/>
              <w:right w:val="single" w:sz="4" w:space="0" w:color="auto"/>
            </w:tcBorders>
          </w:tcPr>
          <w:p w14:paraId="579E7D57" w14:textId="77777777" w:rsidR="00457912" w:rsidRPr="00457912" w:rsidRDefault="00457912" w:rsidP="00457912">
            <w:pPr>
              <w:widowControl w:val="0"/>
              <w:jc w:val="both"/>
              <w:rPr>
                <w:rFonts w:ascii="Times New Roman" w:eastAsia="Times New Roman" w:hAnsi="Times New Roman" w:cs="Times New Roman"/>
                <w:sz w:val="24"/>
                <w:szCs w:val="24"/>
                <w:lang w:eastAsia="ar-SA"/>
              </w:rPr>
            </w:pPr>
            <w:r w:rsidRPr="00457912">
              <w:rPr>
                <w:rFonts w:ascii="Times New Roman" w:eastAsia="Times New Roman" w:hAnsi="Times New Roman" w:cs="Times New Roman"/>
                <w:sz w:val="24"/>
                <w:szCs w:val="24"/>
                <w:lang w:eastAsia="ar-SA"/>
              </w:rPr>
              <w:t>выполняет расчеты основных элементов автоматики;</w:t>
            </w:r>
          </w:p>
          <w:p w14:paraId="763B5548" w14:textId="77777777" w:rsidR="00457912" w:rsidRPr="00457912" w:rsidRDefault="00457912" w:rsidP="00457912">
            <w:pPr>
              <w:widowControl w:val="0"/>
              <w:suppressAutoHyphens/>
              <w:snapToGrid w:val="0"/>
              <w:jc w:val="both"/>
              <w:rPr>
                <w:rFonts w:ascii="Times New Roman" w:eastAsia="Times New Roman" w:hAnsi="Times New Roman" w:cs="Times New Roman"/>
                <w:sz w:val="24"/>
                <w:szCs w:val="24"/>
                <w:lang w:eastAsia="ar-SA"/>
              </w:rPr>
            </w:pPr>
            <w:r w:rsidRPr="00457912">
              <w:rPr>
                <w:rFonts w:ascii="Times New Roman" w:eastAsia="Times New Roman" w:hAnsi="Times New Roman" w:cs="Times New Roman"/>
                <w:sz w:val="24"/>
                <w:szCs w:val="24"/>
                <w:lang w:eastAsia="ar-SA"/>
              </w:rPr>
              <w:t>рассчитывает и выбирает типовые звенья САР;</w:t>
            </w:r>
          </w:p>
          <w:p w14:paraId="5D43B3D3" w14:textId="77777777" w:rsidR="00457912" w:rsidRPr="00457912" w:rsidRDefault="00457912" w:rsidP="00457912">
            <w:pPr>
              <w:widowControl w:val="0"/>
              <w:suppressAutoHyphens/>
              <w:snapToGrid w:val="0"/>
              <w:jc w:val="both"/>
              <w:rPr>
                <w:rFonts w:ascii="Times New Roman" w:eastAsia="Times New Roman" w:hAnsi="Times New Roman" w:cs="Times New Roman"/>
                <w:sz w:val="24"/>
                <w:szCs w:val="24"/>
                <w:lang w:eastAsia="ar-SA"/>
              </w:rPr>
            </w:pPr>
            <w:r w:rsidRPr="00457912">
              <w:rPr>
                <w:rFonts w:ascii="Times New Roman" w:eastAsia="Times New Roman" w:hAnsi="Times New Roman" w:cs="Times New Roman"/>
                <w:bCs/>
                <w:sz w:val="24"/>
                <w:szCs w:val="24"/>
                <w:lang w:eastAsia="ar-SA"/>
              </w:rPr>
              <w:t>переводит числа в двоичную систему счисления и выполняет все арифметические действия;</w:t>
            </w:r>
          </w:p>
          <w:p w14:paraId="09568B7C" w14:textId="77777777" w:rsidR="00457912" w:rsidRPr="00457912" w:rsidRDefault="00457912" w:rsidP="00457912">
            <w:pPr>
              <w:widowControl w:val="0"/>
              <w:suppressAutoHyphens/>
              <w:snapToGrid w:val="0"/>
              <w:jc w:val="both"/>
              <w:rPr>
                <w:rFonts w:ascii="Times New Roman" w:eastAsia="Times New Roman" w:hAnsi="Times New Roman" w:cs="Times New Roman"/>
                <w:sz w:val="24"/>
                <w:szCs w:val="24"/>
                <w:lang w:eastAsia="ar-SA"/>
              </w:rPr>
            </w:pPr>
            <w:r w:rsidRPr="00457912">
              <w:rPr>
                <w:rFonts w:ascii="Times New Roman" w:eastAsia="Times New Roman" w:hAnsi="Times New Roman" w:cs="Times New Roman"/>
                <w:sz w:val="24"/>
                <w:szCs w:val="24"/>
                <w:lang w:eastAsia="ar-SA"/>
              </w:rPr>
              <w:t>пользуется контрольно-измерительными приборами при экспериментальном исследовании; соблюдает правила техники безопасности;</w:t>
            </w:r>
          </w:p>
          <w:p w14:paraId="5831C1C1" w14:textId="77777777" w:rsidR="00457912" w:rsidRPr="00457912" w:rsidRDefault="00457912" w:rsidP="00457912">
            <w:pPr>
              <w:widowControl w:val="0"/>
              <w:suppressAutoHyphens/>
              <w:snapToGrid w:val="0"/>
              <w:jc w:val="both"/>
              <w:rPr>
                <w:rFonts w:ascii="Times New Roman" w:eastAsia="Times New Roman" w:hAnsi="Times New Roman" w:cs="Times New Roman"/>
                <w:sz w:val="24"/>
                <w:szCs w:val="24"/>
                <w:lang w:eastAsia="ar-SA"/>
              </w:rPr>
            </w:pPr>
            <w:r w:rsidRPr="00457912">
              <w:rPr>
                <w:rFonts w:ascii="Times New Roman" w:eastAsia="Times New Roman" w:hAnsi="Times New Roman" w:cs="Times New Roman"/>
                <w:sz w:val="24"/>
                <w:szCs w:val="24"/>
                <w:lang w:eastAsia="ar-SA"/>
              </w:rPr>
              <w:t>читает и составляет простейшие системы автоматического регулирования;</w:t>
            </w:r>
          </w:p>
          <w:p w14:paraId="07E2DB50" w14:textId="77777777" w:rsidR="00457912" w:rsidRPr="00457912" w:rsidRDefault="00457912" w:rsidP="00457912">
            <w:pPr>
              <w:widowControl w:val="0"/>
              <w:suppressAutoHyphens/>
              <w:snapToGrid w:val="0"/>
              <w:jc w:val="both"/>
              <w:rPr>
                <w:rFonts w:ascii="Times New Roman" w:eastAsia="Times New Roman" w:hAnsi="Times New Roman" w:cs="Times New Roman"/>
                <w:sz w:val="24"/>
                <w:szCs w:val="24"/>
                <w:lang w:eastAsia="ar-SA"/>
              </w:rPr>
            </w:pPr>
            <w:r w:rsidRPr="00457912">
              <w:rPr>
                <w:rFonts w:ascii="Times New Roman" w:eastAsia="Times New Roman" w:hAnsi="Times New Roman" w:cs="Times New Roman"/>
                <w:sz w:val="24"/>
                <w:szCs w:val="24"/>
                <w:lang w:eastAsia="ar-SA"/>
              </w:rPr>
              <w:t>выполняет эксперименты по лабораторному исследованию систем автоматики;</w:t>
            </w:r>
          </w:p>
          <w:p w14:paraId="25044981" w14:textId="77777777" w:rsidR="00457912" w:rsidRPr="00457912" w:rsidRDefault="00457912" w:rsidP="00457912">
            <w:pPr>
              <w:widowControl w:val="0"/>
              <w:suppressAutoHyphens/>
              <w:snapToGrid w:val="0"/>
              <w:jc w:val="both"/>
              <w:rPr>
                <w:rFonts w:ascii="Times New Roman" w:eastAsia="Times New Roman" w:hAnsi="Times New Roman" w:cs="Times New Roman"/>
                <w:sz w:val="24"/>
                <w:szCs w:val="24"/>
                <w:lang w:eastAsia="ar-SA"/>
              </w:rPr>
            </w:pPr>
            <w:r w:rsidRPr="00457912">
              <w:rPr>
                <w:rFonts w:ascii="Times New Roman" w:eastAsia="Times New Roman" w:hAnsi="Times New Roman" w:cs="Times New Roman"/>
                <w:sz w:val="24"/>
                <w:szCs w:val="24"/>
                <w:lang w:eastAsia="ar-SA"/>
              </w:rPr>
              <w:t>пользуется технической, справочной литературой.</w:t>
            </w:r>
          </w:p>
        </w:tc>
        <w:tc>
          <w:tcPr>
            <w:tcW w:w="1508" w:type="pct"/>
            <w:tcBorders>
              <w:top w:val="single" w:sz="4" w:space="0" w:color="auto"/>
              <w:left w:val="single" w:sz="4" w:space="0" w:color="auto"/>
              <w:bottom w:val="single" w:sz="4" w:space="0" w:color="auto"/>
              <w:right w:val="single" w:sz="4" w:space="0" w:color="auto"/>
            </w:tcBorders>
          </w:tcPr>
          <w:p w14:paraId="3084B19B" w14:textId="77777777" w:rsidR="00457912" w:rsidRPr="00457912" w:rsidRDefault="00457912" w:rsidP="00457912">
            <w:pPr>
              <w:suppressAutoHyphens/>
              <w:rPr>
                <w:rFonts w:ascii="Times New Roman" w:eastAsia="Times New Roman" w:hAnsi="Times New Roman" w:cs="Times New Roman"/>
                <w:bCs/>
                <w:sz w:val="24"/>
                <w:szCs w:val="24"/>
                <w:lang w:eastAsia="ar-SA"/>
              </w:rPr>
            </w:pPr>
            <w:r w:rsidRPr="00457912">
              <w:rPr>
                <w:rFonts w:ascii="Times New Roman" w:eastAsia="Times New Roman" w:hAnsi="Times New Roman" w:cs="Times New Roman"/>
                <w:bCs/>
                <w:sz w:val="24"/>
                <w:szCs w:val="24"/>
                <w:lang w:eastAsia="ar-SA"/>
              </w:rPr>
              <w:t>Оценка результатов выполнения практических и лабораторных работ</w:t>
            </w:r>
          </w:p>
        </w:tc>
      </w:tr>
    </w:tbl>
    <w:p w14:paraId="6E49F443" w14:textId="77777777" w:rsidR="00457912" w:rsidRPr="00457912" w:rsidRDefault="00457912" w:rsidP="00457912">
      <w:pPr>
        <w:widowControl w:val="0"/>
        <w:rPr>
          <w:rFonts w:ascii="Times New Roman" w:eastAsia="Times New Roman" w:hAnsi="Times New Roman" w:cs="Times New Roman"/>
          <w:sz w:val="24"/>
          <w:szCs w:val="24"/>
          <w:lang w:eastAsia="ar-SA"/>
        </w:rPr>
      </w:pPr>
    </w:p>
    <w:tbl>
      <w:tblPr>
        <w:tblW w:w="1110" w:type="dxa"/>
        <w:tblInd w:w="11322" w:type="dxa"/>
        <w:tblBorders>
          <w:top w:val="single" w:sz="4" w:space="0" w:color="auto"/>
        </w:tblBorders>
        <w:tblLook w:val="0000" w:firstRow="0" w:lastRow="0" w:firstColumn="0" w:lastColumn="0" w:noHBand="0" w:noVBand="0"/>
      </w:tblPr>
      <w:tblGrid>
        <w:gridCol w:w="1110"/>
      </w:tblGrid>
      <w:tr w:rsidR="00457912" w:rsidRPr="00457912" w14:paraId="17E3C244" w14:textId="77777777" w:rsidTr="00AD5821">
        <w:trPr>
          <w:trHeight w:val="100"/>
        </w:trPr>
        <w:tc>
          <w:tcPr>
            <w:tcW w:w="1110" w:type="dxa"/>
          </w:tcPr>
          <w:p w14:paraId="262C9884" w14:textId="77777777" w:rsidR="00457912" w:rsidRPr="00457912" w:rsidRDefault="00457912" w:rsidP="00457912">
            <w:pPr>
              <w:widowControl w:val="0"/>
              <w:rPr>
                <w:rFonts w:ascii="Times New Roman" w:eastAsia="Times New Roman" w:hAnsi="Times New Roman" w:cs="Times New Roman"/>
                <w:sz w:val="24"/>
                <w:szCs w:val="24"/>
                <w:lang w:eastAsia="ar-SA"/>
              </w:rPr>
            </w:pPr>
          </w:p>
        </w:tc>
      </w:tr>
    </w:tbl>
    <w:p w14:paraId="17A07B07" w14:textId="77777777" w:rsidR="00457912" w:rsidRPr="00457912" w:rsidRDefault="00457912" w:rsidP="00457912">
      <w:pPr>
        <w:widowControl w:val="0"/>
        <w:rPr>
          <w:rFonts w:ascii="Times New Roman" w:eastAsia="Times New Roman" w:hAnsi="Times New Roman" w:cs="Times New Roman"/>
          <w:sz w:val="24"/>
          <w:szCs w:val="24"/>
          <w:lang w:eastAsia="ar-SA"/>
        </w:rPr>
      </w:pPr>
    </w:p>
    <w:p w14:paraId="45FA5BC1" w14:textId="77777777" w:rsidR="00457912" w:rsidRDefault="00457912">
      <w:pPr>
        <w:rPr>
          <w:rFonts w:ascii="Times New Roman" w:hAnsi="Times New Roman" w:cs="Times New Roman"/>
          <w:b/>
          <w:bCs/>
          <w:sz w:val="24"/>
          <w:szCs w:val="24"/>
        </w:rPr>
      </w:pPr>
      <w:r>
        <w:rPr>
          <w:rFonts w:ascii="Times New Roman" w:hAnsi="Times New Roman" w:cs="Times New Roman"/>
          <w:b/>
          <w:bCs/>
          <w:sz w:val="24"/>
          <w:szCs w:val="24"/>
        </w:rPr>
        <w:br w:type="page"/>
      </w:r>
    </w:p>
    <w:p w14:paraId="447BAB34" w14:textId="77777777" w:rsidR="007A2C95" w:rsidRPr="007A2C95" w:rsidRDefault="007A2C95" w:rsidP="007A2C95">
      <w:pPr>
        <w:jc w:val="right"/>
        <w:rPr>
          <w:rFonts w:ascii="Times New Roman" w:eastAsia="Calibri" w:hAnsi="Times New Roman" w:cs="Times New Roman"/>
          <w:b/>
          <w:bCs/>
          <w:sz w:val="24"/>
          <w:szCs w:val="24"/>
        </w:rPr>
      </w:pPr>
      <w:r w:rsidRPr="007A2C95">
        <w:rPr>
          <w:rFonts w:ascii="Times New Roman" w:eastAsia="Calibri" w:hAnsi="Times New Roman" w:cs="Times New Roman"/>
          <w:b/>
          <w:bCs/>
          <w:sz w:val="24"/>
          <w:szCs w:val="24"/>
        </w:rPr>
        <w:lastRenderedPageBreak/>
        <w:t>Приложение 2.21</w:t>
      </w:r>
    </w:p>
    <w:p w14:paraId="5763B112" w14:textId="77777777" w:rsidR="007A2C95" w:rsidRPr="007A2C95" w:rsidRDefault="007A2C95" w:rsidP="007A2C95">
      <w:pPr>
        <w:jc w:val="right"/>
        <w:rPr>
          <w:rFonts w:ascii="Times New Roman" w:eastAsia="Calibri" w:hAnsi="Times New Roman" w:cs="Times New Roman"/>
          <w:b/>
          <w:bCs/>
          <w:sz w:val="24"/>
          <w:szCs w:val="24"/>
        </w:rPr>
      </w:pPr>
      <w:r w:rsidRPr="007A2C95">
        <w:rPr>
          <w:rFonts w:ascii="Times New Roman" w:eastAsia="Calibri" w:hAnsi="Times New Roman" w:cs="Times New Roman"/>
          <w:b/>
          <w:bCs/>
          <w:sz w:val="24"/>
          <w:szCs w:val="24"/>
        </w:rPr>
        <w:t>к ОПОП-П по специальности</w:t>
      </w:r>
    </w:p>
    <w:p w14:paraId="268CEECF" w14:textId="77777777" w:rsidR="007A2C95" w:rsidRPr="007A2C95" w:rsidRDefault="007A2C95" w:rsidP="007A2C95">
      <w:pPr>
        <w:jc w:val="right"/>
        <w:rPr>
          <w:rFonts w:ascii="Times New Roman" w:eastAsia="Times New Roman" w:hAnsi="Times New Roman" w:cs="Times New Roman"/>
          <w:sz w:val="24"/>
          <w:szCs w:val="20"/>
          <w:lang w:eastAsia="ru-RU"/>
        </w:rPr>
      </w:pPr>
      <w:r w:rsidRPr="007A2C95">
        <w:rPr>
          <w:rFonts w:ascii="Times New Roman" w:eastAsia="Times New Roman" w:hAnsi="Times New Roman" w:cs="Times New Roman"/>
          <w:sz w:val="24"/>
          <w:szCs w:val="20"/>
          <w:lang w:eastAsia="ru-RU"/>
        </w:rPr>
        <w:t xml:space="preserve">13.02.13 Эксплуатация и обслуживание </w:t>
      </w:r>
    </w:p>
    <w:p w14:paraId="07B24AED" w14:textId="77777777" w:rsidR="007A2C95" w:rsidRPr="007A2C95" w:rsidRDefault="007A2C95" w:rsidP="007A2C95">
      <w:pPr>
        <w:jc w:val="right"/>
        <w:rPr>
          <w:rFonts w:ascii="Times New Roman" w:eastAsia="Times New Roman" w:hAnsi="Times New Roman" w:cs="Times New Roman"/>
          <w:sz w:val="24"/>
          <w:szCs w:val="20"/>
          <w:lang w:eastAsia="ru-RU"/>
        </w:rPr>
      </w:pPr>
      <w:r w:rsidRPr="007A2C95">
        <w:rPr>
          <w:rFonts w:ascii="Times New Roman" w:eastAsia="Times New Roman" w:hAnsi="Times New Roman" w:cs="Times New Roman"/>
          <w:sz w:val="24"/>
          <w:szCs w:val="20"/>
          <w:lang w:eastAsia="ru-RU"/>
        </w:rPr>
        <w:t xml:space="preserve">электрического и электромеханического </w:t>
      </w:r>
    </w:p>
    <w:p w14:paraId="5DF123C3" w14:textId="77777777" w:rsidR="007A2C95" w:rsidRPr="007A2C95" w:rsidRDefault="007A2C95" w:rsidP="007A2C95">
      <w:pPr>
        <w:jc w:val="right"/>
        <w:rPr>
          <w:rFonts w:ascii="Times New Roman" w:eastAsia="Calibri" w:hAnsi="Times New Roman" w:cs="Times New Roman"/>
          <w:b/>
          <w:bCs/>
          <w:sz w:val="24"/>
          <w:szCs w:val="24"/>
        </w:rPr>
      </w:pPr>
      <w:r w:rsidRPr="007A2C95">
        <w:rPr>
          <w:rFonts w:ascii="Times New Roman" w:eastAsia="Times New Roman" w:hAnsi="Times New Roman" w:cs="Times New Roman"/>
          <w:sz w:val="24"/>
          <w:szCs w:val="20"/>
          <w:lang w:eastAsia="ru-RU"/>
        </w:rPr>
        <w:t>оборудования (по отраслям)</w:t>
      </w:r>
    </w:p>
    <w:p w14:paraId="06F5DC7D" w14:textId="77777777" w:rsidR="007A2C95" w:rsidRPr="007A2C95" w:rsidRDefault="007A2C95" w:rsidP="007A2C95">
      <w:pPr>
        <w:jc w:val="right"/>
        <w:rPr>
          <w:rFonts w:ascii="Times New Roman" w:eastAsia="Calibri" w:hAnsi="Times New Roman" w:cs="Times New Roman"/>
          <w:b/>
          <w:bCs/>
          <w:sz w:val="24"/>
          <w:szCs w:val="24"/>
        </w:rPr>
      </w:pPr>
    </w:p>
    <w:p w14:paraId="2118696D" w14:textId="77777777" w:rsidR="007A2C95" w:rsidRPr="007A2C95" w:rsidRDefault="007A2C95" w:rsidP="007A2C95">
      <w:pPr>
        <w:jc w:val="right"/>
        <w:rPr>
          <w:rFonts w:ascii="Times New Roman" w:eastAsia="Calibri" w:hAnsi="Times New Roman" w:cs="Times New Roman"/>
          <w:b/>
          <w:bCs/>
          <w:sz w:val="24"/>
          <w:szCs w:val="24"/>
        </w:rPr>
      </w:pPr>
    </w:p>
    <w:p w14:paraId="40912F0C" w14:textId="77777777" w:rsidR="007A2C95" w:rsidRPr="007A2C95" w:rsidRDefault="007A2C95" w:rsidP="007A2C95">
      <w:pPr>
        <w:jc w:val="right"/>
        <w:rPr>
          <w:rFonts w:ascii="Times New Roman" w:eastAsia="Calibri" w:hAnsi="Times New Roman" w:cs="Times New Roman"/>
          <w:b/>
          <w:bCs/>
          <w:sz w:val="24"/>
          <w:szCs w:val="24"/>
        </w:rPr>
      </w:pPr>
    </w:p>
    <w:p w14:paraId="1CC6BEE5" w14:textId="77777777" w:rsidR="007A2C95" w:rsidRPr="007A2C95" w:rsidRDefault="007A2C95" w:rsidP="007A2C95">
      <w:pPr>
        <w:jc w:val="right"/>
        <w:rPr>
          <w:rFonts w:ascii="Times New Roman" w:eastAsia="Calibri" w:hAnsi="Times New Roman" w:cs="Times New Roman"/>
          <w:b/>
          <w:bCs/>
          <w:sz w:val="24"/>
          <w:szCs w:val="24"/>
        </w:rPr>
      </w:pPr>
    </w:p>
    <w:p w14:paraId="0F962160" w14:textId="77777777" w:rsidR="007A2C95" w:rsidRPr="007A2C95" w:rsidRDefault="007A2C95" w:rsidP="007A2C95">
      <w:pPr>
        <w:jc w:val="right"/>
        <w:rPr>
          <w:rFonts w:ascii="Times New Roman" w:eastAsia="Calibri" w:hAnsi="Times New Roman" w:cs="Times New Roman"/>
          <w:b/>
          <w:bCs/>
          <w:sz w:val="24"/>
          <w:szCs w:val="24"/>
        </w:rPr>
      </w:pPr>
    </w:p>
    <w:p w14:paraId="0D8B0C9C" w14:textId="77777777" w:rsidR="007A2C95" w:rsidRPr="007A2C95" w:rsidRDefault="007A2C95" w:rsidP="007A2C95">
      <w:pPr>
        <w:jc w:val="right"/>
        <w:rPr>
          <w:rFonts w:ascii="Times New Roman" w:eastAsia="Calibri" w:hAnsi="Times New Roman" w:cs="Times New Roman"/>
          <w:b/>
          <w:bCs/>
          <w:sz w:val="24"/>
          <w:szCs w:val="24"/>
        </w:rPr>
      </w:pPr>
    </w:p>
    <w:p w14:paraId="2A6F8102" w14:textId="77777777" w:rsidR="007A2C95" w:rsidRPr="007A2C95" w:rsidRDefault="007A2C95" w:rsidP="007A2C95">
      <w:pPr>
        <w:jc w:val="right"/>
        <w:rPr>
          <w:rFonts w:ascii="Times New Roman" w:eastAsia="Calibri" w:hAnsi="Times New Roman" w:cs="Times New Roman"/>
          <w:b/>
          <w:bCs/>
          <w:sz w:val="24"/>
          <w:szCs w:val="24"/>
        </w:rPr>
      </w:pPr>
    </w:p>
    <w:p w14:paraId="12B4F662" w14:textId="77777777" w:rsidR="007A2C95" w:rsidRPr="007A2C95" w:rsidRDefault="007A2C95" w:rsidP="007A2C95">
      <w:pPr>
        <w:jc w:val="right"/>
        <w:rPr>
          <w:rFonts w:ascii="Times New Roman" w:eastAsia="Calibri" w:hAnsi="Times New Roman" w:cs="Times New Roman"/>
          <w:b/>
          <w:bCs/>
          <w:sz w:val="24"/>
          <w:szCs w:val="24"/>
        </w:rPr>
      </w:pPr>
    </w:p>
    <w:p w14:paraId="435CBA1C" w14:textId="77777777" w:rsidR="007A2C95" w:rsidRPr="007A2C95" w:rsidRDefault="007A2C95" w:rsidP="007A2C95">
      <w:pPr>
        <w:jc w:val="right"/>
        <w:rPr>
          <w:rFonts w:ascii="Times New Roman" w:eastAsia="Calibri" w:hAnsi="Times New Roman" w:cs="Times New Roman"/>
          <w:b/>
          <w:bCs/>
          <w:sz w:val="24"/>
          <w:szCs w:val="24"/>
        </w:rPr>
      </w:pPr>
    </w:p>
    <w:p w14:paraId="575C99F7" w14:textId="77777777" w:rsidR="007A2C95" w:rsidRPr="007A2C95" w:rsidRDefault="007A2C95" w:rsidP="007A2C95">
      <w:pPr>
        <w:jc w:val="right"/>
        <w:rPr>
          <w:rFonts w:ascii="Times New Roman" w:eastAsia="Calibri" w:hAnsi="Times New Roman" w:cs="Times New Roman"/>
          <w:b/>
          <w:bCs/>
          <w:sz w:val="24"/>
          <w:szCs w:val="24"/>
        </w:rPr>
      </w:pPr>
    </w:p>
    <w:p w14:paraId="168B71C0" w14:textId="77777777" w:rsidR="007A2C95" w:rsidRPr="007A2C95" w:rsidRDefault="007A2C95" w:rsidP="007A2C95">
      <w:pPr>
        <w:jc w:val="right"/>
        <w:rPr>
          <w:rFonts w:ascii="Times New Roman" w:eastAsia="Calibri" w:hAnsi="Times New Roman" w:cs="Times New Roman"/>
          <w:b/>
          <w:bCs/>
          <w:sz w:val="24"/>
          <w:szCs w:val="24"/>
        </w:rPr>
      </w:pPr>
    </w:p>
    <w:p w14:paraId="7E977E21" w14:textId="77777777" w:rsidR="007A2C95" w:rsidRPr="007A2C95" w:rsidRDefault="007A2C95" w:rsidP="007A2C95">
      <w:pPr>
        <w:jc w:val="center"/>
        <w:rPr>
          <w:rFonts w:ascii="Times New Roman" w:eastAsia="Calibri" w:hAnsi="Times New Roman" w:cs="Times New Roman"/>
          <w:b/>
          <w:bCs/>
          <w:sz w:val="24"/>
          <w:szCs w:val="24"/>
        </w:rPr>
      </w:pPr>
      <w:r w:rsidRPr="007A2C95">
        <w:rPr>
          <w:rFonts w:ascii="Times New Roman" w:eastAsia="Calibri" w:hAnsi="Times New Roman" w:cs="Times New Roman"/>
          <w:b/>
          <w:bCs/>
          <w:sz w:val="24"/>
          <w:szCs w:val="24"/>
        </w:rPr>
        <w:t>Рабочая программа дисциплины</w:t>
      </w:r>
    </w:p>
    <w:p w14:paraId="14CEBEB6" w14:textId="3E469E43" w:rsidR="007A2C95" w:rsidRPr="007A2C95" w:rsidRDefault="007A2C95" w:rsidP="007A2C9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r w:rsidRPr="007A2C95">
        <w:rPr>
          <w:rFonts w:ascii="Times New Roman" w:eastAsia="Times New Roman" w:hAnsi="Times New Roman" w:cs="Times New Roman"/>
          <w:b/>
          <w:bCs/>
          <w:kern w:val="36"/>
          <w:sz w:val="24"/>
          <w:szCs w:val="24"/>
          <w:lang w:eastAsia="ru-RU"/>
        </w:rPr>
        <w:t>«</w:t>
      </w:r>
      <w:r w:rsidRPr="007A2C95">
        <w:rPr>
          <w:rFonts w:ascii="Times New Roman" w:eastAsia="Times New Roman" w:hAnsi="Times New Roman" w:cs="Times New Roman"/>
          <w:b/>
          <w:bCs/>
          <w:noProof/>
          <w:kern w:val="36"/>
          <w:sz w:val="24"/>
          <w:szCs w:val="24"/>
          <w:lang w:eastAsia="ru-RU"/>
        </w:rPr>
        <w:t>ОП.1</w:t>
      </w:r>
      <w:r w:rsidR="000569D6">
        <w:rPr>
          <w:rFonts w:ascii="Times New Roman" w:eastAsia="Times New Roman" w:hAnsi="Times New Roman" w:cs="Times New Roman"/>
          <w:b/>
          <w:bCs/>
          <w:noProof/>
          <w:kern w:val="36"/>
          <w:sz w:val="24"/>
          <w:szCs w:val="24"/>
          <w:lang w:eastAsia="ru-RU"/>
        </w:rPr>
        <w:t>3</w:t>
      </w:r>
      <w:r w:rsidRPr="007A2C95">
        <w:rPr>
          <w:rFonts w:ascii="Times New Roman" w:eastAsia="Times New Roman" w:hAnsi="Times New Roman" w:cs="Times New Roman"/>
          <w:b/>
          <w:bCs/>
          <w:noProof/>
          <w:kern w:val="36"/>
          <w:sz w:val="24"/>
          <w:szCs w:val="24"/>
          <w:lang w:eastAsia="ru-RU"/>
        </w:rPr>
        <w:t xml:space="preserve"> Автоматизация технологических процессов</w:t>
      </w:r>
      <w:r w:rsidRPr="007A2C95">
        <w:rPr>
          <w:rFonts w:ascii="Times New Roman" w:eastAsia="Times New Roman" w:hAnsi="Times New Roman" w:cs="Times New Roman"/>
          <w:b/>
          <w:bCs/>
          <w:kern w:val="36"/>
          <w:sz w:val="24"/>
          <w:szCs w:val="24"/>
          <w:lang w:eastAsia="ru-RU"/>
        </w:rPr>
        <w:t>»</w:t>
      </w:r>
    </w:p>
    <w:p w14:paraId="5A77165F" w14:textId="77777777" w:rsidR="007A2C95" w:rsidRPr="007A2C95" w:rsidRDefault="007A2C95" w:rsidP="007A2C9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5A21494" w14:textId="77777777" w:rsidR="007A2C95" w:rsidRPr="007A2C95" w:rsidRDefault="007A2C95" w:rsidP="007A2C9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55FC31FA" w14:textId="77777777" w:rsidR="007A2C95" w:rsidRPr="007A2C95" w:rsidRDefault="007A2C95" w:rsidP="007A2C9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47163736" w14:textId="77777777" w:rsidR="007A2C95" w:rsidRPr="007A2C95" w:rsidRDefault="007A2C95" w:rsidP="007A2C9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3A50E1F8" w14:textId="77777777" w:rsidR="007A2C95" w:rsidRPr="007A2C95" w:rsidRDefault="007A2C95" w:rsidP="007A2C9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4BF9A848" w14:textId="77777777" w:rsidR="007A2C95" w:rsidRPr="007A2C95" w:rsidRDefault="007A2C95" w:rsidP="007A2C9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43B9AD0B" w14:textId="77777777" w:rsidR="007A2C95" w:rsidRPr="007A2C95" w:rsidRDefault="007A2C95" w:rsidP="007A2C9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4530657F" w14:textId="77777777" w:rsidR="007A2C95" w:rsidRPr="007A2C95" w:rsidRDefault="007A2C95" w:rsidP="007A2C9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CB2A58E" w14:textId="77777777" w:rsidR="007A2C95" w:rsidRPr="007A2C95" w:rsidRDefault="007A2C95" w:rsidP="007A2C9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C86326C" w14:textId="77777777" w:rsidR="007A2C95" w:rsidRPr="007A2C95" w:rsidRDefault="007A2C95" w:rsidP="007A2C9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3491A32" w14:textId="77777777" w:rsidR="007A2C95" w:rsidRPr="007A2C95" w:rsidRDefault="007A2C95" w:rsidP="007A2C9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67EDC84" w14:textId="77777777" w:rsidR="007A2C95" w:rsidRPr="007A2C95" w:rsidRDefault="007A2C95" w:rsidP="007A2C9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4BDE5A17" w14:textId="77777777" w:rsidR="007A2C95" w:rsidRPr="007A2C95" w:rsidRDefault="007A2C95" w:rsidP="007A2C9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C330FA8" w14:textId="77777777" w:rsidR="007A2C95" w:rsidRPr="007A2C95" w:rsidRDefault="007A2C95" w:rsidP="007A2C9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3DEC57B4" w14:textId="77777777" w:rsidR="007A2C95" w:rsidRPr="007A2C95" w:rsidRDefault="007A2C95" w:rsidP="007A2C95">
      <w:pPr>
        <w:widowControl w:val="0"/>
        <w:jc w:val="center"/>
        <w:rPr>
          <w:rFonts w:ascii="Times New Roman" w:eastAsia="Times New Roman" w:hAnsi="Times New Roman" w:cs="Times New Roman"/>
          <w:b/>
          <w:bCs/>
          <w:sz w:val="24"/>
          <w:szCs w:val="24"/>
          <w:lang w:eastAsia="nl-NL"/>
        </w:rPr>
      </w:pPr>
      <w:r w:rsidRPr="007A2C95">
        <w:rPr>
          <w:rFonts w:ascii="Times New Roman" w:eastAsia="Times New Roman" w:hAnsi="Times New Roman" w:cs="Times New Roman"/>
          <w:b/>
          <w:bCs/>
          <w:sz w:val="24"/>
          <w:szCs w:val="24"/>
          <w:lang w:eastAsia="nl-NL"/>
        </w:rPr>
        <w:t>2024г.</w:t>
      </w:r>
    </w:p>
    <w:p w14:paraId="2EED6CA8" w14:textId="77777777" w:rsidR="007A2C95" w:rsidRPr="007A2C95" w:rsidRDefault="007A2C95" w:rsidP="007A2C95">
      <w:pPr>
        <w:rPr>
          <w:rFonts w:ascii="Times New Roman Полужирный" w:eastAsia="Segoe UI" w:hAnsi="Times New Roman Полужирный" w:cs="Times New Roman"/>
          <w:b/>
          <w:bCs/>
          <w:caps/>
          <w:kern w:val="32"/>
          <w:sz w:val="24"/>
          <w:szCs w:val="24"/>
          <w:lang w:val="x-none" w:eastAsia="x-none"/>
        </w:rPr>
      </w:pPr>
      <w:r w:rsidRPr="007A2C95">
        <w:rPr>
          <w:rFonts w:ascii="Calibri" w:eastAsia="Calibri" w:hAnsi="Calibri" w:cs="Times New Roman"/>
        </w:rPr>
        <w:br w:type="page"/>
      </w:r>
    </w:p>
    <w:p w14:paraId="656E41D2" w14:textId="77777777" w:rsidR="007A2C95" w:rsidRPr="007A2C95" w:rsidRDefault="007A2C95" w:rsidP="007A2C95">
      <w:pPr>
        <w:keepNext/>
        <w:spacing w:after="120"/>
        <w:jc w:val="center"/>
        <w:outlineLvl w:val="0"/>
        <w:rPr>
          <w:rFonts w:ascii="Times New Roman" w:eastAsia="Segoe UI" w:hAnsi="Times New Roman" w:cs="Times New Roman"/>
          <w:b/>
          <w:bCs/>
          <w:caps/>
          <w:kern w:val="32"/>
          <w:sz w:val="24"/>
          <w:szCs w:val="24"/>
          <w:lang w:eastAsia="x-none"/>
        </w:rPr>
      </w:pPr>
      <w:r w:rsidRPr="007A2C95">
        <w:rPr>
          <w:rFonts w:ascii="Times New Roman" w:eastAsia="Segoe UI" w:hAnsi="Times New Roman" w:cs="Times New Roman"/>
          <w:b/>
          <w:bCs/>
          <w:caps/>
          <w:kern w:val="32"/>
          <w:sz w:val="24"/>
          <w:szCs w:val="24"/>
          <w:lang w:eastAsia="x-none"/>
        </w:rPr>
        <w:lastRenderedPageBreak/>
        <w:t>СОДЕРЖАНИЕ ПРОГРАММЫ</w:t>
      </w:r>
    </w:p>
    <w:p w14:paraId="51DFF87E" w14:textId="77777777" w:rsidR="007A2C95" w:rsidRPr="007A2C95" w:rsidRDefault="007A2C95" w:rsidP="007A2C95">
      <w:pPr>
        <w:tabs>
          <w:tab w:val="right" w:leader="dot" w:pos="9639"/>
        </w:tabs>
        <w:spacing w:before="120" w:line="276" w:lineRule="auto"/>
        <w:rPr>
          <w:rFonts w:ascii="Calibri" w:eastAsia="Times New Roman" w:hAnsi="Calibri" w:cs="Times New Roman"/>
          <w:noProof/>
          <w:lang w:eastAsia="ru-RU"/>
        </w:rPr>
      </w:pPr>
      <w:r w:rsidRPr="007A2C95">
        <w:rPr>
          <w:rFonts w:ascii="Times New Roman" w:eastAsia="Calibri" w:hAnsi="Times New Roman" w:cs="Times New Roman"/>
          <w:noProof/>
        </w:rPr>
        <w:fldChar w:fldCharType="begin"/>
      </w:r>
      <w:r w:rsidRPr="007A2C95">
        <w:rPr>
          <w:rFonts w:ascii="Times New Roman" w:eastAsia="Calibri" w:hAnsi="Times New Roman" w:cs="Times New Roman"/>
          <w:noProof/>
        </w:rPr>
        <w:instrText xml:space="preserve"> TOC \h \z \t "Раздел 1;1;Раздел 1.1;2" </w:instrText>
      </w:r>
      <w:r w:rsidRPr="007A2C95">
        <w:rPr>
          <w:rFonts w:ascii="Times New Roman" w:eastAsia="Calibri" w:hAnsi="Times New Roman" w:cs="Times New Roman"/>
          <w:noProof/>
        </w:rPr>
        <w:fldChar w:fldCharType="separate"/>
      </w:r>
      <w:hyperlink w:anchor="_Toc156825287" w:history="1">
        <w:r w:rsidRPr="007A2C95">
          <w:rPr>
            <w:rFonts w:ascii="Times New Roman" w:eastAsia="Calibri" w:hAnsi="Times New Roman" w:cs="Times New Roman"/>
            <w:b/>
            <w:bCs/>
            <w:noProof/>
          </w:rPr>
          <w:t>СОДЕРЖАНИЕ ПРОГРАММЫ</w:t>
        </w:r>
        <w:r w:rsidRPr="007A2C95">
          <w:rPr>
            <w:rFonts w:ascii="Times New Roman" w:eastAsia="Calibri" w:hAnsi="Times New Roman" w:cs="Times New Roman"/>
            <w:b/>
            <w:bCs/>
            <w:noProof/>
            <w:webHidden/>
          </w:rPr>
          <w:tab/>
          <w:t>2</w:t>
        </w:r>
      </w:hyperlink>
    </w:p>
    <w:p w14:paraId="184CE67F" w14:textId="77777777" w:rsidR="007A2C95" w:rsidRPr="007A2C95" w:rsidRDefault="0096534A" w:rsidP="007A2C95">
      <w:pPr>
        <w:tabs>
          <w:tab w:val="right" w:leader="dot" w:pos="9639"/>
        </w:tabs>
        <w:spacing w:before="120" w:line="276" w:lineRule="auto"/>
        <w:rPr>
          <w:rFonts w:ascii="Calibri" w:eastAsia="Times New Roman" w:hAnsi="Calibri" w:cs="Times New Roman"/>
          <w:noProof/>
          <w:lang w:eastAsia="ru-RU"/>
        </w:rPr>
      </w:pPr>
      <w:hyperlink w:anchor="_Toc156825288" w:history="1">
        <w:r w:rsidR="007A2C95" w:rsidRPr="007A2C95">
          <w:rPr>
            <w:rFonts w:ascii="Times New Roman" w:eastAsia="Calibri" w:hAnsi="Times New Roman" w:cs="Times New Roman"/>
            <w:b/>
            <w:bCs/>
            <w:noProof/>
          </w:rPr>
          <w:t>1. Общая характеристика</w:t>
        </w:r>
        <w:r w:rsidR="007A2C95" w:rsidRPr="007A2C95">
          <w:rPr>
            <w:rFonts w:ascii="Times New Roman" w:eastAsia="Calibri" w:hAnsi="Times New Roman" w:cs="Times New Roman"/>
            <w:b/>
            <w:bCs/>
            <w:noProof/>
            <w:webHidden/>
          </w:rPr>
          <w:tab/>
          <w:t>3</w:t>
        </w:r>
      </w:hyperlink>
    </w:p>
    <w:p w14:paraId="59335F1E" w14:textId="77777777" w:rsidR="007A2C95" w:rsidRPr="007A2C95" w:rsidRDefault="0096534A" w:rsidP="007A2C95">
      <w:pPr>
        <w:tabs>
          <w:tab w:val="right" w:leader="dot" w:pos="9639"/>
        </w:tabs>
        <w:spacing w:before="120"/>
        <w:ind w:left="240"/>
        <w:rPr>
          <w:rFonts w:ascii="Calibri" w:eastAsia="Times New Roman" w:hAnsi="Calibri" w:cs="Times New Roman"/>
          <w:noProof/>
          <w:lang w:eastAsia="ru-RU"/>
        </w:rPr>
      </w:pPr>
      <w:hyperlink w:anchor="_Toc156825289" w:history="1">
        <w:r w:rsidR="007A2C95" w:rsidRPr="007A2C95">
          <w:rPr>
            <w:rFonts w:ascii="Times New Roman" w:eastAsia="Times New Roman" w:hAnsi="Times New Roman" w:cs="Times New Roman"/>
            <w:noProof/>
            <w:sz w:val="24"/>
            <w:szCs w:val="24"/>
            <w:lang w:eastAsia="ru-RU"/>
          </w:rPr>
          <w:t>1.1. Цель и место дисциплины в структуре образовательной программы</w:t>
        </w:r>
        <w:r w:rsidR="007A2C95" w:rsidRPr="007A2C95">
          <w:rPr>
            <w:rFonts w:ascii="Times New Roman" w:eastAsia="Times New Roman" w:hAnsi="Times New Roman" w:cs="Times New Roman"/>
            <w:noProof/>
            <w:webHidden/>
            <w:sz w:val="24"/>
            <w:szCs w:val="24"/>
            <w:lang w:eastAsia="ru-RU"/>
          </w:rPr>
          <w:tab/>
          <w:t>3</w:t>
        </w:r>
      </w:hyperlink>
    </w:p>
    <w:p w14:paraId="22D4D898" w14:textId="77777777" w:rsidR="007A2C95" w:rsidRPr="007A2C95" w:rsidRDefault="0096534A" w:rsidP="007A2C95">
      <w:pPr>
        <w:tabs>
          <w:tab w:val="right" w:leader="dot" w:pos="9639"/>
        </w:tabs>
        <w:spacing w:before="120"/>
        <w:ind w:left="240"/>
        <w:rPr>
          <w:rFonts w:ascii="Times New Roman" w:eastAsia="Times New Roman" w:hAnsi="Times New Roman" w:cs="Times New Roman"/>
          <w:noProof/>
          <w:sz w:val="24"/>
          <w:szCs w:val="24"/>
          <w:lang w:eastAsia="ru-RU"/>
        </w:rPr>
      </w:pPr>
      <w:hyperlink w:anchor="_Toc156825290" w:history="1">
        <w:r w:rsidR="007A2C95" w:rsidRPr="007A2C95">
          <w:rPr>
            <w:rFonts w:ascii="Times New Roman" w:eastAsia="Times New Roman" w:hAnsi="Times New Roman" w:cs="Times New Roman"/>
            <w:noProof/>
            <w:sz w:val="24"/>
            <w:szCs w:val="24"/>
            <w:lang w:eastAsia="ru-RU"/>
          </w:rPr>
          <w:t>1.2. Планируемые результаты освоения дисциплины</w:t>
        </w:r>
        <w:r w:rsidR="007A2C95" w:rsidRPr="007A2C95">
          <w:rPr>
            <w:rFonts w:ascii="Times New Roman" w:eastAsia="Times New Roman" w:hAnsi="Times New Roman" w:cs="Times New Roman"/>
            <w:noProof/>
            <w:webHidden/>
            <w:sz w:val="24"/>
            <w:szCs w:val="24"/>
            <w:lang w:eastAsia="ru-RU"/>
          </w:rPr>
          <w:tab/>
          <w:t>3</w:t>
        </w:r>
      </w:hyperlink>
    </w:p>
    <w:p w14:paraId="5A85F8C3" w14:textId="77777777" w:rsidR="007A2C95" w:rsidRPr="007A2C95" w:rsidRDefault="007A2C95" w:rsidP="007A2C95">
      <w:pPr>
        <w:tabs>
          <w:tab w:val="right" w:leader="dot" w:pos="9639"/>
        </w:tabs>
        <w:spacing w:before="120"/>
        <w:ind w:left="240"/>
        <w:rPr>
          <w:rFonts w:ascii="Calibri" w:eastAsia="Times New Roman" w:hAnsi="Calibri" w:cs="Times New Roman"/>
          <w:noProof/>
          <w:lang w:eastAsia="ru-RU"/>
        </w:rPr>
      </w:pPr>
      <w:r w:rsidRPr="007A2C95">
        <w:rPr>
          <w:rFonts w:ascii="Times New Roman" w:eastAsia="Times New Roman" w:hAnsi="Times New Roman" w:cs="Times New Roman"/>
          <w:noProof/>
          <w:sz w:val="24"/>
          <w:szCs w:val="24"/>
          <w:lang w:eastAsia="ru-RU"/>
        </w:rPr>
        <w:t xml:space="preserve">1.3. </w:t>
      </w:r>
      <w:r w:rsidRPr="007A2C95">
        <w:rPr>
          <w:rFonts w:ascii="Times New Roman" w:eastAsia="Calibri" w:hAnsi="Times New Roman" w:cs="Times New Roman"/>
          <w:sz w:val="24"/>
          <w:szCs w:val="24"/>
          <w:lang w:eastAsia="ru-RU"/>
        </w:rPr>
        <w:t>Обоснование часов вариативной части ОПОП-П………………………………………9</w:t>
      </w:r>
    </w:p>
    <w:p w14:paraId="60A53DDC" w14:textId="77777777" w:rsidR="007A2C95" w:rsidRPr="007A2C95" w:rsidRDefault="0096534A" w:rsidP="007A2C95">
      <w:pPr>
        <w:tabs>
          <w:tab w:val="right" w:leader="dot" w:pos="9639"/>
        </w:tabs>
        <w:spacing w:before="120" w:line="276" w:lineRule="auto"/>
        <w:rPr>
          <w:rFonts w:ascii="Calibri" w:eastAsia="Times New Roman" w:hAnsi="Calibri" w:cs="Times New Roman"/>
          <w:noProof/>
          <w:lang w:eastAsia="ru-RU"/>
        </w:rPr>
      </w:pPr>
      <w:hyperlink w:anchor="_Toc156825291" w:history="1">
        <w:r w:rsidR="007A2C95" w:rsidRPr="007A2C95">
          <w:rPr>
            <w:rFonts w:ascii="Times New Roman" w:eastAsia="Calibri" w:hAnsi="Times New Roman" w:cs="Times New Roman"/>
            <w:b/>
            <w:bCs/>
            <w:noProof/>
          </w:rPr>
          <w:t>2. Структура и содержание ДИСЦИПЛИНЫ</w:t>
        </w:r>
        <w:r w:rsidR="007A2C95" w:rsidRPr="007A2C95">
          <w:rPr>
            <w:rFonts w:ascii="Times New Roman" w:eastAsia="Calibri" w:hAnsi="Times New Roman" w:cs="Times New Roman"/>
            <w:b/>
            <w:bCs/>
            <w:noProof/>
            <w:webHidden/>
          </w:rPr>
          <w:tab/>
          <w:t>9</w:t>
        </w:r>
      </w:hyperlink>
    </w:p>
    <w:p w14:paraId="3E4305C7" w14:textId="77777777" w:rsidR="007A2C95" w:rsidRPr="007A2C95" w:rsidRDefault="0096534A" w:rsidP="007A2C95">
      <w:pPr>
        <w:tabs>
          <w:tab w:val="right" w:leader="dot" w:pos="9639"/>
        </w:tabs>
        <w:spacing w:before="120"/>
        <w:ind w:left="240"/>
        <w:rPr>
          <w:rFonts w:ascii="Calibri" w:eastAsia="Times New Roman" w:hAnsi="Calibri" w:cs="Times New Roman"/>
          <w:noProof/>
          <w:lang w:eastAsia="ru-RU"/>
        </w:rPr>
      </w:pPr>
      <w:hyperlink w:anchor="_Toc156825292" w:history="1">
        <w:r w:rsidR="007A2C95" w:rsidRPr="007A2C95">
          <w:rPr>
            <w:rFonts w:ascii="Times New Roman" w:eastAsia="Times New Roman" w:hAnsi="Times New Roman" w:cs="Times New Roman"/>
            <w:noProof/>
            <w:sz w:val="24"/>
            <w:szCs w:val="24"/>
            <w:lang w:eastAsia="ru-RU"/>
          </w:rPr>
          <w:t>2.1. Трудоемкость освоения дисциплины</w:t>
        </w:r>
        <w:r w:rsidR="007A2C95" w:rsidRPr="007A2C95">
          <w:rPr>
            <w:rFonts w:ascii="Times New Roman" w:eastAsia="Times New Roman" w:hAnsi="Times New Roman" w:cs="Times New Roman"/>
            <w:noProof/>
            <w:webHidden/>
            <w:sz w:val="24"/>
            <w:szCs w:val="24"/>
            <w:lang w:eastAsia="ru-RU"/>
          </w:rPr>
          <w:tab/>
          <w:t>9</w:t>
        </w:r>
      </w:hyperlink>
    </w:p>
    <w:p w14:paraId="2C416981" w14:textId="77777777" w:rsidR="007A2C95" w:rsidRPr="007A2C95" w:rsidRDefault="0096534A" w:rsidP="007A2C95">
      <w:pPr>
        <w:tabs>
          <w:tab w:val="right" w:leader="dot" w:pos="9639"/>
        </w:tabs>
        <w:spacing w:before="120"/>
        <w:ind w:left="240"/>
        <w:rPr>
          <w:rFonts w:ascii="Calibri" w:eastAsia="Times New Roman" w:hAnsi="Calibri" w:cs="Times New Roman"/>
          <w:noProof/>
          <w:lang w:eastAsia="ru-RU"/>
        </w:rPr>
      </w:pPr>
      <w:hyperlink w:anchor="_Toc156825293" w:history="1">
        <w:r w:rsidR="007A2C95" w:rsidRPr="007A2C95">
          <w:rPr>
            <w:rFonts w:ascii="Times New Roman" w:eastAsia="Times New Roman" w:hAnsi="Times New Roman" w:cs="Times New Roman"/>
            <w:noProof/>
            <w:sz w:val="24"/>
            <w:szCs w:val="24"/>
            <w:lang w:eastAsia="ru-RU"/>
          </w:rPr>
          <w:t>2.2. Содержание дисциплины</w:t>
        </w:r>
        <w:r w:rsidR="007A2C95" w:rsidRPr="007A2C95">
          <w:rPr>
            <w:rFonts w:ascii="Times New Roman" w:eastAsia="Times New Roman" w:hAnsi="Times New Roman" w:cs="Times New Roman"/>
            <w:noProof/>
            <w:webHidden/>
            <w:sz w:val="24"/>
            <w:szCs w:val="24"/>
            <w:lang w:eastAsia="ru-RU"/>
          </w:rPr>
          <w:tab/>
          <w:t>10</w:t>
        </w:r>
      </w:hyperlink>
    </w:p>
    <w:p w14:paraId="647934E8" w14:textId="77777777" w:rsidR="007A2C95" w:rsidRPr="007A2C95" w:rsidRDefault="0096534A" w:rsidP="007A2C95">
      <w:pPr>
        <w:tabs>
          <w:tab w:val="right" w:leader="dot" w:pos="9639"/>
        </w:tabs>
        <w:spacing w:before="120" w:line="276" w:lineRule="auto"/>
        <w:rPr>
          <w:rFonts w:ascii="Calibri" w:eastAsia="Times New Roman" w:hAnsi="Calibri" w:cs="Times New Roman"/>
          <w:noProof/>
          <w:lang w:eastAsia="ru-RU"/>
        </w:rPr>
      </w:pPr>
      <w:hyperlink w:anchor="_Toc156825296" w:history="1">
        <w:r w:rsidR="007A2C95" w:rsidRPr="007A2C95">
          <w:rPr>
            <w:rFonts w:ascii="Times New Roman" w:eastAsia="Calibri" w:hAnsi="Times New Roman" w:cs="Times New Roman"/>
            <w:b/>
            <w:bCs/>
            <w:noProof/>
          </w:rPr>
          <w:t>3. Условия реализации ДИСЦИПЛИНЫ</w:t>
        </w:r>
        <w:r w:rsidR="007A2C95" w:rsidRPr="007A2C95">
          <w:rPr>
            <w:rFonts w:ascii="Times New Roman" w:eastAsia="Calibri" w:hAnsi="Times New Roman" w:cs="Times New Roman"/>
            <w:b/>
            <w:bCs/>
            <w:noProof/>
            <w:webHidden/>
          </w:rPr>
          <w:tab/>
          <w:t>14</w:t>
        </w:r>
      </w:hyperlink>
    </w:p>
    <w:p w14:paraId="18EF8738" w14:textId="77777777" w:rsidR="007A2C95" w:rsidRPr="007A2C95" w:rsidRDefault="0096534A" w:rsidP="007A2C95">
      <w:pPr>
        <w:tabs>
          <w:tab w:val="right" w:leader="dot" w:pos="9639"/>
        </w:tabs>
        <w:spacing w:before="120"/>
        <w:ind w:left="240"/>
        <w:rPr>
          <w:rFonts w:ascii="Calibri" w:eastAsia="Times New Roman" w:hAnsi="Calibri" w:cs="Times New Roman"/>
          <w:noProof/>
          <w:lang w:eastAsia="ru-RU"/>
        </w:rPr>
      </w:pPr>
      <w:hyperlink w:anchor="_Toc156825297" w:history="1">
        <w:r w:rsidR="007A2C95" w:rsidRPr="007A2C95">
          <w:rPr>
            <w:rFonts w:ascii="Times New Roman" w:eastAsia="Times New Roman" w:hAnsi="Times New Roman" w:cs="Times New Roman"/>
            <w:noProof/>
            <w:sz w:val="24"/>
            <w:szCs w:val="24"/>
            <w:lang w:eastAsia="ru-RU"/>
          </w:rPr>
          <w:t>3.1. Материально-техническое обеспечение</w:t>
        </w:r>
        <w:r w:rsidR="007A2C95" w:rsidRPr="007A2C95">
          <w:rPr>
            <w:rFonts w:ascii="Times New Roman" w:eastAsia="Times New Roman" w:hAnsi="Times New Roman" w:cs="Times New Roman"/>
            <w:noProof/>
            <w:webHidden/>
            <w:sz w:val="24"/>
            <w:szCs w:val="24"/>
            <w:lang w:eastAsia="ru-RU"/>
          </w:rPr>
          <w:tab/>
          <w:t>14</w:t>
        </w:r>
      </w:hyperlink>
    </w:p>
    <w:p w14:paraId="38232824" w14:textId="77777777" w:rsidR="007A2C95" w:rsidRPr="007A2C95" w:rsidRDefault="0096534A" w:rsidP="007A2C95">
      <w:pPr>
        <w:tabs>
          <w:tab w:val="right" w:leader="dot" w:pos="9639"/>
        </w:tabs>
        <w:spacing w:before="120"/>
        <w:ind w:left="240"/>
        <w:rPr>
          <w:rFonts w:ascii="Calibri" w:eastAsia="Times New Roman" w:hAnsi="Calibri" w:cs="Times New Roman"/>
          <w:noProof/>
          <w:lang w:eastAsia="ru-RU"/>
        </w:rPr>
      </w:pPr>
      <w:hyperlink w:anchor="_Toc156825298" w:history="1">
        <w:r w:rsidR="007A2C95" w:rsidRPr="007A2C95">
          <w:rPr>
            <w:rFonts w:ascii="Times New Roman" w:eastAsia="Times New Roman" w:hAnsi="Times New Roman" w:cs="Times New Roman"/>
            <w:noProof/>
            <w:sz w:val="24"/>
            <w:szCs w:val="24"/>
            <w:lang w:eastAsia="ru-RU"/>
          </w:rPr>
          <w:t>3.2. Учебно-методическое обеспечение</w:t>
        </w:r>
        <w:r w:rsidR="007A2C95" w:rsidRPr="007A2C95">
          <w:rPr>
            <w:rFonts w:ascii="Times New Roman" w:eastAsia="Times New Roman" w:hAnsi="Times New Roman" w:cs="Times New Roman"/>
            <w:noProof/>
            <w:webHidden/>
            <w:sz w:val="24"/>
            <w:szCs w:val="24"/>
            <w:lang w:eastAsia="ru-RU"/>
          </w:rPr>
          <w:tab/>
          <w:t>14</w:t>
        </w:r>
      </w:hyperlink>
    </w:p>
    <w:p w14:paraId="37C7BAC8" w14:textId="77777777" w:rsidR="007A2C95" w:rsidRPr="007A2C95" w:rsidRDefault="0096534A" w:rsidP="007A2C95">
      <w:pPr>
        <w:tabs>
          <w:tab w:val="right" w:leader="dot" w:pos="9639"/>
        </w:tabs>
        <w:spacing w:before="120" w:line="276" w:lineRule="auto"/>
        <w:rPr>
          <w:rFonts w:ascii="Calibri" w:eastAsia="Times New Roman" w:hAnsi="Calibri" w:cs="Times New Roman"/>
          <w:noProof/>
          <w:lang w:eastAsia="ru-RU"/>
        </w:rPr>
      </w:pPr>
      <w:hyperlink w:anchor="_Toc156825299" w:history="1">
        <w:r w:rsidR="007A2C95" w:rsidRPr="007A2C95">
          <w:rPr>
            <w:rFonts w:ascii="Times New Roman" w:eastAsia="Calibri" w:hAnsi="Times New Roman" w:cs="Times New Roman"/>
            <w:b/>
            <w:bCs/>
            <w:noProof/>
          </w:rPr>
          <w:t>4. Контроль и оценка результатов  освоения ДИСЦИПЛИНЫ</w:t>
        </w:r>
        <w:r w:rsidR="007A2C95" w:rsidRPr="007A2C95">
          <w:rPr>
            <w:rFonts w:ascii="Times New Roman" w:eastAsia="Calibri" w:hAnsi="Times New Roman" w:cs="Times New Roman"/>
            <w:b/>
            <w:bCs/>
            <w:noProof/>
            <w:webHidden/>
          </w:rPr>
          <w:tab/>
          <w:t>15</w:t>
        </w:r>
      </w:hyperlink>
    </w:p>
    <w:p w14:paraId="04554BFF" w14:textId="77777777" w:rsidR="007A2C95" w:rsidRPr="007A2C95" w:rsidRDefault="007A2C95" w:rsidP="007A2C95">
      <w:pPr>
        <w:suppressAutoHyphens/>
        <w:jc w:val="center"/>
        <w:rPr>
          <w:rFonts w:ascii="Times New Roman" w:eastAsia="Calibri" w:hAnsi="Times New Roman" w:cs="Times New Roman"/>
          <w:b/>
          <w:bCs/>
        </w:rPr>
      </w:pPr>
      <w:r w:rsidRPr="007A2C95">
        <w:rPr>
          <w:rFonts w:ascii="Times New Roman" w:eastAsia="Calibri" w:hAnsi="Times New Roman" w:cs="Times New Roman"/>
          <w:b/>
          <w:bCs/>
        </w:rPr>
        <w:fldChar w:fldCharType="end"/>
      </w:r>
    </w:p>
    <w:p w14:paraId="57513819" w14:textId="77777777" w:rsidR="007A2C95" w:rsidRPr="007A2C95" w:rsidRDefault="007A2C95" w:rsidP="007A2C95">
      <w:pPr>
        <w:spacing w:after="160" w:line="259" w:lineRule="auto"/>
        <w:rPr>
          <w:rFonts w:ascii="Times New Roman" w:eastAsia="Calibri" w:hAnsi="Times New Roman" w:cs="Times New Roman"/>
          <w:b/>
          <w:bCs/>
        </w:rPr>
      </w:pPr>
      <w:r w:rsidRPr="007A2C95">
        <w:rPr>
          <w:rFonts w:ascii="Times New Roman" w:eastAsia="Calibri" w:hAnsi="Times New Roman" w:cs="Times New Roman"/>
          <w:b/>
          <w:bCs/>
        </w:rPr>
        <w:br w:type="page"/>
      </w:r>
    </w:p>
    <w:p w14:paraId="61E1F557" w14:textId="77777777" w:rsidR="007A2C95" w:rsidRPr="007A2C95" w:rsidRDefault="007A2C95" w:rsidP="007A2C95">
      <w:pPr>
        <w:suppressAutoHyphens/>
        <w:jc w:val="center"/>
        <w:rPr>
          <w:rFonts w:ascii="Times New Roman" w:eastAsia="Times New Roman" w:hAnsi="Times New Roman" w:cs="Times New Roman"/>
          <w:b/>
          <w:sz w:val="24"/>
          <w:szCs w:val="24"/>
          <w:lang w:eastAsia="ru-RU"/>
        </w:rPr>
      </w:pPr>
    </w:p>
    <w:p w14:paraId="348DF7C7" w14:textId="77777777" w:rsidR="007A2C95" w:rsidRPr="007A2C95" w:rsidRDefault="007A2C95" w:rsidP="007A2C95">
      <w:pPr>
        <w:numPr>
          <w:ilvl w:val="0"/>
          <w:numId w:val="39"/>
        </w:numPr>
        <w:suppressAutoHyphens/>
        <w:spacing w:after="160" w:line="259" w:lineRule="auto"/>
        <w:ind w:left="0" w:firstLine="851"/>
        <w:jc w:val="center"/>
        <w:rPr>
          <w:rFonts w:ascii="Times New Roman" w:eastAsia="Times New Roman" w:hAnsi="Times New Roman" w:cs="Times New Roman"/>
          <w:b/>
          <w:sz w:val="24"/>
          <w:szCs w:val="24"/>
          <w:lang w:eastAsia="ru-RU"/>
        </w:rPr>
      </w:pPr>
      <w:r w:rsidRPr="007A2C95">
        <w:rPr>
          <w:rFonts w:ascii="Times New Roman" w:eastAsia="Times New Roman" w:hAnsi="Times New Roman" w:cs="Times New Roman"/>
          <w:b/>
          <w:sz w:val="24"/>
          <w:szCs w:val="24"/>
          <w:lang w:eastAsia="ru-RU"/>
        </w:rPr>
        <w:t>ОБЩАЯ ХАРАКТЕРИСТИКА РАБОЧЕЙ ПРОГРАММЫ</w:t>
      </w:r>
      <w:r w:rsidRPr="007A2C95">
        <w:rPr>
          <w:rFonts w:ascii="Times New Roman" w:eastAsia="Times New Roman" w:hAnsi="Times New Roman" w:cs="Times New Roman"/>
          <w:b/>
          <w:i/>
          <w:sz w:val="24"/>
          <w:szCs w:val="24"/>
          <w:lang w:eastAsia="ru-RU"/>
        </w:rPr>
        <w:t xml:space="preserve"> </w:t>
      </w:r>
      <w:r w:rsidRPr="007A2C95">
        <w:rPr>
          <w:rFonts w:ascii="Times New Roman" w:eastAsia="Times New Roman" w:hAnsi="Times New Roman" w:cs="Times New Roman"/>
          <w:b/>
          <w:sz w:val="24"/>
          <w:szCs w:val="24"/>
          <w:lang w:eastAsia="ru-RU"/>
        </w:rPr>
        <w:t>УЧЕБНОЙ ДИСЦИПЛИНЫ</w:t>
      </w:r>
    </w:p>
    <w:p w14:paraId="456759B8" w14:textId="10817786" w:rsidR="007A2C95" w:rsidRPr="007A2C95" w:rsidRDefault="007A2C95" w:rsidP="007A2C95">
      <w:pPr>
        <w:ind w:left="1413"/>
        <w:jc w:val="both"/>
        <w:rPr>
          <w:rFonts w:ascii="Times New Roman" w:eastAsia="Times New Roman" w:hAnsi="Times New Roman" w:cs="Times New Roman"/>
          <w:b/>
          <w:color w:val="000000"/>
          <w:sz w:val="24"/>
          <w:szCs w:val="24"/>
          <w:lang w:eastAsia="ru-RU"/>
        </w:rPr>
      </w:pPr>
      <w:r w:rsidRPr="007A2C95">
        <w:rPr>
          <w:rFonts w:ascii="Times New Roman" w:eastAsia="Times New Roman" w:hAnsi="Times New Roman" w:cs="Times New Roman"/>
          <w:b/>
          <w:sz w:val="24"/>
          <w:szCs w:val="24"/>
          <w:lang w:eastAsia="ru-RU"/>
        </w:rPr>
        <w:t>ОП.1</w:t>
      </w:r>
      <w:r w:rsidR="000569D6">
        <w:rPr>
          <w:rFonts w:ascii="Times New Roman" w:eastAsia="Times New Roman" w:hAnsi="Times New Roman" w:cs="Times New Roman"/>
          <w:b/>
          <w:sz w:val="24"/>
          <w:szCs w:val="24"/>
          <w:lang w:eastAsia="ru-RU"/>
        </w:rPr>
        <w:t>3</w:t>
      </w:r>
      <w:r w:rsidRPr="007A2C95">
        <w:rPr>
          <w:rFonts w:ascii="Times New Roman" w:eastAsia="Times New Roman" w:hAnsi="Times New Roman" w:cs="Times New Roman"/>
          <w:b/>
          <w:i/>
          <w:sz w:val="24"/>
          <w:szCs w:val="24"/>
          <w:lang w:eastAsia="ru-RU"/>
        </w:rPr>
        <w:t xml:space="preserve"> «</w:t>
      </w:r>
      <w:r w:rsidRPr="007A2C95">
        <w:rPr>
          <w:rFonts w:ascii="Times New Roman" w:eastAsia="Times New Roman" w:hAnsi="Times New Roman" w:cs="Times New Roman"/>
          <w:b/>
          <w:sz w:val="24"/>
          <w:szCs w:val="24"/>
          <w:lang w:eastAsia="ru-RU"/>
        </w:rPr>
        <w:t>АВТОМАТИЗАЦИЯ ТЕХНОЛОГИЧЕСКИХ ПРОЦЕССОВ»</w:t>
      </w:r>
      <w:r w:rsidRPr="007A2C95">
        <w:rPr>
          <w:rFonts w:ascii="Times New Roman" w:eastAsia="Times New Roman" w:hAnsi="Times New Roman" w:cs="Times New Roman"/>
          <w:b/>
          <w:color w:val="000000"/>
          <w:sz w:val="24"/>
          <w:szCs w:val="24"/>
          <w:lang w:eastAsia="ru-RU"/>
        </w:rPr>
        <w:t xml:space="preserve"> </w:t>
      </w:r>
    </w:p>
    <w:p w14:paraId="28E9CC2D" w14:textId="77777777" w:rsidR="007A2C95" w:rsidRPr="007A2C95" w:rsidRDefault="007A2C95" w:rsidP="007A2C95">
      <w:pPr>
        <w:ind w:left="1413"/>
        <w:jc w:val="both"/>
        <w:rPr>
          <w:rFonts w:ascii="Times New Roman" w:eastAsia="Times New Roman" w:hAnsi="Times New Roman" w:cs="Times New Roman"/>
          <w:b/>
          <w:color w:val="000000"/>
          <w:sz w:val="24"/>
          <w:szCs w:val="24"/>
          <w:lang w:eastAsia="ru-RU"/>
        </w:rPr>
      </w:pPr>
    </w:p>
    <w:p w14:paraId="2C4A9624" w14:textId="77777777" w:rsidR="007A2C95" w:rsidRPr="007A2C95" w:rsidRDefault="007A2C95" w:rsidP="007A2C95">
      <w:pPr>
        <w:numPr>
          <w:ilvl w:val="1"/>
          <w:numId w:val="39"/>
        </w:numPr>
        <w:spacing w:after="160" w:line="259" w:lineRule="auto"/>
        <w:jc w:val="both"/>
        <w:rPr>
          <w:rFonts w:ascii="Times New Roman" w:eastAsia="Times New Roman" w:hAnsi="Times New Roman" w:cs="Times New Roman"/>
          <w:b/>
          <w:color w:val="000000"/>
          <w:sz w:val="24"/>
          <w:szCs w:val="24"/>
          <w:lang w:eastAsia="ru-RU"/>
        </w:rPr>
      </w:pPr>
      <w:r w:rsidRPr="007A2C95">
        <w:rPr>
          <w:rFonts w:ascii="Times New Roman" w:eastAsia="Times New Roman" w:hAnsi="Times New Roman" w:cs="Times New Roman"/>
          <w:b/>
          <w:color w:val="000000"/>
          <w:sz w:val="24"/>
          <w:szCs w:val="24"/>
          <w:lang w:eastAsia="ru-RU"/>
        </w:rPr>
        <w:t>Цель и место дисциплины в структуре образовательной программы</w:t>
      </w:r>
    </w:p>
    <w:p w14:paraId="446EBAF8" w14:textId="77777777" w:rsidR="007A2C95" w:rsidRPr="007A2C95" w:rsidRDefault="007A2C95" w:rsidP="007A2C95">
      <w:pPr>
        <w:suppressAutoHyphens/>
        <w:ind w:left="360"/>
        <w:jc w:val="center"/>
        <w:rPr>
          <w:rFonts w:ascii="Times New Roman" w:eastAsia="Times New Roman" w:hAnsi="Times New Roman" w:cs="Times New Roman"/>
          <w:b/>
          <w:sz w:val="24"/>
          <w:szCs w:val="24"/>
          <w:lang w:eastAsia="ru-RU"/>
        </w:rPr>
      </w:pPr>
    </w:p>
    <w:p w14:paraId="67079867" w14:textId="4BC5436E" w:rsidR="007A2C95" w:rsidRPr="007A2C95" w:rsidRDefault="007A2C95" w:rsidP="007A2C95">
      <w:pPr>
        <w:spacing w:after="160" w:line="259" w:lineRule="auto"/>
        <w:ind w:firstLine="708"/>
        <w:jc w:val="both"/>
        <w:rPr>
          <w:rFonts w:ascii="Times New Roman" w:eastAsia="Times New Roman" w:hAnsi="Times New Roman" w:cs="Times New Roman"/>
          <w:sz w:val="24"/>
          <w:szCs w:val="24"/>
          <w:lang w:eastAsia="ru-RU"/>
        </w:rPr>
      </w:pPr>
      <w:r w:rsidRPr="007A2C95">
        <w:rPr>
          <w:rFonts w:ascii="Times New Roman" w:eastAsia="Times New Roman" w:hAnsi="Times New Roman" w:cs="Times New Roman"/>
          <w:sz w:val="24"/>
          <w:szCs w:val="24"/>
          <w:lang w:eastAsia="ru-RU"/>
        </w:rPr>
        <w:t>Цель дисциплины ОП.1</w:t>
      </w:r>
      <w:r w:rsidR="000569D6">
        <w:rPr>
          <w:rFonts w:ascii="Times New Roman" w:eastAsia="Times New Roman" w:hAnsi="Times New Roman" w:cs="Times New Roman"/>
          <w:sz w:val="24"/>
          <w:szCs w:val="24"/>
          <w:lang w:eastAsia="ru-RU"/>
        </w:rPr>
        <w:t>3</w:t>
      </w:r>
      <w:r w:rsidRPr="007A2C95">
        <w:rPr>
          <w:rFonts w:ascii="Times New Roman" w:eastAsia="Times New Roman" w:hAnsi="Times New Roman" w:cs="Times New Roman"/>
          <w:sz w:val="24"/>
          <w:szCs w:val="24"/>
          <w:lang w:eastAsia="ru-RU"/>
        </w:rPr>
        <w:t xml:space="preserve"> «Автоматизация технологических процессов» -  сформировать у студентов систему знаний и практических навыков, необходимых для решения задач, связанных с работой и использованием средств автоматизации технологических процессов при производстве, хранении и переработке продукции растениеводства и животноводства; разработке и эксплуатации средств автоматизации для технологической модернизации сельскохозяйственного производства. Формирование у студентов совокупности знаний по анализу, синтезу, выбору и использованию современных систем и средств автоматизации в сельскохозяйственном производстве.</w:t>
      </w:r>
    </w:p>
    <w:p w14:paraId="296E9F3B" w14:textId="5637E64C" w:rsidR="007A2C95" w:rsidRPr="007A2C95" w:rsidRDefault="007A2C95" w:rsidP="007A2C95">
      <w:pPr>
        <w:shd w:val="clear" w:color="auto" w:fill="FFFFFF"/>
        <w:ind w:firstLine="708"/>
        <w:jc w:val="both"/>
        <w:rPr>
          <w:rFonts w:ascii="Times New Roman" w:eastAsia="Times New Roman" w:hAnsi="Times New Roman" w:cs="Times New Roman"/>
          <w:sz w:val="24"/>
          <w:szCs w:val="24"/>
          <w:lang w:eastAsia="ru-RU"/>
        </w:rPr>
      </w:pPr>
      <w:r w:rsidRPr="007A2C95">
        <w:rPr>
          <w:rFonts w:ascii="Times New Roman" w:eastAsia="Times New Roman" w:hAnsi="Times New Roman" w:cs="Times New Roman"/>
          <w:sz w:val="24"/>
          <w:szCs w:val="24"/>
          <w:lang w:eastAsia="ru-RU"/>
        </w:rPr>
        <w:t>Дисциплина ОП.1</w:t>
      </w:r>
      <w:r w:rsidR="000569D6">
        <w:rPr>
          <w:rFonts w:ascii="Times New Roman" w:eastAsia="Times New Roman" w:hAnsi="Times New Roman" w:cs="Times New Roman"/>
          <w:sz w:val="24"/>
          <w:szCs w:val="24"/>
          <w:lang w:eastAsia="ru-RU"/>
        </w:rPr>
        <w:t>3</w:t>
      </w:r>
      <w:r w:rsidRPr="007A2C95">
        <w:rPr>
          <w:rFonts w:ascii="Times New Roman" w:eastAsia="Times New Roman" w:hAnsi="Times New Roman" w:cs="Times New Roman"/>
          <w:sz w:val="24"/>
          <w:szCs w:val="24"/>
          <w:lang w:eastAsia="ru-RU"/>
        </w:rPr>
        <w:t xml:space="preserve"> «Автоматизация технологических процессов» включена в вариативную часть общепрофессионального цикла образовательной программы.</w:t>
      </w:r>
    </w:p>
    <w:p w14:paraId="13DF5EEC" w14:textId="77777777" w:rsidR="007A2C95" w:rsidRPr="007A2C95" w:rsidRDefault="007A2C95" w:rsidP="007A2C95">
      <w:pPr>
        <w:shd w:val="clear" w:color="auto" w:fill="FFFFFF"/>
        <w:ind w:firstLine="708"/>
        <w:jc w:val="both"/>
        <w:rPr>
          <w:rFonts w:ascii="Times New Roman" w:eastAsia="Times New Roman" w:hAnsi="Times New Roman" w:cs="Times New Roman"/>
          <w:sz w:val="24"/>
          <w:szCs w:val="24"/>
          <w:lang w:eastAsia="ru-RU"/>
        </w:rPr>
      </w:pPr>
    </w:p>
    <w:p w14:paraId="7B4937F5" w14:textId="77777777" w:rsidR="007A2C95" w:rsidRPr="007A2C95" w:rsidRDefault="007A2C95" w:rsidP="007A2C95">
      <w:pPr>
        <w:spacing w:after="120" w:line="276" w:lineRule="auto"/>
        <w:ind w:firstLine="709"/>
        <w:outlineLvl w:val="1"/>
        <w:rPr>
          <w:rFonts w:ascii="Times New Roman" w:eastAsia="Calibri" w:hAnsi="Times New Roman" w:cs="Times New Roman"/>
          <w:b/>
          <w:bCs/>
          <w:sz w:val="24"/>
          <w:szCs w:val="24"/>
          <w:lang w:eastAsia="ru-RU"/>
        </w:rPr>
      </w:pPr>
      <w:r w:rsidRPr="007A2C95">
        <w:rPr>
          <w:rFonts w:ascii="Times New Roman" w:eastAsia="Calibri" w:hAnsi="Times New Roman" w:cs="Times New Roman"/>
          <w:b/>
          <w:bCs/>
          <w:sz w:val="24"/>
          <w:szCs w:val="24"/>
          <w:lang w:eastAsia="ru-RU"/>
        </w:rPr>
        <w:t>1.2. Планируемые результаты освоения дисциплины</w:t>
      </w:r>
    </w:p>
    <w:p w14:paraId="42F4A2FF" w14:textId="77777777" w:rsidR="007A2C95" w:rsidRPr="007A2C95" w:rsidRDefault="007A2C95" w:rsidP="007A2C95">
      <w:pPr>
        <w:ind w:firstLine="709"/>
        <w:jc w:val="both"/>
        <w:rPr>
          <w:rFonts w:ascii="Times New Roman" w:eastAsia="Calibri" w:hAnsi="Times New Roman" w:cs="Times New Roman"/>
          <w:sz w:val="24"/>
          <w:szCs w:val="24"/>
          <w:lang w:eastAsia="ru-RU"/>
        </w:rPr>
      </w:pPr>
      <w:r w:rsidRPr="007A2C95">
        <w:rPr>
          <w:rFonts w:ascii="Times New Roman" w:eastAsia="Calibri" w:hAnsi="Times New Roman" w:cs="Times New Roman"/>
          <w:sz w:val="24"/>
          <w:szCs w:val="24"/>
          <w:lang w:eastAsia="ru-RU"/>
        </w:rPr>
        <w:t xml:space="preserve">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w:t>
      </w:r>
    </w:p>
    <w:p w14:paraId="3E1DE72E" w14:textId="77777777" w:rsidR="007A2C95" w:rsidRPr="007A2C95" w:rsidRDefault="007A2C95" w:rsidP="007A2C95">
      <w:pPr>
        <w:spacing w:after="200" w:line="276" w:lineRule="auto"/>
        <w:ind w:firstLine="708"/>
        <w:rPr>
          <w:rFonts w:ascii="Times New Roman" w:eastAsia="Times New Roman" w:hAnsi="Times New Roman" w:cs="Times New Roman"/>
          <w:b/>
          <w:bCs/>
          <w:sz w:val="28"/>
          <w:szCs w:val="28"/>
          <w:lang w:eastAsia="ru-RU"/>
        </w:rPr>
      </w:pPr>
      <w:r w:rsidRPr="007A2C95">
        <w:rPr>
          <w:rFonts w:ascii="Times New Roman" w:eastAsia="Calibri" w:hAnsi="Times New Roman" w:cs="Times New Roman"/>
          <w:bCs/>
          <w:sz w:val="24"/>
          <w:szCs w:val="24"/>
        </w:rPr>
        <w:t>В результате освоения дисциплины обучающийся должен</w:t>
      </w:r>
      <w:r w:rsidRPr="007A2C95">
        <w:rPr>
          <w:rFonts w:ascii="Times New Roman" w:eastAsia="Times New Roman" w:hAnsi="Times New Roman" w:cs="Times New Roman"/>
          <w:b/>
          <w:bCs/>
          <w:sz w:val="28"/>
          <w:szCs w:val="28"/>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7"/>
        <w:gridCol w:w="2336"/>
        <w:gridCol w:w="2336"/>
        <w:gridCol w:w="2336"/>
      </w:tblGrid>
      <w:tr w:rsidR="007A2C95" w:rsidRPr="007A2C95" w14:paraId="6D13075C" w14:textId="77777777" w:rsidTr="00AD5821">
        <w:tc>
          <w:tcPr>
            <w:tcW w:w="2337" w:type="dxa"/>
          </w:tcPr>
          <w:p w14:paraId="1C3AA1AF" w14:textId="77777777" w:rsidR="007A2C95" w:rsidRPr="007A2C95" w:rsidRDefault="007A2C95" w:rsidP="007A2C95">
            <w:pPr>
              <w:jc w:val="center"/>
              <w:rPr>
                <w:rFonts w:ascii="Times New Roman" w:eastAsia="Times New Roman" w:hAnsi="Times New Roman" w:cs="Times New Roman"/>
                <w:b/>
                <w:sz w:val="24"/>
                <w:szCs w:val="24"/>
                <w:lang w:eastAsia="ru-RU"/>
              </w:rPr>
            </w:pPr>
            <w:r w:rsidRPr="007A2C95">
              <w:rPr>
                <w:rFonts w:ascii="Times New Roman" w:eastAsia="Times New Roman" w:hAnsi="Times New Roman" w:cs="Times New Roman"/>
                <w:b/>
                <w:bCs/>
                <w:sz w:val="24"/>
                <w:szCs w:val="24"/>
                <w:lang w:eastAsia="ru-RU"/>
              </w:rPr>
              <w:t>Наименование</w:t>
            </w:r>
          </w:p>
          <w:p w14:paraId="1059857A" w14:textId="77777777" w:rsidR="007A2C95" w:rsidRPr="007A2C95" w:rsidRDefault="007A2C95" w:rsidP="007A2C95">
            <w:pPr>
              <w:suppressAutoHyphens/>
              <w:jc w:val="center"/>
              <w:rPr>
                <w:rFonts w:ascii="Times New Roman" w:eastAsia="Times New Roman" w:hAnsi="Times New Roman" w:cs="Times New Roman"/>
                <w:b/>
                <w:sz w:val="24"/>
                <w:szCs w:val="24"/>
                <w:lang w:eastAsia="ru-RU"/>
              </w:rPr>
            </w:pPr>
            <w:r w:rsidRPr="007A2C95">
              <w:rPr>
                <w:rFonts w:ascii="Times New Roman" w:eastAsia="Times New Roman" w:hAnsi="Times New Roman" w:cs="Times New Roman"/>
                <w:b/>
                <w:bCs/>
                <w:sz w:val="24"/>
                <w:szCs w:val="24"/>
                <w:lang w:eastAsia="ru-RU"/>
              </w:rPr>
              <w:t>компетенции</w:t>
            </w:r>
          </w:p>
        </w:tc>
        <w:tc>
          <w:tcPr>
            <w:tcW w:w="2336" w:type="dxa"/>
          </w:tcPr>
          <w:p w14:paraId="5562570F" w14:textId="77777777" w:rsidR="007A2C95" w:rsidRPr="007A2C95" w:rsidRDefault="007A2C95" w:rsidP="007A2C95">
            <w:pPr>
              <w:shd w:val="clear" w:color="auto" w:fill="FFFFFF"/>
              <w:jc w:val="center"/>
              <w:rPr>
                <w:rFonts w:ascii="Times New Roman" w:eastAsia="Times New Roman" w:hAnsi="Times New Roman" w:cs="Times New Roman"/>
                <w:b/>
                <w:sz w:val="24"/>
                <w:szCs w:val="24"/>
                <w:lang w:eastAsia="ru-RU"/>
              </w:rPr>
            </w:pPr>
            <w:r w:rsidRPr="007A2C95">
              <w:rPr>
                <w:rFonts w:ascii="Times New Roman" w:eastAsia="Times New Roman" w:hAnsi="Times New Roman" w:cs="Times New Roman"/>
                <w:b/>
                <w:sz w:val="24"/>
                <w:szCs w:val="24"/>
                <w:lang w:eastAsia="ru-RU"/>
              </w:rPr>
              <w:t>Знать</w:t>
            </w:r>
          </w:p>
        </w:tc>
        <w:tc>
          <w:tcPr>
            <w:tcW w:w="2336" w:type="dxa"/>
          </w:tcPr>
          <w:p w14:paraId="38B2CE10" w14:textId="77777777" w:rsidR="007A2C95" w:rsidRPr="007A2C95" w:rsidRDefault="007A2C95" w:rsidP="007A2C95">
            <w:pPr>
              <w:suppressAutoHyphens/>
              <w:jc w:val="center"/>
              <w:rPr>
                <w:rFonts w:ascii="Times New Roman" w:eastAsia="Times New Roman" w:hAnsi="Times New Roman" w:cs="Times New Roman"/>
                <w:b/>
                <w:sz w:val="24"/>
                <w:szCs w:val="24"/>
                <w:lang w:eastAsia="ru-RU"/>
              </w:rPr>
            </w:pPr>
            <w:r w:rsidRPr="007A2C95">
              <w:rPr>
                <w:rFonts w:ascii="Times New Roman" w:eastAsia="Times New Roman" w:hAnsi="Times New Roman" w:cs="Times New Roman"/>
                <w:b/>
                <w:iCs/>
                <w:sz w:val="24"/>
                <w:szCs w:val="24"/>
                <w:lang w:eastAsia="ru-RU"/>
              </w:rPr>
              <w:t>Уметь</w:t>
            </w:r>
          </w:p>
        </w:tc>
        <w:tc>
          <w:tcPr>
            <w:tcW w:w="2336" w:type="dxa"/>
          </w:tcPr>
          <w:p w14:paraId="3E982011" w14:textId="77777777" w:rsidR="007A2C95" w:rsidRPr="007A2C95" w:rsidRDefault="007A2C95" w:rsidP="007A2C95">
            <w:pPr>
              <w:suppressAutoHyphens/>
              <w:jc w:val="center"/>
              <w:rPr>
                <w:rFonts w:ascii="Times New Roman" w:eastAsia="Times New Roman" w:hAnsi="Times New Roman" w:cs="Times New Roman"/>
                <w:b/>
                <w:sz w:val="24"/>
                <w:szCs w:val="24"/>
                <w:lang w:eastAsia="ru-RU"/>
              </w:rPr>
            </w:pPr>
            <w:r w:rsidRPr="007A2C95">
              <w:rPr>
                <w:rFonts w:ascii="Times New Roman" w:eastAsia="Times New Roman" w:hAnsi="Times New Roman" w:cs="Times New Roman"/>
                <w:b/>
                <w:sz w:val="24"/>
                <w:szCs w:val="24"/>
                <w:lang w:eastAsia="ru-RU"/>
              </w:rPr>
              <w:t>Владеть навыками</w:t>
            </w:r>
          </w:p>
        </w:tc>
      </w:tr>
      <w:tr w:rsidR="007A2C95" w:rsidRPr="007A2C95" w14:paraId="19B9812E" w14:textId="77777777" w:rsidTr="00AD5821">
        <w:tc>
          <w:tcPr>
            <w:tcW w:w="2337" w:type="dxa"/>
          </w:tcPr>
          <w:p w14:paraId="0E0E56CD" w14:textId="77777777" w:rsidR="007A2C95" w:rsidRPr="007A2C95" w:rsidRDefault="007A2C95" w:rsidP="007A2C95">
            <w:pPr>
              <w:suppressAutoHyphens/>
              <w:rPr>
                <w:rFonts w:ascii="Times New Roman" w:eastAsia="Times New Roman" w:hAnsi="Times New Roman" w:cs="Times New Roman"/>
                <w:sz w:val="24"/>
                <w:szCs w:val="24"/>
                <w:lang w:eastAsia="ru-RU"/>
              </w:rPr>
            </w:pPr>
            <w:r w:rsidRPr="007A2C95">
              <w:rPr>
                <w:rFonts w:ascii="Times New Roman" w:eastAsia="Times New Roman" w:hAnsi="Times New Roman" w:cs="Times New Roman"/>
                <w:sz w:val="24"/>
                <w:szCs w:val="24"/>
                <w:lang w:eastAsia="ru-RU"/>
              </w:rPr>
              <w:t>ОК 1  Выбирать способы решения задач профессиональной деятельности применительно к различным контекстам.</w:t>
            </w:r>
          </w:p>
        </w:tc>
        <w:tc>
          <w:tcPr>
            <w:tcW w:w="2336" w:type="dxa"/>
          </w:tcPr>
          <w:p w14:paraId="5724AC0C"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 xml:space="preserve">Актуальный профессиональный социальный контекст, в котором приходится работать и жить. </w:t>
            </w:r>
          </w:p>
          <w:p w14:paraId="34E91D54"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 xml:space="preserve">Основные источники информации и ресурсы для решения задачи проблем в профессиональном и/или социальном контексте. </w:t>
            </w:r>
          </w:p>
          <w:p w14:paraId="6E16F89A"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 xml:space="preserve">Алгоритмы выполнения работ в профессиональной и смежных областях. </w:t>
            </w:r>
          </w:p>
          <w:p w14:paraId="024C2B07"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 xml:space="preserve">Методы работы в </w:t>
            </w:r>
          </w:p>
          <w:p w14:paraId="3F1B616B"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 xml:space="preserve">профессиональной и смежных сферах. </w:t>
            </w:r>
          </w:p>
          <w:p w14:paraId="1875105B"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lastRenderedPageBreak/>
              <w:t xml:space="preserve">Структура плана для решения задач. </w:t>
            </w:r>
          </w:p>
          <w:p w14:paraId="5E012C4D" w14:textId="77777777" w:rsidR="007A2C95" w:rsidRPr="007A2C95" w:rsidRDefault="007A2C95" w:rsidP="007A2C95">
            <w:pPr>
              <w:suppressAutoHyphens/>
              <w:rPr>
                <w:rFonts w:ascii="Times New Roman" w:eastAsia="Times New Roman" w:hAnsi="Times New Roman" w:cs="Times New Roman"/>
                <w:sz w:val="24"/>
                <w:szCs w:val="24"/>
                <w:lang w:eastAsia="ru-RU"/>
              </w:rPr>
            </w:pPr>
            <w:r w:rsidRPr="007A2C95">
              <w:rPr>
                <w:rFonts w:ascii="Times New Roman" w:eastAsia="Times New Roman" w:hAnsi="Times New Roman" w:cs="Times New Roman"/>
                <w:sz w:val="24"/>
                <w:szCs w:val="24"/>
                <w:lang w:eastAsia="ru-RU"/>
              </w:rPr>
              <w:t>Порядок оценки результатов решения задач профессиональной деятельности</w:t>
            </w:r>
          </w:p>
        </w:tc>
        <w:tc>
          <w:tcPr>
            <w:tcW w:w="2336" w:type="dxa"/>
          </w:tcPr>
          <w:p w14:paraId="6E0D7D7B"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lastRenderedPageBreak/>
              <w:t xml:space="preserve">Распознавать задачу в профессиональном и/или социальном контексте. </w:t>
            </w:r>
          </w:p>
          <w:p w14:paraId="1693CD06"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 xml:space="preserve">Анализировать задачу и/или проблему и выделять её составные части. </w:t>
            </w:r>
          </w:p>
          <w:p w14:paraId="3F2D240A"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 xml:space="preserve">Правильно выявлять и эффективно искать информацию, необходимую для решения задачи и/или проблемы. </w:t>
            </w:r>
          </w:p>
          <w:p w14:paraId="41CC6AB3"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 xml:space="preserve">Составить план действия, определить необходимые </w:t>
            </w:r>
          </w:p>
          <w:p w14:paraId="5A26316A"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 xml:space="preserve">ресурсы. </w:t>
            </w:r>
          </w:p>
          <w:p w14:paraId="064287ED"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lastRenderedPageBreak/>
              <w:t xml:space="preserve">Владеть актуальным методами работы в профессиональной и смежных сферах. </w:t>
            </w:r>
          </w:p>
          <w:p w14:paraId="41654F76"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 xml:space="preserve">Реализовать составленный план. </w:t>
            </w:r>
          </w:p>
          <w:p w14:paraId="66A63CD4"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 xml:space="preserve">Оценивать результат и последствия </w:t>
            </w:r>
          </w:p>
          <w:p w14:paraId="12787E7D" w14:textId="77777777" w:rsidR="007A2C95" w:rsidRPr="007A2C95" w:rsidRDefault="007A2C95" w:rsidP="007A2C95">
            <w:pPr>
              <w:suppressAutoHyphens/>
              <w:rPr>
                <w:rFonts w:ascii="Times New Roman" w:eastAsia="Times New Roman" w:hAnsi="Times New Roman" w:cs="Times New Roman"/>
                <w:sz w:val="24"/>
                <w:szCs w:val="24"/>
                <w:lang w:eastAsia="ru-RU"/>
              </w:rPr>
            </w:pPr>
            <w:r w:rsidRPr="007A2C95">
              <w:rPr>
                <w:rFonts w:ascii="Times New Roman" w:eastAsia="Times New Roman" w:hAnsi="Times New Roman" w:cs="Times New Roman"/>
                <w:sz w:val="24"/>
                <w:szCs w:val="24"/>
                <w:lang w:eastAsia="ru-RU"/>
              </w:rPr>
              <w:t>своих действий (самостоятельно или с помощью наставника.</w:t>
            </w:r>
          </w:p>
        </w:tc>
        <w:tc>
          <w:tcPr>
            <w:tcW w:w="2336" w:type="dxa"/>
          </w:tcPr>
          <w:p w14:paraId="33994359" w14:textId="77777777" w:rsidR="007A2C95" w:rsidRPr="007A2C95" w:rsidRDefault="007A2C95" w:rsidP="007A2C95">
            <w:pPr>
              <w:suppressAutoHyphens/>
              <w:rPr>
                <w:rFonts w:ascii="Times New Roman" w:eastAsia="Times New Roman" w:hAnsi="Times New Roman" w:cs="Times New Roman"/>
                <w:sz w:val="24"/>
                <w:szCs w:val="24"/>
                <w:lang w:eastAsia="ru-RU"/>
              </w:rPr>
            </w:pPr>
          </w:p>
        </w:tc>
      </w:tr>
      <w:tr w:rsidR="007A2C95" w:rsidRPr="007A2C95" w14:paraId="2F25A915" w14:textId="77777777" w:rsidTr="00AD5821">
        <w:tc>
          <w:tcPr>
            <w:tcW w:w="2337" w:type="dxa"/>
          </w:tcPr>
          <w:p w14:paraId="7C9D7F00" w14:textId="77777777" w:rsidR="007A2C95" w:rsidRPr="007A2C95" w:rsidRDefault="007A2C95" w:rsidP="007A2C95">
            <w:pPr>
              <w:suppressAutoHyphens/>
              <w:rPr>
                <w:rFonts w:ascii="Times New Roman" w:eastAsia="Times New Roman" w:hAnsi="Times New Roman" w:cs="Times New Roman"/>
                <w:sz w:val="24"/>
                <w:szCs w:val="24"/>
                <w:lang w:eastAsia="ru-RU"/>
              </w:rPr>
            </w:pPr>
            <w:r w:rsidRPr="007A2C95">
              <w:rPr>
                <w:rFonts w:ascii="Times New Roman" w:eastAsia="Times New Roman" w:hAnsi="Times New Roman" w:cs="Times New Roman"/>
                <w:sz w:val="24"/>
                <w:szCs w:val="24"/>
                <w:lang w:eastAsia="ru-RU"/>
              </w:rPr>
              <w:lastRenderedPageBreak/>
              <w:t>ОК 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336" w:type="dxa"/>
          </w:tcPr>
          <w:p w14:paraId="411E132B"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номенклатура информационных источников, применяемых в профессиональной деятельности</w:t>
            </w:r>
          </w:p>
          <w:p w14:paraId="39D22F50"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приемы структурирования информации</w:t>
            </w:r>
          </w:p>
          <w:p w14:paraId="4F6DEFF8"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формат оформления результатов поиска информации</w:t>
            </w:r>
          </w:p>
          <w:p w14:paraId="479BEA1D"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 xml:space="preserve">современные средства и устройства информатизации, порядок их применения и </w:t>
            </w:r>
          </w:p>
          <w:p w14:paraId="43713F64"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программное обеспечение в профессиональной деятельности, в том числе цифровые средства</w:t>
            </w:r>
          </w:p>
        </w:tc>
        <w:tc>
          <w:tcPr>
            <w:tcW w:w="2336" w:type="dxa"/>
          </w:tcPr>
          <w:p w14:paraId="6A99A589"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определять задачи для поиска информации, планировать процесс поиска, выбирать необходимые источники информации</w:t>
            </w:r>
          </w:p>
          <w:p w14:paraId="23705A2E"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выделять наиболее значимое в перечне информации, структурировать получаемую информацию, оформлять результаты поиска</w:t>
            </w:r>
          </w:p>
          <w:p w14:paraId="28404F49"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оценивать практическую значимость результатов поиска</w:t>
            </w:r>
          </w:p>
          <w:p w14:paraId="462E5C51"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применять средства информационных технологий для решения профессиональных задач</w:t>
            </w:r>
          </w:p>
          <w:p w14:paraId="7B985D20"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использовать современное программное обеспечение в профессиональной деятельности</w:t>
            </w:r>
          </w:p>
          <w:p w14:paraId="1F397C54"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использовать различные цифровые средства для решения профессиональных задач</w:t>
            </w:r>
          </w:p>
        </w:tc>
        <w:tc>
          <w:tcPr>
            <w:tcW w:w="2336" w:type="dxa"/>
          </w:tcPr>
          <w:p w14:paraId="7B6364F9" w14:textId="77777777" w:rsidR="007A2C95" w:rsidRPr="007A2C95" w:rsidRDefault="007A2C95" w:rsidP="007A2C95">
            <w:pPr>
              <w:suppressAutoHyphens/>
              <w:rPr>
                <w:rFonts w:ascii="Times New Roman" w:eastAsia="Times New Roman" w:hAnsi="Times New Roman" w:cs="Times New Roman"/>
                <w:sz w:val="24"/>
                <w:szCs w:val="24"/>
                <w:lang w:eastAsia="ru-RU"/>
              </w:rPr>
            </w:pPr>
          </w:p>
        </w:tc>
      </w:tr>
      <w:tr w:rsidR="007A2C95" w:rsidRPr="007A2C95" w14:paraId="40EF3AA1" w14:textId="77777777" w:rsidTr="00AD5821">
        <w:trPr>
          <w:trHeight w:val="1915"/>
        </w:trPr>
        <w:tc>
          <w:tcPr>
            <w:tcW w:w="2337" w:type="dxa"/>
          </w:tcPr>
          <w:p w14:paraId="52D45196"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lastRenderedPageBreak/>
              <w:t>ОК 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336" w:type="dxa"/>
          </w:tcPr>
          <w:p w14:paraId="364AC1DB"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 xml:space="preserve">Особенности социального и культурного </w:t>
            </w:r>
          </w:p>
          <w:p w14:paraId="6CFBCAA5"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 xml:space="preserve">контекста. </w:t>
            </w:r>
          </w:p>
          <w:p w14:paraId="1299FEDA"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Правила оформления документов.</w:t>
            </w:r>
          </w:p>
        </w:tc>
        <w:tc>
          <w:tcPr>
            <w:tcW w:w="2336" w:type="dxa"/>
          </w:tcPr>
          <w:p w14:paraId="38D29BAE"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 xml:space="preserve">Излагать свои мысли на государственном языке. </w:t>
            </w:r>
          </w:p>
          <w:p w14:paraId="02AB3BAE"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Оформлять документы.</w:t>
            </w:r>
          </w:p>
        </w:tc>
        <w:tc>
          <w:tcPr>
            <w:tcW w:w="2336" w:type="dxa"/>
          </w:tcPr>
          <w:p w14:paraId="7E1D310A"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p>
        </w:tc>
      </w:tr>
      <w:tr w:rsidR="007A2C95" w:rsidRPr="007A2C95" w14:paraId="68D75062" w14:textId="77777777" w:rsidTr="00AD5821">
        <w:tc>
          <w:tcPr>
            <w:tcW w:w="2337" w:type="dxa"/>
          </w:tcPr>
          <w:p w14:paraId="34A915EB"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ОК 9. Пользоваться профессиональной документацией на государственном и иностранном языках</w:t>
            </w:r>
          </w:p>
        </w:tc>
        <w:tc>
          <w:tcPr>
            <w:tcW w:w="2336" w:type="dxa"/>
          </w:tcPr>
          <w:p w14:paraId="55BAB3A2"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 xml:space="preserve"> правила построения простых и сложных предложений на профессиональные темы</w:t>
            </w:r>
          </w:p>
          <w:p w14:paraId="768A30D4"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основные общеупотребительные глаголы (бытовая и профессиональная лексика)</w:t>
            </w:r>
          </w:p>
          <w:p w14:paraId="2E803332"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лексический минимум, относящийся к описанию предметов, средств и процессов профессиональной деятельности</w:t>
            </w:r>
          </w:p>
          <w:p w14:paraId="0738DA83"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особенности произношения</w:t>
            </w:r>
          </w:p>
          <w:p w14:paraId="2B2382CC"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правила чтения текстов профессиональной направленности</w:t>
            </w:r>
          </w:p>
        </w:tc>
        <w:tc>
          <w:tcPr>
            <w:tcW w:w="2336" w:type="dxa"/>
          </w:tcPr>
          <w:p w14:paraId="0C5D9039"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 xml:space="preserve">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7C729273"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участвовать в диалогах на знакомые общие и профессиональные темы</w:t>
            </w:r>
          </w:p>
          <w:p w14:paraId="52694B60"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строить простые высказывания о себе и о своей профессиональной деятельности</w:t>
            </w:r>
          </w:p>
          <w:p w14:paraId="2C7D769F"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кратко обосновывать и объяснять свои действия (текущие и планируемые)</w:t>
            </w:r>
          </w:p>
          <w:p w14:paraId="643C75F2"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писать простые связные сообщения на знакомые или интересующие профессиональные темы</w:t>
            </w:r>
          </w:p>
        </w:tc>
        <w:tc>
          <w:tcPr>
            <w:tcW w:w="2336" w:type="dxa"/>
          </w:tcPr>
          <w:p w14:paraId="7E85A9FD"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p>
        </w:tc>
      </w:tr>
      <w:tr w:rsidR="007A2C95" w:rsidRPr="007A2C95" w14:paraId="67B6104F" w14:textId="77777777" w:rsidTr="00AD5821">
        <w:tc>
          <w:tcPr>
            <w:tcW w:w="2337" w:type="dxa"/>
          </w:tcPr>
          <w:p w14:paraId="2733BB03"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ПК 1.1.</w:t>
            </w:r>
            <w:r w:rsidRPr="007A2C95">
              <w:rPr>
                <w:rFonts w:ascii="Calibri" w:eastAsia="Calibri" w:hAnsi="Calibri" w:cs="Times New Roman"/>
              </w:rPr>
              <w:t xml:space="preserve"> </w:t>
            </w:r>
            <w:r w:rsidRPr="007A2C95">
              <w:rPr>
                <w:rFonts w:ascii="Times New Roman" w:eastAsia="Times New Roman" w:hAnsi="Times New Roman" w:cs="Times New Roman"/>
                <w:color w:val="000000"/>
                <w:sz w:val="24"/>
                <w:szCs w:val="24"/>
                <w:lang w:eastAsia="ru-RU"/>
              </w:rPr>
              <w:t>Способен осуществлять</w:t>
            </w:r>
          </w:p>
          <w:p w14:paraId="069A1BCA"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выбор и обеспечивать</w:t>
            </w:r>
          </w:p>
          <w:p w14:paraId="6128C29D"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эффективное</w:t>
            </w:r>
          </w:p>
          <w:p w14:paraId="73BEDDA5"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использование машин и</w:t>
            </w:r>
          </w:p>
          <w:p w14:paraId="7C49F042"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оборудования</w:t>
            </w:r>
          </w:p>
          <w:p w14:paraId="3B9314C7"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lastRenderedPageBreak/>
              <w:t>систем электрификации,</w:t>
            </w:r>
          </w:p>
          <w:p w14:paraId="1490F96D"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автоматизации</w:t>
            </w:r>
          </w:p>
          <w:p w14:paraId="18BD89FD"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электроснабжения</w:t>
            </w:r>
          </w:p>
          <w:p w14:paraId="3A637C03"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сельскохозяйственного</w:t>
            </w:r>
          </w:p>
          <w:p w14:paraId="15995569"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 xml:space="preserve">производства </w:t>
            </w:r>
          </w:p>
        </w:tc>
        <w:tc>
          <w:tcPr>
            <w:tcW w:w="2336" w:type="dxa"/>
          </w:tcPr>
          <w:p w14:paraId="366E5A36"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lastRenderedPageBreak/>
              <w:t>основы</w:t>
            </w:r>
          </w:p>
          <w:p w14:paraId="4287A4E1"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автоматизации</w:t>
            </w:r>
          </w:p>
          <w:p w14:paraId="68CD2EB7"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сельскохозяйственного производства:</w:t>
            </w:r>
          </w:p>
          <w:p w14:paraId="228620A9"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устройство, принцип действия, основные характеристики и методы анализа и</w:t>
            </w:r>
          </w:p>
          <w:p w14:paraId="0E9FC8BE"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lastRenderedPageBreak/>
              <w:t>синтеза автоматических систем, правила эксплуатации автоматизированных</w:t>
            </w:r>
          </w:p>
          <w:p w14:paraId="22E4D03B"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установок и машин;</w:t>
            </w:r>
          </w:p>
          <w:p w14:paraId="3F152B8B"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основные</w:t>
            </w:r>
          </w:p>
          <w:p w14:paraId="2A34519C"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принципы и</w:t>
            </w:r>
          </w:p>
          <w:p w14:paraId="342B868B"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технические</w:t>
            </w:r>
          </w:p>
          <w:p w14:paraId="04D5572B"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 xml:space="preserve">технологических процессов в полеводстве, животноводстве и птицеводстве, </w:t>
            </w:r>
          </w:p>
        </w:tc>
        <w:tc>
          <w:tcPr>
            <w:tcW w:w="2336" w:type="dxa"/>
          </w:tcPr>
          <w:p w14:paraId="077DC9D7"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lastRenderedPageBreak/>
              <w:t>Ориентироваться в</w:t>
            </w:r>
          </w:p>
          <w:p w14:paraId="7FB4FFF0"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Принципе действия</w:t>
            </w:r>
          </w:p>
          <w:p w14:paraId="5DCB9B4A"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И схемах</w:t>
            </w:r>
          </w:p>
          <w:p w14:paraId="67113E85"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автоматизации</w:t>
            </w:r>
          </w:p>
          <w:p w14:paraId="1B986FF3"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сельскохозяйственного производства;</w:t>
            </w:r>
          </w:p>
          <w:p w14:paraId="420B8BE1"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организовать</w:t>
            </w:r>
          </w:p>
          <w:p w14:paraId="5001FEF8"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их наладку</w:t>
            </w:r>
          </w:p>
          <w:p w14:paraId="779F4DD3"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lastRenderedPageBreak/>
              <w:t>и эксплуатацию.</w:t>
            </w:r>
          </w:p>
          <w:p w14:paraId="3579A0C6"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Оценить надежность</w:t>
            </w:r>
          </w:p>
          <w:p w14:paraId="16198EFE"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И технико-экономическую</w:t>
            </w:r>
          </w:p>
          <w:p w14:paraId="6D8F6F8D"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эффективность</w:t>
            </w:r>
          </w:p>
          <w:p w14:paraId="32B766CA"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автоматизированных установок;</w:t>
            </w:r>
          </w:p>
        </w:tc>
        <w:tc>
          <w:tcPr>
            <w:tcW w:w="2336" w:type="dxa"/>
          </w:tcPr>
          <w:p w14:paraId="40EF22E2"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lastRenderedPageBreak/>
              <w:t>основ</w:t>
            </w:r>
          </w:p>
          <w:p w14:paraId="311A073A"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автоматизации</w:t>
            </w:r>
          </w:p>
          <w:p w14:paraId="4E940EB7"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сельскохозяйственного</w:t>
            </w:r>
          </w:p>
          <w:p w14:paraId="210569BC"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производства.</w:t>
            </w:r>
          </w:p>
        </w:tc>
      </w:tr>
      <w:tr w:rsidR="007A2C95" w:rsidRPr="007A2C95" w14:paraId="5D15948C" w14:textId="77777777" w:rsidTr="00AD5821">
        <w:tc>
          <w:tcPr>
            <w:tcW w:w="2337" w:type="dxa"/>
          </w:tcPr>
          <w:p w14:paraId="4E9C9DAF"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lastRenderedPageBreak/>
              <w:t>ПК 1.2. Проводить диагностику и испытания электрического и электромеханического оборудования</w:t>
            </w:r>
          </w:p>
        </w:tc>
        <w:tc>
          <w:tcPr>
            <w:tcW w:w="2336" w:type="dxa"/>
          </w:tcPr>
          <w:p w14:paraId="695A2D7F"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основы</w:t>
            </w:r>
          </w:p>
          <w:p w14:paraId="439042B2"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автоматизации</w:t>
            </w:r>
          </w:p>
          <w:p w14:paraId="105B6D2D"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сельскохозяйственного производства:</w:t>
            </w:r>
          </w:p>
          <w:p w14:paraId="1E7807E7"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устройство, принцип действия, основные характеристики и методы анализа и</w:t>
            </w:r>
          </w:p>
          <w:p w14:paraId="7DD3F75D"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синтеза автоматических систем, правила эксплуатации автоматизированных</w:t>
            </w:r>
          </w:p>
          <w:p w14:paraId="47C5B1CE"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установок и машин;</w:t>
            </w:r>
          </w:p>
          <w:p w14:paraId="064311F8"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основные</w:t>
            </w:r>
          </w:p>
          <w:p w14:paraId="5614FA4F"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принципы и</w:t>
            </w:r>
          </w:p>
          <w:p w14:paraId="7DD390C5"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технические</w:t>
            </w:r>
          </w:p>
          <w:p w14:paraId="3865E13C"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 xml:space="preserve">технологических процессов в полеводстве, животноводстве и птицеводстве, </w:t>
            </w:r>
          </w:p>
        </w:tc>
        <w:tc>
          <w:tcPr>
            <w:tcW w:w="2336" w:type="dxa"/>
          </w:tcPr>
          <w:p w14:paraId="377E8474"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Ориентироваться в</w:t>
            </w:r>
          </w:p>
          <w:p w14:paraId="0BAC1ED3"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Принципе действия</w:t>
            </w:r>
          </w:p>
          <w:p w14:paraId="65273F78"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И схемах</w:t>
            </w:r>
          </w:p>
          <w:p w14:paraId="2DBACEFD"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автоматизации</w:t>
            </w:r>
          </w:p>
          <w:p w14:paraId="72A38511"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сельскохозяйственного производства;</w:t>
            </w:r>
          </w:p>
          <w:p w14:paraId="0634D01F"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организовать</w:t>
            </w:r>
          </w:p>
          <w:p w14:paraId="3320DAF4"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их наладку</w:t>
            </w:r>
          </w:p>
          <w:p w14:paraId="0E7C8422"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и эксплуатацию.</w:t>
            </w:r>
          </w:p>
          <w:p w14:paraId="59E5B663"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Оценить надежность</w:t>
            </w:r>
          </w:p>
          <w:p w14:paraId="5C92C9FB"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И технико-экономическую</w:t>
            </w:r>
          </w:p>
          <w:p w14:paraId="065B901B"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эффективность</w:t>
            </w:r>
          </w:p>
          <w:p w14:paraId="01B42132"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автоматизированных установок;</w:t>
            </w:r>
          </w:p>
        </w:tc>
        <w:tc>
          <w:tcPr>
            <w:tcW w:w="2336" w:type="dxa"/>
          </w:tcPr>
          <w:p w14:paraId="766A3648"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основ</w:t>
            </w:r>
          </w:p>
          <w:p w14:paraId="63B14E0F"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автоматизации</w:t>
            </w:r>
          </w:p>
          <w:p w14:paraId="240C8791"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сельскохозяйственного</w:t>
            </w:r>
          </w:p>
          <w:p w14:paraId="0FB991A8"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производства</w:t>
            </w:r>
          </w:p>
        </w:tc>
      </w:tr>
      <w:tr w:rsidR="007A2C95" w:rsidRPr="007A2C95" w14:paraId="09CAB256" w14:textId="77777777" w:rsidTr="00AD5821">
        <w:tc>
          <w:tcPr>
            <w:tcW w:w="2337" w:type="dxa"/>
          </w:tcPr>
          <w:p w14:paraId="1FF0B9BE" w14:textId="77777777" w:rsidR="007A2C95" w:rsidRPr="007A2C95" w:rsidRDefault="007A2C95" w:rsidP="00C54EAE">
            <w:pPr>
              <w:spacing w:after="20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ПК 3.1. Проводить диагностику технического состояния электрического и электромеханического оборудования энергоустановок.</w:t>
            </w:r>
          </w:p>
          <w:p w14:paraId="711283AA"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p>
        </w:tc>
        <w:tc>
          <w:tcPr>
            <w:tcW w:w="2336" w:type="dxa"/>
          </w:tcPr>
          <w:p w14:paraId="6E520232"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основы</w:t>
            </w:r>
          </w:p>
          <w:p w14:paraId="5B2B38AA"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автоматизации</w:t>
            </w:r>
          </w:p>
          <w:p w14:paraId="2429BF61"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сельскохозяйственного производства:</w:t>
            </w:r>
          </w:p>
          <w:p w14:paraId="709FBC1C"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устройство, принцип действия, основные характеристики и методы анализа и</w:t>
            </w:r>
          </w:p>
          <w:p w14:paraId="3B007023"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синтеза автоматических систем, правила эксплуатации автоматизированных</w:t>
            </w:r>
          </w:p>
          <w:p w14:paraId="1ADAD332"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установок и машин;</w:t>
            </w:r>
          </w:p>
          <w:p w14:paraId="57E4EEE4"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основные</w:t>
            </w:r>
          </w:p>
          <w:p w14:paraId="04AD96D8"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принципы и</w:t>
            </w:r>
          </w:p>
          <w:p w14:paraId="1280932B"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lastRenderedPageBreak/>
              <w:t>технические</w:t>
            </w:r>
          </w:p>
          <w:p w14:paraId="699AA306"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 xml:space="preserve">технологических процессов в полеводстве, животноводстве и птицеводстве, </w:t>
            </w:r>
          </w:p>
        </w:tc>
        <w:tc>
          <w:tcPr>
            <w:tcW w:w="2336" w:type="dxa"/>
          </w:tcPr>
          <w:p w14:paraId="6C6D052E"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lastRenderedPageBreak/>
              <w:t>Ориентироваться в</w:t>
            </w:r>
          </w:p>
          <w:p w14:paraId="2D6C940C"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Принципе действия</w:t>
            </w:r>
          </w:p>
          <w:p w14:paraId="39785E36"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И схемах</w:t>
            </w:r>
          </w:p>
          <w:p w14:paraId="59C30CE4"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автоматизации</w:t>
            </w:r>
          </w:p>
          <w:p w14:paraId="2AD2676A"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сельскохозяйственного производства;</w:t>
            </w:r>
          </w:p>
          <w:p w14:paraId="64D60627"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организовать</w:t>
            </w:r>
          </w:p>
          <w:p w14:paraId="01B6EC4D"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их наладку</w:t>
            </w:r>
          </w:p>
          <w:p w14:paraId="6193E930"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и эксплуатацию.</w:t>
            </w:r>
          </w:p>
          <w:p w14:paraId="0265BE85"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Оценить надежность</w:t>
            </w:r>
          </w:p>
          <w:p w14:paraId="144AA3E6"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И технико-экономическую</w:t>
            </w:r>
          </w:p>
          <w:p w14:paraId="0E7E6F26"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эффективность</w:t>
            </w:r>
          </w:p>
          <w:p w14:paraId="237ABEF3"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автоматизированных установок;</w:t>
            </w:r>
          </w:p>
        </w:tc>
        <w:tc>
          <w:tcPr>
            <w:tcW w:w="2336" w:type="dxa"/>
          </w:tcPr>
          <w:p w14:paraId="36FC4852"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основ</w:t>
            </w:r>
          </w:p>
          <w:p w14:paraId="076F35AE"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автоматизации</w:t>
            </w:r>
          </w:p>
          <w:p w14:paraId="506AF70D"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сельскохозяйственного</w:t>
            </w:r>
          </w:p>
          <w:p w14:paraId="32949952"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производства</w:t>
            </w:r>
          </w:p>
        </w:tc>
      </w:tr>
      <w:tr w:rsidR="007A2C95" w:rsidRPr="007A2C95" w14:paraId="12B2C7C2" w14:textId="77777777" w:rsidTr="00AD5821">
        <w:tc>
          <w:tcPr>
            <w:tcW w:w="2337" w:type="dxa"/>
          </w:tcPr>
          <w:p w14:paraId="40285506"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lastRenderedPageBreak/>
              <w:t>ПК 3.2. Осуществлять проведение работ по техническому обслуживанию и ремонту электрического и электромеханического оборудования энергоустановок.</w:t>
            </w:r>
          </w:p>
        </w:tc>
        <w:tc>
          <w:tcPr>
            <w:tcW w:w="2336" w:type="dxa"/>
          </w:tcPr>
          <w:p w14:paraId="6652A177"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основы</w:t>
            </w:r>
          </w:p>
          <w:p w14:paraId="0B094DB7"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автоматизации</w:t>
            </w:r>
          </w:p>
          <w:p w14:paraId="7EF72624"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сельскохозяйственного производства:</w:t>
            </w:r>
          </w:p>
          <w:p w14:paraId="6A7F29EA"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устройство, принцип действия, основные характеристики и методы анализа и</w:t>
            </w:r>
          </w:p>
          <w:p w14:paraId="2B77D325"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синтеза автоматических систем, правила эксплуатации автоматизированных</w:t>
            </w:r>
          </w:p>
          <w:p w14:paraId="2EEC03D1"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установок и машин;</w:t>
            </w:r>
          </w:p>
          <w:p w14:paraId="2F5B2671"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основные</w:t>
            </w:r>
          </w:p>
          <w:p w14:paraId="56DE9BC2"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принципы и</w:t>
            </w:r>
          </w:p>
          <w:p w14:paraId="350A5218"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технические</w:t>
            </w:r>
          </w:p>
          <w:p w14:paraId="67FC3CC8"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 xml:space="preserve">технологических процессов в полеводстве, животноводстве и птицеводстве, </w:t>
            </w:r>
          </w:p>
        </w:tc>
        <w:tc>
          <w:tcPr>
            <w:tcW w:w="2336" w:type="dxa"/>
          </w:tcPr>
          <w:p w14:paraId="52B4AB3B"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Ориентироваться в</w:t>
            </w:r>
          </w:p>
          <w:p w14:paraId="7819E9D2"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Принципе действия</w:t>
            </w:r>
          </w:p>
          <w:p w14:paraId="152C1301"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И схемах</w:t>
            </w:r>
          </w:p>
          <w:p w14:paraId="56E1CEA0"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автоматизации</w:t>
            </w:r>
          </w:p>
          <w:p w14:paraId="2FC0B1FC"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сельскохозяйственного производства;</w:t>
            </w:r>
          </w:p>
          <w:p w14:paraId="0E78CC91"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организовать</w:t>
            </w:r>
          </w:p>
          <w:p w14:paraId="4B4C9D1C"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их наладку</w:t>
            </w:r>
          </w:p>
          <w:p w14:paraId="55340B1F"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и эксплуатацию.</w:t>
            </w:r>
          </w:p>
          <w:p w14:paraId="489B76D5"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Оценить надежность</w:t>
            </w:r>
          </w:p>
          <w:p w14:paraId="0F2AA9AA"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И технико-экономическую</w:t>
            </w:r>
          </w:p>
          <w:p w14:paraId="72BBA1E4"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эффективность</w:t>
            </w:r>
          </w:p>
          <w:p w14:paraId="233E9E71" w14:textId="77777777" w:rsidR="007A2C95" w:rsidRPr="007A2C95" w:rsidRDefault="007A2C95" w:rsidP="007A2C95">
            <w:pPr>
              <w:widowControl w:val="0"/>
              <w:autoSpaceDE w:val="0"/>
              <w:autoSpaceDN w:val="0"/>
              <w:adjustRightInd w:val="0"/>
              <w:spacing w:after="200" w:line="276" w:lineRule="auto"/>
              <w:contextualSpacing/>
              <w:rPr>
                <w:rFonts w:ascii="Times New Roman" w:eastAsia="Times New Roman" w:hAnsi="Times New Roman" w:cs="Times New Roman"/>
                <w:sz w:val="24"/>
                <w:szCs w:val="24"/>
                <w:lang w:eastAsia="ru-RU"/>
              </w:rPr>
            </w:pPr>
            <w:r w:rsidRPr="007A2C95">
              <w:rPr>
                <w:rFonts w:ascii="Times New Roman" w:eastAsia="Times New Roman" w:hAnsi="Times New Roman" w:cs="Times New Roman"/>
                <w:color w:val="000000"/>
                <w:sz w:val="24"/>
                <w:szCs w:val="24"/>
                <w:lang w:eastAsia="ru-RU"/>
              </w:rPr>
              <w:t>автоматизированных установок;</w:t>
            </w:r>
          </w:p>
        </w:tc>
        <w:tc>
          <w:tcPr>
            <w:tcW w:w="2336" w:type="dxa"/>
          </w:tcPr>
          <w:p w14:paraId="34511D35"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основ</w:t>
            </w:r>
          </w:p>
          <w:p w14:paraId="26DA5106"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автоматизации</w:t>
            </w:r>
          </w:p>
          <w:p w14:paraId="206313B2"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сельскохозяйственного</w:t>
            </w:r>
          </w:p>
          <w:p w14:paraId="13F75634"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производства</w:t>
            </w:r>
          </w:p>
        </w:tc>
      </w:tr>
      <w:tr w:rsidR="007A2C95" w:rsidRPr="007A2C95" w14:paraId="46741CAD" w14:textId="77777777" w:rsidTr="00AD5821">
        <w:tc>
          <w:tcPr>
            <w:tcW w:w="2337" w:type="dxa"/>
          </w:tcPr>
          <w:p w14:paraId="6FA62029"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ПК.4.1 Организовывать  и  выполнять  работы  по  эксплуатации, обслуживанию и ремонту электрического оборудования</w:t>
            </w:r>
          </w:p>
        </w:tc>
        <w:tc>
          <w:tcPr>
            <w:tcW w:w="2336" w:type="dxa"/>
          </w:tcPr>
          <w:p w14:paraId="532CB80F"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основы</w:t>
            </w:r>
          </w:p>
          <w:p w14:paraId="759DF854"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автоматизации</w:t>
            </w:r>
          </w:p>
          <w:p w14:paraId="484CA966"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сельскохозяйственного производства:</w:t>
            </w:r>
          </w:p>
          <w:p w14:paraId="400B83B3"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устройство, принцип действия, основные характеристики и методы анализа и</w:t>
            </w:r>
          </w:p>
          <w:p w14:paraId="14C8351C"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синтеза автоматических систем, правила эксплуатации автоматизированных</w:t>
            </w:r>
          </w:p>
          <w:p w14:paraId="5FAA26CC"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установок и машин;</w:t>
            </w:r>
          </w:p>
          <w:p w14:paraId="1D9F3FB8"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основные</w:t>
            </w:r>
          </w:p>
          <w:p w14:paraId="015C46FF"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принципы и</w:t>
            </w:r>
          </w:p>
          <w:p w14:paraId="4C1C4D3F"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технические</w:t>
            </w:r>
          </w:p>
          <w:p w14:paraId="74CC54F5"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 xml:space="preserve">технологических процессов в полеводстве, животноводстве и птицеводстве, </w:t>
            </w:r>
          </w:p>
        </w:tc>
        <w:tc>
          <w:tcPr>
            <w:tcW w:w="2336" w:type="dxa"/>
          </w:tcPr>
          <w:p w14:paraId="5DE435F6"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Ориентироваться в</w:t>
            </w:r>
          </w:p>
          <w:p w14:paraId="16F6FB0E"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Принципе действия</w:t>
            </w:r>
          </w:p>
          <w:p w14:paraId="1C0A1604"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И схемах</w:t>
            </w:r>
          </w:p>
          <w:p w14:paraId="49FB4755"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автоматизации</w:t>
            </w:r>
          </w:p>
          <w:p w14:paraId="47EC6457"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сельскохозяйственного производства;</w:t>
            </w:r>
          </w:p>
          <w:p w14:paraId="52D23CFD"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организовать</w:t>
            </w:r>
          </w:p>
          <w:p w14:paraId="667A9884"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их наладку</w:t>
            </w:r>
          </w:p>
          <w:p w14:paraId="0839DB4B"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и эксплуатацию.</w:t>
            </w:r>
          </w:p>
          <w:p w14:paraId="2E9E8FD5"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Оценить надежность</w:t>
            </w:r>
          </w:p>
          <w:p w14:paraId="1400B214"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И технико-экономическую</w:t>
            </w:r>
          </w:p>
          <w:p w14:paraId="79BC589E"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эффективность</w:t>
            </w:r>
          </w:p>
          <w:p w14:paraId="49A09DCF"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автоматизированных установок;</w:t>
            </w:r>
          </w:p>
        </w:tc>
        <w:tc>
          <w:tcPr>
            <w:tcW w:w="2336" w:type="dxa"/>
          </w:tcPr>
          <w:p w14:paraId="31D2E425"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основ</w:t>
            </w:r>
          </w:p>
          <w:p w14:paraId="02872009"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автоматизации</w:t>
            </w:r>
          </w:p>
          <w:p w14:paraId="14E49C6A"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сельскохозяйственного</w:t>
            </w:r>
          </w:p>
          <w:p w14:paraId="21514942"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производства</w:t>
            </w:r>
          </w:p>
        </w:tc>
      </w:tr>
      <w:tr w:rsidR="007A2C95" w:rsidRPr="007A2C95" w14:paraId="72348193" w14:textId="77777777" w:rsidTr="00AD5821">
        <w:tc>
          <w:tcPr>
            <w:tcW w:w="2337" w:type="dxa"/>
          </w:tcPr>
          <w:p w14:paraId="6F7CFF6C"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 xml:space="preserve">ПК.4.2 Осуществлять  </w:t>
            </w:r>
            <w:r w:rsidRPr="007A2C95">
              <w:rPr>
                <w:rFonts w:ascii="Times New Roman" w:eastAsia="Times New Roman" w:hAnsi="Times New Roman" w:cs="Times New Roman"/>
                <w:color w:val="000000"/>
                <w:sz w:val="24"/>
                <w:szCs w:val="24"/>
                <w:lang w:eastAsia="ru-RU"/>
              </w:rPr>
              <w:lastRenderedPageBreak/>
              <w:t>диагностику  и  контроль  технического  состояния электрического оборудования</w:t>
            </w:r>
          </w:p>
        </w:tc>
        <w:tc>
          <w:tcPr>
            <w:tcW w:w="2336" w:type="dxa"/>
          </w:tcPr>
          <w:p w14:paraId="295FC5A0"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lastRenderedPageBreak/>
              <w:t>основы</w:t>
            </w:r>
          </w:p>
          <w:p w14:paraId="5A2D5A79"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автоматизации</w:t>
            </w:r>
          </w:p>
          <w:p w14:paraId="18F4BB83"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lastRenderedPageBreak/>
              <w:t>сельскохозяйственного производства:</w:t>
            </w:r>
          </w:p>
          <w:p w14:paraId="7FCA451C"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устройство, принцип действия, основные характеристики и методы анализа и</w:t>
            </w:r>
          </w:p>
          <w:p w14:paraId="0DCA500A"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синтеза автоматических систем, правила эксплуатации автоматизированных</w:t>
            </w:r>
          </w:p>
          <w:p w14:paraId="256D55B1"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установок и машин;</w:t>
            </w:r>
          </w:p>
          <w:p w14:paraId="6E7D3AC5"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основные</w:t>
            </w:r>
          </w:p>
          <w:p w14:paraId="55447EBE"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принципы и</w:t>
            </w:r>
          </w:p>
          <w:p w14:paraId="3FBF1D82"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технические</w:t>
            </w:r>
          </w:p>
          <w:p w14:paraId="21DBDFF1"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 xml:space="preserve">технологических процессов в полеводстве, животноводстве и птицеводстве, </w:t>
            </w:r>
          </w:p>
        </w:tc>
        <w:tc>
          <w:tcPr>
            <w:tcW w:w="2336" w:type="dxa"/>
          </w:tcPr>
          <w:p w14:paraId="0B2AE09E"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lastRenderedPageBreak/>
              <w:t>Ориентироваться в</w:t>
            </w:r>
          </w:p>
          <w:p w14:paraId="06F7CC7E"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Принципе действия</w:t>
            </w:r>
          </w:p>
          <w:p w14:paraId="6B6CAF00"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lastRenderedPageBreak/>
              <w:t>И схемах</w:t>
            </w:r>
          </w:p>
          <w:p w14:paraId="438279CD"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автоматизации</w:t>
            </w:r>
          </w:p>
          <w:p w14:paraId="7F878F66"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сельскохозяйственного производства;</w:t>
            </w:r>
          </w:p>
          <w:p w14:paraId="0E954BC5"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организовать</w:t>
            </w:r>
          </w:p>
          <w:p w14:paraId="10888708"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их наладку</w:t>
            </w:r>
          </w:p>
          <w:p w14:paraId="60B0F5CD"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и эксплуатацию.</w:t>
            </w:r>
          </w:p>
          <w:p w14:paraId="7FD2A6A4"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Оценить надежность</w:t>
            </w:r>
          </w:p>
          <w:p w14:paraId="4F4FD45E"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И технико-экономическую</w:t>
            </w:r>
          </w:p>
          <w:p w14:paraId="4492FE7A"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эффективность</w:t>
            </w:r>
          </w:p>
          <w:p w14:paraId="5639707A"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автоматизированных установок;</w:t>
            </w:r>
          </w:p>
        </w:tc>
        <w:tc>
          <w:tcPr>
            <w:tcW w:w="2336" w:type="dxa"/>
          </w:tcPr>
          <w:p w14:paraId="749CD035"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lastRenderedPageBreak/>
              <w:t>основ</w:t>
            </w:r>
          </w:p>
          <w:p w14:paraId="3EEC83EE"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автоматизации</w:t>
            </w:r>
          </w:p>
          <w:p w14:paraId="128E12E9"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lastRenderedPageBreak/>
              <w:t>сельскохозяйственного</w:t>
            </w:r>
          </w:p>
          <w:p w14:paraId="6F783920"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производства</w:t>
            </w:r>
          </w:p>
        </w:tc>
      </w:tr>
      <w:tr w:rsidR="007A2C95" w:rsidRPr="007A2C95" w14:paraId="220B3C2C" w14:textId="77777777" w:rsidTr="00AD5821">
        <w:tc>
          <w:tcPr>
            <w:tcW w:w="2337" w:type="dxa"/>
          </w:tcPr>
          <w:p w14:paraId="635BD578"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lastRenderedPageBreak/>
              <w:t>ПК.4.3 Прогнозировать  отказы,  определять  ресурсы,  обнаруживать дефекты электрического оборудования</w:t>
            </w:r>
          </w:p>
        </w:tc>
        <w:tc>
          <w:tcPr>
            <w:tcW w:w="2336" w:type="dxa"/>
          </w:tcPr>
          <w:p w14:paraId="55193A2E"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основы</w:t>
            </w:r>
          </w:p>
          <w:p w14:paraId="43D9CB88"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автоматизации</w:t>
            </w:r>
          </w:p>
          <w:p w14:paraId="1561EB90"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сельскохозяйственного производства:</w:t>
            </w:r>
          </w:p>
          <w:p w14:paraId="6896ADE7"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устройство, принцип действия, основные характеристики и методы анализа и</w:t>
            </w:r>
          </w:p>
          <w:p w14:paraId="779A78C4"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синтеза автоматических систем, правила эксплуатации автоматизированных</w:t>
            </w:r>
          </w:p>
          <w:p w14:paraId="7C17EF16"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установок и машин;</w:t>
            </w:r>
          </w:p>
          <w:p w14:paraId="3D3C10CF"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основные</w:t>
            </w:r>
          </w:p>
          <w:p w14:paraId="445DABBE"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принципы и</w:t>
            </w:r>
          </w:p>
          <w:p w14:paraId="589269FE"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технические</w:t>
            </w:r>
          </w:p>
          <w:p w14:paraId="03F92A8A" w14:textId="77777777" w:rsidR="007A2C95" w:rsidRPr="007A2C95" w:rsidRDefault="007A2C95" w:rsidP="00C54EAE">
            <w:pPr>
              <w:autoSpaceDE w:val="0"/>
              <w:autoSpaceDN w:val="0"/>
              <w:adjustRightInd w:val="0"/>
              <w:ind w:right="-103"/>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 xml:space="preserve">технологических процессов в полеводстве, животноводстве и птицеводстве, </w:t>
            </w:r>
          </w:p>
        </w:tc>
        <w:tc>
          <w:tcPr>
            <w:tcW w:w="2336" w:type="dxa"/>
          </w:tcPr>
          <w:p w14:paraId="08E1ADE1"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Ориентироваться в</w:t>
            </w:r>
          </w:p>
          <w:p w14:paraId="54D837A0"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Принципе действия</w:t>
            </w:r>
          </w:p>
          <w:p w14:paraId="05DAD962"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И схемах</w:t>
            </w:r>
          </w:p>
          <w:p w14:paraId="37D2396D"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автоматизации</w:t>
            </w:r>
          </w:p>
          <w:p w14:paraId="16F1E69D"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сельскохозяйственного производства;</w:t>
            </w:r>
          </w:p>
          <w:p w14:paraId="5928CA9C"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организовать</w:t>
            </w:r>
          </w:p>
          <w:p w14:paraId="0CF197A5"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их наладку</w:t>
            </w:r>
          </w:p>
          <w:p w14:paraId="2B5347AB"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и эксплуатацию.</w:t>
            </w:r>
          </w:p>
          <w:p w14:paraId="34F143D6"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Оценить надежность</w:t>
            </w:r>
          </w:p>
          <w:p w14:paraId="26C444FB"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И технико-экономическую</w:t>
            </w:r>
          </w:p>
          <w:p w14:paraId="52971BA9"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эффективность</w:t>
            </w:r>
          </w:p>
          <w:p w14:paraId="0A0D115E"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автоматизированных установок;</w:t>
            </w:r>
          </w:p>
        </w:tc>
        <w:tc>
          <w:tcPr>
            <w:tcW w:w="2336" w:type="dxa"/>
          </w:tcPr>
          <w:p w14:paraId="325FF700"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основ</w:t>
            </w:r>
          </w:p>
          <w:p w14:paraId="26938927"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автоматизации</w:t>
            </w:r>
          </w:p>
          <w:p w14:paraId="050161F5" w14:textId="77777777" w:rsidR="007A2C95" w:rsidRPr="007A2C95" w:rsidRDefault="007A2C95" w:rsidP="007A2C95">
            <w:pPr>
              <w:autoSpaceDE w:val="0"/>
              <w:autoSpaceDN w:val="0"/>
              <w:adjustRightInd w:val="0"/>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сельскохозяйственного</w:t>
            </w:r>
          </w:p>
          <w:p w14:paraId="21179DBE" w14:textId="77777777" w:rsidR="007A2C95" w:rsidRPr="007A2C95" w:rsidRDefault="007A2C95" w:rsidP="007A2C95">
            <w:pPr>
              <w:ind w:left="294" w:hanging="142"/>
              <w:rPr>
                <w:rFonts w:ascii="Times New Roman" w:eastAsia="Times New Roman" w:hAnsi="Times New Roman" w:cs="Times New Roman"/>
                <w:b/>
                <w:sz w:val="24"/>
                <w:szCs w:val="24"/>
                <w:lang w:eastAsia="ru-RU"/>
              </w:rPr>
            </w:pPr>
            <w:r w:rsidRPr="007A2C95">
              <w:rPr>
                <w:rFonts w:ascii="Times New Roman" w:eastAsia="Times New Roman" w:hAnsi="Times New Roman" w:cs="Times New Roman"/>
                <w:color w:val="000000"/>
                <w:sz w:val="24"/>
                <w:szCs w:val="24"/>
                <w:lang w:eastAsia="ru-RU"/>
              </w:rPr>
              <w:t>производства</w:t>
            </w:r>
          </w:p>
        </w:tc>
      </w:tr>
    </w:tbl>
    <w:p w14:paraId="241015AA" w14:textId="77777777" w:rsidR="007A2C95" w:rsidRPr="007A2C95" w:rsidRDefault="007A2C95" w:rsidP="007A2C95">
      <w:pPr>
        <w:suppressAutoHyphens/>
        <w:spacing w:after="120"/>
        <w:ind w:left="720"/>
        <w:contextualSpacing/>
        <w:rPr>
          <w:rFonts w:ascii="Times New Roman" w:eastAsia="Calibri" w:hAnsi="Times New Roman" w:cs="Times New Roman"/>
          <w:b/>
          <w:sz w:val="28"/>
          <w:szCs w:val="28"/>
        </w:rPr>
      </w:pPr>
    </w:p>
    <w:p w14:paraId="181BDEA5" w14:textId="77777777" w:rsidR="007A2C95" w:rsidRPr="007A2C95" w:rsidRDefault="007A2C95" w:rsidP="007A2C95">
      <w:pPr>
        <w:numPr>
          <w:ilvl w:val="1"/>
          <w:numId w:val="68"/>
        </w:numPr>
        <w:suppressAutoHyphens/>
        <w:spacing w:after="120" w:line="259" w:lineRule="auto"/>
        <w:contextualSpacing/>
        <w:rPr>
          <w:rFonts w:ascii="Times New Roman" w:eastAsia="Calibri" w:hAnsi="Times New Roman" w:cs="Times New Roman"/>
          <w:b/>
          <w:sz w:val="28"/>
          <w:szCs w:val="28"/>
        </w:rPr>
      </w:pPr>
      <w:r w:rsidRPr="007A2C95">
        <w:rPr>
          <w:rFonts w:ascii="Times New Roman" w:eastAsia="Calibri" w:hAnsi="Times New Roman" w:cs="Times New Roman"/>
          <w:b/>
          <w:sz w:val="28"/>
          <w:szCs w:val="28"/>
        </w:rPr>
        <w:t xml:space="preserve"> Обоснование часов вариативной части ОПОП-П</w:t>
      </w:r>
    </w:p>
    <w:p w14:paraId="00392927" w14:textId="77777777" w:rsidR="007A2C95" w:rsidRPr="007A2C95" w:rsidRDefault="007A2C95" w:rsidP="007A2C95">
      <w:pPr>
        <w:spacing w:after="200" w:line="276" w:lineRule="auto"/>
        <w:ind w:firstLine="708"/>
        <w:jc w:val="both"/>
        <w:rPr>
          <w:rFonts w:ascii="Times New Roman" w:eastAsia="Calibri" w:hAnsi="Times New Roman" w:cs="Times New Roman"/>
          <w:sz w:val="24"/>
          <w:szCs w:val="24"/>
        </w:rPr>
      </w:pPr>
      <w:r w:rsidRPr="007A2C95">
        <w:rPr>
          <w:rFonts w:ascii="Times New Roman" w:eastAsia="Calibri" w:hAnsi="Times New Roman" w:cs="Times New Roman"/>
          <w:sz w:val="24"/>
          <w:szCs w:val="24"/>
        </w:rPr>
        <w:t>Введено с целью изучения и приобретения практических навыков студентами по основам автоматизации технологических процессов для организаций, принципам работы автоматических систем, систем мониторинга и управления оборудованием, теоретических основ надежности систем управления</w:t>
      </w:r>
      <w:r w:rsidRPr="007A2C95">
        <w:rPr>
          <w:rFonts w:ascii="Calibri" w:eastAsia="Calibri" w:hAnsi="Calibri" w:cs="Times New Roman"/>
        </w:rPr>
        <w:t xml:space="preserve"> </w:t>
      </w:r>
      <w:r w:rsidRPr="007A2C95">
        <w:rPr>
          <w:rFonts w:ascii="Times New Roman" w:eastAsia="Calibri" w:hAnsi="Times New Roman" w:cs="Times New Roman"/>
          <w:sz w:val="24"/>
          <w:szCs w:val="24"/>
        </w:rPr>
        <w:t>по запросу работодателя АО «Тамбовская сетевая компания» Уваровский филиал.</w:t>
      </w:r>
    </w:p>
    <w:p w14:paraId="2BEC5C0A" w14:textId="77777777" w:rsidR="007A2C95" w:rsidRPr="007A2C95" w:rsidRDefault="007A2C95" w:rsidP="007A2C95">
      <w:pPr>
        <w:spacing w:after="200" w:line="276" w:lineRule="auto"/>
        <w:rPr>
          <w:rFonts w:ascii="Times New Roman" w:eastAsia="Times New Roman" w:hAnsi="Times New Roman" w:cs="Times New Roman"/>
          <w:b/>
          <w:bCs/>
          <w:sz w:val="28"/>
          <w:szCs w:val="28"/>
          <w:lang w:eastAsia="ru-RU"/>
        </w:rPr>
      </w:pPr>
    </w:p>
    <w:p w14:paraId="2593BF2E" w14:textId="77777777" w:rsidR="007A2C95" w:rsidRPr="007A2C95" w:rsidRDefault="007A2C95" w:rsidP="007A2C95">
      <w:pPr>
        <w:suppressAutoHyphens/>
        <w:spacing w:after="200" w:line="276" w:lineRule="auto"/>
        <w:rPr>
          <w:rFonts w:ascii="Times New Roman" w:eastAsia="Times New Roman" w:hAnsi="Times New Roman" w:cs="Times New Roman"/>
          <w:b/>
          <w:sz w:val="24"/>
          <w:szCs w:val="24"/>
          <w:lang w:eastAsia="ru-RU"/>
        </w:rPr>
      </w:pPr>
      <w:r w:rsidRPr="007A2C95">
        <w:rPr>
          <w:rFonts w:ascii="Times New Roman" w:eastAsia="Times New Roman" w:hAnsi="Times New Roman" w:cs="Times New Roman"/>
          <w:b/>
          <w:sz w:val="24"/>
          <w:szCs w:val="24"/>
          <w:lang w:eastAsia="ru-RU"/>
        </w:rPr>
        <w:lastRenderedPageBreak/>
        <w:t>2. СТРУКТУРА И СОДЕРЖАНИЕ УЧЕБНОЙ ДИСЦИПЛИНЫ</w:t>
      </w:r>
    </w:p>
    <w:p w14:paraId="301A1DE1" w14:textId="77777777" w:rsidR="007A2C95" w:rsidRPr="007A2C95" w:rsidRDefault="007A2C95" w:rsidP="007A2C95">
      <w:pPr>
        <w:suppressAutoHyphens/>
        <w:spacing w:after="200" w:line="276" w:lineRule="auto"/>
        <w:rPr>
          <w:rFonts w:ascii="Times New Roman" w:eastAsia="Times New Roman" w:hAnsi="Times New Roman" w:cs="Times New Roman"/>
          <w:b/>
          <w:sz w:val="24"/>
          <w:szCs w:val="24"/>
          <w:lang w:eastAsia="ru-RU"/>
        </w:rPr>
      </w:pPr>
      <w:r w:rsidRPr="007A2C95">
        <w:rPr>
          <w:rFonts w:ascii="Times New Roman" w:eastAsia="Times New Roman" w:hAnsi="Times New Roman" w:cs="Times New Roman"/>
          <w:b/>
          <w:sz w:val="24"/>
          <w:szCs w:val="24"/>
          <w:lang w:eastAsia="ru-RU"/>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184"/>
        <w:gridCol w:w="1099"/>
        <w:gridCol w:w="2205"/>
      </w:tblGrid>
      <w:tr w:rsidR="007A2C95" w:rsidRPr="007A2C95" w14:paraId="548034BB" w14:textId="77777777" w:rsidTr="00AD5821">
        <w:trPr>
          <w:trHeight w:val="23"/>
        </w:trPr>
        <w:tc>
          <w:tcPr>
            <w:tcW w:w="3259" w:type="pct"/>
            <w:vAlign w:val="center"/>
          </w:tcPr>
          <w:p w14:paraId="74F9163B" w14:textId="77777777" w:rsidR="007A2C95" w:rsidRPr="007A2C95" w:rsidRDefault="007A2C95" w:rsidP="007A2C95">
            <w:pPr>
              <w:spacing w:after="200" w:line="276" w:lineRule="auto"/>
              <w:jc w:val="center"/>
              <w:rPr>
                <w:rFonts w:ascii="Times New Roman" w:eastAsia="Times New Roman" w:hAnsi="Times New Roman" w:cs="Times New Roman"/>
                <w:b/>
                <w:sz w:val="24"/>
                <w:lang w:eastAsia="ru-RU"/>
              </w:rPr>
            </w:pPr>
            <w:r w:rsidRPr="007A2C95">
              <w:rPr>
                <w:rFonts w:ascii="Times New Roman" w:eastAsia="Times New Roman" w:hAnsi="Times New Roman" w:cs="Times New Roman"/>
                <w:b/>
                <w:sz w:val="24"/>
                <w:lang w:eastAsia="ru-RU"/>
              </w:rPr>
              <w:t>Наименование составных частей дисциплины</w:t>
            </w:r>
          </w:p>
        </w:tc>
        <w:tc>
          <w:tcPr>
            <w:tcW w:w="579" w:type="pct"/>
            <w:vAlign w:val="center"/>
          </w:tcPr>
          <w:p w14:paraId="12D6B8F1" w14:textId="77777777" w:rsidR="007A2C95" w:rsidRPr="007A2C95" w:rsidRDefault="007A2C95" w:rsidP="007A2C95">
            <w:pPr>
              <w:spacing w:after="200" w:line="276" w:lineRule="auto"/>
              <w:jc w:val="center"/>
              <w:rPr>
                <w:rFonts w:ascii="Times New Roman" w:eastAsia="Times New Roman" w:hAnsi="Times New Roman" w:cs="Times New Roman"/>
                <w:b/>
                <w:iCs/>
                <w:sz w:val="24"/>
                <w:lang w:eastAsia="ru-RU"/>
              </w:rPr>
            </w:pPr>
            <w:r w:rsidRPr="007A2C95">
              <w:rPr>
                <w:rFonts w:ascii="Times New Roman" w:eastAsia="Times New Roman" w:hAnsi="Times New Roman" w:cs="Times New Roman"/>
                <w:b/>
                <w:iCs/>
                <w:sz w:val="24"/>
                <w:lang w:eastAsia="ru-RU"/>
              </w:rPr>
              <w:t>Объем в часах</w:t>
            </w:r>
          </w:p>
        </w:tc>
        <w:tc>
          <w:tcPr>
            <w:tcW w:w="1162" w:type="pct"/>
          </w:tcPr>
          <w:p w14:paraId="5281B16B" w14:textId="77777777" w:rsidR="007A2C95" w:rsidRPr="007A2C95" w:rsidRDefault="007A2C95" w:rsidP="007A2C95">
            <w:pPr>
              <w:spacing w:after="200" w:line="276" w:lineRule="auto"/>
              <w:jc w:val="center"/>
              <w:rPr>
                <w:rFonts w:ascii="Times New Roman" w:eastAsia="Times New Roman" w:hAnsi="Times New Roman" w:cs="Times New Roman"/>
                <w:b/>
                <w:iCs/>
                <w:sz w:val="24"/>
                <w:lang w:eastAsia="ru-RU"/>
              </w:rPr>
            </w:pPr>
            <w:r w:rsidRPr="007A2C95">
              <w:rPr>
                <w:rFonts w:ascii="Times New Roman" w:eastAsia="Times New Roman" w:hAnsi="Times New Roman" w:cs="Times New Roman"/>
                <w:b/>
                <w:sz w:val="24"/>
                <w:lang w:eastAsia="ru-RU"/>
              </w:rPr>
              <w:t>В т.ч. в форме практ. подготовки</w:t>
            </w:r>
          </w:p>
        </w:tc>
      </w:tr>
      <w:tr w:rsidR="007A2C95" w:rsidRPr="007A2C95" w14:paraId="4E05DA02" w14:textId="77777777" w:rsidTr="00AD5821">
        <w:trPr>
          <w:trHeight w:val="23"/>
        </w:trPr>
        <w:tc>
          <w:tcPr>
            <w:tcW w:w="3259" w:type="pct"/>
            <w:vAlign w:val="center"/>
          </w:tcPr>
          <w:p w14:paraId="5573C220" w14:textId="77777777" w:rsidR="007A2C95" w:rsidRPr="007A2C95" w:rsidRDefault="007A2C95" w:rsidP="007A2C95">
            <w:pPr>
              <w:spacing w:after="200" w:line="276" w:lineRule="auto"/>
              <w:jc w:val="both"/>
              <w:rPr>
                <w:rFonts w:ascii="Times New Roman" w:eastAsia="Times New Roman" w:hAnsi="Times New Roman" w:cs="Times New Roman"/>
                <w:bCs/>
                <w:sz w:val="24"/>
                <w:szCs w:val="24"/>
                <w:lang w:eastAsia="ru-RU"/>
              </w:rPr>
            </w:pPr>
            <w:r w:rsidRPr="007A2C95">
              <w:rPr>
                <w:rFonts w:ascii="Times New Roman" w:eastAsia="Times New Roman" w:hAnsi="Times New Roman" w:cs="Times New Roman"/>
                <w:bCs/>
                <w:sz w:val="24"/>
                <w:szCs w:val="24"/>
                <w:lang w:eastAsia="ru-RU"/>
              </w:rPr>
              <w:t>Учебные занятия, из них:</w:t>
            </w:r>
          </w:p>
        </w:tc>
        <w:tc>
          <w:tcPr>
            <w:tcW w:w="579" w:type="pct"/>
            <w:vAlign w:val="center"/>
          </w:tcPr>
          <w:p w14:paraId="54EB1772" w14:textId="77777777" w:rsidR="007A2C95" w:rsidRPr="007A2C95" w:rsidRDefault="007A2C95" w:rsidP="007A2C95">
            <w:pPr>
              <w:spacing w:after="200" w:line="276" w:lineRule="auto"/>
              <w:jc w:val="center"/>
              <w:rPr>
                <w:rFonts w:ascii="Times New Roman" w:eastAsia="Times New Roman" w:hAnsi="Times New Roman" w:cs="Times New Roman"/>
                <w:bCs/>
                <w:sz w:val="24"/>
                <w:szCs w:val="24"/>
                <w:lang w:eastAsia="ru-RU"/>
              </w:rPr>
            </w:pPr>
            <w:r w:rsidRPr="007A2C95">
              <w:rPr>
                <w:rFonts w:ascii="Times New Roman" w:eastAsia="Times New Roman" w:hAnsi="Times New Roman" w:cs="Times New Roman"/>
                <w:bCs/>
                <w:sz w:val="24"/>
                <w:szCs w:val="24"/>
                <w:lang w:eastAsia="ru-RU"/>
              </w:rPr>
              <w:t>67</w:t>
            </w:r>
          </w:p>
        </w:tc>
        <w:tc>
          <w:tcPr>
            <w:tcW w:w="1162" w:type="pct"/>
            <w:vAlign w:val="center"/>
          </w:tcPr>
          <w:p w14:paraId="59EF57BD" w14:textId="77777777" w:rsidR="007A2C95" w:rsidRPr="007A2C95" w:rsidRDefault="007A2C95" w:rsidP="007A2C95">
            <w:pPr>
              <w:spacing w:after="200" w:line="276" w:lineRule="auto"/>
              <w:jc w:val="center"/>
              <w:rPr>
                <w:rFonts w:ascii="Times New Roman" w:eastAsia="Times New Roman" w:hAnsi="Times New Roman" w:cs="Times New Roman"/>
                <w:bCs/>
                <w:sz w:val="24"/>
                <w:szCs w:val="24"/>
                <w:lang w:eastAsia="ru-RU"/>
              </w:rPr>
            </w:pPr>
            <w:r w:rsidRPr="007A2C95">
              <w:rPr>
                <w:rFonts w:ascii="Times New Roman" w:eastAsia="Times New Roman" w:hAnsi="Times New Roman" w:cs="Times New Roman"/>
                <w:bCs/>
                <w:sz w:val="24"/>
                <w:szCs w:val="24"/>
                <w:lang w:eastAsia="ru-RU"/>
              </w:rPr>
              <w:t>42</w:t>
            </w:r>
          </w:p>
        </w:tc>
      </w:tr>
      <w:tr w:rsidR="007A2C95" w:rsidRPr="007A2C95" w14:paraId="3B807A57" w14:textId="77777777" w:rsidTr="00AD5821">
        <w:trPr>
          <w:trHeight w:val="23"/>
        </w:trPr>
        <w:tc>
          <w:tcPr>
            <w:tcW w:w="3259" w:type="pct"/>
            <w:vAlign w:val="center"/>
          </w:tcPr>
          <w:p w14:paraId="51894B3A" w14:textId="77777777" w:rsidR="007A2C95" w:rsidRPr="007A2C95" w:rsidRDefault="007A2C95" w:rsidP="007A2C95">
            <w:pPr>
              <w:spacing w:after="200" w:line="276" w:lineRule="auto"/>
              <w:jc w:val="both"/>
              <w:rPr>
                <w:rFonts w:ascii="Times New Roman" w:eastAsia="Times New Roman" w:hAnsi="Times New Roman" w:cs="Times New Roman"/>
                <w:bCs/>
                <w:sz w:val="24"/>
                <w:szCs w:val="24"/>
                <w:lang w:eastAsia="ru-RU"/>
              </w:rPr>
            </w:pPr>
            <w:r w:rsidRPr="007A2C95">
              <w:rPr>
                <w:rFonts w:ascii="Times New Roman" w:eastAsia="Times New Roman" w:hAnsi="Times New Roman" w:cs="Times New Roman"/>
                <w:bCs/>
                <w:sz w:val="24"/>
                <w:szCs w:val="24"/>
                <w:lang w:eastAsia="ru-RU"/>
              </w:rPr>
              <w:t>теоретические</w:t>
            </w:r>
          </w:p>
        </w:tc>
        <w:tc>
          <w:tcPr>
            <w:tcW w:w="579" w:type="pct"/>
            <w:vAlign w:val="center"/>
          </w:tcPr>
          <w:p w14:paraId="1B17DB5F" w14:textId="77777777" w:rsidR="007A2C95" w:rsidRPr="007A2C95" w:rsidRDefault="007A2C95" w:rsidP="007A2C95">
            <w:pPr>
              <w:spacing w:after="200" w:line="276" w:lineRule="auto"/>
              <w:jc w:val="center"/>
              <w:rPr>
                <w:rFonts w:ascii="Times New Roman" w:eastAsia="Times New Roman" w:hAnsi="Times New Roman" w:cs="Times New Roman"/>
                <w:bCs/>
                <w:sz w:val="24"/>
                <w:szCs w:val="24"/>
                <w:lang w:eastAsia="ru-RU"/>
              </w:rPr>
            </w:pPr>
            <w:r w:rsidRPr="007A2C95">
              <w:rPr>
                <w:rFonts w:ascii="Times New Roman" w:eastAsia="Times New Roman" w:hAnsi="Times New Roman" w:cs="Times New Roman"/>
                <w:bCs/>
                <w:sz w:val="24"/>
                <w:szCs w:val="24"/>
                <w:lang w:eastAsia="ru-RU"/>
              </w:rPr>
              <w:t>25</w:t>
            </w:r>
          </w:p>
        </w:tc>
        <w:tc>
          <w:tcPr>
            <w:tcW w:w="1162" w:type="pct"/>
            <w:vAlign w:val="center"/>
          </w:tcPr>
          <w:p w14:paraId="7D47832E" w14:textId="77777777" w:rsidR="007A2C95" w:rsidRPr="007A2C95" w:rsidRDefault="007A2C95" w:rsidP="007A2C95">
            <w:pPr>
              <w:spacing w:after="200" w:line="276" w:lineRule="auto"/>
              <w:jc w:val="center"/>
              <w:rPr>
                <w:rFonts w:ascii="Times New Roman" w:eastAsia="Times New Roman" w:hAnsi="Times New Roman" w:cs="Times New Roman"/>
                <w:bCs/>
                <w:sz w:val="24"/>
                <w:szCs w:val="24"/>
                <w:lang w:eastAsia="ru-RU"/>
              </w:rPr>
            </w:pPr>
            <w:r w:rsidRPr="007A2C95">
              <w:rPr>
                <w:rFonts w:ascii="Times New Roman" w:eastAsia="Times New Roman" w:hAnsi="Times New Roman" w:cs="Times New Roman"/>
                <w:bCs/>
                <w:sz w:val="24"/>
                <w:szCs w:val="24"/>
                <w:lang w:eastAsia="ru-RU"/>
              </w:rPr>
              <w:t>-</w:t>
            </w:r>
          </w:p>
        </w:tc>
      </w:tr>
      <w:tr w:rsidR="007A2C95" w:rsidRPr="007A2C95" w14:paraId="43BB9465" w14:textId="77777777" w:rsidTr="00AD5821">
        <w:trPr>
          <w:trHeight w:val="23"/>
        </w:trPr>
        <w:tc>
          <w:tcPr>
            <w:tcW w:w="3259" w:type="pct"/>
            <w:vAlign w:val="center"/>
          </w:tcPr>
          <w:p w14:paraId="4AE2348C" w14:textId="77777777" w:rsidR="007A2C95" w:rsidRPr="007A2C95" w:rsidRDefault="007A2C95" w:rsidP="007A2C95">
            <w:pPr>
              <w:spacing w:after="200" w:line="276" w:lineRule="auto"/>
              <w:jc w:val="both"/>
              <w:rPr>
                <w:rFonts w:ascii="Times New Roman" w:eastAsia="Times New Roman" w:hAnsi="Times New Roman" w:cs="Times New Roman"/>
                <w:bCs/>
                <w:sz w:val="24"/>
                <w:szCs w:val="24"/>
                <w:lang w:eastAsia="ru-RU"/>
              </w:rPr>
            </w:pPr>
            <w:r w:rsidRPr="007A2C95">
              <w:rPr>
                <w:rFonts w:ascii="Times New Roman" w:eastAsia="Times New Roman" w:hAnsi="Times New Roman" w:cs="Times New Roman"/>
                <w:bCs/>
                <w:sz w:val="24"/>
                <w:szCs w:val="24"/>
                <w:lang w:eastAsia="ru-RU"/>
              </w:rPr>
              <w:t>практические</w:t>
            </w:r>
          </w:p>
        </w:tc>
        <w:tc>
          <w:tcPr>
            <w:tcW w:w="579" w:type="pct"/>
            <w:vAlign w:val="center"/>
          </w:tcPr>
          <w:p w14:paraId="6306A9A3" w14:textId="77777777" w:rsidR="007A2C95" w:rsidRPr="007A2C95" w:rsidRDefault="007A2C95" w:rsidP="007A2C95">
            <w:pPr>
              <w:spacing w:after="200" w:line="276" w:lineRule="auto"/>
              <w:jc w:val="center"/>
              <w:rPr>
                <w:rFonts w:ascii="Times New Roman" w:eastAsia="Times New Roman" w:hAnsi="Times New Roman" w:cs="Times New Roman"/>
                <w:bCs/>
                <w:sz w:val="24"/>
                <w:szCs w:val="24"/>
                <w:lang w:eastAsia="ru-RU"/>
              </w:rPr>
            </w:pPr>
            <w:r w:rsidRPr="007A2C95">
              <w:rPr>
                <w:rFonts w:ascii="Times New Roman" w:eastAsia="Times New Roman" w:hAnsi="Times New Roman" w:cs="Times New Roman"/>
                <w:bCs/>
                <w:sz w:val="24"/>
                <w:szCs w:val="24"/>
                <w:lang w:eastAsia="ru-RU"/>
              </w:rPr>
              <w:t>42</w:t>
            </w:r>
          </w:p>
        </w:tc>
        <w:tc>
          <w:tcPr>
            <w:tcW w:w="1162" w:type="pct"/>
            <w:vAlign w:val="center"/>
          </w:tcPr>
          <w:p w14:paraId="11A6B6B2" w14:textId="77777777" w:rsidR="007A2C95" w:rsidRPr="007A2C95" w:rsidRDefault="007A2C95" w:rsidP="007A2C95">
            <w:pPr>
              <w:spacing w:after="200" w:line="276" w:lineRule="auto"/>
              <w:jc w:val="center"/>
              <w:rPr>
                <w:rFonts w:ascii="Times New Roman" w:eastAsia="Times New Roman" w:hAnsi="Times New Roman" w:cs="Times New Roman"/>
                <w:bCs/>
                <w:sz w:val="24"/>
                <w:szCs w:val="24"/>
                <w:lang w:eastAsia="ru-RU"/>
              </w:rPr>
            </w:pPr>
            <w:r w:rsidRPr="007A2C95">
              <w:rPr>
                <w:rFonts w:ascii="Times New Roman" w:eastAsia="Times New Roman" w:hAnsi="Times New Roman" w:cs="Times New Roman"/>
                <w:bCs/>
                <w:sz w:val="24"/>
                <w:szCs w:val="24"/>
                <w:lang w:eastAsia="ru-RU"/>
              </w:rPr>
              <w:t>42</w:t>
            </w:r>
          </w:p>
        </w:tc>
      </w:tr>
      <w:tr w:rsidR="007A2C95" w:rsidRPr="007A2C95" w14:paraId="4340A2AE" w14:textId="77777777" w:rsidTr="00AD5821">
        <w:trPr>
          <w:trHeight w:val="23"/>
        </w:trPr>
        <w:tc>
          <w:tcPr>
            <w:tcW w:w="3259" w:type="pct"/>
            <w:vAlign w:val="center"/>
          </w:tcPr>
          <w:p w14:paraId="0E38B658" w14:textId="77777777" w:rsidR="007A2C95" w:rsidRPr="007A2C95" w:rsidRDefault="007A2C95" w:rsidP="007A2C95">
            <w:pPr>
              <w:spacing w:after="200" w:line="276" w:lineRule="auto"/>
              <w:jc w:val="both"/>
              <w:rPr>
                <w:rFonts w:ascii="Times New Roman" w:eastAsia="Times New Roman" w:hAnsi="Times New Roman" w:cs="Times New Roman"/>
                <w:bCs/>
                <w:sz w:val="24"/>
                <w:szCs w:val="24"/>
                <w:lang w:eastAsia="ru-RU"/>
              </w:rPr>
            </w:pPr>
            <w:r w:rsidRPr="007A2C95">
              <w:rPr>
                <w:rFonts w:ascii="Times New Roman" w:eastAsia="Times New Roman" w:hAnsi="Times New Roman" w:cs="Times New Roman"/>
                <w:bCs/>
                <w:sz w:val="24"/>
                <w:szCs w:val="24"/>
                <w:lang w:eastAsia="ru-RU"/>
              </w:rPr>
              <w:t>Самостоятельная работа</w:t>
            </w:r>
          </w:p>
        </w:tc>
        <w:tc>
          <w:tcPr>
            <w:tcW w:w="579" w:type="pct"/>
            <w:vAlign w:val="center"/>
          </w:tcPr>
          <w:p w14:paraId="30B804AB" w14:textId="77777777" w:rsidR="007A2C95" w:rsidRPr="007A2C95" w:rsidRDefault="007A2C95" w:rsidP="007A2C95">
            <w:pPr>
              <w:spacing w:after="200" w:line="276" w:lineRule="auto"/>
              <w:jc w:val="center"/>
              <w:rPr>
                <w:rFonts w:ascii="Times New Roman" w:eastAsia="Times New Roman" w:hAnsi="Times New Roman" w:cs="Times New Roman"/>
                <w:bCs/>
                <w:sz w:val="24"/>
                <w:szCs w:val="24"/>
                <w:lang w:eastAsia="ru-RU"/>
              </w:rPr>
            </w:pPr>
            <w:r w:rsidRPr="007A2C95">
              <w:rPr>
                <w:rFonts w:ascii="Times New Roman" w:eastAsia="Times New Roman" w:hAnsi="Times New Roman" w:cs="Times New Roman"/>
                <w:bCs/>
                <w:sz w:val="24"/>
                <w:szCs w:val="24"/>
                <w:lang w:eastAsia="ru-RU"/>
              </w:rPr>
              <w:t>6</w:t>
            </w:r>
          </w:p>
        </w:tc>
        <w:tc>
          <w:tcPr>
            <w:tcW w:w="1162" w:type="pct"/>
            <w:vAlign w:val="center"/>
          </w:tcPr>
          <w:p w14:paraId="1E97DE87" w14:textId="77777777" w:rsidR="007A2C95" w:rsidRPr="007A2C95" w:rsidRDefault="007A2C95" w:rsidP="007A2C95">
            <w:pPr>
              <w:spacing w:after="200" w:line="276" w:lineRule="auto"/>
              <w:jc w:val="center"/>
              <w:rPr>
                <w:rFonts w:ascii="Times New Roman" w:eastAsia="Times New Roman" w:hAnsi="Times New Roman" w:cs="Times New Roman"/>
                <w:bCs/>
                <w:sz w:val="24"/>
                <w:szCs w:val="24"/>
                <w:lang w:eastAsia="ru-RU"/>
              </w:rPr>
            </w:pPr>
            <w:r w:rsidRPr="007A2C95">
              <w:rPr>
                <w:rFonts w:ascii="Times New Roman" w:eastAsia="Times New Roman" w:hAnsi="Times New Roman" w:cs="Times New Roman"/>
                <w:bCs/>
                <w:sz w:val="24"/>
                <w:szCs w:val="24"/>
                <w:lang w:eastAsia="ru-RU"/>
              </w:rPr>
              <w:t>-</w:t>
            </w:r>
          </w:p>
        </w:tc>
      </w:tr>
      <w:tr w:rsidR="007A2C95" w:rsidRPr="007A2C95" w14:paraId="33AE1305" w14:textId="77777777" w:rsidTr="00AD5821">
        <w:trPr>
          <w:trHeight w:val="23"/>
        </w:trPr>
        <w:tc>
          <w:tcPr>
            <w:tcW w:w="3259" w:type="pct"/>
            <w:vAlign w:val="center"/>
          </w:tcPr>
          <w:p w14:paraId="21ADCB8C" w14:textId="77777777" w:rsidR="007A2C95" w:rsidRPr="007A2C95" w:rsidRDefault="007A2C95" w:rsidP="007A2C95">
            <w:pPr>
              <w:spacing w:after="200" w:line="276" w:lineRule="auto"/>
              <w:jc w:val="both"/>
              <w:rPr>
                <w:rFonts w:ascii="Times New Roman" w:eastAsia="Times New Roman" w:hAnsi="Times New Roman" w:cs="Times New Roman"/>
                <w:bCs/>
                <w:sz w:val="24"/>
                <w:szCs w:val="24"/>
                <w:lang w:eastAsia="ru-RU"/>
              </w:rPr>
            </w:pPr>
            <w:r w:rsidRPr="007A2C95">
              <w:rPr>
                <w:rFonts w:ascii="Times New Roman" w:eastAsia="Times New Roman" w:hAnsi="Times New Roman" w:cs="Times New Roman"/>
                <w:bCs/>
                <w:sz w:val="24"/>
                <w:szCs w:val="24"/>
                <w:lang w:eastAsia="ru-RU"/>
              </w:rPr>
              <w:t xml:space="preserve">Промежуточная аттестация в </w:t>
            </w:r>
            <w:r w:rsidRPr="007A2C95">
              <w:rPr>
                <w:rFonts w:ascii="Times New Roman" w:eastAsia="Times New Roman" w:hAnsi="Times New Roman" w:cs="Times New Roman"/>
                <w:bCs/>
                <w:i/>
                <w:iCs/>
                <w:sz w:val="24"/>
                <w:szCs w:val="24"/>
                <w:lang w:eastAsia="ru-RU"/>
              </w:rPr>
              <w:t>форме (</w:t>
            </w:r>
            <w:r w:rsidRPr="007A2C95">
              <w:rPr>
                <w:rFonts w:ascii="Times New Roman" w:eastAsia="Times New Roman" w:hAnsi="Times New Roman" w:cs="Times New Roman"/>
                <w:bCs/>
                <w:i/>
                <w:iCs/>
                <w:sz w:val="20"/>
                <w:szCs w:val="20"/>
                <w:lang w:eastAsia="ru-RU"/>
              </w:rPr>
              <w:t>зачет, диф.зачет, экзамен)</w:t>
            </w:r>
          </w:p>
        </w:tc>
        <w:tc>
          <w:tcPr>
            <w:tcW w:w="579" w:type="pct"/>
            <w:vAlign w:val="center"/>
          </w:tcPr>
          <w:p w14:paraId="236687A3" w14:textId="77777777" w:rsidR="007A2C95" w:rsidRPr="007A2C95" w:rsidRDefault="007A2C95" w:rsidP="007A2C95">
            <w:pPr>
              <w:spacing w:after="200" w:line="276" w:lineRule="auto"/>
              <w:jc w:val="center"/>
              <w:rPr>
                <w:rFonts w:ascii="Times New Roman" w:eastAsia="Times New Roman" w:hAnsi="Times New Roman" w:cs="Times New Roman"/>
                <w:bCs/>
                <w:sz w:val="24"/>
                <w:szCs w:val="24"/>
                <w:lang w:eastAsia="ru-RU"/>
              </w:rPr>
            </w:pPr>
            <w:r w:rsidRPr="007A2C95">
              <w:rPr>
                <w:rFonts w:ascii="Times New Roman" w:eastAsia="Times New Roman" w:hAnsi="Times New Roman" w:cs="Times New Roman"/>
                <w:bCs/>
                <w:sz w:val="24"/>
                <w:szCs w:val="24"/>
                <w:lang w:eastAsia="ru-RU"/>
              </w:rPr>
              <w:t>2</w:t>
            </w:r>
          </w:p>
        </w:tc>
        <w:tc>
          <w:tcPr>
            <w:tcW w:w="1162" w:type="pct"/>
            <w:vAlign w:val="center"/>
          </w:tcPr>
          <w:p w14:paraId="2F6E4086" w14:textId="77777777" w:rsidR="007A2C95" w:rsidRPr="007A2C95" w:rsidRDefault="007A2C95" w:rsidP="007A2C95">
            <w:pPr>
              <w:spacing w:after="200" w:line="276" w:lineRule="auto"/>
              <w:jc w:val="center"/>
              <w:rPr>
                <w:rFonts w:ascii="Times New Roman" w:eastAsia="Times New Roman" w:hAnsi="Times New Roman" w:cs="Times New Roman"/>
                <w:bCs/>
                <w:sz w:val="24"/>
                <w:szCs w:val="24"/>
                <w:lang w:eastAsia="ru-RU"/>
              </w:rPr>
            </w:pPr>
            <w:r w:rsidRPr="007A2C95">
              <w:rPr>
                <w:rFonts w:ascii="Times New Roman" w:eastAsia="Times New Roman" w:hAnsi="Times New Roman" w:cs="Times New Roman"/>
                <w:bCs/>
                <w:sz w:val="24"/>
                <w:szCs w:val="24"/>
                <w:lang w:eastAsia="ru-RU"/>
              </w:rPr>
              <w:t>-</w:t>
            </w:r>
          </w:p>
        </w:tc>
      </w:tr>
      <w:tr w:rsidR="007A2C95" w:rsidRPr="007A2C95" w14:paraId="70CB0BDB" w14:textId="77777777" w:rsidTr="00AD5821">
        <w:trPr>
          <w:trHeight w:val="23"/>
        </w:trPr>
        <w:tc>
          <w:tcPr>
            <w:tcW w:w="3259" w:type="pct"/>
            <w:vAlign w:val="center"/>
          </w:tcPr>
          <w:p w14:paraId="381C8574" w14:textId="77777777" w:rsidR="007A2C95" w:rsidRPr="007A2C95" w:rsidRDefault="007A2C95" w:rsidP="007A2C95">
            <w:pPr>
              <w:spacing w:after="200" w:line="276" w:lineRule="auto"/>
              <w:jc w:val="both"/>
              <w:rPr>
                <w:rFonts w:ascii="Times New Roman" w:eastAsia="Times New Roman" w:hAnsi="Times New Roman" w:cs="Times New Roman"/>
                <w:bCs/>
                <w:sz w:val="24"/>
                <w:szCs w:val="24"/>
                <w:lang w:eastAsia="ru-RU"/>
              </w:rPr>
            </w:pPr>
            <w:r w:rsidRPr="007A2C95">
              <w:rPr>
                <w:rFonts w:ascii="Times New Roman" w:eastAsia="Times New Roman" w:hAnsi="Times New Roman" w:cs="Times New Roman"/>
                <w:bCs/>
                <w:sz w:val="24"/>
                <w:szCs w:val="24"/>
                <w:lang w:eastAsia="ru-RU"/>
              </w:rPr>
              <w:t>Всего</w:t>
            </w:r>
          </w:p>
        </w:tc>
        <w:tc>
          <w:tcPr>
            <w:tcW w:w="579" w:type="pct"/>
            <w:vAlign w:val="center"/>
          </w:tcPr>
          <w:p w14:paraId="3938766D" w14:textId="77777777" w:rsidR="007A2C95" w:rsidRPr="007A2C95" w:rsidRDefault="007A2C95" w:rsidP="007A2C95">
            <w:pPr>
              <w:spacing w:after="200" w:line="276" w:lineRule="auto"/>
              <w:jc w:val="center"/>
              <w:rPr>
                <w:rFonts w:ascii="Times New Roman" w:eastAsia="Times New Roman" w:hAnsi="Times New Roman" w:cs="Times New Roman"/>
                <w:b/>
                <w:sz w:val="24"/>
                <w:szCs w:val="24"/>
                <w:lang w:eastAsia="ru-RU"/>
              </w:rPr>
            </w:pPr>
            <w:r w:rsidRPr="007A2C95">
              <w:rPr>
                <w:rFonts w:ascii="Times New Roman" w:eastAsia="Times New Roman" w:hAnsi="Times New Roman" w:cs="Times New Roman"/>
                <w:b/>
                <w:sz w:val="24"/>
                <w:szCs w:val="24"/>
                <w:lang w:eastAsia="ru-RU"/>
              </w:rPr>
              <w:t>75</w:t>
            </w:r>
          </w:p>
        </w:tc>
        <w:tc>
          <w:tcPr>
            <w:tcW w:w="1162" w:type="pct"/>
            <w:vAlign w:val="center"/>
          </w:tcPr>
          <w:p w14:paraId="462411C8" w14:textId="77777777" w:rsidR="007A2C95" w:rsidRPr="007A2C95" w:rsidRDefault="007A2C95" w:rsidP="007A2C95">
            <w:pPr>
              <w:spacing w:after="200" w:line="276" w:lineRule="auto"/>
              <w:jc w:val="center"/>
              <w:rPr>
                <w:rFonts w:ascii="Times New Roman" w:eastAsia="Times New Roman" w:hAnsi="Times New Roman" w:cs="Times New Roman"/>
                <w:b/>
                <w:sz w:val="24"/>
                <w:szCs w:val="24"/>
                <w:lang w:eastAsia="ru-RU"/>
              </w:rPr>
            </w:pPr>
            <w:r w:rsidRPr="007A2C95">
              <w:rPr>
                <w:rFonts w:ascii="Times New Roman" w:eastAsia="Times New Roman" w:hAnsi="Times New Roman" w:cs="Times New Roman"/>
                <w:b/>
                <w:sz w:val="24"/>
                <w:szCs w:val="24"/>
                <w:lang w:eastAsia="ru-RU"/>
              </w:rPr>
              <w:t>42</w:t>
            </w:r>
          </w:p>
        </w:tc>
      </w:tr>
    </w:tbl>
    <w:p w14:paraId="3892C778" w14:textId="77777777" w:rsidR="007A2C95" w:rsidRPr="007A2C95" w:rsidRDefault="007A2C95" w:rsidP="007A2C95">
      <w:pPr>
        <w:spacing w:after="200" w:line="276" w:lineRule="auto"/>
        <w:rPr>
          <w:rFonts w:ascii="Times New Roman" w:eastAsia="Times New Roman" w:hAnsi="Times New Roman" w:cs="Times New Roman"/>
          <w:b/>
          <w:bCs/>
          <w:sz w:val="28"/>
          <w:szCs w:val="28"/>
          <w:lang w:eastAsia="ru-RU"/>
        </w:rPr>
      </w:pPr>
    </w:p>
    <w:p w14:paraId="71FB2A9F" w14:textId="77777777" w:rsidR="007A2C95" w:rsidRPr="007A2C95" w:rsidRDefault="007A2C95" w:rsidP="007A2C95">
      <w:pPr>
        <w:spacing w:after="200" w:line="276" w:lineRule="auto"/>
        <w:rPr>
          <w:rFonts w:ascii="Times New Roman" w:eastAsia="Times New Roman" w:hAnsi="Times New Roman" w:cs="Times New Roman"/>
          <w:b/>
          <w:bCs/>
          <w:sz w:val="28"/>
          <w:szCs w:val="28"/>
          <w:lang w:eastAsia="ru-RU"/>
        </w:rPr>
        <w:sectPr w:rsidR="007A2C95" w:rsidRPr="007A2C95" w:rsidSect="00AD5821">
          <w:headerReference w:type="default" r:id="rId110"/>
          <w:pgSz w:w="11906" w:h="16838"/>
          <w:pgMar w:top="1134" w:right="850" w:bottom="1134" w:left="1701" w:header="708" w:footer="708" w:gutter="0"/>
          <w:cols w:space="708"/>
          <w:docGrid w:linePitch="360"/>
        </w:sectPr>
      </w:pPr>
    </w:p>
    <w:p w14:paraId="4B9F0268" w14:textId="77777777" w:rsidR="007A2C95" w:rsidRPr="007A2C95" w:rsidRDefault="007A2C95" w:rsidP="007A2C95">
      <w:pPr>
        <w:spacing w:after="200" w:line="276" w:lineRule="auto"/>
        <w:rPr>
          <w:rFonts w:ascii="Times New Roman" w:eastAsia="Times New Roman" w:hAnsi="Times New Roman" w:cs="Times New Roman"/>
          <w:b/>
          <w:bCs/>
          <w:sz w:val="28"/>
          <w:szCs w:val="28"/>
          <w:lang w:eastAsia="ru-RU"/>
        </w:rPr>
      </w:pPr>
      <w:r w:rsidRPr="007A2C95">
        <w:rPr>
          <w:rFonts w:ascii="Times New Roman" w:eastAsia="Times New Roman" w:hAnsi="Times New Roman" w:cs="Times New Roman"/>
          <w:b/>
          <w:bCs/>
          <w:sz w:val="28"/>
          <w:szCs w:val="28"/>
          <w:lang w:eastAsia="ru-RU"/>
        </w:rPr>
        <w:lastRenderedPageBreak/>
        <w:t>2.3. Содержание учебной дисциплины</w:t>
      </w:r>
    </w:p>
    <w:tbl>
      <w:tblPr>
        <w:tblW w:w="1490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3528"/>
        <w:gridCol w:w="7738"/>
        <w:gridCol w:w="1842"/>
        <w:gridCol w:w="1800"/>
      </w:tblGrid>
      <w:tr w:rsidR="007A2C95" w:rsidRPr="007A2C95" w14:paraId="15A906B4" w14:textId="77777777" w:rsidTr="00AD5821">
        <w:tc>
          <w:tcPr>
            <w:tcW w:w="3528" w:type="dxa"/>
            <w:shd w:val="clear" w:color="auto" w:fill="FFFFFF"/>
          </w:tcPr>
          <w:p w14:paraId="2E2C384F" w14:textId="77777777" w:rsidR="007A2C95" w:rsidRPr="007A2C95" w:rsidRDefault="007A2C95" w:rsidP="007A2C95">
            <w:pPr>
              <w:rPr>
                <w:rFonts w:ascii="Times New Roman" w:eastAsia="Times New Roman" w:hAnsi="Times New Roman" w:cs="Times New Roman"/>
                <w:b/>
                <w:sz w:val="24"/>
                <w:szCs w:val="24"/>
                <w:lang w:eastAsia="ru-RU"/>
              </w:rPr>
            </w:pPr>
            <w:r w:rsidRPr="007A2C95">
              <w:rPr>
                <w:rFonts w:ascii="Times New Roman" w:eastAsia="Times New Roman" w:hAnsi="Times New Roman" w:cs="Times New Roman"/>
                <w:b/>
                <w:bCs/>
                <w:sz w:val="24"/>
                <w:szCs w:val="24"/>
                <w:lang w:eastAsia="ru-RU"/>
              </w:rPr>
              <w:t>Наименование разделов и тем</w:t>
            </w:r>
          </w:p>
        </w:tc>
        <w:tc>
          <w:tcPr>
            <w:tcW w:w="7738" w:type="dxa"/>
            <w:shd w:val="clear" w:color="auto" w:fill="FFFFFF"/>
          </w:tcPr>
          <w:p w14:paraId="7178F115" w14:textId="77777777" w:rsidR="007A2C95" w:rsidRPr="007A2C95" w:rsidRDefault="007A2C95" w:rsidP="007A2C95">
            <w:pPr>
              <w:jc w:val="center"/>
              <w:rPr>
                <w:rFonts w:ascii="Times New Roman" w:eastAsia="Times New Roman" w:hAnsi="Times New Roman" w:cs="Times New Roman"/>
                <w:b/>
                <w:sz w:val="24"/>
                <w:szCs w:val="24"/>
                <w:lang w:eastAsia="ru-RU"/>
              </w:rPr>
            </w:pPr>
            <w:r w:rsidRPr="007A2C95">
              <w:rPr>
                <w:rFonts w:ascii="Times New Roman" w:eastAsia="Times New Roman" w:hAnsi="Times New Roman" w:cs="Times New Roman"/>
                <w:b/>
                <w:bCs/>
                <w:sz w:val="24"/>
                <w:szCs w:val="24"/>
                <w:lang w:eastAsia="ru-RU"/>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1842" w:type="dxa"/>
            <w:shd w:val="clear" w:color="auto" w:fill="FFFFFF"/>
          </w:tcPr>
          <w:p w14:paraId="47C5B049" w14:textId="77777777" w:rsidR="007A2C95" w:rsidRPr="007A2C95" w:rsidRDefault="007A2C95" w:rsidP="007A2C95">
            <w:pPr>
              <w:ind w:left="-255" w:firstLine="255"/>
              <w:jc w:val="center"/>
              <w:rPr>
                <w:rFonts w:ascii="Times New Roman" w:eastAsia="Calibri" w:hAnsi="Times New Roman" w:cs="Times New Roman"/>
                <w:b/>
                <w:bCs/>
                <w:sz w:val="24"/>
                <w:szCs w:val="24"/>
                <w:lang w:eastAsia="ru-RU"/>
              </w:rPr>
            </w:pPr>
            <w:r w:rsidRPr="007A2C95">
              <w:rPr>
                <w:rFonts w:ascii="Times New Roman" w:eastAsia="Calibri" w:hAnsi="Times New Roman" w:cs="Times New Roman"/>
                <w:b/>
                <w:bCs/>
                <w:sz w:val="24"/>
                <w:szCs w:val="24"/>
              </w:rPr>
              <w:t xml:space="preserve">Объем, ак. ч. / </w:t>
            </w:r>
            <w:r w:rsidRPr="007A2C95">
              <w:rPr>
                <w:rFonts w:ascii="Times New Roman" w:eastAsia="Calibri" w:hAnsi="Times New Roman" w:cs="Times New Roman"/>
                <w:b/>
                <w:bCs/>
                <w:sz w:val="24"/>
                <w:szCs w:val="24"/>
              </w:rPr>
              <w:br/>
              <w:t xml:space="preserve">в том числе </w:t>
            </w:r>
            <w:r w:rsidRPr="007A2C95">
              <w:rPr>
                <w:rFonts w:ascii="Times New Roman" w:eastAsia="Calibri" w:hAnsi="Times New Roman" w:cs="Times New Roman"/>
                <w:b/>
                <w:bCs/>
                <w:sz w:val="24"/>
                <w:szCs w:val="24"/>
              </w:rPr>
              <w:br/>
              <w:t xml:space="preserve">в форме практической подготовки, </w:t>
            </w:r>
            <w:r w:rsidRPr="007A2C95">
              <w:rPr>
                <w:rFonts w:ascii="Times New Roman" w:eastAsia="Calibri" w:hAnsi="Times New Roman" w:cs="Times New Roman"/>
                <w:b/>
                <w:bCs/>
                <w:sz w:val="24"/>
                <w:szCs w:val="24"/>
              </w:rPr>
              <w:br/>
              <w:t>ак. ч.</w:t>
            </w:r>
          </w:p>
        </w:tc>
        <w:tc>
          <w:tcPr>
            <w:tcW w:w="1800" w:type="dxa"/>
            <w:shd w:val="clear" w:color="auto" w:fill="FFFFFF"/>
          </w:tcPr>
          <w:p w14:paraId="0608AB87" w14:textId="77777777" w:rsidR="007A2C95" w:rsidRPr="007A2C95" w:rsidRDefault="007A2C95" w:rsidP="007A2C95">
            <w:pPr>
              <w:jc w:val="center"/>
              <w:rPr>
                <w:rFonts w:ascii="Times New Roman" w:eastAsia="Calibri" w:hAnsi="Times New Roman" w:cs="Times New Roman"/>
                <w:b/>
                <w:bCs/>
                <w:sz w:val="24"/>
                <w:szCs w:val="24"/>
                <w:lang w:eastAsia="ru-RU"/>
              </w:rPr>
            </w:pPr>
            <w:r w:rsidRPr="007A2C95">
              <w:rPr>
                <w:rFonts w:ascii="Times New Roman" w:eastAsia="Calibri" w:hAnsi="Times New Roman" w:cs="Times New Roman"/>
                <w:b/>
                <w:bCs/>
                <w:sz w:val="24"/>
                <w:szCs w:val="24"/>
                <w:lang w:eastAsia="ru-RU"/>
              </w:rPr>
              <w:t>Коды компетенций, формированию которых способствует элемент программы</w:t>
            </w:r>
          </w:p>
        </w:tc>
      </w:tr>
      <w:tr w:rsidR="007A2C95" w:rsidRPr="007A2C95" w14:paraId="49D75CA6" w14:textId="77777777" w:rsidTr="00AD5821">
        <w:tc>
          <w:tcPr>
            <w:tcW w:w="3528" w:type="dxa"/>
            <w:shd w:val="clear" w:color="auto" w:fill="FFFFFF"/>
          </w:tcPr>
          <w:p w14:paraId="1072E4C3" w14:textId="77777777" w:rsidR="007A2C95" w:rsidRPr="007A2C95" w:rsidRDefault="007A2C95" w:rsidP="007A2C95">
            <w:pPr>
              <w:jc w:val="center"/>
              <w:rPr>
                <w:rFonts w:ascii="Times New Roman" w:eastAsia="Times New Roman" w:hAnsi="Times New Roman" w:cs="Times New Roman"/>
                <w:b/>
                <w:sz w:val="24"/>
                <w:szCs w:val="24"/>
                <w:lang w:eastAsia="ru-RU"/>
              </w:rPr>
            </w:pPr>
            <w:r w:rsidRPr="007A2C95">
              <w:rPr>
                <w:rFonts w:ascii="Times New Roman" w:eastAsia="Times New Roman" w:hAnsi="Times New Roman" w:cs="Times New Roman"/>
                <w:b/>
                <w:sz w:val="24"/>
                <w:szCs w:val="24"/>
                <w:lang w:eastAsia="ru-RU"/>
              </w:rPr>
              <w:t>1</w:t>
            </w:r>
          </w:p>
        </w:tc>
        <w:tc>
          <w:tcPr>
            <w:tcW w:w="7738" w:type="dxa"/>
            <w:shd w:val="clear" w:color="auto" w:fill="FFFFFF"/>
          </w:tcPr>
          <w:p w14:paraId="22BEB740" w14:textId="77777777" w:rsidR="007A2C95" w:rsidRPr="007A2C95" w:rsidRDefault="007A2C95" w:rsidP="007A2C95">
            <w:pPr>
              <w:jc w:val="center"/>
              <w:rPr>
                <w:rFonts w:ascii="Times New Roman" w:eastAsia="Times New Roman" w:hAnsi="Times New Roman" w:cs="Times New Roman"/>
                <w:b/>
                <w:bCs/>
                <w:sz w:val="24"/>
                <w:szCs w:val="24"/>
                <w:lang w:eastAsia="ru-RU"/>
              </w:rPr>
            </w:pPr>
            <w:r w:rsidRPr="007A2C95">
              <w:rPr>
                <w:rFonts w:ascii="Times New Roman" w:eastAsia="Times New Roman" w:hAnsi="Times New Roman" w:cs="Times New Roman"/>
                <w:b/>
                <w:bCs/>
                <w:sz w:val="24"/>
                <w:szCs w:val="24"/>
                <w:lang w:eastAsia="ru-RU"/>
              </w:rPr>
              <w:t>2</w:t>
            </w:r>
          </w:p>
        </w:tc>
        <w:tc>
          <w:tcPr>
            <w:tcW w:w="1842" w:type="dxa"/>
            <w:shd w:val="clear" w:color="auto" w:fill="FFFFFF"/>
          </w:tcPr>
          <w:p w14:paraId="0988E4C0" w14:textId="77777777" w:rsidR="007A2C95" w:rsidRPr="007A2C95" w:rsidRDefault="007A2C95" w:rsidP="007A2C95">
            <w:pPr>
              <w:jc w:val="center"/>
              <w:rPr>
                <w:rFonts w:ascii="Times New Roman" w:eastAsia="Calibri" w:hAnsi="Times New Roman" w:cs="Times New Roman"/>
                <w:b/>
                <w:bCs/>
                <w:sz w:val="24"/>
                <w:szCs w:val="24"/>
                <w:lang w:eastAsia="ru-RU"/>
              </w:rPr>
            </w:pPr>
            <w:r w:rsidRPr="007A2C95">
              <w:rPr>
                <w:rFonts w:ascii="Times New Roman" w:eastAsia="Calibri" w:hAnsi="Times New Roman" w:cs="Times New Roman"/>
                <w:b/>
                <w:bCs/>
                <w:sz w:val="24"/>
                <w:szCs w:val="24"/>
                <w:lang w:eastAsia="ru-RU"/>
              </w:rPr>
              <w:t>3</w:t>
            </w:r>
          </w:p>
        </w:tc>
        <w:tc>
          <w:tcPr>
            <w:tcW w:w="1800" w:type="dxa"/>
            <w:shd w:val="clear" w:color="auto" w:fill="FFFFFF"/>
          </w:tcPr>
          <w:p w14:paraId="63BC4CB3" w14:textId="77777777" w:rsidR="007A2C95" w:rsidRPr="007A2C95" w:rsidRDefault="007A2C95" w:rsidP="007A2C95">
            <w:pPr>
              <w:jc w:val="center"/>
              <w:rPr>
                <w:rFonts w:ascii="Times New Roman" w:eastAsia="Calibri" w:hAnsi="Times New Roman" w:cs="Times New Roman"/>
                <w:b/>
                <w:bCs/>
                <w:sz w:val="24"/>
                <w:szCs w:val="24"/>
                <w:lang w:eastAsia="ru-RU"/>
              </w:rPr>
            </w:pPr>
          </w:p>
        </w:tc>
      </w:tr>
      <w:tr w:rsidR="007A2C95" w:rsidRPr="007A2C95" w14:paraId="3806375B" w14:textId="77777777" w:rsidTr="00AD5821">
        <w:tc>
          <w:tcPr>
            <w:tcW w:w="11266" w:type="dxa"/>
            <w:gridSpan w:val="2"/>
            <w:shd w:val="clear" w:color="auto" w:fill="FFFFFF"/>
          </w:tcPr>
          <w:p w14:paraId="660A1C2D" w14:textId="77777777" w:rsidR="007A2C95" w:rsidRPr="007A2C95" w:rsidRDefault="007A2C95" w:rsidP="007A2C95">
            <w:pPr>
              <w:jc w:val="center"/>
              <w:rPr>
                <w:rFonts w:ascii="Times New Roman" w:eastAsia="Times New Roman" w:hAnsi="Times New Roman" w:cs="Times New Roman"/>
                <w:b/>
                <w:bCs/>
                <w:sz w:val="24"/>
                <w:szCs w:val="24"/>
                <w:lang w:eastAsia="ru-RU"/>
              </w:rPr>
            </w:pPr>
            <w:r w:rsidRPr="007A2C95">
              <w:rPr>
                <w:rFonts w:ascii="Times New Roman" w:eastAsia="Calibri" w:hAnsi="Times New Roman" w:cs="Times New Roman"/>
                <w:b/>
                <w:bCs/>
                <w:sz w:val="24"/>
                <w:szCs w:val="24"/>
                <w:lang w:eastAsia="ru-RU"/>
              </w:rPr>
              <w:t>Раздел 1. Автоматизация технологических процессовв сельскохом хозяйстве.</w:t>
            </w:r>
          </w:p>
        </w:tc>
        <w:tc>
          <w:tcPr>
            <w:tcW w:w="1842" w:type="dxa"/>
            <w:shd w:val="clear" w:color="auto" w:fill="FFFFFF"/>
          </w:tcPr>
          <w:p w14:paraId="2CE7DC51" w14:textId="77777777" w:rsidR="007A2C95" w:rsidRPr="007A2C95" w:rsidRDefault="007A2C95" w:rsidP="007A2C95">
            <w:pPr>
              <w:jc w:val="center"/>
              <w:rPr>
                <w:rFonts w:ascii="Times New Roman" w:eastAsia="Calibri" w:hAnsi="Times New Roman" w:cs="Times New Roman"/>
                <w:b/>
                <w:bCs/>
                <w:sz w:val="24"/>
                <w:szCs w:val="24"/>
                <w:lang w:eastAsia="ru-RU"/>
              </w:rPr>
            </w:pPr>
            <w:r w:rsidRPr="007A2C95">
              <w:rPr>
                <w:rFonts w:ascii="Times New Roman" w:eastAsia="Calibri" w:hAnsi="Times New Roman" w:cs="Times New Roman"/>
                <w:b/>
                <w:bCs/>
                <w:sz w:val="24"/>
                <w:szCs w:val="24"/>
                <w:lang w:eastAsia="ru-RU"/>
              </w:rPr>
              <w:t>75</w:t>
            </w:r>
          </w:p>
        </w:tc>
        <w:tc>
          <w:tcPr>
            <w:tcW w:w="1800" w:type="dxa"/>
            <w:shd w:val="clear" w:color="auto" w:fill="FFFFFF"/>
          </w:tcPr>
          <w:p w14:paraId="55FBCD77" w14:textId="77777777" w:rsidR="007A2C95" w:rsidRPr="007A2C95" w:rsidRDefault="007A2C95" w:rsidP="007A2C95">
            <w:pPr>
              <w:jc w:val="center"/>
              <w:rPr>
                <w:rFonts w:ascii="Times New Roman" w:eastAsia="Calibri" w:hAnsi="Times New Roman" w:cs="Times New Roman"/>
                <w:b/>
                <w:bCs/>
                <w:sz w:val="24"/>
                <w:szCs w:val="24"/>
                <w:lang w:eastAsia="ru-RU"/>
              </w:rPr>
            </w:pPr>
          </w:p>
        </w:tc>
      </w:tr>
      <w:tr w:rsidR="007A2C95" w:rsidRPr="007A2C95" w14:paraId="40359695" w14:textId="77777777" w:rsidTr="00AD5821">
        <w:tc>
          <w:tcPr>
            <w:tcW w:w="3528" w:type="dxa"/>
            <w:vMerge w:val="restart"/>
            <w:shd w:val="clear" w:color="auto" w:fill="FFFFFF"/>
          </w:tcPr>
          <w:p w14:paraId="618671D4" w14:textId="77777777" w:rsidR="007A2C95" w:rsidRPr="007A2C95" w:rsidRDefault="007A2C95" w:rsidP="007A2C95">
            <w:pPr>
              <w:rPr>
                <w:rFonts w:ascii="Times New Roman" w:eastAsia="Calibri" w:hAnsi="Times New Roman" w:cs="Times New Roman"/>
                <w:bCs/>
                <w:sz w:val="24"/>
                <w:szCs w:val="24"/>
                <w:lang w:eastAsia="ru-RU"/>
              </w:rPr>
            </w:pPr>
            <w:r w:rsidRPr="007A2C95">
              <w:rPr>
                <w:rFonts w:ascii="Times New Roman" w:eastAsia="Calibri" w:hAnsi="Times New Roman" w:cs="Times New Roman"/>
                <w:b/>
                <w:bCs/>
                <w:sz w:val="24"/>
                <w:szCs w:val="24"/>
                <w:lang w:eastAsia="ru-RU"/>
              </w:rPr>
              <w:t>Тема 1.</w:t>
            </w:r>
            <w:r w:rsidRPr="007A2C95">
              <w:rPr>
                <w:rFonts w:ascii="Times New Roman" w:eastAsia="Calibri" w:hAnsi="Times New Roman" w:cs="Times New Roman"/>
                <w:bCs/>
                <w:sz w:val="24"/>
                <w:szCs w:val="24"/>
                <w:lang w:eastAsia="ru-RU"/>
              </w:rPr>
              <w:t xml:space="preserve"> Основы автоматизации</w:t>
            </w:r>
          </w:p>
        </w:tc>
        <w:tc>
          <w:tcPr>
            <w:tcW w:w="7738" w:type="dxa"/>
            <w:shd w:val="clear" w:color="auto" w:fill="FFFFFF"/>
          </w:tcPr>
          <w:p w14:paraId="7DC9AEB3" w14:textId="77777777" w:rsidR="007A2C95" w:rsidRPr="007A2C95" w:rsidRDefault="007A2C95" w:rsidP="007A2C95">
            <w:pPr>
              <w:rPr>
                <w:rFonts w:ascii="Times New Roman" w:eastAsia="Times New Roman" w:hAnsi="Times New Roman" w:cs="Times New Roman"/>
                <w:b/>
                <w:bCs/>
                <w:sz w:val="24"/>
                <w:szCs w:val="24"/>
                <w:lang w:eastAsia="ru-RU"/>
              </w:rPr>
            </w:pPr>
            <w:r w:rsidRPr="007A2C95">
              <w:rPr>
                <w:rFonts w:ascii="Times New Roman" w:eastAsia="Calibri" w:hAnsi="Times New Roman" w:cs="Times New Roman"/>
                <w:b/>
                <w:bCs/>
                <w:sz w:val="24"/>
                <w:szCs w:val="24"/>
                <w:lang w:eastAsia="ru-RU"/>
              </w:rPr>
              <w:t xml:space="preserve">Содержание </w:t>
            </w:r>
          </w:p>
        </w:tc>
        <w:tc>
          <w:tcPr>
            <w:tcW w:w="1842" w:type="dxa"/>
            <w:shd w:val="clear" w:color="auto" w:fill="FFFFFF"/>
          </w:tcPr>
          <w:p w14:paraId="3D3FFD51" w14:textId="77777777" w:rsidR="007A2C95" w:rsidRPr="007A2C95" w:rsidRDefault="007A2C95" w:rsidP="007A2C95">
            <w:pPr>
              <w:jc w:val="center"/>
              <w:rPr>
                <w:rFonts w:ascii="Times New Roman" w:eastAsia="Calibri" w:hAnsi="Times New Roman" w:cs="Times New Roman"/>
                <w:b/>
                <w:bCs/>
                <w:sz w:val="24"/>
                <w:szCs w:val="24"/>
                <w:lang w:eastAsia="ru-RU"/>
              </w:rPr>
            </w:pPr>
            <w:r w:rsidRPr="007A2C95">
              <w:rPr>
                <w:rFonts w:ascii="Times New Roman" w:eastAsia="Calibri" w:hAnsi="Times New Roman" w:cs="Times New Roman"/>
                <w:b/>
                <w:bCs/>
                <w:sz w:val="24"/>
                <w:szCs w:val="24"/>
                <w:lang w:eastAsia="ru-RU"/>
              </w:rPr>
              <w:t>3</w:t>
            </w:r>
          </w:p>
        </w:tc>
        <w:tc>
          <w:tcPr>
            <w:tcW w:w="1800" w:type="dxa"/>
            <w:shd w:val="clear" w:color="auto" w:fill="FFFFFF"/>
          </w:tcPr>
          <w:p w14:paraId="5AE5E2AB" w14:textId="77777777" w:rsidR="007A2C95" w:rsidRPr="007A2C95" w:rsidRDefault="007A2C95" w:rsidP="007A2C95">
            <w:pPr>
              <w:jc w:val="center"/>
              <w:rPr>
                <w:rFonts w:ascii="Times New Roman" w:eastAsia="Calibri" w:hAnsi="Times New Roman" w:cs="Times New Roman"/>
                <w:b/>
                <w:bCs/>
                <w:sz w:val="24"/>
                <w:szCs w:val="24"/>
                <w:lang w:eastAsia="ru-RU"/>
              </w:rPr>
            </w:pPr>
          </w:p>
        </w:tc>
      </w:tr>
      <w:tr w:rsidR="007A2C95" w:rsidRPr="007A2C95" w14:paraId="202997AD" w14:textId="77777777" w:rsidTr="00AD5821">
        <w:tc>
          <w:tcPr>
            <w:tcW w:w="3528" w:type="dxa"/>
            <w:vMerge/>
            <w:shd w:val="clear" w:color="auto" w:fill="FFFFFF"/>
          </w:tcPr>
          <w:p w14:paraId="62DEB183" w14:textId="77777777" w:rsidR="007A2C95" w:rsidRPr="007A2C95" w:rsidRDefault="007A2C95" w:rsidP="007A2C95">
            <w:pPr>
              <w:jc w:val="center"/>
              <w:rPr>
                <w:rFonts w:ascii="Times New Roman" w:eastAsia="Times New Roman" w:hAnsi="Times New Roman" w:cs="Times New Roman"/>
                <w:sz w:val="24"/>
                <w:szCs w:val="24"/>
                <w:lang w:eastAsia="ru-RU"/>
              </w:rPr>
            </w:pPr>
          </w:p>
        </w:tc>
        <w:tc>
          <w:tcPr>
            <w:tcW w:w="7738" w:type="dxa"/>
            <w:shd w:val="clear" w:color="auto" w:fill="FFFFFF"/>
          </w:tcPr>
          <w:p w14:paraId="144CD133" w14:textId="77777777" w:rsidR="007A2C95" w:rsidRPr="007A2C95" w:rsidRDefault="007A2C95" w:rsidP="007A2C95">
            <w:pPr>
              <w:rPr>
                <w:rFonts w:ascii="Times New Roman" w:eastAsia="Times New Roman" w:hAnsi="Times New Roman" w:cs="Times New Roman"/>
                <w:sz w:val="24"/>
                <w:szCs w:val="24"/>
                <w:lang w:eastAsia="ru-RU"/>
              </w:rPr>
            </w:pPr>
            <w:r w:rsidRPr="007A2C95">
              <w:rPr>
                <w:rFonts w:ascii="Times New Roman" w:eastAsia="Times New Roman" w:hAnsi="Times New Roman" w:cs="Times New Roman"/>
                <w:sz w:val="24"/>
                <w:szCs w:val="24"/>
                <w:lang w:eastAsia="ru-RU"/>
              </w:rPr>
              <w:t>Общие понятия об автоматизации технологических процессов.</w:t>
            </w:r>
          </w:p>
          <w:p w14:paraId="62024680" w14:textId="77777777" w:rsidR="007A2C95" w:rsidRPr="007A2C95" w:rsidRDefault="007A2C95" w:rsidP="007A2C95">
            <w:pPr>
              <w:rPr>
                <w:rFonts w:ascii="Times New Roman" w:eastAsia="Times New Roman" w:hAnsi="Times New Roman" w:cs="Times New Roman"/>
                <w:sz w:val="24"/>
                <w:szCs w:val="24"/>
                <w:lang w:eastAsia="ru-RU"/>
              </w:rPr>
            </w:pPr>
            <w:r w:rsidRPr="007A2C95">
              <w:rPr>
                <w:rFonts w:ascii="Times New Roman" w:eastAsia="Times New Roman" w:hAnsi="Times New Roman" w:cs="Times New Roman"/>
                <w:sz w:val="24"/>
                <w:szCs w:val="24"/>
                <w:lang w:eastAsia="ru-RU"/>
              </w:rPr>
              <w:t>Понятие о системах автоматизации.</w:t>
            </w:r>
          </w:p>
          <w:p w14:paraId="0C578674" w14:textId="77777777" w:rsidR="007A2C95" w:rsidRPr="007A2C95" w:rsidRDefault="007A2C95" w:rsidP="007A2C95">
            <w:pPr>
              <w:rPr>
                <w:rFonts w:ascii="Times New Roman" w:eastAsia="Times New Roman" w:hAnsi="Times New Roman" w:cs="Times New Roman"/>
                <w:sz w:val="24"/>
                <w:szCs w:val="24"/>
                <w:lang w:eastAsia="ru-RU"/>
              </w:rPr>
            </w:pPr>
            <w:r w:rsidRPr="007A2C95">
              <w:rPr>
                <w:rFonts w:ascii="Times New Roman" w:eastAsia="Times New Roman" w:hAnsi="Times New Roman" w:cs="Times New Roman"/>
                <w:sz w:val="24"/>
                <w:szCs w:val="24"/>
                <w:lang w:eastAsia="ru-RU"/>
              </w:rPr>
              <w:t>Роль автоматического управления, контроля, автоматической защиты.</w:t>
            </w:r>
          </w:p>
          <w:p w14:paraId="14CDBD7A" w14:textId="77777777" w:rsidR="007A2C95" w:rsidRPr="007A2C95" w:rsidRDefault="007A2C95" w:rsidP="007A2C95">
            <w:pPr>
              <w:rPr>
                <w:rFonts w:ascii="Times New Roman" w:eastAsia="Times New Roman" w:hAnsi="Times New Roman" w:cs="Times New Roman"/>
                <w:sz w:val="24"/>
                <w:szCs w:val="24"/>
                <w:lang w:eastAsia="ru-RU"/>
              </w:rPr>
            </w:pPr>
            <w:r w:rsidRPr="007A2C95">
              <w:rPr>
                <w:rFonts w:ascii="Times New Roman" w:eastAsia="Times New Roman" w:hAnsi="Times New Roman" w:cs="Times New Roman"/>
                <w:sz w:val="24"/>
                <w:szCs w:val="24"/>
                <w:lang w:eastAsia="ru-RU"/>
              </w:rPr>
              <w:t>Комплексная и полная автоматизация производственных процессов.</w:t>
            </w:r>
          </w:p>
        </w:tc>
        <w:tc>
          <w:tcPr>
            <w:tcW w:w="1842" w:type="dxa"/>
            <w:vMerge w:val="restart"/>
            <w:shd w:val="clear" w:color="auto" w:fill="FFFFFF"/>
          </w:tcPr>
          <w:p w14:paraId="33EAA0AD" w14:textId="77777777" w:rsidR="007A2C95" w:rsidRPr="007A2C95" w:rsidRDefault="007A2C95" w:rsidP="007A2C95">
            <w:pPr>
              <w:jc w:val="center"/>
              <w:rPr>
                <w:rFonts w:ascii="Times New Roman" w:eastAsia="Calibri" w:hAnsi="Times New Roman" w:cs="Times New Roman"/>
                <w:bCs/>
                <w:sz w:val="24"/>
                <w:szCs w:val="24"/>
                <w:lang w:eastAsia="ru-RU"/>
              </w:rPr>
            </w:pPr>
          </w:p>
        </w:tc>
        <w:tc>
          <w:tcPr>
            <w:tcW w:w="1800" w:type="dxa"/>
            <w:vMerge w:val="restart"/>
            <w:shd w:val="clear" w:color="auto" w:fill="FFFFFF"/>
          </w:tcPr>
          <w:p w14:paraId="4B22DEE5" w14:textId="77777777" w:rsidR="007A2C95" w:rsidRPr="007A2C95" w:rsidRDefault="007A2C95" w:rsidP="007A2C95">
            <w:pPr>
              <w:suppressAutoHyphens/>
              <w:snapToGrid w:val="0"/>
              <w:jc w:val="center"/>
              <w:rPr>
                <w:rFonts w:ascii="Times New Roman" w:eastAsia="Times New Roman" w:hAnsi="Times New Roman" w:cs="Times New Roman"/>
                <w:color w:val="000000"/>
                <w:sz w:val="20"/>
                <w:szCs w:val="20"/>
                <w:lang w:eastAsia="ar-SA"/>
              </w:rPr>
            </w:pPr>
            <w:r w:rsidRPr="007A2C95">
              <w:rPr>
                <w:rFonts w:ascii="Times New Roman" w:eastAsia="Times New Roman" w:hAnsi="Times New Roman" w:cs="Times New Roman"/>
                <w:color w:val="000000"/>
                <w:sz w:val="20"/>
                <w:szCs w:val="20"/>
                <w:lang w:eastAsia="ar-SA"/>
              </w:rPr>
              <w:t>ОК1-ОК2 ОК5-ОК9</w:t>
            </w:r>
          </w:p>
          <w:p w14:paraId="13CDCD10" w14:textId="77777777" w:rsidR="007A2C95" w:rsidRPr="007A2C95" w:rsidRDefault="007A2C95" w:rsidP="007A2C95">
            <w:pPr>
              <w:suppressAutoHyphens/>
              <w:snapToGrid w:val="0"/>
              <w:jc w:val="center"/>
              <w:rPr>
                <w:rFonts w:ascii="Times New Roman" w:eastAsia="Times New Roman" w:hAnsi="Times New Roman" w:cs="Times New Roman"/>
                <w:color w:val="000000"/>
                <w:sz w:val="20"/>
                <w:szCs w:val="20"/>
                <w:lang w:eastAsia="ar-SA"/>
              </w:rPr>
            </w:pPr>
            <w:r w:rsidRPr="007A2C95">
              <w:rPr>
                <w:rFonts w:ascii="Times New Roman" w:eastAsia="Times New Roman" w:hAnsi="Times New Roman" w:cs="Times New Roman"/>
                <w:color w:val="000000"/>
                <w:sz w:val="20"/>
                <w:szCs w:val="20"/>
                <w:lang w:eastAsia="ar-SA"/>
              </w:rPr>
              <w:t>ПК1.1-1.2</w:t>
            </w:r>
          </w:p>
          <w:p w14:paraId="5940986E" w14:textId="77777777" w:rsidR="007A2C95" w:rsidRPr="007A2C95" w:rsidRDefault="007A2C95" w:rsidP="007A2C95">
            <w:pPr>
              <w:suppressAutoHyphens/>
              <w:snapToGrid w:val="0"/>
              <w:jc w:val="center"/>
              <w:rPr>
                <w:rFonts w:ascii="Times New Roman" w:eastAsia="Times New Roman" w:hAnsi="Times New Roman" w:cs="Times New Roman"/>
                <w:color w:val="000000"/>
                <w:sz w:val="20"/>
                <w:szCs w:val="20"/>
                <w:lang w:eastAsia="ar-SA"/>
              </w:rPr>
            </w:pPr>
            <w:r w:rsidRPr="007A2C95">
              <w:rPr>
                <w:rFonts w:ascii="Times New Roman" w:eastAsia="Times New Roman" w:hAnsi="Times New Roman" w:cs="Times New Roman"/>
                <w:color w:val="000000"/>
                <w:sz w:val="20"/>
                <w:szCs w:val="20"/>
                <w:lang w:eastAsia="ar-SA"/>
              </w:rPr>
              <w:t>ПК3.1-3.2</w:t>
            </w:r>
          </w:p>
          <w:p w14:paraId="1E24A7F4" w14:textId="77777777" w:rsidR="007A2C95" w:rsidRPr="007A2C95" w:rsidRDefault="007A2C95" w:rsidP="007A2C95">
            <w:pPr>
              <w:suppressAutoHyphens/>
              <w:snapToGrid w:val="0"/>
              <w:jc w:val="center"/>
              <w:rPr>
                <w:rFonts w:ascii="Times New Roman" w:eastAsia="Times New Roman" w:hAnsi="Times New Roman" w:cs="Times New Roman"/>
                <w:color w:val="000000"/>
                <w:sz w:val="20"/>
                <w:szCs w:val="20"/>
                <w:lang w:eastAsia="ar-SA"/>
              </w:rPr>
            </w:pPr>
            <w:r w:rsidRPr="007A2C95">
              <w:rPr>
                <w:rFonts w:ascii="Times New Roman" w:eastAsia="Times New Roman" w:hAnsi="Times New Roman" w:cs="Times New Roman"/>
                <w:color w:val="000000"/>
                <w:sz w:val="20"/>
                <w:szCs w:val="20"/>
                <w:lang w:eastAsia="ar-SA"/>
              </w:rPr>
              <w:t>ПК4.1-ПК4.3</w:t>
            </w:r>
          </w:p>
          <w:p w14:paraId="7F4BF602" w14:textId="77777777" w:rsidR="007A2C95" w:rsidRPr="007A2C95" w:rsidRDefault="007A2C95" w:rsidP="007A2C95">
            <w:pPr>
              <w:jc w:val="center"/>
              <w:rPr>
                <w:rFonts w:ascii="Times New Roman" w:eastAsia="Calibri" w:hAnsi="Times New Roman" w:cs="Times New Roman"/>
                <w:b/>
                <w:bCs/>
                <w:sz w:val="24"/>
                <w:szCs w:val="24"/>
                <w:lang w:eastAsia="ru-RU"/>
              </w:rPr>
            </w:pPr>
          </w:p>
        </w:tc>
      </w:tr>
      <w:tr w:rsidR="007A2C95" w:rsidRPr="007A2C95" w14:paraId="4FE9209C" w14:textId="77777777" w:rsidTr="00AD5821">
        <w:tc>
          <w:tcPr>
            <w:tcW w:w="3528" w:type="dxa"/>
            <w:vMerge/>
            <w:shd w:val="clear" w:color="auto" w:fill="FFFFFF"/>
          </w:tcPr>
          <w:p w14:paraId="76AC7F84" w14:textId="77777777" w:rsidR="007A2C95" w:rsidRPr="007A2C95" w:rsidRDefault="007A2C95" w:rsidP="007A2C95">
            <w:pPr>
              <w:jc w:val="center"/>
              <w:rPr>
                <w:rFonts w:ascii="Times New Roman" w:eastAsia="Times New Roman" w:hAnsi="Times New Roman" w:cs="Times New Roman"/>
                <w:sz w:val="24"/>
                <w:szCs w:val="24"/>
                <w:lang w:eastAsia="ru-RU"/>
              </w:rPr>
            </w:pPr>
          </w:p>
        </w:tc>
        <w:tc>
          <w:tcPr>
            <w:tcW w:w="7738" w:type="dxa"/>
            <w:shd w:val="clear" w:color="auto" w:fill="FFFFFF"/>
          </w:tcPr>
          <w:p w14:paraId="52A4E995" w14:textId="77777777" w:rsidR="007A2C95" w:rsidRPr="007A2C95" w:rsidRDefault="007A2C95" w:rsidP="007A2C95">
            <w:pPr>
              <w:rPr>
                <w:rFonts w:ascii="Times New Roman" w:eastAsia="Times New Roman" w:hAnsi="Times New Roman" w:cs="Times New Roman"/>
                <w:sz w:val="24"/>
                <w:szCs w:val="24"/>
                <w:lang w:eastAsia="ru-RU"/>
              </w:rPr>
            </w:pPr>
            <w:r w:rsidRPr="007A2C95">
              <w:rPr>
                <w:rFonts w:ascii="Times New Roman" w:eastAsia="Times New Roman" w:hAnsi="Times New Roman" w:cs="Times New Roman"/>
                <w:sz w:val="24"/>
                <w:szCs w:val="24"/>
                <w:lang w:eastAsia="ru-RU"/>
              </w:rPr>
              <w:t>Объекты автоматизации</w:t>
            </w:r>
          </w:p>
          <w:p w14:paraId="1BA1D212" w14:textId="77777777" w:rsidR="007A2C95" w:rsidRPr="007A2C95" w:rsidRDefault="007A2C95" w:rsidP="007A2C95">
            <w:pPr>
              <w:rPr>
                <w:rFonts w:ascii="Times New Roman" w:eastAsia="Times New Roman" w:hAnsi="Times New Roman" w:cs="Times New Roman"/>
                <w:sz w:val="24"/>
                <w:szCs w:val="24"/>
                <w:lang w:eastAsia="ru-RU"/>
              </w:rPr>
            </w:pPr>
            <w:r w:rsidRPr="007A2C95">
              <w:rPr>
                <w:rFonts w:ascii="Times New Roman" w:eastAsia="Times New Roman" w:hAnsi="Times New Roman" w:cs="Times New Roman"/>
                <w:sz w:val="24"/>
                <w:szCs w:val="24"/>
                <w:lang w:eastAsia="ru-RU"/>
              </w:rPr>
              <w:t>Особенности автоматизации  сельскохозяйственного производства.</w:t>
            </w:r>
          </w:p>
          <w:p w14:paraId="2A04C752" w14:textId="77777777" w:rsidR="007A2C95" w:rsidRPr="007A2C95" w:rsidRDefault="007A2C95" w:rsidP="007A2C95">
            <w:pPr>
              <w:rPr>
                <w:rFonts w:ascii="Times New Roman" w:eastAsia="Times New Roman" w:hAnsi="Times New Roman" w:cs="Times New Roman"/>
                <w:sz w:val="24"/>
                <w:szCs w:val="24"/>
                <w:lang w:eastAsia="ru-RU"/>
              </w:rPr>
            </w:pPr>
            <w:r w:rsidRPr="007A2C95">
              <w:rPr>
                <w:rFonts w:ascii="Times New Roman" w:eastAsia="Times New Roman" w:hAnsi="Times New Roman" w:cs="Times New Roman"/>
                <w:sz w:val="24"/>
                <w:szCs w:val="24"/>
                <w:lang w:eastAsia="ru-RU"/>
              </w:rPr>
              <w:t>Техническая база автоматизации.</w:t>
            </w:r>
          </w:p>
          <w:p w14:paraId="145F52E8" w14:textId="77777777" w:rsidR="007A2C95" w:rsidRPr="007A2C95" w:rsidRDefault="007A2C95" w:rsidP="007A2C95">
            <w:pPr>
              <w:rPr>
                <w:rFonts w:ascii="Times New Roman" w:eastAsia="Times New Roman" w:hAnsi="Times New Roman" w:cs="Times New Roman"/>
                <w:sz w:val="24"/>
                <w:szCs w:val="24"/>
                <w:lang w:eastAsia="ru-RU"/>
              </w:rPr>
            </w:pPr>
            <w:r w:rsidRPr="007A2C95">
              <w:rPr>
                <w:rFonts w:ascii="Times New Roman" w:eastAsia="Times New Roman" w:hAnsi="Times New Roman" w:cs="Times New Roman"/>
                <w:sz w:val="24"/>
                <w:szCs w:val="24"/>
                <w:lang w:eastAsia="ru-RU"/>
              </w:rPr>
              <w:t xml:space="preserve"> Классификация процессов и объектов автоматизации сельскохозяйственного производства.  </w:t>
            </w:r>
          </w:p>
          <w:p w14:paraId="27FC5803" w14:textId="77777777" w:rsidR="007A2C95" w:rsidRPr="007A2C95" w:rsidRDefault="007A2C95" w:rsidP="007A2C95">
            <w:pPr>
              <w:rPr>
                <w:rFonts w:ascii="Times New Roman" w:eastAsia="Times New Roman" w:hAnsi="Times New Roman" w:cs="Times New Roman"/>
                <w:sz w:val="24"/>
                <w:szCs w:val="24"/>
                <w:lang w:eastAsia="ru-RU"/>
              </w:rPr>
            </w:pPr>
            <w:r w:rsidRPr="007A2C95">
              <w:rPr>
                <w:rFonts w:ascii="Times New Roman" w:eastAsia="Times New Roman" w:hAnsi="Times New Roman" w:cs="Times New Roman"/>
                <w:sz w:val="24"/>
                <w:szCs w:val="24"/>
                <w:lang w:eastAsia="ru-RU"/>
              </w:rPr>
              <w:t>Общие сведения о сельскохозяйственных технологических процессах</w:t>
            </w:r>
          </w:p>
        </w:tc>
        <w:tc>
          <w:tcPr>
            <w:tcW w:w="1842" w:type="dxa"/>
            <w:vMerge/>
            <w:shd w:val="clear" w:color="auto" w:fill="FFFFFF"/>
          </w:tcPr>
          <w:p w14:paraId="16C93ABE" w14:textId="77777777" w:rsidR="007A2C95" w:rsidRPr="007A2C95" w:rsidRDefault="007A2C95" w:rsidP="007A2C95">
            <w:pPr>
              <w:jc w:val="center"/>
              <w:rPr>
                <w:rFonts w:ascii="Times New Roman" w:eastAsia="Calibri" w:hAnsi="Times New Roman" w:cs="Times New Roman"/>
                <w:bCs/>
                <w:sz w:val="24"/>
                <w:szCs w:val="24"/>
                <w:lang w:eastAsia="ru-RU"/>
              </w:rPr>
            </w:pPr>
          </w:p>
        </w:tc>
        <w:tc>
          <w:tcPr>
            <w:tcW w:w="1800" w:type="dxa"/>
            <w:vMerge/>
            <w:shd w:val="clear" w:color="auto" w:fill="FFFFFF"/>
          </w:tcPr>
          <w:p w14:paraId="40DF41B9" w14:textId="77777777" w:rsidR="007A2C95" w:rsidRPr="007A2C95" w:rsidRDefault="007A2C95" w:rsidP="007A2C95">
            <w:pPr>
              <w:jc w:val="center"/>
              <w:rPr>
                <w:rFonts w:ascii="Times New Roman" w:eastAsia="Calibri" w:hAnsi="Times New Roman" w:cs="Times New Roman"/>
                <w:b/>
                <w:bCs/>
                <w:sz w:val="24"/>
                <w:szCs w:val="24"/>
                <w:lang w:eastAsia="ru-RU"/>
              </w:rPr>
            </w:pPr>
          </w:p>
        </w:tc>
      </w:tr>
      <w:tr w:rsidR="007A2C95" w:rsidRPr="007A2C95" w14:paraId="09646964" w14:textId="77777777" w:rsidTr="00AD5821">
        <w:tc>
          <w:tcPr>
            <w:tcW w:w="3528" w:type="dxa"/>
            <w:vMerge w:val="restart"/>
            <w:shd w:val="clear" w:color="auto" w:fill="FFFFFF"/>
          </w:tcPr>
          <w:p w14:paraId="3D94E8AC" w14:textId="77777777" w:rsidR="007A2C95" w:rsidRPr="007A2C95" w:rsidRDefault="007A2C95" w:rsidP="007A2C95">
            <w:pPr>
              <w:rPr>
                <w:rFonts w:ascii="Times New Roman" w:eastAsia="Calibri" w:hAnsi="Times New Roman" w:cs="Times New Roman"/>
                <w:bCs/>
                <w:sz w:val="24"/>
                <w:szCs w:val="24"/>
                <w:lang w:eastAsia="ru-RU"/>
              </w:rPr>
            </w:pPr>
            <w:r w:rsidRPr="007A2C95">
              <w:rPr>
                <w:rFonts w:ascii="Times New Roman" w:eastAsia="Calibri" w:hAnsi="Times New Roman" w:cs="Times New Roman"/>
                <w:b/>
                <w:bCs/>
                <w:sz w:val="24"/>
                <w:szCs w:val="24"/>
                <w:lang w:eastAsia="ru-RU"/>
              </w:rPr>
              <w:t>Тема 2</w:t>
            </w:r>
            <w:r w:rsidRPr="007A2C95">
              <w:rPr>
                <w:rFonts w:ascii="Calibri" w:eastAsia="Calibri" w:hAnsi="Calibri" w:cs="Times New Roman"/>
              </w:rPr>
              <w:t xml:space="preserve"> </w:t>
            </w:r>
            <w:r w:rsidRPr="007A2C95">
              <w:rPr>
                <w:rFonts w:ascii="Times New Roman" w:eastAsia="Calibri" w:hAnsi="Times New Roman" w:cs="Times New Roman"/>
                <w:bCs/>
                <w:sz w:val="24"/>
                <w:szCs w:val="24"/>
                <w:lang w:eastAsia="ru-RU"/>
              </w:rPr>
              <w:t>Автоматизация водоснабжения</w:t>
            </w:r>
          </w:p>
        </w:tc>
        <w:tc>
          <w:tcPr>
            <w:tcW w:w="7738" w:type="dxa"/>
            <w:shd w:val="clear" w:color="auto" w:fill="FFFFFF"/>
          </w:tcPr>
          <w:p w14:paraId="14AEECD2" w14:textId="77777777" w:rsidR="007A2C95" w:rsidRPr="007A2C95" w:rsidRDefault="007A2C95" w:rsidP="007A2C95">
            <w:pPr>
              <w:rPr>
                <w:rFonts w:ascii="Times New Roman" w:eastAsia="Times New Roman" w:hAnsi="Times New Roman" w:cs="Times New Roman"/>
                <w:bCs/>
                <w:sz w:val="24"/>
                <w:szCs w:val="24"/>
                <w:lang w:eastAsia="ru-RU"/>
              </w:rPr>
            </w:pPr>
            <w:r w:rsidRPr="007A2C95">
              <w:rPr>
                <w:rFonts w:ascii="Times New Roman" w:eastAsia="Calibri" w:hAnsi="Times New Roman" w:cs="Times New Roman"/>
                <w:b/>
                <w:bCs/>
                <w:sz w:val="24"/>
                <w:szCs w:val="24"/>
                <w:lang w:eastAsia="ru-RU"/>
              </w:rPr>
              <w:t xml:space="preserve">Содержание </w:t>
            </w:r>
          </w:p>
        </w:tc>
        <w:tc>
          <w:tcPr>
            <w:tcW w:w="1842" w:type="dxa"/>
            <w:shd w:val="clear" w:color="auto" w:fill="FFFFFF"/>
          </w:tcPr>
          <w:p w14:paraId="15C00211" w14:textId="77777777" w:rsidR="007A2C95" w:rsidRPr="007A2C95" w:rsidRDefault="007A2C95" w:rsidP="007A2C95">
            <w:pPr>
              <w:jc w:val="center"/>
              <w:rPr>
                <w:rFonts w:ascii="Times New Roman" w:eastAsia="Calibri" w:hAnsi="Times New Roman" w:cs="Times New Roman"/>
                <w:b/>
                <w:bCs/>
                <w:sz w:val="24"/>
                <w:szCs w:val="24"/>
                <w:lang w:eastAsia="ru-RU"/>
              </w:rPr>
            </w:pPr>
            <w:r w:rsidRPr="007A2C95">
              <w:rPr>
                <w:rFonts w:ascii="Times New Roman" w:eastAsia="Calibri" w:hAnsi="Times New Roman" w:cs="Times New Roman"/>
                <w:b/>
                <w:bCs/>
                <w:sz w:val="24"/>
                <w:szCs w:val="24"/>
                <w:lang w:eastAsia="ru-RU"/>
              </w:rPr>
              <w:t>10/6</w:t>
            </w:r>
          </w:p>
        </w:tc>
        <w:tc>
          <w:tcPr>
            <w:tcW w:w="1800" w:type="dxa"/>
            <w:shd w:val="clear" w:color="auto" w:fill="FFFFFF"/>
          </w:tcPr>
          <w:p w14:paraId="021C0E7C" w14:textId="77777777" w:rsidR="007A2C95" w:rsidRPr="007A2C95" w:rsidRDefault="007A2C95" w:rsidP="007A2C95">
            <w:pPr>
              <w:jc w:val="center"/>
              <w:rPr>
                <w:rFonts w:ascii="Times New Roman" w:eastAsia="Calibri" w:hAnsi="Times New Roman" w:cs="Times New Roman"/>
                <w:b/>
                <w:bCs/>
                <w:sz w:val="24"/>
                <w:szCs w:val="24"/>
                <w:lang w:eastAsia="ru-RU"/>
              </w:rPr>
            </w:pPr>
          </w:p>
        </w:tc>
      </w:tr>
      <w:tr w:rsidR="007A2C95" w:rsidRPr="007A2C95" w14:paraId="63D31F86" w14:textId="77777777" w:rsidTr="00AD5821">
        <w:tc>
          <w:tcPr>
            <w:tcW w:w="3528" w:type="dxa"/>
            <w:vMerge/>
            <w:shd w:val="clear" w:color="auto" w:fill="FFFFFF"/>
          </w:tcPr>
          <w:p w14:paraId="6C2BD999" w14:textId="77777777" w:rsidR="007A2C95" w:rsidRPr="007A2C95" w:rsidRDefault="007A2C95" w:rsidP="007A2C95">
            <w:pPr>
              <w:jc w:val="center"/>
              <w:rPr>
                <w:rFonts w:ascii="Times New Roman" w:eastAsia="Times New Roman" w:hAnsi="Times New Roman" w:cs="Times New Roman"/>
                <w:sz w:val="24"/>
                <w:szCs w:val="24"/>
                <w:lang w:eastAsia="ru-RU"/>
              </w:rPr>
            </w:pPr>
          </w:p>
        </w:tc>
        <w:tc>
          <w:tcPr>
            <w:tcW w:w="7738" w:type="dxa"/>
            <w:shd w:val="clear" w:color="auto" w:fill="FFFFFF"/>
          </w:tcPr>
          <w:p w14:paraId="6947C339" w14:textId="77777777" w:rsidR="007A2C95" w:rsidRPr="007A2C95" w:rsidRDefault="007A2C95" w:rsidP="007A2C95">
            <w:pPr>
              <w:rPr>
                <w:rFonts w:ascii="Times New Roman" w:eastAsia="Times New Roman" w:hAnsi="Times New Roman" w:cs="Times New Roman"/>
                <w:sz w:val="24"/>
                <w:szCs w:val="24"/>
                <w:lang w:eastAsia="ru-RU"/>
              </w:rPr>
            </w:pPr>
            <w:r w:rsidRPr="007A2C95">
              <w:rPr>
                <w:rFonts w:ascii="Times New Roman" w:eastAsia="Times New Roman" w:hAnsi="Times New Roman" w:cs="Times New Roman"/>
                <w:sz w:val="24"/>
                <w:szCs w:val="24"/>
                <w:lang w:eastAsia="ru-RU"/>
              </w:rPr>
              <w:t>Автоматизация  водоснабжения.</w:t>
            </w:r>
          </w:p>
          <w:p w14:paraId="01194DFC" w14:textId="77777777" w:rsidR="007A2C95" w:rsidRPr="007A2C95" w:rsidRDefault="007A2C95" w:rsidP="007A2C95">
            <w:pPr>
              <w:rPr>
                <w:rFonts w:ascii="Times New Roman" w:eastAsia="Times New Roman" w:hAnsi="Times New Roman" w:cs="Times New Roman"/>
                <w:sz w:val="24"/>
                <w:szCs w:val="24"/>
                <w:lang w:eastAsia="ru-RU"/>
              </w:rPr>
            </w:pPr>
            <w:r w:rsidRPr="007A2C95">
              <w:rPr>
                <w:rFonts w:ascii="Times New Roman" w:eastAsia="Times New Roman" w:hAnsi="Times New Roman" w:cs="Times New Roman"/>
                <w:sz w:val="24"/>
                <w:szCs w:val="24"/>
                <w:lang w:eastAsia="ru-RU"/>
              </w:rPr>
              <w:t>Автоматизация безбашенных насосных установок .</w:t>
            </w:r>
          </w:p>
          <w:p w14:paraId="42D15BB8" w14:textId="77777777" w:rsidR="007A2C95" w:rsidRPr="007A2C95" w:rsidRDefault="007A2C95" w:rsidP="007A2C95">
            <w:pPr>
              <w:rPr>
                <w:rFonts w:ascii="Times New Roman" w:eastAsia="Times New Roman" w:hAnsi="Times New Roman" w:cs="Times New Roman"/>
                <w:sz w:val="24"/>
                <w:szCs w:val="24"/>
                <w:lang w:eastAsia="ru-RU"/>
              </w:rPr>
            </w:pPr>
            <w:r w:rsidRPr="007A2C95">
              <w:rPr>
                <w:rFonts w:ascii="Times New Roman" w:eastAsia="Times New Roman" w:hAnsi="Times New Roman" w:cs="Times New Roman"/>
                <w:sz w:val="24"/>
                <w:szCs w:val="24"/>
                <w:lang w:eastAsia="ru-RU"/>
              </w:rPr>
              <w:t>Автоматизация башенных насосных  установок.</w:t>
            </w:r>
          </w:p>
          <w:p w14:paraId="74B86AE6" w14:textId="77777777" w:rsidR="007A2C95" w:rsidRPr="007A2C95" w:rsidRDefault="007A2C95" w:rsidP="007A2C95">
            <w:pPr>
              <w:rPr>
                <w:rFonts w:ascii="Times New Roman" w:eastAsia="Times New Roman" w:hAnsi="Times New Roman" w:cs="Times New Roman"/>
                <w:sz w:val="24"/>
                <w:szCs w:val="24"/>
                <w:lang w:eastAsia="ru-RU"/>
              </w:rPr>
            </w:pPr>
            <w:r w:rsidRPr="007A2C95">
              <w:rPr>
                <w:rFonts w:ascii="Times New Roman" w:eastAsia="Times New Roman" w:hAnsi="Times New Roman" w:cs="Times New Roman"/>
                <w:sz w:val="24"/>
                <w:szCs w:val="24"/>
                <w:lang w:eastAsia="ru-RU"/>
              </w:rPr>
              <w:t>Расчет  и  выбор насосного агрегата</w:t>
            </w:r>
          </w:p>
        </w:tc>
        <w:tc>
          <w:tcPr>
            <w:tcW w:w="1842" w:type="dxa"/>
            <w:vMerge w:val="restart"/>
            <w:shd w:val="clear" w:color="auto" w:fill="FFFFFF"/>
          </w:tcPr>
          <w:p w14:paraId="61E9E2AD" w14:textId="77777777" w:rsidR="007A2C95" w:rsidRPr="007A2C95" w:rsidRDefault="007A2C95" w:rsidP="007A2C95">
            <w:pPr>
              <w:jc w:val="center"/>
              <w:rPr>
                <w:rFonts w:ascii="Times New Roman" w:eastAsia="Calibri" w:hAnsi="Times New Roman" w:cs="Times New Roman"/>
                <w:bCs/>
                <w:sz w:val="24"/>
                <w:szCs w:val="24"/>
                <w:lang w:eastAsia="ru-RU"/>
              </w:rPr>
            </w:pPr>
          </w:p>
        </w:tc>
        <w:tc>
          <w:tcPr>
            <w:tcW w:w="1800" w:type="dxa"/>
            <w:vMerge w:val="restart"/>
            <w:shd w:val="clear" w:color="auto" w:fill="FFFFFF"/>
          </w:tcPr>
          <w:p w14:paraId="64AA010E" w14:textId="77777777" w:rsidR="007A2C95" w:rsidRPr="007A2C95" w:rsidRDefault="007A2C95" w:rsidP="007A2C95">
            <w:pPr>
              <w:suppressAutoHyphens/>
              <w:snapToGrid w:val="0"/>
              <w:jc w:val="center"/>
              <w:rPr>
                <w:rFonts w:ascii="Times New Roman" w:eastAsia="Times New Roman" w:hAnsi="Times New Roman" w:cs="Times New Roman"/>
                <w:color w:val="000000"/>
                <w:sz w:val="20"/>
                <w:szCs w:val="20"/>
                <w:lang w:eastAsia="ar-SA"/>
              </w:rPr>
            </w:pPr>
            <w:r w:rsidRPr="007A2C95">
              <w:rPr>
                <w:rFonts w:ascii="Times New Roman" w:eastAsia="Times New Roman" w:hAnsi="Times New Roman" w:cs="Times New Roman"/>
                <w:color w:val="000000"/>
                <w:sz w:val="20"/>
                <w:szCs w:val="20"/>
                <w:lang w:eastAsia="ar-SA"/>
              </w:rPr>
              <w:t>ОК1-ОК2 ОК5-ОК9</w:t>
            </w:r>
          </w:p>
          <w:p w14:paraId="68F759BD" w14:textId="77777777" w:rsidR="007A2C95" w:rsidRPr="007A2C95" w:rsidRDefault="007A2C95" w:rsidP="007A2C95">
            <w:pPr>
              <w:suppressAutoHyphens/>
              <w:snapToGrid w:val="0"/>
              <w:jc w:val="center"/>
              <w:rPr>
                <w:rFonts w:ascii="Times New Roman" w:eastAsia="Times New Roman" w:hAnsi="Times New Roman" w:cs="Times New Roman"/>
                <w:color w:val="000000"/>
                <w:sz w:val="20"/>
                <w:szCs w:val="20"/>
                <w:lang w:eastAsia="ar-SA"/>
              </w:rPr>
            </w:pPr>
            <w:r w:rsidRPr="007A2C95">
              <w:rPr>
                <w:rFonts w:ascii="Times New Roman" w:eastAsia="Times New Roman" w:hAnsi="Times New Roman" w:cs="Times New Roman"/>
                <w:color w:val="000000"/>
                <w:sz w:val="20"/>
                <w:szCs w:val="20"/>
                <w:lang w:eastAsia="ar-SA"/>
              </w:rPr>
              <w:t>ПК1.1-1.2</w:t>
            </w:r>
          </w:p>
          <w:p w14:paraId="743A97D3" w14:textId="77777777" w:rsidR="007A2C95" w:rsidRPr="007A2C95" w:rsidRDefault="007A2C95" w:rsidP="007A2C95">
            <w:pPr>
              <w:suppressAutoHyphens/>
              <w:snapToGrid w:val="0"/>
              <w:jc w:val="center"/>
              <w:rPr>
                <w:rFonts w:ascii="Times New Roman" w:eastAsia="Times New Roman" w:hAnsi="Times New Roman" w:cs="Times New Roman"/>
                <w:color w:val="000000"/>
                <w:sz w:val="20"/>
                <w:szCs w:val="20"/>
                <w:lang w:eastAsia="ar-SA"/>
              </w:rPr>
            </w:pPr>
            <w:r w:rsidRPr="007A2C95">
              <w:rPr>
                <w:rFonts w:ascii="Times New Roman" w:eastAsia="Times New Roman" w:hAnsi="Times New Roman" w:cs="Times New Roman"/>
                <w:color w:val="000000"/>
                <w:sz w:val="20"/>
                <w:szCs w:val="20"/>
                <w:lang w:eastAsia="ar-SA"/>
              </w:rPr>
              <w:t>ПК3.1-3.2</w:t>
            </w:r>
          </w:p>
          <w:p w14:paraId="06DF76A3" w14:textId="77777777" w:rsidR="007A2C95" w:rsidRPr="007A2C95" w:rsidRDefault="007A2C95" w:rsidP="007A2C95">
            <w:pPr>
              <w:suppressAutoHyphens/>
              <w:snapToGrid w:val="0"/>
              <w:jc w:val="center"/>
              <w:rPr>
                <w:rFonts w:ascii="Times New Roman" w:eastAsia="Times New Roman" w:hAnsi="Times New Roman" w:cs="Times New Roman"/>
                <w:color w:val="000000"/>
                <w:sz w:val="20"/>
                <w:szCs w:val="20"/>
                <w:lang w:eastAsia="ar-SA"/>
              </w:rPr>
            </w:pPr>
            <w:r w:rsidRPr="007A2C95">
              <w:rPr>
                <w:rFonts w:ascii="Times New Roman" w:eastAsia="Times New Roman" w:hAnsi="Times New Roman" w:cs="Times New Roman"/>
                <w:color w:val="000000"/>
                <w:sz w:val="20"/>
                <w:szCs w:val="20"/>
                <w:lang w:eastAsia="ar-SA"/>
              </w:rPr>
              <w:t>ПК4.1-ПК4.3</w:t>
            </w:r>
          </w:p>
          <w:p w14:paraId="45D6FDCB" w14:textId="77777777" w:rsidR="007A2C95" w:rsidRPr="007A2C95" w:rsidRDefault="007A2C95" w:rsidP="007A2C95">
            <w:pPr>
              <w:suppressAutoHyphens/>
              <w:snapToGrid w:val="0"/>
              <w:jc w:val="center"/>
              <w:rPr>
                <w:rFonts w:ascii="Times New Roman" w:eastAsia="Calibri" w:hAnsi="Times New Roman" w:cs="Times New Roman"/>
                <w:b/>
                <w:bCs/>
                <w:sz w:val="24"/>
                <w:szCs w:val="24"/>
                <w:lang w:eastAsia="ru-RU"/>
              </w:rPr>
            </w:pPr>
          </w:p>
        </w:tc>
      </w:tr>
      <w:tr w:rsidR="007A2C95" w:rsidRPr="007A2C95" w14:paraId="45BDB5AD" w14:textId="77777777" w:rsidTr="00AD5821">
        <w:tc>
          <w:tcPr>
            <w:tcW w:w="3528" w:type="dxa"/>
            <w:vMerge/>
            <w:shd w:val="clear" w:color="auto" w:fill="FFFFFF"/>
          </w:tcPr>
          <w:p w14:paraId="356D3C29" w14:textId="77777777" w:rsidR="007A2C95" w:rsidRPr="007A2C95" w:rsidRDefault="007A2C95" w:rsidP="007A2C95">
            <w:pPr>
              <w:jc w:val="center"/>
              <w:rPr>
                <w:rFonts w:ascii="Times New Roman" w:eastAsia="Times New Roman" w:hAnsi="Times New Roman" w:cs="Times New Roman"/>
                <w:sz w:val="24"/>
                <w:szCs w:val="24"/>
                <w:lang w:eastAsia="ru-RU"/>
              </w:rPr>
            </w:pPr>
          </w:p>
        </w:tc>
        <w:tc>
          <w:tcPr>
            <w:tcW w:w="7738" w:type="dxa"/>
            <w:shd w:val="clear" w:color="auto" w:fill="FFFFFF"/>
          </w:tcPr>
          <w:p w14:paraId="3AA9BAA0" w14:textId="77777777" w:rsidR="007A2C95" w:rsidRPr="007A2C95" w:rsidRDefault="007A2C95" w:rsidP="007A2C95">
            <w:pPr>
              <w:rPr>
                <w:rFonts w:ascii="Times New Roman" w:eastAsia="Times New Roman" w:hAnsi="Times New Roman" w:cs="Times New Roman"/>
                <w:sz w:val="24"/>
                <w:szCs w:val="24"/>
                <w:lang w:eastAsia="ru-RU"/>
              </w:rPr>
            </w:pPr>
            <w:r w:rsidRPr="007A2C95">
              <w:rPr>
                <w:rFonts w:ascii="Times New Roman" w:eastAsia="Times New Roman" w:hAnsi="Times New Roman" w:cs="Times New Roman"/>
                <w:sz w:val="24"/>
                <w:szCs w:val="24"/>
                <w:lang w:eastAsia="ru-RU"/>
              </w:rPr>
              <w:t>Устройство и принцип действия бесконтактных станций  управления насосными агрегатами типа ШЭП и "Каскад."</w:t>
            </w:r>
          </w:p>
        </w:tc>
        <w:tc>
          <w:tcPr>
            <w:tcW w:w="1842" w:type="dxa"/>
            <w:vMerge/>
            <w:shd w:val="clear" w:color="auto" w:fill="FFFFFF"/>
          </w:tcPr>
          <w:p w14:paraId="1C695BC7" w14:textId="77777777" w:rsidR="007A2C95" w:rsidRPr="007A2C95" w:rsidRDefault="007A2C95" w:rsidP="007A2C95">
            <w:pPr>
              <w:jc w:val="center"/>
              <w:rPr>
                <w:rFonts w:ascii="Times New Roman" w:eastAsia="Calibri" w:hAnsi="Times New Roman" w:cs="Times New Roman"/>
                <w:bCs/>
                <w:sz w:val="24"/>
                <w:szCs w:val="24"/>
                <w:lang w:eastAsia="ru-RU"/>
              </w:rPr>
            </w:pPr>
          </w:p>
        </w:tc>
        <w:tc>
          <w:tcPr>
            <w:tcW w:w="1800" w:type="dxa"/>
            <w:vMerge/>
            <w:shd w:val="clear" w:color="auto" w:fill="FFFFFF"/>
          </w:tcPr>
          <w:p w14:paraId="10F297FE" w14:textId="77777777" w:rsidR="007A2C95" w:rsidRPr="007A2C95" w:rsidRDefault="007A2C95" w:rsidP="007A2C95">
            <w:pPr>
              <w:jc w:val="center"/>
              <w:rPr>
                <w:rFonts w:ascii="Times New Roman" w:eastAsia="Calibri" w:hAnsi="Times New Roman" w:cs="Times New Roman"/>
                <w:b/>
                <w:bCs/>
                <w:sz w:val="24"/>
                <w:szCs w:val="24"/>
                <w:lang w:eastAsia="ru-RU"/>
              </w:rPr>
            </w:pPr>
          </w:p>
        </w:tc>
      </w:tr>
      <w:tr w:rsidR="007A2C95" w:rsidRPr="007A2C95" w14:paraId="5808494F" w14:textId="77777777" w:rsidTr="00AD5821">
        <w:trPr>
          <w:trHeight w:val="329"/>
        </w:trPr>
        <w:tc>
          <w:tcPr>
            <w:tcW w:w="3528" w:type="dxa"/>
            <w:vMerge/>
            <w:shd w:val="clear" w:color="auto" w:fill="FFFFFF"/>
          </w:tcPr>
          <w:p w14:paraId="19EF95DA" w14:textId="77777777" w:rsidR="007A2C95" w:rsidRPr="007A2C95" w:rsidRDefault="007A2C95" w:rsidP="007A2C95">
            <w:pPr>
              <w:jc w:val="center"/>
              <w:rPr>
                <w:rFonts w:ascii="Times New Roman" w:eastAsia="Times New Roman" w:hAnsi="Times New Roman" w:cs="Times New Roman"/>
                <w:sz w:val="24"/>
                <w:szCs w:val="24"/>
                <w:lang w:eastAsia="ru-RU"/>
              </w:rPr>
            </w:pPr>
          </w:p>
        </w:tc>
        <w:tc>
          <w:tcPr>
            <w:tcW w:w="7738" w:type="dxa"/>
            <w:shd w:val="clear" w:color="auto" w:fill="FFFFFF"/>
          </w:tcPr>
          <w:p w14:paraId="1754842B" w14:textId="77777777" w:rsidR="007A2C95" w:rsidRPr="007A2C95" w:rsidRDefault="007A2C95" w:rsidP="007A2C95">
            <w:pPr>
              <w:shd w:val="clear" w:color="auto" w:fill="FFFFFF"/>
              <w:jc w:val="both"/>
              <w:rPr>
                <w:rFonts w:ascii="Times New Roman" w:eastAsia="Times New Roman" w:hAnsi="Times New Roman" w:cs="Times New Roman"/>
                <w:b/>
                <w:sz w:val="24"/>
                <w:szCs w:val="24"/>
                <w:lang w:eastAsia="ru-RU"/>
              </w:rPr>
            </w:pPr>
            <w:r w:rsidRPr="007A2C95">
              <w:rPr>
                <w:rFonts w:ascii="Times New Roman" w:eastAsia="Times New Roman" w:hAnsi="Times New Roman" w:cs="Times New Roman"/>
                <w:b/>
                <w:bCs/>
                <w:lang w:eastAsia="ru-RU"/>
              </w:rPr>
              <w:t>В том числе практических и лабораторных занятий</w:t>
            </w:r>
          </w:p>
        </w:tc>
        <w:tc>
          <w:tcPr>
            <w:tcW w:w="1842" w:type="dxa"/>
            <w:shd w:val="clear" w:color="auto" w:fill="FFFFFF"/>
          </w:tcPr>
          <w:p w14:paraId="205F3366" w14:textId="77777777" w:rsidR="007A2C95" w:rsidRPr="007A2C95" w:rsidRDefault="007A2C95" w:rsidP="007A2C95">
            <w:pPr>
              <w:jc w:val="center"/>
              <w:rPr>
                <w:rFonts w:ascii="Times New Roman" w:eastAsia="Calibri" w:hAnsi="Times New Roman" w:cs="Times New Roman"/>
                <w:b/>
                <w:bCs/>
                <w:sz w:val="24"/>
                <w:szCs w:val="24"/>
                <w:lang w:eastAsia="ru-RU"/>
              </w:rPr>
            </w:pPr>
            <w:r w:rsidRPr="007A2C95">
              <w:rPr>
                <w:rFonts w:ascii="Times New Roman" w:eastAsia="Calibri" w:hAnsi="Times New Roman" w:cs="Times New Roman"/>
                <w:b/>
                <w:bCs/>
                <w:sz w:val="24"/>
                <w:szCs w:val="24"/>
                <w:lang w:eastAsia="ru-RU"/>
              </w:rPr>
              <w:t>6/6</w:t>
            </w:r>
          </w:p>
        </w:tc>
        <w:tc>
          <w:tcPr>
            <w:tcW w:w="1800" w:type="dxa"/>
            <w:vMerge w:val="restart"/>
            <w:shd w:val="clear" w:color="auto" w:fill="FFFFFF"/>
          </w:tcPr>
          <w:p w14:paraId="7F43985B" w14:textId="77777777" w:rsidR="007A2C95" w:rsidRPr="007A2C95" w:rsidRDefault="007A2C95" w:rsidP="007A2C95">
            <w:pPr>
              <w:suppressAutoHyphens/>
              <w:snapToGrid w:val="0"/>
              <w:jc w:val="center"/>
              <w:rPr>
                <w:rFonts w:ascii="Times New Roman" w:eastAsia="Times New Roman" w:hAnsi="Times New Roman" w:cs="Times New Roman"/>
                <w:color w:val="000000"/>
                <w:sz w:val="20"/>
                <w:szCs w:val="20"/>
                <w:lang w:eastAsia="ar-SA"/>
              </w:rPr>
            </w:pPr>
            <w:r w:rsidRPr="007A2C95">
              <w:rPr>
                <w:rFonts w:ascii="Times New Roman" w:eastAsia="Times New Roman" w:hAnsi="Times New Roman" w:cs="Times New Roman"/>
                <w:color w:val="000000"/>
                <w:sz w:val="20"/>
                <w:szCs w:val="20"/>
                <w:lang w:eastAsia="ar-SA"/>
              </w:rPr>
              <w:t>ОК1-ОК2 ОК5-ОК9</w:t>
            </w:r>
          </w:p>
          <w:p w14:paraId="5F38E620" w14:textId="77777777" w:rsidR="007A2C95" w:rsidRPr="007A2C95" w:rsidRDefault="007A2C95" w:rsidP="007A2C95">
            <w:pPr>
              <w:suppressAutoHyphens/>
              <w:snapToGrid w:val="0"/>
              <w:jc w:val="center"/>
              <w:rPr>
                <w:rFonts w:ascii="Times New Roman" w:eastAsia="Times New Roman" w:hAnsi="Times New Roman" w:cs="Times New Roman"/>
                <w:color w:val="000000"/>
                <w:sz w:val="20"/>
                <w:szCs w:val="20"/>
                <w:lang w:eastAsia="ar-SA"/>
              </w:rPr>
            </w:pPr>
            <w:r w:rsidRPr="007A2C95">
              <w:rPr>
                <w:rFonts w:ascii="Times New Roman" w:eastAsia="Times New Roman" w:hAnsi="Times New Roman" w:cs="Times New Roman"/>
                <w:color w:val="000000"/>
                <w:sz w:val="20"/>
                <w:szCs w:val="20"/>
                <w:lang w:eastAsia="ar-SA"/>
              </w:rPr>
              <w:t>ПК1.1-1.2</w:t>
            </w:r>
          </w:p>
          <w:p w14:paraId="24E13843" w14:textId="77777777" w:rsidR="007A2C95" w:rsidRPr="007A2C95" w:rsidRDefault="007A2C95" w:rsidP="007A2C95">
            <w:pPr>
              <w:suppressAutoHyphens/>
              <w:snapToGrid w:val="0"/>
              <w:jc w:val="center"/>
              <w:rPr>
                <w:rFonts w:ascii="Times New Roman" w:eastAsia="Times New Roman" w:hAnsi="Times New Roman" w:cs="Times New Roman"/>
                <w:color w:val="000000"/>
                <w:sz w:val="20"/>
                <w:szCs w:val="20"/>
                <w:lang w:eastAsia="ar-SA"/>
              </w:rPr>
            </w:pPr>
            <w:r w:rsidRPr="007A2C95">
              <w:rPr>
                <w:rFonts w:ascii="Times New Roman" w:eastAsia="Times New Roman" w:hAnsi="Times New Roman" w:cs="Times New Roman"/>
                <w:color w:val="000000"/>
                <w:sz w:val="20"/>
                <w:szCs w:val="20"/>
                <w:lang w:eastAsia="ar-SA"/>
              </w:rPr>
              <w:t>ПК3.1-3.2</w:t>
            </w:r>
          </w:p>
          <w:p w14:paraId="6F38259F" w14:textId="77777777" w:rsidR="007A2C95" w:rsidRPr="007A2C95" w:rsidRDefault="007A2C95" w:rsidP="007A2C95">
            <w:pPr>
              <w:suppressAutoHyphens/>
              <w:snapToGrid w:val="0"/>
              <w:jc w:val="center"/>
              <w:rPr>
                <w:rFonts w:ascii="Times New Roman" w:eastAsia="Times New Roman" w:hAnsi="Times New Roman" w:cs="Times New Roman"/>
                <w:color w:val="000000"/>
                <w:sz w:val="20"/>
                <w:szCs w:val="20"/>
                <w:lang w:eastAsia="ar-SA"/>
              </w:rPr>
            </w:pPr>
            <w:r w:rsidRPr="007A2C95">
              <w:rPr>
                <w:rFonts w:ascii="Times New Roman" w:eastAsia="Times New Roman" w:hAnsi="Times New Roman" w:cs="Times New Roman"/>
                <w:color w:val="000000"/>
                <w:sz w:val="20"/>
                <w:szCs w:val="20"/>
                <w:lang w:eastAsia="ar-SA"/>
              </w:rPr>
              <w:lastRenderedPageBreak/>
              <w:t>ПК4.1-ПК4.3</w:t>
            </w:r>
          </w:p>
        </w:tc>
      </w:tr>
      <w:tr w:rsidR="007A2C95" w:rsidRPr="007A2C95" w14:paraId="7457319D" w14:textId="77777777" w:rsidTr="00AD5821">
        <w:trPr>
          <w:trHeight w:val="329"/>
        </w:trPr>
        <w:tc>
          <w:tcPr>
            <w:tcW w:w="3528" w:type="dxa"/>
            <w:vMerge/>
            <w:shd w:val="clear" w:color="auto" w:fill="FFFFFF"/>
          </w:tcPr>
          <w:p w14:paraId="50F141FA" w14:textId="77777777" w:rsidR="007A2C95" w:rsidRPr="007A2C95" w:rsidRDefault="007A2C95" w:rsidP="007A2C95">
            <w:pPr>
              <w:jc w:val="center"/>
              <w:rPr>
                <w:rFonts w:ascii="Times New Roman" w:eastAsia="Times New Roman" w:hAnsi="Times New Roman" w:cs="Times New Roman"/>
                <w:sz w:val="24"/>
                <w:szCs w:val="24"/>
                <w:lang w:eastAsia="ru-RU"/>
              </w:rPr>
            </w:pPr>
          </w:p>
        </w:tc>
        <w:tc>
          <w:tcPr>
            <w:tcW w:w="7738" w:type="dxa"/>
            <w:shd w:val="clear" w:color="auto" w:fill="FFFFFF"/>
          </w:tcPr>
          <w:p w14:paraId="527CEB56" w14:textId="77777777" w:rsidR="007A2C95" w:rsidRPr="007A2C95" w:rsidRDefault="007A2C95" w:rsidP="007A2C95">
            <w:pPr>
              <w:shd w:val="clear" w:color="auto" w:fill="FFFFFF"/>
              <w:jc w:val="both"/>
              <w:rPr>
                <w:rFonts w:ascii="Times New Roman" w:eastAsia="Times New Roman" w:hAnsi="Times New Roman" w:cs="Times New Roman"/>
                <w:sz w:val="24"/>
                <w:szCs w:val="24"/>
                <w:lang w:eastAsia="ru-RU"/>
              </w:rPr>
            </w:pPr>
            <w:r w:rsidRPr="007A2C95">
              <w:rPr>
                <w:rFonts w:ascii="Times New Roman" w:eastAsia="Times New Roman" w:hAnsi="Times New Roman" w:cs="Times New Roman"/>
                <w:sz w:val="24"/>
                <w:szCs w:val="24"/>
                <w:lang w:eastAsia="ru-RU"/>
              </w:rPr>
              <w:t>Расчет рабочих параметров башенной насосной установки.</w:t>
            </w:r>
          </w:p>
        </w:tc>
        <w:tc>
          <w:tcPr>
            <w:tcW w:w="1842" w:type="dxa"/>
            <w:vMerge w:val="restart"/>
            <w:shd w:val="clear" w:color="auto" w:fill="FFFFFF"/>
          </w:tcPr>
          <w:p w14:paraId="1D5D2214" w14:textId="77777777" w:rsidR="007A2C95" w:rsidRPr="007A2C95" w:rsidRDefault="007A2C95" w:rsidP="007A2C95">
            <w:pPr>
              <w:jc w:val="center"/>
              <w:rPr>
                <w:rFonts w:ascii="Times New Roman" w:eastAsia="Calibri" w:hAnsi="Times New Roman" w:cs="Times New Roman"/>
                <w:bCs/>
                <w:sz w:val="24"/>
                <w:szCs w:val="24"/>
                <w:lang w:eastAsia="ru-RU"/>
              </w:rPr>
            </w:pPr>
          </w:p>
        </w:tc>
        <w:tc>
          <w:tcPr>
            <w:tcW w:w="1800" w:type="dxa"/>
            <w:vMerge/>
            <w:shd w:val="clear" w:color="auto" w:fill="FFFFFF"/>
          </w:tcPr>
          <w:p w14:paraId="18F118F5" w14:textId="77777777" w:rsidR="007A2C95" w:rsidRPr="007A2C95" w:rsidRDefault="007A2C95" w:rsidP="007A2C95">
            <w:pPr>
              <w:suppressAutoHyphens/>
              <w:snapToGrid w:val="0"/>
              <w:jc w:val="center"/>
              <w:rPr>
                <w:rFonts w:ascii="Times New Roman" w:eastAsia="Calibri" w:hAnsi="Times New Roman" w:cs="Times New Roman"/>
                <w:b/>
                <w:bCs/>
                <w:sz w:val="24"/>
                <w:szCs w:val="24"/>
                <w:lang w:eastAsia="ru-RU"/>
              </w:rPr>
            </w:pPr>
          </w:p>
        </w:tc>
      </w:tr>
      <w:tr w:rsidR="007A2C95" w:rsidRPr="007A2C95" w14:paraId="5AA4000D" w14:textId="77777777" w:rsidTr="00AD5821">
        <w:trPr>
          <w:trHeight w:val="329"/>
        </w:trPr>
        <w:tc>
          <w:tcPr>
            <w:tcW w:w="3528" w:type="dxa"/>
            <w:vMerge/>
            <w:shd w:val="clear" w:color="auto" w:fill="FFFFFF"/>
          </w:tcPr>
          <w:p w14:paraId="5017403B" w14:textId="77777777" w:rsidR="007A2C95" w:rsidRPr="007A2C95" w:rsidRDefault="007A2C95" w:rsidP="007A2C95">
            <w:pPr>
              <w:jc w:val="center"/>
              <w:rPr>
                <w:rFonts w:ascii="Times New Roman" w:eastAsia="Times New Roman" w:hAnsi="Times New Roman" w:cs="Times New Roman"/>
                <w:sz w:val="24"/>
                <w:szCs w:val="24"/>
                <w:lang w:eastAsia="ru-RU"/>
              </w:rPr>
            </w:pPr>
          </w:p>
        </w:tc>
        <w:tc>
          <w:tcPr>
            <w:tcW w:w="7738" w:type="dxa"/>
            <w:shd w:val="clear" w:color="auto" w:fill="FFFFFF"/>
          </w:tcPr>
          <w:p w14:paraId="2707FC5D" w14:textId="77777777" w:rsidR="007A2C95" w:rsidRPr="007A2C95" w:rsidRDefault="007A2C95" w:rsidP="007A2C95">
            <w:pPr>
              <w:shd w:val="clear" w:color="auto" w:fill="FFFFFF"/>
              <w:jc w:val="both"/>
              <w:rPr>
                <w:rFonts w:ascii="Times New Roman" w:eastAsia="Times New Roman" w:hAnsi="Times New Roman" w:cs="Times New Roman"/>
                <w:sz w:val="24"/>
                <w:szCs w:val="24"/>
                <w:lang w:eastAsia="ru-RU"/>
              </w:rPr>
            </w:pPr>
            <w:r w:rsidRPr="007A2C95">
              <w:rPr>
                <w:rFonts w:ascii="Times New Roman" w:eastAsia="Times New Roman" w:hAnsi="Times New Roman" w:cs="Times New Roman"/>
                <w:sz w:val="24"/>
                <w:szCs w:val="24"/>
                <w:lang w:eastAsia="ru-RU"/>
              </w:rPr>
              <w:t>Анализ схемы автоматизации водоподьемных  установок</w:t>
            </w:r>
          </w:p>
        </w:tc>
        <w:tc>
          <w:tcPr>
            <w:tcW w:w="1842" w:type="dxa"/>
            <w:vMerge/>
            <w:shd w:val="clear" w:color="auto" w:fill="FFFFFF"/>
          </w:tcPr>
          <w:p w14:paraId="786948F5" w14:textId="77777777" w:rsidR="007A2C95" w:rsidRPr="007A2C95" w:rsidRDefault="007A2C95" w:rsidP="007A2C95">
            <w:pPr>
              <w:jc w:val="center"/>
              <w:rPr>
                <w:rFonts w:ascii="Times New Roman" w:eastAsia="Calibri" w:hAnsi="Times New Roman" w:cs="Times New Roman"/>
                <w:bCs/>
                <w:sz w:val="24"/>
                <w:szCs w:val="24"/>
                <w:lang w:eastAsia="ru-RU"/>
              </w:rPr>
            </w:pPr>
          </w:p>
        </w:tc>
        <w:tc>
          <w:tcPr>
            <w:tcW w:w="1800" w:type="dxa"/>
            <w:vMerge/>
            <w:shd w:val="clear" w:color="auto" w:fill="FFFFFF"/>
          </w:tcPr>
          <w:p w14:paraId="7A20E2A6" w14:textId="77777777" w:rsidR="007A2C95" w:rsidRPr="007A2C95" w:rsidRDefault="007A2C95" w:rsidP="007A2C95">
            <w:pPr>
              <w:jc w:val="center"/>
              <w:rPr>
                <w:rFonts w:ascii="Times New Roman" w:eastAsia="Calibri" w:hAnsi="Times New Roman" w:cs="Times New Roman"/>
                <w:b/>
                <w:bCs/>
                <w:sz w:val="24"/>
                <w:szCs w:val="24"/>
                <w:lang w:eastAsia="ru-RU"/>
              </w:rPr>
            </w:pPr>
          </w:p>
        </w:tc>
      </w:tr>
      <w:tr w:rsidR="007A2C95" w:rsidRPr="007A2C95" w14:paraId="6DAE85CD" w14:textId="77777777" w:rsidTr="00AD5821">
        <w:trPr>
          <w:trHeight w:val="329"/>
        </w:trPr>
        <w:tc>
          <w:tcPr>
            <w:tcW w:w="3528" w:type="dxa"/>
            <w:vMerge/>
            <w:shd w:val="clear" w:color="auto" w:fill="FFFFFF"/>
          </w:tcPr>
          <w:p w14:paraId="60A2D567" w14:textId="77777777" w:rsidR="007A2C95" w:rsidRPr="007A2C95" w:rsidRDefault="007A2C95" w:rsidP="007A2C95">
            <w:pPr>
              <w:jc w:val="center"/>
              <w:rPr>
                <w:rFonts w:ascii="Times New Roman" w:eastAsia="Times New Roman" w:hAnsi="Times New Roman" w:cs="Times New Roman"/>
                <w:sz w:val="24"/>
                <w:szCs w:val="24"/>
                <w:lang w:eastAsia="ru-RU"/>
              </w:rPr>
            </w:pPr>
          </w:p>
        </w:tc>
        <w:tc>
          <w:tcPr>
            <w:tcW w:w="7738" w:type="dxa"/>
            <w:shd w:val="clear" w:color="auto" w:fill="FFFFFF"/>
          </w:tcPr>
          <w:p w14:paraId="61E1B2B9" w14:textId="77777777" w:rsidR="007A2C95" w:rsidRPr="007A2C95" w:rsidRDefault="007A2C95" w:rsidP="007A2C95">
            <w:pPr>
              <w:shd w:val="clear" w:color="auto" w:fill="FFFFFF"/>
              <w:jc w:val="both"/>
              <w:rPr>
                <w:rFonts w:ascii="Times New Roman" w:eastAsia="Times New Roman" w:hAnsi="Times New Roman" w:cs="Times New Roman"/>
                <w:sz w:val="24"/>
                <w:szCs w:val="24"/>
                <w:lang w:eastAsia="ru-RU"/>
              </w:rPr>
            </w:pPr>
            <w:r w:rsidRPr="007A2C95">
              <w:rPr>
                <w:rFonts w:ascii="Times New Roman" w:eastAsia="Times New Roman" w:hAnsi="Times New Roman" w:cs="Times New Roman"/>
                <w:sz w:val="24"/>
                <w:szCs w:val="24"/>
                <w:lang w:eastAsia="ru-RU"/>
              </w:rPr>
              <w:t>Анализ  схем  автоматизации башенной насосной установки.</w:t>
            </w:r>
          </w:p>
        </w:tc>
        <w:tc>
          <w:tcPr>
            <w:tcW w:w="1842" w:type="dxa"/>
            <w:vMerge/>
            <w:shd w:val="clear" w:color="auto" w:fill="FFFFFF"/>
          </w:tcPr>
          <w:p w14:paraId="2A924909" w14:textId="77777777" w:rsidR="007A2C95" w:rsidRPr="007A2C95" w:rsidRDefault="007A2C95" w:rsidP="007A2C95">
            <w:pPr>
              <w:jc w:val="center"/>
              <w:rPr>
                <w:rFonts w:ascii="Times New Roman" w:eastAsia="Calibri" w:hAnsi="Times New Roman" w:cs="Times New Roman"/>
                <w:bCs/>
                <w:sz w:val="24"/>
                <w:szCs w:val="24"/>
                <w:lang w:eastAsia="ru-RU"/>
              </w:rPr>
            </w:pPr>
          </w:p>
        </w:tc>
        <w:tc>
          <w:tcPr>
            <w:tcW w:w="1800" w:type="dxa"/>
            <w:vMerge/>
            <w:shd w:val="clear" w:color="auto" w:fill="FFFFFF"/>
          </w:tcPr>
          <w:p w14:paraId="4908B257" w14:textId="77777777" w:rsidR="007A2C95" w:rsidRPr="007A2C95" w:rsidRDefault="007A2C95" w:rsidP="007A2C95">
            <w:pPr>
              <w:jc w:val="center"/>
              <w:rPr>
                <w:rFonts w:ascii="Times New Roman" w:eastAsia="Calibri" w:hAnsi="Times New Roman" w:cs="Times New Roman"/>
                <w:b/>
                <w:bCs/>
                <w:sz w:val="24"/>
                <w:szCs w:val="24"/>
                <w:lang w:eastAsia="ru-RU"/>
              </w:rPr>
            </w:pPr>
          </w:p>
        </w:tc>
      </w:tr>
      <w:tr w:rsidR="007A2C95" w:rsidRPr="007A2C95" w14:paraId="7EC3C87E" w14:textId="77777777" w:rsidTr="00AD5821">
        <w:tc>
          <w:tcPr>
            <w:tcW w:w="3528" w:type="dxa"/>
            <w:vMerge w:val="restart"/>
            <w:shd w:val="clear" w:color="auto" w:fill="FFFFFF"/>
          </w:tcPr>
          <w:p w14:paraId="5B4FED47" w14:textId="77777777" w:rsidR="007A2C95" w:rsidRPr="007A2C95" w:rsidRDefault="007A2C95" w:rsidP="007A2C95">
            <w:pPr>
              <w:outlineLvl w:val="4"/>
              <w:rPr>
                <w:rFonts w:ascii="Times New Roman" w:eastAsia="Calibri" w:hAnsi="Times New Roman" w:cs="Times New Roman"/>
                <w:b/>
                <w:iCs/>
                <w:sz w:val="24"/>
                <w:szCs w:val="24"/>
                <w:lang w:eastAsia="ru-RU"/>
              </w:rPr>
            </w:pPr>
          </w:p>
          <w:p w14:paraId="244E9489" w14:textId="77777777" w:rsidR="007A2C95" w:rsidRPr="007A2C95" w:rsidRDefault="007A2C95" w:rsidP="007A2C95">
            <w:pPr>
              <w:outlineLvl w:val="4"/>
              <w:rPr>
                <w:rFonts w:ascii="Times New Roman" w:eastAsia="Calibri" w:hAnsi="Times New Roman" w:cs="Times New Roman"/>
                <w:bCs/>
                <w:sz w:val="24"/>
                <w:szCs w:val="24"/>
                <w:lang w:eastAsia="ru-RU"/>
              </w:rPr>
            </w:pPr>
            <w:r w:rsidRPr="007A2C95">
              <w:rPr>
                <w:rFonts w:ascii="Times New Roman" w:eastAsia="Calibri" w:hAnsi="Times New Roman" w:cs="Times New Roman"/>
                <w:b/>
                <w:iCs/>
                <w:sz w:val="24"/>
                <w:szCs w:val="24"/>
                <w:lang w:eastAsia="ru-RU"/>
              </w:rPr>
              <w:t>Тема 3</w:t>
            </w:r>
            <w:r w:rsidRPr="007A2C95">
              <w:rPr>
                <w:rFonts w:ascii="Times New Roman" w:eastAsia="Calibri" w:hAnsi="Times New Roman" w:cs="Times New Roman"/>
                <w:iCs/>
                <w:sz w:val="24"/>
                <w:szCs w:val="24"/>
                <w:lang w:eastAsia="ru-RU"/>
              </w:rPr>
              <w:t>.</w:t>
            </w:r>
            <w:r w:rsidRPr="007A2C95">
              <w:rPr>
                <w:rFonts w:ascii="Times New Roman" w:eastAsia="Calibri" w:hAnsi="Times New Roman" w:cs="Times New Roman"/>
                <w:b/>
                <w:iCs/>
                <w:sz w:val="24"/>
                <w:szCs w:val="24"/>
                <w:lang w:eastAsia="ru-RU"/>
              </w:rPr>
              <w:t xml:space="preserve"> </w:t>
            </w:r>
            <w:r w:rsidRPr="007A2C95">
              <w:rPr>
                <w:rFonts w:ascii="Times New Roman" w:eastAsia="Calibri" w:hAnsi="Times New Roman" w:cs="Times New Roman"/>
                <w:iCs/>
                <w:sz w:val="24"/>
                <w:szCs w:val="24"/>
                <w:lang w:eastAsia="ru-RU"/>
              </w:rPr>
              <w:t>Автоматизация технологических процессов в птицеводстве</w:t>
            </w:r>
          </w:p>
        </w:tc>
        <w:tc>
          <w:tcPr>
            <w:tcW w:w="7738" w:type="dxa"/>
            <w:shd w:val="clear" w:color="auto" w:fill="FFFFFF"/>
          </w:tcPr>
          <w:p w14:paraId="75A51A24" w14:textId="77777777" w:rsidR="007A2C95" w:rsidRPr="007A2C95" w:rsidRDefault="007A2C95" w:rsidP="007A2C95">
            <w:pPr>
              <w:rPr>
                <w:rFonts w:ascii="Times New Roman" w:eastAsia="Times New Roman" w:hAnsi="Times New Roman" w:cs="Times New Roman"/>
                <w:bCs/>
                <w:sz w:val="24"/>
                <w:szCs w:val="24"/>
                <w:lang w:eastAsia="ru-RU"/>
              </w:rPr>
            </w:pPr>
            <w:r w:rsidRPr="007A2C95">
              <w:rPr>
                <w:rFonts w:ascii="Times New Roman" w:eastAsia="Calibri" w:hAnsi="Times New Roman" w:cs="Times New Roman"/>
                <w:b/>
                <w:bCs/>
                <w:sz w:val="24"/>
                <w:szCs w:val="24"/>
                <w:lang w:eastAsia="ru-RU"/>
              </w:rPr>
              <w:t xml:space="preserve">Содержание </w:t>
            </w:r>
          </w:p>
        </w:tc>
        <w:tc>
          <w:tcPr>
            <w:tcW w:w="1842" w:type="dxa"/>
            <w:shd w:val="clear" w:color="auto" w:fill="FFFFFF"/>
          </w:tcPr>
          <w:p w14:paraId="59E8D721" w14:textId="77777777" w:rsidR="007A2C95" w:rsidRPr="007A2C95" w:rsidRDefault="007A2C95" w:rsidP="007A2C95">
            <w:pPr>
              <w:jc w:val="center"/>
              <w:rPr>
                <w:rFonts w:ascii="Times New Roman" w:eastAsia="Calibri" w:hAnsi="Times New Roman" w:cs="Times New Roman"/>
                <w:b/>
                <w:bCs/>
                <w:sz w:val="24"/>
                <w:szCs w:val="24"/>
                <w:lang w:eastAsia="ru-RU"/>
              </w:rPr>
            </w:pPr>
            <w:r w:rsidRPr="007A2C95">
              <w:rPr>
                <w:rFonts w:ascii="Times New Roman" w:eastAsia="Calibri" w:hAnsi="Times New Roman" w:cs="Times New Roman"/>
                <w:b/>
                <w:bCs/>
                <w:sz w:val="24"/>
                <w:szCs w:val="24"/>
                <w:lang w:eastAsia="ru-RU"/>
              </w:rPr>
              <w:t>18/10</w:t>
            </w:r>
          </w:p>
        </w:tc>
        <w:tc>
          <w:tcPr>
            <w:tcW w:w="1800" w:type="dxa"/>
            <w:shd w:val="clear" w:color="auto" w:fill="FFFFFF"/>
          </w:tcPr>
          <w:p w14:paraId="5491F729" w14:textId="77777777" w:rsidR="007A2C95" w:rsidRPr="007A2C95" w:rsidRDefault="007A2C95" w:rsidP="007A2C95">
            <w:pPr>
              <w:jc w:val="center"/>
              <w:rPr>
                <w:rFonts w:ascii="Times New Roman" w:eastAsia="Calibri" w:hAnsi="Times New Roman" w:cs="Times New Roman"/>
                <w:b/>
                <w:bCs/>
                <w:sz w:val="24"/>
                <w:szCs w:val="24"/>
                <w:lang w:eastAsia="ru-RU"/>
              </w:rPr>
            </w:pPr>
          </w:p>
        </w:tc>
      </w:tr>
      <w:tr w:rsidR="007A2C95" w:rsidRPr="007A2C95" w14:paraId="620C31DD" w14:textId="77777777" w:rsidTr="00AD5821">
        <w:tc>
          <w:tcPr>
            <w:tcW w:w="3528" w:type="dxa"/>
            <w:vMerge/>
            <w:shd w:val="clear" w:color="auto" w:fill="FFFFFF"/>
          </w:tcPr>
          <w:p w14:paraId="37EF797E" w14:textId="77777777" w:rsidR="007A2C95" w:rsidRPr="007A2C95" w:rsidRDefault="007A2C95" w:rsidP="007A2C95">
            <w:pPr>
              <w:jc w:val="center"/>
              <w:rPr>
                <w:rFonts w:ascii="Times New Roman" w:eastAsia="Times New Roman" w:hAnsi="Times New Roman" w:cs="Times New Roman"/>
                <w:sz w:val="24"/>
                <w:szCs w:val="24"/>
                <w:lang w:eastAsia="ru-RU"/>
              </w:rPr>
            </w:pPr>
          </w:p>
        </w:tc>
        <w:tc>
          <w:tcPr>
            <w:tcW w:w="7738" w:type="dxa"/>
            <w:shd w:val="clear" w:color="auto" w:fill="FFFFFF"/>
          </w:tcPr>
          <w:p w14:paraId="7914AA04" w14:textId="77777777" w:rsidR="007A2C95" w:rsidRPr="007A2C95" w:rsidRDefault="007A2C95" w:rsidP="007A2C95">
            <w:pPr>
              <w:rPr>
                <w:rFonts w:ascii="Times New Roman" w:eastAsia="Times New Roman" w:hAnsi="Times New Roman" w:cs="Times New Roman"/>
                <w:sz w:val="24"/>
                <w:szCs w:val="24"/>
                <w:lang w:eastAsia="ru-RU"/>
              </w:rPr>
            </w:pPr>
            <w:r w:rsidRPr="007A2C95">
              <w:rPr>
                <w:rFonts w:ascii="Times New Roman" w:eastAsia="Times New Roman" w:hAnsi="Times New Roman" w:cs="Times New Roman"/>
                <w:sz w:val="24"/>
                <w:szCs w:val="24"/>
                <w:lang w:eastAsia="ru-RU"/>
              </w:rPr>
              <w:t>Автоматизация  кормления  и поения птиц.</w:t>
            </w:r>
          </w:p>
        </w:tc>
        <w:tc>
          <w:tcPr>
            <w:tcW w:w="1842" w:type="dxa"/>
            <w:vMerge w:val="restart"/>
            <w:shd w:val="clear" w:color="auto" w:fill="FFFFFF"/>
          </w:tcPr>
          <w:p w14:paraId="28CB5417" w14:textId="77777777" w:rsidR="007A2C95" w:rsidRPr="007A2C95" w:rsidRDefault="007A2C95" w:rsidP="007A2C95">
            <w:pPr>
              <w:rPr>
                <w:rFonts w:ascii="Times New Roman" w:eastAsia="Calibri" w:hAnsi="Times New Roman" w:cs="Times New Roman"/>
                <w:bCs/>
                <w:sz w:val="24"/>
                <w:szCs w:val="24"/>
                <w:lang w:eastAsia="ru-RU"/>
              </w:rPr>
            </w:pPr>
          </w:p>
        </w:tc>
        <w:tc>
          <w:tcPr>
            <w:tcW w:w="1800" w:type="dxa"/>
            <w:vMerge w:val="restart"/>
            <w:shd w:val="clear" w:color="auto" w:fill="FFFFFF"/>
          </w:tcPr>
          <w:p w14:paraId="1B65BAEB" w14:textId="77777777" w:rsidR="007A2C95" w:rsidRPr="007A2C95" w:rsidRDefault="007A2C95" w:rsidP="007A2C95">
            <w:pPr>
              <w:suppressAutoHyphens/>
              <w:snapToGrid w:val="0"/>
              <w:jc w:val="center"/>
              <w:rPr>
                <w:rFonts w:ascii="Times New Roman" w:eastAsia="Times New Roman" w:hAnsi="Times New Roman" w:cs="Times New Roman"/>
                <w:color w:val="000000"/>
                <w:sz w:val="20"/>
                <w:szCs w:val="20"/>
                <w:lang w:eastAsia="ar-SA"/>
              </w:rPr>
            </w:pPr>
            <w:r w:rsidRPr="007A2C95">
              <w:rPr>
                <w:rFonts w:ascii="Times New Roman" w:eastAsia="Times New Roman" w:hAnsi="Times New Roman" w:cs="Times New Roman"/>
                <w:color w:val="000000"/>
                <w:sz w:val="20"/>
                <w:szCs w:val="20"/>
                <w:lang w:eastAsia="ar-SA"/>
              </w:rPr>
              <w:t>ОК1-ОК2 ОК5-ОК9</w:t>
            </w:r>
          </w:p>
          <w:p w14:paraId="28C08491" w14:textId="77777777" w:rsidR="007A2C95" w:rsidRPr="007A2C95" w:rsidRDefault="007A2C95" w:rsidP="007A2C95">
            <w:pPr>
              <w:suppressAutoHyphens/>
              <w:snapToGrid w:val="0"/>
              <w:jc w:val="center"/>
              <w:rPr>
                <w:rFonts w:ascii="Times New Roman" w:eastAsia="Times New Roman" w:hAnsi="Times New Roman" w:cs="Times New Roman"/>
                <w:color w:val="000000"/>
                <w:sz w:val="20"/>
                <w:szCs w:val="20"/>
                <w:lang w:eastAsia="ar-SA"/>
              </w:rPr>
            </w:pPr>
            <w:r w:rsidRPr="007A2C95">
              <w:rPr>
                <w:rFonts w:ascii="Times New Roman" w:eastAsia="Times New Roman" w:hAnsi="Times New Roman" w:cs="Times New Roman"/>
                <w:color w:val="000000"/>
                <w:sz w:val="20"/>
                <w:szCs w:val="20"/>
                <w:lang w:eastAsia="ar-SA"/>
              </w:rPr>
              <w:t>ПК1.1-1.2</w:t>
            </w:r>
          </w:p>
          <w:p w14:paraId="7CAA752E" w14:textId="77777777" w:rsidR="007A2C95" w:rsidRPr="007A2C95" w:rsidRDefault="007A2C95" w:rsidP="007A2C95">
            <w:pPr>
              <w:suppressAutoHyphens/>
              <w:snapToGrid w:val="0"/>
              <w:jc w:val="center"/>
              <w:rPr>
                <w:rFonts w:ascii="Times New Roman" w:eastAsia="Times New Roman" w:hAnsi="Times New Roman" w:cs="Times New Roman"/>
                <w:color w:val="000000"/>
                <w:sz w:val="20"/>
                <w:szCs w:val="20"/>
                <w:lang w:eastAsia="ar-SA"/>
              </w:rPr>
            </w:pPr>
            <w:r w:rsidRPr="007A2C95">
              <w:rPr>
                <w:rFonts w:ascii="Times New Roman" w:eastAsia="Times New Roman" w:hAnsi="Times New Roman" w:cs="Times New Roman"/>
                <w:color w:val="000000"/>
                <w:sz w:val="20"/>
                <w:szCs w:val="20"/>
                <w:lang w:eastAsia="ar-SA"/>
              </w:rPr>
              <w:t>ПК3.1-3.2</w:t>
            </w:r>
          </w:p>
          <w:p w14:paraId="325E62FE" w14:textId="77777777" w:rsidR="007A2C95" w:rsidRPr="007A2C95" w:rsidRDefault="007A2C95" w:rsidP="007A2C95">
            <w:pPr>
              <w:suppressAutoHyphens/>
              <w:snapToGrid w:val="0"/>
              <w:jc w:val="center"/>
              <w:rPr>
                <w:rFonts w:ascii="Times New Roman" w:eastAsia="Times New Roman" w:hAnsi="Times New Roman" w:cs="Times New Roman"/>
                <w:color w:val="000000"/>
                <w:sz w:val="20"/>
                <w:szCs w:val="20"/>
                <w:lang w:eastAsia="ar-SA"/>
              </w:rPr>
            </w:pPr>
            <w:r w:rsidRPr="007A2C95">
              <w:rPr>
                <w:rFonts w:ascii="Times New Roman" w:eastAsia="Times New Roman" w:hAnsi="Times New Roman" w:cs="Times New Roman"/>
                <w:color w:val="000000"/>
                <w:sz w:val="20"/>
                <w:szCs w:val="20"/>
                <w:lang w:eastAsia="ar-SA"/>
              </w:rPr>
              <w:t>ПК4.1-ПК4.3</w:t>
            </w:r>
          </w:p>
          <w:p w14:paraId="6A0878B9" w14:textId="77777777" w:rsidR="007A2C95" w:rsidRPr="007A2C95" w:rsidRDefault="007A2C95" w:rsidP="007A2C95">
            <w:pPr>
              <w:suppressAutoHyphens/>
              <w:snapToGrid w:val="0"/>
              <w:jc w:val="center"/>
              <w:rPr>
                <w:rFonts w:ascii="Times New Roman" w:eastAsia="Calibri" w:hAnsi="Times New Roman" w:cs="Times New Roman"/>
                <w:b/>
                <w:bCs/>
                <w:sz w:val="24"/>
                <w:szCs w:val="24"/>
                <w:lang w:eastAsia="ru-RU"/>
              </w:rPr>
            </w:pPr>
          </w:p>
        </w:tc>
      </w:tr>
      <w:tr w:rsidR="007A2C95" w:rsidRPr="007A2C95" w14:paraId="4F9F0A4A" w14:textId="77777777" w:rsidTr="00AD5821">
        <w:trPr>
          <w:trHeight w:val="562"/>
        </w:trPr>
        <w:tc>
          <w:tcPr>
            <w:tcW w:w="3528" w:type="dxa"/>
            <w:vMerge/>
            <w:shd w:val="clear" w:color="auto" w:fill="FFFFFF"/>
          </w:tcPr>
          <w:p w14:paraId="08E1D144" w14:textId="77777777" w:rsidR="007A2C95" w:rsidRPr="007A2C95" w:rsidRDefault="007A2C95" w:rsidP="007A2C95">
            <w:pPr>
              <w:jc w:val="center"/>
              <w:rPr>
                <w:rFonts w:ascii="Times New Roman" w:eastAsia="Times New Roman" w:hAnsi="Times New Roman" w:cs="Times New Roman"/>
                <w:sz w:val="24"/>
                <w:szCs w:val="24"/>
                <w:lang w:eastAsia="ru-RU"/>
              </w:rPr>
            </w:pPr>
          </w:p>
        </w:tc>
        <w:tc>
          <w:tcPr>
            <w:tcW w:w="7738" w:type="dxa"/>
            <w:shd w:val="clear" w:color="auto" w:fill="FFFFFF"/>
          </w:tcPr>
          <w:p w14:paraId="5A25D958" w14:textId="77777777" w:rsidR="007A2C95" w:rsidRPr="007A2C95" w:rsidRDefault="007A2C95" w:rsidP="007A2C95">
            <w:pPr>
              <w:rPr>
                <w:rFonts w:ascii="Times New Roman" w:eastAsia="Times New Roman" w:hAnsi="Times New Roman" w:cs="Times New Roman"/>
                <w:sz w:val="24"/>
                <w:szCs w:val="24"/>
                <w:lang w:eastAsia="ru-RU"/>
              </w:rPr>
            </w:pPr>
            <w:r w:rsidRPr="007A2C95">
              <w:rPr>
                <w:rFonts w:ascii="Times New Roman" w:eastAsia="Times New Roman" w:hAnsi="Times New Roman" w:cs="Times New Roman"/>
                <w:sz w:val="24"/>
                <w:szCs w:val="24"/>
                <w:lang w:eastAsia="ru-RU"/>
              </w:rPr>
              <w:t>Автоматизация управления освещением птичника</w:t>
            </w:r>
          </w:p>
          <w:p w14:paraId="790FF548" w14:textId="77777777" w:rsidR="007A2C95" w:rsidRPr="007A2C95" w:rsidRDefault="007A2C95" w:rsidP="007A2C95">
            <w:pPr>
              <w:rPr>
                <w:rFonts w:ascii="Times New Roman" w:eastAsia="Times New Roman" w:hAnsi="Times New Roman" w:cs="Times New Roman"/>
                <w:sz w:val="24"/>
                <w:szCs w:val="24"/>
                <w:lang w:eastAsia="ru-RU"/>
              </w:rPr>
            </w:pPr>
            <w:r w:rsidRPr="007A2C95">
              <w:rPr>
                <w:rFonts w:ascii="Times New Roman" w:eastAsia="Times New Roman" w:hAnsi="Times New Roman" w:cs="Times New Roman"/>
                <w:sz w:val="24"/>
                <w:szCs w:val="24"/>
                <w:lang w:eastAsia="ru-RU"/>
              </w:rPr>
              <w:t>Принципы создания схем автоматического управления искусственным освещением в птичниках.</w:t>
            </w:r>
          </w:p>
        </w:tc>
        <w:tc>
          <w:tcPr>
            <w:tcW w:w="1842" w:type="dxa"/>
            <w:vMerge/>
            <w:shd w:val="clear" w:color="auto" w:fill="FFFFFF"/>
          </w:tcPr>
          <w:p w14:paraId="7441D612" w14:textId="77777777" w:rsidR="007A2C95" w:rsidRPr="007A2C95" w:rsidRDefault="007A2C95" w:rsidP="007A2C95">
            <w:pPr>
              <w:jc w:val="center"/>
              <w:rPr>
                <w:rFonts w:ascii="Times New Roman" w:eastAsia="Calibri" w:hAnsi="Times New Roman" w:cs="Times New Roman"/>
                <w:bCs/>
                <w:sz w:val="24"/>
                <w:szCs w:val="24"/>
                <w:lang w:eastAsia="ru-RU"/>
              </w:rPr>
            </w:pPr>
          </w:p>
        </w:tc>
        <w:tc>
          <w:tcPr>
            <w:tcW w:w="1800" w:type="dxa"/>
            <w:vMerge/>
            <w:shd w:val="clear" w:color="auto" w:fill="FFFFFF"/>
          </w:tcPr>
          <w:p w14:paraId="1CBE67C1" w14:textId="77777777" w:rsidR="007A2C95" w:rsidRPr="007A2C95" w:rsidRDefault="007A2C95" w:rsidP="007A2C95">
            <w:pPr>
              <w:jc w:val="center"/>
              <w:rPr>
                <w:rFonts w:ascii="Times New Roman" w:eastAsia="Calibri" w:hAnsi="Times New Roman" w:cs="Times New Roman"/>
                <w:b/>
                <w:bCs/>
                <w:sz w:val="24"/>
                <w:szCs w:val="24"/>
                <w:lang w:eastAsia="ru-RU"/>
              </w:rPr>
            </w:pPr>
          </w:p>
        </w:tc>
      </w:tr>
      <w:tr w:rsidR="007A2C95" w:rsidRPr="007A2C95" w14:paraId="1315C060" w14:textId="77777777" w:rsidTr="00AD5821">
        <w:trPr>
          <w:trHeight w:val="562"/>
        </w:trPr>
        <w:tc>
          <w:tcPr>
            <w:tcW w:w="3528" w:type="dxa"/>
            <w:vMerge/>
            <w:shd w:val="clear" w:color="auto" w:fill="FFFFFF"/>
          </w:tcPr>
          <w:p w14:paraId="235A950C" w14:textId="77777777" w:rsidR="007A2C95" w:rsidRPr="007A2C95" w:rsidRDefault="007A2C95" w:rsidP="007A2C95">
            <w:pPr>
              <w:jc w:val="center"/>
              <w:rPr>
                <w:rFonts w:ascii="Times New Roman" w:eastAsia="Times New Roman" w:hAnsi="Times New Roman" w:cs="Times New Roman"/>
                <w:sz w:val="24"/>
                <w:szCs w:val="24"/>
                <w:lang w:eastAsia="ru-RU"/>
              </w:rPr>
            </w:pPr>
          </w:p>
        </w:tc>
        <w:tc>
          <w:tcPr>
            <w:tcW w:w="7738" w:type="dxa"/>
            <w:shd w:val="clear" w:color="auto" w:fill="FFFFFF"/>
          </w:tcPr>
          <w:p w14:paraId="6514B0DE" w14:textId="77777777" w:rsidR="007A2C95" w:rsidRPr="007A2C95" w:rsidRDefault="007A2C95" w:rsidP="007A2C95">
            <w:pPr>
              <w:rPr>
                <w:rFonts w:ascii="Times New Roman" w:eastAsia="Times New Roman" w:hAnsi="Times New Roman" w:cs="Times New Roman"/>
                <w:sz w:val="24"/>
                <w:szCs w:val="24"/>
                <w:lang w:eastAsia="ru-RU"/>
              </w:rPr>
            </w:pPr>
            <w:r w:rsidRPr="007A2C95">
              <w:rPr>
                <w:rFonts w:ascii="Times New Roman" w:eastAsia="Times New Roman" w:hAnsi="Times New Roman" w:cs="Times New Roman"/>
                <w:sz w:val="24"/>
                <w:szCs w:val="24"/>
                <w:lang w:eastAsia="ru-RU"/>
              </w:rPr>
              <w:t>Автоматизация инкубационного процесса.</w:t>
            </w:r>
          </w:p>
          <w:p w14:paraId="65D227BC" w14:textId="77777777" w:rsidR="007A2C95" w:rsidRPr="007A2C95" w:rsidRDefault="007A2C95" w:rsidP="007A2C95">
            <w:pPr>
              <w:rPr>
                <w:rFonts w:ascii="Times New Roman" w:eastAsia="Times New Roman" w:hAnsi="Times New Roman" w:cs="Times New Roman"/>
                <w:sz w:val="24"/>
                <w:szCs w:val="24"/>
                <w:lang w:eastAsia="ru-RU"/>
              </w:rPr>
            </w:pPr>
            <w:r w:rsidRPr="007A2C95">
              <w:rPr>
                <w:rFonts w:ascii="Times New Roman" w:eastAsia="Times New Roman" w:hAnsi="Times New Roman" w:cs="Times New Roman"/>
                <w:sz w:val="24"/>
                <w:szCs w:val="24"/>
                <w:lang w:eastAsia="ru-RU"/>
              </w:rPr>
              <w:t>Основные сведения об автоматизации инкубационного процесса.</w:t>
            </w:r>
          </w:p>
        </w:tc>
        <w:tc>
          <w:tcPr>
            <w:tcW w:w="1842" w:type="dxa"/>
            <w:shd w:val="clear" w:color="auto" w:fill="FFFFFF"/>
          </w:tcPr>
          <w:p w14:paraId="4A4B5780" w14:textId="77777777" w:rsidR="007A2C95" w:rsidRPr="007A2C95" w:rsidRDefault="007A2C95" w:rsidP="007A2C95">
            <w:pPr>
              <w:jc w:val="center"/>
              <w:rPr>
                <w:rFonts w:ascii="Times New Roman" w:eastAsia="Calibri" w:hAnsi="Times New Roman" w:cs="Times New Roman"/>
                <w:bCs/>
                <w:sz w:val="24"/>
                <w:szCs w:val="24"/>
                <w:lang w:eastAsia="ru-RU"/>
              </w:rPr>
            </w:pPr>
          </w:p>
        </w:tc>
        <w:tc>
          <w:tcPr>
            <w:tcW w:w="1800" w:type="dxa"/>
            <w:vMerge/>
            <w:shd w:val="clear" w:color="auto" w:fill="FFFFFF"/>
          </w:tcPr>
          <w:p w14:paraId="47689B2C" w14:textId="77777777" w:rsidR="007A2C95" w:rsidRPr="007A2C95" w:rsidRDefault="007A2C95" w:rsidP="007A2C95">
            <w:pPr>
              <w:jc w:val="center"/>
              <w:rPr>
                <w:rFonts w:ascii="Times New Roman" w:eastAsia="Calibri" w:hAnsi="Times New Roman" w:cs="Times New Roman"/>
                <w:b/>
                <w:bCs/>
                <w:sz w:val="24"/>
                <w:szCs w:val="24"/>
                <w:lang w:eastAsia="ru-RU"/>
              </w:rPr>
            </w:pPr>
          </w:p>
        </w:tc>
      </w:tr>
      <w:tr w:rsidR="007A2C95" w:rsidRPr="007A2C95" w14:paraId="24C3ABCC" w14:textId="77777777" w:rsidTr="00AD5821">
        <w:trPr>
          <w:trHeight w:val="562"/>
        </w:trPr>
        <w:tc>
          <w:tcPr>
            <w:tcW w:w="3528" w:type="dxa"/>
            <w:vMerge/>
            <w:shd w:val="clear" w:color="auto" w:fill="FFFFFF"/>
          </w:tcPr>
          <w:p w14:paraId="4481F11A" w14:textId="77777777" w:rsidR="007A2C95" w:rsidRPr="007A2C95" w:rsidRDefault="007A2C95" w:rsidP="007A2C95">
            <w:pPr>
              <w:jc w:val="center"/>
              <w:rPr>
                <w:rFonts w:ascii="Times New Roman" w:eastAsia="Times New Roman" w:hAnsi="Times New Roman" w:cs="Times New Roman"/>
                <w:sz w:val="24"/>
                <w:szCs w:val="24"/>
                <w:lang w:eastAsia="ru-RU"/>
              </w:rPr>
            </w:pPr>
          </w:p>
        </w:tc>
        <w:tc>
          <w:tcPr>
            <w:tcW w:w="7738" w:type="dxa"/>
            <w:shd w:val="clear" w:color="auto" w:fill="FFFFFF"/>
          </w:tcPr>
          <w:p w14:paraId="480B3E33" w14:textId="77777777" w:rsidR="007A2C95" w:rsidRPr="007A2C95" w:rsidRDefault="007A2C95" w:rsidP="007A2C95">
            <w:pPr>
              <w:rPr>
                <w:rFonts w:ascii="Times New Roman" w:eastAsia="Times New Roman" w:hAnsi="Times New Roman" w:cs="Times New Roman"/>
                <w:sz w:val="24"/>
                <w:szCs w:val="24"/>
                <w:lang w:eastAsia="ru-RU"/>
              </w:rPr>
            </w:pPr>
            <w:r w:rsidRPr="007A2C95">
              <w:rPr>
                <w:rFonts w:ascii="Times New Roman" w:eastAsia="Times New Roman" w:hAnsi="Times New Roman" w:cs="Times New Roman"/>
                <w:sz w:val="24"/>
                <w:szCs w:val="24"/>
                <w:lang w:eastAsia="ru-RU"/>
              </w:rPr>
              <w:t>Автоматизация нагревательных установок</w:t>
            </w:r>
          </w:p>
          <w:p w14:paraId="725DF680" w14:textId="77777777" w:rsidR="007A2C95" w:rsidRPr="007A2C95" w:rsidRDefault="007A2C95" w:rsidP="007A2C95">
            <w:pPr>
              <w:rPr>
                <w:rFonts w:ascii="Times New Roman" w:eastAsia="Times New Roman" w:hAnsi="Times New Roman" w:cs="Times New Roman"/>
                <w:sz w:val="24"/>
                <w:szCs w:val="24"/>
                <w:lang w:eastAsia="ru-RU"/>
              </w:rPr>
            </w:pPr>
            <w:r w:rsidRPr="007A2C95">
              <w:rPr>
                <w:rFonts w:ascii="Times New Roman" w:eastAsia="Times New Roman" w:hAnsi="Times New Roman" w:cs="Times New Roman"/>
                <w:sz w:val="24"/>
                <w:szCs w:val="24"/>
                <w:lang w:eastAsia="ru-RU"/>
              </w:rPr>
              <w:t>Установки для обогрева молодняка  птицы.</w:t>
            </w:r>
          </w:p>
        </w:tc>
        <w:tc>
          <w:tcPr>
            <w:tcW w:w="1842" w:type="dxa"/>
            <w:shd w:val="clear" w:color="auto" w:fill="FFFFFF"/>
          </w:tcPr>
          <w:p w14:paraId="19C693C0" w14:textId="77777777" w:rsidR="007A2C95" w:rsidRPr="007A2C95" w:rsidRDefault="007A2C95" w:rsidP="007A2C95">
            <w:pPr>
              <w:jc w:val="center"/>
              <w:rPr>
                <w:rFonts w:ascii="Times New Roman" w:eastAsia="Calibri" w:hAnsi="Times New Roman" w:cs="Times New Roman"/>
                <w:bCs/>
                <w:sz w:val="24"/>
                <w:szCs w:val="24"/>
                <w:lang w:eastAsia="ru-RU"/>
              </w:rPr>
            </w:pPr>
          </w:p>
        </w:tc>
        <w:tc>
          <w:tcPr>
            <w:tcW w:w="1800" w:type="dxa"/>
            <w:vMerge/>
            <w:shd w:val="clear" w:color="auto" w:fill="FFFFFF"/>
          </w:tcPr>
          <w:p w14:paraId="721EDAFA" w14:textId="77777777" w:rsidR="007A2C95" w:rsidRPr="007A2C95" w:rsidRDefault="007A2C95" w:rsidP="007A2C95">
            <w:pPr>
              <w:jc w:val="center"/>
              <w:rPr>
                <w:rFonts w:ascii="Times New Roman" w:eastAsia="Calibri" w:hAnsi="Times New Roman" w:cs="Times New Roman"/>
                <w:b/>
                <w:bCs/>
                <w:sz w:val="24"/>
                <w:szCs w:val="24"/>
                <w:lang w:eastAsia="ru-RU"/>
              </w:rPr>
            </w:pPr>
          </w:p>
        </w:tc>
      </w:tr>
      <w:tr w:rsidR="007A2C95" w:rsidRPr="007A2C95" w14:paraId="77334F62" w14:textId="77777777" w:rsidTr="00AD5821">
        <w:tc>
          <w:tcPr>
            <w:tcW w:w="3528" w:type="dxa"/>
            <w:vMerge/>
            <w:shd w:val="clear" w:color="auto" w:fill="FFFFFF"/>
          </w:tcPr>
          <w:p w14:paraId="01A27812" w14:textId="77777777" w:rsidR="007A2C95" w:rsidRPr="007A2C95" w:rsidRDefault="007A2C95" w:rsidP="007A2C95">
            <w:pPr>
              <w:jc w:val="center"/>
              <w:rPr>
                <w:rFonts w:ascii="Times New Roman" w:eastAsia="Times New Roman" w:hAnsi="Times New Roman" w:cs="Times New Roman"/>
                <w:sz w:val="24"/>
                <w:szCs w:val="24"/>
                <w:lang w:eastAsia="ru-RU"/>
              </w:rPr>
            </w:pPr>
          </w:p>
        </w:tc>
        <w:tc>
          <w:tcPr>
            <w:tcW w:w="7738" w:type="dxa"/>
            <w:shd w:val="clear" w:color="auto" w:fill="FFFFFF"/>
          </w:tcPr>
          <w:p w14:paraId="50E4FE8A" w14:textId="77777777" w:rsidR="007A2C95" w:rsidRPr="007A2C95" w:rsidRDefault="007A2C95" w:rsidP="007A2C95">
            <w:pPr>
              <w:rPr>
                <w:rFonts w:ascii="Times New Roman" w:eastAsia="Times New Roman" w:hAnsi="Times New Roman" w:cs="Times New Roman"/>
                <w:sz w:val="24"/>
                <w:szCs w:val="24"/>
                <w:lang w:eastAsia="ru-RU"/>
              </w:rPr>
            </w:pPr>
            <w:r w:rsidRPr="007A2C95">
              <w:rPr>
                <w:rFonts w:ascii="Times New Roman" w:eastAsia="Times New Roman" w:hAnsi="Times New Roman" w:cs="Times New Roman"/>
                <w:b/>
                <w:bCs/>
                <w:lang w:eastAsia="ru-RU"/>
              </w:rPr>
              <w:t>В том числе практических и лабораторных занятий</w:t>
            </w:r>
          </w:p>
        </w:tc>
        <w:tc>
          <w:tcPr>
            <w:tcW w:w="1842" w:type="dxa"/>
            <w:shd w:val="clear" w:color="auto" w:fill="FFFFFF"/>
          </w:tcPr>
          <w:p w14:paraId="7C05D038" w14:textId="77777777" w:rsidR="007A2C95" w:rsidRPr="007A2C95" w:rsidRDefault="007A2C95" w:rsidP="007A2C95">
            <w:pPr>
              <w:jc w:val="center"/>
              <w:rPr>
                <w:rFonts w:ascii="Times New Roman" w:eastAsia="Calibri" w:hAnsi="Times New Roman" w:cs="Times New Roman"/>
                <w:b/>
                <w:bCs/>
                <w:sz w:val="24"/>
                <w:szCs w:val="24"/>
                <w:lang w:eastAsia="ru-RU"/>
              </w:rPr>
            </w:pPr>
            <w:r w:rsidRPr="007A2C95">
              <w:rPr>
                <w:rFonts w:ascii="Times New Roman" w:eastAsia="Calibri" w:hAnsi="Times New Roman" w:cs="Times New Roman"/>
                <w:b/>
                <w:bCs/>
                <w:sz w:val="24"/>
                <w:szCs w:val="24"/>
                <w:lang w:eastAsia="ru-RU"/>
              </w:rPr>
              <w:t>10/10</w:t>
            </w:r>
          </w:p>
        </w:tc>
        <w:tc>
          <w:tcPr>
            <w:tcW w:w="1800" w:type="dxa"/>
            <w:shd w:val="clear" w:color="auto" w:fill="FFFFFF"/>
          </w:tcPr>
          <w:p w14:paraId="0611E2B8" w14:textId="77777777" w:rsidR="007A2C95" w:rsidRPr="007A2C95" w:rsidRDefault="007A2C95" w:rsidP="007A2C95">
            <w:pPr>
              <w:jc w:val="center"/>
              <w:rPr>
                <w:rFonts w:ascii="Times New Roman" w:eastAsia="Calibri" w:hAnsi="Times New Roman" w:cs="Times New Roman"/>
                <w:b/>
                <w:bCs/>
                <w:sz w:val="24"/>
                <w:szCs w:val="24"/>
                <w:lang w:eastAsia="ru-RU"/>
              </w:rPr>
            </w:pPr>
          </w:p>
        </w:tc>
      </w:tr>
      <w:tr w:rsidR="007A2C95" w:rsidRPr="007A2C95" w14:paraId="6F2D0F15" w14:textId="77777777" w:rsidTr="00AD5821">
        <w:tc>
          <w:tcPr>
            <w:tcW w:w="3528" w:type="dxa"/>
            <w:vMerge/>
            <w:shd w:val="clear" w:color="auto" w:fill="FFFFFF"/>
          </w:tcPr>
          <w:p w14:paraId="067958B1" w14:textId="77777777" w:rsidR="007A2C95" w:rsidRPr="007A2C95" w:rsidRDefault="007A2C95" w:rsidP="007A2C95">
            <w:pPr>
              <w:jc w:val="center"/>
              <w:rPr>
                <w:rFonts w:ascii="Times New Roman" w:eastAsia="Times New Roman" w:hAnsi="Times New Roman" w:cs="Times New Roman"/>
                <w:sz w:val="24"/>
                <w:szCs w:val="24"/>
                <w:lang w:eastAsia="ru-RU"/>
              </w:rPr>
            </w:pPr>
          </w:p>
        </w:tc>
        <w:tc>
          <w:tcPr>
            <w:tcW w:w="7738" w:type="dxa"/>
            <w:shd w:val="clear" w:color="auto" w:fill="FFFFFF"/>
          </w:tcPr>
          <w:p w14:paraId="784C3BF7" w14:textId="77777777" w:rsidR="007A2C95" w:rsidRPr="007A2C95" w:rsidRDefault="007A2C95" w:rsidP="007A2C95">
            <w:pPr>
              <w:rPr>
                <w:rFonts w:ascii="Times New Roman" w:eastAsia="Times New Roman" w:hAnsi="Times New Roman" w:cs="Times New Roman"/>
                <w:sz w:val="24"/>
                <w:szCs w:val="24"/>
                <w:lang w:eastAsia="ru-RU"/>
              </w:rPr>
            </w:pPr>
            <w:r w:rsidRPr="007A2C95">
              <w:rPr>
                <w:rFonts w:ascii="Times New Roman" w:eastAsia="Times New Roman" w:hAnsi="Times New Roman" w:cs="Times New Roman"/>
                <w:sz w:val="24"/>
                <w:szCs w:val="24"/>
                <w:lang w:eastAsia="ru-RU"/>
              </w:rPr>
              <w:t>Исследование схемы автоматизации инкубатора "Универсал - 55"</w:t>
            </w:r>
          </w:p>
        </w:tc>
        <w:tc>
          <w:tcPr>
            <w:tcW w:w="1842" w:type="dxa"/>
            <w:vMerge w:val="restart"/>
            <w:shd w:val="clear" w:color="auto" w:fill="FFFFFF"/>
          </w:tcPr>
          <w:p w14:paraId="1FA55F61" w14:textId="77777777" w:rsidR="007A2C95" w:rsidRPr="007A2C95" w:rsidRDefault="007A2C95" w:rsidP="007A2C95">
            <w:pPr>
              <w:jc w:val="center"/>
              <w:rPr>
                <w:rFonts w:ascii="Times New Roman" w:eastAsia="Calibri" w:hAnsi="Times New Roman" w:cs="Times New Roman"/>
                <w:bCs/>
                <w:sz w:val="24"/>
                <w:szCs w:val="24"/>
                <w:lang w:eastAsia="ru-RU"/>
              </w:rPr>
            </w:pPr>
          </w:p>
        </w:tc>
        <w:tc>
          <w:tcPr>
            <w:tcW w:w="1800" w:type="dxa"/>
            <w:vMerge w:val="restart"/>
            <w:shd w:val="clear" w:color="auto" w:fill="FFFFFF"/>
          </w:tcPr>
          <w:p w14:paraId="2648CE67" w14:textId="77777777" w:rsidR="007A2C95" w:rsidRPr="007A2C95" w:rsidRDefault="007A2C95" w:rsidP="007A2C95">
            <w:pPr>
              <w:suppressAutoHyphens/>
              <w:snapToGrid w:val="0"/>
              <w:jc w:val="center"/>
              <w:rPr>
                <w:rFonts w:ascii="Times New Roman" w:eastAsia="Times New Roman" w:hAnsi="Times New Roman" w:cs="Times New Roman"/>
                <w:color w:val="000000"/>
                <w:sz w:val="20"/>
                <w:szCs w:val="20"/>
                <w:lang w:eastAsia="ar-SA"/>
              </w:rPr>
            </w:pPr>
            <w:r w:rsidRPr="007A2C95">
              <w:rPr>
                <w:rFonts w:ascii="Times New Roman" w:eastAsia="Times New Roman" w:hAnsi="Times New Roman" w:cs="Times New Roman"/>
                <w:color w:val="000000"/>
                <w:sz w:val="20"/>
                <w:szCs w:val="20"/>
                <w:lang w:eastAsia="ar-SA"/>
              </w:rPr>
              <w:t>ОК1-ОК2 ОК5-ОК9</w:t>
            </w:r>
          </w:p>
          <w:p w14:paraId="522307CE" w14:textId="77777777" w:rsidR="007A2C95" w:rsidRPr="007A2C95" w:rsidRDefault="007A2C95" w:rsidP="007A2C95">
            <w:pPr>
              <w:suppressAutoHyphens/>
              <w:snapToGrid w:val="0"/>
              <w:jc w:val="center"/>
              <w:rPr>
                <w:rFonts w:ascii="Times New Roman" w:eastAsia="Times New Roman" w:hAnsi="Times New Roman" w:cs="Times New Roman"/>
                <w:color w:val="000000"/>
                <w:sz w:val="20"/>
                <w:szCs w:val="20"/>
                <w:lang w:eastAsia="ar-SA"/>
              </w:rPr>
            </w:pPr>
            <w:r w:rsidRPr="007A2C95">
              <w:rPr>
                <w:rFonts w:ascii="Times New Roman" w:eastAsia="Times New Roman" w:hAnsi="Times New Roman" w:cs="Times New Roman"/>
                <w:color w:val="000000"/>
                <w:sz w:val="20"/>
                <w:szCs w:val="20"/>
                <w:lang w:eastAsia="ar-SA"/>
              </w:rPr>
              <w:t>ПК1.1-1.2</w:t>
            </w:r>
          </w:p>
          <w:p w14:paraId="24EF4121" w14:textId="77777777" w:rsidR="007A2C95" w:rsidRPr="007A2C95" w:rsidRDefault="007A2C95" w:rsidP="007A2C95">
            <w:pPr>
              <w:suppressAutoHyphens/>
              <w:snapToGrid w:val="0"/>
              <w:jc w:val="center"/>
              <w:rPr>
                <w:rFonts w:ascii="Times New Roman" w:eastAsia="Times New Roman" w:hAnsi="Times New Roman" w:cs="Times New Roman"/>
                <w:color w:val="000000"/>
                <w:sz w:val="20"/>
                <w:szCs w:val="20"/>
                <w:lang w:eastAsia="ar-SA"/>
              </w:rPr>
            </w:pPr>
            <w:r w:rsidRPr="007A2C95">
              <w:rPr>
                <w:rFonts w:ascii="Times New Roman" w:eastAsia="Times New Roman" w:hAnsi="Times New Roman" w:cs="Times New Roman"/>
                <w:color w:val="000000"/>
                <w:sz w:val="20"/>
                <w:szCs w:val="20"/>
                <w:lang w:eastAsia="ar-SA"/>
              </w:rPr>
              <w:t>ПК3.1-3.2</w:t>
            </w:r>
          </w:p>
          <w:p w14:paraId="09A259EC" w14:textId="77777777" w:rsidR="007A2C95" w:rsidRPr="007A2C95" w:rsidRDefault="007A2C95" w:rsidP="007A2C95">
            <w:pPr>
              <w:suppressAutoHyphens/>
              <w:snapToGrid w:val="0"/>
              <w:jc w:val="center"/>
              <w:rPr>
                <w:rFonts w:ascii="Times New Roman" w:eastAsia="Times New Roman" w:hAnsi="Times New Roman" w:cs="Times New Roman"/>
                <w:color w:val="000000"/>
                <w:sz w:val="20"/>
                <w:szCs w:val="20"/>
                <w:lang w:eastAsia="ar-SA"/>
              </w:rPr>
            </w:pPr>
            <w:r w:rsidRPr="007A2C95">
              <w:rPr>
                <w:rFonts w:ascii="Times New Roman" w:eastAsia="Times New Roman" w:hAnsi="Times New Roman" w:cs="Times New Roman"/>
                <w:color w:val="000000"/>
                <w:sz w:val="20"/>
                <w:szCs w:val="20"/>
                <w:lang w:eastAsia="ar-SA"/>
              </w:rPr>
              <w:t>ПК4.1-ПК4.3</w:t>
            </w:r>
          </w:p>
          <w:p w14:paraId="3460586D" w14:textId="77777777" w:rsidR="007A2C95" w:rsidRPr="007A2C95" w:rsidRDefault="007A2C95" w:rsidP="007A2C95">
            <w:pPr>
              <w:suppressAutoHyphens/>
              <w:snapToGrid w:val="0"/>
              <w:jc w:val="center"/>
              <w:rPr>
                <w:rFonts w:ascii="Times New Roman" w:eastAsia="Calibri" w:hAnsi="Times New Roman" w:cs="Times New Roman"/>
                <w:b/>
                <w:bCs/>
                <w:sz w:val="24"/>
                <w:szCs w:val="24"/>
                <w:lang w:eastAsia="ru-RU"/>
              </w:rPr>
            </w:pPr>
          </w:p>
        </w:tc>
      </w:tr>
      <w:tr w:rsidR="007A2C95" w:rsidRPr="007A2C95" w14:paraId="4AB9174D" w14:textId="77777777" w:rsidTr="00AD5821">
        <w:tc>
          <w:tcPr>
            <w:tcW w:w="3528" w:type="dxa"/>
            <w:vMerge/>
            <w:shd w:val="clear" w:color="auto" w:fill="FFFFFF"/>
          </w:tcPr>
          <w:p w14:paraId="2EA88F64" w14:textId="77777777" w:rsidR="007A2C95" w:rsidRPr="007A2C95" w:rsidRDefault="007A2C95" w:rsidP="007A2C95">
            <w:pPr>
              <w:jc w:val="center"/>
              <w:rPr>
                <w:rFonts w:ascii="Times New Roman" w:eastAsia="Times New Roman" w:hAnsi="Times New Roman" w:cs="Times New Roman"/>
                <w:sz w:val="24"/>
                <w:szCs w:val="24"/>
                <w:lang w:eastAsia="ru-RU"/>
              </w:rPr>
            </w:pPr>
          </w:p>
        </w:tc>
        <w:tc>
          <w:tcPr>
            <w:tcW w:w="7738" w:type="dxa"/>
            <w:shd w:val="clear" w:color="auto" w:fill="FFFFFF"/>
          </w:tcPr>
          <w:p w14:paraId="1391C56C" w14:textId="77777777" w:rsidR="007A2C95" w:rsidRPr="007A2C95" w:rsidRDefault="007A2C95" w:rsidP="007A2C95">
            <w:pPr>
              <w:rPr>
                <w:rFonts w:ascii="Times New Roman" w:eastAsia="Times New Roman" w:hAnsi="Times New Roman" w:cs="Times New Roman"/>
                <w:sz w:val="24"/>
                <w:szCs w:val="24"/>
                <w:lang w:eastAsia="ru-RU"/>
              </w:rPr>
            </w:pPr>
            <w:r w:rsidRPr="007A2C95">
              <w:rPr>
                <w:rFonts w:ascii="Times New Roman" w:eastAsia="Times New Roman" w:hAnsi="Times New Roman" w:cs="Times New Roman"/>
                <w:sz w:val="24"/>
                <w:szCs w:val="24"/>
                <w:lang w:eastAsia="ru-RU"/>
              </w:rPr>
              <w:t>Исследование схем автоматического управления освещением птицеводческих помещений</w:t>
            </w:r>
          </w:p>
        </w:tc>
        <w:tc>
          <w:tcPr>
            <w:tcW w:w="1842" w:type="dxa"/>
            <w:vMerge/>
            <w:shd w:val="clear" w:color="auto" w:fill="FFFFFF"/>
          </w:tcPr>
          <w:p w14:paraId="5A4F8EC2" w14:textId="77777777" w:rsidR="007A2C95" w:rsidRPr="007A2C95" w:rsidRDefault="007A2C95" w:rsidP="007A2C95">
            <w:pPr>
              <w:jc w:val="center"/>
              <w:rPr>
                <w:rFonts w:ascii="Times New Roman" w:eastAsia="Calibri" w:hAnsi="Times New Roman" w:cs="Times New Roman"/>
                <w:bCs/>
                <w:sz w:val="24"/>
                <w:szCs w:val="24"/>
                <w:lang w:eastAsia="ru-RU"/>
              </w:rPr>
            </w:pPr>
          </w:p>
        </w:tc>
        <w:tc>
          <w:tcPr>
            <w:tcW w:w="1800" w:type="dxa"/>
            <w:vMerge/>
            <w:shd w:val="clear" w:color="auto" w:fill="FFFFFF"/>
          </w:tcPr>
          <w:p w14:paraId="3924901A" w14:textId="77777777" w:rsidR="007A2C95" w:rsidRPr="007A2C95" w:rsidRDefault="007A2C95" w:rsidP="007A2C95">
            <w:pPr>
              <w:jc w:val="center"/>
              <w:rPr>
                <w:rFonts w:ascii="Times New Roman" w:eastAsia="Calibri" w:hAnsi="Times New Roman" w:cs="Times New Roman"/>
                <w:b/>
                <w:bCs/>
                <w:sz w:val="24"/>
                <w:szCs w:val="24"/>
                <w:lang w:eastAsia="ru-RU"/>
              </w:rPr>
            </w:pPr>
          </w:p>
        </w:tc>
      </w:tr>
      <w:tr w:rsidR="007A2C95" w:rsidRPr="007A2C95" w14:paraId="2144AE94" w14:textId="77777777" w:rsidTr="00AD5821">
        <w:tc>
          <w:tcPr>
            <w:tcW w:w="3528" w:type="dxa"/>
            <w:vMerge/>
            <w:shd w:val="clear" w:color="auto" w:fill="FFFFFF"/>
          </w:tcPr>
          <w:p w14:paraId="39BFC75B" w14:textId="77777777" w:rsidR="007A2C95" w:rsidRPr="007A2C95" w:rsidRDefault="007A2C95" w:rsidP="007A2C95">
            <w:pPr>
              <w:jc w:val="center"/>
              <w:rPr>
                <w:rFonts w:ascii="Times New Roman" w:eastAsia="Times New Roman" w:hAnsi="Times New Roman" w:cs="Times New Roman"/>
                <w:sz w:val="24"/>
                <w:szCs w:val="24"/>
                <w:lang w:eastAsia="ru-RU"/>
              </w:rPr>
            </w:pPr>
          </w:p>
        </w:tc>
        <w:tc>
          <w:tcPr>
            <w:tcW w:w="7738" w:type="dxa"/>
            <w:shd w:val="clear" w:color="auto" w:fill="FFFFFF"/>
          </w:tcPr>
          <w:p w14:paraId="0D4FB47F" w14:textId="77777777" w:rsidR="007A2C95" w:rsidRPr="007A2C95" w:rsidRDefault="007A2C95" w:rsidP="007A2C95">
            <w:pPr>
              <w:rPr>
                <w:rFonts w:ascii="Times New Roman" w:eastAsia="Times New Roman" w:hAnsi="Times New Roman" w:cs="Times New Roman"/>
                <w:sz w:val="24"/>
                <w:szCs w:val="24"/>
                <w:lang w:eastAsia="ru-RU"/>
              </w:rPr>
            </w:pPr>
            <w:r w:rsidRPr="007A2C95">
              <w:rPr>
                <w:rFonts w:ascii="Times New Roman" w:eastAsia="Times New Roman" w:hAnsi="Times New Roman" w:cs="Times New Roman"/>
                <w:sz w:val="24"/>
                <w:szCs w:val="24"/>
                <w:lang w:eastAsia="ru-RU"/>
              </w:rPr>
              <w:t>Разработка электрической схемы автоматического управления освещением</w:t>
            </w:r>
          </w:p>
        </w:tc>
        <w:tc>
          <w:tcPr>
            <w:tcW w:w="1842" w:type="dxa"/>
            <w:vMerge/>
            <w:shd w:val="clear" w:color="auto" w:fill="FFFFFF"/>
          </w:tcPr>
          <w:p w14:paraId="45CC15B9" w14:textId="77777777" w:rsidR="007A2C95" w:rsidRPr="007A2C95" w:rsidRDefault="007A2C95" w:rsidP="007A2C95">
            <w:pPr>
              <w:jc w:val="center"/>
              <w:rPr>
                <w:rFonts w:ascii="Times New Roman" w:eastAsia="Calibri" w:hAnsi="Times New Roman" w:cs="Times New Roman"/>
                <w:bCs/>
                <w:sz w:val="24"/>
                <w:szCs w:val="24"/>
                <w:lang w:eastAsia="ru-RU"/>
              </w:rPr>
            </w:pPr>
          </w:p>
        </w:tc>
        <w:tc>
          <w:tcPr>
            <w:tcW w:w="1800" w:type="dxa"/>
            <w:vMerge/>
            <w:shd w:val="clear" w:color="auto" w:fill="FFFFFF"/>
          </w:tcPr>
          <w:p w14:paraId="416A2CC7" w14:textId="77777777" w:rsidR="007A2C95" w:rsidRPr="007A2C95" w:rsidRDefault="007A2C95" w:rsidP="007A2C95">
            <w:pPr>
              <w:jc w:val="center"/>
              <w:rPr>
                <w:rFonts w:ascii="Times New Roman" w:eastAsia="Calibri" w:hAnsi="Times New Roman" w:cs="Times New Roman"/>
                <w:b/>
                <w:bCs/>
                <w:sz w:val="24"/>
                <w:szCs w:val="24"/>
                <w:lang w:eastAsia="ru-RU"/>
              </w:rPr>
            </w:pPr>
          </w:p>
        </w:tc>
      </w:tr>
      <w:tr w:rsidR="007A2C95" w:rsidRPr="007A2C95" w14:paraId="50DB0E6F" w14:textId="77777777" w:rsidTr="00AD5821">
        <w:tc>
          <w:tcPr>
            <w:tcW w:w="3528" w:type="dxa"/>
            <w:vMerge/>
            <w:shd w:val="clear" w:color="auto" w:fill="FFFFFF"/>
          </w:tcPr>
          <w:p w14:paraId="62EA26E6" w14:textId="77777777" w:rsidR="007A2C95" w:rsidRPr="007A2C95" w:rsidRDefault="007A2C95" w:rsidP="007A2C95">
            <w:pPr>
              <w:jc w:val="center"/>
              <w:rPr>
                <w:rFonts w:ascii="Times New Roman" w:eastAsia="Times New Roman" w:hAnsi="Times New Roman" w:cs="Times New Roman"/>
                <w:sz w:val="24"/>
                <w:szCs w:val="24"/>
                <w:lang w:eastAsia="ru-RU"/>
              </w:rPr>
            </w:pPr>
          </w:p>
        </w:tc>
        <w:tc>
          <w:tcPr>
            <w:tcW w:w="7738" w:type="dxa"/>
            <w:shd w:val="clear" w:color="auto" w:fill="FFFFFF"/>
          </w:tcPr>
          <w:p w14:paraId="4BE33C2A" w14:textId="77777777" w:rsidR="007A2C95" w:rsidRPr="007A2C95" w:rsidRDefault="007A2C95" w:rsidP="007A2C95">
            <w:pPr>
              <w:rPr>
                <w:rFonts w:ascii="Times New Roman" w:eastAsia="Times New Roman" w:hAnsi="Times New Roman" w:cs="Times New Roman"/>
                <w:sz w:val="24"/>
                <w:szCs w:val="24"/>
                <w:lang w:eastAsia="ru-RU"/>
              </w:rPr>
            </w:pPr>
            <w:r w:rsidRPr="007A2C95">
              <w:rPr>
                <w:rFonts w:ascii="Times New Roman" w:eastAsia="Times New Roman" w:hAnsi="Times New Roman" w:cs="Times New Roman"/>
                <w:sz w:val="24"/>
                <w:szCs w:val="24"/>
                <w:lang w:eastAsia="ru-RU"/>
              </w:rPr>
              <w:t>Разработка схемы управления микроклиматом в птицеводческих помещениях</w:t>
            </w:r>
          </w:p>
        </w:tc>
        <w:tc>
          <w:tcPr>
            <w:tcW w:w="1842" w:type="dxa"/>
            <w:vMerge/>
            <w:shd w:val="clear" w:color="auto" w:fill="FFFFFF"/>
          </w:tcPr>
          <w:p w14:paraId="678805B3" w14:textId="77777777" w:rsidR="007A2C95" w:rsidRPr="007A2C95" w:rsidRDefault="007A2C95" w:rsidP="007A2C95">
            <w:pPr>
              <w:jc w:val="center"/>
              <w:rPr>
                <w:rFonts w:ascii="Times New Roman" w:eastAsia="Calibri" w:hAnsi="Times New Roman" w:cs="Times New Roman"/>
                <w:bCs/>
                <w:sz w:val="24"/>
                <w:szCs w:val="24"/>
                <w:lang w:eastAsia="ru-RU"/>
              </w:rPr>
            </w:pPr>
          </w:p>
        </w:tc>
        <w:tc>
          <w:tcPr>
            <w:tcW w:w="1800" w:type="dxa"/>
            <w:vMerge/>
            <w:shd w:val="clear" w:color="auto" w:fill="FFFFFF"/>
          </w:tcPr>
          <w:p w14:paraId="684F9A30" w14:textId="77777777" w:rsidR="007A2C95" w:rsidRPr="007A2C95" w:rsidRDefault="007A2C95" w:rsidP="007A2C95">
            <w:pPr>
              <w:jc w:val="center"/>
              <w:rPr>
                <w:rFonts w:ascii="Times New Roman" w:eastAsia="Calibri" w:hAnsi="Times New Roman" w:cs="Times New Roman"/>
                <w:b/>
                <w:bCs/>
                <w:sz w:val="24"/>
                <w:szCs w:val="24"/>
                <w:lang w:eastAsia="ru-RU"/>
              </w:rPr>
            </w:pPr>
          </w:p>
        </w:tc>
      </w:tr>
      <w:tr w:rsidR="007A2C95" w:rsidRPr="007A2C95" w14:paraId="576420F6" w14:textId="77777777" w:rsidTr="00AD5821">
        <w:tc>
          <w:tcPr>
            <w:tcW w:w="3528" w:type="dxa"/>
            <w:vMerge/>
            <w:shd w:val="clear" w:color="auto" w:fill="FFFFFF"/>
          </w:tcPr>
          <w:p w14:paraId="7EC5A0D8" w14:textId="77777777" w:rsidR="007A2C95" w:rsidRPr="007A2C95" w:rsidRDefault="007A2C95" w:rsidP="007A2C95">
            <w:pPr>
              <w:jc w:val="center"/>
              <w:rPr>
                <w:rFonts w:ascii="Times New Roman" w:eastAsia="Times New Roman" w:hAnsi="Times New Roman" w:cs="Times New Roman"/>
                <w:sz w:val="24"/>
                <w:szCs w:val="24"/>
                <w:lang w:eastAsia="ru-RU"/>
              </w:rPr>
            </w:pPr>
          </w:p>
        </w:tc>
        <w:tc>
          <w:tcPr>
            <w:tcW w:w="7738" w:type="dxa"/>
            <w:shd w:val="clear" w:color="auto" w:fill="FFFFFF"/>
          </w:tcPr>
          <w:p w14:paraId="7EB88D94" w14:textId="77777777" w:rsidR="007A2C95" w:rsidRPr="007A2C95" w:rsidRDefault="007A2C95" w:rsidP="007A2C95">
            <w:pPr>
              <w:rPr>
                <w:rFonts w:ascii="Times New Roman" w:eastAsia="Times New Roman" w:hAnsi="Times New Roman" w:cs="Times New Roman"/>
                <w:sz w:val="24"/>
                <w:szCs w:val="24"/>
                <w:lang w:eastAsia="ru-RU"/>
              </w:rPr>
            </w:pPr>
            <w:r w:rsidRPr="007A2C95">
              <w:rPr>
                <w:rFonts w:ascii="Times New Roman" w:eastAsia="Times New Roman" w:hAnsi="Times New Roman" w:cs="Times New Roman"/>
                <w:sz w:val="24"/>
                <w:szCs w:val="24"/>
                <w:lang w:eastAsia="ru-RU"/>
              </w:rPr>
              <w:t>Исследование схемы автоматизации кормления  и поения птиц.</w:t>
            </w:r>
          </w:p>
        </w:tc>
        <w:tc>
          <w:tcPr>
            <w:tcW w:w="1842" w:type="dxa"/>
            <w:vMerge/>
            <w:shd w:val="clear" w:color="auto" w:fill="FFFFFF"/>
          </w:tcPr>
          <w:p w14:paraId="091C6493" w14:textId="77777777" w:rsidR="007A2C95" w:rsidRPr="007A2C95" w:rsidRDefault="007A2C95" w:rsidP="007A2C95">
            <w:pPr>
              <w:jc w:val="center"/>
              <w:rPr>
                <w:rFonts w:ascii="Times New Roman" w:eastAsia="Calibri" w:hAnsi="Times New Roman" w:cs="Times New Roman"/>
                <w:bCs/>
                <w:sz w:val="24"/>
                <w:szCs w:val="24"/>
                <w:lang w:eastAsia="ru-RU"/>
              </w:rPr>
            </w:pPr>
          </w:p>
        </w:tc>
        <w:tc>
          <w:tcPr>
            <w:tcW w:w="1800" w:type="dxa"/>
            <w:vMerge/>
            <w:shd w:val="clear" w:color="auto" w:fill="FFFFFF"/>
          </w:tcPr>
          <w:p w14:paraId="214B0DFB" w14:textId="77777777" w:rsidR="007A2C95" w:rsidRPr="007A2C95" w:rsidRDefault="007A2C95" w:rsidP="007A2C95">
            <w:pPr>
              <w:jc w:val="center"/>
              <w:rPr>
                <w:rFonts w:ascii="Times New Roman" w:eastAsia="Calibri" w:hAnsi="Times New Roman" w:cs="Times New Roman"/>
                <w:b/>
                <w:bCs/>
                <w:sz w:val="24"/>
                <w:szCs w:val="24"/>
                <w:lang w:eastAsia="ru-RU"/>
              </w:rPr>
            </w:pPr>
          </w:p>
        </w:tc>
      </w:tr>
      <w:tr w:rsidR="007A2C95" w:rsidRPr="007A2C95" w14:paraId="2A2A4A5E" w14:textId="77777777" w:rsidTr="00AD5821">
        <w:tc>
          <w:tcPr>
            <w:tcW w:w="3528" w:type="dxa"/>
            <w:vMerge/>
            <w:shd w:val="clear" w:color="auto" w:fill="FFFFFF"/>
          </w:tcPr>
          <w:p w14:paraId="375161D9" w14:textId="77777777" w:rsidR="007A2C95" w:rsidRPr="007A2C95" w:rsidRDefault="007A2C95" w:rsidP="007A2C95">
            <w:pPr>
              <w:jc w:val="center"/>
              <w:rPr>
                <w:rFonts w:ascii="Times New Roman" w:eastAsia="Times New Roman" w:hAnsi="Times New Roman" w:cs="Times New Roman"/>
                <w:sz w:val="24"/>
                <w:szCs w:val="24"/>
                <w:lang w:eastAsia="ru-RU"/>
              </w:rPr>
            </w:pPr>
          </w:p>
        </w:tc>
        <w:tc>
          <w:tcPr>
            <w:tcW w:w="7738" w:type="dxa"/>
            <w:shd w:val="clear" w:color="auto" w:fill="FFFFFF"/>
          </w:tcPr>
          <w:p w14:paraId="48238B90" w14:textId="77777777" w:rsidR="007A2C95" w:rsidRPr="007A2C95" w:rsidRDefault="007A2C95" w:rsidP="007A2C95">
            <w:pPr>
              <w:spacing w:after="160" w:line="259" w:lineRule="auto"/>
              <w:rPr>
                <w:rFonts w:ascii="Times New Roman" w:eastAsia="Times New Roman" w:hAnsi="Times New Roman" w:cs="Times New Roman"/>
                <w:b/>
                <w:bCs/>
                <w:lang w:eastAsia="ru-RU"/>
              </w:rPr>
            </w:pPr>
            <w:r w:rsidRPr="007A2C95">
              <w:rPr>
                <w:rFonts w:ascii="Times New Roman" w:eastAsia="Times New Roman" w:hAnsi="Times New Roman" w:cs="Times New Roman"/>
                <w:b/>
                <w:bCs/>
                <w:lang w:eastAsia="ru-RU"/>
              </w:rPr>
              <w:t>В том числе самостоятельная работа обучающихся</w:t>
            </w:r>
          </w:p>
        </w:tc>
        <w:tc>
          <w:tcPr>
            <w:tcW w:w="1842" w:type="dxa"/>
            <w:shd w:val="clear" w:color="auto" w:fill="FFFFFF"/>
          </w:tcPr>
          <w:p w14:paraId="16ADE2F7" w14:textId="77777777" w:rsidR="007A2C95" w:rsidRPr="007A2C95" w:rsidRDefault="007A2C95" w:rsidP="007A2C95">
            <w:pPr>
              <w:jc w:val="center"/>
              <w:rPr>
                <w:rFonts w:ascii="Times New Roman" w:eastAsia="Calibri" w:hAnsi="Times New Roman" w:cs="Times New Roman"/>
                <w:b/>
                <w:bCs/>
                <w:sz w:val="24"/>
                <w:szCs w:val="24"/>
                <w:lang w:eastAsia="ru-RU"/>
              </w:rPr>
            </w:pPr>
            <w:r w:rsidRPr="007A2C95">
              <w:rPr>
                <w:rFonts w:ascii="Times New Roman" w:eastAsia="Calibri" w:hAnsi="Times New Roman" w:cs="Times New Roman"/>
                <w:b/>
                <w:bCs/>
                <w:sz w:val="24"/>
                <w:szCs w:val="24"/>
                <w:lang w:eastAsia="ru-RU"/>
              </w:rPr>
              <w:t>2</w:t>
            </w:r>
          </w:p>
        </w:tc>
        <w:tc>
          <w:tcPr>
            <w:tcW w:w="1800" w:type="dxa"/>
            <w:shd w:val="clear" w:color="auto" w:fill="FFFFFF"/>
          </w:tcPr>
          <w:p w14:paraId="27E8D46E" w14:textId="77777777" w:rsidR="007A2C95" w:rsidRPr="007A2C95" w:rsidRDefault="007A2C95" w:rsidP="007A2C95">
            <w:pPr>
              <w:jc w:val="center"/>
              <w:rPr>
                <w:rFonts w:ascii="Times New Roman" w:eastAsia="Calibri" w:hAnsi="Times New Roman" w:cs="Times New Roman"/>
                <w:b/>
                <w:bCs/>
                <w:sz w:val="24"/>
                <w:szCs w:val="24"/>
                <w:lang w:eastAsia="ru-RU"/>
              </w:rPr>
            </w:pPr>
          </w:p>
        </w:tc>
      </w:tr>
      <w:tr w:rsidR="007A2C95" w:rsidRPr="007A2C95" w14:paraId="54958CCE" w14:textId="77777777" w:rsidTr="00AD5821">
        <w:tc>
          <w:tcPr>
            <w:tcW w:w="3528" w:type="dxa"/>
            <w:vMerge/>
            <w:shd w:val="clear" w:color="auto" w:fill="FFFFFF"/>
          </w:tcPr>
          <w:p w14:paraId="3373B9C9" w14:textId="77777777" w:rsidR="007A2C95" w:rsidRPr="007A2C95" w:rsidRDefault="007A2C95" w:rsidP="007A2C95">
            <w:pPr>
              <w:jc w:val="center"/>
              <w:rPr>
                <w:rFonts w:ascii="Times New Roman" w:eastAsia="Times New Roman" w:hAnsi="Times New Roman" w:cs="Times New Roman"/>
                <w:sz w:val="24"/>
                <w:szCs w:val="24"/>
                <w:lang w:eastAsia="ru-RU"/>
              </w:rPr>
            </w:pPr>
          </w:p>
        </w:tc>
        <w:tc>
          <w:tcPr>
            <w:tcW w:w="7738" w:type="dxa"/>
            <w:shd w:val="clear" w:color="auto" w:fill="FFFFFF"/>
          </w:tcPr>
          <w:p w14:paraId="79AB325A" w14:textId="77777777" w:rsidR="007A2C95" w:rsidRPr="007A2C95" w:rsidRDefault="007A2C95" w:rsidP="007A2C95">
            <w:pPr>
              <w:outlineLvl w:val="4"/>
              <w:rPr>
                <w:rFonts w:ascii="Times New Roman" w:eastAsia="Times New Roman" w:hAnsi="Times New Roman" w:cs="Times New Roman"/>
                <w:bCs/>
                <w:iCs/>
                <w:sz w:val="24"/>
                <w:szCs w:val="24"/>
                <w:lang w:eastAsia="ru-RU"/>
              </w:rPr>
            </w:pPr>
            <w:r w:rsidRPr="007A2C95">
              <w:rPr>
                <w:rFonts w:ascii="Times New Roman" w:eastAsia="Times New Roman" w:hAnsi="Times New Roman" w:cs="Times New Roman"/>
                <w:bCs/>
                <w:iCs/>
                <w:sz w:val="24"/>
                <w:szCs w:val="24"/>
                <w:lang w:eastAsia="ru-RU"/>
              </w:rPr>
              <w:t>Особенности  эксплуатации  систем  автоматизации  в птицеводстве</w:t>
            </w:r>
          </w:p>
        </w:tc>
        <w:tc>
          <w:tcPr>
            <w:tcW w:w="1842" w:type="dxa"/>
            <w:shd w:val="clear" w:color="auto" w:fill="FFFFFF"/>
          </w:tcPr>
          <w:p w14:paraId="37B79AD6" w14:textId="77777777" w:rsidR="007A2C95" w:rsidRPr="007A2C95" w:rsidRDefault="007A2C95" w:rsidP="007A2C95">
            <w:pPr>
              <w:jc w:val="center"/>
              <w:rPr>
                <w:rFonts w:ascii="Times New Roman" w:eastAsia="Calibri" w:hAnsi="Times New Roman" w:cs="Times New Roman"/>
                <w:bCs/>
                <w:sz w:val="24"/>
                <w:szCs w:val="24"/>
                <w:lang w:eastAsia="ru-RU"/>
              </w:rPr>
            </w:pPr>
          </w:p>
        </w:tc>
        <w:tc>
          <w:tcPr>
            <w:tcW w:w="1800" w:type="dxa"/>
            <w:shd w:val="clear" w:color="auto" w:fill="FFFFFF"/>
          </w:tcPr>
          <w:p w14:paraId="19BBCC33" w14:textId="77777777" w:rsidR="007A2C95" w:rsidRPr="007A2C95" w:rsidRDefault="007A2C95" w:rsidP="007A2C95">
            <w:pPr>
              <w:jc w:val="center"/>
              <w:rPr>
                <w:rFonts w:ascii="Times New Roman" w:eastAsia="Calibri" w:hAnsi="Times New Roman" w:cs="Times New Roman"/>
                <w:b/>
                <w:bCs/>
                <w:sz w:val="24"/>
                <w:szCs w:val="24"/>
                <w:lang w:eastAsia="ru-RU"/>
              </w:rPr>
            </w:pPr>
          </w:p>
        </w:tc>
      </w:tr>
      <w:tr w:rsidR="007A2C95" w:rsidRPr="007A2C95" w14:paraId="22CF97F7" w14:textId="77777777" w:rsidTr="00AD5821">
        <w:tc>
          <w:tcPr>
            <w:tcW w:w="3528" w:type="dxa"/>
            <w:vMerge w:val="restart"/>
            <w:shd w:val="clear" w:color="auto" w:fill="FFFFFF"/>
          </w:tcPr>
          <w:p w14:paraId="0847913B" w14:textId="77777777" w:rsidR="007A2C95" w:rsidRPr="007A2C95" w:rsidRDefault="007A2C95" w:rsidP="007A2C95">
            <w:pPr>
              <w:rPr>
                <w:rFonts w:ascii="Times New Roman" w:eastAsia="Calibri" w:hAnsi="Times New Roman" w:cs="Times New Roman"/>
                <w:b/>
                <w:bCs/>
                <w:sz w:val="24"/>
                <w:szCs w:val="24"/>
                <w:lang w:eastAsia="ru-RU"/>
              </w:rPr>
            </w:pPr>
            <w:r w:rsidRPr="007A2C95">
              <w:rPr>
                <w:rFonts w:ascii="Times New Roman" w:eastAsia="Calibri" w:hAnsi="Times New Roman" w:cs="Times New Roman"/>
                <w:b/>
                <w:bCs/>
                <w:sz w:val="24"/>
                <w:szCs w:val="24"/>
                <w:lang w:eastAsia="ru-RU"/>
              </w:rPr>
              <w:t>Тема 4.</w:t>
            </w:r>
            <w:r w:rsidRPr="007A2C95">
              <w:rPr>
                <w:rFonts w:ascii="Times New Roman" w:eastAsia="Calibri" w:hAnsi="Times New Roman" w:cs="Times New Roman"/>
                <w:bCs/>
                <w:sz w:val="24"/>
                <w:szCs w:val="24"/>
                <w:lang w:eastAsia="ru-RU"/>
              </w:rPr>
              <w:t xml:space="preserve"> Автоматизация технологических процессов в животноводстве</w:t>
            </w:r>
          </w:p>
        </w:tc>
        <w:tc>
          <w:tcPr>
            <w:tcW w:w="7738" w:type="dxa"/>
            <w:shd w:val="clear" w:color="auto" w:fill="FFFFFF"/>
          </w:tcPr>
          <w:p w14:paraId="3C9B4878" w14:textId="77777777" w:rsidR="007A2C95" w:rsidRPr="007A2C95" w:rsidRDefault="007A2C95" w:rsidP="007A2C95">
            <w:pPr>
              <w:rPr>
                <w:rFonts w:ascii="Times New Roman" w:eastAsia="Times New Roman" w:hAnsi="Times New Roman" w:cs="Times New Roman"/>
                <w:bCs/>
                <w:sz w:val="24"/>
                <w:szCs w:val="24"/>
                <w:lang w:eastAsia="ru-RU"/>
              </w:rPr>
            </w:pPr>
            <w:r w:rsidRPr="007A2C95">
              <w:rPr>
                <w:rFonts w:ascii="Times New Roman" w:eastAsia="Calibri" w:hAnsi="Times New Roman" w:cs="Times New Roman"/>
                <w:b/>
                <w:bCs/>
                <w:sz w:val="24"/>
                <w:szCs w:val="24"/>
                <w:lang w:eastAsia="ru-RU"/>
              </w:rPr>
              <w:t xml:space="preserve">Содержание </w:t>
            </w:r>
          </w:p>
        </w:tc>
        <w:tc>
          <w:tcPr>
            <w:tcW w:w="1842" w:type="dxa"/>
            <w:shd w:val="clear" w:color="auto" w:fill="FFFFFF"/>
          </w:tcPr>
          <w:p w14:paraId="2C37FABD" w14:textId="77777777" w:rsidR="007A2C95" w:rsidRPr="007A2C95" w:rsidRDefault="007A2C95" w:rsidP="007A2C95">
            <w:pPr>
              <w:jc w:val="center"/>
              <w:rPr>
                <w:rFonts w:ascii="Times New Roman" w:eastAsia="Calibri" w:hAnsi="Times New Roman" w:cs="Times New Roman"/>
                <w:b/>
                <w:bCs/>
                <w:sz w:val="24"/>
                <w:szCs w:val="24"/>
                <w:lang w:eastAsia="ru-RU"/>
              </w:rPr>
            </w:pPr>
            <w:r w:rsidRPr="007A2C95">
              <w:rPr>
                <w:rFonts w:ascii="Times New Roman" w:eastAsia="Calibri" w:hAnsi="Times New Roman" w:cs="Times New Roman"/>
                <w:b/>
                <w:bCs/>
                <w:sz w:val="24"/>
                <w:szCs w:val="24"/>
                <w:lang w:eastAsia="ru-RU"/>
              </w:rPr>
              <w:t>22/16</w:t>
            </w:r>
          </w:p>
        </w:tc>
        <w:tc>
          <w:tcPr>
            <w:tcW w:w="1800" w:type="dxa"/>
            <w:shd w:val="clear" w:color="auto" w:fill="FFFFFF"/>
          </w:tcPr>
          <w:p w14:paraId="7A9AE1A6" w14:textId="77777777" w:rsidR="007A2C95" w:rsidRPr="007A2C95" w:rsidRDefault="007A2C95" w:rsidP="007A2C95">
            <w:pPr>
              <w:jc w:val="center"/>
              <w:rPr>
                <w:rFonts w:ascii="Times New Roman" w:eastAsia="Calibri" w:hAnsi="Times New Roman" w:cs="Times New Roman"/>
                <w:b/>
                <w:bCs/>
                <w:sz w:val="24"/>
                <w:szCs w:val="24"/>
                <w:lang w:eastAsia="ru-RU"/>
              </w:rPr>
            </w:pPr>
          </w:p>
        </w:tc>
      </w:tr>
      <w:tr w:rsidR="007A2C95" w:rsidRPr="007A2C95" w14:paraId="05ED37C6" w14:textId="77777777" w:rsidTr="00AD5821">
        <w:tc>
          <w:tcPr>
            <w:tcW w:w="3528" w:type="dxa"/>
            <w:vMerge/>
            <w:shd w:val="clear" w:color="auto" w:fill="FFFFFF"/>
          </w:tcPr>
          <w:p w14:paraId="11059F8C" w14:textId="77777777" w:rsidR="007A2C95" w:rsidRPr="007A2C95" w:rsidRDefault="007A2C95" w:rsidP="007A2C95">
            <w:pPr>
              <w:jc w:val="center"/>
              <w:rPr>
                <w:rFonts w:ascii="Times New Roman" w:eastAsia="Times New Roman" w:hAnsi="Times New Roman" w:cs="Times New Roman"/>
                <w:sz w:val="24"/>
                <w:szCs w:val="24"/>
                <w:lang w:eastAsia="ru-RU"/>
              </w:rPr>
            </w:pPr>
          </w:p>
        </w:tc>
        <w:tc>
          <w:tcPr>
            <w:tcW w:w="7738" w:type="dxa"/>
            <w:shd w:val="clear" w:color="auto" w:fill="FFFFFF"/>
          </w:tcPr>
          <w:p w14:paraId="1FC675E8" w14:textId="77777777" w:rsidR="007A2C95" w:rsidRPr="007A2C95" w:rsidRDefault="007A2C95" w:rsidP="007A2C95">
            <w:pPr>
              <w:shd w:val="clear" w:color="auto" w:fill="FFFFFF"/>
              <w:jc w:val="both"/>
              <w:rPr>
                <w:rFonts w:ascii="Times New Roman" w:eastAsia="Times New Roman" w:hAnsi="Times New Roman" w:cs="Times New Roman"/>
                <w:sz w:val="24"/>
                <w:szCs w:val="24"/>
                <w:lang w:eastAsia="ru-RU"/>
              </w:rPr>
            </w:pPr>
            <w:r w:rsidRPr="007A2C95">
              <w:rPr>
                <w:rFonts w:ascii="Times New Roman" w:eastAsia="Times New Roman" w:hAnsi="Times New Roman" w:cs="Times New Roman"/>
                <w:sz w:val="24"/>
                <w:szCs w:val="24"/>
                <w:lang w:eastAsia="ru-RU"/>
              </w:rPr>
              <w:t>Автоматизация процесса раздачи кормов.</w:t>
            </w:r>
            <w:r w:rsidRPr="007A2C95">
              <w:rPr>
                <w:rFonts w:ascii="Calibri" w:eastAsia="Calibri" w:hAnsi="Calibri" w:cs="Times New Roman"/>
              </w:rPr>
              <w:t xml:space="preserve"> </w:t>
            </w:r>
            <w:r w:rsidRPr="007A2C95">
              <w:rPr>
                <w:rFonts w:ascii="Times New Roman" w:eastAsia="Times New Roman" w:hAnsi="Times New Roman" w:cs="Times New Roman"/>
                <w:sz w:val="24"/>
                <w:szCs w:val="24"/>
                <w:lang w:eastAsia="ru-RU"/>
              </w:rPr>
              <w:t>Схемы автоматического управления раздачи кормов в животноводстве.</w:t>
            </w:r>
          </w:p>
        </w:tc>
        <w:tc>
          <w:tcPr>
            <w:tcW w:w="1842" w:type="dxa"/>
            <w:vMerge w:val="restart"/>
            <w:shd w:val="clear" w:color="auto" w:fill="FFFFFF"/>
          </w:tcPr>
          <w:p w14:paraId="1BA61A07" w14:textId="77777777" w:rsidR="007A2C95" w:rsidRPr="007A2C95" w:rsidRDefault="007A2C95" w:rsidP="007A2C95">
            <w:pPr>
              <w:jc w:val="center"/>
              <w:rPr>
                <w:rFonts w:ascii="Times New Roman" w:eastAsia="Calibri" w:hAnsi="Times New Roman" w:cs="Times New Roman"/>
                <w:bCs/>
                <w:sz w:val="24"/>
                <w:szCs w:val="24"/>
                <w:lang w:eastAsia="ru-RU"/>
              </w:rPr>
            </w:pPr>
          </w:p>
        </w:tc>
        <w:tc>
          <w:tcPr>
            <w:tcW w:w="1800" w:type="dxa"/>
            <w:vMerge w:val="restart"/>
            <w:shd w:val="clear" w:color="auto" w:fill="FFFFFF"/>
          </w:tcPr>
          <w:p w14:paraId="4E4142BA" w14:textId="77777777" w:rsidR="007A2C95" w:rsidRPr="007A2C95" w:rsidRDefault="007A2C95" w:rsidP="007A2C95">
            <w:pPr>
              <w:suppressAutoHyphens/>
              <w:snapToGrid w:val="0"/>
              <w:jc w:val="center"/>
              <w:rPr>
                <w:rFonts w:ascii="Times New Roman" w:eastAsia="Times New Roman" w:hAnsi="Times New Roman" w:cs="Times New Roman"/>
                <w:color w:val="000000"/>
                <w:sz w:val="20"/>
                <w:szCs w:val="20"/>
                <w:lang w:eastAsia="ar-SA"/>
              </w:rPr>
            </w:pPr>
            <w:r w:rsidRPr="007A2C95">
              <w:rPr>
                <w:rFonts w:ascii="Times New Roman" w:eastAsia="Times New Roman" w:hAnsi="Times New Roman" w:cs="Times New Roman"/>
                <w:color w:val="000000"/>
                <w:sz w:val="20"/>
                <w:szCs w:val="20"/>
                <w:lang w:eastAsia="ar-SA"/>
              </w:rPr>
              <w:t>ОК1-ОК2 ОК5-ОК9</w:t>
            </w:r>
          </w:p>
          <w:p w14:paraId="38A9BEA6" w14:textId="77777777" w:rsidR="007A2C95" w:rsidRPr="007A2C95" w:rsidRDefault="007A2C95" w:rsidP="007A2C95">
            <w:pPr>
              <w:suppressAutoHyphens/>
              <w:snapToGrid w:val="0"/>
              <w:jc w:val="center"/>
              <w:rPr>
                <w:rFonts w:ascii="Times New Roman" w:eastAsia="Times New Roman" w:hAnsi="Times New Roman" w:cs="Times New Roman"/>
                <w:color w:val="000000"/>
                <w:sz w:val="20"/>
                <w:szCs w:val="20"/>
                <w:lang w:eastAsia="ar-SA"/>
              </w:rPr>
            </w:pPr>
            <w:r w:rsidRPr="007A2C95">
              <w:rPr>
                <w:rFonts w:ascii="Times New Roman" w:eastAsia="Times New Roman" w:hAnsi="Times New Roman" w:cs="Times New Roman"/>
                <w:color w:val="000000"/>
                <w:sz w:val="20"/>
                <w:szCs w:val="20"/>
                <w:lang w:eastAsia="ar-SA"/>
              </w:rPr>
              <w:t>ПК1.1-1.2</w:t>
            </w:r>
          </w:p>
          <w:p w14:paraId="6303C16A" w14:textId="77777777" w:rsidR="007A2C95" w:rsidRPr="007A2C95" w:rsidRDefault="007A2C95" w:rsidP="007A2C95">
            <w:pPr>
              <w:suppressAutoHyphens/>
              <w:snapToGrid w:val="0"/>
              <w:jc w:val="center"/>
              <w:rPr>
                <w:rFonts w:ascii="Times New Roman" w:eastAsia="Times New Roman" w:hAnsi="Times New Roman" w:cs="Times New Roman"/>
                <w:color w:val="000000"/>
                <w:sz w:val="20"/>
                <w:szCs w:val="20"/>
                <w:lang w:eastAsia="ar-SA"/>
              </w:rPr>
            </w:pPr>
            <w:r w:rsidRPr="007A2C95">
              <w:rPr>
                <w:rFonts w:ascii="Times New Roman" w:eastAsia="Times New Roman" w:hAnsi="Times New Roman" w:cs="Times New Roman"/>
                <w:color w:val="000000"/>
                <w:sz w:val="20"/>
                <w:szCs w:val="20"/>
                <w:lang w:eastAsia="ar-SA"/>
              </w:rPr>
              <w:t>ПК3.1-3.2</w:t>
            </w:r>
          </w:p>
          <w:p w14:paraId="221FFAEB" w14:textId="77777777" w:rsidR="007A2C95" w:rsidRPr="007A2C95" w:rsidRDefault="007A2C95" w:rsidP="007A2C95">
            <w:pPr>
              <w:suppressAutoHyphens/>
              <w:snapToGrid w:val="0"/>
              <w:jc w:val="center"/>
              <w:rPr>
                <w:rFonts w:ascii="Times New Roman" w:eastAsia="Times New Roman" w:hAnsi="Times New Roman" w:cs="Times New Roman"/>
                <w:color w:val="000000"/>
                <w:sz w:val="20"/>
                <w:szCs w:val="20"/>
                <w:lang w:eastAsia="ar-SA"/>
              </w:rPr>
            </w:pPr>
            <w:r w:rsidRPr="007A2C95">
              <w:rPr>
                <w:rFonts w:ascii="Times New Roman" w:eastAsia="Times New Roman" w:hAnsi="Times New Roman" w:cs="Times New Roman"/>
                <w:color w:val="000000"/>
                <w:sz w:val="20"/>
                <w:szCs w:val="20"/>
                <w:lang w:eastAsia="ar-SA"/>
              </w:rPr>
              <w:t>ПК4.1-ПК4.3</w:t>
            </w:r>
          </w:p>
          <w:p w14:paraId="3FE9C311" w14:textId="77777777" w:rsidR="007A2C95" w:rsidRPr="007A2C95" w:rsidRDefault="007A2C95" w:rsidP="007A2C95">
            <w:pPr>
              <w:suppressAutoHyphens/>
              <w:snapToGrid w:val="0"/>
              <w:jc w:val="center"/>
              <w:rPr>
                <w:rFonts w:ascii="Times New Roman" w:eastAsia="Calibri" w:hAnsi="Times New Roman" w:cs="Times New Roman"/>
                <w:b/>
                <w:bCs/>
                <w:sz w:val="24"/>
                <w:szCs w:val="24"/>
                <w:lang w:eastAsia="ru-RU"/>
              </w:rPr>
            </w:pPr>
          </w:p>
        </w:tc>
      </w:tr>
      <w:tr w:rsidR="007A2C95" w:rsidRPr="007A2C95" w14:paraId="31D48026" w14:textId="77777777" w:rsidTr="00AD5821">
        <w:tc>
          <w:tcPr>
            <w:tcW w:w="3528" w:type="dxa"/>
            <w:vMerge/>
            <w:shd w:val="clear" w:color="auto" w:fill="FFFFFF"/>
          </w:tcPr>
          <w:p w14:paraId="78815D2D" w14:textId="77777777" w:rsidR="007A2C95" w:rsidRPr="007A2C95" w:rsidRDefault="007A2C95" w:rsidP="007A2C95">
            <w:pPr>
              <w:jc w:val="center"/>
              <w:rPr>
                <w:rFonts w:ascii="Times New Roman" w:eastAsia="Times New Roman" w:hAnsi="Times New Roman" w:cs="Times New Roman"/>
                <w:sz w:val="24"/>
                <w:szCs w:val="24"/>
                <w:lang w:eastAsia="ru-RU"/>
              </w:rPr>
            </w:pPr>
          </w:p>
        </w:tc>
        <w:tc>
          <w:tcPr>
            <w:tcW w:w="7738" w:type="dxa"/>
            <w:shd w:val="clear" w:color="auto" w:fill="FFFFFF"/>
          </w:tcPr>
          <w:p w14:paraId="15E074AC" w14:textId="77777777" w:rsidR="007A2C95" w:rsidRPr="007A2C95" w:rsidRDefault="007A2C95" w:rsidP="007A2C95">
            <w:pPr>
              <w:rPr>
                <w:rFonts w:ascii="Times New Roman" w:eastAsia="Times New Roman" w:hAnsi="Times New Roman" w:cs="Times New Roman"/>
                <w:sz w:val="24"/>
                <w:szCs w:val="24"/>
                <w:lang w:eastAsia="ru-RU"/>
              </w:rPr>
            </w:pPr>
            <w:r w:rsidRPr="007A2C95">
              <w:rPr>
                <w:rFonts w:ascii="Times New Roman" w:eastAsia="Times New Roman" w:hAnsi="Times New Roman" w:cs="Times New Roman"/>
                <w:sz w:val="24"/>
                <w:szCs w:val="24"/>
                <w:lang w:eastAsia="ru-RU"/>
              </w:rPr>
              <w:t>Автоматизация осветительных установок  животноводческих  помещений</w:t>
            </w:r>
          </w:p>
        </w:tc>
        <w:tc>
          <w:tcPr>
            <w:tcW w:w="1842" w:type="dxa"/>
            <w:vMerge/>
            <w:shd w:val="clear" w:color="auto" w:fill="FFFFFF"/>
          </w:tcPr>
          <w:p w14:paraId="5EE89E8F" w14:textId="77777777" w:rsidR="007A2C95" w:rsidRPr="007A2C95" w:rsidRDefault="007A2C95" w:rsidP="007A2C95">
            <w:pPr>
              <w:jc w:val="center"/>
              <w:rPr>
                <w:rFonts w:ascii="Times New Roman" w:eastAsia="Calibri" w:hAnsi="Times New Roman" w:cs="Times New Roman"/>
                <w:bCs/>
                <w:sz w:val="24"/>
                <w:szCs w:val="24"/>
                <w:lang w:eastAsia="ru-RU"/>
              </w:rPr>
            </w:pPr>
          </w:p>
        </w:tc>
        <w:tc>
          <w:tcPr>
            <w:tcW w:w="1800" w:type="dxa"/>
            <w:vMerge/>
            <w:shd w:val="clear" w:color="auto" w:fill="FFFFFF"/>
          </w:tcPr>
          <w:p w14:paraId="1D17B702" w14:textId="77777777" w:rsidR="007A2C95" w:rsidRPr="007A2C95" w:rsidRDefault="007A2C95" w:rsidP="007A2C95">
            <w:pPr>
              <w:jc w:val="center"/>
              <w:rPr>
                <w:rFonts w:ascii="Times New Roman" w:eastAsia="Calibri" w:hAnsi="Times New Roman" w:cs="Times New Roman"/>
                <w:b/>
                <w:bCs/>
                <w:sz w:val="24"/>
                <w:szCs w:val="24"/>
                <w:lang w:eastAsia="ru-RU"/>
              </w:rPr>
            </w:pPr>
          </w:p>
        </w:tc>
      </w:tr>
      <w:tr w:rsidR="007A2C95" w:rsidRPr="007A2C95" w14:paraId="4A6DE999" w14:textId="77777777" w:rsidTr="00AD5821">
        <w:tc>
          <w:tcPr>
            <w:tcW w:w="3528" w:type="dxa"/>
            <w:vMerge/>
            <w:shd w:val="clear" w:color="auto" w:fill="FFFFFF"/>
          </w:tcPr>
          <w:p w14:paraId="40450307" w14:textId="77777777" w:rsidR="007A2C95" w:rsidRPr="007A2C95" w:rsidRDefault="007A2C95" w:rsidP="007A2C95">
            <w:pPr>
              <w:jc w:val="center"/>
              <w:rPr>
                <w:rFonts w:ascii="Times New Roman" w:eastAsia="Times New Roman" w:hAnsi="Times New Roman" w:cs="Times New Roman"/>
                <w:sz w:val="24"/>
                <w:szCs w:val="24"/>
                <w:lang w:eastAsia="ru-RU"/>
              </w:rPr>
            </w:pPr>
          </w:p>
        </w:tc>
        <w:tc>
          <w:tcPr>
            <w:tcW w:w="7738" w:type="dxa"/>
            <w:shd w:val="clear" w:color="auto" w:fill="FFFFFF"/>
          </w:tcPr>
          <w:p w14:paraId="3291F97D" w14:textId="77777777" w:rsidR="007A2C95" w:rsidRPr="007A2C95" w:rsidRDefault="007A2C95" w:rsidP="007A2C95">
            <w:pPr>
              <w:rPr>
                <w:rFonts w:ascii="Times New Roman" w:eastAsia="Times New Roman" w:hAnsi="Times New Roman" w:cs="Times New Roman"/>
                <w:sz w:val="24"/>
                <w:szCs w:val="24"/>
                <w:lang w:eastAsia="ru-RU"/>
              </w:rPr>
            </w:pPr>
            <w:r w:rsidRPr="007A2C95">
              <w:rPr>
                <w:rFonts w:ascii="Times New Roman" w:eastAsia="Times New Roman" w:hAnsi="Times New Roman" w:cs="Times New Roman"/>
                <w:sz w:val="24"/>
                <w:szCs w:val="24"/>
                <w:lang w:eastAsia="ru-RU"/>
              </w:rPr>
              <w:t>Автоматизация вентиляционных установок</w:t>
            </w:r>
          </w:p>
          <w:p w14:paraId="251CF100" w14:textId="77777777" w:rsidR="007A2C95" w:rsidRPr="007A2C95" w:rsidRDefault="007A2C95" w:rsidP="007A2C95">
            <w:pPr>
              <w:rPr>
                <w:rFonts w:ascii="Times New Roman" w:eastAsia="Times New Roman" w:hAnsi="Times New Roman" w:cs="Times New Roman"/>
                <w:sz w:val="24"/>
                <w:szCs w:val="24"/>
                <w:lang w:eastAsia="ru-RU"/>
              </w:rPr>
            </w:pPr>
            <w:r w:rsidRPr="007A2C95">
              <w:rPr>
                <w:rFonts w:ascii="Times New Roman" w:eastAsia="Times New Roman" w:hAnsi="Times New Roman" w:cs="Times New Roman"/>
                <w:sz w:val="24"/>
                <w:szCs w:val="24"/>
                <w:lang w:eastAsia="ru-RU"/>
              </w:rPr>
              <w:t>Автоматизация вентиляционных систем и систем воздушного отопления.</w:t>
            </w:r>
          </w:p>
          <w:p w14:paraId="62565681" w14:textId="77777777" w:rsidR="007A2C95" w:rsidRPr="007A2C95" w:rsidRDefault="007A2C95" w:rsidP="007A2C95">
            <w:pPr>
              <w:rPr>
                <w:rFonts w:ascii="Times New Roman" w:eastAsia="Times New Roman" w:hAnsi="Times New Roman" w:cs="Times New Roman"/>
                <w:sz w:val="24"/>
                <w:szCs w:val="24"/>
                <w:lang w:eastAsia="ru-RU"/>
              </w:rPr>
            </w:pPr>
            <w:r w:rsidRPr="007A2C95">
              <w:rPr>
                <w:rFonts w:ascii="Times New Roman" w:eastAsia="Times New Roman" w:hAnsi="Times New Roman" w:cs="Times New Roman"/>
                <w:sz w:val="24"/>
                <w:szCs w:val="24"/>
                <w:lang w:eastAsia="ru-RU"/>
              </w:rPr>
              <w:t>Эксплуатация систем управления микроклиматом в животноводческих помещениях</w:t>
            </w:r>
          </w:p>
        </w:tc>
        <w:tc>
          <w:tcPr>
            <w:tcW w:w="1842" w:type="dxa"/>
            <w:shd w:val="clear" w:color="auto" w:fill="FFFFFF"/>
          </w:tcPr>
          <w:p w14:paraId="254173F9" w14:textId="77777777" w:rsidR="007A2C95" w:rsidRPr="007A2C95" w:rsidRDefault="007A2C95" w:rsidP="007A2C95">
            <w:pPr>
              <w:jc w:val="center"/>
              <w:rPr>
                <w:rFonts w:ascii="Times New Roman" w:eastAsia="Calibri" w:hAnsi="Times New Roman" w:cs="Times New Roman"/>
                <w:bCs/>
                <w:sz w:val="24"/>
                <w:szCs w:val="24"/>
                <w:lang w:eastAsia="ru-RU"/>
              </w:rPr>
            </w:pPr>
          </w:p>
        </w:tc>
        <w:tc>
          <w:tcPr>
            <w:tcW w:w="1800" w:type="dxa"/>
            <w:vMerge/>
            <w:shd w:val="clear" w:color="auto" w:fill="FFFFFF"/>
          </w:tcPr>
          <w:p w14:paraId="5B0ADA84" w14:textId="77777777" w:rsidR="007A2C95" w:rsidRPr="007A2C95" w:rsidRDefault="007A2C95" w:rsidP="007A2C95">
            <w:pPr>
              <w:jc w:val="center"/>
              <w:rPr>
                <w:rFonts w:ascii="Times New Roman" w:eastAsia="Calibri" w:hAnsi="Times New Roman" w:cs="Times New Roman"/>
                <w:b/>
                <w:bCs/>
                <w:sz w:val="24"/>
                <w:szCs w:val="24"/>
                <w:lang w:eastAsia="ru-RU"/>
              </w:rPr>
            </w:pPr>
          </w:p>
        </w:tc>
      </w:tr>
      <w:tr w:rsidR="007A2C95" w:rsidRPr="007A2C95" w14:paraId="37CA29DD" w14:textId="77777777" w:rsidTr="00AD5821">
        <w:tc>
          <w:tcPr>
            <w:tcW w:w="3528" w:type="dxa"/>
            <w:vMerge/>
            <w:shd w:val="clear" w:color="auto" w:fill="FFFFFF"/>
          </w:tcPr>
          <w:p w14:paraId="75A75EC8" w14:textId="77777777" w:rsidR="007A2C95" w:rsidRPr="007A2C95" w:rsidRDefault="007A2C95" w:rsidP="007A2C95">
            <w:pPr>
              <w:jc w:val="center"/>
              <w:rPr>
                <w:rFonts w:ascii="Times New Roman" w:eastAsia="Times New Roman" w:hAnsi="Times New Roman" w:cs="Times New Roman"/>
                <w:sz w:val="24"/>
                <w:szCs w:val="24"/>
                <w:lang w:eastAsia="ru-RU"/>
              </w:rPr>
            </w:pPr>
          </w:p>
        </w:tc>
        <w:tc>
          <w:tcPr>
            <w:tcW w:w="7738" w:type="dxa"/>
            <w:shd w:val="clear" w:color="auto" w:fill="FFFFFF"/>
          </w:tcPr>
          <w:p w14:paraId="30EC1472" w14:textId="77777777" w:rsidR="007A2C95" w:rsidRPr="007A2C95" w:rsidRDefault="007A2C95" w:rsidP="007A2C95">
            <w:pPr>
              <w:rPr>
                <w:rFonts w:ascii="Times New Roman" w:eastAsia="Times New Roman" w:hAnsi="Times New Roman" w:cs="Times New Roman"/>
                <w:sz w:val="24"/>
                <w:szCs w:val="24"/>
                <w:lang w:eastAsia="ru-RU"/>
              </w:rPr>
            </w:pPr>
            <w:r w:rsidRPr="007A2C95">
              <w:rPr>
                <w:rFonts w:ascii="Times New Roman" w:eastAsia="Times New Roman" w:hAnsi="Times New Roman" w:cs="Times New Roman"/>
                <w:sz w:val="24"/>
                <w:szCs w:val="24"/>
                <w:lang w:eastAsia="ru-RU"/>
              </w:rPr>
              <w:t>Автоматизация уборки навоза</w:t>
            </w:r>
          </w:p>
        </w:tc>
        <w:tc>
          <w:tcPr>
            <w:tcW w:w="1842" w:type="dxa"/>
            <w:shd w:val="clear" w:color="auto" w:fill="FFFFFF"/>
          </w:tcPr>
          <w:p w14:paraId="6BD92191" w14:textId="77777777" w:rsidR="007A2C95" w:rsidRPr="007A2C95" w:rsidRDefault="007A2C95" w:rsidP="007A2C95">
            <w:pPr>
              <w:jc w:val="center"/>
              <w:rPr>
                <w:rFonts w:ascii="Times New Roman" w:eastAsia="Calibri" w:hAnsi="Times New Roman" w:cs="Times New Roman"/>
                <w:bCs/>
                <w:sz w:val="24"/>
                <w:szCs w:val="24"/>
                <w:lang w:eastAsia="ru-RU"/>
              </w:rPr>
            </w:pPr>
          </w:p>
        </w:tc>
        <w:tc>
          <w:tcPr>
            <w:tcW w:w="1800" w:type="dxa"/>
            <w:vMerge/>
            <w:shd w:val="clear" w:color="auto" w:fill="FFFFFF"/>
          </w:tcPr>
          <w:p w14:paraId="03E9B4CF" w14:textId="77777777" w:rsidR="007A2C95" w:rsidRPr="007A2C95" w:rsidRDefault="007A2C95" w:rsidP="007A2C95">
            <w:pPr>
              <w:jc w:val="center"/>
              <w:rPr>
                <w:rFonts w:ascii="Times New Roman" w:eastAsia="Calibri" w:hAnsi="Times New Roman" w:cs="Times New Roman"/>
                <w:b/>
                <w:bCs/>
                <w:sz w:val="24"/>
                <w:szCs w:val="24"/>
                <w:lang w:eastAsia="ru-RU"/>
              </w:rPr>
            </w:pPr>
          </w:p>
        </w:tc>
      </w:tr>
      <w:tr w:rsidR="007A2C95" w:rsidRPr="007A2C95" w14:paraId="216B8CB3" w14:textId="77777777" w:rsidTr="00AD5821">
        <w:tc>
          <w:tcPr>
            <w:tcW w:w="3528" w:type="dxa"/>
            <w:vMerge/>
            <w:shd w:val="clear" w:color="auto" w:fill="FFFFFF"/>
          </w:tcPr>
          <w:p w14:paraId="61B4D3C2" w14:textId="77777777" w:rsidR="007A2C95" w:rsidRPr="007A2C95" w:rsidRDefault="007A2C95" w:rsidP="007A2C95">
            <w:pPr>
              <w:jc w:val="center"/>
              <w:rPr>
                <w:rFonts w:ascii="Times New Roman" w:eastAsia="Times New Roman" w:hAnsi="Times New Roman" w:cs="Times New Roman"/>
                <w:sz w:val="24"/>
                <w:szCs w:val="24"/>
                <w:lang w:eastAsia="ru-RU"/>
              </w:rPr>
            </w:pPr>
          </w:p>
        </w:tc>
        <w:tc>
          <w:tcPr>
            <w:tcW w:w="7738" w:type="dxa"/>
            <w:shd w:val="clear" w:color="auto" w:fill="FFFFFF"/>
          </w:tcPr>
          <w:p w14:paraId="712C9676" w14:textId="77777777" w:rsidR="007A2C95" w:rsidRPr="007A2C95" w:rsidRDefault="007A2C95" w:rsidP="007A2C95">
            <w:pPr>
              <w:rPr>
                <w:rFonts w:ascii="Times New Roman" w:eastAsia="Times New Roman" w:hAnsi="Times New Roman" w:cs="Times New Roman"/>
                <w:sz w:val="24"/>
                <w:szCs w:val="24"/>
                <w:lang w:eastAsia="ru-RU"/>
              </w:rPr>
            </w:pPr>
            <w:r w:rsidRPr="007A2C95">
              <w:rPr>
                <w:rFonts w:ascii="Times New Roman" w:eastAsia="Times New Roman" w:hAnsi="Times New Roman" w:cs="Times New Roman"/>
                <w:b/>
                <w:bCs/>
                <w:lang w:eastAsia="ru-RU"/>
              </w:rPr>
              <w:t>В том числе практических и лабораторных занятий</w:t>
            </w:r>
          </w:p>
        </w:tc>
        <w:tc>
          <w:tcPr>
            <w:tcW w:w="1842" w:type="dxa"/>
            <w:shd w:val="clear" w:color="auto" w:fill="FFFFFF"/>
          </w:tcPr>
          <w:p w14:paraId="569516AA" w14:textId="77777777" w:rsidR="007A2C95" w:rsidRPr="007A2C95" w:rsidRDefault="007A2C95" w:rsidP="007A2C95">
            <w:pPr>
              <w:jc w:val="center"/>
              <w:rPr>
                <w:rFonts w:ascii="Times New Roman" w:eastAsia="Calibri" w:hAnsi="Times New Roman" w:cs="Times New Roman"/>
                <w:b/>
                <w:bCs/>
                <w:sz w:val="24"/>
                <w:szCs w:val="24"/>
                <w:lang w:eastAsia="ru-RU"/>
              </w:rPr>
            </w:pPr>
            <w:r w:rsidRPr="007A2C95">
              <w:rPr>
                <w:rFonts w:ascii="Times New Roman" w:eastAsia="Calibri" w:hAnsi="Times New Roman" w:cs="Times New Roman"/>
                <w:b/>
                <w:bCs/>
                <w:sz w:val="24"/>
                <w:szCs w:val="24"/>
                <w:lang w:eastAsia="ru-RU"/>
              </w:rPr>
              <w:t>16/16</w:t>
            </w:r>
          </w:p>
        </w:tc>
        <w:tc>
          <w:tcPr>
            <w:tcW w:w="1800" w:type="dxa"/>
            <w:shd w:val="clear" w:color="auto" w:fill="FFFFFF"/>
          </w:tcPr>
          <w:p w14:paraId="309363E1" w14:textId="77777777" w:rsidR="007A2C95" w:rsidRPr="007A2C95" w:rsidRDefault="007A2C95" w:rsidP="007A2C95">
            <w:pPr>
              <w:jc w:val="center"/>
              <w:rPr>
                <w:rFonts w:ascii="Times New Roman" w:eastAsia="Calibri" w:hAnsi="Times New Roman" w:cs="Times New Roman"/>
                <w:b/>
                <w:bCs/>
                <w:sz w:val="24"/>
                <w:szCs w:val="24"/>
                <w:lang w:eastAsia="ru-RU"/>
              </w:rPr>
            </w:pPr>
          </w:p>
        </w:tc>
      </w:tr>
      <w:tr w:rsidR="007A2C95" w:rsidRPr="007A2C95" w14:paraId="16B31600" w14:textId="77777777" w:rsidTr="00AD5821">
        <w:tc>
          <w:tcPr>
            <w:tcW w:w="3528" w:type="dxa"/>
            <w:vMerge/>
            <w:shd w:val="clear" w:color="auto" w:fill="FFFFFF"/>
          </w:tcPr>
          <w:p w14:paraId="36018053" w14:textId="77777777" w:rsidR="007A2C95" w:rsidRPr="007A2C95" w:rsidRDefault="007A2C95" w:rsidP="007A2C95">
            <w:pPr>
              <w:jc w:val="center"/>
              <w:rPr>
                <w:rFonts w:ascii="Times New Roman" w:eastAsia="Times New Roman" w:hAnsi="Times New Roman" w:cs="Times New Roman"/>
                <w:sz w:val="24"/>
                <w:szCs w:val="24"/>
                <w:lang w:eastAsia="ru-RU"/>
              </w:rPr>
            </w:pPr>
          </w:p>
        </w:tc>
        <w:tc>
          <w:tcPr>
            <w:tcW w:w="7738" w:type="dxa"/>
            <w:shd w:val="clear" w:color="auto" w:fill="FFFFFF"/>
          </w:tcPr>
          <w:p w14:paraId="72A4CD10" w14:textId="77777777" w:rsidR="007A2C95" w:rsidRPr="007A2C95" w:rsidRDefault="007A2C95" w:rsidP="007A2C95">
            <w:pPr>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Анализ схем автоматизации кормления животных</w:t>
            </w:r>
          </w:p>
        </w:tc>
        <w:tc>
          <w:tcPr>
            <w:tcW w:w="1842" w:type="dxa"/>
            <w:vMerge w:val="restart"/>
            <w:shd w:val="clear" w:color="auto" w:fill="FFFFFF"/>
          </w:tcPr>
          <w:p w14:paraId="375BC1A5" w14:textId="77777777" w:rsidR="007A2C95" w:rsidRPr="007A2C95" w:rsidRDefault="007A2C95" w:rsidP="007A2C95">
            <w:pPr>
              <w:jc w:val="center"/>
              <w:rPr>
                <w:rFonts w:ascii="Times New Roman" w:eastAsia="Calibri" w:hAnsi="Times New Roman" w:cs="Times New Roman"/>
                <w:bCs/>
                <w:sz w:val="24"/>
                <w:szCs w:val="24"/>
                <w:lang w:eastAsia="ru-RU"/>
              </w:rPr>
            </w:pPr>
          </w:p>
        </w:tc>
        <w:tc>
          <w:tcPr>
            <w:tcW w:w="1800" w:type="dxa"/>
            <w:vMerge w:val="restart"/>
            <w:shd w:val="clear" w:color="auto" w:fill="FFFFFF"/>
          </w:tcPr>
          <w:p w14:paraId="5620A0E5" w14:textId="77777777" w:rsidR="007A2C95" w:rsidRPr="007A2C95" w:rsidRDefault="007A2C95" w:rsidP="007A2C95">
            <w:pPr>
              <w:suppressAutoHyphens/>
              <w:snapToGrid w:val="0"/>
              <w:jc w:val="center"/>
              <w:rPr>
                <w:rFonts w:ascii="Times New Roman" w:eastAsia="Times New Roman" w:hAnsi="Times New Roman" w:cs="Times New Roman"/>
                <w:color w:val="000000"/>
                <w:sz w:val="20"/>
                <w:szCs w:val="20"/>
                <w:lang w:eastAsia="ar-SA"/>
              </w:rPr>
            </w:pPr>
            <w:r w:rsidRPr="007A2C95">
              <w:rPr>
                <w:rFonts w:ascii="Times New Roman" w:eastAsia="Times New Roman" w:hAnsi="Times New Roman" w:cs="Times New Roman"/>
                <w:color w:val="000000"/>
                <w:sz w:val="20"/>
                <w:szCs w:val="20"/>
                <w:lang w:eastAsia="ar-SA"/>
              </w:rPr>
              <w:t>ОК1-ОК2 ОК5-ОК9</w:t>
            </w:r>
          </w:p>
          <w:p w14:paraId="3CC955BF" w14:textId="77777777" w:rsidR="007A2C95" w:rsidRPr="007A2C95" w:rsidRDefault="007A2C95" w:rsidP="007A2C95">
            <w:pPr>
              <w:suppressAutoHyphens/>
              <w:snapToGrid w:val="0"/>
              <w:jc w:val="center"/>
              <w:rPr>
                <w:rFonts w:ascii="Times New Roman" w:eastAsia="Times New Roman" w:hAnsi="Times New Roman" w:cs="Times New Roman"/>
                <w:color w:val="000000"/>
                <w:sz w:val="20"/>
                <w:szCs w:val="20"/>
                <w:lang w:eastAsia="ar-SA"/>
              </w:rPr>
            </w:pPr>
            <w:r w:rsidRPr="007A2C95">
              <w:rPr>
                <w:rFonts w:ascii="Times New Roman" w:eastAsia="Times New Roman" w:hAnsi="Times New Roman" w:cs="Times New Roman"/>
                <w:color w:val="000000"/>
                <w:sz w:val="20"/>
                <w:szCs w:val="20"/>
                <w:lang w:eastAsia="ar-SA"/>
              </w:rPr>
              <w:t>ПК1.1-1.2</w:t>
            </w:r>
          </w:p>
          <w:p w14:paraId="12EB5116" w14:textId="77777777" w:rsidR="007A2C95" w:rsidRPr="007A2C95" w:rsidRDefault="007A2C95" w:rsidP="007A2C95">
            <w:pPr>
              <w:suppressAutoHyphens/>
              <w:snapToGrid w:val="0"/>
              <w:jc w:val="center"/>
              <w:rPr>
                <w:rFonts w:ascii="Times New Roman" w:eastAsia="Times New Roman" w:hAnsi="Times New Roman" w:cs="Times New Roman"/>
                <w:color w:val="000000"/>
                <w:sz w:val="20"/>
                <w:szCs w:val="20"/>
                <w:lang w:eastAsia="ar-SA"/>
              </w:rPr>
            </w:pPr>
            <w:r w:rsidRPr="007A2C95">
              <w:rPr>
                <w:rFonts w:ascii="Times New Roman" w:eastAsia="Times New Roman" w:hAnsi="Times New Roman" w:cs="Times New Roman"/>
                <w:color w:val="000000"/>
                <w:sz w:val="20"/>
                <w:szCs w:val="20"/>
                <w:lang w:eastAsia="ar-SA"/>
              </w:rPr>
              <w:t>ПК3.1-3.2</w:t>
            </w:r>
          </w:p>
          <w:p w14:paraId="68928485" w14:textId="77777777" w:rsidR="007A2C95" w:rsidRPr="007A2C95" w:rsidRDefault="007A2C95" w:rsidP="007A2C95">
            <w:pPr>
              <w:suppressAutoHyphens/>
              <w:snapToGrid w:val="0"/>
              <w:jc w:val="center"/>
              <w:rPr>
                <w:rFonts w:ascii="Times New Roman" w:eastAsia="Times New Roman" w:hAnsi="Times New Roman" w:cs="Times New Roman"/>
                <w:color w:val="000000"/>
                <w:sz w:val="20"/>
                <w:szCs w:val="20"/>
                <w:lang w:eastAsia="ar-SA"/>
              </w:rPr>
            </w:pPr>
            <w:r w:rsidRPr="007A2C95">
              <w:rPr>
                <w:rFonts w:ascii="Times New Roman" w:eastAsia="Times New Roman" w:hAnsi="Times New Roman" w:cs="Times New Roman"/>
                <w:color w:val="000000"/>
                <w:sz w:val="20"/>
                <w:szCs w:val="20"/>
                <w:lang w:eastAsia="ar-SA"/>
              </w:rPr>
              <w:t>ПК4.1-ПК4.3</w:t>
            </w:r>
          </w:p>
          <w:p w14:paraId="57F2BFC0" w14:textId="77777777" w:rsidR="007A2C95" w:rsidRPr="007A2C95" w:rsidRDefault="007A2C95" w:rsidP="007A2C95">
            <w:pPr>
              <w:suppressAutoHyphens/>
              <w:snapToGrid w:val="0"/>
              <w:jc w:val="center"/>
              <w:rPr>
                <w:rFonts w:ascii="Times New Roman" w:eastAsia="Calibri" w:hAnsi="Times New Roman" w:cs="Times New Roman"/>
                <w:b/>
                <w:bCs/>
                <w:sz w:val="24"/>
                <w:szCs w:val="24"/>
                <w:lang w:eastAsia="ru-RU"/>
              </w:rPr>
            </w:pPr>
          </w:p>
        </w:tc>
      </w:tr>
      <w:tr w:rsidR="007A2C95" w:rsidRPr="007A2C95" w14:paraId="3013EF91" w14:textId="77777777" w:rsidTr="00AD5821">
        <w:tc>
          <w:tcPr>
            <w:tcW w:w="3528" w:type="dxa"/>
            <w:vMerge/>
            <w:shd w:val="clear" w:color="auto" w:fill="FFFFFF"/>
          </w:tcPr>
          <w:p w14:paraId="6F5FAB08" w14:textId="77777777" w:rsidR="007A2C95" w:rsidRPr="007A2C95" w:rsidRDefault="007A2C95" w:rsidP="007A2C95">
            <w:pPr>
              <w:jc w:val="center"/>
              <w:rPr>
                <w:rFonts w:ascii="Times New Roman" w:eastAsia="Times New Roman" w:hAnsi="Times New Roman" w:cs="Times New Roman"/>
                <w:sz w:val="24"/>
                <w:szCs w:val="24"/>
                <w:lang w:eastAsia="ru-RU"/>
              </w:rPr>
            </w:pPr>
          </w:p>
        </w:tc>
        <w:tc>
          <w:tcPr>
            <w:tcW w:w="7738" w:type="dxa"/>
            <w:shd w:val="clear" w:color="auto" w:fill="FFFFFF"/>
          </w:tcPr>
          <w:p w14:paraId="4431321D" w14:textId="77777777" w:rsidR="007A2C95" w:rsidRPr="007A2C95" w:rsidRDefault="007A2C95" w:rsidP="007A2C95">
            <w:pPr>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Анализ схемы автоматизации доения  коров.</w:t>
            </w:r>
          </w:p>
        </w:tc>
        <w:tc>
          <w:tcPr>
            <w:tcW w:w="1842" w:type="dxa"/>
            <w:vMerge/>
            <w:shd w:val="clear" w:color="auto" w:fill="FFFFFF"/>
          </w:tcPr>
          <w:p w14:paraId="2E5C6511" w14:textId="77777777" w:rsidR="007A2C95" w:rsidRPr="007A2C95" w:rsidRDefault="007A2C95" w:rsidP="007A2C95">
            <w:pPr>
              <w:jc w:val="center"/>
              <w:rPr>
                <w:rFonts w:ascii="Times New Roman" w:eastAsia="Calibri" w:hAnsi="Times New Roman" w:cs="Times New Roman"/>
                <w:bCs/>
                <w:sz w:val="24"/>
                <w:szCs w:val="24"/>
                <w:lang w:eastAsia="ru-RU"/>
              </w:rPr>
            </w:pPr>
          </w:p>
        </w:tc>
        <w:tc>
          <w:tcPr>
            <w:tcW w:w="1800" w:type="dxa"/>
            <w:vMerge/>
            <w:shd w:val="clear" w:color="auto" w:fill="FFFFFF"/>
          </w:tcPr>
          <w:p w14:paraId="299E118C" w14:textId="77777777" w:rsidR="007A2C95" w:rsidRPr="007A2C95" w:rsidRDefault="007A2C95" w:rsidP="007A2C95">
            <w:pPr>
              <w:jc w:val="center"/>
              <w:rPr>
                <w:rFonts w:ascii="Times New Roman" w:eastAsia="Calibri" w:hAnsi="Times New Roman" w:cs="Times New Roman"/>
                <w:b/>
                <w:bCs/>
                <w:sz w:val="24"/>
                <w:szCs w:val="24"/>
                <w:lang w:eastAsia="ru-RU"/>
              </w:rPr>
            </w:pPr>
          </w:p>
        </w:tc>
      </w:tr>
      <w:tr w:rsidR="007A2C95" w:rsidRPr="007A2C95" w14:paraId="3B1FBC5D" w14:textId="77777777" w:rsidTr="00AD5821">
        <w:tc>
          <w:tcPr>
            <w:tcW w:w="3528" w:type="dxa"/>
            <w:vMerge/>
            <w:shd w:val="clear" w:color="auto" w:fill="FFFFFF"/>
          </w:tcPr>
          <w:p w14:paraId="07DA6100" w14:textId="77777777" w:rsidR="007A2C95" w:rsidRPr="007A2C95" w:rsidRDefault="007A2C95" w:rsidP="007A2C95">
            <w:pPr>
              <w:jc w:val="center"/>
              <w:rPr>
                <w:rFonts w:ascii="Times New Roman" w:eastAsia="Times New Roman" w:hAnsi="Times New Roman" w:cs="Times New Roman"/>
                <w:sz w:val="24"/>
                <w:szCs w:val="24"/>
                <w:lang w:eastAsia="ru-RU"/>
              </w:rPr>
            </w:pPr>
          </w:p>
        </w:tc>
        <w:tc>
          <w:tcPr>
            <w:tcW w:w="7738" w:type="dxa"/>
            <w:shd w:val="clear" w:color="auto" w:fill="FFFFFF"/>
          </w:tcPr>
          <w:p w14:paraId="5FC7EFE0" w14:textId="77777777" w:rsidR="007A2C95" w:rsidRPr="007A2C95" w:rsidRDefault="007A2C95" w:rsidP="007A2C95">
            <w:pPr>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Анализ схем автоматизации кормораздатчиков для животноводческих ферм</w:t>
            </w:r>
          </w:p>
        </w:tc>
        <w:tc>
          <w:tcPr>
            <w:tcW w:w="1842" w:type="dxa"/>
            <w:vMerge/>
            <w:shd w:val="clear" w:color="auto" w:fill="FFFFFF"/>
          </w:tcPr>
          <w:p w14:paraId="144A4B08" w14:textId="77777777" w:rsidR="007A2C95" w:rsidRPr="007A2C95" w:rsidRDefault="007A2C95" w:rsidP="007A2C95">
            <w:pPr>
              <w:jc w:val="center"/>
              <w:rPr>
                <w:rFonts w:ascii="Times New Roman" w:eastAsia="Calibri" w:hAnsi="Times New Roman" w:cs="Times New Roman"/>
                <w:bCs/>
                <w:sz w:val="24"/>
                <w:szCs w:val="24"/>
                <w:lang w:eastAsia="ru-RU"/>
              </w:rPr>
            </w:pPr>
          </w:p>
        </w:tc>
        <w:tc>
          <w:tcPr>
            <w:tcW w:w="1800" w:type="dxa"/>
            <w:vMerge/>
            <w:shd w:val="clear" w:color="auto" w:fill="FFFFFF"/>
          </w:tcPr>
          <w:p w14:paraId="012D1F8B" w14:textId="77777777" w:rsidR="007A2C95" w:rsidRPr="007A2C95" w:rsidRDefault="007A2C95" w:rsidP="007A2C95">
            <w:pPr>
              <w:jc w:val="center"/>
              <w:rPr>
                <w:rFonts w:ascii="Times New Roman" w:eastAsia="Calibri" w:hAnsi="Times New Roman" w:cs="Times New Roman"/>
                <w:b/>
                <w:bCs/>
                <w:sz w:val="24"/>
                <w:szCs w:val="24"/>
                <w:lang w:eastAsia="ru-RU"/>
              </w:rPr>
            </w:pPr>
          </w:p>
        </w:tc>
      </w:tr>
      <w:tr w:rsidR="007A2C95" w:rsidRPr="007A2C95" w14:paraId="73CEB1CA" w14:textId="77777777" w:rsidTr="00AD5821">
        <w:tc>
          <w:tcPr>
            <w:tcW w:w="3528" w:type="dxa"/>
            <w:vMerge/>
            <w:shd w:val="clear" w:color="auto" w:fill="FFFFFF"/>
          </w:tcPr>
          <w:p w14:paraId="4B89FD59" w14:textId="77777777" w:rsidR="007A2C95" w:rsidRPr="007A2C95" w:rsidRDefault="007A2C95" w:rsidP="007A2C95">
            <w:pPr>
              <w:jc w:val="center"/>
              <w:rPr>
                <w:rFonts w:ascii="Times New Roman" w:eastAsia="Times New Roman" w:hAnsi="Times New Roman" w:cs="Times New Roman"/>
                <w:sz w:val="24"/>
                <w:szCs w:val="24"/>
                <w:lang w:eastAsia="ru-RU"/>
              </w:rPr>
            </w:pPr>
          </w:p>
        </w:tc>
        <w:tc>
          <w:tcPr>
            <w:tcW w:w="7738" w:type="dxa"/>
            <w:shd w:val="clear" w:color="auto" w:fill="FFFFFF"/>
          </w:tcPr>
          <w:p w14:paraId="07C9222B" w14:textId="77777777" w:rsidR="007A2C95" w:rsidRPr="007A2C95" w:rsidRDefault="007A2C95" w:rsidP="007A2C95">
            <w:pPr>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Анализ схем автоматизации  установок первичной обработки молока</w:t>
            </w:r>
          </w:p>
        </w:tc>
        <w:tc>
          <w:tcPr>
            <w:tcW w:w="1842" w:type="dxa"/>
            <w:vMerge/>
            <w:shd w:val="clear" w:color="auto" w:fill="FFFFFF"/>
          </w:tcPr>
          <w:p w14:paraId="4A306F23" w14:textId="77777777" w:rsidR="007A2C95" w:rsidRPr="007A2C95" w:rsidRDefault="007A2C95" w:rsidP="007A2C95">
            <w:pPr>
              <w:jc w:val="center"/>
              <w:rPr>
                <w:rFonts w:ascii="Times New Roman" w:eastAsia="Calibri" w:hAnsi="Times New Roman" w:cs="Times New Roman"/>
                <w:bCs/>
                <w:sz w:val="24"/>
                <w:szCs w:val="24"/>
                <w:lang w:eastAsia="ru-RU"/>
              </w:rPr>
            </w:pPr>
          </w:p>
        </w:tc>
        <w:tc>
          <w:tcPr>
            <w:tcW w:w="1800" w:type="dxa"/>
            <w:vMerge/>
            <w:shd w:val="clear" w:color="auto" w:fill="FFFFFF"/>
          </w:tcPr>
          <w:p w14:paraId="3F246F4D" w14:textId="77777777" w:rsidR="007A2C95" w:rsidRPr="007A2C95" w:rsidRDefault="007A2C95" w:rsidP="007A2C95">
            <w:pPr>
              <w:jc w:val="center"/>
              <w:rPr>
                <w:rFonts w:ascii="Times New Roman" w:eastAsia="Calibri" w:hAnsi="Times New Roman" w:cs="Times New Roman"/>
                <w:b/>
                <w:bCs/>
                <w:sz w:val="24"/>
                <w:szCs w:val="24"/>
                <w:lang w:eastAsia="ru-RU"/>
              </w:rPr>
            </w:pPr>
          </w:p>
        </w:tc>
      </w:tr>
      <w:tr w:rsidR="007A2C95" w:rsidRPr="007A2C95" w14:paraId="03EA80C9" w14:textId="77777777" w:rsidTr="00AD5821">
        <w:tc>
          <w:tcPr>
            <w:tcW w:w="3528" w:type="dxa"/>
            <w:vMerge/>
            <w:shd w:val="clear" w:color="auto" w:fill="FFFFFF"/>
          </w:tcPr>
          <w:p w14:paraId="5B8783E6" w14:textId="77777777" w:rsidR="007A2C95" w:rsidRPr="007A2C95" w:rsidRDefault="007A2C95" w:rsidP="007A2C95">
            <w:pPr>
              <w:jc w:val="center"/>
              <w:rPr>
                <w:rFonts w:ascii="Times New Roman" w:eastAsia="Times New Roman" w:hAnsi="Times New Roman" w:cs="Times New Roman"/>
                <w:sz w:val="24"/>
                <w:szCs w:val="24"/>
                <w:lang w:eastAsia="ru-RU"/>
              </w:rPr>
            </w:pPr>
          </w:p>
        </w:tc>
        <w:tc>
          <w:tcPr>
            <w:tcW w:w="7738" w:type="dxa"/>
            <w:shd w:val="clear" w:color="auto" w:fill="FFFFFF"/>
          </w:tcPr>
          <w:p w14:paraId="78DBEF95" w14:textId="77777777" w:rsidR="007A2C95" w:rsidRPr="007A2C95" w:rsidRDefault="007A2C95" w:rsidP="007A2C95">
            <w:pPr>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Исследование схемы автоматизации уборки навоза</w:t>
            </w:r>
          </w:p>
        </w:tc>
        <w:tc>
          <w:tcPr>
            <w:tcW w:w="1842" w:type="dxa"/>
            <w:shd w:val="clear" w:color="auto" w:fill="FFFFFF"/>
          </w:tcPr>
          <w:p w14:paraId="28832FF3" w14:textId="77777777" w:rsidR="007A2C95" w:rsidRPr="007A2C95" w:rsidRDefault="007A2C95" w:rsidP="007A2C95">
            <w:pPr>
              <w:jc w:val="center"/>
              <w:rPr>
                <w:rFonts w:ascii="Times New Roman" w:eastAsia="Calibri" w:hAnsi="Times New Roman" w:cs="Times New Roman"/>
                <w:bCs/>
                <w:sz w:val="24"/>
                <w:szCs w:val="24"/>
                <w:lang w:eastAsia="ru-RU"/>
              </w:rPr>
            </w:pPr>
          </w:p>
        </w:tc>
        <w:tc>
          <w:tcPr>
            <w:tcW w:w="1800" w:type="dxa"/>
            <w:vMerge/>
            <w:shd w:val="clear" w:color="auto" w:fill="FFFFFF"/>
          </w:tcPr>
          <w:p w14:paraId="4BD34AD4" w14:textId="77777777" w:rsidR="007A2C95" w:rsidRPr="007A2C95" w:rsidRDefault="007A2C95" w:rsidP="007A2C95">
            <w:pPr>
              <w:jc w:val="center"/>
              <w:rPr>
                <w:rFonts w:ascii="Times New Roman" w:eastAsia="Calibri" w:hAnsi="Times New Roman" w:cs="Times New Roman"/>
                <w:b/>
                <w:bCs/>
                <w:sz w:val="24"/>
                <w:szCs w:val="24"/>
                <w:lang w:eastAsia="ru-RU"/>
              </w:rPr>
            </w:pPr>
          </w:p>
        </w:tc>
      </w:tr>
      <w:tr w:rsidR="007A2C95" w:rsidRPr="007A2C95" w14:paraId="1B89D0D9" w14:textId="77777777" w:rsidTr="00AD5821">
        <w:tc>
          <w:tcPr>
            <w:tcW w:w="3528" w:type="dxa"/>
            <w:vMerge/>
            <w:shd w:val="clear" w:color="auto" w:fill="FFFFFF"/>
          </w:tcPr>
          <w:p w14:paraId="565B435C" w14:textId="77777777" w:rsidR="007A2C95" w:rsidRPr="007A2C95" w:rsidRDefault="007A2C95" w:rsidP="007A2C95">
            <w:pPr>
              <w:jc w:val="center"/>
              <w:rPr>
                <w:rFonts w:ascii="Times New Roman" w:eastAsia="Times New Roman" w:hAnsi="Times New Roman" w:cs="Times New Roman"/>
                <w:sz w:val="24"/>
                <w:szCs w:val="24"/>
                <w:lang w:eastAsia="ru-RU"/>
              </w:rPr>
            </w:pPr>
          </w:p>
        </w:tc>
        <w:tc>
          <w:tcPr>
            <w:tcW w:w="7738" w:type="dxa"/>
            <w:shd w:val="clear" w:color="auto" w:fill="FFFFFF"/>
          </w:tcPr>
          <w:p w14:paraId="0633FDF0" w14:textId="77777777" w:rsidR="007A2C95" w:rsidRPr="007A2C95" w:rsidRDefault="007A2C95" w:rsidP="007A2C95">
            <w:pPr>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Анализ схемы автоматизации приготовления травяной муки</w:t>
            </w:r>
          </w:p>
        </w:tc>
        <w:tc>
          <w:tcPr>
            <w:tcW w:w="1842" w:type="dxa"/>
            <w:shd w:val="clear" w:color="auto" w:fill="FFFFFF"/>
          </w:tcPr>
          <w:p w14:paraId="13A187AE" w14:textId="77777777" w:rsidR="007A2C95" w:rsidRPr="007A2C95" w:rsidRDefault="007A2C95" w:rsidP="007A2C95">
            <w:pPr>
              <w:jc w:val="center"/>
              <w:rPr>
                <w:rFonts w:ascii="Times New Roman" w:eastAsia="Calibri" w:hAnsi="Times New Roman" w:cs="Times New Roman"/>
                <w:bCs/>
                <w:sz w:val="24"/>
                <w:szCs w:val="24"/>
                <w:lang w:eastAsia="ru-RU"/>
              </w:rPr>
            </w:pPr>
          </w:p>
        </w:tc>
        <w:tc>
          <w:tcPr>
            <w:tcW w:w="1800" w:type="dxa"/>
            <w:vMerge/>
            <w:shd w:val="clear" w:color="auto" w:fill="FFFFFF"/>
          </w:tcPr>
          <w:p w14:paraId="36DEC71F" w14:textId="77777777" w:rsidR="007A2C95" w:rsidRPr="007A2C95" w:rsidRDefault="007A2C95" w:rsidP="007A2C95">
            <w:pPr>
              <w:jc w:val="center"/>
              <w:rPr>
                <w:rFonts w:ascii="Times New Roman" w:eastAsia="Calibri" w:hAnsi="Times New Roman" w:cs="Times New Roman"/>
                <w:b/>
                <w:bCs/>
                <w:sz w:val="24"/>
                <w:szCs w:val="24"/>
                <w:lang w:eastAsia="ru-RU"/>
              </w:rPr>
            </w:pPr>
          </w:p>
        </w:tc>
      </w:tr>
      <w:tr w:rsidR="007A2C95" w:rsidRPr="007A2C95" w14:paraId="77F6ACBA" w14:textId="77777777" w:rsidTr="00AD5821">
        <w:tc>
          <w:tcPr>
            <w:tcW w:w="3528" w:type="dxa"/>
            <w:vMerge/>
            <w:shd w:val="clear" w:color="auto" w:fill="FFFFFF"/>
          </w:tcPr>
          <w:p w14:paraId="111DCD7B" w14:textId="77777777" w:rsidR="007A2C95" w:rsidRPr="007A2C95" w:rsidRDefault="007A2C95" w:rsidP="007A2C95">
            <w:pPr>
              <w:jc w:val="center"/>
              <w:rPr>
                <w:rFonts w:ascii="Times New Roman" w:eastAsia="Times New Roman" w:hAnsi="Times New Roman" w:cs="Times New Roman"/>
                <w:sz w:val="24"/>
                <w:szCs w:val="24"/>
                <w:lang w:eastAsia="ru-RU"/>
              </w:rPr>
            </w:pPr>
          </w:p>
        </w:tc>
        <w:tc>
          <w:tcPr>
            <w:tcW w:w="7738" w:type="dxa"/>
            <w:shd w:val="clear" w:color="auto" w:fill="FFFFFF"/>
          </w:tcPr>
          <w:p w14:paraId="3F60A773" w14:textId="77777777" w:rsidR="007A2C95" w:rsidRPr="007A2C95" w:rsidRDefault="007A2C95" w:rsidP="007A2C95">
            <w:pPr>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Анализ схем автоматизации  приготовления комбикормов</w:t>
            </w:r>
          </w:p>
        </w:tc>
        <w:tc>
          <w:tcPr>
            <w:tcW w:w="1842" w:type="dxa"/>
            <w:shd w:val="clear" w:color="auto" w:fill="FFFFFF"/>
          </w:tcPr>
          <w:p w14:paraId="7A04B05B" w14:textId="77777777" w:rsidR="007A2C95" w:rsidRPr="007A2C95" w:rsidRDefault="007A2C95" w:rsidP="007A2C95">
            <w:pPr>
              <w:jc w:val="center"/>
              <w:rPr>
                <w:rFonts w:ascii="Times New Roman" w:eastAsia="Calibri" w:hAnsi="Times New Roman" w:cs="Times New Roman"/>
                <w:bCs/>
                <w:sz w:val="24"/>
                <w:szCs w:val="24"/>
                <w:lang w:eastAsia="ru-RU"/>
              </w:rPr>
            </w:pPr>
          </w:p>
        </w:tc>
        <w:tc>
          <w:tcPr>
            <w:tcW w:w="1800" w:type="dxa"/>
            <w:vMerge/>
            <w:shd w:val="clear" w:color="auto" w:fill="FFFFFF"/>
          </w:tcPr>
          <w:p w14:paraId="20EE7B23" w14:textId="77777777" w:rsidR="007A2C95" w:rsidRPr="007A2C95" w:rsidRDefault="007A2C95" w:rsidP="007A2C95">
            <w:pPr>
              <w:jc w:val="center"/>
              <w:rPr>
                <w:rFonts w:ascii="Times New Roman" w:eastAsia="Calibri" w:hAnsi="Times New Roman" w:cs="Times New Roman"/>
                <w:b/>
                <w:bCs/>
                <w:sz w:val="24"/>
                <w:szCs w:val="24"/>
                <w:lang w:eastAsia="ru-RU"/>
              </w:rPr>
            </w:pPr>
          </w:p>
        </w:tc>
      </w:tr>
      <w:tr w:rsidR="007A2C95" w:rsidRPr="007A2C95" w14:paraId="18E16B0A" w14:textId="77777777" w:rsidTr="00AD5821">
        <w:tc>
          <w:tcPr>
            <w:tcW w:w="3528" w:type="dxa"/>
            <w:vMerge/>
            <w:shd w:val="clear" w:color="auto" w:fill="FFFFFF"/>
          </w:tcPr>
          <w:p w14:paraId="4D4D528E" w14:textId="77777777" w:rsidR="007A2C95" w:rsidRPr="007A2C95" w:rsidRDefault="007A2C95" w:rsidP="007A2C95">
            <w:pPr>
              <w:jc w:val="center"/>
              <w:rPr>
                <w:rFonts w:ascii="Times New Roman" w:eastAsia="Times New Roman" w:hAnsi="Times New Roman" w:cs="Times New Roman"/>
                <w:sz w:val="24"/>
                <w:szCs w:val="24"/>
                <w:lang w:eastAsia="ru-RU"/>
              </w:rPr>
            </w:pPr>
          </w:p>
        </w:tc>
        <w:tc>
          <w:tcPr>
            <w:tcW w:w="7738" w:type="dxa"/>
            <w:shd w:val="clear" w:color="auto" w:fill="FFFFFF"/>
          </w:tcPr>
          <w:p w14:paraId="2A64FC83" w14:textId="77777777" w:rsidR="007A2C95" w:rsidRPr="007A2C95" w:rsidRDefault="007A2C95" w:rsidP="007A2C95">
            <w:pPr>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Анализ схемы управления дробилки ДБ-5</w:t>
            </w:r>
          </w:p>
        </w:tc>
        <w:tc>
          <w:tcPr>
            <w:tcW w:w="1842" w:type="dxa"/>
            <w:shd w:val="clear" w:color="auto" w:fill="FFFFFF"/>
          </w:tcPr>
          <w:p w14:paraId="7F37E8C8" w14:textId="77777777" w:rsidR="007A2C95" w:rsidRPr="007A2C95" w:rsidRDefault="007A2C95" w:rsidP="007A2C95">
            <w:pPr>
              <w:jc w:val="center"/>
              <w:rPr>
                <w:rFonts w:ascii="Times New Roman" w:eastAsia="Calibri" w:hAnsi="Times New Roman" w:cs="Times New Roman"/>
                <w:bCs/>
                <w:sz w:val="24"/>
                <w:szCs w:val="24"/>
                <w:lang w:eastAsia="ru-RU"/>
              </w:rPr>
            </w:pPr>
          </w:p>
        </w:tc>
        <w:tc>
          <w:tcPr>
            <w:tcW w:w="1800" w:type="dxa"/>
            <w:vMerge/>
            <w:shd w:val="clear" w:color="auto" w:fill="FFFFFF"/>
          </w:tcPr>
          <w:p w14:paraId="1EEA2D88" w14:textId="77777777" w:rsidR="007A2C95" w:rsidRPr="007A2C95" w:rsidRDefault="007A2C95" w:rsidP="007A2C95">
            <w:pPr>
              <w:jc w:val="center"/>
              <w:rPr>
                <w:rFonts w:ascii="Times New Roman" w:eastAsia="Calibri" w:hAnsi="Times New Roman" w:cs="Times New Roman"/>
                <w:b/>
                <w:bCs/>
                <w:sz w:val="24"/>
                <w:szCs w:val="24"/>
                <w:lang w:eastAsia="ru-RU"/>
              </w:rPr>
            </w:pPr>
          </w:p>
        </w:tc>
      </w:tr>
      <w:tr w:rsidR="007A2C95" w:rsidRPr="007A2C95" w14:paraId="452EB8C9" w14:textId="77777777" w:rsidTr="00AD5821">
        <w:tc>
          <w:tcPr>
            <w:tcW w:w="3528" w:type="dxa"/>
            <w:vMerge/>
            <w:shd w:val="clear" w:color="auto" w:fill="FFFFFF"/>
          </w:tcPr>
          <w:p w14:paraId="1AD40DB1" w14:textId="77777777" w:rsidR="007A2C95" w:rsidRPr="007A2C95" w:rsidRDefault="007A2C95" w:rsidP="007A2C95">
            <w:pPr>
              <w:jc w:val="center"/>
              <w:rPr>
                <w:rFonts w:ascii="Times New Roman" w:eastAsia="Times New Roman" w:hAnsi="Times New Roman" w:cs="Times New Roman"/>
                <w:sz w:val="24"/>
                <w:szCs w:val="24"/>
                <w:lang w:eastAsia="ru-RU"/>
              </w:rPr>
            </w:pPr>
          </w:p>
        </w:tc>
        <w:tc>
          <w:tcPr>
            <w:tcW w:w="7738" w:type="dxa"/>
            <w:shd w:val="clear" w:color="auto" w:fill="FFFFFF"/>
          </w:tcPr>
          <w:p w14:paraId="541DF579" w14:textId="77777777" w:rsidR="007A2C95" w:rsidRPr="007A2C95" w:rsidRDefault="007A2C95" w:rsidP="007A2C95">
            <w:pPr>
              <w:spacing w:after="160" w:line="259" w:lineRule="auto"/>
              <w:rPr>
                <w:rFonts w:ascii="Times New Roman" w:eastAsia="Times New Roman" w:hAnsi="Times New Roman" w:cs="Times New Roman"/>
                <w:b/>
                <w:bCs/>
                <w:lang w:eastAsia="ru-RU"/>
              </w:rPr>
            </w:pPr>
            <w:r w:rsidRPr="007A2C95">
              <w:rPr>
                <w:rFonts w:ascii="Times New Roman" w:eastAsia="Times New Roman" w:hAnsi="Times New Roman" w:cs="Times New Roman"/>
                <w:b/>
                <w:bCs/>
                <w:lang w:eastAsia="ru-RU"/>
              </w:rPr>
              <w:t>В том числе самостоятельная работа обучающихся</w:t>
            </w:r>
          </w:p>
        </w:tc>
        <w:tc>
          <w:tcPr>
            <w:tcW w:w="1842" w:type="dxa"/>
            <w:shd w:val="clear" w:color="auto" w:fill="FFFFFF"/>
          </w:tcPr>
          <w:p w14:paraId="1C5F0950" w14:textId="77777777" w:rsidR="007A2C95" w:rsidRPr="007A2C95" w:rsidRDefault="007A2C95" w:rsidP="007A2C95">
            <w:pPr>
              <w:jc w:val="center"/>
              <w:rPr>
                <w:rFonts w:ascii="Times New Roman" w:eastAsia="Calibri" w:hAnsi="Times New Roman" w:cs="Times New Roman"/>
                <w:b/>
                <w:bCs/>
                <w:sz w:val="24"/>
                <w:szCs w:val="24"/>
                <w:lang w:eastAsia="ru-RU"/>
              </w:rPr>
            </w:pPr>
            <w:r w:rsidRPr="007A2C95">
              <w:rPr>
                <w:rFonts w:ascii="Times New Roman" w:eastAsia="Calibri" w:hAnsi="Times New Roman" w:cs="Times New Roman"/>
                <w:b/>
                <w:bCs/>
                <w:sz w:val="24"/>
                <w:szCs w:val="24"/>
                <w:lang w:eastAsia="ru-RU"/>
              </w:rPr>
              <w:t>2</w:t>
            </w:r>
          </w:p>
        </w:tc>
        <w:tc>
          <w:tcPr>
            <w:tcW w:w="1800" w:type="dxa"/>
            <w:shd w:val="clear" w:color="auto" w:fill="FFFFFF"/>
          </w:tcPr>
          <w:p w14:paraId="04F4FA30" w14:textId="77777777" w:rsidR="007A2C95" w:rsidRPr="007A2C95" w:rsidRDefault="007A2C95" w:rsidP="007A2C95">
            <w:pPr>
              <w:jc w:val="center"/>
              <w:rPr>
                <w:rFonts w:ascii="Times New Roman" w:eastAsia="Calibri" w:hAnsi="Times New Roman" w:cs="Times New Roman"/>
                <w:b/>
                <w:bCs/>
                <w:sz w:val="24"/>
                <w:szCs w:val="24"/>
                <w:lang w:eastAsia="ru-RU"/>
              </w:rPr>
            </w:pPr>
          </w:p>
        </w:tc>
      </w:tr>
      <w:tr w:rsidR="007A2C95" w:rsidRPr="007A2C95" w14:paraId="06FA8C2C" w14:textId="77777777" w:rsidTr="00AD5821">
        <w:tc>
          <w:tcPr>
            <w:tcW w:w="3528" w:type="dxa"/>
            <w:vMerge/>
            <w:shd w:val="clear" w:color="auto" w:fill="FFFFFF"/>
          </w:tcPr>
          <w:p w14:paraId="2C73DD73" w14:textId="77777777" w:rsidR="007A2C95" w:rsidRPr="007A2C95" w:rsidRDefault="007A2C95" w:rsidP="007A2C95">
            <w:pPr>
              <w:jc w:val="center"/>
              <w:rPr>
                <w:rFonts w:ascii="Times New Roman" w:eastAsia="Times New Roman" w:hAnsi="Times New Roman" w:cs="Times New Roman"/>
                <w:sz w:val="24"/>
                <w:szCs w:val="24"/>
                <w:lang w:eastAsia="ru-RU"/>
              </w:rPr>
            </w:pPr>
          </w:p>
        </w:tc>
        <w:tc>
          <w:tcPr>
            <w:tcW w:w="7738" w:type="dxa"/>
            <w:shd w:val="clear" w:color="auto" w:fill="FFFFFF"/>
          </w:tcPr>
          <w:p w14:paraId="740343DD" w14:textId="77777777" w:rsidR="007A2C95" w:rsidRPr="007A2C95" w:rsidRDefault="007A2C95" w:rsidP="007A2C95">
            <w:pPr>
              <w:rPr>
                <w:rFonts w:ascii="Times New Roman" w:eastAsia="Times New Roman" w:hAnsi="Times New Roman" w:cs="Times New Roman"/>
                <w:color w:val="000000"/>
                <w:sz w:val="24"/>
                <w:szCs w:val="24"/>
                <w:lang w:eastAsia="ru-RU"/>
              </w:rPr>
            </w:pPr>
            <w:r w:rsidRPr="007A2C95">
              <w:rPr>
                <w:rFonts w:ascii="Times New Roman" w:eastAsia="Times New Roman" w:hAnsi="Times New Roman" w:cs="Times New Roman"/>
                <w:color w:val="000000"/>
                <w:sz w:val="24"/>
                <w:szCs w:val="24"/>
                <w:lang w:eastAsia="ru-RU"/>
              </w:rPr>
              <w:t>Автоматизация приготовления и раздачи кормов</w:t>
            </w:r>
          </w:p>
        </w:tc>
        <w:tc>
          <w:tcPr>
            <w:tcW w:w="1842" w:type="dxa"/>
            <w:shd w:val="clear" w:color="auto" w:fill="FFFFFF"/>
          </w:tcPr>
          <w:p w14:paraId="3C4F733D" w14:textId="77777777" w:rsidR="007A2C95" w:rsidRPr="007A2C95" w:rsidRDefault="007A2C95" w:rsidP="007A2C95">
            <w:pPr>
              <w:jc w:val="center"/>
              <w:rPr>
                <w:rFonts w:ascii="Times New Roman" w:eastAsia="Calibri" w:hAnsi="Times New Roman" w:cs="Times New Roman"/>
                <w:bCs/>
                <w:sz w:val="24"/>
                <w:szCs w:val="24"/>
                <w:lang w:eastAsia="ru-RU"/>
              </w:rPr>
            </w:pPr>
          </w:p>
        </w:tc>
        <w:tc>
          <w:tcPr>
            <w:tcW w:w="1800" w:type="dxa"/>
            <w:shd w:val="clear" w:color="auto" w:fill="FFFFFF"/>
          </w:tcPr>
          <w:p w14:paraId="4F04D209" w14:textId="77777777" w:rsidR="007A2C95" w:rsidRPr="007A2C95" w:rsidRDefault="007A2C95" w:rsidP="007A2C95">
            <w:pPr>
              <w:jc w:val="center"/>
              <w:rPr>
                <w:rFonts w:ascii="Times New Roman" w:eastAsia="Calibri" w:hAnsi="Times New Roman" w:cs="Times New Roman"/>
                <w:b/>
                <w:bCs/>
                <w:sz w:val="24"/>
                <w:szCs w:val="24"/>
                <w:lang w:eastAsia="ru-RU"/>
              </w:rPr>
            </w:pPr>
          </w:p>
        </w:tc>
      </w:tr>
      <w:tr w:rsidR="007A2C95" w:rsidRPr="007A2C95" w14:paraId="4474E01F" w14:textId="77777777" w:rsidTr="00AD5821">
        <w:tc>
          <w:tcPr>
            <w:tcW w:w="3528" w:type="dxa"/>
            <w:vMerge w:val="restart"/>
            <w:shd w:val="clear" w:color="auto" w:fill="FFFFFF"/>
          </w:tcPr>
          <w:p w14:paraId="54E032D9" w14:textId="77777777" w:rsidR="007A2C95" w:rsidRPr="007A2C95" w:rsidRDefault="007A2C95" w:rsidP="007A2C95">
            <w:pPr>
              <w:rPr>
                <w:rFonts w:ascii="Times New Roman" w:eastAsia="Calibri" w:hAnsi="Times New Roman" w:cs="Times New Roman"/>
                <w:bCs/>
                <w:sz w:val="24"/>
                <w:szCs w:val="24"/>
                <w:lang w:eastAsia="ru-RU"/>
              </w:rPr>
            </w:pPr>
            <w:r w:rsidRPr="007A2C95">
              <w:rPr>
                <w:rFonts w:ascii="Times New Roman" w:eastAsia="Calibri" w:hAnsi="Times New Roman" w:cs="Times New Roman"/>
                <w:b/>
                <w:bCs/>
                <w:sz w:val="24"/>
                <w:szCs w:val="24"/>
                <w:lang w:eastAsia="ru-RU"/>
              </w:rPr>
              <w:t>Тема 5.</w:t>
            </w:r>
            <w:r w:rsidRPr="007A2C95">
              <w:rPr>
                <w:rFonts w:ascii="Times New Roman" w:eastAsia="Calibri" w:hAnsi="Times New Roman" w:cs="Times New Roman"/>
                <w:bCs/>
                <w:sz w:val="24"/>
                <w:szCs w:val="24"/>
                <w:lang w:eastAsia="ru-RU"/>
              </w:rPr>
              <w:t xml:space="preserve"> Автоматизация технологических процессов в полеводстве</w:t>
            </w:r>
          </w:p>
        </w:tc>
        <w:tc>
          <w:tcPr>
            <w:tcW w:w="7738" w:type="dxa"/>
            <w:shd w:val="clear" w:color="auto" w:fill="FFFFFF"/>
          </w:tcPr>
          <w:p w14:paraId="380B97E2" w14:textId="77777777" w:rsidR="007A2C95" w:rsidRPr="007A2C95" w:rsidRDefault="007A2C95" w:rsidP="007A2C95">
            <w:pPr>
              <w:rPr>
                <w:rFonts w:ascii="Times New Roman" w:eastAsia="Times New Roman" w:hAnsi="Times New Roman" w:cs="Times New Roman"/>
                <w:bCs/>
                <w:sz w:val="24"/>
                <w:szCs w:val="24"/>
                <w:lang w:eastAsia="ru-RU"/>
              </w:rPr>
            </w:pPr>
            <w:r w:rsidRPr="007A2C95">
              <w:rPr>
                <w:rFonts w:ascii="Times New Roman" w:eastAsia="Calibri" w:hAnsi="Times New Roman" w:cs="Times New Roman"/>
                <w:b/>
                <w:bCs/>
                <w:sz w:val="24"/>
                <w:szCs w:val="24"/>
                <w:lang w:eastAsia="ru-RU"/>
              </w:rPr>
              <w:t xml:space="preserve">Содержание </w:t>
            </w:r>
          </w:p>
        </w:tc>
        <w:tc>
          <w:tcPr>
            <w:tcW w:w="1842" w:type="dxa"/>
            <w:shd w:val="clear" w:color="auto" w:fill="FFFFFF"/>
          </w:tcPr>
          <w:p w14:paraId="2FCE85E8" w14:textId="77777777" w:rsidR="007A2C95" w:rsidRPr="007A2C95" w:rsidRDefault="007A2C95" w:rsidP="007A2C95">
            <w:pPr>
              <w:jc w:val="center"/>
              <w:rPr>
                <w:rFonts w:ascii="Times New Roman" w:eastAsia="Calibri" w:hAnsi="Times New Roman" w:cs="Times New Roman"/>
                <w:b/>
                <w:bCs/>
                <w:sz w:val="24"/>
                <w:szCs w:val="24"/>
                <w:lang w:eastAsia="ru-RU"/>
              </w:rPr>
            </w:pPr>
            <w:r w:rsidRPr="007A2C95">
              <w:rPr>
                <w:rFonts w:ascii="Times New Roman" w:eastAsia="Calibri" w:hAnsi="Times New Roman" w:cs="Times New Roman"/>
                <w:b/>
                <w:bCs/>
                <w:sz w:val="24"/>
                <w:szCs w:val="24"/>
                <w:lang w:eastAsia="ru-RU"/>
              </w:rPr>
              <w:t>12/6</w:t>
            </w:r>
          </w:p>
        </w:tc>
        <w:tc>
          <w:tcPr>
            <w:tcW w:w="1800" w:type="dxa"/>
            <w:shd w:val="clear" w:color="auto" w:fill="FFFFFF"/>
          </w:tcPr>
          <w:p w14:paraId="20F3CFBA" w14:textId="77777777" w:rsidR="007A2C95" w:rsidRPr="007A2C95" w:rsidRDefault="007A2C95" w:rsidP="007A2C95">
            <w:pPr>
              <w:jc w:val="center"/>
              <w:rPr>
                <w:rFonts w:ascii="Times New Roman" w:eastAsia="Calibri" w:hAnsi="Times New Roman" w:cs="Times New Roman"/>
                <w:b/>
                <w:bCs/>
                <w:sz w:val="24"/>
                <w:szCs w:val="24"/>
                <w:lang w:eastAsia="ru-RU"/>
              </w:rPr>
            </w:pPr>
          </w:p>
        </w:tc>
      </w:tr>
      <w:tr w:rsidR="007A2C95" w:rsidRPr="007A2C95" w14:paraId="67082997" w14:textId="77777777" w:rsidTr="00AD5821">
        <w:tc>
          <w:tcPr>
            <w:tcW w:w="3528" w:type="dxa"/>
            <w:vMerge/>
            <w:shd w:val="clear" w:color="auto" w:fill="FFFFFF"/>
          </w:tcPr>
          <w:p w14:paraId="52C6DF06" w14:textId="77777777" w:rsidR="007A2C95" w:rsidRPr="007A2C95" w:rsidRDefault="007A2C95" w:rsidP="007A2C95">
            <w:pPr>
              <w:rPr>
                <w:rFonts w:ascii="Times New Roman" w:eastAsia="Times New Roman" w:hAnsi="Times New Roman" w:cs="Times New Roman"/>
                <w:sz w:val="24"/>
                <w:szCs w:val="24"/>
                <w:lang w:eastAsia="ru-RU"/>
              </w:rPr>
            </w:pPr>
          </w:p>
        </w:tc>
        <w:tc>
          <w:tcPr>
            <w:tcW w:w="7738" w:type="dxa"/>
            <w:shd w:val="clear" w:color="auto" w:fill="FFFFFF"/>
          </w:tcPr>
          <w:p w14:paraId="3266DA3F" w14:textId="77777777" w:rsidR="007A2C95" w:rsidRPr="007A2C95" w:rsidRDefault="007A2C95" w:rsidP="007A2C95">
            <w:pPr>
              <w:rPr>
                <w:rFonts w:ascii="Times New Roman" w:eastAsia="Times New Roman" w:hAnsi="Times New Roman" w:cs="Times New Roman"/>
                <w:bCs/>
                <w:sz w:val="24"/>
                <w:szCs w:val="24"/>
                <w:lang w:eastAsia="ru-RU"/>
              </w:rPr>
            </w:pPr>
            <w:r w:rsidRPr="007A2C95">
              <w:rPr>
                <w:rFonts w:ascii="Times New Roman" w:eastAsia="Times New Roman" w:hAnsi="Times New Roman" w:cs="Times New Roman"/>
                <w:bCs/>
                <w:sz w:val="24"/>
                <w:szCs w:val="24"/>
                <w:lang w:eastAsia="ru-RU"/>
              </w:rPr>
              <w:t xml:space="preserve">Автоматизированные комплексы оборудования для послеуборочной обработки зерна, их устройство и принцип действия  </w:t>
            </w:r>
          </w:p>
        </w:tc>
        <w:tc>
          <w:tcPr>
            <w:tcW w:w="1842" w:type="dxa"/>
            <w:vMerge w:val="restart"/>
            <w:shd w:val="clear" w:color="auto" w:fill="FFFFFF"/>
          </w:tcPr>
          <w:p w14:paraId="2ECF8066" w14:textId="77777777" w:rsidR="007A2C95" w:rsidRPr="007A2C95" w:rsidRDefault="007A2C95" w:rsidP="007A2C95">
            <w:pPr>
              <w:rPr>
                <w:rFonts w:ascii="Times New Roman" w:eastAsia="Calibri" w:hAnsi="Times New Roman" w:cs="Times New Roman"/>
                <w:bCs/>
                <w:sz w:val="24"/>
                <w:szCs w:val="24"/>
                <w:lang w:eastAsia="ru-RU"/>
              </w:rPr>
            </w:pPr>
          </w:p>
        </w:tc>
        <w:tc>
          <w:tcPr>
            <w:tcW w:w="1800" w:type="dxa"/>
            <w:vMerge w:val="restart"/>
            <w:shd w:val="clear" w:color="auto" w:fill="FFFFFF"/>
          </w:tcPr>
          <w:p w14:paraId="697D96E7" w14:textId="77777777" w:rsidR="007A2C95" w:rsidRPr="007A2C95" w:rsidRDefault="007A2C95" w:rsidP="007A2C95">
            <w:pPr>
              <w:suppressAutoHyphens/>
              <w:snapToGrid w:val="0"/>
              <w:jc w:val="center"/>
              <w:rPr>
                <w:rFonts w:ascii="Times New Roman" w:eastAsia="Times New Roman" w:hAnsi="Times New Roman" w:cs="Times New Roman"/>
                <w:color w:val="000000"/>
                <w:sz w:val="20"/>
                <w:szCs w:val="20"/>
                <w:lang w:eastAsia="ar-SA"/>
              </w:rPr>
            </w:pPr>
            <w:r w:rsidRPr="007A2C95">
              <w:rPr>
                <w:rFonts w:ascii="Times New Roman" w:eastAsia="Times New Roman" w:hAnsi="Times New Roman" w:cs="Times New Roman"/>
                <w:color w:val="000000"/>
                <w:sz w:val="20"/>
                <w:szCs w:val="20"/>
                <w:lang w:eastAsia="ar-SA"/>
              </w:rPr>
              <w:t>ОК1-ОК2 ОК5-ОК9</w:t>
            </w:r>
          </w:p>
          <w:p w14:paraId="1213118F" w14:textId="77777777" w:rsidR="007A2C95" w:rsidRPr="007A2C95" w:rsidRDefault="007A2C95" w:rsidP="007A2C95">
            <w:pPr>
              <w:suppressAutoHyphens/>
              <w:snapToGrid w:val="0"/>
              <w:jc w:val="center"/>
              <w:rPr>
                <w:rFonts w:ascii="Times New Roman" w:eastAsia="Times New Roman" w:hAnsi="Times New Roman" w:cs="Times New Roman"/>
                <w:color w:val="000000"/>
                <w:sz w:val="20"/>
                <w:szCs w:val="20"/>
                <w:lang w:eastAsia="ar-SA"/>
              </w:rPr>
            </w:pPr>
            <w:r w:rsidRPr="007A2C95">
              <w:rPr>
                <w:rFonts w:ascii="Times New Roman" w:eastAsia="Times New Roman" w:hAnsi="Times New Roman" w:cs="Times New Roman"/>
                <w:color w:val="000000"/>
                <w:sz w:val="20"/>
                <w:szCs w:val="20"/>
                <w:lang w:eastAsia="ar-SA"/>
              </w:rPr>
              <w:t>ПК1.1-1.2</w:t>
            </w:r>
          </w:p>
          <w:p w14:paraId="0095552C" w14:textId="77777777" w:rsidR="007A2C95" w:rsidRPr="007A2C95" w:rsidRDefault="007A2C95" w:rsidP="007A2C95">
            <w:pPr>
              <w:suppressAutoHyphens/>
              <w:snapToGrid w:val="0"/>
              <w:jc w:val="center"/>
              <w:rPr>
                <w:rFonts w:ascii="Times New Roman" w:eastAsia="Times New Roman" w:hAnsi="Times New Roman" w:cs="Times New Roman"/>
                <w:color w:val="000000"/>
                <w:sz w:val="20"/>
                <w:szCs w:val="20"/>
                <w:lang w:eastAsia="ar-SA"/>
              </w:rPr>
            </w:pPr>
            <w:r w:rsidRPr="007A2C95">
              <w:rPr>
                <w:rFonts w:ascii="Times New Roman" w:eastAsia="Times New Roman" w:hAnsi="Times New Roman" w:cs="Times New Roman"/>
                <w:color w:val="000000"/>
                <w:sz w:val="20"/>
                <w:szCs w:val="20"/>
                <w:lang w:eastAsia="ar-SA"/>
              </w:rPr>
              <w:t>ПК3.1-3.2</w:t>
            </w:r>
          </w:p>
          <w:p w14:paraId="7BF131A0" w14:textId="77777777" w:rsidR="007A2C95" w:rsidRPr="007A2C95" w:rsidRDefault="007A2C95" w:rsidP="007A2C95">
            <w:pPr>
              <w:suppressAutoHyphens/>
              <w:snapToGrid w:val="0"/>
              <w:jc w:val="center"/>
              <w:rPr>
                <w:rFonts w:ascii="Times New Roman" w:eastAsia="Times New Roman" w:hAnsi="Times New Roman" w:cs="Times New Roman"/>
                <w:color w:val="000000"/>
                <w:sz w:val="20"/>
                <w:szCs w:val="20"/>
                <w:lang w:eastAsia="ar-SA"/>
              </w:rPr>
            </w:pPr>
            <w:r w:rsidRPr="007A2C95">
              <w:rPr>
                <w:rFonts w:ascii="Times New Roman" w:eastAsia="Times New Roman" w:hAnsi="Times New Roman" w:cs="Times New Roman"/>
                <w:color w:val="000000"/>
                <w:sz w:val="20"/>
                <w:szCs w:val="20"/>
                <w:lang w:eastAsia="ar-SA"/>
              </w:rPr>
              <w:t>ПК4.1-ПК4.3</w:t>
            </w:r>
          </w:p>
          <w:p w14:paraId="6F09D39D" w14:textId="77777777" w:rsidR="007A2C95" w:rsidRPr="007A2C95" w:rsidRDefault="007A2C95" w:rsidP="007A2C95">
            <w:pPr>
              <w:suppressAutoHyphens/>
              <w:snapToGrid w:val="0"/>
              <w:jc w:val="center"/>
              <w:rPr>
                <w:rFonts w:ascii="Times New Roman" w:eastAsia="Times New Roman" w:hAnsi="Times New Roman" w:cs="Times New Roman"/>
                <w:sz w:val="24"/>
                <w:szCs w:val="24"/>
                <w:lang w:eastAsia="ru-RU"/>
              </w:rPr>
            </w:pPr>
          </w:p>
        </w:tc>
      </w:tr>
      <w:tr w:rsidR="007A2C95" w:rsidRPr="007A2C95" w14:paraId="7C41D588" w14:textId="77777777" w:rsidTr="00AD5821">
        <w:tc>
          <w:tcPr>
            <w:tcW w:w="3528" w:type="dxa"/>
            <w:vMerge/>
            <w:shd w:val="clear" w:color="auto" w:fill="FFFFFF"/>
          </w:tcPr>
          <w:p w14:paraId="3F3073ED" w14:textId="77777777" w:rsidR="007A2C95" w:rsidRPr="007A2C95" w:rsidRDefault="007A2C95" w:rsidP="007A2C95">
            <w:pPr>
              <w:rPr>
                <w:rFonts w:ascii="Times New Roman" w:eastAsia="Times New Roman" w:hAnsi="Times New Roman" w:cs="Times New Roman"/>
                <w:sz w:val="24"/>
                <w:szCs w:val="24"/>
                <w:lang w:eastAsia="ru-RU"/>
              </w:rPr>
            </w:pPr>
          </w:p>
        </w:tc>
        <w:tc>
          <w:tcPr>
            <w:tcW w:w="7738" w:type="dxa"/>
            <w:shd w:val="clear" w:color="auto" w:fill="FFFFFF"/>
          </w:tcPr>
          <w:p w14:paraId="40DC1E6B" w14:textId="77777777" w:rsidR="007A2C95" w:rsidRPr="007A2C95" w:rsidRDefault="007A2C95" w:rsidP="007A2C95">
            <w:pPr>
              <w:rPr>
                <w:rFonts w:ascii="Times New Roman" w:eastAsia="Times New Roman" w:hAnsi="Times New Roman" w:cs="Times New Roman"/>
                <w:bCs/>
                <w:sz w:val="24"/>
                <w:szCs w:val="24"/>
                <w:lang w:eastAsia="ru-RU"/>
              </w:rPr>
            </w:pPr>
            <w:r w:rsidRPr="007A2C95">
              <w:rPr>
                <w:rFonts w:ascii="Times New Roman" w:eastAsia="Times New Roman" w:hAnsi="Times New Roman" w:cs="Times New Roman"/>
                <w:bCs/>
                <w:sz w:val="24"/>
                <w:szCs w:val="24"/>
                <w:lang w:eastAsia="ru-RU"/>
              </w:rPr>
              <w:t>Автоматизация процессов очистки и сортирования зерна.</w:t>
            </w:r>
          </w:p>
          <w:p w14:paraId="5787C81C" w14:textId="77777777" w:rsidR="007A2C95" w:rsidRPr="007A2C95" w:rsidRDefault="007A2C95" w:rsidP="007A2C95">
            <w:pPr>
              <w:rPr>
                <w:rFonts w:ascii="Times New Roman" w:eastAsia="Times New Roman" w:hAnsi="Times New Roman" w:cs="Times New Roman"/>
                <w:bCs/>
                <w:sz w:val="24"/>
                <w:szCs w:val="24"/>
                <w:lang w:eastAsia="ru-RU"/>
              </w:rPr>
            </w:pPr>
            <w:r w:rsidRPr="007A2C95">
              <w:rPr>
                <w:rFonts w:ascii="Times New Roman" w:eastAsia="Times New Roman" w:hAnsi="Times New Roman" w:cs="Times New Roman"/>
                <w:bCs/>
                <w:sz w:val="24"/>
                <w:szCs w:val="24"/>
                <w:lang w:eastAsia="ru-RU"/>
              </w:rPr>
              <w:t>Эксплуатация оборудования по управлению зерноочистительными и сортировальными машинами</w:t>
            </w:r>
          </w:p>
        </w:tc>
        <w:tc>
          <w:tcPr>
            <w:tcW w:w="1842" w:type="dxa"/>
            <w:vMerge/>
            <w:shd w:val="clear" w:color="auto" w:fill="FFFFFF"/>
          </w:tcPr>
          <w:p w14:paraId="0F14C0D4" w14:textId="77777777" w:rsidR="007A2C95" w:rsidRPr="007A2C95" w:rsidRDefault="007A2C95" w:rsidP="007A2C95">
            <w:pPr>
              <w:rPr>
                <w:rFonts w:ascii="Times New Roman" w:eastAsia="Calibri" w:hAnsi="Times New Roman" w:cs="Times New Roman"/>
                <w:bCs/>
                <w:sz w:val="24"/>
                <w:szCs w:val="24"/>
                <w:lang w:eastAsia="ru-RU"/>
              </w:rPr>
            </w:pPr>
          </w:p>
        </w:tc>
        <w:tc>
          <w:tcPr>
            <w:tcW w:w="1800" w:type="dxa"/>
            <w:vMerge/>
            <w:shd w:val="clear" w:color="auto" w:fill="FFFFFF"/>
          </w:tcPr>
          <w:p w14:paraId="2A3632A6" w14:textId="77777777" w:rsidR="007A2C95" w:rsidRPr="007A2C95" w:rsidRDefault="007A2C95" w:rsidP="007A2C95">
            <w:pPr>
              <w:spacing w:after="200" w:line="276" w:lineRule="auto"/>
              <w:jc w:val="center"/>
              <w:rPr>
                <w:rFonts w:ascii="Times New Roman" w:eastAsia="Calibri" w:hAnsi="Times New Roman" w:cs="Times New Roman"/>
                <w:b/>
                <w:bCs/>
                <w:sz w:val="24"/>
                <w:szCs w:val="24"/>
                <w:lang w:eastAsia="ru-RU"/>
              </w:rPr>
            </w:pPr>
          </w:p>
        </w:tc>
      </w:tr>
      <w:tr w:rsidR="007A2C95" w:rsidRPr="007A2C95" w14:paraId="1D7A7073" w14:textId="77777777" w:rsidTr="00AD5821">
        <w:tc>
          <w:tcPr>
            <w:tcW w:w="3528" w:type="dxa"/>
            <w:vMerge/>
            <w:shd w:val="clear" w:color="auto" w:fill="FFFFFF"/>
          </w:tcPr>
          <w:p w14:paraId="04A9AA56" w14:textId="77777777" w:rsidR="007A2C95" w:rsidRPr="007A2C95" w:rsidRDefault="007A2C95" w:rsidP="007A2C95">
            <w:pPr>
              <w:jc w:val="center"/>
              <w:rPr>
                <w:rFonts w:ascii="Times New Roman" w:eastAsia="Times New Roman" w:hAnsi="Times New Roman" w:cs="Times New Roman"/>
                <w:sz w:val="24"/>
                <w:szCs w:val="24"/>
                <w:lang w:eastAsia="ru-RU"/>
              </w:rPr>
            </w:pPr>
          </w:p>
        </w:tc>
        <w:tc>
          <w:tcPr>
            <w:tcW w:w="7738" w:type="dxa"/>
            <w:shd w:val="clear" w:color="auto" w:fill="FFFFFF"/>
          </w:tcPr>
          <w:p w14:paraId="7BF85651" w14:textId="77777777" w:rsidR="007A2C95" w:rsidRPr="007A2C95" w:rsidRDefault="007A2C95" w:rsidP="007A2C95">
            <w:pPr>
              <w:rPr>
                <w:rFonts w:ascii="Times New Roman" w:eastAsia="Times New Roman" w:hAnsi="Times New Roman" w:cs="Times New Roman"/>
                <w:bCs/>
                <w:sz w:val="24"/>
                <w:szCs w:val="24"/>
                <w:lang w:eastAsia="ru-RU"/>
              </w:rPr>
            </w:pPr>
            <w:r w:rsidRPr="007A2C95">
              <w:rPr>
                <w:rFonts w:ascii="Times New Roman" w:eastAsia="Times New Roman" w:hAnsi="Times New Roman" w:cs="Times New Roman"/>
                <w:b/>
                <w:bCs/>
                <w:lang w:eastAsia="ru-RU"/>
              </w:rPr>
              <w:t>В том числе практических и лабораторных занятий</w:t>
            </w:r>
          </w:p>
        </w:tc>
        <w:tc>
          <w:tcPr>
            <w:tcW w:w="1842" w:type="dxa"/>
            <w:shd w:val="clear" w:color="auto" w:fill="FFFFFF"/>
          </w:tcPr>
          <w:p w14:paraId="011460A8" w14:textId="77777777" w:rsidR="007A2C95" w:rsidRPr="007A2C95" w:rsidRDefault="007A2C95" w:rsidP="007A2C95">
            <w:pPr>
              <w:jc w:val="center"/>
              <w:rPr>
                <w:rFonts w:ascii="Times New Roman" w:eastAsia="Calibri" w:hAnsi="Times New Roman" w:cs="Times New Roman"/>
                <w:b/>
                <w:bCs/>
                <w:sz w:val="24"/>
                <w:szCs w:val="24"/>
                <w:lang w:eastAsia="ru-RU"/>
              </w:rPr>
            </w:pPr>
            <w:r w:rsidRPr="007A2C95">
              <w:rPr>
                <w:rFonts w:ascii="Times New Roman" w:eastAsia="Calibri" w:hAnsi="Times New Roman" w:cs="Times New Roman"/>
                <w:b/>
                <w:bCs/>
                <w:sz w:val="24"/>
                <w:szCs w:val="24"/>
                <w:lang w:eastAsia="ru-RU"/>
              </w:rPr>
              <w:t>6/6</w:t>
            </w:r>
          </w:p>
        </w:tc>
        <w:tc>
          <w:tcPr>
            <w:tcW w:w="1800" w:type="dxa"/>
            <w:shd w:val="clear" w:color="auto" w:fill="FFFFFF"/>
          </w:tcPr>
          <w:p w14:paraId="05CCD0FF" w14:textId="77777777" w:rsidR="007A2C95" w:rsidRPr="007A2C95" w:rsidRDefault="007A2C95" w:rsidP="007A2C95">
            <w:pPr>
              <w:jc w:val="center"/>
              <w:rPr>
                <w:rFonts w:ascii="Times New Roman" w:eastAsia="Calibri" w:hAnsi="Times New Roman" w:cs="Times New Roman"/>
                <w:b/>
                <w:bCs/>
                <w:sz w:val="24"/>
                <w:szCs w:val="24"/>
                <w:lang w:eastAsia="ru-RU"/>
              </w:rPr>
            </w:pPr>
          </w:p>
        </w:tc>
      </w:tr>
      <w:tr w:rsidR="007A2C95" w:rsidRPr="007A2C95" w14:paraId="554F8EC4" w14:textId="77777777" w:rsidTr="00AD5821">
        <w:tc>
          <w:tcPr>
            <w:tcW w:w="3528" w:type="dxa"/>
            <w:vMerge/>
            <w:shd w:val="clear" w:color="auto" w:fill="FFFFFF"/>
          </w:tcPr>
          <w:p w14:paraId="7D38B862" w14:textId="77777777" w:rsidR="007A2C95" w:rsidRPr="007A2C95" w:rsidRDefault="007A2C95" w:rsidP="007A2C95">
            <w:pPr>
              <w:jc w:val="center"/>
              <w:rPr>
                <w:rFonts w:ascii="Times New Roman" w:eastAsia="Times New Roman" w:hAnsi="Times New Roman" w:cs="Times New Roman"/>
                <w:sz w:val="24"/>
                <w:szCs w:val="24"/>
                <w:lang w:eastAsia="ru-RU"/>
              </w:rPr>
            </w:pPr>
          </w:p>
        </w:tc>
        <w:tc>
          <w:tcPr>
            <w:tcW w:w="7738" w:type="dxa"/>
            <w:shd w:val="clear" w:color="auto" w:fill="FFFFFF"/>
          </w:tcPr>
          <w:p w14:paraId="040688E5" w14:textId="77777777" w:rsidR="007A2C95" w:rsidRPr="007A2C95" w:rsidRDefault="007A2C95" w:rsidP="007A2C95">
            <w:pPr>
              <w:rPr>
                <w:rFonts w:ascii="Times New Roman" w:eastAsia="Times New Roman" w:hAnsi="Times New Roman" w:cs="Times New Roman"/>
                <w:bCs/>
                <w:sz w:val="24"/>
                <w:szCs w:val="24"/>
                <w:lang w:eastAsia="ru-RU"/>
              </w:rPr>
            </w:pPr>
            <w:r w:rsidRPr="007A2C95">
              <w:rPr>
                <w:rFonts w:ascii="Times New Roman" w:eastAsia="Times New Roman" w:hAnsi="Times New Roman" w:cs="Times New Roman"/>
                <w:bCs/>
                <w:sz w:val="24"/>
                <w:szCs w:val="24"/>
                <w:lang w:eastAsia="ru-RU"/>
              </w:rPr>
              <w:t>Анализ принципиальной электрической схемы управления зерносушилкой СЗБ-8</w:t>
            </w:r>
          </w:p>
        </w:tc>
        <w:tc>
          <w:tcPr>
            <w:tcW w:w="1842" w:type="dxa"/>
            <w:vMerge w:val="restart"/>
            <w:shd w:val="clear" w:color="auto" w:fill="FFFFFF"/>
          </w:tcPr>
          <w:p w14:paraId="09BE69AC" w14:textId="77777777" w:rsidR="007A2C95" w:rsidRPr="007A2C95" w:rsidRDefault="007A2C95" w:rsidP="007A2C95">
            <w:pPr>
              <w:jc w:val="center"/>
              <w:rPr>
                <w:rFonts w:ascii="Times New Roman" w:eastAsia="Calibri" w:hAnsi="Times New Roman" w:cs="Times New Roman"/>
                <w:bCs/>
                <w:sz w:val="24"/>
                <w:szCs w:val="24"/>
                <w:lang w:eastAsia="ru-RU"/>
              </w:rPr>
            </w:pPr>
          </w:p>
        </w:tc>
        <w:tc>
          <w:tcPr>
            <w:tcW w:w="1800" w:type="dxa"/>
            <w:vMerge w:val="restart"/>
            <w:shd w:val="clear" w:color="auto" w:fill="FFFFFF"/>
          </w:tcPr>
          <w:p w14:paraId="68E8B2F7" w14:textId="77777777" w:rsidR="007A2C95" w:rsidRPr="007A2C95" w:rsidRDefault="007A2C95" w:rsidP="007A2C95">
            <w:pPr>
              <w:suppressAutoHyphens/>
              <w:snapToGrid w:val="0"/>
              <w:jc w:val="center"/>
              <w:rPr>
                <w:rFonts w:ascii="Times New Roman" w:eastAsia="Times New Roman" w:hAnsi="Times New Roman" w:cs="Times New Roman"/>
                <w:color w:val="000000"/>
                <w:sz w:val="20"/>
                <w:szCs w:val="20"/>
                <w:lang w:eastAsia="ar-SA"/>
              </w:rPr>
            </w:pPr>
            <w:r w:rsidRPr="007A2C95">
              <w:rPr>
                <w:rFonts w:ascii="Times New Roman" w:eastAsia="Times New Roman" w:hAnsi="Times New Roman" w:cs="Times New Roman"/>
                <w:color w:val="000000"/>
                <w:sz w:val="20"/>
                <w:szCs w:val="20"/>
                <w:lang w:eastAsia="ar-SA"/>
              </w:rPr>
              <w:t>ОК1-ОК2 ОК5-ОК9</w:t>
            </w:r>
          </w:p>
          <w:p w14:paraId="42269282" w14:textId="77777777" w:rsidR="007A2C95" w:rsidRPr="007A2C95" w:rsidRDefault="007A2C95" w:rsidP="007A2C95">
            <w:pPr>
              <w:suppressAutoHyphens/>
              <w:snapToGrid w:val="0"/>
              <w:jc w:val="center"/>
              <w:rPr>
                <w:rFonts w:ascii="Times New Roman" w:eastAsia="Times New Roman" w:hAnsi="Times New Roman" w:cs="Times New Roman"/>
                <w:color w:val="000000"/>
                <w:sz w:val="20"/>
                <w:szCs w:val="20"/>
                <w:lang w:eastAsia="ar-SA"/>
              </w:rPr>
            </w:pPr>
            <w:r w:rsidRPr="007A2C95">
              <w:rPr>
                <w:rFonts w:ascii="Times New Roman" w:eastAsia="Times New Roman" w:hAnsi="Times New Roman" w:cs="Times New Roman"/>
                <w:color w:val="000000"/>
                <w:sz w:val="20"/>
                <w:szCs w:val="20"/>
                <w:lang w:eastAsia="ar-SA"/>
              </w:rPr>
              <w:t>ПК1.1-1.2</w:t>
            </w:r>
          </w:p>
          <w:p w14:paraId="5CCF6AD4" w14:textId="77777777" w:rsidR="007A2C95" w:rsidRPr="007A2C95" w:rsidRDefault="007A2C95" w:rsidP="007A2C95">
            <w:pPr>
              <w:suppressAutoHyphens/>
              <w:snapToGrid w:val="0"/>
              <w:jc w:val="center"/>
              <w:rPr>
                <w:rFonts w:ascii="Times New Roman" w:eastAsia="Times New Roman" w:hAnsi="Times New Roman" w:cs="Times New Roman"/>
                <w:color w:val="000000"/>
                <w:sz w:val="20"/>
                <w:szCs w:val="20"/>
                <w:lang w:eastAsia="ar-SA"/>
              </w:rPr>
            </w:pPr>
            <w:r w:rsidRPr="007A2C95">
              <w:rPr>
                <w:rFonts w:ascii="Times New Roman" w:eastAsia="Times New Roman" w:hAnsi="Times New Roman" w:cs="Times New Roman"/>
                <w:color w:val="000000"/>
                <w:sz w:val="20"/>
                <w:szCs w:val="20"/>
                <w:lang w:eastAsia="ar-SA"/>
              </w:rPr>
              <w:t>ПК3.1-3.2</w:t>
            </w:r>
          </w:p>
          <w:p w14:paraId="1C422C8C" w14:textId="77777777" w:rsidR="007A2C95" w:rsidRPr="007A2C95" w:rsidRDefault="007A2C95" w:rsidP="007A2C95">
            <w:pPr>
              <w:suppressAutoHyphens/>
              <w:snapToGrid w:val="0"/>
              <w:jc w:val="center"/>
              <w:rPr>
                <w:rFonts w:ascii="Times New Roman" w:eastAsia="Times New Roman" w:hAnsi="Times New Roman" w:cs="Times New Roman"/>
                <w:color w:val="000000"/>
                <w:sz w:val="20"/>
                <w:szCs w:val="20"/>
                <w:lang w:eastAsia="ar-SA"/>
              </w:rPr>
            </w:pPr>
            <w:r w:rsidRPr="007A2C95">
              <w:rPr>
                <w:rFonts w:ascii="Times New Roman" w:eastAsia="Times New Roman" w:hAnsi="Times New Roman" w:cs="Times New Roman"/>
                <w:color w:val="000000"/>
                <w:sz w:val="20"/>
                <w:szCs w:val="20"/>
                <w:lang w:eastAsia="ar-SA"/>
              </w:rPr>
              <w:t>ПК4.1-ПК4.3</w:t>
            </w:r>
          </w:p>
          <w:p w14:paraId="31B3AF0F" w14:textId="77777777" w:rsidR="007A2C95" w:rsidRPr="007A2C95" w:rsidRDefault="007A2C95" w:rsidP="007A2C95">
            <w:pPr>
              <w:suppressAutoHyphens/>
              <w:snapToGrid w:val="0"/>
              <w:jc w:val="center"/>
              <w:rPr>
                <w:rFonts w:ascii="Times New Roman" w:eastAsia="Calibri" w:hAnsi="Times New Roman" w:cs="Times New Roman"/>
                <w:b/>
                <w:bCs/>
                <w:sz w:val="24"/>
                <w:szCs w:val="24"/>
                <w:lang w:eastAsia="ru-RU"/>
              </w:rPr>
            </w:pPr>
          </w:p>
        </w:tc>
      </w:tr>
      <w:tr w:rsidR="007A2C95" w:rsidRPr="007A2C95" w14:paraId="518DD460" w14:textId="77777777" w:rsidTr="00AD5821">
        <w:tc>
          <w:tcPr>
            <w:tcW w:w="3528" w:type="dxa"/>
            <w:vMerge/>
            <w:shd w:val="clear" w:color="auto" w:fill="FFFFFF"/>
          </w:tcPr>
          <w:p w14:paraId="6824D782" w14:textId="77777777" w:rsidR="007A2C95" w:rsidRPr="007A2C95" w:rsidRDefault="007A2C95" w:rsidP="007A2C95">
            <w:pPr>
              <w:jc w:val="center"/>
              <w:rPr>
                <w:rFonts w:ascii="Times New Roman" w:eastAsia="Times New Roman" w:hAnsi="Times New Roman" w:cs="Times New Roman"/>
                <w:sz w:val="24"/>
                <w:szCs w:val="24"/>
                <w:lang w:eastAsia="ru-RU"/>
              </w:rPr>
            </w:pPr>
          </w:p>
        </w:tc>
        <w:tc>
          <w:tcPr>
            <w:tcW w:w="7738" w:type="dxa"/>
            <w:shd w:val="clear" w:color="auto" w:fill="FFFFFF"/>
          </w:tcPr>
          <w:p w14:paraId="686C7C0D" w14:textId="77777777" w:rsidR="007A2C95" w:rsidRPr="007A2C95" w:rsidRDefault="007A2C95" w:rsidP="007A2C95">
            <w:pPr>
              <w:rPr>
                <w:rFonts w:ascii="Times New Roman" w:eastAsia="Times New Roman" w:hAnsi="Times New Roman" w:cs="Times New Roman"/>
                <w:sz w:val="24"/>
                <w:szCs w:val="24"/>
                <w:lang w:eastAsia="ru-RU"/>
              </w:rPr>
            </w:pPr>
            <w:r w:rsidRPr="007A2C95">
              <w:rPr>
                <w:rFonts w:ascii="Times New Roman" w:eastAsia="Times New Roman" w:hAnsi="Times New Roman" w:cs="Times New Roman"/>
                <w:sz w:val="24"/>
                <w:szCs w:val="24"/>
                <w:lang w:eastAsia="ru-RU"/>
              </w:rPr>
              <w:t>Анализ принципиальной электрической схемы управления зерноочистительным агрегатом ЗАВ-20</w:t>
            </w:r>
          </w:p>
        </w:tc>
        <w:tc>
          <w:tcPr>
            <w:tcW w:w="1842" w:type="dxa"/>
            <w:vMerge/>
            <w:shd w:val="clear" w:color="auto" w:fill="FFFFFF"/>
          </w:tcPr>
          <w:p w14:paraId="24DFF928" w14:textId="77777777" w:rsidR="007A2C95" w:rsidRPr="007A2C95" w:rsidRDefault="007A2C95" w:rsidP="007A2C95">
            <w:pPr>
              <w:jc w:val="center"/>
              <w:rPr>
                <w:rFonts w:ascii="Times New Roman" w:eastAsia="Calibri" w:hAnsi="Times New Roman" w:cs="Times New Roman"/>
                <w:bCs/>
                <w:sz w:val="24"/>
                <w:szCs w:val="24"/>
                <w:lang w:eastAsia="ru-RU"/>
              </w:rPr>
            </w:pPr>
          </w:p>
        </w:tc>
        <w:tc>
          <w:tcPr>
            <w:tcW w:w="1800" w:type="dxa"/>
            <w:vMerge/>
            <w:shd w:val="clear" w:color="auto" w:fill="FFFFFF"/>
          </w:tcPr>
          <w:p w14:paraId="3F6645BA" w14:textId="77777777" w:rsidR="007A2C95" w:rsidRPr="007A2C95" w:rsidRDefault="007A2C95" w:rsidP="007A2C95">
            <w:pPr>
              <w:jc w:val="center"/>
              <w:rPr>
                <w:rFonts w:ascii="Times New Roman" w:eastAsia="Calibri" w:hAnsi="Times New Roman" w:cs="Times New Roman"/>
                <w:b/>
                <w:bCs/>
                <w:sz w:val="24"/>
                <w:szCs w:val="24"/>
                <w:lang w:eastAsia="ru-RU"/>
              </w:rPr>
            </w:pPr>
          </w:p>
        </w:tc>
      </w:tr>
      <w:tr w:rsidR="007A2C95" w:rsidRPr="007A2C95" w14:paraId="57C436C4" w14:textId="77777777" w:rsidTr="00AD5821">
        <w:tc>
          <w:tcPr>
            <w:tcW w:w="3528" w:type="dxa"/>
            <w:vMerge/>
            <w:shd w:val="clear" w:color="auto" w:fill="FFFFFF"/>
          </w:tcPr>
          <w:p w14:paraId="49193E9E" w14:textId="77777777" w:rsidR="007A2C95" w:rsidRPr="007A2C95" w:rsidRDefault="007A2C95" w:rsidP="007A2C95">
            <w:pPr>
              <w:jc w:val="center"/>
              <w:rPr>
                <w:rFonts w:ascii="Times New Roman" w:eastAsia="Times New Roman" w:hAnsi="Times New Roman" w:cs="Times New Roman"/>
                <w:sz w:val="24"/>
                <w:szCs w:val="24"/>
                <w:lang w:eastAsia="ru-RU"/>
              </w:rPr>
            </w:pPr>
          </w:p>
        </w:tc>
        <w:tc>
          <w:tcPr>
            <w:tcW w:w="7738" w:type="dxa"/>
            <w:shd w:val="clear" w:color="auto" w:fill="FFFFFF"/>
          </w:tcPr>
          <w:p w14:paraId="688401C5" w14:textId="77777777" w:rsidR="007A2C95" w:rsidRPr="007A2C95" w:rsidRDefault="007A2C95" w:rsidP="007A2C95">
            <w:pPr>
              <w:rPr>
                <w:rFonts w:ascii="Times New Roman" w:eastAsia="Times New Roman" w:hAnsi="Times New Roman" w:cs="Times New Roman"/>
                <w:sz w:val="24"/>
                <w:szCs w:val="24"/>
                <w:lang w:eastAsia="ru-RU"/>
              </w:rPr>
            </w:pPr>
            <w:r w:rsidRPr="007A2C95">
              <w:rPr>
                <w:rFonts w:ascii="Times New Roman" w:eastAsia="Times New Roman" w:hAnsi="Times New Roman" w:cs="Times New Roman"/>
                <w:sz w:val="24"/>
                <w:szCs w:val="24"/>
                <w:lang w:eastAsia="ru-RU"/>
              </w:rPr>
              <w:t>Анализ схемы автоматизации  установки для  активного вентилирования зерна</w:t>
            </w:r>
          </w:p>
        </w:tc>
        <w:tc>
          <w:tcPr>
            <w:tcW w:w="1842" w:type="dxa"/>
            <w:vMerge/>
            <w:shd w:val="clear" w:color="auto" w:fill="FFFFFF"/>
          </w:tcPr>
          <w:p w14:paraId="2B44E29F" w14:textId="77777777" w:rsidR="007A2C95" w:rsidRPr="007A2C95" w:rsidRDefault="007A2C95" w:rsidP="007A2C95">
            <w:pPr>
              <w:jc w:val="center"/>
              <w:rPr>
                <w:rFonts w:ascii="Times New Roman" w:eastAsia="Calibri" w:hAnsi="Times New Roman" w:cs="Times New Roman"/>
                <w:bCs/>
                <w:sz w:val="24"/>
                <w:szCs w:val="24"/>
                <w:lang w:eastAsia="ru-RU"/>
              </w:rPr>
            </w:pPr>
          </w:p>
        </w:tc>
        <w:tc>
          <w:tcPr>
            <w:tcW w:w="1800" w:type="dxa"/>
            <w:vMerge/>
            <w:shd w:val="clear" w:color="auto" w:fill="FFFFFF"/>
          </w:tcPr>
          <w:p w14:paraId="0CB6B180" w14:textId="77777777" w:rsidR="007A2C95" w:rsidRPr="007A2C95" w:rsidRDefault="007A2C95" w:rsidP="007A2C95">
            <w:pPr>
              <w:jc w:val="center"/>
              <w:rPr>
                <w:rFonts w:ascii="Times New Roman" w:eastAsia="Calibri" w:hAnsi="Times New Roman" w:cs="Times New Roman"/>
                <w:b/>
                <w:bCs/>
                <w:sz w:val="24"/>
                <w:szCs w:val="24"/>
                <w:lang w:eastAsia="ru-RU"/>
              </w:rPr>
            </w:pPr>
          </w:p>
        </w:tc>
      </w:tr>
      <w:tr w:rsidR="007A2C95" w:rsidRPr="007A2C95" w14:paraId="01F238B9" w14:textId="77777777" w:rsidTr="00AD5821">
        <w:tc>
          <w:tcPr>
            <w:tcW w:w="3528" w:type="dxa"/>
            <w:vMerge/>
            <w:shd w:val="clear" w:color="auto" w:fill="FFFFFF"/>
          </w:tcPr>
          <w:p w14:paraId="1D75F10B" w14:textId="77777777" w:rsidR="007A2C95" w:rsidRPr="007A2C95" w:rsidRDefault="007A2C95" w:rsidP="007A2C95">
            <w:pPr>
              <w:jc w:val="center"/>
              <w:rPr>
                <w:rFonts w:ascii="Times New Roman" w:eastAsia="Times New Roman" w:hAnsi="Times New Roman" w:cs="Times New Roman"/>
                <w:sz w:val="24"/>
                <w:szCs w:val="24"/>
                <w:lang w:eastAsia="ru-RU"/>
              </w:rPr>
            </w:pPr>
          </w:p>
        </w:tc>
        <w:tc>
          <w:tcPr>
            <w:tcW w:w="7738" w:type="dxa"/>
            <w:shd w:val="clear" w:color="auto" w:fill="FFFFFF"/>
          </w:tcPr>
          <w:p w14:paraId="50AD05CB" w14:textId="77777777" w:rsidR="007A2C95" w:rsidRPr="007A2C95" w:rsidRDefault="007A2C95" w:rsidP="007A2C95">
            <w:pPr>
              <w:spacing w:after="160" w:line="259" w:lineRule="auto"/>
              <w:rPr>
                <w:rFonts w:ascii="Times New Roman" w:eastAsia="Times New Roman" w:hAnsi="Times New Roman" w:cs="Times New Roman"/>
                <w:b/>
                <w:bCs/>
                <w:lang w:eastAsia="ru-RU"/>
              </w:rPr>
            </w:pPr>
            <w:r w:rsidRPr="007A2C95">
              <w:rPr>
                <w:rFonts w:ascii="Times New Roman" w:eastAsia="Times New Roman" w:hAnsi="Times New Roman" w:cs="Times New Roman"/>
                <w:b/>
                <w:bCs/>
                <w:lang w:eastAsia="ru-RU"/>
              </w:rPr>
              <w:t>В том числе самостоятельная работа обучающихся</w:t>
            </w:r>
          </w:p>
        </w:tc>
        <w:tc>
          <w:tcPr>
            <w:tcW w:w="1842" w:type="dxa"/>
            <w:shd w:val="clear" w:color="auto" w:fill="FFFFFF"/>
          </w:tcPr>
          <w:p w14:paraId="18C40B93" w14:textId="77777777" w:rsidR="007A2C95" w:rsidRPr="007A2C95" w:rsidRDefault="007A2C95" w:rsidP="007A2C95">
            <w:pPr>
              <w:jc w:val="center"/>
              <w:rPr>
                <w:rFonts w:ascii="Times New Roman" w:eastAsia="Calibri" w:hAnsi="Times New Roman" w:cs="Times New Roman"/>
                <w:b/>
                <w:bCs/>
                <w:sz w:val="24"/>
                <w:szCs w:val="24"/>
                <w:lang w:eastAsia="ru-RU"/>
              </w:rPr>
            </w:pPr>
            <w:r w:rsidRPr="007A2C95">
              <w:rPr>
                <w:rFonts w:ascii="Times New Roman" w:eastAsia="Calibri" w:hAnsi="Times New Roman" w:cs="Times New Roman"/>
                <w:b/>
                <w:bCs/>
                <w:sz w:val="24"/>
                <w:szCs w:val="24"/>
                <w:lang w:eastAsia="ru-RU"/>
              </w:rPr>
              <w:t>2</w:t>
            </w:r>
          </w:p>
        </w:tc>
        <w:tc>
          <w:tcPr>
            <w:tcW w:w="1800" w:type="dxa"/>
            <w:vMerge/>
            <w:shd w:val="clear" w:color="auto" w:fill="FFFFFF"/>
          </w:tcPr>
          <w:p w14:paraId="33FCBD2D" w14:textId="77777777" w:rsidR="007A2C95" w:rsidRPr="007A2C95" w:rsidRDefault="007A2C95" w:rsidP="007A2C95">
            <w:pPr>
              <w:jc w:val="center"/>
              <w:rPr>
                <w:rFonts w:ascii="Times New Roman" w:eastAsia="Calibri" w:hAnsi="Times New Roman" w:cs="Times New Roman"/>
                <w:b/>
                <w:bCs/>
                <w:sz w:val="24"/>
                <w:szCs w:val="24"/>
                <w:lang w:eastAsia="ru-RU"/>
              </w:rPr>
            </w:pPr>
          </w:p>
        </w:tc>
      </w:tr>
      <w:tr w:rsidR="007A2C95" w:rsidRPr="007A2C95" w14:paraId="6FBDC2BA" w14:textId="77777777" w:rsidTr="00AD5821">
        <w:tc>
          <w:tcPr>
            <w:tcW w:w="3528" w:type="dxa"/>
            <w:vMerge/>
            <w:shd w:val="clear" w:color="auto" w:fill="FFFFFF"/>
          </w:tcPr>
          <w:p w14:paraId="4476CEB9" w14:textId="77777777" w:rsidR="007A2C95" w:rsidRPr="007A2C95" w:rsidRDefault="007A2C95" w:rsidP="007A2C95">
            <w:pPr>
              <w:jc w:val="center"/>
              <w:rPr>
                <w:rFonts w:ascii="Times New Roman" w:eastAsia="Times New Roman" w:hAnsi="Times New Roman" w:cs="Times New Roman"/>
                <w:sz w:val="24"/>
                <w:szCs w:val="24"/>
                <w:lang w:eastAsia="ru-RU"/>
              </w:rPr>
            </w:pPr>
          </w:p>
        </w:tc>
        <w:tc>
          <w:tcPr>
            <w:tcW w:w="7738" w:type="dxa"/>
            <w:shd w:val="clear" w:color="auto" w:fill="FFFFFF"/>
          </w:tcPr>
          <w:p w14:paraId="1CE56DEC" w14:textId="77777777" w:rsidR="007A2C95" w:rsidRPr="007A2C95" w:rsidRDefault="007A2C95" w:rsidP="007A2C95">
            <w:pPr>
              <w:rPr>
                <w:rFonts w:ascii="Times New Roman" w:eastAsia="Calibri" w:hAnsi="Times New Roman" w:cs="Times New Roman"/>
                <w:bCs/>
                <w:sz w:val="24"/>
                <w:szCs w:val="24"/>
                <w:lang w:eastAsia="ru-RU"/>
              </w:rPr>
            </w:pPr>
            <w:r w:rsidRPr="007A2C95">
              <w:rPr>
                <w:rFonts w:ascii="Times New Roman" w:eastAsia="Calibri" w:hAnsi="Times New Roman" w:cs="Times New Roman"/>
                <w:bCs/>
                <w:sz w:val="24"/>
                <w:szCs w:val="24"/>
                <w:lang w:eastAsia="ru-RU"/>
              </w:rPr>
              <w:t>Зернопункты  зернохранилища и склады</w:t>
            </w:r>
          </w:p>
          <w:p w14:paraId="28B6B1A1" w14:textId="77777777" w:rsidR="007A2C95" w:rsidRPr="007A2C95" w:rsidRDefault="007A2C95" w:rsidP="007A2C95">
            <w:pPr>
              <w:rPr>
                <w:rFonts w:ascii="Times New Roman" w:eastAsia="Calibri" w:hAnsi="Times New Roman" w:cs="Times New Roman"/>
                <w:bCs/>
                <w:sz w:val="24"/>
                <w:szCs w:val="24"/>
                <w:lang w:eastAsia="ru-RU"/>
              </w:rPr>
            </w:pPr>
            <w:r w:rsidRPr="007A2C95">
              <w:rPr>
                <w:rFonts w:ascii="Times New Roman" w:eastAsia="Calibri" w:hAnsi="Times New Roman" w:cs="Times New Roman"/>
                <w:bCs/>
                <w:sz w:val="24"/>
                <w:szCs w:val="24"/>
                <w:lang w:eastAsia="ru-RU"/>
              </w:rPr>
              <w:t>Первичная обработка  зерна</w:t>
            </w:r>
          </w:p>
        </w:tc>
        <w:tc>
          <w:tcPr>
            <w:tcW w:w="1842" w:type="dxa"/>
            <w:shd w:val="clear" w:color="auto" w:fill="FFFFFF"/>
          </w:tcPr>
          <w:p w14:paraId="03C93E7D" w14:textId="77777777" w:rsidR="007A2C95" w:rsidRPr="007A2C95" w:rsidRDefault="007A2C95" w:rsidP="007A2C95">
            <w:pPr>
              <w:jc w:val="center"/>
              <w:rPr>
                <w:rFonts w:ascii="Times New Roman" w:eastAsia="Calibri" w:hAnsi="Times New Roman" w:cs="Times New Roman"/>
                <w:bCs/>
                <w:sz w:val="24"/>
                <w:szCs w:val="24"/>
                <w:lang w:eastAsia="ru-RU"/>
              </w:rPr>
            </w:pPr>
          </w:p>
        </w:tc>
        <w:tc>
          <w:tcPr>
            <w:tcW w:w="1800" w:type="dxa"/>
            <w:vMerge/>
            <w:shd w:val="clear" w:color="auto" w:fill="FFFFFF"/>
          </w:tcPr>
          <w:p w14:paraId="5A6F0272" w14:textId="77777777" w:rsidR="007A2C95" w:rsidRPr="007A2C95" w:rsidRDefault="007A2C95" w:rsidP="007A2C95">
            <w:pPr>
              <w:jc w:val="center"/>
              <w:rPr>
                <w:rFonts w:ascii="Times New Roman" w:eastAsia="Calibri" w:hAnsi="Times New Roman" w:cs="Times New Roman"/>
                <w:b/>
                <w:bCs/>
                <w:sz w:val="24"/>
                <w:szCs w:val="24"/>
                <w:lang w:eastAsia="ru-RU"/>
              </w:rPr>
            </w:pPr>
          </w:p>
        </w:tc>
      </w:tr>
      <w:tr w:rsidR="007A2C95" w:rsidRPr="007A2C95" w14:paraId="51D4DEC6" w14:textId="77777777" w:rsidTr="00AD5821">
        <w:tc>
          <w:tcPr>
            <w:tcW w:w="3528" w:type="dxa"/>
            <w:vMerge w:val="restart"/>
            <w:shd w:val="clear" w:color="auto" w:fill="FFFFFF"/>
          </w:tcPr>
          <w:p w14:paraId="5DE44850" w14:textId="77777777" w:rsidR="007A2C95" w:rsidRPr="007A2C95" w:rsidRDefault="007A2C95" w:rsidP="007A2C95">
            <w:pPr>
              <w:rPr>
                <w:rFonts w:ascii="Times New Roman" w:eastAsia="Times New Roman" w:hAnsi="Times New Roman" w:cs="Times New Roman"/>
                <w:sz w:val="24"/>
                <w:szCs w:val="24"/>
                <w:lang w:eastAsia="ru-RU"/>
              </w:rPr>
            </w:pPr>
            <w:r w:rsidRPr="007A2C95">
              <w:rPr>
                <w:rFonts w:ascii="Times New Roman" w:eastAsia="Times New Roman" w:hAnsi="Times New Roman" w:cs="Times New Roman"/>
                <w:b/>
                <w:sz w:val="24"/>
                <w:szCs w:val="24"/>
                <w:lang w:eastAsia="ru-RU"/>
              </w:rPr>
              <w:t>Тема 6.</w:t>
            </w:r>
            <w:r w:rsidRPr="007A2C95">
              <w:rPr>
                <w:rFonts w:ascii="Times New Roman" w:eastAsia="Times New Roman" w:hAnsi="Times New Roman" w:cs="Times New Roman"/>
                <w:sz w:val="24"/>
                <w:szCs w:val="24"/>
                <w:lang w:eastAsia="ru-RU"/>
              </w:rPr>
              <w:t xml:space="preserve"> Автоматизация хранилищ сельскохозяйственной продукции</w:t>
            </w:r>
          </w:p>
        </w:tc>
        <w:tc>
          <w:tcPr>
            <w:tcW w:w="7738" w:type="dxa"/>
            <w:shd w:val="clear" w:color="auto" w:fill="FFFFFF"/>
          </w:tcPr>
          <w:p w14:paraId="19B710E3" w14:textId="77777777" w:rsidR="007A2C95" w:rsidRPr="007A2C95" w:rsidRDefault="007A2C95" w:rsidP="007A2C95">
            <w:pPr>
              <w:rPr>
                <w:rFonts w:ascii="Times New Roman" w:eastAsia="Times New Roman" w:hAnsi="Times New Roman" w:cs="Times New Roman"/>
                <w:b/>
                <w:sz w:val="24"/>
                <w:szCs w:val="24"/>
                <w:lang w:eastAsia="ru-RU"/>
              </w:rPr>
            </w:pPr>
            <w:r w:rsidRPr="007A2C95">
              <w:rPr>
                <w:rFonts w:ascii="Times New Roman" w:eastAsia="Times New Roman" w:hAnsi="Times New Roman" w:cs="Times New Roman"/>
                <w:b/>
                <w:sz w:val="24"/>
                <w:szCs w:val="24"/>
                <w:lang w:eastAsia="ru-RU"/>
              </w:rPr>
              <w:t xml:space="preserve">Содержание </w:t>
            </w:r>
          </w:p>
        </w:tc>
        <w:tc>
          <w:tcPr>
            <w:tcW w:w="1842" w:type="dxa"/>
            <w:shd w:val="clear" w:color="auto" w:fill="FFFFFF"/>
          </w:tcPr>
          <w:p w14:paraId="1F0F968E" w14:textId="77777777" w:rsidR="007A2C95" w:rsidRPr="007A2C95" w:rsidRDefault="007A2C95" w:rsidP="007A2C95">
            <w:pPr>
              <w:jc w:val="center"/>
              <w:rPr>
                <w:rFonts w:ascii="Times New Roman" w:eastAsia="Calibri" w:hAnsi="Times New Roman" w:cs="Times New Roman"/>
                <w:b/>
                <w:bCs/>
                <w:sz w:val="24"/>
                <w:szCs w:val="24"/>
                <w:lang w:eastAsia="ru-RU"/>
              </w:rPr>
            </w:pPr>
            <w:r w:rsidRPr="007A2C95">
              <w:rPr>
                <w:rFonts w:ascii="Times New Roman" w:eastAsia="Calibri" w:hAnsi="Times New Roman" w:cs="Times New Roman"/>
                <w:b/>
                <w:bCs/>
                <w:sz w:val="24"/>
                <w:szCs w:val="24"/>
                <w:lang w:eastAsia="ru-RU"/>
              </w:rPr>
              <w:t>4/4</w:t>
            </w:r>
          </w:p>
        </w:tc>
        <w:tc>
          <w:tcPr>
            <w:tcW w:w="1800" w:type="dxa"/>
            <w:vMerge/>
            <w:shd w:val="clear" w:color="auto" w:fill="FFFFFF"/>
          </w:tcPr>
          <w:p w14:paraId="340F8101" w14:textId="77777777" w:rsidR="007A2C95" w:rsidRPr="007A2C95" w:rsidRDefault="007A2C95" w:rsidP="007A2C95">
            <w:pPr>
              <w:jc w:val="center"/>
              <w:rPr>
                <w:rFonts w:ascii="Times New Roman" w:eastAsia="Calibri" w:hAnsi="Times New Roman" w:cs="Times New Roman"/>
                <w:b/>
                <w:bCs/>
                <w:sz w:val="24"/>
                <w:szCs w:val="24"/>
                <w:lang w:eastAsia="ru-RU"/>
              </w:rPr>
            </w:pPr>
          </w:p>
        </w:tc>
      </w:tr>
      <w:tr w:rsidR="007A2C95" w:rsidRPr="007A2C95" w14:paraId="69D27D5B" w14:textId="77777777" w:rsidTr="00AD5821">
        <w:tc>
          <w:tcPr>
            <w:tcW w:w="3528" w:type="dxa"/>
            <w:vMerge/>
            <w:shd w:val="clear" w:color="auto" w:fill="FFFFFF"/>
          </w:tcPr>
          <w:p w14:paraId="6E7342D8" w14:textId="77777777" w:rsidR="007A2C95" w:rsidRPr="007A2C95" w:rsidRDefault="007A2C95" w:rsidP="007A2C95">
            <w:pPr>
              <w:rPr>
                <w:rFonts w:ascii="Times New Roman" w:eastAsia="Times New Roman" w:hAnsi="Times New Roman" w:cs="Times New Roman"/>
                <w:sz w:val="24"/>
                <w:szCs w:val="24"/>
                <w:lang w:eastAsia="ru-RU"/>
              </w:rPr>
            </w:pPr>
          </w:p>
        </w:tc>
        <w:tc>
          <w:tcPr>
            <w:tcW w:w="7738" w:type="dxa"/>
            <w:shd w:val="clear" w:color="auto" w:fill="FFFFFF"/>
          </w:tcPr>
          <w:p w14:paraId="56D84E68" w14:textId="77777777" w:rsidR="007A2C95" w:rsidRPr="007A2C95" w:rsidRDefault="007A2C95" w:rsidP="007A2C95">
            <w:pPr>
              <w:rPr>
                <w:rFonts w:ascii="Times New Roman" w:eastAsia="Times New Roman" w:hAnsi="Times New Roman" w:cs="Times New Roman"/>
                <w:sz w:val="24"/>
                <w:szCs w:val="24"/>
                <w:lang w:eastAsia="ru-RU"/>
              </w:rPr>
            </w:pPr>
            <w:r w:rsidRPr="007A2C95">
              <w:rPr>
                <w:rFonts w:ascii="Times New Roman" w:eastAsia="Times New Roman" w:hAnsi="Times New Roman" w:cs="Times New Roman"/>
                <w:sz w:val="24"/>
                <w:szCs w:val="24"/>
                <w:lang w:eastAsia="ru-RU"/>
              </w:rPr>
              <w:t>Автоматизация учета, контроля и сортирования сельскохозяйственной продукции в хранилищах.</w:t>
            </w:r>
          </w:p>
        </w:tc>
        <w:tc>
          <w:tcPr>
            <w:tcW w:w="1842" w:type="dxa"/>
            <w:shd w:val="clear" w:color="auto" w:fill="FFFFFF"/>
          </w:tcPr>
          <w:p w14:paraId="4344C206" w14:textId="77777777" w:rsidR="007A2C95" w:rsidRPr="007A2C95" w:rsidRDefault="007A2C95" w:rsidP="007A2C95">
            <w:pPr>
              <w:jc w:val="center"/>
              <w:rPr>
                <w:rFonts w:ascii="Times New Roman" w:eastAsia="Calibri" w:hAnsi="Times New Roman" w:cs="Times New Roman"/>
                <w:bCs/>
                <w:sz w:val="24"/>
                <w:szCs w:val="24"/>
                <w:lang w:eastAsia="ru-RU"/>
              </w:rPr>
            </w:pPr>
          </w:p>
        </w:tc>
        <w:tc>
          <w:tcPr>
            <w:tcW w:w="1800" w:type="dxa"/>
            <w:vMerge w:val="restart"/>
            <w:shd w:val="clear" w:color="auto" w:fill="FFFFFF"/>
          </w:tcPr>
          <w:p w14:paraId="3FD43CA4" w14:textId="77777777" w:rsidR="007A2C95" w:rsidRPr="007A2C95" w:rsidRDefault="007A2C95" w:rsidP="007A2C95">
            <w:pPr>
              <w:suppressAutoHyphens/>
              <w:snapToGrid w:val="0"/>
              <w:jc w:val="center"/>
              <w:rPr>
                <w:rFonts w:ascii="Times New Roman" w:eastAsia="Times New Roman" w:hAnsi="Times New Roman" w:cs="Times New Roman"/>
                <w:color w:val="000000"/>
                <w:sz w:val="20"/>
                <w:szCs w:val="20"/>
                <w:lang w:eastAsia="ar-SA"/>
              </w:rPr>
            </w:pPr>
            <w:r w:rsidRPr="007A2C95">
              <w:rPr>
                <w:rFonts w:ascii="Times New Roman" w:eastAsia="Times New Roman" w:hAnsi="Times New Roman" w:cs="Times New Roman"/>
                <w:color w:val="000000"/>
                <w:sz w:val="20"/>
                <w:szCs w:val="20"/>
                <w:lang w:eastAsia="ar-SA"/>
              </w:rPr>
              <w:t>ОК1-ОК2 ОК5-ОК9</w:t>
            </w:r>
          </w:p>
          <w:p w14:paraId="4C273EF6" w14:textId="77777777" w:rsidR="007A2C95" w:rsidRPr="007A2C95" w:rsidRDefault="007A2C95" w:rsidP="007A2C95">
            <w:pPr>
              <w:suppressAutoHyphens/>
              <w:snapToGrid w:val="0"/>
              <w:jc w:val="center"/>
              <w:rPr>
                <w:rFonts w:ascii="Times New Roman" w:eastAsia="Times New Roman" w:hAnsi="Times New Roman" w:cs="Times New Roman"/>
                <w:color w:val="000000"/>
                <w:sz w:val="20"/>
                <w:szCs w:val="20"/>
                <w:lang w:eastAsia="ar-SA"/>
              </w:rPr>
            </w:pPr>
            <w:r w:rsidRPr="007A2C95">
              <w:rPr>
                <w:rFonts w:ascii="Times New Roman" w:eastAsia="Times New Roman" w:hAnsi="Times New Roman" w:cs="Times New Roman"/>
                <w:color w:val="000000"/>
                <w:sz w:val="20"/>
                <w:szCs w:val="20"/>
                <w:lang w:eastAsia="ar-SA"/>
              </w:rPr>
              <w:t>ПК1.1-1.2</w:t>
            </w:r>
          </w:p>
          <w:p w14:paraId="18A745FA" w14:textId="77777777" w:rsidR="007A2C95" w:rsidRPr="007A2C95" w:rsidRDefault="007A2C95" w:rsidP="007A2C95">
            <w:pPr>
              <w:suppressAutoHyphens/>
              <w:snapToGrid w:val="0"/>
              <w:jc w:val="center"/>
              <w:rPr>
                <w:rFonts w:ascii="Times New Roman" w:eastAsia="Times New Roman" w:hAnsi="Times New Roman" w:cs="Times New Roman"/>
                <w:color w:val="000000"/>
                <w:sz w:val="20"/>
                <w:szCs w:val="20"/>
                <w:lang w:eastAsia="ar-SA"/>
              </w:rPr>
            </w:pPr>
            <w:r w:rsidRPr="007A2C95">
              <w:rPr>
                <w:rFonts w:ascii="Times New Roman" w:eastAsia="Times New Roman" w:hAnsi="Times New Roman" w:cs="Times New Roman"/>
                <w:color w:val="000000"/>
                <w:sz w:val="20"/>
                <w:szCs w:val="20"/>
                <w:lang w:eastAsia="ar-SA"/>
              </w:rPr>
              <w:t>ПК3.1-3.2</w:t>
            </w:r>
          </w:p>
          <w:p w14:paraId="64343CCB" w14:textId="77777777" w:rsidR="007A2C95" w:rsidRPr="007A2C95" w:rsidRDefault="007A2C95" w:rsidP="007A2C95">
            <w:pPr>
              <w:suppressAutoHyphens/>
              <w:snapToGrid w:val="0"/>
              <w:jc w:val="center"/>
              <w:rPr>
                <w:rFonts w:ascii="Times New Roman" w:eastAsia="Times New Roman" w:hAnsi="Times New Roman" w:cs="Times New Roman"/>
                <w:color w:val="000000"/>
                <w:sz w:val="20"/>
                <w:szCs w:val="20"/>
                <w:lang w:eastAsia="ar-SA"/>
              </w:rPr>
            </w:pPr>
            <w:r w:rsidRPr="007A2C95">
              <w:rPr>
                <w:rFonts w:ascii="Times New Roman" w:eastAsia="Times New Roman" w:hAnsi="Times New Roman" w:cs="Times New Roman"/>
                <w:color w:val="000000"/>
                <w:sz w:val="20"/>
                <w:szCs w:val="20"/>
                <w:lang w:eastAsia="ar-SA"/>
              </w:rPr>
              <w:t>ПК4.1-ПК4.3</w:t>
            </w:r>
          </w:p>
          <w:p w14:paraId="430D21B2" w14:textId="77777777" w:rsidR="007A2C95" w:rsidRPr="007A2C95" w:rsidRDefault="007A2C95" w:rsidP="007A2C95">
            <w:pPr>
              <w:suppressAutoHyphens/>
              <w:snapToGrid w:val="0"/>
              <w:jc w:val="center"/>
              <w:rPr>
                <w:rFonts w:ascii="Times New Roman" w:eastAsia="Calibri" w:hAnsi="Times New Roman" w:cs="Times New Roman"/>
                <w:b/>
                <w:bCs/>
                <w:sz w:val="24"/>
                <w:szCs w:val="24"/>
                <w:lang w:eastAsia="ru-RU"/>
              </w:rPr>
            </w:pPr>
          </w:p>
        </w:tc>
      </w:tr>
      <w:tr w:rsidR="007A2C95" w:rsidRPr="007A2C95" w14:paraId="5FBF011A" w14:textId="77777777" w:rsidTr="00AD5821">
        <w:tc>
          <w:tcPr>
            <w:tcW w:w="3528" w:type="dxa"/>
            <w:vMerge/>
            <w:shd w:val="clear" w:color="auto" w:fill="FFFFFF"/>
          </w:tcPr>
          <w:p w14:paraId="4B200824" w14:textId="77777777" w:rsidR="007A2C95" w:rsidRPr="007A2C95" w:rsidRDefault="007A2C95" w:rsidP="007A2C95">
            <w:pPr>
              <w:rPr>
                <w:rFonts w:ascii="Times New Roman" w:eastAsia="Times New Roman" w:hAnsi="Times New Roman" w:cs="Times New Roman"/>
                <w:sz w:val="24"/>
                <w:szCs w:val="24"/>
                <w:lang w:eastAsia="ru-RU"/>
              </w:rPr>
            </w:pPr>
          </w:p>
        </w:tc>
        <w:tc>
          <w:tcPr>
            <w:tcW w:w="7738" w:type="dxa"/>
            <w:shd w:val="clear" w:color="auto" w:fill="FFFFFF"/>
          </w:tcPr>
          <w:p w14:paraId="26E51F20" w14:textId="77777777" w:rsidR="007A2C95" w:rsidRPr="007A2C95" w:rsidRDefault="007A2C95" w:rsidP="007A2C95">
            <w:pPr>
              <w:rPr>
                <w:rFonts w:ascii="Times New Roman" w:eastAsia="Times New Roman" w:hAnsi="Times New Roman" w:cs="Times New Roman"/>
                <w:sz w:val="24"/>
                <w:szCs w:val="24"/>
                <w:lang w:eastAsia="ru-RU"/>
              </w:rPr>
            </w:pPr>
            <w:r w:rsidRPr="007A2C95">
              <w:rPr>
                <w:rFonts w:ascii="Times New Roman" w:eastAsia="Times New Roman" w:hAnsi="Times New Roman" w:cs="Times New Roman"/>
                <w:sz w:val="24"/>
                <w:szCs w:val="24"/>
                <w:lang w:eastAsia="ru-RU"/>
              </w:rPr>
              <w:t>Анализ схем управления микроклиматом в овощехранилище</w:t>
            </w:r>
          </w:p>
        </w:tc>
        <w:tc>
          <w:tcPr>
            <w:tcW w:w="1842" w:type="dxa"/>
            <w:shd w:val="clear" w:color="auto" w:fill="FFFFFF"/>
          </w:tcPr>
          <w:p w14:paraId="3EE7E47E" w14:textId="77777777" w:rsidR="007A2C95" w:rsidRPr="007A2C95" w:rsidRDefault="007A2C95" w:rsidP="007A2C95">
            <w:pPr>
              <w:jc w:val="center"/>
              <w:rPr>
                <w:rFonts w:ascii="Times New Roman" w:eastAsia="Calibri" w:hAnsi="Times New Roman" w:cs="Times New Roman"/>
                <w:bCs/>
                <w:sz w:val="24"/>
                <w:szCs w:val="24"/>
                <w:lang w:eastAsia="ru-RU"/>
              </w:rPr>
            </w:pPr>
          </w:p>
        </w:tc>
        <w:tc>
          <w:tcPr>
            <w:tcW w:w="1800" w:type="dxa"/>
            <w:vMerge/>
            <w:shd w:val="clear" w:color="auto" w:fill="FFFFFF"/>
          </w:tcPr>
          <w:p w14:paraId="613595C1" w14:textId="77777777" w:rsidR="007A2C95" w:rsidRPr="007A2C95" w:rsidRDefault="007A2C95" w:rsidP="007A2C95">
            <w:pPr>
              <w:jc w:val="center"/>
              <w:rPr>
                <w:rFonts w:ascii="Times New Roman" w:eastAsia="Times New Roman" w:hAnsi="Times New Roman" w:cs="Times New Roman"/>
                <w:sz w:val="24"/>
                <w:szCs w:val="24"/>
                <w:lang w:eastAsia="ru-RU"/>
              </w:rPr>
            </w:pPr>
          </w:p>
        </w:tc>
      </w:tr>
      <w:tr w:rsidR="007A2C95" w:rsidRPr="007A2C95" w14:paraId="53F42B3E" w14:textId="77777777" w:rsidTr="00AD5821">
        <w:tc>
          <w:tcPr>
            <w:tcW w:w="3528" w:type="dxa"/>
            <w:vMerge/>
            <w:shd w:val="clear" w:color="auto" w:fill="FFFFFF"/>
          </w:tcPr>
          <w:p w14:paraId="3D9A232E" w14:textId="77777777" w:rsidR="007A2C95" w:rsidRPr="007A2C95" w:rsidRDefault="007A2C95" w:rsidP="007A2C95">
            <w:pPr>
              <w:rPr>
                <w:rFonts w:ascii="Times New Roman" w:eastAsia="Times New Roman" w:hAnsi="Times New Roman" w:cs="Times New Roman"/>
                <w:sz w:val="24"/>
                <w:szCs w:val="24"/>
                <w:lang w:eastAsia="ru-RU"/>
              </w:rPr>
            </w:pPr>
          </w:p>
        </w:tc>
        <w:tc>
          <w:tcPr>
            <w:tcW w:w="7738" w:type="dxa"/>
            <w:shd w:val="clear" w:color="auto" w:fill="FFFFFF"/>
          </w:tcPr>
          <w:p w14:paraId="5D44624B" w14:textId="77777777" w:rsidR="007A2C95" w:rsidRPr="007A2C95" w:rsidRDefault="007A2C95" w:rsidP="007A2C95">
            <w:pPr>
              <w:rPr>
                <w:rFonts w:ascii="Times New Roman" w:eastAsia="Times New Roman" w:hAnsi="Times New Roman" w:cs="Times New Roman"/>
                <w:sz w:val="24"/>
                <w:szCs w:val="24"/>
                <w:lang w:eastAsia="ru-RU"/>
              </w:rPr>
            </w:pPr>
            <w:r w:rsidRPr="007A2C95">
              <w:rPr>
                <w:rFonts w:ascii="Times New Roman" w:eastAsia="Times New Roman" w:hAnsi="Times New Roman" w:cs="Times New Roman"/>
                <w:sz w:val="24"/>
                <w:szCs w:val="24"/>
                <w:lang w:eastAsia="ru-RU"/>
              </w:rPr>
              <w:t>Анализ электрических схем управления облучательных установок</w:t>
            </w:r>
          </w:p>
        </w:tc>
        <w:tc>
          <w:tcPr>
            <w:tcW w:w="1842" w:type="dxa"/>
            <w:shd w:val="clear" w:color="auto" w:fill="FFFFFF"/>
          </w:tcPr>
          <w:p w14:paraId="237BB522" w14:textId="77777777" w:rsidR="007A2C95" w:rsidRPr="007A2C95" w:rsidRDefault="007A2C95" w:rsidP="007A2C95">
            <w:pPr>
              <w:jc w:val="center"/>
              <w:rPr>
                <w:rFonts w:ascii="Times New Roman" w:eastAsia="Calibri" w:hAnsi="Times New Roman" w:cs="Times New Roman"/>
                <w:bCs/>
                <w:sz w:val="24"/>
                <w:szCs w:val="24"/>
                <w:lang w:eastAsia="ru-RU"/>
              </w:rPr>
            </w:pPr>
          </w:p>
        </w:tc>
        <w:tc>
          <w:tcPr>
            <w:tcW w:w="1800" w:type="dxa"/>
            <w:vMerge/>
            <w:shd w:val="clear" w:color="auto" w:fill="FFFFFF"/>
          </w:tcPr>
          <w:p w14:paraId="5BE0A3AE" w14:textId="77777777" w:rsidR="007A2C95" w:rsidRPr="007A2C95" w:rsidRDefault="007A2C95" w:rsidP="007A2C95">
            <w:pPr>
              <w:jc w:val="center"/>
              <w:rPr>
                <w:rFonts w:ascii="Times New Roman" w:eastAsia="Times New Roman" w:hAnsi="Times New Roman" w:cs="Times New Roman"/>
                <w:sz w:val="24"/>
                <w:szCs w:val="24"/>
                <w:lang w:eastAsia="ru-RU"/>
              </w:rPr>
            </w:pPr>
          </w:p>
        </w:tc>
      </w:tr>
      <w:tr w:rsidR="007A2C95" w:rsidRPr="007A2C95" w14:paraId="550A0672" w14:textId="77777777" w:rsidTr="00AD5821">
        <w:tc>
          <w:tcPr>
            <w:tcW w:w="3528" w:type="dxa"/>
            <w:vMerge/>
            <w:shd w:val="clear" w:color="auto" w:fill="FFFFFF"/>
          </w:tcPr>
          <w:p w14:paraId="592BCBFA" w14:textId="77777777" w:rsidR="007A2C95" w:rsidRPr="007A2C95" w:rsidRDefault="007A2C95" w:rsidP="007A2C95">
            <w:pPr>
              <w:rPr>
                <w:rFonts w:ascii="Times New Roman" w:eastAsia="Times New Roman" w:hAnsi="Times New Roman" w:cs="Times New Roman"/>
                <w:sz w:val="24"/>
                <w:szCs w:val="24"/>
                <w:lang w:eastAsia="ru-RU"/>
              </w:rPr>
            </w:pPr>
          </w:p>
        </w:tc>
        <w:tc>
          <w:tcPr>
            <w:tcW w:w="7738" w:type="dxa"/>
            <w:shd w:val="clear" w:color="auto" w:fill="FFFFFF"/>
          </w:tcPr>
          <w:p w14:paraId="003D2997" w14:textId="77777777" w:rsidR="007A2C95" w:rsidRPr="007A2C95" w:rsidRDefault="007A2C95" w:rsidP="007A2C95">
            <w:pPr>
              <w:rPr>
                <w:rFonts w:ascii="Times New Roman" w:eastAsia="Times New Roman" w:hAnsi="Times New Roman" w:cs="Times New Roman"/>
                <w:b/>
                <w:sz w:val="24"/>
                <w:szCs w:val="24"/>
                <w:lang w:eastAsia="ru-RU"/>
              </w:rPr>
            </w:pPr>
            <w:r w:rsidRPr="007A2C95">
              <w:rPr>
                <w:rFonts w:ascii="Times New Roman" w:eastAsia="Times New Roman" w:hAnsi="Times New Roman" w:cs="Times New Roman"/>
                <w:b/>
                <w:bCs/>
                <w:lang w:eastAsia="ru-RU"/>
              </w:rPr>
              <w:t>В том числе практических и лабораторных занятий</w:t>
            </w:r>
          </w:p>
        </w:tc>
        <w:tc>
          <w:tcPr>
            <w:tcW w:w="1842" w:type="dxa"/>
            <w:shd w:val="clear" w:color="auto" w:fill="FFFFFF"/>
          </w:tcPr>
          <w:p w14:paraId="45712B52" w14:textId="77777777" w:rsidR="007A2C95" w:rsidRPr="007A2C95" w:rsidRDefault="007A2C95" w:rsidP="007A2C95">
            <w:pPr>
              <w:jc w:val="center"/>
              <w:rPr>
                <w:rFonts w:ascii="Times New Roman" w:eastAsia="Calibri" w:hAnsi="Times New Roman" w:cs="Times New Roman"/>
                <w:bCs/>
                <w:sz w:val="24"/>
                <w:szCs w:val="24"/>
                <w:lang w:eastAsia="ru-RU"/>
              </w:rPr>
            </w:pPr>
            <w:r w:rsidRPr="007A2C95">
              <w:rPr>
                <w:rFonts w:ascii="Times New Roman" w:eastAsia="Calibri" w:hAnsi="Times New Roman" w:cs="Times New Roman"/>
                <w:bCs/>
                <w:sz w:val="24"/>
                <w:szCs w:val="24"/>
                <w:lang w:eastAsia="ru-RU"/>
              </w:rPr>
              <w:t>4/4</w:t>
            </w:r>
          </w:p>
        </w:tc>
        <w:tc>
          <w:tcPr>
            <w:tcW w:w="1800" w:type="dxa"/>
            <w:vMerge/>
            <w:shd w:val="clear" w:color="auto" w:fill="FFFFFF"/>
          </w:tcPr>
          <w:p w14:paraId="2197BBBD" w14:textId="77777777" w:rsidR="007A2C95" w:rsidRPr="007A2C95" w:rsidRDefault="007A2C95" w:rsidP="007A2C95">
            <w:pPr>
              <w:jc w:val="center"/>
              <w:rPr>
                <w:rFonts w:ascii="Times New Roman" w:eastAsia="Times New Roman" w:hAnsi="Times New Roman" w:cs="Times New Roman"/>
                <w:sz w:val="24"/>
                <w:szCs w:val="24"/>
                <w:lang w:eastAsia="ru-RU"/>
              </w:rPr>
            </w:pPr>
          </w:p>
        </w:tc>
      </w:tr>
      <w:tr w:rsidR="007A2C95" w:rsidRPr="007A2C95" w14:paraId="3CA9F9F2" w14:textId="77777777" w:rsidTr="00AD5821">
        <w:tc>
          <w:tcPr>
            <w:tcW w:w="3528" w:type="dxa"/>
            <w:vMerge/>
            <w:shd w:val="clear" w:color="auto" w:fill="FFFFFF"/>
          </w:tcPr>
          <w:p w14:paraId="7CA61382" w14:textId="77777777" w:rsidR="007A2C95" w:rsidRPr="007A2C95" w:rsidRDefault="007A2C95" w:rsidP="007A2C95">
            <w:pPr>
              <w:rPr>
                <w:rFonts w:ascii="Times New Roman" w:eastAsia="Times New Roman" w:hAnsi="Times New Roman" w:cs="Times New Roman"/>
                <w:sz w:val="24"/>
                <w:szCs w:val="24"/>
                <w:lang w:eastAsia="ru-RU"/>
              </w:rPr>
            </w:pPr>
          </w:p>
        </w:tc>
        <w:tc>
          <w:tcPr>
            <w:tcW w:w="7738" w:type="dxa"/>
            <w:shd w:val="clear" w:color="auto" w:fill="FFFFFF"/>
          </w:tcPr>
          <w:p w14:paraId="0A47691A" w14:textId="77777777" w:rsidR="007A2C95" w:rsidRPr="007A2C95" w:rsidRDefault="007A2C95" w:rsidP="007A2C95">
            <w:pPr>
              <w:rPr>
                <w:rFonts w:ascii="Times New Roman" w:eastAsia="Times New Roman" w:hAnsi="Times New Roman" w:cs="Times New Roman"/>
                <w:sz w:val="24"/>
                <w:szCs w:val="24"/>
                <w:lang w:eastAsia="ru-RU"/>
              </w:rPr>
            </w:pPr>
            <w:r w:rsidRPr="007A2C95">
              <w:rPr>
                <w:rFonts w:ascii="Times New Roman" w:eastAsia="Times New Roman" w:hAnsi="Times New Roman" w:cs="Times New Roman"/>
                <w:sz w:val="24"/>
                <w:szCs w:val="24"/>
                <w:lang w:eastAsia="ru-RU"/>
              </w:rPr>
              <w:t>Анализ схем автоматизации хранения сельскохозяйственной продукции</w:t>
            </w:r>
          </w:p>
        </w:tc>
        <w:tc>
          <w:tcPr>
            <w:tcW w:w="1842" w:type="dxa"/>
            <w:shd w:val="clear" w:color="auto" w:fill="FFFFFF"/>
          </w:tcPr>
          <w:p w14:paraId="7097BC1F" w14:textId="77777777" w:rsidR="007A2C95" w:rsidRPr="007A2C95" w:rsidRDefault="007A2C95" w:rsidP="007A2C95">
            <w:pPr>
              <w:jc w:val="center"/>
              <w:rPr>
                <w:rFonts w:ascii="Times New Roman" w:eastAsia="Calibri" w:hAnsi="Times New Roman" w:cs="Times New Roman"/>
                <w:bCs/>
                <w:sz w:val="24"/>
                <w:szCs w:val="24"/>
                <w:lang w:eastAsia="ru-RU"/>
              </w:rPr>
            </w:pPr>
          </w:p>
        </w:tc>
        <w:tc>
          <w:tcPr>
            <w:tcW w:w="1800" w:type="dxa"/>
            <w:vMerge/>
            <w:shd w:val="clear" w:color="auto" w:fill="FFFFFF"/>
          </w:tcPr>
          <w:p w14:paraId="0818DB84" w14:textId="77777777" w:rsidR="007A2C95" w:rsidRPr="007A2C95" w:rsidRDefault="007A2C95" w:rsidP="007A2C95">
            <w:pPr>
              <w:jc w:val="center"/>
              <w:rPr>
                <w:rFonts w:ascii="Times New Roman" w:eastAsia="Times New Roman" w:hAnsi="Times New Roman" w:cs="Times New Roman"/>
                <w:sz w:val="24"/>
                <w:szCs w:val="24"/>
                <w:lang w:eastAsia="ru-RU"/>
              </w:rPr>
            </w:pPr>
          </w:p>
        </w:tc>
      </w:tr>
      <w:tr w:rsidR="007A2C95" w:rsidRPr="007A2C95" w14:paraId="3352E56D" w14:textId="77777777" w:rsidTr="00AD5821">
        <w:tc>
          <w:tcPr>
            <w:tcW w:w="3528" w:type="dxa"/>
            <w:vMerge/>
            <w:shd w:val="clear" w:color="auto" w:fill="FFFFFF"/>
          </w:tcPr>
          <w:p w14:paraId="5FE68C15" w14:textId="77777777" w:rsidR="007A2C95" w:rsidRPr="007A2C95" w:rsidRDefault="007A2C95" w:rsidP="007A2C95">
            <w:pPr>
              <w:rPr>
                <w:rFonts w:ascii="Times New Roman" w:eastAsia="Times New Roman" w:hAnsi="Times New Roman" w:cs="Times New Roman"/>
                <w:sz w:val="24"/>
                <w:szCs w:val="24"/>
                <w:lang w:eastAsia="ru-RU"/>
              </w:rPr>
            </w:pPr>
          </w:p>
        </w:tc>
        <w:tc>
          <w:tcPr>
            <w:tcW w:w="7738" w:type="dxa"/>
            <w:shd w:val="clear" w:color="auto" w:fill="FFFFFF"/>
          </w:tcPr>
          <w:p w14:paraId="2A98F34C" w14:textId="77777777" w:rsidR="007A2C95" w:rsidRPr="007A2C95" w:rsidRDefault="007A2C95" w:rsidP="007A2C95">
            <w:pPr>
              <w:rPr>
                <w:rFonts w:ascii="Times New Roman" w:eastAsia="Times New Roman" w:hAnsi="Times New Roman" w:cs="Times New Roman"/>
                <w:sz w:val="24"/>
                <w:szCs w:val="24"/>
                <w:lang w:eastAsia="ru-RU"/>
              </w:rPr>
            </w:pPr>
            <w:r w:rsidRPr="007A2C95">
              <w:rPr>
                <w:rFonts w:ascii="Times New Roman" w:eastAsia="Times New Roman" w:hAnsi="Times New Roman" w:cs="Times New Roman"/>
                <w:sz w:val="24"/>
                <w:szCs w:val="24"/>
                <w:lang w:eastAsia="ru-RU"/>
              </w:rPr>
              <w:t>Разработка схемы автоматизации передвижной облучательной установки</w:t>
            </w:r>
          </w:p>
        </w:tc>
        <w:tc>
          <w:tcPr>
            <w:tcW w:w="1842" w:type="dxa"/>
            <w:shd w:val="clear" w:color="auto" w:fill="FFFFFF"/>
          </w:tcPr>
          <w:p w14:paraId="48BA7324" w14:textId="77777777" w:rsidR="007A2C95" w:rsidRPr="007A2C95" w:rsidRDefault="007A2C95" w:rsidP="007A2C95">
            <w:pPr>
              <w:jc w:val="center"/>
              <w:rPr>
                <w:rFonts w:ascii="Times New Roman" w:eastAsia="Calibri" w:hAnsi="Times New Roman" w:cs="Times New Roman"/>
                <w:bCs/>
                <w:sz w:val="24"/>
                <w:szCs w:val="24"/>
                <w:lang w:eastAsia="ru-RU"/>
              </w:rPr>
            </w:pPr>
          </w:p>
        </w:tc>
        <w:tc>
          <w:tcPr>
            <w:tcW w:w="1800" w:type="dxa"/>
            <w:vMerge/>
            <w:shd w:val="clear" w:color="auto" w:fill="FFFFFF"/>
          </w:tcPr>
          <w:p w14:paraId="33DFFF53" w14:textId="77777777" w:rsidR="007A2C95" w:rsidRPr="007A2C95" w:rsidRDefault="007A2C95" w:rsidP="007A2C95">
            <w:pPr>
              <w:jc w:val="center"/>
              <w:rPr>
                <w:rFonts w:ascii="Times New Roman" w:eastAsia="Times New Roman" w:hAnsi="Times New Roman" w:cs="Times New Roman"/>
                <w:sz w:val="24"/>
                <w:szCs w:val="24"/>
                <w:lang w:eastAsia="ru-RU"/>
              </w:rPr>
            </w:pPr>
          </w:p>
        </w:tc>
      </w:tr>
      <w:tr w:rsidR="007A2C95" w:rsidRPr="007A2C95" w14:paraId="35AD03CC" w14:textId="77777777" w:rsidTr="00AD5821">
        <w:tc>
          <w:tcPr>
            <w:tcW w:w="11266" w:type="dxa"/>
            <w:gridSpan w:val="2"/>
            <w:shd w:val="clear" w:color="auto" w:fill="FFFFFF"/>
          </w:tcPr>
          <w:p w14:paraId="0E384B03" w14:textId="77777777" w:rsidR="007A2C95" w:rsidRPr="007A2C95" w:rsidRDefault="007A2C95" w:rsidP="007A2C95">
            <w:pPr>
              <w:rPr>
                <w:rFonts w:ascii="Times New Roman" w:eastAsia="Times New Roman" w:hAnsi="Times New Roman" w:cs="Times New Roman"/>
                <w:b/>
                <w:sz w:val="24"/>
                <w:szCs w:val="24"/>
                <w:lang w:eastAsia="ru-RU"/>
              </w:rPr>
            </w:pPr>
            <w:r w:rsidRPr="007A2C95">
              <w:rPr>
                <w:rFonts w:ascii="Times New Roman" w:eastAsia="Times New Roman" w:hAnsi="Times New Roman" w:cs="Times New Roman"/>
                <w:b/>
                <w:sz w:val="24"/>
                <w:szCs w:val="24"/>
                <w:lang w:eastAsia="ru-RU"/>
              </w:rPr>
              <w:t>Промежуточная аттестация</w:t>
            </w:r>
          </w:p>
        </w:tc>
        <w:tc>
          <w:tcPr>
            <w:tcW w:w="1842" w:type="dxa"/>
            <w:shd w:val="clear" w:color="auto" w:fill="FFFFFF"/>
          </w:tcPr>
          <w:p w14:paraId="20A25F59" w14:textId="77777777" w:rsidR="007A2C95" w:rsidRPr="007A2C95" w:rsidRDefault="007A2C95" w:rsidP="007A2C95">
            <w:pPr>
              <w:jc w:val="center"/>
              <w:rPr>
                <w:rFonts w:ascii="Times New Roman" w:eastAsia="Calibri" w:hAnsi="Times New Roman" w:cs="Times New Roman"/>
                <w:b/>
                <w:bCs/>
                <w:sz w:val="24"/>
                <w:szCs w:val="24"/>
                <w:lang w:eastAsia="ru-RU"/>
              </w:rPr>
            </w:pPr>
            <w:r w:rsidRPr="007A2C95">
              <w:rPr>
                <w:rFonts w:ascii="Times New Roman" w:eastAsia="Calibri" w:hAnsi="Times New Roman" w:cs="Times New Roman"/>
                <w:b/>
                <w:bCs/>
                <w:sz w:val="24"/>
                <w:szCs w:val="24"/>
                <w:lang w:eastAsia="ru-RU"/>
              </w:rPr>
              <w:t>2</w:t>
            </w:r>
          </w:p>
        </w:tc>
        <w:tc>
          <w:tcPr>
            <w:tcW w:w="1800" w:type="dxa"/>
            <w:shd w:val="clear" w:color="auto" w:fill="FFFFFF"/>
          </w:tcPr>
          <w:p w14:paraId="1030A816" w14:textId="77777777" w:rsidR="007A2C95" w:rsidRPr="007A2C95" w:rsidRDefault="007A2C95" w:rsidP="007A2C95">
            <w:pPr>
              <w:jc w:val="center"/>
              <w:rPr>
                <w:rFonts w:ascii="Times New Roman" w:eastAsia="Times New Roman" w:hAnsi="Times New Roman" w:cs="Times New Roman"/>
                <w:sz w:val="24"/>
                <w:szCs w:val="24"/>
                <w:lang w:eastAsia="ru-RU"/>
              </w:rPr>
            </w:pPr>
          </w:p>
        </w:tc>
      </w:tr>
      <w:tr w:rsidR="007A2C95" w:rsidRPr="007A2C95" w14:paraId="36CF7696" w14:textId="77777777" w:rsidTr="00AD5821">
        <w:tc>
          <w:tcPr>
            <w:tcW w:w="11266" w:type="dxa"/>
            <w:gridSpan w:val="2"/>
            <w:shd w:val="clear" w:color="auto" w:fill="FFFFFF"/>
          </w:tcPr>
          <w:p w14:paraId="49777E9A" w14:textId="77777777" w:rsidR="007A2C95" w:rsidRPr="007A2C95" w:rsidRDefault="007A2C95" w:rsidP="007A2C95">
            <w:pPr>
              <w:rPr>
                <w:rFonts w:ascii="Times New Roman" w:eastAsia="Calibri" w:hAnsi="Times New Roman" w:cs="Times New Roman"/>
                <w:b/>
                <w:bCs/>
                <w:sz w:val="24"/>
                <w:szCs w:val="24"/>
                <w:lang w:eastAsia="ru-RU"/>
              </w:rPr>
            </w:pPr>
            <w:r w:rsidRPr="007A2C95">
              <w:rPr>
                <w:rFonts w:ascii="Times New Roman" w:eastAsia="Calibri" w:hAnsi="Times New Roman" w:cs="Times New Roman"/>
                <w:b/>
                <w:bCs/>
                <w:sz w:val="24"/>
                <w:szCs w:val="24"/>
                <w:lang w:eastAsia="ru-RU"/>
              </w:rPr>
              <w:t xml:space="preserve"> ВСЕГО</w:t>
            </w:r>
          </w:p>
        </w:tc>
        <w:tc>
          <w:tcPr>
            <w:tcW w:w="1842" w:type="dxa"/>
            <w:shd w:val="clear" w:color="auto" w:fill="FFFFFF"/>
          </w:tcPr>
          <w:p w14:paraId="0840BD74" w14:textId="77777777" w:rsidR="007A2C95" w:rsidRPr="007A2C95" w:rsidRDefault="007A2C95" w:rsidP="007A2C95">
            <w:pPr>
              <w:jc w:val="center"/>
              <w:rPr>
                <w:rFonts w:ascii="Times New Roman" w:eastAsia="Times New Roman" w:hAnsi="Times New Roman" w:cs="Times New Roman"/>
                <w:b/>
                <w:sz w:val="24"/>
                <w:szCs w:val="24"/>
                <w:lang w:eastAsia="ru-RU"/>
              </w:rPr>
            </w:pPr>
            <w:r w:rsidRPr="007A2C95">
              <w:rPr>
                <w:rFonts w:ascii="Times New Roman" w:eastAsia="Times New Roman" w:hAnsi="Times New Roman" w:cs="Times New Roman"/>
                <w:b/>
                <w:sz w:val="24"/>
                <w:szCs w:val="24"/>
                <w:lang w:eastAsia="ru-RU"/>
              </w:rPr>
              <w:t>75</w:t>
            </w:r>
          </w:p>
        </w:tc>
        <w:tc>
          <w:tcPr>
            <w:tcW w:w="1800" w:type="dxa"/>
            <w:shd w:val="clear" w:color="auto" w:fill="FFFFFF"/>
          </w:tcPr>
          <w:p w14:paraId="36B0C702" w14:textId="77777777" w:rsidR="007A2C95" w:rsidRPr="007A2C95" w:rsidRDefault="007A2C95" w:rsidP="007A2C95">
            <w:pPr>
              <w:jc w:val="center"/>
              <w:rPr>
                <w:rFonts w:ascii="Times New Roman" w:eastAsia="Calibri" w:hAnsi="Times New Roman" w:cs="Times New Roman"/>
                <w:b/>
                <w:bCs/>
                <w:sz w:val="24"/>
                <w:szCs w:val="24"/>
                <w:lang w:eastAsia="ru-RU"/>
              </w:rPr>
            </w:pPr>
          </w:p>
        </w:tc>
      </w:tr>
    </w:tbl>
    <w:p w14:paraId="500530AF" w14:textId="77777777" w:rsidR="007A2C95" w:rsidRPr="007A2C95" w:rsidRDefault="007A2C95" w:rsidP="007A2C95">
      <w:pPr>
        <w:spacing w:after="160" w:line="259" w:lineRule="auto"/>
        <w:rPr>
          <w:rFonts w:ascii="Calibri" w:eastAsia="Calibri" w:hAnsi="Calibri" w:cs="Times New Roman"/>
        </w:rPr>
        <w:sectPr w:rsidR="007A2C95" w:rsidRPr="007A2C95" w:rsidSect="00AD5821">
          <w:pgSz w:w="16838" w:h="11906" w:orient="landscape"/>
          <w:pgMar w:top="1701" w:right="1134" w:bottom="850" w:left="1134" w:header="708" w:footer="708" w:gutter="0"/>
          <w:cols w:space="708"/>
          <w:docGrid w:linePitch="360"/>
        </w:sectPr>
      </w:pPr>
    </w:p>
    <w:p w14:paraId="72297B65" w14:textId="77777777" w:rsidR="007A2C95" w:rsidRPr="007A2C95" w:rsidRDefault="007A2C95" w:rsidP="007A2C95">
      <w:pPr>
        <w:suppressAutoHyphens/>
        <w:spacing w:line="360" w:lineRule="auto"/>
        <w:ind w:firstLine="709"/>
        <w:jc w:val="both"/>
        <w:rPr>
          <w:rFonts w:ascii="Times New Roman" w:eastAsia="Times New Roman" w:hAnsi="Times New Roman" w:cs="Times New Roman"/>
          <w:b/>
          <w:color w:val="000000"/>
          <w:sz w:val="24"/>
          <w:szCs w:val="24"/>
          <w:lang w:eastAsia="ar-SA"/>
        </w:rPr>
      </w:pPr>
      <w:r w:rsidRPr="007A2C95">
        <w:rPr>
          <w:rFonts w:ascii="Times New Roman" w:eastAsia="Times New Roman" w:hAnsi="Times New Roman" w:cs="Times New Roman"/>
          <w:b/>
          <w:color w:val="000000"/>
          <w:sz w:val="24"/>
          <w:szCs w:val="24"/>
          <w:lang w:eastAsia="ar-SA"/>
        </w:rPr>
        <w:lastRenderedPageBreak/>
        <w:t>3. УСЛОВИЯ РЕАЛИЗАЦИИ УЧЕБНОЙ ДИСЦИПЛИНЫ</w:t>
      </w:r>
    </w:p>
    <w:p w14:paraId="3C6FB905" w14:textId="77777777" w:rsidR="007A2C95" w:rsidRPr="007A2C95" w:rsidRDefault="007A2C95" w:rsidP="007A2C95">
      <w:pPr>
        <w:suppressAutoHyphens/>
        <w:spacing w:line="276" w:lineRule="auto"/>
        <w:ind w:firstLine="709"/>
        <w:jc w:val="both"/>
        <w:rPr>
          <w:rFonts w:ascii="Times New Roman" w:eastAsia="Times New Roman" w:hAnsi="Times New Roman" w:cs="Times New Roman"/>
          <w:b/>
          <w:bCs/>
          <w:iCs/>
          <w:color w:val="000000"/>
          <w:sz w:val="24"/>
          <w:szCs w:val="24"/>
          <w:lang w:eastAsia="ar-SA"/>
        </w:rPr>
      </w:pPr>
      <w:r w:rsidRPr="007A2C95">
        <w:rPr>
          <w:rFonts w:ascii="Times New Roman" w:eastAsia="Times New Roman" w:hAnsi="Times New Roman" w:cs="Times New Roman"/>
          <w:b/>
          <w:bCs/>
          <w:iCs/>
          <w:color w:val="000000"/>
          <w:sz w:val="24"/>
          <w:szCs w:val="24"/>
          <w:lang w:eastAsia="ar-SA"/>
        </w:rPr>
        <w:t>3.1. Материально-техническое обеспечение</w:t>
      </w:r>
    </w:p>
    <w:p w14:paraId="2519BAE0" w14:textId="77777777" w:rsidR="007A2C95" w:rsidRPr="007A2C95" w:rsidRDefault="007A2C95" w:rsidP="007A2C95">
      <w:pPr>
        <w:suppressAutoHyphens/>
        <w:spacing w:line="276" w:lineRule="auto"/>
        <w:ind w:firstLine="709"/>
        <w:jc w:val="both"/>
        <w:rPr>
          <w:rFonts w:ascii="Times New Roman" w:eastAsia="Calibri" w:hAnsi="Times New Roman" w:cs="Times New Roman"/>
          <w:bCs/>
          <w:sz w:val="24"/>
          <w:szCs w:val="24"/>
        </w:rPr>
      </w:pPr>
      <w:r w:rsidRPr="007A2C95">
        <w:rPr>
          <w:rFonts w:ascii="Times New Roman" w:eastAsia="Calibri" w:hAnsi="Times New Roman" w:cs="Times New Roman"/>
          <w:bCs/>
          <w:sz w:val="24"/>
          <w:szCs w:val="24"/>
        </w:rPr>
        <w:t>Кабинет «Оборудования с автоматизированными системами управления»</w:t>
      </w:r>
      <w:r w:rsidRPr="007A2C95">
        <w:rPr>
          <w:rFonts w:ascii="Times New Roman" w:eastAsia="Calibri" w:hAnsi="Times New Roman" w:cs="Times New Roman"/>
          <w:bCs/>
          <w:i/>
          <w:sz w:val="24"/>
          <w:szCs w:val="24"/>
        </w:rPr>
        <w:t xml:space="preserve">, </w:t>
      </w:r>
      <w:r w:rsidRPr="007A2C95">
        <w:rPr>
          <w:rFonts w:ascii="Times New Roman" w:eastAsia="Calibri" w:hAnsi="Times New Roman" w:cs="Times New Roman"/>
          <w:bCs/>
          <w:sz w:val="24"/>
          <w:szCs w:val="24"/>
        </w:rPr>
        <w:t xml:space="preserve">оснащенный </w:t>
      </w:r>
      <w:r w:rsidRPr="007A2C95">
        <w:rPr>
          <w:rFonts w:ascii="Times New Roman" w:eastAsia="Calibri" w:hAnsi="Times New Roman" w:cs="Times New Roman"/>
          <w:bCs/>
          <w:iCs/>
          <w:sz w:val="24"/>
          <w:szCs w:val="24"/>
        </w:rPr>
        <w:t>в соответствии с приложением 3 ОПОП-П</w:t>
      </w:r>
      <w:r w:rsidRPr="007A2C95">
        <w:rPr>
          <w:rFonts w:ascii="Times New Roman" w:eastAsia="Calibri" w:hAnsi="Times New Roman" w:cs="Times New Roman"/>
          <w:bCs/>
          <w:sz w:val="24"/>
          <w:szCs w:val="24"/>
        </w:rPr>
        <w:t xml:space="preserve">: </w:t>
      </w:r>
    </w:p>
    <w:p w14:paraId="6722F6D8" w14:textId="77777777" w:rsidR="007A2C95" w:rsidRPr="007A2C95" w:rsidRDefault="007A2C95" w:rsidP="007A2C95">
      <w:pPr>
        <w:widowControl w:val="0"/>
        <w:spacing w:line="276" w:lineRule="auto"/>
        <w:ind w:firstLine="709"/>
        <w:jc w:val="both"/>
        <w:rPr>
          <w:rFonts w:ascii="Times New Roman" w:eastAsia="Times New Roman" w:hAnsi="Times New Roman" w:cs="Times New Roman"/>
          <w:sz w:val="24"/>
          <w:szCs w:val="24"/>
          <w:lang w:eastAsia="ar-SA"/>
        </w:rPr>
      </w:pPr>
      <w:r w:rsidRPr="007A2C95">
        <w:rPr>
          <w:rFonts w:ascii="Times New Roman" w:eastAsia="Times New Roman" w:hAnsi="Times New Roman" w:cs="Times New Roman"/>
          <w:sz w:val="24"/>
          <w:szCs w:val="24"/>
          <w:lang w:eastAsia="ar-SA"/>
        </w:rPr>
        <w:t>- посадочные места по количеству обучающихся;</w:t>
      </w:r>
    </w:p>
    <w:p w14:paraId="4364A3A5" w14:textId="77777777" w:rsidR="007A2C95" w:rsidRPr="007A2C95" w:rsidRDefault="007A2C95" w:rsidP="007A2C95">
      <w:pPr>
        <w:widowControl w:val="0"/>
        <w:spacing w:line="276" w:lineRule="auto"/>
        <w:ind w:firstLine="709"/>
        <w:jc w:val="both"/>
        <w:rPr>
          <w:rFonts w:ascii="Times New Roman" w:eastAsia="Times New Roman" w:hAnsi="Times New Roman" w:cs="Times New Roman"/>
          <w:sz w:val="24"/>
          <w:szCs w:val="24"/>
          <w:lang w:eastAsia="ar-SA"/>
        </w:rPr>
      </w:pPr>
      <w:r w:rsidRPr="007A2C95">
        <w:rPr>
          <w:rFonts w:ascii="Times New Roman" w:eastAsia="Times New Roman" w:hAnsi="Times New Roman" w:cs="Times New Roman"/>
          <w:sz w:val="24"/>
          <w:szCs w:val="24"/>
          <w:lang w:eastAsia="ar-SA"/>
        </w:rPr>
        <w:t>- рабочее место преподавателя;</w:t>
      </w:r>
    </w:p>
    <w:p w14:paraId="06E6CF5B" w14:textId="77777777" w:rsidR="007A2C95" w:rsidRPr="007A2C95" w:rsidRDefault="007A2C95" w:rsidP="007A2C95">
      <w:pPr>
        <w:widowControl w:val="0"/>
        <w:spacing w:line="276" w:lineRule="auto"/>
        <w:ind w:firstLine="709"/>
        <w:jc w:val="both"/>
        <w:rPr>
          <w:rFonts w:ascii="Times New Roman" w:eastAsia="Times New Roman" w:hAnsi="Times New Roman" w:cs="Times New Roman"/>
          <w:bCs/>
          <w:sz w:val="24"/>
          <w:szCs w:val="24"/>
          <w:lang w:eastAsia="ar-SA"/>
        </w:rPr>
      </w:pPr>
      <w:r w:rsidRPr="007A2C95">
        <w:rPr>
          <w:rFonts w:ascii="Times New Roman" w:eastAsia="Times New Roman" w:hAnsi="Times New Roman" w:cs="Times New Roman"/>
          <w:sz w:val="24"/>
          <w:szCs w:val="24"/>
          <w:lang w:eastAsia="ar-SA"/>
        </w:rPr>
        <w:t xml:space="preserve">- </w:t>
      </w:r>
      <w:r w:rsidRPr="007A2C95">
        <w:rPr>
          <w:rFonts w:ascii="Times New Roman" w:eastAsia="Times New Roman" w:hAnsi="Times New Roman" w:cs="Times New Roman"/>
          <w:bCs/>
          <w:sz w:val="24"/>
          <w:szCs w:val="24"/>
          <w:lang w:eastAsia="ar-SA"/>
        </w:rPr>
        <w:t>основные элементы автоматики.</w:t>
      </w:r>
    </w:p>
    <w:p w14:paraId="5FAD8470" w14:textId="77777777" w:rsidR="007A2C95" w:rsidRPr="007A2C95" w:rsidRDefault="007A2C95" w:rsidP="007A2C95">
      <w:pPr>
        <w:widowControl w:val="0"/>
        <w:spacing w:line="276" w:lineRule="auto"/>
        <w:ind w:firstLine="709"/>
        <w:jc w:val="both"/>
        <w:rPr>
          <w:rFonts w:ascii="Times New Roman" w:eastAsia="Times New Roman" w:hAnsi="Times New Roman" w:cs="Times New Roman"/>
          <w:sz w:val="24"/>
          <w:szCs w:val="24"/>
          <w:lang w:eastAsia="ar-SA"/>
        </w:rPr>
      </w:pPr>
      <w:r w:rsidRPr="007A2C95">
        <w:rPr>
          <w:rFonts w:ascii="Times New Roman" w:eastAsia="Times New Roman" w:hAnsi="Times New Roman" w:cs="Times New Roman"/>
          <w:sz w:val="24"/>
          <w:szCs w:val="24"/>
          <w:lang w:eastAsia="ar-SA"/>
        </w:rPr>
        <w:t>Технические средства обучения:</w:t>
      </w:r>
    </w:p>
    <w:p w14:paraId="1EBEA73D" w14:textId="77777777" w:rsidR="007A2C95" w:rsidRPr="007A2C95" w:rsidRDefault="007A2C95" w:rsidP="007A2C95">
      <w:pPr>
        <w:widowControl w:val="0"/>
        <w:spacing w:line="276" w:lineRule="auto"/>
        <w:ind w:firstLine="709"/>
        <w:jc w:val="both"/>
        <w:rPr>
          <w:rFonts w:ascii="Times New Roman" w:eastAsia="Times New Roman" w:hAnsi="Times New Roman" w:cs="Times New Roman"/>
          <w:bCs/>
          <w:sz w:val="24"/>
          <w:szCs w:val="24"/>
          <w:lang w:eastAsia="ar-SA"/>
        </w:rPr>
      </w:pPr>
      <w:r w:rsidRPr="007A2C95">
        <w:rPr>
          <w:rFonts w:ascii="Times New Roman" w:eastAsia="Times New Roman" w:hAnsi="Times New Roman" w:cs="Times New Roman"/>
          <w:bCs/>
          <w:sz w:val="24"/>
          <w:szCs w:val="24"/>
          <w:lang w:eastAsia="ar-SA"/>
        </w:rPr>
        <w:t>- компьютер с лицензионным программным обеспечением и мультимедиапроектор.</w:t>
      </w:r>
    </w:p>
    <w:p w14:paraId="13228DE1" w14:textId="77777777" w:rsidR="007A2C95" w:rsidRPr="007A2C95" w:rsidRDefault="007A2C95" w:rsidP="007A2C95">
      <w:pPr>
        <w:suppressAutoHyphens/>
        <w:spacing w:line="276" w:lineRule="auto"/>
        <w:ind w:firstLine="709"/>
        <w:jc w:val="both"/>
        <w:rPr>
          <w:rFonts w:ascii="Times New Roman" w:eastAsia="Calibri" w:hAnsi="Times New Roman" w:cs="Times New Roman"/>
          <w:bCs/>
          <w:sz w:val="24"/>
          <w:szCs w:val="24"/>
        </w:rPr>
      </w:pPr>
      <w:r w:rsidRPr="007A2C95">
        <w:rPr>
          <w:rFonts w:ascii="Times New Roman" w:eastAsia="Times New Roman" w:hAnsi="Times New Roman" w:cs="Times New Roman"/>
          <w:sz w:val="24"/>
          <w:szCs w:val="24"/>
          <w:lang w:eastAsia="ar-SA"/>
        </w:rPr>
        <w:t>Лаборатория «Электрического и электромеханического оборудования»,</w:t>
      </w:r>
      <w:r w:rsidRPr="007A2C95">
        <w:rPr>
          <w:rFonts w:ascii="Times New Roman" w:eastAsia="Calibri" w:hAnsi="Times New Roman" w:cs="Times New Roman"/>
          <w:bCs/>
          <w:sz w:val="24"/>
          <w:szCs w:val="24"/>
        </w:rPr>
        <w:t xml:space="preserve"> оснащенная </w:t>
      </w:r>
      <w:r w:rsidRPr="007A2C95">
        <w:rPr>
          <w:rFonts w:ascii="Times New Roman" w:eastAsia="Calibri" w:hAnsi="Times New Roman" w:cs="Times New Roman"/>
          <w:bCs/>
          <w:iCs/>
          <w:sz w:val="24"/>
          <w:szCs w:val="24"/>
        </w:rPr>
        <w:t>в соответствии с приложением 3 ОПОП-П</w:t>
      </w:r>
      <w:r w:rsidRPr="007A2C95">
        <w:rPr>
          <w:rFonts w:ascii="Times New Roman" w:eastAsia="Calibri" w:hAnsi="Times New Roman" w:cs="Times New Roman"/>
          <w:bCs/>
          <w:sz w:val="24"/>
          <w:szCs w:val="24"/>
        </w:rPr>
        <w:t xml:space="preserve">: </w:t>
      </w:r>
    </w:p>
    <w:p w14:paraId="2FA9A57D" w14:textId="77777777" w:rsidR="007A2C95" w:rsidRPr="007A2C95" w:rsidRDefault="007A2C95" w:rsidP="007A2C95">
      <w:pPr>
        <w:widowControl w:val="0"/>
        <w:spacing w:line="276" w:lineRule="auto"/>
        <w:ind w:firstLine="709"/>
        <w:jc w:val="both"/>
        <w:rPr>
          <w:rFonts w:ascii="Times New Roman" w:eastAsia="Times New Roman" w:hAnsi="Times New Roman" w:cs="Times New Roman"/>
          <w:sz w:val="24"/>
          <w:szCs w:val="24"/>
          <w:lang w:eastAsia="ar-SA"/>
        </w:rPr>
      </w:pPr>
      <w:r w:rsidRPr="007A2C95">
        <w:rPr>
          <w:rFonts w:ascii="Times New Roman" w:eastAsia="Times New Roman" w:hAnsi="Times New Roman" w:cs="Times New Roman"/>
          <w:sz w:val="24"/>
          <w:szCs w:val="24"/>
          <w:lang w:eastAsia="ar-SA"/>
        </w:rPr>
        <w:t>- стенды для лабораторных работ;</w:t>
      </w:r>
    </w:p>
    <w:p w14:paraId="1A3E8175" w14:textId="77777777" w:rsidR="007A2C95" w:rsidRPr="007A2C95" w:rsidRDefault="007A2C95" w:rsidP="007A2C95">
      <w:pPr>
        <w:widowControl w:val="0"/>
        <w:spacing w:line="276" w:lineRule="auto"/>
        <w:ind w:firstLine="709"/>
        <w:jc w:val="both"/>
        <w:rPr>
          <w:rFonts w:ascii="Times New Roman" w:eastAsia="Times New Roman" w:hAnsi="Times New Roman" w:cs="Times New Roman"/>
          <w:sz w:val="24"/>
          <w:szCs w:val="24"/>
          <w:lang w:eastAsia="ar-SA"/>
        </w:rPr>
      </w:pPr>
      <w:r w:rsidRPr="007A2C95">
        <w:rPr>
          <w:rFonts w:ascii="Times New Roman" w:eastAsia="Times New Roman" w:hAnsi="Times New Roman" w:cs="Times New Roman"/>
          <w:sz w:val="24"/>
          <w:szCs w:val="24"/>
          <w:lang w:eastAsia="ar-SA"/>
        </w:rPr>
        <w:t>- измерительные приборы.</w:t>
      </w:r>
    </w:p>
    <w:p w14:paraId="6AF91F32" w14:textId="77777777" w:rsidR="007A2C95" w:rsidRPr="007A2C95" w:rsidRDefault="007A2C95" w:rsidP="007A2C95">
      <w:pPr>
        <w:suppressAutoHyphens/>
        <w:spacing w:line="276" w:lineRule="auto"/>
        <w:ind w:firstLine="709"/>
        <w:jc w:val="both"/>
        <w:rPr>
          <w:rFonts w:ascii="Times New Roman" w:eastAsia="Times New Roman" w:hAnsi="Times New Roman" w:cs="Times New Roman"/>
          <w:color w:val="000000"/>
          <w:sz w:val="24"/>
          <w:szCs w:val="24"/>
          <w:lang w:eastAsia="ar-SA"/>
        </w:rPr>
      </w:pPr>
    </w:p>
    <w:p w14:paraId="722EBC1E" w14:textId="77777777" w:rsidR="007A2C95" w:rsidRPr="007A2C95" w:rsidRDefault="007A2C95" w:rsidP="007A2C95">
      <w:pPr>
        <w:suppressAutoHyphens/>
        <w:spacing w:after="200"/>
        <w:ind w:firstLine="709"/>
        <w:jc w:val="both"/>
        <w:rPr>
          <w:rFonts w:ascii="Times New Roman" w:eastAsia="Times New Roman" w:hAnsi="Times New Roman" w:cs="Times New Roman"/>
          <w:b/>
          <w:bCs/>
          <w:sz w:val="24"/>
          <w:szCs w:val="24"/>
          <w:lang w:eastAsia="ru-RU"/>
        </w:rPr>
      </w:pPr>
      <w:r w:rsidRPr="007A2C95">
        <w:rPr>
          <w:rFonts w:ascii="Times New Roman" w:eastAsia="Times New Roman" w:hAnsi="Times New Roman" w:cs="Times New Roman"/>
          <w:b/>
          <w:bCs/>
          <w:sz w:val="24"/>
          <w:szCs w:val="24"/>
          <w:lang w:eastAsia="ru-RU"/>
        </w:rPr>
        <w:t>3.2. Учебно-методическое обеспечение</w:t>
      </w:r>
    </w:p>
    <w:p w14:paraId="05F3CDF4" w14:textId="77777777" w:rsidR="007A2C95" w:rsidRPr="007A2C95" w:rsidRDefault="007A2C95" w:rsidP="007A2C95">
      <w:pPr>
        <w:suppressAutoHyphens/>
        <w:jc w:val="both"/>
        <w:rPr>
          <w:rFonts w:ascii="Times New Roman" w:eastAsia="Times New Roman" w:hAnsi="Times New Roman" w:cs="Times New Roman"/>
          <w:bCs/>
          <w:iCs/>
          <w:color w:val="000000"/>
          <w:sz w:val="24"/>
          <w:szCs w:val="24"/>
          <w:lang w:eastAsia="ar-SA"/>
        </w:rPr>
      </w:pPr>
      <w:r w:rsidRPr="007A2C95">
        <w:rPr>
          <w:rFonts w:ascii="Times New Roman" w:eastAsia="Times New Roman" w:hAnsi="Times New Roman" w:cs="Times New Roman"/>
          <w:b/>
          <w:bCs/>
          <w:sz w:val="24"/>
          <w:szCs w:val="24"/>
          <w:lang w:eastAsia="ru-RU"/>
        </w:rPr>
        <w:t>3.2.1. Основные печатные и/или электронные издани</w:t>
      </w:r>
    </w:p>
    <w:p w14:paraId="7530B146" w14:textId="77777777" w:rsidR="007A2C95" w:rsidRPr="007A2C95" w:rsidRDefault="007A2C95" w:rsidP="00C54EAE">
      <w:pPr>
        <w:suppressAutoHyphens/>
        <w:spacing w:line="276" w:lineRule="auto"/>
        <w:jc w:val="both"/>
        <w:rPr>
          <w:rFonts w:ascii="Times New Roman" w:eastAsia="Times New Roman" w:hAnsi="Times New Roman" w:cs="Times New Roman"/>
          <w:bCs/>
          <w:iCs/>
          <w:color w:val="000000"/>
          <w:sz w:val="24"/>
          <w:szCs w:val="24"/>
          <w:lang w:eastAsia="ar-SA"/>
        </w:rPr>
      </w:pPr>
    </w:p>
    <w:p w14:paraId="680DCE00" w14:textId="77777777" w:rsidR="007A2C95" w:rsidRPr="007A2C95" w:rsidRDefault="007A2C95" w:rsidP="00C54EAE">
      <w:pPr>
        <w:widowControl w:val="0"/>
        <w:shd w:val="clear" w:color="auto" w:fill="FFFFFF"/>
        <w:spacing w:line="276" w:lineRule="auto"/>
        <w:ind w:firstLine="709"/>
        <w:jc w:val="both"/>
        <w:rPr>
          <w:rFonts w:ascii="Times New Roman" w:eastAsia="Times New Roman" w:hAnsi="Times New Roman" w:cs="Times New Roman"/>
          <w:sz w:val="24"/>
          <w:szCs w:val="24"/>
          <w:lang w:eastAsia="ar-SA"/>
        </w:rPr>
      </w:pPr>
      <w:r w:rsidRPr="007A2C95">
        <w:rPr>
          <w:rFonts w:ascii="Times New Roman" w:eastAsia="Times New Roman" w:hAnsi="Times New Roman" w:cs="Times New Roman"/>
          <w:sz w:val="24"/>
          <w:szCs w:val="24"/>
          <w:lang w:eastAsia="ar-SA"/>
        </w:rPr>
        <w:t>Шишмарев В.Ю. Автоматика: учебник для студ. сред. проф. образования. – М.: Издательский центр «Академия», 20016.</w:t>
      </w:r>
    </w:p>
    <w:p w14:paraId="74A4D4B3" w14:textId="77777777" w:rsidR="007A2C95" w:rsidRPr="007A2C95" w:rsidRDefault="007A2C95" w:rsidP="00C54EAE">
      <w:pPr>
        <w:widowControl w:val="0"/>
        <w:spacing w:line="276" w:lineRule="auto"/>
        <w:ind w:firstLine="709"/>
        <w:jc w:val="both"/>
        <w:rPr>
          <w:rFonts w:ascii="Times New Roman" w:eastAsia="Times New Roman" w:hAnsi="Times New Roman" w:cs="Times New Roman"/>
          <w:sz w:val="24"/>
          <w:szCs w:val="24"/>
          <w:lang w:eastAsia="ar-SA"/>
        </w:rPr>
      </w:pPr>
      <w:r w:rsidRPr="007A2C95">
        <w:rPr>
          <w:rFonts w:ascii="Times New Roman" w:eastAsia="Times New Roman" w:hAnsi="Times New Roman" w:cs="Times New Roman"/>
          <w:sz w:val="24"/>
          <w:szCs w:val="24"/>
          <w:lang w:eastAsia="ar-SA"/>
        </w:rPr>
        <w:t>Келим Ю.М. Типовые элементы систем автоматического  управления – М.: ФОРУМ: ИНФРА-М, 2012.</w:t>
      </w:r>
    </w:p>
    <w:p w14:paraId="7280DD25" w14:textId="77777777" w:rsidR="007A2C95" w:rsidRPr="007A2C95" w:rsidRDefault="007A2C95" w:rsidP="00C54EAE">
      <w:pPr>
        <w:widowControl w:val="0"/>
        <w:spacing w:line="276" w:lineRule="auto"/>
        <w:ind w:firstLine="709"/>
        <w:jc w:val="both"/>
        <w:rPr>
          <w:rFonts w:ascii="Times New Roman" w:eastAsia="Times New Roman" w:hAnsi="Times New Roman" w:cs="Times New Roman"/>
          <w:sz w:val="24"/>
          <w:szCs w:val="24"/>
          <w:lang w:eastAsia="ar-SA"/>
        </w:rPr>
      </w:pPr>
      <w:r w:rsidRPr="007A2C95">
        <w:rPr>
          <w:rFonts w:ascii="Times New Roman" w:eastAsia="Times New Roman" w:hAnsi="Times New Roman" w:cs="Times New Roman"/>
          <w:sz w:val="24"/>
          <w:szCs w:val="24"/>
          <w:lang w:eastAsia="ar-SA"/>
        </w:rPr>
        <w:t>Полещук В.И. Задачник по электронике: практикум для студ. сред. проф. образования.- М: Издательский центр «Академия»,2018.</w:t>
      </w:r>
    </w:p>
    <w:p w14:paraId="54B0DA0A" w14:textId="77777777" w:rsidR="007A2C95" w:rsidRPr="007A2C95" w:rsidRDefault="007A2C95" w:rsidP="00C54EAE">
      <w:pPr>
        <w:widowControl w:val="0"/>
        <w:spacing w:line="276" w:lineRule="auto"/>
        <w:ind w:firstLine="709"/>
        <w:jc w:val="both"/>
        <w:rPr>
          <w:rFonts w:ascii="Times New Roman" w:eastAsia="Times New Roman" w:hAnsi="Times New Roman" w:cs="Times New Roman"/>
          <w:sz w:val="24"/>
          <w:szCs w:val="24"/>
          <w:lang w:eastAsia="ar-SA"/>
        </w:rPr>
      </w:pPr>
      <w:r w:rsidRPr="007A2C95">
        <w:rPr>
          <w:rFonts w:ascii="Times New Roman" w:eastAsia="Times New Roman" w:hAnsi="Times New Roman" w:cs="Times New Roman"/>
          <w:sz w:val="24"/>
          <w:szCs w:val="24"/>
          <w:lang w:eastAsia="ar-SA"/>
        </w:rPr>
        <w:t>.Ю. Рачков Автоматизация производства</w:t>
      </w:r>
      <w:r w:rsidRPr="007A2C95">
        <w:rPr>
          <w:rFonts w:ascii="Times New Roman" w:eastAsia="Times New Roman" w:hAnsi="Times New Roman" w:cs="Times New Roman"/>
          <w:sz w:val="24"/>
          <w:szCs w:val="24"/>
          <w:lang w:eastAsia="ar-SA"/>
        </w:rPr>
        <w:tab/>
        <w:t>2018 г.</w:t>
      </w:r>
    </w:p>
    <w:p w14:paraId="1FA98661" w14:textId="77777777" w:rsidR="007A2C95" w:rsidRPr="007A2C95" w:rsidRDefault="007A2C95" w:rsidP="00C54EAE">
      <w:pPr>
        <w:widowControl w:val="0"/>
        <w:spacing w:line="276" w:lineRule="auto"/>
        <w:jc w:val="both"/>
        <w:rPr>
          <w:rFonts w:ascii="Times New Roman" w:eastAsia="Times New Roman" w:hAnsi="Times New Roman" w:cs="Times New Roman"/>
          <w:sz w:val="24"/>
          <w:szCs w:val="24"/>
          <w:lang w:eastAsia="ar-SA"/>
        </w:rPr>
      </w:pPr>
      <w:r w:rsidRPr="007A2C95">
        <w:rPr>
          <w:rFonts w:ascii="Times New Roman" w:eastAsia="Times New Roman" w:hAnsi="Times New Roman" w:cs="Times New Roman"/>
          <w:sz w:val="24"/>
          <w:szCs w:val="24"/>
          <w:lang w:eastAsia="ar-SA"/>
        </w:rPr>
        <w:t xml:space="preserve"> О.С. Колосова Автоматизация производства.</w:t>
      </w:r>
      <w:r w:rsidRPr="007A2C95">
        <w:rPr>
          <w:rFonts w:ascii="Times New Roman" w:eastAsia="Times New Roman" w:hAnsi="Times New Roman" w:cs="Times New Roman"/>
          <w:sz w:val="24"/>
          <w:szCs w:val="24"/>
          <w:lang w:eastAsia="ar-SA"/>
        </w:rPr>
        <w:tab/>
        <w:t>2018 г.</w:t>
      </w:r>
    </w:p>
    <w:p w14:paraId="4594FB6C" w14:textId="77777777" w:rsidR="007A2C95" w:rsidRPr="007A2C95" w:rsidRDefault="007A2C95" w:rsidP="00C54EAE">
      <w:pPr>
        <w:spacing w:line="276" w:lineRule="auto"/>
        <w:ind w:firstLine="567"/>
        <w:jc w:val="both"/>
        <w:rPr>
          <w:rFonts w:ascii="Times New Roman" w:eastAsia="Times New Roman" w:hAnsi="Times New Roman" w:cs="Times New Roman"/>
          <w:b/>
          <w:color w:val="000000"/>
          <w:sz w:val="24"/>
          <w:szCs w:val="24"/>
          <w:lang w:eastAsia="ru-RU"/>
        </w:rPr>
      </w:pPr>
    </w:p>
    <w:p w14:paraId="7F7E434F" w14:textId="77777777" w:rsidR="007A2C95" w:rsidRPr="007A2C95" w:rsidRDefault="007A2C95" w:rsidP="00C54EAE">
      <w:pPr>
        <w:spacing w:line="276" w:lineRule="auto"/>
        <w:ind w:firstLine="567"/>
        <w:jc w:val="both"/>
        <w:rPr>
          <w:rFonts w:ascii="Times New Roman" w:eastAsia="Times New Roman" w:hAnsi="Times New Roman" w:cs="Times New Roman"/>
          <w:b/>
          <w:color w:val="000000"/>
          <w:sz w:val="24"/>
          <w:szCs w:val="24"/>
          <w:lang w:eastAsia="ru-RU"/>
        </w:rPr>
      </w:pPr>
      <w:r w:rsidRPr="007A2C95">
        <w:rPr>
          <w:rFonts w:ascii="Times New Roman" w:eastAsia="Times New Roman" w:hAnsi="Times New Roman" w:cs="Times New Roman"/>
          <w:b/>
          <w:color w:val="000000"/>
          <w:sz w:val="24"/>
          <w:szCs w:val="24"/>
          <w:lang w:eastAsia="ru-RU"/>
        </w:rPr>
        <w:t>3.2.2. Дополнительные источники</w:t>
      </w:r>
    </w:p>
    <w:p w14:paraId="29E92F2D" w14:textId="77777777" w:rsidR="007A2C95" w:rsidRPr="007A2C95" w:rsidRDefault="007A2C95" w:rsidP="00C54EAE">
      <w:pPr>
        <w:widowControl w:val="0"/>
        <w:spacing w:line="276" w:lineRule="auto"/>
        <w:jc w:val="both"/>
        <w:rPr>
          <w:rFonts w:ascii="Times New Roman" w:eastAsia="Times New Roman" w:hAnsi="Times New Roman" w:cs="Times New Roman"/>
          <w:sz w:val="24"/>
          <w:szCs w:val="24"/>
          <w:lang w:eastAsia="ar-SA"/>
        </w:rPr>
      </w:pPr>
    </w:p>
    <w:p w14:paraId="71C3A663" w14:textId="77777777" w:rsidR="007A2C95" w:rsidRPr="007A2C95" w:rsidRDefault="007A2C95" w:rsidP="00C54EAE">
      <w:pPr>
        <w:widowControl w:val="0"/>
        <w:spacing w:line="276" w:lineRule="auto"/>
        <w:ind w:firstLine="709"/>
        <w:jc w:val="both"/>
        <w:rPr>
          <w:rFonts w:ascii="Times New Roman" w:eastAsia="Times New Roman" w:hAnsi="Times New Roman" w:cs="Times New Roman"/>
          <w:sz w:val="24"/>
          <w:szCs w:val="24"/>
          <w:lang w:eastAsia="ar-SA"/>
        </w:rPr>
      </w:pPr>
      <w:r w:rsidRPr="007A2C95">
        <w:rPr>
          <w:rFonts w:ascii="Times New Roman" w:eastAsia="Times New Roman" w:hAnsi="Times New Roman" w:cs="Times New Roman"/>
          <w:sz w:val="24"/>
          <w:szCs w:val="24"/>
          <w:lang w:eastAsia="ar-SA"/>
        </w:rPr>
        <w:t>Стрыгин В.В. Основы автоматики и вычислительной техники. М. Энергия, 2015.</w:t>
      </w:r>
    </w:p>
    <w:p w14:paraId="79D32A62" w14:textId="77777777" w:rsidR="007A2C95" w:rsidRPr="007A2C95" w:rsidRDefault="007A2C95" w:rsidP="00C54EAE">
      <w:pPr>
        <w:widowControl w:val="0"/>
        <w:spacing w:line="276" w:lineRule="auto"/>
        <w:ind w:firstLine="709"/>
        <w:jc w:val="both"/>
        <w:rPr>
          <w:rFonts w:ascii="Times New Roman" w:eastAsia="Times New Roman" w:hAnsi="Times New Roman" w:cs="Times New Roman"/>
          <w:sz w:val="24"/>
          <w:szCs w:val="24"/>
          <w:lang w:eastAsia="ar-SA"/>
        </w:rPr>
      </w:pPr>
      <w:r w:rsidRPr="007A2C95">
        <w:rPr>
          <w:rFonts w:ascii="Times New Roman" w:eastAsia="Times New Roman" w:hAnsi="Times New Roman" w:cs="Times New Roman"/>
          <w:sz w:val="24"/>
          <w:szCs w:val="24"/>
          <w:lang w:eastAsia="ar-SA"/>
        </w:rPr>
        <w:t>Гордин Е.М., Митник Ю.Ш., Тарлинский В.А. Основы автоматики и вычислительной техники. - М.: Машиностроение,2017.</w:t>
      </w:r>
    </w:p>
    <w:p w14:paraId="350DECB6" w14:textId="77777777" w:rsidR="007A2C95" w:rsidRPr="007A2C95" w:rsidRDefault="007A2C95" w:rsidP="00C54EAE">
      <w:pPr>
        <w:widowControl w:val="0"/>
        <w:spacing w:line="276" w:lineRule="auto"/>
        <w:ind w:firstLine="709"/>
        <w:jc w:val="both"/>
        <w:rPr>
          <w:rFonts w:ascii="Times New Roman" w:eastAsia="Times New Roman" w:hAnsi="Times New Roman" w:cs="Times New Roman"/>
          <w:sz w:val="24"/>
          <w:szCs w:val="24"/>
          <w:lang w:eastAsia="ar-SA"/>
        </w:rPr>
      </w:pPr>
      <w:r w:rsidRPr="007A2C95">
        <w:rPr>
          <w:rFonts w:ascii="Times New Roman" w:eastAsia="Times New Roman" w:hAnsi="Times New Roman" w:cs="Times New Roman"/>
          <w:sz w:val="24"/>
          <w:szCs w:val="24"/>
          <w:lang w:eastAsia="ar-SA"/>
        </w:rPr>
        <w:t>Головинский О.И. Основы автоматики. - М. Высшая школа, 2009.</w:t>
      </w:r>
    </w:p>
    <w:p w14:paraId="723EC660" w14:textId="77777777" w:rsidR="007A2C95" w:rsidRPr="007A2C95" w:rsidRDefault="007A2C95" w:rsidP="00C54EAE">
      <w:pPr>
        <w:widowControl w:val="0"/>
        <w:spacing w:line="276" w:lineRule="auto"/>
        <w:ind w:firstLine="709"/>
        <w:jc w:val="both"/>
        <w:rPr>
          <w:rFonts w:ascii="Times New Roman" w:eastAsia="Times New Roman" w:hAnsi="Times New Roman" w:cs="Times New Roman"/>
          <w:sz w:val="24"/>
          <w:szCs w:val="24"/>
          <w:lang w:eastAsia="ar-SA"/>
        </w:rPr>
      </w:pPr>
      <w:r w:rsidRPr="007A2C95">
        <w:rPr>
          <w:rFonts w:ascii="Times New Roman" w:eastAsia="Times New Roman" w:hAnsi="Times New Roman" w:cs="Times New Roman"/>
          <w:sz w:val="24"/>
          <w:szCs w:val="24"/>
          <w:lang w:eastAsia="ar-SA"/>
        </w:rPr>
        <w:t>Полещук В.И. Задачник по электротехнике и электронике: учеб. Пособие для сред. проф. образования / 2-е изд.,стер. – М.: Изд. Центр «Академия», 2006.</w:t>
      </w:r>
    </w:p>
    <w:p w14:paraId="6D4D3CEB" w14:textId="77777777" w:rsidR="007A2C95" w:rsidRPr="007A2C95" w:rsidRDefault="007A2C95" w:rsidP="00C54EAE">
      <w:pPr>
        <w:widowControl w:val="0"/>
        <w:spacing w:line="276" w:lineRule="auto"/>
        <w:ind w:firstLine="709"/>
        <w:jc w:val="both"/>
        <w:rPr>
          <w:rFonts w:ascii="Times New Roman" w:eastAsia="Times New Roman" w:hAnsi="Times New Roman" w:cs="Times New Roman"/>
          <w:sz w:val="24"/>
          <w:szCs w:val="24"/>
          <w:lang w:eastAsia="ar-SA"/>
        </w:rPr>
      </w:pPr>
      <w:r w:rsidRPr="007A2C95">
        <w:rPr>
          <w:rFonts w:ascii="Times New Roman" w:eastAsia="Times New Roman" w:hAnsi="Times New Roman" w:cs="Times New Roman"/>
          <w:sz w:val="24"/>
          <w:szCs w:val="24"/>
          <w:lang w:eastAsia="ar-SA"/>
        </w:rPr>
        <w:t>Автоматизация технологических процессов  и систем автоматики</w:t>
      </w:r>
      <w:r w:rsidRPr="007A2C95">
        <w:rPr>
          <w:rFonts w:ascii="Times New Roman" w:eastAsia="Times New Roman" w:hAnsi="Times New Roman" w:cs="Times New Roman"/>
          <w:sz w:val="24"/>
          <w:szCs w:val="24"/>
          <w:lang w:eastAsia="ar-SA"/>
        </w:rPr>
        <w:tab/>
        <w:t>И.Ф. Бородин</w:t>
      </w:r>
      <w:r w:rsidRPr="007A2C95">
        <w:rPr>
          <w:rFonts w:ascii="Times New Roman" w:eastAsia="Times New Roman" w:hAnsi="Times New Roman" w:cs="Times New Roman"/>
          <w:sz w:val="24"/>
          <w:szCs w:val="24"/>
          <w:lang w:eastAsia="ar-SA"/>
        </w:rPr>
        <w:tab/>
        <w:t>Москва «Колос»  2005</w:t>
      </w:r>
    </w:p>
    <w:p w14:paraId="472700E0" w14:textId="77777777" w:rsidR="007A2C95" w:rsidRPr="007A2C95" w:rsidRDefault="007A2C95" w:rsidP="00C54EAE">
      <w:pPr>
        <w:spacing w:line="276" w:lineRule="auto"/>
        <w:ind w:firstLine="709"/>
        <w:jc w:val="both"/>
        <w:rPr>
          <w:rFonts w:ascii="Times New Roman" w:eastAsia="Times New Roman" w:hAnsi="Times New Roman" w:cs="Times New Roman"/>
          <w:sz w:val="24"/>
          <w:szCs w:val="24"/>
          <w:lang w:eastAsia="ar-SA"/>
        </w:rPr>
      </w:pPr>
      <w:r w:rsidRPr="007A2C95">
        <w:rPr>
          <w:rFonts w:ascii="Times New Roman" w:eastAsia="Times New Roman" w:hAnsi="Times New Roman" w:cs="Times New Roman"/>
          <w:sz w:val="24"/>
          <w:szCs w:val="24"/>
          <w:lang w:eastAsia="ar-SA"/>
        </w:rPr>
        <w:t>По договору с предприятием ООО «Гранит-М» обучающиеся имеют возможность пользоваться технической литературой</w:t>
      </w:r>
    </w:p>
    <w:p w14:paraId="3E5974CE" w14:textId="77777777" w:rsidR="007A2C95" w:rsidRPr="007A2C95" w:rsidRDefault="007A2C95" w:rsidP="00C54EAE">
      <w:pPr>
        <w:spacing w:line="276" w:lineRule="auto"/>
        <w:ind w:firstLine="709"/>
        <w:jc w:val="both"/>
        <w:rPr>
          <w:rFonts w:ascii="Times New Roman" w:eastAsia="Times New Roman" w:hAnsi="Times New Roman" w:cs="Times New Roman"/>
          <w:sz w:val="24"/>
          <w:szCs w:val="24"/>
          <w:lang w:eastAsia="ar-SA"/>
        </w:rPr>
      </w:pPr>
      <w:r w:rsidRPr="007A2C95">
        <w:rPr>
          <w:rFonts w:ascii="Times New Roman" w:eastAsia="Times New Roman" w:hAnsi="Times New Roman" w:cs="Times New Roman"/>
          <w:sz w:val="24"/>
          <w:szCs w:val="24"/>
          <w:lang w:eastAsia="ar-SA"/>
        </w:rPr>
        <w:t>Автоматизация технологических процессов</w:t>
      </w:r>
      <w:r w:rsidRPr="007A2C95">
        <w:rPr>
          <w:rFonts w:ascii="Times New Roman" w:eastAsia="Times New Roman" w:hAnsi="Times New Roman" w:cs="Times New Roman"/>
          <w:sz w:val="24"/>
          <w:szCs w:val="24"/>
          <w:lang w:eastAsia="ar-SA"/>
        </w:rPr>
        <w:tab/>
        <w:t>Шишмарев В. Ю</w:t>
      </w:r>
      <w:r w:rsidRPr="007A2C95">
        <w:rPr>
          <w:rFonts w:ascii="Times New Roman" w:eastAsia="Times New Roman" w:hAnsi="Times New Roman" w:cs="Times New Roman"/>
          <w:sz w:val="24"/>
          <w:szCs w:val="24"/>
          <w:lang w:eastAsia="ar-SA"/>
        </w:rPr>
        <w:tab/>
        <w:t>М.: Академия, 2007</w:t>
      </w:r>
    </w:p>
    <w:p w14:paraId="08E2DE1A" w14:textId="77777777" w:rsidR="007A2C95" w:rsidRPr="007A2C95" w:rsidRDefault="007A2C95" w:rsidP="007A2C95">
      <w:pPr>
        <w:shd w:val="clear" w:color="auto" w:fill="FFFFFF"/>
        <w:suppressAutoHyphens/>
        <w:ind w:firstLine="709"/>
        <w:jc w:val="both"/>
        <w:rPr>
          <w:rFonts w:ascii="Times New Roman" w:eastAsia="Times New Roman" w:hAnsi="Times New Roman" w:cs="Times New Roman"/>
          <w:b/>
          <w:bCs/>
          <w:iCs/>
          <w:sz w:val="24"/>
          <w:szCs w:val="24"/>
          <w:lang w:eastAsia="ar-SA"/>
        </w:rPr>
      </w:pPr>
    </w:p>
    <w:p w14:paraId="026F4811" w14:textId="77777777" w:rsidR="007A2C95" w:rsidRPr="007A2C95" w:rsidRDefault="007A2C95" w:rsidP="007A2C95">
      <w:pPr>
        <w:suppressAutoHyphens/>
        <w:ind w:firstLine="709"/>
        <w:jc w:val="both"/>
        <w:rPr>
          <w:rFonts w:ascii="Times New Roman" w:eastAsia="Times New Roman" w:hAnsi="Times New Roman" w:cs="Times New Roman"/>
          <w:b/>
          <w:color w:val="000000"/>
          <w:sz w:val="24"/>
          <w:szCs w:val="24"/>
          <w:lang w:eastAsia="ar-SA"/>
        </w:rPr>
      </w:pPr>
    </w:p>
    <w:p w14:paraId="022C65A2" w14:textId="77777777" w:rsidR="007A2C95" w:rsidRPr="007A2C95" w:rsidRDefault="007A2C95" w:rsidP="007A2C95">
      <w:pPr>
        <w:suppressAutoHyphens/>
        <w:ind w:firstLine="709"/>
        <w:jc w:val="both"/>
        <w:rPr>
          <w:rFonts w:ascii="Times New Roman" w:eastAsia="Times New Roman" w:hAnsi="Times New Roman" w:cs="Times New Roman"/>
          <w:color w:val="000000"/>
          <w:sz w:val="24"/>
          <w:szCs w:val="24"/>
          <w:lang w:eastAsia="ar-SA"/>
        </w:rPr>
      </w:pPr>
    </w:p>
    <w:p w14:paraId="7C43A6D5" w14:textId="77777777" w:rsidR="007A2C95" w:rsidRPr="007A2C95" w:rsidRDefault="007A2C95" w:rsidP="007A2C95">
      <w:pPr>
        <w:suppressAutoHyphens/>
        <w:ind w:firstLine="709"/>
        <w:jc w:val="both"/>
        <w:rPr>
          <w:rFonts w:ascii="Times New Roman" w:eastAsia="Times New Roman" w:hAnsi="Times New Roman" w:cs="Times New Roman"/>
          <w:color w:val="000000"/>
          <w:sz w:val="24"/>
          <w:szCs w:val="24"/>
          <w:lang w:eastAsia="ar-SA"/>
        </w:rPr>
      </w:pPr>
    </w:p>
    <w:p w14:paraId="4A6425F2" w14:textId="77777777" w:rsidR="007A2C95" w:rsidRPr="007A2C95" w:rsidRDefault="007A2C95" w:rsidP="007A2C95">
      <w:pPr>
        <w:suppressAutoHyphens/>
        <w:ind w:firstLine="709"/>
        <w:jc w:val="both"/>
        <w:rPr>
          <w:rFonts w:ascii="Times New Roman" w:eastAsia="Times New Roman" w:hAnsi="Times New Roman" w:cs="Times New Roman"/>
          <w:color w:val="000000"/>
          <w:sz w:val="24"/>
          <w:szCs w:val="24"/>
          <w:lang w:eastAsia="ar-SA"/>
        </w:rPr>
      </w:pPr>
    </w:p>
    <w:p w14:paraId="7F108EC0" w14:textId="77777777" w:rsidR="007A2C95" w:rsidRPr="007A2C95" w:rsidRDefault="007A2C95" w:rsidP="007A2C95">
      <w:pPr>
        <w:suppressAutoHyphens/>
        <w:ind w:firstLine="709"/>
        <w:jc w:val="both"/>
        <w:rPr>
          <w:rFonts w:ascii="Times New Roman" w:eastAsia="Times New Roman" w:hAnsi="Times New Roman" w:cs="Times New Roman"/>
          <w:color w:val="000000"/>
          <w:sz w:val="24"/>
          <w:szCs w:val="24"/>
          <w:lang w:eastAsia="ar-SA"/>
        </w:rPr>
      </w:pPr>
    </w:p>
    <w:p w14:paraId="3375550C" w14:textId="77777777" w:rsidR="007A2C95" w:rsidRPr="007A2C95" w:rsidRDefault="007A2C95" w:rsidP="007A2C95">
      <w:pPr>
        <w:ind w:left="360"/>
        <w:contextualSpacing/>
        <w:rPr>
          <w:rFonts w:ascii="Times New Roman" w:eastAsia="Times New Roman" w:hAnsi="Times New Roman" w:cs="Times New Roman"/>
          <w:b/>
          <w:sz w:val="24"/>
          <w:szCs w:val="24"/>
          <w:lang w:eastAsia="ru-RU"/>
        </w:rPr>
      </w:pPr>
      <w:r w:rsidRPr="007A2C95">
        <w:rPr>
          <w:rFonts w:ascii="Times New Roman" w:eastAsia="Times New Roman" w:hAnsi="Times New Roman" w:cs="Times New Roman"/>
          <w:b/>
          <w:sz w:val="24"/>
          <w:szCs w:val="24"/>
          <w:lang w:eastAsia="ru-RU"/>
        </w:rPr>
        <w:lastRenderedPageBreak/>
        <w:t>4. КОНТРОЛЬ И ОЦЕНКА РЕЗУЛЬТАТОВ ОСВОЕНИЯ УЧЕБНОЙ ДИСЦИПЛИНЫ</w:t>
      </w:r>
    </w:p>
    <w:p w14:paraId="374C7A29" w14:textId="77777777" w:rsidR="007A2C95" w:rsidRPr="007A2C95" w:rsidRDefault="007A2C95" w:rsidP="007A2C95">
      <w:pPr>
        <w:suppressAutoHyphens/>
        <w:contextualSpacing/>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2"/>
        <w:gridCol w:w="3042"/>
        <w:gridCol w:w="2904"/>
      </w:tblGrid>
      <w:tr w:rsidR="007A2C95" w:rsidRPr="007A2C95" w14:paraId="56C1D221" w14:textId="77777777" w:rsidTr="00AD5821">
        <w:tc>
          <w:tcPr>
            <w:tcW w:w="1912" w:type="pct"/>
            <w:tcBorders>
              <w:top w:val="single" w:sz="4" w:space="0" w:color="auto"/>
              <w:left w:val="single" w:sz="4" w:space="0" w:color="auto"/>
              <w:bottom w:val="single" w:sz="4" w:space="0" w:color="auto"/>
              <w:right w:val="single" w:sz="4" w:space="0" w:color="auto"/>
            </w:tcBorders>
          </w:tcPr>
          <w:p w14:paraId="0BF757B5" w14:textId="77777777" w:rsidR="007A2C95" w:rsidRPr="007A2C95" w:rsidRDefault="007A2C95" w:rsidP="007A2C95">
            <w:pPr>
              <w:suppressAutoHyphens/>
              <w:jc w:val="center"/>
              <w:rPr>
                <w:rFonts w:ascii="Times New Roman" w:eastAsia="Times New Roman" w:hAnsi="Times New Roman" w:cs="Times New Roman"/>
                <w:b/>
                <w:bCs/>
                <w:sz w:val="24"/>
                <w:szCs w:val="24"/>
                <w:lang w:eastAsia="ar-SA"/>
              </w:rPr>
            </w:pPr>
            <w:r w:rsidRPr="007A2C95">
              <w:rPr>
                <w:rFonts w:ascii="Times New Roman" w:eastAsia="Times New Roman" w:hAnsi="Times New Roman" w:cs="Times New Roman"/>
                <w:b/>
                <w:bCs/>
                <w:sz w:val="24"/>
                <w:szCs w:val="24"/>
                <w:lang w:eastAsia="ar-SA"/>
              </w:rPr>
              <w:t>Результаты обучения</w:t>
            </w:r>
          </w:p>
        </w:tc>
        <w:tc>
          <w:tcPr>
            <w:tcW w:w="1580" w:type="pct"/>
            <w:tcBorders>
              <w:top w:val="single" w:sz="4" w:space="0" w:color="auto"/>
              <w:left w:val="single" w:sz="4" w:space="0" w:color="auto"/>
              <w:bottom w:val="single" w:sz="4" w:space="0" w:color="auto"/>
              <w:right w:val="single" w:sz="4" w:space="0" w:color="auto"/>
            </w:tcBorders>
          </w:tcPr>
          <w:p w14:paraId="2AEC61F1" w14:textId="77777777" w:rsidR="007A2C95" w:rsidRPr="007A2C95" w:rsidRDefault="007A2C95" w:rsidP="007A2C95">
            <w:pPr>
              <w:suppressAutoHyphens/>
              <w:jc w:val="center"/>
              <w:rPr>
                <w:rFonts w:ascii="Times New Roman" w:eastAsia="Times New Roman" w:hAnsi="Times New Roman" w:cs="Times New Roman"/>
                <w:b/>
                <w:bCs/>
                <w:sz w:val="24"/>
                <w:szCs w:val="24"/>
                <w:lang w:eastAsia="ar-SA"/>
              </w:rPr>
            </w:pPr>
            <w:r w:rsidRPr="007A2C95">
              <w:rPr>
                <w:rFonts w:ascii="Times New Roman" w:eastAsia="Calibri" w:hAnsi="Times New Roman" w:cs="Times New Roman"/>
                <w:b/>
                <w:iCs/>
                <w:sz w:val="24"/>
                <w:szCs w:val="24"/>
              </w:rPr>
              <w:t>Показатели освоенности компетенций</w:t>
            </w:r>
          </w:p>
        </w:tc>
        <w:tc>
          <w:tcPr>
            <w:tcW w:w="1508" w:type="pct"/>
            <w:tcBorders>
              <w:top w:val="single" w:sz="4" w:space="0" w:color="auto"/>
              <w:left w:val="single" w:sz="4" w:space="0" w:color="auto"/>
              <w:bottom w:val="single" w:sz="4" w:space="0" w:color="auto"/>
              <w:right w:val="single" w:sz="4" w:space="0" w:color="auto"/>
            </w:tcBorders>
          </w:tcPr>
          <w:p w14:paraId="49763451" w14:textId="77777777" w:rsidR="007A2C95" w:rsidRPr="007A2C95" w:rsidRDefault="007A2C95" w:rsidP="007A2C95">
            <w:pPr>
              <w:suppressAutoHyphens/>
              <w:jc w:val="center"/>
              <w:rPr>
                <w:rFonts w:ascii="Times New Roman" w:eastAsia="Times New Roman" w:hAnsi="Times New Roman" w:cs="Times New Roman"/>
                <w:b/>
                <w:bCs/>
                <w:sz w:val="24"/>
                <w:szCs w:val="24"/>
                <w:lang w:eastAsia="ar-SA"/>
              </w:rPr>
            </w:pPr>
            <w:r w:rsidRPr="007A2C95">
              <w:rPr>
                <w:rFonts w:ascii="Times New Roman" w:eastAsia="Times New Roman" w:hAnsi="Times New Roman" w:cs="Times New Roman"/>
                <w:b/>
                <w:bCs/>
                <w:sz w:val="24"/>
                <w:szCs w:val="24"/>
                <w:lang w:eastAsia="ar-SA"/>
              </w:rPr>
              <w:t>Методы оценки</w:t>
            </w:r>
          </w:p>
        </w:tc>
      </w:tr>
      <w:tr w:rsidR="007A2C95" w:rsidRPr="007A2C95" w14:paraId="79F9E6E9" w14:textId="77777777" w:rsidTr="00AD5821">
        <w:tc>
          <w:tcPr>
            <w:tcW w:w="1912" w:type="pct"/>
            <w:tcBorders>
              <w:top w:val="single" w:sz="4" w:space="0" w:color="auto"/>
              <w:left w:val="single" w:sz="4" w:space="0" w:color="auto"/>
              <w:bottom w:val="single" w:sz="4" w:space="0" w:color="auto"/>
              <w:right w:val="single" w:sz="4" w:space="0" w:color="auto"/>
            </w:tcBorders>
          </w:tcPr>
          <w:p w14:paraId="64A7197F" w14:textId="77777777" w:rsidR="007A2C95" w:rsidRPr="007A2C95" w:rsidRDefault="007A2C95" w:rsidP="007A2C95">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sz w:val="24"/>
                <w:szCs w:val="24"/>
                <w:lang w:eastAsia="ar-SA"/>
              </w:rPr>
            </w:pPr>
            <w:r w:rsidRPr="007A2C95">
              <w:rPr>
                <w:rFonts w:ascii="Times New Roman" w:eastAsia="Times New Roman" w:hAnsi="Times New Roman" w:cs="Times New Roman"/>
                <w:sz w:val="24"/>
                <w:szCs w:val="24"/>
                <w:lang w:eastAsia="ar-SA"/>
              </w:rPr>
              <w:t>Знает: - основные средства и способы механизации производственных процессов в растениеводстве и животноводстве;</w:t>
            </w:r>
          </w:p>
          <w:p w14:paraId="798A1159" w14:textId="77777777" w:rsidR="007A2C95" w:rsidRPr="007A2C95" w:rsidRDefault="007A2C95" w:rsidP="007A2C95">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sz w:val="24"/>
                <w:szCs w:val="24"/>
                <w:lang w:eastAsia="ar-SA"/>
              </w:rPr>
            </w:pPr>
            <w:r w:rsidRPr="007A2C95">
              <w:rPr>
                <w:rFonts w:ascii="Times New Roman" w:eastAsia="Times New Roman" w:hAnsi="Times New Roman" w:cs="Times New Roman"/>
                <w:sz w:val="24"/>
                <w:szCs w:val="24"/>
                <w:lang w:eastAsia="ar-SA"/>
              </w:rPr>
              <w:t>- принцип действия и особенности работы электропривода в условиях сельскохозяйственного производства;</w:t>
            </w:r>
          </w:p>
          <w:p w14:paraId="40C878F8" w14:textId="77777777" w:rsidR="007A2C95" w:rsidRPr="007A2C95" w:rsidRDefault="007A2C95" w:rsidP="007A2C95">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sz w:val="24"/>
                <w:szCs w:val="24"/>
                <w:lang w:eastAsia="ar-SA"/>
              </w:rPr>
            </w:pPr>
            <w:r w:rsidRPr="007A2C95">
              <w:rPr>
                <w:rFonts w:ascii="Times New Roman" w:eastAsia="Times New Roman" w:hAnsi="Times New Roman" w:cs="Times New Roman"/>
                <w:sz w:val="24"/>
                <w:szCs w:val="24"/>
                <w:lang w:eastAsia="ar-SA"/>
              </w:rPr>
              <w:t>-устройство и  назначение светотехнических и электротехнологических  установок;</w:t>
            </w:r>
          </w:p>
          <w:p w14:paraId="65D5A2D3" w14:textId="77777777" w:rsidR="007A2C95" w:rsidRPr="007A2C95" w:rsidRDefault="007A2C95" w:rsidP="007A2C95">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sz w:val="24"/>
                <w:szCs w:val="24"/>
                <w:lang w:eastAsia="ar-SA"/>
              </w:rPr>
            </w:pPr>
            <w:r w:rsidRPr="007A2C95">
              <w:rPr>
                <w:rFonts w:ascii="Times New Roman" w:eastAsia="Times New Roman" w:hAnsi="Times New Roman" w:cs="Times New Roman"/>
                <w:sz w:val="24"/>
                <w:szCs w:val="24"/>
                <w:lang w:eastAsia="ar-SA"/>
              </w:rPr>
              <w:t>- технологические основы автоматизации и систему централизованного контроля и автоматизированного управления технологическими процессами сельскохозяйственного производства.</w:t>
            </w:r>
          </w:p>
        </w:tc>
        <w:tc>
          <w:tcPr>
            <w:tcW w:w="1580" w:type="pct"/>
            <w:tcBorders>
              <w:top w:val="single" w:sz="4" w:space="0" w:color="auto"/>
              <w:left w:val="single" w:sz="4" w:space="0" w:color="auto"/>
              <w:bottom w:val="single" w:sz="4" w:space="0" w:color="auto"/>
              <w:right w:val="single" w:sz="4" w:space="0" w:color="auto"/>
            </w:tcBorders>
          </w:tcPr>
          <w:p w14:paraId="4FD46599" w14:textId="77777777" w:rsidR="007A2C95" w:rsidRPr="007A2C95" w:rsidRDefault="007A2C95" w:rsidP="007A2C95">
            <w:pPr>
              <w:suppressAutoHyphens/>
              <w:rPr>
                <w:rFonts w:ascii="Times New Roman" w:eastAsia="Times New Roman" w:hAnsi="Times New Roman" w:cs="Times New Roman"/>
                <w:bCs/>
                <w:sz w:val="24"/>
                <w:szCs w:val="24"/>
                <w:lang w:eastAsia="ar-SA"/>
              </w:rPr>
            </w:pPr>
            <w:r w:rsidRPr="007A2C95">
              <w:rPr>
                <w:rFonts w:ascii="Times New Roman" w:eastAsia="Times New Roman" w:hAnsi="Times New Roman" w:cs="Times New Roman"/>
                <w:bCs/>
                <w:sz w:val="24"/>
                <w:szCs w:val="24"/>
                <w:lang w:eastAsia="ar-SA"/>
              </w:rPr>
              <w:t>Успешность освоения знаний соответствует выполнению следующих требований:</w:t>
            </w:r>
          </w:p>
          <w:p w14:paraId="224A7C78" w14:textId="77777777" w:rsidR="007A2C95" w:rsidRPr="007A2C95" w:rsidRDefault="007A2C95" w:rsidP="007A2C95">
            <w:pPr>
              <w:suppressAutoHyphens/>
              <w:rPr>
                <w:rFonts w:ascii="Times New Roman" w:eastAsia="Times New Roman" w:hAnsi="Times New Roman" w:cs="Times New Roman"/>
                <w:sz w:val="24"/>
                <w:szCs w:val="24"/>
                <w:lang w:eastAsia="ar-SA"/>
              </w:rPr>
            </w:pPr>
            <w:r w:rsidRPr="007A2C95">
              <w:rPr>
                <w:rFonts w:ascii="Times New Roman" w:eastAsia="Times New Roman" w:hAnsi="Times New Roman" w:cs="Times New Roman"/>
                <w:sz w:val="24"/>
                <w:szCs w:val="24"/>
                <w:lang w:eastAsia="ar-SA"/>
              </w:rPr>
              <w:t xml:space="preserve">обучающийся свободно владеет теоретическим материалом, без затруднений излагает его и использует на практике, </w:t>
            </w:r>
          </w:p>
          <w:p w14:paraId="1E95D1ED" w14:textId="77777777" w:rsidR="007A2C95" w:rsidRPr="007A2C95" w:rsidRDefault="007A2C95" w:rsidP="007A2C95">
            <w:pPr>
              <w:suppressAutoHyphens/>
              <w:rPr>
                <w:rFonts w:ascii="Times New Roman" w:eastAsia="Times New Roman" w:hAnsi="Times New Roman" w:cs="Times New Roman"/>
                <w:sz w:val="24"/>
                <w:szCs w:val="24"/>
                <w:lang w:eastAsia="ar-SA"/>
              </w:rPr>
            </w:pPr>
            <w:r w:rsidRPr="007A2C95">
              <w:rPr>
                <w:rFonts w:ascii="Times New Roman" w:eastAsia="Times New Roman" w:hAnsi="Times New Roman" w:cs="Times New Roman"/>
                <w:sz w:val="24"/>
                <w:szCs w:val="24"/>
                <w:lang w:eastAsia="ar-SA"/>
              </w:rPr>
              <w:t>знает оборудование; правильно выполняет технологические операции;</w:t>
            </w:r>
          </w:p>
          <w:p w14:paraId="74A32BC3" w14:textId="77777777" w:rsidR="007A2C95" w:rsidRPr="007A2C95" w:rsidRDefault="007A2C95" w:rsidP="007A2C95">
            <w:pPr>
              <w:suppressAutoHyphens/>
              <w:rPr>
                <w:rFonts w:ascii="Times New Roman" w:eastAsia="Times New Roman" w:hAnsi="Times New Roman" w:cs="Times New Roman"/>
                <w:sz w:val="24"/>
                <w:szCs w:val="24"/>
                <w:lang w:eastAsia="ar-SA"/>
              </w:rPr>
            </w:pPr>
            <w:r w:rsidRPr="007A2C95">
              <w:rPr>
                <w:rFonts w:ascii="Times New Roman" w:eastAsia="Times New Roman" w:hAnsi="Times New Roman" w:cs="Times New Roman"/>
                <w:sz w:val="24"/>
                <w:szCs w:val="24"/>
                <w:lang w:eastAsia="ar-SA"/>
              </w:rPr>
              <w:t>владеет приемами самоконтроля;</w:t>
            </w:r>
          </w:p>
          <w:p w14:paraId="32D2E0A9" w14:textId="77777777" w:rsidR="007A2C95" w:rsidRPr="007A2C95" w:rsidRDefault="007A2C95" w:rsidP="007A2C95">
            <w:pPr>
              <w:suppressAutoHyphens/>
              <w:rPr>
                <w:rFonts w:ascii="Times New Roman" w:eastAsia="Times New Roman" w:hAnsi="Times New Roman" w:cs="Times New Roman"/>
                <w:sz w:val="24"/>
                <w:szCs w:val="24"/>
                <w:lang w:eastAsia="ar-SA"/>
              </w:rPr>
            </w:pPr>
            <w:r w:rsidRPr="007A2C95">
              <w:rPr>
                <w:rFonts w:ascii="Times New Roman" w:eastAsia="Times New Roman" w:hAnsi="Times New Roman" w:cs="Times New Roman"/>
                <w:sz w:val="24"/>
                <w:szCs w:val="24"/>
                <w:lang w:eastAsia="ar-SA"/>
              </w:rPr>
              <w:t xml:space="preserve">соблюдает правила безопасности. </w:t>
            </w:r>
          </w:p>
        </w:tc>
        <w:tc>
          <w:tcPr>
            <w:tcW w:w="1508" w:type="pct"/>
            <w:tcBorders>
              <w:top w:val="single" w:sz="4" w:space="0" w:color="auto"/>
              <w:left w:val="single" w:sz="4" w:space="0" w:color="auto"/>
              <w:bottom w:val="single" w:sz="4" w:space="0" w:color="auto"/>
              <w:right w:val="single" w:sz="4" w:space="0" w:color="auto"/>
            </w:tcBorders>
          </w:tcPr>
          <w:p w14:paraId="5F0180F2" w14:textId="77777777" w:rsidR="007A2C95" w:rsidRPr="007A2C95" w:rsidRDefault="007A2C95" w:rsidP="007A2C95">
            <w:pPr>
              <w:suppressAutoHyphens/>
              <w:rPr>
                <w:rFonts w:ascii="Times New Roman" w:eastAsia="Times New Roman" w:hAnsi="Times New Roman" w:cs="Times New Roman"/>
                <w:bCs/>
                <w:sz w:val="24"/>
                <w:szCs w:val="24"/>
                <w:lang w:eastAsia="ar-SA"/>
              </w:rPr>
            </w:pPr>
            <w:r w:rsidRPr="007A2C95">
              <w:rPr>
                <w:rFonts w:ascii="Times New Roman" w:eastAsia="Times New Roman" w:hAnsi="Times New Roman" w:cs="Times New Roman"/>
                <w:bCs/>
                <w:sz w:val="24"/>
                <w:szCs w:val="24"/>
                <w:lang w:eastAsia="ar-SA"/>
              </w:rPr>
              <w:t xml:space="preserve">Тестирование, фронтальный опрос, решение ситуационных задач. </w:t>
            </w:r>
          </w:p>
          <w:p w14:paraId="57BC9DAD" w14:textId="77777777" w:rsidR="007A2C95" w:rsidRPr="007A2C95" w:rsidRDefault="007A2C95" w:rsidP="007A2C95">
            <w:pPr>
              <w:suppressAutoHyphens/>
              <w:rPr>
                <w:rFonts w:ascii="Times New Roman" w:eastAsia="Times New Roman" w:hAnsi="Times New Roman" w:cs="Times New Roman"/>
                <w:bCs/>
                <w:sz w:val="24"/>
                <w:szCs w:val="24"/>
                <w:lang w:eastAsia="ar-SA"/>
              </w:rPr>
            </w:pPr>
            <w:r w:rsidRPr="007A2C95">
              <w:rPr>
                <w:rFonts w:ascii="Times New Roman" w:eastAsia="Times New Roman" w:hAnsi="Times New Roman" w:cs="Times New Roman"/>
                <w:bCs/>
                <w:sz w:val="24"/>
                <w:szCs w:val="24"/>
                <w:lang w:eastAsia="ar-SA"/>
              </w:rPr>
              <w:t>Текущий контроль в форме защиты практических и лабораторных работ</w:t>
            </w:r>
          </w:p>
        </w:tc>
      </w:tr>
      <w:tr w:rsidR="007A2C95" w:rsidRPr="007A2C95" w14:paraId="4D13A8FF" w14:textId="77777777" w:rsidTr="00AD5821">
        <w:trPr>
          <w:trHeight w:val="896"/>
        </w:trPr>
        <w:tc>
          <w:tcPr>
            <w:tcW w:w="1912" w:type="pct"/>
            <w:tcBorders>
              <w:top w:val="single" w:sz="4" w:space="0" w:color="auto"/>
              <w:left w:val="single" w:sz="4" w:space="0" w:color="auto"/>
              <w:bottom w:val="single" w:sz="4" w:space="0" w:color="auto"/>
              <w:right w:val="single" w:sz="4" w:space="0" w:color="auto"/>
            </w:tcBorders>
          </w:tcPr>
          <w:p w14:paraId="031C7C86" w14:textId="77777777" w:rsidR="007A2C95" w:rsidRPr="007A2C95" w:rsidRDefault="007A2C95" w:rsidP="007A2C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sz w:val="24"/>
                <w:szCs w:val="24"/>
                <w:lang w:eastAsia="ar-SA"/>
              </w:rPr>
            </w:pPr>
            <w:r w:rsidRPr="007A2C95">
              <w:rPr>
                <w:rFonts w:ascii="Times New Roman" w:eastAsia="Times New Roman" w:hAnsi="Times New Roman" w:cs="Times New Roman"/>
                <w:sz w:val="24"/>
                <w:szCs w:val="24"/>
                <w:lang w:eastAsia="ar-SA"/>
              </w:rPr>
              <w:t>Умеет:</w:t>
            </w:r>
          </w:p>
          <w:p w14:paraId="76E1C82A" w14:textId="77777777" w:rsidR="007A2C95" w:rsidRPr="007A2C95" w:rsidRDefault="007A2C95" w:rsidP="007A2C95">
            <w:pPr>
              <w:widowControl w:val="0"/>
              <w:suppressAutoHyphens/>
              <w:snapToGrid w:val="0"/>
              <w:jc w:val="both"/>
              <w:rPr>
                <w:rFonts w:ascii="Times New Roman" w:eastAsia="Times New Roman" w:hAnsi="Times New Roman" w:cs="Times New Roman"/>
                <w:sz w:val="24"/>
                <w:szCs w:val="24"/>
                <w:lang w:eastAsia="ar-SA"/>
              </w:rPr>
            </w:pPr>
            <w:r w:rsidRPr="007A2C95">
              <w:rPr>
                <w:rFonts w:ascii="Times New Roman" w:eastAsia="Times New Roman" w:hAnsi="Times New Roman" w:cs="Times New Roman"/>
                <w:sz w:val="24"/>
                <w:szCs w:val="24"/>
                <w:lang w:eastAsia="ar-SA"/>
              </w:rPr>
              <w:t>- производить монтаж и наладку приборов освещения, сигнализации, контрольно-измерительных приборов, звуковой сигнализации и</w:t>
            </w:r>
          </w:p>
          <w:p w14:paraId="4EC8E8E6" w14:textId="77777777" w:rsidR="007A2C95" w:rsidRPr="007A2C95" w:rsidRDefault="007A2C95" w:rsidP="007A2C95">
            <w:pPr>
              <w:widowControl w:val="0"/>
              <w:suppressAutoHyphens/>
              <w:snapToGrid w:val="0"/>
              <w:jc w:val="both"/>
              <w:rPr>
                <w:rFonts w:ascii="Times New Roman" w:eastAsia="Times New Roman" w:hAnsi="Times New Roman" w:cs="Times New Roman"/>
                <w:sz w:val="24"/>
                <w:szCs w:val="24"/>
                <w:lang w:eastAsia="ar-SA"/>
              </w:rPr>
            </w:pPr>
            <w:r w:rsidRPr="007A2C95">
              <w:rPr>
                <w:rFonts w:ascii="Times New Roman" w:eastAsia="Times New Roman" w:hAnsi="Times New Roman" w:cs="Times New Roman"/>
                <w:sz w:val="24"/>
                <w:szCs w:val="24"/>
                <w:lang w:eastAsia="ar-SA"/>
              </w:rPr>
              <w:t>предохранителей в тракторах, автомобилях и сельскохозяйственной технике;</w:t>
            </w:r>
          </w:p>
          <w:p w14:paraId="0C9B90DB" w14:textId="77777777" w:rsidR="007A2C95" w:rsidRPr="007A2C95" w:rsidRDefault="007A2C95" w:rsidP="007A2C95">
            <w:pPr>
              <w:widowControl w:val="0"/>
              <w:suppressAutoHyphens/>
              <w:snapToGrid w:val="0"/>
              <w:jc w:val="both"/>
              <w:rPr>
                <w:rFonts w:ascii="Times New Roman" w:eastAsia="Times New Roman" w:hAnsi="Times New Roman" w:cs="Times New Roman"/>
                <w:sz w:val="24"/>
                <w:szCs w:val="24"/>
                <w:lang w:eastAsia="ar-SA"/>
              </w:rPr>
            </w:pPr>
            <w:r w:rsidRPr="007A2C95">
              <w:rPr>
                <w:rFonts w:ascii="Times New Roman" w:eastAsia="Times New Roman" w:hAnsi="Times New Roman" w:cs="Times New Roman"/>
                <w:sz w:val="24"/>
                <w:szCs w:val="24"/>
                <w:lang w:eastAsia="ar-SA"/>
              </w:rPr>
              <w:t>- подбирать электропривод для основных сельскохозяйственных машин и установок;</w:t>
            </w:r>
          </w:p>
          <w:p w14:paraId="4710D81B" w14:textId="77777777" w:rsidR="007A2C95" w:rsidRPr="007A2C95" w:rsidRDefault="007A2C95" w:rsidP="007A2C95">
            <w:pPr>
              <w:widowControl w:val="0"/>
              <w:suppressAutoHyphens/>
              <w:snapToGrid w:val="0"/>
              <w:jc w:val="both"/>
              <w:rPr>
                <w:rFonts w:ascii="Times New Roman" w:eastAsia="Times New Roman" w:hAnsi="Times New Roman" w:cs="Times New Roman"/>
                <w:sz w:val="24"/>
                <w:szCs w:val="24"/>
                <w:lang w:eastAsia="ar-SA"/>
              </w:rPr>
            </w:pPr>
            <w:r w:rsidRPr="007A2C95">
              <w:rPr>
                <w:rFonts w:ascii="Times New Roman" w:eastAsia="Times New Roman" w:hAnsi="Times New Roman" w:cs="Times New Roman"/>
                <w:sz w:val="24"/>
                <w:szCs w:val="24"/>
                <w:lang w:eastAsia="ar-SA"/>
              </w:rPr>
              <w:t>- производить монтаж и наладку элементов систем централизованного контроля и автоматизированного управления технологическими процессами сельскохозяйственного производства;</w:t>
            </w:r>
          </w:p>
          <w:p w14:paraId="6C3F66A3" w14:textId="77777777" w:rsidR="007A2C95" w:rsidRPr="007A2C95" w:rsidRDefault="007A2C95" w:rsidP="007A2C95">
            <w:pPr>
              <w:widowControl w:val="0"/>
              <w:suppressAutoHyphens/>
              <w:snapToGrid w:val="0"/>
              <w:jc w:val="both"/>
              <w:rPr>
                <w:rFonts w:ascii="Times New Roman" w:eastAsia="Times New Roman" w:hAnsi="Times New Roman" w:cs="Times New Roman"/>
                <w:sz w:val="24"/>
                <w:szCs w:val="24"/>
                <w:lang w:eastAsia="ar-SA"/>
              </w:rPr>
            </w:pPr>
            <w:r w:rsidRPr="007A2C95">
              <w:rPr>
                <w:rFonts w:ascii="Times New Roman" w:eastAsia="Times New Roman" w:hAnsi="Times New Roman" w:cs="Times New Roman"/>
                <w:sz w:val="24"/>
                <w:szCs w:val="24"/>
                <w:lang w:eastAsia="ar-SA"/>
              </w:rPr>
              <w:t>- проводить утилизацию и ликвидацию отходов электрического хозяйства</w:t>
            </w:r>
          </w:p>
        </w:tc>
        <w:tc>
          <w:tcPr>
            <w:tcW w:w="1580" w:type="pct"/>
            <w:tcBorders>
              <w:top w:val="single" w:sz="4" w:space="0" w:color="auto"/>
              <w:left w:val="single" w:sz="4" w:space="0" w:color="auto"/>
              <w:bottom w:val="single" w:sz="4" w:space="0" w:color="auto"/>
              <w:right w:val="single" w:sz="4" w:space="0" w:color="auto"/>
            </w:tcBorders>
          </w:tcPr>
          <w:p w14:paraId="57516B75" w14:textId="77777777" w:rsidR="007A2C95" w:rsidRPr="007A2C95" w:rsidRDefault="007A2C95" w:rsidP="007A2C95">
            <w:pPr>
              <w:suppressAutoHyphens/>
              <w:rPr>
                <w:rFonts w:ascii="Times New Roman" w:eastAsia="Times New Roman" w:hAnsi="Times New Roman" w:cs="Times New Roman"/>
                <w:bCs/>
                <w:sz w:val="24"/>
                <w:szCs w:val="24"/>
                <w:lang w:eastAsia="ar-SA"/>
              </w:rPr>
            </w:pPr>
            <w:r w:rsidRPr="007A2C95">
              <w:rPr>
                <w:rFonts w:ascii="Times New Roman" w:eastAsia="Times New Roman" w:hAnsi="Times New Roman" w:cs="Times New Roman"/>
                <w:bCs/>
                <w:sz w:val="24"/>
                <w:szCs w:val="24"/>
                <w:lang w:eastAsia="ar-SA"/>
              </w:rPr>
              <w:t>Успешность освоения умений соответствует выполнению следующих требований:</w:t>
            </w:r>
          </w:p>
          <w:p w14:paraId="6994453D" w14:textId="77777777" w:rsidR="007A2C95" w:rsidRPr="007A2C95" w:rsidRDefault="007A2C95" w:rsidP="007A2C95">
            <w:pPr>
              <w:suppressAutoHyphens/>
              <w:rPr>
                <w:rFonts w:ascii="Times New Roman" w:eastAsia="Times New Roman" w:hAnsi="Times New Roman" w:cs="Times New Roman"/>
                <w:sz w:val="24"/>
                <w:szCs w:val="24"/>
                <w:lang w:eastAsia="ar-SA"/>
              </w:rPr>
            </w:pPr>
            <w:r w:rsidRPr="007A2C95">
              <w:rPr>
                <w:rFonts w:ascii="Times New Roman" w:eastAsia="Times New Roman" w:hAnsi="Times New Roman" w:cs="Times New Roman"/>
                <w:bCs/>
                <w:sz w:val="24"/>
                <w:szCs w:val="24"/>
                <w:lang w:eastAsia="ar-SA"/>
              </w:rPr>
              <w:t xml:space="preserve">Обучающийся </w:t>
            </w:r>
            <w:r w:rsidRPr="007A2C95">
              <w:rPr>
                <w:rFonts w:ascii="Times New Roman" w:eastAsia="Times New Roman" w:hAnsi="Times New Roman" w:cs="Times New Roman"/>
                <w:sz w:val="24"/>
                <w:szCs w:val="24"/>
                <w:lang w:eastAsia="ar-SA"/>
              </w:rPr>
              <w:t xml:space="preserve">умеет готовить оборудование к работе; </w:t>
            </w:r>
          </w:p>
          <w:p w14:paraId="783117EA" w14:textId="77777777" w:rsidR="007A2C95" w:rsidRPr="007A2C95" w:rsidRDefault="007A2C95" w:rsidP="007A2C95">
            <w:pPr>
              <w:suppressAutoHyphens/>
              <w:rPr>
                <w:rFonts w:ascii="Times New Roman" w:eastAsia="Times New Roman" w:hAnsi="Times New Roman" w:cs="Times New Roman"/>
                <w:sz w:val="24"/>
                <w:szCs w:val="24"/>
                <w:lang w:eastAsia="ar-SA"/>
              </w:rPr>
            </w:pPr>
            <w:r w:rsidRPr="007A2C95">
              <w:rPr>
                <w:rFonts w:ascii="Times New Roman" w:eastAsia="Times New Roman" w:hAnsi="Times New Roman" w:cs="Times New Roman"/>
                <w:sz w:val="24"/>
                <w:szCs w:val="24"/>
                <w:lang w:eastAsia="ar-SA"/>
              </w:rPr>
              <w:t>выполнять лабораторные и практические работы в соответствии с методическими указаниями к ним;</w:t>
            </w:r>
          </w:p>
          <w:p w14:paraId="0E6F5549" w14:textId="77777777" w:rsidR="007A2C95" w:rsidRPr="007A2C95" w:rsidRDefault="007A2C95" w:rsidP="007A2C95">
            <w:pPr>
              <w:suppressAutoHyphens/>
              <w:rPr>
                <w:rFonts w:ascii="Times New Roman" w:eastAsia="Times New Roman" w:hAnsi="Times New Roman" w:cs="Times New Roman"/>
                <w:sz w:val="24"/>
                <w:szCs w:val="24"/>
                <w:lang w:eastAsia="ar-SA"/>
              </w:rPr>
            </w:pPr>
            <w:r w:rsidRPr="007A2C95">
              <w:rPr>
                <w:rFonts w:ascii="Times New Roman" w:eastAsia="Times New Roman" w:hAnsi="Times New Roman" w:cs="Times New Roman"/>
                <w:sz w:val="24"/>
                <w:szCs w:val="24"/>
                <w:lang w:eastAsia="ar-SA"/>
              </w:rPr>
              <w:t xml:space="preserve">правильно организовывать свое рабочее место и поддерживать его в порядке на протяжении  выполняемой лабораторной  работы; </w:t>
            </w:r>
          </w:p>
          <w:p w14:paraId="60278CF0" w14:textId="77777777" w:rsidR="007A2C95" w:rsidRPr="007A2C95" w:rsidRDefault="007A2C95" w:rsidP="007A2C95">
            <w:pPr>
              <w:suppressAutoHyphens/>
              <w:rPr>
                <w:rFonts w:ascii="Times New Roman" w:eastAsia="Times New Roman" w:hAnsi="Times New Roman" w:cs="Times New Roman"/>
                <w:sz w:val="24"/>
                <w:szCs w:val="24"/>
                <w:lang w:eastAsia="ar-SA"/>
              </w:rPr>
            </w:pPr>
            <w:r w:rsidRPr="007A2C95">
              <w:rPr>
                <w:rFonts w:ascii="Times New Roman" w:eastAsia="Times New Roman" w:hAnsi="Times New Roman" w:cs="Times New Roman"/>
                <w:sz w:val="24"/>
                <w:szCs w:val="24"/>
                <w:lang w:eastAsia="ar-SA"/>
              </w:rPr>
              <w:t>умеет самостоятельно пользоваться справочной литературой</w:t>
            </w:r>
          </w:p>
          <w:p w14:paraId="6856AE99" w14:textId="77777777" w:rsidR="007A2C95" w:rsidRPr="007A2C95" w:rsidRDefault="007A2C95" w:rsidP="007A2C95">
            <w:pPr>
              <w:suppressAutoHyphens/>
              <w:rPr>
                <w:rFonts w:ascii="Times New Roman" w:eastAsia="Times New Roman" w:hAnsi="Times New Roman" w:cs="Times New Roman"/>
                <w:bCs/>
                <w:sz w:val="24"/>
                <w:szCs w:val="24"/>
                <w:lang w:eastAsia="ar-SA"/>
              </w:rPr>
            </w:pPr>
          </w:p>
          <w:p w14:paraId="6075147F" w14:textId="77777777" w:rsidR="007A2C95" w:rsidRPr="007A2C95" w:rsidRDefault="007A2C95" w:rsidP="007A2C95">
            <w:pPr>
              <w:suppressAutoHyphens/>
              <w:rPr>
                <w:rFonts w:ascii="Times New Roman" w:eastAsia="Times New Roman" w:hAnsi="Times New Roman" w:cs="Times New Roman"/>
                <w:sz w:val="24"/>
                <w:szCs w:val="24"/>
                <w:lang w:eastAsia="ar-SA"/>
              </w:rPr>
            </w:pPr>
          </w:p>
        </w:tc>
        <w:tc>
          <w:tcPr>
            <w:tcW w:w="1508" w:type="pct"/>
            <w:tcBorders>
              <w:top w:val="single" w:sz="4" w:space="0" w:color="auto"/>
              <w:left w:val="single" w:sz="4" w:space="0" w:color="auto"/>
              <w:bottom w:val="single" w:sz="4" w:space="0" w:color="auto"/>
              <w:right w:val="single" w:sz="4" w:space="0" w:color="auto"/>
            </w:tcBorders>
          </w:tcPr>
          <w:p w14:paraId="06A04214" w14:textId="77777777" w:rsidR="007A2C95" w:rsidRPr="007A2C95" w:rsidRDefault="007A2C95" w:rsidP="007A2C95">
            <w:pPr>
              <w:suppressAutoHyphens/>
              <w:rPr>
                <w:rFonts w:ascii="Times New Roman" w:eastAsia="Times New Roman" w:hAnsi="Times New Roman" w:cs="Times New Roman"/>
                <w:bCs/>
                <w:sz w:val="24"/>
                <w:szCs w:val="24"/>
                <w:lang w:eastAsia="ar-SA"/>
              </w:rPr>
            </w:pPr>
            <w:r w:rsidRPr="007A2C95">
              <w:rPr>
                <w:rFonts w:ascii="Times New Roman" w:eastAsia="Times New Roman" w:hAnsi="Times New Roman" w:cs="Times New Roman"/>
                <w:bCs/>
                <w:sz w:val="24"/>
                <w:szCs w:val="24"/>
                <w:lang w:eastAsia="ar-SA"/>
              </w:rPr>
              <w:t>Оценка результатов выполнения практических и лабораторных работ</w:t>
            </w:r>
          </w:p>
        </w:tc>
      </w:tr>
    </w:tbl>
    <w:p w14:paraId="06470D2A" w14:textId="77777777" w:rsidR="007A2C95" w:rsidRPr="007A2C95" w:rsidRDefault="007A2C95" w:rsidP="007A2C95">
      <w:pPr>
        <w:widowControl w:val="0"/>
        <w:rPr>
          <w:rFonts w:ascii="Times New Roman" w:eastAsia="Times New Roman" w:hAnsi="Times New Roman" w:cs="Times New Roman"/>
          <w:sz w:val="24"/>
          <w:szCs w:val="24"/>
          <w:lang w:eastAsia="ar-SA"/>
        </w:rPr>
      </w:pPr>
    </w:p>
    <w:tbl>
      <w:tblPr>
        <w:tblW w:w="1110" w:type="dxa"/>
        <w:tblInd w:w="11322" w:type="dxa"/>
        <w:tblBorders>
          <w:top w:val="single" w:sz="4" w:space="0" w:color="auto"/>
        </w:tblBorders>
        <w:tblLook w:val="0000" w:firstRow="0" w:lastRow="0" w:firstColumn="0" w:lastColumn="0" w:noHBand="0" w:noVBand="0"/>
      </w:tblPr>
      <w:tblGrid>
        <w:gridCol w:w="1110"/>
      </w:tblGrid>
      <w:tr w:rsidR="007A2C95" w:rsidRPr="007A2C95" w14:paraId="5A36612C" w14:textId="77777777" w:rsidTr="00AD5821">
        <w:trPr>
          <w:trHeight w:val="100"/>
        </w:trPr>
        <w:tc>
          <w:tcPr>
            <w:tcW w:w="1110" w:type="dxa"/>
          </w:tcPr>
          <w:p w14:paraId="6ED0C585" w14:textId="77777777" w:rsidR="007A2C95" w:rsidRPr="007A2C95" w:rsidRDefault="007A2C95" w:rsidP="007A2C95">
            <w:pPr>
              <w:widowControl w:val="0"/>
              <w:rPr>
                <w:rFonts w:ascii="Times New Roman" w:eastAsia="Times New Roman" w:hAnsi="Times New Roman" w:cs="Times New Roman"/>
                <w:sz w:val="24"/>
                <w:szCs w:val="24"/>
                <w:lang w:eastAsia="ar-SA"/>
              </w:rPr>
            </w:pPr>
          </w:p>
        </w:tc>
      </w:tr>
    </w:tbl>
    <w:p w14:paraId="3FBF75D5" w14:textId="77777777" w:rsidR="007A2C95" w:rsidRDefault="007A2C95">
      <w:pPr>
        <w:rPr>
          <w:rFonts w:ascii="Times New Roman" w:hAnsi="Times New Roman" w:cs="Times New Roman"/>
          <w:b/>
          <w:bCs/>
          <w:sz w:val="24"/>
          <w:szCs w:val="24"/>
        </w:rPr>
      </w:pPr>
      <w:r>
        <w:rPr>
          <w:rFonts w:ascii="Times New Roman" w:hAnsi="Times New Roman" w:cs="Times New Roman"/>
          <w:b/>
          <w:bCs/>
          <w:sz w:val="24"/>
          <w:szCs w:val="24"/>
        </w:rPr>
        <w:br w:type="page"/>
      </w:r>
    </w:p>
    <w:p w14:paraId="5C89D7CD" w14:textId="7504445C" w:rsidR="00DB7B4E" w:rsidRPr="00477676" w:rsidRDefault="00DB7B4E" w:rsidP="00DB7B4E">
      <w:pPr>
        <w:jc w:val="right"/>
        <w:rPr>
          <w:rFonts w:ascii="Times New Roman" w:hAnsi="Times New Roman" w:cs="Times New Roman"/>
          <w:b/>
          <w:bCs/>
          <w:sz w:val="24"/>
          <w:szCs w:val="24"/>
        </w:rPr>
      </w:pPr>
      <w:r w:rsidRPr="00477676">
        <w:rPr>
          <w:rFonts w:ascii="Times New Roman" w:hAnsi="Times New Roman" w:cs="Times New Roman"/>
          <w:b/>
          <w:bCs/>
          <w:sz w:val="24"/>
          <w:szCs w:val="24"/>
        </w:rPr>
        <w:lastRenderedPageBreak/>
        <w:t>Приложение 2.</w:t>
      </w:r>
      <w:r>
        <w:rPr>
          <w:rFonts w:ascii="Times New Roman" w:hAnsi="Times New Roman" w:cs="Times New Roman"/>
          <w:b/>
          <w:bCs/>
          <w:sz w:val="24"/>
          <w:szCs w:val="24"/>
        </w:rPr>
        <w:t>22</w:t>
      </w:r>
    </w:p>
    <w:p w14:paraId="2F28BE66" w14:textId="77777777" w:rsidR="00DB7B4E" w:rsidRPr="00477676" w:rsidRDefault="00DB7B4E" w:rsidP="00DB7B4E">
      <w:pPr>
        <w:jc w:val="right"/>
        <w:rPr>
          <w:rFonts w:ascii="Times New Roman" w:hAnsi="Times New Roman" w:cs="Times New Roman"/>
          <w:b/>
          <w:bCs/>
          <w:sz w:val="24"/>
          <w:szCs w:val="24"/>
        </w:rPr>
      </w:pPr>
      <w:r w:rsidRPr="00477676">
        <w:rPr>
          <w:rFonts w:ascii="Times New Roman" w:hAnsi="Times New Roman" w:cs="Times New Roman"/>
          <w:b/>
          <w:bCs/>
          <w:sz w:val="24"/>
          <w:szCs w:val="24"/>
        </w:rPr>
        <w:t>к ОПОП-П по специальности</w:t>
      </w:r>
    </w:p>
    <w:p w14:paraId="491D0A3F" w14:textId="77777777" w:rsidR="00DB7B4E" w:rsidRPr="00477676" w:rsidRDefault="00DB7B4E" w:rsidP="00DB7B4E">
      <w:pPr>
        <w:jc w:val="right"/>
        <w:rPr>
          <w:rFonts w:ascii="Times New Roman" w:eastAsia="Times New Roman" w:hAnsi="Times New Roman" w:cs="Times New Roman"/>
          <w:sz w:val="24"/>
          <w:szCs w:val="20"/>
          <w:lang w:eastAsia="ru-RU"/>
        </w:rPr>
      </w:pPr>
      <w:r w:rsidRPr="00477676">
        <w:rPr>
          <w:rFonts w:ascii="Times New Roman" w:eastAsia="Times New Roman" w:hAnsi="Times New Roman" w:cs="Times New Roman"/>
          <w:sz w:val="24"/>
          <w:szCs w:val="20"/>
          <w:lang w:eastAsia="ru-RU"/>
        </w:rPr>
        <w:t xml:space="preserve">13.02.13 Эксплуатация и обслуживание </w:t>
      </w:r>
    </w:p>
    <w:p w14:paraId="7A1EFFC1" w14:textId="77777777" w:rsidR="00DB7B4E" w:rsidRPr="00477676" w:rsidRDefault="00DB7B4E" w:rsidP="00DB7B4E">
      <w:pPr>
        <w:jc w:val="right"/>
        <w:rPr>
          <w:rFonts w:ascii="Times New Roman" w:eastAsia="Times New Roman" w:hAnsi="Times New Roman" w:cs="Times New Roman"/>
          <w:sz w:val="24"/>
          <w:szCs w:val="20"/>
          <w:lang w:eastAsia="ru-RU"/>
        </w:rPr>
      </w:pPr>
      <w:r w:rsidRPr="00477676">
        <w:rPr>
          <w:rFonts w:ascii="Times New Roman" w:eastAsia="Times New Roman" w:hAnsi="Times New Roman" w:cs="Times New Roman"/>
          <w:sz w:val="24"/>
          <w:szCs w:val="20"/>
          <w:lang w:eastAsia="ru-RU"/>
        </w:rPr>
        <w:t xml:space="preserve">электрического и электромеханического </w:t>
      </w:r>
    </w:p>
    <w:p w14:paraId="12468C66" w14:textId="77777777" w:rsidR="00DB7B4E" w:rsidRPr="00477676" w:rsidRDefault="00DB7B4E" w:rsidP="00DB7B4E">
      <w:pPr>
        <w:jc w:val="right"/>
        <w:rPr>
          <w:rFonts w:ascii="Times New Roman" w:hAnsi="Times New Roman" w:cs="Times New Roman"/>
          <w:b/>
          <w:bCs/>
          <w:color w:val="0070C0"/>
          <w:sz w:val="24"/>
          <w:szCs w:val="24"/>
        </w:rPr>
      </w:pPr>
      <w:r w:rsidRPr="00477676">
        <w:rPr>
          <w:rFonts w:ascii="Times New Roman" w:eastAsia="Times New Roman" w:hAnsi="Times New Roman" w:cs="Times New Roman"/>
          <w:sz w:val="24"/>
          <w:szCs w:val="20"/>
          <w:lang w:eastAsia="ru-RU"/>
        </w:rPr>
        <w:t>оборудования (по отраслям)</w:t>
      </w:r>
    </w:p>
    <w:p w14:paraId="3784CD24" w14:textId="77777777" w:rsidR="00DB7B4E" w:rsidRPr="004D3D0D" w:rsidRDefault="00DB7B4E" w:rsidP="00DB7B4E">
      <w:pPr>
        <w:jc w:val="right"/>
        <w:rPr>
          <w:rFonts w:ascii="Times New Roman" w:hAnsi="Times New Roman" w:cs="Times New Roman"/>
          <w:b/>
          <w:bCs/>
          <w:sz w:val="24"/>
          <w:szCs w:val="24"/>
        </w:rPr>
      </w:pPr>
    </w:p>
    <w:p w14:paraId="7CBEBEBB" w14:textId="77777777" w:rsidR="00DB7B4E" w:rsidRPr="004D3D0D" w:rsidRDefault="00DB7B4E" w:rsidP="00DB7B4E">
      <w:pPr>
        <w:jc w:val="right"/>
        <w:rPr>
          <w:rFonts w:ascii="Times New Roman" w:hAnsi="Times New Roman" w:cs="Times New Roman"/>
          <w:b/>
          <w:bCs/>
          <w:sz w:val="24"/>
          <w:szCs w:val="24"/>
        </w:rPr>
      </w:pPr>
    </w:p>
    <w:p w14:paraId="3CA81846" w14:textId="77777777" w:rsidR="00DB7B4E" w:rsidRPr="004D3D0D" w:rsidRDefault="00DB7B4E" w:rsidP="00DB7B4E">
      <w:pPr>
        <w:jc w:val="right"/>
        <w:rPr>
          <w:rFonts w:ascii="Times New Roman" w:hAnsi="Times New Roman" w:cs="Times New Roman"/>
          <w:b/>
          <w:bCs/>
          <w:sz w:val="24"/>
          <w:szCs w:val="24"/>
        </w:rPr>
      </w:pPr>
    </w:p>
    <w:p w14:paraId="17B81783" w14:textId="77777777" w:rsidR="00DB7B4E" w:rsidRPr="004D3D0D" w:rsidRDefault="00DB7B4E" w:rsidP="00DB7B4E">
      <w:pPr>
        <w:jc w:val="right"/>
        <w:rPr>
          <w:rFonts w:ascii="Times New Roman" w:hAnsi="Times New Roman" w:cs="Times New Roman"/>
          <w:b/>
          <w:bCs/>
          <w:sz w:val="24"/>
          <w:szCs w:val="24"/>
        </w:rPr>
      </w:pPr>
    </w:p>
    <w:p w14:paraId="0C6ACD84" w14:textId="77777777" w:rsidR="00DB7B4E" w:rsidRPr="004D3D0D" w:rsidRDefault="00DB7B4E" w:rsidP="00DB7B4E">
      <w:pPr>
        <w:jc w:val="right"/>
        <w:rPr>
          <w:rFonts w:ascii="Times New Roman" w:hAnsi="Times New Roman" w:cs="Times New Roman"/>
          <w:b/>
          <w:bCs/>
          <w:sz w:val="24"/>
          <w:szCs w:val="24"/>
        </w:rPr>
      </w:pPr>
    </w:p>
    <w:p w14:paraId="785AFB05" w14:textId="77777777" w:rsidR="00DB7B4E" w:rsidRPr="004D3D0D" w:rsidRDefault="00DB7B4E" w:rsidP="00DB7B4E">
      <w:pPr>
        <w:jc w:val="right"/>
        <w:rPr>
          <w:rFonts w:ascii="Times New Roman" w:hAnsi="Times New Roman" w:cs="Times New Roman"/>
          <w:b/>
          <w:bCs/>
          <w:sz w:val="24"/>
          <w:szCs w:val="24"/>
        </w:rPr>
      </w:pPr>
    </w:p>
    <w:p w14:paraId="555CE640" w14:textId="77777777" w:rsidR="00DB7B4E" w:rsidRPr="004D3D0D" w:rsidRDefault="00DB7B4E" w:rsidP="00DB7B4E">
      <w:pPr>
        <w:jc w:val="right"/>
        <w:rPr>
          <w:rFonts w:ascii="Times New Roman" w:hAnsi="Times New Roman" w:cs="Times New Roman"/>
          <w:b/>
          <w:bCs/>
          <w:sz w:val="24"/>
          <w:szCs w:val="24"/>
        </w:rPr>
      </w:pPr>
    </w:p>
    <w:p w14:paraId="67FA13C4" w14:textId="77777777" w:rsidR="00DB7B4E" w:rsidRPr="004D3D0D" w:rsidRDefault="00DB7B4E" w:rsidP="00DB7B4E">
      <w:pPr>
        <w:jc w:val="right"/>
        <w:rPr>
          <w:rFonts w:ascii="Times New Roman" w:hAnsi="Times New Roman" w:cs="Times New Roman"/>
          <w:b/>
          <w:bCs/>
          <w:sz w:val="24"/>
          <w:szCs w:val="24"/>
        </w:rPr>
      </w:pPr>
    </w:p>
    <w:p w14:paraId="7FD54354" w14:textId="77777777" w:rsidR="00DB7B4E" w:rsidRPr="004D3D0D" w:rsidRDefault="00DB7B4E" w:rsidP="00DB7B4E">
      <w:pPr>
        <w:jc w:val="right"/>
        <w:rPr>
          <w:rFonts w:ascii="Times New Roman" w:hAnsi="Times New Roman" w:cs="Times New Roman"/>
          <w:b/>
          <w:bCs/>
          <w:sz w:val="24"/>
          <w:szCs w:val="24"/>
        </w:rPr>
      </w:pPr>
    </w:p>
    <w:p w14:paraId="3384FAC2" w14:textId="77777777" w:rsidR="00DB7B4E" w:rsidRPr="004D3D0D" w:rsidRDefault="00DB7B4E" w:rsidP="00DB7B4E">
      <w:pPr>
        <w:jc w:val="right"/>
        <w:rPr>
          <w:rFonts w:ascii="Times New Roman" w:hAnsi="Times New Roman" w:cs="Times New Roman"/>
          <w:b/>
          <w:bCs/>
          <w:sz w:val="24"/>
          <w:szCs w:val="24"/>
        </w:rPr>
      </w:pPr>
    </w:p>
    <w:p w14:paraId="0F94A717" w14:textId="77777777" w:rsidR="00DB7B4E" w:rsidRPr="004D3D0D" w:rsidRDefault="00DB7B4E" w:rsidP="00DB7B4E">
      <w:pPr>
        <w:jc w:val="center"/>
        <w:rPr>
          <w:rFonts w:ascii="Times New Roman" w:hAnsi="Times New Roman" w:cs="Times New Roman"/>
          <w:b/>
          <w:bCs/>
          <w:sz w:val="24"/>
          <w:szCs w:val="24"/>
        </w:rPr>
      </w:pPr>
    </w:p>
    <w:p w14:paraId="54DAE330" w14:textId="77777777" w:rsidR="00DB7B4E" w:rsidRDefault="00DB7B4E" w:rsidP="00DB7B4E">
      <w:pPr>
        <w:jc w:val="center"/>
        <w:rPr>
          <w:rFonts w:ascii="Times New Roman" w:hAnsi="Times New Roman" w:cs="Times New Roman"/>
          <w:b/>
          <w:bCs/>
          <w:sz w:val="24"/>
          <w:szCs w:val="24"/>
        </w:rPr>
      </w:pPr>
    </w:p>
    <w:p w14:paraId="6C4A8D5D" w14:textId="77777777" w:rsidR="00DB7B4E" w:rsidRDefault="00DB7B4E" w:rsidP="00DB7B4E">
      <w:pPr>
        <w:jc w:val="center"/>
        <w:rPr>
          <w:rFonts w:ascii="Times New Roman" w:hAnsi="Times New Roman" w:cs="Times New Roman"/>
          <w:b/>
          <w:bCs/>
          <w:sz w:val="24"/>
          <w:szCs w:val="24"/>
        </w:rPr>
      </w:pPr>
    </w:p>
    <w:p w14:paraId="031E1C54" w14:textId="77777777" w:rsidR="00DB7B4E" w:rsidRDefault="00DB7B4E" w:rsidP="00DB7B4E">
      <w:pPr>
        <w:jc w:val="center"/>
        <w:rPr>
          <w:rFonts w:ascii="Times New Roman" w:hAnsi="Times New Roman" w:cs="Times New Roman"/>
          <w:b/>
          <w:bCs/>
          <w:sz w:val="24"/>
          <w:szCs w:val="24"/>
        </w:rPr>
      </w:pPr>
    </w:p>
    <w:p w14:paraId="35317997" w14:textId="77777777" w:rsidR="00DB7B4E" w:rsidRPr="008F578C" w:rsidRDefault="00DB7B4E" w:rsidP="00DB7B4E">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 xml:space="preserve">абочая программа </w:t>
      </w:r>
      <w:r>
        <w:rPr>
          <w:rFonts w:ascii="Times New Roman" w:hAnsi="Times New Roman" w:cs="Times New Roman"/>
          <w:b/>
          <w:bCs/>
          <w:sz w:val="24"/>
          <w:szCs w:val="24"/>
        </w:rPr>
        <w:t>дисциплины</w:t>
      </w:r>
    </w:p>
    <w:p w14:paraId="46125CBD" w14:textId="54508EAA" w:rsidR="00DB7B4E" w:rsidRDefault="00DB7B4E" w:rsidP="00DB7B4E">
      <w:pPr>
        <w:pStyle w:val="1"/>
      </w:pPr>
      <w:r w:rsidRPr="006E7FF4">
        <w:t>«</w:t>
      </w:r>
      <w:r w:rsidRPr="007834B6">
        <w:t>ОП.</w:t>
      </w:r>
      <w:r>
        <w:t>1</w:t>
      </w:r>
      <w:r w:rsidR="000569D6">
        <w:t>4</w:t>
      </w:r>
      <w:r>
        <w:t xml:space="preserve"> </w:t>
      </w:r>
      <w:r w:rsidRPr="007834B6">
        <w:t>ФОРМИРОВАНИЕ КЛЮЧЕВЫХ КОМПЕТЕНЦИЙ ЦИФРОВОЙ ЭКОНОМИКИ</w:t>
      </w:r>
      <w:r w:rsidRPr="006E7FF4">
        <w:t>»</w:t>
      </w:r>
    </w:p>
    <w:p w14:paraId="497CA90F" w14:textId="77777777" w:rsidR="00DB7B4E" w:rsidRDefault="00DB7B4E" w:rsidP="00DB7B4E">
      <w:pPr>
        <w:pStyle w:val="1"/>
      </w:pPr>
    </w:p>
    <w:p w14:paraId="4E6E7B97" w14:textId="77777777" w:rsidR="00DB7B4E" w:rsidRDefault="00DB7B4E" w:rsidP="00DB7B4E">
      <w:pPr>
        <w:pStyle w:val="1"/>
      </w:pPr>
    </w:p>
    <w:p w14:paraId="7F883335" w14:textId="77777777" w:rsidR="00DB7B4E" w:rsidRDefault="00DB7B4E" w:rsidP="00DB7B4E">
      <w:pPr>
        <w:pStyle w:val="1"/>
      </w:pPr>
    </w:p>
    <w:p w14:paraId="272172EA" w14:textId="77777777" w:rsidR="00DB7B4E" w:rsidRDefault="00DB7B4E" w:rsidP="00DB7B4E">
      <w:pPr>
        <w:pStyle w:val="1"/>
      </w:pPr>
    </w:p>
    <w:p w14:paraId="49423BD2" w14:textId="77777777" w:rsidR="00DB7B4E" w:rsidRDefault="00DB7B4E" w:rsidP="00DB7B4E">
      <w:pPr>
        <w:pStyle w:val="1"/>
      </w:pPr>
    </w:p>
    <w:p w14:paraId="0CFDC5B4" w14:textId="77777777" w:rsidR="00DB7B4E" w:rsidRDefault="00DB7B4E" w:rsidP="00DB7B4E">
      <w:pPr>
        <w:pStyle w:val="1"/>
      </w:pPr>
    </w:p>
    <w:p w14:paraId="7E9638C5" w14:textId="77777777" w:rsidR="00DB7B4E" w:rsidRDefault="00DB7B4E" w:rsidP="00DB7B4E">
      <w:pPr>
        <w:pStyle w:val="1"/>
      </w:pPr>
    </w:p>
    <w:p w14:paraId="640CC81D" w14:textId="77777777" w:rsidR="00DB7B4E" w:rsidRDefault="00DB7B4E" w:rsidP="00DB7B4E">
      <w:pPr>
        <w:pStyle w:val="1"/>
      </w:pPr>
    </w:p>
    <w:p w14:paraId="5965E5C3" w14:textId="77777777" w:rsidR="00DB7B4E" w:rsidRDefault="00DB7B4E" w:rsidP="00DB7B4E">
      <w:pPr>
        <w:pStyle w:val="1"/>
      </w:pPr>
    </w:p>
    <w:p w14:paraId="352C52E4" w14:textId="77777777" w:rsidR="00DB7B4E" w:rsidRDefault="00DB7B4E" w:rsidP="00DB7B4E">
      <w:pPr>
        <w:pStyle w:val="1"/>
      </w:pPr>
    </w:p>
    <w:p w14:paraId="0074C1A2" w14:textId="77777777" w:rsidR="00DB7B4E" w:rsidRDefault="00DB7B4E" w:rsidP="00DB7B4E">
      <w:pPr>
        <w:pStyle w:val="1"/>
      </w:pPr>
    </w:p>
    <w:p w14:paraId="1A351E4C" w14:textId="77777777" w:rsidR="00DB7B4E" w:rsidRDefault="00DB7B4E" w:rsidP="00DB7B4E">
      <w:pPr>
        <w:pStyle w:val="1"/>
      </w:pPr>
    </w:p>
    <w:p w14:paraId="02D8172A" w14:textId="77777777" w:rsidR="00DB7B4E" w:rsidRDefault="00DB7B4E" w:rsidP="00DB7B4E">
      <w:pPr>
        <w:pStyle w:val="1"/>
      </w:pPr>
    </w:p>
    <w:p w14:paraId="321EAF40" w14:textId="6F5C4459" w:rsidR="00DB7B4E" w:rsidRDefault="00C54EAE" w:rsidP="00DB7B4E">
      <w:pPr>
        <w:pStyle w:val="1d"/>
        <w:jc w:val="center"/>
        <w:rPr>
          <w:b/>
          <w:bCs/>
          <w:lang w:val="ru-RU"/>
        </w:rPr>
      </w:pPr>
      <w:r>
        <w:rPr>
          <w:b/>
          <w:bCs/>
          <w:lang w:val="ru-RU"/>
        </w:rPr>
        <w:t>2024г.</w:t>
      </w:r>
    </w:p>
    <w:p w14:paraId="0875C371" w14:textId="77777777" w:rsidR="00C54EAE" w:rsidRPr="00C54EAE" w:rsidRDefault="00C54EAE" w:rsidP="00C54EAE">
      <w:pPr>
        <w:pStyle w:val="afc"/>
        <w:rPr>
          <w:lang w:eastAsia="nl-NL"/>
        </w:rPr>
      </w:pPr>
    </w:p>
    <w:p w14:paraId="5E35F8C6" w14:textId="77777777" w:rsidR="00DB7B4E" w:rsidRPr="00DF068E" w:rsidRDefault="00DB7B4E" w:rsidP="00DB7B4E">
      <w:pPr>
        <w:jc w:val="center"/>
        <w:rPr>
          <w:rFonts w:ascii="Times New Roman" w:hAnsi="Times New Roman"/>
        </w:rPr>
      </w:pPr>
      <w:bookmarkStart w:id="121" w:name="_Toc167191999"/>
      <w:r>
        <w:rPr>
          <w:rFonts w:ascii="Times New Roman" w:hAnsi="Times New Roman"/>
        </w:rPr>
        <w:lastRenderedPageBreak/>
        <w:t>СОДЕРЖАНИЕ</w:t>
      </w:r>
      <w:r w:rsidRPr="00DF068E">
        <w:rPr>
          <w:rFonts w:ascii="Times New Roman" w:hAnsi="Times New Roman"/>
        </w:rPr>
        <w:t xml:space="preserve"> ПРОГРАММЫ</w:t>
      </w:r>
      <w:bookmarkEnd w:id="121"/>
    </w:p>
    <w:p w14:paraId="5795AB8E" w14:textId="77777777" w:rsidR="00DB7B4E" w:rsidRPr="00C54EAE" w:rsidRDefault="00DB7B4E" w:rsidP="00DB7B4E">
      <w:pPr>
        <w:pStyle w:val="14"/>
        <w:rPr>
          <w:rFonts w:asciiTheme="minorHAnsi" w:eastAsiaTheme="minorEastAsia" w:hAnsiTheme="minorHAnsi" w:cstheme="minorBidi"/>
          <w:b w:val="0"/>
          <w:bCs w:val="0"/>
          <w:lang w:eastAsia="ru-RU"/>
        </w:rPr>
      </w:pPr>
      <w:r w:rsidRPr="00C54EAE">
        <w:rPr>
          <w:b w:val="0"/>
          <w:bCs w:val="0"/>
        </w:rPr>
        <w:fldChar w:fldCharType="begin"/>
      </w:r>
      <w:r w:rsidRPr="00C54EAE">
        <w:rPr>
          <w:b w:val="0"/>
          <w:bCs w:val="0"/>
        </w:rPr>
        <w:instrText xml:space="preserve"> TOC \h \z \t "Раздел 1;1;Раздел 1.1;2" </w:instrText>
      </w:r>
      <w:r w:rsidRPr="00C54EAE">
        <w:rPr>
          <w:b w:val="0"/>
          <w:bCs w:val="0"/>
        </w:rPr>
        <w:fldChar w:fldCharType="separate"/>
      </w:r>
      <w:hyperlink w:anchor="_Toc167191999" w:history="1">
        <w:r w:rsidRPr="00C54EAE">
          <w:rPr>
            <w:rStyle w:val="af0"/>
          </w:rPr>
          <w:t>СОДЕРЖАНИЕ ПРОГРАММЫ</w:t>
        </w:r>
        <w:r w:rsidRPr="00C54EAE">
          <w:rPr>
            <w:webHidden/>
          </w:rPr>
          <w:tab/>
        </w:r>
        <w:r w:rsidRPr="00C54EAE">
          <w:rPr>
            <w:webHidden/>
          </w:rPr>
          <w:fldChar w:fldCharType="begin"/>
        </w:r>
        <w:r w:rsidRPr="00C54EAE">
          <w:rPr>
            <w:webHidden/>
          </w:rPr>
          <w:instrText xml:space="preserve"> PAGEREF _Toc167191999 \h </w:instrText>
        </w:r>
        <w:r w:rsidRPr="00C54EAE">
          <w:rPr>
            <w:webHidden/>
          </w:rPr>
        </w:r>
        <w:r w:rsidRPr="00C54EAE">
          <w:rPr>
            <w:webHidden/>
          </w:rPr>
          <w:fldChar w:fldCharType="separate"/>
        </w:r>
        <w:r w:rsidRPr="00C54EAE">
          <w:rPr>
            <w:webHidden/>
          </w:rPr>
          <w:t>2</w:t>
        </w:r>
        <w:r w:rsidRPr="00C54EAE">
          <w:rPr>
            <w:webHidden/>
          </w:rPr>
          <w:fldChar w:fldCharType="end"/>
        </w:r>
      </w:hyperlink>
    </w:p>
    <w:p w14:paraId="23E34872" w14:textId="77777777" w:rsidR="00DB7B4E" w:rsidRPr="00C54EAE" w:rsidRDefault="0096534A" w:rsidP="00DB7B4E">
      <w:pPr>
        <w:pStyle w:val="14"/>
        <w:tabs>
          <w:tab w:val="left" w:pos="480"/>
        </w:tabs>
        <w:rPr>
          <w:rFonts w:asciiTheme="minorHAnsi" w:eastAsiaTheme="minorEastAsia" w:hAnsiTheme="minorHAnsi" w:cstheme="minorBidi"/>
          <w:b w:val="0"/>
          <w:bCs w:val="0"/>
          <w:lang w:eastAsia="ru-RU"/>
        </w:rPr>
      </w:pPr>
      <w:hyperlink w:anchor="_Toc167192000" w:history="1">
        <w:r w:rsidR="00DB7B4E" w:rsidRPr="00C54EAE">
          <w:rPr>
            <w:rStyle w:val="af0"/>
            <w:iCs/>
          </w:rPr>
          <w:t>1.</w:t>
        </w:r>
        <w:r w:rsidR="00DB7B4E" w:rsidRPr="00C54EAE">
          <w:rPr>
            <w:rFonts w:asciiTheme="minorHAnsi" w:eastAsiaTheme="minorEastAsia" w:hAnsiTheme="minorHAnsi" w:cstheme="minorBidi"/>
            <w:b w:val="0"/>
            <w:bCs w:val="0"/>
            <w:lang w:eastAsia="ru-RU"/>
          </w:rPr>
          <w:tab/>
        </w:r>
        <w:r w:rsidR="00DB7B4E" w:rsidRPr="00C54EAE">
          <w:rPr>
            <w:rStyle w:val="af0"/>
            <w:iCs/>
          </w:rPr>
          <w:t>Общая характеристика РАБОЧЕЙ ПРОГРАММЫ УЧЕБНОЙ ДИСЦИПЛИНЫ</w:t>
        </w:r>
        <w:r w:rsidR="00DB7B4E" w:rsidRPr="00C54EAE">
          <w:rPr>
            <w:webHidden/>
          </w:rPr>
          <w:tab/>
        </w:r>
        <w:r w:rsidR="00DB7B4E" w:rsidRPr="00C54EAE">
          <w:rPr>
            <w:webHidden/>
          </w:rPr>
          <w:fldChar w:fldCharType="begin"/>
        </w:r>
        <w:r w:rsidR="00DB7B4E" w:rsidRPr="00C54EAE">
          <w:rPr>
            <w:webHidden/>
          </w:rPr>
          <w:instrText xml:space="preserve"> PAGEREF _Toc167192000 \h </w:instrText>
        </w:r>
        <w:r w:rsidR="00DB7B4E" w:rsidRPr="00C54EAE">
          <w:rPr>
            <w:webHidden/>
          </w:rPr>
        </w:r>
        <w:r w:rsidR="00DB7B4E" w:rsidRPr="00C54EAE">
          <w:rPr>
            <w:webHidden/>
          </w:rPr>
          <w:fldChar w:fldCharType="separate"/>
        </w:r>
        <w:r w:rsidR="00DB7B4E" w:rsidRPr="00C54EAE">
          <w:rPr>
            <w:webHidden/>
          </w:rPr>
          <w:t>3</w:t>
        </w:r>
        <w:r w:rsidR="00DB7B4E" w:rsidRPr="00C54EAE">
          <w:rPr>
            <w:webHidden/>
          </w:rPr>
          <w:fldChar w:fldCharType="end"/>
        </w:r>
      </w:hyperlink>
    </w:p>
    <w:p w14:paraId="615EF96E" w14:textId="77777777" w:rsidR="00DB7B4E" w:rsidRPr="00C54EAE" w:rsidRDefault="0096534A" w:rsidP="00DB7B4E">
      <w:pPr>
        <w:pStyle w:val="21"/>
        <w:rPr>
          <w:rFonts w:asciiTheme="minorHAnsi" w:eastAsiaTheme="minorEastAsia" w:hAnsiTheme="minorHAnsi" w:cstheme="minorBidi"/>
          <w:i w:val="0"/>
          <w:iCs w:val="0"/>
          <w:sz w:val="22"/>
          <w:szCs w:val="22"/>
        </w:rPr>
      </w:pPr>
      <w:hyperlink w:anchor="_Toc167192001" w:history="1">
        <w:r w:rsidR="00DB7B4E" w:rsidRPr="00C54EAE">
          <w:rPr>
            <w:rStyle w:val="af0"/>
            <w:i w:val="0"/>
          </w:rPr>
          <w:t>1.1. Цель и место дисциплины в структуре образовательной программы</w:t>
        </w:r>
        <w:r w:rsidR="00DB7B4E" w:rsidRPr="00C54EAE">
          <w:rPr>
            <w:i w:val="0"/>
            <w:webHidden/>
          </w:rPr>
          <w:tab/>
        </w:r>
        <w:r w:rsidR="00DB7B4E" w:rsidRPr="00C54EAE">
          <w:rPr>
            <w:i w:val="0"/>
            <w:webHidden/>
          </w:rPr>
          <w:fldChar w:fldCharType="begin"/>
        </w:r>
        <w:r w:rsidR="00DB7B4E" w:rsidRPr="00C54EAE">
          <w:rPr>
            <w:i w:val="0"/>
            <w:webHidden/>
          </w:rPr>
          <w:instrText xml:space="preserve"> PAGEREF _Toc167192001 \h </w:instrText>
        </w:r>
        <w:r w:rsidR="00DB7B4E" w:rsidRPr="00C54EAE">
          <w:rPr>
            <w:i w:val="0"/>
            <w:webHidden/>
          </w:rPr>
        </w:r>
        <w:r w:rsidR="00DB7B4E" w:rsidRPr="00C54EAE">
          <w:rPr>
            <w:i w:val="0"/>
            <w:webHidden/>
          </w:rPr>
          <w:fldChar w:fldCharType="separate"/>
        </w:r>
        <w:r w:rsidR="00DB7B4E" w:rsidRPr="00C54EAE">
          <w:rPr>
            <w:i w:val="0"/>
            <w:webHidden/>
          </w:rPr>
          <w:t>3</w:t>
        </w:r>
        <w:r w:rsidR="00DB7B4E" w:rsidRPr="00C54EAE">
          <w:rPr>
            <w:i w:val="0"/>
            <w:webHidden/>
          </w:rPr>
          <w:fldChar w:fldCharType="end"/>
        </w:r>
      </w:hyperlink>
    </w:p>
    <w:p w14:paraId="1393DDC3" w14:textId="77777777" w:rsidR="00DB7B4E" w:rsidRPr="00C54EAE" w:rsidRDefault="0096534A" w:rsidP="00DB7B4E">
      <w:pPr>
        <w:pStyle w:val="21"/>
        <w:rPr>
          <w:rFonts w:asciiTheme="minorHAnsi" w:eastAsiaTheme="minorEastAsia" w:hAnsiTheme="minorHAnsi" w:cstheme="minorBidi"/>
          <w:i w:val="0"/>
          <w:iCs w:val="0"/>
          <w:sz w:val="22"/>
          <w:szCs w:val="22"/>
        </w:rPr>
      </w:pPr>
      <w:hyperlink w:anchor="_Toc167192002" w:history="1">
        <w:r w:rsidR="00DB7B4E" w:rsidRPr="00C54EAE">
          <w:rPr>
            <w:rStyle w:val="af0"/>
            <w:i w:val="0"/>
          </w:rPr>
          <w:t>1.2. Планируемые результаты освоения дисциплины</w:t>
        </w:r>
        <w:r w:rsidR="00DB7B4E" w:rsidRPr="00C54EAE">
          <w:rPr>
            <w:i w:val="0"/>
            <w:webHidden/>
          </w:rPr>
          <w:tab/>
        </w:r>
        <w:r w:rsidR="00DB7B4E" w:rsidRPr="00C54EAE">
          <w:rPr>
            <w:i w:val="0"/>
            <w:webHidden/>
          </w:rPr>
          <w:fldChar w:fldCharType="begin"/>
        </w:r>
        <w:r w:rsidR="00DB7B4E" w:rsidRPr="00C54EAE">
          <w:rPr>
            <w:i w:val="0"/>
            <w:webHidden/>
          </w:rPr>
          <w:instrText xml:space="preserve"> PAGEREF _Toc167192002 \h </w:instrText>
        </w:r>
        <w:r w:rsidR="00DB7B4E" w:rsidRPr="00C54EAE">
          <w:rPr>
            <w:i w:val="0"/>
            <w:webHidden/>
          </w:rPr>
        </w:r>
        <w:r w:rsidR="00DB7B4E" w:rsidRPr="00C54EAE">
          <w:rPr>
            <w:i w:val="0"/>
            <w:webHidden/>
          </w:rPr>
          <w:fldChar w:fldCharType="separate"/>
        </w:r>
        <w:r w:rsidR="00DB7B4E" w:rsidRPr="00C54EAE">
          <w:rPr>
            <w:i w:val="0"/>
            <w:webHidden/>
          </w:rPr>
          <w:t>3</w:t>
        </w:r>
        <w:r w:rsidR="00DB7B4E" w:rsidRPr="00C54EAE">
          <w:rPr>
            <w:i w:val="0"/>
            <w:webHidden/>
          </w:rPr>
          <w:fldChar w:fldCharType="end"/>
        </w:r>
      </w:hyperlink>
    </w:p>
    <w:p w14:paraId="2AAF2B6D" w14:textId="77777777" w:rsidR="00DB7B4E" w:rsidRPr="00C54EAE" w:rsidRDefault="0096534A" w:rsidP="00DB7B4E">
      <w:pPr>
        <w:pStyle w:val="14"/>
        <w:rPr>
          <w:rFonts w:asciiTheme="minorHAnsi" w:eastAsiaTheme="minorEastAsia" w:hAnsiTheme="minorHAnsi" w:cstheme="minorBidi"/>
          <w:b w:val="0"/>
          <w:bCs w:val="0"/>
          <w:lang w:eastAsia="ru-RU"/>
        </w:rPr>
      </w:pPr>
      <w:hyperlink w:anchor="_Toc167192003" w:history="1">
        <w:r w:rsidR="00DB7B4E" w:rsidRPr="00C54EAE">
          <w:rPr>
            <w:rStyle w:val="af0"/>
          </w:rPr>
          <w:t>2. Структура и содержание ДИСЦИПЛИНЫ</w:t>
        </w:r>
        <w:r w:rsidR="00DB7B4E" w:rsidRPr="00C54EAE">
          <w:rPr>
            <w:webHidden/>
          </w:rPr>
          <w:tab/>
        </w:r>
        <w:r w:rsidR="00DB7B4E" w:rsidRPr="00C54EAE">
          <w:rPr>
            <w:webHidden/>
          </w:rPr>
          <w:fldChar w:fldCharType="begin"/>
        </w:r>
        <w:r w:rsidR="00DB7B4E" w:rsidRPr="00C54EAE">
          <w:rPr>
            <w:webHidden/>
          </w:rPr>
          <w:instrText xml:space="preserve"> PAGEREF _Toc167192003 \h </w:instrText>
        </w:r>
        <w:r w:rsidR="00DB7B4E" w:rsidRPr="00C54EAE">
          <w:rPr>
            <w:webHidden/>
          </w:rPr>
        </w:r>
        <w:r w:rsidR="00DB7B4E" w:rsidRPr="00C54EAE">
          <w:rPr>
            <w:webHidden/>
          </w:rPr>
          <w:fldChar w:fldCharType="separate"/>
        </w:r>
        <w:r w:rsidR="00DB7B4E" w:rsidRPr="00C54EAE">
          <w:rPr>
            <w:webHidden/>
          </w:rPr>
          <w:t>5</w:t>
        </w:r>
        <w:r w:rsidR="00DB7B4E" w:rsidRPr="00C54EAE">
          <w:rPr>
            <w:webHidden/>
          </w:rPr>
          <w:fldChar w:fldCharType="end"/>
        </w:r>
      </w:hyperlink>
    </w:p>
    <w:p w14:paraId="1D21C72C" w14:textId="77777777" w:rsidR="00DB7B4E" w:rsidRPr="00C54EAE" w:rsidRDefault="0096534A" w:rsidP="00DB7B4E">
      <w:pPr>
        <w:pStyle w:val="21"/>
        <w:rPr>
          <w:rFonts w:asciiTheme="minorHAnsi" w:eastAsiaTheme="minorEastAsia" w:hAnsiTheme="minorHAnsi" w:cstheme="minorBidi"/>
          <w:i w:val="0"/>
          <w:iCs w:val="0"/>
          <w:sz w:val="22"/>
          <w:szCs w:val="22"/>
        </w:rPr>
      </w:pPr>
      <w:hyperlink w:anchor="_Toc167192004" w:history="1">
        <w:r w:rsidR="00DB7B4E" w:rsidRPr="00C54EAE">
          <w:rPr>
            <w:rStyle w:val="af0"/>
            <w:i w:val="0"/>
          </w:rPr>
          <w:t>2.1. Трудоемкость освоения дисциплины</w:t>
        </w:r>
        <w:r w:rsidR="00DB7B4E" w:rsidRPr="00C54EAE">
          <w:rPr>
            <w:i w:val="0"/>
            <w:webHidden/>
          </w:rPr>
          <w:tab/>
        </w:r>
        <w:r w:rsidR="00DB7B4E" w:rsidRPr="00C54EAE">
          <w:rPr>
            <w:i w:val="0"/>
            <w:webHidden/>
          </w:rPr>
          <w:fldChar w:fldCharType="begin"/>
        </w:r>
        <w:r w:rsidR="00DB7B4E" w:rsidRPr="00C54EAE">
          <w:rPr>
            <w:i w:val="0"/>
            <w:webHidden/>
          </w:rPr>
          <w:instrText xml:space="preserve"> PAGEREF _Toc167192004 \h </w:instrText>
        </w:r>
        <w:r w:rsidR="00DB7B4E" w:rsidRPr="00C54EAE">
          <w:rPr>
            <w:i w:val="0"/>
            <w:webHidden/>
          </w:rPr>
        </w:r>
        <w:r w:rsidR="00DB7B4E" w:rsidRPr="00C54EAE">
          <w:rPr>
            <w:i w:val="0"/>
            <w:webHidden/>
          </w:rPr>
          <w:fldChar w:fldCharType="separate"/>
        </w:r>
        <w:r w:rsidR="00DB7B4E" w:rsidRPr="00C54EAE">
          <w:rPr>
            <w:i w:val="0"/>
            <w:webHidden/>
          </w:rPr>
          <w:t>5</w:t>
        </w:r>
        <w:r w:rsidR="00DB7B4E" w:rsidRPr="00C54EAE">
          <w:rPr>
            <w:i w:val="0"/>
            <w:webHidden/>
          </w:rPr>
          <w:fldChar w:fldCharType="end"/>
        </w:r>
      </w:hyperlink>
    </w:p>
    <w:p w14:paraId="33E29CE8" w14:textId="77777777" w:rsidR="00DB7B4E" w:rsidRPr="00C54EAE" w:rsidRDefault="0096534A" w:rsidP="00DB7B4E">
      <w:pPr>
        <w:pStyle w:val="21"/>
        <w:rPr>
          <w:rFonts w:asciiTheme="minorHAnsi" w:eastAsiaTheme="minorEastAsia" w:hAnsiTheme="minorHAnsi" w:cstheme="minorBidi"/>
          <w:i w:val="0"/>
          <w:iCs w:val="0"/>
          <w:sz w:val="22"/>
          <w:szCs w:val="22"/>
        </w:rPr>
      </w:pPr>
      <w:hyperlink w:anchor="_Toc167192005" w:history="1">
        <w:r w:rsidR="00DB7B4E" w:rsidRPr="00C54EAE">
          <w:rPr>
            <w:rStyle w:val="af0"/>
            <w:i w:val="0"/>
          </w:rPr>
          <w:t>2.2. Содержание дисциплины</w:t>
        </w:r>
        <w:r w:rsidR="00DB7B4E" w:rsidRPr="00C54EAE">
          <w:rPr>
            <w:i w:val="0"/>
            <w:webHidden/>
          </w:rPr>
          <w:tab/>
        </w:r>
        <w:r w:rsidR="00DB7B4E" w:rsidRPr="00C54EAE">
          <w:rPr>
            <w:i w:val="0"/>
            <w:webHidden/>
          </w:rPr>
          <w:fldChar w:fldCharType="begin"/>
        </w:r>
        <w:r w:rsidR="00DB7B4E" w:rsidRPr="00C54EAE">
          <w:rPr>
            <w:i w:val="0"/>
            <w:webHidden/>
          </w:rPr>
          <w:instrText xml:space="preserve"> PAGEREF _Toc167192005 \h </w:instrText>
        </w:r>
        <w:r w:rsidR="00DB7B4E" w:rsidRPr="00C54EAE">
          <w:rPr>
            <w:i w:val="0"/>
            <w:webHidden/>
          </w:rPr>
        </w:r>
        <w:r w:rsidR="00DB7B4E" w:rsidRPr="00C54EAE">
          <w:rPr>
            <w:i w:val="0"/>
            <w:webHidden/>
          </w:rPr>
          <w:fldChar w:fldCharType="separate"/>
        </w:r>
        <w:r w:rsidR="00DB7B4E" w:rsidRPr="00C54EAE">
          <w:rPr>
            <w:i w:val="0"/>
            <w:webHidden/>
          </w:rPr>
          <w:t>6</w:t>
        </w:r>
        <w:r w:rsidR="00DB7B4E" w:rsidRPr="00C54EAE">
          <w:rPr>
            <w:i w:val="0"/>
            <w:webHidden/>
          </w:rPr>
          <w:fldChar w:fldCharType="end"/>
        </w:r>
      </w:hyperlink>
    </w:p>
    <w:p w14:paraId="17AA336B" w14:textId="77777777" w:rsidR="00DB7B4E" w:rsidRPr="00C54EAE" w:rsidRDefault="0096534A" w:rsidP="00DB7B4E">
      <w:pPr>
        <w:pStyle w:val="14"/>
        <w:rPr>
          <w:rFonts w:asciiTheme="minorHAnsi" w:eastAsiaTheme="minorEastAsia" w:hAnsiTheme="minorHAnsi" w:cstheme="minorBidi"/>
          <w:b w:val="0"/>
          <w:bCs w:val="0"/>
          <w:lang w:eastAsia="ru-RU"/>
        </w:rPr>
      </w:pPr>
      <w:hyperlink w:anchor="_Toc167192006" w:history="1">
        <w:r w:rsidR="00DB7B4E" w:rsidRPr="00C54EAE">
          <w:rPr>
            <w:rStyle w:val="af0"/>
          </w:rPr>
          <w:t>3. Условия реализации ДИСЦИПЛИНЫ</w:t>
        </w:r>
        <w:r w:rsidR="00DB7B4E" w:rsidRPr="00C54EAE">
          <w:rPr>
            <w:webHidden/>
          </w:rPr>
          <w:tab/>
        </w:r>
        <w:r w:rsidR="00DB7B4E" w:rsidRPr="00C54EAE">
          <w:rPr>
            <w:webHidden/>
          </w:rPr>
          <w:fldChar w:fldCharType="begin"/>
        </w:r>
        <w:r w:rsidR="00DB7B4E" w:rsidRPr="00C54EAE">
          <w:rPr>
            <w:webHidden/>
          </w:rPr>
          <w:instrText xml:space="preserve"> PAGEREF _Toc167192006 \h </w:instrText>
        </w:r>
        <w:r w:rsidR="00DB7B4E" w:rsidRPr="00C54EAE">
          <w:rPr>
            <w:webHidden/>
          </w:rPr>
        </w:r>
        <w:r w:rsidR="00DB7B4E" w:rsidRPr="00C54EAE">
          <w:rPr>
            <w:webHidden/>
          </w:rPr>
          <w:fldChar w:fldCharType="separate"/>
        </w:r>
        <w:r w:rsidR="00DB7B4E" w:rsidRPr="00C54EAE">
          <w:rPr>
            <w:webHidden/>
          </w:rPr>
          <w:t>10</w:t>
        </w:r>
        <w:r w:rsidR="00DB7B4E" w:rsidRPr="00C54EAE">
          <w:rPr>
            <w:webHidden/>
          </w:rPr>
          <w:fldChar w:fldCharType="end"/>
        </w:r>
      </w:hyperlink>
    </w:p>
    <w:p w14:paraId="7783601E" w14:textId="77777777" w:rsidR="00DB7B4E" w:rsidRPr="00C54EAE" w:rsidRDefault="0096534A" w:rsidP="00DB7B4E">
      <w:pPr>
        <w:pStyle w:val="21"/>
        <w:rPr>
          <w:rFonts w:asciiTheme="minorHAnsi" w:eastAsiaTheme="minorEastAsia" w:hAnsiTheme="minorHAnsi" w:cstheme="minorBidi"/>
          <w:i w:val="0"/>
          <w:iCs w:val="0"/>
          <w:sz w:val="22"/>
          <w:szCs w:val="22"/>
        </w:rPr>
      </w:pPr>
      <w:hyperlink w:anchor="_Toc167192007" w:history="1">
        <w:r w:rsidR="00DB7B4E" w:rsidRPr="00C54EAE">
          <w:rPr>
            <w:rStyle w:val="af0"/>
            <w:i w:val="0"/>
          </w:rPr>
          <w:t>3.1. Материально-техническое обеспечение</w:t>
        </w:r>
        <w:r w:rsidR="00DB7B4E" w:rsidRPr="00C54EAE">
          <w:rPr>
            <w:i w:val="0"/>
            <w:webHidden/>
          </w:rPr>
          <w:tab/>
        </w:r>
        <w:r w:rsidR="00DB7B4E" w:rsidRPr="00C54EAE">
          <w:rPr>
            <w:i w:val="0"/>
            <w:webHidden/>
          </w:rPr>
          <w:fldChar w:fldCharType="begin"/>
        </w:r>
        <w:r w:rsidR="00DB7B4E" w:rsidRPr="00C54EAE">
          <w:rPr>
            <w:i w:val="0"/>
            <w:webHidden/>
          </w:rPr>
          <w:instrText xml:space="preserve"> PAGEREF _Toc167192007 \h </w:instrText>
        </w:r>
        <w:r w:rsidR="00DB7B4E" w:rsidRPr="00C54EAE">
          <w:rPr>
            <w:i w:val="0"/>
            <w:webHidden/>
          </w:rPr>
        </w:r>
        <w:r w:rsidR="00DB7B4E" w:rsidRPr="00C54EAE">
          <w:rPr>
            <w:i w:val="0"/>
            <w:webHidden/>
          </w:rPr>
          <w:fldChar w:fldCharType="separate"/>
        </w:r>
        <w:r w:rsidR="00DB7B4E" w:rsidRPr="00C54EAE">
          <w:rPr>
            <w:i w:val="0"/>
            <w:webHidden/>
          </w:rPr>
          <w:t>10</w:t>
        </w:r>
        <w:r w:rsidR="00DB7B4E" w:rsidRPr="00C54EAE">
          <w:rPr>
            <w:i w:val="0"/>
            <w:webHidden/>
          </w:rPr>
          <w:fldChar w:fldCharType="end"/>
        </w:r>
      </w:hyperlink>
    </w:p>
    <w:p w14:paraId="060B4D59" w14:textId="77777777" w:rsidR="00DB7B4E" w:rsidRPr="00C54EAE" w:rsidRDefault="0096534A" w:rsidP="00DB7B4E">
      <w:pPr>
        <w:pStyle w:val="21"/>
        <w:rPr>
          <w:rFonts w:asciiTheme="minorHAnsi" w:eastAsiaTheme="minorEastAsia" w:hAnsiTheme="minorHAnsi" w:cstheme="minorBidi"/>
          <w:i w:val="0"/>
          <w:iCs w:val="0"/>
          <w:sz w:val="22"/>
          <w:szCs w:val="22"/>
        </w:rPr>
      </w:pPr>
      <w:hyperlink w:anchor="_Toc167192008" w:history="1">
        <w:r w:rsidR="00DB7B4E" w:rsidRPr="00C54EAE">
          <w:rPr>
            <w:rStyle w:val="af0"/>
            <w:i w:val="0"/>
          </w:rPr>
          <w:t>3.2. Учебно-методическое обеспечение</w:t>
        </w:r>
        <w:r w:rsidR="00DB7B4E" w:rsidRPr="00C54EAE">
          <w:rPr>
            <w:i w:val="0"/>
            <w:webHidden/>
          </w:rPr>
          <w:tab/>
        </w:r>
        <w:r w:rsidR="00DB7B4E" w:rsidRPr="00C54EAE">
          <w:rPr>
            <w:i w:val="0"/>
            <w:webHidden/>
          </w:rPr>
          <w:fldChar w:fldCharType="begin"/>
        </w:r>
        <w:r w:rsidR="00DB7B4E" w:rsidRPr="00C54EAE">
          <w:rPr>
            <w:i w:val="0"/>
            <w:webHidden/>
          </w:rPr>
          <w:instrText xml:space="preserve"> PAGEREF _Toc167192008 \h </w:instrText>
        </w:r>
        <w:r w:rsidR="00DB7B4E" w:rsidRPr="00C54EAE">
          <w:rPr>
            <w:i w:val="0"/>
            <w:webHidden/>
          </w:rPr>
        </w:r>
        <w:r w:rsidR="00DB7B4E" w:rsidRPr="00C54EAE">
          <w:rPr>
            <w:i w:val="0"/>
            <w:webHidden/>
          </w:rPr>
          <w:fldChar w:fldCharType="separate"/>
        </w:r>
        <w:r w:rsidR="00DB7B4E" w:rsidRPr="00C54EAE">
          <w:rPr>
            <w:i w:val="0"/>
            <w:webHidden/>
          </w:rPr>
          <w:t>10</w:t>
        </w:r>
        <w:r w:rsidR="00DB7B4E" w:rsidRPr="00C54EAE">
          <w:rPr>
            <w:i w:val="0"/>
            <w:webHidden/>
          </w:rPr>
          <w:fldChar w:fldCharType="end"/>
        </w:r>
      </w:hyperlink>
    </w:p>
    <w:p w14:paraId="7AA2F8EA" w14:textId="77777777" w:rsidR="00DB7B4E" w:rsidRPr="00C54EAE" w:rsidRDefault="0096534A" w:rsidP="00DB7B4E">
      <w:pPr>
        <w:pStyle w:val="14"/>
        <w:rPr>
          <w:rFonts w:asciiTheme="minorHAnsi" w:eastAsiaTheme="minorEastAsia" w:hAnsiTheme="minorHAnsi" w:cstheme="minorBidi"/>
          <w:b w:val="0"/>
          <w:bCs w:val="0"/>
          <w:lang w:eastAsia="ru-RU"/>
        </w:rPr>
      </w:pPr>
      <w:hyperlink w:anchor="_Toc167192009" w:history="1">
        <w:r w:rsidR="00DB7B4E" w:rsidRPr="00C54EAE">
          <w:rPr>
            <w:rStyle w:val="af0"/>
          </w:rPr>
          <w:t>4. Контроль и оценка результатов  освоения ДИСЦИПЛИНЫ</w:t>
        </w:r>
        <w:r w:rsidR="00DB7B4E" w:rsidRPr="00C54EAE">
          <w:rPr>
            <w:webHidden/>
          </w:rPr>
          <w:tab/>
        </w:r>
        <w:r w:rsidR="00DB7B4E" w:rsidRPr="00C54EAE">
          <w:rPr>
            <w:webHidden/>
          </w:rPr>
          <w:fldChar w:fldCharType="begin"/>
        </w:r>
        <w:r w:rsidR="00DB7B4E" w:rsidRPr="00C54EAE">
          <w:rPr>
            <w:webHidden/>
          </w:rPr>
          <w:instrText xml:space="preserve"> PAGEREF _Toc167192009 \h </w:instrText>
        </w:r>
        <w:r w:rsidR="00DB7B4E" w:rsidRPr="00C54EAE">
          <w:rPr>
            <w:webHidden/>
          </w:rPr>
        </w:r>
        <w:r w:rsidR="00DB7B4E" w:rsidRPr="00C54EAE">
          <w:rPr>
            <w:webHidden/>
          </w:rPr>
          <w:fldChar w:fldCharType="separate"/>
        </w:r>
        <w:r w:rsidR="00DB7B4E" w:rsidRPr="00C54EAE">
          <w:rPr>
            <w:webHidden/>
          </w:rPr>
          <w:t>10</w:t>
        </w:r>
        <w:r w:rsidR="00DB7B4E" w:rsidRPr="00C54EAE">
          <w:rPr>
            <w:webHidden/>
          </w:rPr>
          <w:fldChar w:fldCharType="end"/>
        </w:r>
      </w:hyperlink>
    </w:p>
    <w:p w14:paraId="593421F1" w14:textId="77777777" w:rsidR="00DB7B4E" w:rsidRPr="00C34FE7" w:rsidRDefault="00DB7B4E" w:rsidP="00DB7B4E">
      <w:pPr>
        <w:pStyle w:val="1f"/>
        <w:jc w:val="left"/>
        <w:rPr>
          <w:rFonts w:ascii="Times New Roman" w:hAnsi="Times New Roman"/>
          <w:b w:val="0"/>
          <w:bCs w:val="0"/>
          <w:lang w:val="ru-RU"/>
        </w:rPr>
      </w:pPr>
      <w:r w:rsidRPr="00C54EAE">
        <w:rPr>
          <w:rFonts w:ascii="Times New Roman" w:hAnsi="Times New Roman"/>
          <w:b w:val="0"/>
          <w:bCs w:val="0"/>
          <w:lang w:val="ru-RU"/>
        </w:rPr>
        <w:fldChar w:fldCharType="end"/>
      </w:r>
    </w:p>
    <w:p w14:paraId="4006FAFC" w14:textId="77777777" w:rsidR="00DB7B4E" w:rsidRPr="00DF068E" w:rsidRDefault="00DB7B4E" w:rsidP="00DB7B4E">
      <w:pPr>
        <w:pStyle w:val="1f"/>
        <w:jc w:val="left"/>
        <w:rPr>
          <w:rFonts w:ascii="Times New Roman" w:hAnsi="Times New Roman"/>
          <w:lang w:val="ru-RU"/>
        </w:rPr>
        <w:sectPr w:rsidR="00DB7B4E" w:rsidRPr="00DF068E" w:rsidSect="00502F97">
          <w:headerReference w:type="even" r:id="rId111"/>
          <w:headerReference w:type="default" r:id="rId112"/>
          <w:footerReference w:type="default" r:id="rId113"/>
          <w:pgSz w:w="11906" w:h="16838"/>
          <w:pgMar w:top="1134" w:right="567" w:bottom="1134" w:left="1701" w:header="709" w:footer="709" w:gutter="0"/>
          <w:cols w:space="708"/>
          <w:docGrid w:linePitch="360"/>
        </w:sectPr>
      </w:pPr>
    </w:p>
    <w:p w14:paraId="66D7669E" w14:textId="77777777" w:rsidR="00DB7B4E" w:rsidRPr="00900FFA" w:rsidRDefault="00DB7B4E" w:rsidP="008F04A5">
      <w:pPr>
        <w:pStyle w:val="1f"/>
        <w:numPr>
          <w:ilvl w:val="0"/>
          <w:numId w:val="34"/>
        </w:numPr>
        <w:rPr>
          <w:rStyle w:val="afb"/>
          <w:i w:val="0"/>
          <w:iCs/>
        </w:rPr>
      </w:pPr>
      <w:bookmarkStart w:id="122" w:name="_Toc167192000"/>
      <w:r w:rsidRPr="00A07404">
        <w:rPr>
          <w:rStyle w:val="afb"/>
          <w:i w:val="0"/>
          <w:iCs/>
        </w:rPr>
        <w:lastRenderedPageBreak/>
        <w:t xml:space="preserve">Общая характеристика </w:t>
      </w:r>
      <w:r w:rsidRPr="00900FFA">
        <w:rPr>
          <w:rStyle w:val="afb"/>
          <w:i w:val="0"/>
          <w:iCs/>
        </w:rPr>
        <w:t>РАБОЧЕЙ ПРОГРАММЫ УЧЕБНОЙ ДИСЦИПЛИНЫ</w:t>
      </w:r>
      <w:bookmarkEnd w:id="122"/>
    </w:p>
    <w:p w14:paraId="7088A9C4" w14:textId="73EC11BE" w:rsidR="00DB7B4E" w:rsidRPr="00C54EAE" w:rsidRDefault="00DB7B4E" w:rsidP="00DB7B4E">
      <w:pPr>
        <w:pStyle w:val="1d"/>
        <w:ind w:left="720"/>
        <w:jc w:val="center"/>
        <w:rPr>
          <w:rFonts w:eastAsia="Segoe UI"/>
          <w:b/>
          <w:lang w:val="ru-RU"/>
        </w:rPr>
      </w:pPr>
      <w:r w:rsidRPr="00C54EAE">
        <w:rPr>
          <w:rFonts w:eastAsia="Segoe UI"/>
          <w:b/>
          <w:lang w:val="ru-RU"/>
        </w:rPr>
        <w:t>«ОП.1</w:t>
      </w:r>
      <w:r w:rsidR="000569D6">
        <w:rPr>
          <w:rFonts w:eastAsia="Segoe UI"/>
          <w:b/>
          <w:lang w:val="ru-RU"/>
        </w:rPr>
        <w:t>4</w:t>
      </w:r>
      <w:r w:rsidRPr="00C54EAE">
        <w:rPr>
          <w:rFonts w:eastAsia="Segoe UI"/>
          <w:b/>
          <w:lang w:val="ru-RU"/>
        </w:rPr>
        <w:t xml:space="preserve"> Формирование ключевых компетенций цифровой экономики»</w:t>
      </w:r>
    </w:p>
    <w:p w14:paraId="45E5B366" w14:textId="77777777" w:rsidR="00DB7B4E" w:rsidRPr="00021F3A" w:rsidRDefault="00DB7B4E" w:rsidP="00DB7B4E">
      <w:pPr>
        <w:pStyle w:val="1d"/>
        <w:ind w:left="720"/>
        <w:jc w:val="center"/>
        <w:rPr>
          <w:rFonts w:eastAsia="Segoe UI"/>
          <w:vertAlign w:val="superscript"/>
          <w:lang w:val="ru-RU"/>
        </w:rPr>
      </w:pPr>
    </w:p>
    <w:p w14:paraId="182018D0" w14:textId="77777777" w:rsidR="00DB7B4E" w:rsidRPr="00EA6E1D" w:rsidRDefault="00DB7B4E" w:rsidP="00DB7B4E">
      <w:pPr>
        <w:pStyle w:val="114"/>
        <w:rPr>
          <w:rFonts w:ascii="Times New Roman" w:hAnsi="Times New Roman"/>
        </w:rPr>
      </w:pPr>
      <w:bookmarkStart w:id="123" w:name="_Toc167192001"/>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bookmarkEnd w:id="123"/>
    </w:p>
    <w:p w14:paraId="2264A55A" w14:textId="1BE67E4E" w:rsidR="00DB7B4E" w:rsidRPr="00900FFA" w:rsidRDefault="00DB7B4E" w:rsidP="00C54EAE">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w:t>
      </w:r>
      <w:r>
        <w:rPr>
          <w:rFonts w:ascii="Times New Roman" w:eastAsia="Times New Roman" w:hAnsi="Times New Roman" w:cs="Times New Roman"/>
          <w:sz w:val="24"/>
          <w:szCs w:val="24"/>
          <w:lang w:eastAsia="ru-RU"/>
        </w:rPr>
        <w:t xml:space="preserve">дисциплины </w:t>
      </w:r>
      <w:r w:rsidRPr="00EA6E1D">
        <w:rPr>
          <w:rFonts w:ascii="Times New Roman" w:hAnsi="Times New Roman"/>
        </w:rPr>
        <w:t>«</w:t>
      </w:r>
      <w:r>
        <w:rPr>
          <w:rFonts w:ascii="Times New Roman" w:hAnsi="Times New Roman"/>
        </w:rPr>
        <w:t>ОП.1</w:t>
      </w:r>
      <w:r w:rsidR="000569D6">
        <w:rPr>
          <w:rFonts w:ascii="Times New Roman" w:hAnsi="Times New Roman"/>
        </w:rPr>
        <w:t>4</w:t>
      </w:r>
      <w:r>
        <w:rPr>
          <w:rFonts w:ascii="Times New Roman" w:hAnsi="Times New Roman"/>
        </w:rPr>
        <w:t xml:space="preserve"> </w:t>
      </w:r>
      <w:r w:rsidRPr="00D02F0C">
        <w:rPr>
          <w:rFonts w:ascii="Times New Roman" w:hAnsi="Times New Roman"/>
          <w:sz w:val="24"/>
          <w:szCs w:val="24"/>
        </w:rPr>
        <w:t>Формирование ключевых компетенций цифровой экономики</w:t>
      </w:r>
      <w:r w:rsidRPr="00EA6E1D">
        <w:rPr>
          <w:rFonts w:ascii="Times New Roman" w:hAnsi="Times New Roman"/>
        </w:rPr>
        <w:t>»</w:t>
      </w:r>
      <w:r w:rsidRPr="00FA680C">
        <w:rPr>
          <w:rFonts w:ascii="Times New Roman" w:eastAsia="Times New Roman" w:hAnsi="Times New Roman" w:cs="Times New Roman"/>
          <w:sz w:val="24"/>
          <w:szCs w:val="24"/>
          <w:lang w:eastAsia="ru-RU"/>
        </w:rPr>
        <w:t xml:space="preserve">: </w:t>
      </w:r>
      <w:r w:rsidRPr="00F8172A">
        <w:rPr>
          <w:rFonts w:ascii="Times New Roman" w:eastAsia="Times New Roman" w:hAnsi="Times New Roman" w:cs="Times New Roman"/>
          <w:iCs/>
          <w:sz w:val="24"/>
          <w:szCs w:val="24"/>
          <w:lang w:eastAsia="ru-RU"/>
        </w:rPr>
        <w:t>обеспечить общее понимание основ цифровой экономики, особенностей и возможностей цифровых технологий,</w:t>
      </w:r>
      <w:r w:rsidRPr="001C145A">
        <w:rPr>
          <w:rFonts w:ascii="Times New Roman" w:hAnsi="Times New Roman" w:cs="Times New Roman"/>
          <w:sz w:val="24"/>
          <w:szCs w:val="24"/>
        </w:rPr>
        <w:t xml:space="preserve"> </w:t>
      </w:r>
      <w:r w:rsidRPr="009C0EB5">
        <w:rPr>
          <w:rFonts w:ascii="Times New Roman" w:hAnsi="Times New Roman" w:cs="Times New Roman"/>
          <w:sz w:val="24"/>
          <w:szCs w:val="24"/>
        </w:rPr>
        <w:t>формирование умений совершенствовать ключевые компетенции цифровой экономики обучающихся на занятиях и во внеурочное время</w:t>
      </w:r>
      <w:r>
        <w:rPr>
          <w:rFonts w:ascii="Times New Roman" w:hAnsi="Times New Roman" w:cs="Times New Roman"/>
          <w:sz w:val="24"/>
          <w:szCs w:val="24"/>
        </w:rPr>
        <w:t>.</w:t>
      </w:r>
    </w:p>
    <w:p w14:paraId="0A28339B" w14:textId="1950402A" w:rsidR="00DB7B4E" w:rsidRDefault="00DB7B4E" w:rsidP="00C54EAE">
      <w:pPr>
        <w:suppressAutoHyphens/>
        <w:spacing w:line="276" w:lineRule="auto"/>
        <w:ind w:firstLine="709"/>
        <w:jc w:val="both"/>
        <w:rPr>
          <w:rFonts w:ascii="Times New Roman" w:hAnsi="Times New Roman" w:cs="Times New Roman"/>
          <w:iCs/>
          <w:sz w:val="24"/>
          <w:szCs w:val="24"/>
        </w:rPr>
      </w:pPr>
      <w:r>
        <w:rPr>
          <w:rFonts w:ascii="Times New Roman" w:hAnsi="Times New Roman" w:cs="Times New Roman"/>
          <w:sz w:val="24"/>
          <w:szCs w:val="24"/>
        </w:rPr>
        <w:t>Дисциплина «ОП.1</w:t>
      </w:r>
      <w:r w:rsidR="000569D6">
        <w:rPr>
          <w:rFonts w:ascii="Times New Roman" w:hAnsi="Times New Roman" w:cs="Times New Roman"/>
          <w:sz w:val="24"/>
          <w:szCs w:val="24"/>
        </w:rPr>
        <w:t>4</w:t>
      </w:r>
      <w:r>
        <w:rPr>
          <w:rFonts w:ascii="Times New Roman" w:hAnsi="Times New Roman" w:cs="Times New Roman"/>
          <w:sz w:val="24"/>
          <w:szCs w:val="24"/>
        </w:rPr>
        <w:t xml:space="preserve"> </w:t>
      </w:r>
      <w:r w:rsidRPr="00D63E55">
        <w:rPr>
          <w:rFonts w:ascii="Times New Roman" w:hAnsi="Times New Roman" w:cs="Times New Roman"/>
          <w:sz w:val="24"/>
          <w:szCs w:val="24"/>
        </w:rPr>
        <w:t>Формирование ключевых компетенций цифровой экономики</w:t>
      </w:r>
      <w:r>
        <w:rPr>
          <w:rFonts w:ascii="Times New Roman" w:hAnsi="Times New Roman" w:cs="Times New Roman"/>
          <w:sz w:val="24"/>
          <w:szCs w:val="24"/>
        </w:rPr>
        <w:t xml:space="preserve">» </w:t>
      </w:r>
      <w:r w:rsidRPr="00E11160">
        <w:rPr>
          <w:rFonts w:ascii="Times New Roman" w:hAnsi="Times New Roman" w:cs="Times New Roman"/>
          <w:sz w:val="24"/>
          <w:szCs w:val="24"/>
        </w:rPr>
        <w:t>включен</w:t>
      </w:r>
      <w:r>
        <w:rPr>
          <w:rFonts w:ascii="Times New Roman" w:hAnsi="Times New Roman" w:cs="Times New Roman"/>
          <w:sz w:val="24"/>
          <w:szCs w:val="24"/>
        </w:rPr>
        <w:t>а</w:t>
      </w:r>
      <w:r w:rsidRPr="00E11160">
        <w:rPr>
          <w:rFonts w:ascii="Times New Roman" w:hAnsi="Times New Roman" w:cs="Times New Roman"/>
          <w:sz w:val="24"/>
          <w:szCs w:val="24"/>
        </w:rPr>
        <w:t xml:space="preserve"> в </w:t>
      </w:r>
      <w:r w:rsidRPr="00682B73">
        <w:rPr>
          <w:rFonts w:ascii="Times New Roman" w:hAnsi="Times New Roman" w:cs="Times New Roman"/>
          <w:iCs/>
          <w:sz w:val="24"/>
          <w:szCs w:val="24"/>
        </w:rPr>
        <w:t>вариативную часть образовательной программы</w:t>
      </w:r>
      <w:r>
        <w:rPr>
          <w:rFonts w:ascii="Times New Roman" w:hAnsi="Times New Roman" w:cs="Times New Roman"/>
          <w:iCs/>
          <w:sz w:val="24"/>
          <w:szCs w:val="24"/>
        </w:rPr>
        <w:t xml:space="preserve">. </w:t>
      </w:r>
      <w:r w:rsidRPr="00A346D5">
        <w:rPr>
          <w:rFonts w:ascii="Times New Roman" w:hAnsi="Times New Roman" w:cs="Times New Roman"/>
          <w:iCs/>
          <w:sz w:val="24"/>
          <w:szCs w:val="24"/>
        </w:rPr>
        <w:t>Введен</w:t>
      </w:r>
      <w:r>
        <w:rPr>
          <w:rFonts w:ascii="Times New Roman" w:hAnsi="Times New Roman" w:cs="Times New Roman"/>
          <w:iCs/>
          <w:sz w:val="24"/>
          <w:szCs w:val="24"/>
        </w:rPr>
        <w:t>а</w:t>
      </w:r>
      <w:r w:rsidRPr="00A346D5">
        <w:rPr>
          <w:rFonts w:ascii="Times New Roman" w:hAnsi="Times New Roman" w:cs="Times New Roman"/>
          <w:iCs/>
          <w:sz w:val="24"/>
          <w:szCs w:val="24"/>
        </w:rPr>
        <w:t xml:space="preserve"> для получения дополнительных компетенций, умений и знаний, необходимых для обеспечения общего понимания основ цифровой экономики, особенностей и возможностей цифровых технологий, их влияния на экономику в целом и на развитие отдельных отраслей.</w:t>
      </w:r>
    </w:p>
    <w:p w14:paraId="435086D8" w14:textId="77777777" w:rsidR="00DB7B4E" w:rsidRDefault="00DB7B4E" w:rsidP="00C54EAE">
      <w:pPr>
        <w:suppressAutoHyphens/>
        <w:spacing w:line="276" w:lineRule="auto"/>
        <w:ind w:firstLine="709"/>
        <w:jc w:val="both"/>
        <w:rPr>
          <w:rFonts w:ascii="Times New Roman" w:hAnsi="Times New Roman" w:cs="Times New Roman"/>
          <w:iCs/>
          <w:sz w:val="24"/>
          <w:szCs w:val="24"/>
        </w:rPr>
      </w:pPr>
    </w:p>
    <w:p w14:paraId="0351D587" w14:textId="77777777" w:rsidR="00DB7B4E" w:rsidRPr="00EA6E1D" w:rsidRDefault="00DB7B4E" w:rsidP="00C54EAE">
      <w:pPr>
        <w:pStyle w:val="114"/>
        <w:rPr>
          <w:rFonts w:ascii="Times New Roman" w:hAnsi="Times New Roman"/>
        </w:rPr>
      </w:pPr>
      <w:bookmarkStart w:id="124" w:name="_Toc167192002"/>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bookmarkEnd w:id="124"/>
    </w:p>
    <w:p w14:paraId="75795356" w14:textId="77777777" w:rsidR="00DB7B4E" w:rsidRDefault="00DB7B4E" w:rsidP="00C54EAE">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ОПОП-П)</w:t>
      </w:r>
      <w:r w:rsidRPr="00FA680C">
        <w:rPr>
          <w:rFonts w:ascii="Times New Roman" w:eastAsia="Times New Roman" w:hAnsi="Times New Roman" w:cs="Times New Roman"/>
          <w:sz w:val="24"/>
          <w:szCs w:val="24"/>
          <w:lang w:eastAsia="ru-RU"/>
        </w:rPr>
        <w:t>.</w:t>
      </w:r>
    </w:p>
    <w:p w14:paraId="4A7F0C65" w14:textId="77777777" w:rsidR="00DB7B4E" w:rsidRDefault="00DB7B4E" w:rsidP="00C54EAE">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0"/>
        <w:gridCol w:w="3513"/>
        <w:gridCol w:w="3965"/>
      </w:tblGrid>
      <w:tr w:rsidR="00DB7B4E" w:rsidRPr="00900FFA" w14:paraId="79656A64" w14:textId="77777777" w:rsidTr="00AD5821">
        <w:tc>
          <w:tcPr>
            <w:tcW w:w="1988" w:type="dxa"/>
            <w:tcBorders>
              <w:top w:val="single" w:sz="4" w:space="0" w:color="auto"/>
              <w:left w:val="single" w:sz="4" w:space="0" w:color="auto"/>
              <w:right w:val="single" w:sz="4" w:space="0" w:color="auto"/>
            </w:tcBorders>
          </w:tcPr>
          <w:p w14:paraId="070B5CBB" w14:textId="77777777" w:rsidR="00DB7B4E" w:rsidRPr="00900FFA" w:rsidRDefault="00DB7B4E" w:rsidP="00AD5821">
            <w:pPr>
              <w:rPr>
                <w:rStyle w:val="afb"/>
                <w:b/>
                <w:i w:val="0"/>
                <w:sz w:val="24"/>
                <w:szCs w:val="24"/>
              </w:rPr>
            </w:pPr>
            <w:r w:rsidRPr="00900FFA">
              <w:rPr>
                <w:rStyle w:val="afb"/>
                <w:b/>
                <w:i w:val="0"/>
                <w:sz w:val="24"/>
                <w:szCs w:val="24"/>
              </w:rPr>
              <w:t xml:space="preserve">Код ОК </w:t>
            </w:r>
          </w:p>
          <w:p w14:paraId="59F123D6" w14:textId="77777777" w:rsidR="00DB7B4E" w:rsidRPr="00900FFA" w:rsidRDefault="00DB7B4E" w:rsidP="00AD5821">
            <w:pPr>
              <w:rPr>
                <w:rStyle w:val="afb"/>
                <w:b/>
                <w:sz w:val="24"/>
                <w:szCs w:val="24"/>
              </w:rPr>
            </w:pPr>
          </w:p>
        </w:tc>
        <w:tc>
          <w:tcPr>
            <w:tcW w:w="3649" w:type="dxa"/>
            <w:tcBorders>
              <w:top w:val="single" w:sz="4" w:space="0" w:color="auto"/>
              <w:left w:val="single" w:sz="4" w:space="0" w:color="auto"/>
              <w:right w:val="single" w:sz="4" w:space="0" w:color="auto"/>
            </w:tcBorders>
          </w:tcPr>
          <w:p w14:paraId="12F8A189" w14:textId="77777777" w:rsidR="00DB7B4E" w:rsidRPr="00900FFA" w:rsidRDefault="00DB7B4E" w:rsidP="00AD5821">
            <w:pPr>
              <w:jc w:val="center"/>
              <w:rPr>
                <w:rFonts w:ascii="Times New Roman" w:hAnsi="Times New Roman" w:cs="Times New Roman"/>
                <w:b/>
                <w:sz w:val="24"/>
                <w:szCs w:val="24"/>
              </w:rPr>
            </w:pPr>
            <w:r w:rsidRPr="00900FFA">
              <w:rPr>
                <w:rFonts w:ascii="Times New Roman" w:hAnsi="Times New Roman" w:cs="Times New Roman"/>
                <w:b/>
                <w:sz w:val="24"/>
                <w:szCs w:val="24"/>
              </w:rPr>
              <w:t>Уметь</w:t>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6759C19C" w14:textId="77777777" w:rsidR="00DB7B4E" w:rsidRPr="00900FFA" w:rsidRDefault="00DB7B4E" w:rsidP="00AD5821">
            <w:pPr>
              <w:jc w:val="center"/>
              <w:rPr>
                <w:rFonts w:ascii="Times New Roman" w:hAnsi="Times New Roman" w:cs="Times New Roman"/>
                <w:b/>
                <w:i/>
                <w:sz w:val="24"/>
                <w:szCs w:val="24"/>
              </w:rPr>
            </w:pPr>
            <w:r w:rsidRPr="00900FFA">
              <w:rPr>
                <w:rFonts w:ascii="Times New Roman" w:hAnsi="Times New Roman" w:cs="Times New Roman"/>
                <w:b/>
                <w:sz w:val="24"/>
                <w:szCs w:val="24"/>
              </w:rPr>
              <w:t>Знать</w:t>
            </w:r>
          </w:p>
        </w:tc>
      </w:tr>
      <w:tr w:rsidR="00DB7B4E" w:rsidRPr="00900FFA" w14:paraId="663DE68B" w14:textId="77777777" w:rsidTr="00AD5821">
        <w:tc>
          <w:tcPr>
            <w:tcW w:w="1988" w:type="dxa"/>
            <w:tcBorders>
              <w:top w:val="single" w:sz="4" w:space="0" w:color="auto"/>
              <w:left w:val="single" w:sz="4" w:space="0" w:color="auto"/>
              <w:right w:val="single" w:sz="4" w:space="0" w:color="auto"/>
            </w:tcBorders>
          </w:tcPr>
          <w:p w14:paraId="42AF6DAC" w14:textId="77777777" w:rsidR="00DB7B4E" w:rsidRDefault="00DB7B4E" w:rsidP="00AD5821">
            <w:pPr>
              <w:rPr>
                <w:rFonts w:ascii="Times New Roman" w:hAnsi="Times New Roman" w:cs="Times New Roman"/>
                <w:bCs/>
                <w:sz w:val="24"/>
                <w:szCs w:val="24"/>
              </w:rPr>
            </w:pPr>
            <w:r w:rsidRPr="00900FFA">
              <w:rPr>
                <w:rFonts w:ascii="Times New Roman" w:hAnsi="Times New Roman" w:cs="Times New Roman"/>
                <w:bCs/>
                <w:sz w:val="24"/>
                <w:szCs w:val="24"/>
              </w:rPr>
              <w:t>ОК.0</w:t>
            </w:r>
            <w:r>
              <w:rPr>
                <w:rFonts w:ascii="Times New Roman" w:hAnsi="Times New Roman" w:cs="Times New Roman"/>
                <w:bCs/>
                <w:sz w:val="24"/>
                <w:szCs w:val="24"/>
              </w:rPr>
              <w:t>1</w:t>
            </w:r>
          </w:p>
          <w:p w14:paraId="5F0F3653" w14:textId="77777777" w:rsidR="00DB7B4E" w:rsidRPr="00900FFA" w:rsidRDefault="00DB7B4E" w:rsidP="00AD5821">
            <w:pPr>
              <w:rPr>
                <w:rFonts w:ascii="Times New Roman" w:hAnsi="Times New Roman" w:cs="Times New Roman"/>
                <w:bCs/>
                <w:sz w:val="24"/>
                <w:szCs w:val="24"/>
              </w:rPr>
            </w:pPr>
            <w:r>
              <w:rPr>
                <w:rFonts w:ascii="Times New Roman" w:hAnsi="Times New Roman"/>
              </w:rPr>
              <w:t>Выбирать способы решения задач профессиональной деятельности применительно к различным контекстам</w:t>
            </w:r>
          </w:p>
        </w:tc>
        <w:tc>
          <w:tcPr>
            <w:tcW w:w="3649" w:type="dxa"/>
            <w:tcBorders>
              <w:top w:val="single" w:sz="4" w:space="0" w:color="auto"/>
              <w:left w:val="single" w:sz="4" w:space="0" w:color="auto"/>
              <w:right w:val="single" w:sz="4" w:space="0" w:color="auto"/>
            </w:tcBorders>
          </w:tcPr>
          <w:p w14:paraId="65A3FBFF" w14:textId="77777777" w:rsidR="00DB7B4E" w:rsidRPr="005F294A" w:rsidRDefault="00DB7B4E" w:rsidP="00AD5821">
            <w:pPr>
              <w:rPr>
                <w:rFonts w:ascii="Times New Roman" w:hAnsi="Times New Roman" w:cs="Times New Roman"/>
                <w:bCs/>
                <w:sz w:val="24"/>
                <w:szCs w:val="24"/>
              </w:rPr>
            </w:pPr>
            <w:r>
              <w:rPr>
                <w:rFonts w:ascii="Times New Roman" w:hAnsi="Times New Roman" w:cs="Times New Roman"/>
                <w:bCs/>
                <w:sz w:val="24"/>
                <w:szCs w:val="24"/>
              </w:rPr>
              <w:t>-</w:t>
            </w:r>
            <w:r w:rsidRPr="005F294A">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5F074A6A" w14:textId="77777777" w:rsidR="00DB7B4E" w:rsidRPr="005F294A" w:rsidRDefault="00DB7B4E" w:rsidP="00AD5821">
            <w:pPr>
              <w:rPr>
                <w:rFonts w:ascii="Times New Roman" w:hAnsi="Times New Roman" w:cs="Times New Roman"/>
                <w:bCs/>
                <w:sz w:val="24"/>
                <w:szCs w:val="24"/>
              </w:rPr>
            </w:pPr>
            <w:r>
              <w:rPr>
                <w:rFonts w:ascii="Times New Roman" w:hAnsi="Times New Roman" w:cs="Times New Roman"/>
                <w:bCs/>
                <w:sz w:val="24"/>
                <w:szCs w:val="24"/>
              </w:rPr>
              <w:t>-</w:t>
            </w:r>
            <w:r w:rsidRPr="005F294A">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35BEAA1D" w14:textId="77777777" w:rsidR="00DB7B4E" w:rsidRPr="005F294A" w:rsidRDefault="00DB7B4E" w:rsidP="00AD5821">
            <w:pPr>
              <w:rPr>
                <w:rFonts w:ascii="Times New Roman" w:hAnsi="Times New Roman" w:cs="Times New Roman"/>
                <w:bCs/>
                <w:sz w:val="24"/>
                <w:szCs w:val="24"/>
              </w:rPr>
            </w:pPr>
            <w:r>
              <w:rPr>
                <w:rFonts w:ascii="Times New Roman" w:hAnsi="Times New Roman" w:cs="Times New Roman"/>
                <w:bCs/>
                <w:sz w:val="24"/>
                <w:szCs w:val="24"/>
              </w:rPr>
              <w:t>-</w:t>
            </w:r>
            <w:r w:rsidRPr="005F294A">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14:paraId="6E90D9B2" w14:textId="77777777" w:rsidR="00DB7B4E" w:rsidRPr="005F294A" w:rsidRDefault="00DB7B4E" w:rsidP="00AD5821">
            <w:pPr>
              <w:rPr>
                <w:rFonts w:ascii="Times New Roman" w:hAnsi="Times New Roman" w:cs="Times New Roman"/>
                <w:bCs/>
                <w:sz w:val="24"/>
                <w:szCs w:val="24"/>
              </w:rPr>
            </w:pPr>
            <w:r>
              <w:rPr>
                <w:rFonts w:ascii="Times New Roman" w:hAnsi="Times New Roman" w:cs="Times New Roman"/>
                <w:bCs/>
                <w:sz w:val="24"/>
                <w:szCs w:val="24"/>
              </w:rPr>
              <w:t>-</w:t>
            </w:r>
            <w:r w:rsidRPr="005F294A">
              <w:rPr>
                <w:rFonts w:ascii="Times New Roman" w:hAnsi="Times New Roman" w:cs="Times New Roman"/>
                <w:bCs/>
                <w:sz w:val="24"/>
                <w:szCs w:val="24"/>
              </w:rPr>
              <w:t>владеть актуальными методами работы в профессиональной и смежных сферах</w:t>
            </w:r>
          </w:p>
          <w:p w14:paraId="45FC8696" w14:textId="77777777" w:rsidR="00DB7B4E" w:rsidRPr="00900FFA" w:rsidRDefault="00DB7B4E" w:rsidP="00AD5821">
            <w:pPr>
              <w:rPr>
                <w:rFonts w:ascii="Times New Roman" w:hAnsi="Times New Roman" w:cs="Times New Roman"/>
                <w:bCs/>
                <w:sz w:val="24"/>
                <w:szCs w:val="24"/>
              </w:rPr>
            </w:pPr>
            <w:r>
              <w:rPr>
                <w:rFonts w:ascii="Times New Roman" w:hAnsi="Times New Roman" w:cs="Times New Roman"/>
                <w:bCs/>
                <w:sz w:val="24"/>
                <w:szCs w:val="24"/>
              </w:rPr>
              <w:t>-</w:t>
            </w:r>
            <w:r w:rsidRPr="005F294A">
              <w:rPr>
                <w:rFonts w:ascii="Times New Roman" w:hAnsi="Times New Roman" w:cs="Times New Roman"/>
                <w:bCs/>
                <w:sz w:val="24"/>
                <w:szCs w:val="24"/>
              </w:rPr>
              <w:t xml:space="preserve">оценивать результат и последствия своих действий </w:t>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03C40B54" w14:textId="77777777" w:rsidR="00DB7B4E" w:rsidRPr="005F642F" w:rsidRDefault="00DB7B4E" w:rsidP="00AD5821">
            <w:pPr>
              <w:rPr>
                <w:rFonts w:ascii="Times New Roman" w:hAnsi="Times New Roman" w:cs="Times New Roman"/>
                <w:bCs/>
                <w:sz w:val="24"/>
                <w:szCs w:val="24"/>
              </w:rPr>
            </w:pPr>
            <w:r>
              <w:rPr>
                <w:rFonts w:ascii="Times New Roman" w:hAnsi="Times New Roman" w:cs="Times New Roman"/>
                <w:bCs/>
                <w:sz w:val="24"/>
                <w:szCs w:val="24"/>
              </w:rPr>
              <w:t>-</w:t>
            </w:r>
            <w:r w:rsidRPr="005F642F">
              <w:rPr>
                <w:rFonts w:ascii="Times New Roman" w:hAnsi="Times New Roman" w:cs="Times New Roman"/>
                <w:bCs/>
                <w:sz w:val="24"/>
                <w:szCs w:val="24"/>
              </w:rPr>
              <w:t xml:space="preserve">актуальный профессиональный и социальный контекст, в котором приходится работать и жить </w:t>
            </w:r>
          </w:p>
          <w:p w14:paraId="12F33909" w14:textId="77777777" w:rsidR="00DB7B4E" w:rsidRPr="005F642F" w:rsidRDefault="00DB7B4E" w:rsidP="00AD5821">
            <w:pPr>
              <w:rPr>
                <w:rFonts w:ascii="Times New Roman" w:hAnsi="Times New Roman" w:cs="Times New Roman"/>
                <w:bCs/>
                <w:sz w:val="24"/>
                <w:szCs w:val="24"/>
              </w:rPr>
            </w:pPr>
            <w:r>
              <w:rPr>
                <w:rFonts w:ascii="Times New Roman" w:hAnsi="Times New Roman" w:cs="Times New Roman"/>
                <w:bCs/>
                <w:sz w:val="24"/>
                <w:szCs w:val="24"/>
              </w:rPr>
              <w:t>-</w:t>
            </w:r>
            <w:r w:rsidRPr="005F642F">
              <w:rPr>
                <w:rFonts w:ascii="Times New Roman" w:hAnsi="Times New Roman" w:cs="Times New Roman"/>
                <w:bCs/>
                <w:sz w:val="24"/>
                <w:szCs w:val="24"/>
              </w:rPr>
              <w:t>структура плана для решения задач, алгоритмы выполнения работ в профессиональной и смежных областях</w:t>
            </w:r>
          </w:p>
          <w:p w14:paraId="17DFC57F" w14:textId="77777777" w:rsidR="00DB7B4E" w:rsidRPr="005F642F" w:rsidRDefault="00DB7B4E" w:rsidP="00AD5821">
            <w:pPr>
              <w:rPr>
                <w:rFonts w:ascii="Times New Roman" w:hAnsi="Times New Roman" w:cs="Times New Roman"/>
                <w:bCs/>
                <w:sz w:val="24"/>
                <w:szCs w:val="24"/>
              </w:rPr>
            </w:pPr>
            <w:r>
              <w:rPr>
                <w:rFonts w:ascii="Times New Roman" w:hAnsi="Times New Roman" w:cs="Times New Roman"/>
                <w:bCs/>
                <w:sz w:val="24"/>
                <w:szCs w:val="24"/>
              </w:rPr>
              <w:t>-</w:t>
            </w:r>
            <w:r w:rsidRPr="005F642F">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14:paraId="7EA84797" w14:textId="77777777" w:rsidR="00DB7B4E" w:rsidRPr="005F642F" w:rsidRDefault="00DB7B4E" w:rsidP="00AD5821">
            <w:pPr>
              <w:rPr>
                <w:rFonts w:ascii="Times New Roman" w:hAnsi="Times New Roman" w:cs="Times New Roman"/>
                <w:bCs/>
                <w:sz w:val="24"/>
                <w:szCs w:val="24"/>
              </w:rPr>
            </w:pPr>
            <w:r>
              <w:rPr>
                <w:rFonts w:ascii="Times New Roman" w:hAnsi="Times New Roman" w:cs="Times New Roman"/>
                <w:bCs/>
                <w:sz w:val="24"/>
                <w:szCs w:val="24"/>
              </w:rPr>
              <w:t>-</w:t>
            </w:r>
            <w:r w:rsidRPr="005F642F">
              <w:rPr>
                <w:rFonts w:ascii="Times New Roman" w:hAnsi="Times New Roman" w:cs="Times New Roman"/>
                <w:bCs/>
                <w:sz w:val="24"/>
                <w:szCs w:val="24"/>
              </w:rPr>
              <w:t>методы работы в профессиональной и смежных сферах</w:t>
            </w:r>
          </w:p>
          <w:p w14:paraId="18CF5D60" w14:textId="77777777" w:rsidR="00DB7B4E" w:rsidRPr="005F642F" w:rsidRDefault="00DB7B4E" w:rsidP="00AD5821">
            <w:pPr>
              <w:rPr>
                <w:rFonts w:ascii="Times New Roman" w:hAnsi="Times New Roman" w:cs="Times New Roman"/>
                <w:bCs/>
                <w:sz w:val="24"/>
                <w:szCs w:val="24"/>
              </w:rPr>
            </w:pPr>
            <w:r>
              <w:rPr>
                <w:rFonts w:ascii="Times New Roman" w:hAnsi="Times New Roman" w:cs="Times New Roman"/>
                <w:bCs/>
                <w:sz w:val="24"/>
                <w:szCs w:val="24"/>
              </w:rPr>
              <w:t>-</w:t>
            </w:r>
            <w:r w:rsidRPr="005F642F">
              <w:rPr>
                <w:rFonts w:ascii="Times New Roman" w:hAnsi="Times New Roman" w:cs="Times New Roman"/>
                <w:bCs/>
                <w:sz w:val="24"/>
                <w:szCs w:val="24"/>
              </w:rPr>
              <w:t>порядок оценки результатов решения задач профессиональной деятельности</w:t>
            </w:r>
          </w:p>
        </w:tc>
      </w:tr>
      <w:tr w:rsidR="00DB7B4E" w:rsidRPr="00900FFA" w14:paraId="38378BA9" w14:textId="77777777" w:rsidTr="00AD5821">
        <w:tc>
          <w:tcPr>
            <w:tcW w:w="1988" w:type="dxa"/>
            <w:tcBorders>
              <w:left w:val="single" w:sz="4" w:space="0" w:color="auto"/>
              <w:right w:val="single" w:sz="4" w:space="0" w:color="auto"/>
            </w:tcBorders>
          </w:tcPr>
          <w:p w14:paraId="6FC244F3" w14:textId="77777777" w:rsidR="00DB7B4E" w:rsidRDefault="00DB7B4E" w:rsidP="00AD5821">
            <w:pPr>
              <w:rPr>
                <w:rFonts w:ascii="Times New Roman" w:hAnsi="Times New Roman" w:cs="Times New Roman"/>
                <w:bCs/>
                <w:sz w:val="24"/>
                <w:szCs w:val="24"/>
              </w:rPr>
            </w:pPr>
            <w:r w:rsidRPr="00900FFA">
              <w:rPr>
                <w:rFonts w:ascii="Times New Roman" w:hAnsi="Times New Roman" w:cs="Times New Roman"/>
                <w:bCs/>
                <w:sz w:val="24"/>
                <w:szCs w:val="24"/>
              </w:rPr>
              <w:t>ОК.0</w:t>
            </w:r>
            <w:r>
              <w:rPr>
                <w:rFonts w:ascii="Times New Roman" w:hAnsi="Times New Roman" w:cs="Times New Roman"/>
                <w:bCs/>
                <w:sz w:val="24"/>
                <w:szCs w:val="24"/>
              </w:rPr>
              <w:t>2</w:t>
            </w:r>
            <w:r>
              <w:t xml:space="preserve"> </w:t>
            </w:r>
            <w:r w:rsidRPr="005F294A">
              <w:rPr>
                <w:rFonts w:ascii="Times New Roman" w:hAnsi="Times New Roman" w:cs="Times New Roman"/>
                <w:bCs/>
                <w:sz w:val="24"/>
                <w:szCs w:val="24"/>
              </w:rPr>
              <w:t xml:space="preserve">Использовать современные средства поиска, анализа и интерпретации информации, и </w:t>
            </w:r>
            <w:r w:rsidRPr="005F294A">
              <w:rPr>
                <w:rFonts w:ascii="Times New Roman" w:hAnsi="Times New Roman" w:cs="Times New Roman"/>
                <w:bCs/>
                <w:sz w:val="24"/>
                <w:szCs w:val="24"/>
              </w:rPr>
              <w:lastRenderedPageBreak/>
              <w:t>информационные технологии для выполнения задач профессиональной деятельности</w:t>
            </w:r>
          </w:p>
          <w:p w14:paraId="0ADC120C" w14:textId="77777777" w:rsidR="00DB7B4E" w:rsidRPr="00900FFA" w:rsidRDefault="00DB7B4E" w:rsidP="00AD5821">
            <w:pPr>
              <w:rPr>
                <w:rFonts w:ascii="Times New Roman" w:hAnsi="Times New Roman" w:cs="Times New Roman"/>
                <w:bCs/>
                <w:sz w:val="24"/>
                <w:szCs w:val="24"/>
              </w:rPr>
            </w:pPr>
          </w:p>
        </w:tc>
        <w:tc>
          <w:tcPr>
            <w:tcW w:w="3649" w:type="dxa"/>
            <w:tcBorders>
              <w:left w:val="single" w:sz="4" w:space="0" w:color="auto"/>
              <w:right w:val="single" w:sz="4" w:space="0" w:color="auto"/>
            </w:tcBorders>
          </w:tcPr>
          <w:p w14:paraId="37ACFBE6" w14:textId="77777777" w:rsidR="00DB7B4E" w:rsidRPr="005F294A" w:rsidRDefault="00DB7B4E" w:rsidP="00AD5821">
            <w:pPr>
              <w:rPr>
                <w:rFonts w:ascii="Times New Roman" w:hAnsi="Times New Roman" w:cs="Times New Roman"/>
                <w:bCs/>
                <w:sz w:val="24"/>
                <w:szCs w:val="24"/>
              </w:rPr>
            </w:pPr>
            <w:r>
              <w:rPr>
                <w:rFonts w:ascii="Times New Roman" w:hAnsi="Times New Roman" w:cs="Times New Roman"/>
                <w:bCs/>
                <w:sz w:val="24"/>
                <w:szCs w:val="24"/>
              </w:rPr>
              <w:lastRenderedPageBreak/>
              <w:t>-</w:t>
            </w:r>
            <w:r w:rsidRPr="005F294A">
              <w:rPr>
                <w:rFonts w:ascii="Times New Roman" w:hAnsi="Times New Roman" w:cs="Times New Roman"/>
                <w:bCs/>
                <w:sz w:val="24"/>
                <w:szCs w:val="24"/>
              </w:rPr>
              <w:t>определять задачи для поиска информации, планировать процесс поиска, выбирать необходимые источники информации</w:t>
            </w:r>
          </w:p>
          <w:p w14:paraId="02488079" w14:textId="77777777" w:rsidR="00DB7B4E" w:rsidRPr="005F294A" w:rsidRDefault="00DB7B4E" w:rsidP="00AD5821">
            <w:pPr>
              <w:rPr>
                <w:rFonts w:ascii="Times New Roman" w:hAnsi="Times New Roman" w:cs="Times New Roman"/>
                <w:bCs/>
                <w:sz w:val="24"/>
                <w:szCs w:val="24"/>
              </w:rPr>
            </w:pPr>
            <w:r>
              <w:rPr>
                <w:rFonts w:ascii="Times New Roman" w:hAnsi="Times New Roman" w:cs="Times New Roman"/>
                <w:bCs/>
                <w:sz w:val="24"/>
                <w:szCs w:val="24"/>
              </w:rPr>
              <w:t>-</w:t>
            </w:r>
            <w:r w:rsidRPr="005F294A">
              <w:rPr>
                <w:rFonts w:ascii="Times New Roman" w:hAnsi="Times New Roman" w:cs="Times New Roman"/>
                <w:bCs/>
                <w:sz w:val="24"/>
                <w:szCs w:val="24"/>
              </w:rPr>
              <w:t xml:space="preserve">выделять наиболее значимое в перечне информации, </w:t>
            </w:r>
            <w:r w:rsidRPr="005F294A">
              <w:rPr>
                <w:rFonts w:ascii="Times New Roman" w:hAnsi="Times New Roman" w:cs="Times New Roman"/>
                <w:bCs/>
                <w:sz w:val="24"/>
                <w:szCs w:val="24"/>
              </w:rPr>
              <w:lastRenderedPageBreak/>
              <w:t>структурировать получаемую информацию, оформлять результаты поиска</w:t>
            </w:r>
          </w:p>
          <w:p w14:paraId="3275543C" w14:textId="77777777" w:rsidR="00DB7B4E" w:rsidRPr="005F294A" w:rsidRDefault="00DB7B4E" w:rsidP="00AD5821">
            <w:pPr>
              <w:rPr>
                <w:rFonts w:ascii="Times New Roman" w:hAnsi="Times New Roman" w:cs="Times New Roman"/>
                <w:bCs/>
                <w:sz w:val="24"/>
                <w:szCs w:val="24"/>
              </w:rPr>
            </w:pPr>
            <w:r>
              <w:rPr>
                <w:rFonts w:ascii="Times New Roman" w:hAnsi="Times New Roman" w:cs="Times New Roman"/>
                <w:bCs/>
                <w:sz w:val="24"/>
                <w:szCs w:val="24"/>
              </w:rPr>
              <w:t>-</w:t>
            </w:r>
            <w:r w:rsidRPr="005F294A">
              <w:rPr>
                <w:rFonts w:ascii="Times New Roman" w:hAnsi="Times New Roman" w:cs="Times New Roman"/>
                <w:bCs/>
                <w:sz w:val="24"/>
                <w:szCs w:val="24"/>
              </w:rPr>
              <w:t>оценивать практическую значимость результатов поиска</w:t>
            </w:r>
          </w:p>
          <w:p w14:paraId="5A2D5711" w14:textId="77777777" w:rsidR="00DB7B4E" w:rsidRPr="005F294A" w:rsidRDefault="00DB7B4E" w:rsidP="00AD5821">
            <w:pPr>
              <w:rPr>
                <w:rFonts w:ascii="Times New Roman" w:hAnsi="Times New Roman" w:cs="Times New Roman"/>
                <w:bCs/>
                <w:sz w:val="24"/>
                <w:szCs w:val="24"/>
              </w:rPr>
            </w:pPr>
            <w:r>
              <w:rPr>
                <w:rFonts w:ascii="Times New Roman" w:hAnsi="Times New Roman" w:cs="Times New Roman"/>
                <w:bCs/>
                <w:sz w:val="24"/>
                <w:szCs w:val="24"/>
              </w:rPr>
              <w:t>-</w:t>
            </w:r>
            <w:r w:rsidRPr="005F294A">
              <w:rPr>
                <w:rFonts w:ascii="Times New Roman" w:hAnsi="Times New Roman" w:cs="Times New Roman"/>
                <w:bCs/>
                <w:sz w:val="24"/>
                <w:szCs w:val="24"/>
              </w:rPr>
              <w:t>применять средства информационных технологий для решения профессиональных задач</w:t>
            </w:r>
          </w:p>
          <w:p w14:paraId="18720CC8" w14:textId="77777777" w:rsidR="00DB7B4E" w:rsidRPr="005F294A" w:rsidRDefault="00DB7B4E" w:rsidP="00AD5821">
            <w:pPr>
              <w:rPr>
                <w:rFonts w:ascii="Times New Roman" w:hAnsi="Times New Roman" w:cs="Times New Roman"/>
                <w:bCs/>
                <w:sz w:val="24"/>
                <w:szCs w:val="24"/>
              </w:rPr>
            </w:pPr>
            <w:r>
              <w:rPr>
                <w:rFonts w:ascii="Times New Roman" w:hAnsi="Times New Roman" w:cs="Times New Roman"/>
                <w:bCs/>
                <w:sz w:val="24"/>
                <w:szCs w:val="24"/>
              </w:rPr>
              <w:t>-</w:t>
            </w:r>
            <w:r w:rsidRPr="005F294A">
              <w:rPr>
                <w:rFonts w:ascii="Times New Roman" w:hAnsi="Times New Roman" w:cs="Times New Roman"/>
                <w:bCs/>
                <w:sz w:val="24"/>
                <w:szCs w:val="24"/>
              </w:rPr>
              <w:t>использовать современное программное обеспечение в профессиональной деятельности</w:t>
            </w:r>
          </w:p>
          <w:p w14:paraId="6A6113D2" w14:textId="77777777" w:rsidR="00DB7B4E" w:rsidRPr="00900FFA" w:rsidRDefault="00DB7B4E" w:rsidP="00AD5821">
            <w:pPr>
              <w:rPr>
                <w:rFonts w:ascii="Times New Roman" w:hAnsi="Times New Roman" w:cs="Times New Roman"/>
                <w:bCs/>
                <w:sz w:val="24"/>
                <w:szCs w:val="24"/>
              </w:rPr>
            </w:pPr>
            <w:r>
              <w:rPr>
                <w:rFonts w:ascii="Times New Roman" w:hAnsi="Times New Roman" w:cs="Times New Roman"/>
                <w:bCs/>
                <w:sz w:val="24"/>
                <w:szCs w:val="24"/>
              </w:rPr>
              <w:t>-</w:t>
            </w:r>
            <w:r w:rsidRPr="005F294A">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29423DDA" w14:textId="77777777" w:rsidR="00DB7B4E" w:rsidRPr="005F642F" w:rsidRDefault="00DB7B4E" w:rsidP="00AD5821">
            <w:pPr>
              <w:rPr>
                <w:rFonts w:ascii="Times New Roman" w:hAnsi="Times New Roman" w:cs="Times New Roman"/>
                <w:bCs/>
                <w:sz w:val="24"/>
                <w:szCs w:val="24"/>
              </w:rPr>
            </w:pPr>
            <w:r w:rsidRPr="005F642F">
              <w:rPr>
                <w:rFonts w:ascii="Times New Roman" w:hAnsi="Times New Roman" w:cs="Times New Roman"/>
                <w:bCs/>
                <w:sz w:val="24"/>
                <w:szCs w:val="24"/>
              </w:rPr>
              <w:lastRenderedPageBreak/>
              <w:t>номенклатура информационных источников, применяемых в профессиональной деятельности</w:t>
            </w:r>
          </w:p>
          <w:p w14:paraId="6D4B9083" w14:textId="77777777" w:rsidR="00DB7B4E" w:rsidRPr="005F642F" w:rsidRDefault="00DB7B4E" w:rsidP="00AD5821">
            <w:pPr>
              <w:rPr>
                <w:rFonts w:ascii="Times New Roman" w:hAnsi="Times New Roman" w:cs="Times New Roman"/>
                <w:bCs/>
                <w:sz w:val="24"/>
                <w:szCs w:val="24"/>
              </w:rPr>
            </w:pPr>
            <w:r>
              <w:rPr>
                <w:rFonts w:ascii="Times New Roman" w:hAnsi="Times New Roman" w:cs="Times New Roman"/>
                <w:bCs/>
                <w:sz w:val="24"/>
                <w:szCs w:val="24"/>
              </w:rPr>
              <w:t>-</w:t>
            </w:r>
            <w:r w:rsidRPr="005F642F">
              <w:rPr>
                <w:rFonts w:ascii="Times New Roman" w:hAnsi="Times New Roman" w:cs="Times New Roman"/>
                <w:bCs/>
                <w:sz w:val="24"/>
                <w:szCs w:val="24"/>
              </w:rPr>
              <w:t>приемы структурирования информации</w:t>
            </w:r>
          </w:p>
          <w:p w14:paraId="06F3D3E6" w14:textId="77777777" w:rsidR="00DB7B4E" w:rsidRPr="005F642F" w:rsidRDefault="00DB7B4E" w:rsidP="00AD5821">
            <w:pPr>
              <w:rPr>
                <w:rFonts w:ascii="Times New Roman" w:hAnsi="Times New Roman" w:cs="Times New Roman"/>
                <w:bCs/>
                <w:sz w:val="24"/>
                <w:szCs w:val="24"/>
              </w:rPr>
            </w:pPr>
            <w:r>
              <w:rPr>
                <w:rFonts w:ascii="Times New Roman" w:hAnsi="Times New Roman" w:cs="Times New Roman"/>
                <w:bCs/>
                <w:sz w:val="24"/>
                <w:szCs w:val="24"/>
              </w:rPr>
              <w:t>-</w:t>
            </w:r>
            <w:r w:rsidRPr="005F642F">
              <w:rPr>
                <w:rFonts w:ascii="Times New Roman" w:hAnsi="Times New Roman" w:cs="Times New Roman"/>
                <w:bCs/>
                <w:sz w:val="24"/>
                <w:szCs w:val="24"/>
              </w:rPr>
              <w:t>формат оформления результатов поиска информации</w:t>
            </w:r>
          </w:p>
          <w:p w14:paraId="5314DE05" w14:textId="77777777" w:rsidR="00DB7B4E" w:rsidRPr="005F642F" w:rsidRDefault="00DB7B4E" w:rsidP="00AD5821">
            <w:pPr>
              <w:rPr>
                <w:rFonts w:ascii="Times New Roman" w:hAnsi="Times New Roman" w:cs="Times New Roman"/>
                <w:bCs/>
                <w:sz w:val="24"/>
                <w:szCs w:val="24"/>
              </w:rPr>
            </w:pPr>
            <w:r w:rsidRPr="005F642F">
              <w:rPr>
                <w:rFonts w:ascii="Times New Roman" w:hAnsi="Times New Roman" w:cs="Times New Roman"/>
                <w:bCs/>
                <w:sz w:val="24"/>
                <w:szCs w:val="24"/>
              </w:rPr>
              <w:lastRenderedPageBreak/>
              <w:t>современные средства и устройства информат</w:t>
            </w:r>
            <w:r>
              <w:rPr>
                <w:rFonts w:ascii="Times New Roman" w:hAnsi="Times New Roman" w:cs="Times New Roman"/>
                <w:bCs/>
                <w:sz w:val="24"/>
                <w:szCs w:val="24"/>
              </w:rPr>
              <w:t xml:space="preserve">изации, порядок их применения </w:t>
            </w:r>
          </w:p>
          <w:p w14:paraId="629639E2" w14:textId="77777777" w:rsidR="00DB7B4E" w:rsidRPr="005F642F" w:rsidRDefault="00DB7B4E" w:rsidP="00AD5821">
            <w:pPr>
              <w:rPr>
                <w:rFonts w:ascii="Times New Roman" w:hAnsi="Times New Roman" w:cs="Times New Roman"/>
                <w:bCs/>
                <w:sz w:val="24"/>
                <w:szCs w:val="24"/>
              </w:rPr>
            </w:pPr>
            <w:r>
              <w:rPr>
                <w:rFonts w:ascii="Times New Roman" w:hAnsi="Times New Roman" w:cs="Times New Roman"/>
                <w:bCs/>
                <w:sz w:val="24"/>
                <w:szCs w:val="24"/>
              </w:rPr>
              <w:t>-</w:t>
            </w:r>
            <w:r w:rsidRPr="005F642F">
              <w:rPr>
                <w:rFonts w:ascii="Times New Roman" w:hAnsi="Times New Roman" w:cs="Times New Roman"/>
                <w:bCs/>
                <w:sz w:val="24"/>
                <w:szCs w:val="24"/>
              </w:rPr>
              <w:t>программное обеспечение в профессиональной деятельности, в том числе цифровые средства</w:t>
            </w:r>
          </w:p>
        </w:tc>
      </w:tr>
      <w:tr w:rsidR="00DB7B4E" w:rsidRPr="00900FFA" w14:paraId="2DA457D7" w14:textId="77777777" w:rsidTr="00AD5821">
        <w:tc>
          <w:tcPr>
            <w:tcW w:w="1988" w:type="dxa"/>
            <w:tcBorders>
              <w:left w:val="single" w:sz="4" w:space="0" w:color="auto"/>
              <w:right w:val="single" w:sz="4" w:space="0" w:color="auto"/>
            </w:tcBorders>
          </w:tcPr>
          <w:p w14:paraId="45F5B633" w14:textId="77777777" w:rsidR="00DB7B4E" w:rsidRDefault="00DB7B4E" w:rsidP="00AD5821">
            <w:pPr>
              <w:rPr>
                <w:rFonts w:ascii="Times New Roman" w:hAnsi="Times New Roman" w:cs="Times New Roman"/>
                <w:bCs/>
                <w:sz w:val="24"/>
                <w:szCs w:val="24"/>
              </w:rPr>
            </w:pPr>
            <w:r w:rsidRPr="00546123">
              <w:rPr>
                <w:rFonts w:ascii="Times New Roman" w:hAnsi="Times New Roman" w:cs="Times New Roman"/>
                <w:bCs/>
                <w:sz w:val="24"/>
                <w:szCs w:val="24"/>
              </w:rPr>
              <w:lastRenderedPageBreak/>
              <w:t>ОК.0</w:t>
            </w:r>
            <w:r>
              <w:rPr>
                <w:rFonts w:ascii="Times New Roman" w:hAnsi="Times New Roman" w:cs="Times New Roman"/>
                <w:bCs/>
                <w:sz w:val="24"/>
                <w:szCs w:val="24"/>
              </w:rPr>
              <w:t>5</w:t>
            </w:r>
          </w:p>
          <w:p w14:paraId="7E5B9A44" w14:textId="77777777" w:rsidR="00DB7B4E" w:rsidRPr="00900FFA" w:rsidRDefault="00DB7B4E" w:rsidP="00AD5821">
            <w:pPr>
              <w:rPr>
                <w:rFonts w:ascii="Times New Roman" w:hAnsi="Times New Roman" w:cs="Times New Roman"/>
                <w:bCs/>
                <w:sz w:val="24"/>
                <w:szCs w:val="24"/>
              </w:rPr>
            </w:pPr>
            <w:r w:rsidRPr="005F294A">
              <w:rPr>
                <w:rFonts w:ascii="Times New Roman" w:hAnsi="Times New Roman" w:cs="Times New Roman"/>
                <w:bCs/>
                <w:sz w:val="24"/>
                <w:szCs w:val="24"/>
              </w:rPr>
              <w:t>Осуществлять устную и письменную коммуникацию на государственном языке Р</w:t>
            </w:r>
            <w:r>
              <w:rPr>
                <w:rFonts w:ascii="Times New Roman" w:hAnsi="Times New Roman" w:cs="Times New Roman"/>
                <w:bCs/>
                <w:sz w:val="24"/>
                <w:szCs w:val="24"/>
              </w:rPr>
              <w:t>Ф</w:t>
            </w:r>
            <w:r w:rsidRPr="005F294A">
              <w:rPr>
                <w:rFonts w:ascii="Times New Roman" w:hAnsi="Times New Roman" w:cs="Times New Roman"/>
                <w:bCs/>
                <w:sz w:val="24"/>
                <w:szCs w:val="24"/>
              </w:rPr>
              <w:t xml:space="preserve"> с учетом особенностей социального и культурного контекста</w:t>
            </w:r>
          </w:p>
        </w:tc>
        <w:tc>
          <w:tcPr>
            <w:tcW w:w="3649" w:type="dxa"/>
            <w:tcBorders>
              <w:left w:val="single" w:sz="4" w:space="0" w:color="auto"/>
              <w:right w:val="single" w:sz="4" w:space="0" w:color="auto"/>
            </w:tcBorders>
          </w:tcPr>
          <w:p w14:paraId="1B3A1772" w14:textId="77777777" w:rsidR="00DB7B4E" w:rsidRPr="005F642F" w:rsidRDefault="00DB7B4E" w:rsidP="00AD5821">
            <w:pPr>
              <w:rPr>
                <w:rFonts w:ascii="Times New Roman" w:hAnsi="Times New Roman" w:cs="Times New Roman"/>
                <w:bCs/>
                <w:sz w:val="24"/>
                <w:szCs w:val="24"/>
              </w:rPr>
            </w:pPr>
            <w:r>
              <w:rPr>
                <w:rFonts w:ascii="Times New Roman" w:hAnsi="Times New Roman" w:cs="Times New Roman"/>
                <w:bCs/>
                <w:sz w:val="24"/>
                <w:szCs w:val="24"/>
              </w:rPr>
              <w:t>-</w:t>
            </w:r>
            <w:r w:rsidRPr="005F642F">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w:t>
            </w:r>
          </w:p>
          <w:p w14:paraId="1EA223E4" w14:textId="77777777" w:rsidR="00DB7B4E" w:rsidRPr="005F642F" w:rsidRDefault="00DB7B4E" w:rsidP="00AD5821">
            <w:pPr>
              <w:rPr>
                <w:rFonts w:ascii="Times New Roman" w:hAnsi="Times New Roman" w:cs="Times New Roman"/>
                <w:bCs/>
                <w:sz w:val="24"/>
                <w:szCs w:val="24"/>
              </w:rPr>
            </w:pPr>
            <w:r>
              <w:rPr>
                <w:rFonts w:ascii="Times New Roman" w:hAnsi="Times New Roman" w:cs="Times New Roman"/>
                <w:bCs/>
                <w:sz w:val="24"/>
                <w:szCs w:val="24"/>
              </w:rPr>
              <w:t>-</w:t>
            </w:r>
            <w:r w:rsidRPr="005F642F">
              <w:rPr>
                <w:rFonts w:ascii="Times New Roman" w:hAnsi="Times New Roman" w:cs="Times New Roman"/>
                <w:bCs/>
                <w:sz w:val="24"/>
                <w:szCs w:val="24"/>
              </w:rPr>
              <w:t>проявлять толерантность в рабочем коллективе</w:t>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4D47B380" w14:textId="77777777" w:rsidR="00DB7B4E" w:rsidRPr="005F642F" w:rsidRDefault="00DB7B4E" w:rsidP="00AD5821">
            <w:pPr>
              <w:rPr>
                <w:rFonts w:ascii="Times New Roman" w:hAnsi="Times New Roman" w:cs="Times New Roman"/>
                <w:bCs/>
                <w:sz w:val="24"/>
                <w:szCs w:val="24"/>
              </w:rPr>
            </w:pPr>
            <w:r>
              <w:rPr>
                <w:rFonts w:ascii="Times New Roman" w:hAnsi="Times New Roman" w:cs="Times New Roman"/>
                <w:bCs/>
                <w:sz w:val="24"/>
                <w:szCs w:val="24"/>
              </w:rPr>
              <w:t>-</w:t>
            </w:r>
            <w:r w:rsidRPr="005F642F">
              <w:rPr>
                <w:rFonts w:ascii="Times New Roman" w:hAnsi="Times New Roman" w:cs="Times New Roman"/>
                <w:bCs/>
                <w:sz w:val="24"/>
                <w:szCs w:val="24"/>
              </w:rPr>
              <w:t xml:space="preserve">правила оформления документов </w:t>
            </w:r>
          </w:p>
          <w:p w14:paraId="52BE0EE3" w14:textId="77777777" w:rsidR="00DB7B4E" w:rsidRPr="005F642F" w:rsidRDefault="00DB7B4E" w:rsidP="00AD5821">
            <w:pPr>
              <w:rPr>
                <w:rFonts w:ascii="Times New Roman" w:hAnsi="Times New Roman" w:cs="Times New Roman"/>
                <w:bCs/>
                <w:sz w:val="24"/>
                <w:szCs w:val="24"/>
              </w:rPr>
            </w:pPr>
            <w:r w:rsidRPr="005F642F">
              <w:rPr>
                <w:rFonts w:ascii="Times New Roman" w:hAnsi="Times New Roman" w:cs="Times New Roman"/>
                <w:bCs/>
                <w:sz w:val="24"/>
                <w:szCs w:val="24"/>
              </w:rPr>
              <w:t>правила построения устных сообщений</w:t>
            </w:r>
          </w:p>
          <w:p w14:paraId="604E0F0D" w14:textId="77777777" w:rsidR="00DB7B4E" w:rsidRPr="005F642F" w:rsidRDefault="00DB7B4E" w:rsidP="00AD5821">
            <w:pPr>
              <w:rPr>
                <w:rFonts w:ascii="Times New Roman" w:hAnsi="Times New Roman" w:cs="Times New Roman"/>
                <w:bCs/>
                <w:sz w:val="24"/>
                <w:szCs w:val="24"/>
              </w:rPr>
            </w:pPr>
            <w:r>
              <w:rPr>
                <w:rFonts w:ascii="Times New Roman" w:hAnsi="Times New Roman" w:cs="Times New Roman"/>
                <w:bCs/>
                <w:sz w:val="24"/>
                <w:szCs w:val="24"/>
              </w:rPr>
              <w:t>-</w:t>
            </w:r>
            <w:r w:rsidRPr="005F642F">
              <w:rPr>
                <w:rFonts w:ascii="Times New Roman" w:hAnsi="Times New Roman" w:cs="Times New Roman"/>
                <w:bCs/>
                <w:sz w:val="24"/>
                <w:szCs w:val="24"/>
              </w:rPr>
              <w:t>особенности социального и культурного контекста</w:t>
            </w:r>
          </w:p>
        </w:tc>
      </w:tr>
      <w:tr w:rsidR="00DB7B4E" w:rsidRPr="00900FFA" w14:paraId="27A75FE0" w14:textId="77777777" w:rsidTr="00AD5821">
        <w:tc>
          <w:tcPr>
            <w:tcW w:w="1988" w:type="dxa"/>
            <w:tcBorders>
              <w:left w:val="single" w:sz="4" w:space="0" w:color="auto"/>
              <w:bottom w:val="single" w:sz="4" w:space="0" w:color="auto"/>
              <w:right w:val="single" w:sz="4" w:space="0" w:color="auto"/>
            </w:tcBorders>
          </w:tcPr>
          <w:p w14:paraId="14CA9F16" w14:textId="77777777" w:rsidR="00DB7B4E" w:rsidRDefault="00DB7B4E" w:rsidP="00AD5821">
            <w:pPr>
              <w:rPr>
                <w:rFonts w:ascii="Times New Roman" w:hAnsi="Times New Roman" w:cs="Times New Roman"/>
                <w:bCs/>
                <w:sz w:val="24"/>
                <w:szCs w:val="24"/>
              </w:rPr>
            </w:pPr>
            <w:r w:rsidRPr="00546123">
              <w:rPr>
                <w:rFonts w:ascii="Times New Roman" w:hAnsi="Times New Roman" w:cs="Times New Roman"/>
                <w:bCs/>
                <w:sz w:val="24"/>
                <w:szCs w:val="24"/>
              </w:rPr>
              <w:t>ОК.0</w:t>
            </w:r>
            <w:r>
              <w:rPr>
                <w:rFonts w:ascii="Times New Roman" w:hAnsi="Times New Roman" w:cs="Times New Roman"/>
                <w:bCs/>
                <w:sz w:val="24"/>
                <w:szCs w:val="24"/>
              </w:rPr>
              <w:t>9</w:t>
            </w:r>
          </w:p>
          <w:p w14:paraId="3C45C983" w14:textId="77777777" w:rsidR="00DB7B4E" w:rsidRDefault="00DB7B4E" w:rsidP="00AD5821">
            <w:pPr>
              <w:rPr>
                <w:rFonts w:ascii="Times New Roman" w:hAnsi="Times New Roman" w:cs="Times New Roman"/>
                <w:bCs/>
                <w:sz w:val="24"/>
                <w:szCs w:val="24"/>
              </w:rPr>
            </w:pPr>
            <w:r w:rsidRPr="0096676F">
              <w:rPr>
                <w:rFonts w:ascii="Times New Roman" w:hAnsi="Times New Roman" w:cs="Times New Roman"/>
                <w:bCs/>
                <w:sz w:val="24"/>
                <w:szCs w:val="24"/>
              </w:rPr>
              <w:t>Пользоваться профессиональной документацией на государственном и иностранном языках</w:t>
            </w:r>
          </w:p>
          <w:p w14:paraId="5C507B1C" w14:textId="77777777" w:rsidR="00DB7B4E" w:rsidRPr="00900FFA" w:rsidRDefault="00DB7B4E" w:rsidP="00AD5821">
            <w:pPr>
              <w:rPr>
                <w:rFonts w:ascii="Times New Roman" w:hAnsi="Times New Roman" w:cs="Times New Roman"/>
                <w:bCs/>
                <w:sz w:val="24"/>
                <w:szCs w:val="24"/>
              </w:rPr>
            </w:pPr>
          </w:p>
        </w:tc>
        <w:tc>
          <w:tcPr>
            <w:tcW w:w="3649" w:type="dxa"/>
            <w:tcBorders>
              <w:left w:val="single" w:sz="4" w:space="0" w:color="auto"/>
              <w:bottom w:val="single" w:sz="4" w:space="0" w:color="auto"/>
              <w:right w:val="single" w:sz="4" w:space="0" w:color="auto"/>
            </w:tcBorders>
          </w:tcPr>
          <w:p w14:paraId="168FB6D1" w14:textId="77777777" w:rsidR="00DB7B4E" w:rsidRPr="005F642F" w:rsidRDefault="00DB7B4E" w:rsidP="00AD5821">
            <w:pPr>
              <w:rPr>
                <w:rFonts w:ascii="Times New Roman" w:hAnsi="Times New Roman" w:cs="Times New Roman"/>
                <w:bCs/>
                <w:sz w:val="24"/>
                <w:szCs w:val="24"/>
              </w:rPr>
            </w:pPr>
            <w:r>
              <w:rPr>
                <w:rFonts w:ascii="Times New Roman" w:hAnsi="Times New Roman" w:cs="Times New Roman"/>
                <w:bCs/>
                <w:sz w:val="24"/>
                <w:szCs w:val="24"/>
              </w:rPr>
              <w:t>-</w:t>
            </w:r>
            <w:r w:rsidRPr="005F642F">
              <w:rPr>
                <w:rFonts w:ascii="Times New Roman" w:hAnsi="Times New Roman" w:cs="Times New Roman"/>
                <w:bCs/>
                <w:sz w:val="24"/>
                <w:szCs w:val="24"/>
              </w:rPr>
              <w:t>понимать общий смысл четко произнесенных высказываний на известные темы, понимать тексты на базовые профессиональные темы</w:t>
            </w:r>
          </w:p>
          <w:p w14:paraId="22653B02" w14:textId="77777777" w:rsidR="00DB7B4E" w:rsidRPr="005F642F" w:rsidRDefault="00DB7B4E" w:rsidP="00AD5821">
            <w:pPr>
              <w:rPr>
                <w:rFonts w:ascii="Times New Roman" w:hAnsi="Times New Roman" w:cs="Times New Roman"/>
                <w:bCs/>
                <w:sz w:val="24"/>
                <w:szCs w:val="24"/>
              </w:rPr>
            </w:pPr>
            <w:r>
              <w:rPr>
                <w:rFonts w:ascii="Times New Roman" w:hAnsi="Times New Roman" w:cs="Times New Roman"/>
                <w:bCs/>
                <w:sz w:val="24"/>
                <w:szCs w:val="24"/>
              </w:rPr>
              <w:t>-</w:t>
            </w:r>
            <w:r w:rsidRPr="005F642F">
              <w:rPr>
                <w:rFonts w:ascii="Times New Roman" w:hAnsi="Times New Roman" w:cs="Times New Roman"/>
                <w:bCs/>
                <w:sz w:val="24"/>
                <w:szCs w:val="24"/>
              </w:rPr>
              <w:t>участвовать в диалогах на знакомые общие и профессиональные темы</w:t>
            </w:r>
          </w:p>
          <w:p w14:paraId="20956F5B" w14:textId="77777777" w:rsidR="00DB7B4E" w:rsidRPr="005F642F" w:rsidRDefault="00DB7B4E" w:rsidP="00AD5821">
            <w:pPr>
              <w:rPr>
                <w:rFonts w:ascii="Times New Roman" w:hAnsi="Times New Roman" w:cs="Times New Roman"/>
                <w:bCs/>
                <w:sz w:val="24"/>
                <w:szCs w:val="24"/>
              </w:rPr>
            </w:pPr>
            <w:r>
              <w:rPr>
                <w:rFonts w:ascii="Times New Roman" w:hAnsi="Times New Roman" w:cs="Times New Roman"/>
                <w:bCs/>
                <w:sz w:val="24"/>
                <w:szCs w:val="24"/>
              </w:rPr>
              <w:t>-</w:t>
            </w:r>
            <w:r w:rsidRPr="005F642F">
              <w:rPr>
                <w:rFonts w:ascii="Times New Roman" w:hAnsi="Times New Roman" w:cs="Times New Roman"/>
                <w:bCs/>
                <w:sz w:val="24"/>
                <w:szCs w:val="24"/>
              </w:rPr>
              <w:t>строить простые высказывания о себе и о своей профессиональной деятельности</w:t>
            </w:r>
          </w:p>
          <w:p w14:paraId="1FDDAF4E" w14:textId="77777777" w:rsidR="00DB7B4E" w:rsidRPr="005F642F" w:rsidRDefault="00DB7B4E" w:rsidP="00AD5821">
            <w:pPr>
              <w:rPr>
                <w:rFonts w:ascii="Times New Roman" w:hAnsi="Times New Roman" w:cs="Times New Roman"/>
                <w:bCs/>
                <w:sz w:val="24"/>
                <w:szCs w:val="24"/>
              </w:rPr>
            </w:pPr>
            <w:r w:rsidRPr="005F642F">
              <w:rPr>
                <w:rFonts w:ascii="Times New Roman" w:hAnsi="Times New Roman" w:cs="Times New Roman"/>
                <w:bCs/>
                <w:sz w:val="24"/>
                <w:szCs w:val="24"/>
              </w:rPr>
              <w:t xml:space="preserve">кратко обосновывать и объяснять свои действия </w:t>
            </w:r>
          </w:p>
          <w:p w14:paraId="169B147C" w14:textId="77777777" w:rsidR="00DB7B4E" w:rsidRPr="005F642F" w:rsidRDefault="00DB7B4E" w:rsidP="00AD5821">
            <w:pPr>
              <w:rPr>
                <w:rFonts w:ascii="Times New Roman" w:hAnsi="Times New Roman" w:cs="Times New Roman"/>
                <w:bCs/>
                <w:sz w:val="24"/>
                <w:szCs w:val="24"/>
              </w:rPr>
            </w:pPr>
            <w:r>
              <w:rPr>
                <w:rFonts w:ascii="Times New Roman" w:hAnsi="Times New Roman" w:cs="Times New Roman"/>
                <w:bCs/>
                <w:sz w:val="24"/>
                <w:szCs w:val="24"/>
              </w:rPr>
              <w:t>-</w:t>
            </w:r>
            <w:r w:rsidRPr="005F642F">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566DA805" w14:textId="77777777" w:rsidR="00DB7B4E" w:rsidRPr="005F642F" w:rsidRDefault="00DB7B4E" w:rsidP="00AD5821">
            <w:pPr>
              <w:rPr>
                <w:rFonts w:ascii="Times New Roman" w:hAnsi="Times New Roman" w:cs="Times New Roman"/>
                <w:bCs/>
                <w:sz w:val="24"/>
                <w:szCs w:val="24"/>
              </w:rPr>
            </w:pPr>
            <w:r>
              <w:rPr>
                <w:rFonts w:ascii="Times New Roman" w:hAnsi="Times New Roman" w:cs="Times New Roman"/>
                <w:bCs/>
                <w:sz w:val="24"/>
                <w:szCs w:val="24"/>
              </w:rPr>
              <w:t>-</w:t>
            </w:r>
            <w:r w:rsidRPr="005F642F">
              <w:rPr>
                <w:rFonts w:ascii="Times New Roman" w:hAnsi="Times New Roman" w:cs="Times New Roman"/>
                <w:bCs/>
                <w:sz w:val="24"/>
                <w:szCs w:val="24"/>
              </w:rPr>
              <w:t>правила построения простых и сложных предложений на профессиональные темы</w:t>
            </w:r>
          </w:p>
          <w:p w14:paraId="47D3B2E4" w14:textId="77777777" w:rsidR="00DB7B4E" w:rsidRPr="005F642F" w:rsidRDefault="00DB7B4E" w:rsidP="00AD5821">
            <w:pPr>
              <w:rPr>
                <w:rFonts w:ascii="Times New Roman" w:hAnsi="Times New Roman" w:cs="Times New Roman"/>
                <w:bCs/>
                <w:sz w:val="24"/>
                <w:szCs w:val="24"/>
              </w:rPr>
            </w:pPr>
            <w:r>
              <w:rPr>
                <w:rFonts w:ascii="Times New Roman" w:hAnsi="Times New Roman" w:cs="Times New Roman"/>
                <w:bCs/>
                <w:sz w:val="24"/>
                <w:szCs w:val="24"/>
              </w:rPr>
              <w:t>-</w:t>
            </w:r>
            <w:r w:rsidRPr="005F642F">
              <w:rPr>
                <w:rFonts w:ascii="Times New Roman" w:hAnsi="Times New Roman" w:cs="Times New Roman"/>
                <w:bCs/>
                <w:sz w:val="24"/>
                <w:szCs w:val="24"/>
              </w:rPr>
              <w:t>основные общеупотребительные глаголы (бытовая и профессиональная лексика)</w:t>
            </w:r>
          </w:p>
          <w:p w14:paraId="1F829DF6" w14:textId="77777777" w:rsidR="00DB7B4E" w:rsidRPr="005F642F" w:rsidRDefault="00DB7B4E" w:rsidP="00AD5821">
            <w:pPr>
              <w:rPr>
                <w:rFonts w:ascii="Times New Roman" w:hAnsi="Times New Roman" w:cs="Times New Roman"/>
                <w:bCs/>
                <w:sz w:val="24"/>
                <w:szCs w:val="24"/>
              </w:rPr>
            </w:pPr>
            <w:r>
              <w:rPr>
                <w:rFonts w:ascii="Times New Roman" w:hAnsi="Times New Roman" w:cs="Times New Roman"/>
                <w:bCs/>
                <w:sz w:val="24"/>
                <w:szCs w:val="24"/>
              </w:rPr>
              <w:t>-</w:t>
            </w:r>
            <w:r w:rsidRPr="005F642F">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14:paraId="70F2A4A1" w14:textId="77777777" w:rsidR="00DB7B4E" w:rsidRPr="005F642F" w:rsidRDefault="00DB7B4E" w:rsidP="00AD5821">
            <w:pPr>
              <w:rPr>
                <w:rFonts w:ascii="Times New Roman" w:hAnsi="Times New Roman" w:cs="Times New Roman"/>
                <w:bCs/>
                <w:sz w:val="24"/>
                <w:szCs w:val="24"/>
              </w:rPr>
            </w:pPr>
            <w:r>
              <w:rPr>
                <w:rFonts w:ascii="Times New Roman" w:hAnsi="Times New Roman" w:cs="Times New Roman"/>
                <w:bCs/>
                <w:sz w:val="24"/>
                <w:szCs w:val="24"/>
              </w:rPr>
              <w:t>-</w:t>
            </w:r>
            <w:r w:rsidRPr="005F642F">
              <w:rPr>
                <w:rFonts w:ascii="Times New Roman" w:hAnsi="Times New Roman" w:cs="Times New Roman"/>
                <w:bCs/>
                <w:sz w:val="24"/>
                <w:szCs w:val="24"/>
              </w:rPr>
              <w:t>особенности произношения</w:t>
            </w:r>
          </w:p>
          <w:p w14:paraId="27A2B285" w14:textId="77777777" w:rsidR="00DB7B4E" w:rsidRPr="005F642F" w:rsidRDefault="00DB7B4E" w:rsidP="00AD5821">
            <w:pPr>
              <w:rPr>
                <w:rFonts w:ascii="Times New Roman" w:hAnsi="Times New Roman" w:cs="Times New Roman"/>
                <w:bCs/>
                <w:sz w:val="24"/>
                <w:szCs w:val="24"/>
              </w:rPr>
            </w:pPr>
            <w:r w:rsidRPr="005F642F">
              <w:rPr>
                <w:rFonts w:ascii="Times New Roman" w:hAnsi="Times New Roman" w:cs="Times New Roman"/>
                <w:bCs/>
                <w:sz w:val="24"/>
                <w:szCs w:val="24"/>
              </w:rPr>
              <w:t>правила чтения текстов профессиональной направленности</w:t>
            </w:r>
          </w:p>
        </w:tc>
      </w:tr>
    </w:tbl>
    <w:p w14:paraId="5B15D9C2" w14:textId="77777777" w:rsidR="00DB7B4E" w:rsidRDefault="00DB7B4E" w:rsidP="00DB7B4E">
      <w:pPr>
        <w:pStyle w:val="a4"/>
        <w:spacing w:after="120"/>
        <w:rPr>
          <w:rFonts w:ascii="Times New Roman" w:hAnsi="Times New Roman" w:cs="Times New Roman"/>
          <w:b/>
          <w:sz w:val="24"/>
          <w:szCs w:val="24"/>
        </w:rPr>
      </w:pPr>
    </w:p>
    <w:p w14:paraId="704FC8F5" w14:textId="77777777" w:rsidR="00DB7B4E" w:rsidRPr="00A346D5" w:rsidRDefault="00DB7B4E" w:rsidP="00DB7B4E"/>
    <w:p w14:paraId="3FDD44E8" w14:textId="77777777" w:rsidR="00DB7B4E" w:rsidRPr="00A346D5" w:rsidRDefault="00DB7B4E" w:rsidP="00DB7B4E"/>
    <w:p w14:paraId="37F61173" w14:textId="3DE09F33" w:rsidR="00DB7B4E" w:rsidRDefault="00DB7B4E" w:rsidP="00C54EAE">
      <w:pPr>
        <w:pStyle w:val="1f"/>
        <w:keepNext w:val="0"/>
        <w:widowControl w:val="0"/>
        <w:jc w:val="left"/>
        <w:rPr>
          <w:rFonts w:ascii="Times New Roman" w:hAnsi="Times New Roman"/>
          <w:lang w:val="ru-RU"/>
        </w:rPr>
      </w:pPr>
    </w:p>
    <w:p w14:paraId="760848E8" w14:textId="77777777" w:rsidR="00DB7B4E" w:rsidRDefault="00DB7B4E" w:rsidP="00DB7B4E">
      <w:pPr>
        <w:pStyle w:val="1f"/>
        <w:keepNext w:val="0"/>
        <w:widowControl w:val="0"/>
        <w:rPr>
          <w:rFonts w:ascii="Times New Roman" w:hAnsi="Times New Roman"/>
          <w:lang w:val="ru-RU"/>
        </w:rPr>
      </w:pPr>
      <w:bookmarkStart w:id="125" w:name="_Toc167192003"/>
    </w:p>
    <w:p w14:paraId="36E1EE35" w14:textId="77777777" w:rsidR="00DB7B4E" w:rsidRDefault="00DB7B4E" w:rsidP="00DB7B4E">
      <w:pPr>
        <w:pStyle w:val="1f"/>
        <w:keepNext w:val="0"/>
        <w:widowControl w:val="0"/>
        <w:rPr>
          <w:rFonts w:ascii="Times New Roman" w:hAnsi="Times New Roman"/>
          <w:lang w:val="ru-RU"/>
        </w:rPr>
      </w:pPr>
    </w:p>
    <w:p w14:paraId="147C3FE6" w14:textId="77777777" w:rsidR="00DB7B4E" w:rsidRPr="00B115E3" w:rsidRDefault="00DB7B4E" w:rsidP="00DB7B4E">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bookmarkEnd w:id="125"/>
    </w:p>
    <w:p w14:paraId="7DAC0975" w14:textId="77777777" w:rsidR="00DB7B4E" w:rsidRPr="00E11160" w:rsidRDefault="00DB7B4E" w:rsidP="00DB7B4E">
      <w:pPr>
        <w:pStyle w:val="114"/>
        <w:rPr>
          <w:rFonts w:ascii="Times New Roman" w:hAnsi="Times New Roman"/>
        </w:rPr>
      </w:pPr>
      <w:bookmarkStart w:id="126" w:name="_Toc167192004"/>
      <w:r w:rsidRPr="00E11160">
        <w:rPr>
          <w:rFonts w:ascii="Times New Roman" w:hAnsi="Times New Roman"/>
        </w:rPr>
        <w:t xml:space="preserve">2.1. Трудоемкость освоения </w:t>
      </w:r>
      <w:r>
        <w:rPr>
          <w:rFonts w:ascii="Times New Roman" w:hAnsi="Times New Roman"/>
        </w:rPr>
        <w:t>дисциплины</w:t>
      </w:r>
      <w:bookmarkEnd w:id="126"/>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2"/>
        <w:gridCol w:w="1132"/>
        <w:gridCol w:w="2272"/>
      </w:tblGrid>
      <w:tr w:rsidR="00DB7B4E" w:rsidRPr="00257255" w14:paraId="5264139C" w14:textId="77777777" w:rsidTr="00AD5821">
        <w:trPr>
          <w:trHeight w:val="23"/>
        </w:trPr>
        <w:tc>
          <w:tcPr>
            <w:tcW w:w="3259" w:type="pct"/>
            <w:vAlign w:val="center"/>
          </w:tcPr>
          <w:p w14:paraId="4BF3C277" w14:textId="77777777" w:rsidR="00DB7B4E" w:rsidRPr="00257255" w:rsidRDefault="00DB7B4E" w:rsidP="00AD5821">
            <w:pPr>
              <w:jc w:val="center"/>
              <w:rPr>
                <w:rFonts w:ascii="Times New Roman" w:hAnsi="Times New Roman" w:cs="Times New Roman"/>
                <w:b/>
                <w:sz w:val="24"/>
              </w:rPr>
            </w:pPr>
            <w:r w:rsidRPr="00257255">
              <w:rPr>
                <w:rFonts w:ascii="Times New Roman" w:hAnsi="Times New Roman" w:cs="Times New Roman"/>
                <w:b/>
                <w:sz w:val="24"/>
              </w:rPr>
              <w:t xml:space="preserve">Наименование составных частей </w:t>
            </w:r>
            <w:r>
              <w:rPr>
                <w:rFonts w:ascii="Times New Roman" w:hAnsi="Times New Roman" w:cs="Times New Roman"/>
                <w:b/>
                <w:sz w:val="24"/>
              </w:rPr>
              <w:t>дисциплины</w:t>
            </w:r>
          </w:p>
        </w:tc>
        <w:tc>
          <w:tcPr>
            <w:tcW w:w="579" w:type="pct"/>
            <w:vAlign w:val="center"/>
          </w:tcPr>
          <w:p w14:paraId="61783DE6" w14:textId="77777777" w:rsidR="00DB7B4E" w:rsidRPr="00257255" w:rsidRDefault="00DB7B4E" w:rsidP="00AD5821">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162" w:type="pct"/>
          </w:tcPr>
          <w:p w14:paraId="5CEB8542" w14:textId="77777777" w:rsidR="00DB7B4E" w:rsidRPr="00257255" w:rsidRDefault="00DB7B4E" w:rsidP="00AD5821">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w:t>
            </w:r>
            <w:r w:rsidRPr="00257255">
              <w:rPr>
                <w:rFonts w:ascii="Times New Roman" w:hAnsi="Times New Roman" w:cs="Times New Roman"/>
                <w:b/>
                <w:sz w:val="24"/>
              </w:rPr>
              <w:t xml:space="preserve"> подготовки</w:t>
            </w:r>
          </w:p>
        </w:tc>
      </w:tr>
      <w:tr w:rsidR="00DB7B4E" w:rsidRPr="00257255" w14:paraId="28D055F2" w14:textId="77777777" w:rsidTr="00AD5821">
        <w:trPr>
          <w:trHeight w:val="23"/>
        </w:trPr>
        <w:tc>
          <w:tcPr>
            <w:tcW w:w="3259" w:type="pct"/>
            <w:vAlign w:val="center"/>
          </w:tcPr>
          <w:p w14:paraId="64513152" w14:textId="77777777" w:rsidR="00DB7B4E" w:rsidRPr="00257255" w:rsidRDefault="00DB7B4E" w:rsidP="00AD5821">
            <w:pPr>
              <w:jc w:val="both"/>
              <w:rPr>
                <w:rFonts w:ascii="Times New Roman" w:hAnsi="Times New Roman" w:cs="Times New Roman"/>
                <w:bCs/>
                <w:sz w:val="24"/>
                <w:szCs w:val="24"/>
              </w:rPr>
            </w:pPr>
            <w:r>
              <w:rPr>
                <w:rFonts w:ascii="Times New Roman" w:hAnsi="Times New Roman" w:cs="Times New Roman"/>
                <w:bCs/>
                <w:sz w:val="24"/>
                <w:szCs w:val="24"/>
              </w:rPr>
              <w:t xml:space="preserve">Учебные </w:t>
            </w:r>
            <w:r w:rsidRPr="00257255">
              <w:rPr>
                <w:rFonts w:ascii="Times New Roman" w:hAnsi="Times New Roman" w:cs="Times New Roman"/>
                <w:bCs/>
                <w:sz w:val="24"/>
                <w:szCs w:val="24"/>
              </w:rPr>
              <w:t>занятия</w:t>
            </w:r>
            <w:r w:rsidRPr="00A916EC">
              <w:rPr>
                <w:rFonts w:ascii="Times New Roman" w:hAnsi="Times New Roman" w:cs="Times New Roman"/>
                <w:sz w:val="24"/>
                <w:szCs w:val="24"/>
              </w:rPr>
              <w:t>, из них:</w:t>
            </w:r>
          </w:p>
        </w:tc>
        <w:tc>
          <w:tcPr>
            <w:tcW w:w="579" w:type="pct"/>
            <w:vAlign w:val="center"/>
          </w:tcPr>
          <w:p w14:paraId="19DDF4FA" w14:textId="77777777" w:rsidR="00DB7B4E" w:rsidRPr="00257255" w:rsidRDefault="00DB7B4E" w:rsidP="00AD5821">
            <w:pPr>
              <w:jc w:val="center"/>
              <w:rPr>
                <w:rFonts w:ascii="Times New Roman" w:hAnsi="Times New Roman" w:cs="Times New Roman"/>
                <w:bCs/>
                <w:sz w:val="24"/>
                <w:szCs w:val="24"/>
              </w:rPr>
            </w:pPr>
            <w:r>
              <w:rPr>
                <w:rFonts w:ascii="Times New Roman" w:hAnsi="Times New Roman" w:cs="Times New Roman"/>
                <w:bCs/>
                <w:sz w:val="24"/>
                <w:szCs w:val="24"/>
              </w:rPr>
              <w:t>68</w:t>
            </w:r>
          </w:p>
        </w:tc>
        <w:tc>
          <w:tcPr>
            <w:tcW w:w="1162" w:type="pct"/>
            <w:vAlign w:val="center"/>
          </w:tcPr>
          <w:p w14:paraId="730BDAA8" w14:textId="77777777" w:rsidR="00DB7B4E" w:rsidRPr="00257255" w:rsidRDefault="00DB7B4E" w:rsidP="00AD5821">
            <w:pPr>
              <w:jc w:val="center"/>
              <w:rPr>
                <w:rFonts w:ascii="Times New Roman" w:hAnsi="Times New Roman" w:cs="Times New Roman"/>
                <w:bCs/>
                <w:sz w:val="24"/>
                <w:szCs w:val="24"/>
              </w:rPr>
            </w:pPr>
            <w:r>
              <w:rPr>
                <w:rFonts w:ascii="Times New Roman" w:hAnsi="Times New Roman" w:cs="Times New Roman"/>
                <w:bCs/>
                <w:sz w:val="24"/>
                <w:szCs w:val="24"/>
              </w:rPr>
              <w:t>26</w:t>
            </w:r>
          </w:p>
        </w:tc>
      </w:tr>
      <w:tr w:rsidR="00DB7B4E" w:rsidRPr="00257255" w14:paraId="3BA73121" w14:textId="77777777" w:rsidTr="00AD5821">
        <w:trPr>
          <w:trHeight w:val="23"/>
        </w:trPr>
        <w:tc>
          <w:tcPr>
            <w:tcW w:w="3259" w:type="pct"/>
            <w:vAlign w:val="center"/>
          </w:tcPr>
          <w:p w14:paraId="5B7DE294" w14:textId="77777777" w:rsidR="00DB7B4E" w:rsidRDefault="00DB7B4E" w:rsidP="00AD5821">
            <w:pPr>
              <w:jc w:val="both"/>
              <w:rPr>
                <w:rFonts w:ascii="Times New Roman" w:hAnsi="Times New Roman" w:cs="Times New Roman"/>
                <w:bCs/>
                <w:sz w:val="24"/>
                <w:szCs w:val="24"/>
              </w:rPr>
            </w:pPr>
            <w:r>
              <w:rPr>
                <w:rFonts w:ascii="Times New Roman" w:hAnsi="Times New Roman" w:cs="Times New Roman"/>
                <w:bCs/>
                <w:sz w:val="24"/>
                <w:szCs w:val="24"/>
              </w:rPr>
              <w:t>теоретические</w:t>
            </w:r>
          </w:p>
        </w:tc>
        <w:tc>
          <w:tcPr>
            <w:tcW w:w="579" w:type="pct"/>
            <w:vAlign w:val="center"/>
          </w:tcPr>
          <w:p w14:paraId="076A346A" w14:textId="77777777" w:rsidR="00DB7B4E" w:rsidRDefault="00DB7B4E" w:rsidP="00AD5821">
            <w:pPr>
              <w:jc w:val="center"/>
              <w:rPr>
                <w:rFonts w:ascii="Times New Roman" w:hAnsi="Times New Roman" w:cs="Times New Roman"/>
                <w:bCs/>
                <w:sz w:val="24"/>
                <w:szCs w:val="24"/>
              </w:rPr>
            </w:pPr>
            <w:r>
              <w:rPr>
                <w:rFonts w:ascii="Times New Roman" w:hAnsi="Times New Roman" w:cs="Times New Roman"/>
                <w:bCs/>
                <w:sz w:val="24"/>
                <w:szCs w:val="24"/>
              </w:rPr>
              <w:t>42</w:t>
            </w:r>
          </w:p>
        </w:tc>
        <w:tc>
          <w:tcPr>
            <w:tcW w:w="1162" w:type="pct"/>
            <w:vAlign w:val="center"/>
          </w:tcPr>
          <w:p w14:paraId="10698886" w14:textId="77777777" w:rsidR="00DB7B4E" w:rsidRDefault="00DB7B4E" w:rsidP="00AD5821">
            <w:pPr>
              <w:jc w:val="center"/>
              <w:rPr>
                <w:rFonts w:ascii="Times New Roman" w:hAnsi="Times New Roman" w:cs="Times New Roman"/>
                <w:bCs/>
                <w:sz w:val="24"/>
                <w:szCs w:val="24"/>
              </w:rPr>
            </w:pPr>
          </w:p>
        </w:tc>
      </w:tr>
      <w:tr w:rsidR="00DB7B4E" w:rsidRPr="00257255" w14:paraId="475DA727" w14:textId="77777777" w:rsidTr="00AD5821">
        <w:trPr>
          <w:trHeight w:val="23"/>
        </w:trPr>
        <w:tc>
          <w:tcPr>
            <w:tcW w:w="3259" w:type="pct"/>
            <w:vAlign w:val="center"/>
          </w:tcPr>
          <w:p w14:paraId="18149E86" w14:textId="77777777" w:rsidR="00DB7B4E" w:rsidRDefault="00DB7B4E" w:rsidP="00AD5821">
            <w:pPr>
              <w:jc w:val="both"/>
              <w:rPr>
                <w:rFonts w:ascii="Times New Roman" w:hAnsi="Times New Roman" w:cs="Times New Roman"/>
                <w:bCs/>
                <w:sz w:val="24"/>
                <w:szCs w:val="24"/>
              </w:rPr>
            </w:pPr>
            <w:r>
              <w:rPr>
                <w:rFonts w:ascii="Times New Roman" w:hAnsi="Times New Roman" w:cs="Times New Roman"/>
                <w:bCs/>
                <w:sz w:val="24"/>
                <w:szCs w:val="24"/>
              </w:rPr>
              <w:t>практические</w:t>
            </w:r>
          </w:p>
        </w:tc>
        <w:tc>
          <w:tcPr>
            <w:tcW w:w="579" w:type="pct"/>
            <w:vAlign w:val="center"/>
          </w:tcPr>
          <w:p w14:paraId="6A1244DB" w14:textId="77777777" w:rsidR="00DB7B4E" w:rsidRDefault="00DB7B4E" w:rsidP="00AD5821">
            <w:pPr>
              <w:jc w:val="center"/>
              <w:rPr>
                <w:rFonts w:ascii="Times New Roman" w:hAnsi="Times New Roman" w:cs="Times New Roman"/>
                <w:bCs/>
                <w:sz w:val="24"/>
                <w:szCs w:val="24"/>
              </w:rPr>
            </w:pPr>
            <w:r>
              <w:rPr>
                <w:rFonts w:ascii="Times New Roman" w:hAnsi="Times New Roman" w:cs="Times New Roman"/>
                <w:bCs/>
                <w:sz w:val="24"/>
                <w:szCs w:val="24"/>
              </w:rPr>
              <w:t>26</w:t>
            </w:r>
          </w:p>
        </w:tc>
        <w:tc>
          <w:tcPr>
            <w:tcW w:w="1162" w:type="pct"/>
            <w:vAlign w:val="center"/>
          </w:tcPr>
          <w:p w14:paraId="59E87F04" w14:textId="77777777" w:rsidR="00DB7B4E" w:rsidRDefault="00DB7B4E" w:rsidP="00AD5821">
            <w:pPr>
              <w:jc w:val="center"/>
              <w:rPr>
                <w:rFonts w:ascii="Times New Roman" w:hAnsi="Times New Roman" w:cs="Times New Roman"/>
                <w:bCs/>
                <w:sz w:val="24"/>
                <w:szCs w:val="24"/>
              </w:rPr>
            </w:pPr>
            <w:r>
              <w:rPr>
                <w:rFonts w:ascii="Times New Roman" w:hAnsi="Times New Roman" w:cs="Times New Roman"/>
                <w:bCs/>
                <w:sz w:val="24"/>
                <w:szCs w:val="24"/>
              </w:rPr>
              <w:t>26</w:t>
            </w:r>
          </w:p>
        </w:tc>
      </w:tr>
      <w:tr w:rsidR="00DB7B4E" w:rsidRPr="00257255" w14:paraId="557738C5" w14:textId="77777777" w:rsidTr="00AD5821">
        <w:trPr>
          <w:trHeight w:val="23"/>
        </w:trPr>
        <w:tc>
          <w:tcPr>
            <w:tcW w:w="3259" w:type="pct"/>
            <w:vAlign w:val="center"/>
          </w:tcPr>
          <w:p w14:paraId="6EE24FD1" w14:textId="77777777" w:rsidR="00DB7B4E" w:rsidRPr="00257255" w:rsidRDefault="00DB7B4E" w:rsidP="00AD5821">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579" w:type="pct"/>
            <w:vAlign w:val="center"/>
          </w:tcPr>
          <w:p w14:paraId="7B1CFE28" w14:textId="77777777" w:rsidR="00DB7B4E" w:rsidRPr="00257255" w:rsidRDefault="00DB7B4E" w:rsidP="00AD5821">
            <w:pPr>
              <w:jc w:val="center"/>
              <w:rPr>
                <w:rFonts w:ascii="Times New Roman" w:hAnsi="Times New Roman" w:cs="Times New Roman"/>
                <w:bCs/>
                <w:sz w:val="24"/>
                <w:szCs w:val="24"/>
              </w:rPr>
            </w:pPr>
            <w:r>
              <w:rPr>
                <w:rFonts w:ascii="Times New Roman" w:hAnsi="Times New Roman" w:cs="Times New Roman"/>
                <w:bCs/>
                <w:sz w:val="24"/>
                <w:szCs w:val="24"/>
              </w:rPr>
              <w:t>8</w:t>
            </w:r>
          </w:p>
        </w:tc>
        <w:tc>
          <w:tcPr>
            <w:tcW w:w="1162" w:type="pct"/>
            <w:vAlign w:val="center"/>
          </w:tcPr>
          <w:p w14:paraId="224F40D7" w14:textId="77777777" w:rsidR="00DB7B4E" w:rsidRPr="00257255" w:rsidRDefault="00DB7B4E" w:rsidP="00AD5821">
            <w:pPr>
              <w:jc w:val="center"/>
              <w:rPr>
                <w:rFonts w:ascii="Times New Roman" w:hAnsi="Times New Roman" w:cs="Times New Roman"/>
                <w:bCs/>
                <w:sz w:val="24"/>
                <w:szCs w:val="24"/>
              </w:rPr>
            </w:pPr>
          </w:p>
        </w:tc>
      </w:tr>
      <w:tr w:rsidR="00DB7B4E" w:rsidRPr="00257255" w14:paraId="1CDBE74A" w14:textId="77777777" w:rsidTr="00AD5821">
        <w:trPr>
          <w:trHeight w:val="23"/>
        </w:trPr>
        <w:tc>
          <w:tcPr>
            <w:tcW w:w="3259" w:type="pct"/>
            <w:vAlign w:val="center"/>
          </w:tcPr>
          <w:p w14:paraId="59C9AE0A" w14:textId="77777777" w:rsidR="00DB7B4E" w:rsidRPr="00257255" w:rsidRDefault="00DB7B4E" w:rsidP="00AD5821">
            <w:pPr>
              <w:jc w:val="both"/>
              <w:rPr>
                <w:rFonts w:ascii="Times New Roman" w:hAnsi="Times New Roman" w:cs="Times New Roman"/>
                <w:bCs/>
                <w:sz w:val="24"/>
                <w:szCs w:val="24"/>
              </w:rPr>
            </w:pPr>
            <w:r w:rsidRPr="00257255">
              <w:rPr>
                <w:rFonts w:ascii="Times New Roman" w:hAnsi="Times New Roman" w:cs="Times New Roman"/>
                <w:bCs/>
                <w:sz w:val="24"/>
                <w:szCs w:val="24"/>
              </w:rPr>
              <w:t xml:space="preserve">Промежуточная аттестация </w:t>
            </w:r>
            <w:r>
              <w:rPr>
                <w:rFonts w:ascii="Times New Roman" w:hAnsi="Times New Roman" w:cs="Times New Roman"/>
                <w:bCs/>
                <w:sz w:val="24"/>
                <w:szCs w:val="24"/>
              </w:rPr>
              <w:t xml:space="preserve">в </w:t>
            </w:r>
            <w:r w:rsidRPr="00EC09F6">
              <w:rPr>
                <w:rFonts w:ascii="Times New Roman" w:hAnsi="Times New Roman" w:cs="Times New Roman"/>
                <w:bCs/>
                <w:i/>
                <w:iCs/>
                <w:sz w:val="24"/>
                <w:szCs w:val="24"/>
              </w:rPr>
              <w:t>форме (</w:t>
            </w:r>
            <w:r>
              <w:rPr>
                <w:rFonts w:ascii="Times New Roman" w:hAnsi="Times New Roman" w:cs="Times New Roman"/>
                <w:bCs/>
                <w:i/>
                <w:iCs/>
                <w:sz w:val="24"/>
                <w:szCs w:val="24"/>
              </w:rPr>
              <w:t>д/зачета</w:t>
            </w:r>
            <w:r w:rsidRPr="00EC09F6">
              <w:rPr>
                <w:rFonts w:ascii="Times New Roman" w:hAnsi="Times New Roman" w:cs="Times New Roman"/>
                <w:bCs/>
                <w:i/>
                <w:iCs/>
                <w:sz w:val="20"/>
                <w:szCs w:val="20"/>
              </w:rPr>
              <w:t>)</w:t>
            </w:r>
          </w:p>
        </w:tc>
        <w:tc>
          <w:tcPr>
            <w:tcW w:w="579" w:type="pct"/>
            <w:vAlign w:val="center"/>
          </w:tcPr>
          <w:p w14:paraId="2926929F" w14:textId="77777777" w:rsidR="00DB7B4E" w:rsidRPr="00257255" w:rsidRDefault="00DB7B4E" w:rsidP="00AD5821">
            <w:pPr>
              <w:jc w:val="center"/>
              <w:rPr>
                <w:rFonts w:ascii="Times New Roman" w:hAnsi="Times New Roman" w:cs="Times New Roman"/>
                <w:bCs/>
                <w:sz w:val="24"/>
                <w:szCs w:val="24"/>
              </w:rPr>
            </w:pPr>
            <w:r>
              <w:rPr>
                <w:rFonts w:ascii="Times New Roman" w:hAnsi="Times New Roman" w:cs="Times New Roman"/>
                <w:bCs/>
                <w:sz w:val="24"/>
                <w:szCs w:val="24"/>
              </w:rPr>
              <w:t>12</w:t>
            </w:r>
          </w:p>
        </w:tc>
        <w:tc>
          <w:tcPr>
            <w:tcW w:w="1162" w:type="pct"/>
            <w:vAlign w:val="center"/>
          </w:tcPr>
          <w:p w14:paraId="47D3A132" w14:textId="77777777" w:rsidR="00DB7B4E" w:rsidRPr="00257255" w:rsidRDefault="00DB7B4E" w:rsidP="00AD5821">
            <w:pPr>
              <w:jc w:val="center"/>
              <w:rPr>
                <w:rFonts w:ascii="Times New Roman" w:hAnsi="Times New Roman" w:cs="Times New Roman"/>
                <w:bCs/>
                <w:sz w:val="24"/>
                <w:szCs w:val="24"/>
              </w:rPr>
            </w:pPr>
          </w:p>
        </w:tc>
      </w:tr>
      <w:tr w:rsidR="00DB7B4E" w:rsidRPr="00257255" w14:paraId="2C6DE18D" w14:textId="77777777" w:rsidTr="00AD5821">
        <w:trPr>
          <w:trHeight w:val="23"/>
        </w:trPr>
        <w:tc>
          <w:tcPr>
            <w:tcW w:w="3259" w:type="pct"/>
            <w:vAlign w:val="center"/>
          </w:tcPr>
          <w:p w14:paraId="3B44B97B" w14:textId="77777777" w:rsidR="00DB7B4E" w:rsidRPr="00257255" w:rsidRDefault="00DB7B4E" w:rsidP="00AD5821">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579" w:type="pct"/>
            <w:vAlign w:val="center"/>
          </w:tcPr>
          <w:p w14:paraId="568C74FB" w14:textId="77777777" w:rsidR="00DB7B4E" w:rsidRPr="00257255" w:rsidRDefault="00DB7B4E" w:rsidP="00AD5821">
            <w:pPr>
              <w:jc w:val="center"/>
              <w:rPr>
                <w:rFonts w:ascii="Times New Roman" w:hAnsi="Times New Roman" w:cs="Times New Roman"/>
                <w:b/>
                <w:sz w:val="24"/>
                <w:szCs w:val="24"/>
              </w:rPr>
            </w:pPr>
            <w:r>
              <w:rPr>
                <w:rFonts w:ascii="Times New Roman" w:hAnsi="Times New Roman" w:cs="Times New Roman"/>
                <w:b/>
                <w:sz w:val="24"/>
                <w:szCs w:val="24"/>
              </w:rPr>
              <w:t>88</w:t>
            </w:r>
          </w:p>
        </w:tc>
        <w:tc>
          <w:tcPr>
            <w:tcW w:w="1162" w:type="pct"/>
            <w:vAlign w:val="center"/>
          </w:tcPr>
          <w:p w14:paraId="65709E18" w14:textId="77777777" w:rsidR="00DB7B4E" w:rsidRPr="00257255" w:rsidRDefault="00DB7B4E" w:rsidP="00AD5821">
            <w:pPr>
              <w:jc w:val="center"/>
              <w:rPr>
                <w:rFonts w:ascii="Times New Roman" w:hAnsi="Times New Roman" w:cs="Times New Roman"/>
                <w:b/>
                <w:sz w:val="24"/>
                <w:szCs w:val="24"/>
              </w:rPr>
            </w:pPr>
            <w:r>
              <w:rPr>
                <w:rFonts w:ascii="Times New Roman" w:hAnsi="Times New Roman" w:cs="Times New Roman"/>
                <w:b/>
                <w:sz w:val="24"/>
                <w:szCs w:val="24"/>
              </w:rPr>
              <w:t>26</w:t>
            </w:r>
          </w:p>
        </w:tc>
      </w:tr>
    </w:tbl>
    <w:p w14:paraId="0E72A81B" w14:textId="77777777" w:rsidR="00DB7B4E" w:rsidRDefault="00DB7B4E" w:rsidP="00DB7B4E">
      <w:pPr>
        <w:rPr>
          <w:rFonts w:ascii="Times New Roman" w:eastAsia="Segoe UI" w:hAnsi="Times New Roman" w:cs="Times New Roman"/>
          <w:b/>
          <w:bCs/>
          <w:sz w:val="24"/>
          <w:szCs w:val="24"/>
          <w:lang w:eastAsia="ru-RU"/>
        </w:rPr>
      </w:pPr>
      <w:r>
        <w:rPr>
          <w:rFonts w:ascii="Times New Roman" w:hAnsi="Times New Roman"/>
        </w:rPr>
        <w:br w:type="page"/>
      </w:r>
    </w:p>
    <w:p w14:paraId="5FA7CB07" w14:textId="77777777" w:rsidR="00DB7B4E" w:rsidRDefault="00DB7B4E" w:rsidP="00DB7B4E">
      <w:pPr>
        <w:pStyle w:val="114"/>
        <w:rPr>
          <w:rFonts w:ascii="Times New Roman" w:hAnsi="Times New Roman"/>
        </w:rPr>
        <w:sectPr w:rsidR="00DB7B4E" w:rsidSect="00AD5821">
          <w:headerReference w:type="even" r:id="rId114"/>
          <w:pgSz w:w="11906" w:h="16838"/>
          <w:pgMar w:top="1134" w:right="567" w:bottom="851" w:left="1701" w:header="709" w:footer="709" w:gutter="0"/>
          <w:cols w:space="708"/>
          <w:docGrid w:linePitch="360"/>
        </w:sectPr>
      </w:pPr>
    </w:p>
    <w:p w14:paraId="4324C6BA" w14:textId="77777777" w:rsidR="00DB7B4E" w:rsidRPr="00782EFC" w:rsidRDefault="00DB7B4E" w:rsidP="00DB7B4E">
      <w:pPr>
        <w:pStyle w:val="114"/>
        <w:rPr>
          <w:rFonts w:ascii="Times New Roman" w:hAnsi="Times New Roman"/>
        </w:rPr>
      </w:pPr>
      <w:bookmarkStart w:id="127" w:name="_Toc167192005"/>
      <w:r w:rsidRPr="00782EFC">
        <w:rPr>
          <w:rFonts w:ascii="Times New Roman" w:hAnsi="Times New Roman"/>
        </w:rPr>
        <w:lastRenderedPageBreak/>
        <w:t>2.</w:t>
      </w:r>
      <w:r>
        <w:rPr>
          <w:rFonts w:ascii="Times New Roman" w:hAnsi="Times New Roman"/>
        </w:rPr>
        <w:t>2</w:t>
      </w:r>
      <w:r w:rsidRPr="00782EFC">
        <w:rPr>
          <w:rFonts w:ascii="Times New Roman" w:hAnsi="Times New Roman"/>
        </w:rPr>
        <w:t>. </w:t>
      </w:r>
      <w:r>
        <w:rPr>
          <w:rFonts w:ascii="Times New Roman" w:hAnsi="Times New Roman"/>
        </w:rPr>
        <w:t>С</w:t>
      </w:r>
      <w:r w:rsidRPr="00782EFC">
        <w:rPr>
          <w:rFonts w:ascii="Times New Roman" w:hAnsi="Times New Roman"/>
        </w:rPr>
        <w:t xml:space="preserve">одержание </w:t>
      </w:r>
      <w:r>
        <w:rPr>
          <w:rFonts w:ascii="Times New Roman" w:hAnsi="Times New Roman"/>
        </w:rPr>
        <w:t>дисциплины</w:t>
      </w:r>
      <w:bookmarkEnd w:id="127"/>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gridCol w:w="2694"/>
        <w:gridCol w:w="2409"/>
      </w:tblGrid>
      <w:tr w:rsidR="00DB7B4E" w:rsidRPr="00C63897" w14:paraId="70A829E0" w14:textId="77777777" w:rsidTr="00AD5821">
        <w:trPr>
          <w:trHeight w:val="903"/>
        </w:trPr>
        <w:tc>
          <w:tcPr>
            <w:tcW w:w="2972" w:type="dxa"/>
            <w:vAlign w:val="center"/>
          </w:tcPr>
          <w:p w14:paraId="74E898B8" w14:textId="77777777" w:rsidR="00DB7B4E" w:rsidRPr="00C63897" w:rsidRDefault="00DB7B4E" w:rsidP="00AD5821">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14:paraId="1A37D22B" w14:textId="77777777" w:rsidR="00DB7B4E" w:rsidRPr="00C63897" w:rsidRDefault="00DB7B4E" w:rsidP="00AD5821">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С</w:t>
            </w:r>
            <w:r w:rsidRPr="00C63897">
              <w:rPr>
                <w:rFonts w:ascii="Times New Roman" w:eastAsia="Times New Roman" w:hAnsi="Times New Roman" w:cs="Times New Roman"/>
                <w:b/>
                <w:bCs/>
                <w:lang w:eastAsia="ru-RU"/>
              </w:rPr>
              <w:t>одержание учебного материала, практически</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и лабораторны</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заняти</w:t>
            </w:r>
            <w:r>
              <w:rPr>
                <w:rFonts w:ascii="Times New Roman" w:eastAsia="Times New Roman" w:hAnsi="Times New Roman" w:cs="Times New Roman"/>
                <w:b/>
                <w:bCs/>
                <w:lang w:eastAsia="ru-RU"/>
              </w:rPr>
              <w:t>й</w:t>
            </w:r>
          </w:p>
        </w:tc>
        <w:tc>
          <w:tcPr>
            <w:tcW w:w="2694" w:type="dxa"/>
          </w:tcPr>
          <w:p w14:paraId="6A8670E5" w14:textId="77777777" w:rsidR="00DB7B4E" w:rsidRDefault="00DB7B4E" w:rsidP="00AD5821">
            <w:pPr>
              <w:suppressAutoHyphens/>
              <w:jc w:val="center"/>
              <w:rPr>
                <w:rFonts w:ascii="Times New Roman" w:eastAsia="Times New Roman" w:hAnsi="Times New Roman" w:cs="Times New Roman"/>
                <w:b/>
                <w:bCs/>
                <w:lang w:eastAsia="ru-RU"/>
              </w:rPr>
            </w:pPr>
            <w:r w:rsidRPr="0092473B">
              <w:rPr>
                <w:rFonts w:ascii="Times New Roman" w:hAnsi="Times New Roman"/>
                <w:b/>
                <w:bCs/>
                <w:sz w:val="24"/>
                <w:szCs w:val="24"/>
              </w:rPr>
              <w:t xml:space="preserve">Объем, ак. ч. / </w:t>
            </w:r>
            <w:r w:rsidRPr="0092473B">
              <w:rPr>
                <w:rFonts w:ascii="Times New Roman" w:hAnsi="Times New Roman"/>
                <w:b/>
                <w:bCs/>
                <w:sz w:val="24"/>
                <w:szCs w:val="24"/>
              </w:rPr>
              <w:br/>
              <w:t xml:space="preserve">в том числе </w:t>
            </w:r>
            <w:r w:rsidRPr="0092473B">
              <w:rPr>
                <w:rFonts w:ascii="Times New Roman" w:hAnsi="Times New Roman"/>
                <w:b/>
                <w:bCs/>
                <w:sz w:val="24"/>
                <w:szCs w:val="24"/>
              </w:rPr>
              <w:br/>
              <w:t xml:space="preserve">в форме практической подготовки, </w:t>
            </w:r>
            <w:r>
              <w:rPr>
                <w:rFonts w:ascii="Times New Roman" w:hAnsi="Times New Roman"/>
                <w:b/>
                <w:bCs/>
                <w:sz w:val="24"/>
                <w:szCs w:val="24"/>
              </w:rPr>
              <w:br/>
            </w:r>
            <w:r w:rsidRPr="0092473B">
              <w:rPr>
                <w:rFonts w:ascii="Times New Roman" w:hAnsi="Times New Roman"/>
                <w:b/>
                <w:bCs/>
                <w:sz w:val="24"/>
                <w:szCs w:val="24"/>
              </w:rPr>
              <w:t>ак. ч.</w:t>
            </w:r>
          </w:p>
        </w:tc>
        <w:tc>
          <w:tcPr>
            <w:tcW w:w="2409" w:type="dxa"/>
          </w:tcPr>
          <w:p w14:paraId="42A5E0A6" w14:textId="77777777" w:rsidR="00DB7B4E" w:rsidRDefault="00DB7B4E" w:rsidP="00AD5821">
            <w:pPr>
              <w:suppressAutoHyphens/>
              <w:jc w:val="center"/>
              <w:rPr>
                <w:rFonts w:ascii="Times New Roman" w:eastAsia="Times New Roman" w:hAnsi="Times New Roman" w:cs="Times New Roman"/>
                <w:b/>
                <w:bCs/>
                <w:lang w:eastAsia="ru-RU"/>
              </w:rPr>
            </w:pPr>
            <w:r w:rsidRPr="00A41920">
              <w:rPr>
                <w:rFonts w:ascii="Times New Roman" w:hAnsi="Times New Roman"/>
                <w:b/>
                <w:bCs/>
                <w:sz w:val="24"/>
                <w:szCs w:val="24"/>
              </w:rPr>
              <w:t>Коды компетенций, формированию которых способствует элемент программы</w:t>
            </w:r>
          </w:p>
        </w:tc>
      </w:tr>
      <w:tr w:rsidR="00DB7B4E" w:rsidRPr="00C63897" w14:paraId="7B2A1543" w14:textId="77777777" w:rsidTr="00AD5821">
        <w:tc>
          <w:tcPr>
            <w:tcW w:w="9634" w:type="dxa"/>
            <w:gridSpan w:val="2"/>
          </w:tcPr>
          <w:p w14:paraId="7E5B73F4" w14:textId="77777777" w:rsidR="00DB7B4E" w:rsidRPr="00C63897" w:rsidRDefault="00DB7B4E" w:rsidP="00AD5821">
            <w:pPr>
              <w:rPr>
                <w:rFonts w:ascii="Times New Roman" w:eastAsia="Times New Roman" w:hAnsi="Times New Roman" w:cs="Times New Roman"/>
                <w:i/>
                <w:lang w:eastAsia="ru-RU"/>
              </w:rPr>
            </w:pPr>
            <w:r w:rsidRPr="00173063">
              <w:rPr>
                <w:rFonts w:ascii="Times New Roman" w:eastAsia="Times New Roman" w:hAnsi="Times New Roman" w:cs="Times New Roman"/>
                <w:b/>
                <w:bCs/>
                <w:lang w:eastAsia="ru-RU"/>
              </w:rPr>
              <w:t>Раздел 1.</w:t>
            </w:r>
            <w:r>
              <w:rPr>
                <w:rFonts w:ascii="Times New Roman" w:eastAsia="Times New Roman" w:hAnsi="Times New Roman" w:cs="Times New Roman"/>
                <w:b/>
                <w:bCs/>
                <w:lang w:eastAsia="ru-RU"/>
              </w:rPr>
              <w:t xml:space="preserve"> </w:t>
            </w:r>
            <w:r w:rsidRPr="00173063">
              <w:rPr>
                <w:rFonts w:ascii="Times New Roman" w:eastAsia="Times New Roman" w:hAnsi="Times New Roman" w:cs="Times New Roman"/>
                <w:b/>
                <w:bCs/>
                <w:lang w:eastAsia="ru-RU"/>
              </w:rPr>
              <w:t>Основы цифровой экономики</w:t>
            </w:r>
          </w:p>
        </w:tc>
        <w:tc>
          <w:tcPr>
            <w:tcW w:w="2694" w:type="dxa"/>
          </w:tcPr>
          <w:p w14:paraId="157C41F8" w14:textId="77777777" w:rsidR="00DB7B4E" w:rsidRPr="00C63897" w:rsidRDefault="00DB7B4E" w:rsidP="00AD5821">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22/6</w:t>
            </w:r>
          </w:p>
        </w:tc>
        <w:tc>
          <w:tcPr>
            <w:tcW w:w="2409" w:type="dxa"/>
          </w:tcPr>
          <w:p w14:paraId="5AFB70FA" w14:textId="77777777" w:rsidR="00DB7B4E" w:rsidRPr="00C63897" w:rsidRDefault="00DB7B4E" w:rsidP="00AD5821">
            <w:pPr>
              <w:rPr>
                <w:rFonts w:ascii="Times New Roman" w:eastAsia="Times New Roman" w:hAnsi="Times New Roman" w:cs="Times New Roman"/>
                <w:b/>
                <w:bCs/>
                <w:lang w:eastAsia="ru-RU"/>
              </w:rPr>
            </w:pPr>
          </w:p>
        </w:tc>
      </w:tr>
      <w:tr w:rsidR="00DB7B4E" w:rsidRPr="00C63897" w14:paraId="152EAA99" w14:textId="77777777" w:rsidTr="00AD5821">
        <w:tc>
          <w:tcPr>
            <w:tcW w:w="2972" w:type="dxa"/>
            <w:vMerge w:val="restart"/>
          </w:tcPr>
          <w:p w14:paraId="187EA181" w14:textId="77777777" w:rsidR="00DB7B4E" w:rsidRPr="00C63897" w:rsidRDefault="00DB7B4E" w:rsidP="00AD582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w:t>
            </w:r>
            <w:r w:rsidRPr="00C63897">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1</w:t>
            </w:r>
            <w:r w:rsidRPr="00C63897">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 xml:space="preserve"> </w:t>
            </w:r>
            <w:r w:rsidRPr="00173063">
              <w:rPr>
                <w:rFonts w:ascii="Times New Roman" w:eastAsia="Times New Roman" w:hAnsi="Times New Roman" w:cs="Times New Roman"/>
                <w:b/>
                <w:bCs/>
                <w:lang w:eastAsia="ru-RU"/>
              </w:rPr>
              <w:t>Основные понятия цифровой экономики</w:t>
            </w:r>
          </w:p>
        </w:tc>
        <w:tc>
          <w:tcPr>
            <w:tcW w:w="6662" w:type="dxa"/>
          </w:tcPr>
          <w:p w14:paraId="4D069692" w14:textId="77777777" w:rsidR="00DB7B4E" w:rsidRPr="00C63897" w:rsidRDefault="00DB7B4E" w:rsidP="00AD5821">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c>
          <w:tcPr>
            <w:tcW w:w="2694" w:type="dxa"/>
          </w:tcPr>
          <w:p w14:paraId="10CB4E89" w14:textId="77777777" w:rsidR="00DB7B4E" w:rsidRPr="00C63897" w:rsidRDefault="00DB7B4E" w:rsidP="00AD5821">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10/2</w:t>
            </w:r>
          </w:p>
        </w:tc>
        <w:tc>
          <w:tcPr>
            <w:tcW w:w="2409" w:type="dxa"/>
            <w:vMerge w:val="restart"/>
          </w:tcPr>
          <w:p w14:paraId="62909C08" w14:textId="77777777" w:rsidR="00DB7B4E" w:rsidRDefault="00DB7B4E" w:rsidP="00AD5821">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ОК1, ОК2, </w:t>
            </w:r>
          </w:p>
          <w:p w14:paraId="60BEDCEF" w14:textId="77777777" w:rsidR="00DB7B4E" w:rsidRPr="00C63897" w:rsidRDefault="00DB7B4E" w:rsidP="00AD5821">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ОК5, ОК9</w:t>
            </w:r>
          </w:p>
        </w:tc>
      </w:tr>
      <w:tr w:rsidR="00DB7B4E" w:rsidRPr="00C63897" w14:paraId="7BEFCD7F" w14:textId="77777777" w:rsidTr="00AD5821">
        <w:trPr>
          <w:trHeight w:val="396"/>
        </w:trPr>
        <w:tc>
          <w:tcPr>
            <w:tcW w:w="2972" w:type="dxa"/>
            <w:vMerge/>
          </w:tcPr>
          <w:p w14:paraId="3A536708" w14:textId="77777777" w:rsidR="00DB7B4E" w:rsidRPr="00C63897" w:rsidRDefault="00DB7B4E" w:rsidP="00AD5821">
            <w:pPr>
              <w:rPr>
                <w:rFonts w:ascii="Times New Roman" w:eastAsia="Times New Roman" w:hAnsi="Times New Roman" w:cs="Times New Roman"/>
                <w:b/>
                <w:bCs/>
                <w:lang w:eastAsia="ru-RU"/>
              </w:rPr>
            </w:pPr>
          </w:p>
        </w:tc>
        <w:tc>
          <w:tcPr>
            <w:tcW w:w="6662" w:type="dxa"/>
          </w:tcPr>
          <w:p w14:paraId="2CA46145" w14:textId="77777777" w:rsidR="00DB7B4E" w:rsidRPr="00C63897" w:rsidRDefault="00DB7B4E" w:rsidP="00AD5821">
            <w:pPr>
              <w:suppressAutoHyphens/>
              <w:jc w:val="both"/>
              <w:rPr>
                <w:rFonts w:ascii="Times New Roman" w:eastAsia="Times New Roman" w:hAnsi="Times New Roman" w:cs="Times New Roman"/>
                <w:lang w:eastAsia="ru-RU"/>
              </w:rPr>
            </w:pPr>
            <w:r w:rsidRPr="00173063">
              <w:rPr>
                <w:rFonts w:ascii="Times New Roman" w:eastAsia="Times New Roman" w:hAnsi="Times New Roman" w:cs="Times New Roman"/>
                <w:lang w:eastAsia="ru-RU"/>
              </w:rPr>
              <w:t>Цель, задачи и содержание дисциплины. Основные понятия дисциплины: данные, информация, знания, информационные технологии, информационные системы, цифровая экономика и другие. Необходимость цифровизации экономики. Значение цифровой трансформации экономики для развития современного</w:t>
            </w:r>
            <w:r>
              <w:rPr>
                <w:rFonts w:ascii="Times New Roman" w:eastAsia="Times New Roman" w:hAnsi="Times New Roman" w:cs="Times New Roman"/>
                <w:lang w:eastAsia="ru-RU"/>
              </w:rPr>
              <w:t xml:space="preserve"> общества.</w:t>
            </w:r>
          </w:p>
        </w:tc>
        <w:tc>
          <w:tcPr>
            <w:tcW w:w="2694" w:type="dxa"/>
          </w:tcPr>
          <w:p w14:paraId="393452DB" w14:textId="77777777" w:rsidR="00DB7B4E" w:rsidRPr="00C63897" w:rsidRDefault="00DB7B4E" w:rsidP="00AD5821">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409" w:type="dxa"/>
            <w:vMerge/>
          </w:tcPr>
          <w:p w14:paraId="275B7DA4" w14:textId="77777777" w:rsidR="00DB7B4E" w:rsidRPr="00C63897" w:rsidRDefault="00DB7B4E" w:rsidP="00AD5821">
            <w:pPr>
              <w:suppressAutoHyphens/>
              <w:jc w:val="both"/>
              <w:rPr>
                <w:rFonts w:ascii="Times New Roman" w:eastAsia="Times New Roman" w:hAnsi="Times New Roman" w:cs="Times New Roman"/>
                <w:lang w:eastAsia="ru-RU"/>
              </w:rPr>
            </w:pPr>
          </w:p>
        </w:tc>
      </w:tr>
      <w:tr w:rsidR="00DB7B4E" w:rsidRPr="00C63897" w14:paraId="7F594065" w14:textId="77777777" w:rsidTr="00AD5821">
        <w:trPr>
          <w:trHeight w:val="396"/>
        </w:trPr>
        <w:tc>
          <w:tcPr>
            <w:tcW w:w="2972" w:type="dxa"/>
            <w:vMerge/>
          </w:tcPr>
          <w:p w14:paraId="39AB87EF" w14:textId="77777777" w:rsidR="00DB7B4E" w:rsidRPr="00C63897" w:rsidRDefault="00DB7B4E" w:rsidP="00AD5821">
            <w:pPr>
              <w:rPr>
                <w:rFonts w:ascii="Times New Roman" w:eastAsia="Times New Roman" w:hAnsi="Times New Roman" w:cs="Times New Roman"/>
                <w:b/>
                <w:bCs/>
                <w:lang w:eastAsia="ru-RU"/>
              </w:rPr>
            </w:pPr>
          </w:p>
        </w:tc>
        <w:tc>
          <w:tcPr>
            <w:tcW w:w="6662" w:type="dxa"/>
          </w:tcPr>
          <w:p w14:paraId="048AACFA" w14:textId="77777777" w:rsidR="00DB7B4E" w:rsidRPr="00173063" w:rsidRDefault="00DB7B4E" w:rsidP="00AD5821">
            <w:pPr>
              <w:suppressAutoHyphens/>
              <w:jc w:val="both"/>
              <w:rPr>
                <w:rFonts w:ascii="Times New Roman" w:eastAsia="Times New Roman" w:hAnsi="Times New Roman" w:cs="Times New Roman"/>
                <w:lang w:eastAsia="ru-RU"/>
              </w:rPr>
            </w:pPr>
            <w:r w:rsidRPr="00173063">
              <w:rPr>
                <w:rFonts w:ascii="Times New Roman" w:eastAsia="Times New Roman" w:hAnsi="Times New Roman" w:cs="Times New Roman"/>
                <w:lang w:eastAsia="ru-RU"/>
              </w:rPr>
              <w:t xml:space="preserve">Психологические, социальные, экономические, правовые, кадровые, организационные и другие аспекты цифровой трансформации экономики. </w:t>
            </w:r>
          </w:p>
        </w:tc>
        <w:tc>
          <w:tcPr>
            <w:tcW w:w="2694" w:type="dxa"/>
          </w:tcPr>
          <w:p w14:paraId="571A9B6E" w14:textId="77777777" w:rsidR="00DB7B4E" w:rsidRPr="00C63897" w:rsidRDefault="00DB7B4E" w:rsidP="00AD5821">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409" w:type="dxa"/>
            <w:vMerge/>
          </w:tcPr>
          <w:p w14:paraId="32C9B609" w14:textId="77777777" w:rsidR="00DB7B4E" w:rsidRPr="00C63897" w:rsidRDefault="00DB7B4E" w:rsidP="00AD5821">
            <w:pPr>
              <w:suppressAutoHyphens/>
              <w:jc w:val="both"/>
              <w:rPr>
                <w:rFonts w:ascii="Times New Roman" w:eastAsia="Times New Roman" w:hAnsi="Times New Roman" w:cs="Times New Roman"/>
                <w:lang w:eastAsia="ru-RU"/>
              </w:rPr>
            </w:pPr>
          </w:p>
        </w:tc>
      </w:tr>
      <w:tr w:rsidR="00DB7B4E" w:rsidRPr="00C63897" w14:paraId="09DCA3FF" w14:textId="77777777" w:rsidTr="00AD5821">
        <w:trPr>
          <w:trHeight w:val="396"/>
        </w:trPr>
        <w:tc>
          <w:tcPr>
            <w:tcW w:w="2972" w:type="dxa"/>
            <w:vMerge/>
          </w:tcPr>
          <w:p w14:paraId="1E086DB0" w14:textId="77777777" w:rsidR="00DB7B4E" w:rsidRPr="00C63897" w:rsidRDefault="00DB7B4E" w:rsidP="00AD5821">
            <w:pPr>
              <w:rPr>
                <w:rFonts w:ascii="Times New Roman" w:eastAsia="Times New Roman" w:hAnsi="Times New Roman" w:cs="Times New Roman"/>
                <w:b/>
                <w:bCs/>
                <w:lang w:eastAsia="ru-RU"/>
              </w:rPr>
            </w:pPr>
          </w:p>
        </w:tc>
        <w:tc>
          <w:tcPr>
            <w:tcW w:w="6662" w:type="dxa"/>
          </w:tcPr>
          <w:p w14:paraId="4464AA51" w14:textId="77777777" w:rsidR="00DB7B4E" w:rsidRPr="00173063" w:rsidRDefault="00DB7B4E" w:rsidP="00AD5821">
            <w:pPr>
              <w:suppressAutoHyphens/>
              <w:jc w:val="both"/>
              <w:rPr>
                <w:rFonts w:ascii="Times New Roman" w:eastAsia="Times New Roman" w:hAnsi="Times New Roman" w:cs="Times New Roman"/>
                <w:lang w:eastAsia="ru-RU"/>
              </w:rPr>
            </w:pPr>
            <w:r w:rsidRPr="00052E73">
              <w:rPr>
                <w:rFonts w:ascii="Times New Roman" w:eastAsia="Times New Roman" w:hAnsi="Times New Roman" w:cs="Times New Roman"/>
                <w:lang w:eastAsia="ru-RU"/>
              </w:rPr>
              <w:t>Технологические основы цифровой экономики. Распределенные вычисления и хранилище данных (облачное хранение). Интернет вещей, подключенный (умный) дом и умные города. Искусств</w:t>
            </w:r>
            <w:r>
              <w:rPr>
                <w:rFonts w:ascii="Times New Roman" w:eastAsia="Times New Roman" w:hAnsi="Times New Roman" w:cs="Times New Roman"/>
                <w:lang w:eastAsia="ru-RU"/>
              </w:rPr>
              <w:t>енный интеллект, робототехника.</w:t>
            </w:r>
          </w:p>
        </w:tc>
        <w:tc>
          <w:tcPr>
            <w:tcW w:w="2694" w:type="dxa"/>
          </w:tcPr>
          <w:p w14:paraId="64E6B3CD" w14:textId="77777777" w:rsidR="00DB7B4E" w:rsidRDefault="00DB7B4E" w:rsidP="00AD5821">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409" w:type="dxa"/>
            <w:vMerge/>
          </w:tcPr>
          <w:p w14:paraId="018C992A" w14:textId="77777777" w:rsidR="00DB7B4E" w:rsidRPr="00C63897" w:rsidRDefault="00DB7B4E" w:rsidP="00AD5821">
            <w:pPr>
              <w:suppressAutoHyphens/>
              <w:jc w:val="both"/>
              <w:rPr>
                <w:rFonts w:ascii="Times New Roman" w:eastAsia="Times New Roman" w:hAnsi="Times New Roman" w:cs="Times New Roman"/>
                <w:lang w:eastAsia="ru-RU"/>
              </w:rPr>
            </w:pPr>
          </w:p>
        </w:tc>
      </w:tr>
      <w:tr w:rsidR="00DB7B4E" w:rsidRPr="00C63897" w14:paraId="70EACCD1" w14:textId="77777777" w:rsidTr="00AD5821">
        <w:trPr>
          <w:trHeight w:val="20"/>
        </w:trPr>
        <w:tc>
          <w:tcPr>
            <w:tcW w:w="2972" w:type="dxa"/>
            <w:vMerge/>
          </w:tcPr>
          <w:p w14:paraId="708C28E7" w14:textId="77777777" w:rsidR="00DB7B4E" w:rsidRPr="00C63897" w:rsidRDefault="00DB7B4E" w:rsidP="00AD5821">
            <w:pPr>
              <w:rPr>
                <w:rFonts w:ascii="Times New Roman" w:eastAsia="Times New Roman" w:hAnsi="Times New Roman" w:cs="Times New Roman"/>
                <w:b/>
                <w:bCs/>
                <w:lang w:eastAsia="ru-RU"/>
              </w:rPr>
            </w:pPr>
          </w:p>
        </w:tc>
        <w:tc>
          <w:tcPr>
            <w:tcW w:w="6662" w:type="dxa"/>
          </w:tcPr>
          <w:p w14:paraId="4C0A2542" w14:textId="77777777" w:rsidR="00DB7B4E" w:rsidRPr="00C63897" w:rsidRDefault="00DB7B4E" w:rsidP="00AD5821">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14:paraId="3C443675" w14:textId="77777777" w:rsidR="00DB7B4E" w:rsidRPr="00C63897" w:rsidRDefault="00DB7B4E" w:rsidP="00AD5821">
            <w:pPr>
              <w:suppressAutoHyphens/>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2/2</w:t>
            </w:r>
          </w:p>
        </w:tc>
        <w:tc>
          <w:tcPr>
            <w:tcW w:w="2409" w:type="dxa"/>
            <w:vMerge/>
          </w:tcPr>
          <w:p w14:paraId="1FEA0C69" w14:textId="77777777" w:rsidR="00DB7B4E" w:rsidRPr="00C63897" w:rsidRDefault="00DB7B4E" w:rsidP="00AD5821">
            <w:pPr>
              <w:suppressAutoHyphens/>
              <w:jc w:val="both"/>
              <w:rPr>
                <w:rFonts w:ascii="Times New Roman" w:eastAsia="Times New Roman" w:hAnsi="Times New Roman" w:cs="Times New Roman"/>
                <w:b/>
                <w:bCs/>
                <w:lang w:eastAsia="ru-RU"/>
              </w:rPr>
            </w:pPr>
          </w:p>
        </w:tc>
      </w:tr>
      <w:tr w:rsidR="00DB7B4E" w:rsidRPr="00C63897" w14:paraId="14987428" w14:textId="77777777" w:rsidTr="00AD5821">
        <w:trPr>
          <w:trHeight w:val="204"/>
        </w:trPr>
        <w:tc>
          <w:tcPr>
            <w:tcW w:w="2972" w:type="dxa"/>
            <w:vMerge/>
          </w:tcPr>
          <w:p w14:paraId="7AC0625C" w14:textId="77777777" w:rsidR="00DB7B4E" w:rsidRPr="00C63897" w:rsidRDefault="00DB7B4E" w:rsidP="00AD5821">
            <w:pPr>
              <w:rPr>
                <w:rFonts w:ascii="Times New Roman" w:eastAsia="Times New Roman" w:hAnsi="Times New Roman" w:cs="Times New Roman"/>
                <w:b/>
                <w:bCs/>
                <w:lang w:eastAsia="ru-RU"/>
              </w:rPr>
            </w:pPr>
          </w:p>
        </w:tc>
        <w:tc>
          <w:tcPr>
            <w:tcW w:w="6662" w:type="dxa"/>
          </w:tcPr>
          <w:p w14:paraId="418A6E1D" w14:textId="77777777" w:rsidR="00DB7B4E" w:rsidRPr="00C63897" w:rsidRDefault="00DB7B4E" w:rsidP="00AD5821">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Система «Умный дом»</w:t>
            </w:r>
          </w:p>
        </w:tc>
        <w:tc>
          <w:tcPr>
            <w:tcW w:w="2694" w:type="dxa"/>
          </w:tcPr>
          <w:p w14:paraId="76AF30C3" w14:textId="77777777" w:rsidR="00DB7B4E" w:rsidRPr="00C63897" w:rsidRDefault="00DB7B4E" w:rsidP="00AD5821">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409" w:type="dxa"/>
            <w:vMerge/>
          </w:tcPr>
          <w:p w14:paraId="39EEAE10" w14:textId="77777777" w:rsidR="00DB7B4E" w:rsidRPr="00C63897" w:rsidRDefault="00DB7B4E" w:rsidP="00AD5821">
            <w:pPr>
              <w:suppressAutoHyphens/>
              <w:jc w:val="both"/>
              <w:rPr>
                <w:rFonts w:ascii="Times New Roman" w:eastAsia="Times New Roman" w:hAnsi="Times New Roman" w:cs="Times New Roman"/>
                <w:lang w:eastAsia="ru-RU"/>
              </w:rPr>
            </w:pPr>
          </w:p>
        </w:tc>
      </w:tr>
      <w:tr w:rsidR="00DB7B4E" w:rsidRPr="00C63897" w14:paraId="1B6C4A7C" w14:textId="77777777" w:rsidTr="00AD5821">
        <w:trPr>
          <w:trHeight w:val="204"/>
        </w:trPr>
        <w:tc>
          <w:tcPr>
            <w:tcW w:w="2972" w:type="dxa"/>
            <w:vMerge/>
          </w:tcPr>
          <w:p w14:paraId="37ACDBED" w14:textId="77777777" w:rsidR="00DB7B4E" w:rsidRPr="00C63897" w:rsidRDefault="00DB7B4E" w:rsidP="00AD5821">
            <w:pPr>
              <w:rPr>
                <w:rFonts w:ascii="Times New Roman" w:eastAsia="Times New Roman" w:hAnsi="Times New Roman" w:cs="Times New Roman"/>
                <w:b/>
                <w:bCs/>
                <w:lang w:eastAsia="ru-RU"/>
              </w:rPr>
            </w:pPr>
          </w:p>
        </w:tc>
        <w:tc>
          <w:tcPr>
            <w:tcW w:w="6662" w:type="dxa"/>
          </w:tcPr>
          <w:p w14:paraId="7D7DF22E" w14:textId="77777777" w:rsidR="00DB7B4E" w:rsidRDefault="00DB7B4E" w:rsidP="00AD5821">
            <w:pPr>
              <w:suppressAutoHyphens/>
              <w:jc w:val="both"/>
              <w:rPr>
                <w:rFonts w:ascii="Times New Roman" w:eastAsia="Times New Roman" w:hAnsi="Times New Roman" w:cs="Times New Roman"/>
                <w:iCs/>
                <w:lang w:eastAsia="ru-RU"/>
              </w:rPr>
            </w:pPr>
            <w:r w:rsidRPr="00E14907">
              <w:rPr>
                <w:rFonts w:ascii="Times New Roman" w:eastAsia="Times New Roman" w:hAnsi="Times New Roman" w:cs="Times New Roman"/>
                <w:b/>
                <w:bCs/>
                <w:lang w:eastAsia="ru-RU"/>
              </w:rPr>
              <w:t>В том числе самостоятельная работа обучающихся</w:t>
            </w:r>
          </w:p>
        </w:tc>
        <w:tc>
          <w:tcPr>
            <w:tcW w:w="2694" w:type="dxa"/>
          </w:tcPr>
          <w:p w14:paraId="63C0BBCE" w14:textId="77777777" w:rsidR="00DB7B4E" w:rsidRPr="0070092B" w:rsidRDefault="00DB7B4E" w:rsidP="00AD5821">
            <w:pPr>
              <w:suppressAutoHyphens/>
              <w:jc w:val="both"/>
              <w:rPr>
                <w:rFonts w:ascii="Times New Roman" w:eastAsia="Times New Roman" w:hAnsi="Times New Roman" w:cs="Times New Roman"/>
                <w:b/>
                <w:lang w:eastAsia="ru-RU"/>
              </w:rPr>
            </w:pPr>
            <w:r w:rsidRPr="0070092B">
              <w:rPr>
                <w:rFonts w:ascii="Times New Roman" w:eastAsia="Times New Roman" w:hAnsi="Times New Roman" w:cs="Times New Roman"/>
                <w:b/>
                <w:lang w:eastAsia="ru-RU"/>
              </w:rPr>
              <w:t>2</w:t>
            </w:r>
          </w:p>
        </w:tc>
        <w:tc>
          <w:tcPr>
            <w:tcW w:w="2409" w:type="dxa"/>
            <w:vMerge/>
          </w:tcPr>
          <w:p w14:paraId="73F1B9A8" w14:textId="77777777" w:rsidR="00DB7B4E" w:rsidRPr="00C63897" w:rsidRDefault="00DB7B4E" w:rsidP="00AD5821">
            <w:pPr>
              <w:suppressAutoHyphens/>
              <w:jc w:val="both"/>
              <w:rPr>
                <w:rFonts w:ascii="Times New Roman" w:eastAsia="Times New Roman" w:hAnsi="Times New Roman" w:cs="Times New Roman"/>
                <w:lang w:eastAsia="ru-RU"/>
              </w:rPr>
            </w:pPr>
          </w:p>
        </w:tc>
      </w:tr>
      <w:tr w:rsidR="00DB7B4E" w:rsidRPr="00C63897" w14:paraId="403FCBF3" w14:textId="77777777" w:rsidTr="00AD5821">
        <w:trPr>
          <w:trHeight w:val="204"/>
        </w:trPr>
        <w:tc>
          <w:tcPr>
            <w:tcW w:w="2972" w:type="dxa"/>
            <w:vMerge/>
          </w:tcPr>
          <w:p w14:paraId="2472329E" w14:textId="77777777" w:rsidR="00DB7B4E" w:rsidRPr="00C63897" w:rsidRDefault="00DB7B4E" w:rsidP="00AD5821">
            <w:pPr>
              <w:rPr>
                <w:rFonts w:ascii="Times New Roman" w:eastAsia="Times New Roman" w:hAnsi="Times New Roman" w:cs="Times New Roman"/>
                <w:b/>
                <w:bCs/>
                <w:lang w:eastAsia="ru-RU"/>
              </w:rPr>
            </w:pPr>
          </w:p>
        </w:tc>
        <w:tc>
          <w:tcPr>
            <w:tcW w:w="6662" w:type="dxa"/>
          </w:tcPr>
          <w:p w14:paraId="4C0C9A62" w14:textId="77777777" w:rsidR="00DB7B4E" w:rsidRDefault="00DB7B4E" w:rsidP="00AD5821">
            <w:pPr>
              <w:suppressAutoHyphens/>
              <w:jc w:val="both"/>
              <w:rPr>
                <w:rFonts w:ascii="Times New Roman" w:eastAsia="Times New Roman" w:hAnsi="Times New Roman" w:cs="Times New Roman"/>
                <w:iCs/>
                <w:lang w:eastAsia="ru-RU"/>
              </w:rPr>
            </w:pPr>
            <w:r w:rsidRPr="00052E73">
              <w:rPr>
                <w:rFonts w:ascii="Times New Roman" w:eastAsia="Times New Roman" w:hAnsi="Times New Roman" w:cs="Times New Roman"/>
                <w:lang w:eastAsia="ru-RU"/>
              </w:rPr>
              <w:t>3-D печать: экономическая эффективность, плюс и минусы.</w:t>
            </w:r>
          </w:p>
        </w:tc>
        <w:tc>
          <w:tcPr>
            <w:tcW w:w="2694" w:type="dxa"/>
          </w:tcPr>
          <w:p w14:paraId="1A8B8A47" w14:textId="77777777" w:rsidR="00DB7B4E" w:rsidRDefault="00DB7B4E" w:rsidP="00AD5821">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409" w:type="dxa"/>
            <w:vMerge/>
          </w:tcPr>
          <w:p w14:paraId="7644961D" w14:textId="77777777" w:rsidR="00DB7B4E" w:rsidRPr="00C63897" w:rsidRDefault="00DB7B4E" w:rsidP="00AD5821">
            <w:pPr>
              <w:suppressAutoHyphens/>
              <w:jc w:val="both"/>
              <w:rPr>
                <w:rFonts w:ascii="Times New Roman" w:eastAsia="Times New Roman" w:hAnsi="Times New Roman" w:cs="Times New Roman"/>
                <w:lang w:eastAsia="ru-RU"/>
              </w:rPr>
            </w:pPr>
          </w:p>
        </w:tc>
      </w:tr>
      <w:tr w:rsidR="00DB7B4E" w:rsidRPr="00C63897" w14:paraId="432CFD16" w14:textId="77777777" w:rsidTr="00AD5821">
        <w:trPr>
          <w:trHeight w:val="267"/>
        </w:trPr>
        <w:tc>
          <w:tcPr>
            <w:tcW w:w="2972" w:type="dxa"/>
            <w:vMerge w:val="restart"/>
          </w:tcPr>
          <w:tbl>
            <w:tblPr>
              <w:tblW w:w="0" w:type="auto"/>
              <w:tblBorders>
                <w:top w:val="nil"/>
                <w:left w:val="nil"/>
                <w:bottom w:val="nil"/>
                <w:right w:val="nil"/>
              </w:tblBorders>
              <w:tblLook w:val="0000" w:firstRow="0" w:lastRow="0" w:firstColumn="0" w:lastColumn="0" w:noHBand="0" w:noVBand="0"/>
            </w:tblPr>
            <w:tblGrid>
              <w:gridCol w:w="2756"/>
            </w:tblGrid>
            <w:tr w:rsidR="00DB7B4E" w:rsidRPr="00133160" w14:paraId="49E7FFE2" w14:textId="77777777" w:rsidTr="00AD5821">
              <w:trPr>
                <w:trHeight w:val="383"/>
              </w:trPr>
              <w:tc>
                <w:tcPr>
                  <w:tcW w:w="0" w:type="auto"/>
                </w:tcPr>
                <w:p w14:paraId="6A7FF507" w14:textId="77777777" w:rsidR="00DB7B4E" w:rsidRPr="00133160" w:rsidRDefault="00DB7B4E" w:rsidP="00AD5821">
                  <w:pPr>
                    <w:autoSpaceDE w:val="0"/>
                    <w:autoSpaceDN w:val="0"/>
                    <w:adjustRightInd w:val="0"/>
                    <w:rPr>
                      <w:rFonts w:ascii="Times New Roman" w:hAnsi="Times New Roman" w:cs="Times New Roman"/>
                      <w:color w:val="000000"/>
                      <w:sz w:val="23"/>
                      <w:szCs w:val="23"/>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w:t>
                  </w:r>
                  <w:r w:rsidRPr="00C63897">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2</w:t>
                  </w:r>
                  <w:r w:rsidRPr="00C63897">
                    <w:rPr>
                      <w:rFonts w:ascii="Times New Roman" w:eastAsia="Times New Roman" w:hAnsi="Times New Roman" w:cs="Times New Roman"/>
                      <w:b/>
                      <w:bCs/>
                      <w:lang w:eastAsia="ru-RU"/>
                    </w:rPr>
                    <w:t xml:space="preserve">. </w:t>
                  </w:r>
                  <w:r w:rsidRPr="00133160">
                    <w:rPr>
                      <w:rFonts w:ascii="Times New Roman" w:hAnsi="Times New Roman" w:cs="Times New Roman"/>
                      <w:b/>
                      <w:bCs/>
                      <w:color w:val="000000"/>
                      <w:sz w:val="23"/>
                      <w:szCs w:val="23"/>
                    </w:rPr>
                    <w:t xml:space="preserve">Нормативное регулирование цифровой среды в РФ </w:t>
                  </w:r>
                </w:p>
              </w:tc>
            </w:tr>
          </w:tbl>
          <w:p w14:paraId="645061FB" w14:textId="77777777" w:rsidR="00DB7B4E" w:rsidRPr="00C63897" w:rsidRDefault="00DB7B4E" w:rsidP="00AD582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7ACBD510" w14:textId="77777777" w:rsidR="00DB7B4E" w:rsidRPr="00C63897" w:rsidRDefault="00DB7B4E" w:rsidP="00AD582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694" w:type="dxa"/>
          </w:tcPr>
          <w:p w14:paraId="78B9C2D1" w14:textId="77777777" w:rsidR="00DB7B4E" w:rsidRPr="00C63897" w:rsidRDefault="00DB7B4E" w:rsidP="00AD5821">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12/4</w:t>
            </w:r>
          </w:p>
        </w:tc>
        <w:tc>
          <w:tcPr>
            <w:tcW w:w="2409" w:type="dxa"/>
            <w:vMerge w:val="restart"/>
          </w:tcPr>
          <w:p w14:paraId="0973BD72" w14:textId="77777777" w:rsidR="00DB7B4E" w:rsidRDefault="00DB7B4E" w:rsidP="00AD5821">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ОК1, ОК2, </w:t>
            </w:r>
          </w:p>
          <w:p w14:paraId="38377915" w14:textId="77777777" w:rsidR="00DB7B4E" w:rsidRPr="00C63897" w:rsidRDefault="00DB7B4E" w:rsidP="00AD5821">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ОК5, ОК9</w:t>
            </w:r>
          </w:p>
        </w:tc>
      </w:tr>
      <w:tr w:rsidR="00DB7B4E" w:rsidRPr="00C63897" w14:paraId="39027657" w14:textId="77777777" w:rsidTr="00AD5821">
        <w:trPr>
          <w:trHeight w:val="361"/>
        </w:trPr>
        <w:tc>
          <w:tcPr>
            <w:tcW w:w="2972" w:type="dxa"/>
            <w:vMerge/>
          </w:tcPr>
          <w:p w14:paraId="2FF60265" w14:textId="77777777" w:rsidR="00DB7B4E" w:rsidRPr="00C63897" w:rsidRDefault="00DB7B4E" w:rsidP="00AD582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0BC6A886" w14:textId="77777777" w:rsidR="00DB7B4E" w:rsidRPr="00C63897" w:rsidRDefault="00DB7B4E" w:rsidP="00AD5821">
            <w:pPr>
              <w:spacing w:line="240" w:lineRule="exact"/>
              <w:rPr>
                <w:rFonts w:ascii="Times New Roman" w:eastAsia="Times New Roman" w:hAnsi="Times New Roman" w:cs="Times New Roman"/>
                <w:lang w:eastAsia="ru-RU"/>
              </w:rPr>
            </w:pPr>
            <w:r w:rsidRPr="00133160">
              <w:rPr>
                <w:rFonts w:ascii="Times New Roman" w:hAnsi="Times New Roman" w:cs="Times New Roman"/>
                <w:color w:val="000000"/>
                <w:sz w:val="23"/>
                <w:szCs w:val="23"/>
              </w:rPr>
              <w:t>Программа «Цифровая экономика Российской Федерации». Функции государства и правовое обеспечение перехода к цифровой экономике. Национальные Федеральные проекты</w:t>
            </w:r>
          </w:p>
        </w:tc>
        <w:tc>
          <w:tcPr>
            <w:tcW w:w="2694" w:type="dxa"/>
          </w:tcPr>
          <w:p w14:paraId="5F3BC943" w14:textId="77777777" w:rsidR="00DB7B4E" w:rsidRPr="00C63897" w:rsidRDefault="00DB7B4E" w:rsidP="00AD5821">
            <w:pP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409" w:type="dxa"/>
            <w:vMerge/>
          </w:tcPr>
          <w:p w14:paraId="13A4EC1B" w14:textId="77777777" w:rsidR="00DB7B4E" w:rsidRPr="00C63897" w:rsidRDefault="00DB7B4E" w:rsidP="00AD5821">
            <w:pPr>
              <w:rPr>
                <w:rFonts w:ascii="Times New Roman" w:eastAsia="Times New Roman" w:hAnsi="Times New Roman" w:cs="Times New Roman"/>
                <w:lang w:eastAsia="ru-RU"/>
              </w:rPr>
            </w:pPr>
          </w:p>
        </w:tc>
      </w:tr>
      <w:tr w:rsidR="00DB7B4E" w:rsidRPr="00C63897" w14:paraId="217273C4" w14:textId="77777777" w:rsidTr="00AD5821">
        <w:trPr>
          <w:trHeight w:val="361"/>
        </w:trPr>
        <w:tc>
          <w:tcPr>
            <w:tcW w:w="2972" w:type="dxa"/>
            <w:vMerge/>
          </w:tcPr>
          <w:p w14:paraId="2E82B9BA" w14:textId="77777777" w:rsidR="00DB7B4E" w:rsidRPr="00C63897" w:rsidRDefault="00DB7B4E" w:rsidP="00AD582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681BF168" w14:textId="77777777" w:rsidR="00DB7B4E" w:rsidRPr="00C63897" w:rsidRDefault="00DB7B4E" w:rsidP="00AD5821">
            <w:pPr>
              <w:spacing w:line="240" w:lineRule="exact"/>
              <w:rPr>
                <w:rFonts w:ascii="Times New Roman" w:eastAsia="Times New Roman" w:hAnsi="Times New Roman" w:cs="Times New Roman"/>
                <w:lang w:eastAsia="ru-RU"/>
              </w:rPr>
            </w:pPr>
            <w:r w:rsidRPr="00133160">
              <w:rPr>
                <w:rFonts w:ascii="Times New Roman" w:hAnsi="Times New Roman" w:cs="Times New Roman"/>
                <w:color w:val="000000"/>
                <w:sz w:val="23"/>
                <w:szCs w:val="23"/>
              </w:rPr>
              <w:t xml:space="preserve">Место РФ в мире по уровню цифровизации. Государственное регулирование развития цифровой экономики. Нормативно-правовые акты, регулирующие развитие цифровой экономики. </w:t>
            </w:r>
          </w:p>
        </w:tc>
        <w:tc>
          <w:tcPr>
            <w:tcW w:w="2694" w:type="dxa"/>
          </w:tcPr>
          <w:p w14:paraId="1308FEA5" w14:textId="77777777" w:rsidR="00DB7B4E" w:rsidRPr="00C63897" w:rsidRDefault="00DB7B4E" w:rsidP="00AD5821">
            <w:pP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409" w:type="dxa"/>
            <w:vMerge/>
          </w:tcPr>
          <w:p w14:paraId="5B1DCDF1" w14:textId="77777777" w:rsidR="00DB7B4E" w:rsidRPr="00C63897" w:rsidRDefault="00DB7B4E" w:rsidP="00AD5821">
            <w:pPr>
              <w:rPr>
                <w:rFonts w:ascii="Times New Roman" w:eastAsia="Times New Roman" w:hAnsi="Times New Roman" w:cs="Times New Roman"/>
                <w:lang w:eastAsia="ru-RU"/>
              </w:rPr>
            </w:pPr>
          </w:p>
        </w:tc>
      </w:tr>
      <w:tr w:rsidR="00DB7B4E" w:rsidRPr="00C63897" w14:paraId="60C9345F" w14:textId="77777777" w:rsidTr="00AD5821">
        <w:trPr>
          <w:trHeight w:val="361"/>
        </w:trPr>
        <w:tc>
          <w:tcPr>
            <w:tcW w:w="2972" w:type="dxa"/>
            <w:vMerge/>
          </w:tcPr>
          <w:p w14:paraId="3ECFD82E" w14:textId="77777777" w:rsidR="00DB7B4E" w:rsidRPr="00C63897" w:rsidRDefault="00DB7B4E" w:rsidP="00AD582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46A53C78" w14:textId="77777777" w:rsidR="00DB7B4E" w:rsidRPr="00133160" w:rsidRDefault="00DB7B4E" w:rsidP="00AD5821">
            <w:pPr>
              <w:spacing w:line="240" w:lineRule="exact"/>
              <w:rPr>
                <w:rFonts w:ascii="Times New Roman" w:hAnsi="Times New Roman" w:cs="Times New Roman"/>
                <w:color w:val="000000"/>
                <w:sz w:val="23"/>
                <w:szCs w:val="23"/>
              </w:rPr>
            </w:pPr>
            <w:r w:rsidRPr="00E14907">
              <w:rPr>
                <w:rFonts w:ascii="Times New Roman" w:hAnsi="Times New Roman" w:cs="Times New Roman"/>
                <w:color w:val="000000"/>
                <w:sz w:val="23"/>
                <w:szCs w:val="23"/>
              </w:rPr>
              <w:t>Электронные деньги. Отличие электронных денег от традиционных и их взаимосвязь.. Принципы функционирования. Перспективы развития</w:t>
            </w:r>
            <w:r>
              <w:rPr>
                <w:rFonts w:ascii="Times New Roman" w:hAnsi="Times New Roman" w:cs="Times New Roman"/>
                <w:color w:val="000000"/>
                <w:sz w:val="23"/>
                <w:szCs w:val="23"/>
              </w:rPr>
              <w:t xml:space="preserve"> </w:t>
            </w:r>
            <w:r w:rsidRPr="00E14907">
              <w:rPr>
                <w:rFonts w:ascii="Times New Roman" w:hAnsi="Times New Roman" w:cs="Times New Roman"/>
                <w:color w:val="000000"/>
                <w:sz w:val="23"/>
                <w:szCs w:val="23"/>
              </w:rPr>
              <w:t>электронных денег.</w:t>
            </w:r>
          </w:p>
        </w:tc>
        <w:tc>
          <w:tcPr>
            <w:tcW w:w="2694" w:type="dxa"/>
          </w:tcPr>
          <w:p w14:paraId="4C0DA6AD" w14:textId="77777777" w:rsidR="00DB7B4E" w:rsidRDefault="00DB7B4E" w:rsidP="00AD5821">
            <w:pP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409" w:type="dxa"/>
            <w:vMerge/>
          </w:tcPr>
          <w:p w14:paraId="42C027F2" w14:textId="77777777" w:rsidR="00DB7B4E" w:rsidRPr="00C63897" w:rsidRDefault="00DB7B4E" w:rsidP="00AD5821">
            <w:pPr>
              <w:rPr>
                <w:rFonts w:ascii="Times New Roman" w:eastAsia="Times New Roman" w:hAnsi="Times New Roman" w:cs="Times New Roman"/>
                <w:lang w:eastAsia="ru-RU"/>
              </w:rPr>
            </w:pPr>
          </w:p>
        </w:tc>
      </w:tr>
      <w:tr w:rsidR="00DB7B4E" w:rsidRPr="00C63897" w14:paraId="50A8F534" w14:textId="77777777" w:rsidTr="00AD5821">
        <w:trPr>
          <w:trHeight w:val="210"/>
        </w:trPr>
        <w:tc>
          <w:tcPr>
            <w:tcW w:w="2972" w:type="dxa"/>
            <w:vMerge/>
          </w:tcPr>
          <w:p w14:paraId="21EB08F7" w14:textId="77777777" w:rsidR="00DB7B4E" w:rsidRPr="00C63897" w:rsidRDefault="00DB7B4E" w:rsidP="00AD582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50C3A726" w14:textId="77777777" w:rsidR="00DB7B4E" w:rsidRPr="00C63897" w:rsidRDefault="00DB7B4E" w:rsidP="00AD582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14:paraId="7CF03837" w14:textId="77777777" w:rsidR="00DB7B4E" w:rsidRPr="00C63897" w:rsidRDefault="00DB7B4E" w:rsidP="00AD5821">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4/4</w:t>
            </w:r>
          </w:p>
        </w:tc>
        <w:tc>
          <w:tcPr>
            <w:tcW w:w="2409" w:type="dxa"/>
            <w:vMerge/>
          </w:tcPr>
          <w:p w14:paraId="26A986E6" w14:textId="77777777" w:rsidR="00DB7B4E" w:rsidRPr="00C63897" w:rsidRDefault="00DB7B4E" w:rsidP="00AD5821">
            <w:pPr>
              <w:rPr>
                <w:rFonts w:ascii="Times New Roman" w:eastAsia="Times New Roman" w:hAnsi="Times New Roman" w:cs="Times New Roman"/>
                <w:b/>
                <w:bCs/>
                <w:lang w:eastAsia="ru-RU"/>
              </w:rPr>
            </w:pPr>
          </w:p>
        </w:tc>
      </w:tr>
      <w:tr w:rsidR="00DB7B4E" w:rsidRPr="00C63897" w14:paraId="58F7701F" w14:textId="77777777" w:rsidTr="00AD5821">
        <w:trPr>
          <w:trHeight w:val="240"/>
        </w:trPr>
        <w:tc>
          <w:tcPr>
            <w:tcW w:w="2972" w:type="dxa"/>
            <w:vMerge/>
          </w:tcPr>
          <w:p w14:paraId="7CD3A8F3" w14:textId="77777777" w:rsidR="00DB7B4E" w:rsidRPr="00C63897" w:rsidRDefault="00DB7B4E" w:rsidP="00AD582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5F05630B" w14:textId="77777777" w:rsidR="00DB7B4E" w:rsidRPr="00C63897" w:rsidRDefault="00DB7B4E" w:rsidP="00AD5821">
            <w:pPr>
              <w:rPr>
                <w:rFonts w:ascii="Times New Roman" w:eastAsia="Times New Roman" w:hAnsi="Times New Roman" w:cs="Times New Roman"/>
                <w:b/>
                <w:bCs/>
                <w:lang w:eastAsia="ru-RU"/>
              </w:rPr>
            </w:pPr>
            <w:r w:rsidRPr="00052E73">
              <w:rPr>
                <w:rFonts w:ascii="Times New Roman" w:eastAsia="Times New Roman" w:hAnsi="Times New Roman" w:cs="Times New Roman"/>
                <w:sz w:val="23"/>
                <w:szCs w:val="23"/>
                <w:lang w:eastAsia="ru-RU"/>
              </w:rPr>
              <w:t>Деловая игра «Цифровизация региона (города)»</w:t>
            </w:r>
          </w:p>
        </w:tc>
        <w:tc>
          <w:tcPr>
            <w:tcW w:w="2694" w:type="dxa"/>
          </w:tcPr>
          <w:p w14:paraId="6CB58512" w14:textId="77777777" w:rsidR="00DB7B4E" w:rsidRPr="003B31AD" w:rsidRDefault="00DB7B4E" w:rsidP="00AD5821">
            <w:pPr>
              <w:rPr>
                <w:rFonts w:ascii="Times New Roman" w:eastAsia="Times New Roman" w:hAnsi="Times New Roman" w:cs="Times New Roman"/>
                <w:bCs/>
                <w:lang w:eastAsia="ru-RU"/>
              </w:rPr>
            </w:pPr>
            <w:r w:rsidRPr="003B31AD">
              <w:rPr>
                <w:rFonts w:ascii="Times New Roman" w:eastAsia="Times New Roman" w:hAnsi="Times New Roman" w:cs="Times New Roman"/>
                <w:bCs/>
                <w:lang w:eastAsia="ru-RU"/>
              </w:rPr>
              <w:t>2</w:t>
            </w:r>
          </w:p>
        </w:tc>
        <w:tc>
          <w:tcPr>
            <w:tcW w:w="2409" w:type="dxa"/>
            <w:vMerge/>
          </w:tcPr>
          <w:p w14:paraId="0ABEE8D8" w14:textId="77777777" w:rsidR="00DB7B4E" w:rsidRPr="00C63897" w:rsidRDefault="00DB7B4E" w:rsidP="00AD5821">
            <w:pPr>
              <w:rPr>
                <w:rFonts w:ascii="Times New Roman" w:eastAsia="Times New Roman" w:hAnsi="Times New Roman" w:cs="Times New Roman"/>
                <w:b/>
                <w:bCs/>
                <w:lang w:eastAsia="ru-RU"/>
              </w:rPr>
            </w:pPr>
          </w:p>
        </w:tc>
      </w:tr>
      <w:tr w:rsidR="00DB7B4E" w:rsidRPr="00C63897" w14:paraId="37C79E99" w14:textId="77777777" w:rsidTr="00AD5821">
        <w:trPr>
          <w:trHeight w:val="240"/>
        </w:trPr>
        <w:tc>
          <w:tcPr>
            <w:tcW w:w="2972" w:type="dxa"/>
            <w:vMerge/>
          </w:tcPr>
          <w:p w14:paraId="2795444F" w14:textId="77777777" w:rsidR="00DB7B4E" w:rsidRPr="00C63897" w:rsidRDefault="00DB7B4E" w:rsidP="00AD582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246A4585" w14:textId="77777777" w:rsidR="00DB7B4E" w:rsidRPr="0070092B" w:rsidRDefault="00DB7B4E" w:rsidP="00AD5821">
            <w:pPr>
              <w:rPr>
                <w:rFonts w:ascii="Times New Roman" w:eastAsia="Times New Roman" w:hAnsi="Times New Roman" w:cs="Times New Roman"/>
                <w:sz w:val="23"/>
                <w:szCs w:val="23"/>
                <w:lang w:eastAsia="ru-RU"/>
              </w:rPr>
            </w:pPr>
            <w:r w:rsidRPr="0070092B">
              <w:rPr>
                <w:rFonts w:ascii="Times New Roman" w:eastAsia="Times New Roman" w:hAnsi="Times New Roman" w:cs="Times New Roman"/>
                <w:sz w:val="23"/>
                <w:szCs w:val="23"/>
                <w:lang w:eastAsia="ru-RU"/>
              </w:rPr>
              <w:t>Ознакомление с основными функциями и возможностями гос. услуг, ресурсами предоставления гос. услуг,</w:t>
            </w:r>
          </w:p>
          <w:p w14:paraId="1BF9C959" w14:textId="77777777" w:rsidR="00DB7B4E" w:rsidRPr="00052E73" w:rsidRDefault="00DB7B4E" w:rsidP="00AD5821">
            <w:pPr>
              <w:rPr>
                <w:rFonts w:ascii="Times New Roman" w:eastAsia="Times New Roman" w:hAnsi="Times New Roman" w:cs="Times New Roman"/>
                <w:sz w:val="23"/>
                <w:szCs w:val="23"/>
                <w:lang w:eastAsia="ru-RU"/>
              </w:rPr>
            </w:pPr>
            <w:r w:rsidRPr="0070092B">
              <w:rPr>
                <w:rFonts w:ascii="Times New Roman" w:eastAsia="Times New Roman" w:hAnsi="Times New Roman" w:cs="Times New Roman"/>
                <w:sz w:val="23"/>
                <w:szCs w:val="23"/>
                <w:lang w:eastAsia="ru-RU"/>
              </w:rPr>
              <w:t>сферами применения данных ресурсов. Регистрация на портале гос. услуг.</w:t>
            </w:r>
          </w:p>
        </w:tc>
        <w:tc>
          <w:tcPr>
            <w:tcW w:w="2694" w:type="dxa"/>
          </w:tcPr>
          <w:p w14:paraId="58AE207D" w14:textId="77777777" w:rsidR="00DB7B4E" w:rsidRPr="003B31AD" w:rsidRDefault="00DB7B4E" w:rsidP="00AD5821">
            <w:pP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2409" w:type="dxa"/>
            <w:vMerge/>
          </w:tcPr>
          <w:p w14:paraId="2B214E5A" w14:textId="77777777" w:rsidR="00DB7B4E" w:rsidRPr="00C63897" w:rsidRDefault="00DB7B4E" w:rsidP="00AD5821">
            <w:pPr>
              <w:rPr>
                <w:rFonts w:ascii="Times New Roman" w:eastAsia="Times New Roman" w:hAnsi="Times New Roman" w:cs="Times New Roman"/>
                <w:b/>
                <w:bCs/>
                <w:lang w:eastAsia="ru-RU"/>
              </w:rPr>
            </w:pPr>
          </w:p>
        </w:tc>
      </w:tr>
      <w:tr w:rsidR="00DB7B4E" w:rsidRPr="00C63897" w14:paraId="19E49669" w14:textId="77777777" w:rsidTr="00AD5821">
        <w:trPr>
          <w:trHeight w:val="240"/>
        </w:trPr>
        <w:tc>
          <w:tcPr>
            <w:tcW w:w="2972" w:type="dxa"/>
            <w:vMerge/>
          </w:tcPr>
          <w:p w14:paraId="001C2D80" w14:textId="77777777" w:rsidR="00DB7B4E" w:rsidRPr="00C63897" w:rsidRDefault="00DB7B4E" w:rsidP="00AD582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540A39C7" w14:textId="77777777" w:rsidR="00DB7B4E" w:rsidRPr="00052E73" w:rsidRDefault="00DB7B4E" w:rsidP="00AD5821">
            <w:pPr>
              <w:rPr>
                <w:rFonts w:ascii="Times New Roman" w:eastAsia="Times New Roman" w:hAnsi="Times New Roman" w:cs="Times New Roman"/>
                <w:sz w:val="23"/>
                <w:szCs w:val="23"/>
                <w:lang w:eastAsia="ru-RU"/>
              </w:rPr>
            </w:pPr>
            <w:r w:rsidRPr="00E14907">
              <w:rPr>
                <w:rFonts w:ascii="Times New Roman" w:eastAsia="Times New Roman" w:hAnsi="Times New Roman" w:cs="Times New Roman"/>
                <w:b/>
                <w:bCs/>
                <w:lang w:eastAsia="ru-RU"/>
              </w:rPr>
              <w:t>В том числе самостоятельная работа обучающихся</w:t>
            </w:r>
          </w:p>
        </w:tc>
        <w:tc>
          <w:tcPr>
            <w:tcW w:w="2694" w:type="dxa"/>
          </w:tcPr>
          <w:p w14:paraId="27575C91" w14:textId="77777777" w:rsidR="00DB7B4E" w:rsidRPr="0070092B" w:rsidRDefault="00DB7B4E" w:rsidP="00AD5821">
            <w:pPr>
              <w:rPr>
                <w:rFonts w:ascii="Times New Roman" w:eastAsia="Times New Roman" w:hAnsi="Times New Roman" w:cs="Times New Roman"/>
                <w:b/>
                <w:bCs/>
                <w:lang w:eastAsia="ru-RU"/>
              </w:rPr>
            </w:pPr>
            <w:r w:rsidRPr="0070092B">
              <w:rPr>
                <w:rFonts w:ascii="Times New Roman" w:eastAsia="Times New Roman" w:hAnsi="Times New Roman" w:cs="Times New Roman"/>
                <w:b/>
                <w:bCs/>
                <w:lang w:eastAsia="ru-RU"/>
              </w:rPr>
              <w:t>2</w:t>
            </w:r>
          </w:p>
        </w:tc>
        <w:tc>
          <w:tcPr>
            <w:tcW w:w="2409" w:type="dxa"/>
            <w:vMerge/>
          </w:tcPr>
          <w:p w14:paraId="5D86DD4C" w14:textId="77777777" w:rsidR="00DB7B4E" w:rsidRPr="00C63897" w:rsidRDefault="00DB7B4E" w:rsidP="00AD5821">
            <w:pPr>
              <w:rPr>
                <w:rFonts w:ascii="Times New Roman" w:eastAsia="Times New Roman" w:hAnsi="Times New Roman" w:cs="Times New Roman"/>
                <w:b/>
                <w:bCs/>
                <w:lang w:eastAsia="ru-RU"/>
              </w:rPr>
            </w:pPr>
          </w:p>
        </w:tc>
      </w:tr>
      <w:tr w:rsidR="00DB7B4E" w:rsidRPr="00C63897" w14:paraId="57756052" w14:textId="77777777" w:rsidTr="00AD5821">
        <w:trPr>
          <w:trHeight w:val="240"/>
        </w:trPr>
        <w:tc>
          <w:tcPr>
            <w:tcW w:w="2972" w:type="dxa"/>
            <w:vMerge/>
          </w:tcPr>
          <w:p w14:paraId="716AFFE6" w14:textId="77777777" w:rsidR="00DB7B4E" w:rsidRPr="00C63897" w:rsidRDefault="00DB7B4E" w:rsidP="00AD582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30E81EE1" w14:textId="77777777" w:rsidR="00DB7B4E" w:rsidRPr="00E14907" w:rsidRDefault="00DB7B4E" w:rsidP="00AD5821">
            <w:pPr>
              <w:rPr>
                <w:rFonts w:ascii="Times New Roman" w:eastAsia="Times New Roman" w:hAnsi="Times New Roman" w:cs="Times New Roman"/>
                <w:b/>
                <w:bCs/>
                <w:lang w:eastAsia="ru-RU"/>
              </w:rPr>
            </w:pPr>
            <w:r w:rsidRPr="00E14907">
              <w:rPr>
                <w:rFonts w:ascii="Times New Roman" w:hAnsi="Times New Roman" w:cs="Times New Roman"/>
                <w:color w:val="000000"/>
                <w:sz w:val="23"/>
                <w:szCs w:val="23"/>
              </w:rPr>
              <w:t>Эволюция электронных платежных систем в России</w:t>
            </w:r>
          </w:p>
        </w:tc>
        <w:tc>
          <w:tcPr>
            <w:tcW w:w="2694" w:type="dxa"/>
          </w:tcPr>
          <w:p w14:paraId="53F56F2F" w14:textId="77777777" w:rsidR="00DB7B4E" w:rsidRPr="003B31AD" w:rsidRDefault="00DB7B4E" w:rsidP="00AD5821">
            <w:pP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2409" w:type="dxa"/>
            <w:vMerge/>
          </w:tcPr>
          <w:p w14:paraId="09B748ED" w14:textId="77777777" w:rsidR="00DB7B4E" w:rsidRPr="00C63897" w:rsidRDefault="00DB7B4E" w:rsidP="00AD5821">
            <w:pPr>
              <w:rPr>
                <w:rFonts w:ascii="Times New Roman" w:eastAsia="Times New Roman" w:hAnsi="Times New Roman" w:cs="Times New Roman"/>
                <w:b/>
                <w:bCs/>
                <w:lang w:eastAsia="ru-RU"/>
              </w:rPr>
            </w:pPr>
          </w:p>
        </w:tc>
      </w:tr>
      <w:tr w:rsidR="00DB7B4E" w:rsidRPr="00C63897" w14:paraId="06C3E467" w14:textId="77777777" w:rsidTr="00AD5821">
        <w:tc>
          <w:tcPr>
            <w:tcW w:w="9634" w:type="dxa"/>
            <w:gridSpan w:val="2"/>
          </w:tcPr>
          <w:p w14:paraId="4CFD1AC8" w14:textId="77777777" w:rsidR="00DB7B4E" w:rsidRPr="00C63897" w:rsidRDefault="00DB7B4E" w:rsidP="00AD5821">
            <w:pPr>
              <w:rPr>
                <w:rFonts w:ascii="Times New Roman" w:eastAsia="Times New Roman" w:hAnsi="Times New Roman" w:cs="Times New Roman"/>
                <w:i/>
                <w:lang w:eastAsia="ru-RU"/>
              </w:rPr>
            </w:pPr>
            <w:r w:rsidRPr="00C63897">
              <w:rPr>
                <w:rFonts w:ascii="Times New Roman" w:eastAsia="Times New Roman" w:hAnsi="Times New Roman" w:cs="Times New Roman"/>
                <w:b/>
                <w:bCs/>
                <w:lang w:eastAsia="ru-RU"/>
              </w:rPr>
              <w:t xml:space="preserve">Раздел </w:t>
            </w:r>
            <w:r>
              <w:rPr>
                <w:rFonts w:ascii="Times New Roman" w:eastAsia="Times New Roman" w:hAnsi="Times New Roman" w:cs="Times New Roman"/>
                <w:b/>
                <w:bCs/>
                <w:lang w:eastAsia="ru-RU"/>
              </w:rPr>
              <w:t>2</w:t>
            </w:r>
            <w:r w:rsidRPr="00C63897">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П</w:t>
            </w:r>
            <w:r w:rsidRPr="00052E73">
              <w:rPr>
                <w:rFonts w:ascii="Times New Roman" w:eastAsia="Times New Roman" w:hAnsi="Times New Roman" w:cs="Times New Roman"/>
                <w:b/>
                <w:bCs/>
                <w:lang w:eastAsia="ru-RU"/>
              </w:rPr>
              <w:t>латформ</w:t>
            </w:r>
            <w:r>
              <w:rPr>
                <w:rFonts w:ascii="Times New Roman" w:eastAsia="Times New Roman" w:hAnsi="Times New Roman" w:cs="Times New Roman"/>
                <w:b/>
                <w:bCs/>
                <w:lang w:eastAsia="ru-RU"/>
              </w:rPr>
              <w:t>ы</w:t>
            </w:r>
            <w:r w:rsidRPr="00052E73">
              <w:rPr>
                <w:rFonts w:ascii="Times New Roman" w:eastAsia="Times New Roman" w:hAnsi="Times New Roman" w:cs="Times New Roman"/>
                <w:b/>
                <w:bCs/>
                <w:lang w:eastAsia="ru-RU"/>
              </w:rPr>
              <w:t xml:space="preserve"> цифровой экономики. </w:t>
            </w:r>
          </w:p>
        </w:tc>
        <w:tc>
          <w:tcPr>
            <w:tcW w:w="2694" w:type="dxa"/>
          </w:tcPr>
          <w:p w14:paraId="24F94133" w14:textId="77777777" w:rsidR="00DB7B4E" w:rsidRPr="00C63897" w:rsidRDefault="00DB7B4E" w:rsidP="00AD5821">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26/6</w:t>
            </w:r>
          </w:p>
        </w:tc>
        <w:tc>
          <w:tcPr>
            <w:tcW w:w="2409" w:type="dxa"/>
          </w:tcPr>
          <w:p w14:paraId="09471381" w14:textId="77777777" w:rsidR="00DB7B4E" w:rsidRPr="00C63897" w:rsidRDefault="00DB7B4E" w:rsidP="00AD5821">
            <w:pPr>
              <w:rPr>
                <w:rFonts w:ascii="Times New Roman" w:eastAsia="Times New Roman" w:hAnsi="Times New Roman" w:cs="Times New Roman"/>
                <w:b/>
                <w:bCs/>
                <w:lang w:eastAsia="ru-RU"/>
              </w:rPr>
            </w:pPr>
          </w:p>
        </w:tc>
      </w:tr>
      <w:tr w:rsidR="00DB7B4E" w:rsidRPr="00C63897" w14:paraId="01C99846" w14:textId="77777777" w:rsidTr="00AD5821">
        <w:tc>
          <w:tcPr>
            <w:tcW w:w="2972" w:type="dxa"/>
            <w:vMerge w:val="restart"/>
          </w:tcPr>
          <w:p w14:paraId="241E0129" w14:textId="77777777" w:rsidR="00DB7B4E" w:rsidRPr="00C63897" w:rsidRDefault="00DB7B4E" w:rsidP="00AD582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2.1</w:t>
            </w:r>
            <w:r w:rsidRPr="00052E73">
              <w:rPr>
                <w:rFonts w:ascii="Times New Roman" w:eastAsia="Times New Roman" w:hAnsi="Times New Roman" w:cs="Times New Roman"/>
                <w:b/>
                <w:bCs/>
                <w:lang w:eastAsia="ru-RU"/>
              </w:rPr>
              <w:t xml:space="preserve"> Индустрия 4.0.</w:t>
            </w:r>
          </w:p>
        </w:tc>
        <w:tc>
          <w:tcPr>
            <w:tcW w:w="6662" w:type="dxa"/>
          </w:tcPr>
          <w:p w14:paraId="2E1F4F26" w14:textId="77777777" w:rsidR="00DB7B4E" w:rsidRPr="00C63897" w:rsidRDefault="00DB7B4E" w:rsidP="00AD5821">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c>
          <w:tcPr>
            <w:tcW w:w="2694" w:type="dxa"/>
          </w:tcPr>
          <w:p w14:paraId="022C22B3" w14:textId="77777777" w:rsidR="00DB7B4E" w:rsidRPr="00C63897" w:rsidRDefault="00DB7B4E" w:rsidP="00AD5821">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w:t>
            </w:r>
          </w:p>
        </w:tc>
        <w:tc>
          <w:tcPr>
            <w:tcW w:w="2409" w:type="dxa"/>
            <w:vMerge w:val="restart"/>
          </w:tcPr>
          <w:p w14:paraId="723BE1D9" w14:textId="77777777" w:rsidR="00DB7B4E" w:rsidRDefault="00DB7B4E" w:rsidP="00AD5821">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ОК1, ОК2, </w:t>
            </w:r>
          </w:p>
          <w:p w14:paraId="7E544435" w14:textId="77777777" w:rsidR="00DB7B4E" w:rsidRPr="00C63897" w:rsidRDefault="00DB7B4E" w:rsidP="00AD5821">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ОК5, ОК9</w:t>
            </w:r>
          </w:p>
        </w:tc>
      </w:tr>
      <w:tr w:rsidR="00DB7B4E" w:rsidRPr="00C63897" w14:paraId="43D5E2AA" w14:textId="77777777" w:rsidTr="00AD5821">
        <w:trPr>
          <w:trHeight w:val="396"/>
        </w:trPr>
        <w:tc>
          <w:tcPr>
            <w:tcW w:w="2972" w:type="dxa"/>
            <w:vMerge/>
          </w:tcPr>
          <w:p w14:paraId="2DE36203" w14:textId="77777777" w:rsidR="00DB7B4E" w:rsidRPr="00C63897" w:rsidRDefault="00DB7B4E" w:rsidP="00AD5821">
            <w:pPr>
              <w:rPr>
                <w:rFonts w:ascii="Times New Roman" w:eastAsia="Times New Roman" w:hAnsi="Times New Roman" w:cs="Times New Roman"/>
                <w:b/>
                <w:bCs/>
                <w:lang w:eastAsia="ru-RU"/>
              </w:rPr>
            </w:pPr>
          </w:p>
        </w:tc>
        <w:tc>
          <w:tcPr>
            <w:tcW w:w="6662" w:type="dxa"/>
          </w:tcPr>
          <w:p w14:paraId="0733E9DB" w14:textId="77777777" w:rsidR="00DB7B4E" w:rsidRPr="00C63897" w:rsidRDefault="00DB7B4E" w:rsidP="00AD5821">
            <w:pPr>
              <w:suppressAutoHyphens/>
              <w:jc w:val="both"/>
              <w:rPr>
                <w:rFonts w:ascii="Times New Roman" w:eastAsia="Times New Roman" w:hAnsi="Times New Roman" w:cs="Times New Roman"/>
                <w:lang w:eastAsia="ru-RU"/>
              </w:rPr>
            </w:pPr>
            <w:r w:rsidRPr="00052E73">
              <w:rPr>
                <w:rFonts w:ascii="Times New Roman" w:eastAsia="Times New Roman" w:hAnsi="Times New Roman" w:cs="Times New Roman"/>
                <w:lang w:eastAsia="ru-RU"/>
              </w:rPr>
              <w:t>Концепция «Индустрия 4.0» и соответствующие цифровые технологии Индустриальная революция 4.0</w:t>
            </w:r>
          </w:p>
        </w:tc>
        <w:tc>
          <w:tcPr>
            <w:tcW w:w="2694" w:type="dxa"/>
          </w:tcPr>
          <w:p w14:paraId="6D9F3C17" w14:textId="77777777" w:rsidR="00DB7B4E" w:rsidRPr="00C63897" w:rsidRDefault="00DB7B4E" w:rsidP="00AD5821">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409" w:type="dxa"/>
            <w:vMerge/>
          </w:tcPr>
          <w:p w14:paraId="10D12DC7" w14:textId="77777777" w:rsidR="00DB7B4E" w:rsidRPr="00C63897" w:rsidRDefault="00DB7B4E" w:rsidP="00AD5821">
            <w:pPr>
              <w:suppressAutoHyphens/>
              <w:jc w:val="both"/>
              <w:rPr>
                <w:rFonts w:ascii="Times New Roman" w:eastAsia="Times New Roman" w:hAnsi="Times New Roman" w:cs="Times New Roman"/>
                <w:lang w:eastAsia="ru-RU"/>
              </w:rPr>
            </w:pPr>
          </w:p>
        </w:tc>
      </w:tr>
      <w:tr w:rsidR="00DB7B4E" w:rsidRPr="00C63897" w14:paraId="4BE8BE48" w14:textId="77777777" w:rsidTr="00AD5821">
        <w:trPr>
          <w:trHeight w:val="396"/>
        </w:trPr>
        <w:tc>
          <w:tcPr>
            <w:tcW w:w="2972" w:type="dxa"/>
            <w:vMerge/>
          </w:tcPr>
          <w:p w14:paraId="7F657682" w14:textId="77777777" w:rsidR="00DB7B4E" w:rsidRPr="00C63897" w:rsidRDefault="00DB7B4E" w:rsidP="00AD5821">
            <w:pPr>
              <w:rPr>
                <w:rFonts w:ascii="Times New Roman" w:eastAsia="Times New Roman" w:hAnsi="Times New Roman" w:cs="Times New Roman"/>
                <w:b/>
                <w:bCs/>
                <w:lang w:eastAsia="ru-RU"/>
              </w:rPr>
            </w:pPr>
          </w:p>
        </w:tc>
        <w:tc>
          <w:tcPr>
            <w:tcW w:w="6662" w:type="dxa"/>
          </w:tcPr>
          <w:p w14:paraId="728068DD" w14:textId="77777777" w:rsidR="00DB7B4E" w:rsidRPr="00052E73" w:rsidRDefault="00DB7B4E" w:rsidP="00AD5821">
            <w:pPr>
              <w:suppressAutoHyphens/>
              <w:jc w:val="both"/>
              <w:rPr>
                <w:rFonts w:ascii="Times New Roman" w:eastAsia="Times New Roman" w:hAnsi="Times New Roman" w:cs="Times New Roman"/>
                <w:lang w:eastAsia="ru-RU"/>
              </w:rPr>
            </w:pPr>
            <w:r w:rsidRPr="00052E73">
              <w:rPr>
                <w:rFonts w:ascii="Times New Roman" w:eastAsia="Times New Roman" w:hAnsi="Times New Roman" w:cs="Times New Roman"/>
                <w:lang w:eastAsia="ru-RU"/>
              </w:rPr>
              <w:t xml:space="preserve">Понятие big data. Новые подходы к накоплению и обработке данных в экономике и финансах на микро- и макроуровнях. </w:t>
            </w:r>
          </w:p>
        </w:tc>
        <w:tc>
          <w:tcPr>
            <w:tcW w:w="2694" w:type="dxa"/>
          </w:tcPr>
          <w:p w14:paraId="4343C811" w14:textId="77777777" w:rsidR="00DB7B4E" w:rsidRPr="00C63897" w:rsidRDefault="00DB7B4E" w:rsidP="00AD5821">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409" w:type="dxa"/>
            <w:vMerge/>
          </w:tcPr>
          <w:p w14:paraId="1A5F0FAA" w14:textId="77777777" w:rsidR="00DB7B4E" w:rsidRPr="00C63897" w:rsidRDefault="00DB7B4E" w:rsidP="00AD5821">
            <w:pPr>
              <w:suppressAutoHyphens/>
              <w:jc w:val="both"/>
              <w:rPr>
                <w:rFonts w:ascii="Times New Roman" w:eastAsia="Times New Roman" w:hAnsi="Times New Roman" w:cs="Times New Roman"/>
                <w:lang w:eastAsia="ru-RU"/>
              </w:rPr>
            </w:pPr>
          </w:p>
        </w:tc>
      </w:tr>
      <w:tr w:rsidR="00DB7B4E" w:rsidRPr="00C63897" w14:paraId="065B2A0A" w14:textId="77777777" w:rsidTr="00AD5821">
        <w:trPr>
          <w:trHeight w:val="503"/>
        </w:trPr>
        <w:tc>
          <w:tcPr>
            <w:tcW w:w="2972" w:type="dxa"/>
            <w:vMerge/>
          </w:tcPr>
          <w:p w14:paraId="3AD89B9C" w14:textId="77777777" w:rsidR="00DB7B4E" w:rsidRPr="00C63897" w:rsidRDefault="00DB7B4E" w:rsidP="00AD5821">
            <w:pPr>
              <w:rPr>
                <w:rFonts w:ascii="Times New Roman" w:eastAsia="Times New Roman" w:hAnsi="Times New Roman" w:cs="Times New Roman"/>
                <w:b/>
                <w:bCs/>
                <w:lang w:eastAsia="ru-RU"/>
              </w:rPr>
            </w:pPr>
          </w:p>
        </w:tc>
        <w:tc>
          <w:tcPr>
            <w:tcW w:w="6662" w:type="dxa"/>
          </w:tcPr>
          <w:p w14:paraId="22D68624" w14:textId="77777777" w:rsidR="00DB7B4E" w:rsidRPr="00052E73" w:rsidRDefault="00DB7B4E" w:rsidP="00AD5821">
            <w:pPr>
              <w:suppressAutoHyphens/>
              <w:jc w:val="both"/>
              <w:rPr>
                <w:rFonts w:ascii="Times New Roman" w:eastAsia="Times New Roman" w:hAnsi="Times New Roman" w:cs="Times New Roman"/>
                <w:lang w:eastAsia="ru-RU"/>
              </w:rPr>
            </w:pPr>
            <w:r w:rsidRPr="00E14907">
              <w:rPr>
                <w:rFonts w:ascii="Times New Roman" w:eastAsia="Times New Roman" w:hAnsi="Times New Roman" w:cs="Times New Roman"/>
                <w:lang w:eastAsia="ru-RU"/>
              </w:rPr>
              <w:t>Определение информационной безопасности, структура ИБ, алгоритм работы ИБ Средства защиты информации</w:t>
            </w:r>
          </w:p>
        </w:tc>
        <w:tc>
          <w:tcPr>
            <w:tcW w:w="2694" w:type="dxa"/>
          </w:tcPr>
          <w:p w14:paraId="1AE4DE15" w14:textId="77777777" w:rsidR="00DB7B4E" w:rsidRDefault="00DB7B4E" w:rsidP="00AD5821">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409" w:type="dxa"/>
            <w:vMerge/>
          </w:tcPr>
          <w:p w14:paraId="59289EA6" w14:textId="77777777" w:rsidR="00DB7B4E" w:rsidRPr="00C63897" w:rsidRDefault="00DB7B4E" w:rsidP="00AD5821">
            <w:pPr>
              <w:suppressAutoHyphens/>
              <w:jc w:val="both"/>
              <w:rPr>
                <w:rFonts w:ascii="Times New Roman" w:eastAsia="Times New Roman" w:hAnsi="Times New Roman" w:cs="Times New Roman"/>
                <w:b/>
                <w:bCs/>
                <w:lang w:eastAsia="ru-RU"/>
              </w:rPr>
            </w:pPr>
          </w:p>
        </w:tc>
      </w:tr>
      <w:tr w:rsidR="00DB7B4E" w:rsidRPr="00C63897" w14:paraId="2C7ACCCD" w14:textId="77777777" w:rsidTr="00AD5821">
        <w:trPr>
          <w:trHeight w:val="502"/>
        </w:trPr>
        <w:tc>
          <w:tcPr>
            <w:tcW w:w="2972" w:type="dxa"/>
            <w:vMerge/>
          </w:tcPr>
          <w:p w14:paraId="72686C0A" w14:textId="77777777" w:rsidR="00DB7B4E" w:rsidRPr="00C63897" w:rsidRDefault="00DB7B4E" w:rsidP="00AD5821">
            <w:pPr>
              <w:rPr>
                <w:rFonts w:ascii="Times New Roman" w:eastAsia="Times New Roman" w:hAnsi="Times New Roman" w:cs="Times New Roman"/>
                <w:b/>
                <w:bCs/>
                <w:lang w:eastAsia="ru-RU"/>
              </w:rPr>
            </w:pPr>
          </w:p>
        </w:tc>
        <w:tc>
          <w:tcPr>
            <w:tcW w:w="6662" w:type="dxa"/>
          </w:tcPr>
          <w:p w14:paraId="2B05B47E" w14:textId="77777777" w:rsidR="00DB7B4E" w:rsidRPr="00E14907" w:rsidRDefault="00DB7B4E" w:rsidP="00AD5821">
            <w:pPr>
              <w:suppressAutoHyphens/>
              <w:jc w:val="both"/>
              <w:rPr>
                <w:rFonts w:ascii="Times New Roman" w:eastAsia="Times New Roman" w:hAnsi="Times New Roman" w:cs="Times New Roman"/>
                <w:lang w:eastAsia="ru-RU"/>
              </w:rPr>
            </w:pPr>
            <w:r w:rsidRPr="00E14907">
              <w:rPr>
                <w:rFonts w:ascii="Times New Roman" w:eastAsia="Times New Roman" w:hAnsi="Times New Roman" w:cs="Times New Roman"/>
                <w:lang w:eastAsia="ru-RU"/>
              </w:rPr>
              <w:t>Виды рисков для информации, средства защиты информации, меры предосторожности во избежание утери</w:t>
            </w:r>
          </w:p>
        </w:tc>
        <w:tc>
          <w:tcPr>
            <w:tcW w:w="2694" w:type="dxa"/>
          </w:tcPr>
          <w:p w14:paraId="14EA1F2A" w14:textId="77777777" w:rsidR="00DB7B4E" w:rsidRDefault="00DB7B4E" w:rsidP="00AD5821">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409" w:type="dxa"/>
            <w:vMerge/>
          </w:tcPr>
          <w:p w14:paraId="74BA5C7B" w14:textId="77777777" w:rsidR="00DB7B4E" w:rsidRPr="00C63897" w:rsidRDefault="00DB7B4E" w:rsidP="00AD5821">
            <w:pPr>
              <w:suppressAutoHyphens/>
              <w:jc w:val="both"/>
              <w:rPr>
                <w:rFonts w:ascii="Times New Roman" w:eastAsia="Times New Roman" w:hAnsi="Times New Roman" w:cs="Times New Roman"/>
                <w:b/>
                <w:bCs/>
                <w:lang w:eastAsia="ru-RU"/>
              </w:rPr>
            </w:pPr>
          </w:p>
        </w:tc>
      </w:tr>
      <w:tr w:rsidR="00DB7B4E" w:rsidRPr="00C63897" w14:paraId="5D5B9EB0" w14:textId="77777777" w:rsidTr="00AD5821">
        <w:trPr>
          <w:trHeight w:val="267"/>
        </w:trPr>
        <w:tc>
          <w:tcPr>
            <w:tcW w:w="2972" w:type="dxa"/>
            <w:vMerge w:val="restart"/>
          </w:tcPr>
          <w:p w14:paraId="7E0FA085" w14:textId="77777777" w:rsidR="00DB7B4E" w:rsidRPr="00C63897" w:rsidRDefault="00DB7B4E" w:rsidP="00AD582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2.2</w:t>
            </w:r>
            <w:r w:rsidRPr="00C63897">
              <w:rPr>
                <w:rFonts w:ascii="Times New Roman" w:eastAsia="Times New Roman" w:hAnsi="Times New Roman" w:cs="Times New Roman"/>
                <w:b/>
                <w:bCs/>
                <w:lang w:eastAsia="ru-RU"/>
              </w:rPr>
              <w:t xml:space="preserve"> </w:t>
            </w:r>
            <w:r w:rsidRPr="00052E73">
              <w:rPr>
                <w:rFonts w:ascii="Times New Roman" w:eastAsia="Times New Roman" w:hAnsi="Times New Roman" w:cs="Times New Roman"/>
                <w:b/>
                <w:bCs/>
                <w:lang w:eastAsia="ru-RU"/>
              </w:rPr>
              <w:t>Модели электронного бизнеса</w:t>
            </w:r>
          </w:p>
        </w:tc>
        <w:tc>
          <w:tcPr>
            <w:tcW w:w="6662" w:type="dxa"/>
            <w:tcBorders>
              <w:top w:val="single" w:sz="4" w:space="0" w:color="auto"/>
              <w:left w:val="single" w:sz="4" w:space="0" w:color="auto"/>
              <w:bottom w:val="single" w:sz="4" w:space="0" w:color="auto"/>
            </w:tcBorders>
            <w:vAlign w:val="bottom"/>
          </w:tcPr>
          <w:p w14:paraId="388E1C88" w14:textId="77777777" w:rsidR="00DB7B4E" w:rsidRPr="00C63897" w:rsidRDefault="00DB7B4E" w:rsidP="00AD582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694" w:type="dxa"/>
          </w:tcPr>
          <w:p w14:paraId="3EE95DF4" w14:textId="77777777" w:rsidR="00DB7B4E" w:rsidRPr="00C63897" w:rsidRDefault="00DB7B4E" w:rsidP="00AD5821">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14/4</w:t>
            </w:r>
          </w:p>
        </w:tc>
        <w:tc>
          <w:tcPr>
            <w:tcW w:w="2409" w:type="dxa"/>
            <w:vMerge w:val="restart"/>
          </w:tcPr>
          <w:p w14:paraId="19C63D99" w14:textId="77777777" w:rsidR="00DB7B4E" w:rsidRDefault="00DB7B4E" w:rsidP="00AD5821">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ОК1, ОК2, </w:t>
            </w:r>
          </w:p>
          <w:p w14:paraId="6535D5E5" w14:textId="77777777" w:rsidR="00DB7B4E" w:rsidRPr="00C63897" w:rsidRDefault="00DB7B4E" w:rsidP="00AD5821">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ОК5, ОК9</w:t>
            </w:r>
          </w:p>
        </w:tc>
      </w:tr>
      <w:tr w:rsidR="00DB7B4E" w:rsidRPr="00C63897" w14:paraId="26D98C1E" w14:textId="77777777" w:rsidTr="00AD5821">
        <w:trPr>
          <w:trHeight w:val="272"/>
        </w:trPr>
        <w:tc>
          <w:tcPr>
            <w:tcW w:w="2972" w:type="dxa"/>
            <w:vMerge/>
          </w:tcPr>
          <w:p w14:paraId="1EE3A061" w14:textId="77777777" w:rsidR="00DB7B4E" w:rsidRPr="00C63897" w:rsidRDefault="00DB7B4E" w:rsidP="00AD582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1D8C65EF" w14:textId="77777777" w:rsidR="00DB7B4E" w:rsidRPr="00C63897" w:rsidRDefault="00DB7B4E" w:rsidP="00AD5821">
            <w:pPr>
              <w:rPr>
                <w:rFonts w:ascii="Times New Roman" w:eastAsia="Times New Roman" w:hAnsi="Times New Roman" w:cs="Times New Roman"/>
                <w:lang w:eastAsia="ru-RU"/>
              </w:rPr>
            </w:pPr>
            <w:r w:rsidRPr="00647359">
              <w:rPr>
                <w:rFonts w:ascii="Times New Roman" w:eastAsia="Times New Roman" w:hAnsi="Times New Roman" w:cs="Times New Roman"/>
                <w:lang w:eastAsia="ru-RU"/>
              </w:rPr>
              <w:t>Модели электронного бизнеса: виды и краткая характеристика.</w:t>
            </w:r>
          </w:p>
        </w:tc>
        <w:tc>
          <w:tcPr>
            <w:tcW w:w="2694" w:type="dxa"/>
          </w:tcPr>
          <w:p w14:paraId="2E2F3A3F" w14:textId="77777777" w:rsidR="00DB7B4E" w:rsidRPr="00C63897" w:rsidRDefault="00DB7B4E" w:rsidP="00AD5821">
            <w:pP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409" w:type="dxa"/>
            <w:vMerge/>
          </w:tcPr>
          <w:p w14:paraId="64DA541B" w14:textId="77777777" w:rsidR="00DB7B4E" w:rsidRPr="00C63897" w:rsidRDefault="00DB7B4E" w:rsidP="00AD5821">
            <w:pPr>
              <w:rPr>
                <w:rFonts w:ascii="Times New Roman" w:eastAsia="Times New Roman" w:hAnsi="Times New Roman" w:cs="Times New Roman"/>
                <w:lang w:eastAsia="ru-RU"/>
              </w:rPr>
            </w:pPr>
          </w:p>
        </w:tc>
      </w:tr>
      <w:tr w:rsidR="00DB7B4E" w:rsidRPr="00C63897" w14:paraId="0E3F5CF3" w14:textId="77777777" w:rsidTr="00AD5821">
        <w:trPr>
          <w:trHeight w:val="261"/>
        </w:trPr>
        <w:tc>
          <w:tcPr>
            <w:tcW w:w="2972" w:type="dxa"/>
            <w:vMerge/>
          </w:tcPr>
          <w:p w14:paraId="02E11B7E" w14:textId="77777777" w:rsidR="00DB7B4E" w:rsidRPr="00C63897" w:rsidRDefault="00DB7B4E" w:rsidP="00AD582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10E853EB" w14:textId="77777777" w:rsidR="00DB7B4E" w:rsidRPr="00647359" w:rsidRDefault="00DB7B4E" w:rsidP="00AD5821">
            <w:pPr>
              <w:rPr>
                <w:rFonts w:ascii="Times New Roman" w:eastAsia="Times New Roman" w:hAnsi="Times New Roman" w:cs="Times New Roman"/>
                <w:lang w:eastAsia="ru-RU"/>
              </w:rPr>
            </w:pPr>
            <w:r w:rsidRPr="00647359">
              <w:rPr>
                <w:rFonts w:ascii="Times New Roman" w:eastAsia="Times New Roman" w:hAnsi="Times New Roman" w:cs="Times New Roman"/>
                <w:lang w:eastAsia="ru-RU"/>
              </w:rPr>
              <w:t>Факторы ценности в моделях электронного бизнеса.</w:t>
            </w:r>
          </w:p>
        </w:tc>
        <w:tc>
          <w:tcPr>
            <w:tcW w:w="2694" w:type="dxa"/>
          </w:tcPr>
          <w:p w14:paraId="3BE8191E" w14:textId="77777777" w:rsidR="00DB7B4E" w:rsidRPr="00C63897" w:rsidRDefault="00DB7B4E" w:rsidP="00AD5821">
            <w:pP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409" w:type="dxa"/>
            <w:vMerge/>
          </w:tcPr>
          <w:p w14:paraId="52186DF6" w14:textId="77777777" w:rsidR="00DB7B4E" w:rsidRPr="00C63897" w:rsidRDefault="00DB7B4E" w:rsidP="00AD5821">
            <w:pPr>
              <w:rPr>
                <w:rFonts w:ascii="Times New Roman" w:eastAsia="Times New Roman" w:hAnsi="Times New Roman" w:cs="Times New Roman"/>
                <w:lang w:eastAsia="ru-RU"/>
              </w:rPr>
            </w:pPr>
          </w:p>
        </w:tc>
      </w:tr>
      <w:tr w:rsidR="00DB7B4E" w:rsidRPr="00C63897" w14:paraId="19CE902B" w14:textId="77777777" w:rsidTr="00AD5821">
        <w:trPr>
          <w:trHeight w:val="261"/>
        </w:trPr>
        <w:tc>
          <w:tcPr>
            <w:tcW w:w="2972" w:type="dxa"/>
            <w:vMerge/>
          </w:tcPr>
          <w:p w14:paraId="2FDD7CF1" w14:textId="77777777" w:rsidR="00DB7B4E" w:rsidRPr="00C63897" w:rsidRDefault="00DB7B4E" w:rsidP="00AD582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5F0EF8E6" w14:textId="77777777" w:rsidR="00DB7B4E" w:rsidRPr="00647359" w:rsidRDefault="00DB7B4E" w:rsidP="00AD5821">
            <w:pPr>
              <w:rPr>
                <w:rFonts w:ascii="Times New Roman" w:eastAsia="Times New Roman" w:hAnsi="Times New Roman" w:cs="Times New Roman"/>
                <w:lang w:eastAsia="ru-RU"/>
              </w:rPr>
            </w:pPr>
            <w:r w:rsidRPr="00D527C8">
              <w:rPr>
                <w:rFonts w:ascii="Times New Roman" w:eastAsia="Times New Roman" w:hAnsi="Times New Roman" w:cs="Times New Roman"/>
                <w:bCs/>
                <w:lang w:eastAsia="ru-RU"/>
              </w:rPr>
              <w:t>Нестандартные формы занятости граждан</w:t>
            </w:r>
            <w:r>
              <w:rPr>
                <w:rFonts w:ascii="Times New Roman" w:eastAsia="Times New Roman" w:hAnsi="Times New Roman" w:cs="Times New Roman"/>
                <w:bCs/>
                <w:lang w:eastAsia="ru-RU"/>
              </w:rPr>
              <w:t xml:space="preserve">. </w:t>
            </w:r>
            <w:r w:rsidRPr="00A05F16">
              <w:rPr>
                <w:rFonts w:ascii="Times New Roman" w:eastAsia="Times New Roman" w:hAnsi="Times New Roman" w:cs="Times New Roman"/>
                <w:lang w:eastAsia="ru-RU"/>
              </w:rPr>
              <w:t>Формы занятости населении. Основные определения, функции. Виды форм занятости населения. Самозанятые</w:t>
            </w:r>
            <w:r>
              <w:rPr>
                <w:rFonts w:ascii="Times New Roman" w:eastAsia="Times New Roman" w:hAnsi="Times New Roman" w:cs="Times New Roman"/>
                <w:lang w:eastAsia="ru-RU"/>
              </w:rPr>
              <w:t xml:space="preserve"> </w:t>
            </w:r>
            <w:r w:rsidRPr="00A05F16">
              <w:rPr>
                <w:rFonts w:ascii="Times New Roman" w:eastAsia="Times New Roman" w:hAnsi="Times New Roman" w:cs="Times New Roman"/>
                <w:lang w:eastAsia="ru-RU"/>
              </w:rPr>
              <w:t>граждане. Определение, функции и виды самозанятых граждан. Налоговая ответственность. Интернет-площадки</w:t>
            </w:r>
            <w:r>
              <w:rPr>
                <w:rFonts w:ascii="Times New Roman" w:eastAsia="Times New Roman" w:hAnsi="Times New Roman" w:cs="Times New Roman"/>
                <w:lang w:eastAsia="ru-RU"/>
              </w:rPr>
              <w:t xml:space="preserve"> регистрации самозанятых. </w:t>
            </w:r>
          </w:p>
        </w:tc>
        <w:tc>
          <w:tcPr>
            <w:tcW w:w="2694" w:type="dxa"/>
          </w:tcPr>
          <w:p w14:paraId="5C6F771B" w14:textId="77777777" w:rsidR="00DB7B4E" w:rsidRDefault="00DB7B4E" w:rsidP="00AD5821">
            <w:pP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409" w:type="dxa"/>
            <w:vMerge/>
          </w:tcPr>
          <w:p w14:paraId="3B3921B2" w14:textId="77777777" w:rsidR="00DB7B4E" w:rsidRPr="00C63897" w:rsidRDefault="00DB7B4E" w:rsidP="00AD5821">
            <w:pPr>
              <w:rPr>
                <w:rFonts w:ascii="Times New Roman" w:eastAsia="Times New Roman" w:hAnsi="Times New Roman" w:cs="Times New Roman"/>
                <w:lang w:eastAsia="ru-RU"/>
              </w:rPr>
            </w:pPr>
          </w:p>
        </w:tc>
      </w:tr>
      <w:tr w:rsidR="00DB7B4E" w:rsidRPr="00C63897" w14:paraId="58517A7D" w14:textId="77777777" w:rsidTr="00AD5821">
        <w:trPr>
          <w:trHeight w:val="261"/>
        </w:trPr>
        <w:tc>
          <w:tcPr>
            <w:tcW w:w="2972" w:type="dxa"/>
            <w:vMerge/>
          </w:tcPr>
          <w:p w14:paraId="247D87AE" w14:textId="77777777" w:rsidR="00DB7B4E" w:rsidRPr="00C63897" w:rsidRDefault="00DB7B4E" w:rsidP="00AD582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7ECAF1AD" w14:textId="77777777" w:rsidR="00DB7B4E" w:rsidRPr="004C3AA9" w:rsidRDefault="00DB7B4E" w:rsidP="00AD5821">
            <w:pPr>
              <w:rPr>
                <w:rFonts w:ascii="Times New Roman" w:eastAsia="Times New Roman" w:hAnsi="Times New Roman" w:cs="Times New Roman"/>
                <w:bCs/>
                <w:lang w:eastAsia="ru-RU"/>
              </w:rPr>
            </w:pPr>
            <w:r w:rsidRPr="004C3AA9">
              <w:rPr>
                <w:rFonts w:ascii="Times New Roman" w:eastAsia="Times New Roman" w:hAnsi="Times New Roman" w:cs="Times New Roman"/>
                <w:bCs/>
                <w:lang w:eastAsia="ru-RU"/>
              </w:rPr>
              <w:t>Профессиональная программа: 1С: Предприятие. Управление торговлей</w:t>
            </w:r>
            <w:r>
              <w:rPr>
                <w:rFonts w:ascii="Times New Roman" w:eastAsia="Times New Roman" w:hAnsi="Times New Roman" w:cs="Times New Roman"/>
                <w:bCs/>
                <w:lang w:eastAsia="ru-RU"/>
              </w:rPr>
              <w:t xml:space="preserve">. </w:t>
            </w:r>
            <w:r w:rsidRPr="004C3AA9">
              <w:rPr>
                <w:rFonts w:ascii="Times New Roman" w:eastAsia="Times New Roman" w:hAnsi="Times New Roman" w:cs="Times New Roman"/>
                <w:bCs/>
                <w:lang w:eastAsia="ru-RU"/>
              </w:rPr>
              <w:t>Состав, функции и возможности профессиональной программы.</w:t>
            </w:r>
          </w:p>
        </w:tc>
        <w:tc>
          <w:tcPr>
            <w:tcW w:w="2694" w:type="dxa"/>
          </w:tcPr>
          <w:p w14:paraId="4AA68763" w14:textId="77777777" w:rsidR="00DB7B4E" w:rsidRDefault="00DB7B4E" w:rsidP="00AD5821">
            <w:pP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409" w:type="dxa"/>
            <w:vMerge/>
          </w:tcPr>
          <w:p w14:paraId="71A4BF72" w14:textId="77777777" w:rsidR="00DB7B4E" w:rsidRPr="00C63897" w:rsidRDefault="00DB7B4E" w:rsidP="00AD5821">
            <w:pPr>
              <w:rPr>
                <w:rFonts w:ascii="Times New Roman" w:eastAsia="Times New Roman" w:hAnsi="Times New Roman" w:cs="Times New Roman"/>
                <w:lang w:eastAsia="ru-RU"/>
              </w:rPr>
            </w:pPr>
          </w:p>
        </w:tc>
      </w:tr>
      <w:tr w:rsidR="00DB7B4E" w:rsidRPr="00C63897" w14:paraId="20BD2FF1" w14:textId="77777777" w:rsidTr="00AD5821">
        <w:trPr>
          <w:trHeight w:val="261"/>
        </w:trPr>
        <w:tc>
          <w:tcPr>
            <w:tcW w:w="2972" w:type="dxa"/>
            <w:vMerge/>
          </w:tcPr>
          <w:p w14:paraId="48D4F3D6" w14:textId="77777777" w:rsidR="00DB7B4E" w:rsidRPr="00C63897" w:rsidRDefault="00DB7B4E" w:rsidP="00AD582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2C9B3E32" w14:textId="77777777" w:rsidR="00DB7B4E" w:rsidRPr="004C3AA9" w:rsidRDefault="00DB7B4E" w:rsidP="00AD5821">
            <w:pPr>
              <w:rPr>
                <w:rFonts w:ascii="Times New Roman" w:eastAsia="Times New Roman" w:hAnsi="Times New Roman" w:cs="Times New Roman"/>
                <w:bCs/>
                <w:lang w:eastAsia="ru-RU"/>
              </w:rPr>
            </w:pPr>
            <w:r w:rsidRPr="006800E6">
              <w:rPr>
                <w:rFonts w:ascii="Times New Roman" w:eastAsia="Times New Roman" w:hAnsi="Times New Roman" w:cs="Times New Roman"/>
                <w:bCs/>
                <w:lang w:eastAsia="ru-RU"/>
              </w:rPr>
              <w:t>Цифровой капитал</w:t>
            </w:r>
            <w:r>
              <w:rPr>
                <w:rFonts w:ascii="Times New Roman" w:eastAsia="Times New Roman" w:hAnsi="Times New Roman" w:cs="Times New Roman"/>
                <w:bCs/>
                <w:lang w:eastAsia="ru-RU"/>
              </w:rPr>
              <w:t xml:space="preserve">. </w:t>
            </w:r>
            <w:r w:rsidRPr="006800E6">
              <w:rPr>
                <w:rFonts w:ascii="Times New Roman" w:eastAsia="Times New Roman" w:hAnsi="Times New Roman" w:cs="Times New Roman"/>
                <w:bCs/>
                <w:lang w:eastAsia="ru-RU"/>
              </w:rPr>
              <w:t>Изменения на рынках труда и капитала в условиях цифровой экономики. Цифровой и креативный капитал. Эффект</w:t>
            </w:r>
            <w:r>
              <w:rPr>
                <w:rFonts w:ascii="Times New Roman" w:eastAsia="Times New Roman" w:hAnsi="Times New Roman" w:cs="Times New Roman"/>
                <w:bCs/>
                <w:lang w:eastAsia="ru-RU"/>
              </w:rPr>
              <w:t xml:space="preserve"> </w:t>
            </w:r>
            <w:r w:rsidRPr="006800E6">
              <w:rPr>
                <w:rFonts w:ascii="Times New Roman" w:eastAsia="Times New Roman" w:hAnsi="Times New Roman" w:cs="Times New Roman"/>
                <w:bCs/>
                <w:lang w:eastAsia="ru-RU"/>
              </w:rPr>
              <w:t>вытеснения и эффект разнообразия на рынке труда.</w:t>
            </w:r>
          </w:p>
        </w:tc>
        <w:tc>
          <w:tcPr>
            <w:tcW w:w="2694" w:type="dxa"/>
          </w:tcPr>
          <w:p w14:paraId="5AADDBC1" w14:textId="77777777" w:rsidR="00DB7B4E" w:rsidRDefault="00DB7B4E" w:rsidP="00AD5821">
            <w:pP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409" w:type="dxa"/>
            <w:vMerge/>
          </w:tcPr>
          <w:p w14:paraId="5AD461EA" w14:textId="77777777" w:rsidR="00DB7B4E" w:rsidRPr="00C63897" w:rsidRDefault="00DB7B4E" w:rsidP="00AD5821">
            <w:pPr>
              <w:rPr>
                <w:rFonts w:ascii="Times New Roman" w:eastAsia="Times New Roman" w:hAnsi="Times New Roman" w:cs="Times New Roman"/>
                <w:lang w:eastAsia="ru-RU"/>
              </w:rPr>
            </w:pPr>
          </w:p>
        </w:tc>
      </w:tr>
      <w:tr w:rsidR="00DB7B4E" w:rsidRPr="00C63897" w14:paraId="4F5F6ECB" w14:textId="77777777" w:rsidTr="00AD5821">
        <w:trPr>
          <w:trHeight w:val="280"/>
        </w:trPr>
        <w:tc>
          <w:tcPr>
            <w:tcW w:w="2972" w:type="dxa"/>
            <w:vMerge/>
          </w:tcPr>
          <w:p w14:paraId="14E4F38A" w14:textId="77777777" w:rsidR="00DB7B4E" w:rsidRPr="00C63897" w:rsidRDefault="00DB7B4E" w:rsidP="00AD582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2E5FB772" w14:textId="77777777" w:rsidR="00DB7B4E" w:rsidRPr="00C63897" w:rsidRDefault="00DB7B4E" w:rsidP="00AD582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14:paraId="290D60BD" w14:textId="77777777" w:rsidR="00DB7B4E" w:rsidRPr="00C63897" w:rsidRDefault="00DB7B4E" w:rsidP="00AD5821">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4/4</w:t>
            </w:r>
          </w:p>
        </w:tc>
        <w:tc>
          <w:tcPr>
            <w:tcW w:w="2409" w:type="dxa"/>
            <w:vMerge/>
          </w:tcPr>
          <w:p w14:paraId="014501B7" w14:textId="77777777" w:rsidR="00DB7B4E" w:rsidRPr="00C63897" w:rsidRDefault="00DB7B4E" w:rsidP="00AD5821">
            <w:pPr>
              <w:rPr>
                <w:rFonts w:ascii="Times New Roman" w:eastAsia="Times New Roman" w:hAnsi="Times New Roman" w:cs="Times New Roman"/>
                <w:b/>
                <w:bCs/>
                <w:lang w:eastAsia="ru-RU"/>
              </w:rPr>
            </w:pPr>
          </w:p>
        </w:tc>
      </w:tr>
      <w:tr w:rsidR="00DB7B4E" w:rsidRPr="00C63897" w14:paraId="21291987" w14:textId="77777777" w:rsidTr="00AD5821">
        <w:trPr>
          <w:trHeight w:val="280"/>
        </w:trPr>
        <w:tc>
          <w:tcPr>
            <w:tcW w:w="2972" w:type="dxa"/>
            <w:vMerge/>
          </w:tcPr>
          <w:p w14:paraId="1B2A4D1F" w14:textId="77777777" w:rsidR="00DB7B4E" w:rsidRPr="00C63897" w:rsidRDefault="00DB7B4E" w:rsidP="00AD582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40DD685E" w14:textId="77777777" w:rsidR="00DB7B4E" w:rsidRPr="004C3AA9" w:rsidRDefault="00DB7B4E" w:rsidP="00AD5821">
            <w:pPr>
              <w:rPr>
                <w:rFonts w:ascii="Times New Roman" w:eastAsia="Times New Roman" w:hAnsi="Times New Roman" w:cs="Times New Roman"/>
                <w:bCs/>
                <w:lang w:eastAsia="ru-RU"/>
              </w:rPr>
            </w:pPr>
            <w:r w:rsidRPr="004C3AA9">
              <w:rPr>
                <w:rFonts w:ascii="Times New Roman" w:eastAsia="Times New Roman" w:hAnsi="Times New Roman" w:cs="Times New Roman"/>
                <w:bCs/>
                <w:lang w:eastAsia="ru-RU"/>
              </w:rPr>
              <w:t>Применение прикладных программ в профессиональной деятельности</w:t>
            </w:r>
          </w:p>
        </w:tc>
        <w:tc>
          <w:tcPr>
            <w:tcW w:w="2694" w:type="dxa"/>
          </w:tcPr>
          <w:p w14:paraId="08F9AA47" w14:textId="77777777" w:rsidR="00DB7B4E" w:rsidRPr="004C3AA9" w:rsidRDefault="00DB7B4E" w:rsidP="00AD5821">
            <w:pPr>
              <w:rPr>
                <w:rFonts w:ascii="Times New Roman" w:eastAsia="Times New Roman" w:hAnsi="Times New Roman" w:cs="Times New Roman"/>
                <w:bCs/>
                <w:lang w:eastAsia="ru-RU"/>
              </w:rPr>
            </w:pPr>
            <w:r w:rsidRPr="004C3AA9">
              <w:rPr>
                <w:rFonts w:ascii="Times New Roman" w:eastAsia="Times New Roman" w:hAnsi="Times New Roman" w:cs="Times New Roman"/>
                <w:bCs/>
                <w:lang w:eastAsia="ru-RU"/>
              </w:rPr>
              <w:t>2</w:t>
            </w:r>
          </w:p>
        </w:tc>
        <w:tc>
          <w:tcPr>
            <w:tcW w:w="2409" w:type="dxa"/>
            <w:vMerge/>
          </w:tcPr>
          <w:p w14:paraId="6D062E3F" w14:textId="77777777" w:rsidR="00DB7B4E" w:rsidRPr="00C63897" w:rsidRDefault="00DB7B4E" w:rsidP="00AD5821">
            <w:pPr>
              <w:rPr>
                <w:rFonts w:ascii="Times New Roman" w:eastAsia="Times New Roman" w:hAnsi="Times New Roman" w:cs="Times New Roman"/>
                <w:b/>
                <w:bCs/>
                <w:lang w:eastAsia="ru-RU"/>
              </w:rPr>
            </w:pPr>
          </w:p>
        </w:tc>
      </w:tr>
      <w:tr w:rsidR="00DB7B4E" w:rsidRPr="00C63897" w14:paraId="0EC069F9" w14:textId="77777777" w:rsidTr="00AD5821">
        <w:trPr>
          <w:trHeight w:val="137"/>
        </w:trPr>
        <w:tc>
          <w:tcPr>
            <w:tcW w:w="2972" w:type="dxa"/>
            <w:vMerge/>
          </w:tcPr>
          <w:p w14:paraId="40C52696" w14:textId="77777777" w:rsidR="00DB7B4E" w:rsidRPr="00C63897" w:rsidRDefault="00DB7B4E" w:rsidP="00AD582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66661A76" w14:textId="77777777" w:rsidR="00DB7B4E" w:rsidRPr="00C63897" w:rsidRDefault="00DB7B4E" w:rsidP="00AD5821">
            <w:pPr>
              <w:rPr>
                <w:rFonts w:ascii="Times New Roman" w:eastAsia="Times New Roman" w:hAnsi="Times New Roman" w:cs="Times New Roman"/>
                <w:lang w:eastAsia="ru-RU"/>
              </w:rPr>
            </w:pPr>
            <w:r w:rsidRPr="00647359">
              <w:rPr>
                <w:rFonts w:ascii="Times New Roman" w:eastAsia="Times New Roman" w:hAnsi="Times New Roman" w:cs="Times New Roman"/>
                <w:lang w:eastAsia="ru-RU"/>
              </w:rPr>
              <w:t xml:space="preserve">Модель электронного бизнеса </w:t>
            </w:r>
          </w:p>
        </w:tc>
        <w:tc>
          <w:tcPr>
            <w:tcW w:w="2694" w:type="dxa"/>
          </w:tcPr>
          <w:p w14:paraId="76121621" w14:textId="77777777" w:rsidR="00DB7B4E" w:rsidRPr="00C63897" w:rsidRDefault="00DB7B4E" w:rsidP="00AD5821">
            <w:pP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409" w:type="dxa"/>
            <w:vMerge/>
          </w:tcPr>
          <w:p w14:paraId="2EE7D418" w14:textId="77777777" w:rsidR="00DB7B4E" w:rsidRPr="00C63897" w:rsidRDefault="00DB7B4E" w:rsidP="00AD5821">
            <w:pPr>
              <w:rPr>
                <w:rFonts w:ascii="Times New Roman" w:eastAsia="Times New Roman" w:hAnsi="Times New Roman" w:cs="Times New Roman"/>
                <w:lang w:eastAsia="ru-RU"/>
              </w:rPr>
            </w:pPr>
          </w:p>
        </w:tc>
      </w:tr>
      <w:tr w:rsidR="00DB7B4E" w:rsidRPr="00C63897" w14:paraId="439FB243" w14:textId="77777777" w:rsidTr="00AD5821">
        <w:trPr>
          <w:trHeight w:val="221"/>
        </w:trPr>
        <w:tc>
          <w:tcPr>
            <w:tcW w:w="2972" w:type="dxa"/>
            <w:vMerge w:val="restart"/>
          </w:tcPr>
          <w:p w14:paraId="06AE335A" w14:textId="77777777" w:rsidR="00DB7B4E" w:rsidRPr="00A1561F" w:rsidRDefault="00DB7B4E" w:rsidP="00AD5821">
            <w:pPr>
              <w:rPr>
                <w:rFonts w:ascii="Times New Roman" w:eastAsia="Times New Roman" w:hAnsi="Times New Roman" w:cs="Times New Roman"/>
                <w:b/>
                <w:bCs/>
                <w:lang w:eastAsia="ru-RU"/>
              </w:rPr>
            </w:pPr>
            <w:r w:rsidRPr="00A1561F">
              <w:rPr>
                <w:rFonts w:ascii="Times New Roman" w:eastAsia="Times New Roman" w:hAnsi="Times New Roman" w:cs="Times New Roman"/>
                <w:b/>
                <w:bCs/>
                <w:color w:val="000000"/>
                <w:lang w:eastAsia="ru-RU"/>
              </w:rPr>
              <w:lastRenderedPageBreak/>
              <w:t>Тема 2.3 Краудсорсинг и краудфандинг: новые возможности для бизнеса</w:t>
            </w:r>
          </w:p>
        </w:tc>
        <w:tc>
          <w:tcPr>
            <w:tcW w:w="6662" w:type="dxa"/>
            <w:tcBorders>
              <w:top w:val="single" w:sz="4" w:space="0" w:color="auto"/>
              <w:left w:val="single" w:sz="4" w:space="0" w:color="auto"/>
              <w:bottom w:val="single" w:sz="4" w:space="0" w:color="auto"/>
            </w:tcBorders>
            <w:vAlign w:val="bottom"/>
          </w:tcPr>
          <w:p w14:paraId="63F4B885" w14:textId="77777777" w:rsidR="00DB7B4E" w:rsidRPr="00C63897" w:rsidRDefault="00DB7B4E" w:rsidP="00AD5821">
            <w:pPr>
              <w:rPr>
                <w:rFonts w:ascii="Times New Roman" w:eastAsia="Times New Roman" w:hAnsi="Times New Roman" w:cs="Times New Roman"/>
                <w:b/>
                <w:bCs/>
                <w:lang w:eastAsia="ru-RU"/>
              </w:rPr>
            </w:pPr>
            <w:r w:rsidRPr="00A1561F">
              <w:rPr>
                <w:rFonts w:ascii="Times New Roman" w:eastAsia="Times New Roman" w:hAnsi="Times New Roman" w:cs="Times New Roman"/>
                <w:b/>
                <w:bCs/>
                <w:lang w:eastAsia="ru-RU"/>
              </w:rPr>
              <w:t>Содержание</w:t>
            </w:r>
          </w:p>
        </w:tc>
        <w:tc>
          <w:tcPr>
            <w:tcW w:w="2694" w:type="dxa"/>
          </w:tcPr>
          <w:p w14:paraId="3E57A254" w14:textId="77777777" w:rsidR="00DB7B4E" w:rsidRPr="00C63897" w:rsidRDefault="00DB7B4E" w:rsidP="00AD5821">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4/2</w:t>
            </w:r>
          </w:p>
        </w:tc>
        <w:tc>
          <w:tcPr>
            <w:tcW w:w="2409" w:type="dxa"/>
            <w:vMerge w:val="restart"/>
          </w:tcPr>
          <w:p w14:paraId="42FB4C74" w14:textId="77777777" w:rsidR="00DB7B4E" w:rsidRDefault="00DB7B4E" w:rsidP="00AD5821">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ОК1, ОК2, </w:t>
            </w:r>
          </w:p>
          <w:p w14:paraId="3DB0D31C" w14:textId="77777777" w:rsidR="00DB7B4E" w:rsidRPr="00C63897" w:rsidRDefault="00DB7B4E" w:rsidP="00AD5821">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ОК5, ОК9</w:t>
            </w:r>
          </w:p>
        </w:tc>
      </w:tr>
      <w:tr w:rsidR="00DB7B4E" w:rsidRPr="00C63897" w14:paraId="5AB645CB" w14:textId="77777777" w:rsidTr="00AD5821">
        <w:trPr>
          <w:trHeight w:val="361"/>
        </w:trPr>
        <w:tc>
          <w:tcPr>
            <w:tcW w:w="2972" w:type="dxa"/>
            <w:vMerge/>
          </w:tcPr>
          <w:p w14:paraId="60868D0E" w14:textId="77777777" w:rsidR="00DB7B4E" w:rsidRPr="00C63897" w:rsidRDefault="00DB7B4E" w:rsidP="00AD582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24DE2E53" w14:textId="77777777" w:rsidR="00DB7B4E" w:rsidRPr="00A1561F" w:rsidRDefault="00DB7B4E" w:rsidP="00AD5821">
            <w:pPr>
              <w:rPr>
                <w:rFonts w:ascii="Times New Roman" w:eastAsia="Times New Roman" w:hAnsi="Times New Roman" w:cs="Times New Roman"/>
                <w:bCs/>
                <w:lang w:eastAsia="ru-RU"/>
              </w:rPr>
            </w:pPr>
            <w:r w:rsidRPr="00A1561F">
              <w:rPr>
                <w:rFonts w:ascii="Times New Roman" w:eastAsia="Times New Roman" w:hAnsi="Times New Roman" w:cs="Times New Roman"/>
                <w:bCs/>
                <w:lang w:eastAsia="ru-RU"/>
              </w:rPr>
              <w:t>Крауд-технологии, краудфандинг, краудсорсинг, бизнес, предприниматель, частный предприниматель, стартап, малое предпринимательство, малый бизнес, сбор средств</w:t>
            </w:r>
          </w:p>
        </w:tc>
        <w:tc>
          <w:tcPr>
            <w:tcW w:w="2694" w:type="dxa"/>
          </w:tcPr>
          <w:p w14:paraId="7AA3F0A1" w14:textId="77777777" w:rsidR="00DB7B4E" w:rsidRPr="004F7FC8" w:rsidRDefault="00DB7B4E" w:rsidP="00AD5821">
            <w:pPr>
              <w:rPr>
                <w:rFonts w:ascii="Times New Roman" w:eastAsia="Times New Roman" w:hAnsi="Times New Roman" w:cs="Times New Roman"/>
                <w:bCs/>
                <w:lang w:eastAsia="ru-RU"/>
              </w:rPr>
            </w:pPr>
            <w:r w:rsidRPr="004F7FC8">
              <w:rPr>
                <w:rFonts w:ascii="Times New Roman" w:eastAsia="Times New Roman" w:hAnsi="Times New Roman" w:cs="Times New Roman"/>
                <w:bCs/>
                <w:lang w:eastAsia="ru-RU"/>
              </w:rPr>
              <w:t>2</w:t>
            </w:r>
          </w:p>
        </w:tc>
        <w:tc>
          <w:tcPr>
            <w:tcW w:w="2409" w:type="dxa"/>
            <w:vMerge/>
          </w:tcPr>
          <w:p w14:paraId="7E533F74" w14:textId="77777777" w:rsidR="00DB7B4E" w:rsidRPr="00C63897" w:rsidRDefault="00DB7B4E" w:rsidP="00AD5821">
            <w:pPr>
              <w:rPr>
                <w:rFonts w:ascii="Times New Roman" w:eastAsia="Times New Roman" w:hAnsi="Times New Roman" w:cs="Times New Roman"/>
                <w:b/>
                <w:bCs/>
                <w:lang w:eastAsia="ru-RU"/>
              </w:rPr>
            </w:pPr>
          </w:p>
        </w:tc>
      </w:tr>
      <w:tr w:rsidR="00DB7B4E" w:rsidRPr="00C63897" w14:paraId="65DD3047" w14:textId="77777777" w:rsidTr="00AD5821">
        <w:trPr>
          <w:trHeight w:val="250"/>
        </w:trPr>
        <w:tc>
          <w:tcPr>
            <w:tcW w:w="2972" w:type="dxa"/>
            <w:vMerge/>
          </w:tcPr>
          <w:p w14:paraId="1DA051F1" w14:textId="77777777" w:rsidR="00DB7B4E" w:rsidRPr="00C63897" w:rsidRDefault="00DB7B4E" w:rsidP="00AD582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2A74522F" w14:textId="77777777" w:rsidR="00DB7B4E" w:rsidRPr="00C63897" w:rsidRDefault="00DB7B4E" w:rsidP="00AD5821">
            <w:pPr>
              <w:rPr>
                <w:rFonts w:ascii="Times New Roman" w:eastAsia="Times New Roman" w:hAnsi="Times New Roman" w:cs="Times New Roman"/>
                <w:b/>
                <w:bCs/>
                <w:lang w:eastAsia="ru-RU"/>
              </w:rPr>
            </w:pPr>
            <w:r w:rsidRPr="00A1561F">
              <w:rPr>
                <w:rFonts w:ascii="Times New Roman" w:eastAsia="Times New Roman" w:hAnsi="Times New Roman" w:cs="Times New Roman"/>
                <w:b/>
                <w:bCs/>
                <w:lang w:eastAsia="ru-RU"/>
              </w:rPr>
              <w:t>В том числе практических и лабораторных занятий</w:t>
            </w:r>
          </w:p>
        </w:tc>
        <w:tc>
          <w:tcPr>
            <w:tcW w:w="2694" w:type="dxa"/>
          </w:tcPr>
          <w:p w14:paraId="4B81A16D" w14:textId="77777777" w:rsidR="00DB7B4E" w:rsidRPr="00C63897" w:rsidRDefault="00DB7B4E" w:rsidP="00AD5821">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2/2</w:t>
            </w:r>
          </w:p>
        </w:tc>
        <w:tc>
          <w:tcPr>
            <w:tcW w:w="2409" w:type="dxa"/>
            <w:vMerge/>
          </w:tcPr>
          <w:p w14:paraId="471AAFF5" w14:textId="77777777" w:rsidR="00DB7B4E" w:rsidRPr="00C63897" w:rsidRDefault="00DB7B4E" w:rsidP="00AD5821">
            <w:pPr>
              <w:rPr>
                <w:rFonts w:ascii="Times New Roman" w:eastAsia="Times New Roman" w:hAnsi="Times New Roman" w:cs="Times New Roman"/>
                <w:b/>
                <w:bCs/>
                <w:lang w:eastAsia="ru-RU"/>
              </w:rPr>
            </w:pPr>
          </w:p>
        </w:tc>
      </w:tr>
      <w:tr w:rsidR="00DB7B4E" w:rsidRPr="00C63897" w14:paraId="26CE9056" w14:textId="77777777" w:rsidTr="00AD5821">
        <w:trPr>
          <w:trHeight w:val="270"/>
        </w:trPr>
        <w:tc>
          <w:tcPr>
            <w:tcW w:w="2972" w:type="dxa"/>
            <w:vMerge/>
          </w:tcPr>
          <w:p w14:paraId="719211AB" w14:textId="77777777" w:rsidR="00DB7B4E" w:rsidRPr="00C63897" w:rsidRDefault="00DB7B4E" w:rsidP="00AD582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0BBCD352" w14:textId="77777777" w:rsidR="00DB7B4E" w:rsidRPr="00A1561F" w:rsidRDefault="00DB7B4E" w:rsidP="00AD5821">
            <w:pPr>
              <w:rPr>
                <w:rFonts w:ascii="Times New Roman" w:eastAsia="Times New Roman" w:hAnsi="Times New Roman" w:cs="Times New Roman"/>
                <w:bCs/>
                <w:lang w:eastAsia="ru-RU"/>
              </w:rPr>
            </w:pPr>
            <w:r w:rsidRPr="00A1561F">
              <w:rPr>
                <w:rFonts w:ascii="Times New Roman" w:eastAsia="Times New Roman" w:hAnsi="Times New Roman" w:cs="Times New Roman"/>
                <w:bCs/>
                <w:lang w:eastAsia="ru-RU"/>
              </w:rPr>
              <w:t>Анализ мировых краудсорсинговых платформ</w:t>
            </w:r>
          </w:p>
        </w:tc>
        <w:tc>
          <w:tcPr>
            <w:tcW w:w="2694" w:type="dxa"/>
          </w:tcPr>
          <w:p w14:paraId="6603B08D" w14:textId="77777777" w:rsidR="00DB7B4E" w:rsidRPr="004F7FC8" w:rsidRDefault="00DB7B4E" w:rsidP="00AD5821">
            <w:pPr>
              <w:rPr>
                <w:rFonts w:ascii="Times New Roman" w:eastAsia="Times New Roman" w:hAnsi="Times New Roman" w:cs="Times New Roman"/>
                <w:bCs/>
                <w:lang w:eastAsia="ru-RU"/>
              </w:rPr>
            </w:pPr>
            <w:r w:rsidRPr="004F7FC8">
              <w:rPr>
                <w:rFonts w:ascii="Times New Roman" w:eastAsia="Times New Roman" w:hAnsi="Times New Roman" w:cs="Times New Roman"/>
                <w:bCs/>
                <w:lang w:eastAsia="ru-RU"/>
              </w:rPr>
              <w:t>2</w:t>
            </w:r>
          </w:p>
        </w:tc>
        <w:tc>
          <w:tcPr>
            <w:tcW w:w="2409" w:type="dxa"/>
            <w:vMerge/>
          </w:tcPr>
          <w:p w14:paraId="3699012B" w14:textId="77777777" w:rsidR="00DB7B4E" w:rsidRPr="00C63897" w:rsidRDefault="00DB7B4E" w:rsidP="00AD5821">
            <w:pPr>
              <w:rPr>
                <w:rFonts w:ascii="Times New Roman" w:eastAsia="Times New Roman" w:hAnsi="Times New Roman" w:cs="Times New Roman"/>
                <w:b/>
                <w:bCs/>
                <w:lang w:eastAsia="ru-RU"/>
              </w:rPr>
            </w:pPr>
          </w:p>
        </w:tc>
      </w:tr>
      <w:tr w:rsidR="00DB7B4E" w:rsidRPr="00C63897" w14:paraId="78446C37" w14:textId="77777777" w:rsidTr="00AD5821">
        <w:trPr>
          <w:trHeight w:val="361"/>
        </w:trPr>
        <w:tc>
          <w:tcPr>
            <w:tcW w:w="9634" w:type="dxa"/>
            <w:gridSpan w:val="2"/>
          </w:tcPr>
          <w:p w14:paraId="5D83F22E" w14:textId="77777777" w:rsidR="00DB7B4E" w:rsidRPr="00C63897" w:rsidRDefault="00DB7B4E" w:rsidP="00AD582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Раздел </w:t>
            </w:r>
            <w:r>
              <w:rPr>
                <w:rFonts w:ascii="Times New Roman" w:eastAsia="Times New Roman" w:hAnsi="Times New Roman" w:cs="Times New Roman"/>
                <w:b/>
                <w:bCs/>
                <w:lang w:eastAsia="ru-RU"/>
              </w:rPr>
              <w:t>3</w:t>
            </w:r>
            <w:r w:rsidRPr="00C63897">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 xml:space="preserve"> П</w:t>
            </w:r>
            <w:r w:rsidRPr="00052E73">
              <w:rPr>
                <w:rFonts w:ascii="Times New Roman" w:eastAsia="Times New Roman" w:hAnsi="Times New Roman" w:cs="Times New Roman"/>
                <w:b/>
                <w:bCs/>
                <w:lang w:eastAsia="ru-RU"/>
              </w:rPr>
              <w:t>латформ</w:t>
            </w:r>
            <w:r>
              <w:rPr>
                <w:rFonts w:ascii="Times New Roman" w:eastAsia="Times New Roman" w:hAnsi="Times New Roman" w:cs="Times New Roman"/>
                <w:b/>
                <w:bCs/>
                <w:lang w:eastAsia="ru-RU"/>
              </w:rPr>
              <w:t>ы</w:t>
            </w:r>
            <w:r w:rsidRPr="00052E73">
              <w:rPr>
                <w:rFonts w:ascii="Times New Roman" w:eastAsia="Times New Roman" w:hAnsi="Times New Roman" w:cs="Times New Roman"/>
                <w:b/>
                <w:bCs/>
                <w:lang w:eastAsia="ru-RU"/>
              </w:rPr>
              <w:t xml:space="preserve"> цифровой экономики. </w:t>
            </w:r>
          </w:p>
        </w:tc>
        <w:tc>
          <w:tcPr>
            <w:tcW w:w="2694" w:type="dxa"/>
          </w:tcPr>
          <w:p w14:paraId="29EEBEBB" w14:textId="77777777" w:rsidR="00DB7B4E" w:rsidRPr="00C63897" w:rsidRDefault="00DB7B4E" w:rsidP="00AD5821">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28/14</w:t>
            </w:r>
          </w:p>
        </w:tc>
        <w:tc>
          <w:tcPr>
            <w:tcW w:w="2409" w:type="dxa"/>
          </w:tcPr>
          <w:p w14:paraId="4717D49D" w14:textId="77777777" w:rsidR="00DB7B4E" w:rsidRPr="00C63897" w:rsidRDefault="00DB7B4E" w:rsidP="00AD5821">
            <w:pPr>
              <w:rPr>
                <w:rFonts w:ascii="Times New Roman" w:eastAsia="Times New Roman" w:hAnsi="Times New Roman" w:cs="Times New Roman"/>
                <w:b/>
                <w:bCs/>
                <w:lang w:eastAsia="ru-RU"/>
              </w:rPr>
            </w:pPr>
          </w:p>
        </w:tc>
      </w:tr>
      <w:tr w:rsidR="00DB7B4E" w:rsidRPr="00C63897" w14:paraId="0614C177" w14:textId="77777777" w:rsidTr="00AD5821">
        <w:trPr>
          <w:trHeight w:val="178"/>
        </w:trPr>
        <w:tc>
          <w:tcPr>
            <w:tcW w:w="2972" w:type="dxa"/>
            <w:vMerge w:val="restart"/>
          </w:tcPr>
          <w:p w14:paraId="73F86A5F" w14:textId="77777777" w:rsidR="00DB7B4E" w:rsidRPr="00A1561F" w:rsidRDefault="00DB7B4E" w:rsidP="00AD5821">
            <w:pPr>
              <w:rPr>
                <w:rFonts w:ascii="Times New Roman" w:eastAsia="Times New Roman" w:hAnsi="Times New Roman" w:cs="Times New Roman"/>
                <w:b/>
                <w:bCs/>
                <w:lang w:eastAsia="ru-RU"/>
              </w:rPr>
            </w:pPr>
            <w:r w:rsidRPr="00A1561F">
              <w:rPr>
                <w:rFonts w:ascii="Times New Roman" w:eastAsia="Times New Roman" w:hAnsi="Times New Roman" w:cs="Times New Roman"/>
                <w:b/>
                <w:bCs/>
                <w:color w:val="000000"/>
                <w:lang w:eastAsia="ru-RU"/>
              </w:rPr>
              <w:t xml:space="preserve">Тема </w:t>
            </w:r>
            <w:r>
              <w:rPr>
                <w:rFonts w:ascii="Times New Roman" w:eastAsia="Times New Roman" w:hAnsi="Times New Roman" w:cs="Times New Roman"/>
                <w:b/>
                <w:bCs/>
                <w:color w:val="000000"/>
                <w:lang w:eastAsia="ru-RU"/>
              </w:rPr>
              <w:t>3.</w:t>
            </w:r>
            <w:r w:rsidRPr="00A1561F">
              <w:rPr>
                <w:rFonts w:ascii="Times New Roman" w:eastAsia="Times New Roman" w:hAnsi="Times New Roman" w:cs="Times New Roman"/>
                <w:b/>
                <w:bCs/>
                <w:color w:val="000000"/>
                <w:lang w:eastAsia="ru-RU"/>
              </w:rPr>
              <w:t>1. Современный рынок электронной коммерции</w:t>
            </w:r>
          </w:p>
        </w:tc>
        <w:tc>
          <w:tcPr>
            <w:tcW w:w="6662" w:type="dxa"/>
            <w:tcBorders>
              <w:top w:val="single" w:sz="4" w:space="0" w:color="auto"/>
              <w:left w:val="single" w:sz="4" w:space="0" w:color="auto"/>
              <w:bottom w:val="single" w:sz="4" w:space="0" w:color="auto"/>
            </w:tcBorders>
            <w:vAlign w:val="bottom"/>
          </w:tcPr>
          <w:p w14:paraId="1C15AA09" w14:textId="77777777" w:rsidR="00DB7B4E" w:rsidRPr="00C63897" w:rsidRDefault="00DB7B4E" w:rsidP="00AD5821">
            <w:pPr>
              <w:rPr>
                <w:rFonts w:ascii="Times New Roman" w:eastAsia="Times New Roman" w:hAnsi="Times New Roman" w:cs="Times New Roman"/>
                <w:b/>
                <w:bCs/>
                <w:lang w:eastAsia="ru-RU"/>
              </w:rPr>
            </w:pPr>
            <w:r w:rsidRPr="00A1561F">
              <w:rPr>
                <w:rFonts w:ascii="Times New Roman" w:eastAsia="Times New Roman" w:hAnsi="Times New Roman" w:cs="Times New Roman"/>
                <w:b/>
                <w:bCs/>
                <w:lang w:eastAsia="ru-RU"/>
              </w:rPr>
              <w:t>Содержание</w:t>
            </w:r>
          </w:p>
        </w:tc>
        <w:tc>
          <w:tcPr>
            <w:tcW w:w="2694" w:type="dxa"/>
          </w:tcPr>
          <w:p w14:paraId="0628E7ED" w14:textId="77777777" w:rsidR="00DB7B4E" w:rsidRPr="00C63897" w:rsidRDefault="00DB7B4E" w:rsidP="00AD5821">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14/6</w:t>
            </w:r>
          </w:p>
        </w:tc>
        <w:tc>
          <w:tcPr>
            <w:tcW w:w="2409" w:type="dxa"/>
            <w:vMerge w:val="restart"/>
          </w:tcPr>
          <w:p w14:paraId="6A561B9A" w14:textId="77777777" w:rsidR="00DB7B4E" w:rsidRDefault="00DB7B4E" w:rsidP="00AD5821">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ОК1, ОК2, </w:t>
            </w:r>
          </w:p>
          <w:p w14:paraId="046DDF1B" w14:textId="77777777" w:rsidR="00DB7B4E" w:rsidRPr="00C63897" w:rsidRDefault="00DB7B4E" w:rsidP="00AD5821">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ОК5, ОК9</w:t>
            </w:r>
          </w:p>
        </w:tc>
      </w:tr>
      <w:tr w:rsidR="00DB7B4E" w:rsidRPr="00C63897" w14:paraId="377A8E9E" w14:textId="77777777" w:rsidTr="00AD5821">
        <w:trPr>
          <w:trHeight w:val="361"/>
        </w:trPr>
        <w:tc>
          <w:tcPr>
            <w:tcW w:w="2972" w:type="dxa"/>
            <w:vMerge/>
          </w:tcPr>
          <w:p w14:paraId="654E9D9D" w14:textId="77777777" w:rsidR="00DB7B4E" w:rsidRPr="00C63897" w:rsidRDefault="00DB7B4E" w:rsidP="00AD582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14017065" w14:textId="77777777" w:rsidR="00DB7B4E" w:rsidRPr="00C63897" w:rsidRDefault="00DB7B4E" w:rsidP="00AD5821">
            <w:pPr>
              <w:spacing w:line="240" w:lineRule="exact"/>
              <w:rPr>
                <w:rFonts w:ascii="Times New Roman" w:eastAsia="Times New Roman" w:hAnsi="Times New Roman" w:cs="Times New Roman"/>
                <w:b/>
                <w:bCs/>
                <w:lang w:eastAsia="ru-RU"/>
              </w:rPr>
            </w:pPr>
            <w:r w:rsidRPr="00A1561F">
              <w:rPr>
                <w:rFonts w:ascii="Times New Roman" w:eastAsia="Times New Roman" w:hAnsi="Times New Roman" w:cs="Times New Roman"/>
                <w:color w:val="000000"/>
                <w:sz w:val="24"/>
                <w:szCs w:val="24"/>
                <w:lang w:eastAsia="ru-RU"/>
              </w:rPr>
              <w:t xml:space="preserve">Интернет-представительство компании. Способы организации интернет-представительства, их достоинства и недостатки. Виды хозяйственной деятельности в сети Интернет. </w:t>
            </w:r>
          </w:p>
        </w:tc>
        <w:tc>
          <w:tcPr>
            <w:tcW w:w="2694" w:type="dxa"/>
          </w:tcPr>
          <w:p w14:paraId="16419CCC" w14:textId="77777777" w:rsidR="00DB7B4E" w:rsidRPr="00BC1A29" w:rsidRDefault="00DB7B4E" w:rsidP="00AD5821">
            <w:pPr>
              <w:rPr>
                <w:rFonts w:ascii="Times New Roman" w:eastAsia="Times New Roman" w:hAnsi="Times New Roman" w:cs="Times New Roman"/>
                <w:bCs/>
                <w:lang w:eastAsia="ru-RU"/>
              </w:rPr>
            </w:pPr>
            <w:r w:rsidRPr="00BC1A29">
              <w:rPr>
                <w:rFonts w:ascii="Times New Roman" w:eastAsia="Times New Roman" w:hAnsi="Times New Roman" w:cs="Times New Roman"/>
                <w:bCs/>
                <w:lang w:eastAsia="ru-RU"/>
              </w:rPr>
              <w:t>2</w:t>
            </w:r>
          </w:p>
        </w:tc>
        <w:tc>
          <w:tcPr>
            <w:tcW w:w="2409" w:type="dxa"/>
            <w:vMerge/>
          </w:tcPr>
          <w:p w14:paraId="6E290A3C" w14:textId="77777777" w:rsidR="00DB7B4E" w:rsidRPr="00C63897" w:rsidRDefault="00DB7B4E" w:rsidP="00AD5821">
            <w:pPr>
              <w:rPr>
                <w:rFonts w:ascii="Times New Roman" w:eastAsia="Times New Roman" w:hAnsi="Times New Roman" w:cs="Times New Roman"/>
                <w:b/>
                <w:bCs/>
                <w:lang w:eastAsia="ru-RU"/>
              </w:rPr>
            </w:pPr>
          </w:p>
        </w:tc>
      </w:tr>
      <w:tr w:rsidR="00DB7B4E" w:rsidRPr="00C63897" w14:paraId="4DE31DDC" w14:textId="77777777" w:rsidTr="00AD5821">
        <w:trPr>
          <w:trHeight w:val="361"/>
        </w:trPr>
        <w:tc>
          <w:tcPr>
            <w:tcW w:w="2972" w:type="dxa"/>
            <w:vMerge/>
          </w:tcPr>
          <w:p w14:paraId="73BE0FBF" w14:textId="77777777" w:rsidR="00DB7B4E" w:rsidRPr="00C63897" w:rsidRDefault="00DB7B4E" w:rsidP="00AD582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5D6F161C" w14:textId="77777777" w:rsidR="00DB7B4E" w:rsidRPr="00A1561F" w:rsidRDefault="00DB7B4E" w:rsidP="00AD5821">
            <w:pPr>
              <w:spacing w:line="240" w:lineRule="exact"/>
              <w:rPr>
                <w:rFonts w:ascii="Times New Roman" w:eastAsia="Times New Roman" w:hAnsi="Times New Roman" w:cs="Times New Roman"/>
                <w:color w:val="000000"/>
                <w:sz w:val="24"/>
                <w:szCs w:val="24"/>
                <w:lang w:eastAsia="ru-RU"/>
              </w:rPr>
            </w:pPr>
            <w:r w:rsidRPr="00A1561F">
              <w:rPr>
                <w:rFonts w:ascii="Times New Roman" w:eastAsia="Times New Roman" w:hAnsi="Times New Roman" w:cs="Times New Roman"/>
                <w:color w:val="000000"/>
                <w:sz w:val="24"/>
                <w:szCs w:val="24"/>
                <w:lang w:eastAsia="ru-RU"/>
              </w:rPr>
              <w:t>Интернет-банкинг. Интернет-магазин. Алгоритм работы интернет магазина. Отличия интернет-магазина от других форм ведения бизнеса посредством сети Интернет. Преимущества и недостатки интернет-магазина по сравнению с другими формами торговли. Взаимосвязь интернет</w:t>
            </w:r>
            <w:r w:rsidRPr="00A1561F">
              <w:rPr>
                <w:rFonts w:ascii="Times New Roman" w:eastAsia="Times New Roman" w:hAnsi="Times New Roman" w:cs="Times New Roman"/>
                <w:color w:val="000000"/>
                <w:sz w:val="24"/>
                <w:szCs w:val="24"/>
                <w:lang w:val="en-US" w:eastAsia="ru-RU"/>
              </w:rPr>
              <w:t>-</w:t>
            </w:r>
            <w:r w:rsidRPr="00A1561F">
              <w:rPr>
                <w:rFonts w:ascii="Times New Roman" w:eastAsia="Times New Roman" w:hAnsi="Times New Roman" w:cs="Times New Roman"/>
                <w:color w:val="000000"/>
                <w:sz w:val="24"/>
                <w:szCs w:val="24"/>
                <w:lang w:eastAsia="ru-RU"/>
              </w:rPr>
              <w:t>магазинов и традиционной торговли.</w:t>
            </w:r>
          </w:p>
        </w:tc>
        <w:tc>
          <w:tcPr>
            <w:tcW w:w="2694" w:type="dxa"/>
          </w:tcPr>
          <w:p w14:paraId="09B0169A" w14:textId="77777777" w:rsidR="00DB7B4E" w:rsidRPr="00BC1A29" w:rsidRDefault="00DB7B4E" w:rsidP="00AD5821">
            <w:pP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2409" w:type="dxa"/>
            <w:vMerge/>
          </w:tcPr>
          <w:p w14:paraId="435FD109" w14:textId="77777777" w:rsidR="00DB7B4E" w:rsidRPr="00C63897" w:rsidRDefault="00DB7B4E" w:rsidP="00AD5821">
            <w:pPr>
              <w:rPr>
                <w:rFonts w:ascii="Times New Roman" w:eastAsia="Times New Roman" w:hAnsi="Times New Roman" w:cs="Times New Roman"/>
                <w:b/>
                <w:bCs/>
                <w:lang w:eastAsia="ru-RU"/>
              </w:rPr>
            </w:pPr>
          </w:p>
        </w:tc>
      </w:tr>
      <w:tr w:rsidR="00DB7B4E" w:rsidRPr="00C63897" w14:paraId="374167BC" w14:textId="77777777" w:rsidTr="00AD5821">
        <w:trPr>
          <w:trHeight w:val="361"/>
        </w:trPr>
        <w:tc>
          <w:tcPr>
            <w:tcW w:w="2972" w:type="dxa"/>
            <w:vMerge/>
          </w:tcPr>
          <w:p w14:paraId="1CFD67BA" w14:textId="77777777" w:rsidR="00DB7B4E" w:rsidRPr="00C63897" w:rsidRDefault="00DB7B4E" w:rsidP="00AD582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40810623" w14:textId="77777777" w:rsidR="00DB7B4E" w:rsidRPr="00C63897" w:rsidRDefault="00DB7B4E" w:rsidP="00AD5821">
            <w:pPr>
              <w:spacing w:line="240" w:lineRule="exact"/>
              <w:rPr>
                <w:rFonts w:ascii="Times New Roman" w:eastAsia="Times New Roman" w:hAnsi="Times New Roman" w:cs="Times New Roman"/>
                <w:b/>
                <w:bCs/>
                <w:lang w:eastAsia="ru-RU"/>
              </w:rPr>
            </w:pPr>
            <w:r w:rsidRPr="00216964">
              <w:rPr>
                <w:rFonts w:ascii="Times New Roman" w:eastAsia="Times New Roman" w:hAnsi="Times New Roman" w:cs="Times New Roman"/>
                <w:color w:val="000000"/>
                <w:sz w:val="24"/>
                <w:szCs w:val="24"/>
                <w:lang w:eastAsia="ru-RU"/>
              </w:rPr>
              <w:t xml:space="preserve">Законы, регулирующие электронную коммерцию в России. Наиболее типичные правонарушения в сфере электронной коммерции. Налогообложение предприятий электронной коммерции. </w:t>
            </w:r>
          </w:p>
        </w:tc>
        <w:tc>
          <w:tcPr>
            <w:tcW w:w="2694" w:type="dxa"/>
          </w:tcPr>
          <w:p w14:paraId="30D55611" w14:textId="77777777" w:rsidR="00DB7B4E" w:rsidRPr="00BC1A29" w:rsidRDefault="00DB7B4E" w:rsidP="00AD5821">
            <w:pPr>
              <w:rPr>
                <w:rFonts w:ascii="Times New Roman" w:eastAsia="Times New Roman" w:hAnsi="Times New Roman" w:cs="Times New Roman"/>
                <w:bCs/>
                <w:lang w:eastAsia="ru-RU"/>
              </w:rPr>
            </w:pPr>
            <w:r w:rsidRPr="00BC1A29">
              <w:rPr>
                <w:rFonts w:ascii="Times New Roman" w:eastAsia="Times New Roman" w:hAnsi="Times New Roman" w:cs="Times New Roman"/>
                <w:bCs/>
                <w:lang w:eastAsia="ru-RU"/>
              </w:rPr>
              <w:t>2</w:t>
            </w:r>
          </w:p>
        </w:tc>
        <w:tc>
          <w:tcPr>
            <w:tcW w:w="2409" w:type="dxa"/>
            <w:vMerge/>
          </w:tcPr>
          <w:p w14:paraId="03538C7E" w14:textId="77777777" w:rsidR="00DB7B4E" w:rsidRPr="00C63897" w:rsidRDefault="00DB7B4E" w:rsidP="00AD5821">
            <w:pPr>
              <w:rPr>
                <w:rFonts w:ascii="Times New Roman" w:eastAsia="Times New Roman" w:hAnsi="Times New Roman" w:cs="Times New Roman"/>
                <w:b/>
                <w:bCs/>
                <w:lang w:eastAsia="ru-RU"/>
              </w:rPr>
            </w:pPr>
          </w:p>
        </w:tc>
      </w:tr>
      <w:tr w:rsidR="00DB7B4E" w:rsidRPr="00C63897" w14:paraId="5765CA63" w14:textId="77777777" w:rsidTr="00AD5821">
        <w:trPr>
          <w:trHeight w:val="274"/>
        </w:trPr>
        <w:tc>
          <w:tcPr>
            <w:tcW w:w="2972" w:type="dxa"/>
            <w:vMerge/>
          </w:tcPr>
          <w:p w14:paraId="63356659" w14:textId="77777777" w:rsidR="00DB7B4E" w:rsidRPr="00C63897" w:rsidRDefault="00DB7B4E" w:rsidP="00AD582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12A44704" w14:textId="77777777" w:rsidR="00DB7B4E" w:rsidRPr="00216964" w:rsidRDefault="00DB7B4E" w:rsidP="00AD5821">
            <w:pPr>
              <w:rPr>
                <w:rFonts w:ascii="Times New Roman" w:hAnsi="Times New Roman" w:cs="Times New Roman"/>
                <w:bCs/>
                <w:color w:val="000000"/>
                <w:sz w:val="24"/>
                <w:szCs w:val="24"/>
              </w:rPr>
            </w:pPr>
            <w:r w:rsidRPr="00A1561F">
              <w:rPr>
                <w:rFonts w:ascii="Times New Roman" w:eastAsia="Times New Roman" w:hAnsi="Times New Roman" w:cs="Times New Roman"/>
                <w:b/>
                <w:bCs/>
                <w:lang w:eastAsia="ru-RU"/>
              </w:rPr>
              <w:t>В том числе практических и лабораторных занятий</w:t>
            </w:r>
          </w:p>
        </w:tc>
        <w:tc>
          <w:tcPr>
            <w:tcW w:w="2694" w:type="dxa"/>
          </w:tcPr>
          <w:p w14:paraId="43452065" w14:textId="77777777" w:rsidR="00DB7B4E" w:rsidRPr="00C63897" w:rsidRDefault="00DB7B4E" w:rsidP="00AD5821">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6/6</w:t>
            </w:r>
          </w:p>
        </w:tc>
        <w:tc>
          <w:tcPr>
            <w:tcW w:w="2409" w:type="dxa"/>
            <w:vMerge/>
          </w:tcPr>
          <w:p w14:paraId="4DF8A885" w14:textId="77777777" w:rsidR="00DB7B4E" w:rsidRPr="00C63897" w:rsidRDefault="00DB7B4E" w:rsidP="00AD5821">
            <w:pPr>
              <w:rPr>
                <w:rFonts w:ascii="Times New Roman" w:eastAsia="Times New Roman" w:hAnsi="Times New Roman" w:cs="Times New Roman"/>
                <w:b/>
                <w:bCs/>
                <w:lang w:eastAsia="ru-RU"/>
              </w:rPr>
            </w:pPr>
          </w:p>
        </w:tc>
      </w:tr>
      <w:tr w:rsidR="00DB7B4E" w:rsidRPr="00C63897" w14:paraId="67E8EA3D" w14:textId="77777777" w:rsidTr="00AD5821">
        <w:trPr>
          <w:trHeight w:val="301"/>
        </w:trPr>
        <w:tc>
          <w:tcPr>
            <w:tcW w:w="2972" w:type="dxa"/>
            <w:vMerge/>
          </w:tcPr>
          <w:p w14:paraId="77120A28" w14:textId="77777777" w:rsidR="00DB7B4E" w:rsidRPr="00C63897" w:rsidRDefault="00DB7B4E" w:rsidP="00AD582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14:paraId="0A1CAAB4" w14:textId="77777777" w:rsidR="00DB7B4E" w:rsidRPr="00216964" w:rsidRDefault="00DB7B4E" w:rsidP="00AD5821">
            <w:pPr>
              <w:rPr>
                <w:rFonts w:ascii="Times New Roman" w:eastAsia="Times New Roman" w:hAnsi="Times New Roman" w:cs="Times New Roman"/>
                <w:b/>
                <w:bCs/>
                <w:sz w:val="24"/>
                <w:szCs w:val="24"/>
                <w:lang w:eastAsia="ru-RU"/>
              </w:rPr>
            </w:pPr>
            <w:r w:rsidRPr="00216964">
              <w:rPr>
                <w:rFonts w:ascii="Times New Roman" w:hAnsi="Times New Roman" w:cs="Times New Roman"/>
                <w:color w:val="000000"/>
                <w:sz w:val="24"/>
                <w:szCs w:val="24"/>
              </w:rPr>
              <w:t>Интернет-магазин.</w:t>
            </w:r>
          </w:p>
        </w:tc>
        <w:tc>
          <w:tcPr>
            <w:tcW w:w="2694" w:type="dxa"/>
          </w:tcPr>
          <w:p w14:paraId="08CD6CC6" w14:textId="77777777" w:rsidR="00DB7B4E" w:rsidRPr="00BC1A29" w:rsidRDefault="00DB7B4E" w:rsidP="00AD5821">
            <w:pPr>
              <w:rPr>
                <w:rFonts w:ascii="Times New Roman" w:eastAsia="Times New Roman" w:hAnsi="Times New Roman" w:cs="Times New Roman"/>
                <w:bCs/>
                <w:lang w:eastAsia="ru-RU"/>
              </w:rPr>
            </w:pPr>
            <w:r w:rsidRPr="00BC1A29">
              <w:rPr>
                <w:rFonts w:ascii="Times New Roman" w:eastAsia="Times New Roman" w:hAnsi="Times New Roman" w:cs="Times New Roman"/>
                <w:bCs/>
                <w:lang w:eastAsia="ru-RU"/>
              </w:rPr>
              <w:t>2</w:t>
            </w:r>
          </w:p>
        </w:tc>
        <w:tc>
          <w:tcPr>
            <w:tcW w:w="2409" w:type="dxa"/>
            <w:vMerge/>
          </w:tcPr>
          <w:p w14:paraId="4BD28FF1" w14:textId="77777777" w:rsidR="00DB7B4E" w:rsidRPr="00C63897" w:rsidRDefault="00DB7B4E" w:rsidP="00AD5821">
            <w:pPr>
              <w:rPr>
                <w:rFonts w:ascii="Times New Roman" w:eastAsia="Times New Roman" w:hAnsi="Times New Roman" w:cs="Times New Roman"/>
                <w:b/>
                <w:bCs/>
                <w:lang w:eastAsia="ru-RU"/>
              </w:rPr>
            </w:pPr>
          </w:p>
        </w:tc>
      </w:tr>
      <w:tr w:rsidR="00DB7B4E" w:rsidRPr="00C63897" w14:paraId="2D9047A9" w14:textId="77777777" w:rsidTr="00AD5821">
        <w:trPr>
          <w:trHeight w:val="277"/>
        </w:trPr>
        <w:tc>
          <w:tcPr>
            <w:tcW w:w="2972" w:type="dxa"/>
            <w:vMerge/>
          </w:tcPr>
          <w:p w14:paraId="6D6F1042" w14:textId="77777777" w:rsidR="00DB7B4E" w:rsidRPr="00C63897" w:rsidRDefault="00DB7B4E" w:rsidP="00AD582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14:paraId="58CF959B" w14:textId="77777777" w:rsidR="00DB7B4E" w:rsidRPr="00216964" w:rsidRDefault="00DB7B4E" w:rsidP="00AD5821">
            <w:pPr>
              <w:rPr>
                <w:rFonts w:ascii="Times New Roman" w:eastAsia="Times New Roman" w:hAnsi="Times New Roman" w:cs="Times New Roman"/>
                <w:b/>
                <w:bCs/>
                <w:sz w:val="24"/>
                <w:szCs w:val="24"/>
                <w:lang w:eastAsia="ru-RU"/>
              </w:rPr>
            </w:pPr>
            <w:r w:rsidRPr="00216964">
              <w:rPr>
                <w:rFonts w:ascii="Times New Roman" w:hAnsi="Times New Roman" w:cs="Times New Roman"/>
                <w:color w:val="000000"/>
                <w:sz w:val="24"/>
                <w:szCs w:val="24"/>
              </w:rPr>
              <w:t>Интернет-банкинг.</w:t>
            </w:r>
          </w:p>
        </w:tc>
        <w:tc>
          <w:tcPr>
            <w:tcW w:w="2694" w:type="dxa"/>
          </w:tcPr>
          <w:p w14:paraId="2EAB4F39" w14:textId="77777777" w:rsidR="00DB7B4E" w:rsidRPr="00BC1A29" w:rsidRDefault="00DB7B4E" w:rsidP="00AD5821">
            <w:pPr>
              <w:rPr>
                <w:rFonts w:ascii="Times New Roman" w:eastAsia="Times New Roman" w:hAnsi="Times New Roman" w:cs="Times New Roman"/>
                <w:bCs/>
                <w:lang w:eastAsia="ru-RU"/>
              </w:rPr>
            </w:pPr>
            <w:r w:rsidRPr="00BC1A29">
              <w:rPr>
                <w:rFonts w:ascii="Times New Roman" w:eastAsia="Times New Roman" w:hAnsi="Times New Roman" w:cs="Times New Roman"/>
                <w:bCs/>
                <w:lang w:eastAsia="ru-RU"/>
              </w:rPr>
              <w:t>2</w:t>
            </w:r>
          </w:p>
        </w:tc>
        <w:tc>
          <w:tcPr>
            <w:tcW w:w="2409" w:type="dxa"/>
            <w:vMerge/>
          </w:tcPr>
          <w:p w14:paraId="7D0B1778" w14:textId="77777777" w:rsidR="00DB7B4E" w:rsidRPr="00C63897" w:rsidRDefault="00DB7B4E" w:rsidP="00AD5821">
            <w:pPr>
              <w:rPr>
                <w:rFonts w:ascii="Times New Roman" w:eastAsia="Times New Roman" w:hAnsi="Times New Roman" w:cs="Times New Roman"/>
                <w:b/>
                <w:bCs/>
                <w:lang w:eastAsia="ru-RU"/>
              </w:rPr>
            </w:pPr>
          </w:p>
        </w:tc>
      </w:tr>
      <w:tr w:rsidR="00DB7B4E" w:rsidRPr="00C63897" w14:paraId="3C522C48" w14:textId="77777777" w:rsidTr="00AD5821">
        <w:trPr>
          <w:trHeight w:val="361"/>
        </w:trPr>
        <w:tc>
          <w:tcPr>
            <w:tcW w:w="2972" w:type="dxa"/>
            <w:vMerge/>
          </w:tcPr>
          <w:p w14:paraId="1319FBFC" w14:textId="77777777" w:rsidR="00DB7B4E" w:rsidRPr="00C63897" w:rsidRDefault="00DB7B4E" w:rsidP="00AD582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14:paraId="66E4A100" w14:textId="77777777" w:rsidR="00DB7B4E" w:rsidRPr="00216964" w:rsidRDefault="00DB7B4E" w:rsidP="00AD5821">
            <w:pPr>
              <w:rPr>
                <w:rFonts w:ascii="Times New Roman" w:hAnsi="Times New Roman" w:cs="Times New Roman"/>
                <w:color w:val="000000"/>
                <w:sz w:val="24"/>
                <w:szCs w:val="24"/>
              </w:rPr>
            </w:pPr>
            <w:r w:rsidRPr="0070092B">
              <w:rPr>
                <w:rFonts w:ascii="Times New Roman" w:hAnsi="Times New Roman" w:cs="Times New Roman"/>
                <w:color w:val="000000"/>
                <w:sz w:val="24"/>
                <w:szCs w:val="24"/>
              </w:rPr>
              <w:t>Определение интернет – площадок для самозанятых, сфера их деятельности, способы влияния на потребителя</w:t>
            </w:r>
          </w:p>
        </w:tc>
        <w:tc>
          <w:tcPr>
            <w:tcW w:w="2694" w:type="dxa"/>
          </w:tcPr>
          <w:p w14:paraId="6C016E84" w14:textId="77777777" w:rsidR="00DB7B4E" w:rsidRPr="00BC1A29" w:rsidRDefault="00DB7B4E" w:rsidP="00AD5821">
            <w:pP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2409" w:type="dxa"/>
          </w:tcPr>
          <w:p w14:paraId="0DF99EEA" w14:textId="77777777" w:rsidR="00DB7B4E" w:rsidRPr="00C63897" w:rsidRDefault="00DB7B4E" w:rsidP="00AD5821">
            <w:pPr>
              <w:rPr>
                <w:rFonts w:ascii="Times New Roman" w:eastAsia="Times New Roman" w:hAnsi="Times New Roman" w:cs="Times New Roman"/>
                <w:b/>
                <w:bCs/>
                <w:lang w:eastAsia="ru-RU"/>
              </w:rPr>
            </w:pPr>
          </w:p>
        </w:tc>
      </w:tr>
      <w:tr w:rsidR="00DB7B4E" w:rsidRPr="00C63897" w14:paraId="327E9F8F" w14:textId="77777777" w:rsidTr="00AD5821">
        <w:trPr>
          <w:trHeight w:val="303"/>
        </w:trPr>
        <w:tc>
          <w:tcPr>
            <w:tcW w:w="2972" w:type="dxa"/>
            <w:vMerge/>
          </w:tcPr>
          <w:p w14:paraId="3779A59E" w14:textId="77777777" w:rsidR="00DB7B4E" w:rsidRPr="00C63897" w:rsidRDefault="00DB7B4E" w:rsidP="00AD582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14:paraId="50D3619C" w14:textId="77777777" w:rsidR="00DB7B4E" w:rsidRPr="0070092B" w:rsidRDefault="00DB7B4E" w:rsidP="00AD5821">
            <w:pPr>
              <w:rPr>
                <w:rFonts w:ascii="Times New Roman" w:hAnsi="Times New Roman" w:cs="Times New Roman"/>
                <w:color w:val="000000"/>
                <w:sz w:val="24"/>
                <w:szCs w:val="24"/>
              </w:rPr>
            </w:pPr>
            <w:r w:rsidRPr="00E14907">
              <w:rPr>
                <w:rFonts w:ascii="Times New Roman" w:eastAsia="Times New Roman" w:hAnsi="Times New Roman" w:cs="Times New Roman"/>
                <w:b/>
                <w:bCs/>
                <w:lang w:eastAsia="ru-RU"/>
              </w:rPr>
              <w:t>В том числе самостоятельная работа обучающихся</w:t>
            </w:r>
          </w:p>
        </w:tc>
        <w:tc>
          <w:tcPr>
            <w:tcW w:w="2694" w:type="dxa"/>
          </w:tcPr>
          <w:p w14:paraId="585474E3" w14:textId="77777777" w:rsidR="00DB7B4E" w:rsidRPr="0070092B" w:rsidRDefault="00DB7B4E" w:rsidP="00AD5821">
            <w:pPr>
              <w:rPr>
                <w:rFonts w:ascii="Times New Roman" w:eastAsia="Times New Roman" w:hAnsi="Times New Roman" w:cs="Times New Roman"/>
                <w:b/>
                <w:bCs/>
                <w:lang w:eastAsia="ru-RU"/>
              </w:rPr>
            </w:pPr>
            <w:r w:rsidRPr="0070092B">
              <w:rPr>
                <w:rFonts w:ascii="Times New Roman" w:eastAsia="Times New Roman" w:hAnsi="Times New Roman" w:cs="Times New Roman"/>
                <w:b/>
                <w:bCs/>
                <w:lang w:eastAsia="ru-RU"/>
              </w:rPr>
              <w:t>2</w:t>
            </w:r>
          </w:p>
        </w:tc>
        <w:tc>
          <w:tcPr>
            <w:tcW w:w="2409" w:type="dxa"/>
          </w:tcPr>
          <w:p w14:paraId="3B1512CA" w14:textId="77777777" w:rsidR="00DB7B4E" w:rsidRPr="00C63897" w:rsidRDefault="00DB7B4E" w:rsidP="00AD5821">
            <w:pPr>
              <w:rPr>
                <w:rFonts w:ascii="Times New Roman" w:eastAsia="Times New Roman" w:hAnsi="Times New Roman" w:cs="Times New Roman"/>
                <w:b/>
                <w:bCs/>
                <w:lang w:eastAsia="ru-RU"/>
              </w:rPr>
            </w:pPr>
          </w:p>
        </w:tc>
      </w:tr>
      <w:tr w:rsidR="00DB7B4E" w:rsidRPr="00C63897" w14:paraId="231AC3D8" w14:textId="77777777" w:rsidTr="00AD5821">
        <w:trPr>
          <w:trHeight w:val="303"/>
        </w:trPr>
        <w:tc>
          <w:tcPr>
            <w:tcW w:w="2972" w:type="dxa"/>
            <w:vMerge/>
          </w:tcPr>
          <w:p w14:paraId="3EBBF210" w14:textId="77777777" w:rsidR="00DB7B4E" w:rsidRPr="00C63897" w:rsidRDefault="00DB7B4E" w:rsidP="00AD582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14:paraId="4B4223BB" w14:textId="77777777" w:rsidR="00DB7B4E" w:rsidRPr="00E14907" w:rsidRDefault="00DB7B4E" w:rsidP="00AD5821">
            <w:pPr>
              <w:rPr>
                <w:rFonts w:ascii="Times New Roman" w:eastAsia="Times New Roman" w:hAnsi="Times New Roman" w:cs="Times New Roman"/>
                <w:b/>
                <w:bCs/>
                <w:lang w:eastAsia="ru-RU"/>
              </w:rPr>
            </w:pPr>
            <w:r w:rsidRPr="00216964">
              <w:rPr>
                <w:rFonts w:ascii="Times New Roman" w:eastAsia="Times New Roman" w:hAnsi="Times New Roman" w:cs="Times New Roman"/>
                <w:color w:val="000000"/>
                <w:sz w:val="24"/>
                <w:szCs w:val="24"/>
                <w:lang w:eastAsia="ru-RU"/>
              </w:rPr>
              <w:t>Проблема авторских прав. Проблема контроля за распространением информации.</w:t>
            </w:r>
          </w:p>
        </w:tc>
        <w:tc>
          <w:tcPr>
            <w:tcW w:w="2694" w:type="dxa"/>
          </w:tcPr>
          <w:p w14:paraId="4361A78F" w14:textId="77777777" w:rsidR="00DB7B4E" w:rsidRDefault="00DB7B4E" w:rsidP="00AD5821">
            <w:pP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2409" w:type="dxa"/>
          </w:tcPr>
          <w:p w14:paraId="1465DEA3" w14:textId="77777777" w:rsidR="00DB7B4E" w:rsidRPr="00C63897" w:rsidRDefault="00DB7B4E" w:rsidP="00AD5821">
            <w:pPr>
              <w:rPr>
                <w:rFonts w:ascii="Times New Roman" w:eastAsia="Times New Roman" w:hAnsi="Times New Roman" w:cs="Times New Roman"/>
                <w:b/>
                <w:bCs/>
                <w:lang w:eastAsia="ru-RU"/>
              </w:rPr>
            </w:pPr>
          </w:p>
        </w:tc>
      </w:tr>
      <w:tr w:rsidR="00DB7B4E" w:rsidRPr="00C63897" w14:paraId="384D8D72" w14:textId="77777777" w:rsidTr="00AD5821">
        <w:trPr>
          <w:trHeight w:val="286"/>
        </w:trPr>
        <w:tc>
          <w:tcPr>
            <w:tcW w:w="2972" w:type="dxa"/>
            <w:vMerge w:val="restart"/>
          </w:tcPr>
          <w:p w14:paraId="54D80AE3" w14:textId="77777777" w:rsidR="00DB7B4E" w:rsidRPr="0015011F" w:rsidRDefault="00DB7B4E" w:rsidP="00AD5821">
            <w:pPr>
              <w:rPr>
                <w:rFonts w:ascii="Times New Roman" w:eastAsia="Times New Roman" w:hAnsi="Times New Roman" w:cs="Times New Roman"/>
                <w:bCs/>
                <w:lang w:eastAsia="ru-RU"/>
              </w:rPr>
            </w:pPr>
            <w:r w:rsidRPr="0015011F">
              <w:rPr>
                <w:rFonts w:ascii="Times New Roman" w:eastAsia="Times New Roman" w:hAnsi="Times New Roman" w:cs="Times New Roman"/>
                <w:bCs/>
                <w:color w:val="000000"/>
                <w:lang w:eastAsia="ru-RU"/>
              </w:rPr>
              <w:t>Тема 3.2. Электронный маркетинг</w:t>
            </w:r>
          </w:p>
        </w:tc>
        <w:tc>
          <w:tcPr>
            <w:tcW w:w="6662" w:type="dxa"/>
            <w:tcBorders>
              <w:top w:val="single" w:sz="4" w:space="0" w:color="auto"/>
              <w:left w:val="single" w:sz="4" w:space="0" w:color="auto"/>
              <w:bottom w:val="single" w:sz="4" w:space="0" w:color="auto"/>
            </w:tcBorders>
            <w:vAlign w:val="bottom"/>
          </w:tcPr>
          <w:p w14:paraId="7F2682FF" w14:textId="77777777" w:rsidR="00DB7B4E" w:rsidRPr="0015011F" w:rsidRDefault="00DB7B4E" w:rsidP="00AD5821">
            <w:pPr>
              <w:rPr>
                <w:rFonts w:ascii="Times New Roman" w:eastAsia="Times New Roman" w:hAnsi="Times New Roman" w:cs="Times New Roman"/>
                <w:b/>
                <w:bCs/>
                <w:lang w:eastAsia="ru-RU"/>
              </w:rPr>
            </w:pPr>
            <w:r w:rsidRPr="0015011F">
              <w:rPr>
                <w:rFonts w:ascii="Times New Roman" w:eastAsia="Times New Roman" w:hAnsi="Times New Roman" w:cs="Times New Roman"/>
                <w:b/>
                <w:bCs/>
                <w:lang w:eastAsia="ru-RU"/>
              </w:rPr>
              <w:t>Содержание</w:t>
            </w:r>
          </w:p>
        </w:tc>
        <w:tc>
          <w:tcPr>
            <w:tcW w:w="2694" w:type="dxa"/>
          </w:tcPr>
          <w:p w14:paraId="037C7D5B" w14:textId="77777777" w:rsidR="00DB7B4E" w:rsidRPr="00C63897" w:rsidRDefault="00DB7B4E" w:rsidP="00AD5821">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14/8</w:t>
            </w:r>
          </w:p>
        </w:tc>
        <w:tc>
          <w:tcPr>
            <w:tcW w:w="2409" w:type="dxa"/>
            <w:vMerge w:val="restart"/>
          </w:tcPr>
          <w:p w14:paraId="59E1C454" w14:textId="77777777" w:rsidR="00DB7B4E" w:rsidRDefault="00DB7B4E" w:rsidP="00AD5821">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ОК1, ОК2, </w:t>
            </w:r>
          </w:p>
          <w:p w14:paraId="4535B42A" w14:textId="77777777" w:rsidR="00DB7B4E" w:rsidRPr="00C63897" w:rsidRDefault="00DB7B4E" w:rsidP="00AD5821">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ОК5, ОК9</w:t>
            </w:r>
          </w:p>
        </w:tc>
      </w:tr>
      <w:tr w:rsidR="00DB7B4E" w:rsidRPr="00C63897" w14:paraId="5CFB65CC" w14:textId="77777777" w:rsidTr="00AD5821">
        <w:trPr>
          <w:trHeight w:val="361"/>
        </w:trPr>
        <w:tc>
          <w:tcPr>
            <w:tcW w:w="2972" w:type="dxa"/>
            <w:vMerge/>
          </w:tcPr>
          <w:p w14:paraId="12380E42" w14:textId="77777777" w:rsidR="00DB7B4E" w:rsidRPr="0015011F" w:rsidRDefault="00DB7B4E" w:rsidP="00AD5821">
            <w:pPr>
              <w:rPr>
                <w:rFonts w:ascii="Times New Roman" w:eastAsia="Times New Roman" w:hAnsi="Times New Roman" w:cs="Times New Roman"/>
                <w:bCs/>
                <w:lang w:eastAsia="ru-RU"/>
              </w:rPr>
            </w:pPr>
          </w:p>
        </w:tc>
        <w:tc>
          <w:tcPr>
            <w:tcW w:w="6662" w:type="dxa"/>
            <w:tcBorders>
              <w:top w:val="single" w:sz="4" w:space="0" w:color="auto"/>
              <w:left w:val="single" w:sz="4" w:space="0" w:color="auto"/>
              <w:bottom w:val="single" w:sz="4" w:space="0" w:color="auto"/>
            </w:tcBorders>
            <w:vAlign w:val="bottom"/>
          </w:tcPr>
          <w:p w14:paraId="0B87A42A" w14:textId="77777777" w:rsidR="00DB7B4E" w:rsidRPr="0015011F" w:rsidRDefault="00DB7B4E" w:rsidP="00AD5821">
            <w:pPr>
              <w:rPr>
                <w:rFonts w:ascii="Times New Roman" w:eastAsia="Times New Roman" w:hAnsi="Times New Roman" w:cs="Times New Roman"/>
                <w:bCs/>
                <w:lang w:eastAsia="ru-RU"/>
              </w:rPr>
            </w:pPr>
            <w:r w:rsidRPr="0015011F">
              <w:rPr>
                <w:rFonts w:ascii="Times New Roman" w:eastAsia="Times New Roman" w:hAnsi="Times New Roman" w:cs="Times New Roman"/>
                <w:color w:val="000000"/>
                <w:sz w:val="24"/>
                <w:szCs w:val="24"/>
                <w:lang w:eastAsia="ru-RU"/>
              </w:rPr>
              <w:t xml:space="preserve">Интернет-маркетинг. Виды интернет-рекламы: контекстная и баннерная. Поисковая оптимизация. Электронные рассылки. </w:t>
            </w:r>
          </w:p>
        </w:tc>
        <w:tc>
          <w:tcPr>
            <w:tcW w:w="2694" w:type="dxa"/>
          </w:tcPr>
          <w:p w14:paraId="6DB19CD9" w14:textId="77777777" w:rsidR="00DB7B4E" w:rsidRPr="00BC1A29" w:rsidRDefault="00DB7B4E" w:rsidP="00AD5821">
            <w:pPr>
              <w:rPr>
                <w:rFonts w:ascii="Times New Roman" w:eastAsia="Times New Roman" w:hAnsi="Times New Roman" w:cs="Times New Roman"/>
                <w:bCs/>
                <w:lang w:eastAsia="ru-RU"/>
              </w:rPr>
            </w:pPr>
            <w:r w:rsidRPr="00BC1A29">
              <w:rPr>
                <w:rFonts w:ascii="Times New Roman" w:eastAsia="Times New Roman" w:hAnsi="Times New Roman" w:cs="Times New Roman"/>
                <w:bCs/>
                <w:lang w:eastAsia="ru-RU"/>
              </w:rPr>
              <w:t>2</w:t>
            </w:r>
          </w:p>
        </w:tc>
        <w:tc>
          <w:tcPr>
            <w:tcW w:w="2409" w:type="dxa"/>
            <w:vMerge/>
          </w:tcPr>
          <w:p w14:paraId="51DB1682" w14:textId="77777777" w:rsidR="00DB7B4E" w:rsidRPr="00C63897" w:rsidRDefault="00DB7B4E" w:rsidP="00AD5821">
            <w:pPr>
              <w:rPr>
                <w:rFonts w:ascii="Times New Roman" w:eastAsia="Times New Roman" w:hAnsi="Times New Roman" w:cs="Times New Roman"/>
                <w:b/>
                <w:bCs/>
                <w:lang w:eastAsia="ru-RU"/>
              </w:rPr>
            </w:pPr>
          </w:p>
        </w:tc>
      </w:tr>
      <w:tr w:rsidR="00DB7B4E" w:rsidRPr="00C63897" w14:paraId="7D73AE6D" w14:textId="77777777" w:rsidTr="00AD5821">
        <w:trPr>
          <w:trHeight w:val="361"/>
        </w:trPr>
        <w:tc>
          <w:tcPr>
            <w:tcW w:w="2972" w:type="dxa"/>
            <w:vMerge/>
          </w:tcPr>
          <w:p w14:paraId="337D2484" w14:textId="77777777" w:rsidR="00DB7B4E" w:rsidRPr="0015011F" w:rsidRDefault="00DB7B4E" w:rsidP="00AD5821">
            <w:pPr>
              <w:rPr>
                <w:rFonts w:ascii="Times New Roman" w:eastAsia="Times New Roman" w:hAnsi="Times New Roman" w:cs="Times New Roman"/>
                <w:bCs/>
                <w:lang w:eastAsia="ru-RU"/>
              </w:rPr>
            </w:pPr>
          </w:p>
        </w:tc>
        <w:tc>
          <w:tcPr>
            <w:tcW w:w="6662" w:type="dxa"/>
            <w:tcBorders>
              <w:top w:val="single" w:sz="4" w:space="0" w:color="auto"/>
              <w:left w:val="single" w:sz="4" w:space="0" w:color="auto"/>
              <w:bottom w:val="single" w:sz="4" w:space="0" w:color="auto"/>
            </w:tcBorders>
            <w:vAlign w:val="bottom"/>
          </w:tcPr>
          <w:p w14:paraId="62EEBAE3" w14:textId="77777777" w:rsidR="00DB7B4E" w:rsidRPr="0015011F" w:rsidRDefault="00DB7B4E" w:rsidP="00AD5821">
            <w:pPr>
              <w:rPr>
                <w:rFonts w:ascii="Times New Roman" w:eastAsia="Times New Roman" w:hAnsi="Times New Roman" w:cs="Times New Roman"/>
                <w:color w:val="000000"/>
                <w:sz w:val="24"/>
                <w:szCs w:val="24"/>
                <w:lang w:eastAsia="ru-RU"/>
              </w:rPr>
            </w:pPr>
            <w:r w:rsidRPr="0015011F">
              <w:rPr>
                <w:rFonts w:ascii="Times New Roman" w:eastAsia="Times New Roman" w:hAnsi="Times New Roman" w:cs="Times New Roman"/>
                <w:color w:val="000000"/>
                <w:sz w:val="24"/>
                <w:szCs w:val="24"/>
                <w:lang w:eastAsia="ru-RU"/>
              </w:rPr>
              <w:t>Статистика покупок Электронные программы лояльности. Спам. Организация маркетинговых исследований при помощи сети Интернет.</w:t>
            </w:r>
          </w:p>
        </w:tc>
        <w:tc>
          <w:tcPr>
            <w:tcW w:w="2694" w:type="dxa"/>
          </w:tcPr>
          <w:p w14:paraId="7B84759F" w14:textId="77777777" w:rsidR="00DB7B4E" w:rsidRPr="00BC1A29" w:rsidRDefault="00DB7B4E" w:rsidP="00AD5821">
            <w:pP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2409" w:type="dxa"/>
            <w:vMerge/>
          </w:tcPr>
          <w:p w14:paraId="23A148D4" w14:textId="77777777" w:rsidR="00DB7B4E" w:rsidRPr="00C63897" w:rsidRDefault="00DB7B4E" w:rsidP="00AD5821">
            <w:pPr>
              <w:rPr>
                <w:rFonts w:ascii="Times New Roman" w:eastAsia="Times New Roman" w:hAnsi="Times New Roman" w:cs="Times New Roman"/>
                <w:b/>
                <w:bCs/>
                <w:lang w:eastAsia="ru-RU"/>
              </w:rPr>
            </w:pPr>
          </w:p>
        </w:tc>
      </w:tr>
      <w:tr w:rsidR="00DB7B4E" w:rsidRPr="00C63897" w14:paraId="1934AE41" w14:textId="77777777" w:rsidTr="00AD5821">
        <w:trPr>
          <w:trHeight w:val="255"/>
        </w:trPr>
        <w:tc>
          <w:tcPr>
            <w:tcW w:w="2972" w:type="dxa"/>
            <w:vMerge/>
          </w:tcPr>
          <w:p w14:paraId="59F77B64" w14:textId="77777777" w:rsidR="00DB7B4E" w:rsidRPr="0015011F" w:rsidRDefault="00DB7B4E" w:rsidP="00AD5821">
            <w:pPr>
              <w:rPr>
                <w:rFonts w:ascii="Times New Roman" w:eastAsia="Times New Roman" w:hAnsi="Times New Roman" w:cs="Times New Roman"/>
                <w:bCs/>
                <w:lang w:eastAsia="ru-RU"/>
              </w:rPr>
            </w:pPr>
          </w:p>
        </w:tc>
        <w:tc>
          <w:tcPr>
            <w:tcW w:w="6662" w:type="dxa"/>
            <w:tcBorders>
              <w:top w:val="single" w:sz="4" w:space="0" w:color="auto"/>
              <w:left w:val="single" w:sz="4" w:space="0" w:color="auto"/>
              <w:bottom w:val="single" w:sz="4" w:space="0" w:color="auto"/>
            </w:tcBorders>
            <w:vAlign w:val="bottom"/>
          </w:tcPr>
          <w:p w14:paraId="06458579" w14:textId="77777777" w:rsidR="00DB7B4E" w:rsidRPr="0015011F" w:rsidRDefault="00DB7B4E" w:rsidP="00AD5821">
            <w:pPr>
              <w:rPr>
                <w:rFonts w:ascii="Times New Roman" w:eastAsia="Times New Roman" w:hAnsi="Times New Roman" w:cs="Times New Roman"/>
                <w:b/>
                <w:color w:val="000000"/>
                <w:sz w:val="24"/>
                <w:szCs w:val="24"/>
                <w:lang w:eastAsia="ru-RU"/>
              </w:rPr>
            </w:pPr>
            <w:r w:rsidRPr="0015011F">
              <w:rPr>
                <w:rFonts w:ascii="Times New Roman" w:eastAsia="Times New Roman" w:hAnsi="Times New Roman" w:cs="Times New Roman"/>
                <w:b/>
                <w:bCs/>
                <w:lang w:eastAsia="ru-RU"/>
              </w:rPr>
              <w:t>В том числе практических и лабораторных занятий</w:t>
            </w:r>
          </w:p>
        </w:tc>
        <w:tc>
          <w:tcPr>
            <w:tcW w:w="2694" w:type="dxa"/>
          </w:tcPr>
          <w:p w14:paraId="341E13C7" w14:textId="77777777" w:rsidR="00DB7B4E" w:rsidRPr="00C63897" w:rsidRDefault="00DB7B4E" w:rsidP="00AD5821">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8/8</w:t>
            </w:r>
          </w:p>
        </w:tc>
        <w:tc>
          <w:tcPr>
            <w:tcW w:w="2409" w:type="dxa"/>
            <w:vMerge/>
          </w:tcPr>
          <w:p w14:paraId="00E98234" w14:textId="77777777" w:rsidR="00DB7B4E" w:rsidRPr="00C63897" w:rsidRDefault="00DB7B4E" w:rsidP="00AD5821">
            <w:pPr>
              <w:rPr>
                <w:rFonts w:ascii="Times New Roman" w:eastAsia="Times New Roman" w:hAnsi="Times New Roman" w:cs="Times New Roman"/>
                <w:b/>
                <w:bCs/>
                <w:lang w:eastAsia="ru-RU"/>
              </w:rPr>
            </w:pPr>
          </w:p>
        </w:tc>
      </w:tr>
      <w:tr w:rsidR="00DB7B4E" w:rsidRPr="00C63897" w14:paraId="02DB64BE" w14:textId="77777777" w:rsidTr="00AD5821">
        <w:trPr>
          <w:trHeight w:val="255"/>
        </w:trPr>
        <w:tc>
          <w:tcPr>
            <w:tcW w:w="2972" w:type="dxa"/>
            <w:vMerge/>
          </w:tcPr>
          <w:p w14:paraId="150DB149" w14:textId="77777777" w:rsidR="00DB7B4E" w:rsidRPr="0015011F" w:rsidRDefault="00DB7B4E" w:rsidP="00AD5821">
            <w:pPr>
              <w:rPr>
                <w:rFonts w:ascii="Times New Roman" w:eastAsia="Times New Roman" w:hAnsi="Times New Roman" w:cs="Times New Roman"/>
                <w:bCs/>
                <w:lang w:eastAsia="ru-RU"/>
              </w:rPr>
            </w:pPr>
          </w:p>
        </w:tc>
        <w:tc>
          <w:tcPr>
            <w:tcW w:w="6662" w:type="dxa"/>
            <w:tcBorders>
              <w:top w:val="single" w:sz="4" w:space="0" w:color="auto"/>
              <w:left w:val="single" w:sz="4" w:space="0" w:color="auto"/>
              <w:bottom w:val="single" w:sz="4" w:space="0" w:color="auto"/>
            </w:tcBorders>
            <w:vAlign w:val="bottom"/>
          </w:tcPr>
          <w:p w14:paraId="4956E8F1" w14:textId="77777777" w:rsidR="00DB7B4E" w:rsidRPr="00EE69F2" w:rsidRDefault="00DB7B4E" w:rsidP="00AD5821">
            <w:pPr>
              <w:rPr>
                <w:rFonts w:ascii="Times New Roman" w:eastAsia="Times New Roman" w:hAnsi="Times New Roman" w:cs="Times New Roman"/>
                <w:bCs/>
                <w:sz w:val="24"/>
                <w:szCs w:val="24"/>
                <w:lang w:eastAsia="ru-RU"/>
              </w:rPr>
            </w:pPr>
            <w:r w:rsidRPr="00EE69F2">
              <w:rPr>
                <w:rFonts w:ascii="Times New Roman" w:eastAsia="Times New Roman" w:hAnsi="Times New Roman" w:cs="Times New Roman"/>
                <w:bCs/>
                <w:sz w:val="24"/>
                <w:szCs w:val="24"/>
                <w:lang w:eastAsia="ru-RU"/>
              </w:rPr>
              <w:t>Документооборот продаж</w:t>
            </w:r>
          </w:p>
          <w:p w14:paraId="26333637" w14:textId="77777777" w:rsidR="00DB7B4E" w:rsidRPr="00EE69F2" w:rsidRDefault="00DB7B4E" w:rsidP="00AD5821">
            <w:pPr>
              <w:rPr>
                <w:rFonts w:ascii="Times New Roman" w:eastAsia="Times New Roman" w:hAnsi="Times New Roman" w:cs="Times New Roman"/>
                <w:bCs/>
                <w:sz w:val="24"/>
                <w:szCs w:val="24"/>
                <w:lang w:eastAsia="ru-RU"/>
              </w:rPr>
            </w:pPr>
            <w:r w:rsidRPr="00EE69F2">
              <w:rPr>
                <w:rFonts w:ascii="Times New Roman" w:eastAsia="Times New Roman" w:hAnsi="Times New Roman" w:cs="Times New Roman"/>
                <w:bCs/>
                <w:sz w:val="24"/>
                <w:szCs w:val="24"/>
                <w:lang w:eastAsia="ru-RU"/>
              </w:rPr>
              <w:t>Коммерческие предложения. Формирование и обработка заказов клиентов. Формирование документов реализации.</w:t>
            </w:r>
          </w:p>
          <w:p w14:paraId="15B390E2" w14:textId="77777777" w:rsidR="00DB7B4E" w:rsidRPr="00EE69F2" w:rsidRDefault="00DB7B4E" w:rsidP="00AD5821">
            <w:pPr>
              <w:rPr>
                <w:rFonts w:ascii="Times New Roman" w:eastAsia="Times New Roman" w:hAnsi="Times New Roman" w:cs="Times New Roman"/>
                <w:b/>
                <w:bCs/>
                <w:sz w:val="24"/>
                <w:szCs w:val="24"/>
                <w:lang w:eastAsia="ru-RU"/>
              </w:rPr>
            </w:pPr>
            <w:r w:rsidRPr="00EE69F2">
              <w:rPr>
                <w:rFonts w:ascii="Times New Roman" w:eastAsia="Times New Roman" w:hAnsi="Times New Roman" w:cs="Times New Roman"/>
                <w:bCs/>
                <w:sz w:val="24"/>
                <w:szCs w:val="24"/>
                <w:lang w:eastAsia="ru-RU"/>
              </w:rPr>
              <w:t>Отчеты по продажам.</w:t>
            </w:r>
          </w:p>
        </w:tc>
        <w:tc>
          <w:tcPr>
            <w:tcW w:w="2694" w:type="dxa"/>
          </w:tcPr>
          <w:p w14:paraId="24C9EAB8" w14:textId="77777777" w:rsidR="00DB7B4E" w:rsidRPr="00A05F16" w:rsidRDefault="00DB7B4E" w:rsidP="00AD5821">
            <w:pPr>
              <w:rPr>
                <w:rFonts w:ascii="Times New Roman" w:eastAsia="Times New Roman" w:hAnsi="Times New Roman" w:cs="Times New Roman"/>
                <w:bCs/>
                <w:lang w:eastAsia="ru-RU"/>
              </w:rPr>
            </w:pPr>
            <w:r w:rsidRPr="00A05F16">
              <w:rPr>
                <w:rFonts w:ascii="Times New Roman" w:eastAsia="Times New Roman" w:hAnsi="Times New Roman" w:cs="Times New Roman"/>
                <w:bCs/>
                <w:lang w:eastAsia="ru-RU"/>
              </w:rPr>
              <w:t>2</w:t>
            </w:r>
          </w:p>
        </w:tc>
        <w:tc>
          <w:tcPr>
            <w:tcW w:w="2409" w:type="dxa"/>
            <w:vMerge/>
          </w:tcPr>
          <w:p w14:paraId="713E6CA8" w14:textId="77777777" w:rsidR="00DB7B4E" w:rsidRPr="00C63897" w:rsidRDefault="00DB7B4E" w:rsidP="00AD5821">
            <w:pPr>
              <w:rPr>
                <w:rFonts w:ascii="Times New Roman" w:eastAsia="Times New Roman" w:hAnsi="Times New Roman" w:cs="Times New Roman"/>
                <w:b/>
                <w:bCs/>
                <w:lang w:eastAsia="ru-RU"/>
              </w:rPr>
            </w:pPr>
          </w:p>
        </w:tc>
      </w:tr>
      <w:tr w:rsidR="00DB7B4E" w:rsidRPr="00C63897" w14:paraId="33A696F8" w14:textId="77777777" w:rsidTr="00AD5821">
        <w:trPr>
          <w:trHeight w:val="361"/>
        </w:trPr>
        <w:tc>
          <w:tcPr>
            <w:tcW w:w="2972" w:type="dxa"/>
            <w:vMerge/>
          </w:tcPr>
          <w:p w14:paraId="35B47C4E" w14:textId="77777777" w:rsidR="00DB7B4E" w:rsidRPr="0015011F" w:rsidRDefault="00DB7B4E" w:rsidP="00AD5821">
            <w:pPr>
              <w:rPr>
                <w:rFonts w:ascii="Times New Roman" w:eastAsia="Times New Roman" w:hAnsi="Times New Roman" w:cs="Times New Roman"/>
                <w:bCs/>
                <w:lang w:eastAsia="ru-RU"/>
              </w:rPr>
            </w:pPr>
          </w:p>
        </w:tc>
        <w:tc>
          <w:tcPr>
            <w:tcW w:w="6662" w:type="dxa"/>
            <w:tcBorders>
              <w:top w:val="single" w:sz="4" w:space="0" w:color="auto"/>
              <w:left w:val="single" w:sz="4" w:space="0" w:color="auto"/>
              <w:bottom w:val="single" w:sz="4" w:space="0" w:color="auto"/>
            </w:tcBorders>
          </w:tcPr>
          <w:p w14:paraId="6811876A" w14:textId="77777777" w:rsidR="00DB7B4E" w:rsidRPr="0015011F" w:rsidRDefault="00DB7B4E" w:rsidP="00AD5821">
            <w:pPr>
              <w:rPr>
                <w:rFonts w:ascii="Times New Roman" w:eastAsia="Times New Roman" w:hAnsi="Times New Roman" w:cs="Times New Roman"/>
                <w:bCs/>
                <w:sz w:val="24"/>
                <w:szCs w:val="24"/>
                <w:lang w:eastAsia="ru-RU"/>
              </w:rPr>
            </w:pPr>
            <w:r w:rsidRPr="0015011F">
              <w:rPr>
                <w:rFonts w:ascii="Times New Roman" w:hAnsi="Times New Roman" w:cs="Times New Roman"/>
                <w:color w:val="000000"/>
                <w:sz w:val="24"/>
                <w:szCs w:val="24"/>
              </w:rPr>
              <w:t>Интернет-маркетинг: контекстная и баннерная реклама</w:t>
            </w:r>
          </w:p>
        </w:tc>
        <w:tc>
          <w:tcPr>
            <w:tcW w:w="2694" w:type="dxa"/>
          </w:tcPr>
          <w:p w14:paraId="0384DE81" w14:textId="77777777" w:rsidR="00DB7B4E" w:rsidRPr="00BC1A29" w:rsidRDefault="00DB7B4E" w:rsidP="00AD5821">
            <w:pPr>
              <w:rPr>
                <w:rFonts w:ascii="Times New Roman" w:eastAsia="Times New Roman" w:hAnsi="Times New Roman" w:cs="Times New Roman"/>
                <w:bCs/>
                <w:lang w:eastAsia="ru-RU"/>
              </w:rPr>
            </w:pPr>
            <w:r w:rsidRPr="00BC1A29">
              <w:rPr>
                <w:rFonts w:ascii="Times New Roman" w:eastAsia="Times New Roman" w:hAnsi="Times New Roman" w:cs="Times New Roman"/>
                <w:bCs/>
                <w:lang w:eastAsia="ru-RU"/>
              </w:rPr>
              <w:t>2</w:t>
            </w:r>
          </w:p>
        </w:tc>
        <w:tc>
          <w:tcPr>
            <w:tcW w:w="2409" w:type="dxa"/>
            <w:vMerge/>
          </w:tcPr>
          <w:p w14:paraId="1B58AB0B" w14:textId="77777777" w:rsidR="00DB7B4E" w:rsidRPr="00C63897" w:rsidRDefault="00DB7B4E" w:rsidP="00AD5821">
            <w:pPr>
              <w:rPr>
                <w:rFonts w:ascii="Times New Roman" w:eastAsia="Times New Roman" w:hAnsi="Times New Roman" w:cs="Times New Roman"/>
                <w:b/>
                <w:bCs/>
                <w:lang w:eastAsia="ru-RU"/>
              </w:rPr>
            </w:pPr>
          </w:p>
        </w:tc>
      </w:tr>
      <w:tr w:rsidR="00DB7B4E" w:rsidRPr="00C63897" w14:paraId="24C4B7F3" w14:textId="77777777" w:rsidTr="00AD5821">
        <w:trPr>
          <w:trHeight w:val="361"/>
        </w:trPr>
        <w:tc>
          <w:tcPr>
            <w:tcW w:w="2972" w:type="dxa"/>
            <w:vMerge/>
          </w:tcPr>
          <w:p w14:paraId="18FA76FF" w14:textId="77777777" w:rsidR="00DB7B4E" w:rsidRPr="0015011F" w:rsidRDefault="00DB7B4E" w:rsidP="00AD5821">
            <w:pPr>
              <w:rPr>
                <w:rFonts w:ascii="Times New Roman" w:eastAsia="Times New Roman" w:hAnsi="Times New Roman" w:cs="Times New Roman"/>
                <w:bCs/>
                <w:lang w:eastAsia="ru-RU"/>
              </w:rPr>
            </w:pPr>
          </w:p>
        </w:tc>
        <w:tc>
          <w:tcPr>
            <w:tcW w:w="6662" w:type="dxa"/>
            <w:tcBorders>
              <w:top w:val="single" w:sz="4" w:space="0" w:color="auto"/>
              <w:left w:val="single" w:sz="4" w:space="0" w:color="auto"/>
              <w:bottom w:val="single" w:sz="4" w:space="0" w:color="auto"/>
            </w:tcBorders>
          </w:tcPr>
          <w:p w14:paraId="5BB3D260" w14:textId="77777777" w:rsidR="00DB7B4E" w:rsidRPr="0015011F" w:rsidRDefault="00DB7B4E" w:rsidP="00AD5821">
            <w:pPr>
              <w:rPr>
                <w:rFonts w:ascii="Times New Roman" w:eastAsia="Times New Roman" w:hAnsi="Times New Roman" w:cs="Times New Roman"/>
                <w:bCs/>
                <w:sz w:val="24"/>
                <w:szCs w:val="24"/>
                <w:lang w:eastAsia="ru-RU"/>
              </w:rPr>
            </w:pPr>
            <w:r w:rsidRPr="0015011F">
              <w:rPr>
                <w:rFonts w:ascii="Times New Roman" w:hAnsi="Times New Roman" w:cs="Times New Roman"/>
                <w:color w:val="000000"/>
                <w:sz w:val="24"/>
                <w:szCs w:val="24"/>
              </w:rPr>
              <w:t>Интернет-маркетинг: SMM</w:t>
            </w:r>
            <w:r>
              <w:rPr>
                <w:rFonts w:ascii="Times New Roman" w:hAnsi="Times New Roman" w:cs="Times New Roman"/>
                <w:color w:val="000000"/>
                <w:sz w:val="24"/>
                <w:szCs w:val="24"/>
              </w:rPr>
              <w:t>,</w:t>
            </w:r>
            <w:r w:rsidRPr="0015011F">
              <w:rPr>
                <w:rFonts w:ascii="Times New Roman" w:hAnsi="Times New Roman" w:cs="Times New Roman"/>
                <w:color w:val="000000"/>
                <w:sz w:val="24"/>
                <w:szCs w:val="24"/>
              </w:rPr>
              <w:t xml:space="preserve"> SEO</w:t>
            </w:r>
          </w:p>
        </w:tc>
        <w:tc>
          <w:tcPr>
            <w:tcW w:w="2694" w:type="dxa"/>
          </w:tcPr>
          <w:p w14:paraId="1C9AA07E" w14:textId="77777777" w:rsidR="00DB7B4E" w:rsidRPr="00BC1A29" w:rsidRDefault="00DB7B4E" w:rsidP="00AD5821">
            <w:pPr>
              <w:rPr>
                <w:rFonts w:ascii="Times New Roman" w:eastAsia="Times New Roman" w:hAnsi="Times New Roman" w:cs="Times New Roman"/>
                <w:bCs/>
                <w:lang w:eastAsia="ru-RU"/>
              </w:rPr>
            </w:pPr>
            <w:r w:rsidRPr="00BC1A29">
              <w:rPr>
                <w:rFonts w:ascii="Times New Roman" w:eastAsia="Times New Roman" w:hAnsi="Times New Roman" w:cs="Times New Roman"/>
                <w:bCs/>
                <w:lang w:eastAsia="ru-RU"/>
              </w:rPr>
              <w:t>2</w:t>
            </w:r>
          </w:p>
        </w:tc>
        <w:tc>
          <w:tcPr>
            <w:tcW w:w="2409" w:type="dxa"/>
            <w:vMerge/>
          </w:tcPr>
          <w:p w14:paraId="730BBFA9" w14:textId="77777777" w:rsidR="00DB7B4E" w:rsidRPr="00C63897" w:rsidRDefault="00DB7B4E" w:rsidP="00AD5821">
            <w:pPr>
              <w:rPr>
                <w:rFonts w:ascii="Times New Roman" w:eastAsia="Times New Roman" w:hAnsi="Times New Roman" w:cs="Times New Roman"/>
                <w:b/>
                <w:bCs/>
                <w:lang w:eastAsia="ru-RU"/>
              </w:rPr>
            </w:pPr>
          </w:p>
        </w:tc>
      </w:tr>
      <w:tr w:rsidR="00DB7B4E" w:rsidRPr="00C63897" w14:paraId="7060E855" w14:textId="77777777" w:rsidTr="00AD5821">
        <w:trPr>
          <w:trHeight w:val="361"/>
        </w:trPr>
        <w:tc>
          <w:tcPr>
            <w:tcW w:w="2972" w:type="dxa"/>
            <w:vMerge/>
          </w:tcPr>
          <w:p w14:paraId="29D19B01" w14:textId="77777777" w:rsidR="00DB7B4E" w:rsidRPr="0015011F" w:rsidRDefault="00DB7B4E" w:rsidP="00AD5821">
            <w:pPr>
              <w:rPr>
                <w:rFonts w:ascii="Times New Roman" w:eastAsia="Times New Roman" w:hAnsi="Times New Roman" w:cs="Times New Roman"/>
                <w:bCs/>
                <w:lang w:eastAsia="ru-RU"/>
              </w:rPr>
            </w:pPr>
          </w:p>
        </w:tc>
        <w:tc>
          <w:tcPr>
            <w:tcW w:w="6662" w:type="dxa"/>
            <w:tcBorders>
              <w:top w:val="single" w:sz="4" w:space="0" w:color="auto"/>
              <w:left w:val="single" w:sz="4" w:space="0" w:color="auto"/>
              <w:bottom w:val="single" w:sz="4" w:space="0" w:color="auto"/>
            </w:tcBorders>
          </w:tcPr>
          <w:p w14:paraId="693431E7" w14:textId="77777777" w:rsidR="00DB7B4E" w:rsidRPr="0015011F" w:rsidRDefault="00DB7B4E" w:rsidP="00AD5821">
            <w:pPr>
              <w:rPr>
                <w:rFonts w:ascii="Times New Roman" w:hAnsi="Times New Roman" w:cs="Times New Roman"/>
                <w:color w:val="000000"/>
                <w:sz w:val="24"/>
                <w:szCs w:val="24"/>
              </w:rPr>
            </w:pPr>
            <w:r w:rsidRPr="0070092B">
              <w:rPr>
                <w:rFonts w:ascii="Times New Roman" w:hAnsi="Times New Roman" w:cs="Times New Roman"/>
                <w:color w:val="000000"/>
                <w:sz w:val="24"/>
                <w:szCs w:val="24"/>
              </w:rPr>
              <w:t>Разработка пресс- релиза для рекламного обращения для интернет рассылки</w:t>
            </w:r>
          </w:p>
        </w:tc>
        <w:tc>
          <w:tcPr>
            <w:tcW w:w="2694" w:type="dxa"/>
          </w:tcPr>
          <w:p w14:paraId="126B6222" w14:textId="77777777" w:rsidR="00DB7B4E" w:rsidRPr="00BC1A29" w:rsidRDefault="00DB7B4E" w:rsidP="00AD5821">
            <w:pP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2409" w:type="dxa"/>
            <w:vMerge/>
          </w:tcPr>
          <w:p w14:paraId="3CA06574" w14:textId="77777777" w:rsidR="00DB7B4E" w:rsidRPr="00C63897" w:rsidRDefault="00DB7B4E" w:rsidP="00AD5821">
            <w:pPr>
              <w:rPr>
                <w:rFonts w:ascii="Times New Roman" w:eastAsia="Times New Roman" w:hAnsi="Times New Roman" w:cs="Times New Roman"/>
                <w:b/>
                <w:bCs/>
                <w:lang w:eastAsia="ru-RU"/>
              </w:rPr>
            </w:pPr>
          </w:p>
        </w:tc>
      </w:tr>
      <w:tr w:rsidR="00DB7B4E" w:rsidRPr="00C63897" w14:paraId="59F5792D" w14:textId="77777777" w:rsidTr="00AD5821">
        <w:trPr>
          <w:trHeight w:val="259"/>
        </w:trPr>
        <w:tc>
          <w:tcPr>
            <w:tcW w:w="2972" w:type="dxa"/>
            <w:vMerge/>
          </w:tcPr>
          <w:p w14:paraId="50BDF2DF" w14:textId="77777777" w:rsidR="00DB7B4E" w:rsidRPr="0015011F" w:rsidRDefault="00DB7B4E" w:rsidP="00AD5821">
            <w:pPr>
              <w:rPr>
                <w:rFonts w:ascii="Times New Roman" w:eastAsia="Times New Roman" w:hAnsi="Times New Roman" w:cs="Times New Roman"/>
                <w:bCs/>
                <w:lang w:eastAsia="ru-RU"/>
              </w:rPr>
            </w:pPr>
          </w:p>
        </w:tc>
        <w:tc>
          <w:tcPr>
            <w:tcW w:w="6662" w:type="dxa"/>
            <w:tcBorders>
              <w:top w:val="single" w:sz="4" w:space="0" w:color="auto"/>
              <w:left w:val="single" w:sz="4" w:space="0" w:color="auto"/>
              <w:bottom w:val="single" w:sz="4" w:space="0" w:color="auto"/>
            </w:tcBorders>
          </w:tcPr>
          <w:p w14:paraId="221B47BB" w14:textId="77777777" w:rsidR="00DB7B4E" w:rsidRPr="0015011F" w:rsidRDefault="00DB7B4E" w:rsidP="00AD5821">
            <w:pPr>
              <w:rPr>
                <w:rFonts w:ascii="Times New Roman" w:eastAsia="Times New Roman" w:hAnsi="Times New Roman" w:cs="Times New Roman"/>
                <w:bCs/>
                <w:sz w:val="24"/>
                <w:szCs w:val="24"/>
                <w:lang w:eastAsia="ru-RU"/>
              </w:rPr>
            </w:pPr>
            <w:r w:rsidRPr="00E14907">
              <w:rPr>
                <w:rFonts w:ascii="Times New Roman" w:eastAsia="Times New Roman" w:hAnsi="Times New Roman" w:cs="Times New Roman"/>
                <w:b/>
                <w:bCs/>
                <w:lang w:eastAsia="ru-RU"/>
              </w:rPr>
              <w:t>В том числе самостоятельная работа обучающихся</w:t>
            </w:r>
          </w:p>
        </w:tc>
        <w:tc>
          <w:tcPr>
            <w:tcW w:w="2694" w:type="dxa"/>
          </w:tcPr>
          <w:p w14:paraId="0B9B87EF" w14:textId="77777777" w:rsidR="00DB7B4E" w:rsidRPr="00BC1A29" w:rsidRDefault="00DB7B4E" w:rsidP="00AD5821">
            <w:pPr>
              <w:rPr>
                <w:rFonts w:ascii="Times New Roman" w:eastAsia="Times New Roman" w:hAnsi="Times New Roman" w:cs="Times New Roman"/>
                <w:bCs/>
                <w:lang w:eastAsia="ru-RU"/>
              </w:rPr>
            </w:pPr>
            <w:r>
              <w:rPr>
                <w:rFonts w:ascii="Times New Roman" w:eastAsia="Times New Roman" w:hAnsi="Times New Roman" w:cs="Times New Roman"/>
                <w:b/>
                <w:bCs/>
                <w:lang w:eastAsia="ru-RU"/>
              </w:rPr>
              <w:t>2</w:t>
            </w:r>
          </w:p>
        </w:tc>
        <w:tc>
          <w:tcPr>
            <w:tcW w:w="2409" w:type="dxa"/>
            <w:vMerge/>
          </w:tcPr>
          <w:p w14:paraId="68BA9BBC" w14:textId="77777777" w:rsidR="00DB7B4E" w:rsidRPr="00C63897" w:rsidRDefault="00DB7B4E" w:rsidP="00AD5821">
            <w:pPr>
              <w:rPr>
                <w:rFonts w:ascii="Times New Roman" w:eastAsia="Times New Roman" w:hAnsi="Times New Roman" w:cs="Times New Roman"/>
                <w:b/>
                <w:bCs/>
                <w:lang w:eastAsia="ru-RU"/>
              </w:rPr>
            </w:pPr>
          </w:p>
        </w:tc>
      </w:tr>
      <w:tr w:rsidR="00DB7B4E" w:rsidRPr="00C63897" w14:paraId="18F21047" w14:textId="77777777" w:rsidTr="00AD5821">
        <w:trPr>
          <w:trHeight w:val="361"/>
        </w:trPr>
        <w:tc>
          <w:tcPr>
            <w:tcW w:w="2972" w:type="dxa"/>
            <w:vMerge/>
          </w:tcPr>
          <w:p w14:paraId="3936932F" w14:textId="77777777" w:rsidR="00DB7B4E" w:rsidRPr="0015011F" w:rsidRDefault="00DB7B4E" w:rsidP="00AD5821">
            <w:pPr>
              <w:rPr>
                <w:rFonts w:ascii="Times New Roman" w:eastAsia="Times New Roman" w:hAnsi="Times New Roman" w:cs="Times New Roman"/>
                <w:bCs/>
                <w:lang w:eastAsia="ru-RU"/>
              </w:rPr>
            </w:pPr>
          </w:p>
        </w:tc>
        <w:tc>
          <w:tcPr>
            <w:tcW w:w="6662" w:type="dxa"/>
            <w:tcBorders>
              <w:top w:val="single" w:sz="4" w:space="0" w:color="auto"/>
              <w:left w:val="single" w:sz="4" w:space="0" w:color="auto"/>
              <w:bottom w:val="single" w:sz="4" w:space="0" w:color="auto"/>
            </w:tcBorders>
            <w:vAlign w:val="bottom"/>
          </w:tcPr>
          <w:p w14:paraId="7DB931C3" w14:textId="77777777" w:rsidR="00DB7B4E" w:rsidRPr="0015011F" w:rsidRDefault="00DB7B4E" w:rsidP="00AD5821">
            <w:pPr>
              <w:rPr>
                <w:rFonts w:ascii="Times New Roman" w:eastAsia="Times New Roman" w:hAnsi="Times New Roman" w:cs="Times New Roman"/>
                <w:bCs/>
                <w:lang w:eastAsia="ru-RU"/>
              </w:rPr>
            </w:pPr>
            <w:r w:rsidRPr="0015011F">
              <w:rPr>
                <w:rFonts w:ascii="Times New Roman" w:eastAsia="Times New Roman" w:hAnsi="Times New Roman" w:cs="Times New Roman"/>
                <w:color w:val="000000"/>
                <w:sz w:val="24"/>
                <w:szCs w:val="24"/>
                <w:lang w:eastAsia="ru-RU"/>
              </w:rPr>
              <w:t>Взаимодействие с потребителем во всемирном информационном пространстве</w:t>
            </w:r>
          </w:p>
        </w:tc>
        <w:tc>
          <w:tcPr>
            <w:tcW w:w="2694" w:type="dxa"/>
          </w:tcPr>
          <w:p w14:paraId="44B6EED0" w14:textId="77777777" w:rsidR="00DB7B4E" w:rsidRPr="00E14907" w:rsidRDefault="00DB7B4E" w:rsidP="00AD5821">
            <w:pPr>
              <w:rPr>
                <w:rFonts w:ascii="Times New Roman" w:eastAsia="Times New Roman" w:hAnsi="Times New Roman" w:cs="Times New Roman"/>
                <w:bCs/>
                <w:lang w:eastAsia="ru-RU"/>
              </w:rPr>
            </w:pPr>
            <w:r w:rsidRPr="00E14907">
              <w:rPr>
                <w:rFonts w:ascii="Times New Roman" w:eastAsia="Times New Roman" w:hAnsi="Times New Roman" w:cs="Times New Roman"/>
                <w:bCs/>
                <w:lang w:eastAsia="ru-RU"/>
              </w:rPr>
              <w:t>2</w:t>
            </w:r>
          </w:p>
        </w:tc>
        <w:tc>
          <w:tcPr>
            <w:tcW w:w="2409" w:type="dxa"/>
            <w:vMerge/>
          </w:tcPr>
          <w:p w14:paraId="38F48DD6" w14:textId="77777777" w:rsidR="00DB7B4E" w:rsidRPr="00C63897" w:rsidRDefault="00DB7B4E" w:rsidP="00AD5821">
            <w:pPr>
              <w:rPr>
                <w:rFonts w:ascii="Times New Roman" w:eastAsia="Times New Roman" w:hAnsi="Times New Roman" w:cs="Times New Roman"/>
                <w:b/>
                <w:bCs/>
                <w:lang w:eastAsia="ru-RU"/>
              </w:rPr>
            </w:pPr>
          </w:p>
        </w:tc>
      </w:tr>
      <w:tr w:rsidR="00DB7B4E" w:rsidRPr="00C63897" w14:paraId="3B982258" w14:textId="77777777" w:rsidTr="00AD5821">
        <w:tc>
          <w:tcPr>
            <w:tcW w:w="9634" w:type="dxa"/>
            <w:gridSpan w:val="2"/>
          </w:tcPr>
          <w:p w14:paraId="19673CDA" w14:textId="77777777" w:rsidR="00DB7B4E" w:rsidRPr="00DF2D4E" w:rsidRDefault="00DB7B4E" w:rsidP="00AD5821">
            <w:pPr>
              <w:spacing w:line="276" w:lineRule="auto"/>
              <w:rPr>
                <w:rFonts w:ascii="Times New Roman" w:eastAsia="Times New Roman" w:hAnsi="Times New Roman" w:cs="Times New Roman"/>
                <w:b/>
                <w:bCs/>
                <w:lang w:eastAsia="ru-RU"/>
              </w:rPr>
            </w:pPr>
            <w:r w:rsidRPr="00DF2D4E">
              <w:rPr>
                <w:rFonts w:ascii="Times New Roman" w:eastAsia="Times New Roman" w:hAnsi="Times New Roman" w:cs="Times New Roman"/>
                <w:b/>
                <w:bCs/>
                <w:lang w:eastAsia="ru-RU"/>
              </w:rPr>
              <w:t>Промежуточная аттестация в форме экзамена</w:t>
            </w:r>
          </w:p>
        </w:tc>
        <w:tc>
          <w:tcPr>
            <w:tcW w:w="2694" w:type="dxa"/>
          </w:tcPr>
          <w:p w14:paraId="28962E7F" w14:textId="77777777" w:rsidR="00DB7B4E" w:rsidRPr="00C63897" w:rsidRDefault="00DB7B4E" w:rsidP="00AD5821">
            <w:pPr>
              <w:spacing w:line="276" w:lineRule="auto"/>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12</w:t>
            </w:r>
          </w:p>
        </w:tc>
        <w:tc>
          <w:tcPr>
            <w:tcW w:w="2409" w:type="dxa"/>
            <w:vMerge/>
          </w:tcPr>
          <w:p w14:paraId="24827390" w14:textId="77777777" w:rsidR="00DB7B4E" w:rsidRPr="00C63897" w:rsidRDefault="00DB7B4E" w:rsidP="00AD5821">
            <w:pPr>
              <w:spacing w:line="276" w:lineRule="auto"/>
              <w:rPr>
                <w:rFonts w:ascii="Times New Roman" w:eastAsia="Times New Roman" w:hAnsi="Times New Roman" w:cs="Times New Roman"/>
                <w:b/>
                <w:bCs/>
                <w:i/>
                <w:lang w:eastAsia="ru-RU"/>
              </w:rPr>
            </w:pPr>
          </w:p>
        </w:tc>
      </w:tr>
      <w:tr w:rsidR="00DB7B4E" w:rsidRPr="00C63897" w14:paraId="65A73AEB" w14:textId="77777777" w:rsidTr="00AD5821">
        <w:tc>
          <w:tcPr>
            <w:tcW w:w="9634" w:type="dxa"/>
            <w:gridSpan w:val="2"/>
          </w:tcPr>
          <w:p w14:paraId="566A6B4D" w14:textId="77777777" w:rsidR="00DB7B4E" w:rsidRPr="00C63897" w:rsidRDefault="00DB7B4E" w:rsidP="00AD5821">
            <w:pPr>
              <w:spacing w:line="276"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Всего</w:t>
            </w:r>
            <w:r>
              <w:rPr>
                <w:rFonts w:ascii="Times New Roman" w:eastAsia="Times New Roman" w:hAnsi="Times New Roman" w:cs="Times New Roman"/>
                <w:b/>
                <w:bCs/>
                <w:lang w:eastAsia="ru-RU"/>
              </w:rPr>
              <w:t xml:space="preserve"> </w:t>
            </w:r>
          </w:p>
        </w:tc>
        <w:tc>
          <w:tcPr>
            <w:tcW w:w="2694" w:type="dxa"/>
          </w:tcPr>
          <w:p w14:paraId="4BA340F0" w14:textId="77777777" w:rsidR="00DB7B4E" w:rsidRPr="00C63897" w:rsidRDefault="00DB7B4E" w:rsidP="00AD5821">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88/26</w:t>
            </w:r>
          </w:p>
        </w:tc>
        <w:tc>
          <w:tcPr>
            <w:tcW w:w="2409" w:type="dxa"/>
            <w:vMerge/>
          </w:tcPr>
          <w:p w14:paraId="50FF1A77" w14:textId="77777777" w:rsidR="00DB7B4E" w:rsidRPr="00C63897" w:rsidRDefault="00DB7B4E" w:rsidP="00AD5821">
            <w:pPr>
              <w:spacing w:line="276" w:lineRule="auto"/>
              <w:rPr>
                <w:rFonts w:ascii="Times New Roman" w:eastAsia="Times New Roman" w:hAnsi="Times New Roman" w:cs="Times New Roman"/>
                <w:b/>
                <w:bCs/>
                <w:lang w:eastAsia="ru-RU"/>
              </w:rPr>
            </w:pPr>
          </w:p>
        </w:tc>
      </w:tr>
    </w:tbl>
    <w:p w14:paraId="5B8C3498" w14:textId="77777777" w:rsidR="00DB7B4E" w:rsidRDefault="00DB7B4E" w:rsidP="00DB7B4E">
      <w:pPr>
        <w:pStyle w:val="114"/>
        <w:jc w:val="both"/>
        <w:rPr>
          <w:rFonts w:ascii="Times New Roman" w:hAnsi="Times New Roman"/>
        </w:rPr>
      </w:pPr>
    </w:p>
    <w:p w14:paraId="2CCA8249" w14:textId="77777777" w:rsidR="00DB7B4E" w:rsidRPr="00B45C71" w:rsidRDefault="00DB7B4E" w:rsidP="00DB7B4E">
      <w:pPr>
        <w:rPr>
          <w:rFonts w:ascii="Times New Roman" w:hAnsi="Times New Roman" w:cs="Times New Roman"/>
          <w:sz w:val="24"/>
          <w:szCs w:val="24"/>
        </w:rPr>
      </w:pPr>
    </w:p>
    <w:p w14:paraId="6FF506E7" w14:textId="77777777" w:rsidR="00DB7B4E" w:rsidRDefault="00DB7B4E" w:rsidP="00DB7B4E">
      <w:pPr>
        <w:rPr>
          <w:rFonts w:ascii="Times New Roman" w:hAnsi="Times New Roman" w:cs="Times New Roman"/>
          <w:sz w:val="24"/>
          <w:szCs w:val="24"/>
        </w:rPr>
        <w:sectPr w:rsidR="00DB7B4E" w:rsidSect="00AD5821">
          <w:pgSz w:w="16838" w:h="11906" w:orient="landscape"/>
          <w:pgMar w:top="1280" w:right="1134" w:bottom="567" w:left="1134" w:header="709" w:footer="718" w:gutter="0"/>
          <w:cols w:space="708"/>
          <w:docGrid w:linePitch="360"/>
        </w:sectPr>
      </w:pPr>
    </w:p>
    <w:p w14:paraId="2616CAB3" w14:textId="77777777" w:rsidR="00DB7B4E" w:rsidRDefault="00DB7B4E" w:rsidP="00DB7B4E">
      <w:pPr>
        <w:rPr>
          <w:rFonts w:ascii="Times New Roman" w:hAnsi="Times New Roman" w:cs="Times New Roman"/>
          <w:sz w:val="24"/>
          <w:szCs w:val="24"/>
        </w:rPr>
      </w:pPr>
    </w:p>
    <w:p w14:paraId="536AF564" w14:textId="77777777" w:rsidR="00DB7B4E" w:rsidRPr="00DF068E" w:rsidRDefault="00DB7B4E" w:rsidP="00DB7B4E">
      <w:pPr>
        <w:pStyle w:val="1f"/>
        <w:rPr>
          <w:rFonts w:ascii="Times New Roman" w:hAnsi="Times New Roman"/>
          <w:lang w:val="ru-RU"/>
        </w:rPr>
      </w:pPr>
      <w:bookmarkStart w:id="128" w:name="_Toc167192006"/>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bookmarkEnd w:id="128"/>
    </w:p>
    <w:p w14:paraId="4954D84A" w14:textId="77777777" w:rsidR="00DB7B4E" w:rsidRPr="007957BB" w:rsidRDefault="00DB7B4E" w:rsidP="00DB7B4E">
      <w:pPr>
        <w:spacing w:after="120" w:line="276" w:lineRule="auto"/>
        <w:ind w:firstLine="709"/>
        <w:outlineLvl w:val="1"/>
        <w:rPr>
          <w:rFonts w:ascii="Times New Roman" w:eastAsia="Segoe UI" w:hAnsi="Times New Roman" w:cs="Times New Roman"/>
          <w:b/>
          <w:bCs/>
          <w:sz w:val="24"/>
          <w:szCs w:val="24"/>
          <w:lang w:eastAsia="ru-RU"/>
        </w:rPr>
      </w:pPr>
      <w:bookmarkStart w:id="129" w:name="_Toc167192007"/>
      <w:bookmarkStart w:id="130" w:name="_Toc167192009"/>
      <w:r w:rsidRPr="007957BB">
        <w:rPr>
          <w:rFonts w:ascii="Times New Roman" w:eastAsia="Segoe UI" w:hAnsi="Times New Roman" w:cs="Times New Roman"/>
          <w:b/>
          <w:bCs/>
          <w:sz w:val="24"/>
          <w:szCs w:val="24"/>
          <w:lang w:eastAsia="ru-RU"/>
        </w:rPr>
        <w:t>3.1. Материально-техническое обеспечение</w:t>
      </w:r>
      <w:bookmarkEnd w:id="129"/>
    </w:p>
    <w:p w14:paraId="56FA7C5A" w14:textId="77777777" w:rsidR="00DB7B4E" w:rsidRPr="007957BB" w:rsidRDefault="00DB7B4E" w:rsidP="00C54EAE">
      <w:pPr>
        <w:suppressAutoHyphens/>
        <w:spacing w:line="276" w:lineRule="auto"/>
        <w:ind w:firstLine="709"/>
        <w:jc w:val="both"/>
        <w:rPr>
          <w:rFonts w:ascii="Times New Roman" w:eastAsia="Calibri" w:hAnsi="Times New Roman" w:cs="Times New Roman"/>
          <w:sz w:val="24"/>
          <w:szCs w:val="24"/>
        </w:rPr>
      </w:pPr>
      <w:r w:rsidRPr="007957BB">
        <w:rPr>
          <w:rFonts w:ascii="Times New Roman" w:eastAsia="Calibri" w:hAnsi="Times New Roman" w:cs="Times New Roman"/>
          <w:bCs/>
          <w:sz w:val="24"/>
          <w:szCs w:val="24"/>
        </w:rPr>
        <w:t>Кабинет «Информационные технологии»,</w:t>
      </w:r>
      <w:bookmarkStart w:id="131" w:name="_Toc167192008"/>
      <w:r w:rsidRPr="007957BB">
        <w:rPr>
          <w:rFonts w:ascii="Times New Roman" w:eastAsia="Calibri" w:hAnsi="Times New Roman" w:cs="Times New Roman"/>
        </w:rPr>
        <w:t xml:space="preserve"> </w:t>
      </w:r>
      <w:r w:rsidRPr="007957BB">
        <w:rPr>
          <w:rFonts w:ascii="Times New Roman" w:eastAsia="Calibri" w:hAnsi="Times New Roman" w:cs="Times New Roman"/>
          <w:sz w:val="24"/>
          <w:szCs w:val="24"/>
        </w:rPr>
        <w:t xml:space="preserve">оснащенный оборудованием: </w:t>
      </w:r>
    </w:p>
    <w:p w14:paraId="628170FE" w14:textId="77777777" w:rsidR="00DB7B4E" w:rsidRPr="007957BB" w:rsidRDefault="00DB7B4E" w:rsidP="00C54EAE">
      <w:pPr>
        <w:suppressAutoHyphens/>
        <w:spacing w:line="276" w:lineRule="auto"/>
        <w:ind w:firstLine="709"/>
        <w:jc w:val="both"/>
        <w:rPr>
          <w:rFonts w:ascii="Times New Roman" w:eastAsia="Calibri" w:hAnsi="Times New Roman" w:cs="Times New Roman"/>
          <w:sz w:val="24"/>
          <w:szCs w:val="24"/>
        </w:rPr>
      </w:pPr>
      <w:r w:rsidRPr="007957BB">
        <w:rPr>
          <w:rFonts w:ascii="Times New Roman" w:eastAsia="Calibri" w:hAnsi="Times New Roman" w:cs="Times New Roman"/>
          <w:sz w:val="24"/>
          <w:szCs w:val="24"/>
        </w:rPr>
        <w:t>-посадочные места по количеству обучающихся;</w:t>
      </w:r>
    </w:p>
    <w:p w14:paraId="1AD8BA7C" w14:textId="77777777" w:rsidR="00DB7B4E" w:rsidRPr="007957BB" w:rsidRDefault="00DB7B4E" w:rsidP="00C54EAE">
      <w:pPr>
        <w:suppressAutoHyphens/>
        <w:spacing w:line="276" w:lineRule="auto"/>
        <w:ind w:firstLine="709"/>
        <w:jc w:val="both"/>
        <w:rPr>
          <w:rFonts w:ascii="Times New Roman" w:eastAsia="Calibri" w:hAnsi="Times New Roman" w:cs="Times New Roman"/>
          <w:sz w:val="24"/>
          <w:szCs w:val="24"/>
        </w:rPr>
      </w:pPr>
      <w:r w:rsidRPr="007957BB">
        <w:rPr>
          <w:rFonts w:ascii="Times New Roman" w:eastAsia="Calibri" w:hAnsi="Times New Roman" w:cs="Times New Roman"/>
          <w:sz w:val="24"/>
          <w:szCs w:val="24"/>
        </w:rPr>
        <w:t>-рабочее место преподавателя;</w:t>
      </w:r>
    </w:p>
    <w:p w14:paraId="0776E458" w14:textId="77777777" w:rsidR="00DB7B4E" w:rsidRPr="007957BB" w:rsidRDefault="00DB7B4E" w:rsidP="00C54EAE">
      <w:pPr>
        <w:autoSpaceDE w:val="0"/>
        <w:autoSpaceDN w:val="0"/>
        <w:adjustRightInd w:val="0"/>
        <w:spacing w:line="276" w:lineRule="auto"/>
        <w:ind w:firstLine="709"/>
        <w:rPr>
          <w:rFonts w:ascii="Times New Roman" w:eastAsia="Calibri" w:hAnsi="Times New Roman" w:cs="Times New Roman"/>
          <w:color w:val="000000"/>
          <w:sz w:val="23"/>
          <w:szCs w:val="23"/>
        </w:rPr>
      </w:pPr>
      <w:r w:rsidRPr="007957BB">
        <w:rPr>
          <w:rFonts w:ascii="Times New Roman" w:eastAsia="Calibri" w:hAnsi="Times New Roman" w:cs="Times New Roman"/>
          <w:color w:val="000000"/>
          <w:sz w:val="23"/>
          <w:szCs w:val="23"/>
        </w:rPr>
        <w:t xml:space="preserve">- комплект учебно-методической документации; </w:t>
      </w:r>
    </w:p>
    <w:p w14:paraId="7722A768" w14:textId="77777777" w:rsidR="00DB7B4E" w:rsidRPr="007957BB" w:rsidRDefault="00DB7B4E" w:rsidP="00C54EAE">
      <w:pPr>
        <w:autoSpaceDE w:val="0"/>
        <w:autoSpaceDN w:val="0"/>
        <w:adjustRightInd w:val="0"/>
        <w:spacing w:line="276" w:lineRule="auto"/>
        <w:ind w:firstLine="709"/>
        <w:rPr>
          <w:rFonts w:ascii="Times New Roman" w:eastAsia="Calibri" w:hAnsi="Times New Roman" w:cs="Times New Roman"/>
          <w:color w:val="000000"/>
          <w:sz w:val="23"/>
          <w:szCs w:val="23"/>
        </w:rPr>
      </w:pPr>
      <w:r w:rsidRPr="007957BB">
        <w:rPr>
          <w:rFonts w:ascii="Times New Roman" w:eastAsia="Calibri" w:hAnsi="Times New Roman" w:cs="Times New Roman"/>
          <w:color w:val="000000"/>
          <w:sz w:val="23"/>
          <w:szCs w:val="23"/>
        </w:rPr>
        <w:t xml:space="preserve">- учебная и справочная литература; </w:t>
      </w:r>
    </w:p>
    <w:p w14:paraId="077D3DC4" w14:textId="77777777" w:rsidR="00DB7B4E" w:rsidRPr="007957BB" w:rsidRDefault="00DB7B4E" w:rsidP="00C54EAE">
      <w:pPr>
        <w:autoSpaceDE w:val="0"/>
        <w:autoSpaceDN w:val="0"/>
        <w:adjustRightInd w:val="0"/>
        <w:spacing w:line="276" w:lineRule="auto"/>
        <w:ind w:firstLine="709"/>
        <w:rPr>
          <w:rFonts w:ascii="Times New Roman" w:eastAsia="Calibri" w:hAnsi="Times New Roman" w:cs="Times New Roman"/>
          <w:color w:val="000000"/>
          <w:sz w:val="23"/>
          <w:szCs w:val="23"/>
        </w:rPr>
      </w:pPr>
      <w:r w:rsidRPr="007957BB">
        <w:rPr>
          <w:rFonts w:ascii="Times New Roman" w:eastAsia="Calibri" w:hAnsi="Times New Roman" w:cs="Times New Roman"/>
          <w:color w:val="000000"/>
          <w:sz w:val="23"/>
          <w:szCs w:val="23"/>
        </w:rPr>
        <w:t xml:space="preserve">- методические рекомендации по выполнению практических занятий; </w:t>
      </w:r>
    </w:p>
    <w:p w14:paraId="6AB73AC7" w14:textId="77777777" w:rsidR="00DB7B4E" w:rsidRPr="007957BB" w:rsidRDefault="00DB7B4E" w:rsidP="00C54EAE">
      <w:pPr>
        <w:autoSpaceDE w:val="0"/>
        <w:autoSpaceDN w:val="0"/>
        <w:adjustRightInd w:val="0"/>
        <w:spacing w:line="276" w:lineRule="auto"/>
        <w:ind w:firstLine="709"/>
        <w:rPr>
          <w:rFonts w:ascii="Times New Roman" w:eastAsia="Calibri" w:hAnsi="Times New Roman" w:cs="Times New Roman"/>
          <w:color w:val="000000"/>
          <w:sz w:val="23"/>
          <w:szCs w:val="23"/>
        </w:rPr>
      </w:pPr>
      <w:r w:rsidRPr="007957BB">
        <w:rPr>
          <w:rFonts w:ascii="Times New Roman" w:eastAsia="Calibri" w:hAnsi="Times New Roman" w:cs="Times New Roman"/>
          <w:color w:val="000000"/>
          <w:sz w:val="23"/>
          <w:szCs w:val="23"/>
        </w:rPr>
        <w:t xml:space="preserve">- индивидуальные дидактические материалы; </w:t>
      </w:r>
    </w:p>
    <w:p w14:paraId="1256D570" w14:textId="77777777" w:rsidR="00DB7B4E" w:rsidRPr="007957BB" w:rsidRDefault="00DB7B4E" w:rsidP="00C54EAE">
      <w:pPr>
        <w:autoSpaceDE w:val="0"/>
        <w:autoSpaceDN w:val="0"/>
        <w:adjustRightInd w:val="0"/>
        <w:spacing w:line="276" w:lineRule="auto"/>
        <w:ind w:firstLine="709"/>
        <w:rPr>
          <w:rFonts w:ascii="Times New Roman" w:eastAsia="Calibri" w:hAnsi="Times New Roman" w:cs="Times New Roman"/>
          <w:color w:val="000000"/>
          <w:sz w:val="23"/>
          <w:szCs w:val="23"/>
        </w:rPr>
      </w:pPr>
      <w:r w:rsidRPr="007957BB">
        <w:rPr>
          <w:rFonts w:ascii="Times New Roman" w:eastAsia="Calibri" w:hAnsi="Times New Roman" w:cs="Times New Roman"/>
          <w:color w:val="000000"/>
          <w:sz w:val="23"/>
          <w:szCs w:val="23"/>
        </w:rPr>
        <w:t xml:space="preserve">- персональные компьютеры с общим и профессиональным программным обеспечением; </w:t>
      </w:r>
    </w:p>
    <w:p w14:paraId="2846E7CE" w14:textId="77777777" w:rsidR="00DB7B4E" w:rsidRPr="007957BB" w:rsidRDefault="00DB7B4E" w:rsidP="00C54EAE">
      <w:pPr>
        <w:spacing w:after="120" w:line="276" w:lineRule="auto"/>
        <w:ind w:firstLine="709"/>
        <w:outlineLvl w:val="1"/>
        <w:rPr>
          <w:rFonts w:ascii="Times New Roman" w:eastAsia="Segoe UI" w:hAnsi="Times New Roman" w:cs="Times New Roman"/>
          <w:b/>
          <w:bCs/>
          <w:sz w:val="24"/>
          <w:szCs w:val="24"/>
          <w:lang w:eastAsia="ru-RU"/>
        </w:rPr>
      </w:pPr>
      <w:r w:rsidRPr="007957BB">
        <w:rPr>
          <w:rFonts w:ascii="Times New Roman" w:eastAsia="Calibri" w:hAnsi="Times New Roman" w:cs="Times New Roman"/>
          <w:color w:val="000000"/>
          <w:sz w:val="23"/>
          <w:szCs w:val="23"/>
        </w:rPr>
        <w:t>- мультимедийный проектор.</w:t>
      </w:r>
    </w:p>
    <w:p w14:paraId="43379391" w14:textId="77777777" w:rsidR="00DB7B4E" w:rsidRPr="007957BB" w:rsidRDefault="00DB7B4E" w:rsidP="00C54EAE">
      <w:pPr>
        <w:spacing w:after="120" w:line="276" w:lineRule="auto"/>
        <w:ind w:firstLine="709"/>
        <w:outlineLvl w:val="1"/>
        <w:rPr>
          <w:rFonts w:ascii="Times New Roman" w:eastAsia="Times New Roman" w:hAnsi="Times New Roman" w:cs="Times New Roman"/>
          <w:b/>
          <w:bCs/>
          <w:sz w:val="24"/>
          <w:szCs w:val="24"/>
          <w:lang w:eastAsia="ru-RU"/>
        </w:rPr>
      </w:pPr>
      <w:r w:rsidRPr="007957BB">
        <w:rPr>
          <w:rFonts w:ascii="Times New Roman" w:eastAsia="Segoe UI" w:hAnsi="Times New Roman" w:cs="Times New Roman"/>
          <w:b/>
          <w:bCs/>
          <w:sz w:val="24"/>
          <w:szCs w:val="24"/>
          <w:lang w:eastAsia="ru-RU"/>
        </w:rPr>
        <w:t>3.2. Учебно-методическое обеспечение</w:t>
      </w:r>
      <w:bookmarkEnd w:id="131"/>
    </w:p>
    <w:p w14:paraId="4624F153" w14:textId="77777777" w:rsidR="00DB7B4E" w:rsidRPr="007957BB" w:rsidRDefault="00DB7B4E" w:rsidP="00C54EAE">
      <w:pPr>
        <w:spacing w:line="276" w:lineRule="auto"/>
        <w:ind w:firstLine="709"/>
        <w:contextualSpacing/>
        <w:rPr>
          <w:rFonts w:ascii="Times New Roman" w:eastAsia="Calibri" w:hAnsi="Times New Roman" w:cs="Times New Roman"/>
          <w:b/>
          <w:sz w:val="24"/>
          <w:szCs w:val="24"/>
        </w:rPr>
      </w:pPr>
      <w:r w:rsidRPr="007957BB">
        <w:rPr>
          <w:rFonts w:ascii="Times New Roman" w:eastAsia="Calibri" w:hAnsi="Times New Roman" w:cs="Times New Roman"/>
          <w:b/>
          <w:sz w:val="24"/>
          <w:szCs w:val="24"/>
        </w:rPr>
        <w:t>3.2.1. Основные печатные и/или электронные издания</w:t>
      </w:r>
    </w:p>
    <w:p w14:paraId="124ADA37" w14:textId="77777777" w:rsidR="00DB7B4E" w:rsidRPr="007957BB" w:rsidRDefault="00DB7B4E" w:rsidP="00C54EAE">
      <w:pPr>
        <w:numPr>
          <w:ilvl w:val="0"/>
          <w:numId w:val="27"/>
        </w:numPr>
        <w:tabs>
          <w:tab w:val="left" w:pos="993"/>
        </w:tabs>
        <w:spacing w:line="276" w:lineRule="auto"/>
        <w:ind w:left="0" w:firstLine="709"/>
        <w:jc w:val="both"/>
        <w:rPr>
          <w:rFonts w:ascii="Times New Roman" w:eastAsia="Calibri" w:hAnsi="Times New Roman" w:cs="Times New Roman"/>
          <w:color w:val="000000"/>
          <w:sz w:val="24"/>
          <w:szCs w:val="24"/>
        </w:rPr>
      </w:pPr>
      <w:r w:rsidRPr="007957BB">
        <w:rPr>
          <w:rFonts w:ascii="Times New Roman" w:eastAsia="Calibri" w:hAnsi="Times New Roman" w:cs="Times New Roman"/>
          <w:color w:val="000000"/>
          <w:sz w:val="24"/>
          <w:szCs w:val="24"/>
        </w:rPr>
        <w:t>Балдин, К. В. Информационные системы в экономике : учебное пособие / К. В. Балдин. - Москва : ИНФРА-М, 2019. - 218 с.</w:t>
      </w:r>
    </w:p>
    <w:p w14:paraId="5CA23A62" w14:textId="77777777" w:rsidR="00DB7B4E" w:rsidRPr="007957BB" w:rsidRDefault="00DB7B4E" w:rsidP="00C54EAE">
      <w:pPr>
        <w:numPr>
          <w:ilvl w:val="0"/>
          <w:numId w:val="27"/>
        </w:numPr>
        <w:autoSpaceDE w:val="0"/>
        <w:autoSpaceDN w:val="0"/>
        <w:adjustRightInd w:val="0"/>
        <w:spacing w:after="36" w:line="276" w:lineRule="auto"/>
        <w:ind w:left="0" w:firstLine="709"/>
        <w:contextualSpacing/>
        <w:rPr>
          <w:rFonts w:ascii="Times New Roman" w:eastAsia="Calibri" w:hAnsi="Times New Roman" w:cs="Times New Roman"/>
          <w:sz w:val="24"/>
          <w:szCs w:val="24"/>
        </w:rPr>
      </w:pPr>
      <w:r w:rsidRPr="007957BB">
        <w:rPr>
          <w:rFonts w:ascii="Times New Roman" w:eastAsia="Calibri" w:hAnsi="Times New Roman" w:cs="Times New Roman"/>
          <w:sz w:val="24"/>
          <w:szCs w:val="24"/>
        </w:rPr>
        <w:t xml:space="preserve">Гайсина С.В. Информационно-методические материалы «Технологии оценки и повышения цифровой компетентности обучающихся ПОУ». [Электронный ресурс] – Режим доступа. - URL: https://spbappo.ru/wp-content/uploads/2019/02/%D0%93%D0%B0%D0%B9%D1%81%D0%B8%D0%BD%D0%B0_%D0%9F%D0%9E%D0%A3_%D0%A6%D0%93-1.pdf </w:t>
      </w:r>
    </w:p>
    <w:p w14:paraId="56A6A99A" w14:textId="77777777" w:rsidR="00DB7B4E" w:rsidRPr="007957BB" w:rsidRDefault="00DB7B4E" w:rsidP="00C54EAE">
      <w:pPr>
        <w:numPr>
          <w:ilvl w:val="0"/>
          <w:numId w:val="27"/>
        </w:numPr>
        <w:tabs>
          <w:tab w:val="left" w:pos="993"/>
        </w:tabs>
        <w:spacing w:line="276" w:lineRule="auto"/>
        <w:ind w:left="0" w:firstLine="709"/>
        <w:jc w:val="both"/>
        <w:rPr>
          <w:rFonts w:ascii="Times New Roman" w:eastAsia="Calibri" w:hAnsi="Times New Roman" w:cs="Times New Roman"/>
          <w:color w:val="000000"/>
          <w:sz w:val="24"/>
          <w:szCs w:val="24"/>
        </w:rPr>
      </w:pPr>
      <w:r w:rsidRPr="007957BB">
        <w:rPr>
          <w:rFonts w:ascii="Times New Roman" w:eastAsia="Calibri" w:hAnsi="Times New Roman" w:cs="Times New Roman"/>
          <w:color w:val="000000"/>
          <w:sz w:val="24"/>
          <w:szCs w:val="24"/>
        </w:rPr>
        <w:t>Лапидус, Л. В. Цифровая экономика: управление электронным бизнесом и электронной коммерцией : учебник / Л.В. Лапидус. — Москва : ИНФРА-М, 2019. — 479 с.</w:t>
      </w:r>
    </w:p>
    <w:p w14:paraId="52C55747" w14:textId="77777777" w:rsidR="00DB7B4E" w:rsidRPr="007957BB" w:rsidRDefault="00DB7B4E" w:rsidP="00C54EAE">
      <w:pPr>
        <w:numPr>
          <w:ilvl w:val="0"/>
          <w:numId w:val="27"/>
        </w:numPr>
        <w:tabs>
          <w:tab w:val="left" w:pos="993"/>
        </w:tabs>
        <w:spacing w:line="276" w:lineRule="auto"/>
        <w:ind w:left="0" w:firstLine="709"/>
        <w:jc w:val="both"/>
        <w:rPr>
          <w:rFonts w:ascii="Times New Roman" w:eastAsia="Calibri" w:hAnsi="Times New Roman" w:cs="Times New Roman"/>
          <w:color w:val="000000"/>
          <w:sz w:val="24"/>
          <w:szCs w:val="24"/>
        </w:rPr>
      </w:pPr>
      <w:r w:rsidRPr="007957BB">
        <w:rPr>
          <w:rFonts w:ascii="Times New Roman" w:eastAsia="Calibri" w:hAnsi="Times New Roman" w:cs="Times New Roman"/>
          <w:color w:val="000000"/>
          <w:sz w:val="24"/>
          <w:szCs w:val="24"/>
        </w:rPr>
        <w:t>Маркова, В. Д. Цифровая экономика : учебник / В.Д. Маркова. — Москва : ИНФРА-М, 2019. — 186 с.</w:t>
      </w:r>
    </w:p>
    <w:p w14:paraId="77B232EE" w14:textId="77777777" w:rsidR="00DB7B4E" w:rsidRPr="007957BB" w:rsidRDefault="00DB7B4E" w:rsidP="00C54EAE">
      <w:pPr>
        <w:numPr>
          <w:ilvl w:val="0"/>
          <w:numId w:val="27"/>
        </w:numPr>
        <w:tabs>
          <w:tab w:val="left" w:pos="993"/>
        </w:tabs>
        <w:spacing w:line="276" w:lineRule="auto"/>
        <w:ind w:left="0" w:firstLine="709"/>
        <w:jc w:val="both"/>
        <w:rPr>
          <w:rFonts w:ascii="Times New Roman" w:eastAsia="Calibri" w:hAnsi="Times New Roman" w:cs="Times New Roman"/>
          <w:color w:val="000000"/>
          <w:sz w:val="24"/>
          <w:szCs w:val="24"/>
        </w:rPr>
      </w:pPr>
      <w:r w:rsidRPr="007957BB">
        <w:rPr>
          <w:rFonts w:ascii="Times New Roman" w:eastAsia="Times New Roman" w:hAnsi="Times New Roman" w:cs="Times New Roman"/>
          <w:color w:val="000000"/>
          <w:sz w:val="24"/>
          <w:szCs w:val="24"/>
          <w:lang w:eastAsia="ru-RU"/>
        </w:rPr>
        <w:t xml:space="preserve">Нетёсова, О. Ю.  Информационные технологии в экономике : </w:t>
      </w:r>
      <w:r w:rsidRPr="007957BB">
        <w:rPr>
          <w:rFonts w:ascii="Times New Roman" w:eastAsia="Calibri" w:hAnsi="Times New Roman" w:cs="Times New Roman"/>
          <w:color w:val="000000"/>
          <w:sz w:val="24"/>
          <w:szCs w:val="24"/>
        </w:rPr>
        <w:t>учебное пособие для среднего профессионального образования / О. Ю. Нетёсова. — 3-е изд., испр. и доп. — Москва : Издательство Юрайт, 2019. — 178 с.</w:t>
      </w:r>
    </w:p>
    <w:p w14:paraId="0A58C322" w14:textId="77777777" w:rsidR="00DB7B4E" w:rsidRPr="007957BB" w:rsidRDefault="00DB7B4E" w:rsidP="00C54EAE">
      <w:pPr>
        <w:numPr>
          <w:ilvl w:val="0"/>
          <w:numId w:val="27"/>
        </w:numPr>
        <w:tabs>
          <w:tab w:val="left" w:pos="993"/>
        </w:tabs>
        <w:spacing w:line="276" w:lineRule="auto"/>
        <w:ind w:left="0" w:firstLine="709"/>
        <w:jc w:val="both"/>
        <w:rPr>
          <w:rFonts w:ascii="Times New Roman" w:eastAsia="Times New Roman" w:hAnsi="Times New Roman" w:cs="Times New Roman"/>
          <w:color w:val="000000"/>
          <w:sz w:val="24"/>
          <w:szCs w:val="24"/>
          <w:lang w:eastAsia="ru-RU"/>
        </w:rPr>
      </w:pPr>
      <w:r w:rsidRPr="007957BB">
        <w:rPr>
          <w:rFonts w:ascii="Times New Roman" w:eastAsia="Calibri" w:hAnsi="Times New Roman" w:cs="Times New Roman"/>
          <w:color w:val="000000"/>
          <w:sz w:val="24"/>
          <w:szCs w:val="24"/>
        </w:rPr>
        <w:t>Информационные технологии в экономике и управлении в 2 ч. Часть 2 : учебник для среднего профессионального образования / В. В. Трофимов [и др.] ; под редакцией В. В. Трофимова. — 3-е изд., перераб. и доп. — Москва : Издательство Юрайт, 2019. — 245</w:t>
      </w:r>
      <w:r w:rsidRPr="007957BB">
        <w:rPr>
          <w:rFonts w:ascii="Times New Roman" w:eastAsia="Times New Roman" w:hAnsi="Times New Roman" w:cs="Times New Roman"/>
          <w:color w:val="000000"/>
          <w:sz w:val="24"/>
          <w:szCs w:val="24"/>
          <w:lang w:eastAsia="ru-RU"/>
        </w:rPr>
        <w:t xml:space="preserve"> с</w:t>
      </w:r>
    </w:p>
    <w:p w14:paraId="0A42ADC5" w14:textId="77777777" w:rsidR="00DB7B4E" w:rsidRPr="007957BB" w:rsidRDefault="00DB7B4E" w:rsidP="00C54EAE">
      <w:pPr>
        <w:numPr>
          <w:ilvl w:val="0"/>
          <w:numId w:val="27"/>
        </w:numPr>
        <w:tabs>
          <w:tab w:val="left" w:pos="993"/>
        </w:tabs>
        <w:spacing w:line="276" w:lineRule="auto"/>
        <w:ind w:left="0" w:firstLine="709"/>
        <w:jc w:val="both"/>
        <w:rPr>
          <w:rFonts w:ascii="Times New Roman" w:eastAsia="Times New Roman" w:hAnsi="Times New Roman" w:cs="Times New Roman"/>
          <w:color w:val="000000"/>
          <w:sz w:val="24"/>
          <w:szCs w:val="24"/>
          <w:lang w:val="x-none" w:eastAsia="x-none"/>
        </w:rPr>
      </w:pPr>
      <w:r w:rsidRPr="007957BB">
        <w:rPr>
          <w:rFonts w:ascii="Times New Roman" w:eastAsia="Times New Roman" w:hAnsi="Times New Roman" w:cs="Times New Roman"/>
          <w:color w:val="000000"/>
          <w:sz w:val="24"/>
          <w:szCs w:val="24"/>
          <w:lang w:val="x-none" w:eastAsia="x-none"/>
        </w:rPr>
        <w:t xml:space="preserve">Программа «Цифровая экономика Российской Федерации» URL: </w:t>
      </w:r>
      <w:hyperlink r:id="rId115" w:history="1">
        <w:r w:rsidRPr="007957BB">
          <w:rPr>
            <w:rFonts w:ascii="Times New Roman" w:eastAsia="Times New Roman" w:hAnsi="Times New Roman" w:cs="Times New Roman"/>
            <w:color w:val="000000"/>
            <w:sz w:val="24"/>
            <w:szCs w:val="24"/>
            <w:lang w:val="x-none" w:eastAsia="x-none"/>
          </w:rPr>
          <w:t>http://d-russia.ru/wp-content/uploads/2017/05/programmaCE.pdf/</w:t>
        </w:r>
      </w:hyperlink>
    </w:p>
    <w:p w14:paraId="3B111DCE" w14:textId="77777777" w:rsidR="00DB7B4E" w:rsidRPr="007957BB" w:rsidRDefault="00DB7B4E" w:rsidP="00C54EAE">
      <w:pPr>
        <w:tabs>
          <w:tab w:val="left" w:pos="993"/>
        </w:tabs>
        <w:spacing w:line="276" w:lineRule="auto"/>
        <w:ind w:firstLine="709"/>
        <w:jc w:val="both"/>
        <w:rPr>
          <w:rFonts w:ascii="Times New Roman" w:eastAsia="Times New Roman" w:hAnsi="Times New Roman" w:cs="Times New Roman"/>
          <w:color w:val="000000"/>
          <w:sz w:val="24"/>
          <w:szCs w:val="24"/>
          <w:lang w:eastAsia="ru-RU"/>
        </w:rPr>
      </w:pPr>
    </w:p>
    <w:p w14:paraId="1AB14D5E" w14:textId="77777777" w:rsidR="00DB7B4E" w:rsidRPr="007957BB" w:rsidRDefault="00DB7B4E" w:rsidP="00C54EAE">
      <w:pPr>
        <w:suppressAutoHyphens/>
        <w:spacing w:line="276" w:lineRule="auto"/>
        <w:ind w:firstLine="709"/>
        <w:contextualSpacing/>
        <w:rPr>
          <w:rFonts w:ascii="Times New Roman" w:eastAsia="Calibri" w:hAnsi="Times New Roman" w:cs="Times New Roman"/>
          <w:b/>
          <w:bCs/>
          <w:iCs/>
          <w:sz w:val="24"/>
          <w:szCs w:val="24"/>
        </w:rPr>
      </w:pPr>
      <w:r w:rsidRPr="007957BB">
        <w:rPr>
          <w:rFonts w:ascii="Times New Roman" w:eastAsia="Calibri" w:hAnsi="Times New Roman" w:cs="Times New Roman"/>
          <w:b/>
          <w:bCs/>
          <w:iCs/>
          <w:sz w:val="24"/>
          <w:szCs w:val="24"/>
        </w:rPr>
        <w:t xml:space="preserve">3.2.2. Дополнительные источники </w:t>
      </w:r>
    </w:p>
    <w:p w14:paraId="1EF1C759" w14:textId="77777777" w:rsidR="00DB7B4E" w:rsidRPr="007957BB" w:rsidRDefault="00DB7B4E" w:rsidP="00C54EAE">
      <w:pPr>
        <w:numPr>
          <w:ilvl w:val="0"/>
          <w:numId w:val="28"/>
        </w:numPr>
        <w:tabs>
          <w:tab w:val="left" w:pos="993"/>
        </w:tabs>
        <w:spacing w:line="276" w:lineRule="auto"/>
        <w:ind w:left="0" w:firstLine="709"/>
        <w:jc w:val="both"/>
        <w:rPr>
          <w:rFonts w:ascii="Times New Roman" w:eastAsia="Times New Roman" w:hAnsi="Times New Roman" w:cs="Times New Roman"/>
          <w:color w:val="000000"/>
          <w:sz w:val="24"/>
          <w:szCs w:val="24"/>
          <w:lang w:val="x-none" w:eastAsia="x-none"/>
        </w:rPr>
      </w:pPr>
      <w:r w:rsidRPr="007957BB">
        <w:rPr>
          <w:rFonts w:ascii="Times New Roman" w:eastAsia="Calibri" w:hAnsi="Times New Roman" w:cs="Times New Roman"/>
          <w:color w:val="000000"/>
          <w:sz w:val="24"/>
          <w:szCs w:val="24"/>
        </w:rPr>
        <w:t>Дидактическая концепция цифрового профессионального образования и обучения / П.Н. Биленко, В.И. Блинов, М.В. Дулинов, Е.Ю. Есенина, А.М. Кондаков, И.С. Сергеев; под науч. ред. В. И. Блинова. – 2020. – 98 с.</w:t>
      </w:r>
    </w:p>
    <w:p w14:paraId="3C795DA6" w14:textId="77777777" w:rsidR="00DB7B4E" w:rsidRPr="007957BB" w:rsidRDefault="00DB7B4E" w:rsidP="00C54EAE">
      <w:pPr>
        <w:numPr>
          <w:ilvl w:val="0"/>
          <w:numId w:val="28"/>
        </w:numPr>
        <w:tabs>
          <w:tab w:val="left" w:pos="993"/>
        </w:tabs>
        <w:spacing w:line="276" w:lineRule="auto"/>
        <w:ind w:left="0" w:firstLine="709"/>
        <w:jc w:val="both"/>
        <w:rPr>
          <w:rFonts w:ascii="Times New Roman" w:eastAsia="Times New Roman" w:hAnsi="Times New Roman" w:cs="Times New Roman"/>
          <w:color w:val="000000"/>
          <w:sz w:val="24"/>
          <w:szCs w:val="24"/>
          <w:lang w:val="x-none" w:eastAsia="x-none"/>
        </w:rPr>
      </w:pPr>
      <w:r w:rsidRPr="007957BB">
        <w:rPr>
          <w:rFonts w:ascii="Times New Roman" w:eastAsia="Times New Roman" w:hAnsi="Times New Roman" w:cs="Times New Roman"/>
          <w:color w:val="000000"/>
          <w:sz w:val="24"/>
          <w:szCs w:val="24"/>
          <w:lang w:val="x-none" w:eastAsia="x-none"/>
        </w:rPr>
        <w:t>Стрелец И. А.Новая экономика и информационные технологии: монография. М.: Экзамен, 2006.-256 с.</w:t>
      </w:r>
    </w:p>
    <w:p w14:paraId="170A8B9D" w14:textId="77777777" w:rsidR="00DB7B4E" w:rsidRPr="007957BB" w:rsidRDefault="00DB7B4E" w:rsidP="00C54EAE">
      <w:pPr>
        <w:numPr>
          <w:ilvl w:val="0"/>
          <w:numId w:val="28"/>
        </w:numPr>
        <w:tabs>
          <w:tab w:val="left" w:pos="993"/>
        </w:tabs>
        <w:spacing w:line="276" w:lineRule="auto"/>
        <w:ind w:left="0" w:firstLine="709"/>
        <w:jc w:val="both"/>
        <w:rPr>
          <w:rFonts w:ascii="Times New Roman" w:eastAsia="Times New Roman" w:hAnsi="Times New Roman" w:cs="Times New Roman"/>
          <w:color w:val="000000"/>
          <w:sz w:val="24"/>
          <w:szCs w:val="24"/>
          <w:lang w:val="x-none" w:eastAsia="x-none"/>
        </w:rPr>
      </w:pPr>
      <w:r w:rsidRPr="007957BB">
        <w:rPr>
          <w:rFonts w:ascii="Times New Roman" w:eastAsia="Times New Roman" w:hAnsi="Times New Roman" w:cs="Times New Roman"/>
          <w:color w:val="000000"/>
          <w:sz w:val="24"/>
          <w:szCs w:val="24"/>
          <w:lang w:val="x-none" w:eastAsia="x-none"/>
        </w:rPr>
        <w:t>Шваб К . Четвертая промышленная революция: пер. с англ. - М.: Издательство "Э", 2017. - 208 с. (Top business award).</w:t>
      </w:r>
    </w:p>
    <w:p w14:paraId="0A9AC581" w14:textId="77777777" w:rsidR="00DB7B4E" w:rsidRPr="007957BB" w:rsidRDefault="00DB7B4E" w:rsidP="00C54EAE">
      <w:pPr>
        <w:numPr>
          <w:ilvl w:val="0"/>
          <w:numId w:val="28"/>
        </w:numPr>
        <w:tabs>
          <w:tab w:val="left" w:pos="993"/>
        </w:tabs>
        <w:spacing w:line="276" w:lineRule="auto"/>
        <w:ind w:left="0" w:firstLine="709"/>
        <w:jc w:val="both"/>
        <w:rPr>
          <w:rFonts w:ascii="Times New Roman" w:eastAsia="Times New Roman" w:hAnsi="Times New Roman" w:cs="Times New Roman"/>
          <w:color w:val="000000"/>
          <w:sz w:val="24"/>
          <w:szCs w:val="24"/>
          <w:lang w:val="x-none" w:eastAsia="x-none"/>
        </w:rPr>
      </w:pPr>
      <w:r w:rsidRPr="007957BB">
        <w:rPr>
          <w:rFonts w:ascii="Times New Roman" w:eastAsia="Times New Roman" w:hAnsi="Times New Roman" w:cs="Times New Roman"/>
          <w:color w:val="000000"/>
          <w:sz w:val="24"/>
          <w:szCs w:val="24"/>
          <w:lang w:val="x-none" w:eastAsia="x-none"/>
        </w:rPr>
        <w:t xml:space="preserve">Материалы Всемирного экономического форума в Давосе URL: </w:t>
      </w:r>
      <w:hyperlink r:id="rId116" w:history="1">
        <w:r w:rsidRPr="007957BB">
          <w:rPr>
            <w:rFonts w:ascii="Times New Roman" w:eastAsia="Times New Roman" w:hAnsi="Times New Roman" w:cs="Times New Roman"/>
            <w:color w:val="000000"/>
            <w:sz w:val="24"/>
            <w:szCs w:val="24"/>
            <w:lang w:val="x-none" w:eastAsia="x-none"/>
          </w:rPr>
          <w:t>https://www.weforum.org/</w:t>
        </w:r>
      </w:hyperlink>
    </w:p>
    <w:p w14:paraId="6E979391" w14:textId="77777777" w:rsidR="00DB7B4E" w:rsidRPr="007957BB" w:rsidRDefault="00DB7B4E" w:rsidP="00C54EAE">
      <w:pPr>
        <w:numPr>
          <w:ilvl w:val="0"/>
          <w:numId w:val="28"/>
        </w:numPr>
        <w:tabs>
          <w:tab w:val="left" w:pos="993"/>
        </w:tabs>
        <w:spacing w:line="276" w:lineRule="auto"/>
        <w:ind w:left="0" w:firstLine="709"/>
        <w:jc w:val="both"/>
        <w:rPr>
          <w:rFonts w:ascii="Times New Roman" w:eastAsia="Times New Roman" w:hAnsi="Times New Roman" w:cs="Times New Roman"/>
          <w:color w:val="000000"/>
          <w:sz w:val="24"/>
          <w:szCs w:val="24"/>
          <w:lang w:val="x-none" w:eastAsia="x-none"/>
        </w:rPr>
      </w:pPr>
      <w:r w:rsidRPr="007957BB">
        <w:rPr>
          <w:rFonts w:ascii="Times New Roman" w:eastAsia="Times New Roman" w:hAnsi="Times New Roman" w:cs="Times New Roman"/>
          <w:color w:val="000000"/>
          <w:sz w:val="24"/>
          <w:szCs w:val="24"/>
          <w:lang w:eastAsia="x-none"/>
        </w:rPr>
        <w:lastRenderedPageBreak/>
        <w:t>П</w:t>
      </w:r>
      <w:r w:rsidRPr="007957BB">
        <w:rPr>
          <w:rFonts w:ascii="Times New Roman" w:eastAsia="Times New Roman" w:hAnsi="Times New Roman" w:cs="Times New Roman"/>
          <w:color w:val="000000"/>
          <w:sz w:val="24"/>
          <w:szCs w:val="24"/>
          <w:lang w:val="x-none" w:eastAsia="x-none"/>
        </w:rPr>
        <w:t>рохоров А.</w:t>
      </w:r>
      <w:r w:rsidRPr="007957BB">
        <w:rPr>
          <w:rFonts w:ascii="Times New Roman" w:eastAsia="Times New Roman" w:hAnsi="Times New Roman" w:cs="Times New Roman"/>
          <w:color w:val="000000"/>
          <w:sz w:val="24"/>
          <w:szCs w:val="24"/>
          <w:lang w:eastAsia="x-none"/>
        </w:rPr>
        <w:t xml:space="preserve"> </w:t>
      </w:r>
      <w:r w:rsidRPr="007957BB">
        <w:rPr>
          <w:rFonts w:ascii="Times New Roman" w:eastAsia="Times New Roman" w:hAnsi="Times New Roman" w:cs="Times New Roman"/>
          <w:color w:val="000000"/>
          <w:sz w:val="24"/>
          <w:szCs w:val="24"/>
          <w:lang w:val="x-none" w:eastAsia="x-none"/>
        </w:rPr>
        <w:t xml:space="preserve">Цифровая трансформация в цифрах. URL: </w:t>
      </w:r>
      <w:hyperlink r:id="rId117" w:history="1">
        <w:r w:rsidRPr="007957BB">
          <w:rPr>
            <w:rFonts w:ascii="Times New Roman" w:eastAsia="Times New Roman" w:hAnsi="Times New Roman" w:cs="Times New Roman"/>
            <w:color w:val="000000"/>
            <w:sz w:val="24"/>
            <w:szCs w:val="24"/>
            <w:lang w:val="x-none" w:eastAsia="x-none"/>
          </w:rPr>
          <w:t>http://www.osp.ru/os/2016/02/13049319/</w:t>
        </w:r>
      </w:hyperlink>
    </w:p>
    <w:p w14:paraId="48051A3C" w14:textId="77777777" w:rsidR="00DB7B4E" w:rsidRPr="007957BB" w:rsidRDefault="00DB7B4E" w:rsidP="00C54EAE">
      <w:pPr>
        <w:numPr>
          <w:ilvl w:val="0"/>
          <w:numId w:val="28"/>
        </w:numPr>
        <w:tabs>
          <w:tab w:val="left" w:pos="993"/>
        </w:tabs>
        <w:spacing w:line="276" w:lineRule="auto"/>
        <w:ind w:left="0" w:firstLine="709"/>
        <w:jc w:val="both"/>
        <w:rPr>
          <w:rFonts w:ascii="Times New Roman" w:eastAsia="Times New Roman" w:hAnsi="Times New Roman" w:cs="Times New Roman"/>
          <w:color w:val="000000"/>
          <w:sz w:val="24"/>
          <w:szCs w:val="24"/>
          <w:lang w:val="x-none" w:eastAsia="x-none"/>
        </w:rPr>
      </w:pPr>
      <w:r w:rsidRPr="007957BB">
        <w:rPr>
          <w:rFonts w:ascii="Times New Roman" w:eastAsia="Times New Roman" w:hAnsi="Times New Roman" w:cs="Times New Roman"/>
          <w:color w:val="000000"/>
          <w:sz w:val="24"/>
          <w:szCs w:val="24"/>
          <w:lang w:val="x-none" w:eastAsia="x-none"/>
        </w:rPr>
        <w:t xml:space="preserve">4.Measuring the Information Society Report 2016 URL: </w:t>
      </w:r>
      <w:hyperlink r:id="rId118" w:history="1">
        <w:r w:rsidRPr="007957BB">
          <w:rPr>
            <w:rFonts w:ascii="Times New Roman" w:eastAsia="Times New Roman" w:hAnsi="Times New Roman" w:cs="Times New Roman"/>
            <w:color w:val="000000"/>
            <w:sz w:val="24"/>
            <w:szCs w:val="24"/>
            <w:lang w:val="x-none" w:eastAsia="x-none"/>
          </w:rPr>
          <w:t>http://www.itu.int/</w:t>
        </w:r>
      </w:hyperlink>
    </w:p>
    <w:p w14:paraId="207042A5" w14:textId="77777777" w:rsidR="00C54EAE" w:rsidRDefault="00C54EAE" w:rsidP="00DB7B4E">
      <w:pPr>
        <w:pStyle w:val="1f"/>
        <w:rPr>
          <w:rFonts w:ascii="Times New Roman" w:hAnsi="Times New Roman"/>
        </w:rPr>
      </w:pPr>
    </w:p>
    <w:p w14:paraId="06CC53AE" w14:textId="7A1205AA" w:rsidR="00DB7B4E" w:rsidRDefault="00DB7B4E" w:rsidP="00DB7B4E">
      <w:pPr>
        <w:pStyle w:val="1f"/>
        <w:rPr>
          <w:rFonts w:ascii="Times New Roman" w:hAnsi="Times New Roman"/>
          <w:lang w:val="ru-RU"/>
        </w:rPr>
      </w:pPr>
      <w:r w:rsidRPr="00E11160">
        <w:rPr>
          <w:rFonts w:ascii="Times New Roman" w:hAnsi="Times New Roman"/>
        </w:rPr>
        <w:t xml:space="preserve">4. Контроль и оценка результатов </w:t>
      </w:r>
      <w:r>
        <w:rPr>
          <w:rFonts w:ascii="Times New Roman" w:hAnsi="Times New Roman"/>
        </w:rPr>
        <w:br/>
      </w:r>
      <w:bookmarkEnd w:id="130"/>
      <w:r w:rsidRPr="00E11160">
        <w:rPr>
          <w:rFonts w:ascii="Times New Roman" w:hAnsi="Times New Roman"/>
        </w:rPr>
        <w:t xml:space="preserve">освоения </w:t>
      </w:r>
      <w:r>
        <w:rPr>
          <w:rFonts w:ascii="Times New Roman" w:hAnsi="Times New Roman"/>
          <w:lang w:val="ru-RU"/>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1"/>
        <w:gridCol w:w="3324"/>
        <w:gridCol w:w="2043"/>
      </w:tblGrid>
      <w:tr w:rsidR="00DB7B4E" w:rsidRPr="00854F21" w14:paraId="24CDBD38" w14:textId="77777777" w:rsidTr="00AD5821">
        <w:trPr>
          <w:trHeight w:val="519"/>
        </w:trPr>
        <w:tc>
          <w:tcPr>
            <w:tcW w:w="2213" w:type="pct"/>
            <w:vAlign w:val="center"/>
          </w:tcPr>
          <w:p w14:paraId="67B2F28E" w14:textId="77777777" w:rsidR="00DB7B4E" w:rsidRPr="00854F21" w:rsidRDefault="00DB7B4E" w:rsidP="00AD5821">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726" w:type="pct"/>
            <w:vAlign w:val="center"/>
          </w:tcPr>
          <w:p w14:paraId="57102234" w14:textId="77777777" w:rsidR="00DB7B4E" w:rsidRPr="00854F21" w:rsidRDefault="00DB7B4E" w:rsidP="00AD5821">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061" w:type="pct"/>
            <w:vAlign w:val="center"/>
          </w:tcPr>
          <w:p w14:paraId="20FCFEF5" w14:textId="77777777" w:rsidR="00DB7B4E" w:rsidRPr="00854F21" w:rsidRDefault="00DB7B4E" w:rsidP="00AD5821">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DB7B4E" w:rsidRPr="00A0749F" w14:paraId="68305A24" w14:textId="77777777" w:rsidTr="00AD5821">
        <w:trPr>
          <w:trHeight w:val="698"/>
        </w:trPr>
        <w:tc>
          <w:tcPr>
            <w:tcW w:w="2213" w:type="pct"/>
          </w:tcPr>
          <w:p w14:paraId="03E0DA60" w14:textId="77777777" w:rsidR="00DB7B4E" w:rsidRPr="00A0749F" w:rsidRDefault="00DB7B4E" w:rsidP="00AD5821">
            <w:pPr>
              <w:suppressAutoHyphens/>
              <w:contextualSpacing/>
              <w:rPr>
                <w:rFonts w:ascii="Times New Roman" w:hAnsi="Times New Roman" w:cs="Times New Roman"/>
                <w:bCs/>
                <w:sz w:val="24"/>
                <w:szCs w:val="24"/>
              </w:rPr>
            </w:pPr>
            <w:r w:rsidRPr="00A0749F">
              <w:rPr>
                <w:rFonts w:ascii="Times New Roman" w:hAnsi="Times New Roman" w:cs="Times New Roman"/>
                <w:bCs/>
                <w:sz w:val="24"/>
                <w:szCs w:val="24"/>
              </w:rPr>
              <w:t xml:space="preserve">Знает: </w:t>
            </w:r>
          </w:p>
          <w:p w14:paraId="64263DDC" w14:textId="77777777" w:rsidR="00DB7B4E" w:rsidRPr="00A0749F" w:rsidRDefault="00DB7B4E" w:rsidP="00AD5821">
            <w:pPr>
              <w:rPr>
                <w:rFonts w:ascii="Times New Roman" w:hAnsi="Times New Roman" w:cs="Times New Roman"/>
                <w:bCs/>
                <w:sz w:val="24"/>
                <w:szCs w:val="24"/>
              </w:rPr>
            </w:pPr>
            <w:r w:rsidRPr="00A0749F">
              <w:rPr>
                <w:rFonts w:ascii="Times New Roman" w:hAnsi="Times New Roman" w:cs="Times New Roman"/>
                <w:bCs/>
                <w:sz w:val="24"/>
                <w:szCs w:val="24"/>
              </w:rPr>
              <w:t xml:space="preserve">-актуальный профессиональный и социальный контекст, в котором приходится работать и жить </w:t>
            </w:r>
          </w:p>
          <w:p w14:paraId="2A200879" w14:textId="77777777" w:rsidR="00DB7B4E" w:rsidRPr="00A0749F" w:rsidRDefault="00DB7B4E" w:rsidP="00AD5821">
            <w:pPr>
              <w:rPr>
                <w:rFonts w:ascii="Times New Roman" w:hAnsi="Times New Roman" w:cs="Times New Roman"/>
                <w:bCs/>
                <w:sz w:val="24"/>
                <w:szCs w:val="24"/>
              </w:rPr>
            </w:pPr>
            <w:r w:rsidRPr="00A0749F">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14:paraId="29F1E4D9" w14:textId="77777777" w:rsidR="00DB7B4E" w:rsidRPr="00A0749F" w:rsidRDefault="00DB7B4E" w:rsidP="00AD5821">
            <w:pPr>
              <w:rPr>
                <w:rFonts w:ascii="Times New Roman" w:hAnsi="Times New Roman" w:cs="Times New Roman"/>
                <w:bCs/>
                <w:sz w:val="24"/>
                <w:szCs w:val="24"/>
              </w:rPr>
            </w:pPr>
            <w:r w:rsidRPr="00A0749F">
              <w:rPr>
                <w:rFonts w:ascii="Times New Roman" w:hAnsi="Times New Roman" w:cs="Times New Roman"/>
                <w:bCs/>
                <w:sz w:val="24"/>
                <w:szCs w:val="24"/>
              </w:rPr>
              <w:t>-методы работы в профессиональной и смежных сферах</w:t>
            </w:r>
          </w:p>
          <w:p w14:paraId="3FE518F9" w14:textId="77777777" w:rsidR="00DB7B4E" w:rsidRPr="00A0749F" w:rsidRDefault="00DB7B4E" w:rsidP="00AD5821">
            <w:pPr>
              <w:suppressAutoHyphens/>
              <w:contextualSpacing/>
              <w:rPr>
                <w:rFonts w:ascii="Times New Roman" w:hAnsi="Times New Roman" w:cs="Times New Roman"/>
                <w:bCs/>
                <w:sz w:val="24"/>
                <w:szCs w:val="24"/>
              </w:rPr>
            </w:pPr>
            <w:r w:rsidRPr="00A0749F">
              <w:rPr>
                <w:rFonts w:ascii="Times New Roman" w:hAnsi="Times New Roman" w:cs="Times New Roman"/>
                <w:bCs/>
                <w:sz w:val="24"/>
                <w:szCs w:val="24"/>
              </w:rPr>
              <w:t>-порядок оценки результатов решения задач профессиональной деятельности</w:t>
            </w:r>
          </w:p>
          <w:p w14:paraId="52FBCE84" w14:textId="77777777" w:rsidR="00DB7B4E" w:rsidRPr="00A0749F" w:rsidRDefault="00DB7B4E" w:rsidP="00AD5821">
            <w:pPr>
              <w:suppressAutoHyphens/>
              <w:contextualSpacing/>
              <w:rPr>
                <w:rFonts w:ascii="Times New Roman" w:hAnsi="Times New Roman" w:cs="Times New Roman"/>
                <w:bCs/>
                <w:sz w:val="24"/>
                <w:szCs w:val="24"/>
              </w:rPr>
            </w:pPr>
            <w:r w:rsidRPr="00A0749F">
              <w:rPr>
                <w:rFonts w:ascii="Times New Roman" w:hAnsi="Times New Roman" w:cs="Times New Roman"/>
                <w:bCs/>
                <w:sz w:val="24"/>
                <w:szCs w:val="24"/>
              </w:rPr>
              <w:t xml:space="preserve"> - номенклатуру информационных источников, применяемых в профессиональной деятельности</w:t>
            </w:r>
          </w:p>
          <w:p w14:paraId="212E716D" w14:textId="77777777" w:rsidR="00DB7B4E" w:rsidRPr="00A0749F" w:rsidRDefault="00DB7B4E" w:rsidP="00AD5821">
            <w:pPr>
              <w:rPr>
                <w:rFonts w:ascii="Times New Roman" w:hAnsi="Times New Roman" w:cs="Times New Roman"/>
                <w:bCs/>
                <w:sz w:val="24"/>
                <w:szCs w:val="24"/>
              </w:rPr>
            </w:pPr>
            <w:r w:rsidRPr="00A0749F">
              <w:rPr>
                <w:rFonts w:ascii="Times New Roman" w:hAnsi="Times New Roman" w:cs="Times New Roman"/>
                <w:bCs/>
                <w:sz w:val="24"/>
                <w:szCs w:val="24"/>
              </w:rPr>
              <w:t>-приемы структурирования информации</w:t>
            </w:r>
          </w:p>
          <w:p w14:paraId="0DC2236A" w14:textId="77777777" w:rsidR="00DB7B4E" w:rsidRPr="00A0749F" w:rsidRDefault="00DB7B4E" w:rsidP="00AD5821">
            <w:pPr>
              <w:rPr>
                <w:rFonts w:ascii="Times New Roman" w:hAnsi="Times New Roman" w:cs="Times New Roman"/>
                <w:bCs/>
                <w:sz w:val="24"/>
                <w:szCs w:val="24"/>
              </w:rPr>
            </w:pPr>
            <w:r w:rsidRPr="00A0749F">
              <w:rPr>
                <w:rFonts w:ascii="Times New Roman" w:hAnsi="Times New Roman" w:cs="Times New Roman"/>
                <w:bCs/>
                <w:sz w:val="24"/>
                <w:szCs w:val="24"/>
              </w:rPr>
              <w:t>-формат оформления результатов поиска информации</w:t>
            </w:r>
          </w:p>
          <w:p w14:paraId="6BD5518D" w14:textId="77777777" w:rsidR="00DB7B4E" w:rsidRPr="00A0749F" w:rsidRDefault="00DB7B4E" w:rsidP="00AD5821">
            <w:pPr>
              <w:rPr>
                <w:rFonts w:ascii="Times New Roman" w:hAnsi="Times New Roman" w:cs="Times New Roman"/>
                <w:bCs/>
                <w:sz w:val="24"/>
                <w:szCs w:val="24"/>
              </w:rPr>
            </w:pPr>
            <w:r w:rsidRPr="00A0749F">
              <w:rPr>
                <w:rFonts w:ascii="Times New Roman" w:hAnsi="Times New Roman" w:cs="Times New Roman"/>
                <w:bCs/>
                <w:sz w:val="24"/>
                <w:szCs w:val="24"/>
              </w:rPr>
              <w:t xml:space="preserve">современные средства и устройства информатизации, порядок их применения </w:t>
            </w:r>
          </w:p>
          <w:p w14:paraId="71A68954" w14:textId="77777777" w:rsidR="00DB7B4E" w:rsidRPr="00A0749F" w:rsidRDefault="00DB7B4E" w:rsidP="00AD5821">
            <w:pPr>
              <w:suppressAutoHyphens/>
              <w:contextualSpacing/>
              <w:rPr>
                <w:rFonts w:ascii="Times New Roman" w:hAnsi="Times New Roman" w:cs="Times New Roman"/>
                <w:bCs/>
                <w:sz w:val="24"/>
                <w:szCs w:val="24"/>
              </w:rPr>
            </w:pPr>
            <w:r w:rsidRPr="00A0749F">
              <w:rPr>
                <w:rFonts w:ascii="Times New Roman" w:hAnsi="Times New Roman" w:cs="Times New Roman"/>
                <w:bCs/>
                <w:sz w:val="24"/>
                <w:szCs w:val="24"/>
              </w:rPr>
              <w:t>-программное обеспечение в профессиональной деятельности, в том числе цифровые средства</w:t>
            </w:r>
          </w:p>
          <w:p w14:paraId="1CEF4624" w14:textId="77777777" w:rsidR="00DB7B4E" w:rsidRPr="00A0749F" w:rsidRDefault="00DB7B4E" w:rsidP="00AD5821">
            <w:pPr>
              <w:rPr>
                <w:rFonts w:ascii="Times New Roman" w:hAnsi="Times New Roman" w:cs="Times New Roman"/>
                <w:bCs/>
                <w:sz w:val="24"/>
                <w:szCs w:val="24"/>
              </w:rPr>
            </w:pPr>
            <w:r w:rsidRPr="00A0749F">
              <w:rPr>
                <w:rFonts w:ascii="Times New Roman" w:hAnsi="Times New Roman" w:cs="Times New Roman"/>
                <w:bCs/>
                <w:sz w:val="24"/>
                <w:szCs w:val="24"/>
              </w:rPr>
              <w:t xml:space="preserve">-правила оформления документов </w:t>
            </w:r>
          </w:p>
          <w:p w14:paraId="226298D7" w14:textId="77777777" w:rsidR="00DB7B4E" w:rsidRPr="00A0749F" w:rsidRDefault="00DB7B4E" w:rsidP="00AD5821">
            <w:pPr>
              <w:rPr>
                <w:rFonts w:ascii="Times New Roman" w:hAnsi="Times New Roman" w:cs="Times New Roman"/>
                <w:bCs/>
                <w:sz w:val="24"/>
                <w:szCs w:val="24"/>
              </w:rPr>
            </w:pPr>
            <w:r w:rsidRPr="00A0749F">
              <w:rPr>
                <w:rFonts w:ascii="Times New Roman" w:hAnsi="Times New Roman" w:cs="Times New Roman"/>
                <w:bCs/>
                <w:sz w:val="24"/>
                <w:szCs w:val="24"/>
              </w:rPr>
              <w:t>правила построения устных сообщений</w:t>
            </w:r>
          </w:p>
          <w:p w14:paraId="3B8E27B4" w14:textId="77777777" w:rsidR="00DB7B4E" w:rsidRPr="00A0749F" w:rsidRDefault="00DB7B4E" w:rsidP="00AD5821">
            <w:pPr>
              <w:suppressAutoHyphens/>
              <w:contextualSpacing/>
              <w:rPr>
                <w:rFonts w:ascii="Times New Roman" w:hAnsi="Times New Roman" w:cs="Times New Roman"/>
                <w:bCs/>
                <w:sz w:val="24"/>
                <w:szCs w:val="24"/>
              </w:rPr>
            </w:pPr>
            <w:r w:rsidRPr="00A0749F">
              <w:rPr>
                <w:rFonts w:ascii="Times New Roman" w:hAnsi="Times New Roman" w:cs="Times New Roman"/>
                <w:bCs/>
                <w:sz w:val="24"/>
                <w:szCs w:val="24"/>
              </w:rPr>
              <w:t>-особенности социального и культурного контекста</w:t>
            </w:r>
          </w:p>
          <w:p w14:paraId="5795F5B0" w14:textId="77777777" w:rsidR="00DB7B4E" w:rsidRPr="00A0749F" w:rsidRDefault="00DB7B4E" w:rsidP="00AD5821">
            <w:pPr>
              <w:suppressAutoHyphens/>
              <w:contextualSpacing/>
              <w:rPr>
                <w:rFonts w:ascii="Times New Roman" w:hAnsi="Times New Roman" w:cs="Times New Roman"/>
                <w:bCs/>
                <w:sz w:val="24"/>
                <w:szCs w:val="24"/>
              </w:rPr>
            </w:pPr>
            <w:r w:rsidRPr="00A0749F">
              <w:rPr>
                <w:rFonts w:ascii="Times New Roman" w:hAnsi="Times New Roman" w:cs="Times New Roman"/>
                <w:bCs/>
                <w:sz w:val="24"/>
                <w:szCs w:val="24"/>
              </w:rPr>
              <w:t>-правила построения простых и сложных предложений на профессиональные темы</w:t>
            </w:r>
          </w:p>
          <w:p w14:paraId="2EFF3DDA" w14:textId="77777777" w:rsidR="00DB7B4E" w:rsidRPr="00A0749F" w:rsidRDefault="00DB7B4E" w:rsidP="00AD5821">
            <w:pPr>
              <w:suppressAutoHyphens/>
              <w:contextualSpacing/>
              <w:rPr>
                <w:rFonts w:ascii="Times New Roman" w:hAnsi="Times New Roman" w:cs="Times New Roman"/>
                <w:bCs/>
                <w:sz w:val="24"/>
                <w:szCs w:val="24"/>
              </w:rPr>
            </w:pPr>
            <w:r w:rsidRPr="00A0749F">
              <w:rPr>
                <w:rFonts w:ascii="Times New Roman" w:hAnsi="Times New Roman" w:cs="Times New Roman"/>
                <w:bCs/>
                <w:sz w:val="24"/>
                <w:szCs w:val="24"/>
              </w:rPr>
              <w:t>-основные общеупотребительные глаголы (бытовая и профессиональная лексика)</w:t>
            </w:r>
          </w:p>
          <w:p w14:paraId="10F490AA" w14:textId="77777777" w:rsidR="00DB7B4E" w:rsidRPr="00A0749F" w:rsidRDefault="00DB7B4E" w:rsidP="00AD5821">
            <w:pPr>
              <w:suppressAutoHyphens/>
              <w:contextualSpacing/>
              <w:rPr>
                <w:rFonts w:ascii="Times New Roman" w:hAnsi="Times New Roman" w:cs="Times New Roman"/>
                <w:bCs/>
                <w:sz w:val="24"/>
                <w:szCs w:val="24"/>
              </w:rPr>
            </w:pPr>
            <w:r w:rsidRPr="00A0749F">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14:paraId="115E93A4" w14:textId="77777777" w:rsidR="00DB7B4E" w:rsidRPr="00A0749F" w:rsidRDefault="00DB7B4E" w:rsidP="00AD5821">
            <w:pPr>
              <w:suppressAutoHyphens/>
              <w:contextualSpacing/>
              <w:rPr>
                <w:rFonts w:ascii="Times New Roman" w:hAnsi="Times New Roman" w:cs="Times New Roman"/>
                <w:bCs/>
                <w:sz w:val="24"/>
                <w:szCs w:val="24"/>
              </w:rPr>
            </w:pPr>
            <w:r w:rsidRPr="00A0749F">
              <w:rPr>
                <w:rFonts w:ascii="Times New Roman" w:hAnsi="Times New Roman" w:cs="Times New Roman"/>
                <w:bCs/>
                <w:sz w:val="24"/>
                <w:szCs w:val="24"/>
              </w:rPr>
              <w:t>-особенности произношения</w:t>
            </w:r>
          </w:p>
          <w:p w14:paraId="7452B1CC" w14:textId="77777777" w:rsidR="00DB7B4E" w:rsidRPr="00A0749F" w:rsidRDefault="00DB7B4E" w:rsidP="00AD5821">
            <w:pPr>
              <w:suppressAutoHyphens/>
              <w:contextualSpacing/>
              <w:rPr>
                <w:rFonts w:ascii="Times New Roman" w:hAnsi="Times New Roman" w:cs="Times New Roman"/>
                <w:bCs/>
                <w:sz w:val="24"/>
                <w:szCs w:val="24"/>
              </w:rPr>
            </w:pPr>
            <w:r w:rsidRPr="00A0749F">
              <w:rPr>
                <w:rFonts w:ascii="Times New Roman" w:hAnsi="Times New Roman" w:cs="Times New Roman"/>
                <w:bCs/>
                <w:sz w:val="24"/>
                <w:szCs w:val="24"/>
              </w:rPr>
              <w:lastRenderedPageBreak/>
              <w:t>правила чтения текстов профессиональной направленности</w:t>
            </w:r>
          </w:p>
          <w:p w14:paraId="237BDA4B" w14:textId="77777777" w:rsidR="00DB7B4E" w:rsidRPr="00A0749F" w:rsidRDefault="00DB7B4E" w:rsidP="00AD5821">
            <w:pPr>
              <w:suppressAutoHyphens/>
              <w:contextualSpacing/>
              <w:rPr>
                <w:rFonts w:ascii="Times New Roman" w:hAnsi="Times New Roman" w:cs="Times New Roman"/>
                <w:bCs/>
                <w:sz w:val="24"/>
                <w:szCs w:val="24"/>
              </w:rPr>
            </w:pPr>
          </w:p>
          <w:p w14:paraId="61723A66" w14:textId="77777777" w:rsidR="00DB7B4E" w:rsidRPr="00A0749F" w:rsidRDefault="00DB7B4E" w:rsidP="00AD5821">
            <w:pPr>
              <w:suppressAutoHyphens/>
              <w:contextualSpacing/>
              <w:rPr>
                <w:rFonts w:ascii="Times New Roman" w:hAnsi="Times New Roman" w:cs="Times New Roman"/>
                <w:bCs/>
                <w:sz w:val="24"/>
                <w:szCs w:val="24"/>
              </w:rPr>
            </w:pPr>
            <w:r w:rsidRPr="00A0749F">
              <w:rPr>
                <w:rFonts w:ascii="Times New Roman" w:hAnsi="Times New Roman" w:cs="Times New Roman"/>
                <w:bCs/>
                <w:sz w:val="24"/>
                <w:szCs w:val="24"/>
              </w:rPr>
              <w:t xml:space="preserve">Умеет: </w:t>
            </w:r>
          </w:p>
          <w:p w14:paraId="76373C02" w14:textId="77777777" w:rsidR="00DB7B4E" w:rsidRPr="00A0749F" w:rsidRDefault="00DB7B4E" w:rsidP="00AD5821">
            <w:pPr>
              <w:suppressAutoHyphens/>
              <w:contextualSpacing/>
              <w:rPr>
                <w:rFonts w:ascii="Times New Roman" w:hAnsi="Times New Roman" w:cs="Times New Roman"/>
                <w:sz w:val="24"/>
                <w:szCs w:val="24"/>
              </w:rPr>
            </w:pPr>
            <w:r w:rsidRPr="00A0749F">
              <w:rPr>
                <w:rFonts w:ascii="Times New Roman" w:hAnsi="Times New Roman" w:cs="Times New Roman"/>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40061A94" w14:textId="77777777" w:rsidR="00DB7B4E" w:rsidRPr="00A0749F" w:rsidRDefault="00DB7B4E" w:rsidP="00AD5821">
            <w:pPr>
              <w:suppressAutoHyphens/>
              <w:contextualSpacing/>
              <w:rPr>
                <w:rFonts w:ascii="Times New Roman" w:hAnsi="Times New Roman" w:cs="Times New Roman"/>
                <w:sz w:val="24"/>
                <w:szCs w:val="24"/>
              </w:rPr>
            </w:pPr>
            <w:r w:rsidRPr="00A0749F">
              <w:rPr>
                <w:rFonts w:ascii="Times New Roman" w:hAnsi="Times New Roman" w:cs="Times New Roman"/>
                <w:sz w:val="24"/>
                <w:szCs w:val="24"/>
              </w:rPr>
              <w:t>-определять этапы решения задачи, составлять план действия, реализовывать составленный план, определять необходимые ресурсы</w:t>
            </w:r>
          </w:p>
          <w:p w14:paraId="4536715D" w14:textId="77777777" w:rsidR="00DB7B4E" w:rsidRPr="00A0749F" w:rsidRDefault="00DB7B4E" w:rsidP="00AD5821">
            <w:pPr>
              <w:suppressAutoHyphens/>
              <w:contextualSpacing/>
              <w:rPr>
                <w:rFonts w:ascii="Times New Roman" w:hAnsi="Times New Roman" w:cs="Times New Roman"/>
                <w:sz w:val="24"/>
                <w:szCs w:val="24"/>
              </w:rPr>
            </w:pPr>
            <w:r w:rsidRPr="00A0749F">
              <w:rPr>
                <w:rFonts w:ascii="Times New Roman" w:hAnsi="Times New Roman" w:cs="Times New Roman"/>
                <w:sz w:val="24"/>
                <w:szCs w:val="24"/>
              </w:rPr>
              <w:t>-выявлять и эффективно искать информацию, необходимую для решения задачи и/или проблемы</w:t>
            </w:r>
          </w:p>
          <w:p w14:paraId="54A7CF35" w14:textId="77777777" w:rsidR="00DB7B4E" w:rsidRPr="00A0749F" w:rsidRDefault="00DB7B4E" w:rsidP="00AD5821">
            <w:pPr>
              <w:suppressAutoHyphens/>
              <w:contextualSpacing/>
              <w:rPr>
                <w:rFonts w:ascii="Times New Roman" w:hAnsi="Times New Roman" w:cs="Times New Roman"/>
                <w:sz w:val="24"/>
                <w:szCs w:val="24"/>
              </w:rPr>
            </w:pPr>
            <w:r w:rsidRPr="00A0749F">
              <w:rPr>
                <w:rFonts w:ascii="Times New Roman" w:hAnsi="Times New Roman" w:cs="Times New Roman"/>
                <w:sz w:val="24"/>
                <w:szCs w:val="24"/>
              </w:rPr>
              <w:t>-владеть актуальными методами работы в профессиональной и смежных сферах</w:t>
            </w:r>
          </w:p>
          <w:p w14:paraId="44C4F69A" w14:textId="77777777" w:rsidR="00DB7B4E" w:rsidRPr="00A0749F" w:rsidRDefault="00DB7B4E" w:rsidP="00AD5821">
            <w:pPr>
              <w:suppressAutoHyphens/>
              <w:contextualSpacing/>
              <w:rPr>
                <w:rFonts w:ascii="Times New Roman" w:hAnsi="Times New Roman" w:cs="Times New Roman"/>
                <w:sz w:val="24"/>
                <w:szCs w:val="24"/>
              </w:rPr>
            </w:pPr>
            <w:r w:rsidRPr="00A0749F">
              <w:rPr>
                <w:rFonts w:ascii="Times New Roman" w:hAnsi="Times New Roman" w:cs="Times New Roman"/>
                <w:sz w:val="24"/>
                <w:szCs w:val="24"/>
              </w:rPr>
              <w:t xml:space="preserve">-оценивать результат и последствия своих действий </w:t>
            </w:r>
          </w:p>
          <w:p w14:paraId="53353D53" w14:textId="77777777" w:rsidR="00DB7B4E" w:rsidRPr="00A0749F" w:rsidRDefault="00DB7B4E" w:rsidP="00AD5821">
            <w:pPr>
              <w:suppressAutoHyphens/>
              <w:contextualSpacing/>
              <w:rPr>
                <w:rFonts w:ascii="Times New Roman" w:hAnsi="Times New Roman" w:cs="Times New Roman"/>
                <w:sz w:val="24"/>
                <w:szCs w:val="24"/>
              </w:rPr>
            </w:pPr>
            <w:r w:rsidRPr="00A0749F">
              <w:rPr>
                <w:rFonts w:ascii="Times New Roman" w:hAnsi="Times New Roman" w:cs="Times New Roman"/>
                <w:sz w:val="24"/>
                <w:szCs w:val="24"/>
              </w:rPr>
              <w:t>-определять задачи для поиска информации, планировать процесс поиска, выбирать необходимые источники информации</w:t>
            </w:r>
          </w:p>
          <w:p w14:paraId="3C7E68A7" w14:textId="77777777" w:rsidR="00DB7B4E" w:rsidRPr="00A0749F" w:rsidRDefault="00DB7B4E" w:rsidP="00AD5821">
            <w:pPr>
              <w:suppressAutoHyphens/>
              <w:contextualSpacing/>
              <w:rPr>
                <w:rFonts w:ascii="Times New Roman" w:hAnsi="Times New Roman" w:cs="Times New Roman"/>
                <w:sz w:val="24"/>
                <w:szCs w:val="24"/>
              </w:rPr>
            </w:pPr>
            <w:r w:rsidRPr="00A0749F">
              <w:rPr>
                <w:rFonts w:ascii="Times New Roman" w:hAnsi="Times New Roman" w:cs="Times New Roman"/>
                <w:sz w:val="24"/>
                <w:szCs w:val="24"/>
              </w:rPr>
              <w:t>-выделять наиболее значимое в перечне информации, структурировать получаемую информацию, оформлять результаты поиска</w:t>
            </w:r>
          </w:p>
          <w:p w14:paraId="58819DCB" w14:textId="77777777" w:rsidR="00DB7B4E" w:rsidRPr="00A0749F" w:rsidRDefault="00DB7B4E" w:rsidP="00AD5821">
            <w:pPr>
              <w:suppressAutoHyphens/>
              <w:contextualSpacing/>
              <w:rPr>
                <w:rFonts w:ascii="Times New Roman" w:hAnsi="Times New Roman" w:cs="Times New Roman"/>
                <w:sz w:val="24"/>
                <w:szCs w:val="24"/>
              </w:rPr>
            </w:pPr>
            <w:r w:rsidRPr="00A0749F">
              <w:rPr>
                <w:rFonts w:ascii="Times New Roman" w:hAnsi="Times New Roman" w:cs="Times New Roman"/>
                <w:sz w:val="24"/>
                <w:szCs w:val="24"/>
              </w:rPr>
              <w:t>-оценивать практическую значимость результатов поиска</w:t>
            </w:r>
          </w:p>
          <w:p w14:paraId="7F8F4763" w14:textId="77777777" w:rsidR="00DB7B4E" w:rsidRPr="00A0749F" w:rsidRDefault="00DB7B4E" w:rsidP="00AD5821">
            <w:pPr>
              <w:suppressAutoHyphens/>
              <w:contextualSpacing/>
              <w:rPr>
                <w:rFonts w:ascii="Times New Roman" w:hAnsi="Times New Roman" w:cs="Times New Roman"/>
                <w:sz w:val="24"/>
                <w:szCs w:val="24"/>
              </w:rPr>
            </w:pPr>
            <w:r w:rsidRPr="00A0749F">
              <w:rPr>
                <w:rFonts w:ascii="Times New Roman" w:hAnsi="Times New Roman" w:cs="Times New Roman"/>
                <w:sz w:val="24"/>
                <w:szCs w:val="24"/>
              </w:rPr>
              <w:t>-применять средства информационных технологий для решения профессиональных задач</w:t>
            </w:r>
          </w:p>
          <w:p w14:paraId="36B2AE95" w14:textId="77777777" w:rsidR="00DB7B4E" w:rsidRPr="00A0749F" w:rsidRDefault="00DB7B4E" w:rsidP="00AD5821">
            <w:pPr>
              <w:suppressAutoHyphens/>
              <w:contextualSpacing/>
              <w:rPr>
                <w:rFonts w:ascii="Times New Roman" w:hAnsi="Times New Roman" w:cs="Times New Roman"/>
                <w:sz w:val="24"/>
                <w:szCs w:val="24"/>
              </w:rPr>
            </w:pPr>
            <w:r w:rsidRPr="00A0749F">
              <w:rPr>
                <w:rFonts w:ascii="Times New Roman" w:hAnsi="Times New Roman" w:cs="Times New Roman"/>
                <w:sz w:val="24"/>
                <w:szCs w:val="24"/>
              </w:rPr>
              <w:t>-использовать современное программное обеспечение в профессиональной деятельности</w:t>
            </w:r>
          </w:p>
          <w:p w14:paraId="7FE0494A" w14:textId="77777777" w:rsidR="00DB7B4E" w:rsidRPr="00A0749F" w:rsidRDefault="00DB7B4E" w:rsidP="00AD5821">
            <w:pPr>
              <w:suppressAutoHyphens/>
              <w:contextualSpacing/>
              <w:rPr>
                <w:rFonts w:ascii="Times New Roman" w:hAnsi="Times New Roman" w:cs="Times New Roman"/>
                <w:sz w:val="24"/>
                <w:szCs w:val="24"/>
              </w:rPr>
            </w:pPr>
            <w:r w:rsidRPr="00A0749F">
              <w:rPr>
                <w:rFonts w:ascii="Times New Roman" w:hAnsi="Times New Roman" w:cs="Times New Roman"/>
                <w:sz w:val="24"/>
                <w:szCs w:val="24"/>
              </w:rPr>
              <w:t>-использовать различные цифровые средства для решения профессиональных задач</w:t>
            </w:r>
          </w:p>
          <w:p w14:paraId="5A68A0CE" w14:textId="77777777" w:rsidR="00DB7B4E" w:rsidRPr="00A0749F" w:rsidRDefault="00DB7B4E" w:rsidP="00AD5821">
            <w:pPr>
              <w:suppressAutoHyphens/>
              <w:contextualSpacing/>
              <w:rPr>
                <w:rFonts w:ascii="Times New Roman" w:hAnsi="Times New Roman" w:cs="Times New Roman"/>
                <w:sz w:val="24"/>
                <w:szCs w:val="24"/>
              </w:rPr>
            </w:pPr>
            <w:r w:rsidRPr="00A0749F">
              <w:rPr>
                <w:rFonts w:ascii="Times New Roman" w:hAnsi="Times New Roman" w:cs="Times New Roman"/>
                <w:sz w:val="24"/>
                <w:szCs w:val="24"/>
              </w:rPr>
              <w:t>-грамотно излагать свои мысли и оформлять документы по профессиональной тематике на государственном языке</w:t>
            </w:r>
          </w:p>
          <w:p w14:paraId="7AEDE1AA" w14:textId="77777777" w:rsidR="00DB7B4E" w:rsidRPr="00A0749F" w:rsidRDefault="00DB7B4E" w:rsidP="00AD5821">
            <w:pPr>
              <w:suppressAutoHyphens/>
              <w:contextualSpacing/>
              <w:rPr>
                <w:rFonts w:ascii="Times New Roman" w:hAnsi="Times New Roman" w:cs="Times New Roman"/>
                <w:sz w:val="24"/>
                <w:szCs w:val="24"/>
              </w:rPr>
            </w:pPr>
            <w:r w:rsidRPr="00A0749F">
              <w:rPr>
                <w:rFonts w:ascii="Times New Roman" w:hAnsi="Times New Roman" w:cs="Times New Roman"/>
                <w:sz w:val="24"/>
                <w:szCs w:val="24"/>
              </w:rPr>
              <w:t>-проявлять толерантность в рабочем коллективе</w:t>
            </w:r>
          </w:p>
          <w:p w14:paraId="12F72701" w14:textId="77777777" w:rsidR="00DB7B4E" w:rsidRPr="00A0749F" w:rsidRDefault="00DB7B4E" w:rsidP="00AD5821">
            <w:pPr>
              <w:suppressAutoHyphens/>
              <w:contextualSpacing/>
              <w:rPr>
                <w:rFonts w:ascii="Times New Roman" w:hAnsi="Times New Roman" w:cs="Times New Roman"/>
                <w:sz w:val="24"/>
                <w:szCs w:val="24"/>
              </w:rPr>
            </w:pPr>
            <w:r w:rsidRPr="00A0749F">
              <w:rPr>
                <w:rFonts w:ascii="Times New Roman" w:hAnsi="Times New Roman" w:cs="Times New Roman"/>
                <w:sz w:val="24"/>
                <w:szCs w:val="24"/>
              </w:rPr>
              <w:t>-понимать общий смысл четко произнесенных высказываний на известные темы, понимать тексты на базовые профессиональные темы</w:t>
            </w:r>
          </w:p>
          <w:p w14:paraId="2EA008BD" w14:textId="77777777" w:rsidR="00DB7B4E" w:rsidRPr="00A0749F" w:rsidRDefault="00DB7B4E" w:rsidP="00AD5821">
            <w:pPr>
              <w:suppressAutoHyphens/>
              <w:contextualSpacing/>
              <w:rPr>
                <w:rFonts w:ascii="Times New Roman" w:hAnsi="Times New Roman" w:cs="Times New Roman"/>
                <w:sz w:val="24"/>
                <w:szCs w:val="24"/>
              </w:rPr>
            </w:pPr>
            <w:r w:rsidRPr="00A0749F">
              <w:rPr>
                <w:rFonts w:ascii="Times New Roman" w:hAnsi="Times New Roman" w:cs="Times New Roman"/>
                <w:sz w:val="24"/>
                <w:szCs w:val="24"/>
              </w:rPr>
              <w:t>-участвовать в диалогах на знакомые общие и профессиональные темы</w:t>
            </w:r>
          </w:p>
          <w:p w14:paraId="4C7BF70D" w14:textId="77777777" w:rsidR="00DB7B4E" w:rsidRPr="00A0749F" w:rsidRDefault="00DB7B4E" w:rsidP="00AD5821">
            <w:pPr>
              <w:suppressAutoHyphens/>
              <w:contextualSpacing/>
              <w:rPr>
                <w:rFonts w:ascii="Times New Roman" w:hAnsi="Times New Roman" w:cs="Times New Roman"/>
                <w:sz w:val="24"/>
                <w:szCs w:val="24"/>
              </w:rPr>
            </w:pPr>
            <w:r w:rsidRPr="00A0749F">
              <w:rPr>
                <w:rFonts w:ascii="Times New Roman" w:hAnsi="Times New Roman" w:cs="Times New Roman"/>
                <w:sz w:val="24"/>
                <w:szCs w:val="24"/>
              </w:rPr>
              <w:lastRenderedPageBreak/>
              <w:t>-строить простые высказывания о себе и о своей профессиональной деятельности</w:t>
            </w:r>
          </w:p>
          <w:p w14:paraId="4AC196FF" w14:textId="77777777" w:rsidR="00DB7B4E" w:rsidRPr="00A0749F" w:rsidRDefault="00DB7B4E" w:rsidP="00AD5821">
            <w:pPr>
              <w:suppressAutoHyphens/>
              <w:contextualSpacing/>
              <w:rPr>
                <w:rFonts w:ascii="Times New Roman" w:hAnsi="Times New Roman" w:cs="Times New Roman"/>
                <w:sz w:val="24"/>
                <w:szCs w:val="24"/>
              </w:rPr>
            </w:pPr>
            <w:r w:rsidRPr="00A0749F">
              <w:rPr>
                <w:rFonts w:ascii="Times New Roman" w:hAnsi="Times New Roman" w:cs="Times New Roman"/>
                <w:sz w:val="24"/>
                <w:szCs w:val="24"/>
              </w:rPr>
              <w:t xml:space="preserve">кратко обосновывать и объяснять свои действия </w:t>
            </w:r>
          </w:p>
          <w:p w14:paraId="7FCA9657" w14:textId="77777777" w:rsidR="00DB7B4E" w:rsidRPr="00A0749F" w:rsidRDefault="00DB7B4E" w:rsidP="00AD5821">
            <w:pPr>
              <w:suppressAutoHyphens/>
              <w:contextualSpacing/>
              <w:rPr>
                <w:rFonts w:ascii="Times New Roman" w:hAnsi="Times New Roman" w:cs="Times New Roman"/>
                <w:sz w:val="24"/>
                <w:szCs w:val="24"/>
              </w:rPr>
            </w:pPr>
            <w:r w:rsidRPr="00A0749F">
              <w:rPr>
                <w:rFonts w:ascii="Times New Roman" w:hAnsi="Times New Roman" w:cs="Times New Roman"/>
                <w:sz w:val="24"/>
                <w:szCs w:val="24"/>
              </w:rPr>
              <w:t>-писать простые связные сообщения на знакомые или интересующие профессиональные темы</w:t>
            </w:r>
          </w:p>
        </w:tc>
        <w:tc>
          <w:tcPr>
            <w:tcW w:w="1726" w:type="pct"/>
          </w:tcPr>
          <w:p w14:paraId="19F6826A" w14:textId="77777777" w:rsidR="00DB7B4E" w:rsidRPr="00A0749F" w:rsidRDefault="00DB7B4E" w:rsidP="00AD5821">
            <w:pPr>
              <w:shd w:val="clear" w:color="auto" w:fill="FFFFFF"/>
              <w:rPr>
                <w:rFonts w:ascii="Times New Roman" w:eastAsia="Times New Roman" w:hAnsi="Times New Roman" w:cs="Times New Roman"/>
                <w:color w:val="1A1A1A"/>
                <w:sz w:val="24"/>
                <w:szCs w:val="24"/>
                <w:lang w:eastAsia="ru-RU"/>
              </w:rPr>
            </w:pPr>
            <w:r w:rsidRPr="00A0749F">
              <w:rPr>
                <w:rFonts w:ascii="Times New Roman" w:eastAsia="Times New Roman" w:hAnsi="Times New Roman" w:cs="Times New Roman"/>
                <w:color w:val="1A1A1A"/>
                <w:sz w:val="24"/>
                <w:szCs w:val="24"/>
                <w:lang w:eastAsia="ru-RU"/>
              </w:rPr>
              <w:lastRenderedPageBreak/>
              <w:t>Аргументирует свой выбор в</w:t>
            </w:r>
          </w:p>
          <w:p w14:paraId="20F5EB42" w14:textId="77777777" w:rsidR="00DB7B4E" w:rsidRPr="00A0749F" w:rsidRDefault="00DB7B4E" w:rsidP="00AD5821">
            <w:pPr>
              <w:shd w:val="clear" w:color="auto" w:fill="FFFFFF"/>
              <w:rPr>
                <w:rFonts w:ascii="Times New Roman" w:eastAsia="Times New Roman" w:hAnsi="Times New Roman" w:cs="Times New Roman"/>
                <w:color w:val="1A1A1A"/>
                <w:sz w:val="24"/>
                <w:szCs w:val="24"/>
                <w:lang w:eastAsia="ru-RU"/>
              </w:rPr>
            </w:pPr>
            <w:r w:rsidRPr="00A0749F">
              <w:rPr>
                <w:rFonts w:ascii="Times New Roman" w:eastAsia="Times New Roman" w:hAnsi="Times New Roman" w:cs="Times New Roman"/>
                <w:color w:val="1A1A1A"/>
                <w:sz w:val="24"/>
                <w:szCs w:val="24"/>
                <w:lang w:eastAsia="ru-RU"/>
              </w:rPr>
              <w:t>профессиональном самоопределения</w:t>
            </w:r>
          </w:p>
          <w:p w14:paraId="154F1926" w14:textId="77777777" w:rsidR="00DB7B4E" w:rsidRPr="00A0749F" w:rsidRDefault="00DB7B4E" w:rsidP="00AD5821">
            <w:pPr>
              <w:shd w:val="clear" w:color="auto" w:fill="FFFFFF"/>
              <w:rPr>
                <w:rFonts w:ascii="Times New Roman" w:eastAsia="Times New Roman" w:hAnsi="Times New Roman" w:cs="Times New Roman"/>
                <w:color w:val="1A1A1A"/>
                <w:sz w:val="24"/>
                <w:szCs w:val="24"/>
                <w:lang w:eastAsia="ru-RU"/>
              </w:rPr>
            </w:pPr>
            <w:r w:rsidRPr="00A0749F">
              <w:rPr>
                <w:rFonts w:ascii="Times New Roman" w:eastAsia="Times New Roman" w:hAnsi="Times New Roman" w:cs="Times New Roman"/>
                <w:color w:val="1A1A1A"/>
                <w:sz w:val="24"/>
                <w:szCs w:val="24"/>
                <w:lang w:eastAsia="ru-RU"/>
              </w:rPr>
              <w:t>Определяет социальную значимость профессиональной деятельности</w:t>
            </w:r>
          </w:p>
          <w:p w14:paraId="168475F0" w14:textId="77777777" w:rsidR="00DB7B4E" w:rsidRPr="00A0749F" w:rsidRDefault="00DB7B4E" w:rsidP="00AD5821">
            <w:pPr>
              <w:shd w:val="clear" w:color="auto" w:fill="FFFFFF"/>
              <w:rPr>
                <w:rFonts w:ascii="Times New Roman" w:eastAsia="Times New Roman" w:hAnsi="Times New Roman" w:cs="Times New Roman"/>
                <w:color w:val="1A1A1A"/>
                <w:sz w:val="24"/>
                <w:szCs w:val="24"/>
                <w:lang w:eastAsia="ru-RU"/>
              </w:rPr>
            </w:pPr>
            <w:r w:rsidRPr="00A0749F">
              <w:rPr>
                <w:rFonts w:ascii="Times New Roman" w:eastAsia="Times New Roman" w:hAnsi="Times New Roman" w:cs="Times New Roman"/>
                <w:color w:val="1A1A1A"/>
                <w:sz w:val="24"/>
                <w:szCs w:val="24"/>
                <w:lang w:eastAsia="ru-RU"/>
              </w:rPr>
              <w:t>Выполняет самоанализ профессиональной</w:t>
            </w:r>
          </w:p>
          <w:p w14:paraId="72AD3554" w14:textId="77777777" w:rsidR="00DB7B4E" w:rsidRPr="00A0749F" w:rsidRDefault="00DB7B4E" w:rsidP="00AD5821">
            <w:pPr>
              <w:shd w:val="clear" w:color="auto" w:fill="FFFFFF"/>
              <w:rPr>
                <w:rFonts w:ascii="Times New Roman" w:eastAsia="Times New Roman" w:hAnsi="Times New Roman" w:cs="Times New Roman"/>
                <w:color w:val="1A1A1A"/>
                <w:sz w:val="24"/>
                <w:szCs w:val="24"/>
                <w:lang w:eastAsia="ru-RU"/>
              </w:rPr>
            </w:pPr>
            <w:r w:rsidRPr="00A0749F">
              <w:rPr>
                <w:rFonts w:ascii="Times New Roman" w:eastAsia="Times New Roman" w:hAnsi="Times New Roman" w:cs="Times New Roman"/>
                <w:color w:val="1A1A1A"/>
                <w:sz w:val="24"/>
                <w:szCs w:val="24"/>
                <w:lang w:eastAsia="ru-RU"/>
              </w:rPr>
              <w:t>пригодности</w:t>
            </w:r>
          </w:p>
          <w:p w14:paraId="79E3B9BE" w14:textId="77777777" w:rsidR="00DB7B4E" w:rsidRPr="00A0749F" w:rsidRDefault="00DB7B4E" w:rsidP="00AD5821">
            <w:pPr>
              <w:shd w:val="clear" w:color="auto" w:fill="FFFFFF"/>
              <w:rPr>
                <w:rFonts w:ascii="Times New Roman" w:eastAsia="Times New Roman" w:hAnsi="Times New Roman" w:cs="Times New Roman"/>
                <w:color w:val="1A1A1A"/>
                <w:sz w:val="24"/>
                <w:szCs w:val="24"/>
                <w:lang w:eastAsia="ru-RU"/>
              </w:rPr>
            </w:pPr>
            <w:r w:rsidRPr="00A0749F">
              <w:rPr>
                <w:rFonts w:ascii="Times New Roman" w:eastAsia="Times New Roman" w:hAnsi="Times New Roman" w:cs="Times New Roman"/>
                <w:color w:val="1A1A1A"/>
                <w:sz w:val="24"/>
                <w:szCs w:val="24"/>
                <w:lang w:eastAsia="ru-RU"/>
              </w:rPr>
              <w:t>Определяет основные виды деятельности на</w:t>
            </w:r>
          </w:p>
          <w:p w14:paraId="3059B352" w14:textId="77777777" w:rsidR="00DB7B4E" w:rsidRPr="00A0749F" w:rsidRDefault="00DB7B4E" w:rsidP="00AD5821">
            <w:pPr>
              <w:shd w:val="clear" w:color="auto" w:fill="FFFFFF"/>
              <w:rPr>
                <w:rFonts w:ascii="Times New Roman" w:eastAsia="Times New Roman" w:hAnsi="Times New Roman" w:cs="Times New Roman"/>
                <w:color w:val="1A1A1A"/>
                <w:sz w:val="24"/>
                <w:szCs w:val="24"/>
                <w:lang w:eastAsia="ru-RU"/>
              </w:rPr>
            </w:pPr>
            <w:r w:rsidRPr="00A0749F">
              <w:rPr>
                <w:rFonts w:ascii="Times New Roman" w:eastAsia="Times New Roman" w:hAnsi="Times New Roman" w:cs="Times New Roman"/>
                <w:color w:val="1A1A1A"/>
                <w:sz w:val="24"/>
                <w:szCs w:val="24"/>
                <w:lang w:eastAsia="ru-RU"/>
              </w:rPr>
              <w:t xml:space="preserve">рабочем месте </w:t>
            </w:r>
          </w:p>
          <w:p w14:paraId="7C413005" w14:textId="77777777" w:rsidR="00DB7B4E" w:rsidRPr="00A0749F" w:rsidRDefault="00DB7B4E" w:rsidP="00AD5821">
            <w:pPr>
              <w:shd w:val="clear" w:color="auto" w:fill="FFFFFF"/>
              <w:rPr>
                <w:rFonts w:ascii="Times New Roman" w:eastAsia="Times New Roman" w:hAnsi="Times New Roman" w:cs="Times New Roman"/>
                <w:color w:val="1A1A1A"/>
                <w:sz w:val="24"/>
                <w:szCs w:val="24"/>
                <w:lang w:eastAsia="ru-RU"/>
              </w:rPr>
            </w:pPr>
            <w:r w:rsidRPr="00A0749F">
              <w:rPr>
                <w:rFonts w:ascii="Times New Roman" w:eastAsia="Times New Roman" w:hAnsi="Times New Roman" w:cs="Times New Roman"/>
                <w:color w:val="1A1A1A"/>
                <w:sz w:val="24"/>
                <w:szCs w:val="24"/>
                <w:lang w:eastAsia="ru-RU"/>
              </w:rPr>
              <w:t>Определяет перспективы развития в профессиональной деятельности</w:t>
            </w:r>
          </w:p>
          <w:p w14:paraId="6BDC2AD9" w14:textId="77777777" w:rsidR="00DB7B4E" w:rsidRPr="00A0749F" w:rsidRDefault="00DB7B4E" w:rsidP="00AD5821">
            <w:pPr>
              <w:shd w:val="clear" w:color="auto" w:fill="FFFFFF"/>
              <w:rPr>
                <w:rFonts w:ascii="Times New Roman" w:eastAsia="Times New Roman" w:hAnsi="Times New Roman" w:cs="Times New Roman"/>
                <w:color w:val="1A1A1A"/>
                <w:sz w:val="24"/>
                <w:szCs w:val="24"/>
                <w:lang w:eastAsia="ru-RU"/>
              </w:rPr>
            </w:pPr>
            <w:r w:rsidRPr="00A0749F">
              <w:rPr>
                <w:rFonts w:ascii="Times New Roman" w:eastAsia="Times New Roman" w:hAnsi="Times New Roman" w:cs="Times New Roman"/>
                <w:color w:val="1A1A1A"/>
                <w:sz w:val="24"/>
                <w:szCs w:val="24"/>
                <w:lang w:eastAsia="ru-RU"/>
              </w:rPr>
              <w:t>Определяет положительные и отрицательные стороны профессии</w:t>
            </w:r>
          </w:p>
          <w:p w14:paraId="7864AA8F" w14:textId="77777777" w:rsidR="00DB7B4E" w:rsidRPr="00A0749F" w:rsidRDefault="00DB7B4E" w:rsidP="00AD5821">
            <w:pPr>
              <w:shd w:val="clear" w:color="auto" w:fill="FFFFFF"/>
              <w:rPr>
                <w:rFonts w:ascii="Times New Roman" w:eastAsia="Times New Roman" w:hAnsi="Times New Roman" w:cs="Times New Roman"/>
                <w:color w:val="1A1A1A"/>
                <w:sz w:val="24"/>
                <w:szCs w:val="24"/>
                <w:lang w:eastAsia="ru-RU"/>
              </w:rPr>
            </w:pPr>
            <w:r w:rsidRPr="00A0749F">
              <w:rPr>
                <w:rFonts w:ascii="Times New Roman" w:eastAsia="Times New Roman" w:hAnsi="Times New Roman" w:cs="Times New Roman"/>
                <w:color w:val="1A1A1A"/>
                <w:sz w:val="24"/>
                <w:szCs w:val="24"/>
                <w:lang w:eastAsia="ru-RU"/>
              </w:rPr>
              <w:t>Определяет ближайшие и конечные жизненные цели в проф. деятельности</w:t>
            </w:r>
          </w:p>
          <w:p w14:paraId="48F02729" w14:textId="77777777" w:rsidR="00DB7B4E" w:rsidRPr="00A0749F" w:rsidRDefault="00DB7B4E" w:rsidP="00AD5821">
            <w:pPr>
              <w:shd w:val="clear" w:color="auto" w:fill="FFFFFF"/>
              <w:rPr>
                <w:rFonts w:ascii="Times New Roman" w:eastAsia="Times New Roman" w:hAnsi="Times New Roman" w:cs="Times New Roman"/>
                <w:color w:val="1A1A1A"/>
                <w:sz w:val="24"/>
                <w:szCs w:val="24"/>
                <w:lang w:eastAsia="ru-RU"/>
              </w:rPr>
            </w:pPr>
            <w:r w:rsidRPr="00A0749F">
              <w:rPr>
                <w:rFonts w:ascii="Times New Roman" w:eastAsia="Times New Roman" w:hAnsi="Times New Roman" w:cs="Times New Roman"/>
                <w:color w:val="1A1A1A"/>
                <w:sz w:val="24"/>
                <w:szCs w:val="24"/>
                <w:lang w:eastAsia="ru-RU"/>
              </w:rPr>
              <w:t>Определяет пути реализации жизненных планов</w:t>
            </w:r>
          </w:p>
          <w:p w14:paraId="401B296F" w14:textId="77777777" w:rsidR="00DB7B4E" w:rsidRPr="00A0749F" w:rsidRDefault="00DB7B4E" w:rsidP="00AD5821">
            <w:pPr>
              <w:shd w:val="clear" w:color="auto" w:fill="FFFFFF"/>
              <w:rPr>
                <w:rFonts w:ascii="Times New Roman" w:eastAsia="Times New Roman" w:hAnsi="Times New Roman" w:cs="Times New Roman"/>
                <w:color w:val="1A1A1A"/>
                <w:sz w:val="24"/>
                <w:szCs w:val="24"/>
                <w:lang w:eastAsia="ru-RU"/>
              </w:rPr>
            </w:pPr>
            <w:r w:rsidRPr="00A0749F">
              <w:rPr>
                <w:rFonts w:ascii="Times New Roman" w:eastAsia="Times New Roman" w:hAnsi="Times New Roman" w:cs="Times New Roman"/>
                <w:color w:val="1A1A1A"/>
                <w:sz w:val="24"/>
                <w:szCs w:val="24"/>
                <w:lang w:eastAsia="ru-RU"/>
              </w:rPr>
              <w:t>Участвует в мероприятиях способствующих</w:t>
            </w:r>
          </w:p>
          <w:p w14:paraId="6D11637C" w14:textId="77777777" w:rsidR="00DB7B4E" w:rsidRPr="00A0749F" w:rsidRDefault="00DB7B4E" w:rsidP="00AD5821">
            <w:pPr>
              <w:shd w:val="clear" w:color="auto" w:fill="FFFFFF"/>
              <w:rPr>
                <w:rFonts w:ascii="Times New Roman" w:eastAsia="Times New Roman" w:hAnsi="Times New Roman" w:cs="Times New Roman"/>
                <w:color w:val="1A1A1A"/>
                <w:sz w:val="24"/>
                <w:szCs w:val="24"/>
                <w:lang w:eastAsia="ru-RU"/>
              </w:rPr>
            </w:pPr>
            <w:r w:rsidRPr="00A0749F">
              <w:rPr>
                <w:rFonts w:ascii="Times New Roman" w:eastAsia="Times New Roman" w:hAnsi="Times New Roman" w:cs="Times New Roman"/>
                <w:color w:val="1A1A1A"/>
                <w:sz w:val="24"/>
                <w:szCs w:val="24"/>
                <w:lang w:eastAsia="ru-RU"/>
              </w:rPr>
              <w:t>профессиональному развитию</w:t>
            </w:r>
          </w:p>
          <w:p w14:paraId="4F2275EC" w14:textId="77777777" w:rsidR="00DB7B4E" w:rsidRPr="00A0749F" w:rsidRDefault="00DB7B4E" w:rsidP="00AD5821">
            <w:pPr>
              <w:shd w:val="clear" w:color="auto" w:fill="FFFFFF"/>
              <w:rPr>
                <w:rFonts w:ascii="Times New Roman" w:eastAsia="Times New Roman" w:hAnsi="Times New Roman" w:cs="Times New Roman"/>
                <w:color w:val="1A1A1A"/>
                <w:sz w:val="24"/>
                <w:szCs w:val="24"/>
                <w:lang w:eastAsia="ru-RU"/>
              </w:rPr>
            </w:pPr>
            <w:r w:rsidRPr="00A0749F">
              <w:rPr>
                <w:rFonts w:ascii="Times New Roman" w:eastAsia="Times New Roman" w:hAnsi="Times New Roman" w:cs="Times New Roman"/>
                <w:color w:val="1A1A1A"/>
                <w:sz w:val="24"/>
                <w:szCs w:val="24"/>
                <w:lang w:eastAsia="ru-RU"/>
              </w:rPr>
              <w:t>Определяет перспективы трудоустройства</w:t>
            </w:r>
          </w:p>
          <w:p w14:paraId="7812AB88" w14:textId="77777777" w:rsidR="00DB7B4E" w:rsidRPr="00A0749F" w:rsidRDefault="00DB7B4E" w:rsidP="00AD5821">
            <w:pPr>
              <w:suppressAutoHyphens/>
              <w:contextualSpacing/>
              <w:rPr>
                <w:rFonts w:ascii="Times New Roman" w:hAnsi="Times New Roman" w:cs="Times New Roman"/>
                <w:i/>
                <w:sz w:val="24"/>
                <w:szCs w:val="24"/>
              </w:rPr>
            </w:pPr>
          </w:p>
          <w:p w14:paraId="7F4B8793" w14:textId="77777777" w:rsidR="00DB7B4E" w:rsidRPr="00A0749F" w:rsidRDefault="00DB7B4E" w:rsidP="00AD5821">
            <w:pPr>
              <w:shd w:val="clear" w:color="auto" w:fill="FFFFFF"/>
              <w:rPr>
                <w:rFonts w:ascii="Times New Roman" w:eastAsia="Times New Roman" w:hAnsi="Times New Roman" w:cs="Times New Roman"/>
                <w:color w:val="1A1A1A"/>
                <w:sz w:val="24"/>
                <w:szCs w:val="24"/>
                <w:lang w:eastAsia="ru-RU"/>
              </w:rPr>
            </w:pPr>
            <w:r w:rsidRPr="00A0749F">
              <w:rPr>
                <w:rFonts w:ascii="Times New Roman" w:eastAsia="Times New Roman" w:hAnsi="Times New Roman" w:cs="Times New Roman"/>
                <w:color w:val="1A1A1A"/>
                <w:sz w:val="24"/>
                <w:szCs w:val="24"/>
                <w:lang w:eastAsia="ru-RU"/>
              </w:rPr>
              <w:t>Ставит цели выполнения деятельности в</w:t>
            </w:r>
          </w:p>
          <w:p w14:paraId="0F9D0652" w14:textId="77777777" w:rsidR="00DB7B4E" w:rsidRPr="00A0749F" w:rsidRDefault="00DB7B4E" w:rsidP="00AD5821">
            <w:pPr>
              <w:shd w:val="clear" w:color="auto" w:fill="FFFFFF"/>
              <w:rPr>
                <w:rFonts w:ascii="Times New Roman" w:eastAsia="Times New Roman" w:hAnsi="Times New Roman" w:cs="Times New Roman"/>
                <w:color w:val="1A1A1A"/>
                <w:sz w:val="24"/>
                <w:szCs w:val="24"/>
                <w:lang w:eastAsia="ru-RU"/>
              </w:rPr>
            </w:pPr>
            <w:r w:rsidRPr="00A0749F">
              <w:rPr>
                <w:rFonts w:ascii="Times New Roman" w:eastAsia="Times New Roman" w:hAnsi="Times New Roman" w:cs="Times New Roman"/>
                <w:color w:val="1A1A1A"/>
                <w:sz w:val="24"/>
                <w:szCs w:val="24"/>
                <w:lang w:eastAsia="ru-RU"/>
              </w:rPr>
              <w:t>соответствии с заданием</w:t>
            </w:r>
          </w:p>
          <w:p w14:paraId="16082B45" w14:textId="77777777" w:rsidR="00DB7B4E" w:rsidRPr="00A0749F" w:rsidRDefault="00DB7B4E" w:rsidP="00AD5821">
            <w:pPr>
              <w:shd w:val="clear" w:color="auto" w:fill="FFFFFF"/>
              <w:rPr>
                <w:rFonts w:ascii="Times New Roman" w:eastAsia="Times New Roman" w:hAnsi="Times New Roman" w:cs="Times New Roman"/>
                <w:color w:val="1A1A1A"/>
                <w:sz w:val="24"/>
                <w:szCs w:val="24"/>
                <w:lang w:eastAsia="ru-RU"/>
              </w:rPr>
            </w:pPr>
            <w:r w:rsidRPr="00A0749F">
              <w:rPr>
                <w:rFonts w:ascii="Times New Roman" w:eastAsia="Times New Roman" w:hAnsi="Times New Roman" w:cs="Times New Roman"/>
                <w:color w:val="1A1A1A"/>
                <w:sz w:val="24"/>
                <w:szCs w:val="24"/>
                <w:lang w:eastAsia="ru-RU"/>
              </w:rPr>
              <w:t>Находит способы реализации</w:t>
            </w:r>
          </w:p>
          <w:p w14:paraId="5270A160" w14:textId="77777777" w:rsidR="00DB7B4E" w:rsidRPr="00A0749F" w:rsidRDefault="00DB7B4E" w:rsidP="00AD5821">
            <w:pPr>
              <w:shd w:val="clear" w:color="auto" w:fill="FFFFFF"/>
              <w:rPr>
                <w:rFonts w:ascii="Times New Roman" w:eastAsia="Times New Roman" w:hAnsi="Times New Roman" w:cs="Times New Roman"/>
                <w:color w:val="1A1A1A"/>
                <w:sz w:val="24"/>
                <w:szCs w:val="24"/>
                <w:lang w:eastAsia="ru-RU"/>
              </w:rPr>
            </w:pPr>
            <w:r w:rsidRPr="00A0749F">
              <w:rPr>
                <w:rFonts w:ascii="Times New Roman" w:eastAsia="Times New Roman" w:hAnsi="Times New Roman" w:cs="Times New Roman"/>
                <w:color w:val="1A1A1A"/>
                <w:sz w:val="24"/>
                <w:szCs w:val="24"/>
                <w:lang w:eastAsia="ru-RU"/>
              </w:rPr>
              <w:t>самостоятельной деятельности</w:t>
            </w:r>
          </w:p>
          <w:p w14:paraId="45EBB944" w14:textId="77777777" w:rsidR="00DB7B4E" w:rsidRPr="00A0749F" w:rsidRDefault="00DB7B4E" w:rsidP="00AD5821">
            <w:pPr>
              <w:shd w:val="clear" w:color="auto" w:fill="FFFFFF"/>
              <w:rPr>
                <w:rFonts w:ascii="Times New Roman" w:eastAsia="Times New Roman" w:hAnsi="Times New Roman" w:cs="Times New Roman"/>
                <w:color w:val="1A1A1A"/>
                <w:sz w:val="24"/>
                <w:szCs w:val="24"/>
                <w:lang w:eastAsia="ru-RU"/>
              </w:rPr>
            </w:pPr>
            <w:r w:rsidRPr="00A0749F">
              <w:rPr>
                <w:rFonts w:ascii="Times New Roman" w:eastAsia="Times New Roman" w:hAnsi="Times New Roman" w:cs="Times New Roman"/>
                <w:color w:val="1A1A1A"/>
                <w:sz w:val="24"/>
                <w:szCs w:val="24"/>
                <w:lang w:eastAsia="ru-RU"/>
              </w:rPr>
              <w:t>Выстраивает план (программу) деятельности</w:t>
            </w:r>
          </w:p>
          <w:p w14:paraId="7F2F33ED" w14:textId="77777777" w:rsidR="00DB7B4E" w:rsidRPr="00A0749F" w:rsidRDefault="00DB7B4E" w:rsidP="00AD5821">
            <w:pPr>
              <w:shd w:val="clear" w:color="auto" w:fill="FFFFFF"/>
              <w:rPr>
                <w:rFonts w:ascii="Times New Roman" w:eastAsia="Times New Roman" w:hAnsi="Times New Roman" w:cs="Times New Roman"/>
                <w:color w:val="1A1A1A"/>
                <w:sz w:val="24"/>
                <w:szCs w:val="24"/>
                <w:lang w:eastAsia="ru-RU"/>
              </w:rPr>
            </w:pPr>
            <w:r w:rsidRPr="00A0749F">
              <w:rPr>
                <w:rFonts w:ascii="Times New Roman" w:eastAsia="Times New Roman" w:hAnsi="Times New Roman" w:cs="Times New Roman"/>
                <w:color w:val="1A1A1A"/>
                <w:sz w:val="24"/>
                <w:szCs w:val="24"/>
                <w:lang w:eastAsia="ru-RU"/>
              </w:rPr>
              <w:t>Подбирает информацию и необходимые для</w:t>
            </w:r>
          </w:p>
          <w:p w14:paraId="50E7FD36" w14:textId="77777777" w:rsidR="00DB7B4E" w:rsidRPr="00A0749F" w:rsidRDefault="00DB7B4E" w:rsidP="00AD5821">
            <w:pPr>
              <w:shd w:val="clear" w:color="auto" w:fill="FFFFFF"/>
              <w:rPr>
                <w:rFonts w:ascii="Times New Roman" w:eastAsia="Times New Roman" w:hAnsi="Times New Roman" w:cs="Times New Roman"/>
                <w:color w:val="1A1A1A"/>
                <w:sz w:val="24"/>
                <w:szCs w:val="24"/>
                <w:lang w:eastAsia="ru-RU"/>
              </w:rPr>
            </w:pPr>
            <w:r w:rsidRPr="00A0749F">
              <w:rPr>
                <w:rFonts w:ascii="Times New Roman" w:eastAsia="Times New Roman" w:hAnsi="Times New Roman" w:cs="Times New Roman"/>
                <w:color w:val="1A1A1A"/>
                <w:sz w:val="24"/>
                <w:szCs w:val="24"/>
                <w:lang w:eastAsia="ru-RU"/>
              </w:rPr>
              <w:t>организации деятельности</w:t>
            </w:r>
          </w:p>
          <w:p w14:paraId="6EE9F308" w14:textId="77777777" w:rsidR="00DB7B4E" w:rsidRPr="00A0749F" w:rsidRDefault="00DB7B4E" w:rsidP="00AD5821">
            <w:pPr>
              <w:shd w:val="clear" w:color="auto" w:fill="FFFFFF"/>
              <w:rPr>
                <w:rFonts w:ascii="Times New Roman" w:eastAsia="Times New Roman" w:hAnsi="Times New Roman" w:cs="Times New Roman"/>
                <w:color w:val="1A1A1A"/>
                <w:sz w:val="24"/>
                <w:szCs w:val="24"/>
                <w:lang w:eastAsia="ru-RU"/>
              </w:rPr>
            </w:pPr>
            <w:r w:rsidRPr="00A0749F">
              <w:rPr>
                <w:rFonts w:ascii="Times New Roman" w:eastAsia="Times New Roman" w:hAnsi="Times New Roman" w:cs="Times New Roman"/>
                <w:color w:val="1A1A1A"/>
                <w:sz w:val="24"/>
                <w:szCs w:val="24"/>
                <w:lang w:eastAsia="ru-RU"/>
              </w:rPr>
              <w:lastRenderedPageBreak/>
              <w:t>Организует рабочее место</w:t>
            </w:r>
          </w:p>
          <w:p w14:paraId="201D61C2" w14:textId="77777777" w:rsidR="00DB7B4E" w:rsidRPr="00A0749F" w:rsidRDefault="00DB7B4E" w:rsidP="00AD5821">
            <w:pPr>
              <w:shd w:val="clear" w:color="auto" w:fill="FFFFFF"/>
              <w:rPr>
                <w:rFonts w:ascii="Times New Roman" w:eastAsia="Times New Roman" w:hAnsi="Times New Roman" w:cs="Times New Roman"/>
                <w:color w:val="1A1A1A"/>
                <w:sz w:val="24"/>
                <w:szCs w:val="24"/>
                <w:lang w:eastAsia="ru-RU"/>
              </w:rPr>
            </w:pPr>
            <w:r w:rsidRPr="00A0749F">
              <w:rPr>
                <w:rFonts w:ascii="Times New Roman" w:eastAsia="Times New Roman" w:hAnsi="Times New Roman" w:cs="Times New Roman"/>
                <w:color w:val="1A1A1A"/>
                <w:sz w:val="24"/>
                <w:szCs w:val="24"/>
                <w:lang w:eastAsia="ru-RU"/>
              </w:rPr>
              <w:t>Выбирает способы выполнения профессиональных задач</w:t>
            </w:r>
          </w:p>
          <w:p w14:paraId="223C2007" w14:textId="77777777" w:rsidR="00DB7B4E" w:rsidRPr="00A0749F" w:rsidRDefault="00DB7B4E" w:rsidP="00AD5821">
            <w:pPr>
              <w:shd w:val="clear" w:color="auto" w:fill="FFFFFF"/>
              <w:rPr>
                <w:rFonts w:ascii="Times New Roman" w:eastAsia="Times New Roman" w:hAnsi="Times New Roman" w:cs="Times New Roman"/>
                <w:color w:val="1A1A1A"/>
                <w:sz w:val="24"/>
                <w:szCs w:val="24"/>
                <w:lang w:eastAsia="ru-RU"/>
              </w:rPr>
            </w:pPr>
            <w:r w:rsidRPr="00A0749F">
              <w:rPr>
                <w:rFonts w:ascii="Times New Roman" w:eastAsia="Times New Roman" w:hAnsi="Times New Roman" w:cs="Times New Roman"/>
                <w:color w:val="1A1A1A"/>
                <w:sz w:val="24"/>
                <w:szCs w:val="24"/>
                <w:lang w:eastAsia="ru-RU"/>
              </w:rPr>
              <w:t>Умеет оценить эффективность выполнения</w:t>
            </w:r>
          </w:p>
          <w:p w14:paraId="77A56A22" w14:textId="77777777" w:rsidR="00DB7B4E" w:rsidRPr="00A0749F" w:rsidRDefault="00DB7B4E" w:rsidP="00AD5821">
            <w:pPr>
              <w:shd w:val="clear" w:color="auto" w:fill="FFFFFF"/>
              <w:rPr>
                <w:rFonts w:ascii="Times New Roman" w:eastAsia="Times New Roman" w:hAnsi="Times New Roman" w:cs="Times New Roman"/>
                <w:color w:val="1A1A1A"/>
                <w:sz w:val="24"/>
                <w:szCs w:val="24"/>
                <w:lang w:eastAsia="ru-RU"/>
              </w:rPr>
            </w:pPr>
            <w:r w:rsidRPr="00A0749F">
              <w:rPr>
                <w:rFonts w:ascii="Times New Roman" w:eastAsia="Times New Roman" w:hAnsi="Times New Roman" w:cs="Times New Roman"/>
                <w:color w:val="1A1A1A"/>
                <w:sz w:val="24"/>
                <w:szCs w:val="24"/>
                <w:lang w:eastAsia="ru-RU"/>
              </w:rPr>
              <w:t>собственной деятельности</w:t>
            </w:r>
          </w:p>
          <w:p w14:paraId="1FE58008" w14:textId="77777777" w:rsidR="00DB7B4E" w:rsidRPr="00A0749F" w:rsidRDefault="00DB7B4E" w:rsidP="00AD5821">
            <w:pPr>
              <w:suppressAutoHyphens/>
              <w:contextualSpacing/>
              <w:rPr>
                <w:rFonts w:ascii="Times New Roman" w:hAnsi="Times New Roman" w:cs="Times New Roman"/>
                <w:i/>
                <w:sz w:val="24"/>
                <w:szCs w:val="24"/>
              </w:rPr>
            </w:pPr>
          </w:p>
          <w:p w14:paraId="426D791D" w14:textId="77777777" w:rsidR="00DB7B4E" w:rsidRPr="00A0749F" w:rsidRDefault="00DB7B4E" w:rsidP="00AD5821">
            <w:pPr>
              <w:suppressAutoHyphens/>
              <w:contextualSpacing/>
              <w:rPr>
                <w:rFonts w:ascii="Times New Roman" w:hAnsi="Times New Roman" w:cs="Times New Roman"/>
                <w:i/>
                <w:sz w:val="24"/>
                <w:szCs w:val="24"/>
              </w:rPr>
            </w:pPr>
          </w:p>
          <w:p w14:paraId="7CCC2EF0" w14:textId="77777777" w:rsidR="00DB7B4E" w:rsidRPr="00A0749F" w:rsidRDefault="00DB7B4E" w:rsidP="00AD5821">
            <w:pPr>
              <w:suppressAutoHyphens/>
              <w:contextualSpacing/>
              <w:rPr>
                <w:rFonts w:ascii="Times New Roman" w:hAnsi="Times New Roman" w:cs="Times New Roman"/>
                <w:sz w:val="24"/>
                <w:szCs w:val="24"/>
              </w:rPr>
            </w:pPr>
            <w:r w:rsidRPr="00A0749F">
              <w:rPr>
                <w:rFonts w:ascii="Times New Roman" w:hAnsi="Times New Roman" w:cs="Times New Roman"/>
                <w:sz w:val="24"/>
                <w:szCs w:val="24"/>
              </w:rPr>
              <w:t>Осуществляет поиск информации в сети</w:t>
            </w:r>
          </w:p>
          <w:p w14:paraId="4031B27C" w14:textId="77777777" w:rsidR="00DB7B4E" w:rsidRPr="00A0749F" w:rsidRDefault="00DB7B4E" w:rsidP="00AD5821">
            <w:pPr>
              <w:suppressAutoHyphens/>
              <w:contextualSpacing/>
              <w:rPr>
                <w:rFonts w:ascii="Times New Roman" w:hAnsi="Times New Roman" w:cs="Times New Roman"/>
                <w:sz w:val="24"/>
                <w:szCs w:val="24"/>
              </w:rPr>
            </w:pPr>
            <w:r w:rsidRPr="00A0749F">
              <w:rPr>
                <w:rFonts w:ascii="Times New Roman" w:hAnsi="Times New Roman" w:cs="Times New Roman"/>
                <w:sz w:val="24"/>
                <w:szCs w:val="24"/>
              </w:rPr>
              <w:t>Интернет и различных электронных носителях</w:t>
            </w:r>
          </w:p>
          <w:p w14:paraId="4D991E48" w14:textId="77777777" w:rsidR="00DB7B4E" w:rsidRPr="00A0749F" w:rsidRDefault="00DB7B4E" w:rsidP="00AD5821">
            <w:pPr>
              <w:suppressAutoHyphens/>
              <w:contextualSpacing/>
              <w:rPr>
                <w:rFonts w:ascii="Times New Roman" w:hAnsi="Times New Roman" w:cs="Times New Roman"/>
                <w:sz w:val="24"/>
                <w:szCs w:val="24"/>
              </w:rPr>
            </w:pPr>
            <w:r w:rsidRPr="00A0749F">
              <w:rPr>
                <w:rFonts w:ascii="Times New Roman" w:hAnsi="Times New Roman" w:cs="Times New Roman"/>
                <w:sz w:val="24"/>
                <w:szCs w:val="24"/>
              </w:rPr>
              <w:t>Извлекает информацию с электронных носителей</w:t>
            </w:r>
          </w:p>
          <w:p w14:paraId="062B84D4" w14:textId="77777777" w:rsidR="00DB7B4E" w:rsidRPr="00A0749F" w:rsidRDefault="00DB7B4E" w:rsidP="00AD5821">
            <w:pPr>
              <w:suppressAutoHyphens/>
              <w:contextualSpacing/>
              <w:rPr>
                <w:rFonts w:ascii="Times New Roman" w:hAnsi="Times New Roman" w:cs="Times New Roman"/>
                <w:sz w:val="24"/>
                <w:szCs w:val="24"/>
              </w:rPr>
            </w:pPr>
            <w:r w:rsidRPr="00A0749F">
              <w:rPr>
                <w:rFonts w:ascii="Times New Roman" w:hAnsi="Times New Roman" w:cs="Times New Roman"/>
                <w:sz w:val="24"/>
                <w:szCs w:val="24"/>
              </w:rPr>
              <w:t>Использует средства ИТ для обработки и</w:t>
            </w:r>
          </w:p>
          <w:p w14:paraId="4E93763B" w14:textId="77777777" w:rsidR="00DB7B4E" w:rsidRPr="00A0749F" w:rsidRDefault="00DB7B4E" w:rsidP="00AD5821">
            <w:pPr>
              <w:suppressAutoHyphens/>
              <w:contextualSpacing/>
              <w:rPr>
                <w:rFonts w:ascii="Times New Roman" w:hAnsi="Times New Roman" w:cs="Times New Roman"/>
                <w:sz w:val="24"/>
                <w:szCs w:val="24"/>
              </w:rPr>
            </w:pPr>
            <w:r w:rsidRPr="00A0749F">
              <w:rPr>
                <w:rFonts w:ascii="Times New Roman" w:hAnsi="Times New Roman" w:cs="Times New Roman"/>
                <w:sz w:val="24"/>
                <w:szCs w:val="24"/>
              </w:rPr>
              <w:t>хранения информации</w:t>
            </w:r>
          </w:p>
          <w:p w14:paraId="0A2B9EA3" w14:textId="77777777" w:rsidR="00DB7B4E" w:rsidRPr="00A0749F" w:rsidRDefault="00DB7B4E" w:rsidP="00AD5821">
            <w:pPr>
              <w:suppressAutoHyphens/>
              <w:contextualSpacing/>
              <w:rPr>
                <w:rFonts w:ascii="Times New Roman" w:hAnsi="Times New Roman" w:cs="Times New Roman"/>
                <w:sz w:val="24"/>
                <w:szCs w:val="24"/>
              </w:rPr>
            </w:pPr>
            <w:r w:rsidRPr="00A0749F">
              <w:rPr>
                <w:rFonts w:ascii="Times New Roman" w:hAnsi="Times New Roman" w:cs="Times New Roman"/>
                <w:sz w:val="24"/>
                <w:szCs w:val="24"/>
              </w:rPr>
              <w:t>Представляет информацию в различных формах с использованием разнообразного</w:t>
            </w:r>
          </w:p>
          <w:p w14:paraId="46718797" w14:textId="77777777" w:rsidR="00DB7B4E" w:rsidRPr="00A0749F" w:rsidRDefault="00DB7B4E" w:rsidP="00AD5821">
            <w:pPr>
              <w:suppressAutoHyphens/>
              <w:contextualSpacing/>
              <w:rPr>
                <w:rFonts w:ascii="Times New Roman" w:hAnsi="Times New Roman" w:cs="Times New Roman"/>
                <w:sz w:val="24"/>
                <w:szCs w:val="24"/>
              </w:rPr>
            </w:pPr>
            <w:r w:rsidRPr="00A0749F">
              <w:rPr>
                <w:rFonts w:ascii="Times New Roman" w:hAnsi="Times New Roman" w:cs="Times New Roman"/>
                <w:sz w:val="24"/>
                <w:szCs w:val="24"/>
              </w:rPr>
              <w:t>программного обеспечения</w:t>
            </w:r>
          </w:p>
          <w:p w14:paraId="0C6B846D" w14:textId="77777777" w:rsidR="00DB7B4E" w:rsidRPr="00A0749F" w:rsidRDefault="00DB7B4E" w:rsidP="00AD5821">
            <w:pPr>
              <w:suppressAutoHyphens/>
              <w:contextualSpacing/>
              <w:rPr>
                <w:rFonts w:ascii="Times New Roman" w:hAnsi="Times New Roman" w:cs="Times New Roman"/>
                <w:sz w:val="24"/>
                <w:szCs w:val="24"/>
              </w:rPr>
            </w:pPr>
            <w:r w:rsidRPr="00A0749F">
              <w:rPr>
                <w:rFonts w:ascii="Times New Roman" w:hAnsi="Times New Roman" w:cs="Times New Roman"/>
                <w:sz w:val="24"/>
                <w:szCs w:val="24"/>
              </w:rPr>
              <w:t>Создаёт презентации в различных формах</w:t>
            </w:r>
          </w:p>
          <w:p w14:paraId="13C3F18A" w14:textId="77777777" w:rsidR="00DB7B4E" w:rsidRPr="00A0749F" w:rsidRDefault="00DB7B4E" w:rsidP="00AD5821">
            <w:pPr>
              <w:suppressAutoHyphens/>
              <w:contextualSpacing/>
              <w:rPr>
                <w:rFonts w:ascii="Times New Roman" w:hAnsi="Times New Roman" w:cs="Times New Roman"/>
                <w:sz w:val="24"/>
                <w:szCs w:val="24"/>
              </w:rPr>
            </w:pPr>
          </w:p>
          <w:p w14:paraId="5F15E77D" w14:textId="77777777" w:rsidR="00DB7B4E" w:rsidRPr="00A0749F" w:rsidRDefault="00DB7B4E" w:rsidP="00AD5821">
            <w:pPr>
              <w:suppressAutoHyphens/>
              <w:contextualSpacing/>
              <w:rPr>
                <w:rFonts w:ascii="Times New Roman" w:hAnsi="Times New Roman" w:cs="Times New Roman"/>
                <w:sz w:val="24"/>
                <w:szCs w:val="24"/>
              </w:rPr>
            </w:pPr>
            <w:r w:rsidRPr="00A0749F">
              <w:rPr>
                <w:rFonts w:ascii="Times New Roman" w:hAnsi="Times New Roman" w:cs="Times New Roman"/>
                <w:sz w:val="24"/>
                <w:szCs w:val="24"/>
              </w:rPr>
              <w:t>Знание технологий профессиональной</w:t>
            </w:r>
          </w:p>
          <w:p w14:paraId="665E94A1" w14:textId="77777777" w:rsidR="00DB7B4E" w:rsidRPr="00A0749F" w:rsidRDefault="00DB7B4E" w:rsidP="00AD5821">
            <w:pPr>
              <w:suppressAutoHyphens/>
              <w:contextualSpacing/>
              <w:rPr>
                <w:rFonts w:ascii="Times New Roman" w:hAnsi="Times New Roman" w:cs="Times New Roman"/>
                <w:sz w:val="24"/>
                <w:szCs w:val="24"/>
              </w:rPr>
            </w:pPr>
            <w:r w:rsidRPr="00A0749F">
              <w:rPr>
                <w:rFonts w:ascii="Times New Roman" w:hAnsi="Times New Roman" w:cs="Times New Roman"/>
                <w:sz w:val="24"/>
                <w:szCs w:val="24"/>
              </w:rPr>
              <w:t>деятельности</w:t>
            </w:r>
          </w:p>
          <w:p w14:paraId="5578C5BF" w14:textId="77777777" w:rsidR="00DB7B4E" w:rsidRPr="00A0749F" w:rsidRDefault="00DB7B4E" w:rsidP="00AD5821">
            <w:pPr>
              <w:suppressAutoHyphens/>
              <w:contextualSpacing/>
              <w:rPr>
                <w:rFonts w:ascii="Times New Roman" w:hAnsi="Times New Roman" w:cs="Times New Roman"/>
                <w:sz w:val="24"/>
                <w:szCs w:val="24"/>
              </w:rPr>
            </w:pPr>
            <w:r w:rsidRPr="00A0749F">
              <w:rPr>
                <w:rFonts w:ascii="Times New Roman" w:hAnsi="Times New Roman" w:cs="Times New Roman"/>
                <w:sz w:val="24"/>
                <w:szCs w:val="24"/>
              </w:rPr>
              <w:t>Умение ориентироваться в частой смене технологий</w:t>
            </w:r>
          </w:p>
          <w:p w14:paraId="15470163" w14:textId="77777777" w:rsidR="00DB7B4E" w:rsidRPr="00A0749F" w:rsidRDefault="00DB7B4E" w:rsidP="00AD5821">
            <w:pPr>
              <w:suppressAutoHyphens/>
              <w:contextualSpacing/>
              <w:rPr>
                <w:rFonts w:ascii="Times New Roman" w:hAnsi="Times New Roman" w:cs="Times New Roman"/>
                <w:sz w:val="24"/>
                <w:szCs w:val="24"/>
              </w:rPr>
            </w:pPr>
            <w:r w:rsidRPr="00A0749F">
              <w:rPr>
                <w:rFonts w:ascii="Times New Roman" w:hAnsi="Times New Roman" w:cs="Times New Roman"/>
                <w:sz w:val="24"/>
                <w:szCs w:val="24"/>
              </w:rPr>
              <w:t>Профессиональная этика</w:t>
            </w:r>
          </w:p>
        </w:tc>
        <w:tc>
          <w:tcPr>
            <w:tcW w:w="1061" w:type="pct"/>
          </w:tcPr>
          <w:p w14:paraId="600CF400" w14:textId="77777777" w:rsidR="00DB7B4E" w:rsidRPr="00A0749F" w:rsidRDefault="00DB7B4E" w:rsidP="00AD5821">
            <w:pPr>
              <w:suppressAutoHyphens/>
              <w:contextualSpacing/>
              <w:rPr>
                <w:rFonts w:ascii="Times New Roman" w:hAnsi="Times New Roman" w:cs="Times New Roman"/>
                <w:sz w:val="24"/>
                <w:szCs w:val="24"/>
              </w:rPr>
            </w:pPr>
            <w:r w:rsidRPr="00A0749F">
              <w:rPr>
                <w:rFonts w:ascii="Times New Roman" w:hAnsi="Times New Roman" w:cs="Times New Roman"/>
                <w:sz w:val="24"/>
                <w:szCs w:val="24"/>
              </w:rPr>
              <w:lastRenderedPageBreak/>
              <w:t>Наблюдение и интерпретация результатов деятельности обучающихся в процессе освоения программы:</w:t>
            </w:r>
          </w:p>
          <w:p w14:paraId="6BF99750" w14:textId="77777777" w:rsidR="00DB7B4E" w:rsidRPr="00A0749F" w:rsidRDefault="00DB7B4E" w:rsidP="00AD5821">
            <w:pPr>
              <w:suppressAutoHyphens/>
              <w:contextualSpacing/>
              <w:rPr>
                <w:rFonts w:ascii="Times New Roman" w:hAnsi="Times New Roman" w:cs="Times New Roman"/>
                <w:sz w:val="24"/>
                <w:szCs w:val="24"/>
              </w:rPr>
            </w:pPr>
            <w:r w:rsidRPr="00A0749F">
              <w:rPr>
                <w:rFonts w:ascii="Times New Roman" w:hAnsi="Times New Roman" w:cs="Times New Roman"/>
                <w:sz w:val="24"/>
                <w:szCs w:val="24"/>
              </w:rPr>
              <w:t>устный опрос</w:t>
            </w:r>
          </w:p>
          <w:p w14:paraId="612EC6CE" w14:textId="77777777" w:rsidR="00DB7B4E" w:rsidRPr="00A0749F" w:rsidRDefault="00DB7B4E" w:rsidP="00AD5821">
            <w:pPr>
              <w:suppressAutoHyphens/>
              <w:contextualSpacing/>
              <w:rPr>
                <w:rFonts w:ascii="Times New Roman" w:hAnsi="Times New Roman" w:cs="Times New Roman"/>
                <w:sz w:val="24"/>
                <w:szCs w:val="24"/>
              </w:rPr>
            </w:pPr>
            <w:r w:rsidRPr="00A0749F">
              <w:rPr>
                <w:rFonts w:ascii="Times New Roman" w:hAnsi="Times New Roman" w:cs="Times New Roman"/>
                <w:sz w:val="24"/>
                <w:szCs w:val="24"/>
              </w:rPr>
              <w:t>- тестирование</w:t>
            </w:r>
          </w:p>
          <w:p w14:paraId="5A8DB8A8" w14:textId="77777777" w:rsidR="00DB7B4E" w:rsidRPr="00A0749F" w:rsidRDefault="00DB7B4E" w:rsidP="00AD5821">
            <w:pPr>
              <w:suppressAutoHyphens/>
              <w:contextualSpacing/>
              <w:rPr>
                <w:rFonts w:ascii="Times New Roman" w:hAnsi="Times New Roman" w:cs="Times New Roman"/>
                <w:sz w:val="24"/>
                <w:szCs w:val="24"/>
              </w:rPr>
            </w:pPr>
            <w:r w:rsidRPr="00A0749F">
              <w:rPr>
                <w:rFonts w:ascii="Times New Roman" w:hAnsi="Times New Roman" w:cs="Times New Roman"/>
                <w:sz w:val="24"/>
                <w:szCs w:val="24"/>
              </w:rPr>
              <w:t>- проверочная работа</w:t>
            </w:r>
          </w:p>
          <w:p w14:paraId="09F1ED7C" w14:textId="77777777" w:rsidR="00DB7B4E" w:rsidRPr="00A0749F" w:rsidRDefault="00DB7B4E" w:rsidP="00AD5821">
            <w:pPr>
              <w:suppressAutoHyphens/>
              <w:contextualSpacing/>
              <w:rPr>
                <w:rFonts w:ascii="Times New Roman" w:hAnsi="Times New Roman" w:cs="Times New Roman"/>
                <w:sz w:val="24"/>
                <w:szCs w:val="24"/>
              </w:rPr>
            </w:pPr>
            <w:r w:rsidRPr="00A0749F">
              <w:rPr>
                <w:rFonts w:ascii="Times New Roman" w:hAnsi="Times New Roman" w:cs="Times New Roman"/>
                <w:sz w:val="24"/>
                <w:szCs w:val="24"/>
              </w:rPr>
              <w:t>- решение задач</w:t>
            </w:r>
          </w:p>
          <w:p w14:paraId="21306978" w14:textId="77777777" w:rsidR="00DB7B4E" w:rsidRPr="00A0749F" w:rsidRDefault="00DB7B4E" w:rsidP="00AD5821">
            <w:pPr>
              <w:suppressAutoHyphens/>
              <w:contextualSpacing/>
              <w:rPr>
                <w:rFonts w:ascii="Times New Roman" w:hAnsi="Times New Roman" w:cs="Times New Roman"/>
                <w:sz w:val="24"/>
                <w:szCs w:val="24"/>
              </w:rPr>
            </w:pPr>
            <w:r w:rsidRPr="00A0749F">
              <w:rPr>
                <w:rFonts w:ascii="Times New Roman" w:hAnsi="Times New Roman" w:cs="Times New Roman"/>
                <w:sz w:val="24"/>
                <w:szCs w:val="24"/>
              </w:rPr>
              <w:t>- экспертная оценка</w:t>
            </w:r>
          </w:p>
          <w:p w14:paraId="594AD5A4" w14:textId="77777777" w:rsidR="00DB7B4E" w:rsidRPr="00A0749F" w:rsidRDefault="00DB7B4E" w:rsidP="00AD5821">
            <w:pPr>
              <w:suppressAutoHyphens/>
              <w:contextualSpacing/>
              <w:rPr>
                <w:rFonts w:ascii="Times New Roman" w:hAnsi="Times New Roman" w:cs="Times New Roman"/>
                <w:sz w:val="24"/>
                <w:szCs w:val="24"/>
              </w:rPr>
            </w:pPr>
            <w:r w:rsidRPr="00A0749F">
              <w:rPr>
                <w:rFonts w:ascii="Times New Roman" w:hAnsi="Times New Roman" w:cs="Times New Roman"/>
                <w:sz w:val="24"/>
                <w:szCs w:val="24"/>
              </w:rPr>
              <w:t>выполнения</w:t>
            </w:r>
          </w:p>
          <w:p w14:paraId="26F2E57F" w14:textId="77777777" w:rsidR="00DB7B4E" w:rsidRPr="00A0749F" w:rsidRDefault="00DB7B4E" w:rsidP="00AD5821">
            <w:pPr>
              <w:suppressAutoHyphens/>
              <w:contextualSpacing/>
              <w:rPr>
                <w:rFonts w:ascii="Times New Roman" w:hAnsi="Times New Roman" w:cs="Times New Roman"/>
                <w:sz w:val="24"/>
                <w:szCs w:val="24"/>
              </w:rPr>
            </w:pPr>
            <w:r w:rsidRPr="00A0749F">
              <w:rPr>
                <w:rFonts w:ascii="Times New Roman" w:hAnsi="Times New Roman" w:cs="Times New Roman"/>
                <w:sz w:val="24"/>
                <w:szCs w:val="24"/>
              </w:rPr>
              <w:t>практических занятий</w:t>
            </w:r>
          </w:p>
          <w:p w14:paraId="4F5B08B6" w14:textId="77777777" w:rsidR="00DB7B4E" w:rsidRPr="00A0749F" w:rsidRDefault="00DB7B4E" w:rsidP="00AD5821">
            <w:pPr>
              <w:suppressAutoHyphens/>
              <w:contextualSpacing/>
              <w:rPr>
                <w:rFonts w:ascii="Times New Roman" w:hAnsi="Times New Roman" w:cs="Times New Roman"/>
                <w:sz w:val="24"/>
                <w:szCs w:val="24"/>
              </w:rPr>
            </w:pPr>
            <w:r w:rsidRPr="00A0749F">
              <w:rPr>
                <w:rFonts w:ascii="Times New Roman" w:hAnsi="Times New Roman" w:cs="Times New Roman"/>
                <w:sz w:val="24"/>
                <w:szCs w:val="24"/>
              </w:rPr>
              <w:t>- зачет</w:t>
            </w:r>
          </w:p>
          <w:p w14:paraId="726A0435" w14:textId="77777777" w:rsidR="00DB7B4E" w:rsidRPr="00A0749F" w:rsidRDefault="00DB7B4E" w:rsidP="00AD5821">
            <w:pPr>
              <w:suppressAutoHyphens/>
              <w:contextualSpacing/>
              <w:rPr>
                <w:rFonts w:ascii="Times New Roman" w:hAnsi="Times New Roman" w:cs="Times New Roman"/>
                <w:i/>
                <w:sz w:val="24"/>
                <w:szCs w:val="24"/>
              </w:rPr>
            </w:pPr>
          </w:p>
        </w:tc>
      </w:tr>
    </w:tbl>
    <w:p w14:paraId="7EAB4577" w14:textId="77777777" w:rsidR="00DB7B4E" w:rsidRDefault="00DB7B4E" w:rsidP="00A05BCC">
      <w:pPr>
        <w:keepNext/>
        <w:ind w:firstLine="709"/>
        <w:jc w:val="right"/>
        <w:rPr>
          <w:rFonts w:ascii="Times New Roman" w:eastAsia="Times New Roman" w:hAnsi="Times New Roman" w:cs="Times New Roman"/>
          <w:b/>
          <w:sz w:val="24"/>
          <w:szCs w:val="24"/>
        </w:rPr>
      </w:pPr>
    </w:p>
    <w:p w14:paraId="6ABD9D9E" w14:textId="77777777" w:rsidR="00DB7B4E" w:rsidRDefault="00DB7B4E">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758690D6" w14:textId="77777777" w:rsidR="008C36EE" w:rsidRPr="008C36EE" w:rsidRDefault="008C36EE" w:rsidP="008C36EE">
      <w:pPr>
        <w:jc w:val="right"/>
        <w:rPr>
          <w:rFonts w:ascii="Times New Roman" w:hAnsi="Times New Roman" w:cs="Times New Roman"/>
          <w:b/>
          <w:bCs/>
          <w:sz w:val="24"/>
          <w:szCs w:val="24"/>
        </w:rPr>
      </w:pPr>
      <w:r w:rsidRPr="008C36EE">
        <w:rPr>
          <w:rFonts w:ascii="Times New Roman" w:hAnsi="Times New Roman" w:cs="Times New Roman"/>
          <w:color w:val="000000"/>
          <w:sz w:val="24"/>
          <w:szCs w:val="24"/>
        </w:rPr>
        <w:lastRenderedPageBreak/>
        <w:t>П</w:t>
      </w:r>
      <w:r w:rsidRPr="008C36EE">
        <w:rPr>
          <w:rFonts w:ascii="Times New Roman" w:hAnsi="Times New Roman" w:cs="Times New Roman"/>
          <w:b/>
          <w:bCs/>
          <w:sz w:val="24"/>
          <w:szCs w:val="24"/>
        </w:rPr>
        <w:t>риложение 2.23</w:t>
      </w:r>
    </w:p>
    <w:p w14:paraId="466F69A9" w14:textId="77777777" w:rsidR="008C36EE" w:rsidRPr="008C36EE" w:rsidRDefault="008C36EE" w:rsidP="008C36EE">
      <w:pPr>
        <w:jc w:val="right"/>
        <w:rPr>
          <w:rFonts w:ascii="Times New Roman" w:hAnsi="Times New Roman" w:cs="Times New Roman"/>
          <w:b/>
          <w:bCs/>
          <w:sz w:val="24"/>
          <w:szCs w:val="24"/>
        </w:rPr>
      </w:pPr>
      <w:r w:rsidRPr="008C36EE">
        <w:rPr>
          <w:rFonts w:ascii="Times New Roman" w:hAnsi="Times New Roman" w:cs="Times New Roman"/>
          <w:b/>
          <w:bCs/>
          <w:sz w:val="24"/>
          <w:szCs w:val="24"/>
        </w:rPr>
        <w:t>к ОПОП-П по специальности</w:t>
      </w:r>
    </w:p>
    <w:p w14:paraId="3B35656A" w14:textId="77777777" w:rsidR="008C36EE" w:rsidRPr="008C36EE" w:rsidRDefault="008C36EE" w:rsidP="008C36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rFonts w:ascii="Times New Roman" w:hAnsi="Times New Roman" w:cs="Times New Roman"/>
          <w:b/>
          <w:color w:val="000000"/>
          <w:sz w:val="24"/>
          <w:szCs w:val="24"/>
        </w:rPr>
      </w:pPr>
      <w:r w:rsidRPr="008C36EE">
        <w:rPr>
          <w:rFonts w:ascii="Times New Roman" w:hAnsi="Times New Roman" w:cs="Times New Roman"/>
          <w:b/>
          <w:color w:val="000000"/>
          <w:sz w:val="24"/>
          <w:szCs w:val="24"/>
        </w:rPr>
        <w:t xml:space="preserve">13.02.13 Эксплуатация и обслуживание </w:t>
      </w:r>
    </w:p>
    <w:p w14:paraId="0A80785D" w14:textId="77777777" w:rsidR="008C36EE" w:rsidRPr="008C36EE" w:rsidRDefault="008C36EE" w:rsidP="008C36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rFonts w:ascii="Times New Roman" w:hAnsi="Times New Roman" w:cs="Times New Roman"/>
          <w:b/>
          <w:color w:val="000000"/>
          <w:sz w:val="24"/>
          <w:szCs w:val="24"/>
        </w:rPr>
      </w:pPr>
      <w:r w:rsidRPr="008C36EE">
        <w:rPr>
          <w:rFonts w:ascii="Times New Roman" w:hAnsi="Times New Roman" w:cs="Times New Roman"/>
          <w:b/>
          <w:color w:val="000000"/>
          <w:sz w:val="24"/>
          <w:szCs w:val="24"/>
        </w:rPr>
        <w:t xml:space="preserve">электрического и электромеханического </w:t>
      </w:r>
    </w:p>
    <w:p w14:paraId="7D964DFD" w14:textId="77777777" w:rsidR="008C36EE" w:rsidRPr="008C36EE" w:rsidRDefault="008C36EE" w:rsidP="008C36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rFonts w:ascii="Times New Roman" w:hAnsi="Times New Roman" w:cs="Times New Roman"/>
          <w:b/>
          <w:sz w:val="24"/>
          <w:szCs w:val="24"/>
        </w:rPr>
      </w:pPr>
      <w:r w:rsidRPr="008C36EE">
        <w:rPr>
          <w:rFonts w:ascii="Times New Roman" w:hAnsi="Times New Roman" w:cs="Times New Roman"/>
          <w:b/>
          <w:color w:val="000000"/>
          <w:sz w:val="24"/>
          <w:szCs w:val="24"/>
        </w:rPr>
        <w:t>оборудования (по отраслям)</w:t>
      </w:r>
      <w:r w:rsidRPr="008C36EE">
        <w:rPr>
          <w:rFonts w:ascii="Times New Roman" w:hAnsi="Times New Roman" w:cs="Times New Roman"/>
          <w:b/>
          <w:sz w:val="24"/>
          <w:szCs w:val="24"/>
        </w:rPr>
        <w:t xml:space="preserve">. </w:t>
      </w:r>
    </w:p>
    <w:p w14:paraId="0A3AEAAF" w14:textId="77777777" w:rsidR="008C36EE" w:rsidRPr="008C36EE" w:rsidRDefault="008C36EE" w:rsidP="008C36EE">
      <w:pPr>
        <w:widowControl w:val="0"/>
        <w:ind w:left="720"/>
        <w:rPr>
          <w:rFonts w:ascii="Times New Roman" w:eastAsia="Times New Roman" w:hAnsi="Times New Roman" w:cs="Times New Roman"/>
          <w:sz w:val="24"/>
          <w:szCs w:val="24"/>
          <w:lang w:eastAsia="nl-NL"/>
        </w:rPr>
      </w:pPr>
    </w:p>
    <w:p w14:paraId="1149F426" w14:textId="77777777" w:rsidR="008C36EE" w:rsidRPr="00C54EAE" w:rsidRDefault="008C36EE" w:rsidP="008C36EE">
      <w:pPr>
        <w:jc w:val="right"/>
        <w:rPr>
          <w:rFonts w:ascii="Times New Roman" w:hAnsi="Times New Roman" w:cs="Times New Roman"/>
          <w:bCs/>
          <w:sz w:val="24"/>
          <w:szCs w:val="24"/>
        </w:rPr>
      </w:pPr>
    </w:p>
    <w:p w14:paraId="5D280E99" w14:textId="77777777" w:rsidR="008C36EE" w:rsidRPr="00C54EAE" w:rsidRDefault="008C36EE" w:rsidP="008C36EE">
      <w:pPr>
        <w:jc w:val="right"/>
        <w:rPr>
          <w:rFonts w:ascii="Times New Roman" w:hAnsi="Times New Roman" w:cs="Times New Roman"/>
          <w:bCs/>
          <w:sz w:val="24"/>
          <w:szCs w:val="24"/>
        </w:rPr>
      </w:pPr>
    </w:p>
    <w:p w14:paraId="64C4F7A5" w14:textId="77777777" w:rsidR="008C36EE" w:rsidRPr="00C54EAE" w:rsidRDefault="008C36EE" w:rsidP="008C36EE">
      <w:pPr>
        <w:jc w:val="right"/>
        <w:rPr>
          <w:rFonts w:ascii="Times New Roman" w:hAnsi="Times New Roman" w:cs="Times New Roman"/>
          <w:bCs/>
          <w:sz w:val="24"/>
          <w:szCs w:val="24"/>
        </w:rPr>
      </w:pPr>
    </w:p>
    <w:p w14:paraId="735D5CA4" w14:textId="77777777" w:rsidR="008C36EE" w:rsidRPr="00C54EAE" w:rsidRDefault="008C36EE" w:rsidP="008C36EE">
      <w:pPr>
        <w:jc w:val="right"/>
        <w:rPr>
          <w:rFonts w:ascii="Times New Roman" w:hAnsi="Times New Roman" w:cs="Times New Roman"/>
          <w:bCs/>
          <w:sz w:val="24"/>
          <w:szCs w:val="24"/>
        </w:rPr>
      </w:pPr>
    </w:p>
    <w:p w14:paraId="5FB7E867" w14:textId="77777777" w:rsidR="008C36EE" w:rsidRPr="00C54EAE" w:rsidRDefault="008C36EE" w:rsidP="008C36EE">
      <w:pPr>
        <w:jc w:val="right"/>
        <w:rPr>
          <w:rFonts w:ascii="Times New Roman" w:hAnsi="Times New Roman" w:cs="Times New Roman"/>
          <w:bCs/>
          <w:sz w:val="24"/>
          <w:szCs w:val="24"/>
        </w:rPr>
      </w:pPr>
    </w:p>
    <w:p w14:paraId="2D5B95C1" w14:textId="77777777" w:rsidR="008C36EE" w:rsidRPr="00C54EAE" w:rsidRDefault="008C36EE" w:rsidP="008C36EE">
      <w:pPr>
        <w:jc w:val="right"/>
        <w:rPr>
          <w:rFonts w:ascii="Times New Roman" w:hAnsi="Times New Roman" w:cs="Times New Roman"/>
          <w:bCs/>
          <w:sz w:val="24"/>
          <w:szCs w:val="24"/>
        </w:rPr>
      </w:pPr>
    </w:p>
    <w:p w14:paraId="2D8CDAE4" w14:textId="77777777" w:rsidR="008C36EE" w:rsidRPr="00C54EAE" w:rsidRDefault="008C36EE" w:rsidP="008C36EE">
      <w:pPr>
        <w:jc w:val="right"/>
        <w:rPr>
          <w:rFonts w:ascii="Times New Roman" w:hAnsi="Times New Roman" w:cs="Times New Roman"/>
          <w:bCs/>
          <w:sz w:val="24"/>
          <w:szCs w:val="24"/>
        </w:rPr>
      </w:pPr>
    </w:p>
    <w:p w14:paraId="0FB62523" w14:textId="77777777" w:rsidR="008C36EE" w:rsidRPr="00C54EAE" w:rsidRDefault="008C36EE" w:rsidP="008C36EE">
      <w:pPr>
        <w:jc w:val="right"/>
        <w:rPr>
          <w:rFonts w:ascii="Times New Roman" w:hAnsi="Times New Roman" w:cs="Times New Roman"/>
          <w:bCs/>
          <w:sz w:val="24"/>
          <w:szCs w:val="24"/>
        </w:rPr>
      </w:pPr>
    </w:p>
    <w:p w14:paraId="59BB6E0E" w14:textId="77777777" w:rsidR="008C36EE" w:rsidRPr="00C54EAE" w:rsidRDefault="008C36EE" w:rsidP="008C36EE">
      <w:pPr>
        <w:jc w:val="right"/>
        <w:rPr>
          <w:rFonts w:ascii="Times New Roman" w:hAnsi="Times New Roman" w:cs="Times New Roman"/>
          <w:bCs/>
          <w:sz w:val="24"/>
          <w:szCs w:val="24"/>
        </w:rPr>
      </w:pPr>
    </w:p>
    <w:p w14:paraId="0679EDB9" w14:textId="77777777" w:rsidR="008C36EE" w:rsidRPr="00C54EAE" w:rsidRDefault="008C36EE" w:rsidP="008C36EE">
      <w:pPr>
        <w:jc w:val="right"/>
        <w:rPr>
          <w:rFonts w:ascii="Times New Roman" w:hAnsi="Times New Roman" w:cs="Times New Roman"/>
          <w:bCs/>
          <w:sz w:val="24"/>
          <w:szCs w:val="24"/>
        </w:rPr>
      </w:pPr>
    </w:p>
    <w:p w14:paraId="0EA1957F" w14:textId="77777777" w:rsidR="008C36EE" w:rsidRPr="00C54EAE" w:rsidRDefault="008C36EE" w:rsidP="008C36EE">
      <w:pPr>
        <w:jc w:val="right"/>
        <w:rPr>
          <w:rFonts w:ascii="Times New Roman" w:hAnsi="Times New Roman" w:cs="Times New Roman"/>
          <w:bCs/>
          <w:sz w:val="24"/>
          <w:szCs w:val="24"/>
        </w:rPr>
      </w:pPr>
    </w:p>
    <w:p w14:paraId="67F0E0F5" w14:textId="77777777" w:rsidR="008C36EE" w:rsidRPr="00C54EAE" w:rsidRDefault="008C36EE" w:rsidP="008C36EE">
      <w:pPr>
        <w:jc w:val="right"/>
        <w:rPr>
          <w:rFonts w:ascii="Times New Roman" w:hAnsi="Times New Roman" w:cs="Times New Roman"/>
          <w:bCs/>
          <w:sz w:val="24"/>
          <w:szCs w:val="24"/>
        </w:rPr>
      </w:pPr>
    </w:p>
    <w:p w14:paraId="1EF2FD35" w14:textId="77777777" w:rsidR="008C36EE" w:rsidRPr="00C54EAE" w:rsidRDefault="008C36EE" w:rsidP="008C36EE">
      <w:pPr>
        <w:jc w:val="center"/>
        <w:rPr>
          <w:rFonts w:ascii="Times New Roman" w:hAnsi="Times New Roman" w:cs="Times New Roman"/>
          <w:b/>
          <w:bCs/>
          <w:sz w:val="24"/>
          <w:szCs w:val="24"/>
        </w:rPr>
      </w:pPr>
      <w:r w:rsidRPr="00C54EAE">
        <w:rPr>
          <w:rFonts w:ascii="Times New Roman" w:hAnsi="Times New Roman" w:cs="Times New Roman"/>
          <w:b/>
          <w:bCs/>
          <w:sz w:val="24"/>
          <w:szCs w:val="24"/>
        </w:rPr>
        <w:t>Рабочая программа дисциплины</w:t>
      </w:r>
    </w:p>
    <w:p w14:paraId="6AE8AACD" w14:textId="77777777" w:rsidR="008C36EE" w:rsidRPr="008C36EE" w:rsidRDefault="008C36EE" w:rsidP="008C36EE">
      <w:pPr>
        <w:jc w:val="center"/>
        <w:rPr>
          <w:rFonts w:ascii="Times New Roman" w:hAnsi="Times New Roman" w:cs="Times New Roman"/>
          <w:b/>
          <w:bCs/>
          <w:sz w:val="24"/>
          <w:szCs w:val="24"/>
        </w:rPr>
      </w:pPr>
    </w:p>
    <w:p w14:paraId="7AED5E6C" w14:textId="75F92874" w:rsidR="008C36EE" w:rsidRPr="008C36EE" w:rsidRDefault="008C36EE" w:rsidP="008C36EE">
      <w:pPr>
        <w:widowControl w:val="0"/>
        <w:jc w:val="center"/>
        <w:rPr>
          <w:rFonts w:ascii="Times New Roman" w:eastAsia="Segoe UI" w:hAnsi="Times New Roman" w:cs="Times New Roman"/>
          <w:b/>
          <w:sz w:val="24"/>
          <w:szCs w:val="24"/>
          <w:lang w:eastAsia="nl-NL"/>
        </w:rPr>
      </w:pPr>
      <w:r w:rsidRPr="008C36EE">
        <w:rPr>
          <w:rFonts w:ascii="Times New Roman" w:eastAsia="Segoe UI" w:hAnsi="Times New Roman" w:cs="Times New Roman"/>
          <w:b/>
          <w:sz w:val="24"/>
          <w:szCs w:val="24"/>
          <w:lang w:eastAsia="nl-NL"/>
        </w:rPr>
        <w:t>«ОП.1</w:t>
      </w:r>
      <w:r w:rsidR="00EE2E2E">
        <w:rPr>
          <w:rFonts w:ascii="Times New Roman" w:eastAsia="Segoe UI" w:hAnsi="Times New Roman" w:cs="Times New Roman"/>
          <w:b/>
          <w:sz w:val="24"/>
          <w:szCs w:val="24"/>
          <w:lang w:eastAsia="nl-NL"/>
        </w:rPr>
        <w:t>5</w:t>
      </w:r>
      <w:r w:rsidRPr="008C36EE">
        <w:rPr>
          <w:rFonts w:ascii="Times New Roman" w:eastAsia="Segoe UI" w:hAnsi="Times New Roman" w:cs="Times New Roman"/>
          <w:b/>
          <w:sz w:val="24"/>
          <w:szCs w:val="24"/>
          <w:lang w:eastAsia="nl-NL"/>
        </w:rPr>
        <w:t xml:space="preserve"> Правовые основы профессиональной деятельности»</w:t>
      </w:r>
    </w:p>
    <w:p w14:paraId="7F4C616C" w14:textId="77777777" w:rsidR="008C36EE" w:rsidRPr="008C36EE" w:rsidRDefault="008C36EE" w:rsidP="008C36EE">
      <w:pPr>
        <w:spacing w:before="100" w:beforeAutospacing="1" w:after="100" w:afterAutospacing="1"/>
        <w:jc w:val="center"/>
        <w:outlineLvl w:val="0"/>
        <w:rPr>
          <w:rFonts w:ascii="Times New Roman" w:eastAsia="Times New Roman" w:hAnsi="Times New Roman" w:cs="Times New Roman"/>
          <w:bCs/>
          <w:kern w:val="36"/>
          <w:sz w:val="24"/>
          <w:szCs w:val="24"/>
          <w:lang w:eastAsia="ru-RU"/>
        </w:rPr>
      </w:pPr>
    </w:p>
    <w:p w14:paraId="304266BE" w14:textId="77777777" w:rsidR="008C36EE" w:rsidRPr="008C36EE" w:rsidRDefault="008C36EE" w:rsidP="008C36EE">
      <w:pPr>
        <w:spacing w:before="100" w:beforeAutospacing="1" w:after="100" w:afterAutospacing="1"/>
        <w:jc w:val="center"/>
        <w:outlineLvl w:val="0"/>
        <w:rPr>
          <w:rFonts w:ascii="Times New Roman" w:eastAsia="Times New Roman" w:hAnsi="Times New Roman" w:cs="Times New Roman"/>
          <w:bCs/>
          <w:kern w:val="36"/>
          <w:sz w:val="24"/>
          <w:szCs w:val="24"/>
          <w:lang w:eastAsia="ru-RU"/>
        </w:rPr>
      </w:pPr>
    </w:p>
    <w:p w14:paraId="7E6C6042" w14:textId="77777777" w:rsidR="008C36EE" w:rsidRPr="008C36EE" w:rsidRDefault="008C36EE" w:rsidP="008C36EE">
      <w:pPr>
        <w:spacing w:before="100" w:beforeAutospacing="1" w:after="100" w:afterAutospacing="1"/>
        <w:jc w:val="center"/>
        <w:outlineLvl w:val="0"/>
        <w:rPr>
          <w:rFonts w:ascii="Times New Roman" w:eastAsia="Times New Roman" w:hAnsi="Times New Roman" w:cs="Times New Roman"/>
          <w:bCs/>
          <w:kern w:val="36"/>
          <w:sz w:val="24"/>
          <w:szCs w:val="24"/>
          <w:lang w:eastAsia="ru-RU"/>
        </w:rPr>
      </w:pPr>
    </w:p>
    <w:p w14:paraId="1EB5D0FE" w14:textId="77777777" w:rsidR="008C36EE" w:rsidRPr="008C36EE" w:rsidRDefault="008C36EE" w:rsidP="008C36EE">
      <w:pPr>
        <w:spacing w:before="100" w:beforeAutospacing="1" w:after="100" w:afterAutospacing="1"/>
        <w:jc w:val="center"/>
        <w:outlineLvl w:val="0"/>
        <w:rPr>
          <w:rFonts w:ascii="Times New Roman" w:eastAsia="Times New Roman" w:hAnsi="Times New Roman" w:cs="Times New Roman"/>
          <w:bCs/>
          <w:kern w:val="36"/>
          <w:sz w:val="24"/>
          <w:szCs w:val="24"/>
          <w:lang w:eastAsia="ru-RU"/>
        </w:rPr>
      </w:pPr>
    </w:p>
    <w:p w14:paraId="401F746B" w14:textId="77777777" w:rsidR="008C36EE" w:rsidRPr="008C36EE" w:rsidRDefault="008C36EE" w:rsidP="008C36EE">
      <w:pPr>
        <w:spacing w:before="100" w:beforeAutospacing="1" w:after="100" w:afterAutospacing="1"/>
        <w:jc w:val="center"/>
        <w:outlineLvl w:val="0"/>
        <w:rPr>
          <w:rFonts w:ascii="Times New Roman" w:eastAsia="Times New Roman" w:hAnsi="Times New Roman" w:cs="Times New Roman"/>
          <w:bCs/>
          <w:kern w:val="36"/>
          <w:sz w:val="24"/>
          <w:szCs w:val="24"/>
          <w:lang w:eastAsia="ru-RU"/>
        </w:rPr>
      </w:pPr>
    </w:p>
    <w:p w14:paraId="11C2060A" w14:textId="77777777" w:rsidR="008C36EE" w:rsidRPr="008C36EE" w:rsidRDefault="008C36EE" w:rsidP="008C36EE">
      <w:pPr>
        <w:spacing w:before="100" w:beforeAutospacing="1" w:after="100" w:afterAutospacing="1"/>
        <w:jc w:val="center"/>
        <w:outlineLvl w:val="0"/>
        <w:rPr>
          <w:rFonts w:ascii="Times New Roman" w:eastAsia="Times New Roman" w:hAnsi="Times New Roman" w:cs="Times New Roman"/>
          <w:bCs/>
          <w:kern w:val="36"/>
          <w:sz w:val="24"/>
          <w:szCs w:val="24"/>
          <w:lang w:eastAsia="ru-RU"/>
        </w:rPr>
      </w:pPr>
    </w:p>
    <w:p w14:paraId="5B6E66F4" w14:textId="77777777" w:rsidR="008C36EE" w:rsidRPr="008C36EE" w:rsidRDefault="008C36EE" w:rsidP="008C36EE">
      <w:pPr>
        <w:spacing w:before="100" w:beforeAutospacing="1" w:after="100" w:afterAutospacing="1"/>
        <w:jc w:val="center"/>
        <w:outlineLvl w:val="0"/>
        <w:rPr>
          <w:rFonts w:ascii="Times New Roman" w:eastAsia="Times New Roman" w:hAnsi="Times New Roman" w:cs="Times New Roman"/>
          <w:bCs/>
          <w:kern w:val="36"/>
          <w:sz w:val="24"/>
          <w:szCs w:val="24"/>
          <w:lang w:eastAsia="ru-RU"/>
        </w:rPr>
      </w:pPr>
    </w:p>
    <w:p w14:paraId="357076C2" w14:textId="77777777" w:rsidR="008C36EE" w:rsidRPr="008C36EE" w:rsidRDefault="008C36EE" w:rsidP="008C36EE">
      <w:pPr>
        <w:spacing w:before="100" w:beforeAutospacing="1" w:after="100" w:afterAutospacing="1"/>
        <w:jc w:val="center"/>
        <w:outlineLvl w:val="0"/>
        <w:rPr>
          <w:rFonts w:ascii="Times New Roman" w:eastAsia="Times New Roman" w:hAnsi="Times New Roman" w:cs="Times New Roman"/>
          <w:bCs/>
          <w:kern w:val="36"/>
          <w:sz w:val="24"/>
          <w:szCs w:val="24"/>
          <w:lang w:eastAsia="ru-RU"/>
        </w:rPr>
      </w:pPr>
    </w:p>
    <w:p w14:paraId="3688BB55" w14:textId="77777777" w:rsidR="008C36EE" w:rsidRPr="008C36EE" w:rsidRDefault="008C36EE" w:rsidP="008C36EE">
      <w:pPr>
        <w:spacing w:before="100" w:beforeAutospacing="1" w:after="100" w:afterAutospacing="1"/>
        <w:jc w:val="center"/>
        <w:outlineLvl w:val="0"/>
        <w:rPr>
          <w:rFonts w:ascii="Times New Roman" w:eastAsia="Times New Roman" w:hAnsi="Times New Roman" w:cs="Times New Roman"/>
          <w:bCs/>
          <w:kern w:val="36"/>
          <w:sz w:val="24"/>
          <w:szCs w:val="24"/>
          <w:lang w:eastAsia="ru-RU"/>
        </w:rPr>
      </w:pPr>
    </w:p>
    <w:p w14:paraId="368770F7" w14:textId="77777777" w:rsidR="008C36EE" w:rsidRPr="008C36EE" w:rsidRDefault="008C36EE" w:rsidP="008C36EE">
      <w:pPr>
        <w:spacing w:before="100" w:beforeAutospacing="1" w:after="100" w:afterAutospacing="1"/>
        <w:jc w:val="center"/>
        <w:outlineLvl w:val="0"/>
        <w:rPr>
          <w:rFonts w:ascii="Times New Roman" w:eastAsia="Times New Roman" w:hAnsi="Times New Roman" w:cs="Times New Roman"/>
          <w:bCs/>
          <w:kern w:val="36"/>
          <w:sz w:val="24"/>
          <w:szCs w:val="24"/>
          <w:lang w:eastAsia="ru-RU"/>
        </w:rPr>
      </w:pPr>
    </w:p>
    <w:p w14:paraId="05057958" w14:textId="77777777" w:rsidR="008C36EE" w:rsidRPr="008C36EE" w:rsidRDefault="008C36EE" w:rsidP="008C36EE">
      <w:pPr>
        <w:spacing w:before="100" w:beforeAutospacing="1" w:after="100" w:afterAutospacing="1"/>
        <w:jc w:val="center"/>
        <w:outlineLvl w:val="0"/>
        <w:rPr>
          <w:rFonts w:ascii="Times New Roman" w:eastAsia="Times New Roman" w:hAnsi="Times New Roman" w:cs="Times New Roman"/>
          <w:bCs/>
          <w:kern w:val="36"/>
          <w:sz w:val="24"/>
          <w:szCs w:val="24"/>
          <w:lang w:eastAsia="ru-RU"/>
        </w:rPr>
      </w:pPr>
    </w:p>
    <w:p w14:paraId="3E0CCEA1" w14:textId="77777777" w:rsidR="008C36EE" w:rsidRPr="008C36EE" w:rsidRDefault="008C36EE" w:rsidP="008C36EE">
      <w:pPr>
        <w:spacing w:before="100" w:beforeAutospacing="1" w:after="100" w:afterAutospacing="1"/>
        <w:jc w:val="center"/>
        <w:outlineLvl w:val="0"/>
        <w:rPr>
          <w:rFonts w:ascii="Times New Roman" w:eastAsia="Times New Roman" w:hAnsi="Times New Roman" w:cs="Times New Roman"/>
          <w:bCs/>
          <w:kern w:val="36"/>
          <w:sz w:val="24"/>
          <w:szCs w:val="24"/>
          <w:lang w:eastAsia="ru-RU"/>
        </w:rPr>
      </w:pPr>
    </w:p>
    <w:p w14:paraId="0C5FD008" w14:textId="77777777" w:rsidR="008C36EE" w:rsidRPr="008C36EE" w:rsidRDefault="008C36EE" w:rsidP="008C36EE">
      <w:pPr>
        <w:spacing w:before="100" w:beforeAutospacing="1" w:after="100" w:afterAutospacing="1"/>
        <w:jc w:val="center"/>
        <w:outlineLvl w:val="0"/>
        <w:rPr>
          <w:rFonts w:ascii="Times New Roman" w:eastAsia="Times New Roman" w:hAnsi="Times New Roman" w:cs="Times New Roman"/>
          <w:bCs/>
          <w:kern w:val="36"/>
          <w:sz w:val="24"/>
          <w:szCs w:val="24"/>
          <w:lang w:eastAsia="ru-RU"/>
        </w:rPr>
      </w:pPr>
    </w:p>
    <w:p w14:paraId="52BC78B4" w14:textId="77777777" w:rsidR="008C36EE" w:rsidRPr="008C36EE" w:rsidRDefault="008C36EE" w:rsidP="008C36EE">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r w:rsidRPr="008C36EE">
        <w:rPr>
          <w:rFonts w:ascii="Times New Roman" w:eastAsia="Times New Roman" w:hAnsi="Times New Roman" w:cs="Times New Roman"/>
          <w:b/>
          <w:bCs/>
          <w:kern w:val="36"/>
          <w:sz w:val="24"/>
          <w:szCs w:val="24"/>
          <w:lang w:eastAsia="ru-RU"/>
        </w:rPr>
        <w:t>2024г.</w:t>
      </w:r>
    </w:p>
    <w:p w14:paraId="236F7B44" w14:textId="77777777" w:rsidR="008C36EE" w:rsidRPr="008C36EE" w:rsidRDefault="008C36EE" w:rsidP="008C36EE">
      <w:pPr>
        <w:spacing w:before="100" w:beforeAutospacing="1" w:after="100" w:afterAutospacing="1"/>
        <w:jc w:val="center"/>
        <w:outlineLvl w:val="0"/>
        <w:rPr>
          <w:rFonts w:ascii="Times New Roman" w:eastAsia="Times New Roman" w:hAnsi="Times New Roman" w:cs="Times New Roman"/>
          <w:bCs/>
          <w:kern w:val="36"/>
          <w:sz w:val="24"/>
          <w:szCs w:val="24"/>
          <w:lang w:eastAsia="ru-RU"/>
        </w:rPr>
      </w:pPr>
    </w:p>
    <w:p w14:paraId="06D8AC6F" w14:textId="77777777" w:rsidR="008C36EE" w:rsidRPr="008C36EE" w:rsidRDefault="008C36EE" w:rsidP="008C36EE">
      <w:pPr>
        <w:rPr>
          <w:rFonts w:ascii="Times New Roman" w:eastAsia="Segoe UI" w:hAnsi="Times New Roman" w:cs="Times New Roman"/>
          <w:bCs/>
          <w:caps/>
          <w:kern w:val="32"/>
          <w:sz w:val="24"/>
          <w:szCs w:val="24"/>
        </w:rPr>
      </w:pPr>
    </w:p>
    <w:p w14:paraId="415BD1CD" w14:textId="77777777" w:rsidR="008C36EE" w:rsidRPr="008C36EE" w:rsidRDefault="008C36EE" w:rsidP="008C36EE">
      <w:pPr>
        <w:keepNext/>
        <w:spacing w:after="120"/>
        <w:jc w:val="center"/>
        <w:outlineLvl w:val="0"/>
        <w:rPr>
          <w:rFonts w:ascii="Times New Roman" w:eastAsia="Segoe UI" w:hAnsi="Times New Roman" w:cs="Times New Roman"/>
          <w:b/>
          <w:bCs/>
          <w:caps/>
          <w:kern w:val="32"/>
          <w:sz w:val="24"/>
          <w:szCs w:val="24"/>
          <w:lang w:eastAsia="x-none"/>
        </w:rPr>
      </w:pPr>
      <w:r w:rsidRPr="008C36EE">
        <w:rPr>
          <w:rFonts w:ascii="Times New Roman" w:eastAsia="Segoe UI" w:hAnsi="Times New Roman" w:cs="Times New Roman"/>
          <w:b/>
          <w:bCs/>
          <w:caps/>
          <w:kern w:val="32"/>
          <w:sz w:val="24"/>
          <w:szCs w:val="24"/>
          <w:lang w:eastAsia="x-none"/>
        </w:rPr>
        <w:t>СОДЕРЖАНИЕ ПРОГРАММЫ</w:t>
      </w:r>
    </w:p>
    <w:p w14:paraId="7A8C7724" w14:textId="77777777" w:rsidR="008C36EE" w:rsidRPr="008C36EE" w:rsidRDefault="008C36EE" w:rsidP="008C36EE">
      <w:pPr>
        <w:tabs>
          <w:tab w:val="right" w:leader="dot" w:pos="9639"/>
        </w:tabs>
        <w:spacing w:before="120" w:line="276" w:lineRule="auto"/>
        <w:rPr>
          <w:rFonts w:eastAsiaTheme="minorEastAsia"/>
          <w:noProof/>
          <w:lang w:eastAsia="ru-RU"/>
        </w:rPr>
      </w:pPr>
      <w:r w:rsidRPr="008C36EE">
        <w:rPr>
          <w:rFonts w:ascii="Times New Roman" w:hAnsi="Times New Roman" w:cs="Times New Roman"/>
          <w:noProof/>
        </w:rPr>
        <w:fldChar w:fldCharType="begin"/>
      </w:r>
      <w:r w:rsidRPr="008C36EE">
        <w:rPr>
          <w:rFonts w:ascii="Times New Roman" w:hAnsi="Times New Roman" w:cs="Times New Roman"/>
          <w:noProof/>
        </w:rPr>
        <w:instrText xml:space="preserve"> TOC \h \z \t "Раздел 1;1;Раздел 1.1;2" </w:instrText>
      </w:r>
      <w:r w:rsidRPr="008C36EE">
        <w:rPr>
          <w:rFonts w:ascii="Times New Roman" w:hAnsi="Times New Roman" w:cs="Times New Roman"/>
          <w:noProof/>
        </w:rPr>
        <w:fldChar w:fldCharType="separate"/>
      </w:r>
      <w:hyperlink w:anchor="_Toc156825287" w:history="1">
        <w:r w:rsidRPr="008C36EE">
          <w:rPr>
            <w:rFonts w:ascii="Times New Roman" w:hAnsi="Times New Roman" w:cs="Times New Roman"/>
            <w:b/>
            <w:bCs/>
            <w:noProof/>
          </w:rPr>
          <w:t>СОДЕРЖАНИЕ ПРОГРАММЫ</w:t>
        </w:r>
        <w:r w:rsidRPr="008C36EE">
          <w:rPr>
            <w:rFonts w:ascii="Times New Roman" w:hAnsi="Times New Roman" w:cs="Times New Roman"/>
            <w:b/>
            <w:bCs/>
            <w:noProof/>
            <w:webHidden/>
          </w:rPr>
          <w:tab/>
          <w:t>2</w:t>
        </w:r>
      </w:hyperlink>
    </w:p>
    <w:p w14:paraId="79C39FD4" w14:textId="77777777" w:rsidR="008C36EE" w:rsidRPr="008C36EE" w:rsidRDefault="0096534A" w:rsidP="008C36EE">
      <w:pPr>
        <w:tabs>
          <w:tab w:val="right" w:leader="dot" w:pos="9639"/>
        </w:tabs>
        <w:spacing w:before="120" w:line="276" w:lineRule="auto"/>
        <w:rPr>
          <w:rFonts w:eastAsiaTheme="minorEastAsia"/>
          <w:noProof/>
          <w:lang w:eastAsia="ru-RU"/>
        </w:rPr>
      </w:pPr>
      <w:hyperlink w:anchor="_Toc156825288" w:history="1">
        <w:r w:rsidR="008C36EE" w:rsidRPr="008C36EE">
          <w:rPr>
            <w:rFonts w:ascii="Times New Roman" w:hAnsi="Times New Roman" w:cs="Times New Roman"/>
            <w:b/>
            <w:bCs/>
            <w:noProof/>
          </w:rPr>
          <w:t>1. Общая характеристика</w:t>
        </w:r>
        <w:r w:rsidR="008C36EE" w:rsidRPr="008C36EE">
          <w:rPr>
            <w:rFonts w:ascii="Times New Roman" w:hAnsi="Times New Roman" w:cs="Times New Roman"/>
            <w:b/>
            <w:bCs/>
            <w:noProof/>
            <w:webHidden/>
          </w:rPr>
          <w:tab/>
          <w:t>3</w:t>
        </w:r>
      </w:hyperlink>
    </w:p>
    <w:p w14:paraId="60D77CAD" w14:textId="77777777" w:rsidR="008C36EE" w:rsidRPr="008C36EE" w:rsidRDefault="0096534A" w:rsidP="008C36EE">
      <w:pPr>
        <w:tabs>
          <w:tab w:val="right" w:leader="dot" w:pos="9639"/>
        </w:tabs>
        <w:spacing w:before="120"/>
        <w:ind w:left="240"/>
        <w:rPr>
          <w:rFonts w:eastAsiaTheme="minorEastAsia"/>
          <w:noProof/>
          <w:lang w:eastAsia="ru-RU"/>
        </w:rPr>
      </w:pPr>
      <w:hyperlink w:anchor="_Toc156825289" w:history="1">
        <w:r w:rsidR="008C36EE" w:rsidRPr="008C36EE">
          <w:rPr>
            <w:rFonts w:ascii="Times New Roman" w:eastAsia="Times New Roman" w:hAnsi="Times New Roman" w:cs="Times New Roman"/>
            <w:noProof/>
            <w:sz w:val="24"/>
            <w:szCs w:val="24"/>
            <w:lang w:eastAsia="ru-RU"/>
          </w:rPr>
          <w:t>1.1. Цель и место дисциплины в структуре образовательной программы</w:t>
        </w:r>
        <w:r w:rsidR="008C36EE" w:rsidRPr="008C36EE">
          <w:rPr>
            <w:rFonts w:ascii="Times New Roman" w:eastAsia="Times New Roman" w:hAnsi="Times New Roman" w:cs="Times New Roman"/>
            <w:noProof/>
            <w:webHidden/>
            <w:sz w:val="24"/>
            <w:szCs w:val="24"/>
            <w:lang w:eastAsia="ru-RU"/>
          </w:rPr>
          <w:tab/>
          <w:t>3</w:t>
        </w:r>
      </w:hyperlink>
    </w:p>
    <w:p w14:paraId="45D6F202" w14:textId="77777777" w:rsidR="008C36EE" w:rsidRPr="008C36EE" w:rsidRDefault="0096534A" w:rsidP="008C36EE">
      <w:pPr>
        <w:tabs>
          <w:tab w:val="right" w:leader="dot" w:pos="9639"/>
        </w:tabs>
        <w:spacing w:before="120" w:line="276" w:lineRule="auto"/>
        <w:ind w:left="240"/>
        <w:rPr>
          <w:rFonts w:ascii="Times New Roman" w:eastAsia="Times New Roman" w:hAnsi="Times New Roman" w:cs="Times New Roman"/>
          <w:noProof/>
          <w:sz w:val="24"/>
          <w:szCs w:val="24"/>
          <w:lang w:eastAsia="ru-RU"/>
        </w:rPr>
      </w:pPr>
      <w:hyperlink w:anchor="_Toc156825290" w:history="1">
        <w:r w:rsidR="008C36EE" w:rsidRPr="008C36EE">
          <w:rPr>
            <w:rFonts w:ascii="Times New Roman" w:eastAsia="Times New Roman" w:hAnsi="Times New Roman" w:cs="Times New Roman"/>
            <w:noProof/>
            <w:sz w:val="24"/>
            <w:szCs w:val="24"/>
            <w:lang w:eastAsia="ru-RU"/>
          </w:rPr>
          <w:t>1.2. Планируемые результаты освоения дисциплины</w:t>
        </w:r>
        <w:r w:rsidR="008C36EE" w:rsidRPr="008C36EE">
          <w:rPr>
            <w:rFonts w:ascii="Times New Roman" w:eastAsia="Times New Roman" w:hAnsi="Times New Roman" w:cs="Times New Roman"/>
            <w:noProof/>
            <w:webHidden/>
            <w:sz w:val="24"/>
            <w:szCs w:val="24"/>
            <w:lang w:eastAsia="ru-RU"/>
          </w:rPr>
          <w:tab/>
          <w:t>3</w:t>
        </w:r>
      </w:hyperlink>
    </w:p>
    <w:p w14:paraId="620F058D" w14:textId="77777777" w:rsidR="008C36EE" w:rsidRPr="008C36EE" w:rsidRDefault="008C36EE" w:rsidP="008C36EE">
      <w:pPr>
        <w:numPr>
          <w:ilvl w:val="1"/>
          <w:numId w:val="2"/>
        </w:numPr>
        <w:spacing w:before="120" w:after="120" w:line="276" w:lineRule="auto"/>
        <w:ind w:left="567"/>
        <w:contextualSpacing/>
        <w:rPr>
          <w:rFonts w:ascii="Times New Roman" w:hAnsi="Times New Roman" w:cs="Times New Roman"/>
          <w:sz w:val="24"/>
          <w:szCs w:val="24"/>
        </w:rPr>
      </w:pPr>
      <w:r w:rsidRPr="008C36EE">
        <w:rPr>
          <w:rFonts w:ascii="Times New Roman" w:hAnsi="Times New Roman" w:cs="Times New Roman"/>
          <w:sz w:val="24"/>
          <w:szCs w:val="24"/>
        </w:rPr>
        <w:t xml:space="preserve"> Обоснование часов вариативной части ОПОП-П………………………………………….5</w:t>
      </w:r>
    </w:p>
    <w:p w14:paraId="7554CF5B" w14:textId="77777777" w:rsidR="008C36EE" w:rsidRPr="008C36EE" w:rsidRDefault="0096534A" w:rsidP="008C36EE">
      <w:pPr>
        <w:tabs>
          <w:tab w:val="right" w:leader="dot" w:pos="9639"/>
        </w:tabs>
        <w:spacing w:before="120" w:line="276" w:lineRule="auto"/>
        <w:rPr>
          <w:rFonts w:eastAsiaTheme="minorEastAsia"/>
          <w:noProof/>
          <w:lang w:eastAsia="ru-RU"/>
        </w:rPr>
      </w:pPr>
      <w:hyperlink w:anchor="_Toc156825291" w:history="1">
        <w:r w:rsidR="008C36EE" w:rsidRPr="008C36EE">
          <w:rPr>
            <w:rFonts w:ascii="Times New Roman" w:hAnsi="Times New Roman" w:cs="Times New Roman"/>
            <w:b/>
            <w:bCs/>
            <w:noProof/>
          </w:rPr>
          <w:t>2. Структура и содержание ДИСЦИПЛИНЫ</w:t>
        </w:r>
        <w:r w:rsidR="008C36EE" w:rsidRPr="008C36EE">
          <w:rPr>
            <w:rFonts w:ascii="Times New Roman" w:hAnsi="Times New Roman" w:cs="Times New Roman"/>
            <w:b/>
            <w:bCs/>
            <w:noProof/>
            <w:webHidden/>
          </w:rPr>
          <w:tab/>
          <w:t>5</w:t>
        </w:r>
      </w:hyperlink>
    </w:p>
    <w:p w14:paraId="51A3CDCB" w14:textId="77777777" w:rsidR="008C36EE" w:rsidRPr="008C36EE" w:rsidRDefault="0096534A" w:rsidP="008C36EE">
      <w:pPr>
        <w:tabs>
          <w:tab w:val="right" w:leader="dot" w:pos="9639"/>
        </w:tabs>
        <w:spacing w:before="120"/>
        <w:ind w:left="240"/>
        <w:rPr>
          <w:rFonts w:eastAsiaTheme="minorEastAsia"/>
          <w:noProof/>
          <w:lang w:eastAsia="ru-RU"/>
        </w:rPr>
      </w:pPr>
      <w:hyperlink w:anchor="_Toc156825292" w:history="1">
        <w:r w:rsidR="008C36EE" w:rsidRPr="008C36EE">
          <w:rPr>
            <w:rFonts w:ascii="Times New Roman" w:eastAsia="Times New Roman" w:hAnsi="Times New Roman" w:cs="Times New Roman"/>
            <w:noProof/>
            <w:sz w:val="24"/>
            <w:szCs w:val="24"/>
            <w:lang w:eastAsia="ru-RU"/>
          </w:rPr>
          <w:t>2.1. Трудоемкость освоения дисциплины</w:t>
        </w:r>
        <w:r w:rsidR="008C36EE" w:rsidRPr="008C36EE">
          <w:rPr>
            <w:rFonts w:ascii="Times New Roman" w:eastAsia="Times New Roman" w:hAnsi="Times New Roman" w:cs="Times New Roman"/>
            <w:noProof/>
            <w:webHidden/>
            <w:sz w:val="24"/>
            <w:szCs w:val="24"/>
            <w:lang w:eastAsia="ru-RU"/>
          </w:rPr>
          <w:tab/>
          <w:t>5</w:t>
        </w:r>
      </w:hyperlink>
    </w:p>
    <w:p w14:paraId="141AC8C7" w14:textId="77777777" w:rsidR="008C36EE" w:rsidRPr="008C36EE" w:rsidRDefault="0096534A" w:rsidP="008C36EE">
      <w:pPr>
        <w:tabs>
          <w:tab w:val="right" w:leader="dot" w:pos="9639"/>
        </w:tabs>
        <w:spacing w:before="120"/>
        <w:ind w:left="240"/>
        <w:rPr>
          <w:rFonts w:eastAsiaTheme="minorEastAsia"/>
          <w:noProof/>
          <w:lang w:eastAsia="ru-RU"/>
        </w:rPr>
      </w:pPr>
      <w:hyperlink w:anchor="_Toc156825293" w:history="1">
        <w:r w:rsidR="008C36EE" w:rsidRPr="008C36EE">
          <w:rPr>
            <w:rFonts w:ascii="Times New Roman" w:eastAsia="Times New Roman" w:hAnsi="Times New Roman" w:cs="Times New Roman"/>
            <w:noProof/>
            <w:sz w:val="24"/>
            <w:szCs w:val="24"/>
            <w:lang w:eastAsia="ru-RU"/>
          </w:rPr>
          <w:t>2.2. Содержание дисциплины</w:t>
        </w:r>
        <w:r w:rsidR="008C36EE" w:rsidRPr="008C36EE">
          <w:rPr>
            <w:rFonts w:ascii="Times New Roman" w:eastAsia="Times New Roman" w:hAnsi="Times New Roman" w:cs="Times New Roman"/>
            <w:noProof/>
            <w:webHidden/>
            <w:sz w:val="24"/>
            <w:szCs w:val="24"/>
            <w:lang w:eastAsia="ru-RU"/>
          </w:rPr>
          <w:tab/>
          <w:t>6</w:t>
        </w:r>
      </w:hyperlink>
    </w:p>
    <w:p w14:paraId="62954093" w14:textId="77777777" w:rsidR="008C36EE" w:rsidRPr="008C36EE" w:rsidRDefault="0096534A" w:rsidP="008C36EE">
      <w:pPr>
        <w:tabs>
          <w:tab w:val="right" w:leader="dot" w:pos="9639"/>
        </w:tabs>
        <w:spacing w:before="120" w:line="276" w:lineRule="auto"/>
        <w:rPr>
          <w:rFonts w:eastAsiaTheme="minorEastAsia"/>
          <w:noProof/>
          <w:lang w:eastAsia="ru-RU"/>
        </w:rPr>
      </w:pPr>
      <w:hyperlink w:anchor="_Toc156825296" w:history="1">
        <w:r w:rsidR="008C36EE" w:rsidRPr="008C36EE">
          <w:rPr>
            <w:rFonts w:ascii="Times New Roman" w:hAnsi="Times New Roman" w:cs="Times New Roman"/>
            <w:b/>
            <w:bCs/>
            <w:noProof/>
          </w:rPr>
          <w:t>3. Условия реализации ДИСЦИПЛИНЫ</w:t>
        </w:r>
        <w:r w:rsidR="008C36EE" w:rsidRPr="008C36EE">
          <w:rPr>
            <w:rFonts w:ascii="Times New Roman" w:hAnsi="Times New Roman" w:cs="Times New Roman"/>
            <w:b/>
            <w:bCs/>
            <w:noProof/>
            <w:webHidden/>
          </w:rPr>
          <w:tab/>
          <w:t>10</w:t>
        </w:r>
      </w:hyperlink>
    </w:p>
    <w:p w14:paraId="12DB2FC8" w14:textId="77777777" w:rsidR="008C36EE" w:rsidRPr="008C36EE" w:rsidRDefault="0096534A" w:rsidP="008C36EE">
      <w:pPr>
        <w:tabs>
          <w:tab w:val="right" w:leader="dot" w:pos="9639"/>
        </w:tabs>
        <w:spacing w:before="120"/>
        <w:ind w:left="240"/>
        <w:rPr>
          <w:rFonts w:eastAsiaTheme="minorEastAsia"/>
          <w:noProof/>
          <w:lang w:eastAsia="ru-RU"/>
        </w:rPr>
      </w:pPr>
      <w:hyperlink w:anchor="_Toc156825297" w:history="1">
        <w:r w:rsidR="008C36EE" w:rsidRPr="008C36EE">
          <w:rPr>
            <w:rFonts w:ascii="Times New Roman" w:eastAsia="Times New Roman" w:hAnsi="Times New Roman" w:cs="Times New Roman"/>
            <w:noProof/>
            <w:sz w:val="24"/>
            <w:szCs w:val="24"/>
            <w:lang w:eastAsia="ru-RU"/>
          </w:rPr>
          <w:t>3.1. Материально-техническое обеспечение</w:t>
        </w:r>
        <w:r w:rsidR="008C36EE" w:rsidRPr="008C36EE">
          <w:rPr>
            <w:rFonts w:ascii="Times New Roman" w:eastAsia="Times New Roman" w:hAnsi="Times New Roman" w:cs="Times New Roman"/>
            <w:noProof/>
            <w:webHidden/>
            <w:sz w:val="24"/>
            <w:szCs w:val="24"/>
            <w:lang w:eastAsia="ru-RU"/>
          </w:rPr>
          <w:tab/>
          <w:t>10</w:t>
        </w:r>
      </w:hyperlink>
    </w:p>
    <w:p w14:paraId="7DC4C01A" w14:textId="77777777" w:rsidR="008C36EE" w:rsidRPr="008C36EE" w:rsidRDefault="0096534A" w:rsidP="008C36EE">
      <w:pPr>
        <w:tabs>
          <w:tab w:val="right" w:leader="dot" w:pos="9639"/>
        </w:tabs>
        <w:spacing w:before="120"/>
        <w:ind w:left="240"/>
        <w:rPr>
          <w:rFonts w:eastAsiaTheme="minorEastAsia"/>
          <w:noProof/>
          <w:lang w:eastAsia="ru-RU"/>
        </w:rPr>
      </w:pPr>
      <w:hyperlink w:anchor="_Toc156825298" w:history="1">
        <w:r w:rsidR="008C36EE" w:rsidRPr="008C36EE">
          <w:rPr>
            <w:rFonts w:ascii="Times New Roman" w:eastAsia="Times New Roman" w:hAnsi="Times New Roman" w:cs="Times New Roman"/>
            <w:noProof/>
            <w:sz w:val="24"/>
            <w:szCs w:val="24"/>
            <w:lang w:eastAsia="ru-RU"/>
          </w:rPr>
          <w:t>3.2. Учебно-методическое обеспечение</w:t>
        </w:r>
        <w:r w:rsidR="008C36EE" w:rsidRPr="008C36EE">
          <w:rPr>
            <w:rFonts w:ascii="Times New Roman" w:eastAsia="Times New Roman" w:hAnsi="Times New Roman" w:cs="Times New Roman"/>
            <w:noProof/>
            <w:webHidden/>
            <w:sz w:val="24"/>
            <w:szCs w:val="24"/>
            <w:lang w:eastAsia="ru-RU"/>
          </w:rPr>
          <w:tab/>
          <w:t>10</w:t>
        </w:r>
      </w:hyperlink>
    </w:p>
    <w:p w14:paraId="000AAB59" w14:textId="77777777" w:rsidR="008C36EE" w:rsidRPr="008C36EE" w:rsidRDefault="0096534A" w:rsidP="008C36EE">
      <w:pPr>
        <w:tabs>
          <w:tab w:val="right" w:leader="dot" w:pos="9639"/>
        </w:tabs>
        <w:spacing w:before="120" w:line="276" w:lineRule="auto"/>
        <w:rPr>
          <w:rFonts w:eastAsiaTheme="minorEastAsia"/>
          <w:noProof/>
          <w:lang w:eastAsia="ru-RU"/>
        </w:rPr>
      </w:pPr>
      <w:hyperlink w:anchor="_Toc156825299" w:history="1">
        <w:r w:rsidR="008C36EE" w:rsidRPr="008C36EE">
          <w:rPr>
            <w:rFonts w:ascii="Times New Roman" w:hAnsi="Times New Roman" w:cs="Times New Roman"/>
            <w:b/>
            <w:bCs/>
            <w:noProof/>
          </w:rPr>
          <w:t>4. Контроль и оценка результатов  освоения ДИСЦИПЛИНЫ</w:t>
        </w:r>
        <w:r w:rsidR="008C36EE" w:rsidRPr="008C36EE">
          <w:rPr>
            <w:rFonts w:ascii="Times New Roman" w:hAnsi="Times New Roman" w:cs="Times New Roman"/>
            <w:b/>
            <w:bCs/>
            <w:noProof/>
            <w:webHidden/>
          </w:rPr>
          <w:tab/>
          <w:t>11</w:t>
        </w:r>
      </w:hyperlink>
    </w:p>
    <w:p w14:paraId="345C1939" w14:textId="77777777" w:rsidR="008C36EE" w:rsidRPr="008C36EE" w:rsidRDefault="008C36EE" w:rsidP="008C36EE">
      <w:pPr>
        <w:keepNext/>
        <w:spacing w:line="276" w:lineRule="auto"/>
        <w:outlineLvl w:val="0"/>
        <w:rPr>
          <w:rFonts w:ascii="Times New Roman" w:eastAsia="Segoe UI" w:hAnsi="Times New Roman" w:cs="Times New Roman"/>
          <w:caps/>
          <w:kern w:val="32"/>
          <w:sz w:val="24"/>
          <w:szCs w:val="24"/>
          <w:lang w:eastAsia="ru-RU"/>
        </w:rPr>
      </w:pPr>
      <w:r w:rsidRPr="008C36EE">
        <w:rPr>
          <w:rFonts w:ascii="Times New Roman" w:hAnsi="Times New Roman"/>
          <w:b/>
          <w:bCs/>
        </w:rPr>
        <w:fldChar w:fldCharType="end"/>
      </w:r>
    </w:p>
    <w:p w14:paraId="4C4079C6" w14:textId="77777777" w:rsidR="008C36EE" w:rsidRPr="008C36EE" w:rsidRDefault="008C36EE" w:rsidP="008C36EE">
      <w:pPr>
        <w:keepNext/>
        <w:spacing w:after="120"/>
        <w:outlineLvl w:val="0"/>
        <w:rPr>
          <w:rFonts w:ascii="Times New Roman" w:eastAsia="Segoe UI" w:hAnsi="Times New Roman" w:cs="Times New Roman"/>
          <w:bCs/>
          <w:caps/>
          <w:kern w:val="32"/>
          <w:sz w:val="24"/>
          <w:szCs w:val="24"/>
          <w:lang w:eastAsia="ru-RU"/>
        </w:rPr>
        <w:sectPr w:rsidR="008C36EE" w:rsidRPr="008C36EE" w:rsidSect="00502F97">
          <w:headerReference w:type="even" r:id="rId119"/>
          <w:headerReference w:type="default" r:id="rId120"/>
          <w:pgSz w:w="11906" w:h="16838"/>
          <w:pgMar w:top="1134" w:right="567" w:bottom="1134" w:left="1701" w:header="709" w:footer="709" w:gutter="0"/>
          <w:cols w:space="708"/>
          <w:docGrid w:linePitch="360"/>
        </w:sectPr>
      </w:pPr>
    </w:p>
    <w:p w14:paraId="608C6EC7" w14:textId="77777777" w:rsidR="008C36EE" w:rsidRPr="008C36EE" w:rsidRDefault="008C36EE" w:rsidP="008C36EE">
      <w:pPr>
        <w:keepNext/>
        <w:spacing w:after="120"/>
        <w:ind w:left="709"/>
        <w:jc w:val="center"/>
        <w:outlineLvl w:val="0"/>
        <w:rPr>
          <w:rFonts w:ascii="Times New Roman" w:eastAsia="Segoe UI" w:hAnsi="Times New Roman" w:cs="Times New Roman"/>
          <w:b/>
          <w:bCs/>
          <w:iCs/>
          <w:caps/>
          <w:kern w:val="32"/>
          <w:sz w:val="24"/>
          <w:szCs w:val="24"/>
          <w:lang w:eastAsia="ru-RU"/>
        </w:rPr>
      </w:pPr>
      <w:r w:rsidRPr="008C36EE">
        <w:rPr>
          <w:rFonts w:ascii="Times New Roman" w:eastAsia="Segoe UI" w:hAnsi="Times New Roman" w:cs="Times New Roman"/>
          <w:b/>
          <w:bCs/>
          <w:iCs/>
          <w:caps/>
          <w:kern w:val="32"/>
          <w:sz w:val="24"/>
          <w:szCs w:val="24"/>
          <w:lang w:eastAsia="ru-RU"/>
        </w:rPr>
        <w:lastRenderedPageBreak/>
        <w:t>1. Общая характеристика РАБОЧЕЙ ПРОГРАММЫ УЧЕБНОЙ ДИСЦИПЛИНЫ</w:t>
      </w:r>
    </w:p>
    <w:p w14:paraId="0682BDEF" w14:textId="65729F14" w:rsidR="008C36EE" w:rsidRPr="008C36EE" w:rsidRDefault="008C36EE" w:rsidP="008C36EE">
      <w:pPr>
        <w:keepNext/>
        <w:spacing w:after="120"/>
        <w:ind w:left="709"/>
        <w:jc w:val="center"/>
        <w:outlineLvl w:val="0"/>
        <w:rPr>
          <w:rFonts w:ascii="Times New Roman" w:eastAsia="Segoe UI" w:hAnsi="Times New Roman" w:cs="Times New Roman"/>
          <w:b/>
          <w:bCs/>
          <w:iCs/>
          <w:caps/>
          <w:kern w:val="32"/>
          <w:sz w:val="24"/>
          <w:szCs w:val="24"/>
          <w:lang w:eastAsia="ru-RU"/>
        </w:rPr>
      </w:pPr>
      <w:r w:rsidRPr="008C36EE">
        <w:rPr>
          <w:rFonts w:ascii="Times New Roman" w:eastAsia="Segoe UI" w:hAnsi="Times New Roman" w:cs="Times New Roman"/>
          <w:b/>
          <w:bCs/>
          <w:kern w:val="32"/>
          <w:sz w:val="24"/>
          <w:szCs w:val="24"/>
          <w:lang w:eastAsia="ru-RU"/>
        </w:rPr>
        <w:t>ОП.</w:t>
      </w:r>
      <w:r w:rsidR="00EE2E2E">
        <w:rPr>
          <w:rFonts w:ascii="Times New Roman" w:eastAsia="Segoe UI" w:hAnsi="Times New Roman" w:cs="Times New Roman"/>
          <w:b/>
          <w:bCs/>
          <w:kern w:val="32"/>
          <w:sz w:val="24"/>
          <w:szCs w:val="24"/>
          <w:lang w:eastAsia="ru-RU"/>
        </w:rPr>
        <w:t>15</w:t>
      </w:r>
      <w:r w:rsidRPr="008C36EE">
        <w:rPr>
          <w:rFonts w:ascii="Times New Roman" w:eastAsia="Segoe UI" w:hAnsi="Times New Roman" w:cs="Times New Roman"/>
          <w:b/>
          <w:bCs/>
          <w:kern w:val="32"/>
          <w:sz w:val="24"/>
          <w:szCs w:val="24"/>
          <w:lang w:eastAsia="ru-RU"/>
        </w:rPr>
        <w:t xml:space="preserve"> «</w:t>
      </w:r>
      <w:r w:rsidRPr="008C36EE">
        <w:rPr>
          <w:rFonts w:ascii="Times New Roman" w:eastAsia="Segoe UI" w:hAnsi="Times New Roman" w:cs="Times New Roman"/>
          <w:b/>
          <w:bCs/>
          <w:spacing w:val="-1"/>
          <w:kern w:val="32"/>
          <w:sz w:val="24"/>
          <w:szCs w:val="24"/>
          <w:lang w:eastAsia="ru-RU"/>
        </w:rPr>
        <w:t>Правовые основы профессиональной деятельности»</w:t>
      </w:r>
    </w:p>
    <w:p w14:paraId="60BD340B" w14:textId="77777777" w:rsidR="008C36EE" w:rsidRPr="008C36EE" w:rsidRDefault="008C36EE" w:rsidP="008C36EE">
      <w:pPr>
        <w:spacing w:line="276" w:lineRule="auto"/>
        <w:ind w:firstLine="567"/>
        <w:jc w:val="both"/>
        <w:outlineLvl w:val="1"/>
        <w:rPr>
          <w:rFonts w:ascii="Times New Roman" w:eastAsia="Segoe UI" w:hAnsi="Times New Roman" w:cs="Times New Roman"/>
          <w:b/>
          <w:bCs/>
          <w:sz w:val="24"/>
          <w:szCs w:val="24"/>
          <w:lang w:eastAsia="ru-RU"/>
        </w:rPr>
      </w:pPr>
      <w:r w:rsidRPr="008C36EE">
        <w:rPr>
          <w:rFonts w:ascii="Times New Roman" w:eastAsia="Segoe UI" w:hAnsi="Times New Roman" w:cs="Times New Roman"/>
          <w:b/>
          <w:bCs/>
          <w:sz w:val="24"/>
          <w:szCs w:val="24"/>
          <w:lang w:eastAsia="ru-RU"/>
        </w:rPr>
        <w:t>1.1. Цель и место дисциплины в структуре образовательной программы</w:t>
      </w:r>
    </w:p>
    <w:p w14:paraId="55826901" w14:textId="4ECAEE98" w:rsidR="008C36EE" w:rsidRPr="008C36EE" w:rsidRDefault="008C36EE" w:rsidP="008C36EE">
      <w:pPr>
        <w:spacing w:line="276" w:lineRule="auto"/>
        <w:ind w:firstLine="709"/>
        <w:jc w:val="both"/>
        <w:rPr>
          <w:rFonts w:ascii="Times New Roman" w:eastAsia="Calibri" w:hAnsi="Times New Roman" w:cs="Times New Roman"/>
          <w:sz w:val="24"/>
          <w:szCs w:val="24"/>
        </w:rPr>
      </w:pPr>
      <w:r w:rsidRPr="008C36EE">
        <w:rPr>
          <w:rFonts w:ascii="Times New Roman" w:hAnsi="Times New Roman" w:cs="Times New Roman"/>
          <w:sz w:val="24"/>
          <w:szCs w:val="24"/>
        </w:rPr>
        <w:t>Цель дисциплины ОП.</w:t>
      </w:r>
      <w:r w:rsidR="00EE2E2E">
        <w:rPr>
          <w:rFonts w:ascii="Times New Roman" w:hAnsi="Times New Roman" w:cs="Times New Roman"/>
          <w:sz w:val="24"/>
          <w:szCs w:val="24"/>
        </w:rPr>
        <w:t>15</w:t>
      </w:r>
      <w:r w:rsidRPr="008C36EE">
        <w:rPr>
          <w:rFonts w:ascii="Times New Roman" w:hAnsi="Times New Roman" w:cs="Times New Roman"/>
          <w:sz w:val="24"/>
          <w:szCs w:val="24"/>
        </w:rPr>
        <w:t xml:space="preserve"> «</w:t>
      </w:r>
      <w:r w:rsidRPr="008C36EE">
        <w:rPr>
          <w:rFonts w:ascii="Times New Roman" w:hAnsi="Times New Roman" w:cs="Times New Roman"/>
          <w:spacing w:val="-1"/>
          <w:sz w:val="24"/>
          <w:szCs w:val="24"/>
        </w:rPr>
        <w:t xml:space="preserve">Правовые основы профессиональной деятельности» </w:t>
      </w:r>
      <w:ins w:id="132" w:author="Uvarovohk" w:date="2022-12-19T14:44:00Z">
        <w:r w:rsidRPr="008C36EE">
          <w:rPr>
            <w:rFonts w:ascii="Times New Roman" w:eastAsia="Calibri" w:hAnsi="Times New Roman" w:cs="Times New Roman"/>
            <w:sz w:val="24"/>
            <w:szCs w:val="24"/>
          </w:rPr>
          <w:t>дать представление о правах и ответственности в соответствии с</w:t>
        </w:r>
      </w:ins>
      <w:r w:rsidRPr="008C36EE">
        <w:rPr>
          <w:rFonts w:ascii="Times New Roman" w:eastAsia="Calibri" w:hAnsi="Times New Roman" w:cs="Times New Roman"/>
          <w:sz w:val="24"/>
          <w:szCs w:val="24"/>
        </w:rPr>
        <w:t xml:space="preserve"> </w:t>
      </w:r>
      <w:ins w:id="133" w:author="Uvarovohk" w:date="2022-12-19T14:44:00Z">
        <w:r w:rsidRPr="008C36EE">
          <w:rPr>
            <w:rFonts w:ascii="Times New Roman" w:eastAsia="Calibri" w:hAnsi="Times New Roman" w:cs="Times New Roman"/>
            <w:sz w:val="24"/>
            <w:szCs w:val="24"/>
          </w:rPr>
          <w:t>гражданским, гражданско-процессуальным и трудовым законодательством</w:t>
        </w:r>
      </w:ins>
      <w:r w:rsidRPr="008C36EE">
        <w:rPr>
          <w:rFonts w:ascii="Times New Roman" w:eastAsia="Calibri" w:hAnsi="Times New Roman" w:cs="Times New Roman"/>
          <w:sz w:val="24"/>
          <w:szCs w:val="24"/>
        </w:rPr>
        <w:t>.</w:t>
      </w:r>
    </w:p>
    <w:p w14:paraId="0703317F" w14:textId="3F08D4AF" w:rsidR="008C36EE" w:rsidRPr="008C36EE" w:rsidRDefault="008C36EE" w:rsidP="008C36EE">
      <w:pPr>
        <w:suppressAutoHyphens/>
        <w:spacing w:line="276" w:lineRule="auto"/>
        <w:ind w:firstLine="709"/>
        <w:jc w:val="both"/>
        <w:rPr>
          <w:rFonts w:ascii="Times New Roman" w:hAnsi="Times New Roman" w:cs="Times New Roman"/>
          <w:sz w:val="24"/>
          <w:szCs w:val="24"/>
        </w:rPr>
      </w:pPr>
      <w:r w:rsidRPr="008C36EE">
        <w:rPr>
          <w:rFonts w:ascii="Times New Roman" w:hAnsi="Times New Roman" w:cs="Times New Roman"/>
          <w:sz w:val="24"/>
          <w:szCs w:val="24"/>
        </w:rPr>
        <w:t>Дисциплина «ОП.</w:t>
      </w:r>
      <w:r w:rsidR="00EE2E2E">
        <w:rPr>
          <w:rFonts w:ascii="Times New Roman" w:hAnsi="Times New Roman" w:cs="Times New Roman"/>
          <w:sz w:val="24"/>
          <w:szCs w:val="24"/>
        </w:rPr>
        <w:t>15</w:t>
      </w:r>
      <w:r w:rsidRPr="008C36EE">
        <w:rPr>
          <w:rFonts w:ascii="Times New Roman" w:hAnsi="Times New Roman" w:cs="Times New Roman"/>
          <w:sz w:val="24"/>
          <w:szCs w:val="24"/>
        </w:rPr>
        <w:t xml:space="preserve"> </w:t>
      </w:r>
      <w:r w:rsidRPr="008C36EE">
        <w:rPr>
          <w:rFonts w:ascii="Times New Roman" w:hAnsi="Times New Roman" w:cs="Times New Roman"/>
          <w:spacing w:val="-1"/>
          <w:sz w:val="24"/>
          <w:szCs w:val="24"/>
        </w:rPr>
        <w:t>Правовые основы профессиональной деятельности»</w:t>
      </w:r>
      <w:r w:rsidRPr="008C36EE">
        <w:rPr>
          <w:rFonts w:ascii="Times New Roman" w:hAnsi="Times New Roman" w:cs="Times New Roman"/>
          <w:sz w:val="24"/>
          <w:szCs w:val="24"/>
        </w:rPr>
        <w:t xml:space="preserve"> включена в </w:t>
      </w:r>
      <w:r w:rsidRPr="008C36EE">
        <w:rPr>
          <w:rFonts w:ascii="Times New Roman" w:hAnsi="Times New Roman" w:cs="Times New Roman"/>
          <w:iCs/>
          <w:sz w:val="24"/>
          <w:szCs w:val="24"/>
        </w:rPr>
        <w:t>вариативную часть общепрофессионального цикла образовательной программы.</w:t>
      </w:r>
    </w:p>
    <w:p w14:paraId="208E785B" w14:textId="77777777" w:rsidR="008C36EE" w:rsidRPr="008C36EE" w:rsidRDefault="008C36EE" w:rsidP="008C36EE">
      <w:pPr>
        <w:spacing w:line="276" w:lineRule="auto"/>
        <w:ind w:firstLine="567"/>
        <w:jc w:val="both"/>
        <w:rPr>
          <w:lang w:eastAsia="nl-NL"/>
        </w:rPr>
      </w:pPr>
    </w:p>
    <w:p w14:paraId="14ABFCC6" w14:textId="77777777" w:rsidR="008C36EE" w:rsidRPr="008C36EE" w:rsidRDefault="008C36EE" w:rsidP="008C36EE">
      <w:pPr>
        <w:spacing w:line="276" w:lineRule="auto"/>
        <w:outlineLvl w:val="1"/>
        <w:rPr>
          <w:rFonts w:ascii="Times New Roman" w:eastAsia="Segoe UI" w:hAnsi="Times New Roman" w:cs="Times New Roman"/>
          <w:b/>
          <w:bCs/>
          <w:sz w:val="24"/>
          <w:szCs w:val="24"/>
          <w:lang w:eastAsia="ru-RU"/>
        </w:rPr>
      </w:pPr>
      <w:r w:rsidRPr="008C36EE">
        <w:rPr>
          <w:rFonts w:ascii="Times New Roman" w:eastAsia="Segoe UI" w:hAnsi="Times New Roman" w:cs="Times New Roman"/>
          <w:bCs/>
          <w:sz w:val="24"/>
          <w:szCs w:val="24"/>
          <w:lang w:eastAsia="ru-RU"/>
        </w:rPr>
        <w:t xml:space="preserve">    </w:t>
      </w:r>
      <w:r w:rsidRPr="008C36EE">
        <w:rPr>
          <w:rFonts w:ascii="Times New Roman" w:eastAsia="Segoe UI" w:hAnsi="Times New Roman" w:cs="Times New Roman"/>
          <w:b/>
          <w:bCs/>
          <w:sz w:val="24"/>
          <w:szCs w:val="24"/>
          <w:lang w:eastAsia="ru-RU"/>
        </w:rPr>
        <w:t>1.2. Планируемые результаты освоения дисциплины</w:t>
      </w:r>
    </w:p>
    <w:p w14:paraId="250CF6DF" w14:textId="77777777" w:rsidR="008C36EE" w:rsidRPr="008C36EE" w:rsidRDefault="008C36EE" w:rsidP="00C54EAE">
      <w:pPr>
        <w:spacing w:line="276" w:lineRule="auto"/>
        <w:ind w:firstLine="709"/>
        <w:jc w:val="both"/>
        <w:rPr>
          <w:rFonts w:ascii="Times New Roman" w:eastAsia="Times New Roman" w:hAnsi="Times New Roman" w:cs="Times New Roman"/>
          <w:sz w:val="24"/>
          <w:szCs w:val="24"/>
          <w:lang w:eastAsia="ru-RU"/>
        </w:rPr>
      </w:pPr>
      <w:r w:rsidRPr="008C36EE">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14:paraId="7D6792AA" w14:textId="77777777" w:rsidR="008C36EE" w:rsidRPr="008C36EE" w:rsidRDefault="008C36EE" w:rsidP="00C54EAE">
      <w:pPr>
        <w:spacing w:line="276" w:lineRule="auto"/>
        <w:ind w:firstLine="709"/>
        <w:rPr>
          <w:rFonts w:ascii="Times New Roman" w:hAnsi="Times New Roman" w:cs="Times New Roman"/>
          <w:bCs/>
          <w:sz w:val="24"/>
          <w:szCs w:val="24"/>
        </w:rPr>
      </w:pPr>
      <w:r w:rsidRPr="008C36EE">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6"/>
        <w:gridCol w:w="2355"/>
        <w:gridCol w:w="2390"/>
        <w:gridCol w:w="2135"/>
      </w:tblGrid>
      <w:tr w:rsidR="008C36EE" w:rsidRPr="008C36EE" w14:paraId="26449CE9" w14:textId="77777777" w:rsidTr="00AD5821">
        <w:tc>
          <w:tcPr>
            <w:tcW w:w="2538" w:type="dxa"/>
            <w:tcBorders>
              <w:top w:val="single" w:sz="4" w:space="0" w:color="auto"/>
              <w:left w:val="single" w:sz="4" w:space="0" w:color="auto"/>
              <w:right w:val="single" w:sz="4" w:space="0" w:color="auto"/>
            </w:tcBorders>
          </w:tcPr>
          <w:p w14:paraId="097272CE" w14:textId="77777777" w:rsidR="008C36EE" w:rsidRPr="008C36EE" w:rsidRDefault="008C36EE" w:rsidP="008C36EE">
            <w:pPr>
              <w:rPr>
                <w:rFonts w:ascii="Times New Roman" w:hAnsi="Times New Roman" w:cs="Times New Roman"/>
                <w:sz w:val="24"/>
                <w:szCs w:val="24"/>
              </w:rPr>
            </w:pPr>
            <w:r w:rsidRPr="008C36EE">
              <w:rPr>
                <w:rFonts w:ascii="Times New Roman" w:hAnsi="Times New Roman" w:cs="Times New Roman"/>
                <w:sz w:val="24"/>
                <w:szCs w:val="24"/>
              </w:rPr>
              <w:t xml:space="preserve">Код ОК, ПК </w:t>
            </w:r>
          </w:p>
          <w:p w14:paraId="06AB03CF" w14:textId="77777777" w:rsidR="008C36EE" w:rsidRPr="008C36EE" w:rsidRDefault="008C36EE" w:rsidP="008C36EE">
            <w:pPr>
              <w:rPr>
                <w:rFonts w:ascii="Times New Roman" w:hAnsi="Times New Roman" w:cs="Times New Roman"/>
                <w:sz w:val="24"/>
                <w:szCs w:val="24"/>
              </w:rPr>
            </w:pPr>
          </w:p>
        </w:tc>
        <w:tc>
          <w:tcPr>
            <w:tcW w:w="2397" w:type="dxa"/>
            <w:tcBorders>
              <w:top w:val="single" w:sz="4" w:space="0" w:color="auto"/>
              <w:left w:val="single" w:sz="4" w:space="0" w:color="auto"/>
              <w:right w:val="single" w:sz="4" w:space="0" w:color="auto"/>
            </w:tcBorders>
          </w:tcPr>
          <w:p w14:paraId="69BDCDCD" w14:textId="77777777" w:rsidR="008C36EE" w:rsidRPr="008C36EE" w:rsidRDefault="008C36EE" w:rsidP="008C36EE">
            <w:pPr>
              <w:jc w:val="center"/>
              <w:rPr>
                <w:rFonts w:ascii="Times New Roman" w:hAnsi="Times New Roman" w:cs="Times New Roman"/>
                <w:sz w:val="24"/>
                <w:szCs w:val="24"/>
              </w:rPr>
            </w:pPr>
            <w:r w:rsidRPr="008C36EE">
              <w:rPr>
                <w:rFonts w:ascii="Times New Roman" w:hAnsi="Times New Roman" w:cs="Times New Roman"/>
                <w:sz w:val="24"/>
                <w:szCs w:val="24"/>
              </w:rPr>
              <w:t>Уметь</w:t>
            </w:r>
          </w:p>
        </w:tc>
        <w:tc>
          <w:tcPr>
            <w:tcW w:w="2403" w:type="dxa"/>
            <w:tcBorders>
              <w:top w:val="single" w:sz="4" w:space="0" w:color="auto"/>
              <w:left w:val="single" w:sz="4" w:space="0" w:color="auto"/>
              <w:bottom w:val="single" w:sz="4" w:space="0" w:color="auto"/>
              <w:right w:val="single" w:sz="4" w:space="0" w:color="auto"/>
            </w:tcBorders>
            <w:shd w:val="clear" w:color="auto" w:fill="auto"/>
          </w:tcPr>
          <w:p w14:paraId="318D14C1" w14:textId="77777777" w:rsidR="008C36EE" w:rsidRPr="008C36EE" w:rsidRDefault="008C36EE" w:rsidP="008C36EE">
            <w:pPr>
              <w:jc w:val="center"/>
              <w:rPr>
                <w:rFonts w:ascii="Times New Roman" w:hAnsi="Times New Roman" w:cs="Times New Roman"/>
                <w:sz w:val="24"/>
                <w:szCs w:val="24"/>
              </w:rPr>
            </w:pPr>
            <w:r w:rsidRPr="008C36EE">
              <w:rPr>
                <w:rFonts w:ascii="Times New Roman" w:hAnsi="Times New Roman" w:cs="Times New Roman"/>
                <w:sz w:val="24"/>
                <w:szCs w:val="24"/>
              </w:rPr>
              <w:t>Знать</w:t>
            </w:r>
          </w:p>
        </w:tc>
        <w:tc>
          <w:tcPr>
            <w:tcW w:w="2382" w:type="dxa"/>
            <w:tcBorders>
              <w:top w:val="single" w:sz="4" w:space="0" w:color="auto"/>
              <w:left w:val="single" w:sz="4" w:space="0" w:color="auto"/>
              <w:bottom w:val="single" w:sz="4" w:space="0" w:color="auto"/>
              <w:right w:val="single" w:sz="4" w:space="0" w:color="auto"/>
            </w:tcBorders>
          </w:tcPr>
          <w:p w14:paraId="0C61FD71" w14:textId="77777777" w:rsidR="008C36EE" w:rsidRPr="008C36EE" w:rsidRDefault="008C36EE" w:rsidP="008C36EE">
            <w:pPr>
              <w:jc w:val="center"/>
              <w:rPr>
                <w:rFonts w:ascii="Times New Roman" w:hAnsi="Times New Roman" w:cs="Times New Roman"/>
                <w:sz w:val="24"/>
                <w:szCs w:val="24"/>
              </w:rPr>
            </w:pPr>
            <w:r w:rsidRPr="008C36EE">
              <w:rPr>
                <w:rFonts w:ascii="Times New Roman" w:hAnsi="Times New Roman" w:cs="Times New Roman"/>
                <w:sz w:val="24"/>
                <w:szCs w:val="24"/>
              </w:rPr>
              <w:t xml:space="preserve">Владеть навыками </w:t>
            </w:r>
          </w:p>
        </w:tc>
      </w:tr>
      <w:tr w:rsidR="008C36EE" w:rsidRPr="008C36EE" w14:paraId="39893DD0" w14:textId="77777777" w:rsidTr="00AD5821">
        <w:tc>
          <w:tcPr>
            <w:tcW w:w="2538" w:type="dxa"/>
            <w:tcBorders>
              <w:top w:val="single" w:sz="4" w:space="0" w:color="auto"/>
              <w:left w:val="single" w:sz="4" w:space="0" w:color="auto"/>
              <w:right w:val="single" w:sz="4" w:space="0" w:color="auto"/>
            </w:tcBorders>
          </w:tcPr>
          <w:p w14:paraId="31446DB6" w14:textId="77777777" w:rsidR="008C36EE" w:rsidRPr="008C36EE" w:rsidRDefault="008C36EE" w:rsidP="008C36EE">
            <w:pPr>
              <w:rPr>
                <w:rFonts w:ascii="Times New Roman" w:hAnsi="Times New Roman" w:cs="Times New Roman"/>
                <w:bCs/>
              </w:rPr>
            </w:pPr>
            <w:r w:rsidRPr="008C36EE">
              <w:rPr>
                <w:rFonts w:ascii="Times New Roman" w:hAnsi="Times New Roman" w:cs="Times New Roman"/>
                <w:bCs/>
              </w:rPr>
              <w:t xml:space="preserve">ОК 01 </w:t>
            </w:r>
          </w:p>
          <w:p w14:paraId="2931BB81" w14:textId="77777777" w:rsidR="008C36EE" w:rsidRPr="008C36EE" w:rsidRDefault="008C36EE" w:rsidP="008C36EE">
            <w:pPr>
              <w:rPr>
                <w:rFonts w:ascii="Times New Roman" w:hAnsi="Times New Roman"/>
              </w:rPr>
            </w:pPr>
            <w:r w:rsidRPr="008C36EE">
              <w:rPr>
                <w:rFonts w:ascii="Times New Roman" w:hAnsi="Times New Roman"/>
              </w:rPr>
              <w:t>Выбирать способы решения задач профессиональной деятельности применительно к различным контекстам</w:t>
            </w:r>
          </w:p>
          <w:p w14:paraId="73F31C47" w14:textId="77777777" w:rsidR="008C36EE" w:rsidRPr="008C36EE" w:rsidRDefault="008C36EE" w:rsidP="008C36EE">
            <w:pPr>
              <w:rPr>
                <w:rFonts w:ascii="Times New Roman" w:hAnsi="Times New Roman"/>
              </w:rPr>
            </w:pPr>
          </w:p>
          <w:p w14:paraId="5090B685" w14:textId="77777777" w:rsidR="008C36EE" w:rsidRPr="008C36EE" w:rsidRDefault="008C36EE" w:rsidP="008C36EE">
            <w:pPr>
              <w:rPr>
                <w:rFonts w:ascii="Times New Roman" w:hAnsi="Times New Roman" w:cs="Times New Roman"/>
                <w:bCs/>
              </w:rPr>
            </w:pPr>
          </w:p>
        </w:tc>
        <w:tc>
          <w:tcPr>
            <w:tcW w:w="2397" w:type="dxa"/>
            <w:tcBorders>
              <w:top w:val="single" w:sz="4" w:space="0" w:color="auto"/>
              <w:left w:val="single" w:sz="4" w:space="0" w:color="auto"/>
              <w:right w:val="single" w:sz="4" w:space="0" w:color="auto"/>
            </w:tcBorders>
          </w:tcPr>
          <w:p w14:paraId="5AB6E75A" w14:textId="77777777" w:rsidR="008C36EE" w:rsidRPr="008C36EE" w:rsidRDefault="008C36EE" w:rsidP="008C36EE">
            <w:pPr>
              <w:rPr>
                <w:rFonts w:ascii="Times New Roman" w:hAnsi="Times New Roman"/>
              </w:rPr>
            </w:pPr>
            <w:r w:rsidRPr="008C36EE">
              <w:rPr>
                <w:rFonts w:ascii="Times New Roman" w:hAnsi="Times New Roman"/>
              </w:rPr>
              <w:t>распознавать задачу и/или проблему в профессиональном и/или социальном контексте, анализировать и выделять её составные части,</w:t>
            </w:r>
          </w:p>
          <w:p w14:paraId="35D65C23" w14:textId="77777777" w:rsidR="008C36EE" w:rsidRPr="008C36EE" w:rsidRDefault="008C36EE" w:rsidP="008C36EE">
            <w:pPr>
              <w:rPr>
                <w:rFonts w:ascii="Times New Roman" w:hAnsi="Times New Roman"/>
              </w:rPr>
            </w:pPr>
            <w:r w:rsidRPr="008C36EE">
              <w:rPr>
                <w:rFonts w:ascii="Times New Roman" w:hAnsi="Times New Roman"/>
              </w:rPr>
              <w:t>определять этапы решения задачи, составлять план действия, реализовывать составленный план, определять необходимые ресурсы</w:t>
            </w:r>
          </w:p>
          <w:p w14:paraId="7B996887" w14:textId="77777777" w:rsidR="008C36EE" w:rsidRPr="008C36EE" w:rsidRDefault="008C36EE" w:rsidP="008C36EE">
            <w:pPr>
              <w:rPr>
                <w:rFonts w:ascii="Times New Roman" w:hAnsi="Times New Roman" w:cs="Times New Roman"/>
                <w:bCs/>
              </w:rPr>
            </w:pPr>
            <w:r w:rsidRPr="008C36EE">
              <w:rPr>
                <w:rFonts w:ascii="Times New Roman" w:hAnsi="Times New Roman"/>
              </w:rPr>
              <w:t>выявлять и эффективно искать информацию, необходимую для решения задачи и/или проблемы</w:t>
            </w:r>
          </w:p>
        </w:tc>
        <w:tc>
          <w:tcPr>
            <w:tcW w:w="2403" w:type="dxa"/>
            <w:tcBorders>
              <w:top w:val="single" w:sz="4" w:space="0" w:color="auto"/>
              <w:left w:val="single" w:sz="4" w:space="0" w:color="auto"/>
              <w:bottom w:val="single" w:sz="4" w:space="0" w:color="auto"/>
              <w:right w:val="single" w:sz="4" w:space="0" w:color="auto"/>
            </w:tcBorders>
            <w:shd w:val="clear" w:color="auto" w:fill="auto"/>
          </w:tcPr>
          <w:p w14:paraId="474BFDA0" w14:textId="77777777" w:rsidR="008C36EE" w:rsidRPr="008C36EE" w:rsidRDefault="008C36EE" w:rsidP="008C36EE">
            <w:pPr>
              <w:rPr>
                <w:rFonts w:ascii="Times New Roman" w:hAnsi="Times New Roman"/>
              </w:rPr>
            </w:pPr>
            <w:r w:rsidRPr="008C36EE">
              <w:rPr>
                <w:rFonts w:ascii="Times New Roman" w:hAnsi="Times New Roman"/>
              </w:rPr>
              <w:t>актуальный профессиональный и социальный контекст, в котором приходится работать и жить,</w:t>
            </w:r>
          </w:p>
          <w:p w14:paraId="494DC342" w14:textId="77777777" w:rsidR="008C36EE" w:rsidRPr="008C36EE" w:rsidRDefault="008C36EE" w:rsidP="008C36EE">
            <w:pPr>
              <w:rPr>
                <w:rFonts w:ascii="Times New Roman" w:hAnsi="Times New Roman"/>
              </w:rPr>
            </w:pPr>
            <w:r w:rsidRPr="008C36EE">
              <w:rPr>
                <w:rFonts w:ascii="Times New Roman" w:hAnsi="Times New Roman"/>
              </w:rPr>
              <w:t>структуру плана для решения задач, алгоритмы выполнения работ в профессиональной и смежных областях,</w:t>
            </w:r>
          </w:p>
          <w:p w14:paraId="4748968A" w14:textId="77777777" w:rsidR="008C36EE" w:rsidRPr="008C36EE" w:rsidRDefault="008C36EE" w:rsidP="008C36EE">
            <w:pPr>
              <w:rPr>
                <w:rFonts w:ascii="Times New Roman" w:hAnsi="Times New Roman"/>
              </w:rPr>
            </w:pPr>
            <w:r w:rsidRPr="008C36EE">
              <w:rPr>
                <w:rFonts w:ascii="Times New Roman" w:hAnsi="Times New Roman"/>
              </w:rPr>
              <w:t>основные источники информации и ресурсы для решения задач и/или проблем в профессиональном и/или социальном контексте,</w:t>
            </w:r>
          </w:p>
          <w:p w14:paraId="46C4049F" w14:textId="77777777" w:rsidR="008C36EE" w:rsidRPr="008C36EE" w:rsidRDefault="008C36EE" w:rsidP="008C36EE">
            <w:pPr>
              <w:rPr>
                <w:rFonts w:ascii="Times New Roman" w:hAnsi="Times New Roman"/>
              </w:rPr>
            </w:pPr>
            <w:r w:rsidRPr="008C36EE">
              <w:rPr>
                <w:rFonts w:ascii="Times New Roman" w:hAnsi="Times New Roman"/>
              </w:rPr>
              <w:t>методы работы в профессиональной и смежных сферах,</w:t>
            </w:r>
          </w:p>
          <w:p w14:paraId="68F23574" w14:textId="77777777" w:rsidR="008C36EE" w:rsidRPr="008C36EE" w:rsidRDefault="008C36EE" w:rsidP="008C36EE">
            <w:pPr>
              <w:rPr>
                <w:rFonts w:ascii="Times New Roman" w:hAnsi="Times New Roman"/>
              </w:rPr>
            </w:pPr>
            <w:r w:rsidRPr="008C36EE">
              <w:rPr>
                <w:rFonts w:ascii="Times New Roman" w:hAnsi="Times New Roman"/>
              </w:rPr>
              <w:t>порядок оценки результатов решения задач профессиональной деятельности.</w:t>
            </w:r>
          </w:p>
        </w:tc>
        <w:tc>
          <w:tcPr>
            <w:tcW w:w="2382" w:type="dxa"/>
            <w:tcBorders>
              <w:top w:val="single" w:sz="4" w:space="0" w:color="auto"/>
              <w:left w:val="single" w:sz="4" w:space="0" w:color="auto"/>
              <w:bottom w:val="single" w:sz="4" w:space="0" w:color="auto"/>
              <w:right w:val="single" w:sz="4" w:space="0" w:color="auto"/>
            </w:tcBorders>
          </w:tcPr>
          <w:p w14:paraId="2EF9A059" w14:textId="77777777" w:rsidR="008C36EE" w:rsidRPr="008C36EE" w:rsidRDefault="008C36EE" w:rsidP="008C36EE">
            <w:pPr>
              <w:jc w:val="center"/>
              <w:rPr>
                <w:rFonts w:ascii="Times New Roman" w:hAnsi="Times New Roman" w:cs="Times New Roman"/>
                <w:bCs/>
              </w:rPr>
            </w:pPr>
            <w:r w:rsidRPr="008C36EE">
              <w:rPr>
                <w:rFonts w:ascii="Times New Roman" w:hAnsi="Times New Roman" w:cs="Times New Roman"/>
                <w:bCs/>
              </w:rPr>
              <w:t>-</w:t>
            </w:r>
          </w:p>
        </w:tc>
      </w:tr>
      <w:tr w:rsidR="008C36EE" w:rsidRPr="008C36EE" w14:paraId="5B4DE9AF" w14:textId="77777777" w:rsidTr="00AD5821">
        <w:tc>
          <w:tcPr>
            <w:tcW w:w="2538" w:type="dxa"/>
            <w:tcBorders>
              <w:top w:val="single" w:sz="4" w:space="0" w:color="auto"/>
              <w:left w:val="single" w:sz="4" w:space="0" w:color="auto"/>
              <w:right w:val="single" w:sz="4" w:space="0" w:color="auto"/>
            </w:tcBorders>
          </w:tcPr>
          <w:p w14:paraId="61153957" w14:textId="77777777" w:rsidR="008C36EE" w:rsidRPr="008C36EE" w:rsidRDefault="008C36EE" w:rsidP="008C36EE">
            <w:pPr>
              <w:rPr>
                <w:rFonts w:ascii="Times New Roman" w:hAnsi="Times New Roman" w:cs="Times New Roman"/>
                <w:bCs/>
              </w:rPr>
            </w:pPr>
            <w:r w:rsidRPr="008C36EE">
              <w:rPr>
                <w:rFonts w:ascii="Times New Roman" w:hAnsi="Times New Roman" w:cs="Times New Roman"/>
                <w:bCs/>
              </w:rPr>
              <w:t xml:space="preserve"> ОК 05</w:t>
            </w:r>
            <w:r w:rsidRPr="008C36EE">
              <w:rPr>
                <w:rFonts w:ascii="Times New Roman" w:hAnsi="Times New Roman"/>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0645A436" w14:textId="77777777" w:rsidR="008C36EE" w:rsidRPr="008C36EE" w:rsidRDefault="008C36EE" w:rsidP="008C36EE">
            <w:pPr>
              <w:jc w:val="both"/>
              <w:rPr>
                <w:rFonts w:ascii="Times New Roman" w:hAnsi="Times New Roman" w:cs="Times New Roman"/>
                <w:bCs/>
              </w:rPr>
            </w:pPr>
          </w:p>
        </w:tc>
        <w:tc>
          <w:tcPr>
            <w:tcW w:w="2397" w:type="dxa"/>
            <w:tcBorders>
              <w:top w:val="single" w:sz="4" w:space="0" w:color="auto"/>
              <w:left w:val="single" w:sz="4" w:space="0" w:color="auto"/>
              <w:right w:val="single" w:sz="4" w:space="0" w:color="auto"/>
            </w:tcBorders>
          </w:tcPr>
          <w:p w14:paraId="38B96AC8" w14:textId="77777777" w:rsidR="008C36EE" w:rsidRPr="008C36EE" w:rsidRDefault="008C36EE" w:rsidP="008C36EE">
            <w:pPr>
              <w:rPr>
                <w:rFonts w:ascii="Times New Roman" w:hAnsi="Times New Roman"/>
                <w:b/>
              </w:rPr>
            </w:pPr>
            <w:r w:rsidRPr="008C36EE">
              <w:rPr>
                <w:rFonts w:ascii="Times New Roman" w:hAnsi="Times New Roman"/>
              </w:rPr>
              <w:t>- грамотно излагать свои мысли и оформлять документы по профессиональной тематике на государственном языке;</w:t>
            </w:r>
          </w:p>
          <w:p w14:paraId="3C425937" w14:textId="77777777" w:rsidR="008C36EE" w:rsidRPr="008C36EE" w:rsidRDefault="008C36EE" w:rsidP="008C36EE">
            <w:pPr>
              <w:jc w:val="both"/>
              <w:rPr>
                <w:rFonts w:ascii="Times New Roman" w:hAnsi="Times New Roman" w:cs="Times New Roman"/>
                <w:bCs/>
              </w:rPr>
            </w:pPr>
            <w:r w:rsidRPr="008C36EE">
              <w:rPr>
                <w:rFonts w:ascii="Times New Roman" w:hAnsi="Times New Roman"/>
              </w:rPr>
              <w:lastRenderedPageBreak/>
              <w:t>-проявлять толерантность в рабочем коллективе.</w:t>
            </w:r>
          </w:p>
        </w:tc>
        <w:tc>
          <w:tcPr>
            <w:tcW w:w="2403" w:type="dxa"/>
            <w:tcBorders>
              <w:top w:val="single" w:sz="4" w:space="0" w:color="auto"/>
              <w:left w:val="single" w:sz="4" w:space="0" w:color="auto"/>
              <w:bottom w:val="single" w:sz="4" w:space="0" w:color="auto"/>
              <w:right w:val="single" w:sz="4" w:space="0" w:color="auto"/>
            </w:tcBorders>
            <w:shd w:val="clear" w:color="auto" w:fill="auto"/>
          </w:tcPr>
          <w:p w14:paraId="586575A9" w14:textId="77777777" w:rsidR="008C36EE" w:rsidRPr="008C36EE" w:rsidRDefault="008C36EE" w:rsidP="008C36EE">
            <w:pPr>
              <w:rPr>
                <w:rFonts w:ascii="Times New Roman" w:hAnsi="Times New Roman"/>
              </w:rPr>
            </w:pPr>
            <w:r w:rsidRPr="008C36EE">
              <w:rPr>
                <w:rFonts w:ascii="Times New Roman" w:hAnsi="Times New Roman"/>
              </w:rPr>
              <w:lastRenderedPageBreak/>
              <w:t>- правила оформления документов;</w:t>
            </w:r>
          </w:p>
          <w:p w14:paraId="475FB6B3" w14:textId="77777777" w:rsidR="008C36EE" w:rsidRPr="008C36EE" w:rsidRDefault="008C36EE" w:rsidP="008C36EE">
            <w:pPr>
              <w:rPr>
                <w:rFonts w:ascii="Times New Roman" w:hAnsi="Times New Roman"/>
              </w:rPr>
            </w:pPr>
            <w:r w:rsidRPr="008C36EE">
              <w:rPr>
                <w:rFonts w:ascii="Times New Roman" w:hAnsi="Times New Roman"/>
              </w:rPr>
              <w:t>- правила построения устных сообщений;</w:t>
            </w:r>
          </w:p>
          <w:p w14:paraId="3DF0D6DB" w14:textId="77777777" w:rsidR="008C36EE" w:rsidRPr="008C36EE" w:rsidRDefault="008C36EE" w:rsidP="008C36EE">
            <w:pPr>
              <w:rPr>
                <w:rFonts w:ascii="Times New Roman" w:hAnsi="Times New Roman" w:cs="Times New Roman"/>
                <w:bCs/>
              </w:rPr>
            </w:pPr>
            <w:r w:rsidRPr="008C36EE">
              <w:rPr>
                <w:rFonts w:ascii="Times New Roman" w:hAnsi="Times New Roman"/>
              </w:rPr>
              <w:t>- особенности социального и культурного контекста</w:t>
            </w:r>
          </w:p>
        </w:tc>
        <w:tc>
          <w:tcPr>
            <w:tcW w:w="2382" w:type="dxa"/>
            <w:tcBorders>
              <w:top w:val="single" w:sz="4" w:space="0" w:color="auto"/>
              <w:left w:val="single" w:sz="4" w:space="0" w:color="auto"/>
              <w:bottom w:val="single" w:sz="4" w:space="0" w:color="auto"/>
              <w:right w:val="single" w:sz="4" w:space="0" w:color="auto"/>
            </w:tcBorders>
          </w:tcPr>
          <w:p w14:paraId="5B6F63A0" w14:textId="77777777" w:rsidR="008C36EE" w:rsidRPr="008C36EE" w:rsidRDefault="008C36EE" w:rsidP="008C36EE">
            <w:pPr>
              <w:jc w:val="center"/>
              <w:rPr>
                <w:rFonts w:ascii="Times New Roman" w:hAnsi="Times New Roman" w:cs="Times New Roman"/>
                <w:bCs/>
              </w:rPr>
            </w:pPr>
            <w:r w:rsidRPr="008C36EE">
              <w:rPr>
                <w:rFonts w:ascii="Times New Roman" w:hAnsi="Times New Roman" w:cs="Times New Roman"/>
                <w:bCs/>
              </w:rPr>
              <w:t>-</w:t>
            </w:r>
          </w:p>
        </w:tc>
      </w:tr>
      <w:tr w:rsidR="008C36EE" w:rsidRPr="008C36EE" w14:paraId="1A8EFF24" w14:textId="77777777" w:rsidTr="00AD5821">
        <w:tc>
          <w:tcPr>
            <w:tcW w:w="2538" w:type="dxa"/>
            <w:tcBorders>
              <w:top w:val="single" w:sz="4" w:space="0" w:color="auto"/>
              <w:left w:val="single" w:sz="4" w:space="0" w:color="auto"/>
              <w:right w:val="single" w:sz="4" w:space="0" w:color="auto"/>
            </w:tcBorders>
          </w:tcPr>
          <w:p w14:paraId="570AC261" w14:textId="77777777" w:rsidR="008C36EE" w:rsidRPr="008C36EE" w:rsidRDefault="008C36EE" w:rsidP="008C36EE">
            <w:pPr>
              <w:rPr>
                <w:rFonts w:ascii="Times New Roman" w:hAnsi="Times New Roman" w:cs="Times New Roman"/>
                <w:bCs/>
              </w:rPr>
            </w:pPr>
            <w:r w:rsidRPr="008C36EE">
              <w:rPr>
                <w:rFonts w:ascii="Times New Roman" w:hAnsi="Times New Roman" w:cs="Times New Roman"/>
                <w:bCs/>
              </w:rPr>
              <w:lastRenderedPageBreak/>
              <w:t>ОК 06</w:t>
            </w:r>
          </w:p>
          <w:p w14:paraId="52CFDAFA" w14:textId="77777777" w:rsidR="008C36EE" w:rsidRPr="008C36EE" w:rsidRDefault="008C36EE" w:rsidP="008C36EE">
            <w:pPr>
              <w:jc w:val="both"/>
              <w:rPr>
                <w:rFonts w:ascii="Times New Roman" w:hAnsi="Times New Roman" w:cs="Times New Roman"/>
                <w:bCs/>
              </w:rPr>
            </w:pPr>
            <w:r w:rsidRPr="008C36EE">
              <w:rPr>
                <w:rFonts w:ascii="Times New Roman" w:hAnsi="Times New Roman"/>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397" w:type="dxa"/>
            <w:tcBorders>
              <w:top w:val="single" w:sz="4" w:space="0" w:color="auto"/>
              <w:left w:val="single" w:sz="4" w:space="0" w:color="auto"/>
              <w:right w:val="single" w:sz="4" w:space="0" w:color="auto"/>
            </w:tcBorders>
          </w:tcPr>
          <w:p w14:paraId="0B109D90" w14:textId="77777777" w:rsidR="008C36EE" w:rsidRPr="008C36EE" w:rsidRDefault="008C36EE" w:rsidP="008C36EE">
            <w:pPr>
              <w:rPr>
                <w:rFonts w:ascii="Times New Roman" w:hAnsi="Times New Roman" w:cs="Times New Roman"/>
              </w:rPr>
            </w:pPr>
            <w:r w:rsidRPr="008C36EE">
              <w:rPr>
                <w:rFonts w:ascii="Times New Roman" w:hAnsi="Times New Roman"/>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403" w:type="dxa"/>
            <w:tcBorders>
              <w:top w:val="single" w:sz="4" w:space="0" w:color="auto"/>
              <w:left w:val="single" w:sz="4" w:space="0" w:color="auto"/>
              <w:bottom w:val="single" w:sz="4" w:space="0" w:color="auto"/>
              <w:right w:val="single" w:sz="4" w:space="0" w:color="auto"/>
            </w:tcBorders>
            <w:shd w:val="clear" w:color="auto" w:fill="auto"/>
          </w:tcPr>
          <w:p w14:paraId="177950A4" w14:textId="77777777" w:rsidR="008C36EE" w:rsidRPr="008C36EE" w:rsidRDefault="008C36EE" w:rsidP="008C36EE">
            <w:pPr>
              <w:jc w:val="both"/>
              <w:rPr>
                <w:rFonts w:ascii="Times New Roman" w:hAnsi="Times New Roman"/>
              </w:rPr>
            </w:pPr>
            <w:r w:rsidRPr="008C36EE">
              <w:rPr>
                <w:rFonts w:ascii="Times New Roman" w:hAnsi="Times New Roman"/>
              </w:rPr>
              <w:t>проявлять гражданско-патриотическую позицию, демонстрировать осознанное поведение</w:t>
            </w:r>
          </w:p>
          <w:p w14:paraId="24176751" w14:textId="77777777" w:rsidR="008C36EE" w:rsidRPr="008C36EE" w:rsidRDefault="008C36EE" w:rsidP="008C36EE">
            <w:pPr>
              <w:jc w:val="both"/>
              <w:rPr>
                <w:rFonts w:ascii="Times New Roman" w:hAnsi="Times New Roman" w:cs="Times New Roman"/>
              </w:rPr>
            </w:pPr>
            <w:r w:rsidRPr="008C36EE">
              <w:rPr>
                <w:rFonts w:ascii="Times New Roman" w:hAnsi="Times New Roman"/>
              </w:rPr>
              <w:t>описывать значимость своей специальности, применять стандарты антикоррупционного поведения.</w:t>
            </w:r>
          </w:p>
        </w:tc>
        <w:tc>
          <w:tcPr>
            <w:tcW w:w="2382" w:type="dxa"/>
            <w:tcBorders>
              <w:top w:val="single" w:sz="4" w:space="0" w:color="auto"/>
              <w:left w:val="single" w:sz="4" w:space="0" w:color="auto"/>
              <w:bottom w:val="single" w:sz="4" w:space="0" w:color="auto"/>
              <w:right w:val="single" w:sz="4" w:space="0" w:color="auto"/>
            </w:tcBorders>
          </w:tcPr>
          <w:p w14:paraId="30E349B2" w14:textId="77777777" w:rsidR="008C36EE" w:rsidRPr="008C36EE" w:rsidRDefault="008C36EE" w:rsidP="008C36EE">
            <w:pPr>
              <w:jc w:val="center"/>
              <w:rPr>
                <w:rFonts w:ascii="Times New Roman" w:hAnsi="Times New Roman" w:cs="Times New Roman"/>
                <w:bCs/>
              </w:rPr>
            </w:pPr>
            <w:r w:rsidRPr="008C36EE">
              <w:rPr>
                <w:rFonts w:ascii="Times New Roman" w:hAnsi="Times New Roman" w:cs="Times New Roman"/>
                <w:bCs/>
              </w:rPr>
              <w:t>-</w:t>
            </w:r>
          </w:p>
        </w:tc>
      </w:tr>
      <w:tr w:rsidR="008C36EE" w:rsidRPr="008C36EE" w14:paraId="44F5AE36" w14:textId="77777777" w:rsidTr="00AD5821">
        <w:trPr>
          <w:trHeight w:val="7153"/>
        </w:trPr>
        <w:tc>
          <w:tcPr>
            <w:tcW w:w="2538" w:type="dxa"/>
            <w:tcBorders>
              <w:top w:val="single" w:sz="4" w:space="0" w:color="auto"/>
              <w:left w:val="single" w:sz="4" w:space="0" w:color="auto"/>
              <w:bottom w:val="single" w:sz="4" w:space="0" w:color="auto"/>
              <w:right w:val="single" w:sz="4" w:space="0" w:color="auto"/>
            </w:tcBorders>
          </w:tcPr>
          <w:p w14:paraId="7ADEDADF" w14:textId="77777777" w:rsidR="008C36EE" w:rsidRPr="008C36EE" w:rsidRDefault="008C36EE" w:rsidP="008C36EE">
            <w:pPr>
              <w:rPr>
                <w:rFonts w:ascii="Times New Roman" w:hAnsi="Times New Roman" w:cs="Times New Roman"/>
                <w:bCs/>
              </w:rPr>
            </w:pPr>
            <w:r w:rsidRPr="008C36EE">
              <w:rPr>
                <w:rFonts w:ascii="Times New Roman" w:hAnsi="Times New Roman" w:cs="Times New Roman"/>
                <w:bCs/>
              </w:rPr>
              <w:t>ОК 09</w:t>
            </w:r>
          </w:p>
          <w:p w14:paraId="527F9233" w14:textId="77777777" w:rsidR="008C36EE" w:rsidRPr="008C36EE" w:rsidRDefault="008C36EE" w:rsidP="008C36EE">
            <w:pPr>
              <w:rPr>
                <w:rFonts w:ascii="Times New Roman" w:hAnsi="Times New Roman" w:cs="Times New Roman"/>
                <w:bCs/>
              </w:rPr>
            </w:pPr>
            <w:r w:rsidRPr="008C36EE">
              <w:rPr>
                <w:rFonts w:ascii="Times New Roman" w:hAnsi="Times New Roman"/>
              </w:rPr>
              <w:t>Пользоваться профессиональной документацией на государственном и иностранном языках</w:t>
            </w:r>
          </w:p>
        </w:tc>
        <w:tc>
          <w:tcPr>
            <w:tcW w:w="2397" w:type="dxa"/>
            <w:tcBorders>
              <w:top w:val="single" w:sz="4" w:space="0" w:color="auto"/>
              <w:left w:val="single" w:sz="4" w:space="0" w:color="auto"/>
              <w:bottom w:val="single" w:sz="4" w:space="0" w:color="auto"/>
              <w:right w:val="single" w:sz="4" w:space="0" w:color="auto"/>
            </w:tcBorders>
          </w:tcPr>
          <w:p w14:paraId="03188BAB" w14:textId="77777777" w:rsidR="008C36EE" w:rsidRPr="008C36EE" w:rsidRDefault="008C36EE" w:rsidP="008C36EE">
            <w:pPr>
              <w:rPr>
                <w:rFonts w:ascii="Times New Roman" w:hAnsi="Times New Roman"/>
              </w:rPr>
            </w:pPr>
            <w:r w:rsidRPr="008C36EE">
              <w:rPr>
                <w:rFonts w:ascii="Times New Roman" w:hAnsi="Times New Roman"/>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5FB2CA21" w14:textId="77777777" w:rsidR="008C36EE" w:rsidRPr="008C36EE" w:rsidRDefault="008C36EE" w:rsidP="008C36EE">
            <w:pPr>
              <w:rPr>
                <w:rFonts w:ascii="Times New Roman" w:hAnsi="Times New Roman"/>
              </w:rPr>
            </w:pPr>
            <w:r w:rsidRPr="008C36EE">
              <w:rPr>
                <w:rFonts w:ascii="Times New Roman" w:hAnsi="Times New Roman"/>
              </w:rPr>
              <w:t>участвовать в диалогах на знакомые общие и профессиональные темы,</w:t>
            </w:r>
          </w:p>
          <w:p w14:paraId="690137DE" w14:textId="77777777" w:rsidR="008C36EE" w:rsidRPr="008C36EE" w:rsidRDefault="008C36EE" w:rsidP="008C36EE">
            <w:pPr>
              <w:rPr>
                <w:rFonts w:ascii="Times New Roman" w:hAnsi="Times New Roman"/>
              </w:rPr>
            </w:pPr>
            <w:r w:rsidRPr="008C36EE">
              <w:rPr>
                <w:rFonts w:ascii="Times New Roman" w:hAnsi="Times New Roman"/>
              </w:rPr>
              <w:t xml:space="preserve">строить простые высказывания о себе и о своей профессиональной деятельности, </w:t>
            </w:r>
          </w:p>
          <w:p w14:paraId="6EC9355C" w14:textId="77777777" w:rsidR="008C36EE" w:rsidRPr="008C36EE" w:rsidRDefault="008C36EE" w:rsidP="008C36EE">
            <w:pPr>
              <w:rPr>
                <w:rFonts w:ascii="Times New Roman" w:hAnsi="Times New Roman"/>
              </w:rPr>
            </w:pPr>
            <w:r w:rsidRPr="008C36EE">
              <w:rPr>
                <w:rFonts w:ascii="Times New Roman" w:hAnsi="Times New Roman"/>
              </w:rPr>
              <w:t>кратко обосновывать свои действия, писать простые связные сообщения на знакомые или интересующие профессиональные темы.</w:t>
            </w:r>
          </w:p>
        </w:tc>
        <w:tc>
          <w:tcPr>
            <w:tcW w:w="2403" w:type="dxa"/>
            <w:tcBorders>
              <w:top w:val="single" w:sz="4" w:space="0" w:color="auto"/>
              <w:left w:val="single" w:sz="4" w:space="0" w:color="auto"/>
              <w:bottom w:val="single" w:sz="4" w:space="0" w:color="auto"/>
              <w:right w:val="single" w:sz="4" w:space="0" w:color="auto"/>
            </w:tcBorders>
            <w:shd w:val="clear" w:color="auto" w:fill="auto"/>
          </w:tcPr>
          <w:p w14:paraId="3810F1F9" w14:textId="77777777" w:rsidR="008C36EE" w:rsidRPr="008C36EE" w:rsidRDefault="008C36EE" w:rsidP="008C36EE">
            <w:pPr>
              <w:jc w:val="both"/>
              <w:rPr>
                <w:rFonts w:ascii="Times New Roman" w:hAnsi="Times New Roman" w:cs="Times New Roman"/>
                <w:bCs/>
              </w:rPr>
            </w:pPr>
            <w:r w:rsidRPr="008C36EE">
              <w:rPr>
                <w:rFonts w:ascii="Times New Roman" w:hAnsi="Times New Roman"/>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c>
          <w:tcPr>
            <w:tcW w:w="2382" w:type="dxa"/>
            <w:tcBorders>
              <w:top w:val="single" w:sz="4" w:space="0" w:color="auto"/>
              <w:left w:val="single" w:sz="4" w:space="0" w:color="auto"/>
              <w:bottom w:val="single" w:sz="4" w:space="0" w:color="auto"/>
              <w:right w:val="single" w:sz="4" w:space="0" w:color="auto"/>
            </w:tcBorders>
          </w:tcPr>
          <w:p w14:paraId="7D1FB87E" w14:textId="77777777" w:rsidR="008C36EE" w:rsidRPr="008C36EE" w:rsidRDefault="008C36EE" w:rsidP="008C36EE">
            <w:pPr>
              <w:jc w:val="center"/>
              <w:rPr>
                <w:rFonts w:ascii="Times New Roman" w:hAnsi="Times New Roman" w:cs="Times New Roman"/>
                <w:bCs/>
              </w:rPr>
            </w:pPr>
            <w:r w:rsidRPr="008C36EE">
              <w:rPr>
                <w:rFonts w:ascii="Times New Roman" w:hAnsi="Times New Roman" w:cs="Times New Roman"/>
                <w:bCs/>
              </w:rPr>
              <w:t>-</w:t>
            </w:r>
          </w:p>
        </w:tc>
      </w:tr>
    </w:tbl>
    <w:p w14:paraId="202931F3" w14:textId="77777777" w:rsidR="008C36EE" w:rsidRPr="008C36EE" w:rsidRDefault="008C36EE" w:rsidP="008C36EE">
      <w:pPr>
        <w:spacing w:after="120"/>
        <w:ind w:firstLine="709"/>
        <w:rPr>
          <w:rFonts w:ascii="Times New Roman" w:hAnsi="Times New Roman" w:cs="Times New Roman"/>
          <w:bCs/>
          <w:sz w:val="24"/>
          <w:szCs w:val="24"/>
        </w:rPr>
      </w:pPr>
    </w:p>
    <w:p w14:paraId="676DF311" w14:textId="77777777" w:rsidR="008C36EE" w:rsidRPr="008C36EE" w:rsidRDefault="008C36EE" w:rsidP="008C36EE">
      <w:pPr>
        <w:spacing w:after="120"/>
        <w:ind w:firstLine="709"/>
        <w:rPr>
          <w:rFonts w:ascii="Times New Roman" w:hAnsi="Times New Roman" w:cs="Times New Roman"/>
          <w:bCs/>
          <w:sz w:val="24"/>
          <w:szCs w:val="24"/>
        </w:rPr>
      </w:pPr>
    </w:p>
    <w:p w14:paraId="0012D16F" w14:textId="77777777" w:rsidR="008C36EE" w:rsidRPr="008C36EE" w:rsidRDefault="008C36EE" w:rsidP="008C36EE">
      <w:pPr>
        <w:spacing w:after="120"/>
        <w:ind w:firstLine="709"/>
        <w:rPr>
          <w:rFonts w:ascii="Times New Roman" w:hAnsi="Times New Roman" w:cs="Times New Roman"/>
          <w:bCs/>
          <w:sz w:val="24"/>
          <w:szCs w:val="24"/>
        </w:rPr>
      </w:pPr>
    </w:p>
    <w:p w14:paraId="6CF94545" w14:textId="77777777" w:rsidR="008C36EE" w:rsidRPr="008C36EE" w:rsidRDefault="008C36EE" w:rsidP="008C36EE">
      <w:pPr>
        <w:spacing w:after="120"/>
        <w:ind w:firstLine="709"/>
        <w:rPr>
          <w:rFonts w:ascii="Times New Roman" w:hAnsi="Times New Roman" w:cs="Times New Roman"/>
          <w:bCs/>
          <w:sz w:val="24"/>
          <w:szCs w:val="24"/>
        </w:rPr>
      </w:pPr>
    </w:p>
    <w:p w14:paraId="4D1710A1" w14:textId="77777777" w:rsidR="008C36EE" w:rsidRPr="008C36EE" w:rsidRDefault="008C36EE" w:rsidP="008C36EE">
      <w:pPr>
        <w:spacing w:after="120"/>
        <w:ind w:left="709"/>
        <w:rPr>
          <w:rFonts w:ascii="Times New Roman" w:hAnsi="Times New Roman" w:cs="Times New Roman"/>
          <w:b/>
          <w:sz w:val="24"/>
          <w:szCs w:val="24"/>
        </w:rPr>
      </w:pPr>
      <w:r w:rsidRPr="008C36EE">
        <w:rPr>
          <w:rFonts w:ascii="Times New Roman" w:hAnsi="Times New Roman" w:cs="Times New Roman"/>
          <w:b/>
          <w:sz w:val="24"/>
          <w:szCs w:val="24"/>
        </w:rPr>
        <w:lastRenderedPageBreak/>
        <w:t>1.3 Обоснование часов вариативной части ОПОП-П</w:t>
      </w:r>
    </w:p>
    <w:p w14:paraId="08E5C83C" w14:textId="77777777" w:rsidR="008C36EE" w:rsidRPr="008C36EE" w:rsidRDefault="008C36EE" w:rsidP="008C36EE">
      <w:pPr>
        <w:spacing w:line="276" w:lineRule="auto"/>
        <w:ind w:firstLine="709"/>
        <w:contextualSpacing/>
        <w:jc w:val="both"/>
        <w:rPr>
          <w:rFonts w:ascii="Times New Roman" w:hAnsi="Times New Roman"/>
          <w:sz w:val="24"/>
          <w:szCs w:val="24"/>
        </w:rPr>
      </w:pPr>
      <w:r w:rsidRPr="008C36EE">
        <w:rPr>
          <w:rFonts w:ascii="Times New Roman" w:hAnsi="Times New Roman"/>
          <w:sz w:val="24"/>
          <w:szCs w:val="24"/>
        </w:rPr>
        <w:t>Введено с целью изучения действующего законодательства, регулирующего хозяйственно-экономические отношения, формирование системы знаний в области правового обеспечения предпринимательской деятельности и наемного труда, приобретение навыков работы с нормативным материалом, его анализа и практического использования</w:t>
      </w:r>
      <w:r w:rsidRPr="008C36EE">
        <w:t xml:space="preserve"> </w:t>
      </w:r>
      <w:r w:rsidRPr="008C36EE">
        <w:rPr>
          <w:rFonts w:ascii="Times New Roman" w:hAnsi="Times New Roman"/>
          <w:sz w:val="24"/>
          <w:szCs w:val="24"/>
        </w:rPr>
        <w:t>по запросу работодателя АО «Тамбовская сетевая компания» Уваровский филиал.</w:t>
      </w:r>
    </w:p>
    <w:p w14:paraId="723F4DCE" w14:textId="77777777" w:rsidR="008C36EE" w:rsidRPr="008C36EE" w:rsidRDefault="008C36EE" w:rsidP="008C36EE">
      <w:pPr>
        <w:spacing w:line="360" w:lineRule="auto"/>
        <w:ind w:firstLine="709"/>
        <w:contextualSpacing/>
        <w:jc w:val="both"/>
        <w:rPr>
          <w:rFonts w:ascii="Times New Roman" w:hAnsi="Times New Roman"/>
          <w:sz w:val="24"/>
          <w:szCs w:val="24"/>
        </w:rPr>
      </w:pPr>
    </w:p>
    <w:p w14:paraId="0198D7E4" w14:textId="77777777" w:rsidR="008C36EE" w:rsidRPr="008C36EE" w:rsidRDefault="008C36EE" w:rsidP="008C36EE">
      <w:pPr>
        <w:spacing w:line="360" w:lineRule="auto"/>
        <w:ind w:firstLine="709"/>
        <w:contextualSpacing/>
        <w:jc w:val="both"/>
        <w:rPr>
          <w:rFonts w:ascii="Times New Roman" w:hAnsi="Times New Roman"/>
          <w:sz w:val="24"/>
          <w:szCs w:val="24"/>
        </w:rPr>
      </w:pPr>
    </w:p>
    <w:p w14:paraId="5F9F09A3" w14:textId="77777777" w:rsidR="008C36EE" w:rsidRPr="008C36EE" w:rsidRDefault="008C36EE" w:rsidP="008C36EE">
      <w:pPr>
        <w:spacing w:line="360" w:lineRule="auto"/>
        <w:ind w:firstLine="709"/>
        <w:contextualSpacing/>
        <w:jc w:val="center"/>
        <w:rPr>
          <w:rFonts w:ascii="Times New Roman" w:hAnsi="Times New Roman"/>
          <w:b/>
          <w:sz w:val="28"/>
          <w:szCs w:val="28"/>
        </w:rPr>
      </w:pPr>
      <w:r w:rsidRPr="008C36EE">
        <w:rPr>
          <w:rFonts w:ascii="Times New Roman" w:hAnsi="Times New Roman"/>
          <w:b/>
          <w:sz w:val="28"/>
          <w:szCs w:val="28"/>
        </w:rPr>
        <w:t>СТРУКТУРА И СОДЕРЖАНИЕ ДИСЦИПЛИНЫ</w:t>
      </w:r>
    </w:p>
    <w:p w14:paraId="73419AD0" w14:textId="77777777" w:rsidR="008C36EE" w:rsidRPr="008C36EE" w:rsidRDefault="008C36EE" w:rsidP="008C36EE">
      <w:pPr>
        <w:spacing w:after="120" w:line="276" w:lineRule="auto"/>
        <w:ind w:firstLine="709"/>
        <w:jc w:val="center"/>
        <w:outlineLvl w:val="1"/>
        <w:rPr>
          <w:rFonts w:ascii="Times New Roman" w:eastAsia="Segoe UI" w:hAnsi="Times New Roman" w:cs="Times New Roman"/>
          <w:b/>
          <w:bCs/>
          <w:sz w:val="24"/>
          <w:szCs w:val="24"/>
          <w:lang w:eastAsia="ru-RU"/>
        </w:rPr>
      </w:pPr>
      <w:r w:rsidRPr="008C36EE">
        <w:rPr>
          <w:rFonts w:ascii="Times New Roman" w:eastAsia="Segoe UI" w:hAnsi="Times New Roman" w:cs="Times New Roman"/>
          <w:b/>
          <w:bCs/>
          <w:sz w:val="24"/>
          <w:szCs w:val="24"/>
          <w:lang w:eastAsia="ru-RU"/>
        </w:rPr>
        <w:t>2.1. Трудоемкость освоения дисциплины</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185"/>
        <w:gridCol w:w="1099"/>
        <w:gridCol w:w="2205"/>
      </w:tblGrid>
      <w:tr w:rsidR="008C36EE" w:rsidRPr="008C36EE" w14:paraId="0352F2D9" w14:textId="77777777" w:rsidTr="00AD5821">
        <w:trPr>
          <w:trHeight w:val="23"/>
        </w:trPr>
        <w:tc>
          <w:tcPr>
            <w:tcW w:w="3258" w:type="pct"/>
            <w:vAlign w:val="center"/>
          </w:tcPr>
          <w:p w14:paraId="36DD18BF" w14:textId="77777777" w:rsidR="008C36EE" w:rsidRPr="008C36EE" w:rsidRDefault="008C36EE" w:rsidP="008C36EE">
            <w:pPr>
              <w:jc w:val="center"/>
              <w:rPr>
                <w:rFonts w:ascii="Times New Roman" w:hAnsi="Times New Roman" w:cs="Times New Roman"/>
                <w:sz w:val="24"/>
                <w:szCs w:val="24"/>
              </w:rPr>
            </w:pPr>
            <w:r w:rsidRPr="008C36EE">
              <w:rPr>
                <w:rFonts w:ascii="Times New Roman" w:hAnsi="Times New Roman" w:cs="Times New Roman"/>
                <w:sz w:val="24"/>
                <w:szCs w:val="24"/>
              </w:rPr>
              <w:t>Наименование составных частей дисциплины</w:t>
            </w:r>
          </w:p>
        </w:tc>
        <w:tc>
          <w:tcPr>
            <w:tcW w:w="579" w:type="pct"/>
            <w:vAlign w:val="center"/>
          </w:tcPr>
          <w:p w14:paraId="5B0B228A" w14:textId="77777777" w:rsidR="008C36EE" w:rsidRPr="008C36EE" w:rsidRDefault="008C36EE" w:rsidP="008C36EE">
            <w:pPr>
              <w:jc w:val="center"/>
              <w:rPr>
                <w:rFonts w:ascii="Times New Roman" w:hAnsi="Times New Roman" w:cs="Times New Roman"/>
                <w:iCs/>
                <w:sz w:val="24"/>
                <w:szCs w:val="24"/>
              </w:rPr>
            </w:pPr>
            <w:r w:rsidRPr="008C36EE">
              <w:rPr>
                <w:rFonts w:ascii="Times New Roman" w:hAnsi="Times New Roman" w:cs="Times New Roman"/>
                <w:iCs/>
                <w:sz w:val="24"/>
                <w:szCs w:val="24"/>
              </w:rPr>
              <w:t>Объем в часах</w:t>
            </w:r>
          </w:p>
        </w:tc>
        <w:tc>
          <w:tcPr>
            <w:tcW w:w="1162" w:type="pct"/>
          </w:tcPr>
          <w:p w14:paraId="5538E917" w14:textId="77777777" w:rsidR="008C36EE" w:rsidRPr="008C36EE" w:rsidRDefault="008C36EE" w:rsidP="008C36EE">
            <w:pPr>
              <w:jc w:val="center"/>
              <w:rPr>
                <w:rFonts w:ascii="Times New Roman" w:hAnsi="Times New Roman" w:cs="Times New Roman"/>
                <w:iCs/>
                <w:sz w:val="24"/>
                <w:szCs w:val="24"/>
              </w:rPr>
            </w:pPr>
            <w:r w:rsidRPr="008C36EE">
              <w:rPr>
                <w:rFonts w:ascii="Times New Roman" w:hAnsi="Times New Roman" w:cs="Times New Roman"/>
                <w:sz w:val="24"/>
                <w:szCs w:val="24"/>
              </w:rPr>
              <w:t>В т.ч. в форме практ. подготовки</w:t>
            </w:r>
          </w:p>
        </w:tc>
      </w:tr>
      <w:tr w:rsidR="008C36EE" w:rsidRPr="008C36EE" w14:paraId="3A9B50EF" w14:textId="77777777" w:rsidTr="00AD5821">
        <w:trPr>
          <w:trHeight w:val="23"/>
        </w:trPr>
        <w:tc>
          <w:tcPr>
            <w:tcW w:w="3258" w:type="pct"/>
            <w:vAlign w:val="center"/>
          </w:tcPr>
          <w:p w14:paraId="203B19FE" w14:textId="77777777" w:rsidR="008C36EE" w:rsidRPr="008C36EE" w:rsidRDefault="008C36EE" w:rsidP="008C36EE">
            <w:pPr>
              <w:jc w:val="both"/>
              <w:rPr>
                <w:rFonts w:ascii="Times New Roman" w:hAnsi="Times New Roman" w:cs="Times New Roman"/>
                <w:bCs/>
                <w:sz w:val="24"/>
                <w:szCs w:val="24"/>
              </w:rPr>
            </w:pPr>
            <w:r w:rsidRPr="008C36EE">
              <w:rPr>
                <w:rFonts w:ascii="Times New Roman" w:hAnsi="Times New Roman" w:cs="Times New Roman"/>
                <w:bCs/>
                <w:sz w:val="24"/>
                <w:szCs w:val="24"/>
              </w:rPr>
              <w:t>Учебные занятия, в том числе:</w:t>
            </w:r>
          </w:p>
        </w:tc>
        <w:tc>
          <w:tcPr>
            <w:tcW w:w="579" w:type="pct"/>
            <w:vAlign w:val="center"/>
          </w:tcPr>
          <w:p w14:paraId="1660F0BB" w14:textId="77777777" w:rsidR="008C36EE" w:rsidRPr="008C36EE" w:rsidRDefault="008C36EE" w:rsidP="008C36EE">
            <w:pPr>
              <w:jc w:val="center"/>
              <w:rPr>
                <w:rFonts w:ascii="Times New Roman" w:hAnsi="Times New Roman" w:cs="Times New Roman"/>
                <w:bCs/>
                <w:sz w:val="24"/>
                <w:szCs w:val="24"/>
              </w:rPr>
            </w:pPr>
            <w:r w:rsidRPr="008C36EE">
              <w:rPr>
                <w:rFonts w:ascii="Times New Roman" w:hAnsi="Times New Roman" w:cs="Times New Roman"/>
                <w:bCs/>
                <w:sz w:val="24"/>
                <w:szCs w:val="24"/>
              </w:rPr>
              <w:t>35</w:t>
            </w:r>
          </w:p>
        </w:tc>
        <w:tc>
          <w:tcPr>
            <w:tcW w:w="1162" w:type="pct"/>
            <w:vAlign w:val="center"/>
          </w:tcPr>
          <w:p w14:paraId="1FFFFD0B" w14:textId="77777777" w:rsidR="008C36EE" w:rsidRPr="008C36EE" w:rsidRDefault="008C36EE" w:rsidP="008C36EE">
            <w:pPr>
              <w:jc w:val="center"/>
              <w:rPr>
                <w:rFonts w:ascii="Times New Roman" w:hAnsi="Times New Roman" w:cs="Times New Roman"/>
                <w:bCs/>
                <w:sz w:val="24"/>
                <w:szCs w:val="24"/>
              </w:rPr>
            </w:pPr>
            <w:r w:rsidRPr="008C36EE">
              <w:rPr>
                <w:rFonts w:ascii="Times New Roman" w:hAnsi="Times New Roman" w:cs="Times New Roman"/>
                <w:bCs/>
                <w:sz w:val="24"/>
                <w:szCs w:val="24"/>
              </w:rPr>
              <w:t>8</w:t>
            </w:r>
          </w:p>
        </w:tc>
      </w:tr>
      <w:tr w:rsidR="008C36EE" w:rsidRPr="008C36EE" w14:paraId="53BC6071" w14:textId="77777777" w:rsidTr="00AD5821">
        <w:trPr>
          <w:trHeight w:val="23"/>
        </w:trPr>
        <w:tc>
          <w:tcPr>
            <w:tcW w:w="3258" w:type="pct"/>
            <w:vAlign w:val="center"/>
          </w:tcPr>
          <w:p w14:paraId="737CB4AB" w14:textId="77777777" w:rsidR="008C36EE" w:rsidRPr="008C36EE" w:rsidRDefault="008C36EE" w:rsidP="008C36EE">
            <w:pPr>
              <w:jc w:val="both"/>
              <w:rPr>
                <w:rFonts w:ascii="Times New Roman" w:hAnsi="Times New Roman" w:cs="Times New Roman"/>
                <w:bCs/>
                <w:iCs/>
                <w:sz w:val="24"/>
                <w:szCs w:val="24"/>
              </w:rPr>
            </w:pPr>
            <w:r w:rsidRPr="008C36EE">
              <w:rPr>
                <w:rFonts w:ascii="Times New Roman" w:hAnsi="Times New Roman" w:cs="Times New Roman"/>
                <w:bCs/>
                <w:iCs/>
                <w:sz w:val="24"/>
                <w:szCs w:val="24"/>
              </w:rPr>
              <w:t xml:space="preserve">теоретические </w:t>
            </w:r>
          </w:p>
        </w:tc>
        <w:tc>
          <w:tcPr>
            <w:tcW w:w="579" w:type="pct"/>
            <w:vAlign w:val="center"/>
          </w:tcPr>
          <w:p w14:paraId="122BE7C7" w14:textId="77777777" w:rsidR="008C36EE" w:rsidRPr="008C36EE" w:rsidRDefault="008C36EE" w:rsidP="008C36EE">
            <w:pPr>
              <w:jc w:val="center"/>
              <w:rPr>
                <w:rFonts w:ascii="Times New Roman" w:hAnsi="Times New Roman" w:cs="Times New Roman"/>
                <w:bCs/>
                <w:sz w:val="24"/>
                <w:szCs w:val="24"/>
              </w:rPr>
            </w:pPr>
            <w:r w:rsidRPr="008C36EE">
              <w:rPr>
                <w:rFonts w:ascii="Times New Roman" w:hAnsi="Times New Roman" w:cs="Times New Roman"/>
                <w:bCs/>
                <w:sz w:val="24"/>
                <w:szCs w:val="24"/>
              </w:rPr>
              <w:t>27</w:t>
            </w:r>
          </w:p>
        </w:tc>
        <w:tc>
          <w:tcPr>
            <w:tcW w:w="1162" w:type="pct"/>
            <w:vAlign w:val="center"/>
          </w:tcPr>
          <w:p w14:paraId="3967873F" w14:textId="77777777" w:rsidR="008C36EE" w:rsidRPr="008C36EE" w:rsidRDefault="008C36EE" w:rsidP="008C36EE">
            <w:pPr>
              <w:jc w:val="center"/>
              <w:rPr>
                <w:rFonts w:ascii="Times New Roman" w:hAnsi="Times New Roman" w:cs="Times New Roman"/>
                <w:bCs/>
                <w:sz w:val="24"/>
                <w:szCs w:val="24"/>
              </w:rPr>
            </w:pPr>
            <w:r w:rsidRPr="008C36EE">
              <w:rPr>
                <w:rFonts w:ascii="Times New Roman" w:hAnsi="Times New Roman" w:cs="Times New Roman"/>
                <w:bCs/>
                <w:sz w:val="24"/>
                <w:szCs w:val="24"/>
              </w:rPr>
              <w:t>-</w:t>
            </w:r>
          </w:p>
        </w:tc>
      </w:tr>
      <w:tr w:rsidR="008C36EE" w:rsidRPr="008C36EE" w14:paraId="7BAC6F50" w14:textId="77777777" w:rsidTr="00AD5821">
        <w:trPr>
          <w:trHeight w:val="23"/>
        </w:trPr>
        <w:tc>
          <w:tcPr>
            <w:tcW w:w="3258" w:type="pct"/>
            <w:vAlign w:val="center"/>
          </w:tcPr>
          <w:p w14:paraId="7CCC9FBF" w14:textId="77777777" w:rsidR="008C36EE" w:rsidRPr="008C36EE" w:rsidRDefault="008C36EE" w:rsidP="008C36EE">
            <w:pPr>
              <w:jc w:val="both"/>
              <w:rPr>
                <w:rFonts w:ascii="Times New Roman" w:hAnsi="Times New Roman" w:cs="Times New Roman"/>
                <w:bCs/>
                <w:iCs/>
                <w:sz w:val="24"/>
                <w:szCs w:val="24"/>
              </w:rPr>
            </w:pPr>
            <w:r w:rsidRPr="008C36EE">
              <w:rPr>
                <w:rFonts w:ascii="Times New Roman" w:hAnsi="Times New Roman" w:cs="Times New Roman"/>
                <w:bCs/>
                <w:iCs/>
                <w:sz w:val="24"/>
                <w:szCs w:val="24"/>
              </w:rPr>
              <w:t xml:space="preserve">практические </w:t>
            </w:r>
          </w:p>
        </w:tc>
        <w:tc>
          <w:tcPr>
            <w:tcW w:w="579" w:type="pct"/>
            <w:vAlign w:val="center"/>
          </w:tcPr>
          <w:p w14:paraId="51195447" w14:textId="77777777" w:rsidR="008C36EE" w:rsidRPr="008C36EE" w:rsidRDefault="008C36EE" w:rsidP="008C36EE">
            <w:pPr>
              <w:jc w:val="center"/>
              <w:rPr>
                <w:rFonts w:ascii="Times New Roman" w:hAnsi="Times New Roman" w:cs="Times New Roman"/>
                <w:bCs/>
                <w:sz w:val="24"/>
                <w:szCs w:val="24"/>
              </w:rPr>
            </w:pPr>
            <w:r w:rsidRPr="008C36EE">
              <w:rPr>
                <w:rFonts w:ascii="Times New Roman" w:hAnsi="Times New Roman" w:cs="Times New Roman"/>
                <w:bCs/>
                <w:sz w:val="24"/>
                <w:szCs w:val="24"/>
              </w:rPr>
              <w:t>8</w:t>
            </w:r>
          </w:p>
        </w:tc>
        <w:tc>
          <w:tcPr>
            <w:tcW w:w="1162" w:type="pct"/>
            <w:vAlign w:val="center"/>
          </w:tcPr>
          <w:p w14:paraId="53C3053A" w14:textId="77777777" w:rsidR="008C36EE" w:rsidRPr="008C36EE" w:rsidRDefault="008C36EE" w:rsidP="008C36EE">
            <w:pPr>
              <w:jc w:val="center"/>
              <w:rPr>
                <w:rFonts w:ascii="Times New Roman" w:hAnsi="Times New Roman" w:cs="Times New Roman"/>
                <w:bCs/>
                <w:sz w:val="24"/>
                <w:szCs w:val="24"/>
              </w:rPr>
            </w:pPr>
            <w:r w:rsidRPr="008C36EE">
              <w:rPr>
                <w:rFonts w:ascii="Times New Roman" w:hAnsi="Times New Roman" w:cs="Times New Roman"/>
                <w:bCs/>
                <w:sz w:val="24"/>
                <w:szCs w:val="24"/>
              </w:rPr>
              <w:t>8</w:t>
            </w:r>
          </w:p>
        </w:tc>
      </w:tr>
      <w:tr w:rsidR="008C36EE" w:rsidRPr="008C36EE" w14:paraId="5DA66561" w14:textId="77777777" w:rsidTr="00AD5821">
        <w:trPr>
          <w:trHeight w:val="23"/>
        </w:trPr>
        <w:tc>
          <w:tcPr>
            <w:tcW w:w="3258" w:type="pct"/>
            <w:vAlign w:val="center"/>
          </w:tcPr>
          <w:p w14:paraId="213749D3" w14:textId="77777777" w:rsidR="008C36EE" w:rsidRPr="008C36EE" w:rsidRDefault="008C36EE" w:rsidP="008C36EE">
            <w:pPr>
              <w:jc w:val="both"/>
              <w:rPr>
                <w:rFonts w:ascii="Times New Roman" w:hAnsi="Times New Roman" w:cs="Times New Roman"/>
                <w:bCs/>
                <w:sz w:val="24"/>
                <w:szCs w:val="24"/>
              </w:rPr>
            </w:pPr>
            <w:r w:rsidRPr="008C36EE">
              <w:rPr>
                <w:rFonts w:ascii="Times New Roman" w:hAnsi="Times New Roman" w:cs="Times New Roman"/>
                <w:bCs/>
                <w:sz w:val="24"/>
                <w:szCs w:val="24"/>
              </w:rPr>
              <w:t>Самостоятельная работа</w:t>
            </w:r>
          </w:p>
        </w:tc>
        <w:tc>
          <w:tcPr>
            <w:tcW w:w="579" w:type="pct"/>
            <w:vAlign w:val="center"/>
          </w:tcPr>
          <w:p w14:paraId="6117DD92" w14:textId="77777777" w:rsidR="008C36EE" w:rsidRPr="008C36EE" w:rsidRDefault="008C36EE" w:rsidP="008C36EE">
            <w:pPr>
              <w:jc w:val="center"/>
              <w:rPr>
                <w:rFonts w:ascii="Times New Roman" w:hAnsi="Times New Roman" w:cs="Times New Roman"/>
                <w:bCs/>
                <w:sz w:val="24"/>
                <w:szCs w:val="24"/>
              </w:rPr>
            </w:pPr>
            <w:r w:rsidRPr="008C36EE">
              <w:rPr>
                <w:rFonts w:ascii="Times New Roman" w:hAnsi="Times New Roman" w:cs="Times New Roman"/>
                <w:bCs/>
                <w:sz w:val="24"/>
                <w:szCs w:val="24"/>
              </w:rPr>
              <w:t>2</w:t>
            </w:r>
          </w:p>
        </w:tc>
        <w:tc>
          <w:tcPr>
            <w:tcW w:w="1162" w:type="pct"/>
            <w:vAlign w:val="center"/>
          </w:tcPr>
          <w:p w14:paraId="6B9C1389" w14:textId="77777777" w:rsidR="008C36EE" w:rsidRPr="008C36EE" w:rsidRDefault="008C36EE" w:rsidP="008C36EE">
            <w:pPr>
              <w:jc w:val="center"/>
              <w:rPr>
                <w:rFonts w:ascii="Times New Roman" w:hAnsi="Times New Roman" w:cs="Times New Roman"/>
                <w:bCs/>
                <w:sz w:val="24"/>
                <w:szCs w:val="24"/>
              </w:rPr>
            </w:pPr>
            <w:r w:rsidRPr="008C36EE">
              <w:rPr>
                <w:rFonts w:ascii="Times New Roman" w:hAnsi="Times New Roman" w:cs="Times New Roman"/>
                <w:bCs/>
                <w:sz w:val="24"/>
                <w:szCs w:val="24"/>
              </w:rPr>
              <w:t>-</w:t>
            </w:r>
          </w:p>
        </w:tc>
      </w:tr>
      <w:tr w:rsidR="008C36EE" w:rsidRPr="008C36EE" w14:paraId="725BB7F4" w14:textId="77777777" w:rsidTr="00AD5821">
        <w:trPr>
          <w:trHeight w:val="23"/>
        </w:trPr>
        <w:tc>
          <w:tcPr>
            <w:tcW w:w="3258" w:type="pct"/>
            <w:vAlign w:val="center"/>
          </w:tcPr>
          <w:p w14:paraId="538C28C2" w14:textId="77777777" w:rsidR="008C36EE" w:rsidRPr="008C36EE" w:rsidRDefault="008C36EE" w:rsidP="008C36EE">
            <w:pPr>
              <w:jc w:val="both"/>
              <w:rPr>
                <w:rFonts w:ascii="Times New Roman" w:hAnsi="Times New Roman" w:cs="Times New Roman"/>
                <w:bCs/>
                <w:sz w:val="24"/>
                <w:szCs w:val="24"/>
              </w:rPr>
            </w:pPr>
            <w:r w:rsidRPr="008C36EE">
              <w:rPr>
                <w:rFonts w:ascii="Times New Roman" w:hAnsi="Times New Roman" w:cs="Times New Roman"/>
                <w:bCs/>
                <w:sz w:val="24"/>
                <w:szCs w:val="24"/>
              </w:rPr>
              <w:t xml:space="preserve">Промежуточная аттестация в </w:t>
            </w:r>
            <w:r w:rsidRPr="008C36EE">
              <w:rPr>
                <w:rFonts w:ascii="Times New Roman" w:hAnsi="Times New Roman" w:cs="Times New Roman"/>
                <w:bCs/>
                <w:iCs/>
                <w:sz w:val="24"/>
                <w:szCs w:val="24"/>
              </w:rPr>
              <w:t>форме  диф.зачет</w:t>
            </w:r>
          </w:p>
        </w:tc>
        <w:tc>
          <w:tcPr>
            <w:tcW w:w="579" w:type="pct"/>
            <w:vAlign w:val="center"/>
          </w:tcPr>
          <w:p w14:paraId="4304713E" w14:textId="77777777" w:rsidR="008C36EE" w:rsidRPr="008C36EE" w:rsidRDefault="008C36EE" w:rsidP="008C36EE">
            <w:pPr>
              <w:jc w:val="center"/>
              <w:rPr>
                <w:rFonts w:ascii="Times New Roman" w:hAnsi="Times New Roman" w:cs="Times New Roman"/>
                <w:bCs/>
                <w:sz w:val="24"/>
                <w:szCs w:val="24"/>
              </w:rPr>
            </w:pPr>
            <w:r w:rsidRPr="008C36EE">
              <w:rPr>
                <w:rFonts w:ascii="Times New Roman" w:hAnsi="Times New Roman" w:cs="Times New Roman"/>
                <w:bCs/>
                <w:sz w:val="24"/>
                <w:szCs w:val="24"/>
              </w:rPr>
              <w:t>2</w:t>
            </w:r>
          </w:p>
        </w:tc>
        <w:tc>
          <w:tcPr>
            <w:tcW w:w="1162" w:type="pct"/>
            <w:vAlign w:val="center"/>
          </w:tcPr>
          <w:p w14:paraId="1C793E67" w14:textId="77777777" w:rsidR="008C36EE" w:rsidRPr="008C36EE" w:rsidRDefault="008C36EE" w:rsidP="008C36EE">
            <w:pPr>
              <w:jc w:val="center"/>
              <w:rPr>
                <w:rFonts w:ascii="Times New Roman" w:hAnsi="Times New Roman" w:cs="Times New Roman"/>
                <w:bCs/>
                <w:sz w:val="24"/>
                <w:szCs w:val="24"/>
              </w:rPr>
            </w:pPr>
            <w:r w:rsidRPr="008C36EE">
              <w:rPr>
                <w:rFonts w:ascii="Times New Roman" w:hAnsi="Times New Roman" w:cs="Times New Roman"/>
                <w:bCs/>
                <w:sz w:val="24"/>
                <w:szCs w:val="24"/>
              </w:rPr>
              <w:t>-</w:t>
            </w:r>
          </w:p>
        </w:tc>
      </w:tr>
      <w:tr w:rsidR="008C36EE" w:rsidRPr="008C36EE" w14:paraId="07CCD7B8" w14:textId="77777777" w:rsidTr="00AD5821">
        <w:trPr>
          <w:trHeight w:val="23"/>
        </w:trPr>
        <w:tc>
          <w:tcPr>
            <w:tcW w:w="3258" w:type="pct"/>
            <w:vAlign w:val="center"/>
          </w:tcPr>
          <w:p w14:paraId="43ACF0DE" w14:textId="77777777" w:rsidR="008C36EE" w:rsidRPr="008C36EE" w:rsidRDefault="008C36EE" w:rsidP="008C36EE">
            <w:pPr>
              <w:jc w:val="both"/>
              <w:rPr>
                <w:rFonts w:ascii="Times New Roman" w:hAnsi="Times New Roman" w:cs="Times New Roman"/>
                <w:b/>
                <w:bCs/>
                <w:sz w:val="24"/>
                <w:szCs w:val="24"/>
              </w:rPr>
            </w:pPr>
            <w:r w:rsidRPr="008C36EE">
              <w:rPr>
                <w:rFonts w:ascii="Times New Roman" w:hAnsi="Times New Roman" w:cs="Times New Roman"/>
                <w:b/>
                <w:bCs/>
                <w:sz w:val="24"/>
                <w:szCs w:val="24"/>
              </w:rPr>
              <w:t>Всего</w:t>
            </w:r>
          </w:p>
        </w:tc>
        <w:tc>
          <w:tcPr>
            <w:tcW w:w="579" w:type="pct"/>
            <w:vAlign w:val="center"/>
          </w:tcPr>
          <w:p w14:paraId="5CA15DC5" w14:textId="77777777" w:rsidR="008C36EE" w:rsidRPr="008C36EE" w:rsidRDefault="008C36EE" w:rsidP="008C36EE">
            <w:pPr>
              <w:jc w:val="center"/>
              <w:rPr>
                <w:rFonts w:ascii="Times New Roman" w:hAnsi="Times New Roman" w:cs="Times New Roman"/>
                <w:b/>
                <w:sz w:val="24"/>
                <w:szCs w:val="24"/>
              </w:rPr>
            </w:pPr>
            <w:r w:rsidRPr="008C36EE">
              <w:rPr>
                <w:rFonts w:ascii="Times New Roman" w:hAnsi="Times New Roman" w:cs="Times New Roman"/>
                <w:b/>
                <w:sz w:val="24"/>
                <w:szCs w:val="24"/>
              </w:rPr>
              <w:t>39</w:t>
            </w:r>
          </w:p>
        </w:tc>
        <w:tc>
          <w:tcPr>
            <w:tcW w:w="1162" w:type="pct"/>
            <w:vAlign w:val="center"/>
          </w:tcPr>
          <w:p w14:paraId="359748B3" w14:textId="77777777" w:rsidR="008C36EE" w:rsidRPr="008C36EE" w:rsidRDefault="008C36EE" w:rsidP="008C36EE">
            <w:pPr>
              <w:jc w:val="center"/>
              <w:rPr>
                <w:rFonts w:ascii="Times New Roman" w:hAnsi="Times New Roman" w:cs="Times New Roman"/>
                <w:b/>
                <w:sz w:val="24"/>
                <w:szCs w:val="24"/>
              </w:rPr>
            </w:pPr>
            <w:r w:rsidRPr="008C36EE">
              <w:rPr>
                <w:rFonts w:ascii="Times New Roman" w:hAnsi="Times New Roman" w:cs="Times New Roman"/>
                <w:b/>
                <w:sz w:val="24"/>
                <w:szCs w:val="24"/>
              </w:rPr>
              <w:t>8</w:t>
            </w:r>
          </w:p>
        </w:tc>
      </w:tr>
    </w:tbl>
    <w:p w14:paraId="587C5568" w14:textId="77777777" w:rsidR="008C36EE" w:rsidRPr="008C36EE" w:rsidRDefault="008C36EE" w:rsidP="008C36EE">
      <w:pPr>
        <w:rPr>
          <w:rFonts w:ascii="Times New Roman" w:eastAsia="Segoe UI" w:hAnsi="Times New Roman" w:cs="Times New Roman"/>
          <w:bCs/>
          <w:sz w:val="24"/>
          <w:szCs w:val="24"/>
          <w:lang w:eastAsia="ru-RU"/>
        </w:rPr>
      </w:pPr>
      <w:r w:rsidRPr="008C36EE">
        <w:rPr>
          <w:rFonts w:ascii="Times New Roman" w:hAnsi="Times New Roman" w:cs="Times New Roman"/>
          <w:sz w:val="24"/>
          <w:szCs w:val="24"/>
        </w:rPr>
        <w:br w:type="page"/>
      </w:r>
    </w:p>
    <w:p w14:paraId="34E54D06" w14:textId="77777777" w:rsidR="008C36EE" w:rsidRPr="008C36EE" w:rsidRDefault="008C36EE" w:rsidP="008C36EE">
      <w:pPr>
        <w:spacing w:after="120" w:line="276" w:lineRule="auto"/>
        <w:ind w:firstLine="709"/>
        <w:outlineLvl w:val="1"/>
        <w:rPr>
          <w:rFonts w:ascii="Times New Roman" w:eastAsia="Segoe UI" w:hAnsi="Times New Roman" w:cs="Times New Roman"/>
          <w:bCs/>
          <w:sz w:val="24"/>
          <w:szCs w:val="24"/>
          <w:lang w:eastAsia="ru-RU"/>
        </w:rPr>
        <w:sectPr w:rsidR="008C36EE" w:rsidRPr="008C36EE" w:rsidSect="00AD5821">
          <w:headerReference w:type="even" r:id="rId121"/>
          <w:pgSz w:w="11906" w:h="16838"/>
          <w:pgMar w:top="1134" w:right="849" w:bottom="1134" w:left="1701" w:header="709" w:footer="709" w:gutter="0"/>
          <w:cols w:space="708"/>
          <w:docGrid w:linePitch="360"/>
        </w:sectPr>
      </w:pPr>
    </w:p>
    <w:p w14:paraId="5BC8BBA4" w14:textId="77777777" w:rsidR="008C36EE" w:rsidRPr="008C36EE" w:rsidRDefault="008C36EE" w:rsidP="00C54EAE">
      <w:pPr>
        <w:widowControl w:val="0"/>
        <w:numPr>
          <w:ilvl w:val="1"/>
          <w:numId w:val="53"/>
        </w:numPr>
        <w:autoSpaceDE w:val="0"/>
        <w:autoSpaceDN w:val="0"/>
        <w:spacing w:before="66"/>
        <w:ind w:left="426"/>
        <w:jc w:val="left"/>
        <w:rPr>
          <w:rFonts w:ascii="Times New Roman" w:hAnsi="Times New Roman" w:cs="Times New Roman"/>
          <w:b/>
          <w:sz w:val="24"/>
          <w:szCs w:val="24"/>
        </w:rPr>
      </w:pPr>
      <w:r w:rsidRPr="008C36EE">
        <w:rPr>
          <w:rFonts w:ascii="Times New Roman" w:hAnsi="Times New Roman" w:cs="Times New Roman"/>
          <w:b/>
          <w:sz w:val="24"/>
          <w:szCs w:val="24"/>
        </w:rPr>
        <w:lastRenderedPageBreak/>
        <w:t>Тематический</w:t>
      </w:r>
      <w:r w:rsidRPr="008C36EE">
        <w:rPr>
          <w:rFonts w:ascii="Times New Roman" w:hAnsi="Times New Roman" w:cs="Times New Roman"/>
          <w:b/>
          <w:spacing w:val="-4"/>
          <w:sz w:val="24"/>
          <w:szCs w:val="24"/>
        </w:rPr>
        <w:t xml:space="preserve"> </w:t>
      </w:r>
      <w:r w:rsidRPr="008C36EE">
        <w:rPr>
          <w:rFonts w:ascii="Times New Roman" w:hAnsi="Times New Roman" w:cs="Times New Roman"/>
          <w:b/>
          <w:sz w:val="24"/>
          <w:szCs w:val="24"/>
        </w:rPr>
        <w:t>план</w:t>
      </w:r>
      <w:r w:rsidRPr="008C36EE">
        <w:rPr>
          <w:rFonts w:ascii="Times New Roman" w:hAnsi="Times New Roman" w:cs="Times New Roman"/>
          <w:b/>
          <w:spacing w:val="-1"/>
          <w:sz w:val="24"/>
          <w:szCs w:val="24"/>
        </w:rPr>
        <w:t xml:space="preserve"> </w:t>
      </w:r>
      <w:r w:rsidRPr="008C36EE">
        <w:rPr>
          <w:rFonts w:ascii="Times New Roman" w:hAnsi="Times New Roman" w:cs="Times New Roman"/>
          <w:b/>
          <w:sz w:val="24"/>
          <w:szCs w:val="24"/>
        </w:rPr>
        <w:t>и</w:t>
      </w:r>
      <w:r w:rsidRPr="008C36EE">
        <w:rPr>
          <w:rFonts w:ascii="Times New Roman" w:hAnsi="Times New Roman" w:cs="Times New Roman"/>
          <w:b/>
          <w:spacing w:val="-3"/>
          <w:sz w:val="24"/>
          <w:szCs w:val="24"/>
        </w:rPr>
        <w:t xml:space="preserve"> </w:t>
      </w:r>
      <w:r w:rsidRPr="008C36EE">
        <w:rPr>
          <w:rFonts w:ascii="Times New Roman" w:hAnsi="Times New Roman" w:cs="Times New Roman"/>
          <w:b/>
          <w:sz w:val="24"/>
          <w:szCs w:val="24"/>
        </w:rPr>
        <w:t>содержание</w:t>
      </w:r>
      <w:r w:rsidRPr="008C36EE">
        <w:rPr>
          <w:rFonts w:ascii="Times New Roman" w:hAnsi="Times New Roman" w:cs="Times New Roman"/>
          <w:b/>
          <w:spacing w:val="-3"/>
          <w:sz w:val="24"/>
          <w:szCs w:val="24"/>
        </w:rPr>
        <w:t xml:space="preserve"> </w:t>
      </w:r>
      <w:r w:rsidRPr="008C36EE">
        <w:rPr>
          <w:rFonts w:ascii="Times New Roman" w:hAnsi="Times New Roman" w:cs="Times New Roman"/>
          <w:b/>
          <w:sz w:val="24"/>
          <w:szCs w:val="24"/>
        </w:rPr>
        <w:t>учебной</w:t>
      </w:r>
      <w:r w:rsidRPr="008C36EE">
        <w:rPr>
          <w:rFonts w:ascii="Times New Roman" w:hAnsi="Times New Roman" w:cs="Times New Roman"/>
          <w:b/>
          <w:spacing w:val="-3"/>
          <w:sz w:val="24"/>
          <w:szCs w:val="24"/>
        </w:rPr>
        <w:t xml:space="preserve"> </w:t>
      </w:r>
      <w:r w:rsidRPr="008C36EE">
        <w:rPr>
          <w:rFonts w:ascii="Times New Roman" w:hAnsi="Times New Roman" w:cs="Times New Roman"/>
          <w:b/>
          <w:spacing w:val="-2"/>
          <w:sz w:val="24"/>
          <w:szCs w:val="24"/>
        </w:rPr>
        <w:t>дисциплины</w:t>
      </w:r>
    </w:p>
    <w:tbl>
      <w:tblPr>
        <w:tblStyle w:val="TableNormal"/>
        <w:tblpPr w:leftFromText="180" w:rightFromText="180" w:vertAnchor="text" w:horzAnchor="margin" w:tblpY="86"/>
        <w:tblW w:w="148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0"/>
        <w:gridCol w:w="6950"/>
        <w:gridCol w:w="2694"/>
        <w:gridCol w:w="2407"/>
      </w:tblGrid>
      <w:tr w:rsidR="008C36EE" w:rsidRPr="008C36EE" w14:paraId="65248A1F" w14:textId="77777777" w:rsidTr="00AD5821">
        <w:trPr>
          <w:trHeight w:val="1974"/>
        </w:trPr>
        <w:tc>
          <w:tcPr>
            <w:tcW w:w="2840" w:type="dxa"/>
            <w:vAlign w:val="center"/>
          </w:tcPr>
          <w:p w14:paraId="3ED361F6" w14:textId="77777777" w:rsidR="008C36EE" w:rsidRPr="008C36EE" w:rsidRDefault="008C36EE" w:rsidP="008C36EE">
            <w:pPr>
              <w:spacing w:line="276" w:lineRule="auto"/>
              <w:ind w:left="187" w:right="175"/>
              <w:jc w:val="center"/>
              <w:rPr>
                <w:rFonts w:ascii="Times New Roman" w:eastAsia="Times New Roman" w:hAnsi="Times New Roman" w:cs="Times New Roman"/>
                <w:b/>
                <w:sz w:val="24"/>
                <w:szCs w:val="24"/>
                <w:lang w:val="ru-RU"/>
              </w:rPr>
            </w:pPr>
            <w:r w:rsidRPr="008C36EE">
              <w:rPr>
                <w:rFonts w:ascii="Times New Roman" w:eastAsia="Times New Roman" w:hAnsi="Times New Roman" w:cs="Times New Roman"/>
                <w:b/>
                <w:spacing w:val="-2"/>
                <w:sz w:val="24"/>
                <w:szCs w:val="24"/>
                <w:lang w:val="ru-RU"/>
              </w:rPr>
              <w:t>2</w:t>
            </w:r>
          </w:p>
        </w:tc>
        <w:tc>
          <w:tcPr>
            <w:tcW w:w="6950" w:type="dxa"/>
            <w:vAlign w:val="center"/>
          </w:tcPr>
          <w:p w14:paraId="4E61FCF9" w14:textId="77777777" w:rsidR="008C36EE" w:rsidRPr="008C36EE" w:rsidRDefault="008C36EE" w:rsidP="008C36EE">
            <w:pPr>
              <w:spacing w:line="276" w:lineRule="auto"/>
              <w:ind w:left="572" w:right="596"/>
              <w:jc w:val="center"/>
              <w:rPr>
                <w:rFonts w:ascii="Times New Roman" w:eastAsia="Times New Roman" w:hAnsi="Times New Roman" w:cs="Times New Roman"/>
                <w:b/>
                <w:sz w:val="24"/>
                <w:szCs w:val="24"/>
                <w:lang w:val="ru-RU"/>
              </w:rPr>
            </w:pPr>
            <w:r w:rsidRPr="008C36EE">
              <w:rPr>
                <w:rFonts w:ascii="Times New Roman" w:eastAsia="Times New Roman" w:hAnsi="Times New Roman" w:cs="Times New Roman"/>
                <w:b/>
                <w:bCs/>
                <w:sz w:val="24"/>
                <w:szCs w:val="24"/>
                <w:lang w:val="ru-RU" w:eastAsia="ru-RU"/>
              </w:rPr>
              <w:t>Содержание учебного материала, практических и лабораторных занятий</w:t>
            </w:r>
          </w:p>
        </w:tc>
        <w:tc>
          <w:tcPr>
            <w:tcW w:w="2694" w:type="dxa"/>
          </w:tcPr>
          <w:p w14:paraId="2032B7CC" w14:textId="77777777" w:rsidR="008C36EE" w:rsidRPr="008C36EE" w:rsidRDefault="008C36EE" w:rsidP="008C36EE">
            <w:pPr>
              <w:spacing w:line="276" w:lineRule="auto"/>
              <w:ind w:left="154" w:right="142" w:firstLine="1"/>
              <w:jc w:val="center"/>
              <w:rPr>
                <w:rFonts w:ascii="Times New Roman" w:eastAsia="Times New Roman" w:hAnsi="Times New Roman" w:cs="Times New Roman"/>
                <w:sz w:val="24"/>
                <w:szCs w:val="24"/>
                <w:lang w:val="ru-RU"/>
              </w:rPr>
            </w:pPr>
            <w:r w:rsidRPr="008C36EE">
              <w:rPr>
                <w:rFonts w:ascii="Times New Roman" w:eastAsia="Times New Roman" w:hAnsi="Times New Roman" w:cs="Times New Roman"/>
                <w:b/>
                <w:bCs/>
                <w:sz w:val="24"/>
                <w:szCs w:val="24"/>
                <w:lang w:val="ru-RU"/>
              </w:rPr>
              <w:t xml:space="preserve">Объем, ак. ч. / </w:t>
            </w:r>
            <w:r w:rsidRPr="008C36EE">
              <w:rPr>
                <w:rFonts w:ascii="Times New Roman" w:eastAsia="Times New Roman" w:hAnsi="Times New Roman" w:cs="Times New Roman"/>
                <w:b/>
                <w:bCs/>
                <w:sz w:val="24"/>
                <w:szCs w:val="24"/>
                <w:lang w:val="ru-RU"/>
              </w:rPr>
              <w:br/>
              <w:t xml:space="preserve">в том числе </w:t>
            </w:r>
            <w:r w:rsidRPr="008C36EE">
              <w:rPr>
                <w:rFonts w:ascii="Times New Roman" w:eastAsia="Times New Roman" w:hAnsi="Times New Roman" w:cs="Times New Roman"/>
                <w:b/>
                <w:bCs/>
                <w:sz w:val="24"/>
                <w:szCs w:val="24"/>
                <w:lang w:val="ru-RU"/>
              </w:rPr>
              <w:br/>
              <w:t xml:space="preserve">в форме практической подготовки, </w:t>
            </w:r>
            <w:r w:rsidRPr="008C36EE">
              <w:rPr>
                <w:rFonts w:ascii="Times New Roman" w:eastAsia="Times New Roman" w:hAnsi="Times New Roman" w:cs="Times New Roman"/>
                <w:b/>
                <w:bCs/>
                <w:sz w:val="24"/>
                <w:szCs w:val="24"/>
                <w:lang w:val="ru-RU"/>
              </w:rPr>
              <w:br/>
              <w:t>ак. ч.</w:t>
            </w:r>
          </w:p>
        </w:tc>
        <w:tc>
          <w:tcPr>
            <w:tcW w:w="2407" w:type="dxa"/>
          </w:tcPr>
          <w:p w14:paraId="54C1D0B2" w14:textId="77777777" w:rsidR="008C36EE" w:rsidRPr="008C36EE" w:rsidRDefault="008C36EE" w:rsidP="008C36EE">
            <w:pPr>
              <w:spacing w:line="276" w:lineRule="auto"/>
              <w:ind w:left="290" w:right="280" w:hanging="1"/>
              <w:jc w:val="center"/>
              <w:rPr>
                <w:rFonts w:ascii="Times New Roman" w:eastAsia="Times New Roman" w:hAnsi="Times New Roman" w:cs="Times New Roman"/>
                <w:b/>
                <w:sz w:val="24"/>
                <w:szCs w:val="24"/>
                <w:lang w:val="ru-RU"/>
              </w:rPr>
            </w:pPr>
            <w:r w:rsidRPr="008C36EE">
              <w:rPr>
                <w:rFonts w:ascii="Times New Roman" w:eastAsia="Times New Roman" w:hAnsi="Times New Roman" w:cs="Times New Roman"/>
                <w:b/>
                <w:spacing w:val="-4"/>
                <w:sz w:val="24"/>
                <w:szCs w:val="24"/>
                <w:lang w:val="ru-RU"/>
              </w:rPr>
              <w:t xml:space="preserve">Коды </w:t>
            </w:r>
            <w:r w:rsidRPr="008C36EE">
              <w:rPr>
                <w:rFonts w:ascii="Times New Roman" w:eastAsia="Times New Roman" w:hAnsi="Times New Roman" w:cs="Times New Roman"/>
                <w:b/>
                <w:spacing w:val="-2"/>
                <w:sz w:val="24"/>
                <w:szCs w:val="24"/>
                <w:lang w:val="ru-RU"/>
              </w:rPr>
              <w:t>компетенций, формированию которых</w:t>
            </w:r>
          </w:p>
          <w:p w14:paraId="2A70105C" w14:textId="77777777" w:rsidR="008C36EE" w:rsidRPr="008C36EE" w:rsidRDefault="008C36EE" w:rsidP="008C36EE">
            <w:pPr>
              <w:spacing w:line="276" w:lineRule="auto"/>
              <w:ind w:left="30" w:right="24"/>
              <w:jc w:val="center"/>
              <w:rPr>
                <w:rFonts w:ascii="Times New Roman" w:eastAsia="Times New Roman" w:hAnsi="Times New Roman" w:cs="Times New Roman"/>
                <w:b/>
                <w:sz w:val="24"/>
                <w:szCs w:val="24"/>
                <w:lang w:val="ru-RU"/>
              </w:rPr>
            </w:pPr>
            <w:r w:rsidRPr="008C36EE">
              <w:rPr>
                <w:rFonts w:ascii="Times New Roman" w:eastAsia="Times New Roman" w:hAnsi="Times New Roman" w:cs="Times New Roman"/>
                <w:b/>
                <w:spacing w:val="-2"/>
                <w:sz w:val="24"/>
                <w:szCs w:val="24"/>
                <w:lang w:val="ru-RU"/>
              </w:rPr>
              <w:t>способствует элемент</w:t>
            </w:r>
          </w:p>
          <w:p w14:paraId="28306F24" w14:textId="77777777" w:rsidR="008C36EE" w:rsidRPr="008C36EE" w:rsidRDefault="008C36EE" w:rsidP="008C36EE">
            <w:pPr>
              <w:spacing w:before="1"/>
              <w:ind w:left="10"/>
              <w:jc w:val="center"/>
              <w:rPr>
                <w:rFonts w:ascii="Times New Roman" w:eastAsia="Times New Roman" w:hAnsi="Times New Roman" w:cs="Times New Roman"/>
                <w:sz w:val="24"/>
                <w:szCs w:val="24"/>
              </w:rPr>
            </w:pPr>
            <w:r w:rsidRPr="008C36EE">
              <w:rPr>
                <w:rFonts w:ascii="Times New Roman" w:eastAsia="Times New Roman" w:hAnsi="Times New Roman" w:cs="Times New Roman"/>
                <w:b/>
                <w:spacing w:val="-2"/>
                <w:sz w:val="24"/>
                <w:szCs w:val="24"/>
              </w:rPr>
              <w:t>программы</w:t>
            </w:r>
          </w:p>
        </w:tc>
      </w:tr>
      <w:tr w:rsidR="008C36EE" w:rsidRPr="008C36EE" w14:paraId="4A8E714B" w14:textId="77777777" w:rsidTr="00AD5821">
        <w:trPr>
          <w:trHeight w:val="316"/>
        </w:trPr>
        <w:tc>
          <w:tcPr>
            <w:tcW w:w="2840" w:type="dxa"/>
          </w:tcPr>
          <w:p w14:paraId="45D3C37E" w14:textId="77777777" w:rsidR="008C36EE" w:rsidRPr="008C36EE" w:rsidRDefault="008C36EE" w:rsidP="008C36EE">
            <w:pPr>
              <w:spacing w:line="275" w:lineRule="exact"/>
              <w:ind w:left="7"/>
              <w:jc w:val="center"/>
              <w:rPr>
                <w:rFonts w:ascii="Times New Roman" w:eastAsia="Times New Roman" w:hAnsi="Times New Roman" w:cs="Times New Roman"/>
                <w:sz w:val="24"/>
                <w:szCs w:val="24"/>
              </w:rPr>
            </w:pPr>
            <w:r w:rsidRPr="008C36EE">
              <w:rPr>
                <w:rFonts w:ascii="Times New Roman" w:eastAsia="Times New Roman" w:hAnsi="Times New Roman" w:cs="Times New Roman"/>
                <w:spacing w:val="-10"/>
                <w:sz w:val="24"/>
                <w:szCs w:val="24"/>
              </w:rPr>
              <w:t>1</w:t>
            </w:r>
          </w:p>
        </w:tc>
        <w:tc>
          <w:tcPr>
            <w:tcW w:w="6950" w:type="dxa"/>
          </w:tcPr>
          <w:p w14:paraId="67FF98C1" w14:textId="77777777" w:rsidR="008C36EE" w:rsidRPr="008C36EE" w:rsidRDefault="008C36EE" w:rsidP="008C36EE">
            <w:pPr>
              <w:spacing w:line="275" w:lineRule="exact"/>
              <w:ind w:left="10"/>
              <w:jc w:val="center"/>
              <w:rPr>
                <w:rFonts w:ascii="Times New Roman" w:eastAsia="Times New Roman" w:hAnsi="Times New Roman" w:cs="Times New Roman"/>
                <w:sz w:val="24"/>
                <w:szCs w:val="24"/>
              </w:rPr>
            </w:pPr>
            <w:r w:rsidRPr="008C36EE">
              <w:rPr>
                <w:rFonts w:ascii="Times New Roman" w:eastAsia="Times New Roman" w:hAnsi="Times New Roman" w:cs="Times New Roman"/>
                <w:spacing w:val="-10"/>
                <w:sz w:val="24"/>
                <w:szCs w:val="24"/>
              </w:rPr>
              <w:t>2</w:t>
            </w:r>
          </w:p>
        </w:tc>
        <w:tc>
          <w:tcPr>
            <w:tcW w:w="2694" w:type="dxa"/>
          </w:tcPr>
          <w:p w14:paraId="5394181A" w14:textId="77777777" w:rsidR="008C36EE" w:rsidRPr="008C36EE" w:rsidRDefault="008C36EE" w:rsidP="008C36EE">
            <w:pPr>
              <w:spacing w:line="275" w:lineRule="exact"/>
              <w:ind w:left="10" w:right="2"/>
              <w:jc w:val="center"/>
              <w:rPr>
                <w:rFonts w:ascii="Times New Roman" w:eastAsia="Times New Roman" w:hAnsi="Times New Roman" w:cs="Times New Roman"/>
                <w:sz w:val="24"/>
                <w:szCs w:val="24"/>
                <w:lang w:val="ru-RU"/>
              </w:rPr>
            </w:pPr>
            <w:r w:rsidRPr="008C36EE">
              <w:rPr>
                <w:rFonts w:ascii="Times New Roman" w:eastAsia="Times New Roman" w:hAnsi="Times New Roman" w:cs="Times New Roman"/>
                <w:spacing w:val="-10"/>
                <w:sz w:val="24"/>
                <w:szCs w:val="24"/>
                <w:lang w:val="ru-RU"/>
              </w:rPr>
              <w:t>3</w:t>
            </w:r>
          </w:p>
        </w:tc>
        <w:tc>
          <w:tcPr>
            <w:tcW w:w="2407" w:type="dxa"/>
          </w:tcPr>
          <w:p w14:paraId="736D7E2D" w14:textId="77777777" w:rsidR="008C36EE" w:rsidRPr="008C36EE" w:rsidRDefault="008C36EE" w:rsidP="008C36EE">
            <w:pPr>
              <w:spacing w:line="275" w:lineRule="exact"/>
              <w:ind w:left="10" w:right="3"/>
              <w:jc w:val="center"/>
              <w:rPr>
                <w:rFonts w:ascii="Times New Roman" w:eastAsia="Times New Roman" w:hAnsi="Times New Roman" w:cs="Times New Roman"/>
                <w:sz w:val="24"/>
                <w:szCs w:val="24"/>
              </w:rPr>
            </w:pPr>
          </w:p>
        </w:tc>
      </w:tr>
      <w:tr w:rsidR="008C36EE" w:rsidRPr="008C36EE" w14:paraId="5012BB52" w14:textId="77777777" w:rsidTr="00AD5821">
        <w:trPr>
          <w:trHeight w:val="124"/>
        </w:trPr>
        <w:tc>
          <w:tcPr>
            <w:tcW w:w="2840" w:type="dxa"/>
            <w:vMerge w:val="restart"/>
          </w:tcPr>
          <w:p w14:paraId="559D2848" w14:textId="77777777" w:rsidR="008C36EE" w:rsidRPr="008C36EE" w:rsidRDefault="008C36EE" w:rsidP="008C36EE">
            <w:pPr>
              <w:ind w:left="142" w:right="748"/>
              <w:jc w:val="both"/>
              <w:rPr>
                <w:rFonts w:ascii="Times New Roman" w:eastAsia="Times New Roman" w:hAnsi="Times New Roman" w:cs="Times New Roman"/>
                <w:b/>
                <w:sz w:val="24"/>
                <w:szCs w:val="24"/>
                <w:lang w:val="ru-RU"/>
              </w:rPr>
            </w:pPr>
            <w:r w:rsidRPr="008C36EE">
              <w:rPr>
                <w:rFonts w:ascii="Times New Roman" w:eastAsia="Times New Roman" w:hAnsi="Times New Roman" w:cs="Times New Roman"/>
                <w:b/>
                <w:spacing w:val="-2"/>
                <w:sz w:val="24"/>
                <w:szCs w:val="24"/>
                <w:lang w:val="ru-RU"/>
              </w:rPr>
              <w:t>Введение. Основы конституционного строя РФ</w:t>
            </w:r>
          </w:p>
        </w:tc>
        <w:tc>
          <w:tcPr>
            <w:tcW w:w="6950" w:type="dxa"/>
          </w:tcPr>
          <w:p w14:paraId="091F2A6D" w14:textId="77777777" w:rsidR="008C36EE" w:rsidRPr="008C36EE" w:rsidRDefault="008C36EE" w:rsidP="008C36EE">
            <w:pPr>
              <w:spacing w:line="275" w:lineRule="exact"/>
              <w:ind w:left="108"/>
              <w:rPr>
                <w:rFonts w:ascii="Times New Roman" w:eastAsia="Times New Roman" w:hAnsi="Times New Roman" w:cs="Times New Roman"/>
                <w:b/>
                <w:sz w:val="24"/>
                <w:szCs w:val="24"/>
              </w:rPr>
            </w:pPr>
            <w:r w:rsidRPr="008C36EE">
              <w:rPr>
                <w:rFonts w:ascii="Times New Roman" w:eastAsia="Times New Roman" w:hAnsi="Times New Roman" w:cs="Times New Roman"/>
                <w:b/>
                <w:sz w:val="24"/>
                <w:szCs w:val="24"/>
              </w:rPr>
              <w:t>Содержание</w:t>
            </w:r>
            <w:r w:rsidRPr="008C36EE">
              <w:rPr>
                <w:rFonts w:ascii="Times New Roman" w:eastAsia="Times New Roman" w:hAnsi="Times New Roman" w:cs="Times New Roman"/>
                <w:b/>
                <w:spacing w:val="-8"/>
                <w:sz w:val="24"/>
                <w:szCs w:val="24"/>
              </w:rPr>
              <w:t xml:space="preserve"> </w:t>
            </w:r>
          </w:p>
        </w:tc>
        <w:tc>
          <w:tcPr>
            <w:tcW w:w="2694" w:type="dxa"/>
          </w:tcPr>
          <w:p w14:paraId="0BAB4A07" w14:textId="77777777" w:rsidR="008C36EE" w:rsidRPr="008C36EE" w:rsidRDefault="008C36EE" w:rsidP="008C36EE">
            <w:pPr>
              <w:spacing w:line="270" w:lineRule="exact"/>
              <w:ind w:left="10" w:right="2"/>
              <w:jc w:val="center"/>
              <w:rPr>
                <w:rFonts w:ascii="Times New Roman" w:eastAsia="Times New Roman" w:hAnsi="Times New Roman" w:cs="Times New Roman"/>
                <w:b/>
                <w:sz w:val="24"/>
                <w:szCs w:val="24"/>
                <w:lang w:val="ru-RU"/>
              </w:rPr>
            </w:pPr>
            <w:r w:rsidRPr="008C36EE">
              <w:rPr>
                <w:rFonts w:ascii="Times New Roman" w:eastAsia="Times New Roman" w:hAnsi="Times New Roman" w:cs="Times New Roman"/>
                <w:b/>
                <w:sz w:val="24"/>
                <w:szCs w:val="24"/>
                <w:lang w:val="ru-RU"/>
              </w:rPr>
              <w:t>2</w:t>
            </w:r>
          </w:p>
        </w:tc>
        <w:tc>
          <w:tcPr>
            <w:tcW w:w="2407" w:type="dxa"/>
          </w:tcPr>
          <w:p w14:paraId="4543AB62" w14:textId="77777777" w:rsidR="008C36EE" w:rsidRPr="008C36EE" w:rsidRDefault="008C36EE" w:rsidP="008C36EE">
            <w:pPr>
              <w:spacing w:line="270" w:lineRule="exact"/>
              <w:ind w:left="657"/>
              <w:rPr>
                <w:rFonts w:ascii="Times New Roman" w:eastAsia="Times New Roman" w:hAnsi="Times New Roman" w:cs="Times New Roman"/>
                <w:sz w:val="24"/>
                <w:szCs w:val="24"/>
              </w:rPr>
            </w:pPr>
          </w:p>
        </w:tc>
      </w:tr>
      <w:tr w:rsidR="008C36EE" w:rsidRPr="008C36EE" w14:paraId="6901EDAA" w14:textId="77777777" w:rsidTr="00AD5821">
        <w:trPr>
          <w:trHeight w:val="1588"/>
        </w:trPr>
        <w:tc>
          <w:tcPr>
            <w:tcW w:w="2840" w:type="dxa"/>
            <w:vMerge/>
          </w:tcPr>
          <w:p w14:paraId="79A92821" w14:textId="77777777" w:rsidR="008C36EE" w:rsidRPr="008C36EE" w:rsidRDefault="008C36EE" w:rsidP="008C36EE">
            <w:pPr>
              <w:spacing w:line="276" w:lineRule="auto"/>
              <w:ind w:right="750"/>
              <w:jc w:val="both"/>
              <w:rPr>
                <w:rFonts w:ascii="Times New Roman" w:eastAsia="Times New Roman" w:hAnsi="Times New Roman" w:cs="Times New Roman"/>
                <w:spacing w:val="-2"/>
                <w:sz w:val="24"/>
                <w:szCs w:val="24"/>
                <w:lang w:val="ru-RU"/>
              </w:rPr>
            </w:pPr>
          </w:p>
        </w:tc>
        <w:tc>
          <w:tcPr>
            <w:tcW w:w="6950" w:type="dxa"/>
          </w:tcPr>
          <w:p w14:paraId="6975770B" w14:textId="77777777" w:rsidR="008C36EE" w:rsidRPr="008C36EE" w:rsidRDefault="008C36EE" w:rsidP="008C36EE">
            <w:pPr>
              <w:ind w:left="146" w:right="110"/>
              <w:jc w:val="both"/>
              <w:rPr>
                <w:rFonts w:ascii="Times New Roman" w:eastAsia="Times New Roman" w:hAnsi="Times New Roman" w:cs="Times New Roman"/>
                <w:sz w:val="24"/>
                <w:szCs w:val="24"/>
                <w:lang w:val="ru-RU" w:eastAsia="ru-RU"/>
              </w:rPr>
            </w:pPr>
            <w:r w:rsidRPr="008C36EE">
              <w:rPr>
                <w:rFonts w:ascii="Times New Roman" w:eastAsia="Times New Roman" w:hAnsi="Times New Roman" w:cs="Times New Roman"/>
                <w:bCs/>
                <w:color w:val="000000"/>
                <w:sz w:val="24"/>
                <w:szCs w:val="24"/>
                <w:lang w:val="ru-RU" w:eastAsia="ru-RU"/>
              </w:rPr>
              <w:t xml:space="preserve"> Введение. Роль дисциплины в процессе освоения специальности.</w:t>
            </w:r>
          </w:p>
          <w:p w14:paraId="5A64C0FA" w14:textId="77777777" w:rsidR="008C36EE" w:rsidRPr="008C36EE" w:rsidRDefault="008C36EE" w:rsidP="008C36EE">
            <w:pPr>
              <w:ind w:left="146" w:right="110"/>
              <w:jc w:val="both"/>
              <w:rPr>
                <w:rFonts w:ascii="Times New Roman" w:eastAsia="Times New Roman" w:hAnsi="Times New Roman" w:cs="Times New Roman"/>
                <w:color w:val="000000"/>
                <w:sz w:val="24"/>
                <w:szCs w:val="24"/>
                <w:lang w:val="ru-RU" w:eastAsia="ru-RU"/>
              </w:rPr>
            </w:pPr>
            <w:r w:rsidRPr="008C36EE">
              <w:rPr>
                <w:rFonts w:ascii="Times New Roman" w:eastAsia="Times New Roman" w:hAnsi="Times New Roman" w:cs="Times New Roman"/>
                <w:color w:val="000000"/>
                <w:sz w:val="24"/>
                <w:szCs w:val="24"/>
                <w:lang w:val="ru-RU" w:eastAsia="ru-RU"/>
              </w:rPr>
              <w:t xml:space="preserve"> Право. Правоотношения. Роль и место знания по дисциплине в   процессе освоения основной </w:t>
            </w:r>
            <w:r w:rsidRPr="008C36EE">
              <w:rPr>
                <w:rFonts w:ascii="Times New Roman" w:eastAsia="Times New Roman" w:hAnsi="Times New Roman" w:cs="Times New Roman"/>
                <w:color w:val="000000"/>
                <w:sz w:val="24"/>
                <w:szCs w:val="24"/>
                <w:lang w:eastAsia="ru-RU"/>
              </w:rPr>
              <w:t> </w:t>
            </w:r>
            <w:r w:rsidRPr="008C36EE">
              <w:rPr>
                <w:rFonts w:ascii="Times New Roman" w:eastAsia="Times New Roman" w:hAnsi="Times New Roman" w:cs="Times New Roman"/>
                <w:color w:val="000000"/>
                <w:sz w:val="24"/>
                <w:szCs w:val="24"/>
                <w:lang w:val="ru-RU" w:eastAsia="ru-RU"/>
              </w:rPr>
              <w:t xml:space="preserve"> профессиональной образовательной программы по специальности. Конституция РФ – основной закон государства.</w:t>
            </w:r>
          </w:p>
          <w:p w14:paraId="664C2ACF" w14:textId="77777777" w:rsidR="008C36EE" w:rsidRPr="008C36EE" w:rsidRDefault="008C36EE" w:rsidP="008C36EE">
            <w:pPr>
              <w:ind w:left="146" w:right="110"/>
              <w:jc w:val="both"/>
              <w:rPr>
                <w:rFonts w:ascii="Times New Roman" w:hAnsi="Times New Roman" w:cs="Times New Roman"/>
                <w:color w:val="000000"/>
                <w:sz w:val="24"/>
                <w:szCs w:val="24"/>
              </w:rPr>
            </w:pPr>
            <w:r w:rsidRPr="008C36EE">
              <w:rPr>
                <w:rFonts w:ascii="Times New Roman" w:hAnsi="Times New Roman" w:cs="Times New Roman"/>
                <w:color w:val="000000"/>
                <w:sz w:val="24"/>
                <w:szCs w:val="24"/>
                <w:lang w:val="ru-RU"/>
              </w:rPr>
              <w:t xml:space="preserve">Основы правового статуса личности. Основные права и свободы человека и гражданина. </w:t>
            </w:r>
            <w:r w:rsidRPr="008C36EE">
              <w:rPr>
                <w:rFonts w:ascii="Times New Roman" w:hAnsi="Times New Roman" w:cs="Times New Roman"/>
                <w:color w:val="000000"/>
                <w:sz w:val="24"/>
                <w:szCs w:val="24"/>
              </w:rPr>
              <w:t>Механизм защиты прав и свобод человека и гражданина</w:t>
            </w:r>
          </w:p>
        </w:tc>
        <w:tc>
          <w:tcPr>
            <w:tcW w:w="2694" w:type="dxa"/>
          </w:tcPr>
          <w:p w14:paraId="131327EF" w14:textId="77777777" w:rsidR="008C36EE" w:rsidRPr="008C36EE" w:rsidRDefault="008C36EE" w:rsidP="008C36EE">
            <w:pPr>
              <w:spacing w:line="270" w:lineRule="exact"/>
              <w:ind w:left="10" w:right="2"/>
              <w:jc w:val="center"/>
              <w:rPr>
                <w:rFonts w:ascii="Times New Roman" w:eastAsia="Times New Roman" w:hAnsi="Times New Roman" w:cs="Times New Roman"/>
                <w:spacing w:val="-10"/>
                <w:sz w:val="24"/>
                <w:szCs w:val="24"/>
                <w:lang w:val="ru-RU"/>
              </w:rPr>
            </w:pPr>
            <w:r w:rsidRPr="008C36EE">
              <w:rPr>
                <w:rFonts w:ascii="Times New Roman" w:eastAsia="Times New Roman" w:hAnsi="Times New Roman" w:cs="Times New Roman"/>
                <w:spacing w:val="-10"/>
                <w:sz w:val="24"/>
                <w:szCs w:val="24"/>
                <w:lang w:val="ru-RU"/>
              </w:rPr>
              <w:t>2</w:t>
            </w:r>
          </w:p>
        </w:tc>
        <w:tc>
          <w:tcPr>
            <w:tcW w:w="2407" w:type="dxa"/>
          </w:tcPr>
          <w:p w14:paraId="60EFC268" w14:textId="77777777" w:rsidR="008C36EE" w:rsidRPr="008C36EE" w:rsidRDefault="008C36EE" w:rsidP="008C36EE">
            <w:pPr>
              <w:spacing w:line="270" w:lineRule="exact"/>
              <w:ind w:left="657"/>
              <w:rPr>
                <w:rFonts w:ascii="Times New Roman" w:eastAsia="Times New Roman" w:hAnsi="Times New Roman" w:cs="Times New Roman"/>
                <w:sz w:val="24"/>
                <w:szCs w:val="24"/>
                <w:lang w:val="ru-RU"/>
              </w:rPr>
            </w:pPr>
            <w:r w:rsidRPr="008C36EE">
              <w:rPr>
                <w:rFonts w:ascii="Times New Roman" w:eastAsia="Times New Roman" w:hAnsi="Times New Roman" w:cs="Times New Roman"/>
                <w:sz w:val="24"/>
              </w:rPr>
              <w:t>ОК</w:t>
            </w:r>
            <w:r w:rsidRPr="008C36EE">
              <w:rPr>
                <w:rFonts w:ascii="Times New Roman" w:eastAsia="Times New Roman" w:hAnsi="Times New Roman" w:cs="Times New Roman"/>
                <w:spacing w:val="-1"/>
                <w:sz w:val="24"/>
              </w:rPr>
              <w:t xml:space="preserve"> </w:t>
            </w:r>
            <w:r w:rsidRPr="008C36EE">
              <w:rPr>
                <w:rFonts w:ascii="Times New Roman" w:eastAsia="Times New Roman" w:hAnsi="Times New Roman" w:cs="Times New Roman"/>
                <w:sz w:val="24"/>
              </w:rPr>
              <w:t>01</w:t>
            </w:r>
            <w:r w:rsidRPr="008C36EE">
              <w:rPr>
                <w:rFonts w:ascii="Times New Roman" w:eastAsia="Times New Roman" w:hAnsi="Times New Roman" w:cs="Times New Roman"/>
                <w:sz w:val="24"/>
                <w:lang w:val="ru-RU"/>
              </w:rPr>
              <w:t>, ОК:,05 ОК 06,ОК 09</w:t>
            </w:r>
          </w:p>
        </w:tc>
      </w:tr>
      <w:tr w:rsidR="008C36EE" w:rsidRPr="008C36EE" w14:paraId="6A561E26" w14:textId="77777777" w:rsidTr="00AD5821">
        <w:trPr>
          <w:trHeight w:val="316"/>
        </w:trPr>
        <w:tc>
          <w:tcPr>
            <w:tcW w:w="2840" w:type="dxa"/>
            <w:vMerge w:val="restart"/>
          </w:tcPr>
          <w:p w14:paraId="0A078374" w14:textId="77777777" w:rsidR="008C36EE" w:rsidRPr="008C36EE" w:rsidRDefault="008C36EE" w:rsidP="008C36EE">
            <w:pPr>
              <w:spacing w:line="275" w:lineRule="exact"/>
              <w:ind w:left="142"/>
              <w:rPr>
                <w:rFonts w:ascii="Times New Roman" w:eastAsia="Times New Roman" w:hAnsi="Times New Roman" w:cs="Times New Roman"/>
                <w:sz w:val="24"/>
                <w:szCs w:val="24"/>
                <w:lang w:val="ru-RU"/>
              </w:rPr>
            </w:pPr>
            <w:r w:rsidRPr="008C36EE">
              <w:rPr>
                <w:rFonts w:ascii="Times New Roman" w:eastAsia="Times New Roman" w:hAnsi="Times New Roman" w:cs="Times New Roman"/>
                <w:b/>
                <w:sz w:val="24"/>
                <w:szCs w:val="24"/>
                <w:lang w:val="ru-RU"/>
              </w:rPr>
              <w:t xml:space="preserve">Тема 1 </w:t>
            </w:r>
            <w:r w:rsidRPr="008C36EE">
              <w:rPr>
                <w:rFonts w:ascii="Times New Roman" w:eastAsia="Times New Roman" w:hAnsi="Times New Roman" w:cs="Times New Roman"/>
                <w:bCs/>
                <w:color w:val="000000"/>
                <w:sz w:val="24"/>
                <w:szCs w:val="24"/>
                <w:lang w:val="ru-RU"/>
              </w:rPr>
              <w:t>Правовое регулирование экономических отношений предпринимательской деятельности</w:t>
            </w:r>
          </w:p>
        </w:tc>
        <w:tc>
          <w:tcPr>
            <w:tcW w:w="6950" w:type="dxa"/>
          </w:tcPr>
          <w:p w14:paraId="5D4AB3CF" w14:textId="77777777" w:rsidR="008C36EE" w:rsidRPr="008C36EE" w:rsidRDefault="008C36EE" w:rsidP="008C36EE">
            <w:pPr>
              <w:spacing w:line="273" w:lineRule="exact"/>
              <w:ind w:left="108"/>
              <w:rPr>
                <w:rFonts w:ascii="Times New Roman" w:eastAsia="Times New Roman" w:hAnsi="Times New Roman" w:cs="Times New Roman"/>
                <w:b/>
                <w:sz w:val="24"/>
                <w:szCs w:val="24"/>
                <w:lang w:val="ru-RU"/>
              </w:rPr>
            </w:pPr>
            <w:r w:rsidRPr="008C36EE">
              <w:rPr>
                <w:rFonts w:ascii="Times New Roman" w:eastAsia="Times New Roman" w:hAnsi="Times New Roman" w:cs="Times New Roman"/>
                <w:b/>
                <w:sz w:val="24"/>
                <w:szCs w:val="24"/>
                <w:lang w:val="ru-RU"/>
              </w:rPr>
              <w:t xml:space="preserve">Содерждание </w:t>
            </w:r>
          </w:p>
        </w:tc>
        <w:tc>
          <w:tcPr>
            <w:tcW w:w="2694" w:type="dxa"/>
          </w:tcPr>
          <w:p w14:paraId="15E0EEA8" w14:textId="77777777" w:rsidR="008C36EE" w:rsidRPr="008C36EE" w:rsidRDefault="008C36EE" w:rsidP="008C36EE">
            <w:pPr>
              <w:jc w:val="center"/>
              <w:rPr>
                <w:rFonts w:ascii="Times New Roman" w:eastAsia="Times New Roman" w:hAnsi="Times New Roman" w:cs="Times New Roman"/>
                <w:b/>
                <w:sz w:val="24"/>
                <w:szCs w:val="24"/>
                <w:lang w:val="ru-RU"/>
              </w:rPr>
            </w:pPr>
            <w:r w:rsidRPr="008C36EE">
              <w:rPr>
                <w:rFonts w:ascii="Times New Roman" w:eastAsia="Times New Roman" w:hAnsi="Times New Roman" w:cs="Times New Roman"/>
                <w:b/>
                <w:sz w:val="24"/>
                <w:szCs w:val="24"/>
                <w:lang w:val="ru-RU"/>
              </w:rPr>
              <w:t>4</w:t>
            </w:r>
          </w:p>
        </w:tc>
        <w:tc>
          <w:tcPr>
            <w:tcW w:w="2407" w:type="dxa"/>
            <w:vMerge w:val="restart"/>
          </w:tcPr>
          <w:p w14:paraId="7130706E" w14:textId="77777777" w:rsidR="008C36EE" w:rsidRPr="008C36EE" w:rsidRDefault="008C36EE" w:rsidP="008C36EE">
            <w:pPr>
              <w:rPr>
                <w:rFonts w:ascii="Times New Roman" w:eastAsia="Times New Roman" w:hAnsi="Times New Roman" w:cs="Times New Roman"/>
                <w:sz w:val="24"/>
                <w:szCs w:val="24"/>
                <w:lang w:val="ru-RU"/>
              </w:rPr>
            </w:pPr>
            <w:r w:rsidRPr="008C36EE">
              <w:rPr>
                <w:rFonts w:ascii="Times New Roman" w:eastAsia="Times New Roman" w:hAnsi="Times New Roman" w:cs="Times New Roman"/>
                <w:sz w:val="24"/>
                <w:lang w:val="ru-RU"/>
              </w:rPr>
              <w:t>ОК</w:t>
            </w:r>
            <w:r w:rsidRPr="008C36EE">
              <w:rPr>
                <w:rFonts w:ascii="Times New Roman" w:eastAsia="Times New Roman" w:hAnsi="Times New Roman" w:cs="Times New Roman"/>
                <w:spacing w:val="-1"/>
                <w:sz w:val="24"/>
                <w:lang w:val="ru-RU"/>
              </w:rPr>
              <w:t xml:space="preserve"> </w:t>
            </w:r>
            <w:r w:rsidRPr="008C36EE">
              <w:rPr>
                <w:rFonts w:ascii="Times New Roman" w:eastAsia="Times New Roman" w:hAnsi="Times New Roman" w:cs="Times New Roman"/>
                <w:sz w:val="24"/>
                <w:lang w:val="ru-RU"/>
              </w:rPr>
              <w:t>01, ОК:06, ОК  09</w:t>
            </w:r>
          </w:p>
        </w:tc>
      </w:tr>
      <w:tr w:rsidR="008C36EE" w:rsidRPr="008C36EE" w14:paraId="636AD062" w14:textId="77777777" w:rsidTr="00AD5821">
        <w:trPr>
          <w:trHeight w:val="316"/>
        </w:trPr>
        <w:tc>
          <w:tcPr>
            <w:tcW w:w="2840" w:type="dxa"/>
            <w:vMerge/>
          </w:tcPr>
          <w:p w14:paraId="04CF911E" w14:textId="77777777" w:rsidR="008C36EE" w:rsidRPr="008C36EE" w:rsidRDefault="008C36EE" w:rsidP="008C36EE">
            <w:pPr>
              <w:spacing w:line="275" w:lineRule="exact"/>
              <w:ind w:left="142"/>
              <w:jc w:val="center"/>
              <w:rPr>
                <w:rFonts w:ascii="Times New Roman" w:eastAsia="Times New Roman" w:hAnsi="Times New Roman" w:cs="Times New Roman"/>
                <w:sz w:val="24"/>
                <w:szCs w:val="24"/>
                <w:lang w:val="ru-RU"/>
              </w:rPr>
            </w:pPr>
          </w:p>
        </w:tc>
        <w:tc>
          <w:tcPr>
            <w:tcW w:w="6950" w:type="dxa"/>
          </w:tcPr>
          <w:p w14:paraId="29FEE24C" w14:textId="77777777" w:rsidR="008C36EE" w:rsidRPr="008C36EE" w:rsidRDefault="008C36EE" w:rsidP="008C36EE">
            <w:pPr>
              <w:ind w:left="108"/>
              <w:jc w:val="both"/>
              <w:rPr>
                <w:rFonts w:ascii="Times New Roman" w:eastAsia="Times New Roman" w:hAnsi="Times New Roman" w:cs="Times New Roman"/>
                <w:sz w:val="24"/>
                <w:szCs w:val="24"/>
                <w:lang w:val="ru-RU"/>
              </w:rPr>
            </w:pPr>
            <w:r w:rsidRPr="008C36EE">
              <w:rPr>
                <w:rFonts w:ascii="Times New Roman" w:eastAsia="Times New Roman" w:hAnsi="Times New Roman" w:cs="Times New Roman"/>
                <w:bCs/>
                <w:color w:val="000000"/>
                <w:sz w:val="24"/>
                <w:szCs w:val="24"/>
                <w:lang w:val="ru-RU"/>
              </w:rPr>
              <w:t xml:space="preserve">1.Предпринимательская деятельность. </w:t>
            </w:r>
            <w:r w:rsidRPr="008C36EE">
              <w:rPr>
                <w:rFonts w:ascii="Times New Roman" w:eastAsia="Times New Roman" w:hAnsi="Times New Roman" w:cs="Times New Roman"/>
                <w:color w:val="000000"/>
                <w:sz w:val="24"/>
                <w:szCs w:val="24"/>
                <w:lang w:val="ru-RU"/>
              </w:rPr>
              <w:t>Субъекты предпринимательской деятельности. Правовое положение субъектов предпринима</w:t>
            </w:r>
            <w:r w:rsidRPr="008C36EE">
              <w:rPr>
                <w:rFonts w:ascii="Times New Roman" w:eastAsia="Times New Roman" w:hAnsi="Times New Roman" w:cs="Times New Roman"/>
                <w:color w:val="000000"/>
                <w:sz w:val="24"/>
                <w:szCs w:val="24"/>
              </w:rPr>
              <w:t>тельства.</w:t>
            </w:r>
          </w:p>
        </w:tc>
        <w:tc>
          <w:tcPr>
            <w:tcW w:w="2694" w:type="dxa"/>
          </w:tcPr>
          <w:p w14:paraId="323C5281" w14:textId="77777777" w:rsidR="008C36EE" w:rsidRPr="008C36EE" w:rsidRDefault="008C36EE" w:rsidP="008C36EE">
            <w:pPr>
              <w:jc w:val="center"/>
              <w:rPr>
                <w:rFonts w:ascii="Times New Roman" w:eastAsia="Times New Roman" w:hAnsi="Times New Roman" w:cs="Times New Roman"/>
                <w:sz w:val="24"/>
                <w:szCs w:val="24"/>
                <w:lang w:val="ru-RU"/>
              </w:rPr>
            </w:pPr>
            <w:r w:rsidRPr="008C36EE">
              <w:rPr>
                <w:rFonts w:ascii="Times New Roman" w:eastAsia="Times New Roman" w:hAnsi="Times New Roman" w:cs="Times New Roman"/>
                <w:sz w:val="24"/>
                <w:szCs w:val="24"/>
                <w:lang w:val="ru-RU"/>
              </w:rPr>
              <w:t>2</w:t>
            </w:r>
          </w:p>
        </w:tc>
        <w:tc>
          <w:tcPr>
            <w:tcW w:w="2407" w:type="dxa"/>
            <w:vMerge/>
          </w:tcPr>
          <w:p w14:paraId="4F35F0FC" w14:textId="77777777" w:rsidR="008C36EE" w:rsidRPr="008C36EE" w:rsidRDefault="008C36EE" w:rsidP="008C36EE">
            <w:pPr>
              <w:rPr>
                <w:rFonts w:ascii="Times New Roman" w:eastAsia="Times New Roman" w:hAnsi="Times New Roman" w:cs="Times New Roman"/>
                <w:sz w:val="24"/>
                <w:szCs w:val="24"/>
                <w:lang w:val="ru-RU"/>
              </w:rPr>
            </w:pPr>
          </w:p>
        </w:tc>
      </w:tr>
      <w:tr w:rsidR="008C36EE" w:rsidRPr="008C36EE" w14:paraId="625541EA" w14:textId="77777777" w:rsidTr="00AD5821">
        <w:trPr>
          <w:trHeight w:val="316"/>
        </w:trPr>
        <w:tc>
          <w:tcPr>
            <w:tcW w:w="2840" w:type="dxa"/>
            <w:vMerge/>
          </w:tcPr>
          <w:p w14:paraId="13C91B77" w14:textId="77777777" w:rsidR="008C36EE" w:rsidRPr="008C36EE" w:rsidRDefault="008C36EE" w:rsidP="008C36EE">
            <w:pPr>
              <w:spacing w:line="275" w:lineRule="exact"/>
              <w:ind w:left="142"/>
              <w:jc w:val="center"/>
              <w:rPr>
                <w:rFonts w:ascii="Times New Roman" w:eastAsia="Times New Roman" w:hAnsi="Times New Roman" w:cs="Times New Roman"/>
                <w:sz w:val="24"/>
                <w:szCs w:val="24"/>
                <w:lang w:val="ru-RU"/>
              </w:rPr>
            </w:pPr>
          </w:p>
        </w:tc>
        <w:tc>
          <w:tcPr>
            <w:tcW w:w="6950" w:type="dxa"/>
          </w:tcPr>
          <w:p w14:paraId="252F723C" w14:textId="77777777" w:rsidR="008C36EE" w:rsidRPr="008C36EE" w:rsidRDefault="008C36EE" w:rsidP="008C36EE">
            <w:pPr>
              <w:ind w:left="108"/>
              <w:jc w:val="both"/>
              <w:rPr>
                <w:rFonts w:ascii="Times New Roman" w:eastAsia="Times New Roman" w:hAnsi="Times New Roman" w:cs="Times New Roman"/>
                <w:sz w:val="24"/>
                <w:szCs w:val="24"/>
                <w:lang w:val="ru-RU"/>
              </w:rPr>
            </w:pPr>
            <w:r w:rsidRPr="008C36EE">
              <w:rPr>
                <w:rFonts w:ascii="Times New Roman" w:eastAsia="Times New Roman" w:hAnsi="Times New Roman" w:cs="Times New Roman"/>
                <w:bCs/>
                <w:color w:val="000000"/>
                <w:sz w:val="24"/>
                <w:szCs w:val="24"/>
                <w:lang w:val="ru-RU"/>
              </w:rPr>
              <w:t xml:space="preserve">2.Гражданско-правовой договор.  </w:t>
            </w:r>
            <w:r w:rsidRPr="008C36EE">
              <w:rPr>
                <w:rFonts w:ascii="Times New Roman" w:eastAsia="Times New Roman" w:hAnsi="Times New Roman" w:cs="Times New Roman"/>
                <w:color w:val="000000"/>
                <w:sz w:val="24"/>
                <w:szCs w:val="24"/>
                <w:lang w:val="ru-RU"/>
              </w:rPr>
              <w:t xml:space="preserve">Формы гражданско-правового договора, Виды гражданско-правового договора. </w:t>
            </w:r>
            <w:r w:rsidRPr="008C36EE">
              <w:rPr>
                <w:rFonts w:ascii="Times New Roman" w:eastAsia="Times New Roman" w:hAnsi="Times New Roman" w:cs="Times New Roman"/>
                <w:bCs/>
                <w:color w:val="000000"/>
                <w:sz w:val="24"/>
                <w:szCs w:val="24"/>
                <w:lang w:val="ru-RU"/>
              </w:rPr>
              <w:t>Ответственность за вред, причиненный источником повышенной опасности. Обязательства вследствие причинения вреда.</w:t>
            </w:r>
            <w:r w:rsidRPr="008C36EE">
              <w:rPr>
                <w:rFonts w:ascii="Times New Roman" w:eastAsia="Times New Roman" w:hAnsi="Times New Roman" w:cs="Times New Roman"/>
                <w:bCs/>
                <w:color w:val="000000"/>
                <w:sz w:val="24"/>
                <w:szCs w:val="24"/>
              </w:rPr>
              <w:t> </w:t>
            </w:r>
          </w:p>
        </w:tc>
        <w:tc>
          <w:tcPr>
            <w:tcW w:w="2694" w:type="dxa"/>
          </w:tcPr>
          <w:p w14:paraId="283E1EA5" w14:textId="77777777" w:rsidR="008C36EE" w:rsidRPr="008C36EE" w:rsidRDefault="008C36EE" w:rsidP="008C36EE">
            <w:pPr>
              <w:jc w:val="center"/>
              <w:rPr>
                <w:rFonts w:ascii="Times New Roman" w:eastAsia="Times New Roman" w:hAnsi="Times New Roman" w:cs="Times New Roman"/>
                <w:sz w:val="24"/>
                <w:szCs w:val="24"/>
                <w:lang w:val="ru-RU"/>
              </w:rPr>
            </w:pPr>
            <w:r w:rsidRPr="008C36EE">
              <w:rPr>
                <w:rFonts w:ascii="Times New Roman" w:eastAsia="Times New Roman" w:hAnsi="Times New Roman" w:cs="Times New Roman"/>
                <w:sz w:val="24"/>
                <w:szCs w:val="24"/>
                <w:lang w:val="ru-RU"/>
              </w:rPr>
              <w:t>2</w:t>
            </w:r>
          </w:p>
        </w:tc>
        <w:tc>
          <w:tcPr>
            <w:tcW w:w="2407" w:type="dxa"/>
            <w:vMerge/>
          </w:tcPr>
          <w:p w14:paraId="722A7847" w14:textId="77777777" w:rsidR="008C36EE" w:rsidRPr="008C36EE" w:rsidRDefault="008C36EE" w:rsidP="008C36EE">
            <w:pPr>
              <w:rPr>
                <w:rFonts w:ascii="Times New Roman" w:eastAsia="Times New Roman" w:hAnsi="Times New Roman" w:cs="Times New Roman"/>
                <w:sz w:val="24"/>
                <w:szCs w:val="24"/>
                <w:lang w:val="ru-RU"/>
              </w:rPr>
            </w:pPr>
          </w:p>
        </w:tc>
      </w:tr>
      <w:tr w:rsidR="008C36EE" w:rsidRPr="008C36EE" w14:paraId="792C8691" w14:textId="77777777" w:rsidTr="00AD5821">
        <w:trPr>
          <w:trHeight w:val="316"/>
        </w:trPr>
        <w:tc>
          <w:tcPr>
            <w:tcW w:w="2840" w:type="dxa"/>
            <w:vMerge w:val="restart"/>
          </w:tcPr>
          <w:p w14:paraId="7BCE8D3D" w14:textId="77777777" w:rsidR="008C36EE" w:rsidRPr="008C36EE" w:rsidRDefault="008C36EE" w:rsidP="008C36EE">
            <w:pPr>
              <w:spacing w:line="270" w:lineRule="exact"/>
              <w:ind w:left="142"/>
              <w:rPr>
                <w:rFonts w:ascii="Times New Roman" w:eastAsia="Times New Roman" w:hAnsi="Times New Roman" w:cs="Times New Roman"/>
                <w:sz w:val="24"/>
                <w:szCs w:val="24"/>
                <w:lang w:val="ru-RU"/>
              </w:rPr>
            </w:pPr>
            <w:r w:rsidRPr="008C36EE">
              <w:rPr>
                <w:rFonts w:ascii="Times New Roman" w:eastAsia="Times New Roman" w:hAnsi="Times New Roman" w:cs="Times New Roman"/>
                <w:b/>
                <w:sz w:val="24"/>
                <w:szCs w:val="24"/>
                <w:lang w:val="ru-RU"/>
              </w:rPr>
              <w:t>Тема</w:t>
            </w:r>
            <w:r w:rsidRPr="008C36EE">
              <w:rPr>
                <w:rFonts w:ascii="Times New Roman" w:eastAsia="Times New Roman" w:hAnsi="Times New Roman" w:cs="Times New Roman"/>
                <w:b/>
                <w:spacing w:val="-4"/>
                <w:sz w:val="24"/>
                <w:szCs w:val="24"/>
                <w:lang w:val="ru-RU"/>
              </w:rPr>
              <w:t xml:space="preserve"> 2</w:t>
            </w:r>
          </w:p>
          <w:p w14:paraId="3E0D5831" w14:textId="77777777" w:rsidR="008C36EE" w:rsidRPr="008C36EE" w:rsidRDefault="008C36EE" w:rsidP="008C36EE">
            <w:pPr>
              <w:spacing w:line="275" w:lineRule="exact"/>
              <w:ind w:left="142"/>
              <w:rPr>
                <w:rFonts w:ascii="Times New Roman" w:eastAsia="Times New Roman" w:hAnsi="Times New Roman" w:cs="Times New Roman"/>
                <w:b/>
                <w:sz w:val="24"/>
                <w:szCs w:val="24"/>
                <w:lang w:val="ru-RU"/>
              </w:rPr>
            </w:pPr>
            <w:r w:rsidRPr="008C36EE">
              <w:rPr>
                <w:rFonts w:ascii="Times New Roman" w:eastAsia="Times New Roman" w:hAnsi="Times New Roman" w:cs="Times New Roman"/>
                <w:b/>
                <w:sz w:val="24"/>
                <w:szCs w:val="24"/>
                <w:lang w:val="ru-RU"/>
              </w:rPr>
              <w:t>Трудовое право.</w:t>
            </w:r>
          </w:p>
        </w:tc>
        <w:tc>
          <w:tcPr>
            <w:tcW w:w="6950" w:type="dxa"/>
          </w:tcPr>
          <w:p w14:paraId="20FD3388" w14:textId="77777777" w:rsidR="008C36EE" w:rsidRPr="008C36EE" w:rsidRDefault="008C36EE" w:rsidP="008C36EE">
            <w:pPr>
              <w:spacing w:line="271" w:lineRule="exact"/>
              <w:ind w:left="108"/>
              <w:rPr>
                <w:rFonts w:ascii="Times New Roman" w:eastAsia="Times New Roman" w:hAnsi="Times New Roman" w:cs="Times New Roman"/>
                <w:b/>
                <w:sz w:val="24"/>
                <w:szCs w:val="24"/>
                <w:lang w:val="ru-RU"/>
              </w:rPr>
            </w:pPr>
            <w:r w:rsidRPr="008C36EE">
              <w:rPr>
                <w:rFonts w:ascii="Times New Roman" w:eastAsia="Times New Roman" w:hAnsi="Times New Roman" w:cs="Times New Roman"/>
                <w:b/>
                <w:sz w:val="24"/>
                <w:szCs w:val="24"/>
                <w:lang w:val="ru-RU"/>
              </w:rPr>
              <w:t xml:space="preserve">Содержание </w:t>
            </w:r>
          </w:p>
        </w:tc>
        <w:tc>
          <w:tcPr>
            <w:tcW w:w="2694" w:type="dxa"/>
          </w:tcPr>
          <w:p w14:paraId="2CAEB92E" w14:textId="77777777" w:rsidR="008C36EE" w:rsidRPr="008C36EE" w:rsidRDefault="008C36EE" w:rsidP="008C36EE">
            <w:pPr>
              <w:jc w:val="center"/>
              <w:rPr>
                <w:rFonts w:ascii="Times New Roman" w:eastAsia="Times New Roman" w:hAnsi="Times New Roman" w:cs="Times New Roman"/>
                <w:b/>
                <w:sz w:val="24"/>
                <w:szCs w:val="24"/>
                <w:lang w:val="ru-RU"/>
              </w:rPr>
            </w:pPr>
            <w:r w:rsidRPr="008C36EE">
              <w:rPr>
                <w:rFonts w:ascii="Times New Roman" w:eastAsia="Times New Roman" w:hAnsi="Times New Roman" w:cs="Times New Roman"/>
                <w:b/>
                <w:sz w:val="24"/>
                <w:szCs w:val="24"/>
                <w:lang w:val="ru-RU"/>
              </w:rPr>
              <w:t>26/6</w:t>
            </w:r>
          </w:p>
        </w:tc>
        <w:tc>
          <w:tcPr>
            <w:tcW w:w="2407" w:type="dxa"/>
          </w:tcPr>
          <w:p w14:paraId="4602EC35" w14:textId="77777777" w:rsidR="008C36EE" w:rsidRPr="008C36EE" w:rsidRDefault="008C36EE" w:rsidP="008C36EE">
            <w:pPr>
              <w:rPr>
                <w:rFonts w:ascii="Times New Roman" w:eastAsia="Times New Roman" w:hAnsi="Times New Roman" w:cs="Times New Roman"/>
                <w:sz w:val="24"/>
                <w:szCs w:val="24"/>
                <w:lang w:val="ru-RU"/>
              </w:rPr>
            </w:pPr>
          </w:p>
        </w:tc>
      </w:tr>
      <w:tr w:rsidR="008C36EE" w:rsidRPr="008C36EE" w14:paraId="27774FE1" w14:textId="77777777" w:rsidTr="00AD5821">
        <w:trPr>
          <w:trHeight w:val="699"/>
        </w:trPr>
        <w:tc>
          <w:tcPr>
            <w:tcW w:w="2840" w:type="dxa"/>
            <w:vMerge/>
          </w:tcPr>
          <w:p w14:paraId="3C33564C" w14:textId="77777777" w:rsidR="008C36EE" w:rsidRPr="008C36EE" w:rsidRDefault="008C36EE" w:rsidP="008C36EE">
            <w:pPr>
              <w:spacing w:line="275" w:lineRule="exact"/>
              <w:rPr>
                <w:rFonts w:ascii="Times New Roman" w:eastAsia="Times New Roman" w:hAnsi="Times New Roman" w:cs="Times New Roman"/>
                <w:sz w:val="24"/>
                <w:szCs w:val="24"/>
                <w:lang w:val="ru-RU"/>
              </w:rPr>
            </w:pPr>
          </w:p>
        </w:tc>
        <w:tc>
          <w:tcPr>
            <w:tcW w:w="6950" w:type="dxa"/>
          </w:tcPr>
          <w:p w14:paraId="18827190" w14:textId="77777777" w:rsidR="008C36EE" w:rsidRPr="008C36EE" w:rsidRDefault="008C36EE" w:rsidP="008C36EE">
            <w:pPr>
              <w:ind w:left="146" w:right="110"/>
              <w:rPr>
                <w:rFonts w:ascii="Times New Roman" w:eastAsia="Times New Roman" w:hAnsi="Times New Roman" w:cs="Times New Roman"/>
                <w:color w:val="000000"/>
                <w:sz w:val="24"/>
                <w:szCs w:val="24"/>
                <w:lang w:val="ru-RU" w:eastAsia="ru-RU"/>
              </w:rPr>
            </w:pPr>
            <w:r w:rsidRPr="008C36EE">
              <w:rPr>
                <w:rFonts w:ascii="Times New Roman" w:eastAsia="Times New Roman" w:hAnsi="Times New Roman" w:cs="Times New Roman"/>
                <w:bCs/>
                <w:color w:val="000000"/>
                <w:sz w:val="24"/>
                <w:szCs w:val="24"/>
                <w:lang w:val="ru-RU" w:eastAsia="ru-RU"/>
              </w:rPr>
              <w:t>1.Заключение</w:t>
            </w:r>
            <w:r w:rsidRPr="008C36EE">
              <w:rPr>
                <w:rFonts w:ascii="Times New Roman" w:eastAsia="Times New Roman" w:hAnsi="Times New Roman" w:cs="Times New Roman"/>
                <w:sz w:val="24"/>
                <w:szCs w:val="24"/>
                <w:lang w:val="ru-RU" w:eastAsia="ru-RU"/>
              </w:rPr>
              <w:t xml:space="preserve"> трудового договора. </w:t>
            </w:r>
            <w:r w:rsidRPr="008C36EE">
              <w:rPr>
                <w:rFonts w:ascii="Times New Roman" w:eastAsia="Times New Roman" w:hAnsi="Times New Roman" w:cs="Times New Roman"/>
                <w:color w:val="000000"/>
                <w:sz w:val="24"/>
                <w:szCs w:val="24"/>
                <w:lang w:val="ru-RU" w:eastAsia="ru-RU"/>
              </w:rPr>
              <w:t>Гарантии при заключении трудового договора.</w:t>
            </w:r>
          </w:p>
          <w:p w14:paraId="5F4B4D85" w14:textId="77777777" w:rsidR="008C36EE" w:rsidRPr="008C36EE" w:rsidRDefault="008C36EE" w:rsidP="008C36EE">
            <w:pPr>
              <w:ind w:left="146" w:right="110"/>
              <w:rPr>
                <w:rFonts w:ascii="Times New Roman" w:eastAsia="Times New Roman" w:hAnsi="Times New Roman" w:cs="Times New Roman"/>
                <w:color w:val="000000"/>
                <w:sz w:val="24"/>
                <w:szCs w:val="24"/>
                <w:lang w:val="ru-RU" w:eastAsia="ru-RU"/>
              </w:rPr>
            </w:pPr>
            <w:r w:rsidRPr="008C36EE">
              <w:rPr>
                <w:rFonts w:ascii="Times New Roman" w:eastAsia="Times New Roman" w:hAnsi="Times New Roman" w:cs="Times New Roman"/>
                <w:color w:val="000000"/>
                <w:sz w:val="24"/>
                <w:szCs w:val="24"/>
                <w:lang w:val="ru-RU" w:eastAsia="ru-RU"/>
              </w:rPr>
              <w:t>Испытание при приеме на работу.</w:t>
            </w:r>
          </w:p>
        </w:tc>
        <w:tc>
          <w:tcPr>
            <w:tcW w:w="2694" w:type="dxa"/>
          </w:tcPr>
          <w:p w14:paraId="66E9C799" w14:textId="77777777" w:rsidR="008C36EE" w:rsidRPr="008C36EE" w:rsidRDefault="008C36EE" w:rsidP="008C36EE">
            <w:pPr>
              <w:jc w:val="center"/>
              <w:rPr>
                <w:rFonts w:ascii="Times New Roman" w:eastAsia="Times New Roman" w:hAnsi="Times New Roman" w:cs="Times New Roman"/>
                <w:sz w:val="24"/>
                <w:szCs w:val="24"/>
                <w:lang w:val="ru-RU"/>
              </w:rPr>
            </w:pPr>
            <w:r w:rsidRPr="008C36EE">
              <w:rPr>
                <w:rFonts w:ascii="Times New Roman" w:eastAsia="Times New Roman" w:hAnsi="Times New Roman" w:cs="Times New Roman"/>
                <w:sz w:val="24"/>
                <w:szCs w:val="24"/>
                <w:lang w:val="ru-RU"/>
              </w:rPr>
              <w:t>2</w:t>
            </w:r>
          </w:p>
        </w:tc>
        <w:tc>
          <w:tcPr>
            <w:tcW w:w="2407" w:type="dxa"/>
            <w:vMerge w:val="restart"/>
          </w:tcPr>
          <w:p w14:paraId="319B2215" w14:textId="77777777" w:rsidR="008C36EE" w:rsidRPr="008C36EE" w:rsidRDefault="008C36EE" w:rsidP="008C36EE">
            <w:pPr>
              <w:rPr>
                <w:rFonts w:ascii="Times New Roman" w:eastAsia="Times New Roman" w:hAnsi="Times New Roman" w:cs="Times New Roman"/>
                <w:sz w:val="24"/>
                <w:szCs w:val="24"/>
                <w:lang w:val="ru-RU"/>
              </w:rPr>
            </w:pPr>
          </w:p>
        </w:tc>
      </w:tr>
      <w:tr w:rsidR="008C36EE" w:rsidRPr="008C36EE" w14:paraId="20FC7514" w14:textId="77777777" w:rsidTr="00AD5821">
        <w:trPr>
          <w:trHeight w:val="862"/>
        </w:trPr>
        <w:tc>
          <w:tcPr>
            <w:tcW w:w="2840" w:type="dxa"/>
            <w:vMerge/>
          </w:tcPr>
          <w:p w14:paraId="274032D2" w14:textId="77777777" w:rsidR="008C36EE" w:rsidRPr="008C36EE" w:rsidRDefault="008C36EE" w:rsidP="008C36EE">
            <w:pPr>
              <w:spacing w:line="270" w:lineRule="exact"/>
              <w:rPr>
                <w:rFonts w:ascii="Times New Roman" w:eastAsia="Times New Roman" w:hAnsi="Times New Roman" w:cs="Times New Roman"/>
                <w:spacing w:val="-4"/>
                <w:sz w:val="24"/>
                <w:szCs w:val="24"/>
                <w:lang w:val="ru-RU"/>
              </w:rPr>
            </w:pPr>
          </w:p>
        </w:tc>
        <w:tc>
          <w:tcPr>
            <w:tcW w:w="6950" w:type="dxa"/>
          </w:tcPr>
          <w:p w14:paraId="64EA7216" w14:textId="77777777" w:rsidR="008C36EE" w:rsidRPr="008C36EE" w:rsidRDefault="008C36EE" w:rsidP="008C36EE">
            <w:pPr>
              <w:ind w:left="146" w:right="110"/>
              <w:rPr>
                <w:rFonts w:ascii="Times New Roman" w:eastAsia="Times New Roman" w:hAnsi="Times New Roman" w:cs="Times New Roman"/>
                <w:color w:val="000000"/>
                <w:sz w:val="24"/>
                <w:szCs w:val="24"/>
                <w:lang w:eastAsia="ru-RU"/>
              </w:rPr>
            </w:pPr>
            <w:r w:rsidRPr="008C36EE">
              <w:rPr>
                <w:rFonts w:ascii="Times New Roman" w:eastAsia="Times New Roman" w:hAnsi="Times New Roman" w:cs="Times New Roman"/>
                <w:color w:val="000000"/>
                <w:sz w:val="24"/>
                <w:szCs w:val="24"/>
                <w:lang w:val="ru-RU" w:eastAsia="ru-RU"/>
              </w:rPr>
              <w:t xml:space="preserve">2.Изменение  определенных сторонами условий трудового договора. Перевод на другую работу. Перемещение.  </w:t>
            </w:r>
            <w:r w:rsidRPr="008C36EE">
              <w:rPr>
                <w:rFonts w:ascii="Times New Roman" w:eastAsia="Times New Roman" w:hAnsi="Times New Roman" w:cs="Times New Roman"/>
                <w:color w:val="000000"/>
                <w:sz w:val="24"/>
                <w:szCs w:val="24"/>
                <w:lang w:eastAsia="ru-RU"/>
              </w:rPr>
              <w:t>Отстранение от работы.</w:t>
            </w:r>
          </w:p>
        </w:tc>
        <w:tc>
          <w:tcPr>
            <w:tcW w:w="2694" w:type="dxa"/>
          </w:tcPr>
          <w:p w14:paraId="1127A0FE" w14:textId="77777777" w:rsidR="008C36EE" w:rsidRPr="008C36EE" w:rsidRDefault="008C36EE" w:rsidP="008C36EE">
            <w:pPr>
              <w:jc w:val="center"/>
              <w:rPr>
                <w:rFonts w:ascii="Times New Roman" w:eastAsia="Times New Roman" w:hAnsi="Times New Roman" w:cs="Times New Roman"/>
                <w:sz w:val="24"/>
                <w:szCs w:val="24"/>
                <w:lang w:val="ru-RU"/>
              </w:rPr>
            </w:pPr>
            <w:r w:rsidRPr="008C36EE">
              <w:rPr>
                <w:rFonts w:ascii="Times New Roman" w:eastAsia="Times New Roman" w:hAnsi="Times New Roman" w:cs="Times New Roman"/>
                <w:sz w:val="24"/>
                <w:szCs w:val="24"/>
                <w:lang w:val="ru-RU"/>
              </w:rPr>
              <w:t>2</w:t>
            </w:r>
          </w:p>
        </w:tc>
        <w:tc>
          <w:tcPr>
            <w:tcW w:w="2407" w:type="dxa"/>
            <w:vMerge/>
          </w:tcPr>
          <w:p w14:paraId="3857F270" w14:textId="77777777" w:rsidR="008C36EE" w:rsidRPr="008C36EE" w:rsidRDefault="008C36EE" w:rsidP="008C36EE">
            <w:pPr>
              <w:rPr>
                <w:rFonts w:ascii="Times New Roman" w:eastAsia="Times New Roman" w:hAnsi="Times New Roman" w:cs="Times New Roman"/>
                <w:sz w:val="24"/>
                <w:szCs w:val="24"/>
                <w:lang w:val="ru-RU"/>
              </w:rPr>
            </w:pPr>
          </w:p>
        </w:tc>
      </w:tr>
      <w:tr w:rsidR="008C36EE" w:rsidRPr="008C36EE" w14:paraId="24176445" w14:textId="77777777" w:rsidTr="00AD5821">
        <w:trPr>
          <w:trHeight w:val="538"/>
        </w:trPr>
        <w:tc>
          <w:tcPr>
            <w:tcW w:w="2840" w:type="dxa"/>
            <w:vMerge/>
          </w:tcPr>
          <w:p w14:paraId="10243132" w14:textId="77777777" w:rsidR="008C36EE" w:rsidRPr="008C36EE" w:rsidRDefault="008C36EE" w:rsidP="008C36EE">
            <w:pPr>
              <w:spacing w:line="270" w:lineRule="exact"/>
              <w:rPr>
                <w:rFonts w:ascii="Times New Roman" w:eastAsia="Times New Roman" w:hAnsi="Times New Roman" w:cs="Times New Roman"/>
                <w:spacing w:val="-4"/>
                <w:sz w:val="24"/>
                <w:szCs w:val="24"/>
                <w:lang w:val="ru-RU"/>
              </w:rPr>
            </w:pPr>
          </w:p>
        </w:tc>
        <w:tc>
          <w:tcPr>
            <w:tcW w:w="6950" w:type="dxa"/>
          </w:tcPr>
          <w:p w14:paraId="57801617" w14:textId="77777777" w:rsidR="008C36EE" w:rsidRPr="008C36EE" w:rsidRDefault="008C36EE" w:rsidP="008C36EE">
            <w:pPr>
              <w:ind w:left="146" w:right="110"/>
              <w:rPr>
                <w:rFonts w:ascii="Times New Roman" w:eastAsia="Times New Roman" w:hAnsi="Times New Roman" w:cs="Times New Roman"/>
                <w:color w:val="000000"/>
                <w:sz w:val="24"/>
                <w:szCs w:val="24"/>
                <w:lang w:val="ru-RU" w:eastAsia="ru-RU"/>
              </w:rPr>
            </w:pPr>
            <w:r w:rsidRPr="008C36EE">
              <w:rPr>
                <w:rFonts w:ascii="Times New Roman" w:eastAsia="Times New Roman" w:hAnsi="Times New Roman" w:cs="Times New Roman"/>
                <w:color w:val="000000"/>
                <w:sz w:val="24"/>
                <w:szCs w:val="24"/>
                <w:lang w:val="ru-RU" w:eastAsia="ru-RU"/>
              </w:rPr>
              <w:t>3.Расторжение трудового договора по соглашению сторон. Расторжение трудового договора по инициативе работника</w:t>
            </w:r>
          </w:p>
        </w:tc>
        <w:tc>
          <w:tcPr>
            <w:tcW w:w="2694" w:type="dxa"/>
          </w:tcPr>
          <w:p w14:paraId="67DC62C5" w14:textId="77777777" w:rsidR="008C36EE" w:rsidRPr="008C36EE" w:rsidRDefault="008C36EE" w:rsidP="008C36EE">
            <w:pPr>
              <w:jc w:val="center"/>
              <w:rPr>
                <w:rFonts w:ascii="Times New Roman" w:eastAsia="Times New Roman" w:hAnsi="Times New Roman" w:cs="Times New Roman"/>
                <w:sz w:val="24"/>
                <w:szCs w:val="24"/>
                <w:lang w:val="ru-RU"/>
              </w:rPr>
            </w:pPr>
            <w:r w:rsidRPr="008C36EE">
              <w:rPr>
                <w:rFonts w:ascii="Times New Roman" w:eastAsia="Times New Roman" w:hAnsi="Times New Roman" w:cs="Times New Roman"/>
                <w:sz w:val="24"/>
                <w:szCs w:val="24"/>
                <w:lang w:val="ru-RU"/>
              </w:rPr>
              <w:t>2</w:t>
            </w:r>
          </w:p>
        </w:tc>
        <w:tc>
          <w:tcPr>
            <w:tcW w:w="2407" w:type="dxa"/>
            <w:vMerge/>
          </w:tcPr>
          <w:p w14:paraId="0CC6076C" w14:textId="77777777" w:rsidR="008C36EE" w:rsidRPr="008C36EE" w:rsidRDefault="008C36EE" w:rsidP="008C36EE">
            <w:pPr>
              <w:rPr>
                <w:rFonts w:ascii="Times New Roman" w:eastAsia="Times New Roman" w:hAnsi="Times New Roman" w:cs="Times New Roman"/>
                <w:sz w:val="24"/>
                <w:szCs w:val="24"/>
                <w:lang w:val="ru-RU"/>
              </w:rPr>
            </w:pPr>
          </w:p>
        </w:tc>
      </w:tr>
      <w:tr w:rsidR="008C36EE" w:rsidRPr="008C36EE" w14:paraId="20FD404A" w14:textId="77777777" w:rsidTr="00AD5821">
        <w:trPr>
          <w:trHeight w:val="617"/>
        </w:trPr>
        <w:tc>
          <w:tcPr>
            <w:tcW w:w="2840" w:type="dxa"/>
            <w:vMerge/>
          </w:tcPr>
          <w:p w14:paraId="306E8116" w14:textId="77777777" w:rsidR="008C36EE" w:rsidRPr="008C36EE" w:rsidRDefault="008C36EE" w:rsidP="008C36EE">
            <w:pPr>
              <w:spacing w:line="270" w:lineRule="exact"/>
              <w:rPr>
                <w:rFonts w:ascii="Times New Roman" w:eastAsia="Times New Roman" w:hAnsi="Times New Roman" w:cs="Times New Roman"/>
                <w:spacing w:val="-4"/>
                <w:sz w:val="24"/>
                <w:szCs w:val="24"/>
                <w:lang w:val="ru-RU"/>
              </w:rPr>
            </w:pPr>
          </w:p>
        </w:tc>
        <w:tc>
          <w:tcPr>
            <w:tcW w:w="6950" w:type="dxa"/>
          </w:tcPr>
          <w:p w14:paraId="1A5AF08D" w14:textId="77777777" w:rsidR="008C36EE" w:rsidRPr="008C36EE" w:rsidRDefault="008C36EE" w:rsidP="008C36EE">
            <w:pPr>
              <w:ind w:left="146" w:right="110"/>
              <w:rPr>
                <w:rFonts w:ascii="Times New Roman" w:eastAsia="Times New Roman" w:hAnsi="Times New Roman" w:cs="Times New Roman"/>
                <w:color w:val="000000"/>
                <w:sz w:val="24"/>
                <w:szCs w:val="24"/>
                <w:lang w:val="ru-RU" w:eastAsia="ru-RU"/>
              </w:rPr>
            </w:pPr>
            <w:r w:rsidRPr="008C36EE">
              <w:rPr>
                <w:rFonts w:ascii="Times New Roman" w:eastAsia="Times New Roman" w:hAnsi="Times New Roman" w:cs="Times New Roman"/>
                <w:color w:val="000000"/>
                <w:sz w:val="24"/>
                <w:szCs w:val="24"/>
                <w:lang w:val="ru-RU" w:eastAsia="ru-RU"/>
              </w:rPr>
              <w:t>4. Расторжение трудового договора по инициативе  работодателя</w:t>
            </w:r>
          </w:p>
        </w:tc>
        <w:tc>
          <w:tcPr>
            <w:tcW w:w="2694" w:type="dxa"/>
          </w:tcPr>
          <w:p w14:paraId="2DCB169C" w14:textId="77777777" w:rsidR="008C36EE" w:rsidRPr="008C36EE" w:rsidRDefault="008C36EE" w:rsidP="008C36EE">
            <w:pPr>
              <w:jc w:val="center"/>
              <w:rPr>
                <w:rFonts w:ascii="Times New Roman" w:eastAsia="Times New Roman" w:hAnsi="Times New Roman" w:cs="Times New Roman"/>
                <w:sz w:val="24"/>
                <w:szCs w:val="24"/>
                <w:lang w:val="ru-RU"/>
              </w:rPr>
            </w:pPr>
            <w:r w:rsidRPr="008C36EE">
              <w:rPr>
                <w:rFonts w:ascii="Times New Roman" w:eastAsia="Times New Roman" w:hAnsi="Times New Roman" w:cs="Times New Roman"/>
                <w:sz w:val="24"/>
                <w:szCs w:val="24"/>
                <w:lang w:val="ru-RU"/>
              </w:rPr>
              <w:t>2</w:t>
            </w:r>
          </w:p>
        </w:tc>
        <w:tc>
          <w:tcPr>
            <w:tcW w:w="2407" w:type="dxa"/>
            <w:vMerge/>
          </w:tcPr>
          <w:p w14:paraId="632F19CA" w14:textId="77777777" w:rsidR="008C36EE" w:rsidRPr="008C36EE" w:rsidRDefault="008C36EE" w:rsidP="008C36EE">
            <w:pPr>
              <w:rPr>
                <w:rFonts w:ascii="Times New Roman" w:eastAsia="Times New Roman" w:hAnsi="Times New Roman" w:cs="Times New Roman"/>
                <w:sz w:val="24"/>
                <w:szCs w:val="24"/>
                <w:lang w:val="ru-RU"/>
              </w:rPr>
            </w:pPr>
          </w:p>
        </w:tc>
      </w:tr>
      <w:tr w:rsidR="008C36EE" w:rsidRPr="008C36EE" w14:paraId="242ECDB4" w14:textId="77777777" w:rsidTr="00AD5821">
        <w:trPr>
          <w:trHeight w:val="774"/>
        </w:trPr>
        <w:tc>
          <w:tcPr>
            <w:tcW w:w="2840" w:type="dxa"/>
            <w:vMerge/>
          </w:tcPr>
          <w:p w14:paraId="2E980B8F" w14:textId="77777777" w:rsidR="008C36EE" w:rsidRPr="008C36EE" w:rsidRDefault="008C36EE" w:rsidP="008C36EE">
            <w:pPr>
              <w:spacing w:line="270" w:lineRule="exact"/>
              <w:rPr>
                <w:rFonts w:ascii="Times New Roman" w:eastAsia="Times New Roman" w:hAnsi="Times New Roman" w:cs="Times New Roman"/>
                <w:spacing w:val="-4"/>
                <w:sz w:val="24"/>
                <w:szCs w:val="24"/>
                <w:lang w:val="ru-RU"/>
              </w:rPr>
            </w:pPr>
          </w:p>
        </w:tc>
        <w:tc>
          <w:tcPr>
            <w:tcW w:w="6950" w:type="dxa"/>
          </w:tcPr>
          <w:p w14:paraId="1A003B07" w14:textId="77777777" w:rsidR="008C36EE" w:rsidRPr="008C36EE" w:rsidRDefault="008C36EE" w:rsidP="008C36EE">
            <w:pPr>
              <w:ind w:right="108" w:firstLine="142"/>
              <w:jc w:val="both"/>
              <w:rPr>
                <w:rFonts w:ascii="Times New Roman" w:eastAsia="Times New Roman" w:hAnsi="Times New Roman" w:cs="Times New Roman"/>
                <w:bCs/>
                <w:color w:val="000000"/>
                <w:sz w:val="24"/>
                <w:szCs w:val="24"/>
                <w:lang w:val="ru-RU" w:eastAsia="ru-RU"/>
              </w:rPr>
            </w:pPr>
            <w:r w:rsidRPr="008C36EE">
              <w:rPr>
                <w:rFonts w:ascii="Times New Roman" w:eastAsia="Times New Roman" w:hAnsi="Times New Roman" w:cs="Times New Roman"/>
                <w:bCs/>
                <w:color w:val="000000"/>
                <w:sz w:val="24"/>
                <w:szCs w:val="24"/>
                <w:lang w:val="ru-RU" w:eastAsia="ru-RU"/>
              </w:rPr>
              <w:t>5.Рабочее время и время отдыха.</w:t>
            </w:r>
          </w:p>
          <w:p w14:paraId="15E5395D" w14:textId="77777777" w:rsidR="008C36EE" w:rsidRPr="008C36EE" w:rsidRDefault="008C36EE" w:rsidP="008C36EE">
            <w:pPr>
              <w:ind w:left="146" w:right="415"/>
              <w:rPr>
                <w:rFonts w:ascii="Times New Roman" w:eastAsia="Times New Roman" w:hAnsi="Times New Roman" w:cs="Times New Roman"/>
                <w:bCs/>
                <w:color w:val="000000"/>
                <w:sz w:val="24"/>
                <w:szCs w:val="24"/>
                <w:lang w:val="ru-RU"/>
              </w:rPr>
            </w:pPr>
            <w:r w:rsidRPr="008C36EE">
              <w:rPr>
                <w:rFonts w:ascii="Times New Roman" w:eastAsia="Times New Roman" w:hAnsi="Times New Roman" w:cs="Times New Roman"/>
                <w:bCs/>
                <w:color w:val="000000"/>
                <w:sz w:val="24"/>
                <w:szCs w:val="24"/>
                <w:lang w:val="ru-RU"/>
              </w:rPr>
              <w:t xml:space="preserve">Понятие рабочего времени. </w:t>
            </w:r>
          </w:p>
          <w:p w14:paraId="15D652A5" w14:textId="77777777" w:rsidR="008C36EE" w:rsidRPr="008C36EE" w:rsidRDefault="008C36EE" w:rsidP="008C36EE">
            <w:pPr>
              <w:ind w:left="146"/>
              <w:rPr>
                <w:rFonts w:ascii="Times New Roman" w:eastAsia="Times New Roman" w:hAnsi="Times New Roman" w:cs="Times New Roman"/>
                <w:sz w:val="24"/>
                <w:szCs w:val="24"/>
                <w:lang w:val="ru-RU"/>
              </w:rPr>
            </w:pPr>
            <w:r w:rsidRPr="008C36EE">
              <w:rPr>
                <w:rFonts w:ascii="Times New Roman" w:eastAsia="Times New Roman" w:hAnsi="Times New Roman" w:cs="Times New Roman"/>
                <w:bCs/>
                <w:color w:val="000000"/>
                <w:sz w:val="24"/>
                <w:szCs w:val="24"/>
                <w:lang w:val="ru-RU"/>
              </w:rPr>
              <w:t>Сокращенная  продолжительность рабочего времени. Неполное рабочее время. Продолжительность ежедневной рабочей смены. Работа  в ночное время. Сверхурочное время. Отпуска. Перерывы для отдыха и питания.</w:t>
            </w:r>
          </w:p>
        </w:tc>
        <w:tc>
          <w:tcPr>
            <w:tcW w:w="2694" w:type="dxa"/>
          </w:tcPr>
          <w:p w14:paraId="5A2D3DB6" w14:textId="77777777" w:rsidR="008C36EE" w:rsidRPr="008C36EE" w:rsidRDefault="008C36EE" w:rsidP="008C36EE">
            <w:pPr>
              <w:jc w:val="center"/>
              <w:rPr>
                <w:rFonts w:ascii="Times New Roman" w:eastAsia="Times New Roman" w:hAnsi="Times New Roman" w:cs="Times New Roman"/>
                <w:sz w:val="24"/>
                <w:szCs w:val="24"/>
                <w:lang w:val="ru-RU"/>
              </w:rPr>
            </w:pPr>
            <w:r w:rsidRPr="008C36EE">
              <w:rPr>
                <w:rFonts w:ascii="Times New Roman" w:eastAsia="Times New Roman" w:hAnsi="Times New Roman" w:cs="Times New Roman"/>
                <w:sz w:val="24"/>
                <w:szCs w:val="24"/>
                <w:lang w:val="ru-RU"/>
              </w:rPr>
              <w:t>2</w:t>
            </w:r>
          </w:p>
        </w:tc>
        <w:tc>
          <w:tcPr>
            <w:tcW w:w="2407" w:type="dxa"/>
            <w:vMerge/>
          </w:tcPr>
          <w:p w14:paraId="14A54AAF" w14:textId="77777777" w:rsidR="008C36EE" w:rsidRPr="008C36EE" w:rsidRDefault="008C36EE" w:rsidP="008C36EE">
            <w:pPr>
              <w:rPr>
                <w:rFonts w:ascii="Times New Roman" w:eastAsia="Times New Roman" w:hAnsi="Times New Roman" w:cs="Times New Roman"/>
                <w:sz w:val="24"/>
                <w:szCs w:val="24"/>
                <w:lang w:val="ru-RU"/>
              </w:rPr>
            </w:pPr>
          </w:p>
        </w:tc>
      </w:tr>
      <w:tr w:rsidR="008C36EE" w:rsidRPr="008C36EE" w14:paraId="2D647BBA" w14:textId="77777777" w:rsidTr="00AD5821">
        <w:trPr>
          <w:trHeight w:val="774"/>
        </w:trPr>
        <w:tc>
          <w:tcPr>
            <w:tcW w:w="2840" w:type="dxa"/>
            <w:vMerge/>
          </w:tcPr>
          <w:p w14:paraId="329639B9" w14:textId="77777777" w:rsidR="008C36EE" w:rsidRPr="008C36EE" w:rsidRDefault="008C36EE" w:rsidP="008C36EE">
            <w:pPr>
              <w:spacing w:line="270" w:lineRule="exact"/>
              <w:rPr>
                <w:rFonts w:ascii="Times New Roman" w:eastAsia="Times New Roman" w:hAnsi="Times New Roman" w:cs="Times New Roman"/>
                <w:spacing w:val="-4"/>
                <w:sz w:val="24"/>
                <w:szCs w:val="24"/>
                <w:lang w:val="ru-RU"/>
              </w:rPr>
            </w:pPr>
          </w:p>
        </w:tc>
        <w:tc>
          <w:tcPr>
            <w:tcW w:w="6950" w:type="dxa"/>
          </w:tcPr>
          <w:p w14:paraId="4831450C" w14:textId="77777777" w:rsidR="008C36EE" w:rsidRPr="008C36EE" w:rsidRDefault="008C36EE" w:rsidP="008C36EE">
            <w:pPr>
              <w:ind w:left="146" w:right="110"/>
              <w:jc w:val="both"/>
              <w:rPr>
                <w:rFonts w:ascii="Times New Roman" w:eastAsia="Times New Roman" w:hAnsi="Times New Roman" w:cs="Times New Roman"/>
                <w:bCs/>
                <w:color w:val="000000"/>
                <w:sz w:val="24"/>
                <w:szCs w:val="24"/>
                <w:lang w:val="ru-RU" w:eastAsia="ru-RU"/>
              </w:rPr>
            </w:pPr>
            <w:r w:rsidRPr="008C36EE">
              <w:rPr>
                <w:rFonts w:ascii="Times New Roman" w:eastAsia="Times New Roman" w:hAnsi="Times New Roman" w:cs="Times New Roman"/>
                <w:bCs/>
                <w:color w:val="000000"/>
                <w:sz w:val="24"/>
                <w:szCs w:val="24"/>
                <w:lang w:val="ru-RU" w:eastAsia="ru-RU"/>
              </w:rPr>
              <w:t>6.Установление заработанной платы. Порядок место и сроки  выплаты заработанной платы. Ограничение удержаний из заработанной платы. Исчисление средней заработанной платы. Сроки расчета при увольнении. Ответственность  работодателя  за нарушение  сроков выдачи заработанной платы. Тарифная система оплаты труда. Оплата сверхурочной. Оплата  труда  в ночное время. Оплата труда в выходные и праздничные дни.</w:t>
            </w:r>
          </w:p>
        </w:tc>
        <w:tc>
          <w:tcPr>
            <w:tcW w:w="2694" w:type="dxa"/>
          </w:tcPr>
          <w:p w14:paraId="2532CB35" w14:textId="77777777" w:rsidR="008C36EE" w:rsidRPr="008C36EE" w:rsidRDefault="008C36EE" w:rsidP="008C36EE">
            <w:pPr>
              <w:jc w:val="center"/>
              <w:rPr>
                <w:rFonts w:ascii="Times New Roman" w:eastAsia="Times New Roman" w:hAnsi="Times New Roman" w:cs="Times New Roman"/>
                <w:sz w:val="24"/>
                <w:szCs w:val="24"/>
                <w:lang w:val="ru-RU"/>
              </w:rPr>
            </w:pPr>
            <w:r w:rsidRPr="008C36EE">
              <w:rPr>
                <w:rFonts w:ascii="Times New Roman" w:eastAsia="Times New Roman" w:hAnsi="Times New Roman" w:cs="Times New Roman"/>
                <w:sz w:val="24"/>
                <w:szCs w:val="24"/>
                <w:lang w:val="ru-RU"/>
              </w:rPr>
              <w:t>2</w:t>
            </w:r>
          </w:p>
        </w:tc>
        <w:tc>
          <w:tcPr>
            <w:tcW w:w="2407" w:type="dxa"/>
            <w:vMerge/>
          </w:tcPr>
          <w:p w14:paraId="28AA6EAC" w14:textId="77777777" w:rsidR="008C36EE" w:rsidRPr="008C36EE" w:rsidRDefault="008C36EE" w:rsidP="008C36EE">
            <w:pPr>
              <w:rPr>
                <w:rFonts w:ascii="Times New Roman" w:eastAsia="Times New Roman" w:hAnsi="Times New Roman" w:cs="Times New Roman"/>
                <w:sz w:val="24"/>
                <w:szCs w:val="24"/>
                <w:lang w:val="ru-RU"/>
              </w:rPr>
            </w:pPr>
          </w:p>
        </w:tc>
      </w:tr>
      <w:tr w:rsidR="008C36EE" w:rsidRPr="008C36EE" w14:paraId="2292ABF4" w14:textId="77777777" w:rsidTr="00AD5821">
        <w:trPr>
          <w:trHeight w:val="774"/>
        </w:trPr>
        <w:tc>
          <w:tcPr>
            <w:tcW w:w="2840" w:type="dxa"/>
            <w:vMerge/>
          </w:tcPr>
          <w:p w14:paraId="02EB4DBD" w14:textId="77777777" w:rsidR="008C36EE" w:rsidRPr="008C36EE" w:rsidRDefault="008C36EE" w:rsidP="008C36EE">
            <w:pPr>
              <w:spacing w:line="270" w:lineRule="exact"/>
              <w:rPr>
                <w:rFonts w:ascii="Times New Roman" w:eastAsia="Times New Roman" w:hAnsi="Times New Roman" w:cs="Times New Roman"/>
                <w:spacing w:val="-4"/>
                <w:sz w:val="24"/>
                <w:szCs w:val="24"/>
                <w:lang w:val="ru-RU"/>
              </w:rPr>
            </w:pPr>
          </w:p>
        </w:tc>
        <w:tc>
          <w:tcPr>
            <w:tcW w:w="6950" w:type="dxa"/>
          </w:tcPr>
          <w:p w14:paraId="181203DC" w14:textId="77777777" w:rsidR="008C36EE" w:rsidRPr="008C36EE" w:rsidRDefault="008C36EE" w:rsidP="008C36EE">
            <w:pPr>
              <w:ind w:right="110"/>
              <w:jc w:val="both"/>
              <w:rPr>
                <w:rFonts w:ascii="Times New Roman" w:eastAsia="Times New Roman" w:hAnsi="Times New Roman" w:cs="Times New Roman"/>
                <w:color w:val="000000"/>
                <w:sz w:val="24"/>
                <w:szCs w:val="24"/>
                <w:lang w:val="ru-RU" w:eastAsia="ru-RU"/>
              </w:rPr>
            </w:pPr>
            <w:r w:rsidRPr="008C36EE">
              <w:rPr>
                <w:rFonts w:ascii="Times New Roman" w:eastAsia="Times New Roman" w:hAnsi="Times New Roman" w:cs="Times New Roman"/>
                <w:bCs/>
                <w:color w:val="000000"/>
                <w:sz w:val="24"/>
                <w:szCs w:val="24"/>
                <w:lang w:val="ru-RU" w:eastAsia="ru-RU"/>
              </w:rPr>
              <w:t xml:space="preserve">   7.Трудовые споры.</w:t>
            </w:r>
            <w:r w:rsidRPr="008C36EE">
              <w:rPr>
                <w:rFonts w:ascii="Times New Roman" w:eastAsia="Times New Roman" w:hAnsi="Times New Roman" w:cs="Times New Roman"/>
                <w:color w:val="000000"/>
                <w:sz w:val="24"/>
                <w:szCs w:val="24"/>
                <w:lang w:val="ru-RU" w:eastAsia="ru-RU"/>
              </w:rPr>
              <w:t>.</w:t>
            </w:r>
          </w:p>
          <w:p w14:paraId="062ACB3F" w14:textId="77777777" w:rsidR="008C36EE" w:rsidRPr="008C36EE" w:rsidRDefault="008C36EE" w:rsidP="008C36EE">
            <w:pPr>
              <w:ind w:left="146" w:right="110"/>
              <w:jc w:val="both"/>
              <w:rPr>
                <w:rFonts w:ascii="Times New Roman" w:eastAsia="Times New Roman" w:hAnsi="Times New Roman" w:cs="Times New Roman"/>
                <w:color w:val="000000"/>
                <w:sz w:val="24"/>
                <w:szCs w:val="24"/>
                <w:lang w:val="ru-RU" w:eastAsia="ru-RU"/>
              </w:rPr>
            </w:pPr>
            <w:r w:rsidRPr="008C36EE">
              <w:rPr>
                <w:rFonts w:ascii="Times New Roman" w:eastAsia="Times New Roman" w:hAnsi="Times New Roman" w:cs="Times New Roman"/>
                <w:color w:val="000000"/>
                <w:sz w:val="24"/>
                <w:szCs w:val="24"/>
                <w:lang w:val="ru-RU" w:eastAsia="ru-RU"/>
              </w:rPr>
              <w:t>Понятие трудовых споров. Классификация трудовых споров. Разрешение трудовых споров.</w:t>
            </w:r>
          </w:p>
        </w:tc>
        <w:tc>
          <w:tcPr>
            <w:tcW w:w="2694" w:type="dxa"/>
          </w:tcPr>
          <w:p w14:paraId="32C3DC78" w14:textId="77777777" w:rsidR="008C36EE" w:rsidRPr="008C36EE" w:rsidRDefault="008C36EE" w:rsidP="008C36EE">
            <w:pPr>
              <w:jc w:val="center"/>
              <w:rPr>
                <w:rFonts w:ascii="Times New Roman" w:eastAsia="Times New Roman" w:hAnsi="Times New Roman" w:cs="Times New Roman"/>
                <w:sz w:val="24"/>
                <w:szCs w:val="24"/>
                <w:lang w:val="ru-RU"/>
              </w:rPr>
            </w:pPr>
            <w:r w:rsidRPr="008C36EE">
              <w:rPr>
                <w:rFonts w:ascii="Times New Roman" w:eastAsia="Times New Roman" w:hAnsi="Times New Roman" w:cs="Times New Roman"/>
                <w:sz w:val="24"/>
                <w:szCs w:val="24"/>
                <w:lang w:val="ru-RU"/>
              </w:rPr>
              <w:t>2</w:t>
            </w:r>
          </w:p>
        </w:tc>
        <w:tc>
          <w:tcPr>
            <w:tcW w:w="2407" w:type="dxa"/>
            <w:vMerge/>
          </w:tcPr>
          <w:p w14:paraId="1EEDC45B" w14:textId="77777777" w:rsidR="008C36EE" w:rsidRPr="008C36EE" w:rsidRDefault="008C36EE" w:rsidP="008C36EE">
            <w:pPr>
              <w:rPr>
                <w:rFonts w:ascii="Times New Roman" w:eastAsia="Times New Roman" w:hAnsi="Times New Roman" w:cs="Times New Roman"/>
                <w:sz w:val="24"/>
                <w:szCs w:val="24"/>
                <w:lang w:val="ru-RU"/>
              </w:rPr>
            </w:pPr>
          </w:p>
        </w:tc>
      </w:tr>
      <w:tr w:rsidR="008C36EE" w:rsidRPr="008C36EE" w14:paraId="7F4FCBFF" w14:textId="77777777" w:rsidTr="00AD5821">
        <w:trPr>
          <w:trHeight w:val="774"/>
        </w:trPr>
        <w:tc>
          <w:tcPr>
            <w:tcW w:w="2840" w:type="dxa"/>
            <w:vMerge/>
          </w:tcPr>
          <w:p w14:paraId="6FDB81C2" w14:textId="77777777" w:rsidR="008C36EE" w:rsidRPr="008C36EE" w:rsidRDefault="008C36EE" w:rsidP="008C36EE">
            <w:pPr>
              <w:spacing w:line="270" w:lineRule="exact"/>
              <w:rPr>
                <w:rFonts w:ascii="Times New Roman" w:eastAsia="Times New Roman" w:hAnsi="Times New Roman" w:cs="Times New Roman"/>
                <w:spacing w:val="-4"/>
                <w:sz w:val="24"/>
                <w:szCs w:val="24"/>
                <w:lang w:val="ru-RU"/>
              </w:rPr>
            </w:pPr>
          </w:p>
        </w:tc>
        <w:tc>
          <w:tcPr>
            <w:tcW w:w="6950" w:type="dxa"/>
          </w:tcPr>
          <w:p w14:paraId="530DF2AD" w14:textId="77777777" w:rsidR="008C36EE" w:rsidRPr="008C36EE" w:rsidRDefault="008C36EE" w:rsidP="008C36EE">
            <w:pPr>
              <w:ind w:left="146" w:right="110" w:hanging="146"/>
              <w:jc w:val="both"/>
              <w:rPr>
                <w:rFonts w:ascii="Times New Roman" w:eastAsia="Times New Roman" w:hAnsi="Times New Roman" w:cs="Times New Roman"/>
                <w:sz w:val="24"/>
                <w:szCs w:val="24"/>
                <w:lang w:val="ru-RU" w:eastAsia="ru-RU"/>
              </w:rPr>
            </w:pPr>
            <w:r w:rsidRPr="008C36EE">
              <w:rPr>
                <w:rFonts w:ascii="Times New Roman" w:eastAsia="Times New Roman" w:hAnsi="Times New Roman" w:cs="Times New Roman"/>
                <w:color w:val="000000"/>
                <w:sz w:val="24"/>
                <w:szCs w:val="24"/>
                <w:lang w:val="ru-RU" w:eastAsia="ru-RU"/>
              </w:rPr>
              <w:t>8.Материальная ответственность сторон трудового договора.</w:t>
            </w:r>
            <w:r w:rsidRPr="008C36EE">
              <w:rPr>
                <w:rFonts w:ascii="Times New Roman" w:eastAsia="Times New Roman" w:hAnsi="Times New Roman" w:cs="Times New Roman"/>
                <w:sz w:val="24"/>
                <w:szCs w:val="24"/>
                <w:lang w:val="ru-RU" w:eastAsia="ru-RU"/>
              </w:rPr>
              <w:t xml:space="preserve"> Обязанность работодателя возместить работнику материальный ущерб, в результате незаконного  лишения его возможности трудиться. </w:t>
            </w:r>
            <w:r w:rsidRPr="008C36EE">
              <w:rPr>
                <w:rFonts w:ascii="Times New Roman" w:eastAsia="Times New Roman" w:hAnsi="Times New Roman" w:cs="Times New Roman"/>
                <w:sz w:val="24"/>
                <w:szCs w:val="24"/>
                <w:lang w:eastAsia="ru-RU"/>
              </w:rPr>
              <w:t>Материальная ответственность  работника за ущерб, причиненный работодателю</w:t>
            </w:r>
          </w:p>
        </w:tc>
        <w:tc>
          <w:tcPr>
            <w:tcW w:w="2694" w:type="dxa"/>
          </w:tcPr>
          <w:p w14:paraId="5923B2C9" w14:textId="77777777" w:rsidR="008C36EE" w:rsidRPr="008C36EE" w:rsidRDefault="008C36EE" w:rsidP="008C36EE">
            <w:pPr>
              <w:jc w:val="center"/>
              <w:rPr>
                <w:rFonts w:ascii="Times New Roman" w:eastAsia="Times New Roman" w:hAnsi="Times New Roman" w:cs="Times New Roman"/>
                <w:sz w:val="24"/>
                <w:szCs w:val="24"/>
                <w:lang w:val="ru-RU"/>
              </w:rPr>
            </w:pPr>
            <w:r w:rsidRPr="008C36EE">
              <w:rPr>
                <w:rFonts w:ascii="Times New Roman" w:eastAsia="Times New Roman" w:hAnsi="Times New Roman" w:cs="Times New Roman"/>
                <w:sz w:val="24"/>
                <w:szCs w:val="24"/>
                <w:lang w:val="ru-RU"/>
              </w:rPr>
              <w:t>2</w:t>
            </w:r>
          </w:p>
        </w:tc>
        <w:tc>
          <w:tcPr>
            <w:tcW w:w="2407" w:type="dxa"/>
            <w:vMerge/>
          </w:tcPr>
          <w:p w14:paraId="498E9DFD" w14:textId="77777777" w:rsidR="008C36EE" w:rsidRPr="008C36EE" w:rsidRDefault="008C36EE" w:rsidP="008C36EE">
            <w:pPr>
              <w:rPr>
                <w:rFonts w:ascii="Times New Roman" w:eastAsia="Times New Roman" w:hAnsi="Times New Roman" w:cs="Times New Roman"/>
                <w:sz w:val="24"/>
                <w:szCs w:val="24"/>
                <w:lang w:val="ru-RU"/>
              </w:rPr>
            </w:pPr>
          </w:p>
        </w:tc>
      </w:tr>
      <w:tr w:rsidR="008C36EE" w:rsidRPr="008C36EE" w14:paraId="01EA8575" w14:textId="77777777" w:rsidTr="00AD5821">
        <w:trPr>
          <w:trHeight w:val="774"/>
        </w:trPr>
        <w:tc>
          <w:tcPr>
            <w:tcW w:w="2840" w:type="dxa"/>
            <w:vMerge/>
          </w:tcPr>
          <w:p w14:paraId="3351F4B7" w14:textId="77777777" w:rsidR="008C36EE" w:rsidRPr="008C36EE" w:rsidRDefault="008C36EE" w:rsidP="008C36EE">
            <w:pPr>
              <w:spacing w:line="270" w:lineRule="exact"/>
              <w:rPr>
                <w:rFonts w:ascii="Times New Roman" w:eastAsia="Times New Roman" w:hAnsi="Times New Roman" w:cs="Times New Roman"/>
                <w:spacing w:val="-4"/>
                <w:sz w:val="24"/>
                <w:szCs w:val="24"/>
                <w:lang w:val="ru-RU"/>
              </w:rPr>
            </w:pPr>
          </w:p>
        </w:tc>
        <w:tc>
          <w:tcPr>
            <w:tcW w:w="6950" w:type="dxa"/>
          </w:tcPr>
          <w:p w14:paraId="6A25ECB7" w14:textId="77777777" w:rsidR="008C36EE" w:rsidRPr="008C36EE" w:rsidRDefault="008C36EE" w:rsidP="008C36EE">
            <w:pPr>
              <w:ind w:right="110"/>
              <w:jc w:val="both"/>
              <w:rPr>
                <w:rFonts w:ascii="Times New Roman" w:eastAsia="Times New Roman" w:hAnsi="Times New Roman" w:cs="Times New Roman"/>
                <w:bCs/>
                <w:sz w:val="24"/>
                <w:szCs w:val="24"/>
                <w:lang w:val="ru-RU" w:eastAsia="ru-RU"/>
              </w:rPr>
            </w:pPr>
            <w:r w:rsidRPr="008C36EE">
              <w:rPr>
                <w:rFonts w:ascii="Times New Roman" w:eastAsia="Times New Roman" w:hAnsi="Times New Roman" w:cs="Times New Roman"/>
                <w:bCs/>
                <w:sz w:val="24"/>
                <w:szCs w:val="24"/>
                <w:lang w:val="ru-RU" w:eastAsia="ru-RU"/>
              </w:rPr>
              <w:t xml:space="preserve">   9.Правовое регулирование занятости и трудоустройства.</w:t>
            </w:r>
          </w:p>
          <w:p w14:paraId="4BF71952" w14:textId="77777777" w:rsidR="008C36EE" w:rsidRPr="008C36EE" w:rsidRDefault="008C36EE" w:rsidP="008C36EE">
            <w:pPr>
              <w:ind w:left="146" w:right="110"/>
              <w:jc w:val="both"/>
              <w:rPr>
                <w:rFonts w:ascii="Times New Roman" w:eastAsia="Times New Roman" w:hAnsi="Times New Roman" w:cs="Times New Roman"/>
                <w:sz w:val="24"/>
                <w:szCs w:val="24"/>
                <w:lang w:val="ru-RU" w:eastAsia="ru-RU"/>
              </w:rPr>
            </w:pPr>
            <w:r w:rsidRPr="008C36EE">
              <w:rPr>
                <w:rFonts w:ascii="Times New Roman" w:eastAsia="Times New Roman" w:hAnsi="Times New Roman" w:cs="Times New Roman"/>
                <w:sz w:val="24"/>
                <w:szCs w:val="24"/>
                <w:lang w:val="ru-RU" w:eastAsia="ru-RU"/>
              </w:rPr>
              <w:t xml:space="preserve">Понятие и формы занятости. Порядок и условия признания гражданина безработным. Правовой статус безработного .пособие по безработице. Иные меры социальной поддержки </w:t>
            </w:r>
            <w:r w:rsidRPr="008C36EE">
              <w:rPr>
                <w:rFonts w:ascii="Times New Roman" w:eastAsia="Times New Roman" w:hAnsi="Times New Roman" w:cs="Times New Roman"/>
                <w:sz w:val="24"/>
                <w:szCs w:val="24"/>
                <w:lang w:val="ru-RU" w:eastAsia="ru-RU"/>
              </w:rPr>
              <w:lastRenderedPageBreak/>
              <w:t xml:space="preserve">безработных. </w:t>
            </w:r>
            <w:r w:rsidRPr="008C36EE">
              <w:rPr>
                <w:rFonts w:ascii="Times New Roman" w:eastAsia="Times New Roman" w:hAnsi="Times New Roman" w:cs="Times New Roman"/>
                <w:sz w:val="24"/>
                <w:szCs w:val="24"/>
                <w:lang w:eastAsia="ru-RU"/>
              </w:rPr>
              <w:t>Повышение квалификации и переподготовка безработных граждан.</w:t>
            </w:r>
          </w:p>
        </w:tc>
        <w:tc>
          <w:tcPr>
            <w:tcW w:w="2694" w:type="dxa"/>
          </w:tcPr>
          <w:p w14:paraId="61934DC2" w14:textId="77777777" w:rsidR="008C36EE" w:rsidRPr="008C36EE" w:rsidRDefault="008C36EE" w:rsidP="008C36EE">
            <w:pPr>
              <w:jc w:val="center"/>
              <w:rPr>
                <w:rFonts w:ascii="Times New Roman" w:eastAsia="Times New Roman" w:hAnsi="Times New Roman" w:cs="Times New Roman"/>
                <w:sz w:val="24"/>
                <w:szCs w:val="24"/>
                <w:lang w:val="ru-RU"/>
              </w:rPr>
            </w:pPr>
            <w:r w:rsidRPr="008C36EE">
              <w:rPr>
                <w:rFonts w:ascii="Times New Roman" w:eastAsia="Times New Roman" w:hAnsi="Times New Roman" w:cs="Times New Roman"/>
                <w:sz w:val="24"/>
                <w:szCs w:val="24"/>
                <w:lang w:val="ru-RU"/>
              </w:rPr>
              <w:lastRenderedPageBreak/>
              <w:t>2</w:t>
            </w:r>
          </w:p>
        </w:tc>
        <w:tc>
          <w:tcPr>
            <w:tcW w:w="2407" w:type="dxa"/>
            <w:vMerge/>
          </w:tcPr>
          <w:p w14:paraId="6B1AE5B0" w14:textId="77777777" w:rsidR="008C36EE" w:rsidRPr="008C36EE" w:rsidRDefault="008C36EE" w:rsidP="008C36EE">
            <w:pPr>
              <w:rPr>
                <w:rFonts w:ascii="Times New Roman" w:eastAsia="Times New Roman" w:hAnsi="Times New Roman" w:cs="Times New Roman"/>
                <w:sz w:val="24"/>
                <w:szCs w:val="24"/>
                <w:lang w:val="ru-RU"/>
              </w:rPr>
            </w:pPr>
          </w:p>
        </w:tc>
      </w:tr>
      <w:tr w:rsidR="008C36EE" w:rsidRPr="008C36EE" w14:paraId="5753D1BB" w14:textId="77777777" w:rsidTr="00AD5821">
        <w:trPr>
          <w:trHeight w:val="271"/>
        </w:trPr>
        <w:tc>
          <w:tcPr>
            <w:tcW w:w="2840" w:type="dxa"/>
            <w:vMerge/>
          </w:tcPr>
          <w:p w14:paraId="1D0E7801" w14:textId="77777777" w:rsidR="008C36EE" w:rsidRPr="008C36EE" w:rsidRDefault="008C36EE" w:rsidP="008C36EE">
            <w:pPr>
              <w:spacing w:line="270" w:lineRule="exact"/>
              <w:rPr>
                <w:rFonts w:ascii="Times New Roman" w:eastAsia="Times New Roman" w:hAnsi="Times New Roman" w:cs="Times New Roman"/>
                <w:spacing w:val="-4"/>
                <w:sz w:val="24"/>
                <w:szCs w:val="24"/>
                <w:lang w:val="ru-RU"/>
              </w:rPr>
            </w:pPr>
          </w:p>
        </w:tc>
        <w:tc>
          <w:tcPr>
            <w:tcW w:w="6950" w:type="dxa"/>
          </w:tcPr>
          <w:p w14:paraId="4F1E6F12" w14:textId="77777777" w:rsidR="008C36EE" w:rsidRPr="008C36EE" w:rsidRDefault="008C36EE" w:rsidP="008C36EE">
            <w:pPr>
              <w:ind w:right="110"/>
              <w:rPr>
                <w:rFonts w:ascii="Times New Roman" w:eastAsia="Times New Roman" w:hAnsi="Times New Roman" w:cs="Times New Roman"/>
                <w:b/>
                <w:sz w:val="24"/>
                <w:szCs w:val="24"/>
                <w:lang w:val="ru-RU" w:eastAsia="ru-RU"/>
              </w:rPr>
            </w:pPr>
            <w:r w:rsidRPr="008C36EE">
              <w:rPr>
                <w:rFonts w:ascii="Times New Roman" w:eastAsia="Times New Roman" w:hAnsi="Times New Roman" w:cs="Times New Roman"/>
                <w:iCs/>
                <w:color w:val="000000"/>
                <w:sz w:val="24"/>
                <w:szCs w:val="24"/>
                <w:lang w:val="ru-RU" w:eastAsia="ru-RU"/>
              </w:rPr>
              <w:t xml:space="preserve"> </w:t>
            </w:r>
            <w:r w:rsidRPr="008C36EE">
              <w:rPr>
                <w:rFonts w:ascii="Times New Roman" w:eastAsia="Times New Roman" w:hAnsi="Times New Roman" w:cs="Times New Roman"/>
                <w:b/>
                <w:bCs/>
                <w:sz w:val="24"/>
                <w:szCs w:val="24"/>
                <w:lang w:val="ru-RU" w:eastAsia="ru-RU"/>
              </w:rPr>
              <w:t xml:space="preserve"> В том числе практических и лабораторных занятий</w:t>
            </w:r>
          </w:p>
        </w:tc>
        <w:tc>
          <w:tcPr>
            <w:tcW w:w="2694" w:type="dxa"/>
          </w:tcPr>
          <w:p w14:paraId="5D97D290" w14:textId="77777777" w:rsidR="008C36EE" w:rsidRPr="008C36EE" w:rsidRDefault="008C36EE" w:rsidP="008C36EE">
            <w:pPr>
              <w:jc w:val="center"/>
              <w:rPr>
                <w:rFonts w:ascii="Times New Roman" w:eastAsia="Times New Roman" w:hAnsi="Times New Roman" w:cs="Times New Roman"/>
                <w:b/>
                <w:sz w:val="24"/>
                <w:szCs w:val="24"/>
                <w:lang w:val="ru-RU"/>
              </w:rPr>
            </w:pPr>
            <w:r w:rsidRPr="008C36EE">
              <w:rPr>
                <w:rFonts w:ascii="Times New Roman" w:eastAsia="Times New Roman" w:hAnsi="Times New Roman" w:cs="Times New Roman"/>
                <w:b/>
                <w:sz w:val="24"/>
                <w:szCs w:val="24"/>
                <w:lang w:val="ru-RU"/>
              </w:rPr>
              <w:t>6/6</w:t>
            </w:r>
          </w:p>
        </w:tc>
        <w:tc>
          <w:tcPr>
            <w:tcW w:w="2407" w:type="dxa"/>
            <w:vMerge/>
          </w:tcPr>
          <w:p w14:paraId="2475D407" w14:textId="77777777" w:rsidR="008C36EE" w:rsidRPr="008C36EE" w:rsidRDefault="008C36EE" w:rsidP="008C36EE">
            <w:pPr>
              <w:rPr>
                <w:rFonts w:ascii="Times New Roman" w:eastAsia="Times New Roman" w:hAnsi="Times New Roman" w:cs="Times New Roman"/>
                <w:sz w:val="24"/>
                <w:szCs w:val="24"/>
                <w:lang w:val="ru-RU"/>
              </w:rPr>
            </w:pPr>
          </w:p>
        </w:tc>
      </w:tr>
      <w:tr w:rsidR="008C36EE" w:rsidRPr="008C36EE" w14:paraId="7B5ECD61" w14:textId="77777777" w:rsidTr="00AD5821">
        <w:trPr>
          <w:trHeight w:val="774"/>
        </w:trPr>
        <w:tc>
          <w:tcPr>
            <w:tcW w:w="2840" w:type="dxa"/>
            <w:vMerge/>
          </w:tcPr>
          <w:p w14:paraId="45A1CDD2" w14:textId="77777777" w:rsidR="008C36EE" w:rsidRPr="008C36EE" w:rsidRDefault="008C36EE" w:rsidP="008C36EE">
            <w:pPr>
              <w:spacing w:line="270" w:lineRule="exact"/>
              <w:rPr>
                <w:rFonts w:ascii="Times New Roman" w:eastAsia="Times New Roman" w:hAnsi="Times New Roman" w:cs="Times New Roman"/>
                <w:spacing w:val="-4"/>
                <w:sz w:val="24"/>
                <w:szCs w:val="24"/>
                <w:lang w:val="ru-RU"/>
              </w:rPr>
            </w:pPr>
          </w:p>
        </w:tc>
        <w:tc>
          <w:tcPr>
            <w:tcW w:w="6950" w:type="dxa"/>
          </w:tcPr>
          <w:p w14:paraId="6B61D7CA" w14:textId="77777777" w:rsidR="008C36EE" w:rsidRPr="008C36EE" w:rsidRDefault="008C36EE" w:rsidP="008C36EE">
            <w:pPr>
              <w:ind w:left="108" w:right="1178"/>
              <w:jc w:val="both"/>
              <w:rPr>
                <w:rFonts w:ascii="Times New Roman" w:eastAsia="Times New Roman" w:hAnsi="Times New Roman" w:cs="Times New Roman"/>
                <w:sz w:val="24"/>
                <w:szCs w:val="24"/>
                <w:lang w:val="ru-RU"/>
              </w:rPr>
            </w:pPr>
            <w:r w:rsidRPr="008C36EE">
              <w:rPr>
                <w:rFonts w:ascii="Times New Roman" w:eastAsia="Times New Roman" w:hAnsi="Times New Roman" w:cs="Times New Roman"/>
                <w:color w:val="000000"/>
                <w:sz w:val="24"/>
                <w:szCs w:val="24"/>
                <w:lang w:val="ru-RU"/>
              </w:rPr>
              <w:t>1.Практическая подготовка. Составление резюме для трудоустройства .</w:t>
            </w:r>
            <w:r w:rsidRPr="008C36EE">
              <w:rPr>
                <w:rFonts w:ascii="Times New Roman" w:eastAsia="Times New Roman" w:hAnsi="Times New Roman" w:cs="Times New Roman"/>
                <w:bCs/>
                <w:color w:val="000000"/>
                <w:sz w:val="24"/>
                <w:szCs w:val="24"/>
                <w:bdr w:val="none" w:sz="0" w:space="0" w:color="auto" w:frame="1"/>
                <w:lang w:val="ru-RU"/>
              </w:rPr>
              <w:t xml:space="preserve">Оформление документов при приеме на работу. </w:t>
            </w:r>
            <w:r w:rsidRPr="008C36EE">
              <w:rPr>
                <w:rFonts w:ascii="Times New Roman" w:eastAsia="Times New Roman" w:hAnsi="Times New Roman" w:cs="Times New Roman"/>
                <w:bCs/>
                <w:color w:val="000000"/>
                <w:sz w:val="24"/>
                <w:szCs w:val="24"/>
              </w:rPr>
              <w:t>Составление трудового договора</w:t>
            </w:r>
            <w:r w:rsidRPr="008C36EE">
              <w:rPr>
                <w:rFonts w:ascii="Times New Roman" w:eastAsia="Times New Roman" w:hAnsi="Times New Roman" w:cs="Times New Roman"/>
                <w:bCs/>
                <w:color w:val="000000"/>
                <w:sz w:val="24"/>
                <w:szCs w:val="24"/>
                <w:lang w:val="ru-RU"/>
              </w:rPr>
              <w:t>.</w:t>
            </w:r>
          </w:p>
        </w:tc>
        <w:tc>
          <w:tcPr>
            <w:tcW w:w="2694" w:type="dxa"/>
          </w:tcPr>
          <w:p w14:paraId="23A04CCE" w14:textId="77777777" w:rsidR="008C36EE" w:rsidRPr="008C36EE" w:rsidRDefault="008C36EE" w:rsidP="008C36EE">
            <w:pPr>
              <w:jc w:val="center"/>
              <w:rPr>
                <w:rFonts w:ascii="Times New Roman" w:eastAsia="Times New Roman" w:hAnsi="Times New Roman" w:cs="Times New Roman"/>
                <w:sz w:val="24"/>
                <w:szCs w:val="24"/>
                <w:lang w:val="ru-RU"/>
              </w:rPr>
            </w:pPr>
            <w:r w:rsidRPr="008C36EE">
              <w:rPr>
                <w:rFonts w:ascii="Times New Roman" w:eastAsia="Times New Roman" w:hAnsi="Times New Roman" w:cs="Times New Roman"/>
                <w:sz w:val="24"/>
                <w:szCs w:val="24"/>
                <w:lang w:val="ru-RU"/>
              </w:rPr>
              <w:t>2</w:t>
            </w:r>
          </w:p>
        </w:tc>
        <w:tc>
          <w:tcPr>
            <w:tcW w:w="2407" w:type="dxa"/>
            <w:vMerge/>
          </w:tcPr>
          <w:p w14:paraId="57AF4E61" w14:textId="77777777" w:rsidR="008C36EE" w:rsidRPr="008C36EE" w:rsidRDefault="008C36EE" w:rsidP="008C36EE">
            <w:pPr>
              <w:rPr>
                <w:rFonts w:ascii="Times New Roman" w:eastAsia="Times New Roman" w:hAnsi="Times New Roman" w:cs="Times New Roman"/>
                <w:sz w:val="24"/>
                <w:szCs w:val="24"/>
                <w:lang w:val="ru-RU"/>
              </w:rPr>
            </w:pPr>
          </w:p>
        </w:tc>
      </w:tr>
      <w:tr w:rsidR="008C36EE" w:rsidRPr="008C36EE" w14:paraId="19638A43" w14:textId="77777777" w:rsidTr="00AD5821">
        <w:trPr>
          <w:trHeight w:val="289"/>
        </w:trPr>
        <w:tc>
          <w:tcPr>
            <w:tcW w:w="2840" w:type="dxa"/>
            <w:vMerge/>
          </w:tcPr>
          <w:p w14:paraId="7EFA02E3" w14:textId="77777777" w:rsidR="008C36EE" w:rsidRPr="008C36EE" w:rsidRDefault="008C36EE" w:rsidP="008C36EE">
            <w:pPr>
              <w:spacing w:line="270" w:lineRule="exact"/>
              <w:rPr>
                <w:rFonts w:ascii="Times New Roman" w:eastAsia="Times New Roman" w:hAnsi="Times New Roman" w:cs="Times New Roman"/>
                <w:spacing w:val="-4"/>
                <w:sz w:val="24"/>
                <w:szCs w:val="24"/>
                <w:lang w:val="ru-RU"/>
              </w:rPr>
            </w:pPr>
          </w:p>
        </w:tc>
        <w:tc>
          <w:tcPr>
            <w:tcW w:w="6950" w:type="dxa"/>
          </w:tcPr>
          <w:p w14:paraId="584DBA05" w14:textId="77777777" w:rsidR="008C36EE" w:rsidRPr="008C36EE" w:rsidRDefault="008C36EE" w:rsidP="008C36EE">
            <w:pPr>
              <w:ind w:left="108" w:right="1178"/>
              <w:rPr>
                <w:rFonts w:ascii="Times New Roman" w:eastAsia="Times New Roman" w:hAnsi="Times New Roman" w:cs="Times New Roman"/>
                <w:sz w:val="24"/>
                <w:szCs w:val="24"/>
                <w:lang w:val="ru-RU"/>
              </w:rPr>
            </w:pPr>
            <w:r w:rsidRPr="008C36EE">
              <w:rPr>
                <w:rFonts w:ascii="Times New Roman" w:eastAsia="Times New Roman" w:hAnsi="Times New Roman" w:cs="Times New Roman"/>
                <w:bCs/>
                <w:color w:val="000000"/>
                <w:sz w:val="24"/>
                <w:szCs w:val="24"/>
                <w:lang w:val="ru-RU"/>
              </w:rPr>
              <w:t>2. Проект « Режим труда и отдыха».</w:t>
            </w:r>
          </w:p>
        </w:tc>
        <w:tc>
          <w:tcPr>
            <w:tcW w:w="2694" w:type="dxa"/>
          </w:tcPr>
          <w:p w14:paraId="38E63FE3" w14:textId="77777777" w:rsidR="008C36EE" w:rsidRPr="008C36EE" w:rsidRDefault="008C36EE" w:rsidP="008C36EE">
            <w:pPr>
              <w:jc w:val="center"/>
              <w:rPr>
                <w:rFonts w:ascii="Times New Roman" w:eastAsia="Times New Roman" w:hAnsi="Times New Roman" w:cs="Times New Roman"/>
                <w:sz w:val="24"/>
                <w:szCs w:val="24"/>
                <w:lang w:val="ru-RU"/>
              </w:rPr>
            </w:pPr>
            <w:r w:rsidRPr="008C36EE">
              <w:rPr>
                <w:rFonts w:ascii="Times New Roman" w:eastAsia="Times New Roman" w:hAnsi="Times New Roman" w:cs="Times New Roman"/>
                <w:sz w:val="24"/>
                <w:szCs w:val="24"/>
                <w:lang w:val="ru-RU"/>
              </w:rPr>
              <w:t>2</w:t>
            </w:r>
          </w:p>
        </w:tc>
        <w:tc>
          <w:tcPr>
            <w:tcW w:w="2407" w:type="dxa"/>
            <w:vMerge/>
          </w:tcPr>
          <w:p w14:paraId="742DBAC8" w14:textId="77777777" w:rsidR="008C36EE" w:rsidRPr="008C36EE" w:rsidRDefault="008C36EE" w:rsidP="008C36EE">
            <w:pPr>
              <w:rPr>
                <w:rFonts w:ascii="Times New Roman" w:eastAsia="Times New Roman" w:hAnsi="Times New Roman" w:cs="Times New Roman"/>
                <w:sz w:val="24"/>
                <w:szCs w:val="24"/>
                <w:lang w:val="ru-RU"/>
              </w:rPr>
            </w:pPr>
          </w:p>
        </w:tc>
      </w:tr>
      <w:tr w:rsidR="008C36EE" w:rsidRPr="008C36EE" w14:paraId="6B6A9966" w14:textId="77777777" w:rsidTr="00AD5821">
        <w:trPr>
          <w:trHeight w:val="845"/>
        </w:trPr>
        <w:tc>
          <w:tcPr>
            <w:tcW w:w="2840" w:type="dxa"/>
            <w:vMerge/>
          </w:tcPr>
          <w:p w14:paraId="1ABBECB5" w14:textId="77777777" w:rsidR="008C36EE" w:rsidRPr="008C36EE" w:rsidRDefault="008C36EE" w:rsidP="008C36EE">
            <w:pPr>
              <w:spacing w:line="270" w:lineRule="exact"/>
              <w:rPr>
                <w:rFonts w:ascii="Times New Roman" w:eastAsia="Times New Roman" w:hAnsi="Times New Roman" w:cs="Times New Roman"/>
                <w:spacing w:val="-4"/>
                <w:sz w:val="24"/>
                <w:szCs w:val="24"/>
                <w:lang w:val="ru-RU"/>
              </w:rPr>
            </w:pPr>
          </w:p>
        </w:tc>
        <w:tc>
          <w:tcPr>
            <w:tcW w:w="6950" w:type="dxa"/>
          </w:tcPr>
          <w:p w14:paraId="3674905B" w14:textId="77777777" w:rsidR="008C36EE" w:rsidRPr="008C36EE" w:rsidRDefault="008C36EE" w:rsidP="008C36EE">
            <w:pPr>
              <w:ind w:left="108" w:right="1178"/>
              <w:jc w:val="both"/>
              <w:rPr>
                <w:rFonts w:ascii="Times New Roman" w:eastAsia="Times New Roman" w:hAnsi="Times New Roman" w:cs="Times New Roman"/>
                <w:bCs/>
                <w:color w:val="000000"/>
                <w:sz w:val="24"/>
                <w:szCs w:val="24"/>
                <w:lang w:val="ru-RU"/>
              </w:rPr>
            </w:pPr>
            <w:r w:rsidRPr="008C36EE">
              <w:rPr>
                <w:rFonts w:ascii="Times New Roman" w:eastAsia="Times New Roman" w:hAnsi="Times New Roman" w:cs="Times New Roman"/>
                <w:bCs/>
                <w:color w:val="000000"/>
                <w:sz w:val="24"/>
                <w:szCs w:val="24"/>
                <w:lang w:val="ru-RU"/>
              </w:rPr>
              <w:t>3.Трудовая дисциплина: определение порядка привлечения к дисциплинарной ответственности.</w:t>
            </w:r>
          </w:p>
          <w:p w14:paraId="30D2BA2B" w14:textId="77777777" w:rsidR="008C36EE" w:rsidRPr="008C36EE" w:rsidRDefault="008C36EE" w:rsidP="008C36EE">
            <w:pPr>
              <w:ind w:right="110"/>
              <w:jc w:val="both"/>
              <w:outlineLvl w:val="2"/>
              <w:rPr>
                <w:sz w:val="24"/>
                <w:szCs w:val="24"/>
                <w:lang w:val="ru-RU"/>
              </w:rPr>
            </w:pPr>
            <w:r w:rsidRPr="008C36EE">
              <w:rPr>
                <w:rFonts w:ascii="Times New Roman" w:hAnsi="Times New Roman" w:cs="Times New Roman"/>
                <w:bCs/>
                <w:color w:val="000000"/>
                <w:sz w:val="24"/>
                <w:szCs w:val="24"/>
                <w:lang w:val="ru-RU"/>
              </w:rPr>
              <w:t xml:space="preserve">  Определение порядка разрешения трудовых споров</w:t>
            </w:r>
          </w:p>
        </w:tc>
        <w:tc>
          <w:tcPr>
            <w:tcW w:w="2694" w:type="dxa"/>
          </w:tcPr>
          <w:p w14:paraId="1F3CC58F" w14:textId="77777777" w:rsidR="008C36EE" w:rsidRPr="008C36EE" w:rsidRDefault="008C36EE" w:rsidP="008C36EE">
            <w:pPr>
              <w:jc w:val="center"/>
              <w:rPr>
                <w:rFonts w:ascii="Times New Roman" w:eastAsia="Times New Roman" w:hAnsi="Times New Roman" w:cs="Times New Roman"/>
                <w:sz w:val="24"/>
                <w:szCs w:val="24"/>
                <w:lang w:val="ru-RU"/>
              </w:rPr>
            </w:pPr>
            <w:r w:rsidRPr="008C36EE">
              <w:rPr>
                <w:rFonts w:ascii="Times New Roman" w:eastAsia="Times New Roman" w:hAnsi="Times New Roman" w:cs="Times New Roman"/>
                <w:sz w:val="24"/>
                <w:szCs w:val="24"/>
                <w:lang w:val="ru-RU"/>
              </w:rPr>
              <w:t>2</w:t>
            </w:r>
          </w:p>
        </w:tc>
        <w:tc>
          <w:tcPr>
            <w:tcW w:w="2407" w:type="dxa"/>
            <w:vMerge/>
          </w:tcPr>
          <w:p w14:paraId="7973D2CA" w14:textId="77777777" w:rsidR="008C36EE" w:rsidRPr="008C36EE" w:rsidRDefault="008C36EE" w:rsidP="008C36EE">
            <w:pPr>
              <w:rPr>
                <w:rFonts w:ascii="Times New Roman" w:eastAsia="Times New Roman" w:hAnsi="Times New Roman" w:cs="Times New Roman"/>
                <w:sz w:val="24"/>
                <w:szCs w:val="24"/>
                <w:lang w:val="ru-RU"/>
              </w:rPr>
            </w:pPr>
          </w:p>
        </w:tc>
      </w:tr>
      <w:tr w:rsidR="008C36EE" w:rsidRPr="008C36EE" w14:paraId="4991B072" w14:textId="77777777" w:rsidTr="00AD5821">
        <w:trPr>
          <w:trHeight w:val="262"/>
        </w:trPr>
        <w:tc>
          <w:tcPr>
            <w:tcW w:w="2840" w:type="dxa"/>
            <w:vMerge/>
          </w:tcPr>
          <w:p w14:paraId="738BCE5F" w14:textId="77777777" w:rsidR="008C36EE" w:rsidRPr="008C36EE" w:rsidRDefault="008C36EE" w:rsidP="008C36EE">
            <w:pPr>
              <w:spacing w:line="270" w:lineRule="exact"/>
              <w:rPr>
                <w:rFonts w:ascii="Times New Roman" w:eastAsia="Times New Roman" w:hAnsi="Times New Roman" w:cs="Times New Roman"/>
                <w:spacing w:val="-4"/>
                <w:sz w:val="24"/>
                <w:szCs w:val="24"/>
                <w:lang w:val="ru-RU"/>
              </w:rPr>
            </w:pPr>
          </w:p>
        </w:tc>
        <w:tc>
          <w:tcPr>
            <w:tcW w:w="6950" w:type="dxa"/>
          </w:tcPr>
          <w:p w14:paraId="5578F724" w14:textId="77777777" w:rsidR="008C36EE" w:rsidRPr="008C36EE" w:rsidRDefault="008C36EE" w:rsidP="008C36EE">
            <w:pPr>
              <w:ind w:left="142"/>
              <w:rPr>
                <w:rFonts w:ascii="Times New Roman" w:eastAsia="Times New Roman" w:hAnsi="Times New Roman" w:cs="Times New Roman"/>
                <w:b/>
                <w:bCs/>
                <w:lang w:val="ru-RU" w:eastAsia="ru-RU"/>
              </w:rPr>
            </w:pPr>
            <w:r w:rsidRPr="008C36EE">
              <w:rPr>
                <w:rFonts w:ascii="Times New Roman" w:eastAsia="Times New Roman" w:hAnsi="Times New Roman" w:cs="Times New Roman"/>
                <w:b/>
                <w:bCs/>
                <w:lang w:val="ru-RU" w:eastAsia="ru-RU"/>
              </w:rPr>
              <w:t>В том числе самостоятельная работа обучающихся</w:t>
            </w:r>
          </w:p>
        </w:tc>
        <w:tc>
          <w:tcPr>
            <w:tcW w:w="2694" w:type="dxa"/>
          </w:tcPr>
          <w:p w14:paraId="1CADF7D2" w14:textId="77777777" w:rsidR="008C36EE" w:rsidRPr="008C36EE" w:rsidRDefault="008C36EE" w:rsidP="008C36EE">
            <w:pPr>
              <w:jc w:val="center"/>
              <w:rPr>
                <w:rFonts w:ascii="Times New Roman" w:eastAsia="Times New Roman" w:hAnsi="Times New Roman" w:cs="Times New Roman"/>
                <w:b/>
                <w:sz w:val="24"/>
                <w:szCs w:val="24"/>
                <w:lang w:val="ru-RU"/>
              </w:rPr>
            </w:pPr>
            <w:r w:rsidRPr="008C36EE">
              <w:rPr>
                <w:rFonts w:ascii="Times New Roman" w:eastAsia="Times New Roman" w:hAnsi="Times New Roman" w:cs="Times New Roman"/>
                <w:b/>
                <w:sz w:val="24"/>
                <w:szCs w:val="24"/>
                <w:lang w:val="ru-RU"/>
              </w:rPr>
              <w:t>2</w:t>
            </w:r>
          </w:p>
        </w:tc>
        <w:tc>
          <w:tcPr>
            <w:tcW w:w="2407" w:type="dxa"/>
            <w:vMerge/>
          </w:tcPr>
          <w:p w14:paraId="590901AA" w14:textId="77777777" w:rsidR="008C36EE" w:rsidRPr="008C36EE" w:rsidRDefault="008C36EE" w:rsidP="008C36EE">
            <w:pPr>
              <w:rPr>
                <w:rFonts w:ascii="Times New Roman" w:eastAsia="Times New Roman" w:hAnsi="Times New Roman" w:cs="Times New Roman"/>
                <w:sz w:val="24"/>
                <w:szCs w:val="24"/>
              </w:rPr>
            </w:pPr>
          </w:p>
        </w:tc>
      </w:tr>
      <w:tr w:rsidR="008C36EE" w:rsidRPr="008C36EE" w14:paraId="73296727" w14:textId="77777777" w:rsidTr="00AD5821">
        <w:trPr>
          <w:trHeight w:val="774"/>
        </w:trPr>
        <w:tc>
          <w:tcPr>
            <w:tcW w:w="2840" w:type="dxa"/>
            <w:vMerge/>
          </w:tcPr>
          <w:p w14:paraId="752AEF82" w14:textId="77777777" w:rsidR="008C36EE" w:rsidRPr="008C36EE" w:rsidRDefault="008C36EE" w:rsidP="008C36EE">
            <w:pPr>
              <w:spacing w:line="270" w:lineRule="exact"/>
              <w:rPr>
                <w:rFonts w:ascii="Times New Roman" w:eastAsia="Times New Roman" w:hAnsi="Times New Roman" w:cs="Times New Roman"/>
                <w:spacing w:val="-4"/>
                <w:sz w:val="24"/>
                <w:szCs w:val="24"/>
              </w:rPr>
            </w:pPr>
          </w:p>
        </w:tc>
        <w:tc>
          <w:tcPr>
            <w:tcW w:w="6950" w:type="dxa"/>
          </w:tcPr>
          <w:p w14:paraId="0B33563A" w14:textId="77777777" w:rsidR="008C36EE" w:rsidRPr="008C36EE" w:rsidRDefault="008C36EE" w:rsidP="008C36EE">
            <w:pPr>
              <w:ind w:left="149" w:hanging="149"/>
              <w:rPr>
                <w:rFonts w:ascii="Times New Roman" w:eastAsia="Times New Roman" w:hAnsi="Times New Roman" w:cs="Times New Roman"/>
                <w:sz w:val="24"/>
                <w:szCs w:val="24"/>
                <w:lang w:val="ru-RU"/>
              </w:rPr>
            </w:pPr>
            <w:r w:rsidRPr="008C36EE">
              <w:rPr>
                <w:rFonts w:ascii="Times New Roman" w:eastAsia="Times New Roman" w:hAnsi="Times New Roman" w:cs="Times New Roman"/>
                <w:sz w:val="24"/>
                <w:szCs w:val="24"/>
                <w:lang w:val="ru-RU"/>
              </w:rPr>
              <w:t xml:space="preserve">  Провести сравнительный анализ «Отличия </w:t>
            </w:r>
            <w:r w:rsidRPr="008C36EE">
              <w:rPr>
                <w:rFonts w:ascii="Times New Roman" w:eastAsia="Times New Roman" w:hAnsi="Times New Roman" w:cs="Times New Roman"/>
                <w:sz w:val="24"/>
                <w:szCs w:val="24"/>
              </w:rPr>
              <w:t> </w:t>
            </w:r>
            <w:r w:rsidRPr="008C36EE">
              <w:rPr>
                <w:rFonts w:ascii="Times New Roman" w:eastAsia="Times New Roman" w:hAnsi="Times New Roman" w:cs="Times New Roman"/>
                <w:sz w:val="24"/>
                <w:szCs w:val="24"/>
                <w:lang w:val="ru-RU"/>
              </w:rPr>
              <w:t xml:space="preserve">перевода от      перемещения». </w:t>
            </w:r>
          </w:p>
          <w:p w14:paraId="4B7F9642" w14:textId="77777777" w:rsidR="008C36EE" w:rsidRPr="008C36EE" w:rsidRDefault="008C36EE" w:rsidP="008C36EE">
            <w:pPr>
              <w:ind w:left="149" w:right="110"/>
              <w:outlineLvl w:val="2"/>
              <w:rPr>
                <w:rFonts w:ascii="Times New Roman" w:hAnsi="Times New Roman" w:cs="Times New Roman"/>
                <w:bCs/>
                <w:color w:val="666666"/>
                <w:sz w:val="24"/>
                <w:szCs w:val="24"/>
                <w:lang w:val="ru-RU"/>
              </w:rPr>
            </w:pPr>
            <w:r w:rsidRPr="008C36EE">
              <w:rPr>
                <w:rFonts w:ascii="Times New Roman" w:eastAsia="Times New Roman" w:hAnsi="Times New Roman" w:cs="Times New Roman"/>
                <w:sz w:val="24"/>
                <w:szCs w:val="24"/>
                <w:lang w:val="ru-RU"/>
              </w:rPr>
              <w:t>Подготовить проект: Правовые последствия незаконного увольнения.</w:t>
            </w:r>
          </w:p>
        </w:tc>
        <w:tc>
          <w:tcPr>
            <w:tcW w:w="2694" w:type="dxa"/>
          </w:tcPr>
          <w:p w14:paraId="78B43BBD" w14:textId="77777777" w:rsidR="008C36EE" w:rsidRPr="008C36EE" w:rsidRDefault="008C36EE" w:rsidP="008C36EE">
            <w:pPr>
              <w:jc w:val="center"/>
              <w:rPr>
                <w:rFonts w:ascii="Times New Roman" w:eastAsia="Times New Roman" w:hAnsi="Times New Roman" w:cs="Times New Roman"/>
                <w:sz w:val="24"/>
                <w:szCs w:val="24"/>
                <w:lang w:val="ru-RU"/>
              </w:rPr>
            </w:pPr>
            <w:r w:rsidRPr="008C36EE">
              <w:rPr>
                <w:rFonts w:ascii="Times New Roman" w:eastAsia="Times New Roman" w:hAnsi="Times New Roman" w:cs="Times New Roman"/>
                <w:sz w:val="24"/>
                <w:szCs w:val="24"/>
                <w:lang w:val="ru-RU"/>
              </w:rPr>
              <w:t>2</w:t>
            </w:r>
          </w:p>
        </w:tc>
        <w:tc>
          <w:tcPr>
            <w:tcW w:w="2407" w:type="dxa"/>
            <w:vMerge/>
          </w:tcPr>
          <w:p w14:paraId="3564B2BA" w14:textId="77777777" w:rsidR="008C36EE" w:rsidRPr="008C36EE" w:rsidRDefault="008C36EE" w:rsidP="008C36EE">
            <w:pPr>
              <w:rPr>
                <w:rFonts w:ascii="Times New Roman" w:eastAsia="Times New Roman" w:hAnsi="Times New Roman" w:cs="Times New Roman"/>
                <w:sz w:val="24"/>
                <w:szCs w:val="24"/>
                <w:lang w:val="ru-RU"/>
              </w:rPr>
            </w:pPr>
          </w:p>
        </w:tc>
      </w:tr>
      <w:tr w:rsidR="008C36EE" w:rsidRPr="008C36EE" w14:paraId="3E052A9C" w14:textId="77777777" w:rsidTr="00AD5821">
        <w:trPr>
          <w:trHeight w:val="286"/>
        </w:trPr>
        <w:tc>
          <w:tcPr>
            <w:tcW w:w="2840" w:type="dxa"/>
            <w:vMerge w:val="restart"/>
          </w:tcPr>
          <w:p w14:paraId="16673E5A" w14:textId="77777777" w:rsidR="008C36EE" w:rsidRPr="008C36EE" w:rsidRDefault="008C36EE" w:rsidP="008C36EE">
            <w:pPr>
              <w:spacing w:line="276" w:lineRule="auto"/>
              <w:ind w:right="476"/>
              <w:rPr>
                <w:rFonts w:ascii="Times New Roman" w:eastAsia="Times New Roman" w:hAnsi="Times New Roman" w:cs="Times New Roman"/>
                <w:sz w:val="24"/>
                <w:szCs w:val="24"/>
                <w:lang w:val="ru-RU"/>
              </w:rPr>
            </w:pPr>
            <w:r w:rsidRPr="008C36EE">
              <w:rPr>
                <w:rFonts w:ascii="Times New Roman" w:eastAsia="Times New Roman" w:hAnsi="Times New Roman" w:cs="Times New Roman"/>
                <w:b/>
                <w:sz w:val="24"/>
                <w:szCs w:val="24"/>
                <w:lang w:val="ru-RU"/>
              </w:rPr>
              <w:t>Тема 3. Энергитеческое право</w:t>
            </w:r>
          </w:p>
        </w:tc>
        <w:tc>
          <w:tcPr>
            <w:tcW w:w="6950" w:type="dxa"/>
          </w:tcPr>
          <w:p w14:paraId="11CFCDDA" w14:textId="77777777" w:rsidR="008C36EE" w:rsidRPr="008C36EE" w:rsidRDefault="008C36EE" w:rsidP="008C36EE">
            <w:pPr>
              <w:spacing w:before="36" w:line="276" w:lineRule="auto"/>
              <w:ind w:left="108"/>
              <w:jc w:val="both"/>
              <w:rPr>
                <w:rFonts w:ascii="Times New Roman" w:eastAsia="Times New Roman" w:hAnsi="Times New Roman" w:cs="Times New Roman"/>
                <w:b/>
                <w:sz w:val="24"/>
                <w:szCs w:val="24"/>
                <w:lang w:val="ru-RU"/>
              </w:rPr>
            </w:pPr>
            <w:r w:rsidRPr="008C36EE">
              <w:rPr>
                <w:rFonts w:ascii="Times New Roman" w:eastAsia="Times New Roman" w:hAnsi="Times New Roman" w:cs="Times New Roman"/>
                <w:b/>
                <w:sz w:val="24"/>
                <w:szCs w:val="24"/>
                <w:lang w:val="ru-RU"/>
              </w:rPr>
              <w:t xml:space="preserve">Содержание </w:t>
            </w:r>
          </w:p>
        </w:tc>
        <w:tc>
          <w:tcPr>
            <w:tcW w:w="2694" w:type="dxa"/>
          </w:tcPr>
          <w:p w14:paraId="6C18DEC9" w14:textId="77777777" w:rsidR="008C36EE" w:rsidRPr="008C36EE" w:rsidRDefault="008C36EE" w:rsidP="008C36EE">
            <w:pPr>
              <w:jc w:val="center"/>
              <w:rPr>
                <w:rFonts w:ascii="Times New Roman" w:eastAsia="Times New Roman" w:hAnsi="Times New Roman" w:cs="Times New Roman"/>
                <w:b/>
                <w:sz w:val="24"/>
                <w:szCs w:val="24"/>
                <w:lang w:val="ru-RU"/>
              </w:rPr>
            </w:pPr>
            <w:r w:rsidRPr="008C36EE">
              <w:rPr>
                <w:rFonts w:ascii="Times New Roman" w:eastAsia="Times New Roman" w:hAnsi="Times New Roman" w:cs="Times New Roman"/>
                <w:b/>
                <w:sz w:val="24"/>
                <w:szCs w:val="24"/>
                <w:lang w:val="ru-RU"/>
              </w:rPr>
              <w:t>2</w:t>
            </w:r>
          </w:p>
        </w:tc>
        <w:tc>
          <w:tcPr>
            <w:tcW w:w="2407" w:type="dxa"/>
            <w:vMerge w:val="restart"/>
          </w:tcPr>
          <w:p w14:paraId="1127C6E0" w14:textId="77777777" w:rsidR="008C36EE" w:rsidRPr="008C36EE" w:rsidRDefault="008C36EE" w:rsidP="008C36EE">
            <w:pPr>
              <w:rPr>
                <w:rFonts w:ascii="Times New Roman" w:eastAsia="Times New Roman" w:hAnsi="Times New Roman" w:cs="Times New Roman"/>
                <w:sz w:val="24"/>
                <w:szCs w:val="24"/>
                <w:lang w:val="ru-RU"/>
              </w:rPr>
            </w:pPr>
            <w:r w:rsidRPr="008C36EE">
              <w:rPr>
                <w:rFonts w:ascii="Times New Roman" w:eastAsia="Times New Roman" w:hAnsi="Times New Roman" w:cs="Times New Roman"/>
                <w:sz w:val="24"/>
                <w:lang w:val="ru-RU"/>
              </w:rPr>
              <w:t>ОК</w:t>
            </w:r>
            <w:r w:rsidRPr="008C36EE">
              <w:rPr>
                <w:rFonts w:ascii="Times New Roman" w:eastAsia="Times New Roman" w:hAnsi="Times New Roman" w:cs="Times New Roman"/>
                <w:spacing w:val="-1"/>
                <w:sz w:val="24"/>
                <w:lang w:val="ru-RU"/>
              </w:rPr>
              <w:t xml:space="preserve"> </w:t>
            </w:r>
            <w:r w:rsidRPr="008C36EE">
              <w:rPr>
                <w:rFonts w:ascii="Times New Roman" w:eastAsia="Times New Roman" w:hAnsi="Times New Roman" w:cs="Times New Roman"/>
                <w:sz w:val="24"/>
                <w:lang w:val="ru-RU"/>
              </w:rPr>
              <w:t>01, ОК05, ОК 06, ОК 09</w:t>
            </w:r>
          </w:p>
        </w:tc>
      </w:tr>
      <w:tr w:rsidR="008C36EE" w:rsidRPr="008C36EE" w14:paraId="215251C0" w14:textId="77777777" w:rsidTr="00AD5821">
        <w:trPr>
          <w:trHeight w:val="316"/>
        </w:trPr>
        <w:tc>
          <w:tcPr>
            <w:tcW w:w="2840" w:type="dxa"/>
            <w:vMerge/>
          </w:tcPr>
          <w:p w14:paraId="67407517" w14:textId="77777777" w:rsidR="008C36EE" w:rsidRPr="008C36EE" w:rsidRDefault="008C36EE" w:rsidP="008C36EE">
            <w:pPr>
              <w:spacing w:line="276" w:lineRule="auto"/>
              <w:ind w:right="476"/>
              <w:jc w:val="both"/>
              <w:rPr>
                <w:rFonts w:ascii="Times New Roman" w:eastAsia="Times New Roman" w:hAnsi="Times New Roman" w:cs="Times New Roman"/>
                <w:sz w:val="24"/>
                <w:szCs w:val="24"/>
                <w:lang w:val="ru-RU"/>
              </w:rPr>
            </w:pPr>
          </w:p>
        </w:tc>
        <w:tc>
          <w:tcPr>
            <w:tcW w:w="6950" w:type="dxa"/>
            <w:vAlign w:val="center"/>
          </w:tcPr>
          <w:p w14:paraId="2ED8EC11" w14:textId="77777777" w:rsidR="008C36EE" w:rsidRPr="008C36EE" w:rsidRDefault="008C36EE" w:rsidP="008C36EE">
            <w:pPr>
              <w:ind w:left="142" w:right="110"/>
              <w:jc w:val="both"/>
              <w:rPr>
                <w:rFonts w:ascii="Times New Roman" w:hAnsi="Times New Roman" w:cs="Times New Roman"/>
                <w:color w:val="000000"/>
                <w:sz w:val="24"/>
                <w:szCs w:val="24"/>
                <w:lang w:val="ru-RU"/>
              </w:rPr>
            </w:pPr>
            <w:r w:rsidRPr="008C36EE">
              <w:rPr>
                <w:rFonts w:ascii="Times New Roman" w:hAnsi="Times New Roman" w:cs="Times New Roman"/>
                <w:sz w:val="24"/>
                <w:szCs w:val="24"/>
                <w:lang w:val="ru-RU"/>
              </w:rPr>
              <w:t>Роль антимонопольного регулирования энергетики. Лицензирование и саморегулирование в сфере энергетики. Оптовые и розничные рынки электроэнергии .Правовое регулирование передачи электрической энергии</w:t>
            </w:r>
          </w:p>
          <w:p w14:paraId="52E5138E" w14:textId="77777777" w:rsidR="008C36EE" w:rsidRPr="008C36EE" w:rsidRDefault="008C36EE" w:rsidP="008C36EE">
            <w:pPr>
              <w:ind w:left="142" w:right="110"/>
              <w:jc w:val="both"/>
              <w:rPr>
                <w:rFonts w:ascii="Times New Roman" w:eastAsia="Times New Roman" w:hAnsi="Times New Roman" w:cs="Times New Roman"/>
                <w:sz w:val="24"/>
                <w:szCs w:val="24"/>
                <w:lang w:val="ru-RU" w:eastAsia="ru-RU"/>
              </w:rPr>
            </w:pPr>
            <w:r w:rsidRPr="008C36EE">
              <w:rPr>
                <w:rFonts w:ascii="Times New Roman" w:eastAsia="Times New Roman" w:hAnsi="Times New Roman" w:cs="Times New Roman"/>
                <w:sz w:val="24"/>
                <w:szCs w:val="24"/>
                <w:lang w:val="ru-RU" w:eastAsia="ru-RU"/>
              </w:rPr>
              <w:t>Классификация договоров в энергетической сфере.</w:t>
            </w:r>
          </w:p>
          <w:p w14:paraId="392BFE16" w14:textId="77777777" w:rsidR="008C36EE" w:rsidRPr="008C36EE" w:rsidRDefault="008C36EE" w:rsidP="008C36EE">
            <w:pPr>
              <w:ind w:left="142" w:right="110"/>
              <w:jc w:val="both"/>
              <w:rPr>
                <w:rFonts w:ascii="Times New Roman" w:eastAsia="Times New Roman" w:hAnsi="Times New Roman" w:cs="Times New Roman"/>
                <w:sz w:val="24"/>
                <w:szCs w:val="24"/>
                <w:lang w:val="ru-RU" w:eastAsia="ru-RU"/>
              </w:rPr>
            </w:pPr>
            <w:r w:rsidRPr="008C36EE">
              <w:rPr>
                <w:rFonts w:ascii="Times New Roman" w:eastAsia="Times New Roman" w:hAnsi="Times New Roman" w:cs="Times New Roman"/>
                <w:bCs/>
                <w:sz w:val="24"/>
                <w:szCs w:val="24"/>
                <w:lang w:eastAsia="ru-RU"/>
              </w:rPr>
              <w:t> </w:t>
            </w:r>
            <w:r w:rsidRPr="008C36EE">
              <w:rPr>
                <w:rFonts w:ascii="Times New Roman" w:eastAsia="Times New Roman" w:hAnsi="Times New Roman" w:cs="Times New Roman"/>
                <w:sz w:val="24"/>
                <w:szCs w:val="24"/>
                <w:lang w:val="ru-RU" w:eastAsia="ru-RU"/>
              </w:rPr>
              <w:t>Особенности заключения договоров энергетической сфере. Понятие и характеристика договора энергоснабжения. Система договоров в электроэнергетике. Типовые договоры Понятие энергосбережения и энергоэффективности. Правовое обеспечение энергосбережения и энергоэффесктивности.</w:t>
            </w:r>
          </w:p>
        </w:tc>
        <w:tc>
          <w:tcPr>
            <w:tcW w:w="2694" w:type="dxa"/>
          </w:tcPr>
          <w:p w14:paraId="67BF611D" w14:textId="77777777" w:rsidR="008C36EE" w:rsidRPr="008C36EE" w:rsidRDefault="008C36EE" w:rsidP="008C36EE">
            <w:pPr>
              <w:jc w:val="center"/>
              <w:rPr>
                <w:rFonts w:ascii="Times New Roman" w:eastAsia="Times New Roman" w:hAnsi="Times New Roman" w:cs="Times New Roman"/>
                <w:sz w:val="24"/>
                <w:szCs w:val="24"/>
                <w:lang w:val="ru-RU"/>
              </w:rPr>
            </w:pPr>
            <w:r w:rsidRPr="008C36EE">
              <w:rPr>
                <w:rFonts w:ascii="Times New Roman" w:eastAsia="Times New Roman" w:hAnsi="Times New Roman" w:cs="Times New Roman"/>
                <w:sz w:val="24"/>
                <w:szCs w:val="24"/>
                <w:lang w:val="ru-RU"/>
              </w:rPr>
              <w:t>2</w:t>
            </w:r>
          </w:p>
        </w:tc>
        <w:tc>
          <w:tcPr>
            <w:tcW w:w="2407" w:type="dxa"/>
            <w:vMerge/>
          </w:tcPr>
          <w:p w14:paraId="33FD8E8C" w14:textId="77777777" w:rsidR="008C36EE" w:rsidRPr="008C36EE" w:rsidRDefault="008C36EE" w:rsidP="008C36EE">
            <w:pPr>
              <w:rPr>
                <w:rFonts w:ascii="Times New Roman" w:eastAsia="Times New Roman" w:hAnsi="Times New Roman" w:cs="Times New Roman"/>
                <w:sz w:val="24"/>
                <w:szCs w:val="24"/>
                <w:lang w:val="ru-RU"/>
              </w:rPr>
            </w:pPr>
          </w:p>
        </w:tc>
      </w:tr>
    </w:tbl>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6946"/>
        <w:gridCol w:w="2693"/>
        <w:gridCol w:w="2410"/>
      </w:tblGrid>
      <w:tr w:rsidR="008C36EE" w:rsidRPr="008C36EE" w14:paraId="5E4C9C60" w14:textId="77777777" w:rsidTr="00C54EAE">
        <w:trPr>
          <w:trHeight w:val="361"/>
        </w:trPr>
        <w:tc>
          <w:tcPr>
            <w:tcW w:w="2835" w:type="dxa"/>
            <w:vMerge w:val="restart"/>
          </w:tcPr>
          <w:p w14:paraId="6E16F1C3" w14:textId="77777777" w:rsidR="008C36EE" w:rsidRPr="008C36EE" w:rsidRDefault="008C36EE" w:rsidP="008C36EE">
            <w:pPr>
              <w:widowControl w:val="0"/>
              <w:autoSpaceDE w:val="0"/>
              <w:autoSpaceDN w:val="0"/>
              <w:rPr>
                <w:rFonts w:ascii="Times New Roman" w:eastAsia="Times New Roman" w:hAnsi="Times New Roman" w:cs="Times New Roman"/>
                <w:b/>
                <w:sz w:val="24"/>
                <w:szCs w:val="24"/>
              </w:rPr>
            </w:pPr>
            <w:r w:rsidRPr="008C36EE">
              <w:rPr>
                <w:rFonts w:ascii="Times New Roman" w:eastAsia="Times New Roman" w:hAnsi="Times New Roman" w:cs="Times New Roman"/>
                <w:b/>
                <w:bCs/>
                <w:sz w:val="24"/>
                <w:szCs w:val="24"/>
                <w:lang w:eastAsia="ru-RU"/>
              </w:rPr>
              <w:t xml:space="preserve">Тема 4 </w:t>
            </w:r>
            <w:r w:rsidRPr="008C36EE">
              <w:rPr>
                <w:rFonts w:ascii="Times New Roman" w:eastAsia="Times New Roman" w:hAnsi="Times New Roman" w:cs="Times New Roman"/>
                <w:b/>
                <w:sz w:val="24"/>
                <w:szCs w:val="24"/>
              </w:rPr>
              <w:t>Сущность</w:t>
            </w:r>
            <w:r w:rsidRPr="008C36EE">
              <w:rPr>
                <w:rFonts w:ascii="Times New Roman" w:eastAsia="Times New Roman" w:hAnsi="Times New Roman" w:cs="Times New Roman"/>
                <w:b/>
                <w:spacing w:val="-5"/>
                <w:sz w:val="24"/>
                <w:szCs w:val="24"/>
              </w:rPr>
              <w:t xml:space="preserve"> </w:t>
            </w:r>
            <w:r w:rsidRPr="008C36EE">
              <w:rPr>
                <w:rFonts w:ascii="Times New Roman" w:eastAsia="Times New Roman" w:hAnsi="Times New Roman" w:cs="Times New Roman"/>
                <w:b/>
                <w:spacing w:val="-10"/>
                <w:sz w:val="24"/>
                <w:szCs w:val="24"/>
              </w:rPr>
              <w:t>и</w:t>
            </w:r>
          </w:p>
          <w:p w14:paraId="0145BCD5" w14:textId="77777777" w:rsidR="008C36EE" w:rsidRPr="008C36EE" w:rsidRDefault="008C36EE" w:rsidP="008C36EE">
            <w:pPr>
              <w:rPr>
                <w:rFonts w:ascii="Times New Roman" w:eastAsia="Times New Roman" w:hAnsi="Times New Roman" w:cs="Times New Roman"/>
                <w:bCs/>
                <w:sz w:val="24"/>
                <w:szCs w:val="24"/>
                <w:lang w:eastAsia="ru-RU"/>
              </w:rPr>
            </w:pPr>
            <w:r w:rsidRPr="008C36EE">
              <w:rPr>
                <w:rFonts w:ascii="Times New Roman" w:hAnsi="Times New Roman" w:cs="Times New Roman"/>
                <w:b/>
                <w:spacing w:val="-2"/>
                <w:sz w:val="24"/>
                <w:szCs w:val="24"/>
              </w:rPr>
              <w:lastRenderedPageBreak/>
              <w:t>предназначение человека</w:t>
            </w:r>
          </w:p>
        </w:tc>
        <w:tc>
          <w:tcPr>
            <w:tcW w:w="6946" w:type="dxa"/>
            <w:tcBorders>
              <w:top w:val="single" w:sz="4" w:space="0" w:color="auto"/>
              <w:left w:val="single" w:sz="4" w:space="0" w:color="auto"/>
              <w:bottom w:val="single" w:sz="4" w:space="0" w:color="auto"/>
            </w:tcBorders>
            <w:vAlign w:val="bottom"/>
          </w:tcPr>
          <w:p w14:paraId="6B69D593" w14:textId="77777777" w:rsidR="008C36EE" w:rsidRPr="008C36EE" w:rsidRDefault="008C36EE" w:rsidP="008C36EE">
            <w:pPr>
              <w:jc w:val="both"/>
              <w:rPr>
                <w:rFonts w:ascii="Times New Roman" w:eastAsia="Times New Roman" w:hAnsi="Times New Roman" w:cs="Times New Roman"/>
                <w:b/>
                <w:bCs/>
                <w:sz w:val="24"/>
                <w:szCs w:val="24"/>
                <w:lang w:eastAsia="ru-RU"/>
              </w:rPr>
            </w:pPr>
            <w:r w:rsidRPr="008C36EE">
              <w:rPr>
                <w:rFonts w:ascii="Times New Roman" w:eastAsia="Times New Roman" w:hAnsi="Times New Roman" w:cs="Times New Roman"/>
                <w:b/>
                <w:bCs/>
                <w:sz w:val="24"/>
                <w:szCs w:val="24"/>
                <w:lang w:eastAsia="ru-RU"/>
              </w:rPr>
              <w:lastRenderedPageBreak/>
              <w:t>Содержание учебного материала</w:t>
            </w:r>
          </w:p>
        </w:tc>
        <w:tc>
          <w:tcPr>
            <w:tcW w:w="2693" w:type="dxa"/>
          </w:tcPr>
          <w:p w14:paraId="563349F6" w14:textId="77777777" w:rsidR="008C36EE" w:rsidRPr="008C36EE" w:rsidRDefault="008C36EE" w:rsidP="008C36EE">
            <w:pPr>
              <w:jc w:val="center"/>
              <w:rPr>
                <w:rFonts w:ascii="Times New Roman" w:eastAsia="Times New Roman" w:hAnsi="Times New Roman" w:cs="Times New Roman"/>
                <w:b/>
                <w:bCs/>
                <w:sz w:val="24"/>
                <w:szCs w:val="24"/>
                <w:lang w:eastAsia="ru-RU"/>
              </w:rPr>
            </w:pPr>
            <w:r w:rsidRPr="008C36EE">
              <w:rPr>
                <w:rFonts w:ascii="Times New Roman" w:eastAsia="Times New Roman" w:hAnsi="Times New Roman" w:cs="Times New Roman"/>
                <w:b/>
                <w:bCs/>
                <w:sz w:val="24"/>
                <w:szCs w:val="24"/>
                <w:lang w:eastAsia="ru-RU"/>
              </w:rPr>
              <w:t>3/2</w:t>
            </w:r>
          </w:p>
        </w:tc>
        <w:tc>
          <w:tcPr>
            <w:tcW w:w="2410" w:type="dxa"/>
            <w:vMerge w:val="restart"/>
          </w:tcPr>
          <w:p w14:paraId="08A9346B" w14:textId="77777777" w:rsidR="008C36EE" w:rsidRPr="008C36EE" w:rsidRDefault="008C36EE" w:rsidP="008C36EE">
            <w:pPr>
              <w:rPr>
                <w:rFonts w:ascii="Times New Roman" w:eastAsia="Times New Roman" w:hAnsi="Times New Roman" w:cs="Times New Roman"/>
                <w:bCs/>
                <w:sz w:val="24"/>
                <w:szCs w:val="24"/>
                <w:lang w:eastAsia="ru-RU"/>
              </w:rPr>
            </w:pPr>
            <w:r w:rsidRPr="008C36EE">
              <w:rPr>
                <w:rFonts w:ascii="Times New Roman" w:hAnsi="Times New Roman" w:cs="Times New Roman"/>
                <w:sz w:val="24"/>
              </w:rPr>
              <w:t>ОК</w:t>
            </w:r>
            <w:r w:rsidRPr="008C36EE">
              <w:rPr>
                <w:rFonts w:ascii="Times New Roman" w:hAnsi="Times New Roman" w:cs="Times New Roman"/>
                <w:spacing w:val="-1"/>
                <w:sz w:val="24"/>
              </w:rPr>
              <w:t xml:space="preserve"> </w:t>
            </w:r>
            <w:r w:rsidRPr="008C36EE">
              <w:rPr>
                <w:rFonts w:ascii="Times New Roman" w:hAnsi="Times New Roman" w:cs="Times New Roman"/>
                <w:sz w:val="24"/>
              </w:rPr>
              <w:t>01, ОК 06,ОК 09</w:t>
            </w:r>
          </w:p>
        </w:tc>
      </w:tr>
      <w:tr w:rsidR="008C36EE" w:rsidRPr="008C36EE" w14:paraId="22424EFD" w14:textId="77777777" w:rsidTr="00C54EAE">
        <w:trPr>
          <w:trHeight w:val="3108"/>
        </w:trPr>
        <w:tc>
          <w:tcPr>
            <w:tcW w:w="2835" w:type="dxa"/>
            <w:vMerge/>
          </w:tcPr>
          <w:p w14:paraId="3C17EEDC" w14:textId="77777777" w:rsidR="008C36EE" w:rsidRPr="008C36EE" w:rsidRDefault="008C36EE" w:rsidP="008C36EE">
            <w:pPr>
              <w:rPr>
                <w:rFonts w:ascii="Times New Roman" w:eastAsia="Times New Roman" w:hAnsi="Times New Roman" w:cs="Times New Roman"/>
                <w:bCs/>
                <w:sz w:val="24"/>
                <w:szCs w:val="24"/>
                <w:lang w:eastAsia="ru-RU"/>
              </w:rPr>
            </w:pPr>
          </w:p>
        </w:tc>
        <w:tc>
          <w:tcPr>
            <w:tcW w:w="6946" w:type="dxa"/>
            <w:tcBorders>
              <w:top w:val="single" w:sz="4" w:space="0" w:color="auto"/>
              <w:left w:val="single" w:sz="4" w:space="0" w:color="auto"/>
              <w:bottom w:val="single" w:sz="4" w:space="0" w:color="auto"/>
            </w:tcBorders>
            <w:vAlign w:val="bottom"/>
          </w:tcPr>
          <w:p w14:paraId="7D333B8B" w14:textId="77777777" w:rsidR="008C36EE" w:rsidRPr="008C36EE" w:rsidRDefault="008C36EE" w:rsidP="008C36EE">
            <w:pPr>
              <w:ind w:right="110"/>
              <w:jc w:val="both"/>
              <w:rPr>
                <w:rFonts w:ascii="Times New Roman" w:eastAsia="Times New Roman" w:hAnsi="Times New Roman" w:cs="Times New Roman"/>
                <w:color w:val="000000"/>
                <w:sz w:val="24"/>
                <w:szCs w:val="24"/>
                <w:lang w:eastAsia="ru-RU"/>
              </w:rPr>
            </w:pPr>
            <w:r w:rsidRPr="008C36EE">
              <w:rPr>
                <w:rFonts w:ascii="Times New Roman" w:eastAsia="Times New Roman" w:hAnsi="Times New Roman" w:cs="Times New Roman"/>
                <w:color w:val="000000"/>
                <w:sz w:val="24"/>
                <w:szCs w:val="24"/>
                <w:lang w:eastAsia="ru-RU"/>
              </w:rPr>
              <w:t>Административные правонарушения и административная ответственность.</w:t>
            </w:r>
          </w:p>
          <w:p w14:paraId="31804A98" w14:textId="77777777" w:rsidR="008C36EE" w:rsidRPr="008C36EE" w:rsidRDefault="008C36EE" w:rsidP="008C36EE">
            <w:pPr>
              <w:ind w:right="110"/>
              <w:jc w:val="both"/>
              <w:rPr>
                <w:rFonts w:ascii="Times New Roman" w:eastAsia="Times New Roman" w:hAnsi="Times New Roman" w:cs="Times New Roman"/>
                <w:color w:val="000000"/>
                <w:sz w:val="24"/>
                <w:szCs w:val="24"/>
                <w:lang w:eastAsia="ru-RU"/>
              </w:rPr>
            </w:pPr>
            <w:r w:rsidRPr="008C36EE">
              <w:rPr>
                <w:rFonts w:ascii="Times New Roman" w:eastAsia="Times New Roman" w:hAnsi="Times New Roman" w:cs="Times New Roman"/>
                <w:color w:val="000000"/>
                <w:sz w:val="24"/>
                <w:szCs w:val="24"/>
                <w:lang w:eastAsia="ru-RU"/>
              </w:rPr>
              <w:t>Понятие административного правонарушения. Формы вины. Возраст, по достижению которого, наступает административная ответственность.</w:t>
            </w:r>
          </w:p>
          <w:p w14:paraId="21BA6FE1" w14:textId="77777777" w:rsidR="008C36EE" w:rsidRPr="008C36EE" w:rsidRDefault="008C36EE" w:rsidP="008C36EE">
            <w:pPr>
              <w:ind w:right="110"/>
              <w:jc w:val="both"/>
              <w:rPr>
                <w:rFonts w:ascii="Times New Roman" w:eastAsia="Times New Roman" w:hAnsi="Times New Roman" w:cs="Times New Roman"/>
                <w:sz w:val="24"/>
                <w:szCs w:val="24"/>
                <w:lang w:eastAsia="ru-RU"/>
              </w:rPr>
            </w:pPr>
            <w:r w:rsidRPr="008C36EE">
              <w:rPr>
                <w:rFonts w:ascii="Times New Roman" w:eastAsia="Times New Roman" w:hAnsi="Times New Roman" w:cs="Times New Roman"/>
                <w:color w:val="000000"/>
                <w:sz w:val="24"/>
                <w:szCs w:val="24"/>
                <w:lang w:eastAsia="ru-RU"/>
              </w:rPr>
              <w:t>Административная ответственность должностных лиц, юридических лиц, военнослужащих, иностранных граждан и лиц без гражданства. Крайняя необходимость. Невменяемость. Возможность освобождения от административной ответственности при малозначительности административного правонарушения.</w:t>
            </w:r>
          </w:p>
        </w:tc>
        <w:tc>
          <w:tcPr>
            <w:tcW w:w="2693" w:type="dxa"/>
          </w:tcPr>
          <w:p w14:paraId="0862C93B" w14:textId="77777777" w:rsidR="008C36EE" w:rsidRPr="008C36EE" w:rsidRDefault="008C36EE" w:rsidP="008C36EE">
            <w:pPr>
              <w:jc w:val="center"/>
              <w:rPr>
                <w:rFonts w:ascii="Times New Roman" w:eastAsia="Times New Roman" w:hAnsi="Times New Roman" w:cs="Times New Roman"/>
                <w:sz w:val="24"/>
                <w:szCs w:val="24"/>
                <w:lang w:eastAsia="ru-RU"/>
              </w:rPr>
            </w:pPr>
            <w:r w:rsidRPr="008C36EE">
              <w:rPr>
                <w:rFonts w:ascii="Times New Roman" w:eastAsia="Times New Roman" w:hAnsi="Times New Roman" w:cs="Times New Roman"/>
                <w:sz w:val="24"/>
                <w:szCs w:val="24"/>
                <w:lang w:eastAsia="ru-RU"/>
              </w:rPr>
              <w:t>1</w:t>
            </w:r>
          </w:p>
        </w:tc>
        <w:tc>
          <w:tcPr>
            <w:tcW w:w="2410" w:type="dxa"/>
            <w:vMerge/>
          </w:tcPr>
          <w:p w14:paraId="50CEA2A4" w14:textId="77777777" w:rsidR="008C36EE" w:rsidRPr="008C36EE" w:rsidRDefault="008C36EE" w:rsidP="008C36EE">
            <w:pPr>
              <w:rPr>
                <w:rFonts w:ascii="Times New Roman" w:eastAsia="Times New Roman" w:hAnsi="Times New Roman" w:cs="Times New Roman"/>
                <w:sz w:val="24"/>
                <w:szCs w:val="24"/>
                <w:lang w:eastAsia="ru-RU"/>
              </w:rPr>
            </w:pPr>
          </w:p>
        </w:tc>
      </w:tr>
      <w:tr w:rsidR="008C36EE" w:rsidRPr="008C36EE" w14:paraId="073D0C9E" w14:textId="77777777" w:rsidTr="00C54EAE">
        <w:trPr>
          <w:trHeight w:val="138"/>
        </w:trPr>
        <w:tc>
          <w:tcPr>
            <w:tcW w:w="2835" w:type="dxa"/>
            <w:vMerge/>
          </w:tcPr>
          <w:p w14:paraId="64DCF87B" w14:textId="77777777" w:rsidR="008C36EE" w:rsidRPr="008C36EE" w:rsidRDefault="008C36EE" w:rsidP="008C36EE">
            <w:pPr>
              <w:rPr>
                <w:rFonts w:ascii="Times New Roman" w:eastAsia="Times New Roman" w:hAnsi="Times New Roman" w:cs="Times New Roman"/>
                <w:bCs/>
                <w:sz w:val="24"/>
                <w:szCs w:val="24"/>
                <w:lang w:eastAsia="ru-RU"/>
              </w:rPr>
            </w:pPr>
          </w:p>
        </w:tc>
        <w:tc>
          <w:tcPr>
            <w:tcW w:w="6946" w:type="dxa"/>
            <w:tcBorders>
              <w:top w:val="single" w:sz="4" w:space="0" w:color="auto"/>
              <w:left w:val="single" w:sz="4" w:space="0" w:color="auto"/>
              <w:bottom w:val="single" w:sz="4" w:space="0" w:color="auto"/>
            </w:tcBorders>
            <w:vAlign w:val="bottom"/>
          </w:tcPr>
          <w:p w14:paraId="0C3565D9" w14:textId="77777777" w:rsidR="008C36EE" w:rsidRPr="008C36EE" w:rsidRDefault="008C36EE" w:rsidP="008C36EE">
            <w:pPr>
              <w:ind w:right="110"/>
              <w:jc w:val="both"/>
              <w:rPr>
                <w:rFonts w:ascii="Times New Roman" w:eastAsia="Times New Roman" w:hAnsi="Times New Roman" w:cs="Times New Roman"/>
                <w:b/>
                <w:color w:val="000000"/>
                <w:sz w:val="24"/>
                <w:szCs w:val="24"/>
                <w:lang w:eastAsia="ru-RU"/>
              </w:rPr>
            </w:pPr>
            <w:r w:rsidRPr="008C36EE">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3" w:type="dxa"/>
          </w:tcPr>
          <w:p w14:paraId="7790DD2B" w14:textId="77777777" w:rsidR="008C36EE" w:rsidRPr="008C36EE" w:rsidRDefault="008C36EE" w:rsidP="008C36EE">
            <w:pPr>
              <w:jc w:val="center"/>
              <w:rPr>
                <w:rFonts w:ascii="Times New Roman" w:eastAsia="Times New Roman" w:hAnsi="Times New Roman" w:cs="Times New Roman"/>
                <w:b/>
                <w:sz w:val="24"/>
                <w:szCs w:val="24"/>
                <w:lang w:eastAsia="ru-RU"/>
              </w:rPr>
            </w:pPr>
            <w:r w:rsidRPr="008C36EE">
              <w:rPr>
                <w:rFonts w:ascii="Times New Roman" w:eastAsia="Times New Roman" w:hAnsi="Times New Roman" w:cs="Times New Roman"/>
                <w:b/>
                <w:sz w:val="24"/>
                <w:szCs w:val="24"/>
                <w:lang w:eastAsia="ru-RU"/>
              </w:rPr>
              <w:t>2/2</w:t>
            </w:r>
          </w:p>
        </w:tc>
        <w:tc>
          <w:tcPr>
            <w:tcW w:w="2410" w:type="dxa"/>
            <w:vMerge/>
          </w:tcPr>
          <w:p w14:paraId="0B81A253" w14:textId="77777777" w:rsidR="008C36EE" w:rsidRPr="008C36EE" w:rsidRDefault="008C36EE" w:rsidP="008C36EE">
            <w:pPr>
              <w:rPr>
                <w:rFonts w:ascii="Times New Roman" w:eastAsia="Times New Roman" w:hAnsi="Times New Roman" w:cs="Times New Roman"/>
                <w:sz w:val="24"/>
                <w:szCs w:val="24"/>
                <w:lang w:eastAsia="ru-RU"/>
              </w:rPr>
            </w:pPr>
          </w:p>
        </w:tc>
      </w:tr>
      <w:tr w:rsidR="008C36EE" w:rsidRPr="008C36EE" w14:paraId="2F674458" w14:textId="77777777" w:rsidTr="00C54EAE">
        <w:trPr>
          <w:trHeight w:val="361"/>
        </w:trPr>
        <w:tc>
          <w:tcPr>
            <w:tcW w:w="2835" w:type="dxa"/>
            <w:vMerge/>
          </w:tcPr>
          <w:p w14:paraId="4C19C14B" w14:textId="77777777" w:rsidR="008C36EE" w:rsidRPr="008C36EE" w:rsidRDefault="008C36EE" w:rsidP="008C36EE">
            <w:pPr>
              <w:rPr>
                <w:rFonts w:ascii="Times New Roman" w:eastAsia="Times New Roman" w:hAnsi="Times New Roman" w:cs="Times New Roman"/>
                <w:bCs/>
                <w:sz w:val="24"/>
                <w:szCs w:val="24"/>
                <w:lang w:eastAsia="ru-RU"/>
              </w:rPr>
            </w:pPr>
          </w:p>
        </w:tc>
        <w:tc>
          <w:tcPr>
            <w:tcW w:w="6946" w:type="dxa"/>
            <w:tcBorders>
              <w:top w:val="single" w:sz="4" w:space="0" w:color="auto"/>
              <w:left w:val="single" w:sz="4" w:space="0" w:color="auto"/>
              <w:bottom w:val="single" w:sz="4" w:space="0" w:color="auto"/>
            </w:tcBorders>
            <w:vAlign w:val="bottom"/>
          </w:tcPr>
          <w:p w14:paraId="1319476B" w14:textId="77777777" w:rsidR="008C36EE" w:rsidRPr="008C36EE" w:rsidRDefault="008C36EE" w:rsidP="008C36EE">
            <w:pPr>
              <w:ind w:right="110"/>
              <w:jc w:val="both"/>
              <w:rPr>
                <w:rFonts w:ascii="Times New Roman" w:eastAsia="Times New Roman" w:hAnsi="Times New Roman" w:cs="Times New Roman"/>
                <w:color w:val="000000"/>
                <w:sz w:val="24"/>
                <w:szCs w:val="24"/>
                <w:lang w:eastAsia="ru-RU"/>
              </w:rPr>
            </w:pPr>
            <w:r w:rsidRPr="008C36EE">
              <w:rPr>
                <w:rFonts w:ascii="Times New Roman" w:eastAsia="Times New Roman" w:hAnsi="Times New Roman" w:cs="Times New Roman"/>
                <w:color w:val="000000"/>
                <w:sz w:val="24"/>
                <w:szCs w:val="24"/>
                <w:lang w:eastAsia="ru-RU"/>
              </w:rPr>
              <w:t>Определение порядка привлечения к дисциплинарной отвественности.</w:t>
            </w:r>
          </w:p>
        </w:tc>
        <w:tc>
          <w:tcPr>
            <w:tcW w:w="2693" w:type="dxa"/>
          </w:tcPr>
          <w:p w14:paraId="4BD5A04C" w14:textId="77777777" w:rsidR="008C36EE" w:rsidRPr="008C36EE" w:rsidRDefault="008C36EE" w:rsidP="008C36EE">
            <w:pPr>
              <w:jc w:val="center"/>
              <w:rPr>
                <w:rFonts w:ascii="Times New Roman" w:eastAsia="Times New Roman" w:hAnsi="Times New Roman" w:cs="Times New Roman"/>
                <w:sz w:val="24"/>
                <w:szCs w:val="24"/>
                <w:lang w:eastAsia="ru-RU"/>
              </w:rPr>
            </w:pPr>
            <w:r w:rsidRPr="008C36EE">
              <w:rPr>
                <w:rFonts w:ascii="Times New Roman" w:eastAsia="Times New Roman" w:hAnsi="Times New Roman" w:cs="Times New Roman"/>
                <w:sz w:val="24"/>
                <w:szCs w:val="24"/>
                <w:lang w:eastAsia="ru-RU"/>
              </w:rPr>
              <w:t>2</w:t>
            </w:r>
          </w:p>
        </w:tc>
        <w:tc>
          <w:tcPr>
            <w:tcW w:w="2410" w:type="dxa"/>
            <w:vMerge/>
          </w:tcPr>
          <w:p w14:paraId="5D7367F0" w14:textId="77777777" w:rsidR="008C36EE" w:rsidRPr="008C36EE" w:rsidRDefault="008C36EE" w:rsidP="008C36EE">
            <w:pPr>
              <w:rPr>
                <w:rFonts w:ascii="Times New Roman" w:eastAsia="Times New Roman" w:hAnsi="Times New Roman" w:cs="Times New Roman"/>
                <w:sz w:val="24"/>
                <w:szCs w:val="24"/>
                <w:lang w:eastAsia="ru-RU"/>
              </w:rPr>
            </w:pPr>
          </w:p>
        </w:tc>
      </w:tr>
      <w:tr w:rsidR="008C36EE" w:rsidRPr="008C36EE" w14:paraId="68E0835F" w14:textId="77777777" w:rsidTr="00C54EAE">
        <w:tc>
          <w:tcPr>
            <w:tcW w:w="9781" w:type="dxa"/>
            <w:gridSpan w:val="2"/>
          </w:tcPr>
          <w:p w14:paraId="27B5BBDD" w14:textId="77777777" w:rsidR="008C36EE" w:rsidRPr="008C36EE" w:rsidRDefault="008C36EE" w:rsidP="008C36EE">
            <w:pPr>
              <w:spacing w:line="276" w:lineRule="auto"/>
              <w:rPr>
                <w:rFonts w:ascii="Times New Roman" w:eastAsia="Times New Roman" w:hAnsi="Times New Roman" w:cs="Times New Roman"/>
                <w:b/>
                <w:bCs/>
                <w:sz w:val="24"/>
                <w:szCs w:val="24"/>
                <w:lang w:eastAsia="ru-RU"/>
              </w:rPr>
            </w:pPr>
            <w:r w:rsidRPr="008C36EE">
              <w:rPr>
                <w:rFonts w:ascii="Times New Roman" w:eastAsia="Times New Roman" w:hAnsi="Times New Roman" w:cs="Times New Roman"/>
                <w:b/>
                <w:bCs/>
                <w:sz w:val="24"/>
                <w:szCs w:val="24"/>
                <w:lang w:eastAsia="ru-RU"/>
              </w:rPr>
              <w:t>Промежуточная аттестация                            Диф. зачет</w:t>
            </w:r>
          </w:p>
        </w:tc>
        <w:tc>
          <w:tcPr>
            <w:tcW w:w="2693" w:type="dxa"/>
          </w:tcPr>
          <w:p w14:paraId="01F4C33D" w14:textId="77777777" w:rsidR="008C36EE" w:rsidRPr="008C36EE" w:rsidRDefault="008C36EE" w:rsidP="008C36EE">
            <w:pPr>
              <w:spacing w:line="276" w:lineRule="auto"/>
              <w:jc w:val="center"/>
              <w:rPr>
                <w:rFonts w:ascii="Times New Roman" w:eastAsia="Times New Roman" w:hAnsi="Times New Roman" w:cs="Times New Roman"/>
                <w:b/>
                <w:bCs/>
                <w:sz w:val="24"/>
                <w:szCs w:val="24"/>
                <w:lang w:eastAsia="ru-RU"/>
              </w:rPr>
            </w:pPr>
            <w:r w:rsidRPr="008C36EE">
              <w:rPr>
                <w:rFonts w:ascii="Times New Roman" w:eastAsia="Times New Roman" w:hAnsi="Times New Roman" w:cs="Times New Roman"/>
                <w:b/>
                <w:bCs/>
                <w:sz w:val="24"/>
                <w:szCs w:val="24"/>
                <w:lang w:eastAsia="ru-RU"/>
              </w:rPr>
              <w:t>2</w:t>
            </w:r>
          </w:p>
        </w:tc>
        <w:tc>
          <w:tcPr>
            <w:tcW w:w="2410" w:type="dxa"/>
          </w:tcPr>
          <w:p w14:paraId="25F2A63F" w14:textId="77777777" w:rsidR="008C36EE" w:rsidRPr="008C36EE" w:rsidRDefault="008C36EE" w:rsidP="008C36EE">
            <w:pPr>
              <w:spacing w:line="276" w:lineRule="auto"/>
              <w:rPr>
                <w:rFonts w:ascii="Times New Roman" w:eastAsia="Times New Roman" w:hAnsi="Times New Roman" w:cs="Times New Roman"/>
                <w:b/>
                <w:bCs/>
                <w:sz w:val="24"/>
                <w:szCs w:val="24"/>
                <w:lang w:eastAsia="ru-RU"/>
              </w:rPr>
            </w:pPr>
          </w:p>
        </w:tc>
      </w:tr>
      <w:tr w:rsidR="008C36EE" w:rsidRPr="008C36EE" w14:paraId="14D83EA3" w14:textId="77777777" w:rsidTr="00C54EAE">
        <w:tc>
          <w:tcPr>
            <w:tcW w:w="9781" w:type="dxa"/>
            <w:gridSpan w:val="2"/>
          </w:tcPr>
          <w:p w14:paraId="081CC51B" w14:textId="77777777" w:rsidR="008C36EE" w:rsidRPr="008C36EE" w:rsidRDefault="008C36EE" w:rsidP="008C36EE">
            <w:pPr>
              <w:spacing w:line="276" w:lineRule="auto"/>
              <w:rPr>
                <w:rFonts w:ascii="Times New Roman" w:eastAsia="Times New Roman" w:hAnsi="Times New Roman" w:cs="Times New Roman"/>
                <w:b/>
                <w:bCs/>
                <w:sz w:val="24"/>
                <w:szCs w:val="24"/>
                <w:lang w:eastAsia="ru-RU"/>
              </w:rPr>
            </w:pPr>
            <w:r w:rsidRPr="008C36EE">
              <w:rPr>
                <w:rFonts w:ascii="Times New Roman" w:eastAsia="Times New Roman" w:hAnsi="Times New Roman" w:cs="Times New Roman"/>
                <w:b/>
                <w:bCs/>
                <w:sz w:val="24"/>
                <w:szCs w:val="24"/>
                <w:lang w:eastAsia="ru-RU"/>
              </w:rPr>
              <w:t xml:space="preserve">Всего </w:t>
            </w:r>
          </w:p>
        </w:tc>
        <w:tc>
          <w:tcPr>
            <w:tcW w:w="2693" w:type="dxa"/>
          </w:tcPr>
          <w:p w14:paraId="52C25E5F" w14:textId="77777777" w:rsidR="008C36EE" w:rsidRPr="008C36EE" w:rsidRDefault="008C36EE" w:rsidP="008C36EE">
            <w:pPr>
              <w:spacing w:line="276" w:lineRule="auto"/>
              <w:jc w:val="center"/>
              <w:rPr>
                <w:rFonts w:ascii="Times New Roman" w:eastAsia="Times New Roman" w:hAnsi="Times New Roman" w:cs="Times New Roman"/>
                <w:b/>
                <w:bCs/>
                <w:sz w:val="24"/>
                <w:szCs w:val="24"/>
                <w:lang w:eastAsia="ru-RU"/>
              </w:rPr>
            </w:pPr>
            <w:r w:rsidRPr="008C36EE">
              <w:rPr>
                <w:rFonts w:ascii="Times New Roman" w:eastAsia="Times New Roman" w:hAnsi="Times New Roman" w:cs="Times New Roman"/>
                <w:b/>
                <w:bCs/>
                <w:sz w:val="24"/>
                <w:szCs w:val="24"/>
                <w:lang w:eastAsia="ru-RU"/>
              </w:rPr>
              <w:t>39</w:t>
            </w:r>
          </w:p>
        </w:tc>
        <w:tc>
          <w:tcPr>
            <w:tcW w:w="2410" w:type="dxa"/>
          </w:tcPr>
          <w:p w14:paraId="05AB39E2" w14:textId="77777777" w:rsidR="008C36EE" w:rsidRPr="008C36EE" w:rsidRDefault="008C36EE" w:rsidP="008C36EE">
            <w:pPr>
              <w:spacing w:line="276" w:lineRule="auto"/>
              <w:rPr>
                <w:rFonts w:ascii="Times New Roman" w:eastAsia="Times New Roman" w:hAnsi="Times New Roman" w:cs="Times New Roman"/>
                <w:b/>
                <w:bCs/>
                <w:sz w:val="24"/>
                <w:szCs w:val="24"/>
                <w:lang w:eastAsia="ru-RU"/>
              </w:rPr>
            </w:pPr>
          </w:p>
        </w:tc>
      </w:tr>
    </w:tbl>
    <w:p w14:paraId="46E7BB25" w14:textId="77777777" w:rsidR="008C36EE" w:rsidRPr="008C36EE" w:rsidRDefault="008C36EE" w:rsidP="008C36EE">
      <w:pPr>
        <w:rPr>
          <w:rFonts w:ascii="Times New Roman" w:hAnsi="Times New Roman" w:cs="Times New Roman"/>
          <w:b/>
          <w:sz w:val="24"/>
          <w:szCs w:val="24"/>
        </w:rPr>
      </w:pPr>
    </w:p>
    <w:p w14:paraId="430362AB" w14:textId="77777777" w:rsidR="008C36EE" w:rsidRPr="008C36EE" w:rsidRDefault="008C36EE" w:rsidP="008C36EE">
      <w:pPr>
        <w:rPr>
          <w:rFonts w:ascii="Times New Roman" w:hAnsi="Times New Roman" w:cs="Times New Roman"/>
          <w:sz w:val="24"/>
          <w:szCs w:val="24"/>
        </w:rPr>
        <w:sectPr w:rsidR="008C36EE" w:rsidRPr="008C36EE" w:rsidSect="006D1C4C">
          <w:pgSz w:w="16838" w:h="11906" w:orient="landscape"/>
          <w:pgMar w:top="1701" w:right="1134" w:bottom="567" w:left="1134" w:header="709" w:footer="709" w:gutter="0"/>
          <w:cols w:space="708"/>
          <w:docGrid w:linePitch="360"/>
        </w:sectPr>
      </w:pPr>
    </w:p>
    <w:p w14:paraId="73ED06FF" w14:textId="77777777" w:rsidR="008C36EE" w:rsidRPr="008C36EE" w:rsidRDefault="008C36EE" w:rsidP="008C36EE">
      <w:pPr>
        <w:shd w:val="clear" w:color="auto" w:fill="FFFFFF"/>
        <w:spacing w:line="360" w:lineRule="auto"/>
        <w:jc w:val="center"/>
        <w:rPr>
          <w:rFonts w:ascii="Times New Roman" w:hAnsi="Times New Roman" w:cs="Times New Roman"/>
          <w:b/>
          <w:bCs/>
          <w:color w:val="000000"/>
          <w:sz w:val="24"/>
          <w:szCs w:val="24"/>
        </w:rPr>
      </w:pPr>
      <w:r w:rsidRPr="008C36EE">
        <w:rPr>
          <w:rFonts w:ascii="Times New Roman" w:hAnsi="Times New Roman" w:cs="Times New Roman"/>
          <w:b/>
          <w:bCs/>
          <w:color w:val="000000"/>
          <w:sz w:val="24"/>
          <w:szCs w:val="24"/>
        </w:rPr>
        <w:lastRenderedPageBreak/>
        <w:t>3. УСЛОВИЯ РЕАЛИЗАЦИИ ДИСЦИПЛИНЫ</w:t>
      </w:r>
    </w:p>
    <w:p w14:paraId="67324C69" w14:textId="77777777" w:rsidR="008C36EE" w:rsidRPr="008C36EE" w:rsidRDefault="008C36EE" w:rsidP="008C36EE">
      <w:pPr>
        <w:shd w:val="clear" w:color="auto" w:fill="FFFFFF"/>
        <w:spacing w:line="360" w:lineRule="auto"/>
        <w:jc w:val="both"/>
        <w:rPr>
          <w:rFonts w:ascii="Times New Roman" w:hAnsi="Times New Roman" w:cs="Times New Roman"/>
          <w:b/>
          <w:bCs/>
          <w:color w:val="000000"/>
          <w:sz w:val="24"/>
          <w:szCs w:val="24"/>
        </w:rPr>
      </w:pPr>
    </w:p>
    <w:p w14:paraId="0FAA4804" w14:textId="77777777" w:rsidR="008C36EE" w:rsidRPr="008C36EE" w:rsidRDefault="008C36EE" w:rsidP="008C36EE">
      <w:pPr>
        <w:shd w:val="clear" w:color="auto" w:fill="FFFFFF"/>
        <w:spacing w:line="276" w:lineRule="auto"/>
        <w:ind w:firstLine="709"/>
        <w:jc w:val="both"/>
        <w:rPr>
          <w:rFonts w:ascii="Times New Roman" w:hAnsi="Times New Roman" w:cs="Times New Roman"/>
          <w:b/>
          <w:color w:val="000000"/>
          <w:sz w:val="24"/>
          <w:szCs w:val="24"/>
        </w:rPr>
      </w:pPr>
      <w:r w:rsidRPr="008C36EE">
        <w:rPr>
          <w:rFonts w:ascii="Times New Roman" w:hAnsi="Times New Roman" w:cs="Times New Roman"/>
          <w:b/>
          <w:bCs/>
          <w:color w:val="000000"/>
          <w:sz w:val="24"/>
          <w:szCs w:val="24"/>
        </w:rPr>
        <w:t>3.1. Материально-техническое обеспечение</w:t>
      </w:r>
    </w:p>
    <w:p w14:paraId="12997C33" w14:textId="77777777" w:rsidR="008C36EE" w:rsidRPr="008C36EE" w:rsidRDefault="008C36EE" w:rsidP="008C36EE">
      <w:pPr>
        <w:shd w:val="clear" w:color="auto" w:fill="FFFFFF"/>
        <w:spacing w:line="276" w:lineRule="auto"/>
        <w:ind w:firstLine="709"/>
        <w:jc w:val="both"/>
        <w:rPr>
          <w:rFonts w:ascii="Times New Roman" w:eastAsia="Calibri" w:hAnsi="Times New Roman" w:cs="Times New Roman"/>
          <w:bCs/>
          <w:iCs/>
          <w:color w:val="000000"/>
          <w:sz w:val="24"/>
          <w:szCs w:val="24"/>
          <w:lang w:eastAsia="ru-RU"/>
        </w:rPr>
      </w:pPr>
      <w:r w:rsidRPr="008C36EE">
        <w:rPr>
          <w:rFonts w:ascii="Times New Roman" w:eastAsia="Calibri" w:hAnsi="Times New Roman" w:cs="Times New Roman"/>
          <w:bCs/>
          <w:iCs/>
          <w:color w:val="000000"/>
          <w:sz w:val="24"/>
          <w:szCs w:val="24"/>
          <w:lang w:eastAsia="ru-RU"/>
        </w:rPr>
        <w:t xml:space="preserve"> Кабинет социально-экономических дисциплин оснащен в соответствии с приложением 3 ОПОП-П:</w:t>
      </w:r>
    </w:p>
    <w:p w14:paraId="253E7397" w14:textId="77777777" w:rsidR="008C36EE" w:rsidRPr="008C36EE" w:rsidRDefault="008C36EE" w:rsidP="008C36EE">
      <w:pPr>
        <w:tabs>
          <w:tab w:val="left" w:pos="211"/>
        </w:tabs>
        <w:spacing w:line="276" w:lineRule="auto"/>
        <w:ind w:firstLine="709"/>
        <w:jc w:val="both"/>
        <w:rPr>
          <w:rFonts w:ascii="Times New Roman" w:hAnsi="Times New Roman" w:cs="Times New Roman"/>
          <w:color w:val="000000"/>
          <w:sz w:val="24"/>
          <w:szCs w:val="24"/>
        </w:rPr>
      </w:pPr>
      <w:r w:rsidRPr="008C36EE">
        <w:rPr>
          <w:rFonts w:ascii="Times New Roman" w:hAnsi="Times New Roman" w:cs="Times New Roman"/>
          <w:color w:val="000000"/>
          <w:sz w:val="24"/>
          <w:szCs w:val="24"/>
        </w:rPr>
        <w:t xml:space="preserve">-посадочные места по количеству обучающихся; </w:t>
      </w:r>
    </w:p>
    <w:p w14:paraId="67E53122" w14:textId="77777777" w:rsidR="008C36EE" w:rsidRPr="008C36EE" w:rsidRDefault="008C36EE" w:rsidP="008C36EE">
      <w:pPr>
        <w:tabs>
          <w:tab w:val="left" w:pos="211"/>
        </w:tabs>
        <w:spacing w:line="276" w:lineRule="auto"/>
        <w:ind w:firstLine="709"/>
        <w:jc w:val="both"/>
        <w:rPr>
          <w:rFonts w:ascii="Times New Roman" w:hAnsi="Times New Roman" w:cs="Times New Roman"/>
          <w:sz w:val="24"/>
          <w:szCs w:val="24"/>
        </w:rPr>
      </w:pPr>
      <w:r w:rsidRPr="008C36EE">
        <w:rPr>
          <w:rFonts w:ascii="Times New Roman" w:hAnsi="Times New Roman" w:cs="Times New Roman"/>
          <w:color w:val="000000"/>
          <w:sz w:val="24"/>
          <w:szCs w:val="24"/>
        </w:rPr>
        <w:t xml:space="preserve">-рабочее место преподавателя; </w:t>
      </w:r>
      <w:r w:rsidRPr="008C36EE">
        <w:rPr>
          <w:rFonts w:ascii="Times New Roman" w:hAnsi="Times New Roman" w:cs="Times New Roman"/>
          <w:sz w:val="24"/>
          <w:szCs w:val="24"/>
        </w:rPr>
        <w:t>комплект учебно-наглядных пособий,</w:t>
      </w:r>
    </w:p>
    <w:p w14:paraId="5E9AD7EA" w14:textId="77777777" w:rsidR="008C36EE" w:rsidRPr="008C36EE" w:rsidRDefault="008C36EE" w:rsidP="008C36EE">
      <w:pPr>
        <w:tabs>
          <w:tab w:val="left" w:pos="211"/>
        </w:tabs>
        <w:spacing w:line="276" w:lineRule="auto"/>
        <w:ind w:firstLine="709"/>
        <w:jc w:val="both"/>
        <w:rPr>
          <w:rFonts w:ascii="Times New Roman" w:hAnsi="Times New Roman" w:cs="Times New Roman"/>
          <w:sz w:val="24"/>
          <w:szCs w:val="24"/>
        </w:rPr>
      </w:pPr>
      <w:r w:rsidRPr="008C36EE">
        <w:rPr>
          <w:rFonts w:ascii="Times New Roman" w:hAnsi="Times New Roman" w:cs="Times New Roman"/>
          <w:sz w:val="24"/>
          <w:szCs w:val="24"/>
        </w:rPr>
        <w:t>-техническими средствами обучения: персональный компьютер с лицензионным программным обеспечением.</w:t>
      </w:r>
    </w:p>
    <w:p w14:paraId="755A21CB" w14:textId="77777777" w:rsidR="008C36EE" w:rsidRPr="008C36EE" w:rsidRDefault="008C36EE" w:rsidP="008C36EE">
      <w:pPr>
        <w:spacing w:line="276" w:lineRule="auto"/>
        <w:ind w:firstLine="709"/>
        <w:jc w:val="both"/>
        <w:rPr>
          <w:rFonts w:ascii="Times New Roman" w:hAnsi="Times New Roman" w:cs="Times New Roman"/>
          <w:bCs/>
          <w:sz w:val="24"/>
          <w:szCs w:val="24"/>
        </w:rPr>
      </w:pPr>
      <w:r w:rsidRPr="008C36EE">
        <w:rPr>
          <w:rFonts w:ascii="Times New Roman" w:hAnsi="Times New Roman" w:cs="Times New Roman"/>
          <w:b/>
          <w:sz w:val="24"/>
          <w:szCs w:val="24"/>
        </w:rPr>
        <w:t xml:space="preserve">3.2. Учебно-методическое </w:t>
      </w:r>
      <w:r w:rsidRPr="008C36EE">
        <w:rPr>
          <w:rFonts w:ascii="Times New Roman" w:hAnsi="Times New Roman" w:cs="Times New Roman"/>
          <w:b/>
          <w:bCs/>
          <w:sz w:val="24"/>
          <w:szCs w:val="24"/>
        </w:rPr>
        <w:t>обеспечение</w:t>
      </w:r>
      <w:r w:rsidRPr="008C36EE">
        <w:rPr>
          <w:rFonts w:ascii="Times New Roman" w:hAnsi="Times New Roman" w:cs="Times New Roman"/>
          <w:bCs/>
          <w:sz w:val="24"/>
          <w:szCs w:val="24"/>
        </w:rPr>
        <w:t xml:space="preserve"> </w:t>
      </w:r>
    </w:p>
    <w:p w14:paraId="1DCF5745" w14:textId="77777777" w:rsidR="008C36EE" w:rsidRPr="008C36EE" w:rsidRDefault="008C36EE" w:rsidP="008C36EE">
      <w:pPr>
        <w:tabs>
          <w:tab w:val="left" w:pos="211"/>
        </w:tabs>
        <w:spacing w:line="276" w:lineRule="auto"/>
        <w:ind w:firstLine="709"/>
        <w:jc w:val="both"/>
        <w:rPr>
          <w:rFonts w:ascii="Times New Roman" w:hAnsi="Times New Roman" w:cs="Times New Roman"/>
          <w:b/>
          <w:sz w:val="24"/>
          <w:szCs w:val="24"/>
        </w:rPr>
      </w:pPr>
      <w:r w:rsidRPr="008C36EE">
        <w:rPr>
          <w:rFonts w:ascii="Times New Roman" w:hAnsi="Times New Roman" w:cs="Times New Roman"/>
          <w:b/>
          <w:sz w:val="24"/>
          <w:szCs w:val="24"/>
        </w:rPr>
        <w:t xml:space="preserve">3.2.1 Основные печатные и/или электронные издания: </w:t>
      </w:r>
    </w:p>
    <w:p w14:paraId="3653A28C" w14:textId="77777777" w:rsidR="008C36EE" w:rsidRPr="008C36EE" w:rsidRDefault="008C36EE" w:rsidP="008C36EE">
      <w:pPr>
        <w:shd w:val="clear" w:color="auto" w:fill="FFFFFF"/>
        <w:spacing w:line="276" w:lineRule="auto"/>
        <w:ind w:firstLine="709"/>
        <w:jc w:val="both"/>
        <w:rPr>
          <w:rFonts w:ascii="Times New Roman" w:eastAsia="Times New Roman" w:hAnsi="Times New Roman" w:cs="Times New Roman"/>
          <w:color w:val="000000"/>
          <w:sz w:val="24"/>
          <w:szCs w:val="24"/>
          <w:lang w:eastAsia="ru-RU"/>
        </w:rPr>
      </w:pPr>
      <w:r w:rsidRPr="008C36EE">
        <w:rPr>
          <w:rFonts w:ascii="Times New Roman" w:eastAsia="Times New Roman" w:hAnsi="Times New Roman" w:cs="Times New Roman"/>
          <w:color w:val="000000"/>
          <w:sz w:val="24"/>
          <w:szCs w:val="24"/>
          <w:lang w:eastAsia="ru-RU"/>
        </w:rPr>
        <w:t>1. Конституция РФ.</w:t>
      </w:r>
    </w:p>
    <w:p w14:paraId="418F9C57" w14:textId="77777777" w:rsidR="008C36EE" w:rsidRPr="008C36EE" w:rsidRDefault="008C36EE" w:rsidP="008C36EE">
      <w:pPr>
        <w:shd w:val="clear" w:color="auto" w:fill="FFFFFF"/>
        <w:spacing w:line="276" w:lineRule="auto"/>
        <w:ind w:firstLine="709"/>
        <w:jc w:val="both"/>
        <w:rPr>
          <w:rFonts w:ascii="Times New Roman" w:eastAsia="Times New Roman" w:hAnsi="Times New Roman" w:cs="Times New Roman"/>
          <w:color w:val="000000"/>
          <w:sz w:val="24"/>
          <w:szCs w:val="24"/>
          <w:lang w:eastAsia="ru-RU"/>
        </w:rPr>
      </w:pPr>
      <w:r w:rsidRPr="008C36EE">
        <w:rPr>
          <w:rFonts w:ascii="Times New Roman" w:eastAsia="Times New Roman" w:hAnsi="Times New Roman" w:cs="Times New Roman"/>
          <w:color w:val="000000"/>
          <w:sz w:val="24"/>
          <w:szCs w:val="24"/>
          <w:lang w:eastAsia="ru-RU"/>
        </w:rPr>
        <w:t>2.Гражданский кодекс РФ.</w:t>
      </w:r>
    </w:p>
    <w:p w14:paraId="3D6D9A62" w14:textId="77777777" w:rsidR="008C36EE" w:rsidRPr="008C36EE" w:rsidRDefault="008C36EE" w:rsidP="008C36EE">
      <w:pPr>
        <w:shd w:val="clear" w:color="auto" w:fill="FFFFFF"/>
        <w:spacing w:line="276" w:lineRule="auto"/>
        <w:ind w:firstLine="709"/>
        <w:jc w:val="both"/>
        <w:rPr>
          <w:rFonts w:ascii="Times New Roman" w:eastAsia="Times New Roman" w:hAnsi="Times New Roman" w:cs="Times New Roman"/>
          <w:color w:val="000000"/>
          <w:sz w:val="24"/>
          <w:szCs w:val="24"/>
          <w:lang w:eastAsia="ru-RU"/>
        </w:rPr>
      </w:pPr>
      <w:r w:rsidRPr="008C36EE">
        <w:rPr>
          <w:rFonts w:ascii="Times New Roman" w:eastAsia="Times New Roman" w:hAnsi="Times New Roman" w:cs="Times New Roman"/>
          <w:color w:val="000000"/>
          <w:sz w:val="24"/>
          <w:szCs w:val="24"/>
          <w:lang w:eastAsia="ru-RU"/>
        </w:rPr>
        <w:t>3. Трудовой кодекс РФ.</w:t>
      </w:r>
    </w:p>
    <w:p w14:paraId="30C88735" w14:textId="77777777" w:rsidR="008C36EE" w:rsidRPr="008C36EE" w:rsidRDefault="008C36EE" w:rsidP="008C36EE">
      <w:pPr>
        <w:shd w:val="clear" w:color="auto" w:fill="FFFFFF"/>
        <w:spacing w:line="276" w:lineRule="auto"/>
        <w:ind w:firstLine="709"/>
        <w:jc w:val="both"/>
        <w:rPr>
          <w:rFonts w:ascii="Times New Roman" w:eastAsia="Times New Roman" w:hAnsi="Times New Roman" w:cs="Times New Roman"/>
          <w:color w:val="000000"/>
          <w:sz w:val="24"/>
          <w:szCs w:val="24"/>
          <w:lang w:eastAsia="ru-RU"/>
        </w:rPr>
      </w:pPr>
      <w:r w:rsidRPr="008C36EE">
        <w:rPr>
          <w:rFonts w:ascii="Times New Roman" w:eastAsia="Times New Roman" w:hAnsi="Times New Roman" w:cs="Times New Roman"/>
          <w:color w:val="000000"/>
          <w:sz w:val="24"/>
          <w:szCs w:val="24"/>
          <w:lang w:eastAsia="ru-RU"/>
        </w:rPr>
        <w:t>4. Кодекс Российской Федерации об административных правонарушениях.</w:t>
      </w:r>
    </w:p>
    <w:p w14:paraId="17F7BB6C" w14:textId="77777777" w:rsidR="008C36EE" w:rsidRPr="008C36EE" w:rsidRDefault="008C36EE" w:rsidP="008C36EE">
      <w:pPr>
        <w:shd w:val="clear" w:color="auto" w:fill="FFFFFF"/>
        <w:spacing w:line="276" w:lineRule="auto"/>
        <w:ind w:firstLine="709"/>
        <w:jc w:val="both"/>
        <w:rPr>
          <w:rFonts w:ascii="Times New Roman" w:eastAsia="Times New Roman" w:hAnsi="Times New Roman" w:cs="Times New Roman"/>
          <w:color w:val="000000"/>
          <w:sz w:val="24"/>
          <w:szCs w:val="24"/>
          <w:lang w:eastAsia="ru-RU"/>
        </w:rPr>
      </w:pPr>
      <w:r w:rsidRPr="008C36EE">
        <w:rPr>
          <w:rFonts w:ascii="Times New Roman" w:eastAsia="Times New Roman" w:hAnsi="Times New Roman" w:cs="Times New Roman"/>
          <w:color w:val="000000"/>
          <w:sz w:val="24"/>
          <w:szCs w:val="24"/>
          <w:lang w:eastAsia="ru-RU"/>
        </w:rPr>
        <w:t>4.Тыщенко А.И. Правовое обеспечение профессиональной деятельности.  Ростов н/Д: Феникс, 2021 — 252 с.</w:t>
      </w:r>
    </w:p>
    <w:p w14:paraId="15DDD66F" w14:textId="77777777" w:rsidR="008C36EE" w:rsidRPr="008C36EE" w:rsidRDefault="008C36EE" w:rsidP="008C36EE">
      <w:pPr>
        <w:shd w:val="clear" w:color="auto" w:fill="FFFFFF"/>
        <w:spacing w:line="276" w:lineRule="auto"/>
        <w:ind w:firstLine="709"/>
        <w:jc w:val="both"/>
        <w:rPr>
          <w:rFonts w:ascii="Times New Roman" w:eastAsia="Times New Roman" w:hAnsi="Times New Roman" w:cs="Times New Roman"/>
          <w:color w:val="000000"/>
          <w:sz w:val="24"/>
          <w:szCs w:val="24"/>
          <w:lang w:eastAsia="ru-RU"/>
        </w:rPr>
      </w:pPr>
      <w:r w:rsidRPr="008C36EE">
        <w:rPr>
          <w:rFonts w:ascii="Times New Roman" w:eastAsia="Times New Roman" w:hAnsi="Times New Roman" w:cs="Times New Roman"/>
          <w:color w:val="000000"/>
          <w:sz w:val="24"/>
          <w:szCs w:val="24"/>
          <w:lang w:eastAsia="ru-RU"/>
        </w:rPr>
        <w:t>5. Е. Ю. Бархатова Правовое обеспечение профессиональной деятельности. Учебник. Москва, Проспект, 2022</w:t>
      </w:r>
    </w:p>
    <w:p w14:paraId="7A781CA3" w14:textId="77777777" w:rsidR="008C36EE" w:rsidRPr="008C36EE" w:rsidRDefault="008C36EE" w:rsidP="008C36EE">
      <w:pPr>
        <w:shd w:val="clear" w:color="auto" w:fill="FFFFFF"/>
        <w:spacing w:line="276" w:lineRule="auto"/>
        <w:ind w:firstLine="709"/>
        <w:jc w:val="both"/>
        <w:rPr>
          <w:rFonts w:ascii="Times New Roman" w:eastAsia="Times New Roman" w:hAnsi="Times New Roman" w:cs="Times New Roman"/>
          <w:color w:val="000000"/>
          <w:sz w:val="24"/>
          <w:szCs w:val="24"/>
          <w:lang w:eastAsia="ru-RU"/>
        </w:rPr>
      </w:pPr>
      <w:r w:rsidRPr="008C36EE">
        <w:rPr>
          <w:rFonts w:ascii="Times New Roman" w:eastAsia="Times New Roman" w:hAnsi="Times New Roman" w:cs="Times New Roman"/>
          <w:color w:val="000000"/>
          <w:sz w:val="24"/>
          <w:szCs w:val="24"/>
          <w:lang w:eastAsia="ru-RU"/>
        </w:rPr>
        <w:t>6. Хабибулин Г., Мурсалимов К.Р. Правовое обеспечение профессиональной деятельности. Учебник. Издательство: Форум, 2021.</w:t>
      </w:r>
    </w:p>
    <w:p w14:paraId="6CEFA1E2" w14:textId="77777777" w:rsidR="008C36EE" w:rsidRPr="008C36EE" w:rsidRDefault="008C36EE" w:rsidP="008C36EE">
      <w:pPr>
        <w:shd w:val="clear" w:color="auto" w:fill="FFFFFF"/>
        <w:spacing w:line="276" w:lineRule="auto"/>
        <w:ind w:firstLine="709"/>
        <w:jc w:val="both"/>
        <w:rPr>
          <w:rFonts w:ascii="Times New Roman" w:eastAsia="Times New Roman" w:hAnsi="Times New Roman" w:cs="Times New Roman"/>
          <w:color w:val="000000"/>
          <w:sz w:val="24"/>
          <w:szCs w:val="24"/>
          <w:lang w:eastAsia="ru-RU"/>
        </w:rPr>
      </w:pPr>
      <w:r w:rsidRPr="008C36EE">
        <w:rPr>
          <w:rFonts w:ascii="Times New Roman" w:eastAsia="Times New Roman" w:hAnsi="Times New Roman" w:cs="Times New Roman"/>
          <w:color w:val="000000"/>
          <w:sz w:val="24"/>
          <w:szCs w:val="24"/>
          <w:lang w:eastAsia="ru-RU"/>
        </w:rPr>
        <w:t>7. Правовое обеспечение профессиональной деятельности. Под ред. Д. О. Тузова, В. С. Аракчеева, М., ФОРУМ; ИНФРА-М, 2022</w:t>
      </w:r>
    </w:p>
    <w:p w14:paraId="402240EE" w14:textId="77777777" w:rsidR="008C36EE" w:rsidRPr="008C36EE" w:rsidRDefault="008C36EE" w:rsidP="008C36EE">
      <w:pPr>
        <w:tabs>
          <w:tab w:val="left" w:pos="4620"/>
        </w:tabs>
        <w:spacing w:line="276" w:lineRule="auto"/>
        <w:ind w:firstLine="709"/>
        <w:jc w:val="both"/>
        <w:rPr>
          <w:rFonts w:ascii="Times New Roman" w:hAnsi="Times New Roman" w:cs="Times New Roman"/>
          <w:color w:val="000000"/>
        </w:rPr>
      </w:pPr>
      <w:r w:rsidRPr="008C36EE">
        <w:rPr>
          <w:rFonts w:ascii="Times New Roman" w:hAnsi="Times New Roman" w:cs="Times New Roman"/>
          <w:color w:val="000000"/>
        </w:rPr>
        <w:t>8. Румынина В.В. Правовое обеспечение профессиональной деятельности (7-е изд., стер.) учебник. Издательство: Академия, 2022 г</w:t>
      </w:r>
    </w:p>
    <w:p w14:paraId="7D21BE9A" w14:textId="77777777" w:rsidR="008C36EE" w:rsidRPr="008C36EE" w:rsidRDefault="008C36EE" w:rsidP="008C36EE">
      <w:pPr>
        <w:tabs>
          <w:tab w:val="left" w:pos="4620"/>
        </w:tabs>
        <w:spacing w:line="276" w:lineRule="auto"/>
        <w:ind w:firstLine="709"/>
        <w:jc w:val="both"/>
        <w:rPr>
          <w:rFonts w:ascii="Times New Roman" w:hAnsi="Times New Roman" w:cs="Times New Roman"/>
          <w:sz w:val="24"/>
          <w:szCs w:val="24"/>
        </w:rPr>
      </w:pPr>
      <w:r w:rsidRPr="008C36EE">
        <w:rPr>
          <w:rFonts w:ascii="Times New Roman" w:hAnsi="Times New Roman" w:cs="Times New Roman"/>
          <w:color w:val="000000"/>
        </w:rPr>
        <w:t>9.</w:t>
      </w:r>
      <w:r w:rsidRPr="008C36EE">
        <w:rPr>
          <w:rFonts w:ascii="Times New Roman" w:hAnsi="Times New Roman" w:cs="Times New Roman"/>
          <w:bCs/>
          <w:sz w:val="24"/>
          <w:szCs w:val="24"/>
        </w:rPr>
        <w:t xml:space="preserve"> ИКТ Портал </w:t>
      </w:r>
      <w:r w:rsidRPr="008C36EE">
        <w:rPr>
          <w:rFonts w:ascii="Times New Roman" w:hAnsi="Times New Roman" w:cs="Times New Roman"/>
          <w:sz w:val="24"/>
          <w:szCs w:val="24"/>
        </w:rPr>
        <w:t>«интернет ресурсы»-</w:t>
      </w:r>
      <w:r w:rsidRPr="008C36EE">
        <w:rPr>
          <w:rFonts w:ascii="Times New Roman" w:hAnsi="Times New Roman" w:cs="Times New Roman"/>
          <w:sz w:val="24"/>
          <w:szCs w:val="24"/>
          <w:lang w:val="en-US"/>
        </w:rPr>
        <w:t>ict</w:t>
      </w:r>
      <w:r w:rsidRPr="008C36EE">
        <w:rPr>
          <w:rFonts w:ascii="Times New Roman" w:hAnsi="Times New Roman" w:cs="Times New Roman"/>
          <w:sz w:val="24"/>
          <w:szCs w:val="24"/>
        </w:rPr>
        <w:t>.</w:t>
      </w:r>
      <w:r w:rsidRPr="008C36EE">
        <w:rPr>
          <w:rFonts w:ascii="Times New Roman" w:hAnsi="Times New Roman" w:cs="Times New Roman"/>
          <w:sz w:val="24"/>
          <w:szCs w:val="24"/>
          <w:lang w:val="en-US"/>
        </w:rPr>
        <w:t>edu</w:t>
      </w:r>
      <w:r w:rsidRPr="008C36EE">
        <w:rPr>
          <w:rFonts w:ascii="Times New Roman" w:hAnsi="Times New Roman" w:cs="Times New Roman"/>
          <w:sz w:val="24"/>
          <w:szCs w:val="24"/>
        </w:rPr>
        <w:t>.</w:t>
      </w:r>
      <w:r w:rsidRPr="008C36EE">
        <w:rPr>
          <w:rFonts w:ascii="Times New Roman" w:hAnsi="Times New Roman" w:cs="Times New Roman"/>
          <w:sz w:val="24"/>
          <w:szCs w:val="24"/>
          <w:lang w:val="en-US"/>
        </w:rPr>
        <w:t>ru</w:t>
      </w:r>
    </w:p>
    <w:p w14:paraId="129A197A" w14:textId="77777777" w:rsidR="008C36EE" w:rsidRPr="008C36EE" w:rsidRDefault="008C36EE" w:rsidP="008C36EE">
      <w:pPr>
        <w:shd w:val="clear" w:color="auto" w:fill="FFFFFF"/>
        <w:spacing w:line="276" w:lineRule="auto"/>
        <w:ind w:firstLine="709"/>
        <w:jc w:val="both"/>
        <w:rPr>
          <w:rFonts w:ascii="Times New Roman" w:eastAsia="Times New Roman" w:hAnsi="Times New Roman" w:cs="Times New Roman"/>
          <w:color w:val="000000"/>
          <w:sz w:val="24"/>
          <w:szCs w:val="24"/>
          <w:lang w:eastAsia="ru-RU"/>
        </w:rPr>
      </w:pPr>
    </w:p>
    <w:p w14:paraId="3CD016CA" w14:textId="77777777" w:rsidR="008C36EE" w:rsidRPr="008C36EE" w:rsidRDefault="008C36EE" w:rsidP="008C36EE">
      <w:pPr>
        <w:shd w:val="clear" w:color="auto" w:fill="FFFFFF"/>
        <w:spacing w:line="276" w:lineRule="auto"/>
        <w:ind w:firstLine="709"/>
        <w:jc w:val="both"/>
        <w:rPr>
          <w:rFonts w:ascii="Times New Roman" w:eastAsia="Times New Roman" w:hAnsi="Times New Roman" w:cs="Times New Roman"/>
          <w:color w:val="000000"/>
          <w:sz w:val="24"/>
          <w:szCs w:val="24"/>
          <w:lang w:eastAsia="ru-RU"/>
        </w:rPr>
      </w:pPr>
      <w:r w:rsidRPr="008C36EE">
        <w:rPr>
          <w:rFonts w:ascii="Times New Roman" w:eastAsia="Times New Roman" w:hAnsi="Times New Roman" w:cs="Times New Roman"/>
          <w:b/>
          <w:color w:val="000000"/>
          <w:sz w:val="24"/>
          <w:szCs w:val="24"/>
          <w:lang w:eastAsia="ru-RU"/>
        </w:rPr>
        <w:t>Дополнительные источники</w:t>
      </w:r>
      <w:r w:rsidRPr="008C36EE">
        <w:rPr>
          <w:rFonts w:ascii="Times New Roman" w:eastAsia="Times New Roman" w:hAnsi="Times New Roman" w:cs="Times New Roman"/>
          <w:color w:val="000000"/>
          <w:sz w:val="24"/>
          <w:szCs w:val="24"/>
          <w:lang w:eastAsia="ru-RU"/>
        </w:rPr>
        <w:t>:</w:t>
      </w:r>
    </w:p>
    <w:p w14:paraId="16072970" w14:textId="77777777" w:rsidR="008C36EE" w:rsidRPr="008C36EE" w:rsidRDefault="008C36EE" w:rsidP="008C36EE">
      <w:pPr>
        <w:shd w:val="clear" w:color="auto" w:fill="FFFFFF"/>
        <w:spacing w:line="276" w:lineRule="auto"/>
        <w:ind w:firstLine="709"/>
        <w:jc w:val="both"/>
        <w:rPr>
          <w:rFonts w:ascii="Times New Roman" w:eastAsia="Times New Roman" w:hAnsi="Times New Roman" w:cs="Times New Roman"/>
          <w:color w:val="000000"/>
          <w:sz w:val="24"/>
          <w:szCs w:val="24"/>
          <w:lang w:eastAsia="ru-RU"/>
        </w:rPr>
      </w:pPr>
      <w:r w:rsidRPr="008C36EE">
        <w:rPr>
          <w:rFonts w:ascii="Times New Roman" w:eastAsia="Times New Roman" w:hAnsi="Times New Roman" w:cs="Times New Roman"/>
          <w:color w:val="000000"/>
          <w:sz w:val="24"/>
          <w:szCs w:val="24"/>
          <w:lang w:eastAsia="ru-RU"/>
        </w:rPr>
        <w:t> ФКЗ "О судебной системе Российской Федерации".</w:t>
      </w:r>
    </w:p>
    <w:p w14:paraId="2BCD704D" w14:textId="77777777" w:rsidR="008C36EE" w:rsidRPr="008C36EE" w:rsidRDefault="008C36EE" w:rsidP="008C36EE">
      <w:pPr>
        <w:shd w:val="clear" w:color="auto" w:fill="FFFFFF"/>
        <w:spacing w:line="276" w:lineRule="auto"/>
        <w:ind w:firstLine="709"/>
        <w:jc w:val="both"/>
        <w:rPr>
          <w:rFonts w:ascii="Times New Roman" w:eastAsia="Times New Roman" w:hAnsi="Times New Roman" w:cs="Times New Roman"/>
          <w:color w:val="000000"/>
          <w:sz w:val="24"/>
          <w:szCs w:val="24"/>
          <w:lang w:eastAsia="ru-RU"/>
        </w:rPr>
      </w:pPr>
      <w:r w:rsidRPr="008C36EE">
        <w:rPr>
          <w:rFonts w:ascii="Times New Roman" w:eastAsia="Times New Roman" w:hAnsi="Times New Roman" w:cs="Times New Roman"/>
          <w:color w:val="000000"/>
          <w:sz w:val="24"/>
          <w:szCs w:val="24"/>
          <w:lang w:eastAsia="ru-RU"/>
        </w:rPr>
        <w:t> ФКЗ "Об арбитражных судах в Российской Федерации".</w:t>
      </w:r>
    </w:p>
    <w:p w14:paraId="0359FFCF" w14:textId="77777777" w:rsidR="008C36EE" w:rsidRPr="008C36EE" w:rsidRDefault="008C36EE" w:rsidP="008C36EE">
      <w:pPr>
        <w:shd w:val="clear" w:color="auto" w:fill="FFFFFF"/>
        <w:spacing w:line="276" w:lineRule="auto"/>
        <w:ind w:firstLine="709"/>
        <w:jc w:val="both"/>
        <w:rPr>
          <w:rFonts w:ascii="Times New Roman" w:eastAsia="Times New Roman" w:hAnsi="Times New Roman" w:cs="Times New Roman"/>
          <w:color w:val="000000"/>
          <w:sz w:val="24"/>
          <w:szCs w:val="24"/>
          <w:lang w:eastAsia="ru-RU"/>
        </w:rPr>
      </w:pPr>
      <w:r w:rsidRPr="008C36EE">
        <w:rPr>
          <w:rFonts w:ascii="Times New Roman" w:eastAsia="Times New Roman" w:hAnsi="Times New Roman" w:cs="Times New Roman"/>
          <w:color w:val="000000"/>
          <w:sz w:val="24"/>
          <w:szCs w:val="24"/>
          <w:lang w:eastAsia="ru-RU"/>
        </w:rPr>
        <w:t> ФЗ «Об электроэнергетике».</w:t>
      </w:r>
    </w:p>
    <w:p w14:paraId="2EB766C4" w14:textId="77777777" w:rsidR="008C36EE" w:rsidRPr="008C36EE" w:rsidRDefault="008C36EE" w:rsidP="008C36EE">
      <w:pPr>
        <w:shd w:val="clear" w:color="auto" w:fill="FFFFFF"/>
        <w:spacing w:line="276" w:lineRule="auto"/>
        <w:ind w:firstLine="709"/>
        <w:jc w:val="both"/>
        <w:rPr>
          <w:rFonts w:ascii="Times New Roman" w:eastAsia="Times New Roman" w:hAnsi="Times New Roman" w:cs="Times New Roman"/>
          <w:color w:val="000000"/>
          <w:sz w:val="24"/>
          <w:szCs w:val="24"/>
          <w:lang w:eastAsia="ru-RU"/>
        </w:rPr>
      </w:pPr>
      <w:r w:rsidRPr="008C36EE">
        <w:rPr>
          <w:rFonts w:ascii="Times New Roman" w:eastAsia="Times New Roman" w:hAnsi="Times New Roman" w:cs="Times New Roman"/>
          <w:color w:val="000000"/>
          <w:sz w:val="24"/>
          <w:szCs w:val="24"/>
          <w:lang w:eastAsia="ru-RU"/>
        </w:rPr>
        <w:t> 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14:paraId="4CEE3A61" w14:textId="77777777" w:rsidR="008C36EE" w:rsidRPr="008C36EE" w:rsidRDefault="008C36EE" w:rsidP="008C36EE">
      <w:pPr>
        <w:shd w:val="clear" w:color="auto" w:fill="FFFFFF"/>
        <w:spacing w:line="276" w:lineRule="auto"/>
        <w:ind w:firstLine="709"/>
        <w:jc w:val="both"/>
        <w:rPr>
          <w:rFonts w:ascii="Times New Roman" w:hAnsi="Times New Roman" w:cs="Times New Roman"/>
          <w:sz w:val="24"/>
          <w:szCs w:val="24"/>
        </w:rPr>
      </w:pPr>
    </w:p>
    <w:p w14:paraId="6A427886" w14:textId="77777777" w:rsidR="008C36EE" w:rsidRPr="008C36EE" w:rsidRDefault="008C36EE" w:rsidP="008C36EE">
      <w:pPr>
        <w:rPr>
          <w:rFonts w:ascii="Times New Roman" w:hAnsi="Times New Roman" w:cs="Times New Roman"/>
          <w:sz w:val="24"/>
          <w:szCs w:val="24"/>
        </w:rPr>
      </w:pPr>
      <w:r w:rsidRPr="008C36EE">
        <w:rPr>
          <w:rFonts w:ascii="Times New Roman" w:hAnsi="Times New Roman" w:cs="Times New Roman"/>
          <w:sz w:val="24"/>
          <w:szCs w:val="24"/>
        </w:rPr>
        <w:br w:type="page"/>
      </w:r>
    </w:p>
    <w:p w14:paraId="13168BFE" w14:textId="77777777" w:rsidR="008C36EE" w:rsidRPr="008C36EE" w:rsidRDefault="008C36EE" w:rsidP="008C36EE">
      <w:pPr>
        <w:shd w:val="clear" w:color="auto" w:fill="FFFFFF"/>
        <w:jc w:val="center"/>
        <w:rPr>
          <w:rFonts w:ascii="Times New Roman" w:eastAsia="Calibri" w:hAnsi="Times New Roman" w:cs="Times New Roman"/>
          <w:b/>
          <w:bCs/>
          <w:color w:val="000000"/>
          <w:sz w:val="24"/>
          <w:szCs w:val="24"/>
          <w:lang w:eastAsia="ru-RU"/>
        </w:rPr>
      </w:pPr>
      <w:r w:rsidRPr="008C36EE">
        <w:rPr>
          <w:rFonts w:ascii="Times New Roman" w:eastAsia="Calibri" w:hAnsi="Times New Roman" w:cs="Times New Roman"/>
          <w:b/>
          <w:bCs/>
          <w:color w:val="000000"/>
          <w:sz w:val="24"/>
          <w:szCs w:val="24"/>
          <w:lang w:eastAsia="ru-RU"/>
        </w:rPr>
        <w:lastRenderedPageBreak/>
        <w:t>4. КОНТРОЛЬ И ОЦЕНКА РЕЗУЛЬТАТОВ ОСВОЕНИЯ ДИСЦИПЛИНЫ</w:t>
      </w:r>
    </w:p>
    <w:p w14:paraId="6305448C" w14:textId="77777777" w:rsidR="008C36EE" w:rsidRPr="008C36EE" w:rsidRDefault="008C36EE" w:rsidP="008C36EE">
      <w:pPr>
        <w:shd w:val="clear" w:color="auto" w:fill="FFFFFF"/>
        <w:jc w:val="center"/>
        <w:rPr>
          <w:rFonts w:ascii="Times New Roman" w:eastAsia="Calibri" w:hAnsi="Times New Roman" w:cs="Times New Roman"/>
          <w:b/>
          <w:color w:val="000000"/>
          <w:sz w:val="24"/>
          <w:szCs w:val="24"/>
          <w:lang w:eastAsia="ru-RU"/>
        </w:rPr>
      </w:pPr>
    </w:p>
    <w:p w14:paraId="5C238E51" w14:textId="77777777" w:rsidR="008C36EE" w:rsidRPr="008C36EE" w:rsidRDefault="008C36EE" w:rsidP="008C36EE">
      <w:pPr>
        <w:shd w:val="clear" w:color="auto" w:fill="FFFFFF"/>
        <w:jc w:val="both"/>
        <w:rPr>
          <w:rFonts w:ascii="Times New Roman" w:hAnsi="Times New Roman" w:cs="Times New Roman"/>
          <w:color w:val="000000"/>
          <w:sz w:val="24"/>
          <w:szCs w:val="24"/>
        </w:rPr>
      </w:pPr>
      <w:r w:rsidRPr="008C36EE">
        <w:rPr>
          <w:rFonts w:ascii="Times New Roman" w:hAnsi="Times New Roman" w:cs="Times New Roman"/>
          <w:color w:val="000000"/>
          <w:sz w:val="24"/>
          <w:szCs w:val="24"/>
        </w:rPr>
        <w:t>.</w:t>
      </w:r>
    </w:p>
    <w:tbl>
      <w:tblPr>
        <w:tblStyle w:val="a3"/>
        <w:tblW w:w="9747" w:type="dxa"/>
        <w:tblLook w:val="04A0" w:firstRow="1" w:lastRow="0" w:firstColumn="1" w:lastColumn="0" w:noHBand="0" w:noVBand="1"/>
      </w:tblPr>
      <w:tblGrid>
        <w:gridCol w:w="3369"/>
        <w:gridCol w:w="3543"/>
        <w:gridCol w:w="2835"/>
      </w:tblGrid>
      <w:tr w:rsidR="008C36EE" w:rsidRPr="008C36EE" w14:paraId="4E560682" w14:textId="77777777" w:rsidTr="00AD5821">
        <w:tc>
          <w:tcPr>
            <w:tcW w:w="3369" w:type="dxa"/>
          </w:tcPr>
          <w:p w14:paraId="5B17A300" w14:textId="77777777" w:rsidR="008C36EE" w:rsidRPr="008C36EE" w:rsidRDefault="008C36EE" w:rsidP="008C36EE">
            <w:pPr>
              <w:jc w:val="both"/>
              <w:rPr>
                <w:rFonts w:ascii="Times New Roman" w:hAnsi="Times New Roman" w:cs="Times New Roman"/>
                <w:b/>
                <w:color w:val="000000"/>
                <w:sz w:val="24"/>
                <w:szCs w:val="24"/>
              </w:rPr>
            </w:pPr>
            <w:r w:rsidRPr="008C36EE">
              <w:rPr>
                <w:rFonts w:ascii="Times New Roman" w:hAnsi="Times New Roman" w:cs="Times New Roman"/>
                <w:b/>
                <w:color w:val="000000"/>
                <w:sz w:val="24"/>
                <w:szCs w:val="24"/>
              </w:rPr>
              <w:t>Результаты  обучения</w:t>
            </w:r>
          </w:p>
        </w:tc>
        <w:tc>
          <w:tcPr>
            <w:tcW w:w="3543" w:type="dxa"/>
          </w:tcPr>
          <w:p w14:paraId="34D50E38" w14:textId="77777777" w:rsidR="008C36EE" w:rsidRPr="008C36EE" w:rsidRDefault="008C36EE" w:rsidP="008C36EE">
            <w:pPr>
              <w:jc w:val="both"/>
              <w:rPr>
                <w:rFonts w:ascii="Times New Roman" w:hAnsi="Times New Roman" w:cs="Times New Roman"/>
                <w:b/>
                <w:color w:val="000000"/>
                <w:sz w:val="24"/>
                <w:szCs w:val="24"/>
              </w:rPr>
            </w:pPr>
            <w:r w:rsidRPr="008C36EE">
              <w:rPr>
                <w:rFonts w:ascii="Times New Roman" w:hAnsi="Times New Roman" w:cs="Times New Roman"/>
                <w:b/>
                <w:color w:val="000000"/>
                <w:sz w:val="24"/>
                <w:szCs w:val="24"/>
              </w:rPr>
              <w:t xml:space="preserve"> Показатели освоения компетентности</w:t>
            </w:r>
          </w:p>
        </w:tc>
        <w:tc>
          <w:tcPr>
            <w:tcW w:w="2835" w:type="dxa"/>
          </w:tcPr>
          <w:p w14:paraId="6C8F3E4D" w14:textId="77777777" w:rsidR="008C36EE" w:rsidRPr="008C36EE" w:rsidRDefault="008C36EE" w:rsidP="008C36EE">
            <w:pPr>
              <w:jc w:val="both"/>
              <w:rPr>
                <w:rFonts w:ascii="Times New Roman" w:hAnsi="Times New Roman" w:cs="Times New Roman"/>
                <w:b/>
                <w:color w:val="000000"/>
                <w:sz w:val="24"/>
                <w:szCs w:val="24"/>
              </w:rPr>
            </w:pPr>
            <w:r w:rsidRPr="008C36EE">
              <w:rPr>
                <w:rFonts w:ascii="Times New Roman" w:hAnsi="Times New Roman" w:cs="Times New Roman"/>
                <w:b/>
                <w:color w:val="000000"/>
                <w:sz w:val="24"/>
                <w:szCs w:val="24"/>
              </w:rPr>
              <w:t xml:space="preserve"> Методы оценки</w:t>
            </w:r>
          </w:p>
        </w:tc>
      </w:tr>
      <w:tr w:rsidR="008C36EE" w:rsidRPr="008C36EE" w14:paraId="55A9D318" w14:textId="77777777" w:rsidTr="00AD5821">
        <w:tc>
          <w:tcPr>
            <w:tcW w:w="3369" w:type="dxa"/>
          </w:tcPr>
          <w:p w14:paraId="554490DA" w14:textId="77777777" w:rsidR="008C36EE" w:rsidRPr="008C36EE" w:rsidRDefault="008C36EE" w:rsidP="008C36EE">
            <w:pPr>
              <w:jc w:val="both"/>
              <w:rPr>
                <w:rFonts w:ascii="Times New Roman" w:hAnsi="Times New Roman" w:cs="Times New Roman"/>
                <w:color w:val="000000"/>
                <w:sz w:val="24"/>
                <w:szCs w:val="24"/>
              </w:rPr>
            </w:pPr>
            <w:r w:rsidRPr="008C36EE">
              <w:rPr>
                <w:rFonts w:ascii="Times New Roman" w:hAnsi="Times New Roman" w:cs="Times New Roman"/>
                <w:color w:val="000000"/>
                <w:sz w:val="24"/>
                <w:szCs w:val="24"/>
              </w:rPr>
              <w:t xml:space="preserve"> Знает:</w:t>
            </w:r>
          </w:p>
          <w:p w14:paraId="4275DD0D" w14:textId="77777777" w:rsidR="008C36EE" w:rsidRPr="008C36EE" w:rsidRDefault="008C36EE" w:rsidP="008C36EE">
            <w:pPr>
              <w:jc w:val="both"/>
              <w:rPr>
                <w:rFonts w:ascii="Times New Roman" w:hAnsi="Times New Roman" w:cs="Times New Roman"/>
                <w:sz w:val="24"/>
                <w:szCs w:val="24"/>
              </w:rPr>
            </w:pPr>
            <w:r w:rsidRPr="008C36EE">
              <w:rPr>
                <w:rFonts w:ascii="Times New Roman" w:hAnsi="Times New Roman" w:cs="Times New Roman"/>
                <w:sz w:val="24"/>
                <w:szCs w:val="24"/>
              </w:rPr>
              <w:t xml:space="preserve"> </w:t>
            </w:r>
            <w:ins w:id="134" w:author="Uvarovohk" w:date="2022-12-19T14:44:00Z">
              <w:r w:rsidRPr="008C36EE">
                <w:rPr>
                  <w:rFonts w:ascii="Times New Roman" w:hAnsi="Times New Roman" w:cs="Times New Roman"/>
                  <w:sz w:val="24"/>
                  <w:szCs w:val="24"/>
                </w:rPr>
                <w:t>права и ответственност</w:t>
              </w:r>
            </w:ins>
            <w:r w:rsidRPr="008C36EE">
              <w:rPr>
                <w:rFonts w:ascii="Times New Roman" w:hAnsi="Times New Roman" w:cs="Times New Roman"/>
                <w:sz w:val="24"/>
                <w:szCs w:val="24"/>
              </w:rPr>
              <w:t>ь</w:t>
            </w:r>
            <w:ins w:id="135" w:author="Uvarovohk" w:date="2022-12-19T14:44:00Z">
              <w:r w:rsidRPr="008C36EE">
                <w:rPr>
                  <w:rFonts w:ascii="Times New Roman" w:hAnsi="Times New Roman" w:cs="Times New Roman"/>
                  <w:sz w:val="24"/>
                  <w:szCs w:val="24"/>
                </w:rPr>
                <w:t xml:space="preserve"> в соответствии с</w:t>
              </w:r>
              <w:r w:rsidRPr="008C36EE">
                <w:rPr>
                  <w:rFonts w:ascii="Times New Roman" w:hAnsi="Times New Roman" w:cs="Times New Roman"/>
                  <w:sz w:val="24"/>
                  <w:szCs w:val="24"/>
                </w:rPr>
                <w:br/>
                <w:t xml:space="preserve">гражданским, гражданско-процессуальным и трудовым законодательством. </w:t>
              </w:r>
            </w:ins>
          </w:p>
          <w:p w14:paraId="3EAE1E1B" w14:textId="77777777" w:rsidR="008C36EE" w:rsidRPr="008C36EE" w:rsidRDefault="008C36EE" w:rsidP="008C36EE">
            <w:pPr>
              <w:ind w:firstLine="708"/>
              <w:jc w:val="both"/>
              <w:rPr>
                <w:rFonts w:ascii="Times New Roman" w:hAnsi="Times New Roman" w:cs="Times New Roman"/>
                <w:sz w:val="24"/>
                <w:szCs w:val="24"/>
              </w:rPr>
            </w:pPr>
          </w:p>
          <w:p w14:paraId="38C5B83E" w14:textId="77777777" w:rsidR="008C36EE" w:rsidRPr="008C36EE" w:rsidRDefault="008C36EE" w:rsidP="008C36EE">
            <w:pPr>
              <w:jc w:val="both"/>
              <w:rPr>
                <w:rFonts w:ascii="Times New Roman" w:hAnsi="Times New Roman" w:cs="Times New Roman"/>
                <w:sz w:val="24"/>
                <w:szCs w:val="24"/>
              </w:rPr>
            </w:pPr>
            <w:r w:rsidRPr="008C36EE">
              <w:rPr>
                <w:rFonts w:ascii="Times New Roman" w:hAnsi="Times New Roman" w:cs="Times New Roman"/>
                <w:sz w:val="24"/>
                <w:szCs w:val="24"/>
              </w:rPr>
              <w:t>Умеет:</w:t>
            </w:r>
          </w:p>
          <w:p w14:paraId="1439F27A" w14:textId="77777777" w:rsidR="008C36EE" w:rsidRPr="008C36EE" w:rsidRDefault="008C36EE" w:rsidP="008C36EE">
            <w:pPr>
              <w:jc w:val="both"/>
              <w:rPr>
                <w:ins w:id="136" w:author="Uvarovohk" w:date="2022-12-19T14:44:00Z"/>
                <w:rFonts w:ascii="Times New Roman" w:hAnsi="Times New Roman" w:cs="Times New Roman"/>
                <w:sz w:val="24"/>
                <w:szCs w:val="24"/>
              </w:rPr>
            </w:pPr>
            <w:ins w:id="137" w:author="Uvarovohk" w:date="2022-12-19T14:44:00Z">
              <w:r w:rsidRPr="008C36EE">
                <w:rPr>
                  <w:rFonts w:ascii="Times New Roman" w:hAnsi="Times New Roman" w:cs="Times New Roman"/>
                  <w:sz w:val="24"/>
                  <w:szCs w:val="24"/>
                </w:rPr>
                <w:t>использовать приобретенные знания и умения в практической и профессиональной</w:t>
              </w:r>
              <w:r w:rsidRPr="008C36EE">
                <w:rPr>
                  <w:rFonts w:ascii="Times New Roman" w:hAnsi="Times New Roman" w:cs="Times New Roman"/>
                  <w:sz w:val="24"/>
                  <w:szCs w:val="24"/>
                </w:rPr>
                <w:br/>
                <w:t>деятельности и повседневной жизни</w:t>
              </w:r>
            </w:ins>
          </w:p>
          <w:p w14:paraId="0E17DE88" w14:textId="77777777" w:rsidR="008C36EE" w:rsidRPr="008C36EE" w:rsidRDefault="008C36EE" w:rsidP="008C36EE">
            <w:pPr>
              <w:jc w:val="both"/>
              <w:rPr>
                <w:rFonts w:ascii="Times New Roman" w:hAnsi="Times New Roman" w:cs="Times New Roman"/>
                <w:color w:val="000000"/>
                <w:sz w:val="24"/>
                <w:szCs w:val="24"/>
              </w:rPr>
            </w:pPr>
          </w:p>
        </w:tc>
        <w:tc>
          <w:tcPr>
            <w:tcW w:w="3543" w:type="dxa"/>
          </w:tcPr>
          <w:p w14:paraId="44C0C153" w14:textId="77777777" w:rsidR="008C36EE" w:rsidRPr="008C36EE" w:rsidRDefault="008C36EE" w:rsidP="008C36EE">
            <w:pPr>
              <w:suppressAutoHyphens/>
              <w:contextualSpacing/>
              <w:jc w:val="both"/>
              <w:rPr>
                <w:rFonts w:ascii="Times New Roman" w:hAnsi="Times New Roman" w:cs="Times New Roman"/>
                <w:sz w:val="24"/>
                <w:szCs w:val="24"/>
              </w:rPr>
            </w:pPr>
            <w:r w:rsidRPr="008C36EE">
              <w:rPr>
                <w:rFonts w:ascii="Times New Roman" w:hAnsi="Times New Roman" w:cs="Times New Roman"/>
                <w:sz w:val="24"/>
                <w:szCs w:val="24"/>
              </w:rPr>
              <w:t>Обучающийся свободно  владеет теоретическим материалом, без затруднений излагает его и использует на практике.</w:t>
            </w:r>
          </w:p>
          <w:p w14:paraId="31C576A7" w14:textId="77777777" w:rsidR="008C36EE" w:rsidRPr="008C36EE" w:rsidRDefault="008C36EE" w:rsidP="008C36EE">
            <w:pPr>
              <w:suppressAutoHyphens/>
              <w:ind w:firstLine="426"/>
              <w:contextualSpacing/>
              <w:jc w:val="both"/>
              <w:rPr>
                <w:rFonts w:ascii="Times New Roman" w:hAnsi="Times New Roman" w:cs="Times New Roman"/>
                <w:sz w:val="24"/>
                <w:szCs w:val="24"/>
              </w:rPr>
            </w:pPr>
          </w:p>
          <w:p w14:paraId="7F65B4EA" w14:textId="77777777" w:rsidR="008C36EE" w:rsidRPr="008C36EE" w:rsidRDefault="008C36EE" w:rsidP="008C36EE">
            <w:pPr>
              <w:jc w:val="both"/>
              <w:rPr>
                <w:rFonts w:ascii="Times New Roman" w:hAnsi="Times New Roman" w:cs="Times New Roman"/>
                <w:color w:val="000000"/>
                <w:sz w:val="24"/>
                <w:szCs w:val="24"/>
              </w:rPr>
            </w:pPr>
          </w:p>
          <w:p w14:paraId="7BDA6373" w14:textId="77777777" w:rsidR="008C36EE" w:rsidRPr="008C36EE" w:rsidRDefault="008C36EE" w:rsidP="008C36EE">
            <w:pPr>
              <w:jc w:val="both"/>
              <w:rPr>
                <w:rFonts w:ascii="Times New Roman" w:hAnsi="Times New Roman" w:cs="Times New Roman"/>
                <w:color w:val="000000"/>
                <w:sz w:val="24"/>
                <w:szCs w:val="24"/>
              </w:rPr>
            </w:pPr>
            <w:r w:rsidRPr="008C36EE">
              <w:rPr>
                <w:rFonts w:ascii="Times New Roman" w:hAnsi="Times New Roman" w:cs="Times New Roman"/>
                <w:sz w:val="24"/>
                <w:szCs w:val="24"/>
              </w:rPr>
              <w:t>Обучающийся  ориентируется в общих вопросах  трудового, грамотно применяет экономические и правовые  знания в  производственных ситуациях,  грамотно защищает  трудовые права в соответствии с действующим трудовым законодательством.</w:t>
            </w:r>
          </w:p>
        </w:tc>
        <w:tc>
          <w:tcPr>
            <w:tcW w:w="2835" w:type="dxa"/>
          </w:tcPr>
          <w:p w14:paraId="04262918" w14:textId="77777777" w:rsidR="008C36EE" w:rsidRPr="008C36EE" w:rsidRDefault="008C36EE" w:rsidP="008C36EE">
            <w:pPr>
              <w:suppressAutoHyphens/>
              <w:contextualSpacing/>
              <w:jc w:val="both"/>
              <w:rPr>
                <w:rFonts w:ascii="Times New Roman" w:hAnsi="Times New Roman" w:cs="Times New Roman"/>
                <w:sz w:val="24"/>
                <w:szCs w:val="24"/>
              </w:rPr>
            </w:pPr>
            <w:r w:rsidRPr="008C36EE">
              <w:rPr>
                <w:rFonts w:ascii="Times New Roman" w:hAnsi="Times New Roman" w:cs="Times New Roman"/>
                <w:sz w:val="24"/>
                <w:szCs w:val="24"/>
              </w:rPr>
              <w:t xml:space="preserve">Экспертное наблюдение выполнения практических работ. </w:t>
            </w:r>
          </w:p>
          <w:p w14:paraId="47032A00" w14:textId="77777777" w:rsidR="008C36EE" w:rsidRPr="008C36EE" w:rsidRDefault="008C36EE" w:rsidP="008C36EE">
            <w:pPr>
              <w:suppressAutoHyphens/>
              <w:contextualSpacing/>
              <w:jc w:val="both"/>
              <w:rPr>
                <w:rFonts w:ascii="Times New Roman" w:hAnsi="Times New Roman" w:cs="Times New Roman"/>
                <w:i/>
                <w:sz w:val="24"/>
                <w:szCs w:val="24"/>
              </w:rPr>
            </w:pPr>
            <w:r w:rsidRPr="008C36EE">
              <w:rPr>
                <w:rFonts w:ascii="Times New Roman" w:hAnsi="Times New Roman" w:cs="Times New Roman"/>
                <w:sz w:val="24"/>
                <w:szCs w:val="24"/>
              </w:rPr>
              <w:t>Диагностика (тестирование, контрольные работы</w:t>
            </w:r>
            <w:r w:rsidRPr="008C36EE">
              <w:rPr>
                <w:rFonts w:ascii="Times New Roman" w:hAnsi="Times New Roman" w:cs="Times New Roman"/>
                <w:i/>
                <w:sz w:val="24"/>
                <w:szCs w:val="24"/>
              </w:rPr>
              <w:t>)</w:t>
            </w:r>
          </w:p>
          <w:p w14:paraId="5F6F2940" w14:textId="77777777" w:rsidR="008C36EE" w:rsidRPr="008C36EE" w:rsidRDefault="008C36EE" w:rsidP="008C36EE">
            <w:pPr>
              <w:suppressAutoHyphens/>
              <w:contextualSpacing/>
              <w:jc w:val="both"/>
              <w:rPr>
                <w:rFonts w:ascii="Times New Roman" w:hAnsi="Times New Roman" w:cs="Times New Roman"/>
                <w:sz w:val="24"/>
                <w:szCs w:val="24"/>
              </w:rPr>
            </w:pPr>
            <w:r w:rsidRPr="008C36EE">
              <w:rPr>
                <w:rFonts w:ascii="Times New Roman" w:hAnsi="Times New Roman" w:cs="Times New Roman"/>
                <w:sz w:val="24"/>
                <w:szCs w:val="24"/>
              </w:rPr>
              <w:t>Промежуточная аттестация- диф.зачет</w:t>
            </w:r>
          </w:p>
          <w:p w14:paraId="468E61A1" w14:textId="77777777" w:rsidR="008C36EE" w:rsidRPr="008C36EE" w:rsidRDefault="008C36EE" w:rsidP="008C36EE">
            <w:pPr>
              <w:suppressAutoHyphens/>
              <w:contextualSpacing/>
              <w:jc w:val="both"/>
              <w:rPr>
                <w:rFonts w:ascii="Times New Roman" w:hAnsi="Times New Roman" w:cs="Times New Roman"/>
                <w:sz w:val="24"/>
                <w:szCs w:val="24"/>
              </w:rPr>
            </w:pPr>
          </w:p>
          <w:p w14:paraId="5F442E1C" w14:textId="77777777" w:rsidR="008C36EE" w:rsidRPr="008C36EE" w:rsidRDefault="008C36EE" w:rsidP="008C36EE">
            <w:pPr>
              <w:jc w:val="both"/>
              <w:rPr>
                <w:rFonts w:ascii="Times New Roman" w:hAnsi="Times New Roman" w:cs="Times New Roman"/>
                <w:color w:val="000000"/>
                <w:sz w:val="24"/>
                <w:szCs w:val="24"/>
              </w:rPr>
            </w:pPr>
          </w:p>
        </w:tc>
      </w:tr>
    </w:tbl>
    <w:p w14:paraId="6F142146" w14:textId="77777777" w:rsidR="008C36EE" w:rsidRPr="008C36EE" w:rsidRDefault="008C36EE" w:rsidP="008C36EE">
      <w:pPr>
        <w:shd w:val="clear" w:color="auto" w:fill="FFFFFF"/>
        <w:jc w:val="both"/>
        <w:rPr>
          <w:rFonts w:ascii="Times New Roman" w:hAnsi="Times New Roman" w:cs="Times New Roman"/>
          <w:color w:val="000000"/>
          <w:sz w:val="24"/>
          <w:szCs w:val="24"/>
        </w:rPr>
      </w:pPr>
    </w:p>
    <w:p w14:paraId="724D674C" w14:textId="77777777" w:rsidR="008C36EE" w:rsidRPr="008C36EE" w:rsidRDefault="008C36EE" w:rsidP="008C36EE">
      <w:pPr>
        <w:shd w:val="clear" w:color="auto" w:fill="FFFFFF"/>
        <w:jc w:val="both"/>
        <w:rPr>
          <w:rFonts w:ascii="Times New Roman" w:hAnsi="Times New Roman" w:cs="Times New Roman"/>
          <w:color w:val="000000"/>
          <w:sz w:val="24"/>
          <w:szCs w:val="24"/>
        </w:rPr>
      </w:pPr>
    </w:p>
    <w:p w14:paraId="1E80CBF7" w14:textId="77777777" w:rsidR="008C36EE" w:rsidRPr="008C36EE" w:rsidRDefault="008C36EE" w:rsidP="008C36EE">
      <w:pPr>
        <w:shd w:val="clear" w:color="auto" w:fill="FFFFFF"/>
        <w:jc w:val="both"/>
        <w:rPr>
          <w:rFonts w:ascii="Times New Roman" w:hAnsi="Times New Roman" w:cs="Times New Roman"/>
          <w:color w:val="000000"/>
          <w:sz w:val="24"/>
          <w:szCs w:val="24"/>
        </w:rPr>
      </w:pPr>
    </w:p>
    <w:p w14:paraId="4E1D9839" w14:textId="77777777" w:rsidR="008C36EE" w:rsidRPr="008C36EE" w:rsidRDefault="008C36EE" w:rsidP="008C36EE">
      <w:pPr>
        <w:shd w:val="clear" w:color="auto" w:fill="FFFFFF"/>
        <w:jc w:val="both"/>
        <w:rPr>
          <w:rFonts w:ascii="Times New Roman" w:hAnsi="Times New Roman" w:cs="Times New Roman"/>
          <w:color w:val="000000"/>
          <w:sz w:val="24"/>
          <w:szCs w:val="24"/>
        </w:rPr>
      </w:pPr>
    </w:p>
    <w:p w14:paraId="6065A636" w14:textId="77777777" w:rsidR="008C36EE" w:rsidRPr="008C36EE" w:rsidRDefault="008C36EE" w:rsidP="008C36EE">
      <w:pPr>
        <w:shd w:val="clear" w:color="auto" w:fill="FFFFFF"/>
        <w:jc w:val="both"/>
        <w:rPr>
          <w:rFonts w:ascii="Times New Roman" w:hAnsi="Times New Roman" w:cs="Times New Roman"/>
          <w:color w:val="000000"/>
          <w:sz w:val="24"/>
          <w:szCs w:val="24"/>
        </w:rPr>
      </w:pPr>
    </w:p>
    <w:p w14:paraId="36A647D9" w14:textId="77777777" w:rsidR="008C36EE" w:rsidRPr="008C36EE" w:rsidRDefault="008C36EE" w:rsidP="008C36EE">
      <w:pPr>
        <w:shd w:val="clear" w:color="auto" w:fill="FFFFFF"/>
        <w:jc w:val="both"/>
        <w:rPr>
          <w:rFonts w:ascii="Times New Roman" w:hAnsi="Times New Roman" w:cs="Times New Roman"/>
          <w:color w:val="000000"/>
          <w:sz w:val="24"/>
          <w:szCs w:val="24"/>
        </w:rPr>
      </w:pPr>
    </w:p>
    <w:p w14:paraId="241F2EB1" w14:textId="77777777" w:rsidR="008C36EE" w:rsidRPr="008C36EE" w:rsidRDefault="008C36EE" w:rsidP="008C36EE">
      <w:pPr>
        <w:shd w:val="clear" w:color="auto" w:fill="FFFFFF"/>
        <w:jc w:val="both"/>
        <w:rPr>
          <w:rFonts w:ascii="Times New Roman" w:hAnsi="Times New Roman" w:cs="Times New Roman"/>
          <w:color w:val="000000"/>
          <w:sz w:val="24"/>
          <w:szCs w:val="24"/>
        </w:rPr>
      </w:pPr>
    </w:p>
    <w:p w14:paraId="5B4F147D" w14:textId="77777777" w:rsidR="008C36EE" w:rsidRPr="008C36EE" w:rsidRDefault="008C36EE" w:rsidP="008C36EE">
      <w:pPr>
        <w:shd w:val="clear" w:color="auto" w:fill="FFFFFF"/>
        <w:jc w:val="both"/>
        <w:rPr>
          <w:rFonts w:ascii="Times New Roman" w:hAnsi="Times New Roman" w:cs="Times New Roman"/>
          <w:color w:val="000000"/>
          <w:sz w:val="24"/>
          <w:szCs w:val="24"/>
        </w:rPr>
      </w:pPr>
    </w:p>
    <w:p w14:paraId="03D1F799" w14:textId="77777777" w:rsidR="008C36EE" w:rsidRPr="008C36EE" w:rsidRDefault="008C36EE" w:rsidP="008C36EE">
      <w:pPr>
        <w:shd w:val="clear" w:color="auto" w:fill="FFFFFF"/>
        <w:jc w:val="both"/>
        <w:rPr>
          <w:rFonts w:ascii="Times New Roman" w:hAnsi="Times New Roman" w:cs="Times New Roman"/>
          <w:color w:val="000000"/>
          <w:sz w:val="24"/>
          <w:szCs w:val="24"/>
        </w:rPr>
      </w:pPr>
    </w:p>
    <w:p w14:paraId="2914698C" w14:textId="77777777" w:rsidR="008C36EE" w:rsidRPr="008C36EE" w:rsidRDefault="008C36EE" w:rsidP="008C36EE">
      <w:pPr>
        <w:shd w:val="clear" w:color="auto" w:fill="FFFFFF"/>
        <w:jc w:val="both"/>
        <w:rPr>
          <w:rFonts w:ascii="Times New Roman" w:hAnsi="Times New Roman" w:cs="Times New Roman"/>
          <w:color w:val="000000"/>
          <w:sz w:val="24"/>
          <w:szCs w:val="24"/>
        </w:rPr>
      </w:pPr>
    </w:p>
    <w:p w14:paraId="0F21E5D9" w14:textId="77777777" w:rsidR="008C36EE" w:rsidRPr="008C36EE" w:rsidRDefault="008C36EE" w:rsidP="008C36EE">
      <w:pPr>
        <w:shd w:val="clear" w:color="auto" w:fill="FFFFFF"/>
        <w:jc w:val="both"/>
        <w:rPr>
          <w:rFonts w:ascii="Times New Roman" w:hAnsi="Times New Roman" w:cs="Times New Roman"/>
          <w:color w:val="000000"/>
          <w:sz w:val="24"/>
          <w:szCs w:val="24"/>
        </w:rPr>
      </w:pPr>
    </w:p>
    <w:p w14:paraId="227B5BF9" w14:textId="77777777" w:rsidR="008C36EE" w:rsidRPr="008C36EE" w:rsidRDefault="008C36EE" w:rsidP="008C36EE">
      <w:pPr>
        <w:shd w:val="clear" w:color="auto" w:fill="FFFFFF"/>
        <w:jc w:val="both"/>
        <w:rPr>
          <w:rFonts w:ascii="Times New Roman" w:hAnsi="Times New Roman" w:cs="Times New Roman"/>
          <w:color w:val="000000"/>
          <w:sz w:val="24"/>
          <w:szCs w:val="24"/>
        </w:rPr>
      </w:pPr>
    </w:p>
    <w:p w14:paraId="71842463" w14:textId="77777777" w:rsidR="008C36EE" w:rsidRPr="008C36EE" w:rsidRDefault="008C36EE" w:rsidP="008C36EE">
      <w:pPr>
        <w:shd w:val="clear" w:color="auto" w:fill="FFFFFF"/>
        <w:jc w:val="both"/>
        <w:rPr>
          <w:rFonts w:ascii="Times New Roman" w:hAnsi="Times New Roman" w:cs="Times New Roman"/>
          <w:color w:val="000000"/>
          <w:sz w:val="24"/>
          <w:szCs w:val="24"/>
        </w:rPr>
      </w:pPr>
    </w:p>
    <w:p w14:paraId="7574EE5C" w14:textId="77777777" w:rsidR="008C36EE" w:rsidRPr="008C36EE" w:rsidRDefault="008C36EE" w:rsidP="008C36EE">
      <w:pPr>
        <w:shd w:val="clear" w:color="auto" w:fill="FFFFFF"/>
        <w:jc w:val="both"/>
        <w:rPr>
          <w:rFonts w:ascii="Times New Roman" w:hAnsi="Times New Roman" w:cs="Times New Roman"/>
          <w:color w:val="000000"/>
          <w:sz w:val="24"/>
          <w:szCs w:val="24"/>
        </w:rPr>
      </w:pPr>
    </w:p>
    <w:p w14:paraId="21E93E21" w14:textId="77777777" w:rsidR="008C36EE" w:rsidRPr="008C36EE" w:rsidRDefault="008C36EE" w:rsidP="008C36EE">
      <w:pPr>
        <w:shd w:val="clear" w:color="auto" w:fill="FFFFFF"/>
        <w:jc w:val="both"/>
        <w:rPr>
          <w:rFonts w:ascii="Times New Roman" w:hAnsi="Times New Roman" w:cs="Times New Roman"/>
          <w:color w:val="000000"/>
          <w:sz w:val="24"/>
          <w:szCs w:val="24"/>
        </w:rPr>
      </w:pPr>
    </w:p>
    <w:p w14:paraId="0C013176" w14:textId="77777777" w:rsidR="008C36EE" w:rsidRPr="008C36EE" w:rsidRDefault="008C36EE" w:rsidP="008C36EE">
      <w:pPr>
        <w:shd w:val="clear" w:color="auto" w:fill="FFFFFF"/>
        <w:jc w:val="both"/>
        <w:rPr>
          <w:rFonts w:ascii="Times New Roman" w:hAnsi="Times New Roman" w:cs="Times New Roman"/>
          <w:color w:val="000000"/>
          <w:sz w:val="24"/>
          <w:szCs w:val="24"/>
        </w:rPr>
      </w:pPr>
    </w:p>
    <w:p w14:paraId="24D33B8F" w14:textId="77777777" w:rsidR="008C36EE" w:rsidRPr="008C36EE" w:rsidRDefault="008C36EE" w:rsidP="008C36EE">
      <w:pPr>
        <w:shd w:val="clear" w:color="auto" w:fill="FFFFFF"/>
        <w:jc w:val="both"/>
        <w:rPr>
          <w:rFonts w:ascii="Times New Roman" w:hAnsi="Times New Roman" w:cs="Times New Roman"/>
          <w:color w:val="000000"/>
          <w:sz w:val="24"/>
          <w:szCs w:val="24"/>
        </w:rPr>
      </w:pPr>
    </w:p>
    <w:p w14:paraId="56A09F8F" w14:textId="77777777" w:rsidR="008C36EE" w:rsidRPr="008C36EE" w:rsidRDefault="008C36EE" w:rsidP="008C36EE">
      <w:pPr>
        <w:shd w:val="clear" w:color="auto" w:fill="FFFFFF"/>
        <w:jc w:val="both"/>
        <w:rPr>
          <w:rFonts w:ascii="Times New Roman" w:hAnsi="Times New Roman" w:cs="Times New Roman"/>
          <w:color w:val="000000"/>
          <w:sz w:val="24"/>
          <w:szCs w:val="24"/>
        </w:rPr>
      </w:pPr>
    </w:p>
    <w:p w14:paraId="6B161D25" w14:textId="77777777" w:rsidR="008C36EE" w:rsidRPr="008C36EE" w:rsidRDefault="008C36EE" w:rsidP="008C36EE">
      <w:pPr>
        <w:shd w:val="clear" w:color="auto" w:fill="FFFFFF"/>
        <w:jc w:val="both"/>
        <w:rPr>
          <w:rFonts w:ascii="Times New Roman" w:hAnsi="Times New Roman" w:cs="Times New Roman"/>
          <w:color w:val="000000"/>
          <w:sz w:val="24"/>
          <w:szCs w:val="24"/>
        </w:rPr>
      </w:pPr>
    </w:p>
    <w:p w14:paraId="4A68F95F" w14:textId="77777777" w:rsidR="008C36EE" w:rsidRPr="008C36EE" w:rsidRDefault="008C36EE" w:rsidP="008C36EE">
      <w:pPr>
        <w:widowControl w:val="0"/>
        <w:tabs>
          <w:tab w:val="left" w:pos="1355"/>
        </w:tabs>
        <w:autoSpaceDE w:val="0"/>
        <w:autoSpaceDN w:val="0"/>
        <w:spacing w:before="73"/>
        <w:ind w:left="1355" w:hanging="362"/>
        <w:outlineLvl w:val="0"/>
        <w:rPr>
          <w:rFonts w:ascii="Times New Roman" w:eastAsia="Times New Roman" w:hAnsi="Times New Roman" w:cs="Times New Roman"/>
          <w:caps/>
          <w:kern w:val="36"/>
          <w:sz w:val="24"/>
          <w:szCs w:val="24"/>
          <w:lang w:eastAsia="ru-RU"/>
        </w:rPr>
      </w:pPr>
    </w:p>
    <w:p w14:paraId="4CF279B2" w14:textId="77777777" w:rsidR="008C36EE" w:rsidRDefault="008C36EE">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4C34ABBC" w14:textId="6B26DCD3" w:rsidR="00A05BCC" w:rsidRPr="00A05BCC" w:rsidRDefault="00A05BCC" w:rsidP="00A05BCC">
      <w:pPr>
        <w:keepNext/>
        <w:ind w:firstLine="709"/>
        <w:jc w:val="right"/>
        <w:rPr>
          <w:rFonts w:ascii="Times New Roman" w:eastAsia="Times New Roman" w:hAnsi="Times New Roman" w:cs="Times New Roman"/>
          <w:b/>
          <w:sz w:val="24"/>
          <w:szCs w:val="24"/>
        </w:rPr>
      </w:pPr>
      <w:r w:rsidRPr="00A05BCC">
        <w:rPr>
          <w:rFonts w:ascii="Times New Roman" w:eastAsia="Times New Roman" w:hAnsi="Times New Roman" w:cs="Times New Roman"/>
          <w:b/>
          <w:sz w:val="24"/>
          <w:szCs w:val="24"/>
        </w:rPr>
        <w:lastRenderedPageBreak/>
        <w:t>ПРИЛОЖЕНИЕ 2.24</w:t>
      </w:r>
    </w:p>
    <w:p w14:paraId="1BAD30FA" w14:textId="77777777" w:rsidR="00A05BCC" w:rsidRPr="00A05BCC" w:rsidRDefault="00A05BCC" w:rsidP="00A05BCC">
      <w:pPr>
        <w:jc w:val="right"/>
        <w:rPr>
          <w:rFonts w:ascii="Times New Roman" w:eastAsia="Calibri" w:hAnsi="Times New Roman" w:cs="Times New Roman"/>
          <w:b/>
          <w:bCs/>
          <w:sz w:val="24"/>
          <w:szCs w:val="24"/>
        </w:rPr>
      </w:pPr>
      <w:r w:rsidRPr="00A05BCC">
        <w:rPr>
          <w:rFonts w:ascii="Times New Roman" w:eastAsia="Calibri" w:hAnsi="Times New Roman" w:cs="Times New Roman"/>
          <w:b/>
          <w:bCs/>
          <w:sz w:val="24"/>
          <w:szCs w:val="24"/>
        </w:rPr>
        <w:t>к ОПОП-П по специальности</w:t>
      </w:r>
    </w:p>
    <w:p w14:paraId="5E3CACF4" w14:textId="77777777" w:rsidR="00A05BCC" w:rsidRPr="00A05BCC" w:rsidRDefault="00A05BCC" w:rsidP="00A05BCC">
      <w:pPr>
        <w:jc w:val="right"/>
        <w:rPr>
          <w:rFonts w:ascii="Times New Roman" w:eastAsia="Times New Roman" w:hAnsi="Times New Roman" w:cs="Times New Roman"/>
          <w:b/>
          <w:sz w:val="24"/>
          <w:szCs w:val="20"/>
          <w:lang w:eastAsia="ru-RU"/>
        </w:rPr>
      </w:pPr>
      <w:r w:rsidRPr="00A05BCC">
        <w:rPr>
          <w:rFonts w:ascii="Times New Roman" w:eastAsia="Times New Roman" w:hAnsi="Times New Roman" w:cs="Times New Roman"/>
          <w:b/>
          <w:sz w:val="24"/>
          <w:szCs w:val="20"/>
          <w:lang w:eastAsia="ru-RU"/>
        </w:rPr>
        <w:t xml:space="preserve">13.02.13 Эксплуатация и обслуживание </w:t>
      </w:r>
    </w:p>
    <w:p w14:paraId="58C3E714" w14:textId="77777777" w:rsidR="00A05BCC" w:rsidRPr="00A05BCC" w:rsidRDefault="00A05BCC" w:rsidP="00A05BCC">
      <w:pPr>
        <w:jc w:val="right"/>
        <w:rPr>
          <w:rFonts w:ascii="Times New Roman" w:eastAsia="Times New Roman" w:hAnsi="Times New Roman" w:cs="Times New Roman"/>
          <w:b/>
          <w:sz w:val="24"/>
          <w:szCs w:val="20"/>
          <w:lang w:eastAsia="ru-RU"/>
        </w:rPr>
      </w:pPr>
      <w:r w:rsidRPr="00A05BCC">
        <w:rPr>
          <w:rFonts w:ascii="Times New Roman" w:eastAsia="Times New Roman" w:hAnsi="Times New Roman" w:cs="Times New Roman"/>
          <w:b/>
          <w:sz w:val="24"/>
          <w:szCs w:val="20"/>
          <w:lang w:eastAsia="ru-RU"/>
        </w:rPr>
        <w:t xml:space="preserve">электрического и электромеханического </w:t>
      </w:r>
    </w:p>
    <w:p w14:paraId="6E84CD51" w14:textId="77777777" w:rsidR="00A05BCC" w:rsidRPr="00C54EAE" w:rsidRDefault="00A05BCC" w:rsidP="00A05BCC">
      <w:pPr>
        <w:jc w:val="right"/>
        <w:rPr>
          <w:rFonts w:ascii="Times New Roman" w:eastAsia="Calibri" w:hAnsi="Times New Roman" w:cs="Times New Roman"/>
          <w:b/>
          <w:bCs/>
          <w:sz w:val="24"/>
          <w:szCs w:val="24"/>
        </w:rPr>
      </w:pPr>
      <w:r w:rsidRPr="00A05BCC">
        <w:rPr>
          <w:rFonts w:ascii="Times New Roman" w:eastAsia="Times New Roman" w:hAnsi="Times New Roman" w:cs="Times New Roman"/>
          <w:b/>
          <w:sz w:val="24"/>
          <w:szCs w:val="20"/>
          <w:lang w:eastAsia="ru-RU"/>
        </w:rPr>
        <w:t>оборудования (по отраслям)</w:t>
      </w:r>
    </w:p>
    <w:p w14:paraId="77C5A192" w14:textId="77777777" w:rsidR="00A05BCC" w:rsidRPr="00C54EAE" w:rsidRDefault="00A05BCC" w:rsidP="00A05BCC">
      <w:pPr>
        <w:jc w:val="right"/>
        <w:rPr>
          <w:rFonts w:ascii="Times New Roman" w:eastAsia="Calibri" w:hAnsi="Times New Roman" w:cs="Times New Roman"/>
          <w:b/>
          <w:bCs/>
          <w:sz w:val="24"/>
          <w:szCs w:val="24"/>
        </w:rPr>
      </w:pPr>
    </w:p>
    <w:p w14:paraId="73D455B2" w14:textId="77777777" w:rsidR="00A05BCC" w:rsidRPr="00C54EAE" w:rsidRDefault="00A05BCC" w:rsidP="00A05BCC">
      <w:pPr>
        <w:jc w:val="right"/>
        <w:rPr>
          <w:rFonts w:ascii="Times New Roman" w:eastAsia="Calibri" w:hAnsi="Times New Roman" w:cs="Times New Roman"/>
          <w:b/>
          <w:bCs/>
          <w:sz w:val="24"/>
          <w:szCs w:val="24"/>
        </w:rPr>
      </w:pPr>
    </w:p>
    <w:p w14:paraId="33E89104" w14:textId="77777777" w:rsidR="00A05BCC" w:rsidRPr="00C54EAE" w:rsidRDefault="00A05BCC" w:rsidP="00A05BCC">
      <w:pPr>
        <w:jc w:val="right"/>
        <w:rPr>
          <w:rFonts w:ascii="Times New Roman" w:eastAsia="Calibri" w:hAnsi="Times New Roman" w:cs="Times New Roman"/>
          <w:b/>
          <w:bCs/>
          <w:sz w:val="24"/>
          <w:szCs w:val="24"/>
        </w:rPr>
      </w:pPr>
    </w:p>
    <w:p w14:paraId="7C1009F6" w14:textId="77777777" w:rsidR="00A05BCC" w:rsidRPr="00C54EAE" w:rsidRDefault="00A05BCC" w:rsidP="00A05BCC">
      <w:pPr>
        <w:jc w:val="right"/>
        <w:rPr>
          <w:rFonts w:ascii="Times New Roman" w:eastAsia="Calibri" w:hAnsi="Times New Roman" w:cs="Times New Roman"/>
          <w:b/>
          <w:bCs/>
          <w:sz w:val="24"/>
          <w:szCs w:val="24"/>
        </w:rPr>
      </w:pPr>
    </w:p>
    <w:p w14:paraId="0E5B1576" w14:textId="77777777" w:rsidR="00A05BCC" w:rsidRPr="00C54EAE" w:rsidRDefault="00A05BCC" w:rsidP="00A05BCC">
      <w:pPr>
        <w:jc w:val="right"/>
        <w:rPr>
          <w:rFonts w:ascii="Times New Roman" w:eastAsia="Calibri" w:hAnsi="Times New Roman" w:cs="Times New Roman"/>
          <w:b/>
          <w:bCs/>
          <w:sz w:val="24"/>
          <w:szCs w:val="24"/>
        </w:rPr>
      </w:pPr>
    </w:p>
    <w:p w14:paraId="57530358" w14:textId="77777777" w:rsidR="00A05BCC" w:rsidRPr="00C54EAE" w:rsidRDefault="00A05BCC" w:rsidP="00A05BCC">
      <w:pPr>
        <w:jc w:val="right"/>
        <w:rPr>
          <w:rFonts w:ascii="Times New Roman" w:eastAsia="Calibri" w:hAnsi="Times New Roman" w:cs="Times New Roman"/>
          <w:b/>
          <w:bCs/>
          <w:sz w:val="24"/>
          <w:szCs w:val="24"/>
        </w:rPr>
      </w:pPr>
    </w:p>
    <w:p w14:paraId="26B418A4" w14:textId="77777777" w:rsidR="00A05BCC" w:rsidRPr="00C54EAE" w:rsidRDefault="00A05BCC" w:rsidP="00A05BCC">
      <w:pPr>
        <w:jc w:val="right"/>
        <w:rPr>
          <w:rFonts w:ascii="Times New Roman" w:eastAsia="Calibri" w:hAnsi="Times New Roman" w:cs="Times New Roman"/>
          <w:b/>
          <w:bCs/>
          <w:sz w:val="24"/>
          <w:szCs w:val="24"/>
        </w:rPr>
      </w:pPr>
    </w:p>
    <w:p w14:paraId="662224F7" w14:textId="77777777" w:rsidR="00A05BCC" w:rsidRPr="00C54EAE" w:rsidRDefault="00A05BCC" w:rsidP="00A05BCC">
      <w:pPr>
        <w:jc w:val="right"/>
        <w:rPr>
          <w:rFonts w:ascii="Times New Roman" w:eastAsia="Calibri" w:hAnsi="Times New Roman" w:cs="Times New Roman"/>
          <w:b/>
          <w:bCs/>
          <w:sz w:val="24"/>
          <w:szCs w:val="24"/>
        </w:rPr>
      </w:pPr>
    </w:p>
    <w:p w14:paraId="46F10C52" w14:textId="77777777" w:rsidR="00A05BCC" w:rsidRPr="00C54EAE" w:rsidRDefault="00A05BCC" w:rsidP="00A05BCC">
      <w:pPr>
        <w:jc w:val="right"/>
        <w:rPr>
          <w:rFonts w:ascii="Times New Roman" w:eastAsia="Calibri" w:hAnsi="Times New Roman" w:cs="Times New Roman"/>
          <w:b/>
          <w:bCs/>
          <w:sz w:val="24"/>
          <w:szCs w:val="24"/>
        </w:rPr>
      </w:pPr>
    </w:p>
    <w:p w14:paraId="2872718B" w14:textId="77777777" w:rsidR="00A05BCC" w:rsidRPr="00C54EAE" w:rsidRDefault="00A05BCC" w:rsidP="00A05BCC">
      <w:pPr>
        <w:jc w:val="right"/>
        <w:rPr>
          <w:rFonts w:ascii="Times New Roman" w:eastAsia="Calibri" w:hAnsi="Times New Roman" w:cs="Times New Roman"/>
          <w:b/>
          <w:bCs/>
          <w:sz w:val="24"/>
          <w:szCs w:val="24"/>
        </w:rPr>
      </w:pPr>
    </w:p>
    <w:p w14:paraId="497AAD79" w14:textId="77777777" w:rsidR="00A05BCC" w:rsidRPr="00C54EAE" w:rsidRDefault="00A05BCC" w:rsidP="00A05BCC">
      <w:pPr>
        <w:jc w:val="right"/>
        <w:rPr>
          <w:rFonts w:ascii="Times New Roman" w:eastAsia="Calibri" w:hAnsi="Times New Roman" w:cs="Times New Roman"/>
          <w:b/>
          <w:bCs/>
          <w:sz w:val="24"/>
          <w:szCs w:val="24"/>
        </w:rPr>
      </w:pPr>
    </w:p>
    <w:p w14:paraId="025DDBD8" w14:textId="77777777" w:rsidR="00A05BCC" w:rsidRPr="00C54EAE" w:rsidRDefault="00A05BCC" w:rsidP="00A05BCC">
      <w:pPr>
        <w:jc w:val="right"/>
        <w:rPr>
          <w:rFonts w:ascii="Times New Roman" w:eastAsia="Calibri" w:hAnsi="Times New Roman" w:cs="Times New Roman"/>
          <w:b/>
          <w:bCs/>
          <w:sz w:val="24"/>
          <w:szCs w:val="24"/>
        </w:rPr>
      </w:pPr>
    </w:p>
    <w:p w14:paraId="65C79B9F" w14:textId="77777777" w:rsidR="00A05BCC" w:rsidRPr="00C54EAE" w:rsidRDefault="00A05BCC" w:rsidP="00A05BCC">
      <w:pPr>
        <w:jc w:val="center"/>
        <w:rPr>
          <w:rFonts w:ascii="Times New Roman" w:eastAsia="Calibri" w:hAnsi="Times New Roman" w:cs="Times New Roman"/>
          <w:b/>
          <w:bCs/>
          <w:sz w:val="24"/>
          <w:szCs w:val="24"/>
        </w:rPr>
      </w:pPr>
      <w:r w:rsidRPr="00C54EAE">
        <w:rPr>
          <w:rFonts w:ascii="Times New Roman" w:eastAsia="Calibri" w:hAnsi="Times New Roman" w:cs="Times New Roman"/>
          <w:b/>
          <w:bCs/>
          <w:sz w:val="24"/>
          <w:szCs w:val="24"/>
        </w:rPr>
        <w:t>Рабочая программа дисциплины</w:t>
      </w:r>
    </w:p>
    <w:p w14:paraId="35AA1EC5" w14:textId="4B7933D4" w:rsidR="00A05BCC" w:rsidRPr="00A05BCC" w:rsidRDefault="00A05BCC" w:rsidP="00A05BCC">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r w:rsidRPr="00A05BCC">
        <w:rPr>
          <w:rFonts w:ascii="Times New Roman" w:eastAsia="Times New Roman" w:hAnsi="Times New Roman" w:cs="Times New Roman"/>
          <w:b/>
          <w:bCs/>
          <w:kern w:val="36"/>
          <w:sz w:val="24"/>
          <w:szCs w:val="24"/>
          <w:lang w:eastAsia="ru-RU"/>
        </w:rPr>
        <w:t>«ОП.1</w:t>
      </w:r>
      <w:r w:rsidR="00EE2E2E">
        <w:rPr>
          <w:rFonts w:ascii="Times New Roman" w:eastAsia="Times New Roman" w:hAnsi="Times New Roman" w:cs="Times New Roman"/>
          <w:b/>
          <w:bCs/>
          <w:kern w:val="36"/>
          <w:sz w:val="24"/>
          <w:szCs w:val="24"/>
          <w:lang w:eastAsia="ru-RU"/>
        </w:rPr>
        <w:t>6</w:t>
      </w:r>
      <w:r w:rsidRPr="00A05BCC">
        <w:rPr>
          <w:rFonts w:ascii="Times New Roman" w:eastAsia="Times New Roman" w:hAnsi="Times New Roman" w:cs="Times New Roman"/>
          <w:b/>
          <w:bCs/>
          <w:kern w:val="36"/>
          <w:sz w:val="24"/>
          <w:szCs w:val="24"/>
          <w:lang w:eastAsia="ru-RU"/>
        </w:rPr>
        <w:t xml:space="preserve"> Экологические основы природопользования»</w:t>
      </w:r>
    </w:p>
    <w:p w14:paraId="5A6B4DA5" w14:textId="77777777" w:rsidR="00A05BCC" w:rsidRPr="00A05BCC" w:rsidRDefault="00A05BCC" w:rsidP="00A05BCC">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18EAA3A" w14:textId="77777777" w:rsidR="00A05BCC" w:rsidRPr="00A05BCC" w:rsidRDefault="00A05BCC" w:rsidP="00A05BCC">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39255381" w14:textId="77777777" w:rsidR="00A05BCC" w:rsidRPr="00A05BCC" w:rsidRDefault="00A05BCC" w:rsidP="00A05BCC">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8014CEF" w14:textId="77777777" w:rsidR="00A05BCC" w:rsidRPr="00A05BCC" w:rsidRDefault="00A05BCC" w:rsidP="00A05BCC">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4F15B32" w14:textId="77777777" w:rsidR="00A05BCC" w:rsidRPr="00A05BCC" w:rsidRDefault="00A05BCC" w:rsidP="00A05BCC">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A4455FF" w14:textId="77777777" w:rsidR="00A05BCC" w:rsidRPr="00A05BCC" w:rsidRDefault="00A05BCC" w:rsidP="00A05BCC">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7AA3E064" w14:textId="77777777" w:rsidR="00A05BCC" w:rsidRPr="00A05BCC" w:rsidRDefault="00A05BCC" w:rsidP="00A05BCC">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7BE4447A" w14:textId="77777777" w:rsidR="00A05BCC" w:rsidRPr="00A05BCC" w:rsidRDefault="00A05BCC" w:rsidP="00A05BCC">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7F23E8BD" w14:textId="77777777" w:rsidR="00A05BCC" w:rsidRPr="00A05BCC" w:rsidRDefault="00A05BCC" w:rsidP="00A05BCC">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FA49492" w14:textId="77777777" w:rsidR="00A05BCC" w:rsidRPr="00A05BCC" w:rsidRDefault="00A05BCC" w:rsidP="00A05BCC">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7E46CE6" w14:textId="77777777" w:rsidR="00A05BCC" w:rsidRPr="00A05BCC" w:rsidRDefault="00A05BCC" w:rsidP="00A05BCC">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1326E72" w14:textId="77777777" w:rsidR="00A05BCC" w:rsidRPr="00A05BCC" w:rsidRDefault="00A05BCC" w:rsidP="00A05BCC">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6C402C6" w14:textId="77777777" w:rsidR="00A05BCC" w:rsidRPr="00A05BCC" w:rsidRDefault="00A05BCC" w:rsidP="00A05BCC">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8AB4D56" w14:textId="77777777" w:rsidR="00A05BCC" w:rsidRPr="00A05BCC" w:rsidRDefault="00A05BCC" w:rsidP="00A05BCC">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EC282D5" w14:textId="375444AD" w:rsidR="00A05BCC" w:rsidRPr="00A05BCC" w:rsidRDefault="00C54EAE" w:rsidP="00A05BCC">
      <w:pPr>
        <w:widowControl w:val="0"/>
        <w:jc w:val="center"/>
        <w:rPr>
          <w:rFonts w:ascii="Times New Roman" w:eastAsia="Times New Roman" w:hAnsi="Times New Roman" w:cs="Times New Roman"/>
          <w:b/>
          <w:bCs/>
          <w:sz w:val="24"/>
          <w:szCs w:val="24"/>
          <w:lang w:eastAsia="nl-NL"/>
        </w:rPr>
      </w:pPr>
      <w:r>
        <w:rPr>
          <w:rFonts w:ascii="Times New Roman" w:eastAsia="Times New Roman" w:hAnsi="Times New Roman" w:cs="Times New Roman"/>
          <w:b/>
          <w:bCs/>
          <w:sz w:val="24"/>
          <w:szCs w:val="24"/>
          <w:lang w:eastAsia="nl-NL"/>
        </w:rPr>
        <w:t>2024г.</w:t>
      </w:r>
    </w:p>
    <w:p w14:paraId="7721EDC2" w14:textId="77777777" w:rsidR="00A05BCC" w:rsidRPr="00A05BCC" w:rsidRDefault="00A05BCC" w:rsidP="00A05BCC">
      <w:pPr>
        <w:rPr>
          <w:rFonts w:ascii="Times New Roman Полужирный" w:eastAsia="Segoe UI" w:hAnsi="Times New Roman Полужирный" w:cs="Times New Roman"/>
          <w:b/>
          <w:bCs/>
          <w:caps/>
          <w:kern w:val="32"/>
          <w:sz w:val="24"/>
          <w:szCs w:val="24"/>
          <w:lang w:val="x-none" w:eastAsia="x-none"/>
        </w:rPr>
      </w:pPr>
      <w:r w:rsidRPr="00A05BCC">
        <w:rPr>
          <w:rFonts w:ascii="Calibri" w:eastAsia="Calibri" w:hAnsi="Calibri" w:cs="Times New Roman"/>
        </w:rPr>
        <w:br w:type="page"/>
      </w:r>
    </w:p>
    <w:p w14:paraId="6BAB1725" w14:textId="77777777" w:rsidR="00A05BCC" w:rsidRPr="00C54EAE" w:rsidRDefault="00A05BCC" w:rsidP="00A05BCC">
      <w:pPr>
        <w:keepNext/>
        <w:spacing w:after="120"/>
        <w:jc w:val="center"/>
        <w:outlineLvl w:val="0"/>
        <w:rPr>
          <w:rFonts w:ascii="Times New Roman" w:eastAsia="Segoe UI" w:hAnsi="Times New Roman" w:cs="Times New Roman"/>
          <w:b/>
          <w:bCs/>
          <w:caps/>
          <w:kern w:val="32"/>
          <w:sz w:val="24"/>
          <w:szCs w:val="24"/>
          <w:lang w:eastAsia="x-none"/>
        </w:rPr>
      </w:pPr>
      <w:r w:rsidRPr="00C54EAE">
        <w:rPr>
          <w:rFonts w:ascii="Times New Roman" w:eastAsia="Segoe UI" w:hAnsi="Times New Roman" w:cs="Times New Roman"/>
          <w:b/>
          <w:bCs/>
          <w:caps/>
          <w:kern w:val="32"/>
          <w:sz w:val="24"/>
          <w:szCs w:val="24"/>
          <w:lang w:eastAsia="x-none"/>
        </w:rPr>
        <w:lastRenderedPageBreak/>
        <w:t>СОДЕРЖАНИЕ ПРОГРАММЫ</w:t>
      </w:r>
    </w:p>
    <w:p w14:paraId="1DA3E765" w14:textId="77777777" w:rsidR="00A05BCC" w:rsidRPr="00C54EAE" w:rsidRDefault="00A05BCC" w:rsidP="00A05BCC">
      <w:pPr>
        <w:tabs>
          <w:tab w:val="right" w:leader="dot" w:pos="9639"/>
        </w:tabs>
        <w:spacing w:before="120" w:line="276" w:lineRule="auto"/>
        <w:rPr>
          <w:rFonts w:ascii="Calibri" w:eastAsia="Times New Roman" w:hAnsi="Calibri" w:cs="Times New Roman"/>
          <w:noProof/>
          <w:lang w:eastAsia="ru-RU"/>
        </w:rPr>
      </w:pPr>
      <w:r w:rsidRPr="00C54EAE">
        <w:rPr>
          <w:rFonts w:ascii="Times New Roman" w:eastAsia="Calibri" w:hAnsi="Times New Roman" w:cs="Times New Roman"/>
          <w:noProof/>
        </w:rPr>
        <w:fldChar w:fldCharType="begin"/>
      </w:r>
      <w:r w:rsidRPr="00C54EAE">
        <w:rPr>
          <w:rFonts w:ascii="Times New Roman" w:eastAsia="Calibri" w:hAnsi="Times New Roman" w:cs="Times New Roman"/>
          <w:noProof/>
        </w:rPr>
        <w:instrText xml:space="preserve"> TOC \h \z \t "Раздел 1;1;Раздел 1.1;2" </w:instrText>
      </w:r>
      <w:r w:rsidRPr="00C54EAE">
        <w:rPr>
          <w:rFonts w:ascii="Times New Roman" w:eastAsia="Calibri" w:hAnsi="Times New Roman" w:cs="Times New Roman"/>
          <w:noProof/>
        </w:rPr>
        <w:fldChar w:fldCharType="separate"/>
      </w:r>
      <w:hyperlink w:anchor="_Toc156825287" w:history="1">
        <w:r w:rsidRPr="00C54EAE">
          <w:rPr>
            <w:rFonts w:ascii="Times New Roman" w:eastAsia="Calibri" w:hAnsi="Times New Roman" w:cs="Times New Roman"/>
            <w:b/>
            <w:bCs/>
            <w:noProof/>
          </w:rPr>
          <w:t>СОДЕРЖАНИЕ ПРОГРАММЫ</w:t>
        </w:r>
        <w:r w:rsidRPr="00C54EAE">
          <w:rPr>
            <w:rFonts w:ascii="Times New Roman" w:eastAsia="Calibri" w:hAnsi="Times New Roman" w:cs="Times New Roman"/>
            <w:b/>
            <w:bCs/>
            <w:noProof/>
            <w:webHidden/>
          </w:rPr>
          <w:tab/>
          <w:t>2</w:t>
        </w:r>
      </w:hyperlink>
    </w:p>
    <w:p w14:paraId="33F0D865" w14:textId="77777777" w:rsidR="00A05BCC" w:rsidRPr="00C54EAE" w:rsidRDefault="0096534A" w:rsidP="00A05BCC">
      <w:pPr>
        <w:tabs>
          <w:tab w:val="right" w:leader="dot" w:pos="9639"/>
        </w:tabs>
        <w:spacing w:before="120" w:line="276" w:lineRule="auto"/>
        <w:rPr>
          <w:rFonts w:ascii="Calibri" w:eastAsia="Times New Roman" w:hAnsi="Calibri" w:cs="Times New Roman"/>
          <w:noProof/>
          <w:lang w:eastAsia="ru-RU"/>
        </w:rPr>
      </w:pPr>
      <w:hyperlink w:anchor="_Toc156825288" w:history="1">
        <w:r w:rsidR="00A05BCC" w:rsidRPr="00C54EAE">
          <w:rPr>
            <w:rFonts w:ascii="Times New Roman" w:eastAsia="Calibri" w:hAnsi="Times New Roman" w:cs="Times New Roman"/>
            <w:b/>
            <w:bCs/>
            <w:noProof/>
          </w:rPr>
          <w:t>1. Общая характеристика</w:t>
        </w:r>
        <w:r w:rsidR="00A05BCC" w:rsidRPr="00C54EAE">
          <w:rPr>
            <w:rFonts w:ascii="Times New Roman" w:eastAsia="Calibri" w:hAnsi="Times New Roman" w:cs="Times New Roman"/>
            <w:b/>
            <w:bCs/>
            <w:noProof/>
            <w:webHidden/>
          </w:rPr>
          <w:tab/>
          <w:t>3</w:t>
        </w:r>
      </w:hyperlink>
    </w:p>
    <w:p w14:paraId="39AA7834" w14:textId="77777777" w:rsidR="00A05BCC" w:rsidRPr="00C54EAE" w:rsidRDefault="0096534A" w:rsidP="00A05BCC">
      <w:pPr>
        <w:tabs>
          <w:tab w:val="right" w:leader="dot" w:pos="9639"/>
        </w:tabs>
        <w:spacing w:before="120"/>
        <w:ind w:left="240"/>
        <w:rPr>
          <w:rFonts w:ascii="Calibri" w:eastAsia="Times New Roman" w:hAnsi="Calibri" w:cs="Times New Roman"/>
          <w:noProof/>
          <w:lang w:eastAsia="ru-RU"/>
        </w:rPr>
      </w:pPr>
      <w:hyperlink w:anchor="_Toc156825289" w:history="1">
        <w:r w:rsidR="00A05BCC" w:rsidRPr="00C54EAE">
          <w:rPr>
            <w:rFonts w:ascii="Times New Roman" w:eastAsia="Times New Roman" w:hAnsi="Times New Roman" w:cs="Times New Roman"/>
            <w:noProof/>
            <w:sz w:val="24"/>
            <w:szCs w:val="24"/>
            <w:lang w:eastAsia="ru-RU"/>
          </w:rPr>
          <w:t>1.1. Цель и место дисциплины в структуре образовательной программы</w:t>
        </w:r>
        <w:r w:rsidR="00A05BCC" w:rsidRPr="00C54EAE">
          <w:rPr>
            <w:rFonts w:ascii="Times New Roman" w:eastAsia="Times New Roman" w:hAnsi="Times New Roman" w:cs="Times New Roman"/>
            <w:noProof/>
            <w:webHidden/>
            <w:sz w:val="24"/>
            <w:szCs w:val="24"/>
            <w:lang w:eastAsia="ru-RU"/>
          </w:rPr>
          <w:tab/>
          <w:t>3</w:t>
        </w:r>
      </w:hyperlink>
    </w:p>
    <w:p w14:paraId="5BD230BD" w14:textId="77777777" w:rsidR="00A05BCC" w:rsidRPr="00C54EAE" w:rsidRDefault="0096534A" w:rsidP="00A05BCC">
      <w:pPr>
        <w:tabs>
          <w:tab w:val="right" w:leader="dot" w:pos="9639"/>
        </w:tabs>
        <w:spacing w:before="120"/>
        <w:ind w:left="240"/>
        <w:rPr>
          <w:rFonts w:ascii="Times New Roman" w:eastAsia="Times New Roman" w:hAnsi="Times New Roman" w:cs="Times New Roman"/>
          <w:noProof/>
          <w:sz w:val="24"/>
          <w:szCs w:val="24"/>
          <w:lang w:eastAsia="ru-RU"/>
        </w:rPr>
      </w:pPr>
      <w:hyperlink w:anchor="_Toc156825290" w:history="1">
        <w:r w:rsidR="00A05BCC" w:rsidRPr="00C54EAE">
          <w:rPr>
            <w:rFonts w:ascii="Times New Roman" w:eastAsia="Times New Roman" w:hAnsi="Times New Roman" w:cs="Times New Roman"/>
            <w:noProof/>
            <w:sz w:val="24"/>
            <w:szCs w:val="24"/>
            <w:lang w:eastAsia="ru-RU"/>
          </w:rPr>
          <w:t>1.2. Планируемые результаты освоения дисциплины</w:t>
        </w:r>
        <w:r w:rsidR="00A05BCC" w:rsidRPr="00C54EAE">
          <w:rPr>
            <w:rFonts w:ascii="Times New Roman" w:eastAsia="Times New Roman" w:hAnsi="Times New Roman" w:cs="Times New Roman"/>
            <w:noProof/>
            <w:webHidden/>
            <w:sz w:val="24"/>
            <w:szCs w:val="24"/>
            <w:lang w:eastAsia="ru-RU"/>
          </w:rPr>
          <w:tab/>
          <w:t>3</w:t>
        </w:r>
      </w:hyperlink>
    </w:p>
    <w:p w14:paraId="29A4B84D" w14:textId="77777777" w:rsidR="00A05BCC" w:rsidRPr="00C54EAE" w:rsidRDefault="0096534A" w:rsidP="00A05BCC">
      <w:pPr>
        <w:tabs>
          <w:tab w:val="right" w:leader="dot" w:pos="9639"/>
        </w:tabs>
        <w:spacing w:before="120" w:line="276" w:lineRule="auto"/>
        <w:rPr>
          <w:rFonts w:ascii="Calibri" w:eastAsia="Times New Roman" w:hAnsi="Calibri" w:cs="Times New Roman"/>
          <w:noProof/>
          <w:lang w:eastAsia="ru-RU"/>
        </w:rPr>
      </w:pPr>
      <w:hyperlink w:anchor="_Toc156825291" w:history="1">
        <w:r w:rsidR="00A05BCC" w:rsidRPr="00C54EAE">
          <w:rPr>
            <w:rFonts w:ascii="Times New Roman" w:eastAsia="Calibri" w:hAnsi="Times New Roman" w:cs="Times New Roman"/>
            <w:b/>
            <w:bCs/>
            <w:noProof/>
          </w:rPr>
          <w:t>2. Структура и содержание ДИСЦИПЛИНЫ</w:t>
        </w:r>
        <w:r w:rsidR="00A05BCC" w:rsidRPr="00C54EAE">
          <w:rPr>
            <w:rFonts w:ascii="Times New Roman" w:eastAsia="Calibri" w:hAnsi="Times New Roman" w:cs="Times New Roman"/>
            <w:b/>
            <w:bCs/>
            <w:noProof/>
            <w:webHidden/>
          </w:rPr>
          <w:tab/>
          <w:t>5</w:t>
        </w:r>
      </w:hyperlink>
    </w:p>
    <w:p w14:paraId="2F3F1C31" w14:textId="77777777" w:rsidR="00A05BCC" w:rsidRPr="00C54EAE" w:rsidRDefault="0096534A" w:rsidP="00A05BCC">
      <w:pPr>
        <w:tabs>
          <w:tab w:val="right" w:leader="dot" w:pos="9639"/>
        </w:tabs>
        <w:spacing w:before="120"/>
        <w:ind w:left="240"/>
        <w:rPr>
          <w:rFonts w:ascii="Calibri" w:eastAsia="Times New Roman" w:hAnsi="Calibri" w:cs="Times New Roman"/>
          <w:noProof/>
          <w:lang w:eastAsia="ru-RU"/>
        </w:rPr>
      </w:pPr>
      <w:hyperlink w:anchor="_Toc156825292" w:history="1">
        <w:r w:rsidR="00A05BCC" w:rsidRPr="00C54EAE">
          <w:rPr>
            <w:rFonts w:ascii="Times New Roman" w:eastAsia="Times New Roman" w:hAnsi="Times New Roman" w:cs="Times New Roman"/>
            <w:noProof/>
            <w:sz w:val="24"/>
            <w:szCs w:val="24"/>
            <w:lang w:eastAsia="ru-RU"/>
          </w:rPr>
          <w:t>2.1. Трудоемкость освоения дисциплины</w:t>
        </w:r>
        <w:r w:rsidR="00A05BCC" w:rsidRPr="00C54EAE">
          <w:rPr>
            <w:rFonts w:ascii="Times New Roman" w:eastAsia="Times New Roman" w:hAnsi="Times New Roman" w:cs="Times New Roman"/>
            <w:noProof/>
            <w:webHidden/>
            <w:sz w:val="24"/>
            <w:szCs w:val="24"/>
            <w:lang w:eastAsia="ru-RU"/>
          </w:rPr>
          <w:tab/>
          <w:t>5</w:t>
        </w:r>
      </w:hyperlink>
    </w:p>
    <w:p w14:paraId="232962D0" w14:textId="77777777" w:rsidR="00A05BCC" w:rsidRPr="00C54EAE" w:rsidRDefault="0096534A" w:rsidP="00A05BCC">
      <w:pPr>
        <w:tabs>
          <w:tab w:val="right" w:leader="dot" w:pos="9639"/>
        </w:tabs>
        <w:spacing w:before="120"/>
        <w:ind w:left="240"/>
        <w:rPr>
          <w:rFonts w:ascii="Calibri" w:eastAsia="Times New Roman" w:hAnsi="Calibri" w:cs="Times New Roman"/>
          <w:noProof/>
          <w:lang w:eastAsia="ru-RU"/>
        </w:rPr>
      </w:pPr>
      <w:hyperlink w:anchor="_Toc156825293" w:history="1">
        <w:r w:rsidR="00A05BCC" w:rsidRPr="00C54EAE">
          <w:rPr>
            <w:rFonts w:ascii="Times New Roman" w:eastAsia="Times New Roman" w:hAnsi="Times New Roman" w:cs="Times New Roman"/>
            <w:noProof/>
            <w:sz w:val="24"/>
            <w:szCs w:val="24"/>
            <w:lang w:eastAsia="ru-RU"/>
          </w:rPr>
          <w:t>2.2. Содержание дисциплины</w:t>
        </w:r>
        <w:r w:rsidR="00A05BCC" w:rsidRPr="00C54EAE">
          <w:rPr>
            <w:rFonts w:ascii="Times New Roman" w:eastAsia="Times New Roman" w:hAnsi="Times New Roman" w:cs="Times New Roman"/>
            <w:noProof/>
            <w:webHidden/>
            <w:sz w:val="24"/>
            <w:szCs w:val="24"/>
            <w:lang w:eastAsia="ru-RU"/>
          </w:rPr>
          <w:tab/>
          <w:t>6</w:t>
        </w:r>
      </w:hyperlink>
    </w:p>
    <w:p w14:paraId="05C08555" w14:textId="77777777" w:rsidR="00A05BCC" w:rsidRPr="00C54EAE" w:rsidRDefault="0096534A" w:rsidP="00A05BCC">
      <w:pPr>
        <w:tabs>
          <w:tab w:val="right" w:leader="dot" w:pos="9639"/>
        </w:tabs>
        <w:spacing w:before="120" w:line="276" w:lineRule="auto"/>
        <w:rPr>
          <w:rFonts w:ascii="Calibri" w:eastAsia="Times New Roman" w:hAnsi="Calibri" w:cs="Times New Roman"/>
          <w:noProof/>
          <w:lang w:eastAsia="ru-RU"/>
        </w:rPr>
      </w:pPr>
      <w:hyperlink w:anchor="_Toc156825296" w:history="1">
        <w:r w:rsidR="00A05BCC" w:rsidRPr="00C54EAE">
          <w:rPr>
            <w:rFonts w:ascii="Times New Roman" w:eastAsia="Calibri" w:hAnsi="Times New Roman" w:cs="Times New Roman"/>
            <w:b/>
            <w:bCs/>
            <w:noProof/>
          </w:rPr>
          <w:t>3. Условия реализации ДИСЦИПЛИНЫ</w:t>
        </w:r>
        <w:r w:rsidR="00A05BCC" w:rsidRPr="00C54EAE">
          <w:rPr>
            <w:rFonts w:ascii="Times New Roman" w:eastAsia="Calibri" w:hAnsi="Times New Roman" w:cs="Times New Roman"/>
            <w:b/>
            <w:bCs/>
            <w:noProof/>
            <w:webHidden/>
          </w:rPr>
          <w:tab/>
          <w:t>9</w:t>
        </w:r>
      </w:hyperlink>
    </w:p>
    <w:p w14:paraId="45C7B118" w14:textId="77777777" w:rsidR="00A05BCC" w:rsidRPr="00C54EAE" w:rsidRDefault="0096534A" w:rsidP="00A05BCC">
      <w:pPr>
        <w:tabs>
          <w:tab w:val="right" w:leader="dot" w:pos="9639"/>
        </w:tabs>
        <w:spacing w:before="120"/>
        <w:ind w:left="240"/>
        <w:rPr>
          <w:rFonts w:ascii="Calibri" w:eastAsia="Times New Roman" w:hAnsi="Calibri" w:cs="Times New Roman"/>
          <w:noProof/>
          <w:lang w:eastAsia="ru-RU"/>
        </w:rPr>
      </w:pPr>
      <w:hyperlink w:anchor="_Toc156825297" w:history="1">
        <w:r w:rsidR="00A05BCC" w:rsidRPr="00C54EAE">
          <w:rPr>
            <w:rFonts w:ascii="Times New Roman" w:eastAsia="Times New Roman" w:hAnsi="Times New Roman" w:cs="Times New Roman"/>
            <w:noProof/>
            <w:sz w:val="24"/>
            <w:szCs w:val="24"/>
            <w:lang w:eastAsia="ru-RU"/>
          </w:rPr>
          <w:t>3.1. Материально-техническое обеспечение</w:t>
        </w:r>
        <w:r w:rsidR="00A05BCC" w:rsidRPr="00C54EAE">
          <w:rPr>
            <w:rFonts w:ascii="Times New Roman" w:eastAsia="Times New Roman" w:hAnsi="Times New Roman" w:cs="Times New Roman"/>
            <w:noProof/>
            <w:webHidden/>
            <w:sz w:val="24"/>
            <w:szCs w:val="24"/>
            <w:lang w:eastAsia="ru-RU"/>
          </w:rPr>
          <w:tab/>
          <w:t>9</w:t>
        </w:r>
      </w:hyperlink>
    </w:p>
    <w:p w14:paraId="18E1CDCC" w14:textId="77777777" w:rsidR="00A05BCC" w:rsidRPr="00C54EAE" w:rsidRDefault="0096534A" w:rsidP="00A05BCC">
      <w:pPr>
        <w:tabs>
          <w:tab w:val="right" w:leader="dot" w:pos="9639"/>
        </w:tabs>
        <w:spacing w:before="120"/>
        <w:ind w:left="240"/>
        <w:rPr>
          <w:rFonts w:ascii="Calibri" w:eastAsia="Times New Roman" w:hAnsi="Calibri" w:cs="Times New Roman"/>
          <w:noProof/>
          <w:lang w:eastAsia="ru-RU"/>
        </w:rPr>
      </w:pPr>
      <w:hyperlink w:anchor="_Toc156825298" w:history="1">
        <w:r w:rsidR="00A05BCC" w:rsidRPr="00C54EAE">
          <w:rPr>
            <w:rFonts w:ascii="Times New Roman" w:eastAsia="Times New Roman" w:hAnsi="Times New Roman" w:cs="Times New Roman"/>
            <w:noProof/>
            <w:sz w:val="24"/>
            <w:szCs w:val="24"/>
            <w:lang w:eastAsia="ru-RU"/>
          </w:rPr>
          <w:t>3.2. Учебно-методическое обеспечение</w:t>
        </w:r>
        <w:r w:rsidR="00A05BCC" w:rsidRPr="00C54EAE">
          <w:rPr>
            <w:rFonts w:ascii="Times New Roman" w:eastAsia="Times New Roman" w:hAnsi="Times New Roman" w:cs="Times New Roman"/>
            <w:noProof/>
            <w:webHidden/>
            <w:sz w:val="24"/>
            <w:szCs w:val="24"/>
            <w:lang w:eastAsia="ru-RU"/>
          </w:rPr>
          <w:tab/>
          <w:t>9</w:t>
        </w:r>
      </w:hyperlink>
    </w:p>
    <w:p w14:paraId="29A0CA0D" w14:textId="77777777" w:rsidR="00A05BCC" w:rsidRPr="00C54EAE" w:rsidRDefault="0096534A" w:rsidP="00A05BCC">
      <w:pPr>
        <w:tabs>
          <w:tab w:val="right" w:leader="dot" w:pos="9639"/>
        </w:tabs>
        <w:spacing w:before="120" w:line="276" w:lineRule="auto"/>
        <w:rPr>
          <w:rFonts w:ascii="Calibri" w:eastAsia="Times New Roman" w:hAnsi="Calibri" w:cs="Times New Roman"/>
          <w:noProof/>
          <w:lang w:eastAsia="ru-RU"/>
        </w:rPr>
      </w:pPr>
      <w:hyperlink w:anchor="_Toc156825299" w:history="1">
        <w:r w:rsidR="00A05BCC" w:rsidRPr="00C54EAE">
          <w:rPr>
            <w:rFonts w:ascii="Times New Roman" w:eastAsia="Calibri" w:hAnsi="Times New Roman" w:cs="Times New Roman"/>
            <w:b/>
            <w:bCs/>
            <w:noProof/>
          </w:rPr>
          <w:t>4. Контроль и оценка результатов  освоения ДИСЦИПЛИНЫ</w:t>
        </w:r>
        <w:r w:rsidR="00A05BCC" w:rsidRPr="00C54EAE">
          <w:rPr>
            <w:rFonts w:ascii="Times New Roman" w:eastAsia="Calibri" w:hAnsi="Times New Roman" w:cs="Times New Roman"/>
            <w:b/>
            <w:bCs/>
            <w:noProof/>
            <w:webHidden/>
          </w:rPr>
          <w:tab/>
        </w:r>
      </w:hyperlink>
      <w:r w:rsidR="00A05BCC" w:rsidRPr="00C54EAE">
        <w:rPr>
          <w:rFonts w:ascii="Times New Roman" w:eastAsia="Calibri" w:hAnsi="Times New Roman" w:cs="Times New Roman"/>
          <w:b/>
          <w:bCs/>
          <w:noProof/>
        </w:rPr>
        <w:t>10</w:t>
      </w:r>
    </w:p>
    <w:p w14:paraId="18741E61" w14:textId="77777777" w:rsidR="00A05BCC" w:rsidRPr="00A05BCC" w:rsidRDefault="00A05BCC" w:rsidP="00A05BCC">
      <w:pPr>
        <w:keepNext/>
        <w:spacing w:after="120"/>
        <w:outlineLvl w:val="0"/>
        <w:rPr>
          <w:rFonts w:ascii="Times New Roman" w:eastAsia="Segoe UI" w:hAnsi="Times New Roman" w:cs="Times New Roman"/>
          <w:caps/>
          <w:kern w:val="32"/>
          <w:sz w:val="24"/>
          <w:szCs w:val="24"/>
          <w:lang w:eastAsia="x-none"/>
        </w:rPr>
      </w:pPr>
      <w:r w:rsidRPr="00C54EAE">
        <w:rPr>
          <w:rFonts w:ascii="Times New Roman" w:eastAsia="Segoe UI" w:hAnsi="Times New Roman" w:cs="Times New Roman"/>
          <w:caps/>
          <w:kern w:val="32"/>
          <w:sz w:val="24"/>
          <w:szCs w:val="24"/>
          <w:lang w:eastAsia="x-none"/>
        </w:rPr>
        <w:fldChar w:fldCharType="end"/>
      </w:r>
    </w:p>
    <w:p w14:paraId="39BE37EB" w14:textId="77777777" w:rsidR="00A05BCC" w:rsidRPr="00A05BCC" w:rsidRDefault="00A05BCC" w:rsidP="00A05BCC">
      <w:pPr>
        <w:keepNext/>
        <w:spacing w:after="120"/>
        <w:outlineLvl w:val="0"/>
        <w:rPr>
          <w:rFonts w:ascii="Times New Roman" w:eastAsia="Segoe UI" w:hAnsi="Times New Roman" w:cs="Times New Roman"/>
          <w:b/>
          <w:bCs/>
          <w:caps/>
          <w:kern w:val="32"/>
          <w:sz w:val="24"/>
          <w:szCs w:val="24"/>
          <w:lang w:eastAsia="x-none"/>
        </w:rPr>
        <w:sectPr w:rsidR="00A05BCC" w:rsidRPr="00A05BCC" w:rsidSect="00AD5821">
          <w:headerReference w:type="even" r:id="rId122"/>
          <w:headerReference w:type="default" r:id="rId123"/>
          <w:pgSz w:w="11906" w:h="16838"/>
          <w:pgMar w:top="1134" w:right="567" w:bottom="1134" w:left="1701" w:header="709" w:footer="709" w:gutter="0"/>
          <w:cols w:space="708"/>
          <w:docGrid w:linePitch="360"/>
        </w:sectPr>
      </w:pPr>
    </w:p>
    <w:p w14:paraId="5174138D" w14:textId="77777777" w:rsidR="00A05BCC" w:rsidRPr="00A05BCC" w:rsidRDefault="00A05BCC" w:rsidP="007542A0">
      <w:pPr>
        <w:keepNext/>
        <w:numPr>
          <w:ilvl w:val="0"/>
          <w:numId w:val="22"/>
        </w:numPr>
        <w:spacing w:after="120"/>
        <w:jc w:val="center"/>
        <w:outlineLvl w:val="0"/>
        <w:rPr>
          <w:rFonts w:ascii="Times New Roman" w:eastAsia="Segoe UI" w:hAnsi="Times New Roman" w:cs="Times New Roman"/>
          <w:b/>
          <w:bCs/>
          <w:iCs/>
          <w:caps/>
          <w:kern w:val="32"/>
          <w:sz w:val="24"/>
          <w:szCs w:val="24"/>
          <w:lang w:val="x-none" w:eastAsia="x-none"/>
        </w:rPr>
      </w:pPr>
      <w:r w:rsidRPr="00A05BCC">
        <w:rPr>
          <w:rFonts w:ascii="Times New Roman" w:eastAsia="Segoe UI" w:hAnsi="Times New Roman" w:cs="Times New Roman"/>
          <w:b/>
          <w:bCs/>
          <w:iCs/>
          <w:caps/>
          <w:kern w:val="32"/>
          <w:sz w:val="24"/>
          <w:szCs w:val="24"/>
          <w:lang w:val="x-none" w:eastAsia="x-none"/>
        </w:rPr>
        <w:lastRenderedPageBreak/>
        <w:t>Общая характеристика РАБОЧЕЙ ПРОГРАММЫ УЧЕБНОЙ ДИСЦИПЛИНЫ</w:t>
      </w:r>
    </w:p>
    <w:p w14:paraId="6D1EF89D" w14:textId="22EFB5E9" w:rsidR="00A05BCC" w:rsidRPr="00A05BCC" w:rsidRDefault="00A05BCC" w:rsidP="00A05BCC">
      <w:pPr>
        <w:widowControl w:val="0"/>
        <w:ind w:left="720"/>
        <w:jc w:val="center"/>
        <w:rPr>
          <w:rFonts w:ascii="Times New Roman" w:eastAsia="Segoe UI" w:hAnsi="Times New Roman" w:cs="Times New Roman"/>
          <w:sz w:val="24"/>
          <w:szCs w:val="24"/>
          <w:lang w:eastAsia="nl-NL"/>
        </w:rPr>
      </w:pPr>
      <w:r w:rsidRPr="00A05BCC">
        <w:rPr>
          <w:rFonts w:ascii="Times New Roman" w:eastAsia="Segoe UI" w:hAnsi="Times New Roman" w:cs="Times New Roman"/>
          <w:sz w:val="24"/>
          <w:szCs w:val="24"/>
          <w:lang w:eastAsia="nl-NL"/>
        </w:rPr>
        <w:t>«</w:t>
      </w:r>
      <w:r w:rsidRPr="00A05BCC">
        <w:rPr>
          <w:rFonts w:ascii="Times New Roman" w:eastAsia="Segoe UI" w:hAnsi="Times New Roman" w:cs="Times New Roman"/>
          <w:b/>
          <w:sz w:val="24"/>
          <w:szCs w:val="24"/>
          <w:lang w:eastAsia="nl-NL"/>
        </w:rPr>
        <w:t>ОП.1</w:t>
      </w:r>
      <w:r w:rsidR="00EE2E2E">
        <w:rPr>
          <w:rFonts w:ascii="Times New Roman" w:eastAsia="Segoe UI" w:hAnsi="Times New Roman" w:cs="Times New Roman"/>
          <w:b/>
          <w:sz w:val="24"/>
          <w:szCs w:val="24"/>
          <w:lang w:eastAsia="nl-NL"/>
        </w:rPr>
        <w:t>6</w:t>
      </w:r>
      <w:r w:rsidRPr="00A05BCC">
        <w:rPr>
          <w:rFonts w:ascii="Times New Roman" w:eastAsia="Segoe UI" w:hAnsi="Times New Roman" w:cs="Times New Roman"/>
          <w:b/>
          <w:sz w:val="24"/>
          <w:szCs w:val="24"/>
          <w:lang w:eastAsia="nl-NL"/>
        </w:rPr>
        <w:t xml:space="preserve"> ЭКОЛОГИЧЕСКИЕ ОСНОВЫ ПРИРОДОПОЛЬЗОВАНИЯ</w:t>
      </w:r>
      <w:r w:rsidRPr="00A05BCC">
        <w:rPr>
          <w:rFonts w:ascii="Times New Roman" w:eastAsia="Segoe UI" w:hAnsi="Times New Roman" w:cs="Times New Roman"/>
          <w:sz w:val="24"/>
          <w:szCs w:val="24"/>
          <w:lang w:eastAsia="nl-NL"/>
        </w:rPr>
        <w:t>»</w:t>
      </w:r>
    </w:p>
    <w:p w14:paraId="58348A8E" w14:textId="77777777" w:rsidR="00A05BCC" w:rsidRPr="00A05BCC" w:rsidRDefault="00A05BCC" w:rsidP="00A05BCC">
      <w:pPr>
        <w:rPr>
          <w:rFonts w:ascii="Times New Roman" w:eastAsia="Calibri" w:hAnsi="Times New Roman" w:cs="Times New Roman"/>
          <w:sz w:val="24"/>
          <w:szCs w:val="24"/>
          <w:lang w:eastAsia="nl-NL"/>
        </w:rPr>
      </w:pPr>
    </w:p>
    <w:p w14:paraId="72B45C99" w14:textId="77777777" w:rsidR="00A05BCC" w:rsidRPr="00A05BCC" w:rsidRDefault="00A05BCC" w:rsidP="00A05BCC">
      <w:pPr>
        <w:spacing w:after="120" w:line="276" w:lineRule="auto"/>
        <w:ind w:firstLine="709"/>
        <w:outlineLvl w:val="1"/>
        <w:rPr>
          <w:rFonts w:ascii="Times New Roman" w:eastAsia="Segoe UI" w:hAnsi="Times New Roman" w:cs="Times New Roman"/>
          <w:b/>
          <w:bCs/>
          <w:spacing w:val="15"/>
          <w:szCs w:val="24"/>
          <w:lang w:eastAsia="ru-RU"/>
        </w:rPr>
      </w:pPr>
      <w:r w:rsidRPr="00A05BCC">
        <w:rPr>
          <w:rFonts w:ascii="Times New Roman" w:eastAsia="Segoe UI" w:hAnsi="Times New Roman" w:cs="Times New Roman"/>
          <w:b/>
          <w:bCs/>
          <w:spacing w:val="15"/>
          <w:szCs w:val="24"/>
          <w:lang w:eastAsia="ru-RU"/>
        </w:rPr>
        <w:t>1.1. Цель и место дисциплины в структуре образовательной программы</w:t>
      </w:r>
    </w:p>
    <w:p w14:paraId="0C5152D2" w14:textId="2D7592F0" w:rsidR="00A05BCC" w:rsidRPr="00A05BCC" w:rsidRDefault="00A05BCC" w:rsidP="00C54EAE">
      <w:pPr>
        <w:shd w:val="clear" w:color="auto" w:fill="FFFFFF"/>
        <w:spacing w:line="276" w:lineRule="auto"/>
        <w:ind w:firstLine="709"/>
        <w:jc w:val="both"/>
        <w:rPr>
          <w:rFonts w:ascii="Times New Roman" w:eastAsia="Calibri" w:hAnsi="Times New Roman" w:cs="Times New Roman"/>
          <w:sz w:val="24"/>
          <w:szCs w:val="24"/>
        </w:rPr>
      </w:pPr>
      <w:r w:rsidRPr="00A05BCC">
        <w:rPr>
          <w:rFonts w:ascii="Times New Roman" w:eastAsia="Times New Roman" w:hAnsi="Times New Roman" w:cs="Times New Roman"/>
          <w:sz w:val="24"/>
          <w:szCs w:val="24"/>
          <w:lang w:eastAsia="ru-RU"/>
        </w:rPr>
        <w:t xml:space="preserve">Цель дисциплины </w:t>
      </w:r>
      <w:r w:rsidRPr="00A05BCC">
        <w:rPr>
          <w:rFonts w:ascii="Times New Roman" w:eastAsia="Calibri" w:hAnsi="Times New Roman" w:cs="Times New Roman"/>
        </w:rPr>
        <w:t>«ОП.1</w:t>
      </w:r>
      <w:r w:rsidR="00EE2E2E">
        <w:rPr>
          <w:rFonts w:ascii="Times New Roman" w:eastAsia="Calibri" w:hAnsi="Times New Roman" w:cs="Times New Roman"/>
        </w:rPr>
        <w:t>6</w:t>
      </w:r>
      <w:r w:rsidRPr="00A05BCC">
        <w:rPr>
          <w:rFonts w:ascii="Times New Roman" w:eastAsia="Calibri" w:hAnsi="Times New Roman" w:cs="Times New Roman"/>
        </w:rPr>
        <w:t xml:space="preserve"> Экологические основы природопользования»</w:t>
      </w:r>
      <w:r w:rsidRPr="00A05BCC">
        <w:rPr>
          <w:rFonts w:ascii="Times New Roman" w:eastAsia="Times New Roman" w:hAnsi="Times New Roman" w:cs="Times New Roman"/>
          <w:sz w:val="24"/>
          <w:szCs w:val="24"/>
          <w:lang w:eastAsia="ru-RU"/>
        </w:rPr>
        <w:t xml:space="preserve">: </w:t>
      </w:r>
      <w:r w:rsidRPr="00A05BCC">
        <w:rPr>
          <w:rFonts w:ascii="Times New Roman" w:eastAsia="Calibri" w:hAnsi="Times New Roman" w:cs="Times New Roman"/>
          <w:sz w:val="24"/>
          <w:szCs w:val="24"/>
        </w:rPr>
        <w:t xml:space="preserve">формирование навыков поиска научной информации в области природопользования; формирование навыков обработки экспериментальных данных и составление отчета о полученных экспериментальных результатах; формирование базовых знаний об основах рационального природопользования и экологических проблемах, связанных с использованием природных ресурсов, а также ответственности за сохранение жизни на планете; формирование базовых знаний в области экологических, географических, экономических, ресурсных, общественных и гуманитарных основ природопользования, раскрытие системного подхода к оценке деятельности, связанной с преобразованием природной среды. </w:t>
      </w:r>
    </w:p>
    <w:p w14:paraId="26E2F1DF" w14:textId="132207B4" w:rsidR="00A05BCC" w:rsidRPr="00A05BCC" w:rsidRDefault="00A05BCC" w:rsidP="00C54EAE">
      <w:pPr>
        <w:shd w:val="clear" w:color="auto" w:fill="FFFFFF"/>
        <w:spacing w:line="276" w:lineRule="auto"/>
        <w:ind w:firstLine="709"/>
        <w:jc w:val="both"/>
        <w:rPr>
          <w:rFonts w:ascii="Times New Roman" w:eastAsia="Calibri" w:hAnsi="Times New Roman" w:cs="Times New Roman"/>
          <w:sz w:val="24"/>
          <w:szCs w:val="24"/>
        </w:rPr>
      </w:pPr>
      <w:r w:rsidRPr="00A05BCC">
        <w:rPr>
          <w:rFonts w:ascii="Times New Roman" w:eastAsia="Calibri" w:hAnsi="Times New Roman" w:cs="Times New Roman"/>
          <w:sz w:val="24"/>
          <w:szCs w:val="24"/>
        </w:rPr>
        <w:t>Дисциплина «</w:t>
      </w:r>
      <w:r w:rsidRPr="00A05BCC">
        <w:rPr>
          <w:rFonts w:ascii="Times New Roman" w:eastAsia="Calibri" w:hAnsi="Times New Roman" w:cs="Times New Roman"/>
        </w:rPr>
        <w:t>ОП.1</w:t>
      </w:r>
      <w:r w:rsidR="00EE2E2E">
        <w:rPr>
          <w:rFonts w:ascii="Times New Roman" w:eastAsia="Calibri" w:hAnsi="Times New Roman" w:cs="Times New Roman"/>
        </w:rPr>
        <w:t>6</w:t>
      </w:r>
      <w:r w:rsidRPr="00A05BCC">
        <w:rPr>
          <w:rFonts w:ascii="Times New Roman" w:eastAsia="Calibri" w:hAnsi="Times New Roman" w:cs="Times New Roman"/>
        </w:rPr>
        <w:t xml:space="preserve"> Экологические основы природопользования</w:t>
      </w:r>
      <w:r w:rsidRPr="00A05BCC">
        <w:rPr>
          <w:rFonts w:ascii="Times New Roman" w:eastAsia="Calibri" w:hAnsi="Times New Roman" w:cs="Times New Roman"/>
          <w:sz w:val="24"/>
          <w:szCs w:val="24"/>
        </w:rPr>
        <w:t>» введена</w:t>
      </w:r>
      <w:r w:rsidRPr="00A05BCC">
        <w:rPr>
          <w:rFonts w:ascii="Calibri" w:eastAsia="Calibri" w:hAnsi="Calibri" w:cs="Times New Roman"/>
        </w:rPr>
        <w:t xml:space="preserve"> в </w:t>
      </w:r>
      <w:r w:rsidRPr="00A05BCC">
        <w:rPr>
          <w:rFonts w:ascii="Times New Roman" w:eastAsia="Calibri" w:hAnsi="Times New Roman" w:cs="Times New Roman"/>
          <w:sz w:val="24"/>
          <w:szCs w:val="24"/>
        </w:rPr>
        <w:t>образовательную программу за счет вариативной части с целью изучения основных закономерностей рационального взаимодействия общества и природы по запросу АО «Тамбовская сетевая компания» Уваровский филиал.</w:t>
      </w:r>
    </w:p>
    <w:p w14:paraId="6B65B899" w14:textId="77777777" w:rsidR="00A05BCC" w:rsidRPr="00A05BCC" w:rsidRDefault="00A05BCC" w:rsidP="00C54EAE">
      <w:pPr>
        <w:shd w:val="clear" w:color="auto" w:fill="FFFFFF"/>
        <w:spacing w:line="276" w:lineRule="auto"/>
        <w:ind w:firstLine="709"/>
        <w:jc w:val="both"/>
        <w:rPr>
          <w:rFonts w:ascii="Times New Roman" w:eastAsia="Calibri" w:hAnsi="Times New Roman" w:cs="Times New Roman"/>
          <w:sz w:val="24"/>
          <w:szCs w:val="24"/>
        </w:rPr>
      </w:pPr>
    </w:p>
    <w:p w14:paraId="3867B573" w14:textId="77777777" w:rsidR="00A05BCC" w:rsidRPr="00A05BCC" w:rsidRDefault="00A05BCC" w:rsidP="00C54EA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Calibri" w:hAnsi="Times New Roman" w:cs="Times New Roman"/>
          <w:b/>
          <w:sz w:val="24"/>
          <w:szCs w:val="24"/>
        </w:rPr>
      </w:pPr>
      <w:r w:rsidRPr="00A05BCC">
        <w:rPr>
          <w:rFonts w:ascii="Times New Roman" w:eastAsia="Calibri" w:hAnsi="Times New Roman" w:cs="Times New Roman"/>
          <w:b/>
        </w:rPr>
        <w:t>1.2. Планируемые результаты освоения дисциплины</w:t>
      </w:r>
    </w:p>
    <w:p w14:paraId="7DA8DDF5" w14:textId="77777777" w:rsidR="00A05BCC" w:rsidRPr="00A05BCC" w:rsidRDefault="00A05BCC" w:rsidP="00C54EAE">
      <w:pPr>
        <w:suppressAutoHyphens/>
        <w:spacing w:line="276" w:lineRule="auto"/>
        <w:ind w:firstLine="709"/>
        <w:jc w:val="both"/>
        <w:rPr>
          <w:rFonts w:ascii="Times New Roman" w:eastAsia="Calibri" w:hAnsi="Times New Roman" w:cs="Times New Roman"/>
          <w:color w:val="0070C0"/>
          <w:sz w:val="24"/>
          <w:szCs w:val="24"/>
        </w:rPr>
      </w:pPr>
    </w:p>
    <w:p w14:paraId="5257F065" w14:textId="77777777" w:rsidR="00A05BCC" w:rsidRPr="00A05BCC" w:rsidRDefault="00A05BCC" w:rsidP="00C54EAE">
      <w:pPr>
        <w:spacing w:after="120" w:line="276" w:lineRule="auto"/>
        <w:ind w:firstLine="709"/>
        <w:rPr>
          <w:rFonts w:ascii="Times New Roman" w:eastAsia="Calibri" w:hAnsi="Times New Roman" w:cs="Times New Roman"/>
          <w:bCs/>
          <w:sz w:val="24"/>
          <w:szCs w:val="24"/>
        </w:rPr>
      </w:pPr>
      <w:r w:rsidRPr="00A05BCC">
        <w:rPr>
          <w:rFonts w:ascii="Times New Roman" w:eastAsia="Calibri" w:hAnsi="Times New Roman" w:cs="Times New Roman"/>
          <w:bCs/>
          <w:sz w:val="24"/>
          <w:szCs w:val="24"/>
        </w:rPr>
        <w:t>В результате освоения дисциплины обучающийся должен:</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2488"/>
        <w:gridCol w:w="2588"/>
        <w:gridCol w:w="1877"/>
      </w:tblGrid>
      <w:tr w:rsidR="00A05BCC" w:rsidRPr="00A05BCC" w14:paraId="25B7ECD0" w14:textId="77777777" w:rsidTr="00AD5821">
        <w:tc>
          <w:tcPr>
            <w:tcW w:w="2538" w:type="dxa"/>
            <w:tcBorders>
              <w:top w:val="single" w:sz="4" w:space="0" w:color="auto"/>
              <w:left w:val="single" w:sz="4" w:space="0" w:color="auto"/>
              <w:right w:val="single" w:sz="4" w:space="0" w:color="auto"/>
            </w:tcBorders>
          </w:tcPr>
          <w:p w14:paraId="12AE3E37" w14:textId="77777777" w:rsidR="00A05BCC" w:rsidRPr="00A05BCC" w:rsidRDefault="00A05BCC" w:rsidP="00C54EAE">
            <w:pPr>
              <w:spacing w:line="276" w:lineRule="auto"/>
              <w:rPr>
                <w:rFonts w:ascii="Times New Roman" w:eastAsia="Calibri" w:hAnsi="Times New Roman" w:cs="Times New Roman"/>
                <w:b/>
                <w:sz w:val="20"/>
                <w:szCs w:val="20"/>
              </w:rPr>
            </w:pPr>
            <w:r w:rsidRPr="00A05BCC">
              <w:rPr>
                <w:rFonts w:ascii="Times New Roman" w:eastAsia="Calibri" w:hAnsi="Times New Roman" w:cs="Times New Roman"/>
                <w:b/>
                <w:sz w:val="20"/>
                <w:szCs w:val="20"/>
              </w:rPr>
              <w:t>Код ОК, ПК</w:t>
            </w:r>
          </w:p>
        </w:tc>
        <w:tc>
          <w:tcPr>
            <w:tcW w:w="2488" w:type="dxa"/>
            <w:tcBorders>
              <w:top w:val="single" w:sz="4" w:space="0" w:color="auto"/>
              <w:left w:val="single" w:sz="4" w:space="0" w:color="auto"/>
              <w:right w:val="single" w:sz="4" w:space="0" w:color="auto"/>
            </w:tcBorders>
          </w:tcPr>
          <w:p w14:paraId="4195908F" w14:textId="77777777" w:rsidR="00A05BCC" w:rsidRPr="00A05BCC" w:rsidRDefault="00A05BCC" w:rsidP="00C54EAE">
            <w:pPr>
              <w:spacing w:line="276" w:lineRule="auto"/>
              <w:jc w:val="center"/>
              <w:rPr>
                <w:rFonts w:ascii="Times New Roman" w:eastAsia="Calibri" w:hAnsi="Times New Roman" w:cs="Times New Roman"/>
                <w:b/>
                <w:sz w:val="20"/>
                <w:szCs w:val="20"/>
              </w:rPr>
            </w:pPr>
            <w:r w:rsidRPr="00A05BCC">
              <w:rPr>
                <w:rFonts w:ascii="Times New Roman" w:eastAsia="Calibri" w:hAnsi="Times New Roman" w:cs="Times New Roman"/>
                <w:b/>
                <w:sz w:val="20"/>
                <w:szCs w:val="20"/>
              </w:rPr>
              <w:t>Уметь</w:t>
            </w:r>
          </w:p>
        </w:tc>
        <w:tc>
          <w:tcPr>
            <w:tcW w:w="2588" w:type="dxa"/>
            <w:tcBorders>
              <w:top w:val="single" w:sz="4" w:space="0" w:color="auto"/>
              <w:left w:val="single" w:sz="4" w:space="0" w:color="auto"/>
              <w:bottom w:val="single" w:sz="4" w:space="0" w:color="auto"/>
              <w:right w:val="single" w:sz="4" w:space="0" w:color="auto"/>
            </w:tcBorders>
            <w:shd w:val="clear" w:color="auto" w:fill="auto"/>
          </w:tcPr>
          <w:p w14:paraId="21D789DB" w14:textId="77777777" w:rsidR="00A05BCC" w:rsidRPr="00A05BCC" w:rsidRDefault="00A05BCC" w:rsidP="00C54EAE">
            <w:pPr>
              <w:spacing w:line="276" w:lineRule="auto"/>
              <w:jc w:val="center"/>
              <w:rPr>
                <w:rFonts w:ascii="Times New Roman" w:eastAsia="Calibri" w:hAnsi="Times New Roman" w:cs="Times New Roman"/>
                <w:b/>
                <w:i/>
                <w:sz w:val="20"/>
                <w:szCs w:val="20"/>
              </w:rPr>
            </w:pPr>
            <w:r w:rsidRPr="00A05BCC">
              <w:rPr>
                <w:rFonts w:ascii="Times New Roman" w:eastAsia="Calibri" w:hAnsi="Times New Roman" w:cs="Times New Roman"/>
                <w:b/>
                <w:sz w:val="20"/>
                <w:szCs w:val="20"/>
              </w:rPr>
              <w:t>Знать</w:t>
            </w:r>
          </w:p>
        </w:tc>
        <w:tc>
          <w:tcPr>
            <w:tcW w:w="1877" w:type="dxa"/>
            <w:tcBorders>
              <w:top w:val="single" w:sz="4" w:space="0" w:color="auto"/>
              <w:left w:val="single" w:sz="4" w:space="0" w:color="auto"/>
              <w:bottom w:val="single" w:sz="4" w:space="0" w:color="auto"/>
              <w:right w:val="single" w:sz="4" w:space="0" w:color="auto"/>
            </w:tcBorders>
          </w:tcPr>
          <w:p w14:paraId="64D04A1B" w14:textId="77777777" w:rsidR="00A05BCC" w:rsidRPr="00A05BCC" w:rsidRDefault="00A05BCC" w:rsidP="00C54EAE">
            <w:pPr>
              <w:spacing w:line="276" w:lineRule="auto"/>
              <w:jc w:val="center"/>
              <w:rPr>
                <w:rFonts w:ascii="Times New Roman" w:eastAsia="Calibri" w:hAnsi="Times New Roman" w:cs="Times New Roman"/>
                <w:b/>
                <w:i/>
                <w:sz w:val="20"/>
                <w:szCs w:val="20"/>
              </w:rPr>
            </w:pPr>
            <w:r w:rsidRPr="00A05BCC">
              <w:rPr>
                <w:rFonts w:ascii="Times New Roman" w:eastAsia="Calibri" w:hAnsi="Times New Roman" w:cs="Times New Roman"/>
                <w:b/>
                <w:sz w:val="20"/>
                <w:szCs w:val="20"/>
              </w:rPr>
              <w:t xml:space="preserve">Владеть навыками </w:t>
            </w:r>
          </w:p>
        </w:tc>
      </w:tr>
      <w:tr w:rsidR="00A05BCC" w:rsidRPr="00A05BCC" w14:paraId="2A389CFA" w14:textId="77777777" w:rsidTr="00AD5821">
        <w:tc>
          <w:tcPr>
            <w:tcW w:w="2538" w:type="dxa"/>
            <w:tcBorders>
              <w:top w:val="single" w:sz="4" w:space="0" w:color="auto"/>
              <w:left w:val="single" w:sz="4" w:space="0" w:color="auto"/>
              <w:right w:val="single" w:sz="4" w:space="0" w:color="auto"/>
            </w:tcBorders>
          </w:tcPr>
          <w:p w14:paraId="1C04BCD5" w14:textId="77777777" w:rsidR="00A05BCC" w:rsidRPr="00A05BCC" w:rsidRDefault="00A05BCC" w:rsidP="00A05BCC">
            <w:pPr>
              <w:rPr>
                <w:rFonts w:ascii="Times New Roman" w:eastAsia="Calibri" w:hAnsi="Times New Roman" w:cs="Times New Roman"/>
                <w:bCs/>
                <w:sz w:val="20"/>
                <w:szCs w:val="20"/>
              </w:rPr>
            </w:pPr>
            <w:r w:rsidRPr="00A05BCC">
              <w:rPr>
                <w:rFonts w:ascii="Times New Roman" w:eastAsia="Calibri" w:hAnsi="Times New Roman" w:cs="Times New Roman"/>
                <w:bCs/>
                <w:sz w:val="20"/>
                <w:szCs w:val="20"/>
              </w:rPr>
              <w:t>ОК 01</w:t>
            </w:r>
          </w:p>
          <w:p w14:paraId="7CCD05FA" w14:textId="77777777" w:rsidR="00A05BCC" w:rsidRPr="00A05BCC" w:rsidRDefault="00A05BCC" w:rsidP="00A05BCC">
            <w:pPr>
              <w:rPr>
                <w:rFonts w:ascii="Times New Roman" w:eastAsia="Calibri" w:hAnsi="Times New Roman" w:cs="Times New Roman"/>
                <w:bCs/>
                <w:sz w:val="20"/>
                <w:szCs w:val="20"/>
              </w:rPr>
            </w:pPr>
            <w:r w:rsidRPr="00A05BCC">
              <w:rPr>
                <w:rFonts w:ascii="Times New Roman" w:eastAsia="Calibri" w:hAnsi="Times New Roman" w:cs="Times New Roman"/>
                <w:sz w:val="20"/>
                <w:szCs w:val="20"/>
              </w:rPr>
              <w:t>Выбирать способы решения задач профессиональной деятельности применительно к различным контекстам</w:t>
            </w:r>
            <w:r w:rsidRPr="00A05BCC">
              <w:rPr>
                <w:rFonts w:ascii="Times New Roman" w:eastAsia="Calibri" w:hAnsi="Times New Roman" w:cs="Times New Roman"/>
                <w:bCs/>
                <w:sz w:val="20"/>
                <w:szCs w:val="20"/>
              </w:rPr>
              <w:t xml:space="preserve"> </w:t>
            </w:r>
          </w:p>
        </w:tc>
        <w:tc>
          <w:tcPr>
            <w:tcW w:w="2488" w:type="dxa"/>
            <w:tcBorders>
              <w:top w:val="single" w:sz="4" w:space="0" w:color="auto"/>
              <w:left w:val="single" w:sz="4" w:space="0" w:color="auto"/>
              <w:right w:val="single" w:sz="4" w:space="0" w:color="auto"/>
            </w:tcBorders>
          </w:tcPr>
          <w:p w14:paraId="606B366A" w14:textId="77777777" w:rsidR="00A05BCC" w:rsidRPr="00A05BCC" w:rsidRDefault="00A05BCC" w:rsidP="00A05BCC">
            <w:pPr>
              <w:spacing w:after="200"/>
              <w:contextualSpacing/>
              <w:rPr>
                <w:rFonts w:ascii="Times New Roman" w:eastAsia="Calibri" w:hAnsi="Times New Roman" w:cs="Times New Roman"/>
                <w:sz w:val="20"/>
                <w:szCs w:val="20"/>
              </w:rPr>
            </w:pPr>
            <w:r w:rsidRPr="00A05BCC">
              <w:rPr>
                <w:rFonts w:ascii="Times New Roman" w:eastAsia="Calibri" w:hAnsi="Times New Roman" w:cs="Times New Roman"/>
                <w:sz w:val="20"/>
                <w:szCs w:val="20"/>
              </w:rPr>
              <w:t>Распознавать задачу и/или проблему в профессиональном и/или социальном контексте, анализировать и выделять её составные части;</w:t>
            </w:r>
          </w:p>
          <w:p w14:paraId="0C135E3F" w14:textId="77777777" w:rsidR="00A05BCC" w:rsidRPr="00A05BCC" w:rsidRDefault="00A05BCC" w:rsidP="00A05BCC">
            <w:pPr>
              <w:spacing w:after="200"/>
              <w:contextualSpacing/>
              <w:rPr>
                <w:rFonts w:ascii="Times New Roman" w:eastAsia="Calibri" w:hAnsi="Times New Roman" w:cs="Times New Roman"/>
                <w:sz w:val="20"/>
                <w:szCs w:val="20"/>
              </w:rPr>
            </w:pPr>
            <w:r w:rsidRPr="00A05BCC">
              <w:rPr>
                <w:rFonts w:ascii="Times New Roman" w:eastAsia="Calibri" w:hAnsi="Times New Roman" w:cs="Times New Roman"/>
                <w:sz w:val="20"/>
                <w:szCs w:val="20"/>
              </w:rPr>
              <w:t>определять этапы решения задачи, составлять план действия, реализовывать составленный план, определять необходимые ресурсы;</w:t>
            </w:r>
          </w:p>
          <w:p w14:paraId="5E135347" w14:textId="77777777" w:rsidR="00A05BCC" w:rsidRPr="00A05BCC" w:rsidRDefault="00A05BCC" w:rsidP="00A05BCC">
            <w:pPr>
              <w:spacing w:after="200"/>
              <w:contextualSpacing/>
              <w:rPr>
                <w:rFonts w:ascii="Times New Roman" w:eastAsia="Calibri" w:hAnsi="Times New Roman" w:cs="Times New Roman"/>
                <w:sz w:val="20"/>
                <w:szCs w:val="20"/>
              </w:rPr>
            </w:pPr>
            <w:r w:rsidRPr="00A05BCC">
              <w:rPr>
                <w:rFonts w:ascii="Times New Roman" w:eastAsia="Calibri" w:hAnsi="Times New Roman" w:cs="Times New Roman"/>
                <w:sz w:val="20"/>
                <w:szCs w:val="20"/>
              </w:rPr>
              <w:t>определять этапы решения задачи, составлять план действия, реализовывать составленный план, определять необходимые ресурсы;</w:t>
            </w:r>
          </w:p>
          <w:p w14:paraId="266EB412" w14:textId="77777777" w:rsidR="00A05BCC" w:rsidRPr="00A05BCC" w:rsidRDefault="00A05BCC" w:rsidP="00A05BCC">
            <w:pPr>
              <w:spacing w:after="200"/>
              <w:contextualSpacing/>
              <w:rPr>
                <w:rFonts w:ascii="Times New Roman" w:eastAsia="Calibri" w:hAnsi="Times New Roman" w:cs="Times New Roman"/>
                <w:sz w:val="20"/>
                <w:szCs w:val="20"/>
              </w:rPr>
            </w:pPr>
            <w:r w:rsidRPr="00A05BCC">
              <w:rPr>
                <w:rFonts w:ascii="Times New Roman" w:eastAsia="Calibri" w:hAnsi="Times New Roman" w:cs="Times New Roman"/>
                <w:sz w:val="20"/>
                <w:szCs w:val="20"/>
              </w:rPr>
              <w:t>выявлять и эффективно искать информацию, необходимую для решения задачи и/или проблемы; владеть актуальными методами работы в профессиональной и смежных сферах;</w:t>
            </w:r>
          </w:p>
          <w:p w14:paraId="7FFED1E1" w14:textId="77777777" w:rsidR="00A05BCC" w:rsidRPr="00A05BCC" w:rsidRDefault="00A05BCC" w:rsidP="00A05BCC">
            <w:pPr>
              <w:spacing w:after="200"/>
              <w:contextualSpacing/>
              <w:rPr>
                <w:rFonts w:ascii="Times New Roman" w:eastAsia="Calibri" w:hAnsi="Times New Roman" w:cs="Times New Roman"/>
                <w:bCs/>
                <w:sz w:val="20"/>
                <w:szCs w:val="20"/>
              </w:rPr>
            </w:pPr>
            <w:r w:rsidRPr="00A05BCC">
              <w:rPr>
                <w:rFonts w:ascii="Times New Roman" w:eastAsia="Calibri" w:hAnsi="Times New Roman" w:cs="Times New Roman"/>
                <w:sz w:val="20"/>
                <w:szCs w:val="20"/>
              </w:rPr>
              <w:lastRenderedPageBreak/>
              <w:t>оценивать результат и последствия своих действий (самостоятельно или с помощью наставника).</w:t>
            </w:r>
          </w:p>
        </w:tc>
        <w:tc>
          <w:tcPr>
            <w:tcW w:w="2588" w:type="dxa"/>
            <w:tcBorders>
              <w:top w:val="single" w:sz="4" w:space="0" w:color="auto"/>
              <w:left w:val="single" w:sz="4" w:space="0" w:color="auto"/>
              <w:bottom w:val="single" w:sz="4" w:space="0" w:color="auto"/>
              <w:right w:val="single" w:sz="4" w:space="0" w:color="auto"/>
            </w:tcBorders>
            <w:shd w:val="clear" w:color="auto" w:fill="auto"/>
          </w:tcPr>
          <w:p w14:paraId="6DC69F8B" w14:textId="77777777" w:rsidR="00A05BCC" w:rsidRPr="00A05BCC" w:rsidRDefault="00A05BCC" w:rsidP="00A05BCC">
            <w:pPr>
              <w:ind w:left="6"/>
              <w:contextualSpacing/>
              <w:rPr>
                <w:rFonts w:ascii="Times New Roman" w:eastAsia="Calibri" w:hAnsi="Times New Roman" w:cs="Times New Roman"/>
                <w:sz w:val="20"/>
                <w:szCs w:val="20"/>
              </w:rPr>
            </w:pPr>
            <w:r w:rsidRPr="00A05BCC">
              <w:rPr>
                <w:rFonts w:ascii="Times New Roman" w:eastAsia="Calibri" w:hAnsi="Times New Roman" w:cs="Times New Roman"/>
                <w:sz w:val="20"/>
                <w:szCs w:val="20"/>
              </w:rPr>
              <w:lastRenderedPageBreak/>
              <w:t>Актуальный профессиональный контекст, в котором приходится работать и жить;</w:t>
            </w:r>
          </w:p>
          <w:p w14:paraId="77E38C9B" w14:textId="77777777" w:rsidR="00A05BCC" w:rsidRPr="00A05BCC" w:rsidRDefault="00A05BCC" w:rsidP="00A05BCC">
            <w:pPr>
              <w:ind w:left="6"/>
              <w:contextualSpacing/>
              <w:rPr>
                <w:rFonts w:ascii="Times New Roman" w:eastAsia="Calibri" w:hAnsi="Times New Roman" w:cs="Times New Roman"/>
                <w:sz w:val="20"/>
                <w:szCs w:val="20"/>
              </w:rPr>
            </w:pPr>
            <w:r w:rsidRPr="00A05BCC">
              <w:rPr>
                <w:rFonts w:ascii="Times New Roman" w:eastAsia="Calibri" w:hAnsi="Times New Roman" w:cs="Times New Roman"/>
                <w:sz w:val="20"/>
                <w:szCs w:val="20"/>
              </w:rPr>
              <w:t>структуру плана для решения задач, алгоритмы выполнения работ в профессиональной и смежных областях;</w:t>
            </w:r>
          </w:p>
          <w:p w14:paraId="6F9612E9" w14:textId="77777777" w:rsidR="00A05BCC" w:rsidRPr="00A05BCC" w:rsidRDefault="00A05BCC" w:rsidP="00A05BCC">
            <w:pPr>
              <w:ind w:left="6"/>
              <w:contextualSpacing/>
              <w:rPr>
                <w:rFonts w:ascii="Times New Roman" w:eastAsia="Calibri" w:hAnsi="Times New Roman" w:cs="Times New Roman"/>
                <w:sz w:val="20"/>
                <w:szCs w:val="20"/>
              </w:rPr>
            </w:pPr>
            <w:r w:rsidRPr="00A05BCC">
              <w:rPr>
                <w:rFonts w:ascii="Times New Roman" w:eastAsia="Calibri" w:hAnsi="Times New Roman" w:cs="Times New Roman"/>
                <w:sz w:val="20"/>
                <w:szCs w:val="20"/>
              </w:rPr>
              <w:t>основные источники информации и ресурсы для решения задач и/или проблем в профессиональном контексте;</w:t>
            </w:r>
          </w:p>
          <w:p w14:paraId="6B60778B" w14:textId="77777777" w:rsidR="00A05BCC" w:rsidRPr="00A05BCC" w:rsidRDefault="00A05BCC" w:rsidP="00A05BCC">
            <w:pPr>
              <w:ind w:left="6"/>
              <w:contextualSpacing/>
              <w:rPr>
                <w:rFonts w:ascii="Times New Roman" w:eastAsia="Calibri" w:hAnsi="Times New Roman" w:cs="Times New Roman"/>
                <w:sz w:val="20"/>
                <w:szCs w:val="20"/>
              </w:rPr>
            </w:pPr>
            <w:r w:rsidRPr="00A05BCC">
              <w:rPr>
                <w:rFonts w:ascii="Times New Roman" w:eastAsia="Calibri" w:hAnsi="Times New Roman" w:cs="Times New Roman"/>
                <w:sz w:val="20"/>
                <w:szCs w:val="20"/>
              </w:rPr>
              <w:t>порядок оценки результатов решения задач профессиональной деятельности.</w:t>
            </w:r>
          </w:p>
          <w:p w14:paraId="6ED6F5EC" w14:textId="77777777" w:rsidR="00A05BCC" w:rsidRPr="00A05BCC" w:rsidRDefault="00A05BCC" w:rsidP="00A05BCC">
            <w:pPr>
              <w:ind w:left="6"/>
              <w:contextualSpacing/>
              <w:rPr>
                <w:rFonts w:ascii="Times New Roman" w:eastAsia="Calibri" w:hAnsi="Times New Roman" w:cs="Times New Roman"/>
                <w:bCs/>
                <w:i/>
                <w:sz w:val="20"/>
                <w:szCs w:val="20"/>
              </w:rPr>
            </w:pPr>
          </w:p>
        </w:tc>
        <w:tc>
          <w:tcPr>
            <w:tcW w:w="1877" w:type="dxa"/>
            <w:tcBorders>
              <w:top w:val="single" w:sz="4" w:space="0" w:color="auto"/>
              <w:left w:val="single" w:sz="4" w:space="0" w:color="auto"/>
              <w:bottom w:val="single" w:sz="4" w:space="0" w:color="auto"/>
              <w:right w:val="single" w:sz="4" w:space="0" w:color="auto"/>
            </w:tcBorders>
          </w:tcPr>
          <w:p w14:paraId="47A54443" w14:textId="77777777" w:rsidR="00A05BCC" w:rsidRPr="00A05BCC" w:rsidRDefault="00A05BCC" w:rsidP="00A05BCC">
            <w:pPr>
              <w:jc w:val="center"/>
              <w:rPr>
                <w:rFonts w:ascii="Times New Roman" w:eastAsia="Calibri" w:hAnsi="Times New Roman" w:cs="Times New Roman"/>
                <w:bCs/>
                <w:i/>
                <w:sz w:val="20"/>
                <w:szCs w:val="20"/>
              </w:rPr>
            </w:pPr>
            <w:r w:rsidRPr="00A05BCC">
              <w:rPr>
                <w:rFonts w:ascii="Times New Roman" w:eastAsia="Calibri" w:hAnsi="Times New Roman" w:cs="Times New Roman"/>
                <w:bCs/>
                <w:i/>
                <w:sz w:val="20"/>
                <w:szCs w:val="20"/>
              </w:rPr>
              <w:t>-</w:t>
            </w:r>
          </w:p>
        </w:tc>
      </w:tr>
      <w:tr w:rsidR="00A05BCC" w:rsidRPr="00A05BCC" w14:paraId="10581B84" w14:textId="77777777" w:rsidTr="00AD5821">
        <w:tc>
          <w:tcPr>
            <w:tcW w:w="2538" w:type="dxa"/>
            <w:tcBorders>
              <w:left w:val="single" w:sz="4" w:space="0" w:color="auto"/>
              <w:bottom w:val="single" w:sz="4" w:space="0" w:color="auto"/>
              <w:right w:val="single" w:sz="4" w:space="0" w:color="auto"/>
            </w:tcBorders>
          </w:tcPr>
          <w:p w14:paraId="58EAE61B" w14:textId="77777777" w:rsidR="00A05BCC" w:rsidRPr="00A05BCC" w:rsidRDefault="00A05BCC" w:rsidP="00A05BCC">
            <w:pPr>
              <w:rPr>
                <w:rFonts w:ascii="Times New Roman" w:eastAsia="Calibri" w:hAnsi="Times New Roman" w:cs="Times New Roman"/>
                <w:sz w:val="20"/>
                <w:szCs w:val="20"/>
              </w:rPr>
            </w:pPr>
            <w:r w:rsidRPr="00A05BCC">
              <w:rPr>
                <w:rFonts w:ascii="Times New Roman" w:eastAsia="Calibri" w:hAnsi="Times New Roman" w:cs="Times New Roman"/>
                <w:sz w:val="20"/>
                <w:szCs w:val="20"/>
              </w:rPr>
              <w:lastRenderedPageBreak/>
              <w:t>ОК 02</w:t>
            </w:r>
          </w:p>
          <w:p w14:paraId="468A77FE" w14:textId="77777777" w:rsidR="00A05BCC" w:rsidRPr="00A05BCC" w:rsidRDefault="00A05BCC" w:rsidP="00A05BCC">
            <w:pPr>
              <w:rPr>
                <w:rFonts w:ascii="Times New Roman" w:eastAsia="Calibri" w:hAnsi="Times New Roman" w:cs="Times New Roman"/>
                <w:sz w:val="20"/>
                <w:szCs w:val="20"/>
              </w:rPr>
            </w:pPr>
            <w:r w:rsidRPr="00A05BCC">
              <w:rPr>
                <w:rFonts w:ascii="Times New Roman" w:eastAsia="Calibri" w:hAnsi="Times New Roman" w:cs="Times New Roman"/>
                <w:sz w:val="20"/>
                <w:szCs w:val="20"/>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488" w:type="dxa"/>
            <w:tcBorders>
              <w:left w:val="single" w:sz="4" w:space="0" w:color="auto"/>
              <w:bottom w:val="single" w:sz="4" w:space="0" w:color="auto"/>
              <w:right w:val="single" w:sz="4" w:space="0" w:color="auto"/>
            </w:tcBorders>
          </w:tcPr>
          <w:p w14:paraId="492A317A" w14:textId="77777777" w:rsidR="00A05BCC" w:rsidRPr="00A05BCC" w:rsidRDefault="00A05BCC" w:rsidP="00A05BCC">
            <w:pPr>
              <w:rPr>
                <w:rFonts w:ascii="Times New Roman" w:eastAsia="Calibri" w:hAnsi="Times New Roman" w:cs="Times New Roman"/>
                <w:sz w:val="20"/>
                <w:szCs w:val="20"/>
              </w:rPr>
            </w:pPr>
            <w:r w:rsidRPr="00A05BCC">
              <w:rPr>
                <w:rFonts w:ascii="Times New Roman" w:eastAsia="Calibri" w:hAnsi="Times New Roman" w:cs="Times New Roman"/>
                <w:sz w:val="20"/>
                <w:szCs w:val="20"/>
              </w:rPr>
              <w:t>Определять задачи для поиска информации, планировать процесс поиска, выбирать необходимые источники информации;</w:t>
            </w:r>
          </w:p>
          <w:p w14:paraId="72B8E5DE" w14:textId="77777777" w:rsidR="00A05BCC" w:rsidRPr="00A05BCC" w:rsidRDefault="00A05BCC" w:rsidP="00A05BCC">
            <w:pPr>
              <w:rPr>
                <w:rFonts w:ascii="Times New Roman" w:eastAsia="Calibri" w:hAnsi="Times New Roman" w:cs="Times New Roman"/>
                <w:sz w:val="20"/>
                <w:szCs w:val="20"/>
              </w:rPr>
            </w:pPr>
            <w:r w:rsidRPr="00A05BCC">
              <w:rPr>
                <w:rFonts w:ascii="Times New Roman" w:eastAsia="Calibri" w:hAnsi="Times New Roman" w:cs="Times New Roman"/>
                <w:sz w:val="20"/>
                <w:szCs w:val="20"/>
              </w:rPr>
              <w:t>выделять наиболее значимое в перечне информации, структурировать получаемую информацию, оформлять результаты поиска;</w:t>
            </w:r>
          </w:p>
          <w:p w14:paraId="3A57599A" w14:textId="77777777" w:rsidR="00A05BCC" w:rsidRPr="00A05BCC" w:rsidRDefault="00A05BCC" w:rsidP="00A05BCC">
            <w:pPr>
              <w:rPr>
                <w:rFonts w:ascii="Times New Roman" w:eastAsia="Calibri" w:hAnsi="Times New Roman" w:cs="Times New Roman"/>
                <w:sz w:val="20"/>
                <w:szCs w:val="20"/>
              </w:rPr>
            </w:pPr>
            <w:r w:rsidRPr="00A05BCC">
              <w:rPr>
                <w:rFonts w:ascii="Times New Roman" w:eastAsia="Calibri" w:hAnsi="Times New Roman" w:cs="Times New Roman"/>
                <w:sz w:val="20"/>
                <w:szCs w:val="20"/>
              </w:rPr>
              <w:t>оценивать практическую значимость результатов поиска;</w:t>
            </w:r>
          </w:p>
          <w:p w14:paraId="44154EC6" w14:textId="77777777" w:rsidR="00A05BCC" w:rsidRPr="00A05BCC" w:rsidRDefault="00A05BCC" w:rsidP="00A05BCC">
            <w:pPr>
              <w:rPr>
                <w:rFonts w:ascii="Times New Roman" w:eastAsia="Calibri" w:hAnsi="Times New Roman" w:cs="Times New Roman"/>
                <w:sz w:val="20"/>
                <w:szCs w:val="20"/>
              </w:rPr>
            </w:pPr>
            <w:r w:rsidRPr="00A05BCC">
              <w:rPr>
                <w:rFonts w:ascii="Times New Roman" w:eastAsia="Calibri" w:hAnsi="Times New Roman" w:cs="Times New Roman"/>
                <w:sz w:val="20"/>
                <w:szCs w:val="20"/>
              </w:rPr>
              <w:t>применять средства информационных технологий для решения профессиональных задач; использовать современное программное обеспечение в профессиональной деятельности;</w:t>
            </w:r>
          </w:p>
          <w:p w14:paraId="007BD601" w14:textId="77777777" w:rsidR="00A05BCC" w:rsidRPr="00A05BCC" w:rsidRDefault="00A05BCC" w:rsidP="00A05BCC">
            <w:pPr>
              <w:rPr>
                <w:rFonts w:ascii="Times New Roman" w:eastAsia="Calibri" w:hAnsi="Times New Roman" w:cs="Times New Roman"/>
                <w:bCs/>
                <w:sz w:val="20"/>
                <w:szCs w:val="20"/>
              </w:rPr>
            </w:pPr>
            <w:r w:rsidRPr="00A05BCC">
              <w:rPr>
                <w:rFonts w:ascii="Times New Roman" w:eastAsia="Calibri" w:hAnsi="Times New Roman" w:cs="Times New Roman"/>
                <w:sz w:val="20"/>
                <w:szCs w:val="20"/>
              </w:rPr>
              <w:t>использовать различные цифровые средства для решения профессиональных задач.</w:t>
            </w:r>
          </w:p>
        </w:tc>
        <w:tc>
          <w:tcPr>
            <w:tcW w:w="2588" w:type="dxa"/>
            <w:tcBorders>
              <w:top w:val="single" w:sz="4" w:space="0" w:color="auto"/>
              <w:left w:val="single" w:sz="4" w:space="0" w:color="auto"/>
              <w:bottom w:val="single" w:sz="4" w:space="0" w:color="auto"/>
              <w:right w:val="single" w:sz="4" w:space="0" w:color="auto"/>
            </w:tcBorders>
            <w:shd w:val="clear" w:color="auto" w:fill="auto"/>
          </w:tcPr>
          <w:p w14:paraId="29CD9033" w14:textId="77777777" w:rsidR="00A05BCC" w:rsidRPr="00A05BCC" w:rsidRDefault="00A05BCC" w:rsidP="00A05BCC">
            <w:pPr>
              <w:rPr>
                <w:rFonts w:ascii="Times New Roman" w:eastAsia="Calibri" w:hAnsi="Times New Roman" w:cs="Times New Roman"/>
                <w:sz w:val="20"/>
                <w:szCs w:val="20"/>
              </w:rPr>
            </w:pPr>
            <w:r w:rsidRPr="00A05BCC">
              <w:rPr>
                <w:rFonts w:ascii="Times New Roman" w:eastAsia="Calibri" w:hAnsi="Times New Roman" w:cs="Times New Roman"/>
                <w:sz w:val="20"/>
                <w:szCs w:val="20"/>
              </w:rPr>
              <w:t>Номенклатура информационных источников, применяемых в профессиональной деятельности;</w:t>
            </w:r>
          </w:p>
          <w:p w14:paraId="4E21B1F8" w14:textId="77777777" w:rsidR="00A05BCC" w:rsidRPr="00A05BCC" w:rsidRDefault="00A05BCC" w:rsidP="00A05BCC">
            <w:pPr>
              <w:rPr>
                <w:rFonts w:ascii="Times New Roman" w:eastAsia="Calibri" w:hAnsi="Times New Roman" w:cs="Times New Roman"/>
                <w:sz w:val="20"/>
                <w:szCs w:val="20"/>
              </w:rPr>
            </w:pPr>
            <w:r w:rsidRPr="00A05BCC">
              <w:rPr>
                <w:rFonts w:ascii="Times New Roman" w:eastAsia="Calibri" w:hAnsi="Times New Roman" w:cs="Times New Roman"/>
                <w:sz w:val="20"/>
                <w:szCs w:val="20"/>
              </w:rPr>
              <w:t>приемы структурирования информации;</w:t>
            </w:r>
          </w:p>
          <w:p w14:paraId="7DB55A55" w14:textId="77777777" w:rsidR="00A05BCC" w:rsidRPr="00A05BCC" w:rsidRDefault="00A05BCC" w:rsidP="00A05BCC">
            <w:pPr>
              <w:rPr>
                <w:rFonts w:ascii="Times New Roman" w:eastAsia="Calibri" w:hAnsi="Times New Roman" w:cs="Times New Roman"/>
                <w:sz w:val="20"/>
                <w:szCs w:val="20"/>
              </w:rPr>
            </w:pPr>
            <w:r w:rsidRPr="00A05BCC">
              <w:rPr>
                <w:rFonts w:ascii="Times New Roman" w:eastAsia="Calibri" w:hAnsi="Times New Roman" w:cs="Times New Roman"/>
                <w:sz w:val="20"/>
                <w:szCs w:val="20"/>
              </w:rPr>
              <w:t>формат оформления результатов поиска информации;</w:t>
            </w:r>
          </w:p>
          <w:p w14:paraId="3157724E" w14:textId="77777777" w:rsidR="00A05BCC" w:rsidRPr="00A05BCC" w:rsidRDefault="00A05BCC" w:rsidP="00A05BCC">
            <w:pPr>
              <w:rPr>
                <w:rFonts w:ascii="Times New Roman" w:eastAsia="Calibri" w:hAnsi="Times New Roman" w:cs="Times New Roman"/>
                <w:sz w:val="20"/>
                <w:szCs w:val="20"/>
              </w:rPr>
            </w:pPr>
            <w:r w:rsidRPr="00A05BCC">
              <w:rPr>
                <w:rFonts w:ascii="Times New Roman" w:eastAsia="Calibri" w:hAnsi="Times New Roman" w:cs="Times New Roman"/>
                <w:sz w:val="20"/>
                <w:szCs w:val="20"/>
              </w:rPr>
              <w:t>современные средства и устройства информатизации, порядок их применения;</w:t>
            </w:r>
          </w:p>
          <w:p w14:paraId="02C8E4E5" w14:textId="77777777" w:rsidR="00A05BCC" w:rsidRPr="00A05BCC" w:rsidRDefault="00A05BCC" w:rsidP="00A05BCC">
            <w:pPr>
              <w:rPr>
                <w:rFonts w:ascii="Times New Roman" w:eastAsia="Calibri" w:hAnsi="Times New Roman" w:cs="Times New Roman"/>
                <w:bCs/>
                <w:i/>
                <w:sz w:val="20"/>
                <w:szCs w:val="20"/>
              </w:rPr>
            </w:pPr>
            <w:r w:rsidRPr="00A05BCC">
              <w:rPr>
                <w:rFonts w:ascii="Times New Roman" w:eastAsia="Calibri" w:hAnsi="Times New Roman" w:cs="Times New Roman"/>
                <w:sz w:val="20"/>
                <w:szCs w:val="20"/>
              </w:rPr>
              <w:t>программное обеспечение в профессиональной деятельности, в том числе цифровые средства.</w:t>
            </w:r>
          </w:p>
        </w:tc>
        <w:tc>
          <w:tcPr>
            <w:tcW w:w="1877" w:type="dxa"/>
            <w:tcBorders>
              <w:top w:val="single" w:sz="4" w:space="0" w:color="auto"/>
              <w:left w:val="single" w:sz="4" w:space="0" w:color="auto"/>
              <w:bottom w:val="single" w:sz="4" w:space="0" w:color="auto"/>
              <w:right w:val="single" w:sz="4" w:space="0" w:color="auto"/>
            </w:tcBorders>
          </w:tcPr>
          <w:p w14:paraId="7001CE66" w14:textId="77777777" w:rsidR="00A05BCC" w:rsidRPr="00A05BCC" w:rsidRDefault="00A05BCC" w:rsidP="00A05BCC">
            <w:pPr>
              <w:jc w:val="center"/>
              <w:rPr>
                <w:rFonts w:ascii="Times New Roman" w:eastAsia="Calibri" w:hAnsi="Times New Roman" w:cs="Times New Roman"/>
                <w:bCs/>
                <w:i/>
                <w:sz w:val="20"/>
                <w:szCs w:val="20"/>
              </w:rPr>
            </w:pPr>
            <w:r w:rsidRPr="00A05BCC">
              <w:rPr>
                <w:rFonts w:ascii="Times New Roman" w:eastAsia="Calibri" w:hAnsi="Times New Roman" w:cs="Times New Roman"/>
                <w:bCs/>
                <w:i/>
                <w:sz w:val="20"/>
                <w:szCs w:val="20"/>
              </w:rPr>
              <w:t>-</w:t>
            </w:r>
          </w:p>
        </w:tc>
      </w:tr>
      <w:tr w:rsidR="00A05BCC" w:rsidRPr="00A05BCC" w14:paraId="2D874BF0" w14:textId="77777777" w:rsidTr="00AD5821">
        <w:tc>
          <w:tcPr>
            <w:tcW w:w="2538" w:type="dxa"/>
            <w:tcBorders>
              <w:left w:val="single" w:sz="4" w:space="0" w:color="auto"/>
              <w:bottom w:val="single" w:sz="4" w:space="0" w:color="auto"/>
              <w:right w:val="single" w:sz="4" w:space="0" w:color="auto"/>
            </w:tcBorders>
          </w:tcPr>
          <w:p w14:paraId="1F24561F" w14:textId="77777777" w:rsidR="00A05BCC" w:rsidRPr="00A05BCC" w:rsidRDefault="00A05BCC" w:rsidP="00A05BCC">
            <w:pPr>
              <w:rPr>
                <w:rFonts w:ascii="Times New Roman" w:eastAsia="Calibri" w:hAnsi="Times New Roman" w:cs="Times New Roman"/>
                <w:bCs/>
                <w:sz w:val="20"/>
                <w:szCs w:val="20"/>
              </w:rPr>
            </w:pPr>
            <w:r w:rsidRPr="00A05BCC">
              <w:rPr>
                <w:rFonts w:ascii="Times New Roman" w:eastAsia="Calibri" w:hAnsi="Times New Roman" w:cs="Times New Roman"/>
                <w:bCs/>
                <w:sz w:val="20"/>
                <w:szCs w:val="20"/>
              </w:rPr>
              <w:t>ОК 05</w:t>
            </w:r>
          </w:p>
          <w:p w14:paraId="50089B75" w14:textId="77777777" w:rsidR="00A05BCC" w:rsidRPr="00A05BCC" w:rsidRDefault="00A05BCC" w:rsidP="00A05BCC">
            <w:pPr>
              <w:rPr>
                <w:rFonts w:ascii="Times New Roman" w:eastAsia="Calibri" w:hAnsi="Times New Roman" w:cs="Times New Roman"/>
                <w:bCs/>
                <w:sz w:val="20"/>
                <w:szCs w:val="20"/>
              </w:rPr>
            </w:pPr>
            <w:r w:rsidRPr="00A05BCC">
              <w:rPr>
                <w:rFonts w:ascii="Times New Roman" w:eastAsia="Calibri" w:hAnsi="Times New Roman" w:cs="Times New Roman"/>
                <w:sz w:val="20"/>
                <w:szCs w:val="20"/>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488" w:type="dxa"/>
            <w:tcBorders>
              <w:left w:val="single" w:sz="4" w:space="0" w:color="auto"/>
              <w:bottom w:val="single" w:sz="4" w:space="0" w:color="auto"/>
              <w:right w:val="single" w:sz="4" w:space="0" w:color="auto"/>
            </w:tcBorders>
          </w:tcPr>
          <w:p w14:paraId="7540BA2E" w14:textId="77777777" w:rsidR="00A05BCC" w:rsidRPr="00A05BCC" w:rsidRDefault="00A05BCC" w:rsidP="00A05BCC">
            <w:pPr>
              <w:rPr>
                <w:rFonts w:ascii="Times New Roman" w:eastAsia="Calibri" w:hAnsi="Times New Roman" w:cs="Times New Roman"/>
                <w:sz w:val="20"/>
                <w:szCs w:val="20"/>
              </w:rPr>
            </w:pPr>
            <w:r w:rsidRPr="00A05BCC">
              <w:rPr>
                <w:rFonts w:ascii="Times New Roman" w:eastAsia="Calibri" w:hAnsi="Times New Roman" w:cs="Times New Roman"/>
                <w:sz w:val="20"/>
                <w:szCs w:val="20"/>
              </w:rPr>
              <w:t>Грамотно излагать свои мысли и оформлять документы по профессиональной тематике на государственном языке;</w:t>
            </w:r>
          </w:p>
          <w:p w14:paraId="4F337F61" w14:textId="77777777" w:rsidR="00A05BCC" w:rsidRPr="00A05BCC" w:rsidRDefault="00A05BCC" w:rsidP="00A05BCC">
            <w:pPr>
              <w:rPr>
                <w:rFonts w:ascii="Times New Roman" w:eastAsia="Calibri" w:hAnsi="Times New Roman" w:cs="Times New Roman"/>
                <w:bCs/>
                <w:i/>
                <w:sz w:val="20"/>
                <w:szCs w:val="20"/>
              </w:rPr>
            </w:pPr>
            <w:r w:rsidRPr="00A05BCC">
              <w:rPr>
                <w:rFonts w:ascii="Times New Roman" w:eastAsia="Calibri" w:hAnsi="Times New Roman" w:cs="Times New Roman"/>
                <w:sz w:val="20"/>
                <w:szCs w:val="20"/>
              </w:rPr>
              <w:t>проявлять толерантность в рабочем коллективе</w:t>
            </w:r>
          </w:p>
        </w:tc>
        <w:tc>
          <w:tcPr>
            <w:tcW w:w="2588" w:type="dxa"/>
            <w:tcBorders>
              <w:top w:val="single" w:sz="4" w:space="0" w:color="auto"/>
              <w:left w:val="single" w:sz="4" w:space="0" w:color="auto"/>
              <w:bottom w:val="single" w:sz="4" w:space="0" w:color="auto"/>
              <w:right w:val="single" w:sz="4" w:space="0" w:color="auto"/>
            </w:tcBorders>
            <w:shd w:val="clear" w:color="auto" w:fill="auto"/>
          </w:tcPr>
          <w:p w14:paraId="05AA9212" w14:textId="77777777" w:rsidR="00A05BCC" w:rsidRPr="00A05BCC" w:rsidRDefault="00A05BCC" w:rsidP="00A05BCC">
            <w:pPr>
              <w:rPr>
                <w:rFonts w:ascii="Times New Roman" w:eastAsia="Calibri" w:hAnsi="Times New Roman" w:cs="Times New Roman"/>
                <w:sz w:val="20"/>
                <w:szCs w:val="20"/>
              </w:rPr>
            </w:pPr>
            <w:r w:rsidRPr="00A05BCC">
              <w:rPr>
                <w:rFonts w:ascii="Times New Roman" w:eastAsia="Calibri" w:hAnsi="Times New Roman" w:cs="Times New Roman"/>
                <w:sz w:val="20"/>
                <w:szCs w:val="20"/>
              </w:rPr>
              <w:t>Правила оформления документов;</w:t>
            </w:r>
          </w:p>
          <w:p w14:paraId="7BB26A3E" w14:textId="77777777" w:rsidR="00A05BCC" w:rsidRPr="00A05BCC" w:rsidRDefault="00A05BCC" w:rsidP="00A05BCC">
            <w:pPr>
              <w:rPr>
                <w:rFonts w:ascii="Times New Roman" w:eastAsia="Calibri" w:hAnsi="Times New Roman" w:cs="Times New Roman"/>
                <w:sz w:val="20"/>
                <w:szCs w:val="20"/>
              </w:rPr>
            </w:pPr>
            <w:r w:rsidRPr="00A05BCC">
              <w:rPr>
                <w:rFonts w:ascii="Times New Roman" w:eastAsia="Calibri" w:hAnsi="Times New Roman" w:cs="Times New Roman"/>
                <w:sz w:val="20"/>
                <w:szCs w:val="20"/>
              </w:rPr>
              <w:t>правила построения устных сообщений.</w:t>
            </w:r>
          </w:p>
          <w:p w14:paraId="06A2C516" w14:textId="77777777" w:rsidR="00A05BCC" w:rsidRPr="00A05BCC" w:rsidRDefault="00A05BCC" w:rsidP="00A05BCC">
            <w:pPr>
              <w:rPr>
                <w:rFonts w:ascii="Times New Roman" w:eastAsia="Calibri" w:hAnsi="Times New Roman" w:cs="Times New Roman"/>
                <w:bCs/>
                <w:i/>
                <w:sz w:val="20"/>
                <w:szCs w:val="20"/>
              </w:rPr>
            </w:pPr>
          </w:p>
        </w:tc>
        <w:tc>
          <w:tcPr>
            <w:tcW w:w="1877" w:type="dxa"/>
            <w:tcBorders>
              <w:top w:val="single" w:sz="4" w:space="0" w:color="auto"/>
              <w:left w:val="single" w:sz="4" w:space="0" w:color="auto"/>
              <w:bottom w:val="single" w:sz="4" w:space="0" w:color="auto"/>
              <w:right w:val="single" w:sz="4" w:space="0" w:color="auto"/>
            </w:tcBorders>
          </w:tcPr>
          <w:p w14:paraId="2D6F9A83" w14:textId="77777777" w:rsidR="00A05BCC" w:rsidRPr="00A05BCC" w:rsidRDefault="00A05BCC" w:rsidP="00A05BCC">
            <w:pPr>
              <w:jc w:val="center"/>
              <w:rPr>
                <w:rFonts w:ascii="Times New Roman" w:eastAsia="Calibri" w:hAnsi="Times New Roman" w:cs="Times New Roman"/>
                <w:bCs/>
                <w:sz w:val="20"/>
                <w:szCs w:val="20"/>
              </w:rPr>
            </w:pPr>
            <w:r w:rsidRPr="00A05BCC">
              <w:rPr>
                <w:rFonts w:ascii="Times New Roman" w:eastAsia="Calibri" w:hAnsi="Times New Roman" w:cs="Times New Roman"/>
                <w:bCs/>
                <w:sz w:val="20"/>
                <w:szCs w:val="20"/>
              </w:rPr>
              <w:t>-</w:t>
            </w:r>
          </w:p>
        </w:tc>
      </w:tr>
      <w:tr w:rsidR="00A05BCC" w:rsidRPr="00A05BCC" w14:paraId="15DA90DE" w14:textId="77777777" w:rsidTr="00AD5821">
        <w:tc>
          <w:tcPr>
            <w:tcW w:w="2538" w:type="dxa"/>
            <w:tcBorders>
              <w:left w:val="single" w:sz="4" w:space="0" w:color="auto"/>
              <w:right w:val="single" w:sz="4" w:space="0" w:color="auto"/>
            </w:tcBorders>
          </w:tcPr>
          <w:p w14:paraId="3A790071" w14:textId="77777777" w:rsidR="00A05BCC" w:rsidRPr="00A05BCC" w:rsidRDefault="00A05BCC" w:rsidP="00A05BCC">
            <w:pPr>
              <w:rPr>
                <w:rFonts w:ascii="Times New Roman" w:eastAsia="Calibri" w:hAnsi="Times New Roman" w:cs="Times New Roman"/>
                <w:bCs/>
                <w:sz w:val="20"/>
                <w:szCs w:val="20"/>
              </w:rPr>
            </w:pPr>
            <w:r w:rsidRPr="00A05BCC">
              <w:rPr>
                <w:rFonts w:ascii="Times New Roman" w:eastAsia="Calibri" w:hAnsi="Times New Roman" w:cs="Times New Roman"/>
                <w:bCs/>
                <w:sz w:val="20"/>
                <w:szCs w:val="20"/>
              </w:rPr>
              <w:t xml:space="preserve">ОК 07 </w:t>
            </w:r>
          </w:p>
          <w:p w14:paraId="4F12C91D" w14:textId="77777777" w:rsidR="00A05BCC" w:rsidRPr="00A05BCC" w:rsidRDefault="00A05BCC" w:rsidP="00A05BCC">
            <w:pPr>
              <w:rPr>
                <w:rFonts w:ascii="Times New Roman" w:eastAsia="Calibri" w:hAnsi="Times New Roman" w:cs="Times New Roman"/>
                <w:bCs/>
                <w:sz w:val="20"/>
                <w:szCs w:val="20"/>
              </w:rPr>
            </w:pPr>
            <w:r w:rsidRPr="00A05BCC">
              <w:rPr>
                <w:rFonts w:ascii="Times New Roman" w:eastAsia="Calibri" w:hAnsi="Times New Roman" w:cs="Times New Roman"/>
                <w:sz w:val="20"/>
                <w:szCs w:val="20"/>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488" w:type="dxa"/>
            <w:tcBorders>
              <w:left w:val="single" w:sz="4" w:space="0" w:color="auto"/>
              <w:right w:val="single" w:sz="4" w:space="0" w:color="auto"/>
            </w:tcBorders>
          </w:tcPr>
          <w:p w14:paraId="1EBA441D" w14:textId="77777777" w:rsidR="00A05BCC" w:rsidRPr="00A05BCC" w:rsidRDefault="00A05BCC" w:rsidP="00A05BCC">
            <w:pPr>
              <w:rPr>
                <w:rFonts w:ascii="Times New Roman" w:eastAsia="Calibri" w:hAnsi="Times New Roman" w:cs="Times New Roman"/>
                <w:bCs/>
                <w:iCs/>
                <w:sz w:val="20"/>
                <w:szCs w:val="20"/>
              </w:rPr>
            </w:pPr>
            <w:r w:rsidRPr="00A05BCC">
              <w:rPr>
                <w:rFonts w:ascii="Times New Roman" w:eastAsia="Calibri" w:hAnsi="Times New Roman" w:cs="Times New Roman"/>
                <w:bCs/>
                <w:iCs/>
                <w:sz w:val="20"/>
                <w:szCs w:val="20"/>
              </w:rPr>
              <w:t>соблюдать нормы экологической безопасности; определять направления ресурсосбережения в рамках профессиональной деятельности по специальности;</w:t>
            </w:r>
          </w:p>
          <w:p w14:paraId="6AD3D98F" w14:textId="77777777" w:rsidR="00A05BCC" w:rsidRPr="00A05BCC" w:rsidRDefault="00A05BCC" w:rsidP="00A05BCC">
            <w:pPr>
              <w:rPr>
                <w:rFonts w:ascii="Times New Roman" w:eastAsia="Calibri" w:hAnsi="Times New Roman" w:cs="Times New Roman"/>
                <w:sz w:val="20"/>
                <w:szCs w:val="20"/>
              </w:rPr>
            </w:pPr>
            <w:r w:rsidRPr="00A05BCC">
              <w:rPr>
                <w:rFonts w:ascii="Times New Roman" w:eastAsia="Calibri" w:hAnsi="Times New Roman" w:cs="Times New Roman"/>
                <w:sz w:val="20"/>
                <w:szCs w:val="20"/>
              </w:rPr>
              <w:t>организовывать профессиональную деятельность с соблюдением принципов бережливого производства;</w:t>
            </w:r>
          </w:p>
          <w:p w14:paraId="5C4E38A9" w14:textId="77777777" w:rsidR="00A05BCC" w:rsidRPr="00A05BCC" w:rsidRDefault="00A05BCC" w:rsidP="00A05BCC">
            <w:pPr>
              <w:rPr>
                <w:rFonts w:ascii="Times New Roman" w:eastAsia="Calibri" w:hAnsi="Times New Roman" w:cs="Times New Roman"/>
                <w:sz w:val="20"/>
                <w:szCs w:val="20"/>
              </w:rPr>
            </w:pPr>
            <w:r w:rsidRPr="00A05BCC">
              <w:rPr>
                <w:rFonts w:ascii="Times New Roman" w:eastAsia="Calibri" w:hAnsi="Times New Roman" w:cs="Times New Roman"/>
                <w:sz w:val="20"/>
                <w:szCs w:val="20"/>
              </w:rPr>
              <w:t>организовывать профессиональную деятельность с учетом знаний об изменении климатических условий региона</w:t>
            </w:r>
          </w:p>
        </w:tc>
        <w:tc>
          <w:tcPr>
            <w:tcW w:w="2588" w:type="dxa"/>
            <w:tcBorders>
              <w:top w:val="single" w:sz="4" w:space="0" w:color="auto"/>
              <w:left w:val="single" w:sz="4" w:space="0" w:color="auto"/>
              <w:bottom w:val="single" w:sz="4" w:space="0" w:color="auto"/>
              <w:right w:val="single" w:sz="4" w:space="0" w:color="auto"/>
            </w:tcBorders>
            <w:shd w:val="clear" w:color="auto" w:fill="auto"/>
          </w:tcPr>
          <w:p w14:paraId="3FE09305" w14:textId="77777777" w:rsidR="00A05BCC" w:rsidRPr="00A05BCC" w:rsidRDefault="00A05BCC" w:rsidP="00A05BCC">
            <w:pPr>
              <w:rPr>
                <w:rFonts w:ascii="Times New Roman" w:eastAsia="Calibri" w:hAnsi="Times New Roman" w:cs="Times New Roman"/>
                <w:sz w:val="20"/>
                <w:szCs w:val="20"/>
              </w:rPr>
            </w:pPr>
            <w:r w:rsidRPr="00A05BCC">
              <w:rPr>
                <w:rFonts w:ascii="Times New Roman" w:eastAsia="Calibri" w:hAnsi="Times New Roman" w:cs="Times New Roman"/>
                <w:bCs/>
                <w:iCs/>
                <w:sz w:val="20"/>
                <w:szCs w:val="20"/>
              </w:rPr>
              <w:t xml:space="preserve">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 </w:t>
            </w:r>
            <w:r w:rsidRPr="00A05BCC">
              <w:rPr>
                <w:rFonts w:ascii="Times New Roman" w:eastAsia="Calibri" w:hAnsi="Times New Roman" w:cs="Times New Roman"/>
                <w:sz w:val="20"/>
                <w:szCs w:val="20"/>
              </w:rPr>
              <w:t xml:space="preserve">принципы бережливого производства; основные направления изменения климатических условий региона. </w:t>
            </w:r>
          </w:p>
        </w:tc>
        <w:tc>
          <w:tcPr>
            <w:tcW w:w="1877" w:type="dxa"/>
            <w:tcBorders>
              <w:top w:val="single" w:sz="4" w:space="0" w:color="auto"/>
              <w:left w:val="single" w:sz="4" w:space="0" w:color="auto"/>
              <w:bottom w:val="single" w:sz="4" w:space="0" w:color="auto"/>
              <w:right w:val="single" w:sz="4" w:space="0" w:color="auto"/>
            </w:tcBorders>
          </w:tcPr>
          <w:p w14:paraId="257508AD" w14:textId="77777777" w:rsidR="00A05BCC" w:rsidRPr="00A05BCC" w:rsidRDefault="00A05BCC" w:rsidP="00A05BCC">
            <w:pPr>
              <w:jc w:val="center"/>
              <w:rPr>
                <w:rFonts w:ascii="Times New Roman" w:eastAsia="Calibri" w:hAnsi="Times New Roman" w:cs="Times New Roman"/>
                <w:bCs/>
                <w:sz w:val="20"/>
                <w:szCs w:val="20"/>
              </w:rPr>
            </w:pPr>
            <w:r w:rsidRPr="00A05BCC">
              <w:rPr>
                <w:rFonts w:ascii="Times New Roman" w:eastAsia="Calibri" w:hAnsi="Times New Roman" w:cs="Times New Roman"/>
                <w:bCs/>
                <w:sz w:val="20"/>
                <w:szCs w:val="20"/>
              </w:rPr>
              <w:t>-</w:t>
            </w:r>
          </w:p>
        </w:tc>
      </w:tr>
      <w:tr w:rsidR="00A05BCC" w:rsidRPr="00A05BCC" w14:paraId="62F3F018" w14:textId="77777777" w:rsidTr="00AD5821">
        <w:tc>
          <w:tcPr>
            <w:tcW w:w="2538" w:type="dxa"/>
            <w:tcBorders>
              <w:left w:val="single" w:sz="4" w:space="0" w:color="auto"/>
              <w:bottom w:val="single" w:sz="4" w:space="0" w:color="auto"/>
              <w:right w:val="single" w:sz="4" w:space="0" w:color="auto"/>
            </w:tcBorders>
          </w:tcPr>
          <w:p w14:paraId="7CF45B14" w14:textId="77777777" w:rsidR="00A05BCC" w:rsidRPr="00A05BCC" w:rsidRDefault="00A05BCC" w:rsidP="00A05BCC">
            <w:pPr>
              <w:rPr>
                <w:rFonts w:ascii="Times New Roman" w:eastAsia="Calibri" w:hAnsi="Times New Roman" w:cs="Times New Roman"/>
                <w:bCs/>
                <w:sz w:val="20"/>
                <w:szCs w:val="20"/>
              </w:rPr>
            </w:pPr>
            <w:r w:rsidRPr="00A05BCC">
              <w:rPr>
                <w:rFonts w:ascii="Times New Roman" w:eastAsia="Calibri" w:hAnsi="Times New Roman" w:cs="Times New Roman"/>
                <w:bCs/>
                <w:sz w:val="20"/>
                <w:szCs w:val="20"/>
              </w:rPr>
              <w:lastRenderedPageBreak/>
              <w:t>ОК 09</w:t>
            </w:r>
          </w:p>
          <w:p w14:paraId="45570494" w14:textId="77777777" w:rsidR="00A05BCC" w:rsidRPr="00A05BCC" w:rsidRDefault="00A05BCC" w:rsidP="00A05BCC">
            <w:pPr>
              <w:rPr>
                <w:rFonts w:ascii="Times New Roman" w:eastAsia="Calibri" w:hAnsi="Times New Roman" w:cs="Times New Roman"/>
                <w:bCs/>
                <w:sz w:val="20"/>
                <w:szCs w:val="20"/>
              </w:rPr>
            </w:pPr>
            <w:r w:rsidRPr="00A05BCC">
              <w:rPr>
                <w:rFonts w:ascii="Times New Roman" w:eastAsia="Calibri" w:hAnsi="Times New Roman" w:cs="Times New Roman"/>
                <w:sz w:val="20"/>
                <w:szCs w:val="20"/>
              </w:rPr>
              <w:t>Пользоваться профессиональной документацией на государственном и иностранном языках</w:t>
            </w:r>
          </w:p>
        </w:tc>
        <w:tc>
          <w:tcPr>
            <w:tcW w:w="2488" w:type="dxa"/>
            <w:tcBorders>
              <w:left w:val="single" w:sz="4" w:space="0" w:color="auto"/>
              <w:bottom w:val="single" w:sz="4" w:space="0" w:color="auto"/>
              <w:right w:val="single" w:sz="4" w:space="0" w:color="auto"/>
            </w:tcBorders>
          </w:tcPr>
          <w:p w14:paraId="3657746A" w14:textId="77777777" w:rsidR="00A05BCC" w:rsidRPr="00A05BCC" w:rsidRDefault="00A05BCC" w:rsidP="00A05BCC">
            <w:pPr>
              <w:rPr>
                <w:rFonts w:ascii="Times New Roman" w:eastAsia="Calibri" w:hAnsi="Times New Roman" w:cs="Times New Roman"/>
                <w:sz w:val="20"/>
                <w:szCs w:val="20"/>
              </w:rPr>
            </w:pPr>
            <w:r w:rsidRPr="00A05BCC">
              <w:rPr>
                <w:rFonts w:ascii="Times New Roman" w:eastAsia="Calibri" w:hAnsi="Times New Roman" w:cs="Times New Roman"/>
                <w:sz w:val="20"/>
                <w:szCs w:val="20"/>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5419C765" w14:textId="77777777" w:rsidR="00A05BCC" w:rsidRPr="00A05BCC" w:rsidRDefault="00A05BCC" w:rsidP="00A05BCC">
            <w:pPr>
              <w:rPr>
                <w:rFonts w:ascii="Times New Roman" w:eastAsia="Calibri" w:hAnsi="Times New Roman" w:cs="Times New Roman"/>
                <w:sz w:val="20"/>
                <w:szCs w:val="20"/>
              </w:rPr>
            </w:pPr>
            <w:r w:rsidRPr="00A05BCC">
              <w:rPr>
                <w:rFonts w:ascii="Times New Roman" w:eastAsia="Calibri" w:hAnsi="Times New Roman" w:cs="Times New Roman"/>
                <w:sz w:val="20"/>
                <w:szCs w:val="20"/>
              </w:rPr>
              <w:t>участвовать в диалогах на знакомые общие и профессиональные темы; кратко обосновывать и объяснять свои действия (текущие и планируемые);</w:t>
            </w:r>
          </w:p>
          <w:p w14:paraId="7C035311" w14:textId="77777777" w:rsidR="00A05BCC" w:rsidRPr="00A05BCC" w:rsidRDefault="00A05BCC" w:rsidP="00A05BCC">
            <w:pPr>
              <w:rPr>
                <w:rFonts w:ascii="Times New Roman" w:eastAsia="Calibri" w:hAnsi="Times New Roman" w:cs="Times New Roman"/>
                <w:bCs/>
                <w:i/>
                <w:sz w:val="20"/>
                <w:szCs w:val="20"/>
              </w:rPr>
            </w:pPr>
            <w:r w:rsidRPr="00A05BCC">
              <w:rPr>
                <w:rFonts w:ascii="Times New Roman" w:eastAsia="Calibri" w:hAnsi="Times New Roman" w:cs="Times New Roman"/>
                <w:sz w:val="20"/>
                <w:szCs w:val="20"/>
              </w:rPr>
              <w:t>писать простые связные сообщения на знакомые или интересующие профессиональные темы</w:t>
            </w:r>
          </w:p>
        </w:tc>
        <w:tc>
          <w:tcPr>
            <w:tcW w:w="2588" w:type="dxa"/>
            <w:tcBorders>
              <w:top w:val="single" w:sz="4" w:space="0" w:color="auto"/>
              <w:left w:val="single" w:sz="4" w:space="0" w:color="auto"/>
              <w:bottom w:val="single" w:sz="4" w:space="0" w:color="auto"/>
              <w:right w:val="single" w:sz="4" w:space="0" w:color="auto"/>
            </w:tcBorders>
            <w:shd w:val="clear" w:color="auto" w:fill="auto"/>
          </w:tcPr>
          <w:p w14:paraId="2696AA2A" w14:textId="77777777" w:rsidR="00A05BCC" w:rsidRPr="00A05BCC" w:rsidRDefault="00A05BCC" w:rsidP="00A05BCC">
            <w:pPr>
              <w:rPr>
                <w:rFonts w:ascii="Times New Roman" w:eastAsia="Calibri" w:hAnsi="Times New Roman" w:cs="Times New Roman"/>
                <w:sz w:val="20"/>
                <w:szCs w:val="20"/>
              </w:rPr>
            </w:pPr>
            <w:r w:rsidRPr="00A05BCC">
              <w:rPr>
                <w:rFonts w:ascii="Times New Roman" w:eastAsia="Calibri" w:hAnsi="Times New Roman" w:cs="Times New Roman"/>
                <w:sz w:val="20"/>
                <w:szCs w:val="20"/>
              </w:rPr>
              <w:t>Правила построения простых и сложных предложений на профессиональные темы;</w:t>
            </w:r>
          </w:p>
          <w:p w14:paraId="7D0AD1D0" w14:textId="77777777" w:rsidR="00A05BCC" w:rsidRPr="00A05BCC" w:rsidRDefault="00A05BCC" w:rsidP="00A05BCC">
            <w:pPr>
              <w:rPr>
                <w:rFonts w:ascii="Times New Roman" w:eastAsia="Calibri" w:hAnsi="Times New Roman" w:cs="Times New Roman"/>
                <w:sz w:val="20"/>
                <w:szCs w:val="20"/>
              </w:rPr>
            </w:pPr>
            <w:r w:rsidRPr="00A05BCC">
              <w:rPr>
                <w:rFonts w:ascii="Times New Roman" w:eastAsia="Calibri" w:hAnsi="Times New Roman" w:cs="Times New Roman"/>
                <w:sz w:val="20"/>
                <w:szCs w:val="20"/>
              </w:rPr>
              <w:t>основные общеупотребительные глаголы (бытовая и профессиональная лексика);</w:t>
            </w:r>
          </w:p>
          <w:p w14:paraId="2320207C" w14:textId="77777777" w:rsidR="00A05BCC" w:rsidRPr="00A05BCC" w:rsidRDefault="00A05BCC" w:rsidP="00A05BCC">
            <w:pPr>
              <w:rPr>
                <w:rFonts w:ascii="Times New Roman" w:eastAsia="Calibri" w:hAnsi="Times New Roman" w:cs="Times New Roman"/>
                <w:sz w:val="20"/>
                <w:szCs w:val="20"/>
              </w:rPr>
            </w:pPr>
            <w:r w:rsidRPr="00A05BCC">
              <w:rPr>
                <w:rFonts w:ascii="Times New Roman" w:eastAsia="Calibri" w:hAnsi="Times New Roman" w:cs="Times New Roman"/>
                <w:sz w:val="20"/>
                <w:szCs w:val="20"/>
              </w:rPr>
              <w:t>лексический минимум, относящийся к описанию предметов, средств и процессов профессиональной деятельности;</w:t>
            </w:r>
          </w:p>
          <w:p w14:paraId="228AFBB5" w14:textId="77777777" w:rsidR="00A05BCC" w:rsidRPr="00A05BCC" w:rsidRDefault="00A05BCC" w:rsidP="00A05BCC">
            <w:pPr>
              <w:rPr>
                <w:rFonts w:ascii="Times New Roman" w:eastAsia="Calibri" w:hAnsi="Times New Roman" w:cs="Times New Roman"/>
                <w:bCs/>
                <w:sz w:val="20"/>
                <w:szCs w:val="20"/>
              </w:rPr>
            </w:pPr>
            <w:r w:rsidRPr="00A05BCC">
              <w:rPr>
                <w:rFonts w:ascii="Times New Roman" w:eastAsia="Calibri" w:hAnsi="Times New Roman" w:cs="Times New Roman"/>
                <w:sz w:val="20"/>
                <w:szCs w:val="20"/>
              </w:rPr>
              <w:t>правила чтения текстов профессиональной направленности.</w:t>
            </w:r>
          </w:p>
        </w:tc>
        <w:tc>
          <w:tcPr>
            <w:tcW w:w="1877" w:type="dxa"/>
            <w:tcBorders>
              <w:top w:val="single" w:sz="4" w:space="0" w:color="auto"/>
              <w:left w:val="single" w:sz="4" w:space="0" w:color="auto"/>
              <w:bottom w:val="single" w:sz="4" w:space="0" w:color="auto"/>
              <w:right w:val="single" w:sz="4" w:space="0" w:color="auto"/>
            </w:tcBorders>
          </w:tcPr>
          <w:p w14:paraId="48E70D3E" w14:textId="77777777" w:rsidR="00A05BCC" w:rsidRPr="00A05BCC" w:rsidRDefault="00A05BCC" w:rsidP="00A05BCC">
            <w:pPr>
              <w:jc w:val="center"/>
              <w:rPr>
                <w:rFonts w:ascii="Times New Roman" w:eastAsia="Calibri" w:hAnsi="Times New Roman" w:cs="Times New Roman"/>
                <w:bCs/>
                <w:sz w:val="20"/>
                <w:szCs w:val="20"/>
              </w:rPr>
            </w:pPr>
          </w:p>
        </w:tc>
      </w:tr>
    </w:tbl>
    <w:p w14:paraId="434EAA20" w14:textId="77777777" w:rsidR="00A05BCC" w:rsidRPr="00A05BCC" w:rsidRDefault="00A05BCC" w:rsidP="00A05BCC">
      <w:pPr>
        <w:spacing w:after="120"/>
        <w:ind w:firstLine="709"/>
        <w:rPr>
          <w:rFonts w:ascii="Times New Roman" w:eastAsia="Calibri" w:hAnsi="Times New Roman" w:cs="Times New Roman"/>
          <w:bCs/>
          <w:sz w:val="24"/>
          <w:szCs w:val="24"/>
        </w:rPr>
      </w:pPr>
    </w:p>
    <w:p w14:paraId="3BE16C8F" w14:textId="77777777" w:rsidR="00A05BCC" w:rsidRPr="00A05BCC" w:rsidRDefault="00A05BCC" w:rsidP="00A05BCC">
      <w:pPr>
        <w:keepNext/>
        <w:spacing w:after="120"/>
        <w:jc w:val="center"/>
        <w:outlineLvl w:val="0"/>
        <w:rPr>
          <w:rFonts w:ascii="Times New Roman" w:eastAsia="Segoe UI" w:hAnsi="Times New Roman" w:cs="Times New Roman"/>
          <w:b/>
          <w:bCs/>
          <w:caps/>
          <w:kern w:val="32"/>
          <w:sz w:val="24"/>
          <w:szCs w:val="24"/>
          <w:lang w:val="x-none" w:eastAsia="x-none"/>
        </w:rPr>
      </w:pPr>
    </w:p>
    <w:p w14:paraId="520E891B" w14:textId="77777777" w:rsidR="00A05BCC" w:rsidRPr="00A05BCC" w:rsidRDefault="00A05BCC" w:rsidP="00A05BCC">
      <w:pPr>
        <w:keepNext/>
        <w:spacing w:after="120"/>
        <w:jc w:val="center"/>
        <w:outlineLvl w:val="0"/>
        <w:rPr>
          <w:rFonts w:ascii="Times New Roman" w:eastAsia="Segoe UI" w:hAnsi="Times New Roman" w:cs="Times New Roman"/>
          <w:b/>
          <w:bCs/>
          <w:caps/>
          <w:kern w:val="32"/>
          <w:sz w:val="24"/>
          <w:szCs w:val="24"/>
          <w:lang w:eastAsia="x-none"/>
        </w:rPr>
      </w:pPr>
      <w:r w:rsidRPr="00A05BCC">
        <w:rPr>
          <w:rFonts w:ascii="Times New Roman" w:eastAsia="Segoe UI" w:hAnsi="Times New Roman" w:cs="Times New Roman"/>
          <w:b/>
          <w:bCs/>
          <w:caps/>
          <w:kern w:val="32"/>
          <w:sz w:val="24"/>
          <w:szCs w:val="24"/>
          <w:lang w:val="x-none" w:eastAsia="x-none"/>
        </w:rPr>
        <w:t xml:space="preserve">2. Структура и содержание </w:t>
      </w:r>
      <w:r w:rsidRPr="00A05BCC">
        <w:rPr>
          <w:rFonts w:ascii="Times New Roman" w:eastAsia="Segoe UI" w:hAnsi="Times New Roman" w:cs="Times New Roman"/>
          <w:b/>
          <w:bCs/>
          <w:caps/>
          <w:kern w:val="32"/>
          <w:sz w:val="24"/>
          <w:szCs w:val="24"/>
          <w:lang w:eastAsia="x-none"/>
        </w:rPr>
        <w:t>ДИСЦИПЛИНЫ</w:t>
      </w:r>
    </w:p>
    <w:p w14:paraId="12AEC4E0" w14:textId="77777777" w:rsidR="00A05BCC" w:rsidRPr="00A05BCC" w:rsidRDefault="00A05BCC" w:rsidP="00A05BCC">
      <w:pPr>
        <w:spacing w:after="120" w:line="276" w:lineRule="auto"/>
        <w:ind w:firstLine="709"/>
        <w:outlineLvl w:val="1"/>
        <w:rPr>
          <w:rFonts w:ascii="Times New Roman" w:eastAsia="Segoe UI" w:hAnsi="Times New Roman" w:cs="Times New Roman"/>
          <w:b/>
          <w:bCs/>
          <w:spacing w:val="15"/>
          <w:szCs w:val="24"/>
          <w:lang w:eastAsia="ru-RU"/>
        </w:rPr>
      </w:pPr>
      <w:r w:rsidRPr="00A05BCC">
        <w:rPr>
          <w:rFonts w:ascii="Times New Roman" w:eastAsia="Segoe UI" w:hAnsi="Times New Roman" w:cs="Times New Roman"/>
          <w:b/>
          <w:bCs/>
          <w:spacing w:val="15"/>
          <w:szCs w:val="24"/>
          <w:lang w:eastAsia="ru-RU"/>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2"/>
        <w:gridCol w:w="1132"/>
        <w:gridCol w:w="2272"/>
      </w:tblGrid>
      <w:tr w:rsidR="00A05BCC" w:rsidRPr="00A05BCC" w14:paraId="6F3CDD5E" w14:textId="77777777" w:rsidTr="00AD5821">
        <w:trPr>
          <w:trHeight w:val="23"/>
        </w:trPr>
        <w:tc>
          <w:tcPr>
            <w:tcW w:w="3259" w:type="pct"/>
            <w:vAlign w:val="center"/>
          </w:tcPr>
          <w:p w14:paraId="55C386B6" w14:textId="77777777" w:rsidR="00A05BCC" w:rsidRPr="00A05BCC" w:rsidRDefault="00A05BCC" w:rsidP="00A05BCC">
            <w:pPr>
              <w:jc w:val="center"/>
              <w:rPr>
                <w:rFonts w:ascii="Times New Roman" w:eastAsia="Calibri" w:hAnsi="Times New Roman" w:cs="Times New Roman"/>
                <w:b/>
                <w:sz w:val="20"/>
                <w:szCs w:val="20"/>
              </w:rPr>
            </w:pPr>
            <w:r w:rsidRPr="00A05BCC">
              <w:rPr>
                <w:rFonts w:ascii="Times New Roman" w:eastAsia="Calibri" w:hAnsi="Times New Roman" w:cs="Times New Roman"/>
                <w:b/>
                <w:sz w:val="20"/>
                <w:szCs w:val="20"/>
              </w:rPr>
              <w:t>Наименование составных частей дисциплины</w:t>
            </w:r>
          </w:p>
        </w:tc>
        <w:tc>
          <w:tcPr>
            <w:tcW w:w="579" w:type="pct"/>
            <w:vAlign w:val="center"/>
          </w:tcPr>
          <w:p w14:paraId="4913DCF1" w14:textId="77777777" w:rsidR="00A05BCC" w:rsidRPr="00A05BCC" w:rsidRDefault="00A05BCC" w:rsidP="00A05BCC">
            <w:pPr>
              <w:jc w:val="center"/>
              <w:rPr>
                <w:rFonts w:ascii="Times New Roman" w:eastAsia="Calibri" w:hAnsi="Times New Roman" w:cs="Times New Roman"/>
                <w:b/>
                <w:iCs/>
                <w:sz w:val="20"/>
                <w:szCs w:val="20"/>
              </w:rPr>
            </w:pPr>
            <w:r w:rsidRPr="00A05BCC">
              <w:rPr>
                <w:rFonts w:ascii="Times New Roman" w:eastAsia="Calibri" w:hAnsi="Times New Roman" w:cs="Times New Roman"/>
                <w:b/>
                <w:iCs/>
                <w:sz w:val="20"/>
                <w:szCs w:val="20"/>
              </w:rPr>
              <w:t>Объем в часах</w:t>
            </w:r>
          </w:p>
        </w:tc>
        <w:tc>
          <w:tcPr>
            <w:tcW w:w="1162" w:type="pct"/>
          </w:tcPr>
          <w:p w14:paraId="1A0FE7D0" w14:textId="77777777" w:rsidR="00A05BCC" w:rsidRPr="00A05BCC" w:rsidRDefault="00A05BCC" w:rsidP="00A05BCC">
            <w:pPr>
              <w:jc w:val="center"/>
              <w:rPr>
                <w:rFonts w:ascii="Times New Roman" w:eastAsia="Calibri" w:hAnsi="Times New Roman" w:cs="Times New Roman"/>
                <w:b/>
                <w:iCs/>
                <w:sz w:val="20"/>
                <w:szCs w:val="20"/>
              </w:rPr>
            </w:pPr>
            <w:r w:rsidRPr="00A05BCC">
              <w:rPr>
                <w:rFonts w:ascii="Times New Roman" w:eastAsia="Calibri" w:hAnsi="Times New Roman" w:cs="Times New Roman"/>
                <w:b/>
                <w:sz w:val="20"/>
                <w:szCs w:val="20"/>
              </w:rPr>
              <w:t>В т.ч. в форме практ. подготовки</w:t>
            </w:r>
          </w:p>
        </w:tc>
      </w:tr>
      <w:tr w:rsidR="00A05BCC" w:rsidRPr="00A05BCC" w14:paraId="4A985410" w14:textId="77777777" w:rsidTr="00AD5821">
        <w:trPr>
          <w:trHeight w:val="23"/>
        </w:trPr>
        <w:tc>
          <w:tcPr>
            <w:tcW w:w="3259" w:type="pct"/>
            <w:vAlign w:val="center"/>
          </w:tcPr>
          <w:p w14:paraId="0D0551F1" w14:textId="77777777" w:rsidR="00A05BCC" w:rsidRPr="00A05BCC" w:rsidRDefault="00A05BCC" w:rsidP="00A05BCC">
            <w:pPr>
              <w:jc w:val="both"/>
              <w:rPr>
                <w:rFonts w:ascii="Times New Roman" w:eastAsia="Calibri" w:hAnsi="Times New Roman" w:cs="Times New Roman"/>
                <w:bCs/>
                <w:sz w:val="20"/>
                <w:szCs w:val="20"/>
              </w:rPr>
            </w:pPr>
            <w:r w:rsidRPr="00A05BCC">
              <w:rPr>
                <w:rFonts w:ascii="Times New Roman" w:eastAsia="Calibri" w:hAnsi="Times New Roman" w:cs="Times New Roman"/>
                <w:bCs/>
                <w:sz w:val="20"/>
                <w:szCs w:val="20"/>
              </w:rPr>
              <w:t>Учебные занятия</w:t>
            </w:r>
          </w:p>
        </w:tc>
        <w:tc>
          <w:tcPr>
            <w:tcW w:w="579" w:type="pct"/>
            <w:vAlign w:val="center"/>
          </w:tcPr>
          <w:p w14:paraId="20254885" w14:textId="77777777" w:rsidR="00A05BCC" w:rsidRPr="00A05BCC" w:rsidRDefault="00A05BCC" w:rsidP="00A05BCC">
            <w:pPr>
              <w:jc w:val="center"/>
              <w:rPr>
                <w:rFonts w:ascii="Times New Roman" w:eastAsia="Calibri" w:hAnsi="Times New Roman" w:cs="Times New Roman"/>
                <w:bCs/>
                <w:sz w:val="20"/>
                <w:szCs w:val="20"/>
              </w:rPr>
            </w:pPr>
            <w:r w:rsidRPr="00A05BCC">
              <w:rPr>
                <w:rFonts w:ascii="Times New Roman" w:eastAsia="Calibri" w:hAnsi="Times New Roman" w:cs="Times New Roman"/>
                <w:bCs/>
                <w:sz w:val="20"/>
                <w:szCs w:val="20"/>
              </w:rPr>
              <w:t>44</w:t>
            </w:r>
          </w:p>
        </w:tc>
        <w:tc>
          <w:tcPr>
            <w:tcW w:w="1162" w:type="pct"/>
            <w:vAlign w:val="center"/>
          </w:tcPr>
          <w:p w14:paraId="515BD21C" w14:textId="77777777" w:rsidR="00A05BCC" w:rsidRPr="00A05BCC" w:rsidRDefault="00A05BCC" w:rsidP="00A05BCC">
            <w:pPr>
              <w:jc w:val="center"/>
              <w:rPr>
                <w:rFonts w:ascii="Times New Roman" w:eastAsia="Calibri" w:hAnsi="Times New Roman" w:cs="Times New Roman"/>
                <w:bCs/>
                <w:sz w:val="20"/>
                <w:szCs w:val="20"/>
              </w:rPr>
            </w:pPr>
            <w:r w:rsidRPr="00A05BCC">
              <w:rPr>
                <w:rFonts w:ascii="Times New Roman" w:eastAsia="Calibri" w:hAnsi="Times New Roman" w:cs="Times New Roman"/>
                <w:bCs/>
                <w:sz w:val="20"/>
                <w:szCs w:val="20"/>
              </w:rPr>
              <w:t>6</w:t>
            </w:r>
          </w:p>
        </w:tc>
      </w:tr>
      <w:tr w:rsidR="00A05BCC" w:rsidRPr="00A05BCC" w14:paraId="2ED7DC8E" w14:textId="77777777" w:rsidTr="00AD5821">
        <w:trPr>
          <w:trHeight w:val="23"/>
        </w:trPr>
        <w:tc>
          <w:tcPr>
            <w:tcW w:w="3259" w:type="pct"/>
          </w:tcPr>
          <w:p w14:paraId="50DDC620" w14:textId="77777777" w:rsidR="00A05BCC" w:rsidRPr="00A05BCC" w:rsidRDefault="00A05BCC" w:rsidP="00A05BCC">
            <w:pPr>
              <w:ind w:left="467"/>
              <w:rPr>
                <w:rFonts w:ascii="Times New Roman" w:eastAsia="Calibri" w:hAnsi="Times New Roman" w:cs="Times New Roman"/>
                <w:sz w:val="20"/>
                <w:szCs w:val="20"/>
                <w:lang w:val="en-US"/>
              </w:rPr>
            </w:pPr>
            <w:r w:rsidRPr="00A05BCC">
              <w:rPr>
                <w:rFonts w:ascii="Times New Roman" w:eastAsia="Calibri" w:hAnsi="Times New Roman" w:cs="Times New Roman"/>
                <w:sz w:val="20"/>
                <w:szCs w:val="20"/>
                <w:lang w:val="en-US"/>
              </w:rPr>
              <w:t>В том числе:</w:t>
            </w:r>
          </w:p>
        </w:tc>
        <w:tc>
          <w:tcPr>
            <w:tcW w:w="579" w:type="pct"/>
            <w:vAlign w:val="center"/>
          </w:tcPr>
          <w:p w14:paraId="67068B12" w14:textId="77777777" w:rsidR="00A05BCC" w:rsidRPr="00A05BCC" w:rsidRDefault="00A05BCC" w:rsidP="00A05BCC">
            <w:pPr>
              <w:jc w:val="center"/>
              <w:rPr>
                <w:rFonts w:ascii="Times New Roman" w:eastAsia="Calibri" w:hAnsi="Times New Roman" w:cs="Times New Roman"/>
                <w:bCs/>
                <w:sz w:val="20"/>
                <w:szCs w:val="20"/>
              </w:rPr>
            </w:pPr>
          </w:p>
        </w:tc>
        <w:tc>
          <w:tcPr>
            <w:tcW w:w="1162" w:type="pct"/>
            <w:vAlign w:val="center"/>
          </w:tcPr>
          <w:p w14:paraId="01121C64" w14:textId="77777777" w:rsidR="00A05BCC" w:rsidRPr="00A05BCC" w:rsidRDefault="00A05BCC" w:rsidP="00A05BCC">
            <w:pPr>
              <w:jc w:val="center"/>
              <w:rPr>
                <w:rFonts w:ascii="Times New Roman" w:eastAsia="Calibri" w:hAnsi="Times New Roman" w:cs="Times New Roman"/>
                <w:bCs/>
                <w:sz w:val="20"/>
                <w:szCs w:val="20"/>
              </w:rPr>
            </w:pPr>
          </w:p>
        </w:tc>
      </w:tr>
      <w:tr w:rsidR="00A05BCC" w:rsidRPr="00A05BCC" w14:paraId="4A3F8BBF" w14:textId="77777777" w:rsidTr="00AD5821">
        <w:trPr>
          <w:trHeight w:val="23"/>
        </w:trPr>
        <w:tc>
          <w:tcPr>
            <w:tcW w:w="3259" w:type="pct"/>
          </w:tcPr>
          <w:p w14:paraId="2A34FE38" w14:textId="77777777" w:rsidR="00A05BCC" w:rsidRPr="00A05BCC" w:rsidRDefault="00A05BCC" w:rsidP="00A05BCC">
            <w:pPr>
              <w:ind w:left="107"/>
              <w:rPr>
                <w:rFonts w:ascii="Times New Roman" w:eastAsia="Calibri" w:hAnsi="Times New Roman" w:cs="Times New Roman"/>
                <w:sz w:val="20"/>
                <w:szCs w:val="20"/>
                <w:lang w:val="en-US"/>
              </w:rPr>
            </w:pPr>
            <w:r w:rsidRPr="00A05BCC">
              <w:rPr>
                <w:rFonts w:ascii="Times New Roman" w:eastAsia="Calibri" w:hAnsi="Times New Roman" w:cs="Times New Roman"/>
                <w:sz w:val="20"/>
                <w:szCs w:val="20"/>
                <w:lang w:val="en-US"/>
              </w:rPr>
              <w:t>теоретическое обучение</w:t>
            </w:r>
          </w:p>
        </w:tc>
        <w:tc>
          <w:tcPr>
            <w:tcW w:w="579" w:type="pct"/>
            <w:vAlign w:val="center"/>
          </w:tcPr>
          <w:p w14:paraId="4E096606" w14:textId="77777777" w:rsidR="00A05BCC" w:rsidRPr="00A05BCC" w:rsidRDefault="00A05BCC" w:rsidP="00A05BCC">
            <w:pPr>
              <w:jc w:val="center"/>
              <w:rPr>
                <w:rFonts w:ascii="Times New Roman" w:eastAsia="Calibri" w:hAnsi="Times New Roman" w:cs="Times New Roman"/>
                <w:bCs/>
                <w:sz w:val="20"/>
                <w:szCs w:val="20"/>
              </w:rPr>
            </w:pPr>
            <w:r w:rsidRPr="00A05BCC">
              <w:rPr>
                <w:rFonts w:ascii="Times New Roman" w:eastAsia="Calibri" w:hAnsi="Times New Roman" w:cs="Times New Roman"/>
                <w:bCs/>
                <w:sz w:val="20"/>
                <w:szCs w:val="20"/>
              </w:rPr>
              <w:t>40</w:t>
            </w:r>
          </w:p>
        </w:tc>
        <w:tc>
          <w:tcPr>
            <w:tcW w:w="1162" w:type="pct"/>
            <w:vAlign w:val="center"/>
          </w:tcPr>
          <w:p w14:paraId="599BD4CC" w14:textId="77777777" w:rsidR="00A05BCC" w:rsidRPr="00A05BCC" w:rsidRDefault="00A05BCC" w:rsidP="00A05BCC">
            <w:pPr>
              <w:jc w:val="center"/>
              <w:rPr>
                <w:rFonts w:ascii="Times New Roman" w:eastAsia="Calibri" w:hAnsi="Times New Roman" w:cs="Times New Roman"/>
                <w:bCs/>
                <w:sz w:val="20"/>
                <w:szCs w:val="20"/>
              </w:rPr>
            </w:pPr>
            <w:r w:rsidRPr="00A05BCC">
              <w:rPr>
                <w:rFonts w:ascii="Times New Roman" w:eastAsia="Calibri" w:hAnsi="Times New Roman" w:cs="Times New Roman"/>
                <w:bCs/>
                <w:sz w:val="20"/>
                <w:szCs w:val="20"/>
              </w:rPr>
              <w:t>4</w:t>
            </w:r>
          </w:p>
        </w:tc>
      </w:tr>
      <w:tr w:rsidR="00A05BCC" w:rsidRPr="00A05BCC" w14:paraId="1F21ADFA" w14:textId="77777777" w:rsidTr="00AD5821">
        <w:trPr>
          <w:trHeight w:val="23"/>
        </w:trPr>
        <w:tc>
          <w:tcPr>
            <w:tcW w:w="3259" w:type="pct"/>
          </w:tcPr>
          <w:p w14:paraId="02E0FEF9" w14:textId="77777777" w:rsidR="00A05BCC" w:rsidRPr="00A05BCC" w:rsidRDefault="00A05BCC" w:rsidP="00A05BCC">
            <w:pPr>
              <w:ind w:left="107"/>
              <w:rPr>
                <w:rFonts w:ascii="Times New Roman" w:eastAsia="Calibri" w:hAnsi="Times New Roman" w:cs="Times New Roman"/>
                <w:sz w:val="20"/>
                <w:szCs w:val="20"/>
              </w:rPr>
            </w:pPr>
            <w:r w:rsidRPr="00A05BCC">
              <w:rPr>
                <w:rFonts w:ascii="Times New Roman" w:eastAsia="Calibri" w:hAnsi="Times New Roman" w:cs="Times New Roman"/>
                <w:sz w:val="20"/>
                <w:szCs w:val="20"/>
              </w:rPr>
              <w:t xml:space="preserve">практические  занятия </w:t>
            </w:r>
          </w:p>
        </w:tc>
        <w:tc>
          <w:tcPr>
            <w:tcW w:w="579" w:type="pct"/>
            <w:vAlign w:val="center"/>
          </w:tcPr>
          <w:p w14:paraId="0CA24F1B" w14:textId="77777777" w:rsidR="00A05BCC" w:rsidRPr="00A05BCC" w:rsidRDefault="00A05BCC" w:rsidP="00A05BCC">
            <w:pPr>
              <w:jc w:val="center"/>
              <w:rPr>
                <w:rFonts w:ascii="Times New Roman" w:eastAsia="Calibri" w:hAnsi="Times New Roman" w:cs="Times New Roman"/>
                <w:bCs/>
                <w:sz w:val="20"/>
                <w:szCs w:val="20"/>
              </w:rPr>
            </w:pPr>
            <w:r w:rsidRPr="00A05BCC">
              <w:rPr>
                <w:rFonts w:ascii="Times New Roman" w:eastAsia="Calibri" w:hAnsi="Times New Roman" w:cs="Times New Roman"/>
                <w:bCs/>
                <w:sz w:val="20"/>
                <w:szCs w:val="20"/>
              </w:rPr>
              <w:t>4</w:t>
            </w:r>
          </w:p>
        </w:tc>
        <w:tc>
          <w:tcPr>
            <w:tcW w:w="1162" w:type="pct"/>
            <w:vAlign w:val="center"/>
          </w:tcPr>
          <w:p w14:paraId="49C17E93" w14:textId="77777777" w:rsidR="00A05BCC" w:rsidRPr="00A05BCC" w:rsidRDefault="00A05BCC" w:rsidP="00A05BCC">
            <w:pPr>
              <w:jc w:val="center"/>
              <w:rPr>
                <w:rFonts w:ascii="Times New Roman" w:eastAsia="Calibri" w:hAnsi="Times New Roman" w:cs="Times New Roman"/>
                <w:bCs/>
                <w:sz w:val="20"/>
                <w:szCs w:val="20"/>
              </w:rPr>
            </w:pPr>
            <w:r w:rsidRPr="00A05BCC">
              <w:rPr>
                <w:rFonts w:ascii="Times New Roman" w:eastAsia="Calibri" w:hAnsi="Times New Roman" w:cs="Times New Roman"/>
                <w:bCs/>
                <w:sz w:val="20"/>
                <w:szCs w:val="20"/>
              </w:rPr>
              <w:t>2</w:t>
            </w:r>
          </w:p>
        </w:tc>
      </w:tr>
      <w:tr w:rsidR="00A05BCC" w:rsidRPr="00A05BCC" w14:paraId="6E52C886" w14:textId="77777777" w:rsidTr="00AD5821">
        <w:trPr>
          <w:trHeight w:val="23"/>
        </w:trPr>
        <w:tc>
          <w:tcPr>
            <w:tcW w:w="3259" w:type="pct"/>
            <w:vAlign w:val="center"/>
          </w:tcPr>
          <w:p w14:paraId="6A1C1F8B" w14:textId="77777777" w:rsidR="00A05BCC" w:rsidRPr="00A05BCC" w:rsidRDefault="00A05BCC" w:rsidP="00A05BCC">
            <w:pPr>
              <w:jc w:val="both"/>
              <w:rPr>
                <w:rFonts w:ascii="Times New Roman" w:eastAsia="Calibri" w:hAnsi="Times New Roman" w:cs="Times New Roman"/>
                <w:bCs/>
                <w:sz w:val="20"/>
                <w:szCs w:val="20"/>
              </w:rPr>
            </w:pPr>
            <w:r w:rsidRPr="00A05BCC">
              <w:rPr>
                <w:rFonts w:ascii="Times New Roman" w:eastAsia="Calibri" w:hAnsi="Times New Roman" w:cs="Times New Roman"/>
                <w:bCs/>
                <w:sz w:val="20"/>
                <w:szCs w:val="20"/>
              </w:rPr>
              <w:t>Самостоятельная работа</w:t>
            </w:r>
          </w:p>
        </w:tc>
        <w:tc>
          <w:tcPr>
            <w:tcW w:w="579" w:type="pct"/>
            <w:vAlign w:val="center"/>
          </w:tcPr>
          <w:p w14:paraId="53F2FB86" w14:textId="77777777" w:rsidR="00A05BCC" w:rsidRPr="00A05BCC" w:rsidRDefault="00A05BCC" w:rsidP="00A05BCC">
            <w:pPr>
              <w:jc w:val="center"/>
              <w:rPr>
                <w:rFonts w:ascii="Times New Roman" w:eastAsia="Calibri" w:hAnsi="Times New Roman" w:cs="Times New Roman"/>
                <w:bCs/>
                <w:sz w:val="20"/>
                <w:szCs w:val="20"/>
              </w:rPr>
            </w:pPr>
            <w:r w:rsidRPr="00A05BCC">
              <w:rPr>
                <w:rFonts w:ascii="Times New Roman" w:eastAsia="Calibri" w:hAnsi="Times New Roman" w:cs="Times New Roman"/>
                <w:bCs/>
                <w:sz w:val="20"/>
                <w:szCs w:val="20"/>
              </w:rPr>
              <w:t>2</w:t>
            </w:r>
          </w:p>
        </w:tc>
        <w:tc>
          <w:tcPr>
            <w:tcW w:w="1162" w:type="pct"/>
            <w:vAlign w:val="center"/>
          </w:tcPr>
          <w:p w14:paraId="2BA83054" w14:textId="77777777" w:rsidR="00A05BCC" w:rsidRPr="00A05BCC" w:rsidRDefault="00A05BCC" w:rsidP="00A05BCC">
            <w:pPr>
              <w:jc w:val="center"/>
              <w:rPr>
                <w:rFonts w:ascii="Times New Roman" w:eastAsia="Calibri" w:hAnsi="Times New Roman" w:cs="Times New Roman"/>
                <w:bCs/>
                <w:sz w:val="20"/>
                <w:szCs w:val="20"/>
              </w:rPr>
            </w:pPr>
            <w:r w:rsidRPr="00A05BCC">
              <w:rPr>
                <w:rFonts w:ascii="Times New Roman" w:eastAsia="Calibri" w:hAnsi="Times New Roman" w:cs="Times New Roman"/>
                <w:bCs/>
                <w:sz w:val="20"/>
                <w:szCs w:val="20"/>
              </w:rPr>
              <w:t>-</w:t>
            </w:r>
          </w:p>
        </w:tc>
      </w:tr>
      <w:tr w:rsidR="00A05BCC" w:rsidRPr="00A05BCC" w14:paraId="0F596E86" w14:textId="77777777" w:rsidTr="00AD5821">
        <w:trPr>
          <w:trHeight w:val="23"/>
        </w:trPr>
        <w:tc>
          <w:tcPr>
            <w:tcW w:w="3259" w:type="pct"/>
            <w:vAlign w:val="center"/>
          </w:tcPr>
          <w:p w14:paraId="78E3BDDA" w14:textId="77777777" w:rsidR="00A05BCC" w:rsidRPr="00A05BCC" w:rsidRDefault="00A05BCC" w:rsidP="00A05BCC">
            <w:pPr>
              <w:jc w:val="both"/>
              <w:rPr>
                <w:rFonts w:ascii="Times New Roman" w:eastAsia="Calibri" w:hAnsi="Times New Roman" w:cs="Times New Roman"/>
                <w:bCs/>
                <w:sz w:val="20"/>
                <w:szCs w:val="20"/>
              </w:rPr>
            </w:pPr>
            <w:r w:rsidRPr="00A05BCC">
              <w:rPr>
                <w:rFonts w:ascii="Times New Roman" w:eastAsia="Calibri" w:hAnsi="Times New Roman" w:cs="Times New Roman"/>
                <w:bCs/>
                <w:sz w:val="20"/>
                <w:szCs w:val="20"/>
              </w:rPr>
              <w:t xml:space="preserve">Промежуточная аттестация в форме </w:t>
            </w:r>
            <w:r w:rsidRPr="00A05BCC">
              <w:rPr>
                <w:rFonts w:ascii="Times New Roman" w:eastAsia="Calibri" w:hAnsi="Times New Roman" w:cs="Times New Roman"/>
                <w:sz w:val="20"/>
                <w:szCs w:val="20"/>
              </w:rPr>
              <w:t>дифференцированного зачета</w:t>
            </w:r>
          </w:p>
        </w:tc>
        <w:tc>
          <w:tcPr>
            <w:tcW w:w="579" w:type="pct"/>
            <w:vAlign w:val="center"/>
          </w:tcPr>
          <w:p w14:paraId="53F75A17" w14:textId="77777777" w:rsidR="00A05BCC" w:rsidRPr="00A05BCC" w:rsidRDefault="00A05BCC" w:rsidP="00A05BCC">
            <w:pPr>
              <w:jc w:val="center"/>
              <w:rPr>
                <w:rFonts w:ascii="Times New Roman" w:eastAsia="Calibri" w:hAnsi="Times New Roman" w:cs="Times New Roman"/>
                <w:bCs/>
                <w:sz w:val="20"/>
                <w:szCs w:val="20"/>
              </w:rPr>
            </w:pPr>
            <w:r w:rsidRPr="00A05BCC">
              <w:rPr>
                <w:rFonts w:ascii="Times New Roman" w:eastAsia="Calibri" w:hAnsi="Times New Roman" w:cs="Times New Roman"/>
                <w:bCs/>
                <w:sz w:val="20"/>
                <w:szCs w:val="20"/>
              </w:rPr>
              <w:t>2</w:t>
            </w:r>
          </w:p>
        </w:tc>
        <w:tc>
          <w:tcPr>
            <w:tcW w:w="1162" w:type="pct"/>
            <w:vAlign w:val="center"/>
          </w:tcPr>
          <w:p w14:paraId="534814F9" w14:textId="77777777" w:rsidR="00A05BCC" w:rsidRPr="00A05BCC" w:rsidRDefault="00A05BCC" w:rsidP="00A05BCC">
            <w:pPr>
              <w:jc w:val="center"/>
              <w:rPr>
                <w:rFonts w:ascii="Times New Roman" w:eastAsia="Calibri" w:hAnsi="Times New Roman" w:cs="Times New Roman"/>
                <w:bCs/>
                <w:sz w:val="20"/>
                <w:szCs w:val="20"/>
              </w:rPr>
            </w:pPr>
          </w:p>
        </w:tc>
      </w:tr>
      <w:tr w:rsidR="00A05BCC" w:rsidRPr="00A05BCC" w14:paraId="471A74ED" w14:textId="77777777" w:rsidTr="00AD5821">
        <w:trPr>
          <w:trHeight w:val="23"/>
        </w:trPr>
        <w:tc>
          <w:tcPr>
            <w:tcW w:w="3259" w:type="pct"/>
            <w:vAlign w:val="center"/>
          </w:tcPr>
          <w:p w14:paraId="74F1CAE4" w14:textId="77777777" w:rsidR="00A05BCC" w:rsidRPr="00A05BCC" w:rsidRDefault="00A05BCC" w:rsidP="00A05BCC">
            <w:pPr>
              <w:jc w:val="both"/>
              <w:rPr>
                <w:rFonts w:ascii="Times New Roman" w:eastAsia="Calibri" w:hAnsi="Times New Roman" w:cs="Times New Roman"/>
                <w:bCs/>
                <w:sz w:val="20"/>
                <w:szCs w:val="20"/>
              </w:rPr>
            </w:pPr>
            <w:r w:rsidRPr="00A05BCC">
              <w:rPr>
                <w:rFonts w:ascii="Times New Roman" w:eastAsia="Calibri" w:hAnsi="Times New Roman" w:cs="Times New Roman"/>
                <w:bCs/>
                <w:sz w:val="20"/>
                <w:szCs w:val="20"/>
              </w:rPr>
              <w:t>Всего</w:t>
            </w:r>
          </w:p>
        </w:tc>
        <w:tc>
          <w:tcPr>
            <w:tcW w:w="579" w:type="pct"/>
            <w:vAlign w:val="center"/>
          </w:tcPr>
          <w:p w14:paraId="7B018037" w14:textId="77777777" w:rsidR="00A05BCC" w:rsidRPr="00A05BCC" w:rsidRDefault="00A05BCC" w:rsidP="00A05BCC">
            <w:pPr>
              <w:jc w:val="center"/>
              <w:rPr>
                <w:rFonts w:ascii="Times New Roman" w:eastAsia="Calibri" w:hAnsi="Times New Roman" w:cs="Times New Roman"/>
                <w:b/>
                <w:sz w:val="20"/>
                <w:szCs w:val="20"/>
              </w:rPr>
            </w:pPr>
            <w:r w:rsidRPr="00A05BCC">
              <w:rPr>
                <w:rFonts w:ascii="Times New Roman" w:eastAsia="Calibri" w:hAnsi="Times New Roman" w:cs="Times New Roman"/>
                <w:b/>
                <w:sz w:val="20"/>
                <w:szCs w:val="20"/>
              </w:rPr>
              <w:t>48</w:t>
            </w:r>
          </w:p>
        </w:tc>
        <w:tc>
          <w:tcPr>
            <w:tcW w:w="1162" w:type="pct"/>
            <w:vAlign w:val="center"/>
          </w:tcPr>
          <w:p w14:paraId="03A0B3B2" w14:textId="77777777" w:rsidR="00A05BCC" w:rsidRPr="00A05BCC" w:rsidRDefault="00A05BCC" w:rsidP="00A05BCC">
            <w:pPr>
              <w:jc w:val="center"/>
              <w:rPr>
                <w:rFonts w:ascii="Times New Roman" w:eastAsia="Calibri" w:hAnsi="Times New Roman" w:cs="Times New Roman"/>
                <w:b/>
                <w:sz w:val="20"/>
                <w:szCs w:val="20"/>
              </w:rPr>
            </w:pPr>
          </w:p>
        </w:tc>
      </w:tr>
    </w:tbl>
    <w:p w14:paraId="5D0489F4" w14:textId="77777777" w:rsidR="00A05BCC" w:rsidRPr="00A05BCC" w:rsidRDefault="00A05BCC" w:rsidP="00A05BCC">
      <w:pPr>
        <w:rPr>
          <w:rFonts w:ascii="Times New Roman" w:eastAsia="Segoe UI" w:hAnsi="Times New Roman" w:cs="Times New Roman"/>
          <w:b/>
          <w:bCs/>
          <w:sz w:val="24"/>
          <w:szCs w:val="24"/>
          <w:lang w:eastAsia="ru-RU"/>
        </w:rPr>
      </w:pPr>
      <w:r w:rsidRPr="00A05BCC">
        <w:rPr>
          <w:rFonts w:ascii="Times New Roman" w:eastAsia="Calibri" w:hAnsi="Times New Roman" w:cs="Times New Roman"/>
        </w:rPr>
        <w:br w:type="page"/>
      </w:r>
    </w:p>
    <w:p w14:paraId="122D3806" w14:textId="77777777" w:rsidR="00A05BCC" w:rsidRPr="00A05BCC" w:rsidRDefault="00A05BCC" w:rsidP="00A05BCC">
      <w:pPr>
        <w:spacing w:after="120" w:line="276" w:lineRule="auto"/>
        <w:ind w:firstLine="709"/>
        <w:outlineLvl w:val="1"/>
        <w:rPr>
          <w:rFonts w:ascii="Times New Roman" w:eastAsia="Segoe UI" w:hAnsi="Times New Roman" w:cs="Times New Roman"/>
          <w:b/>
          <w:bCs/>
          <w:color w:val="5A5A5A"/>
          <w:spacing w:val="15"/>
          <w:szCs w:val="24"/>
          <w:lang w:eastAsia="ru-RU"/>
        </w:rPr>
        <w:sectPr w:rsidR="00A05BCC" w:rsidRPr="00A05BCC" w:rsidSect="00AD5821">
          <w:headerReference w:type="even" r:id="rId124"/>
          <w:pgSz w:w="11906" w:h="16838"/>
          <w:pgMar w:top="1134" w:right="567" w:bottom="993" w:left="1701" w:header="709" w:footer="709" w:gutter="0"/>
          <w:cols w:space="708"/>
          <w:docGrid w:linePitch="360"/>
        </w:sectPr>
      </w:pPr>
    </w:p>
    <w:p w14:paraId="6BCB049C" w14:textId="77777777" w:rsidR="00A05BCC" w:rsidRPr="00A05BCC" w:rsidRDefault="00A05BCC" w:rsidP="00A05BCC">
      <w:pPr>
        <w:spacing w:after="120" w:line="276" w:lineRule="auto"/>
        <w:ind w:firstLine="709"/>
        <w:outlineLvl w:val="1"/>
        <w:rPr>
          <w:rFonts w:ascii="Times New Roman" w:eastAsia="Segoe UI" w:hAnsi="Times New Roman" w:cs="Times New Roman"/>
          <w:b/>
          <w:bCs/>
          <w:spacing w:val="15"/>
          <w:szCs w:val="24"/>
          <w:lang w:eastAsia="ru-RU"/>
        </w:rPr>
      </w:pPr>
      <w:r w:rsidRPr="00A05BCC">
        <w:rPr>
          <w:rFonts w:ascii="Times New Roman" w:eastAsia="Segoe UI" w:hAnsi="Times New Roman" w:cs="Times New Roman"/>
          <w:b/>
          <w:bCs/>
          <w:spacing w:val="15"/>
          <w:szCs w:val="24"/>
          <w:lang w:eastAsia="ru-RU"/>
        </w:rPr>
        <w:lastRenderedPageBreak/>
        <w:t>2.2. Содержание дисциплины</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gridCol w:w="2694"/>
        <w:gridCol w:w="2409"/>
      </w:tblGrid>
      <w:tr w:rsidR="00A05BCC" w:rsidRPr="00A05BCC" w14:paraId="2A417D12" w14:textId="77777777" w:rsidTr="00AD5821">
        <w:trPr>
          <w:trHeight w:val="903"/>
        </w:trPr>
        <w:tc>
          <w:tcPr>
            <w:tcW w:w="2972" w:type="dxa"/>
            <w:vAlign w:val="center"/>
          </w:tcPr>
          <w:p w14:paraId="667CCAFB" w14:textId="77777777" w:rsidR="00A05BCC" w:rsidRPr="00A05BCC" w:rsidRDefault="00A05BCC" w:rsidP="00A05BCC">
            <w:pPr>
              <w:jc w:val="center"/>
              <w:rPr>
                <w:rFonts w:ascii="Times New Roman" w:eastAsia="Times New Roman" w:hAnsi="Times New Roman" w:cs="Times New Roman"/>
                <w:b/>
                <w:sz w:val="20"/>
                <w:szCs w:val="20"/>
                <w:lang w:eastAsia="ru-RU"/>
              </w:rPr>
            </w:pPr>
            <w:r w:rsidRPr="00A05BCC">
              <w:rPr>
                <w:rFonts w:ascii="Times New Roman" w:eastAsia="Times New Roman" w:hAnsi="Times New Roman" w:cs="Times New Roman"/>
                <w:b/>
                <w:bCs/>
                <w:sz w:val="20"/>
                <w:szCs w:val="20"/>
                <w:lang w:eastAsia="ru-RU"/>
              </w:rPr>
              <w:t>Наименование разделов и тем</w:t>
            </w:r>
          </w:p>
        </w:tc>
        <w:tc>
          <w:tcPr>
            <w:tcW w:w="6662" w:type="dxa"/>
            <w:vAlign w:val="center"/>
          </w:tcPr>
          <w:p w14:paraId="5C83F831" w14:textId="77777777" w:rsidR="00A05BCC" w:rsidRPr="00A05BCC" w:rsidRDefault="00A05BCC" w:rsidP="00A05BCC">
            <w:pPr>
              <w:suppressAutoHyphens/>
              <w:jc w:val="center"/>
              <w:rPr>
                <w:rFonts w:ascii="Times New Roman" w:eastAsia="Times New Roman" w:hAnsi="Times New Roman" w:cs="Times New Roman"/>
                <w:b/>
                <w:sz w:val="20"/>
                <w:szCs w:val="20"/>
                <w:lang w:eastAsia="ru-RU"/>
              </w:rPr>
            </w:pPr>
            <w:r w:rsidRPr="00A05BCC">
              <w:rPr>
                <w:rFonts w:ascii="Times New Roman" w:eastAsia="Times New Roman" w:hAnsi="Times New Roman" w:cs="Times New Roman"/>
                <w:b/>
                <w:bCs/>
                <w:sz w:val="20"/>
                <w:szCs w:val="20"/>
                <w:lang w:eastAsia="ru-RU"/>
              </w:rPr>
              <w:t>Содержание учебного материала, практических и лабораторных занятий</w:t>
            </w:r>
          </w:p>
        </w:tc>
        <w:tc>
          <w:tcPr>
            <w:tcW w:w="2694" w:type="dxa"/>
          </w:tcPr>
          <w:p w14:paraId="4DD5570D" w14:textId="77777777" w:rsidR="00A05BCC" w:rsidRPr="00A05BCC" w:rsidRDefault="00A05BCC" w:rsidP="00A05BCC">
            <w:pPr>
              <w:suppressAutoHyphens/>
              <w:jc w:val="center"/>
              <w:rPr>
                <w:rFonts w:ascii="Times New Roman" w:eastAsia="Times New Roman" w:hAnsi="Times New Roman" w:cs="Times New Roman"/>
                <w:b/>
                <w:bCs/>
                <w:sz w:val="20"/>
                <w:szCs w:val="20"/>
                <w:lang w:eastAsia="ru-RU"/>
              </w:rPr>
            </w:pPr>
            <w:r w:rsidRPr="00A05BCC">
              <w:rPr>
                <w:rFonts w:ascii="Times New Roman" w:eastAsia="Calibri" w:hAnsi="Times New Roman" w:cs="Times New Roman"/>
                <w:b/>
                <w:bCs/>
                <w:sz w:val="20"/>
                <w:szCs w:val="20"/>
              </w:rPr>
              <w:t xml:space="preserve">Объем, ак. ч. / </w:t>
            </w:r>
            <w:r w:rsidRPr="00A05BCC">
              <w:rPr>
                <w:rFonts w:ascii="Times New Roman" w:eastAsia="Calibri" w:hAnsi="Times New Roman" w:cs="Times New Roman"/>
                <w:b/>
                <w:bCs/>
                <w:sz w:val="20"/>
                <w:szCs w:val="20"/>
              </w:rPr>
              <w:br/>
              <w:t xml:space="preserve">в том числе </w:t>
            </w:r>
            <w:r w:rsidRPr="00A05BCC">
              <w:rPr>
                <w:rFonts w:ascii="Times New Roman" w:eastAsia="Calibri" w:hAnsi="Times New Roman" w:cs="Times New Roman"/>
                <w:b/>
                <w:bCs/>
                <w:sz w:val="20"/>
                <w:szCs w:val="20"/>
              </w:rPr>
              <w:br/>
              <w:t xml:space="preserve">в форме практической подготовки, </w:t>
            </w:r>
            <w:r w:rsidRPr="00A05BCC">
              <w:rPr>
                <w:rFonts w:ascii="Times New Roman" w:eastAsia="Calibri" w:hAnsi="Times New Roman" w:cs="Times New Roman"/>
                <w:b/>
                <w:bCs/>
                <w:sz w:val="20"/>
                <w:szCs w:val="20"/>
              </w:rPr>
              <w:br/>
              <w:t>ак. ч.</w:t>
            </w:r>
          </w:p>
        </w:tc>
        <w:tc>
          <w:tcPr>
            <w:tcW w:w="2409" w:type="dxa"/>
          </w:tcPr>
          <w:p w14:paraId="0C79731B" w14:textId="77777777" w:rsidR="00A05BCC" w:rsidRPr="00A05BCC" w:rsidRDefault="00A05BCC" w:rsidP="00A05BCC">
            <w:pPr>
              <w:suppressAutoHyphens/>
              <w:jc w:val="center"/>
              <w:rPr>
                <w:rFonts w:ascii="Times New Roman" w:eastAsia="Times New Roman" w:hAnsi="Times New Roman" w:cs="Times New Roman"/>
                <w:b/>
                <w:bCs/>
                <w:sz w:val="20"/>
                <w:szCs w:val="20"/>
                <w:lang w:eastAsia="ru-RU"/>
              </w:rPr>
            </w:pPr>
            <w:r w:rsidRPr="00A05BCC">
              <w:rPr>
                <w:rFonts w:ascii="Times New Roman" w:eastAsia="Calibri" w:hAnsi="Times New Roman" w:cs="Times New Roman"/>
                <w:b/>
                <w:bCs/>
                <w:sz w:val="20"/>
                <w:szCs w:val="20"/>
              </w:rPr>
              <w:t>Коды компетенций, формированию которых способствует элемент программы</w:t>
            </w:r>
          </w:p>
        </w:tc>
      </w:tr>
      <w:tr w:rsidR="00A05BCC" w:rsidRPr="00A05BCC" w14:paraId="1332D4E9" w14:textId="77777777" w:rsidTr="00AD5821">
        <w:tc>
          <w:tcPr>
            <w:tcW w:w="9634" w:type="dxa"/>
            <w:gridSpan w:val="2"/>
          </w:tcPr>
          <w:p w14:paraId="2D67E01A" w14:textId="77777777" w:rsidR="00A05BCC" w:rsidRPr="00A05BCC" w:rsidRDefault="00A05BCC" w:rsidP="00A05BCC">
            <w:pPr>
              <w:rPr>
                <w:rFonts w:ascii="Times New Roman" w:eastAsia="Times New Roman" w:hAnsi="Times New Roman" w:cs="Times New Roman"/>
                <w:i/>
                <w:sz w:val="20"/>
                <w:szCs w:val="20"/>
                <w:lang w:eastAsia="ru-RU"/>
              </w:rPr>
            </w:pPr>
            <w:r w:rsidRPr="00A05BCC">
              <w:rPr>
                <w:rFonts w:ascii="Times New Roman" w:eastAsia="Calibri" w:hAnsi="Times New Roman" w:cs="Times New Roman"/>
                <w:b/>
                <w:bCs/>
                <w:sz w:val="20"/>
                <w:szCs w:val="20"/>
              </w:rPr>
              <w:t>Раздел 1. Взаимодействие окружающей среды и общества</w:t>
            </w:r>
          </w:p>
        </w:tc>
        <w:tc>
          <w:tcPr>
            <w:tcW w:w="2694" w:type="dxa"/>
            <w:vAlign w:val="center"/>
          </w:tcPr>
          <w:p w14:paraId="050D00A5" w14:textId="77777777" w:rsidR="00A05BCC" w:rsidRPr="00A05BCC" w:rsidRDefault="00A05BCC" w:rsidP="00A05BCC">
            <w:pPr>
              <w:jc w:val="center"/>
              <w:rPr>
                <w:rFonts w:ascii="Times New Roman" w:eastAsia="Times New Roman" w:hAnsi="Times New Roman" w:cs="Times New Roman"/>
                <w:bCs/>
                <w:sz w:val="20"/>
                <w:szCs w:val="20"/>
                <w:lang w:eastAsia="ru-RU"/>
              </w:rPr>
            </w:pPr>
            <w:r w:rsidRPr="00A05BCC">
              <w:rPr>
                <w:rFonts w:ascii="Times New Roman" w:eastAsia="Times New Roman" w:hAnsi="Times New Roman" w:cs="Times New Roman"/>
                <w:b/>
                <w:bCs/>
                <w:sz w:val="20"/>
                <w:szCs w:val="20"/>
                <w:lang w:eastAsia="ru-RU"/>
              </w:rPr>
              <w:t>36/</w:t>
            </w:r>
            <w:r w:rsidRPr="00A05BCC">
              <w:rPr>
                <w:rFonts w:ascii="Times New Roman" w:eastAsia="Times New Roman" w:hAnsi="Times New Roman" w:cs="Times New Roman"/>
                <w:bCs/>
                <w:sz w:val="20"/>
                <w:szCs w:val="20"/>
                <w:lang w:eastAsia="ru-RU"/>
              </w:rPr>
              <w:t>2</w:t>
            </w:r>
          </w:p>
        </w:tc>
        <w:tc>
          <w:tcPr>
            <w:tcW w:w="2409" w:type="dxa"/>
          </w:tcPr>
          <w:p w14:paraId="5EDE5A16" w14:textId="77777777" w:rsidR="00A05BCC" w:rsidRPr="00A05BCC" w:rsidRDefault="00A05BCC" w:rsidP="00A05BCC">
            <w:pPr>
              <w:rPr>
                <w:rFonts w:ascii="Times New Roman" w:eastAsia="Times New Roman" w:hAnsi="Times New Roman" w:cs="Times New Roman"/>
                <w:b/>
                <w:bCs/>
                <w:sz w:val="20"/>
                <w:szCs w:val="20"/>
                <w:lang w:eastAsia="ru-RU"/>
              </w:rPr>
            </w:pPr>
          </w:p>
        </w:tc>
      </w:tr>
      <w:tr w:rsidR="00A05BCC" w:rsidRPr="00A05BCC" w14:paraId="3A1FFFD8" w14:textId="77777777" w:rsidTr="00AD5821">
        <w:tc>
          <w:tcPr>
            <w:tcW w:w="2972" w:type="dxa"/>
            <w:vMerge w:val="restart"/>
          </w:tcPr>
          <w:p w14:paraId="201EBD19" w14:textId="77777777" w:rsidR="00A05BCC" w:rsidRPr="00A05BCC" w:rsidRDefault="00A05BCC" w:rsidP="00A05BCC">
            <w:pPr>
              <w:rPr>
                <w:rFonts w:ascii="Times New Roman" w:eastAsia="Calibri" w:hAnsi="Times New Roman" w:cs="Times New Roman"/>
                <w:b/>
                <w:bCs/>
                <w:sz w:val="20"/>
                <w:szCs w:val="20"/>
              </w:rPr>
            </w:pPr>
            <w:r w:rsidRPr="00A05BCC">
              <w:rPr>
                <w:rFonts w:ascii="Times New Roman" w:eastAsia="Calibri" w:hAnsi="Times New Roman" w:cs="Times New Roman"/>
                <w:b/>
                <w:bCs/>
                <w:sz w:val="20"/>
                <w:szCs w:val="20"/>
              </w:rPr>
              <w:t xml:space="preserve">Тема 1.1 </w:t>
            </w:r>
            <w:r w:rsidRPr="00A05BCC">
              <w:rPr>
                <w:rFonts w:ascii="Times New Roman" w:eastAsia="Calibri" w:hAnsi="Times New Roman" w:cs="Times New Roman"/>
                <w:bCs/>
                <w:sz w:val="20"/>
                <w:szCs w:val="20"/>
              </w:rPr>
              <w:t>Введение</w:t>
            </w:r>
          </w:p>
        </w:tc>
        <w:tc>
          <w:tcPr>
            <w:tcW w:w="6662" w:type="dxa"/>
          </w:tcPr>
          <w:p w14:paraId="56492260" w14:textId="77777777" w:rsidR="00A05BCC" w:rsidRPr="00A05BCC" w:rsidRDefault="00A05BCC" w:rsidP="00A05BCC">
            <w:pPr>
              <w:rPr>
                <w:rFonts w:ascii="Times New Roman" w:eastAsia="Calibri" w:hAnsi="Times New Roman" w:cs="Times New Roman"/>
                <w:b/>
                <w:bCs/>
                <w:i/>
                <w:sz w:val="20"/>
                <w:szCs w:val="20"/>
              </w:rPr>
            </w:pPr>
            <w:r w:rsidRPr="00A05BCC">
              <w:rPr>
                <w:rFonts w:ascii="Times New Roman" w:eastAsia="Calibri" w:hAnsi="Times New Roman" w:cs="Times New Roman"/>
                <w:b/>
                <w:bCs/>
                <w:sz w:val="20"/>
                <w:szCs w:val="20"/>
              </w:rPr>
              <w:t xml:space="preserve">Содержание </w:t>
            </w:r>
          </w:p>
        </w:tc>
        <w:tc>
          <w:tcPr>
            <w:tcW w:w="2694" w:type="dxa"/>
            <w:vAlign w:val="center"/>
          </w:tcPr>
          <w:p w14:paraId="4EB8A2DA" w14:textId="77777777" w:rsidR="00A05BCC" w:rsidRPr="00A05BCC" w:rsidRDefault="00A05BCC" w:rsidP="00A05BCC">
            <w:pPr>
              <w:suppressAutoHyphens/>
              <w:jc w:val="center"/>
              <w:rPr>
                <w:rFonts w:ascii="Times New Roman" w:eastAsia="Calibri" w:hAnsi="Times New Roman" w:cs="Times New Roman"/>
                <w:b/>
                <w:i/>
                <w:iCs/>
                <w:sz w:val="20"/>
                <w:szCs w:val="20"/>
              </w:rPr>
            </w:pPr>
            <w:r w:rsidRPr="00A05BCC">
              <w:rPr>
                <w:rFonts w:ascii="Times New Roman" w:eastAsia="Calibri" w:hAnsi="Times New Roman" w:cs="Times New Roman"/>
                <w:b/>
                <w:iCs/>
                <w:sz w:val="20"/>
                <w:szCs w:val="20"/>
              </w:rPr>
              <w:t>2</w:t>
            </w:r>
          </w:p>
        </w:tc>
        <w:tc>
          <w:tcPr>
            <w:tcW w:w="2409" w:type="dxa"/>
            <w:vMerge w:val="restart"/>
          </w:tcPr>
          <w:p w14:paraId="1C4C6734" w14:textId="77777777" w:rsidR="00A05BCC" w:rsidRPr="00A05BCC" w:rsidRDefault="00A05BCC" w:rsidP="00A05BCC">
            <w:pPr>
              <w:rPr>
                <w:rFonts w:ascii="Times New Roman" w:eastAsia="Times New Roman" w:hAnsi="Times New Roman" w:cs="Times New Roman"/>
                <w:b/>
                <w:bCs/>
                <w:sz w:val="20"/>
                <w:szCs w:val="20"/>
                <w:lang w:eastAsia="ru-RU"/>
              </w:rPr>
            </w:pPr>
            <w:r w:rsidRPr="00A05BCC">
              <w:rPr>
                <w:rFonts w:ascii="Times New Roman" w:eastAsia="Calibri" w:hAnsi="Times New Roman" w:cs="Times New Roman"/>
                <w:sz w:val="20"/>
                <w:szCs w:val="20"/>
              </w:rPr>
              <w:t xml:space="preserve">ОК 01, ОК 02, ОК 05, ОК 07, ОК 09 </w:t>
            </w:r>
          </w:p>
        </w:tc>
      </w:tr>
      <w:tr w:rsidR="00A05BCC" w:rsidRPr="00A05BCC" w14:paraId="5E48DAD9" w14:textId="77777777" w:rsidTr="00AD5821">
        <w:trPr>
          <w:trHeight w:val="396"/>
        </w:trPr>
        <w:tc>
          <w:tcPr>
            <w:tcW w:w="2972" w:type="dxa"/>
            <w:vMerge/>
          </w:tcPr>
          <w:p w14:paraId="78A6E605" w14:textId="77777777" w:rsidR="00A05BCC" w:rsidRPr="00A05BCC" w:rsidRDefault="00A05BCC" w:rsidP="00A05BCC">
            <w:pPr>
              <w:rPr>
                <w:rFonts w:ascii="Times New Roman" w:eastAsia="Times New Roman" w:hAnsi="Times New Roman" w:cs="Times New Roman"/>
                <w:b/>
                <w:bCs/>
                <w:sz w:val="20"/>
                <w:szCs w:val="20"/>
                <w:lang w:eastAsia="ru-RU"/>
              </w:rPr>
            </w:pPr>
          </w:p>
        </w:tc>
        <w:tc>
          <w:tcPr>
            <w:tcW w:w="6662" w:type="dxa"/>
          </w:tcPr>
          <w:p w14:paraId="35D344E1" w14:textId="77777777" w:rsidR="00A05BCC" w:rsidRPr="00A05BCC" w:rsidRDefault="00A05BCC" w:rsidP="00A05BCC">
            <w:pPr>
              <w:suppressAutoHyphens/>
              <w:jc w:val="both"/>
              <w:rPr>
                <w:rFonts w:ascii="Times New Roman" w:eastAsia="Times New Roman" w:hAnsi="Times New Roman" w:cs="Times New Roman"/>
                <w:sz w:val="20"/>
                <w:szCs w:val="20"/>
                <w:lang w:eastAsia="ru-RU"/>
              </w:rPr>
            </w:pPr>
            <w:r w:rsidRPr="00A05BCC">
              <w:rPr>
                <w:rFonts w:ascii="Times New Roman" w:eastAsia="Calibri" w:hAnsi="Times New Roman" w:cs="Times New Roman"/>
                <w:b/>
                <w:bCs/>
                <w:sz w:val="20"/>
                <w:szCs w:val="20"/>
              </w:rPr>
              <w:t xml:space="preserve">1. </w:t>
            </w:r>
            <w:r w:rsidRPr="00A05BCC">
              <w:rPr>
                <w:rFonts w:ascii="Times New Roman" w:eastAsia="Calibri" w:hAnsi="Times New Roman" w:cs="Times New Roman"/>
                <w:color w:val="000000"/>
                <w:sz w:val="20"/>
                <w:szCs w:val="20"/>
              </w:rPr>
              <w:t>Значение экологических знаний в профессиональной деятельности. Задачи, цель, специфика дисциплины. Природа и общество. Общие и специфические черты. Роль человеческого фактора в решении проблем экологии.</w:t>
            </w:r>
          </w:p>
        </w:tc>
        <w:tc>
          <w:tcPr>
            <w:tcW w:w="2694" w:type="dxa"/>
            <w:vAlign w:val="center"/>
          </w:tcPr>
          <w:p w14:paraId="05063758" w14:textId="77777777" w:rsidR="00A05BCC" w:rsidRPr="00A05BCC" w:rsidRDefault="00A05BCC" w:rsidP="00A05BCC">
            <w:pPr>
              <w:suppressAutoHyphens/>
              <w:jc w:val="center"/>
              <w:rPr>
                <w:rFonts w:ascii="Times New Roman" w:eastAsia="Times New Roman" w:hAnsi="Times New Roman" w:cs="Times New Roman"/>
                <w:sz w:val="20"/>
                <w:szCs w:val="20"/>
                <w:lang w:eastAsia="ru-RU"/>
              </w:rPr>
            </w:pPr>
            <w:r w:rsidRPr="00A05BCC">
              <w:rPr>
                <w:rFonts w:ascii="Times New Roman" w:eastAsia="Calibri" w:hAnsi="Times New Roman" w:cs="Times New Roman"/>
                <w:iCs/>
                <w:sz w:val="20"/>
                <w:szCs w:val="20"/>
              </w:rPr>
              <w:t>2</w:t>
            </w:r>
          </w:p>
        </w:tc>
        <w:tc>
          <w:tcPr>
            <w:tcW w:w="2409" w:type="dxa"/>
            <w:vMerge/>
          </w:tcPr>
          <w:p w14:paraId="5A85E902" w14:textId="77777777" w:rsidR="00A05BCC" w:rsidRPr="00A05BCC" w:rsidRDefault="00A05BCC" w:rsidP="00A05BCC">
            <w:pPr>
              <w:suppressAutoHyphens/>
              <w:jc w:val="both"/>
              <w:rPr>
                <w:rFonts w:ascii="Times New Roman" w:eastAsia="Times New Roman" w:hAnsi="Times New Roman" w:cs="Times New Roman"/>
                <w:sz w:val="20"/>
                <w:szCs w:val="20"/>
                <w:lang w:eastAsia="ru-RU"/>
              </w:rPr>
            </w:pPr>
          </w:p>
        </w:tc>
      </w:tr>
      <w:tr w:rsidR="00A05BCC" w:rsidRPr="00A05BCC" w14:paraId="7B4A3727" w14:textId="77777777" w:rsidTr="00AD5821">
        <w:trPr>
          <w:trHeight w:val="278"/>
        </w:trPr>
        <w:tc>
          <w:tcPr>
            <w:tcW w:w="2972" w:type="dxa"/>
            <w:vMerge/>
          </w:tcPr>
          <w:p w14:paraId="2C00B0F7" w14:textId="77777777" w:rsidR="00A05BCC" w:rsidRPr="00A05BCC" w:rsidRDefault="00A05BCC" w:rsidP="00A05BCC">
            <w:pPr>
              <w:rPr>
                <w:rFonts w:ascii="Times New Roman" w:eastAsia="Times New Roman" w:hAnsi="Times New Roman" w:cs="Times New Roman"/>
                <w:b/>
                <w:bCs/>
                <w:sz w:val="20"/>
                <w:szCs w:val="20"/>
                <w:lang w:eastAsia="ru-RU"/>
              </w:rPr>
            </w:pPr>
          </w:p>
        </w:tc>
        <w:tc>
          <w:tcPr>
            <w:tcW w:w="6662" w:type="dxa"/>
          </w:tcPr>
          <w:p w14:paraId="3191D06B" w14:textId="77777777" w:rsidR="00A05BCC" w:rsidRPr="00A05BCC" w:rsidRDefault="00A05BCC" w:rsidP="00A05BCC">
            <w:pPr>
              <w:rPr>
                <w:rFonts w:ascii="Times New Roman" w:eastAsia="Calibri" w:hAnsi="Times New Roman" w:cs="Times New Roman"/>
                <w:b/>
                <w:bCs/>
                <w:sz w:val="20"/>
                <w:szCs w:val="20"/>
              </w:rPr>
            </w:pPr>
            <w:r w:rsidRPr="00A05BCC">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14:paraId="41F566CC" w14:textId="77777777" w:rsidR="00A05BCC" w:rsidRPr="00A05BCC" w:rsidRDefault="00A05BCC" w:rsidP="00A05BCC">
            <w:pPr>
              <w:suppressAutoHyphens/>
              <w:jc w:val="center"/>
              <w:rPr>
                <w:rFonts w:ascii="Times New Roman" w:eastAsia="Calibri" w:hAnsi="Times New Roman" w:cs="Times New Roman"/>
                <w:b/>
                <w:iCs/>
                <w:sz w:val="20"/>
                <w:szCs w:val="20"/>
              </w:rPr>
            </w:pPr>
            <w:r w:rsidRPr="00A05BCC">
              <w:rPr>
                <w:rFonts w:ascii="Times New Roman" w:eastAsia="Calibri" w:hAnsi="Times New Roman" w:cs="Times New Roman"/>
                <w:b/>
                <w:iCs/>
                <w:sz w:val="20"/>
                <w:szCs w:val="20"/>
              </w:rPr>
              <w:t>-</w:t>
            </w:r>
          </w:p>
        </w:tc>
        <w:tc>
          <w:tcPr>
            <w:tcW w:w="2409" w:type="dxa"/>
            <w:vMerge/>
          </w:tcPr>
          <w:p w14:paraId="7E757659" w14:textId="77777777" w:rsidR="00A05BCC" w:rsidRPr="00A05BCC" w:rsidRDefault="00A05BCC" w:rsidP="00A05BCC">
            <w:pPr>
              <w:suppressAutoHyphens/>
              <w:jc w:val="both"/>
              <w:rPr>
                <w:rFonts w:ascii="Times New Roman" w:eastAsia="Times New Roman" w:hAnsi="Times New Roman" w:cs="Times New Roman"/>
                <w:sz w:val="20"/>
                <w:szCs w:val="20"/>
                <w:lang w:eastAsia="ru-RU"/>
              </w:rPr>
            </w:pPr>
          </w:p>
        </w:tc>
      </w:tr>
      <w:tr w:rsidR="00A05BCC" w:rsidRPr="00A05BCC" w14:paraId="63321C36" w14:textId="77777777" w:rsidTr="00AD5821">
        <w:trPr>
          <w:trHeight w:val="253"/>
        </w:trPr>
        <w:tc>
          <w:tcPr>
            <w:tcW w:w="2972" w:type="dxa"/>
            <w:vMerge w:val="restart"/>
          </w:tcPr>
          <w:p w14:paraId="6932D910" w14:textId="77777777" w:rsidR="00A05BCC" w:rsidRPr="00A05BCC" w:rsidRDefault="00A05BCC" w:rsidP="00A05BCC">
            <w:pPr>
              <w:rPr>
                <w:rFonts w:ascii="Times New Roman" w:eastAsia="Calibri" w:hAnsi="Times New Roman" w:cs="Times New Roman"/>
                <w:b/>
                <w:bCs/>
                <w:sz w:val="20"/>
                <w:szCs w:val="20"/>
              </w:rPr>
            </w:pPr>
            <w:r w:rsidRPr="00A05BCC">
              <w:rPr>
                <w:rFonts w:ascii="Times New Roman" w:eastAsia="Calibri" w:hAnsi="Times New Roman" w:cs="Times New Roman"/>
                <w:b/>
                <w:bCs/>
                <w:sz w:val="20"/>
                <w:szCs w:val="20"/>
              </w:rPr>
              <w:t>Тема 1.2</w:t>
            </w:r>
          </w:p>
          <w:p w14:paraId="5EBE2B6E" w14:textId="77777777" w:rsidR="00A05BCC" w:rsidRPr="00A05BCC" w:rsidRDefault="00A05BCC" w:rsidP="00A05BCC">
            <w:pPr>
              <w:rPr>
                <w:rFonts w:ascii="Times New Roman" w:eastAsia="Calibri" w:hAnsi="Times New Roman" w:cs="Times New Roman"/>
                <w:b/>
                <w:bCs/>
                <w:sz w:val="20"/>
                <w:szCs w:val="20"/>
              </w:rPr>
            </w:pPr>
            <w:r w:rsidRPr="00A05BCC">
              <w:rPr>
                <w:rFonts w:ascii="Times New Roman" w:eastAsia="Calibri" w:hAnsi="Times New Roman" w:cs="Times New Roman"/>
                <w:color w:val="000000"/>
                <w:sz w:val="20"/>
                <w:szCs w:val="20"/>
              </w:rPr>
              <w:t>Взаимодействие человека и природы</w:t>
            </w:r>
            <w:r w:rsidRPr="00A05BCC">
              <w:rPr>
                <w:rFonts w:ascii="Times New Roman" w:eastAsia="Calibri" w:hAnsi="Times New Roman" w:cs="Times New Roman"/>
                <w:bCs/>
                <w:sz w:val="20"/>
                <w:szCs w:val="20"/>
              </w:rPr>
              <w:t>.</w:t>
            </w:r>
          </w:p>
        </w:tc>
        <w:tc>
          <w:tcPr>
            <w:tcW w:w="6662" w:type="dxa"/>
            <w:tcBorders>
              <w:top w:val="single" w:sz="4" w:space="0" w:color="auto"/>
              <w:left w:val="single" w:sz="4" w:space="0" w:color="auto"/>
              <w:bottom w:val="single" w:sz="4" w:space="0" w:color="auto"/>
            </w:tcBorders>
          </w:tcPr>
          <w:p w14:paraId="4094F506" w14:textId="77777777" w:rsidR="00A05BCC" w:rsidRPr="00A05BCC" w:rsidRDefault="00A05BCC" w:rsidP="00A05BCC">
            <w:pPr>
              <w:rPr>
                <w:rFonts w:ascii="Times New Roman" w:eastAsia="Calibri" w:hAnsi="Times New Roman" w:cs="Times New Roman"/>
                <w:b/>
                <w:bCs/>
                <w:i/>
                <w:sz w:val="20"/>
                <w:szCs w:val="20"/>
              </w:rPr>
            </w:pPr>
            <w:r w:rsidRPr="00A05BCC">
              <w:rPr>
                <w:rFonts w:ascii="Times New Roman" w:eastAsia="Calibri" w:hAnsi="Times New Roman" w:cs="Times New Roman"/>
                <w:b/>
                <w:bCs/>
                <w:sz w:val="20"/>
                <w:szCs w:val="20"/>
              </w:rPr>
              <w:t xml:space="preserve">Содержание </w:t>
            </w:r>
          </w:p>
        </w:tc>
        <w:tc>
          <w:tcPr>
            <w:tcW w:w="2694" w:type="dxa"/>
            <w:vAlign w:val="center"/>
          </w:tcPr>
          <w:p w14:paraId="2D88CDC2" w14:textId="77777777" w:rsidR="00A05BCC" w:rsidRPr="00A05BCC" w:rsidRDefault="00A05BCC" w:rsidP="00A05BCC">
            <w:pPr>
              <w:suppressAutoHyphens/>
              <w:jc w:val="center"/>
              <w:rPr>
                <w:rFonts w:ascii="Times New Roman" w:eastAsia="Calibri" w:hAnsi="Times New Roman" w:cs="Times New Roman"/>
                <w:b/>
                <w:i/>
                <w:iCs/>
                <w:sz w:val="20"/>
                <w:szCs w:val="20"/>
              </w:rPr>
            </w:pPr>
            <w:r w:rsidRPr="00A05BCC">
              <w:rPr>
                <w:rFonts w:ascii="Times New Roman" w:eastAsia="Calibri" w:hAnsi="Times New Roman" w:cs="Times New Roman"/>
                <w:b/>
                <w:iCs/>
                <w:sz w:val="20"/>
                <w:szCs w:val="20"/>
              </w:rPr>
              <w:t>8</w:t>
            </w:r>
          </w:p>
        </w:tc>
        <w:tc>
          <w:tcPr>
            <w:tcW w:w="2409" w:type="dxa"/>
            <w:vMerge w:val="restart"/>
          </w:tcPr>
          <w:p w14:paraId="744A5880" w14:textId="77777777" w:rsidR="00A05BCC" w:rsidRPr="00A05BCC" w:rsidRDefault="00A05BCC" w:rsidP="00A05BCC">
            <w:pPr>
              <w:rPr>
                <w:rFonts w:ascii="Times New Roman" w:eastAsia="Times New Roman" w:hAnsi="Times New Roman" w:cs="Times New Roman"/>
                <w:b/>
                <w:bCs/>
                <w:sz w:val="20"/>
                <w:szCs w:val="20"/>
                <w:lang w:eastAsia="ru-RU"/>
              </w:rPr>
            </w:pPr>
            <w:r w:rsidRPr="00A05BCC">
              <w:rPr>
                <w:rFonts w:ascii="Times New Roman" w:eastAsia="Calibri" w:hAnsi="Times New Roman" w:cs="Times New Roman"/>
                <w:sz w:val="20"/>
                <w:szCs w:val="20"/>
              </w:rPr>
              <w:t>ОК 01, ОК 02, ОК 05, ОК 07, ОК 09</w:t>
            </w:r>
          </w:p>
        </w:tc>
      </w:tr>
      <w:tr w:rsidR="00A05BCC" w:rsidRPr="00A05BCC" w14:paraId="78423A1C" w14:textId="77777777" w:rsidTr="00AD5821">
        <w:trPr>
          <w:trHeight w:val="286"/>
        </w:trPr>
        <w:tc>
          <w:tcPr>
            <w:tcW w:w="2972" w:type="dxa"/>
            <w:vMerge/>
          </w:tcPr>
          <w:p w14:paraId="14712B3F" w14:textId="77777777" w:rsidR="00A05BCC" w:rsidRPr="00A05BCC" w:rsidRDefault="00A05BCC" w:rsidP="00A05BCC">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5494CB61" w14:textId="77777777" w:rsidR="00A05BCC" w:rsidRPr="00A05BCC" w:rsidRDefault="00A05BCC" w:rsidP="00A05BCC">
            <w:pPr>
              <w:shd w:val="clear" w:color="auto" w:fill="FFFFFF"/>
              <w:ind w:left="5" w:right="10"/>
              <w:rPr>
                <w:rFonts w:ascii="Times New Roman" w:eastAsia="Calibri" w:hAnsi="Times New Roman" w:cs="Times New Roman"/>
                <w:sz w:val="20"/>
                <w:szCs w:val="20"/>
              </w:rPr>
            </w:pPr>
            <w:r w:rsidRPr="00A05BCC">
              <w:rPr>
                <w:rFonts w:ascii="Times New Roman" w:eastAsia="Calibri" w:hAnsi="Times New Roman" w:cs="Times New Roman"/>
                <w:color w:val="000000"/>
                <w:sz w:val="20"/>
                <w:szCs w:val="20"/>
              </w:rPr>
              <w:t>1. Признаки экологического кризиса.</w:t>
            </w:r>
          </w:p>
        </w:tc>
        <w:tc>
          <w:tcPr>
            <w:tcW w:w="2694" w:type="dxa"/>
            <w:vMerge w:val="restart"/>
            <w:vAlign w:val="center"/>
          </w:tcPr>
          <w:p w14:paraId="6B4B2A9E" w14:textId="77777777" w:rsidR="00A05BCC" w:rsidRPr="00A05BCC" w:rsidRDefault="00A05BCC" w:rsidP="00A05BCC">
            <w:pPr>
              <w:jc w:val="center"/>
              <w:rPr>
                <w:rFonts w:ascii="Times New Roman" w:eastAsia="Times New Roman" w:hAnsi="Times New Roman" w:cs="Times New Roman"/>
                <w:sz w:val="20"/>
                <w:szCs w:val="20"/>
                <w:lang w:eastAsia="ru-RU"/>
              </w:rPr>
            </w:pPr>
            <w:r w:rsidRPr="00A05BCC">
              <w:rPr>
                <w:rFonts w:ascii="Times New Roman" w:eastAsia="Calibri" w:hAnsi="Times New Roman" w:cs="Times New Roman"/>
                <w:iCs/>
                <w:sz w:val="20"/>
                <w:szCs w:val="20"/>
              </w:rPr>
              <w:t>6</w:t>
            </w:r>
          </w:p>
        </w:tc>
        <w:tc>
          <w:tcPr>
            <w:tcW w:w="2409" w:type="dxa"/>
            <w:vMerge/>
          </w:tcPr>
          <w:p w14:paraId="3DAEDC32" w14:textId="77777777" w:rsidR="00A05BCC" w:rsidRPr="00A05BCC" w:rsidRDefault="00A05BCC" w:rsidP="00A05BCC">
            <w:pPr>
              <w:rPr>
                <w:rFonts w:ascii="Times New Roman" w:eastAsia="Times New Roman" w:hAnsi="Times New Roman" w:cs="Times New Roman"/>
                <w:sz w:val="20"/>
                <w:szCs w:val="20"/>
                <w:lang w:eastAsia="ru-RU"/>
              </w:rPr>
            </w:pPr>
          </w:p>
        </w:tc>
      </w:tr>
      <w:tr w:rsidR="00A05BCC" w:rsidRPr="00A05BCC" w14:paraId="0831C6B1" w14:textId="77777777" w:rsidTr="00AD5821">
        <w:trPr>
          <w:trHeight w:val="261"/>
        </w:trPr>
        <w:tc>
          <w:tcPr>
            <w:tcW w:w="2972" w:type="dxa"/>
            <w:vMerge/>
          </w:tcPr>
          <w:p w14:paraId="1FBC3D1C" w14:textId="77777777" w:rsidR="00A05BCC" w:rsidRPr="00A05BCC" w:rsidRDefault="00A05BCC" w:rsidP="00A05BCC">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1381153F" w14:textId="77777777" w:rsidR="00A05BCC" w:rsidRPr="00A05BCC" w:rsidRDefault="00A05BCC" w:rsidP="00A05BCC">
            <w:pPr>
              <w:shd w:val="clear" w:color="auto" w:fill="FFFFFF"/>
              <w:ind w:right="10"/>
              <w:rPr>
                <w:rFonts w:ascii="Times New Roman" w:eastAsia="Calibri" w:hAnsi="Times New Roman" w:cs="Times New Roman"/>
                <w:sz w:val="20"/>
                <w:szCs w:val="20"/>
              </w:rPr>
            </w:pPr>
            <w:r w:rsidRPr="00A05BCC">
              <w:rPr>
                <w:rFonts w:ascii="Times New Roman" w:eastAsia="Calibri" w:hAnsi="Times New Roman" w:cs="Times New Roman"/>
                <w:color w:val="000000"/>
                <w:sz w:val="20"/>
                <w:szCs w:val="20"/>
              </w:rPr>
              <w:t xml:space="preserve">2. Утилизация бытовых и промышленных отходов. </w:t>
            </w:r>
          </w:p>
        </w:tc>
        <w:tc>
          <w:tcPr>
            <w:tcW w:w="2694" w:type="dxa"/>
            <w:vMerge/>
            <w:vAlign w:val="center"/>
          </w:tcPr>
          <w:p w14:paraId="5A18BC98" w14:textId="77777777" w:rsidR="00A05BCC" w:rsidRPr="00A05BCC" w:rsidRDefault="00A05BCC" w:rsidP="00A05BCC">
            <w:pPr>
              <w:rPr>
                <w:rFonts w:ascii="Times New Roman" w:eastAsia="Times New Roman" w:hAnsi="Times New Roman" w:cs="Times New Roman"/>
                <w:b/>
                <w:bCs/>
                <w:sz w:val="20"/>
                <w:szCs w:val="20"/>
                <w:lang w:eastAsia="ru-RU"/>
              </w:rPr>
            </w:pPr>
          </w:p>
        </w:tc>
        <w:tc>
          <w:tcPr>
            <w:tcW w:w="2409" w:type="dxa"/>
            <w:vMerge/>
          </w:tcPr>
          <w:p w14:paraId="02080198" w14:textId="77777777" w:rsidR="00A05BCC" w:rsidRPr="00A05BCC" w:rsidRDefault="00A05BCC" w:rsidP="00A05BCC">
            <w:pPr>
              <w:rPr>
                <w:rFonts w:ascii="Times New Roman" w:eastAsia="Times New Roman" w:hAnsi="Times New Roman" w:cs="Times New Roman"/>
                <w:b/>
                <w:bCs/>
                <w:sz w:val="20"/>
                <w:szCs w:val="20"/>
                <w:lang w:eastAsia="ru-RU"/>
              </w:rPr>
            </w:pPr>
          </w:p>
        </w:tc>
      </w:tr>
      <w:tr w:rsidR="00A05BCC" w:rsidRPr="00A05BCC" w14:paraId="113CAF71" w14:textId="77777777" w:rsidTr="00AD5821">
        <w:trPr>
          <w:trHeight w:val="361"/>
        </w:trPr>
        <w:tc>
          <w:tcPr>
            <w:tcW w:w="2972" w:type="dxa"/>
            <w:vMerge/>
          </w:tcPr>
          <w:p w14:paraId="78A016B1" w14:textId="77777777" w:rsidR="00A05BCC" w:rsidRPr="00A05BCC" w:rsidRDefault="00A05BCC" w:rsidP="00A05BCC">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30938372" w14:textId="77777777" w:rsidR="00A05BCC" w:rsidRPr="00A05BCC" w:rsidRDefault="00A05BCC" w:rsidP="00A05BCC">
            <w:pPr>
              <w:shd w:val="clear" w:color="auto" w:fill="FFFFFF"/>
              <w:ind w:left="5" w:right="10"/>
              <w:rPr>
                <w:rFonts w:ascii="Times New Roman" w:eastAsia="Calibri" w:hAnsi="Times New Roman" w:cs="Times New Roman"/>
                <w:sz w:val="20"/>
                <w:szCs w:val="20"/>
              </w:rPr>
            </w:pPr>
            <w:r w:rsidRPr="00A05BCC">
              <w:rPr>
                <w:rFonts w:ascii="Times New Roman" w:eastAsia="Calibri" w:hAnsi="Times New Roman" w:cs="Times New Roman"/>
                <w:color w:val="000000"/>
                <w:sz w:val="20"/>
                <w:szCs w:val="20"/>
              </w:rPr>
              <w:t>3. Глобальные проблемы экологии: разрушение озонового слоя, истощение энергетических ресурсов, "парниковый" эффект и др. Пути их решения.</w:t>
            </w:r>
          </w:p>
        </w:tc>
        <w:tc>
          <w:tcPr>
            <w:tcW w:w="2694" w:type="dxa"/>
            <w:vMerge/>
            <w:vAlign w:val="center"/>
          </w:tcPr>
          <w:p w14:paraId="26268069" w14:textId="77777777" w:rsidR="00A05BCC" w:rsidRPr="00A05BCC" w:rsidRDefault="00A05BCC" w:rsidP="00A05BCC">
            <w:pPr>
              <w:rPr>
                <w:rFonts w:ascii="Times New Roman" w:eastAsia="Times New Roman" w:hAnsi="Times New Roman" w:cs="Times New Roman"/>
                <w:b/>
                <w:bCs/>
                <w:sz w:val="20"/>
                <w:szCs w:val="20"/>
                <w:lang w:eastAsia="ru-RU"/>
              </w:rPr>
            </w:pPr>
          </w:p>
        </w:tc>
        <w:tc>
          <w:tcPr>
            <w:tcW w:w="2409" w:type="dxa"/>
            <w:vMerge/>
          </w:tcPr>
          <w:p w14:paraId="2E190760" w14:textId="77777777" w:rsidR="00A05BCC" w:rsidRPr="00A05BCC" w:rsidRDefault="00A05BCC" w:rsidP="00A05BCC">
            <w:pPr>
              <w:rPr>
                <w:rFonts w:ascii="Times New Roman" w:eastAsia="Times New Roman" w:hAnsi="Times New Roman" w:cs="Times New Roman"/>
                <w:b/>
                <w:bCs/>
                <w:sz w:val="20"/>
                <w:szCs w:val="20"/>
                <w:lang w:eastAsia="ru-RU"/>
              </w:rPr>
            </w:pPr>
          </w:p>
        </w:tc>
      </w:tr>
      <w:tr w:rsidR="00A05BCC" w:rsidRPr="00A05BCC" w14:paraId="09408FBD" w14:textId="77777777" w:rsidTr="00AD5821">
        <w:trPr>
          <w:trHeight w:val="244"/>
        </w:trPr>
        <w:tc>
          <w:tcPr>
            <w:tcW w:w="2972" w:type="dxa"/>
            <w:vMerge/>
          </w:tcPr>
          <w:p w14:paraId="6023330D" w14:textId="77777777" w:rsidR="00A05BCC" w:rsidRPr="00A05BCC" w:rsidRDefault="00A05BCC" w:rsidP="00A05BCC">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14:paraId="416A71FC" w14:textId="77777777" w:rsidR="00A05BCC" w:rsidRPr="00A05BCC" w:rsidRDefault="00A05BCC" w:rsidP="00A05BCC">
            <w:pPr>
              <w:rPr>
                <w:rFonts w:ascii="Times New Roman" w:eastAsia="Calibri" w:hAnsi="Times New Roman" w:cs="Times New Roman"/>
                <w:spacing w:val="-1"/>
                <w:sz w:val="20"/>
                <w:szCs w:val="20"/>
              </w:rPr>
            </w:pPr>
            <w:r w:rsidRPr="00A05BCC">
              <w:rPr>
                <w:rFonts w:ascii="Times New Roman" w:eastAsia="Calibri" w:hAnsi="Times New Roman" w:cs="Times New Roman"/>
                <w:b/>
                <w:bCs/>
                <w:sz w:val="20"/>
                <w:szCs w:val="20"/>
              </w:rPr>
              <w:t>В том числе практических и лабораторных занятий</w:t>
            </w:r>
          </w:p>
        </w:tc>
        <w:tc>
          <w:tcPr>
            <w:tcW w:w="2694" w:type="dxa"/>
            <w:vAlign w:val="center"/>
          </w:tcPr>
          <w:p w14:paraId="2BA3987B" w14:textId="77777777" w:rsidR="00A05BCC" w:rsidRPr="00A05BCC" w:rsidRDefault="00A05BCC" w:rsidP="00A05BCC">
            <w:pPr>
              <w:jc w:val="center"/>
              <w:rPr>
                <w:rFonts w:ascii="Times New Roman" w:eastAsia="Times New Roman" w:hAnsi="Times New Roman" w:cs="Times New Roman"/>
                <w:b/>
                <w:bCs/>
                <w:sz w:val="20"/>
                <w:szCs w:val="20"/>
                <w:lang w:eastAsia="ru-RU"/>
              </w:rPr>
            </w:pPr>
          </w:p>
        </w:tc>
        <w:tc>
          <w:tcPr>
            <w:tcW w:w="2409" w:type="dxa"/>
            <w:vMerge/>
          </w:tcPr>
          <w:p w14:paraId="3E1D688C" w14:textId="77777777" w:rsidR="00A05BCC" w:rsidRPr="00A05BCC" w:rsidRDefault="00A05BCC" w:rsidP="00A05BCC">
            <w:pPr>
              <w:rPr>
                <w:rFonts w:ascii="Times New Roman" w:eastAsia="Times New Roman" w:hAnsi="Times New Roman" w:cs="Times New Roman"/>
                <w:b/>
                <w:bCs/>
                <w:sz w:val="20"/>
                <w:szCs w:val="20"/>
                <w:lang w:eastAsia="ru-RU"/>
              </w:rPr>
            </w:pPr>
          </w:p>
        </w:tc>
      </w:tr>
      <w:tr w:rsidR="00A05BCC" w:rsidRPr="00A05BCC" w14:paraId="68CF43E7" w14:textId="77777777" w:rsidTr="00AD5821">
        <w:trPr>
          <w:trHeight w:val="276"/>
        </w:trPr>
        <w:tc>
          <w:tcPr>
            <w:tcW w:w="2972" w:type="dxa"/>
            <w:vMerge/>
          </w:tcPr>
          <w:p w14:paraId="0CD70713" w14:textId="77777777" w:rsidR="00A05BCC" w:rsidRPr="00A05BCC" w:rsidRDefault="00A05BCC" w:rsidP="00A05BCC">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14:paraId="30372D55" w14:textId="77777777" w:rsidR="00A05BCC" w:rsidRPr="00A05BCC" w:rsidRDefault="00A05BCC" w:rsidP="00A05BCC">
            <w:pPr>
              <w:rPr>
                <w:rFonts w:ascii="Times New Roman" w:eastAsia="Times New Roman" w:hAnsi="Times New Roman" w:cs="Times New Roman"/>
                <w:b/>
                <w:bCs/>
                <w:sz w:val="20"/>
                <w:szCs w:val="20"/>
                <w:lang w:eastAsia="ru-RU"/>
              </w:rPr>
            </w:pPr>
            <w:r w:rsidRPr="00A05BCC">
              <w:rPr>
                <w:rFonts w:ascii="Times New Roman" w:eastAsia="Calibri" w:hAnsi="Times New Roman" w:cs="Times New Roman"/>
                <w:spacing w:val="-1"/>
                <w:sz w:val="20"/>
                <w:szCs w:val="20"/>
              </w:rPr>
              <w:t>Работа с практикумом</w:t>
            </w:r>
          </w:p>
        </w:tc>
        <w:tc>
          <w:tcPr>
            <w:tcW w:w="2694" w:type="dxa"/>
            <w:vAlign w:val="center"/>
          </w:tcPr>
          <w:p w14:paraId="4FD2F004" w14:textId="77777777" w:rsidR="00A05BCC" w:rsidRPr="00A05BCC" w:rsidRDefault="00A05BCC" w:rsidP="00A05BCC">
            <w:pPr>
              <w:jc w:val="center"/>
              <w:rPr>
                <w:rFonts w:ascii="Times New Roman" w:eastAsia="Times New Roman" w:hAnsi="Times New Roman" w:cs="Times New Roman"/>
                <w:bCs/>
                <w:sz w:val="20"/>
                <w:szCs w:val="20"/>
                <w:lang w:eastAsia="ru-RU"/>
              </w:rPr>
            </w:pPr>
            <w:r w:rsidRPr="00A05BCC">
              <w:rPr>
                <w:rFonts w:ascii="Times New Roman" w:eastAsia="Times New Roman" w:hAnsi="Times New Roman" w:cs="Times New Roman"/>
                <w:bCs/>
                <w:sz w:val="20"/>
                <w:szCs w:val="20"/>
                <w:lang w:eastAsia="ru-RU"/>
              </w:rPr>
              <w:t>2</w:t>
            </w:r>
          </w:p>
        </w:tc>
        <w:tc>
          <w:tcPr>
            <w:tcW w:w="2409" w:type="dxa"/>
            <w:vMerge/>
          </w:tcPr>
          <w:p w14:paraId="6A4EB6FF" w14:textId="77777777" w:rsidR="00A05BCC" w:rsidRPr="00A05BCC" w:rsidRDefault="00A05BCC" w:rsidP="00A05BCC">
            <w:pPr>
              <w:rPr>
                <w:rFonts w:ascii="Times New Roman" w:eastAsia="Times New Roman" w:hAnsi="Times New Roman" w:cs="Times New Roman"/>
                <w:b/>
                <w:bCs/>
                <w:sz w:val="20"/>
                <w:szCs w:val="20"/>
                <w:lang w:eastAsia="ru-RU"/>
              </w:rPr>
            </w:pPr>
          </w:p>
        </w:tc>
      </w:tr>
      <w:tr w:rsidR="00A05BCC" w:rsidRPr="00A05BCC" w14:paraId="6CBCBD3B" w14:textId="77777777" w:rsidTr="00AD5821">
        <w:trPr>
          <w:trHeight w:val="361"/>
        </w:trPr>
        <w:tc>
          <w:tcPr>
            <w:tcW w:w="2972" w:type="dxa"/>
            <w:vMerge/>
          </w:tcPr>
          <w:p w14:paraId="726CEB01" w14:textId="77777777" w:rsidR="00A05BCC" w:rsidRPr="00A05BCC" w:rsidRDefault="00A05BCC" w:rsidP="00A05BCC">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14:paraId="57806964" w14:textId="77777777" w:rsidR="00A05BCC" w:rsidRPr="00A05BCC" w:rsidRDefault="00A05BCC" w:rsidP="00A05BCC">
            <w:pPr>
              <w:rPr>
                <w:rFonts w:ascii="Times New Roman" w:eastAsia="Times New Roman" w:hAnsi="Times New Roman" w:cs="Times New Roman"/>
                <w:b/>
                <w:bCs/>
                <w:sz w:val="20"/>
                <w:szCs w:val="20"/>
                <w:lang w:eastAsia="ru-RU"/>
              </w:rPr>
            </w:pPr>
            <w:r w:rsidRPr="00A05BCC">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14:paraId="74580E0C" w14:textId="77777777" w:rsidR="00A05BCC" w:rsidRPr="00A05BCC" w:rsidRDefault="00A05BCC" w:rsidP="00A05BCC">
            <w:pPr>
              <w:jc w:val="center"/>
              <w:rPr>
                <w:rFonts w:ascii="Times New Roman" w:eastAsia="Times New Roman" w:hAnsi="Times New Roman" w:cs="Times New Roman"/>
                <w:b/>
                <w:bCs/>
                <w:sz w:val="20"/>
                <w:szCs w:val="20"/>
                <w:lang w:eastAsia="ru-RU"/>
              </w:rPr>
            </w:pPr>
            <w:r w:rsidRPr="00A05BCC">
              <w:rPr>
                <w:rFonts w:ascii="Times New Roman" w:eastAsia="Times New Roman" w:hAnsi="Times New Roman" w:cs="Times New Roman"/>
                <w:b/>
                <w:bCs/>
                <w:sz w:val="20"/>
                <w:szCs w:val="20"/>
                <w:lang w:eastAsia="ru-RU"/>
              </w:rPr>
              <w:t>-</w:t>
            </w:r>
          </w:p>
        </w:tc>
        <w:tc>
          <w:tcPr>
            <w:tcW w:w="2409" w:type="dxa"/>
            <w:vMerge/>
          </w:tcPr>
          <w:p w14:paraId="711FD1B3" w14:textId="77777777" w:rsidR="00A05BCC" w:rsidRPr="00A05BCC" w:rsidRDefault="00A05BCC" w:rsidP="00A05BCC">
            <w:pPr>
              <w:rPr>
                <w:rFonts w:ascii="Times New Roman" w:eastAsia="Times New Roman" w:hAnsi="Times New Roman" w:cs="Times New Roman"/>
                <w:b/>
                <w:bCs/>
                <w:sz w:val="20"/>
                <w:szCs w:val="20"/>
                <w:lang w:eastAsia="ru-RU"/>
              </w:rPr>
            </w:pPr>
          </w:p>
        </w:tc>
      </w:tr>
      <w:tr w:rsidR="00A05BCC" w:rsidRPr="00A05BCC" w14:paraId="1CE1D21B" w14:textId="77777777" w:rsidTr="00AD5821">
        <w:trPr>
          <w:trHeight w:val="361"/>
        </w:trPr>
        <w:tc>
          <w:tcPr>
            <w:tcW w:w="2972" w:type="dxa"/>
            <w:vMerge w:val="restart"/>
          </w:tcPr>
          <w:p w14:paraId="1FB46E5B" w14:textId="77777777" w:rsidR="00A05BCC" w:rsidRPr="00A05BCC" w:rsidRDefault="00A05BCC" w:rsidP="00A05BCC">
            <w:pPr>
              <w:rPr>
                <w:rFonts w:ascii="Times New Roman" w:eastAsia="Calibri" w:hAnsi="Times New Roman" w:cs="Times New Roman"/>
                <w:b/>
                <w:bCs/>
                <w:sz w:val="20"/>
                <w:szCs w:val="20"/>
              </w:rPr>
            </w:pPr>
            <w:r w:rsidRPr="00A05BCC">
              <w:rPr>
                <w:rFonts w:ascii="Times New Roman" w:eastAsia="Calibri" w:hAnsi="Times New Roman" w:cs="Times New Roman"/>
                <w:b/>
                <w:bCs/>
                <w:sz w:val="20"/>
                <w:szCs w:val="20"/>
              </w:rPr>
              <w:t xml:space="preserve">Тема 1.3 </w:t>
            </w:r>
          </w:p>
          <w:p w14:paraId="67FA5E84" w14:textId="77777777" w:rsidR="00A05BCC" w:rsidRPr="00A05BCC" w:rsidRDefault="00A05BCC" w:rsidP="00A05BCC">
            <w:pPr>
              <w:rPr>
                <w:rFonts w:ascii="Times New Roman" w:eastAsia="Calibri" w:hAnsi="Times New Roman" w:cs="Times New Roman"/>
                <w:b/>
                <w:bCs/>
                <w:sz w:val="20"/>
                <w:szCs w:val="20"/>
              </w:rPr>
            </w:pPr>
            <w:r w:rsidRPr="00A05BCC">
              <w:rPr>
                <w:rFonts w:ascii="Times New Roman" w:eastAsia="Calibri" w:hAnsi="Times New Roman" w:cs="Times New Roman"/>
                <w:color w:val="000000"/>
                <w:sz w:val="20"/>
                <w:szCs w:val="20"/>
              </w:rPr>
              <w:t>Природные ресурсы и рациональное природопользование</w:t>
            </w:r>
            <w:r w:rsidRPr="00A05BCC">
              <w:rPr>
                <w:rFonts w:ascii="Times New Roman" w:eastAsia="Calibri" w:hAnsi="Times New Roman" w:cs="Times New Roman"/>
                <w:bCs/>
                <w:sz w:val="20"/>
                <w:szCs w:val="20"/>
              </w:rPr>
              <w:t>.</w:t>
            </w:r>
          </w:p>
        </w:tc>
        <w:tc>
          <w:tcPr>
            <w:tcW w:w="6662" w:type="dxa"/>
            <w:tcBorders>
              <w:top w:val="single" w:sz="4" w:space="0" w:color="auto"/>
              <w:left w:val="single" w:sz="4" w:space="0" w:color="auto"/>
              <w:bottom w:val="single" w:sz="4" w:space="0" w:color="auto"/>
            </w:tcBorders>
          </w:tcPr>
          <w:p w14:paraId="0B08D668" w14:textId="77777777" w:rsidR="00A05BCC" w:rsidRPr="00A05BCC" w:rsidRDefault="00A05BCC" w:rsidP="00A05BCC">
            <w:pPr>
              <w:rPr>
                <w:rFonts w:ascii="Times New Roman" w:eastAsia="Calibri" w:hAnsi="Times New Roman" w:cs="Times New Roman"/>
                <w:b/>
                <w:bCs/>
                <w:i/>
                <w:sz w:val="20"/>
                <w:szCs w:val="20"/>
              </w:rPr>
            </w:pPr>
            <w:r w:rsidRPr="00A05BCC">
              <w:rPr>
                <w:rFonts w:ascii="Times New Roman" w:eastAsia="Calibri" w:hAnsi="Times New Roman" w:cs="Times New Roman"/>
                <w:b/>
                <w:bCs/>
                <w:sz w:val="20"/>
                <w:szCs w:val="20"/>
              </w:rPr>
              <w:t xml:space="preserve">Содержание </w:t>
            </w:r>
          </w:p>
        </w:tc>
        <w:tc>
          <w:tcPr>
            <w:tcW w:w="2694" w:type="dxa"/>
            <w:vAlign w:val="center"/>
          </w:tcPr>
          <w:p w14:paraId="6D160F32" w14:textId="77777777" w:rsidR="00A05BCC" w:rsidRPr="00A05BCC" w:rsidRDefault="00A05BCC" w:rsidP="00A05BCC">
            <w:pPr>
              <w:suppressAutoHyphens/>
              <w:jc w:val="center"/>
              <w:rPr>
                <w:rFonts w:ascii="Times New Roman" w:eastAsia="Calibri" w:hAnsi="Times New Roman" w:cs="Times New Roman"/>
                <w:i/>
                <w:iCs/>
                <w:sz w:val="20"/>
                <w:szCs w:val="20"/>
              </w:rPr>
            </w:pPr>
            <w:r w:rsidRPr="00A05BCC">
              <w:rPr>
                <w:rFonts w:ascii="Times New Roman" w:eastAsia="Calibri" w:hAnsi="Times New Roman" w:cs="Times New Roman"/>
                <w:b/>
                <w:iCs/>
                <w:sz w:val="20"/>
                <w:szCs w:val="20"/>
              </w:rPr>
              <w:t>10</w:t>
            </w:r>
          </w:p>
        </w:tc>
        <w:tc>
          <w:tcPr>
            <w:tcW w:w="2409" w:type="dxa"/>
            <w:vMerge w:val="restart"/>
          </w:tcPr>
          <w:p w14:paraId="0251F2F2" w14:textId="77777777" w:rsidR="00A05BCC" w:rsidRPr="00A05BCC" w:rsidRDefault="00A05BCC" w:rsidP="00A05BCC">
            <w:pPr>
              <w:rPr>
                <w:rFonts w:ascii="Times New Roman" w:eastAsia="Times New Roman" w:hAnsi="Times New Roman" w:cs="Times New Roman"/>
                <w:b/>
                <w:bCs/>
                <w:sz w:val="20"/>
                <w:szCs w:val="20"/>
                <w:lang w:eastAsia="ru-RU"/>
              </w:rPr>
            </w:pPr>
            <w:r w:rsidRPr="00A05BCC">
              <w:rPr>
                <w:rFonts w:ascii="Times New Roman" w:eastAsia="Calibri" w:hAnsi="Times New Roman" w:cs="Times New Roman"/>
                <w:sz w:val="20"/>
                <w:szCs w:val="20"/>
              </w:rPr>
              <w:t>ОК 01, ОК 02, ОК 05, ОК 07, ОК 09</w:t>
            </w:r>
          </w:p>
        </w:tc>
      </w:tr>
      <w:tr w:rsidR="00A05BCC" w:rsidRPr="00A05BCC" w14:paraId="2C5071C9" w14:textId="77777777" w:rsidTr="00AD5821">
        <w:trPr>
          <w:trHeight w:val="361"/>
        </w:trPr>
        <w:tc>
          <w:tcPr>
            <w:tcW w:w="2972" w:type="dxa"/>
            <w:vMerge/>
          </w:tcPr>
          <w:p w14:paraId="1E462563" w14:textId="77777777" w:rsidR="00A05BCC" w:rsidRPr="00A05BCC" w:rsidRDefault="00A05BCC" w:rsidP="00A05BCC">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04150DB3" w14:textId="77777777" w:rsidR="00A05BCC" w:rsidRPr="00A05BCC" w:rsidRDefault="00A05BCC" w:rsidP="00A05BCC">
            <w:pPr>
              <w:shd w:val="clear" w:color="auto" w:fill="FFFFFF"/>
              <w:snapToGrid w:val="0"/>
              <w:spacing w:before="5"/>
              <w:rPr>
                <w:rFonts w:ascii="Times New Roman" w:eastAsia="Calibri" w:hAnsi="Times New Roman" w:cs="Times New Roman"/>
                <w:color w:val="000000"/>
                <w:sz w:val="20"/>
                <w:szCs w:val="20"/>
              </w:rPr>
            </w:pPr>
            <w:r w:rsidRPr="00A05BCC">
              <w:rPr>
                <w:rFonts w:ascii="Times New Roman" w:eastAsia="Calibri" w:hAnsi="Times New Roman" w:cs="Times New Roman"/>
                <w:color w:val="000000"/>
                <w:sz w:val="20"/>
                <w:szCs w:val="20"/>
              </w:rPr>
              <w:t>1.Природные ресурсы и их классификация.</w:t>
            </w:r>
          </w:p>
          <w:p w14:paraId="36BB517D" w14:textId="77777777" w:rsidR="00A05BCC" w:rsidRPr="00A05BCC" w:rsidRDefault="00A05BCC" w:rsidP="00A05BCC">
            <w:pPr>
              <w:shd w:val="clear" w:color="auto" w:fill="FFFFFF"/>
              <w:ind w:right="19"/>
              <w:rPr>
                <w:rFonts w:ascii="Times New Roman" w:eastAsia="Calibri" w:hAnsi="Times New Roman" w:cs="Times New Roman"/>
                <w:sz w:val="20"/>
                <w:szCs w:val="20"/>
              </w:rPr>
            </w:pPr>
            <w:r w:rsidRPr="00A05BCC">
              <w:rPr>
                <w:rFonts w:ascii="Times New Roman" w:eastAsia="Calibri" w:hAnsi="Times New Roman" w:cs="Times New Roman"/>
                <w:color w:val="000000"/>
                <w:sz w:val="20"/>
                <w:szCs w:val="20"/>
              </w:rPr>
              <w:t>Проблемы  использования  и  воспроизводства природных   ресурсов,  их взаимосвязь с размещением производства.</w:t>
            </w:r>
          </w:p>
        </w:tc>
        <w:tc>
          <w:tcPr>
            <w:tcW w:w="2694" w:type="dxa"/>
            <w:vMerge w:val="restart"/>
            <w:vAlign w:val="center"/>
          </w:tcPr>
          <w:p w14:paraId="4B31EA7F" w14:textId="77777777" w:rsidR="00A05BCC" w:rsidRPr="00A05BCC" w:rsidRDefault="00A05BCC" w:rsidP="00A05BCC">
            <w:pPr>
              <w:jc w:val="center"/>
              <w:rPr>
                <w:rFonts w:ascii="Times New Roman" w:eastAsia="Calibri" w:hAnsi="Times New Roman" w:cs="Times New Roman"/>
                <w:iCs/>
                <w:sz w:val="20"/>
                <w:szCs w:val="20"/>
              </w:rPr>
            </w:pPr>
            <w:r w:rsidRPr="00A05BCC">
              <w:rPr>
                <w:rFonts w:ascii="Times New Roman" w:eastAsia="Calibri" w:hAnsi="Times New Roman" w:cs="Times New Roman"/>
                <w:iCs/>
                <w:sz w:val="20"/>
                <w:szCs w:val="20"/>
              </w:rPr>
              <w:t>8</w:t>
            </w:r>
          </w:p>
        </w:tc>
        <w:tc>
          <w:tcPr>
            <w:tcW w:w="2409" w:type="dxa"/>
            <w:vMerge/>
          </w:tcPr>
          <w:p w14:paraId="54FDEBEB" w14:textId="77777777" w:rsidR="00A05BCC" w:rsidRPr="00A05BCC" w:rsidRDefault="00A05BCC" w:rsidP="00A05BCC">
            <w:pPr>
              <w:rPr>
                <w:rFonts w:ascii="Times New Roman" w:eastAsia="Times New Roman" w:hAnsi="Times New Roman" w:cs="Times New Roman"/>
                <w:b/>
                <w:bCs/>
                <w:sz w:val="20"/>
                <w:szCs w:val="20"/>
                <w:lang w:eastAsia="ru-RU"/>
              </w:rPr>
            </w:pPr>
          </w:p>
        </w:tc>
      </w:tr>
      <w:tr w:rsidR="00A05BCC" w:rsidRPr="00A05BCC" w14:paraId="6152FC08" w14:textId="77777777" w:rsidTr="00AD5821">
        <w:trPr>
          <w:trHeight w:val="289"/>
        </w:trPr>
        <w:tc>
          <w:tcPr>
            <w:tcW w:w="2972" w:type="dxa"/>
            <w:vMerge/>
          </w:tcPr>
          <w:p w14:paraId="2529F693" w14:textId="77777777" w:rsidR="00A05BCC" w:rsidRPr="00A05BCC" w:rsidRDefault="00A05BCC" w:rsidP="00A05BCC">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55E534FA" w14:textId="77777777" w:rsidR="00A05BCC" w:rsidRPr="00A05BCC" w:rsidRDefault="00A05BCC" w:rsidP="00A05BCC">
            <w:pPr>
              <w:shd w:val="clear" w:color="auto" w:fill="FFFFFF"/>
              <w:snapToGrid w:val="0"/>
              <w:spacing w:before="5"/>
              <w:rPr>
                <w:rFonts w:ascii="Times New Roman" w:eastAsia="Calibri" w:hAnsi="Times New Roman" w:cs="Times New Roman"/>
                <w:color w:val="000000"/>
                <w:sz w:val="20"/>
                <w:szCs w:val="20"/>
              </w:rPr>
            </w:pPr>
            <w:r w:rsidRPr="00A05BCC">
              <w:rPr>
                <w:rFonts w:ascii="Times New Roman" w:eastAsia="Calibri" w:hAnsi="Times New Roman" w:cs="Times New Roman"/>
                <w:color w:val="000000"/>
                <w:sz w:val="20"/>
                <w:szCs w:val="20"/>
              </w:rPr>
              <w:t xml:space="preserve">2.Пищевые ресурсы человечества. </w:t>
            </w:r>
          </w:p>
        </w:tc>
        <w:tc>
          <w:tcPr>
            <w:tcW w:w="2694" w:type="dxa"/>
            <w:vMerge/>
            <w:vAlign w:val="center"/>
          </w:tcPr>
          <w:p w14:paraId="552E30E9" w14:textId="77777777" w:rsidR="00A05BCC" w:rsidRPr="00A05BCC" w:rsidRDefault="00A05BCC" w:rsidP="00A05BCC">
            <w:pPr>
              <w:jc w:val="center"/>
              <w:rPr>
                <w:rFonts w:ascii="Times New Roman" w:eastAsia="Calibri" w:hAnsi="Times New Roman" w:cs="Times New Roman"/>
                <w:iCs/>
                <w:sz w:val="20"/>
                <w:szCs w:val="20"/>
              </w:rPr>
            </w:pPr>
          </w:p>
        </w:tc>
        <w:tc>
          <w:tcPr>
            <w:tcW w:w="2409" w:type="dxa"/>
            <w:vMerge/>
          </w:tcPr>
          <w:p w14:paraId="68174F88" w14:textId="77777777" w:rsidR="00A05BCC" w:rsidRPr="00A05BCC" w:rsidRDefault="00A05BCC" w:rsidP="00A05BCC">
            <w:pPr>
              <w:rPr>
                <w:rFonts w:ascii="Times New Roman" w:eastAsia="Times New Roman" w:hAnsi="Times New Roman" w:cs="Times New Roman"/>
                <w:b/>
                <w:bCs/>
                <w:sz w:val="20"/>
                <w:szCs w:val="20"/>
                <w:lang w:eastAsia="ru-RU"/>
              </w:rPr>
            </w:pPr>
          </w:p>
        </w:tc>
      </w:tr>
      <w:tr w:rsidR="00A05BCC" w:rsidRPr="00A05BCC" w14:paraId="556AE01D" w14:textId="77777777" w:rsidTr="00AD5821">
        <w:trPr>
          <w:trHeight w:val="361"/>
        </w:trPr>
        <w:tc>
          <w:tcPr>
            <w:tcW w:w="2972" w:type="dxa"/>
            <w:vMerge/>
          </w:tcPr>
          <w:p w14:paraId="479BA0C3" w14:textId="77777777" w:rsidR="00A05BCC" w:rsidRPr="00A05BCC" w:rsidRDefault="00A05BCC" w:rsidP="00A05BCC">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38733B39" w14:textId="77777777" w:rsidR="00A05BCC" w:rsidRPr="00A05BCC" w:rsidRDefault="00A05BCC" w:rsidP="00A05BCC">
            <w:pPr>
              <w:rPr>
                <w:rFonts w:ascii="Times New Roman" w:eastAsia="Calibri" w:hAnsi="Times New Roman" w:cs="Times New Roman"/>
                <w:color w:val="000000"/>
                <w:sz w:val="20"/>
                <w:szCs w:val="20"/>
              </w:rPr>
            </w:pPr>
            <w:r w:rsidRPr="00A05BCC">
              <w:rPr>
                <w:rFonts w:ascii="Times New Roman" w:eastAsia="Calibri" w:hAnsi="Times New Roman" w:cs="Times New Roman"/>
                <w:sz w:val="20"/>
                <w:szCs w:val="20"/>
              </w:rPr>
              <w:t>3.Альтернативные источники энергии: солнце, ветер, приливы-отливы, геотермальная энергия.</w:t>
            </w:r>
          </w:p>
        </w:tc>
        <w:tc>
          <w:tcPr>
            <w:tcW w:w="2694" w:type="dxa"/>
            <w:vMerge/>
            <w:vAlign w:val="center"/>
          </w:tcPr>
          <w:p w14:paraId="37B3C024" w14:textId="77777777" w:rsidR="00A05BCC" w:rsidRPr="00A05BCC" w:rsidRDefault="00A05BCC" w:rsidP="00A05BCC">
            <w:pPr>
              <w:jc w:val="center"/>
              <w:rPr>
                <w:rFonts w:ascii="Times New Roman" w:eastAsia="Calibri" w:hAnsi="Times New Roman" w:cs="Times New Roman"/>
                <w:iCs/>
                <w:sz w:val="20"/>
                <w:szCs w:val="20"/>
              </w:rPr>
            </w:pPr>
          </w:p>
        </w:tc>
        <w:tc>
          <w:tcPr>
            <w:tcW w:w="2409" w:type="dxa"/>
            <w:vMerge/>
          </w:tcPr>
          <w:p w14:paraId="05DEF508" w14:textId="77777777" w:rsidR="00A05BCC" w:rsidRPr="00A05BCC" w:rsidRDefault="00A05BCC" w:rsidP="00A05BCC">
            <w:pPr>
              <w:rPr>
                <w:rFonts w:ascii="Times New Roman" w:eastAsia="Times New Roman" w:hAnsi="Times New Roman" w:cs="Times New Roman"/>
                <w:b/>
                <w:bCs/>
                <w:sz w:val="20"/>
                <w:szCs w:val="20"/>
                <w:lang w:eastAsia="ru-RU"/>
              </w:rPr>
            </w:pPr>
          </w:p>
        </w:tc>
      </w:tr>
      <w:tr w:rsidR="00A05BCC" w:rsidRPr="00A05BCC" w14:paraId="2D43F802" w14:textId="77777777" w:rsidTr="00AD5821">
        <w:trPr>
          <w:trHeight w:val="275"/>
        </w:trPr>
        <w:tc>
          <w:tcPr>
            <w:tcW w:w="2972" w:type="dxa"/>
            <w:vMerge/>
          </w:tcPr>
          <w:p w14:paraId="002498D2" w14:textId="77777777" w:rsidR="00A05BCC" w:rsidRPr="00A05BCC" w:rsidRDefault="00A05BCC" w:rsidP="00A05BCC">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1707736D" w14:textId="77777777" w:rsidR="00A05BCC" w:rsidRPr="00A05BCC" w:rsidRDefault="00A05BCC" w:rsidP="00A05BCC">
            <w:pPr>
              <w:shd w:val="clear" w:color="auto" w:fill="FFFFFF"/>
              <w:snapToGrid w:val="0"/>
              <w:spacing w:before="5"/>
              <w:rPr>
                <w:rFonts w:ascii="Times New Roman" w:eastAsia="Calibri" w:hAnsi="Times New Roman" w:cs="Times New Roman"/>
                <w:color w:val="000000"/>
                <w:sz w:val="20"/>
                <w:szCs w:val="20"/>
              </w:rPr>
            </w:pPr>
            <w:r w:rsidRPr="00A05BCC">
              <w:rPr>
                <w:rFonts w:ascii="Times New Roman" w:eastAsia="Calibri" w:hAnsi="Times New Roman" w:cs="Times New Roman"/>
                <w:color w:val="000000"/>
                <w:sz w:val="20"/>
                <w:szCs w:val="20"/>
              </w:rPr>
              <w:t>4.Особоохраняемые природные территории</w:t>
            </w:r>
          </w:p>
        </w:tc>
        <w:tc>
          <w:tcPr>
            <w:tcW w:w="2694" w:type="dxa"/>
            <w:vMerge/>
            <w:vAlign w:val="center"/>
          </w:tcPr>
          <w:p w14:paraId="13E3ECDA" w14:textId="77777777" w:rsidR="00A05BCC" w:rsidRPr="00A05BCC" w:rsidRDefault="00A05BCC" w:rsidP="00A05BCC">
            <w:pPr>
              <w:jc w:val="center"/>
              <w:rPr>
                <w:rFonts w:ascii="Times New Roman" w:eastAsia="Calibri" w:hAnsi="Times New Roman" w:cs="Times New Roman"/>
                <w:iCs/>
                <w:sz w:val="20"/>
                <w:szCs w:val="20"/>
              </w:rPr>
            </w:pPr>
          </w:p>
        </w:tc>
        <w:tc>
          <w:tcPr>
            <w:tcW w:w="2409" w:type="dxa"/>
            <w:vMerge/>
          </w:tcPr>
          <w:p w14:paraId="2A021748" w14:textId="77777777" w:rsidR="00A05BCC" w:rsidRPr="00A05BCC" w:rsidRDefault="00A05BCC" w:rsidP="00A05BCC">
            <w:pPr>
              <w:rPr>
                <w:rFonts w:ascii="Times New Roman" w:eastAsia="Times New Roman" w:hAnsi="Times New Roman" w:cs="Times New Roman"/>
                <w:b/>
                <w:bCs/>
                <w:sz w:val="20"/>
                <w:szCs w:val="20"/>
                <w:lang w:eastAsia="ru-RU"/>
              </w:rPr>
            </w:pPr>
          </w:p>
        </w:tc>
      </w:tr>
      <w:tr w:rsidR="00A05BCC" w:rsidRPr="00A05BCC" w14:paraId="674CA1E5" w14:textId="77777777" w:rsidTr="00AD5821">
        <w:trPr>
          <w:trHeight w:val="361"/>
        </w:trPr>
        <w:tc>
          <w:tcPr>
            <w:tcW w:w="2972" w:type="dxa"/>
            <w:vMerge/>
          </w:tcPr>
          <w:p w14:paraId="238E4264" w14:textId="77777777" w:rsidR="00A05BCC" w:rsidRPr="00A05BCC" w:rsidRDefault="00A05BCC" w:rsidP="00A05BCC">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2395ABC1" w14:textId="77777777" w:rsidR="00A05BCC" w:rsidRPr="00A05BCC" w:rsidRDefault="00A05BCC" w:rsidP="00A05BCC">
            <w:pPr>
              <w:rPr>
                <w:rFonts w:ascii="Times New Roman" w:eastAsia="Calibri" w:hAnsi="Times New Roman" w:cs="Times New Roman"/>
                <w:b/>
                <w:bCs/>
                <w:sz w:val="20"/>
                <w:szCs w:val="20"/>
              </w:rPr>
            </w:pPr>
            <w:r w:rsidRPr="00A05BCC">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14:paraId="3FEAD225" w14:textId="77777777" w:rsidR="00A05BCC" w:rsidRPr="00A05BCC" w:rsidRDefault="00A05BCC" w:rsidP="00A05BCC">
            <w:pPr>
              <w:jc w:val="center"/>
              <w:rPr>
                <w:rFonts w:ascii="Times New Roman" w:eastAsia="Calibri" w:hAnsi="Times New Roman" w:cs="Times New Roman"/>
                <w:iCs/>
                <w:sz w:val="20"/>
                <w:szCs w:val="20"/>
              </w:rPr>
            </w:pPr>
          </w:p>
        </w:tc>
        <w:tc>
          <w:tcPr>
            <w:tcW w:w="2409" w:type="dxa"/>
            <w:vMerge/>
          </w:tcPr>
          <w:p w14:paraId="2E8CB6C6" w14:textId="77777777" w:rsidR="00A05BCC" w:rsidRPr="00A05BCC" w:rsidRDefault="00A05BCC" w:rsidP="00A05BCC">
            <w:pPr>
              <w:rPr>
                <w:rFonts w:ascii="Times New Roman" w:eastAsia="Times New Roman" w:hAnsi="Times New Roman" w:cs="Times New Roman"/>
                <w:b/>
                <w:bCs/>
                <w:sz w:val="20"/>
                <w:szCs w:val="20"/>
                <w:lang w:eastAsia="ru-RU"/>
              </w:rPr>
            </w:pPr>
          </w:p>
        </w:tc>
      </w:tr>
      <w:tr w:rsidR="00A05BCC" w:rsidRPr="00A05BCC" w14:paraId="0DF02E06" w14:textId="77777777" w:rsidTr="00AD5821">
        <w:trPr>
          <w:trHeight w:val="341"/>
        </w:trPr>
        <w:tc>
          <w:tcPr>
            <w:tcW w:w="2972" w:type="dxa"/>
            <w:vMerge/>
          </w:tcPr>
          <w:p w14:paraId="01EBB17A" w14:textId="77777777" w:rsidR="00A05BCC" w:rsidRPr="00A05BCC" w:rsidRDefault="00A05BCC" w:rsidP="00A05BCC">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4A043C48" w14:textId="77777777" w:rsidR="00A05BCC" w:rsidRPr="00A05BCC" w:rsidRDefault="00A05BCC" w:rsidP="00A05BCC">
            <w:pPr>
              <w:rPr>
                <w:rFonts w:ascii="Times New Roman" w:eastAsia="Times New Roman" w:hAnsi="Times New Roman" w:cs="Times New Roman"/>
                <w:b/>
                <w:bCs/>
                <w:sz w:val="20"/>
                <w:szCs w:val="20"/>
                <w:lang w:eastAsia="ru-RU"/>
              </w:rPr>
            </w:pPr>
            <w:r w:rsidRPr="00A05BCC">
              <w:rPr>
                <w:rFonts w:ascii="Times New Roman" w:eastAsia="Calibri" w:hAnsi="Times New Roman" w:cs="Times New Roman"/>
                <w:color w:val="000000"/>
                <w:sz w:val="20"/>
                <w:szCs w:val="20"/>
              </w:rPr>
              <w:t>1.Природные ресурсы Тамбовской области</w:t>
            </w:r>
          </w:p>
        </w:tc>
        <w:tc>
          <w:tcPr>
            <w:tcW w:w="2694" w:type="dxa"/>
            <w:vAlign w:val="center"/>
          </w:tcPr>
          <w:p w14:paraId="1F898162" w14:textId="77777777" w:rsidR="00A05BCC" w:rsidRPr="00A05BCC" w:rsidRDefault="00A05BCC" w:rsidP="00A05BCC">
            <w:pPr>
              <w:jc w:val="center"/>
              <w:rPr>
                <w:rFonts w:ascii="Times New Roman" w:eastAsia="Calibri" w:hAnsi="Times New Roman" w:cs="Times New Roman"/>
                <w:bCs/>
                <w:iCs/>
                <w:sz w:val="20"/>
                <w:szCs w:val="20"/>
              </w:rPr>
            </w:pPr>
            <w:r w:rsidRPr="00A05BCC">
              <w:rPr>
                <w:rFonts w:ascii="Times New Roman" w:eastAsia="Calibri" w:hAnsi="Times New Roman" w:cs="Times New Roman"/>
                <w:bCs/>
                <w:iCs/>
                <w:sz w:val="20"/>
                <w:szCs w:val="20"/>
              </w:rPr>
              <w:t>2</w:t>
            </w:r>
          </w:p>
        </w:tc>
        <w:tc>
          <w:tcPr>
            <w:tcW w:w="2409" w:type="dxa"/>
            <w:vMerge/>
          </w:tcPr>
          <w:p w14:paraId="7935544E" w14:textId="77777777" w:rsidR="00A05BCC" w:rsidRPr="00A05BCC" w:rsidRDefault="00A05BCC" w:rsidP="00A05BCC">
            <w:pPr>
              <w:rPr>
                <w:rFonts w:ascii="Times New Roman" w:eastAsia="Times New Roman" w:hAnsi="Times New Roman" w:cs="Times New Roman"/>
                <w:b/>
                <w:bCs/>
                <w:sz w:val="20"/>
                <w:szCs w:val="20"/>
                <w:lang w:eastAsia="ru-RU"/>
              </w:rPr>
            </w:pPr>
          </w:p>
        </w:tc>
      </w:tr>
      <w:tr w:rsidR="00A05BCC" w:rsidRPr="00A05BCC" w14:paraId="7B874E6A" w14:textId="77777777" w:rsidTr="00AD5821">
        <w:trPr>
          <w:trHeight w:val="361"/>
        </w:trPr>
        <w:tc>
          <w:tcPr>
            <w:tcW w:w="2972" w:type="dxa"/>
            <w:vMerge w:val="restart"/>
          </w:tcPr>
          <w:p w14:paraId="52224F0E" w14:textId="77777777" w:rsidR="00A05BCC" w:rsidRPr="00A05BCC" w:rsidRDefault="00A05BCC" w:rsidP="00A05BCC">
            <w:pPr>
              <w:rPr>
                <w:rFonts w:ascii="Times New Roman" w:eastAsia="Calibri" w:hAnsi="Times New Roman" w:cs="Times New Roman"/>
                <w:b/>
                <w:bCs/>
                <w:sz w:val="20"/>
                <w:szCs w:val="20"/>
              </w:rPr>
            </w:pPr>
            <w:r w:rsidRPr="00A05BCC">
              <w:rPr>
                <w:rFonts w:ascii="Times New Roman" w:eastAsia="Calibri" w:hAnsi="Times New Roman" w:cs="Times New Roman"/>
                <w:b/>
                <w:bCs/>
                <w:sz w:val="20"/>
                <w:szCs w:val="20"/>
              </w:rPr>
              <w:t>Тема 1.4</w:t>
            </w:r>
          </w:p>
          <w:p w14:paraId="093FB2BE" w14:textId="77777777" w:rsidR="00A05BCC" w:rsidRPr="00A05BCC" w:rsidRDefault="00A05BCC" w:rsidP="00A05BCC">
            <w:pPr>
              <w:shd w:val="clear" w:color="auto" w:fill="FFFFFF"/>
              <w:ind w:left="19"/>
              <w:rPr>
                <w:rFonts w:ascii="Times New Roman" w:eastAsia="Calibri" w:hAnsi="Times New Roman" w:cs="Times New Roman"/>
                <w:sz w:val="20"/>
                <w:szCs w:val="20"/>
              </w:rPr>
            </w:pPr>
            <w:r w:rsidRPr="00A05BCC">
              <w:rPr>
                <w:rFonts w:ascii="Times New Roman" w:eastAsia="Calibri" w:hAnsi="Times New Roman" w:cs="Times New Roman"/>
                <w:color w:val="000000"/>
                <w:sz w:val="20"/>
                <w:szCs w:val="20"/>
              </w:rPr>
              <w:lastRenderedPageBreak/>
              <w:t>Загрязнение</w:t>
            </w:r>
            <w:r w:rsidRPr="00A05BCC">
              <w:rPr>
                <w:rFonts w:ascii="Times New Roman" w:eastAsia="Calibri" w:hAnsi="Times New Roman" w:cs="Times New Roman"/>
                <w:sz w:val="20"/>
                <w:szCs w:val="20"/>
              </w:rPr>
              <w:t xml:space="preserve"> </w:t>
            </w:r>
          </w:p>
          <w:p w14:paraId="6BB8D0A7" w14:textId="77777777" w:rsidR="00A05BCC" w:rsidRPr="00A05BCC" w:rsidRDefault="00A05BCC" w:rsidP="00A05BCC">
            <w:pPr>
              <w:rPr>
                <w:rFonts w:ascii="Times New Roman" w:eastAsia="Calibri" w:hAnsi="Times New Roman" w:cs="Times New Roman"/>
                <w:bCs/>
                <w:sz w:val="20"/>
                <w:szCs w:val="20"/>
              </w:rPr>
            </w:pPr>
            <w:r w:rsidRPr="00A05BCC">
              <w:rPr>
                <w:rFonts w:ascii="Times New Roman" w:eastAsia="Calibri" w:hAnsi="Times New Roman" w:cs="Times New Roman"/>
                <w:color w:val="000000"/>
                <w:sz w:val="20"/>
                <w:szCs w:val="20"/>
              </w:rPr>
              <w:t>окружающей среды и способы предотвращения и улавливания выбросов.</w:t>
            </w:r>
          </w:p>
        </w:tc>
        <w:tc>
          <w:tcPr>
            <w:tcW w:w="6662" w:type="dxa"/>
            <w:tcBorders>
              <w:top w:val="single" w:sz="4" w:space="0" w:color="auto"/>
              <w:left w:val="single" w:sz="4" w:space="0" w:color="auto"/>
              <w:bottom w:val="single" w:sz="4" w:space="0" w:color="auto"/>
            </w:tcBorders>
          </w:tcPr>
          <w:p w14:paraId="2C298843" w14:textId="77777777" w:rsidR="00A05BCC" w:rsidRPr="00A05BCC" w:rsidRDefault="00A05BCC" w:rsidP="00A05BCC">
            <w:pPr>
              <w:rPr>
                <w:rFonts w:ascii="Times New Roman" w:eastAsia="Calibri" w:hAnsi="Times New Roman" w:cs="Times New Roman"/>
                <w:b/>
                <w:bCs/>
                <w:sz w:val="20"/>
                <w:szCs w:val="20"/>
              </w:rPr>
            </w:pPr>
            <w:r w:rsidRPr="00A05BCC">
              <w:rPr>
                <w:rFonts w:ascii="Times New Roman" w:eastAsia="Calibri" w:hAnsi="Times New Roman" w:cs="Times New Roman"/>
                <w:b/>
                <w:bCs/>
                <w:sz w:val="20"/>
                <w:szCs w:val="20"/>
              </w:rPr>
              <w:lastRenderedPageBreak/>
              <w:t xml:space="preserve">Содержание </w:t>
            </w:r>
          </w:p>
        </w:tc>
        <w:tc>
          <w:tcPr>
            <w:tcW w:w="2694" w:type="dxa"/>
            <w:vAlign w:val="center"/>
          </w:tcPr>
          <w:p w14:paraId="505D33E7" w14:textId="77777777" w:rsidR="00A05BCC" w:rsidRPr="00A05BCC" w:rsidRDefault="00A05BCC" w:rsidP="00A05BCC">
            <w:pPr>
              <w:jc w:val="center"/>
              <w:rPr>
                <w:rFonts w:ascii="Times New Roman" w:eastAsia="Calibri" w:hAnsi="Times New Roman" w:cs="Times New Roman"/>
                <w:bCs/>
                <w:sz w:val="20"/>
                <w:szCs w:val="20"/>
              </w:rPr>
            </w:pPr>
            <w:r w:rsidRPr="00A05BCC">
              <w:rPr>
                <w:rFonts w:ascii="Times New Roman" w:eastAsia="Calibri" w:hAnsi="Times New Roman" w:cs="Times New Roman"/>
                <w:b/>
                <w:sz w:val="20"/>
                <w:szCs w:val="20"/>
              </w:rPr>
              <w:t>16/</w:t>
            </w:r>
            <w:r w:rsidRPr="00A05BCC">
              <w:rPr>
                <w:rFonts w:ascii="Times New Roman" w:eastAsia="Calibri" w:hAnsi="Times New Roman" w:cs="Times New Roman"/>
                <w:sz w:val="20"/>
                <w:szCs w:val="20"/>
              </w:rPr>
              <w:t>2</w:t>
            </w:r>
          </w:p>
        </w:tc>
        <w:tc>
          <w:tcPr>
            <w:tcW w:w="2409" w:type="dxa"/>
            <w:vMerge w:val="restart"/>
          </w:tcPr>
          <w:p w14:paraId="229CFC49" w14:textId="77777777" w:rsidR="00A05BCC" w:rsidRPr="00A05BCC" w:rsidRDefault="00A05BCC" w:rsidP="00A05BCC">
            <w:pPr>
              <w:rPr>
                <w:rFonts w:ascii="Times New Roman" w:eastAsia="Times New Roman" w:hAnsi="Times New Roman" w:cs="Times New Roman"/>
                <w:b/>
                <w:bCs/>
                <w:sz w:val="20"/>
                <w:szCs w:val="20"/>
                <w:lang w:eastAsia="ru-RU"/>
              </w:rPr>
            </w:pPr>
            <w:r w:rsidRPr="00A05BCC">
              <w:rPr>
                <w:rFonts w:ascii="Times New Roman" w:eastAsia="Calibri" w:hAnsi="Times New Roman" w:cs="Times New Roman"/>
                <w:sz w:val="20"/>
                <w:szCs w:val="20"/>
              </w:rPr>
              <w:t>ОК 01, ОК 02, ОК 05, ОК 07, ОК 09</w:t>
            </w:r>
          </w:p>
        </w:tc>
      </w:tr>
      <w:tr w:rsidR="00A05BCC" w:rsidRPr="00A05BCC" w14:paraId="3142C418" w14:textId="77777777" w:rsidTr="00AD5821">
        <w:trPr>
          <w:trHeight w:val="361"/>
        </w:trPr>
        <w:tc>
          <w:tcPr>
            <w:tcW w:w="2972" w:type="dxa"/>
            <w:vMerge/>
          </w:tcPr>
          <w:p w14:paraId="10D826CE" w14:textId="77777777" w:rsidR="00A05BCC" w:rsidRPr="00A05BCC" w:rsidRDefault="00A05BCC" w:rsidP="00A05BCC">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4F556EB3" w14:textId="77777777" w:rsidR="00A05BCC" w:rsidRPr="00A05BCC" w:rsidRDefault="00A05BCC" w:rsidP="00A05BCC">
            <w:pPr>
              <w:shd w:val="clear" w:color="auto" w:fill="FFFFFF"/>
              <w:ind w:left="5" w:right="19"/>
              <w:rPr>
                <w:rFonts w:ascii="Times New Roman" w:eastAsia="Calibri" w:hAnsi="Times New Roman" w:cs="Times New Roman"/>
                <w:sz w:val="20"/>
                <w:szCs w:val="20"/>
              </w:rPr>
            </w:pPr>
            <w:r w:rsidRPr="00A05BCC">
              <w:rPr>
                <w:rFonts w:ascii="Times New Roman" w:eastAsia="Calibri" w:hAnsi="Times New Roman" w:cs="Times New Roman"/>
                <w:color w:val="000000"/>
                <w:sz w:val="20"/>
                <w:szCs w:val="20"/>
              </w:rPr>
              <w:t>1.Загрязнение биосферы. Антропогенное и естественное загрязнение. Основные загрязнители, их классификация.</w:t>
            </w:r>
          </w:p>
        </w:tc>
        <w:tc>
          <w:tcPr>
            <w:tcW w:w="2694" w:type="dxa"/>
            <w:vMerge w:val="restart"/>
            <w:vAlign w:val="center"/>
          </w:tcPr>
          <w:p w14:paraId="1B8495E8" w14:textId="77777777" w:rsidR="00A05BCC" w:rsidRPr="00A05BCC" w:rsidRDefault="00A05BCC" w:rsidP="00A05BCC">
            <w:pPr>
              <w:jc w:val="center"/>
              <w:rPr>
                <w:rFonts w:ascii="Times New Roman" w:eastAsia="Calibri" w:hAnsi="Times New Roman" w:cs="Times New Roman"/>
                <w:iCs/>
                <w:sz w:val="20"/>
                <w:szCs w:val="20"/>
              </w:rPr>
            </w:pPr>
            <w:r w:rsidRPr="00A05BCC">
              <w:rPr>
                <w:rFonts w:ascii="Times New Roman" w:eastAsia="Calibri" w:hAnsi="Times New Roman" w:cs="Times New Roman"/>
                <w:iCs/>
                <w:sz w:val="20"/>
                <w:szCs w:val="20"/>
              </w:rPr>
              <w:t>14</w:t>
            </w:r>
          </w:p>
        </w:tc>
        <w:tc>
          <w:tcPr>
            <w:tcW w:w="2409" w:type="dxa"/>
            <w:vMerge/>
          </w:tcPr>
          <w:p w14:paraId="4877A6B2" w14:textId="77777777" w:rsidR="00A05BCC" w:rsidRPr="00A05BCC" w:rsidRDefault="00A05BCC" w:rsidP="00A05BCC">
            <w:pPr>
              <w:rPr>
                <w:rFonts w:ascii="Times New Roman" w:eastAsia="Times New Roman" w:hAnsi="Times New Roman" w:cs="Times New Roman"/>
                <w:b/>
                <w:bCs/>
                <w:sz w:val="20"/>
                <w:szCs w:val="20"/>
                <w:lang w:eastAsia="ru-RU"/>
              </w:rPr>
            </w:pPr>
          </w:p>
        </w:tc>
      </w:tr>
      <w:tr w:rsidR="00A05BCC" w:rsidRPr="00A05BCC" w14:paraId="4D7C2FEB" w14:textId="77777777" w:rsidTr="00AD5821">
        <w:trPr>
          <w:trHeight w:val="361"/>
        </w:trPr>
        <w:tc>
          <w:tcPr>
            <w:tcW w:w="2972" w:type="dxa"/>
            <w:vMerge/>
          </w:tcPr>
          <w:p w14:paraId="6969A6DB" w14:textId="77777777" w:rsidR="00A05BCC" w:rsidRPr="00A05BCC" w:rsidRDefault="00A05BCC" w:rsidP="00A05BCC">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15330D1B" w14:textId="77777777" w:rsidR="00A05BCC" w:rsidRPr="00A05BCC" w:rsidRDefault="00A05BCC" w:rsidP="00A05BCC">
            <w:pPr>
              <w:shd w:val="clear" w:color="auto" w:fill="FFFFFF"/>
              <w:ind w:left="5" w:right="19"/>
              <w:rPr>
                <w:rFonts w:ascii="Times New Roman" w:eastAsia="Calibri" w:hAnsi="Times New Roman" w:cs="Times New Roman"/>
                <w:sz w:val="20"/>
                <w:szCs w:val="20"/>
              </w:rPr>
            </w:pPr>
            <w:r w:rsidRPr="00A05BCC">
              <w:rPr>
                <w:rFonts w:ascii="Times New Roman" w:eastAsia="Calibri" w:hAnsi="Times New Roman" w:cs="Times New Roman"/>
                <w:color w:val="000000"/>
                <w:sz w:val="20"/>
                <w:szCs w:val="20"/>
              </w:rPr>
              <w:t xml:space="preserve">2.Прямое и косвенное воздействие на человека загрязнений биосферы </w:t>
            </w:r>
          </w:p>
        </w:tc>
        <w:tc>
          <w:tcPr>
            <w:tcW w:w="2694" w:type="dxa"/>
            <w:vMerge/>
            <w:vAlign w:val="center"/>
          </w:tcPr>
          <w:p w14:paraId="628A8DB6" w14:textId="77777777" w:rsidR="00A05BCC" w:rsidRPr="00A05BCC" w:rsidRDefault="00A05BCC" w:rsidP="00A05BCC">
            <w:pPr>
              <w:jc w:val="center"/>
              <w:rPr>
                <w:rFonts w:ascii="Times New Roman" w:eastAsia="Calibri" w:hAnsi="Times New Roman" w:cs="Times New Roman"/>
                <w:iCs/>
                <w:sz w:val="20"/>
                <w:szCs w:val="20"/>
              </w:rPr>
            </w:pPr>
          </w:p>
        </w:tc>
        <w:tc>
          <w:tcPr>
            <w:tcW w:w="2409" w:type="dxa"/>
            <w:vMerge/>
          </w:tcPr>
          <w:p w14:paraId="786B7533" w14:textId="77777777" w:rsidR="00A05BCC" w:rsidRPr="00A05BCC" w:rsidRDefault="00A05BCC" w:rsidP="00A05BCC">
            <w:pPr>
              <w:rPr>
                <w:rFonts w:ascii="Times New Roman" w:eastAsia="Times New Roman" w:hAnsi="Times New Roman" w:cs="Times New Roman"/>
                <w:b/>
                <w:bCs/>
                <w:sz w:val="20"/>
                <w:szCs w:val="20"/>
                <w:lang w:eastAsia="ru-RU"/>
              </w:rPr>
            </w:pPr>
          </w:p>
        </w:tc>
      </w:tr>
      <w:tr w:rsidR="00A05BCC" w:rsidRPr="00A05BCC" w14:paraId="620E99C5" w14:textId="77777777" w:rsidTr="00AD5821">
        <w:trPr>
          <w:trHeight w:val="361"/>
        </w:trPr>
        <w:tc>
          <w:tcPr>
            <w:tcW w:w="2972" w:type="dxa"/>
            <w:vMerge/>
          </w:tcPr>
          <w:p w14:paraId="30473718" w14:textId="77777777" w:rsidR="00A05BCC" w:rsidRPr="00A05BCC" w:rsidRDefault="00A05BCC" w:rsidP="00A05BCC">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37195CB3" w14:textId="77777777" w:rsidR="00A05BCC" w:rsidRPr="00A05BCC" w:rsidRDefault="00A05BCC" w:rsidP="00A05BCC">
            <w:pPr>
              <w:shd w:val="clear" w:color="auto" w:fill="FFFFFF"/>
              <w:ind w:left="5" w:right="19"/>
              <w:rPr>
                <w:rFonts w:ascii="Times New Roman" w:eastAsia="Calibri" w:hAnsi="Times New Roman" w:cs="Times New Roman"/>
                <w:color w:val="000000"/>
                <w:sz w:val="20"/>
                <w:szCs w:val="20"/>
              </w:rPr>
            </w:pPr>
            <w:r w:rsidRPr="00A05BCC">
              <w:rPr>
                <w:rFonts w:ascii="Times New Roman" w:eastAsia="Calibri" w:hAnsi="Times New Roman" w:cs="Times New Roman"/>
                <w:color w:val="000000"/>
                <w:sz w:val="20"/>
                <w:szCs w:val="20"/>
              </w:rPr>
              <w:t>3.«Зеленая революция» и ее последствия. Значение и экологическая роль применения удобрений и пестицидов.</w:t>
            </w:r>
          </w:p>
        </w:tc>
        <w:tc>
          <w:tcPr>
            <w:tcW w:w="2694" w:type="dxa"/>
            <w:vMerge/>
            <w:vAlign w:val="center"/>
          </w:tcPr>
          <w:p w14:paraId="630615B8" w14:textId="77777777" w:rsidR="00A05BCC" w:rsidRPr="00A05BCC" w:rsidRDefault="00A05BCC" w:rsidP="00A05BCC">
            <w:pPr>
              <w:jc w:val="center"/>
              <w:rPr>
                <w:rFonts w:ascii="Times New Roman" w:eastAsia="Calibri" w:hAnsi="Times New Roman" w:cs="Times New Roman"/>
                <w:iCs/>
                <w:sz w:val="20"/>
                <w:szCs w:val="20"/>
              </w:rPr>
            </w:pPr>
          </w:p>
        </w:tc>
        <w:tc>
          <w:tcPr>
            <w:tcW w:w="2409" w:type="dxa"/>
            <w:vMerge/>
          </w:tcPr>
          <w:p w14:paraId="7B7C13C0" w14:textId="77777777" w:rsidR="00A05BCC" w:rsidRPr="00A05BCC" w:rsidRDefault="00A05BCC" w:rsidP="00A05BCC">
            <w:pPr>
              <w:rPr>
                <w:rFonts w:ascii="Times New Roman" w:eastAsia="Times New Roman" w:hAnsi="Times New Roman" w:cs="Times New Roman"/>
                <w:b/>
                <w:bCs/>
                <w:sz w:val="20"/>
                <w:szCs w:val="20"/>
                <w:lang w:eastAsia="ru-RU"/>
              </w:rPr>
            </w:pPr>
          </w:p>
        </w:tc>
      </w:tr>
      <w:tr w:rsidR="00A05BCC" w:rsidRPr="00A05BCC" w14:paraId="2A324784" w14:textId="77777777" w:rsidTr="00AD5821">
        <w:trPr>
          <w:trHeight w:val="361"/>
        </w:trPr>
        <w:tc>
          <w:tcPr>
            <w:tcW w:w="2972" w:type="dxa"/>
            <w:vMerge/>
          </w:tcPr>
          <w:p w14:paraId="652DFF7E" w14:textId="77777777" w:rsidR="00A05BCC" w:rsidRPr="00A05BCC" w:rsidRDefault="00A05BCC" w:rsidP="00A05BCC">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30AF7850" w14:textId="77777777" w:rsidR="00A05BCC" w:rsidRPr="00A05BCC" w:rsidRDefault="00A05BCC" w:rsidP="00A05BCC">
            <w:pPr>
              <w:shd w:val="clear" w:color="auto" w:fill="FFFFFF"/>
              <w:ind w:left="5" w:right="19"/>
              <w:rPr>
                <w:rFonts w:ascii="Times New Roman" w:eastAsia="Calibri" w:hAnsi="Times New Roman" w:cs="Times New Roman"/>
                <w:color w:val="000000"/>
                <w:sz w:val="20"/>
                <w:szCs w:val="20"/>
              </w:rPr>
            </w:pPr>
            <w:r w:rsidRPr="00A05BCC">
              <w:rPr>
                <w:rFonts w:ascii="Times New Roman" w:eastAsia="Calibri" w:hAnsi="Times New Roman" w:cs="Times New Roman"/>
                <w:sz w:val="20"/>
                <w:szCs w:val="20"/>
              </w:rPr>
              <w:t>4.Практическая подготовка</w:t>
            </w:r>
            <w:r w:rsidRPr="00A05BCC">
              <w:rPr>
                <w:rFonts w:ascii="Times New Roman" w:eastAsia="Calibri" w:hAnsi="Times New Roman" w:cs="Times New Roman"/>
                <w:color w:val="000000"/>
                <w:sz w:val="20"/>
                <w:szCs w:val="20"/>
              </w:rPr>
              <w:t xml:space="preserve"> </w:t>
            </w:r>
          </w:p>
          <w:p w14:paraId="56A77259" w14:textId="77777777" w:rsidR="00A05BCC" w:rsidRPr="00A05BCC" w:rsidRDefault="00A05BCC" w:rsidP="00A05BCC">
            <w:pPr>
              <w:shd w:val="clear" w:color="auto" w:fill="FFFFFF"/>
              <w:ind w:left="5" w:right="19"/>
              <w:rPr>
                <w:rFonts w:ascii="Times New Roman" w:eastAsia="Calibri" w:hAnsi="Times New Roman" w:cs="Times New Roman"/>
                <w:color w:val="000000"/>
                <w:sz w:val="20"/>
                <w:szCs w:val="20"/>
              </w:rPr>
            </w:pPr>
            <w:r w:rsidRPr="00A05BCC">
              <w:rPr>
                <w:rFonts w:ascii="Times New Roman" w:eastAsia="Calibri" w:hAnsi="Times New Roman" w:cs="Times New Roman"/>
                <w:color w:val="000000"/>
                <w:sz w:val="20"/>
                <w:szCs w:val="20"/>
              </w:rPr>
              <w:t>Стандарты качества окружающей среды</w:t>
            </w:r>
          </w:p>
        </w:tc>
        <w:tc>
          <w:tcPr>
            <w:tcW w:w="2694" w:type="dxa"/>
            <w:vMerge/>
            <w:vAlign w:val="center"/>
          </w:tcPr>
          <w:p w14:paraId="70DA9FA3" w14:textId="77777777" w:rsidR="00A05BCC" w:rsidRPr="00A05BCC" w:rsidRDefault="00A05BCC" w:rsidP="00A05BCC">
            <w:pPr>
              <w:jc w:val="center"/>
              <w:rPr>
                <w:rFonts w:ascii="Times New Roman" w:eastAsia="Calibri" w:hAnsi="Times New Roman" w:cs="Times New Roman"/>
                <w:b/>
                <w:iCs/>
                <w:sz w:val="20"/>
                <w:szCs w:val="20"/>
              </w:rPr>
            </w:pPr>
          </w:p>
        </w:tc>
        <w:tc>
          <w:tcPr>
            <w:tcW w:w="2409" w:type="dxa"/>
            <w:vMerge/>
          </w:tcPr>
          <w:p w14:paraId="0E2B3238" w14:textId="77777777" w:rsidR="00A05BCC" w:rsidRPr="00A05BCC" w:rsidRDefault="00A05BCC" w:rsidP="00A05BCC">
            <w:pPr>
              <w:rPr>
                <w:rFonts w:ascii="Times New Roman" w:eastAsia="Times New Roman" w:hAnsi="Times New Roman" w:cs="Times New Roman"/>
                <w:b/>
                <w:bCs/>
                <w:sz w:val="20"/>
                <w:szCs w:val="20"/>
                <w:lang w:eastAsia="ru-RU"/>
              </w:rPr>
            </w:pPr>
          </w:p>
        </w:tc>
      </w:tr>
      <w:tr w:rsidR="00A05BCC" w:rsidRPr="00A05BCC" w14:paraId="6350F962" w14:textId="77777777" w:rsidTr="00AD5821">
        <w:trPr>
          <w:trHeight w:val="361"/>
        </w:trPr>
        <w:tc>
          <w:tcPr>
            <w:tcW w:w="2972" w:type="dxa"/>
            <w:vMerge/>
          </w:tcPr>
          <w:p w14:paraId="65EE5D21" w14:textId="77777777" w:rsidR="00A05BCC" w:rsidRPr="00A05BCC" w:rsidRDefault="00A05BCC" w:rsidP="00A05BCC">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0477B473" w14:textId="77777777" w:rsidR="00A05BCC" w:rsidRPr="00A05BCC" w:rsidRDefault="00A05BCC" w:rsidP="00A05BCC">
            <w:pPr>
              <w:shd w:val="clear" w:color="auto" w:fill="FFFFFF"/>
              <w:ind w:left="5" w:right="19"/>
              <w:rPr>
                <w:rFonts w:ascii="Times New Roman" w:eastAsia="Calibri" w:hAnsi="Times New Roman" w:cs="Times New Roman"/>
                <w:color w:val="000000"/>
                <w:sz w:val="20"/>
                <w:szCs w:val="20"/>
              </w:rPr>
            </w:pPr>
            <w:r w:rsidRPr="00A05BCC">
              <w:rPr>
                <w:rFonts w:ascii="Times New Roman" w:eastAsia="Calibri" w:hAnsi="Times New Roman" w:cs="Times New Roman"/>
                <w:sz w:val="20"/>
                <w:szCs w:val="20"/>
              </w:rPr>
              <w:t>5.Распространение загрязняющих веществ и рациональное размещение производства</w:t>
            </w:r>
          </w:p>
        </w:tc>
        <w:tc>
          <w:tcPr>
            <w:tcW w:w="2694" w:type="dxa"/>
            <w:vMerge/>
            <w:vAlign w:val="center"/>
          </w:tcPr>
          <w:p w14:paraId="7F52641C" w14:textId="77777777" w:rsidR="00A05BCC" w:rsidRPr="00A05BCC" w:rsidRDefault="00A05BCC" w:rsidP="00A05BCC">
            <w:pPr>
              <w:jc w:val="center"/>
              <w:rPr>
                <w:rFonts w:ascii="Times New Roman" w:eastAsia="Calibri" w:hAnsi="Times New Roman" w:cs="Times New Roman"/>
                <w:b/>
                <w:bCs/>
                <w:sz w:val="20"/>
                <w:szCs w:val="20"/>
              </w:rPr>
            </w:pPr>
          </w:p>
        </w:tc>
        <w:tc>
          <w:tcPr>
            <w:tcW w:w="2409" w:type="dxa"/>
            <w:vMerge/>
          </w:tcPr>
          <w:p w14:paraId="16D77931" w14:textId="77777777" w:rsidR="00A05BCC" w:rsidRPr="00A05BCC" w:rsidRDefault="00A05BCC" w:rsidP="00A05BCC">
            <w:pPr>
              <w:rPr>
                <w:rFonts w:ascii="Times New Roman" w:eastAsia="Times New Roman" w:hAnsi="Times New Roman" w:cs="Times New Roman"/>
                <w:b/>
                <w:bCs/>
                <w:sz w:val="20"/>
                <w:szCs w:val="20"/>
                <w:lang w:eastAsia="ru-RU"/>
              </w:rPr>
            </w:pPr>
          </w:p>
        </w:tc>
      </w:tr>
      <w:tr w:rsidR="00A05BCC" w:rsidRPr="00A05BCC" w14:paraId="2C6690D7" w14:textId="77777777" w:rsidTr="00AD5821">
        <w:trPr>
          <w:trHeight w:val="361"/>
        </w:trPr>
        <w:tc>
          <w:tcPr>
            <w:tcW w:w="2972" w:type="dxa"/>
            <w:vMerge/>
          </w:tcPr>
          <w:p w14:paraId="347C015D" w14:textId="77777777" w:rsidR="00A05BCC" w:rsidRPr="00A05BCC" w:rsidRDefault="00A05BCC" w:rsidP="00A05BCC">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144D21AF" w14:textId="77777777" w:rsidR="00A05BCC" w:rsidRPr="00A05BCC" w:rsidRDefault="00A05BCC" w:rsidP="00A05BCC">
            <w:pPr>
              <w:snapToGrid w:val="0"/>
              <w:rPr>
                <w:rFonts w:ascii="Times New Roman" w:eastAsia="Calibri" w:hAnsi="Times New Roman" w:cs="Times New Roman"/>
                <w:color w:val="000000"/>
                <w:sz w:val="20"/>
                <w:szCs w:val="20"/>
              </w:rPr>
            </w:pPr>
            <w:r w:rsidRPr="00A05BCC">
              <w:rPr>
                <w:rFonts w:ascii="Times New Roman" w:eastAsia="Calibri" w:hAnsi="Times New Roman" w:cs="Times New Roman"/>
                <w:color w:val="000000"/>
                <w:sz w:val="20"/>
                <w:szCs w:val="20"/>
              </w:rPr>
              <w:t>6. Методы очистки отходящих газов. Методы очистки сточных вод.</w:t>
            </w:r>
          </w:p>
          <w:p w14:paraId="6E11E254" w14:textId="77777777" w:rsidR="00A05BCC" w:rsidRPr="00A05BCC" w:rsidRDefault="00A05BCC" w:rsidP="00A05BCC">
            <w:pPr>
              <w:shd w:val="clear" w:color="auto" w:fill="FFFFFF"/>
              <w:ind w:left="5" w:right="19"/>
              <w:rPr>
                <w:rFonts w:ascii="Times New Roman" w:eastAsia="Calibri" w:hAnsi="Times New Roman" w:cs="Times New Roman"/>
                <w:color w:val="000000"/>
                <w:sz w:val="20"/>
                <w:szCs w:val="20"/>
              </w:rPr>
            </w:pPr>
            <w:r w:rsidRPr="00A05BCC">
              <w:rPr>
                <w:rFonts w:ascii="Times New Roman" w:eastAsia="Calibri" w:hAnsi="Times New Roman" w:cs="Times New Roman"/>
                <w:color w:val="000000"/>
                <w:sz w:val="20"/>
                <w:szCs w:val="20"/>
              </w:rPr>
              <w:t>Создание замкнутых водооборотных циклов. Малоотходные и безотходные технологии.</w:t>
            </w:r>
          </w:p>
        </w:tc>
        <w:tc>
          <w:tcPr>
            <w:tcW w:w="2694" w:type="dxa"/>
            <w:vMerge/>
            <w:vAlign w:val="center"/>
          </w:tcPr>
          <w:p w14:paraId="3F24B3B7" w14:textId="77777777" w:rsidR="00A05BCC" w:rsidRPr="00A05BCC" w:rsidRDefault="00A05BCC" w:rsidP="00A05BCC">
            <w:pPr>
              <w:jc w:val="center"/>
              <w:rPr>
                <w:rFonts w:ascii="Times New Roman" w:eastAsia="Calibri" w:hAnsi="Times New Roman" w:cs="Times New Roman"/>
                <w:b/>
                <w:bCs/>
                <w:sz w:val="20"/>
                <w:szCs w:val="20"/>
              </w:rPr>
            </w:pPr>
          </w:p>
        </w:tc>
        <w:tc>
          <w:tcPr>
            <w:tcW w:w="2409" w:type="dxa"/>
            <w:vMerge/>
          </w:tcPr>
          <w:p w14:paraId="7E0F4F6A" w14:textId="77777777" w:rsidR="00A05BCC" w:rsidRPr="00A05BCC" w:rsidRDefault="00A05BCC" w:rsidP="00A05BCC">
            <w:pPr>
              <w:rPr>
                <w:rFonts w:ascii="Times New Roman" w:eastAsia="Times New Roman" w:hAnsi="Times New Roman" w:cs="Times New Roman"/>
                <w:b/>
                <w:bCs/>
                <w:sz w:val="20"/>
                <w:szCs w:val="20"/>
                <w:lang w:eastAsia="ru-RU"/>
              </w:rPr>
            </w:pPr>
          </w:p>
        </w:tc>
      </w:tr>
      <w:tr w:rsidR="00A05BCC" w:rsidRPr="00A05BCC" w14:paraId="4DD1BC19" w14:textId="77777777" w:rsidTr="00AD5821">
        <w:trPr>
          <w:trHeight w:val="361"/>
        </w:trPr>
        <w:tc>
          <w:tcPr>
            <w:tcW w:w="2972" w:type="dxa"/>
            <w:vMerge/>
          </w:tcPr>
          <w:p w14:paraId="75CF6158" w14:textId="77777777" w:rsidR="00A05BCC" w:rsidRPr="00A05BCC" w:rsidRDefault="00A05BCC" w:rsidP="00A05BCC">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2FD6539F" w14:textId="77777777" w:rsidR="00A05BCC" w:rsidRPr="00A05BCC" w:rsidRDefault="00A05BCC" w:rsidP="00A05BCC">
            <w:pPr>
              <w:snapToGrid w:val="0"/>
              <w:rPr>
                <w:rFonts w:ascii="Times New Roman" w:eastAsia="Calibri" w:hAnsi="Times New Roman" w:cs="Times New Roman"/>
                <w:color w:val="000000"/>
                <w:sz w:val="20"/>
                <w:szCs w:val="20"/>
              </w:rPr>
            </w:pPr>
            <w:r w:rsidRPr="00A05BCC">
              <w:rPr>
                <w:rFonts w:ascii="Times New Roman" w:eastAsia="Calibri" w:hAnsi="Times New Roman" w:cs="Times New Roman"/>
                <w:color w:val="000000"/>
                <w:sz w:val="20"/>
                <w:szCs w:val="20"/>
              </w:rPr>
              <w:t>7. Экологическая экспертиза. Основные задачи мониторинга окружающей среды.</w:t>
            </w:r>
          </w:p>
        </w:tc>
        <w:tc>
          <w:tcPr>
            <w:tcW w:w="2694" w:type="dxa"/>
            <w:vMerge/>
            <w:vAlign w:val="center"/>
          </w:tcPr>
          <w:p w14:paraId="4C52CEE8" w14:textId="77777777" w:rsidR="00A05BCC" w:rsidRPr="00A05BCC" w:rsidRDefault="00A05BCC" w:rsidP="00A05BCC">
            <w:pPr>
              <w:jc w:val="center"/>
              <w:rPr>
                <w:rFonts w:ascii="Times New Roman" w:eastAsia="Calibri" w:hAnsi="Times New Roman" w:cs="Times New Roman"/>
                <w:b/>
                <w:bCs/>
                <w:sz w:val="20"/>
                <w:szCs w:val="20"/>
              </w:rPr>
            </w:pPr>
          </w:p>
        </w:tc>
        <w:tc>
          <w:tcPr>
            <w:tcW w:w="2409" w:type="dxa"/>
            <w:vMerge/>
          </w:tcPr>
          <w:p w14:paraId="1FD87373" w14:textId="77777777" w:rsidR="00A05BCC" w:rsidRPr="00A05BCC" w:rsidRDefault="00A05BCC" w:rsidP="00A05BCC">
            <w:pPr>
              <w:rPr>
                <w:rFonts w:ascii="Times New Roman" w:eastAsia="Times New Roman" w:hAnsi="Times New Roman" w:cs="Times New Roman"/>
                <w:b/>
                <w:bCs/>
                <w:sz w:val="20"/>
                <w:szCs w:val="20"/>
                <w:lang w:eastAsia="ru-RU"/>
              </w:rPr>
            </w:pPr>
          </w:p>
        </w:tc>
      </w:tr>
      <w:tr w:rsidR="00A05BCC" w:rsidRPr="00A05BCC" w14:paraId="5E22462E" w14:textId="77777777" w:rsidTr="00AD5821">
        <w:trPr>
          <w:trHeight w:val="361"/>
        </w:trPr>
        <w:tc>
          <w:tcPr>
            <w:tcW w:w="2972" w:type="dxa"/>
            <w:vMerge/>
          </w:tcPr>
          <w:p w14:paraId="0229E334" w14:textId="77777777" w:rsidR="00A05BCC" w:rsidRPr="00A05BCC" w:rsidRDefault="00A05BCC" w:rsidP="00A05BCC">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1BFDE662" w14:textId="77777777" w:rsidR="00A05BCC" w:rsidRPr="00A05BCC" w:rsidRDefault="00A05BCC" w:rsidP="00A05BCC">
            <w:pPr>
              <w:rPr>
                <w:rFonts w:ascii="Times New Roman" w:eastAsia="Times New Roman" w:hAnsi="Times New Roman" w:cs="Times New Roman"/>
                <w:b/>
                <w:bCs/>
                <w:sz w:val="20"/>
                <w:szCs w:val="20"/>
                <w:lang w:eastAsia="ru-RU"/>
              </w:rPr>
            </w:pPr>
            <w:r w:rsidRPr="00A05BCC">
              <w:rPr>
                <w:rFonts w:ascii="Times New Roman" w:eastAsia="Calibri" w:hAnsi="Times New Roman" w:cs="Times New Roman"/>
                <w:b/>
                <w:bCs/>
                <w:sz w:val="20"/>
                <w:szCs w:val="20"/>
              </w:rPr>
              <w:t>В том числе практических и лабораторных занятий</w:t>
            </w:r>
          </w:p>
        </w:tc>
        <w:tc>
          <w:tcPr>
            <w:tcW w:w="2694" w:type="dxa"/>
            <w:vAlign w:val="center"/>
          </w:tcPr>
          <w:p w14:paraId="767C02AF" w14:textId="77777777" w:rsidR="00A05BCC" w:rsidRPr="00A05BCC" w:rsidRDefault="00A05BCC" w:rsidP="00A05BCC">
            <w:pPr>
              <w:jc w:val="center"/>
              <w:rPr>
                <w:rFonts w:ascii="Times New Roman" w:eastAsia="Calibri" w:hAnsi="Times New Roman" w:cs="Times New Roman"/>
                <w:iCs/>
                <w:sz w:val="20"/>
                <w:szCs w:val="20"/>
              </w:rPr>
            </w:pPr>
          </w:p>
        </w:tc>
        <w:tc>
          <w:tcPr>
            <w:tcW w:w="2409" w:type="dxa"/>
            <w:vMerge/>
          </w:tcPr>
          <w:p w14:paraId="0E7FF68D" w14:textId="77777777" w:rsidR="00A05BCC" w:rsidRPr="00A05BCC" w:rsidRDefault="00A05BCC" w:rsidP="00A05BCC">
            <w:pPr>
              <w:rPr>
                <w:rFonts w:ascii="Times New Roman" w:eastAsia="Times New Roman" w:hAnsi="Times New Roman" w:cs="Times New Roman"/>
                <w:b/>
                <w:bCs/>
                <w:sz w:val="20"/>
                <w:szCs w:val="20"/>
                <w:lang w:eastAsia="ru-RU"/>
              </w:rPr>
            </w:pPr>
          </w:p>
        </w:tc>
      </w:tr>
      <w:tr w:rsidR="00A05BCC" w:rsidRPr="00A05BCC" w14:paraId="10C64C79" w14:textId="77777777" w:rsidTr="00AD5821">
        <w:trPr>
          <w:trHeight w:val="361"/>
        </w:trPr>
        <w:tc>
          <w:tcPr>
            <w:tcW w:w="2972" w:type="dxa"/>
            <w:vMerge/>
          </w:tcPr>
          <w:p w14:paraId="63EB2D13" w14:textId="77777777" w:rsidR="00A05BCC" w:rsidRPr="00A05BCC" w:rsidRDefault="00A05BCC" w:rsidP="00A05BCC">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502D0DFD" w14:textId="77777777" w:rsidR="00A05BCC" w:rsidRPr="00A05BCC" w:rsidRDefault="00A05BCC" w:rsidP="00A05BCC">
            <w:pPr>
              <w:rPr>
                <w:rFonts w:ascii="Times New Roman" w:eastAsia="Times New Roman" w:hAnsi="Times New Roman" w:cs="Times New Roman"/>
                <w:bCs/>
                <w:sz w:val="20"/>
                <w:szCs w:val="20"/>
                <w:lang w:eastAsia="ru-RU"/>
              </w:rPr>
            </w:pPr>
            <w:r w:rsidRPr="00A05BCC">
              <w:rPr>
                <w:rFonts w:ascii="Times New Roman" w:eastAsia="Times New Roman" w:hAnsi="Times New Roman" w:cs="Times New Roman"/>
                <w:bCs/>
                <w:sz w:val="20"/>
                <w:szCs w:val="20"/>
                <w:lang w:eastAsia="ru-RU"/>
              </w:rPr>
              <w:t>Работа с практикумом</w:t>
            </w:r>
          </w:p>
        </w:tc>
        <w:tc>
          <w:tcPr>
            <w:tcW w:w="2694" w:type="dxa"/>
            <w:vAlign w:val="center"/>
          </w:tcPr>
          <w:p w14:paraId="6B7E85D0" w14:textId="77777777" w:rsidR="00A05BCC" w:rsidRPr="00A05BCC" w:rsidRDefault="00A05BCC" w:rsidP="00A05BCC">
            <w:pPr>
              <w:jc w:val="center"/>
              <w:rPr>
                <w:rFonts w:ascii="Times New Roman" w:eastAsia="Calibri" w:hAnsi="Times New Roman" w:cs="Times New Roman"/>
                <w:bCs/>
                <w:sz w:val="20"/>
                <w:szCs w:val="20"/>
              </w:rPr>
            </w:pPr>
            <w:r w:rsidRPr="00A05BCC">
              <w:rPr>
                <w:rFonts w:ascii="Times New Roman" w:eastAsia="Calibri" w:hAnsi="Times New Roman" w:cs="Times New Roman"/>
                <w:bCs/>
                <w:sz w:val="20"/>
                <w:szCs w:val="20"/>
              </w:rPr>
              <w:t>2</w:t>
            </w:r>
          </w:p>
        </w:tc>
        <w:tc>
          <w:tcPr>
            <w:tcW w:w="2409" w:type="dxa"/>
            <w:vMerge/>
          </w:tcPr>
          <w:p w14:paraId="6FE073C5" w14:textId="77777777" w:rsidR="00A05BCC" w:rsidRPr="00A05BCC" w:rsidRDefault="00A05BCC" w:rsidP="00A05BCC">
            <w:pPr>
              <w:rPr>
                <w:rFonts w:ascii="Times New Roman" w:eastAsia="Times New Roman" w:hAnsi="Times New Roman" w:cs="Times New Roman"/>
                <w:b/>
                <w:bCs/>
                <w:sz w:val="20"/>
                <w:szCs w:val="20"/>
                <w:lang w:eastAsia="ru-RU"/>
              </w:rPr>
            </w:pPr>
          </w:p>
        </w:tc>
      </w:tr>
      <w:tr w:rsidR="00A05BCC" w:rsidRPr="00A05BCC" w14:paraId="1D3F7F21" w14:textId="77777777" w:rsidTr="00AD5821">
        <w:trPr>
          <w:trHeight w:val="361"/>
        </w:trPr>
        <w:tc>
          <w:tcPr>
            <w:tcW w:w="2972" w:type="dxa"/>
            <w:vMerge/>
          </w:tcPr>
          <w:p w14:paraId="227073D5" w14:textId="77777777" w:rsidR="00A05BCC" w:rsidRPr="00A05BCC" w:rsidRDefault="00A05BCC" w:rsidP="00A05BCC">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4F187CDB" w14:textId="77777777" w:rsidR="00A05BCC" w:rsidRPr="00A05BCC" w:rsidRDefault="00A05BCC" w:rsidP="00A05BCC">
            <w:pPr>
              <w:rPr>
                <w:rFonts w:ascii="Times New Roman" w:eastAsia="Calibri" w:hAnsi="Times New Roman" w:cs="Times New Roman"/>
                <w:b/>
                <w:bCs/>
                <w:sz w:val="20"/>
                <w:szCs w:val="20"/>
              </w:rPr>
            </w:pPr>
            <w:r w:rsidRPr="00A05BCC">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14:paraId="797ACC86" w14:textId="77777777" w:rsidR="00A05BCC" w:rsidRPr="00A05BCC" w:rsidRDefault="00A05BCC" w:rsidP="00A05BCC">
            <w:pPr>
              <w:jc w:val="center"/>
              <w:rPr>
                <w:rFonts w:ascii="Times New Roman" w:eastAsia="Calibri" w:hAnsi="Times New Roman" w:cs="Times New Roman"/>
                <w:b/>
                <w:bCs/>
                <w:sz w:val="20"/>
                <w:szCs w:val="20"/>
              </w:rPr>
            </w:pPr>
            <w:r w:rsidRPr="00A05BCC">
              <w:rPr>
                <w:rFonts w:ascii="Times New Roman" w:eastAsia="Calibri" w:hAnsi="Times New Roman" w:cs="Times New Roman"/>
                <w:b/>
                <w:bCs/>
                <w:sz w:val="20"/>
                <w:szCs w:val="20"/>
              </w:rPr>
              <w:t>-</w:t>
            </w:r>
          </w:p>
        </w:tc>
        <w:tc>
          <w:tcPr>
            <w:tcW w:w="2409" w:type="dxa"/>
            <w:vMerge/>
          </w:tcPr>
          <w:p w14:paraId="77053141" w14:textId="77777777" w:rsidR="00A05BCC" w:rsidRPr="00A05BCC" w:rsidRDefault="00A05BCC" w:rsidP="00A05BCC">
            <w:pPr>
              <w:rPr>
                <w:rFonts w:ascii="Times New Roman" w:eastAsia="Times New Roman" w:hAnsi="Times New Roman" w:cs="Times New Roman"/>
                <w:b/>
                <w:bCs/>
                <w:sz w:val="20"/>
                <w:szCs w:val="20"/>
                <w:lang w:eastAsia="ru-RU"/>
              </w:rPr>
            </w:pPr>
          </w:p>
        </w:tc>
      </w:tr>
      <w:tr w:rsidR="00A05BCC" w:rsidRPr="00A05BCC" w14:paraId="65F7CCF7" w14:textId="77777777" w:rsidTr="00AD5821">
        <w:trPr>
          <w:trHeight w:val="197"/>
        </w:trPr>
        <w:tc>
          <w:tcPr>
            <w:tcW w:w="9634" w:type="dxa"/>
            <w:gridSpan w:val="2"/>
          </w:tcPr>
          <w:p w14:paraId="27FCD9D9" w14:textId="77777777" w:rsidR="00A05BCC" w:rsidRPr="00A05BCC" w:rsidRDefault="00A05BCC" w:rsidP="00A05BCC">
            <w:pPr>
              <w:rPr>
                <w:rFonts w:ascii="Times New Roman" w:eastAsia="Calibri" w:hAnsi="Times New Roman" w:cs="Times New Roman"/>
                <w:b/>
                <w:bCs/>
                <w:sz w:val="20"/>
                <w:szCs w:val="20"/>
              </w:rPr>
            </w:pPr>
            <w:r w:rsidRPr="00A05BCC">
              <w:rPr>
                <w:rFonts w:ascii="Times New Roman" w:eastAsia="Calibri" w:hAnsi="Times New Roman" w:cs="Times New Roman"/>
                <w:b/>
                <w:sz w:val="20"/>
                <w:szCs w:val="20"/>
              </w:rPr>
              <w:t xml:space="preserve">Раздел 2. </w:t>
            </w:r>
            <w:r w:rsidRPr="00A05BCC">
              <w:rPr>
                <w:rFonts w:ascii="Times New Roman" w:eastAsia="Calibri" w:hAnsi="Times New Roman" w:cs="Times New Roman"/>
                <w:b/>
                <w:color w:val="000000"/>
                <w:sz w:val="20"/>
                <w:szCs w:val="20"/>
              </w:rPr>
              <w:t>Правовые вопросы экологической безопасности</w:t>
            </w:r>
          </w:p>
        </w:tc>
        <w:tc>
          <w:tcPr>
            <w:tcW w:w="2694" w:type="dxa"/>
            <w:vAlign w:val="center"/>
          </w:tcPr>
          <w:p w14:paraId="2A3E30E6" w14:textId="77777777" w:rsidR="00A05BCC" w:rsidRPr="00A05BCC" w:rsidRDefault="00A05BCC" w:rsidP="00A05BCC">
            <w:pPr>
              <w:suppressAutoHyphens/>
              <w:jc w:val="center"/>
              <w:rPr>
                <w:rFonts w:ascii="Times New Roman" w:eastAsia="Calibri" w:hAnsi="Times New Roman" w:cs="Times New Roman"/>
                <w:iCs/>
                <w:sz w:val="20"/>
                <w:szCs w:val="20"/>
              </w:rPr>
            </w:pPr>
            <w:r w:rsidRPr="00A05BCC">
              <w:rPr>
                <w:rFonts w:ascii="Times New Roman" w:eastAsia="Calibri" w:hAnsi="Times New Roman" w:cs="Times New Roman"/>
                <w:b/>
                <w:iCs/>
                <w:sz w:val="20"/>
                <w:szCs w:val="20"/>
              </w:rPr>
              <w:t>10/</w:t>
            </w:r>
            <w:r w:rsidRPr="00A05BCC">
              <w:rPr>
                <w:rFonts w:ascii="Times New Roman" w:eastAsia="Calibri" w:hAnsi="Times New Roman" w:cs="Times New Roman"/>
                <w:iCs/>
                <w:sz w:val="20"/>
                <w:szCs w:val="20"/>
              </w:rPr>
              <w:t>4</w:t>
            </w:r>
          </w:p>
        </w:tc>
        <w:tc>
          <w:tcPr>
            <w:tcW w:w="2409" w:type="dxa"/>
          </w:tcPr>
          <w:p w14:paraId="2EE6C3F1" w14:textId="77777777" w:rsidR="00A05BCC" w:rsidRPr="00A05BCC" w:rsidRDefault="00A05BCC" w:rsidP="00A05BCC">
            <w:pPr>
              <w:rPr>
                <w:rFonts w:ascii="Times New Roman" w:eastAsia="Calibri" w:hAnsi="Times New Roman" w:cs="Times New Roman"/>
                <w:sz w:val="20"/>
                <w:szCs w:val="20"/>
              </w:rPr>
            </w:pPr>
          </w:p>
        </w:tc>
      </w:tr>
      <w:tr w:rsidR="00A05BCC" w:rsidRPr="00A05BCC" w14:paraId="344CF9C4" w14:textId="77777777" w:rsidTr="00AD5821">
        <w:trPr>
          <w:trHeight w:val="244"/>
        </w:trPr>
        <w:tc>
          <w:tcPr>
            <w:tcW w:w="2972" w:type="dxa"/>
            <w:vMerge w:val="restart"/>
          </w:tcPr>
          <w:p w14:paraId="6E7F0674" w14:textId="77777777" w:rsidR="00A05BCC" w:rsidRPr="00A05BCC" w:rsidRDefault="00A05BCC" w:rsidP="00A05BCC">
            <w:pPr>
              <w:rPr>
                <w:rFonts w:ascii="Times New Roman" w:eastAsia="Calibri" w:hAnsi="Times New Roman" w:cs="Times New Roman"/>
                <w:b/>
                <w:bCs/>
                <w:sz w:val="20"/>
                <w:szCs w:val="20"/>
              </w:rPr>
            </w:pPr>
            <w:r w:rsidRPr="00A05BCC">
              <w:rPr>
                <w:rFonts w:ascii="Times New Roman" w:eastAsia="Calibri" w:hAnsi="Times New Roman" w:cs="Times New Roman"/>
                <w:b/>
                <w:bCs/>
                <w:sz w:val="20"/>
                <w:szCs w:val="20"/>
              </w:rPr>
              <w:t>Тема 1.5</w:t>
            </w:r>
          </w:p>
          <w:p w14:paraId="1A279178" w14:textId="77777777" w:rsidR="00A05BCC" w:rsidRPr="00A05BCC" w:rsidRDefault="00A05BCC" w:rsidP="00A05BCC">
            <w:pPr>
              <w:shd w:val="clear" w:color="auto" w:fill="FFFFFF"/>
              <w:snapToGrid w:val="0"/>
              <w:ind w:left="10" w:right="499" w:firstLine="10"/>
              <w:rPr>
                <w:rFonts w:ascii="Times New Roman" w:eastAsia="Calibri" w:hAnsi="Times New Roman" w:cs="Times New Roman"/>
                <w:sz w:val="20"/>
                <w:szCs w:val="20"/>
              </w:rPr>
            </w:pPr>
            <w:r w:rsidRPr="00A05BCC">
              <w:rPr>
                <w:rFonts w:ascii="Times New Roman" w:eastAsia="Calibri" w:hAnsi="Times New Roman" w:cs="Times New Roman"/>
                <w:color w:val="000000"/>
                <w:sz w:val="20"/>
                <w:szCs w:val="20"/>
              </w:rPr>
              <w:t>Государствен</w:t>
            </w:r>
            <w:r w:rsidRPr="00A05BCC">
              <w:rPr>
                <w:rFonts w:ascii="Times New Roman" w:eastAsia="Calibri" w:hAnsi="Times New Roman" w:cs="Times New Roman"/>
                <w:color w:val="000000"/>
                <w:sz w:val="20"/>
                <w:szCs w:val="20"/>
              </w:rPr>
              <w:softHyphen/>
              <w:t>ные и общественные</w:t>
            </w:r>
            <w:r w:rsidRPr="00A05BCC">
              <w:rPr>
                <w:rFonts w:ascii="Times New Roman" w:eastAsia="Calibri" w:hAnsi="Times New Roman" w:cs="Times New Roman"/>
                <w:sz w:val="20"/>
                <w:szCs w:val="20"/>
              </w:rPr>
              <w:t xml:space="preserve"> </w:t>
            </w:r>
          </w:p>
          <w:p w14:paraId="7B046FD9" w14:textId="77777777" w:rsidR="00A05BCC" w:rsidRPr="00A05BCC" w:rsidRDefault="00A05BCC" w:rsidP="00A05BCC">
            <w:pPr>
              <w:shd w:val="clear" w:color="auto" w:fill="FFFFFF"/>
              <w:ind w:left="5"/>
              <w:rPr>
                <w:rFonts w:ascii="Times New Roman" w:eastAsia="Calibri" w:hAnsi="Times New Roman" w:cs="Times New Roman"/>
                <w:sz w:val="20"/>
                <w:szCs w:val="20"/>
              </w:rPr>
            </w:pPr>
            <w:r w:rsidRPr="00A05BCC">
              <w:rPr>
                <w:rFonts w:ascii="Times New Roman" w:eastAsia="Calibri" w:hAnsi="Times New Roman" w:cs="Times New Roman"/>
                <w:color w:val="000000"/>
                <w:sz w:val="20"/>
                <w:szCs w:val="20"/>
              </w:rPr>
              <w:t>мероприятия по</w:t>
            </w:r>
            <w:r w:rsidRPr="00A05BCC">
              <w:rPr>
                <w:rFonts w:ascii="Times New Roman" w:eastAsia="Calibri" w:hAnsi="Times New Roman" w:cs="Times New Roman"/>
                <w:sz w:val="20"/>
                <w:szCs w:val="20"/>
              </w:rPr>
              <w:t xml:space="preserve"> </w:t>
            </w:r>
          </w:p>
          <w:p w14:paraId="7443CE11" w14:textId="77777777" w:rsidR="00A05BCC" w:rsidRPr="00A05BCC" w:rsidRDefault="00A05BCC" w:rsidP="00A05BCC">
            <w:pPr>
              <w:shd w:val="clear" w:color="auto" w:fill="FFFFFF"/>
              <w:ind w:left="5" w:right="43"/>
              <w:rPr>
                <w:rFonts w:ascii="Times New Roman" w:eastAsia="Calibri" w:hAnsi="Times New Roman" w:cs="Times New Roman"/>
                <w:sz w:val="20"/>
                <w:szCs w:val="20"/>
              </w:rPr>
            </w:pPr>
            <w:r w:rsidRPr="00A05BCC">
              <w:rPr>
                <w:rFonts w:ascii="Times New Roman" w:eastAsia="Calibri" w:hAnsi="Times New Roman" w:cs="Times New Roman"/>
                <w:color w:val="000000"/>
                <w:sz w:val="20"/>
                <w:szCs w:val="20"/>
              </w:rPr>
              <w:t>предотвращению разрушающих воздействий</w:t>
            </w:r>
            <w:r w:rsidRPr="00A05BCC">
              <w:rPr>
                <w:rFonts w:ascii="Times New Roman" w:eastAsia="Calibri" w:hAnsi="Times New Roman" w:cs="Times New Roman"/>
                <w:sz w:val="20"/>
                <w:szCs w:val="20"/>
              </w:rPr>
              <w:t xml:space="preserve"> </w:t>
            </w:r>
          </w:p>
          <w:p w14:paraId="6845544A" w14:textId="77777777" w:rsidR="00A05BCC" w:rsidRPr="00A05BCC" w:rsidRDefault="00A05BCC" w:rsidP="00A05BCC">
            <w:pPr>
              <w:shd w:val="clear" w:color="auto" w:fill="FFFFFF"/>
              <w:ind w:left="10"/>
              <w:rPr>
                <w:rFonts w:ascii="Times New Roman" w:eastAsia="Calibri" w:hAnsi="Times New Roman" w:cs="Times New Roman"/>
                <w:sz w:val="20"/>
                <w:szCs w:val="20"/>
              </w:rPr>
            </w:pPr>
            <w:r w:rsidRPr="00A05BCC">
              <w:rPr>
                <w:rFonts w:ascii="Times New Roman" w:eastAsia="Calibri" w:hAnsi="Times New Roman" w:cs="Times New Roman"/>
                <w:color w:val="000000"/>
                <w:sz w:val="20"/>
                <w:szCs w:val="20"/>
              </w:rPr>
              <w:t>на</w:t>
            </w:r>
            <w:r w:rsidRPr="00A05BCC">
              <w:rPr>
                <w:rFonts w:ascii="Times New Roman" w:eastAsia="Calibri" w:hAnsi="Times New Roman" w:cs="Times New Roman"/>
                <w:sz w:val="20"/>
                <w:szCs w:val="20"/>
              </w:rPr>
              <w:t xml:space="preserve"> </w:t>
            </w:r>
            <w:r w:rsidRPr="00A05BCC">
              <w:rPr>
                <w:rFonts w:ascii="Times New Roman" w:eastAsia="Calibri" w:hAnsi="Times New Roman" w:cs="Times New Roman"/>
                <w:color w:val="000000"/>
                <w:sz w:val="20"/>
                <w:szCs w:val="20"/>
              </w:rPr>
              <w:t>природу. Природоохранный</w:t>
            </w:r>
            <w:r w:rsidRPr="00A05BCC">
              <w:rPr>
                <w:rFonts w:ascii="Times New Roman" w:eastAsia="Calibri" w:hAnsi="Times New Roman" w:cs="Times New Roman"/>
                <w:sz w:val="20"/>
                <w:szCs w:val="20"/>
              </w:rPr>
              <w:t xml:space="preserve"> </w:t>
            </w:r>
          </w:p>
          <w:p w14:paraId="46BF8D4C" w14:textId="77777777" w:rsidR="00A05BCC" w:rsidRPr="00A05BCC" w:rsidRDefault="00A05BCC" w:rsidP="00A05BCC">
            <w:pPr>
              <w:rPr>
                <w:rFonts w:ascii="Times New Roman" w:eastAsia="Calibri" w:hAnsi="Times New Roman" w:cs="Times New Roman"/>
                <w:b/>
                <w:bCs/>
                <w:sz w:val="20"/>
                <w:szCs w:val="20"/>
              </w:rPr>
            </w:pPr>
            <w:r w:rsidRPr="00A05BCC">
              <w:rPr>
                <w:rFonts w:ascii="Times New Roman" w:eastAsia="Calibri" w:hAnsi="Times New Roman" w:cs="Times New Roman"/>
                <w:color w:val="000000"/>
                <w:sz w:val="20"/>
                <w:szCs w:val="20"/>
              </w:rPr>
              <w:t>надзор</w:t>
            </w:r>
          </w:p>
        </w:tc>
        <w:tc>
          <w:tcPr>
            <w:tcW w:w="6662" w:type="dxa"/>
            <w:tcBorders>
              <w:top w:val="single" w:sz="4" w:space="0" w:color="auto"/>
              <w:left w:val="single" w:sz="4" w:space="0" w:color="auto"/>
              <w:bottom w:val="single" w:sz="4" w:space="0" w:color="auto"/>
            </w:tcBorders>
          </w:tcPr>
          <w:p w14:paraId="3D9C8476" w14:textId="77777777" w:rsidR="00A05BCC" w:rsidRPr="00A05BCC" w:rsidRDefault="00A05BCC" w:rsidP="00A05BCC">
            <w:pPr>
              <w:rPr>
                <w:rFonts w:ascii="Times New Roman" w:eastAsia="Calibri" w:hAnsi="Times New Roman" w:cs="Times New Roman"/>
                <w:b/>
                <w:bCs/>
                <w:i/>
                <w:sz w:val="20"/>
                <w:szCs w:val="20"/>
              </w:rPr>
            </w:pPr>
            <w:r w:rsidRPr="00A05BCC">
              <w:rPr>
                <w:rFonts w:ascii="Times New Roman" w:eastAsia="Calibri" w:hAnsi="Times New Roman" w:cs="Times New Roman"/>
                <w:b/>
                <w:bCs/>
                <w:sz w:val="20"/>
                <w:szCs w:val="20"/>
              </w:rPr>
              <w:t>Содержание</w:t>
            </w:r>
          </w:p>
        </w:tc>
        <w:tc>
          <w:tcPr>
            <w:tcW w:w="2694" w:type="dxa"/>
            <w:vAlign w:val="center"/>
          </w:tcPr>
          <w:p w14:paraId="38927344" w14:textId="77777777" w:rsidR="00A05BCC" w:rsidRPr="00A05BCC" w:rsidRDefault="00A05BCC" w:rsidP="00A05BCC">
            <w:pPr>
              <w:suppressAutoHyphens/>
              <w:jc w:val="center"/>
              <w:rPr>
                <w:rFonts w:ascii="Times New Roman" w:eastAsia="Calibri" w:hAnsi="Times New Roman" w:cs="Times New Roman"/>
                <w:i/>
                <w:iCs/>
                <w:sz w:val="20"/>
                <w:szCs w:val="20"/>
              </w:rPr>
            </w:pPr>
            <w:r w:rsidRPr="00A05BCC">
              <w:rPr>
                <w:rFonts w:ascii="Times New Roman" w:eastAsia="Calibri" w:hAnsi="Times New Roman" w:cs="Times New Roman"/>
                <w:b/>
                <w:iCs/>
                <w:sz w:val="20"/>
                <w:szCs w:val="20"/>
              </w:rPr>
              <w:t>4/</w:t>
            </w:r>
            <w:r w:rsidRPr="00A05BCC">
              <w:rPr>
                <w:rFonts w:ascii="Times New Roman" w:eastAsia="Calibri" w:hAnsi="Times New Roman" w:cs="Times New Roman"/>
                <w:iCs/>
                <w:sz w:val="20"/>
                <w:szCs w:val="20"/>
              </w:rPr>
              <w:t>2</w:t>
            </w:r>
          </w:p>
        </w:tc>
        <w:tc>
          <w:tcPr>
            <w:tcW w:w="2409" w:type="dxa"/>
            <w:vMerge w:val="restart"/>
          </w:tcPr>
          <w:p w14:paraId="655CCDB8" w14:textId="77777777" w:rsidR="00A05BCC" w:rsidRPr="00A05BCC" w:rsidRDefault="00A05BCC" w:rsidP="00A05BCC">
            <w:pPr>
              <w:rPr>
                <w:rFonts w:ascii="Times New Roman" w:eastAsia="Times New Roman" w:hAnsi="Times New Roman" w:cs="Times New Roman"/>
                <w:b/>
                <w:bCs/>
                <w:sz w:val="20"/>
                <w:szCs w:val="20"/>
                <w:lang w:eastAsia="ru-RU"/>
              </w:rPr>
            </w:pPr>
            <w:r w:rsidRPr="00A05BCC">
              <w:rPr>
                <w:rFonts w:ascii="Times New Roman" w:eastAsia="Calibri" w:hAnsi="Times New Roman" w:cs="Times New Roman"/>
                <w:sz w:val="20"/>
                <w:szCs w:val="20"/>
              </w:rPr>
              <w:t>ОК 01, ОК 02, ОК 05, ОК 07, ОК 09</w:t>
            </w:r>
          </w:p>
        </w:tc>
      </w:tr>
      <w:tr w:rsidR="00A05BCC" w:rsidRPr="00A05BCC" w14:paraId="183926F2" w14:textId="77777777" w:rsidTr="00AD5821">
        <w:trPr>
          <w:trHeight w:val="361"/>
        </w:trPr>
        <w:tc>
          <w:tcPr>
            <w:tcW w:w="2972" w:type="dxa"/>
            <w:vMerge/>
          </w:tcPr>
          <w:p w14:paraId="08169997" w14:textId="77777777" w:rsidR="00A05BCC" w:rsidRPr="00A05BCC" w:rsidRDefault="00A05BCC" w:rsidP="00A05BCC">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660EF0F9" w14:textId="77777777" w:rsidR="00A05BCC" w:rsidRPr="00A05BCC" w:rsidRDefault="00A05BCC" w:rsidP="00A05BCC">
            <w:pPr>
              <w:shd w:val="clear" w:color="auto" w:fill="FFFFFF"/>
              <w:snapToGrid w:val="0"/>
              <w:ind w:right="1038"/>
              <w:rPr>
                <w:rFonts w:ascii="Times New Roman" w:eastAsia="Calibri" w:hAnsi="Times New Roman" w:cs="Times New Roman"/>
                <w:color w:val="000000"/>
                <w:sz w:val="20"/>
                <w:szCs w:val="20"/>
              </w:rPr>
            </w:pPr>
            <w:r w:rsidRPr="00A05BCC">
              <w:rPr>
                <w:rFonts w:ascii="Times New Roman" w:eastAsia="Calibri" w:hAnsi="Times New Roman" w:cs="Times New Roman"/>
                <w:sz w:val="20"/>
                <w:szCs w:val="20"/>
              </w:rPr>
              <w:t>1. История Российского и международного природоохранных   законодательств</w:t>
            </w:r>
            <w:r w:rsidRPr="00A05BCC">
              <w:rPr>
                <w:rFonts w:ascii="Times New Roman" w:eastAsia="Times New Roman" w:hAnsi="Times New Roman" w:cs="Times New Roman"/>
                <w:sz w:val="20"/>
                <w:szCs w:val="20"/>
                <w:lang w:eastAsia="ru-RU"/>
              </w:rPr>
              <w:t>.</w:t>
            </w:r>
          </w:p>
        </w:tc>
        <w:tc>
          <w:tcPr>
            <w:tcW w:w="2694" w:type="dxa"/>
            <w:vMerge w:val="restart"/>
            <w:vAlign w:val="center"/>
          </w:tcPr>
          <w:p w14:paraId="663F665C" w14:textId="77777777" w:rsidR="00A05BCC" w:rsidRPr="00A05BCC" w:rsidRDefault="00A05BCC" w:rsidP="00A05BCC">
            <w:pPr>
              <w:jc w:val="center"/>
              <w:rPr>
                <w:rFonts w:ascii="Times New Roman" w:eastAsia="Calibri" w:hAnsi="Times New Roman" w:cs="Times New Roman"/>
                <w:iCs/>
                <w:sz w:val="20"/>
                <w:szCs w:val="20"/>
              </w:rPr>
            </w:pPr>
            <w:r w:rsidRPr="00A05BCC">
              <w:rPr>
                <w:rFonts w:ascii="Times New Roman" w:eastAsia="Calibri" w:hAnsi="Times New Roman" w:cs="Times New Roman"/>
                <w:iCs/>
                <w:sz w:val="20"/>
                <w:szCs w:val="20"/>
              </w:rPr>
              <w:t>6</w:t>
            </w:r>
          </w:p>
        </w:tc>
        <w:tc>
          <w:tcPr>
            <w:tcW w:w="2409" w:type="dxa"/>
            <w:vMerge/>
          </w:tcPr>
          <w:p w14:paraId="2946B276" w14:textId="77777777" w:rsidR="00A05BCC" w:rsidRPr="00A05BCC" w:rsidRDefault="00A05BCC" w:rsidP="00A05BCC">
            <w:pPr>
              <w:rPr>
                <w:rFonts w:ascii="Times New Roman" w:eastAsia="Times New Roman" w:hAnsi="Times New Roman" w:cs="Times New Roman"/>
                <w:b/>
                <w:bCs/>
                <w:sz w:val="20"/>
                <w:szCs w:val="20"/>
                <w:lang w:eastAsia="ru-RU"/>
              </w:rPr>
            </w:pPr>
          </w:p>
        </w:tc>
      </w:tr>
      <w:tr w:rsidR="00A05BCC" w:rsidRPr="00A05BCC" w14:paraId="4C2A3B54" w14:textId="77777777" w:rsidTr="00AD5821">
        <w:trPr>
          <w:trHeight w:val="361"/>
        </w:trPr>
        <w:tc>
          <w:tcPr>
            <w:tcW w:w="2972" w:type="dxa"/>
            <w:vMerge/>
          </w:tcPr>
          <w:p w14:paraId="6397CFBA" w14:textId="77777777" w:rsidR="00A05BCC" w:rsidRPr="00A05BCC" w:rsidRDefault="00A05BCC" w:rsidP="00A05BCC">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52090D27" w14:textId="77777777" w:rsidR="00A05BCC" w:rsidRPr="00A05BCC" w:rsidRDefault="00A05BCC" w:rsidP="00A05BCC">
            <w:pPr>
              <w:shd w:val="clear" w:color="auto" w:fill="FFFFFF"/>
              <w:snapToGrid w:val="0"/>
              <w:ind w:right="1037"/>
              <w:rPr>
                <w:rFonts w:ascii="Times New Roman" w:eastAsia="Calibri" w:hAnsi="Times New Roman" w:cs="Times New Roman"/>
                <w:color w:val="000000"/>
                <w:sz w:val="20"/>
                <w:szCs w:val="20"/>
              </w:rPr>
            </w:pPr>
            <w:r w:rsidRPr="00A05BCC">
              <w:rPr>
                <w:rFonts w:ascii="Times New Roman" w:eastAsia="Calibri" w:hAnsi="Times New Roman" w:cs="Times New Roman"/>
                <w:color w:val="000000"/>
                <w:sz w:val="20"/>
                <w:szCs w:val="20"/>
              </w:rPr>
              <w:t xml:space="preserve">2. Практическая подготовка. </w:t>
            </w:r>
          </w:p>
          <w:p w14:paraId="404A714D" w14:textId="77777777" w:rsidR="00A05BCC" w:rsidRPr="00A05BCC" w:rsidRDefault="00A05BCC" w:rsidP="00A05BCC">
            <w:pPr>
              <w:shd w:val="clear" w:color="auto" w:fill="FFFFFF"/>
              <w:snapToGrid w:val="0"/>
              <w:ind w:right="1037"/>
              <w:rPr>
                <w:rFonts w:ascii="Times New Roman" w:eastAsia="Calibri" w:hAnsi="Times New Roman" w:cs="Times New Roman"/>
                <w:color w:val="000000"/>
                <w:sz w:val="20"/>
                <w:szCs w:val="20"/>
              </w:rPr>
            </w:pPr>
            <w:r w:rsidRPr="00A05BCC">
              <w:rPr>
                <w:rFonts w:ascii="Times New Roman" w:eastAsia="Calibri" w:hAnsi="Times New Roman" w:cs="Times New Roman"/>
                <w:color w:val="000000"/>
                <w:sz w:val="20"/>
                <w:szCs w:val="20"/>
              </w:rPr>
              <w:t xml:space="preserve"> Закон РФ "Об охране окружающей природной среды» </w:t>
            </w:r>
          </w:p>
          <w:p w14:paraId="02E9728A" w14:textId="77777777" w:rsidR="00A05BCC" w:rsidRPr="00A05BCC" w:rsidRDefault="00A05BCC" w:rsidP="00A05BCC">
            <w:pPr>
              <w:rPr>
                <w:rFonts w:ascii="Times New Roman" w:eastAsia="Calibri" w:hAnsi="Times New Roman" w:cs="Times New Roman"/>
                <w:sz w:val="20"/>
                <w:szCs w:val="20"/>
              </w:rPr>
            </w:pPr>
            <w:r w:rsidRPr="00A05BCC">
              <w:rPr>
                <w:rFonts w:ascii="Times New Roman" w:eastAsia="Calibri" w:hAnsi="Times New Roman" w:cs="Times New Roman"/>
                <w:color w:val="000000"/>
                <w:sz w:val="20"/>
                <w:szCs w:val="20"/>
              </w:rPr>
              <w:t xml:space="preserve"> Органы управления и надзора по охране природы. Их цели и задачи. Нормативные акты по рациональному природопользованию окружающей среды</w:t>
            </w:r>
          </w:p>
        </w:tc>
        <w:tc>
          <w:tcPr>
            <w:tcW w:w="2694" w:type="dxa"/>
            <w:vMerge/>
            <w:vAlign w:val="center"/>
          </w:tcPr>
          <w:p w14:paraId="50DBCA42" w14:textId="77777777" w:rsidR="00A05BCC" w:rsidRPr="00A05BCC" w:rsidRDefault="00A05BCC" w:rsidP="00A05BCC">
            <w:pPr>
              <w:jc w:val="center"/>
              <w:rPr>
                <w:rFonts w:ascii="Times New Roman" w:eastAsia="Calibri" w:hAnsi="Times New Roman" w:cs="Times New Roman"/>
                <w:bCs/>
                <w:sz w:val="20"/>
                <w:szCs w:val="20"/>
              </w:rPr>
            </w:pPr>
          </w:p>
        </w:tc>
        <w:tc>
          <w:tcPr>
            <w:tcW w:w="2409" w:type="dxa"/>
            <w:vMerge/>
          </w:tcPr>
          <w:p w14:paraId="1AEB33AD" w14:textId="77777777" w:rsidR="00A05BCC" w:rsidRPr="00A05BCC" w:rsidRDefault="00A05BCC" w:rsidP="00A05BCC">
            <w:pPr>
              <w:rPr>
                <w:rFonts w:ascii="Times New Roman" w:eastAsia="Times New Roman" w:hAnsi="Times New Roman" w:cs="Times New Roman"/>
                <w:b/>
                <w:bCs/>
                <w:sz w:val="20"/>
                <w:szCs w:val="20"/>
                <w:lang w:eastAsia="ru-RU"/>
              </w:rPr>
            </w:pPr>
          </w:p>
        </w:tc>
      </w:tr>
      <w:tr w:rsidR="00A05BCC" w:rsidRPr="00A05BCC" w14:paraId="25551904" w14:textId="77777777" w:rsidTr="00AD5821">
        <w:trPr>
          <w:trHeight w:val="361"/>
        </w:trPr>
        <w:tc>
          <w:tcPr>
            <w:tcW w:w="2972" w:type="dxa"/>
            <w:vMerge/>
          </w:tcPr>
          <w:p w14:paraId="0B32EA4C" w14:textId="77777777" w:rsidR="00A05BCC" w:rsidRPr="00A05BCC" w:rsidRDefault="00A05BCC" w:rsidP="00A05BCC">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3B5324D9" w14:textId="77777777" w:rsidR="00A05BCC" w:rsidRPr="00A05BCC" w:rsidRDefault="00A05BCC" w:rsidP="00A05BCC">
            <w:pPr>
              <w:shd w:val="clear" w:color="auto" w:fill="FFFFFF"/>
              <w:snapToGrid w:val="0"/>
              <w:ind w:right="1037"/>
              <w:rPr>
                <w:rFonts w:ascii="Times New Roman" w:eastAsia="Calibri" w:hAnsi="Times New Roman" w:cs="Times New Roman"/>
                <w:color w:val="000000"/>
                <w:sz w:val="20"/>
                <w:szCs w:val="20"/>
              </w:rPr>
            </w:pPr>
            <w:r w:rsidRPr="00A05BCC">
              <w:rPr>
                <w:rFonts w:ascii="Times New Roman" w:eastAsia="Calibri" w:hAnsi="Times New Roman" w:cs="Times New Roman"/>
                <w:color w:val="000000"/>
                <w:sz w:val="20"/>
                <w:szCs w:val="20"/>
              </w:rPr>
              <w:t>3.Участие России в деятельности международных природоохранных организаций; международные соглашения, конвенции, договоры.</w:t>
            </w:r>
          </w:p>
        </w:tc>
        <w:tc>
          <w:tcPr>
            <w:tcW w:w="2694" w:type="dxa"/>
            <w:vMerge/>
            <w:vAlign w:val="center"/>
          </w:tcPr>
          <w:p w14:paraId="7FB97E5B" w14:textId="77777777" w:rsidR="00A05BCC" w:rsidRPr="00A05BCC" w:rsidRDefault="00A05BCC" w:rsidP="00A05BCC">
            <w:pPr>
              <w:jc w:val="center"/>
              <w:rPr>
                <w:rFonts w:ascii="Times New Roman" w:eastAsia="Calibri" w:hAnsi="Times New Roman" w:cs="Times New Roman"/>
                <w:b/>
                <w:iCs/>
                <w:sz w:val="20"/>
                <w:szCs w:val="20"/>
              </w:rPr>
            </w:pPr>
          </w:p>
        </w:tc>
        <w:tc>
          <w:tcPr>
            <w:tcW w:w="2409" w:type="dxa"/>
            <w:vMerge/>
          </w:tcPr>
          <w:p w14:paraId="0A316DFC" w14:textId="77777777" w:rsidR="00A05BCC" w:rsidRPr="00A05BCC" w:rsidRDefault="00A05BCC" w:rsidP="00A05BCC">
            <w:pPr>
              <w:rPr>
                <w:rFonts w:ascii="Times New Roman" w:eastAsia="Times New Roman" w:hAnsi="Times New Roman" w:cs="Times New Roman"/>
                <w:b/>
                <w:bCs/>
                <w:sz w:val="20"/>
                <w:szCs w:val="20"/>
                <w:lang w:eastAsia="ru-RU"/>
              </w:rPr>
            </w:pPr>
          </w:p>
        </w:tc>
      </w:tr>
      <w:tr w:rsidR="00A05BCC" w:rsidRPr="00A05BCC" w14:paraId="3EE38F55" w14:textId="77777777" w:rsidTr="00AD5821">
        <w:trPr>
          <w:trHeight w:val="361"/>
        </w:trPr>
        <w:tc>
          <w:tcPr>
            <w:tcW w:w="2972" w:type="dxa"/>
            <w:vMerge/>
          </w:tcPr>
          <w:p w14:paraId="4CAD7855" w14:textId="77777777" w:rsidR="00A05BCC" w:rsidRPr="00A05BCC" w:rsidRDefault="00A05BCC" w:rsidP="00A05BCC">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35EE3277" w14:textId="77777777" w:rsidR="00A05BCC" w:rsidRPr="00A05BCC" w:rsidRDefault="00A05BCC" w:rsidP="00A05BCC">
            <w:pPr>
              <w:rPr>
                <w:rFonts w:ascii="Times New Roman" w:eastAsia="Calibri" w:hAnsi="Times New Roman" w:cs="Times New Roman"/>
                <w:b/>
                <w:bCs/>
                <w:sz w:val="20"/>
                <w:szCs w:val="20"/>
              </w:rPr>
            </w:pPr>
            <w:r w:rsidRPr="00A05BCC">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14:paraId="0E12D40D" w14:textId="77777777" w:rsidR="00A05BCC" w:rsidRPr="00A05BCC" w:rsidRDefault="00A05BCC" w:rsidP="00A05BCC">
            <w:pPr>
              <w:jc w:val="center"/>
              <w:rPr>
                <w:rFonts w:ascii="Times New Roman" w:eastAsia="Calibri" w:hAnsi="Times New Roman" w:cs="Times New Roman"/>
                <w:b/>
                <w:bCs/>
                <w:sz w:val="20"/>
                <w:szCs w:val="20"/>
              </w:rPr>
            </w:pPr>
            <w:r w:rsidRPr="00A05BCC">
              <w:rPr>
                <w:rFonts w:ascii="Times New Roman" w:eastAsia="Calibri" w:hAnsi="Times New Roman" w:cs="Times New Roman"/>
                <w:b/>
                <w:bCs/>
                <w:sz w:val="20"/>
                <w:szCs w:val="20"/>
              </w:rPr>
              <w:t>-</w:t>
            </w:r>
          </w:p>
        </w:tc>
        <w:tc>
          <w:tcPr>
            <w:tcW w:w="2409" w:type="dxa"/>
            <w:vMerge/>
          </w:tcPr>
          <w:p w14:paraId="035DC1E1" w14:textId="77777777" w:rsidR="00A05BCC" w:rsidRPr="00A05BCC" w:rsidRDefault="00A05BCC" w:rsidP="00A05BCC">
            <w:pPr>
              <w:rPr>
                <w:rFonts w:ascii="Times New Roman" w:eastAsia="Times New Roman" w:hAnsi="Times New Roman" w:cs="Times New Roman"/>
                <w:b/>
                <w:bCs/>
                <w:sz w:val="20"/>
                <w:szCs w:val="20"/>
                <w:lang w:eastAsia="ru-RU"/>
              </w:rPr>
            </w:pPr>
          </w:p>
        </w:tc>
      </w:tr>
      <w:tr w:rsidR="00A05BCC" w:rsidRPr="00A05BCC" w14:paraId="0D4940A5" w14:textId="77777777" w:rsidTr="00AD5821">
        <w:trPr>
          <w:trHeight w:val="217"/>
        </w:trPr>
        <w:tc>
          <w:tcPr>
            <w:tcW w:w="2972" w:type="dxa"/>
            <w:vMerge w:val="restart"/>
          </w:tcPr>
          <w:p w14:paraId="3AFE8B5E" w14:textId="77777777" w:rsidR="00A05BCC" w:rsidRPr="00A05BCC" w:rsidRDefault="00A05BCC" w:rsidP="00A05BCC">
            <w:pPr>
              <w:rPr>
                <w:rFonts w:ascii="Times New Roman" w:eastAsia="Calibri" w:hAnsi="Times New Roman" w:cs="Times New Roman"/>
                <w:b/>
                <w:bCs/>
                <w:sz w:val="20"/>
                <w:szCs w:val="20"/>
              </w:rPr>
            </w:pPr>
            <w:r w:rsidRPr="00A05BCC">
              <w:rPr>
                <w:rFonts w:ascii="Times New Roman" w:eastAsia="Calibri" w:hAnsi="Times New Roman" w:cs="Times New Roman"/>
                <w:b/>
                <w:bCs/>
                <w:sz w:val="20"/>
                <w:szCs w:val="20"/>
              </w:rPr>
              <w:t>Тема 1.6</w:t>
            </w:r>
          </w:p>
          <w:p w14:paraId="523566AB" w14:textId="77777777" w:rsidR="00A05BCC" w:rsidRPr="00A05BCC" w:rsidRDefault="00A05BCC" w:rsidP="00A05BCC">
            <w:pPr>
              <w:shd w:val="clear" w:color="auto" w:fill="FFFFFF"/>
              <w:snapToGrid w:val="0"/>
              <w:ind w:left="24"/>
              <w:rPr>
                <w:rFonts w:ascii="Times New Roman" w:eastAsia="Calibri" w:hAnsi="Times New Roman" w:cs="Times New Roman"/>
                <w:color w:val="000000"/>
                <w:sz w:val="20"/>
                <w:szCs w:val="20"/>
              </w:rPr>
            </w:pPr>
            <w:r w:rsidRPr="00A05BCC">
              <w:rPr>
                <w:rFonts w:ascii="Times New Roman" w:eastAsia="Calibri" w:hAnsi="Times New Roman" w:cs="Times New Roman"/>
                <w:color w:val="000000"/>
                <w:sz w:val="20"/>
                <w:szCs w:val="20"/>
              </w:rPr>
              <w:t>Юридическая и</w:t>
            </w:r>
          </w:p>
          <w:p w14:paraId="65B09FEF" w14:textId="77777777" w:rsidR="00A05BCC" w:rsidRPr="00A05BCC" w:rsidRDefault="00A05BCC" w:rsidP="00A05BCC">
            <w:pPr>
              <w:shd w:val="clear" w:color="auto" w:fill="FFFFFF"/>
              <w:ind w:left="10"/>
              <w:rPr>
                <w:rFonts w:ascii="Times New Roman" w:eastAsia="Calibri" w:hAnsi="Times New Roman" w:cs="Times New Roman"/>
                <w:color w:val="000000"/>
                <w:sz w:val="20"/>
                <w:szCs w:val="20"/>
              </w:rPr>
            </w:pPr>
            <w:r w:rsidRPr="00A05BCC">
              <w:rPr>
                <w:rFonts w:ascii="Times New Roman" w:eastAsia="Calibri" w:hAnsi="Times New Roman" w:cs="Times New Roman"/>
                <w:color w:val="000000"/>
                <w:sz w:val="20"/>
                <w:szCs w:val="20"/>
              </w:rPr>
              <w:t>экономическая</w:t>
            </w:r>
          </w:p>
          <w:p w14:paraId="43F490A8" w14:textId="77777777" w:rsidR="00A05BCC" w:rsidRPr="00A05BCC" w:rsidRDefault="00A05BCC" w:rsidP="00A05BCC">
            <w:pPr>
              <w:shd w:val="clear" w:color="auto" w:fill="FFFFFF"/>
              <w:ind w:left="14"/>
              <w:rPr>
                <w:rFonts w:ascii="Times New Roman" w:eastAsia="Calibri" w:hAnsi="Times New Roman" w:cs="Times New Roman"/>
                <w:color w:val="000000"/>
                <w:sz w:val="20"/>
                <w:szCs w:val="20"/>
              </w:rPr>
            </w:pPr>
            <w:r w:rsidRPr="00A05BCC">
              <w:rPr>
                <w:rFonts w:ascii="Times New Roman" w:eastAsia="Calibri" w:hAnsi="Times New Roman" w:cs="Times New Roman"/>
                <w:color w:val="000000"/>
                <w:sz w:val="20"/>
                <w:szCs w:val="20"/>
              </w:rPr>
              <w:lastRenderedPageBreak/>
              <w:t xml:space="preserve">ответственность </w:t>
            </w:r>
            <w:r w:rsidRPr="00A05BCC">
              <w:rPr>
                <w:rFonts w:ascii="Times New Roman" w:eastAsia="Calibri" w:hAnsi="Times New Roman" w:cs="Times New Roman"/>
                <w:sz w:val="20"/>
                <w:szCs w:val="20"/>
              </w:rPr>
              <w:t>за нарушение экологического состояния природных систем</w:t>
            </w:r>
          </w:p>
          <w:p w14:paraId="185E480A" w14:textId="77777777" w:rsidR="00A05BCC" w:rsidRPr="00A05BCC" w:rsidRDefault="00A05BCC" w:rsidP="00A05BCC">
            <w:pPr>
              <w:rPr>
                <w:rFonts w:ascii="Times New Roman" w:eastAsia="Calibri" w:hAnsi="Times New Roman" w:cs="Times New Roman"/>
                <w:b/>
                <w:bCs/>
                <w:sz w:val="20"/>
                <w:szCs w:val="20"/>
              </w:rPr>
            </w:pPr>
          </w:p>
        </w:tc>
        <w:tc>
          <w:tcPr>
            <w:tcW w:w="6662" w:type="dxa"/>
            <w:tcBorders>
              <w:top w:val="single" w:sz="4" w:space="0" w:color="auto"/>
              <w:left w:val="single" w:sz="4" w:space="0" w:color="auto"/>
              <w:bottom w:val="single" w:sz="4" w:space="0" w:color="auto"/>
            </w:tcBorders>
          </w:tcPr>
          <w:p w14:paraId="73FE544A" w14:textId="77777777" w:rsidR="00A05BCC" w:rsidRPr="00A05BCC" w:rsidRDefault="00A05BCC" w:rsidP="00A05BCC">
            <w:pPr>
              <w:rPr>
                <w:rFonts w:ascii="Times New Roman" w:eastAsia="Calibri" w:hAnsi="Times New Roman" w:cs="Times New Roman"/>
                <w:b/>
                <w:bCs/>
                <w:i/>
                <w:sz w:val="20"/>
                <w:szCs w:val="20"/>
              </w:rPr>
            </w:pPr>
            <w:r w:rsidRPr="00A05BCC">
              <w:rPr>
                <w:rFonts w:ascii="Times New Roman" w:eastAsia="Calibri" w:hAnsi="Times New Roman" w:cs="Times New Roman"/>
                <w:b/>
                <w:bCs/>
                <w:sz w:val="20"/>
                <w:szCs w:val="20"/>
              </w:rPr>
              <w:lastRenderedPageBreak/>
              <w:t xml:space="preserve">Содержание </w:t>
            </w:r>
          </w:p>
        </w:tc>
        <w:tc>
          <w:tcPr>
            <w:tcW w:w="2694" w:type="dxa"/>
            <w:vAlign w:val="center"/>
          </w:tcPr>
          <w:p w14:paraId="7EF47E9C" w14:textId="77777777" w:rsidR="00A05BCC" w:rsidRPr="00A05BCC" w:rsidRDefault="00A05BCC" w:rsidP="00A05BCC">
            <w:pPr>
              <w:suppressAutoHyphens/>
              <w:jc w:val="center"/>
              <w:rPr>
                <w:rFonts w:ascii="Times New Roman" w:eastAsia="Calibri" w:hAnsi="Times New Roman" w:cs="Times New Roman"/>
                <w:i/>
                <w:iCs/>
                <w:sz w:val="20"/>
                <w:szCs w:val="20"/>
              </w:rPr>
            </w:pPr>
            <w:r w:rsidRPr="00A05BCC">
              <w:rPr>
                <w:rFonts w:ascii="Times New Roman" w:eastAsia="Calibri" w:hAnsi="Times New Roman" w:cs="Times New Roman"/>
                <w:b/>
                <w:iCs/>
                <w:sz w:val="20"/>
                <w:szCs w:val="20"/>
              </w:rPr>
              <w:t>4/</w:t>
            </w:r>
            <w:r w:rsidRPr="00A05BCC">
              <w:rPr>
                <w:rFonts w:ascii="Times New Roman" w:eastAsia="Calibri" w:hAnsi="Times New Roman" w:cs="Times New Roman"/>
                <w:iCs/>
                <w:sz w:val="20"/>
                <w:szCs w:val="20"/>
              </w:rPr>
              <w:t>2</w:t>
            </w:r>
          </w:p>
        </w:tc>
        <w:tc>
          <w:tcPr>
            <w:tcW w:w="2409" w:type="dxa"/>
            <w:vMerge w:val="restart"/>
          </w:tcPr>
          <w:p w14:paraId="04AA1DE3" w14:textId="77777777" w:rsidR="00A05BCC" w:rsidRPr="00A05BCC" w:rsidRDefault="00A05BCC" w:rsidP="00A05BCC">
            <w:pPr>
              <w:rPr>
                <w:rFonts w:ascii="Times New Roman" w:eastAsia="Times New Roman" w:hAnsi="Times New Roman" w:cs="Times New Roman"/>
                <w:b/>
                <w:bCs/>
                <w:sz w:val="20"/>
                <w:szCs w:val="20"/>
                <w:lang w:eastAsia="ru-RU"/>
              </w:rPr>
            </w:pPr>
            <w:r w:rsidRPr="00A05BCC">
              <w:rPr>
                <w:rFonts w:ascii="Times New Roman" w:eastAsia="Calibri" w:hAnsi="Times New Roman" w:cs="Times New Roman"/>
                <w:sz w:val="20"/>
                <w:szCs w:val="20"/>
              </w:rPr>
              <w:t>ОК 01, ОК 02, ОК 05, ОК 07, ОК 09</w:t>
            </w:r>
          </w:p>
        </w:tc>
      </w:tr>
      <w:tr w:rsidR="00A05BCC" w:rsidRPr="00A05BCC" w14:paraId="2913047E" w14:textId="77777777" w:rsidTr="00AD5821">
        <w:trPr>
          <w:trHeight w:val="532"/>
        </w:trPr>
        <w:tc>
          <w:tcPr>
            <w:tcW w:w="2972" w:type="dxa"/>
            <w:vMerge/>
          </w:tcPr>
          <w:p w14:paraId="4E41AFBD" w14:textId="77777777" w:rsidR="00A05BCC" w:rsidRPr="00A05BCC" w:rsidRDefault="00A05BCC" w:rsidP="00A05BCC">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48FFCF89" w14:textId="77777777" w:rsidR="00A05BCC" w:rsidRPr="00A05BCC" w:rsidRDefault="00A05BCC" w:rsidP="00A05BCC">
            <w:pPr>
              <w:shd w:val="clear" w:color="auto" w:fill="FFFFFF"/>
              <w:snapToGrid w:val="0"/>
              <w:ind w:left="24"/>
              <w:rPr>
                <w:rFonts w:ascii="Times New Roman" w:eastAsia="Calibri" w:hAnsi="Times New Roman" w:cs="Times New Roman"/>
                <w:b/>
                <w:bCs/>
                <w:sz w:val="20"/>
                <w:szCs w:val="20"/>
              </w:rPr>
            </w:pPr>
            <w:r w:rsidRPr="00A05BCC">
              <w:rPr>
                <w:rFonts w:ascii="Times New Roman" w:eastAsia="Calibri" w:hAnsi="Times New Roman" w:cs="Times New Roman"/>
                <w:color w:val="000000"/>
                <w:sz w:val="20"/>
                <w:szCs w:val="20"/>
              </w:rPr>
              <w:t xml:space="preserve">Юридическая и экономическая ответственность </w:t>
            </w:r>
            <w:r w:rsidRPr="00A05BCC">
              <w:rPr>
                <w:rFonts w:ascii="Times New Roman" w:eastAsia="Calibri" w:hAnsi="Times New Roman" w:cs="Times New Roman"/>
                <w:sz w:val="20"/>
                <w:szCs w:val="20"/>
              </w:rPr>
              <w:t>за нарушение экологического состояния природных систем</w:t>
            </w:r>
            <w:r w:rsidRPr="00A05BCC">
              <w:rPr>
                <w:rFonts w:ascii="Times New Roman" w:eastAsia="Calibri" w:hAnsi="Times New Roman" w:cs="Times New Roman"/>
                <w:bCs/>
                <w:sz w:val="20"/>
                <w:szCs w:val="20"/>
              </w:rPr>
              <w:t xml:space="preserve">. Экономический ущерб от загрязнения окружающей среды. </w:t>
            </w:r>
            <w:r w:rsidRPr="00A05BCC">
              <w:rPr>
                <w:rFonts w:ascii="Times New Roman" w:eastAsia="Calibri" w:hAnsi="Times New Roman" w:cs="Times New Roman"/>
                <w:sz w:val="20"/>
                <w:szCs w:val="20"/>
              </w:rPr>
              <w:t>Понятие об экологической оценке деятельности производств и предприятий</w:t>
            </w:r>
            <w:r w:rsidRPr="00A05BCC">
              <w:rPr>
                <w:rFonts w:ascii="Times New Roman" w:eastAsia="Calibri" w:hAnsi="Times New Roman" w:cs="Times New Roman"/>
                <w:sz w:val="24"/>
                <w:szCs w:val="24"/>
              </w:rPr>
              <w:t>.</w:t>
            </w:r>
          </w:p>
        </w:tc>
        <w:tc>
          <w:tcPr>
            <w:tcW w:w="2694" w:type="dxa"/>
            <w:vAlign w:val="center"/>
          </w:tcPr>
          <w:p w14:paraId="18C98780" w14:textId="77777777" w:rsidR="00A05BCC" w:rsidRPr="00A05BCC" w:rsidRDefault="00A05BCC" w:rsidP="00A05BCC">
            <w:pPr>
              <w:jc w:val="center"/>
              <w:rPr>
                <w:rFonts w:ascii="Times New Roman" w:eastAsia="Calibri" w:hAnsi="Times New Roman" w:cs="Times New Roman"/>
                <w:bCs/>
                <w:sz w:val="20"/>
                <w:szCs w:val="20"/>
              </w:rPr>
            </w:pPr>
            <w:r w:rsidRPr="00A05BCC">
              <w:rPr>
                <w:rFonts w:ascii="Times New Roman" w:eastAsia="Calibri" w:hAnsi="Times New Roman" w:cs="Times New Roman"/>
                <w:iCs/>
                <w:sz w:val="20"/>
                <w:szCs w:val="20"/>
              </w:rPr>
              <w:t>2</w:t>
            </w:r>
          </w:p>
        </w:tc>
        <w:tc>
          <w:tcPr>
            <w:tcW w:w="2409" w:type="dxa"/>
            <w:vMerge/>
          </w:tcPr>
          <w:p w14:paraId="065FECFB" w14:textId="77777777" w:rsidR="00A05BCC" w:rsidRPr="00A05BCC" w:rsidRDefault="00A05BCC" w:rsidP="00A05BCC">
            <w:pPr>
              <w:rPr>
                <w:rFonts w:ascii="Times New Roman" w:eastAsia="Times New Roman" w:hAnsi="Times New Roman" w:cs="Times New Roman"/>
                <w:b/>
                <w:bCs/>
                <w:sz w:val="20"/>
                <w:szCs w:val="20"/>
                <w:lang w:eastAsia="ru-RU"/>
              </w:rPr>
            </w:pPr>
          </w:p>
        </w:tc>
      </w:tr>
      <w:tr w:rsidR="00A05BCC" w:rsidRPr="00A05BCC" w14:paraId="11A12C9C" w14:textId="77777777" w:rsidTr="00AD5821">
        <w:trPr>
          <w:trHeight w:val="361"/>
        </w:trPr>
        <w:tc>
          <w:tcPr>
            <w:tcW w:w="2972" w:type="dxa"/>
            <w:vMerge/>
          </w:tcPr>
          <w:p w14:paraId="59A02F29" w14:textId="77777777" w:rsidR="00A05BCC" w:rsidRPr="00A05BCC" w:rsidRDefault="00A05BCC" w:rsidP="00A05BCC">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713E2C7B" w14:textId="77777777" w:rsidR="00A05BCC" w:rsidRPr="00A05BCC" w:rsidRDefault="00A05BCC" w:rsidP="00A05BCC">
            <w:pPr>
              <w:rPr>
                <w:rFonts w:ascii="Times New Roman" w:eastAsia="Calibri" w:hAnsi="Times New Roman" w:cs="Times New Roman"/>
                <w:b/>
                <w:bCs/>
                <w:sz w:val="20"/>
                <w:szCs w:val="20"/>
              </w:rPr>
            </w:pPr>
            <w:r w:rsidRPr="00A05BCC">
              <w:rPr>
                <w:rFonts w:ascii="Times New Roman" w:eastAsia="Calibri" w:hAnsi="Times New Roman" w:cs="Times New Roman"/>
                <w:b/>
                <w:bCs/>
                <w:sz w:val="20"/>
                <w:szCs w:val="20"/>
              </w:rPr>
              <w:t>В том числе практических и лабораторных занятий</w:t>
            </w:r>
          </w:p>
        </w:tc>
        <w:tc>
          <w:tcPr>
            <w:tcW w:w="2694" w:type="dxa"/>
            <w:vAlign w:val="center"/>
          </w:tcPr>
          <w:p w14:paraId="793D5CCC" w14:textId="77777777" w:rsidR="00A05BCC" w:rsidRPr="00A05BCC" w:rsidRDefault="00A05BCC" w:rsidP="00A05BCC">
            <w:pPr>
              <w:jc w:val="center"/>
              <w:rPr>
                <w:rFonts w:ascii="Times New Roman" w:eastAsia="Calibri" w:hAnsi="Times New Roman" w:cs="Times New Roman"/>
                <w:b/>
                <w:bCs/>
                <w:sz w:val="20"/>
                <w:szCs w:val="20"/>
              </w:rPr>
            </w:pPr>
          </w:p>
        </w:tc>
        <w:tc>
          <w:tcPr>
            <w:tcW w:w="2409" w:type="dxa"/>
            <w:vMerge/>
          </w:tcPr>
          <w:p w14:paraId="421DF086" w14:textId="77777777" w:rsidR="00A05BCC" w:rsidRPr="00A05BCC" w:rsidRDefault="00A05BCC" w:rsidP="00A05BCC">
            <w:pPr>
              <w:rPr>
                <w:rFonts w:ascii="Times New Roman" w:eastAsia="Times New Roman" w:hAnsi="Times New Roman" w:cs="Times New Roman"/>
                <w:b/>
                <w:bCs/>
                <w:sz w:val="20"/>
                <w:szCs w:val="20"/>
                <w:lang w:eastAsia="ru-RU"/>
              </w:rPr>
            </w:pPr>
          </w:p>
        </w:tc>
      </w:tr>
      <w:tr w:rsidR="00A05BCC" w:rsidRPr="00A05BCC" w14:paraId="7943EA5D" w14:textId="77777777" w:rsidTr="00AD5821">
        <w:trPr>
          <w:trHeight w:val="361"/>
        </w:trPr>
        <w:tc>
          <w:tcPr>
            <w:tcW w:w="2972" w:type="dxa"/>
            <w:vMerge/>
          </w:tcPr>
          <w:p w14:paraId="6F390DAC" w14:textId="77777777" w:rsidR="00A05BCC" w:rsidRPr="00A05BCC" w:rsidRDefault="00A05BCC" w:rsidP="00A05BCC">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7ACE77BE" w14:textId="77777777" w:rsidR="00A05BCC" w:rsidRPr="00A05BCC" w:rsidRDefault="00A05BCC" w:rsidP="00A05BCC">
            <w:pPr>
              <w:rPr>
                <w:rFonts w:ascii="Times New Roman" w:eastAsia="Calibri" w:hAnsi="Times New Roman" w:cs="Times New Roman"/>
                <w:sz w:val="20"/>
                <w:szCs w:val="20"/>
              </w:rPr>
            </w:pPr>
            <w:r w:rsidRPr="00A05BCC">
              <w:rPr>
                <w:rFonts w:ascii="Times New Roman" w:eastAsia="Calibri" w:hAnsi="Times New Roman" w:cs="Times New Roman"/>
                <w:b/>
                <w:sz w:val="20"/>
                <w:szCs w:val="20"/>
              </w:rPr>
              <w:t xml:space="preserve">1. Практическое занятие. </w:t>
            </w:r>
            <w:r w:rsidRPr="00A05BCC">
              <w:rPr>
                <w:rFonts w:ascii="Times New Roman" w:eastAsia="Calibri" w:hAnsi="Times New Roman" w:cs="Times New Roman"/>
                <w:sz w:val="20"/>
                <w:szCs w:val="20"/>
              </w:rPr>
              <w:t>Практическая подготовка.</w:t>
            </w:r>
            <w:r w:rsidRPr="00A05BCC">
              <w:rPr>
                <w:rFonts w:ascii="Times New Roman" w:eastAsia="Calibri" w:hAnsi="Times New Roman" w:cs="Times New Roman"/>
                <w:b/>
                <w:sz w:val="20"/>
                <w:szCs w:val="20"/>
              </w:rPr>
              <w:t xml:space="preserve"> </w:t>
            </w:r>
          </w:p>
          <w:p w14:paraId="5DD4A264" w14:textId="77777777" w:rsidR="00A05BCC" w:rsidRPr="00A05BCC" w:rsidRDefault="00A05BCC" w:rsidP="00A05BCC">
            <w:pPr>
              <w:rPr>
                <w:rFonts w:ascii="Times New Roman" w:eastAsia="Calibri" w:hAnsi="Times New Roman" w:cs="Times New Roman"/>
                <w:b/>
                <w:bCs/>
                <w:sz w:val="20"/>
                <w:szCs w:val="20"/>
              </w:rPr>
            </w:pPr>
            <w:r w:rsidRPr="00A05BCC">
              <w:rPr>
                <w:rFonts w:ascii="Times New Roman" w:eastAsia="Calibri" w:hAnsi="Times New Roman" w:cs="Times New Roman"/>
                <w:iCs/>
                <w:color w:val="000000"/>
                <w:sz w:val="20"/>
                <w:szCs w:val="20"/>
              </w:rPr>
              <w:t xml:space="preserve">Юридическая ответственность </w:t>
            </w:r>
            <w:r w:rsidRPr="00A05BCC">
              <w:rPr>
                <w:rFonts w:ascii="Times New Roman" w:eastAsia="Calibri" w:hAnsi="Times New Roman" w:cs="Times New Roman"/>
                <w:sz w:val="20"/>
                <w:szCs w:val="20"/>
              </w:rPr>
              <w:t>за нарушение экологического состояния природных систем.</w:t>
            </w:r>
          </w:p>
        </w:tc>
        <w:tc>
          <w:tcPr>
            <w:tcW w:w="2694" w:type="dxa"/>
            <w:vAlign w:val="center"/>
          </w:tcPr>
          <w:p w14:paraId="4166C599" w14:textId="77777777" w:rsidR="00A05BCC" w:rsidRPr="00A05BCC" w:rsidRDefault="00A05BCC" w:rsidP="00A05BCC">
            <w:pPr>
              <w:jc w:val="center"/>
              <w:rPr>
                <w:rFonts w:ascii="Times New Roman" w:eastAsia="Calibri" w:hAnsi="Times New Roman" w:cs="Times New Roman"/>
                <w:bCs/>
                <w:sz w:val="20"/>
                <w:szCs w:val="20"/>
              </w:rPr>
            </w:pPr>
            <w:r w:rsidRPr="00A05BCC">
              <w:rPr>
                <w:rFonts w:ascii="Times New Roman" w:eastAsia="Calibri" w:hAnsi="Times New Roman" w:cs="Times New Roman"/>
                <w:iCs/>
                <w:sz w:val="20"/>
                <w:szCs w:val="20"/>
              </w:rPr>
              <w:t>2</w:t>
            </w:r>
          </w:p>
        </w:tc>
        <w:tc>
          <w:tcPr>
            <w:tcW w:w="2409" w:type="dxa"/>
            <w:vMerge/>
          </w:tcPr>
          <w:p w14:paraId="1EB74E4F" w14:textId="77777777" w:rsidR="00A05BCC" w:rsidRPr="00A05BCC" w:rsidRDefault="00A05BCC" w:rsidP="00A05BCC">
            <w:pPr>
              <w:rPr>
                <w:rFonts w:ascii="Times New Roman" w:eastAsia="Times New Roman" w:hAnsi="Times New Roman" w:cs="Times New Roman"/>
                <w:b/>
                <w:bCs/>
                <w:sz w:val="20"/>
                <w:szCs w:val="20"/>
                <w:lang w:eastAsia="ru-RU"/>
              </w:rPr>
            </w:pPr>
          </w:p>
        </w:tc>
      </w:tr>
      <w:tr w:rsidR="00A05BCC" w:rsidRPr="00A05BCC" w14:paraId="4255B659" w14:textId="77777777" w:rsidTr="00AD5821">
        <w:trPr>
          <w:trHeight w:val="255"/>
        </w:trPr>
        <w:tc>
          <w:tcPr>
            <w:tcW w:w="2972" w:type="dxa"/>
            <w:vMerge/>
          </w:tcPr>
          <w:p w14:paraId="3D82DE6F" w14:textId="77777777" w:rsidR="00A05BCC" w:rsidRPr="00A05BCC" w:rsidRDefault="00A05BCC" w:rsidP="00A05BCC">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609C0A7C" w14:textId="77777777" w:rsidR="00A05BCC" w:rsidRPr="00A05BCC" w:rsidRDefault="00A05BCC" w:rsidP="00A05BCC">
            <w:pPr>
              <w:rPr>
                <w:rFonts w:ascii="Times New Roman" w:eastAsia="Calibri" w:hAnsi="Times New Roman" w:cs="Times New Roman"/>
                <w:b/>
                <w:bCs/>
                <w:sz w:val="20"/>
                <w:szCs w:val="20"/>
              </w:rPr>
            </w:pPr>
            <w:r w:rsidRPr="00A05BCC">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14:paraId="5D4B1FCC" w14:textId="77777777" w:rsidR="00A05BCC" w:rsidRPr="00A05BCC" w:rsidRDefault="00A05BCC" w:rsidP="00A05BCC">
            <w:pPr>
              <w:jc w:val="center"/>
              <w:rPr>
                <w:rFonts w:ascii="Times New Roman" w:eastAsia="Calibri" w:hAnsi="Times New Roman" w:cs="Times New Roman"/>
                <w:b/>
                <w:bCs/>
                <w:sz w:val="20"/>
                <w:szCs w:val="20"/>
              </w:rPr>
            </w:pPr>
            <w:r w:rsidRPr="00A05BCC">
              <w:rPr>
                <w:rFonts w:ascii="Times New Roman" w:eastAsia="Calibri" w:hAnsi="Times New Roman" w:cs="Times New Roman"/>
                <w:b/>
                <w:bCs/>
                <w:i/>
                <w:iCs/>
                <w:sz w:val="20"/>
                <w:szCs w:val="20"/>
              </w:rPr>
              <w:t>-</w:t>
            </w:r>
          </w:p>
        </w:tc>
        <w:tc>
          <w:tcPr>
            <w:tcW w:w="2409" w:type="dxa"/>
            <w:vMerge/>
          </w:tcPr>
          <w:p w14:paraId="260FAC67" w14:textId="77777777" w:rsidR="00A05BCC" w:rsidRPr="00A05BCC" w:rsidRDefault="00A05BCC" w:rsidP="00A05BCC">
            <w:pPr>
              <w:rPr>
                <w:rFonts w:ascii="Times New Roman" w:eastAsia="Times New Roman" w:hAnsi="Times New Roman" w:cs="Times New Roman"/>
                <w:b/>
                <w:bCs/>
                <w:sz w:val="20"/>
                <w:szCs w:val="20"/>
                <w:lang w:eastAsia="ru-RU"/>
              </w:rPr>
            </w:pPr>
          </w:p>
        </w:tc>
      </w:tr>
      <w:tr w:rsidR="00A05BCC" w:rsidRPr="00A05BCC" w14:paraId="2D8DBC61" w14:textId="77777777" w:rsidTr="00AD5821">
        <w:trPr>
          <w:trHeight w:val="361"/>
        </w:trPr>
        <w:tc>
          <w:tcPr>
            <w:tcW w:w="2972" w:type="dxa"/>
          </w:tcPr>
          <w:p w14:paraId="6D414062" w14:textId="77777777" w:rsidR="00A05BCC" w:rsidRPr="00A05BCC" w:rsidRDefault="00A05BCC" w:rsidP="00A05BCC">
            <w:pPr>
              <w:rPr>
                <w:rFonts w:ascii="Times New Roman" w:eastAsia="Times New Roman" w:hAnsi="Times New Roman" w:cs="Times New Roman"/>
                <w:b/>
                <w:bCs/>
                <w:sz w:val="20"/>
                <w:szCs w:val="20"/>
                <w:lang w:eastAsia="ru-RU"/>
              </w:rPr>
            </w:pPr>
            <w:r w:rsidRPr="00A05BCC">
              <w:rPr>
                <w:rFonts w:ascii="Times New Roman" w:eastAsia="Times New Roman" w:hAnsi="Times New Roman" w:cs="Times New Roman"/>
                <w:b/>
                <w:bCs/>
                <w:sz w:val="20"/>
                <w:szCs w:val="20"/>
                <w:lang w:eastAsia="ru-RU"/>
              </w:rPr>
              <w:t>Итоговое занятие</w:t>
            </w:r>
          </w:p>
        </w:tc>
        <w:tc>
          <w:tcPr>
            <w:tcW w:w="6662" w:type="dxa"/>
            <w:tcBorders>
              <w:top w:val="single" w:sz="4" w:space="0" w:color="auto"/>
              <w:left w:val="single" w:sz="4" w:space="0" w:color="auto"/>
              <w:bottom w:val="single" w:sz="4" w:space="0" w:color="auto"/>
            </w:tcBorders>
          </w:tcPr>
          <w:p w14:paraId="7B4FD773" w14:textId="77777777" w:rsidR="00A05BCC" w:rsidRPr="00A05BCC" w:rsidRDefault="00A05BCC" w:rsidP="00A05BCC">
            <w:pPr>
              <w:rPr>
                <w:rFonts w:ascii="Times New Roman" w:eastAsia="Times New Roman" w:hAnsi="Times New Roman" w:cs="Times New Roman"/>
                <w:b/>
                <w:bCs/>
                <w:sz w:val="20"/>
                <w:szCs w:val="20"/>
                <w:lang w:eastAsia="ru-RU"/>
              </w:rPr>
            </w:pPr>
            <w:r w:rsidRPr="00A05BCC">
              <w:rPr>
                <w:rFonts w:ascii="Times New Roman" w:eastAsia="Calibri" w:hAnsi="Times New Roman" w:cs="Times New Roman"/>
                <w:sz w:val="20"/>
                <w:szCs w:val="20"/>
              </w:rPr>
              <w:t>Дифференцированный зачет</w:t>
            </w:r>
          </w:p>
        </w:tc>
        <w:tc>
          <w:tcPr>
            <w:tcW w:w="2694" w:type="dxa"/>
            <w:vAlign w:val="center"/>
          </w:tcPr>
          <w:p w14:paraId="41094DB0" w14:textId="77777777" w:rsidR="00A05BCC" w:rsidRPr="00A05BCC" w:rsidRDefault="00A05BCC" w:rsidP="00A05BCC">
            <w:pPr>
              <w:jc w:val="center"/>
              <w:rPr>
                <w:rFonts w:ascii="Times New Roman" w:eastAsia="Calibri" w:hAnsi="Times New Roman" w:cs="Times New Roman"/>
                <w:b/>
                <w:bCs/>
                <w:iCs/>
                <w:sz w:val="20"/>
                <w:szCs w:val="20"/>
              </w:rPr>
            </w:pPr>
            <w:r w:rsidRPr="00A05BCC">
              <w:rPr>
                <w:rFonts w:ascii="Times New Roman" w:eastAsia="Calibri" w:hAnsi="Times New Roman" w:cs="Times New Roman"/>
                <w:b/>
                <w:bCs/>
                <w:iCs/>
                <w:sz w:val="20"/>
                <w:szCs w:val="20"/>
              </w:rPr>
              <w:t>2</w:t>
            </w:r>
          </w:p>
        </w:tc>
        <w:tc>
          <w:tcPr>
            <w:tcW w:w="2409" w:type="dxa"/>
          </w:tcPr>
          <w:p w14:paraId="1CF63CF8" w14:textId="77777777" w:rsidR="00A05BCC" w:rsidRPr="00A05BCC" w:rsidRDefault="00A05BCC" w:rsidP="00A05BCC">
            <w:pPr>
              <w:rPr>
                <w:rFonts w:ascii="Times New Roman" w:eastAsia="Times New Roman" w:hAnsi="Times New Roman" w:cs="Times New Roman"/>
                <w:b/>
                <w:bCs/>
                <w:sz w:val="20"/>
                <w:szCs w:val="20"/>
                <w:lang w:eastAsia="ru-RU"/>
              </w:rPr>
            </w:pPr>
          </w:p>
        </w:tc>
      </w:tr>
      <w:tr w:rsidR="00A05BCC" w:rsidRPr="00A05BCC" w14:paraId="7B28A682" w14:textId="77777777" w:rsidTr="00AD5821">
        <w:tc>
          <w:tcPr>
            <w:tcW w:w="9634" w:type="dxa"/>
            <w:gridSpan w:val="2"/>
          </w:tcPr>
          <w:p w14:paraId="31809740" w14:textId="77777777" w:rsidR="00A05BCC" w:rsidRPr="00A05BCC" w:rsidRDefault="00A05BCC" w:rsidP="00A05BCC">
            <w:pPr>
              <w:rPr>
                <w:rFonts w:ascii="Times New Roman" w:eastAsia="Times New Roman" w:hAnsi="Times New Roman" w:cs="Times New Roman"/>
                <w:b/>
                <w:bCs/>
                <w:sz w:val="20"/>
                <w:szCs w:val="20"/>
                <w:lang w:eastAsia="ru-RU"/>
              </w:rPr>
            </w:pPr>
            <w:r w:rsidRPr="00A05BCC">
              <w:rPr>
                <w:rFonts w:ascii="Times New Roman" w:eastAsia="Times New Roman" w:hAnsi="Times New Roman" w:cs="Times New Roman"/>
                <w:b/>
                <w:bCs/>
                <w:sz w:val="20"/>
                <w:szCs w:val="20"/>
                <w:lang w:eastAsia="ru-RU"/>
              </w:rPr>
              <w:t xml:space="preserve">Всего </w:t>
            </w:r>
          </w:p>
        </w:tc>
        <w:tc>
          <w:tcPr>
            <w:tcW w:w="2694" w:type="dxa"/>
            <w:vAlign w:val="center"/>
          </w:tcPr>
          <w:p w14:paraId="2D374D11" w14:textId="77777777" w:rsidR="00A05BCC" w:rsidRPr="00A05BCC" w:rsidRDefault="00A05BCC" w:rsidP="00A05BCC">
            <w:pPr>
              <w:jc w:val="center"/>
              <w:rPr>
                <w:rFonts w:ascii="Times New Roman" w:eastAsia="Times New Roman" w:hAnsi="Times New Roman" w:cs="Times New Roman"/>
                <w:b/>
                <w:bCs/>
                <w:sz w:val="20"/>
                <w:szCs w:val="20"/>
                <w:lang w:eastAsia="ru-RU"/>
              </w:rPr>
            </w:pPr>
            <w:r w:rsidRPr="00A05BCC">
              <w:rPr>
                <w:rFonts w:ascii="Times New Roman" w:eastAsia="Times New Roman" w:hAnsi="Times New Roman" w:cs="Times New Roman"/>
                <w:b/>
                <w:bCs/>
                <w:sz w:val="20"/>
                <w:szCs w:val="20"/>
                <w:lang w:eastAsia="ru-RU"/>
              </w:rPr>
              <w:t>48</w:t>
            </w:r>
          </w:p>
        </w:tc>
        <w:tc>
          <w:tcPr>
            <w:tcW w:w="2409" w:type="dxa"/>
          </w:tcPr>
          <w:p w14:paraId="3D943E59" w14:textId="77777777" w:rsidR="00A05BCC" w:rsidRPr="00A05BCC" w:rsidRDefault="00A05BCC" w:rsidP="00A05BCC">
            <w:pPr>
              <w:rPr>
                <w:rFonts w:ascii="Times New Roman" w:eastAsia="Times New Roman" w:hAnsi="Times New Roman" w:cs="Times New Roman"/>
                <w:b/>
                <w:bCs/>
                <w:sz w:val="20"/>
                <w:szCs w:val="20"/>
                <w:lang w:eastAsia="ru-RU"/>
              </w:rPr>
            </w:pPr>
          </w:p>
        </w:tc>
      </w:tr>
    </w:tbl>
    <w:p w14:paraId="6188C2AF" w14:textId="77777777" w:rsidR="00A05BCC" w:rsidRPr="00A05BCC" w:rsidRDefault="00A05BCC" w:rsidP="00A05BCC">
      <w:pPr>
        <w:rPr>
          <w:rFonts w:ascii="Times New Roman" w:eastAsia="Calibri" w:hAnsi="Times New Roman" w:cs="Times New Roman"/>
          <w:sz w:val="24"/>
          <w:szCs w:val="24"/>
        </w:rPr>
        <w:sectPr w:rsidR="00A05BCC" w:rsidRPr="00A05BCC" w:rsidSect="00AD5821">
          <w:pgSz w:w="16838" w:h="11906" w:orient="landscape"/>
          <w:pgMar w:top="1701" w:right="1134" w:bottom="567" w:left="1134" w:header="709" w:footer="709" w:gutter="0"/>
          <w:cols w:space="708"/>
          <w:docGrid w:linePitch="360"/>
        </w:sectPr>
      </w:pPr>
    </w:p>
    <w:p w14:paraId="56A19E59" w14:textId="77777777" w:rsidR="00A05BCC" w:rsidRPr="00A05BCC" w:rsidRDefault="00A05BCC" w:rsidP="00A05BCC">
      <w:pPr>
        <w:rPr>
          <w:rFonts w:ascii="Times New Roman" w:eastAsia="Calibri" w:hAnsi="Times New Roman" w:cs="Times New Roman"/>
          <w:sz w:val="24"/>
          <w:szCs w:val="24"/>
        </w:rPr>
      </w:pPr>
    </w:p>
    <w:p w14:paraId="11448FF5" w14:textId="77777777" w:rsidR="00A05BCC" w:rsidRPr="00A05BCC" w:rsidRDefault="00A05BCC" w:rsidP="00A05BCC">
      <w:pPr>
        <w:keepNext/>
        <w:spacing w:after="120"/>
        <w:jc w:val="center"/>
        <w:outlineLvl w:val="0"/>
        <w:rPr>
          <w:rFonts w:ascii="Times New Roman" w:eastAsia="Segoe UI" w:hAnsi="Times New Roman" w:cs="Times New Roman"/>
          <w:b/>
          <w:bCs/>
          <w:caps/>
          <w:kern w:val="32"/>
          <w:sz w:val="24"/>
          <w:szCs w:val="24"/>
          <w:lang w:eastAsia="x-none"/>
        </w:rPr>
      </w:pPr>
      <w:r w:rsidRPr="00A05BCC">
        <w:rPr>
          <w:rFonts w:ascii="Times New Roman" w:eastAsia="Segoe UI" w:hAnsi="Times New Roman" w:cs="Times New Roman"/>
          <w:b/>
          <w:bCs/>
          <w:caps/>
          <w:kern w:val="32"/>
          <w:sz w:val="24"/>
          <w:szCs w:val="24"/>
          <w:lang w:val="x-none" w:eastAsia="x-none"/>
        </w:rPr>
        <w:t xml:space="preserve">3. Условия реализации </w:t>
      </w:r>
      <w:r w:rsidRPr="00A05BCC">
        <w:rPr>
          <w:rFonts w:ascii="Times New Roman" w:eastAsia="Segoe UI" w:hAnsi="Times New Roman" w:cs="Times New Roman"/>
          <w:b/>
          <w:bCs/>
          <w:caps/>
          <w:kern w:val="32"/>
          <w:sz w:val="24"/>
          <w:szCs w:val="24"/>
          <w:lang w:eastAsia="x-none"/>
        </w:rPr>
        <w:t>ДИСЦИПЛИНЫ</w:t>
      </w:r>
    </w:p>
    <w:p w14:paraId="0E535265" w14:textId="77777777" w:rsidR="00A05BCC" w:rsidRPr="00A05BCC" w:rsidRDefault="00A05BCC" w:rsidP="00A05BCC">
      <w:pPr>
        <w:spacing w:after="120" w:line="276" w:lineRule="auto"/>
        <w:ind w:firstLine="709"/>
        <w:outlineLvl w:val="1"/>
        <w:rPr>
          <w:rFonts w:ascii="Times New Roman" w:eastAsia="Segoe UI" w:hAnsi="Times New Roman" w:cs="Times New Roman"/>
          <w:b/>
          <w:bCs/>
          <w:spacing w:val="15"/>
          <w:szCs w:val="24"/>
          <w:lang w:eastAsia="ru-RU"/>
        </w:rPr>
      </w:pPr>
      <w:r w:rsidRPr="00A05BCC">
        <w:rPr>
          <w:rFonts w:ascii="Times New Roman" w:eastAsia="Segoe UI" w:hAnsi="Times New Roman" w:cs="Times New Roman"/>
          <w:b/>
          <w:bCs/>
          <w:spacing w:val="15"/>
          <w:szCs w:val="24"/>
          <w:lang w:eastAsia="ru-RU"/>
        </w:rPr>
        <w:t>3.1. Материально-техническое обеспечение</w:t>
      </w:r>
    </w:p>
    <w:p w14:paraId="2D8C9C7F" w14:textId="77777777" w:rsidR="00A05BCC" w:rsidRPr="00A05BCC" w:rsidRDefault="00A05BCC" w:rsidP="00A05BCC">
      <w:pPr>
        <w:suppressAutoHyphens/>
        <w:ind w:firstLine="709"/>
        <w:jc w:val="both"/>
        <w:rPr>
          <w:rFonts w:ascii="Times New Roman" w:eastAsia="Calibri" w:hAnsi="Times New Roman" w:cs="Times New Roman"/>
          <w:bCs/>
          <w:sz w:val="24"/>
          <w:szCs w:val="24"/>
        </w:rPr>
      </w:pPr>
      <w:r w:rsidRPr="00A05BCC">
        <w:rPr>
          <w:rFonts w:ascii="Times New Roman" w:eastAsia="Calibri" w:hAnsi="Times New Roman" w:cs="Times New Roman"/>
          <w:bCs/>
          <w:sz w:val="24"/>
          <w:szCs w:val="24"/>
        </w:rPr>
        <w:t>Кабинет «</w:t>
      </w:r>
      <w:r w:rsidRPr="00A05BCC">
        <w:rPr>
          <w:rFonts w:ascii="Times New Roman" w:eastAsia="Calibri" w:hAnsi="Times New Roman" w:cs="Times New Roman"/>
          <w:sz w:val="24"/>
          <w:szCs w:val="24"/>
        </w:rPr>
        <w:t>Социально-гуманитарных дисциплин</w:t>
      </w:r>
      <w:r w:rsidRPr="00A05BCC">
        <w:rPr>
          <w:rFonts w:ascii="Times New Roman" w:eastAsia="Calibri" w:hAnsi="Times New Roman" w:cs="Times New Roman"/>
          <w:bCs/>
          <w:sz w:val="24"/>
          <w:szCs w:val="24"/>
        </w:rPr>
        <w:t>»</w:t>
      </w:r>
      <w:r w:rsidRPr="00A05BCC">
        <w:rPr>
          <w:rFonts w:ascii="Times New Roman" w:eastAsia="Calibri" w:hAnsi="Times New Roman" w:cs="Times New Roman"/>
          <w:bCs/>
          <w:i/>
          <w:sz w:val="24"/>
          <w:szCs w:val="24"/>
        </w:rPr>
        <w:t xml:space="preserve">, </w:t>
      </w:r>
      <w:r w:rsidRPr="00A05BCC">
        <w:rPr>
          <w:rFonts w:ascii="Times New Roman" w:eastAsia="Calibri" w:hAnsi="Times New Roman" w:cs="Times New Roman"/>
          <w:bCs/>
          <w:sz w:val="24"/>
          <w:szCs w:val="24"/>
        </w:rPr>
        <w:t xml:space="preserve">оснащенный </w:t>
      </w:r>
      <w:r w:rsidRPr="00A05BCC">
        <w:rPr>
          <w:rFonts w:ascii="Times New Roman" w:eastAsia="Calibri" w:hAnsi="Times New Roman" w:cs="Times New Roman"/>
          <w:bCs/>
          <w:iCs/>
          <w:sz w:val="24"/>
          <w:szCs w:val="24"/>
        </w:rPr>
        <w:t>в соответствии с приложением 3 ОПОП-П</w:t>
      </w:r>
      <w:r w:rsidRPr="00A05BCC">
        <w:rPr>
          <w:rFonts w:ascii="Times New Roman" w:eastAsia="Calibri" w:hAnsi="Times New Roman" w:cs="Times New Roman"/>
          <w:bCs/>
          <w:sz w:val="24"/>
          <w:szCs w:val="24"/>
        </w:rPr>
        <w:t>:</w:t>
      </w:r>
    </w:p>
    <w:p w14:paraId="065C89A2" w14:textId="77777777" w:rsidR="00A05BCC" w:rsidRPr="00A05BCC" w:rsidRDefault="00A05BCC" w:rsidP="00A0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eastAsia="Calibri" w:hAnsi="Times New Roman" w:cs="Times New Roman"/>
          <w:bCs/>
          <w:sz w:val="24"/>
          <w:szCs w:val="24"/>
        </w:rPr>
      </w:pPr>
      <w:r w:rsidRPr="00A05BCC">
        <w:rPr>
          <w:rFonts w:ascii="Times New Roman" w:eastAsia="Calibri" w:hAnsi="Times New Roman" w:cs="Times New Roman"/>
          <w:bCs/>
          <w:sz w:val="24"/>
          <w:szCs w:val="24"/>
        </w:rPr>
        <w:t>- посадочные места по количеству обучающихся;</w:t>
      </w:r>
    </w:p>
    <w:p w14:paraId="2718C8FF" w14:textId="77777777" w:rsidR="00A05BCC" w:rsidRPr="00A05BCC" w:rsidRDefault="00A05BCC" w:rsidP="00A0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eastAsia="Calibri" w:hAnsi="Times New Roman" w:cs="Times New Roman"/>
          <w:bCs/>
          <w:sz w:val="24"/>
          <w:szCs w:val="24"/>
        </w:rPr>
      </w:pPr>
      <w:r w:rsidRPr="00A05BCC">
        <w:rPr>
          <w:rFonts w:ascii="Times New Roman" w:eastAsia="Calibri" w:hAnsi="Times New Roman" w:cs="Times New Roman"/>
          <w:bCs/>
          <w:sz w:val="24"/>
          <w:szCs w:val="24"/>
        </w:rPr>
        <w:t>- доска учебная;</w:t>
      </w:r>
    </w:p>
    <w:p w14:paraId="7CE39A80" w14:textId="77777777" w:rsidR="00A05BCC" w:rsidRPr="00A05BCC" w:rsidRDefault="00A05BCC" w:rsidP="00A0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eastAsia="Calibri" w:hAnsi="Times New Roman" w:cs="Times New Roman"/>
          <w:bCs/>
          <w:sz w:val="24"/>
          <w:szCs w:val="24"/>
        </w:rPr>
      </w:pPr>
      <w:r w:rsidRPr="00A05BCC">
        <w:rPr>
          <w:rFonts w:ascii="Times New Roman" w:eastAsia="Calibri" w:hAnsi="Times New Roman" w:cs="Times New Roman"/>
          <w:bCs/>
          <w:sz w:val="24"/>
          <w:szCs w:val="24"/>
        </w:rPr>
        <w:t>- рабочее место преподавателя;</w:t>
      </w:r>
    </w:p>
    <w:p w14:paraId="42AB25B9" w14:textId="77777777" w:rsidR="00A05BCC" w:rsidRPr="00A05BCC" w:rsidRDefault="00A05BCC" w:rsidP="00A0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eastAsia="Calibri" w:hAnsi="Times New Roman" w:cs="Times New Roman"/>
          <w:bCs/>
          <w:sz w:val="24"/>
          <w:szCs w:val="24"/>
        </w:rPr>
      </w:pPr>
      <w:r w:rsidRPr="00A05BCC">
        <w:rPr>
          <w:rFonts w:ascii="Times New Roman" w:eastAsia="Calibri" w:hAnsi="Times New Roman" w:cs="Times New Roman"/>
          <w:bCs/>
          <w:sz w:val="24"/>
          <w:szCs w:val="24"/>
        </w:rPr>
        <w:t>- комплект методических указаний для выполнения ПР</w:t>
      </w:r>
    </w:p>
    <w:p w14:paraId="3AD3028C" w14:textId="77777777" w:rsidR="00A05BCC" w:rsidRPr="00A05BCC" w:rsidRDefault="00A05BCC" w:rsidP="00A0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eastAsia="Calibri" w:hAnsi="Times New Roman" w:cs="Times New Roman"/>
          <w:bCs/>
          <w:sz w:val="24"/>
          <w:szCs w:val="24"/>
        </w:rPr>
      </w:pPr>
      <w:r w:rsidRPr="00A05BCC">
        <w:rPr>
          <w:rFonts w:ascii="Times New Roman" w:eastAsia="Calibri" w:hAnsi="Times New Roman" w:cs="Times New Roman"/>
          <w:bCs/>
          <w:sz w:val="24"/>
          <w:szCs w:val="24"/>
        </w:rPr>
        <w:t xml:space="preserve">Технические средства обучения: </w:t>
      </w:r>
    </w:p>
    <w:p w14:paraId="4C15949E" w14:textId="77777777" w:rsidR="00A05BCC" w:rsidRPr="00A05BCC" w:rsidRDefault="00A05BCC" w:rsidP="00A0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eastAsia="Calibri" w:hAnsi="Times New Roman" w:cs="Times New Roman"/>
          <w:bCs/>
          <w:sz w:val="24"/>
          <w:szCs w:val="24"/>
        </w:rPr>
      </w:pPr>
      <w:r w:rsidRPr="00A05BCC">
        <w:rPr>
          <w:rFonts w:ascii="Times New Roman" w:eastAsia="Calibri" w:hAnsi="Times New Roman" w:cs="Times New Roman"/>
          <w:bCs/>
          <w:sz w:val="24"/>
          <w:szCs w:val="24"/>
        </w:rPr>
        <w:t>- компьютер с лицензионным программным обеспечением.</w:t>
      </w:r>
    </w:p>
    <w:p w14:paraId="72F3507B" w14:textId="77777777" w:rsidR="00A05BCC" w:rsidRPr="00A05BCC" w:rsidRDefault="00A05BCC" w:rsidP="00A05BCC">
      <w:pPr>
        <w:suppressAutoHyphens/>
        <w:ind w:firstLine="709"/>
        <w:jc w:val="both"/>
        <w:rPr>
          <w:rFonts w:ascii="Times New Roman" w:eastAsia="Calibri" w:hAnsi="Times New Roman" w:cs="Times New Roman"/>
          <w:bCs/>
          <w:sz w:val="24"/>
          <w:szCs w:val="24"/>
        </w:rPr>
      </w:pPr>
    </w:p>
    <w:p w14:paraId="7B636BC7" w14:textId="77777777" w:rsidR="00A05BCC" w:rsidRPr="00A05BCC" w:rsidRDefault="00A05BCC" w:rsidP="00A05BCC">
      <w:pPr>
        <w:spacing w:after="120" w:line="276" w:lineRule="auto"/>
        <w:ind w:firstLine="709"/>
        <w:outlineLvl w:val="1"/>
        <w:rPr>
          <w:rFonts w:ascii="Times New Roman" w:eastAsia="Segoe UI" w:hAnsi="Times New Roman" w:cs="Times New Roman"/>
          <w:b/>
          <w:bCs/>
          <w:color w:val="5A5A5A"/>
          <w:spacing w:val="15"/>
          <w:szCs w:val="24"/>
          <w:lang w:eastAsia="ru-RU"/>
        </w:rPr>
      </w:pPr>
    </w:p>
    <w:p w14:paraId="302A9D1E" w14:textId="77777777" w:rsidR="00A05BCC" w:rsidRPr="00A05BCC" w:rsidRDefault="00A05BCC" w:rsidP="00A05BCC">
      <w:pPr>
        <w:spacing w:after="120" w:line="276" w:lineRule="auto"/>
        <w:ind w:firstLine="709"/>
        <w:outlineLvl w:val="1"/>
        <w:rPr>
          <w:rFonts w:ascii="Times New Roman" w:eastAsia="Times New Roman" w:hAnsi="Times New Roman" w:cs="Times New Roman"/>
          <w:b/>
          <w:bCs/>
          <w:spacing w:val="15"/>
          <w:szCs w:val="24"/>
          <w:lang w:eastAsia="ru-RU"/>
        </w:rPr>
      </w:pPr>
      <w:r w:rsidRPr="00A05BCC">
        <w:rPr>
          <w:rFonts w:ascii="Times New Roman" w:eastAsia="Segoe UI" w:hAnsi="Times New Roman" w:cs="Times New Roman"/>
          <w:b/>
          <w:bCs/>
          <w:spacing w:val="15"/>
          <w:szCs w:val="24"/>
          <w:lang w:eastAsia="ru-RU"/>
        </w:rPr>
        <w:t>3.2. Учебно-методическое обеспечение</w:t>
      </w:r>
    </w:p>
    <w:p w14:paraId="6DDA4A0F" w14:textId="77777777" w:rsidR="00A05BCC" w:rsidRPr="00A05BCC" w:rsidRDefault="00A05BCC" w:rsidP="00A05BCC">
      <w:pPr>
        <w:spacing w:line="276" w:lineRule="auto"/>
        <w:ind w:firstLine="709"/>
        <w:contextualSpacing/>
        <w:rPr>
          <w:rFonts w:ascii="Times New Roman" w:eastAsia="Calibri" w:hAnsi="Times New Roman" w:cs="Times New Roman"/>
          <w:b/>
          <w:sz w:val="24"/>
          <w:szCs w:val="24"/>
        </w:rPr>
      </w:pPr>
      <w:r w:rsidRPr="00A05BCC">
        <w:rPr>
          <w:rFonts w:ascii="Times New Roman" w:eastAsia="Calibri" w:hAnsi="Times New Roman" w:cs="Times New Roman"/>
          <w:b/>
          <w:sz w:val="24"/>
          <w:szCs w:val="24"/>
        </w:rPr>
        <w:t>3.2.1. Основные печатные и/или электронные издания</w:t>
      </w:r>
    </w:p>
    <w:p w14:paraId="6A580A32" w14:textId="77777777" w:rsidR="00A05BCC" w:rsidRPr="00A05BCC" w:rsidRDefault="00A05BCC" w:rsidP="00A05BCC">
      <w:pPr>
        <w:autoSpaceDE w:val="0"/>
        <w:autoSpaceDN w:val="0"/>
        <w:adjustRightInd w:val="0"/>
        <w:ind w:firstLine="709"/>
        <w:jc w:val="both"/>
        <w:rPr>
          <w:rFonts w:ascii="Times New Roman" w:eastAsia="Calibri" w:hAnsi="Times New Roman" w:cs="Times New Roman"/>
          <w:sz w:val="24"/>
          <w:szCs w:val="24"/>
          <w:shd w:val="clear" w:color="auto" w:fill="FFFFFF"/>
        </w:rPr>
      </w:pPr>
      <w:r w:rsidRPr="00A05BCC">
        <w:rPr>
          <w:rFonts w:ascii="Times New Roman" w:eastAsia="Calibri" w:hAnsi="Times New Roman" w:cs="Times New Roman"/>
          <w:sz w:val="24"/>
          <w:szCs w:val="24"/>
          <w:shd w:val="clear" w:color="auto" w:fill="FFFFFF"/>
        </w:rPr>
        <w:t>1.Гальперин, М. В. Экологические основы природопользования: учебник / М.В. Гальперин. — 2-е изд., испр. — М: «ФОРУМ»: ИНФРА-М, 2018. — 256 с.</w:t>
      </w:r>
    </w:p>
    <w:p w14:paraId="4E8C1DF8" w14:textId="77777777" w:rsidR="00A05BCC" w:rsidRPr="00A05BCC" w:rsidRDefault="00A05BCC" w:rsidP="00A05BCC">
      <w:pPr>
        <w:ind w:firstLine="709"/>
        <w:jc w:val="both"/>
        <w:rPr>
          <w:rFonts w:ascii="Times New Roman" w:eastAsia="Calibri" w:hAnsi="Times New Roman" w:cs="Times New Roman"/>
          <w:sz w:val="24"/>
          <w:szCs w:val="24"/>
        </w:rPr>
      </w:pPr>
      <w:r w:rsidRPr="00A05BCC">
        <w:rPr>
          <w:rFonts w:ascii="Times New Roman" w:eastAsia="Calibri" w:hAnsi="Times New Roman" w:cs="Times New Roman"/>
          <w:sz w:val="24"/>
          <w:szCs w:val="24"/>
          <w:shd w:val="clear" w:color="auto" w:fill="FFFFFF"/>
        </w:rPr>
        <w:t xml:space="preserve">2.Зверева Е.А. </w:t>
      </w:r>
      <w:r w:rsidRPr="00A05BCC">
        <w:rPr>
          <w:rFonts w:ascii="Times New Roman" w:eastAsia="Calibri" w:hAnsi="Times New Roman" w:cs="Times New Roman"/>
          <w:sz w:val="24"/>
          <w:szCs w:val="24"/>
        </w:rPr>
        <w:t>Методические указания по выполнению практических работ по дисциплине «Экологические основы природопользования». – Уварово, 2020</w:t>
      </w:r>
    </w:p>
    <w:p w14:paraId="70668BF5" w14:textId="77777777" w:rsidR="00A05BCC" w:rsidRPr="00A05BCC" w:rsidRDefault="00A05BCC" w:rsidP="00A05BCC">
      <w:pPr>
        <w:tabs>
          <w:tab w:val="left" w:pos="1134"/>
        </w:tabs>
        <w:contextualSpacing/>
        <w:jc w:val="both"/>
        <w:rPr>
          <w:rFonts w:ascii="Calibri" w:eastAsia="Calibri" w:hAnsi="Calibri" w:cs="Times New Roman"/>
          <w:noProof/>
          <w:sz w:val="24"/>
          <w:szCs w:val="24"/>
        </w:rPr>
      </w:pPr>
    </w:p>
    <w:p w14:paraId="2914202E" w14:textId="77777777" w:rsidR="00A05BCC" w:rsidRPr="00A05BCC" w:rsidRDefault="00A05BCC" w:rsidP="00A05BCC">
      <w:pPr>
        <w:suppressAutoHyphens/>
        <w:spacing w:line="276" w:lineRule="auto"/>
        <w:ind w:firstLine="709"/>
        <w:contextualSpacing/>
        <w:rPr>
          <w:rFonts w:ascii="Times New Roman" w:eastAsia="Calibri" w:hAnsi="Times New Roman" w:cs="Times New Roman"/>
          <w:b/>
          <w:bCs/>
          <w:iCs/>
          <w:sz w:val="24"/>
          <w:szCs w:val="24"/>
        </w:rPr>
      </w:pPr>
      <w:r w:rsidRPr="00A05BCC">
        <w:rPr>
          <w:rFonts w:ascii="Times New Roman" w:eastAsia="Calibri" w:hAnsi="Times New Roman" w:cs="Times New Roman"/>
          <w:b/>
          <w:bCs/>
          <w:iCs/>
          <w:sz w:val="24"/>
          <w:szCs w:val="24"/>
        </w:rPr>
        <w:t xml:space="preserve">3.2.2. Дополнительные источники </w:t>
      </w:r>
    </w:p>
    <w:p w14:paraId="04234707" w14:textId="77777777" w:rsidR="00A05BCC" w:rsidRPr="00A05BCC" w:rsidRDefault="00A05BCC" w:rsidP="00A05BC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Calibri" w:hAnsi="Times New Roman" w:cs="Times New Roman"/>
          <w:bCs/>
          <w:sz w:val="24"/>
          <w:szCs w:val="24"/>
        </w:rPr>
      </w:pPr>
      <w:r w:rsidRPr="00A05BCC">
        <w:rPr>
          <w:rFonts w:ascii="Times New Roman" w:eastAsia="Calibri" w:hAnsi="Times New Roman" w:cs="Times New Roman"/>
          <w:bCs/>
          <w:color w:val="000000"/>
          <w:sz w:val="24"/>
          <w:szCs w:val="24"/>
        </w:rPr>
        <w:t>1.Трушина Т.П., Саенко О.Е. Экологические основы природопользования. -М:</w:t>
      </w:r>
      <w:r w:rsidRPr="00A05BCC">
        <w:rPr>
          <w:rFonts w:ascii="Times New Roman" w:eastAsia="Calibri" w:hAnsi="Times New Roman" w:cs="Times New Roman"/>
          <w:bCs/>
          <w:sz w:val="24"/>
          <w:szCs w:val="24"/>
        </w:rPr>
        <w:t xml:space="preserve"> Кнорус, 2021.</w:t>
      </w:r>
    </w:p>
    <w:p w14:paraId="58688180" w14:textId="77777777" w:rsidR="00A05BCC" w:rsidRPr="00A05BCC" w:rsidRDefault="00A05BCC" w:rsidP="00A05BCC">
      <w:pPr>
        <w:suppressAutoHyphens/>
        <w:ind w:firstLine="709"/>
        <w:contextualSpacing/>
        <w:rPr>
          <w:rFonts w:ascii="Times New Roman" w:eastAsia="Calibri" w:hAnsi="Times New Roman" w:cs="Times New Roman"/>
          <w:sz w:val="24"/>
          <w:szCs w:val="24"/>
        </w:rPr>
      </w:pPr>
      <w:r w:rsidRPr="00A05BCC">
        <w:rPr>
          <w:rFonts w:ascii="Times New Roman" w:eastAsia="Calibri" w:hAnsi="Times New Roman" w:cs="Times New Roman"/>
          <w:bCs/>
          <w:sz w:val="24"/>
          <w:szCs w:val="24"/>
        </w:rPr>
        <w:t xml:space="preserve"> 2</w:t>
      </w:r>
      <w:r w:rsidRPr="00A05BCC">
        <w:rPr>
          <w:rFonts w:ascii="Times New Roman" w:eastAsia="Calibri" w:hAnsi="Times New Roman" w:cs="Times New Roman"/>
          <w:sz w:val="24"/>
          <w:szCs w:val="24"/>
        </w:rPr>
        <w:t xml:space="preserve">. Природа России. Национальный портал. – </w:t>
      </w:r>
      <w:r w:rsidRPr="00A05BCC">
        <w:rPr>
          <w:rFonts w:ascii="Times New Roman" w:eastAsia="Calibri" w:hAnsi="Times New Roman" w:cs="Times New Roman"/>
          <w:sz w:val="24"/>
          <w:szCs w:val="24"/>
          <w:lang w:val="en-US"/>
        </w:rPr>
        <w:t>URL</w:t>
      </w:r>
      <w:r w:rsidRPr="00A05BCC">
        <w:rPr>
          <w:rFonts w:ascii="Times New Roman" w:eastAsia="Calibri" w:hAnsi="Times New Roman" w:cs="Times New Roman"/>
          <w:sz w:val="24"/>
          <w:szCs w:val="24"/>
        </w:rPr>
        <w:t xml:space="preserve"> http://www.priroda.ru/idx.php?act=news&amp;id=212 </w:t>
      </w:r>
    </w:p>
    <w:p w14:paraId="3C3D00EA" w14:textId="77777777" w:rsidR="00A05BCC" w:rsidRPr="00A05BCC" w:rsidRDefault="00A05BCC" w:rsidP="00A05BCC">
      <w:pPr>
        <w:autoSpaceDE w:val="0"/>
        <w:ind w:firstLine="709"/>
        <w:jc w:val="both"/>
        <w:rPr>
          <w:rFonts w:ascii="Times New Roman" w:eastAsia="Calibri" w:hAnsi="Times New Roman" w:cs="Times New Roman"/>
          <w:sz w:val="24"/>
          <w:szCs w:val="24"/>
        </w:rPr>
      </w:pPr>
      <w:r w:rsidRPr="00A05BCC">
        <w:rPr>
          <w:rFonts w:ascii="Times New Roman" w:eastAsia="Calibri" w:hAnsi="Times New Roman" w:cs="Times New Roman"/>
          <w:sz w:val="24"/>
          <w:szCs w:val="24"/>
        </w:rPr>
        <w:t xml:space="preserve">3. Аналитический материал по итогам года./ </w:t>
      </w:r>
      <w:r w:rsidRPr="00A05BCC">
        <w:rPr>
          <w:rFonts w:ascii="Times New Roman" w:eastAsia="Calibri" w:hAnsi="Times New Roman" w:cs="Times New Roman"/>
          <w:bCs/>
          <w:sz w:val="24"/>
          <w:szCs w:val="24"/>
          <w:shd w:val="clear" w:color="auto" w:fill="FFFFFF"/>
        </w:rPr>
        <w:t xml:space="preserve">Управление по охране окружающей среды и природопользованию Тамбовской области.- </w:t>
      </w:r>
      <w:r w:rsidRPr="00A05BCC">
        <w:rPr>
          <w:rFonts w:ascii="Times New Roman" w:eastAsia="Calibri" w:hAnsi="Times New Roman" w:cs="Times New Roman"/>
          <w:bCs/>
          <w:sz w:val="24"/>
          <w:szCs w:val="24"/>
          <w:shd w:val="clear" w:color="auto" w:fill="FFFFFF"/>
          <w:lang w:val="en-US"/>
        </w:rPr>
        <w:t>URL</w:t>
      </w:r>
      <w:r w:rsidRPr="00A05BCC">
        <w:rPr>
          <w:rFonts w:ascii="Times New Roman" w:eastAsia="Calibri" w:hAnsi="Times New Roman" w:cs="Times New Roman"/>
          <w:bCs/>
          <w:sz w:val="24"/>
          <w:szCs w:val="24"/>
          <w:shd w:val="clear" w:color="auto" w:fill="FFFFFF"/>
        </w:rPr>
        <w:t>:</w:t>
      </w:r>
      <w:r w:rsidRPr="00A05BCC">
        <w:rPr>
          <w:rFonts w:ascii="Times New Roman" w:eastAsia="Calibri" w:hAnsi="Times New Roman" w:cs="Times New Roman"/>
          <w:b/>
          <w:bCs/>
          <w:sz w:val="24"/>
          <w:szCs w:val="24"/>
          <w:shd w:val="clear" w:color="auto" w:fill="FFFFFF"/>
        </w:rPr>
        <w:t xml:space="preserve"> </w:t>
      </w:r>
      <w:hyperlink r:id="rId125" w:history="1">
        <w:r w:rsidRPr="00A05BCC">
          <w:rPr>
            <w:rFonts w:ascii="Times New Roman" w:eastAsia="Calibri" w:hAnsi="Times New Roman" w:cs="Times New Roman"/>
            <w:sz w:val="24"/>
            <w:szCs w:val="24"/>
          </w:rPr>
          <w:t>https://opr.tmbreg.ru/8463/8490/8496.html</w:t>
        </w:r>
      </w:hyperlink>
    </w:p>
    <w:p w14:paraId="0B58DCB0" w14:textId="77777777" w:rsidR="00A05BCC" w:rsidRPr="00A05BCC" w:rsidRDefault="00A05BCC" w:rsidP="00A05BCC">
      <w:pPr>
        <w:autoSpaceDE w:val="0"/>
        <w:ind w:firstLine="709"/>
        <w:jc w:val="both"/>
        <w:rPr>
          <w:rFonts w:ascii="Times New Roman" w:eastAsia="Calibri" w:hAnsi="Times New Roman" w:cs="Times New Roman"/>
          <w:sz w:val="24"/>
          <w:szCs w:val="24"/>
        </w:rPr>
      </w:pPr>
      <w:r w:rsidRPr="00A05BCC">
        <w:rPr>
          <w:rFonts w:ascii="Times New Roman" w:eastAsia="Calibri" w:hAnsi="Times New Roman" w:cs="Times New Roman"/>
          <w:sz w:val="24"/>
          <w:szCs w:val="24"/>
        </w:rPr>
        <w:t>4.</w:t>
      </w:r>
      <w:r w:rsidRPr="00A05BCC">
        <w:rPr>
          <w:rFonts w:ascii="Times New Roman" w:eastAsia="Calibri" w:hAnsi="Times New Roman" w:cs="Times New Roman"/>
          <w:bCs/>
          <w:sz w:val="24"/>
          <w:szCs w:val="24"/>
          <w:shd w:val="clear" w:color="auto" w:fill="FFFFFF"/>
        </w:rPr>
        <w:t xml:space="preserve">Общественный экологический Internet-проект EcoLife – </w:t>
      </w:r>
      <w:r w:rsidRPr="00A05BCC">
        <w:rPr>
          <w:rFonts w:ascii="Times New Roman" w:eastAsia="Calibri" w:hAnsi="Times New Roman" w:cs="Times New Roman"/>
          <w:bCs/>
          <w:sz w:val="24"/>
          <w:szCs w:val="24"/>
          <w:shd w:val="clear" w:color="auto" w:fill="FFFFFF"/>
          <w:lang w:val="en-US"/>
        </w:rPr>
        <w:t>URL</w:t>
      </w:r>
      <w:r w:rsidRPr="00A05BCC">
        <w:rPr>
          <w:rFonts w:ascii="Times New Roman" w:eastAsia="Calibri" w:hAnsi="Times New Roman" w:cs="Times New Roman"/>
          <w:bCs/>
          <w:sz w:val="24"/>
          <w:szCs w:val="24"/>
          <w:shd w:val="clear" w:color="auto" w:fill="FFFFFF"/>
        </w:rPr>
        <w:t xml:space="preserve">: </w:t>
      </w:r>
      <w:hyperlink r:id="rId126" w:history="1">
        <w:r w:rsidRPr="00A05BCC">
          <w:rPr>
            <w:rFonts w:ascii="Times New Roman" w:eastAsia="Calibri" w:hAnsi="Times New Roman" w:cs="Times New Roman"/>
            <w:sz w:val="24"/>
            <w:szCs w:val="24"/>
          </w:rPr>
          <w:t>http://www.eclife.ru/education/apress/info/gl1.php</w:t>
        </w:r>
      </w:hyperlink>
      <w:r w:rsidRPr="00A05BCC">
        <w:rPr>
          <w:rFonts w:ascii="Times New Roman" w:eastAsia="Calibri" w:hAnsi="Times New Roman" w:cs="Times New Roman"/>
          <w:sz w:val="24"/>
          <w:szCs w:val="24"/>
        </w:rPr>
        <w:t xml:space="preserve"> </w:t>
      </w:r>
    </w:p>
    <w:p w14:paraId="6B1710F2" w14:textId="77777777" w:rsidR="00A05BCC" w:rsidRPr="00A05BCC" w:rsidRDefault="00A05BCC" w:rsidP="00A05BCC">
      <w:pPr>
        <w:keepNext/>
        <w:spacing w:after="120"/>
        <w:jc w:val="center"/>
        <w:outlineLvl w:val="0"/>
        <w:rPr>
          <w:rFonts w:ascii="Times New Roman" w:eastAsia="Segoe UI" w:hAnsi="Times New Roman" w:cs="Times New Roman"/>
          <w:caps/>
          <w:kern w:val="32"/>
          <w:sz w:val="24"/>
          <w:szCs w:val="24"/>
          <w:lang w:eastAsia="x-none"/>
        </w:rPr>
      </w:pPr>
      <w:r w:rsidRPr="00A05BCC">
        <w:rPr>
          <w:rFonts w:ascii="Times New Roman" w:eastAsia="Segoe UI" w:hAnsi="Times New Roman" w:cs="Times New Roman"/>
          <w:b/>
          <w:bCs/>
          <w:caps/>
          <w:kern w:val="32"/>
          <w:sz w:val="24"/>
          <w:szCs w:val="24"/>
          <w:lang w:val="x-none" w:eastAsia="x-none"/>
        </w:rPr>
        <w:br w:type="page"/>
      </w:r>
      <w:r w:rsidRPr="00A05BCC">
        <w:rPr>
          <w:rFonts w:ascii="Times New Roman" w:eastAsia="Segoe UI" w:hAnsi="Times New Roman" w:cs="Times New Roman"/>
          <w:b/>
          <w:bCs/>
          <w:caps/>
          <w:kern w:val="32"/>
          <w:sz w:val="24"/>
          <w:szCs w:val="24"/>
          <w:lang w:val="x-none" w:eastAsia="x-none"/>
        </w:rPr>
        <w:lastRenderedPageBreak/>
        <w:t xml:space="preserve">4. Контроль и оценка результатов </w:t>
      </w:r>
      <w:r w:rsidRPr="00A05BCC">
        <w:rPr>
          <w:rFonts w:ascii="Times New Roman" w:eastAsia="Segoe UI" w:hAnsi="Times New Roman" w:cs="Times New Roman"/>
          <w:b/>
          <w:bCs/>
          <w:caps/>
          <w:kern w:val="32"/>
          <w:sz w:val="24"/>
          <w:szCs w:val="24"/>
          <w:lang w:val="x-none" w:eastAsia="x-none"/>
        </w:rPr>
        <w:br/>
        <w:t xml:space="preserve">освоения </w:t>
      </w:r>
      <w:r w:rsidRPr="00A05BCC">
        <w:rPr>
          <w:rFonts w:ascii="Times New Roman" w:eastAsia="Segoe UI" w:hAnsi="Times New Roman" w:cs="Times New Roman"/>
          <w:b/>
          <w:bCs/>
          <w:caps/>
          <w:kern w:val="32"/>
          <w:sz w:val="24"/>
          <w:szCs w:val="24"/>
          <w:lang w:eastAsia="x-none"/>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5"/>
        <w:gridCol w:w="3440"/>
        <w:gridCol w:w="3021"/>
      </w:tblGrid>
      <w:tr w:rsidR="00A05BCC" w:rsidRPr="00A05BCC" w14:paraId="70263673" w14:textId="77777777" w:rsidTr="00AD5821">
        <w:trPr>
          <w:trHeight w:val="519"/>
        </w:trPr>
        <w:tc>
          <w:tcPr>
            <w:tcW w:w="1543" w:type="pct"/>
            <w:vAlign w:val="center"/>
          </w:tcPr>
          <w:p w14:paraId="6EF1F8EA" w14:textId="77777777" w:rsidR="00A05BCC" w:rsidRPr="00A05BCC" w:rsidRDefault="00A05BCC" w:rsidP="00A05BCC">
            <w:pPr>
              <w:suppressAutoHyphens/>
              <w:contextualSpacing/>
              <w:jc w:val="center"/>
              <w:rPr>
                <w:rFonts w:ascii="Times New Roman" w:eastAsia="Calibri" w:hAnsi="Times New Roman" w:cs="Times New Roman"/>
                <w:b/>
                <w:iCs/>
                <w:sz w:val="20"/>
                <w:szCs w:val="20"/>
              </w:rPr>
            </w:pPr>
            <w:r w:rsidRPr="00A05BCC">
              <w:rPr>
                <w:rFonts w:ascii="Times New Roman" w:eastAsia="Calibri" w:hAnsi="Times New Roman" w:cs="Times New Roman"/>
                <w:b/>
                <w:iCs/>
                <w:sz w:val="20"/>
                <w:szCs w:val="20"/>
              </w:rPr>
              <w:t>Результаты обучения</w:t>
            </w:r>
          </w:p>
        </w:tc>
        <w:tc>
          <w:tcPr>
            <w:tcW w:w="1840" w:type="pct"/>
            <w:vAlign w:val="center"/>
          </w:tcPr>
          <w:p w14:paraId="53E72384" w14:textId="77777777" w:rsidR="00A05BCC" w:rsidRPr="00A05BCC" w:rsidRDefault="00A05BCC" w:rsidP="00A05BCC">
            <w:pPr>
              <w:suppressAutoHyphens/>
              <w:contextualSpacing/>
              <w:jc w:val="center"/>
              <w:rPr>
                <w:rFonts w:ascii="Times New Roman" w:eastAsia="Calibri" w:hAnsi="Times New Roman" w:cs="Times New Roman"/>
                <w:b/>
                <w:sz w:val="20"/>
                <w:szCs w:val="20"/>
              </w:rPr>
            </w:pPr>
            <w:r w:rsidRPr="00A05BCC">
              <w:rPr>
                <w:rFonts w:ascii="Times New Roman" w:eastAsia="Calibri" w:hAnsi="Times New Roman" w:cs="Times New Roman"/>
                <w:b/>
                <w:iCs/>
                <w:sz w:val="20"/>
                <w:szCs w:val="20"/>
              </w:rPr>
              <w:t>Показатели освоенности компетенций</w:t>
            </w:r>
          </w:p>
        </w:tc>
        <w:tc>
          <w:tcPr>
            <w:tcW w:w="1616" w:type="pct"/>
            <w:vAlign w:val="center"/>
          </w:tcPr>
          <w:p w14:paraId="654A5831" w14:textId="77777777" w:rsidR="00A05BCC" w:rsidRPr="00A05BCC" w:rsidRDefault="00A05BCC" w:rsidP="00A05BCC">
            <w:pPr>
              <w:suppressAutoHyphens/>
              <w:contextualSpacing/>
              <w:jc w:val="center"/>
              <w:rPr>
                <w:rFonts w:ascii="Times New Roman" w:eastAsia="Calibri" w:hAnsi="Times New Roman" w:cs="Times New Roman"/>
                <w:b/>
                <w:sz w:val="20"/>
                <w:szCs w:val="20"/>
              </w:rPr>
            </w:pPr>
            <w:r w:rsidRPr="00A05BCC">
              <w:rPr>
                <w:rFonts w:ascii="Times New Roman" w:eastAsia="Calibri" w:hAnsi="Times New Roman" w:cs="Times New Roman"/>
                <w:b/>
                <w:sz w:val="20"/>
                <w:szCs w:val="20"/>
              </w:rPr>
              <w:t>Методы оценки</w:t>
            </w:r>
          </w:p>
        </w:tc>
      </w:tr>
      <w:tr w:rsidR="00A05BCC" w:rsidRPr="00A05BCC" w14:paraId="364D4BDD" w14:textId="77777777" w:rsidTr="00AD5821">
        <w:trPr>
          <w:trHeight w:val="698"/>
        </w:trPr>
        <w:tc>
          <w:tcPr>
            <w:tcW w:w="1543" w:type="pct"/>
          </w:tcPr>
          <w:p w14:paraId="0503D424" w14:textId="77777777" w:rsidR="00A05BCC" w:rsidRPr="00A05BCC" w:rsidRDefault="00A05BCC" w:rsidP="00A05BCC">
            <w:pPr>
              <w:suppressAutoHyphens/>
              <w:contextualSpacing/>
              <w:rPr>
                <w:rFonts w:ascii="Times New Roman" w:eastAsia="Calibri" w:hAnsi="Times New Roman" w:cs="Times New Roman"/>
                <w:bCs/>
                <w:i/>
                <w:sz w:val="20"/>
                <w:szCs w:val="20"/>
              </w:rPr>
            </w:pPr>
            <w:r w:rsidRPr="00A05BCC">
              <w:rPr>
                <w:rFonts w:ascii="Times New Roman" w:eastAsia="Calibri" w:hAnsi="Times New Roman" w:cs="Times New Roman"/>
                <w:bCs/>
                <w:i/>
                <w:sz w:val="20"/>
                <w:szCs w:val="20"/>
              </w:rPr>
              <w:t xml:space="preserve">Знает: </w:t>
            </w:r>
          </w:p>
          <w:p w14:paraId="7EEE0E04" w14:textId="77777777" w:rsidR="00A05BCC" w:rsidRPr="00A05BCC" w:rsidRDefault="00A05BCC" w:rsidP="00A05BCC">
            <w:pPr>
              <w:ind w:left="6"/>
              <w:contextualSpacing/>
              <w:rPr>
                <w:rFonts w:ascii="Times New Roman" w:eastAsia="Calibri" w:hAnsi="Times New Roman" w:cs="Times New Roman"/>
                <w:sz w:val="20"/>
                <w:szCs w:val="20"/>
              </w:rPr>
            </w:pPr>
            <w:r w:rsidRPr="00A05BCC">
              <w:rPr>
                <w:rFonts w:ascii="Times New Roman" w:eastAsia="Calibri" w:hAnsi="Times New Roman" w:cs="Times New Roman"/>
                <w:sz w:val="20"/>
                <w:szCs w:val="20"/>
              </w:rPr>
              <w:t>- актуальный профессиональный контекст, в котором приходится работать и жить;</w:t>
            </w:r>
          </w:p>
          <w:p w14:paraId="0D9C9E5A" w14:textId="77777777" w:rsidR="00A05BCC" w:rsidRPr="00A05BCC" w:rsidRDefault="00A05BCC" w:rsidP="00A05BCC">
            <w:pPr>
              <w:ind w:left="6"/>
              <w:contextualSpacing/>
              <w:rPr>
                <w:rFonts w:ascii="Times New Roman" w:eastAsia="Calibri" w:hAnsi="Times New Roman" w:cs="Times New Roman"/>
                <w:sz w:val="20"/>
                <w:szCs w:val="20"/>
              </w:rPr>
            </w:pPr>
            <w:r w:rsidRPr="00A05BCC">
              <w:rPr>
                <w:rFonts w:ascii="Times New Roman" w:eastAsia="Calibri" w:hAnsi="Times New Roman" w:cs="Times New Roman"/>
                <w:sz w:val="20"/>
                <w:szCs w:val="20"/>
              </w:rPr>
              <w:t>структуру плана для решения задач, алгоритмы выполнения работ в профессиональной и смежных областях;</w:t>
            </w:r>
          </w:p>
          <w:p w14:paraId="4C738F94" w14:textId="77777777" w:rsidR="00A05BCC" w:rsidRPr="00A05BCC" w:rsidRDefault="00A05BCC" w:rsidP="00A05BCC">
            <w:pPr>
              <w:ind w:left="6"/>
              <w:contextualSpacing/>
              <w:rPr>
                <w:rFonts w:ascii="Times New Roman" w:eastAsia="Calibri" w:hAnsi="Times New Roman" w:cs="Times New Roman"/>
                <w:sz w:val="20"/>
                <w:szCs w:val="20"/>
              </w:rPr>
            </w:pPr>
            <w:r w:rsidRPr="00A05BCC">
              <w:rPr>
                <w:rFonts w:ascii="Times New Roman" w:eastAsia="Calibri" w:hAnsi="Times New Roman" w:cs="Times New Roman"/>
                <w:sz w:val="20"/>
                <w:szCs w:val="20"/>
              </w:rPr>
              <w:t>основные источники информации и ресурсы для решения задач и/или проблем в профессиональном контексте;</w:t>
            </w:r>
          </w:p>
          <w:p w14:paraId="0857F30A" w14:textId="77777777" w:rsidR="00A05BCC" w:rsidRPr="00A05BCC" w:rsidRDefault="00A05BCC" w:rsidP="00A05BCC">
            <w:pPr>
              <w:ind w:left="6"/>
              <w:contextualSpacing/>
              <w:rPr>
                <w:rFonts w:ascii="Times New Roman" w:eastAsia="Calibri" w:hAnsi="Times New Roman" w:cs="Times New Roman"/>
                <w:sz w:val="20"/>
                <w:szCs w:val="20"/>
              </w:rPr>
            </w:pPr>
            <w:r w:rsidRPr="00A05BCC">
              <w:rPr>
                <w:rFonts w:ascii="Times New Roman" w:eastAsia="Calibri" w:hAnsi="Times New Roman" w:cs="Times New Roman"/>
                <w:sz w:val="20"/>
                <w:szCs w:val="20"/>
              </w:rPr>
              <w:t>порядок оценки результатов решения задач профессиональной деятельности;</w:t>
            </w:r>
          </w:p>
          <w:p w14:paraId="31138B0B" w14:textId="77777777" w:rsidR="00A05BCC" w:rsidRPr="00A05BCC" w:rsidRDefault="00A05BCC" w:rsidP="00A05BCC">
            <w:pPr>
              <w:rPr>
                <w:rFonts w:ascii="Times New Roman" w:eastAsia="Calibri" w:hAnsi="Times New Roman" w:cs="Times New Roman"/>
                <w:sz w:val="20"/>
                <w:szCs w:val="20"/>
              </w:rPr>
            </w:pPr>
            <w:r w:rsidRPr="00A05BCC">
              <w:rPr>
                <w:rFonts w:ascii="Times New Roman" w:eastAsia="Calibri" w:hAnsi="Times New Roman" w:cs="Times New Roman"/>
                <w:sz w:val="20"/>
                <w:szCs w:val="20"/>
              </w:rPr>
              <w:t>номенклатура информационных источников, применяемых в профессиональной деятельности;</w:t>
            </w:r>
          </w:p>
          <w:p w14:paraId="55C9F89D" w14:textId="77777777" w:rsidR="00A05BCC" w:rsidRPr="00A05BCC" w:rsidRDefault="00A05BCC" w:rsidP="00A05BCC">
            <w:pPr>
              <w:rPr>
                <w:rFonts w:ascii="Times New Roman" w:eastAsia="Calibri" w:hAnsi="Times New Roman" w:cs="Times New Roman"/>
                <w:sz w:val="20"/>
                <w:szCs w:val="20"/>
              </w:rPr>
            </w:pPr>
            <w:r w:rsidRPr="00A05BCC">
              <w:rPr>
                <w:rFonts w:ascii="Times New Roman" w:eastAsia="Calibri" w:hAnsi="Times New Roman" w:cs="Times New Roman"/>
                <w:sz w:val="20"/>
                <w:szCs w:val="20"/>
              </w:rPr>
              <w:t>приемы структурирования информации;</w:t>
            </w:r>
          </w:p>
          <w:p w14:paraId="40539426" w14:textId="77777777" w:rsidR="00A05BCC" w:rsidRPr="00A05BCC" w:rsidRDefault="00A05BCC" w:rsidP="00A05BCC">
            <w:pPr>
              <w:rPr>
                <w:rFonts w:ascii="Times New Roman" w:eastAsia="Calibri" w:hAnsi="Times New Roman" w:cs="Times New Roman"/>
                <w:sz w:val="20"/>
                <w:szCs w:val="20"/>
              </w:rPr>
            </w:pPr>
            <w:r w:rsidRPr="00A05BCC">
              <w:rPr>
                <w:rFonts w:ascii="Times New Roman" w:eastAsia="Calibri" w:hAnsi="Times New Roman" w:cs="Times New Roman"/>
                <w:sz w:val="20"/>
                <w:szCs w:val="20"/>
              </w:rPr>
              <w:t>формат оформления результатов поиска информации;</w:t>
            </w:r>
          </w:p>
          <w:p w14:paraId="61674BF8" w14:textId="77777777" w:rsidR="00A05BCC" w:rsidRPr="00A05BCC" w:rsidRDefault="00A05BCC" w:rsidP="00A05BCC">
            <w:pPr>
              <w:rPr>
                <w:rFonts w:ascii="Times New Roman" w:eastAsia="Calibri" w:hAnsi="Times New Roman" w:cs="Times New Roman"/>
                <w:sz w:val="20"/>
                <w:szCs w:val="20"/>
              </w:rPr>
            </w:pPr>
            <w:r w:rsidRPr="00A05BCC">
              <w:rPr>
                <w:rFonts w:ascii="Times New Roman" w:eastAsia="Calibri" w:hAnsi="Times New Roman" w:cs="Times New Roman"/>
                <w:sz w:val="20"/>
                <w:szCs w:val="20"/>
              </w:rPr>
              <w:t>современные средства и устройства информатизации, порядок их применения;</w:t>
            </w:r>
          </w:p>
          <w:p w14:paraId="52DA64F3" w14:textId="77777777" w:rsidR="00A05BCC" w:rsidRPr="00A05BCC" w:rsidRDefault="00A05BCC" w:rsidP="00A05BCC">
            <w:pPr>
              <w:ind w:left="6"/>
              <w:contextualSpacing/>
              <w:rPr>
                <w:rFonts w:ascii="Times New Roman" w:eastAsia="Calibri" w:hAnsi="Times New Roman" w:cs="Times New Roman"/>
                <w:sz w:val="20"/>
                <w:szCs w:val="20"/>
              </w:rPr>
            </w:pPr>
            <w:r w:rsidRPr="00A05BCC">
              <w:rPr>
                <w:rFonts w:ascii="Times New Roman" w:eastAsia="Calibri" w:hAnsi="Times New Roman" w:cs="Times New Roman"/>
                <w:sz w:val="20"/>
                <w:szCs w:val="20"/>
              </w:rPr>
              <w:t>программное обеспечение в профессиональной деятельности, в том числе цифровые средства;</w:t>
            </w:r>
          </w:p>
          <w:p w14:paraId="1F5FA1C9" w14:textId="77777777" w:rsidR="00A05BCC" w:rsidRPr="00A05BCC" w:rsidRDefault="00A05BCC" w:rsidP="00A05BCC">
            <w:pPr>
              <w:ind w:left="6"/>
              <w:contextualSpacing/>
              <w:rPr>
                <w:rFonts w:ascii="Times New Roman" w:eastAsia="Calibri" w:hAnsi="Times New Roman" w:cs="Times New Roman"/>
                <w:sz w:val="20"/>
                <w:szCs w:val="20"/>
              </w:rPr>
            </w:pPr>
          </w:p>
          <w:p w14:paraId="32CE57E3" w14:textId="77777777" w:rsidR="00A05BCC" w:rsidRPr="00A05BCC" w:rsidRDefault="00A05BCC" w:rsidP="00A05BCC">
            <w:pPr>
              <w:rPr>
                <w:rFonts w:ascii="Times New Roman" w:eastAsia="Calibri" w:hAnsi="Times New Roman" w:cs="Times New Roman"/>
                <w:sz w:val="20"/>
                <w:szCs w:val="20"/>
              </w:rPr>
            </w:pPr>
            <w:r w:rsidRPr="00A05BCC">
              <w:rPr>
                <w:rFonts w:ascii="Times New Roman" w:eastAsia="Calibri" w:hAnsi="Times New Roman" w:cs="Times New Roman"/>
                <w:sz w:val="20"/>
                <w:szCs w:val="20"/>
              </w:rPr>
              <w:t>- номенклатуру информационных источников, применяемых в профессиональной деятельности;</w:t>
            </w:r>
          </w:p>
          <w:p w14:paraId="310E7E53" w14:textId="77777777" w:rsidR="00A05BCC" w:rsidRPr="00A05BCC" w:rsidRDefault="00A05BCC" w:rsidP="00A05BCC">
            <w:pPr>
              <w:rPr>
                <w:rFonts w:ascii="Times New Roman" w:eastAsia="Calibri" w:hAnsi="Times New Roman" w:cs="Times New Roman"/>
                <w:sz w:val="20"/>
                <w:szCs w:val="20"/>
              </w:rPr>
            </w:pPr>
            <w:r w:rsidRPr="00A05BCC">
              <w:rPr>
                <w:rFonts w:ascii="Times New Roman" w:eastAsia="Calibri" w:hAnsi="Times New Roman" w:cs="Times New Roman"/>
                <w:sz w:val="20"/>
                <w:szCs w:val="20"/>
              </w:rPr>
              <w:t>приемы структурирования информации;</w:t>
            </w:r>
          </w:p>
          <w:p w14:paraId="14110E59" w14:textId="77777777" w:rsidR="00A05BCC" w:rsidRPr="00A05BCC" w:rsidRDefault="00A05BCC" w:rsidP="00A05BCC">
            <w:pPr>
              <w:rPr>
                <w:rFonts w:ascii="Times New Roman" w:eastAsia="Calibri" w:hAnsi="Times New Roman" w:cs="Times New Roman"/>
                <w:sz w:val="20"/>
                <w:szCs w:val="20"/>
              </w:rPr>
            </w:pPr>
            <w:r w:rsidRPr="00A05BCC">
              <w:rPr>
                <w:rFonts w:ascii="Times New Roman" w:eastAsia="Calibri" w:hAnsi="Times New Roman" w:cs="Times New Roman"/>
                <w:sz w:val="20"/>
                <w:szCs w:val="20"/>
              </w:rPr>
              <w:t>формат оформления результатов поиска информации;</w:t>
            </w:r>
          </w:p>
          <w:p w14:paraId="6D6017CA" w14:textId="77777777" w:rsidR="00A05BCC" w:rsidRPr="00A05BCC" w:rsidRDefault="00A05BCC" w:rsidP="00A05BCC">
            <w:pPr>
              <w:rPr>
                <w:rFonts w:ascii="Times New Roman" w:eastAsia="Calibri" w:hAnsi="Times New Roman" w:cs="Times New Roman"/>
                <w:sz w:val="20"/>
                <w:szCs w:val="20"/>
              </w:rPr>
            </w:pPr>
            <w:r w:rsidRPr="00A05BCC">
              <w:rPr>
                <w:rFonts w:ascii="Times New Roman" w:eastAsia="Calibri" w:hAnsi="Times New Roman" w:cs="Times New Roman"/>
                <w:sz w:val="20"/>
                <w:szCs w:val="20"/>
              </w:rPr>
              <w:t>современные средства и устройства информатизации, порядок их применения;</w:t>
            </w:r>
          </w:p>
          <w:p w14:paraId="1A7D87B6" w14:textId="77777777" w:rsidR="00A05BCC" w:rsidRPr="00A05BCC" w:rsidRDefault="00A05BCC" w:rsidP="00A05BCC">
            <w:pPr>
              <w:ind w:left="6"/>
              <w:contextualSpacing/>
              <w:rPr>
                <w:rFonts w:ascii="Times New Roman" w:eastAsia="Calibri" w:hAnsi="Times New Roman" w:cs="Times New Roman"/>
                <w:sz w:val="20"/>
                <w:szCs w:val="20"/>
              </w:rPr>
            </w:pPr>
            <w:r w:rsidRPr="00A05BCC">
              <w:rPr>
                <w:rFonts w:ascii="Times New Roman" w:eastAsia="Calibri" w:hAnsi="Times New Roman" w:cs="Times New Roman"/>
                <w:sz w:val="20"/>
                <w:szCs w:val="20"/>
              </w:rPr>
              <w:t>программное обеспечение в профессиональной деятельности, в том числе цифровые средства;</w:t>
            </w:r>
          </w:p>
          <w:p w14:paraId="5CCC172C" w14:textId="77777777" w:rsidR="00A05BCC" w:rsidRPr="00A05BCC" w:rsidRDefault="00A05BCC" w:rsidP="00A05BCC">
            <w:pPr>
              <w:ind w:left="6"/>
              <w:contextualSpacing/>
              <w:rPr>
                <w:rFonts w:ascii="Times New Roman" w:eastAsia="Calibri" w:hAnsi="Times New Roman" w:cs="Times New Roman"/>
                <w:sz w:val="20"/>
                <w:szCs w:val="20"/>
              </w:rPr>
            </w:pPr>
          </w:p>
          <w:p w14:paraId="1CA1ECD2" w14:textId="77777777" w:rsidR="00A05BCC" w:rsidRPr="00A05BCC" w:rsidRDefault="00A05BCC" w:rsidP="00A05BCC">
            <w:pPr>
              <w:ind w:left="6"/>
              <w:contextualSpacing/>
              <w:rPr>
                <w:rFonts w:ascii="Times New Roman" w:eastAsia="Calibri" w:hAnsi="Times New Roman" w:cs="Times New Roman"/>
                <w:sz w:val="20"/>
                <w:szCs w:val="20"/>
              </w:rPr>
            </w:pPr>
          </w:p>
          <w:p w14:paraId="0B06F51B" w14:textId="77777777" w:rsidR="00A05BCC" w:rsidRPr="00A05BCC" w:rsidRDefault="00A05BCC" w:rsidP="00A05BCC">
            <w:pPr>
              <w:ind w:left="6"/>
              <w:contextualSpacing/>
              <w:rPr>
                <w:rFonts w:ascii="Times New Roman" w:eastAsia="Calibri" w:hAnsi="Times New Roman" w:cs="Times New Roman"/>
                <w:sz w:val="20"/>
                <w:szCs w:val="20"/>
              </w:rPr>
            </w:pPr>
          </w:p>
          <w:p w14:paraId="24F5C4DB" w14:textId="77777777" w:rsidR="00A05BCC" w:rsidRPr="00A05BCC" w:rsidRDefault="00A05BCC" w:rsidP="00A05BCC">
            <w:pPr>
              <w:rPr>
                <w:rFonts w:ascii="Times New Roman" w:eastAsia="Calibri" w:hAnsi="Times New Roman" w:cs="Times New Roman"/>
                <w:sz w:val="20"/>
                <w:szCs w:val="20"/>
              </w:rPr>
            </w:pPr>
            <w:r w:rsidRPr="00A05BCC">
              <w:rPr>
                <w:rFonts w:ascii="Times New Roman" w:eastAsia="Calibri" w:hAnsi="Times New Roman" w:cs="Times New Roman"/>
                <w:sz w:val="20"/>
                <w:szCs w:val="20"/>
              </w:rPr>
              <w:lastRenderedPageBreak/>
              <w:t>- правила оформления документов;</w:t>
            </w:r>
          </w:p>
          <w:p w14:paraId="038DDA4E" w14:textId="77777777" w:rsidR="00A05BCC" w:rsidRPr="00A05BCC" w:rsidRDefault="00A05BCC" w:rsidP="00A05BCC">
            <w:pPr>
              <w:rPr>
                <w:rFonts w:ascii="Times New Roman" w:eastAsia="Calibri" w:hAnsi="Times New Roman" w:cs="Times New Roman"/>
                <w:sz w:val="20"/>
                <w:szCs w:val="20"/>
              </w:rPr>
            </w:pPr>
            <w:r w:rsidRPr="00A05BCC">
              <w:rPr>
                <w:rFonts w:ascii="Times New Roman" w:eastAsia="Calibri" w:hAnsi="Times New Roman" w:cs="Times New Roman"/>
                <w:sz w:val="20"/>
                <w:szCs w:val="20"/>
              </w:rPr>
              <w:t>правила построения устных сообщений;</w:t>
            </w:r>
          </w:p>
          <w:p w14:paraId="73FCA685" w14:textId="77777777" w:rsidR="00A05BCC" w:rsidRPr="00A05BCC" w:rsidRDefault="00A05BCC" w:rsidP="00A05BCC">
            <w:pPr>
              <w:rPr>
                <w:rFonts w:ascii="Times New Roman" w:eastAsia="Calibri" w:hAnsi="Times New Roman" w:cs="Times New Roman"/>
                <w:sz w:val="20"/>
                <w:szCs w:val="20"/>
              </w:rPr>
            </w:pPr>
          </w:p>
          <w:p w14:paraId="3E8D2165" w14:textId="77777777" w:rsidR="00A05BCC" w:rsidRPr="00A05BCC" w:rsidRDefault="00A05BCC" w:rsidP="00A05BCC">
            <w:pPr>
              <w:rPr>
                <w:rFonts w:ascii="Times New Roman" w:eastAsia="Calibri" w:hAnsi="Times New Roman" w:cs="Times New Roman"/>
                <w:sz w:val="20"/>
                <w:szCs w:val="20"/>
              </w:rPr>
            </w:pPr>
            <w:r w:rsidRPr="00A05BCC">
              <w:rPr>
                <w:rFonts w:ascii="Times New Roman" w:eastAsia="Calibri" w:hAnsi="Times New Roman" w:cs="Times New Roman"/>
                <w:sz w:val="20"/>
                <w:szCs w:val="20"/>
              </w:rPr>
              <w:t xml:space="preserve">- </w:t>
            </w:r>
            <w:r w:rsidRPr="00A05BCC">
              <w:rPr>
                <w:rFonts w:ascii="Times New Roman" w:eastAsia="Calibri" w:hAnsi="Times New Roman" w:cs="Times New Roman"/>
                <w:bCs/>
                <w:iCs/>
                <w:sz w:val="20"/>
                <w:szCs w:val="20"/>
              </w:rPr>
              <w:t xml:space="preserve">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 </w:t>
            </w:r>
            <w:r w:rsidRPr="00A05BCC">
              <w:rPr>
                <w:rFonts w:ascii="Times New Roman" w:eastAsia="Calibri" w:hAnsi="Times New Roman" w:cs="Times New Roman"/>
                <w:sz w:val="20"/>
                <w:szCs w:val="20"/>
              </w:rPr>
              <w:t>принципы бережливого производства; основные направления изменения климатических условий региона;</w:t>
            </w:r>
          </w:p>
          <w:p w14:paraId="4746FAE1" w14:textId="77777777" w:rsidR="00A05BCC" w:rsidRPr="00A05BCC" w:rsidRDefault="00A05BCC" w:rsidP="00A05BCC">
            <w:pPr>
              <w:rPr>
                <w:rFonts w:ascii="Times New Roman" w:eastAsia="Calibri" w:hAnsi="Times New Roman" w:cs="Times New Roman"/>
                <w:sz w:val="20"/>
                <w:szCs w:val="20"/>
              </w:rPr>
            </w:pPr>
          </w:p>
          <w:p w14:paraId="091365C1" w14:textId="77777777" w:rsidR="00A05BCC" w:rsidRPr="00A05BCC" w:rsidRDefault="00A05BCC" w:rsidP="00A05BCC">
            <w:pPr>
              <w:rPr>
                <w:rFonts w:ascii="Times New Roman" w:eastAsia="Calibri" w:hAnsi="Times New Roman" w:cs="Times New Roman"/>
                <w:sz w:val="20"/>
                <w:szCs w:val="20"/>
              </w:rPr>
            </w:pPr>
            <w:r w:rsidRPr="00A05BCC">
              <w:rPr>
                <w:rFonts w:ascii="Times New Roman" w:eastAsia="Calibri" w:hAnsi="Times New Roman" w:cs="Times New Roman"/>
                <w:sz w:val="20"/>
                <w:szCs w:val="20"/>
              </w:rPr>
              <w:t>- правила построения простых и сложных предложений на профессиональные темы;</w:t>
            </w:r>
          </w:p>
          <w:p w14:paraId="483352B0" w14:textId="77777777" w:rsidR="00A05BCC" w:rsidRPr="00A05BCC" w:rsidRDefault="00A05BCC" w:rsidP="00A05BCC">
            <w:pPr>
              <w:rPr>
                <w:rFonts w:ascii="Times New Roman" w:eastAsia="Calibri" w:hAnsi="Times New Roman" w:cs="Times New Roman"/>
                <w:sz w:val="20"/>
                <w:szCs w:val="20"/>
              </w:rPr>
            </w:pPr>
            <w:r w:rsidRPr="00A05BCC">
              <w:rPr>
                <w:rFonts w:ascii="Times New Roman" w:eastAsia="Calibri" w:hAnsi="Times New Roman" w:cs="Times New Roman"/>
                <w:sz w:val="20"/>
                <w:szCs w:val="20"/>
              </w:rPr>
              <w:t>основные общеупотребительные глаголы (бытовая и профессиональная лексика);</w:t>
            </w:r>
          </w:p>
          <w:p w14:paraId="73F7FEE7" w14:textId="77777777" w:rsidR="00A05BCC" w:rsidRPr="00A05BCC" w:rsidRDefault="00A05BCC" w:rsidP="00A05BCC">
            <w:pPr>
              <w:rPr>
                <w:rFonts w:ascii="Times New Roman" w:eastAsia="Calibri" w:hAnsi="Times New Roman" w:cs="Times New Roman"/>
                <w:sz w:val="20"/>
                <w:szCs w:val="20"/>
              </w:rPr>
            </w:pPr>
            <w:r w:rsidRPr="00A05BCC">
              <w:rPr>
                <w:rFonts w:ascii="Times New Roman" w:eastAsia="Calibri" w:hAnsi="Times New Roman" w:cs="Times New Roman"/>
                <w:sz w:val="20"/>
                <w:szCs w:val="20"/>
              </w:rPr>
              <w:t>лексический минимум, относящийся к описанию предметов, средств и процессов профессиональной деятельности;</w:t>
            </w:r>
          </w:p>
          <w:p w14:paraId="0BFAE360" w14:textId="77777777" w:rsidR="00A05BCC" w:rsidRPr="00A05BCC" w:rsidRDefault="00A05BCC" w:rsidP="00A05BCC">
            <w:pPr>
              <w:rPr>
                <w:rFonts w:ascii="Times New Roman" w:eastAsia="Calibri" w:hAnsi="Times New Roman" w:cs="Times New Roman"/>
                <w:sz w:val="20"/>
                <w:szCs w:val="20"/>
              </w:rPr>
            </w:pPr>
            <w:r w:rsidRPr="00A05BCC">
              <w:rPr>
                <w:rFonts w:ascii="Times New Roman" w:eastAsia="Calibri" w:hAnsi="Times New Roman" w:cs="Times New Roman"/>
                <w:sz w:val="20"/>
                <w:szCs w:val="20"/>
              </w:rPr>
              <w:t>правила чтения текстов профессиональной направленности.</w:t>
            </w:r>
          </w:p>
          <w:p w14:paraId="32F18C4E" w14:textId="77777777" w:rsidR="00A05BCC" w:rsidRPr="00A05BCC" w:rsidRDefault="00A05BCC" w:rsidP="00A05BCC">
            <w:pPr>
              <w:rPr>
                <w:rFonts w:ascii="Times New Roman" w:eastAsia="Calibri" w:hAnsi="Times New Roman" w:cs="Times New Roman"/>
                <w:sz w:val="20"/>
                <w:szCs w:val="20"/>
              </w:rPr>
            </w:pPr>
          </w:p>
          <w:p w14:paraId="77A0492D" w14:textId="77777777" w:rsidR="00A05BCC" w:rsidRPr="00A05BCC" w:rsidRDefault="00A05BCC" w:rsidP="00A05BCC">
            <w:pPr>
              <w:suppressAutoHyphens/>
              <w:contextualSpacing/>
              <w:rPr>
                <w:rFonts w:ascii="Times New Roman" w:eastAsia="Calibri" w:hAnsi="Times New Roman" w:cs="Times New Roman"/>
                <w:bCs/>
                <w:i/>
                <w:sz w:val="20"/>
                <w:szCs w:val="20"/>
              </w:rPr>
            </w:pPr>
            <w:r w:rsidRPr="00A05BCC">
              <w:rPr>
                <w:rFonts w:ascii="Times New Roman" w:eastAsia="Calibri" w:hAnsi="Times New Roman" w:cs="Times New Roman"/>
                <w:bCs/>
                <w:i/>
                <w:sz w:val="20"/>
                <w:szCs w:val="20"/>
              </w:rPr>
              <w:t xml:space="preserve">Умеет: </w:t>
            </w:r>
          </w:p>
          <w:p w14:paraId="5B243011" w14:textId="77777777" w:rsidR="00A05BCC" w:rsidRPr="00A05BCC" w:rsidRDefault="00A05BCC" w:rsidP="00A05BCC">
            <w:pPr>
              <w:contextualSpacing/>
              <w:rPr>
                <w:rFonts w:ascii="Times New Roman" w:eastAsia="Calibri" w:hAnsi="Times New Roman" w:cs="Times New Roman"/>
                <w:sz w:val="20"/>
                <w:szCs w:val="20"/>
              </w:rPr>
            </w:pPr>
            <w:r w:rsidRPr="00A05BCC">
              <w:rPr>
                <w:rFonts w:ascii="Times New Roman" w:eastAsia="Calibri" w:hAnsi="Times New Roman" w:cs="Times New Roman"/>
                <w:sz w:val="20"/>
                <w:szCs w:val="20"/>
              </w:rPr>
              <w:t>- распознавать задачу и/или проблему в профессиональном и/или социальном контексте, анализировать и выделять её составные части;</w:t>
            </w:r>
          </w:p>
          <w:p w14:paraId="1654EB99" w14:textId="77777777" w:rsidR="00A05BCC" w:rsidRPr="00A05BCC" w:rsidRDefault="00A05BCC" w:rsidP="00A05BCC">
            <w:pPr>
              <w:contextualSpacing/>
              <w:rPr>
                <w:rFonts w:ascii="Times New Roman" w:eastAsia="Calibri" w:hAnsi="Times New Roman" w:cs="Times New Roman"/>
                <w:sz w:val="20"/>
                <w:szCs w:val="20"/>
              </w:rPr>
            </w:pPr>
            <w:r w:rsidRPr="00A05BCC">
              <w:rPr>
                <w:rFonts w:ascii="Times New Roman" w:eastAsia="Calibri" w:hAnsi="Times New Roman" w:cs="Times New Roman"/>
                <w:sz w:val="20"/>
                <w:szCs w:val="20"/>
              </w:rPr>
              <w:t>определять этапы решения задачи, составлять план действия, реализовывать составленный план, определять необходимые ресурсы;</w:t>
            </w:r>
          </w:p>
          <w:p w14:paraId="52DF03E1" w14:textId="77777777" w:rsidR="00A05BCC" w:rsidRPr="00A05BCC" w:rsidRDefault="00A05BCC" w:rsidP="00A05BCC">
            <w:pPr>
              <w:contextualSpacing/>
              <w:rPr>
                <w:rFonts w:ascii="Times New Roman" w:eastAsia="Calibri" w:hAnsi="Times New Roman" w:cs="Times New Roman"/>
                <w:sz w:val="20"/>
                <w:szCs w:val="20"/>
              </w:rPr>
            </w:pPr>
            <w:r w:rsidRPr="00A05BCC">
              <w:rPr>
                <w:rFonts w:ascii="Times New Roman" w:eastAsia="Calibri" w:hAnsi="Times New Roman" w:cs="Times New Roman"/>
                <w:sz w:val="20"/>
                <w:szCs w:val="20"/>
              </w:rPr>
              <w:t>определять этапы решения задачи, составлять план действия, реализовывать составленный план, определять необходимые ресурсы;</w:t>
            </w:r>
          </w:p>
          <w:p w14:paraId="50A4AA86" w14:textId="77777777" w:rsidR="00A05BCC" w:rsidRPr="00A05BCC" w:rsidRDefault="00A05BCC" w:rsidP="00A05BCC">
            <w:pPr>
              <w:contextualSpacing/>
              <w:rPr>
                <w:rFonts w:ascii="Times New Roman" w:eastAsia="Calibri" w:hAnsi="Times New Roman" w:cs="Times New Roman"/>
                <w:sz w:val="20"/>
                <w:szCs w:val="20"/>
              </w:rPr>
            </w:pPr>
            <w:r w:rsidRPr="00A05BCC">
              <w:rPr>
                <w:rFonts w:ascii="Times New Roman" w:eastAsia="Calibri" w:hAnsi="Times New Roman" w:cs="Times New Roman"/>
                <w:sz w:val="20"/>
                <w:szCs w:val="20"/>
              </w:rPr>
              <w:t>выявлять и эффективно искать информацию, необходимую для решения задачи и/или проблемы;</w:t>
            </w:r>
          </w:p>
          <w:p w14:paraId="582EC413" w14:textId="77777777" w:rsidR="00A05BCC" w:rsidRPr="00A05BCC" w:rsidRDefault="00A05BCC" w:rsidP="00A05BCC">
            <w:pPr>
              <w:contextualSpacing/>
              <w:rPr>
                <w:rFonts w:ascii="Times New Roman" w:eastAsia="Calibri" w:hAnsi="Times New Roman" w:cs="Times New Roman"/>
                <w:sz w:val="20"/>
                <w:szCs w:val="20"/>
              </w:rPr>
            </w:pPr>
            <w:r w:rsidRPr="00A05BCC">
              <w:rPr>
                <w:rFonts w:ascii="Times New Roman" w:eastAsia="Calibri" w:hAnsi="Times New Roman" w:cs="Times New Roman"/>
                <w:sz w:val="20"/>
                <w:szCs w:val="20"/>
              </w:rPr>
              <w:t>владеть актуальными методами работы в профессиональной и смежных сферах;</w:t>
            </w:r>
          </w:p>
          <w:p w14:paraId="1524EE3D" w14:textId="77777777" w:rsidR="00A05BCC" w:rsidRPr="00A05BCC" w:rsidRDefault="00A05BCC" w:rsidP="00A05BCC">
            <w:pPr>
              <w:suppressAutoHyphens/>
              <w:contextualSpacing/>
              <w:rPr>
                <w:rFonts w:ascii="Times New Roman" w:eastAsia="Calibri" w:hAnsi="Times New Roman" w:cs="Times New Roman"/>
                <w:sz w:val="20"/>
                <w:szCs w:val="20"/>
              </w:rPr>
            </w:pPr>
            <w:r w:rsidRPr="00A05BCC">
              <w:rPr>
                <w:rFonts w:ascii="Times New Roman" w:eastAsia="Calibri" w:hAnsi="Times New Roman" w:cs="Times New Roman"/>
                <w:sz w:val="20"/>
                <w:szCs w:val="20"/>
              </w:rPr>
              <w:lastRenderedPageBreak/>
              <w:t>оценивать результат и последствия своих действий (самостоятельно или с помощью наставника);</w:t>
            </w:r>
          </w:p>
          <w:p w14:paraId="44D44BC3" w14:textId="77777777" w:rsidR="00A05BCC" w:rsidRPr="00A05BCC" w:rsidRDefault="00A05BCC" w:rsidP="00A05BCC">
            <w:pPr>
              <w:suppressAutoHyphens/>
              <w:contextualSpacing/>
              <w:rPr>
                <w:rFonts w:ascii="Times New Roman" w:eastAsia="Calibri" w:hAnsi="Times New Roman" w:cs="Times New Roman"/>
                <w:sz w:val="20"/>
                <w:szCs w:val="20"/>
              </w:rPr>
            </w:pPr>
          </w:p>
          <w:p w14:paraId="1F6B5B1F" w14:textId="77777777" w:rsidR="00A05BCC" w:rsidRPr="00A05BCC" w:rsidRDefault="00A05BCC" w:rsidP="00A05BCC">
            <w:pPr>
              <w:rPr>
                <w:rFonts w:ascii="Times New Roman" w:eastAsia="Calibri" w:hAnsi="Times New Roman" w:cs="Times New Roman"/>
                <w:sz w:val="20"/>
                <w:szCs w:val="20"/>
              </w:rPr>
            </w:pPr>
            <w:r w:rsidRPr="00A05BCC">
              <w:rPr>
                <w:rFonts w:ascii="Times New Roman" w:eastAsia="Calibri" w:hAnsi="Times New Roman" w:cs="Times New Roman"/>
                <w:sz w:val="20"/>
                <w:szCs w:val="20"/>
              </w:rPr>
              <w:t>- определять задачи для поиска информации, планировать процесс поиска, выбирать необходимые источники информации;</w:t>
            </w:r>
          </w:p>
          <w:p w14:paraId="74938196" w14:textId="77777777" w:rsidR="00A05BCC" w:rsidRPr="00A05BCC" w:rsidRDefault="00A05BCC" w:rsidP="00A05BCC">
            <w:pPr>
              <w:rPr>
                <w:rFonts w:ascii="Times New Roman" w:eastAsia="Calibri" w:hAnsi="Times New Roman" w:cs="Times New Roman"/>
                <w:sz w:val="20"/>
                <w:szCs w:val="20"/>
              </w:rPr>
            </w:pPr>
            <w:r w:rsidRPr="00A05BCC">
              <w:rPr>
                <w:rFonts w:ascii="Times New Roman" w:eastAsia="Calibri" w:hAnsi="Times New Roman" w:cs="Times New Roman"/>
                <w:sz w:val="20"/>
                <w:szCs w:val="20"/>
              </w:rPr>
              <w:t>выделять наиболее значимое в перечне информации, структурировать получаемую информацию, оформлять результаты поиска;</w:t>
            </w:r>
          </w:p>
          <w:p w14:paraId="59DF42B7" w14:textId="77777777" w:rsidR="00A05BCC" w:rsidRPr="00A05BCC" w:rsidRDefault="00A05BCC" w:rsidP="00A05BCC">
            <w:pPr>
              <w:rPr>
                <w:rFonts w:ascii="Times New Roman" w:eastAsia="Calibri" w:hAnsi="Times New Roman" w:cs="Times New Roman"/>
                <w:sz w:val="20"/>
                <w:szCs w:val="20"/>
              </w:rPr>
            </w:pPr>
            <w:r w:rsidRPr="00A05BCC">
              <w:rPr>
                <w:rFonts w:ascii="Times New Roman" w:eastAsia="Calibri" w:hAnsi="Times New Roman" w:cs="Times New Roman"/>
                <w:sz w:val="20"/>
                <w:szCs w:val="20"/>
              </w:rPr>
              <w:t>оценивать практическую значимость результатов поиска;</w:t>
            </w:r>
          </w:p>
          <w:p w14:paraId="650F3D9F" w14:textId="77777777" w:rsidR="00A05BCC" w:rsidRPr="00A05BCC" w:rsidRDefault="00A05BCC" w:rsidP="00A05BCC">
            <w:pPr>
              <w:rPr>
                <w:rFonts w:ascii="Times New Roman" w:eastAsia="Calibri" w:hAnsi="Times New Roman" w:cs="Times New Roman"/>
                <w:sz w:val="20"/>
                <w:szCs w:val="20"/>
              </w:rPr>
            </w:pPr>
            <w:r w:rsidRPr="00A05BCC">
              <w:rPr>
                <w:rFonts w:ascii="Times New Roman" w:eastAsia="Calibri" w:hAnsi="Times New Roman" w:cs="Times New Roman"/>
                <w:sz w:val="20"/>
                <w:szCs w:val="20"/>
              </w:rPr>
              <w:t>применять средства информационных технологий для решения профессиональных задач;</w:t>
            </w:r>
          </w:p>
          <w:p w14:paraId="14BBE01F" w14:textId="77777777" w:rsidR="00A05BCC" w:rsidRPr="00A05BCC" w:rsidRDefault="00A05BCC" w:rsidP="00A05BCC">
            <w:pPr>
              <w:rPr>
                <w:rFonts w:ascii="Times New Roman" w:eastAsia="Calibri" w:hAnsi="Times New Roman" w:cs="Times New Roman"/>
                <w:sz w:val="20"/>
                <w:szCs w:val="20"/>
              </w:rPr>
            </w:pPr>
            <w:r w:rsidRPr="00A05BCC">
              <w:rPr>
                <w:rFonts w:ascii="Times New Roman" w:eastAsia="Calibri" w:hAnsi="Times New Roman" w:cs="Times New Roman"/>
                <w:sz w:val="20"/>
                <w:szCs w:val="20"/>
              </w:rPr>
              <w:t>использовать современное программное обеспечение в профессиональной деятельности;</w:t>
            </w:r>
          </w:p>
          <w:p w14:paraId="0691B332" w14:textId="77777777" w:rsidR="00A05BCC" w:rsidRPr="00A05BCC" w:rsidRDefault="00A05BCC" w:rsidP="00A05BCC">
            <w:pPr>
              <w:suppressAutoHyphens/>
              <w:contextualSpacing/>
              <w:rPr>
                <w:rFonts w:ascii="Times New Roman" w:eastAsia="Calibri" w:hAnsi="Times New Roman" w:cs="Times New Roman"/>
                <w:sz w:val="20"/>
                <w:szCs w:val="20"/>
              </w:rPr>
            </w:pPr>
            <w:r w:rsidRPr="00A05BCC">
              <w:rPr>
                <w:rFonts w:ascii="Times New Roman" w:eastAsia="Calibri" w:hAnsi="Times New Roman" w:cs="Times New Roman"/>
                <w:sz w:val="20"/>
                <w:szCs w:val="20"/>
              </w:rPr>
              <w:t>использовать различные цифровые средства для решения профессиональных задач;</w:t>
            </w:r>
          </w:p>
          <w:p w14:paraId="1E9445E8" w14:textId="77777777" w:rsidR="00A05BCC" w:rsidRPr="00A05BCC" w:rsidRDefault="00A05BCC" w:rsidP="00A05BCC">
            <w:pPr>
              <w:suppressAutoHyphens/>
              <w:contextualSpacing/>
              <w:rPr>
                <w:rFonts w:ascii="Times New Roman" w:eastAsia="Calibri" w:hAnsi="Times New Roman" w:cs="Times New Roman"/>
                <w:sz w:val="20"/>
                <w:szCs w:val="20"/>
              </w:rPr>
            </w:pPr>
          </w:p>
          <w:p w14:paraId="394A865C" w14:textId="77777777" w:rsidR="00A05BCC" w:rsidRPr="00A05BCC" w:rsidRDefault="00A05BCC" w:rsidP="00A05BCC">
            <w:pPr>
              <w:rPr>
                <w:rFonts w:ascii="Times New Roman" w:eastAsia="Calibri" w:hAnsi="Times New Roman" w:cs="Times New Roman"/>
                <w:sz w:val="20"/>
                <w:szCs w:val="20"/>
              </w:rPr>
            </w:pPr>
            <w:r w:rsidRPr="00A05BCC">
              <w:rPr>
                <w:rFonts w:ascii="Times New Roman" w:eastAsia="Calibri" w:hAnsi="Times New Roman" w:cs="Times New Roman"/>
                <w:sz w:val="20"/>
                <w:szCs w:val="20"/>
              </w:rPr>
              <w:t>- грамотно излагать свои мысли и оформлять документы по профессиональной тематике на государственном языке;</w:t>
            </w:r>
          </w:p>
          <w:p w14:paraId="7B115049" w14:textId="77777777" w:rsidR="00A05BCC" w:rsidRPr="00A05BCC" w:rsidRDefault="00A05BCC" w:rsidP="00A05BCC">
            <w:pPr>
              <w:suppressAutoHyphens/>
              <w:contextualSpacing/>
              <w:rPr>
                <w:rFonts w:ascii="Times New Roman" w:eastAsia="Calibri" w:hAnsi="Times New Roman" w:cs="Times New Roman"/>
                <w:sz w:val="20"/>
                <w:szCs w:val="20"/>
              </w:rPr>
            </w:pPr>
            <w:r w:rsidRPr="00A05BCC">
              <w:rPr>
                <w:rFonts w:ascii="Times New Roman" w:eastAsia="Calibri" w:hAnsi="Times New Roman" w:cs="Times New Roman"/>
                <w:sz w:val="20"/>
                <w:szCs w:val="20"/>
              </w:rPr>
              <w:t>проявлять толерантность в рабочем коллективе;</w:t>
            </w:r>
          </w:p>
          <w:p w14:paraId="6241EAB1" w14:textId="77777777" w:rsidR="00A05BCC" w:rsidRPr="00A05BCC" w:rsidRDefault="00A05BCC" w:rsidP="00A05BCC">
            <w:pPr>
              <w:suppressAutoHyphens/>
              <w:contextualSpacing/>
              <w:rPr>
                <w:rFonts w:ascii="Times New Roman" w:eastAsia="Calibri" w:hAnsi="Times New Roman" w:cs="Times New Roman"/>
                <w:sz w:val="20"/>
                <w:szCs w:val="20"/>
              </w:rPr>
            </w:pPr>
          </w:p>
          <w:p w14:paraId="15D570FA" w14:textId="77777777" w:rsidR="00A05BCC" w:rsidRPr="00A05BCC" w:rsidRDefault="00A05BCC" w:rsidP="00A05BCC">
            <w:pPr>
              <w:rPr>
                <w:rFonts w:ascii="Times New Roman" w:eastAsia="Calibri" w:hAnsi="Times New Roman" w:cs="Times New Roman"/>
                <w:bCs/>
                <w:iCs/>
                <w:sz w:val="20"/>
                <w:szCs w:val="20"/>
              </w:rPr>
            </w:pPr>
            <w:r w:rsidRPr="00A05BCC">
              <w:rPr>
                <w:rFonts w:ascii="Times New Roman" w:eastAsia="Calibri" w:hAnsi="Times New Roman" w:cs="Times New Roman"/>
                <w:sz w:val="20"/>
                <w:szCs w:val="20"/>
              </w:rPr>
              <w:t xml:space="preserve">- </w:t>
            </w:r>
            <w:r w:rsidRPr="00A05BCC">
              <w:rPr>
                <w:rFonts w:ascii="Times New Roman" w:eastAsia="Calibri" w:hAnsi="Times New Roman" w:cs="Times New Roman"/>
                <w:bCs/>
                <w:iCs/>
                <w:sz w:val="20"/>
                <w:szCs w:val="20"/>
              </w:rPr>
              <w:t>соблюдать нормы экологической безопасности; определять направления ресурсосбережения в рамках профессиональной деятельности по специальности;</w:t>
            </w:r>
          </w:p>
          <w:p w14:paraId="385BF725" w14:textId="77777777" w:rsidR="00A05BCC" w:rsidRPr="00A05BCC" w:rsidRDefault="00A05BCC" w:rsidP="00A05BCC">
            <w:pPr>
              <w:rPr>
                <w:rFonts w:ascii="Times New Roman" w:eastAsia="Calibri" w:hAnsi="Times New Roman" w:cs="Times New Roman"/>
                <w:sz w:val="20"/>
                <w:szCs w:val="20"/>
              </w:rPr>
            </w:pPr>
            <w:r w:rsidRPr="00A05BCC">
              <w:rPr>
                <w:rFonts w:ascii="Times New Roman" w:eastAsia="Calibri" w:hAnsi="Times New Roman" w:cs="Times New Roman"/>
                <w:sz w:val="20"/>
                <w:szCs w:val="20"/>
              </w:rPr>
              <w:t>организовывать профессиональную деятельность с соблюдением принципов бережливого производства;</w:t>
            </w:r>
          </w:p>
          <w:p w14:paraId="3B25157E" w14:textId="77777777" w:rsidR="00A05BCC" w:rsidRPr="00A05BCC" w:rsidRDefault="00A05BCC" w:rsidP="00A05BCC">
            <w:pPr>
              <w:suppressAutoHyphens/>
              <w:contextualSpacing/>
              <w:rPr>
                <w:rFonts w:ascii="Times New Roman" w:eastAsia="Calibri" w:hAnsi="Times New Roman" w:cs="Times New Roman"/>
                <w:sz w:val="20"/>
                <w:szCs w:val="20"/>
              </w:rPr>
            </w:pPr>
            <w:r w:rsidRPr="00A05BCC">
              <w:rPr>
                <w:rFonts w:ascii="Times New Roman" w:eastAsia="Calibri" w:hAnsi="Times New Roman" w:cs="Times New Roman"/>
                <w:sz w:val="20"/>
                <w:szCs w:val="20"/>
              </w:rPr>
              <w:t>организовывать профессиональную деятельность с учетом знаний об изменении климатических условий региона</w:t>
            </w:r>
          </w:p>
          <w:p w14:paraId="18B64E74" w14:textId="77777777" w:rsidR="00A05BCC" w:rsidRPr="00A05BCC" w:rsidRDefault="00A05BCC" w:rsidP="00A05BCC">
            <w:pPr>
              <w:suppressAutoHyphens/>
              <w:contextualSpacing/>
              <w:rPr>
                <w:rFonts w:ascii="Times New Roman" w:eastAsia="Calibri" w:hAnsi="Times New Roman" w:cs="Times New Roman"/>
                <w:sz w:val="20"/>
                <w:szCs w:val="20"/>
              </w:rPr>
            </w:pPr>
          </w:p>
          <w:p w14:paraId="24EC7D27" w14:textId="77777777" w:rsidR="00A05BCC" w:rsidRPr="00A05BCC" w:rsidRDefault="00A05BCC" w:rsidP="00A05BCC">
            <w:pPr>
              <w:rPr>
                <w:rFonts w:ascii="Times New Roman" w:eastAsia="Calibri" w:hAnsi="Times New Roman" w:cs="Times New Roman"/>
                <w:sz w:val="20"/>
                <w:szCs w:val="20"/>
              </w:rPr>
            </w:pPr>
            <w:r w:rsidRPr="00A05BCC">
              <w:rPr>
                <w:rFonts w:ascii="Times New Roman" w:eastAsia="Calibri" w:hAnsi="Times New Roman" w:cs="Times New Roman"/>
                <w:sz w:val="20"/>
                <w:szCs w:val="20"/>
              </w:rPr>
              <w:t xml:space="preserve">- понимать общий смысл четко произнесенных высказываний на известные темы (профессиональные и бытовые), понимать тексты на </w:t>
            </w:r>
            <w:r w:rsidRPr="00A05BCC">
              <w:rPr>
                <w:rFonts w:ascii="Times New Roman" w:eastAsia="Calibri" w:hAnsi="Times New Roman" w:cs="Times New Roman"/>
                <w:sz w:val="20"/>
                <w:szCs w:val="20"/>
              </w:rPr>
              <w:lastRenderedPageBreak/>
              <w:t>базовые профессиональные темы;</w:t>
            </w:r>
          </w:p>
          <w:p w14:paraId="1F89FFCF" w14:textId="77777777" w:rsidR="00A05BCC" w:rsidRPr="00A05BCC" w:rsidRDefault="00A05BCC" w:rsidP="00A05BCC">
            <w:pPr>
              <w:rPr>
                <w:rFonts w:ascii="Times New Roman" w:eastAsia="Calibri" w:hAnsi="Times New Roman" w:cs="Times New Roman"/>
                <w:sz w:val="20"/>
                <w:szCs w:val="20"/>
              </w:rPr>
            </w:pPr>
            <w:r w:rsidRPr="00A05BCC">
              <w:rPr>
                <w:rFonts w:ascii="Times New Roman" w:eastAsia="Calibri" w:hAnsi="Times New Roman" w:cs="Times New Roman"/>
                <w:sz w:val="20"/>
                <w:szCs w:val="20"/>
              </w:rPr>
              <w:t>участвовать в диалогах на знакомые общие и профессиональные темы;</w:t>
            </w:r>
          </w:p>
          <w:p w14:paraId="0C277C59" w14:textId="77777777" w:rsidR="00A05BCC" w:rsidRPr="00A05BCC" w:rsidRDefault="00A05BCC" w:rsidP="00A05BCC">
            <w:pPr>
              <w:rPr>
                <w:rFonts w:ascii="Times New Roman" w:eastAsia="Calibri" w:hAnsi="Times New Roman" w:cs="Times New Roman"/>
                <w:sz w:val="20"/>
                <w:szCs w:val="20"/>
              </w:rPr>
            </w:pPr>
            <w:r w:rsidRPr="00A05BCC">
              <w:rPr>
                <w:rFonts w:ascii="Times New Roman" w:eastAsia="Calibri" w:hAnsi="Times New Roman" w:cs="Times New Roman"/>
                <w:sz w:val="20"/>
                <w:szCs w:val="20"/>
              </w:rPr>
              <w:t>кратко обосновывать и объяснять свои действия (текущие и планируемые);</w:t>
            </w:r>
          </w:p>
          <w:p w14:paraId="61DA1522" w14:textId="77777777" w:rsidR="00A05BCC" w:rsidRPr="00A05BCC" w:rsidRDefault="00A05BCC" w:rsidP="00A05BCC">
            <w:pPr>
              <w:suppressAutoHyphens/>
              <w:contextualSpacing/>
              <w:rPr>
                <w:rFonts w:ascii="Times New Roman" w:eastAsia="Calibri" w:hAnsi="Times New Roman" w:cs="Times New Roman"/>
                <w:sz w:val="20"/>
                <w:szCs w:val="20"/>
              </w:rPr>
            </w:pPr>
            <w:r w:rsidRPr="00A05BCC">
              <w:rPr>
                <w:rFonts w:ascii="Times New Roman" w:eastAsia="Calibri" w:hAnsi="Times New Roman" w:cs="Times New Roman"/>
                <w:sz w:val="20"/>
                <w:szCs w:val="20"/>
              </w:rPr>
              <w:t>писать простые связные сообщения на знакомые или интересующие профессиональные темы</w:t>
            </w:r>
          </w:p>
          <w:p w14:paraId="0669990A" w14:textId="77777777" w:rsidR="00A05BCC" w:rsidRPr="00A05BCC" w:rsidRDefault="00A05BCC" w:rsidP="00A05BCC">
            <w:pPr>
              <w:contextualSpacing/>
              <w:rPr>
                <w:rFonts w:ascii="Times New Roman" w:eastAsia="Calibri" w:hAnsi="Times New Roman" w:cs="Times New Roman"/>
                <w:i/>
                <w:sz w:val="20"/>
                <w:szCs w:val="20"/>
              </w:rPr>
            </w:pPr>
          </w:p>
        </w:tc>
        <w:tc>
          <w:tcPr>
            <w:tcW w:w="1840" w:type="pct"/>
          </w:tcPr>
          <w:p w14:paraId="1C20C663" w14:textId="77777777" w:rsidR="00A05BCC" w:rsidRPr="00A05BCC" w:rsidRDefault="00A05BCC" w:rsidP="00A05BCC">
            <w:pPr>
              <w:shd w:val="clear" w:color="auto" w:fill="FFFFFF"/>
              <w:ind w:right="-108"/>
              <w:rPr>
                <w:rFonts w:ascii="Times New Roman" w:eastAsia="Calibri" w:hAnsi="Times New Roman" w:cs="Times New Roman"/>
                <w:sz w:val="20"/>
                <w:szCs w:val="20"/>
              </w:rPr>
            </w:pPr>
          </w:p>
          <w:p w14:paraId="30678ED2" w14:textId="77777777" w:rsidR="00A05BCC" w:rsidRPr="00A05BCC" w:rsidRDefault="00A05BCC" w:rsidP="00A05BCC">
            <w:pPr>
              <w:shd w:val="clear" w:color="auto" w:fill="FFFFFF"/>
              <w:ind w:right="-108"/>
              <w:rPr>
                <w:rFonts w:ascii="Times New Roman" w:eastAsia="Calibri" w:hAnsi="Times New Roman" w:cs="Times New Roman"/>
                <w:sz w:val="20"/>
                <w:szCs w:val="20"/>
              </w:rPr>
            </w:pPr>
            <w:r w:rsidRPr="00A05BCC">
              <w:rPr>
                <w:rFonts w:ascii="Times New Roman" w:eastAsia="Calibri" w:hAnsi="Times New Roman" w:cs="Times New Roman"/>
                <w:sz w:val="20"/>
                <w:szCs w:val="20"/>
              </w:rPr>
              <w:t>Распознает сложные</w:t>
            </w:r>
          </w:p>
          <w:p w14:paraId="0FDED360" w14:textId="77777777" w:rsidR="00A05BCC" w:rsidRPr="00A05BCC" w:rsidRDefault="00A05BCC" w:rsidP="00A05BCC">
            <w:pPr>
              <w:shd w:val="clear" w:color="auto" w:fill="FFFFFF"/>
              <w:ind w:right="-108"/>
              <w:rPr>
                <w:rFonts w:ascii="Times New Roman" w:eastAsia="Calibri" w:hAnsi="Times New Roman" w:cs="Times New Roman"/>
                <w:sz w:val="20"/>
                <w:szCs w:val="20"/>
              </w:rPr>
            </w:pPr>
            <w:r w:rsidRPr="00A05BCC">
              <w:rPr>
                <w:rFonts w:ascii="Times New Roman" w:eastAsia="Calibri" w:hAnsi="Times New Roman" w:cs="Times New Roman"/>
                <w:sz w:val="20"/>
                <w:szCs w:val="20"/>
              </w:rPr>
              <w:t xml:space="preserve">проблемные ситуации в различных </w:t>
            </w:r>
            <w:r w:rsidRPr="00A05BCC">
              <w:rPr>
                <w:rFonts w:ascii="Times New Roman" w:eastAsia="Calibri" w:hAnsi="Times New Roman" w:cs="Times New Roman"/>
                <w:spacing w:val="-2"/>
                <w:sz w:val="20"/>
                <w:szCs w:val="20"/>
              </w:rPr>
              <w:t>контекстах.</w:t>
            </w:r>
          </w:p>
          <w:p w14:paraId="725FCF7B" w14:textId="77777777" w:rsidR="00A05BCC" w:rsidRPr="00A05BCC" w:rsidRDefault="00A05BCC" w:rsidP="00A05BCC">
            <w:pPr>
              <w:shd w:val="clear" w:color="auto" w:fill="FFFFFF"/>
              <w:ind w:right="-108"/>
              <w:rPr>
                <w:rFonts w:ascii="Times New Roman" w:eastAsia="Calibri" w:hAnsi="Times New Roman" w:cs="Times New Roman"/>
                <w:sz w:val="20"/>
                <w:szCs w:val="20"/>
              </w:rPr>
            </w:pPr>
            <w:r w:rsidRPr="00A05BCC">
              <w:rPr>
                <w:rFonts w:ascii="Times New Roman" w:eastAsia="Calibri" w:hAnsi="Times New Roman" w:cs="Times New Roman"/>
                <w:spacing w:val="-2"/>
                <w:sz w:val="20"/>
                <w:szCs w:val="20"/>
              </w:rPr>
              <w:t xml:space="preserve">Определяет этапы </w:t>
            </w:r>
            <w:r w:rsidRPr="00A05BCC">
              <w:rPr>
                <w:rFonts w:ascii="Times New Roman" w:eastAsia="Calibri" w:hAnsi="Times New Roman" w:cs="Times New Roman"/>
                <w:sz w:val="20"/>
                <w:szCs w:val="20"/>
              </w:rPr>
              <w:t>решения задачи.</w:t>
            </w:r>
          </w:p>
          <w:p w14:paraId="60A79812" w14:textId="77777777" w:rsidR="00A05BCC" w:rsidRPr="00A05BCC" w:rsidRDefault="00A05BCC" w:rsidP="00A05BCC">
            <w:pPr>
              <w:shd w:val="clear" w:color="auto" w:fill="FFFFFF"/>
              <w:ind w:right="-108"/>
              <w:rPr>
                <w:rFonts w:ascii="Times New Roman" w:eastAsia="Calibri" w:hAnsi="Times New Roman" w:cs="Times New Roman"/>
                <w:sz w:val="20"/>
                <w:szCs w:val="20"/>
              </w:rPr>
            </w:pPr>
            <w:r w:rsidRPr="00A05BCC">
              <w:rPr>
                <w:rFonts w:ascii="Times New Roman" w:eastAsia="Calibri" w:hAnsi="Times New Roman" w:cs="Times New Roman"/>
                <w:sz w:val="20"/>
                <w:szCs w:val="20"/>
              </w:rPr>
              <w:t xml:space="preserve">Определяет </w:t>
            </w:r>
            <w:r w:rsidRPr="00A05BCC">
              <w:rPr>
                <w:rFonts w:ascii="Times New Roman" w:eastAsia="Calibri" w:hAnsi="Times New Roman" w:cs="Times New Roman"/>
                <w:spacing w:val="-2"/>
                <w:sz w:val="20"/>
                <w:szCs w:val="20"/>
              </w:rPr>
              <w:t xml:space="preserve">потребности в </w:t>
            </w:r>
            <w:r w:rsidRPr="00A05BCC">
              <w:rPr>
                <w:rFonts w:ascii="Times New Roman" w:eastAsia="Calibri" w:hAnsi="Times New Roman" w:cs="Times New Roman"/>
                <w:sz w:val="20"/>
                <w:szCs w:val="20"/>
              </w:rPr>
              <w:t>информации.</w:t>
            </w:r>
          </w:p>
          <w:p w14:paraId="1881C415" w14:textId="77777777" w:rsidR="00A05BCC" w:rsidRPr="00A05BCC" w:rsidRDefault="00A05BCC" w:rsidP="00A05BCC">
            <w:pPr>
              <w:shd w:val="clear" w:color="auto" w:fill="FFFFFF"/>
              <w:ind w:right="-108"/>
              <w:rPr>
                <w:rFonts w:ascii="Times New Roman" w:eastAsia="Calibri" w:hAnsi="Times New Roman" w:cs="Times New Roman"/>
                <w:sz w:val="20"/>
                <w:szCs w:val="20"/>
              </w:rPr>
            </w:pPr>
            <w:r w:rsidRPr="00A05BCC">
              <w:rPr>
                <w:rFonts w:ascii="Times New Roman" w:eastAsia="Calibri" w:hAnsi="Times New Roman" w:cs="Times New Roman"/>
                <w:spacing w:val="-2"/>
                <w:sz w:val="20"/>
                <w:szCs w:val="20"/>
              </w:rPr>
              <w:t xml:space="preserve">Выявляет все </w:t>
            </w:r>
            <w:r w:rsidRPr="00A05BCC">
              <w:rPr>
                <w:rFonts w:ascii="Times New Roman" w:eastAsia="Calibri" w:hAnsi="Times New Roman" w:cs="Times New Roman"/>
                <w:sz w:val="20"/>
                <w:szCs w:val="20"/>
              </w:rPr>
              <w:t xml:space="preserve">возможные источники необходимых ресурсов, в том </w:t>
            </w:r>
            <w:r w:rsidRPr="00A05BCC">
              <w:rPr>
                <w:rFonts w:ascii="Times New Roman" w:eastAsia="Calibri" w:hAnsi="Times New Roman" w:cs="Times New Roman"/>
                <w:spacing w:val="-2"/>
                <w:sz w:val="20"/>
                <w:szCs w:val="20"/>
              </w:rPr>
              <w:t xml:space="preserve">числе неочевидных. </w:t>
            </w:r>
            <w:r w:rsidRPr="00A05BCC">
              <w:rPr>
                <w:rFonts w:ascii="Times New Roman" w:eastAsia="Calibri" w:hAnsi="Times New Roman" w:cs="Times New Roman"/>
                <w:sz w:val="20"/>
                <w:szCs w:val="20"/>
              </w:rPr>
              <w:t>Разрабатывает детальный план действий</w:t>
            </w:r>
          </w:p>
          <w:p w14:paraId="454C0F6D" w14:textId="77777777" w:rsidR="00A05BCC" w:rsidRPr="00A05BCC" w:rsidRDefault="00A05BCC" w:rsidP="00A05BCC">
            <w:pPr>
              <w:suppressAutoHyphens/>
              <w:contextualSpacing/>
              <w:rPr>
                <w:rFonts w:ascii="Times New Roman" w:eastAsia="Calibri" w:hAnsi="Times New Roman" w:cs="Times New Roman"/>
                <w:sz w:val="20"/>
                <w:szCs w:val="20"/>
              </w:rPr>
            </w:pPr>
            <w:r w:rsidRPr="00A05BCC">
              <w:rPr>
                <w:rFonts w:ascii="Times New Roman" w:eastAsia="Calibri" w:hAnsi="Times New Roman" w:cs="Times New Roman"/>
                <w:sz w:val="20"/>
                <w:szCs w:val="20"/>
              </w:rPr>
              <w:t xml:space="preserve">Дает оценку плюсов и минусов полученного результата </w:t>
            </w:r>
            <w:r w:rsidRPr="00A05BCC">
              <w:rPr>
                <w:rFonts w:ascii="Times New Roman" w:eastAsia="Calibri" w:hAnsi="Times New Roman" w:cs="Times New Roman"/>
                <w:spacing w:val="-2"/>
                <w:sz w:val="20"/>
                <w:szCs w:val="20"/>
              </w:rPr>
              <w:t xml:space="preserve">выполнения плана и </w:t>
            </w:r>
            <w:r w:rsidRPr="00A05BCC">
              <w:rPr>
                <w:rFonts w:ascii="Times New Roman" w:eastAsia="Calibri" w:hAnsi="Times New Roman" w:cs="Times New Roman"/>
                <w:sz w:val="20"/>
                <w:szCs w:val="20"/>
              </w:rPr>
              <w:t>способов его реализации.</w:t>
            </w:r>
          </w:p>
          <w:p w14:paraId="11F8B279" w14:textId="77777777" w:rsidR="00A05BCC" w:rsidRPr="00A05BCC" w:rsidRDefault="00A05BCC" w:rsidP="00A05BCC">
            <w:pPr>
              <w:suppressAutoHyphens/>
              <w:contextualSpacing/>
              <w:rPr>
                <w:rFonts w:ascii="Times New Roman" w:eastAsia="Calibri" w:hAnsi="Times New Roman" w:cs="Times New Roman"/>
                <w:sz w:val="20"/>
                <w:szCs w:val="20"/>
              </w:rPr>
            </w:pPr>
          </w:p>
          <w:p w14:paraId="0CE398B0" w14:textId="77777777" w:rsidR="00A05BCC" w:rsidRPr="00A05BCC" w:rsidRDefault="00A05BCC" w:rsidP="00A05BCC">
            <w:pPr>
              <w:suppressAutoHyphens/>
              <w:contextualSpacing/>
              <w:rPr>
                <w:rFonts w:ascii="Times New Roman" w:eastAsia="Calibri" w:hAnsi="Times New Roman" w:cs="Times New Roman"/>
                <w:sz w:val="20"/>
                <w:szCs w:val="20"/>
              </w:rPr>
            </w:pPr>
          </w:p>
          <w:p w14:paraId="12654B6B" w14:textId="77777777" w:rsidR="00A05BCC" w:rsidRPr="00A05BCC" w:rsidRDefault="00A05BCC" w:rsidP="00A05BCC">
            <w:pPr>
              <w:suppressAutoHyphens/>
              <w:contextualSpacing/>
              <w:rPr>
                <w:rFonts w:ascii="Times New Roman" w:eastAsia="Calibri" w:hAnsi="Times New Roman" w:cs="Times New Roman"/>
                <w:sz w:val="20"/>
                <w:szCs w:val="20"/>
              </w:rPr>
            </w:pPr>
          </w:p>
          <w:p w14:paraId="530AF32E" w14:textId="77777777" w:rsidR="00A05BCC" w:rsidRPr="00A05BCC" w:rsidRDefault="00A05BCC" w:rsidP="00A05BCC">
            <w:pPr>
              <w:suppressAutoHyphens/>
              <w:contextualSpacing/>
              <w:rPr>
                <w:rFonts w:ascii="Times New Roman" w:eastAsia="Calibri" w:hAnsi="Times New Roman" w:cs="Times New Roman"/>
                <w:sz w:val="20"/>
                <w:szCs w:val="20"/>
              </w:rPr>
            </w:pPr>
          </w:p>
          <w:p w14:paraId="66200519" w14:textId="77777777" w:rsidR="00A05BCC" w:rsidRPr="00A05BCC" w:rsidRDefault="00A05BCC" w:rsidP="00A05BCC">
            <w:pPr>
              <w:suppressAutoHyphens/>
              <w:contextualSpacing/>
              <w:rPr>
                <w:rFonts w:ascii="Times New Roman" w:eastAsia="Calibri" w:hAnsi="Times New Roman" w:cs="Times New Roman"/>
                <w:sz w:val="20"/>
                <w:szCs w:val="20"/>
              </w:rPr>
            </w:pPr>
          </w:p>
          <w:p w14:paraId="757084AB" w14:textId="77777777" w:rsidR="00A05BCC" w:rsidRPr="00A05BCC" w:rsidRDefault="00A05BCC" w:rsidP="00A05BCC">
            <w:pPr>
              <w:suppressAutoHyphens/>
              <w:contextualSpacing/>
              <w:rPr>
                <w:rFonts w:ascii="Times New Roman" w:eastAsia="Calibri" w:hAnsi="Times New Roman" w:cs="Times New Roman"/>
                <w:sz w:val="20"/>
                <w:szCs w:val="20"/>
              </w:rPr>
            </w:pPr>
          </w:p>
          <w:p w14:paraId="789E863C" w14:textId="77777777" w:rsidR="00A05BCC" w:rsidRPr="00A05BCC" w:rsidRDefault="00A05BCC" w:rsidP="00A05BCC">
            <w:pPr>
              <w:suppressAutoHyphens/>
              <w:contextualSpacing/>
              <w:rPr>
                <w:rFonts w:ascii="Times New Roman" w:eastAsia="Calibri" w:hAnsi="Times New Roman" w:cs="Times New Roman"/>
                <w:sz w:val="20"/>
                <w:szCs w:val="20"/>
              </w:rPr>
            </w:pPr>
          </w:p>
          <w:p w14:paraId="74909E36" w14:textId="77777777" w:rsidR="00A05BCC" w:rsidRPr="00A05BCC" w:rsidRDefault="00A05BCC" w:rsidP="00A05BCC">
            <w:pPr>
              <w:suppressAutoHyphens/>
              <w:contextualSpacing/>
              <w:rPr>
                <w:rFonts w:ascii="Times New Roman" w:eastAsia="Calibri" w:hAnsi="Times New Roman" w:cs="Times New Roman"/>
                <w:sz w:val="20"/>
                <w:szCs w:val="20"/>
              </w:rPr>
            </w:pPr>
          </w:p>
          <w:p w14:paraId="6B12658A" w14:textId="77777777" w:rsidR="00A05BCC" w:rsidRPr="00A05BCC" w:rsidRDefault="00A05BCC" w:rsidP="00A05BCC">
            <w:pPr>
              <w:suppressAutoHyphens/>
              <w:contextualSpacing/>
              <w:rPr>
                <w:rFonts w:ascii="Times New Roman" w:eastAsia="Calibri" w:hAnsi="Times New Roman" w:cs="Times New Roman"/>
                <w:sz w:val="20"/>
                <w:szCs w:val="20"/>
              </w:rPr>
            </w:pPr>
          </w:p>
          <w:p w14:paraId="3BCE5CF0" w14:textId="77777777" w:rsidR="00A05BCC" w:rsidRPr="00A05BCC" w:rsidRDefault="00A05BCC" w:rsidP="00A05BCC">
            <w:pPr>
              <w:suppressAutoHyphens/>
              <w:contextualSpacing/>
              <w:rPr>
                <w:rFonts w:ascii="Times New Roman" w:eastAsia="Calibri" w:hAnsi="Times New Roman" w:cs="Times New Roman"/>
                <w:sz w:val="20"/>
                <w:szCs w:val="20"/>
              </w:rPr>
            </w:pPr>
          </w:p>
          <w:p w14:paraId="76D03C20" w14:textId="77777777" w:rsidR="00A05BCC" w:rsidRPr="00A05BCC" w:rsidRDefault="00A05BCC" w:rsidP="00A05BCC">
            <w:pPr>
              <w:suppressAutoHyphens/>
              <w:contextualSpacing/>
              <w:rPr>
                <w:rFonts w:ascii="Times New Roman" w:eastAsia="Calibri" w:hAnsi="Times New Roman" w:cs="Times New Roman"/>
                <w:sz w:val="20"/>
                <w:szCs w:val="20"/>
              </w:rPr>
            </w:pPr>
          </w:p>
          <w:p w14:paraId="2D9F88C5" w14:textId="77777777" w:rsidR="00A05BCC" w:rsidRPr="00A05BCC" w:rsidRDefault="00A05BCC" w:rsidP="00A05BCC">
            <w:pPr>
              <w:suppressAutoHyphens/>
              <w:contextualSpacing/>
              <w:rPr>
                <w:rFonts w:ascii="Times New Roman" w:eastAsia="Calibri" w:hAnsi="Times New Roman" w:cs="Times New Roman"/>
                <w:sz w:val="20"/>
                <w:szCs w:val="20"/>
              </w:rPr>
            </w:pPr>
          </w:p>
          <w:p w14:paraId="5C4EABD5" w14:textId="77777777" w:rsidR="00A05BCC" w:rsidRPr="00A05BCC" w:rsidRDefault="00A05BCC" w:rsidP="00A05BCC">
            <w:pPr>
              <w:suppressAutoHyphens/>
              <w:contextualSpacing/>
              <w:rPr>
                <w:rFonts w:ascii="Times New Roman" w:eastAsia="Calibri" w:hAnsi="Times New Roman" w:cs="Times New Roman"/>
                <w:sz w:val="20"/>
                <w:szCs w:val="20"/>
              </w:rPr>
            </w:pPr>
          </w:p>
          <w:p w14:paraId="5122E20B" w14:textId="77777777" w:rsidR="00A05BCC" w:rsidRPr="00A05BCC" w:rsidRDefault="00A05BCC" w:rsidP="00A05BCC">
            <w:pPr>
              <w:suppressAutoHyphens/>
              <w:contextualSpacing/>
              <w:rPr>
                <w:rFonts w:ascii="Times New Roman" w:eastAsia="Calibri" w:hAnsi="Times New Roman" w:cs="Times New Roman"/>
                <w:sz w:val="20"/>
                <w:szCs w:val="20"/>
              </w:rPr>
            </w:pPr>
          </w:p>
          <w:p w14:paraId="4246ADC4" w14:textId="77777777" w:rsidR="00A05BCC" w:rsidRPr="00A05BCC" w:rsidRDefault="00A05BCC" w:rsidP="00A05BCC">
            <w:pPr>
              <w:suppressAutoHyphens/>
              <w:contextualSpacing/>
              <w:rPr>
                <w:rFonts w:ascii="Times New Roman" w:eastAsia="Calibri" w:hAnsi="Times New Roman" w:cs="Times New Roman"/>
                <w:sz w:val="20"/>
                <w:szCs w:val="20"/>
              </w:rPr>
            </w:pPr>
          </w:p>
          <w:p w14:paraId="2C851604" w14:textId="77777777" w:rsidR="00A05BCC" w:rsidRPr="00A05BCC" w:rsidRDefault="00A05BCC" w:rsidP="00A05BCC">
            <w:pPr>
              <w:suppressAutoHyphens/>
              <w:contextualSpacing/>
              <w:rPr>
                <w:rFonts w:ascii="Times New Roman" w:eastAsia="Calibri" w:hAnsi="Times New Roman" w:cs="Times New Roman"/>
                <w:sz w:val="20"/>
                <w:szCs w:val="20"/>
              </w:rPr>
            </w:pPr>
          </w:p>
          <w:p w14:paraId="08AA5AD1" w14:textId="77777777" w:rsidR="00A05BCC" w:rsidRPr="00A05BCC" w:rsidRDefault="00A05BCC" w:rsidP="00A05BCC">
            <w:pPr>
              <w:shd w:val="clear" w:color="auto" w:fill="FFFFFF"/>
              <w:ind w:right="-108"/>
              <w:rPr>
                <w:rFonts w:ascii="Times New Roman" w:eastAsia="Calibri" w:hAnsi="Times New Roman" w:cs="Times New Roman"/>
                <w:sz w:val="20"/>
                <w:szCs w:val="20"/>
              </w:rPr>
            </w:pPr>
            <w:r w:rsidRPr="00A05BCC">
              <w:rPr>
                <w:rFonts w:ascii="Times New Roman" w:eastAsia="Calibri" w:hAnsi="Times New Roman" w:cs="Times New Roman"/>
                <w:spacing w:val="-2"/>
                <w:sz w:val="20"/>
                <w:szCs w:val="20"/>
              </w:rPr>
              <w:t xml:space="preserve">Применяет средства </w:t>
            </w:r>
            <w:r w:rsidRPr="00A05BCC">
              <w:rPr>
                <w:rFonts w:ascii="Times New Roman" w:eastAsia="Calibri" w:hAnsi="Times New Roman" w:cs="Times New Roman"/>
                <w:sz w:val="20"/>
                <w:szCs w:val="20"/>
              </w:rPr>
              <w:t>информатизации и</w:t>
            </w:r>
          </w:p>
          <w:p w14:paraId="0A6AC2B8" w14:textId="77777777" w:rsidR="00A05BCC" w:rsidRPr="00A05BCC" w:rsidRDefault="00A05BCC" w:rsidP="00A05BCC">
            <w:pPr>
              <w:shd w:val="clear" w:color="auto" w:fill="FFFFFF"/>
              <w:ind w:right="-108"/>
              <w:rPr>
                <w:rFonts w:ascii="Times New Roman" w:eastAsia="Calibri" w:hAnsi="Times New Roman" w:cs="Times New Roman"/>
                <w:sz w:val="20"/>
                <w:szCs w:val="20"/>
              </w:rPr>
            </w:pPr>
            <w:r w:rsidRPr="00A05BCC">
              <w:rPr>
                <w:rFonts w:ascii="Times New Roman" w:eastAsia="Calibri" w:hAnsi="Times New Roman" w:cs="Times New Roman"/>
                <w:sz w:val="20"/>
                <w:szCs w:val="20"/>
              </w:rPr>
              <w:t>Информационных технологий для</w:t>
            </w:r>
          </w:p>
          <w:p w14:paraId="3CBCC890" w14:textId="77777777" w:rsidR="00A05BCC" w:rsidRPr="00A05BCC" w:rsidRDefault="00A05BCC" w:rsidP="00A05BCC">
            <w:pPr>
              <w:shd w:val="clear" w:color="auto" w:fill="FFFFFF"/>
              <w:ind w:right="-108"/>
              <w:rPr>
                <w:rFonts w:ascii="Times New Roman" w:eastAsia="Calibri" w:hAnsi="Times New Roman" w:cs="Times New Roman"/>
                <w:sz w:val="20"/>
                <w:szCs w:val="20"/>
              </w:rPr>
            </w:pPr>
            <w:r w:rsidRPr="00A05BCC">
              <w:rPr>
                <w:rFonts w:ascii="Times New Roman" w:eastAsia="Calibri" w:hAnsi="Times New Roman" w:cs="Times New Roman"/>
                <w:sz w:val="20"/>
                <w:szCs w:val="20"/>
              </w:rPr>
              <w:t>Реализации профессиональной</w:t>
            </w:r>
          </w:p>
          <w:p w14:paraId="31670D3C" w14:textId="77777777" w:rsidR="00A05BCC" w:rsidRPr="00A05BCC" w:rsidRDefault="00A05BCC" w:rsidP="00A05BCC">
            <w:pPr>
              <w:shd w:val="clear" w:color="auto" w:fill="FFFFFF"/>
              <w:tabs>
                <w:tab w:val="left" w:pos="1843"/>
              </w:tabs>
              <w:ind w:right="-108"/>
              <w:rPr>
                <w:rFonts w:ascii="Times New Roman" w:eastAsia="Calibri" w:hAnsi="Times New Roman" w:cs="Times New Roman"/>
                <w:sz w:val="20"/>
                <w:szCs w:val="20"/>
              </w:rPr>
            </w:pPr>
            <w:r w:rsidRPr="00A05BCC">
              <w:rPr>
                <w:rFonts w:ascii="Times New Roman" w:eastAsia="Calibri" w:hAnsi="Times New Roman" w:cs="Times New Roman"/>
                <w:sz w:val="20"/>
                <w:szCs w:val="20"/>
              </w:rPr>
              <w:t xml:space="preserve">деятельности. Планирует информационный </w:t>
            </w:r>
            <w:r w:rsidRPr="00A05BCC">
              <w:rPr>
                <w:rFonts w:ascii="Times New Roman" w:eastAsia="Calibri" w:hAnsi="Times New Roman" w:cs="Times New Roman"/>
                <w:spacing w:val="-6"/>
                <w:sz w:val="20"/>
                <w:szCs w:val="20"/>
              </w:rPr>
              <w:t xml:space="preserve">поиск   из   широкого </w:t>
            </w:r>
            <w:r w:rsidRPr="00A05BCC">
              <w:rPr>
                <w:rFonts w:ascii="Times New Roman" w:eastAsia="Calibri" w:hAnsi="Times New Roman" w:cs="Times New Roman"/>
                <w:spacing w:val="-8"/>
                <w:sz w:val="20"/>
                <w:szCs w:val="20"/>
              </w:rPr>
              <w:t xml:space="preserve">набора источников, </w:t>
            </w:r>
            <w:r w:rsidRPr="00A05BCC">
              <w:rPr>
                <w:rFonts w:ascii="Times New Roman" w:eastAsia="Calibri" w:hAnsi="Times New Roman" w:cs="Times New Roman"/>
                <w:spacing w:val="-2"/>
                <w:sz w:val="20"/>
                <w:szCs w:val="20"/>
              </w:rPr>
              <w:t xml:space="preserve">необходимого </w:t>
            </w:r>
            <w:r w:rsidRPr="00A05BCC">
              <w:rPr>
                <w:rFonts w:ascii="Times New Roman" w:eastAsia="Calibri" w:hAnsi="Times New Roman" w:cs="Times New Roman"/>
                <w:spacing w:val="-3"/>
                <w:sz w:val="20"/>
                <w:szCs w:val="20"/>
              </w:rPr>
              <w:t xml:space="preserve">для </w:t>
            </w:r>
            <w:r w:rsidRPr="00A05BCC">
              <w:rPr>
                <w:rFonts w:ascii="Times New Roman" w:eastAsia="Calibri" w:hAnsi="Times New Roman" w:cs="Times New Roman"/>
                <w:sz w:val="20"/>
                <w:szCs w:val="20"/>
              </w:rPr>
              <w:t xml:space="preserve">выполнения </w:t>
            </w:r>
            <w:r w:rsidRPr="00A05BCC">
              <w:rPr>
                <w:rFonts w:ascii="Times New Roman" w:eastAsia="Calibri" w:hAnsi="Times New Roman" w:cs="Times New Roman"/>
                <w:spacing w:val="-2"/>
                <w:sz w:val="20"/>
                <w:szCs w:val="20"/>
              </w:rPr>
              <w:t xml:space="preserve">профессиональных </w:t>
            </w:r>
            <w:r w:rsidRPr="00A05BCC">
              <w:rPr>
                <w:rFonts w:ascii="Times New Roman" w:eastAsia="Calibri" w:hAnsi="Times New Roman" w:cs="Times New Roman"/>
                <w:sz w:val="20"/>
                <w:szCs w:val="20"/>
              </w:rPr>
              <w:t>задач.</w:t>
            </w:r>
          </w:p>
          <w:p w14:paraId="5973973A" w14:textId="77777777" w:rsidR="00A05BCC" w:rsidRPr="00A05BCC" w:rsidRDefault="00A05BCC" w:rsidP="00A05BCC">
            <w:pPr>
              <w:shd w:val="clear" w:color="auto" w:fill="FFFFFF"/>
              <w:tabs>
                <w:tab w:val="left" w:pos="1330"/>
                <w:tab w:val="left" w:pos="1829"/>
              </w:tabs>
              <w:ind w:right="-108"/>
              <w:rPr>
                <w:rFonts w:ascii="Times New Roman" w:eastAsia="Calibri" w:hAnsi="Times New Roman" w:cs="Times New Roman"/>
                <w:sz w:val="20"/>
                <w:szCs w:val="20"/>
              </w:rPr>
            </w:pPr>
            <w:r w:rsidRPr="00A05BCC">
              <w:rPr>
                <w:rFonts w:ascii="Times New Roman" w:eastAsia="Calibri" w:hAnsi="Times New Roman" w:cs="Times New Roman"/>
                <w:spacing w:val="-7"/>
                <w:sz w:val="20"/>
                <w:szCs w:val="20"/>
              </w:rPr>
              <w:t xml:space="preserve">Проводит    анализ </w:t>
            </w:r>
            <w:r w:rsidRPr="00A05BCC">
              <w:rPr>
                <w:rFonts w:ascii="Times New Roman" w:eastAsia="Calibri" w:hAnsi="Times New Roman" w:cs="Times New Roman"/>
                <w:sz w:val="20"/>
                <w:szCs w:val="20"/>
              </w:rPr>
              <w:t xml:space="preserve">полученной информации, </w:t>
            </w:r>
            <w:r w:rsidRPr="00A05BCC">
              <w:rPr>
                <w:rFonts w:ascii="Times New Roman" w:eastAsia="Calibri" w:hAnsi="Times New Roman" w:cs="Times New Roman"/>
                <w:spacing w:val="-3"/>
                <w:sz w:val="20"/>
                <w:szCs w:val="20"/>
              </w:rPr>
              <w:t xml:space="preserve">выделяет </w:t>
            </w:r>
            <w:r w:rsidRPr="00A05BCC">
              <w:rPr>
                <w:rFonts w:ascii="Times New Roman" w:eastAsia="Calibri" w:hAnsi="Times New Roman" w:cs="Times New Roman"/>
                <w:sz w:val="20"/>
                <w:szCs w:val="20"/>
              </w:rPr>
              <w:t xml:space="preserve">в </w:t>
            </w:r>
            <w:r w:rsidRPr="00A05BCC">
              <w:rPr>
                <w:rFonts w:ascii="Times New Roman" w:eastAsia="Calibri" w:hAnsi="Times New Roman" w:cs="Times New Roman"/>
                <w:spacing w:val="-3"/>
                <w:sz w:val="20"/>
                <w:szCs w:val="20"/>
              </w:rPr>
              <w:t>ней</w:t>
            </w:r>
          </w:p>
          <w:p w14:paraId="427D8382" w14:textId="77777777" w:rsidR="00A05BCC" w:rsidRPr="00A05BCC" w:rsidRDefault="00A05BCC" w:rsidP="00A05BCC">
            <w:pPr>
              <w:shd w:val="clear" w:color="auto" w:fill="FFFFFF"/>
              <w:ind w:right="-108"/>
              <w:rPr>
                <w:rFonts w:ascii="Times New Roman" w:eastAsia="Calibri" w:hAnsi="Times New Roman" w:cs="Times New Roman"/>
                <w:sz w:val="20"/>
                <w:szCs w:val="20"/>
              </w:rPr>
            </w:pPr>
            <w:r w:rsidRPr="00A05BCC">
              <w:rPr>
                <w:rFonts w:ascii="Times New Roman" w:eastAsia="Calibri" w:hAnsi="Times New Roman" w:cs="Times New Roman"/>
                <w:sz w:val="20"/>
                <w:szCs w:val="20"/>
              </w:rPr>
              <w:t xml:space="preserve">главные аспекты. Классифицирует и структурирует отобранную информацию в соответствии с </w:t>
            </w:r>
            <w:r w:rsidRPr="00A05BCC">
              <w:rPr>
                <w:rFonts w:ascii="Times New Roman" w:eastAsia="Calibri" w:hAnsi="Times New Roman" w:cs="Times New Roman"/>
                <w:spacing w:val="-2"/>
                <w:sz w:val="20"/>
                <w:szCs w:val="20"/>
              </w:rPr>
              <w:t>параметрами поиска; и</w:t>
            </w:r>
            <w:r w:rsidRPr="00A05BCC">
              <w:rPr>
                <w:rFonts w:ascii="Times New Roman" w:eastAsia="Calibri" w:hAnsi="Times New Roman" w:cs="Times New Roman"/>
                <w:sz w:val="20"/>
                <w:szCs w:val="20"/>
              </w:rPr>
              <w:t xml:space="preserve">нтерпретирует полученную </w:t>
            </w:r>
            <w:r w:rsidRPr="00A05BCC">
              <w:rPr>
                <w:rFonts w:ascii="Times New Roman" w:eastAsia="Calibri" w:hAnsi="Times New Roman" w:cs="Times New Roman"/>
                <w:spacing w:val="-19"/>
                <w:sz w:val="20"/>
                <w:szCs w:val="20"/>
              </w:rPr>
              <w:t xml:space="preserve">информацию   в </w:t>
            </w:r>
            <w:r w:rsidRPr="00A05BCC">
              <w:rPr>
                <w:rFonts w:ascii="Times New Roman" w:eastAsia="Calibri" w:hAnsi="Times New Roman" w:cs="Times New Roman"/>
                <w:sz w:val="20"/>
                <w:szCs w:val="20"/>
              </w:rPr>
              <w:t>контексте профессиональной деятельности.</w:t>
            </w:r>
          </w:p>
          <w:p w14:paraId="642ADA3B" w14:textId="77777777" w:rsidR="00A05BCC" w:rsidRPr="00A05BCC" w:rsidRDefault="00A05BCC" w:rsidP="00A05BCC">
            <w:pPr>
              <w:suppressAutoHyphens/>
              <w:contextualSpacing/>
              <w:rPr>
                <w:rFonts w:ascii="Times New Roman" w:eastAsia="Calibri" w:hAnsi="Times New Roman" w:cs="Times New Roman"/>
                <w:sz w:val="20"/>
                <w:szCs w:val="20"/>
              </w:rPr>
            </w:pPr>
          </w:p>
          <w:p w14:paraId="5B02F8A0" w14:textId="77777777" w:rsidR="00A05BCC" w:rsidRPr="00A05BCC" w:rsidRDefault="00A05BCC" w:rsidP="00A05BCC">
            <w:pPr>
              <w:suppressAutoHyphens/>
              <w:contextualSpacing/>
              <w:rPr>
                <w:rFonts w:ascii="Times New Roman" w:eastAsia="Calibri" w:hAnsi="Times New Roman" w:cs="Times New Roman"/>
                <w:sz w:val="20"/>
                <w:szCs w:val="20"/>
              </w:rPr>
            </w:pPr>
            <w:r w:rsidRPr="00A05BCC">
              <w:rPr>
                <w:rFonts w:ascii="Times New Roman" w:eastAsia="Calibri" w:hAnsi="Times New Roman" w:cs="Times New Roman"/>
                <w:sz w:val="20"/>
                <w:szCs w:val="20"/>
              </w:rPr>
              <w:t xml:space="preserve">Оформляет результаты теоретической и практической деятельности в соответствии с требованиями ГОСТ </w:t>
            </w:r>
          </w:p>
          <w:p w14:paraId="1C09013F" w14:textId="77777777" w:rsidR="00A05BCC" w:rsidRPr="00A05BCC" w:rsidRDefault="00A05BCC" w:rsidP="00A05BCC">
            <w:pPr>
              <w:suppressAutoHyphens/>
              <w:contextualSpacing/>
              <w:rPr>
                <w:rFonts w:ascii="Times New Roman" w:eastAsia="Calibri" w:hAnsi="Times New Roman" w:cs="Times New Roman"/>
                <w:sz w:val="20"/>
                <w:szCs w:val="20"/>
              </w:rPr>
            </w:pPr>
          </w:p>
          <w:p w14:paraId="20818FAD" w14:textId="77777777" w:rsidR="00A05BCC" w:rsidRPr="00A05BCC" w:rsidRDefault="00A05BCC" w:rsidP="00A05BCC">
            <w:pPr>
              <w:suppressAutoHyphens/>
              <w:contextualSpacing/>
              <w:rPr>
                <w:rFonts w:ascii="Times New Roman" w:eastAsia="Calibri" w:hAnsi="Times New Roman" w:cs="Times New Roman"/>
                <w:sz w:val="20"/>
                <w:szCs w:val="20"/>
              </w:rPr>
            </w:pPr>
          </w:p>
          <w:p w14:paraId="2571A5C2" w14:textId="77777777" w:rsidR="00A05BCC" w:rsidRPr="00A05BCC" w:rsidRDefault="00A05BCC" w:rsidP="00A05BCC">
            <w:pPr>
              <w:shd w:val="clear" w:color="auto" w:fill="FFFFFF"/>
              <w:rPr>
                <w:rFonts w:ascii="Times New Roman" w:eastAsia="Calibri" w:hAnsi="Times New Roman" w:cs="Times New Roman"/>
                <w:sz w:val="20"/>
                <w:szCs w:val="20"/>
              </w:rPr>
            </w:pPr>
            <w:r w:rsidRPr="00A05BCC">
              <w:rPr>
                <w:rFonts w:ascii="Times New Roman" w:eastAsia="Calibri" w:hAnsi="Times New Roman" w:cs="Times New Roman"/>
                <w:spacing w:val="-2"/>
                <w:sz w:val="20"/>
                <w:szCs w:val="20"/>
              </w:rPr>
              <w:t>Соблюдает правила</w:t>
            </w:r>
          </w:p>
          <w:p w14:paraId="13F0C903" w14:textId="77777777" w:rsidR="00A05BCC" w:rsidRPr="00A05BCC" w:rsidRDefault="00A05BCC" w:rsidP="00A05BCC">
            <w:pPr>
              <w:shd w:val="clear" w:color="auto" w:fill="FFFFFF"/>
              <w:rPr>
                <w:rFonts w:ascii="Times New Roman" w:eastAsia="Calibri" w:hAnsi="Times New Roman" w:cs="Times New Roman"/>
                <w:sz w:val="20"/>
                <w:szCs w:val="20"/>
              </w:rPr>
            </w:pPr>
            <w:r w:rsidRPr="00A05BCC">
              <w:rPr>
                <w:rFonts w:ascii="Times New Roman" w:eastAsia="Calibri" w:hAnsi="Times New Roman" w:cs="Times New Roman"/>
                <w:sz w:val="20"/>
                <w:szCs w:val="20"/>
              </w:rPr>
              <w:t>экологической</w:t>
            </w:r>
          </w:p>
          <w:p w14:paraId="175C4126" w14:textId="77777777" w:rsidR="00A05BCC" w:rsidRPr="00A05BCC" w:rsidRDefault="00A05BCC" w:rsidP="00A05BCC">
            <w:pPr>
              <w:shd w:val="clear" w:color="auto" w:fill="FFFFFF"/>
              <w:rPr>
                <w:rFonts w:ascii="Times New Roman" w:eastAsia="Calibri" w:hAnsi="Times New Roman" w:cs="Times New Roman"/>
                <w:sz w:val="20"/>
                <w:szCs w:val="20"/>
              </w:rPr>
            </w:pPr>
            <w:r w:rsidRPr="00A05BCC">
              <w:rPr>
                <w:rFonts w:ascii="Times New Roman" w:eastAsia="Calibri" w:hAnsi="Times New Roman" w:cs="Times New Roman"/>
                <w:sz w:val="20"/>
                <w:szCs w:val="20"/>
              </w:rPr>
              <w:t>безопасности при</w:t>
            </w:r>
          </w:p>
          <w:p w14:paraId="493C061A" w14:textId="77777777" w:rsidR="00A05BCC" w:rsidRPr="00A05BCC" w:rsidRDefault="00A05BCC" w:rsidP="00A05BCC">
            <w:pPr>
              <w:shd w:val="clear" w:color="auto" w:fill="FFFFFF"/>
              <w:rPr>
                <w:rFonts w:ascii="Times New Roman" w:eastAsia="Calibri" w:hAnsi="Times New Roman" w:cs="Times New Roman"/>
                <w:sz w:val="20"/>
                <w:szCs w:val="20"/>
              </w:rPr>
            </w:pPr>
            <w:r w:rsidRPr="00A05BCC">
              <w:rPr>
                <w:rFonts w:ascii="Times New Roman" w:eastAsia="Calibri" w:hAnsi="Times New Roman" w:cs="Times New Roman"/>
                <w:sz w:val="20"/>
                <w:szCs w:val="20"/>
              </w:rPr>
              <w:t>ведении</w:t>
            </w:r>
          </w:p>
          <w:p w14:paraId="1EC2EF3C" w14:textId="77777777" w:rsidR="00A05BCC" w:rsidRPr="00A05BCC" w:rsidRDefault="00A05BCC" w:rsidP="00A05BCC">
            <w:pPr>
              <w:shd w:val="clear" w:color="auto" w:fill="FFFFFF"/>
              <w:rPr>
                <w:rFonts w:ascii="Times New Roman" w:eastAsia="Calibri" w:hAnsi="Times New Roman" w:cs="Times New Roman"/>
                <w:sz w:val="20"/>
                <w:szCs w:val="20"/>
              </w:rPr>
            </w:pPr>
            <w:r w:rsidRPr="00A05BCC">
              <w:rPr>
                <w:rFonts w:ascii="Times New Roman" w:eastAsia="Calibri" w:hAnsi="Times New Roman" w:cs="Times New Roman"/>
                <w:sz w:val="20"/>
                <w:szCs w:val="20"/>
              </w:rPr>
              <w:lastRenderedPageBreak/>
              <w:t>профессиональной</w:t>
            </w:r>
          </w:p>
          <w:p w14:paraId="376097D4" w14:textId="77777777" w:rsidR="00A05BCC" w:rsidRPr="00A05BCC" w:rsidRDefault="00A05BCC" w:rsidP="00A05BCC">
            <w:pPr>
              <w:shd w:val="clear" w:color="auto" w:fill="FFFFFF"/>
              <w:rPr>
                <w:rFonts w:ascii="Times New Roman" w:eastAsia="Calibri" w:hAnsi="Times New Roman" w:cs="Times New Roman"/>
                <w:sz w:val="20"/>
                <w:szCs w:val="20"/>
              </w:rPr>
            </w:pPr>
            <w:r w:rsidRPr="00A05BCC">
              <w:rPr>
                <w:rFonts w:ascii="Times New Roman" w:eastAsia="Calibri" w:hAnsi="Times New Roman" w:cs="Times New Roman"/>
                <w:sz w:val="20"/>
                <w:szCs w:val="20"/>
              </w:rPr>
              <w:t>деятельности;</w:t>
            </w:r>
          </w:p>
          <w:p w14:paraId="0FAD815A" w14:textId="77777777" w:rsidR="00A05BCC" w:rsidRPr="00A05BCC" w:rsidRDefault="00A05BCC" w:rsidP="00A05BCC">
            <w:pPr>
              <w:shd w:val="clear" w:color="auto" w:fill="FFFFFF"/>
              <w:ind w:right="-108"/>
              <w:rPr>
                <w:rFonts w:ascii="Times New Roman" w:eastAsia="Calibri" w:hAnsi="Times New Roman" w:cs="Times New Roman"/>
                <w:spacing w:val="-2"/>
                <w:sz w:val="20"/>
                <w:szCs w:val="20"/>
              </w:rPr>
            </w:pPr>
            <w:r w:rsidRPr="00A05BCC">
              <w:rPr>
                <w:rFonts w:ascii="Times New Roman" w:eastAsia="Calibri" w:hAnsi="Times New Roman" w:cs="Times New Roman"/>
                <w:sz w:val="20"/>
                <w:szCs w:val="20"/>
              </w:rPr>
              <w:t xml:space="preserve">Обеспечивает </w:t>
            </w:r>
            <w:r w:rsidRPr="00A05BCC">
              <w:rPr>
                <w:rFonts w:ascii="Times New Roman" w:eastAsia="Calibri" w:hAnsi="Times New Roman" w:cs="Times New Roman"/>
                <w:spacing w:val="-2"/>
                <w:sz w:val="20"/>
                <w:szCs w:val="20"/>
              </w:rPr>
              <w:t xml:space="preserve">ресурсосбережение </w:t>
            </w:r>
            <w:r w:rsidRPr="00A05BCC">
              <w:rPr>
                <w:rFonts w:ascii="Times New Roman" w:eastAsia="Calibri" w:hAnsi="Times New Roman" w:cs="Times New Roman"/>
                <w:sz w:val="20"/>
                <w:szCs w:val="20"/>
              </w:rPr>
              <w:t>на рабочем месте.</w:t>
            </w:r>
          </w:p>
          <w:p w14:paraId="0E480B4D" w14:textId="77777777" w:rsidR="00A05BCC" w:rsidRPr="00A05BCC" w:rsidRDefault="00A05BCC" w:rsidP="00A05BCC">
            <w:pPr>
              <w:shd w:val="clear" w:color="auto" w:fill="FFFFFF"/>
              <w:ind w:right="-108"/>
              <w:rPr>
                <w:rFonts w:ascii="Times New Roman" w:eastAsia="Calibri" w:hAnsi="Times New Roman" w:cs="Times New Roman"/>
                <w:spacing w:val="-2"/>
                <w:sz w:val="20"/>
                <w:szCs w:val="20"/>
              </w:rPr>
            </w:pPr>
          </w:p>
          <w:p w14:paraId="7CE645E3" w14:textId="77777777" w:rsidR="00A05BCC" w:rsidRPr="00A05BCC" w:rsidRDefault="00A05BCC" w:rsidP="00A05BCC">
            <w:pPr>
              <w:shd w:val="clear" w:color="auto" w:fill="FFFFFF"/>
              <w:ind w:right="-108"/>
              <w:rPr>
                <w:rFonts w:ascii="Times New Roman" w:eastAsia="Calibri" w:hAnsi="Times New Roman" w:cs="Times New Roman"/>
                <w:spacing w:val="-2"/>
                <w:sz w:val="20"/>
                <w:szCs w:val="20"/>
              </w:rPr>
            </w:pPr>
          </w:p>
          <w:p w14:paraId="29140928" w14:textId="77777777" w:rsidR="00A05BCC" w:rsidRPr="00A05BCC" w:rsidRDefault="00A05BCC" w:rsidP="00A05BCC">
            <w:pPr>
              <w:shd w:val="clear" w:color="auto" w:fill="FFFFFF"/>
              <w:ind w:right="-108"/>
              <w:rPr>
                <w:rFonts w:ascii="Times New Roman" w:eastAsia="Calibri" w:hAnsi="Times New Roman" w:cs="Times New Roman"/>
                <w:spacing w:val="-2"/>
                <w:sz w:val="20"/>
                <w:szCs w:val="20"/>
              </w:rPr>
            </w:pPr>
          </w:p>
          <w:p w14:paraId="00B00865" w14:textId="77777777" w:rsidR="00A05BCC" w:rsidRPr="00A05BCC" w:rsidRDefault="00A05BCC" w:rsidP="00A05BCC">
            <w:pPr>
              <w:shd w:val="clear" w:color="auto" w:fill="FFFFFF"/>
              <w:ind w:right="-108"/>
              <w:rPr>
                <w:rFonts w:ascii="Times New Roman" w:eastAsia="Calibri" w:hAnsi="Times New Roman" w:cs="Times New Roman"/>
                <w:spacing w:val="-2"/>
                <w:sz w:val="20"/>
                <w:szCs w:val="20"/>
              </w:rPr>
            </w:pPr>
          </w:p>
          <w:p w14:paraId="7C3EBB64" w14:textId="77777777" w:rsidR="00A05BCC" w:rsidRPr="00A05BCC" w:rsidRDefault="00A05BCC" w:rsidP="00A05BCC">
            <w:pPr>
              <w:shd w:val="clear" w:color="auto" w:fill="FFFFFF"/>
              <w:ind w:right="-108"/>
              <w:rPr>
                <w:rFonts w:ascii="Times New Roman" w:eastAsia="Calibri" w:hAnsi="Times New Roman" w:cs="Times New Roman"/>
                <w:sz w:val="20"/>
                <w:szCs w:val="20"/>
              </w:rPr>
            </w:pPr>
            <w:r w:rsidRPr="00A05BCC">
              <w:rPr>
                <w:rFonts w:ascii="Times New Roman" w:eastAsia="Calibri" w:hAnsi="Times New Roman" w:cs="Times New Roman"/>
                <w:spacing w:val="-2"/>
                <w:sz w:val="20"/>
                <w:szCs w:val="20"/>
              </w:rPr>
              <w:t xml:space="preserve">Владеет грамотным </w:t>
            </w:r>
            <w:r w:rsidRPr="00A05BCC">
              <w:rPr>
                <w:rFonts w:ascii="Times New Roman" w:eastAsia="Calibri" w:hAnsi="Times New Roman" w:cs="Times New Roman"/>
                <w:sz w:val="20"/>
                <w:szCs w:val="20"/>
              </w:rPr>
              <w:t xml:space="preserve">устным и письменным </w:t>
            </w:r>
            <w:r w:rsidRPr="00A05BCC">
              <w:rPr>
                <w:rFonts w:ascii="Times New Roman" w:eastAsia="Calibri" w:hAnsi="Times New Roman" w:cs="Times New Roman"/>
                <w:spacing w:val="-3"/>
                <w:sz w:val="20"/>
                <w:szCs w:val="20"/>
              </w:rPr>
              <w:t xml:space="preserve">изложением   своих </w:t>
            </w:r>
            <w:r w:rsidRPr="00A05BCC">
              <w:rPr>
                <w:rFonts w:ascii="Times New Roman" w:eastAsia="Calibri" w:hAnsi="Times New Roman" w:cs="Times New Roman"/>
                <w:sz w:val="20"/>
                <w:szCs w:val="20"/>
              </w:rPr>
              <w:t>мыслей по профессиональной тематике на государственном языке.</w:t>
            </w:r>
          </w:p>
          <w:p w14:paraId="0DA7EE15" w14:textId="77777777" w:rsidR="00A05BCC" w:rsidRPr="00A05BCC" w:rsidRDefault="00A05BCC" w:rsidP="00A05BCC">
            <w:pPr>
              <w:shd w:val="clear" w:color="auto" w:fill="FFFFFF"/>
              <w:tabs>
                <w:tab w:val="left" w:pos="1843"/>
              </w:tabs>
              <w:ind w:right="-108"/>
              <w:rPr>
                <w:rFonts w:ascii="Times New Roman" w:eastAsia="Calibri" w:hAnsi="Times New Roman" w:cs="Times New Roman"/>
                <w:sz w:val="20"/>
                <w:szCs w:val="20"/>
              </w:rPr>
            </w:pPr>
          </w:p>
          <w:p w14:paraId="7E65594B" w14:textId="77777777" w:rsidR="00A05BCC" w:rsidRPr="00A05BCC" w:rsidRDefault="00A05BCC" w:rsidP="00A05BCC">
            <w:pPr>
              <w:suppressAutoHyphens/>
              <w:contextualSpacing/>
              <w:rPr>
                <w:rFonts w:ascii="Times New Roman" w:eastAsia="Calibri" w:hAnsi="Times New Roman" w:cs="Times New Roman"/>
                <w:sz w:val="20"/>
                <w:szCs w:val="20"/>
              </w:rPr>
            </w:pPr>
          </w:p>
          <w:p w14:paraId="111F7EE5" w14:textId="77777777" w:rsidR="00A05BCC" w:rsidRPr="00A05BCC" w:rsidRDefault="00A05BCC" w:rsidP="00A05BCC">
            <w:pPr>
              <w:suppressAutoHyphens/>
              <w:contextualSpacing/>
              <w:rPr>
                <w:rFonts w:ascii="Times New Roman" w:eastAsia="Calibri" w:hAnsi="Times New Roman" w:cs="Times New Roman"/>
                <w:i/>
                <w:sz w:val="20"/>
                <w:szCs w:val="20"/>
              </w:rPr>
            </w:pPr>
          </w:p>
          <w:p w14:paraId="0053D95B" w14:textId="77777777" w:rsidR="00A05BCC" w:rsidRPr="00A05BCC" w:rsidRDefault="00A05BCC" w:rsidP="00A05BCC">
            <w:pPr>
              <w:suppressAutoHyphens/>
              <w:contextualSpacing/>
              <w:rPr>
                <w:rFonts w:ascii="Times New Roman" w:eastAsia="Calibri" w:hAnsi="Times New Roman" w:cs="Times New Roman"/>
                <w:i/>
                <w:sz w:val="20"/>
                <w:szCs w:val="20"/>
              </w:rPr>
            </w:pPr>
          </w:p>
          <w:p w14:paraId="2BC63A72" w14:textId="77777777" w:rsidR="00A05BCC" w:rsidRPr="00A05BCC" w:rsidRDefault="00A05BCC" w:rsidP="00A05BCC">
            <w:pPr>
              <w:suppressAutoHyphens/>
              <w:contextualSpacing/>
              <w:rPr>
                <w:rFonts w:ascii="Times New Roman" w:eastAsia="Calibri" w:hAnsi="Times New Roman" w:cs="Times New Roman"/>
                <w:i/>
                <w:sz w:val="20"/>
                <w:szCs w:val="20"/>
              </w:rPr>
            </w:pPr>
          </w:p>
          <w:p w14:paraId="6EBCFEB4" w14:textId="77777777" w:rsidR="00A05BCC" w:rsidRPr="00A05BCC" w:rsidRDefault="00A05BCC" w:rsidP="00A05BCC">
            <w:pPr>
              <w:suppressAutoHyphens/>
              <w:contextualSpacing/>
              <w:rPr>
                <w:rFonts w:ascii="Times New Roman" w:eastAsia="Calibri" w:hAnsi="Times New Roman" w:cs="Times New Roman"/>
                <w:i/>
                <w:sz w:val="20"/>
                <w:szCs w:val="20"/>
              </w:rPr>
            </w:pPr>
          </w:p>
          <w:p w14:paraId="63843F11" w14:textId="77777777" w:rsidR="00A05BCC" w:rsidRPr="00A05BCC" w:rsidRDefault="00A05BCC" w:rsidP="00A05BCC">
            <w:pPr>
              <w:suppressAutoHyphens/>
              <w:contextualSpacing/>
              <w:rPr>
                <w:rFonts w:ascii="Times New Roman" w:eastAsia="Calibri" w:hAnsi="Times New Roman" w:cs="Times New Roman"/>
                <w:i/>
                <w:sz w:val="20"/>
                <w:szCs w:val="20"/>
              </w:rPr>
            </w:pPr>
          </w:p>
          <w:p w14:paraId="63745CCB" w14:textId="77777777" w:rsidR="00A05BCC" w:rsidRPr="00A05BCC" w:rsidRDefault="00A05BCC" w:rsidP="00A05BCC">
            <w:pPr>
              <w:suppressAutoHyphens/>
              <w:contextualSpacing/>
              <w:rPr>
                <w:rFonts w:ascii="Times New Roman" w:eastAsia="Calibri" w:hAnsi="Times New Roman" w:cs="Times New Roman"/>
                <w:i/>
                <w:sz w:val="20"/>
                <w:szCs w:val="20"/>
              </w:rPr>
            </w:pPr>
          </w:p>
          <w:p w14:paraId="0218CDFD" w14:textId="77777777" w:rsidR="00A05BCC" w:rsidRPr="00A05BCC" w:rsidRDefault="00A05BCC" w:rsidP="00A05BCC">
            <w:pPr>
              <w:suppressAutoHyphens/>
              <w:contextualSpacing/>
              <w:rPr>
                <w:rFonts w:ascii="Times New Roman" w:eastAsia="Calibri" w:hAnsi="Times New Roman" w:cs="Times New Roman"/>
                <w:i/>
                <w:sz w:val="20"/>
                <w:szCs w:val="20"/>
              </w:rPr>
            </w:pPr>
          </w:p>
          <w:p w14:paraId="0CA30827" w14:textId="77777777" w:rsidR="00A05BCC" w:rsidRPr="00A05BCC" w:rsidRDefault="00A05BCC" w:rsidP="00A05BCC">
            <w:pPr>
              <w:suppressAutoHyphens/>
              <w:contextualSpacing/>
              <w:rPr>
                <w:rFonts w:ascii="Times New Roman" w:eastAsia="Calibri" w:hAnsi="Times New Roman" w:cs="Times New Roman"/>
                <w:i/>
                <w:sz w:val="20"/>
                <w:szCs w:val="20"/>
              </w:rPr>
            </w:pPr>
          </w:p>
          <w:p w14:paraId="657C7E35" w14:textId="77777777" w:rsidR="00A05BCC" w:rsidRPr="00A05BCC" w:rsidRDefault="00A05BCC" w:rsidP="00A05BCC">
            <w:pPr>
              <w:suppressAutoHyphens/>
              <w:contextualSpacing/>
              <w:rPr>
                <w:rFonts w:ascii="Times New Roman" w:eastAsia="Calibri" w:hAnsi="Times New Roman" w:cs="Times New Roman"/>
                <w:i/>
                <w:sz w:val="20"/>
                <w:szCs w:val="20"/>
              </w:rPr>
            </w:pPr>
          </w:p>
          <w:p w14:paraId="7402B75E" w14:textId="77777777" w:rsidR="00A05BCC" w:rsidRPr="00A05BCC" w:rsidRDefault="00A05BCC" w:rsidP="00A05BCC">
            <w:pPr>
              <w:shd w:val="clear" w:color="auto" w:fill="FFFFFF"/>
              <w:ind w:right="-108"/>
              <w:rPr>
                <w:rFonts w:ascii="Times New Roman" w:eastAsia="Calibri" w:hAnsi="Times New Roman" w:cs="Times New Roman"/>
                <w:sz w:val="20"/>
                <w:szCs w:val="20"/>
              </w:rPr>
            </w:pPr>
            <w:r w:rsidRPr="00A05BCC">
              <w:rPr>
                <w:rFonts w:ascii="Times New Roman" w:eastAsia="Calibri" w:hAnsi="Times New Roman" w:cs="Times New Roman"/>
                <w:sz w:val="20"/>
                <w:szCs w:val="20"/>
              </w:rPr>
              <w:t>Распознает сложные</w:t>
            </w:r>
          </w:p>
          <w:p w14:paraId="2741994C" w14:textId="77777777" w:rsidR="00A05BCC" w:rsidRPr="00A05BCC" w:rsidRDefault="00A05BCC" w:rsidP="00A05BCC">
            <w:pPr>
              <w:shd w:val="clear" w:color="auto" w:fill="FFFFFF"/>
              <w:ind w:right="-108"/>
              <w:rPr>
                <w:rFonts w:ascii="Times New Roman" w:eastAsia="Calibri" w:hAnsi="Times New Roman" w:cs="Times New Roman"/>
                <w:sz w:val="20"/>
                <w:szCs w:val="20"/>
              </w:rPr>
            </w:pPr>
            <w:r w:rsidRPr="00A05BCC">
              <w:rPr>
                <w:rFonts w:ascii="Times New Roman" w:eastAsia="Calibri" w:hAnsi="Times New Roman" w:cs="Times New Roman"/>
                <w:sz w:val="20"/>
                <w:szCs w:val="20"/>
              </w:rPr>
              <w:t xml:space="preserve">проблемные ситуации в различных </w:t>
            </w:r>
            <w:r w:rsidRPr="00A05BCC">
              <w:rPr>
                <w:rFonts w:ascii="Times New Roman" w:eastAsia="Calibri" w:hAnsi="Times New Roman" w:cs="Times New Roman"/>
                <w:spacing w:val="-2"/>
                <w:sz w:val="20"/>
                <w:szCs w:val="20"/>
              </w:rPr>
              <w:t>контекстах.</w:t>
            </w:r>
          </w:p>
          <w:p w14:paraId="1AA2ADBC" w14:textId="77777777" w:rsidR="00A05BCC" w:rsidRPr="00A05BCC" w:rsidRDefault="00A05BCC" w:rsidP="00A05BCC">
            <w:pPr>
              <w:shd w:val="clear" w:color="auto" w:fill="FFFFFF"/>
              <w:ind w:right="-108"/>
              <w:rPr>
                <w:rFonts w:ascii="Times New Roman" w:eastAsia="Calibri" w:hAnsi="Times New Roman" w:cs="Times New Roman"/>
                <w:sz w:val="20"/>
                <w:szCs w:val="20"/>
              </w:rPr>
            </w:pPr>
            <w:r w:rsidRPr="00A05BCC">
              <w:rPr>
                <w:rFonts w:ascii="Times New Roman" w:eastAsia="Calibri" w:hAnsi="Times New Roman" w:cs="Times New Roman"/>
                <w:spacing w:val="-2"/>
                <w:sz w:val="20"/>
                <w:szCs w:val="20"/>
              </w:rPr>
              <w:t xml:space="preserve">Определяет этапы </w:t>
            </w:r>
            <w:r w:rsidRPr="00A05BCC">
              <w:rPr>
                <w:rFonts w:ascii="Times New Roman" w:eastAsia="Calibri" w:hAnsi="Times New Roman" w:cs="Times New Roman"/>
                <w:sz w:val="20"/>
                <w:szCs w:val="20"/>
              </w:rPr>
              <w:t>решения задачи.</w:t>
            </w:r>
          </w:p>
          <w:p w14:paraId="6DEFD6D1" w14:textId="77777777" w:rsidR="00A05BCC" w:rsidRPr="00A05BCC" w:rsidRDefault="00A05BCC" w:rsidP="00A05BCC">
            <w:pPr>
              <w:shd w:val="clear" w:color="auto" w:fill="FFFFFF"/>
              <w:ind w:right="-108"/>
              <w:rPr>
                <w:rFonts w:ascii="Times New Roman" w:eastAsia="Calibri" w:hAnsi="Times New Roman" w:cs="Times New Roman"/>
                <w:sz w:val="20"/>
                <w:szCs w:val="20"/>
              </w:rPr>
            </w:pPr>
            <w:r w:rsidRPr="00A05BCC">
              <w:rPr>
                <w:rFonts w:ascii="Times New Roman" w:eastAsia="Calibri" w:hAnsi="Times New Roman" w:cs="Times New Roman"/>
                <w:sz w:val="20"/>
                <w:szCs w:val="20"/>
              </w:rPr>
              <w:t xml:space="preserve">Определяет </w:t>
            </w:r>
            <w:r w:rsidRPr="00A05BCC">
              <w:rPr>
                <w:rFonts w:ascii="Times New Roman" w:eastAsia="Calibri" w:hAnsi="Times New Roman" w:cs="Times New Roman"/>
                <w:spacing w:val="-2"/>
                <w:sz w:val="20"/>
                <w:szCs w:val="20"/>
              </w:rPr>
              <w:t xml:space="preserve">потребности в </w:t>
            </w:r>
            <w:r w:rsidRPr="00A05BCC">
              <w:rPr>
                <w:rFonts w:ascii="Times New Roman" w:eastAsia="Calibri" w:hAnsi="Times New Roman" w:cs="Times New Roman"/>
                <w:sz w:val="20"/>
                <w:szCs w:val="20"/>
              </w:rPr>
              <w:t>информации.</w:t>
            </w:r>
          </w:p>
          <w:p w14:paraId="251101BE" w14:textId="77777777" w:rsidR="00A05BCC" w:rsidRPr="00A05BCC" w:rsidRDefault="00A05BCC" w:rsidP="00A05BCC">
            <w:pPr>
              <w:shd w:val="clear" w:color="auto" w:fill="FFFFFF"/>
              <w:ind w:right="-108"/>
              <w:rPr>
                <w:rFonts w:ascii="Times New Roman" w:eastAsia="Calibri" w:hAnsi="Times New Roman" w:cs="Times New Roman"/>
                <w:sz w:val="20"/>
                <w:szCs w:val="20"/>
              </w:rPr>
            </w:pPr>
            <w:r w:rsidRPr="00A05BCC">
              <w:rPr>
                <w:rFonts w:ascii="Times New Roman" w:eastAsia="Calibri" w:hAnsi="Times New Roman" w:cs="Times New Roman"/>
                <w:spacing w:val="-2"/>
                <w:sz w:val="20"/>
                <w:szCs w:val="20"/>
              </w:rPr>
              <w:t xml:space="preserve">Выявляет все </w:t>
            </w:r>
            <w:r w:rsidRPr="00A05BCC">
              <w:rPr>
                <w:rFonts w:ascii="Times New Roman" w:eastAsia="Calibri" w:hAnsi="Times New Roman" w:cs="Times New Roman"/>
                <w:sz w:val="20"/>
                <w:szCs w:val="20"/>
              </w:rPr>
              <w:t xml:space="preserve">возможные источники необходимых ресурсов, в том </w:t>
            </w:r>
            <w:r w:rsidRPr="00A05BCC">
              <w:rPr>
                <w:rFonts w:ascii="Times New Roman" w:eastAsia="Calibri" w:hAnsi="Times New Roman" w:cs="Times New Roman"/>
                <w:spacing w:val="-2"/>
                <w:sz w:val="20"/>
                <w:szCs w:val="20"/>
              </w:rPr>
              <w:t xml:space="preserve">числе неочевидных. </w:t>
            </w:r>
            <w:r w:rsidRPr="00A05BCC">
              <w:rPr>
                <w:rFonts w:ascii="Times New Roman" w:eastAsia="Calibri" w:hAnsi="Times New Roman" w:cs="Times New Roman"/>
                <w:sz w:val="20"/>
                <w:szCs w:val="20"/>
              </w:rPr>
              <w:t>Разрабатывает детальный план действий</w:t>
            </w:r>
          </w:p>
          <w:p w14:paraId="187CAC91" w14:textId="77777777" w:rsidR="00A05BCC" w:rsidRPr="00A05BCC" w:rsidRDefault="00A05BCC" w:rsidP="00A05BCC">
            <w:pPr>
              <w:suppressAutoHyphens/>
              <w:contextualSpacing/>
              <w:rPr>
                <w:rFonts w:ascii="Times New Roman" w:eastAsia="Calibri" w:hAnsi="Times New Roman" w:cs="Times New Roman"/>
                <w:sz w:val="20"/>
                <w:szCs w:val="20"/>
              </w:rPr>
            </w:pPr>
            <w:r w:rsidRPr="00A05BCC">
              <w:rPr>
                <w:rFonts w:ascii="Times New Roman" w:eastAsia="Calibri" w:hAnsi="Times New Roman" w:cs="Times New Roman"/>
                <w:sz w:val="20"/>
                <w:szCs w:val="20"/>
              </w:rPr>
              <w:t xml:space="preserve">Дает оценку плюсов и минусов полученного результата </w:t>
            </w:r>
            <w:r w:rsidRPr="00A05BCC">
              <w:rPr>
                <w:rFonts w:ascii="Times New Roman" w:eastAsia="Calibri" w:hAnsi="Times New Roman" w:cs="Times New Roman"/>
                <w:spacing w:val="-2"/>
                <w:sz w:val="20"/>
                <w:szCs w:val="20"/>
              </w:rPr>
              <w:t xml:space="preserve">выполнения плана и </w:t>
            </w:r>
            <w:r w:rsidRPr="00A05BCC">
              <w:rPr>
                <w:rFonts w:ascii="Times New Roman" w:eastAsia="Calibri" w:hAnsi="Times New Roman" w:cs="Times New Roman"/>
                <w:sz w:val="20"/>
                <w:szCs w:val="20"/>
              </w:rPr>
              <w:t>способов его реализации.</w:t>
            </w:r>
          </w:p>
          <w:p w14:paraId="01F508A7" w14:textId="77777777" w:rsidR="00A05BCC" w:rsidRPr="00A05BCC" w:rsidRDefault="00A05BCC" w:rsidP="00A05BCC">
            <w:pPr>
              <w:suppressAutoHyphens/>
              <w:contextualSpacing/>
              <w:rPr>
                <w:rFonts w:ascii="Times New Roman" w:eastAsia="Calibri" w:hAnsi="Times New Roman" w:cs="Times New Roman"/>
                <w:i/>
                <w:sz w:val="20"/>
                <w:szCs w:val="20"/>
              </w:rPr>
            </w:pPr>
          </w:p>
          <w:p w14:paraId="30599735" w14:textId="77777777" w:rsidR="00A05BCC" w:rsidRPr="00A05BCC" w:rsidRDefault="00A05BCC" w:rsidP="00A05BCC">
            <w:pPr>
              <w:suppressAutoHyphens/>
              <w:contextualSpacing/>
              <w:rPr>
                <w:rFonts w:ascii="Times New Roman" w:eastAsia="Calibri" w:hAnsi="Times New Roman" w:cs="Times New Roman"/>
                <w:i/>
                <w:sz w:val="20"/>
                <w:szCs w:val="20"/>
              </w:rPr>
            </w:pPr>
          </w:p>
          <w:p w14:paraId="780A89FE" w14:textId="77777777" w:rsidR="00A05BCC" w:rsidRPr="00A05BCC" w:rsidRDefault="00A05BCC" w:rsidP="00A05BCC">
            <w:pPr>
              <w:suppressAutoHyphens/>
              <w:contextualSpacing/>
              <w:rPr>
                <w:rFonts w:ascii="Times New Roman" w:eastAsia="Calibri" w:hAnsi="Times New Roman" w:cs="Times New Roman"/>
                <w:i/>
                <w:sz w:val="20"/>
                <w:szCs w:val="20"/>
              </w:rPr>
            </w:pPr>
          </w:p>
          <w:p w14:paraId="475CDFE4" w14:textId="77777777" w:rsidR="00A05BCC" w:rsidRPr="00A05BCC" w:rsidRDefault="00A05BCC" w:rsidP="00A05BCC">
            <w:pPr>
              <w:suppressAutoHyphens/>
              <w:contextualSpacing/>
              <w:rPr>
                <w:rFonts w:ascii="Times New Roman" w:eastAsia="Calibri" w:hAnsi="Times New Roman" w:cs="Times New Roman"/>
                <w:i/>
                <w:sz w:val="20"/>
                <w:szCs w:val="20"/>
              </w:rPr>
            </w:pPr>
          </w:p>
          <w:p w14:paraId="5106092A" w14:textId="77777777" w:rsidR="00A05BCC" w:rsidRPr="00A05BCC" w:rsidRDefault="00A05BCC" w:rsidP="00A05BCC">
            <w:pPr>
              <w:suppressAutoHyphens/>
              <w:contextualSpacing/>
              <w:rPr>
                <w:rFonts w:ascii="Times New Roman" w:eastAsia="Calibri" w:hAnsi="Times New Roman" w:cs="Times New Roman"/>
                <w:i/>
                <w:sz w:val="20"/>
                <w:szCs w:val="20"/>
              </w:rPr>
            </w:pPr>
          </w:p>
          <w:p w14:paraId="6F9A7A34" w14:textId="77777777" w:rsidR="00A05BCC" w:rsidRPr="00A05BCC" w:rsidRDefault="00A05BCC" w:rsidP="00A05BCC">
            <w:pPr>
              <w:suppressAutoHyphens/>
              <w:contextualSpacing/>
              <w:rPr>
                <w:rFonts w:ascii="Times New Roman" w:eastAsia="Calibri" w:hAnsi="Times New Roman" w:cs="Times New Roman"/>
                <w:i/>
                <w:sz w:val="20"/>
                <w:szCs w:val="20"/>
              </w:rPr>
            </w:pPr>
          </w:p>
          <w:p w14:paraId="144F16F4" w14:textId="77777777" w:rsidR="00A05BCC" w:rsidRPr="00A05BCC" w:rsidRDefault="00A05BCC" w:rsidP="00A05BCC">
            <w:pPr>
              <w:suppressAutoHyphens/>
              <w:contextualSpacing/>
              <w:rPr>
                <w:rFonts w:ascii="Times New Roman" w:eastAsia="Calibri" w:hAnsi="Times New Roman" w:cs="Times New Roman"/>
                <w:i/>
                <w:sz w:val="20"/>
                <w:szCs w:val="20"/>
              </w:rPr>
            </w:pPr>
          </w:p>
          <w:p w14:paraId="39303E12" w14:textId="77777777" w:rsidR="00A05BCC" w:rsidRPr="00A05BCC" w:rsidRDefault="00A05BCC" w:rsidP="00A05BCC">
            <w:pPr>
              <w:suppressAutoHyphens/>
              <w:contextualSpacing/>
              <w:rPr>
                <w:rFonts w:ascii="Times New Roman" w:eastAsia="Calibri" w:hAnsi="Times New Roman" w:cs="Times New Roman"/>
                <w:i/>
                <w:sz w:val="20"/>
                <w:szCs w:val="20"/>
              </w:rPr>
            </w:pPr>
          </w:p>
          <w:p w14:paraId="0ACA118F" w14:textId="77777777" w:rsidR="00A05BCC" w:rsidRPr="00A05BCC" w:rsidRDefault="00A05BCC" w:rsidP="00A05BCC">
            <w:pPr>
              <w:suppressAutoHyphens/>
              <w:contextualSpacing/>
              <w:rPr>
                <w:rFonts w:ascii="Times New Roman" w:eastAsia="Calibri" w:hAnsi="Times New Roman" w:cs="Times New Roman"/>
                <w:i/>
                <w:sz w:val="20"/>
                <w:szCs w:val="20"/>
              </w:rPr>
            </w:pPr>
          </w:p>
          <w:p w14:paraId="05104656" w14:textId="77777777" w:rsidR="00A05BCC" w:rsidRPr="00A05BCC" w:rsidRDefault="00A05BCC" w:rsidP="00A05BCC">
            <w:pPr>
              <w:suppressAutoHyphens/>
              <w:contextualSpacing/>
              <w:rPr>
                <w:rFonts w:ascii="Times New Roman" w:eastAsia="Calibri" w:hAnsi="Times New Roman" w:cs="Times New Roman"/>
                <w:i/>
                <w:sz w:val="20"/>
                <w:szCs w:val="20"/>
              </w:rPr>
            </w:pPr>
          </w:p>
          <w:p w14:paraId="5C670B3C" w14:textId="77777777" w:rsidR="00A05BCC" w:rsidRPr="00A05BCC" w:rsidRDefault="00A05BCC" w:rsidP="00A05BCC">
            <w:pPr>
              <w:suppressAutoHyphens/>
              <w:contextualSpacing/>
              <w:rPr>
                <w:rFonts w:ascii="Times New Roman" w:eastAsia="Calibri" w:hAnsi="Times New Roman" w:cs="Times New Roman"/>
                <w:i/>
                <w:sz w:val="20"/>
                <w:szCs w:val="20"/>
              </w:rPr>
            </w:pPr>
          </w:p>
          <w:p w14:paraId="7826ED43" w14:textId="77777777" w:rsidR="00A05BCC" w:rsidRPr="00A05BCC" w:rsidRDefault="00A05BCC" w:rsidP="00A05BCC">
            <w:pPr>
              <w:suppressAutoHyphens/>
              <w:contextualSpacing/>
              <w:rPr>
                <w:rFonts w:ascii="Times New Roman" w:eastAsia="Calibri" w:hAnsi="Times New Roman" w:cs="Times New Roman"/>
                <w:i/>
                <w:sz w:val="20"/>
                <w:szCs w:val="20"/>
              </w:rPr>
            </w:pPr>
          </w:p>
          <w:p w14:paraId="086915D6" w14:textId="77777777" w:rsidR="00A05BCC" w:rsidRPr="00A05BCC" w:rsidRDefault="00A05BCC" w:rsidP="00A05BCC">
            <w:pPr>
              <w:suppressAutoHyphens/>
              <w:contextualSpacing/>
              <w:rPr>
                <w:rFonts w:ascii="Times New Roman" w:eastAsia="Calibri" w:hAnsi="Times New Roman" w:cs="Times New Roman"/>
                <w:i/>
                <w:sz w:val="20"/>
                <w:szCs w:val="20"/>
              </w:rPr>
            </w:pPr>
          </w:p>
          <w:p w14:paraId="427754D6" w14:textId="77777777" w:rsidR="00A05BCC" w:rsidRPr="00A05BCC" w:rsidRDefault="00A05BCC" w:rsidP="00A05BCC">
            <w:pPr>
              <w:suppressAutoHyphens/>
              <w:contextualSpacing/>
              <w:rPr>
                <w:rFonts w:ascii="Times New Roman" w:eastAsia="Calibri" w:hAnsi="Times New Roman" w:cs="Times New Roman"/>
                <w:i/>
                <w:sz w:val="20"/>
                <w:szCs w:val="20"/>
              </w:rPr>
            </w:pPr>
          </w:p>
          <w:p w14:paraId="76FE6204" w14:textId="77777777" w:rsidR="00A05BCC" w:rsidRPr="00A05BCC" w:rsidRDefault="00A05BCC" w:rsidP="00A05BCC">
            <w:pPr>
              <w:shd w:val="clear" w:color="auto" w:fill="FFFFFF"/>
              <w:ind w:right="-108"/>
              <w:rPr>
                <w:rFonts w:ascii="Times New Roman" w:eastAsia="Calibri" w:hAnsi="Times New Roman" w:cs="Times New Roman"/>
                <w:sz w:val="20"/>
                <w:szCs w:val="20"/>
              </w:rPr>
            </w:pPr>
            <w:r w:rsidRPr="00A05BCC">
              <w:rPr>
                <w:rFonts w:ascii="Times New Roman" w:eastAsia="Calibri" w:hAnsi="Times New Roman" w:cs="Times New Roman"/>
                <w:spacing w:val="-2"/>
                <w:sz w:val="20"/>
                <w:szCs w:val="20"/>
              </w:rPr>
              <w:t xml:space="preserve">Применяет средства </w:t>
            </w:r>
            <w:r w:rsidRPr="00A05BCC">
              <w:rPr>
                <w:rFonts w:ascii="Times New Roman" w:eastAsia="Calibri" w:hAnsi="Times New Roman" w:cs="Times New Roman"/>
                <w:sz w:val="20"/>
                <w:szCs w:val="20"/>
              </w:rPr>
              <w:t>информатизации и</w:t>
            </w:r>
          </w:p>
          <w:p w14:paraId="18033036" w14:textId="77777777" w:rsidR="00A05BCC" w:rsidRPr="00A05BCC" w:rsidRDefault="00A05BCC" w:rsidP="00A05BCC">
            <w:pPr>
              <w:shd w:val="clear" w:color="auto" w:fill="FFFFFF"/>
              <w:ind w:right="-108"/>
              <w:rPr>
                <w:rFonts w:ascii="Times New Roman" w:eastAsia="Calibri" w:hAnsi="Times New Roman" w:cs="Times New Roman"/>
                <w:sz w:val="20"/>
                <w:szCs w:val="20"/>
              </w:rPr>
            </w:pPr>
            <w:r w:rsidRPr="00A05BCC">
              <w:rPr>
                <w:rFonts w:ascii="Times New Roman" w:eastAsia="Calibri" w:hAnsi="Times New Roman" w:cs="Times New Roman"/>
                <w:sz w:val="20"/>
                <w:szCs w:val="20"/>
              </w:rPr>
              <w:t>Информационных технологий для</w:t>
            </w:r>
          </w:p>
          <w:p w14:paraId="4D5D4BBA" w14:textId="77777777" w:rsidR="00A05BCC" w:rsidRPr="00A05BCC" w:rsidRDefault="00A05BCC" w:rsidP="00A05BCC">
            <w:pPr>
              <w:shd w:val="clear" w:color="auto" w:fill="FFFFFF"/>
              <w:ind w:right="-108"/>
              <w:rPr>
                <w:rFonts w:ascii="Times New Roman" w:eastAsia="Calibri" w:hAnsi="Times New Roman" w:cs="Times New Roman"/>
                <w:sz w:val="20"/>
                <w:szCs w:val="20"/>
              </w:rPr>
            </w:pPr>
            <w:r w:rsidRPr="00A05BCC">
              <w:rPr>
                <w:rFonts w:ascii="Times New Roman" w:eastAsia="Calibri" w:hAnsi="Times New Roman" w:cs="Times New Roman"/>
                <w:sz w:val="20"/>
                <w:szCs w:val="20"/>
              </w:rPr>
              <w:t>Реализации профессиональной</w:t>
            </w:r>
          </w:p>
          <w:p w14:paraId="0F2EFCAF" w14:textId="77777777" w:rsidR="00A05BCC" w:rsidRPr="00A05BCC" w:rsidRDefault="00A05BCC" w:rsidP="00A05BCC">
            <w:pPr>
              <w:shd w:val="clear" w:color="auto" w:fill="FFFFFF"/>
              <w:tabs>
                <w:tab w:val="left" w:pos="1843"/>
              </w:tabs>
              <w:ind w:right="-108"/>
              <w:rPr>
                <w:rFonts w:ascii="Times New Roman" w:eastAsia="Calibri" w:hAnsi="Times New Roman" w:cs="Times New Roman"/>
                <w:sz w:val="20"/>
                <w:szCs w:val="20"/>
              </w:rPr>
            </w:pPr>
            <w:r w:rsidRPr="00A05BCC">
              <w:rPr>
                <w:rFonts w:ascii="Times New Roman" w:eastAsia="Calibri" w:hAnsi="Times New Roman" w:cs="Times New Roman"/>
                <w:sz w:val="20"/>
                <w:szCs w:val="20"/>
              </w:rPr>
              <w:t xml:space="preserve">деятельности. Планирует информационный </w:t>
            </w:r>
            <w:r w:rsidRPr="00A05BCC">
              <w:rPr>
                <w:rFonts w:ascii="Times New Roman" w:eastAsia="Calibri" w:hAnsi="Times New Roman" w:cs="Times New Roman"/>
                <w:spacing w:val="-6"/>
                <w:sz w:val="20"/>
                <w:szCs w:val="20"/>
              </w:rPr>
              <w:t xml:space="preserve">поиск   из   широкого </w:t>
            </w:r>
            <w:r w:rsidRPr="00A05BCC">
              <w:rPr>
                <w:rFonts w:ascii="Times New Roman" w:eastAsia="Calibri" w:hAnsi="Times New Roman" w:cs="Times New Roman"/>
                <w:spacing w:val="-8"/>
                <w:sz w:val="20"/>
                <w:szCs w:val="20"/>
              </w:rPr>
              <w:t xml:space="preserve">набора источников, </w:t>
            </w:r>
            <w:r w:rsidRPr="00A05BCC">
              <w:rPr>
                <w:rFonts w:ascii="Times New Roman" w:eastAsia="Calibri" w:hAnsi="Times New Roman" w:cs="Times New Roman"/>
                <w:spacing w:val="-2"/>
                <w:sz w:val="20"/>
                <w:szCs w:val="20"/>
              </w:rPr>
              <w:t xml:space="preserve">необходимого </w:t>
            </w:r>
            <w:r w:rsidRPr="00A05BCC">
              <w:rPr>
                <w:rFonts w:ascii="Times New Roman" w:eastAsia="Calibri" w:hAnsi="Times New Roman" w:cs="Times New Roman"/>
                <w:spacing w:val="-3"/>
                <w:sz w:val="20"/>
                <w:szCs w:val="20"/>
              </w:rPr>
              <w:t xml:space="preserve">для </w:t>
            </w:r>
            <w:r w:rsidRPr="00A05BCC">
              <w:rPr>
                <w:rFonts w:ascii="Times New Roman" w:eastAsia="Calibri" w:hAnsi="Times New Roman" w:cs="Times New Roman"/>
                <w:sz w:val="20"/>
                <w:szCs w:val="20"/>
              </w:rPr>
              <w:t xml:space="preserve">выполнения </w:t>
            </w:r>
            <w:r w:rsidRPr="00A05BCC">
              <w:rPr>
                <w:rFonts w:ascii="Times New Roman" w:eastAsia="Calibri" w:hAnsi="Times New Roman" w:cs="Times New Roman"/>
                <w:spacing w:val="-2"/>
                <w:sz w:val="20"/>
                <w:szCs w:val="20"/>
              </w:rPr>
              <w:t xml:space="preserve">профессиональных </w:t>
            </w:r>
            <w:r w:rsidRPr="00A05BCC">
              <w:rPr>
                <w:rFonts w:ascii="Times New Roman" w:eastAsia="Calibri" w:hAnsi="Times New Roman" w:cs="Times New Roman"/>
                <w:sz w:val="20"/>
                <w:szCs w:val="20"/>
              </w:rPr>
              <w:t>задач.</w:t>
            </w:r>
          </w:p>
          <w:p w14:paraId="18A07E73" w14:textId="77777777" w:rsidR="00A05BCC" w:rsidRPr="00A05BCC" w:rsidRDefault="00A05BCC" w:rsidP="00A05BCC">
            <w:pPr>
              <w:shd w:val="clear" w:color="auto" w:fill="FFFFFF"/>
              <w:tabs>
                <w:tab w:val="left" w:pos="1330"/>
                <w:tab w:val="left" w:pos="1829"/>
              </w:tabs>
              <w:ind w:right="-108"/>
              <w:rPr>
                <w:rFonts w:ascii="Times New Roman" w:eastAsia="Calibri" w:hAnsi="Times New Roman" w:cs="Times New Roman"/>
                <w:sz w:val="20"/>
                <w:szCs w:val="20"/>
              </w:rPr>
            </w:pPr>
            <w:r w:rsidRPr="00A05BCC">
              <w:rPr>
                <w:rFonts w:ascii="Times New Roman" w:eastAsia="Calibri" w:hAnsi="Times New Roman" w:cs="Times New Roman"/>
                <w:spacing w:val="-7"/>
                <w:sz w:val="20"/>
                <w:szCs w:val="20"/>
              </w:rPr>
              <w:t xml:space="preserve">Проводит    анализ </w:t>
            </w:r>
            <w:r w:rsidRPr="00A05BCC">
              <w:rPr>
                <w:rFonts w:ascii="Times New Roman" w:eastAsia="Calibri" w:hAnsi="Times New Roman" w:cs="Times New Roman"/>
                <w:sz w:val="20"/>
                <w:szCs w:val="20"/>
              </w:rPr>
              <w:t xml:space="preserve">полученной информации, </w:t>
            </w:r>
            <w:r w:rsidRPr="00A05BCC">
              <w:rPr>
                <w:rFonts w:ascii="Times New Roman" w:eastAsia="Calibri" w:hAnsi="Times New Roman" w:cs="Times New Roman"/>
                <w:spacing w:val="-3"/>
                <w:sz w:val="20"/>
                <w:szCs w:val="20"/>
              </w:rPr>
              <w:t xml:space="preserve">выделяет </w:t>
            </w:r>
            <w:r w:rsidRPr="00A05BCC">
              <w:rPr>
                <w:rFonts w:ascii="Times New Roman" w:eastAsia="Calibri" w:hAnsi="Times New Roman" w:cs="Times New Roman"/>
                <w:sz w:val="20"/>
                <w:szCs w:val="20"/>
              </w:rPr>
              <w:t xml:space="preserve">в </w:t>
            </w:r>
            <w:r w:rsidRPr="00A05BCC">
              <w:rPr>
                <w:rFonts w:ascii="Times New Roman" w:eastAsia="Calibri" w:hAnsi="Times New Roman" w:cs="Times New Roman"/>
                <w:spacing w:val="-3"/>
                <w:sz w:val="20"/>
                <w:szCs w:val="20"/>
              </w:rPr>
              <w:t>ней</w:t>
            </w:r>
          </w:p>
          <w:p w14:paraId="601FB015" w14:textId="77777777" w:rsidR="00A05BCC" w:rsidRPr="00A05BCC" w:rsidRDefault="00A05BCC" w:rsidP="00A05BCC">
            <w:pPr>
              <w:shd w:val="clear" w:color="auto" w:fill="FFFFFF"/>
              <w:ind w:right="-108"/>
              <w:rPr>
                <w:rFonts w:ascii="Times New Roman" w:eastAsia="Calibri" w:hAnsi="Times New Roman" w:cs="Times New Roman"/>
                <w:sz w:val="20"/>
                <w:szCs w:val="20"/>
              </w:rPr>
            </w:pPr>
            <w:r w:rsidRPr="00A05BCC">
              <w:rPr>
                <w:rFonts w:ascii="Times New Roman" w:eastAsia="Calibri" w:hAnsi="Times New Roman" w:cs="Times New Roman"/>
                <w:sz w:val="20"/>
                <w:szCs w:val="20"/>
              </w:rPr>
              <w:t xml:space="preserve">главные аспекты. Классифицирует и структурирует отобранную </w:t>
            </w:r>
            <w:r w:rsidRPr="00A05BCC">
              <w:rPr>
                <w:rFonts w:ascii="Times New Roman" w:eastAsia="Calibri" w:hAnsi="Times New Roman" w:cs="Times New Roman"/>
                <w:sz w:val="20"/>
                <w:szCs w:val="20"/>
              </w:rPr>
              <w:lastRenderedPageBreak/>
              <w:t xml:space="preserve">информацию в соответствии с </w:t>
            </w:r>
            <w:r w:rsidRPr="00A05BCC">
              <w:rPr>
                <w:rFonts w:ascii="Times New Roman" w:eastAsia="Calibri" w:hAnsi="Times New Roman" w:cs="Times New Roman"/>
                <w:spacing w:val="-2"/>
                <w:sz w:val="20"/>
                <w:szCs w:val="20"/>
              </w:rPr>
              <w:t>параметрами поиска; и</w:t>
            </w:r>
            <w:r w:rsidRPr="00A05BCC">
              <w:rPr>
                <w:rFonts w:ascii="Times New Roman" w:eastAsia="Calibri" w:hAnsi="Times New Roman" w:cs="Times New Roman"/>
                <w:sz w:val="20"/>
                <w:szCs w:val="20"/>
              </w:rPr>
              <w:t xml:space="preserve">нтерпретирует полученную </w:t>
            </w:r>
            <w:r w:rsidRPr="00A05BCC">
              <w:rPr>
                <w:rFonts w:ascii="Times New Roman" w:eastAsia="Calibri" w:hAnsi="Times New Roman" w:cs="Times New Roman"/>
                <w:spacing w:val="-19"/>
                <w:sz w:val="20"/>
                <w:szCs w:val="20"/>
              </w:rPr>
              <w:t xml:space="preserve">информацию   в </w:t>
            </w:r>
            <w:r w:rsidRPr="00A05BCC">
              <w:rPr>
                <w:rFonts w:ascii="Times New Roman" w:eastAsia="Calibri" w:hAnsi="Times New Roman" w:cs="Times New Roman"/>
                <w:sz w:val="20"/>
                <w:szCs w:val="20"/>
              </w:rPr>
              <w:t>контексте профессиональной деятельности.</w:t>
            </w:r>
          </w:p>
          <w:p w14:paraId="3AB2F936" w14:textId="77777777" w:rsidR="00A05BCC" w:rsidRPr="00A05BCC" w:rsidRDefault="00A05BCC" w:rsidP="00A05BCC">
            <w:pPr>
              <w:suppressAutoHyphens/>
              <w:contextualSpacing/>
              <w:rPr>
                <w:rFonts w:ascii="Times New Roman" w:eastAsia="Calibri" w:hAnsi="Times New Roman" w:cs="Times New Roman"/>
                <w:sz w:val="20"/>
                <w:szCs w:val="20"/>
              </w:rPr>
            </w:pPr>
          </w:p>
          <w:p w14:paraId="7F0F4F73" w14:textId="77777777" w:rsidR="00A05BCC" w:rsidRPr="00A05BCC" w:rsidRDefault="00A05BCC" w:rsidP="00A05BCC">
            <w:pPr>
              <w:suppressAutoHyphens/>
              <w:contextualSpacing/>
              <w:rPr>
                <w:rFonts w:ascii="Times New Roman" w:eastAsia="Calibri" w:hAnsi="Times New Roman" w:cs="Times New Roman"/>
                <w:sz w:val="20"/>
                <w:szCs w:val="20"/>
              </w:rPr>
            </w:pPr>
          </w:p>
          <w:p w14:paraId="0967EFE2" w14:textId="77777777" w:rsidR="00A05BCC" w:rsidRPr="00A05BCC" w:rsidRDefault="00A05BCC" w:rsidP="00A05BCC">
            <w:pPr>
              <w:suppressAutoHyphens/>
              <w:contextualSpacing/>
              <w:rPr>
                <w:rFonts w:ascii="Times New Roman" w:eastAsia="Calibri" w:hAnsi="Times New Roman" w:cs="Times New Roman"/>
                <w:sz w:val="20"/>
                <w:szCs w:val="20"/>
              </w:rPr>
            </w:pPr>
          </w:p>
          <w:p w14:paraId="736A6360" w14:textId="77777777" w:rsidR="00A05BCC" w:rsidRPr="00A05BCC" w:rsidRDefault="00A05BCC" w:rsidP="00A05BCC">
            <w:pPr>
              <w:suppressAutoHyphens/>
              <w:contextualSpacing/>
              <w:rPr>
                <w:rFonts w:ascii="Times New Roman" w:eastAsia="Calibri" w:hAnsi="Times New Roman" w:cs="Times New Roman"/>
                <w:sz w:val="20"/>
                <w:szCs w:val="20"/>
              </w:rPr>
            </w:pPr>
          </w:p>
          <w:p w14:paraId="53735581" w14:textId="77777777" w:rsidR="00A05BCC" w:rsidRPr="00A05BCC" w:rsidRDefault="00A05BCC" w:rsidP="00A05BCC">
            <w:pPr>
              <w:suppressAutoHyphens/>
              <w:contextualSpacing/>
              <w:rPr>
                <w:rFonts w:ascii="Times New Roman" w:eastAsia="Calibri" w:hAnsi="Times New Roman" w:cs="Times New Roman"/>
                <w:sz w:val="20"/>
                <w:szCs w:val="20"/>
              </w:rPr>
            </w:pPr>
          </w:p>
          <w:p w14:paraId="0AA42AFB" w14:textId="77777777" w:rsidR="00A05BCC" w:rsidRPr="00A05BCC" w:rsidRDefault="00A05BCC" w:rsidP="00A05BCC">
            <w:pPr>
              <w:suppressAutoHyphens/>
              <w:contextualSpacing/>
              <w:rPr>
                <w:rFonts w:ascii="Times New Roman" w:eastAsia="Calibri" w:hAnsi="Times New Roman" w:cs="Times New Roman"/>
                <w:sz w:val="20"/>
                <w:szCs w:val="20"/>
              </w:rPr>
            </w:pPr>
          </w:p>
          <w:p w14:paraId="57118EFD" w14:textId="77777777" w:rsidR="00A05BCC" w:rsidRPr="00A05BCC" w:rsidRDefault="00A05BCC" w:rsidP="00A05BCC">
            <w:pPr>
              <w:suppressAutoHyphens/>
              <w:contextualSpacing/>
              <w:rPr>
                <w:rFonts w:ascii="Times New Roman" w:eastAsia="Calibri" w:hAnsi="Times New Roman" w:cs="Times New Roman"/>
                <w:sz w:val="20"/>
                <w:szCs w:val="20"/>
              </w:rPr>
            </w:pPr>
          </w:p>
          <w:p w14:paraId="57A75567" w14:textId="77777777" w:rsidR="00A05BCC" w:rsidRPr="00A05BCC" w:rsidRDefault="00A05BCC" w:rsidP="00A05BCC">
            <w:pPr>
              <w:suppressAutoHyphens/>
              <w:contextualSpacing/>
              <w:rPr>
                <w:rFonts w:ascii="Times New Roman" w:eastAsia="Calibri" w:hAnsi="Times New Roman" w:cs="Times New Roman"/>
                <w:sz w:val="20"/>
                <w:szCs w:val="20"/>
              </w:rPr>
            </w:pPr>
          </w:p>
          <w:p w14:paraId="498433EC" w14:textId="77777777" w:rsidR="00A05BCC" w:rsidRPr="00A05BCC" w:rsidRDefault="00A05BCC" w:rsidP="00A05BCC">
            <w:pPr>
              <w:suppressAutoHyphens/>
              <w:contextualSpacing/>
              <w:rPr>
                <w:rFonts w:ascii="Times New Roman" w:eastAsia="Calibri" w:hAnsi="Times New Roman" w:cs="Times New Roman"/>
                <w:sz w:val="20"/>
                <w:szCs w:val="20"/>
              </w:rPr>
            </w:pPr>
            <w:r w:rsidRPr="00A05BCC">
              <w:rPr>
                <w:rFonts w:ascii="Times New Roman" w:eastAsia="Calibri" w:hAnsi="Times New Roman" w:cs="Times New Roman"/>
                <w:sz w:val="20"/>
                <w:szCs w:val="20"/>
              </w:rPr>
              <w:t xml:space="preserve">Оформляет результаты теоретической и практической деятельности в соответствии с требованиями ГОСТ </w:t>
            </w:r>
          </w:p>
          <w:p w14:paraId="6FC8C6F6" w14:textId="77777777" w:rsidR="00A05BCC" w:rsidRPr="00A05BCC" w:rsidRDefault="00A05BCC" w:rsidP="00A05BCC">
            <w:pPr>
              <w:suppressAutoHyphens/>
              <w:contextualSpacing/>
              <w:rPr>
                <w:rFonts w:ascii="Times New Roman" w:eastAsia="Calibri" w:hAnsi="Times New Roman" w:cs="Times New Roman"/>
                <w:sz w:val="20"/>
                <w:szCs w:val="20"/>
              </w:rPr>
            </w:pPr>
          </w:p>
          <w:p w14:paraId="0485D098" w14:textId="77777777" w:rsidR="00A05BCC" w:rsidRPr="00A05BCC" w:rsidRDefault="00A05BCC" w:rsidP="00A05BCC">
            <w:pPr>
              <w:suppressAutoHyphens/>
              <w:contextualSpacing/>
              <w:rPr>
                <w:rFonts w:ascii="Times New Roman" w:eastAsia="Calibri" w:hAnsi="Times New Roman" w:cs="Times New Roman"/>
                <w:sz w:val="20"/>
                <w:szCs w:val="20"/>
              </w:rPr>
            </w:pPr>
          </w:p>
          <w:p w14:paraId="1CA00933" w14:textId="77777777" w:rsidR="00A05BCC" w:rsidRPr="00A05BCC" w:rsidRDefault="00A05BCC" w:rsidP="00A05BCC">
            <w:pPr>
              <w:suppressAutoHyphens/>
              <w:contextualSpacing/>
              <w:rPr>
                <w:rFonts w:ascii="Times New Roman" w:eastAsia="Calibri" w:hAnsi="Times New Roman" w:cs="Times New Roman"/>
                <w:sz w:val="20"/>
                <w:szCs w:val="20"/>
              </w:rPr>
            </w:pPr>
          </w:p>
          <w:p w14:paraId="428DA2EC" w14:textId="77777777" w:rsidR="00A05BCC" w:rsidRPr="00A05BCC" w:rsidRDefault="00A05BCC" w:rsidP="00A05BCC">
            <w:pPr>
              <w:shd w:val="clear" w:color="auto" w:fill="FFFFFF"/>
              <w:rPr>
                <w:rFonts w:ascii="Times New Roman" w:eastAsia="Calibri" w:hAnsi="Times New Roman" w:cs="Times New Roman"/>
                <w:spacing w:val="-2"/>
                <w:sz w:val="20"/>
                <w:szCs w:val="20"/>
              </w:rPr>
            </w:pPr>
          </w:p>
          <w:p w14:paraId="4EB016D1" w14:textId="77777777" w:rsidR="00A05BCC" w:rsidRPr="00A05BCC" w:rsidRDefault="00A05BCC" w:rsidP="00A05BCC">
            <w:pPr>
              <w:shd w:val="clear" w:color="auto" w:fill="FFFFFF"/>
              <w:rPr>
                <w:rFonts w:ascii="Times New Roman" w:eastAsia="Calibri" w:hAnsi="Times New Roman" w:cs="Times New Roman"/>
                <w:sz w:val="20"/>
                <w:szCs w:val="20"/>
              </w:rPr>
            </w:pPr>
            <w:r w:rsidRPr="00A05BCC">
              <w:rPr>
                <w:rFonts w:ascii="Times New Roman" w:eastAsia="Calibri" w:hAnsi="Times New Roman" w:cs="Times New Roman"/>
                <w:spacing w:val="-2"/>
                <w:sz w:val="20"/>
                <w:szCs w:val="20"/>
              </w:rPr>
              <w:t>Соблюдает правила</w:t>
            </w:r>
          </w:p>
          <w:p w14:paraId="54683D05" w14:textId="77777777" w:rsidR="00A05BCC" w:rsidRPr="00A05BCC" w:rsidRDefault="00A05BCC" w:rsidP="00A05BCC">
            <w:pPr>
              <w:shd w:val="clear" w:color="auto" w:fill="FFFFFF"/>
              <w:rPr>
                <w:rFonts w:ascii="Times New Roman" w:eastAsia="Calibri" w:hAnsi="Times New Roman" w:cs="Times New Roman"/>
                <w:sz w:val="20"/>
                <w:szCs w:val="20"/>
              </w:rPr>
            </w:pPr>
            <w:r w:rsidRPr="00A05BCC">
              <w:rPr>
                <w:rFonts w:ascii="Times New Roman" w:eastAsia="Calibri" w:hAnsi="Times New Roman" w:cs="Times New Roman"/>
                <w:sz w:val="20"/>
                <w:szCs w:val="20"/>
              </w:rPr>
              <w:t>экологической</w:t>
            </w:r>
          </w:p>
          <w:p w14:paraId="3DF9D4A3" w14:textId="77777777" w:rsidR="00A05BCC" w:rsidRPr="00A05BCC" w:rsidRDefault="00A05BCC" w:rsidP="00A05BCC">
            <w:pPr>
              <w:shd w:val="clear" w:color="auto" w:fill="FFFFFF"/>
              <w:rPr>
                <w:rFonts w:ascii="Times New Roman" w:eastAsia="Calibri" w:hAnsi="Times New Roman" w:cs="Times New Roman"/>
                <w:sz w:val="20"/>
                <w:szCs w:val="20"/>
              </w:rPr>
            </w:pPr>
            <w:r w:rsidRPr="00A05BCC">
              <w:rPr>
                <w:rFonts w:ascii="Times New Roman" w:eastAsia="Calibri" w:hAnsi="Times New Roman" w:cs="Times New Roman"/>
                <w:sz w:val="20"/>
                <w:szCs w:val="20"/>
              </w:rPr>
              <w:t>безопасности при</w:t>
            </w:r>
          </w:p>
          <w:p w14:paraId="345F59AA" w14:textId="77777777" w:rsidR="00A05BCC" w:rsidRPr="00A05BCC" w:rsidRDefault="00A05BCC" w:rsidP="00A05BCC">
            <w:pPr>
              <w:shd w:val="clear" w:color="auto" w:fill="FFFFFF"/>
              <w:rPr>
                <w:rFonts w:ascii="Times New Roman" w:eastAsia="Calibri" w:hAnsi="Times New Roman" w:cs="Times New Roman"/>
                <w:sz w:val="20"/>
                <w:szCs w:val="20"/>
              </w:rPr>
            </w:pPr>
            <w:r w:rsidRPr="00A05BCC">
              <w:rPr>
                <w:rFonts w:ascii="Times New Roman" w:eastAsia="Calibri" w:hAnsi="Times New Roman" w:cs="Times New Roman"/>
                <w:sz w:val="20"/>
                <w:szCs w:val="20"/>
              </w:rPr>
              <w:t>ведении</w:t>
            </w:r>
          </w:p>
          <w:p w14:paraId="48FFB08A" w14:textId="77777777" w:rsidR="00A05BCC" w:rsidRPr="00A05BCC" w:rsidRDefault="00A05BCC" w:rsidP="00A05BCC">
            <w:pPr>
              <w:shd w:val="clear" w:color="auto" w:fill="FFFFFF"/>
              <w:rPr>
                <w:rFonts w:ascii="Times New Roman" w:eastAsia="Calibri" w:hAnsi="Times New Roman" w:cs="Times New Roman"/>
                <w:sz w:val="20"/>
                <w:szCs w:val="20"/>
              </w:rPr>
            </w:pPr>
            <w:r w:rsidRPr="00A05BCC">
              <w:rPr>
                <w:rFonts w:ascii="Times New Roman" w:eastAsia="Calibri" w:hAnsi="Times New Roman" w:cs="Times New Roman"/>
                <w:sz w:val="20"/>
                <w:szCs w:val="20"/>
              </w:rPr>
              <w:t>профессиональной</w:t>
            </w:r>
          </w:p>
          <w:p w14:paraId="1424798C" w14:textId="77777777" w:rsidR="00A05BCC" w:rsidRPr="00A05BCC" w:rsidRDefault="00A05BCC" w:rsidP="00A05BCC">
            <w:pPr>
              <w:shd w:val="clear" w:color="auto" w:fill="FFFFFF"/>
              <w:rPr>
                <w:rFonts w:ascii="Times New Roman" w:eastAsia="Calibri" w:hAnsi="Times New Roman" w:cs="Times New Roman"/>
                <w:sz w:val="20"/>
                <w:szCs w:val="20"/>
              </w:rPr>
            </w:pPr>
            <w:r w:rsidRPr="00A05BCC">
              <w:rPr>
                <w:rFonts w:ascii="Times New Roman" w:eastAsia="Calibri" w:hAnsi="Times New Roman" w:cs="Times New Roman"/>
                <w:sz w:val="20"/>
                <w:szCs w:val="20"/>
              </w:rPr>
              <w:t>деятельности;</w:t>
            </w:r>
          </w:p>
          <w:p w14:paraId="5657BA69" w14:textId="77777777" w:rsidR="00A05BCC" w:rsidRPr="00A05BCC" w:rsidRDefault="00A05BCC" w:rsidP="00A05BCC">
            <w:pPr>
              <w:shd w:val="clear" w:color="auto" w:fill="FFFFFF"/>
              <w:ind w:right="-108"/>
              <w:rPr>
                <w:rFonts w:ascii="Times New Roman" w:eastAsia="Calibri" w:hAnsi="Times New Roman" w:cs="Times New Roman"/>
                <w:spacing w:val="-2"/>
                <w:sz w:val="20"/>
                <w:szCs w:val="20"/>
              </w:rPr>
            </w:pPr>
            <w:r w:rsidRPr="00A05BCC">
              <w:rPr>
                <w:rFonts w:ascii="Times New Roman" w:eastAsia="Calibri" w:hAnsi="Times New Roman" w:cs="Times New Roman"/>
                <w:sz w:val="20"/>
                <w:szCs w:val="20"/>
              </w:rPr>
              <w:t xml:space="preserve">Обеспечивает </w:t>
            </w:r>
            <w:r w:rsidRPr="00A05BCC">
              <w:rPr>
                <w:rFonts w:ascii="Times New Roman" w:eastAsia="Calibri" w:hAnsi="Times New Roman" w:cs="Times New Roman"/>
                <w:spacing w:val="-2"/>
                <w:sz w:val="20"/>
                <w:szCs w:val="20"/>
              </w:rPr>
              <w:t xml:space="preserve">ресурсосбережение </w:t>
            </w:r>
            <w:r w:rsidRPr="00A05BCC">
              <w:rPr>
                <w:rFonts w:ascii="Times New Roman" w:eastAsia="Calibri" w:hAnsi="Times New Roman" w:cs="Times New Roman"/>
                <w:sz w:val="20"/>
                <w:szCs w:val="20"/>
              </w:rPr>
              <w:t>на рабочем месте.</w:t>
            </w:r>
          </w:p>
          <w:p w14:paraId="7E974414" w14:textId="77777777" w:rsidR="00A05BCC" w:rsidRPr="00A05BCC" w:rsidRDefault="00A05BCC" w:rsidP="00A05BCC">
            <w:pPr>
              <w:suppressAutoHyphens/>
              <w:contextualSpacing/>
              <w:rPr>
                <w:rFonts w:ascii="Times New Roman" w:eastAsia="Calibri" w:hAnsi="Times New Roman" w:cs="Times New Roman"/>
                <w:sz w:val="20"/>
                <w:szCs w:val="20"/>
              </w:rPr>
            </w:pPr>
          </w:p>
          <w:p w14:paraId="0C1BAFBA" w14:textId="77777777" w:rsidR="00A05BCC" w:rsidRPr="00A05BCC" w:rsidRDefault="00A05BCC" w:rsidP="00A05BCC">
            <w:pPr>
              <w:suppressAutoHyphens/>
              <w:contextualSpacing/>
              <w:rPr>
                <w:rFonts w:ascii="Times New Roman" w:eastAsia="Calibri" w:hAnsi="Times New Roman" w:cs="Times New Roman"/>
                <w:sz w:val="20"/>
                <w:szCs w:val="20"/>
              </w:rPr>
            </w:pPr>
          </w:p>
          <w:p w14:paraId="1D311ACF" w14:textId="77777777" w:rsidR="00A05BCC" w:rsidRPr="00A05BCC" w:rsidRDefault="00A05BCC" w:rsidP="00A05BCC">
            <w:pPr>
              <w:suppressAutoHyphens/>
              <w:contextualSpacing/>
              <w:rPr>
                <w:rFonts w:ascii="Times New Roman" w:eastAsia="Calibri" w:hAnsi="Times New Roman" w:cs="Times New Roman"/>
                <w:sz w:val="20"/>
                <w:szCs w:val="20"/>
              </w:rPr>
            </w:pPr>
          </w:p>
          <w:p w14:paraId="7FDE3F6D" w14:textId="77777777" w:rsidR="00A05BCC" w:rsidRPr="00A05BCC" w:rsidRDefault="00A05BCC" w:rsidP="00A05BCC">
            <w:pPr>
              <w:suppressAutoHyphens/>
              <w:contextualSpacing/>
              <w:rPr>
                <w:rFonts w:ascii="Times New Roman" w:eastAsia="Calibri" w:hAnsi="Times New Roman" w:cs="Times New Roman"/>
                <w:sz w:val="20"/>
                <w:szCs w:val="20"/>
              </w:rPr>
            </w:pPr>
          </w:p>
          <w:p w14:paraId="0C343CB3" w14:textId="77777777" w:rsidR="00A05BCC" w:rsidRPr="00A05BCC" w:rsidRDefault="00A05BCC" w:rsidP="00A05BCC">
            <w:pPr>
              <w:suppressAutoHyphens/>
              <w:contextualSpacing/>
              <w:rPr>
                <w:rFonts w:ascii="Times New Roman" w:eastAsia="Calibri" w:hAnsi="Times New Roman" w:cs="Times New Roman"/>
                <w:sz w:val="20"/>
                <w:szCs w:val="20"/>
              </w:rPr>
            </w:pPr>
          </w:p>
          <w:p w14:paraId="4B095B7E" w14:textId="77777777" w:rsidR="00A05BCC" w:rsidRPr="00A05BCC" w:rsidRDefault="00A05BCC" w:rsidP="00A05BCC">
            <w:pPr>
              <w:suppressAutoHyphens/>
              <w:contextualSpacing/>
              <w:rPr>
                <w:rFonts w:ascii="Times New Roman" w:eastAsia="Calibri" w:hAnsi="Times New Roman" w:cs="Times New Roman"/>
                <w:sz w:val="20"/>
                <w:szCs w:val="20"/>
              </w:rPr>
            </w:pPr>
          </w:p>
          <w:p w14:paraId="4107E104" w14:textId="77777777" w:rsidR="00A05BCC" w:rsidRPr="00A05BCC" w:rsidRDefault="00A05BCC" w:rsidP="00A05BCC">
            <w:pPr>
              <w:suppressAutoHyphens/>
              <w:contextualSpacing/>
              <w:rPr>
                <w:rFonts w:ascii="Times New Roman" w:eastAsia="Calibri" w:hAnsi="Times New Roman" w:cs="Times New Roman"/>
                <w:sz w:val="20"/>
                <w:szCs w:val="20"/>
              </w:rPr>
            </w:pPr>
          </w:p>
          <w:p w14:paraId="66503409" w14:textId="77777777" w:rsidR="00A05BCC" w:rsidRPr="00A05BCC" w:rsidRDefault="00A05BCC" w:rsidP="00A05BCC">
            <w:pPr>
              <w:shd w:val="clear" w:color="auto" w:fill="FFFFFF"/>
              <w:ind w:right="-108"/>
              <w:rPr>
                <w:rFonts w:ascii="Times New Roman" w:eastAsia="Calibri" w:hAnsi="Times New Roman" w:cs="Times New Roman"/>
                <w:sz w:val="20"/>
                <w:szCs w:val="20"/>
              </w:rPr>
            </w:pPr>
            <w:r w:rsidRPr="00A05BCC">
              <w:rPr>
                <w:rFonts w:ascii="Times New Roman" w:eastAsia="Calibri" w:hAnsi="Times New Roman" w:cs="Times New Roman"/>
                <w:spacing w:val="-2"/>
                <w:sz w:val="20"/>
                <w:szCs w:val="20"/>
              </w:rPr>
              <w:t xml:space="preserve">Владеет грамотным </w:t>
            </w:r>
            <w:r w:rsidRPr="00A05BCC">
              <w:rPr>
                <w:rFonts w:ascii="Times New Roman" w:eastAsia="Calibri" w:hAnsi="Times New Roman" w:cs="Times New Roman"/>
                <w:sz w:val="20"/>
                <w:szCs w:val="20"/>
              </w:rPr>
              <w:t xml:space="preserve">устным и письменным </w:t>
            </w:r>
            <w:r w:rsidRPr="00A05BCC">
              <w:rPr>
                <w:rFonts w:ascii="Times New Roman" w:eastAsia="Calibri" w:hAnsi="Times New Roman" w:cs="Times New Roman"/>
                <w:spacing w:val="-3"/>
                <w:sz w:val="20"/>
                <w:szCs w:val="20"/>
              </w:rPr>
              <w:t xml:space="preserve">изложением   своих </w:t>
            </w:r>
            <w:r w:rsidRPr="00A05BCC">
              <w:rPr>
                <w:rFonts w:ascii="Times New Roman" w:eastAsia="Calibri" w:hAnsi="Times New Roman" w:cs="Times New Roman"/>
                <w:sz w:val="20"/>
                <w:szCs w:val="20"/>
              </w:rPr>
              <w:t>мыслей по профессиональной тематике на государственном языке.</w:t>
            </w:r>
          </w:p>
          <w:p w14:paraId="2DE93874" w14:textId="77777777" w:rsidR="00A05BCC" w:rsidRPr="00A05BCC" w:rsidRDefault="00A05BCC" w:rsidP="00A05BCC">
            <w:pPr>
              <w:suppressAutoHyphens/>
              <w:contextualSpacing/>
              <w:rPr>
                <w:rFonts w:ascii="Times New Roman" w:eastAsia="Calibri" w:hAnsi="Times New Roman" w:cs="Times New Roman"/>
                <w:i/>
                <w:sz w:val="20"/>
                <w:szCs w:val="20"/>
              </w:rPr>
            </w:pPr>
          </w:p>
          <w:p w14:paraId="6727854B" w14:textId="77777777" w:rsidR="00A05BCC" w:rsidRPr="00A05BCC" w:rsidRDefault="00A05BCC" w:rsidP="00A05BCC">
            <w:pPr>
              <w:suppressAutoHyphens/>
              <w:contextualSpacing/>
              <w:rPr>
                <w:rFonts w:ascii="Times New Roman" w:eastAsia="Calibri" w:hAnsi="Times New Roman" w:cs="Times New Roman"/>
                <w:i/>
                <w:sz w:val="20"/>
                <w:szCs w:val="20"/>
              </w:rPr>
            </w:pPr>
          </w:p>
          <w:p w14:paraId="72316F33" w14:textId="77777777" w:rsidR="00A05BCC" w:rsidRPr="00A05BCC" w:rsidRDefault="00A05BCC" w:rsidP="00A05BCC">
            <w:pPr>
              <w:suppressAutoHyphens/>
              <w:contextualSpacing/>
              <w:rPr>
                <w:rFonts w:ascii="Times New Roman" w:eastAsia="Calibri" w:hAnsi="Times New Roman" w:cs="Times New Roman"/>
                <w:i/>
                <w:sz w:val="20"/>
                <w:szCs w:val="20"/>
              </w:rPr>
            </w:pPr>
          </w:p>
          <w:p w14:paraId="6D83F960" w14:textId="77777777" w:rsidR="00A05BCC" w:rsidRPr="00A05BCC" w:rsidRDefault="00A05BCC" w:rsidP="00A05BCC">
            <w:pPr>
              <w:suppressAutoHyphens/>
              <w:contextualSpacing/>
              <w:rPr>
                <w:rFonts w:ascii="Times New Roman" w:eastAsia="Calibri" w:hAnsi="Times New Roman" w:cs="Times New Roman"/>
                <w:i/>
                <w:sz w:val="20"/>
                <w:szCs w:val="20"/>
              </w:rPr>
            </w:pPr>
          </w:p>
          <w:p w14:paraId="7B02CFD5" w14:textId="77777777" w:rsidR="00A05BCC" w:rsidRPr="00A05BCC" w:rsidRDefault="00A05BCC" w:rsidP="00A05BCC">
            <w:pPr>
              <w:suppressAutoHyphens/>
              <w:contextualSpacing/>
              <w:rPr>
                <w:rFonts w:ascii="Times New Roman" w:eastAsia="Calibri" w:hAnsi="Times New Roman" w:cs="Times New Roman"/>
                <w:i/>
                <w:sz w:val="20"/>
                <w:szCs w:val="20"/>
              </w:rPr>
            </w:pPr>
          </w:p>
        </w:tc>
        <w:tc>
          <w:tcPr>
            <w:tcW w:w="1616" w:type="pct"/>
          </w:tcPr>
          <w:p w14:paraId="35EC173D" w14:textId="77777777" w:rsidR="00A05BCC" w:rsidRPr="00A05BCC" w:rsidRDefault="00A05BCC" w:rsidP="00A05BCC">
            <w:pPr>
              <w:suppressAutoHyphens/>
              <w:contextualSpacing/>
              <w:rPr>
                <w:rFonts w:ascii="Times New Roman" w:eastAsia="Calibri" w:hAnsi="Times New Roman" w:cs="Times New Roman"/>
                <w:i/>
                <w:sz w:val="20"/>
                <w:szCs w:val="20"/>
              </w:rPr>
            </w:pPr>
          </w:p>
          <w:p w14:paraId="3D44588D" w14:textId="77777777" w:rsidR="00A05BCC" w:rsidRPr="00A05BCC" w:rsidRDefault="00A05BCC" w:rsidP="00A05BCC">
            <w:pPr>
              <w:suppressAutoHyphens/>
              <w:contextualSpacing/>
              <w:rPr>
                <w:rFonts w:ascii="Times New Roman" w:eastAsia="Calibri" w:hAnsi="Times New Roman" w:cs="Times New Roman"/>
                <w:sz w:val="20"/>
                <w:szCs w:val="20"/>
              </w:rPr>
            </w:pPr>
            <w:r w:rsidRPr="00A05BCC">
              <w:rPr>
                <w:rFonts w:ascii="Times New Roman" w:eastAsia="Calibri" w:hAnsi="Times New Roman" w:cs="Times New Roman"/>
                <w:sz w:val="20"/>
                <w:szCs w:val="20"/>
              </w:rPr>
              <w:t>Текущая аттестация: наблюдение и проверка выполнения практических работ; тестирование. Заслушивание устных ответов, проверка составленных самостоятельно конспектов.</w:t>
            </w:r>
          </w:p>
          <w:p w14:paraId="0205E774" w14:textId="77777777" w:rsidR="00A05BCC" w:rsidRPr="00A05BCC" w:rsidRDefault="00A05BCC" w:rsidP="00A05BCC">
            <w:pPr>
              <w:suppressAutoHyphens/>
              <w:contextualSpacing/>
              <w:rPr>
                <w:rFonts w:ascii="Times New Roman" w:eastAsia="Calibri" w:hAnsi="Times New Roman" w:cs="Times New Roman"/>
                <w:sz w:val="20"/>
                <w:szCs w:val="20"/>
              </w:rPr>
            </w:pPr>
            <w:r w:rsidRPr="00A05BCC">
              <w:rPr>
                <w:rFonts w:ascii="Times New Roman" w:eastAsia="Calibri" w:hAnsi="Times New Roman" w:cs="Times New Roman"/>
                <w:sz w:val="20"/>
                <w:szCs w:val="20"/>
              </w:rPr>
              <w:t>Дифференцированный зачет.</w:t>
            </w:r>
          </w:p>
          <w:p w14:paraId="378CF288" w14:textId="77777777" w:rsidR="00A05BCC" w:rsidRPr="00A05BCC" w:rsidRDefault="00A05BCC" w:rsidP="00A05BCC">
            <w:pPr>
              <w:suppressAutoHyphens/>
              <w:contextualSpacing/>
              <w:rPr>
                <w:rFonts w:ascii="Times New Roman" w:eastAsia="Calibri" w:hAnsi="Times New Roman" w:cs="Times New Roman"/>
                <w:sz w:val="20"/>
                <w:szCs w:val="20"/>
              </w:rPr>
            </w:pPr>
          </w:p>
          <w:p w14:paraId="35411763" w14:textId="77777777" w:rsidR="00A05BCC" w:rsidRPr="00A05BCC" w:rsidRDefault="00A05BCC" w:rsidP="00A05BCC">
            <w:pPr>
              <w:suppressAutoHyphens/>
              <w:contextualSpacing/>
              <w:rPr>
                <w:rFonts w:ascii="Times New Roman" w:eastAsia="Calibri" w:hAnsi="Times New Roman" w:cs="Times New Roman"/>
                <w:sz w:val="20"/>
                <w:szCs w:val="20"/>
              </w:rPr>
            </w:pPr>
          </w:p>
          <w:p w14:paraId="1D2B027D" w14:textId="77777777" w:rsidR="00A05BCC" w:rsidRPr="00A05BCC" w:rsidRDefault="00A05BCC" w:rsidP="00A05BCC">
            <w:pPr>
              <w:suppressAutoHyphens/>
              <w:contextualSpacing/>
              <w:rPr>
                <w:rFonts w:ascii="Times New Roman" w:eastAsia="Calibri" w:hAnsi="Times New Roman" w:cs="Times New Roman"/>
                <w:sz w:val="20"/>
                <w:szCs w:val="20"/>
              </w:rPr>
            </w:pPr>
          </w:p>
          <w:p w14:paraId="160B40DE" w14:textId="77777777" w:rsidR="00A05BCC" w:rsidRPr="00A05BCC" w:rsidRDefault="00A05BCC" w:rsidP="00A05BCC">
            <w:pPr>
              <w:suppressAutoHyphens/>
              <w:contextualSpacing/>
              <w:rPr>
                <w:rFonts w:ascii="Times New Roman" w:eastAsia="Calibri" w:hAnsi="Times New Roman" w:cs="Times New Roman"/>
                <w:sz w:val="20"/>
                <w:szCs w:val="20"/>
              </w:rPr>
            </w:pPr>
          </w:p>
          <w:p w14:paraId="48C434C1" w14:textId="77777777" w:rsidR="00A05BCC" w:rsidRPr="00A05BCC" w:rsidRDefault="00A05BCC" w:rsidP="00A05BCC">
            <w:pPr>
              <w:suppressAutoHyphens/>
              <w:contextualSpacing/>
              <w:rPr>
                <w:rFonts w:ascii="Times New Roman" w:eastAsia="Calibri" w:hAnsi="Times New Roman" w:cs="Times New Roman"/>
                <w:sz w:val="20"/>
                <w:szCs w:val="20"/>
              </w:rPr>
            </w:pPr>
          </w:p>
          <w:p w14:paraId="2A289B1E" w14:textId="77777777" w:rsidR="00A05BCC" w:rsidRPr="00A05BCC" w:rsidRDefault="00A05BCC" w:rsidP="00A05BCC">
            <w:pPr>
              <w:suppressAutoHyphens/>
              <w:contextualSpacing/>
              <w:rPr>
                <w:rFonts w:ascii="Times New Roman" w:eastAsia="Calibri" w:hAnsi="Times New Roman" w:cs="Times New Roman"/>
                <w:sz w:val="20"/>
                <w:szCs w:val="20"/>
              </w:rPr>
            </w:pPr>
          </w:p>
          <w:p w14:paraId="72D3A0EB" w14:textId="77777777" w:rsidR="00A05BCC" w:rsidRPr="00A05BCC" w:rsidRDefault="00A05BCC" w:rsidP="00A05BCC">
            <w:pPr>
              <w:suppressAutoHyphens/>
              <w:contextualSpacing/>
              <w:rPr>
                <w:rFonts w:ascii="Times New Roman" w:eastAsia="Calibri" w:hAnsi="Times New Roman" w:cs="Times New Roman"/>
                <w:sz w:val="20"/>
                <w:szCs w:val="20"/>
              </w:rPr>
            </w:pPr>
          </w:p>
          <w:p w14:paraId="3BD13B1A" w14:textId="77777777" w:rsidR="00A05BCC" w:rsidRPr="00A05BCC" w:rsidRDefault="00A05BCC" w:rsidP="00A05BCC">
            <w:pPr>
              <w:suppressAutoHyphens/>
              <w:contextualSpacing/>
              <w:rPr>
                <w:rFonts w:ascii="Times New Roman" w:eastAsia="Calibri" w:hAnsi="Times New Roman" w:cs="Times New Roman"/>
                <w:sz w:val="20"/>
                <w:szCs w:val="20"/>
              </w:rPr>
            </w:pPr>
          </w:p>
          <w:p w14:paraId="64D5254B" w14:textId="77777777" w:rsidR="00A05BCC" w:rsidRPr="00A05BCC" w:rsidRDefault="00A05BCC" w:rsidP="00A05BCC">
            <w:pPr>
              <w:suppressAutoHyphens/>
              <w:contextualSpacing/>
              <w:rPr>
                <w:rFonts w:ascii="Times New Roman" w:eastAsia="Calibri" w:hAnsi="Times New Roman" w:cs="Times New Roman"/>
                <w:sz w:val="20"/>
                <w:szCs w:val="20"/>
              </w:rPr>
            </w:pPr>
          </w:p>
          <w:p w14:paraId="600487B5" w14:textId="77777777" w:rsidR="00A05BCC" w:rsidRPr="00A05BCC" w:rsidRDefault="00A05BCC" w:rsidP="00A05BCC">
            <w:pPr>
              <w:suppressAutoHyphens/>
              <w:contextualSpacing/>
              <w:rPr>
                <w:rFonts w:ascii="Times New Roman" w:eastAsia="Calibri" w:hAnsi="Times New Roman" w:cs="Times New Roman"/>
                <w:sz w:val="20"/>
                <w:szCs w:val="20"/>
              </w:rPr>
            </w:pPr>
          </w:p>
          <w:p w14:paraId="28D72650" w14:textId="77777777" w:rsidR="00A05BCC" w:rsidRPr="00A05BCC" w:rsidRDefault="00A05BCC" w:rsidP="00A05BCC">
            <w:pPr>
              <w:suppressAutoHyphens/>
              <w:contextualSpacing/>
              <w:rPr>
                <w:rFonts w:ascii="Times New Roman" w:eastAsia="Calibri" w:hAnsi="Times New Roman" w:cs="Times New Roman"/>
                <w:sz w:val="20"/>
                <w:szCs w:val="20"/>
              </w:rPr>
            </w:pPr>
          </w:p>
          <w:p w14:paraId="60E592B1" w14:textId="77777777" w:rsidR="00A05BCC" w:rsidRPr="00A05BCC" w:rsidRDefault="00A05BCC" w:rsidP="00A05BCC">
            <w:pPr>
              <w:suppressAutoHyphens/>
              <w:contextualSpacing/>
              <w:rPr>
                <w:rFonts w:ascii="Times New Roman" w:eastAsia="Calibri" w:hAnsi="Times New Roman" w:cs="Times New Roman"/>
                <w:sz w:val="20"/>
                <w:szCs w:val="20"/>
              </w:rPr>
            </w:pPr>
          </w:p>
          <w:p w14:paraId="62398304" w14:textId="77777777" w:rsidR="00A05BCC" w:rsidRPr="00A05BCC" w:rsidRDefault="00A05BCC" w:rsidP="00A05BCC">
            <w:pPr>
              <w:suppressAutoHyphens/>
              <w:contextualSpacing/>
              <w:rPr>
                <w:rFonts w:ascii="Times New Roman" w:eastAsia="Calibri" w:hAnsi="Times New Roman" w:cs="Times New Roman"/>
                <w:sz w:val="20"/>
                <w:szCs w:val="20"/>
              </w:rPr>
            </w:pPr>
          </w:p>
          <w:p w14:paraId="53640DD0" w14:textId="77777777" w:rsidR="00A05BCC" w:rsidRPr="00A05BCC" w:rsidRDefault="00A05BCC" w:rsidP="00A05BCC">
            <w:pPr>
              <w:suppressAutoHyphens/>
              <w:contextualSpacing/>
              <w:rPr>
                <w:rFonts w:ascii="Times New Roman" w:eastAsia="Calibri" w:hAnsi="Times New Roman" w:cs="Times New Roman"/>
                <w:sz w:val="20"/>
                <w:szCs w:val="20"/>
              </w:rPr>
            </w:pPr>
          </w:p>
          <w:p w14:paraId="4072CAD7" w14:textId="77777777" w:rsidR="00A05BCC" w:rsidRPr="00A05BCC" w:rsidRDefault="00A05BCC" w:rsidP="00A05BCC">
            <w:pPr>
              <w:suppressAutoHyphens/>
              <w:contextualSpacing/>
              <w:rPr>
                <w:rFonts w:ascii="Times New Roman" w:eastAsia="Calibri" w:hAnsi="Times New Roman" w:cs="Times New Roman"/>
                <w:sz w:val="20"/>
                <w:szCs w:val="20"/>
              </w:rPr>
            </w:pPr>
          </w:p>
          <w:p w14:paraId="0EDC71A0" w14:textId="77777777" w:rsidR="00A05BCC" w:rsidRPr="00A05BCC" w:rsidRDefault="00A05BCC" w:rsidP="00A05BCC">
            <w:pPr>
              <w:suppressAutoHyphens/>
              <w:contextualSpacing/>
              <w:rPr>
                <w:rFonts w:ascii="Times New Roman" w:eastAsia="Calibri" w:hAnsi="Times New Roman" w:cs="Times New Roman"/>
                <w:sz w:val="20"/>
                <w:szCs w:val="20"/>
              </w:rPr>
            </w:pPr>
          </w:p>
          <w:p w14:paraId="39FFC098" w14:textId="77777777" w:rsidR="00A05BCC" w:rsidRPr="00A05BCC" w:rsidRDefault="00A05BCC" w:rsidP="00A05BCC">
            <w:pPr>
              <w:suppressAutoHyphens/>
              <w:contextualSpacing/>
              <w:rPr>
                <w:rFonts w:ascii="Times New Roman" w:eastAsia="Calibri" w:hAnsi="Times New Roman" w:cs="Times New Roman"/>
                <w:sz w:val="20"/>
                <w:szCs w:val="20"/>
              </w:rPr>
            </w:pPr>
          </w:p>
          <w:p w14:paraId="238C6D46" w14:textId="77777777" w:rsidR="00A05BCC" w:rsidRPr="00A05BCC" w:rsidRDefault="00A05BCC" w:rsidP="00A05BCC">
            <w:pPr>
              <w:suppressAutoHyphens/>
              <w:contextualSpacing/>
              <w:rPr>
                <w:rFonts w:ascii="Times New Roman" w:eastAsia="Calibri" w:hAnsi="Times New Roman" w:cs="Times New Roman"/>
                <w:sz w:val="20"/>
                <w:szCs w:val="20"/>
              </w:rPr>
            </w:pPr>
          </w:p>
          <w:p w14:paraId="5D48D90A" w14:textId="77777777" w:rsidR="00A05BCC" w:rsidRPr="00A05BCC" w:rsidRDefault="00A05BCC" w:rsidP="00A05BCC">
            <w:pPr>
              <w:suppressAutoHyphens/>
              <w:contextualSpacing/>
              <w:rPr>
                <w:rFonts w:ascii="Times New Roman" w:eastAsia="Calibri" w:hAnsi="Times New Roman" w:cs="Times New Roman"/>
                <w:sz w:val="20"/>
                <w:szCs w:val="20"/>
              </w:rPr>
            </w:pPr>
          </w:p>
          <w:p w14:paraId="4EBB40D4" w14:textId="77777777" w:rsidR="00A05BCC" w:rsidRPr="00A05BCC" w:rsidRDefault="00A05BCC" w:rsidP="00A05BCC">
            <w:pPr>
              <w:suppressAutoHyphens/>
              <w:contextualSpacing/>
              <w:rPr>
                <w:rFonts w:ascii="Times New Roman" w:eastAsia="Calibri" w:hAnsi="Times New Roman" w:cs="Times New Roman"/>
                <w:sz w:val="20"/>
                <w:szCs w:val="20"/>
              </w:rPr>
            </w:pPr>
          </w:p>
          <w:p w14:paraId="00B2E9F3" w14:textId="77777777" w:rsidR="00A05BCC" w:rsidRPr="00A05BCC" w:rsidRDefault="00A05BCC" w:rsidP="00A05BCC">
            <w:pPr>
              <w:suppressAutoHyphens/>
              <w:contextualSpacing/>
              <w:rPr>
                <w:rFonts w:ascii="Times New Roman" w:eastAsia="Calibri" w:hAnsi="Times New Roman" w:cs="Times New Roman"/>
                <w:sz w:val="20"/>
                <w:szCs w:val="20"/>
              </w:rPr>
            </w:pPr>
          </w:p>
          <w:p w14:paraId="6AC5B617" w14:textId="77777777" w:rsidR="00A05BCC" w:rsidRPr="00A05BCC" w:rsidRDefault="00A05BCC" w:rsidP="00A05BCC">
            <w:pPr>
              <w:suppressAutoHyphens/>
              <w:contextualSpacing/>
              <w:rPr>
                <w:rFonts w:ascii="Times New Roman" w:eastAsia="Calibri" w:hAnsi="Times New Roman" w:cs="Times New Roman"/>
                <w:sz w:val="20"/>
                <w:szCs w:val="20"/>
              </w:rPr>
            </w:pPr>
            <w:r w:rsidRPr="00A05BCC">
              <w:rPr>
                <w:rFonts w:ascii="Times New Roman" w:eastAsia="Calibri" w:hAnsi="Times New Roman" w:cs="Times New Roman"/>
                <w:sz w:val="20"/>
                <w:szCs w:val="20"/>
              </w:rPr>
              <w:t>Текущая аттестация: наблюдение и проверка выполнения практических работ; тестирование. Заслушивание устных ответов, проверка составленных самостоятельно конспектов.</w:t>
            </w:r>
          </w:p>
          <w:p w14:paraId="3DE76DA5" w14:textId="77777777" w:rsidR="00A05BCC" w:rsidRPr="00A05BCC" w:rsidRDefault="00A05BCC" w:rsidP="00A05BCC">
            <w:pPr>
              <w:suppressAutoHyphens/>
              <w:contextualSpacing/>
              <w:rPr>
                <w:rFonts w:ascii="Times New Roman" w:eastAsia="Calibri" w:hAnsi="Times New Roman" w:cs="Times New Roman"/>
                <w:sz w:val="20"/>
                <w:szCs w:val="20"/>
              </w:rPr>
            </w:pPr>
            <w:r w:rsidRPr="00A05BCC">
              <w:rPr>
                <w:rFonts w:ascii="Times New Roman" w:eastAsia="Calibri" w:hAnsi="Times New Roman" w:cs="Times New Roman"/>
                <w:sz w:val="20"/>
                <w:szCs w:val="20"/>
              </w:rPr>
              <w:t xml:space="preserve">Дифференцированный зачет </w:t>
            </w:r>
          </w:p>
          <w:p w14:paraId="7266177F" w14:textId="77777777" w:rsidR="00A05BCC" w:rsidRPr="00A05BCC" w:rsidRDefault="00A05BCC" w:rsidP="00A05BCC">
            <w:pPr>
              <w:suppressAutoHyphens/>
              <w:contextualSpacing/>
              <w:rPr>
                <w:rFonts w:ascii="Times New Roman" w:eastAsia="Calibri" w:hAnsi="Times New Roman" w:cs="Times New Roman"/>
                <w:sz w:val="20"/>
                <w:szCs w:val="20"/>
              </w:rPr>
            </w:pPr>
          </w:p>
          <w:p w14:paraId="51A06B0E" w14:textId="77777777" w:rsidR="00A05BCC" w:rsidRPr="00A05BCC" w:rsidRDefault="00A05BCC" w:rsidP="00A05BCC">
            <w:pPr>
              <w:suppressAutoHyphens/>
              <w:contextualSpacing/>
              <w:rPr>
                <w:rFonts w:ascii="Times New Roman" w:eastAsia="Calibri" w:hAnsi="Times New Roman" w:cs="Times New Roman"/>
                <w:sz w:val="20"/>
                <w:szCs w:val="20"/>
              </w:rPr>
            </w:pPr>
          </w:p>
          <w:p w14:paraId="1237E51C" w14:textId="77777777" w:rsidR="00A05BCC" w:rsidRPr="00A05BCC" w:rsidRDefault="00A05BCC" w:rsidP="00A05BCC">
            <w:pPr>
              <w:suppressAutoHyphens/>
              <w:contextualSpacing/>
              <w:rPr>
                <w:rFonts w:ascii="Times New Roman" w:eastAsia="Calibri" w:hAnsi="Times New Roman" w:cs="Times New Roman"/>
                <w:sz w:val="20"/>
                <w:szCs w:val="20"/>
              </w:rPr>
            </w:pPr>
          </w:p>
          <w:p w14:paraId="055D21AA" w14:textId="77777777" w:rsidR="00A05BCC" w:rsidRPr="00A05BCC" w:rsidRDefault="00A05BCC" w:rsidP="00A05BCC">
            <w:pPr>
              <w:suppressAutoHyphens/>
              <w:contextualSpacing/>
              <w:rPr>
                <w:rFonts w:ascii="Times New Roman" w:eastAsia="Calibri" w:hAnsi="Times New Roman" w:cs="Times New Roman"/>
                <w:sz w:val="20"/>
                <w:szCs w:val="20"/>
              </w:rPr>
            </w:pPr>
          </w:p>
          <w:p w14:paraId="60E13CF7" w14:textId="77777777" w:rsidR="00A05BCC" w:rsidRPr="00A05BCC" w:rsidRDefault="00A05BCC" w:rsidP="00A05BCC">
            <w:pPr>
              <w:suppressAutoHyphens/>
              <w:contextualSpacing/>
              <w:rPr>
                <w:rFonts w:ascii="Times New Roman" w:eastAsia="Calibri" w:hAnsi="Times New Roman" w:cs="Times New Roman"/>
                <w:sz w:val="20"/>
                <w:szCs w:val="20"/>
              </w:rPr>
            </w:pPr>
          </w:p>
          <w:p w14:paraId="3BECB123" w14:textId="77777777" w:rsidR="00A05BCC" w:rsidRPr="00A05BCC" w:rsidRDefault="00A05BCC" w:rsidP="00A05BCC">
            <w:pPr>
              <w:suppressAutoHyphens/>
              <w:contextualSpacing/>
              <w:rPr>
                <w:rFonts w:ascii="Times New Roman" w:eastAsia="Calibri" w:hAnsi="Times New Roman" w:cs="Times New Roman"/>
                <w:sz w:val="20"/>
                <w:szCs w:val="20"/>
              </w:rPr>
            </w:pPr>
          </w:p>
          <w:p w14:paraId="02546AA7" w14:textId="77777777" w:rsidR="00A05BCC" w:rsidRPr="00A05BCC" w:rsidRDefault="00A05BCC" w:rsidP="00A05BCC">
            <w:pPr>
              <w:suppressAutoHyphens/>
              <w:contextualSpacing/>
              <w:rPr>
                <w:rFonts w:ascii="Times New Roman" w:eastAsia="Calibri" w:hAnsi="Times New Roman" w:cs="Times New Roman"/>
                <w:sz w:val="20"/>
                <w:szCs w:val="20"/>
              </w:rPr>
            </w:pPr>
          </w:p>
          <w:p w14:paraId="7B8C4176" w14:textId="77777777" w:rsidR="00A05BCC" w:rsidRPr="00A05BCC" w:rsidRDefault="00A05BCC" w:rsidP="00A05BCC">
            <w:pPr>
              <w:suppressAutoHyphens/>
              <w:contextualSpacing/>
              <w:rPr>
                <w:rFonts w:ascii="Times New Roman" w:eastAsia="Calibri" w:hAnsi="Times New Roman" w:cs="Times New Roman"/>
                <w:sz w:val="20"/>
                <w:szCs w:val="20"/>
              </w:rPr>
            </w:pPr>
          </w:p>
          <w:p w14:paraId="4EB83FEF" w14:textId="77777777" w:rsidR="00A05BCC" w:rsidRPr="00A05BCC" w:rsidRDefault="00A05BCC" w:rsidP="00A05BCC">
            <w:pPr>
              <w:suppressAutoHyphens/>
              <w:contextualSpacing/>
              <w:rPr>
                <w:rFonts w:ascii="Times New Roman" w:eastAsia="Calibri" w:hAnsi="Times New Roman" w:cs="Times New Roman"/>
                <w:sz w:val="20"/>
                <w:szCs w:val="20"/>
              </w:rPr>
            </w:pPr>
          </w:p>
          <w:p w14:paraId="0D798C2B" w14:textId="77777777" w:rsidR="00A05BCC" w:rsidRPr="00A05BCC" w:rsidRDefault="00A05BCC" w:rsidP="00A05BCC">
            <w:pPr>
              <w:suppressAutoHyphens/>
              <w:contextualSpacing/>
              <w:rPr>
                <w:rFonts w:ascii="Times New Roman" w:eastAsia="Calibri" w:hAnsi="Times New Roman" w:cs="Times New Roman"/>
                <w:sz w:val="20"/>
                <w:szCs w:val="20"/>
              </w:rPr>
            </w:pPr>
            <w:r w:rsidRPr="00A05BCC">
              <w:rPr>
                <w:rFonts w:ascii="Times New Roman" w:eastAsia="Calibri" w:hAnsi="Times New Roman" w:cs="Times New Roman"/>
                <w:sz w:val="20"/>
                <w:szCs w:val="20"/>
              </w:rPr>
              <w:t>Проверка отчетов по практическим работам.</w:t>
            </w:r>
          </w:p>
          <w:p w14:paraId="0B030705" w14:textId="77777777" w:rsidR="00A05BCC" w:rsidRPr="00A05BCC" w:rsidRDefault="00A05BCC" w:rsidP="00A05BCC">
            <w:pPr>
              <w:suppressAutoHyphens/>
              <w:contextualSpacing/>
              <w:rPr>
                <w:rFonts w:ascii="Times New Roman" w:eastAsia="Calibri" w:hAnsi="Times New Roman" w:cs="Times New Roman"/>
                <w:sz w:val="20"/>
                <w:szCs w:val="20"/>
              </w:rPr>
            </w:pPr>
          </w:p>
          <w:p w14:paraId="0E31038A" w14:textId="77777777" w:rsidR="00A05BCC" w:rsidRPr="00A05BCC" w:rsidRDefault="00A05BCC" w:rsidP="00A05BCC">
            <w:pPr>
              <w:suppressAutoHyphens/>
              <w:contextualSpacing/>
              <w:rPr>
                <w:rFonts w:ascii="Times New Roman" w:eastAsia="Calibri" w:hAnsi="Times New Roman" w:cs="Times New Roman"/>
                <w:sz w:val="20"/>
                <w:szCs w:val="20"/>
              </w:rPr>
            </w:pPr>
          </w:p>
          <w:p w14:paraId="09618BDE" w14:textId="77777777" w:rsidR="00A05BCC" w:rsidRPr="00A05BCC" w:rsidRDefault="00A05BCC" w:rsidP="00A05BCC">
            <w:pPr>
              <w:suppressAutoHyphens/>
              <w:contextualSpacing/>
              <w:rPr>
                <w:rFonts w:ascii="Times New Roman" w:eastAsia="Calibri" w:hAnsi="Times New Roman" w:cs="Times New Roman"/>
                <w:sz w:val="20"/>
                <w:szCs w:val="20"/>
              </w:rPr>
            </w:pPr>
          </w:p>
          <w:p w14:paraId="7E3F891A" w14:textId="77777777" w:rsidR="00A05BCC" w:rsidRPr="00A05BCC" w:rsidRDefault="00A05BCC" w:rsidP="00A05BCC">
            <w:pPr>
              <w:suppressAutoHyphens/>
              <w:contextualSpacing/>
              <w:rPr>
                <w:rFonts w:ascii="Times New Roman" w:eastAsia="Calibri" w:hAnsi="Times New Roman" w:cs="Times New Roman"/>
                <w:sz w:val="20"/>
                <w:szCs w:val="20"/>
              </w:rPr>
            </w:pPr>
            <w:r w:rsidRPr="00A05BCC">
              <w:rPr>
                <w:rFonts w:ascii="Times New Roman" w:eastAsia="Calibri" w:hAnsi="Times New Roman" w:cs="Times New Roman"/>
                <w:sz w:val="20"/>
                <w:szCs w:val="20"/>
              </w:rPr>
              <w:t xml:space="preserve">Текущая аттестация: наблюдение и проверка выполнения практических работ; тестирование. Заслушивание устных ответов, </w:t>
            </w:r>
            <w:r w:rsidRPr="00A05BCC">
              <w:rPr>
                <w:rFonts w:ascii="Times New Roman" w:eastAsia="Calibri" w:hAnsi="Times New Roman" w:cs="Times New Roman"/>
                <w:sz w:val="20"/>
                <w:szCs w:val="20"/>
              </w:rPr>
              <w:lastRenderedPageBreak/>
              <w:t>проверка составленных самостоятельно конспектов.</w:t>
            </w:r>
          </w:p>
          <w:p w14:paraId="667BB942" w14:textId="77777777" w:rsidR="00A05BCC" w:rsidRPr="00A05BCC" w:rsidRDefault="00A05BCC" w:rsidP="00A05BCC">
            <w:pPr>
              <w:suppressAutoHyphens/>
              <w:contextualSpacing/>
              <w:rPr>
                <w:rFonts w:ascii="Times New Roman" w:eastAsia="Calibri" w:hAnsi="Times New Roman" w:cs="Times New Roman"/>
                <w:sz w:val="20"/>
                <w:szCs w:val="20"/>
              </w:rPr>
            </w:pPr>
            <w:r w:rsidRPr="00A05BCC">
              <w:rPr>
                <w:rFonts w:ascii="Times New Roman" w:eastAsia="Calibri" w:hAnsi="Times New Roman" w:cs="Times New Roman"/>
                <w:sz w:val="20"/>
                <w:szCs w:val="20"/>
              </w:rPr>
              <w:t>Дифференцированный зачет</w:t>
            </w:r>
          </w:p>
          <w:p w14:paraId="337EFAE9" w14:textId="77777777" w:rsidR="00A05BCC" w:rsidRPr="00A05BCC" w:rsidRDefault="00A05BCC" w:rsidP="00A05BCC">
            <w:pPr>
              <w:suppressAutoHyphens/>
              <w:contextualSpacing/>
              <w:rPr>
                <w:rFonts w:ascii="Times New Roman" w:eastAsia="Calibri" w:hAnsi="Times New Roman" w:cs="Times New Roman"/>
                <w:sz w:val="20"/>
                <w:szCs w:val="20"/>
              </w:rPr>
            </w:pPr>
          </w:p>
          <w:p w14:paraId="296C7FA2" w14:textId="77777777" w:rsidR="00A05BCC" w:rsidRPr="00A05BCC" w:rsidRDefault="00A05BCC" w:rsidP="00A05BCC">
            <w:pPr>
              <w:suppressAutoHyphens/>
              <w:contextualSpacing/>
              <w:rPr>
                <w:rFonts w:ascii="Times New Roman" w:eastAsia="Calibri" w:hAnsi="Times New Roman" w:cs="Times New Roman"/>
                <w:sz w:val="20"/>
                <w:szCs w:val="20"/>
              </w:rPr>
            </w:pPr>
          </w:p>
          <w:p w14:paraId="42692C2A" w14:textId="77777777" w:rsidR="00A05BCC" w:rsidRPr="00A05BCC" w:rsidRDefault="00A05BCC" w:rsidP="00A05BCC">
            <w:pPr>
              <w:suppressAutoHyphens/>
              <w:contextualSpacing/>
              <w:rPr>
                <w:rFonts w:ascii="Times New Roman" w:eastAsia="Calibri" w:hAnsi="Times New Roman" w:cs="Times New Roman"/>
                <w:sz w:val="20"/>
                <w:szCs w:val="20"/>
              </w:rPr>
            </w:pPr>
          </w:p>
          <w:p w14:paraId="57D01794" w14:textId="77777777" w:rsidR="00A05BCC" w:rsidRPr="00A05BCC" w:rsidRDefault="00A05BCC" w:rsidP="00A05BCC">
            <w:pPr>
              <w:suppressAutoHyphens/>
              <w:contextualSpacing/>
              <w:rPr>
                <w:rFonts w:ascii="Times New Roman" w:eastAsia="Calibri" w:hAnsi="Times New Roman" w:cs="Times New Roman"/>
                <w:sz w:val="20"/>
                <w:szCs w:val="20"/>
              </w:rPr>
            </w:pPr>
          </w:p>
          <w:p w14:paraId="65257E2D" w14:textId="77777777" w:rsidR="00A05BCC" w:rsidRPr="00A05BCC" w:rsidRDefault="00A05BCC" w:rsidP="00A05BCC">
            <w:pPr>
              <w:suppressAutoHyphens/>
              <w:contextualSpacing/>
              <w:rPr>
                <w:rFonts w:ascii="Times New Roman" w:eastAsia="Calibri" w:hAnsi="Times New Roman" w:cs="Times New Roman"/>
                <w:sz w:val="20"/>
                <w:szCs w:val="20"/>
              </w:rPr>
            </w:pPr>
          </w:p>
          <w:p w14:paraId="6A667663" w14:textId="77777777" w:rsidR="00A05BCC" w:rsidRPr="00A05BCC" w:rsidRDefault="00A05BCC" w:rsidP="00A05BCC">
            <w:pPr>
              <w:suppressAutoHyphens/>
              <w:contextualSpacing/>
              <w:rPr>
                <w:rFonts w:ascii="Times New Roman" w:eastAsia="Calibri" w:hAnsi="Times New Roman" w:cs="Times New Roman"/>
                <w:sz w:val="20"/>
                <w:szCs w:val="20"/>
              </w:rPr>
            </w:pPr>
            <w:r w:rsidRPr="00A05BCC">
              <w:rPr>
                <w:rFonts w:ascii="Times New Roman" w:eastAsia="Calibri" w:hAnsi="Times New Roman" w:cs="Times New Roman"/>
                <w:sz w:val="20"/>
                <w:szCs w:val="20"/>
              </w:rPr>
              <w:t xml:space="preserve">Заслушивание устных ответов, проверка составленных самостоятельно конспектов, </w:t>
            </w:r>
          </w:p>
          <w:p w14:paraId="77D89F56" w14:textId="77777777" w:rsidR="00A05BCC" w:rsidRPr="00A05BCC" w:rsidRDefault="00A05BCC" w:rsidP="00A05BCC">
            <w:pPr>
              <w:suppressAutoHyphens/>
              <w:contextualSpacing/>
              <w:rPr>
                <w:rFonts w:ascii="Times New Roman" w:eastAsia="Calibri" w:hAnsi="Times New Roman" w:cs="Times New Roman"/>
                <w:sz w:val="20"/>
                <w:szCs w:val="20"/>
              </w:rPr>
            </w:pPr>
            <w:r w:rsidRPr="00A05BCC">
              <w:rPr>
                <w:rFonts w:ascii="Times New Roman" w:eastAsia="Calibri" w:hAnsi="Times New Roman" w:cs="Times New Roman"/>
                <w:sz w:val="20"/>
                <w:szCs w:val="20"/>
              </w:rPr>
              <w:t>проверка отчетов по практическим работам.</w:t>
            </w:r>
          </w:p>
          <w:p w14:paraId="4C658B3F" w14:textId="77777777" w:rsidR="00A05BCC" w:rsidRPr="00A05BCC" w:rsidRDefault="00A05BCC" w:rsidP="00A05BCC">
            <w:pPr>
              <w:suppressAutoHyphens/>
              <w:contextualSpacing/>
              <w:rPr>
                <w:rFonts w:ascii="Times New Roman" w:eastAsia="Calibri" w:hAnsi="Times New Roman" w:cs="Times New Roman"/>
                <w:i/>
                <w:sz w:val="20"/>
                <w:szCs w:val="20"/>
              </w:rPr>
            </w:pPr>
          </w:p>
          <w:p w14:paraId="6E9BC407" w14:textId="77777777" w:rsidR="00A05BCC" w:rsidRPr="00A05BCC" w:rsidRDefault="00A05BCC" w:rsidP="00A05BCC">
            <w:pPr>
              <w:suppressAutoHyphens/>
              <w:contextualSpacing/>
              <w:rPr>
                <w:rFonts w:ascii="Times New Roman" w:eastAsia="Calibri" w:hAnsi="Times New Roman" w:cs="Times New Roman"/>
                <w:i/>
                <w:sz w:val="20"/>
                <w:szCs w:val="20"/>
              </w:rPr>
            </w:pPr>
          </w:p>
          <w:p w14:paraId="68BC4012" w14:textId="77777777" w:rsidR="00A05BCC" w:rsidRPr="00A05BCC" w:rsidRDefault="00A05BCC" w:rsidP="00A05BCC">
            <w:pPr>
              <w:suppressAutoHyphens/>
              <w:contextualSpacing/>
              <w:rPr>
                <w:rFonts w:ascii="Times New Roman" w:eastAsia="Calibri" w:hAnsi="Times New Roman" w:cs="Times New Roman"/>
                <w:i/>
                <w:sz w:val="20"/>
                <w:szCs w:val="20"/>
              </w:rPr>
            </w:pPr>
          </w:p>
          <w:p w14:paraId="18F2D260" w14:textId="77777777" w:rsidR="00A05BCC" w:rsidRPr="00A05BCC" w:rsidRDefault="00A05BCC" w:rsidP="00A05BCC">
            <w:pPr>
              <w:suppressAutoHyphens/>
              <w:contextualSpacing/>
              <w:rPr>
                <w:rFonts w:ascii="Times New Roman" w:eastAsia="Calibri" w:hAnsi="Times New Roman" w:cs="Times New Roman"/>
                <w:i/>
                <w:sz w:val="20"/>
                <w:szCs w:val="20"/>
              </w:rPr>
            </w:pPr>
          </w:p>
          <w:p w14:paraId="367D6C91" w14:textId="77777777" w:rsidR="00A05BCC" w:rsidRPr="00A05BCC" w:rsidRDefault="00A05BCC" w:rsidP="00A05BCC">
            <w:pPr>
              <w:suppressAutoHyphens/>
              <w:contextualSpacing/>
              <w:rPr>
                <w:rFonts w:ascii="Times New Roman" w:eastAsia="Calibri" w:hAnsi="Times New Roman" w:cs="Times New Roman"/>
                <w:i/>
                <w:sz w:val="20"/>
                <w:szCs w:val="20"/>
              </w:rPr>
            </w:pPr>
          </w:p>
          <w:p w14:paraId="04BAB94A" w14:textId="77777777" w:rsidR="00A05BCC" w:rsidRPr="00A05BCC" w:rsidRDefault="00A05BCC" w:rsidP="00A05BCC">
            <w:pPr>
              <w:suppressAutoHyphens/>
              <w:contextualSpacing/>
              <w:rPr>
                <w:rFonts w:ascii="Times New Roman" w:eastAsia="Calibri" w:hAnsi="Times New Roman" w:cs="Times New Roman"/>
                <w:i/>
                <w:sz w:val="20"/>
                <w:szCs w:val="20"/>
              </w:rPr>
            </w:pPr>
          </w:p>
          <w:p w14:paraId="0A6311B8" w14:textId="77777777" w:rsidR="00A05BCC" w:rsidRPr="00A05BCC" w:rsidRDefault="00A05BCC" w:rsidP="00A05BCC">
            <w:pPr>
              <w:suppressAutoHyphens/>
              <w:contextualSpacing/>
              <w:rPr>
                <w:rFonts w:ascii="Times New Roman" w:eastAsia="Calibri" w:hAnsi="Times New Roman" w:cs="Times New Roman"/>
                <w:i/>
                <w:sz w:val="20"/>
                <w:szCs w:val="20"/>
              </w:rPr>
            </w:pPr>
          </w:p>
          <w:p w14:paraId="15AB7E69" w14:textId="77777777" w:rsidR="00A05BCC" w:rsidRPr="00A05BCC" w:rsidRDefault="00A05BCC" w:rsidP="00A05BCC">
            <w:pPr>
              <w:suppressAutoHyphens/>
              <w:contextualSpacing/>
              <w:rPr>
                <w:rFonts w:ascii="Times New Roman" w:eastAsia="Calibri" w:hAnsi="Times New Roman" w:cs="Times New Roman"/>
                <w:i/>
                <w:sz w:val="20"/>
                <w:szCs w:val="20"/>
              </w:rPr>
            </w:pPr>
          </w:p>
          <w:p w14:paraId="6F1D4F51" w14:textId="77777777" w:rsidR="00A05BCC" w:rsidRPr="00A05BCC" w:rsidRDefault="00A05BCC" w:rsidP="00A05BCC">
            <w:pPr>
              <w:suppressAutoHyphens/>
              <w:contextualSpacing/>
              <w:rPr>
                <w:rFonts w:ascii="Times New Roman" w:eastAsia="Calibri" w:hAnsi="Times New Roman" w:cs="Times New Roman"/>
                <w:i/>
                <w:sz w:val="20"/>
                <w:szCs w:val="20"/>
              </w:rPr>
            </w:pPr>
          </w:p>
          <w:p w14:paraId="5278DA13" w14:textId="77777777" w:rsidR="00A05BCC" w:rsidRPr="00A05BCC" w:rsidRDefault="00A05BCC" w:rsidP="00A05BCC">
            <w:pPr>
              <w:suppressAutoHyphens/>
              <w:contextualSpacing/>
              <w:rPr>
                <w:rFonts w:ascii="Times New Roman" w:eastAsia="Calibri" w:hAnsi="Times New Roman" w:cs="Times New Roman"/>
                <w:i/>
                <w:sz w:val="20"/>
                <w:szCs w:val="20"/>
              </w:rPr>
            </w:pPr>
          </w:p>
          <w:p w14:paraId="0152EA4A" w14:textId="77777777" w:rsidR="00A05BCC" w:rsidRPr="00A05BCC" w:rsidRDefault="00A05BCC" w:rsidP="00A05BCC">
            <w:pPr>
              <w:suppressAutoHyphens/>
              <w:contextualSpacing/>
              <w:rPr>
                <w:rFonts w:ascii="Times New Roman" w:eastAsia="Calibri" w:hAnsi="Times New Roman" w:cs="Times New Roman"/>
                <w:sz w:val="20"/>
                <w:szCs w:val="20"/>
              </w:rPr>
            </w:pPr>
            <w:r w:rsidRPr="00A05BCC">
              <w:rPr>
                <w:rFonts w:ascii="Times New Roman" w:eastAsia="Calibri" w:hAnsi="Times New Roman" w:cs="Times New Roman"/>
                <w:sz w:val="20"/>
                <w:szCs w:val="20"/>
              </w:rPr>
              <w:t>Текущая аттестация: наблюдение и проверка выполнения практических работ; тестирование. Заслушивание устных ответов, проверка составленных самостоятельно конспектов.</w:t>
            </w:r>
          </w:p>
          <w:p w14:paraId="64F2D520" w14:textId="77777777" w:rsidR="00A05BCC" w:rsidRPr="00A05BCC" w:rsidRDefault="00A05BCC" w:rsidP="00A05BCC">
            <w:pPr>
              <w:suppressAutoHyphens/>
              <w:contextualSpacing/>
              <w:rPr>
                <w:rFonts w:ascii="Times New Roman" w:eastAsia="Calibri" w:hAnsi="Times New Roman" w:cs="Times New Roman"/>
                <w:i/>
                <w:sz w:val="20"/>
                <w:szCs w:val="20"/>
              </w:rPr>
            </w:pPr>
            <w:r w:rsidRPr="00A05BCC">
              <w:rPr>
                <w:rFonts w:ascii="Times New Roman" w:eastAsia="Calibri" w:hAnsi="Times New Roman" w:cs="Times New Roman"/>
                <w:sz w:val="20"/>
                <w:szCs w:val="20"/>
              </w:rPr>
              <w:t>Дифференцированный зачет</w:t>
            </w:r>
          </w:p>
          <w:p w14:paraId="52E707F7" w14:textId="77777777" w:rsidR="00A05BCC" w:rsidRPr="00A05BCC" w:rsidRDefault="00A05BCC" w:rsidP="00A05BCC">
            <w:pPr>
              <w:suppressAutoHyphens/>
              <w:contextualSpacing/>
              <w:rPr>
                <w:rFonts w:ascii="Times New Roman" w:eastAsia="Calibri" w:hAnsi="Times New Roman" w:cs="Times New Roman"/>
                <w:i/>
                <w:sz w:val="20"/>
                <w:szCs w:val="20"/>
              </w:rPr>
            </w:pPr>
          </w:p>
          <w:p w14:paraId="04295DC9" w14:textId="77777777" w:rsidR="00A05BCC" w:rsidRPr="00A05BCC" w:rsidRDefault="00A05BCC" w:rsidP="00A05BCC">
            <w:pPr>
              <w:suppressAutoHyphens/>
              <w:contextualSpacing/>
              <w:rPr>
                <w:rFonts w:ascii="Times New Roman" w:eastAsia="Calibri" w:hAnsi="Times New Roman" w:cs="Times New Roman"/>
                <w:i/>
                <w:sz w:val="20"/>
                <w:szCs w:val="20"/>
              </w:rPr>
            </w:pPr>
          </w:p>
          <w:p w14:paraId="41FF8D56" w14:textId="77777777" w:rsidR="00A05BCC" w:rsidRPr="00A05BCC" w:rsidRDefault="00A05BCC" w:rsidP="00A05BCC">
            <w:pPr>
              <w:suppressAutoHyphens/>
              <w:contextualSpacing/>
              <w:rPr>
                <w:rFonts w:ascii="Times New Roman" w:eastAsia="Calibri" w:hAnsi="Times New Roman" w:cs="Times New Roman"/>
                <w:i/>
                <w:sz w:val="20"/>
                <w:szCs w:val="20"/>
              </w:rPr>
            </w:pPr>
          </w:p>
          <w:p w14:paraId="03DDE141" w14:textId="77777777" w:rsidR="00A05BCC" w:rsidRPr="00A05BCC" w:rsidRDefault="00A05BCC" w:rsidP="00A05BCC">
            <w:pPr>
              <w:suppressAutoHyphens/>
              <w:contextualSpacing/>
              <w:rPr>
                <w:rFonts w:ascii="Times New Roman" w:eastAsia="Calibri" w:hAnsi="Times New Roman" w:cs="Times New Roman"/>
                <w:i/>
                <w:sz w:val="20"/>
                <w:szCs w:val="20"/>
              </w:rPr>
            </w:pPr>
          </w:p>
          <w:p w14:paraId="72173940" w14:textId="77777777" w:rsidR="00A05BCC" w:rsidRPr="00A05BCC" w:rsidRDefault="00A05BCC" w:rsidP="00A05BCC">
            <w:pPr>
              <w:suppressAutoHyphens/>
              <w:contextualSpacing/>
              <w:rPr>
                <w:rFonts w:ascii="Times New Roman" w:eastAsia="Calibri" w:hAnsi="Times New Roman" w:cs="Times New Roman"/>
                <w:i/>
                <w:sz w:val="20"/>
                <w:szCs w:val="20"/>
              </w:rPr>
            </w:pPr>
          </w:p>
          <w:p w14:paraId="7FFC46C1" w14:textId="77777777" w:rsidR="00A05BCC" w:rsidRPr="00A05BCC" w:rsidRDefault="00A05BCC" w:rsidP="00A05BCC">
            <w:pPr>
              <w:suppressAutoHyphens/>
              <w:contextualSpacing/>
              <w:rPr>
                <w:rFonts w:ascii="Times New Roman" w:eastAsia="Calibri" w:hAnsi="Times New Roman" w:cs="Times New Roman"/>
                <w:i/>
                <w:sz w:val="20"/>
                <w:szCs w:val="20"/>
              </w:rPr>
            </w:pPr>
          </w:p>
          <w:p w14:paraId="0C3359B8" w14:textId="77777777" w:rsidR="00A05BCC" w:rsidRPr="00A05BCC" w:rsidRDefault="00A05BCC" w:rsidP="00A05BCC">
            <w:pPr>
              <w:suppressAutoHyphens/>
              <w:contextualSpacing/>
              <w:rPr>
                <w:rFonts w:ascii="Times New Roman" w:eastAsia="Calibri" w:hAnsi="Times New Roman" w:cs="Times New Roman"/>
                <w:i/>
                <w:sz w:val="20"/>
                <w:szCs w:val="20"/>
              </w:rPr>
            </w:pPr>
          </w:p>
          <w:p w14:paraId="2905A835" w14:textId="77777777" w:rsidR="00A05BCC" w:rsidRPr="00A05BCC" w:rsidRDefault="00A05BCC" w:rsidP="00A05BCC">
            <w:pPr>
              <w:suppressAutoHyphens/>
              <w:contextualSpacing/>
              <w:rPr>
                <w:rFonts w:ascii="Times New Roman" w:eastAsia="Calibri" w:hAnsi="Times New Roman" w:cs="Times New Roman"/>
                <w:i/>
                <w:sz w:val="20"/>
                <w:szCs w:val="20"/>
              </w:rPr>
            </w:pPr>
          </w:p>
          <w:p w14:paraId="5912D437" w14:textId="77777777" w:rsidR="00A05BCC" w:rsidRPr="00A05BCC" w:rsidRDefault="00A05BCC" w:rsidP="00A05BCC">
            <w:pPr>
              <w:suppressAutoHyphens/>
              <w:contextualSpacing/>
              <w:rPr>
                <w:rFonts w:ascii="Times New Roman" w:eastAsia="Calibri" w:hAnsi="Times New Roman" w:cs="Times New Roman"/>
                <w:i/>
                <w:sz w:val="20"/>
                <w:szCs w:val="20"/>
              </w:rPr>
            </w:pPr>
          </w:p>
          <w:p w14:paraId="42642F73" w14:textId="77777777" w:rsidR="00A05BCC" w:rsidRPr="00A05BCC" w:rsidRDefault="00A05BCC" w:rsidP="00A05BCC">
            <w:pPr>
              <w:suppressAutoHyphens/>
              <w:contextualSpacing/>
              <w:rPr>
                <w:rFonts w:ascii="Times New Roman" w:eastAsia="Calibri" w:hAnsi="Times New Roman" w:cs="Times New Roman"/>
                <w:i/>
                <w:sz w:val="20"/>
                <w:szCs w:val="20"/>
              </w:rPr>
            </w:pPr>
          </w:p>
          <w:p w14:paraId="187D3715" w14:textId="77777777" w:rsidR="00A05BCC" w:rsidRPr="00A05BCC" w:rsidRDefault="00A05BCC" w:rsidP="00A05BCC">
            <w:pPr>
              <w:suppressAutoHyphens/>
              <w:contextualSpacing/>
              <w:rPr>
                <w:rFonts w:ascii="Times New Roman" w:eastAsia="Calibri" w:hAnsi="Times New Roman" w:cs="Times New Roman"/>
                <w:i/>
                <w:sz w:val="20"/>
                <w:szCs w:val="20"/>
              </w:rPr>
            </w:pPr>
          </w:p>
          <w:p w14:paraId="16B6CE1D" w14:textId="77777777" w:rsidR="00A05BCC" w:rsidRPr="00A05BCC" w:rsidRDefault="00A05BCC" w:rsidP="00A05BCC">
            <w:pPr>
              <w:suppressAutoHyphens/>
              <w:contextualSpacing/>
              <w:rPr>
                <w:rFonts w:ascii="Times New Roman" w:eastAsia="Calibri" w:hAnsi="Times New Roman" w:cs="Times New Roman"/>
                <w:i/>
                <w:sz w:val="20"/>
                <w:szCs w:val="20"/>
              </w:rPr>
            </w:pPr>
          </w:p>
          <w:p w14:paraId="7E0DEBD3" w14:textId="77777777" w:rsidR="00A05BCC" w:rsidRPr="00A05BCC" w:rsidRDefault="00A05BCC" w:rsidP="00A05BCC">
            <w:pPr>
              <w:suppressAutoHyphens/>
              <w:contextualSpacing/>
              <w:rPr>
                <w:rFonts w:ascii="Times New Roman" w:eastAsia="Calibri" w:hAnsi="Times New Roman" w:cs="Times New Roman"/>
                <w:i/>
                <w:sz w:val="20"/>
                <w:szCs w:val="20"/>
              </w:rPr>
            </w:pPr>
          </w:p>
          <w:p w14:paraId="771CEDD1" w14:textId="77777777" w:rsidR="00A05BCC" w:rsidRPr="00A05BCC" w:rsidRDefault="00A05BCC" w:rsidP="00A05BCC">
            <w:pPr>
              <w:suppressAutoHyphens/>
              <w:contextualSpacing/>
              <w:rPr>
                <w:rFonts w:ascii="Times New Roman" w:eastAsia="Calibri" w:hAnsi="Times New Roman" w:cs="Times New Roman"/>
                <w:i/>
                <w:sz w:val="20"/>
                <w:szCs w:val="20"/>
              </w:rPr>
            </w:pPr>
          </w:p>
          <w:p w14:paraId="2BDC67FC" w14:textId="77777777" w:rsidR="00A05BCC" w:rsidRPr="00A05BCC" w:rsidRDefault="00A05BCC" w:rsidP="00A05BCC">
            <w:pPr>
              <w:suppressAutoHyphens/>
              <w:contextualSpacing/>
              <w:rPr>
                <w:rFonts w:ascii="Times New Roman" w:eastAsia="Calibri" w:hAnsi="Times New Roman" w:cs="Times New Roman"/>
                <w:i/>
                <w:sz w:val="20"/>
                <w:szCs w:val="20"/>
              </w:rPr>
            </w:pPr>
          </w:p>
          <w:p w14:paraId="418DE82B" w14:textId="77777777" w:rsidR="00A05BCC" w:rsidRPr="00A05BCC" w:rsidRDefault="00A05BCC" w:rsidP="00A05BCC">
            <w:pPr>
              <w:suppressAutoHyphens/>
              <w:contextualSpacing/>
              <w:rPr>
                <w:rFonts w:ascii="Times New Roman" w:eastAsia="Calibri" w:hAnsi="Times New Roman" w:cs="Times New Roman"/>
                <w:i/>
                <w:sz w:val="20"/>
                <w:szCs w:val="20"/>
              </w:rPr>
            </w:pPr>
          </w:p>
          <w:p w14:paraId="7C10873E" w14:textId="77777777" w:rsidR="00A05BCC" w:rsidRPr="00A05BCC" w:rsidRDefault="00A05BCC" w:rsidP="00A05BCC">
            <w:pPr>
              <w:suppressAutoHyphens/>
              <w:contextualSpacing/>
              <w:rPr>
                <w:rFonts w:ascii="Times New Roman" w:eastAsia="Calibri" w:hAnsi="Times New Roman" w:cs="Times New Roman"/>
                <w:i/>
                <w:sz w:val="20"/>
                <w:szCs w:val="20"/>
              </w:rPr>
            </w:pPr>
          </w:p>
          <w:p w14:paraId="21215C9F" w14:textId="77777777" w:rsidR="00A05BCC" w:rsidRPr="00A05BCC" w:rsidRDefault="00A05BCC" w:rsidP="00A05BCC">
            <w:pPr>
              <w:suppressAutoHyphens/>
              <w:contextualSpacing/>
              <w:rPr>
                <w:rFonts w:ascii="Times New Roman" w:eastAsia="Calibri" w:hAnsi="Times New Roman" w:cs="Times New Roman"/>
                <w:i/>
                <w:sz w:val="20"/>
                <w:szCs w:val="20"/>
              </w:rPr>
            </w:pPr>
          </w:p>
          <w:p w14:paraId="17EB066C" w14:textId="77777777" w:rsidR="00A05BCC" w:rsidRPr="00A05BCC" w:rsidRDefault="00A05BCC" w:rsidP="00A05BCC">
            <w:pPr>
              <w:suppressAutoHyphens/>
              <w:contextualSpacing/>
              <w:rPr>
                <w:rFonts w:ascii="Times New Roman" w:eastAsia="Calibri" w:hAnsi="Times New Roman" w:cs="Times New Roman"/>
                <w:i/>
                <w:sz w:val="20"/>
                <w:szCs w:val="20"/>
              </w:rPr>
            </w:pPr>
          </w:p>
          <w:p w14:paraId="2E621BBA" w14:textId="77777777" w:rsidR="00A05BCC" w:rsidRPr="00A05BCC" w:rsidRDefault="00A05BCC" w:rsidP="00A05BCC">
            <w:pPr>
              <w:suppressAutoHyphens/>
              <w:contextualSpacing/>
              <w:rPr>
                <w:rFonts w:ascii="Times New Roman" w:eastAsia="Calibri" w:hAnsi="Times New Roman" w:cs="Times New Roman"/>
                <w:sz w:val="20"/>
                <w:szCs w:val="20"/>
              </w:rPr>
            </w:pPr>
            <w:r w:rsidRPr="00A05BCC">
              <w:rPr>
                <w:rFonts w:ascii="Times New Roman" w:eastAsia="Calibri" w:hAnsi="Times New Roman" w:cs="Times New Roman"/>
                <w:sz w:val="20"/>
                <w:szCs w:val="20"/>
              </w:rPr>
              <w:t>Текущая аттестация: наблюдение и проверка выполнения практических работ; тестирование. Заслушивание устных ответов, проверка составленных самостоятельно конспектов.</w:t>
            </w:r>
          </w:p>
          <w:p w14:paraId="04CE74C8" w14:textId="77777777" w:rsidR="00A05BCC" w:rsidRPr="00A05BCC" w:rsidRDefault="00A05BCC" w:rsidP="00A05BCC">
            <w:pPr>
              <w:suppressAutoHyphens/>
              <w:contextualSpacing/>
              <w:rPr>
                <w:rFonts w:ascii="Times New Roman" w:eastAsia="Calibri" w:hAnsi="Times New Roman" w:cs="Times New Roman"/>
                <w:i/>
                <w:sz w:val="20"/>
                <w:szCs w:val="20"/>
              </w:rPr>
            </w:pPr>
            <w:r w:rsidRPr="00A05BCC">
              <w:rPr>
                <w:rFonts w:ascii="Times New Roman" w:eastAsia="Calibri" w:hAnsi="Times New Roman" w:cs="Times New Roman"/>
                <w:sz w:val="20"/>
                <w:szCs w:val="20"/>
              </w:rPr>
              <w:t>Дифференцированный зачет</w:t>
            </w:r>
          </w:p>
          <w:p w14:paraId="7F62D7B2" w14:textId="77777777" w:rsidR="00A05BCC" w:rsidRPr="00A05BCC" w:rsidRDefault="00A05BCC" w:rsidP="00A05BCC">
            <w:pPr>
              <w:suppressAutoHyphens/>
              <w:contextualSpacing/>
              <w:rPr>
                <w:rFonts w:ascii="Times New Roman" w:eastAsia="Calibri" w:hAnsi="Times New Roman" w:cs="Times New Roman"/>
                <w:i/>
                <w:sz w:val="20"/>
                <w:szCs w:val="20"/>
              </w:rPr>
            </w:pPr>
          </w:p>
          <w:p w14:paraId="0DF9CCF7" w14:textId="77777777" w:rsidR="00A05BCC" w:rsidRPr="00A05BCC" w:rsidRDefault="00A05BCC" w:rsidP="00A05BCC">
            <w:pPr>
              <w:suppressAutoHyphens/>
              <w:contextualSpacing/>
              <w:rPr>
                <w:rFonts w:ascii="Times New Roman" w:eastAsia="Calibri" w:hAnsi="Times New Roman" w:cs="Times New Roman"/>
                <w:i/>
                <w:sz w:val="20"/>
                <w:szCs w:val="20"/>
              </w:rPr>
            </w:pPr>
          </w:p>
          <w:p w14:paraId="4338D89A" w14:textId="77777777" w:rsidR="00A05BCC" w:rsidRPr="00A05BCC" w:rsidRDefault="00A05BCC" w:rsidP="00A05BCC">
            <w:pPr>
              <w:suppressAutoHyphens/>
              <w:contextualSpacing/>
              <w:rPr>
                <w:rFonts w:ascii="Times New Roman" w:eastAsia="Calibri" w:hAnsi="Times New Roman" w:cs="Times New Roman"/>
                <w:i/>
                <w:sz w:val="20"/>
                <w:szCs w:val="20"/>
              </w:rPr>
            </w:pPr>
          </w:p>
          <w:p w14:paraId="76DA609C" w14:textId="77777777" w:rsidR="00A05BCC" w:rsidRPr="00A05BCC" w:rsidRDefault="00A05BCC" w:rsidP="00A05BCC">
            <w:pPr>
              <w:suppressAutoHyphens/>
              <w:contextualSpacing/>
              <w:rPr>
                <w:rFonts w:ascii="Times New Roman" w:eastAsia="Calibri" w:hAnsi="Times New Roman" w:cs="Times New Roman"/>
                <w:i/>
                <w:sz w:val="20"/>
                <w:szCs w:val="20"/>
              </w:rPr>
            </w:pPr>
          </w:p>
          <w:p w14:paraId="32B94A9E" w14:textId="77777777" w:rsidR="00A05BCC" w:rsidRPr="00A05BCC" w:rsidRDefault="00A05BCC" w:rsidP="00A05BCC">
            <w:pPr>
              <w:suppressAutoHyphens/>
              <w:contextualSpacing/>
              <w:rPr>
                <w:rFonts w:ascii="Times New Roman" w:eastAsia="Calibri" w:hAnsi="Times New Roman" w:cs="Times New Roman"/>
                <w:i/>
                <w:sz w:val="20"/>
                <w:szCs w:val="20"/>
              </w:rPr>
            </w:pPr>
          </w:p>
          <w:p w14:paraId="09705250" w14:textId="77777777" w:rsidR="00A05BCC" w:rsidRPr="00A05BCC" w:rsidRDefault="00A05BCC" w:rsidP="00A05BCC">
            <w:pPr>
              <w:suppressAutoHyphens/>
              <w:contextualSpacing/>
              <w:rPr>
                <w:rFonts w:ascii="Times New Roman" w:eastAsia="Calibri" w:hAnsi="Times New Roman" w:cs="Times New Roman"/>
                <w:i/>
                <w:sz w:val="20"/>
                <w:szCs w:val="20"/>
              </w:rPr>
            </w:pPr>
          </w:p>
          <w:p w14:paraId="35128268" w14:textId="77777777" w:rsidR="00A05BCC" w:rsidRPr="00A05BCC" w:rsidRDefault="00A05BCC" w:rsidP="00A05BCC">
            <w:pPr>
              <w:suppressAutoHyphens/>
              <w:contextualSpacing/>
              <w:rPr>
                <w:rFonts w:ascii="Times New Roman" w:eastAsia="Calibri" w:hAnsi="Times New Roman" w:cs="Times New Roman"/>
                <w:i/>
                <w:sz w:val="20"/>
                <w:szCs w:val="20"/>
              </w:rPr>
            </w:pPr>
          </w:p>
          <w:p w14:paraId="2221A43A" w14:textId="77777777" w:rsidR="00A05BCC" w:rsidRPr="00A05BCC" w:rsidRDefault="00A05BCC" w:rsidP="00A05BCC">
            <w:pPr>
              <w:suppressAutoHyphens/>
              <w:contextualSpacing/>
              <w:rPr>
                <w:rFonts w:ascii="Times New Roman" w:eastAsia="Calibri" w:hAnsi="Times New Roman" w:cs="Times New Roman"/>
                <w:i/>
                <w:sz w:val="20"/>
                <w:szCs w:val="20"/>
              </w:rPr>
            </w:pPr>
          </w:p>
          <w:p w14:paraId="7FA613BE" w14:textId="77777777" w:rsidR="00A05BCC" w:rsidRPr="00A05BCC" w:rsidRDefault="00A05BCC" w:rsidP="00A05BCC">
            <w:pPr>
              <w:suppressAutoHyphens/>
              <w:contextualSpacing/>
              <w:rPr>
                <w:rFonts w:ascii="Times New Roman" w:eastAsia="Calibri" w:hAnsi="Times New Roman" w:cs="Times New Roman"/>
                <w:i/>
                <w:sz w:val="20"/>
                <w:szCs w:val="20"/>
              </w:rPr>
            </w:pPr>
          </w:p>
          <w:p w14:paraId="21505597" w14:textId="77777777" w:rsidR="00A05BCC" w:rsidRPr="00A05BCC" w:rsidRDefault="00A05BCC" w:rsidP="00A05BCC">
            <w:pPr>
              <w:suppressAutoHyphens/>
              <w:contextualSpacing/>
              <w:rPr>
                <w:rFonts w:ascii="Times New Roman" w:eastAsia="Calibri" w:hAnsi="Times New Roman" w:cs="Times New Roman"/>
                <w:i/>
                <w:sz w:val="20"/>
                <w:szCs w:val="20"/>
              </w:rPr>
            </w:pPr>
          </w:p>
          <w:p w14:paraId="21F0352F" w14:textId="77777777" w:rsidR="00A05BCC" w:rsidRPr="00A05BCC" w:rsidRDefault="00A05BCC" w:rsidP="00A05BCC">
            <w:pPr>
              <w:suppressAutoHyphens/>
              <w:contextualSpacing/>
              <w:rPr>
                <w:rFonts w:ascii="Times New Roman" w:eastAsia="Calibri" w:hAnsi="Times New Roman" w:cs="Times New Roman"/>
                <w:i/>
                <w:sz w:val="20"/>
                <w:szCs w:val="20"/>
              </w:rPr>
            </w:pPr>
          </w:p>
          <w:p w14:paraId="17350FD0" w14:textId="77777777" w:rsidR="00A05BCC" w:rsidRPr="00A05BCC" w:rsidRDefault="00A05BCC" w:rsidP="00A05BCC">
            <w:pPr>
              <w:suppressAutoHyphens/>
              <w:contextualSpacing/>
              <w:rPr>
                <w:rFonts w:ascii="Times New Roman" w:eastAsia="Calibri" w:hAnsi="Times New Roman" w:cs="Times New Roman"/>
                <w:i/>
                <w:sz w:val="20"/>
                <w:szCs w:val="20"/>
              </w:rPr>
            </w:pPr>
          </w:p>
          <w:p w14:paraId="69AC59D4" w14:textId="77777777" w:rsidR="00A05BCC" w:rsidRPr="00A05BCC" w:rsidRDefault="00A05BCC" w:rsidP="00A05BCC">
            <w:pPr>
              <w:suppressAutoHyphens/>
              <w:contextualSpacing/>
              <w:rPr>
                <w:rFonts w:ascii="Times New Roman" w:eastAsia="Calibri" w:hAnsi="Times New Roman" w:cs="Times New Roman"/>
                <w:i/>
                <w:sz w:val="20"/>
                <w:szCs w:val="20"/>
              </w:rPr>
            </w:pPr>
          </w:p>
          <w:p w14:paraId="13FF0DDC" w14:textId="77777777" w:rsidR="00A05BCC" w:rsidRPr="00A05BCC" w:rsidRDefault="00A05BCC" w:rsidP="00A05BCC">
            <w:pPr>
              <w:suppressAutoHyphens/>
              <w:contextualSpacing/>
              <w:rPr>
                <w:rFonts w:ascii="Times New Roman" w:eastAsia="Calibri" w:hAnsi="Times New Roman" w:cs="Times New Roman"/>
                <w:i/>
                <w:sz w:val="20"/>
                <w:szCs w:val="20"/>
              </w:rPr>
            </w:pPr>
          </w:p>
          <w:p w14:paraId="3AC35D5B" w14:textId="77777777" w:rsidR="00A05BCC" w:rsidRPr="00A05BCC" w:rsidRDefault="00A05BCC" w:rsidP="00A05BCC">
            <w:pPr>
              <w:suppressAutoHyphens/>
              <w:contextualSpacing/>
              <w:rPr>
                <w:rFonts w:ascii="Times New Roman" w:eastAsia="Calibri" w:hAnsi="Times New Roman" w:cs="Times New Roman"/>
                <w:i/>
                <w:sz w:val="20"/>
                <w:szCs w:val="20"/>
              </w:rPr>
            </w:pPr>
          </w:p>
          <w:p w14:paraId="73E13AE1" w14:textId="77777777" w:rsidR="00A05BCC" w:rsidRPr="00A05BCC" w:rsidRDefault="00A05BCC" w:rsidP="00A05BCC">
            <w:pPr>
              <w:suppressAutoHyphens/>
              <w:contextualSpacing/>
              <w:rPr>
                <w:rFonts w:ascii="Times New Roman" w:eastAsia="Calibri" w:hAnsi="Times New Roman" w:cs="Times New Roman"/>
                <w:i/>
                <w:sz w:val="20"/>
                <w:szCs w:val="20"/>
              </w:rPr>
            </w:pPr>
          </w:p>
          <w:p w14:paraId="229CCD3D" w14:textId="77777777" w:rsidR="00A05BCC" w:rsidRPr="00A05BCC" w:rsidRDefault="00A05BCC" w:rsidP="00A05BCC">
            <w:pPr>
              <w:suppressAutoHyphens/>
              <w:contextualSpacing/>
              <w:rPr>
                <w:rFonts w:ascii="Times New Roman" w:eastAsia="Calibri" w:hAnsi="Times New Roman" w:cs="Times New Roman"/>
                <w:sz w:val="20"/>
                <w:szCs w:val="20"/>
              </w:rPr>
            </w:pPr>
            <w:r w:rsidRPr="00A05BCC">
              <w:rPr>
                <w:rFonts w:ascii="Times New Roman" w:eastAsia="Calibri" w:hAnsi="Times New Roman" w:cs="Times New Roman"/>
                <w:sz w:val="20"/>
                <w:szCs w:val="20"/>
              </w:rPr>
              <w:t>Проверка отчетов по практическим работам.</w:t>
            </w:r>
          </w:p>
          <w:p w14:paraId="747A6E9B" w14:textId="77777777" w:rsidR="00A05BCC" w:rsidRPr="00A05BCC" w:rsidRDefault="00A05BCC" w:rsidP="00A05BCC">
            <w:pPr>
              <w:suppressAutoHyphens/>
              <w:contextualSpacing/>
              <w:rPr>
                <w:rFonts w:ascii="Times New Roman" w:eastAsia="Calibri" w:hAnsi="Times New Roman" w:cs="Times New Roman"/>
                <w:sz w:val="20"/>
                <w:szCs w:val="20"/>
              </w:rPr>
            </w:pPr>
          </w:p>
          <w:p w14:paraId="17F21B29" w14:textId="77777777" w:rsidR="00A05BCC" w:rsidRPr="00A05BCC" w:rsidRDefault="00A05BCC" w:rsidP="00A05BCC">
            <w:pPr>
              <w:suppressAutoHyphens/>
              <w:contextualSpacing/>
              <w:rPr>
                <w:rFonts w:ascii="Times New Roman" w:eastAsia="Calibri" w:hAnsi="Times New Roman" w:cs="Times New Roman"/>
                <w:i/>
                <w:sz w:val="20"/>
                <w:szCs w:val="20"/>
              </w:rPr>
            </w:pPr>
          </w:p>
          <w:p w14:paraId="3E08A845" w14:textId="77777777" w:rsidR="00A05BCC" w:rsidRPr="00A05BCC" w:rsidRDefault="00A05BCC" w:rsidP="00A05BCC">
            <w:pPr>
              <w:suppressAutoHyphens/>
              <w:contextualSpacing/>
              <w:rPr>
                <w:rFonts w:ascii="Times New Roman" w:eastAsia="Calibri" w:hAnsi="Times New Roman" w:cs="Times New Roman"/>
                <w:i/>
                <w:sz w:val="20"/>
                <w:szCs w:val="20"/>
              </w:rPr>
            </w:pPr>
          </w:p>
          <w:p w14:paraId="6D2C37A1" w14:textId="77777777" w:rsidR="00A05BCC" w:rsidRPr="00A05BCC" w:rsidRDefault="00A05BCC" w:rsidP="00A05BCC">
            <w:pPr>
              <w:suppressAutoHyphens/>
              <w:contextualSpacing/>
              <w:rPr>
                <w:rFonts w:ascii="Times New Roman" w:eastAsia="Calibri" w:hAnsi="Times New Roman" w:cs="Times New Roman"/>
                <w:i/>
                <w:sz w:val="20"/>
                <w:szCs w:val="20"/>
              </w:rPr>
            </w:pPr>
          </w:p>
          <w:p w14:paraId="545F1027" w14:textId="77777777" w:rsidR="00A05BCC" w:rsidRPr="00A05BCC" w:rsidRDefault="00A05BCC" w:rsidP="00A05BCC">
            <w:pPr>
              <w:suppressAutoHyphens/>
              <w:contextualSpacing/>
              <w:rPr>
                <w:rFonts w:ascii="Times New Roman" w:eastAsia="Calibri" w:hAnsi="Times New Roman" w:cs="Times New Roman"/>
                <w:i/>
                <w:sz w:val="20"/>
                <w:szCs w:val="20"/>
              </w:rPr>
            </w:pPr>
          </w:p>
          <w:p w14:paraId="5DFB7AF6" w14:textId="77777777" w:rsidR="00A05BCC" w:rsidRPr="00A05BCC" w:rsidRDefault="00A05BCC" w:rsidP="00A05BCC">
            <w:pPr>
              <w:suppressAutoHyphens/>
              <w:contextualSpacing/>
              <w:rPr>
                <w:rFonts w:ascii="Times New Roman" w:eastAsia="Calibri" w:hAnsi="Times New Roman" w:cs="Times New Roman"/>
                <w:sz w:val="20"/>
                <w:szCs w:val="20"/>
              </w:rPr>
            </w:pPr>
            <w:r w:rsidRPr="00A05BCC">
              <w:rPr>
                <w:rFonts w:ascii="Times New Roman" w:eastAsia="Calibri" w:hAnsi="Times New Roman" w:cs="Times New Roman"/>
                <w:sz w:val="20"/>
                <w:szCs w:val="20"/>
              </w:rPr>
              <w:t>Текущая аттестация: наблюдение и проверка выполнения практических работ; тестирование. Заслушивание устных ответов, проверка составленных самостоятельно конспектов.</w:t>
            </w:r>
          </w:p>
          <w:p w14:paraId="13A9248F" w14:textId="77777777" w:rsidR="00A05BCC" w:rsidRPr="00A05BCC" w:rsidRDefault="00A05BCC" w:rsidP="00A05BCC">
            <w:pPr>
              <w:suppressAutoHyphens/>
              <w:contextualSpacing/>
              <w:rPr>
                <w:rFonts w:ascii="Times New Roman" w:eastAsia="Calibri" w:hAnsi="Times New Roman" w:cs="Times New Roman"/>
                <w:sz w:val="20"/>
                <w:szCs w:val="20"/>
              </w:rPr>
            </w:pPr>
            <w:r w:rsidRPr="00A05BCC">
              <w:rPr>
                <w:rFonts w:ascii="Times New Roman" w:eastAsia="Calibri" w:hAnsi="Times New Roman" w:cs="Times New Roman"/>
                <w:sz w:val="20"/>
                <w:szCs w:val="20"/>
              </w:rPr>
              <w:t>Дифференцированный зачет</w:t>
            </w:r>
          </w:p>
          <w:p w14:paraId="5AEC38B8" w14:textId="77777777" w:rsidR="00A05BCC" w:rsidRPr="00A05BCC" w:rsidRDefault="00A05BCC" w:rsidP="00A05BCC">
            <w:pPr>
              <w:suppressAutoHyphens/>
              <w:contextualSpacing/>
              <w:rPr>
                <w:rFonts w:ascii="Times New Roman" w:eastAsia="Calibri" w:hAnsi="Times New Roman" w:cs="Times New Roman"/>
                <w:sz w:val="20"/>
                <w:szCs w:val="20"/>
              </w:rPr>
            </w:pPr>
          </w:p>
          <w:p w14:paraId="3348E295" w14:textId="77777777" w:rsidR="00A05BCC" w:rsidRPr="00A05BCC" w:rsidRDefault="00A05BCC" w:rsidP="00A05BCC">
            <w:pPr>
              <w:suppressAutoHyphens/>
              <w:contextualSpacing/>
              <w:rPr>
                <w:rFonts w:ascii="Times New Roman" w:eastAsia="Calibri" w:hAnsi="Times New Roman" w:cs="Times New Roman"/>
                <w:sz w:val="20"/>
                <w:szCs w:val="20"/>
              </w:rPr>
            </w:pPr>
          </w:p>
          <w:p w14:paraId="0E292BA6" w14:textId="77777777" w:rsidR="00A05BCC" w:rsidRPr="00A05BCC" w:rsidRDefault="00A05BCC" w:rsidP="00A05BCC">
            <w:pPr>
              <w:suppressAutoHyphens/>
              <w:contextualSpacing/>
              <w:rPr>
                <w:rFonts w:ascii="Times New Roman" w:eastAsia="Calibri" w:hAnsi="Times New Roman" w:cs="Times New Roman"/>
                <w:sz w:val="20"/>
                <w:szCs w:val="20"/>
              </w:rPr>
            </w:pPr>
          </w:p>
          <w:p w14:paraId="5C7C37A6" w14:textId="77777777" w:rsidR="00A05BCC" w:rsidRPr="00A05BCC" w:rsidRDefault="00A05BCC" w:rsidP="00A05BCC">
            <w:pPr>
              <w:suppressAutoHyphens/>
              <w:contextualSpacing/>
              <w:rPr>
                <w:rFonts w:ascii="Times New Roman" w:eastAsia="Calibri" w:hAnsi="Times New Roman" w:cs="Times New Roman"/>
                <w:sz w:val="20"/>
                <w:szCs w:val="20"/>
              </w:rPr>
            </w:pPr>
          </w:p>
          <w:p w14:paraId="246FCBED" w14:textId="77777777" w:rsidR="00A05BCC" w:rsidRPr="00A05BCC" w:rsidRDefault="00A05BCC" w:rsidP="00A05BCC">
            <w:pPr>
              <w:suppressAutoHyphens/>
              <w:contextualSpacing/>
              <w:rPr>
                <w:rFonts w:ascii="Times New Roman" w:eastAsia="Calibri" w:hAnsi="Times New Roman" w:cs="Times New Roman"/>
                <w:sz w:val="20"/>
                <w:szCs w:val="20"/>
              </w:rPr>
            </w:pPr>
          </w:p>
          <w:p w14:paraId="6FEEF6CC" w14:textId="77777777" w:rsidR="00A05BCC" w:rsidRPr="00A05BCC" w:rsidRDefault="00A05BCC" w:rsidP="00A05BCC">
            <w:pPr>
              <w:suppressAutoHyphens/>
              <w:contextualSpacing/>
              <w:rPr>
                <w:rFonts w:ascii="Times New Roman" w:eastAsia="Calibri" w:hAnsi="Times New Roman" w:cs="Times New Roman"/>
                <w:sz w:val="20"/>
                <w:szCs w:val="20"/>
              </w:rPr>
            </w:pPr>
          </w:p>
          <w:p w14:paraId="3D7ED6B0" w14:textId="77777777" w:rsidR="00A05BCC" w:rsidRPr="00A05BCC" w:rsidRDefault="00A05BCC" w:rsidP="00A05BCC">
            <w:pPr>
              <w:suppressAutoHyphens/>
              <w:contextualSpacing/>
              <w:rPr>
                <w:rFonts w:ascii="Times New Roman" w:eastAsia="Calibri" w:hAnsi="Times New Roman" w:cs="Times New Roman"/>
                <w:sz w:val="20"/>
                <w:szCs w:val="20"/>
              </w:rPr>
            </w:pPr>
          </w:p>
          <w:p w14:paraId="45FEEB0A" w14:textId="77777777" w:rsidR="00A05BCC" w:rsidRPr="00A05BCC" w:rsidRDefault="00A05BCC" w:rsidP="00A05BCC">
            <w:pPr>
              <w:suppressAutoHyphens/>
              <w:contextualSpacing/>
              <w:rPr>
                <w:rFonts w:ascii="Times New Roman" w:eastAsia="Calibri" w:hAnsi="Times New Roman" w:cs="Times New Roman"/>
                <w:sz w:val="20"/>
                <w:szCs w:val="20"/>
              </w:rPr>
            </w:pPr>
          </w:p>
          <w:p w14:paraId="5F8BB4F3" w14:textId="77777777" w:rsidR="00A05BCC" w:rsidRPr="00A05BCC" w:rsidRDefault="00A05BCC" w:rsidP="00A05BCC">
            <w:pPr>
              <w:suppressAutoHyphens/>
              <w:contextualSpacing/>
              <w:rPr>
                <w:rFonts w:ascii="Times New Roman" w:eastAsia="Calibri" w:hAnsi="Times New Roman" w:cs="Times New Roman"/>
                <w:sz w:val="20"/>
                <w:szCs w:val="20"/>
              </w:rPr>
            </w:pPr>
            <w:r w:rsidRPr="00A05BCC">
              <w:rPr>
                <w:rFonts w:ascii="Times New Roman" w:eastAsia="Calibri" w:hAnsi="Times New Roman" w:cs="Times New Roman"/>
                <w:sz w:val="20"/>
                <w:szCs w:val="20"/>
              </w:rPr>
              <w:t xml:space="preserve">Заслушивание устных ответов, проверка составленных самостоятельно конспектов, </w:t>
            </w:r>
          </w:p>
          <w:p w14:paraId="0DA9B1B6" w14:textId="77777777" w:rsidR="00A05BCC" w:rsidRPr="00A05BCC" w:rsidRDefault="00A05BCC" w:rsidP="00A05BCC">
            <w:pPr>
              <w:suppressAutoHyphens/>
              <w:contextualSpacing/>
              <w:rPr>
                <w:rFonts w:ascii="Times New Roman" w:eastAsia="Calibri" w:hAnsi="Times New Roman" w:cs="Times New Roman"/>
                <w:sz w:val="20"/>
                <w:szCs w:val="20"/>
              </w:rPr>
            </w:pPr>
            <w:r w:rsidRPr="00A05BCC">
              <w:rPr>
                <w:rFonts w:ascii="Times New Roman" w:eastAsia="Calibri" w:hAnsi="Times New Roman" w:cs="Times New Roman"/>
                <w:sz w:val="20"/>
                <w:szCs w:val="20"/>
              </w:rPr>
              <w:t>проверка отчетов по практическим работам.</w:t>
            </w:r>
          </w:p>
          <w:p w14:paraId="42134804" w14:textId="77777777" w:rsidR="00A05BCC" w:rsidRPr="00A05BCC" w:rsidRDefault="00A05BCC" w:rsidP="00A05BCC">
            <w:pPr>
              <w:suppressAutoHyphens/>
              <w:contextualSpacing/>
              <w:rPr>
                <w:rFonts w:ascii="Times New Roman" w:eastAsia="Calibri" w:hAnsi="Times New Roman" w:cs="Times New Roman"/>
                <w:sz w:val="20"/>
                <w:szCs w:val="20"/>
              </w:rPr>
            </w:pPr>
            <w:r w:rsidRPr="00A05BCC">
              <w:rPr>
                <w:rFonts w:ascii="Times New Roman" w:eastAsia="Calibri" w:hAnsi="Times New Roman" w:cs="Times New Roman"/>
                <w:sz w:val="20"/>
                <w:szCs w:val="20"/>
              </w:rPr>
              <w:t>Дифференцированный зачет</w:t>
            </w:r>
          </w:p>
          <w:p w14:paraId="78BEA46E" w14:textId="77777777" w:rsidR="00A05BCC" w:rsidRPr="00A05BCC" w:rsidRDefault="00A05BCC" w:rsidP="00A05BCC">
            <w:pPr>
              <w:suppressAutoHyphens/>
              <w:contextualSpacing/>
              <w:rPr>
                <w:rFonts w:ascii="Times New Roman" w:eastAsia="Calibri" w:hAnsi="Times New Roman" w:cs="Times New Roman"/>
                <w:sz w:val="20"/>
                <w:szCs w:val="20"/>
              </w:rPr>
            </w:pPr>
          </w:p>
          <w:p w14:paraId="44B70E24" w14:textId="77777777" w:rsidR="00A05BCC" w:rsidRPr="00A05BCC" w:rsidRDefault="00A05BCC" w:rsidP="00A05BCC">
            <w:pPr>
              <w:suppressAutoHyphens/>
              <w:contextualSpacing/>
              <w:rPr>
                <w:rFonts w:ascii="Times New Roman" w:eastAsia="Calibri" w:hAnsi="Times New Roman" w:cs="Times New Roman"/>
                <w:sz w:val="20"/>
                <w:szCs w:val="20"/>
              </w:rPr>
            </w:pPr>
          </w:p>
          <w:p w14:paraId="3DA6506C" w14:textId="77777777" w:rsidR="00A05BCC" w:rsidRPr="00A05BCC" w:rsidRDefault="00A05BCC" w:rsidP="00A05BCC">
            <w:pPr>
              <w:suppressAutoHyphens/>
              <w:contextualSpacing/>
              <w:rPr>
                <w:rFonts w:ascii="Times New Roman" w:eastAsia="Calibri" w:hAnsi="Times New Roman" w:cs="Times New Roman"/>
                <w:sz w:val="20"/>
                <w:szCs w:val="20"/>
              </w:rPr>
            </w:pPr>
          </w:p>
          <w:p w14:paraId="306814CE" w14:textId="77777777" w:rsidR="00A05BCC" w:rsidRPr="00A05BCC" w:rsidRDefault="00A05BCC" w:rsidP="00A05BCC">
            <w:pPr>
              <w:suppressAutoHyphens/>
              <w:contextualSpacing/>
              <w:rPr>
                <w:rFonts w:ascii="Times New Roman" w:eastAsia="Calibri" w:hAnsi="Times New Roman" w:cs="Times New Roman"/>
                <w:sz w:val="20"/>
                <w:szCs w:val="20"/>
              </w:rPr>
            </w:pPr>
          </w:p>
          <w:p w14:paraId="23F2E6F3" w14:textId="77777777" w:rsidR="00A05BCC" w:rsidRPr="00A05BCC" w:rsidRDefault="00A05BCC" w:rsidP="00A05BCC">
            <w:pPr>
              <w:suppressAutoHyphens/>
              <w:contextualSpacing/>
              <w:rPr>
                <w:rFonts w:ascii="Times New Roman" w:eastAsia="Calibri" w:hAnsi="Times New Roman" w:cs="Times New Roman"/>
                <w:sz w:val="20"/>
                <w:szCs w:val="20"/>
              </w:rPr>
            </w:pPr>
          </w:p>
          <w:p w14:paraId="3892B006" w14:textId="77777777" w:rsidR="00A05BCC" w:rsidRPr="00A05BCC" w:rsidRDefault="00A05BCC" w:rsidP="00A05BCC">
            <w:pPr>
              <w:suppressAutoHyphens/>
              <w:contextualSpacing/>
              <w:rPr>
                <w:rFonts w:ascii="Times New Roman" w:eastAsia="Calibri" w:hAnsi="Times New Roman" w:cs="Times New Roman"/>
                <w:sz w:val="20"/>
                <w:szCs w:val="20"/>
              </w:rPr>
            </w:pPr>
          </w:p>
          <w:p w14:paraId="6E77B569" w14:textId="77777777" w:rsidR="00A05BCC" w:rsidRPr="00A05BCC" w:rsidRDefault="00A05BCC" w:rsidP="00A05BCC">
            <w:pPr>
              <w:suppressAutoHyphens/>
              <w:contextualSpacing/>
              <w:rPr>
                <w:rFonts w:ascii="Times New Roman" w:eastAsia="Calibri" w:hAnsi="Times New Roman" w:cs="Times New Roman"/>
                <w:sz w:val="20"/>
                <w:szCs w:val="20"/>
              </w:rPr>
            </w:pPr>
          </w:p>
          <w:p w14:paraId="0177782E" w14:textId="77777777" w:rsidR="00A05BCC" w:rsidRPr="00A05BCC" w:rsidRDefault="00A05BCC" w:rsidP="00A05BCC">
            <w:pPr>
              <w:suppressAutoHyphens/>
              <w:contextualSpacing/>
              <w:rPr>
                <w:rFonts w:ascii="Times New Roman" w:eastAsia="Calibri" w:hAnsi="Times New Roman" w:cs="Times New Roman"/>
                <w:sz w:val="20"/>
                <w:szCs w:val="20"/>
              </w:rPr>
            </w:pPr>
          </w:p>
          <w:p w14:paraId="5F4A3A13" w14:textId="77777777" w:rsidR="00A05BCC" w:rsidRPr="00A05BCC" w:rsidRDefault="00A05BCC" w:rsidP="00A05BCC">
            <w:pPr>
              <w:suppressAutoHyphens/>
              <w:contextualSpacing/>
              <w:rPr>
                <w:rFonts w:ascii="Times New Roman" w:eastAsia="Calibri" w:hAnsi="Times New Roman" w:cs="Times New Roman"/>
                <w:sz w:val="20"/>
                <w:szCs w:val="20"/>
              </w:rPr>
            </w:pPr>
          </w:p>
          <w:p w14:paraId="3DA2E20A" w14:textId="77777777" w:rsidR="00A05BCC" w:rsidRPr="00A05BCC" w:rsidRDefault="00A05BCC" w:rsidP="00A05BCC">
            <w:pPr>
              <w:suppressAutoHyphens/>
              <w:contextualSpacing/>
              <w:rPr>
                <w:rFonts w:ascii="Times New Roman" w:eastAsia="Calibri" w:hAnsi="Times New Roman" w:cs="Times New Roman"/>
                <w:sz w:val="20"/>
                <w:szCs w:val="20"/>
              </w:rPr>
            </w:pPr>
          </w:p>
          <w:p w14:paraId="2CC67798" w14:textId="77777777" w:rsidR="00A05BCC" w:rsidRPr="00A05BCC" w:rsidRDefault="00A05BCC" w:rsidP="00A05BCC">
            <w:pPr>
              <w:suppressAutoHyphens/>
              <w:contextualSpacing/>
              <w:rPr>
                <w:rFonts w:ascii="Times New Roman" w:eastAsia="Calibri" w:hAnsi="Times New Roman" w:cs="Times New Roman"/>
                <w:sz w:val="20"/>
                <w:szCs w:val="20"/>
              </w:rPr>
            </w:pPr>
          </w:p>
          <w:p w14:paraId="54E6D384" w14:textId="77777777" w:rsidR="00A05BCC" w:rsidRPr="00A05BCC" w:rsidRDefault="00A05BCC" w:rsidP="00A05BCC">
            <w:pPr>
              <w:suppressAutoHyphens/>
              <w:contextualSpacing/>
              <w:rPr>
                <w:rFonts w:ascii="Times New Roman" w:eastAsia="Calibri" w:hAnsi="Times New Roman" w:cs="Times New Roman"/>
                <w:sz w:val="20"/>
                <w:szCs w:val="20"/>
              </w:rPr>
            </w:pPr>
          </w:p>
        </w:tc>
      </w:tr>
    </w:tbl>
    <w:p w14:paraId="4E64401D" w14:textId="77777777" w:rsidR="00A05BCC" w:rsidRPr="00A05BCC" w:rsidRDefault="00A05BCC" w:rsidP="00A05BCC">
      <w:pPr>
        <w:rPr>
          <w:rFonts w:ascii="Times New Roman" w:eastAsia="Calibri" w:hAnsi="Times New Roman" w:cs="Times New Roman"/>
          <w:b/>
          <w:bCs/>
          <w:sz w:val="18"/>
          <w:szCs w:val="18"/>
        </w:rPr>
      </w:pPr>
    </w:p>
    <w:p w14:paraId="76FC88C6" w14:textId="77777777" w:rsidR="00A05BCC" w:rsidRPr="00A05BCC" w:rsidRDefault="00A05BCC" w:rsidP="00A05BCC">
      <w:pPr>
        <w:rPr>
          <w:rFonts w:ascii="Calibri" w:eastAsia="Calibri" w:hAnsi="Calibri" w:cs="Times New Roman"/>
        </w:rPr>
      </w:pPr>
    </w:p>
    <w:p w14:paraId="174D4713" w14:textId="77777777" w:rsidR="00A05BCC" w:rsidRDefault="00A05BCC">
      <w:pPr>
        <w:rPr>
          <w:rFonts w:ascii="Times New Roman" w:hAnsi="Times New Roman" w:cs="Times New Roman"/>
          <w:b/>
          <w:bCs/>
          <w:sz w:val="24"/>
          <w:szCs w:val="24"/>
        </w:rPr>
      </w:pPr>
      <w:r>
        <w:rPr>
          <w:rFonts w:ascii="Times New Roman" w:hAnsi="Times New Roman" w:cs="Times New Roman"/>
          <w:b/>
          <w:bCs/>
          <w:sz w:val="24"/>
          <w:szCs w:val="24"/>
        </w:rPr>
        <w:br w:type="page"/>
      </w:r>
    </w:p>
    <w:p w14:paraId="698A0711" w14:textId="77777777" w:rsidR="001B1E35" w:rsidRPr="001B1E35" w:rsidRDefault="001B1E35" w:rsidP="001B1E35">
      <w:pPr>
        <w:jc w:val="right"/>
        <w:rPr>
          <w:rFonts w:ascii="Times New Roman" w:eastAsia="Calibri" w:hAnsi="Times New Roman" w:cs="Times New Roman"/>
          <w:b/>
          <w:bCs/>
          <w:sz w:val="24"/>
          <w:szCs w:val="24"/>
        </w:rPr>
      </w:pPr>
      <w:r w:rsidRPr="001B1E35">
        <w:rPr>
          <w:rFonts w:ascii="Times New Roman" w:eastAsia="Calibri" w:hAnsi="Times New Roman" w:cs="Times New Roman"/>
          <w:b/>
          <w:bCs/>
          <w:sz w:val="24"/>
          <w:szCs w:val="24"/>
        </w:rPr>
        <w:lastRenderedPageBreak/>
        <w:t>Приложение 2.25</w:t>
      </w:r>
    </w:p>
    <w:p w14:paraId="6F3E0219" w14:textId="77777777" w:rsidR="001B1E35" w:rsidRPr="001B1E35" w:rsidRDefault="001B1E35" w:rsidP="001B1E35">
      <w:pPr>
        <w:keepNext/>
        <w:jc w:val="right"/>
        <w:outlineLvl w:val="0"/>
        <w:rPr>
          <w:rFonts w:ascii="Times New Roman" w:eastAsia="Times New Roman" w:hAnsi="Times New Roman" w:cs="Times New Roman"/>
          <w:b/>
          <w:bCs/>
          <w:kern w:val="32"/>
          <w:sz w:val="24"/>
          <w:szCs w:val="24"/>
          <w:lang w:eastAsia="x-none"/>
        </w:rPr>
      </w:pPr>
      <w:r w:rsidRPr="001B1E35">
        <w:rPr>
          <w:rFonts w:ascii="Times New Roman" w:eastAsia="Calibri" w:hAnsi="Times New Roman" w:cs="Times New Roman"/>
          <w:b/>
          <w:bCs/>
          <w:sz w:val="24"/>
          <w:szCs w:val="24"/>
        </w:rPr>
        <w:t xml:space="preserve">к ОПОП-П </w:t>
      </w:r>
      <w:r w:rsidRPr="001B1E35">
        <w:rPr>
          <w:rFonts w:ascii="Times New Roman" w:eastAsia="Times New Roman" w:hAnsi="Times New Roman" w:cs="Times New Roman"/>
          <w:b/>
          <w:bCs/>
          <w:kern w:val="32"/>
          <w:sz w:val="24"/>
          <w:szCs w:val="24"/>
          <w:lang w:eastAsia="x-none"/>
        </w:rPr>
        <w:t xml:space="preserve">по специальности </w:t>
      </w:r>
    </w:p>
    <w:p w14:paraId="38E35AA4" w14:textId="77777777" w:rsidR="001B1E35" w:rsidRPr="001B1E35" w:rsidRDefault="001B1E35" w:rsidP="001B1E35">
      <w:pPr>
        <w:keepNext/>
        <w:jc w:val="right"/>
        <w:outlineLvl w:val="0"/>
        <w:rPr>
          <w:rFonts w:ascii="Times New Roman" w:eastAsia="Times New Roman" w:hAnsi="Times New Roman" w:cs="Times New Roman"/>
          <w:b/>
          <w:bCs/>
          <w:kern w:val="32"/>
          <w:sz w:val="24"/>
          <w:szCs w:val="24"/>
          <w:lang w:eastAsia="x-none"/>
        </w:rPr>
      </w:pPr>
      <w:r w:rsidRPr="001B1E35">
        <w:rPr>
          <w:rFonts w:ascii="Times New Roman" w:eastAsia="Times New Roman" w:hAnsi="Times New Roman" w:cs="Times New Roman"/>
          <w:b/>
          <w:bCs/>
          <w:kern w:val="32"/>
          <w:sz w:val="24"/>
          <w:szCs w:val="24"/>
          <w:lang w:eastAsia="x-none"/>
        </w:rPr>
        <w:t xml:space="preserve">13.02.13 «Эксплуатация и обслуживание </w:t>
      </w:r>
    </w:p>
    <w:p w14:paraId="05190C3D" w14:textId="77777777" w:rsidR="001B1E35" w:rsidRPr="001B1E35" w:rsidRDefault="001B1E35" w:rsidP="001B1E35">
      <w:pPr>
        <w:keepNext/>
        <w:jc w:val="right"/>
        <w:outlineLvl w:val="0"/>
        <w:rPr>
          <w:rFonts w:ascii="Times New Roman" w:eastAsia="Times New Roman" w:hAnsi="Times New Roman" w:cs="Times New Roman"/>
          <w:b/>
          <w:bCs/>
          <w:kern w:val="32"/>
          <w:sz w:val="24"/>
          <w:szCs w:val="24"/>
          <w:lang w:eastAsia="x-none"/>
        </w:rPr>
      </w:pPr>
      <w:r w:rsidRPr="001B1E35">
        <w:rPr>
          <w:rFonts w:ascii="Times New Roman" w:eastAsia="Times New Roman" w:hAnsi="Times New Roman" w:cs="Times New Roman"/>
          <w:b/>
          <w:bCs/>
          <w:kern w:val="32"/>
          <w:sz w:val="24"/>
          <w:szCs w:val="24"/>
          <w:lang w:eastAsia="x-none"/>
        </w:rPr>
        <w:t xml:space="preserve">электрического и электромеханического </w:t>
      </w:r>
    </w:p>
    <w:p w14:paraId="2CF73EA7" w14:textId="77777777" w:rsidR="001B1E35" w:rsidRPr="001B1E35" w:rsidRDefault="001B1E35" w:rsidP="001B1E35">
      <w:pPr>
        <w:keepNext/>
        <w:jc w:val="right"/>
        <w:outlineLvl w:val="0"/>
        <w:rPr>
          <w:rFonts w:ascii="Times New Roman" w:eastAsia="Times New Roman" w:hAnsi="Times New Roman" w:cs="Times New Roman"/>
          <w:b/>
          <w:bCs/>
          <w:kern w:val="32"/>
          <w:sz w:val="24"/>
          <w:szCs w:val="24"/>
          <w:lang w:eastAsia="x-none"/>
        </w:rPr>
      </w:pPr>
      <w:r w:rsidRPr="001B1E35">
        <w:rPr>
          <w:rFonts w:ascii="Times New Roman" w:eastAsia="Times New Roman" w:hAnsi="Times New Roman" w:cs="Times New Roman"/>
          <w:b/>
          <w:bCs/>
          <w:kern w:val="32"/>
          <w:sz w:val="24"/>
          <w:szCs w:val="24"/>
          <w:lang w:eastAsia="x-none"/>
        </w:rPr>
        <w:t>оборудования (по отраслям)»</w:t>
      </w:r>
    </w:p>
    <w:p w14:paraId="242B52E1" w14:textId="77777777" w:rsidR="001B1E35" w:rsidRPr="001B1E35" w:rsidRDefault="001B1E35" w:rsidP="001B1E35">
      <w:pPr>
        <w:jc w:val="right"/>
        <w:rPr>
          <w:rFonts w:ascii="Times New Roman" w:eastAsia="Calibri" w:hAnsi="Times New Roman" w:cs="Times New Roman"/>
          <w:b/>
          <w:bCs/>
          <w:color w:val="0070C0"/>
          <w:sz w:val="24"/>
          <w:szCs w:val="24"/>
        </w:rPr>
      </w:pPr>
    </w:p>
    <w:p w14:paraId="2D173CC9" w14:textId="77777777" w:rsidR="001B1E35" w:rsidRPr="001B1E35" w:rsidRDefault="001B1E35" w:rsidP="001B1E35">
      <w:pPr>
        <w:jc w:val="right"/>
        <w:rPr>
          <w:rFonts w:ascii="Times New Roman" w:eastAsia="Calibri" w:hAnsi="Times New Roman" w:cs="Times New Roman"/>
          <w:b/>
          <w:bCs/>
          <w:color w:val="0070C0"/>
          <w:sz w:val="24"/>
          <w:szCs w:val="24"/>
        </w:rPr>
      </w:pPr>
    </w:p>
    <w:p w14:paraId="6F83A396" w14:textId="77777777" w:rsidR="001B1E35" w:rsidRPr="001B1E35" w:rsidRDefault="001B1E35" w:rsidP="001B1E35">
      <w:pPr>
        <w:jc w:val="right"/>
        <w:rPr>
          <w:rFonts w:ascii="Times New Roman" w:eastAsia="Calibri" w:hAnsi="Times New Roman" w:cs="Times New Roman"/>
          <w:b/>
          <w:bCs/>
          <w:color w:val="0070C0"/>
          <w:sz w:val="24"/>
          <w:szCs w:val="24"/>
        </w:rPr>
      </w:pPr>
    </w:p>
    <w:p w14:paraId="2827B704" w14:textId="77777777" w:rsidR="001B1E35" w:rsidRPr="001B1E35" w:rsidRDefault="001B1E35" w:rsidP="001B1E35">
      <w:pPr>
        <w:jc w:val="right"/>
        <w:rPr>
          <w:rFonts w:ascii="Times New Roman" w:eastAsia="Calibri" w:hAnsi="Times New Roman" w:cs="Times New Roman"/>
          <w:b/>
          <w:bCs/>
          <w:color w:val="0070C0"/>
          <w:sz w:val="24"/>
          <w:szCs w:val="24"/>
        </w:rPr>
      </w:pPr>
    </w:p>
    <w:p w14:paraId="16A4E24E" w14:textId="77777777" w:rsidR="001B1E35" w:rsidRPr="001B1E35" w:rsidRDefault="001B1E35" w:rsidP="001B1E35">
      <w:pPr>
        <w:jc w:val="right"/>
        <w:rPr>
          <w:rFonts w:ascii="Times New Roman" w:eastAsia="Calibri" w:hAnsi="Times New Roman" w:cs="Times New Roman"/>
          <w:b/>
          <w:bCs/>
          <w:color w:val="0070C0"/>
          <w:sz w:val="24"/>
          <w:szCs w:val="24"/>
        </w:rPr>
      </w:pPr>
    </w:p>
    <w:p w14:paraId="4E8A999C" w14:textId="77777777" w:rsidR="001B1E35" w:rsidRPr="001B1E35" w:rsidRDefault="001B1E35" w:rsidP="001B1E35">
      <w:pPr>
        <w:jc w:val="right"/>
        <w:rPr>
          <w:rFonts w:ascii="Times New Roman" w:eastAsia="Calibri" w:hAnsi="Times New Roman" w:cs="Times New Roman"/>
          <w:b/>
          <w:bCs/>
          <w:color w:val="0070C0"/>
          <w:sz w:val="24"/>
          <w:szCs w:val="24"/>
        </w:rPr>
      </w:pPr>
    </w:p>
    <w:p w14:paraId="3633D641" w14:textId="77777777" w:rsidR="001B1E35" w:rsidRPr="001B1E35" w:rsidRDefault="001B1E35" w:rsidP="001B1E35">
      <w:pPr>
        <w:jc w:val="right"/>
        <w:rPr>
          <w:rFonts w:ascii="Times New Roman" w:eastAsia="Calibri" w:hAnsi="Times New Roman" w:cs="Times New Roman"/>
          <w:b/>
          <w:bCs/>
          <w:color w:val="0070C0"/>
          <w:sz w:val="24"/>
          <w:szCs w:val="24"/>
        </w:rPr>
      </w:pPr>
    </w:p>
    <w:p w14:paraId="7DAF5A9E" w14:textId="77777777" w:rsidR="001B1E35" w:rsidRPr="001B1E35" w:rsidRDefault="001B1E35" w:rsidP="001B1E35">
      <w:pPr>
        <w:jc w:val="right"/>
        <w:rPr>
          <w:rFonts w:ascii="Times New Roman" w:eastAsia="Calibri" w:hAnsi="Times New Roman" w:cs="Times New Roman"/>
          <w:b/>
          <w:bCs/>
          <w:color w:val="0070C0"/>
          <w:sz w:val="24"/>
          <w:szCs w:val="24"/>
        </w:rPr>
      </w:pPr>
    </w:p>
    <w:p w14:paraId="4B346BE3" w14:textId="77777777" w:rsidR="001B1E35" w:rsidRPr="001B1E35" w:rsidRDefault="001B1E35" w:rsidP="001B1E35">
      <w:pPr>
        <w:jc w:val="right"/>
        <w:rPr>
          <w:rFonts w:ascii="Times New Roman" w:eastAsia="Calibri" w:hAnsi="Times New Roman" w:cs="Times New Roman"/>
          <w:b/>
          <w:bCs/>
          <w:color w:val="0070C0"/>
          <w:sz w:val="24"/>
          <w:szCs w:val="24"/>
        </w:rPr>
      </w:pPr>
    </w:p>
    <w:p w14:paraId="351BD37C" w14:textId="77777777" w:rsidR="001B1E35" w:rsidRPr="001B1E35" w:rsidRDefault="001B1E35" w:rsidP="001B1E35">
      <w:pPr>
        <w:jc w:val="right"/>
        <w:rPr>
          <w:rFonts w:ascii="Times New Roman" w:eastAsia="Calibri" w:hAnsi="Times New Roman" w:cs="Times New Roman"/>
          <w:b/>
          <w:bCs/>
          <w:color w:val="0070C0"/>
          <w:sz w:val="24"/>
          <w:szCs w:val="24"/>
        </w:rPr>
      </w:pPr>
    </w:p>
    <w:p w14:paraId="078D04BB" w14:textId="77777777" w:rsidR="001B1E35" w:rsidRPr="001B1E35" w:rsidRDefault="001B1E35" w:rsidP="001B1E35">
      <w:pPr>
        <w:jc w:val="right"/>
        <w:rPr>
          <w:rFonts w:ascii="Times New Roman" w:eastAsia="Calibri" w:hAnsi="Times New Roman" w:cs="Times New Roman"/>
          <w:b/>
          <w:bCs/>
          <w:color w:val="0070C0"/>
          <w:sz w:val="24"/>
          <w:szCs w:val="24"/>
        </w:rPr>
      </w:pPr>
    </w:p>
    <w:p w14:paraId="47FB34C1" w14:textId="77777777" w:rsidR="001B1E35" w:rsidRPr="001B1E35" w:rsidRDefault="001B1E35" w:rsidP="001B1E35">
      <w:pPr>
        <w:jc w:val="center"/>
        <w:rPr>
          <w:rFonts w:ascii="Times New Roman" w:eastAsia="Calibri" w:hAnsi="Times New Roman" w:cs="Times New Roman"/>
          <w:b/>
          <w:bCs/>
          <w:sz w:val="24"/>
          <w:szCs w:val="24"/>
        </w:rPr>
      </w:pPr>
      <w:r w:rsidRPr="001B1E35">
        <w:rPr>
          <w:rFonts w:ascii="Times New Roman" w:eastAsia="Calibri" w:hAnsi="Times New Roman" w:cs="Times New Roman"/>
          <w:b/>
          <w:bCs/>
          <w:sz w:val="24"/>
          <w:szCs w:val="24"/>
        </w:rPr>
        <w:t>Рабочая программа дисциплины</w:t>
      </w:r>
    </w:p>
    <w:p w14:paraId="0B239A25" w14:textId="77777777" w:rsidR="001B1E35" w:rsidRPr="001B1E35" w:rsidRDefault="001B1E35" w:rsidP="001B1E35">
      <w:pPr>
        <w:jc w:val="center"/>
        <w:rPr>
          <w:rFonts w:ascii="Times New Roman" w:eastAsia="Calibri" w:hAnsi="Times New Roman" w:cs="Times New Roman"/>
          <w:b/>
          <w:bCs/>
          <w:sz w:val="24"/>
          <w:szCs w:val="24"/>
        </w:rPr>
      </w:pPr>
    </w:p>
    <w:p w14:paraId="6FDD4299" w14:textId="0C72F510" w:rsidR="001B1E35" w:rsidRPr="001B1E35" w:rsidRDefault="001B1E35" w:rsidP="001B1E35">
      <w:pPr>
        <w:widowControl w:val="0"/>
        <w:jc w:val="center"/>
        <w:rPr>
          <w:rFonts w:ascii="Times New Roman" w:eastAsia="Times New Roman" w:hAnsi="Times New Roman" w:cs="Times New Roman"/>
          <w:b/>
          <w:sz w:val="24"/>
          <w:szCs w:val="24"/>
          <w:lang w:eastAsia="nl-NL"/>
        </w:rPr>
      </w:pPr>
      <w:r w:rsidRPr="001B1E35">
        <w:rPr>
          <w:rFonts w:ascii="Times New Roman" w:eastAsia="Times New Roman" w:hAnsi="Times New Roman" w:cs="Times New Roman"/>
          <w:b/>
          <w:sz w:val="24"/>
          <w:szCs w:val="24"/>
          <w:lang w:eastAsia="nl-NL"/>
        </w:rPr>
        <w:t>«ОП.1</w:t>
      </w:r>
      <w:r w:rsidR="00EE2E2E">
        <w:rPr>
          <w:rFonts w:ascii="Times New Roman" w:eastAsia="Times New Roman" w:hAnsi="Times New Roman" w:cs="Times New Roman"/>
          <w:b/>
          <w:sz w:val="24"/>
          <w:szCs w:val="24"/>
          <w:lang w:eastAsia="nl-NL"/>
        </w:rPr>
        <w:t>7</w:t>
      </w:r>
      <w:r w:rsidRPr="001B1E35">
        <w:rPr>
          <w:rFonts w:ascii="Times New Roman" w:eastAsia="Times New Roman" w:hAnsi="Times New Roman" w:cs="Times New Roman"/>
          <w:b/>
          <w:sz w:val="24"/>
          <w:szCs w:val="24"/>
          <w:lang w:eastAsia="nl-NL"/>
        </w:rPr>
        <w:t xml:space="preserve"> Электробезопасность»</w:t>
      </w:r>
    </w:p>
    <w:p w14:paraId="1650DA86" w14:textId="77777777" w:rsidR="001B1E35" w:rsidRPr="001B1E35" w:rsidRDefault="001B1E35" w:rsidP="001B1E3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36DC12BC" w14:textId="77777777" w:rsidR="001B1E35" w:rsidRPr="001B1E35" w:rsidRDefault="001B1E35" w:rsidP="001B1E3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33C777C9" w14:textId="77777777" w:rsidR="001B1E35" w:rsidRPr="001B1E35" w:rsidRDefault="001B1E35" w:rsidP="001B1E3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64B2A6C" w14:textId="77777777" w:rsidR="001B1E35" w:rsidRPr="001B1E35" w:rsidRDefault="001B1E35" w:rsidP="001B1E3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CA720E4" w14:textId="77777777" w:rsidR="001B1E35" w:rsidRPr="001B1E35" w:rsidRDefault="001B1E35" w:rsidP="001B1E3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2A59264" w14:textId="77777777" w:rsidR="001B1E35" w:rsidRPr="001B1E35" w:rsidRDefault="001B1E35" w:rsidP="001B1E3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4EDA55A" w14:textId="77777777" w:rsidR="001B1E35" w:rsidRPr="001B1E35" w:rsidRDefault="001B1E35" w:rsidP="001B1E3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4BED28D1" w14:textId="77777777" w:rsidR="001B1E35" w:rsidRPr="001B1E35" w:rsidRDefault="001B1E35" w:rsidP="001B1E3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443B077" w14:textId="77777777" w:rsidR="001B1E35" w:rsidRPr="001B1E35" w:rsidRDefault="001B1E35" w:rsidP="001B1E3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3D5BD91" w14:textId="77777777" w:rsidR="001B1E35" w:rsidRPr="001B1E35" w:rsidRDefault="001B1E35" w:rsidP="001B1E3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9D63294" w14:textId="77777777" w:rsidR="001B1E35" w:rsidRPr="001B1E35" w:rsidRDefault="001B1E35" w:rsidP="001B1E3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795F1581" w14:textId="77777777" w:rsidR="001B1E35" w:rsidRPr="001B1E35" w:rsidRDefault="001B1E35" w:rsidP="001B1E3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4FC8E97A" w14:textId="77777777" w:rsidR="001B1E35" w:rsidRPr="001B1E35" w:rsidRDefault="001B1E35" w:rsidP="001B1E3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9B1D1A6" w14:textId="77777777" w:rsidR="001B1E35" w:rsidRPr="001B1E35" w:rsidRDefault="001B1E35" w:rsidP="001B1E3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5C4AF75" w14:textId="77777777" w:rsidR="001B1E35" w:rsidRPr="001B1E35" w:rsidRDefault="001B1E35" w:rsidP="001B1E35">
      <w:pPr>
        <w:widowControl w:val="0"/>
        <w:jc w:val="center"/>
        <w:rPr>
          <w:rFonts w:ascii="Times New Roman" w:eastAsia="Times New Roman" w:hAnsi="Times New Roman" w:cs="Times New Roman"/>
          <w:b/>
          <w:bCs/>
          <w:sz w:val="24"/>
          <w:szCs w:val="24"/>
          <w:lang w:eastAsia="nl-NL"/>
        </w:rPr>
      </w:pPr>
      <w:r w:rsidRPr="001B1E35">
        <w:rPr>
          <w:rFonts w:ascii="Times New Roman" w:eastAsia="Times New Roman" w:hAnsi="Times New Roman" w:cs="Times New Roman"/>
          <w:b/>
          <w:bCs/>
          <w:sz w:val="24"/>
          <w:szCs w:val="24"/>
          <w:lang w:eastAsia="nl-NL"/>
        </w:rPr>
        <w:t>2024г.</w:t>
      </w:r>
    </w:p>
    <w:p w14:paraId="458C19C2" w14:textId="77777777" w:rsidR="001B1E35" w:rsidRPr="001B1E35" w:rsidRDefault="001B1E35" w:rsidP="001B1E35">
      <w:pPr>
        <w:rPr>
          <w:rFonts w:ascii="Times New Roman Полужирный" w:eastAsia="Calibri" w:hAnsi="Times New Roman Полужирный" w:cs="Times New Roman"/>
          <w:b/>
          <w:bCs/>
          <w:caps/>
          <w:kern w:val="32"/>
          <w:sz w:val="24"/>
          <w:szCs w:val="24"/>
        </w:rPr>
      </w:pPr>
      <w:r w:rsidRPr="001B1E35">
        <w:rPr>
          <w:rFonts w:ascii="Calibri" w:eastAsia="Calibri" w:hAnsi="Calibri" w:cs="Times New Roman"/>
        </w:rPr>
        <w:br w:type="page"/>
      </w:r>
    </w:p>
    <w:p w14:paraId="2AC503CA" w14:textId="77777777" w:rsidR="001B1E35" w:rsidRPr="001B1E35" w:rsidRDefault="001B1E35" w:rsidP="001B1E35">
      <w:pPr>
        <w:keepNext/>
        <w:spacing w:after="120"/>
        <w:jc w:val="center"/>
        <w:outlineLvl w:val="0"/>
        <w:rPr>
          <w:rFonts w:ascii="Times New Roman" w:eastAsia="Calibri" w:hAnsi="Times New Roman" w:cs="Times New Roman"/>
          <w:b/>
          <w:bCs/>
          <w:caps/>
          <w:kern w:val="32"/>
          <w:sz w:val="24"/>
          <w:szCs w:val="24"/>
          <w:lang w:eastAsia="ru-RU"/>
        </w:rPr>
      </w:pPr>
      <w:r w:rsidRPr="001B1E35">
        <w:rPr>
          <w:rFonts w:ascii="Times New Roman" w:eastAsia="Calibri" w:hAnsi="Times New Roman" w:cs="Times New Roman"/>
          <w:b/>
          <w:bCs/>
          <w:caps/>
          <w:kern w:val="32"/>
          <w:sz w:val="24"/>
          <w:szCs w:val="24"/>
          <w:lang w:eastAsia="ru-RU"/>
        </w:rPr>
        <w:lastRenderedPageBreak/>
        <w:t>СОДЕРЖАНИЕ ПРОГРАММЫ</w:t>
      </w:r>
    </w:p>
    <w:p w14:paraId="632F2DD4" w14:textId="77777777" w:rsidR="001B1E35" w:rsidRPr="001B1E35" w:rsidRDefault="001B1E35" w:rsidP="001B1E35">
      <w:pPr>
        <w:tabs>
          <w:tab w:val="right" w:leader="dot" w:pos="9639"/>
        </w:tabs>
        <w:spacing w:before="120" w:line="276" w:lineRule="auto"/>
        <w:rPr>
          <w:rFonts w:ascii="Calibri" w:eastAsia="Calibri" w:hAnsi="Calibri" w:cs="Times New Roman"/>
          <w:b/>
          <w:bCs/>
          <w:noProof/>
          <w:lang w:eastAsia="ru-RU"/>
        </w:rPr>
      </w:pPr>
      <w:r w:rsidRPr="001B1E35">
        <w:rPr>
          <w:rFonts w:ascii="Times New Roman" w:eastAsia="Calibri" w:hAnsi="Times New Roman" w:cs="Times New Roman"/>
          <w:b/>
          <w:bCs/>
          <w:noProof/>
        </w:rPr>
        <w:fldChar w:fldCharType="begin"/>
      </w:r>
      <w:r w:rsidRPr="001B1E35">
        <w:rPr>
          <w:rFonts w:ascii="Times New Roman" w:eastAsia="Calibri" w:hAnsi="Times New Roman" w:cs="Times New Roman"/>
          <w:b/>
          <w:bCs/>
          <w:noProof/>
        </w:rPr>
        <w:instrText xml:space="preserve"> TOC \h \z \t "Раздел 1;1;Раздел 1.1;2" </w:instrText>
      </w:r>
      <w:r w:rsidRPr="001B1E35">
        <w:rPr>
          <w:rFonts w:ascii="Times New Roman" w:eastAsia="Calibri" w:hAnsi="Times New Roman" w:cs="Times New Roman"/>
          <w:b/>
          <w:bCs/>
          <w:noProof/>
        </w:rPr>
        <w:fldChar w:fldCharType="separate"/>
      </w:r>
      <w:hyperlink w:anchor="_Toc156825287" w:history="1">
        <w:r w:rsidRPr="001B1E35">
          <w:rPr>
            <w:rFonts w:ascii="Times New Roman" w:eastAsia="Calibri" w:hAnsi="Times New Roman" w:cs="Times New Roman"/>
            <w:b/>
            <w:bCs/>
            <w:noProof/>
          </w:rPr>
          <w:t>СОДЕРЖАНИЕ ПРОГРАММЫ</w:t>
        </w:r>
        <w:r w:rsidRPr="001B1E35">
          <w:rPr>
            <w:rFonts w:ascii="Times New Roman" w:eastAsia="Calibri" w:hAnsi="Times New Roman" w:cs="Times New Roman"/>
            <w:b/>
            <w:bCs/>
            <w:noProof/>
            <w:webHidden/>
          </w:rPr>
          <w:tab/>
          <w:t>2</w:t>
        </w:r>
      </w:hyperlink>
    </w:p>
    <w:p w14:paraId="23FE08DE" w14:textId="77777777" w:rsidR="001B1E35" w:rsidRPr="001B1E35" w:rsidRDefault="0096534A" w:rsidP="001B1E35">
      <w:pPr>
        <w:tabs>
          <w:tab w:val="right" w:leader="dot" w:pos="9639"/>
        </w:tabs>
        <w:spacing w:before="120" w:line="276" w:lineRule="auto"/>
        <w:rPr>
          <w:rFonts w:ascii="Calibri" w:eastAsia="Calibri" w:hAnsi="Calibri" w:cs="Times New Roman"/>
          <w:b/>
          <w:bCs/>
          <w:noProof/>
          <w:lang w:eastAsia="ru-RU"/>
        </w:rPr>
      </w:pPr>
      <w:hyperlink w:anchor="_Toc156825288" w:history="1">
        <w:r w:rsidR="001B1E35" w:rsidRPr="001B1E35">
          <w:rPr>
            <w:rFonts w:ascii="Times New Roman" w:eastAsia="Calibri" w:hAnsi="Times New Roman" w:cs="Times New Roman"/>
            <w:b/>
            <w:bCs/>
            <w:noProof/>
          </w:rPr>
          <w:t>1. Общая характеристика</w:t>
        </w:r>
        <w:r w:rsidR="001B1E35" w:rsidRPr="001B1E35">
          <w:rPr>
            <w:rFonts w:ascii="Times New Roman" w:eastAsia="Calibri" w:hAnsi="Times New Roman" w:cs="Times New Roman"/>
            <w:b/>
            <w:bCs/>
            <w:noProof/>
            <w:webHidden/>
          </w:rPr>
          <w:tab/>
          <w:t>3</w:t>
        </w:r>
      </w:hyperlink>
    </w:p>
    <w:p w14:paraId="63A6E0DF" w14:textId="77777777" w:rsidR="001B1E35" w:rsidRPr="001B1E35" w:rsidRDefault="0096534A" w:rsidP="001B1E35">
      <w:pPr>
        <w:tabs>
          <w:tab w:val="right" w:leader="dot" w:pos="9639"/>
        </w:tabs>
        <w:spacing w:before="120"/>
        <w:ind w:left="240"/>
        <w:rPr>
          <w:rFonts w:ascii="Calibri" w:eastAsia="Times New Roman" w:hAnsi="Calibri" w:cs="Times New Roman"/>
          <w:noProof/>
          <w:lang w:eastAsia="ru-RU"/>
        </w:rPr>
      </w:pPr>
      <w:hyperlink w:anchor="_Toc156825289" w:history="1">
        <w:r w:rsidR="001B1E35" w:rsidRPr="001B1E35">
          <w:rPr>
            <w:rFonts w:ascii="Times New Roman" w:eastAsia="Times New Roman" w:hAnsi="Times New Roman" w:cs="Times New Roman"/>
            <w:noProof/>
            <w:sz w:val="24"/>
            <w:szCs w:val="24"/>
            <w:lang w:eastAsia="ru-RU"/>
          </w:rPr>
          <w:t>1.1. Цель и место дисциплины в структуре образовательной программы</w:t>
        </w:r>
        <w:r w:rsidR="001B1E35" w:rsidRPr="001B1E35">
          <w:rPr>
            <w:rFonts w:ascii="Times New Roman" w:eastAsia="Times New Roman" w:hAnsi="Times New Roman" w:cs="Times New Roman"/>
            <w:noProof/>
            <w:webHidden/>
            <w:sz w:val="24"/>
            <w:szCs w:val="24"/>
            <w:lang w:eastAsia="ru-RU"/>
          </w:rPr>
          <w:tab/>
          <w:t>3</w:t>
        </w:r>
      </w:hyperlink>
    </w:p>
    <w:p w14:paraId="140DBC02" w14:textId="77777777" w:rsidR="001B1E35" w:rsidRPr="001B1E35" w:rsidRDefault="0096534A" w:rsidP="001B1E35">
      <w:pPr>
        <w:tabs>
          <w:tab w:val="right" w:leader="dot" w:pos="9639"/>
        </w:tabs>
        <w:spacing w:before="120"/>
        <w:ind w:left="240"/>
        <w:rPr>
          <w:rFonts w:ascii="Calibri" w:eastAsia="Times New Roman" w:hAnsi="Calibri" w:cs="Times New Roman"/>
          <w:noProof/>
          <w:lang w:eastAsia="ru-RU"/>
        </w:rPr>
      </w:pPr>
      <w:hyperlink w:anchor="_Toc156825290" w:history="1">
        <w:r w:rsidR="001B1E35" w:rsidRPr="001B1E35">
          <w:rPr>
            <w:rFonts w:ascii="Times New Roman" w:eastAsia="Times New Roman" w:hAnsi="Times New Roman" w:cs="Times New Roman"/>
            <w:noProof/>
            <w:sz w:val="24"/>
            <w:szCs w:val="24"/>
            <w:lang w:eastAsia="ru-RU"/>
          </w:rPr>
          <w:t>1.2. Планируемые результаты освоения дисциплины</w:t>
        </w:r>
        <w:r w:rsidR="001B1E35" w:rsidRPr="001B1E35">
          <w:rPr>
            <w:rFonts w:ascii="Times New Roman" w:eastAsia="Times New Roman" w:hAnsi="Times New Roman" w:cs="Times New Roman"/>
            <w:noProof/>
            <w:webHidden/>
            <w:sz w:val="24"/>
            <w:szCs w:val="24"/>
            <w:lang w:eastAsia="ru-RU"/>
          </w:rPr>
          <w:tab/>
          <w:t>3</w:t>
        </w:r>
      </w:hyperlink>
    </w:p>
    <w:p w14:paraId="6DF248E7" w14:textId="77777777" w:rsidR="001B1E35" w:rsidRPr="001B1E35" w:rsidRDefault="0096534A" w:rsidP="001B1E35">
      <w:pPr>
        <w:tabs>
          <w:tab w:val="right" w:leader="dot" w:pos="9639"/>
        </w:tabs>
        <w:spacing w:before="120" w:line="276" w:lineRule="auto"/>
        <w:rPr>
          <w:rFonts w:ascii="Calibri" w:eastAsia="Calibri" w:hAnsi="Calibri" w:cs="Times New Roman"/>
          <w:b/>
          <w:bCs/>
          <w:noProof/>
          <w:lang w:eastAsia="ru-RU"/>
        </w:rPr>
      </w:pPr>
      <w:hyperlink w:anchor="_Toc156825291" w:history="1">
        <w:r w:rsidR="001B1E35" w:rsidRPr="001B1E35">
          <w:rPr>
            <w:rFonts w:ascii="Times New Roman" w:eastAsia="Calibri" w:hAnsi="Times New Roman" w:cs="Times New Roman"/>
            <w:b/>
            <w:bCs/>
            <w:noProof/>
          </w:rPr>
          <w:t>2. Структура и содержание ДИСЦИПЛИНЫ</w:t>
        </w:r>
        <w:r w:rsidR="001B1E35" w:rsidRPr="001B1E35">
          <w:rPr>
            <w:rFonts w:ascii="Times New Roman" w:eastAsia="Calibri" w:hAnsi="Times New Roman" w:cs="Times New Roman"/>
            <w:b/>
            <w:bCs/>
            <w:noProof/>
            <w:webHidden/>
          </w:rPr>
          <w:tab/>
          <w:t>8</w:t>
        </w:r>
      </w:hyperlink>
    </w:p>
    <w:p w14:paraId="02E3BE42" w14:textId="77777777" w:rsidR="001B1E35" w:rsidRPr="001B1E35" w:rsidRDefault="0096534A" w:rsidP="001B1E35">
      <w:pPr>
        <w:tabs>
          <w:tab w:val="right" w:leader="dot" w:pos="9639"/>
        </w:tabs>
        <w:spacing w:before="120"/>
        <w:ind w:left="240"/>
        <w:rPr>
          <w:rFonts w:ascii="Calibri" w:eastAsia="Times New Roman" w:hAnsi="Calibri" w:cs="Times New Roman"/>
          <w:noProof/>
          <w:lang w:eastAsia="ru-RU"/>
        </w:rPr>
      </w:pPr>
      <w:hyperlink w:anchor="_Toc156825292" w:history="1">
        <w:r w:rsidR="001B1E35" w:rsidRPr="001B1E35">
          <w:rPr>
            <w:rFonts w:ascii="Times New Roman" w:eastAsia="Times New Roman" w:hAnsi="Times New Roman" w:cs="Times New Roman"/>
            <w:noProof/>
            <w:sz w:val="24"/>
            <w:szCs w:val="24"/>
            <w:lang w:eastAsia="ru-RU"/>
          </w:rPr>
          <w:t>2.1. Трудоемкость освоения дисциплины</w:t>
        </w:r>
        <w:r w:rsidR="001B1E35" w:rsidRPr="001B1E35">
          <w:rPr>
            <w:rFonts w:ascii="Times New Roman" w:eastAsia="Times New Roman" w:hAnsi="Times New Roman" w:cs="Times New Roman"/>
            <w:noProof/>
            <w:webHidden/>
            <w:sz w:val="24"/>
            <w:szCs w:val="24"/>
            <w:lang w:eastAsia="ru-RU"/>
          </w:rPr>
          <w:tab/>
          <w:t>8</w:t>
        </w:r>
      </w:hyperlink>
    </w:p>
    <w:p w14:paraId="760692A9" w14:textId="77777777" w:rsidR="001B1E35" w:rsidRPr="001B1E35" w:rsidRDefault="0096534A" w:rsidP="001B1E35">
      <w:pPr>
        <w:tabs>
          <w:tab w:val="right" w:leader="dot" w:pos="9639"/>
        </w:tabs>
        <w:spacing w:before="120"/>
        <w:ind w:left="240"/>
        <w:rPr>
          <w:rFonts w:ascii="Calibri" w:eastAsia="Times New Roman" w:hAnsi="Calibri" w:cs="Times New Roman"/>
          <w:noProof/>
          <w:lang w:eastAsia="ru-RU"/>
        </w:rPr>
      </w:pPr>
      <w:hyperlink w:anchor="_Toc156825293" w:history="1">
        <w:r w:rsidR="001B1E35" w:rsidRPr="001B1E35">
          <w:rPr>
            <w:rFonts w:ascii="Times New Roman" w:eastAsia="Times New Roman" w:hAnsi="Times New Roman" w:cs="Times New Roman"/>
            <w:noProof/>
            <w:sz w:val="24"/>
            <w:szCs w:val="24"/>
            <w:lang w:eastAsia="ru-RU"/>
          </w:rPr>
          <w:t>2.2. Содержание дисциплины</w:t>
        </w:r>
        <w:r w:rsidR="001B1E35" w:rsidRPr="001B1E35">
          <w:rPr>
            <w:rFonts w:ascii="Times New Roman" w:eastAsia="Times New Roman" w:hAnsi="Times New Roman" w:cs="Times New Roman"/>
            <w:noProof/>
            <w:webHidden/>
            <w:sz w:val="24"/>
            <w:szCs w:val="24"/>
            <w:lang w:eastAsia="ru-RU"/>
          </w:rPr>
          <w:tab/>
          <w:t>10</w:t>
        </w:r>
      </w:hyperlink>
    </w:p>
    <w:p w14:paraId="75354F6F" w14:textId="77777777" w:rsidR="001B1E35" w:rsidRPr="001B1E35" w:rsidRDefault="0096534A" w:rsidP="001B1E35">
      <w:pPr>
        <w:tabs>
          <w:tab w:val="right" w:leader="dot" w:pos="9639"/>
        </w:tabs>
        <w:spacing w:before="120" w:line="276" w:lineRule="auto"/>
        <w:rPr>
          <w:rFonts w:ascii="Calibri" w:eastAsia="Calibri" w:hAnsi="Calibri" w:cs="Times New Roman"/>
          <w:b/>
          <w:bCs/>
          <w:noProof/>
          <w:lang w:eastAsia="ru-RU"/>
        </w:rPr>
      </w:pPr>
      <w:hyperlink w:anchor="_Toc156825296" w:history="1">
        <w:r w:rsidR="001B1E35" w:rsidRPr="001B1E35">
          <w:rPr>
            <w:rFonts w:ascii="Times New Roman" w:eastAsia="Calibri" w:hAnsi="Times New Roman" w:cs="Times New Roman"/>
            <w:b/>
            <w:bCs/>
            <w:noProof/>
          </w:rPr>
          <w:t>3. Условия реализации ДИСЦИПЛИНЫ</w:t>
        </w:r>
        <w:r w:rsidR="001B1E35" w:rsidRPr="001B1E35">
          <w:rPr>
            <w:rFonts w:ascii="Times New Roman" w:eastAsia="Calibri" w:hAnsi="Times New Roman" w:cs="Times New Roman"/>
            <w:b/>
            <w:bCs/>
            <w:noProof/>
            <w:webHidden/>
          </w:rPr>
          <w:tab/>
          <w:t>12</w:t>
        </w:r>
      </w:hyperlink>
    </w:p>
    <w:p w14:paraId="193557C7" w14:textId="77777777" w:rsidR="001B1E35" w:rsidRPr="001B1E35" w:rsidRDefault="0096534A" w:rsidP="001B1E35">
      <w:pPr>
        <w:tabs>
          <w:tab w:val="right" w:leader="dot" w:pos="9639"/>
        </w:tabs>
        <w:spacing w:before="120"/>
        <w:ind w:left="240"/>
        <w:rPr>
          <w:rFonts w:ascii="Calibri" w:eastAsia="Times New Roman" w:hAnsi="Calibri" w:cs="Times New Roman"/>
          <w:noProof/>
          <w:lang w:eastAsia="ru-RU"/>
        </w:rPr>
      </w:pPr>
      <w:hyperlink w:anchor="_Toc156825297" w:history="1">
        <w:r w:rsidR="001B1E35" w:rsidRPr="001B1E35">
          <w:rPr>
            <w:rFonts w:ascii="Times New Roman" w:eastAsia="Times New Roman" w:hAnsi="Times New Roman" w:cs="Times New Roman"/>
            <w:noProof/>
            <w:sz w:val="24"/>
            <w:szCs w:val="24"/>
            <w:lang w:eastAsia="ru-RU"/>
          </w:rPr>
          <w:t>3.1. Материально-техническое обеспечение</w:t>
        </w:r>
        <w:r w:rsidR="001B1E35" w:rsidRPr="001B1E35">
          <w:rPr>
            <w:rFonts w:ascii="Times New Roman" w:eastAsia="Times New Roman" w:hAnsi="Times New Roman" w:cs="Times New Roman"/>
            <w:noProof/>
            <w:webHidden/>
            <w:sz w:val="24"/>
            <w:szCs w:val="24"/>
            <w:lang w:eastAsia="ru-RU"/>
          </w:rPr>
          <w:tab/>
          <w:t>12</w:t>
        </w:r>
      </w:hyperlink>
    </w:p>
    <w:p w14:paraId="2E7529E9" w14:textId="77777777" w:rsidR="001B1E35" w:rsidRPr="001B1E35" w:rsidRDefault="0096534A" w:rsidP="001B1E35">
      <w:pPr>
        <w:tabs>
          <w:tab w:val="right" w:leader="dot" w:pos="9639"/>
        </w:tabs>
        <w:spacing w:before="120"/>
        <w:ind w:left="240"/>
        <w:rPr>
          <w:rFonts w:ascii="Calibri" w:eastAsia="Times New Roman" w:hAnsi="Calibri" w:cs="Times New Roman"/>
          <w:noProof/>
          <w:lang w:eastAsia="ru-RU"/>
        </w:rPr>
      </w:pPr>
      <w:hyperlink w:anchor="_Toc156825298" w:history="1">
        <w:r w:rsidR="001B1E35" w:rsidRPr="001B1E35">
          <w:rPr>
            <w:rFonts w:ascii="Times New Roman" w:eastAsia="Times New Roman" w:hAnsi="Times New Roman" w:cs="Times New Roman"/>
            <w:noProof/>
            <w:sz w:val="24"/>
            <w:szCs w:val="24"/>
            <w:lang w:eastAsia="ru-RU"/>
          </w:rPr>
          <w:t>3.2. Учебно-методическое обеспечение</w:t>
        </w:r>
        <w:r w:rsidR="001B1E35" w:rsidRPr="001B1E35">
          <w:rPr>
            <w:rFonts w:ascii="Times New Roman" w:eastAsia="Times New Roman" w:hAnsi="Times New Roman" w:cs="Times New Roman"/>
            <w:noProof/>
            <w:webHidden/>
            <w:sz w:val="24"/>
            <w:szCs w:val="24"/>
            <w:lang w:eastAsia="ru-RU"/>
          </w:rPr>
          <w:tab/>
          <w:t>12</w:t>
        </w:r>
      </w:hyperlink>
    </w:p>
    <w:p w14:paraId="5FD5A775" w14:textId="77777777" w:rsidR="001B1E35" w:rsidRPr="001B1E35" w:rsidRDefault="0096534A" w:rsidP="001B1E35">
      <w:pPr>
        <w:tabs>
          <w:tab w:val="right" w:leader="dot" w:pos="9639"/>
        </w:tabs>
        <w:spacing w:before="120" w:line="276" w:lineRule="auto"/>
        <w:rPr>
          <w:rFonts w:ascii="Calibri" w:eastAsia="Calibri" w:hAnsi="Calibri" w:cs="Times New Roman"/>
          <w:b/>
          <w:bCs/>
          <w:noProof/>
          <w:lang w:eastAsia="ru-RU"/>
        </w:rPr>
      </w:pPr>
      <w:hyperlink w:anchor="_Toc156825299" w:history="1">
        <w:r w:rsidR="001B1E35" w:rsidRPr="001B1E35">
          <w:rPr>
            <w:rFonts w:ascii="Times New Roman" w:eastAsia="Calibri" w:hAnsi="Times New Roman" w:cs="Times New Roman"/>
            <w:b/>
            <w:bCs/>
            <w:noProof/>
          </w:rPr>
          <w:t>4. Контроль и оценка результатов  освоения ДИСЦИПЛИНЫ</w:t>
        </w:r>
        <w:r w:rsidR="001B1E35" w:rsidRPr="001B1E35">
          <w:rPr>
            <w:rFonts w:ascii="Times New Roman" w:eastAsia="Calibri" w:hAnsi="Times New Roman" w:cs="Times New Roman"/>
            <w:b/>
            <w:bCs/>
            <w:noProof/>
            <w:webHidden/>
          </w:rPr>
          <w:tab/>
          <w:t>13</w:t>
        </w:r>
      </w:hyperlink>
    </w:p>
    <w:p w14:paraId="22862F36" w14:textId="77777777" w:rsidR="001B1E35" w:rsidRPr="001B1E35" w:rsidRDefault="001B1E35" w:rsidP="001B1E35">
      <w:pPr>
        <w:keepNext/>
        <w:spacing w:after="120"/>
        <w:outlineLvl w:val="0"/>
        <w:rPr>
          <w:rFonts w:ascii="Times New Roman" w:eastAsia="Calibri" w:hAnsi="Times New Roman" w:cs="Times New Roman"/>
          <w:caps/>
          <w:kern w:val="32"/>
          <w:sz w:val="24"/>
          <w:szCs w:val="24"/>
          <w:lang w:eastAsia="ru-RU"/>
        </w:rPr>
      </w:pPr>
      <w:r w:rsidRPr="001B1E35">
        <w:rPr>
          <w:rFonts w:ascii="Times New Roman Полужирный" w:eastAsia="Calibri" w:hAnsi="Times New Roman Полужирный" w:cs="Times New Roman"/>
          <w:caps/>
          <w:kern w:val="32"/>
          <w:sz w:val="24"/>
          <w:szCs w:val="24"/>
          <w:lang w:eastAsia="ru-RU"/>
        </w:rPr>
        <w:fldChar w:fldCharType="end"/>
      </w:r>
    </w:p>
    <w:p w14:paraId="10CE0030" w14:textId="77777777" w:rsidR="001B1E35" w:rsidRPr="001B1E35" w:rsidRDefault="001B1E35" w:rsidP="001B1E35">
      <w:pPr>
        <w:keepNext/>
        <w:spacing w:after="120"/>
        <w:outlineLvl w:val="0"/>
        <w:rPr>
          <w:rFonts w:ascii="Times New Roman" w:eastAsia="Calibri" w:hAnsi="Times New Roman" w:cs="Times New Roman"/>
          <w:b/>
          <w:bCs/>
          <w:caps/>
          <w:kern w:val="32"/>
          <w:sz w:val="24"/>
          <w:szCs w:val="24"/>
          <w:lang w:eastAsia="ru-RU"/>
        </w:rPr>
        <w:sectPr w:rsidR="001B1E35" w:rsidRPr="001B1E35" w:rsidSect="00AD5821">
          <w:headerReference w:type="even" r:id="rId127"/>
          <w:headerReference w:type="default" r:id="rId128"/>
          <w:pgSz w:w="11906" w:h="16838"/>
          <w:pgMar w:top="1134" w:right="849" w:bottom="1134" w:left="1701" w:header="709" w:footer="709" w:gutter="0"/>
          <w:cols w:space="708"/>
          <w:docGrid w:linePitch="360"/>
        </w:sectPr>
      </w:pPr>
    </w:p>
    <w:p w14:paraId="49E9F58C" w14:textId="77777777" w:rsidR="001B1E35" w:rsidRPr="001B1E35" w:rsidRDefault="001B1E35" w:rsidP="001B1E35">
      <w:pPr>
        <w:keepNext/>
        <w:numPr>
          <w:ilvl w:val="0"/>
          <w:numId w:val="2"/>
        </w:numPr>
        <w:spacing w:after="120"/>
        <w:jc w:val="center"/>
        <w:outlineLvl w:val="0"/>
        <w:rPr>
          <w:rFonts w:ascii="Times New Roman" w:eastAsia="Calibri" w:hAnsi="Times New Roman" w:cs="Times New Roman"/>
          <w:b/>
          <w:bCs/>
          <w:iCs/>
          <w:caps/>
          <w:kern w:val="32"/>
          <w:sz w:val="24"/>
          <w:szCs w:val="24"/>
          <w:lang w:eastAsia="ru-RU"/>
        </w:rPr>
      </w:pPr>
      <w:r w:rsidRPr="001B1E35">
        <w:rPr>
          <w:rFonts w:ascii="Times New Roman" w:eastAsia="Calibri" w:hAnsi="Times New Roman" w:cs="Times New Roman"/>
          <w:b/>
          <w:bCs/>
          <w:iCs/>
          <w:caps/>
          <w:kern w:val="32"/>
          <w:sz w:val="24"/>
          <w:szCs w:val="24"/>
          <w:lang w:eastAsia="ru-RU"/>
        </w:rPr>
        <w:lastRenderedPageBreak/>
        <w:t>Общая характеристика РАБОЧЕЙ ПРОГРАММЫ УЧЕБНОЙ ДИСЦИПЛИНЫ</w:t>
      </w:r>
    </w:p>
    <w:p w14:paraId="2F7DD9F8" w14:textId="52E861F1" w:rsidR="001B1E35" w:rsidRPr="001B1E35" w:rsidRDefault="001B1E35" w:rsidP="001B1E35">
      <w:pPr>
        <w:widowControl w:val="0"/>
        <w:ind w:left="720"/>
        <w:jc w:val="center"/>
        <w:rPr>
          <w:rFonts w:ascii="Times New Roman" w:eastAsia="Times New Roman" w:hAnsi="Times New Roman" w:cs="Times New Roman"/>
          <w:b/>
          <w:sz w:val="24"/>
          <w:szCs w:val="24"/>
          <w:lang w:eastAsia="nl-NL"/>
        </w:rPr>
      </w:pPr>
      <w:r w:rsidRPr="001B1E35">
        <w:rPr>
          <w:rFonts w:ascii="Times New Roman" w:eastAsia="Times New Roman" w:hAnsi="Times New Roman" w:cs="Times New Roman"/>
          <w:b/>
          <w:sz w:val="24"/>
          <w:szCs w:val="24"/>
          <w:lang w:eastAsia="nl-NL"/>
        </w:rPr>
        <w:t>«ОП.1</w:t>
      </w:r>
      <w:r w:rsidR="00EE2E2E">
        <w:rPr>
          <w:rFonts w:ascii="Times New Roman" w:eastAsia="Times New Roman" w:hAnsi="Times New Roman" w:cs="Times New Roman"/>
          <w:b/>
          <w:sz w:val="24"/>
          <w:szCs w:val="24"/>
          <w:lang w:eastAsia="nl-NL"/>
        </w:rPr>
        <w:t>7</w:t>
      </w:r>
      <w:r w:rsidRPr="001B1E35">
        <w:rPr>
          <w:rFonts w:ascii="Times New Roman" w:eastAsia="Times New Roman" w:hAnsi="Times New Roman" w:cs="Times New Roman"/>
          <w:b/>
          <w:sz w:val="24"/>
          <w:szCs w:val="24"/>
          <w:lang w:eastAsia="nl-NL"/>
        </w:rPr>
        <w:t xml:space="preserve"> Электробезопасность»</w:t>
      </w:r>
    </w:p>
    <w:p w14:paraId="0A1FDE55" w14:textId="77777777" w:rsidR="001B1E35" w:rsidRPr="001B1E35" w:rsidRDefault="001B1E35" w:rsidP="001B1E35">
      <w:pPr>
        <w:spacing w:after="200" w:line="276" w:lineRule="auto"/>
        <w:rPr>
          <w:rFonts w:ascii="Times New Roman" w:eastAsia="Times New Roman" w:hAnsi="Times New Roman" w:cs="Times New Roman"/>
          <w:sz w:val="24"/>
          <w:szCs w:val="24"/>
          <w:lang w:eastAsia="nl-NL"/>
        </w:rPr>
      </w:pPr>
    </w:p>
    <w:p w14:paraId="03A11130" w14:textId="77777777" w:rsidR="001B1E35" w:rsidRPr="001B1E35" w:rsidRDefault="001B1E35" w:rsidP="001B1E35">
      <w:pPr>
        <w:spacing w:after="120" w:line="276" w:lineRule="auto"/>
        <w:ind w:firstLine="709"/>
        <w:outlineLvl w:val="1"/>
        <w:rPr>
          <w:rFonts w:ascii="Times New Roman" w:eastAsia="Calibri" w:hAnsi="Times New Roman" w:cs="Times New Roman"/>
          <w:b/>
          <w:bCs/>
          <w:sz w:val="24"/>
          <w:szCs w:val="24"/>
          <w:lang w:eastAsia="ru-RU"/>
        </w:rPr>
      </w:pPr>
      <w:r w:rsidRPr="001B1E35">
        <w:rPr>
          <w:rFonts w:ascii="Times New Roman" w:eastAsia="Calibri" w:hAnsi="Times New Roman" w:cs="Times New Roman"/>
          <w:b/>
          <w:bCs/>
          <w:sz w:val="24"/>
          <w:szCs w:val="24"/>
          <w:lang w:eastAsia="ru-RU"/>
        </w:rPr>
        <w:t>1.1. Цель и место дисциплины в структуре образовательной программы</w:t>
      </w:r>
    </w:p>
    <w:p w14:paraId="551D1BA7" w14:textId="72A49DF8" w:rsidR="001B1E35" w:rsidRPr="001B1E35" w:rsidRDefault="001B1E35" w:rsidP="001B1E35">
      <w:pPr>
        <w:spacing w:after="120" w:line="276" w:lineRule="auto"/>
        <w:ind w:firstLine="709"/>
        <w:jc w:val="both"/>
        <w:outlineLvl w:val="1"/>
        <w:rPr>
          <w:rFonts w:ascii="Times New Roman" w:eastAsia="Calibri" w:hAnsi="Times New Roman" w:cs="Times New Roman"/>
          <w:bCs/>
          <w:sz w:val="24"/>
          <w:szCs w:val="24"/>
          <w:lang w:eastAsia="ru-RU"/>
        </w:rPr>
      </w:pPr>
      <w:r w:rsidRPr="001B1E35">
        <w:rPr>
          <w:rFonts w:ascii="Times New Roman" w:eastAsia="Calibri" w:hAnsi="Times New Roman" w:cs="Times New Roman"/>
          <w:bCs/>
          <w:sz w:val="24"/>
          <w:szCs w:val="24"/>
          <w:lang w:eastAsia="ru-RU"/>
        </w:rPr>
        <w:t>Цель дисциплины «ОП.1</w:t>
      </w:r>
      <w:r w:rsidR="00EE2E2E">
        <w:rPr>
          <w:rFonts w:ascii="Times New Roman" w:eastAsia="Calibri" w:hAnsi="Times New Roman" w:cs="Times New Roman"/>
          <w:bCs/>
          <w:sz w:val="24"/>
          <w:szCs w:val="24"/>
          <w:lang w:eastAsia="ru-RU"/>
        </w:rPr>
        <w:t>7</w:t>
      </w:r>
      <w:r w:rsidRPr="001B1E35">
        <w:rPr>
          <w:rFonts w:ascii="Times New Roman" w:eastAsia="Calibri" w:hAnsi="Times New Roman" w:cs="Times New Roman"/>
          <w:bCs/>
          <w:sz w:val="24"/>
          <w:szCs w:val="24"/>
          <w:lang w:eastAsia="ru-RU"/>
        </w:rPr>
        <w:t xml:space="preserve"> Электробезопасность» - изучение опасностей, связанных с электрическим током, анализ этих опасностей, для последующего использования методов и средств защиты от поражения электрическим током в электроустановках.</w:t>
      </w:r>
    </w:p>
    <w:p w14:paraId="58BABEDE" w14:textId="0B314EC0" w:rsidR="001B1E35" w:rsidRPr="001B1E35" w:rsidRDefault="001B1E35" w:rsidP="001B1E35">
      <w:pPr>
        <w:spacing w:after="120" w:line="276" w:lineRule="auto"/>
        <w:ind w:firstLine="709"/>
        <w:jc w:val="both"/>
        <w:outlineLvl w:val="1"/>
        <w:rPr>
          <w:rFonts w:ascii="Times New Roman" w:eastAsia="Calibri" w:hAnsi="Times New Roman" w:cs="Times New Roman"/>
          <w:bCs/>
          <w:sz w:val="24"/>
          <w:szCs w:val="24"/>
          <w:lang w:eastAsia="ru-RU"/>
        </w:rPr>
      </w:pPr>
      <w:r w:rsidRPr="001B1E35">
        <w:rPr>
          <w:rFonts w:ascii="Times New Roman" w:eastAsia="Calibri" w:hAnsi="Times New Roman" w:cs="Times New Roman"/>
          <w:bCs/>
          <w:sz w:val="24"/>
          <w:szCs w:val="24"/>
          <w:lang w:eastAsia="ru-RU"/>
        </w:rPr>
        <w:t>Дисциплина «ОП.1</w:t>
      </w:r>
      <w:r w:rsidR="00EE2E2E">
        <w:rPr>
          <w:rFonts w:ascii="Times New Roman" w:eastAsia="Calibri" w:hAnsi="Times New Roman" w:cs="Times New Roman"/>
          <w:bCs/>
          <w:sz w:val="24"/>
          <w:szCs w:val="24"/>
          <w:lang w:eastAsia="ru-RU"/>
        </w:rPr>
        <w:t>7</w:t>
      </w:r>
      <w:r w:rsidRPr="001B1E35">
        <w:rPr>
          <w:rFonts w:ascii="Times New Roman" w:eastAsia="Calibri" w:hAnsi="Times New Roman" w:cs="Times New Roman"/>
          <w:bCs/>
          <w:sz w:val="24"/>
          <w:szCs w:val="24"/>
          <w:lang w:eastAsia="ru-RU"/>
        </w:rPr>
        <w:t xml:space="preserve"> Электробезопасность» включена в вариативную часть общепрофессионального цикла образовательной программы для изучения вопросов безопасности труда при эксплуатации электроустановок до и выше 1 кВ, предупреждения электротравматизма на промышленных предприятиях, а также специальных вопросов, знание которых необходимо при эксплуатации электроустановок в системах электроснабжения по запросу АО «Тамбовская сетевая компания» Уваровский филиал.</w:t>
      </w:r>
    </w:p>
    <w:p w14:paraId="0F392564" w14:textId="77777777" w:rsidR="001B1E35" w:rsidRPr="001B1E35" w:rsidRDefault="001B1E35" w:rsidP="001B1E35">
      <w:pPr>
        <w:suppressAutoHyphens/>
        <w:spacing w:line="276" w:lineRule="auto"/>
        <w:ind w:firstLine="709"/>
        <w:jc w:val="both"/>
        <w:rPr>
          <w:ins w:id="138" w:author="Uvarovohk" w:date="2022-12-19T15:29:00Z"/>
          <w:rFonts w:ascii="Times New Roman" w:eastAsia="Calibri" w:hAnsi="Times New Roman" w:cs="Times New Roman"/>
          <w:sz w:val="24"/>
          <w:szCs w:val="24"/>
        </w:rPr>
      </w:pPr>
    </w:p>
    <w:p w14:paraId="1E5C1F88" w14:textId="77777777" w:rsidR="001B1E35" w:rsidRPr="001B1E35" w:rsidRDefault="001B1E35" w:rsidP="001B1E35">
      <w:pPr>
        <w:spacing w:after="120" w:line="276" w:lineRule="auto"/>
        <w:ind w:firstLine="709"/>
        <w:outlineLvl w:val="1"/>
        <w:rPr>
          <w:rFonts w:ascii="Times New Roman" w:eastAsia="Calibri" w:hAnsi="Times New Roman" w:cs="Times New Roman"/>
          <w:b/>
          <w:bCs/>
          <w:sz w:val="24"/>
          <w:szCs w:val="24"/>
          <w:lang w:eastAsia="ru-RU"/>
        </w:rPr>
      </w:pPr>
      <w:r w:rsidRPr="001B1E35">
        <w:rPr>
          <w:rFonts w:ascii="Times New Roman" w:eastAsia="Calibri" w:hAnsi="Times New Roman" w:cs="Times New Roman"/>
          <w:b/>
          <w:bCs/>
          <w:sz w:val="24"/>
          <w:szCs w:val="24"/>
          <w:lang w:eastAsia="ru-RU"/>
        </w:rPr>
        <w:t>1.2. Планируемые результаты освоения дисциплины</w:t>
      </w:r>
    </w:p>
    <w:p w14:paraId="4F3272B5" w14:textId="77777777" w:rsidR="001B1E35" w:rsidRPr="001B1E35" w:rsidRDefault="001B1E35" w:rsidP="001B1E35">
      <w:pPr>
        <w:ind w:firstLine="709"/>
        <w:jc w:val="both"/>
        <w:rPr>
          <w:rFonts w:ascii="Times New Roman" w:eastAsia="Calibri" w:hAnsi="Times New Roman" w:cs="Times New Roman"/>
          <w:sz w:val="24"/>
          <w:szCs w:val="24"/>
          <w:lang w:eastAsia="ru-RU"/>
        </w:rPr>
      </w:pPr>
      <w:r w:rsidRPr="001B1E35">
        <w:rPr>
          <w:rFonts w:ascii="Times New Roman" w:eastAsia="Calibri" w:hAnsi="Times New Roman" w:cs="Times New Roman"/>
          <w:sz w:val="24"/>
          <w:szCs w:val="24"/>
          <w:lang w:eastAsia="ru-RU"/>
        </w:rPr>
        <w:t xml:space="preserve">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w:t>
      </w:r>
    </w:p>
    <w:p w14:paraId="5D675C79" w14:textId="77777777" w:rsidR="001B1E35" w:rsidRPr="001B1E35" w:rsidRDefault="001B1E35" w:rsidP="001B1E35">
      <w:pPr>
        <w:spacing w:after="120"/>
        <w:ind w:firstLine="709"/>
        <w:rPr>
          <w:rFonts w:ascii="Times New Roman" w:eastAsia="Calibri" w:hAnsi="Times New Roman" w:cs="Times New Roman"/>
          <w:bCs/>
          <w:sz w:val="24"/>
          <w:szCs w:val="24"/>
        </w:rPr>
      </w:pPr>
      <w:r w:rsidRPr="001B1E35">
        <w:rPr>
          <w:rFonts w:ascii="Times New Roman" w:eastAsia="Calibri"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89"/>
        <w:gridCol w:w="2663"/>
        <w:gridCol w:w="2762"/>
        <w:gridCol w:w="2832"/>
      </w:tblGrid>
      <w:tr w:rsidR="001B1E35" w:rsidRPr="001B1E35" w14:paraId="7D1BF36A" w14:textId="77777777" w:rsidTr="00AD5821">
        <w:tc>
          <w:tcPr>
            <w:tcW w:w="1131" w:type="dxa"/>
          </w:tcPr>
          <w:p w14:paraId="61537C2D" w14:textId="77777777" w:rsidR="001B1E35" w:rsidRPr="001B1E35" w:rsidRDefault="001B1E35" w:rsidP="001B1E35">
            <w:pPr>
              <w:rPr>
                <w:rFonts w:ascii="Times New Roman" w:eastAsia="Calibri" w:hAnsi="Times New Roman" w:cs="Times New Roman"/>
                <w:b/>
              </w:rPr>
            </w:pPr>
            <w:r w:rsidRPr="001B1E35">
              <w:rPr>
                <w:rFonts w:ascii="Times New Roman" w:eastAsia="Calibri" w:hAnsi="Times New Roman" w:cs="Times New Roman"/>
                <w:b/>
                <w:i/>
              </w:rPr>
              <w:t xml:space="preserve">Код ОК, </w:t>
            </w:r>
          </w:p>
          <w:p w14:paraId="5ACFAB9A" w14:textId="77777777" w:rsidR="001B1E35" w:rsidRPr="001B1E35" w:rsidRDefault="001B1E35" w:rsidP="001B1E35">
            <w:pPr>
              <w:rPr>
                <w:rFonts w:ascii="Times New Roman" w:eastAsia="Calibri" w:hAnsi="Times New Roman" w:cs="Times New Roman"/>
                <w:b/>
                <w:i/>
              </w:rPr>
            </w:pPr>
            <w:r w:rsidRPr="001B1E35">
              <w:rPr>
                <w:rFonts w:ascii="Times New Roman" w:eastAsia="Calibri" w:hAnsi="Times New Roman" w:cs="Times New Roman"/>
                <w:b/>
                <w:i/>
              </w:rPr>
              <w:t xml:space="preserve">ПК </w:t>
            </w:r>
          </w:p>
        </w:tc>
        <w:tc>
          <w:tcPr>
            <w:tcW w:w="2718" w:type="dxa"/>
          </w:tcPr>
          <w:p w14:paraId="6BF72A4E" w14:textId="77777777" w:rsidR="001B1E35" w:rsidRPr="001B1E35" w:rsidRDefault="001B1E35" w:rsidP="001B1E35">
            <w:pPr>
              <w:jc w:val="center"/>
              <w:rPr>
                <w:rFonts w:ascii="Times New Roman" w:eastAsia="Calibri" w:hAnsi="Times New Roman" w:cs="Times New Roman"/>
                <w:b/>
              </w:rPr>
            </w:pPr>
            <w:r w:rsidRPr="001B1E35">
              <w:rPr>
                <w:rFonts w:ascii="Times New Roman" w:eastAsia="Calibri" w:hAnsi="Times New Roman" w:cs="Times New Roman"/>
                <w:b/>
              </w:rPr>
              <w:t>Уметь</w:t>
            </w:r>
          </w:p>
        </w:tc>
        <w:tc>
          <w:tcPr>
            <w:tcW w:w="2822" w:type="dxa"/>
          </w:tcPr>
          <w:p w14:paraId="041ED9BE" w14:textId="77777777" w:rsidR="001B1E35" w:rsidRPr="001B1E35" w:rsidRDefault="001B1E35" w:rsidP="001B1E35">
            <w:pPr>
              <w:jc w:val="center"/>
              <w:rPr>
                <w:rFonts w:ascii="Times New Roman" w:eastAsia="Calibri" w:hAnsi="Times New Roman" w:cs="Times New Roman"/>
                <w:b/>
                <w:i/>
              </w:rPr>
            </w:pPr>
            <w:r w:rsidRPr="001B1E35">
              <w:rPr>
                <w:rFonts w:ascii="Times New Roman" w:eastAsia="Calibri" w:hAnsi="Times New Roman" w:cs="Times New Roman"/>
                <w:b/>
              </w:rPr>
              <w:t>Знать</w:t>
            </w:r>
          </w:p>
        </w:tc>
        <w:tc>
          <w:tcPr>
            <w:tcW w:w="2901" w:type="dxa"/>
          </w:tcPr>
          <w:p w14:paraId="2E93F49D" w14:textId="77777777" w:rsidR="001B1E35" w:rsidRPr="001B1E35" w:rsidRDefault="001B1E35" w:rsidP="001B1E35">
            <w:pPr>
              <w:jc w:val="center"/>
              <w:rPr>
                <w:rFonts w:ascii="Times New Roman" w:eastAsia="Calibri" w:hAnsi="Times New Roman" w:cs="Times New Roman"/>
                <w:b/>
                <w:i/>
              </w:rPr>
            </w:pPr>
            <w:r w:rsidRPr="001B1E35">
              <w:rPr>
                <w:rFonts w:ascii="Times New Roman" w:eastAsia="Calibri" w:hAnsi="Times New Roman" w:cs="Times New Roman"/>
                <w:b/>
              </w:rPr>
              <w:t xml:space="preserve">Владеть навыками </w:t>
            </w:r>
          </w:p>
        </w:tc>
      </w:tr>
      <w:tr w:rsidR="001B1E35" w:rsidRPr="001B1E35" w14:paraId="125A6363" w14:textId="77777777" w:rsidTr="00AD5821">
        <w:tc>
          <w:tcPr>
            <w:tcW w:w="1131" w:type="dxa"/>
            <w:vMerge w:val="restart"/>
          </w:tcPr>
          <w:p w14:paraId="3456152E" w14:textId="77777777" w:rsidR="001B1E35" w:rsidRPr="001B1E35" w:rsidRDefault="001B1E35" w:rsidP="001B1E35">
            <w:pPr>
              <w:rPr>
                <w:rFonts w:ascii="Times New Roman" w:eastAsia="Calibri" w:hAnsi="Times New Roman" w:cs="Times New Roman"/>
                <w:bCs/>
              </w:rPr>
            </w:pPr>
            <w:r w:rsidRPr="001B1E35">
              <w:rPr>
                <w:rFonts w:ascii="Times New Roman" w:eastAsia="Calibri" w:hAnsi="Times New Roman" w:cs="Times New Roman"/>
                <w:bCs/>
              </w:rPr>
              <w:t>ОК.01</w:t>
            </w:r>
          </w:p>
        </w:tc>
        <w:tc>
          <w:tcPr>
            <w:tcW w:w="2718" w:type="dxa"/>
          </w:tcPr>
          <w:p w14:paraId="6577604C" w14:textId="77777777" w:rsidR="001B1E35" w:rsidRPr="001B1E35" w:rsidRDefault="001B1E35" w:rsidP="001B1E35">
            <w:pPr>
              <w:rPr>
                <w:rFonts w:ascii="Times New Roman" w:eastAsia="Calibri" w:hAnsi="Times New Roman" w:cs="Times New Roman"/>
                <w:b/>
              </w:rPr>
            </w:pPr>
            <w:r w:rsidRPr="001B1E35">
              <w:rPr>
                <w:rFonts w:ascii="Times New Roman" w:eastAsia="Calibri" w:hAnsi="Times New Roman" w:cs="Times New Roman"/>
              </w:rPr>
              <w:t>распознавать задачу и/или проблему в профессиональном и/или социальном контексте, анализировать и выделять её составные части</w:t>
            </w:r>
          </w:p>
        </w:tc>
        <w:tc>
          <w:tcPr>
            <w:tcW w:w="2822" w:type="dxa"/>
          </w:tcPr>
          <w:p w14:paraId="2FB6349A" w14:textId="77777777" w:rsidR="001B1E35" w:rsidRPr="001B1E35" w:rsidRDefault="001B1E35" w:rsidP="001B1E35">
            <w:pPr>
              <w:rPr>
                <w:rFonts w:ascii="Times New Roman" w:eastAsia="Calibri" w:hAnsi="Times New Roman" w:cs="Times New Roman"/>
              </w:rPr>
            </w:pPr>
            <w:r w:rsidRPr="001B1E35">
              <w:rPr>
                <w:rFonts w:ascii="Times New Roman" w:eastAsia="Calibri" w:hAnsi="Times New Roman" w:cs="Times New Roman"/>
              </w:rPr>
              <w:t xml:space="preserve">актуальный профессиональный и социальный контекст, в котором приходится работать и жить </w:t>
            </w:r>
          </w:p>
        </w:tc>
        <w:tc>
          <w:tcPr>
            <w:tcW w:w="2901" w:type="dxa"/>
          </w:tcPr>
          <w:p w14:paraId="7C0CCE7C" w14:textId="77777777" w:rsidR="001B1E35" w:rsidRPr="001B1E35" w:rsidRDefault="001B1E35" w:rsidP="001B1E35">
            <w:pPr>
              <w:jc w:val="center"/>
              <w:rPr>
                <w:rFonts w:ascii="Times New Roman" w:eastAsia="Calibri" w:hAnsi="Times New Roman" w:cs="Times New Roman"/>
                <w:bCs/>
                <w:i/>
              </w:rPr>
            </w:pPr>
            <w:r w:rsidRPr="001B1E35">
              <w:rPr>
                <w:rFonts w:ascii="Times New Roman" w:eastAsia="Calibri" w:hAnsi="Times New Roman" w:cs="Times New Roman"/>
                <w:bCs/>
                <w:i/>
              </w:rPr>
              <w:t>-</w:t>
            </w:r>
          </w:p>
        </w:tc>
      </w:tr>
      <w:tr w:rsidR="001B1E35" w:rsidRPr="001B1E35" w14:paraId="42A47CD1" w14:textId="77777777" w:rsidTr="00AD5821">
        <w:tc>
          <w:tcPr>
            <w:tcW w:w="1131" w:type="dxa"/>
            <w:vMerge/>
          </w:tcPr>
          <w:p w14:paraId="30A375A7" w14:textId="77777777" w:rsidR="001B1E35" w:rsidRPr="001B1E35" w:rsidRDefault="001B1E35" w:rsidP="001B1E35">
            <w:pPr>
              <w:rPr>
                <w:rFonts w:ascii="Times New Roman" w:eastAsia="Calibri" w:hAnsi="Times New Roman" w:cs="Times New Roman"/>
                <w:bCs/>
              </w:rPr>
            </w:pPr>
          </w:p>
        </w:tc>
        <w:tc>
          <w:tcPr>
            <w:tcW w:w="2718" w:type="dxa"/>
          </w:tcPr>
          <w:p w14:paraId="09E55359" w14:textId="77777777" w:rsidR="001B1E35" w:rsidRPr="001B1E35" w:rsidRDefault="001B1E35" w:rsidP="001B1E35">
            <w:pPr>
              <w:rPr>
                <w:rFonts w:ascii="Times New Roman" w:eastAsia="Calibri" w:hAnsi="Times New Roman" w:cs="Times New Roman"/>
              </w:rPr>
            </w:pPr>
            <w:r w:rsidRPr="001B1E35">
              <w:rPr>
                <w:rFonts w:ascii="Times New Roman" w:eastAsia="Calibri" w:hAnsi="Times New Roman" w:cs="Times New Roman"/>
              </w:rPr>
              <w:t>определять этапы решения задачи, составлять план действия, реализовывать составленный план, определять необходимые ресурсы</w:t>
            </w:r>
          </w:p>
        </w:tc>
        <w:tc>
          <w:tcPr>
            <w:tcW w:w="2822" w:type="dxa"/>
          </w:tcPr>
          <w:p w14:paraId="3DBB4257" w14:textId="77777777" w:rsidR="001B1E35" w:rsidRPr="001B1E35" w:rsidRDefault="001B1E35" w:rsidP="001B1E35">
            <w:pPr>
              <w:rPr>
                <w:rFonts w:ascii="Times New Roman" w:eastAsia="Calibri" w:hAnsi="Times New Roman" w:cs="Times New Roman"/>
              </w:rPr>
            </w:pPr>
            <w:r w:rsidRPr="001B1E35">
              <w:rPr>
                <w:rFonts w:ascii="Times New Roman" w:eastAsia="Calibri" w:hAnsi="Times New Roman" w:cs="Times New Roman"/>
              </w:rPr>
              <w:t>структура плана для решения задач, алгоритмы выполнения работ в профессиональной и смежных областях</w:t>
            </w:r>
          </w:p>
        </w:tc>
        <w:tc>
          <w:tcPr>
            <w:tcW w:w="2901" w:type="dxa"/>
          </w:tcPr>
          <w:p w14:paraId="53ECE89C" w14:textId="77777777" w:rsidR="001B1E35" w:rsidRPr="001B1E35" w:rsidRDefault="001B1E35" w:rsidP="001B1E35">
            <w:pPr>
              <w:jc w:val="center"/>
              <w:rPr>
                <w:rFonts w:ascii="Times New Roman" w:eastAsia="Calibri" w:hAnsi="Times New Roman" w:cs="Times New Roman"/>
                <w:bCs/>
                <w:i/>
              </w:rPr>
            </w:pPr>
            <w:r w:rsidRPr="001B1E35">
              <w:rPr>
                <w:rFonts w:ascii="Times New Roman" w:eastAsia="Calibri" w:hAnsi="Times New Roman" w:cs="Times New Roman"/>
                <w:bCs/>
                <w:i/>
              </w:rPr>
              <w:t>-</w:t>
            </w:r>
          </w:p>
        </w:tc>
      </w:tr>
      <w:tr w:rsidR="001B1E35" w:rsidRPr="001B1E35" w14:paraId="592F1F64" w14:textId="77777777" w:rsidTr="00AD5821">
        <w:tc>
          <w:tcPr>
            <w:tcW w:w="1131" w:type="dxa"/>
            <w:vMerge/>
          </w:tcPr>
          <w:p w14:paraId="3B553717" w14:textId="77777777" w:rsidR="001B1E35" w:rsidRPr="001B1E35" w:rsidRDefault="001B1E35" w:rsidP="001B1E35">
            <w:pPr>
              <w:rPr>
                <w:rFonts w:ascii="Times New Roman" w:eastAsia="Calibri" w:hAnsi="Times New Roman" w:cs="Times New Roman"/>
                <w:bCs/>
              </w:rPr>
            </w:pPr>
          </w:p>
        </w:tc>
        <w:tc>
          <w:tcPr>
            <w:tcW w:w="2718" w:type="dxa"/>
          </w:tcPr>
          <w:p w14:paraId="4F2F4D0A" w14:textId="77777777" w:rsidR="001B1E35" w:rsidRPr="001B1E35" w:rsidRDefault="001B1E35" w:rsidP="001B1E35">
            <w:pPr>
              <w:rPr>
                <w:rFonts w:ascii="Times New Roman" w:eastAsia="Calibri" w:hAnsi="Times New Roman" w:cs="Times New Roman"/>
              </w:rPr>
            </w:pPr>
            <w:r w:rsidRPr="001B1E35">
              <w:rPr>
                <w:rFonts w:ascii="Times New Roman" w:eastAsia="Calibri" w:hAnsi="Times New Roman" w:cs="Times New Roman"/>
              </w:rPr>
              <w:t>выявлять и эффективно искать информацию, необходимую для решения задачи и/или проблемы</w:t>
            </w:r>
          </w:p>
        </w:tc>
        <w:tc>
          <w:tcPr>
            <w:tcW w:w="2822" w:type="dxa"/>
          </w:tcPr>
          <w:p w14:paraId="64AB50BF" w14:textId="77777777" w:rsidR="001B1E35" w:rsidRPr="001B1E35" w:rsidRDefault="001B1E35" w:rsidP="001B1E35">
            <w:pPr>
              <w:rPr>
                <w:rFonts w:ascii="Times New Roman" w:eastAsia="Calibri" w:hAnsi="Times New Roman" w:cs="Times New Roman"/>
                <w:b/>
              </w:rPr>
            </w:pPr>
            <w:r w:rsidRPr="001B1E35">
              <w:rPr>
                <w:rFonts w:ascii="Times New Roman" w:eastAsia="Calibri" w:hAnsi="Times New Roman" w:cs="Times New Roman"/>
              </w:rPr>
              <w:t>основные источники информации и ресурсы для решения задач и/или проблем в профессиональном и/или социальном контексте</w:t>
            </w:r>
          </w:p>
        </w:tc>
        <w:tc>
          <w:tcPr>
            <w:tcW w:w="2901" w:type="dxa"/>
          </w:tcPr>
          <w:p w14:paraId="1B45A09B" w14:textId="77777777" w:rsidR="001B1E35" w:rsidRPr="001B1E35" w:rsidRDefault="001B1E35" w:rsidP="001B1E35">
            <w:pPr>
              <w:jc w:val="center"/>
              <w:rPr>
                <w:rFonts w:ascii="Times New Roman" w:eastAsia="Calibri" w:hAnsi="Times New Roman" w:cs="Times New Roman"/>
                <w:bCs/>
                <w:i/>
              </w:rPr>
            </w:pPr>
            <w:r w:rsidRPr="001B1E35">
              <w:rPr>
                <w:rFonts w:ascii="Times New Roman" w:eastAsia="Calibri" w:hAnsi="Times New Roman" w:cs="Times New Roman"/>
                <w:bCs/>
                <w:i/>
              </w:rPr>
              <w:t>-</w:t>
            </w:r>
          </w:p>
        </w:tc>
      </w:tr>
      <w:tr w:rsidR="001B1E35" w:rsidRPr="001B1E35" w14:paraId="5988BF19" w14:textId="77777777" w:rsidTr="00AD5821">
        <w:tc>
          <w:tcPr>
            <w:tcW w:w="1131" w:type="dxa"/>
            <w:vMerge/>
          </w:tcPr>
          <w:p w14:paraId="7FD42B4C" w14:textId="77777777" w:rsidR="001B1E35" w:rsidRPr="001B1E35" w:rsidRDefault="001B1E35" w:rsidP="001B1E35">
            <w:pPr>
              <w:rPr>
                <w:rFonts w:ascii="Times New Roman" w:eastAsia="Calibri" w:hAnsi="Times New Roman" w:cs="Times New Roman"/>
                <w:bCs/>
              </w:rPr>
            </w:pPr>
          </w:p>
        </w:tc>
        <w:tc>
          <w:tcPr>
            <w:tcW w:w="2718" w:type="dxa"/>
          </w:tcPr>
          <w:p w14:paraId="098DF900" w14:textId="77777777" w:rsidR="001B1E35" w:rsidRPr="001B1E35" w:rsidRDefault="001B1E35" w:rsidP="001B1E35">
            <w:pPr>
              <w:rPr>
                <w:rFonts w:ascii="Times New Roman" w:eastAsia="Calibri" w:hAnsi="Times New Roman" w:cs="Times New Roman"/>
              </w:rPr>
            </w:pPr>
            <w:r w:rsidRPr="001B1E35">
              <w:rPr>
                <w:rFonts w:ascii="Times New Roman" w:eastAsia="Calibri" w:hAnsi="Times New Roman" w:cs="Times New Roman"/>
              </w:rPr>
              <w:t>владеть актуальными методами работы в профессиональной и смежных сферах</w:t>
            </w:r>
          </w:p>
        </w:tc>
        <w:tc>
          <w:tcPr>
            <w:tcW w:w="2822" w:type="dxa"/>
          </w:tcPr>
          <w:p w14:paraId="2696282E" w14:textId="77777777" w:rsidR="001B1E35" w:rsidRPr="001B1E35" w:rsidRDefault="001B1E35" w:rsidP="001B1E35">
            <w:pPr>
              <w:rPr>
                <w:rFonts w:ascii="Times New Roman" w:eastAsia="Calibri" w:hAnsi="Times New Roman" w:cs="Times New Roman"/>
              </w:rPr>
            </w:pPr>
            <w:r w:rsidRPr="001B1E35">
              <w:rPr>
                <w:rFonts w:ascii="Times New Roman" w:eastAsia="Calibri" w:hAnsi="Times New Roman" w:cs="Times New Roman"/>
              </w:rPr>
              <w:t>методы работы в профессиональной и смежных сферах</w:t>
            </w:r>
          </w:p>
        </w:tc>
        <w:tc>
          <w:tcPr>
            <w:tcW w:w="2901" w:type="dxa"/>
          </w:tcPr>
          <w:p w14:paraId="69902282" w14:textId="77777777" w:rsidR="001B1E35" w:rsidRPr="001B1E35" w:rsidRDefault="001B1E35" w:rsidP="001B1E35">
            <w:pPr>
              <w:jc w:val="center"/>
              <w:rPr>
                <w:rFonts w:ascii="Times New Roman" w:eastAsia="Calibri" w:hAnsi="Times New Roman" w:cs="Times New Roman"/>
                <w:bCs/>
                <w:i/>
              </w:rPr>
            </w:pPr>
            <w:r w:rsidRPr="001B1E35">
              <w:rPr>
                <w:rFonts w:ascii="Times New Roman" w:eastAsia="Calibri" w:hAnsi="Times New Roman" w:cs="Times New Roman"/>
                <w:bCs/>
                <w:i/>
              </w:rPr>
              <w:t>-</w:t>
            </w:r>
          </w:p>
        </w:tc>
      </w:tr>
      <w:tr w:rsidR="001B1E35" w:rsidRPr="001B1E35" w14:paraId="63C6DB9C" w14:textId="77777777" w:rsidTr="00AD5821">
        <w:tc>
          <w:tcPr>
            <w:tcW w:w="1131" w:type="dxa"/>
            <w:vMerge/>
          </w:tcPr>
          <w:p w14:paraId="6E18152B" w14:textId="77777777" w:rsidR="001B1E35" w:rsidRPr="001B1E35" w:rsidRDefault="001B1E35" w:rsidP="001B1E35">
            <w:pPr>
              <w:rPr>
                <w:rFonts w:ascii="Times New Roman" w:eastAsia="Calibri" w:hAnsi="Times New Roman" w:cs="Times New Roman"/>
                <w:bCs/>
              </w:rPr>
            </w:pPr>
          </w:p>
        </w:tc>
        <w:tc>
          <w:tcPr>
            <w:tcW w:w="2718" w:type="dxa"/>
          </w:tcPr>
          <w:p w14:paraId="2CF112D3" w14:textId="77777777" w:rsidR="001B1E35" w:rsidRPr="001B1E35" w:rsidRDefault="001B1E35" w:rsidP="001B1E35">
            <w:pPr>
              <w:rPr>
                <w:rFonts w:ascii="Times New Roman" w:eastAsia="Calibri" w:hAnsi="Times New Roman" w:cs="Times New Roman"/>
              </w:rPr>
            </w:pPr>
            <w:r w:rsidRPr="001B1E35">
              <w:rPr>
                <w:rFonts w:ascii="Times New Roman" w:eastAsia="Calibri" w:hAnsi="Times New Roman" w:cs="Times New Roman"/>
              </w:rPr>
              <w:t xml:space="preserve">оценивать результат и последствия своих действий </w:t>
            </w:r>
            <w:r w:rsidRPr="001B1E35">
              <w:rPr>
                <w:rFonts w:ascii="Times New Roman" w:eastAsia="Calibri" w:hAnsi="Times New Roman" w:cs="Times New Roman"/>
              </w:rPr>
              <w:lastRenderedPageBreak/>
              <w:t>(самостоятельно или с помощью наставника)</w:t>
            </w:r>
          </w:p>
        </w:tc>
        <w:tc>
          <w:tcPr>
            <w:tcW w:w="2822" w:type="dxa"/>
          </w:tcPr>
          <w:p w14:paraId="376BFA66" w14:textId="77777777" w:rsidR="001B1E35" w:rsidRPr="001B1E35" w:rsidRDefault="001B1E35" w:rsidP="001B1E35">
            <w:pPr>
              <w:rPr>
                <w:rFonts w:ascii="Times New Roman" w:eastAsia="Calibri" w:hAnsi="Times New Roman" w:cs="Times New Roman"/>
              </w:rPr>
            </w:pPr>
            <w:r w:rsidRPr="001B1E35">
              <w:rPr>
                <w:rFonts w:ascii="Times New Roman" w:eastAsia="Calibri" w:hAnsi="Times New Roman" w:cs="Times New Roman"/>
              </w:rPr>
              <w:lastRenderedPageBreak/>
              <w:t xml:space="preserve">порядок оценки результатов решения задач </w:t>
            </w:r>
            <w:r w:rsidRPr="001B1E35">
              <w:rPr>
                <w:rFonts w:ascii="Times New Roman" w:eastAsia="Calibri" w:hAnsi="Times New Roman" w:cs="Times New Roman"/>
              </w:rPr>
              <w:lastRenderedPageBreak/>
              <w:t>профессиональной деятельности</w:t>
            </w:r>
          </w:p>
        </w:tc>
        <w:tc>
          <w:tcPr>
            <w:tcW w:w="2901" w:type="dxa"/>
          </w:tcPr>
          <w:p w14:paraId="4471FB6A" w14:textId="77777777" w:rsidR="001B1E35" w:rsidRPr="001B1E35" w:rsidRDefault="001B1E35" w:rsidP="001B1E35">
            <w:pPr>
              <w:jc w:val="center"/>
              <w:rPr>
                <w:rFonts w:ascii="Times New Roman" w:eastAsia="Calibri" w:hAnsi="Times New Roman" w:cs="Times New Roman"/>
                <w:bCs/>
                <w:i/>
              </w:rPr>
            </w:pPr>
            <w:r w:rsidRPr="001B1E35">
              <w:rPr>
                <w:rFonts w:ascii="Times New Roman" w:eastAsia="Calibri" w:hAnsi="Times New Roman" w:cs="Times New Roman"/>
                <w:bCs/>
                <w:i/>
              </w:rPr>
              <w:lastRenderedPageBreak/>
              <w:t>-</w:t>
            </w:r>
          </w:p>
        </w:tc>
      </w:tr>
      <w:tr w:rsidR="001B1E35" w:rsidRPr="001B1E35" w14:paraId="43AFB380" w14:textId="77777777" w:rsidTr="00AD5821">
        <w:tc>
          <w:tcPr>
            <w:tcW w:w="1131" w:type="dxa"/>
            <w:vMerge w:val="restart"/>
          </w:tcPr>
          <w:p w14:paraId="5EE3E229" w14:textId="77777777" w:rsidR="001B1E35" w:rsidRPr="001B1E35" w:rsidRDefault="001B1E35" w:rsidP="001B1E35">
            <w:pPr>
              <w:rPr>
                <w:rFonts w:ascii="Times New Roman" w:eastAsia="Calibri" w:hAnsi="Times New Roman" w:cs="Times New Roman"/>
                <w:bCs/>
              </w:rPr>
            </w:pPr>
            <w:r w:rsidRPr="001B1E35">
              <w:rPr>
                <w:rFonts w:ascii="Times New Roman" w:eastAsia="Calibri" w:hAnsi="Times New Roman" w:cs="Times New Roman"/>
              </w:rPr>
              <w:lastRenderedPageBreak/>
              <w:t>ОК 05</w:t>
            </w:r>
          </w:p>
          <w:p w14:paraId="67682DB6" w14:textId="77777777" w:rsidR="001B1E35" w:rsidRPr="001B1E35" w:rsidRDefault="001B1E35" w:rsidP="001B1E35">
            <w:pPr>
              <w:rPr>
                <w:rFonts w:ascii="Times New Roman" w:eastAsia="Calibri" w:hAnsi="Times New Roman" w:cs="Times New Roman"/>
                <w:bCs/>
              </w:rPr>
            </w:pPr>
          </w:p>
        </w:tc>
        <w:tc>
          <w:tcPr>
            <w:tcW w:w="2718" w:type="dxa"/>
          </w:tcPr>
          <w:p w14:paraId="22AE91C2" w14:textId="77777777" w:rsidR="001B1E35" w:rsidRPr="001B1E35" w:rsidRDefault="001B1E35" w:rsidP="001B1E35">
            <w:pPr>
              <w:rPr>
                <w:rFonts w:ascii="Times New Roman" w:eastAsia="Calibri" w:hAnsi="Times New Roman" w:cs="Times New Roman"/>
                <w:b/>
              </w:rPr>
            </w:pPr>
            <w:r w:rsidRPr="001B1E35">
              <w:rPr>
                <w:rFonts w:ascii="Times New Roman" w:eastAsia="Calibri" w:hAnsi="Times New Roman" w:cs="Times New Roman"/>
              </w:rPr>
              <w:t>грамотно излагать свои мысли и оформлять документы по профессиональной тематике на государственном языке</w:t>
            </w:r>
          </w:p>
        </w:tc>
        <w:tc>
          <w:tcPr>
            <w:tcW w:w="2822" w:type="dxa"/>
          </w:tcPr>
          <w:p w14:paraId="1E1A95DF" w14:textId="77777777" w:rsidR="001B1E35" w:rsidRPr="001B1E35" w:rsidRDefault="001B1E35" w:rsidP="001B1E35">
            <w:pPr>
              <w:rPr>
                <w:rFonts w:ascii="Times New Roman" w:eastAsia="Calibri" w:hAnsi="Times New Roman" w:cs="Times New Roman"/>
                <w:b/>
              </w:rPr>
            </w:pPr>
            <w:r w:rsidRPr="001B1E35">
              <w:rPr>
                <w:rFonts w:ascii="Times New Roman" w:eastAsia="Calibri" w:hAnsi="Times New Roman" w:cs="Times New Roman"/>
              </w:rPr>
              <w:t>правила оформления документов</w:t>
            </w:r>
          </w:p>
        </w:tc>
        <w:tc>
          <w:tcPr>
            <w:tcW w:w="2901" w:type="dxa"/>
          </w:tcPr>
          <w:p w14:paraId="7CF4500B" w14:textId="77777777" w:rsidR="001B1E35" w:rsidRPr="001B1E35" w:rsidRDefault="001B1E35" w:rsidP="001B1E35">
            <w:pPr>
              <w:jc w:val="center"/>
              <w:rPr>
                <w:rFonts w:ascii="Times New Roman" w:eastAsia="Calibri" w:hAnsi="Times New Roman" w:cs="Times New Roman"/>
                <w:bCs/>
                <w:i/>
              </w:rPr>
            </w:pPr>
            <w:r w:rsidRPr="001B1E35">
              <w:rPr>
                <w:rFonts w:ascii="Times New Roman" w:eastAsia="Calibri" w:hAnsi="Times New Roman" w:cs="Times New Roman"/>
                <w:bCs/>
                <w:i/>
              </w:rPr>
              <w:t>-</w:t>
            </w:r>
          </w:p>
        </w:tc>
      </w:tr>
      <w:tr w:rsidR="001B1E35" w:rsidRPr="001B1E35" w14:paraId="32BE84F5" w14:textId="77777777" w:rsidTr="00AD5821">
        <w:trPr>
          <w:trHeight w:val="327"/>
        </w:trPr>
        <w:tc>
          <w:tcPr>
            <w:tcW w:w="1131" w:type="dxa"/>
            <w:vMerge/>
          </w:tcPr>
          <w:p w14:paraId="468618EE" w14:textId="77777777" w:rsidR="001B1E35" w:rsidRPr="001B1E35" w:rsidRDefault="001B1E35" w:rsidP="001B1E35">
            <w:pPr>
              <w:rPr>
                <w:rFonts w:ascii="Times New Roman" w:eastAsia="Calibri" w:hAnsi="Times New Roman" w:cs="Times New Roman"/>
                <w:bCs/>
              </w:rPr>
            </w:pPr>
          </w:p>
        </w:tc>
        <w:tc>
          <w:tcPr>
            <w:tcW w:w="2718" w:type="dxa"/>
          </w:tcPr>
          <w:p w14:paraId="21773DBA" w14:textId="77777777" w:rsidR="001B1E35" w:rsidRPr="001B1E35" w:rsidRDefault="001B1E35" w:rsidP="001B1E35">
            <w:pPr>
              <w:rPr>
                <w:rFonts w:ascii="Times New Roman" w:eastAsia="Calibri" w:hAnsi="Times New Roman" w:cs="Times New Roman"/>
              </w:rPr>
            </w:pPr>
            <w:r w:rsidRPr="001B1E35">
              <w:rPr>
                <w:rFonts w:ascii="Times New Roman" w:eastAsia="Calibri" w:hAnsi="Times New Roman" w:cs="Times New Roman"/>
              </w:rPr>
              <w:t>проявлять толерантность в рабочем коллективе</w:t>
            </w:r>
          </w:p>
        </w:tc>
        <w:tc>
          <w:tcPr>
            <w:tcW w:w="2822" w:type="dxa"/>
          </w:tcPr>
          <w:p w14:paraId="7687C52F" w14:textId="77777777" w:rsidR="001B1E35" w:rsidRPr="001B1E35" w:rsidRDefault="001B1E35" w:rsidP="001B1E35">
            <w:pPr>
              <w:rPr>
                <w:rFonts w:ascii="Times New Roman" w:eastAsia="Calibri" w:hAnsi="Times New Roman" w:cs="Times New Roman"/>
              </w:rPr>
            </w:pPr>
            <w:r w:rsidRPr="001B1E35">
              <w:rPr>
                <w:rFonts w:ascii="Times New Roman" w:eastAsia="Calibri" w:hAnsi="Times New Roman" w:cs="Times New Roman"/>
              </w:rPr>
              <w:t>правила построения устных сообщений</w:t>
            </w:r>
          </w:p>
        </w:tc>
        <w:tc>
          <w:tcPr>
            <w:tcW w:w="2901" w:type="dxa"/>
          </w:tcPr>
          <w:p w14:paraId="51A49A41" w14:textId="77777777" w:rsidR="001B1E35" w:rsidRPr="001B1E35" w:rsidRDefault="001B1E35" w:rsidP="001B1E35">
            <w:pPr>
              <w:jc w:val="center"/>
              <w:rPr>
                <w:rFonts w:ascii="Times New Roman" w:eastAsia="Calibri" w:hAnsi="Times New Roman" w:cs="Times New Roman"/>
                <w:bCs/>
                <w:i/>
              </w:rPr>
            </w:pPr>
            <w:r w:rsidRPr="001B1E35">
              <w:rPr>
                <w:rFonts w:ascii="Times New Roman" w:eastAsia="Calibri" w:hAnsi="Times New Roman" w:cs="Times New Roman"/>
                <w:bCs/>
                <w:i/>
              </w:rPr>
              <w:t>-</w:t>
            </w:r>
          </w:p>
        </w:tc>
      </w:tr>
      <w:tr w:rsidR="001B1E35" w:rsidRPr="001B1E35" w14:paraId="2D92B703" w14:textId="77777777" w:rsidTr="00AD5821">
        <w:trPr>
          <w:trHeight w:val="1034"/>
        </w:trPr>
        <w:tc>
          <w:tcPr>
            <w:tcW w:w="1131" w:type="dxa"/>
            <w:vMerge/>
          </w:tcPr>
          <w:p w14:paraId="51FF8092" w14:textId="77777777" w:rsidR="001B1E35" w:rsidRPr="001B1E35" w:rsidRDefault="001B1E35" w:rsidP="001B1E35">
            <w:pPr>
              <w:rPr>
                <w:rFonts w:ascii="Times New Roman" w:eastAsia="Calibri" w:hAnsi="Times New Roman" w:cs="Times New Roman"/>
                <w:bCs/>
              </w:rPr>
            </w:pPr>
          </w:p>
        </w:tc>
        <w:tc>
          <w:tcPr>
            <w:tcW w:w="2718" w:type="dxa"/>
          </w:tcPr>
          <w:p w14:paraId="51F44B83" w14:textId="77777777" w:rsidR="001B1E35" w:rsidRPr="001B1E35" w:rsidRDefault="001B1E35" w:rsidP="001B1E35">
            <w:pPr>
              <w:rPr>
                <w:rFonts w:ascii="Times New Roman" w:eastAsia="Calibri" w:hAnsi="Times New Roman" w:cs="Times New Roman"/>
              </w:rPr>
            </w:pPr>
            <w:r w:rsidRPr="001B1E35">
              <w:rPr>
                <w:rFonts w:ascii="Times New Roman" w:eastAsia="Calibri" w:hAnsi="Times New Roman" w:cs="Times New Roman"/>
              </w:rPr>
              <w:t>применять средства информационных технологий для решения профессиональных задач</w:t>
            </w:r>
          </w:p>
        </w:tc>
        <w:tc>
          <w:tcPr>
            <w:tcW w:w="2822" w:type="dxa"/>
          </w:tcPr>
          <w:p w14:paraId="2401BEB4" w14:textId="77777777" w:rsidR="001B1E35" w:rsidRPr="001B1E35" w:rsidRDefault="001B1E35" w:rsidP="001B1E35">
            <w:pPr>
              <w:rPr>
                <w:rFonts w:ascii="Times New Roman" w:eastAsia="Calibri" w:hAnsi="Times New Roman" w:cs="Times New Roman"/>
                <w:b/>
              </w:rPr>
            </w:pPr>
            <w:r w:rsidRPr="001B1E35">
              <w:rPr>
                <w:rFonts w:ascii="Times New Roman" w:eastAsia="Calibri" w:hAnsi="Times New Roman" w:cs="Times New Roman"/>
              </w:rPr>
              <w:t>особенности социального и культурного контекста</w:t>
            </w:r>
          </w:p>
        </w:tc>
        <w:tc>
          <w:tcPr>
            <w:tcW w:w="2901" w:type="dxa"/>
          </w:tcPr>
          <w:p w14:paraId="71FDB842" w14:textId="77777777" w:rsidR="001B1E35" w:rsidRPr="001B1E35" w:rsidRDefault="001B1E35" w:rsidP="001B1E35">
            <w:pPr>
              <w:jc w:val="center"/>
              <w:rPr>
                <w:rFonts w:ascii="Times New Roman" w:eastAsia="Calibri" w:hAnsi="Times New Roman" w:cs="Times New Roman"/>
                <w:bCs/>
                <w:i/>
              </w:rPr>
            </w:pPr>
            <w:r w:rsidRPr="001B1E35">
              <w:rPr>
                <w:rFonts w:ascii="Times New Roman" w:eastAsia="Calibri" w:hAnsi="Times New Roman" w:cs="Times New Roman"/>
                <w:bCs/>
                <w:i/>
              </w:rPr>
              <w:t>-</w:t>
            </w:r>
          </w:p>
        </w:tc>
      </w:tr>
      <w:tr w:rsidR="001B1E35" w:rsidRPr="001B1E35" w14:paraId="4BE86D91" w14:textId="77777777" w:rsidTr="00AD5821">
        <w:trPr>
          <w:trHeight w:val="327"/>
        </w:trPr>
        <w:tc>
          <w:tcPr>
            <w:tcW w:w="1131" w:type="dxa"/>
            <w:vMerge w:val="restart"/>
          </w:tcPr>
          <w:p w14:paraId="7083AB74" w14:textId="77777777" w:rsidR="001B1E35" w:rsidRPr="001B1E35" w:rsidRDefault="001B1E35" w:rsidP="001B1E35">
            <w:pPr>
              <w:rPr>
                <w:rFonts w:ascii="Times New Roman" w:eastAsia="Calibri" w:hAnsi="Times New Roman" w:cs="Times New Roman"/>
                <w:bCs/>
              </w:rPr>
            </w:pPr>
            <w:r w:rsidRPr="001B1E35">
              <w:rPr>
                <w:rFonts w:ascii="Times New Roman" w:eastAsia="Calibri" w:hAnsi="Times New Roman" w:cs="Times New Roman"/>
                <w:bCs/>
              </w:rPr>
              <w:t>ОК.09</w:t>
            </w:r>
          </w:p>
        </w:tc>
        <w:tc>
          <w:tcPr>
            <w:tcW w:w="2718" w:type="dxa"/>
          </w:tcPr>
          <w:p w14:paraId="06557848" w14:textId="77777777" w:rsidR="001B1E35" w:rsidRPr="001B1E35" w:rsidRDefault="001B1E35" w:rsidP="001B1E35">
            <w:pPr>
              <w:rPr>
                <w:rFonts w:ascii="Times New Roman" w:eastAsia="Calibri" w:hAnsi="Times New Roman" w:cs="Times New Roman"/>
                <w:b/>
              </w:rPr>
            </w:pPr>
            <w:r w:rsidRPr="001B1E35">
              <w:rPr>
                <w:rFonts w:ascii="Times New Roman" w:eastAsia="Calibri" w:hAnsi="Times New Roman" w:cs="Times New Roman"/>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c>
          <w:tcPr>
            <w:tcW w:w="2822" w:type="dxa"/>
          </w:tcPr>
          <w:p w14:paraId="17F40E71" w14:textId="77777777" w:rsidR="001B1E35" w:rsidRPr="001B1E35" w:rsidRDefault="001B1E35" w:rsidP="001B1E35">
            <w:pPr>
              <w:rPr>
                <w:rFonts w:ascii="Times New Roman" w:eastAsia="Calibri" w:hAnsi="Times New Roman" w:cs="Times New Roman"/>
                <w:b/>
              </w:rPr>
            </w:pPr>
            <w:r w:rsidRPr="001B1E35">
              <w:rPr>
                <w:rFonts w:ascii="Times New Roman" w:eastAsia="Calibri" w:hAnsi="Times New Roman" w:cs="Times New Roman"/>
              </w:rPr>
              <w:t>правила построения простых и сложных предложений на профессиональные темы</w:t>
            </w:r>
          </w:p>
        </w:tc>
        <w:tc>
          <w:tcPr>
            <w:tcW w:w="2901" w:type="dxa"/>
          </w:tcPr>
          <w:p w14:paraId="08DAC5F1" w14:textId="77777777" w:rsidR="001B1E35" w:rsidRPr="001B1E35" w:rsidRDefault="001B1E35" w:rsidP="001B1E35">
            <w:pPr>
              <w:jc w:val="center"/>
              <w:rPr>
                <w:rFonts w:ascii="Times New Roman" w:eastAsia="Calibri" w:hAnsi="Times New Roman" w:cs="Times New Roman"/>
                <w:bCs/>
                <w:i/>
              </w:rPr>
            </w:pPr>
            <w:r w:rsidRPr="001B1E35">
              <w:rPr>
                <w:rFonts w:ascii="Times New Roman" w:eastAsia="Calibri" w:hAnsi="Times New Roman" w:cs="Times New Roman"/>
                <w:bCs/>
                <w:i/>
              </w:rPr>
              <w:t>-</w:t>
            </w:r>
          </w:p>
        </w:tc>
      </w:tr>
      <w:tr w:rsidR="001B1E35" w:rsidRPr="001B1E35" w14:paraId="40C21927" w14:textId="77777777" w:rsidTr="00AD5821">
        <w:trPr>
          <w:trHeight w:val="327"/>
        </w:trPr>
        <w:tc>
          <w:tcPr>
            <w:tcW w:w="1131" w:type="dxa"/>
            <w:vMerge/>
          </w:tcPr>
          <w:p w14:paraId="2EC0244D" w14:textId="77777777" w:rsidR="001B1E35" w:rsidRPr="001B1E35" w:rsidRDefault="001B1E35" w:rsidP="001B1E35">
            <w:pPr>
              <w:rPr>
                <w:rFonts w:ascii="Times New Roman" w:eastAsia="Calibri" w:hAnsi="Times New Roman" w:cs="Times New Roman"/>
                <w:bCs/>
              </w:rPr>
            </w:pPr>
          </w:p>
        </w:tc>
        <w:tc>
          <w:tcPr>
            <w:tcW w:w="2718" w:type="dxa"/>
          </w:tcPr>
          <w:p w14:paraId="1C3D6289" w14:textId="77777777" w:rsidR="001B1E35" w:rsidRPr="001B1E35" w:rsidRDefault="001B1E35" w:rsidP="001B1E35">
            <w:pPr>
              <w:rPr>
                <w:rFonts w:ascii="Times New Roman" w:eastAsia="Calibri" w:hAnsi="Times New Roman" w:cs="Times New Roman"/>
                <w:b/>
              </w:rPr>
            </w:pPr>
            <w:r w:rsidRPr="001B1E35">
              <w:rPr>
                <w:rFonts w:ascii="Times New Roman" w:eastAsia="Calibri" w:hAnsi="Times New Roman" w:cs="Times New Roman"/>
              </w:rPr>
              <w:t>участвовать в диалогах на знакомые общие и профессиональные темы</w:t>
            </w:r>
          </w:p>
        </w:tc>
        <w:tc>
          <w:tcPr>
            <w:tcW w:w="2822" w:type="dxa"/>
          </w:tcPr>
          <w:p w14:paraId="79F9DCF6" w14:textId="77777777" w:rsidR="001B1E35" w:rsidRPr="001B1E35" w:rsidRDefault="001B1E35" w:rsidP="001B1E35">
            <w:pPr>
              <w:rPr>
                <w:rFonts w:ascii="Times New Roman" w:eastAsia="Calibri" w:hAnsi="Times New Roman" w:cs="Times New Roman"/>
                <w:b/>
              </w:rPr>
            </w:pPr>
            <w:r w:rsidRPr="001B1E35">
              <w:rPr>
                <w:rFonts w:ascii="Times New Roman" w:eastAsia="Calibri" w:hAnsi="Times New Roman" w:cs="Times New Roman"/>
              </w:rPr>
              <w:t>основные общеупотребительные глаголы (бытовая и профессиональная лексика)</w:t>
            </w:r>
          </w:p>
        </w:tc>
        <w:tc>
          <w:tcPr>
            <w:tcW w:w="2901" w:type="dxa"/>
          </w:tcPr>
          <w:p w14:paraId="019EB63E" w14:textId="77777777" w:rsidR="001B1E35" w:rsidRPr="001B1E35" w:rsidRDefault="001B1E35" w:rsidP="001B1E35">
            <w:pPr>
              <w:jc w:val="center"/>
              <w:rPr>
                <w:rFonts w:ascii="Times New Roman" w:eastAsia="Calibri" w:hAnsi="Times New Roman" w:cs="Times New Roman"/>
                <w:bCs/>
                <w:i/>
              </w:rPr>
            </w:pPr>
            <w:r w:rsidRPr="001B1E35">
              <w:rPr>
                <w:rFonts w:ascii="Times New Roman" w:eastAsia="Calibri" w:hAnsi="Times New Roman" w:cs="Times New Roman"/>
                <w:bCs/>
                <w:i/>
              </w:rPr>
              <w:t>-</w:t>
            </w:r>
          </w:p>
        </w:tc>
      </w:tr>
      <w:tr w:rsidR="001B1E35" w:rsidRPr="001B1E35" w14:paraId="1F0DF897" w14:textId="77777777" w:rsidTr="00AD5821">
        <w:trPr>
          <w:trHeight w:val="327"/>
        </w:trPr>
        <w:tc>
          <w:tcPr>
            <w:tcW w:w="1131" w:type="dxa"/>
            <w:vMerge/>
          </w:tcPr>
          <w:p w14:paraId="714BC296" w14:textId="77777777" w:rsidR="001B1E35" w:rsidRPr="001B1E35" w:rsidRDefault="001B1E35" w:rsidP="001B1E35">
            <w:pPr>
              <w:rPr>
                <w:rFonts w:ascii="Times New Roman" w:eastAsia="Calibri" w:hAnsi="Times New Roman" w:cs="Times New Roman"/>
                <w:bCs/>
              </w:rPr>
            </w:pPr>
          </w:p>
        </w:tc>
        <w:tc>
          <w:tcPr>
            <w:tcW w:w="2718" w:type="dxa"/>
          </w:tcPr>
          <w:p w14:paraId="0274DC7F" w14:textId="77777777" w:rsidR="001B1E35" w:rsidRPr="001B1E35" w:rsidRDefault="001B1E35" w:rsidP="001B1E35">
            <w:pPr>
              <w:rPr>
                <w:rFonts w:ascii="Times New Roman" w:eastAsia="Calibri" w:hAnsi="Times New Roman" w:cs="Times New Roman"/>
                <w:b/>
              </w:rPr>
            </w:pPr>
            <w:r w:rsidRPr="001B1E35">
              <w:rPr>
                <w:rFonts w:ascii="Times New Roman" w:eastAsia="Calibri" w:hAnsi="Times New Roman" w:cs="Times New Roman"/>
              </w:rPr>
              <w:t>строить простые высказывания о себе и о своей профессиональной деятельности</w:t>
            </w:r>
          </w:p>
        </w:tc>
        <w:tc>
          <w:tcPr>
            <w:tcW w:w="2822" w:type="dxa"/>
          </w:tcPr>
          <w:p w14:paraId="583BAC1B" w14:textId="77777777" w:rsidR="001B1E35" w:rsidRPr="001B1E35" w:rsidRDefault="001B1E35" w:rsidP="001B1E35">
            <w:pPr>
              <w:rPr>
                <w:rFonts w:ascii="Times New Roman" w:eastAsia="Calibri" w:hAnsi="Times New Roman" w:cs="Times New Roman"/>
                <w:b/>
              </w:rPr>
            </w:pPr>
            <w:r w:rsidRPr="001B1E35">
              <w:rPr>
                <w:rFonts w:ascii="Times New Roman" w:eastAsia="Calibri" w:hAnsi="Times New Roman" w:cs="Times New Roman"/>
              </w:rPr>
              <w:t>лексический минимум, относящийся к описанию предметов, средств и процессов профессиональной деятельности</w:t>
            </w:r>
          </w:p>
        </w:tc>
        <w:tc>
          <w:tcPr>
            <w:tcW w:w="2901" w:type="dxa"/>
          </w:tcPr>
          <w:p w14:paraId="04467BF4" w14:textId="77777777" w:rsidR="001B1E35" w:rsidRPr="001B1E35" w:rsidRDefault="001B1E35" w:rsidP="001B1E35">
            <w:pPr>
              <w:jc w:val="center"/>
              <w:rPr>
                <w:rFonts w:ascii="Times New Roman" w:eastAsia="Calibri" w:hAnsi="Times New Roman" w:cs="Times New Roman"/>
                <w:bCs/>
                <w:i/>
              </w:rPr>
            </w:pPr>
            <w:r w:rsidRPr="001B1E35">
              <w:rPr>
                <w:rFonts w:ascii="Times New Roman" w:eastAsia="Calibri" w:hAnsi="Times New Roman" w:cs="Times New Roman"/>
                <w:bCs/>
                <w:i/>
              </w:rPr>
              <w:t>-</w:t>
            </w:r>
          </w:p>
        </w:tc>
      </w:tr>
      <w:tr w:rsidR="001B1E35" w:rsidRPr="001B1E35" w14:paraId="39ECD79A" w14:textId="77777777" w:rsidTr="00AD5821">
        <w:trPr>
          <w:trHeight w:val="327"/>
        </w:trPr>
        <w:tc>
          <w:tcPr>
            <w:tcW w:w="1131" w:type="dxa"/>
            <w:vMerge/>
          </w:tcPr>
          <w:p w14:paraId="76066E20" w14:textId="77777777" w:rsidR="001B1E35" w:rsidRPr="001B1E35" w:rsidRDefault="001B1E35" w:rsidP="001B1E35">
            <w:pPr>
              <w:rPr>
                <w:rFonts w:ascii="Times New Roman" w:eastAsia="Calibri" w:hAnsi="Times New Roman" w:cs="Times New Roman"/>
                <w:bCs/>
              </w:rPr>
            </w:pPr>
          </w:p>
        </w:tc>
        <w:tc>
          <w:tcPr>
            <w:tcW w:w="2718" w:type="dxa"/>
          </w:tcPr>
          <w:p w14:paraId="6FBBC772" w14:textId="77777777" w:rsidR="001B1E35" w:rsidRPr="001B1E35" w:rsidRDefault="001B1E35" w:rsidP="001B1E35">
            <w:pPr>
              <w:rPr>
                <w:rFonts w:ascii="Times New Roman" w:eastAsia="Calibri" w:hAnsi="Times New Roman" w:cs="Times New Roman"/>
                <w:b/>
              </w:rPr>
            </w:pPr>
            <w:r w:rsidRPr="001B1E35">
              <w:rPr>
                <w:rFonts w:ascii="Times New Roman" w:eastAsia="Calibri" w:hAnsi="Times New Roman" w:cs="Times New Roman"/>
              </w:rPr>
              <w:t>кратко обосновывать и объяснять свои действия (текущие и планируемые)</w:t>
            </w:r>
          </w:p>
        </w:tc>
        <w:tc>
          <w:tcPr>
            <w:tcW w:w="2822" w:type="dxa"/>
          </w:tcPr>
          <w:p w14:paraId="11DF4A24" w14:textId="77777777" w:rsidR="001B1E35" w:rsidRPr="001B1E35" w:rsidRDefault="001B1E35" w:rsidP="001B1E35">
            <w:pPr>
              <w:rPr>
                <w:rFonts w:ascii="Times New Roman" w:eastAsia="Calibri" w:hAnsi="Times New Roman" w:cs="Times New Roman"/>
                <w:b/>
              </w:rPr>
            </w:pPr>
            <w:r w:rsidRPr="001B1E35">
              <w:rPr>
                <w:rFonts w:ascii="Times New Roman" w:eastAsia="Calibri" w:hAnsi="Times New Roman" w:cs="Times New Roman"/>
              </w:rPr>
              <w:t>особенности произношения</w:t>
            </w:r>
          </w:p>
        </w:tc>
        <w:tc>
          <w:tcPr>
            <w:tcW w:w="2901" w:type="dxa"/>
          </w:tcPr>
          <w:p w14:paraId="3E2C05F2" w14:textId="77777777" w:rsidR="001B1E35" w:rsidRPr="001B1E35" w:rsidRDefault="001B1E35" w:rsidP="001B1E35">
            <w:pPr>
              <w:jc w:val="center"/>
              <w:rPr>
                <w:rFonts w:ascii="Times New Roman" w:eastAsia="Calibri" w:hAnsi="Times New Roman" w:cs="Times New Roman"/>
                <w:bCs/>
                <w:i/>
              </w:rPr>
            </w:pPr>
            <w:r w:rsidRPr="001B1E35">
              <w:rPr>
                <w:rFonts w:ascii="Times New Roman" w:eastAsia="Calibri" w:hAnsi="Times New Roman" w:cs="Times New Roman"/>
                <w:bCs/>
                <w:i/>
              </w:rPr>
              <w:t>-</w:t>
            </w:r>
          </w:p>
        </w:tc>
      </w:tr>
      <w:tr w:rsidR="001B1E35" w:rsidRPr="001B1E35" w14:paraId="61C9F7BD" w14:textId="77777777" w:rsidTr="00AD5821">
        <w:trPr>
          <w:trHeight w:val="327"/>
        </w:trPr>
        <w:tc>
          <w:tcPr>
            <w:tcW w:w="1131" w:type="dxa"/>
            <w:vMerge/>
          </w:tcPr>
          <w:p w14:paraId="4E17FBBF" w14:textId="77777777" w:rsidR="001B1E35" w:rsidRPr="001B1E35" w:rsidRDefault="001B1E35" w:rsidP="001B1E35">
            <w:pPr>
              <w:rPr>
                <w:rFonts w:ascii="Times New Roman" w:eastAsia="Calibri" w:hAnsi="Times New Roman" w:cs="Times New Roman"/>
                <w:bCs/>
              </w:rPr>
            </w:pPr>
          </w:p>
        </w:tc>
        <w:tc>
          <w:tcPr>
            <w:tcW w:w="2718" w:type="dxa"/>
          </w:tcPr>
          <w:p w14:paraId="0921AF33" w14:textId="77777777" w:rsidR="001B1E35" w:rsidRPr="001B1E35" w:rsidRDefault="001B1E35" w:rsidP="001B1E35">
            <w:pPr>
              <w:rPr>
                <w:rFonts w:ascii="Times New Roman" w:eastAsia="Calibri" w:hAnsi="Times New Roman" w:cs="Times New Roman"/>
                <w:b/>
              </w:rPr>
            </w:pPr>
            <w:r w:rsidRPr="001B1E35">
              <w:rPr>
                <w:rFonts w:ascii="Times New Roman" w:eastAsia="Calibri" w:hAnsi="Times New Roman" w:cs="Times New Roman"/>
              </w:rPr>
              <w:t>писать простые связные сообщения на знакомые или интересующие профессиональные темы</w:t>
            </w:r>
          </w:p>
        </w:tc>
        <w:tc>
          <w:tcPr>
            <w:tcW w:w="2822" w:type="dxa"/>
          </w:tcPr>
          <w:p w14:paraId="6C4ADEB6" w14:textId="77777777" w:rsidR="001B1E35" w:rsidRPr="001B1E35" w:rsidRDefault="001B1E35" w:rsidP="001B1E35">
            <w:pPr>
              <w:suppressAutoHyphens/>
              <w:rPr>
                <w:rFonts w:ascii="Times New Roman" w:eastAsia="Calibri" w:hAnsi="Times New Roman" w:cs="Times New Roman"/>
                <w:iCs/>
              </w:rPr>
            </w:pPr>
            <w:r w:rsidRPr="001B1E35">
              <w:rPr>
                <w:rFonts w:ascii="Times New Roman" w:eastAsia="Calibri" w:hAnsi="Times New Roman" w:cs="Times New Roman"/>
              </w:rPr>
              <w:t>правила чтения текстов профессиональной направленности</w:t>
            </w:r>
          </w:p>
        </w:tc>
        <w:tc>
          <w:tcPr>
            <w:tcW w:w="2901" w:type="dxa"/>
          </w:tcPr>
          <w:p w14:paraId="0F4EEC3F" w14:textId="77777777" w:rsidR="001B1E35" w:rsidRPr="001B1E35" w:rsidRDefault="001B1E35" w:rsidP="001B1E35">
            <w:pPr>
              <w:jc w:val="center"/>
              <w:rPr>
                <w:rFonts w:ascii="Times New Roman" w:eastAsia="Calibri" w:hAnsi="Times New Roman" w:cs="Times New Roman"/>
                <w:bCs/>
                <w:i/>
              </w:rPr>
            </w:pPr>
            <w:r w:rsidRPr="001B1E35">
              <w:rPr>
                <w:rFonts w:ascii="Times New Roman" w:eastAsia="Calibri" w:hAnsi="Times New Roman" w:cs="Times New Roman"/>
                <w:bCs/>
                <w:i/>
              </w:rPr>
              <w:t>-</w:t>
            </w:r>
          </w:p>
        </w:tc>
      </w:tr>
      <w:tr w:rsidR="001B1E35" w:rsidRPr="001B1E35" w14:paraId="02C7CBFF" w14:textId="77777777" w:rsidTr="00AD5821">
        <w:trPr>
          <w:trHeight w:val="327"/>
        </w:trPr>
        <w:tc>
          <w:tcPr>
            <w:tcW w:w="1131" w:type="dxa"/>
          </w:tcPr>
          <w:p w14:paraId="1C31F91C" w14:textId="77777777" w:rsidR="001B1E35" w:rsidRPr="001B1E35" w:rsidRDefault="001B1E35" w:rsidP="001B1E35">
            <w:pPr>
              <w:rPr>
                <w:rFonts w:ascii="Times New Roman" w:eastAsia="Calibri" w:hAnsi="Times New Roman" w:cs="Times New Roman"/>
                <w:bCs/>
              </w:rPr>
            </w:pPr>
            <w:r w:rsidRPr="001B1E35">
              <w:rPr>
                <w:rFonts w:ascii="Times New Roman" w:eastAsia="Calibri" w:hAnsi="Times New Roman" w:cs="Times New Roman"/>
                <w:bCs/>
              </w:rPr>
              <w:t>ПК 1.1</w:t>
            </w:r>
          </w:p>
        </w:tc>
        <w:tc>
          <w:tcPr>
            <w:tcW w:w="2718" w:type="dxa"/>
          </w:tcPr>
          <w:p w14:paraId="442E6CC8" w14:textId="77777777" w:rsidR="001B1E35" w:rsidRPr="001B1E35" w:rsidRDefault="001B1E35" w:rsidP="001B1E35">
            <w:pPr>
              <w:widowControl w:val="0"/>
              <w:numPr>
                <w:ilvl w:val="0"/>
                <w:numId w:val="12"/>
              </w:numPr>
              <w:tabs>
                <w:tab w:val="left" w:pos="152"/>
              </w:tabs>
              <w:autoSpaceDE w:val="0"/>
              <w:autoSpaceDN w:val="0"/>
              <w:adjustRightInd w:val="0"/>
              <w:ind w:left="10" w:firstLine="0"/>
              <w:contextualSpacing/>
              <w:rPr>
                <w:rFonts w:ascii="Times New Roman" w:eastAsia="Calibri" w:hAnsi="Times New Roman" w:cs="Times New Roman"/>
              </w:rPr>
            </w:pPr>
            <w:r w:rsidRPr="001B1E35">
              <w:rPr>
                <w:rFonts w:ascii="Times New Roman" w:eastAsia="Calibri" w:hAnsi="Times New Roman" w:cs="Times New Roman"/>
              </w:rPr>
              <w:t>читать электрические и простые электронные схемы,</w:t>
            </w:r>
          </w:p>
          <w:p w14:paraId="441004AE" w14:textId="77777777" w:rsidR="001B1E35" w:rsidRPr="001B1E35" w:rsidRDefault="001B1E35" w:rsidP="001B1E35">
            <w:pPr>
              <w:widowControl w:val="0"/>
              <w:numPr>
                <w:ilvl w:val="0"/>
                <w:numId w:val="12"/>
              </w:numPr>
              <w:tabs>
                <w:tab w:val="left" w:pos="152"/>
              </w:tabs>
              <w:autoSpaceDE w:val="0"/>
              <w:autoSpaceDN w:val="0"/>
              <w:adjustRightInd w:val="0"/>
              <w:ind w:left="10" w:firstLine="0"/>
              <w:contextualSpacing/>
              <w:rPr>
                <w:rFonts w:ascii="Times New Roman" w:eastAsia="Calibri" w:hAnsi="Times New Roman" w:cs="Times New Roman"/>
              </w:rPr>
            </w:pPr>
            <w:r w:rsidRPr="001B1E35">
              <w:rPr>
                <w:rFonts w:ascii="Times New Roman" w:eastAsia="Calibri" w:hAnsi="Times New Roman" w:cs="Times New Roman"/>
              </w:rPr>
              <w:t>обнаруживать неисправности в электроцепях, места дефектов и принимать меры по предотвращению повреждений,</w:t>
            </w:r>
          </w:p>
          <w:p w14:paraId="359060C0" w14:textId="77777777" w:rsidR="001B1E35" w:rsidRPr="001B1E35" w:rsidRDefault="001B1E35" w:rsidP="001B1E35">
            <w:pPr>
              <w:widowControl w:val="0"/>
              <w:numPr>
                <w:ilvl w:val="0"/>
                <w:numId w:val="12"/>
              </w:numPr>
              <w:tabs>
                <w:tab w:val="left" w:pos="152"/>
              </w:tabs>
              <w:autoSpaceDE w:val="0"/>
              <w:autoSpaceDN w:val="0"/>
              <w:adjustRightInd w:val="0"/>
              <w:ind w:left="10" w:firstLine="0"/>
              <w:contextualSpacing/>
              <w:rPr>
                <w:rFonts w:ascii="Times New Roman" w:eastAsia="Calibri" w:hAnsi="Times New Roman" w:cs="Times New Roman"/>
              </w:rPr>
            </w:pPr>
            <w:r w:rsidRPr="001B1E35">
              <w:rPr>
                <w:rFonts w:ascii="Times New Roman" w:eastAsia="Calibri" w:hAnsi="Times New Roman" w:cs="Times New Roman"/>
              </w:rPr>
              <w:t>эксплуатировать электроприводы и системы управления ими,</w:t>
            </w:r>
          </w:p>
          <w:p w14:paraId="7EDC81E9" w14:textId="77777777" w:rsidR="001B1E35" w:rsidRPr="001B1E35" w:rsidRDefault="001B1E35" w:rsidP="001B1E35">
            <w:pPr>
              <w:tabs>
                <w:tab w:val="left" w:pos="152"/>
              </w:tabs>
              <w:suppressAutoHyphens/>
              <w:ind w:left="10"/>
              <w:rPr>
                <w:rFonts w:ascii="Times New Roman" w:eastAsia="Calibri" w:hAnsi="Times New Roman" w:cs="Times New Roman"/>
                <w:iCs/>
              </w:rPr>
            </w:pPr>
            <w:r w:rsidRPr="001B1E35">
              <w:rPr>
                <w:rFonts w:ascii="Times New Roman" w:eastAsia="Calibri" w:hAnsi="Times New Roman" w:cs="Times New Roman"/>
              </w:rPr>
              <w:t xml:space="preserve">эксплуатировать электрические преобразователи, </w:t>
            </w:r>
            <w:r w:rsidRPr="001B1E35">
              <w:rPr>
                <w:rFonts w:ascii="Times New Roman" w:eastAsia="Calibri" w:hAnsi="Times New Roman" w:cs="Times New Roman"/>
              </w:rPr>
              <w:lastRenderedPageBreak/>
              <w:t>генераторы и их системы управления..</w:t>
            </w:r>
          </w:p>
        </w:tc>
        <w:tc>
          <w:tcPr>
            <w:tcW w:w="2822" w:type="dxa"/>
          </w:tcPr>
          <w:p w14:paraId="6C70B184" w14:textId="77777777" w:rsidR="001B1E35" w:rsidRPr="001B1E35" w:rsidRDefault="001B1E35" w:rsidP="001B1E35">
            <w:pPr>
              <w:widowControl w:val="0"/>
              <w:tabs>
                <w:tab w:val="left" w:pos="152"/>
              </w:tabs>
              <w:autoSpaceDE w:val="0"/>
              <w:autoSpaceDN w:val="0"/>
              <w:adjustRightInd w:val="0"/>
              <w:ind w:left="10"/>
              <w:contextualSpacing/>
              <w:jc w:val="both"/>
              <w:rPr>
                <w:rFonts w:ascii="Times New Roman" w:eastAsia="Calibri" w:hAnsi="Times New Roman" w:cs="Times New Roman"/>
              </w:rPr>
            </w:pPr>
            <w:r w:rsidRPr="001B1E35">
              <w:rPr>
                <w:rFonts w:ascii="Times New Roman" w:eastAsia="Calibri" w:hAnsi="Times New Roman" w:cs="Times New Roman"/>
              </w:rPr>
              <w:lastRenderedPageBreak/>
              <w:t>устройство и принципы действия электрических машин и электрооборудования;</w:t>
            </w:r>
          </w:p>
          <w:p w14:paraId="3A57081E" w14:textId="77777777" w:rsidR="001B1E35" w:rsidRPr="001B1E35" w:rsidRDefault="001B1E35" w:rsidP="001B1E35">
            <w:pPr>
              <w:widowControl w:val="0"/>
              <w:numPr>
                <w:ilvl w:val="0"/>
                <w:numId w:val="12"/>
              </w:numPr>
              <w:tabs>
                <w:tab w:val="left" w:pos="152"/>
              </w:tabs>
              <w:autoSpaceDE w:val="0"/>
              <w:autoSpaceDN w:val="0"/>
              <w:adjustRightInd w:val="0"/>
              <w:ind w:left="10" w:firstLine="0"/>
              <w:contextualSpacing/>
              <w:jc w:val="both"/>
              <w:rPr>
                <w:rFonts w:ascii="Times New Roman" w:eastAsia="Calibri" w:hAnsi="Times New Roman" w:cs="Times New Roman"/>
              </w:rPr>
            </w:pPr>
            <w:r w:rsidRPr="001B1E35">
              <w:rPr>
                <w:rFonts w:ascii="Times New Roman" w:eastAsia="Calibri" w:hAnsi="Times New Roman" w:cs="Times New Roman"/>
              </w:rPr>
              <w:t>методика технического обслуживания и ремонта электрооборудования, способы обнаружения неисправностей,</w:t>
            </w:r>
          </w:p>
          <w:p w14:paraId="37DF47C8" w14:textId="77777777" w:rsidR="001B1E35" w:rsidRPr="001B1E35" w:rsidRDefault="001B1E35" w:rsidP="001B1E35">
            <w:pPr>
              <w:tabs>
                <w:tab w:val="left" w:pos="152"/>
              </w:tabs>
              <w:ind w:left="10"/>
              <w:jc w:val="both"/>
              <w:rPr>
                <w:rFonts w:ascii="Times New Roman" w:eastAsia="Calibri" w:hAnsi="Times New Roman" w:cs="Times New Roman"/>
                <w:bCs/>
                <w:i/>
              </w:rPr>
            </w:pPr>
            <w:r w:rsidRPr="001B1E35">
              <w:rPr>
                <w:rFonts w:ascii="Times New Roman" w:eastAsia="Calibri" w:hAnsi="Times New Roman" w:cs="Times New Roman"/>
              </w:rPr>
              <w:t>-основы монтажа электрооборудования.</w:t>
            </w:r>
          </w:p>
        </w:tc>
        <w:tc>
          <w:tcPr>
            <w:tcW w:w="2901" w:type="dxa"/>
          </w:tcPr>
          <w:p w14:paraId="0BD1982E" w14:textId="77777777" w:rsidR="001B1E35" w:rsidRPr="001B1E35" w:rsidRDefault="001B1E35" w:rsidP="001B1E35">
            <w:pPr>
              <w:widowControl w:val="0"/>
              <w:numPr>
                <w:ilvl w:val="0"/>
                <w:numId w:val="12"/>
              </w:numPr>
              <w:tabs>
                <w:tab w:val="left" w:pos="152"/>
              </w:tabs>
              <w:autoSpaceDE w:val="0"/>
              <w:autoSpaceDN w:val="0"/>
              <w:adjustRightInd w:val="0"/>
              <w:ind w:left="10" w:firstLine="0"/>
              <w:contextualSpacing/>
              <w:rPr>
                <w:rFonts w:ascii="Times New Roman" w:eastAsia="Calibri" w:hAnsi="Times New Roman" w:cs="Times New Roman"/>
                <w:b/>
              </w:rPr>
            </w:pPr>
            <w:r w:rsidRPr="001B1E35">
              <w:rPr>
                <w:rFonts w:ascii="Times New Roman" w:eastAsia="Calibri" w:hAnsi="Times New Roman" w:cs="Times New Roman"/>
              </w:rPr>
              <w:t>технического обслуживания и ремонта электрических систем, распределительных щитов, электромоторов, генераторов, а также электросистем и оборудования постоянного и переменного тока.</w:t>
            </w:r>
          </w:p>
        </w:tc>
      </w:tr>
      <w:tr w:rsidR="001B1E35" w:rsidRPr="001B1E35" w14:paraId="3875811D" w14:textId="77777777" w:rsidTr="00AD5821">
        <w:trPr>
          <w:trHeight w:val="327"/>
        </w:trPr>
        <w:tc>
          <w:tcPr>
            <w:tcW w:w="1131" w:type="dxa"/>
          </w:tcPr>
          <w:p w14:paraId="45E99A5A" w14:textId="77777777" w:rsidR="001B1E35" w:rsidRPr="001B1E35" w:rsidRDefault="001B1E35" w:rsidP="001B1E35">
            <w:pPr>
              <w:rPr>
                <w:rFonts w:ascii="Times New Roman" w:eastAsia="Calibri" w:hAnsi="Times New Roman" w:cs="Times New Roman"/>
                <w:bCs/>
              </w:rPr>
            </w:pPr>
            <w:r w:rsidRPr="001B1E35">
              <w:rPr>
                <w:rFonts w:ascii="Times New Roman" w:eastAsia="Calibri" w:hAnsi="Times New Roman" w:cs="Times New Roman"/>
                <w:bCs/>
              </w:rPr>
              <w:lastRenderedPageBreak/>
              <w:t>ПК 1.2</w:t>
            </w:r>
          </w:p>
        </w:tc>
        <w:tc>
          <w:tcPr>
            <w:tcW w:w="2718" w:type="dxa"/>
          </w:tcPr>
          <w:p w14:paraId="2DD348B0" w14:textId="77777777" w:rsidR="001B1E35" w:rsidRPr="001B1E35" w:rsidRDefault="001B1E35" w:rsidP="001B1E35">
            <w:pPr>
              <w:widowControl w:val="0"/>
              <w:numPr>
                <w:ilvl w:val="0"/>
                <w:numId w:val="12"/>
              </w:numPr>
              <w:tabs>
                <w:tab w:val="left" w:pos="152"/>
              </w:tabs>
              <w:autoSpaceDE w:val="0"/>
              <w:autoSpaceDN w:val="0"/>
              <w:adjustRightInd w:val="0"/>
              <w:ind w:left="10" w:firstLine="0"/>
              <w:contextualSpacing/>
              <w:rPr>
                <w:rFonts w:ascii="Times New Roman" w:eastAsia="Calibri" w:hAnsi="Times New Roman" w:cs="Times New Roman"/>
              </w:rPr>
            </w:pPr>
            <w:r w:rsidRPr="001B1E35">
              <w:rPr>
                <w:rFonts w:ascii="Times New Roman" w:eastAsia="Calibri" w:hAnsi="Times New Roman" w:cs="Times New Roman"/>
              </w:rPr>
              <w:t>читать электрические и простые электронные схемы,</w:t>
            </w:r>
          </w:p>
          <w:p w14:paraId="1D985830" w14:textId="77777777" w:rsidR="001B1E35" w:rsidRPr="001B1E35" w:rsidRDefault="001B1E35" w:rsidP="001B1E35">
            <w:pPr>
              <w:widowControl w:val="0"/>
              <w:numPr>
                <w:ilvl w:val="0"/>
                <w:numId w:val="12"/>
              </w:numPr>
              <w:tabs>
                <w:tab w:val="left" w:pos="152"/>
              </w:tabs>
              <w:autoSpaceDE w:val="0"/>
              <w:autoSpaceDN w:val="0"/>
              <w:adjustRightInd w:val="0"/>
              <w:ind w:left="10" w:firstLine="0"/>
              <w:contextualSpacing/>
              <w:rPr>
                <w:rFonts w:ascii="Times New Roman" w:eastAsia="Calibri" w:hAnsi="Times New Roman" w:cs="Times New Roman"/>
              </w:rPr>
            </w:pPr>
            <w:r w:rsidRPr="001B1E35">
              <w:rPr>
                <w:rFonts w:ascii="Times New Roman" w:eastAsia="Calibri" w:hAnsi="Times New Roman" w:cs="Times New Roman"/>
              </w:rPr>
              <w:t>обнаруживать неисправности в электроцепях, места дефектов и принимать меры по предотвращению повреждений,</w:t>
            </w:r>
          </w:p>
          <w:p w14:paraId="787BF184" w14:textId="77777777" w:rsidR="001B1E35" w:rsidRPr="001B1E35" w:rsidRDefault="001B1E35" w:rsidP="001B1E35">
            <w:pPr>
              <w:widowControl w:val="0"/>
              <w:numPr>
                <w:ilvl w:val="0"/>
                <w:numId w:val="12"/>
              </w:numPr>
              <w:tabs>
                <w:tab w:val="left" w:pos="152"/>
              </w:tabs>
              <w:autoSpaceDE w:val="0"/>
              <w:autoSpaceDN w:val="0"/>
              <w:adjustRightInd w:val="0"/>
              <w:ind w:left="10" w:firstLine="0"/>
              <w:contextualSpacing/>
              <w:rPr>
                <w:rFonts w:ascii="Times New Roman" w:eastAsia="Calibri" w:hAnsi="Times New Roman" w:cs="Times New Roman"/>
              </w:rPr>
            </w:pPr>
            <w:r w:rsidRPr="001B1E35">
              <w:rPr>
                <w:rFonts w:ascii="Times New Roman" w:eastAsia="Calibri" w:hAnsi="Times New Roman" w:cs="Times New Roman"/>
              </w:rPr>
              <w:t>эксплуатировать электроприводы и системы управления ими,</w:t>
            </w:r>
          </w:p>
          <w:p w14:paraId="45ED4B1D" w14:textId="77777777" w:rsidR="001B1E35" w:rsidRPr="001B1E35" w:rsidRDefault="001B1E35" w:rsidP="001B1E35">
            <w:pPr>
              <w:tabs>
                <w:tab w:val="left" w:pos="152"/>
              </w:tabs>
              <w:suppressAutoHyphens/>
              <w:ind w:left="10"/>
              <w:rPr>
                <w:rFonts w:ascii="Times New Roman" w:eastAsia="Calibri" w:hAnsi="Times New Roman" w:cs="Times New Roman"/>
                <w:iCs/>
              </w:rPr>
            </w:pPr>
            <w:r w:rsidRPr="001B1E35">
              <w:rPr>
                <w:rFonts w:ascii="Times New Roman" w:eastAsia="Calibri" w:hAnsi="Times New Roman" w:cs="Times New Roman"/>
              </w:rPr>
              <w:t>эксплуатировать электрические преобразователи, генераторы и их системы управления.</w:t>
            </w:r>
          </w:p>
        </w:tc>
        <w:tc>
          <w:tcPr>
            <w:tcW w:w="2822" w:type="dxa"/>
          </w:tcPr>
          <w:p w14:paraId="3B67829C" w14:textId="77777777" w:rsidR="001B1E35" w:rsidRPr="001B1E35" w:rsidRDefault="001B1E35" w:rsidP="001B1E35">
            <w:pPr>
              <w:widowControl w:val="0"/>
              <w:numPr>
                <w:ilvl w:val="0"/>
                <w:numId w:val="12"/>
              </w:numPr>
              <w:tabs>
                <w:tab w:val="left" w:pos="152"/>
              </w:tabs>
              <w:autoSpaceDE w:val="0"/>
              <w:autoSpaceDN w:val="0"/>
              <w:adjustRightInd w:val="0"/>
              <w:ind w:left="10" w:firstLine="0"/>
              <w:contextualSpacing/>
              <w:rPr>
                <w:rFonts w:ascii="Times New Roman" w:eastAsia="Calibri" w:hAnsi="Times New Roman" w:cs="Times New Roman"/>
              </w:rPr>
            </w:pPr>
            <w:r w:rsidRPr="001B1E35">
              <w:rPr>
                <w:rFonts w:ascii="Times New Roman" w:eastAsia="Calibri" w:hAnsi="Times New Roman" w:cs="Times New Roman"/>
              </w:rPr>
              <w:t>устройство и принципы действия электрических машин и электрооборудования;</w:t>
            </w:r>
          </w:p>
          <w:p w14:paraId="0D0A63CE" w14:textId="77777777" w:rsidR="001B1E35" w:rsidRPr="001B1E35" w:rsidRDefault="001B1E35" w:rsidP="001B1E35">
            <w:pPr>
              <w:tabs>
                <w:tab w:val="left" w:pos="152"/>
              </w:tabs>
              <w:ind w:left="10"/>
              <w:rPr>
                <w:rFonts w:ascii="Times New Roman" w:eastAsia="Calibri" w:hAnsi="Times New Roman" w:cs="Times New Roman"/>
                <w:bCs/>
                <w:i/>
              </w:rPr>
            </w:pPr>
            <w:r w:rsidRPr="001B1E35">
              <w:rPr>
                <w:rFonts w:ascii="Times New Roman" w:eastAsia="Calibri" w:hAnsi="Times New Roman" w:cs="Times New Roman"/>
              </w:rPr>
              <w:t>методика технического обслуживания и ремонта электрооборудования, способы обнаружения неисправностей..</w:t>
            </w:r>
          </w:p>
        </w:tc>
        <w:tc>
          <w:tcPr>
            <w:tcW w:w="2901" w:type="dxa"/>
          </w:tcPr>
          <w:p w14:paraId="62A39419" w14:textId="77777777" w:rsidR="001B1E35" w:rsidRPr="001B1E35" w:rsidRDefault="001B1E35" w:rsidP="001B1E35">
            <w:pPr>
              <w:widowControl w:val="0"/>
              <w:numPr>
                <w:ilvl w:val="0"/>
                <w:numId w:val="12"/>
              </w:numPr>
              <w:tabs>
                <w:tab w:val="left" w:pos="152"/>
              </w:tabs>
              <w:autoSpaceDE w:val="0"/>
              <w:autoSpaceDN w:val="0"/>
              <w:adjustRightInd w:val="0"/>
              <w:ind w:left="10" w:firstLine="0"/>
              <w:contextualSpacing/>
              <w:rPr>
                <w:rFonts w:ascii="Times New Roman" w:eastAsia="Calibri" w:hAnsi="Times New Roman" w:cs="Times New Roman"/>
                <w:b/>
              </w:rPr>
            </w:pPr>
            <w:r w:rsidRPr="001B1E35">
              <w:rPr>
                <w:rFonts w:ascii="Times New Roman" w:eastAsia="Calibri" w:hAnsi="Times New Roman" w:cs="Times New Roman"/>
              </w:rPr>
              <w:t>проведения диагностики и профилактических испытаний электрооборудования</w:t>
            </w:r>
          </w:p>
        </w:tc>
      </w:tr>
      <w:tr w:rsidR="001B1E35" w:rsidRPr="001B1E35" w14:paraId="6ECCD359" w14:textId="77777777" w:rsidTr="00AD5821">
        <w:trPr>
          <w:trHeight w:val="327"/>
        </w:trPr>
        <w:tc>
          <w:tcPr>
            <w:tcW w:w="1131" w:type="dxa"/>
          </w:tcPr>
          <w:p w14:paraId="0EE6FCF2" w14:textId="77777777" w:rsidR="001B1E35" w:rsidRPr="001B1E35" w:rsidRDefault="001B1E35" w:rsidP="001B1E35">
            <w:pPr>
              <w:rPr>
                <w:rFonts w:ascii="Times New Roman" w:eastAsia="Calibri" w:hAnsi="Times New Roman" w:cs="Times New Roman"/>
              </w:rPr>
            </w:pPr>
            <w:r w:rsidRPr="001B1E35">
              <w:rPr>
                <w:rFonts w:ascii="Times New Roman" w:eastAsia="Calibri" w:hAnsi="Times New Roman" w:cs="Times New Roman"/>
                <w:bCs/>
              </w:rPr>
              <w:t>ПК 3.1</w:t>
            </w:r>
          </w:p>
        </w:tc>
        <w:tc>
          <w:tcPr>
            <w:tcW w:w="2718" w:type="dxa"/>
          </w:tcPr>
          <w:p w14:paraId="4E82875C" w14:textId="77777777" w:rsidR="001B1E35" w:rsidRPr="001B1E35" w:rsidRDefault="001B1E35" w:rsidP="001B1E35">
            <w:pPr>
              <w:widowControl w:val="0"/>
              <w:numPr>
                <w:ilvl w:val="0"/>
                <w:numId w:val="13"/>
              </w:numPr>
              <w:tabs>
                <w:tab w:val="left" w:pos="152"/>
              </w:tabs>
              <w:autoSpaceDE w:val="0"/>
              <w:autoSpaceDN w:val="0"/>
              <w:adjustRightInd w:val="0"/>
              <w:ind w:left="10" w:firstLine="0"/>
              <w:contextualSpacing/>
              <w:rPr>
                <w:rFonts w:ascii="Times New Roman" w:eastAsia="Calibri" w:hAnsi="Times New Roman" w:cs="Times New Roman"/>
              </w:rPr>
            </w:pPr>
            <w:r w:rsidRPr="001B1E35">
              <w:rPr>
                <w:rFonts w:ascii="Times New Roman" w:eastAsia="Calibri" w:hAnsi="Times New Roman" w:cs="Times New Roman"/>
              </w:rPr>
              <w:t>оценивать производственно-технических показателей работы энергоустановок в штатном и аварийном режимах,</w:t>
            </w:r>
          </w:p>
          <w:p w14:paraId="008FBE26" w14:textId="77777777" w:rsidR="001B1E35" w:rsidRPr="001B1E35" w:rsidRDefault="001B1E35" w:rsidP="001B1E35">
            <w:pPr>
              <w:tabs>
                <w:tab w:val="left" w:pos="152"/>
              </w:tabs>
              <w:suppressAutoHyphens/>
              <w:ind w:left="10"/>
              <w:rPr>
                <w:rFonts w:ascii="Times New Roman" w:eastAsia="Calibri" w:hAnsi="Times New Roman" w:cs="Times New Roman"/>
                <w:iCs/>
              </w:rPr>
            </w:pPr>
            <w:r w:rsidRPr="001B1E35">
              <w:rPr>
                <w:rFonts w:ascii="Times New Roman" w:eastAsia="Calibri" w:hAnsi="Times New Roman" w:cs="Times New Roman"/>
              </w:rPr>
              <w:t>проводить визуальное наблюдение, инструментальное обследование и испытание энергоустановок, оценивать их техническое состояние.</w:t>
            </w:r>
          </w:p>
        </w:tc>
        <w:tc>
          <w:tcPr>
            <w:tcW w:w="2822" w:type="dxa"/>
          </w:tcPr>
          <w:p w14:paraId="257E7699" w14:textId="77777777" w:rsidR="001B1E35" w:rsidRPr="001B1E35" w:rsidRDefault="001B1E35" w:rsidP="001B1E35">
            <w:pPr>
              <w:widowControl w:val="0"/>
              <w:numPr>
                <w:ilvl w:val="0"/>
                <w:numId w:val="13"/>
              </w:numPr>
              <w:tabs>
                <w:tab w:val="left" w:pos="152"/>
              </w:tabs>
              <w:autoSpaceDE w:val="0"/>
              <w:autoSpaceDN w:val="0"/>
              <w:adjustRightInd w:val="0"/>
              <w:ind w:left="10" w:firstLine="0"/>
              <w:contextualSpacing/>
              <w:rPr>
                <w:rFonts w:ascii="Times New Roman" w:eastAsia="Calibri" w:hAnsi="Times New Roman" w:cs="Times New Roman"/>
              </w:rPr>
            </w:pPr>
            <w:r w:rsidRPr="001B1E35">
              <w:rPr>
                <w:rFonts w:ascii="Times New Roman" w:eastAsia="Calibri" w:hAnsi="Times New Roman" w:cs="Times New Roman"/>
              </w:rPr>
              <w:t>документы, регламентирующие деятельность по эксплуатации энергоустановок,</w:t>
            </w:r>
          </w:p>
          <w:p w14:paraId="7F98874C" w14:textId="77777777" w:rsidR="001B1E35" w:rsidRPr="001B1E35" w:rsidRDefault="001B1E35" w:rsidP="001B1E35">
            <w:pPr>
              <w:widowControl w:val="0"/>
              <w:numPr>
                <w:ilvl w:val="0"/>
                <w:numId w:val="13"/>
              </w:numPr>
              <w:tabs>
                <w:tab w:val="left" w:pos="152"/>
              </w:tabs>
              <w:autoSpaceDE w:val="0"/>
              <w:autoSpaceDN w:val="0"/>
              <w:adjustRightInd w:val="0"/>
              <w:ind w:left="10" w:firstLine="0"/>
              <w:contextualSpacing/>
              <w:rPr>
                <w:rFonts w:ascii="Times New Roman" w:eastAsia="Calibri" w:hAnsi="Times New Roman" w:cs="Times New Roman"/>
              </w:rPr>
            </w:pPr>
            <w:r w:rsidRPr="001B1E35">
              <w:rPr>
                <w:rFonts w:ascii="Times New Roman" w:eastAsia="Calibri" w:hAnsi="Times New Roman" w:cs="Times New Roman"/>
              </w:rPr>
              <w:t>правила эксплуатации электротехнических установок,</w:t>
            </w:r>
          </w:p>
          <w:p w14:paraId="198B7166" w14:textId="77777777" w:rsidR="001B1E35" w:rsidRPr="001B1E35" w:rsidRDefault="001B1E35" w:rsidP="001B1E35">
            <w:pPr>
              <w:tabs>
                <w:tab w:val="left" w:pos="152"/>
              </w:tabs>
              <w:ind w:left="10"/>
              <w:rPr>
                <w:rFonts w:ascii="Times New Roman" w:eastAsia="Calibri" w:hAnsi="Times New Roman" w:cs="Times New Roman"/>
                <w:bCs/>
                <w:i/>
              </w:rPr>
            </w:pPr>
            <w:r w:rsidRPr="001B1E35">
              <w:rPr>
                <w:rFonts w:ascii="Times New Roman" w:eastAsia="Calibri" w:hAnsi="Times New Roman" w:cs="Times New Roman"/>
              </w:rPr>
              <w:t>технологии производства работ по техническому обслуживанию и ремонту энергоустановок.</w:t>
            </w:r>
          </w:p>
        </w:tc>
        <w:tc>
          <w:tcPr>
            <w:tcW w:w="2901" w:type="dxa"/>
          </w:tcPr>
          <w:p w14:paraId="158A1ED0" w14:textId="77777777" w:rsidR="001B1E35" w:rsidRPr="001B1E35" w:rsidRDefault="001B1E35" w:rsidP="001B1E35">
            <w:pPr>
              <w:tabs>
                <w:tab w:val="left" w:pos="152"/>
              </w:tabs>
              <w:ind w:left="10"/>
              <w:rPr>
                <w:rFonts w:ascii="Times New Roman" w:eastAsia="Calibri" w:hAnsi="Times New Roman" w:cs="Times New Roman"/>
                <w:bCs/>
                <w:i/>
              </w:rPr>
            </w:pPr>
            <w:r w:rsidRPr="001B1E35">
              <w:rPr>
                <w:rFonts w:ascii="Times New Roman" w:eastAsia="Calibri" w:hAnsi="Times New Roman" w:cs="Times New Roman"/>
              </w:rPr>
              <w:t>проведения проверки технического состояния электрооборудования энергоустановок для выявления нарушений и дефектов в их работе.</w:t>
            </w:r>
          </w:p>
        </w:tc>
      </w:tr>
      <w:tr w:rsidR="001B1E35" w:rsidRPr="001B1E35" w14:paraId="1E7E2709" w14:textId="77777777" w:rsidTr="00AD5821">
        <w:trPr>
          <w:trHeight w:val="327"/>
        </w:trPr>
        <w:tc>
          <w:tcPr>
            <w:tcW w:w="1131" w:type="dxa"/>
          </w:tcPr>
          <w:p w14:paraId="42D4E99B" w14:textId="77777777" w:rsidR="001B1E35" w:rsidRPr="001B1E35" w:rsidRDefault="001B1E35" w:rsidP="001B1E35">
            <w:pPr>
              <w:rPr>
                <w:rFonts w:ascii="Times New Roman" w:eastAsia="Calibri" w:hAnsi="Times New Roman" w:cs="Times New Roman"/>
              </w:rPr>
            </w:pPr>
            <w:r w:rsidRPr="001B1E35">
              <w:rPr>
                <w:rFonts w:ascii="Times New Roman" w:eastAsia="Calibri" w:hAnsi="Times New Roman" w:cs="Times New Roman"/>
                <w:bCs/>
              </w:rPr>
              <w:t>ПК 3.2</w:t>
            </w:r>
          </w:p>
        </w:tc>
        <w:tc>
          <w:tcPr>
            <w:tcW w:w="2718" w:type="dxa"/>
          </w:tcPr>
          <w:p w14:paraId="7D12A4EA" w14:textId="77777777" w:rsidR="001B1E35" w:rsidRPr="001B1E35" w:rsidRDefault="001B1E35" w:rsidP="001B1E35">
            <w:pPr>
              <w:widowControl w:val="0"/>
              <w:numPr>
                <w:ilvl w:val="0"/>
                <w:numId w:val="13"/>
              </w:numPr>
              <w:tabs>
                <w:tab w:val="left" w:pos="152"/>
              </w:tabs>
              <w:autoSpaceDE w:val="0"/>
              <w:autoSpaceDN w:val="0"/>
              <w:adjustRightInd w:val="0"/>
              <w:ind w:left="10" w:firstLine="0"/>
              <w:contextualSpacing/>
              <w:rPr>
                <w:rFonts w:ascii="Times New Roman" w:eastAsia="Calibri" w:hAnsi="Times New Roman" w:cs="Times New Roman"/>
              </w:rPr>
            </w:pPr>
            <w:r w:rsidRPr="001B1E35">
              <w:rPr>
                <w:rFonts w:ascii="Times New Roman" w:eastAsia="Calibri" w:hAnsi="Times New Roman" w:cs="Times New Roman"/>
              </w:rPr>
              <w:t>пользоваться технической и технологической документацией при проведении работ по техническому обслуживанию и ремонту электрооборудования энергоустановок,</w:t>
            </w:r>
          </w:p>
          <w:p w14:paraId="4F4D9B65" w14:textId="77777777" w:rsidR="001B1E35" w:rsidRPr="001B1E35" w:rsidRDefault="001B1E35" w:rsidP="001B1E35">
            <w:pPr>
              <w:tabs>
                <w:tab w:val="left" w:pos="152"/>
              </w:tabs>
              <w:suppressAutoHyphens/>
              <w:ind w:left="10"/>
              <w:rPr>
                <w:rFonts w:ascii="Times New Roman" w:eastAsia="Calibri" w:hAnsi="Times New Roman" w:cs="Times New Roman"/>
                <w:iCs/>
              </w:rPr>
            </w:pPr>
            <w:r w:rsidRPr="001B1E35">
              <w:rPr>
                <w:rFonts w:ascii="Times New Roman" w:eastAsia="Calibri" w:hAnsi="Times New Roman" w:cs="Times New Roman"/>
              </w:rPr>
              <w:t>проводить работы по техническому обслуживанию и ремонту электрооборудования энергоустановок.</w:t>
            </w:r>
          </w:p>
        </w:tc>
        <w:tc>
          <w:tcPr>
            <w:tcW w:w="2822" w:type="dxa"/>
          </w:tcPr>
          <w:p w14:paraId="6F4F4B3A" w14:textId="77777777" w:rsidR="001B1E35" w:rsidRPr="001B1E35" w:rsidRDefault="001B1E35" w:rsidP="001B1E35">
            <w:pPr>
              <w:widowControl w:val="0"/>
              <w:numPr>
                <w:ilvl w:val="0"/>
                <w:numId w:val="13"/>
              </w:numPr>
              <w:tabs>
                <w:tab w:val="left" w:pos="152"/>
              </w:tabs>
              <w:autoSpaceDE w:val="0"/>
              <w:autoSpaceDN w:val="0"/>
              <w:adjustRightInd w:val="0"/>
              <w:ind w:left="10" w:firstLine="0"/>
              <w:contextualSpacing/>
              <w:rPr>
                <w:rFonts w:ascii="Times New Roman" w:eastAsia="Calibri" w:hAnsi="Times New Roman" w:cs="Times New Roman"/>
              </w:rPr>
            </w:pPr>
            <w:r w:rsidRPr="001B1E35">
              <w:rPr>
                <w:rFonts w:ascii="Times New Roman" w:eastAsia="Calibri" w:hAnsi="Times New Roman" w:cs="Times New Roman"/>
              </w:rPr>
              <w:t>документы, регламентирующие деятельность по эксплуатации энергоустановок,</w:t>
            </w:r>
          </w:p>
          <w:p w14:paraId="5005F298" w14:textId="77777777" w:rsidR="001B1E35" w:rsidRPr="001B1E35" w:rsidRDefault="001B1E35" w:rsidP="001B1E35">
            <w:pPr>
              <w:widowControl w:val="0"/>
              <w:numPr>
                <w:ilvl w:val="0"/>
                <w:numId w:val="13"/>
              </w:numPr>
              <w:tabs>
                <w:tab w:val="left" w:pos="152"/>
              </w:tabs>
              <w:autoSpaceDE w:val="0"/>
              <w:autoSpaceDN w:val="0"/>
              <w:adjustRightInd w:val="0"/>
              <w:ind w:left="10" w:firstLine="0"/>
              <w:contextualSpacing/>
              <w:rPr>
                <w:rFonts w:ascii="Times New Roman" w:eastAsia="Calibri" w:hAnsi="Times New Roman" w:cs="Times New Roman"/>
              </w:rPr>
            </w:pPr>
            <w:r w:rsidRPr="001B1E35">
              <w:rPr>
                <w:rFonts w:ascii="Times New Roman" w:eastAsia="Calibri" w:hAnsi="Times New Roman" w:cs="Times New Roman"/>
              </w:rPr>
              <w:t>правила эксплуатации электротехнических установок,</w:t>
            </w:r>
          </w:p>
          <w:p w14:paraId="0F389B3F" w14:textId="77777777" w:rsidR="001B1E35" w:rsidRPr="001B1E35" w:rsidRDefault="001B1E35" w:rsidP="001B1E35">
            <w:pPr>
              <w:tabs>
                <w:tab w:val="left" w:pos="152"/>
              </w:tabs>
              <w:ind w:left="10"/>
              <w:rPr>
                <w:rFonts w:ascii="Times New Roman" w:eastAsia="Calibri" w:hAnsi="Times New Roman" w:cs="Times New Roman"/>
                <w:bCs/>
                <w:i/>
              </w:rPr>
            </w:pPr>
            <w:r w:rsidRPr="001B1E35">
              <w:rPr>
                <w:rFonts w:ascii="Times New Roman" w:eastAsia="Calibri" w:hAnsi="Times New Roman" w:cs="Times New Roman"/>
              </w:rPr>
              <w:t>технологии производства работ по техническому обслуживанию и ремонту энергоустановок.</w:t>
            </w:r>
          </w:p>
        </w:tc>
        <w:tc>
          <w:tcPr>
            <w:tcW w:w="2901" w:type="dxa"/>
          </w:tcPr>
          <w:p w14:paraId="09A87431" w14:textId="77777777" w:rsidR="001B1E35" w:rsidRPr="001B1E35" w:rsidRDefault="001B1E35" w:rsidP="001B1E35">
            <w:pPr>
              <w:tabs>
                <w:tab w:val="left" w:pos="152"/>
              </w:tabs>
              <w:ind w:left="10"/>
              <w:rPr>
                <w:rFonts w:ascii="Times New Roman" w:eastAsia="Calibri" w:hAnsi="Times New Roman" w:cs="Times New Roman"/>
                <w:bCs/>
                <w:i/>
              </w:rPr>
            </w:pPr>
            <w:r w:rsidRPr="001B1E35">
              <w:rPr>
                <w:rFonts w:ascii="Times New Roman" w:eastAsia="Calibri" w:hAnsi="Times New Roman" w:cs="Times New Roman"/>
              </w:rPr>
              <w:t>выполнения работ по техническому обслуживанию и ремонту электрооборудования энергоустановок в соответствии с требованиями технической, технологической и эксплуатационной документации.</w:t>
            </w:r>
          </w:p>
        </w:tc>
      </w:tr>
      <w:tr w:rsidR="001B1E35" w:rsidRPr="001B1E35" w14:paraId="35E2A207" w14:textId="77777777" w:rsidTr="00AD5821">
        <w:trPr>
          <w:trHeight w:val="327"/>
        </w:trPr>
        <w:tc>
          <w:tcPr>
            <w:tcW w:w="1131" w:type="dxa"/>
          </w:tcPr>
          <w:p w14:paraId="68AC56B0" w14:textId="77777777" w:rsidR="001B1E35" w:rsidRPr="001B1E35" w:rsidRDefault="001B1E35" w:rsidP="001B1E35">
            <w:pPr>
              <w:rPr>
                <w:rFonts w:ascii="Times New Roman" w:eastAsia="Calibri" w:hAnsi="Times New Roman" w:cs="Times New Roman"/>
              </w:rPr>
            </w:pPr>
            <w:r w:rsidRPr="001B1E35">
              <w:rPr>
                <w:rFonts w:ascii="Times New Roman" w:eastAsia="Calibri" w:hAnsi="Times New Roman" w:cs="Times New Roman"/>
                <w:bCs/>
              </w:rPr>
              <w:t>ПК 4.1</w:t>
            </w:r>
          </w:p>
        </w:tc>
        <w:tc>
          <w:tcPr>
            <w:tcW w:w="2718" w:type="dxa"/>
          </w:tcPr>
          <w:p w14:paraId="368696A6" w14:textId="77777777" w:rsidR="001B1E35" w:rsidRPr="001B1E35" w:rsidRDefault="001B1E35" w:rsidP="001B1E35">
            <w:pPr>
              <w:tabs>
                <w:tab w:val="left" w:pos="152"/>
              </w:tabs>
              <w:ind w:left="10"/>
              <w:rPr>
                <w:rFonts w:ascii="Times New Roman" w:eastAsia="Calibri" w:hAnsi="Times New Roman" w:cs="Times New Roman"/>
              </w:rPr>
            </w:pPr>
            <w:r w:rsidRPr="001B1E35">
              <w:rPr>
                <w:rFonts w:ascii="Times New Roman" w:eastAsia="Calibri" w:hAnsi="Times New Roman" w:cs="Times New Roman"/>
              </w:rPr>
              <w:t>- составлять схемы монтажных работ;</w:t>
            </w:r>
          </w:p>
          <w:p w14:paraId="644E29AE" w14:textId="77777777" w:rsidR="001B1E35" w:rsidRPr="001B1E35" w:rsidRDefault="001B1E35" w:rsidP="001B1E35">
            <w:pPr>
              <w:tabs>
                <w:tab w:val="left" w:pos="152"/>
              </w:tabs>
              <w:ind w:left="10"/>
              <w:rPr>
                <w:rFonts w:ascii="Times New Roman" w:eastAsia="Calibri" w:hAnsi="Times New Roman" w:cs="Times New Roman"/>
              </w:rPr>
            </w:pPr>
            <w:r w:rsidRPr="001B1E35">
              <w:rPr>
                <w:rFonts w:ascii="Times New Roman" w:eastAsia="Calibri" w:hAnsi="Times New Roman" w:cs="Times New Roman"/>
              </w:rPr>
              <w:t>- организовывать пусконаладочные работы электрического оборудования;</w:t>
            </w:r>
          </w:p>
          <w:p w14:paraId="25A1EE13" w14:textId="77777777" w:rsidR="001B1E35" w:rsidRPr="001B1E35" w:rsidRDefault="001B1E35" w:rsidP="001B1E35">
            <w:pPr>
              <w:tabs>
                <w:tab w:val="left" w:pos="152"/>
              </w:tabs>
              <w:ind w:left="10"/>
              <w:rPr>
                <w:rFonts w:ascii="Times New Roman" w:eastAsia="Calibri" w:hAnsi="Times New Roman" w:cs="Times New Roman"/>
              </w:rPr>
            </w:pPr>
            <w:r w:rsidRPr="001B1E35">
              <w:rPr>
                <w:rFonts w:ascii="Times New Roman" w:eastAsia="Calibri" w:hAnsi="Times New Roman" w:cs="Times New Roman"/>
              </w:rPr>
              <w:t xml:space="preserve">- выполнять работы по устройству сложных и </w:t>
            </w:r>
            <w:r w:rsidRPr="001B1E35">
              <w:rPr>
                <w:rFonts w:ascii="Times New Roman" w:eastAsia="Calibri" w:hAnsi="Times New Roman" w:cs="Times New Roman"/>
              </w:rPr>
              <w:lastRenderedPageBreak/>
              <w:t>скрытых электропроводок; производить ремонт и монтаж схем люминесцентного освещения, взрывобезопасной арматуры;</w:t>
            </w:r>
          </w:p>
          <w:p w14:paraId="50371E07" w14:textId="77777777" w:rsidR="001B1E35" w:rsidRPr="001B1E35" w:rsidRDefault="001B1E35" w:rsidP="001B1E35">
            <w:pPr>
              <w:tabs>
                <w:tab w:val="left" w:pos="152"/>
              </w:tabs>
              <w:ind w:left="10"/>
              <w:rPr>
                <w:rFonts w:ascii="Times New Roman" w:eastAsia="Calibri" w:hAnsi="Times New Roman" w:cs="Times New Roman"/>
              </w:rPr>
            </w:pPr>
            <w:r w:rsidRPr="001B1E35">
              <w:rPr>
                <w:rFonts w:ascii="Times New Roman" w:eastAsia="Calibri" w:hAnsi="Times New Roman" w:cs="Times New Roman"/>
              </w:rPr>
              <w:t>- выполнять работы по снятию и установке, разборке, ремонту и сборке простых электрических аппаратов и аппаратов группы средней сложности напряжением до 1000 В;</w:t>
            </w:r>
          </w:p>
          <w:p w14:paraId="6D87C530" w14:textId="77777777" w:rsidR="001B1E35" w:rsidRPr="001B1E35" w:rsidRDefault="001B1E35" w:rsidP="001B1E35">
            <w:pPr>
              <w:tabs>
                <w:tab w:val="left" w:pos="152"/>
              </w:tabs>
              <w:suppressAutoHyphens/>
              <w:ind w:left="10"/>
              <w:rPr>
                <w:rFonts w:ascii="Times New Roman" w:eastAsia="Calibri" w:hAnsi="Times New Roman" w:cs="Times New Roman"/>
                <w:iCs/>
              </w:rPr>
            </w:pPr>
            <w:r w:rsidRPr="001B1E35">
              <w:rPr>
                <w:rFonts w:ascii="Times New Roman" w:eastAsia="Calibri" w:hAnsi="Times New Roman" w:cs="Times New Roman"/>
              </w:rPr>
              <w:t>- устранять повреждения внутрицеховых электрических и кабельных сетей; производить замену ламп; выполнять разборку, ремонт, сборку и монтаж светильников и электроустановочных изделий;</w:t>
            </w:r>
          </w:p>
        </w:tc>
        <w:tc>
          <w:tcPr>
            <w:tcW w:w="2822" w:type="dxa"/>
          </w:tcPr>
          <w:p w14:paraId="0CA4A9B1" w14:textId="77777777" w:rsidR="001B1E35" w:rsidRPr="001B1E35" w:rsidRDefault="001B1E35" w:rsidP="001B1E35">
            <w:pPr>
              <w:tabs>
                <w:tab w:val="left" w:pos="152"/>
              </w:tabs>
              <w:ind w:left="10"/>
              <w:rPr>
                <w:rFonts w:ascii="Times New Roman" w:eastAsia="Calibri" w:hAnsi="Times New Roman" w:cs="Times New Roman"/>
              </w:rPr>
            </w:pPr>
            <w:r w:rsidRPr="001B1E35">
              <w:rPr>
                <w:rFonts w:ascii="Times New Roman" w:eastAsia="Calibri" w:hAnsi="Times New Roman" w:cs="Times New Roman"/>
              </w:rPr>
              <w:lastRenderedPageBreak/>
              <w:t xml:space="preserve">- электрические аппараты переменного и постоянного тока. Устройства для пуска, торможения и регулирования скорости электроприводов. </w:t>
            </w:r>
          </w:p>
          <w:p w14:paraId="240EAA78" w14:textId="77777777" w:rsidR="001B1E35" w:rsidRPr="001B1E35" w:rsidRDefault="001B1E35" w:rsidP="001B1E35">
            <w:pPr>
              <w:tabs>
                <w:tab w:val="left" w:pos="152"/>
              </w:tabs>
              <w:ind w:left="10"/>
              <w:rPr>
                <w:rFonts w:ascii="Times New Roman" w:eastAsia="Calibri" w:hAnsi="Times New Roman" w:cs="Times New Roman"/>
              </w:rPr>
            </w:pPr>
            <w:r w:rsidRPr="001B1E35">
              <w:rPr>
                <w:rFonts w:ascii="Times New Roman" w:eastAsia="Calibri" w:hAnsi="Times New Roman" w:cs="Times New Roman"/>
              </w:rPr>
              <w:lastRenderedPageBreak/>
              <w:t>- правила техники безопасности при ремонте и обслуживании электрооборудования</w:t>
            </w:r>
          </w:p>
          <w:p w14:paraId="61AE75CA" w14:textId="77777777" w:rsidR="001B1E35" w:rsidRPr="001B1E35" w:rsidRDefault="001B1E35" w:rsidP="001B1E35">
            <w:pPr>
              <w:tabs>
                <w:tab w:val="left" w:pos="152"/>
              </w:tabs>
              <w:ind w:left="10"/>
              <w:rPr>
                <w:rFonts w:ascii="Times New Roman" w:eastAsia="Calibri" w:hAnsi="Times New Roman" w:cs="Times New Roman"/>
              </w:rPr>
            </w:pPr>
            <w:r w:rsidRPr="001B1E35">
              <w:rPr>
                <w:rFonts w:ascii="Times New Roman" w:eastAsia="Calibri" w:hAnsi="Times New Roman" w:cs="Times New Roman"/>
              </w:rPr>
              <w:t xml:space="preserve">- типы светильников и электроустановочных изделий. Типы осветительных щитков. </w:t>
            </w:r>
          </w:p>
          <w:p w14:paraId="7CE9A90F" w14:textId="77777777" w:rsidR="001B1E35" w:rsidRPr="001B1E35" w:rsidRDefault="001B1E35" w:rsidP="001B1E35">
            <w:pPr>
              <w:tabs>
                <w:tab w:val="left" w:pos="152"/>
              </w:tabs>
              <w:ind w:left="10"/>
              <w:rPr>
                <w:rFonts w:ascii="Times New Roman" w:eastAsia="Calibri" w:hAnsi="Times New Roman" w:cs="Times New Roman"/>
              </w:rPr>
            </w:pPr>
            <w:r w:rsidRPr="001B1E35">
              <w:rPr>
                <w:rFonts w:ascii="Times New Roman" w:eastAsia="Calibri" w:hAnsi="Times New Roman" w:cs="Times New Roman"/>
              </w:rPr>
              <w:t xml:space="preserve">- устройство и принцип действия электрических машин постоянного и переменного тока. </w:t>
            </w:r>
          </w:p>
          <w:p w14:paraId="2B07AD1F" w14:textId="77777777" w:rsidR="001B1E35" w:rsidRPr="001B1E35" w:rsidRDefault="001B1E35" w:rsidP="001B1E35">
            <w:pPr>
              <w:tabs>
                <w:tab w:val="left" w:pos="152"/>
              </w:tabs>
              <w:ind w:left="10"/>
              <w:rPr>
                <w:rFonts w:ascii="Times New Roman" w:eastAsia="Calibri" w:hAnsi="Times New Roman" w:cs="Times New Roman"/>
              </w:rPr>
            </w:pPr>
            <w:r w:rsidRPr="001B1E35">
              <w:rPr>
                <w:rFonts w:ascii="Times New Roman" w:eastAsia="Calibri" w:hAnsi="Times New Roman" w:cs="Times New Roman"/>
              </w:rPr>
              <w:t xml:space="preserve">- виды электропроводки. Способы прокладки проводов и кабелей, их особенности, применение. Зарядка светильников. Типы осветительных щитков. Ремонт светильников. </w:t>
            </w:r>
          </w:p>
          <w:p w14:paraId="60893DB9" w14:textId="77777777" w:rsidR="001B1E35" w:rsidRPr="001B1E35" w:rsidRDefault="001B1E35" w:rsidP="001B1E35">
            <w:pPr>
              <w:tabs>
                <w:tab w:val="left" w:pos="152"/>
              </w:tabs>
              <w:ind w:left="10"/>
              <w:rPr>
                <w:rFonts w:ascii="Times New Roman" w:eastAsia="Calibri" w:hAnsi="Times New Roman" w:cs="Times New Roman"/>
              </w:rPr>
            </w:pPr>
            <w:r w:rsidRPr="001B1E35">
              <w:rPr>
                <w:rFonts w:ascii="Times New Roman" w:eastAsia="Calibri" w:hAnsi="Times New Roman" w:cs="Times New Roman"/>
              </w:rPr>
              <w:t xml:space="preserve">- назначение, типы и устройство электрических аппаратов напряжением до 1000 В. Техническое обслуживание и ремонт электрических аппаратов напряжением до 1000 В. Оборудование, инструмент, приспособления, применяемые для ремонта электрических аппаратов. </w:t>
            </w:r>
          </w:p>
          <w:p w14:paraId="0C11DCA5" w14:textId="77777777" w:rsidR="001B1E35" w:rsidRPr="001B1E35" w:rsidRDefault="001B1E35" w:rsidP="001B1E35">
            <w:pPr>
              <w:tabs>
                <w:tab w:val="left" w:pos="152"/>
              </w:tabs>
              <w:ind w:left="10"/>
              <w:rPr>
                <w:rFonts w:ascii="Times New Roman" w:eastAsia="Calibri" w:hAnsi="Times New Roman" w:cs="Times New Roman"/>
              </w:rPr>
            </w:pPr>
            <w:r w:rsidRPr="001B1E35">
              <w:rPr>
                <w:rFonts w:ascii="Times New Roman" w:eastAsia="Calibri" w:hAnsi="Times New Roman" w:cs="Times New Roman"/>
              </w:rPr>
              <w:t xml:space="preserve">- схемы электроснабжения цеха (участка), силовых цепей, освещения, связи, сигнализации, защиты и измерения. Электромонтажные материалы и изделия. Назначение и конструкции силовых кабелей, кабельной аппаратуры и вводных устройств. Выбор проводов и кабелей, вида электропроводки и способа прокладки. Способы оконцевания, соединения, и ответвления жил изолированных проводов и кабелей. Монтаж соединительных муфт и концевых заделок. Механизмы, инструменты, приспособления, применяемые для. соединения и оконцевания </w:t>
            </w:r>
            <w:r w:rsidRPr="001B1E35">
              <w:rPr>
                <w:rFonts w:ascii="Times New Roman" w:eastAsia="Calibri" w:hAnsi="Times New Roman" w:cs="Times New Roman"/>
              </w:rPr>
              <w:lastRenderedPageBreak/>
              <w:t>жил, монтажа электропроводки и кабельных линий.</w:t>
            </w:r>
          </w:p>
          <w:p w14:paraId="244A51C7" w14:textId="77777777" w:rsidR="001B1E35" w:rsidRPr="001B1E35" w:rsidRDefault="001B1E35" w:rsidP="001B1E35">
            <w:pPr>
              <w:tabs>
                <w:tab w:val="left" w:pos="152"/>
              </w:tabs>
              <w:ind w:left="10"/>
              <w:rPr>
                <w:rFonts w:ascii="Times New Roman" w:eastAsia="Calibri" w:hAnsi="Times New Roman" w:cs="Times New Roman"/>
              </w:rPr>
            </w:pPr>
            <w:r w:rsidRPr="001B1E35">
              <w:rPr>
                <w:rFonts w:ascii="Times New Roman" w:eastAsia="Calibri" w:hAnsi="Times New Roman" w:cs="Times New Roman"/>
              </w:rPr>
              <w:t>- условные обозначения в электрических схемах и чертежах;</w:t>
            </w:r>
          </w:p>
          <w:p w14:paraId="522FFCBC" w14:textId="77777777" w:rsidR="001B1E35" w:rsidRPr="001B1E35" w:rsidRDefault="001B1E35" w:rsidP="001B1E35">
            <w:pPr>
              <w:tabs>
                <w:tab w:val="left" w:pos="152"/>
              </w:tabs>
              <w:ind w:left="10"/>
              <w:rPr>
                <w:rFonts w:ascii="Times New Roman" w:eastAsia="Calibri" w:hAnsi="Times New Roman" w:cs="Times New Roman"/>
              </w:rPr>
            </w:pPr>
            <w:r w:rsidRPr="001B1E35">
              <w:rPr>
                <w:rFonts w:ascii="Times New Roman" w:eastAsia="Calibri" w:hAnsi="Times New Roman" w:cs="Times New Roman"/>
              </w:rPr>
              <w:t>- устройство и назначение электрического оборудования;</w:t>
            </w:r>
          </w:p>
          <w:p w14:paraId="15FF900A" w14:textId="77777777" w:rsidR="001B1E35" w:rsidRPr="001B1E35" w:rsidRDefault="001B1E35" w:rsidP="001B1E35">
            <w:pPr>
              <w:tabs>
                <w:tab w:val="left" w:pos="152"/>
              </w:tabs>
              <w:ind w:left="10"/>
              <w:rPr>
                <w:rFonts w:ascii="Times New Roman" w:eastAsia="Calibri" w:hAnsi="Times New Roman" w:cs="Times New Roman"/>
              </w:rPr>
            </w:pPr>
            <w:r w:rsidRPr="001B1E35">
              <w:rPr>
                <w:rFonts w:ascii="Times New Roman" w:eastAsia="Calibri" w:hAnsi="Times New Roman" w:cs="Times New Roman"/>
              </w:rPr>
              <w:t>- сложность ремонта оборудования;</w:t>
            </w:r>
          </w:p>
          <w:p w14:paraId="08459E03" w14:textId="77777777" w:rsidR="001B1E35" w:rsidRPr="001B1E35" w:rsidRDefault="001B1E35" w:rsidP="001B1E35">
            <w:pPr>
              <w:tabs>
                <w:tab w:val="left" w:pos="152"/>
              </w:tabs>
              <w:ind w:left="10"/>
              <w:rPr>
                <w:rFonts w:ascii="Times New Roman" w:eastAsia="Calibri" w:hAnsi="Times New Roman" w:cs="Times New Roman"/>
                <w:bCs/>
                <w:i/>
              </w:rPr>
            </w:pPr>
            <w:r w:rsidRPr="001B1E35">
              <w:rPr>
                <w:rFonts w:ascii="Times New Roman" w:eastAsia="Calibri" w:hAnsi="Times New Roman" w:cs="Times New Roman"/>
              </w:rPr>
              <w:t>- средства коллективной и индивидуальной защиты.</w:t>
            </w:r>
          </w:p>
        </w:tc>
        <w:tc>
          <w:tcPr>
            <w:tcW w:w="2901" w:type="dxa"/>
          </w:tcPr>
          <w:p w14:paraId="71CB8C6A" w14:textId="77777777" w:rsidR="001B1E35" w:rsidRPr="001B1E35" w:rsidRDefault="001B1E35" w:rsidP="001B1E35">
            <w:pPr>
              <w:tabs>
                <w:tab w:val="left" w:pos="152"/>
              </w:tabs>
              <w:ind w:left="10"/>
              <w:rPr>
                <w:rFonts w:ascii="Times New Roman" w:eastAsia="Calibri" w:hAnsi="Times New Roman" w:cs="Times New Roman"/>
              </w:rPr>
            </w:pPr>
            <w:r w:rsidRPr="001B1E35">
              <w:rPr>
                <w:rFonts w:ascii="Times New Roman" w:eastAsia="Calibri" w:hAnsi="Times New Roman" w:cs="Times New Roman"/>
              </w:rPr>
              <w:lastRenderedPageBreak/>
              <w:t xml:space="preserve">- выполнения наладки, регулировки и проверки электрического и электромеханического оборудования; </w:t>
            </w:r>
          </w:p>
          <w:p w14:paraId="28D6A89C" w14:textId="77777777" w:rsidR="001B1E35" w:rsidRPr="001B1E35" w:rsidRDefault="001B1E35" w:rsidP="001B1E35">
            <w:pPr>
              <w:tabs>
                <w:tab w:val="left" w:pos="152"/>
              </w:tabs>
              <w:ind w:left="10"/>
              <w:rPr>
                <w:rFonts w:ascii="Times New Roman" w:eastAsia="Calibri" w:hAnsi="Times New Roman" w:cs="Times New Roman"/>
              </w:rPr>
            </w:pPr>
            <w:r w:rsidRPr="001B1E35">
              <w:rPr>
                <w:rFonts w:ascii="Times New Roman" w:eastAsia="Calibri" w:hAnsi="Times New Roman" w:cs="Times New Roman"/>
              </w:rPr>
              <w:t xml:space="preserve">- организации и выполнения технического обслуживания и ремонта </w:t>
            </w:r>
            <w:r w:rsidRPr="001B1E35">
              <w:rPr>
                <w:rFonts w:ascii="Times New Roman" w:eastAsia="Calibri" w:hAnsi="Times New Roman" w:cs="Times New Roman"/>
              </w:rPr>
              <w:lastRenderedPageBreak/>
              <w:t>электрического и электромеханического оборудования;</w:t>
            </w:r>
          </w:p>
          <w:p w14:paraId="4E0F23F1" w14:textId="77777777" w:rsidR="001B1E35" w:rsidRPr="001B1E35" w:rsidRDefault="001B1E35" w:rsidP="001B1E35">
            <w:pPr>
              <w:tabs>
                <w:tab w:val="left" w:pos="152"/>
              </w:tabs>
              <w:ind w:left="10"/>
              <w:rPr>
                <w:rFonts w:ascii="Times New Roman" w:eastAsia="Calibri" w:hAnsi="Times New Roman" w:cs="Times New Roman"/>
                <w:bCs/>
                <w:i/>
              </w:rPr>
            </w:pPr>
            <w:r w:rsidRPr="001B1E35">
              <w:rPr>
                <w:rFonts w:ascii="Times New Roman" w:eastAsia="Calibri" w:hAnsi="Times New Roman" w:cs="Times New Roman"/>
              </w:rPr>
              <w:t>- составления отчетной документации по техническому обслуживанию и ремонту электрического и электромеханического оборудования</w:t>
            </w:r>
          </w:p>
        </w:tc>
      </w:tr>
      <w:tr w:rsidR="001B1E35" w:rsidRPr="001B1E35" w14:paraId="433F69C4" w14:textId="77777777" w:rsidTr="00AD5821">
        <w:trPr>
          <w:trHeight w:val="327"/>
        </w:trPr>
        <w:tc>
          <w:tcPr>
            <w:tcW w:w="1131" w:type="dxa"/>
          </w:tcPr>
          <w:p w14:paraId="526EB957" w14:textId="77777777" w:rsidR="001B1E35" w:rsidRPr="001B1E35" w:rsidRDefault="001B1E35" w:rsidP="001B1E35">
            <w:pPr>
              <w:rPr>
                <w:rFonts w:ascii="Times New Roman" w:eastAsia="Calibri" w:hAnsi="Times New Roman" w:cs="Times New Roman"/>
              </w:rPr>
            </w:pPr>
            <w:r w:rsidRPr="001B1E35">
              <w:rPr>
                <w:rFonts w:ascii="Times New Roman" w:eastAsia="Calibri" w:hAnsi="Times New Roman" w:cs="Times New Roman"/>
                <w:bCs/>
              </w:rPr>
              <w:lastRenderedPageBreak/>
              <w:t>ПК 4.2</w:t>
            </w:r>
          </w:p>
        </w:tc>
        <w:tc>
          <w:tcPr>
            <w:tcW w:w="2718" w:type="dxa"/>
          </w:tcPr>
          <w:p w14:paraId="7CC90D6D" w14:textId="77777777" w:rsidR="001B1E35" w:rsidRPr="001B1E35" w:rsidRDefault="001B1E35" w:rsidP="001B1E35">
            <w:pPr>
              <w:tabs>
                <w:tab w:val="left" w:pos="152"/>
              </w:tabs>
              <w:ind w:left="10"/>
              <w:rPr>
                <w:rFonts w:ascii="Times New Roman" w:eastAsia="Calibri" w:hAnsi="Times New Roman" w:cs="Times New Roman"/>
              </w:rPr>
            </w:pPr>
            <w:r w:rsidRPr="001B1E35">
              <w:rPr>
                <w:rFonts w:ascii="Times New Roman" w:eastAsia="Calibri" w:hAnsi="Times New Roman" w:cs="Times New Roman"/>
              </w:rPr>
              <w:t>производить проверку и профилактический ремонт пускорегулирующей аппаратуры электродвигателей; определять неисправности включающих катушек релейно-контакторной аппаратуры; проводить проверку состояния изоляции токоведущих частей.</w:t>
            </w:r>
          </w:p>
          <w:p w14:paraId="48151219" w14:textId="77777777" w:rsidR="001B1E35" w:rsidRPr="001B1E35" w:rsidRDefault="001B1E35" w:rsidP="001B1E35">
            <w:pPr>
              <w:tabs>
                <w:tab w:val="left" w:pos="152"/>
              </w:tabs>
              <w:ind w:left="10"/>
              <w:rPr>
                <w:rFonts w:ascii="Times New Roman" w:eastAsia="Calibri" w:hAnsi="Times New Roman" w:cs="Times New Roman"/>
              </w:rPr>
            </w:pPr>
            <w:r w:rsidRPr="001B1E35">
              <w:rPr>
                <w:rFonts w:ascii="Times New Roman" w:eastAsia="Calibri" w:hAnsi="Times New Roman" w:cs="Times New Roman"/>
              </w:rPr>
              <w:t>- организовать работы по испытанию электрического оборудования после ремонта и монтажа;</w:t>
            </w:r>
          </w:p>
          <w:p w14:paraId="6B641A87" w14:textId="77777777" w:rsidR="001B1E35" w:rsidRPr="001B1E35" w:rsidRDefault="001B1E35" w:rsidP="001B1E35">
            <w:pPr>
              <w:tabs>
                <w:tab w:val="left" w:pos="152"/>
              </w:tabs>
              <w:suppressAutoHyphens/>
              <w:ind w:left="10"/>
              <w:rPr>
                <w:rFonts w:ascii="Times New Roman" w:eastAsia="Calibri" w:hAnsi="Times New Roman" w:cs="Times New Roman"/>
                <w:iCs/>
              </w:rPr>
            </w:pPr>
            <w:r w:rsidRPr="001B1E35">
              <w:rPr>
                <w:rFonts w:ascii="Times New Roman" w:eastAsia="Calibri" w:hAnsi="Times New Roman" w:cs="Times New Roman"/>
              </w:rPr>
              <w:t>- пользоваться измерительным инструментом;</w:t>
            </w:r>
          </w:p>
        </w:tc>
        <w:tc>
          <w:tcPr>
            <w:tcW w:w="2822" w:type="dxa"/>
          </w:tcPr>
          <w:p w14:paraId="7A5A97E3" w14:textId="77777777" w:rsidR="001B1E35" w:rsidRPr="001B1E35" w:rsidRDefault="001B1E35" w:rsidP="001B1E35">
            <w:pPr>
              <w:tabs>
                <w:tab w:val="left" w:pos="152"/>
              </w:tabs>
              <w:ind w:left="10"/>
              <w:rPr>
                <w:rFonts w:ascii="Times New Roman" w:eastAsia="Calibri" w:hAnsi="Times New Roman" w:cs="Times New Roman"/>
              </w:rPr>
            </w:pPr>
            <w:r w:rsidRPr="001B1E35">
              <w:rPr>
                <w:rFonts w:ascii="Times New Roman" w:eastAsia="Calibri" w:hAnsi="Times New Roman" w:cs="Times New Roman"/>
              </w:rPr>
              <w:t>- основные виды неисправностей в электродвигателях и причины их возникновения. Аварийные отключения электродвигателей.</w:t>
            </w:r>
          </w:p>
          <w:p w14:paraId="0081E092" w14:textId="77777777" w:rsidR="001B1E35" w:rsidRPr="001B1E35" w:rsidRDefault="001B1E35" w:rsidP="001B1E35">
            <w:pPr>
              <w:tabs>
                <w:tab w:val="left" w:pos="152"/>
              </w:tabs>
              <w:ind w:left="10"/>
              <w:rPr>
                <w:rFonts w:ascii="Times New Roman" w:eastAsia="Calibri" w:hAnsi="Times New Roman" w:cs="Times New Roman"/>
              </w:rPr>
            </w:pPr>
            <w:r w:rsidRPr="001B1E35">
              <w:rPr>
                <w:rFonts w:ascii="Times New Roman" w:eastAsia="Calibri" w:hAnsi="Times New Roman" w:cs="Times New Roman"/>
              </w:rPr>
              <w:t>- последовательность разборки, ремонта и сборки электрических аппаратов.</w:t>
            </w:r>
          </w:p>
          <w:p w14:paraId="1190F352" w14:textId="77777777" w:rsidR="001B1E35" w:rsidRPr="001B1E35" w:rsidRDefault="001B1E35" w:rsidP="001B1E35">
            <w:pPr>
              <w:tabs>
                <w:tab w:val="left" w:pos="152"/>
              </w:tabs>
              <w:ind w:left="10"/>
              <w:rPr>
                <w:rFonts w:ascii="Times New Roman" w:eastAsia="Calibri" w:hAnsi="Times New Roman" w:cs="Times New Roman"/>
                <w:bCs/>
                <w:i/>
              </w:rPr>
            </w:pPr>
            <w:r w:rsidRPr="001B1E35">
              <w:rPr>
                <w:rFonts w:ascii="Times New Roman" w:eastAsia="Calibri" w:hAnsi="Times New Roman" w:cs="Times New Roman"/>
              </w:rPr>
              <w:t>- последовательность выполнения и средства контроля при пусконаладочных работах;</w:t>
            </w:r>
          </w:p>
        </w:tc>
        <w:tc>
          <w:tcPr>
            <w:tcW w:w="2901" w:type="dxa"/>
          </w:tcPr>
          <w:p w14:paraId="00D33FB3" w14:textId="77777777" w:rsidR="001B1E35" w:rsidRPr="001B1E35" w:rsidRDefault="001B1E35" w:rsidP="001B1E35">
            <w:pPr>
              <w:tabs>
                <w:tab w:val="left" w:pos="152"/>
              </w:tabs>
              <w:ind w:left="10"/>
              <w:rPr>
                <w:rFonts w:ascii="Times New Roman" w:eastAsia="Calibri" w:hAnsi="Times New Roman" w:cs="Times New Roman"/>
                <w:bCs/>
                <w:i/>
              </w:rPr>
            </w:pPr>
            <w:r w:rsidRPr="001B1E35">
              <w:rPr>
                <w:rFonts w:ascii="Times New Roman" w:eastAsia="Calibri" w:hAnsi="Times New Roman" w:cs="Times New Roman"/>
              </w:rPr>
              <w:t>осуществления диагностики и технического контроля при эксплуатации электрического и электромеханического оборудования</w:t>
            </w:r>
          </w:p>
        </w:tc>
      </w:tr>
    </w:tbl>
    <w:p w14:paraId="72C95B15" w14:textId="77777777" w:rsidR="001B1E35" w:rsidRPr="001B1E35" w:rsidRDefault="001B1E35" w:rsidP="001B1E35">
      <w:pPr>
        <w:spacing w:after="120"/>
        <w:ind w:firstLine="709"/>
        <w:rPr>
          <w:rFonts w:ascii="Times New Roman" w:eastAsia="Calibri" w:hAnsi="Times New Roman" w:cs="Times New Roman"/>
          <w:bCs/>
          <w:sz w:val="24"/>
          <w:szCs w:val="24"/>
        </w:rPr>
      </w:pPr>
    </w:p>
    <w:p w14:paraId="31B81E47" w14:textId="77777777" w:rsidR="001B1E35" w:rsidRPr="001B1E35" w:rsidRDefault="001B1E35" w:rsidP="001B1E35">
      <w:pPr>
        <w:keepNext/>
        <w:spacing w:after="120"/>
        <w:jc w:val="center"/>
        <w:outlineLvl w:val="0"/>
        <w:rPr>
          <w:rFonts w:ascii="Times New Roman" w:eastAsia="Calibri" w:hAnsi="Times New Roman" w:cs="Times New Roman"/>
          <w:b/>
          <w:bCs/>
          <w:caps/>
          <w:kern w:val="32"/>
          <w:sz w:val="24"/>
          <w:szCs w:val="24"/>
          <w:lang w:eastAsia="ru-RU"/>
        </w:rPr>
      </w:pPr>
      <w:r w:rsidRPr="001B1E35">
        <w:rPr>
          <w:rFonts w:ascii="Times New Roman" w:eastAsia="Calibri" w:hAnsi="Times New Roman" w:cs="Times New Roman"/>
          <w:b/>
          <w:bCs/>
          <w:caps/>
          <w:kern w:val="32"/>
          <w:sz w:val="24"/>
          <w:szCs w:val="24"/>
          <w:lang w:eastAsia="ru-RU"/>
        </w:rPr>
        <w:br w:type="page"/>
      </w:r>
      <w:r w:rsidRPr="001B1E35">
        <w:rPr>
          <w:rFonts w:ascii="Times New Roman" w:eastAsia="Calibri" w:hAnsi="Times New Roman" w:cs="Times New Roman"/>
          <w:b/>
          <w:bCs/>
          <w:caps/>
          <w:kern w:val="32"/>
          <w:sz w:val="24"/>
          <w:szCs w:val="24"/>
          <w:lang w:eastAsia="ru-RU"/>
        </w:rPr>
        <w:lastRenderedPageBreak/>
        <w:t>2. Структура и содержание ДИСЦИПЛИНЫ</w:t>
      </w:r>
    </w:p>
    <w:p w14:paraId="7F6E6820" w14:textId="77777777" w:rsidR="001B1E35" w:rsidRPr="001B1E35" w:rsidRDefault="001B1E35" w:rsidP="001B1E35">
      <w:pPr>
        <w:spacing w:after="120" w:line="276" w:lineRule="auto"/>
        <w:ind w:firstLine="709"/>
        <w:outlineLvl w:val="1"/>
        <w:rPr>
          <w:rFonts w:ascii="Times New Roman" w:eastAsia="Calibri" w:hAnsi="Times New Roman" w:cs="Times New Roman"/>
          <w:b/>
          <w:bCs/>
          <w:sz w:val="24"/>
          <w:szCs w:val="24"/>
          <w:lang w:eastAsia="ru-RU"/>
        </w:rPr>
      </w:pPr>
      <w:r w:rsidRPr="001B1E35">
        <w:rPr>
          <w:rFonts w:ascii="Times New Roman" w:eastAsia="Calibri" w:hAnsi="Times New Roman" w:cs="Times New Roman"/>
          <w:b/>
          <w:bCs/>
          <w:sz w:val="24"/>
          <w:szCs w:val="24"/>
          <w:lang w:eastAsia="ru-RU"/>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185"/>
        <w:gridCol w:w="1099"/>
        <w:gridCol w:w="2205"/>
      </w:tblGrid>
      <w:tr w:rsidR="001B1E35" w:rsidRPr="001B1E35" w14:paraId="730921E0" w14:textId="77777777" w:rsidTr="00AD5821">
        <w:trPr>
          <w:trHeight w:val="23"/>
        </w:trPr>
        <w:tc>
          <w:tcPr>
            <w:tcW w:w="3258" w:type="pct"/>
            <w:vAlign w:val="center"/>
          </w:tcPr>
          <w:p w14:paraId="499D87C3" w14:textId="77777777" w:rsidR="001B1E35" w:rsidRPr="001B1E35" w:rsidRDefault="001B1E35" w:rsidP="001B1E35">
            <w:pPr>
              <w:jc w:val="center"/>
              <w:rPr>
                <w:rFonts w:ascii="Times New Roman" w:eastAsia="Calibri" w:hAnsi="Times New Roman" w:cs="Times New Roman"/>
                <w:b/>
                <w:sz w:val="24"/>
              </w:rPr>
            </w:pPr>
            <w:r w:rsidRPr="001B1E35">
              <w:rPr>
                <w:rFonts w:ascii="Times New Roman" w:eastAsia="Calibri" w:hAnsi="Times New Roman" w:cs="Times New Roman"/>
                <w:b/>
                <w:sz w:val="24"/>
              </w:rPr>
              <w:t>Наименование составных частей дисциплины</w:t>
            </w:r>
          </w:p>
        </w:tc>
        <w:tc>
          <w:tcPr>
            <w:tcW w:w="579" w:type="pct"/>
            <w:vAlign w:val="center"/>
          </w:tcPr>
          <w:p w14:paraId="3B6E32A9" w14:textId="77777777" w:rsidR="001B1E35" w:rsidRPr="001B1E35" w:rsidRDefault="001B1E35" w:rsidP="001B1E35">
            <w:pPr>
              <w:jc w:val="center"/>
              <w:rPr>
                <w:rFonts w:ascii="Times New Roman" w:eastAsia="Calibri" w:hAnsi="Times New Roman" w:cs="Times New Roman"/>
                <w:b/>
                <w:iCs/>
                <w:sz w:val="24"/>
              </w:rPr>
            </w:pPr>
            <w:r w:rsidRPr="001B1E35">
              <w:rPr>
                <w:rFonts w:ascii="Times New Roman" w:eastAsia="Calibri" w:hAnsi="Times New Roman" w:cs="Times New Roman"/>
                <w:b/>
                <w:iCs/>
                <w:sz w:val="24"/>
              </w:rPr>
              <w:t>Объем в часах</w:t>
            </w:r>
          </w:p>
        </w:tc>
        <w:tc>
          <w:tcPr>
            <w:tcW w:w="1162" w:type="pct"/>
          </w:tcPr>
          <w:p w14:paraId="0D9A49AD" w14:textId="77777777" w:rsidR="001B1E35" w:rsidRPr="001B1E35" w:rsidRDefault="001B1E35" w:rsidP="001B1E35">
            <w:pPr>
              <w:jc w:val="center"/>
              <w:rPr>
                <w:rFonts w:ascii="Times New Roman" w:eastAsia="Calibri" w:hAnsi="Times New Roman" w:cs="Times New Roman"/>
                <w:b/>
                <w:iCs/>
                <w:sz w:val="24"/>
              </w:rPr>
            </w:pPr>
            <w:r w:rsidRPr="001B1E35">
              <w:rPr>
                <w:rFonts w:ascii="Times New Roman" w:eastAsia="Calibri" w:hAnsi="Times New Roman" w:cs="Times New Roman"/>
                <w:b/>
                <w:sz w:val="24"/>
              </w:rPr>
              <w:t>В т.ч. в форме практ. подготовки</w:t>
            </w:r>
          </w:p>
        </w:tc>
      </w:tr>
      <w:tr w:rsidR="001B1E35" w:rsidRPr="001B1E35" w14:paraId="23C9797D" w14:textId="77777777" w:rsidTr="00AD5821">
        <w:trPr>
          <w:trHeight w:val="23"/>
        </w:trPr>
        <w:tc>
          <w:tcPr>
            <w:tcW w:w="3258" w:type="pct"/>
            <w:vAlign w:val="center"/>
          </w:tcPr>
          <w:p w14:paraId="406578C6" w14:textId="582C86D2" w:rsidR="001B1E35" w:rsidRPr="001B1E35" w:rsidRDefault="001B1E35" w:rsidP="001B1E35">
            <w:pPr>
              <w:jc w:val="both"/>
              <w:rPr>
                <w:rFonts w:ascii="Times New Roman" w:eastAsia="Calibri" w:hAnsi="Times New Roman" w:cs="Times New Roman"/>
                <w:bCs/>
                <w:sz w:val="24"/>
                <w:szCs w:val="24"/>
              </w:rPr>
            </w:pPr>
            <w:r w:rsidRPr="001B1E35">
              <w:rPr>
                <w:rFonts w:ascii="Times New Roman" w:eastAsia="Calibri" w:hAnsi="Times New Roman" w:cs="Times New Roman"/>
                <w:bCs/>
                <w:sz w:val="24"/>
                <w:szCs w:val="24"/>
              </w:rPr>
              <w:t>Учебные занятия</w:t>
            </w:r>
            <w:r w:rsidR="00C54EAE">
              <w:rPr>
                <w:rFonts w:ascii="Times New Roman" w:eastAsia="Calibri" w:hAnsi="Times New Roman" w:cs="Times New Roman"/>
                <w:bCs/>
                <w:sz w:val="24"/>
                <w:szCs w:val="24"/>
              </w:rPr>
              <w:t>, из них:</w:t>
            </w:r>
          </w:p>
        </w:tc>
        <w:tc>
          <w:tcPr>
            <w:tcW w:w="579" w:type="pct"/>
            <w:vAlign w:val="center"/>
          </w:tcPr>
          <w:p w14:paraId="0FD71B13" w14:textId="77777777" w:rsidR="001B1E35" w:rsidRPr="001B1E35" w:rsidRDefault="001B1E35" w:rsidP="001B1E35">
            <w:pPr>
              <w:jc w:val="center"/>
              <w:rPr>
                <w:rFonts w:ascii="Times New Roman" w:eastAsia="Calibri" w:hAnsi="Times New Roman" w:cs="Times New Roman"/>
                <w:bCs/>
                <w:sz w:val="24"/>
                <w:szCs w:val="24"/>
              </w:rPr>
            </w:pPr>
            <w:r w:rsidRPr="001B1E35">
              <w:rPr>
                <w:rFonts w:ascii="Times New Roman" w:eastAsia="Calibri" w:hAnsi="Times New Roman" w:cs="Times New Roman"/>
                <w:bCs/>
                <w:sz w:val="24"/>
                <w:szCs w:val="24"/>
              </w:rPr>
              <w:t>68</w:t>
            </w:r>
          </w:p>
        </w:tc>
        <w:tc>
          <w:tcPr>
            <w:tcW w:w="1162" w:type="pct"/>
            <w:vAlign w:val="center"/>
          </w:tcPr>
          <w:p w14:paraId="4A3664E5" w14:textId="77777777" w:rsidR="001B1E35" w:rsidRPr="001B1E35" w:rsidRDefault="001B1E35" w:rsidP="001B1E35">
            <w:pPr>
              <w:jc w:val="center"/>
              <w:rPr>
                <w:rFonts w:ascii="Times New Roman" w:eastAsia="Calibri" w:hAnsi="Times New Roman" w:cs="Times New Roman"/>
                <w:bCs/>
                <w:sz w:val="24"/>
                <w:szCs w:val="24"/>
              </w:rPr>
            </w:pPr>
            <w:r w:rsidRPr="001B1E35">
              <w:rPr>
                <w:rFonts w:ascii="Times New Roman" w:eastAsia="Calibri" w:hAnsi="Times New Roman" w:cs="Times New Roman"/>
                <w:bCs/>
                <w:sz w:val="24"/>
                <w:szCs w:val="24"/>
              </w:rPr>
              <w:t>32</w:t>
            </w:r>
          </w:p>
        </w:tc>
      </w:tr>
      <w:tr w:rsidR="001B1E35" w:rsidRPr="001B1E35" w14:paraId="247311EE" w14:textId="77777777" w:rsidTr="00AD5821">
        <w:trPr>
          <w:trHeight w:val="23"/>
        </w:trPr>
        <w:tc>
          <w:tcPr>
            <w:tcW w:w="3258" w:type="pct"/>
            <w:vAlign w:val="center"/>
          </w:tcPr>
          <w:p w14:paraId="03467127" w14:textId="77777777" w:rsidR="001B1E35" w:rsidRPr="001B1E35" w:rsidRDefault="001B1E35" w:rsidP="001B1E35">
            <w:pPr>
              <w:jc w:val="both"/>
              <w:rPr>
                <w:rFonts w:ascii="Times New Roman" w:eastAsia="Calibri" w:hAnsi="Times New Roman" w:cs="Times New Roman"/>
                <w:bCs/>
                <w:iCs/>
                <w:sz w:val="24"/>
                <w:szCs w:val="24"/>
              </w:rPr>
            </w:pPr>
            <w:r w:rsidRPr="001B1E35">
              <w:rPr>
                <w:rFonts w:ascii="Times New Roman" w:eastAsia="Calibri" w:hAnsi="Times New Roman" w:cs="Times New Roman"/>
                <w:bCs/>
                <w:iCs/>
                <w:sz w:val="24"/>
                <w:szCs w:val="24"/>
              </w:rPr>
              <w:t>теоретические занятия</w:t>
            </w:r>
          </w:p>
        </w:tc>
        <w:tc>
          <w:tcPr>
            <w:tcW w:w="579" w:type="pct"/>
            <w:vAlign w:val="center"/>
          </w:tcPr>
          <w:p w14:paraId="406F963F" w14:textId="77777777" w:rsidR="001B1E35" w:rsidRPr="001B1E35" w:rsidRDefault="001B1E35" w:rsidP="001B1E35">
            <w:pPr>
              <w:jc w:val="center"/>
              <w:rPr>
                <w:rFonts w:ascii="Times New Roman" w:eastAsia="Calibri" w:hAnsi="Times New Roman" w:cs="Times New Roman"/>
                <w:bCs/>
                <w:sz w:val="24"/>
                <w:szCs w:val="24"/>
              </w:rPr>
            </w:pPr>
            <w:r w:rsidRPr="001B1E35">
              <w:rPr>
                <w:rFonts w:ascii="Times New Roman" w:eastAsia="Calibri" w:hAnsi="Times New Roman" w:cs="Times New Roman"/>
                <w:bCs/>
                <w:sz w:val="24"/>
                <w:szCs w:val="24"/>
              </w:rPr>
              <w:t>36</w:t>
            </w:r>
          </w:p>
        </w:tc>
        <w:tc>
          <w:tcPr>
            <w:tcW w:w="1162" w:type="pct"/>
            <w:vAlign w:val="center"/>
          </w:tcPr>
          <w:p w14:paraId="13E3C7C2" w14:textId="77777777" w:rsidR="001B1E35" w:rsidRPr="001B1E35" w:rsidRDefault="001B1E35" w:rsidP="001B1E35">
            <w:pPr>
              <w:jc w:val="center"/>
              <w:rPr>
                <w:rFonts w:ascii="Times New Roman" w:eastAsia="Calibri" w:hAnsi="Times New Roman" w:cs="Times New Roman"/>
                <w:bCs/>
                <w:sz w:val="24"/>
                <w:szCs w:val="24"/>
              </w:rPr>
            </w:pPr>
            <w:r w:rsidRPr="001B1E35">
              <w:rPr>
                <w:rFonts w:ascii="Times New Roman" w:eastAsia="Calibri" w:hAnsi="Times New Roman" w:cs="Times New Roman"/>
                <w:bCs/>
                <w:sz w:val="24"/>
                <w:szCs w:val="24"/>
              </w:rPr>
              <w:t>-</w:t>
            </w:r>
          </w:p>
        </w:tc>
      </w:tr>
      <w:tr w:rsidR="001B1E35" w:rsidRPr="001B1E35" w14:paraId="7CC80183" w14:textId="77777777" w:rsidTr="00AD5821">
        <w:trPr>
          <w:trHeight w:val="23"/>
        </w:trPr>
        <w:tc>
          <w:tcPr>
            <w:tcW w:w="3258" w:type="pct"/>
            <w:vAlign w:val="center"/>
          </w:tcPr>
          <w:p w14:paraId="6D8390A1" w14:textId="77777777" w:rsidR="001B1E35" w:rsidRPr="001B1E35" w:rsidRDefault="001B1E35" w:rsidP="001B1E35">
            <w:pPr>
              <w:jc w:val="both"/>
              <w:rPr>
                <w:rFonts w:ascii="Times New Roman" w:eastAsia="Calibri" w:hAnsi="Times New Roman" w:cs="Times New Roman"/>
                <w:bCs/>
                <w:iCs/>
                <w:sz w:val="24"/>
                <w:szCs w:val="24"/>
              </w:rPr>
            </w:pPr>
            <w:r w:rsidRPr="001B1E35">
              <w:rPr>
                <w:rFonts w:ascii="Times New Roman" w:eastAsia="Calibri" w:hAnsi="Times New Roman" w:cs="Times New Roman"/>
                <w:bCs/>
                <w:iCs/>
                <w:sz w:val="24"/>
                <w:szCs w:val="24"/>
              </w:rPr>
              <w:t>практические занятия</w:t>
            </w:r>
          </w:p>
        </w:tc>
        <w:tc>
          <w:tcPr>
            <w:tcW w:w="579" w:type="pct"/>
            <w:vAlign w:val="center"/>
          </w:tcPr>
          <w:p w14:paraId="6B506107" w14:textId="77777777" w:rsidR="001B1E35" w:rsidRPr="001B1E35" w:rsidRDefault="001B1E35" w:rsidP="001B1E35">
            <w:pPr>
              <w:jc w:val="center"/>
              <w:rPr>
                <w:rFonts w:ascii="Times New Roman" w:eastAsia="Calibri" w:hAnsi="Times New Roman" w:cs="Times New Roman"/>
                <w:bCs/>
                <w:sz w:val="24"/>
                <w:szCs w:val="24"/>
              </w:rPr>
            </w:pPr>
            <w:r w:rsidRPr="001B1E35">
              <w:rPr>
                <w:rFonts w:ascii="Times New Roman" w:eastAsia="Calibri" w:hAnsi="Times New Roman" w:cs="Times New Roman"/>
                <w:bCs/>
                <w:sz w:val="24"/>
                <w:szCs w:val="24"/>
              </w:rPr>
              <w:t>32</w:t>
            </w:r>
          </w:p>
        </w:tc>
        <w:tc>
          <w:tcPr>
            <w:tcW w:w="1162" w:type="pct"/>
            <w:vAlign w:val="center"/>
          </w:tcPr>
          <w:p w14:paraId="05A74328" w14:textId="77777777" w:rsidR="001B1E35" w:rsidRPr="001B1E35" w:rsidRDefault="001B1E35" w:rsidP="001B1E35">
            <w:pPr>
              <w:jc w:val="center"/>
              <w:rPr>
                <w:rFonts w:ascii="Times New Roman" w:eastAsia="Calibri" w:hAnsi="Times New Roman" w:cs="Times New Roman"/>
                <w:bCs/>
                <w:sz w:val="24"/>
                <w:szCs w:val="24"/>
              </w:rPr>
            </w:pPr>
            <w:r w:rsidRPr="001B1E35">
              <w:rPr>
                <w:rFonts w:ascii="Times New Roman" w:eastAsia="Calibri" w:hAnsi="Times New Roman" w:cs="Times New Roman"/>
                <w:bCs/>
                <w:sz w:val="24"/>
                <w:szCs w:val="24"/>
              </w:rPr>
              <w:t>32</w:t>
            </w:r>
          </w:p>
        </w:tc>
      </w:tr>
      <w:tr w:rsidR="001B1E35" w:rsidRPr="001B1E35" w14:paraId="123C2A37" w14:textId="77777777" w:rsidTr="00AD5821">
        <w:trPr>
          <w:trHeight w:val="23"/>
        </w:trPr>
        <w:tc>
          <w:tcPr>
            <w:tcW w:w="3258" w:type="pct"/>
            <w:vAlign w:val="center"/>
          </w:tcPr>
          <w:p w14:paraId="1FEEF055" w14:textId="77777777" w:rsidR="001B1E35" w:rsidRPr="001B1E35" w:rsidRDefault="001B1E35" w:rsidP="001B1E35">
            <w:pPr>
              <w:jc w:val="both"/>
              <w:rPr>
                <w:rFonts w:ascii="Times New Roman" w:eastAsia="Calibri" w:hAnsi="Times New Roman" w:cs="Times New Roman"/>
                <w:bCs/>
                <w:sz w:val="24"/>
                <w:szCs w:val="24"/>
              </w:rPr>
            </w:pPr>
            <w:r w:rsidRPr="001B1E35">
              <w:rPr>
                <w:rFonts w:ascii="Times New Roman" w:eastAsia="Calibri" w:hAnsi="Times New Roman" w:cs="Times New Roman"/>
                <w:bCs/>
                <w:sz w:val="24"/>
                <w:szCs w:val="24"/>
              </w:rPr>
              <w:t>Самостоятельная работа</w:t>
            </w:r>
          </w:p>
        </w:tc>
        <w:tc>
          <w:tcPr>
            <w:tcW w:w="579" w:type="pct"/>
            <w:vAlign w:val="center"/>
          </w:tcPr>
          <w:p w14:paraId="2C86BC87" w14:textId="77777777" w:rsidR="001B1E35" w:rsidRPr="001B1E35" w:rsidRDefault="001B1E35" w:rsidP="001B1E35">
            <w:pPr>
              <w:jc w:val="center"/>
              <w:rPr>
                <w:rFonts w:ascii="Times New Roman" w:eastAsia="Calibri" w:hAnsi="Times New Roman" w:cs="Times New Roman"/>
                <w:bCs/>
                <w:sz w:val="24"/>
                <w:szCs w:val="24"/>
              </w:rPr>
            </w:pPr>
            <w:r w:rsidRPr="001B1E35">
              <w:rPr>
                <w:rFonts w:ascii="Times New Roman" w:eastAsia="Calibri" w:hAnsi="Times New Roman" w:cs="Times New Roman"/>
                <w:bCs/>
                <w:sz w:val="24"/>
                <w:szCs w:val="24"/>
              </w:rPr>
              <w:t>6</w:t>
            </w:r>
          </w:p>
        </w:tc>
        <w:tc>
          <w:tcPr>
            <w:tcW w:w="1162" w:type="pct"/>
            <w:vAlign w:val="center"/>
          </w:tcPr>
          <w:p w14:paraId="47FB641B" w14:textId="77777777" w:rsidR="001B1E35" w:rsidRPr="001B1E35" w:rsidRDefault="001B1E35" w:rsidP="001B1E35">
            <w:pPr>
              <w:jc w:val="center"/>
              <w:rPr>
                <w:rFonts w:ascii="Times New Roman" w:eastAsia="Calibri" w:hAnsi="Times New Roman" w:cs="Times New Roman"/>
                <w:bCs/>
                <w:sz w:val="24"/>
                <w:szCs w:val="24"/>
              </w:rPr>
            </w:pPr>
            <w:r w:rsidRPr="001B1E35">
              <w:rPr>
                <w:rFonts w:ascii="Times New Roman" w:eastAsia="Calibri" w:hAnsi="Times New Roman" w:cs="Times New Roman"/>
                <w:bCs/>
                <w:sz w:val="24"/>
                <w:szCs w:val="24"/>
              </w:rPr>
              <w:t>-</w:t>
            </w:r>
          </w:p>
        </w:tc>
      </w:tr>
      <w:tr w:rsidR="001B1E35" w:rsidRPr="001B1E35" w14:paraId="0103DB36" w14:textId="77777777" w:rsidTr="00AD5821">
        <w:trPr>
          <w:trHeight w:val="23"/>
        </w:trPr>
        <w:tc>
          <w:tcPr>
            <w:tcW w:w="3258" w:type="pct"/>
            <w:vAlign w:val="center"/>
          </w:tcPr>
          <w:p w14:paraId="292C419F" w14:textId="77777777" w:rsidR="001B1E35" w:rsidRPr="001B1E35" w:rsidRDefault="001B1E35" w:rsidP="001B1E35">
            <w:pPr>
              <w:jc w:val="both"/>
              <w:rPr>
                <w:rFonts w:ascii="Times New Roman" w:eastAsia="Calibri" w:hAnsi="Times New Roman" w:cs="Times New Roman"/>
                <w:bCs/>
                <w:sz w:val="24"/>
                <w:szCs w:val="24"/>
              </w:rPr>
            </w:pPr>
            <w:r w:rsidRPr="001B1E35">
              <w:rPr>
                <w:rFonts w:ascii="Times New Roman" w:eastAsia="Calibri" w:hAnsi="Times New Roman" w:cs="Times New Roman"/>
                <w:bCs/>
                <w:sz w:val="24"/>
                <w:szCs w:val="24"/>
              </w:rPr>
              <w:t xml:space="preserve">Промежуточная аттестация в </w:t>
            </w:r>
            <w:r w:rsidRPr="001B1E35">
              <w:rPr>
                <w:rFonts w:ascii="Times New Roman" w:eastAsia="Calibri" w:hAnsi="Times New Roman" w:cs="Times New Roman"/>
                <w:bCs/>
                <w:iCs/>
                <w:sz w:val="24"/>
                <w:szCs w:val="24"/>
              </w:rPr>
              <w:t>форме диф.зачета</w:t>
            </w:r>
          </w:p>
        </w:tc>
        <w:tc>
          <w:tcPr>
            <w:tcW w:w="579" w:type="pct"/>
            <w:vAlign w:val="center"/>
          </w:tcPr>
          <w:p w14:paraId="21DE28BC" w14:textId="77777777" w:rsidR="001B1E35" w:rsidRPr="001B1E35" w:rsidRDefault="001B1E35" w:rsidP="001B1E35">
            <w:pPr>
              <w:jc w:val="center"/>
              <w:rPr>
                <w:rFonts w:ascii="Times New Roman" w:eastAsia="Calibri" w:hAnsi="Times New Roman" w:cs="Times New Roman"/>
                <w:bCs/>
                <w:sz w:val="24"/>
                <w:szCs w:val="24"/>
              </w:rPr>
            </w:pPr>
            <w:r w:rsidRPr="001B1E35">
              <w:rPr>
                <w:rFonts w:ascii="Times New Roman" w:eastAsia="Calibri" w:hAnsi="Times New Roman" w:cs="Times New Roman"/>
                <w:bCs/>
                <w:sz w:val="24"/>
                <w:szCs w:val="24"/>
              </w:rPr>
              <w:t>2</w:t>
            </w:r>
          </w:p>
        </w:tc>
        <w:tc>
          <w:tcPr>
            <w:tcW w:w="1162" w:type="pct"/>
            <w:vAlign w:val="center"/>
          </w:tcPr>
          <w:p w14:paraId="62CD8212" w14:textId="77777777" w:rsidR="001B1E35" w:rsidRPr="001B1E35" w:rsidRDefault="001B1E35" w:rsidP="001B1E35">
            <w:pPr>
              <w:jc w:val="center"/>
              <w:rPr>
                <w:rFonts w:ascii="Times New Roman" w:eastAsia="Calibri" w:hAnsi="Times New Roman" w:cs="Times New Roman"/>
                <w:bCs/>
                <w:sz w:val="24"/>
                <w:szCs w:val="24"/>
              </w:rPr>
            </w:pPr>
            <w:r w:rsidRPr="001B1E35">
              <w:rPr>
                <w:rFonts w:ascii="Times New Roman" w:eastAsia="Calibri" w:hAnsi="Times New Roman" w:cs="Times New Roman"/>
                <w:bCs/>
                <w:sz w:val="24"/>
                <w:szCs w:val="24"/>
              </w:rPr>
              <w:t>-</w:t>
            </w:r>
          </w:p>
        </w:tc>
      </w:tr>
      <w:tr w:rsidR="001B1E35" w:rsidRPr="001B1E35" w14:paraId="423D679E" w14:textId="77777777" w:rsidTr="00AD5821">
        <w:trPr>
          <w:trHeight w:val="23"/>
        </w:trPr>
        <w:tc>
          <w:tcPr>
            <w:tcW w:w="3258" w:type="pct"/>
            <w:vAlign w:val="center"/>
          </w:tcPr>
          <w:p w14:paraId="0BFD64F6" w14:textId="77777777" w:rsidR="001B1E35" w:rsidRPr="001B1E35" w:rsidRDefault="001B1E35" w:rsidP="001B1E35">
            <w:pPr>
              <w:jc w:val="both"/>
              <w:rPr>
                <w:rFonts w:ascii="Times New Roman" w:eastAsia="Calibri" w:hAnsi="Times New Roman" w:cs="Times New Roman"/>
                <w:bCs/>
                <w:sz w:val="24"/>
                <w:szCs w:val="24"/>
              </w:rPr>
            </w:pPr>
            <w:r w:rsidRPr="001B1E35">
              <w:rPr>
                <w:rFonts w:ascii="Times New Roman" w:eastAsia="Calibri" w:hAnsi="Times New Roman" w:cs="Times New Roman"/>
                <w:bCs/>
                <w:sz w:val="24"/>
                <w:szCs w:val="24"/>
              </w:rPr>
              <w:t>Всего</w:t>
            </w:r>
          </w:p>
        </w:tc>
        <w:tc>
          <w:tcPr>
            <w:tcW w:w="579" w:type="pct"/>
            <w:vAlign w:val="center"/>
          </w:tcPr>
          <w:p w14:paraId="1316E9A4" w14:textId="77777777" w:rsidR="001B1E35" w:rsidRPr="001B1E35" w:rsidRDefault="001B1E35" w:rsidP="001B1E35">
            <w:pPr>
              <w:jc w:val="center"/>
              <w:rPr>
                <w:rFonts w:ascii="Times New Roman" w:eastAsia="Calibri" w:hAnsi="Times New Roman" w:cs="Times New Roman"/>
                <w:b/>
                <w:sz w:val="24"/>
                <w:szCs w:val="24"/>
              </w:rPr>
            </w:pPr>
            <w:r w:rsidRPr="001B1E35">
              <w:rPr>
                <w:rFonts w:ascii="Times New Roman" w:eastAsia="Calibri" w:hAnsi="Times New Roman" w:cs="Times New Roman"/>
                <w:b/>
                <w:sz w:val="24"/>
                <w:szCs w:val="24"/>
              </w:rPr>
              <w:t>76</w:t>
            </w:r>
          </w:p>
        </w:tc>
        <w:tc>
          <w:tcPr>
            <w:tcW w:w="1162" w:type="pct"/>
            <w:vAlign w:val="center"/>
          </w:tcPr>
          <w:p w14:paraId="710E075D" w14:textId="77777777" w:rsidR="001B1E35" w:rsidRPr="001B1E35" w:rsidRDefault="001B1E35" w:rsidP="001B1E35">
            <w:pPr>
              <w:jc w:val="center"/>
              <w:rPr>
                <w:rFonts w:ascii="Times New Roman" w:eastAsia="Calibri" w:hAnsi="Times New Roman" w:cs="Times New Roman"/>
                <w:b/>
                <w:sz w:val="24"/>
                <w:szCs w:val="24"/>
              </w:rPr>
            </w:pPr>
            <w:r w:rsidRPr="001B1E35">
              <w:rPr>
                <w:rFonts w:ascii="Times New Roman" w:eastAsia="Calibri" w:hAnsi="Times New Roman" w:cs="Times New Roman"/>
                <w:b/>
                <w:sz w:val="24"/>
                <w:szCs w:val="24"/>
              </w:rPr>
              <w:t>32</w:t>
            </w:r>
          </w:p>
        </w:tc>
      </w:tr>
    </w:tbl>
    <w:p w14:paraId="48BCFF20" w14:textId="77777777" w:rsidR="001B1E35" w:rsidRPr="001B1E35" w:rsidRDefault="001B1E35" w:rsidP="001B1E35">
      <w:pPr>
        <w:rPr>
          <w:rFonts w:ascii="Times New Roman" w:eastAsia="Calibri" w:hAnsi="Times New Roman" w:cs="Times New Roman"/>
          <w:b/>
          <w:bCs/>
          <w:sz w:val="24"/>
          <w:szCs w:val="24"/>
          <w:lang w:eastAsia="ru-RU"/>
        </w:rPr>
        <w:sectPr w:rsidR="001B1E35" w:rsidRPr="001B1E35" w:rsidSect="00AD5821">
          <w:headerReference w:type="even" r:id="rId129"/>
          <w:pgSz w:w="11906" w:h="16838"/>
          <w:pgMar w:top="1134" w:right="849" w:bottom="1134" w:left="1701" w:header="709" w:footer="709" w:gutter="0"/>
          <w:cols w:space="708"/>
          <w:docGrid w:linePitch="360"/>
        </w:sectPr>
      </w:pPr>
    </w:p>
    <w:p w14:paraId="15944997" w14:textId="77777777" w:rsidR="001B1E35" w:rsidRPr="001B1E35" w:rsidRDefault="001B1E35" w:rsidP="001B1E35">
      <w:pPr>
        <w:spacing w:after="120" w:line="276" w:lineRule="auto"/>
        <w:ind w:firstLine="709"/>
        <w:outlineLvl w:val="1"/>
        <w:rPr>
          <w:rFonts w:ascii="Times New Roman" w:eastAsia="Calibri" w:hAnsi="Times New Roman" w:cs="Times New Roman"/>
          <w:b/>
          <w:bCs/>
          <w:sz w:val="24"/>
          <w:szCs w:val="24"/>
          <w:lang w:eastAsia="ru-RU"/>
        </w:rPr>
      </w:pPr>
      <w:r w:rsidRPr="001B1E35">
        <w:rPr>
          <w:rFonts w:ascii="Times New Roman" w:eastAsia="Calibri" w:hAnsi="Times New Roman" w:cs="Times New Roman"/>
          <w:b/>
          <w:bCs/>
          <w:sz w:val="24"/>
          <w:szCs w:val="24"/>
          <w:lang w:eastAsia="ru-RU"/>
        </w:rPr>
        <w:lastRenderedPageBreak/>
        <w:t>2.2. Содержание дисциплины</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gridCol w:w="2694"/>
        <w:gridCol w:w="2409"/>
      </w:tblGrid>
      <w:tr w:rsidR="001B1E35" w:rsidRPr="001B1E35" w14:paraId="72BA5AC4" w14:textId="77777777" w:rsidTr="00AD5821">
        <w:trPr>
          <w:trHeight w:val="903"/>
        </w:trPr>
        <w:tc>
          <w:tcPr>
            <w:tcW w:w="2972" w:type="dxa"/>
            <w:vAlign w:val="center"/>
          </w:tcPr>
          <w:p w14:paraId="74D7ECF6" w14:textId="77777777" w:rsidR="001B1E35" w:rsidRPr="001B1E35" w:rsidRDefault="001B1E35" w:rsidP="001B1E35">
            <w:pPr>
              <w:spacing w:line="276" w:lineRule="auto"/>
              <w:jc w:val="center"/>
              <w:rPr>
                <w:rFonts w:ascii="Times New Roman" w:eastAsia="Calibri" w:hAnsi="Times New Roman" w:cs="Times New Roman"/>
                <w:b/>
                <w:lang w:eastAsia="ru-RU"/>
              </w:rPr>
            </w:pPr>
            <w:r w:rsidRPr="001B1E35">
              <w:rPr>
                <w:rFonts w:ascii="Times New Roman" w:eastAsia="Calibri" w:hAnsi="Times New Roman" w:cs="Times New Roman"/>
                <w:b/>
                <w:bCs/>
                <w:lang w:eastAsia="ru-RU"/>
              </w:rPr>
              <w:t>Наименование разделов и тем</w:t>
            </w:r>
          </w:p>
        </w:tc>
        <w:tc>
          <w:tcPr>
            <w:tcW w:w="6662" w:type="dxa"/>
            <w:vAlign w:val="center"/>
          </w:tcPr>
          <w:p w14:paraId="1AAA81AC" w14:textId="77777777" w:rsidR="001B1E35" w:rsidRPr="001B1E35" w:rsidRDefault="001B1E35" w:rsidP="001B1E35">
            <w:pPr>
              <w:suppressAutoHyphens/>
              <w:jc w:val="center"/>
              <w:rPr>
                <w:rFonts w:ascii="Times New Roman" w:eastAsia="Calibri" w:hAnsi="Times New Roman" w:cs="Times New Roman"/>
                <w:b/>
                <w:lang w:eastAsia="ru-RU"/>
              </w:rPr>
            </w:pPr>
            <w:r w:rsidRPr="001B1E35">
              <w:rPr>
                <w:rFonts w:ascii="Times New Roman" w:eastAsia="Calibri" w:hAnsi="Times New Roman" w:cs="Times New Roman"/>
                <w:b/>
                <w:bCs/>
                <w:lang w:eastAsia="ru-RU"/>
              </w:rPr>
              <w:t>Содержание учебного материала, практических и лабораторных занятий</w:t>
            </w:r>
          </w:p>
        </w:tc>
        <w:tc>
          <w:tcPr>
            <w:tcW w:w="2694" w:type="dxa"/>
          </w:tcPr>
          <w:p w14:paraId="1A3D50F8" w14:textId="77777777" w:rsidR="001B1E35" w:rsidRPr="001B1E35" w:rsidRDefault="001B1E35" w:rsidP="001B1E35">
            <w:pPr>
              <w:suppressAutoHyphens/>
              <w:jc w:val="center"/>
              <w:rPr>
                <w:rFonts w:ascii="Times New Roman" w:eastAsia="Calibri" w:hAnsi="Times New Roman" w:cs="Times New Roman"/>
                <w:b/>
                <w:bCs/>
                <w:lang w:eastAsia="ru-RU"/>
              </w:rPr>
            </w:pPr>
            <w:r w:rsidRPr="001B1E35">
              <w:rPr>
                <w:rFonts w:ascii="Times New Roman" w:eastAsia="Calibri" w:hAnsi="Times New Roman" w:cs="Times New Roman"/>
                <w:b/>
                <w:bCs/>
                <w:sz w:val="24"/>
                <w:szCs w:val="24"/>
              </w:rPr>
              <w:t xml:space="preserve">Объем, ак. ч. / </w:t>
            </w:r>
            <w:r w:rsidRPr="001B1E35">
              <w:rPr>
                <w:rFonts w:ascii="Times New Roman" w:eastAsia="Calibri" w:hAnsi="Times New Roman" w:cs="Times New Roman"/>
                <w:b/>
                <w:bCs/>
                <w:sz w:val="24"/>
                <w:szCs w:val="24"/>
              </w:rPr>
              <w:br/>
              <w:t xml:space="preserve">в том числе </w:t>
            </w:r>
            <w:r w:rsidRPr="001B1E35">
              <w:rPr>
                <w:rFonts w:ascii="Times New Roman" w:eastAsia="Calibri" w:hAnsi="Times New Roman" w:cs="Times New Roman"/>
                <w:b/>
                <w:bCs/>
                <w:sz w:val="24"/>
                <w:szCs w:val="24"/>
              </w:rPr>
              <w:br/>
              <w:t xml:space="preserve">в форме практической подготовки, </w:t>
            </w:r>
            <w:r w:rsidRPr="001B1E35">
              <w:rPr>
                <w:rFonts w:ascii="Times New Roman" w:eastAsia="Calibri" w:hAnsi="Times New Roman" w:cs="Times New Roman"/>
                <w:b/>
                <w:bCs/>
                <w:sz w:val="24"/>
                <w:szCs w:val="24"/>
              </w:rPr>
              <w:br/>
              <w:t>ак. ч.</w:t>
            </w:r>
          </w:p>
        </w:tc>
        <w:tc>
          <w:tcPr>
            <w:tcW w:w="2409" w:type="dxa"/>
          </w:tcPr>
          <w:p w14:paraId="3D57F763" w14:textId="77777777" w:rsidR="001B1E35" w:rsidRPr="001B1E35" w:rsidRDefault="001B1E35" w:rsidP="001B1E35">
            <w:pPr>
              <w:suppressAutoHyphens/>
              <w:jc w:val="center"/>
              <w:rPr>
                <w:rFonts w:ascii="Times New Roman" w:eastAsia="Calibri" w:hAnsi="Times New Roman" w:cs="Times New Roman"/>
                <w:b/>
                <w:bCs/>
                <w:lang w:eastAsia="ru-RU"/>
              </w:rPr>
            </w:pPr>
            <w:r w:rsidRPr="001B1E35">
              <w:rPr>
                <w:rFonts w:ascii="Times New Roman" w:eastAsia="Calibri" w:hAnsi="Times New Roman" w:cs="Times New Roman"/>
                <w:b/>
                <w:bCs/>
                <w:sz w:val="24"/>
                <w:szCs w:val="24"/>
              </w:rPr>
              <w:t>Коды компетенций, формированию которых способствует элемент программы</w:t>
            </w:r>
          </w:p>
        </w:tc>
      </w:tr>
      <w:tr w:rsidR="001B1E35" w:rsidRPr="001B1E35" w14:paraId="492E99A1" w14:textId="77777777" w:rsidTr="00AD5821">
        <w:tc>
          <w:tcPr>
            <w:tcW w:w="2972" w:type="dxa"/>
          </w:tcPr>
          <w:p w14:paraId="72390E2E" w14:textId="77777777" w:rsidR="001B1E35" w:rsidRPr="001B1E35" w:rsidRDefault="001B1E35" w:rsidP="001B1E35">
            <w:pPr>
              <w:jc w:val="center"/>
              <w:rPr>
                <w:rFonts w:ascii="Times New Roman" w:eastAsia="Calibri" w:hAnsi="Times New Roman" w:cs="Times New Roman"/>
                <w:i/>
                <w:lang w:eastAsia="ru-RU"/>
              </w:rPr>
            </w:pPr>
            <w:r w:rsidRPr="001B1E35">
              <w:rPr>
                <w:rFonts w:ascii="Times New Roman" w:eastAsia="Calibri" w:hAnsi="Times New Roman" w:cs="Times New Roman"/>
                <w:i/>
                <w:lang w:eastAsia="ru-RU"/>
              </w:rPr>
              <w:t>1</w:t>
            </w:r>
          </w:p>
        </w:tc>
        <w:tc>
          <w:tcPr>
            <w:tcW w:w="6662" w:type="dxa"/>
          </w:tcPr>
          <w:p w14:paraId="11E1FA04" w14:textId="77777777" w:rsidR="001B1E35" w:rsidRPr="001B1E35" w:rsidRDefault="001B1E35" w:rsidP="001B1E35">
            <w:pPr>
              <w:jc w:val="center"/>
              <w:rPr>
                <w:rFonts w:ascii="Times New Roman" w:eastAsia="Calibri" w:hAnsi="Times New Roman" w:cs="Times New Roman"/>
                <w:i/>
                <w:lang w:eastAsia="ru-RU"/>
              </w:rPr>
            </w:pPr>
            <w:r w:rsidRPr="001B1E35">
              <w:rPr>
                <w:rFonts w:ascii="Times New Roman" w:eastAsia="Calibri" w:hAnsi="Times New Roman" w:cs="Times New Roman"/>
                <w:i/>
                <w:lang w:eastAsia="ru-RU"/>
              </w:rPr>
              <w:t>2</w:t>
            </w:r>
          </w:p>
        </w:tc>
        <w:tc>
          <w:tcPr>
            <w:tcW w:w="2694" w:type="dxa"/>
          </w:tcPr>
          <w:p w14:paraId="2541364F" w14:textId="77777777" w:rsidR="001B1E35" w:rsidRPr="001B1E35" w:rsidRDefault="001B1E35" w:rsidP="001B1E35">
            <w:pPr>
              <w:jc w:val="center"/>
              <w:rPr>
                <w:rFonts w:ascii="Times New Roman" w:eastAsia="Calibri" w:hAnsi="Times New Roman" w:cs="Times New Roman"/>
                <w:bCs/>
                <w:lang w:eastAsia="ru-RU"/>
              </w:rPr>
            </w:pPr>
            <w:r w:rsidRPr="001B1E35">
              <w:rPr>
                <w:rFonts w:ascii="Times New Roman" w:eastAsia="Calibri" w:hAnsi="Times New Roman" w:cs="Times New Roman"/>
                <w:bCs/>
                <w:lang w:eastAsia="ru-RU"/>
              </w:rPr>
              <w:t>3</w:t>
            </w:r>
          </w:p>
        </w:tc>
        <w:tc>
          <w:tcPr>
            <w:tcW w:w="2409" w:type="dxa"/>
          </w:tcPr>
          <w:p w14:paraId="51CD39C8" w14:textId="77777777" w:rsidR="001B1E35" w:rsidRPr="001B1E35" w:rsidRDefault="001B1E35" w:rsidP="001B1E35">
            <w:pPr>
              <w:jc w:val="center"/>
              <w:rPr>
                <w:rFonts w:ascii="Times New Roman" w:eastAsia="Calibri" w:hAnsi="Times New Roman" w:cs="Times New Roman"/>
                <w:bCs/>
                <w:lang w:eastAsia="ru-RU"/>
              </w:rPr>
            </w:pPr>
            <w:r w:rsidRPr="001B1E35">
              <w:rPr>
                <w:rFonts w:ascii="Times New Roman" w:eastAsia="Calibri" w:hAnsi="Times New Roman" w:cs="Times New Roman"/>
                <w:bCs/>
                <w:lang w:eastAsia="ru-RU"/>
              </w:rPr>
              <w:t>4</w:t>
            </w:r>
          </w:p>
        </w:tc>
      </w:tr>
      <w:tr w:rsidR="001B1E35" w:rsidRPr="001B1E35" w14:paraId="2467E10B" w14:textId="77777777" w:rsidTr="00AD5821">
        <w:tc>
          <w:tcPr>
            <w:tcW w:w="2972" w:type="dxa"/>
            <w:vMerge w:val="restart"/>
          </w:tcPr>
          <w:p w14:paraId="1BC88584" w14:textId="77777777" w:rsidR="001B1E35" w:rsidRPr="001B1E35" w:rsidRDefault="001B1E35" w:rsidP="001B1E35">
            <w:pPr>
              <w:snapToGrid w:val="0"/>
              <w:rPr>
                <w:rFonts w:ascii="Times New Roman" w:eastAsia="Calibri" w:hAnsi="Times New Roman" w:cs="Times New Roman"/>
                <w:b/>
                <w:lang w:eastAsia="ar-SA"/>
              </w:rPr>
            </w:pPr>
            <w:r w:rsidRPr="001B1E35">
              <w:rPr>
                <w:rFonts w:ascii="Times New Roman" w:eastAsia="Calibri" w:hAnsi="Times New Roman" w:cs="Times New Roman"/>
                <w:b/>
                <w:lang w:eastAsia="ar-SA"/>
              </w:rPr>
              <w:t>Тема 1</w:t>
            </w:r>
          </w:p>
          <w:p w14:paraId="76B6CC20" w14:textId="77777777" w:rsidR="001B1E35" w:rsidRPr="001B1E35" w:rsidRDefault="001B1E35" w:rsidP="001B1E35">
            <w:pPr>
              <w:rPr>
                <w:rFonts w:ascii="Times New Roman" w:eastAsia="Calibri" w:hAnsi="Times New Roman" w:cs="Times New Roman"/>
                <w:b/>
                <w:bCs/>
                <w:lang w:eastAsia="ru-RU"/>
              </w:rPr>
            </w:pPr>
            <w:r w:rsidRPr="001B1E35">
              <w:rPr>
                <w:rFonts w:ascii="Times New Roman" w:eastAsia="Calibri" w:hAnsi="Times New Roman" w:cs="Times New Roman"/>
                <w:b/>
                <w:bCs/>
                <w:iCs/>
                <w:lang w:eastAsia="ar-SA"/>
              </w:rPr>
              <w:t>Организация безопасной эксплуатации электроустановок</w:t>
            </w:r>
          </w:p>
        </w:tc>
        <w:tc>
          <w:tcPr>
            <w:tcW w:w="6662" w:type="dxa"/>
          </w:tcPr>
          <w:p w14:paraId="5DC1EA26" w14:textId="77777777" w:rsidR="001B1E35" w:rsidRPr="001B1E35" w:rsidRDefault="001B1E35" w:rsidP="001B1E35">
            <w:pPr>
              <w:rPr>
                <w:rFonts w:ascii="Times New Roman" w:eastAsia="Calibri" w:hAnsi="Times New Roman" w:cs="Times New Roman"/>
                <w:b/>
                <w:lang w:eastAsia="ru-RU"/>
              </w:rPr>
            </w:pPr>
            <w:r w:rsidRPr="001B1E35">
              <w:rPr>
                <w:rFonts w:ascii="Times New Roman" w:eastAsia="Calibri" w:hAnsi="Times New Roman" w:cs="Times New Roman"/>
                <w:b/>
                <w:bCs/>
                <w:lang w:eastAsia="ru-RU"/>
              </w:rPr>
              <w:t xml:space="preserve">Содержание </w:t>
            </w:r>
          </w:p>
        </w:tc>
        <w:tc>
          <w:tcPr>
            <w:tcW w:w="2694" w:type="dxa"/>
          </w:tcPr>
          <w:p w14:paraId="73409DD3" w14:textId="77777777" w:rsidR="001B1E35" w:rsidRPr="001B1E35" w:rsidRDefault="001B1E35" w:rsidP="001B1E35">
            <w:pPr>
              <w:jc w:val="center"/>
              <w:rPr>
                <w:rFonts w:ascii="Times New Roman" w:eastAsia="Calibri" w:hAnsi="Times New Roman" w:cs="Times New Roman"/>
                <w:b/>
                <w:bCs/>
                <w:lang w:eastAsia="ru-RU"/>
              </w:rPr>
            </w:pPr>
            <w:r w:rsidRPr="001B1E35">
              <w:rPr>
                <w:rFonts w:ascii="Times New Roman" w:eastAsia="Calibri" w:hAnsi="Times New Roman" w:cs="Times New Roman"/>
                <w:b/>
                <w:bCs/>
                <w:lang w:eastAsia="ru-RU"/>
              </w:rPr>
              <w:t>16</w:t>
            </w:r>
            <w:r w:rsidRPr="001B1E35">
              <w:rPr>
                <w:rFonts w:ascii="Times New Roman" w:eastAsia="Calibri" w:hAnsi="Times New Roman" w:cs="Times New Roman"/>
                <w:b/>
                <w:bCs/>
                <w:sz w:val="24"/>
                <w:szCs w:val="24"/>
              </w:rPr>
              <w:t>/</w:t>
            </w:r>
            <w:r w:rsidRPr="001B1E35">
              <w:rPr>
                <w:rFonts w:ascii="Times New Roman" w:eastAsia="Calibri" w:hAnsi="Times New Roman" w:cs="Times New Roman"/>
                <w:b/>
                <w:bCs/>
              </w:rPr>
              <w:t>8</w:t>
            </w:r>
          </w:p>
        </w:tc>
        <w:tc>
          <w:tcPr>
            <w:tcW w:w="2409" w:type="dxa"/>
            <w:vMerge w:val="restart"/>
          </w:tcPr>
          <w:p w14:paraId="10F3A8AF" w14:textId="77777777" w:rsidR="001B1E35" w:rsidRPr="001B1E35" w:rsidRDefault="001B1E35" w:rsidP="001B1E35">
            <w:pPr>
              <w:rPr>
                <w:rFonts w:ascii="Times New Roman" w:eastAsia="Calibri" w:hAnsi="Times New Roman" w:cs="Times New Roman"/>
                <w:sz w:val="24"/>
                <w:szCs w:val="24"/>
              </w:rPr>
            </w:pPr>
            <w:r w:rsidRPr="001B1E35">
              <w:rPr>
                <w:rFonts w:ascii="Times New Roman" w:eastAsia="Calibri" w:hAnsi="Times New Roman" w:cs="Times New Roman"/>
                <w:sz w:val="24"/>
                <w:szCs w:val="24"/>
              </w:rPr>
              <w:t>ОК 1, ,ОК 5,</w:t>
            </w:r>
          </w:p>
          <w:p w14:paraId="6E9AECF5" w14:textId="77777777" w:rsidR="001B1E35" w:rsidRPr="001B1E35" w:rsidRDefault="001B1E35" w:rsidP="001B1E35">
            <w:pPr>
              <w:rPr>
                <w:rFonts w:ascii="Times New Roman" w:eastAsia="Calibri" w:hAnsi="Times New Roman" w:cs="Times New Roman"/>
                <w:sz w:val="24"/>
                <w:szCs w:val="24"/>
              </w:rPr>
            </w:pPr>
            <w:r w:rsidRPr="001B1E35">
              <w:rPr>
                <w:rFonts w:ascii="Times New Roman" w:eastAsia="Calibri" w:hAnsi="Times New Roman" w:cs="Times New Roman"/>
                <w:sz w:val="24"/>
                <w:szCs w:val="24"/>
              </w:rPr>
              <w:t xml:space="preserve"> ОК 9, ПК 1.1, ПК 1.2, ,ПК 3.1, ПК 3.2 </w:t>
            </w:r>
          </w:p>
          <w:p w14:paraId="4881535D" w14:textId="77777777" w:rsidR="001B1E35" w:rsidRPr="001B1E35" w:rsidRDefault="001B1E35" w:rsidP="001B1E35">
            <w:pPr>
              <w:rPr>
                <w:rFonts w:ascii="Times New Roman" w:eastAsia="Calibri" w:hAnsi="Times New Roman" w:cs="Times New Roman"/>
                <w:b/>
                <w:bCs/>
                <w:lang w:eastAsia="ru-RU"/>
              </w:rPr>
            </w:pPr>
            <w:r w:rsidRPr="001B1E35">
              <w:rPr>
                <w:rFonts w:ascii="Times New Roman" w:eastAsia="Calibri" w:hAnsi="Times New Roman" w:cs="Times New Roman"/>
                <w:sz w:val="24"/>
                <w:szCs w:val="24"/>
              </w:rPr>
              <w:t>ПК4.1, ПК 4.2, ПК 4. 3</w:t>
            </w:r>
          </w:p>
        </w:tc>
      </w:tr>
      <w:tr w:rsidR="001B1E35" w:rsidRPr="001B1E35" w14:paraId="4295631A" w14:textId="77777777" w:rsidTr="00AD5821">
        <w:trPr>
          <w:trHeight w:val="396"/>
        </w:trPr>
        <w:tc>
          <w:tcPr>
            <w:tcW w:w="2972" w:type="dxa"/>
            <w:vMerge/>
          </w:tcPr>
          <w:p w14:paraId="403116B2" w14:textId="77777777" w:rsidR="001B1E35" w:rsidRPr="001B1E35" w:rsidRDefault="001B1E35" w:rsidP="001B1E35">
            <w:pPr>
              <w:rPr>
                <w:rFonts w:ascii="Times New Roman" w:eastAsia="Calibri" w:hAnsi="Times New Roman" w:cs="Times New Roman"/>
                <w:b/>
                <w:bCs/>
                <w:lang w:eastAsia="ru-RU"/>
              </w:rPr>
            </w:pPr>
          </w:p>
        </w:tc>
        <w:tc>
          <w:tcPr>
            <w:tcW w:w="6662" w:type="dxa"/>
          </w:tcPr>
          <w:p w14:paraId="3640913E" w14:textId="77777777" w:rsidR="001B1E35" w:rsidRPr="001B1E35" w:rsidRDefault="001B1E35" w:rsidP="001B1E35">
            <w:pPr>
              <w:suppressAutoHyphens/>
              <w:jc w:val="both"/>
              <w:rPr>
                <w:rFonts w:ascii="Times New Roman" w:eastAsia="Calibri" w:hAnsi="Times New Roman" w:cs="Times New Roman"/>
                <w:lang w:eastAsia="ru-RU"/>
              </w:rPr>
            </w:pPr>
            <w:r w:rsidRPr="001B1E35">
              <w:rPr>
                <w:rFonts w:ascii="Times New Roman" w:eastAsia="Calibri" w:hAnsi="Times New Roman" w:cs="Times New Roman"/>
                <w:bCs/>
                <w:iCs/>
                <w:lang w:eastAsia="ar-SA"/>
              </w:rPr>
              <w:t>Организация технического обслуживания и ремонта электроустановок промышленных предприятий</w:t>
            </w:r>
          </w:p>
        </w:tc>
        <w:tc>
          <w:tcPr>
            <w:tcW w:w="2694" w:type="dxa"/>
            <w:vMerge w:val="restart"/>
          </w:tcPr>
          <w:p w14:paraId="6610C48C" w14:textId="77777777" w:rsidR="001B1E35" w:rsidRPr="001B1E35" w:rsidRDefault="001B1E35" w:rsidP="001B1E35">
            <w:pPr>
              <w:suppressAutoHyphens/>
              <w:jc w:val="center"/>
              <w:rPr>
                <w:rFonts w:ascii="Times New Roman" w:eastAsia="Calibri" w:hAnsi="Times New Roman" w:cs="Times New Roman"/>
                <w:lang w:eastAsia="ru-RU"/>
              </w:rPr>
            </w:pPr>
          </w:p>
          <w:p w14:paraId="2C512493" w14:textId="77777777" w:rsidR="001B1E35" w:rsidRPr="001B1E35" w:rsidRDefault="001B1E35" w:rsidP="001B1E35">
            <w:pPr>
              <w:suppressAutoHyphens/>
              <w:jc w:val="center"/>
              <w:rPr>
                <w:rFonts w:ascii="Times New Roman" w:eastAsia="Calibri" w:hAnsi="Times New Roman" w:cs="Times New Roman"/>
                <w:lang w:eastAsia="ru-RU"/>
              </w:rPr>
            </w:pPr>
          </w:p>
          <w:p w14:paraId="3FF4DC97" w14:textId="77777777" w:rsidR="001B1E35" w:rsidRPr="001B1E35" w:rsidRDefault="001B1E35" w:rsidP="001B1E35">
            <w:pPr>
              <w:suppressAutoHyphens/>
              <w:jc w:val="center"/>
              <w:rPr>
                <w:rFonts w:ascii="Times New Roman" w:eastAsia="Calibri" w:hAnsi="Times New Roman" w:cs="Times New Roman"/>
                <w:lang w:eastAsia="ru-RU"/>
              </w:rPr>
            </w:pPr>
          </w:p>
          <w:p w14:paraId="2FBF67BF" w14:textId="77777777" w:rsidR="001B1E35" w:rsidRPr="001B1E35" w:rsidRDefault="001B1E35" w:rsidP="001B1E35">
            <w:pPr>
              <w:suppressAutoHyphens/>
              <w:jc w:val="center"/>
              <w:rPr>
                <w:rFonts w:ascii="Times New Roman" w:eastAsia="Calibri" w:hAnsi="Times New Roman" w:cs="Times New Roman"/>
                <w:lang w:eastAsia="ru-RU"/>
              </w:rPr>
            </w:pPr>
            <w:r w:rsidRPr="001B1E35">
              <w:rPr>
                <w:rFonts w:ascii="Times New Roman" w:eastAsia="Calibri" w:hAnsi="Times New Roman" w:cs="Times New Roman"/>
                <w:lang w:eastAsia="ru-RU"/>
              </w:rPr>
              <w:t>8</w:t>
            </w:r>
          </w:p>
        </w:tc>
        <w:tc>
          <w:tcPr>
            <w:tcW w:w="2409" w:type="dxa"/>
            <w:vMerge/>
          </w:tcPr>
          <w:p w14:paraId="5CFBCA86" w14:textId="77777777" w:rsidR="001B1E35" w:rsidRPr="001B1E35" w:rsidRDefault="001B1E35" w:rsidP="001B1E35">
            <w:pPr>
              <w:suppressAutoHyphens/>
              <w:jc w:val="both"/>
              <w:rPr>
                <w:rFonts w:ascii="Times New Roman" w:eastAsia="Calibri" w:hAnsi="Times New Roman" w:cs="Times New Roman"/>
                <w:lang w:eastAsia="ru-RU"/>
              </w:rPr>
            </w:pPr>
          </w:p>
        </w:tc>
      </w:tr>
      <w:tr w:rsidR="001B1E35" w:rsidRPr="001B1E35" w14:paraId="397666D2" w14:textId="77777777" w:rsidTr="00AD5821">
        <w:trPr>
          <w:trHeight w:val="20"/>
        </w:trPr>
        <w:tc>
          <w:tcPr>
            <w:tcW w:w="2972" w:type="dxa"/>
            <w:vMerge/>
          </w:tcPr>
          <w:p w14:paraId="7807AFEA" w14:textId="77777777" w:rsidR="001B1E35" w:rsidRPr="001B1E35" w:rsidRDefault="001B1E35" w:rsidP="001B1E35">
            <w:pPr>
              <w:rPr>
                <w:rFonts w:ascii="Times New Roman" w:eastAsia="Calibri" w:hAnsi="Times New Roman" w:cs="Times New Roman"/>
                <w:b/>
                <w:bCs/>
                <w:lang w:eastAsia="ru-RU"/>
              </w:rPr>
            </w:pPr>
          </w:p>
        </w:tc>
        <w:tc>
          <w:tcPr>
            <w:tcW w:w="6662" w:type="dxa"/>
          </w:tcPr>
          <w:p w14:paraId="59F48B2F" w14:textId="77777777" w:rsidR="001B1E35" w:rsidRPr="001B1E35" w:rsidRDefault="001B1E35" w:rsidP="001B1E35">
            <w:pPr>
              <w:suppressAutoHyphens/>
              <w:jc w:val="both"/>
              <w:rPr>
                <w:rFonts w:ascii="Times New Roman" w:eastAsia="Calibri" w:hAnsi="Times New Roman" w:cs="Times New Roman"/>
                <w:b/>
                <w:lang w:eastAsia="ru-RU"/>
              </w:rPr>
            </w:pPr>
            <w:r w:rsidRPr="001B1E35">
              <w:rPr>
                <w:rFonts w:ascii="Times New Roman" w:eastAsia="Calibri" w:hAnsi="Times New Roman" w:cs="Times New Roman"/>
                <w:lang w:eastAsia="ar-SA"/>
              </w:rPr>
              <w:t>Организация электроремонтных цехов</w:t>
            </w:r>
          </w:p>
        </w:tc>
        <w:tc>
          <w:tcPr>
            <w:tcW w:w="2694" w:type="dxa"/>
            <w:vMerge/>
          </w:tcPr>
          <w:p w14:paraId="158C6890" w14:textId="77777777" w:rsidR="001B1E35" w:rsidRPr="001B1E35" w:rsidRDefault="001B1E35" w:rsidP="001B1E35">
            <w:pPr>
              <w:suppressAutoHyphens/>
              <w:jc w:val="both"/>
              <w:rPr>
                <w:rFonts w:ascii="Times New Roman" w:eastAsia="Calibri" w:hAnsi="Times New Roman" w:cs="Times New Roman"/>
                <w:b/>
                <w:bCs/>
                <w:lang w:eastAsia="ru-RU"/>
              </w:rPr>
            </w:pPr>
          </w:p>
        </w:tc>
        <w:tc>
          <w:tcPr>
            <w:tcW w:w="2409" w:type="dxa"/>
            <w:vMerge/>
          </w:tcPr>
          <w:p w14:paraId="469411A9" w14:textId="77777777" w:rsidR="001B1E35" w:rsidRPr="001B1E35" w:rsidRDefault="001B1E35" w:rsidP="001B1E35">
            <w:pPr>
              <w:suppressAutoHyphens/>
              <w:jc w:val="both"/>
              <w:rPr>
                <w:rFonts w:ascii="Times New Roman" w:eastAsia="Calibri" w:hAnsi="Times New Roman" w:cs="Times New Roman"/>
                <w:b/>
                <w:bCs/>
                <w:lang w:eastAsia="ru-RU"/>
              </w:rPr>
            </w:pPr>
          </w:p>
        </w:tc>
      </w:tr>
      <w:tr w:rsidR="001B1E35" w:rsidRPr="001B1E35" w14:paraId="0E1576D6" w14:textId="77777777" w:rsidTr="00AD5821">
        <w:trPr>
          <w:trHeight w:val="204"/>
        </w:trPr>
        <w:tc>
          <w:tcPr>
            <w:tcW w:w="2972" w:type="dxa"/>
            <w:vMerge/>
          </w:tcPr>
          <w:p w14:paraId="0E536BBF" w14:textId="77777777" w:rsidR="001B1E35" w:rsidRPr="001B1E35" w:rsidRDefault="001B1E35" w:rsidP="001B1E35">
            <w:pPr>
              <w:rPr>
                <w:rFonts w:ascii="Times New Roman" w:eastAsia="Calibri" w:hAnsi="Times New Roman" w:cs="Times New Roman"/>
                <w:b/>
                <w:bCs/>
                <w:lang w:eastAsia="ru-RU"/>
              </w:rPr>
            </w:pPr>
          </w:p>
        </w:tc>
        <w:tc>
          <w:tcPr>
            <w:tcW w:w="6662" w:type="dxa"/>
          </w:tcPr>
          <w:p w14:paraId="31592F9E" w14:textId="77777777" w:rsidR="001B1E35" w:rsidRPr="001B1E35" w:rsidRDefault="001B1E35" w:rsidP="001B1E35">
            <w:pPr>
              <w:suppressAutoHyphens/>
              <w:jc w:val="both"/>
              <w:rPr>
                <w:rFonts w:ascii="Times New Roman" w:eastAsia="Calibri" w:hAnsi="Times New Roman" w:cs="Times New Roman"/>
                <w:iCs/>
                <w:lang w:eastAsia="ru-RU"/>
              </w:rPr>
            </w:pPr>
            <w:r w:rsidRPr="001B1E35">
              <w:rPr>
                <w:rFonts w:ascii="Times New Roman" w:eastAsia="Calibri" w:hAnsi="Times New Roman" w:cs="Times New Roman"/>
                <w:lang w:eastAsia="ar-SA"/>
              </w:rPr>
              <w:t>Оборудование электроремонтных цехов</w:t>
            </w:r>
          </w:p>
        </w:tc>
        <w:tc>
          <w:tcPr>
            <w:tcW w:w="2694" w:type="dxa"/>
            <w:vMerge/>
          </w:tcPr>
          <w:p w14:paraId="458480D6" w14:textId="77777777" w:rsidR="001B1E35" w:rsidRPr="001B1E35" w:rsidRDefault="001B1E35" w:rsidP="001B1E35">
            <w:pPr>
              <w:suppressAutoHyphens/>
              <w:jc w:val="both"/>
              <w:rPr>
                <w:rFonts w:ascii="Times New Roman" w:eastAsia="Calibri" w:hAnsi="Times New Roman" w:cs="Times New Roman"/>
                <w:lang w:eastAsia="ru-RU"/>
              </w:rPr>
            </w:pPr>
          </w:p>
        </w:tc>
        <w:tc>
          <w:tcPr>
            <w:tcW w:w="2409" w:type="dxa"/>
            <w:vMerge/>
          </w:tcPr>
          <w:p w14:paraId="074F73AD" w14:textId="77777777" w:rsidR="001B1E35" w:rsidRPr="001B1E35" w:rsidRDefault="001B1E35" w:rsidP="001B1E35">
            <w:pPr>
              <w:suppressAutoHyphens/>
              <w:jc w:val="both"/>
              <w:rPr>
                <w:rFonts w:ascii="Times New Roman" w:eastAsia="Calibri" w:hAnsi="Times New Roman" w:cs="Times New Roman"/>
                <w:lang w:eastAsia="ru-RU"/>
              </w:rPr>
            </w:pPr>
          </w:p>
        </w:tc>
      </w:tr>
      <w:tr w:rsidR="001B1E35" w:rsidRPr="001B1E35" w14:paraId="7727AA7A" w14:textId="77777777" w:rsidTr="00AD5821">
        <w:trPr>
          <w:trHeight w:val="73"/>
        </w:trPr>
        <w:tc>
          <w:tcPr>
            <w:tcW w:w="2972" w:type="dxa"/>
            <w:vMerge/>
          </w:tcPr>
          <w:p w14:paraId="687CB20D" w14:textId="77777777" w:rsidR="001B1E35" w:rsidRPr="001B1E35" w:rsidRDefault="001B1E35" w:rsidP="001B1E35">
            <w:pPr>
              <w:rPr>
                <w:rFonts w:ascii="Times New Roman" w:eastAsia="Calibri" w:hAnsi="Times New Roman" w:cs="Times New Roman"/>
                <w:b/>
                <w:bCs/>
                <w:lang w:eastAsia="ru-RU"/>
              </w:rPr>
            </w:pPr>
          </w:p>
        </w:tc>
        <w:tc>
          <w:tcPr>
            <w:tcW w:w="6662" w:type="dxa"/>
          </w:tcPr>
          <w:p w14:paraId="12C7936A" w14:textId="77777777" w:rsidR="001B1E35" w:rsidRPr="001B1E35" w:rsidRDefault="001B1E35" w:rsidP="001B1E35">
            <w:pPr>
              <w:suppressAutoHyphens/>
              <w:rPr>
                <w:rFonts w:ascii="Times New Roman" w:eastAsia="Calibri" w:hAnsi="Times New Roman" w:cs="Times New Roman"/>
                <w:lang w:eastAsia="ru-RU"/>
              </w:rPr>
            </w:pPr>
            <w:r w:rsidRPr="001B1E35">
              <w:rPr>
                <w:rFonts w:ascii="Times New Roman" w:eastAsia="Calibri" w:hAnsi="Times New Roman" w:cs="Times New Roman"/>
                <w:lang w:eastAsia="ar-SA"/>
              </w:rPr>
              <w:t>Требования безопасности при организации электроремонтных цехов.</w:t>
            </w:r>
          </w:p>
        </w:tc>
        <w:tc>
          <w:tcPr>
            <w:tcW w:w="2694" w:type="dxa"/>
            <w:vMerge/>
          </w:tcPr>
          <w:p w14:paraId="0D6EF233" w14:textId="77777777" w:rsidR="001B1E35" w:rsidRPr="001B1E35" w:rsidRDefault="001B1E35" w:rsidP="001B1E35">
            <w:pPr>
              <w:suppressAutoHyphens/>
              <w:rPr>
                <w:rFonts w:ascii="Times New Roman" w:eastAsia="Calibri" w:hAnsi="Times New Roman" w:cs="Times New Roman"/>
                <w:lang w:eastAsia="ru-RU"/>
              </w:rPr>
            </w:pPr>
          </w:p>
        </w:tc>
        <w:tc>
          <w:tcPr>
            <w:tcW w:w="2409" w:type="dxa"/>
            <w:vMerge/>
          </w:tcPr>
          <w:p w14:paraId="744E33D7" w14:textId="77777777" w:rsidR="001B1E35" w:rsidRPr="001B1E35" w:rsidRDefault="001B1E35" w:rsidP="001B1E35">
            <w:pPr>
              <w:suppressAutoHyphens/>
              <w:rPr>
                <w:rFonts w:ascii="Times New Roman" w:eastAsia="Calibri" w:hAnsi="Times New Roman" w:cs="Times New Roman"/>
                <w:lang w:eastAsia="ru-RU"/>
              </w:rPr>
            </w:pPr>
          </w:p>
        </w:tc>
      </w:tr>
      <w:tr w:rsidR="001B1E35" w:rsidRPr="001B1E35" w14:paraId="5F3894CC" w14:textId="77777777" w:rsidTr="00AD5821">
        <w:trPr>
          <w:trHeight w:val="296"/>
        </w:trPr>
        <w:tc>
          <w:tcPr>
            <w:tcW w:w="2972" w:type="dxa"/>
            <w:vMerge/>
          </w:tcPr>
          <w:p w14:paraId="47C3EF66" w14:textId="77777777" w:rsidR="001B1E35" w:rsidRPr="001B1E35" w:rsidRDefault="001B1E35" w:rsidP="001B1E35">
            <w:pPr>
              <w:rPr>
                <w:rFonts w:ascii="Times New Roman" w:eastAsia="Calibri" w:hAnsi="Times New Roman" w:cs="Times New Roman"/>
                <w:b/>
                <w:bCs/>
                <w:lang w:eastAsia="ru-RU"/>
              </w:rPr>
            </w:pPr>
          </w:p>
        </w:tc>
        <w:tc>
          <w:tcPr>
            <w:tcW w:w="6662" w:type="dxa"/>
            <w:vAlign w:val="bottom"/>
          </w:tcPr>
          <w:p w14:paraId="42C3F73E" w14:textId="77777777" w:rsidR="001B1E35" w:rsidRPr="001B1E35" w:rsidRDefault="001B1E35" w:rsidP="001B1E35">
            <w:pPr>
              <w:rPr>
                <w:rFonts w:ascii="Times New Roman" w:eastAsia="Calibri" w:hAnsi="Times New Roman" w:cs="Times New Roman"/>
                <w:i/>
                <w:lang w:eastAsia="ru-RU"/>
              </w:rPr>
            </w:pPr>
            <w:r w:rsidRPr="001B1E35">
              <w:rPr>
                <w:rFonts w:ascii="Times New Roman" w:eastAsia="Calibri" w:hAnsi="Times New Roman" w:cs="Times New Roman"/>
                <w:b/>
                <w:bCs/>
                <w:lang w:eastAsia="ru-RU"/>
              </w:rPr>
              <w:t>В том числе практических и лабораторных занятий</w:t>
            </w:r>
          </w:p>
        </w:tc>
        <w:tc>
          <w:tcPr>
            <w:tcW w:w="2694" w:type="dxa"/>
          </w:tcPr>
          <w:p w14:paraId="72F0E188" w14:textId="77777777" w:rsidR="001B1E35" w:rsidRPr="001B1E35" w:rsidRDefault="001B1E35" w:rsidP="001B1E35">
            <w:pPr>
              <w:jc w:val="center"/>
              <w:rPr>
                <w:rFonts w:ascii="Times New Roman" w:eastAsia="Calibri" w:hAnsi="Times New Roman" w:cs="Times New Roman"/>
                <w:b/>
                <w:bCs/>
                <w:lang w:eastAsia="ru-RU"/>
              </w:rPr>
            </w:pPr>
            <w:r w:rsidRPr="001B1E35">
              <w:rPr>
                <w:rFonts w:ascii="Times New Roman" w:eastAsia="Calibri" w:hAnsi="Times New Roman" w:cs="Times New Roman"/>
                <w:b/>
                <w:bCs/>
                <w:lang w:eastAsia="ru-RU"/>
              </w:rPr>
              <w:t>8/8</w:t>
            </w:r>
          </w:p>
        </w:tc>
        <w:tc>
          <w:tcPr>
            <w:tcW w:w="2409" w:type="dxa"/>
            <w:vMerge/>
          </w:tcPr>
          <w:p w14:paraId="1E0920B5" w14:textId="77777777" w:rsidR="001B1E35" w:rsidRPr="001B1E35" w:rsidRDefault="001B1E35" w:rsidP="001B1E35">
            <w:pPr>
              <w:rPr>
                <w:rFonts w:ascii="Times New Roman" w:eastAsia="Calibri" w:hAnsi="Times New Roman" w:cs="Times New Roman"/>
                <w:b/>
                <w:bCs/>
                <w:lang w:eastAsia="ru-RU"/>
              </w:rPr>
            </w:pPr>
          </w:p>
        </w:tc>
      </w:tr>
      <w:tr w:rsidR="001B1E35" w:rsidRPr="001B1E35" w14:paraId="794D0CB5" w14:textId="77777777" w:rsidTr="00AD5821">
        <w:trPr>
          <w:trHeight w:val="285"/>
        </w:trPr>
        <w:tc>
          <w:tcPr>
            <w:tcW w:w="2972" w:type="dxa"/>
            <w:vMerge/>
          </w:tcPr>
          <w:p w14:paraId="18B1362C" w14:textId="77777777" w:rsidR="001B1E35" w:rsidRPr="001B1E35" w:rsidRDefault="001B1E35" w:rsidP="001B1E35">
            <w:pPr>
              <w:rPr>
                <w:rFonts w:ascii="Times New Roman" w:eastAsia="Calibri" w:hAnsi="Times New Roman" w:cs="Times New Roman"/>
                <w:b/>
                <w:bCs/>
                <w:lang w:eastAsia="ru-RU"/>
              </w:rPr>
            </w:pPr>
          </w:p>
        </w:tc>
        <w:tc>
          <w:tcPr>
            <w:tcW w:w="6662" w:type="dxa"/>
            <w:vAlign w:val="bottom"/>
          </w:tcPr>
          <w:p w14:paraId="6177E437" w14:textId="77777777" w:rsidR="001B1E35" w:rsidRPr="001B1E35" w:rsidRDefault="001B1E35" w:rsidP="001B1E35">
            <w:pPr>
              <w:rPr>
                <w:rFonts w:ascii="Times New Roman" w:eastAsia="Calibri" w:hAnsi="Times New Roman" w:cs="Times New Roman"/>
                <w:b/>
                <w:bCs/>
                <w:lang w:eastAsia="ru-RU"/>
              </w:rPr>
            </w:pPr>
            <w:r w:rsidRPr="001B1E35">
              <w:rPr>
                <w:rFonts w:ascii="Times New Roman" w:eastAsia="Calibri" w:hAnsi="Times New Roman" w:cs="Times New Roman"/>
                <w:color w:val="000000"/>
                <w:shd w:val="clear" w:color="auto" w:fill="FFFFFF"/>
              </w:rPr>
              <w:t>Изучение технической документации электрических подстанций</w:t>
            </w:r>
          </w:p>
        </w:tc>
        <w:tc>
          <w:tcPr>
            <w:tcW w:w="2694" w:type="dxa"/>
          </w:tcPr>
          <w:p w14:paraId="4F7AEE97" w14:textId="77777777" w:rsidR="001B1E35" w:rsidRPr="001B1E35" w:rsidRDefault="001B1E35" w:rsidP="001B1E35">
            <w:pPr>
              <w:jc w:val="center"/>
              <w:rPr>
                <w:rFonts w:ascii="Times New Roman" w:eastAsia="Calibri" w:hAnsi="Times New Roman" w:cs="Times New Roman"/>
                <w:b/>
                <w:bCs/>
                <w:lang w:eastAsia="ru-RU"/>
              </w:rPr>
            </w:pPr>
            <w:r w:rsidRPr="001B1E35">
              <w:rPr>
                <w:rFonts w:ascii="Times New Roman" w:eastAsia="Calibri" w:hAnsi="Times New Roman" w:cs="Times New Roman"/>
                <w:b/>
                <w:bCs/>
                <w:lang w:eastAsia="ru-RU"/>
              </w:rPr>
              <w:t>2</w:t>
            </w:r>
          </w:p>
        </w:tc>
        <w:tc>
          <w:tcPr>
            <w:tcW w:w="2409" w:type="dxa"/>
            <w:vMerge/>
          </w:tcPr>
          <w:p w14:paraId="3A20042D" w14:textId="77777777" w:rsidR="001B1E35" w:rsidRPr="001B1E35" w:rsidRDefault="001B1E35" w:rsidP="001B1E35">
            <w:pPr>
              <w:rPr>
                <w:rFonts w:ascii="Times New Roman" w:eastAsia="Calibri" w:hAnsi="Times New Roman" w:cs="Times New Roman"/>
                <w:b/>
                <w:bCs/>
                <w:lang w:eastAsia="ru-RU"/>
              </w:rPr>
            </w:pPr>
          </w:p>
        </w:tc>
      </w:tr>
      <w:tr w:rsidR="001B1E35" w:rsidRPr="001B1E35" w14:paraId="355BAD74" w14:textId="77777777" w:rsidTr="00AD5821">
        <w:trPr>
          <w:trHeight w:val="276"/>
        </w:trPr>
        <w:tc>
          <w:tcPr>
            <w:tcW w:w="2972" w:type="dxa"/>
            <w:vMerge/>
          </w:tcPr>
          <w:p w14:paraId="1BED7E35" w14:textId="77777777" w:rsidR="001B1E35" w:rsidRPr="001B1E35" w:rsidRDefault="001B1E35" w:rsidP="001B1E35">
            <w:pPr>
              <w:rPr>
                <w:rFonts w:ascii="Times New Roman" w:eastAsia="Calibri" w:hAnsi="Times New Roman" w:cs="Times New Roman"/>
                <w:b/>
                <w:bCs/>
                <w:lang w:eastAsia="ru-RU"/>
              </w:rPr>
            </w:pPr>
          </w:p>
        </w:tc>
        <w:tc>
          <w:tcPr>
            <w:tcW w:w="6662" w:type="dxa"/>
            <w:vAlign w:val="bottom"/>
          </w:tcPr>
          <w:p w14:paraId="010F73E0" w14:textId="77777777" w:rsidR="001B1E35" w:rsidRPr="001B1E35" w:rsidRDefault="001B1E35" w:rsidP="001B1E35">
            <w:pPr>
              <w:rPr>
                <w:rFonts w:ascii="Times New Roman" w:eastAsia="Calibri" w:hAnsi="Times New Roman" w:cs="Times New Roman"/>
                <w:b/>
                <w:bCs/>
                <w:lang w:eastAsia="ru-RU"/>
              </w:rPr>
            </w:pPr>
            <w:r w:rsidRPr="001B1E35">
              <w:rPr>
                <w:rFonts w:ascii="Times New Roman" w:eastAsia="Calibri" w:hAnsi="Times New Roman" w:cs="Times New Roman"/>
                <w:color w:val="000000"/>
                <w:shd w:val="clear" w:color="auto" w:fill="FFFFFF"/>
              </w:rPr>
              <w:t>Изучение мер безопасности при проведении измерений</w:t>
            </w:r>
          </w:p>
        </w:tc>
        <w:tc>
          <w:tcPr>
            <w:tcW w:w="2694" w:type="dxa"/>
          </w:tcPr>
          <w:p w14:paraId="48DD09D4" w14:textId="77777777" w:rsidR="001B1E35" w:rsidRPr="001B1E35" w:rsidRDefault="001B1E35" w:rsidP="001B1E35">
            <w:pPr>
              <w:jc w:val="center"/>
              <w:rPr>
                <w:rFonts w:ascii="Times New Roman" w:eastAsia="Calibri" w:hAnsi="Times New Roman" w:cs="Times New Roman"/>
                <w:b/>
                <w:bCs/>
                <w:lang w:eastAsia="ru-RU"/>
              </w:rPr>
            </w:pPr>
            <w:r w:rsidRPr="001B1E35">
              <w:rPr>
                <w:rFonts w:ascii="Times New Roman" w:eastAsia="Calibri" w:hAnsi="Times New Roman" w:cs="Times New Roman"/>
                <w:b/>
                <w:bCs/>
                <w:lang w:eastAsia="ru-RU"/>
              </w:rPr>
              <w:t>2</w:t>
            </w:r>
          </w:p>
        </w:tc>
        <w:tc>
          <w:tcPr>
            <w:tcW w:w="2409" w:type="dxa"/>
            <w:vMerge/>
          </w:tcPr>
          <w:p w14:paraId="62CEDF5C" w14:textId="77777777" w:rsidR="001B1E35" w:rsidRPr="001B1E35" w:rsidRDefault="001B1E35" w:rsidP="001B1E35">
            <w:pPr>
              <w:rPr>
                <w:rFonts w:ascii="Times New Roman" w:eastAsia="Calibri" w:hAnsi="Times New Roman" w:cs="Times New Roman"/>
                <w:b/>
                <w:bCs/>
                <w:lang w:eastAsia="ru-RU"/>
              </w:rPr>
            </w:pPr>
          </w:p>
        </w:tc>
      </w:tr>
      <w:tr w:rsidR="001B1E35" w:rsidRPr="001B1E35" w14:paraId="3C312C0D" w14:textId="77777777" w:rsidTr="00AD5821">
        <w:trPr>
          <w:trHeight w:val="266"/>
        </w:trPr>
        <w:tc>
          <w:tcPr>
            <w:tcW w:w="2972" w:type="dxa"/>
            <w:vMerge/>
          </w:tcPr>
          <w:p w14:paraId="191A1D99" w14:textId="77777777" w:rsidR="001B1E35" w:rsidRPr="001B1E35" w:rsidRDefault="001B1E35" w:rsidP="001B1E35">
            <w:pPr>
              <w:rPr>
                <w:rFonts w:ascii="Times New Roman" w:eastAsia="Calibri" w:hAnsi="Times New Roman" w:cs="Times New Roman"/>
                <w:b/>
                <w:bCs/>
                <w:lang w:eastAsia="ru-RU"/>
              </w:rPr>
            </w:pPr>
          </w:p>
        </w:tc>
        <w:tc>
          <w:tcPr>
            <w:tcW w:w="6662" w:type="dxa"/>
            <w:vAlign w:val="bottom"/>
          </w:tcPr>
          <w:p w14:paraId="19EE43FC" w14:textId="77777777" w:rsidR="001B1E35" w:rsidRPr="001B1E35" w:rsidRDefault="001B1E35" w:rsidP="001B1E35">
            <w:pPr>
              <w:rPr>
                <w:rFonts w:ascii="Times New Roman" w:eastAsia="Calibri" w:hAnsi="Times New Roman" w:cs="Times New Roman"/>
                <w:b/>
                <w:bCs/>
                <w:lang w:eastAsia="ru-RU"/>
              </w:rPr>
            </w:pPr>
            <w:r w:rsidRPr="001B1E35">
              <w:rPr>
                <w:rFonts w:ascii="Times New Roman" w:eastAsia="Calibri" w:hAnsi="Times New Roman" w:cs="Times New Roman"/>
              </w:rPr>
              <w:t>Категории помещений по взрывопожароопасности.</w:t>
            </w:r>
          </w:p>
        </w:tc>
        <w:tc>
          <w:tcPr>
            <w:tcW w:w="2694" w:type="dxa"/>
          </w:tcPr>
          <w:p w14:paraId="64B2E65F" w14:textId="77777777" w:rsidR="001B1E35" w:rsidRPr="001B1E35" w:rsidRDefault="001B1E35" w:rsidP="001B1E35">
            <w:pPr>
              <w:jc w:val="center"/>
              <w:rPr>
                <w:rFonts w:ascii="Times New Roman" w:eastAsia="Calibri" w:hAnsi="Times New Roman" w:cs="Times New Roman"/>
                <w:b/>
                <w:bCs/>
                <w:lang w:eastAsia="ru-RU"/>
              </w:rPr>
            </w:pPr>
            <w:r w:rsidRPr="001B1E35">
              <w:rPr>
                <w:rFonts w:ascii="Times New Roman" w:eastAsia="Calibri" w:hAnsi="Times New Roman" w:cs="Times New Roman"/>
                <w:b/>
                <w:bCs/>
                <w:lang w:eastAsia="ru-RU"/>
              </w:rPr>
              <w:t>2</w:t>
            </w:r>
          </w:p>
        </w:tc>
        <w:tc>
          <w:tcPr>
            <w:tcW w:w="2409" w:type="dxa"/>
            <w:vMerge/>
          </w:tcPr>
          <w:p w14:paraId="3E3CC3D2" w14:textId="77777777" w:rsidR="001B1E35" w:rsidRPr="001B1E35" w:rsidRDefault="001B1E35" w:rsidP="001B1E35">
            <w:pPr>
              <w:rPr>
                <w:rFonts w:ascii="Times New Roman" w:eastAsia="Calibri" w:hAnsi="Times New Roman" w:cs="Times New Roman"/>
                <w:b/>
                <w:bCs/>
                <w:lang w:eastAsia="ru-RU"/>
              </w:rPr>
            </w:pPr>
          </w:p>
        </w:tc>
      </w:tr>
      <w:tr w:rsidR="001B1E35" w:rsidRPr="001B1E35" w14:paraId="0E1575E9" w14:textId="77777777" w:rsidTr="00AD5821">
        <w:trPr>
          <w:trHeight w:val="361"/>
        </w:trPr>
        <w:tc>
          <w:tcPr>
            <w:tcW w:w="2972" w:type="dxa"/>
            <w:vMerge/>
          </w:tcPr>
          <w:p w14:paraId="4573C39E" w14:textId="77777777" w:rsidR="001B1E35" w:rsidRPr="001B1E35" w:rsidRDefault="001B1E35" w:rsidP="001B1E35">
            <w:pPr>
              <w:rPr>
                <w:rFonts w:ascii="Times New Roman" w:eastAsia="Calibri" w:hAnsi="Times New Roman" w:cs="Times New Roman"/>
                <w:b/>
                <w:bCs/>
                <w:lang w:eastAsia="ru-RU"/>
              </w:rPr>
            </w:pPr>
          </w:p>
        </w:tc>
        <w:tc>
          <w:tcPr>
            <w:tcW w:w="6662" w:type="dxa"/>
            <w:vAlign w:val="bottom"/>
          </w:tcPr>
          <w:p w14:paraId="05245686" w14:textId="77777777" w:rsidR="001B1E35" w:rsidRPr="001B1E35" w:rsidRDefault="001B1E35" w:rsidP="001B1E35">
            <w:pPr>
              <w:rPr>
                <w:rFonts w:ascii="Times New Roman" w:eastAsia="Calibri" w:hAnsi="Times New Roman" w:cs="Times New Roman"/>
                <w:b/>
                <w:bCs/>
                <w:lang w:eastAsia="ru-RU"/>
              </w:rPr>
            </w:pPr>
            <w:r w:rsidRPr="001B1E35">
              <w:rPr>
                <w:rFonts w:ascii="Times New Roman" w:eastAsia="Calibri" w:hAnsi="Times New Roman" w:cs="Times New Roman"/>
              </w:rPr>
              <w:t>Алгоритмы действий персонала при различных производственных ситуациях при техническом обслуживании и эксплуатации электроустановок</w:t>
            </w:r>
          </w:p>
        </w:tc>
        <w:tc>
          <w:tcPr>
            <w:tcW w:w="2694" w:type="dxa"/>
          </w:tcPr>
          <w:p w14:paraId="5E180927" w14:textId="77777777" w:rsidR="001B1E35" w:rsidRPr="001B1E35" w:rsidRDefault="001B1E35" w:rsidP="001B1E35">
            <w:pPr>
              <w:jc w:val="center"/>
              <w:rPr>
                <w:rFonts w:ascii="Times New Roman" w:eastAsia="Calibri" w:hAnsi="Times New Roman" w:cs="Times New Roman"/>
                <w:b/>
                <w:bCs/>
                <w:lang w:eastAsia="ru-RU"/>
              </w:rPr>
            </w:pPr>
            <w:r w:rsidRPr="001B1E35">
              <w:rPr>
                <w:rFonts w:ascii="Times New Roman" w:eastAsia="Calibri" w:hAnsi="Times New Roman" w:cs="Times New Roman"/>
                <w:b/>
                <w:bCs/>
                <w:lang w:eastAsia="ru-RU"/>
              </w:rPr>
              <w:t>2</w:t>
            </w:r>
          </w:p>
        </w:tc>
        <w:tc>
          <w:tcPr>
            <w:tcW w:w="2409" w:type="dxa"/>
            <w:vMerge/>
          </w:tcPr>
          <w:p w14:paraId="5B23F907" w14:textId="77777777" w:rsidR="001B1E35" w:rsidRPr="001B1E35" w:rsidRDefault="001B1E35" w:rsidP="001B1E35">
            <w:pPr>
              <w:rPr>
                <w:rFonts w:ascii="Times New Roman" w:eastAsia="Calibri" w:hAnsi="Times New Roman" w:cs="Times New Roman"/>
                <w:b/>
                <w:bCs/>
                <w:lang w:eastAsia="ru-RU"/>
              </w:rPr>
            </w:pPr>
          </w:p>
        </w:tc>
      </w:tr>
      <w:tr w:rsidR="001B1E35" w:rsidRPr="001B1E35" w14:paraId="221BB17E" w14:textId="77777777" w:rsidTr="00AD5821">
        <w:trPr>
          <w:trHeight w:val="172"/>
        </w:trPr>
        <w:tc>
          <w:tcPr>
            <w:tcW w:w="2972" w:type="dxa"/>
            <w:vMerge w:val="restart"/>
          </w:tcPr>
          <w:p w14:paraId="6859227D" w14:textId="77777777" w:rsidR="001B1E35" w:rsidRPr="001B1E35" w:rsidRDefault="001B1E35" w:rsidP="001B1E35">
            <w:pPr>
              <w:snapToGrid w:val="0"/>
              <w:rPr>
                <w:rFonts w:ascii="Times New Roman" w:eastAsia="Calibri" w:hAnsi="Times New Roman" w:cs="Times New Roman"/>
                <w:b/>
                <w:lang w:eastAsia="ar-SA"/>
              </w:rPr>
            </w:pPr>
            <w:r w:rsidRPr="001B1E35">
              <w:rPr>
                <w:rFonts w:ascii="Times New Roman" w:eastAsia="Calibri" w:hAnsi="Times New Roman" w:cs="Times New Roman"/>
                <w:b/>
                <w:lang w:eastAsia="ar-SA"/>
              </w:rPr>
              <w:t>Тема 2</w:t>
            </w:r>
          </w:p>
          <w:p w14:paraId="3E8D141D" w14:textId="77777777" w:rsidR="001B1E35" w:rsidRPr="001B1E35" w:rsidRDefault="001B1E35" w:rsidP="001B1E35">
            <w:pPr>
              <w:rPr>
                <w:rFonts w:ascii="Times New Roman" w:eastAsia="Calibri" w:hAnsi="Times New Roman" w:cs="Times New Roman"/>
                <w:b/>
                <w:bCs/>
                <w:lang w:eastAsia="ru-RU"/>
              </w:rPr>
            </w:pPr>
            <w:r w:rsidRPr="001B1E35">
              <w:rPr>
                <w:rFonts w:ascii="Times New Roman" w:eastAsia="Calibri" w:hAnsi="Times New Roman" w:cs="Times New Roman"/>
                <w:b/>
                <w:lang w:eastAsia="ar-SA"/>
              </w:rPr>
              <w:t>Опасность поражения человека электрическим током</w:t>
            </w:r>
          </w:p>
        </w:tc>
        <w:tc>
          <w:tcPr>
            <w:tcW w:w="6662" w:type="dxa"/>
            <w:vAlign w:val="bottom"/>
          </w:tcPr>
          <w:p w14:paraId="45497C4B" w14:textId="77777777" w:rsidR="001B1E35" w:rsidRPr="001B1E35" w:rsidRDefault="001B1E35" w:rsidP="001B1E35">
            <w:pPr>
              <w:rPr>
                <w:rFonts w:ascii="Times New Roman" w:eastAsia="Calibri" w:hAnsi="Times New Roman" w:cs="Times New Roman"/>
                <w:b/>
                <w:bCs/>
                <w:lang w:eastAsia="ru-RU"/>
              </w:rPr>
            </w:pPr>
            <w:r w:rsidRPr="001B1E35">
              <w:rPr>
                <w:rFonts w:ascii="Times New Roman" w:eastAsia="Calibri" w:hAnsi="Times New Roman" w:cs="Times New Roman"/>
                <w:b/>
                <w:bCs/>
                <w:lang w:eastAsia="ru-RU"/>
              </w:rPr>
              <w:t xml:space="preserve">Содержание </w:t>
            </w:r>
          </w:p>
        </w:tc>
        <w:tc>
          <w:tcPr>
            <w:tcW w:w="2694" w:type="dxa"/>
          </w:tcPr>
          <w:p w14:paraId="2F322855" w14:textId="77777777" w:rsidR="001B1E35" w:rsidRPr="001B1E35" w:rsidRDefault="001B1E35" w:rsidP="001B1E35">
            <w:pPr>
              <w:jc w:val="center"/>
              <w:rPr>
                <w:rFonts w:ascii="Times New Roman" w:eastAsia="Calibri" w:hAnsi="Times New Roman" w:cs="Times New Roman"/>
                <w:b/>
                <w:bCs/>
                <w:lang w:eastAsia="ru-RU"/>
              </w:rPr>
            </w:pPr>
            <w:r w:rsidRPr="001B1E35">
              <w:rPr>
                <w:rFonts w:ascii="Times New Roman" w:eastAsia="Calibri" w:hAnsi="Times New Roman" w:cs="Times New Roman"/>
                <w:b/>
                <w:bCs/>
                <w:lang w:eastAsia="ru-RU"/>
              </w:rPr>
              <w:t>18</w:t>
            </w:r>
            <w:r w:rsidRPr="001B1E35">
              <w:rPr>
                <w:rFonts w:ascii="Times New Roman" w:eastAsia="Calibri" w:hAnsi="Times New Roman" w:cs="Times New Roman"/>
                <w:b/>
                <w:bCs/>
                <w:sz w:val="24"/>
                <w:szCs w:val="24"/>
              </w:rPr>
              <w:t>/</w:t>
            </w:r>
            <w:r w:rsidRPr="001B1E35">
              <w:rPr>
                <w:rFonts w:ascii="Times New Roman" w:eastAsia="Calibri" w:hAnsi="Times New Roman" w:cs="Times New Roman"/>
                <w:b/>
                <w:bCs/>
              </w:rPr>
              <w:t>8</w:t>
            </w:r>
          </w:p>
        </w:tc>
        <w:tc>
          <w:tcPr>
            <w:tcW w:w="2409" w:type="dxa"/>
            <w:vMerge w:val="restart"/>
          </w:tcPr>
          <w:p w14:paraId="32420B9D" w14:textId="77777777" w:rsidR="001B1E35" w:rsidRPr="001B1E35" w:rsidRDefault="001B1E35" w:rsidP="001B1E35">
            <w:pPr>
              <w:rPr>
                <w:rFonts w:ascii="Times New Roman" w:eastAsia="Calibri" w:hAnsi="Times New Roman" w:cs="Times New Roman"/>
                <w:sz w:val="24"/>
                <w:szCs w:val="24"/>
              </w:rPr>
            </w:pPr>
            <w:r w:rsidRPr="001B1E35">
              <w:rPr>
                <w:rFonts w:ascii="Times New Roman" w:eastAsia="Calibri" w:hAnsi="Times New Roman" w:cs="Times New Roman"/>
                <w:sz w:val="24"/>
                <w:szCs w:val="24"/>
              </w:rPr>
              <w:t>ОК 1, ,ОК 5,</w:t>
            </w:r>
          </w:p>
          <w:p w14:paraId="2AC44B7F" w14:textId="77777777" w:rsidR="001B1E35" w:rsidRPr="001B1E35" w:rsidRDefault="001B1E35" w:rsidP="001B1E35">
            <w:pPr>
              <w:rPr>
                <w:rFonts w:ascii="Times New Roman" w:eastAsia="Calibri" w:hAnsi="Times New Roman" w:cs="Times New Roman"/>
                <w:sz w:val="24"/>
                <w:szCs w:val="24"/>
              </w:rPr>
            </w:pPr>
            <w:r w:rsidRPr="001B1E35">
              <w:rPr>
                <w:rFonts w:ascii="Times New Roman" w:eastAsia="Calibri" w:hAnsi="Times New Roman" w:cs="Times New Roman"/>
                <w:sz w:val="24"/>
                <w:szCs w:val="24"/>
              </w:rPr>
              <w:t xml:space="preserve"> ОК 9, ПК 1.1, ПК 1.2, ,ПК 3.1, ПК 3.2 </w:t>
            </w:r>
          </w:p>
          <w:p w14:paraId="47910939" w14:textId="77777777" w:rsidR="001B1E35" w:rsidRPr="001B1E35" w:rsidRDefault="001B1E35" w:rsidP="001B1E35">
            <w:pPr>
              <w:rPr>
                <w:rFonts w:ascii="Times New Roman" w:eastAsia="Calibri" w:hAnsi="Times New Roman" w:cs="Times New Roman"/>
                <w:b/>
                <w:bCs/>
                <w:lang w:eastAsia="ru-RU"/>
              </w:rPr>
            </w:pPr>
            <w:r w:rsidRPr="001B1E35">
              <w:rPr>
                <w:rFonts w:ascii="Times New Roman" w:eastAsia="Calibri" w:hAnsi="Times New Roman" w:cs="Times New Roman"/>
                <w:sz w:val="24"/>
                <w:szCs w:val="24"/>
              </w:rPr>
              <w:t>ПК4.1, ПК 4.2, ПК 4. 3</w:t>
            </w:r>
          </w:p>
        </w:tc>
      </w:tr>
      <w:tr w:rsidR="001B1E35" w:rsidRPr="001B1E35" w14:paraId="1E702EB6" w14:textId="77777777" w:rsidTr="00AD5821">
        <w:trPr>
          <w:trHeight w:val="317"/>
        </w:trPr>
        <w:tc>
          <w:tcPr>
            <w:tcW w:w="2972" w:type="dxa"/>
            <w:vMerge/>
          </w:tcPr>
          <w:p w14:paraId="1B74E3D3" w14:textId="77777777" w:rsidR="001B1E35" w:rsidRPr="001B1E35" w:rsidRDefault="001B1E35" w:rsidP="001B1E35">
            <w:pPr>
              <w:rPr>
                <w:rFonts w:ascii="Times New Roman" w:eastAsia="Calibri" w:hAnsi="Times New Roman" w:cs="Times New Roman"/>
                <w:b/>
                <w:bCs/>
                <w:lang w:eastAsia="ru-RU"/>
              </w:rPr>
            </w:pPr>
          </w:p>
        </w:tc>
        <w:tc>
          <w:tcPr>
            <w:tcW w:w="6662" w:type="dxa"/>
          </w:tcPr>
          <w:p w14:paraId="6E54E034" w14:textId="77777777" w:rsidR="001B1E35" w:rsidRPr="001B1E35" w:rsidRDefault="001B1E35" w:rsidP="001B1E35">
            <w:pPr>
              <w:rPr>
                <w:rFonts w:ascii="Times New Roman" w:eastAsia="Calibri" w:hAnsi="Times New Roman" w:cs="Times New Roman"/>
                <w:lang w:eastAsia="ru-RU"/>
              </w:rPr>
            </w:pPr>
            <w:r w:rsidRPr="001B1E35">
              <w:rPr>
                <w:rFonts w:ascii="Times New Roman" w:eastAsia="Calibri" w:hAnsi="Times New Roman" w:cs="Times New Roman"/>
                <w:lang w:eastAsia="ar-SA"/>
              </w:rPr>
              <w:t>Краткая характеристика производственного электротравматизма</w:t>
            </w:r>
          </w:p>
        </w:tc>
        <w:tc>
          <w:tcPr>
            <w:tcW w:w="2694" w:type="dxa"/>
            <w:vMerge w:val="restart"/>
          </w:tcPr>
          <w:p w14:paraId="492A20D4" w14:textId="77777777" w:rsidR="001B1E35" w:rsidRPr="001B1E35" w:rsidRDefault="001B1E35" w:rsidP="001B1E35">
            <w:pPr>
              <w:jc w:val="center"/>
              <w:rPr>
                <w:rFonts w:ascii="Times New Roman" w:eastAsia="Calibri" w:hAnsi="Times New Roman" w:cs="Times New Roman"/>
                <w:lang w:eastAsia="ru-RU"/>
              </w:rPr>
            </w:pPr>
          </w:p>
          <w:p w14:paraId="703A3B41" w14:textId="77777777" w:rsidR="001B1E35" w:rsidRPr="001B1E35" w:rsidRDefault="001B1E35" w:rsidP="001B1E35">
            <w:pPr>
              <w:jc w:val="center"/>
              <w:rPr>
                <w:rFonts w:ascii="Times New Roman" w:eastAsia="Calibri" w:hAnsi="Times New Roman" w:cs="Times New Roman"/>
                <w:lang w:eastAsia="ru-RU"/>
              </w:rPr>
            </w:pPr>
          </w:p>
          <w:p w14:paraId="05002F71" w14:textId="77777777" w:rsidR="001B1E35" w:rsidRPr="001B1E35" w:rsidRDefault="001B1E35" w:rsidP="001B1E35">
            <w:pPr>
              <w:jc w:val="center"/>
              <w:rPr>
                <w:rFonts w:ascii="Times New Roman" w:eastAsia="Calibri" w:hAnsi="Times New Roman" w:cs="Times New Roman"/>
                <w:lang w:eastAsia="ru-RU"/>
              </w:rPr>
            </w:pPr>
          </w:p>
          <w:p w14:paraId="7328BB38" w14:textId="77777777" w:rsidR="001B1E35" w:rsidRPr="001B1E35" w:rsidRDefault="001B1E35" w:rsidP="001B1E35">
            <w:pPr>
              <w:jc w:val="center"/>
              <w:rPr>
                <w:rFonts w:ascii="Times New Roman" w:eastAsia="Calibri" w:hAnsi="Times New Roman" w:cs="Times New Roman"/>
                <w:lang w:eastAsia="ru-RU"/>
              </w:rPr>
            </w:pPr>
            <w:r w:rsidRPr="001B1E35">
              <w:rPr>
                <w:rFonts w:ascii="Times New Roman" w:eastAsia="Calibri" w:hAnsi="Times New Roman" w:cs="Times New Roman"/>
                <w:lang w:eastAsia="ru-RU"/>
              </w:rPr>
              <w:t>8</w:t>
            </w:r>
          </w:p>
        </w:tc>
        <w:tc>
          <w:tcPr>
            <w:tcW w:w="2409" w:type="dxa"/>
            <w:vMerge/>
          </w:tcPr>
          <w:p w14:paraId="7CA343E2" w14:textId="77777777" w:rsidR="001B1E35" w:rsidRPr="001B1E35" w:rsidRDefault="001B1E35" w:rsidP="001B1E35">
            <w:pPr>
              <w:rPr>
                <w:rFonts w:ascii="Times New Roman" w:eastAsia="Calibri" w:hAnsi="Times New Roman" w:cs="Times New Roman"/>
                <w:lang w:eastAsia="ru-RU"/>
              </w:rPr>
            </w:pPr>
          </w:p>
        </w:tc>
      </w:tr>
      <w:tr w:rsidR="001B1E35" w:rsidRPr="001B1E35" w14:paraId="1EE34DC4" w14:textId="77777777" w:rsidTr="00AD5821">
        <w:trPr>
          <w:trHeight w:val="361"/>
        </w:trPr>
        <w:tc>
          <w:tcPr>
            <w:tcW w:w="2972" w:type="dxa"/>
            <w:vMerge/>
          </w:tcPr>
          <w:p w14:paraId="50BCCE76" w14:textId="77777777" w:rsidR="001B1E35" w:rsidRPr="001B1E35" w:rsidRDefault="001B1E35" w:rsidP="001B1E35">
            <w:pPr>
              <w:rPr>
                <w:rFonts w:ascii="Times New Roman" w:eastAsia="Calibri" w:hAnsi="Times New Roman" w:cs="Times New Roman"/>
                <w:b/>
                <w:bCs/>
                <w:lang w:eastAsia="ru-RU"/>
              </w:rPr>
            </w:pPr>
          </w:p>
        </w:tc>
        <w:tc>
          <w:tcPr>
            <w:tcW w:w="6662" w:type="dxa"/>
          </w:tcPr>
          <w:p w14:paraId="7649769B" w14:textId="77777777" w:rsidR="001B1E35" w:rsidRPr="001B1E35" w:rsidRDefault="001B1E35" w:rsidP="001B1E35">
            <w:pPr>
              <w:rPr>
                <w:rFonts w:ascii="Times New Roman" w:eastAsia="Calibri" w:hAnsi="Times New Roman" w:cs="Times New Roman"/>
                <w:lang w:eastAsia="ar-SA"/>
              </w:rPr>
            </w:pPr>
            <w:r w:rsidRPr="001B1E35">
              <w:rPr>
                <w:rFonts w:ascii="Times New Roman" w:eastAsia="Calibri" w:hAnsi="Times New Roman" w:cs="Times New Roman"/>
                <w:lang w:eastAsia="ar-SA"/>
              </w:rPr>
              <w:t>Производственный электротравматизм</w:t>
            </w:r>
          </w:p>
        </w:tc>
        <w:tc>
          <w:tcPr>
            <w:tcW w:w="2694" w:type="dxa"/>
            <w:vMerge/>
          </w:tcPr>
          <w:p w14:paraId="7B580E2B" w14:textId="77777777" w:rsidR="001B1E35" w:rsidRPr="001B1E35" w:rsidRDefault="001B1E35" w:rsidP="001B1E35">
            <w:pPr>
              <w:rPr>
                <w:rFonts w:ascii="Times New Roman" w:eastAsia="Calibri" w:hAnsi="Times New Roman" w:cs="Times New Roman"/>
                <w:lang w:eastAsia="ru-RU"/>
              </w:rPr>
            </w:pPr>
          </w:p>
        </w:tc>
        <w:tc>
          <w:tcPr>
            <w:tcW w:w="2409" w:type="dxa"/>
            <w:vMerge/>
          </w:tcPr>
          <w:p w14:paraId="7C247D2E" w14:textId="77777777" w:rsidR="001B1E35" w:rsidRPr="001B1E35" w:rsidRDefault="001B1E35" w:rsidP="001B1E35">
            <w:pPr>
              <w:rPr>
                <w:rFonts w:ascii="Times New Roman" w:eastAsia="Calibri" w:hAnsi="Times New Roman" w:cs="Times New Roman"/>
                <w:lang w:eastAsia="ru-RU"/>
              </w:rPr>
            </w:pPr>
          </w:p>
        </w:tc>
      </w:tr>
      <w:tr w:rsidR="001B1E35" w:rsidRPr="001B1E35" w14:paraId="37E34032" w14:textId="77777777" w:rsidTr="00AD5821">
        <w:trPr>
          <w:trHeight w:val="361"/>
        </w:trPr>
        <w:tc>
          <w:tcPr>
            <w:tcW w:w="2972" w:type="dxa"/>
            <w:vMerge/>
          </w:tcPr>
          <w:p w14:paraId="112B1C04" w14:textId="77777777" w:rsidR="001B1E35" w:rsidRPr="001B1E35" w:rsidRDefault="001B1E35" w:rsidP="001B1E35">
            <w:pPr>
              <w:rPr>
                <w:rFonts w:ascii="Times New Roman" w:eastAsia="Calibri" w:hAnsi="Times New Roman" w:cs="Times New Roman"/>
                <w:b/>
                <w:bCs/>
                <w:lang w:eastAsia="ru-RU"/>
              </w:rPr>
            </w:pPr>
          </w:p>
        </w:tc>
        <w:tc>
          <w:tcPr>
            <w:tcW w:w="6662" w:type="dxa"/>
          </w:tcPr>
          <w:p w14:paraId="3DDE87B1" w14:textId="77777777" w:rsidR="001B1E35" w:rsidRPr="001B1E35" w:rsidRDefault="001B1E35" w:rsidP="001B1E35">
            <w:pPr>
              <w:rPr>
                <w:rFonts w:ascii="Times New Roman" w:eastAsia="Calibri" w:hAnsi="Times New Roman" w:cs="Times New Roman"/>
                <w:lang w:eastAsia="ar-SA"/>
              </w:rPr>
            </w:pPr>
            <w:r w:rsidRPr="001B1E35">
              <w:rPr>
                <w:rFonts w:ascii="Times New Roman" w:eastAsia="Calibri" w:hAnsi="Times New Roman" w:cs="Times New Roman"/>
                <w:lang w:eastAsia="ar-SA"/>
              </w:rPr>
              <w:t>Факторы, влияющие на исход поражения человека электрическим током</w:t>
            </w:r>
          </w:p>
        </w:tc>
        <w:tc>
          <w:tcPr>
            <w:tcW w:w="2694" w:type="dxa"/>
            <w:vMerge/>
          </w:tcPr>
          <w:p w14:paraId="1D085AA8" w14:textId="77777777" w:rsidR="001B1E35" w:rsidRPr="001B1E35" w:rsidRDefault="001B1E35" w:rsidP="001B1E35">
            <w:pPr>
              <w:rPr>
                <w:rFonts w:ascii="Times New Roman" w:eastAsia="Calibri" w:hAnsi="Times New Roman" w:cs="Times New Roman"/>
                <w:lang w:eastAsia="ru-RU"/>
              </w:rPr>
            </w:pPr>
          </w:p>
        </w:tc>
        <w:tc>
          <w:tcPr>
            <w:tcW w:w="2409" w:type="dxa"/>
            <w:vMerge/>
          </w:tcPr>
          <w:p w14:paraId="648AB233" w14:textId="77777777" w:rsidR="001B1E35" w:rsidRPr="001B1E35" w:rsidRDefault="001B1E35" w:rsidP="001B1E35">
            <w:pPr>
              <w:rPr>
                <w:rFonts w:ascii="Times New Roman" w:eastAsia="Calibri" w:hAnsi="Times New Roman" w:cs="Times New Roman"/>
                <w:lang w:eastAsia="ru-RU"/>
              </w:rPr>
            </w:pPr>
          </w:p>
        </w:tc>
      </w:tr>
      <w:tr w:rsidR="001B1E35" w:rsidRPr="001B1E35" w14:paraId="29387847" w14:textId="77777777" w:rsidTr="00AD5821">
        <w:trPr>
          <w:trHeight w:val="361"/>
        </w:trPr>
        <w:tc>
          <w:tcPr>
            <w:tcW w:w="2972" w:type="dxa"/>
            <w:vMerge/>
          </w:tcPr>
          <w:p w14:paraId="242286B2" w14:textId="77777777" w:rsidR="001B1E35" w:rsidRPr="001B1E35" w:rsidRDefault="001B1E35" w:rsidP="001B1E35">
            <w:pPr>
              <w:rPr>
                <w:rFonts w:ascii="Times New Roman" w:eastAsia="Calibri" w:hAnsi="Times New Roman" w:cs="Times New Roman"/>
                <w:b/>
                <w:bCs/>
                <w:lang w:eastAsia="ru-RU"/>
              </w:rPr>
            </w:pPr>
          </w:p>
        </w:tc>
        <w:tc>
          <w:tcPr>
            <w:tcW w:w="6662" w:type="dxa"/>
          </w:tcPr>
          <w:p w14:paraId="5B962DE8" w14:textId="77777777" w:rsidR="001B1E35" w:rsidRPr="001B1E35" w:rsidRDefault="001B1E35" w:rsidP="001B1E35">
            <w:pPr>
              <w:rPr>
                <w:rFonts w:ascii="Times New Roman" w:eastAsia="Calibri" w:hAnsi="Times New Roman" w:cs="Times New Roman"/>
                <w:lang w:eastAsia="ar-SA"/>
              </w:rPr>
            </w:pPr>
            <w:r w:rsidRPr="001B1E35">
              <w:rPr>
                <w:rFonts w:ascii="Times New Roman" w:eastAsia="Calibri" w:hAnsi="Times New Roman" w:cs="Times New Roman"/>
                <w:lang w:eastAsia="ar-SA"/>
              </w:rPr>
              <w:t>Классификация производственных помещений и причин электротравматизма</w:t>
            </w:r>
          </w:p>
        </w:tc>
        <w:tc>
          <w:tcPr>
            <w:tcW w:w="2694" w:type="dxa"/>
            <w:vMerge/>
          </w:tcPr>
          <w:p w14:paraId="2B6C15EB" w14:textId="77777777" w:rsidR="001B1E35" w:rsidRPr="001B1E35" w:rsidRDefault="001B1E35" w:rsidP="001B1E35">
            <w:pPr>
              <w:rPr>
                <w:rFonts w:ascii="Times New Roman" w:eastAsia="Calibri" w:hAnsi="Times New Roman" w:cs="Times New Roman"/>
                <w:lang w:eastAsia="ru-RU"/>
              </w:rPr>
            </w:pPr>
          </w:p>
        </w:tc>
        <w:tc>
          <w:tcPr>
            <w:tcW w:w="2409" w:type="dxa"/>
            <w:vMerge/>
          </w:tcPr>
          <w:p w14:paraId="6C919CC7" w14:textId="77777777" w:rsidR="001B1E35" w:rsidRPr="001B1E35" w:rsidRDefault="001B1E35" w:rsidP="001B1E35">
            <w:pPr>
              <w:rPr>
                <w:rFonts w:ascii="Times New Roman" w:eastAsia="Calibri" w:hAnsi="Times New Roman" w:cs="Times New Roman"/>
                <w:lang w:eastAsia="ru-RU"/>
              </w:rPr>
            </w:pPr>
          </w:p>
        </w:tc>
      </w:tr>
      <w:tr w:rsidR="001B1E35" w:rsidRPr="001B1E35" w14:paraId="20457747" w14:textId="77777777" w:rsidTr="00AD5821">
        <w:trPr>
          <w:trHeight w:val="244"/>
        </w:trPr>
        <w:tc>
          <w:tcPr>
            <w:tcW w:w="2972" w:type="dxa"/>
            <w:vMerge/>
          </w:tcPr>
          <w:p w14:paraId="766B0A8A" w14:textId="77777777" w:rsidR="001B1E35" w:rsidRPr="001B1E35" w:rsidRDefault="001B1E35" w:rsidP="001B1E35">
            <w:pPr>
              <w:rPr>
                <w:rFonts w:ascii="Times New Roman" w:eastAsia="Calibri" w:hAnsi="Times New Roman" w:cs="Times New Roman"/>
                <w:b/>
                <w:bCs/>
                <w:lang w:eastAsia="ru-RU"/>
              </w:rPr>
            </w:pPr>
          </w:p>
        </w:tc>
        <w:tc>
          <w:tcPr>
            <w:tcW w:w="6662" w:type="dxa"/>
            <w:vAlign w:val="bottom"/>
          </w:tcPr>
          <w:p w14:paraId="03804CAB" w14:textId="77777777" w:rsidR="001B1E35" w:rsidRPr="001B1E35" w:rsidRDefault="001B1E35" w:rsidP="001B1E35">
            <w:pPr>
              <w:rPr>
                <w:rFonts w:ascii="Times New Roman" w:eastAsia="Calibri" w:hAnsi="Times New Roman" w:cs="Times New Roman"/>
                <w:b/>
                <w:bCs/>
                <w:lang w:eastAsia="ru-RU"/>
              </w:rPr>
            </w:pPr>
            <w:r w:rsidRPr="001B1E35">
              <w:rPr>
                <w:rFonts w:ascii="Times New Roman" w:eastAsia="Calibri" w:hAnsi="Times New Roman" w:cs="Times New Roman"/>
                <w:b/>
                <w:bCs/>
                <w:lang w:eastAsia="ru-RU"/>
              </w:rPr>
              <w:t>В том числе практических и лабораторных занятий</w:t>
            </w:r>
          </w:p>
        </w:tc>
        <w:tc>
          <w:tcPr>
            <w:tcW w:w="2694" w:type="dxa"/>
          </w:tcPr>
          <w:p w14:paraId="6C09EB66" w14:textId="77777777" w:rsidR="001B1E35" w:rsidRPr="001B1E35" w:rsidRDefault="001B1E35" w:rsidP="001B1E35">
            <w:pPr>
              <w:jc w:val="center"/>
              <w:rPr>
                <w:rFonts w:ascii="Times New Roman" w:eastAsia="Calibri" w:hAnsi="Times New Roman" w:cs="Times New Roman"/>
                <w:b/>
                <w:bCs/>
                <w:lang w:eastAsia="ru-RU"/>
              </w:rPr>
            </w:pPr>
            <w:r w:rsidRPr="001B1E35">
              <w:rPr>
                <w:rFonts w:ascii="Times New Roman" w:eastAsia="Calibri" w:hAnsi="Times New Roman" w:cs="Times New Roman"/>
                <w:b/>
                <w:bCs/>
                <w:lang w:eastAsia="ru-RU"/>
              </w:rPr>
              <w:t>8/8</w:t>
            </w:r>
          </w:p>
        </w:tc>
        <w:tc>
          <w:tcPr>
            <w:tcW w:w="2409" w:type="dxa"/>
            <w:vMerge/>
          </w:tcPr>
          <w:p w14:paraId="5398997F" w14:textId="77777777" w:rsidR="001B1E35" w:rsidRPr="001B1E35" w:rsidRDefault="001B1E35" w:rsidP="001B1E35">
            <w:pPr>
              <w:rPr>
                <w:rFonts w:ascii="Times New Roman" w:eastAsia="Calibri" w:hAnsi="Times New Roman" w:cs="Times New Roman"/>
                <w:b/>
                <w:bCs/>
                <w:lang w:eastAsia="ru-RU"/>
              </w:rPr>
            </w:pPr>
          </w:p>
        </w:tc>
      </w:tr>
      <w:tr w:rsidR="001B1E35" w:rsidRPr="001B1E35" w14:paraId="3A8FBE14" w14:textId="77777777" w:rsidTr="00AD5821">
        <w:trPr>
          <w:trHeight w:val="261"/>
        </w:trPr>
        <w:tc>
          <w:tcPr>
            <w:tcW w:w="2972" w:type="dxa"/>
            <w:vMerge/>
          </w:tcPr>
          <w:p w14:paraId="23FDA5FA" w14:textId="77777777" w:rsidR="001B1E35" w:rsidRPr="001B1E35" w:rsidRDefault="001B1E35" w:rsidP="001B1E35">
            <w:pPr>
              <w:rPr>
                <w:rFonts w:ascii="Times New Roman" w:eastAsia="Calibri" w:hAnsi="Times New Roman" w:cs="Times New Roman"/>
                <w:b/>
                <w:bCs/>
                <w:lang w:eastAsia="ru-RU"/>
              </w:rPr>
            </w:pPr>
          </w:p>
        </w:tc>
        <w:tc>
          <w:tcPr>
            <w:tcW w:w="6662" w:type="dxa"/>
            <w:vAlign w:val="bottom"/>
          </w:tcPr>
          <w:p w14:paraId="54D530B9" w14:textId="77777777" w:rsidR="001B1E35" w:rsidRPr="001B1E35" w:rsidRDefault="001B1E35" w:rsidP="001B1E35">
            <w:pPr>
              <w:shd w:val="clear" w:color="auto" w:fill="FFFFFF"/>
              <w:spacing w:after="150" w:line="276" w:lineRule="auto"/>
              <w:rPr>
                <w:rFonts w:ascii="Times New Roman" w:eastAsia="Times New Roman" w:hAnsi="Times New Roman" w:cs="Times New Roman"/>
                <w:color w:val="000000"/>
                <w:sz w:val="24"/>
                <w:szCs w:val="24"/>
                <w:lang w:eastAsia="ru-RU"/>
              </w:rPr>
            </w:pPr>
            <w:r w:rsidRPr="001B1E35">
              <w:rPr>
                <w:rFonts w:ascii="Times New Roman" w:eastAsia="Times New Roman" w:hAnsi="Times New Roman" w:cs="Times New Roman"/>
                <w:color w:val="000000"/>
                <w:sz w:val="24"/>
                <w:szCs w:val="24"/>
                <w:lang w:eastAsia="ru-RU"/>
              </w:rPr>
              <w:t>Оказание первой помощи при ударе электрическим током</w:t>
            </w:r>
          </w:p>
        </w:tc>
        <w:tc>
          <w:tcPr>
            <w:tcW w:w="2694" w:type="dxa"/>
          </w:tcPr>
          <w:p w14:paraId="11BB1F4C" w14:textId="77777777" w:rsidR="001B1E35" w:rsidRPr="001B1E35" w:rsidRDefault="001B1E35" w:rsidP="001B1E35">
            <w:pPr>
              <w:jc w:val="center"/>
              <w:rPr>
                <w:rFonts w:ascii="Times New Roman" w:eastAsia="Calibri" w:hAnsi="Times New Roman" w:cs="Times New Roman"/>
                <w:lang w:eastAsia="ru-RU"/>
              </w:rPr>
            </w:pPr>
            <w:r w:rsidRPr="001B1E35">
              <w:rPr>
                <w:rFonts w:ascii="Times New Roman" w:eastAsia="Calibri" w:hAnsi="Times New Roman" w:cs="Times New Roman"/>
                <w:lang w:eastAsia="ru-RU"/>
              </w:rPr>
              <w:t>2</w:t>
            </w:r>
          </w:p>
        </w:tc>
        <w:tc>
          <w:tcPr>
            <w:tcW w:w="2409" w:type="dxa"/>
            <w:vMerge/>
          </w:tcPr>
          <w:p w14:paraId="52AC6446" w14:textId="77777777" w:rsidR="001B1E35" w:rsidRPr="001B1E35" w:rsidRDefault="001B1E35" w:rsidP="001B1E35">
            <w:pPr>
              <w:rPr>
                <w:rFonts w:ascii="Times New Roman" w:eastAsia="Calibri" w:hAnsi="Times New Roman" w:cs="Times New Roman"/>
                <w:lang w:eastAsia="ru-RU"/>
              </w:rPr>
            </w:pPr>
          </w:p>
        </w:tc>
      </w:tr>
      <w:tr w:rsidR="001B1E35" w:rsidRPr="001B1E35" w14:paraId="004DC968" w14:textId="77777777" w:rsidTr="00AD5821">
        <w:trPr>
          <w:trHeight w:val="298"/>
        </w:trPr>
        <w:tc>
          <w:tcPr>
            <w:tcW w:w="2972" w:type="dxa"/>
            <w:vMerge/>
          </w:tcPr>
          <w:p w14:paraId="377BC747" w14:textId="77777777" w:rsidR="001B1E35" w:rsidRPr="001B1E35" w:rsidRDefault="001B1E35" w:rsidP="001B1E35">
            <w:pPr>
              <w:rPr>
                <w:rFonts w:ascii="Times New Roman" w:eastAsia="Calibri" w:hAnsi="Times New Roman" w:cs="Times New Roman"/>
                <w:b/>
                <w:bCs/>
                <w:lang w:eastAsia="ru-RU"/>
              </w:rPr>
            </w:pPr>
          </w:p>
        </w:tc>
        <w:tc>
          <w:tcPr>
            <w:tcW w:w="6662" w:type="dxa"/>
          </w:tcPr>
          <w:p w14:paraId="2298C99C" w14:textId="77777777" w:rsidR="001B1E35" w:rsidRPr="001B1E35" w:rsidRDefault="001B1E35" w:rsidP="001B1E35">
            <w:pPr>
              <w:rPr>
                <w:rFonts w:ascii="Times New Roman" w:eastAsia="Calibri" w:hAnsi="Times New Roman" w:cs="Times New Roman"/>
                <w:lang w:eastAsia="ru-RU"/>
              </w:rPr>
            </w:pPr>
            <w:r w:rsidRPr="001B1E35">
              <w:rPr>
                <w:rFonts w:ascii="Times New Roman" w:eastAsia="Calibri" w:hAnsi="Times New Roman" w:cs="Times New Roman"/>
                <w:color w:val="000000"/>
              </w:rPr>
              <w:t>Оказание первой помощи при ожогах электрической дугой</w:t>
            </w:r>
          </w:p>
        </w:tc>
        <w:tc>
          <w:tcPr>
            <w:tcW w:w="2694" w:type="dxa"/>
          </w:tcPr>
          <w:p w14:paraId="5A7B1ED7" w14:textId="77777777" w:rsidR="001B1E35" w:rsidRPr="001B1E35" w:rsidRDefault="001B1E35" w:rsidP="001B1E35">
            <w:pPr>
              <w:jc w:val="center"/>
              <w:rPr>
                <w:rFonts w:ascii="Times New Roman" w:eastAsia="Calibri" w:hAnsi="Times New Roman" w:cs="Times New Roman"/>
                <w:lang w:eastAsia="ru-RU"/>
              </w:rPr>
            </w:pPr>
            <w:r w:rsidRPr="001B1E35">
              <w:rPr>
                <w:rFonts w:ascii="Times New Roman" w:eastAsia="Calibri" w:hAnsi="Times New Roman" w:cs="Times New Roman"/>
                <w:lang w:eastAsia="ru-RU"/>
              </w:rPr>
              <w:t>2</w:t>
            </w:r>
          </w:p>
        </w:tc>
        <w:tc>
          <w:tcPr>
            <w:tcW w:w="2409" w:type="dxa"/>
            <w:vMerge/>
          </w:tcPr>
          <w:p w14:paraId="405B0EA6" w14:textId="77777777" w:rsidR="001B1E35" w:rsidRPr="001B1E35" w:rsidRDefault="001B1E35" w:rsidP="001B1E35">
            <w:pPr>
              <w:rPr>
                <w:rFonts w:ascii="Times New Roman" w:eastAsia="Calibri" w:hAnsi="Times New Roman" w:cs="Times New Roman"/>
                <w:lang w:eastAsia="ru-RU"/>
              </w:rPr>
            </w:pPr>
          </w:p>
        </w:tc>
      </w:tr>
      <w:tr w:rsidR="001B1E35" w:rsidRPr="001B1E35" w14:paraId="6942B8AF" w14:textId="77777777" w:rsidTr="00AD5821">
        <w:trPr>
          <w:trHeight w:val="298"/>
        </w:trPr>
        <w:tc>
          <w:tcPr>
            <w:tcW w:w="2972" w:type="dxa"/>
            <w:vMerge/>
          </w:tcPr>
          <w:p w14:paraId="433438C1" w14:textId="77777777" w:rsidR="001B1E35" w:rsidRPr="001B1E35" w:rsidRDefault="001B1E35" w:rsidP="001B1E35">
            <w:pPr>
              <w:rPr>
                <w:rFonts w:ascii="Times New Roman" w:eastAsia="Calibri" w:hAnsi="Times New Roman" w:cs="Times New Roman"/>
                <w:b/>
                <w:bCs/>
                <w:lang w:eastAsia="ru-RU"/>
              </w:rPr>
            </w:pPr>
          </w:p>
        </w:tc>
        <w:tc>
          <w:tcPr>
            <w:tcW w:w="6662" w:type="dxa"/>
            <w:vAlign w:val="bottom"/>
          </w:tcPr>
          <w:p w14:paraId="457210C4" w14:textId="77777777" w:rsidR="001B1E35" w:rsidRPr="001B1E35" w:rsidRDefault="001B1E35" w:rsidP="001B1E35">
            <w:pPr>
              <w:rPr>
                <w:rFonts w:ascii="Times New Roman" w:eastAsia="Calibri" w:hAnsi="Times New Roman" w:cs="Times New Roman"/>
                <w:lang w:eastAsia="ru-RU"/>
              </w:rPr>
            </w:pPr>
            <w:r w:rsidRPr="001B1E35">
              <w:rPr>
                <w:rFonts w:ascii="Times New Roman" w:eastAsia="Calibri" w:hAnsi="Times New Roman" w:cs="Times New Roman"/>
              </w:rPr>
              <w:t>Определение зависимостей, характеризующих электрическое сопротивление тела человека</w:t>
            </w:r>
          </w:p>
        </w:tc>
        <w:tc>
          <w:tcPr>
            <w:tcW w:w="2694" w:type="dxa"/>
          </w:tcPr>
          <w:p w14:paraId="43FA1076" w14:textId="77777777" w:rsidR="001B1E35" w:rsidRPr="001B1E35" w:rsidRDefault="001B1E35" w:rsidP="001B1E35">
            <w:pPr>
              <w:jc w:val="center"/>
              <w:rPr>
                <w:rFonts w:ascii="Times New Roman" w:eastAsia="Calibri" w:hAnsi="Times New Roman" w:cs="Times New Roman"/>
                <w:lang w:eastAsia="ru-RU"/>
              </w:rPr>
            </w:pPr>
            <w:r w:rsidRPr="001B1E35">
              <w:rPr>
                <w:rFonts w:ascii="Times New Roman" w:eastAsia="Calibri" w:hAnsi="Times New Roman" w:cs="Times New Roman"/>
                <w:lang w:eastAsia="ru-RU"/>
              </w:rPr>
              <w:t>2</w:t>
            </w:r>
          </w:p>
        </w:tc>
        <w:tc>
          <w:tcPr>
            <w:tcW w:w="2409" w:type="dxa"/>
            <w:vMerge/>
          </w:tcPr>
          <w:p w14:paraId="6B564FDD" w14:textId="77777777" w:rsidR="001B1E35" w:rsidRPr="001B1E35" w:rsidRDefault="001B1E35" w:rsidP="001B1E35">
            <w:pPr>
              <w:rPr>
                <w:rFonts w:ascii="Times New Roman" w:eastAsia="Calibri" w:hAnsi="Times New Roman" w:cs="Times New Roman"/>
                <w:lang w:eastAsia="ru-RU"/>
              </w:rPr>
            </w:pPr>
          </w:p>
        </w:tc>
      </w:tr>
      <w:tr w:rsidR="001B1E35" w:rsidRPr="001B1E35" w14:paraId="65D00F90" w14:textId="77777777" w:rsidTr="00AD5821">
        <w:trPr>
          <w:trHeight w:val="298"/>
        </w:trPr>
        <w:tc>
          <w:tcPr>
            <w:tcW w:w="2972" w:type="dxa"/>
            <w:vMerge/>
          </w:tcPr>
          <w:p w14:paraId="3FB404E4" w14:textId="77777777" w:rsidR="001B1E35" w:rsidRPr="001B1E35" w:rsidRDefault="001B1E35" w:rsidP="001B1E35">
            <w:pPr>
              <w:rPr>
                <w:rFonts w:ascii="Times New Roman" w:eastAsia="Calibri" w:hAnsi="Times New Roman" w:cs="Times New Roman"/>
                <w:b/>
                <w:bCs/>
                <w:lang w:eastAsia="ru-RU"/>
              </w:rPr>
            </w:pPr>
          </w:p>
        </w:tc>
        <w:tc>
          <w:tcPr>
            <w:tcW w:w="6662" w:type="dxa"/>
            <w:vAlign w:val="bottom"/>
          </w:tcPr>
          <w:p w14:paraId="782C6735" w14:textId="77777777" w:rsidR="001B1E35" w:rsidRPr="001B1E35" w:rsidRDefault="001B1E35" w:rsidP="001B1E35">
            <w:pPr>
              <w:rPr>
                <w:rFonts w:ascii="Times New Roman" w:eastAsia="Calibri" w:hAnsi="Times New Roman" w:cs="Times New Roman"/>
                <w:lang w:eastAsia="ru-RU"/>
              </w:rPr>
            </w:pPr>
            <w:r w:rsidRPr="001B1E35">
              <w:rPr>
                <w:rFonts w:ascii="Times New Roman" w:eastAsia="Calibri" w:hAnsi="Times New Roman" w:cs="Times New Roman"/>
              </w:rPr>
              <w:t>Принципы оказания первой помощи пострадавшим. Признаки нарушения жизненно важных функций организма.</w:t>
            </w:r>
          </w:p>
        </w:tc>
        <w:tc>
          <w:tcPr>
            <w:tcW w:w="2694" w:type="dxa"/>
          </w:tcPr>
          <w:p w14:paraId="5A8047ED" w14:textId="77777777" w:rsidR="001B1E35" w:rsidRPr="001B1E35" w:rsidRDefault="001B1E35" w:rsidP="001B1E35">
            <w:pPr>
              <w:jc w:val="center"/>
              <w:rPr>
                <w:rFonts w:ascii="Times New Roman" w:eastAsia="Calibri" w:hAnsi="Times New Roman" w:cs="Times New Roman"/>
                <w:lang w:eastAsia="ru-RU"/>
              </w:rPr>
            </w:pPr>
            <w:r w:rsidRPr="001B1E35">
              <w:rPr>
                <w:rFonts w:ascii="Times New Roman" w:eastAsia="Calibri" w:hAnsi="Times New Roman" w:cs="Times New Roman"/>
                <w:lang w:eastAsia="ru-RU"/>
              </w:rPr>
              <w:t>2</w:t>
            </w:r>
          </w:p>
        </w:tc>
        <w:tc>
          <w:tcPr>
            <w:tcW w:w="2409" w:type="dxa"/>
            <w:vMerge/>
          </w:tcPr>
          <w:p w14:paraId="065429B1" w14:textId="77777777" w:rsidR="001B1E35" w:rsidRPr="001B1E35" w:rsidRDefault="001B1E35" w:rsidP="001B1E35">
            <w:pPr>
              <w:rPr>
                <w:rFonts w:ascii="Times New Roman" w:eastAsia="Calibri" w:hAnsi="Times New Roman" w:cs="Times New Roman"/>
                <w:lang w:eastAsia="ru-RU"/>
              </w:rPr>
            </w:pPr>
          </w:p>
        </w:tc>
      </w:tr>
      <w:tr w:rsidR="001B1E35" w:rsidRPr="001B1E35" w14:paraId="34B4BA79" w14:textId="77777777" w:rsidTr="00AD5821">
        <w:trPr>
          <w:trHeight w:val="361"/>
        </w:trPr>
        <w:tc>
          <w:tcPr>
            <w:tcW w:w="2972" w:type="dxa"/>
            <w:vMerge/>
          </w:tcPr>
          <w:p w14:paraId="79F20437" w14:textId="77777777" w:rsidR="001B1E35" w:rsidRPr="001B1E35" w:rsidRDefault="001B1E35" w:rsidP="001B1E35">
            <w:pPr>
              <w:rPr>
                <w:rFonts w:ascii="Times New Roman" w:eastAsia="Calibri" w:hAnsi="Times New Roman" w:cs="Times New Roman"/>
                <w:b/>
                <w:bCs/>
                <w:lang w:eastAsia="ru-RU"/>
              </w:rPr>
            </w:pPr>
          </w:p>
        </w:tc>
        <w:tc>
          <w:tcPr>
            <w:tcW w:w="6662" w:type="dxa"/>
            <w:vAlign w:val="bottom"/>
          </w:tcPr>
          <w:p w14:paraId="5498AA50" w14:textId="77777777" w:rsidR="001B1E35" w:rsidRPr="001B1E35" w:rsidRDefault="001B1E35" w:rsidP="001B1E35">
            <w:pPr>
              <w:rPr>
                <w:rFonts w:ascii="Times New Roman" w:eastAsia="Calibri" w:hAnsi="Times New Roman" w:cs="Times New Roman"/>
                <w:b/>
                <w:bCs/>
                <w:lang w:eastAsia="ru-RU"/>
              </w:rPr>
            </w:pPr>
            <w:r w:rsidRPr="001B1E35">
              <w:rPr>
                <w:rFonts w:ascii="Times New Roman" w:eastAsia="Calibri" w:hAnsi="Times New Roman" w:cs="Times New Roman"/>
                <w:b/>
                <w:bCs/>
                <w:lang w:eastAsia="ru-RU"/>
              </w:rPr>
              <w:t>В том числе самостоятельная работа обучающихся</w:t>
            </w:r>
          </w:p>
          <w:p w14:paraId="7FCAB479" w14:textId="77777777" w:rsidR="001B1E35" w:rsidRPr="001B1E35" w:rsidRDefault="001B1E35" w:rsidP="001B1E35">
            <w:pPr>
              <w:rPr>
                <w:rFonts w:ascii="Times New Roman" w:eastAsia="Calibri" w:hAnsi="Times New Roman" w:cs="Times New Roman"/>
                <w:b/>
                <w:bCs/>
                <w:lang w:eastAsia="ru-RU"/>
              </w:rPr>
            </w:pPr>
            <w:r w:rsidRPr="001B1E35">
              <w:rPr>
                <w:rFonts w:ascii="Times New Roman" w:eastAsia="Calibri" w:hAnsi="Times New Roman" w:cs="Times New Roman"/>
              </w:rPr>
              <w:t>Признаки нарушения жизненно важных функций организма.</w:t>
            </w:r>
          </w:p>
        </w:tc>
        <w:tc>
          <w:tcPr>
            <w:tcW w:w="2694" w:type="dxa"/>
          </w:tcPr>
          <w:p w14:paraId="1E7A7800" w14:textId="77777777" w:rsidR="001B1E35" w:rsidRPr="001B1E35" w:rsidRDefault="001B1E35" w:rsidP="001B1E35">
            <w:pPr>
              <w:jc w:val="center"/>
              <w:rPr>
                <w:rFonts w:ascii="Times New Roman" w:eastAsia="Calibri" w:hAnsi="Times New Roman" w:cs="Times New Roman"/>
                <w:b/>
                <w:bCs/>
                <w:lang w:eastAsia="ru-RU"/>
              </w:rPr>
            </w:pPr>
            <w:r w:rsidRPr="001B1E35">
              <w:rPr>
                <w:rFonts w:ascii="Times New Roman" w:eastAsia="Calibri" w:hAnsi="Times New Roman" w:cs="Times New Roman"/>
                <w:b/>
                <w:bCs/>
                <w:lang w:eastAsia="ru-RU"/>
              </w:rPr>
              <w:t>2</w:t>
            </w:r>
          </w:p>
        </w:tc>
        <w:tc>
          <w:tcPr>
            <w:tcW w:w="2409" w:type="dxa"/>
            <w:vMerge/>
          </w:tcPr>
          <w:p w14:paraId="5B5A5D28" w14:textId="77777777" w:rsidR="001B1E35" w:rsidRPr="001B1E35" w:rsidRDefault="001B1E35" w:rsidP="001B1E35">
            <w:pPr>
              <w:rPr>
                <w:rFonts w:ascii="Times New Roman" w:eastAsia="Calibri" w:hAnsi="Times New Roman" w:cs="Times New Roman"/>
                <w:b/>
                <w:bCs/>
                <w:lang w:eastAsia="ru-RU"/>
              </w:rPr>
            </w:pPr>
          </w:p>
        </w:tc>
      </w:tr>
      <w:tr w:rsidR="001B1E35" w:rsidRPr="001B1E35" w14:paraId="78641F71" w14:textId="77777777" w:rsidTr="00AD5821">
        <w:tc>
          <w:tcPr>
            <w:tcW w:w="2972" w:type="dxa"/>
            <w:vMerge w:val="restart"/>
          </w:tcPr>
          <w:p w14:paraId="14627FDD" w14:textId="77777777" w:rsidR="001B1E35" w:rsidRPr="001B1E35" w:rsidRDefault="001B1E35" w:rsidP="001B1E35">
            <w:pPr>
              <w:snapToGrid w:val="0"/>
              <w:rPr>
                <w:rFonts w:ascii="Times New Roman" w:eastAsia="Calibri" w:hAnsi="Times New Roman" w:cs="Times New Roman"/>
                <w:b/>
                <w:lang w:eastAsia="ar-SA"/>
              </w:rPr>
            </w:pPr>
            <w:r w:rsidRPr="001B1E35">
              <w:rPr>
                <w:rFonts w:ascii="Times New Roman" w:eastAsia="Calibri" w:hAnsi="Times New Roman" w:cs="Times New Roman"/>
                <w:b/>
                <w:lang w:eastAsia="ar-SA"/>
              </w:rPr>
              <w:t>Тема 3</w:t>
            </w:r>
          </w:p>
          <w:p w14:paraId="21CFF4D7" w14:textId="77777777" w:rsidR="001B1E35" w:rsidRPr="001B1E35" w:rsidRDefault="001B1E35" w:rsidP="001B1E35">
            <w:pPr>
              <w:rPr>
                <w:rFonts w:ascii="Times New Roman" w:eastAsia="Calibri" w:hAnsi="Times New Roman" w:cs="Times New Roman"/>
                <w:b/>
                <w:bCs/>
                <w:lang w:eastAsia="ru-RU"/>
              </w:rPr>
            </w:pPr>
            <w:r w:rsidRPr="001B1E35">
              <w:rPr>
                <w:rFonts w:ascii="Times New Roman" w:eastAsia="Calibri" w:hAnsi="Times New Roman" w:cs="Times New Roman"/>
                <w:b/>
                <w:iCs/>
                <w:lang w:eastAsia="ar-SA"/>
              </w:rPr>
              <w:t>Общие требования при обслуживании электроустановок</w:t>
            </w:r>
          </w:p>
        </w:tc>
        <w:tc>
          <w:tcPr>
            <w:tcW w:w="6662" w:type="dxa"/>
          </w:tcPr>
          <w:p w14:paraId="41F08E62" w14:textId="77777777" w:rsidR="001B1E35" w:rsidRPr="001B1E35" w:rsidRDefault="001B1E35" w:rsidP="001B1E35">
            <w:pPr>
              <w:rPr>
                <w:rFonts w:ascii="Times New Roman" w:eastAsia="Calibri" w:hAnsi="Times New Roman" w:cs="Times New Roman"/>
                <w:b/>
                <w:lang w:eastAsia="ru-RU"/>
              </w:rPr>
            </w:pPr>
            <w:r w:rsidRPr="001B1E35">
              <w:rPr>
                <w:rFonts w:ascii="Times New Roman" w:eastAsia="Calibri" w:hAnsi="Times New Roman" w:cs="Times New Roman"/>
                <w:b/>
                <w:bCs/>
                <w:lang w:eastAsia="ru-RU"/>
              </w:rPr>
              <w:t xml:space="preserve">Содержание </w:t>
            </w:r>
          </w:p>
        </w:tc>
        <w:tc>
          <w:tcPr>
            <w:tcW w:w="2694" w:type="dxa"/>
          </w:tcPr>
          <w:p w14:paraId="44931ADF" w14:textId="77777777" w:rsidR="001B1E35" w:rsidRPr="001B1E35" w:rsidRDefault="001B1E35" w:rsidP="001B1E35">
            <w:pPr>
              <w:jc w:val="center"/>
              <w:rPr>
                <w:rFonts w:ascii="Times New Roman" w:eastAsia="Calibri" w:hAnsi="Times New Roman" w:cs="Times New Roman"/>
                <w:b/>
                <w:bCs/>
                <w:lang w:eastAsia="ru-RU"/>
              </w:rPr>
            </w:pPr>
            <w:r w:rsidRPr="001B1E35">
              <w:rPr>
                <w:rFonts w:ascii="Times New Roman" w:eastAsia="Calibri" w:hAnsi="Times New Roman" w:cs="Times New Roman"/>
                <w:b/>
                <w:bCs/>
                <w:lang w:eastAsia="ru-RU"/>
              </w:rPr>
              <w:t>14/6</w:t>
            </w:r>
          </w:p>
        </w:tc>
        <w:tc>
          <w:tcPr>
            <w:tcW w:w="2409" w:type="dxa"/>
            <w:vMerge w:val="restart"/>
          </w:tcPr>
          <w:p w14:paraId="5A7AAB9C" w14:textId="77777777" w:rsidR="001B1E35" w:rsidRPr="001B1E35" w:rsidRDefault="001B1E35" w:rsidP="001B1E35">
            <w:pPr>
              <w:rPr>
                <w:rFonts w:ascii="Times New Roman" w:eastAsia="Calibri" w:hAnsi="Times New Roman" w:cs="Times New Roman"/>
                <w:sz w:val="24"/>
                <w:szCs w:val="24"/>
              </w:rPr>
            </w:pPr>
            <w:r w:rsidRPr="001B1E35">
              <w:rPr>
                <w:rFonts w:ascii="Times New Roman" w:eastAsia="Calibri" w:hAnsi="Times New Roman" w:cs="Times New Roman"/>
                <w:sz w:val="24"/>
                <w:szCs w:val="24"/>
              </w:rPr>
              <w:t>ОК 1,, ОК 5,</w:t>
            </w:r>
          </w:p>
          <w:p w14:paraId="2F166E44" w14:textId="77777777" w:rsidR="001B1E35" w:rsidRPr="001B1E35" w:rsidRDefault="001B1E35" w:rsidP="001B1E35">
            <w:pPr>
              <w:rPr>
                <w:rFonts w:ascii="Times New Roman" w:eastAsia="Calibri" w:hAnsi="Times New Roman" w:cs="Times New Roman"/>
                <w:sz w:val="24"/>
                <w:szCs w:val="24"/>
              </w:rPr>
            </w:pPr>
            <w:r w:rsidRPr="001B1E35">
              <w:rPr>
                <w:rFonts w:ascii="Times New Roman" w:eastAsia="Calibri" w:hAnsi="Times New Roman" w:cs="Times New Roman"/>
                <w:sz w:val="24"/>
                <w:szCs w:val="24"/>
              </w:rPr>
              <w:t xml:space="preserve"> ОК 9, ПК 1.1, ПК 1.2, ,ПК 3.1, ПК 3.2 </w:t>
            </w:r>
          </w:p>
          <w:p w14:paraId="0A910471" w14:textId="77777777" w:rsidR="001B1E35" w:rsidRPr="001B1E35" w:rsidRDefault="001B1E35" w:rsidP="001B1E35">
            <w:pPr>
              <w:rPr>
                <w:rFonts w:ascii="Times New Roman" w:eastAsia="Calibri" w:hAnsi="Times New Roman" w:cs="Times New Roman"/>
                <w:b/>
                <w:bCs/>
                <w:lang w:eastAsia="ru-RU"/>
              </w:rPr>
            </w:pPr>
            <w:r w:rsidRPr="001B1E35">
              <w:rPr>
                <w:rFonts w:ascii="Times New Roman" w:eastAsia="Calibri" w:hAnsi="Times New Roman" w:cs="Times New Roman"/>
                <w:sz w:val="24"/>
                <w:szCs w:val="24"/>
              </w:rPr>
              <w:t>ПК4.1, ПК 4.2, ПК 4. 3</w:t>
            </w:r>
          </w:p>
        </w:tc>
      </w:tr>
      <w:tr w:rsidR="001B1E35" w:rsidRPr="001B1E35" w14:paraId="2C4F13FB" w14:textId="77777777" w:rsidTr="00AD5821">
        <w:trPr>
          <w:trHeight w:val="304"/>
        </w:trPr>
        <w:tc>
          <w:tcPr>
            <w:tcW w:w="2972" w:type="dxa"/>
            <w:vMerge/>
          </w:tcPr>
          <w:p w14:paraId="34171B53" w14:textId="77777777" w:rsidR="001B1E35" w:rsidRPr="001B1E35" w:rsidRDefault="001B1E35" w:rsidP="001B1E35">
            <w:pPr>
              <w:rPr>
                <w:rFonts w:ascii="Times New Roman" w:eastAsia="Calibri" w:hAnsi="Times New Roman" w:cs="Times New Roman"/>
                <w:b/>
                <w:bCs/>
                <w:lang w:eastAsia="ru-RU"/>
              </w:rPr>
            </w:pPr>
          </w:p>
        </w:tc>
        <w:tc>
          <w:tcPr>
            <w:tcW w:w="6662" w:type="dxa"/>
          </w:tcPr>
          <w:p w14:paraId="758020EE" w14:textId="77777777" w:rsidR="001B1E35" w:rsidRPr="001B1E35" w:rsidRDefault="001B1E35" w:rsidP="001B1E35">
            <w:pPr>
              <w:suppressAutoHyphens/>
              <w:jc w:val="both"/>
              <w:rPr>
                <w:rFonts w:ascii="Times New Roman" w:eastAsia="Calibri" w:hAnsi="Times New Roman" w:cs="Times New Roman"/>
                <w:lang w:eastAsia="ru-RU"/>
              </w:rPr>
            </w:pPr>
            <w:r w:rsidRPr="001B1E35">
              <w:rPr>
                <w:rFonts w:ascii="Times New Roman" w:eastAsia="Calibri" w:hAnsi="Times New Roman" w:cs="Times New Roman"/>
                <w:lang w:eastAsia="ar-SA"/>
              </w:rPr>
              <w:t>Требования к персоналу, обслуживающему электроустановки</w:t>
            </w:r>
          </w:p>
        </w:tc>
        <w:tc>
          <w:tcPr>
            <w:tcW w:w="2694" w:type="dxa"/>
            <w:vMerge w:val="restart"/>
          </w:tcPr>
          <w:p w14:paraId="4F7C4C3C" w14:textId="77777777" w:rsidR="001B1E35" w:rsidRPr="001B1E35" w:rsidRDefault="001B1E35" w:rsidP="001B1E35">
            <w:pPr>
              <w:suppressAutoHyphens/>
              <w:jc w:val="center"/>
              <w:rPr>
                <w:rFonts w:ascii="Times New Roman" w:eastAsia="Calibri" w:hAnsi="Times New Roman" w:cs="Times New Roman"/>
                <w:lang w:eastAsia="ru-RU"/>
              </w:rPr>
            </w:pPr>
          </w:p>
          <w:p w14:paraId="6E858AB6" w14:textId="77777777" w:rsidR="001B1E35" w:rsidRPr="001B1E35" w:rsidRDefault="001B1E35" w:rsidP="001B1E35">
            <w:pPr>
              <w:suppressAutoHyphens/>
              <w:jc w:val="center"/>
              <w:rPr>
                <w:rFonts w:ascii="Times New Roman" w:eastAsia="Calibri" w:hAnsi="Times New Roman" w:cs="Times New Roman"/>
                <w:lang w:eastAsia="ru-RU"/>
              </w:rPr>
            </w:pPr>
          </w:p>
          <w:p w14:paraId="14275E0F" w14:textId="77777777" w:rsidR="001B1E35" w:rsidRPr="001B1E35" w:rsidRDefault="001B1E35" w:rsidP="001B1E35">
            <w:pPr>
              <w:suppressAutoHyphens/>
              <w:jc w:val="center"/>
              <w:rPr>
                <w:rFonts w:ascii="Times New Roman" w:eastAsia="Calibri" w:hAnsi="Times New Roman" w:cs="Times New Roman"/>
                <w:lang w:eastAsia="ru-RU"/>
              </w:rPr>
            </w:pPr>
            <w:r w:rsidRPr="001B1E35">
              <w:rPr>
                <w:rFonts w:ascii="Times New Roman" w:eastAsia="Calibri" w:hAnsi="Times New Roman" w:cs="Times New Roman"/>
                <w:lang w:eastAsia="ru-RU"/>
              </w:rPr>
              <w:t>6</w:t>
            </w:r>
          </w:p>
        </w:tc>
        <w:tc>
          <w:tcPr>
            <w:tcW w:w="2409" w:type="dxa"/>
            <w:vMerge/>
          </w:tcPr>
          <w:p w14:paraId="45501554" w14:textId="77777777" w:rsidR="001B1E35" w:rsidRPr="001B1E35" w:rsidRDefault="001B1E35" w:rsidP="001B1E35">
            <w:pPr>
              <w:suppressAutoHyphens/>
              <w:jc w:val="both"/>
              <w:rPr>
                <w:rFonts w:ascii="Times New Roman" w:eastAsia="Calibri" w:hAnsi="Times New Roman" w:cs="Times New Roman"/>
                <w:lang w:eastAsia="ru-RU"/>
              </w:rPr>
            </w:pPr>
          </w:p>
        </w:tc>
      </w:tr>
      <w:tr w:rsidR="001B1E35" w:rsidRPr="001B1E35" w14:paraId="40230020" w14:textId="77777777" w:rsidTr="00AD5821">
        <w:trPr>
          <w:trHeight w:val="279"/>
        </w:trPr>
        <w:tc>
          <w:tcPr>
            <w:tcW w:w="2972" w:type="dxa"/>
            <w:vMerge/>
          </w:tcPr>
          <w:p w14:paraId="70BE3D34" w14:textId="77777777" w:rsidR="001B1E35" w:rsidRPr="001B1E35" w:rsidRDefault="001B1E35" w:rsidP="001B1E35">
            <w:pPr>
              <w:rPr>
                <w:rFonts w:ascii="Times New Roman" w:eastAsia="Calibri" w:hAnsi="Times New Roman" w:cs="Times New Roman"/>
                <w:b/>
                <w:bCs/>
                <w:lang w:eastAsia="ru-RU"/>
              </w:rPr>
            </w:pPr>
          </w:p>
        </w:tc>
        <w:tc>
          <w:tcPr>
            <w:tcW w:w="6662" w:type="dxa"/>
          </w:tcPr>
          <w:p w14:paraId="4D3ED67F" w14:textId="77777777" w:rsidR="001B1E35" w:rsidRPr="001B1E35" w:rsidRDefault="001B1E35" w:rsidP="001B1E35">
            <w:pPr>
              <w:suppressAutoHyphens/>
              <w:jc w:val="both"/>
              <w:rPr>
                <w:rFonts w:ascii="Times New Roman" w:eastAsia="Calibri" w:hAnsi="Times New Roman" w:cs="Times New Roman"/>
                <w:lang w:eastAsia="ar-SA"/>
              </w:rPr>
            </w:pPr>
            <w:r w:rsidRPr="001B1E35">
              <w:rPr>
                <w:rFonts w:ascii="Times New Roman" w:eastAsia="Calibri" w:hAnsi="Times New Roman" w:cs="Times New Roman"/>
                <w:lang w:eastAsia="ar-SA"/>
              </w:rPr>
              <w:t>Обучение персонала правилам электробезопасности</w:t>
            </w:r>
          </w:p>
        </w:tc>
        <w:tc>
          <w:tcPr>
            <w:tcW w:w="2694" w:type="dxa"/>
            <w:vMerge/>
          </w:tcPr>
          <w:p w14:paraId="7EB7A179" w14:textId="77777777" w:rsidR="001B1E35" w:rsidRPr="001B1E35" w:rsidRDefault="001B1E35" w:rsidP="001B1E35">
            <w:pPr>
              <w:suppressAutoHyphens/>
              <w:jc w:val="center"/>
              <w:rPr>
                <w:rFonts w:ascii="Times New Roman" w:eastAsia="Calibri" w:hAnsi="Times New Roman" w:cs="Times New Roman"/>
                <w:lang w:eastAsia="ru-RU"/>
              </w:rPr>
            </w:pPr>
          </w:p>
        </w:tc>
        <w:tc>
          <w:tcPr>
            <w:tcW w:w="2409" w:type="dxa"/>
            <w:vMerge/>
          </w:tcPr>
          <w:p w14:paraId="65BA88E7" w14:textId="77777777" w:rsidR="001B1E35" w:rsidRPr="001B1E35" w:rsidRDefault="001B1E35" w:rsidP="001B1E35">
            <w:pPr>
              <w:suppressAutoHyphens/>
              <w:jc w:val="both"/>
              <w:rPr>
                <w:rFonts w:ascii="Times New Roman" w:eastAsia="Calibri" w:hAnsi="Times New Roman" w:cs="Times New Roman"/>
                <w:lang w:eastAsia="ru-RU"/>
              </w:rPr>
            </w:pPr>
          </w:p>
        </w:tc>
      </w:tr>
      <w:tr w:rsidR="001B1E35" w:rsidRPr="001B1E35" w14:paraId="5E647B43" w14:textId="77777777" w:rsidTr="00AD5821">
        <w:trPr>
          <w:trHeight w:val="270"/>
        </w:trPr>
        <w:tc>
          <w:tcPr>
            <w:tcW w:w="2972" w:type="dxa"/>
            <w:vMerge/>
          </w:tcPr>
          <w:p w14:paraId="19C8AF48" w14:textId="77777777" w:rsidR="001B1E35" w:rsidRPr="001B1E35" w:rsidRDefault="001B1E35" w:rsidP="001B1E35">
            <w:pPr>
              <w:rPr>
                <w:rFonts w:ascii="Times New Roman" w:eastAsia="Calibri" w:hAnsi="Times New Roman" w:cs="Times New Roman"/>
                <w:b/>
                <w:bCs/>
                <w:lang w:eastAsia="ru-RU"/>
              </w:rPr>
            </w:pPr>
          </w:p>
        </w:tc>
        <w:tc>
          <w:tcPr>
            <w:tcW w:w="6662" w:type="dxa"/>
          </w:tcPr>
          <w:p w14:paraId="42F926F6" w14:textId="77777777" w:rsidR="001B1E35" w:rsidRPr="001B1E35" w:rsidRDefault="001B1E35" w:rsidP="001B1E35">
            <w:pPr>
              <w:suppressAutoHyphens/>
              <w:jc w:val="both"/>
              <w:rPr>
                <w:rFonts w:ascii="Times New Roman" w:eastAsia="Calibri" w:hAnsi="Times New Roman" w:cs="Times New Roman"/>
                <w:lang w:eastAsia="ar-SA"/>
              </w:rPr>
            </w:pPr>
            <w:r w:rsidRPr="001B1E35">
              <w:rPr>
                <w:rFonts w:ascii="Times New Roman" w:eastAsia="Calibri" w:hAnsi="Times New Roman" w:cs="Times New Roman"/>
                <w:lang w:eastAsia="ar-SA"/>
              </w:rPr>
              <w:t>Допуск к самостоятельной работе</w:t>
            </w:r>
          </w:p>
        </w:tc>
        <w:tc>
          <w:tcPr>
            <w:tcW w:w="2694" w:type="dxa"/>
            <w:vMerge/>
          </w:tcPr>
          <w:p w14:paraId="6B5881FB" w14:textId="77777777" w:rsidR="001B1E35" w:rsidRPr="001B1E35" w:rsidRDefault="001B1E35" w:rsidP="001B1E35">
            <w:pPr>
              <w:suppressAutoHyphens/>
              <w:jc w:val="center"/>
              <w:rPr>
                <w:rFonts w:ascii="Times New Roman" w:eastAsia="Calibri" w:hAnsi="Times New Roman" w:cs="Times New Roman"/>
                <w:lang w:eastAsia="ru-RU"/>
              </w:rPr>
            </w:pPr>
          </w:p>
        </w:tc>
        <w:tc>
          <w:tcPr>
            <w:tcW w:w="2409" w:type="dxa"/>
            <w:vMerge/>
          </w:tcPr>
          <w:p w14:paraId="3D7F797D" w14:textId="77777777" w:rsidR="001B1E35" w:rsidRPr="001B1E35" w:rsidRDefault="001B1E35" w:rsidP="001B1E35">
            <w:pPr>
              <w:suppressAutoHyphens/>
              <w:jc w:val="both"/>
              <w:rPr>
                <w:rFonts w:ascii="Times New Roman" w:eastAsia="Calibri" w:hAnsi="Times New Roman" w:cs="Times New Roman"/>
                <w:lang w:eastAsia="ru-RU"/>
              </w:rPr>
            </w:pPr>
          </w:p>
        </w:tc>
      </w:tr>
      <w:tr w:rsidR="001B1E35" w:rsidRPr="001B1E35" w14:paraId="3D92ACF8" w14:textId="77777777" w:rsidTr="00AD5821">
        <w:trPr>
          <w:trHeight w:val="20"/>
        </w:trPr>
        <w:tc>
          <w:tcPr>
            <w:tcW w:w="2972" w:type="dxa"/>
            <w:vMerge/>
          </w:tcPr>
          <w:p w14:paraId="4FD9A4C9" w14:textId="77777777" w:rsidR="001B1E35" w:rsidRPr="001B1E35" w:rsidRDefault="001B1E35" w:rsidP="001B1E35">
            <w:pPr>
              <w:rPr>
                <w:rFonts w:ascii="Times New Roman" w:eastAsia="Calibri" w:hAnsi="Times New Roman" w:cs="Times New Roman"/>
                <w:b/>
                <w:bCs/>
                <w:lang w:eastAsia="ru-RU"/>
              </w:rPr>
            </w:pPr>
          </w:p>
        </w:tc>
        <w:tc>
          <w:tcPr>
            <w:tcW w:w="6662" w:type="dxa"/>
          </w:tcPr>
          <w:p w14:paraId="6B939EFD" w14:textId="77777777" w:rsidR="001B1E35" w:rsidRPr="001B1E35" w:rsidRDefault="001B1E35" w:rsidP="001B1E35">
            <w:pPr>
              <w:suppressAutoHyphens/>
              <w:jc w:val="both"/>
              <w:rPr>
                <w:rFonts w:ascii="Times New Roman" w:eastAsia="Calibri" w:hAnsi="Times New Roman" w:cs="Times New Roman"/>
                <w:b/>
                <w:lang w:eastAsia="ru-RU"/>
              </w:rPr>
            </w:pPr>
            <w:r w:rsidRPr="001B1E35">
              <w:rPr>
                <w:rFonts w:ascii="Times New Roman" w:eastAsia="Calibri" w:hAnsi="Times New Roman" w:cs="Times New Roman"/>
                <w:b/>
                <w:bCs/>
                <w:lang w:eastAsia="ru-RU"/>
              </w:rPr>
              <w:t>В том числе практических и лабораторных занятий</w:t>
            </w:r>
          </w:p>
        </w:tc>
        <w:tc>
          <w:tcPr>
            <w:tcW w:w="2694" w:type="dxa"/>
          </w:tcPr>
          <w:p w14:paraId="1947464D" w14:textId="77777777" w:rsidR="001B1E35" w:rsidRPr="001B1E35" w:rsidRDefault="001B1E35" w:rsidP="001B1E35">
            <w:pPr>
              <w:suppressAutoHyphens/>
              <w:jc w:val="center"/>
              <w:rPr>
                <w:rFonts w:ascii="Times New Roman" w:eastAsia="Calibri" w:hAnsi="Times New Roman" w:cs="Times New Roman"/>
                <w:b/>
                <w:bCs/>
                <w:lang w:eastAsia="ru-RU"/>
              </w:rPr>
            </w:pPr>
            <w:r w:rsidRPr="001B1E35">
              <w:rPr>
                <w:rFonts w:ascii="Times New Roman" w:eastAsia="Calibri" w:hAnsi="Times New Roman" w:cs="Times New Roman"/>
                <w:b/>
                <w:bCs/>
                <w:lang w:eastAsia="ru-RU"/>
              </w:rPr>
              <w:t>6/6</w:t>
            </w:r>
          </w:p>
        </w:tc>
        <w:tc>
          <w:tcPr>
            <w:tcW w:w="2409" w:type="dxa"/>
            <w:vMerge/>
          </w:tcPr>
          <w:p w14:paraId="5E60AB26" w14:textId="77777777" w:rsidR="001B1E35" w:rsidRPr="001B1E35" w:rsidRDefault="001B1E35" w:rsidP="001B1E35">
            <w:pPr>
              <w:suppressAutoHyphens/>
              <w:jc w:val="both"/>
              <w:rPr>
                <w:rFonts w:ascii="Times New Roman" w:eastAsia="Calibri" w:hAnsi="Times New Roman" w:cs="Times New Roman"/>
                <w:b/>
                <w:bCs/>
                <w:lang w:eastAsia="ru-RU"/>
              </w:rPr>
            </w:pPr>
          </w:p>
        </w:tc>
      </w:tr>
      <w:tr w:rsidR="001B1E35" w:rsidRPr="001B1E35" w14:paraId="38FD35DC" w14:textId="77777777" w:rsidTr="00AD5821">
        <w:trPr>
          <w:trHeight w:val="204"/>
        </w:trPr>
        <w:tc>
          <w:tcPr>
            <w:tcW w:w="2972" w:type="dxa"/>
            <w:vMerge/>
          </w:tcPr>
          <w:p w14:paraId="3F02699B" w14:textId="77777777" w:rsidR="001B1E35" w:rsidRPr="001B1E35" w:rsidRDefault="001B1E35" w:rsidP="001B1E35">
            <w:pPr>
              <w:rPr>
                <w:rFonts w:ascii="Times New Roman" w:eastAsia="Calibri" w:hAnsi="Times New Roman" w:cs="Times New Roman"/>
                <w:b/>
                <w:bCs/>
                <w:lang w:eastAsia="ru-RU"/>
              </w:rPr>
            </w:pPr>
          </w:p>
        </w:tc>
        <w:tc>
          <w:tcPr>
            <w:tcW w:w="6662" w:type="dxa"/>
          </w:tcPr>
          <w:p w14:paraId="5A9A2C09" w14:textId="77777777" w:rsidR="001B1E35" w:rsidRPr="001B1E35" w:rsidRDefault="001B1E35" w:rsidP="001B1E35">
            <w:pPr>
              <w:suppressAutoHyphens/>
              <w:jc w:val="both"/>
              <w:rPr>
                <w:rFonts w:ascii="Times New Roman" w:eastAsia="Calibri" w:hAnsi="Times New Roman" w:cs="Times New Roman"/>
                <w:iCs/>
                <w:lang w:eastAsia="ru-RU"/>
              </w:rPr>
            </w:pPr>
            <w:r w:rsidRPr="001B1E35">
              <w:rPr>
                <w:rFonts w:ascii="Times New Roman" w:eastAsia="Calibri" w:hAnsi="Times New Roman" w:cs="Times New Roman"/>
                <w:color w:val="000000"/>
                <w:shd w:val="clear" w:color="auto" w:fill="FFFFFF"/>
              </w:rPr>
              <w:t>Оформление наряда – допуска для работы в электроустановках до 1кВ</w:t>
            </w:r>
          </w:p>
        </w:tc>
        <w:tc>
          <w:tcPr>
            <w:tcW w:w="2694" w:type="dxa"/>
          </w:tcPr>
          <w:p w14:paraId="67982F1B" w14:textId="77777777" w:rsidR="001B1E35" w:rsidRPr="001B1E35" w:rsidRDefault="001B1E35" w:rsidP="001B1E35">
            <w:pPr>
              <w:suppressAutoHyphens/>
              <w:jc w:val="center"/>
              <w:rPr>
                <w:rFonts w:ascii="Times New Roman" w:eastAsia="Calibri" w:hAnsi="Times New Roman" w:cs="Times New Roman"/>
                <w:lang w:eastAsia="ru-RU"/>
              </w:rPr>
            </w:pPr>
            <w:r w:rsidRPr="001B1E35">
              <w:rPr>
                <w:rFonts w:ascii="Times New Roman" w:eastAsia="Calibri" w:hAnsi="Times New Roman" w:cs="Times New Roman"/>
                <w:lang w:eastAsia="ru-RU"/>
              </w:rPr>
              <w:t>2</w:t>
            </w:r>
          </w:p>
        </w:tc>
        <w:tc>
          <w:tcPr>
            <w:tcW w:w="2409" w:type="dxa"/>
            <w:vMerge/>
          </w:tcPr>
          <w:p w14:paraId="545416D8" w14:textId="77777777" w:rsidR="001B1E35" w:rsidRPr="001B1E35" w:rsidRDefault="001B1E35" w:rsidP="001B1E35">
            <w:pPr>
              <w:suppressAutoHyphens/>
              <w:jc w:val="both"/>
              <w:rPr>
                <w:rFonts w:ascii="Times New Roman" w:eastAsia="Calibri" w:hAnsi="Times New Roman" w:cs="Times New Roman"/>
                <w:lang w:eastAsia="ru-RU"/>
              </w:rPr>
            </w:pPr>
          </w:p>
        </w:tc>
      </w:tr>
      <w:tr w:rsidR="001B1E35" w:rsidRPr="001B1E35" w14:paraId="59F5BC57" w14:textId="77777777" w:rsidTr="00AD5821">
        <w:trPr>
          <w:trHeight w:val="73"/>
        </w:trPr>
        <w:tc>
          <w:tcPr>
            <w:tcW w:w="2972" w:type="dxa"/>
            <w:vMerge/>
          </w:tcPr>
          <w:p w14:paraId="65080725" w14:textId="77777777" w:rsidR="001B1E35" w:rsidRPr="001B1E35" w:rsidRDefault="001B1E35" w:rsidP="001B1E35">
            <w:pPr>
              <w:rPr>
                <w:rFonts w:ascii="Times New Roman" w:eastAsia="Calibri" w:hAnsi="Times New Roman" w:cs="Times New Roman"/>
                <w:b/>
                <w:bCs/>
                <w:lang w:eastAsia="ru-RU"/>
              </w:rPr>
            </w:pPr>
          </w:p>
        </w:tc>
        <w:tc>
          <w:tcPr>
            <w:tcW w:w="6662" w:type="dxa"/>
            <w:vAlign w:val="bottom"/>
          </w:tcPr>
          <w:p w14:paraId="00070890" w14:textId="77777777" w:rsidR="001B1E35" w:rsidRPr="001B1E35" w:rsidRDefault="001B1E35" w:rsidP="001B1E35">
            <w:pPr>
              <w:suppressAutoHyphens/>
              <w:rPr>
                <w:rFonts w:ascii="Times New Roman" w:eastAsia="Calibri" w:hAnsi="Times New Roman" w:cs="Times New Roman"/>
                <w:lang w:eastAsia="ru-RU"/>
              </w:rPr>
            </w:pPr>
            <w:r w:rsidRPr="001B1E35">
              <w:rPr>
                <w:rFonts w:ascii="Times New Roman" w:eastAsia="Calibri" w:hAnsi="Times New Roman" w:cs="Times New Roman"/>
                <w:color w:val="000000"/>
                <w:shd w:val="clear" w:color="auto" w:fill="FFFFFF"/>
              </w:rPr>
              <w:t>Оформление наряда – допуска для работы в электроустановках выше 1кВ</w:t>
            </w:r>
          </w:p>
        </w:tc>
        <w:tc>
          <w:tcPr>
            <w:tcW w:w="2694" w:type="dxa"/>
          </w:tcPr>
          <w:p w14:paraId="28E021EE" w14:textId="77777777" w:rsidR="001B1E35" w:rsidRPr="001B1E35" w:rsidRDefault="001B1E35" w:rsidP="001B1E35">
            <w:pPr>
              <w:suppressAutoHyphens/>
              <w:jc w:val="center"/>
              <w:rPr>
                <w:rFonts w:ascii="Times New Roman" w:eastAsia="Calibri" w:hAnsi="Times New Roman" w:cs="Times New Roman"/>
                <w:lang w:eastAsia="ru-RU"/>
              </w:rPr>
            </w:pPr>
            <w:r w:rsidRPr="001B1E35">
              <w:rPr>
                <w:rFonts w:ascii="Times New Roman" w:eastAsia="Calibri" w:hAnsi="Times New Roman" w:cs="Times New Roman"/>
                <w:lang w:eastAsia="ru-RU"/>
              </w:rPr>
              <w:t>2</w:t>
            </w:r>
          </w:p>
        </w:tc>
        <w:tc>
          <w:tcPr>
            <w:tcW w:w="2409" w:type="dxa"/>
            <w:vMerge/>
          </w:tcPr>
          <w:p w14:paraId="398261FB" w14:textId="77777777" w:rsidR="001B1E35" w:rsidRPr="001B1E35" w:rsidRDefault="001B1E35" w:rsidP="001B1E35">
            <w:pPr>
              <w:suppressAutoHyphens/>
              <w:rPr>
                <w:rFonts w:ascii="Times New Roman" w:eastAsia="Calibri" w:hAnsi="Times New Roman" w:cs="Times New Roman"/>
                <w:lang w:eastAsia="ru-RU"/>
              </w:rPr>
            </w:pPr>
          </w:p>
        </w:tc>
      </w:tr>
      <w:tr w:rsidR="001B1E35" w:rsidRPr="001B1E35" w14:paraId="5C73092C" w14:textId="77777777" w:rsidTr="00AD5821">
        <w:trPr>
          <w:trHeight w:val="73"/>
        </w:trPr>
        <w:tc>
          <w:tcPr>
            <w:tcW w:w="2972" w:type="dxa"/>
            <w:vMerge/>
          </w:tcPr>
          <w:p w14:paraId="43472D7F" w14:textId="77777777" w:rsidR="001B1E35" w:rsidRPr="001B1E35" w:rsidRDefault="001B1E35" w:rsidP="001B1E35">
            <w:pPr>
              <w:rPr>
                <w:rFonts w:ascii="Times New Roman" w:eastAsia="Calibri" w:hAnsi="Times New Roman" w:cs="Times New Roman"/>
                <w:b/>
                <w:bCs/>
                <w:lang w:eastAsia="ru-RU"/>
              </w:rPr>
            </w:pPr>
          </w:p>
        </w:tc>
        <w:tc>
          <w:tcPr>
            <w:tcW w:w="6662" w:type="dxa"/>
            <w:vAlign w:val="bottom"/>
          </w:tcPr>
          <w:p w14:paraId="1CA93D73" w14:textId="77777777" w:rsidR="001B1E35" w:rsidRPr="001B1E35" w:rsidRDefault="001B1E35" w:rsidP="001B1E35">
            <w:pPr>
              <w:suppressAutoHyphens/>
              <w:rPr>
                <w:rFonts w:ascii="Times New Roman" w:eastAsia="Calibri" w:hAnsi="Times New Roman" w:cs="Times New Roman"/>
                <w:color w:val="000000"/>
                <w:shd w:val="clear" w:color="auto" w:fill="FFFFFF"/>
              </w:rPr>
            </w:pPr>
            <w:r w:rsidRPr="001B1E35">
              <w:rPr>
                <w:rFonts w:ascii="Times New Roman" w:eastAsia="Calibri" w:hAnsi="Times New Roman" w:cs="Times New Roman"/>
                <w:shd w:val="clear" w:color="auto" w:fill="F2F2F2"/>
              </w:rPr>
              <w:t>Организационные и технические мероприятия по обеспечению безопасного проведения работ в электроустановках</w:t>
            </w:r>
          </w:p>
        </w:tc>
        <w:tc>
          <w:tcPr>
            <w:tcW w:w="2694" w:type="dxa"/>
          </w:tcPr>
          <w:p w14:paraId="23A7363A" w14:textId="77777777" w:rsidR="001B1E35" w:rsidRPr="001B1E35" w:rsidRDefault="001B1E35" w:rsidP="001B1E35">
            <w:pPr>
              <w:suppressAutoHyphens/>
              <w:jc w:val="center"/>
              <w:rPr>
                <w:rFonts w:ascii="Times New Roman" w:eastAsia="Calibri" w:hAnsi="Times New Roman" w:cs="Times New Roman"/>
                <w:lang w:eastAsia="ru-RU"/>
              </w:rPr>
            </w:pPr>
            <w:r w:rsidRPr="001B1E35">
              <w:rPr>
                <w:rFonts w:ascii="Times New Roman" w:eastAsia="Calibri" w:hAnsi="Times New Roman" w:cs="Times New Roman"/>
                <w:lang w:eastAsia="ru-RU"/>
              </w:rPr>
              <w:t>2</w:t>
            </w:r>
          </w:p>
        </w:tc>
        <w:tc>
          <w:tcPr>
            <w:tcW w:w="2409" w:type="dxa"/>
            <w:vMerge/>
          </w:tcPr>
          <w:p w14:paraId="60D8138E" w14:textId="77777777" w:rsidR="001B1E35" w:rsidRPr="001B1E35" w:rsidRDefault="001B1E35" w:rsidP="001B1E35">
            <w:pPr>
              <w:suppressAutoHyphens/>
              <w:rPr>
                <w:rFonts w:ascii="Times New Roman" w:eastAsia="Calibri" w:hAnsi="Times New Roman" w:cs="Times New Roman"/>
                <w:lang w:eastAsia="ru-RU"/>
              </w:rPr>
            </w:pPr>
          </w:p>
        </w:tc>
      </w:tr>
      <w:tr w:rsidR="001B1E35" w:rsidRPr="001B1E35" w14:paraId="3557EC70" w14:textId="77777777" w:rsidTr="00AD5821">
        <w:trPr>
          <w:trHeight w:val="361"/>
        </w:trPr>
        <w:tc>
          <w:tcPr>
            <w:tcW w:w="2972" w:type="dxa"/>
            <w:vMerge/>
          </w:tcPr>
          <w:p w14:paraId="4433CDFA" w14:textId="77777777" w:rsidR="001B1E35" w:rsidRPr="001B1E35" w:rsidRDefault="001B1E35" w:rsidP="001B1E35">
            <w:pPr>
              <w:rPr>
                <w:rFonts w:ascii="Times New Roman" w:eastAsia="Calibri" w:hAnsi="Times New Roman" w:cs="Times New Roman"/>
                <w:b/>
                <w:bCs/>
                <w:lang w:eastAsia="ru-RU"/>
              </w:rPr>
            </w:pPr>
          </w:p>
        </w:tc>
        <w:tc>
          <w:tcPr>
            <w:tcW w:w="6662" w:type="dxa"/>
            <w:vAlign w:val="bottom"/>
          </w:tcPr>
          <w:p w14:paraId="1271C65E" w14:textId="77777777" w:rsidR="001B1E35" w:rsidRPr="001B1E35" w:rsidRDefault="001B1E35" w:rsidP="001B1E35">
            <w:pPr>
              <w:rPr>
                <w:rFonts w:ascii="Times New Roman" w:eastAsia="Calibri" w:hAnsi="Times New Roman" w:cs="Times New Roman"/>
                <w:b/>
                <w:bCs/>
                <w:lang w:eastAsia="ru-RU"/>
              </w:rPr>
            </w:pPr>
            <w:r w:rsidRPr="001B1E35">
              <w:rPr>
                <w:rFonts w:ascii="Times New Roman" w:eastAsia="Calibri" w:hAnsi="Times New Roman" w:cs="Times New Roman"/>
                <w:b/>
                <w:bCs/>
                <w:lang w:eastAsia="ru-RU"/>
              </w:rPr>
              <w:t>В том числе самостоятельная работа обучающихся</w:t>
            </w:r>
          </w:p>
          <w:p w14:paraId="31D3AFC2" w14:textId="77777777" w:rsidR="001B1E35" w:rsidRPr="001B1E35" w:rsidRDefault="001B1E35" w:rsidP="001B1E35">
            <w:pPr>
              <w:rPr>
                <w:rFonts w:ascii="Times New Roman" w:eastAsia="Calibri" w:hAnsi="Times New Roman" w:cs="Times New Roman"/>
                <w:i/>
                <w:lang w:eastAsia="ru-RU"/>
              </w:rPr>
            </w:pPr>
            <w:r w:rsidRPr="001B1E35">
              <w:rPr>
                <w:rFonts w:ascii="Times New Roman" w:eastAsia="Calibri" w:hAnsi="Times New Roman" w:cs="Times New Roman"/>
              </w:rPr>
              <w:t>Оперативное обслуживание и осмотры электроустановок</w:t>
            </w:r>
          </w:p>
        </w:tc>
        <w:tc>
          <w:tcPr>
            <w:tcW w:w="2694" w:type="dxa"/>
          </w:tcPr>
          <w:p w14:paraId="210A7461" w14:textId="77777777" w:rsidR="001B1E35" w:rsidRPr="001B1E35" w:rsidRDefault="001B1E35" w:rsidP="001B1E35">
            <w:pPr>
              <w:jc w:val="center"/>
              <w:rPr>
                <w:rFonts w:ascii="Times New Roman" w:eastAsia="Calibri" w:hAnsi="Times New Roman" w:cs="Times New Roman"/>
                <w:b/>
                <w:bCs/>
                <w:lang w:eastAsia="ru-RU"/>
              </w:rPr>
            </w:pPr>
            <w:r w:rsidRPr="001B1E35">
              <w:rPr>
                <w:rFonts w:ascii="Times New Roman" w:eastAsia="Calibri" w:hAnsi="Times New Roman" w:cs="Times New Roman"/>
                <w:b/>
                <w:bCs/>
                <w:lang w:eastAsia="ru-RU"/>
              </w:rPr>
              <w:t>2</w:t>
            </w:r>
          </w:p>
        </w:tc>
        <w:tc>
          <w:tcPr>
            <w:tcW w:w="2409" w:type="dxa"/>
            <w:vMerge/>
          </w:tcPr>
          <w:p w14:paraId="291F6AFB" w14:textId="77777777" w:rsidR="001B1E35" w:rsidRPr="001B1E35" w:rsidRDefault="001B1E35" w:rsidP="001B1E35">
            <w:pPr>
              <w:rPr>
                <w:rFonts w:ascii="Times New Roman" w:eastAsia="Calibri" w:hAnsi="Times New Roman" w:cs="Times New Roman"/>
                <w:b/>
                <w:bCs/>
                <w:lang w:eastAsia="ru-RU"/>
              </w:rPr>
            </w:pPr>
          </w:p>
        </w:tc>
      </w:tr>
      <w:tr w:rsidR="001B1E35" w:rsidRPr="001B1E35" w14:paraId="762D5D41" w14:textId="77777777" w:rsidTr="00AD5821">
        <w:trPr>
          <w:trHeight w:val="221"/>
        </w:trPr>
        <w:tc>
          <w:tcPr>
            <w:tcW w:w="2972" w:type="dxa"/>
            <w:vMerge w:val="restart"/>
          </w:tcPr>
          <w:p w14:paraId="09164295" w14:textId="77777777" w:rsidR="001B1E35" w:rsidRPr="001B1E35" w:rsidRDefault="001B1E35" w:rsidP="001B1E35">
            <w:pPr>
              <w:snapToGrid w:val="0"/>
              <w:rPr>
                <w:rFonts w:ascii="Times New Roman" w:eastAsia="Calibri" w:hAnsi="Times New Roman" w:cs="Times New Roman"/>
                <w:b/>
                <w:lang w:eastAsia="ar-SA"/>
              </w:rPr>
            </w:pPr>
            <w:r w:rsidRPr="001B1E35">
              <w:rPr>
                <w:rFonts w:ascii="Times New Roman" w:eastAsia="Calibri" w:hAnsi="Times New Roman" w:cs="Times New Roman"/>
                <w:b/>
                <w:lang w:eastAsia="ar-SA"/>
              </w:rPr>
              <w:t>Тема 4</w:t>
            </w:r>
          </w:p>
          <w:p w14:paraId="360502F4" w14:textId="77777777" w:rsidR="001B1E35" w:rsidRPr="001B1E35" w:rsidRDefault="001B1E35" w:rsidP="001B1E35">
            <w:pPr>
              <w:rPr>
                <w:rFonts w:ascii="Times New Roman" w:eastAsia="Calibri" w:hAnsi="Times New Roman" w:cs="Times New Roman"/>
                <w:b/>
                <w:bCs/>
                <w:lang w:eastAsia="ru-RU"/>
              </w:rPr>
            </w:pPr>
            <w:r w:rsidRPr="001B1E35">
              <w:rPr>
                <w:rFonts w:ascii="Times New Roman" w:eastAsia="Calibri" w:hAnsi="Times New Roman" w:cs="Times New Roman"/>
                <w:b/>
                <w:bCs/>
                <w:iCs/>
                <w:lang w:eastAsia="ar-SA"/>
              </w:rPr>
              <w:t>Меры защиты при аварийном состоянии электроустановок</w:t>
            </w:r>
          </w:p>
        </w:tc>
        <w:tc>
          <w:tcPr>
            <w:tcW w:w="6662" w:type="dxa"/>
            <w:vAlign w:val="bottom"/>
          </w:tcPr>
          <w:p w14:paraId="794F26A6" w14:textId="77777777" w:rsidR="001B1E35" w:rsidRPr="001B1E35" w:rsidRDefault="001B1E35" w:rsidP="001B1E35">
            <w:pPr>
              <w:rPr>
                <w:rFonts w:ascii="Times New Roman" w:eastAsia="Calibri" w:hAnsi="Times New Roman" w:cs="Times New Roman"/>
                <w:b/>
                <w:bCs/>
                <w:lang w:eastAsia="ru-RU"/>
              </w:rPr>
            </w:pPr>
            <w:r w:rsidRPr="001B1E35">
              <w:rPr>
                <w:rFonts w:ascii="Times New Roman" w:eastAsia="Calibri" w:hAnsi="Times New Roman" w:cs="Times New Roman"/>
                <w:b/>
                <w:bCs/>
                <w:lang w:eastAsia="ru-RU"/>
              </w:rPr>
              <w:t xml:space="preserve">Содержание </w:t>
            </w:r>
          </w:p>
        </w:tc>
        <w:tc>
          <w:tcPr>
            <w:tcW w:w="2694" w:type="dxa"/>
          </w:tcPr>
          <w:p w14:paraId="6C8AB09A" w14:textId="77777777" w:rsidR="001B1E35" w:rsidRPr="001B1E35" w:rsidRDefault="001B1E35" w:rsidP="001B1E35">
            <w:pPr>
              <w:jc w:val="center"/>
              <w:rPr>
                <w:rFonts w:ascii="Times New Roman" w:eastAsia="Calibri" w:hAnsi="Times New Roman" w:cs="Times New Roman"/>
                <w:b/>
                <w:bCs/>
                <w:lang w:eastAsia="ru-RU"/>
              </w:rPr>
            </w:pPr>
            <w:r w:rsidRPr="001B1E35">
              <w:rPr>
                <w:rFonts w:ascii="Times New Roman" w:eastAsia="Calibri" w:hAnsi="Times New Roman" w:cs="Times New Roman"/>
                <w:b/>
                <w:bCs/>
                <w:lang w:eastAsia="ru-RU"/>
              </w:rPr>
              <w:t>18/6</w:t>
            </w:r>
          </w:p>
        </w:tc>
        <w:tc>
          <w:tcPr>
            <w:tcW w:w="2409" w:type="dxa"/>
            <w:vMerge w:val="restart"/>
          </w:tcPr>
          <w:p w14:paraId="1FA5FF5B" w14:textId="77777777" w:rsidR="001B1E35" w:rsidRPr="001B1E35" w:rsidRDefault="001B1E35" w:rsidP="001B1E35">
            <w:pPr>
              <w:rPr>
                <w:rFonts w:ascii="Times New Roman" w:eastAsia="Calibri" w:hAnsi="Times New Roman" w:cs="Times New Roman"/>
                <w:sz w:val="24"/>
                <w:szCs w:val="24"/>
              </w:rPr>
            </w:pPr>
            <w:r w:rsidRPr="001B1E35">
              <w:rPr>
                <w:rFonts w:ascii="Times New Roman" w:eastAsia="Calibri" w:hAnsi="Times New Roman" w:cs="Times New Roman"/>
                <w:sz w:val="24"/>
                <w:szCs w:val="24"/>
              </w:rPr>
              <w:t>ОК 1, ,ОК 5,</w:t>
            </w:r>
          </w:p>
          <w:p w14:paraId="3E41FFD4" w14:textId="77777777" w:rsidR="001B1E35" w:rsidRPr="001B1E35" w:rsidRDefault="001B1E35" w:rsidP="001B1E35">
            <w:pPr>
              <w:rPr>
                <w:rFonts w:ascii="Times New Roman" w:eastAsia="Calibri" w:hAnsi="Times New Roman" w:cs="Times New Roman"/>
                <w:sz w:val="24"/>
                <w:szCs w:val="24"/>
              </w:rPr>
            </w:pPr>
            <w:r w:rsidRPr="001B1E35">
              <w:rPr>
                <w:rFonts w:ascii="Times New Roman" w:eastAsia="Calibri" w:hAnsi="Times New Roman" w:cs="Times New Roman"/>
                <w:sz w:val="24"/>
                <w:szCs w:val="24"/>
              </w:rPr>
              <w:t xml:space="preserve"> ОК 9, ПК 1.1, ПК 1.2, ,ПК 3.1, ПК 3.2 </w:t>
            </w:r>
          </w:p>
          <w:p w14:paraId="05004395" w14:textId="77777777" w:rsidR="001B1E35" w:rsidRPr="001B1E35" w:rsidRDefault="001B1E35" w:rsidP="001B1E35">
            <w:pPr>
              <w:rPr>
                <w:rFonts w:ascii="Times New Roman" w:eastAsia="Calibri" w:hAnsi="Times New Roman" w:cs="Times New Roman"/>
                <w:b/>
                <w:bCs/>
                <w:lang w:eastAsia="ru-RU"/>
              </w:rPr>
            </w:pPr>
            <w:r w:rsidRPr="001B1E35">
              <w:rPr>
                <w:rFonts w:ascii="Times New Roman" w:eastAsia="Calibri" w:hAnsi="Times New Roman" w:cs="Times New Roman"/>
                <w:sz w:val="24"/>
                <w:szCs w:val="24"/>
              </w:rPr>
              <w:t>ПК4.1, ПК 4.2, ПК 4. 3</w:t>
            </w:r>
          </w:p>
        </w:tc>
      </w:tr>
      <w:tr w:rsidR="001B1E35" w:rsidRPr="001B1E35" w14:paraId="08029249" w14:textId="77777777" w:rsidTr="00AD5821">
        <w:trPr>
          <w:trHeight w:val="207"/>
        </w:trPr>
        <w:tc>
          <w:tcPr>
            <w:tcW w:w="2972" w:type="dxa"/>
            <w:vMerge/>
          </w:tcPr>
          <w:p w14:paraId="455F744F" w14:textId="77777777" w:rsidR="001B1E35" w:rsidRPr="001B1E35" w:rsidRDefault="001B1E35" w:rsidP="001B1E35">
            <w:pPr>
              <w:rPr>
                <w:rFonts w:ascii="Times New Roman" w:eastAsia="Calibri" w:hAnsi="Times New Roman" w:cs="Times New Roman"/>
                <w:b/>
                <w:bCs/>
                <w:lang w:eastAsia="ru-RU"/>
              </w:rPr>
            </w:pPr>
          </w:p>
        </w:tc>
        <w:tc>
          <w:tcPr>
            <w:tcW w:w="6662" w:type="dxa"/>
            <w:vAlign w:val="bottom"/>
          </w:tcPr>
          <w:p w14:paraId="79FDD18A" w14:textId="77777777" w:rsidR="001B1E35" w:rsidRPr="001B1E35" w:rsidRDefault="001B1E35" w:rsidP="001B1E35">
            <w:pPr>
              <w:rPr>
                <w:rFonts w:ascii="Times New Roman" w:eastAsia="Calibri" w:hAnsi="Times New Roman" w:cs="Times New Roman"/>
                <w:lang w:eastAsia="ru-RU"/>
              </w:rPr>
            </w:pPr>
            <w:r w:rsidRPr="001B1E35">
              <w:rPr>
                <w:rFonts w:ascii="Times New Roman" w:eastAsia="Calibri" w:hAnsi="Times New Roman" w:cs="Times New Roman"/>
                <w:lang w:eastAsia="ar-SA"/>
              </w:rPr>
              <w:t>Общие сведения о способах электрозащиты</w:t>
            </w:r>
          </w:p>
        </w:tc>
        <w:tc>
          <w:tcPr>
            <w:tcW w:w="2694" w:type="dxa"/>
            <w:vMerge w:val="restart"/>
          </w:tcPr>
          <w:p w14:paraId="195C88FB" w14:textId="77777777" w:rsidR="001B1E35" w:rsidRPr="001B1E35" w:rsidRDefault="001B1E35" w:rsidP="001B1E35">
            <w:pPr>
              <w:jc w:val="center"/>
              <w:rPr>
                <w:rFonts w:ascii="Times New Roman" w:eastAsia="Calibri" w:hAnsi="Times New Roman" w:cs="Times New Roman"/>
                <w:lang w:eastAsia="ru-RU"/>
              </w:rPr>
            </w:pPr>
          </w:p>
          <w:p w14:paraId="0DFFC3C1" w14:textId="77777777" w:rsidR="001B1E35" w:rsidRPr="001B1E35" w:rsidRDefault="001B1E35" w:rsidP="001B1E35">
            <w:pPr>
              <w:jc w:val="center"/>
              <w:rPr>
                <w:rFonts w:ascii="Times New Roman" w:eastAsia="Calibri" w:hAnsi="Times New Roman" w:cs="Times New Roman"/>
                <w:lang w:eastAsia="ru-RU"/>
              </w:rPr>
            </w:pPr>
          </w:p>
          <w:p w14:paraId="280569EE" w14:textId="77777777" w:rsidR="001B1E35" w:rsidRPr="001B1E35" w:rsidRDefault="001B1E35" w:rsidP="001B1E35">
            <w:pPr>
              <w:jc w:val="center"/>
              <w:rPr>
                <w:rFonts w:ascii="Times New Roman" w:eastAsia="Calibri" w:hAnsi="Times New Roman" w:cs="Times New Roman"/>
                <w:lang w:eastAsia="ru-RU"/>
              </w:rPr>
            </w:pPr>
          </w:p>
          <w:p w14:paraId="72BD8661" w14:textId="77777777" w:rsidR="001B1E35" w:rsidRPr="001B1E35" w:rsidRDefault="001B1E35" w:rsidP="001B1E35">
            <w:pPr>
              <w:jc w:val="center"/>
              <w:rPr>
                <w:rFonts w:ascii="Times New Roman" w:eastAsia="Calibri" w:hAnsi="Times New Roman" w:cs="Times New Roman"/>
                <w:lang w:eastAsia="ru-RU"/>
              </w:rPr>
            </w:pPr>
            <w:r w:rsidRPr="001B1E35">
              <w:rPr>
                <w:rFonts w:ascii="Times New Roman" w:eastAsia="Calibri" w:hAnsi="Times New Roman" w:cs="Times New Roman"/>
                <w:lang w:eastAsia="ru-RU"/>
              </w:rPr>
              <w:t>10</w:t>
            </w:r>
          </w:p>
        </w:tc>
        <w:tc>
          <w:tcPr>
            <w:tcW w:w="2409" w:type="dxa"/>
            <w:vMerge/>
          </w:tcPr>
          <w:p w14:paraId="6BD93CE8" w14:textId="77777777" w:rsidR="001B1E35" w:rsidRPr="001B1E35" w:rsidRDefault="001B1E35" w:rsidP="001B1E35">
            <w:pPr>
              <w:rPr>
                <w:rFonts w:ascii="Times New Roman" w:eastAsia="Calibri" w:hAnsi="Times New Roman" w:cs="Times New Roman"/>
                <w:lang w:eastAsia="ru-RU"/>
              </w:rPr>
            </w:pPr>
          </w:p>
        </w:tc>
      </w:tr>
      <w:tr w:rsidR="001B1E35" w:rsidRPr="001B1E35" w14:paraId="2A55E4ED" w14:textId="77777777" w:rsidTr="00AD5821">
        <w:trPr>
          <w:trHeight w:val="212"/>
        </w:trPr>
        <w:tc>
          <w:tcPr>
            <w:tcW w:w="2972" w:type="dxa"/>
            <w:vMerge/>
          </w:tcPr>
          <w:p w14:paraId="65B2B3B0" w14:textId="77777777" w:rsidR="001B1E35" w:rsidRPr="001B1E35" w:rsidRDefault="001B1E35" w:rsidP="001B1E35">
            <w:pPr>
              <w:rPr>
                <w:rFonts w:ascii="Times New Roman" w:eastAsia="Calibri" w:hAnsi="Times New Roman" w:cs="Times New Roman"/>
                <w:b/>
                <w:bCs/>
                <w:lang w:eastAsia="ru-RU"/>
              </w:rPr>
            </w:pPr>
          </w:p>
        </w:tc>
        <w:tc>
          <w:tcPr>
            <w:tcW w:w="6662" w:type="dxa"/>
            <w:vAlign w:val="bottom"/>
          </w:tcPr>
          <w:p w14:paraId="13A4577C" w14:textId="77777777" w:rsidR="001B1E35" w:rsidRPr="001B1E35" w:rsidRDefault="001B1E35" w:rsidP="001B1E35">
            <w:pPr>
              <w:rPr>
                <w:rFonts w:ascii="Times New Roman" w:eastAsia="Calibri" w:hAnsi="Times New Roman" w:cs="Times New Roman"/>
                <w:lang w:eastAsia="ar-SA"/>
              </w:rPr>
            </w:pPr>
            <w:r w:rsidRPr="001B1E35">
              <w:rPr>
                <w:rFonts w:ascii="Times New Roman" w:eastAsia="Calibri" w:hAnsi="Times New Roman" w:cs="Times New Roman"/>
                <w:lang w:eastAsia="ar-SA"/>
              </w:rPr>
              <w:t>Защитное заземление</w:t>
            </w:r>
          </w:p>
        </w:tc>
        <w:tc>
          <w:tcPr>
            <w:tcW w:w="2694" w:type="dxa"/>
            <w:vMerge/>
          </w:tcPr>
          <w:p w14:paraId="22BCDCC8" w14:textId="77777777" w:rsidR="001B1E35" w:rsidRPr="001B1E35" w:rsidRDefault="001B1E35" w:rsidP="001B1E35">
            <w:pPr>
              <w:jc w:val="center"/>
              <w:rPr>
                <w:rFonts w:ascii="Times New Roman" w:eastAsia="Calibri" w:hAnsi="Times New Roman" w:cs="Times New Roman"/>
                <w:lang w:eastAsia="ru-RU"/>
              </w:rPr>
            </w:pPr>
          </w:p>
        </w:tc>
        <w:tc>
          <w:tcPr>
            <w:tcW w:w="2409" w:type="dxa"/>
            <w:vMerge/>
          </w:tcPr>
          <w:p w14:paraId="426EA8FE" w14:textId="77777777" w:rsidR="001B1E35" w:rsidRPr="001B1E35" w:rsidRDefault="001B1E35" w:rsidP="001B1E35">
            <w:pPr>
              <w:rPr>
                <w:rFonts w:ascii="Times New Roman" w:eastAsia="Calibri" w:hAnsi="Times New Roman" w:cs="Times New Roman"/>
                <w:lang w:eastAsia="ru-RU"/>
              </w:rPr>
            </w:pPr>
          </w:p>
        </w:tc>
      </w:tr>
      <w:tr w:rsidR="001B1E35" w:rsidRPr="001B1E35" w14:paraId="53226665" w14:textId="77777777" w:rsidTr="00AD5821">
        <w:trPr>
          <w:trHeight w:val="102"/>
        </w:trPr>
        <w:tc>
          <w:tcPr>
            <w:tcW w:w="2972" w:type="dxa"/>
            <w:vMerge/>
          </w:tcPr>
          <w:p w14:paraId="3C3C2AF8" w14:textId="77777777" w:rsidR="001B1E35" w:rsidRPr="001B1E35" w:rsidRDefault="001B1E35" w:rsidP="001B1E35">
            <w:pPr>
              <w:rPr>
                <w:rFonts w:ascii="Times New Roman" w:eastAsia="Calibri" w:hAnsi="Times New Roman" w:cs="Times New Roman"/>
                <w:b/>
                <w:bCs/>
                <w:lang w:eastAsia="ru-RU"/>
              </w:rPr>
            </w:pPr>
          </w:p>
        </w:tc>
        <w:tc>
          <w:tcPr>
            <w:tcW w:w="6662" w:type="dxa"/>
            <w:vAlign w:val="bottom"/>
          </w:tcPr>
          <w:p w14:paraId="6B4941E2" w14:textId="77777777" w:rsidR="001B1E35" w:rsidRPr="001B1E35" w:rsidRDefault="001B1E35" w:rsidP="001B1E35">
            <w:pPr>
              <w:rPr>
                <w:rFonts w:ascii="Times New Roman" w:eastAsia="Calibri" w:hAnsi="Times New Roman" w:cs="Times New Roman"/>
                <w:lang w:eastAsia="ar-SA"/>
              </w:rPr>
            </w:pPr>
            <w:r w:rsidRPr="001B1E35">
              <w:rPr>
                <w:rFonts w:ascii="Times New Roman" w:eastAsia="Calibri" w:hAnsi="Times New Roman" w:cs="Times New Roman"/>
                <w:lang w:eastAsia="ar-SA"/>
              </w:rPr>
              <w:t>Зануление</w:t>
            </w:r>
          </w:p>
        </w:tc>
        <w:tc>
          <w:tcPr>
            <w:tcW w:w="2694" w:type="dxa"/>
            <w:vMerge/>
          </w:tcPr>
          <w:p w14:paraId="74717A7A" w14:textId="77777777" w:rsidR="001B1E35" w:rsidRPr="001B1E35" w:rsidRDefault="001B1E35" w:rsidP="001B1E35">
            <w:pPr>
              <w:jc w:val="center"/>
              <w:rPr>
                <w:rFonts w:ascii="Times New Roman" w:eastAsia="Calibri" w:hAnsi="Times New Roman" w:cs="Times New Roman"/>
                <w:lang w:eastAsia="ru-RU"/>
              </w:rPr>
            </w:pPr>
          </w:p>
        </w:tc>
        <w:tc>
          <w:tcPr>
            <w:tcW w:w="2409" w:type="dxa"/>
            <w:vMerge/>
          </w:tcPr>
          <w:p w14:paraId="4074926E" w14:textId="77777777" w:rsidR="001B1E35" w:rsidRPr="001B1E35" w:rsidRDefault="001B1E35" w:rsidP="001B1E35">
            <w:pPr>
              <w:rPr>
                <w:rFonts w:ascii="Times New Roman" w:eastAsia="Calibri" w:hAnsi="Times New Roman" w:cs="Times New Roman"/>
                <w:lang w:eastAsia="ru-RU"/>
              </w:rPr>
            </w:pPr>
          </w:p>
        </w:tc>
      </w:tr>
      <w:tr w:rsidR="001B1E35" w:rsidRPr="001B1E35" w14:paraId="2006318F" w14:textId="77777777" w:rsidTr="00AD5821">
        <w:trPr>
          <w:trHeight w:val="262"/>
        </w:trPr>
        <w:tc>
          <w:tcPr>
            <w:tcW w:w="2972" w:type="dxa"/>
            <w:vMerge/>
          </w:tcPr>
          <w:p w14:paraId="69BF01C3" w14:textId="77777777" w:rsidR="001B1E35" w:rsidRPr="001B1E35" w:rsidRDefault="001B1E35" w:rsidP="001B1E35">
            <w:pPr>
              <w:rPr>
                <w:rFonts w:ascii="Times New Roman" w:eastAsia="Calibri" w:hAnsi="Times New Roman" w:cs="Times New Roman"/>
                <w:b/>
                <w:bCs/>
                <w:lang w:eastAsia="ru-RU"/>
              </w:rPr>
            </w:pPr>
          </w:p>
        </w:tc>
        <w:tc>
          <w:tcPr>
            <w:tcW w:w="6662" w:type="dxa"/>
            <w:vAlign w:val="bottom"/>
          </w:tcPr>
          <w:p w14:paraId="5FB38435" w14:textId="77777777" w:rsidR="001B1E35" w:rsidRPr="001B1E35" w:rsidRDefault="001B1E35" w:rsidP="001B1E35">
            <w:pPr>
              <w:rPr>
                <w:rFonts w:ascii="Times New Roman" w:eastAsia="Calibri" w:hAnsi="Times New Roman" w:cs="Times New Roman"/>
                <w:lang w:eastAsia="ar-SA"/>
              </w:rPr>
            </w:pPr>
            <w:r w:rsidRPr="001B1E35">
              <w:rPr>
                <w:rFonts w:ascii="Times New Roman" w:eastAsia="Calibri" w:hAnsi="Times New Roman" w:cs="Times New Roman"/>
                <w:lang w:eastAsia="ar-SA"/>
              </w:rPr>
              <w:t>Защитное отключение</w:t>
            </w:r>
          </w:p>
        </w:tc>
        <w:tc>
          <w:tcPr>
            <w:tcW w:w="2694" w:type="dxa"/>
            <w:vMerge/>
          </w:tcPr>
          <w:p w14:paraId="04E3D474" w14:textId="77777777" w:rsidR="001B1E35" w:rsidRPr="001B1E35" w:rsidRDefault="001B1E35" w:rsidP="001B1E35">
            <w:pPr>
              <w:jc w:val="center"/>
              <w:rPr>
                <w:rFonts w:ascii="Times New Roman" w:eastAsia="Calibri" w:hAnsi="Times New Roman" w:cs="Times New Roman"/>
                <w:lang w:eastAsia="ru-RU"/>
              </w:rPr>
            </w:pPr>
          </w:p>
        </w:tc>
        <w:tc>
          <w:tcPr>
            <w:tcW w:w="2409" w:type="dxa"/>
            <w:vMerge/>
          </w:tcPr>
          <w:p w14:paraId="335A0889" w14:textId="77777777" w:rsidR="001B1E35" w:rsidRPr="001B1E35" w:rsidRDefault="001B1E35" w:rsidP="001B1E35">
            <w:pPr>
              <w:rPr>
                <w:rFonts w:ascii="Times New Roman" w:eastAsia="Calibri" w:hAnsi="Times New Roman" w:cs="Times New Roman"/>
                <w:lang w:eastAsia="ru-RU"/>
              </w:rPr>
            </w:pPr>
          </w:p>
        </w:tc>
      </w:tr>
      <w:tr w:rsidR="001B1E35" w:rsidRPr="001B1E35" w14:paraId="7D0AC575" w14:textId="77777777" w:rsidTr="00AD5821">
        <w:trPr>
          <w:trHeight w:val="266"/>
        </w:trPr>
        <w:tc>
          <w:tcPr>
            <w:tcW w:w="2972" w:type="dxa"/>
            <w:vMerge/>
          </w:tcPr>
          <w:p w14:paraId="28A800DC" w14:textId="77777777" w:rsidR="001B1E35" w:rsidRPr="001B1E35" w:rsidRDefault="001B1E35" w:rsidP="001B1E35">
            <w:pPr>
              <w:rPr>
                <w:rFonts w:ascii="Times New Roman" w:eastAsia="Calibri" w:hAnsi="Times New Roman" w:cs="Times New Roman"/>
                <w:b/>
                <w:bCs/>
                <w:lang w:eastAsia="ru-RU"/>
              </w:rPr>
            </w:pPr>
          </w:p>
        </w:tc>
        <w:tc>
          <w:tcPr>
            <w:tcW w:w="6662" w:type="dxa"/>
            <w:vAlign w:val="bottom"/>
          </w:tcPr>
          <w:p w14:paraId="5035BD74" w14:textId="77777777" w:rsidR="001B1E35" w:rsidRPr="001B1E35" w:rsidRDefault="001B1E35" w:rsidP="001B1E35">
            <w:pPr>
              <w:rPr>
                <w:rFonts w:ascii="Times New Roman" w:eastAsia="Calibri" w:hAnsi="Times New Roman" w:cs="Times New Roman"/>
                <w:lang w:eastAsia="ar-SA"/>
              </w:rPr>
            </w:pPr>
            <w:r w:rsidRPr="001B1E35">
              <w:rPr>
                <w:rFonts w:ascii="Times New Roman" w:eastAsia="Calibri" w:hAnsi="Times New Roman" w:cs="Times New Roman"/>
                <w:lang w:eastAsia="ar-SA"/>
              </w:rPr>
              <w:t>Расчет заземляющих устройств</w:t>
            </w:r>
          </w:p>
        </w:tc>
        <w:tc>
          <w:tcPr>
            <w:tcW w:w="2694" w:type="dxa"/>
            <w:vMerge/>
          </w:tcPr>
          <w:p w14:paraId="38B1FA8F" w14:textId="77777777" w:rsidR="001B1E35" w:rsidRPr="001B1E35" w:rsidRDefault="001B1E35" w:rsidP="001B1E35">
            <w:pPr>
              <w:jc w:val="center"/>
              <w:rPr>
                <w:rFonts w:ascii="Times New Roman" w:eastAsia="Calibri" w:hAnsi="Times New Roman" w:cs="Times New Roman"/>
                <w:lang w:eastAsia="ru-RU"/>
              </w:rPr>
            </w:pPr>
          </w:p>
        </w:tc>
        <w:tc>
          <w:tcPr>
            <w:tcW w:w="2409" w:type="dxa"/>
            <w:vMerge/>
          </w:tcPr>
          <w:p w14:paraId="1EE61D9D" w14:textId="77777777" w:rsidR="001B1E35" w:rsidRPr="001B1E35" w:rsidRDefault="001B1E35" w:rsidP="001B1E35">
            <w:pPr>
              <w:rPr>
                <w:rFonts w:ascii="Times New Roman" w:eastAsia="Calibri" w:hAnsi="Times New Roman" w:cs="Times New Roman"/>
                <w:lang w:eastAsia="ru-RU"/>
              </w:rPr>
            </w:pPr>
          </w:p>
        </w:tc>
      </w:tr>
      <w:tr w:rsidR="001B1E35" w:rsidRPr="001B1E35" w14:paraId="0853F4DA" w14:textId="77777777" w:rsidTr="00AD5821">
        <w:trPr>
          <w:trHeight w:val="283"/>
        </w:trPr>
        <w:tc>
          <w:tcPr>
            <w:tcW w:w="2972" w:type="dxa"/>
            <w:vMerge/>
          </w:tcPr>
          <w:p w14:paraId="214606E7" w14:textId="77777777" w:rsidR="001B1E35" w:rsidRPr="001B1E35" w:rsidRDefault="001B1E35" w:rsidP="001B1E35">
            <w:pPr>
              <w:rPr>
                <w:rFonts w:ascii="Times New Roman" w:eastAsia="Calibri" w:hAnsi="Times New Roman" w:cs="Times New Roman"/>
                <w:b/>
                <w:bCs/>
                <w:lang w:eastAsia="ru-RU"/>
              </w:rPr>
            </w:pPr>
          </w:p>
        </w:tc>
        <w:tc>
          <w:tcPr>
            <w:tcW w:w="6662" w:type="dxa"/>
            <w:vAlign w:val="bottom"/>
          </w:tcPr>
          <w:p w14:paraId="168386E4" w14:textId="77777777" w:rsidR="001B1E35" w:rsidRPr="001B1E35" w:rsidRDefault="001B1E35" w:rsidP="001B1E35">
            <w:pPr>
              <w:rPr>
                <w:rFonts w:ascii="Times New Roman" w:eastAsia="Calibri" w:hAnsi="Times New Roman" w:cs="Times New Roman"/>
                <w:b/>
                <w:bCs/>
                <w:lang w:eastAsia="ru-RU"/>
              </w:rPr>
            </w:pPr>
            <w:r w:rsidRPr="001B1E35">
              <w:rPr>
                <w:rFonts w:ascii="Times New Roman" w:eastAsia="Calibri" w:hAnsi="Times New Roman" w:cs="Times New Roman"/>
                <w:b/>
                <w:bCs/>
                <w:lang w:eastAsia="ru-RU"/>
              </w:rPr>
              <w:t>В том числе практических и лабораторных занятий</w:t>
            </w:r>
          </w:p>
        </w:tc>
        <w:tc>
          <w:tcPr>
            <w:tcW w:w="2694" w:type="dxa"/>
          </w:tcPr>
          <w:p w14:paraId="4EDA8A6E" w14:textId="77777777" w:rsidR="001B1E35" w:rsidRPr="001B1E35" w:rsidRDefault="001B1E35" w:rsidP="001B1E35">
            <w:pPr>
              <w:jc w:val="center"/>
              <w:rPr>
                <w:rFonts w:ascii="Times New Roman" w:eastAsia="Calibri" w:hAnsi="Times New Roman" w:cs="Times New Roman"/>
                <w:b/>
                <w:bCs/>
                <w:lang w:eastAsia="ru-RU"/>
              </w:rPr>
            </w:pPr>
            <w:r w:rsidRPr="001B1E35">
              <w:rPr>
                <w:rFonts w:ascii="Times New Roman" w:eastAsia="Calibri" w:hAnsi="Times New Roman" w:cs="Times New Roman"/>
                <w:b/>
                <w:bCs/>
                <w:lang w:eastAsia="ru-RU"/>
              </w:rPr>
              <w:t>6/6</w:t>
            </w:r>
          </w:p>
        </w:tc>
        <w:tc>
          <w:tcPr>
            <w:tcW w:w="2409" w:type="dxa"/>
            <w:vMerge/>
          </w:tcPr>
          <w:p w14:paraId="30FD813E" w14:textId="77777777" w:rsidR="001B1E35" w:rsidRPr="001B1E35" w:rsidRDefault="001B1E35" w:rsidP="001B1E35">
            <w:pPr>
              <w:rPr>
                <w:rFonts w:ascii="Times New Roman" w:eastAsia="Calibri" w:hAnsi="Times New Roman" w:cs="Times New Roman"/>
                <w:b/>
                <w:bCs/>
                <w:lang w:eastAsia="ru-RU"/>
              </w:rPr>
            </w:pPr>
          </w:p>
        </w:tc>
      </w:tr>
      <w:tr w:rsidR="001B1E35" w:rsidRPr="001B1E35" w14:paraId="13A1DEBB" w14:textId="77777777" w:rsidTr="00AD5821">
        <w:trPr>
          <w:trHeight w:val="137"/>
        </w:trPr>
        <w:tc>
          <w:tcPr>
            <w:tcW w:w="2972" w:type="dxa"/>
            <w:vMerge/>
          </w:tcPr>
          <w:p w14:paraId="17E5140F" w14:textId="77777777" w:rsidR="001B1E35" w:rsidRPr="001B1E35" w:rsidRDefault="001B1E35" w:rsidP="001B1E35">
            <w:pPr>
              <w:rPr>
                <w:rFonts w:ascii="Times New Roman" w:eastAsia="Calibri" w:hAnsi="Times New Roman" w:cs="Times New Roman"/>
                <w:b/>
                <w:bCs/>
                <w:lang w:eastAsia="ru-RU"/>
              </w:rPr>
            </w:pPr>
          </w:p>
        </w:tc>
        <w:tc>
          <w:tcPr>
            <w:tcW w:w="6662" w:type="dxa"/>
          </w:tcPr>
          <w:p w14:paraId="4A3F3427" w14:textId="77777777" w:rsidR="001B1E35" w:rsidRPr="001B1E35" w:rsidRDefault="001B1E35" w:rsidP="001B1E35">
            <w:pPr>
              <w:rPr>
                <w:rFonts w:ascii="Times New Roman" w:eastAsia="Calibri" w:hAnsi="Times New Roman" w:cs="Times New Roman"/>
                <w:lang w:eastAsia="ru-RU"/>
              </w:rPr>
            </w:pPr>
            <w:r w:rsidRPr="001B1E35">
              <w:rPr>
                <w:rFonts w:ascii="Times New Roman" w:eastAsia="Calibri" w:hAnsi="Times New Roman" w:cs="Times New Roman"/>
                <w:color w:val="000000"/>
                <w:shd w:val="clear" w:color="auto" w:fill="FFFFFF"/>
              </w:rPr>
              <w:t>Изучение схем защитного отключения</w:t>
            </w:r>
          </w:p>
        </w:tc>
        <w:tc>
          <w:tcPr>
            <w:tcW w:w="2694" w:type="dxa"/>
          </w:tcPr>
          <w:p w14:paraId="75C0988D" w14:textId="77777777" w:rsidR="001B1E35" w:rsidRPr="001B1E35" w:rsidRDefault="001B1E35" w:rsidP="001B1E35">
            <w:pPr>
              <w:jc w:val="center"/>
              <w:rPr>
                <w:rFonts w:ascii="Times New Roman" w:eastAsia="Calibri" w:hAnsi="Times New Roman" w:cs="Times New Roman"/>
                <w:lang w:eastAsia="ru-RU"/>
              </w:rPr>
            </w:pPr>
            <w:r w:rsidRPr="001B1E35">
              <w:rPr>
                <w:rFonts w:ascii="Times New Roman" w:eastAsia="Calibri" w:hAnsi="Times New Roman" w:cs="Times New Roman"/>
                <w:lang w:eastAsia="ru-RU"/>
              </w:rPr>
              <w:t>2</w:t>
            </w:r>
          </w:p>
        </w:tc>
        <w:tc>
          <w:tcPr>
            <w:tcW w:w="2409" w:type="dxa"/>
            <w:vMerge/>
          </w:tcPr>
          <w:p w14:paraId="78A95800" w14:textId="77777777" w:rsidR="001B1E35" w:rsidRPr="001B1E35" w:rsidRDefault="001B1E35" w:rsidP="001B1E35">
            <w:pPr>
              <w:rPr>
                <w:rFonts w:ascii="Times New Roman" w:eastAsia="Calibri" w:hAnsi="Times New Roman" w:cs="Times New Roman"/>
                <w:lang w:eastAsia="ru-RU"/>
              </w:rPr>
            </w:pPr>
          </w:p>
        </w:tc>
      </w:tr>
      <w:tr w:rsidR="001B1E35" w:rsidRPr="001B1E35" w14:paraId="42BCE853" w14:textId="77777777" w:rsidTr="00AD5821">
        <w:trPr>
          <w:trHeight w:val="298"/>
        </w:trPr>
        <w:tc>
          <w:tcPr>
            <w:tcW w:w="2972" w:type="dxa"/>
            <w:vMerge/>
          </w:tcPr>
          <w:p w14:paraId="43EA609C" w14:textId="77777777" w:rsidR="001B1E35" w:rsidRPr="001B1E35" w:rsidRDefault="001B1E35" w:rsidP="001B1E35">
            <w:pPr>
              <w:rPr>
                <w:rFonts w:ascii="Times New Roman" w:eastAsia="Calibri" w:hAnsi="Times New Roman" w:cs="Times New Roman"/>
                <w:b/>
                <w:bCs/>
                <w:lang w:eastAsia="ru-RU"/>
              </w:rPr>
            </w:pPr>
          </w:p>
        </w:tc>
        <w:tc>
          <w:tcPr>
            <w:tcW w:w="6662" w:type="dxa"/>
            <w:vAlign w:val="bottom"/>
          </w:tcPr>
          <w:p w14:paraId="11890EC0" w14:textId="77777777" w:rsidR="001B1E35" w:rsidRPr="001B1E35" w:rsidRDefault="001B1E35" w:rsidP="001B1E35">
            <w:pPr>
              <w:rPr>
                <w:rFonts w:ascii="Times New Roman" w:eastAsia="Calibri" w:hAnsi="Times New Roman" w:cs="Times New Roman"/>
                <w:lang w:eastAsia="ru-RU"/>
              </w:rPr>
            </w:pPr>
            <w:r w:rsidRPr="001B1E35">
              <w:rPr>
                <w:rFonts w:ascii="Times New Roman" w:eastAsia="Calibri" w:hAnsi="Times New Roman" w:cs="Times New Roman"/>
                <w:lang w:eastAsia="ar-SA"/>
              </w:rPr>
              <w:t>Проверка заземляющих устройств</w:t>
            </w:r>
          </w:p>
        </w:tc>
        <w:tc>
          <w:tcPr>
            <w:tcW w:w="2694" w:type="dxa"/>
          </w:tcPr>
          <w:p w14:paraId="52079991" w14:textId="77777777" w:rsidR="001B1E35" w:rsidRPr="001B1E35" w:rsidRDefault="001B1E35" w:rsidP="001B1E35">
            <w:pPr>
              <w:jc w:val="center"/>
              <w:rPr>
                <w:rFonts w:ascii="Times New Roman" w:eastAsia="Calibri" w:hAnsi="Times New Roman" w:cs="Times New Roman"/>
                <w:lang w:eastAsia="ru-RU"/>
              </w:rPr>
            </w:pPr>
            <w:r w:rsidRPr="001B1E35">
              <w:rPr>
                <w:rFonts w:ascii="Times New Roman" w:eastAsia="Calibri" w:hAnsi="Times New Roman" w:cs="Times New Roman"/>
                <w:lang w:eastAsia="ru-RU"/>
              </w:rPr>
              <w:t>2</w:t>
            </w:r>
          </w:p>
        </w:tc>
        <w:tc>
          <w:tcPr>
            <w:tcW w:w="2409" w:type="dxa"/>
            <w:vMerge/>
          </w:tcPr>
          <w:p w14:paraId="089B23E6" w14:textId="77777777" w:rsidR="001B1E35" w:rsidRPr="001B1E35" w:rsidRDefault="001B1E35" w:rsidP="001B1E35">
            <w:pPr>
              <w:rPr>
                <w:rFonts w:ascii="Times New Roman" w:eastAsia="Calibri" w:hAnsi="Times New Roman" w:cs="Times New Roman"/>
                <w:lang w:eastAsia="ru-RU"/>
              </w:rPr>
            </w:pPr>
          </w:p>
        </w:tc>
      </w:tr>
      <w:tr w:rsidR="001B1E35" w:rsidRPr="001B1E35" w14:paraId="47350AA0" w14:textId="77777777" w:rsidTr="00AD5821">
        <w:trPr>
          <w:trHeight w:val="298"/>
        </w:trPr>
        <w:tc>
          <w:tcPr>
            <w:tcW w:w="2972" w:type="dxa"/>
            <w:vMerge/>
          </w:tcPr>
          <w:p w14:paraId="642993B6" w14:textId="77777777" w:rsidR="001B1E35" w:rsidRPr="001B1E35" w:rsidRDefault="001B1E35" w:rsidP="001B1E35">
            <w:pPr>
              <w:rPr>
                <w:rFonts w:ascii="Times New Roman" w:eastAsia="Calibri" w:hAnsi="Times New Roman" w:cs="Times New Roman"/>
                <w:b/>
                <w:bCs/>
                <w:lang w:eastAsia="ru-RU"/>
              </w:rPr>
            </w:pPr>
          </w:p>
        </w:tc>
        <w:tc>
          <w:tcPr>
            <w:tcW w:w="6662" w:type="dxa"/>
          </w:tcPr>
          <w:p w14:paraId="2A14ABF9" w14:textId="77777777" w:rsidR="001B1E35" w:rsidRPr="001B1E35" w:rsidRDefault="001B1E35" w:rsidP="001B1E35">
            <w:pPr>
              <w:rPr>
                <w:rFonts w:ascii="Times New Roman" w:eastAsia="Calibri" w:hAnsi="Times New Roman" w:cs="Times New Roman"/>
                <w:lang w:eastAsia="ar-SA"/>
              </w:rPr>
            </w:pPr>
            <w:r w:rsidRPr="001B1E35">
              <w:rPr>
                <w:rFonts w:ascii="Times New Roman" w:eastAsia="Calibri" w:hAnsi="Times New Roman" w:cs="Times New Roman"/>
              </w:rPr>
              <w:t>Расчет защитного заземления</w:t>
            </w:r>
          </w:p>
        </w:tc>
        <w:tc>
          <w:tcPr>
            <w:tcW w:w="2694" w:type="dxa"/>
          </w:tcPr>
          <w:p w14:paraId="761636C9" w14:textId="77777777" w:rsidR="001B1E35" w:rsidRPr="001B1E35" w:rsidRDefault="001B1E35" w:rsidP="001B1E35">
            <w:pPr>
              <w:jc w:val="center"/>
              <w:rPr>
                <w:rFonts w:ascii="Times New Roman" w:eastAsia="Calibri" w:hAnsi="Times New Roman" w:cs="Times New Roman"/>
                <w:lang w:eastAsia="ru-RU"/>
              </w:rPr>
            </w:pPr>
            <w:r w:rsidRPr="001B1E35">
              <w:rPr>
                <w:rFonts w:ascii="Times New Roman" w:eastAsia="Calibri" w:hAnsi="Times New Roman" w:cs="Times New Roman"/>
                <w:lang w:eastAsia="ru-RU"/>
              </w:rPr>
              <w:t>2</w:t>
            </w:r>
          </w:p>
        </w:tc>
        <w:tc>
          <w:tcPr>
            <w:tcW w:w="2409" w:type="dxa"/>
            <w:vMerge/>
          </w:tcPr>
          <w:p w14:paraId="4D40BA39" w14:textId="77777777" w:rsidR="001B1E35" w:rsidRPr="001B1E35" w:rsidRDefault="001B1E35" w:rsidP="001B1E35">
            <w:pPr>
              <w:rPr>
                <w:rFonts w:ascii="Times New Roman" w:eastAsia="Calibri" w:hAnsi="Times New Roman" w:cs="Times New Roman"/>
                <w:lang w:eastAsia="ru-RU"/>
              </w:rPr>
            </w:pPr>
          </w:p>
        </w:tc>
      </w:tr>
      <w:tr w:rsidR="001B1E35" w:rsidRPr="001B1E35" w14:paraId="28C60550" w14:textId="77777777" w:rsidTr="00AD5821">
        <w:trPr>
          <w:trHeight w:val="361"/>
        </w:trPr>
        <w:tc>
          <w:tcPr>
            <w:tcW w:w="2972" w:type="dxa"/>
            <w:vMerge/>
          </w:tcPr>
          <w:p w14:paraId="58E587DF" w14:textId="77777777" w:rsidR="001B1E35" w:rsidRPr="001B1E35" w:rsidRDefault="001B1E35" w:rsidP="001B1E35">
            <w:pPr>
              <w:rPr>
                <w:rFonts w:ascii="Times New Roman" w:eastAsia="Calibri" w:hAnsi="Times New Roman" w:cs="Times New Roman"/>
                <w:b/>
                <w:bCs/>
                <w:lang w:eastAsia="ru-RU"/>
              </w:rPr>
            </w:pPr>
          </w:p>
        </w:tc>
        <w:tc>
          <w:tcPr>
            <w:tcW w:w="6662" w:type="dxa"/>
            <w:vAlign w:val="bottom"/>
          </w:tcPr>
          <w:p w14:paraId="789A577E" w14:textId="77777777" w:rsidR="001B1E35" w:rsidRPr="001B1E35" w:rsidRDefault="001B1E35" w:rsidP="001B1E35">
            <w:pPr>
              <w:rPr>
                <w:rFonts w:ascii="Times New Roman" w:eastAsia="Calibri" w:hAnsi="Times New Roman" w:cs="Times New Roman"/>
                <w:b/>
                <w:bCs/>
                <w:lang w:eastAsia="ru-RU"/>
              </w:rPr>
            </w:pPr>
            <w:r w:rsidRPr="001B1E35">
              <w:rPr>
                <w:rFonts w:ascii="Times New Roman" w:eastAsia="Calibri" w:hAnsi="Times New Roman" w:cs="Times New Roman"/>
                <w:b/>
                <w:bCs/>
                <w:lang w:eastAsia="ru-RU"/>
              </w:rPr>
              <w:t>В том числе самостоятельная работа обучающихся</w:t>
            </w:r>
          </w:p>
          <w:p w14:paraId="541B62AD" w14:textId="77777777" w:rsidR="001B1E35" w:rsidRPr="001B1E35" w:rsidRDefault="001B1E35" w:rsidP="001B1E35">
            <w:pPr>
              <w:rPr>
                <w:rFonts w:ascii="Times New Roman" w:eastAsia="Calibri" w:hAnsi="Times New Roman" w:cs="Times New Roman"/>
                <w:b/>
                <w:bCs/>
                <w:lang w:eastAsia="ru-RU"/>
              </w:rPr>
            </w:pPr>
            <w:r w:rsidRPr="001B1E35">
              <w:rPr>
                <w:rFonts w:ascii="Times New Roman" w:eastAsia="Calibri" w:hAnsi="Times New Roman" w:cs="Times New Roman"/>
              </w:rPr>
              <w:t>Определение зависимостей, характеризующих явления при стекании тока в землю через защитный заземлитель</w:t>
            </w:r>
          </w:p>
        </w:tc>
        <w:tc>
          <w:tcPr>
            <w:tcW w:w="2694" w:type="dxa"/>
          </w:tcPr>
          <w:p w14:paraId="39A561E3" w14:textId="77777777" w:rsidR="001B1E35" w:rsidRPr="001B1E35" w:rsidRDefault="001B1E35" w:rsidP="001B1E35">
            <w:pPr>
              <w:jc w:val="center"/>
              <w:rPr>
                <w:rFonts w:ascii="Times New Roman" w:eastAsia="Calibri" w:hAnsi="Times New Roman" w:cs="Times New Roman"/>
                <w:b/>
                <w:bCs/>
                <w:lang w:eastAsia="ru-RU"/>
              </w:rPr>
            </w:pPr>
            <w:r w:rsidRPr="001B1E35">
              <w:rPr>
                <w:rFonts w:ascii="Times New Roman" w:eastAsia="Calibri" w:hAnsi="Times New Roman" w:cs="Times New Roman"/>
                <w:b/>
                <w:bCs/>
                <w:lang w:eastAsia="ru-RU"/>
              </w:rPr>
              <w:t>2</w:t>
            </w:r>
          </w:p>
        </w:tc>
        <w:tc>
          <w:tcPr>
            <w:tcW w:w="2409" w:type="dxa"/>
            <w:vMerge/>
          </w:tcPr>
          <w:p w14:paraId="18A90F8B" w14:textId="77777777" w:rsidR="001B1E35" w:rsidRPr="001B1E35" w:rsidRDefault="001B1E35" w:rsidP="001B1E35">
            <w:pPr>
              <w:rPr>
                <w:rFonts w:ascii="Times New Roman" w:eastAsia="Calibri" w:hAnsi="Times New Roman" w:cs="Times New Roman"/>
                <w:b/>
                <w:bCs/>
                <w:lang w:eastAsia="ru-RU"/>
              </w:rPr>
            </w:pPr>
          </w:p>
        </w:tc>
      </w:tr>
      <w:tr w:rsidR="001B1E35" w:rsidRPr="001B1E35" w14:paraId="27F49320" w14:textId="77777777" w:rsidTr="00AD5821">
        <w:trPr>
          <w:trHeight w:val="136"/>
        </w:trPr>
        <w:tc>
          <w:tcPr>
            <w:tcW w:w="2972" w:type="dxa"/>
            <w:vMerge w:val="restart"/>
          </w:tcPr>
          <w:p w14:paraId="4FC6A248" w14:textId="77777777" w:rsidR="001B1E35" w:rsidRPr="001B1E35" w:rsidRDefault="001B1E35" w:rsidP="001B1E35">
            <w:pPr>
              <w:snapToGrid w:val="0"/>
              <w:rPr>
                <w:rFonts w:ascii="Times New Roman" w:eastAsia="Calibri" w:hAnsi="Times New Roman" w:cs="Times New Roman"/>
                <w:b/>
                <w:lang w:eastAsia="ar-SA"/>
              </w:rPr>
            </w:pPr>
            <w:r w:rsidRPr="001B1E35">
              <w:rPr>
                <w:rFonts w:ascii="Times New Roman" w:eastAsia="Calibri" w:hAnsi="Times New Roman" w:cs="Times New Roman"/>
                <w:b/>
                <w:lang w:eastAsia="ar-SA"/>
              </w:rPr>
              <w:t>Тема 5</w:t>
            </w:r>
          </w:p>
          <w:p w14:paraId="124C844B" w14:textId="77777777" w:rsidR="001B1E35" w:rsidRPr="001B1E35" w:rsidRDefault="001B1E35" w:rsidP="001B1E35">
            <w:pPr>
              <w:rPr>
                <w:rFonts w:ascii="Times New Roman" w:eastAsia="Calibri" w:hAnsi="Times New Roman" w:cs="Times New Roman"/>
                <w:b/>
                <w:bCs/>
                <w:lang w:eastAsia="ru-RU"/>
              </w:rPr>
            </w:pPr>
            <w:r w:rsidRPr="001B1E35">
              <w:rPr>
                <w:rFonts w:ascii="Times New Roman" w:eastAsia="Calibri" w:hAnsi="Times New Roman" w:cs="Times New Roman"/>
                <w:b/>
                <w:bCs/>
                <w:iCs/>
                <w:lang w:eastAsia="ar-SA"/>
              </w:rPr>
              <w:lastRenderedPageBreak/>
              <w:t>Электрозащитные средства</w:t>
            </w:r>
          </w:p>
        </w:tc>
        <w:tc>
          <w:tcPr>
            <w:tcW w:w="6662" w:type="dxa"/>
            <w:vAlign w:val="bottom"/>
          </w:tcPr>
          <w:p w14:paraId="1C7BE673" w14:textId="77777777" w:rsidR="001B1E35" w:rsidRPr="001B1E35" w:rsidRDefault="001B1E35" w:rsidP="001B1E35">
            <w:pPr>
              <w:rPr>
                <w:rFonts w:ascii="Times New Roman" w:eastAsia="Calibri" w:hAnsi="Times New Roman" w:cs="Times New Roman"/>
                <w:b/>
                <w:bCs/>
                <w:lang w:eastAsia="ru-RU"/>
              </w:rPr>
            </w:pPr>
            <w:r w:rsidRPr="001B1E35">
              <w:rPr>
                <w:rFonts w:ascii="Times New Roman" w:eastAsia="Calibri" w:hAnsi="Times New Roman" w:cs="Times New Roman"/>
                <w:b/>
                <w:bCs/>
                <w:lang w:eastAsia="ru-RU"/>
              </w:rPr>
              <w:lastRenderedPageBreak/>
              <w:t>Содержание</w:t>
            </w:r>
          </w:p>
        </w:tc>
        <w:tc>
          <w:tcPr>
            <w:tcW w:w="2694" w:type="dxa"/>
          </w:tcPr>
          <w:p w14:paraId="58447BE7" w14:textId="77777777" w:rsidR="001B1E35" w:rsidRPr="001B1E35" w:rsidRDefault="001B1E35" w:rsidP="001B1E35">
            <w:pPr>
              <w:jc w:val="center"/>
              <w:rPr>
                <w:rFonts w:ascii="Times New Roman" w:eastAsia="Calibri" w:hAnsi="Times New Roman" w:cs="Times New Roman"/>
                <w:b/>
                <w:bCs/>
                <w:lang w:eastAsia="ru-RU"/>
              </w:rPr>
            </w:pPr>
            <w:r w:rsidRPr="001B1E35">
              <w:rPr>
                <w:rFonts w:ascii="Times New Roman" w:eastAsia="Calibri" w:hAnsi="Times New Roman" w:cs="Times New Roman"/>
                <w:b/>
                <w:bCs/>
                <w:lang w:eastAsia="ru-RU"/>
              </w:rPr>
              <w:t>8/4</w:t>
            </w:r>
          </w:p>
        </w:tc>
        <w:tc>
          <w:tcPr>
            <w:tcW w:w="2409" w:type="dxa"/>
            <w:vMerge w:val="restart"/>
          </w:tcPr>
          <w:p w14:paraId="56523A9D" w14:textId="77777777" w:rsidR="001B1E35" w:rsidRPr="001B1E35" w:rsidRDefault="001B1E35" w:rsidP="001B1E35">
            <w:pPr>
              <w:rPr>
                <w:rFonts w:ascii="Times New Roman" w:eastAsia="Calibri" w:hAnsi="Times New Roman" w:cs="Times New Roman"/>
                <w:sz w:val="24"/>
                <w:szCs w:val="24"/>
              </w:rPr>
            </w:pPr>
            <w:r w:rsidRPr="001B1E35">
              <w:rPr>
                <w:rFonts w:ascii="Times New Roman" w:eastAsia="Calibri" w:hAnsi="Times New Roman" w:cs="Times New Roman"/>
                <w:sz w:val="24"/>
                <w:szCs w:val="24"/>
              </w:rPr>
              <w:t>ОК 1, , ОК 5,</w:t>
            </w:r>
          </w:p>
          <w:p w14:paraId="2B9F6FE1" w14:textId="77777777" w:rsidR="001B1E35" w:rsidRPr="001B1E35" w:rsidRDefault="001B1E35" w:rsidP="001B1E35">
            <w:pPr>
              <w:rPr>
                <w:rFonts w:ascii="Times New Roman" w:eastAsia="Calibri" w:hAnsi="Times New Roman" w:cs="Times New Roman"/>
                <w:sz w:val="24"/>
                <w:szCs w:val="24"/>
              </w:rPr>
            </w:pPr>
            <w:r w:rsidRPr="001B1E35">
              <w:rPr>
                <w:rFonts w:ascii="Times New Roman" w:eastAsia="Calibri" w:hAnsi="Times New Roman" w:cs="Times New Roman"/>
                <w:sz w:val="24"/>
                <w:szCs w:val="24"/>
              </w:rPr>
              <w:lastRenderedPageBreak/>
              <w:t xml:space="preserve"> ОК 9, ПК 1.1, ПК 1.2, ,ПК 3.1, ПК 3.2 </w:t>
            </w:r>
          </w:p>
          <w:p w14:paraId="1E93D239" w14:textId="77777777" w:rsidR="001B1E35" w:rsidRPr="001B1E35" w:rsidRDefault="001B1E35" w:rsidP="001B1E35">
            <w:pPr>
              <w:rPr>
                <w:rFonts w:ascii="Times New Roman" w:eastAsia="Calibri" w:hAnsi="Times New Roman" w:cs="Times New Roman"/>
                <w:b/>
                <w:bCs/>
                <w:lang w:eastAsia="ru-RU"/>
              </w:rPr>
            </w:pPr>
            <w:r w:rsidRPr="001B1E35">
              <w:rPr>
                <w:rFonts w:ascii="Times New Roman" w:eastAsia="Calibri" w:hAnsi="Times New Roman" w:cs="Times New Roman"/>
                <w:sz w:val="24"/>
                <w:szCs w:val="24"/>
              </w:rPr>
              <w:t>ПК4.1, ПК 4.2, ПК 4. 3</w:t>
            </w:r>
          </w:p>
        </w:tc>
      </w:tr>
      <w:tr w:rsidR="001B1E35" w:rsidRPr="001B1E35" w14:paraId="2AED2B68" w14:textId="77777777" w:rsidTr="00AD5821">
        <w:trPr>
          <w:trHeight w:val="248"/>
        </w:trPr>
        <w:tc>
          <w:tcPr>
            <w:tcW w:w="2972" w:type="dxa"/>
            <w:vMerge/>
          </w:tcPr>
          <w:p w14:paraId="6CBCF1DD" w14:textId="77777777" w:rsidR="001B1E35" w:rsidRPr="001B1E35" w:rsidRDefault="001B1E35" w:rsidP="001B1E35">
            <w:pPr>
              <w:rPr>
                <w:rFonts w:ascii="Times New Roman" w:eastAsia="Calibri" w:hAnsi="Times New Roman" w:cs="Times New Roman"/>
                <w:b/>
                <w:bCs/>
                <w:lang w:eastAsia="ru-RU"/>
              </w:rPr>
            </w:pPr>
          </w:p>
        </w:tc>
        <w:tc>
          <w:tcPr>
            <w:tcW w:w="6662" w:type="dxa"/>
            <w:vAlign w:val="bottom"/>
          </w:tcPr>
          <w:p w14:paraId="279790D1" w14:textId="77777777" w:rsidR="001B1E35" w:rsidRPr="001B1E35" w:rsidRDefault="001B1E35" w:rsidP="001B1E35">
            <w:pPr>
              <w:rPr>
                <w:rFonts w:ascii="Times New Roman" w:eastAsia="Calibri" w:hAnsi="Times New Roman" w:cs="Times New Roman"/>
                <w:b/>
                <w:bCs/>
                <w:lang w:eastAsia="ru-RU"/>
              </w:rPr>
            </w:pPr>
            <w:r w:rsidRPr="001B1E35">
              <w:rPr>
                <w:rFonts w:ascii="Times New Roman" w:eastAsia="Calibri" w:hAnsi="Times New Roman" w:cs="Times New Roman"/>
                <w:lang w:eastAsia="ar-SA"/>
              </w:rPr>
              <w:t>Классификация электрозащитных средств</w:t>
            </w:r>
          </w:p>
        </w:tc>
        <w:tc>
          <w:tcPr>
            <w:tcW w:w="2694" w:type="dxa"/>
            <w:vMerge w:val="restart"/>
          </w:tcPr>
          <w:p w14:paraId="7C9B5A32" w14:textId="77777777" w:rsidR="001B1E35" w:rsidRPr="001B1E35" w:rsidRDefault="001B1E35" w:rsidP="001B1E35">
            <w:pPr>
              <w:jc w:val="center"/>
              <w:rPr>
                <w:rFonts w:ascii="Times New Roman" w:eastAsia="Calibri" w:hAnsi="Times New Roman" w:cs="Times New Roman"/>
                <w:b/>
                <w:bCs/>
                <w:lang w:eastAsia="ru-RU"/>
              </w:rPr>
            </w:pPr>
          </w:p>
          <w:p w14:paraId="6EE019CF" w14:textId="77777777" w:rsidR="001B1E35" w:rsidRPr="001B1E35" w:rsidRDefault="001B1E35" w:rsidP="001B1E35">
            <w:pPr>
              <w:jc w:val="center"/>
              <w:rPr>
                <w:rFonts w:ascii="Times New Roman" w:eastAsia="Calibri" w:hAnsi="Times New Roman" w:cs="Times New Roman"/>
                <w:b/>
                <w:bCs/>
                <w:lang w:eastAsia="ru-RU"/>
              </w:rPr>
            </w:pPr>
            <w:r w:rsidRPr="001B1E35">
              <w:rPr>
                <w:rFonts w:ascii="Times New Roman" w:eastAsia="Calibri" w:hAnsi="Times New Roman" w:cs="Times New Roman"/>
                <w:b/>
                <w:bCs/>
                <w:lang w:eastAsia="ru-RU"/>
              </w:rPr>
              <w:lastRenderedPageBreak/>
              <w:t>6</w:t>
            </w:r>
          </w:p>
        </w:tc>
        <w:tc>
          <w:tcPr>
            <w:tcW w:w="2409" w:type="dxa"/>
            <w:vMerge/>
          </w:tcPr>
          <w:p w14:paraId="264B1EE6" w14:textId="77777777" w:rsidR="001B1E35" w:rsidRPr="001B1E35" w:rsidRDefault="001B1E35" w:rsidP="001B1E35">
            <w:pPr>
              <w:rPr>
                <w:rFonts w:ascii="Times New Roman" w:eastAsia="Calibri" w:hAnsi="Times New Roman" w:cs="Times New Roman"/>
                <w:b/>
                <w:bCs/>
                <w:lang w:eastAsia="ru-RU"/>
              </w:rPr>
            </w:pPr>
          </w:p>
        </w:tc>
      </w:tr>
      <w:tr w:rsidR="001B1E35" w:rsidRPr="001B1E35" w14:paraId="5B62987A" w14:textId="77777777" w:rsidTr="00AD5821">
        <w:trPr>
          <w:trHeight w:val="184"/>
        </w:trPr>
        <w:tc>
          <w:tcPr>
            <w:tcW w:w="2972" w:type="dxa"/>
            <w:vMerge/>
          </w:tcPr>
          <w:p w14:paraId="67A7040E" w14:textId="77777777" w:rsidR="001B1E35" w:rsidRPr="001B1E35" w:rsidRDefault="001B1E35" w:rsidP="001B1E35">
            <w:pPr>
              <w:rPr>
                <w:rFonts w:ascii="Times New Roman" w:eastAsia="Calibri" w:hAnsi="Times New Roman" w:cs="Times New Roman"/>
                <w:b/>
                <w:bCs/>
                <w:lang w:eastAsia="ru-RU"/>
              </w:rPr>
            </w:pPr>
          </w:p>
        </w:tc>
        <w:tc>
          <w:tcPr>
            <w:tcW w:w="6662" w:type="dxa"/>
            <w:vAlign w:val="bottom"/>
          </w:tcPr>
          <w:p w14:paraId="0D536DAC" w14:textId="77777777" w:rsidR="001B1E35" w:rsidRPr="001B1E35" w:rsidRDefault="001B1E35" w:rsidP="001B1E35">
            <w:pPr>
              <w:rPr>
                <w:rFonts w:ascii="Times New Roman" w:eastAsia="Calibri" w:hAnsi="Times New Roman" w:cs="Times New Roman"/>
                <w:lang w:eastAsia="ar-SA"/>
              </w:rPr>
            </w:pPr>
            <w:r w:rsidRPr="001B1E35">
              <w:rPr>
                <w:rFonts w:ascii="Times New Roman" w:eastAsia="Calibri" w:hAnsi="Times New Roman" w:cs="Times New Roman"/>
                <w:lang w:eastAsia="ar-SA"/>
              </w:rPr>
              <w:t>Основные изолирующие защитные средства</w:t>
            </w:r>
          </w:p>
        </w:tc>
        <w:tc>
          <w:tcPr>
            <w:tcW w:w="2694" w:type="dxa"/>
            <w:vMerge/>
          </w:tcPr>
          <w:p w14:paraId="54A31821" w14:textId="77777777" w:rsidR="001B1E35" w:rsidRPr="001B1E35" w:rsidRDefault="001B1E35" w:rsidP="001B1E35">
            <w:pPr>
              <w:jc w:val="center"/>
              <w:rPr>
                <w:rFonts w:ascii="Times New Roman" w:eastAsia="Calibri" w:hAnsi="Times New Roman" w:cs="Times New Roman"/>
                <w:b/>
                <w:bCs/>
                <w:lang w:eastAsia="ru-RU"/>
              </w:rPr>
            </w:pPr>
          </w:p>
        </w:tc>
        <w:tc>
          <w:tcPr>
            <w:tcW w:w="2409" w:type="dxa"/>
            <w:vMerge/>
          </w:tcPr>
          <w:p w14:paraId="0FE1901E" w14:textId="77777777" w:rsidR="001B1E35" w:rsidRPr="001B1E35" w:rsidRDefault="001B1E35" w:rsidP="001B1E35">
            <w:pPr>
              <w:rPr>
                <w:rFonts w:ascii="Times New Roman" w:eastAsia="Calibri" w:hAnsi="Times New Roman" w:cs="Times New Roman"/>
                <w:b/>
                <w:bCs/>
                <w:lang w:eastAsia="ru-RU"/>
              </w:rPr>
            </w:pPr>
          </w:p>
        </w:tc>
      </w:tr>
      <w:tr w:rsidR="001B1E35" w:rsidRPr="001B1E35" w14:paraId="3A644148" w14:textId="77777777" w:rsidTr="00AD5821">
        <w:trPr>
          <w:trHeight w:val="217"/>
        </w:trPr>
        <w:tc>
          <w:tcPr>
            <w:tcW w:w="2972" w:type="dxa"/>
            <w:vMerge/>
          </w:tcPr>
          <w:p w14:paraId="70806865" w14:textId="77777777" w:rsidR="001B1E35" w:rsidRPr="001B1E35" w:rsidRDefault="001B1E35" w:rsidP="001B1E35">
            <w:pPr>
              <w:rPr>
                <w:rFonts w:ascii="Times New Roman" w:eastAsia="Calibri" w:hAnsi="Times New Roman" w:cs="Times New Roman"/>
                <w:b/>
                <w:bCs/>
                <w:lang w:eastAsia="ru-RU"/>
              </w:rPr>
            </w:pPr>
          </w:p>
        </w:tc>
        <w:tc>
          <w:tcPr>
            <w:tcW w:w="6662" w:type="dxa"/>
          </w:tcPr>
          <w:p w14:paraId="0931D000" w14:textId="77777777" w:rsidR="001B1E35" w:rsidRPr="001B1E35" w:rsidRDefault="001B1E35" w:rsidP="001B1E35">
            <w:pPr>
              <w:rPr>
                <w:rFonts w:ascii="Times New Roman" w:eastAsia="Calibri" w:hAnsi="Times New Roman" w:cs="Times New Roman"/>
                <w:lang w:eastAsia="ar-SA"/>
              </w:rPr>
            </w:pPr>
            <w:r w:rsidRPr="001B1E35">
              <w:rPr>
                <w:rFonts w:ascii="Times New Roman" w:eastAsia="Calibri" w:hAnsi="Times New Roman" w:cs="Times New Roman"/>
                <w:lang w:eastAsia="ar-SA"/>
              </w:rPr>
              <w:t>Дополнительные изолирующие защитные средства</w:t>
            </w:r>
          </w:p>
        </w:tc>
        <w:tc>
          <w:tcPr>
            <w:tcW w:w="2694" w:type="dxa"/>
            <w:vMerge/>
          </w:tcPr>
          <w:p w14:paraId="5705334A" w14:textId="77777777" w:rsidR="001B1E35" w:rsidRPr="001B1E35" w:rsidRDefault="001B1E35" w:rsidP="001B1E35">
            <w:pPr>
              <w:jc w:val="center"/>
              <w:rPr>
                <w:rFonts w:ascii="Times New Roman" w:eastAsia="Calibri" w:hAnsi="Times New Roman" w:cs="Times New Roman"/>
                <w:b/>
                <w:bCs/>
                <w:lang w:eastAsia="ru-RU"/>
              </w:rPr>
            </w:pPr>
          </w:p>
        </w:tc>
        <w:tc>
          <w:tcPr>
            <w:tcW w:w="2409" w:type="dxa"/>
            <w:vMerge/>
          </w:tcPr>
          <w:p w14:paraId="7D8D8CEC" w14:textId="77777777" w:rsidR="001B1E35" w:rsidRPr="001B1E35" w:rsidRDefault="001B1E35" w:rsidP="001B1E35">
            <w:pPr>
              <w:rPr>
                <w:rFonts w:ascii="Times New Roman" w:eastAsia="Calibri" w:hAnsi="Times New Roman" w:cs="Times New Roman"/>
                <w:b/>
                <w:bCs/>
                <w:lang w:eastAsia="ru-RU"/>
              </w:rPr>
            </w:pPr>
          </w:p>
        </w:tc>
      </w:tr>
      <w:tr w:rsidR="001B1E35" w:rsidRPr="001B1E35" w14:paraId="15984C8C" w14:textId="77777777" w:rsidTr="00AD5821">
        <w:trPr>
          <w:trHeight w:val="194"/>
        </w:trPr>
        <w:tc>
          <w:tcPr>
            <w:tcW w:w="2972" w:type="dxa"/>
            <w:vMerge/>
          </w:tcPr>
          <w:p w14:paraId="33293143" w14:textId="77777777" w:rsidR="001B1E35" w:rsidRPr="001B1E35" w:rsidRDefault="001B1E35" w:rsidP="001B1E35">
            <w:pPr>
              <w:rPr>
                <w:rFonts w:ascii="Times New Roman" w:eastAsia="Calibri" w:hAnsi="Times New Roman" w:cs="Times New Roman"/>
                <w:b/>
                <w:bCs/>
                <w:lang w:eastAsia="ru-RU"/>
              </w:rPr>
            </w:pPr>
          </w:p>
        </w:tc>
        <w:tc>
          <w:tcPr>
            <w:tcW w:w="6662" w:type="dxa"/>
            <w:vAlign w:val="bottom"/>
          </w:tcPr>
          <w:p w14:paraId="4E53A377" w14:textId="77777777" w:rsidR="001B1E35" w:rsidRPr="001B1E35" w:rsidRDefault="001B1E35" w:rsidP="001B1E35">
            <w:pPr>
              <w:rPr>
                <w:rFonts w:ascii="Times New Roman" w:eastAsia="Calibri" w:hAnsi="Times New Roman" w:cs="Times New Roman"/>
                <w:lang w:eastAsia="ar-SA"/>
              </w:rPr>
            </w:pPr>
            <w:r w:rsidRPr="001B1E35">
              <w:rPr>
                <w:rFonts w:ascii="Times New Roman" w:eastAsia="Calibri" w:hAnsi="Times New Roman" w:cs="Times New Roman"/>
                <w:b/>
                <w:bCs/>
                <w:lang w:eastAsia="ru-RU"/>
              </w:rPr>
              <w:t>В том числе практических и лабораторных занятий</w:t>
            </w:r>
          </w:p>
        </w:tc>
        <w:tc>
          <w:tcPr>
            <w:tcW w:w="2694" w:type="dxa"/>
          </w:tcPr>
          <w:p w14:paraId="79B2FB0C" w14:textId="77777777" w:rsidR="001B1E35" w:rsidRPr="001B1E35" w:rsidRDefault="001B1E35" w:rsidP="001B1E35">
            <w:pPr>
              <w:jc w:val="center"/>
              <w:rPr>
                <w:rFonts w:ascii="Times New Roman" w:eastAsia="Calibri" w:hAnsi="Times New Roman" w:cs="Times New Roman"/>
                <w:b/>
                <w:bCs/>
                <w:lang w:eastAsia="ru-RU"/>
              </w:rPr>
            </w:pPr>
            <w:r w:rsidRPr="001B1E35">
              <w:rPr>
                <w:rFonts w:ascii="Times New Roman" w:eastAsia="Calibri" w:hAnsi="Times New Roman" w:cs="Times New Roman"/>
                <w:b/>
                <w:bCs/>
                <w:lang w:eastAsia="ru-RU"/>
              </w:rPr>
              <w:t>4/4</w:t>
            </w:r>
          </w:p>
        </w:tc>
        <w:tc>
          <w:tcPr>
            <w:tcW w:w="2409" w:type="dxa"/>
            <w:vMerge/>
          </w:tcPr>
          <w:p w14:paraId="6255EDFF" w14:textId="77777777" w:rsidR="001B1E35" w:rsidRPr="001B1E35" w:rsidRDefault="001B1E35" w:rsidP="001B1E35">
            <w:pPr>
              <w:rPr>
                <w:rFonts w:ascii="Times New Roman" w:eastAsia="Calibri" w:hAnsi="Times New Roman" w:cs="Times New Roman"/>
                <w:b/>
                <w:bCs/>
                <w:lang w:eastAsia="ru-RU"/>
              </w:rPr>
            </w:pPr>
          </w:p>
        </w:tc>
      </w:tr>
      <w:tr w:rsidR="001B1E35" w:rsidRPr="001B1E35" w14:paraId="13E61A2C" w14:textId="77777777" w:rsidTr="00AD5821">
        <w:trPr>
          <w:trHeight w:val="510"/>
        </w:trPr>
        <w:tc>
          <w:tcPr>
            <w:tcW w:w="2972" w:type="dxa"/>
            <w:vMerge/>
          </w:tcPr>
          <w:p w14:paraId="0EBD4279" w14:textId="77777777" w:rsidR="001B1E35" w:rsidRPr="001B1E35" w:rsidRDefault="001B1E35" w:rsidP="001B1E35">
            <w:pPr>
              <w:rPr>
                <w:rFonts w:ascii="Times New Roman" w:eastAsia="Calibri" w:hAnsi="Times New Roman" w:cs="Times New Roman"/>
                <w:b/>
                <w:bCs/>
                <w:lang w:eastAsia="ru-RU"/>
              </w:rPr>
            </w:pPr>
          </w:p>
        </w:tc>
        <w:tc>
          <w:tcPr>
            <w:tcW w:w="6662" w:type="dxa"/>
            <w:vAlign w:val="bottom"/>
          </w:tcPr>
          <w:p w14:paraId="0DABC47F" w14:textId="77777777" w:rsidR="001B1E35" w:rsidRPr="001B1E35" w:rsidRDefault="001B1E35" w:rsidP="001B1E35">
            <w:pPr>
              <w:rPr>
                <w:rFonts w:ascii="Times New Roman" w:eastAsia="Calibri" w:hAnsi="Times New Roman" w:cs="Times New Roman"/>
                <w:b/>
                <w:bCs/>
                <w:lang w:eastAsia="ru-RU"/>
              </w:rPr>
            </w:pPr>
            <w:r w:rsidRPr="001B1E35">
              <w:rPr>
                <w:rFonts w:ascii="Times New Roman" w:eastAsia="Calibri" w:hAnsi="Times New Roman" w:cs="Times New Roman"/>
                <w:color w:val="000000"/>
                <w:shd w:val="clear" w:color="auto" w:fill="FFFFFF"/>
              </w:rPr>
              <w:t>Применение электрозащитных средств до 1кВ</w:t>
            </w:r>
          </w:p>
          <w:p w14:paraId="119DF9E1" w14:textId="77777777" w:rsidR="001B1E35" w:rsidRPr="001B1E35" w:rsidRDefault="001B1E35" w:rsidP="001B1E35">
            <w:pPr>
              <w:rPr>
                <w:rFonts w:ascii="Times New Roman" w:eastAsia="Calibri" w:hAnsi="Times New Roman" w:cs="Times New Roman"/>
                <w:b/>
                <w:bCs/>
                <w:lang w:eastAsia="ru-RU"/>
              </w:rPr>
            </w:pPr>
            <w:r w:rsidRPr="001B1E35">
              <w:rPr>
                <w:rFonts w:ascii="Times New Roman" w:eastAsia="Calibri" w:hAnsi="Times New Roman" w:cs="Times New Roman"/>
                <w:color w:val="000000"/>
                <w:shd w:val="clear" w:color="auto" w:fill="FFFFFF"/>
              </w:rPr>
              <w:t>Применение электрозащитных средств свыше 1кВ</w:t>
            </w:r>
          </w:p>
        </w:tc>
        <w:tc>
          <w:tcPr>
            <w:tcW w:w="2694" w:type="dxa"/>
          </w:tcPr>
          <w:p w14:paraId="7487F9FD" w14:textId="77777777" w:rsidR="001B1E35" w:rsidRPr="001B1E35" w:rsidRDefault="001B1E35" w:rsidP="001B1E35">
            <w:pPr>
              <w:jc w:val="center"/>
              <w:rPr>
                <w:rFonts w:ascii="Times New Roman" w:eastAsia="Calibri" w:hAnsi="Times New Roman" w:cs="Times New Roman"/>
                <w:bCs/>
                <w:lang w:eastAsia="ru-RU"/>
              </w:rPr>
            </w:pPr>
            <w:r w:rsidRPr="001B1E35">
              <w:rPr>
                <w:rFonts w:ascii="Times New Roman" w:eastAsia="Calibri" w:hAnsi="Times New Roman" w:cs="Times New Roman"/>
                <w:bCs/>
                <w:lang w:eastAsia="ru-RU"/>
              </w:rPr>
              <w:t>2</w:t>
            </w:r>
          </w:p>
          <w:p w14:paraId="1F8E432B" w14:textId="77777777" w:rsidR="001B1E35" w:rsidRPr="001B1E35" w:rsidRDefault="001B1E35" w:rsidP="001B1E35">
            <w:pPr>
              <w:jc w:val="center"/>
              <w:rPr>
                <w:rFonts w:ascii="Times New Roman" w:eastAsia="Calibri" w:hAnsi="Times New Roman" w:cs="Times New Roman"/>
                <w:b/>
                <w:bCs/>
                <w:lang w:eastAsia="ru-RU"/>
              </w:rPr>
            </w:pPr>
            <w:r w:rsidRPr="001B1E35">
              <w:rPr>
                <w:rFonts w:ascii="Times New Roman" w:eastAsia="Calibri" w:hAnsi="Times New Roman" w:cs="Times New Roman"/>
                <w:bCs/>
                <w:lang w:eastAsia="ru-RU"/>
              </w:rPr>
              <w:t>2</w:t>
            </w:r>
          </w:p>
        </w:tc>
        <w:tc>
          <w:tcPr>
            <w:tcW w:w="2409" w:type="dxa"/>
            <w:vMerge/>
          </w:tcPr>
          <w:p w14:paraId="2FB37D99" w14:textId="77777777" w:rsidR="001B1E35" w:rsidRPr="001B1E35" w:rsidRDefault="001B1E35" w:rsidP="001B1E35">
            <w:pPr>
              <w:rPr>
                <w:rFonts w:ascii="Times New Roman" w:eastAsia="Calibri" w:hAnsi="Times New Roman" w:cs="Times New Roman"/>
                <w:b/>
                <w:bCs/>
                <w:lang w:eastAsia="ru-RU"/>
              </w:rPr>
            </w:pPr>
          </w:p>
        </w:tc>
      </w:tr>
      <w:tr w:rsidR="001B1E35" w:rsidRPr="001B1E35" w14:paraId="2FA36E48" w14:textId="77777777" w:rsidTr="00AD5821">
        <w:tc>
          <w:tcPr>
            <w:tcW w:w="9634" w:type="dxa"/>
            <w:gridSpan w:val="2"/>
          </w:tcPr>
          <w:p w14:paraId="7D86B750" w14:textId="77777777" w:rsidR="001B1E35" w:rsidRPr="001B1E35" w:rsidRDefault="001B1E35" w:rsidP="001B1E35">
            <w:pPr>
              <w:spacing w:line="276" w:lineRule="auto"/>
              <w:rPr>
                <w:rFonts w:ascii="Times New Roman" w:eastAsia="Calibri" w:hAnsi="Times New Roman" w:cs="Times New Roman"/>
                <w:b/>
                <w:bCs/>
                <w:lang w:eastAsia="ru-RU"/>
              </w:rPr>
            </w:pPr>
            <w:r w:rsidRPr="001B1E35">
              <w:rPr>
                <w:rFonts w:ascii="Times New Roman" w:eastAsia="Calibri" w:hAnsi="Times New Roman" w:cs="Times New Roman"/>
                <w:b/>
                <w:bCs/>
                <w:lang w:eastAsia="ru-RU"/>
              </w:rPr>
              <w:t>Промежуточная аттестация дифзачет</w:t>
            </w:r>
          </w:p>
        </w:tc>
        <w:tc>
          <w:tcPr>
            <w:tcW w:w="2694" w:type="dxa"/>
          </w:tcPr>
          <w:p w14:paraId="34337425" w14:textId="77777777" w:rsidR="001B1E35" w:rsidRPr="001B1E35" w:rsidRDefault="001B1E35" w:rsidP="001B1E35">
            <w:pPr>
              <w:spacing w:line="276" w:lineRule="auto"/>
              <w:jc w:val="center"/>
              <w:rPr>
                <w:rFonts w:ascii="Times New Roman" w:eastAsia="Calibri" w:hAnsi="Times New Roman" w:cs="Times New Roman"/>
                <w:b/>
                <w:bCs/>
                <w:i/>
                <w:lang w:eastAsia="ru-RU"/>
              </w:rPr>
            </w:pPr>
            <w:r w:rsidRPr="001B1E35">
              <w:rPr>
                <w:rFonts w:ascii="Times New Roman" w:eastAsia="Calibri" w:hAnsi="Times New Roman" w:cs="Times New Roman"/>
                <w:b/>
                <w:bCs/>
                <w:i/>
                <w:lang w:eastAsia="ru-RU"/>
              </w:rPr>
              <w:t>2</w:t>
            </w:r>
          </w:p>
        </w:tc>
        <w:tc>
          <w:tcPr>
            <w:tcW w:w="2409" w:type="dxa"/>
          </w:tcPr>
          <w:p w14:paraId="34FB817D" w14:textId="77777777" w:rsidR="001B1E35" w:rsidRPr="001B1E35" w:rsidRDefault="001B1E35" w:rsidP="001B1E35">
            <w:pPr>
              <w:spacing w:line="276" w:lineRule="auto"/>
              <w:rPr>
                <w:rFonts w:ascii="Times New Roman" w:eastAsia="Calibri" w:hAnsi="Times New Roman" w:cs="Times New Roman"/>
                <w:b/>
                <w:bCs/>
                <w:i/>
                <w:lang w:eastAsia="ru-RU"/>
              </w:rPr>
            </w:pPr>
          </w:p>
        </w:tc>
      </w:tr>
      <w:tr w:rsidR="001B1E35" w:rsidRPr="001B1E35" w14:paraId="506FBE64" w14:textId="77777777" w:rsidTr="00AD5821">
        <w:tc>
          <w:tcPr>
            <w:tcW w:w="9634" w:type="dxa"/>
            <w:gridSpan w:val="2"/>
          </w:tcPr>
          <w:p w14:paraId="2BCA79C7" w14:textId="77777777" w:rsidR="001B1E35" w:rsidRPr="001B1E35" w:rsidRDefault="001B1E35" w:rsidP="001B1E35">
            <w:pPr>
              <w:spacing w:line="276" w:lineRule="auto"/>
              <w:rPr>
                <w:rFonts w:ascii="Times New Roman" w:eastAsia="Calibri" w:hAnsi="Times New Roman" w:cs="Times New Roman"/>
                <w:b/>
                <w:bCs/>
                <w:lang w:eastAsia="ru-RU"/>
              </w:rPr>
            </w:pPr>
            <w:r w:rsidRPr="001B1E35">
              <w:rPr>
                <w:rFonts w:ascii="Times New Roman" w:eastAsia="Calibri" w:hAnsi="Times New Roman" w:cs="Times New Roman"/>
                <w:b/>
                <w:bCs/>
                <w:lang w:eastAsia="ru-RU"/>
              </w:rPr>
              <w:t xml:space="preserve">Всего </w:t>
            </w:r>
          </w:p>
        </w:tc>
        <w:tc>
          <w:tcPr>
            <w:tcW w:w="2694" w:type="dxa"/>
          </w:tcPr>
          <w:p w14:paraId="11AE94EC" w14:textId="77777777" w:rsidR="001B1E35" w:rsidRPr="001B1E35" w:rsidRDefault="001B1E35" w:rsidP="001B1E35">
            <w:pPr>
              <w:spacing w:line="276" w:lineRule="auto"/>
              <w:jc w:val="center"/>
              <w:rPr>
                <w:rFonts w:ascii="Times New Roman" w:eastAsia="Calibri" w:hAnsi="Times New Roman" w:cs="Times New Roman"/>
                <w:b/>
                <w:bCs/>
                <w:lang w:eastAsia="ru-RU"/>
              </w:rPr>
            </w:pPr>
            <w:r w:rsidRPr="001B1E35">
              <w:rPr>
                <w:rFonts w:ascii="Times New Roman" w:eastAsia="Calibri" w:hAnsi="Times New Roman" w:cs="Times New Roman"/>
                <w:b/>
                <w:bCs/>
                <w:lang w:eastAsia="ru-RU"/>
              </w:rPr>
              <w:t>76</w:t>
            </w:r>
          </w:p>
        </w:tc>
        <w:tc>
          <w:tcPr>
            <w:tcW w:w="2409" w:type="dxa"/>
          </w:tcPr>
          <w:p w14:paraId="7193DC1A" w14:textId="77777777" w:rsidR="001B1E35" w:rsidRPr="001B1E35" w:rsidRDefault="001B1E35" w:rsidP="001B1E35">
            <w:pPr>
              <w:spacing w:line="276" w:lineRule="auto"/>
              <w:rPr>
                <w:rFonts w:ascii="Times New Roman" w:eastAsia="Calibri" w:hAnsi="Times New Roman" w:cs="Times New Roman"/>
                <w:b/>
                <w:bCs/>
                <w:lang w:eastAsia="ru-RU"/>
              </w:rPr>
            </w:pPr>
          </w:p>
        </w:tc>
      </w:tr>
    </w:tbl>
    <w:p w14:paraId="69E7E05C" w14:textId="77777777" w:rsidR="001B1E35" w:rsidRPr="001B1E35" w:rsidRDefault="001B1E35" w:rsidP="001B1E35">
      <w:pPr>
        <w:spacing w:after="120" w:line="276" w:lineRule="auto"/>
        <w:ind w:firstLine="709"/>
        <w:jc w:val="both"/>
        <w:outlineLvl w:val="1"/>
        <w:rPr>
          <w:rFonts w:ascii="Times New Roman" w:eastAsia="Calibri" w:hAnsi="Times New Roman" w:cs="Times New Roman"/>
          <w:b/>
          <w:bCs/>
          <w:sz w:val="24"/>
          <w:szCs w:val="24"/>
          <w:lang w:eastAsia="ru-RU"/>
        </w:rPr>
      </w:pPr>
    </w:p>
    <w:p w14:paraId="7F97280C" w14:textId="77777777" w:rsidR="001B1E35" w:rsidRPr="001B1E35" w:rsidRDefault="001B1E35" w:rsidP="001B1E35">
      <w:pPr>
        <w:rPr>
          <w:rFonts w:ascii="Times New Roman" w:eastAsia="Calibri" w:hAnsi="Times New Roman" w:cs="Times New Roman"/>
          <w:sz w:val="24"/>
          <w:szCs w:val="24"/>
        </w:rPr>
        <w:sectPr w:rsidR="001B1E35" w:rsidRPr="001B1E35" w:rsidSect="00AD5821">
          <w:pgSz w:w="16838" w:h="11906" w:orient="landscape"/>
          <w:pgMar w:top="1701" w:right="849" w:bottom="567" w:left="1134" w:header="709" w:footer="709" w:gutter="0"/>
          <w:cols w:space="708"/>
          <w:docGrid w:linePitch="360"/>
        </w:sectPr>
      </w:pPr>
    </w:p>
    <w:p w14:paraId="64E85383" w14:textId="77777777" w:rsidR="001B1E35" w:rsidRPr="001B1E35" w:rsidRDefault="001B1E35" w:rsidP="001B1E35">
      <w:pPr>
        <w:rPr>
          <w:rFonts w:ascii="Times New Roman" w:eastAsia="Calibri" w:hAnsi="Times New Roman" w:cs="Times New Roman"/>
          <w:sz w:val="24"/>
          <w:szCs w:val="24"/>
        </w:rPr>
      </w:pPr>
    </w:p>
    <w:p w14:paraId="3FD8ABDF" w14:textId="77777777" w:rsidR="001B1E35" w:rsidRPr="001B1E35" w:rsidRDefault="001B1E35" w:rsidP="001B1E35">
      <w:pPr>
        <w:keepNext/>
        <w:spacing w:after="120"/>
        <w:jc w:val="center"/>
        <w:outlineLvl w:val="0"/>
        <w:rPr>
          <w:rFonts w:ascii="Times New Roman" w:eastAsia="Calibri" w:hAnsi="Times New Roman" w:cs="Times New Roman"/>
          <w:b/>
          <w:bCs/>
          <w:caps/>
          <w:kern w:val="32"/>
          <w:sz w:val="24"/>
          <w:szCs w:val="24"/>
          <w:lang w:eastAsia="ru-RU"/>
        </w:rPr>
      </w:pPr>
      <w:r w:rsidRPr="001B1E35">
        <w:rPr>
          <w:rFonts w:ascii="Times New Roman" w:eastAsia="Calibri" w:hAnsi="Times New Roman" w:cs="Times New Roman"/>
          <w:b/>
          <w:bCs/>
          <w:caps/>
          <w:kern w:val="32"/>
          <w:sz w:val="24"/>
          <w:szCs w:val="24"/>
          <w:lang w:eastAsia="ru-RU"/>
        </w:rPr>
        <w:t>3. Условия реализации ДИСЦИПЛИНЫ</w:t>
      </w:r>
    </w:p>
    <w:p w14:paraId="76465756" w14:textId="77777777" w:rsidR="001B1E35" w:rsidRPr="001B1E35" w:rsidRDefault="001B1E35" w:rsidP="001B1E35">
      <w:pPr>
        <w:spacing w:after="120" w:line="276" w:lineRule="auto"/>
        <w:ind w:firstLine="709"/>
        <w:outlineLvl w:val="1"/>
        <w:rPr>
          <w:rFonts w:ascii="Times New Roman" w:eastAsia="Calibri" w:hAnsi="Times New Roman" w:cs="Times New Roman"/>
          <w:b/>
          <w:bCs/>
          <w:sz w:val="24"/>
          <w:szCs w:val="24"/>
          <w:lang w:eastAsia="ru-RU"/>
        </w:rPr>
      </w:pPr>
      <w:r w:rsidRPr="001B1E35">
        <w:rPr>
          <w:rFonts w:ascii="Times New Roman" w:eastAsia="Calibri" w:hAnsi="Times New Roman" w:cs="Times New Roman"/>
          <w:b/>
          <w:bCs/>
          <w:sz w:val="24"/>
          <w:szCs w:val="24"/>
          <w:lang w:eastAsia="ru-RU"/>
        </w:rPr>
        <w:t>3.1. Материально-техническое обеспечение</w:t>
      </w:r>
    </w:p>
    <w:p w14:paraId="03916978" w14:textId="77777777" w:rsidR="001B1E35" w:rsidRPr="001B1E35" w:rsidRDefault="001B1E35" w:rsidP="001B1E35">
      <w:pPr>
        <w:suppressAutoHyphens/>
        <w:spacing w:line="276" w:lineRule="auto"/>
        <w:ind w:firstLine="709"/>
        <w:rPr>
          <w:rFonts w:ascii="Times New Roman" w:eastAsia="Calibri" w:hAnsi="Times New Roman" w:cs="Times New Roman"/>
          <w:bCs/>
          <w:sz w:val="24"/>
          <w:szCs w:val="24"/>
        </w:rPr>
      </w:pPr>
      <w:r w:rsidRPr="001B1E35">
        <w:rPr>
          <w:rFonts w:ascii="Times New Roman" w:eastAsia="Calibri" w:hAnsi="Times New Roman" w:cs="Times New Roman"/>
          <w:bCs/>
          <w:sz w:val="24"/>
          <w:szCs w:val="24"/>
        </w:rPr>
        <w:t xml:space="preserve">Кабинет «Электрического и электромеханического оборудования», оснащенный </w:t>
      </w:r>
      <w:r w:rsidRPr="001B1E35">
        <w:rPr>
          <w:rFonts w:ascii="Times New Roman" w:eastAsia="Calibri" w:hAnsi="Times New Roman" w:cs="Times New Roman"/>
          <w:bCs/>
          <w:iCs/>
          <w:sz w:val="24"/>
          <w:szCs w:val="24"/>
        </w:rPr>
        <w:t>в соответствии с приложением 3 ОПОП-П</w:t>
      </w:r>
      <w:r w:rsidRPr="001B1E35">
        <w:rPr>
          <w:rFonts w:ascii="Times New Roman" w:eastAsia="Calibri" w:hAnsi="Times New Roman" w:cs="Times New Roman"/>
          <w:bCs/>
          <w:sz w:val="24"/>
          <w:szCs w:val="24"/>
        </w:rPr>
        <w:t>:</w:t>
      </w:r>
    </w:p>
    <w:p w14:paraId="7C87D15E" w14:textId="77777777" w:rsidR="001B1E35" w:rsidRPr="001B1E35" w:rsidRDefault="001B1E35" w:rsidP="001B1E35">
      <w:pPr>
        <w:widowControl w:val="0"/>
        <w:suppressAutoHyphens/>
        <w:spacing w:line="276" w:lineRule="auto"/>
        <w:ind w:firstLine="709"/>
        <w:rPr>
          <w:rFonts w:ascii="Times New Roman" w:eastAsia="Droid Sans Fallback" w:hAnsi="Times New Roman" w:cs="FreeSans"/>
          <w:bCs/>
          <w:kern w:val="1"/>
          <w:sz w:val="24"/>
          <w:szCs w:val="24"/>
          <w:u w:val="single"/>
          <w:lang w:eastAsia="hi-IN" w:bidi="hi-IN"/>
        </w:rPr>
      </w:pPr>
      <w:r w:rsidRPr="001B1E35">
        <w:rPr>
          <w:rFonts w:ascii="Times New Roman" w:eastAsia="Droid Sans Fallback" w:hAnsi="Times New Roman" w:cs="FreeSans"/>
          <w:kern w:val="1"/>
          <w:sz w:val="24"/>
          <w:szCs w:val="24"/>
          <w:u w:val="single"/>
          <w:lang w:eastAsia="hi-IN" w:bidi="hi-IN"/>
        </w:rPr>
        <w:t>о</w:t>
      </w:r>
      <w:r w:rsidRPr="001B1E35">
        <w:rPr>
          <w:rFonts w:ascii="Times New Roman" w:eastAsia="Droid Sans Fallback" w:hAnsi="Times New Roman" w:cs="FreeSans"/>
          <w:bCs/>
          <w:kern w:val="1"/>
          <w:sz w:val="24"/>
          <w:szCs w:val="24"/>
          <w:u w:val="single"/>
          <w:lang w:eastAsia="hi-IN" w:bidi="hi-IN"/>
        </w:rPr>
        <w:t xml:space="preserve">борудованием: </w:t>
      </w:r>
    </w:p>
    <w:p w14:paraId="01780CDF" w14:textId="77777777" w:rsidR="001B1E35" w:rsidRPr="001B1E35" w:rsidRDefault="001B1E35" w:rsidP="001B1E35">
      <w:pPr>
        <w:widowControl w:val="0"/>
        <w:suppressAutoHyphens/>
        <w:spacing w:line="276" w:lineRule="auto"/>
        <w:ind w:firstLine="709"/>
        <w:rPr>
          <w:rFonts w:ascii="Times New Roman" w:eastAsia="Droid Sans Fallback" w:hAnsi="Times New Roman" w:cs="FreeSans"/>
          <w:kern w:val="1"/>
          <w:sz w:val="24"/>
          <w:szCs w:val="24"/>
          <w:lang w:eastAsia="ru-RU" w:bidi="hi-IN"/>
        </w:rPr>
      </w:pPr>
      <w:r w:rsidRPr="001B1E35">
        <w:rPr>
          <w:rFonts w:ascii="Times New Roman" w:eastAsia="Droid Sans Fallback" w:hAnsi="Times New Roman" w:cs="FreeSans"/>
          <w:kern w:val="1"/>
          <w:sz w:val="24"/>
          <w:szCs w:val="24"/>
          <w:lang w:eastAsia="ru-RU" w:bidi="hi-IN"/>
        </w:rPr>
        <w:t>- рабочее место преподавателя;</w:t>
      </w:r>
    </w:p>
    <w:p w14:paraId="75927517" w14:textId="77777777" w:rsidR="001B1E35" w:rsidRPr="001B1E35" w:rsidRDefault="001B1E35" w:rsidP="001B1E35">
      <w:pPr>
        <w:widowControl w:val="0"/>
        <w:suppressAutoHyphens/>
        <w:spacing w:line="276" w:lineRule="auto"/>
        <w:ind w:firstLine="709"/>
        <w:rPr>
          <w:rFonts w:ascii="Times New Roman" w:eastAsia="Droid Sans Fallback" w:hAnsi="Times New Roman" w:cs="FreeSans"/>
          <w:kern w:val="1"/>
          <w:sz w:val="24"/>
          <w:szCs w:val="24"/>
          <w:lang w:eastAsia="ru-RU" w:bidi="hi-IN"/>
        </w:rPr>
      </w:pPr>
      <w:r w:rsidRPr="001B1E35">
        <w:rPr>
          <w:rFonts w:ascii="Times New Roman" w:eastAsia="Droid Sans Fallback" w:hAnsi="Times New Roman" w:cs="FreeSans"/>
          <w:kern w:val="1"/>
          <w:sz w:val="24"/>
          <w:szCs w:val="24"/>
          <w:lang w:eastAsia="ru-RU" w:bidi="hi-IN"/>
        </w:rPr>
        <w:t>- рабочие места по количеству обучающихся;</w:t>
      </w:r>
    </w:p>
    <w:p w14:paraId="0EA2E866" w14:textId="77777777" w:rsidR="001B1E35" w:rsidRPr="001B1E35" w:rsidRDefault="001B1E35" w:rsidP="001B1E35">
      <w:pPr>
        <w:widowControl w:val="0"/>
        <w:suppressAutoHyphens/>
        <w:spacing w:line="276" w:lineRule="auto"/>
        <w:ind w:firstLine="709"/>
        <w:rPr>
          <w:rFonts w:ascii="Times New Roman" w:eastAsia="Droid Sans Fallback" w:hAnsi="Times New Roman" w:cs="FreeSans"/>
          <w:kern w:val="1"/>
          <w:sz w:val="24"/>
          <w:szCs w:val="24"/>
          <w:lang w:eastAsia="ru-RU" w:bidi="hi-IN"/>
        </w:rPr>
      </w:pPr>
      <w:r w:rsidRPr="001B1E35">
        <w:rPr>
          <w:rFonts w:ascii="Times New Roman" w:eastAsia="Droid Sans Fallback" w:hAnsi="Times New Roman" w:cs="FreeSans"/>
          <w:kern w:val="1"/>
          <w:sz w:val="24"/>
          <w:szCs w:val="24"/>
          <w:lang w:eastAsia="ru-RU" w:bidi="hi-IN"/>
        </w:rPr>
        <w:t>- наглядные пособия (комплект плакатов по темам, схемы);</w:t>
      </w:r>
    </w:p>
    <w:p w14:paraId="1ABA456F" w14:textId="77777777" w:rsidR="001B1E35" w:rsidRPr="001B1E35" w:rsidRDefault="001B1E35" w:rsidP="001B1E35">
      <w:pPr>
        <w:widowControl w:val="0"/>
        <w:suppressAutoHyphens/>
        <w:spacing w:line="276" w:lineRule="auto"/>
        <w:ind w:firstLine="709"/>
        <w:rPr>
          <w:rFonts w:ascii="Times New Roman" w:eastAsia="Droid Sans Fallback" w:hAnsi="Times New Roman" w:cs="FreeSans"/>
          <w:kern w:val="1"/>
          <w:sz w:val="24"/>
          <w:szCs w:val="24"/>
          <w:lang w:eastAsia="ru-RU" w:bidi="hi-IN"/>
        </w:rPr>
      </w:pPr>
      <w:r w:rsidRPr="001B1E35">
        <w:rPr>
          <w:rFonts w:ascii="Times New Roman" w:eastAsia="Droid Sans Fallback" w:hAnsi="Times New Roman" w:cs="FreeSans"/>
          <w:kern w:val="1"/>
          <w:sz w:val="24"/>
          <w:szCs w:val="24"/>
          <w:lang w:eastAsia="ru-RU" w:bidi="hi-IN"/>
        </w:rPr>
        <w:t>- модели изделий.</w:t>
      </w:r>
    </w:p>
    <w:p w14:paraId="77066586" w14:textId="77777777" w:rsidR="001B1E35" w:rsidRPr="001B1E35" w:rsidRDefault="001B1E35" w:rsidP="001B1E35">
      <w:pPr>
        <w:widowControl w:val="0"/>
        <w:suppressAutoHyphens/>
        <w:spacing w:line="276" w:lineRule="auto"/>
        <w:ind w:firstLine="709"/>
        <w:jc w:val="both"/>
        <w:rPr>
          <w:rFonts w:ascii="Times New Roman" w:eastAsia="Droid Sans Fallback" w:hAnsi="Times New Roman" w:cs="FreeSans"/>
          <w:i/>
          <w:iCs/>
          <w:kern w:val="1"/>
          <w:sz w:val="24"/>
          <w:szCs w:val="24"/>
          <w:u w:val="single"/>
          <w:lang w:eastAsia="ru-RU" w:bidi="hi-IN"/>
        </w:rPr>
      </w:pPr>
      <w:r w:rsidRPr="001B1E35">
        <w:rPr>
          <w:rFonts w:ascii="Times New Roman" w:eastAsia="Droid Sans Fallback" w:hAnsi="Times New Roman" w:cs="FreeSans"/>
          <w:kern w:val="1"/>
          <w:sz w:val="24"/>
          <w:szCs w:val="24"/>
          <w:u w:val="single"/>
          <w:lang w:eastAsia="hi-IN" w:bidi="hi-IN"/>
        </w:rPr>
        <w:t>т</w:t>
      </w:r>
      <w:r w:rsidRPr="001B1E35">
        <w:rPr>
          <w:rFonts w:ascii="Times New Roman" w:eastAsia="Droid Sans Fallback" w:hAnsi="Times New Roman" w:cs="FreeSans"/>
          <w:bCs/>
          <w:kern w:val="1"/>
          <w:sz w:val="24"/>
          <w:szCs w:val="24"/>
          <w:u w:val="single"/>
          <w:lang w:eastAsia="hi-IN" w:bidi="hi-IN"/>
        </w:rPr>
        <w:t xml:space="preserve">ехническими средствами обучения: </w:t>
      </w:r>
    </w:p>
    <w:p w14:paraId="4B71BA58" w14:textId="77777777" w:rsidR="001B1E35" w:rsidRPr="001B1E35" w:rsidRDefault="001B1E35" w:rsidP="001B1E35">
      <w:pPr>
        <w:widowControl w:val="0"/>
        <w:suppressAutoHyphens/>
        <w:spacing w:line="276" w:lineRule="auto"/>
        <w:ind w:firstLine="709"/>
        <w:rPr>
          <w:rFonts w:ascii="Times New Roman" w:eastAsia="Droid Sans Fallback" w:hAnsi="Times New Roman" w:cs="FreeSans"/>
          <w:kern w:val="1"/>
          <w:sz w:val="24"/>
          <w:szCs w:val="24"/>
          <w:lang w:eastAsia="ru-RU" w:bidi="hi-IN"/>
        </w:rPr>
      </w:pPr>
      <w:r w:rsidRPr="001B1E35">
        <w:rPr>
          <w:rFonts w:ascii="Times New Roman" w:eastAsia="Droid Sans Fallback" w:hAnsi="Times New Roman" w:cs="FreeSans"/>
          <w:kern w:val="1"/>
          <w:sz w:val="24"/>
          <w:szCs w:val="24"/>
          <w:lang w:eastAsia="ru-RU" w:bidi="hi-IN"/>
        </w:rPr>
        <w:t>- компьютер;</w:t>
      </w:r>
    </w:p>
    <w:p w14:paraId="650694C3" w14:textId="77777777" w:rsidR="001B1E35" w:rsidRPr="001B1E35" w:rsidRDefault="001B1E35" w:rsidP="001B1E35">
      <w:pPr>
        <w:widowControl w:val="0"/>
        <w:suppressAutoHyphens/>
        <w:spacing w:line="276" w:lineRule="auto"/>
        <w:ind w:firstLine="709"/>
        <w:rPr>
          <w:rFonts w:ascii="Times New Roman" w:eastAsia="Droid Sans Fallback" w:hAnsi="Times New Roman" w:cs="FreeSans"/>
          <w:kern w:val="1"/>
          <w:sz w:val="24"/>
          <w:szCs w:val="24"/>
          <w:lang w:eastAsia="ru-RU" w:bidi="hi-IN"/>
        </w:rPr>
      </w:pPr>
      <w:r w:rsidRPr="001B1E35">
        <w:rPr>
          <w:rFonts w:ascii="Times New Roman" w:eastAsia="Droid Sans Fallback" w:hAnsi="Times New Roman" w:cs="FreeSans"/>
          <w:kern w:val="1"/>
          <w:sz w:val="24"/>
          <w:szCs w:val="24"/>
          <w:lang w:eastAsia="ru-RU" w:bidi="hi-IN"/>
        </w:rPr>
        <w:t>- мультимедиа проектор;</w:t>
      </w:r>
    </w:p>
    <w:p w14:paraId="4885F207" w14:textId="77777777" w:rsidR="001B1E35" w:rsidRPr="001B1E35" w:rsidRDefault="001B1E35" w:rsidP="001B1E35">
      <w:pPr>
        <w:widowControl w:val="0"/>
        <w:suppressAutoHyphens/>
        <w:spacing w:line="276" w:lineRule="auto"/>
        <w:ind w:firstLine="709"/>
        <w:rPr>
          <w:rFonts w:ascii="Times New Roman" w:eastAsia="Droid Sans Fallback" w:hAnsi="Times New Roman" w:cs="FreeSans"/>
          <w:kern w:val="1"/>
          <w:sz w:val="24"/>
          <w:szCs w:val="24"/>
          <w:lang w:eastAsia="ru-RU" w:bidi="hi-IN"/>
        </w:rPr>
      </w:pPr>
      <w:r w:rsidRPr="001B1E35">
        <w:rPr>
          <w:rFonts w:ascii="Times New Roman" w:eastAsia="Droid Sans Fallback" w:hAnsi="Times New Roman" w:cs="FreeSans"/>
          <w:kern w:val="1"/>
          <w:sz w:val="24"/>
          <w:szCs w:val="24"/>
          <w:lang w:eastAsia="ru-RU" w:bidi="hi-IN"/>
        </w:rPr>
        <w:t>- экран.</w:t>
      </w:r>
    </w:p>
    <w:p w14:paraId="55A2D3AE" w14:textId="77777777" w:rsidR="001B1E35" w:rsidRPr="001B1E35" w:rsidRDefault="001B1E35" w:rsidP="001B1E35">
      <w:pPr>
        <w:suppressAutoHyphens/>
        <w:jc w:val="both"/>
        <w:rPr>
          <w:rFonts w:ascii="Times New Roman" w:eastAsia="Calibri" w:hAnsi="Times New Roman" w:cs="Times New Roman"/>
          <w:bCs/>
          <w:sz w:val="24"/>
          <w:szCs w:val="24"/>
        </w:rPr>
      </w:pPr>
    </w:p>
    <w:p w14:paraId="629F8B95" w14:textId="77777777" w:rsidR="001B1E35" w:rsidRPr="001B1E35" w:rsidRDefault="001B1E35" w:rsidP="001B1E35">
      <w:pPr>
        <w:spacing w:after="120" w:line="276" w:lineRule="auto"/>
        <w:ind w:firstLine="709"/>
        <w:outlineLvl w:val="1"/>
        <w:rPr>
          <w:rFonts w:ascii="Times New Roman" w:eastAsia="Calibri" w:hAnsi="Times New Roman" w:cs="Times New Roman"/>
          <w:b/>
          <w:bCs/>
          <w:sz w:val="24"/>
          <w:szCs w:val="24"/>
          <w:lang w:eastAsia="ru-RU"/>
        </w:rPr>
      </w:pPr>
      <w:r w:rsidRPr="001B1E35">
        <w:rPr>
          <w:rFonts w:ascii="Times New Roman" w:eastAsia="Calibri" w:hAnsi="Times New Roman" w:cs="Times New Roman"/>
          <w:b/>
          <w:bCs/>
          <w:sz w:val="24"/>
          <w:szCs w:val="24"/>
          <w:lang w:eastAsia="ru-RU"/>
        </w:rPr>
        <w:t>3.2. Учебно-методическое обеспечение</w:t>
      </w:r>
    </w:p>
    <w:p w14:paraId="1DBAB703" w14:textId="77777777" w:rsidR="001B1E35" w:rsidRPr="001B1E35" w:rsidRDefault="001B1E35" w:rsidP="001B1E35">
      <w:pPr>
        <w:spacing w:line="276" w:lineRule="auto"/>
        <w:ind w:firstLine="709"/>
        <w:contextualSpacing/>
        <w:jc w:val="both"/>
        <w:rPr>
          <w:rFonts w:ascii="Times New Roman" w:eastAsia="Calibri" w:hAnsi="Times New Roman" w:cs="Times New Roman"/>
          <w:b/>
          <w:sz w:val="24"/>
          <w:szCs w:val="24"/>
        </w:rPr>
      </w:pPr>
      <w:r w:rsidRPr="001B1E35">
        <w:rPr>
          <w:rFonts w:ascii="Times New Roman" w:eastAsia="Calibri" w:hAnsi="Times New Roman" w:cs="Times New Roman"/>
          <w:b/>
          <w:sz w:val="24"/>
          <w:szCs w:val="24"/>
        </w:rPr>
        <w:t>3.2.1. Основные печатные и/или электронные издания</w:t>
      </w:r>
    </w:p>
    <w:p w14:paraId="1F0BA670" w14:textId="77777777" w:rsidR="001B1E35" w:rsidRPr="001B1E35" w:rsidRDefault="001B1E35" w:rsidP="001B1E35">
      <w:pPr>
        <w:tabs>
          <w:tab w:val="left" w:pos="993"/>
        </w:tabs>
        <w:suppressAutoHyphens/>
        <w:spacing w:line="276" w:lineRule="auto"/>
        <w:ind w:firstLine="709"/>
        <w:contextualSpacing/>
        <w:jc w:val="both"/>
        <w:rPr>
          <w:rFonts w:ascii="Times New Roman" w:eastAsia="Calibri" w:hAnsi="Times New Roman" w:cs="Times New Roman"/>
          <w:iCs/>
          <w:sz w:val="24"/>
          <w:szCs w:val="24"/>
        </w:rPr>
      </w:pPr>
      <w:r w:rsidRPr="001B1E35">
        <w:rPr>
          <w:rFonts w:ascii="Times New Roman" w:eastAsia="Calibri" w:hAnsi="Times New Roman" w:cs="Times New Roman"/>
          <w:iCs/>
          <w:sz w:val="24"/>
          <w:szCs w:val="24"/>
        </w:rPr>
        <w:t>1.</w:t>
      </w:r>
      <w:r w:rsidRPr="001B1E35">
        <w:rPr>
          <w:rFonts w:ascii="Times New Roman" w:eastAsia="Calibri" w:hAnsi="Times New Roman" w:cs="Times New Roman"/>
          <w:iCs/>
          <w:sz w:val="24"/>
          <w:szCs w:val="24"/>
        </w:rPr>
        <w:tab/>
        <w:t xml:space="preserve">Правила устройства электроустановок. Все действующие разделы ПУЭ-6 и ПУЭ-7. М.: Норматика, 2018 - 462 с. </w:t>
      </w:r>
    </w:p>
    <w:p w14:paraId="1CFCE0F2" w14:textId="77777777" w:rsidR="001B1E35" w:rsidRPr="001B1E35" w:rsidRDefault="001B1E35" w:rsidP="001B1E35">
      <w:pPr>
        <w:tabs>
          <w:tab w:val="left" w:pos="993"/>
        </w:tabs>
        <w:suppressAutoHyphens/>
        <w:spacing w:line="276" w:lineRule="auto"/>
        <w:ind w:firstLine="709"/>
        <w:contextualSpacing/>
        <w:jc w:val="both"/>
        <w:rPr>
          <w:rFonts w:ascii="Times New Roman" w:eastAsia="Calibri" w:hAnsi="Times New Roman" w:cs="Times New Roman"/>
          <w:iCs/>
          <w:sz w:val="24"/>
          <w:szCs w:val="24"/>
        </w:rPr>
      </w:pPr>
      <w:r w:rsidRPr="001B1E35">
        <w:rPr>
          <w:rFonts w:ascii="Times New Roman" w:eastAsia="Calibri" w:hAnsi="Times New Roman" w:cs="Times New Roman"/>
          <w:iCs/>
          <w:sz w:val="24"/>
          <w:szCs w:val="24"/>
        </w:rPr>
        <w:t>2.</w:t>
      </w:r>
      <w:r w:rsidRPr="001B1E35">
        <w:rPr>
          <w:rFonts w:ascii="Times New Roman" w:eastAsia="Calibri" w:hAnsi="Times New Roman" w:cs="Times New Roman"/>
          <w:iCs/>
          <w:sz w:val="24"/>
          <w:szCs w:val="24"/>
        </w:rPr>
        <w:tab/>
        <w:t xml:space="preserve">Правила технической эксплуатации электроустановок потребителей. М.: Норматика,  2018 - 192 с. </w:t>
      </w:r>
    </w:p>
    <w:p w14:paraId="2C4E579E" w14:textId="77777777" w:rsidR="001B1E35" w:rsidRPr="001B1E35" w:rsidRDefault="001B1E35" w:rsidP="001B1E35">
      <w:pPr>
        <w:tabs>
          <w:tab w:val="left" w:pos="993"/>
        </w:tabs>
        <w:suppressAutoHyphens/>
        <w:spacing w:line="276" w:lineRule="auto"/>
        <w:ind w:firstLine="709"/>
        <w:contextualSpacing/>
        <w:jc w:val="both"/>
        <w:rPr>
          <w:rFonts w:ascii="Times New Roman" w:eastAsia="Calibri" w:hAnsi="Times New Roman" w:cs="Times New Roman"/>
          <w:iCs/>
          <w:sz w:val="24"/>
          <w:szCs w:val="24"/>
        </w:rPr>
      </w:pPr>
      <w:r w:rsidRPr="001B1E35">
        <w:rPr>
          <w:rFonts w:ascii="Times New Roman" w:eastAsia="Calibri" w:hAnsi="Times New Roman" w:cs="Times New Roman"/>
          <w:iCs/>
          <w:sz w:val="24"/>
          <w:szCs w:val="24"/>
        </w:rPr>
        <w:t>3.</w:t>
      </w:r>
      <w:r w:rsidRPr="001B1E35">
        <w:rPr>
          <w:rFonts w:ascii="Times New Roman" w:eastAsia="Calibri" w:hAnsi="Times New Roman" w:cs="Times New Roman"/>
          <w:iCs/>
          <w:sz w:val="24"/>
          <w:szCs w:val="24"/>
        </w:rPr>
        <w:tab/>
        <w:t xml:space="preserve">Межотраслевые правила по охране труда (правила безопасности) при эксплуатации электроустановок. М.: Омега-Л, 2014, - 152 с. </w:t>
      </w:r>
    </w:p>
    <w:p w14:paraId="5484089C" w14:textId="77777777" w:rsidR="001B1E35" w:rsidRPr="001B1E35" w:rsidRDefault="001B1E35" w:rsidP="001B1E35">
      <w:pPr>
        <w:tabs>
          <w:tab w:val="left" w:pos="993"/>
        </w:tabs>
        <w:suppressAutoHyphens/>
        <w:spacing w:line="276" w:lineRule="auto"/>
        <w:ind w:firstLine="709"/>
        <w:contextualSpacing/>
        <w:jc w:val="both"/>
        <w:rPr>
          <w:rFonts w:ascii="Times New Roman" w:eastAsia="Calibri" w:hAnsi="Times New Roman" w:cs="Times New Roman"/>
          <w:iCs/>
          <w:sz w:val="24"/>
          <w:szCs w:val="24"/>
        </w:rPr>
      </w:pPr>
      <w:r w:rsidRPr="001B1E35">
        <w:rPr>
          <w:rFonts w:ascii="Times New Roman" w:eastAsia="Calibri" w:hAnsi="Times New Roman" w:cs="Times New Roman"/>
          <w:iCs/>
          <w:sz w:val="24"/>
          <w:szCs w:val="24"/>
        </w:rPr>
        <w:t>4.</w:t>
      </w:r>
      <w:r w:rsidRPr="001B1E35">
        <w:rPr>
          <w:rFonts w:ascii="Times New Roman" w:eastAsia="Calibri" w:hAnsi="Times New Roman" w:cs="Times New Roman"/>
          <w:iCs/>
          <w:sz w:val="24"/>
          <w:szCs w:val="24"/>
        </w:rPr>
        <w:tab/>
        <w:t>Инструкция по применению и испытанию средств защиты, используемых в электроустановках. М.: Норматика, 2018 – 64с.</w:t>
      </w:r>
    </w:p>
    <w:p w14:paraId="684B3C0F" w14:textId="77777777" w:rsidR="001B1E35" w:rsidRPr="001B1E35" w:rsidRDefault="001B1E35" w:rsidP="001B1E35">
      <w:pPr>
        <w:tabs>
          <w:tab w:val="left" w:pos="993"/>
        </w:tabs>
        <w:suppressAutoHyphens/>
        <w:spacing w:line="276" w:lineRule="auto"/>
        <w:ind w:firstLine="709"/>
        <w:contextualSpacing/>
        <w:jc w:val="both"/>
        <w:rPr>
          <w:rFonts w:ascii="Times New Roman" w:eastAsia="Calibri" w:hAnsi="Times New Roman" w:cs="Times New Roman"/>
          <w:iCs/>
          <w:sz w:val="24"/>
          <w:szCs w:val="24"/>
        </w:rPr>
      </w:pPr>
      <w:r w:rsidRPr="001B1E35">
        <w:rPr>
          <w:rFonts w:ascii="Times New Roman" w:eastAsia="Calibri" w:hAnsi="Times New Roman" w:cs="Times New Roman"/>
          <w:iCs/>
          <w:sz w:val="24"/>
          <w:szCs w:val="24"/>
        </w:rPr>
        <w:t>5.</w:t>
      </w:r>
      <w:r w:rsidRPr="001B1E35">
        <w:rPr>
          <w:rFonts w:ascii="Times New Roman" w:eastAsia="Calibri" w:hAnsi="Times New Roman" w:cs="Times New Roman"/>
          <w:iCs/>
          <w:sz w:val="24"/>
          <w:szCs w:val="24"/>
        </w:rPr>
        <w:tab/>
        <w:t>Бубнов В.Г., Степанов Б.М. Инструкция по оказанию первой помощи при несчастных случаях на энергоустановках и опасных производственных объектах. М.: ПТФ-МиЭЭ, 2006 – 200с.</w:t>
      </w:r>
    </w:p>
    <w:p w14:paraId="294C012A" w14:textId="77777777" w:rsidR="001B1E35" w:rsidRPr="001B1E35" w:rsidRDefault="001B1E35" w:rsidP="001B1E35">
      <w:pPr>
        <w:tabs>
          <w:tab w:val="left" w:pos="993"/>
        </w:tabs>
        <w:suppressAutoHyphens/>
        <w:spacing w:line="276" w:lineRule="auto"/>
        <w:ind w:firstLine="709"/>
        <w:contextualSpacing/>
        <w:jc w:val="both"/>
        <w:rPr>
          <w:rFonts w:ascii="Times New Roman" w:eastAsia="Calibri" w:hAnsi="Times New Roman" w:cs="Times New Roman"/>
          <w:iCs/>
          <w:sz w:val="24"/>
          <w:szCs w:val="24"/>
        </w:rPr>
      </w:pPr>
      <w:r w:rsidRPr="001B1E35">
        <w:rPr>
          <w:rFonts w:ascii="Times New Roman" w:eastAsia="Calibri" w:hAnsi="Times New Roman" w:cs="Times New Roman"/>
          <w:iCs/>
          <w:sz w:val="24"/>
          <w:szCs w:val="24"/>
        </w:rPr>
        <w:t>6.</w:t>
      </w:r>
      <w:r w:rsidRPr="001B1E35">
        <w:rPr>
          <w:rFonts w:ascii="Times New Roman" w:eastAsia="Calibri" w:hAnsi="Times New Roman" w:cs="Times New Roman"/>
          <w:iCs/>
          <w:sz w:val="24"/>
          <w:szCs w:val="24"/>
        </w:rPr>
        <w:tab/>
        <w:t>Косенков П.В. Электроснабжение и Электробезопасность в вопросах и ответах. - М: МИЭЭ, 2010 г. – 200с.</w:t>
      </w:r>
    </w:p>
    <w:p w14:paraId="63D56972" w14:textId="77777777" w:rsidR="001B1E35" w:rsidRPr="001B1E35" w:rsidRDefault="001B1E35" w:rsidP="001B1E35">
      <w:pPr>
        <w:tabs>
          <w:tab w:val="left" w:pos="993"/>
          <w:tab w:val="left" w:pos="1134"/>
        </w:tabs>
        <w:suppressAutoHyphens/>
        <w:spacing w:line="276" w:lineRule="auto"/>
        <w:ind w:firstLine="709"/>
        <w:contextualSpacing/>
        <w:jc w:val="both"/>
        <w:rPr>
          <w:rFonts w:ascii="Times New Roman" w:eastAsia="Calibri" w:hAnsi="Times New Roman" w:cs="Times New Roman"/>
          <w:iCs/>
          <w:sz w:val="24"/>
          <w:szCs w:val="24"/>
        </w:rPr>
      </w:pPr>
      <w:r w:rsidRPr="001B1E35">
        <w:rPr>
          <w:rFonts w:ascii="Times New Roman" w:eastAsia="Calibri" w:hAnsi="Times New Roman" w:cs="Times New Roman"/>
          <w:iCs/>
          <w:sz w:val="24"/>
          <w:szCs w:val="24"/>
        </w:rPr>
        <w:t>10.</w:t>
      </w:r>
      <w:r w:rsidRPr="001B1E35">
        <w:rPr>
          <w:rFonts w:ascii="Times New Roman" w:eastAsia="Calibri" w:hAnsi="Times New Roman" w:cs="Times New Roman"/>
          <w:iCs/>
          <w:sz w:val="24"/>
          <w:szCs w:val="24"/>
        </w:rPr>
        <w:tab/>
        <w:t>Косенков П.В., Черемисин В.В. Учебная программа и перечень вопросов для подготовки персонала к проверке знаний правил работы в электроустановках потребителя. - М: МИЭЭ, 2014 г. – 88с.</w:t>
      </w:r>
    </w:p>
    <w:p w14:paraId="0D3B154E" w14:textId="77777777" w:rsidR="001B1E35" w:rsidRPr="001B1E35" w:rsidRDefault="001B1E35" w:rsidP="001B1E35">
      <w:pPr>
        <w:tabs>
          <w:tab w:val="left" w:pos="993"/>
          <w:tab w:val="left" w:pos="1134"/>
        </w:tabs>
        <w:suppressAutoHyphens/>
        <w:spacing w:line="276" w:lineRule="auto"/>
        <w:ind w:firstLine="709"/>
        <w:contextualSpacing/>
        <w:jc w:val="both"/>
        <w:rPr>
          <w:rFonts w:ascii="Times New Roman" w:eastAsia="Calibri" w:hAnsi="Times New Roman" w:cs="Times New Roman"/>
          <w:iCs/>
          <w:sz w:val="24"/>
          <w:szCs w:val="24"/>
        </w:rPr>
      </w:pPr>
      <w:r w:rsidRPr="001B1E35">
        <w:rPr>
          <w:rFonts w:ascii="Times New Roman" w:eastAsia="Calibri" w:hAnsi="Times New Roman" w:cs="Times New Roman"/>
          <w:iCs/>
          <w:sz w:val="24"/>
          <w:szCs w:val="24"/>
        </w:rPr>
        <w:t>11.</w:t>
      </w:r>
      <w:r w:rsidRPr="001B1E35">
        <w:rPr>
          <w:rFonts w:ascii="Times New Roman" w:eastAsia="Calibri" w:hAnsi="Times New Roman" w:cs="Times New Roman"/>
          <w:iCs/>
          <w:sz w:val="24"/>
          <w:szCs w:val="24"/>
        </w:rPr>
        <w:tab/>
        <w:t>Балаков Ю.Н. Новые правила по охране труда при эксплуатации электроустановок. Учебно-методическое пособие. М: МИЭЭ, 2014 г. – 164с.</w:t>
      </w:r>
    </w:p>
    <w:p w14:paraId="2EAD117A" w14:textId="77777777" w:rsidR="001B1E35" w:rsidRPr="001B1E35" w:rsidRDefault="001B1E35" w:rsidP="001B1E35">
      <w:pPr>
        <w:tabs>
          <w:tab w:val="left" w:pos="993"/>
          <w:tab w:val="left" w:pos="1134"/>
        </w:tabs>
        <w:suppressAutoHyphens/>
        <w:spacing w:line="276" w:lineRule="auto"/>
        <w:ind w:firstLine="709"/>
        <w:contextualSpacing/>
        <w:jc w:val="both"/>
        <w:rPr>
          <w:rFonts w:ascii="Times New Roman" w:eastAsia="Calibri" w:hAnsi="Times New Roman" w:cs="Times New Roman"/>
          <w:iCs/>
          <w:sz w:val="24"/>
          <w:szCs w:val="24"/>
        </w:rPr>
      </w:pPr>
      <w:r w:rsidRPr="001B1E35">
        <w:rPr>
          <w:rFonts w:ascii="Times New Roman" w:eastAsia="Calibri" w:hAnsi="Times New Roman" w:cs="Times New Roman"/>
          <w:iCs/>
          <w:sz w:val="24"/>
          <w:szCs w:val="24"/>
        </w:rPr>
        <w:t>12.</w:t>
      </w:r>
      <w:r w:rsidRPr="001B1E35">
        <w:rPr>
          <w:rFonts w:ascii="Times New Roman" w:eastAsia="Calibri" w:hAnsi="Times New Roman" w:cs="Times New Roman"/>
          <w:iCs/>
          <w:sz w:val="24"/>
          <w:szCs w:val="24"/>
        </w:rPr>
        <w:tab/>
        <w:t>Косенков П.В. Справочные материалы для ответственных за электрохозяйство. Изд. 5. М: МИЭЭ, 2014 г.</w:t>
      </w:r>
    </w:p>
    <w:p w14:paraId="40843B61" w14:textId="77777777" w:rsidR="001B1E35" w:rsidRPr="001B1E35" w:rsidRDefault="001B1E35" w:rsidP="001B1E35">
      <w:pPr>
        <w:suppressAutoHyphens/>
        <w:spacing w:line="276" w:lineRule="auto"/>
        <w:ind w:firstLine="709"/>
        <w:contextualSpacing/>
        <w:jc w:val="both"/>
        <w:rPr>
          <w:rFonts w:ascii="Times New Roman" w:eastAsia="Calibri" w:hAnsi="Times New Roman" w:cs="Times New Roman"/>
          <w:iCs/>
          <w:sz w:val="24"/>
          <w:szCs w:val="24"/>
        </w:rPr>
      </w:pPr>
    </w:p>
    <w:p w14:paraId="2BE6CBB6" w14:textId="77777777" w:rsidR="001B1E35" w:rsidRPr="001B1E35" w:rsidRDefault="001B1E35" w:rsidP="001B1E35">
      <w:pPr>
        <w:suppressAutoHyphens/>
        <w:spacing w:line="276" w:lineRule="auto"/>
        <w:ind w:firstLine="709"/>
        <w:contextualSpacing/>
        <w:jc w:val="both"/>
        <w:rPr>
          <w:rFonts w:ascii="Times New Roman" w:eastAsia="Calibri" w:hAnsi="Times New Roman" w:cs="Times New Roman"/>
          <w:bCs/>
          <w:iCs/>
          <w:sz w:val="24"/>
          <w:szCs w:val="24"/>
        </w:rPr>
      </w:pPr>
      <w:r w:rsidRPr="001B1E35">
        <w:rPr>
          <w:rFonts w:ascii="Times New Roman" w:eastAsia="Calibri" w:hAnsi="Times New Roman" w:cs="Times New Roman"/>
          <w:b/>
          <w:bCs/>
          <w:iCs/>
          <w:sz w:val="24"/>
          <w:szCs w:val="24"/>
        </w:rPr>
        <w:t xml:space="preserve">3.2.2. Дополнительные источники </w:t>
      </w:r>
    </w:p>
    <w:p w14:paraId="5021C5EE" w14:textId="77777777" w:rsidR="001B1E35" w:rsidRPr="001B1E35" w:rsidRDefault="001B1E35" w:rsidP="001B1E35">
      <w:pPr>
        <w:widowControl w:val="0"/>
        <w:numPr>
          <w:ilvl w:val="0"/>
          <w:numId w:val="52"/>
        </w:numPr>
        <w:tabs>
          <w:tab w:val="left" w:pos="993"/>
        </w:tabs>
        <w:suppressAutoHyphens/>
        <w:autoSpaceDE w:val="0"/>
        <w:spacing w:line="276" w:lineRule="auto"/>
        <w:ind w:left="0" w:firstLine="709"/>
        <w:jc w:val="both"/>
        <w:rPr>
          <w:rFonts w:ascii="Times New Roman" w:eastAsia="SimSun" w:hAnsi="Times New Roman" w:cs="Times New Roman"/>
        </w:rPr>
      </w:pPr>
      <w:r w:rsidRPr="001B1E35">
        <w:rPr>
          <w:rFonts w:ascii="Times New Roman" w:eastAsia="SimSun" w:hAnsi="Times New Roman" w:cs="Times New Roman"/>
          <w:bCs/>
        </w:rPr>
        <w:t xml:space="preserve">Электронный журнал </w:t>
      </w:r>
      <w:r w:rsidRPr="001B1E35">
        <w:rPr>
          <w:rFonts w:ascii="Times New Roman" w:eastAsia="SimSun" w:hAnsi="Times New Roman" w:cs="Times New Roman"/>
          <w:bCs/>
          <w:lang w:val="en-US"/>
        </w:rPr>
        <w:t>Trainclub</w:t>
      </w:r>
      <w:r w:rsidRPr="001B1E35">
        <w:rPr>
          <w:rFonts w:ascii="Times New Roman" w:eastAsia="SimSun" w:hAnsi="Times New Roman" w:cs="Times New Roman"/>
          <w:bCs/>
        </w:rPr>
        <w:t>.</w:t>
      </w:r>
      <w:r w:rsidRPr="001B1E35">
        <w:rPr>
          <w:rFonts w:ascii="Times New Roman" w:eastAsia="SimSun" w:hAnsi="Times New Roman" w:cs="Times New Roman"/>
          <w:bCs/>
          <w:lang w:val="en-US"/>
        </w:rPr>
        <w:t>ru</w:t>
      </w:r>
      <w:r w:rsidRPr="001B1E35">
        <w:rPr>
          <w:rFonts w:ascii="Times New Roman" w:eastAsia="SimSun" w:hAnsi="Times New Roman" w:cs="Times New Roman"/>
          <w:bCs/>
        </w:rPr>
        <w:t xml:space="preserve">. Форма доступа: </w:t>
      </w:r>
      <w:hyperlink r:id="rId130" w:history="1">
        <w:r w:rsidRPr="001B1E35">
          <w:rPr>
            <w:rFonts w:ascii="Times New Roman" w:eastAsia="SimSun" w:hAnsi="Times New Roman" w:cs="Times New Roman"/>
            <w:color w:val="0000FF"/>
            <w:u w:val="single"/>
            <w:lang w:eastAsia="ru-RU"/>
          </w:rPr>
          <w:t>http://trainclub.ru</w:t>
        </w:r>
      </w:hyperlink>
      <w:r w:rsidRPr="001B1E35">
        <w:rPr>
          <w:rFonts w:ascii="Times New Roman" w:eastAsia="SimSun" w:hAnsi="Times New Roman" w:cs="Times New Roman"/>
          <w:bCs/>
        </w:rPr>
        <w:t xml:space="preserve"> </w:t>
      </w:r>
    </w:p>
    <w:p w14:paraId="3AB319DF" w14:textId="77777777" w:rsidR="001B1E35" w:rsidRPr="001B1E35" w:rsidRDefault="001B1E35" w:rsidP="001B1E35">
      <w:pPr>
        <w:widowControl w:val="0"/>
        <w:numPr>
          <w:ilvl w:val="0"/>
          <w:numId w:val="52"/>
        </w:numPr>
        <w:tabs>
          <w:tab w:val="left" w:pos="993"/>
        </w:tabs>
        <w:suppressAutoHyphens/>
        <w:autoSpaceDE w:val="0"/>
        <w:spacing w:line="276" w:lineRule="auto"/>
        <w:ind w:left="0" w:firstLine="709"/>
        <w:jc w:val="both"/>
        <w:rPr>
          <w:rFonts w:ascii="Times New Roman" w:eastAsia="SimSun" w:hAnsi="Times New Roman" w:cs="Times New Roman"/>
        </w:rPr>
      </w:pPr>
      <w:r w:rsidRPr="001B1E35">
        <w:rPr>
          <w:rFonts w:ascii="Times New Roman" w:eastAsia="SimSun" w:hAnsi="Times New Roman" w:cs="Times New Roman"/>
        </w:rPr>
        <w:t xml:space="preserve">Руснаука. Форма доступа: </w:t>
      </w:r>
      <w:hyperlink r:id="rId131" w:history="1">
        <w:r w:rsidRPr="001B1E35">
          <w:rPr>
            <w:rFonts w:ascii="Times New Roman" w:eastAsia="SimSun" w:hAnsi="Times New Roman" w:cs="Times New Roman"/>
            <w:color w:val="0000FF"/>
            <w:u w:val="single"/>
            <w:lang w:eastAsia="ru-RU"/>
          </w:rPr>
          <w:t>http://www.rusnauka.com</w:t>
        </w:r>
      </w:hyperlink>
      <w:r w:rsidRPr="001B1E35">
        <w:rPr>
          <w:rFonts w:ascii="Times New Roman" w:eastAsia="SimSun" w:hAnsi="Times New Roman" w:cs="Times New Roman"/>
        </w:rPr>
        <w:t xml:space="preserve"> </w:t>
      </w:r>
    </w:p>
    <w:p w14:paraId="03F454C2" w14:textId="77777777" w:rsidR="001B1E35" w:rsidRPr="001B1E35" w:rsidRDefault="001B1E35" w:rsidP="001B1E35">
      <w:pPr>
        <w:widowControl w:val="0"/>
        <w:numPr>
          <w:ilvl w:val="0"/>
          <w:numId w:val="52"/>
        </w:numPr>
        <w:tabs>
          <w:tab w:val="left" w:pos="993"/>
        </w:tabs>
        <w:suppressAutoHyphens/>
        <w:autoSpaceDE w:val="0"/>
        <w:spacing w:line="276" w:lineRule="auto"/>
        <w:ind w:left="0" w:firstLine="709"/>
        <w:jc w:val="both"/>
        <w:rPr>
          <w:rFonts w:ascii="Times New Roman" w:eastAsia="SimSun" w:hAnsi="Times New Roman" w:cs="Times New Roman"/>
        </w:rPr>
      </w:pPr>
      <w:r w:rsidRPr="001B1E35">
        <w:rPr>
          <w:rFonts w:ascii="Times New Roman" w:eastAsia="SimSun" w:hAnsi="Times New Roman" w:cs="Times New Roman"/>
        </w:rPr>
        <w:t xml:space="preserve">СЦБИСТ. Форма доступа: </w:t>
      </w:r>
      <w:hyperlink r:id="rId132" w:history="1">
        <w:r w:rsidRPr="001B1E35">
          <w:rPr>
            <w:rFonts w:ascii="Times New Roman" w:eastAsia="SimSun" w:hAnsi="Times New Roman" w:cs="Times New Roman"/>
            <w:color w:val="0000FF"/>
            <w:u w:val="single"/>
            <w:lang w:eastAsia="ru-RU"/>
          </w:rPr>
          <w:t>http://scbist.com</w:t>
        </w:r>
      </w:hyperlink>
      <w:r w:rsidRPr="001B1E35">
        <w:rPr>
          <w:rFonts w:ascii="Times New Roman" w:eastAsia="SimSun" w:hAnsi="Times New Roman" w:cs="Times New Roman"/>
        </w:rPr>
        <w:t xml:space="preserve"> </w:t>
      </w:r>
    </w:p>
    <w:p w14:paraId="4F645AA9" w14:textId="77777777" w:rsidR="001B1E35" w:rsidRPr="001B1E35" w:rsidRDefault="001B1E35" w:rsidP="001B1E35">
      <w:pPr>
        <w:widowControl w:val="0"/>
        <w:numPr>
          <w:ilvl w:val="0"/>
          <w:numId w:val="52"/>
        </w:numPr>
        <w:tabs>
          <w:tab w:val="left" w:pos="993"/>
        </w:tabs>
        <w:suppressAutoHyphens/>
        <w:autoSpaceDE w:val="0"/>
        <w:spacing w:line="276" w:lineRule="auto"/>
        <w:ind w:left="0" w:firstLine="709"/>
        <w:jc w:val="both"/>
        <w:rPr>
          <w:rFonts w:ascii="Times New Roman" w:eastAsia="SimSun" w:hAnsi="Times New Roman" w:cs="Times New Roman"/>
        </w:rPr>
      </w:pPr>
      <w:r w:rsidRPr="001B1E35">
        <w:rPr>
          <w:rFonts w:ascii="Times New Roman" w:eastAsia="SimSun" w:hAnsi="Times New Roman" w:cs="Times New Roman"/>
        </w:rPr>
        <w:t xml:space="preserve">Журнал «Железнодорожный транспорт». Форма доступа: </w:t>
      </w:r>
      <w:hyperlink r:id="rId133" w:history="1">
        <w:r w:rsidRPr="001B1E35">
          <w:rPr>
            <w:rFonts w:ascii="Times New Roman" w:eastAsia="SimSun" w:hAnsi="Times New Roman" w:cs="Times New Roman"/>
            <w:color w:val="0000FF"/>
            <w:u w:val="single"/>
            <w:lang w:eastAsia="ru-RU"/>
          </w:rPr>
          <w:t>http://www.zdt-magazine.ru</w:t>
        </w:r>
      </w:hyperlink>
      <w:r w:rsidRPr="001B1E35">
        <w:rPr>
          <w:rFonts w:ascii="Times New Roman" w:eastAsia="SimSun" w:hAnsi="Times New Roman" w:cs="Times New Roman"/>
        </w:rPr>
        <w:t xml:space="preserve"> </w:t>
      </w:r>
    </w:p>
    <w:p w14:paraId="57F6EA79" w14:textId="77777777" w:rsidR="001B1E35" w:rsidRPr="001B1E35" w:rsidRDefault="001B1E35" w:rsidP="001B1E35">
      <w:pPr>
        <w:widowControl w:val="0"/>
        <w:numPr>
          <w:ilvl w:val="0"/>
          <w:numId w:val="52"/>
        </w:numPr>
        <w:tabs>
          <w:tab w:val="left" w:pos="993"/>
        </w:tabs>
        <w:suppressAutoHyphens/>
        <w:autoSpaceDE w:val="0"/>
        <w:spacing w:line="276" w:lineRule="auto"/>
        <w:ind w:left="0" w:firstLine="709"/>
        <w:jc w:val="both"/>
        <w:rPr>
          <w:rFonts w:ascii="Times New Roman" w:eastAsia="SimSun" w:hAnsi="Times New Roman" w:cs="Times New Roman"/>
          <w:bCs/>
        </w:rPr>
      </w:pPr>
      <w:r w:rsidRPr="001B1E35">
        <w:rPr>
          <w:rFonts w:ascii="Times New Roman" w:eastAsia="SimSun" w:hAnsi="Times New Roman" w:cs="Times New Roman"/>
        </w:rPr>
        <w:t xml:space="preserve">Научно-информационный библиотечный цент им. Академика Л.И. Абалкина. Форма доступа: </w:t>
      </w:r>
      <w:hyperlink r:id="rId134" w:history="1">
        <w:r w:rsidRPr="001B1E35">
          <w:rPr>
            <w:rFonts w:ascii="Times New Roman" w:eastAsia="SimSun" w:hAnsi="Times New Roman" w:cs="Times New Roman"/>
            <w:color w:val="0000FF"/>
            <w:u w:val="single"/>
            <w:lang w:eastAsia="ru-RU"/>
          </w:rPr>
          <w:t>http://www.realib.ru</w:t>
        </w:r>
      </w:hyperlink>
      <w:r w:rsidRPr="001B1E35">
        <w:rPr>
          <w:rFonts w:ascii="Times New Roman" w:eastAsia="SimSun" w:hAnsi="Times New Roman" w:cs="Times New Roman"/>
        </w:rPr>
        <w:t xml:space="preserve"> </w:t>
      </w:r>
    </w:p>
    <w:p w14:paraId="368DFF12" w14:textId="77777777" w:rsidR="001B1E35" w:rsidRPr="001B1E35" w:rsidRDefault="001B1E35" w:rsidP="001B1E35">
      <w:pPr>
        <w:widowControl w:val="0"/>
        <w:numPr>
          <w:ilvl w:val="0"/>
          <w:numId w:val="52"/>
        </w:numPr>
        <w:tabs>
          <w:tab w:val="left" w:pos="993"/>
        </w:tabs>
        <w:suppressAutoHyphens/>
        <w:autoSpaceDE w:val="0"/>
        <w:spacing w:line="276" w:lineRule="auto"/>
        <w:ind w:left="0" w:firstLine="709"/>
        <w:jc w:val="both"/>
        <w:rPr>
          <w:rFonts w:ascii="Times New Roman" w:eastAsia="SimSun" w:hAnsi="Times New Roman" w:cs="Times New Roman"/>
          <w:bCs/>
        </w:rPr>
      </w:pPr>
      <w:r w:rsidRPr="001B1E35">
        <w:rPr>
          <w:rFonts w:ascii="Times New Roman" w:eastAsia="SimSun" w:hAnsi="Times New Roman" w:cs="Times New Roman"/>
          <w:bCs/>
        </w:rPr>
        <w:lastRenderedPageBreak/>
        <w:t xml:space="preserve">Лицензионные программы и игры. Форма доступа: </w:t>
      </w:r>
      <w:hyperlink r:id="rId135" w:history="1">
        <w:r w:rsidRPr="001B1E35">
          <w:rPr>
            <w:rFonts w:ascii="Times New Roman" w:eastAsia="SimSun" w:hAnsi="Times New Roman" w:cs="Times New Roman"/>
            <w:color w:val="0000FF"/>
            <w:u w:val="single"/>
            <w:lang w:eastAsia="ru-RU"/>
          </w:rPr>
          <w:t>http://www.neumeka.ru</w:t>
        </w:r>
      </w:hyperlink>
    </w:p>
    <w:p w14:paraId="007F2A96" w14:textId="77777777" w:rsidR="001B1E35" w:rsidRPr="001B1E35" w:rsidRDefault="001B1E35" w:rsidP="001B1E35">
      <w:pPr>
        <w:widowControl w:val="0"/>
        <w:numPr>
          <w:ilvl w:val="0"/>
          <w:numId w:val="52"/>
        </w:numPr>
        <w:tabs>
          <w:tab w:val="left" w:pos="993"/>
        </w:tabs>
        <w:suppressAutoHyphens/>
        <w:autoSpaceDE w:val="0"/>
        <w:spacing w:line="276" w:lineRule="auto"/>
        <w:ind w:left="0" w:firstLine="709"/>
        <w:jc w:val="both"/>
        <w:rPr>
          <w:rFonts w:ascii="Times New Roman" w:eastAsia="Calibri" w:hAnsi="Times New Roman" w:cs="Times New Roman"/>
          <w:color w:val="000000"/>
        </w:rPr>
      </w:pPr>
      <w:r w:rsidRPr="001B1E35">
        <w:rPr>
          <w:rFonts w:ascii="Times New Roman" w:eastAsia="SimSun" w:hAnsi="Times New Roman" w:cs="Times New Roman"/>
          <w:bCs/>
        </w:rPr>
        <w:t xml:space="preserve">Обучение в Интернет. Форма доступа: </w:t>
      </w:r>
      <w:hyperlink r:id="rId136" w:history="1">
        <w:r w:rsidRPr="001B1E35">
          <w:rPr>
            <w:rFonts w:ascii="Times New Roman" w:eastAsia="SimSun" w:hAnsi="Times New Roman" w:cs="Times New Roman"/>
            <w:color w:val="0000FF"/>
            <w:u w:val="single"/>
            <w:lang w:val="en-US" w:eastAsia="ru-RU"/>
          </w:rPr>
          <w:t>http</w:t>
        </w:r>
        <w:r w:rsidRPr="001B1E35">
          <w:rPr>
            <w:rFonts w:ascii="Times New Roman" w:eastAsia="SimSun" w:hAnsi="Times New Roman" w:cs="Times New Roman"/>
            <w:color w:val="0000FF"/>
            <w:u w:val="single"/>
            <w:lang w:eastAsia="ru-RU"/>
          </w:rPr>
          <w:t>://</w:t>
        </w:r>
        <w:r w:rsidRPr="001B1E35">
          <w:rPr>
            <w:rFonts w:ascii="Times New Roman" w:eastAsia="SimSun" w:hAnsi="Times New Roman" w:cs="Times New Roman"/>
            <w:color w:val="0000FF"/>
            <w:u w:val="single"/>
            <w:lang w:val="en-US" w:eastAsia="ru-RU"/>
          </w:rPr>
          <w:t>www</w:t>
        </w:r>
        <w:r w:rsidRPr="001B1E35">
          <w:rPr>
            <w:rFonts w:ascii="Times New Roman" w:eastAsia="SimSun" w:hAnsi="Times New Roman" w:cs="Times New Roman"/>
            <w:color w:val="0000FF"/>
            <w:u w:val="single"/>
            <w:lang w:eastAsia="ru-RU"/>
          </w:rPr>
          <w:t>.</w:t>
        </w:r>
        <w:r w:rsidRPr="001B1E35">
          <w:rPr>
            <w:rFonts w:ascii="Times New Roman" w:eastAsia="SimSun" w:hAnsi="Times New Roman" w:cs="Times New Roman"/>
            <w:color w:val="0000FF"/>
            <w:u w:val="single"/>
            <w:lang w:val="en-US" w:eastAsia="ru-RU"/>
          </w:rPr>
          <w:t>lessons</w:t>
        </w:r>
        <w:r w:rsidRPr="001B1E35">
          <w:rPr>
            <w:rFonts w:ascii="Times New Roman" w:eastAsia="SimSun" w:hAnsi="Times New Roman" w:cs="Times New Roman"/>
            <w:color w:val="0000FF"/>
            <w:u w:val="single"/>
            <w:lang w:eastAsia="ru-RU"/>
          </w:rPr>
          <w:t>-</w:t>
        </w:r>
        <w:r w:rsidRPr="001B1E35">
          <w:rPr>
            <w:rFonts w:ascii="Times New Roman" w:eastAsia="SimSun" w:hAnsi="Times New Roman" w:cs="Times New Roman"/>
            <w:color w:val="0000FF"/>
            <w:u w:val="single"/>
            <w:lang w:val="en-US" w:eastAsia="ru-RU"/>
          </w:rPr>
          <w:t>tva</w:t>
        </w:r>
        <w:r w:rsidRPr="001B1E35">
          <w:rPr>
            <w:rFonts w:ascii="Times New Roman" w:eastAsia="SimSun" w:hAnsi="Times New Roman" w:cs="Times New Roman"/>
            <w:color w:val="0000FF"/>
            <w:u w:val="single"/>
            <w:lang w:eastAsia="ru-RU"/>
          </w:rPr>
          <w:t>.</w:t>
        </w:r>
        <w:r w:rsidRPr="001B1E35">
          <w:rPr>
            <w:rFonts w:ascii="Times New Roman" w:eastAsia="SimSun" w:hAnsi="Times New Roman" w:cs="Times New Roman"/>
            <w:color w:val="0000FF"/>
            <w:u w:val="single"/>
            <w:lang w:val="en-US" w:eastAsia="ru-RU"/>
          </w:rPr>
          <w:t>info</w:t>
        </w:r>
      </w:hyperlink>
      <w:r w:rsidRPr="001B1E35">
        <w:rPr>
          <w:rFonts w:ascii="Times New Roman" w:eastAsia="SimSun" w:hAnsi="Times New Roman" w:cs="Times New Roman"/>
          <w:bCs/>
        </w:rPr>
        <w:t xml:space="preserve"> </w:t>
      </w:r>
    </w:p>
    <w:p w14:paraId="29917630" w14:textId="77777777" w:rsidR="001B1E35" w:rsidRPr="001B1E35" w:rsidRDefault="001B1E35" w:rsidP="001B1E35">
      <w:pPr>
        <w:widowControl w:val="0"/>
        <w:numPr>
          <w:ilvl w:val="0"/>
          <w:numId w:val="52"/>
        </w:numPr>
        <w:tabs>
          <w:tab w:val="left" w:pos="993"/>
        </w:tabs>
        <w:suppressAutoHyphens/>
        <w:autoSpaceDE w:val="0"/>
        <w:spacing w:line="276" w:lineRule="auto"/>
        <w:ind w:left="0" w:firstLine="709"/>
        <w:jc w:val="both"/>
        <w:rPr>
          <w:rFonts w:ascii="Times New Roman" w:eastAsia="Calibri" w:hAnsi="Times New Roman" w:cs="Times New Roman"/>
          <w:color w:val="000000"/>
        </w:rPr>
      </w:pPr>
      <w:r w:rsidRPr="001B1E35">
        <w:rPr>
          <w:rFonts w:ascii="Times New Roman" w:eastAsia="Calibri" w:hAnsi="Times New Roman" w:cs="Times New Roman"/>
          <w:color w:val="000000"/>
        </w:rPr>
        <w:t xml:space="preserve">Правила устройства электроустановок. </w:t>
      </w:r>
      <w:r w:rsidRPr="001B1E35">
        <w:rPr>
          <w:rFonts w:ascii="Times New Roman" w:eastAsia="Calibri" w:hAnsi="Times New Roman" w:cs="Times New Roman"/>
        </w:rPr>
        <w:t xml:space="preserve">Форма доступа: </w:t>
      </w:r>
      <w:hyperlink r:id="rId137" w:history="1">
        <w:r w:rsidRPr="001B1E35">
          <w:rPr>
            <w:rFonts w:ascii="Times New Roman" w:eastAsia="Calibri" w:hAnsi="Times New Roman" w:cs="Times New Roman"/>
            <w:color w:val="0000FF"/>
            <w:u w:val="single"/>
          </w:rPr>
          <w:t>http://docamix.ru/load/45-1-0-188</w:t>
        </w:r>
      </w:hyperlink>
    </w:p>
    <w:p w14:paraId="4C6FE408" w14:textId="77777777" w:rsidR="001B1E35" w:rsidRPr="001B1E35" w:rsidRDefault="001B1E35" w:rsidP="001B1E35">
      <w:pPr>
        <w:widowControl w:val="0"/>
        <w:numPr>
          <w:ilvl w:val="0"/>
          <w:numId w:val="52"/>
        </w:numPr>
        <w:tabs>
          <w:tab w:val="left" w:pos="993"/>
        </w:tabs>
        <w:suppressAutoHyphens/>
        <w:autoSpaceDE w:val="0"/>
        <w:spacing w:line="276" w:lineRule="auto"/>
        <w:ind w:left="0" w:firstLine="709"/>
        <w:jc w:val="both"/>
        <w:rPr>
          <w:rFonts w:ascii="Times New Roman" w:eastAsia="Calibri" w:hAnsi="Times New Roman" w:cs="Times New Roman"/>
          <w:color w:val="000000"/>
        </w:rPr>
      </w:pPr>
      <w:r w:rsidRPr="001B1E35">
        <w:rPr>
          <w:rFonts w:ascii="Times New Roman" w:eastAsia="Calibri" w:hAnsi="Times New Roman" w:cs="Times New Roman"/>
          <w:color w:val="000000"/>
        </w:rPr>
        <w:t xml:space="preserve">Правила технической эксплуатации электроустановок потребителей. </w:t>
      </w:r>
      <w:r w:rsidRPr="001B1E35">
        <w:rPr>
          <w:rFonts w:ascii="Times New Roman" w:eastAsia="Calibri" w:hAnsi="Times New Roman" w:cs="Times New Roman"/>
        </w:rPr>
        <w:t xml:space="preserve">Форма доступа: </w:t>
      </w:r>
      <w:hyperlink r:id="rId138" w:history="1">
        <w:r w:rsidRPr="001B1E35">
          <w:rPr>
            <w:rFonts w:ascii="Times New Roman" w:eastAsia="Calibri" w:hAnsi="Times New Roman" w:cs="Times New Roman"/>
            <w:color w:val="0000FF"/>
            <w:u w:val="single"/>
          </w:rPr>
          <w:t>http://sysot.ru/pravila-texnicheskoj-ekspluatacii-elektroustanovok-potrebitelej-2015/</w:t>
        </w:r>
      </w:hyperlink>
    </w:p>
    <w:p w14:paraId="7B8BEF04" w14:textId="77777777" w:rsidR="001B1E35" w:rsidRPr="001B1E35" w:rsidRDefault="001B1E35" w:rsidP="001B1E35">
      <w:pPr>
        <w:widowControl w:val="0"/>
        <w:numPr>
          <w:ilvl w:val="0"/>
          <w:numId w:val="52"/>
        </w:numPr>
        <w:tabs>
          <w:tab w:val="left" w:pos="993"/>
          <w:tab w:val="left" w:pos="1134"/>
        </w:tabs>
        <w:suppressAutoHyphens/>
        <w:autoSpaceDE w:val="0"/>
        <w:spacing w:line="276" w:lineRule="auto"/>
        <w:ind w:left="0" w:firstLine="709"/>
        <w:jc w:val="both"/>
        <w:rPr>
          <w:rFonts w:ascii="Times New Roman" w:eastAsia="Calibri" w:hAnsi="Times New Roman" w:cs="Times New Roman"/>
          <w:color w:val="000000"/>
        </w:rPr>
      </w:pPr>
      <w:r w:rsidRPr="001B1E35">
        <w:rPr>
          <w:rFonts w:ascii="Times New Roman" w:eastAsia="Calibri" w:hAnsi="Times New Roman" w:cs="Times New Roman"/>
          <w:color w:val="000000"/>
        </w:rPr>
        <w:t xml:space="preserve">Межотраслевые правила по охране труда (правила безопасности) при эксплуатации электроустановок. </w:t>
      </w:r>
      <w:r w:rsidRPr="001B1E35">
        <w:rPr>
          <w:rFonts w:ascii="Times New Roman" w:eastAsia="Calibri" w:hAnsi="Times New Roman" w:cs="Times New Roman"/>
        </w:rPr>
        <w:t xml:space="preserve">Форма доступа: </w:t>
      </w:r>
      <w:hyperlink r:id="rId139" w:history="1">
        <w:r w:rsidRPr="001B1E35">
          <w:rPr>
            <w:rFonts w:ascii="Times New Roman" w:eastAsia="Calibri" w:hAnsi="Times New Roman" w:cs="Times New Roman"/>
            <w:color w:val="0000FF"/>
            <w:u w:val="single"/>
          </w:rPr>
          <w:t>http://sysot.ru/pravila-texnicheskoj-ekspluatacii-elektroustanovok-potrebitelej-2015/</w:t>
        </w:r>
      </w:hyperlink>
    </w:p>
    <w:p w14:paraId="425D6862" w14:textId="77777777" w:rsidR="001B1E35" w:rsidRPr="001B1E35" w:rsidRDefault="001B1E35" w:rsidP="001B1E35">
      <w:pPr>
        <w:widowControl w:val="0"/>
        <w:numPr>
          <w:ilvl w:val="0"/>
          <w:numId w:val="52"/>
        </w:numPr>
        <w:tabs>
          <w:tab w:val="left" w:pos="993"/>
          <w:tab w:val="left" w:pos="1134"/>
        </w:tabs>
        <w:suppressAutoHyphens/>
        <w:autoSpaceDE w:val="0"/>
        <w:spacing w:line="276" w:lineRule="auto"/>
        <w:ind w:left="0" w:firstLine="709"/>
        <w:jc w:val="both"/>
        <w:rPr>
          <w:rFonts w:ascii="Times New Roman" w:eastAsia="Calibri" w:hAnsi="Times New Roman" w:cs="Times New Roman"/>
        </w:rPr>
      </w:pPr>
      <w:r w:rsidRPr="001B1E35">
        <w:rPr>
          <w:rFonts w:ascii="Times New Roman" w:eastAsia="Calibri" w:hAnsi="Times New Roman" w:cs="Times New Roman"/>
          <w:color w:val="000000"/>
        </w:rPr>
        <w:t xml:space="preserve">Инструкция по применению и испытанию средств защиты, используемых в электроустановках. </w:t>
      </w:r>
      <w:r w:rsidRPr="001B1E35">
        <w:rPr>
          <w:rFonts w:ascii="Times New Roman" w:eastAsia="Calibri" w:hAnsi="Times New Roman" w:cs="Times New Roman"/>
        </w:rPr>
        <w:t xml:space="preserve">Форма доступа: </w:t>
      </w:r>
      <w:hyperlink r:id="rId140" w:history="1">
        <w:r w:rsidRPr="001B1E35">
          <w:rPr>
            <w:rFonts w:ascii="Times New Roman" w:eastAsia="Calibri" w:hAnsi="Times New Roman" w:cs="Times New Roman"/>
            <w:color w:val="0000FF"/>
            <w:u w:val="single"/>
          </w:rPr>
          <w:t>http://ohranatruda.ru/ot_biblio/normativ/data_normativ/41/41349/</w:t>
        </w:r>
      </w:hyperlink>
    </w:p>
    <w:p w14:paraId="147A623A" w14:textId="77777777" w:rsidR="001B1E35" w:rsidRPr="001B1E35" w:rsidRDefault="001B1E35" w:rsidP="001B1E35">
      <w:pPr>
        <w:widowControl w:val="0"/>
        <w:numPr>
          <w:ilvl w:val="0"/>
          <w:numId w:val="52"/>
        </w:numPr>
        <w:tabs>
          <w:tab w:val="left" w:pos="993"/>
          <w:tab w:val="left" w:pos="1134"/>
        </w:tabs>
        <w:suppressAutoHyphens/>
        <w:autoSpaceDE w:val="0"/>
        <w:spacing w:line="276" w:lineRule="auto"/>
        <w:ind w:left="0" w:firstLine="709"/>
        <w:jc w:val="both"/>
        <w:rPr>
          <w:rFonts w:ascii="Times New Roman" w:eastAsia="Calibri" w:hAnsi="Times New Roman" w:cs="Times New Roman"/>
        </w:rPr>
      </w:pPr>
      <w:r w:rsidRPr="001B1E35">
        <w:rPr>
          <w:rFonts w:ascii="Times New Roman" w:eastAsia="Calibri" w:hAnsi="Times New Roman" w:cs="Times New Roman"/>
        </w:rPr>
        <w:t xml:space="preserve">Электрозащитные средства в электроустановках. Форма доступа: </w:t>
      </w:r>
      <w:hyperlink r:id="rId141" w:history="1">
        <w:r w:rsidRPr="001B1E35">
          <w:rPr>
            <w:rFonts w:ascii="Times New Roman" w:eastAsia="Calibri" w:hAnsi="Times New Roman" w:cs="Times New Roman"/>
            <w:color w:val="0000FF"/>
            <w:u w:val="single"/>
          </w:rPr>
          <w:t>http://dvkuot.ru/index.php/elbes/88-elbez</w:t>
        </w:r>
      </w:hyperlink>
    </w:p>
    <w:p w14:paraId="361710C1" w14:textId="77777777" w:rsidR="001B1E35" w:rsidRPr="001B1E35" w:rsidRDefault="001B1E35" w:rsidP="001B1E35">
      <w:pPr>
        <w:widowControl w:val="0"/>
        <w:numPr>
          <w:ilvl w:val="0"/>
          <w:numId w:val="52"/>
        </w:numPr>
        <w:tabs>
          <w:tab w:val="left" w:pos="993"/>
          <w:tab w:val="left" w:pos="1134"/>
        </w:tabs>
        <w:suppressAutoHyphens/>
        <w:autoSpaceDE w:val="0"/>
        <w:spacing w:line="276" w:lineRule="auto"/>
        <w:ind w:left="0" w:firstLine="709"/>
        <w:jc w:val="both"/>
        <w:rPr>
          <w:rFonts w:ascii="Times New Roman" w:eastAsia="Calibri" w:hAnsi="Times New Roman" w:cs="Times New Roman"/>
          <w:color w:val="000000"/>
        </w:rPr>
      </w:pPr>
      <w:r w:rsidRPr="001B1E35">
        <w:rPr>
          <w:rFonts w:ascii="Times New Roman" w:eastAsia="Calibri" w:hAnsi="Times New Roman" w:cs="Times New Roman"/>
        </w:rPr>
        <w:t xml:space="preserve">Правила противопожарного режима в Российской Федерации. Форма доступа: </w:t>
      </w:r>
      <w:hyperlink r:id="rId142" w:history="1">
        <w:r w:rsidRPr="001B1E35">
          <w:rPr>
            <w:rFonts w:ascii="Times New Roman" w:eastAsia="Calibri" w:hAnsi="Times New Roman" w:cs="Times New Roman"/>
            <w:color w:val="0000FF"/>
            <w:u w:val="single"/>
          </w:rPr>
          <w:t>http://docs.cntd.ru/document/902344800</w:t>
        </w:r>
      </w:hyperlink>
    </w:p>
    <w:p w14:paraId="2DEA931B" w14:textId="77777777" w:rsidR="001B1E35" w:rsidRPr="001B1E35" w:rsidRDefault="001B1E35" w:rsidP="001B1E35">
      <w:pPr>
        <w:widowControl w:val="0"/>
        <w:numPr>
          <w:ilvl w:val="0"/>
          <w:numId w:val="52"/>
        </w:numPr>
        <w:tabs>
          <w:tab w:val="left" w:pos="993"/>
          <w:tab w:val="left" w:pos="1134"/>
        </w:tabs>
        <w:suppressAutoHyphens/>
        <w:autoSpaceDE w:val="0"/>
        <w:spacing w:line="276" w:lineRule="auto"/>
        <w:ind w:left="0" w:firstLine="709"/>
        <w:jc w:val="both"/>
        <w:rPr>
          <w:rFonts w:ascii="Calibri" w:eastAsia="Calibri" w:hAnsi="Calibri" w:cs="Times New Roman"/>
        </w:rPr>
      </w:pPr>
      <w:r w:rsidRPr="001B1E35">
        <w:rPr>
          <w:rFonts w:ascii="Times New Roman" w:eastAsia="Calibri" w:hAnsi="Times New Roman" w:cs="Times New Roman"/>
          <w:color w:val="000000"/>
        </w:rPr>
        <w:t xml:space="preserve">Инструкция по оказанию первой помощи при несчастных случаях на энергоустановках и опасных производственных объектах. </w:t>
      </w:r>
      <w:r w:rsidRPr="001B1E35">
        <w:rPr>
          <w:rFonts w:ascii="Times New Roman" w:eastAsia="Calibri" w:hAnsi="Times New Roman" w:cs="Times New Roman"/>
        </w:rPr>
        <w:t xml:space="preserve">Форма доступа: </w:t>
      </w:r>
      <w:hyperlink r:id="rId143" w:anchor="2.1" w:history="1">
        <w:r w:rsidRPr="001B1E35">
          <w:rPr>
            <w:rFonts w:ascii="Times New Roman" w:eastAsia="Calibri" w:hAnsi="Times New Roman" w:cs="Times New Roman"/>
            <w:color w:val="0000FF"/>
            <w:u w:val="single"/>
          </w:rPr>
          <w:t>http://altelektro.narod.ru/056/056.htm#2.1</w:t>
        </w:r>
      </w:hyperlink>
      <w:r w:rsidRPr="001B1E35">
        <w:rPr>
          <w:rFonts w:ascii="Times New Roman" w:eastAsia="Calibri" w:hAnsi="Times New Roman" w:cs="Times New Roman"/>
        </w:rPr>
        <w:t xml:space="preserve">. </w:t>
      </w:r>
    </w:p>
    <w:p w14:paraId="1B1A483B" w14:textId="77777777" w:rsidR="001B1E35" w:rsidRPr="001B1E35" w:rsidRDefault="001B1E35" w:rsidP="001B1E35">
      <w:pPr>
        <w:widowControl w:val="0"/>
        <w:suppressAutoHyphens/>
        <w:autoSpaceDE w:val="0"/>
        <w:spacing w:line="276" w:lineRule="auto"/>
        <w:jc w:val="both"/>
        <w:rPr>
          <w:rFonts w:ascii="Times New Roman" w:eastAsia="Calibri" w:hAnsi="Times New Roman" w:cs="Times New Roman"/>
        </w:rPr>
      </w:pPr>
    </w:p>
    <w:p w14:paraId="5A51B59B" w14:textId="77777777" w:rsidR="001B1E35" w:rsidRPr="001B1E35" w:rsidRDefault="001B1E35" w:rsidP="001B1E35">
      <w:pPr>
        <w:keepNext/>
        <w:spacing w:after="120"/>
        <w:jc w:val="center"/>
        <w:outlineLvl w:val="0"/>
        <w:rPr>
          <w:rFonts w:ascii="Times New Roman" w:eastAsia="Calibri" w:hAnsi="Times New Roman" w:cs="Times New Roman"/>
          <w:caps/>
          <w:kern w:val="32"/>
          <w:sz w:val="24"/>
          <w:szCs w:val="24"/>
          <w:lang w:eastAsia="ru-RU"/>
        </w:rPr>
      </w:pPr>
      <w:r w:rsidRPr="001B1E35">
        <w:rPr>
          <w:rFonts w:ascii="Times New Roman" w:eastAsia="Calibri" w:hAnsi="Times New Roman" w:cs="Times New Roman"/>
          <w:b/>
          <w:bCs/>
          <w:caps/>
          <w:kern w:val="32"/>
          <w:sz w:val="24"/>
          <w:szCs w:val="24"/>
          <w:lang w:eastAsia="ru-RU"/>
        </w:rPr>
        <w:t xml:space="preserve">4. Контроль и оценка результатов </w:t>
      </w:r>
      <w:r w:rsidRPr="001B1E35">
        <w:rPr>
          <w:rFonts w:ascii="Times New Roman" w:eastAsia="Calibri" w:hAnsi="Times New Roman" w:cs="Times New Roman"/>
          <w:b/>
          <w:bCs/>
          <w:caps/>
          <w:kern w:val="32"/>
          <w:sz w:val="24"/>
          <w:szCs w:val="24"/>
          <w:lang w:eastAsia="ru-RU"/>
        </w:rPr>
        <w:br/>
        <w:t>освоения ДИСЦИПЛИНЫ</w:t>
      </w:r>
    </w:p>
    <w:tbl>
      <w:tblPr>
        <w:tblW w:w="4915"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8"/>
        <w:gridCol w:w="3543"/>
        <w:gridCol w:w="2693"/>
      </w:tblGrid>
      <w:tr w:rsidR="001B1E35" w:rsidRPr="001B1E35" w14:paraId="54416734" w14:textId="77777777" w:rsidTr="00AD5821">
        <w:tc>
          <w:tcPr>
            <w:tcW w:w="1705" w:type="pct"/>
          </w:tcPr>
          <w:p w14:paraId="0BB0E1AA" w14:textId="77777777" w:rsidR="001B1E35" w:rsidRPr="001B1E35" w:rsidRDefault="001B1E35" w:rsidP="001B1E35">
            <w:pPr>
              <w:rPr>
                <w:rFonts w:ascii="Times New Roman" w:eastAsia="Calibri" w:hAnsi="Times New Roman" w:cs="Times New Roman"/>
                <w:b/>
                <w:bCs/>
                <w:lang w:eastAsia="ru-RU"/>
              </w:rPr>
            </w:pPr>
            <w:r w:rsidRPr="001B1E35">
              <w:rPr>
                <w:rFonts w:ascii="Times New Roman" w:eastAsia="Calibri" w:hAnsi="Times New Roman" w:cs="Times New Roman"/>
                <w:b/>
                <w:iCs/>
                <w:sz w:val="24"/>
                <w:szCs w:val="24"/>
              </w:rPr>
              <w:t>Результаты обучения</w:t>
            </w:r>
          </w:p>
        </w:tc>
        <w:tc>
          <w:tcPr>
            <w:tcW w:w="1872" w:type="pct"/>
          </w:tcPr>
          <w:p w14:paraId="1BCDEEE2" w14:textId="77777777" w:rsidR="001B1E35" w:rsidRPr="001B1E35" w:rsidRDefault="001B1E35" w:rsidP="001B1E35">
            <w:pPr>
              <w:rPr>
                <w:rFonts w:ascii="Times New Roman" w:eastAsia="Calibri" w:hAnsi="Times New Roman" w:cs="Times New Roman"/>
                <w:b/>
                <w:bCs/>
                <w:lang w:eastAsia="ru-RU"/>
              </w:rPr>
            </w:pPr>
            <w:r w:rsidRPr="001B1E35">
              <w:rPr>
                <w:rFonts w:ascii="Times New Roman" w:eastAsia="Calibri" w:hAnsi="Times New Roman" w:cs="Times New Roman"/>
                <w:b/>
                <w:iCs/>
                <w:sz w:val="24"/>
                <w:szCs w:val="24"/>
              </w:rPr>
              <w:t>Показатели освоенности компетенций</w:t>
            </w:r>
          </w:p>
        </w:tc>
        <w:tc>
          <w:tcPr>
            <w:tcW w:w="1423" w:type="pct"/>
          </w:tcPr>
          <w:p w14:paraId="46520973" w14:textId="77777777" w:rsidR="001B1E35" w:rsidRPr="001B1E35" w:rsidRDefault="001B1E35" w:rsidP="001B1E35">
            <w:pPr>
              <w:rPr>
                <w:rFonts w:ascii="Times New Roman" w:eastAsia="Calibri" w:hAnsi="Times New Roman" w:cs="Times New Roman"/>
                <w:b/>
                <w:bCs/>
                <w:lang w:eastAsia="ru-RU"/>
              </w:rPr>
            </w:pPr>
            <w:r w:rsidRPr="001B1E35">
              <w:rPr>
                <w:rFonts w:ascii="Times New Roman" w:eastAsia="Calibri" w:hAnsi="Times New Roman" w:cs="Times New Roman"/>
                <w:b/>
                <w:sz w:val="24"/>
                <w:szCs w:val="24"/>
              </w:rPr>
              <w:t>Методы оценки</w:t>
            </w:r>
          </w:p>
        </w:tc>
      </w:tr>
      <w:tr w:rsidR="001B1E35" w:rsidRPr="001B1E35" w14:paraId="44D5ABD4" w14:textId="77777777" w:rsidTr="00AD5821">
        <w:tc>
          <w:tcPr>
            <w:tcW w:w="1705" w:type="pct"/>
          </w:tcPr>
          <w:p w14:paraId="6C211B57" w14:textId="77777777" w:rsidR="001B1E35" w:rsidRPr="001B1E35" w:rsidRDefault="001B1E35" w:rsidP="001B1E35">
            <w:pPr>
              <w:rPr>
                <w:rFonts w:ascii="Times New Roman" w:eastAsia="Calibri" w:hAnsi="Times New Roman" w:cs="Times New Roman"/>
                <w:b/>
                <w:bCs/>
                <w:lang w:eastAsia="ru-RU"/>
              </w:rPr>
            </w:pPr>
            <w:r w:rsidRPr="001B1E35">
              <w:rPr>
                <w:rFonts w:ascii="Times New Roman" w:eastAsia="Calibri" w:hAnsi="Times New Roman" w:cs="Times New Roman"/>
                <w:b/>
                <w:bCs/>
                <w:lang w:eastAsia="ru-RU"/>
              </w:rPr>
              <w:t>Знания:</w:t>
            </w:r>
          </w:p>
          <w:p w14:paraId="4D22D68F" w14:textId="77777777" w:rsidR="001B1E35" w:rsidRPr="001B1E35" w:rsidRDefault="001B1E35" w:rsidP="001B1E35">
            <w:pPr>
              <w:tabs>
                <w:tab w:val="left" w:pos="0"/>
                <w:tab w:val="left" w:pos="286"/>
                <w:tab w:val="left" w:pos="544"/>
              </w:tabs>
              <w:spacing w:after="200" w:line="220" w:lineRule="auto"/>
              <w:rPr>
                <w:rFonts w:ascii="Times New Roman" w:eastAsia="Calibri" w:hAnsi="Times New Roman" w:cs="Times New Roman"/>
                <w:spacing w:val="-1"/>
                <w:lang w:eastAsia="ru-RU"/>
              </w:rPr>
            </w:pPr>
            <w:r w:rsidRPr="001B1E35">
              <w:rPr>
                <w:rFonts w:ascii="Times New Roman" w:eastAsia="Calibri" w:hAnsi="Times New Roman" w:cs="Times New Roman"/>
                <w:spacing w:val="-1"/>
                <w:lang w:eastAsia="ru-RU"/>
              </w:rPr>
              <w:t xml:space="preserve">– основные положения правовых и нормативно-технических документов по электробезопасности; </w:t>
            </w:r>
          </w:p>
        </w:tc>
        <w:tc>
          <w:tcPr>
            <w:tcW w:w="1872" w:type="pct"/>
          </w:tcPr>
          <w:p w14:paraId="4C8E12D3" w14:textId="77777777" w:rsidR="001B1E35" w:rsidRPr="001B1E35" w:rsidRDefault="001B1E35" w:rsidP="001B1E35">
            <w:pPr>
              <w:rPr>
                <w:rFonts w:ascii="Times New Roman" w:eastAsia="Calibri" w:hAnsi="Times New Roman" w:cs="Times New Roman"/>
                <w:bCs/>
                <w:lang w:eastAsia="ru-RU"/>
              </w:rPr>
            </w:pPr>
            <w:r w:rsidRPr="001B1E35">
              <w:rPr>
                <w:rFonts w:ascii="Times New Roman" w:eastAsia="Calibri" w:hAnsi="Times New Roman" w:cs="Times New Roman"/>
                <w:bCs/>
                <w:lang w:eastAsia="ru-RU"/>
              </w:rPr>
              <w:t xml:space="preserve">Демонстрирует уверенное владение </w:t>
            </w:r>
            <w:r w:rsidRPr="001B1E35">
              <w:rPr>
                <w:rFonts w:ascii="Times New Roman" w:eastAsia="Calibri" w:hAnsi="Times New Roman" w:cs="Times New Roman"/>
                <w:spacing w:val="-1"/>
                <w:lang w:eastAsia="ru-RU"/>
              </w:rPr>
              <w:t>основными положениями правовых и нормативно-технических документов по электробезопасности</w:t>
            </w:r>
          </w:p>
        </w:tc>
        <w:tc>
          <w:tcPr>
            <w:tcW w:w="1423" w:type="pct"/>
            <w:vMerge w:val="restart"/>
          </w:tcPr>
          <w:p w14:paraId="0175118E" w14:textId="77777777" w:rsidR="001B1E35" w:rsidRPr="001B1E35" w:rsidRDefault="001B1E35" w:rsidP="001B1E35">
            <w:pPr>
              <w:rPr>
                <w:rFonts w:ascii="Times New Roman" w:eastAsia="Calibri" w:hAnsi="Times New Roman" w:cs="Times New Roman"/>
                <w:bCs/>
                <w:lang w:eastAsia="ru-RU"/>
              </w:rPr>
            </w:pPr>
            <w:r w:rsidRPr="001B1E35">
              <w:rPr>
                <w:rFonts w:ascii="Times New Roman" w:eastAsia="Calibri" w:hAnsi="Times New Roman" w:cs="Times New Roman"/>
                <w:bCs/>
                <w:lang w:eastAsia="ru-RU"/>
              </w:rPr>
              <w:t xml:space="preserve">Экспертная оценка результатов деятельности обучающегося при выполнении и защите результатов практических занятий. </w:t>
            </w:r>
          </w:p>
          <w:p w14:paraId="032F3374" w14:textId="77777777" w:rsidR="001B1E35" w:rsidRPr="001B1E35" w:rsidRDefault="001B1E35" w:rsidP="001B1E35">
            <w:pPr>
              <w:rPr>
                <w:rFonts w:ascii="Times New Roman" w:eastAsia="Calibri" w:hAnsi="Times New Roman" w:cs="Times New Roman"/>
                <w:b/>
                <w:bCs/>
                <w:lang w:eastAsia="ru-RU"/>
              </w:rPr>
            </w:pPr>
            <w:r w:rsidRPr="001B1E35">
              <w:rPr>
                <w:rFonts w:ascii="Times New Roman" w:eastAsia="Calibri" w:hAnsi="Times New Roman" w:cs="Times New Roman"/>
                <w:bCs/>
                <w:lang w:eastAsia="ru-RU"/>
              </w:rPr>
              <w:t>Тестирование знаний, контрольные работы.</w:t>
            </w:r>
          </w:p>
        </w:tc>
      </w:tr>
      <w:tr w:rsidR="001B1E35" w:rsidRPr="001B1E35" w14:paraId="6BFBD53B" w14:textId="77777777" w:rsidTr="00AD5821">
        <w:tc>
          <w:tcPr>
            <w:tcW w:w="1705" w:type="pct"/>
          </w:tcPr>
          <w:p w14:paraId="542DBC51" w14:textId="77777777" w:rsidR="001B1E35" w:rsidRPr="001B1E35" w:rsidRDefault="001B1E35" w:rsidP="001B1E35">
            <w:pPr>
              <w:rPr>
                <w:rFonts w:ascii="Times New Roman" w:eastAsia="Calibri" w:hAnsi="Times New Roman" w:cs="Times New Roman"/>
                <w:bCs/>
                <w:lang w:eastAsia="ru-RU"/>
              </w:rPr>
            </w:pPr>
            <w:r w:rsidRPr="001B1E35">
              <w:rPr>
                <w:rFonts w:ascii="Times New Roman" w:eastAsia="Calibri" w:hAnsi="Times New Roman" w:cs="Times New Roman"/>
                <w:spacing w:val="-1"/>
                <w:lang w:eastAsia="ru-RU"/>
              </w:rPr>
              <w:t xml:space="preserve">– правила выполнения работ в электроустановках в соответствии с требованиями нормативных документов по электробезопасности, охране труда и пожарной безопасности; </w:t>
            </w:r>
          </w:p>
        </w:tc>
        <w:tc>
          <w:tcPr>
            <w:tcW w:w="1872" w:type="pct"/>
          </w:tcPr>
          <w:p w14:paraId="799E47EA" w14:textId="77777777" w:rsidR="001B1E35" w:rsidRPr="001B1E35" w:rsidRDefault="001B1E35" w:rsidP="001B1E35">
            <w:pPr>
              <w:rPr>
                <w:rFonts w:ascii="Times New Roman" w:eastAsia="Calibri" w:hAnsi="Times New Roman" w:cs="Times New Roman"/>
                <w:bCs/>
                <w:lang w:eastAsia="ru-RU"/>
              </w:rPr>
            </w:pPr>
            <w:r w:rsidRPr="001B1E35">
              <w:rPr>
                <w:rFonts w:ascii="Times New Roman" w:eastAsia="Calibri" w:hAnsi="Times New Roman" w:cs="Times New Roman"/>
                <w:spacing w:val="-1"/>
                <w:lang w:eastAsia="ru-RU"/>
              </w:rPr>
              <w:t>Владеет правилами  выполнения работ в электроустановках в соответствии с требованиями нормативных документов по электробезопасности, охране труда и пожарной безопасности;</w:t>
            </w:r>
          </w:p>
        </w:tc>
        <w:tc>
          <w:tcPr>
            <w:tcW w:w="1423" w:type="pct"/>
            <w:vMerge/>
          </w:tcPr>
          <w:p w14:paraId="4839C9B4" w14:textId="77777777" w:rsidR="001B1E35" w:rsidRPr="001B1E35" w:rsidRDefault="001B1E35" w:rsidP="001B1E35">
            <w:pPr>
              <w:rPr>
                <w:rFonts w:ascii="Times New Roman" w:eastAsia="Calibri" w:hAnsi="Times New Roman" w:cs="Times New Roman"/>
                <w:b/>
                <w:bCs/>
                <w:lang w:eastAsia="ru-RU"/>
              </w:rPr>
            </w:pPr>
          </w:p>
        </w:tc>
      </w:tr>
      <w:tr w:rsidR="001B1E35" w:rsidRPr="001B1E35" w14:paraId="1D3AC0E4" w14:textId="77777777" w:rsidTr="00AD5821">
        <w:tc>
          <w:tcPr>
            <w:tcW w:w="1705" w:type="pct"/>
          </w:tcPr>
          <w:p w14:paraId="37302648" w14:textId="77777777" w:rsidR="001B1E35" w:rsidRPr="001B1E35" w:rsidRDefault="001B1E35" w:rsidP="001B1E35">
            <w:pPr>
              <w:rPr>
                <w:rFonts w:ascii="Times New Roman" w:eastAsia="Calibri" w:hAnsi="Times New Roman" w:cs="Times New Roman"/>
                <w:bCs/>
                <w:lang w:eastAsia="ru-RU"/>
              </w:rPr>
            </w:pPr>
            <w:r w:rsidRPr="001B1E35">
              <w:rPr>
                <w:rFonts w:ascii="Times New Roman" w:eastAsia="Calibri" w:hAnsi="Times New Roman" w:cs="Times New Roman"/>
                <w:spacing w:val="-1"/>
                <w:lang w:eastAsia="ru-RU"/>
              </w:rPr>
              <w:t>– правила использования средств защиты и приспособлений при техническом обслуживании электроустановок;</w:t>
            </w:r>
          </w:p>
        </w:tc>
        <w:tc>
          <w:tcPr>
            <w:tcW w:w="1872" w:type="pct"/>
          </w:tcPr>
          <w:p w14:paraId="4D3956B9" w14:textId="77777777" w:rsidR="001B1E35" w:rsidRPr="001B1E35" w:rsidRDefault="001B1E35" w:rsidP="001B1E35">
            <w:pPr>
              <w:rPr>
                <w:rFonts w:ascii="Times New Roman" w:eastAsia="Calibri" w:hAnsi="Times New Roman" w:cs="Times New Roman"/>
                <w:bCs/>
                <w:lang w:eastAsia="ru-RU"/>
              </w:rPr>
            </w:pPr>
            <w:r w:rsidRPr="001B1E35">
              <w:rPr>
                <w:rFonts w:ascii="Times New Roman" w:eastAsia="Calibri" w:hAnsi="Times New Roman" w:cs="Times New Roman"/>
                <w:bCs/>
                <w:lang w:eastAsia="ru-RU"/>
              </w:rPr>
              <w:t xml:space="preserve">Демонстрирует знание </w:t>
            </w:r>
            <w:r w:rsidRPr="001B1E35">
              <w:rPr>
                <w:rFonts w:ascii="Times New Roman" w:eastAsia="Calibri" w:hAnsi="Times New Roman" w:cs="Times New Roman"/>
                <w:spacing w:val="-1"/>
                <w:lang w:eastAsia="ru-RU"/>
              </w:rPr>
              <w:t>правил использования средств защиты и приспособлений при техническом обслуживании электроустановок;</w:t>
            </w:r>
          </w:p>
        </w:tc>
        <w:tc>
          <w:tcPr>
            <w:tcW w:w="1423" w:type="pct"/>
            <w:vMerge/>
          </w:tcPr>
          <w:p w14:paraId="2BC0C462" w14:textId="77777777" w:rsidR="001B1E35" w:rsidRPr="001B1E35" w:rsidRDefault="001B1E35" w:rsidP="001B1E35">
            <w:pPr>
              <w:rPr>
                <w:rFonts w:ascii="Times New Roman" w:eastAsia="Calibri" w:hAnsi="Times New Roman" w:cs="Times New Roman"/>
                <w:b/>
                <w:bCs/>
                <w:lang w:eastAsia="ru-RU"/>
              </w:rPr>
            </w:pPr>
          </w:p>
        </w:tc>
      </w:tr>
      <w:tr w:rsidR="001B1E35" w:rsidRPr="001B1E35" w14:paraId="4F0B01CC" w14:textId="77777777" w:rsidTr="00AD5821">
        <w:tc>
          <w:tcPr>
            <w:tcW w:w="1705" w:type="pct"/>
          </w:tcPr>
          <w:p w14:paraId="7206A3C5" w14:textId="77777777" w:rsidR="001B1E35" w:rsidRPr="001B1E35" w:rsidRDefault="001B1E35" w:rsidP="001B1E35">
            <w:pPr>
              <w:rPr>
                <w:rFonts w:ascii="Times New Roman" w:eastAsia="Calibri" w:hAnsi="Times New Roman" w:cs="Times New Roman"/>
                <w:bCs/>
                <w:lang w:eastAsia="ru-RU"/>
              </w:rPr>
            </w:pPr>
            <w:r w:rsidRPr="001B1E35">
              <w:rPr>
                <w:rFonts w:ascii="Times New Roman" w:eastAsia="Calibri" w:hAnsi="Times New Roman" w:cs="Times New Roman"/>
                <w:spacing w:val="-1"/>
                <w:lang w:eastAsia="ru-RU"/>
              </w:rPr>
              <w:t>- порядок оказания первой медицинской помощи пострадавшим от действия электрического тока.</w:t>
            </w:r>
          </w:p>
        </w:tc>
        <w:tc>
          <w:tcPr>
            <w:tcW w:w="1872" w:type="pct"/>
          </w:tcPr>
          <w:p w14:paraId="03C5BE92" w14:textId="77777777" w:rsidR="001B1E35" w:rsidRPr="001B1E35" w:rsidRDefault="001B1E35" w:rsidP="001B1E35">
            <w:pPr>
              <w:rPr>
                <w:rFonts w:ascii="Times New Roman" w:eastAsia="Calibri" w:hAnsi="Times New Roman" w:cs="Times New Roman"/>
                <w:bCs/>
                <w:lang w:eastAsia="ru-RU"/>
              </w:rPr>
            </w:pPr>
            <w:r w:rsidRPr="001B1E35">
              <w:rPr>
                <w:rFonts w:ascii="Times New Roman" w:eastAsia="Calibri" w:hAnsi="Times New Roman" w:cs="Times New Roman"/>
                <w:bCs/>
                <w:lang w:eastAsia="ru-RU"/>
              </w:rPr>
              <w:t xml:space="preserve">Знает </w:t>
            </w:r>
            <w:r w:rsidRPr="001B1E35">
              <w:rPr>
                <w:rFonts w:ascii="Times New Roman" w:eastAsia="Calibri" w:hAnsi="Times New Roman" w:cs="Times New Roman"/>
                <w:spacing w:val="-1"/>
                <w:lang w:eastAsia="ru-RU"/>
              </w:rPr>
              <w:t>порядок оказания первой медицинской помощи пострадавшим от действия электрического тока.</w:t>
            </w:r>
          </w:p>
        </w:tc>
        <w:tc>
          <w:tcPr>
            <w:tcW w:w="1423" w:type="pct"/>
            <w:vMerge/>
          </w:tcPr>
          <w:p w14:paraId="542CA035" w14:textId="77777777" w:rsidR="001B1E35" w:rsidRPr="001B1E35" w:rsidRDefault="001B1E35" w:rsidP="001B1E35">
            <w:pPr>
              <w:rPr>
                <w:rFonts w:ascii="Times New Roman" w:eastAsia="Calibri" w:hAnsi="Times New Roman" w:cs="Times New Roman"/>
                <w:bCs/>
                <w:lang w:eastAsia="ru-RU"/>
              </w:rPr>
            </w:pPr>
          </w:p>
        </w:tc>
      </w:tr>
      <w:tr w:rsidR="001B1E35" w:rsidRPr="001B1E35" w14:paraId="6FEF8A13" w14:textId="77777777" w:rsidTr="00AD5821">
        <w:tc>
          <w:tcPr>
            <w:tcW w:w="1705" w:type="pct"/>
            <w:shd w:val="clear" w:color="auto" w:fill="auto"/>
          </w:tcPr>
          <w:p w14:paraId="7450C234" w14:textId="77777777" w:rsidR="001B1E35" w:rsidRPr="001B1E35" w:rsidRDefault="001B1E35" w:rsidP="001B1E35">
            <w:pPr>
              <w:tabs>
                <w:tab w:val="left" w:pos="120"/>
              </w:tabs>
              <w:rPr>
                <w:rFonts w:ascii="Times New Roman" w:eastAsia="Calibri" w:hAnsi="Times New Roman" w:cs="Times New Roman"/>
                <w:b/>
                <w:bCs/>
                <w:lang w:eastAsia="ru-RU"/>
              </w:rPr>
            </w:pPr>
            <w:r w:rsidRPr="001B1E35">
              <w:rPr>
                <w:rFonts w:ascii="Times New Roman" w:eastAsia="Calibri" w:hAnsi="Times New Roman" w:cs="Times New Roman"/>
                <w:b/>
                <w:bCs/>
                <w:lang w:eastAsia="ru-RU"/>
              </w:rPr>
              <w:t>Умения:</w:t>
            </w:r>
          </w:p>
          <w:p w14:paraId="59372F96" w14:textId="77777777" w:rsidR="001B1E35" w:rsidRPr="001B1E35" w:rsidRDefault="001B1E35" w:rsidP="001B1E35">
            <w:pPr>
              <w:tabs>
                <w:tab w:val="left" w:pos="0"/>
                <w:tab w:val="left" w:pos="120"/>
              </w:tabs>
              <w:ind w:hanging="22"/>
              <w:jc w:val="both"/>
              <w:rPr>
                <w:rFonts w:ascii="Times New Roman" w:eastAsia="Calibri" w:hAnsi="Times New Roman" w:cs="Times New Roman"/>
                <w:spacing w:val="-1"/>
                <w:lang w:eastAsia="ru-RU"/>
              </w:rPr>
            </w:pPr>
            <w:r w:rsidRPr="001B1E35">
              <w:rPr>
                <w:rFonts w:ascii="Times New Roman" w:eastAsia="Calibri" w:hAnsi="Times New Roman" w:cs="Times New Roman"/>
                <w:spacing w:val="-1"/>
                <w:lang w:eastAsia="ru-RU"/>
              </w:rPr>
              <w:t>– применять в своей деятельности основные положения правовых и нормативно-технических документов по электробезопасности;</w:t>
            </w:r>
          </w:p>
        </w:tc>
        <w:tc>
          <w:tcPr>
            <w:tcW w:w="1872" w:type="pct"/>
          </w:tcPr>
          <w:p w14:paraId="35298082" w14:textId="77777777" w:rsidR="001B1E35" w:rsidRPr="001B1E35" w:rsidRDefault="001B1E35" w:rsidP="001B1E35">
            <w:pPr>
              <w:rPr>
                <w:rFonts w:ascii="Times New Roman" w:eastAsia="Calibri" w:hAnsi="Times New Roman" w:cs="Times New Roman"/>
                <w:b/>
                <w:bCs/>
                <w:lang w:eastAsia="ru-RU"/>
              </w:rPr>
            </w:pPr>
            <w:r w:rsidRPr="001B1E35">
              <w:rPr>
                <w:rFonts w:ascii="Times New Roman" w:eastAsia="Calibri" w:hAnsi="Times New Roman" w:cs="Times New Roman"/>
                <w:spacing w:val="-1"/>
                <w:lang w:eastAsia="ru-RU"/>
              </w:rPr>
              <w:t>Применяет в своей деятельности основные положения правовых и нормативно-технических документов по электробезопасности;</w:t>
            </w:r>
          </w:p>
        </w:tc>
        <w:tc>
          <w:tcPr>
            <w:tcW w:w="1423" w:type="pct"/>
            <w:vMerge w:val="restart"/>
          </w:tcPr>
          <w:p w14:paraId="1433CE1A" w14:textId="77777777" w:rsidR="001B1E35" w:rsidRPr="001B1E35" w:rsidRDefault="001B1E35" w:rsidP="001B1E35">
            <w:pPr>
              <w:rPr>
                <w:rFonts w:ascii="Times New Roman" w:eastAsia="Calibri" w:hAnsi="Times New Roman" w:cs="Times New Roman"/>
                <w:bCs/>
                <w:lang w:eastAsia="ru-RU"/>
              </w:rPr>
            </w:pPr>
            <w:r w:rsidRPr="001B1E35">
              <w:rPr>
                <w:rFonts w:ascii="Times New Roman" w:eastAsia="Calibri" w:hAnsi="Times New Roman" w:cs="Times New Roman"/>
                <w:bCs/>
                <w:lang w:eastAsia="ru-RU"/>
              </w:rPr>
              <w:t>Экспертная оценка результатов деятельности обучающегося при выполнении и защите результатов</w:t>
            </w:r>
          </w:p>
          <w:p w14:paraId="22766AE1" w14:textId="77777777" w:rsidR="001B1E35" w:rsidRPr="001B1E35" w:rsidRDefault="001B1E35" w:rsidP="001B1E35">
            <w:pPr>
              <w:rPr>
                <w:rFonts w:ascii="Times New Roman" w:eastAsia="Calibri" w:hAnsi="Times New Roman" w:cs="Times New Roman"/>
                <w:bCs/>
                <w:lang w:eastAsia="ru-RU"/>
              </w:rPr>
            </w:pPr>
            <w:r w:rsidRPr="001B1E35">
              <w:rPr>
                <w:rFonts w:ascii="Times New Roman" w:eastAsia="Calibri" w:hAnsi="Times New Roman" w:cs="Times New Roman"/>
                <w:bCs/>
                <w:lang w:eastAsia="ru-RU"/>
              </w:rPr>
              <w:t xml:space="preserve">практических занятий. Тестирование знаний, </w:t>
            </w:r>
          </w:p>
          <w:p w14:paraId="33EEEC64" w14:textId="77777777" w:rsidR="001B1E35" w:rsidRPr="001B1E35" w:rsidRDefault="001B1E35" w:rsidP="001B1E35">
            <w:pPr>
              <w:rPr>
                <w:rFonts w:ascii="Times New Roman" w:eastAsia="Calibri" w:hAnsi="Times New Roman" w:cs="Times New Roman"/>
                <w:bCs/>
                <w:lang w:eastAsia="ru-RU"/>
              </w:rPr>
            </w:pPr>
            <w:r w:rsidRPr="001B1E35">
              <w:rPr>
                <w:rFonts w:ascii="Times New Roman" w:eastAsia="Calibri" w:hAnsi="Times New Roman" w:cs="Times New Roman"/>
                <w:bCs/>
                <w:lang w:eastAsia="ru-RU"/>
              </w:rPr>
              <w:t>Диф.зачет</w:t>
            </w:r>
          </w:p>
        </w:tc>
      </w:tr>
      <w:tr w:rsidR="001B1E35" w:rsidRPr="001B1E35" w14:paraId="5A4BE8E2" w14:textId="77777777" w:rsidTr="00AD5821">
        <w:tc>
          <w:tcPr>
            <w:tcW w:w="1705" w:type="pct"/>
            <w:shd w:val="clear" w:color="auto" w:fill="auto"/>
          </w:tcPr>
          <w:p w14:paraId="5390DB42" w14:textId="77777777" w:rsidR="001B1E35" w:rsidRPr="001B1E35" w:rsidRDefault="001B1E35" w:rsidP="001B1E35">
            <w:pPr>
              <w:tabs>
                <w:tab w:val="left" w:pos="0"/>
                <w:tab w:val="left" w:pos="120"/>
                <w:tab w:val="left" w:pos="286"/>
                <w:tab w:val="left" w:pos="544"/>
              </w:tabs>
              <w:jc w:val="both"/>
              <w:rPr>
                <w:rFonts w:ascii="Times New Roman" w:eastAsia="Calibri" w:hAnsi="Times New Roman" w:cs="Times New Roman"/>
                <w:bCs/>
                <w:lang w:eastAsia="ru-RU"/>
              </w:rPr>
            </w:pPr>
            <w:r w:rsidRPr="001B1E35">
              <w:rPr>
                <w:rFonts w:ascii="Times New Roman" w:eastAsia="Calibri" w:hAnsi="Times New Roman" w:cs="Times New Roman"/>
                <w:spacing w:val="-1"/>
                <w:lang w:eastAsia="ru-RU"/>
              </w:rPr>
              <w:t>– грамотно эксплуатировать электроустановки;</w:t>
            </w:r>
          </w:p>
        </w:tc>
        <w:tc>
          <w:tcPr>
            <w:tcW w:w="1872" w:type="pct"/>
          </w:tcPr>
          <w:p w14:paraId="77386397" w14:textId="77777777" w:rsidR="001B1E35" w:rsidRPr="001B1E35" w:rsidRDefault="001B1E35" w:rsidP="001B1E35">
            <w:pPr>
              <w:rPr>
                <w:rFonts w:ascii="Times New Roman" w:eastAsia="Calibri" w:hAnsi="Times New Roman" w:cs="Times New Roman"/>
                <w:bCs/>
                <w:lang w:eastAsia="ru-RU"/>
              </w:rPr>
            </w:pPr>
            <w:r w:rsidRPr="001B1E35">
              <w:rPr>
                <w:rFonts w:ascii="Times New Roman" w:eastAsia="Calibri" w:hAnsi="Times New Roman" w:cs="Times New Roman"/>
                <w:spacing w:val="-1"/>
                <w:lang w:eastAsia="ru-RU"/>
              </w:rPr>
              <w:t>грамотно эксплуатирует электроустановки;</w:t>
            </w:r>
          </w:p>
        </w:tc>
        <w:tc>
          <w:tcPr>
            <w:tcW w:w="1423" w:type="pct"/>
            <w:vMerge/>
          </w:tcPr>
          <w:p w14:paraId="49519848" w14:textId="77777777" w:rsidR="001B1E35" w:rsidRPr="001B1E35" w:rsidRDefault="001B1E35" w:rsidP="001B1E35">
            <w:pPr>
              <w:rPr>
                <w:rFonts w:ascii="Times New Roman" w:eastAsia="Calibri" w:hAnsi="Times New Roman" w:cs="Times New Roman"/>
                <w:b/>
                <w:bCs/>
                <w:lang w:eastAsia="ru-RU"/>
              </w:rPr>
            </w:pPr>
          </w:p>
        </w:tc>
      </w:tr>
      <w:tr w:rsidR="001B1E35" w:rsidRPr="001B1E35" w14:paraId="39373659" w14:textId="77777777" w:rsidTr="00AD5821">
        <w:tc>
          <w:tcPr>
            <w:tcW w:w="1705" w:type="pct"/>
            <w:shd w:val="clear" w:color="auto" w:fill="auto"/>
          </w:tcPr>
          <w:p w14:paraId="2D320111" w14:textId="77777777" w:rsidR="001B1E35" w:rsidRPr="001B1E35" w:rsidRDefault="001B1E35" w:rsidP="001B1E35">
            <w:pPr>
              <w:tabs>
                <w:tab w:val="left" w:pos="0"/>
                <w:tab w:val="left" w:pos="120"/>
                <w:tab w:val="left" w:pos="286"/>
                <w:tab w:val="left" w:pos="544"/>
              </w:tabs>
              <w:jc w:val="both"/>
              <w:rPr>
                <w:rFonts w:ascii="Times New Roman" w:eastAsia="Calibri" w:hAnsi="Times New Roman" w:cs="Times New Roman"/>
                <w:bCs/>
                <w:lang w:eastAsia="ru-RU"/>
              </w:rPr>
            </w:pPr>
            <w:r w:rsidRPr="001B1E35">
              <w:rPr>
                <w:rFonts w:ascii="Times New Roman" w:eastAsia="Calibri" w:hAnsi="Times New Roman" w:cs="Times New Roman"/>
                <w:spacing w:val="-1"/>
                <w:lang w:eastAsia="ru-RU"/>
              </w:rPr>
              <w:lastRenderedPageBreak/>
              <w:t>– выполнять работы в электроустановках в соответствии с инструкциями, правилами по электробезопасности, общей охраны труда и пожарной безопасности;</w:t>
            </w:r>
          </w:p>
        </w:tc>
        <w:tc>
          <w:tcPr>
            <w:tcW w:w="1872" w:type="pct"/>
          </w:tcPr>
          <w:p w14:paraId="725FB048" w14:textId="77777777" w:rsidR="001B1E35" w:rsidRPr="001B1E35" w:rsidRDefault="001B1E35" w:rsidP="001B1E35">
            <w:pPr>
              <w:rPr>
                <w:rFonts w:ascii="Times New Roman" w:eastAsia="Calibri" w:hAnsi="Times New Roman" w:cs="Times New Roman"/>
                <w:bCs/>
                <w:lang w:eastAsia="ru-RU"/>
              </w:rPr>
            </w:pPr>
            <w:r w:rsidRPr="001B1E35">
              <w:rPr>
                <w:rFonts w:ascii="Times New Roman" w:eastAsia="Calibri" w:hAnsi="Times New Roman" w:cs="Times New Roman"/>
                <w:spacing w:val="-1"/>
                <w:lang w:eastAsia="ru-RU"/>
              </w:rPr>
              <w:t>выполняет работы в электроустановках в соответствии с инструкциями, правилами по электробезопасности, общей охраны труда и пожарной безопасности;</w:t>
            </w:r>
          </w:p>
        </w:tc>
        <w:tc>
          <w:tcPr>
            <w:tcW w:w="1423" w:type="pct"/>
            <w:vMerge/>
          </w:tcPr>
          <w:p w14:paraId="5BFAA274" w14:textId="77777777" w:rsidR="001B1E35" w:rsidRPr="001B1E35" w:rsidRDefault="001B1E35" w:rsidP="001B1E35">
            <w:pPr>
              <w:rPr>
                <w:rFonts w:ascii="Times New Roman" w:eastAsia="Calibri" w:hAnsi="Times New Roman" w:cs="Times New Roman"/>
                <w:b/>
                <w:bCs/>
                <w:lang w:eastAsia="ru-RU"/>
              </w:rPr>
            </w:pPr>
          </w:p>
        </w:tc>
      </w:tr>
      <w:tr w:rsidR="001B1E35" w:rsidRPr="001B1E35" w14:paraId="7470AD05" w14:textId="77777777" w:rsidTr="00AD5821">
        <w:tc>
          <w:tcPr>
            <w:tcW w:w="1705" w:type="pct"/>
            <w:shd w:val="clear" w:color="auto" w:fill="auto"/>
          </w:tcPr>
          <w:p w14:paraId="162CD7FD" w14:textId="77777777" w:rsidR="001B1E35" w:rsidRPr="001B1E35" w:rsidRDefault="001B1E35" w:rsidP="001B1E35">
            <w:pPr>
              <w:tabs>
                <w:tab w:val="left" w:pos="0"/>
                <w:tab w:val="left" w:pos="120"/>
                <w:tab w:val="left" w:pos="286"/>
                <w:tab w:val="left" w:pos="544"/>
              </w:tabs>
              <w:jc w:val="both"/>
              <w:rPr>
                <w:rFonts w:ascii="Times New Roman" w:eastAsia="Calibri" w:hAnsi="Times New Roman" w:cs="Times New Roman"/>
                <w:spacing w:val="-1"/>
                <w:lang w:eastAsia="ru-RU"/>
              </w:rPr>
            </w:pPr>
            <w:r w:rsidRPr="001B1E35">
              <w:rPr>
                <w:rFonts w:ascii="Times New Roman" w:eastAsia="Calibri" w:hAnsi="Times New Roman" w:cs="Times New Roman"/>
                <w:spacing w:val="-1"/>
                <w:lang w:eastAsia="ru-RU"/>
              </w:rPr>
              <w:lastRenderedPageBreak/>
              <w:t>– правильно использовать средства защиты и приспособления при техническом обслуживании электроустановок;</w:t>
            </w:r>
          </w:p>
        </w:tc>
        <w:tc>
          <w:tcPr>
            <w:tcW w:w="1872" w:type="pct"/>
          </w:tcPr>
          <w:p w14:paraId="5166CEB7" w14:textId="77777777" w:rsidR="001B1E35" w:rsidRPr="001B1E35" w:rsidRDefault="001B1E35" w:rsidP="001B1E35">
            <w:pPr>
              <w:rPr>
                <w:rFonts w:ascii="Times New Roman" w:eastAsia="Calibri" w:hAnsi="Times New Roman" w:cs="Times New Roman"/>
                <w:bCs/>
                <w:lang w:eastAsia="ru-RU"/>
              </w:rPr>
            </w:pPr>
            <w:r w:rsidRPr="001B1E35">
              <w:rPr>
                <w:rFonts w:ascii="Times New Roman" w:eastAsia="Calibri" w:hAnsi="Times New Roman" w:cs="Times New Roman"/>
                <w:spacing w:val="-1"/>
                <w:lang w:eastAsia="ru-RU"/>
              </w:rPr>
              <w:t>правильно использует средства защиты и приспособления при техническом обслуживании электроустановок;</w:t>
            </w:r>
          </w:p>
        </w:tc>
        <w:tc>
          <w:tcPr>
            <w:tcW w:w="1423" w:type="pct"/>
          </w:tcPr>
          <w:p w14:paraId="70151918" w14:textId="77777777" w:rsidR="001B1E35" w:rsidRPr="001B1E35" w:rsidRDefault="001B1E35" w:rsidP="001B1E35">
            <w:pPr>
              <w:rPr>
                <w:rFonts w:ascii="Times New Roman" w:eastAsia="Calibri" w:hAnsi="Times New Roman" w:cs="Times New Roman"/>
                <w:b/>
                <w:bCs/>
                <w:lang w:eastAsia="ru-RU"/>
              </w:rPr>
            </w:pPr>
          </w:p>
        </w:tc>
      </w:tr>
      <w:tr w:rsidR="001B1E35" w:rsidRPr="001B1E35" w14:paraId="7BD4E208" w14:textId="77777777" w:rsidTr="00AD5821">
        <w:tc>
          <w:tcPr>
            <w:tcW w:w="1705" w:type="pct"/>
            <w:shd w:val="clear" w:color="auto" w:fill="auto"/>
          </w:tcPr>
          <w:p w14:paraId="21AA8A09" w14:textId="77777777" w:rsidR="001B1E35" w:rsidRPr="001B1E35" w:rsidRDefault="001B1E35" w:rsidP="001B1E35">
            <w:pPr>
              <w:tabs>
                <w:tab w:val="left" w:pos="0"/>
                <w:tab w:val="left" w:pos="120"/>
                <w:tab w:val="left" w:pos="286"/>
                <w:tab w:val="left" w:pos="544"/>
              </w:tabs>
              <w:jc w:val="both"/>
              <w:rPr>
                <w:rFonts w:ascii="Times New Roman" w:eastAsia="Calibri" w:hAnsi="Times New Roman" w:cs="Times New Roman"/>
                <w:spacing w:val="-1"/>
                <w:lang w:eastAsia="ru-RU"/>
              </w:rPr>
            </w:pPr>
            <w:r w:rsidRPr="001B1E35">
              <w:rPr>
                <w:rFonts w:ascii="Times New Roman" w:eastAsia="Calibri" w:hAnsi="Times New Roman" w:cs="Times New Roman"/>
                <w:spacing w:val="-1"/>
                <w:lang w:eastAsia="ru-RU"/>
              </w:rPr>
              <w:t>- соблюдать порядок содержания средств защиты;</w:t>
            </w:r>
          </w:p>
        </w:tc>
        <w:tc>
          <w:tcPr>
            <w:tcW w:w="1872" w:type="pct"/>
          </w:tcPr>
          <w:p w14:paraId="267E406E" w14:textId="77777777" w:rsidR="001B1E35" w:rsidRPr="001B1E35" w:rsidRDefault="001B1E35" w:rsidP="001B1E35">
            <w:pPr>
              <w:rPr>
                <w:rFonts w:ascii="Times New Roman" w:eastAsia="Calibri" w:hAnsi="Times New Roman" w:cs="Times New Roman"/>
                <w:bCs/>
                <w:lang w:eastAsia="ru-RU"/>
              </w:rPr>
            </w:pPr>
            <w:r w:rsidRPr="001B1E35">
              <w:rPr>
                <w:rFonts w:ascii="Times New Roman" w:eastAsia="Calibri" w:hAnsi="Times New Roman" w:cs="Times New Roman"/>
                <w:spacing w:val="-1"/>
                <w:lang w:eastAsia="ru-RU"/>
              </w:rPr>
              <w:t>соблюдает порядок содержания средств защиты;</w:t>
            </w:r>
          </w:p>
        </w:tc>
        <w:tc>
          <w:tcPr>
            <w:tcW w:w="1423" w:type="pct"/>
          </w:tcPr>
          <w:p w14:paraId="547A8889" w14:textId="77777777" w:rsidR="001B1E35" w:rsidRPr="001B1E35" w:rsidRDefault="001B1E35" w:rsidP="001B1E35">
            <w:pPr>
              <w:rPr>
                <w:rFonts w:ascii="Times New Roman" w:eastAsia="Calibri" w:hAnsi="Times New Roman" w:cs="Times New Roman"/>
                <w:b/>
                <w:bCs/>
                <w:lang w:eastAsia="ru-RU"/>
              </w:rPr>
            </w:pPr>
          </w:p>
        </w:tc>
      </w:tr>
      <w:tr w:rsidR="001B1E35" w:rsidRPr="001B1E35" w14:paraId="687CED59" w14:textId="77777777" w:rsidTr="00AD5821">
        <w:tc>
          <w:tcPr>
            <w:tcW w:w="1705" w:type="pct"/>
            <w:shd w:val="clear" w:color="auto" w:fill="auto"/>
          </w:tcPr>
          <w:p w14:paraId="30F04D2F" w14:textId="77777777" w:rsidR="001B1E35" w:rsidRPr="001B1E35" w:rsidRDefault="001B1E35" w:rsidP="001B1E35">
            <w:pPr>
              <w:tabs>
                <w:tab w:val="left" w:pos="0"/>
                <w:tab w:val="left" w:pos="120"/>
                <w:tab w:val="left" w:pos="286"/>
                <w:tab w:val="left" w:pos="544"/>
              </w:tabs>
              <w:jc w:val="both"/>
              <w:rPr>
                <w:rFonts w:ascii="Times New Roman" w:eastAsia="Calibri" w:hAnsi="Times New Roman" w:cs="Times New Roman"/>
                <w:spacing w:val="-1"/>
                <w:lang w:eastAsia="ru-RU"/>
              </w:rPr>
            </w:pPr>
            <w:r w:rsidRPr="001B1E35">
              <w:rPr>
                <w:rFonts w:ascii="Times New Roman" w:eastAsia="Calibri" w:hAnsi="Times New Roman" w:cs="Times New Roman"/>
                <w:spacing w:val="-1"/>
                <w:lang w:eastAsia="ru-RU"/>
              </w:rPr>
              <w:t>- осуществлять оказание первой медицинской помощи пострадавшим от действия электрического тока.</w:t>
            </w:r>
          </w:p>
        </w:tc>
        <w:tc>
          <w:tcPr>
            <w:tcW w:w="1872" w:type="pct"/>
          </w:tcPr>
          <w:p w14:paraId="0DCDDCB8" w14:textId="77777777" w:rsidR="001B1E35" w:rsidRPr="001B1E35" w:rsidRDefault="001B1E35" w:rsidP="001B1E35">
            <w:pPr>
              <w:rPr>
                <w:rFonts w:ascii="Times New Roman" w:eastAsia="Calibri" w:hAnsi="Times New Roman" w:cs="Times New Roman"/>
                <w:bCs/>
                <w:lang w:eastAsia="ru-RU"/>
              </w:rPr>
            </w:pPr>
            <w:r w:rsidRPr="001B1E35">
              <w:rPr>
                <w:rFonts w:ascii="Times New Roman" w:eastAsia="Calibri" w:hAnsi="Times New Roman" w:cs="Times New Roman"/>
                <w:spacing w:val="-1"/>
                <w:lang w:eastAsia="ru-RU"/>
              </w:rPr>
              <w:t>осуществляет грамотное оказание первой медицинской помощи пострадавшим от действия электрического тока.</w:t>
            </w:r>
          </w:p>
        </w:tc>
        <w:tc>
          <w:tcPr>
            <w:tcW w:w="1423" w:type="pct"/>
          </w:tcPr>
          <w:p w14:paraId="2D992DC0" w14:textId="77777777" w:rsidR="001B1E35" w:rsidRPr="001B1E35" w:rsidRDefault="001B1E35" w:rsidP="001B1E35">
            <w:pPr>
              <w:rPr>
                <w:rFonts w:ascii="Times New Roman" w:eastAsia="Calibri" w:hAnsi="Times New Roman" w:cs="Times New Roman"/>
                <w:b/>
                <w:bCs/>
                <w:lang w:eastAsia="ru-RU"/>
              </w:rPr>
            </w:pPr>
          </w:p>
        </w:tc>
      </w:tr>
    </w:tbl>
    <w:p w14:paraId="1BAA5DEE" w14:textId="77777777" w:rsidR="001B1E35" w:rsidRPr="001B1E35" w:rsidRDefault="001B1E35" w:rsidP="001B1E35">
      <w:pPr>
        <w:rPr>
          <w:rFonts w:ascii="Times New Roman Полужирный" w:eastAsia="Calibri" w:hAnsi="Times New Roman Полужирный" w:cs="Times New Roman"/>
          <w:b/>
          <w:bCs/>
          <w:caps/>
          <w:kern w:val="32"/>
          <w:sz w:val="24"/>
          <w:szCs w:val="24"/>
        </w:rPr>
      </w:pPr>
    </w:p>
    <w:p w14:paraId="71E22AD5" w14:textId="77777777" w:rsidR="001B1E35" w:rsidRPr="001B1E35" w:rsidRDefault="001B1E35" w:rsidP="001B1E35">
      <w:pPr>
        <w:jc w:val="center"/>
        <w:rPr>
          <w:rFonts w:ascii="Times New Roman Полужирный" w:eastAsia="Calibri" w:hAnsi="Times New Roman Полужирный" w:cs="Times New Roman"/>
          <w:b/>
          <w:bCs/>
          <w:caps/>
          <w:kern w:val="32"/>
          <w:sz w:val="24"/>
          <w:szCs w:val="24"/>
        </w:rPr>
      </w:pPr>
    </w:p>
    <w:p w14:paraId="054D971A" w14:textId="77777777" w:rsidR="001B1E35" w:rsidRDefault="001B1E35">
      <w:pPr>
        <w:rPr>
          <w:rFonts w:ascii="Times New Roman" w:eastAsia="Calibri" w:hAnsi="Times New Roman" w:cs="Times New Roman"/>
          <w:b/>
          <w:bCs/>
          <w:sz w:val="24"/>
          <w:szCs w:val="24"/>
        </w:rPr>
      </w:pPr>
      <w:r>
        <w:rPr>
          <w:rFonts w:ascii="Times New Roman" w:eastAsia="Calibri" w:hAnsi="Times New Roman" w:cs="Times New Roman"/>
          <w:b/>
          <w:bCs/>
          <w:sz w:val="24"/>
          <w:szCs w:val="24"/>
        </w:rPr>
        <w:br w:type="page"/>
      </w:r>
    </w:p>
    <w:p w14:paraId="7F57B4E2" w14:textId="776553D2" w:rsidR="004A369A" w:rsidRPr="004A369A" w:rsidRDefault="004A369A" w:rsidP="004A369A">
      <w:pPr>
        <w:jc w:val="right"/>
        <w:rPr>
          <w:rFonts w:ascii="Times New Roman" w:eastAsia="Calibri" w:hAnsi="Times New Roman" w:cs="Times New Roman"/>
          <w:b/>
          <w:bCs/>
          <w:sz w:val="24"/>
          <w:szCs w:val="24"/>
        </w:rPr>
      </w:pPr>
      <w:r w:rsidRPr="004A369A">
        <w:rPr>
          <w:rFonts w:ascii="Times New Roman" w:eastAsia="Calibri" w:hAnsi="Times New Roman" w:cs="Times New Roman"/>
          <w:b/>
          <w:bCs/>
          <w:sz w:val="24"/>
          <w:szCs w:val="24"/>
        </w:rPr>
        <w:lastRenderedPageBreak/>
        <w:t>Приложение 2.26</w:t>
      </w:r>
    </w:p>
    <w:p w14:paraId="62C32D79" w14:textId="77777777" w:rsidR="004A369A" w:rsidRPr="004A369A" w:rsidRDefault="004A369A" w:rsidP="004A369A">
      <w:pPr>
        <w:jc w:val="right"/>
        <w:rPr>
          <w:rFonts w:ascii="Times New Roman" w:eastAsia="Calibri" w:hAnsi="Times New Roman" w:cs="Times New Roman"/>
          <w:b/>
          <w:bCs/>
          <w:sz w:val="24"/>
          <w:szCs w:val="24"/>
        </w:rPr>
      </w:pPr>
      <w:r w:rsidRPr="004A369A">
        <w:rPr>
          <w:rFonts w:ascii="Times New Roman" w:eastAsia="Calibri" w:hAnsi="Times New Roman" w:cs="Times New Roman"/>
          <w:b/>
          <w:bCs/>
          <w:sz w:val="24"/>
          <w:szCs w:val="24"/>
        </w:rPr>
        <w:t>к ОПОП-П по специальности</w:t>
      </w:r>
    </w:p>
    <w:p w14:paraId="74B46008" w14:textId="77777777" w:rsidR="004A369A" w:rsidRPr="004A369A" w:rsidRDefault="004A369A" w:rsidP="004A369A">
      <w:pPr>
        <w:jc w:val="right"/>
        <w:rPr>
          <w:rFonts w:ascii="Times New Roman" w:eastAsia="Times New Roman" w:hAnsi="Times New Roman" w:cs="Times New Roman"/>
          <w:sz w:val="24"/>
          <w:szCs w:val="20"/>
          <w:lang w:eastAsia="ru-RU"/>
        </w:rPr>
      </w:pPr>
      <w:r w:rsidRPr="004A369A">
        <w:rPr>
          <w:rFonts w:ascii="Times New Roman" w:eastAsia="Times New Roman" w:hAnsi="Times New Roman" w:cs="Times New Roman"/>
          <w:sz w:val="24"/>
          <w:szCs w:val="20"/>
          <w:lang w:eastAsia="ru-RU"/>
        </w:rPr>
        <w:t xml:space="preserve">13.02.13 Эксплуатация и обслуживание </w:t>
      </w:r>
    </w:p>
    <w:p w14:paraId="46D51462" w14:textId="77777777" w:rsidR="004A369A" w:rsidRPr="004A369A" w:rsidRDefault="004A369A" w:rsidP="004A369A">
      <w:pPr>
        <w:jc w:val="right"/>
        <w:rPr>
          <w:rFonts w:ascii="Times New Roman" w:eastAsia="Times New Roman" w:hAnsi="Times New Roman" w:cs="Times New Roman"/>
          <w:sz w:val="24"/>
          <w:szCs w:val="20"/>
          <w:lang w:eastAsia="ru-RU"/>
        </w:rPr>
      </w:pPr>
      <w:r w:rsidRPr="004A369A">
        <w:rPr>
          <w:rFonts w:ascii="Times New Roman" w:eastAsia="Times New Roman" w:hAnsi="Times New Roman" w:cs="Times New Roman"/>
          <w:sz w:val="24"/>
          <w:szCs w:val="20"/>
          <w:lang w:eastAsia="ru-RU"/>
        </w:rPr>
        <w:t xml:space="preserve">электрического и электромеханического </w:t>
      </w:r>
    </w:p>
    <w:p w14:paraId="777BC8A4" w14:textId="77777777" w:rsidR="004A369A" w:rsidRPr="004A369A" w:rsidRDefault="004A369A" w:rsidP="004A369A">
      <w:pPr>
        <w:jc w:val="right"/>
        <w:rPr>
          <w:rFonts w:ascii="Times New Roman" w:eastAsia="Calibri" w:hAnsi="Times New Roman" w:cs="Times New Roman"/>
          <w:b/>
          <w:bCs/>
          <w:color w:val="0070C0"/>
          <w:sz w:val="24"/>
          <w:szCs w:val="24"/>
        </w:rPr>
      </w:pPr>
      <w:r w:rsidRPr="004A369A">
        <w:rPr>
          <w:rFonts w:ascii="Times New Roman" w:eastAsia="Times New Roman" w:hAnsi="Times New Roman" w:cs="Times New Roman"/>
          <w:sz w:val="24"/>
          <w:szCs w:val="20"/>
          <w:lang w:eastAsia="ru-RU"/>
        </w:rPr>
        <w:t>оборудования (по отраслям)</w:t>
      </w:r>
    </w:p>
    <w:p w14:paraId="62CD41FF" w14:textId="77777777" w:rsidR="004A369A" w:rsidRPr="004A369A" w:rsidRDefault="004A369A" w:rsidP="004A369A">
      <w:pPr>
        <w:jc w:val="right"/>
        <w:rPr>
          <w:rFonts w:ascii="Times New Roman" w:eastAsia="Calibri" w:hAnsi="Times New Roman" w:cs="Times New Roman"/>
          <w:b/>
          <w:bCs/>
          <w:color w:val="0070C0"/>
          <w:sz w:val="24"/>
          <w:szCs w:val="24"/>
        </w:rPr>
      </w:pPr>
    </w:p>
    <w:p w14:paraId="7769CEBE" w14:textId="77777777" w:rsidR="004A369A" w:rsidRPr="004A369A" w:rsidRDefault="004A369A" w:rsidP="004A369A">
      <w:pPr>
        <w:jc w:val="right"/>
        <w:rPr>
          <w:rFonts w:ascii="Times New Roman" w:eastAsia="Calibri" w:hAnsi="Times New Roman" w:cs="Times New Roman"/>
          <w:b/>
          <w:bCs/>
          <w:color w:val="0070C0"/>
          <w:sz w:val="24"/>
          <w:szCs w:val="24"/>
        </w:rPr>
      </w:pPr>
    </w:p>
    <w:p w14:paraId="312D3993" w14:textId="77777777" w:rsidR="004A369A" w:rsidRPr="004A369A" w:rsidRDefault="004A369A" w:rsidP="004A369A">
      <w:pPr>
        <w:jc w:val="right"/>
        <w:rPr>
          <w:rFonts w:ascii="Times New Roman" w:eastAsia="Calibri" w:hAnsi="Times New Roman" w:cs="Times New Roman"/>
          <w:b/>
          <w:bCs/>
          <w:color w:val="0070C0"/>
          <w:sz w:val="24"/>
          <w:szCs w:val="24"/>
        </w:rPr>
      </w:pPr>
    </w:p>
    <w:p w14:paraId="2F067B45" w14:textId="77777777" w:rsidR="004A369A" w:rsidRPr="004A369A" w:rsidRDefault="004A369A" w:rsidP="004A369A">
      <w:pPr>
        <w:jc w:val="right"/>
        <w:rPr>
          <w:rFonts w:ascii="Times New Roman" w:eastAsia="Calibri" w:hAnsi="Times New Roman" w:cs="Times New Roman"/>
          <w:b/>
          <w:bCs/>
          <w:color w:val="0070C0"/>
          <w:sz w:val="24"/>
          <w:szCs w:val="24"/>
        </w:rPr>
      </w:pPr>
    </w:p>
    <w:p w14:paraId="26B3C8C1" w14:textId="77777777" w:rsidR="004A369A" w:rsidRPr="004A369A" w:rsidRDefault="004A369A" w:rsidP="004A369A">
      <w:pPr>
        <w:jc w:val="right"/>
        <w:rPr>
          <w:rFonts w:ascii="Times New Roman" w:eastAsia="Calibri" w:hAnsi="Times New Roman" w:cs="Times New Roman"/>
          <w:b/>
          <w:bCs/>
          <w:color w:val="0070C0"/>
          <w:sz w:val="24"/>
          <w:szCs w:val="24"/>
        </w:rPr>
      </w:pPr>
    </w:p>
    <w:p w14:paraId="5A2960EA" w14:textId="77777777" w:rsidR="004A369A" w:rsidRPr="004A369A" w:rsidRDefault="004A369A" w:rsidP="004A369A">
      <w:pPr>
        <w:jc w:val="right"/>
        <w:rPr>
          <w:rFonts w:ascii="Times New Roman" w:eastAsia="Calibri" w:hAnsi="Times New Roman" w:cs="Times New Roman"/>
          <w:b/>
          <w:bCs/>
          <w:color w:val="0070C0"/>
          <w:sz w:val="24"/>
          <w:szCs w:val="24"/>
        </w:rPr>
      </w:pPr>
    </w:p>
    <w:p w14:paraId="0077D1D2" w14:textId="77777777" w:rsidR="004A369A" w:rsidRPr="004A369A" w:rsidRDefault="004A369A" w:rsidP="004A369A">
      <w:pPr>
        <w:jc w:val="right"/>
        <w:rPr>
          <w:rFonts w:ascii="Times New Roman" w:eastAsia="Calibri" w:hAnsi="Times New Roman" w:cs="Times New Roman"/>
          <w:b/>
          <w:bCs/>
          <w:color w:val="0070C0"/>
          <w:sz w:val="24"/>
          <w:szCs w:val="24"/>
        </w:rPr>
      </w:pPr>
    </w:p>
    <w:p w14:paraId="0FB90C7B" w14:textId="77777777" w:rsidR="004A369A" w:rsidRPr="004A369A" w:rsidRDefault="004A369A" w:rsidP="004A369A">
      <w:pPr>
        <w:jc w:val="right"/>
        <w:rPr>
          <w:rFonts w:ascii="Times New Roman" w:eastAsia="Calibri" w:hAnsi="Times New Roman" w:cs="Times New Roman"/>
          <w:b/>
          <w:bCs/>
          <w:color w:val="0070C0"/>
          <w:sz w:val="24"/>
          <w:szCs w:val="24"/>
        </w:rPr>
      </w:pPr>
    </w:p>
    <w:p w14:paraId="49207E16" w14:textId="77777777" w:rsidR="004A369A" w:rsidRPr="004A369A" w:rsidRDefault="004A369A" w:rsidP="004A369A">
      <w:pPr>
        <w:jc w:val="right"/>
        <w:rPr>
          <w:rFonts w:ascii="Times New Roman" w:eastAsia="Calibri" w:hAnsi="Times New Roman" w:cs="Times New Roman"/>
          <w:b/>
          <w:bCs/>
          <w:color w:val="0070C0"/>
          <w:sz w:val="24"/>
          <w:szCs w:val="24"/>
        </w:rPr>
      </w:pPr>
    </w:p>
    <w:p w14:paraId="7E91E832" w14:textId="77777777" w:rsidR="004A369A" w:rsidRPr="004A369A" w:rsidRDefault="004A369A" w:rsidP="004A369A">
      <w:pPr>
        <w:jc w:val="right"/>
        <w:rPr>
          <w:rFonts w:ascii="Times New Roman" w:eastAsia="Calibri" w:hAnsi="Times New Roman" w:cs="Times New Roman"/>
          <w:b/>
          <w:bCs/>
          <w:color w:val="0070C0"/>
          <w:sz w:val="24"/>
          <w:szCs w:val="24"/>
        </w:rPr>
      </w:pPr>
    </w:p>
    <w:p w14:paraId="3E85B25C" w14:textId="77777777" w:rsidR="004A369A" w:rsidRPr="004A369A" w:rsidRDefault="004A369A" w:rsidP="004A369A">
      <w:pPr>
        <w:jc w:val="right"/>
        <w:rPr>
          <w:rFonts w:ascii="Times New Roman" w:eastAsia="Calibri" w:hAnsi="Times New Roman" w:cs="Times New Roman"/>
          <w:b/>
          <w:bCs/>
          <w:color w:val="0070C0"/>
          <w:sz w:val="24"/>
          <w:szCs w:val="24"/>
        </w:rPr>
      </w:pPr>
    </w:p>
    <w:p w14:paraId="2A18585A" w14:textId="77777777" w:rsidR="004A369A" w:rsidRPr="004A369A" w:rsidRDefault="004A369A" w:rsidP="004A369A">
      <w:pPr>
        <w:jc w:val="right"/>
        <w:rPr>
          <w:rFonts w:ascii="Times New Roman" w:eastAsia="Calibri" w:hAnsi="Times New Roman" w:cs="Times New Roman"/>
          <w:b/>
          <w:bCs/>
          <w:color w:val="0070C0"/>
          <w:sz w:val="24"/>
          <w:szCs w:val="24"/>
        </w:rPr>
      </w:pPr>
    </w:p>
    <w:p w14:paraId="030241E0" w14:textId="77777777" w:rsidR="004A369A" w:rsidRPr="004A369A" w:rsidRDefault="004A369A" w:rsidP="004A369A">
      <w:pPr>
        <w:jc w:val="center"/>
        <w:rPr>
          <w:rFonts w:ascii="Times New Roman" w:eastAsia="Calibri" w:hAnsi="Times New Roman" w:cs="Times New Roman"/>
          <w:b/>
          <w:bCs/>
          <w:sz w:val="24"/>
          <w:szCs w:val="24"/>
        </w:rPr>
      </w:pPr>
      <w:r w:rsidRPr="004A369A">
        <w:rPr>
          <w:rFonts w:ascii="Times New Roman" w:eastAsia="Calibri" w:hAnsi="Times New Roman" w:cs="Times New Roman"/>
          <w:b/>
          <w:bCs/>
          <w:sz w:val="24"/>
          <w:szCs w:val="24"/>
        </w:rPr>
        <w:t>Рабочая программа дисциплины</w:t>
      </w:r>
    </w:p>
    <w:p w14:paraId="08A5E54D" w14:textId="77777777" w:rsidR="004A369A" w:rsidRPr="004A369A" w:rsidRDefault="004A369A" w:rsidP="004A369A">
      <w:pPr>
        <w:jc w:val="center"/>
        <w:rPr>
          <w:rFonts w:ascii="Times New Roman" w:eastAsia="Calibri" w:hAnsi="Times New Roman" w:cs="Times New Roman"/>
          <w:b/>
          <w:bCs/>
          <w:sz w:val="24"/>
          <w:szCs w:val="24"/>
        </w:rPr>
      </w:pPr>
    </w:p>
    <w:p w14:paraId="5F5A73EB" w14:textId="26C5CE6C" w:rsidR="004A369A" w:rsidRPr="004A369A" w:rsidRDefault="004A369A" w:rsidP="004A369A">
      <w:pPr>
        <w:widowControl w:val="0"/>
        <w:ind w:left="720"/>
        <w:jc w:val="center"/>
        <w:rPr>
          <w:rFonts w:ascii="Times New Roman" w:eastAsia="Times New Roman" w:hAnsi="Times New Roman" w:cs="Times New Roman"/>
          <w:b/>
          <w:sz w:val="24"/>
          <w:szCs w:val="24"/>
          <w:lang w:eastAsia="nl-NL"/>
        </w:rPr>
      </w:pPr>
      <w:r w:rsidRPr="004A369A">
        <w:rPr>
          <w:rFonts w:ascii="Times New Roman" w:eastAsia="Times New Roman" w:hAnsi="Times New Roman" w:cs="Times New Roman"/>
          <w:b/>
          <w:sz w:val="24"/>
          <w:szCs w:val="24"/>
          <w:lang w:eastAsia="nl-NL"/>
        </w:rPr>
        <w:t>«ОП.1</w:t>
      </w:r>
      <w:r w:rsidR="00EE2E2E">
        <w:rPr>
          <w:rFonts w:ascii="Times New Roman" w:eastAsia="Times New Roman" w:hAnsi="Times New Roman" w:cs="Times New Roman"/>
          <w:b/>
          <w:sz w:val="24"/>
          <w:szCs w:val="24"/>
          <w:lang w:eastAsia="nl-NL"/>
        </w:rPr>
        <w:t>8</w:t>
      </w:r>
      <w:r w:rsidRPr="004A369A">
        <w:rPr>
          <w:rFonts w:ascii="Times New Roman" w:eastAsia="Times New Roman" w:hAnsi="Times New Roman" w:cs="Times New Roman"/>
          <w:b/>
          <w:sz w:val="24"/>
          <w:szCs w:val="24"/>
          <w:lang w:eastAsia="nl-NL"/>
        </w:rPr>
        <w:t xml:space="preserve"> Технологические процессы обслуживания бытовых машин и приборов»</w:t>
      </w:r>
    </w:p>
    <w:p w14:paraId="2C1DF101" w14:textId="77777777" w:rsidR="004A369A" w:rsidRPr="004A369A" w:rsidRDefault="004A369A" w:rsidP="004A369A">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3B37A79" w14:textId="77777777" w:rsidR="004A369A" w:rsidRPr="004A369A" w:rsidRDefault="004A369A" w:rsidP="004A369A">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76E35E4" w14:textId="77777777" w:rsidR="004A369A" w:rsidRPr="004A369A" w:rsidRDefault="004A369A" w:rsidP="004A369A">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A16660A" w14:textId="77777777" w:rsidR="004A369A" w:rsidRPr="004A369A" w:rsidRDefault="004A369A" w:rsidP="004A369A">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8554AED" w14:textId="77777777" w:rsidR="004A369A" w:rsidRPr="004A369A" w:rsidRDefault="004A369A" w:rsidP="004A369A">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B282FE8" w14:textId="77777777" w:rsidR="004A369A" w:rsidRPr="004A369A" w:rsidRDefault="004A369A" w:rsidP="004A369A">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FC28788" w14:textId="77777777" w:rsidR="004A369A" w:rsidRPr="004A369A" w:rsidRDefault="004A369A" w:rsidP="004A369A">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4D66BB6" w14:textId="77777777" w:rsidR="004A369A" w:rsidRPr="004A369A" w:rsidRDefault="004A369A" w:rsidP="004A369A">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0EEEFFA" w14:textId="77777777" w:rsidR="004A369A" w:rsidRPr="004A369A" w:rsidRDefault="004A369A" w:rsidP="004A369A">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978E88A" w14:textId="77777777" w:rsidR="004A369A" w:rsidRPr="004A369A" w:rsidRDefault="004A369A" w:rsidP="004A369A">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5E7DE21B" w14:textId="77777777" w:rsidR="004A369A" w:rsidRPr="004A369A" w:rsidRDefault="004A369A" w:rsidP="004A369A">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E58014C" w14:textId="77777777" w:rsidR="004A369A" w:rsidRPr="004A369A" w:rsidRDefault="004A369A" w:rsidP="004A369A">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31369222" w14:textId="77777777" w:rsidR="004A369A" w:rsidRPr="004A369A" w:rsidRDefault="004A369A" w:rsidP="004A369A">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590EDCF" w14:textId="77777777" w:rsidR="004A369A" w:rsidRPr="004A369A" w:rsidRDefault="004A369A" w:rsidP="004A369A">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379A5157" w14:textId="77777777" w:rsidR="004A369A" w:rsidRPr="004A369A" w:rsidRDefault="004A369A" w:rsidP="004A369A">
      <w:pPr>
        <w:widowControl w:val="0"/>
        <w:jc w:val="center"/>
        <w:rPr>
          <w:rFonts w:ascii="Times New Roman" w:eastAsia="Times New Roman" w:hAnsi="Times New Roman" w:cs="Times New Roman"/>
          <w:b/>
          <w:bCs/>
          <w:sz w:val="24"/>
          <w:szCs w:val="24"/>
          <w:lang w:eastAsia="nl-NL"/>
        </w:rPr>
      </w:pPr>
      <w:r w:rsidRPr="004A369A">
        <w:rPr>
          <w:rFonts w:ascii="Times New Roman" w:eastAsia="Times New Roman" w:hAnsi="Times New Roman" w:cs="Times New Roman"/>
          <w:b/>
          <w:bCs/>
          <w:sz w:val="24"/>
          <w:szCs w:val="24"/>
          <w:lang w:eastAsia="nl-NL"/>
        </w:rPr>
        <w:t>2024г.</w:t>
      </w:r>
    </w:p>
    <w:p w14:paraId="362F49B4" w14:textId="77777777" w:rsidR="004A369A" w:rsidRPr="004A369A" w:rsidRDefault="004A369A" w:rsidP="004A369A">
      <w:pPr>
        <w:rPr>
          <w:rFonts w:ascii="Times New Roman Полужирный" w:eastAsia="Calibri" w:hAnsi="Times New Roman Полужирный" w:cs="Times New Roman"/>
          <w:b/>
          <w:bCs/>
          <w:caps/>
          <w:kern w:val="32"/>
          <w:sz w:val="24"/>
          <w:szCs w:val="24"/>
        </w:rPr>
      </w:pPr>
      <w:r w:rsidRPr="004A369A">
        <w:rPr>
          <w:rFonts w:ascii="Calibri" w:eastAsia="Calibri" w:hAnsi="Calibri" w:cs="Times New Roman"/>
        </w:rPr>
        <w:br w:type="page"/>
      </w:r>
    </w:p>
    <w:p w14:paraId="4F2B42BA" w14:textId="77777777" w:rsidR="004A369A" w:rsidRPr="004A369A" w:rsidRDefault="004A369A" w:rsidP="004A369A">
      <w:pPr>
        <w:keepNext/>
        <w:spacing w:after="120"/>
        <w:jc w:val="center"/>
        <w:outlineLvl w:val="0"/>
        <w:rPr>
          <w:rFonts w:ascii="Times New Roman" w:eastAsia="Calibri" w:hAnsi="Times New Roman" w:cs="Times New Roman"/>
          <w:b/>
          <w:bCs/>
          <w:caps/>
          <w:kern w:val="32"/>
          <w:sz w:val="24"/>
          <w:szCs w:val="24"/>
          <w:lang w:eastAsia="ru-RU"/>
        </w:rPr>
      </w:pPr>
      <w:r w:rsidRPr="004A369A">
        <w:rPr>
          <w:rFonts w:ascii="Times New Roman" w:eastAsia="Calibri" w:hAnsi="Times New Roman" w:cs="Times New Roman"/>
          <w:b/>
          <w:bCs/>
          <w:caps/>
          <w:kern w:val="32"/>
          <w:sz w:val="24"/>
          <w:szCs w:val="24"/>
          <w:lang w:eastAsia="ru-RU"/>
        </w:rPr>
        <w:lastRenderedPageBreak/>
        <w:t>СОДЕРЖАНИЕ ПРОГРАММЫ</w:t>
      </w:r>
    </w:p>
    <w:p w14:paraId="49ABA639" w14:textId="77777777" w:rsidR="004A369A" w:rsidRPr="00E577BD" w:rsidRDefault="004A369A" w:rsidP="004A369A">
      <w:pPr>
        <w:tabs>
          <w:tab w:val="right" w:leader="dot" w:pos="9639"/>
        </w:tabs>
        <w:spacing w:before="120" w:line="276" w:lineRule="auto"/>
        <w:rPr>
          <w:rFonts w:ascii="Calibri" w:eastAsia="Calibri" w:hAnsi="Calibri" w:cs="Times New Roman"/>
          <w:noProof/>
          <w:lang w:eastAsia="ru-RU"/>
        </w:rPr>
      </w:pPr>
      <w:r w:rsidRPr="00E577BD">
        <w:rPr>
          <w:rFonts w:ascii="Times New Roman" w:eastAsia="Calibri" w:hAnsi="Times New Roman" w:cs="Times New Roman"/>
          <w:noProof/>
        </w:rPr>
        <w:fldChar w:fldCharType="begin"/>
      </w:r>
      <w:r w:rsidRPr="00E577BD">
        <w:rPr>
          <w:rFonts w:ascii="Times New Roman" w:eastAsia="Calibri" w:hAnsi="Times New Roman" w:cs="Times New Roman"/>
          <w:noProof/>
        </w:rPr>
        <w:instrText xml:space="preserve"> TOC \h \z \t "Раздел 1;1;Раздел 1.1;2" </w:instrText>
      </w:r>
      <w:r w:rsidRPr="00E577BD">
        <w:rPr>
          <w:rFonts w:ascii="Times New Roman" w:eastAsia="Calibri" w:hAnsi="Times New Roman" w:cs="Times New Roman"/>
          <w:noProof/>
        </w:rPr>
        <w:fldChar w:fldCharType="separate"/>
      </w:r>
      <w:hyperlink w:anchor="_Toc156825287" w:history="1">
        <w:r w:rsidRPr="00E577BD">
          <w:rPr>
            <w:rFonts w:ascii="Times New Roman" w:eastAsia="Calibri" w:hAnsi="Times New Roman" w:cs="Times New Roman"/>
            <w:b/>
            <w:bCs/>
            <w:noProof/>
          </w:rPr>
          <w:t>СОДЕРЖАНИЕ ПРОГРАММЫ</w:t>
        </w:r>
        <w:r w:rsidRPr="00E577BD">
          <w:rPr>
            <w:rFonts w:ascii="Times New Roman" w:eastAsia="Calibri" w:hAnsi="Times New Roman" w:cs="Times New Roman"/>
            <w:b/>
            <w:bCs/>
            <w:noProof/>
            <w:webHidden/>
          </w:rPr>
          <w:tab/>
          <w:t>2</w:t>
        </w:r>
      </w:hyperlink>
    </w:p>
    <w:p w14:paraId="5914AB94" w14:textId="77777777" w:rsidR="004A369A" w:rsidRPr="00E577BD" w:rsidRDefault="0096534A" w:rsidP="004A369A">
      <w:pPr>
        <w:tabs>
          <w:tab w:val="right" w:leader="dot" w:pos="9639"/>
        </w:tabs>
        <w:spacing w:before="120" w:line="276" w:lineRule="auto"/>
        <w:rPr>
          <w:rFonts w:ascii="Calibri" w:eastAsia="Calibri" w:hAnsi="Calibri" w:cs="Times New Roman"/>
          <w:noProof/>
          <w:lang w:eastAsia="ru-RU"/>
        </w:rPr>
      </w:pPr>
      <w:hyperlink w:anchor="_Toc156825288" w:history="1">
        <w:r w:rsidR="004A369A" w:rsidRPr="00E577BD">
          <w:rPr>
            <w:rFonts w:ascii="Times New Roman" w:eastAsia="Calibri" w:hAnsi="Times New Roman" w:cs="Times New Roman"/>
            <w:b/>
            <w:bCs/>
            <w:noProof/>
          </w:rPr>
          <w:t>1. Общая характеристика</w:t>
        </w:r>
        <w:r w:rsidR="004A369A" w:rsidRPr="00E577BD">
          <w:rPr>
            <w:rFonts w:ascii="Times New Roman" w:eastAsia="Calibri" w:hAnsi="Times New Roman" w:cs="Times New Roman"/>
            <w:b/>
            <w:bCs/>
            <w:noProof/>
            <w:webHidden/>
          </w:rPr>
          <w:tab/>
          <w:t>3</w:t>
        </w:r>
      </w:hyperlink>
    </w:p>
    <w:p w14:paraId="09072290" w14:textId="77777777" w:rsidR="004A369A" w:rsidRPr="00E577BD" w:rsidRDefault="0096534A" w:rsidP="004A369A">
      <w:pPr>
        <w:tabs>
          <w:tab w:val="right" w:leader="dot" w:pos="9639"/>
        </w:tabs>
        <w:spacing w:before="120"/>
        <w:ind w:left="240"/>
        <w:rPr>
          <w:rFonts w:ascii="Calibri" w:eastAsia="Times New Roman" w:hAnsi="Calibri" w:cs="Times New Roman"/>
          <w:noProof/>
          <w:lang w:eastAsia="ru-RU"/>
        </w:rPr>
      </w:pPr>
      <w:hyperlink w:anchor="_Toc156825289" w:history="1">
        <w:r w:rsidR="004A369A" w:rsidRPr="00E577BD">
          <w:rPr>
            <w:rFonts w:ascii="Times New Roman" w:eastAsia="Times New Roman" w:hAnsi="Times New Roman" w:cs="Times New Roman"/>
            <w:noProof/>
            <w:sz w:val="24"/>
            <w:szCs w:val="24"/>
            <w:lang w:eastAsia="ru-RU"/>
          </w:rPr>
          <w:t>1.1. Цель и место дисциплины в структуре образовательной программы</w:t>
        </w:r>
        <w:r w:rsidR="004A369A" w:rsidRPr="00E577BD">
          <w:rPr>
            <w:rFonts w:ascii="Times New Roman" w:eastAsia="Times New Roman" w:hAnsi="Times New Roman" w:cs="Times New Roman"/>
            <w:noProof/>
            <w:webHidden/>
            <w:sz w:val="24"/>
            <w:szCs w:val="24"/>
            <w:lang w:eastAsia="ru-RU"/>
          </w:rPr>
          <w:tab/>
          <w:t>3</w:t>
        </w:r>
      </w:hyperlink>
    </w:p>
    <w:p w14:paraId="71C5A0F6" w14:textId="77777777" w:rsidR="004A369A" w:rsidRPr="00E577BD" w:rsidRDefault="0096534A" w:rsidP="004A369A">
      <w:pPr>
        <w:tabs>
          <w:tab w:val="right" w:leader="dot" w:pos="9639"/>
        </w:tabs>
        <w:spacing w:before="120"/>
        <w:ind w:left="240"/>
        <w:rPr>
          <w:rFonts w:ascii="Calibri" w:eastAsia="Times New Roman" w:hAnsi="Calibri" w:cs="Times New Roman"/>
          <w:noProof/>
          <w:lang w:eastAsia="ru-RU"/>
        </w:rPr>
      </w:pPr>
      <w:hyperlink w:anchor="_Toc156825290" w:history="1">
        <w:r w:rsidR="004A369A" w:rsidRPr="00E577BD">
          <w:rPr>
            <w:rFonts w:ascii="Times New Roman" w:eastAsia="Times New Roman" w:hAnsi="Times New Roman" w:cs="Times New Roman"/>
            <w:noProof/>
            <w:sz w:val="24"/>
            <w:szCs w:val="24"/>
            <w:lang w:eastAsia="ru-RU"/>
          </w:rPr>
          <w:t>1.2. Планируемые результаты освоения дисциплины</w:t>
        </w:r>
        <w:r w:rsidR="004A369A" w:rsidRPr="00E577BD">
          <w:rPr>
            <w:rFonts w:ascii="Times New Roman" w:eastAsia="Times New Roman" w:hAnsi="Times New Roman" w:cs="Times New Roman"/>
            <w:noProof/>
            <w:webHidden/>
            <w:sz w:val="24"/>
            <w:szCs w:val="24"/>
            <w:lang w:eastAsia="ru-RU"/>
          </w:rPr>
          <w:tab/>
          <w:t>3</w:t>
        </w:r>
      </w:hyperlink>
    </w:p>
    <w:p w14:paraId="45BCF57A" w14:textId="77777777" w:rsidR="004A369A" w:rsidRPr="00E577BD" w:rsidRDefault="0096534A" w:rsidP="004A369A">
      <w:pPr>
        <w:tabs>
          <w:tab w:val="right" w:leader="dot" w:pos="9639"/>
        </w:tabs>
        <w:spacing w:before="120" w:line="276" w:lineRule="auto"/>
        <w:rPr>
          <w:rFonts w:ascii="Calibri" w:eastAsia="Calibri" w:hAnsi="Calibri" w:cs="Times New Roman"/>
          <w:noProof/>
          <w:lang w:eastAsia="ru-RU"/>
        </w:rPr>
      </w:pPr>
      <w:hyperlink w:anchor="_Toc156825291" w:history="1">
        <w:r w:rsidR="004A369A" w:rsidRPr="00E577BD">
          <w:rPr>
            <w:rFonts w:ascii="Times New Roman" w:eastAsia="Calibri" w:hAnsi="Times New Roman" w:cs="Times New Roman"/>
            <w:b/>
            <w:bCs/>
            <w:noProof/>
          </w:rPr>
          <w:t>2. Структура и содержание ДИСЦИПЛИНЫ</w:t>
        </w:r>
        <w:r w:rsidR="004A369A" w:rsidRPr="00E577BD">
          <w:rPr>
            <w:rFonts w:ascii="Times New Roman" w:eastAsia="Calibri" w:hAnsi="Times New Roman" w:cs="Times New Roman"/>
            <w:b/>
            <w:bCs/>
            <w:noProof/>
            <w:webHidden/>
          </w:rPr>
          <w:tab/>
          <w:t>5</w:t>
        </w:r>
      </w:hyperlink>
    </w:p>
    <w:p w14:paraId="7D2229C0" w14:textId="77777777" w:rsidR="004A369A" w:rsidRPr="00E577BD" w:rsidRDefault="0096534A" w:rsidP="004A369A">
      <w:pPr>
        <w:tabs>
          <w:tab w:val="right" w:leader="dot" w:pos="9639"/>
        </w:tabs>
        <w:spacing w:before="120"/>
        <w:ind w:left="240"/>
        <w:rPr>
          <w:rFonts w:ascii="Calibri" w:eastAsia="Times New Roman" w:hAnsi="Calibri" w:cs="Times New Roman"/>
          <w:noProof/>
          <w:lang w:eastAsia="ru-RU"/>
        </w:rPr>
      </w:pPr>
      <w:hyperlink w:anchor="_Toc156825292" w:history="1">
        <w:r w:rsidR="004A369A" w:rsidRPr="00E577BD">
          <w:rPr>
            <w:rFonts w:ascii="Times New Roman" w:eastAsia="Times New Roman" w:hAnsi="Times New Roman" w:cs="Times New Roman"/>
            <w:noProof/>
            <w:sz w:val="24"/>
            <w:szCs w:val="24"/>
            <w:lang w:eastAsia="ru-RU"/>
          </w:rPr>
          <w:t>2.1. Трудоемкость освоения дисциплины</w:t>
        </w:r>
        <w:r w:rsidR="004A369A" w:rsidRPr="00E577BD">
          <w:rPr>
            <w:rFonts w:ascii="Times New Roman" w:eastAsia="Times New Roman" w:hAnsi="Times New Roman" w:cs="Times New Roman"/>
            <w:noProof/>
            <w:webHidden/>
            <w:sz w:val="24"/>
            <w:szCs w:val="24"/>
            <w:lang w:eastAsia="ru-RU"/>
          </w:rPr>
          <w:tab/>
          <w:t>5</w:t>
        </w:r>
      </w:hyperlink>
    </w:p>
    <w:p w14:paraId="22A8A230" w14:textId="77777777" w:rsidR="004A369A" w:rsidRPr="00E577BD" w:rsidRDefault="0096534A" w:rsidP="004A369A">
      <w:pPr>
        <w:tabs>
          <w:tab w:val="right" w:leader="dot" w:pos="9639"/>
        </w:tabs>
        <w:spacing w:before="120"/>
        <w:ind w:left="240"/>
        <w:rPr>
          <w:rFonts w:ascii="Calibri" w:eastAsia="Times New Roman" w:hAnsi="Calibri" w:cs="Times New Roman"/>
          <w:noProof/>
          <w:lang w:eastAsia="ru-RU"/>
        </w:rPr>
      </w:pPr>
      <w:hyperlink w:anchor="_Toc156825293" w:history="1">
        <w:r w:rsidR="004A369A" w:rsidRPr="00E577BD">
          <w:rPr>
            <w:rFonts w:ascii="Times New Roman" w:eastAsia="Times New Roman" w:hAnsi="Times New Roman" w:cs="Times New Roman"/>
            <w:noProof/>
            <w:sz w:val="24"/>
            <w:szCs w:val="24"/>
            <w:lang w:eastAsia="ru-RU"/>
          </w:rPr>
          <w:t>2.2. Содержание дисциплины</w:t>
        </w:r>
        <w:r w:rsidR="004A369A" w:rsidRPr="00E577BD">
          <w:rPr>
            <w:rFonts w:ascii="Times New Roman" w:eastAsia="Times New Roman" w:hAnsi="Times New Roman" w:cs="Times New Roman"/>
            <w:noProof/>
            <w:webHidden/>
            <w:sz w:val="24"/>
            <w:szCs w:val="24"/>
            <w:lang w:eastAsia="ru-RU"/>
          </w:rPr>
          <w:tab/>
          <w:t>6</w:t>
        </w:r>
      </w:hyperlink>
    </w:p>
    <w:p w14:paraId="3A62D398" w14:textId="77777777" w:rsidR="004A369A" w:rsidRPr="00E577BD" w:rsidRDefault="0096534A" w:rsidP="004A369A">
      <w:pPr>
        <w:tabs>
          <w:tab w:val="right" w:leader="dot" w:pos="9639"/>
        </w:tabs>
        <w:spacing w:before="120" w:line="276" w:lineRule="auto"/>
        <w:rPr>
          <w:rFonts w:ascii="Calibri" w:eastAsia="Calibri" w:hAnsi="Calibri" w:cs="Times New Roman"/>
          <w:noProof/>
          <w:lang w:eastAsia="ru-RU"/>
        </w:rPr>
      </w:pPr>
      <w:hyperlink w:anchor="_Toc156825296" w:history="1">
        <w:r w:rsidR="004A369A" w:rsidRPr="00E577BD">
          <w:rPr>
            <w:rFonts w:ascii="Times New Roman" w:eastAsia="Calibri" w:hAnsi="Times New Roman" w:cs="Times New Roman"/>
            <w:b/>
            <w:bCs/>
            <w:noProof/>
          </w:rPr>
          <w:t>3. Условия реализации ДИСЦИПЛИНЫ</w:t>
        </w:r>
        <w:r w:rsidR="004A369A" w:rsidRPr="00E577BD">
          <w:rPr>
            <w:rFonts w:ascii="Times New Roman" w:eastAsia="Calibri" w:hAnsi="Times New Roman" w:cs="Times New Roman"/>
            <w:b/>
            <w:bCs/>
            <w:noProof/>
            <w:webHidden/>
          </w:rPr>
          <w:tab/>
          <w:t>8</w:t>
        </w:r>
      </w:hyperlink>
    </w:p>
    <w:p w14:paraId="7C5C44FB" w14:textId="77777777" w:rsidR="004A369A" w:rsidRPr="00E577BD" w:rsidRDefault="0096534A" w:rsidP="004A369A">
      <w:pPr>
        <w:tabs>
          <w:tab w:val="right" w:leader="dot" w:pos="9639"/>
        </w:tabs>
        <w:spacing w:before="120"/>
        <w:ind w:left="240"/>
        <w:rPr>
          <w:rFonts w:ascii="Calibri" w:eastAsia="Times New Roman" w:hAnsi="Calibri" w:cs="Times New Roman"/>
          <w:noProof/>
          <w:lang w:eastAsia="ru-RU"/>
        </w:rPr>
      </w:pPr>
      <w:hyperlink w:anchor="_Toc156825297" w:history="1">
        <w:r w:rsidR="004A369A" w:rsidRPr="00E577BD">
          <w:rPr>
            <w:rFonts w:ascii="Times New Roman" w:eastAsia="Times New Roman" w:hAnsi="Times New Roman" w:cs="Times New Roman"/>
            <w:noProof/>
            <w:sz w:val="24"/>
            <w:szCs w:val="24"/>
            <w:lang w:eastAsia="ru-RU"/>
          </w:rPr>
          <w:t>3.1. Материально-техническое обеспечение</w:t>
        </w:r>
        <w:r w:rsidR="004A369A" w:rsidRPr="00E577BD">
          <w:rPr>
            <w:rFonts w:ascii="Times New Roman" w:eastAsia="Times New Roman" w:hAnsi="Times New Roman" w:cs="Times New Roman"/>
            <w:noProof/>
            <w:webHidden/>
            <w:sz w:val="24"/>
            <w:szCs w:val="24"/>
            <w:lang w:eastAsia="ru-RU"/>
          </w:rPr>
          <w:tab/>
          <w:t>8</w:t>
        </w:r>
      </w:hyperlink>
    </w:p>
    <w:p w14:paraId="7ACF5E6C" w14:textId="77777777" w:rsidR="004A369A" w:rsidRPr="00E577BD" w:rsidRDefault="0096534A" w:rsidP="004A369A">
      <w:pPr>
        <w:tabs>
          <w:tab w:val="right" w:leader="dot" w:pos="9639"/>
        </w:tabs>
        <w:spacing w:before="120"/>
        <w:ind w:left="240"/>
        <w:rPr>
          <w:rFonts w:ascii="Calibri" w:eastAsia="Times New Roman" w:hAnsi="Calibri" w:cs="Times New Roman"/>
          <w:noProof/>
          <w:lang w:eastAsia="ru-RU"/>
        </w:rPr>
      </w:pPr>
      <w:hyperlink w:anchor="_Toc156825298" w:history="1">
        <w:r w:rsidR="004A369A" w:rsidRPr="00E577BD">
          <w:rPr>
            <w:rFonts w:ascii="Times New Roman" w:eastAsia="Times New Roman" w:hAnsi="Times New Roman" w:cs="Times New Roman"/>
            <w:noProof/>
            <w:sz w:val="24"/>
            <w:szCs w:val="24"/>
            <w:lang w:eastAsia="ru-RU"/>
          </w:rPr>
          <w:t>3.2. Учебно-методическое обеспечение</w:t>
        </w:r>
        <w:r w:rsidR="004A369A" w:rsidRPr="00E577BD">
          <w:rPr>
            <w:rFonts w:ascii="Times New Roman" w:eastAsia="Times New Roman" w:hAnsi="Times New Roman" w:cs="Times New Roman"/>
            <w:noProof/>
            <w:webHidden/>
            <w:sz w:val="24"/>
            <w:szCs w:val="24"/>
            <w:lang w:eastAsia="ru-RU"/>
          </w:rPr>
          <w:tab/>
          <w:t>9</w:t>
        </w:r>
      </w:hyperlink>
    </w:p>
    <w:p w14:paraId="00663E37" w14:textId="77777777" w:rsidR="004A369A" w:rsidRPr="00E577BD" w:rsidRDefault="0096534A" w:rsidP="004A369A">
      <w:pPr>
        <w:tabs>
          <w:tab w:val="right" w:leader="dot" w:pos="9639"/>
        </w:tabs>
        <w:spacing w:before="120" w:line="276" w:lineRule="auto"/>
        <w:rPr>
          <w:rFonts w:ascii="Calibri" w:eastAsia="Calibri" w:hAnsi="Calibri" w:cs="Times New Roman"/>
          <w:noProof/>
          <w:lang w:eastAsia="ru-RU"/>
        </w:rPr>
      </w:pPr>
      <w:hyperlink w:anchor="_Toc156825299" w:history="1">
        <w:r w:rsidR="004A369A" w:rsidRPr="00E577BD">
          <w:rPr>
            <w:rFonts w:ascii="Times New Roman" w:eastAsia="Calibri" w:hAnsi="Times New Roman" w:cs="Times New Roman"/>
            <w:b/>
            <w:bCs/>
            <w:noProof/>
          </w:rPr>
          <w:t>4. Контроль и оценка результатов  освоения ДИСЦИПЛИНЫ</w:t>
        </w:r>
        <w:r w:rsidR="004A369A" w:rsidRPr="00E577BD">
          <w:rPr>
            <w:rFonts w:ascii="Times New Roman" w:eastAsia="Calibri" w:hAnsi="Times New Roman" w:cs="Times New Roman"/>
            <w:b/>
            <w:bCs/>
            <w:noProof/>
            <w:webHidden/>
          </w:rPr>
          <w:tab/>
          <w:t>11</w:t>
        </w:r>
      </w:hyperlink>
    </w:p>
    <w:p w14:paraId="6D6D6386" w14:textId="77777777" w:rsidR="004A369A" w:rsidRPr="004A369A" w:rsidRDefault="004A369A" w:rsidP="004A369A">
      <w:pPr>
        <w:keepNext/>
        <w:spacing w:after="120"/>
        <w:outlineLvl w:val="0"/>
        <w:rPr>
          <w:rFonts w:ascii="Times New Roman" w:eastAsia="Calibri" w:hAnsi="Times New Roman" w:cs="Times New Roman"/>
          <w:caps/>
          <w:kern w:val="32"/>
          <w:sz w:val="24"/>
          <w:szCs w:val="24"/>
          <w:lang w:eastAsia="ru-RU"/>
        </w:rPr>
      </w:pPr>
      <w:r w:rsidRPr="00E577BD">
        <w:rPr>
          <w:rFonts w:ascii="Times New Roman Полужирный" w:eastAsia="Calibri" w:hAnsi="Times New Roman Полужирный" w:cs="Times New Roman"/>
          <w:caps/>
          <w:kern w:val="32"/>
          <w:sz w:val="24"/>
          <w:szCs w:val="24"/>
          <w:lang w:eastAsia="ru-RU"/>
        </w:rPr>
        <w:fldChar w:fldCharType="end"/>
      </w:r>
    </w:p>
    <w:p w14:paraId="188FF795" w14:textId="77777777" w:rsidR="004A369A" w:rsidRPr="004A369A" w:rsidRDefault="004A369A" w:rsidP="004A369A">
      <w:pPr>
        <w:keepNext/>
        <w:spacing w:after="120"/>
        <w:outlineLvl w:val="0"/>
        <w:rPr>
          <w:rFonts w:ascii="Times New Roman" w:eastAsia="Calibri" w:hAnsi="Times New Roman" w:cs="Times New Roman"/>
          <w:b/>
          <w:bCs/>
          <w:caps/>
          <w:kern w:val="32"/>
          <w:sz w:val="24"/>
          <w:szCs w:val="24"/>
          <w:lang w:eastAsia="ru-RU"/>
        </w:rPr>
        <w:sectPr w:rsidR="004A369A" w:rsidRPr="004A369A" w:rsidSect="00502F97">
          <w:headerReference w:type="even" r:id="rId144"/>
          <w:headerReference w:type="default" r:id="rId145"/>
          <w:pgSz w:w="11906" w:h="16838"/>
          <w:pgMar w:top="1134" w:right="567" w:bottom="1134" w:left="1701" w:header="709" w:footer="709" w:gutter="0"/>
          <w:cols w:space="708"/>
          <w:docGrid w:linePitch="360"/>
        </w:sectPr>
      </w:pPr>
    </w:p>
    <w:p w14:paraId="6619C034" w14:textId="77777777" w:rsidR="004A369A" w:rsidRPr="004A369A" w:rsidRDefault="004A369A" w:rsidP="004A369A">
      <w:pPr>
        <w:keepNext/>
        <w:numPr>
          <w:ilvl w:val="0"/>
          <w:numId w:val="2"/>
        </w:numPr>
        <w:spacing w:after="120"/>
        <w:jc w:val="center"/>
        <w:outlineLvl w:val="0"/>
        <w:rPr>
          <w:rFonts w:ascii="Times New Roman" w:eastAsia="Calibri" w:hAnsi="Times New Roman" w:cs="Times New Roman"/>
          <w:b/>
          <w:bCs/>
          <w:iCs/>
          <w:caps/>
          <w:kern w:val="32"/>
          <w:sz w:val="24"/>
          <w:szCs w:val="24"/>
          <w:lang w:eastAsia="ru-RU"/>
        </w:rPr>
      </w:pPr>
      <w:r w:rsidRPr="004A369A">
        <w:rPr>
          <w:rFonts w:ascii="Times New Roman" w:eastAsia="Calibri" w:hAnsi="Times New Roman" w:cs="Times New Roman"/>
          <w:b/>
          <w:bCs/>
          <w:iCs/>
          <w:caps/>
          <w:kern w:val="32"/>
          <w:sz w:val="24"/>
          <w:szCs w:val="24"/>
          <w:lang w:eastAsia="ru-RU"/>
        </w:rPr>
        <w:lastRenderedPageBreak/>
        <w:t>Общая характеристика РАБОЧЕЙ ПРОГРАММЫ УЧЕБНОЙ ДИСЦИПЛИНЫ</w:t>
      </w:r>
    </w:p>
    <w:p w14:paraId="04EF8A1F" w14:textId="4DF5ABFD" w:rsidR="004A369A" w:rsidRPr="004A369A" w:rsidRDefault="004A369A" w:rsidP="004A369A">
      <w:pPr>
        <w:widowControl w:val="0"/>
        <w:ind w:left="720"/>
        <w:jc w:val="center"/>
        <w:rPr>
          <w:rFonts w:ascii="Times New Roman" w:eastAsia="Times New Roman" w:hAnsi="Times New Roman" w:cs="Times New Roman"/>
          <w:b/>
          <w:sz w:val="24"/>
          <w:szCs w:val="24"/>
          <w:lang w:eastAsia="nl-NL"/>
        </w:rPr>
      </w:pPr>
      <w:r w:rsidRPr="004A369A">
        <w:rPr>
          <w:rFonts w:ascii="Times New Roman" w:eastAsia="Times New Roman" w:hAnsi="Times New Roman" w:cs="Times New Roman"/>
          <w:b/>
          <w:sz w:val="24"/>
          <w:szCs w:val="24"/>
          <w:lang w:eastAsia="nl-NL"/>
        </w:rPr>
        <w:t>«ОП.1</w:t>
      </w:r>
      <w:r w:rsidR="00EE2E2E">
        <w:rPr>
          <w:rFonts w:ascii="Times New Roman" w:eastAsia="Times New Roman" w:hAnsi="Times New Roman" w:cs="Times New Roman"/>
          <w:b/>
          <w:sz w:val="24"/>
          <w:szCs w:val="24"/>
          <w:lang w:eastAsia="nl-NL"/>
        </w:rPr>
        <w:t>8</w:t>
      </w:r>
      <w:r w:rsidRPr="004A369A">
        <w:rPr>
          <w:rFonts w:ascii="Times New Roman" w:eastAsia="Times New Roman" w:hAnsi="Times New Roman" w:cs="Times New Roman"/>
          <w:b/>
          <w:sz w:val="24"/>
          <w:szCs w:val="24"/>
          <w:lang w:eastAsia="nl-NL"/>
        </w:rPr>
        <w:t xml:space="preserve"> Технологические процессы обслуживания бытовых машин и приборов»</w:t>
      </w:r>
    </w:p>
    <w:p w14:paraId="74928B12" w14:textId="77777777" w:rsidR="004A369A" w:rsidRPr="004A369A" w:rsidRDefault="004A369A" w:rsidP="004A369A">
      <w:pPr>
        <w:spacing w:after="120" w:line="276" w:lineRule="auto"/>
        <w:ind w:firstLine="709"/>
        <w:outlineLvl w:val="1"/>
        <w:rPr>
          <w:rFonts w:ascii="Times New Roman" w:eastAsia="Calibri" w:hAnsi="Times New Roman" w:cs="Times New Roman"/>
          <w:b/>
          <w:bCs/>
          <w:sz w:val="24"/>
          <w:szCs w:val="24"/>
          <w:lang w:eastAsia="ru-RU"/>
        </w:rPr>
      </w:pPr>
    </w:p>
    <w:p w14:paraId="34EE1A24" w14:textId="77777777" w:rsidR="004A369A" w:rsidRPr="004A369A" w:rsidRDefault="004A369A" w:rsidP="004A369A">
      <w:pPr>
        <w:spacing w:after="120" w:line="276" w:lineRule="auto"/>
        <w:ind w:firstLine="709"/>
        <w:outlineLvl w:val="1"/>
        <w:rPr>
          <w:rFonts w:ascii="Times New Roman" w:eastAsia="Calibri" w:hAnsi="Times New Roman" w:cs="Times New Roman"/>
          <w:b/>
          <w:bCs/>
          <w:sz w:val="24"/>
          <w:szCs w:val="24"/>
          <w:lang w:eastAsia="ru-RU"/>
        </w:rPr>
      </w:pPr>
      <w:r w:rsidRPr="004A369A">
        <w:rPr>
          <w:rFonts w:ascii="Times New Roman" w:eastAsia="Calibri" w:hAnsi="Times New Roman" w:cs="Times New Roman"/>
          <w:b/>
          <w:bCs/>
          <w:sz w:val="24"/>
          <w:szCs w:val="24"/>
          <w:lang w:eastAsia="ru-RU"/>
        </w:rPr>
        <w:t>1.1. Цель и место дисциплины в структуре образовательной программы</w:t>
      </w:r>
    </w:p>
    <w:p w14:paraId="2D6DA06F" w14:textId="5C94A26F" w:rsidR="004A369A" w:rsidRPr="004A369A" w:rsidRDefault="00E577BD" w:rsidP="004A369A">
      <w:pPr>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lang w:eastAsia="ru-RU"/>
        </w:rPr>
        <w:t>Ц</w:t>
      </w:r>
      <w:del w:id="139" w:author="Uvarovohk" w:date="2022-12-22T10:18:00Z">
        <w:r w:rsidR="004A369A" w:rsidRPr="004A369A">
          <w:rPr>
            <w:rFonts w:ascii="Times New Roman" w:eastAsia="Calibri" w:hAnsi="Times New Roman" w:cs="Times New Roman"/>
            <w:sz w:val="24"/>
            <w:szCs w:val="24"/>
            <w:lang w:eastAsia="ru-RU"/>
          </w:rPr>
          <w:delText>Ц</w:delText>
        </w:r>
      </w:del>
      <w:r w:rsidR="004A369A" w:rsidRPr="004A369A">
        <w:rPr>
          <w:rFonts w:ascii="Times New Roman" w:eastAsia="Calibri" w:hAnsi="Times New Roman" w:cs="Times New Roman"/>
          <w:sz w:val="24"/>
          <w:szCs w:val="24"/>
          <w:lang w:eastAsia="ru-RU"/>
        </w:rPr>
        <w:t xml:space="preserve">ель дисциплины </w:t>
      </w:r>
      <w:r w:rsidR="004A369A" w:rsidRPr="004A369A">
        <w:rPr>
          <w:rFonts w:ascii="Times New Roman" w:eastAsia="Calibri" w:hAnsi="Times New Roman" w:cs="Times New Roman"/>
        </w:rPr>
        <w:t>«</w:t>
      </w:r>
      <w:r w:rsidR="004A369A" w:rsidRPr="004A369A">
        <w:rPr>
          <w:rFonts w:ascii="Times New Roman" w:eastAsia="Calibri" w:hAnsi="Times New Roman" w:cs="Times New Roman"/>
          <w:sz w:val="24"/>
          <w:szCs w:val="24"/>
        </w:rPr>
        <w:t>ОП.1</w:t>
      </w:r>
      <w:r w:rsidR="00EE2E2E">
        <w:rPr>
          <w:rFonts w:ascii="Times New Roman" w:eastAsia="Calibri" w:hAnsi="Times New Roman" w:cs="Times New Roman"/>
          <w:sz w:val="24"/>
          <w:szCs w:val="24"/>
        </w:rPr>
        <w:t>8</w:t>
      </w:r>
      <w:r w:rsidR="004A369A" w:rsidRPr="004A369A">
        <w:rPr>
          <w:rFonts w:ascii="Calibri" w:eastAsia="Calibri" w:hAnsi="Calibri" w:cs="Times New Roman"/>
        </w:rPr>
        <w:t xml:space="preserve"> </w:t>
      </w:r>
      <w:r w:rsidR="004A369A" w:rsidRPr="004A369A">
        <w:rPr>
          <w:rFonts w:ascii="Times New Roman" w:eastAsia="Calibri" w:hAnsi="Times New Roman" w:cs="Times New Roman"/>
          <w:sz w:val="24"/>
          <w:szCs w:val="24"/>
        </w:rPr>
        <w:t>Технологические процессы обслуживания бытовых машин и приборов</w:t>
      </w:r>
      <w:r w:rsidR="004A369A" w:rsidRPr="004A369A">
        <w:rPr>
          <w:rFonts w:ascii="Times New Roman" w:eastAsia="Calibri" w:hAnsi="Times New Roman" w:cs="Times New Roman"/>
        </w:rPr>
        <w:t>»</w:t>
      </w:r>
      <w:r w:rsidR="004A369A" w:rsidRPr="004A369A">
        <w:rPr>
          <w:rFonts w:ascii="Times New Roman" w:eastAsia="Calibri" w:hAnsi="Times New Roman" w:cs="Times New Roman"/>
          <w:sz w:val="24"/>
          <w:szCs w:val="24"/>
          <w:lang w:eastAsia="ru-RU"/>
        </w:rPr>
        <w:t>:</w:t>
      </w:r>
      <w:ins w:id="140" w:author="Uvarovohk" w:date="2022-12-22T10:18:00Z">
        <w:r w:rsidR="004A369A" w:rsidRPr="004A369A">
          <w:rPr>
            <w:rFonts w:ascii="Times New Roman" w:eastAsia="Calibri" w:hAnsi="Times New Roman" w:cs="Times New Roman"/>
            <w:sz w:val="24"/>
            <w:szCs w:val="24"/>
          </w:rPr>
          <w:t xml:space="preserve"> </w:t>
        </w:r>
      </w:ins>
      <w:r w:rsidR="004A369A" w:rsidRPr="004A369A">
        <w:rPr>
          <w:rFonts w:ascii="Times New Roman" w:eastAsia="Calibri" w:hAnsi="Times New Roman" w:cs="Times New Roman"/>
          <w:color w:val="000000"/>
          <w:sz w:val="24"/>
          <w:szCs w:val="24"/>
          <w:shd w:val="clear" w:color="auto" w:fill="FFFFFF"/>
        </w:rPr>
        <w:t>овладение соответствующими профессиональными компетенциями в области</w:t>
      </w:r>
      <w:r w:rsidR="004A369A" w:rsidRPr="004A369A">
        <w:rPr>
          <w:rFonts w:ascii="Times New Roman" w:eastAsia="Calibri" w:hAnsi="Times New Roman" w:cs="Times New Roman"/>
          <w:sz w:val="24"/>
          <w:szCs w:val="24"/>
        </w:rPr>
        <w:t xml:space="preserve"> </w:t>
      </w:r>
      <w:ins w:id="141" w:author="Uvarovohk" w:date="2022-12-22T10:18:00Z">
        <w:r w:rsidR="004A369A" w:rsidRPr="004A369A">
          <w:rPr>
            <w:rFonts w:ascii="Times New Roman" w:eastAsia="Calibri" w:hAnsi="Times New Roman" w:cs="Times New Roman"/>
            <w:sz w:val="24"/>
            <w:szCs w:val="24"/>
          </w:rPr>
          <w:t>обслуживания бытовых машин и приборов</w:t>
        </w:r>
      </w:ins>
      <w:del w:id="142" w:author="Uvarovohk" w:date="2022-12-22T10:18:00Z">
        <w:r w:rsidR="004A369A" w:rsidRPr="004A369A" w:rsidDel="00A10F4A">
          <w:rPr>
            <w:rFonts w:ascii="Times New Roman" w:eastAsia="Calibri" w:hAnsi="Times New Roman" w:cs="Times New Roman"/>
            <w:sz w:val="24"/>
            <w:szCs w:val="24"/>
          </w:rPr>
          <w:delText>Выполнение технологических процессов на объекте капитального строительства</w:delText>
        </w:r>
      </w:del>
      <w:r w:rsidR="004A369A" w:rsidRPr="004A369A">
        <w:rPr>
          <w:rFonts w:ascii="Times New Roman" w:eastAsia="Calibri" w:hAnsi="Times New Roman" w:cs="Times New Roman"/>
          <w:sz w:val="24"/>
          <w:szCs w:val="24"/>
        </w:rPr>
        <w:t>.</w:t>
      </w:r>
    </w:p>
    <w:p w14:paraId="61B0957E" w14:textId="31FB453C" w:rsidR="004A369A" w:rsidRPr="004A369A" w:rsidRDefault="004A369A" w:rsidP="004A369A">
      <w:pPr>
        <w:ind w:firstLine="708"/>
        <w:jc w:val="both"/>
        <w:rPr>
          <w:rFonts w:ascii="Calibri" w:eastAsia="Calibri" w:hAnsi="Calibri" w:cs="Times New Roman"/>
        </w:rPr>
      </w:pPr>
      <w:r w:rsidRPr="004A369A">
        <w:rPr>
          <w:rFonts w:ascii="Times New Roman" w:eastAsia="Calibri" w:hAnsi="Times New Roman" w:cs="Times New Roman"/>
          <w:sz w:val="24"/>
          <w:szCs w:val="24"/>
        </w:rPr>
        <w:t>Дисциплина «ОП.1</w:t>
      </w:r>
      <w:r w:rsidR="00EE2E2E">
        <w:rPr>
          <w:rFonts w:ascii="Times New Roman" w:eastAsia="Calibri" w:hAnsi="Times New Roman" w:cs="Times New Roman"/>
          <w:sz w:val="24"/>
          <w:szCs w:val="24"/>
        </w:rPr>
        <w:t>8</w:t>
      </w:r>
      <w:r w:rsidRPr="004A369A">
        <w:rPr>
          <w:rFonts w:ascii="Calibri" w:eastAsia="Calibri" w:hAnsi="Calibri" w:cs="Times New Roman"/>
        </w:rPr>
        <w:t xml:space="preserve"> </w:t>
      </w:r>
      <w:r w:rsidRPr="004A369A">
        <w:rPr>
          <w:rFonts w:ascii="Times New Roman" w:eastAsia="Calibri" w:hAnsi="Times New Roman" w:cs="Times New Roman"/>
          <w:sz w:val="24"/>
          <w:szCs w:val="24"/>
        </w:rPr>
        <w:t>Технологические процессы обслуживания бытовых машин и приборов» включена в вариативную часть общепрофессионального цикла образовательной программы для приобретения компетенций по выполнению трудовых функций, заложенных в должностные обязанности техника на предприятии: выполнения работ по техническому обслуживанию и ремонту бытовой техники, диагностики и контроля технического состояния бытовой техники и др. по запросу АО «Тамбовская сетевая компания» Уваровский филиал</w:t>
      </w:r>
      <w:r w:rsidRPr="004A369A">
        <w:rPr>
          <w:rFonts w:ascii="Calibri" w:eastAsia="Calibri" w:hAnsi="Calibri" w:cs="Times New Roman"/>
        </w:rPr>
        <w:t>.</w:t>
      </w:r>
    </w:p>
    <w:p w14:paraId="4E63F470" w14:textId="77777777" w:rsidR="004A369A" w:rsidRPr="004A369A" w:rsidRDefault="004A369A" w:rsidP="004A369A">
      <w:pPr>
        <w:ind w:firstLine="708"/>
        <w:jc w:val="both"/>
        <w:rPr>
          <w:ins w:id="143" w:author="Uvarovohk" w:date="2022-12-19T15:29:00Z"/>
          <w:rFonts w:ascii="Times New Roman" w:eastAsia="Calibri" w:hAnsi="Times New Roman" w:cs="Times New Roman"/>
          <w:sz w:val="24"/>
          <w:szCs w:val="24"/>
        </w:rPr>
      </w:pPr>
    </w:p>
    <w:p w14:paraId="6BA55B94" w14:textId="77777777" w:rsidR="004A369A" w:rsidRPr="004A369A" w:rsidRDefault="004A369A" w:rsidP="004A369A">
      <w:pPr>
        <w:spacing w:after="120" w:line="276" w:lineRule="auto"/>
        <w:ind w:firstLine="709"/>
        <w:outlineLvl w:val="1"/>
        <w:rPr>
          <w:rFonts w:ascii="Times New Roman" w:eastAsia="Calibri" w:hAnsi="Times New Roman" w:cs="Times New Roman"/>
          <w:b/>
          <w:bCs/>
          <w:sz w:val="24"/>
          <w:szCs w:val="24"/>
          <w:lang w:eastAsia="ru-RU"/>
        </w:rPr>
      </w:pPr>
      <w:r w:rsidRPr="004A369A">
        <w:rPr>
          <w:rFonts w:ascii="Times New Roman" w:eastAsia="Calibri" w:hAnsi="Times New Roman" w:cs="Times New Roman"/>
          <w:b/>
          <w:bCs/>
          <w:sz w:val="24"/>
          <w:szCs w:val="24"/>
          <w:lang w:eastAsia="ru-RU"/>
        </w:rPr>
        <w:t>1.2. Планируемые результаты освоения дисциплины</w:t>
      </w:r>
    </w:p>
    <w:p w14:paraId="41B73660" w14:textId="77777777" w:rsidR="004A369A" w:rsidRPr="004A369A" w:rsidRDefault="004A369A" w:rsidP="004A369A">
      <w:pPr>
        <w:ind w:firstLine="709"/>
        <w:jc w:val="both"/>
        <w:rPr>
          <w:rFonts w:ascii="Times New Roman" w:eastAsia="Calibri" w:hAnsi="Times New Roman" w:cs="Times New Roman"/>
          <w:sz w:val="24"/>
          <w:szCs w:val="24"/>
          <w:lang w:eastAsia="ru-RU"/>
        </w:rPr>
      </w:pPr>
      <w:r w:rsidRPr="004A369A">
        <w:rPr>
          <w:rFonts w:ascii="Times New Roman" w:eastAsia="Calibri" w:hAnsi="Times New Roman" w:cs="Times New Roman"/>
          <w:sz w:val="24"/>
          <w:szCs w:val="24"/>
          <w:lang w:eastAsia="ru-RU"/>
        </w:rPr>
        <w:t xml:space="preserve">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w:t>
      </w:r>
    </w:p>
    <w:p w14:paraId="2CADD339" w14:textId="77777777" w:rsidR="004A369A" w:rsidRPr="004A369A" w:rsidRDefault="004A369A" w:rsidP="004A369A">
      <w:pPr>
        <w:spacing w:after="120"/>
        <w:ind w:firstLine="709"/>
        <w:rPr>
          <w:rFonts w:ascii="Times New Roman" w:eastAsia="Calibri" w:hAnsi="Times New Roman" w:cs="Times New Roman"/>
          <w:bCs/>
          <w:sz w:val="24"/>
          <w:szCs w:val="24"/>
        </w:rPr>
      </w:pPr>
      <w:r w:rsidRPr="004A369A">
        <w:rPr>
          <w:rFonts w:ascii="Times New Roman" w:eastAsia="Calibri"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46"/>
        <w:gridCol w:w="2931"/>
        <w:gridCol w:w="2632"/>
        <w:gridCol w:w="2919"/>
      </w:tblGrid>
      <w:tr w:rsidR="004A369A" w:rsidRPr="004A369A" w14:paraId="2B7A04AC" w14:textId="77777777" w:rsidTr="00AD5821">
        <w:tc>
          <w:tcPr>
            <w:tcW w:w="1146" w:type="dxa"/>
          </w:tcPr>
          <w:p w14:paraId="238CFD16" w14:textId="77777777" w:rsidR="004A369A" w:rsidRPr="004A369A" w:rsidRDefault="004A369A" w:rsidP="004A369A">
            <w:pPr>
              <w:rPr>
                <w:rFonts w:ascii="Times New Roman" w:eastAsia="Calibri" w:hAnsi="Times New Roman" w:cs="Times New Roman"/>
                <w:b/>
              </w:rPr>
            </w:pPr>
            <w:r w:rsidRPr="004A369A">
              <w:rPr>
                <w:rFonts w:ascii="Times New Roman" w:eastAsia="Calibri" w:hAnsi="Times New Roman" w:cs="Times New Roman"/>
                <w:b/>
                <w:i/>
              </w:rPr>
              <w:t xml:space="preserve">Код ОК, </w:t>
            </w:r>
          </w:p>
          <w:p w14:paraId="72D6047D" w14:textId="77777777" w:rsidR="004A369A" w:rsidRPr="004A369A" w:rsidRDefault="004A369A" w:rsidP="004A369A">
            <w:pPr>
              <w:rPr>
                <w:rFonts w:ascii="Times New Roman" w:eastAsia="Calibri" w:hAnsi="Times New Roman" w:cs="Times New Roman"/>
                <w:b/>
                <w:i/>
              </w:rPr>
            </w:pPr>
            <w:r w:rsidRPr="004A369A">
              <w:rPr>
                <w:rFonts w:ascii="Times New Roman" w:eastAsia="Calibri" w:hAnsi="Times New Roman" w:cs="Times New Roman"/>
                <w:b/>
                <w:i/>
              </w:rPr>
              <w:t xml:space="preserve">ПК </w:t>
            </w:r>
          </w:p>
        </w:tc>
        <w:tc>
          <w:tcPr>
            <w:tcW w:w="2931" w:type="dxa"/>
          </w:tcPr>
          <w:p w14:paraId="177724E7" w14:textId="77777777" w:rsidR="004A369A" w:rsidRPr="004A369A" w:rsidRDefault="004A369A" w:rsidP="004A369A">
            <w:pPr>
              <w:jc w:val="center"/>
              <w:rPr>
                <w:rFonts w:ascii="Times New Roman" w:eastAsia="Calibri" w:hAnsi="Times New Roman" w:cs="Times New Roman"/>
                <w:b/>
              </w:rPr>
            </w:pPr>
            <w:r w:rsidRPr="004A369A">
              <w:rPr>
                <w:rFonts w:ascii="Times New Roman" w:eastAsia="Calibri" w:hAnsi="Times New Roman" w:cs="Times New Roman"/>
                <w:b/>
              </w:rPr>
              <w:t>Уметь</w:t>
            </w:r>
          </w:p>
        </w:tc>
        <w:tc>
          <w:tcPr>
            <w:tcW w:w="2632" w:type="dxa"/>
          </w:tcPr>
          <w:p w14:paraId="50CF5E33" w14:textId="77777777" w:rsidR="004A369A" w:rsidRPr="004A369A" w:rsidRDefault="004A369A" w:rsidP="004A369A">
            <w:pPr>
              <w:jc w:val="center"/>
              <w:rPr>
                <w:rFonts w:ascii="Times New Roman" w:eastAsia="Calibri" w:hAnsi="Times New Roman" w:cs="Times New Roman"/>
                <w:b/>
                <w:i/>
              </w:rPr>
            </w:pPr>
            <w:r w:rsidRPr="004A369A">
              <w:rPr>
                <w:rFonts w:ascii="Times New Roman" w:eastAsia="Calibri" w:hAnsi="Times New Roman" w:cs="Times New Roman"/>
                <w:b/>
              </w:rPr>
              <w:t>Знать</w:t>
            </w:r>
          </w:p>
        </w:tc>
        <w:tc>
          <w:tcPr>
            <w:tcW w:w="2919" w:type="dxa"/>
          </w:tcPr>
          <w:p w14:paraId="3E5DB1C7" w14:textId="77777777" w:rsidR="004A369A" w:rsidRPr="004A369A" w:rsidRDefault="004A369A" w:rsidP="004A369A">
            <w:pPr>
              <w:jc w:val="center"/>
              <w:rPr>
                <w:rFonts w:ascii="Times New Roman" w:eastAsia="Calibri" w:hAnsi="Times New Roman" w:cs="Times New Roman"/>
                <w:b/>
                <w:i/>
              </w:rPr>
            </w:pPr>
            <w:r w:rsidRPr="004A369A">
              <w:rPr>
                <w:rFonts w:ascii="Times New Roman" w:eastAsia="Calibri" w:hAnsi="Times New Roman" w:cs="Times New Roman"/>
                <w:b/>
              </w:rPr>
              <w:t xml:space="preserve">Владеть навыками </w:t>
            </w:r>
          </w:p>
        </w:tc>
      </w:tr>
      <w:tr w:rsidR="004A369A" w:rsidRPr="004A369A" w14:paraId="384F495F" w14:textId="77777777" w:rsidTr="00AD5821">
        <w:tc>
          <w:tcPr>
            <w:tcW w:w="1146" w:type="dxa"/>
            <w:vMerge w:val="restart"/>
          </w:tcPr>
          <w:p w14:paraId="03120B1C" w14:textId="77777777" w:rsidR="004A369A" w:rsidRPr="004A369A" w:rsidRDefault="004A369A" w:rsidP="004A369A">
            <w:pPr>
              <w:rPr>
                <w:rFonts w:ascii="Times New Roman" w:eastAsia="Calibri" w:hAnsi="Times New Roman" w:cs="Times New Roman"/>
                <w:bCs/>
              </w:rPr>
            </w:pPr>
            <w:r w:rsidRPr="004A369A">
              <w:rPr>
                <w:rFonts w:ascii="Times New Roman" w:eastAsia="Calibri" w:hAnsi="Times New Roman" w:cs="Times New Roman"/>
                <w:bCs/>
              </w:rPr>
              <w:t>ОК.01</w:t>
            </w:r>
          </w:p>
        </w:tc>
        <w:tc>
          <w:tcPr>
            <w:tcW w:w="2931" w:type="dxa"/>
          </w:tcPr>
          <w:p w14:paraId="6640F5BB" w14:textId="77777777" w:rsidR="004A369A" w:rsidRPr="004A369A" w:rsidRDefault="004A369A" w:rsidP="004A369A">
            <w:pPr>
              <w:rPr>
                <w:rFonts w:ascii="Times New Roman" w:eastAsia="Calibri" w:hAnsi="Times New Roman" w:cs="Times New Roman"/>
                <w:b/>
              </w:rPr>
            </w:pPr>
            <w:r w:rsidRPr="004A369A">
              <w:rPr>
                <w:rFonts w:ascii="Times New Roman" w:eastAsia="Calibri" w:hAnsi="Times New Roman" w:cs="Times New Roman"/>
              </w:rPr>
              <w:t>распознавать задачу и/или проблему в профессиональном и/или социальном контексте, анализировать и выделять её составные части</w:t>
            </w:r>
          </w:p>
        </w:tc>
        <w:tc>
          <w:tcPr>
            <w:tcW w:w="2632" w:type="dxa"/>
          </w:tcPr>
          <w:p w14:paraId="651FE87E" w14:textId="77777777" w:rsidR="004A369A" w:rsidRPr="004A369A" w:rsidRDefault="004A369A" w:rsidP="004A369A">
            <w:pPr>
              <w:rPr>
                <w:rFonts w:ascii="Times New Roman" w:eastAsia="Calibri" w:hAnsi="Times New Roman" w:cs="Times New Roman"/>
              </w:rPr>
            </w:pPr>
            <w:r w:rsidRPr="004A369A">
              <w:rPr>
                <w:rFonts w:ascii="Times New Roman" w:eastAsia="Calibri" w:hAnsi="Times New Roman" w:cs="Times New Roman"/>
              </w:rPr>
              <w:t xml:space="preserve">актуальный профессиональный и социальный контекст, в котором приходится работать и жить </w:t>
            </w:r>
          </w:p>
        </w:tc>
        <w:tc>
          <w:tcPr>
            <w:tcW w:w="2919" w:type="dxa"/>
          </w:tcPr>
          <w:p w14:paraId="14270749" w14:textId="77777777" w:rsidR="004A369A" w:rsidRPr="004A369A" w:rsidRDefault="004A369A" w:rsidP="004A369A">
            <w:pPr>
              <w:jc w:val="center"/>
              <w:rPr>
                <w:rFonts w:ascii="Times New Roman" w:eastAsia="Calibri" w:hAnsi="Times New Roman" w:cs="Times New Roman"/>
                <w:bCs/>
                <w:i/>
              </w:rPr>
            </w:pPr>
            <w:r w:rsidRPr="004A369A">
              <w:rPr>
                <w:rFonts w:ascii="Times New Roman" w:eastAsia="Calibri" w:hAnsi="Times New Roman" w:cs="Times New Roman"/>
                <w:bCs/>
                <w:i/>
              </w:rPr>
              <w:t>-</w:t>
            </w:r>
          </w:p>
        </w:tc>
      </w:tr>
      <w:tr w:rsidR="004A369A" w:rsidRPr="004A369A" w14:paraId="621BBA25" w14:textId="77777777" w:rsidTr="00AD5821">
        <w:tc>
          <w:tcPr>
            <w:tcW w:w="1146" w:type="dxa"/>
            <w:vMerge/>
          </w:tcPr>
          <w:p w14:paraId="54BE90C9" w14:textId="77777777" w:rsidR="004A369A" w:rsidRPr="004A369A" w:rsidRDefault="004A369A" w:rsidP="004A369A">
            <w:pPr>
              <w:rPr>
                <w:rFonts w:ascii="Times New Roman" w:eastAsia="Calibri" w:hAnsi="Times New Roman" w:cs="Times New Roman"/>
                <w:bCs/>
              </w:rPr>
            </w:pPr>
          </w:p>
        </w:tc>
        <w:tc>
          <w:tcPr>
            <w:tcW w:w="2931" w:type="dxa"/>
          </w:tcPr>
          <w:p w14:paraId="2DC54F9B" w14:textId="77777777" w:rsidR="004A369A" w:rsidRPr="004A369A" w:rsidRDefault="004A369A" w:rsidP="004A369A">
            <w:pPr>
              <w:rPr>
                <w:rFonts w:ascii="Times New Roman" w:eastAsia="Calibri" w:hAnsi="Times New Roman" w:cs="Times New Roman"/>
              </w:rPr>
            </w:pPr>
            <w:r w:rsidRPr="004A369A">
              <w:rPr>
                <w:rFonts w:ascii="Times New Roman" w:eastAsia="Calibri" w:hAnsi="Times New Roman" w:cs="Times New Roman"/>
              </w:rPr>
              <w:t>определять этапы решения задачи, составлять план действия, реализовывать составленный план, определять необходимые ресурсы</w:t>
            </w:r>
          </w:p>
        </w:tc>
        <w:tc>
          <w:tcPr>
            <w:tcW w:w="2632" w:type="dxa"/>
          </w:tcPr>
          <w:p w14:paraId="058BA5F5" w14:textId="77777777" w:rsidR="004A369A" w:rsidRPr="004A369A" w:rsidRDefault="004A369A" w:rsidP="004A369A">
            <w:pPr>
              <w:rPr>
                <w:rFonts w:ascii="Times New Roman" w:eastAsia="Calibri" w:hAnsi="Times New Roman" w:cs="Times New Roman"/>
              </w:rPr>
            </w:pPr>
            <w:r w:rsidRPr="004A369A">
              <w:rPr>
                <w:rFonts w:ascii="Times New Roman" w:eastAsia="Calibri" w:hAnsi="Times New Roman" w:cs="Times New Roman"/>
              </w:rPr>
              <w:t>структура плана для решения задач, алгоритмы выполнения работ в профессиональной и смежных областях</w:t>
            </w:r>
          </w:p>
        </w:tc>
        <w:tc>
          <w:tcPr>
            <w:tcW w:w="2919" w:type="dxa"/>
          </w:tcPr>
          <w:p w14:paraId="596A67C4" w14:textId="77777777" w:rsidR="004A369A" w:rsidRPr="004A369A" w:rsidRDefault="004A369A" w:rsidP="004A369A">
            <w:pPr>
              <w:jc w:val="center"/>
              <w:rPr>
                <w:rFonts w:ascii="Times New Roman" w:eastAsia="Calibri" w:hAnsi="Times New Roman" w:cs="Times New Roman"/>
                <w:bCs/>
                <w:i/>
              </w:rPr>
            </w:pPr>
            <w:r w:rsidRPr="004A369A">
              <w:rPr>
                <w:rFonts w:ascii="Times New Roman" w:eastAsia="Calibri" w:hAnsi="Times New Roman" w:cs="Times New Roman"/>
                <w:bCs/>
                <w:i/>
              </w:rPr>
              <w:t>-</w:t>
            </w:r>
          </w:p>
        </w:tc>
      </w:tr>
      <w:tr w:rsidR="004A369A" w:rsidRPr="004A369A" w14:paraId="35BEE076" w14:textId="77777777" w:rsidTr="00AD5821">
        <w:tc>
          <w:tcPr>
            <w:tcW w:w="1146" w:type="dxa"/>
            <w:vMerge/>
          </w:tcPr>
          <w:p w14:paraId="5CC10584" w14:textId="77777777" w:rsidR="004A369A" w:rsidRPr="004A369A" w:rsidRDefault="004A369A" w:rsidP="004A369A">
            <w:pPr>
              <w:rPr>
                <w:rFonts w:ascii="Times New Roman" w:eastAsia="Calibri" w:hAnsi="Times New Roman" w:cs="Times New Roman"/>
                <w:bCs/>
              </w:rPr>
            </w:pPr>
          </w:p>
        </w:tc>
        <w:tc>
          <w:tcPr>
            <w:tcW w:w="2931" w:type="dxa"/>
          </w:tcPr>
          <w:p w14:paraId="73FD7E41" w14:textId="77777777" w:rsidR="004A369A" w:rsidRPr="004A369A" w:rsidRDefault="004A369A" w:rsidP="004A369A">
            <w:pPr>
              <w:rPr>
                <w:rFonts w:ascii="Times New Roman" w:eastAsia="Calibri" w:hAnsi="Times New Roman" w:cs="Times New Roman"/>
              </w:rPr>
            </w:pPr>
            <w:r w:rsidRPr="004A369A">
              <w:rPr>
                <w:rFonts w:ascii="Times New Roman" w:eastAsia="Calibri" w:hAnsi="Times New Roman" w:cs="Times New Roman"/>
              </w:rPr>
              <w:t>выявлять и эффективно искать информацию, необходимую для решения задачи и/или проблемы</w:t>
            </w:r>
          </w:p>
        </w:tc>
        <w:tc>
          <w:tcPr>
            <w:tcW w:w="2632" w:type="dxa"/>
          </w:tcPr>
          <w:p w14:paraId="5EE173A1" w14:textId="77777777" w:rsidR="004A369A" w:rsidRPr="004A369A" w:rsidRDefault="004A369A" w:rsidP="004A369A">
            <w:pPr>
              <w:rPr>
                <w:rFonts w:ascii="Times New Roman" w:eastAsia="Calibri" w:hAnsi="Times New Roman" w:cs="Times New Roman"/>
                <w:b/>
              </w:rPr>
            </w:pPr>
            <w:r w:rsidRPr="004A369A">
              <w:rPr>
                <w:rFonts w:ascii="Times New Roman" w:eastAsia="Calibri" w:hAnsi="Times New Roman" w:cs="Times New Roman"/>
              </w:rPr>
              <w:t>основные источники информации и ресурсы для решения задач и/или проблем в профессиональном и/или социальном контексте</w:t>
            </w:r>
          </w:p>
        </w:tc>
        <w:tc>
          <w:tcPr>
            <w:tcW w:w="2919" w:type="dxa"/>
          </w:tcPr>
          <w:p w14:paraId="0A1DD69C" w14:textId="77777777" w:rsidR="004A369A" w:rsidRPr="004A369A" w:rsidRDefault="004A369A" w:rsidP="004A369A">
            <w:pPr>
              <w:jc w:val="center"/>
              <w:rPr>
                <w:rFonts w:ascii="Times New Roman" w:eastAsia="Calibri" w:hAnsi="Times New Roman" w:cs="Times New Roman"/>
                <w:bCs/>
                <w:i/>
              </w:rPr>
            </w:pPr>
            <w:r w:rsidRPr="004A369A">
              <w:rPr>
                <w:rFonts w:ascii="Times New Roman" w:eastAsia="Calibri" w:hAnsi="Times New Roman" w:cs="Times New Roman"/>
                <w:bCs/>
                <w:i/>
              </w:rPr>
              <w:t>-</w:t>
            </w:r>
          </w:p>
        </w:tc>
      </w:tr>
      <w:tr w:rsidR="004A369A" w:rsidRPr="004A369A" w14:paraId="41785551" w14:textId="77777777" w:rsidTr="00AD5821">
        <w:tc>
          <w:tcPr>
            <w:tcW w:w="1146" w:type="dxa"/>
            <w:vMerge/>
          </w:tcPr>
          <w:p w14:paraId="76B5D4C6" w14:textId="77777777" w:rsidR="004A369A" w:rsidRPr="004A369A" w:rsidRDefault="004A369A" w:rsidP="004A369A">
            <w:pPr>
              <w:rPr>
                <w:rFonts w:ascii="Times New Roman" w:eastAsia="Calibri" w:hAnsi="Times New Roman" w:cs="Times New Roman"/>
                <w:bCs/>
              </w:rPr>
            </w:pPr>
          </w:p>
        </w:tc>
        <w:tc>
          <w:tcPr>
            <w:tcW w:w="2931" w:type="dxa"/>
          </w:tcPr>
          <w:p w14:paraId="38B09BD4" w14:textId="77777777" w:rsidR="004A369A" w:rsidRPr="004A369A" w:rsidRDefault="004A369A" w:rsidP="004A369A">
            <w:pPr>
              <w:rPr>
                <w:rFonts w:ascii="Times New Roman" w:eastAsia="Calibri" w:hAnsi="Times New Roman" w:cs="Times New Roman"/>
              </w:rPr>
            </w:pPr>
            <w:r w:rsidRPr="004A369A">
              <w:rPr>
                <w:rFonts w:ascii="Times New Roman" w:eastAsia="Calibri" w:hAnsi="Times New Roman" w:cs="Times New Roman"/>
              </w:rPr>
              <w:t>владеть актуальными методами работы в профессиональной и смежных сферах</w:t>
            </w:r>
          </w:p>
        </w:tc>
        <w:tc>
          <w:tcPr>
            <w:tcW w:w="2632" w:type="dxa"/>
          </w:tcPr>
          <w:p w14:paraId="6A56DD12" w14:textId="77777777" w:rsidR="004A369A" w:rsidRPr="004A369A" w:rsidRDefault="004A369A" w:rsidP="004A369A">
            <w:pPr>
              <w:rPr>
                <w:rFonts w:ascii="Times New Roman" w:eastAsia="Calibri" w:hAnsi="Times New Roman" w:cs="Times New Roman"/>
              </w:rPr>
            </w:pPr>
            <w:r w:rsidRPr="004A369A">
              <w:rPr>
                <w:rFonts w:ascii="Times New Roman" w:eastAsia="Calibri" w:hAnsi="Times New Roman" w:cs="Times New Roman"/>
              </w:rPr>
              <w:t>методы работы в профессиональной и смежных сферах</w:t>
            </w:r>
          </w:p>
        </w:tc>
        <w:tc>
          <w:tcPr>
            <w:tcW w:w="2919" w:type="dxa"/>
          </w:tcPr>
          <w:p w14:paraId="216BD934" w14:textId="77777777" w:rsidR="004A369A" w:rsidRPr="004A369A" w:rsidRDefault="004A369A" w:rsidP="004A369A">
            <w:pPr>
              <w:jc w:val="center"/>
              <w:rPr>
                <w:rFonts w:ascii="Times New Roman" w:eastAsia="Calibri" w:hAnsi="Times New Roman" w:cs="Times New Roman"/>
                <w:bCs/>
                <w:i/>
              </w:rPr>
            </w:pPr>
            <w:r w:rsidRPr="004A369A">
              <w:rPr>
                <w:rFonts w:ascii="Times New Roman" w:eastAsia="Calibri" w:hAnsi="Times New Roman" w:cs="Times New Roman"/>
                <w:bCs/>
                <w:i/>
              </w:rPr>
              <w:t>-</w:t>
            </w:r>
          </w:p>
        </w:tc>
      </w:tr>
      <w:tr w:rsidR="004A369A" w:rsidRPr="004A369A" w14:paraId="3940F699" w14:textId="77777777" w:rsidTr="00AD5821">
        <w:tc>
          <w:tcPr>
            <w:tcW w:w="1146" w:type="dxa"/>
            <w:vMerge/>
          </w:tcPr>
          <w:p w14:paraId="406DCB75" w14:textId="77777777" w:rsidR="004A369A" w:rsidRPr="004A369A" w:rsidRDefault="004A369A" w:rsidP="004A369A">
            <w:pPr>
              <w:rPr>
                <w:rFonts w:ascii="Times New Roman" w:eastAsia="Calibri" w:hAnsi="Times New Roman" w:cs="Times New Roman"/>
                <w:bCs/>
              </w:rPr>
            </w:pPr>
          </w:p>
        </w:tc>
        <w:tc>
          <w:tcPr>
            <w:tcW w:w="2931" w:type="dxa"/>
          </w:tcPr>
          <w:p w14:paraId="4F2328D6" w14:textId="77777777" w:rsidR="004A369A" w:rsidRPr="004A369A" w:rsidRDefault="004A369A" w:rsidP="004A369A">
            <w:pPr>
              <w:rPr>
                <w:rFonts w:ascii="Times New Roman" w:eastAsia="Calibri" w:hAnsi="Times New Roman" w:cs="Times New Roman"/>
              </w:rPr>
            </w:pPr>
            <w:r w:rsidRPr="004A369A">
              <w:rPr>
                <w:rFonts w:ascii="Times New Roman" w:eastAsia="Calibri" w:hAnsi="Times New Roman" w:cs="Times New Roman"/>
              </w:rPr>
              <w:t>оценивать результат и последствия своих действий (самостоятельно или с помощью наставника)</w:t>
            </w:r>
          </w:p>
        </w:tc>
        <w:tc>
          <w:tcPr>
            <w:tcW w:w="2632" w:type="dxa"/>
          </w:tcPr>
          <w:p w14:paraId="12E271B6" w14:textId="77777777" w:rsidR="004A369A" w:rsidRPr="004A369A" w:rsidRDefault="004A369A" w:rsidP="004A369A">
            <w:pPr>
              <w:rPr>
                <w:rFonts w:ascii="Times New Roman" w:eastAsia="Calibri" w:hAnsi="Times New Roman" w:cs="Times New Roman"/>
              </w:rPr>
            </w:pPr>
            <w:r w:rsidRPr="004A369A">
              <w:rPr>
                <w:rFonts w:ascii="Times New Roman" w:eastAsia="Calibri" w:hAnsi="Times New Roman" w:cs="Times New Roman"/>
              </w:rPr>
              <w:t>порядок оценки результатов решения задач профессиональной деятельности</w:t>
            </w:r>
          </w:p>
        </w:tc>
        <w:tc>
          <w:tcPr>
            <w:tcW w:w="2919" w:type="dxa"/>
          </w:tcPr>
          <w:p w14:paraId="14311009" w14:textId="77777777" w:rsidR="004A369A" w:rsidRPr="004A369A" w:rsidRDefault="004A369A" w:rsidP="004A369A">
            <w:pPr>
              <w:jc w:val="center"/>
              <w:rPr>
                <w:rFonts w:ascii="Times New Roman" w:eastAsia="Calibri" w:hAnsi="Times New Roman" w:cs="Times New Roman"/>
                <w:bCs/>
                <w:i/>
              </w:rPr>
            </w:pPr>
            <w:r w:rsidRPr="004A369A">
              <w:rPr>
                <w:rFonts w:ascii="Times New Roman" w:eastAsia="Calibri" w:hAnsi="Times New Roman" w:cs="Times New Roman"/>
                <w:bCs/>
                <w:i/>
              </w:rPr>
              <w:t>-</w:t>
            </w:r>
          </w:p>
        </w:tc>
      </w:tr>
      <w:tr w:rsidR="004A369A" w:rsidRPr="004A369A" w14:paraId="1B26C08E" w14:textId="77777777" w:rsidTr="00AD5821">
        <w:trPr>
          <w:trHeight w:val="327"/>
        </w:trPr>
        <w:tc>
          <w:tcPr>
            <w:tcW w:w="1146" w:type="dxa"/>
            <w:vMerge w:val="restart"/>
          </w:tcPr>
          <w:p w14:paraId="0C411072" w14:textId="77777777" w:rsidR="004A369A" w:rsidRPr="004A369A" w:rsidRDefault="004A369A" w:rsidP="004A369A">
            <w:pPr>
              <w:rPr>
                <w:rFonts w:ascii="Times New Roman" w:eastAsia="Calibri" w:hAnsi="Times New Roman" w:cs="Times New Roman"/>
                <w:bCs/>
              </w:rPr>
            </w:pPr>
            <w:r w:rsidRPr="004A369A">
              <w:rPr>
                <w:rFonts w:ascii="Times New Roman" w:eastAsia="Calibri" w:hAnsi="Times New Roman" w:cs="Times New Roman"/>
                <w:bCs/>
              </w:rPr>
              <w:t>ОК.05</w:t>
            </w:r>
          </w:p>
        </w:tc>
        <w:tc>
          <w:tcPr>
            <w:tcW w:w="2931" w:type="dxa"/>
          </w:tcPr>
          <w:p w14:paraId="3720961E" w14:textId="77777777" w:rsidR="004A369A" w:rsidRPr="004A369A" w:rsidRDefault="004A369A" w:rsidP="004A369A">
            <w:pPr>
              <w:rPr>
                <w:rFonts w:ascii="Times New Roman" w:eastAsia="Calibri" w:hAnsi="Times New Roman" w:cs="Times New Roman"/>
                <w:b/>
              </w:rPr>
            </w:pPr>
            <w:r w:rsidRPr="004A369A">
              <w:rPr>
                <w:rFonts w:ascii="Times New Roman" w:eastAsia="Calibri" w:hAnsi="Times New Roman" w:cs="Times New Roman"/>
              </w:rPr>
              <w:t>грамотно излагать свои мысли и оформлять документы по профессиональной тематике на государственном языке</w:t>
            </w:r>
          </w:p>
        </w:tc>
        <w:tc>
          <w:tcPr>
            <w:tcW w:w="2632" w:type="dxa"/>
          </w:tcPr>
          <w:p w14:paraId="782BD948" w14:textId="77777777" w:rsidR="004A369A" w:rsidRPr="004A369A" w:rsidRDefault="004A369A" w:rsidP="004A369A">
            <w:pPr>
              <w:rPr>
                <w:rFonts w:ascii="Times New Roman" w:eastAsia="Calibri" w:hAnsi="Times New Roman" w:cs="Times New Roman"/>
              </w:rPr>
            </w:pPr>
            <w:r w:rsidRPr="004A369A">
              <w:rPr>
                <w:rFonts w:ascii="Times New Roman" w:eastAsia="Calibri" w:hAnsi="Times New Roman" w:cs="Times New Roman"/>
              </w:rPr>
              <w:t xml:space="preserve">правила оформления документов </w:t>
            </w:r>
          </w:p>
        </w:tc>
        <w:tc>
          <w:tcPr>
            <w:tcW w:w="2919" w:type="dxa"/>
          </w:tcPr>
          <w:p w14:paraId="453B9DEF" w14:textId="77777777" w:rsidR="004A369A" w:rsidRPr="004A369A" w:rsidRDefault="004A369A" w:rsidP="004A369A">
            <w:pPr>
              <w:jc w:val="center"/>
              <w:rPr>
                <w:rFonts w:ascii="Times New Roman" w:eastAsia="Calibri" w:hAnsi="Times New Roman" w:cs="Times New Roman"/>
                <w:bCs/>
                <w:i/>
              </w:rPr>
            </w:pPr>
            <w:r w:rsidRPr="004A369A">
              <w:rPr>
                <w:rFonts w:ascii="Times New Roman" w:eastAsia="Calibri" w:hAnsi="Times New Roman" w:cs="Times New Roman"/>
                <w:bCs/>
                <w:i/>
              </w:rPr>
              <w:t>-</w:t>
            </w:r>
          </w:p>
        </w:tc>
      </w:tr>
      <w:tr w:rsidR="004A369A" w:rsidRPr="004A369A" w14:paraId="5862154B" w14:textId="77777777" w:rsidTr="00AD5821">
        <w:trPr>
          <w:trHeight w:val="327"/>
        </w:trPr>
        <w:tc>
          <w:tcPr>
            <w:tcW w:w="1146" w:type="dxa"/>
            <w:vMerge/>
          </w:tcPr>
          <w:p w14:paraId="38B5BC30" w14:textId="77777777" w:rsidR="004A369A" w:rsidRPr="004A369A" w:rsidRDefault="004A369A" w:rsidP="004A369A">
            <w:pPr>
              <w:rPr>
                <w:rFonts w:ascii="Times New Roman" w:eastAsia="Calibri" w:hAnsi="Times New Roman" w:cs="Times New Roman"/>
                <w:bCs/>
              </w:rPr>
            </w:pPr>
          </w:p>
        </w:tc>
        <w:tc>
          <w:tcPr>
            <w:tcW w:w="2931" w:type="dxa"/>
          </w:tcPr>
          <w:p w14:paraId="2F01448C" w14:textId="77777777" w:rsidR="004A369A" w:rsidRPr="004A369A" w:rsidRDefault="004A369A" w:rsidP="004A369A">
            <w:pPr>
              <w:rPr>
                <w:rFonts w:ascii="Times New Roman" w:eastAsia="Calibri" w:hAnsi="Times New Roman" w:cs="Times New Roman"/>
              </w:rPr>
            </w:pPr>
            <w:r w:rsidRPr="004A369A">
              <w:rPr>
                <w:rFonts w:ascii="Times New Roman" w:eastAsia="Calibri" w:hAnsi="Times New Roman" w:cs="Times New Roman"/>
              </w:rPr>
              <w:t>проявлять толерантность в рабочем коллективе</w:t>
            </w:r>
          </w:p>
        </w:tc>
        <w:tc>
          <w:tcPr>
            <w:tcW w:w="2632" w:type="dxa"/>
          </w:tcPr>
          <w:p w14:paraId="5EAF70CB" w14:textId="77777777" w:rsidR="004A369A" w:rsidRPr="004A369A" w:rsidRDefault="004A369A" w:rsidP="004A369A">
            <w:pPr>
              <w:rPr>
                <w:rFonts w:ascii="Times New Roman" w:eastAsia="Calibri" w:hAnsi="Times New Roman" w:cs="Times New Roman"/>
                <w:b/>
              </w:rPr>
            </w:pPr>
            <w:r w:rsidRPr="004A369A">
              <w:rPr>
                <w:rFonts w:ascii="Times New Roman" w:eastAsia="Calibri" w:hAnsi="Times New Roman" w:cs="Times New Roman"/>
              </w:rPr>
              <w:t>правила построения устных сообщений</w:t>
            </w:r>
          </w:p>
        </w:tc>
        <w:tc>
          <w:tcPr>
            <w:tcW w:w="2919" w:type="dxa"/>
          </w:tcPr>
          <w:p w14:paraId="0B8715F5" w14:textId="77777777" w:rsidR="004A369A" w:rsidRPr="004A369A" w:rsidRDefault="004A369A" w:rsidP="004A369A">
            <w:pPr>
              <w:jc w:val="center"/>
              <w:rPr>
                <w:rFonts w:ascii="Times New Roman" w:eastAsia="Calibri" w:hAnsi="Times New Roman" w:cs="Times New Roman"/>
                <w:bCs/>
                <w:i/>
              </w:rPr>
            </w:pPr>
            <w:r w:rsidRPr="004A369A">
              <w:rPr>
                <w:rFonts w:ascii="Times New Roman" w:eastAsia="Calibri" w:hAnsi="Times New Roman" w:cs="Times New Roman"/>
                <w:bCs/>
                <w:i/>
              </w:rPr>
              <w:t>-</w:t>
            </w:r>
          </w:p>
        </w:tc>
      </w:tr>
      <w:tr w:rsidR="004A369A" w:rsidRPr="004A369A" w14:paraId="457D3D9F" w14:textId="77777777" w:rsidTr="00AD5821">
        <w:trPr>
          <w:trHeight w:val="327"/>
        </w:trPr>
        <w:tc>
          <w:tcPr>
            <w:tcW w:w="1146" w:type="dxa"/>
            <w:vMerge/>
          </w:tcPr>
          <w:p w14:paraId="45D7CE6A" w14:textId="77777777" w:rsidR="004A369A" w:rsidRPr="004A369A" w:rsidRDefault="004A369A" w:rsidP="004A369A">
            <w:pPr>
              <w:rPr>
                <w:rFonts w:ascii="Times New Roman" w:eastAsia="Calibri" w:hAnsi="Times New Roman" w:cs="Times New Roman"/>
                <w:bCs/>
              </w:rPr>
            </w:pPr>
          </w:p>
        </w:tc>
        <w:tc>
          <w:tcPr>
            <w:tcW w:w="2931" w:type="dxa"/>
          </w:tcPr>
          <w:p w14:paraId="03168F21" w14:textId="77777777" w:rsidR="004A369A" w:rsidRPr="004A369A" w:rsidRDefault="004A369A" w:rsidP="004A369A">
            <w:pPr>
              <w:rPr>
                <w:rFonts w:ascii="Times New Roman" w:eastAsia="Calibri" w:hAnsi="Times New Roman" w:cs="Times New Roman"/>
              </w:rPr>
            </w:pPr>
          </w:p>
        </w:tc>
        <w:tc>
          <w:tcPr>
            <w:tcW w:w="2632" w:type="dxa"/>
          </w:tcPr>
          <w:p w14:paraId="137D9791" w14:textId="77777777" w:rsidR="004A369A" w:rsidRPr="004A369A" w:rsidRDefault="004A369A" w:rsidP="004A369A">
            <w:pPr>
              <w:rPr>
                <w:rFonts w:ascii="Times New Roman" w:eastAsia="Calibri" w:hAnsi="Times New Roman" w:cs="Times New Roman"/>
              </w:rPr>
            </w:pPr>
            <w:r w:rsidRPr="004A369A">
              <w:rPr>
                <w:rFonts w:ascii="Times New Roman" w:eastAsia="Calibri" w:hAnsi="Times New Roman" w:cs="Times New Roman"/>
              </w:rPr>
              <w:t>особенности социального и культурного контекста</w:t>
            </w:r>
          </w:p>
        </w:tc>
        <w:tc>
          <w:tcPr>
            <w:tcW w:w="2919" w:type="dxa"/>
          </w:tcPr>
          <w:p w14:paraId="542C6075" w14:textId="77777777" w:rsidR="004A369A" w:rsidRPr="004A369A" w:rsidRDefault="004A369A" w:rsidP="004A369A">
            <w:pPr>
              <w:jc w:val="center"/>
              <w:rPr>
                <w:rFonts w:ascii="Times New Roman" w:eastAsia="Calibri" w:hAnsi="Times New Roman" w:cs="Times New Roman"/>
                <w:bCs/>
                <w:i/>
              </w:rPr>
            </w:pPr>
            <w:r w:rsidRPr="004A369A">
              <w:rPr>
                <w:rFonts w:ascii="Times New Roman" w:eastAsia="Calibri" w:hAnsi="Times New Roman" w:cs="Times New Roman"/>
                <w:bCs/>
                <w:i/>
              </w:rPr>
              <w:t>-</w:t>
            </w:r>
          </w:p>
        </w:tc>
      </w:tr>
      <w:tr w:rsidR="004A369A" w:rsidRPr="004A369A" w14:paraId="2A403D05" w14:textId="77777777" w:rsidTr="00AD5821">
        <w:trPr>
          <w:trHeight w:val="327"/>
        </w:trPr>
        <w:tc>
          <w:tcPr>
            <w:tcW w:w="1146" w:type="dxa"/>
            <w:vMerge w:val="restart"/>
          </w:tcPr>
          <w:p w14:paraId="70B1E3C9" w14:textId="77777777" w:rsidR="004A369A" w:rsidRPr="004A369A" w:rsidRDefault="004A369A" w:rsidP="004A369A">
            <w:pPr>
              <w:rPr>
                <w:rFonts w:ascii="Times New Roman" w:eastAsia="Calibri" w:hAnsi="Times New Roman" w:cs="Times New Roman"/>
                <w:bCs/>
              </w:rPr>
            </w:pPr>
            <w:r w:rsidRPr="004A369A">
              <w:rPr>
                <w:rFonts w:ascii="Times New Roman" w:eastAsia="Calibri" w:hAnsi="Times New Roman" w:cs="Times New Roman"/>
                <w:bCs/>
              </w:rPr>
              <w:t>ОК.09</w:t>
            </w:r>
          </w:p>
        </w:tc>
        <w:tc>
          <w:tcPr>
            <w:tcW w:w="2931" w:type="dxa"/>
          </w:tcPr>
          <w:p w14:paraId="737C8CDA" w14:textId="77777777" w:rsidR="004A369A" w:rsidRPr="004A369A" w:rsidRDefault="004A369A" w:rsidP="004A369A">
            <w:pPr>
              <w:rPr>
                <w:rFonts w:ascii="Times New Roman" w:eastAsia="Calibri" w:hAnsi="Times New Roman" w:cs="Times New Roman"/>
                <w:b/>
              </w:rPr>
            </w:pPr>
            <w:r w:rsidRPr="004A369A">
              <w:rPr>
                <w:rFonts w:ascii="Times New Roman" w:eastAsia="Calibri" w:hAnsi="Times New Roman" w:cs="Times New Roman"/>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c>
          <w:tcPr>
            <w:tcW w:w="2632" w:type="dxa"/>
          </w:tcPr>
          <w:p w14:paraId="0C348AB3" w14:textId="77777777" w:rsidR="004A369A" w:rsidRPr="004A369A" w:rsidRDefault="004A369A" w:rsidP="004A369A">
            <w:pPr>
              <w:rPr>
                <w:rFonts w:ascii="Times New Roman" w:eastAsia="Calibri" w:hAnsi="Times New Roman" w:cs="Times New Roman"/>
                <w:b/>
              </w:rPr>
            </w:pPr>
            <w:r w:rsidRPr="004A369A">
              <w:rPr>
                <w:rFonts w:ascii="Times New Roman" w:eastAsia="Calibri" w:hAnsi="Times New Roman" w:cs="Times New Roman"/>
              </w:rPr>
              <w:t>правила построения простых и сложных предложений на профессиональные темы</w:t>
            </w:r>
          </w:p>
        </w:tc>
        <w:tc>
          <w:tcPr>
            <w:tcW w:w="2919" w:type="dxa"/>
          </w:tcPr>
          <w:p w14:paraId="56B9A01C" w14:textId="77777777" w:rsidR="004A369A" w:rsidRPr="004A369A" w:rsidRDefault="004A369A" w:rsidP="004A369A">
            <w:pPr>
              <w:jc w:val="center"/>
              <w:rPr>
                <w:rFonts w:ascii="Times New Roman" w:eastAsia="Calibri" w:hAnsi="Times New Roman" w:cs="Times New Roman"/>
                <w:bCs/>
                <w:i/>
              </w:rPr>
            </w:pPr>
            <w:r w:rsidRPr="004A369A">
              <w:rPr>
                <w:rFonts w:ascii="Times New Roman" w:eastAsia="Calibri" w:hAnsi="Times New Roman" w:cs="Times New Roman"/>
                <w:bCs/>
                <w:i/>
              </w:rPr>
              <w:t>-</w:t>
            </w:r>
          </w:p>
        </w:tc>
      </w:tr>
      <w:tr w:rsidR="004A369A" w:rsidRPr="004A369A" w14:paraId="7ACE3B8A" w14:textId="77777777" w:rsidTr="00AD5821">
        <w:trPr>
          <w:trHeight w:val="327"/>
        </w:trPr>
        <w:tc>
          <w:tcPr>
            <w:tcW w:w="1146" w:type="dxa"/>
            <w:vMerge/>
          </w:tcPr>
          <w:p w14:paraId="7D71C367" w14:textId="77777777" w:rsidR="004A369A" w:rsidRPr="004A369A" w:rsidRDefault="004A369A" w:rsidP="004A369A">
            <w:pPr>
              <w:rPr>
                <w:rFonts w:ascii="Times New Roman" w:eastAsia="Calibri" w:hAnsi="Times New Roman" w:cs="Times New Roman"/>
                <w:bCs/>
              </w:rPr>
            </w:pPr>
          </w:p>
        </w:tc>
        <w:tc>
          <w:tcPr>
            <w:tcW w:w="2931" w:type="dxa"/>
          </w:tcPr>
          <w:p w14:paraId="1062376A" w14:textId="77777777" w:rsidR="004A369A" w:rsidRPr="004A369A" w:rsidRDefault="004A369A" w:rsidP="004A369A">
            <w:pPr>
              <w:rPr>
                <w:rFonts w:ascii="Times New Roman" w:eastAsia="Calibri" w:hAnsi="Times New Roman" w:cs="Times New Roman"/>
                <w:b/>
              </w:rPr>
            </w:pPr>
            <w:r w:rsidRPr="004A369A">
              <w:rPr>
                <w:rFonts w:ascii="Times New Roman" w:eastAsia="Calibri" w:hAnsi="Times New Roman" w:cs="Times New Roman"/>
              </w:rPr>
              <w:t>участвовать в диалогах на знакомые общие и профессиональные темы</w:t>
            </w:r>
          </w:p>
        </w:tc>
        <w:tc>
          <w:tcPr>
            <w:tcW w:w="2632" w:type="dxa"/>
          </w:tcPr>
          <w:p w14:paraId="22F48DB0" w14:textId="77777777" w:rsidR="004A369A" w:rsidRPr="004A369A" w:rsidRDefault="004A369A" w:rsidP="004A369A">
            <w:pPr>
              <w:rPr>
                <w:rFonts w:ascii="Times New Roman" w:eastAsia="Calibri" w:hAnsi="Times New Roman" w:cs="Times New Roman"/>
                <w:b/>
              </w:rPr>
            </w:pPr>
            <w:r w:rsidRPr="004A369A">
              <w:rPr>
                <w:rFonts w:ascii="Times New Roman" w:eastAsia="Calibri" w:hAnsi="Times New Roman" w:cs="Times New Roman"/>
              </w:rPr>
              <w:t>основные общеупотребительные глаголы (бытовая и профессиональная лексика)</w:t>
            </w:r>
          </w:p>
        </w:tc>
        <w:tc>
          <w:tcPr>
            <w:tcW w:w="2919" w:type="dxa"/>
          </w:tcPr>
          <w:p w14:paraId="1AEC6AE9" w14:textId="77777777" w:rsidR="004A369A" w:rsidRPr="004A369A" w:rsidRDefault="004A369A" w:rsidP="004A369A">
            <w:pPr>
              <w:jc w:val="center"/>
              <w:rPr>
                <w:rFonts w:ascii="Times New Roman" w:eastAsia="Calibri" w:hAnsi="Times New Roman" w:cs="Times New Roman"/>
                <w:bCs/>
                <w:i/>
              </w:rPr>
            </w:pPr>
            <w:r w:rsidRPr="004A369A">
              <w:rPr>
                <w:rFonts w:ascii="Times New Roman" w:eastAsia="Calibri" w:hAnsi="Times New Roman" w:cs="Times New Roman"/>
                <w:bCs/>
                <w:i/>
              </w:rPr>
              <w:t>-</w:t>
            </w:r>
          </w:p>
        </w:tc>
      </w:tr>
      <w:tr w:rsidR="004A369A" w:rsidRPr="004A369A" w14:paraId="240C1D77" w14:textId="77777777" w:rsidTr="00AD5821">
        <w:trPr>
          <w:trHeight w:val="327"/>
        </w:trPr>
        <w:tc>
          <w:tcPr>
            <w:tcW w:w="1146" w:type="dxa"/>
            <w:vMerge/>
          </w:tcPr>
          <w:p w14:paraId="54CF2799" w14:textId="77777777" w:rsidR="004A369A" w:rsidRPr="004A369A" w:rsidRDefault="004A369A" w:rsidP="004A369A">
            <w:pPr>
              <w:rPr>
                <w:rFonts w:ascii="Times New Roman" w:eastAsia="Calibri" w:hAnsi="Times New Roman" w:cs="Times New Roman"/>
                <w:bCs/>
              </w:rPr>
            </w:pPr>
          </w:p>
        </w:tc>
        <w:tc>
          <w:tcPr>
            <w:tcW w:w="2931" w:type="dxa"/>
          </w:tcPr>
          <w:p w14:paraId="2A2F0C33" w14:textId="77777777" w:rsidR="004A369A" w:rsidRPr="004A369A" w:rsidRDefault="004A369A" w:rsidP="004A369A">
            <w:pPr>
              <w:rPr>
                <w:rFonts w:ascii="Times New Roman" w:eastAsia="Calibri" w:hAnsi="Times New Roman" w:cs="Times New Roman"/>
                <w:b/>
              </w:rPr>
            </w:pPr>
            <w:r w:rsidRPr="004A369A">
              <w:rPr>
                <w:rFonts w:ascii="Times New Roman" w:eastAsia="Calibri" w:hAnsi="Times New Roman" w:cs="Times New Roman"/>
              </w:rPr>
              <w:t>строить простые высказывания о себе и о своей профессиональной деятельности</w:t>
            </w:r>
          </w:p>
        </w:tc>
        <w:tc>
          <w:tcPr>
            <w:tcW w:w="2632" w:type="dxa"/>
          </w:tcPr>
          <w:p w14:paraId="69F3BE6A" w14:textId="77777777" w:rsidR="004A369A" w:rsidRPr="004A369A" w:rsidRDefault="004A369A" w:rsidP="004A369A">
            <w:pPr>
              <w:rPr>
                <w:rFonts w:ascii="Times New Roman" w:eastAsia="Calibri" w:hAnsi="Times New Roman" w:cs="Times New Roman"/>
                <w:b/>
              </w:rPr>
            </w:pPr>
            <w:r w:rsidRPr="004A369A">
              <w:rPr>
                <w:rFonts w:ascii="Times New Roman" w:eastAsia="Calibri" w:hAnsi="Times New Roman" w:cs="Times New Roman"/>
              </w:rPr>
              <w:t>лексический минимум, относящийся к описанию предметов, средств и процессов профессиональной деятельности</w:t>
            </w:r>
          </w:p>
        </w:tc>
        <w:tc>
          <w:tcPr>
            <w:tcW w:w="2919" w:type="dxa"/>
          </w:tcPr>
          <w:p w14:paraId="46DCEA0F" w14:textId="77777777" w:rsidR="004A369A" w:rsidRPr="004A369A" w:rsidRDefault="004A369A" w:rsidP="004A369A">
            <w:pPr>
              <w:jc w:val="center"/>
              <w:rPr>
                <w:rFonts w:ascii="Times New Roman" w:eastAsia="Calibri" w:hAnsi="Times New Roman" w:cs="Times New Roman"/>
                <w:bCs/>
                <w:i/>
              </w:rPr>
            </w:pPr>
            <w:r w:rsidRPr="004A369A">
              <w:rPr>
                <w:rFonts w:ascii="Times New Roman" w:eastAsia="Calibri" w:hAnsi="Times New Roman" w:cs="Times New Roman"/>
                <w:bCs/>
                <w:i/>
              </w:rPr>
              <w:t>-</w:t>
            </w:r>
          </w:p>
        </w:tc>
      </w:tr>
      <w:tr w:rsidR="004A369A" w:rsidRPr="004A369A" w14:paraId="0709F896" w14:textId="77777777" w:rsidTr="00AD5821">
        <w:trPr>
          <w:trHeight w:val="327"/>
        </w:trPr>
        <w:tc>
          <w:tcPr>
            <w:tcW w:w="1146" w:type="dxa"/>
            <w:vMerge/>
          </w:tcPr>
          <w:p w14:paraId="7FD313CD" w14:textId="77777777" w:rsidR="004A369A" w:rsidRPr="004A369A" w:rsidRDefault="004A369A" w:rsidP="004A369A">
            <w:pPr>
              <w:rPr>
                <w:rFonts w:ascii="Times New Roman" w:eastAsia="Calibri" w:hAnsi="Times New Roman" w:cs="Times New Roman"/>
                <w:bCs/>
              </w:rPr>
            </w:pPr>
          </w:p>
        </w:tc>
        <w:tc>
          <w:tcPr>
            <w:tcW w:w="2931" w:type="dxa"/>
          </w:tcPr>
          <w:p w14:paraId="5FAB9ACE" w14:textId="77777777" w:rsidR="004A369A" w:rsidRPr="004A369A" w:rsidRDefault="004A369A" w:rsidP="004A369A">
            <w:pPr>
              <w:rPr>
                <w:rFonts w:ascii="Times New Roman" w:eastAsia="Calibri" w:hAnsi="Times New Roman" w:cs="Times New Roman"/>
                <w:b/>
              </w:rPr>
            </w:pPr>
            <w:r w:rsidRPr="004A369A">
              <w:rPr>
                <w:rFonts w:ascii="Times New Roman" w:eastAsia="Calibri" w:hAnsi="Times New Roman" w:cs="Times New Roman"/>
              </w:rPr>
              <w:t>кратко обосновывать и объяснять свои действия (текущие и планируемые)</w:t>
            </w:r>
          </w:p>
        </w:tc>
        <w:tc>
          <w:tcPr>
            <w:tcW w:w="2632" w:type="dxa"/>
          </w:tcPr>
          <w:p w14:paraId="555EAA13" w14:textId="77777777" w:rsidR="004A369A" w:rsidRPr="004A369A" w:rsidRDefault="004A369A" w:rsidP="004A369A">
            <w:pPr>
              <w:rPr>
                <w:rFonts w:ascii="Times New Roman" w:eastAsia="Calibri" w:hAnsi="Times New Roman" w:cs="Times New Roman"/>
                <w:b/>
              </w:rPr>
            </w:pPr>
            <w:r w:rsidRPr="004A369A">
              <w:rPr>
                <w:rFonts w:ascii="Times New Roman" w:eastAsia="Calibri" w:hAnsi="Times New Roman" w:cs="Times New Roman"/>
              </w:rPr>
              <w:t>особенности произношения</w:t>
            </w:r>
          </w:p>
        </w:tc>
        <w:tc>
          <w:tcPr>
            <w:tcW w:w="2919" w:type="dxa"/>
          </w:tcPr>
          <w:p w14:paraId="2BAF818E" w14:textId="77777777" w:rsidR="004A369A" w:rsidRPr="004A369A" w:rsidRDefault="004A369A" w:rsidP="004A369A">
            <w:pPr>
              <w:jc w:val="center"/>
              <w:rPr>
                <w:rFonts w:ascii="Times New Roman" w:eastAsia="Calibri" w:hAnsi="Times New Roman" w:cs="Times New Roman"/>
                <w:bCs/>
                <w:i/>
              </w:rPr>
            </w:pPr>
            <w:r w:rsidRPr="004A369A">
              <w:rPr>
                <w:rFonts w:ascii="Times New Roman" w:eastAsia="Calibri" w:hAnsi="Times New Roman" w:cs="Times New Roman"/>
                <w:bCs/>
                <w:i/>
              </w:rPr>
              <w:t>-</w:t>
            </w:r>
          </w:p>
        </w:tc>
      </w:tr>
      <w:tr w:rsidR="004A369A" w:rsidRPr="004A369A" w14:paraId="44622936" w14:textId="77777777" w:rsidTr="00AD5821">
        <w:trPr>
          <w:trHeight w:val="327"/>
        </w:trPr>
        <w:tc>
          <w:tcPr>
            <w:tcW w:w="1146" w:type="dxa"/>
            <w:vMerge/>
          </w:tcPr>
          <w:p w14:paraId="2492375C" w14:textId="77777777" w:rsidR="004A369A" w:rsidRPr="004A369A" w:rsidRDefault="004A369A" w:rsidP="004A369A">
            <w:pPr>
              <w:rPr>
                <w:rFonts w:ascii="Times New Roman" w:eastAsia="Calibri" w:hAnsi="Times New Roman" w:cs="Times New Roman"/>
                <w:bCs/>
              </w:rPr>
            </w:pPr>
          </w:p>
        </w:tc>
        <w:tc>
          <w:tcPr>
            <w:tcW w:w="2931" w:type="dxa"/>
          </w:tcPr>
          <w:p w14:paraId="186285FD" w14:textId="77777777" w:rsidR="004A369A" w:rsidRPr="004A369A" w:rsidRDefault="004A369A" w:rsidP="004A369A">
            <w:pPr>
              <w:rPr>
                <w:rFonts w:ascii="Times New Roman" w:eastAsia="Calibri" w:hAnsi="Times New Roman" w:cs="Times New Roman"/>
                <w:b/>
              </w:rPr>
            </w:pPr>
            <w:r w:rsidRPr="004A369A">
              <w:rPr>
                <w:rFonts w:ascii="Times New Roman" w:eastAsia="Calibri" w:hAnsi="Times New Roman" w:cs="Times New Roman"/>
              </w:rPr>
              <w:t>писать простые связные сообщения на знакомые или интересующие профессиональные темы</w:t>
            </w:r>
          </w:p>
        </w:tc>
        <w:tc>
          <w:tcPr>
            <w:tcW w:w="2632" w:type="dxa"/>
          </w:tcPr>
          <w:p w14:paraId="16BAEBEB" w14:textId="77777777" w:rsidR="004A369A" w:rsidRPr="004A369A" w:rsidRDefault="004A369A" w:rsidP="004A369A">
            <w:pPr>
              <w:suppressAutoHyphens/>
              <w:rPr>
                <w:rFonts w:ascii="Times New Roman" w:eastAsia="Calibri" w:hAnsi="Times New Roman" w:cs="Times New Roman"/>
                <w:iCs/>
              </w:rPr>
            </w:pPr>
            <w:r w:rsidRPr="004A369A">
              <w:rPr>
                <w:rFonts w:ascii="Times New Roman" w:eastAsia="Calibri" w:hAnsi="Times New Roman" w:cs="Times New Roman"/>
              </w:rPr>
              <w:t>правила чтения текстов профессиональной направленности</w:t>
            </w:r>
          </w:p>
        </w:tc>
        <w:tc>
          <w:tcPr>
            <w:tcW w:w="2919" w:type="dxa"/>
          </w:tcPr>
          <w:p w14:paraId="1BF941E8" w14:textId="77777777" w:rsidR="004A369A" w:rsidRPr="004A369A" w:rsidRDefault="004A369A" w:rsidP="004A369A">
            <w:pPr>
              <w:jc w:val="center"/>
              <w:rPr>
                <w:rFonts w:ascii="Times New Roman" w:eastAsia="Calibri" w:hAnsi="Times New Roman" w:cs="Times New Roman"/>
                <w:bCs/>
                <w:i/>
              </w:rPr>
            </w:pPr>
            <w:r w:rsidRPr="004A369A">
              <w:rPr>
                <w:rFonts w:ascii="Times New Roman" w:eastAsia="Calibri" w:hAnsi="Times New Roman" w:cs="Times New Roman"/>
                <w:bCs/>
                <w:i/>
              </w:rPr>
              <w:t>-</w:t>
            </w:r>
          </w:p>
        </w:tc>
      </w:tr>
      <w:tr w:rsidR="004A369A" w:rsidRPr="004A369A" w14:paraId="61C0913D" w14:textId="77777777" w:rsidTr="00AD5821">
        <w:trPr>
          <w:trHeight w:val="327"/>
        </w:trPr>
        <w:tc>
          <w:tcPr>
            <w:tcW w:w="1146" w:type="dxa"/>
          </w:tcPr>
          <w:p w14:paraId="04D3E4D9" w14:textId="77777777" w:rsidR="004A369A" w:rsidRPr="004A369A" w:rsidRDefault="004A369A" w:rsidP="004A369A">
            <w:pPr>
              <w:rPr>
                <w:rFonts w:ascii="Times New Roman" w:eastAsia="Calibri" w:hAnsi="Times New Roman" w:cs="Times New Roman"/>
              </w:rPr>
            </w:pPr>
            <w:r w:rsidRPr="004A369A">
              <w:rPr>
                <w:rFonts w:ascii="Times New Roman" w:eastAsia="Calibri" w:hAnsi="Times New Roman" w:cs="Times New Roman"/>
                <w:bCs/>
              </w:rPr>
              <w:t>ПК 3.1</w:t>
            </w:r>
          </w:p>
        </w:tc>
        <w:tc>
          <w:tcPr>
            <w:tcW w:w="2931" w:type="dxa"/>
          </w:tcPr>
          <w:p w14:paraId="4FFEFF58" w14:textId="77777777" w:rsidR="004A369A" w:rsidRPr="004A369A" w:rsidRDefault="004A369A" w:rsidP="004A369A">
            <w:pPr>
              <w:widowControl w:val="0"/>
              <w:numPr>
                <w:ilvl w:val="0"/>
                <w:numId w:val="13"/>
              </w:numPr>
              <w:tabs>
                <w:tab w:val="left" w:pos="279"/>
              </w:tabs>
              <w:autoSpaceDE w:val="0"/>
              <w:autoSpaceDN w:val="0"/>
              <w:adjustRightInd w:val="0"/>
              <w:ind w:left="0" w:firstLine="35"/>
              <w:contextualSpacing/>
              <w:rPr>
                <w:rFonts w:ascii="Times New Roman" w:eastAsia="Calibri" w:hAnsi="Times New Roman" w:cs="Times New Roman"/>
              </w:rPr>
            </w:pPr>
            <w:r w:rsidRPr="004A369A">
              <w:rPr>
                <w:rFonts w:ascii="Times New Roman" w:eastAsia="Calibri" w:hAnsi="Times New Roman" w:cs="Times New Roman"/>
              </w:rPr>
              <w:t>оценивать производственно-технических показателей работы энергоустановок в штатном и аварийном режимах,</w:t>
            </w:r>
          </w:p>
          <w:p w14:paraId="0496BAC0" w14:textId="77777777" w:rsidR="004A369A" w:rsidRPr="004A369A" w:rsidRDefault="004A369A" w:rsidP="004A369A">
            <w:pPr>
              <w:tabs>
                <w:tab w:val="left" w:pos="279"/>
              </w:tabs>
              <w:suppressAutoHyphens/>
              <w:ind w:firstLine="35"/>
              <w:rPr>
                <w:rFonts w:ascii="Times New Roman" w:eastAsia="Calibri" w:hAnsi="Times New Roman" w:cs="Times New Roman"/>
                <w:iCs/>
              </w:rPr>
            </w:pPr>
            <w:r w:rsidRPr="004A369A">
              <w:rPr>
                <w:rFonts w:ascii="Times New Roman" w:eastAsia="Calibri" w:hAnsi="Times New Roman" w:cs="Times New Roman"/>
              </w:rPr>
              <w:t>проводить визуальное наблюдение, инструментальное обследование и испытание энергоустановок, оценивать их техническое состояние.</w:t>
            </w:r>
          </w:p>
        </w:tc>
        <w:tc>
          <w:tcPr>
            <w:tcW w:w="2632" w:type="dxa"/>
          </w:tcPr>
          <w:p w14:paraId="2586FAD2" w14:textId="77777777" w:rsidR="004A369A" w:rsidRPr="004A369A" w:rsidRDefault="004A369A" w:rsidP="004A369A">
            <w:pPr>
              <w:widowControl w:val="0"/>
              <w:numPr>
                <w:ilvl w:val="0"/>
                <w:numId w:val="13"/>
              </w:numPr>
              <w:tabs>
                <w:tab w:val="left" w:pos="279"/>
              </w:tabs>
              <w:autoSpaceDE w:val="0"/>
              <w:autoSpaceDN w:val="0"/>
              <w:adjustRightInd w:val="0"/>
              <w:ind w:left="0" w:firstLine="35"/>
              <w:contextualSpacing/>
              <w:rPr>
                <w:rFonts w:ascii="Times New Roman" w:eastAsia="Calibri" w:hAnsi="Times New Roman" w:cs="Times New Roman"/>
              </w:rPr>
            </w:pPr>
            <w:r w:rsidRPr="004A369A">
              <w:rPr>
                <w:rFonts w:ascii="Times New Roman" w:eastAsia="Calibri" w:hAnsi="Times New Roman" w:cs="Times New Roman"/>
              </w:rPr>
              <w:t>документы, регламентирующие деятельность по эксплуатации энергоустановок,</w:t>
            </w:r>
          </w:p>
          <w:p w14:paraId="4650FE11" w14:textId="77777777" w:rsidR="004A369A" w:rsidRPr="004A369A" w:rsidRDefault="004A369A" w:rsidP="004A369A">
            <w:pPr>
              <w:widowControl w:val="0"/>
              <w:numPr>
                <w:ilvl w:val="0"/>
                <w:numId w:val="13"/>
              </w:numPr>
              <w:tabs>
                <w:tab w:val="left" w:pos="279"/>
              </w:tabs>
              <w:autoSpaceDE w:val="0"/>
              <w:autoSpaceDN w:val="0"/>
              <w:adjustRightInd w:val="0"/>
              <w:ind w:left="0" w:firstLine="35"/>
              <w:contextualSpacing/>
              <w:rPr>
                <w:rFonts w:ascii="Times New Roman" w:eastAsia="Calibri" w:hAnsi="Times New Roman" w:cs="Times New Roman"/>
              </w:rPr>
            </w:pPr>
            <w:r w:rsidRPr="004A369A">
              <w:rPr>
                <w:rFonts w:ascii="Times New Roman" w:eastAsia="Calibri" w:hAnsi="Times New Roman" w:cs="Times New Roman"/>
              </w:rPr>
              <w:t>правила эксплуатации электротехнических установок,</w:t>
            </w:r>
          </w:p>
          <w:p w14:paraId="2C2F995C" w14:textId="77777777" w:rsidR="004A369A" w:rsidRPr="004A369A" w:rsidRDefault="004A369A" w:rsidP="004A369A">
            <w:pPr>
              <w:tabs>
                <w:tab w:val="left" w:pos="279"/>
              </w:tabs>
              <w:ind w:firstLine="35"/>
              <w:rPr>
                <w:rFonts w:ascii="Times New Roman" w:eastAsia="Calibri" w:hAnsi="Times New Roman" w:cs="Times New Roman"/>
                <w:bCs/>
                <w:i/>
              </w:rPr>
            </w:pPr>
            <w:r w:rsidRPr="004A369A">
              <w:rPr>
                <w:rFonts w:ascii="Times New Roman" w:eastAsia="Calibri" w:hAnsi="Times New Roman" w:cs="Times New Roman"/>
              </w:rPr>
              <w:t>технологии производства работ по техническому обслуживанию и ремонту энергоустановок.</w:t>
            </w:r>
          </w:p>
        </w:tc>
        <w:tc>
          <w:tcPr>
            <w:tcW w:w="2919" w:type="dxa"/>
          </w:tcPr>
          <w:p w14:paraId="391B2754" w14:textId="77777777" w:rsidR="004A369A" w:rsidRPr="004A369A" w:rsidRDefault="004A369A" w:rsidP="004A369A">
            <w:pPr>
              <w:tabs>
                <w:tab w:val="left" w:pos="279"/>
              </w:tabs>
              <w:ind w:firstLine="35"/>
              <w:rPr>
                <w:rFonts w:ascii="Times New Roman" w:eastAsia="Calibri" w:hAnsi="Times New Roman" w:cs="Times New Roman"/>
                <w:bCs/>
                <w:i/>
              </w:rPr>
            </w:pPr>
            <w:r w:rsidRPr="004A369A">
              <w:rPr>
                <w:rFonts w:ascii="Times New Roman" w:eastAsia="Calibri" w:hAnsi="Times New Roman" w:cs="Times New Roman"/>
              </w:rPr>
              <w:t>проведения проверки технического состояния электрооборудования энергоустановок для выявления нарушений и дефектов в их работе.</w:t>
            </w:r>
          </w:p>
        </w:tc>
      </w:tr>
      <w:tr w:rsidR="004A369A" w:rsidRPr="004A369A" w14:paraId="19E711F3" w14:textId="77777777" w:rsidTr="00AD5821">
        <w:trPr>
          <w:trHeight w:val="327"/>
        </w:trPr>
        <w:tc>
          <w:tcPr>
            <w:tcW w:w="1146" w:type="dxa"/>
          </w:tcPr>
          <w:p w14:paraId="3390B531" w14:textId="77777777" w:rsidR="004A369A" w:rsidRPr="004A369A" w:rsidRDefault="004A369A" w:rsidP="004A369A">
            <w:pPr>
              <w:rPr>
                <w:rFonts w:ascii="Times New Roman" w:eastAsia="Calibri" w:hAnsi="Times New Roman" w:cs="Times New Roman"/>
              </w:rPr>
            </w:pPr>
            <w:r w:rsidRPr="004A369A">
              <w:rPr>
                <w:rFonts w:ascii="Times New Roman" w:eastAsia="Calibri" w:hAnsi="Times New Roman" w:cs="Times New Roman"/>
                <w:bCs/>
              </w:rPr>
              <w:t>ПК 3.2</w:t>
            </w:r>
          </w:p>
        </w:tc>
        <w:tc>
          <w:tcPr>
            <w:tcW w:w="2931" w:type="dxa"/>
          </w:tcPr>
          <w:p w14:paraId="5183DF15" w14:textId="77777777" w:rsidR="004A369A" w:rsidRPr="004A369A" w:rsidRDefault="004A369A" w:rsidP="004A369A">
            <w:pPr>
              <w:widowControl w:val="0"/>
              <w:numPr>
                <w:ilvl w:val="0"/>
                <w:numId w:val="13"/>
              </w:numPr>
              <w:tabs>
                <w:tab w:val="left" w:pos="279"/>
              </w:tabs>
              <w:autoSpaceDE w:val="0"/>
              <w:autoSpaceDN w:val="0"/>
              <w:adjustRightInd w:val="0"/>
              <w:ind w:left="0" w:firstLine="35"/>
              <w:contextualSpacing/>
              <w:rPr>
                <w:rFonts w:ascii="Times New Roman" w:eastAsia="Calibri" w:hAnsi="Times New Roman" w:cs="Times New Roman"/>
              </w:rPr>
            </w:pPr>
            <w:r w:rsidRPr="004A369A">
              <w:rPr>
                <w:rFonts w:ascii="Times New Roman" w:eastAsia="Calibri" w:hAnsi="Times New Roman" w:cs="Times New Roman"/>
              </w:rPr>
              <w:t>пользоваться технической и технологической документацией при проведении работ по техническому обслуживанию и ремонту электрооборудования энергоустановок,</w:t>
            </w:r>
          </w:p>
          <w:p w14:paraId="4B121101" w14:textId="77777777" w:rsidR="004A369A" w:rsidRPr="004A369A" w:rsidRDefault="004A369A" w:rsidP="004A369A">
            <w:pPr>
              <w:tabs>
                <w:tab w:val="left" w:pos="279"/>
              </w:tabs>
              <w:suppressAutoHyphens/>
              <w:ind w:firstLine="35"/>
              <w:rPr>
                <w:rFonts w:ascii="Times New Roman" w:eastAsia="Calibri" w:hAnsi="Times New Roman" w:cs="Times New Roman"/>
                <w:iCs/>
              </w:rPr>
            </w:pPr>
            <w:r w:rsidRPr="004A369A">
              <w:rPr>
                <w:rFonts w:ascii="Times New Roman" w:eastAsia="Calibri" w:hAnsi="Times New Roman" w:cs="Times New Roman"/>
              </w:rPr>
              <w:t xml:space="preserve">проводить работы по техническому обслуживанию и ремонту </w:t>
            </w:r>
            <w:r w:rsidRPr="004A369A">
              <w:rPr>
                <w:rFonts w:ascii="Times New Roman" w:eastAsia="Calibri" w:hAnsi="Times New Roman" w:cs="Times New Roman"/>
              </w:rPr>
              <w:lastRenderedPageBreak/>
              <w:t>электрооборудования энергоустановок.</w:t>
            </w:r>
          </w:p>
        </w:tc>
        <w:tc>
          <w:tcPr>
            <w:tcW w:w="2632" w:type="dxa"/>
          </w:tcPr>
          <w:p w14:paraId="0F232E2E" w14:textId="77777777" w:rsidR="004A369A" w:rsidRPr="004A369A" w:rsidRDefault="004A369A" w:rsidP="004A369A">
            <w:pPr>
              <w:widowControl w:val="0"/>
              <w:numPr>
                <w:ilvl w:val="0"/>
                <w:numId w:val="13"/>
              </w:numPr>
              <w:tabs>
                <w:tab w:val="left" w:pos="279"/>
              </w:tabs>
              <w:autoSpaceDE w:val="0"/>
              <w:autoSpaceDN w:val="0"/>
              <w:adjustRightInd w:val="0"/>
              <w:ind w:left="0" w:firstLine="35"/>
              <w:contextualSpacing/>
              <w:rPr>
                <w:rFonts w:ascii="Times New Roman" w:eastAsia="Calibri" w:hAnsi="Times New Roman" w:cs="Times New Roman"/>
              </w:rPr>
            </w:pPr>
            <w:r w:rsidRPr="004A369A">
              <w:rPr>
                <w:rFonts w:ascii="Times New Roman" w:eastAsia="Calibri" w:hAnsi="Times New Roman" w:cs="Times New Roman"/>
              </w:rPr>
              <w:lastRenderedPageBreak/>
              <w:t>документы, регламентирующие деятельность по эксплуатации энергоустановок,</w:t>
            </w:r>
          </w:p>
          <w:p w14:paraId="53AF53E1" w14:textId="77777777" w:rsidR="004A369A" w:rsidRPr="004A369A" w:rsidRDefault="004A369A" w:rsidP="004A369A">
            <w:pPr>
              <w:widowControl w:val="0"/>
              <w:numPr>
                <w:ilvl w:val="0"/>
                <w:numId w:val="13"/>
              </w:numPr>
              <w:tabs>
                <w:tab w:val="left" w:pos="279"/>
              </w:tabs>
              <w:autoSpaceDE w:val="0"/>
              <w:autoSpaceDN w:val="0"/>
              <w:adjustRightInd w:val="0"/>
              <w:ind w:left="0" w:firstLine="35"/>
              <w:contextualSpacing/>
              <w:rPr>
                <w:rFonts w:ascii="Times New Roman" w:eastAsia="Calibri" w:hAnsi="Times New Roman" w:cs="Times New Roman"/>
              </w:rPr>
            </w:pPr>
            <w:r w:rsidRPr="004A369A">
              <w:rPr>
                <w:rFonts w:ascii="Times New Roman" w:eastAsia="Calibri" w:hAnsi="Times New Roman" w:cs="Times New Roman"/>
              </w:rPr>
              <w:t>правила эксплуатации электротехнических установок,</w:t>
            </w:r>
          </w:p>
          <w:p w14:paraId="0831CF49" w14:textId="77777777" w:rsidR="004A369A" w:rsidRPr="004A369A" w:rsidRDefault="004A369A" w:rsidP="004A369A">
            <w:pPr>
              <w:tabs>
                <w:tab w:val="left" w:pos="279"/>
              </w:tabs>
              <w:ind w:firstLine="35"/>
              <w:rPr>
                <w:rFonts w:ascii="Times New Roman" w:eastAsia="Calibri" w:hAnsi="Times New Roman" w:cs="Times New Roman"/>
                <w:bCs/>
                <w:i/>
              </w:rPr>
            </w:pPr>
            <w:r w:rsidRPr="004A369A">
              <w:rPr>
                <w:rFonts w:ascii="Times New Roman" w:eastAsia="Calibri" w:hAnsi="Times New Roman" w:cs="Times New Roman"/>
              </w:rPr>
              <w:t xml:space="preserve">технологии производства работ по техническому обслуживанию и </w:t>
            </w:r>
            <w:r w:rsidRPr="004A369A">
              <w:rPr>
                <w:rFonts w:ascii="Times New Roman" w:eastAsia="Calibri" w:hAnsi="Times New Roman" w:cs="Times New Roman"/>
              </w:rPr>
              <w:lastRenderedPageBreak/>
              <w:t>ремонту энергоустановок.</w:t>
            </w:r>
          </w:p>
        </w:tc>
        <w:tc>
          <w:tcPr>
            <w:tcW w:w="2919" w:type="dxa"/>
          </w:tcPr>
          <w:p w14:paraId="79E9D040" w14:textId="77777777" w:rsidR="004A369A" w:rsidRPr="004A369A" w:rsidRDefault="004A369A" w:rsidP="004A369A">
            <w:pPr>
              <w:tabs>
                <w:tab w:val="left" w:pos="279"/>
              </w:tabs>
              <w:ind w:firstLine="35"/>
              <w:rPr>
                <w:rFonts w:ascii="Times New Roman" w:eastAsia="Calibri" w:hAnsi="Times New Roman" w:cs="Times New Roman"/>
                <w:bCs/>
                <w:i/>
              </w:rPr>
            </w:pPr>
            <w:r w:rsidRPr="004A369A">
              <w:rPr>
                <w:rFonts w:ascii="Times New Roman" w:eastAsia="Calibri" w:hAnsi="Times New Roman" w:cs="Times New Roman"/>
              </w:rPr>
              <w:lastRenderedPageBreak/>
              <w:t>выполнения работ по техническому обслуживанию и ремонту электрооборудования энергоустановок в соответствии с требованиями технической, технологической и эксплуатационной документации.</w:t>
            </w:r>
          </w:p>
        </w:tc>
      </w:tr>
    </w:tbl>
    <w:p w14:paraId="50A863EE" w14:textId="77777777" w:rsidR="004A369A" w:rsidRPr="004A369A" w:rsidRDefault="004A369A" w:rsidP="004A369A">
      <w:pPr>
        <w:keepNext/>
        <w:spacing w:after="120"/>
        <w:jc w:val="center"/>
        <w:outlineLvl w:val="0"/>
        <w:rPr>
          <w:rFonts w:ascii="Times New Roman" w:eastAsia="Calibri" w:hAnsi="Times New Roman" w:cs="Times New Roman"/>
          <w:b/>
          <w:bCs/>
          <w:caps/>
          <w:kern w:val="32"/>
          <w:sz w:val="24"/>
          <w:szCs w:val="24"/>
          <w:lang w:eastAsia="ru-RU"/>
        </w:rPr>
      </w:pPr>
    </w:p>
    <w:p w14:paraId="670E7454" w14:textId="77777777" w:rsidR="004A369A" w:rsidRPr="004A369A" w:rsidRDefault="004A369A" w:rsidP="004A369A">
      <w:pPr>
        <w:keepNext/>
        <w:spacing w:after="120"/>
        <w:jc w:val="center"/>
        <w:outlineLvl w:val="0"/>
        <w:rPr>
          <w:rFonts w:ascii="Times New Roman" w:eastAsia="Calibri" w:hAnsi="Times New Roman" w:cs="Times New Roman"/>
          <w:b/>
          <w:bCs/>
          <w:caps/>
          <w:kern w:val="32"/>
          <w:sz w:val="24"/>
          <w:szCs w:val="24"/>
          <w:lang w:eastAsia="ru-RU"/>
        </w:rPr>
      </w:pPr>
    </w:p>
    <w:p w14:paraId="3091B6AC" w14:textId="77777777" w:rsidR="004A369A" w:rsidRPr="004A369A" w:rsidRDefault="004A369A" w:rsidP="004A369A">
      <w:pPr>
        <w:keepNext/>
        <w:spacing w:after="120"/>
        <w:jc w:val="center"/>
        <w:outlineLvl w:val="0"/>
        <w:rPr>
          <w:rFonts w:ascii="Times New Roman" w:eastAsia="Calibri" w:hAnsi="Times New Roman" w:cs="Times New Roman"/>
          <w:b/>
          <w:bCs/>
          <w:caps/>
          <w:kern w:val="32"/>
          <w:sz w:val="24"/>
          <w:szCs w:val="24"/>
          <w:lang w:eastAsia="ru-RU"/>
        </w:rPr>
      </w:pPr>
    </w:p>
    <w:p w14:paraId="6119BD7F" w14:textId="77777777" w:rsidR="004A369A" w:rsidRPr="004A369A" w:rsidRDefault="004A369A" w:rsidP="004A369A">
      <w:pPr>
        <w:keepNext/>
        <w:spacing w:after="120"/>
        <w:jc w:val="center"/>
        <w:outlineLvl w:val="0"/>
        <w:rPr>
          <w:rFonts w:ascii="Times New Roman" w:eastAsia="Calibri" w:hAnsi="Times New Roman" w:cs="Times New Roman"/>
          <w:b/>
          <w:bCs/>
          <w:caps/>
          <w:kern w:val="32"/>
          <w:sz w:val="24"/>
          <w:szCs w:val="24"/>
          <w:lang w:eastAsia="ru-RU"/>
        </w:rPr>
      </w:pPr>
    </w:p>
    <w:p w14:paraId="3387A93F" w14:textId="77777777" w:rsidR="004A369A" w:rsidRPr="004A369A" w:rsidRDefault="004A369A" w:rsidP="004A369A">
      <w:pPr>
        <w:keepNext/>
        <w:spacing w:after="120"/>
        <w:jc w:val="center"/>
        <w:outlineLvl w:val="0"/>
        <w:rPr>
          <w:rFonts w:ascii="Times New Roman" w:eastAsia="Calibri" w:hAnsi="Times New Roman" w:cs="Times New Roman"/>
          <w:b/>
          <w:bCs/>
          <w:caps/>
          <w:kern w:val="32"/>
          <w:sz w:val="24"/>
          <w:szCs w:val="24"/>
          <w:lang w:eastAsia="ru-RU"/>
        </w:rPr>
      </w:pPr>
    </w:p>
    <w:p w14:paraId="7674B63E" w14:textId="77777777" w:rsidR="004A369A" w:rsidRPr="004A369A" w:rsidRDefault="004A369A" w:rsidP="004A369A">
      <w:pPr>
        <w:keepNext/>
        <w:spacing w:after="120"/>
        <w:jc w:val="center"/>
        <w:outlineLvl w:val="0"/>
        <w:rPr>
          <w:rFonts w:ascii="Times New Roman" w:eastAsia="Calibri" w:hAnsi="Times New Roman" w:cs="Times New Roman"/>
          <w:b/>
          <w:bCs/>
          <w:caps/>
          <w:kern w:val="32"/>
          <w:sz w:val="24"/>
          <w:szCs w:val="24"/>
          <w:lang w:eastAsia="ru-RU"/>
        </w:rPr>
      </w:pPr>
      <w:r w:rsidRPr="004A369A">
        <w:rPr>
          <w:rFonts w:ascii="Times New Roman" w:eastAsia="Calibri" w:hAnsi="Times New Roman" w:cs="Times New Roman"/>
          <w:b/>
          <w:bCs/>
          <w:caps/>
          <w:kern w:val="32"/>
          <w:sz w:val="24"/>
          <w:szCs w:val="24"/>
          <w:lang w:eastAsia="ru-RU"/>
        </w:rPr>
        <w:t>2.  Структура и содержание ДИСЦИПЛИНЫ</w:t>
      </w:r>
    </w:p>
    <w:p w14:paraId="768058FD" w14:textId="77777777" w:rsidR="004A369A" w:rsidRPr="004A369A" w:rsidRDefault="004A369A" w:rsidP="004A369A">
      <w:pPr>
        <w:spacing w:after="120" w:line="276" w:lineRule="auto"/>
        <w:ind w:firstLine="709"/>
        <w:outlineLvl w:val="1"/>
        <w:rPr>
          <w:rFonts w:ascii="Times New Roman" w:eastAsia="Calibri" w:hAnsi="Times New Roman" w:cs="Times New Roman"/>
          <w:b/>
          <w:bCs/>
          <w:sz w:val="24"/>
          <w:szCs w:val="24"/>
          <w:lang w:eastAsia="ru-RU"/>
        </w:rPr>
      </w:pPr>
      <w:r w:rsidRPr="004A369A">
        <w:rPr>
          <w:rFonts w:ascii="Times New Roman" w:eastAsia="Calibri" w:hAnsi="Times New Roman" w:cs="Times New Roman"/>
          <w:b/>
          <w:bCs/>
          <w:sz w:val="24"/>
          <w:szCs w:val="24"/>
          <w:lang w:eastAsia="ru-RU"/>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2"/>
        <w:gridCol w:w="1132"/>
        <w:gridCol w:w="2272"/>
      </w:tblGrid>
      <w:tr w:rsidR="004A369A" w:rsidRPr="004A369A" w14:paraId="6F2EB327" w14:textId="77777777" w:rsidTr="00AD5821">
        <w:trPr>
          <w:trHeight w:val="23"/>
        </w:trPr>
        <w:tc>
          <w:tcPr>
            <w:tcW w:w="3259" w:type="pct"/>
            <w:vAlign w:val="center"/>
          </w:tcPr>
          <w:p w14:paraId="34E2D47A" w14:textId="77777777" w:rsidR="004A369A" w:rsidRPr="004A369A" w:rsidRDefault="004A369A" w:rsidP="004A369A">
            <w:pPr>
              <w:jc w:val="center"/>
              <w:rPr>
                <w:rFonts w:ascii="Times New Roman" w:eastAsia="Calibri" w:hAnsi="Times New Roman" w:cs="Times New Roman"/>
                <w:b/>
                <w:sz w:val="24"/>
              </w:rPr>
            </w:pPr>
            <w:r w:rsidRPr="004A369A">
              <w:rPr>
                <w:rFonts w:ascii="Times New Roman" w:eastAsia="Calibri" w:hAnsi="Times New Roman" w:cs="Times New Roman"/>
                <w:b/>
                <w:sz w:val="24"/>
              </w:rPr>
              <w:t>Наименование составных частей дисциплины</w:t>
            </w:r>
          </w:p>
        </w:tc>
        <w:tc>
          <w:tcPr>
            <w:tcW w:w="579" w:type="pct"/>
            <w:vAlign w:val="center"/>
          </w:tcPr>
          <w:p w14:paraId="7CFE1BD1" w14:textId="77777777" w:rsidR="004A369A" w:rsidRPr="004A369A" w:rsidRDefault="004A369A" w:rsidP="004A369A">
            <w:pPr>
              <w:jc w:val="center"/>
              <w:rPr>
                <w:rFonts w:ascii="Times New Roman" w:eastAsia="Calibri" w:hAnsi="Times New Roman" w:cs="Times New Roman"/>
                <w:b/>
                <w:iCs/>
                <w:sz w:val="24"/>
              </w:rPr>
            </w:pPr>
            <w:r w:rsidRPr="004A369A">
              <w:rPr>
                <w:rFonts w:ascii="Times New Roman" w:eastAsia="Calibri" w:hAnsi="Times New Roman" w:cs="Times New Roman"/>
                <w:b/>
                <w:iCs/>
                <w:sz w:val="24"/>
              </w:rPr>
              <w:t>Объем в часах</w:t>
            </w:r>
          </w:p>
        </w:tc>
        <w:tc>
          <w:tcPr>
            <w:tcW w:w="1162" w:type="pct"/>
          </w:tcPr>
          <w:p w14:paraId="3B7E166A" w14:textId="77777777" w:rsidR="004A369A" w:rsidRPr="004A369A" w:rsidRDefault="004A369A" w:rsidP="004A369A">
            <w:pPr>
              <w:jc w:val="center"/>
              <w:rPr>
                <w:rFonts w:ascii="Times New Roman" w:eastAsia="Calibri" w:hAnsi="Times New Roman" w:cs="Times New Roman"/>
                <w:b/>
                <w:iCs/>
                <w:sz w:val="24"/>
              </w:rPr>
            </w:pPr>
            <w:r w:rsidRPr="004A369A">
              <w:rPr>
                <w:rFonts w:ascii="Times New Roman" w:eastAsia="Calibri" w:hAnsi="Times New Roman" w:cs="Times New Roman"/>
                <w:b/>
                <w:sz w:val="24"/>
              </w:rPr>
              <w:t>В т.ч. в форме практ. подготовки</w:t>
            </w:r>
          </w:p>
        </w:tc>
      </w:tr>
      <w:tr w:rsidR="004A369A" w:rsidRPr="004A369A" w14:paraId="62533096" w14:textId="77777777" w:rsidTr="00AD5821">
        <w:trPr>
          <w:trHeight w:val="23"/>
        </w:trPr>
        <w:tc>
          <w:tcPr>
            <w:tcW w:w="3259" w:type="pct"/>
            <w:vAlign w:val="center"/>
          </w:tcPr>
          <w:p w14:paraId="6D9BC66B" w14:textId="77777777" w:rsidR="004A369A" w:rsidRPr="004A369A" w:rsidRDefault="004A369A" w:rsidP="004A369A">
            <w:pPr>
              <w:jc w:val="both"/>
              <w:rPr>
                <w:rFonts w:ascii="Times New Roman" w:eastAsia="Calibri" w:hAnsi="Times New Roman" w:cs="Times New Roman"/>
                <w:bCs/>
                <w:sz w:val="24"/>
                <w:szCs w:val="24"/>
              </w:rPr>
            </w:pPr>
            <w:r w:rsidRPr="004A369A">
              <w:rPr>
                <w:rFonts w:ascii="Times New Roman" w:eastAsia="Calibri" w:hAnsi="Times New Roman" w:cs="Times New Roman"/>
                <w:bCs/>
                <w:sz w:val="24"/>
                <w:szCs w:val="24"/>
              </w:rPr>
              <w:t>Учебные занятия, из них:</w:t>
            </w:r>
          </w:p>
        </w:tc>
        <w:tc>
          <w:tcPr>
            <w:tcW w:w="579" w:type="pct"/>
            <w:vAlign w:val="center"/>
          </w:tcPr>
          <w:p w14:paraId="0C17DC67" w14:textId="77777777" w:rsidR="004A369A" w:rsidRPr="004A369A" w:rsidRDefault="004A369A" w:rsidP="004A369A">
            <w:pPr>
              <w:jc w:val="center"/>
              <w:rPr>
                <w:rFonts w:ascii="Times New Roman" w:eastAsia="Calibri" w:hAnsi="Times New Roman" w:cs="Times New Roman"/>
                <w:bCs/>
                <w:sz w:val="24"/>
                <w:szCs w:val="24"/>
              </w:rPr>
            </w:pPr>
            <w:r w:rsidRPr="004A369A">
              <w:rPr>
                <w:rFonts w:ascii="Times New Roman" w:eastAsia="Calibri" w:hAnsi="Times New Roman" w:cs="Times New Roman"/>
                <w:bCs/>
                <w:sz w:val="24"/>
                <w:szCs w:val="24"/>
              </w:rPr>
              <w:t>56</w:t>
            </w:r>
          </w:p>
        </w:tc>
        <w:tc>
          <w:tcPr>
            <w:tcW w:w="1162" w:type="pct"/>
            <w:vAlign w:val="center"/>
          </w:tcPr>
          <w:p w14:paraId="0A6F13B1" w14:textId="77777777" w:rsidR="004A369A" w:rsidRPr="004A369A" w:rsidRDefault="004A369A" w:rsidP="004A369A">
            <w:pPr>
              <w:jc w:val="center"/>
              <w:rPr>
                <w:rFonts w:ascii="Times New Roman" w:eastAsia="Calibri" w:hAnsi="Times New Roman" w:cs="Times New Roman"/>
                <w:bCs/>
                <w:sz w:val="24"/>
                <w:szCs w:val="24"/>
              </w:rPr>
            </w:pPr>
            <w:r w:rsidRPr="004A369A">
              <w:rPr>
                <w:rFonts w:ascii="Times New Roman" w:eastAsia="Calibri" w:hAnsi="Times New Roman" w:cs="Times New Roman"/>
                <w:bCs/>
                <w:sz w:val="24"/>
                <w:szCs w:val="24"/>
              </w:rPr>
              <w:t>14</w:t>
            </w:r>
          </w:p>
        </w:tc>
      </w:tr>
      <w:tr w:rsidR="004A369A" w:rsidRPr="004A369A" w14:paraId="7353A505" w14:textId="77777777" w:rsidTr="00AD5821">
        <w:trPr>
          <w:trHeight w:val="23"/>
        </w:trPr>
        <w:tc>
          <w:tcPr>
            <w:tcW w:w="3259" w:type="pct"/>
            <w:vAlign w:val="center"/>
          </w:tcPr>
          <w:p w14:paraId="2C7BC8AE" w14:textId="77777777" w:rsidR="004A369A" w:rsidRPr="004A369A" w:rsidRDefault="004A369A" w:rsidP="004A369A">
            <w:pPr>
              <w:jc w:val="both"/>
              <w:rPr>
                <w:rFonts w:ascii="Times New Roman" w:eastAsia="Calibri" w:hAnsi="Times New Roman" w:cs="Times New Roman"/>
                <w:bCs/>
                <w:iCs/>
                <w:sz w:val="24"/>
                <w:szCs w:val="24"/>
              </w:rPr>
            </w:pPr>
            <w:r w:rsidRPr="004A369A">
              <w:rPr>
                <w:rFonts w:ascii="Times New Roman" w:eastAsia="Calibri" w:hAnsi="Times New Roman" w:cs="Times New Roman"/>
                <w:bCs/>
                <w:iCs/>
                <w:sz w:val="24"/>
                <w:szCs w:val="24"/>
              </w:rPr>
              <w:t>теоретические занятия</w:t>
            </w:r>
          </w:p>
        </w:tc>
        <w:tc>
          <w:tcPr>
            <w:tcW w:w="579" w:type="pct"/>
            <w:vAlign w:val="center"/>
          </w:tcPr>
          <w:p w14:paraId="23CE7B0D" w14:textId="77777777" w:rsidR="004A369A" w:rsidRPr="004A369A" w:rsidRDefault="004A369A" w:rsidP="004A369A">
            <w:pPr>
              <w:jc w:val="center"/>
              <w:rPr>
                <w:rFonts w:ascii="Times New Roman" w:eastAsia="Calibri" w:hAnsi="Times New Roman" w:cs="Times New Roman"/>
                <w:bCs/>
                <w:sz w:val="24"/>
                <w:szCs w:val="24"/>
              </w:rPr>
            </w:pPr>
            <w:r w:rsidRPr="004A369A">
              <w:rPr>
                <w:rFonts w:ascii="Times New Roman" w:eastAsia="Calibri" w:hAnsi="Times New Roman" w:cs="Times New Roman"/>
                <w:bCs/>
                <w:sz w:val="24"/>
                <w:szCs w:val="24"/>
              </w:rPr>
              <w:t>42</w:t>
            </w:r>
          </w:p>
        </w:tc>
        <w:tc>
          <w:tcPr>
            <w:tcW w:w="1162" w:type="pct"/>
            <w:vAlign w:val="center"/>
          </w:tcPr>
          <w:p w14:paraId="43537245" w14:textId="77777777" w:rsidR="004A369A" w:rsidRPr="004A369A" w:rsidRDefault="004A369A" w:rsidP="004A369A">
            <w:pPr>
              <w:jc w:val="center"/>
              <w:rPr>
                <w:rFonts w:ascii="Times New Roman" w:eastAsia="Calibri" w:hAnsi="Times New Roman" w:cs="Times New Roman"/>
                <w:bCs/>
                <w:sz w:val="24"/>
                <w:szCs w:val="24"/>
              </w:rPr>
            </w:pPr>
            <w:r w:rsidRPr="004A369A">
              <w:rPr>
                <w:rFonts w:ascii="Times New Roman" w:eastAsia="Calibri" w:hAnsi="Times New Roman" w:cs="Times New Roman"/>
                <w:bCs/>
                <w:sz w:val="24"/>
                <w:szCs w:val="24"/>
              </w:rPr>
              <w:t>-</w:t>
            </w:r>
          </w:p>
        </w:tc>
      </w:tr>
      <w:tr w:rsidR="004A369A" w:rsidRPr="004A369A" w14:paraId="6903FAAD" w14:textId="77777777" w:rsidTr="00AD5821">
        <w:trPr>
          <w:trHeight w:val="23"/>
        </w:trPr>
        <w:tc>
          <w:tcPr>
            <w:tcW w:w="3259" w:type="pct"/>
            <w:vAlign w:val="center"/>
          </w:tcPr>
          <w:p w14:paraId="6AEE967E" w14:textId="77777777" w:rsidR="004A369A" w:rsidRPr="004A369A" w:rsidRDefault="004A369A" w:rsidP="004A369A">
            <w:pPr>
              <w:jc w:val="both"/>
              <w:rPr>
                <w:rFonts w:ascii="Times New Roman" w:eastAsia="Calibri" w:hAnsi="Times New Roman" w:cs="Times New Roman"/>
                <w:bCs/>
                <w:iCs/>
                <w:sz w:val="24"/>
                <w:szCs w:val="24"/>
              </w:rPr>
            </w:pPr>
            <w:r w:rsidRPr="004A369A">
              <w:rPr>
                <w:rFonts w:ascii="Times New Roman" w:eastAsia="Calibri" w:hAnsi="Times New Roman" w:cs="Times New Roman"/>
                <w:bCs/>
                <w:iCs/>
                <w:sz w:val="24"/>
                <w:szCs w:val="24"/>
              </w:rPr>
              <w:t>практические занятия</w:t>
            </w:r>
          </w:p>
        </w:tc>
        <w:tc>
          <w:tcPr>
            <w:tcW w:w="579" w:type="pct"/>
            <w:vAlign w:val="center"/>
          </w:tcPr>
          <w:p w14:paraId="5E104C58" w14:textId="77777777" w:rsidR="004A369A" w:rsidRPr="004A369A" w:rsidRDefault="004A369A" w:rsidP="004A369A">
            <w:pPr>
              <w:jc w:val="center"/>
              <w:rPr>
                <w:rFonts w:ascii="Times New Roman" w:eastAsia="Calibri" w:hAnsi="Times New Roman" w:cs="Times New Roman"/>
                <w:bCs/>
                <w:sz w:val="24"/>
                <w:szCs w:val="24"/>
              </w:rPr>
            </w:pPr>
            <w:r w:rsidRPr="004A369A">
              <w:rPr>
                <w:rFonts w:ascii="Times New Roman" w:eastAsia="Calibri" w:hAnsi="Times New Roman" w:cs="Times New Roman"/>
                <w:bCs/>
                <w:sz w:val="24"/>
                <w:szCs w:val="24"/>
              </w:rPr>
              <w:t>14</w:t>
            </w:r>
          </w:p>
        </w:tc>
        <w:tc>
          <w:tcPr>
            <w:tcW w:w="1162" w:type="pct"/>
            <w:vAlign w:val="center"/>
          </w:tcPr>
          <w:p w14:paraId="324DAD74" w14:textId="77777777" w:rsidR="004A369A" w:rsidRPr="004A369A" w:rsidRDefault="004A369A" w:rsidP="004A369A">
            <w:pPr>
              <w:jc w:val="center"/>
              <w:rPr>
                <w:rFonts w:ascii="Times New Roman" w:eastAsia="Calibri" w:hAnsi="Times New Roman" w:cs="Times New Roman"/>
                <w:bCs/>
                <w:sz w:val="24"/>
                <w:szCs w:val="24"/>
              </w:rPr>
            </w:pPr>
            <w:r w:rsidRPr="004A369A">
              <w:rPr>
                <w:rFonts w:ascii="Times New Roman" w:eastAsia="Calibri" w:hAnsi="Times New Roman" w:cs="Times New Roman"/>
                <w:bCs/>
                <w:sz w:val="24"/>
                <w:szCs w:val="24"/>
              </w:rPr>
              <w:t>14</w:t>
            </w:r>
          </w:p>
        </w:tc>
      </w:tr>
      <w:tr w:rsidR="004A369A" w:rsidRPr="004A369A" w14:paraId="0F73221A" w14:textId="77777777" w:rsidTr="00AD5821">
        <w:trPr>
          <w:trHeight w:val="23"/>
        </w:trPr>
        <w:tc>
          <w:tcPr>
            <w:tcW w:w="3259" w:type="pct"/>
            <w:vAlign w:val="center"/>
          </w:tcPr>
          <w:p w14:paraId="58B4C03F" w14:textId="77777777" w:rsidR="004A369A" w:rsidRPr="004A369A" w:rsidRDefault="004A369A" w:rsidP="004A369A">
            <w:pPr>
              <w:jc w:val="both"/>
              <w:rPr>
                <w:rFonts w:ascii="Times New Roman" w:eastAsia="Calibri" w:hAnsi="Times New Roman" w:cs="Times New Roman"/>
                <w:bCs/>
                <w:sz w:val="24"/>
                <w:szCs w:val="24"/>
              </w:rPr>
            </w:pPr>
            <w:r w:rsidRPr="004A369A">
              <w:rPr>
                <w:rFonts w:ascii="Times New Roman" w:eastAsia="Calibri" w:hAnsi="Times New Roman" w:cs="Times New Roman"/>
                <w:bCs/>
                <w:sz w:val="24"/>
                <w:szCs w:val="24"/>
              </w:rPr>
              <w:t>Самостоятельная работа</w:t>
            </w:r>
          </w:p>
        </w:tc>
        <w:tc>
          <w:tcPr>
            <w:tcW w:w="579" w:type="pct"/>
            <w:vAlign w:val="center"/>
          </w:tcPr>
          <w:p w14:paraId="29402554" w14:textId="77777777" w:rsidR="004A369A" w:rsidRPr="004A369A" w:rsidRDefault="004A369A" w:rsidP="004A369A">
            <w:pPr>
              <w:jc w:val="center"/>
              <w:rPr>
                <w:rFonts w:ascii="Times New Roman" w:eastAsia="Calibri" w:hAnsi="Times New Roman" w:cs="Times New Roman"/>
                <w:bCs/>
                <w:sz w:val="24"/>
                <w:szCs w:val="24"/>
              </w:rPr>
            </w:pPr>
            <w:r w:rsidRPr="004A369A">
              <w:rPr>
                <w:rFonts w:ascii="Times New Roman" w:eastAsia="Calibri" w:hAnsi="Times New Roman" w:cs="Times New Roman"/>
                <w:bCs/>
                <w:sz w:val="24"/>
                <w:szCs w:val="24"/>
              </w:rPr>
              <w:t>2</w:t>
            </w:r>
          </w:p>
        </w:tc>
        <w:tc>
          <w:tcPr>
            <w:tcW w:w="1162" w:type="pct"/>
            <w:vAlign w:val="center"/>
          </w:tcPr>
          <w:p w14:paraId="1CE4C555" w14:textId="77777777" w:rsidR="004A369A" w:rsidRPr="004A369A" w:rsidRDefault="004A369A" w:rsidP="004A369A">
            <w:pPr>
              <w:jc w:val="center"/>
              <w:rPr>
                <w:rFonts w:ascii="Times New Roman" w:eastAsia="Calibri" w:hAnsi="Times New Roman" w:cs="Times New Roman"/>
                <w:bCs/>
                <w:sz w:val="24"/>
                <w:szCs w:val="24"/>
              </w:rPr>
            </w:pPr>
            <w:r w:rsidRPr="004A369A">
              <w:rPr>
                <w:rFonts w:ascii="Times New Roman" w:eastAsia="Calibri" w:hAnsi="Times New Roman" w:cs="Times New Roman"/>
                <w:bCs/>
                <w:sz w:val="24"/>
                <w:szCs w:val="24"/>
              </w:rPr>
              <w:t>-</w:t>
            </w:r>
          </w:p>
        </w:tc>
      </w:tr>
      <w:tr w:rsidR="004A369A" w:rsidRPr="004A369A" w14:paraId="3433AB3E" w14:textId="77777777" w:rsidTr="00AD5821">
        <w:trPr>
          <w:trHeight w:val="23"/>
        </w:trPr>
        <w:tc>
          <w:tcPr>
            <w:tcW w:w="3259" w:type="pct"/>
            <w:vAlign w:val="center"/>
          </w:tcPr>
          <w:p w14:paraId="4EEFF937" w14:textId="77777777" w:rsidR="004A369A" w:rsidRPr="004A369A" w:rsidRDefault="004A369A" w:rsidP="004A369A">
            <w:pPr>
              <w:jc w:val="both"/>
              <w:rPr>
                <w:rFonts w:ascii="Times New Roman" w:eastAsia="Calibri" w:hAnsi="Times New Roman" w:cs="Times New Roman"/>
                <w:bCs/>
                <w:sz w:val="24"/>
                <w:szCs w:val="24"/>
              </w:rPr>
            </w:pPr>
            <w:r w:rsidRPr="004A369A">
              <w:rPr>
                <w:rFonts w:ascii="Times New Roman" w:eastAsia="Calibri" w:hAnsi="Times New Roman" w:cs="Times New Roman"/>
                <w:bCs/>
                <w:sz w:val="24"/>
                <w:szCs w:val="24"/>
              </w:rPr>
              <w:t xml:space="preserve">Промежуточная аттестация в </w:t>
            </w:r>
            <w:r w:rsidRPr="004A369A">
              <w:rPr>
                <w:rFonts w:ascii="Times New Roman" w:eastAsia="Calibri" w:hAnsi="Times New Roman" w:cs="Times New Roman"/>
                <w:bCs/>
                <w:i/>
                <w:iCs/>
                <w:sz w:val="24"/>
                <w:szCs w:val="24"/>
              </w:rPr>
              <w:t>форме (</w:t>
            </w:r>
            <w:r w:rsidRPr="004A369A">
              <w:rPr>
                <w:rFonts w:ascii="Times New Roman" w:eastAsia="Calibri" w:hAnsi="Times New Roman" w:cs="Times New Roman"/>
                <w:bCs/>
                <w:i/>
                <w:iCs/>
                <w:sz w:val="20"/>
                <w:szCs w:val="20"/>
              </w:rPr>
              <w:t>зачет, диф.зачет, экзамен)</w:t>
            </w:r>
          </w:p>
        </w:tc>
        <w:tc>
          <w:tcPr>
            <w:tcW w:w="579" w:type="pct"/>
            <w:vAlign w:val="center"/>
          </w:tcPr>
          <w:p w14:paraId="67388E8A" w14:textId="77777777" w:rsidR="004A369A" w:rsidRPr="004A369A" w:rsidRDefault="004A369A" w:rsidP="004A369A">
            <w:pPr>
              <w:jc w:val="center"/>
              <w:rPr>
                <w:rFonts w:ascii="Times New Roman" w:eastAsia="Calibri" w:hAnsi="Times New Roman" w:cs="Times New Roman"/>
                <w:bCs/>
                <w:sz w:val="24"/>
                <w:szCs w:val="24"/>
              </w:rPr>
            </w:pPr>
            <w:r w:rsidRPr="004A369A">
              <w:rPr>
                <w:rFonts w:ascii="Times New Roman" w:eastAsia="Calibri" w:hAnsi="Times New Roman" w:cs="Times New Roman"/>
                <w:bCs/>
                <w:sz w:val="24"/>
                <w:szCs w:val="24"/>
              </w:rPr>
              <w:t>2</w:t>
            </w:r>
          </w:p>
        </w:tc>
        <w:tc>
          <w:tcPr>
            <w:tcW w:w="1162" w:type="pct"/>
            <w:vAlign w:val="center"/>
          </w:tcPr>
          <w:p w14:paraId="7FC142FC" w14:textId="77777777" w:rsidR="004A369A" w:rsidRPr="004A369A" w:rsidRDefault="004A369A" w:rsidP="004A369A">
            <w:pPr>
              <w:jc w:val="center"/>
              <w:rPr>
                <w:rFonts w:ascii="Times New Roman" w:eastAsia="Calibri" w:hAnsi="Times New Roman" w:cs="Times New Roman"/>
                <w:bCs/>
                <w:sz w:val="24"/>
                <w:szCs w:val="24"/>
              </w:rPr>
            </w:pPr>
          </w:p>
        </w:tc>
      </w:tr>
      <w:tr w:rsidR="004A369A" w:rsidRPr="004A369A" w14:paraId="42BAAC62" w14:textId="77777777" w:rsidTr="00AD5821">
        <w:trPr>
          <w:trHeight w:val="23"/>
        </w:trPr>
        <w:tc>
          <w:tcPr>
            <w:tcW w:w="3259" w:type="pct"/>
            <w:vAlign w:val="center"/>
          </w:tcPr>
          <w:p w14:paraId="3D3D405E" w14:textId="77777777" w:rsidR="004A369A" w:rsidRPr="004A369A" w:rsidRDefault="004A369A" w:rsidP="004A369A">
            <w:pPr>
              <w:jc w:val="both"/>
              <w:rPr>
                <w:rFonts w:ascii="Times New Roman" w:eastAsia="Calibri" w:hAnsi="Times New Roman" w:cs="Times New Roman"/>
                <w:bCs/>
                <w:sz w:val="24"/>
                <w:szCs w:val="24"/>
              </w:rPr>
            </w:pPr>
            <w:r w:rsidRPr="004A369A">
              <w:rPr>
                <w:rFonts w:ascii="Times New Roman" w:eastAsia="Calibri" w:hAnsi="Times New Roman" w:cs="Times New Roman"/>
                <w:bCs/>
                <w:sz w:val="24"/>
                <w:szCs w:val="24"/>
              </w:rPr>
              <w:t>Всего</w:t>
            </w:r>
          </w:p>
        </w:tc>
        <w:tc>
          <w:tcPr>
            <w:tcW w:w="579" w:type="pct"/>
            <w:vAlign w:val="center"/>
          </w:tcPr>
          <w:p w14:paraId="71DB1DA1" w14:textId="77777777" w:rsidR="004A369A" w:rsidRPr="004A369A" w:rsidRDefault="004A369A" w:rsidP="004A369A">
            <w:pPr>
              <w:jc w:val="center"/>
              <w:rPr>
                <w:rFonts w:ascii="Times New Roman" w:eastAsia="Calibri" w:hAnsi="Times New Roman" w:cs="Times New Roman"/>
                <w:b/>
                <w:sz w:val="24"/>
                <w:szCs w:val="24"/>
              </w:rPr>
            </w:pPr>
            <w:r w:rsidRPr="004A369A">
              <w:rPr>
                <w:rFonts w:ascii="Times New Roman" w:eastAsia="Calibri" w:hAnsi="Times New Roman" w:cs="Times New Roman"/>
                <w:b/>
                <w:sz w:val="24"/>
                <w:szCs w:val="24"/>
              </w:rPr>
              <w:t>60</w:t>
            </w:r>
          </w:p>
        </w:tc>
        <w:tc>
          <w:tcPr>
            <w:tcW w:w="1162" w:type="pct"/>
            <w:vAlign w:val="center"/>
          </w:tcPr>
          <w:p w14:paraId="7E0C8E43" w14:textId="77777777" w:rsidR="004A369A" w:rsidRPr="004A369A" w:rsidRDefault="004A369A" w:rsidP="004A369A">
            <w:pPr>
              <w:jc w:val="center"/>
              <w:rPr>
                <w:rFonts w:ascii="Times New Roman" w:eastAsia="Calibri" w:hAnsi="Times New Roman" w:cs="Times New Roman"/>
                <w:b/>
                <w:sz w:val="24"/>
                <w:szCs w:val="24"/>
              </w:rPr>
            </w:pPr>
            <w:r w:rsidRPr="004A369A">
              <w:rPr>
                <w:rFonts w:ascii="Times New Roman" w:eastAsia="Calibri" w:hAnsi="Times New Roman" w:cs="Times New Roman"/>
                <w:b/>
                <w:sz w:val="24"/>
                <w:szCs w:val="24"/>
              </w:rPr>
              <w:t>14</w:t>
            </w:r>
          </w:p>
        </w:tc>
      </w:tr>
    </w:tbl>
    <w:p w14:paraId="0E73F1D0" w14:textId="77777777" w:rsidR="004A369A" w:rsidRPr="004A369A" w:rsidRDefault="004A369A" w:rsidP="004A369A">
      <w:pPr>
        <w:rPr>
          <w:rFonts w:ascii="Times New Roman" w:eastAsia="Calibri" w:hAnsi="Times New Roman" w:cs="Times New Roman"/>
        </w:rPr>
      </w:pPr>
    </w:p>
    <w:p w14:paraId="1110739C" w14:textId="77777777" w:rsidR="004A369A" w:rsidRPr="004A369A" w:rsidRDefault="004A369A" w:rsidP="004A369A">
      <w:pPr>
        <w:rPr>
          <w:rFonts w:ascii="Times New Roman" w:eastAsia="Calibri" w:hAnsi="Times New Roman" w:cs="Times New Roman"/>
        </w:rPr>
      </w:pPr>
    </w:p>
    <w:p w14:paraId="3F2FE03E" w14:textId="77777777" w:rsidR="004A369A" w:rsidRPr="004A369A" w:rsidRDefault="004A369A" w:rsidP="004A369A">
      <w:pPr>
        <w:rPr>
          <w:rFonts w:ascii="Times New Roman" w:eastAsia="Calibri" w:hAnsi="Times New Roman" w:cs="Times New Roman"/>
        </w:rPr>
      </w:pPr>
    </w:p>
    <w:p w14:paraId="2ABA89AF" w14:textId="77777777" w:rsidR="004A369A" w:rsidRPr="004A369A" w:rsidRDefault="004A369A" w:rsidP="004A369A">
      <w:pPr>
        <w:rPr>
          <w:rFonts w:ascii="Times New Roman" w:eastAsia="Calibri" w:hAnsi="Times New Roman" w:cs="Times New Roman"/>
        </w:rPr>
      </w:pPr>
    </w:p>
    <w:p w14:paraId="5140CC46" w14:textId="77777777" w:rsidR="004A369A" w:rsidRPr="004A369A" w:rsidRDefault="004A369A" w:rsidP="004A369A">
      <w:pPr>
        <w:rPr>
          <w:rFonts w:ascii="Times New Roman" w:eastAsia="Calibri" w:hAnsi="Times New Roman" w:cs="Times New Roman"/>
        </w:rPr>
      </w:pPr>
    </w:p>
    <w:p w14:paraId="3DE98122" w14:textId="77777777" w:rsidR="004A369A" w:rsidRPr="004A369A" w:rsidRDefault="004A369A" w:rsidP="004A369A">
      <w:pPr>
        <w:rPr>
          <w:rFonts w:ascii="Times New Roman" w:eastAsia="Calibri" w:hAnsi="Times New Roman" w:cs="Times New Roman"/>
        </w:rPr>
      </w:pPr>
    </w:p>
    <w:p w14:paraId="420BB7D0" w14:textId="77777777" w:rsidR="004A369A" w:rsidRPr="004A369A" w:rsidRDefault="004A369A" w:rsidP="004A369A">
      <w:pPr>
        <w:rPr>
          <w:rFonts w:ascii="Times New Roman" w:eastAsia="Calibri" w:hAnsi="Times New Roman" w:cs="Times New Roman"/>
        </w:rPr>
      </w:pPr>
    </w:p>
    <w:p w14:paraId="569784D2" w14:textId="77777777" w:rsidR="004A369A" w:rsidRPr="004A369A" w:rsidRDefault="004A369A" w:rsidP="004A369A">
      <w:pPr>
        <w:rPr>
          <w:rFonts w:ascii="Times New Roman" w:eastAsia="Calibri" w:hAnsi="Times New Roman" w:cs="Times New Roman"/>
        </w:rPr>
      </w:pPr>
    </w:p>
    <w:p w14:paraId="0DCF5977" w14:textId="77777777" w:rsidR="004A369A" w:rsidRPr="004A369A" w:rsidRDefault="004A369A" w:rsidP="004A369A">
      <w:pPr>
        <w:rPr>
          <w:rFonts w:ascii="Times New Roman" w:eastAsia="Calibri" w:hAnsi="Times New Roman" w:cs="Times New Roman"/>
          <w:b/>
          <w:bCs/>
          <w:sz w:val="24"/>
          <w:szCs w:val="24"/>
          <w:lang w:eastAsia="ru-RU"/>
        </w:rPr>
        <w:sectPr w:rsidR="004A369A" w:rsidRPr="004A369A" w:rsidSect="001604E7">
          <w:headerReference w:type="even" r:id="rId146"/>
          <w:pgSz w:w="11906" w:h="16838"/>
          <w:pgMar w:top="1134" w:right="567" w:bottom="1134" w:left="1701" w:header="709" w:footer="709" w:gutter="0"/>
          <w:cols w:space="708"/>
          <w:docGrid w:linePitch="360"/>
        </w:sectPr>
      </w:pPr>
    </w:p>
    <w:p w14:paraId="66A7D04B" w14:textId="77777777" w:rsidR="004A369A" w:rsidRPr="004A369A" w:rsidRDefault="004A369A" w:rsidP="004A369A">
      <w:pPr>
        <w:spacing w:after="120" w:line="276" w:lineRule="auto"/>
        <w:ind w:firstLine="709"/>
        <w:outlineLvl w:val="1"/>
        <w:rPr>
          <w:rFonts w:ascii="Times New Roman" w:eastAsia="Calibri" w:hAnsi="Times New Roman" w:cs="Times New Roman"/>
          <w:b/>
          <w:bCs/>
          <w:sz w:val="24"/>
          <w:szCs w:val="24"/>
          <w:lang w:eastAsia="ru-RU"/>
        </w:rPr>
      </w:pPr>
      <w:r w:rsidRPr="004A369A">
        <w:rPr>
          <w:rFonts w:ascii="Times New Roman" w:eastAsia="Calibri" w:hAnsi="Times New Roman" w:cs="Times New Roman"/>
          <w:b/>
          <w:bCs/>
          <w:sz w:val="24"/>
          <w:szCs w:val="24"/>
          <w:lang w:eastAsia="ru-RU"/>
        </w:rPr>
        <w:lastRenderedPageBreak/>
        <w:t>2.2. Содержание дисциплины</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gridCol w:w="2694"/>
        <w:gridCol w:w="2409"/>
      </w:tblGrid>
      <w:tr w:rsidR="004A369A" w:rsidRPr="004A369A" w14:paraId="341A5952" w14:textId="77777777" w:rsidTr="00AD5821">
        <w:trPr>
          <w:trHeight w:val="903"/>
        </w:trPr>
        <w:tc>
          <w:tcPr>
            <w:tcW w:w="2972" w:type="dxa"/>
            <w:vAlign w:val="center"/>
          </w:tcPr>
          <w:p w14:paraId="4EEEB193" w14:textId="77777777" w:rsidR="004A369A" w:rsidRPr="004A369A" w:rsidRDefault="004A369A" w:rsidP="004A369A">
            <w:pPr>
              <w:spacing w:line="276" w:lineRule="auto"/>
              <w:jc w:val="center"/>
              <w:rPr>
                <w:rFonts w:ascii="Times New Roman" w:eastAsia="Calibri" w:hAnsi="Times New Roman" w:cs="Times New Roman"/>
                <w:b/>
                <w:lang w:eastAsia="ru-RU"/>
              </w:rPr>
            </w:pPr>
            <w:r w:rsidRPr="004A369A">
              <w:rPr>
                <w:rFonts w:ascii="Times New Roman" w:eastAsia="Calibri" w:hAnsi="Times New Roman" w:cs="Times New Roman"/>
                <w:b/>
                <w:bCs/>
                <w:lang w:eastAsia="ru-RU"/>
              </w:rPr>
              <w:t>Наименование разделов и тем</w:t>
            </w:r>
          </w:p>
        </w:tc>
        <w:tc>
          <w:tcPr>
            <w:tcW w:w="6662" w:type="dxa"/>
            <w:vAlign w:val="center"/>
          </w:tcPr>
          <w:p w14:paraId="361F368F" w14:textId="77777777" w:rsidR="004A369A" w:rsidRPr="004A369A" w:rsidRDefault="004A369A" w:rsidP="004A369A">
            <w:pPr>
              <w:suppressAutoHyphens/>
              <w:jc w:val="center"/>
              <w:rPr>
                <w:rFonts w:ascii="Times New Roman" w:eastAsia="Calibri" w:hAnsi="Times New Roman" w:cs="Times New Roman"/>
                <w:b/>
                <w:lang w:eastAsia="ru-RU"/>
              </w:rPr>
            </w:pPr>
            <w:r w:rsidRPr="004A369A">
              <w:rPr>
                <w:rFonts w:ascii="Times New Roman" w:eastAsia="Calibri" w:hAnsi="Times New Roman" w:cs="Times New Roman"/>
                <w:b/>
                <w:bCs/>
                <w:lang w:eastAsia="ru-RU"/>
              </w:rPr>
              <w:t>Содержание учебного материала, практических и лабораторных занятий</w:t>
            </w:r>
          </w:p>
        </w:tc>
        <w:tc>
          <w:tcPr>
            <w:tcW w:w="2694" w:type="dxa"/>
          </w:tcPr>
          <w:p w14:paraId="667CE3D7" w14:textId="77777777" w:rsidR="004A369A" w:rsidRPr="004A369A" w:rsidRDefault="004A369A" w:rsidP="004A369A">
            <w:pPr>
              <w:suppressAutoHyphens/>
              <w:jc w:val="center"/>
              <w:rPr>
                <w:rFonts w:ascii="Times New Roman" w:eastAsia="Calibri" w:hAnsi="Times New Roman" w:cs="Times New Roman"/>
                <w:b/>
                <w:bCs/>
                <w:lang w:eastAsia="ru-RU"/>
              </w:rPr>
            </w:pPr>
            <w:r w:rsidRPr="004A369A">
              <w:rPr>
                <w:rFonts w:ascii="Times New Roman" w:eastAsia="Calibri" w:hAnsi="Times New Roman" w:cs="Times New Roman"/>
                <w:b/>
                <w:bCs/>
                <w:sz w:val="24"/>
                <w:szCs w:val="24"/>
              </w:rPr>
              <w:t xml:space="preserve">Объем, ак. ч. / </w:t>
            </w:r>
            <w:r w:rsidRPr="004A369A">
              <w:rPr>
                <w:rFonts w:ascii="Times New Roman" w:eastAsia="Calibri" w:hAnsi="Times New Roman" w:cs="Times New Roman"/>
                <w:b/>
                <w:bCs/>
                <w:sz w:val="24"/>
                <w:szCs w:val="24"/>
              </w:rPr>
              <w:br/>
              <w:t xml:space="preserve">в том числе </w:t>
            </w:r>
            <w:r w:rsidRPr="004A369A">
              <w:rPr>
                <w:rFonts w:ascii="Times New Roman" w:eastAsia="Calibri" w:hAnsi="Times New Roman" w:cs="Times New Roman"/>
                <w:b/>
                <w:bCs/>
                <w:sz w:val="24"/>
                <w:szCs w:val="24"/>
              </w:rPr>
              <w:br/>
              <w:t xml:space="preserve">в форме практической подготовки, </w:t>
            </w:r>
            <w:r w:rsidRPr="004A369A">
              <w:rPr>
                <w:rFonts w:ascii="Times New Roman" w:eastAsia="Calibri" w:hAnsi="Times New Roman" w:cs="Times New Roman"/>
                <w:b/>
                <w:bCs/>
                <w:sz w:val="24"/>
                <w:szCs w:val="24"/>
              </w:rPr>
              <w:br/>
              <w:t>ак. ч.</w:t>
            </w:r>
          </w:p>
        </w:tc>
        <w:tc>
          <w:tcPr>
            <w:tcW w:w="2409" w:type="dxa"/>
          </w:tcPr>
          <w:p w14:paraId="603D8B6A" w14:textId="77777777" w:rsidR="004A369A" w:rsidRPr="004A369A" w:rsidRDefault="004A369A" w:rsidP="004A369A">
            <w:pPr>
              <w:suppressAutoHyphens/>
              <w:jc w:val="center"/>
              <w:rPr>
                <w:rFonts w:ascii="Times New Roman" w:eastAsia="Calibri" w:hAnsi="Times New Roman" w:cs="Times New Roman"/>
                <w:b/>
                <w:bCs/>
                <w:lang w:eastAsia="ru-RU"/>
              </w:rPr>
            </w:pPr>
            <w:r w:rsidRPr="004A369A">
              <w:rPr>
                <w:rFonts w:ascii="Times New Roman" w:eastAsia="Calibri" w:hAnsi="Times New Roman" w:cs="Times New Roman"/>
                <w:b/>
                <w:bCs/>
                <w:sz w:val="24"/>
                <w:szCs w:val="24"/>
              </w:rPr>
              <w:t>Коды компетенций, формированию которых способствует элемент программы</w:t>
            </w:r>
          </w:p>
        </w:tc>
      </w:tr>
      <w:tr w:rsidR="004A369A" w:rsidRPr="004A369A" w14:paraId="0292F4E8" w14:textId="77777777" w:rsidTr="00AD5821">
        <w:tc>
          <w:tcPr>
            <w:tcW w:w="9634" w:type="dxa"/>
            <w:gridSpan w:val="2"/>
          </w:tcPr>
          <w:p w14:paraId="71E16345" w14:textId="77777777" w:rsidR="004A369A" w:rsidRPr="004A369A" w:rsidRDefault="004A369A" w:rsidP="004A369A">
            <w:pPr>
              <w:rPr>
                <w:rFonts w:ascii="Times New Roman" w:eastAsia="Calibri" w:hAnsi="Times New Roman" w:cs="Times New Roman"/>
                <w:i/>
                <w:lang w:eastAsia="ru-RU"/>
              </w:rPr>
            </w:pPr>
            <w:r w:rsidRPr="004A369A">
              <w:rPr>
                <w:rFonts w:ascii="Times New Roman" w:eastAsia="Calibri" w:hAnsi="Times New Roman" w:cs="Times New Roman"/>
                <w:b/>
                <w:bCs/>
                <w:iCs/>
              </w:rPr>
              <w:t>Раздел 02.1. Организация и выполнение работ по эксплуатации, обслуживанию и ремонту бытовой техники</w:t>
            </w:r>
          </w:p>
        </w:tc>
        <w:tc>
          <w:tcPr>
            <w:tcW w:w="2694" w:type="dxa"/>
          </w:tcPr>
          <w:p w14:paraId="6EAA4F04" w14:textId="77777777" w:rsidR="004A369A" w:rsidRPr="004A369A" w:rsidRDefault="004A369A" w:rsidP="004A369A">
            <w:pPr>
              <w:jc w:val="center"/>
              <w:rPr>
                <w:rFonts w:ascii="Times New Roman" w:eastAsia="Calibri" w:hAnsi="Times New Roman" w:cs="Times New Roman"/>
                <w:b/>
                <w:bCs/>
                <w:lang w:eastAsia="ru-RU"/>
              </w:rPr>
            </w:pPr>
            <w:r w:rsidRPr="004A369A">
              <w:rPr>
                <w:rFonts w:ascii="Times New Roman" w:eastAsia="Calibri" w:hAnsi="Times New Roman" w:cs="Times New Roman"/>
                <w:b/>
                <w:bCs/>
                <w:lang w:eastAsia="ru-RU"/>
              </w:rPr>
              <w:t>18/0</w:t>
            </w:r>
          </w:p>
        </w:tc>
        <w:tc>
          <w:tcPr>
            <w:tcW w:w="2409" w:type="dxa"/>
          </w:tcPr>
          <w:p w14:paraId="16A63D86" w14:textId="77777777" w:rsidR="004A369A" w:rsidRPr="004A369A" w:rsidRDefault="004A369A" w:rsidP="004A369A">
            <w:pPr>
              <w:rPr>
                <w:rFonts w:ascii="Times New Roman" w:eastAsia="Calibri" w:hAnsi="Times New Roman" w:cs="Times New Roman"/>
                <w:b/>
                <w:bCs/>
                <w:lang w:eastAsia="ru-RU"/>
              </w:rPr>
            </w:pPr>
          </w:p>
        </w:tc>
      </w:tr>
      <w:tr w:rsidR="004A369A" w:rsidRPr="004A369A" w14:paraId="4B9D4CD3" w14:textId="77777777" w:rsidTr="00AD5821">
        <w:tc>
          <w:tcPr>
            <w:tcW w:w="2972" w:type="dxa"/>
            <w:vMerge w:val="restart"/>
          </w:tcPr>
          <w:p w14:paraId="5ACA16BC" w14:textId="77777777" w:rsidR="004A369A" w:rsidRPr="004A369A" w:rsidRDefault="004A369A" w:rsidP="004A369A">
            <w:pPr>
              <w:rPr>
                <w:rFonts w:ascii="Times New Roman" w:eastAsia="Calibri" w:hAnsi="Times New Roman" w:cs="Times New Roman"/>
                <w:b/>
                <w:bCs/>
                <w:lang w:eastAsia="ru-RU"/>
              </w:rPr>
            </w:pPr>
            <w:r w:rsidRPr="004A369A">
              <w:rPr>
                <w:rFonts w:ascii="Times New Roman" w:eastAsia="Calibri" w:hAnsi="Times New Roman" w:cs="Times New Roman"/>
                <w:b/>
                <w:bCs/>
                <w:lang w:eastAsia="ru-RU"/>
              </w:rPr>
              <w:t>Тема 1.1.</w:t>
            </w:r>
          </w:p>
          <w:p w14:paraId="15D71BD2" w14:textId="77777777" w:rsidR="004A369A" w:rsidRPr="004A369A" w:rsidRDefault="004A369A" w:rsidP="004A369A">
            <w:pPr>
              <w:rPr>
                <w:rFonts w:ascii="Times New Roman" w:eastAsia="Calibri" w:hAnsi="Times New Roman" w:cs="Times New Roman"/>
                <w:b/>
                <w:bCs/>
                <w:lang w:eastAsia="ru-RU"/>
              </w:rPr>
            </w:pPr>
            <w:r w:rsidRPr="004A369A">
              <w:rPr>
                <w:rFonts w:ascii="Times New Roman" w:eastAsia="Calibri" w:hAnsi="Times New Roman" w:cs="Times New Roman"/>
                <w:b/>
                <w:bCs/>
                <w:iCs/>
                <w:lang w:eastAsia="ru-RU"/>
              </w:rPr>
              <w:t>Ремонт электродвигателей, применяемых в приборах и машинах бытового назначения</w:t>
            </w:r>
          </w:p>
        </w:tc>
        <w:tc>
          <w:tcPr>
            <w:tcW w:w="6662" w:type="dxa"/>
          </w:tcPr>
          <w:p w14:paraId="7852F285" w14:textId="77777777" w:rsidR="004A369A" w:rsidRPr="004A369A" w:rsidRDefault="004A369A" w:rsidP="004A369A">
            <w:pPr>
              <w:rPr>
                <w:rFonts w:ascii="Times New Roman" w:eastAsia="Calibri" w:hAnsi="Times New Roman" w:cs="Times New Roman"/>
                <w:b/>
                <w:lang w:eastAsia="ru-RU"/>
              </w:rPr>
            </w:pPr>
            <w:r w:rsidRPr="004A369A">
              <w:rPr>
                <w:rFonts w:ascii="Times New Roman" w:eastAsia="Calibri" w:hAnsi="Times New Roman" w:cs="Times New Roman"/>
                <w:b/>
                <w:bCs/>
                <w:lang w:eastAsia="ru-RU"/>
              </w:rPr>
              <w:t xml:space="preserve">Содержание </w:t>
            </w:r>
          </w:p>
        </w:tc>
        <w:tc>
          <w:tcPr>
            <w:tcW w:w="2694" w:type="dxa"/>
          </w:tcPr>
          <w:p w14:paraId="212ED11A" w14:textId="77777777" w:rsidR="004A369A" w:rsidRPr="004A369A" w:rsidRDefault="004A369A" w:rsidP="004A369A">
            <w:pPr>
              <w:jc w:val="center"/>
              <w:rPr>
                <w:rFonts w:ascii="Times New Roman" w:eastAsia="Calibri" w:hAnsi="Times New Roman" w:cs="Times New Roman"/>
                <w:b/>
                <w:bCs/>
                <w:lang w:eastAsia="ru-RU"/>
              </w:rPr>
            </w:pPr>
            <w:r w:rsidRPr="004A369A">
              <w:rPr>
                <w:rFonts w:ascii="Times New Roman" w:eastAsia="Calibri" w:hAnsi="Times New Roman" w:cs="Times New Roman"/>
                <w:b/>
                <w:bCs/>
                <w:lang w:eastAsia="ru-RU"/>
              </w:rPr>
              <w:t>10</w:t>
            </w:r>
          </w:p>
        </w:tc>
        <w:tc>
          <w:tcPr>
            <w:tcW w:w="2409" w:type="dxa"/>
            <w:vMerge w:val="restart"/>
          </w:tcPr>
          <w:p w14:paraId="1C18A4CB" w14:textId="77777777" w:rsidR="004A369A" w:rsidRPr="004A369A" w:rsidRDefault="004A369A" w:rsidP="004A369A">
            <w:pPr>
              <w:rPr>
                <w:rFonts w:ascii="Times New Roman" w:eastAsia="Calibri" w:hAnsi="Times New Roman" w:cs="Times New Roman"/>
                <w:sz w:val="24"/>
                <w:szCs w:val="24"/>
              </w:rPr>
            </w:pPr>
            <w:r w:rsidRPr="004A369A">
              <w:rPr>
                <w:rFonts w:ascii="Times New Roman" w:eastAsia="Calibri" w:hAnsi="Times New Roman" w:cs="Times New Roman"/>
                <w:sz w:val="24"/>
                <w:szCs w:val="24"/>
              </w:rPr>
              <w:t>ОК 1, ОК 5,</w:t>
            </w:r>
          </w:p>
          <w:p w14:paraId="7876CB1F" w14:textId="77777777" w:rsidR="004A369A" w:rsidRPr="004A369A" w:rsidRDefault="004A369A" w:rsidP="004A369A">
            <w:pPr>
              <w:rPr>
                <w:rFonts w:ascii="Times New Roman" w:eastAsia="Calibri" w:hAnsi="Times New Roman" w:cs="Times New Roman"/>
                <w:sz w:val="24"/>
                <w:szCs w:val="24"/>
              </w:rPr>
            </w:pPr>
            <w:r w:rsidRPr="004A369A">
              <w:rPr>
                <w:rFonts w:ascii="Times New Roman" w:eastAsia="Calibri" w:hAnsi="Times New Roman" w:cs="Times New Roman"/>
                <w:sz w:val="24"/>
                <w:szCs w:val="24"/>
              </w:rPr>
              <w:t xml:space="preserve"> ОК 9,ПК 3.1, ПК 3.2 </w:t>
            </w:r>
          </w:p>
          <w:p w14:paraId="005B5A21" w14:textId="77777777" w:rsidR="004A369A" w:rsidRPr="004A369A" w:rsidRDefault="004A369A" w:rsidP="004A369A">
            <w:pPr>
              <w:rPr>
                <w:rFonts w:ascii="Times New Roman" w:eastAsia="Calibri" w:hAnsi="Times New Roman" w:cs="Times New Roman"/>
                <w:b/>
                <w:bCs/>
                <w:lang w:eastAsia="ru-RU"/>
              </w:rPr>
            </w:pPr>
          </w:p>
        </w:tc>
      </w:tr>
      <w:tr w:rsidR="004A369A" w:rsidRPr="004A369A" w14:paraId="16F72D7F" w14:textId="77777777" w:rsidTr="00AD5821">
        <w:trPr>
          <w:trHeight w:val="220"/>
        </w:trPr>
        <w:tc>
          <w:tcPr>
            <w:tcW w:w="2972" w:type="dxa"/>
            <w:vMerge/>
          </w:tcPr>
          <w:p w14:paraId="6C991444" w14:textId="77777777" w:rsidR="004A369A" w:rsidRPr="004A369A" w:rsidRDefault="004A369A" w:rsidP="004A369A">
            <w:pPr>
              <w:rPr>
                <w:rFonts w:ascii="Times New Roman" w:eastAsia="Calibri" w:hAnsi="Times New Roman" w:cs="Times New Roman"/>
                <w:b/>
                <w:bCs/>
                <w:lang w:eastAsia="ru-RU"/>
              </w:rPr>
            </w:pPr>
          </w:p>
        </w:tc>
        <w:tc>
          <w:tcPr>
            <w:tcW w:w="6662" w:type="dxa"/>
          </w:tcPr>
          <w:p w14:paraId="47AB6638" w14:textId="77777777" w:rsidR="004A369A" w:rsidRPr="004A369A" w:rsidRDefault="004A369A" w:rsidP="004A369A">
            <w:pPr>
              <w:suppressAutoHyphens/>
              <w:jc w:val="both"/>
              <w:rPr>
                <w:rFonts w:ascii="Times New Roman" w:eastAsia="Calibri" w:hAnsi="Times New Roman" w:cs="Times New Roman"/>
                <w:lang w:eastAsia="ru-RU"/>
              </w:rPr>
            </w:pPr>
            <w:r w:rsidRPr="004A369A">
              <w:rPr>
                <w:rFonts w:ascii="Times New Roman" w:eastAsia="Calibri" w:hAnsi="Times New Roman" w:cs="Times New Roman"/>
              </w:rPr>
              <w:t>Основные понятия и определения диагностирования и контроля.</w:t>
            </w:r>
          </w:p>
        </w:tc>
        <w:tc>
          <w:tcPr>
            <w:tcW w:w="2694" w:type="dxa"/>
            <w:vMerge w:val="restart"/>
          </w:tcPr>
          <w:p w14:paraId="157D5361" w14:textId="77777777" w:rsidR="004A369A" w:rsidRPr="004A369A" w:rsidRDefault="004A369A" w:rsidP="004A369A">
            <w:pPr>
              <w:suppressAutoHyphens/>
              <w:jc w:val="center"/>
              <w:rPr>
                <w:rFonts w:ascii="Times New Roman" w:eastAsia="Calibri" w:hAnsi="Times New Roman" w:cs="Times New Roman"/>
                <w:lang w:eastAsia="ru-RU"/>
              </w:rPr>
            </w:pPr>
          </w:p>
          <w:p w14:paraId="03F46C56" w14:textId="77777777" w:rsidR="004A369A" w:rsidRPr="004A369A" w:rsidRDefault="004A369A" w:rsidP="004A369A">
            <w:pPr>
              <w:suppressAutoHyphens/>
              <w:jc w:val="center"/>
              <w:rPr>
                <w:rFonts w:ascii="Times New Roman" w:eastAsia="Calibri" w:hAnsi="Times New Roman" w:cs="Times New Roman"/>
                <w:lang w:eastAsia="ru-RU"/>
              </w:rPr>
            </w:pPr>
          </w:p>
          <w:p w14:paraId="52ECC647" w14:textId="77777777" w:rsidR="004A369A" w:rsidRPr="004A369A" w:rsidRDefault="004A369A" w:rsidP="004A369A">
            <w:pPr>
              <w:suppressAutoHyphens/>
              <w:jc w:val="center"/>
              <w:rPr>
                <w:rFonts w:ascii="Times New Roman" w:eastAsia="Calibri" w:hAnsi="Times New Roman" w:cs="Times New Roman"/>
                <w:lang w:eastAsia="ru-RU"/>
              </w:rPr>
            </w:pPr>
            <w:r w:rsidRPr="004A369A">
              <w:rPr>
                <w:rFonts w:ascii="Times New Roman" w:eastAsia="Calibri" w:hAnsi="Times New Roman" w:cs="Times New Roman"/>
                <w:lang w:eastAsia="ru-RU"/>
              </w:rPr>
              <w:t>10</w:t>
            </w:r>
          </w:p>
        </w:tc>
        <w:tc>
          <w:tcPr>
            <w:tcW w:w="2409" w:type="dxa"/>
            <w:vMerge/>
          </w:tcPr>
          <w:p w14:paraId="607F83FB" w14:textId="77777777" w:rsidR="004A369A" w:rsidRPr="004A369A" w:rsidRDefault="004A369A" w:rsidP="004A369A">
            <w:pPr>
              <w:suppressAutoHyphens/>
              <w:jc w:val="both"/>
              <w:rPr>
                <w:rFonts w:ascii="Times New Roman" w:eastAsia="Calibri" w:hAnsi="Times New Roman" w:cs="Times New Roman"/>
                <w:lang w:eastAsia="ru-RU"/>
              </w:rPr>
            </w:pPr>
          </w:p>
        </w:tc>
      </w:tr>
      <w:tr w:rsidR="004A369A" w:rsidRPr="004A369A" w14:paraId="643A1D43" w14:textId="77777777" w:rsidTr="00AD5821">
        <w:trPr>
          <w:trHeight w:val="20"/>
        </w:trPr>
        <w:tc>
          <w:tcPr>
            <w:tcW w:w="2972" w:type="dxa"/>
            <w:vMerge/>
          </w:tcPr>
          <w:p w14:paraId="23991789" w14:textId="77777777" w:rsidR="004A369A" w:rsidRPr="004A369A" w:rsidRDefault="004A369A" w:rsidP="004A369A">
            <w:pPr>
              <w:rPr>
                <w:rFonts w:ascii="Times New Roman" w:eastAsia="Calibri" w:hAnsi="Times New Roman" w:cs="Times New Roman"/>
                <w:b/>
                <w:bCs/>
                <w:lang w:eastAsia="ru-RU"/>
              </w:rPr>
            </w:pPr>
          </w:p>
        </w:tc>
        <w:tc>
          <w:tcPr>
            <w:tcW w:w="6662" w:type="dxa"/>
          </w:tcPr>
          <w:p w14:paraId="4328B7AA" w14:textId="77777777" w:rsidR="004A369A" w:rsidRPr="004A369A" w:rsidRDefault="004A369A" w:rsidP="004A369A">
            <w:pPr>
              <w:suppressAutoHyphens/>
              <w:jc w:val="both"/>
              <w:rPr>
                <w:rFonts w:ascii="Times New Roman" w:eastAsia="Calibri" w:hAnsi="Times New Roman" w:cs="Times New Roman"/>
                <w:b/>
                <w:lang w:eastAsia="ru-RU"/>
              </w:rPr>
            </w:pPr>
            <w:r w:rsidRPr="004A369A">
              <w:rPr>
                <w:rFonts w:ascii="Times New Roman" w:eastAsia="Calibri" w:hAnsi="Times New Roman" w:cs="Times New Roman"/>
              </w:rPr>
              <w:t>Методы диагностирования.</w:t>
            </w:r>
          </w:p>
        </w:tc>
        <w:tc>
          <w:tcPr>
            <w:tcW w:w="2694" w:type="dxa"/>
            <w:vMerge/>
          </w:tcPr>
          <w:p w14:paraId="0C1AC6E2" w14:textId="77777777" w:rsidR="004A369A" w:rsidRPr="004A369A" w:rsidRDefault="004A369A" w:rsidP="004A369A">
            <w:pPr>
              <w:suppressAutoHyphens/>
              <w:jc w:val="center"/>
              <w:rPr>
                <w:rFonts w:ascii="Times New Roman" w:eastAsia="Calibri" w:hAnsi="Times New Roman" w:cs="Times New Roman"/>
                <w:b/>
                <w:bCs/>
                <w:lang w:eastAsia="ru-RU"/>
              </w:rPr>
            </w:pPr>
          </w:p>
        </w:tc>
        <w:tc>
          <w:tcPr>
            <w:tcW w:w="2409" w:type="dxa"/>
            <w:vMerge/>
          </w:tcPr>
          <w:p w14:paraId="7A4C8292" w14:textId="77777777" w:rsidR="004A369A" w:rsidRPr="004A369A" w:rsidRDefault="004A369A" w:rsidP="004A369A">
            <w:pPr>
              <w:suppressAutoHyphens/>
              <w:jc w:val="both"/>
              <w:rPr>
                <w:rFonts w:ascii="Times New Roman" w:eastAsia="Calibri" w:hAnsi="Times New Roman" w:cs="Times New Roman"/>
                <w:b/>
                <w:bCs/>
                <w:lang w:eastAsia="ru-RU"/>
              </w:rPr>
            </w:pPr>
          </w:p>
        </w:tc>
      </w:tr>
      <w:tr w:rsidR="004A369A" w:rsidRPr="004A369A" w14:paraId="4557729D" w14:textId="77777777" w:rsidTr="00AD5821">
        <w:trPr>
          <w:trHeight w:val="204"/>
        </w:trPr>
        <w:tc>
          <w:tcPr>
            <w:tcW w:w="2972" w:type="dxa"/>
            <w:vMerge/>
          </w:tcPr>
          <w:p w14:paraId="248187DB" w14:textId="77777777" w:rsidR="004A369A" w:rsidRPr="004A369A" w:rsidRDefault="004A369A" w:rsidP="004A369A">
            <w:pPr>
              <w:rPr>
                <w:rFonts w:ascii="Times New Roman" w:eastAsia="Calibri" w:hAnsi="Times New Roman" w:cs="Times New Roman"/>
                <w:b/>
                <w:bCs/>
                <w:lang w:eastAsia="ru-RU"/>
              </w:rPr>
            </w:pPr>
          </w:p>
        </w:tc>
        <w:tc>
          <w:tcPr>
            <w:tcW w:w="6662" w:type="dxa"/>
          </w:tcPr>
          <w:p w14:paraId="1845A158" w14:textId="77777777" w:rsidR="004A369A" w:rsidRPr="004A369A" w:rsidRDefault="004A369A" w:rsidP="004A369A">
            <w:pPr>
              <w:suppressAutoHyphens/>
              <w:jc w:val="both"/>
              <w:rPr>
                <w:rFonts w:ascii="Times New Roman" w:eastAsia="Calibri" w:hAnsi="Times New Roman" w:cs="Times New Roman"/>
                <w:iCs/>
                <w:lang w:eastAsia="ru-RU"/>
              </w:rPr>
            </w:pPr>
            <w:r w:rsidRPr="004A369A">
              <w:rPr>
                <w:rFonts w:ascii="Times New Roman" w:eastAsia="Calibri" w:hAnsi="Times New Roman" w:cs="Times New Roman"/>
              </w:rPr>
              <w:t>Производственный и технологический процессы ремонта бытовых машин и приборов</w:t>
            </w:r>
          </w:p>
        </w:tc>
        <w:tc>
          <w:tcPr>
            <w:tcW w:w="2694" w:type="dxa"/>
            <w:vMerge/>
          </w:tcPr>
          <w:p w14:paraId="424B7D11" w14:textId="77777777" w:rsidR="004A369A" w:rsidRPr="004A369A" w:rsidRDefault="004A369A" w:rsidP="004A369A">
            <w:pPr>
              <w:suppressAutoHyphens/>
              <w:jc w:val="center"/>
              <w:rPr>
                <w:rFonts w:ascii="Times New Roman" w:eastAsia="Calibri" w:hAnsi="Times New Roman" w:cs="Times New Roman"/>
                <w:lang w:eastAsia="ru-RU"/>
              </w:rPr>
            </w:pPr>
          </w:p>
        </w:tc>
        <w:tc>
          <w:tcPr>
            <w:tcW w:w="2409" w:type="dxa"/>
            <w:vMerge/>
          </w:tcPr>
          <w:p w14:paraId="6509D5AE" w14:textId="77777777" w:rsidR="004A369A" w:rsidRPr="004A369A" w:rsidRDefault="004A369A" w:rsidP="004A369A">
            <w:pPr>
              <w:suppressAutoHyphens/>
              <w:jc w:val="both"/>
              <w:rPr>
                <w:rFonts w:ascii="Times New Roman" w:eastAsia="Calibri" w:hAnsi="Times New Roman" w:cs="Times New Roman"/>
                <w:lang w:eastAsia="ru-RU"/>
              </w:rPr>
            </w:pPr>
          </w:p>
        </w:tc>
      </w:tr>
      <w:tr w:rsidR="004A369A" w:rsidRPr="004A369A" w14:paraId="09464D63" w14:textId="77777777" w:rsidTr="00AD5821">
        <w:trPr>
          <w:trHeight w:val="73"/>
        </w:trPr>
        <w:tc>
          <w:tcPr>
            <w:tcW w:w="2972" w:type="dxa"/>
            <w:vMerge/>
          </w:tcPr>
          <w:p w14:paraId="46D4DB49" w14:textId="77777777" w:rsidR="004A369A" w:rsidRPr="004A369A" w:rsidRDefault="004A369A" w:rsidP="004A369A">
            <w:pPr>
              <w:rPr>
                <w:rFonts w:ascii="Times New Roman" w:eastAsia="Calibri" w:hAnsi="Times New Roman" w:cs="Times New Roman"/>
                <w:b/>
                <w:bCs/>
                <w:lang w:eastAsia="ru-RU"/>
              </w:rPr>
            </w:pPr>
          </w:p>
        </w:tc>
        <w:tc>
          <w:tcPr>
            <w:tcW w:w="6662" w:type="dxa"/>
            <w:vAlign w:val="bottom"/>
          </w:tcPr>
          <w:p w14:paraId="6EED48B9" w14:textId="77777777" w:rsidR="004A369A" w:rsidRPr="004A369A" w:rsidRDefault="004A369A" w:rsidP="004A369A">
            <w:pPr>
              <w:suppressAutoHyphens/>
              <w:rPr>
                <w:rFonts w:ascii="Times New Roman" w:eastAsia="Calibri" w:hAnsi="Times New Roman" w:cs="Times New Roman"/>
                <w:lang w:eastAsia="ru-RU"/>
              </w:rPr>
            </w:pPr>
            <w:r w:rsidRPr="004A369A">
              <w:rPr>
                <w:rFonts w:ascii="Times New Roman" w:eastAsia="Calibri" w:hAnsi="Times New Roman" w:cs="Times New Roman"/>
              </w:rPr>
              <w:t>Основы проектирования технологических процессов ремонта.</w:t>
            </w:r>
          </w:p>
        </w:tc>
        <w:tc>
          <w:tcPr>
            <w:tcW w:w="2694" w:type="dxa"/>
            <w:vMerge/>
          </w:tcPr>
          <w:p w14:paraId="200BCCCE" w14:textId="77777777" w:rsidR="004A369A" w:rsidRPr="004A369A" w:rsidRDefault="004A369A" w:rsidP="004A369A">
            <w:pPr>
              <w:suppressAutoHyphens/>
              <w:jc w:val="center"/>
              <w:rPr>
                <w:rFonts w:ascii="Times New Roman" w:eastAsia="Calibri" w:hAnsi="Times New Roman" w:cs="Times New Roman"/>
                <w:lang w:eastAsia="ru-RU"/>
              </w:rPr>
            </w:pPr>
          </w:p>
        </w:tc>
        <w:tc>
          <w:tcPr>
            <w:tcW w:w="2409" w:type="dxa"/>
            <w:vMerge/>
          </w:tcPr>
          <w:p w14:paraId="7FBCCE61" w14:textId="77777777" w:rsidR="004A369A" w:rsidRPr="004A369A" w:rsidRDefault="004A369A" w:rsidP="004A369A">
            <w:pPr>
              <w:suppressAutoHyphens/>
              <w:rPr>
                <w:rFonts w:ascii="Times New Roman" w:eastAsia="Calibri" w:hAnsi="Times New Roman" w:cs="Times New Roman"/>
                <w:lang w:eastAsia="ru-RU"/>
              </w:rPr>
            </w:pPr>
          </w:p>
        </w:tc>
      </w:tr>
      <w:tr w:rsidR="004A369A" w:rsidRPr="004A369A" w14:paraId="27C82710" w14:textId="77777777" w:rsidTr="00AD5821">
        <w:trPr>
          <w:trHeight w:val="183"/>
        </w:trPr>
        <w:tc>
          <w:tcPr>
            <w:tcW w:w="2972" w:type="dxa"/>
            <w:vMerge w:val="restart"/>
          </w:tcPr>
          <w:p w14:paraId="6913830A" w14:textId="77777777" w:rsidR="004A369A" w:rsidRPr="004A369A" w:rsidRDefault="004A369A" w:rsidP="004A369A">
            <w:pPr>
              <w:snapToGrid w:val="0"/>
              <w:rPr>
                <w:rFonts w:ascii="Times New Roman" w:eastAsia="Calibri" w:hAnsi="Times New Roman" w:cs="Times New Roman"/>
                <w:b/>
              </w:rPr>
            </w:pPr>
            <w:r w:rsidRPr="004A369A">
              <w:rPr>
                <w:rFonts w:ascii="Times New Roman" w:eastAsia="Calibri" w:hAnsi="Times New Roman" w:cs="Times New Roman"/>
                <w:b/>
              </w:rPr>
              <w:t>Тема 1.2.</w:t>
            </w:r>
          </w:p>
          <w:p w14:paraId="2C96F9B1" w14:textId="77777777" w:rsidR="004A369A" w:rsidRPr="004A369A" w:rsidRDefault="004A369A" w:rsidP="004A369A">
            <w:pPr>
              <w:rPr>
                <w:rFonts w:ascii="Times New Roman" w:eastAsia="Calibri" w:hAnsi="Times New Roman" w:cs="Times New Roman"/>
                <w:b/>
                <w:bCs/>
                <w:lang w:eastAsia="ru-RU"/>
              </w:rPr>
            </w:pPr>
            <w:r w:rsidRPr="004A369A">
              <w:rPr>
                <w:rFonts w:ascii="Times New Roman" w:eastAsia="Calibri" w:hAnsi="Times New Roman" w:cs="Times New Roman"/>
                <w:b/>
              </w:rPr>
              <w:t>Техническое обеспечение ремонта бытовых машин и приборов</w:t>
            </w:r>
          </w:p>
        </w:tc>
        <w:tc>
          <w:tcPr>
            <w:tcW w:w="6662" w:type="dxa"/>
            <w:vAlign w:val="bottom"/>
          </w:tcPr>
          <w:p w14:paraId="36F5B3B9" w14:textId="77777777" w:rsidR="004A369A" w:rsidRPr="004A369A" w:rsidRDefault="004A369A" w:rsidP="004A369A">
            <w:pPr>
              <w:rPr>
                <w:rFonts w:ascii="Times New Roman" w:eastAsia="Calibri" w:hAnsi="Times New Roman" w:cs="Times New Roman"/>
                <w:b/>
                <w:bCs/>
                <w:lang w:eastAsia="ru-RU"/>
              </w:rPr>
            </w:pPr>
            <w:r w:rsidRPr="004A369A">
              <w:rPr>
                <w:rFonts w:ascii="Times New Roman" w:eastAsia="Calibri" w:hAnsi="Times New Roman" w:cs="Times New Roman"/>
                <w:b/>
                <w:bCs/>
                <w:lang w:eastAsia="ru-RU"/>
              </w:rPr>
              <w:t xml:space="preserve">Содержание </w:t>
            </w:r>
          </w:p>
        </w:tc>
        <w:tc>
          <w:tcPr>
            <w:tcW w:w="2694" w:type="dxa"/>
          </w:tcPr>
          <w:p w14:paraId="0AFC916F" w14:textId="77777777" w:rsidR="004A369A" w:rsidRPr="004A369A" w:rsidRDefault="004A369A" w:rsidP="004A369A">
            <w:pPr>
              <w:jc w:val="center"/>
              <w:rPr>
                <w:rFonts w:ascii="Times New Roman" w:eastAsia="Calibri" w:hAnsi="Times New Roman" w:cs="Times New Roman"/>
                <w:b/>
                <w:bCs/>
                <w:lang w:eastAsia="ru-RU"/>
              </w:rPr>
            </w:pPr>
            <w:r w:rsidRPr="004A369A">
              <w:rPr>
                <w:rFonts w:ascii="Times New Roman" w:eastAsia="Calibri" w:hAnsi="Times New Roman" w:cs="Times New Roman"/>
                <w:b/>
                <w:bCs/>
                <w:lang w:eastAsia="ru-RU"/>
              </w:rPr>
              <w:t>8</w:t>
            </w:r>
          </w:p>
        </w:tc>
        <w:tc>
          <w:tcPr>
            <w:tcW w:w="2409" w:type="dxa"/>
            <w:vMerge w:val="restart"/>
          </w:tcPr>
          <w:p w14:paraId="1663FEE8" w14:textId="77777777" w:rsidR="004A369A" w:rsidRPr="004A369A" w:rsidRDefault="004A369A" w:rsidP="004A369A">
            <w:pPr>
              <w:rPr>
                <w:rFonts w:ascii="Times New Roman" w:eastAsia="Calibri" w:hAnsi="Times New Roman" w:cs="Times New Roman"/>
                <w:sz w:val="24"/>
                <w:szCs w:val="24"/>
              </w:rPr>
            </w:pPr>
            <w:r w:rsidRPr="004A369A">
              <w:rPr>
                <w:rFonts w:ascii="Times New Roman" w:eastAsia="Calibri" w:hAnsi="Times New Roman" w:cs="Times New Roman"/>
                <w:sz w:val="24"/>
                <w:szCs w:val="24"/>
              </w:rPr>
              <w:t>ОК 1, ОК 5,</w:t>
            </w:r>
          </w:p>
          <w:p w14:paraId="1536CADF" w14:textId="77777777" w:rsidR="004A369A" w:rsidRPr="004A369A" w:rsidRDefault="004A369A" w:rsidP="004A369A">
            <w:pPr>
              <w:rPr>
                <w:rFonts w:ascii="Times New Roman" w:eastAsia="Calibri" w:hAnsi="Times New Roman" w:cs="Times New Roman"/>
                <w:sz w:val="24"/>
                <w:szCs w:val="24"/>
              </w:rPr>
            </w:pPr>
            <w:r w:rsidRPr="004A369A">
              <w:rPr>
                <w:rFonts w:ascii="Times New Roman" w:eastAsia="Calibri" w:hAnsi="Times New Roman" w:cs="Times New Roman"/>
                <w:sz w:val="24"/>
                <w:szCs w:val="24"/>
              </w:rPr>
              <w:t xml:space="preserve"> ОК 9,ПК 3.1, ПК 3.2 </w:t>
            </w:r>
          </w:p>
          <w:p w14:paraId="72119683" w14:textId="77777777" w:rsidR="004A369A" w:rsidRPr="004A369A" w:rsidRDefault="004A369A" w:rsidP="004A369A">
            <w:pPr>
              <w:rPr>
                <w:rFonts w:ascii="Times New Roman" w:eastAsia="Calibri" w:hAnsi="Times New Roman" w:cs="Times New Roman"/>
                <w:b/>
                <w:bCs/>
                <w:lang w:eastAsia="ru-RU"/>
              </w:rPr>
            </w:pPr>
          </w:p>
        </w:tc>
      </w:tr>
      <w:tr w:rsidR="004A369A" w:rsidRPr="004A369A" w14:paraId="389AF39A" w14:textId="77777777" w:rsidTr="00AD5821">
        <w:trPr>
          <w:trHeight w:val="361"/>
        </w:trPr>
        <w:tc>
          <w:tcPr>
            <w:tcW w:w="2972" w:type="dxa"/>
            <w:vMerge/>
          </w:tcPr>
          <w:p w14:paraId="448F53E0" w14:textId="77777777" w:rsidR="004A369A" w:rsidRPr="004A369A" w:rsidRDefault="004A369A" w:rsidP="004A369A">
            <w:pPr>
              <w:rPr>
                <w:rFonts w:ascii="Times New Roman" w:eastAsia="Calibri" w:hAnsi="Times New Roman" w:cs="Times New Roman"/>
                <w:b/>
                <w:bCs/>
                <w:lang w:eastAsia="ru-RU"/>
              </w:rPr>
            </w:pPr>
          </w:p>
        </w:tc>
        <w:tc>
          <w:tcPr>
            <w:tcW w:w="6662" w:type="dxa"/>
            <w:vAlign w:val="bottom"/>
          </w:tcPr>
          <w:p w14:paraId="499181A8" w14:textId="77777777" w:rsidR="004A369A" w:rsidRPr="004A369A" w:rsidRDefault="004A369A" w:rsidP="004A369A">
            <w:pPr>
              <w:rPr>
                <w:rFonts w:ascii="Times New Roman" w:eastAsia="Calibri" w:hAnsi="Times New Roman" w:cs="Times New Roman"/>
                <w:lang w:eastAsia="ru-RU"/>
              </w:rPr>
            </w:pPr>
            <w:r w:rsidRPr="004A369A">
              <w:rPr>
                <w:rFonts w:ascii="Times New Roman" w:eastAsia="Calibri" w:hAnsi="Times New Roman" w:cs="Times New Roman"/>
              </w:rPr>
              <w:t>Диагностическое и технологическое оборудование для ремонта бытовых машин и приборов</w:t>
            </w:r>
          </w:p>
        </w:tc>
        <w:tc>
          <w:tcPr>
            <w:tcW w:w="2694" w:type="dxa"/>
            <w:vMerge w:val="restart"/>
          </w:tcPr>
          <w:p w14:paraId="6E27D63B" w14:textId="77777777" w:rsidR="004A369A" w:rsidRPr="004A369A" w:rsidRDefault="004A369A" w:rsidP="004A369A">
            <w:pPr>
              <w:jc w:val="center"/>
              <w:rPr>
                <w:rFonts w:ascii="Times New Roman" w:eastAsia="Calibri" w:hAnsi="Times New Roman" w:cs="Times New Roman"/>
                <w:lang w:eastAsia="ru-RU"/>
              </w:rPr>
            </w:pPr>
          </w:p>
          <w:p w14:paraId="09528B39" w14:textId="77777777" w:rsidR="004A369A" w:rsidRPr="004A369A" w:rsidRDefault="004A369A" w:rsidP="004A369A">
            <w:pPr>
              <w:jc w:val="center"/>
              <w:rPr>
                <w:rFonts w:ascii="Times New Roman" w:eastAsia="Calibri" w:hAnsi="Times New Roman" w:cs="Times New Roman"/>
                <w:lang w:eastAsia="ru-RU"/>
              </w:rPr>
            </w:pPr>
          </w:p>
          <w:p w14:paraId="3EB3D1DD" w14:textId="77777777" w:rsidR="004A369A" w:rsidRPr="004A369A" w:rsidRDefault="004A369A" w:rsidP="004A369A">
            <w:pPr>
              <w:jc w:val="center"/>
              <w:rPr>
                <w:rFonts w:ascii="Times New Roman" w:eastAsia="Calibri" w:hAnsi="Times New Roman" w:cs="Times New Roman"/>
                <w:lang w:eastAsia="ru-RU"/>
              </w:rPr>
            </w:pPr>
            <w:r w:rsidRPr="004A369A">
              <w:rPr>
                <w:rFonts w:ascii="Times New Roman" w:eastAsia="Calibri" w:hAnsi="Times New Roman" w:cs="Times New Roman"/>
                <w:lang w:eastAsia="ru-RU"/>
              </w:rPr>
              <w:t>8</w:t>
            </w:r>
          </w:p>
        </w:tc>
        <w:tc>
          <w:tcPr>
            <w:tcW w:w="2409" w:type="dxa"/>
            <w:vMerge/>
          </w:tcPr>
          <w:p w14:paraId="1386E20E" w14:textId="77777777" w:rsidR="004A369A" w:rsidRPr="004A369A" w:rsidRDefault="004A369A" w:rsidP="004A369A">
            <w:pPr>
              <w:rPr>
                <w:rFonts w:ascii="Times New Roman" w:eastAsia="Calibri" w:hAnsi="Times New Roman" w:cs="Times New Roman"/>
                <w:lang w:eastAsia="ru-RU"/>
              </w:rPr>
            </w:pPr>
          </w:p>
        </w:tc>
      </w:tr>
      <w:tr w:rsidR="004A369A" w:rsidRPr="004A369A" w14:paraId="017C61DC" w14:textId="77777777" w:rsidTr="00AD5821">
        <w:trPr>
          <w:trHeight w:val="361"/>
        </w:trPr>
        <w:tc>
          <w:tcPr>
            <w:tcW w:w="2972" w:type="dxa"/>
            <w:vMerge/>
          </w:tcPr>
          <w:p w14:paraId="2B801D7C" w14:textId="77777777" w:rsidR="004A369A" w:rsidRPr="004A369A" w:rsidRDefault="004A369A" w:rsidP="004A369A">
            <w:pPr>
              <w:rPr>
                <w:rFonts w:ascii="Times New Roman" w:eastAsia="Calibri" w:hAnsi="Times New Roman" w:cs="Times New Roman"/>
                <w:b/>
                <w:bCs/>
                <w:lang w:eastAsia="ru-RU"/>
              </w:rPr>
            </w:pPr>
          </w:p>
        </w:tc>
        <w:tc>
          <w:tcPr>
            <w:tcW w:w="6662" w:type="dxa"/>
            <w:vAlign w:val="bottom"/>
          </w:tcPr>
          <w:p w14:paraId="6CF7DCE9" w14:textId="77777777" w:rsidR="004A369A" w:rsidRPr="004A369A" w:rsidRDefault="004A369A" w:rsidP="004A369A">
            <w:pPr>
              <w:rPr>
                <w:rFonts w:ascii="Times New Roman" w:eastAsia="Calibri" w:hAnsi="Times New Roman" w:cs="Times New Roman"/>
                <w:b/>
                <w:bCs/>
                <w:lang w:eastAsia="ru-RU"/>
              </w:rPr>
            </w:pPr>
            <w:r w:rsidRPr="004A369A">
              <w:rPr>
                <w:rFonts w:ascii="Times New Roman" w:eastAsia="Calibri" w:hAnsi="Times New Roman" w:cs="Times New Roman"/>
              </w:rPr>
              <w:t>Стандартное оборудование, инструменты и методы обработки деталей.</w:t>
            </w:r>
          </w:p>
        </w:tc>
        <w:tc>
          <w:tcPr>
            <w:tcW w:w="2694" w:type="dxa"/>
            <w:vMerge/>
          </w:tcPr>
          <w:p w14:paraId="7BE2BFB1" w14:textId="77777777" w:rsidR="004A369A" w:rsidRPr="004A369A" w:rsidRDefault="004A369A" w:rsidP="004A369A">
            <w:pPr>
              <w:jc w:val="center"/>
              <w:rPr>
                <w:rFonts w:ascii="Times New Roman" w:eastAsia="Calibri" w:hAnsi="Times New Roman" w:cs="Times New Roman"/>
                <w:b/>
                <w:bCs/>
                <w:lang w:eastAsia="ru-RU"/>
              </w:rPr>
            </w:pPr>
          </w:p>
        </w:tc>
        <w:tc>
          <w:tcPr>
            <w:tcW w:w="2409" w:type="dxa"/>
            <w:vMerge/>
          </w:tcPr>
          <w:p w14:paraId="44E0DC9E" w14:textId="77777777" w:rsidR="004A369A" w:rsidRPr="004A369A" w:rsidRDefault="004A369A" w:rsidP="004A369A">
            <w:pPr>
              <w:rPr>
                <w:rFonts w:ascii="Times New Roman" w:eastAsia="Calibri" w:hAnsi="Times New Roman" w:cs="Times New Roman"/>
                <w:b/>
                <w:bCs/>
                <w:lang w:eastAsia="ru-RU"/>
              </w:rPr>
            </w:pPr>
          </w:p>
        </w:tc>
      </w:tr>
      <w:tr w:rsidR="004A369A" w:rsidRPr="004A369A" w14:paraId="75354C82" w14:textId="77777777" w:rsidTr="00AD5821">
        <w:trPr>
          <w:trHeight w:val="137"/>
        </w:trPr>
        <w:tc>
          <w:tcPr>
            <w:tcW w:w="2972" w:type="dxa"/>
            <w:vMerge/>
          </w:tcPr>
          <w:p w14:paraId="1BC2DAD7" w14:textId="77777777" w:rsidR="004A369A" w:rsidRPr="004A369A" w:rsidRDefault="004A369A" w:rsidP="004A369A">
            <w:pPr>
              <w:rPr>
                <w:rFonts w:ascii="Times New Roman" w:eastAsia="Calibri" w:hAnsi="Times New Roman" w:cs="Times New Roman"/>
                <w:b/>
                <w:bCs/>
                <w:lang w:eastAsia="ru-RU"/>
              </w:rPr>
            </w:pPr>
          </w:p>
        </w:tc>
        <w:tc>
          <w:tcPr>
            <w:tcW w:w="6662" w:type="dxa"/>
            <w:vAlign w:val="bottom"/>
          </w:tcPr>
          <w:p w14:paraId="1D521A23" w14:textId="77777777" w:rsidR="004A369A" w:rsidRPr="004A369A" w:rsidRDefault="004A369A" w:rsidP="004A369A">
            <w:pPr>
              <w:rPr>
                <w:rFonts w:ascii="Times New Roman" w:eastAsia="Calibri" w:hAnsi="Times New Roman" w:cs="Times New Roman"/>
                <w:lang w:eastAsia="ru-RU"/>
              </w:rPr>
            </w:pPr>
            <w:r w:rsidRPr="004A369A">
              <w:rPr>
                <w:rFonts w:ascii="Times New Roman" w:eastAsia="Calibri" w:hAnsi="Times New Roman" w:cs="Times New Roman"/>
              </w:rPr>
              <w:t>Оборудование ресурсосберегающих технологий, используемое при ремонте холодильных агрегатов.</w:t>
            </w:r>
          </w:p>
        </w:tc>
        <w:tc>
          <w:tcPr>
            <w:tcW w:w="2694" w:type="dxa"/>
            <w:vMerge/>
          </w:tcPr>
          <w:p w14:paraId="71C18040" w14:textId="77777777" w:rsidR="004A369A" w:rsidRPr="004A369A" w:rsidRDefault="004A369A" w:rsidP="004A369A">
            <w:pPr>
              <w:jc w:val="center"/>
              <w:rPr>
                <w:rFonts w:ascii="Times New Roman" w:eastAsia="Calibri" w:hAnsi="Times New Roman" w:cs="Times New Roman"/>
                <w:lang w:eastAsia="ru-RU"/>
              </w:rPr>
            </w:pPr>
          </w:p>
        </w:tc>
        <w:tc>
          <w:tcPr>
            <w:tcW w:w="2409" w:type="dxa"/>
            <w:vMerge/>
          </w:tcPr>
          <w:p w14:paraId="2761FD0B" w14:textId="77777777" w:rsidR="004A369A" w:rsidRPr="004A369A" w:rsidRDefault="004A369A" w:rsidP="004A369A">
            <w:pPr>
              <w:rPr>
                <w:rFonts w:ascii="Times New Roman" w:eastAsia="Calibri" w:hAnsi="Times New Roman" w:cs="Times New Roman"/>
                <w:lang w:eastAsia="ru-RU"/>
              </w:rPr>
            </w:pPr>
          </w:p>
        </w:tc>
      </w:tr>
      <w:tr w:rsidR="004A369A" w:rsidRPr="004A369A" w14:paraId="1A5EFDEE" w14:textId="77777777" w:rsidTr="00AD5821">
        <w:tc>
          <w:tcPr>
            <w:tcW w:w="9634" w:type="dxa"/>
            <w:gridSpan w:val="2"/>
          </w:tcPr>
          <w:p w14:paraId="18C51C4D" w14:textId="77777777" w:rsidR="004A369A" w:rsidRPr="004A369A" w:rsidRDefault="004A369A" w:rsidP="004A369A">
            <w:pPr>
              <w:rPr>
                <w:rFonts w:ascii="Times New Roman" w:eastAsia="Calibri" w:hAnsi="Times New Roman" w:cs="Times New Roman"/>
                <w:i/>
                <w:lang w:eastAsia="ru-RU"/>
              </w:rPr>
            </w:pPr>
            <w:r w:rsidRPr="004A369A">
              <w:rPr>
                <w:rFonts w:ascii="Times New Roman" w:eastAsia="Calibri" w:hAnsi="Times New Roman" w:cs="Times New Roman"/>
                <w:b/>
                <w:bCs/>
                <w:iCs/>
              </w:rPr>
              <w:t>Раздел 02.2. Диагностика, контроль технического состояния бытовой техники и прогнозирование отказов</w:t>
            </w:r>
          </w:p>
        </w:tc>
        <w:tc>
          <w:tcPr>
            <w:tcW w:w="2694" w:type="dxa"/>
          </w:tcPr>
          <w:p w14:paraId="5CDB803A" w14:textId="77777777" w:rsidR="004A369A" w:rsidRPr="004A369A" w:rsidRDefault="004A369A" w:rsidP="004A369A">
            <w:pPr>
              <w:jc w:val="center"/>
              <w:rPr>
                <w:rFonts w:ascii="Times New Roman" w:eastAsia="Calibri" w:hAnsi="Times New Roman" w:cs="Times New Roman"/>
                <w:b/>
                <w:bCs/>
                <w:lang w:eastAsia="ru-RU"/>
              </w:rPr>
            </w:pPr>
            <w:r w:rsidRPr="004A369A">
              <w:rPr>
                <w:rFonts w:ascii="Times New Roman" w:eastAsia="Calibri" w:hAnsi="Times New Roman" w:cs="Times New Roman"/>
                <w:b/>
                <w:bCs/>
                <w:lang w:eastAsia="ru-RU"/>
              </w:rPr>
              <w:t>40/14</w:t>
            </w:r>
          </w:p>
        </w:tc>
        <w:tc>
          <w:tcPr>
            <w:tcW w:w="2409" w:type="dxa"/>
          </w:tcPr>
          <w:p w14:paraId="6BD30B22" w14:textId="77777777" w:rsidR="004A369A" w:rsidRPr="004A369A" w:rsidRDefault="004A369A" w:rsidP="004A369A">
            <w:pPr>
              <w:rPr>
                <w:rFonts w:ascii="Times New Roman" w:eastAsia="Calibri" w:hAnsi="Times New Roman" w:cs="Times New Roman"/>
                <w:b/>
                <w:bCs/>
                <w:lang w:eastAsia="ru-RU"/>
              </w:rPr>
            </w:pPr>
          </w:p>
        </w:tc>
      </w:tr>
      <w:tr w:rsidR="004A369A" w:rsidRPr="004A369A" w14:paraId="610B12CB" w14:textId="77777777" w:rsidTr="00AD5821">
        <w:tc>
          <w:tcPr>
            <w:tcW w:w="2972" w:type="dxa"/>
            <w:vMerge w:val="restart"/>
          </w:tcPr>
          <w:p w14:paraId="49406090" w14:textId="77777777" w:rsidR="004A369A" w:rsidRPr="004A369A" w:rsidRDefault="004A369A" w:rsidP="004A369A">
            <w:pPr>
              <w:snapToGrid w:val="0"/>
              <w:rPr>
                <w:rFonts w:ascii="Times New Roman" w:eastAsia="Calibri" w:hAnsi="Times New Roman" w:cs="Times New Roman"/>
                <w:b/>
              </w:rPr>
            </w:pPr>
            <w:r w:rsidRPr="004A369A">
              <w:rPr>
                <w:rFonts w:ascii="Times New Roman" w:eastAsia="Calibri" w:hAnsi="Times New Roman" w:cs="Times New Roman"/>
                <w:b/>
              </w:rPr>
              <w:t>Тема 2.1.</w:t>
            </w:r>
          </w:p>
          <w:p w14:paraId="45C54AA1" w14:textId="77777777" w:rsidR="004A369A" w:rsidRPr="004A369A" w:rsidRDefault="004A369A" w:rsidP="004A369A">
            <w:pPr>
              <w:rPr>
                <w:rFonts w:ascii="Times New Roman" w:eastAsia="Calibri" w:hAnsi="Times New Roman" w:cs="Times New Roman"/>
                <w:b/>
                <w:bCs/>
                <w:lang w:eastAsia="ru-RU"/>
              </w:rPr>
            </w:pPr>
            <w:r w:rsidRPr="004A369A">
              <w:rPr>
                <w:rFonts w:ascii="Times New Roman" w:eastAsia="Calibri" w:hAnsi="Times New Roman" w:cs="Times New Roman"/>
                <w:b/>
                <w:iCs/>
              </w:rPr>
              <w:t>Ремонт бытовых холодильных приборов</w:t>
            </w:r>
          </w:p>
        </w:tc>
        <w:tc>
          <w:tcPr>
            <w:tcW w:w="6662" w:type="dxa"/>
          </w:tcPr>
          <w:p w14:paraId="3CCCE5EB" w14:textId="77777777" w:rsidR="004A369A" w:rsidRPr="004A369A" w:rsidRDefault="004A369A" w:rsidP="004A369A">
            <w:pPr>
              <w:rPr>
                <w:rFonts w:ascii="Times New Roman" w:eastAsia="Calibri" w:hAnsi="Times New Roman" w:cs="Times New Roman"/>
                <w:b/>
                <w:lang w:eastAsia="ru-RU"/>
              </w:rPr>
            </w:pPr>
            <w:r w:rsidRPr="004A369A">
              <w:rPr>
                <w:rFonts w:ascii="Times New Roman" w:eastAsia="Calibri" w:hAnsi="Times New Roman" w:cs="Times New Roman"/>
                <w:b/>
                <w:bCs/>
                <w:lang w:eastAsia="ru-RU"/>
              </w:rPr>
              <w:t xml:space="preserve">Содержание </w:t>
            </w:r>
          </w:p>
        </w:tc>
        <w:tc>
          <w:tcPr>
            <w:tcW w:w="2694" w:type="dxa"/>
          </w:tcPr>
          <w:p w14:paraId="1B9D43A3" w14:textId="77777777" w:rsidR="004A369A" w:rsidRPr="004A369A" w:rsidRDefault="004A369A" w:rsidP="004A369A">
            <w:pPr>
              <w:jc w:val="center"/>
              <w:rPr>
                <w:rFonts w:ascii="Times New Roman" w:eastAsia="Calibri" w:hAnsi="Times New Roman" w:cs="Times New Roman"/>
                <w:b/>
                <w:bCs/>
                <w:lang w:eastAsia="ru-RU"/>
              </w:rPr>
            </w:pPr>
            <w:r w:rsidRPr="004A369A">
              <w:rPr>
                <w:rFonts w:ascii="Times New Roman" w:eastAsia="Calibri" w:hAnsi="Times New Roman" w:cs="Times New Roman"/>
                <w:b/>
                <w:bCs/>
                <w:lang w:eastAsia="ru-RU"/>
              </w:rPr>
              <w:t>18/8</w:t>
            </w:r>
          </w:p>
        </w:tc>
        <w:tc>
          <w:tcPr>
            <w:tcW w:w="2409" w:type="dxa"/>
            <w:vMerge w:val="restart"/>
          </w:tcPr>
          <w:p w14:paraId="7B3880D4" w14:textId="77777777" w:rsidR="004A369A" w:rsidRPr="004A369A" w:rsidRDefault="004A369A" w:rsidP="004A369A">
            <w:pPr>
              <w:rPr>
                <w:rFonts w:ascii="Times New Roman" w:eastAsia="Calibri" w:hAnsi="Times New Roman" w:cs="Times New Roman"/>
                <w:sz w:val="24"/>
                <w:szCs w:val="24"/>
              </w:rPr>
            </w:pPr>
            <w:r w:rsidRPr="004A369A">
              <w:rPr>
                <w:rFonts w:ascii="Times New Roman" w:eastAsia="Calibri" w:hAnsi="Times New Roman" w:cs="Times New Roman"/>
                <w:sz w:val="24"/>
                <w:szCs w:val="24"/>
              </w:rPr>
              <w:t>ОК 1, ОК 5,</w:t>
            </w:r>
          </w:p>
          <w:p w14:paraId="41B34332" w14:textId="77777777" w:rsidR="004A369A" w:rsidRPr="004A369A" w:rsidRDefault="004A369A" w:rsidP="004A369A">
            <w:pPr>
              <w:rPr>
                <w:rFonts w:ascii="Times New Roman" w:eastAsia="Calibri" w:hAnsi="Times New Roman" w:cs="Times New Roman"/>
                <w:sz w:val="24"/>
                <w:szCs w:val="24"/>
              </w:rPr>
            </w:pPr>
            <w:r w:rsidRPr="004A369A">
              <w:rPr>
                <w:rFonts w:ascii="Times New Roman" w:eastAsia="Calibri" w:hAnsi="Times New Roman" w:cs="Times New Roman"/>
                <w:sz w:val="24"/>
                <w:szCs w:val="24"/>
              </w:rPr>
              <w:t xml:space="preserve"> ОК 9,ПК 3.1, ПК 3.2 </w:t>
            </w:r>
          </w:p>
          <w:p w14:paraId="1525AA83" w14:textId="77777777" w:rsidR="004A369A" w:rsidRPr="004A369A" w:rsidRDefault="004A369A" w:rsidP="004A369A">
            <w:pPr>
              <w:rPr>
                <w:rFonts w:ascii="Times New Roman" w:eastAsia="Calibri" w:hAnsi="Times New Roman" w:cs="Times New Roman"/>
                <w:b/>
                <w:bCs/>
                <w:lang w:eastAsia="ru-RU"/>
              </w:rPr>
            </w:pPr>
          </w:p>
        </w:tc>
      </w:tr>
      <w:tr w:rsidR="004A369A" w:rsidRPr="004A369A" w14:paraId="33CBBEE2" w14:textId="77777777" w:rsidTr="00AD5821">
        <w:trPr>
          <w:trHeight w:val="396"/>
        </w:trPr>
        <w:tc>
          <w:tcPr>
            <w:tcW w:w="2972" w:type="dxa"/>
            <w:vMerge/>
          </w:tcPr>
          <w:p w14:paraId="00DCE039" w14:textId="77777777" w:rsidR="004A369A" w:rsidRPr="004A369A" w:rsidRDefault="004A369A" w:rsidP="004A369A">
            <w:pPr>
              <w:rPr>
                <w:rFonts w:ascii="Times New Roman" w:eastAsia="Calibri" w:hAnsi="Times New Roman" w:cs="Times New Roman"/>
                <w:b/>
                <w:bCs/>
                <w:lang w:eastAsia="ru-RU"/>
              </w:rPr>
            </w:pPr>
          </w:p>
        </w:tc>
        <w:tc>
          <w:tcPr>
            <w:tcW w:w="6662" w:type="dxa"/>
          </w:tcPr>
          <w:p w14:paraId="3492A274" w14:textId="77777777" w:rsidR="004A369A" w:rsidRPr="004A369A" w:rsidRDefault="004A369A" w:rsidP="004A369A">
            <w:pPr>
              <w:rPr>
                <w:rFonts w:ascii="Times New Roman" w:eastAsia="Calibri" w:hAnsi="Times New Roman" w:cs="Times New Roman"/>
              </w:rPr>
            </w:pPr>
            <w:r w:rsidRPr="004A369A">
              <w:rPr>
                <w:rFonts w:ascii="Times New Roman" w:eastAsia="Calibri" w:hAnsi="Times New Roman" w:cs="Times New Roman"/>
              </w:rPr>
              <w:t>Устройство и основные неисправности компрессорных холодильных приборов.</w:t>
            </w:r>
          </w:p>
        </w:tc>
        <w:tc>
          <w:tcPr>
            <w:tcW w:w="2694" w:type="dxa"/>
            <w:vMerge w:val="restart"/>
          </w:tcPr>
          <w:p w14:paraId="786F1B5F" w14:textId="77777777" w:rsidR="004A369A" w:rsidRPr="004A369A" w:rsidRDefault="004A369A" w:rsidP="004A369A">
            <w:pPr>
              <w:suppressAutoHyphens/>
              <w:jc w:val="center"/>
              <w:rPr>
                <w:rFonts w:ascii="Times New Roman" w:eastAsia="Calibri" w:hAnsi="Times New Roman" w:cs="Times New Roman"/>
                <w:lang w:eastAsia="ru-RU"/>
              </w:rPr>
            </w:pPr>
          </w:p>
          <w:p w14:paraId="597A120B" w14:textId="77777777" w:rsidR="004A369A" w:rsidRPr="004A369A" w:rsidRDefault="004A369A" w:rsidP="004A369A">
            <w:pPr>
              <w:suppressAutoHyphens/>
              <w:jc w:val="center"/>
              <w:rPr>
                <w:rFonts w:ascii="Times New Roman" w:eastAsia="Calibri" w:hAnsi="Times New Roman" w:cs="Times New Roman"/>
                <w:lang w:eastAsia="ru-RU"/>
              </w:rPr>
            </w:pPr>
          </w:p>
          <w:p w14:paraId="3B132243" w14:textId="77777777" w:rsidR="004A369A" w:rsidRPr="004A369A" w:rsidRDefault="004A369A" w:rsidP="004A369A">
            <w:pPr>
              <w:suppressAutoHyphens/>
              <w:jc w:val="center"/>
              <w:rPr>
                <w:rFonts w:ascii="Times New Roman" w:eastAsia="Calibri" w:hAnsi="Times New Roman" w:cs="Times New Roman"/>
                <w:lang w:eastAsia="ru-RU"/>
              </w:rPr>
            </w:pPr>
          </w:p>
          <w:p w14:paraId="68163E40" w14:textId="77777777" w:rsidR="004A369A" w:rsidRPr="004A369A" w:rsidRDefault="004A369A" w:rsidP="004A369A">
            <w:pPr>
              <w:suppressAutoHyphens/>
              <w:jc w:val="center"/>
              <w:rPr>
                <w:rFonts w:ascii="Times New Roman" w:eastAsia="Calibri" w:hAnsi="Times New Roman" w:cs="Times New Roman"/>
                <w:lang w:eastAsia="ru-RU"/>
              </w:rPr>
            </w:pPr>
            <w:r w:rsidRPr="004A369A">
              <w:rPr>
                <w:rFonts w:ascii="Times New Roman" w:eastAsia="Calibri" w:hAnsi="Times New Roman" w:cs="Times New Roman"/>
                <w:lang w:eastAsia="ru-RU"/>
              </w:rPr>
              <w:t>8</w:t>
            </w:r>
          </w:p>
        </w:tc>
        <w:tc>
          <w:tcPr>
            <w:tcW w:w="2409" w:type="dxa"/>
            <w:vMerge/>
          </w:tcPr>
          <w:p w14:paraId="385F1C41" w14:textId="77777777" w:rsidR="004A369A" w:rsidRPr="004A369A" w:rsidRDefault="004A369A" w:rsidP="004A369A">
            <w:pPr>
              <w:suppressAutoHyphens/>
              <w:jc w:val="both"/>
              <w:rPr>
                <w:rFonts w:ascii="Times New Roman" w:eastAsia="Calibri" w:hAnsi="Times New Roman" w:cs="Times New Roman"/>
                <w:lang w:eastAsia="ru-RU"/>
              </w:rPr>
            </w:pPr>
          </w:p>
        </w:tc>
      </w:tr>
      <w:tr w:rsidR="004A369A" w:rsidRPr="004A369A" w14:paraId="0103261B" w14:textId="77777777" w:rsidTr="00AD5821">
        <w:trPr>
          <w:trHeight w:val="20"/>
        </w:trPr>
        <w:tc>
          <w:tcPr>
            <w:tcW w:w="2972" w:type="dxa"/>
            <w:vMerge/>
          </w:tcPr>
          <w:p w14:paraId="2A66B2B4" w14:textId="77777777" w:rsidR="004A369A" w:rsidRPr="004A369A" w:rsidRDefault="004A369A" w:rsidP="004A369A">
            <w:pPr>
              <w:rPr>
                <w:rFonts w:ascii="Times New Roman" w:eastAsia="Calibri" w:hAnsi="Times New Roman" w:cs="Times New Roman"/>
                <w:b/>
                <w:bCs/>
                <w:lang w:eastAsia="ru-RU"/>
              </w:rPr>
            </w:pPr>
          </w:p>
        </w:tc>
        <w:tc>
          <w:tcPr>
            <w:tcW w:w="6662" w:type="dxa"/>
          </w:tcPr>
          <w:p w14:paraId="40E26B9F" w14:textId="77777777" w:rsidR="004A369A" w:rsidRPr="004A369A" w:rsidRDefault="004A369A" w:rsidP="004A369A">
            <w:pPr>
              <w:suppressAutoHyphens/>
              <w:jc w:val="both"/>
              <w:rPr>
                <w:rFonts w:ascii="Times New Roman" w:eastAsia="Calibri" w:hAnsi="Times New Roman" w:cs="Times New Roman"/>
                <w:b/>
                <w:lang w:eastAsia="ru-RU"/>
              </w:rPr>
            </w:pPr>
            <w:r w:rsidRPr="004A369A">
              <w:rPr>
                <w:rFonts w:ascii="Times New Roman" w:eastAsia="Calibri" w:hAnsi="Times New Roman" w:cs="Times New Roman"/>
              </w:rPr>
              <w:t>Технология разборочно-сборочных работ.</w:t>
            </w:r>
          </w:p>
        </w:tc>
        <w:tc>
          <w:tcPr>
            <w:tcW w:w="2694" w:type="dxa"/>
            <w:vMerge/>
          </w:tcPr>
          <w:p w14:paraId="4947907F" w14:textId="77777777" w:rsidR="004A369A" w:rsidRPr="004A369A" w:rsidRDefault="004A369A" w:rsidP="004A369A">
            <w:pPr>
              <w:suppressAutoHyphens/>
              <w:jc w:val="center"/>
              <w:rPr>
                <w:rFonts w:ascii="Times New Roman" w:eastAsia="Calibri" w:hAnsi="Times New Roman" w:cs="Times New Roman"/>
                <w:b/>
                <w:bCs/>
                <w:lang w:eastAsia="ru-RU"/>
              </w:rPr>
            </w:pPr>
          </w:p>
        </w:tc>
        <w:tc>
          <w:tcPr>
            <w:tcW w:w="2409" w:type="dxa"/>
            <w:vMerge/>
          </w:tcPr>
          <w:p w14:paraId="597F3AE4" w14:textId="77777777" w:rsidR="004A369A" w:rsidRPr="004A369A" w:rsidRDefault="004A369A" w:rsidP="004A369A">
            <w:pPr>
              <w:suppressAutoHyphens/>
              <w:jc w:val="both"/>
              <w:rPr>
                <w:rFonts w:ascii="Times New Roman" w:eastAsia="Calibri" w:hAnsi="Times New Roman" w:cs="Times New Roman"/>
                <w:b/>
                <w:bCs/>
                <w:lang w:eastAsia="ru-RU"/>
              </w:rPr>
            </w:pPr>
          </w:p>
        </w:tc>
      </w:tr>
      <w:tr w:rsidR="004A369A" w:rsidRPr="004A369A" w14:paraId="6C037917" w14:textId="77777777" w:rsidTr="00AD5821">
        <w:trPr>
          <w:trHeight w:val="204"/>
        </w:trPr>
        <w:tc>
          <w:tcPr>
            <w:tcW w:w="2972" w:type="dxa"/>
            <w:vMerge/>
          </w:tcPr>
          <w:p w14:paraId="70D99526" w14:textId="77777777" w:rsidR="004A369A" w:rsidRPr="004A369A" w:rsidRDefault="004A369A" w:rsidP="004A369A">
            <w:pPr>
              <w:rPr>
                <w:rFonts w:ascii="Times New Roman" w:eastAsia="Calibri" w:hAnsi="Times New Roman" w:cs="Times New Roman"/>
                <w:b/>
                <w:bCs/>
                <w:lang w:eastAsia="ru-RU"/>
              </w:rPr>
            </w:pPr>
          </w:p>
        </w:tc>
        <w:tc>
          <w:tcPr>
            <w:tcW w:w="6662" w:type="dxa"/>
          </w:tcPr>
          <w:p w14:paraId="663BCD9D" w14:textId="77777777" w:rsidR="004A369A" w:rsidRPr="004A369A" w:rsidRDefault="004A369A" w:rsidP="004A369A">
            <w:pPr>
              <w:suppressAutoHyphens/>
              <w:jc w:val="both"/>
              <w:rPr>
                <w:rFonts w:ascii="Times New Roman" w:eastAsia="Calibri" w:hAnsi="Times New Roman" w:cs="Times New Roman"/>
                <w:iCs/>
                <w:lang w:eastAsia="ru-RU"/>
              </w:rPr>
            </w:pPr>
            <w:r w:rsidRPr="004A369A">
              <w:rPr>
                <w:rFonts w:ascii="Times New Roman" w:eastAsia="Calibri" w:hAnsi="Times New Roman" w:cs="Times New Roman"/>
              </w:rPr>
              <w:t>Оборудование для ремонта холодильных приборов.</w:t>
            </w:r>
          </w:p>
        </w:tc>
        <w:tc>
          <w:tcPr>
            <w:tcW w:w="2694" w:type="dxa"/>
            <w:vMerge/>
          </w:tcPr>
          <w:p w14:paraId="1F4BDA53" w14:textId="77777777" w:rsidR="004A369A" w:rsidRPr="004A369A" w:rsidRDefault="004A369A" w:rsidP="004A369A">
            <w:pPr>
              <w:suppressAutoHyphens/>
              <w:jc w:val="center"/>
              <w:rPr>
                <w:rFonts w:ascii="Times New Roman" w:eastAsia="Calibri" w:hAnsi="Times New Roman" w:cs="Times New Roman"/>
                <w:lang w:eastAsia="ru-RU"/>
              </w:rPr>
            </w:pPr>
          </w:p>
        </w:tc>
        <w:tc>
          <w:tcPr>
            <w:tcW w:w="2409" w:type="dxa"/>
            <w:vMerge/>
          </w:tcPr>
          <w:p w14:paraId="3C037745" w14:textId="77777777" w:rsidR="004A369A" w:rsidRPr="004A369A" w:rsidRDefault="004A369A" w:rsidP="004A369A">
            <w:pPr>
              <w:suppressAutoHyphens/>
              <w:jc w:val="both"/>
              <w:rPr>
                <w:rFonts w:ascii="Times New Roman" w:eastAsia="Calibri" w:hAnsi="Times New Roman" w:cs="Times New Roman"/>
                <w:lang w:eastAsia="ru-RU"/>
              </w:rPr>
            </w:pPr>
          </w:p>
        </w:tc>
      </w:tr>
      <w:tr w:rsidR="004A369A" w:rsidRPr="004A369A" w14:paraId="6C5BDAB9" w14:textId="77777777" w:rsidTr="00AD5821">
        <w:trPr>
          <w:trHeight w:val="73"/>
        </w:trPr>
        <w:tc>
          <w:tcPr>
            <w:tcW w:w="2972" w:type="dxa"/>
            <w:vMerge/>
          </w:tcPr>
          <w:p w14:paraId="5C495E31" w14:textId="77777777" w:rsidR="004A369A" w:rsidRPr="004A369A" w:rsidRDefault="004A369A" w:rsidP="004A369A">
            <w:pPr>
              <w:rPr>
                <w:rFonts w:ascii="Times New Roman" w:eastAsia="Calibri" w:hAnsi="Times New Roman" w:cs="Times New Roman"/>
                <w:b/>
                <w:bCs/>
                <w:lang w:eastAsia="ru-RU"/>
              </w:rPr>
            </w:pPr>
          </w:p>
        </w:tc>
        <w:tc>
          <w:tcPr>
            <w:tcW w:w="6662" w:type="dxa"/>
            <w:vAlign w:val="bottom"/>
          </w:tcPr>
          <w:p w14:paraId="05AF5AF1" w14:textId="77777777" w:rsidR="004A369A" w:rsidRPr="004A369A" w:rsidRDefault="004A369A" w:rsidP="004A369A">
            <w:pPr>
              <w:suppressAutoHyphens/>
              <w:rPr>
                <w:rFonts w:ascii="Times New Roman" w:eastAsia="Calibri" w:hAnsi="Times New Roman" w:cs="Times New Roman"/>
                <w:lang w:eastAsia="ru-RU"/>
              </w:rPr>
            </w:pPr>
            <w:r w:rsidRPr="004A369A">
              <w:rPr>
                <w:rFonts w:ascii="Times New Roman" w:eastAsia="Calibri" w:hAnsi="Times New Roman" w:cs="Times New Roman"/>
              </w:rPr>
              <w:t>Технология ремонта холодильных приборов абсорбционного типа.</w:t>
            </w:r>
          </w:p>
        </w:tc>
        <w:tc>
          <w:tcPr>
            <w:tcW w:w="2694" w:type="dxa"/>
            <w:vMerge/>
          </w:tcPr>
          <w:p w14:paraId="33407A90" w14:textId="77777777" w:rsidR="004A369A" w:rsidRPr="004A369A" w:rsidRDefault="004A369A" w:rsidP="004A369A">
            <w:pPr>
              <w:suppressAutoHyphens/>
              <w:jc w:val="center"/>
              <w:rPr>
                <w:rFonts w:ascii="Times New Roman" w:eastAsia="Calibri" w:hAnsi="Times New Roman" w:cs="Times New Roman"/>
                <w:lang w:eastAsia="ru-RU"/>
              </w:rPr>
            </w:pPr>
          </w:p>
        </w:tc>
        <w:tc>
          <w:tcPr>
            <w:tcW w:w="2409" w:type="dxa"/>
            <w:vMerge/>
          </w:tcPr>
          <w:p w14:paraId="4BAAA3D4" w14:textId="77777777" w:rsidR="004A369A" w:rsidRPr="004A369A" w:rsidRDefault="004A369A" w:rsidP="004A369A">
            <w:pPr>
              <w:suppressAutoHyphens/>
              <w:rPr>
                <w:rFonts w:ascii="Times New Roman" w:eastAsia="Calibri" w:hAnsi="Times New Roman" w:cs="Times New Roman"/>
                <w:lang w:eastAsia="ru-RU"/>
              </w:rPr>
            </w:pPr>
          </w:p>
        </w:tc>
      </w:tr>
      <w:tr w:rsidR="004A369A" w:rsidRPr="004A369A" w14:paraId="7A8B11DE" w14:textId="77777777" w:rsidTr="00AD5821">
        <w:trPr>
          <w:trHeight w:val="73"/>
        </w:trPr>
        <w:tc>
          <w:tcPr>
            <w:tcW w:w="2972" w:type="dxa"/>
            <w:vMerge/>
          </w:tcPr>
          <w:p w14:paraId="1AE2DBD4" w14:textId="77777777" w:rsidR="004A369A" w:rsidRPr="004A369A" w:rsidRDefault="004A369A" w:rsidP="004A369A">
            <w:pPr>
              <w:rPr>
                <w:rFonts w:ascii="Times New Roman" w:eastAsia="Calibri" w:hAnsi="Times New Roman" w:cs="Times New Roman"/>
                <w:b/>
                <w:bCs/>
                <w:lang w:eastAsia="ru-RU"/>
              </w:rPr>
            </w:pPr>
          </w:p>
        </w:tc>
        <w:tc>
          <w:tcPr>
            <w:tcW w:w="6662" w:type="dxa"/>
            <w:vAlign w:val="bottom"/>
          </w:tcPr>
          <w:p w14:paraId="0C1807CB" w14:textId="77777777" w:rsidR="004A369A" w:rsidRPr="004A369A" w:rsidRDefault="004A369A" w:rsidP="004A369A">
            <w:pPr>
              <w:suppressAutoHyphens/>
              <w:rPr>
                <w:rFonts w:ascii="Times New Roman" w:eastAsia="Calibri" w:hAnsi="Times New Roman" w:cs="Times New Roman"/>
              </w:rPr>
            </w:pPr>
            <w:r w:rsidRPr="004A369A">
              <w:rPr>
                <w:rFonts w:ascii="Times New Roman" w:eastAsia="Calibri" w:hAnsi="Times New Roman" w:cs="Times New Roman"/>
              </w:rPr>
              <w:t>Технология разборочно-сборочных работ.</w:t>
            </w:r>
          </w:p>
        </w:tc>
        <w:tc>
          <w:tcPr>
            <w:tcW w:w="2694" w:type="dxa"/>
            <w:vMerge/>
          </w:tcPr>
          <w:p w14:paraId="10EFBDEE" w14:textId="77777777" w:rsidR="004A369A" w:rsidRPr="004A369A" w:rsidRDefault="004A369A" w:rsidP="004A369A">
            <w:pPr>
              <w:suppressAutoHyphens/>
              <w:jc w:val="center"/>
              <w:rPr>
                <w:rFonts w:ascii="Times New Roman" w:eastAsia="Calibri" w:hAnsi="Times New Roman" w:cs="Times New Roman"/>
                <w:lang w:eastAsia="ru-RU"/>
              </w:rPr>
            </w:pPr>
          </w:p>
        </w:tc>
        <w:tc>
          <w:tcPr>
            <w:tcW w:w="2409" w:type="dxa"/>
            <w:vMerge/>
          </w:tcPr>
          <w:p w14:paraId="58561C5D" w14:textId="77777777" w:rsidR="004A369A" w:rsidRPr="004A369A" w:rsidRDefault="004A369A" w:rsidP="004A369A">
            <w:pPr>
              <w:suppressAutoHyphens/>
              <w:rPr>
                <w:rFonts w:ascii="Times New Roman" w:eastAsia="Calibri" w:hAnsi="Times New Roman" w:cs="Times New Roman"/>
                <w:lang w:eastAsia="ru-RU"/>
              </w:rPr>
            </w:pPr>
          </w:p>
        </w:tc>
      </w:tr>
      <w:tr w:rsidR="004A369A" w:rsidRPr="004A369A" w14:paraId="110D71CE" w14:textId="77777777" w:rsidTr="00AD5821">
        <w:trPr>
          <w:trHeight w:val="174"/>
        </w:trPr>
        <w:tc>
          <w:tcPr>
            <w:tcW w:w="2972" w:type="dxa"/>
            <w:vMerge/>
          </w:tcPr>
          <w:p w14:paraId="44397C0B" w14:textId="77777777" w:rsidR="004A369A" w:rsidRPr="004A369A" w:rsidRDefault="004A369A" w:rsidP="004A369A">
            <w:pPr>
              <w:rPr>
                <w:rFonts w:ascii="Times New Roman" w:eastAsia="Calibri" w:hAnsi="Times New Roman" w:cs="Times New Roman"/>
                <w:b/>
                <w:bCs/>
                <w:lang w:eastAsia="ru-RU"/>
              </w:rPr>
            </w:pPr>
          </w:p>
        </w:tc>
        <w:tc>
          <w:tcPr>
            <w:tcW w:w="6662" w:type="dxa"/>
            <w:vAlign w:val="bottom"/>
          </w:tcPr>
          <w:p w14:paraId="6C58785A" w14:textId="77777777" w:rsidR="004A369A" w:rsidRPr="004A369A" w:rsidRDefault="004A369A" w:rsidP="004A369A">
            <w:pPr>
              <w:rPr>
                <w:rFonts w:ascii="Times New Roman" w:eastAsia="Calibri" w:hAnsi="Times New Roman" w:cs="Times New Roman"/>
                <w:i/>
                <w:lang w:eastAsia="ru-RU"/>
              </w:rPr>
            </w:pPr>
            <w:r w:rsidRPr="004A369A">
              <w:rPr>
                <w:rFonts w:ascii="Times New Roman" w:eastAsia="Calibri" w:hAnsi="Times New Roman" w:cs="Times New Roman"/>
                <w:b/>
                <w:bCs/>
                <w:lang w:eastAsia="ru-RU"/>
              </w:rPr>
              <w:t>В том числе практических и лабораторных занятий</w:t>
            </w:r>
          </w:p>
        </w:tc>
        <w:tc>
          <w:tcPr>
            <w:tcW w:w="2694" w:type="dxa"/>
          </w:tcPr>
          <w:p w14:paraId="190E040B" w14:textId="77777777" w:rsidR="004A369A" w:rsidRPr="004A369A" w:rsidRDefault="004A369A" w:rsidP="004A369A">
            <w:pPr>
              <w:jc w:val="center"/>
              <w:rPr>
                <w:rFonts w:ascii="Times New Roman" w:eastAsia="Calibri" w:hAnsi="Times New Roman" w:cs="Times New Roman"/>
                <w:b/>
                <w:bCs/>
                <w:lang w:eastAsia="ru-RU"/>
              </w:rPr>
            </w:pPr>
            <w:r w:rsidRPr="004A369A">
              <w:rPr>
                <w:rFonts w:ascii="Times New Roman" w:eastAsia="Calibri" w:hAnsi="Times New Roman" w:cs="Times New Roman"/>
                <w:b/>
                <w:bCs/>
                <w:lang w:eastAsia="ru-RU"/>
              </w:rPr>
              <w:t>8/8</w:t>
            </w:r>
          </w:p>
        </w:tc>
        <w:tc>
          <w:tcPr>
            <w:tcW w:w="2409" w:type="dxa"/>
            <w:vMerge/>
          </w:tcPr>
          <w:p w14:paraId="49BDCA79" w14:textId="77777777" w:rsidR="004A369A" w:rsidRPr="004A369A" w:rsidRDefault="004A369A" w:rsidP="004A369A">
            <w:pPr>
              <w:rPr>
                <w:rFonts w:ascii="Times New Roman" w:eastAsia="Calibri" w:hAnsi="Times New Roman" w:cs="Times New Roman"/>
                <w:b/>
                <w:bCs/>
                <w:lang w:eastAsia="ru-RU"/>
              </w:rPr>
            </w:pPr>
          </w:p>
        </w:tc>
      </w:tr>
      <w:tr w:rsidR="004A369A" w:rsidRPr="004A369A" w14:paraId="06ED630A" w14:textId="77777777" w:rsidTr="00AD5821">
        <w:trPr>
          <w:trHeight w:val="361"/>
        </w:trPr>
        <w:tc>
          <w:tcPr>
            <w:tcW w:w="2972" w:type="dxa"/>
            <w:vMerge/>
          </w:tcPr>
          <w:p w14:paraId="4BD3AA40" w14:textId="77777777" w:rsidR="004A369A" w:rsidRPr="004A369A" w:rsidRDefault="004A369A" w:rsidP="004A369A">
            <w:pPr>
              <w:rPr>
                <w:rFonts w:ascii="Times New Roman" w:eastAsia="Calibri" w:hAnsi="Times New Roman" w:cs="Times New Roman"/>
                <w:b/>
                <w:bCs/>
                <w:lang w:eastAsia="ru-RU"/>
              </w:rPr>
            </w:pPr>
          </w:p>
        </w:tc>
        <w:tc>
          <w:tcPr>
            <w:tcW w:w="6662" w:type="dxa"/>
            <w:vAlign w:val="bottom"/>
          </w:tcPr>
          <w:p w14:paraId="12373EDB" w14:textId="77777777" w:rsidR="004A369A" w:rsidRPr="004A369A" w:rsidRDefault="004A369A" w:rsidP="004A369A">
            <w:pPr>
              <w:rPr>
                <w:rFonts w:ascii="Times New Roman" w:eastAsia="Calibri" w:hAnsi="Times New Roman" w:cs="Times New Roman"/>
                <w:b/>
                <w:bCs/>
                <w:lang w:eastAsia="ru-RU"/>
              </w:rPr>
            </w:pPr>
            <w:r w:rsidRPr="004A369A">
              <w:rPr>
                <w:rFonts w:ascii="Times New Roman" w:eastAsia="Calibri" w:hAnsi="Times New Roman" w:cs="Times New Roman"/>
              </w:rPr>
              <w:t>Причины и способы устранения неисправностей холодильных приборов</w:t>
            </w:r>
          </w:p>
        </w:tc>
        <w:tc>
          <w:tcPr>
            <w:tcW w:w="2694" w:type="dxa"/>
          </w:tcPr>
          <w:p w14:paraId="6C7316B9" w14:textId="77777777" w:rsidR="004A369A" w:rsidRPr="004A369A" w:rsidRDefault="004A369A" w:rsidP="004A369A">
            <w:pPr>
              <w:jc w:val="center"/>
              <w:rPr>
                <w:rFonts w:ascii="Times New Roman" w:eastAsia="Calibri" w:hAnsi="Times New Roman" w:cs="Times New Roman"/>
                <w:bCs/>
                <w:lang w:eastAsia="ru-RU"/>
              </w:rPr>
            </w:pPr>
            <w:r w:rsidRPr="004A369A">
              <w:rPr>
                <w:rFonts w:ascii="Times New Roman" w:eastAsia="Calibri" w:hAnsi="Times New Roman" w:cs="Times New Roman"/>
                <w:bCs/>
                <w:lang w:eastAsia="ru-RU"/>
              </w:rPr>
              <w:t>2</w:t>
            </w:r>
          </w:p>
        </w:tc>
        <w:tc>
          <w:tcPr>
            <w:tcW w:w="2409" w:type="dxa"/>
            <w:vMerge/>
          </w:tcPr>
          <w:p w14:paraId="163B95C5" w14:textId="77777777" w:rsidR="004A369A" w:rsidRPr="004A369A" w:rsidRDefault="004A369A" w:rsidP="004A369A">
            <w:pPr>
              <w:rPr>
                <w:rFonts w:ascii="Times New Roman" w:eastAsia="Calibri" w:hAnsi="Times New Roman" w:cs="Times New Roman"/>
                <w:b/>
                <w:bCs/>
                <w:lang w:eastAsia="ru-RU"/>
              </w:rPr>
            </w:pPr>
          </w:p>
        </w:tc>
      </w:tr>
      <w:tr w:rsidR="004A369A" w:rsidRPr="004A369A" w14:paraId="03A1C1F7" w14:textId="77777777" w:rsidTr="00AD5821">
        <w:trPr>
          <w:trHeight w:val="361"/>
        </w:trPr>
        <w:tc>
          <w:tcPr>
            <w:tcW w:w="2972" w:type="dxa"/>
            <w:vMerge/>
          </w:tcPr>
          <w:p w14:paraId="5BFD1A26" w14:textId="77777777" w:rsidR="004A369A" w:rsidRPr="004A369A" w:rsidRDefault="004A369A" w:rsidP="004A369A">
            <w:pPr>
              <w:rPr>
                <w:rFonts w:ascii="Times New Roman" w:eastAsia="Calibri" w:hAnsi="Times New Roman" w:cs="Times New Roman"/>
                <w:b/>
                <w:bCs/>
                <w:lang w:eastAsia="ru-RU"/>
              </w:rPr>
            </w:pPr>
          </w:p>
        </w:tc>
        <w:tc>
          <w:tcPr>
            <w:tcW w:w="6662" w:type="dxa"/>
            <w:vAlign w:val="bottom"/>
          </w:tcPr>
          <w:p w14:paraId="17E10165" w14:textId="77777777" w:rsidR="004A369A" w:rsidRPr="004A369A" w:rsidRDefault="004A369A" w:rsidP="004A369A">
            <w:pPr>
              <w:rPr>
                <w:rFonts w:ascii="Times New Roman" w:eastAsia="Calibri" w:hAnsi="Times New Roman" w:cs="Times New Roman"/>
                <w:b/>
                <w:bCs/>
                <w:lang w:eastAsia="ru-RU"/>
              </w:rPr>
            </w:pPr>
            <w:r w:rsidRPr="004A369A">
              <w:rPr>
                <w:rFonts w:ascii="Times New Roman" w:eastAsia="Calibri" w:hAnsi="Times New Roman" w:cs="Times New Roman"/>
              </w:rPr>
              <w:t>Восстановление деталей пайкой, и с помощью синтетических материалов.</w:t>
            </w:r>
          </w:p>
        </w:tc>
        <w:tc>
          <w:tcPr>
            <w:tcW w:w="2694" w:type="dxa"/>
          </w:tcPr>
          <w:p w14:paraId="2DFF2E26" w14:textId="77777777" w:rsidR="004A369A" w:rsidRPr="004A369A" w:rsidRDefault="004A369A" w:rsidP="004A369A">
            <w:pPr>
              <w:jc w:val="center"/>
              <w:rPr>
                <w:rFonts w:ascii="Times New Roman" w:eastAsia="Calibri" w:hAnsi="Times New Roman" w:cs="Times New Roman"/>
                <w:bCs/>
                <w:lang w:eastAsia="ru-RU"/>
              </w:rPr>
            </w:pPr>
            <w:r w:rsidRPr="004A369A">
              <w:rPr>
                <w:rFonts w:ascii="Times New Roman" w:eastAsia="Calibri" w:hAnsi="Times New Roman" w:cs="Times New Roman"/>
                <w:bCs/>
                <w:lang w:eastAsia="ru-RU"/>
              </w:rPr>
              <w:t>2</w:t>
            </w:r>
          </w:p>
        </w:tc>
        <w:tc>
          <w:tcPr>
            <w:tcW w:w="2409" w:type="dxa"/>
            <w:vMerge/>
          </w:tcPr>
          <w:p w14:paraId="319A32F5" w14:textId="77777777" w:rsidR="004A369A" w:rsidRPr="004A369A" w:rsidRDefault="004A369A" w:rsidP="004A369A">
            <w:pPr>
              <w:rPr>
                <w:rFonts w:ascii="Times New Roman" w:eastAsia="Calibri" w:hAnsi="Times New Roman" w:cs="Times New Roman"/>
                <w:b/>
                <w:bCs/>
                <w:lang w:eastAsia="ru-RU"/>
              </w:rPr>
            </w:pPr>
          </w:p>
        </w:tc>
      </w:tr>
      <w:tr w:rsidR="004A369A" w:rsidRPr="004A369A" w14:paraId="340F6316" w14:textId="77777777" w:rsidTr="00AD5821">
        <w:trPr>
          <w:trHeight w:val="361"/>
        </w:trPr>
        <w:tc>
          <w:tcPr>
            <w:tcW w:w="2972" w:type="dxa"/>
            <w:vMerge/>
          </w:tcPr>
          <w:p w14:paraId="6F9AD5DA" w14:textId="77777777" w:rsidR="004A369A" w:rsidRPr="004A369A" w:rsidRDefault="004A369A" w:rsidP="004A369A">
            <w:pPr>
              <w:rPr>
                <w:rFonts w:ascii="Times New Roman" w:eastAsia="Calibri" w:hAnsi="Times New Roman" w:cs="Times New Roman"/>
                <w:b/>
                <w:bCs/>
                <w:lang w:eastAsia="ru-RU"/>
              </w:rPr>
            </w:pPr>
          </w:p>
        </w:tc>
        <w:tc>
          <w:tcPr>
            <w:tcW w:w="6662" w:type="dxa"/>
            <w:vAlign w:val="bottom"/>
          </w:tcPr>
          <w:p w14:paraId="220B0415" w14:textId="77777777" w:rsidR="004A369A" w:rsidRPr="004A369A" w:rsidRDefault="004A369A" w:rsidP="004A369A">
            <w:pPr>
              <w:rPr>
                <w:rFonts w:ascii="Times New Roman" w:eastAsia="Calibri" w:hAnsi="Times New Roman" w:cs="Times New Roman"/>
                <w:b/>
                <w:bCs/>
                <w:lang w:eastAsia="ru-RU"/>
              </w:rPr>
            </w:pPr>
            <w:r w:rsidRPr="004A369A">
              <w:rPr>
                <w:rFonts w:ascii="Times New Roman" w:eastAsia="Calibri" w:hAnsi="Times New Roman" w:cs="Times New Roman"/>
              </w:rPr>
              <w:t>Определение основных неисправностей компрессорных холодильных приборов. Их причины и способы их устранения.</w:t>
            </w:r>
          </w:p>
        </w:tc>
        <w:tc>
          <w:tcPr>
            <w:tcW w:w="2694" w:type="dxa"/>
          </w:tcPr>
          <w:p w14:paraId="1BA86516" w14:textId="77777777" w:rsidR="004A369A" w:rsidRPr="004A369A" w:rsidRDefault="004A369A" w:rsidP="004A369A">
            <w:pPr>
              <w:jc w:val="center"/>
              <w:rPr>
                <w:rFonts w:ascii="Times New Roman" w:eastAsia="Calibri" w:hAnsi="Times New Roman" w:cs="Times New Roman"/>
                <w:bCs/>
                <w:lang w:eastAsia="ru-RU"/>
              </w:rPr>
            </w:pPr>
            <w:r w:rsidRPr="004A369A">
              <w:rPr>
                <w:rFonts w:ascii="Times New Roman" w:eastAsia="Calibri" w:hAnsi="Times New Roman" w:cs="Times New Roman"/>
                <w:bCs/>
                <w:lang w:eastAsia="ru-RU"/>
              </w:rPr>
              <w:t>2</w:t>
            </w:r>
          </w:p>
        </w:tc>
        <w:tc>
          <w:tcPr>
            <w:tcW w:w="2409" w:type="dxa"/>
            <w:vMerge/>
          </w:tcPr>
          <w:p w14:paraId="263AAD19" w14:textId="77777777" w:rsidR="004A369A" w:rsidRPr="004A369A" w:rsidRDefault="004A369A" w:rsidP="004A369A">
            <w:pPr>
              <w:rPr>
                <w:rFonts w:ascii="Times New Roman" w:eastAsia="Calibri" w:hAnsi="Times New Roman" w:cs="Times New Roman"/>
                <w:b/>
                <w:bCs/>
                <w:lang w:eastAsia="ru-RU"/>
              </w:rPr>
            </w:pPr>
          </w:p>
        </w:tc>
      </w:tr>
      <w:tr w:rsidR="004A369A" w:rsidRPr="004A369A" w14:paraId="42A7BCC1" w14:textId="77777777" w:rsidTr="00AD5821">
        <w:trPr>
          <w:trHeight w:val="361"/>
        </w:trPr>
        <w:tc>
          <w:tcPr>
            <w:tcW w:w="2972" w:type="dxa"/>
            <w:vMerge/>
          </w:tcPr>
          <w:p w14:paraId="4D591603" w14:textId="77777777" w:rsidR="004A369A" w:rsidRPr="004A369A" w:rsidRDefault="004A369A" w:rsidP="004A369A">
            <w:pPr>
              <w:rPr>
                <w:rFonts w:ascii="Times New Roman" w:eastAsia="Calibri" w:hAnsi="Times New Roman" w:cs="Times New Roman"/>
                <w:b/>
                <w:bCs/>
                <w:lang w:eastAsia="ru-RU"/>
              </w:rPr>
            </w:pPr>
          </w:p>
        </w:tc>
        <w:tc>
          <w:tcPr>
            <w:tcW w:w="6662" w:type="dxa"/>
            <w:vAlign w:val="bottom"/>
          </w:tcPr>
          <w:p w14:paraId="6DAE54D1" w14:textId="77777777" w:rsidR="004A369A" w:rsidRPr="004A369A" w:rsidRDefault="004A369A" w:rsidP="004A369A">
            <w:pPr>
              <w:rPr>
                <w:rFonts w:ascii="Times New Roman" w:eastAsia="Calibri" w:hAnsi="Times New Roman" w:cs="Times New Roman"/>
              </w:rPr>
            </w:pPr>
            <w:r w:rsidRPr="004A369A">
              <w:rPr>
                <w:rFonts w:ascii="Times New Roman" w:eastAsia="Calibri" w:hAnsi="Times New Roman" w:cs="Times New Roman"/>
              </w:rPr>
              <w:t>Определение основных неисправностей холодильников абсорбционного типа. Их причины и способы их устранения.</w:t>
            </w:r>
          </w:p>
        </w:tc>
        <w:tc>
          <w:tcPr>
            <w:tcW w:w="2694" w:type="dxa"/>
          </w:tcPr>
          <w:p w14:paraId="53F8CD10" w14:textId="77777777" w:rsidR="004A369A" w:rsidRPr="004A369A" w:rsidRDefault="004A369A" w:rsidP="004A369A">
            <w:pPr>
              <w:jc w:val="center"/>
              <w:rPr>
                <w:rFonts w:ascii="Times New Roman" w:eastAsia="Calibri" w:hAnsi="Times New Roman" w:cs="Times New Roman"/>
                <w:bCs/>
                <w:lang w:eastAsia="ru-RU"/>
              </w:rPr>
            </w:pPr>
            <w:r w:rsidRPr="004A369A">
              <w:rPr>
                <w:rFonts w:ascii="Times New Roman" w:eastAsia="Calibri" w:hAnsi="Times New Roman" w:cs="Times New Roman"/>
                <w:bCs/>
                <w:lang w:eastAsia="ru-RU"/>
              </w:rPr>
              <w:t>2</w:t>
            </w:r>
          </w:p>
        </w:tc>
        <w:tc>
          <w:tcPr>
            <w:tcW w:w="2409" w:type="dxa"/>
            <w:vMerge/>
          </w:tcPr>
          <w:p w14:paraId="0ADFB176" w14:textId="77777777" w:rsidR="004A369A" w:rsidRPr="004A369A" w:rsidRDefault="004A369A" w:rsidP="004A369A">
            <w:pPr>
              <w:rPr>
                <w:rFonts w:ascii="Times New Roman" w:eastAsia="Calibri" w:hAnsi="Times New Roman" w:cs="Times New Roman"/>
                <w:b/>
                <w:bCs/>
                <w:lang w:eastAsia="ru-RU"/>
              </w:rPr>
            </w:pPr>
          </w:p>
        </w:tc>
      </w:tr>
      <w:tr w:rsidR="004A369A" w:rsidRPr="004A369A" w14:paraId="5CAEB1BA" w14:textId="77777777" w:rsidTr="00AD5821">
        <w:trPr>
          <w:trHeight w:val="158"/>
        </w:trPr>
        <w:tc>
          <w:tcPr>
            <w:tcW w:w="2972" w:type="dxa"/>
            <w:vMerge/>
          </w:tcPr>
          <w:p w14:paraId="38011D7E" w14:textId="77777777" w:rsidR="004A369A" w:rsidRPr="004A369A" w:rsidRDefault="004A369A" w:rsidP="004A369A">
            <w:pPr>
              <w:rPr>
                <w:rFonts w:ascii="Times New Roman" w:eastAsia="Calibri" w:hAnsi="Times New Roman" w:cs="Times New Roman"/>
                <w:b/>
                <w:bCs/>
                <w:lang w:eastAsia="ru-RU"/>
              </w:rPr>
            </w:pPr>
          </w:p>
        </w:tc>
        <w:tc>
          <w:tcPr>
            <w:tcW w:w="6662" w:type="dxa"/>
            <w:vAlign w:val="bottom"/>
          </w:tcPr>
          <w:p w14:paraId="1DD53B66" w14:textId="77777777" w:rsidR="004A369A" w:rsidRPr="004A369A" w:rsidRDefault="004A369A" w:rsidP="004A369A">
            <w:pPr>
              <w:rPr>
                <w:rFonts w:ascii="Times New Roman" w:eastAsia="Calibri" w:hAnsi="Times New Roman" w:cs="Times New Roman"/>
                <w:b/>
                <w:bCs/>
                <w:lang w:eastAsia="ru-RU"/>
              </w:rPr>
            </w:pPr>
            <w:r w:rsidRPr="004A369A">
              <w:rPr>
                <w:rFonts w:ascii="Times New Roman" w:eastAsia="Calibri" w:hAnsi="Times New Roman" w:cs="Times New Roman"/>
                <w:b/>
                <w:bCs/>
                <w:lang w:eastAsia="ru-RU"/>
              </w:rPr>
              <w:t>В том числе самостоятельная работа обучающихся</w:t>
            </w:r>
          </w:p>
        </w:tc>
        <w:tc>
          <w:tcPr>
            <w:tcW w:w="2694" w:type="dxa"/>
          </w:tcPr>
          <w:p w14:paraId="18547C9E" w14:textId="77777777" w:rsidR="004A369A" w:rsidRPr="004A369A" w:rsidRDefault="004A369A" w:rsidP="004A369A">
            <w:pPr>
              <w:jc w:val="center"/>
              <w:rPr>
                <w:rFonts w:ascii="Times New Roman" w:eastAsia="Calibri" w:hAnsi="Times New Roman" w:cs="Times New Roman"/>
                <w:b/>
                <w:bCs/>
                <w:lang w:eastAsia="ru-RU"/>
              </w:rPr>
            </w:pPr>
            <w:r w:rsidRPr="004A369A">
              <w:rPr>
                <w:rFonts w:ascii="Times New Roman" w:eastAsia="Calibri" w:hAnsi="Times New Roman" w:cs="Times New Roman"/>
                <w:b/>
                <w:bCs/>
                <w:lang w:eastAsia="ru-RU"/>
              </w:rPr>
              <w:t>2</w:t>
            </w:r>
          </w:p>
        </w:tc>
        <w:tc>
          <w:tcPr>
            <w:tcW w:w="2409" w:type="dxa"/>
            <w:vMerge/>
          </w:tcPr>
          <w:p w14:paraId="7C3D7497" w14:textId="77777777" w:rsidR="004A369A" w:rsidRPr="004A369A" w:rsidRDefault="004A369A" w:rsidP="004A369A">
            <w:pPr>
              <w:rPr>
                <w:rFonts w:ascii="Times New Roman" w:eastAsia="Calibri" w:hAnsi="Times New Roman" w:cs="Times New Roman"/>
                <w:b/>
                <w:bCs/>
                <w:lang w:eastAsia="ru-RU"/>
              </w:rPr>
            </w:pPr>
          </w:p>
        </w:tc>
      </w:tr>
      <w:tr w:rsidR="004A369A" w:rsidRPr="004A369A" w14:paraId="52A2D166" w14:textId="77777777" w:rsidTr="00AD5821">
        <w:trPr>
          <w:trHeight w:val="361"/>
        </w:trPr>
        <w:tc>
          <w:tcPr>
            <w:tcW w:w="2972" w:type="dxa"/>
            <w:vMerge/>
          </w:tcPr>
          <w:p w14:paraId="34E50390" w14:textId="77777777" w:rsidR="004A369A" w:rsidRPr="004A369A" w:rsidRDefault="004A369A" w:rsidP="004A369A">
            <w:pPr>
              <w:rPr>
                <w:rFonts w:ascii="Times New Roman" w:eastAsia="Calibri" w:hAnsi="Times New Roman" w:cs="Times New Roman"/>
                <w:b/>
                <w:bCs/>
                <w:lang w:eastAsia="ru-RU"/>
              </w:rPr>
            </w:pPr>
          </w:p>
        </w:tc>
        <w:tc>
          <w:tcPr>
            <w:tcW w:w="6662" w:type="dxa"/>
            <w:vAlign w:val="bottom"/>
          </w:tcPr>
          <w:p w14:paraId="50C680BB" w14:textId="77777777" w:rsidR="004A369A" w:rsidRPr="004A369A" w:rsidRDefault="004A369A" w:rsidP="004A369A">
            <w:pPr>
              <w:rPr>
                <w:rFonts w:ascii="Times New Roman" w:eastAsia="Calibri" w:hAnsi="Times New Roman" w:cs="Times New Roman"/>
                <w:b/>
                <w:bCs/>
                <w:lang w:eastAsia="ru-RU"/>
              </w:rPr>
            </w:pPr>
            <w:r w:rsidRPr="004A369A">
              <w:rPr>
                <w:rFonts w:ascii="Times New Roman" w:eastAsia="Calibri" w:hAnsi="Times New Roman" w:cs="Times New Roman"/>
              </w:rPr>
              <w:t>Самостоятельная работа. Технология ремонта холодильных компрессорных приборов.</w:t>
            </w:r>
          </w:p>
        </w:tc>
        <w:tc>
          <w:tcPr>
            <w:tcW w:w="2694" w:type="dxa"/>
          </w:tcPr>
          <w:p w14:paraId="6A456278" w14:textId="77777777" w:rsidR="004A369A" w:rsidRPr="004A369A" w:rsidRDefault="004A369A" w:rsidP="004A369A">
            <w:pPr>
              <w:jc w:val="center"/>
              <w:rPr>
                <w:rFonts w:ascii="Times New Roman" w:eastAsia="Calibri" w:hAnsi="Times New Roman" w:cs="Times New Roman"/>
                <w:bCs/>
                <w:lang w:eastAsia="ru-RU"/>
              </w:rPr>
            </w:pPr>
            <w:r w:rsidRPr="004A369A">
              <w:rPr>
                <w:rFonts w:ascii="Times New Roman" w:eastAsia="Calibri" w:hAnsi="Times New Roman" w:cs="Times New Roman"/>
                <w:bCs/>
                <w:lang w:eastAsia="ru-RU"/>
              </w:rPr>
              <w:t>2</w:t>
            </w:r>
          </w:p>
        </w:tc>
        <w:tc>
          <w:tcPr>
            <w:tcW w:w="2409" w:type="dxa"/>
            <w:vMerge/>
          </w:tcPr>
          <w:p w14:paraId="02DF7BF3" w14:textId="77777777" w:rsidR="004A369A" w:rsidRPr="004A369A" w:rsidRDefault="004A369A" w:rsidP="004A369A">
            <w:pPr>
              <w:rPr>
                <w:rFonts w:ascii="Times New Roman" w:eastAsia="Calibri" w:hAnsi="Times New Roman" w:cs="Times New Roman"/>
                <w:b/>
                <w:bCs/>
                <w:lang w:eastAsia="ru-RU"/>
              </w:rPr>
            </w:pPr>
          </w:p>
        </w:tc>
      </w:tr>
      <w:tr w:rsidR="004A369A" w:rsidRPr="004A369A" w14:paraId="5364B4F2" w14:textId="77777777" w:rsidTr="00AD5821">
        <w:trPr>
          <w:trHeight w:val="114"/>
        </w:trPr>
        <w:tc>
          <w:tcPr>
            <w:tcW w:w="2972" w:type="dxa"/>
            <w:vMerge w:val="restart"/>
          </w:tcPr>
          <w:p w14:paraId="4B4811C5" w14:textId="77777777" w:rsidR="004A369A" w:rsidRPr="004A369A" w:rsidRDefault="004A369A" w:rsidP="004A369A">
            <w:pPr>
              <w:snapToGrid w:val="0"/>
              <w:rPr>
                <w:rFonts w:ascii="Times New Roman" w:eastAsia="Calibri" w:hAnsi="Times New Roman" w:cs="Times New Roman"/>
                <w:b/>
              </w:rPr>
            </w:pPr>
            <w:r w:rsidRPr="004A369A">
              <w:rPr>
                <w:rFonts w:ascii="Times New Roman" w:eastAsia="Calibri" w:hAnsi="Times New Roman" w:cs="Times New Roman"/>
                <w:b/>
              </w:rPr>
              <w:t>Тема 2.2.</w:t>
            </w:r>
          </w:p>
          <w:p w14:paraId="26DE89A3" w14:textId="77777777" w:rsidR="004A369A" w:rsidRPr="004A369A" w:rsidRDefault="004A369A" w:rsidP="004A369A">
            <w:pPr>
              <w:rPr>
                <w:rFonts w:ascii="Times New Roman" w:eastAsia="Calibri" w:hAnsi="Times New Roman" w:cs="Times New Roman"/>
                <w:b/>
                <w:bCs/>
                <w:lang w:eastAsia="ru-RU"/>
              </w:rPr>
            </w:pPr>
            <w:r w:rsidRPr="004A369A">
              <w:rPr>
                <w:rFonts w:ascii="Times New Roman" w:eastAsia="Calibri" w:hAnsi="Times New Roman" w:cs="Times New Roman"/>
                <w:b/>
                <w:bCs/>
                <w:iCs/>
              </w:rPr>
              <w:t>Ремонт машин для обработки белья</w:t>
            </w:r>
          </w:p>
        </w:tc>
        <w:tc>
          <w:tcPr>
            <w:tcW w:w="6662" w:type="dxa"/>
            <w:vAlign w:val="bottom"/>
          </w:tcPr>
          <w:p w14:paraId="4252E83D" w14:textId="77777777" w:rsidR="004A369A" w:rsidRPr="004A369A" w:rsidRDefault="004A369A" w:rsidP="004A369A">
            <w:pPr>
              <w:rPr>
                <w:rFonts w:ascii="Times New Roman" w:eastAsia="Calibri" w:hAnsi="Times New Roman" w:cs="Times New Roman"/>
                <w:b/>
                <w:bCs/>
                <w:lang w:eastAsia="ru-RU"/>
              </w:rPr>
            </w:pPr>
            <w:r w:rsidRPr="004A369A">
              <w:rPr>
                <w:rFonts w:ascii="Times New Roman" w:eastAsia="Calibri" w:hAnsi="Times New Roman" w:cs="Times New Roman"/>
                <w:b/>
                <w:bCs/>
                <w:lang w:eastAsia="ru-RU"/>
              </w:rPr>
              <w:t xml:space="preserve">Содержание </w:t>
            </w:r>
          </w:p>
        </w:tc>
        <w:tc>
          <w:tcPr>
            <w:tcW w:w="2694" w:type="dxa"/>
          </w:tcPr>
          <w:p w14:paraId="01A44494" w14:textId="77777777" w:rsidR="004A369A" w:rsidRPr="004A369A" w:rsidRDefault="004A369A" w:rsidP="004A369A">
            <w:pPr>
              <w:jc w:val="center"/>
              <w:rPr>
                <w:rFonts w:ascii="Times New Roman" w:eastAsia="Calibri" w:hAnsi="Times New Roman" w:cs="Times New Roman"/>
                <w:b/>
                <w:bCs/>
                <w:lang w:eastAsia="ru-RU"/>
              </w:rPr>
            </w:pPr>
            <w:r w:rsidRPr="004A369A">
              <w:rPr>
                <w:rFonts w:ascii="Times New Roman" w:eastAsia="Calibri" w:hAnsi="Times New Roman" w:cs="Times New Roman"/>
                <w:b/>
                <w:bCs/>
                <w:lang w:eastAsia="ru-RU"/>
              </w:rPr>
              <w:t>12/6</w:t>
            </w:r>
          </w:p>
        </w:tc>
        <w:tc>
          <w:tcPr>
            <w:tcW w:w="2409" w:type="dxa"/>
            <w:vMerge w:val="restart"/>
          </w:tcPr>
          <w:p w14:paraId="15E7A222" w14:textId="77777777" w:rsidR="004A369A" w:rsidRPr="004A369A" w:rsidRDefault="004A369A" w:rsidP="004A369A">
            <w:pPr>
              <w:rPr>
                <w:rFonts w:ascii="Times New Roman" w:eastAsia="Calibri" w:hAnsi="Times New Roman" w:cs="Times New Roman"/>
                <w:sz w:val="24"/>
                <w:szCs w:val="24"/>
              </w:rPr>
            </w:pPr>
            <w:r w:rsidRPr="004A369A">
              <w:rPr>
                <w:rFonts w:ascii="Times New Roman" w:eastAsia="Calibri" w:hAnsi="Times New Roman" w:cs="Times New Roman"/>
                <w:sz w:val="24"/>
                <w:szCs w:val="24"/>
              </w:rPr>
              <w:t>ОК 1, ОК 5,</w:t>
            </w:r>
          </w:p>
          <w:p w14:paraId="7243A6F3" w14:textId="77777777" w:rsidR="004A369A" w:rsidRPr="004A369A" w:rsidRDefault="004A369A" w:rsidP="004A369A">
            <w:pPr>
              <w:rPr>
                <w:rFonts w:ascii="Times New Roman" w:eastAsia="Calibri" w:hAnsi="Times New Roman" w:cs="Times New Roman"/>
                <w:sz w:val="24"/>
                <w:szCs w:val="24"/>
              </w:rPr>
            </w:pPr>
            <w:r w:rsidRPr="004A369A">
              <w:rPr>
                <w:rFonts w:ascii="Times New Roman" w:eastAsia="Calibri" w:hAnsi="Times New Roman" w:cs="Times New Roman"/>
                <w:sz w:val="24"/>
                <w:szCs w:val="24"/>
              </w:rPr>
              <w:t xml:space="preserve"> ОК 9,ПК 3.1, ПК 3.2 </w:t>
            </w:r>
          </w:p>
          <w:p w14:paraId="2868B140" w14:textId="77777777" w:rsidR="004A369A" w:rsidRPr="004A369A" w:rsidRDefault="004A369A" w:rsidP="004A369A">
            <w:pPr>
              <w:rPr>
                <w:rFonts w:ascii="Times New Roman" w:eastAsia="Calibri" w:hAnsi="Times New Roman" w:cs="Times New Roman"/>
                <w:b/>
                <w:bCs/>
                <w:lang w:eastAsia="ru-RU"/>
              </w:rPr>
            </w:pPr>
          </w:p>
        </w:tc>
      </w:tr>
      <w:tr w:rsidR="004A369A" w:rsidRPr="004A369A" w14:paraId="7BAA5BE7" w14:textId="77777777" w:rsidTr="00AD5821">
        <w:trPr>
          <w:trHeight w:val="273"/>
        </w:trPr>
        <w:tc>
          <w:tcPr>
            <w:tcW w:w="2972" w:type="dxa"/>
            <w:vMerge/>
          </w:tcPr>
          <w:p w14:paraId="597E99CE" w14:textId="77777777" w:rsidR="004A369A" w:rsidRPr="004A369A" w:rsidRDefault="004A369A" w:rsidP="004A369A">
            <w:pPr>
              <w:rPr>
                <w:rFonts w:ascii="Times New Roman" w:eastAsia="Calibri" w:hAnsi="Times New Roman" w:cs="Times New Roman"/>
                <w:b/>
                <w:bCs/>
                <w:lang w:eastAsia="ru-RU"/>
              </w:rPr>
            </w:pPr>
          </w:p>
        </w:tc>
        <w:tc>
          <w:tcPr>
            <w:tcW w:w="6662" w:type="dxa"/>
            <w:vAlign w:val="bottom"/>
          </w:tcPr>
          <w:p w14:paraId="68DF5145" w14:textId="77777777" w:rsidR="004A369A" w:rsidRPr="004A369A" w:rsidRDefault="004A369A" w:rsidP="004A369A">
            <w:pPr>
              <w:rPr>
                <w:rFonts w:ascii="Times New Roman" w:eastAsia="Calibri" w:hAnsi="Times New Roman" w:cs="Times New Roman"/>
              </w:rPr>
            </w:pPr>
            <w:r w:rsidRPr="004A369A">
              <w:rPr>
                <w:rFonts w:ascii="Times New Roman" w:eastAsia="Calibri" w:hAnsi="Times New Roman" w:cs="Times New Roman"/>
              </w:rPr>
              <w:t>Устройство машин для обработки белья.</w:t>
            </w:r>
          </w:p>
        </w:tc>
        <w:tc>
          <w:tcPr>
            <w:tcW w:w="2694" w:type="dxa"/>
            <w:vMerge w:val="restart"/>
          </w:tcPr>
          <w:p w14:paraId="5A3DB150" w14:textId="77777777" w:rsidR="004A369A" w:rsidRPr="004A369A" w:rsidRDefault="004A369A" w:rsidP="004A369A">
            <w:pPr>
              <w:jc w:val="center"/>
              <w:rPr>
                <w:rFonts w:ascii="Times New Roman" w:eastAsia="Calibri" w:hAnsi="Times New Roman" w:cs="Times New Roman"/>
                <w:lang w:eastAsia="ru-RU"/>
              </w:rPr>
            </w:pPr>
          </w:p>
          <w:p w14:paraId="0BC81D76" w14:textId="77777777" w:rsidR="004A369A" w:rsidRPr="004A369A" w:rsidRDefault="004A369A" w:rsidP="004A369A">
            <w:pPr>
              <w:jc w:val="center"/>
              <w:rPr>
                <w:rFonts w:ascii="Times New Roman" w:eastAsia="Calibri" w:hAnsi="Times New Roman" w:cs="Times New Roman"/>
                <w:lang w:eastAsia="ru-RU"/>
              </w:rPr>
            </w:pPr>
          </w:p>
          <w:p w14:paraId="171EF1B7" w14:textId="77777777" w:rsidR="004A369A" w:rsidRPr="004A369A" w:rsidRDefault="004A369A" w:rsidP="004A369A">
            <w:pPr>
              <w:jc w:val="center"/>
              <w:rPr>
                <w:rFonts w:ascii="Times New Roman" w:eastAsia="Calibri" w:hAnsi="Times New Roman" w:cs="Times New Roman"/>
                <w:lang w:eastAsia="ru-RU"/>
              </w:rPr>
            </w:pPr>
          </w:p>
          <w:p w14:paraId="192BB5A7" w14:textId="77777777" w:rsidR="004A369A" w:rsidRPr="004A369A" w:rsidRDefault="004A369A" w:rsidP="004A369A">
            <w:pPr>
              <w:jc w:val="center"/>
              <w:rPr>
                <w:rFonts w:ascii="Times New Roman" w:eastAsia="Calibri" w:hAnsi="Times New Roman" w:cs="Times New Roman"/>
                <w:lang w:eastAsia="ru-RU"/>
              </w:rPr>
            </w:pPr>
          </w:p>
          <w:p w14:paraId="3CE475AD" w14:textId="77777777" w:rsidR="004A369A" w:rsidRPr="004A369A" w:rsidRDefault="004A369A" w:rsidP="004A369A">
            <w:pPr>
              <w:jc w:val="center"/>
              <w:rPr>
                <w:rFonts w:ascii="Times New Roman" w:eastAsia="Calibri" w:hAnsi="Times New Roman" w:cs="Times New Roman"/>
                <w:lang w:eastAsia="ru-RU"/>
              </w:rPr>
            </w:pPr>
            <w:r w:rsidRPr="004A369A">
              <w:rPr>
                <w:rFonts w:ascii="Times New Roman" w:eastAsia="Calibri" w:hAnsi="Times New Roman" w:cs="Times New Roman"/>
                <w:lang w:eastAsia="ru-RU"/>
              </w:rPr>
              <w:t>8</w:t>
            </w:r>
          </w:p>
        </w:tc>
        <w:tc>
          <w:tcPr>
            <w:tcW w:w="2409" w:type="dxa"/>
            <w:vMerge/>
          </w:tcPr>
          <w:p w14:paraId="2383358E" w14:textId="77777777" w:rsidR="004A369A" w:rsidRPr="004A369A" w:rsidRDefault="004A369A" w:rsidP="004A369A">
            <w:pPr>
              <w:rPr>
                <w:rFonts w:ascii="Times New Roman" w:eastAsia="Calibri" w:hAnsi="Times New Roman" w:cs="Times New Roman"/>
                <w:lang w:eastAsia="ru-RU"/>
              </w:rPr>
            </w:pPr>
          </w:p>
        </w:tc>
      </w:tr>
      <w:tr w:rsidR="004A369A" w:rsidRPr="004A369A" w14:paraId="7602B354" w14:textId="77777777" w:rsidTr="00AD5821">
        <w:trPr>
          <w:trHeight w:val="361"/>
        </w:trPr>
        <w:tc>
          <w:tcPr>
            <w:tcW w:w="2972" w:type="dxa"/>
            <w:vMerge/>
          </w:tcPr>
          <w:p w14:paraId="5194AC85" w14:textId="77777777" w:rsidR="004A369A" w:rsidRPr="004A369A" w:rsidRDefault="004A369A" w:rsidP="004A369A">
            <w:pPr>
              <w:rPr>
                <w:rFonts w:ascii="Times New Roman" w:eastAsia="Calibri" w:hAnsi="Times New Roman" w:cs="Times New Roman"/>
                <w:b/>
                <w:bCs/>
                <w:lang w:eastAsia="ru-RU"/>
              </w:rPr>
            </w:pPr>
          </w:p>
        </w:tc>
        <w:tc>
          <w:tcPr>
            <w:tcW w:w="6662" w:type="dxa"/>
            <w:vAlign w:val="bottom"/>
          </w:tcPr>
          <w:p w14:paraId="4FAB510B" w14:textId="77777777" w:rsidR="004A369A" w:rsidRPr="004A369A" w:rsidRDefault="004A369A" w:rsidP="004A369A">
            <w:pPr>
              <w:rPr>
                <w:rFonts w:ascii="Times New Roman" w:eastAsia="Calibri" w:hAnsi="Times New Roman" w:cs="Times New Roman"/>
              </w:rPr>
            </w:pPr>
            <w:r w:rsidRPr="004A369A">
              <w:rPr>
                <w:rFonts w:ascii="Times New Roman" w:eastAsia="Calibri" w:hAnsi="Times New Roman" w:cs="Times New Roman"/>
              </w:rPr>
              <w:t>Определение и устранение неисправностей машин для обработки белья.</w:t>
            </w:r>
          </w:p>
        </w:tc>
        <w:tc>
          <w:tcPr>
            <w:tcW w:w="2694" w:type="dxa"/>
            <w:vMerge/>
          </w:tcPr>
          <w:p w14:paraId="7A50EDF5" w14:textId="77777777" w:rsidR="004A369A" w:rsidRPr="004A369A" w:rsidRDefault="004A369A" w:rsidP="004A369A">
            <w:pPr>
              <w:jc w:val="center"/>
              <w:rPr>
                <w:rFonts w:ascii="Times New Roman" w:eastAsia="Calibri" w:hAnsi="Times New Roman" w:cs="Times New Roman"/>
                <w:lang w:eastAsia="ru-RU"/>
              </w:rPr>
            </w:pPr>
          </w:p>
        </w:tc>
        <w:tc>
          <w:tcPr>
            <w:tcW w:w="2409" w:type="dxa"/>
            <w:vMerge/>
          </w:tcPr>
          <w:p w14:paraId="0DC5BD7A" w14:textId="77777777" w:rsidR="004A369A" w:rsidRPr="004A369A" w:rsidRDefault="004A369A" w:rsidP="004A369A">
            <w:pPr>
              <w:rPr>
                <w:rFonts w:ascii="Times New Roman" w:eastAsia="Calibri" w:hAnsi="Times New Roman" w:cs="Times New Roman"/>
                <w:lang w:eastAsia="ru-RU"/>
              </w:rPr>
            </w:pPr>
          </w:p>
        </w:tc>
      </w:tr>
      <w:tr w:rsidR="004A369A" w:rsidRPr="004A369A" w14:paraId="3B00C975" w14:textId="77777777" w:rsidTr="00E577BD">
        <w:trPr>
          <w:trHeight w:val="155"/>
        </w:trPr>
        <w:tc>
          <w:tcPr>
            <w:tcW w:w="2972" w:type="dxa"/>
            <w:vMerge/>
          </w:tcPr>
          <w:p w14:paraId="60A69EB1" w14:textId="77777777" w:rsidR="004A369A" w:rsidRPr="004A369A" w:rsidRDefault="004A369A" w:rsidP="004A369A">
            <w:pPr>
              <w:rPr>
                <w:rFonts w:ascii="Times New Roman" w:eastAsia="Calibri" w:hAnsi="Times New Roman" w:cs="Times New Roman"/>
                <w:b/>
                <w:bCs/>
                <w:lang w:eastAsia="ru-RU"/>
              </w:rPr>
            </w:pPr>
          </w:p>
        </w:tc>
        <w:tc>
          <w:tcPr>
            <w:tcW w:w="6662" w:type="dxa"/>
            <w:vAlign w:val="bottom"/>
          </w:tcPr>
          <w:p w14:paraId="7322CBD5" w14:textId="77777777" w:rsidR="004A369A" w:rsidRPr="004A369A" w:rsidRDefault="004A369A" w:rsidP="004A369A">
            <w:pPr>
              <w:rPr>
                <w:rFonts w:ascii="Times New Roman" w:eastAsia="Calibri" w:hAnsi="Times New Roman" w:cs="Times New Roman"/>
              </w:rPr>
            </w:pPr>
            <w:r w:rsidRPr="004A369A">
              <w:rPr>
                <w:rFonts w:ascii="Times New Roman" w:eastAsia="Calibri" w:hAnsi="Times New Roman" w:cs="Times New Roman"/>
              </w:rPr>
              <w:t>Оборудование для ремонта стиральных машин.</w:t>
            </w:r>
          </w:p>
        </w:tc>
        <w:tc>
          <w:tcPr>
            <w:tcW w:w="2694" w:type="dxa"/>
            <w:vMerge/>
          </w:tcPr>
          <w:p w14:paraId="18F29AED" w14:textId="77777777" w:rsidR="004A369A" w:rsidRPr="004A369A" w:rsidRDefault="004A369A" w:rsidP="004A369A">
            <w:pPr>
              <w:jc w:val="center"/>
              <w:rPr>
                <w:rFonts w:ascii="Times New Roman" w:eastAsia="Calibri" w:hAnsi="Times New Roman" w:cs="Times New Roman"/>
                <w:lang w:eastAsia="ru-RU"/>
              </w:rPr>
            </w:pPr>
          </w:p>
        </w:tc>
        <w:tc>
          <w:tcPr>
            <w:tcW w:w="2409" w:type="dxa"/>
            <w:vMerge/>
          </w:tcPr>
          <w:p w14:paraId="2E2E22FB" w14:textId="77777777" w:rsidR="004A369A" w:rsidRPr="004A369A" w:rsidRDefault="004A369A" w:rsidP="004A369A">
            <w:pPr>
              <w:rPr>
                <w:rFonts w:ascii="Times New Roman" w:eastAsia="Calibri" w:hAnsi="Times New Roman" w:cs="Times New Roman"/>
                <w:lang w:eastAsia="ru-RU"/>
              </w:rPr>
            </w:pPr>
          </w:p>
        </w:tc>
      </w:tr>
      <w:tr w:rsidR="004A369A" w:rsidRPr="004A369A" w14:paraId="1E597A03" w14:textId="77777777" w:rsidTr="00AD5821">
        <w:trPr>
          <w:trHeight w:val="361"/>
        </w:trPr>
        <w:tc>
          <w:tcPr>
            <w:tcW w:w="2972" w:type="dxa"/>
            <w:vMerge/>
          </w:tcPr>
          <w:p w14:paraId="283D51EA" w14:textId="77777777" w:rsidR="004A369A" w:rsidRPr="004A369A" w:rsidRDefault="004A369A" w:rsidP="004A369A">
            <w:pPr>
              <w:rPr>
                <w:rFonts w:ascii="Times New Roman" w:eastAsia="Calibri" w:hAnsi="Times New Roman" w:cs="Times New Roman"/>
                <w:b/>
                <w:bCs/>
                <w:lang w:eastAsia="ru-RU"/>
              </w:rPr>
            </w:pPr>
          </w:p>
        </w:tc>
        <w:tc>
          <w:tcPr>
            <w:tcW w:w="6662" w:type="dxa"/>
          </w:tcPr>
          <w:p w14:paraId="537C51A0" w14:textId="77777777" w:rsidR="004A369A" w:rsidRPr="004A369A" w:rsidRDefault="004A369A" w:rsidP="004A369A">
            <w:pPr>
              <w:rPr>
                <w:rFonts w:ascii="Times New Roman" w:eastAsia="Calibri" w:hAnsi="Times New Roman" w:cs="Times New Roman"/>
              </w:rPr>
            </w:pPr>
            <w:r w:rsidRPr="004A369A">
              <w:rPr>
                <w:rFonts w:ascii="Times New Roman" w:eastAsia="Calibri" w:hAnsi="Times New Roman" w:cs="Times New Roman"/>
              </w:rPr>
              <w:t>Ремонт электродвигателей применяемых в машинах для обработки белья</w:t>
            </w:r>
          </w:p>
        </w:tc>
        <w:tc>
          <w:tcPr>
            <w:tcW w:w="2694" w:type="dxa"/>
            <w:vMerge/>
          </w:tcPr>
          <w:p w14:paraId="63545C3C" w14:textId="77777777" w:rsidR="004A369A" w:rsidRPr="004A369A" w:rsidRDefault="004A369A" w:rsidP="004A369A">
            <w:pPr>
              <w:jc w:val="center"/>
              <w:rPr>
                <w:rFonts w:ascii="Times New Roman" w:eastAsia="Calibri" w:hAnsi="Times New Roman" w:cs="Times New Roman"/>
                <w:lang w:eastAsia="ru-RU"/>
              </w:rPr>
            </w:pPr>
          </w:p>
        </w:tc>
        <w:tc>
          <w:tcPr>
            <w:tcW w:w="2409" w:type="dxa"/>
            <w:vMerge/>
          </w:tcPr>
          <w:p w14:paraId="36636654" w14:textId="77777777" w:rsidR="004A369A" w:rsidRPr="004A369A" w:rsidRDefault="004A369A" w:rsidP="004A369A">
            <w:pPr>
              <w:rPr>
                <w:rFonts w:ascii="Times New Roman" w:eastAsia="Calibri" w:hAnsi="Times New Roman" w:cs="Times New Roman"/>
                <w:lang w:eastAsia="ru-RU"/>
              </w:rPr>
            </w:pPr>
          </w:p>
        </w:tc>
      </w:tr>
      <w:tr w:rsidR="004A369A" w:rsidRPr="004A369A" w14:paraId="44AF9AAE" w14:textId="77777777" w:rsidTr="00AD5821">
        <w:trPr>
          <w:trHeight w:val="361"/>
        </w:trPr>
        <w:tc>
          <w:tcPr>
            <w:tcW w:w="2972" w:type="dxa"/>
            <w:vMerge/>
          </w:tcPr>
          <w:p w14:paraId="69AA823B" w14:textId="77777777" w:rsidR="004A369A" w:rsidRPr="004A369A" w:rsidRDefault="004A369A" w:rsidP="004A369A">
            <w:pPr>
              <w:rPr>
                <w:rFonts w:ascii="Times New Roman" w:eastAsia="Calibri" w:hAnsi="Times New Roman" w:cs="Times New Roman"/>
                <w:b/>
                <w:bCs/>
                <w:lang w:eastAsia="ru-RU"/>
              </w:rPr>
            </w:pPr>
          </w:p>
        </w:tc>
        <w:tc>
          <w:tcPr>
            <w:tcW w:w="6662" w:type="dxa"/>
          </w:tcPr>
          <w:p w14:paraId="4D52F3AA" w14:textId="77777777" w:rsidR="004A369A" w:rsidRPr="004A369A" w:rsidRDefault="004A369A" w:rsidP="004A369A">
            <w:pPr>
              <w:rPr>
                <w:rFonts w:ascii="Times New Roman" w:eastAsia="Calibri" w:hAnsi="Times New Roman" w:cs="Times New Roman"/>
              </w:rPr>
            </w:pPr>
            <w:r w:rsidRPr="004A369A">
              <w:rPr>
                <w:rFonts w:ascii="Times New Roman" w:eastAsia="Calibri" w:hAnsi="Times New Roman" w:cs="Times New Roman"/>
              </w:rPr>
              <w:t>Методы испытаний и требования к отремонтированным машинам и электроутюгам.</w:t>
            </w:r>
          </w:p>
        </w:tc>
        <w:tc>
          <w:tcPr>
            <w:tcW w:w="2694" w:type="dxa"/>
            <w:vMerge/>
          </w:tcPr>
          <w:p w14:paraId="025A9F9F" w14:textId="77777777" w:rsidR="004A369A" w:rsidRPr="004A369A" w:rsidRDefault="004A369A" w:rsidP="004A369A">
            <w:pPr>
              <w:jc w:val="center"/>
              <w:rPr>
                <w:rFonts w:ascii="Times New Roman" w:eastAsia="Calibri" w:hAnsi="Times New Roman" w:cs="Times New Roman"/>
                <w:lang w:eastAsia="ru-RU"/>
              </w:rPr>
            </w:pPr>
          </w:p>
        </w:tc>
        <w:tc>
          <w:tcPr>
            <w:tcW w:w="2409" w:type="dxa"/>
            <w:vMerge/>
          </w:tcPr>
          <w:p w14:paraId="69AA4896" w14:textId="77777777" w:rsidR="004A369A" w:rsidRPr="004A369A" w:rsidRDefault="004A369A" w:rsidP="004A369A">
            <w:pPr>
              <w:rPr>
                <w:rFonts w:ascii="Times New Roman" w:eastAsia="Calibri" w:hAnsi="Times New Roman" w:cs="Times New Roman"/>
                <w:lang w:eastAsia="ru-RU"/>
              </w:rPr>
            </w:pPr>
          </w:p>
        </w:tc>
      </w:tr>
      <w:tr w:rsidR="004A369A" w:rsidRPr="004A369A" w14:paraId="66909B16" w14:textId="77777777" w:rsidTr="00E577BD">
        <w:trPr>
          <w:trHeight w:val="274"/>
        </w:trPr>
        <w:tc>
          <w:tcPr>
            <w:tcW w:w="2972" w:type="dxa"/>
            <w:vMerge/>
          </w:tcPr>
          <w:p w14:paraId="1FCDDD2E" w14:textId="77777777" w:rsidR="004A369A" w:rsidRPr="004A369A" w:rsidRDefault="004A369A" w:rsidP="004A369A">
            <w:pPr>
              <w:rPr>
                <w:rFonts w:ascii="Times New Roman" w:eastAsia="Calibri" w:hAnsi="Times New Roman" w:cs="Times New Roman"/>
                <w:b/>
                <w:bCs/>
                <w:lang w:eastAsia="ru-RU"/>
              </w:rPr>
            </w:pPr>
          </w:p>
        </w:tc>
        <w:tc>
          <w:tcPr>
            <w:tcW w:w="6662" w:type="dxa"/>
            <w:vAlign w:val="bottom"/>
          </w:tcPr>
          <w:p w14:paraId="37AAEAA1" w14:textId="77777777" w:rsidR="004A369A" w:rsidRPr="004A369A" w:rsidRDefault="004A369A" w:rsidP="004A369A">
            <w:pPr>
              <w:rPr>
                <w:rFonts w:ascii="Times New Roman" w:eastAsia="Calibri" w:hAnsi="Times New Roman" w:cs="Times New Roman"/>
                <w:b/>
                <w:bCs/>
                <w:lang w:eastAsia="ru-RU"/>
              </w:rPr>
            </w:pPr>
            <w:r w:rsidRPr="004A369A">
              <w:rPr>
                <w:rFonts w:ascii="Times New Roman" w:eastAsia="Calibri" w:hAnsi="Times New Roman" w:cs="Times New Roman"/>
                <w:b/>
                <w:bCs/>
                <w:lang w:eastAsia="ru-RU"/>
              </w:rPr>
              <w:t>В том числе практических и лабораторных занятий</w:t>
            </w:r>
          </w:p>
        </w:tc>
        <w:tc>
          <w:tcPr>
            <w:tcW w:w="2694" w:type="dxa"/>
          </w:tcPr>
          <w:p w14:paraId="32F7EFD1" w14:textId="77777777" w:rsidR="004A369A" w:rsidRPr="004A369A" w:rsidRDefault="004A369A" w:rsidP="004A369A">
            <w:pPr>
              <w:jc w:val="center"/>
              <w:rPr>
                <w:rFonts w:ascii="Times New Roman" w:eastAsia="Calibri" w:hAnsi="Times New Roman" w:cs="Times New Roman"/>
                <w:b/>
                <w:bCs/>
                <w:lang w:eastAsia="ru-RU"/>
              </w:rPr>
            </w:pPr>
            <w:r w:rsidRPr="004A369A">
              <w:rPr>
                <w:rFonts w:ascii="Times New Roman" w:eastAsia="Calibri" w:hAnsi="Times New Roman" w:cs="Times New Roman"/>
                <w:b/>
                <w:bCs/>
                <w:lang w:eastAsia="ru-RU"/>
              </w:rPr>
              <w:t>4/4</w:t>
            </w:r>
          </w:p>
        </w:tc>
        <w:tc>
          <w:tcPr>
            <w:tcW w:w="2409" w:type="dxa"/>
            <w:vMerge/>
          </w:tcPr>
          <w:p w14:paraId="6CB7E9C8" w14:textId="77777777" w:rsidR="004A369A" w:rsidRPr="004A369A" w:rsidRDefault="004A369A" w:rsidP="004A369A">
            <w:pPr>
              <w:rPr>
                <w:rFonts w:ascii="Times New Roman" w:eastAsia="Calibri" w:hAnsi="Times New Roman" w:cs="Times New Roman"/>
                <w:b/>
                <w:bCs/>
                <w:lang w:eastAsia="ru-RU"/>
              </w:rPr>
            </w:pPr>
          </w:p>
        </w:tc>
      </w:tr>
      <w:tr w:rsidR="004A369A" w:rsidRPr="004A369A" w14:paraId="2B69869C" w14:textId="77777777" w:rsidTr="00AD5821">
        <w:trPr>
          <w:trHeight w:val="757"/>
        </w:trPr>
        <w:tc>
          <w:tcPr>
            <w:tcW w:w="2972" w:type="dxa"/>
            <w:vMerge/>
          </w:tcPr>
          <w:p w14:paraId="549A7787" w14:textId="77777777" w:rsidR="004A369A" w:rsidRPr="004A369A" w:rsidRDefault="004A369A" w:rsidP="004A369A">
            <w:pPr>
              <w:rPr>
                <w:rFonts w:ascii="Times New Roman" w:eastAsia="Calibri" w:hAnsi="Times New Roman" w:cs="Times New Roman"/>
                <w:b/>
                <w:bCs/>
                <w:lang w:eastAsia="ru-RU"/>
              </w:rPr>
            </w:pPr>
          </w:p>
        </w:tc>
        <w:tc>
          <w:tcPr>
            <w:tcW w:w="6662" w:type="dxa"/>
            <w:vAlign w:val="bottom"/>
          </w:tcPr>
          <w:p w14:paraId="44E85C65" w14:textId="77777777" w:rsidR="004A369A" w:rsidRPr="004A369A" w:rsidRDefault="004A369A" w:rsidP="004A369A">
            <w:pPr>
              <w:rPr>
                <w:rFonts w:ascii="Times New Roman" w:eastAsia="Calibri" w:hAnsi="Times New Roman" w:cs="Times New Roman"/>
                <w:lang w:eastAsia="ru-RU"/>
              </w:rPr>
            </w:pPr>
            <w:r w:rsidRPr="004A369A">
              <w:rPr>
                <w:rFonts w:ascii="Times New Roman" w:eastAsia="Calibri" w:hAnsi="Times New Roman" w:cs="Times New Roman"/>
              </w:rPr>
              <w:t>Изучение машин для обработки белья.</w:t>
            </w:r>
          </w:p>
          <w:p w14:paraId="212D6D2E" w14:textId="77777777" w:rsidR="004A369A" w:rsidRPr="004A369A" w:rsidRDefault="004A369A" w:rsidP="004A369A">
            <w:pPr>
              <w:rPr>
                <w:rFonts w:ascii="Times New Roman" w:eastAsia="Calibri" w:hAnsi="Times New Roman" w:cs="Times New Roman"/>
                <w:lang w:eastAsia="ru-RU"/>
              </w:rPr>
            </w:pPr>
            <w:r w:rsidRPr="004A369A">
              <w:rPr>
                <w:rFonts w:ascii="Times New Roman" w:eastAsia="Calibri" w:hAnsi="Times New Roman" w:cs="Times New Roman"/>
              </w:rPr>
              <w:t>Определение и устранение неисправностей машин для обработки белья.</w:t>
            </w:r>
          </w:p>
        </w:tc>
        <w:tc>
          <w:tcPr>
            <w:tcW w:w="2694" w:type="dxa"/>
          </w:tcPr>
          <w:p w14:paraId="66C2330F" w14:textId="77777777" w:rsidR="004A369A" w:rsidRPr="004A369A" w:rsidRDefault="004A369A" w:rsidP="004A369A">
            <w:pPr>
              <w:jc w:val="center"/>
              <w:rPr>
                <w:rFonts w:ascii="Times New Roman" w:eastAsia="Calibri" w:hAnsi="Times New Roman" w:cs="Times New Roman"/>
                <w:lang w:eastAsia="ru-RU"/>
              </w:rPr>
            </w:pPr>
          </w:p>
          <w:p w14:paraId="432DACE0" w14:textId="77777777" w:rsidR="004A369A" w:rsidRPr="004A369A" w:rsidRDefault="004A369A" w:rsidP="004A369A">
            <w:pPr>
              <w:jc w:val="center"/>
              <w:rPr>
                <w:rFonts w:ascii="Times New Roman" w:eastAsia="Calibri" w:hAnsi="Times New Roman" w:cs="Times New Roman"/>
                <w:lang w:eastAsia="ru-RU"/>
              </w:rPr>
            </w:pPr>
            <w:r w:rsidRPr="004A369A">
              <w:rPr>
                <w:rFonts w:ascii="Times New Roman" w:eastAsia="Calibri" w:hAnsi="Times New Roman" w:cs="Times New Roman"/>
                <w:lang w:eastAsia="ru-RU"/>
              </w:rPr>
              <w:t>2</w:t>
            </w:r>
          </w:p>
        </w:tc>
        <w:tc>
          <w:tcPr>
            <w:tcW w:w="2409" w:type="dxa"/>
            <w:vMerge/>
          </w:tcPr>
          <w:p w14:paraId="4A4DF2D4" w14:textId="77777777" w:rsidR="004A369A" w:rsidRPr="004A369A" w:rsidRDefault="004A369A" w:rsidP="004A369A">
            <w:pPr>
              <w:rPr>
                <w:rFonts w:ascii="Times New Roman" w:eastAsia="Calibri" w:hAnsi="Times New Roman" w:cs="Times New Roman"/>
                <w:lang w:eastAsia="ru-RU"/>
              </w:rPr>
            </w:pPr>
          </w:p>
        </w:tc>
      </w:tr>
      <w:tr w:rsidR="004A369A" w:rsidRPr="004A369A" w14:paraId="326EA48F" w14:textId="77777777" w:rsidTr="00AD5821">
        <w:trPr>
          <w:trHeight w:val="298"/>
        </w:trPr>
        <w:tc>
          <w:tcPr>
            <w:tcW w:w="2972" w:type="dxa"/>
            <w:vMerge/>
          </w:tcPr>
          <w:p w14:paraId="0A5DCF1D" w14:textId="77777777" w:rsidR="004A369A" w:rsidRPr="004A369A" w:rsidRDefault="004A369A" w:rsidP="004A369A">
            <w:pPr>
              <w:rPr>
                <w:rFonts w:ascii="Times New Roman" w:eastAsia="Calibri" w:hAnsi="Times New Roman" w:cs="Times New Roman"/>
                <w:b/>
                <w:bCs/>
                <w:lang w:eastAsia="ru-RU"/>
              </w:rPr>
            </w:pPr>
          </w:p>
        </w:tc>
        <w:tc>
          <w:tcPr>
            <w:tcW w:w="6662" w:type="dxa"/>
          </w:tcPr>
          <w:p w14:paraId="4BDF471A" w14:textId="77777777" w:rsidR="004A369A" w:rsidRPr="004A369A" w:rsidRDefault="004A369A" w:rsidP="004A369A">
            <w:pPr>
              <w:rPr>
                <w:rFonts w:ascii="Times New Roman" w:eastAsia="Calibri" w:hAnsi="Times New Roman" w:cs="Times New Roman"/>
              </w:rPr>
            </w:pPr>
            <w:r w:rsidRPr="004A369A">
              <w:rPr>
                <w:rFonts w:ascii="Times New Roman" w:eastAsia="Calibri" w:hAnsi="Times New Roman" w:cs="Times New Roman"/>
              </w:rPr>
              <w:t>Диагностика неисправностей стиральных машин.</w:t>
            </w:r>
          </w:p>
        </w:tc>
        <w:tc>
          <w:tcPr>
            <w:tcW w:w="2694" w:type="dxa"/>
          </w:tcPr>
          <w:p w14:paraId="4FB799CB" w14:textId="77777777" w:rsidR="004A369A" w:rsidRPr="004A369A" w:rsidRDefault="004A369A" w:rsidP="004A369A">
            <w:pPr>
              <w:jc w:val="center"/>
              <w:rPr>
                <w:rFonts w:ascii="Times New Roman" w:eastAsia="Calibri" w:hAnsi="Times New Roman" w:cs="Times New Roman"/>
                <w:lang w:eastAsia="ru-RU"/>
              </w:rPr>
            </w:pPr>
            <w:r w:rsidRPr="004A369A">
              <w:rPr>
                <w:rFonts w:ascii="Times New Roman" w:eastAsia="Calibri" w:hAnsi="Times New Roman" w:cs="Times New Roman"/>
                <w:lang w:eastAsia="ru-RU"/>
              </w:rPr>
              <w:t>2</w:t>
            </w:r>
          </w:p>
        </w:tc>
        <w:tc>
          <w:tcPr>
            <w:tcW w:w="2409" w:type="dxa"/>
            <w:vMerge/>
          </w:tcPr>
          <w:p w14:paraId="5193E96C" w14:textId="77777777" w:rsidR="004A369A" w:rsidRPr="004A369A" w:rsidRDefault="004A369A" w:rsidP="004A369A">
            <w:pPr>
              <w:rPr>
                <w:rFonts w:ascii="Times New Roman" w:eastAsia="Calibri" w:hAnsi="Times New Roman" w:cs="Times New Roman"/>
                <w:lang w:eastAsia="ru-RU"/>
              </w:rPr>
            </w:pPr>
          </w:p>
        </w:tc>
      </w:tr>
      <w:tr w:rsidR="004A369A" w:rsidRPr="004A369A" w14:paraId="7C7588BA" w14:textId="77777777" w:rsidTr="00AD5821">
        <w:trPr>
          <w:trHeight w:val="298"/>
        </w:trPr>
        <w:tc>
          <w:tcPr>
            <w:tcW w:w="2972" w:type="dxa"/>
            <w:vMerge w:val="restart"/>
          </w:tcPr>
          <w:p w14:paraId="59ABD0FF" w14:textId="77777777" w:rsidR="004A369A" w:rsidRPr="004A369A" w:rsidRDefault="004A369A" w:rsidP="004A369A">
            <w:pPr>
              <w:snapToGrid w:val="0"/>
              <w:rPr>
                <w:rFonts w:ascii="Times New Roman" w:eastAsia="Calibri" w:hAnsi="Times New Roman" w:cs="Times New Roman"/>
                <w:b/>
              </w:rPr>
            </w:pPr>
            <w:r w:rsidRPr="004A369A">
              <w:rPr>
                <w:rFonts w:ascii="Times New Roman" w:eastAsia="Calibri" w:hAnsi="Times New Roman" w:cs="Times New Roman"/>
                <w:b/>
              </w:rPr>
              <w:t>Тема 2.3.</w:t>
            </w:r>
          </w:p>
          <w:p w14:paraId="2F7DB8AE" w14:textId="77777777" w:rsidR="004A369A" w:rsidRPr="004A369A" w:rsidRDefault="004A369A" w:rsidP="004A369A">
            <w:pPr>
              <w:rPr>
                <w:rFonts w:ascii="Times New Roman" w:eastAsia="Calibri" w:hAnsi="Times New Roman" w:cs="Times New Roman"/>
                <w:b/>
                <w:bCs/>
                <w:lang w:eastAsia="ru-RU"/>
              </w:rPr>
            </w:pPr>
            <w:r w:rsidRPr="004A369A">
              <w:rPr>
                <w:rFonts w:ascii="Times New Roman" w:eastAsia="Calibri" w:hAnsi="Times New Roman" w:cs="Times New Roman"/>
                <w:b/>
                <w:bCs/>
                <w:iCs/>
              </w:rPr>
              <w:t>Ремонт уборочных машин</w:t>
            </w:r>
          </w:p>
        </w:tc>
        <w:tc>
          <w:tcPr>
            <w:tcW w:w="6662" w:type="dxa"/>
          </w:tcPr>
          <w:p w14:paraId="0522B039" w14:textId="77777777" w:rsidR="004A369A" w:rsidRPr="004A369A" w:rsidRDefault="004A369A" w:rsidP="004A369A">
            <w:pPr>
              <w:rPr>
                <w:rFonts w:ascii="Times New Roman" w:eastAsia="Calibri" w:hAnsi="Times New Roman" w:cs="Times New Roman"/>
              </w:rPr>
            </w:pPr>
            <w:r w:rsidRPr="004A369A">
              <w:rPr>
                <w:rFonts w:ascii="Times New Roman" w:eastAsia="Calibri" w:hAnsi="Times New Roman" w:cs="Times New Roman"/>
                <w:b/>
                <w:bCs/>
                <w:lang w:eastAsia="ru-RU"/>
              </w:rPr>
              <w:t>Содержание</w:t>
            </w:r>
          </w:p>
        </w:tc>
        <w:tc>
          <w:tcPr>
            <w:tcW w:w="2694" w:type="dxa"/>
          </w:tcPr>
          <w:p w14:paraId="1ECF3959" w14:textId="77777777" w:rsidR="004A369A" w:rsidRPr="004A369A" w:rsidRDefault="004A369A" w:rsidP="004A369A">
            <w:pPr>
              <w:jc w:val="center"/>
              <w:rPr>
                <w:rFonts w:ascii="Times New Roman" w:eastAsia="Calibri" w:hAnsi="Times New Roman" w:cs="Times New Roman"/>
                <w:b/>
                <w:lang w:eastAsia="ru-RU"/>
              </w:rPr>
            </w:pPr>
            <w:r w:rsidRPr="004A369A">
              <w:rPr>
                <w:rFonts w:ascii="Times New Roman" w:eastAsia="Calibri" w:hAnsi="Times New Roman" w:cs="Times New Roman"/>
                <w:b/>
                <w:lang w:eastAsia="ru-RU"/>
              </w:rPr>
              <w:t>10/2</w:t>
            </w:r>
          </w:p>
        </w:tc>
        <w:tc>
          <w:tcPr>
            <w:tcW w:w="2409" w:type="dxa"/>
            <w:vMerge w:val="restart"/>
          </w:tcPr>
          <w:p w14:paraId="0ED7DF7B" w14:textId="77777777" w:rsidR="004A369A" w:rsidRPr="004A369A" w:rsidRDefault="004A369A" w:rsidP="004A369A">
            <w:pPr>
              <w:rPr>
                <w:rFonts w:ascii="Times New Roman" w:eastAsia="Calibri" w:hAnsi="Times New Roman" w:cs="Times New Roman"/>
                <w:sz w:val="24"/>
                <w:szCs w:val="24"/>
              </w:rPr>
            </w:pPr>
            <w:r w:rsidRPr="004A369A">
              <w:rPr>
                <w:rFonts w:ascii="Times New Roman" w:eastAsia="Calibri" w:hAnsi="Times New Roman" w:cs="Times New Roman"/>
                <w:sz w:val="24"/>
                <w:szCs w:val="24"/>
              </w:rPr>
              <w:t>ОК 1, ОК 5,</w:t>
            </w:r>
          </w:p>
          <w:p w14:paraId="0AA5247D" w14:textId="77777777" w:rsidR="004A369A" w:rsidRPr="004A369A" w:rsidRDefault="004A369A" w:rsidP="004A369A">
            <w:pPr>
              <w:rPr>
                <w:rFonts w:ascii="Times New Roman" w:eastAsia="Calibri" w:hAnsi="Times New Roman" w:cs="Times New Roman"/>
                <w:sz w:val="24"/>
                <w:szCs w:val="24"/>
              </w:rPr>
            </w:pPr>
            <w:r w:rsidRPr="004A369A">
              <w:rPr>
                <w:rFonts w:ascii="Times New Roman" w:eastAsia="Calibri" w:hAnsi="Times New Roman" w:cs="Times New Roman"/>
                <w:sz w:val="24"/>
                <w:szCs w:val="24"/>
              </w:rPr>
              <w:t xml:space="preserve"> ОК 9,ПК 3.1, ПК 3.2 </w:t>
            </w:r>
          </w:p>
        </w:tc>
      </w:tr>
      <w:tr w:rsidR="004A369A" w:rsidRPr="004A369A" w14:paraId="0E73A03F" w14:textId="77777777" w:rsidTr="00AD5821">
        <w:trPr>
          <w:trHeight w:val="298"/>
        </w:trPr>
        <w:tc>
          <w:tcPr>
            <w:tcW w:w="2972" w:type="dxa"/>
            <w:vMerge/>
          </w:tcPr>
          <w:p w14:paraId="440B460D" w14:textId="77777777" w:rsidR="004A369A" w:rsidRPr="004A369A" w:rsidRDefault="004A369A" w:rsidP="004A369A">
            <w:pPr>
              <w:rPr>
                <w:rFonts w:ascii="Times New Roman" w:eastAsia="Calibri" w:hAnsi="Times New Roman" w:cs="Times New Roman"/>
                <w:b/>
                <w:bCs/>
                <w:lang w:eastAsia="ru-RU"/>
              </w:rPr>
            </w:pPr>
          </w:p>
        </w:tc>
        <w:tc>
          <w:tcPr>
            <w:tcW w:w="6662" w:type="dxa"/>
          </w:tcPr>
          <w:p w14:paraId="7F8B2B93" w14:textId="77777777" w:rsidR="004A369A" w:rsidRPr="004A369A" w:rsidRDefault="004A369A" w:rsidP="004A369A">
            <w:pPr>
              <w:rPr>
                <w:rFonts w:ascii="Times New Roman" w:eastAsia="Calibri" w:hAnsi="Times New Roman" w:cs="Times New Roman"/>
              </w:rPr>
            </w:pPr>
            <w:r w:rsidRPr="004A369A">
              <w:rPr>
                <w:rFonts w:ascii="Times New Roman" w:eastAsia="Calibri" w:hAnsi="Times New Roman" w:cs="Times New Roman"/>
              </w:rPr>
              <w:t>Устройство уборочных машин.</w:t>
            </w:r>
          </w:p>
        </w:tc>
        <w:tc>
          <w:tcPr>
            <w:tcW w:w="2694" w:type="dxa"/>
            <w:vMerge w:val="restart"/>
          </w:tcPr>
          <w:p w14:paraId="191391DA" w14:textId="77777777" w:rsidR="004A369A" w:rsidRPr="004A369A" w:rsidRDefault="004A369A" w:rsidP="004A369A">
            <w:pPr>
              <w:rPr>
                <w:rFonts w:ascii="Times New Roman" w:eastAsia="Calibri" w:hAnsi="Times New Roman" w:cs="Times New Roman"/>
                <w:lang w:eastAsia="ru-RU"/>
              </w:rPr>
            </w:pPr>
          </w:p>
          <w:p w14:paraId="1ECF1DF5" w14:textId="77777777" w:rsidR="004A369A" w:rsidRPr="004A369A" w:rsidRDefault="004A369A" w:rsidP="004A369A">
            <w:pPr>
              <w:jc w:val="center"/>
              <w:rPr>
                <w:rFonts w:ascii="Times New Roman" w:eastAsia="Calibri" w:hAnsi="Times New Roman" w:cs="Times New Roman"/>
                <w:lang w:eastAsia="ru-RU"/>
              </w:rPr>
            </w:pPr>
            <w:r w:rsidRPr="004A369A">
              <w:rPr>
                <w:rFonts w:ascii="Times New Roman" w:eastAsia="Calibri" w:hAnsi="Times New Roman" w:cs="Times New Roman"/>
                <w:lang w:eastAsia="ru-RU"/>
              </w:rPr>
              <w:t>8</w:t>
            </w:r>
          </w:p>
        </w:tc>
        <w:tc>
          <w:tcPr>
            <w:tcW w:w="2409" w:type="dxa"/>
            <w:vMerge/>
          </w:tcPr>
          <w:p w14:paraId="0ABCF79B" w14:textId="77777777" w:rsidR="004A369A" w:rsidRPr="004A369A" w:rsidRDefault="004A369A" w:rsidP="004A369A">
            <w:pPr>
              <w:rPr>
                <w:rFonts w:ascii="Times New Roman" w:eastAsia="Calibri" w:hAnsi="Times New Roman" w:cs="Times New Roman"/>
                <w:lang w:eastAsia="ru-RU"/>
              </w:rPr>
            </w:pPr>
          </w:p>
        </w:tc>
      </w:tr>
      <w:tr w:rsidR="004A369A" w:rsidRPr="004A369A" w14:paraId="327707C1" w14:textId="77777777" w:rsidTr="00E577BD">
        <w:trPr>
          <w:trHeight w:val="92"/>
        </w:trPr>
        <w:tc>
          <w:tcPr>
            <w:tcW w:w="2972" w:type="dxa"/>
            <w:vMerge/>
          </w:tcPr>
          <w:p w14:paraId="04D74770" w14:textId="77777777" w:rsidR="004A369A" w:rsidRPr="004A369A" w:rsidRDefault="004A369A" w:rsidP="004A369A">
            <w:pPr>
              <w:rPr>
                <w:rFonts w:ascii="Times New Roman" w:eastAsia="Calibri" w:hAnsi="Times New Roman" w:cs="Times New Roman"/>
                <w:b/>
                <w:bCs/>
                <w:lang w:eastAsia="ru-RU"/>
              </w:rPr>
            </w:pPr>
          </w:p>
        </w:tc>
        <w:tc>
          <w:tcPr>
            <w:tcW w:w="6662" w:type="dxa"/>
          </w:tcPr>
          <w:p w14:paraId="51DC5027" w14:textId="77777777" w:rsidR="004A369A" w:rsidRPr="004A369A" w:rsidRDefault="004A369A" w:rsidP="004A369A">
            <w:pPr>
              <w:widowControl w:val="0"/>
              <w:snapToGrid w:val="0"/>
              <w:spacing w:before="120"/>
              <w:rPr>
                <w:rFonts w:ascii="Times New Roman" w:eastAsia="Times New Roman" w:hAnsi="Times New Roman" w:cs="Times New Roman"/>
                <w:sz w:val="24"/>
                <w:szCs w:val="20"/>
                <w:lang w:eastAsia="ru-RU"/>
              </w:rPr>
            </w:pPr>
            <w:r w:rsidRPr="004A369A">
              <w:rPr>
                <w:rFonts w:ascii="Times New Roman" w:eastAsia="Times New Roman" w:hAnsi="Times New Roman" w:cs="Times New Roman"/>
                <w:sz w:val="24"/>
                <w:szCs w:val="20"/>
                <w:lang w:eastAsia="ru-RU"/>
              </w:rPr>
              <w:t>Технология разборочно-сборочных работ.</w:t>
            </w:r>
          </w:p>
        </w:tc>
        <w:tc>
          <w:tcPr>
            <w:tcW w:w="2694" w:type="dxa"/>
            <w:vMerge/>
          </w:tcPr>
          <w:p w14:paraId="0BFBD86A" w14:textId="77777777" w:rsidR="004A369A" w:rsidRPr="004A369A" w:rsidRDefault="004A369A" w:rsidP="004A369A">
            <w:pPr>
              <w:jc w:val="center"/>
              <w:rPr>
                <w:rFonts w:ascii="Times New Roman" w:eastAsia="Calibri" w:hAnsi="Times New Roman" w:cs="Times New Roman"/>
                <w:lang w:eastAsia="ru-RU"/>
              </w:rPr>
            </w:pPr>
          </w:p>
        </w:tc>
        <w:tc>
          <w:tcPr>
            <w:tcW w:w="2409" w:type="dxa"/>
            <w:vMerge/>
          </w:tcPr>
          <w:p w14:paraId="57AA11BB" w14:textId="77777777" w:rsidR="004A369A" w:rsidRPr="004A369A" w:rsidRDefault="004A369A" w:rsidP="004A369A">
            <w:pPr>
              <w:rPr>
                <w:rFonts w:ascii="Times New Roman" w:eastAsia="Calibri" w:hAnsi="Times New Roman" w:cs="Times New Roman"/>
                <w:lang w:eastAsia="ru-RU"/>
              </w:rPr>
            </w:pPr>
          </w:p>
        </w:tc>
      </w:tr>
      <w:tr w:rsidR="004A369A" w:rsidRPr="004A369A" w14:paraId="04C4AD95" w14:textId="77777777" w:rsidTr="00AD5821">
        <w:trPr>
          <w:trHeight w:val="298"/>
        </w:trPr>
        <w:tc>
          <w:tcPr>
            <w:tcW w:w="2972" w:type="dxa"/>
            <w:vMerge/>
          </w:tcPr>
          <w:p w14:paraId="1B714245" w14:textId="77777777" w:rsidR="004A369A" w:rsidRPr="004A369A" w:rsidRDefault="004A369A" w:rsidP="004A369A">
            <w:pPr>
              <w:rPr>
                <w:rFonts w:ascii="Times New Roman" w:eastAsia="Calibri" w:hAnsi="Times New Roman" w:cs="Times New Roman"/>
                <w:b/>
                <w:bCs/>
                <w:lang w:eastAsia="ru-RU"/>
              </w:rPr>
            </w:pPr>
          </w:p>
        </w:tc>
        <w:tc>
          <w:tcPr>
            <w:tcW w:w="6662" w:type="dxa"/>
          </w:tcPr>
          <w:p w14:paraId="63080BA9" w14:textId="77777777" w:rsidR="004A369A" w:rsidRPr="004A369A" w:rsidRDefault="004A369A" w:rsidP="004A369A">
            <w:pPr>
              <w:rPr>
                <w:rFonts w:ascii="Times New Roman" w:eastAsia="Calibri" w:hAnsi="Times New Roman" w:cs="Times New Roman"/>
              </w:rPr>
            </w:pPr>
            <w:r w:rsidRPr="004A369A">
              <w:rPr>
                <w:rFonts w:ascii="Times New Roman" w:eastAsia="Calibri" w:hAnsi="Times New Roman" w:cs="Times New Roman"/>
              </w:rPr>
              <w:t>Оборудование для ремонта уборочных машин.</w:t>
            </w:r>
          </w:p>
        </w:tc>
        <w:tc>
          <w:tcPr>
            <w:tcW w:w="2694" w:type="dxa"/>
            <w:vMerge/>
          </w:tcPr>
          <w:p w14:paraId="46B42DE2" w14:textId="77777777" w:rsidR="004A369A" w:rsidRPr="004A369A" w:rsidRDefault="004A369A" w:rsidP="004A369A">
            <w:pPr>
              <w:jc w:val="center"/>
              <w:rPr>
                <w:rFonts w:ascii="Times New Roman" w:eastAsia="Calibri" w:hAnsi="Times New Roman" w:cs="Times New Roman"/>
                <w:lang w:eastAsia="ru-RU"/>
              </w:rPr>
            </w:pPr>
          </w:p>
        </w:tc>
        <w:tc>
          <w:tcPr>
            <w:tcW w:w="2409" w:type="dxa"/>
            <w:vMerge/>
          </w:tcPr>
          <w:p w14:paraId="095108A1" w14:textId="77777777" w:rsidR="004A369A" w:rsidRPr="004A369A" w:rsidRDefault="004A369A" w:rsidP="004A369A">
            <w:pPr>
              <w:rPr>
                <w:rFonts w:ascii="Times New Roman" w:eastAsia="Calibri" w:hAnsi="Times New Roman" w:cs="Times New Roman"/>
                <w:lang w:eastAsia="ru-RU"/>
              </w:rPr>
            </w:pPr>
          </w:p>
        </w:tc>
      </w:tr>
      <w:tr w:rsidR="004A369A" w:rsidRPr="004A369A" w14:paraId="6DB72EA2" w14:textId="77777777" w:rsidTr="00AD5821">
        <w:trPr>
          <w:trHeight w:val="298"/>
        </w:trPr>
        <w:tc>
          <w:tcPr>
            <w:tcW w:w="2972" w:type="dxa"/>
            <w:vMerge/>
          </w:tcPr>
          <w:p w14:paraId="0843DD3D" w14:textId="77777777" w:rsidR="004A369A" w:rsidRPr="004A369A" w:rsidRDefault="004A369A" w:rsidP="004A369A">
            <w:pPr>
              <w:rPr>
                <w:rFonts w:ascii="Times New Roman" w:eastAsia="Calibri" w:hAnsi="Times New Roman" w:cs="Times New Roman"/>
                <w:b/>
                <w:bCs/>
                <w:lang w:eastAsia="ru-RU"/>
              </w:rPr>
            </w:pPr>
          </w:p>
        </w:tc>
        <w:tc>
          <w:tcPr>
            <w:tcW w:w="6662" w:type="dxa"/>
          </w:tcPr>
          <w:p w14:paraId="2E8B11CD" w14:textId="77777777" w:rsidR="004A369A" w:rsidRPr="004A369A" w:rsidRDefault="004A369A" w:rsidP="004A369A">
            <w:pPr>
              <w:rPr>
                <w:rFonts w:ascii="Times New Roman" w:eastAsia="Calibri" w:hAnsi="Times New Roman" w:cs="Times New Roman"/>
              </w:rPr>
            </w:pPr>
            <w:r w:rsidRPr="004A369A">
              <w:rPr>
                <w:rFonts w:ascii="Times New Roman" w:eastAsia="Calibri" w:hAnsi="Times New Roman" w:cs="Times New Roman"/>
              </w:rPr>
              <w:t>Диагностика неисправностей уборочных машин.</w:t>
            </w:r>
          </w:p>
        </w:tc>
        <w:tc>
          <w:tcPr>
            <w:tcW w:w="2694" w:type="dxa"/>
            <w:vMerge/>
          </w:tcPr>
          <w:p w14:paraId="2836B87F" w14:textId="77777777" w:rsidR="004A369A" w:rsidRPr="004A369A" w:rsidRDefault="004A369A" w:rsidP="004A369A">
            <w:pPr>
              <w:jc w:val="center"/>
              <w:rPr>
                <w:rFonts w:ascii="Times New Roman" w:eastAsia="Calibri" w:hAnsi="Times New Roman" w:cs="Times New Roman"/>
                <w:lang w:eastAsia="ru-RU"/>
              </w:rPr>
            </w:pPr>
          </w:p>
        </w:tc>
        <w:tc>
          <w:tcPr>
            <w:tcW w:w="2409" w:type="dxa"/>
            <w:vMerge/>
          </w:tcPr>
          <w:p w14:paraId="56509D81" w14:textId="77777777" w:rsidR="004A369A" w:rsidRPr="004A369A" w:rsidRDefault="004A369A" w:rsidP="004A369A">
            <w:pPr>
              <w:rPr>
                <w:rFonts w:ascii="Times New Roman" w:eastAsia="Calibri" w:hAnsi="Times New Roman" w:cs="Times New Roman"/>
                <w:lang w:eastAsia="ru-RU"/>
              </w:rPr>
            </w:pPr>
          </w:p>
        </w:tc>
      </w:tr>
      <w:tr w:rsidR="004A369A" w:rsidRPr="004A369A" w14:paraId="5831672B" w14:textId="77777777" w:rsidTr="00AD5821">
        <w:trPr>
          <w:trHeight w:val="298"/>
        </w:trPr>
        <w:tc>
          <w:tcPr>
            <w:tcW w:w="2972" w:type="dxa"/>
            <w:vMerge/>
          </w:tcPr>
          <w:p w14:paraId="2784F5B6" w14:textId="77777777" w:rsidR="004A369A" w:rsidRPr="004A369A" w:rsidRDefault="004A369A" w:rsidP="004A369A">
            <w:pPr>
              <w:rPr>
                <w:rFonts w:ascii="Times New Roman" w:eastAsia="Calibri" w:hAnsi="Times New Roman" w:cs="Times New Roman"/>
                <w:b/>
                <w:bCs/>
                <w:lang w:eastAsia="ru-RU"/>
              </w:rPr>
            </w:pPr>
          </w:p>
        </w:tc>
        <w:tc>
          <w:tcPr>
            <w:tcW w:w="6662" w:type="dxa"/>
          </w:tcPr>
          <w:p w14:paraId="32D32082" w14:textId="77777777" w:rsidR="004A369A" w:rsidRPr="004A369A" w:rsidRDefault="004A369A" w:rsidP="004A369A">
            <w:pPr>
              <w:rPr>
                <w:rFonts w:ascii="Times New Roman" w:eastAsia="Calibri" w:hAnsi="Times New Roman" w:cs="Times New Roman"/>
              </w:rPr>
            </w:pPr>
            <w:r w:rsidRPr="004A369A">
              <w:rPr>
                <w:rFonts w:ascii="Times New Roman" w:eastAsia="Calibri" w:hAnsi="Times New Roman" w:cs="Times New Roman"/>
              </w:rPr>
              <w:t>Ремонт уборочных машин.</w:t>
            </w:r>
          </w:p>
        </w:tc>
        <w:tc>
          <w:tcPr>
            <w:tcW w:w="2694" w:type="dxa"/>
            <w:vMerge/>
          </w:tcPr>
          <w:p w14:paraId="6892E973" w14:textId="77777777" w:rsidR="004A369A" w:rsidRPr="004A369A" w:rsidRDefault="004A369A" w:rsidP="004A369A">
            <w:pPr>
              <w:jc w:val="center"/>
              <w:rPr>
                <w:rFonts w:ascii="Times New Roman" w:eastAsia="Calibri" w:hAnsi="Times New Roman" w:cs="Times New Roman"/>
                <w:lang w:eastAsia="ru-RU"/>
              </w:rPr>
            </w:pPr>
          </w:p>
        </w:tc>
        <w:tc>
          <w:tcPr>
            <w:tcW w:w="2409" w:type="dxa"/>
            <w:vMerge/>
          </w:tcPr>
          <w:p w14:paraId="6712D2E4" w14:textId="77777777" w:rsidR="004A369A" w:rsidRPr="004A369A" w:rsidRDefault="004A369A" w:rsidP="004A369A">
            <w:pPr>
              <w:rPr>
                <w:rFonts w:ascii="Times New Roman" w:eastAsia="Calibri" w:hAnsi="Times New Roman" w:cs="Times New Roman"/>
                <w:lang w:eastAsia="ru-RU"/>
              </w:rPr>
            </w:pPr>
          </w:p>
        </w:tc>
      </w:tr>
      <w:tr w:rsidR="004A369A" w:rsidRPr="004A369A" w14:paraId="16A0D3B9" w14:textId="77777777" w:rsidTr="00AD5821">
        <w:trPr>
          <w:trHeight w:val="298"/>
        </w:trPr>
        <w:tc>
          <w:tcPr>
            <w:tcW w:w="2972" w:type="dxa"/>
            <w:vMerge/>
          </w:tcPr>
          <w:p w14:paraId="7A4FBD80" w14:textId="77777777" w:rsidR="004A369A" w:rsidRPr="004A369A" w:rsidRDefault="004A369A" w:rsidP="004A369A">
            <w:pPr>
              <w:rPr>
                <w:rFonts w:ascii="Times New Roman" w:eastAsia="Calibri" w:hAnsi="Times New Roman" w:cs="Times New Roman"/>
                <w:b/>
                <w:bCs/>
                <w:lang w:eastAsia="ru-RU"/>
              </w:rPr>
            </w:pPr>
          </w:p>
        </w:tc>
        <w:tc>
          <w:tcPr>
            <w:tcW w:w="6662" w:type="dxa"/>
            <w:vAlign w:val="bottom"/>
          </w:tcPr>
          <w:p w14:paraId="6025D261" w14:textId="77777777" w:rsidR="004A369A" w:rsidRPr="004A369A" w:rsidRDefault="004A369A" w:rsidP="004A369A">
            <w:pPr>
              <w:rPr>
                <w:rFonts w:ascii="Times New Roman" w:eastAsia="Calibri" w:hAnsi="Times New Roman" w:cs="Times New Roman"/>
                <w:b/>
                <w:bCs/>
                <w:lang w:eastAsia="ru-RU"/>
              </w:rPr>
            </w:pPr>
            <w:r w:rsidRPr="004A369A">
              <w:rPr>
                <w:rFonts w:ascii="Times New Roman" w:eastAsia="Calibri" w:hAnsi="Times New Roman" w:cs="Times New Roman"/>
                <w:b/>
                <w:bCs/>
                <w:lang w:eastAsia="ru-RU"/>
              </w:rPr>
              <w:t>В том числе практических и лабораторных занятий</w:t>
            </w:r>
          </w:p>
        </w:tc>
        <w:tc>
          <w:tcPr>
            <w:tcW w:w="2694" w:type="dxa"/>
          </w:tcPr>
          <w:p w14:paraId="2604CF3F" w14:textId="77777777" w:rsidR="004A369A" w:rsidRPr="004A369A" w:rsidRDefault="004A369A" w:rsidP="004A369A">
            <w:pPr>
              <w:jc w:val="center"/>
              <w:rPr>
                <w:rFonts w:ascii="Times New Roman" w:eastAsia="Calibri" w:hAnsi="Times New Roman" w:cs="Times New Roman"/>
                <w:b/>
                <w:lang w:eastAsia="ru-RU"/>
              </w:rPr>
            </w:pPr>
            <w:r w:rsidRPr="004A369A">
              <w:rPr>
                <w:rFonts w:ascii="Times New Roman" w:eastAsia="Calibri" w:hAnsi="Times New Roman" w:cs="Times New Roman"/>
                <w:b/>
                <w:lang w:eastAsia="ru-RU"/>
              </w:rPr>
              <w:t>2/2</w:t>
            </w:r>
          </w:p>
        </w:tc>
        <w:tc>
          <w:tcPr>
            <w:tcW w:w="2409" w:type="dxa"/>
            <w:vMerge/>
          </w:tcPr>
          <w:p w14:paraId="218F6EF8" w14:textId="77777777" w:rsidR="004A369A" w:rsidRPr="004A369A" w:rsidRDefault="004A369A" w:rsidP="004A369A">
            <w:pPr>
              <w:rPr>
                <w:rFonts w:ascii="Times New Roman" w:eastAsia="Calibri" w:hAnsi="Times New Roman" w:cs="Times New Roman"/>
                <w:lang w:eastAsia="ru-RU"/>
              </w:rPr>
            </w:pPr>
          </w:p>
        </w:tc>
      </w:tr>
      <w:tr w:rsidR="004A369A" w:rsidRPr="004A369A" w14:paraId="5BA790FB" w14:textId="77777777" w:rsidTr="00AD5821">
        <w:trPr>
          <w:trHeight w:val="298"/>
        </w:trPr>
        <w:tc>
          <w:tcPr>
            <w:tcW w:w="2972" w:type="dxa"/>
            <w:vMerge/>
          </w:tcPr>
          <w:p w14:paraId="32E71974" w14:textId="77777777" w:rsidR="004A369A" w:rsidRPr="004A369A" w:rsidRDefault="004A369A" w:rsidP="004A369A">
            <w:pPr>
              <w:rPr>
                <w:rFonts w:ascii="Times New Roman" w:eastAsia="Calibri" w:hAnsi="Times New Roman" w:cs="Times New Roman"/>
                <w:b/>
                <w:bCs/>
                <w:lang w:eastAsia="ru-RU"/>
              </w:rPr>
            </w:pPr>
          </w:p>
        </w:tc>
        <w:tc>
          <w:tcPr>
            <w:tcW w:w="6662" w:type="dxa"/>
          </w:tcPr>
          <w:p w14:paraId="66C84849" w14:textId="77777777" w:rsidR="004A369A" w:rsidRPr="004A369A" w:rsidRDefault="004A369A" w:rsidP="004A369A">
            <w:pPr>
              <w:rPr>
                <w:rFonts w:ascii="Times New Roman" w:eastAsia="Calibri" w:hAnsi="Times New Roman" w:cs="Times New Roman"/>
              </w:rPr>
            </w:pPr>
            <w:r w:rsidRPr="004A369A">
              <w:rPr>
                <w:rFonts w:ascii="Times New Roman" w:eastAsia="Calibri" w:hAnsi="Times New Roman" w:cs="Times New Roman"/>
              </w:rPr>
              <w:t>Определение и устранение неисправностей машин для уборки.</w:t>
            </w:r>
          </w:p>
        </w:tc>
        <w:tc>
          <w:tcPr>
            <w:tcW w:w="2694" w:type="dxa"/>
          </w:tcPr>
          <w:p w14:paraId="2C8A0DDC" w14:textId="77777777" w:rsidR="004A369A" w:rsidRPr="004A369A" w:rsidRDefault="004A369A" w:rsidP="004A369A">
            <w:pPr>
              <w:jc w:val="center"/>
              <w:rPr>
                <w:rFonts w:ascii="Times New Roman" w:eastAsia="Calibri" w:hAnsi="Times New Roman" w:cs="Times New Roman"/>
                <w:lang w:eastAsia="ru-RU"/>
              </w:rPr>
            </w:pPr>
            <w:r w:rsidRPr="004A369A">
              <w:rPr>
                <w:rFonts w:ascii="Times New Roman" w:eastAsia="Calibri" w:hAnsi="Times New Roman" w:cs="Times New Roman"/>
                <w:lang w:eastAsia="ru-RU"/>
              </w:rPr>
              <w:t>2</w:t>
            </w:r>
          </w:p>
        </w:tc>
        <w:tc>
          <w:tcPr>
            <w:tcW w:w="2409" w:type="dxa"/>
            <w:vMerge/>
          </w:tcPr>
          <w:p w14:paraId="474275A2" w14:textId="77777777" w:rsidR="004A369A" w:rsidRPr="004A369A" w:rsidRDefault="004A369A" w:rsidP="004A369A">
            <w:pPr>
              <w:rPr>
                <w:rFonts w:ascii="Times New Roman" w:eastAsia="Calibri" w:hAnsi="Times New Roman" w:cs="Times New Roman"/>
                <w:lang w:eastAsia="ru-RU"/>
              </w:rPr>
            </w:pPr>
          </w:p>
        </w:tc>
      </w:tr>
      <w:tr w:rsidR="004A369A" w:rsidRPr="00E577BD" w14:paraId="46C1EBEA" w14:textId="77777777" w:rsidTr="00AD5821">
        <w:tc>
          <w:tcPr>
            <w:tcW w:w="9634" w:type="dxa"/>
            <w:gridSpan w:val="2"/>
          </w:tcPr>
          <w:p w14:paraId="4671D1D0" w14:textId="77777777" w:rsidR="004A369A" w:rsidRPr="00E577BD" w:rsidRDefault="004A369A" w:rsidP="004A369A">
            <w:pPr>
              <w:spacing w:line="276" w:lineRule="auto"/>
              <w:rPr>
                <w:rFonts w:ascii="Times New Roman" w:eastAsia="Calibri" w:hAnsi="Times New Roman" w:cs="Times New Roman"/>
                <w:b/>
                <w:bCs/>
                <w:lang w:eastAsia="ru-RU"/>
              </w:rPr>
            </w:pPr>
            <w:r w:rsidRPr="00E577BD">
              <w:rPr>
                <w:rFonts w:ascii="Times New Roman" w:eastAsia="Calibri" w:hAnsi="Times New Roman" w:cs="Times New Roman"/>
                <w:b/>
                <w:bCs/>
                <w:lang w:eastAsia="ru-RU"/>
              </w:rPr>
              <w:t>Промежуточная аттестация дифзачет</w:t>
            </w:r>
          </w:p>
        </w:tc>
        <w:tc>
          <w:tcPr>
            <w:tcW w:w="2694" w:type="dxa"/>
          </w:tcPr>
          <w:p w14:paraId="178AF03B" w14:textId="77777777" w:rsidR="004A369A" w:rsidRPr="00E577BD" w:rsidRDefault="004A369A" w:rsidP="004A369A">
            <w:pPr>
              <w:spacing w:line="276" w:lineRule="auto"/>
              <w:jc w:val="center"/>
              <w:rPr>
                <w:rFonts w:ascii="Times New Roman" w:eastAsia="Calibri" w:hAnsi="Times New Roman" w:cs="Times New Roman"/>
                <w:b/>
                <w:bCs/>
                <w:lang w:eastAsia="ru-RU"/>
              </w:rPr>
            </w:pPr>
            <w:r w:rsidRPr="00E577BD">
              <w:rPr>
                <w:rFonts w:ascii="Times New Roman" w:eastAsia="Calibri" w:hAnsi="Times New Roman" w:cs="Times New Roman"/>
                <w:b/>
                <w:bCs/>
                <w:lang w:eastAsia="ru-RU"/>
              </w:rPr>
              <w:t>2</w:t>
            </w:r>
          </w:p>
        </w:tc>
        <w:tc>
          <w:tcPr>
            <w:tcW w:w="2409" w:type="dxa"/>
          </w:tcPr>
          <w:p w14:paraId="482ECED7" w14:textId="77777777" w:rsidR="004A369A" w:rsidRPr="00E577BD" w:rsidRDefault="004A369A" w:rsidP="004A369A">
            <w:pPr>
              <w:spacing w:line="276" w:lineRule="auto"/>
              <w:rPr>
                <w:rFonts w:ascii="Times New Roman" w:eastAsia="Calibri" w:hAnsi="Times New Roman" w:cs="Times New Roman"/>
                <w:b/>
                <w:bCs/>
                <w:lang w:eastAsia="ru-RU"/>
              </w:rPr>
            </w:pPr>
          </w:p>
        </w:tc>
      </w:tr>
      <w:tr w:rsidR="004A369A" w:rsidRPr="004A369A" w14:paraId="6F819FD3" w14:textId="77777777" w:rsidTr="00AD5821">
        <w:tc>
          <w:tcPr>
            <w:tcW w:w="9634" w:type="dxa"/>
            <w:gridSpan w:val="2"/>
          </w:tcPr>
          <w:p w14:paraId="188459BC" w14:textId="77777777" w:rsidR="004A369A" w:rsidRPr="004A369A" w:rsidRDefault="004A369A" w:rsidP="004A369A">
            <w:pPr>
              <w:spacing w:line="276" w:lineRule="auto"/>
              <w:rPr>
                <w:rFonts w:ascii="Times New Roman" w:eastAsia="Calibri" w:hAnsi="Times New Roman" w:cs="Times New Roman"/>
                <w:b/>
                <w:bCs/>
                <w:lang w:eastAsia="ru-RU"/>
              </w:rPr>
            </w:pPr>
            <w:r w:rsidRPr="004A369A">
              <w:rPr>
                <w:rFonts w:ascii="Times New Roman" w:eastAsia="Calibri" w:hAnsi="Times New Roman" w:cs="Times New Roman"/>
                <w:b/>
                <w:bCs/>
                <w:lang w:eastAsia="ru-RU"/>
              </w:rPr>
              <w:t xml:space="preserve">Всего </w:t>
            </w:r>
          </w:p>
        </w:tc>
        <w:tc>
          <w:tcPr>
            <w:tcW w:w="2694" w:type="dxa"/>
          </w:tcPr>
          <w:p w14:paraId="28734017" w14:textId="77777777" w:rsidR="004A369A" w:rsidRPr="004A369A" w:rsidRDefault="004A369A" w:rsidP="004A369A">
            <w:pPr>
              <w:spacing w:line="276" w:lineRule="auto"/>
              <w:jc w:val="center"/>
              <w:rPr>
                <w:rFonts w:ascii="Times New Roman" w:eastAsia="Calibri" w:hAnsi="Times New Roman" w:cs="Times New Roman"/>
                <w:b/>
                <w:bCs/>
                <w:lang w:eastAsia="ru-RU"/>
              </w:rPr>
            </w:pPr>
            <w:r w:rsidRPr="004A369A">
              <w:rPr>
                <w:rFonts w:ascii="Times New Roman" w:eastAsia="Calibri" w:hAnsi="Times New Roman" w:cs="Times New Roman"/>
                <w:b/>
                <w:bCs/>
                <w:lang w:eastAsia="ru-RU"/>
              </w:rPr>
              <w:t>60</w:t>
            </w:r>
          </w:p>
        </w:tc>
        <w:tc>
          <w:tcPr>
            <w:tcW w:w="2409" w:type="dxa"/>
          </w:tcPr>
          <w:p w14:paraId="686E6E12" w14:textId="77777777" w:rsidR="004A369A" w:rsidRPr="004A369A" w:rsidRDefault="004A369A" w:rsidP="004A369A">
            <w:pPr>
              <w:spacing w:line="276" w:lineRule="auto"/>
              <w:rPr>
                <w:rFonts w:ascii="Times New Roman" w:eastAsia="Calibri" w:hAnsi="Times New Roman" w:cs="Times New Roman"/>
                <w:b/>
                <w:bCs/>
                <w:lang w:eastAsia="ru-RU"/>
              </w:rPr>
            </w:pPr>
          </w:p>
        </w:tc>
      </w:tr>
    </w:tbl>
    <w:p w14:paraId="5ADD4215" w14:textId="77777777" w:rsidR="004A369A" w:rsidRPr="004A369A" w:rsidRDefault="004A369A" w:rsidP="004A369A">
      <w:pPr>
        <w:rPr>
          <w:rFonts w:ascii="Times New Roman" w:eastAsia="Calibri" w:hAnsi="Times New Roman" w:cs="Times New Roman"/>
          <w:sz w:val="24"/>
          <w:szCs w:val="24"/>
        </w:rPr>
        <w:sectPr w:rsidR="004A369A" w:rsidRPr="004A369A" w:rsidSect="006D1C4C">
          <w:pgSz w:w="16838" w:h="11906" w:orient="landscape"/>
          <w:pgMar w:top="1701" w:right="1134" w:bottom="567" w:left="1134" w:header="709" w:footer="709" w:gutter="0"/>
          <w:cols w:space="708"/>
          <w:docGrid w:linePitch="360"/>
        </w:sectPr>
      </w:pPr>
    </w:p>
    <w:p w14:paraId="753D1723" w14:textId="77777777" w:rsidR="004A369A" w:rsidRPr="004A369A" w:rsidRDefault="004A369A" w:rsidP="004A369A">
      <w:pPr>
        <w:rPr>
          <w:rFonts w:ascii="Times New Roman" w:eastAsia="Calibri" w:hAnsi="Times New Roman" w:cs="Times New Roman"/>
          <w:sz w:val="24"/>
          <w:szCs w:val="24"/>
        </w:rPr>
      </w:pPr>
    </w:p>
    <w:p w14:paraId="43AD8F0D" w14:textId="77777777" w:rsidR="004A369A" w:rsidRPr="004A369A" w:rsidRDefault="004A369A" w:rsidP="004A369A">
      <w:pPr>
        <w:keepNext/>
        <w:spacing w:after="120"/>
        <w:jc w:val="center"/>
        <w:outlineLvl w:val="0"/>
        <w:rPr>
          <w:rFonts w:ascii="Times New Roman" w:eastAsia="Calibri" w:hAnsi="Times New Roman" w:cs="Times New Roman"/>
          <w:b/>
          <w:bCs/>
          <w:caps/>
          <w:kern w:val="32"/>
          <w:sz w:val="24"/>
          <w:szCs w:val="24"/>
          <w:lang w:eastAsia="ru-RU"/>
        </w:rPr>
      </w:pPr>
      <w:r w:rsidRPr="004A369A">
        <w:rPr>
          <w:rFonts w:ascii="Times New Roman" w:eastAsia="Calibri" w:hAnsi="Times New Roman" w:cs="Times New Roman"/>
          <w:b/>
          <w:bCs/>
          <w:caps/>
          <w:kern w:val="32"/>
          <w:sz w:val="24"/>
          <w:szCs w:val="24"/>
          <w:lang w:eastAsia="ru-RU"/>
        </w:rPr>
        <w:t>3. Условия реализации ДИСЦИПЛИНЫ</w:t>
      </w:r>
    </w:p>
    <w:p w14:paraId="7455D0F1" w14:textId="77777777" w:rsidR="004A369A" w:rsidRPr="004A369A" w:rsidRDefault="004A369A" w:rsidP="004A369A">
      <w:pPr>
        <w:spacing w:after="120" w:line="276" w:lineRule="auto"/>
        <w:ind w:firstLine="709"/>
        <w:outlineLvl w:val="1"/>
        <w:rPr>
          <w:rFonts w:ascii="Times New Roman" w:eastAsia="Calibri" w:hAnsi="Times New Roman" w:cs="Times New Roman"/>
          <w:b/>
          <w:bCs/>
          <w:sz w:val="24"/>
          <w:szCs w:val="24"/>
          <w:lang w:eastAsia="ru-RU"/>
        </w:rPr>
      </w:pPr>
      <w:r w:rsidRPr="004A369A">
        <w:rPr>
          <w:rFonts w:ascii="Times New Roman" w:eastAsia="Calibri" w:hAnsi="Times New Roman" w:cs="Times New Roman"/>
          <w:b/>
          <w:bCs/>
          <w:sz w:val="24"/>
          <w:szCs w:val="24"/>
          <w:lang w:eastAsia="ru-RU"/>
        </w:rPr>
        <w:t>3.1. Материально-техническое обеспечение</w:t>
      </w:r>
    </w:p>
    <w:p w14:paraId="1B3DAAFC" w14:textId="77777777" w:rsidR="004A369A" w:rsidRPr="004A369A" w:rsidRDefault="004A369A" w:rsidP="004A369A">
      <w:pPr>
        <w:suppressAutoHyphens/>
        <w:ind w:firstLine="709"/>
        <w:jc w:val="both"/>
        <w:rPr>
          <w:rFonts w:ascii="Times New Roman" w:eastAsia="Calibri" w:hAnsi="Times New Roman" w:cs="Times New Roman"/>
          <w:bCs/>
          <w:sz w:val="24"/>
          <w:szCs w:val="24"/>
        </w:rPr>
      </w:pPr>
      <w:r w:rsidRPr="004A369A">
        <w:rPr>
          <w:rFonts w:ascii="Times New Roman" w:eastAsia="Calibri" w:hAnsi="Times New Roman" w:cs="Times New Roman"/>
          <w:bCs/>
          <w:sz w:val="24"/>
          <w:szCs w:val="24"/>
        </w:rPr>
        <w:t>Кабинет «Электрического и электромеханического оборудования»</w:t>
      </w:r>
      <w:r w:rsidRPr="004A369A">
        <w:rPr>
          <w:rFonts w:ascii="Times New Roman" w:eastAsia="Calibri" w:hAnsi="Times New Roman" w:cs="Times New Roman"/>
          <w:bCs/>
          <w:i/>
          <w:sz w:val="24"/>
          <w:szCs w:val="24"/>
        </w:rPr>
        <w:t xml:space="preserve"> </w:t>
      </w:r>
      <w:r w:rsidRPr="004A369A">
        <w:rPr>
          <w:rFonts w:ascii="Times New Roman" w:eastAsia="Calibri" w:hAnsi="Times New Roman" w:cs="Times New Roman"/>
          <w:bCs/>
          <w:sz w:val="24"/>
          <w:szCs w:val="24"/>
        </w:rPr>
        <w:t xml:space="preserve">оснащенный </w:t>
      </w:r>
      <w:r w:rsidRPr="004A369A">
        <w:rPr>
          <w:rFonts w:ascii="Times New Roman" w:eastAsia="Calibri" w:hAnsi="Times New Roman" w:cs="Times New Roman"/>
          <w:bCs/>
          <w:iCs/>
          <w:sz w:val="24"/>
          <w:szCs w:val="24"/>
        </w:rPr>
        <w:t>в соответствии с приложением 3 ОПОП-П</w:t>
      </w:r>
      <w:r w:rsidRPr="004A369A">
        <w:rPr>
          <w:rFonts w:ascii="Times New Roman" w:eastAsia="Calibri" w:hAnsi="Times New Roman" w:cs="Times New Roman"/>
          <w:bCs/>
          <w:sz w:val="24"/>
          <w:szCs w:val="24"/>
        </w:rPr>
        <w:t>.</w:t>
      </w:r>
    </w:p>
    <w:p w14:paraId="27D53BB9" w14:textId="77777777" w:rsidR="004A369A" w:rsidRPr="004A369A" w:rsidRDefault="004A369A" w:rsidP="004A369A">
      <w:pPr>
        <w:widowControl w:val="0"/>
        <w:numPr>
          <w:ilvl w:val="0"/>
          <w:numId w:val="41"/>
        </w:numPr>
        <w:tabs>
          <w:tab w:val="clear" w:pos="1069"/>
          <w:tab w:val="left" w:pos="720"/>
          <w:tab w:val="left" w:pos="916"/>
          <w:tab w:val="left" w:pos="108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0" w:firstLine="851"/>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посадочные места по количеству обучающихся;</w:t>
      </w:r>
    </w:p>
    <w:p w14:paraId="3A60E832" w14:textId="77777777" w:rsidR="004A369A" w:rsidRPr="004A369A" w:rsidRDefault="004A369A" w:rsidP="004A369A">
      <w:pPr>
        <w:widowControl w:val="0"/>
        <w:numPr>
          <w:ilvl w:val="0"/>
          <w:numId w:val="41"/>
        </w:numPr>
        <w:tabs>
          <w:tab w:val="clear" w:pos="1069"/>
          <w:tab w:val="left" w:pos="720"/>
          <w:tab w:val="left" w:pos="916"/>
          <w:tab w:val="left" w:pos="108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0" w:firstLine="851"/>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рабочее место преподавателя.</w:t>
      </w:r>
    </w:p>
    <w:p w14:paraId="32B8A4A6" w14:textId="77777777" w:rsidR="004A369A" w:rsidRPr="004A369A" w:rsidRDefault="004A369A" w:rsidP="004A36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jc w:val="both"/>
        <w:rPr>
          <w:rFonts w:ascii="Times New Roman" w:eastAsia="Calibri" w:hAnsi="Times New Roman" w:cs="Times New Roman"/>
          <w:bCs/>
          <w:sz w:val="24"/>
          <w:szCs w:val="28"/>
          <w:lang w:eastAsia="ar-SA"/>
        </w:rPr>
      </w:pPr>
      <w:r w:rsidRPr="004A369A">
        <w:rPr>
          <w:rFonts w:ascii="Times New Roman" w:eastAsia="Calibri" w:hAnsi="Times New Roman" w:cs="Times New Roman"/>
          <w:bCs/>
          <w:sz w:val="24"/>
          <w:szCs w:val="28"/>
          <w:lang w:eastAsia="ar-SA"/>
        </w:rPr>
        <w:t>Технические средства обучения:</w:t>
      </w:r>
    </w:p>
    <w:p w14:paraId="70915004" w14:textId="77777777" w:rsidR="004A369A" w:rsidRPr="004A369A" w:rsidRDefault="004A369A" w:rsidP="005F6725">
      <w:pPr>
        <w:numPr>
          <w:ilvl w:val="0"/>
          <w:numId w:val="4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0" w:firstLine="851"/>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компьютер с лицензионным программным обеспечением и мультимедиа проектором;</w:t>
      </w:r>
    </w:p>
    <w:p w14:paraId="11B78FE2" w14:textId="77777777" w:rsidR="004A369A" w:rsidRPr="004A369A" w:rsidRDefault="004A369A" w:rsidP="005F6725">
      <w:pPr>
        <w:numPr>
          <w:ilvl w:val="0"/>
          <w:numId w:val="4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0" w:firstLine="851"/>
        <w:jc w:val="both"/>
        <w:rPr>
          <w:rFonts w:ascii="Times New Roman" w:eastAsia="Calibri" w:hAnsi="Times New Roman" w:cs="Times New Roman"/>
          <w:bCs/>
          <w:sz w:val="24"/>
          <w:szCs w:val="28"/>
          <w:lang w:eastAsia="ar-SA"/>
        </w:rPr>
      </w:pPr>
      <w:r w:rsidRPr="004A369A">
        <w:rPr>
          <w:rFonts w:ascii="Times New Roman" w:eastAsia="Calibri" w:hAnsi="Times New Roman" w:cs="Times New Roman"/>
          <w:bCs/>
          <w:sz w:val="24"/>
          <w:szCs w:val="28"/>
          <w:lang w:eastAsia="ar-SA"/>
        </w:rPr>
        <w:t>макеты бытовых машин и приборов.</w:t>
      </w:r>
    </w:p>
    <w:p w14:paraId="4A179044" w14:textId="77777777" w:rsidR="004A369A" w:rsidRPr="004A369A" w:rsidRDefault="004A369A" w:rsidP="004A36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jc w:val="both"/>
        <w:rPr>
          <w:rFonts w:ascii="Times New Roman" w:eastAsia="Calibri" w:hAnsi="Times New Roman" w:cs="Times New Roman"/>
          <w:bCs/>
          <w:sz w:val="24"/>
          <w:szCs w:val="28"/>
          <w:lang w:eastAsia="ar-SA"/>
        </w:rPr>
      </w:pPr>
      <w:r w:rsidRPr="004A369A">
        <w:rPr>
          <w:rFonts w:ascii="Times New Roman" w:eastAsia="Calibri" w:hAnsi="Times New Roman" w:cs="Times New Roman"/>
          <w:bCs/>
          <w:sz w:val="24"/>
          <w:szCs w:val="28"/>
          <w:lang w:eastAsia="ar-SA"/>
        </w:rPr>
        <w:t>Оборудование «Электромонтажной мастерской» и рабочих мест мастерской:</w:t>
      </w:r>
    </w:p>
    <w:p w14:paraId="05065F44" w14:textId="77777777" w:rsidR="004A369A" w:rsidRPr="004A369A" w:rsidRDefault="004A369A" w:rsidP="005F6725">
      <w:pPr>
        <w:widowControl w:val="0"/>
        <w:numPr>
          <w:ilvl w:val="0"/>
          <w:numId w:val="48"/>
        </w:numPr>
        <w:tabs>
          <w:tab w:val="left" w:pos="916"/>
          <w:tab w:val="left" w:pos="108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0" w:firstLine="851"/>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посадочные места по количеству обучающихся;</w:t>
      </w:r>
    </w:p>
    <w:p w14:paraId="60817005" w14:textId="77777777" w:rsidR="004A369A" w:rsidRPr="004A369A" w:rsidRDefault="004A369A" w:rsidP="005F6725">
      <w:pPr>
        <w:widowControl w:val="0"/>
        <w:numPr>
          <w:ilvl w:val="0"/>
          <w:numId w:val="48"/>
        </w:numPr>
        <w:tabs>
          <w:tab w:val="left" w:pos="916"/>
          <w:tab w:val="left" w:pos="108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0" w:firstLine="851"/>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рабочее место преподавателя;</w:t>
      </w:r>
    </w:p>
    <w:p w14:paraId="60B3521F" w14:textId="77777777" w:rsidR="004A369A" w:rsidRPr="004A369A" w:rsidRDefault="004A369A" w:rsidP="005F6725">
      <w:pPr>
        <w:widowControl w:val="0"/>
        <w:numPr>
          <w:ilvl w:val="0"/>
          <w:numId w:val="48"/>
        </w:numPr>
        <w:tabs>
          <w:tab w:val="left" w:pos="916"/>
          <w:tab w:val="left" w:pos="108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0" w:firstLine="851"/>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 xml:space="preserve">инструменты и приспособления для ремонта холодильных агрегатов </w:t>
      </w:r>
      <w:r w:rsidRPr="004A369A">
        <w:rPr>
          <w:rFonts w:ascii="Times New Roman" w:eastAsia="Calibri" w:hAnsi="Times New Roman" w:cs="Times New Roman"/>
          <w:sz w:val="24"/>
          <w:szCs w:val="28"/>
          <w:lang w:val="en-US" w:eastAsia="ar-SA"/>
        </w:rPr>
        <w:t>SK</w:t>
      </w:r>
      <w:r w:rsidRPr="004A369A">
        <w:rPr>
          <w:rFonts w:ascii="Times New Roman" w:eastAsia="Calibri" w:hAnsi="Times New Roman" w:cs="Times New Roman"/>
          <w:sz w:val="24"/>
          <w:szCs w:val="28"/>
          <w:lang w:eastAsia="ar-SA"/>
        </w:rPr>
        <w:t>-2</w:t>
      </w:r>
      <w:r w:rsidRPr="004A369A">
        <w:rPr>
          <w:rFonts w:ascii="Times New Roman" w:eastAsia="Calibri" w:hAnsi="Times New Roman" w:cs="Times New Roman"/>
          <w:sz w:val="24"/>
          <w:szCs w:val="28"/>
          <w:lang w:val="en-US" w:eastAsia="ar-SA"/>
        </w:rPr>
        <w:t>A</w:t>
      </w:r>
      <w:r w:rsidRPr="004A369A">
        <w:rPr>
          <w:rFonts w:ascii="Times New Roman" w:eastAsia="Calibri" w:hAnsi="Times New Roman" w:cs="Times New Roman"/>
          <w:sz w:val="24"/>
          <w:szCs w:val="28"/>
          <w:lang w:eastAsia="ar-SA"/>
        </w:rPr>
        <w:t>;</w:t>
      </w:r>
    </w:p>
    <w:p w14:paraId="5A625517" w14:textId="77777777" w:rsidR="004A369A" w:rsidRPr="004A369A" w:rsidRDefault="004A369A" w:rsidP="005F6725">
      <w:pPr>
        <w:widowControl w:val="0"/>
        <w:numPr>
          <w:ilvl w:val="0"/>
          <w:numId w:val="48"/>
        </w:numPr>
        <w:tabs>
          <w:tab w:val="left" w:pos="916"/>
          <w:tab w:val="left" w:pos="108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0" w:firstLine="851"/>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шумомер Ш-71;</w:t>
      </w:r>
    </w:p>
    <w:p w14:paraId="0967276E" w14:textId="77777777" w:rsidR="004A369A" w:rsidRPr="004A369A" w:rsidRDefault="004A369A" w:rsidP="005F6725">
      <w:pPr>
        <w:widowControl w:val="0"/>
        <w:numPr>
          <w:ilvl w:val="0"/>
          <w:numId w:val="48"/>
        </w:numPr>
        <w:tabs>
          <w:tab w:val="left" w:pos="916"/>
          <w:tab w:val="left" w:pos="108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0" w:firstLine="851"/>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электронные галоидные течеискатели;</w:t>
      </w:r>
    </w:p>
    <w:p w14:paraId="556052CB" w14:textId="77777777" w:rsidR="004A369A" w:rsidRPr="004A369A" w:rsidRDefault="004A369A" w:rsidP="005F6725">
      <w:pPr>
        <w:widowControl w:val="0"/>
        <w:numPr>
          <w:ilvl w:val="0"/>
          <w:numId w:val="48"/>
        </w:numPr>
        <w:tabs>
          <w:tab w:val="left" w:pos="916"/>
          <w:tab w:val="left" w:pos="108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0" w:firstLine="851"/>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тестеры АС-610;</w:t>
      </w:r>
    </w:p>
    <w:p w14:paraId="6B55198C" w14:textId="77777777" w:rsidR="004A369A" w:rsidRPr="004A369A" w:rsidRDefault="004A369A" w:rsidP="005F6725">
      <w:pPr>
        <w:widowControl w:val="0"/>
        <w:numPr>
          <w:ilvl w:val="0"/>
          <w:numId w:val="48"/>
        </w:numPr>
        <w:tabs>
          <w:tab w:val="left" w:pos="916"/>
          <w:tab w:val="left" w:pos="108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0" w:firstLine="851"/>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прибор для обнаружения межвитковых замыканий статоров электродвигателя;</w:t>
      </w:r>
    </w:p>
    <w:p w14:paraId="3AC20DF7" w14:textId="77777777" w:rsidR="004A369A" w:rsidRPr="004A369A" w:rsidRDefault="004A369A" w:rsidP="005F6725">
      <w:pPr>
        <w:widowControl w:val="0"/>
        <w:numPr>
          <w:ilvl w:val="0"/>
          <w:numId w:val="48"/>
        </w:numPr>
        <w:tabs>
          <w:tab w:val="left" w:pos="916"/>
          <w:tab w:val="left" w:pos="108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0" w:firstLine="851"/>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переносной стенд СХ-1 для проверки бытовых холодильников, СР-1 для ремонта бытовых холодильников, СХ-2 для диагностики;</w:t>
      </w:r>
    </w:p>
    <w:p w14:paraId="419E8B2E" w14:textId="77777777" w:rsidR="004A369A" w:rsidRPr="004A369A" w:rsidRDefault="004A369A" w:rsidP="005F6725">
      <w:pPr>
        <w:widowControl w:val="0"/>
        <w:numPr>
          <w:ilvl w:val="0"/>
          <w:numId w:val="48"/>
        </w:numPr>
        <w:tabs>
          <w:tab w:val="left" w:pos="916"/>
          <w:tab w:val="left" w:pos="108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0" w:firstLine="851"/>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переносная установка ПУВЗ для вакуумирования и заполнения холодильных агрегатов хладагентом;</w:t>
      </w:r>
    </w:p>
    <w:p w14:paraId="7A4E445D" w14:textId="77777777" w:rsidR="004A369A" w:rsidRPr="004A369A" w:rsidRDefault="004A369A" w:rsidP="005F6725">
      <w:pPr>
        <w:widowControl w:val="0"/>
        <w:numPr>
          <w:ilvl w:val="0"/>
          <w:numId w:val="48"/>
        </w:numPr>
        <w:tabs>
          <w:tab w:val="left" w:pos="916"/>
          <w:tab w:val="left" w:pos="1080"/>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0" w:firstLine="851"/>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зарубежная диагностическая аппаратура для ремонта бытовых холодильных приборов;</w:t>
      </w:r>
    </w:p>
    <w:p w14:paraId="27A1B021" w14:textId="77777777" w:rsidR="004A369A" w:rsidRPr="004A369A" w:rsidRDefault="004A369A" w:rsidP="005F6725">
      <w:pPr>
        <w:widowControl w:val="0"/>
        <w:numPr>
          <w:ilvl w:val="0"/>
          <w:numId w:val="48"/>
        </w:numPr>
        <w:tabs>
          <w:tab w:val="left" w:pos="916"/>
          <w:tab w:val="left" w:pos="1080"/>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0" w:firstLine="851"/>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Для ремонта всех типов бытовых стиральных машин применяют следующее современное оборудование и диагностическую аппаратуру:</w:t>
      </w:r>
    </w:p>
    <w:p w14:paraId="00EE9DB6" w14:textId="77777777" w:rsidR="004A369A" w:rsidRPr="004A369A" w:rsidRDefault="004A369A" w:rsidP="005F6725">
      <w:pPr>
        <w:widowControl w:val="0"/>
        <w:numPr>
          <w:ilvl w:val="0"/>
          <w:numId w:val="49"/>
        </w:numPr>
        <w:shd w:val="clear" w:color="auto" w:fill="FFFFFF"/>
        <w:tabs>
          <w:tab w:val="left" w:pos="432"/>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переносной комплект инструмента и приспособлений ПЧ-2;</w:t>
      </w:r>
    </w:p>
    <w:p w14:paraId="5D24F9AD" w14:textId="77777777" w:rsidR="004A369A" w:rsidRPr="004A369A" w:rsidRDefault="004A369A" w:rsidP="005F6725">
      <w:pPr>
        <w:widowControl w:val="0"/>
        <w:numPr>
          <w:ilvl w:val="0"/>
          <w:numId w:val="49"/>
        </w:numPr>
        <w:shd w:val="clear" w:color="auto" w:fill="FFFFFF"/>
        <w:tabs>
          <w:tab w:val="left" w:pos="432"/>
          <w:tab w:val="left" w:pos="6487"/>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поворотный механизм;</w:t>
      </w:r>
    </w:p>
    <w:p w14:paraId="6E8B4247" w14:textId="77777777" w:rsidR="004A369A" w:rsidRPr="004A369A" w:rsidRDefault="004A369A" w:rsidP="005F6725">
      <w:pPr>
        <w:widowControl w:val="0"/>
        <w:numPr>
          <w:ilvl w:val="0"/>
          <w:numId w:val="49"/>
        </w:numPr>
        <w:shd w:val="clear" w:color="auto" w:fill="FFFFFF"/>
        <w:tabs>
          <w:tab w:val="left" w:pos="432"/>
          <w:tab w:val="left" w:pos="6482"/>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подъемник-кантователь ТБ-73М;</w:t>
      </w:r>
    </w:p>
    <w:p w14:paraId="6F7AA0B1" w14:textId="77777777" w:rsidR="004A369A" w:rsidRPr="004A369A" w:rsidRDefault="004A369A" w:rsidP="005F6725">
      <w:pPr>
        <w:widowControl w:val="0"/>
        <w:numPr>
          <w:ilvl w:val="0"/>
          <w:numId w:val="49"/>
        </w:numPr>
        <w:shd w:val="clear" w:color="auto" w:fill="FFFFFF"/>
        <w:tabs>
          <w:tab w:val="left" w:pos="432"/>
          <w:tab w:val="left" w:pos="6485"/>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тележку-подъемник;</w:t>
      </w:r>
    </w:p>
    <w:p w14:paraId="4E738CBA" w14:textId="77777777" w:rsidR="004A369A" w:rsidRPr="004A369A" w:rsidRDefault="004A369A" w:rsidP="005F6725">
      <w:pPr>
        <w:widowControl w:val="0"/>
        <w:numPr>
          <w:ilvl w:val="0"/>
          <w:numId w:val="49"/>
        </w:numPr>
        <w:shd w:val="clear" w:color="auto" w:fill="FFFFFF"/>
        <w:tabs>
          <w:tab w:val="left" w:pos="432"/>
          <w:tab w:val="left" w:pos="6449"/>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комплекс оборудования УРСМ-1 (подъемник УРСМ-11, верстак УРСМ-12, универсальное приспособление УПРС-1, подъемный стол с поворотным кругом УРСМ-14, стенды УРСМ-15 иУРСМ-16);</w:t>
      </w:r>
    </w:p>
    <w:p w14:paraId="41EAA119" w14:textId="77777777" w:rsidR="004A369A" w:rsidRPr="004A369A" w:rsidRDefault="004A369A" w:rsidP="005F6725">
      <w:pPr>
        <w:widowControl w:val="0"/>
        <w:numPr>
          <w:ilvl w:val="0"/>
          <w:numId w:val="49"/>
        </w:numPr>
        <w:shd w:val="clear" w:color="auto" w:fill="FFFFFF"/>
        <w:tabs>
          <w:tab w:val="left" w:pos="432"/>
          <w:tab w:val="left" w:pos="6446"/>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комплект окрасочного оборудования (окрасочная камера КО-2, сушильная камера КС-1);</w:t>
      </w:r>
    </w:p>
    <w:p w14:paraId="61331AA4" w14:textId="77777777" w:rsidR="004A369A" w:rsidRPr="004A369A" w:rsidRDefault="004A369A" w:rsidP="005F6725">
      <w:pPr>
        <w:widowControl w:val="0"/>
        <w:numPr>
          <w:ilvl w:val="0"/>
          <w:numId w:val="49"/>
        </w:numPr>
        <w:shd w:val="clear" w:color="auto" w:fill="FFFFFF"/>
        <w:tabs>
          <w:tab w:val="left" w:pos="432"/>
          <w:tab w:val="left" w:pos="6446"/>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стенд для проверки электрических параметров стиральных машин;</w:t>
      </w:r>
    </w:p>
    <w:p w14:paraId="0091E843" w14:textId="77777777" w:rsidR="004A369A" w:rsidRPr="004A369A" w:rsidRDefault="004A369A" w:rsidP="005F6725">
      <w:pPr>
        <w:widowControl w:val="0"/>
        <w:numPr>
          <w:ilvl w:val="0"/>
          <w:numId w:val="49"/>
        </w:numPr>
        <w:shd w:val="clear" w:color="auto" w:fill="FFFFFF"/>
        <w:tabs>
          <w:tab w:val="left" w:pos="432"/>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установку для проверки электрической прочности изоляции;</w:t>
      </w:r>
    </w:p>
    <w:p w14:paraId="78880E48" w14:textId="77777777" w:rsidR="004A369A" w:rsidRPr="004A369A" w:rsidRDefault="004A369A" w:rsidP="005F6725">
      <w:pPr>
        <w:widowControl w:val="0"/>
        <w:numPr>
          <w:ilvl w:val="0"/>
          <w:numId w:val="49"/>
        </w:numPr>
        <w:shd w:val="clear" w:color="auto" w:fill="FFFFFF"/>
        <w:tabs>
          <w:tab w:val="left" w:pos="432"/>
          <w:tab w:val="left" w:pos="6456"/>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стенд УБ-106 для проверки электрической прочности изоляции;</w:t>
      </w:r>
    </w:p>
    <w:p w14:paraId="1698C5FD" w14:textId="77777777" w:rsidR="004A369A" w:rsidRPr="004A369A" w:rsidRDefault="004A369A" w:rsidP="005F6725">
      <w:pPr>
        <w:widowControl w:val="0"/>
        <w:numPr>
          <w:ilvl w:val="0"/>
          <w:numId w:val="49"/>
        </w:numPr>
        <w:shd w:val="clear" w:color="auto" w:fill="FFFFFF"/>
        <w:tabs>
          <w:tab w:val="left" w:pos="432"/>
          <w:tab w:val="left" w:pos="6379"/>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стенд для испытания электрической прочности изоляции стиральных машин;</w:t>
      </w:r>
    </w:p>
    <w:p w14:paraId="7DF0343A" w14:textId="77777777" w:rsidR="004A369A" w:rsidRPr="004A369A" w:rsidRDefault="004A369A" w:rsidP="005F6725">
      <w:pPr>
        <w:widowControl w:val="0"/>
        <w:numPr>
          <w:ilvl w:val="0"/>
          <w:numId w:val="49"/>
        </w:numPr>
        <w:shd w:val="clear" w:color="auto" w:fill="FFFFFF"/>
        <w:tabs>
          <w:tab w:val="left" w:pos="432"/>
          <w:tab w:val="left" w:pos="6427"/>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прибор для обнаружения утечки воды в баках стиральных машин;</w:t>
      </w:r>
    </w:p>
    <w:p w14:paraId="0310938E" w14:textId="77777777" w:rsidR="004A369A" w:rsidRPr="004A369A" w:rsidRDefault="004A369A" w:rsidP="005F6725">
      <w:pPr>
        <w:widowControl w:val="0"/>
        <w:numPr>
          <w:ilvl w:val="0"/>
          <w:numId w:val="49"/>
        </w:numPr>
        <w:shd w:val="clear" w:color="auto" w:fill="FFFFFF"/>
        <w:tabs>
          <w:tab w:val="left" w:pos="418"/>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стенд для испытания баков стиральных машин на герметичность;</w:t>
      </w:r>
    </w:p>
    <w:p w14:paraId="2DF95314" w14:textId="77777777" w:rsidR="004A369A" w:rsidRPr="004A369A" w:rsidRDefault="004A369A" w:rsidP="005F6725">
      <w:pPr>
        <w:widowControl w:val="0"/>
        <w:numPr>
          <w:ilvl w:val="0"/>
          <w:numId w:val="49"/>
        </w:numPr>
        <w:shd w:val="clear" w:color="auto" w:fill="FFFFFF"/>
        <w:tabs>
          <w:tab w:val="left" w:pos="418"/>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прибор для проверки работы датчика-реле температуры;</w:t>
      </w:r>
    </w:p>
    <w:p w14:paraId="50F4EB5A" w14:textId="77777777" w:rsidR="004A369A" w:rsidRPr="004A369A" w:rsidRDefault="004A369A" w:rsidP="005F6725">
      <w:pPr>
        <w:widowControl w:val="0"/>
        <w:numPr>
          <w:ilvl w:val="0"/>
          <w:numId w:val="49"/>
        </w:numPr>
        <w:shd w:val="clear" w:color="auto" w:fill="FFFFFF"/>
        <w:tabs>
          <w:tab w:val="left" w:pos="418"/>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устройство для выявления короткозамкнутых витков;</w:t>
      </w:r>
    </w:p>
    <w:p w14:paraId="5EF5B84E" w14:textId="77777777" w:rsidR="004A369A" w:rsidRPr="004A369A" w:rsidRDefault="004A369A" w:rsidP="005F6725">
      <w:pPr>
        <w:widowControl w:val="0"/>
        <w:numPr>
          <w:ilvl w:val="0"/>
          <w:numId w:val="49"/>
        </w:numPr>
        <w:shd w:val="clear" w:color="auto" w:fill="FFFFFF"/>
        <w:tabs>
          <w:tab w:val="left" w:pos="418"/>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термощуп;</w:t>
      </w:r>
    </w:p>
    <w:p w14:paraId="13AC75A9" w14:textId="77777777" w:rsidR="004A369A" w:rsidRPr="004A369A" w:rsidRDefault="004A369A" w:rsidP="005F6725">
      <w:pPr>
        <w:widowControl w:val="0"/>
        <w:numPr>
          <w:ilvl w:val="0"/>
          <w:numId w:val="49"/>
        </w:numPr>
        <w:shd w:val="clear" w:color="auto" w:fill="FFFFFF"/>
        <w:tabs>
          <w:tab w:val="left" w:pos="418"/>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прибор для проверки работы датчика-реле уровня воды в баке;</w:t>
      </w:r>
    </w:p>
    <w:p w14:paraId="5A2A8865" w14:textId="77777777" w:rsidR="004A369A" w:rsidRPr="004A369A" w:rsidRDefault="004A369A" w:rsidP="005F6725">
      <w:pPr>
        <w:widowControl w:val="0"/>
        <w:numPr>
          <w:ilvl w:val="0"/>
          <w:numId w:val="49"/>
        </w:numPr>
        <w:shd w:val="clear" w:color="auto" w:fill="FFFFFF"/>
        <w:tabs>
          <w:tab w:val="left" w:pos="418"/>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стенд для проверки электромагнитных клапанов;</w:t>
      </w:r>
    </w:p>
    <w:p w14:paraId="2CBF66C8" w14:textId="77777777" w:rsidR="004A369A" w:rsidRPr="004A369A" w:rsidRDefault="004A369A" w:rsidP="005F6725">
      <w:pPr>
        <w:widowControl w:val="0"/>
        <w:numPr>
          <w:ilvl w:val="0"/>
          <w:numId w:val="49"/>
        </w:numPr>
        <w:shd w:val="clear" w:color="auto" w:fill="FFFFFF"/>
        <w:tabs>
          <w:tab w:val="left" w:pos="418"/>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стенд для проверки программных устройств (СППУ);</w:t>
      </w:r>
    </w:p>
    <w:p w14:paraId="45D6C333" w14:textId="77777777" w:rsidR="004A369A" w:rsidRPr="004A369A" w:rsidRDefault="004A369A" w:rsidP="005F6725">
      <w:pPr>
        <w:widowControl w:val="0"/>
        <w:numPr>
          <w:ilvl w:val="0"/>
          <w:numId w:val="49"/>
        </w:numPr>
        <w:shd w:val="clear" w:color="auto" w:fill="FFFFFF"/>
        <w:tabs>
          <w:tab w:val="left" w:pos="418"/>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прибор для проверки работы задающего устройства;</w:t>
      </w:r>
    </w:p>
    <w:p w14:paraId="5B0B4C60" w14:textId="77777777" w:rsidR="004A369A" w:rsidRPr="004A369A" w:rsidRDefault="004A369A" w:rsidP="005F6725">
      <w:pPr>
        <w:widowControl w:val="0"/>
        <w:numPr>
          <w:ilvl w:val="0"/>
          <w:numId w:val="49"/>
        </w:numPr>
        <w:shd w:val="clear" w:color="auto" w:fill="FFFFFF"/>
        <w:tabs>
          <w:tab w:val="left" w:pos="418"/>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стенд для проверки командоаппарата;</w:t>
      </w:r>
    </w:p>
    <w:p w14:paraId="5B7DD857" w14:textId="77777777" w:rsidR="004A369A" w:rsidRPr="004A369A" w:rsidRDefault="004A369A" w:rsidP="005F6725">
      <w:pPr>
        <w:widowControl w:val="0"/>
        <w:numPr>
          <w:ilvl w:val="0"/>
          <w:numId w:val="49"/>
        </w:numPr>
        <w:shd w:val="clear" w:color="auto" w:fill="FFFFFF"/>
        <w:tabs>
          <w:tab w:val="left" w:pos="418"/>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универсальные установки УБ-121 и УБ-122;</w:t>
      </w:r>
    </w:p>
    <w:p w14:paraId="05E156CE" w14:textId="77777777" w:rsidR="004A369A" w:rsidRPr="004A369A" w:rsidRDefault="004A369A" w:rsidP="005F6725">
      <w:pPr>
        <w:widowControl w:val="0"/>
        <w:numPr>
          <w:ilvl w:val="0"/>
          <w:numId w:val="49"/>
        </w:numPr>
        <w:shd w:val="clear" w:color="auto" w:fill="FFFFFF"/>
        <w:tabs>
          <w:tab w:val="left" w:pos="418"/>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подъемный стол;</w:t>
      </w:r>
    </w:p>
    <w:p w14:paraId="30CBBE1B" w14:textId="77777777" w:rsidR="004A369A" w:rsidRPr="004A369A" w:rsidRDefault="004A369A" w:rsidP="005F6725">
      <w:pPr>
        <w:widowControl w:val="0"/>
        <w:numPr>
          <w:ilvl w:val="0"/>
          <w:numId w:val="49"/>
        </w:numPr>
        <w:shd w:val="clear" w:color="auto" w:fill="FFFFFF"/>
        <w:tabs>
          <w:tab w:val="left" w:pos="418"/>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lastRenderedPageBreak/>
        <w:t>платформа ТБ-95;</w:t>
      </w:r>
    </w:p>
    <w:p w14:paraId="1348DE2A" w14:textId="77777777" w:rsidR="004A369A" w:rsidRPr="004A369A" w:rsidRDefault="004A369A" w:rsidP="005F6725">
      <w:pPr>
        <w:widowControl w:val="0"/>
        <w:numPr>
          <w:ilvl w:val="0"/>
          <w:numId w:val="49"/>
        </w:numPr>
        <w:shd w:val="clear" w:color="auto" w:fill="FFFFFF"/>
        <w:tabs>
          <w:tab w:val="left" w:pos="418"/>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устройство БТ-15;</w:t>
      </w:r>
    </w:p>
    <w:p w14:paraId="6D7FA841" w14:textId="77777777" w:rsidR="004A369A" w:rsidRPr="004A369A" w:rsidRDefault="004A369A" w:rsidP="005F6725">
      <w:pPr>
        <w:widowControl w:val="0"/>
        <w:numPr>
          <w:ilvl w:val="0"/>
          <w:numId w:val="49"/>
        </w:numPr>
        <w:shd w:val="clear" w:color="auto" w:fill="FFFFFF"/>
        <w:tabs>
          <w:tab w:val="left" w:pos="418"/>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станок для изготовления обмоток катушек электродвигателей;</w:t>
      </w:r>
    </w:p>
    <w:p w14:paraId="5566ABE4" w14:textId="77777777" w:rsidR="004A369A" w:rsidRPr="004A369A" w:rsidRDefault="004A369A" w:rsidP="005F6725">
      <w:pPr>
        <w:widowControl w:val="0"/>
        <w:numPr>
          <w:ilvl w:val="0"/>
          <w:numId w:val="49"/>
        </w:numPr>
        <w:shd w:val="clear" w:color="auto" w:fill="FFFFFF"/>
        <w:tabs>
          <w:tab w:val="left" w:pos="418"/>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измерительные комбинированные приборы, мегомметр.</w:t>
      </w:r>
    </w:p>
    <w:p w14:paraId="5EDD216B" w14:textId="77777777" w:rsidR="004A369A" w:rsidRPr="004A369A" w:rsidRDefault="004A369A" w:rsidP="004A369A">
      <w:pPr>
        <w:widowControl w:val="0"/>
        <w:tabs>
          <w:tab w:val="left" w:pos="916"/>
          <w:tab w:val="left" w:pos="108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12. Оборудование и контрольно-измерительная аппаратура для ремонта электропылесосов и электрополотеров:</w:t>
      </w:r>
    </w:p>
    <w:p w14:paraId="6457ECAC" w14:textId="77777777" w:rsidR="004A369A" w:rsidRPr="004A369A" w:rsidRDefault="004A369A" w:rsidP="005F6725">
      <w:pPr>
        <w:numPr>
          <w:ilvl w:val="0"/>
          <w:numId w:val="51"/>
        </w:numPr>
        <w:shd w:val="clear" w:color="auto" w:fill="FFFFFF"/>
        <w:tabs>
          <w:tab w:val="left" w:pos="1749"/>
        </w:tabs>
        <w:suppressAutoHyphens/>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Камера для очистки пылесосов и полотеров КП-1, КП-2</w:t>
      </w:r>
    </w:p>
    <w:p w14:paraId="1C1F646B" w14:textId="77777777" w:rsidR="004A369A" w:rsidRPr="004A369A" w:rsidRDefault="004A369A" w:rsidP="005F6725">
      <w:pPr>
        <w:numPr>
          <w:ilvl w:val="0"/>
          <w:numId w:val="51"/>
        </w:numPr>
        <w:shd w:val="clear" w:color="auto" w:fill="FFFFFF"/>
        <w:tabs>
          <w:tab w:val="left" w:pos="1749"/>
        </w:tabs>
        <w:suppressAutoHyphens/>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Токарно-винторезный станок повышенной точности ОТ-4</w:t>
      </w:r>
    </w:p>
    <w:p w14:paraId="7B5C1FDB" w14:textId="77777777" w:rsidR="004A369A" w:rsidRPr="004A369A" w:rsidRDefault="004A369A" w:rsidP="005F6725">
      <w:pPr>
        <w:numPr>
          <w:ilvl w:val="0"/>
          <w:numId w:val="51"/>
        </w:numPr>
        <w:shd w:val="clear" w:color="auto" w:fill="FFFFFF"/>
        <w:tabs>
          <w:tab w:val="left" w:pos="1749"/>
        </w:tabs>
        <w:suppressAutoHyphens/>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Балансировочный станок</w:t>
      </w:r>
    </w:p>
    <w:p w14:paraId="183EFD3C" w14:textId="77777777" w:rsidR="004A369A" w:rsidRPr="004A369A" w:rsidRDefault="004A369A" w:rsidP="005F6725">
      <w:pPr>
        <w:numPr>
          <w:ilvl w:val="0"/>
          <w:numId w:val="51"/>
        </w:numPr>
        <w:shd w:val="clear" w:color="auto" w:fill="FFFFFF"/>
        <w:tabs>
          <w:tab w:val="left" w:pos="1749"/>
        </w:tabs>
        <w:suppressAutoHyphens/>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Стенд для обкатки пылесосов СО-1 СО-2</w:t>
      </w:r>
    </w:p>
    <w:p w14:paraId="4385B732" w14:textId="77777777" w:rsidR="004A369A" w:rsidRPr="004A369A" w:rsidRDefault="004A369A" w:rsidP="005F6725">
      <w:pPr>
        <w:numPr>
          <w:ilvl w:val="0"/>
          <w:numId w:val="51"/>
        </w:numPr>
        <w:shd w:val="clear" w:color="auto" w:fill="FFFFFF"/>
        <w:tabs>
          <w:tab w:val="left" w:pos="1749"/>
        </w:tabs>
        <w:suppressAutoHyphens/>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Стенд для проверки пылесосов СП-1</w:t>
      </w:r>
    </w:p>
    <w:p w14:paraId="7BD1CF2E" w14:textId="77777777" w:rsidR="004A369A" w:rsidRPr="004A369A" w:rsidRDefault="004A369A" w:rsidP="005F6725">
      <w:pPr>
        <w:numPr>
          <w:ilvl w:val="0"/>
          <w:numId w:val="51"/>
        </w:numPr>
        <w:shd w:val="clear" w:color="auto" w:fill="FFFFFF"/>
        <w:tabs>
          <w:tab w:val="left" w:pos="1749"/>
        </w:tabs>
        <w:suppressAutoHyphens/>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Установка для проверки прочности изоляции бытовых электроприборов ЭИ-1</w:t>
      </w:r>
    </w:p>
    <w:p w14:paraId="3B0605A2" w14:textId="77777777" w:rsidR="004A369A" w:rsidRPr="004A369A" w:rsidRDefault="004A369A" w:rsidP="005F6725">
      <w:pPr>
        <w:numPr>
          <w:ilvl w:val="0"/>
          <w:numId w:val="51"/>
        </w:numPr>
        <w:shd w:val="clear" w:color="auto" w:fill="FFFFFF"/>
        <w:tabs>
          <w:tab w:val="left" w:pos="1749"/>
        </w:tabs>
        <w:suppressAutoHyphens/>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Стенд для испытания полотеров</w:t>
      </w:r>
    </w:p>
    <w:p w14:paraId="7112DD4F" w14:textId="77777777" w:rsidR="004A369A" w:rsidRPr="004A369A" w:rsidRDefault="004A369A" w:rsidP="005F6725">
      <w:pPr>
        <w:numPr>
          <w:ilvl w:val="0"/>
          <w:numId w:val="51"/>
        </w:numPr>
        <w:shd w:val="clear" w:color="auto" w:fill="FFFFFF"/>
        <w:tabs>
          <w:tab w:val="left" w:pos="1749"/>
        </w:tabs>
        <w:suppressAutoHyphens/>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Станок для изготовления обмотки якоря электродвигателей СНК-1, 006 ЮМ</w:t>
      </w:r>
    </w:p>
    <w:p w14:paraId="7BC10825" w14:textId="77777777" w:rsidR="004A369A" w:rsidRPr="004A369A" w:rsidRDefault="004A369A" w:rsidP="004A369A">
      <w:pPr>
        <w:shd w:val="clear" w:color="auto" w:fill="FFFFFF"/>
        <w:suppressAutoHyphens/>
        <w:ind w:firstLine="851"/>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13. При ремонте приборов личной гигиены используются следующие контрольно-измерительные приборы:</w:t>
      </w:r>
    </w:p>
    <w:p w14:paraId="37627BBD" w14:textId="77777777" w:rsidR="004A369A" w:rsidRPr="004A369A" w:rsidRDefault="004A369A" w:rsidP="005F6725">
      <w:pPr>
        <w:widowControl w:val="0"/>
        <w:numPr>
          <w:ilvl w:val="0"/>
          <w:numId w:val="50"/>
        </w:numPr>
        <w:shd w:val="clear" w:color="auto" w:fill="FFFFFF"/>
        <w:tabs>
          <w:tab w:val="left" w:pos="425"/>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высоковольтная пробойная установка типа УП-5;</w:t>
      </w:r>
    </w:p>
    <w:p w14:paraId="5831C4B8" w14:textId="77777777" w:rsidR="004A369A" w:rsidRPr="004A369A" w:rsidRDefault="004A369A" w:rsidP="005F6725">
      <w:pPr>
        <w:widowControl w:val="0"/>
        <w:numPr>
          <w:ilvl w:val="0"/>
          <w:numId w:val="50"/>
        </w:numPr>
        <w:shd w:val="clear" w:color="auto" w:fill="FFFFFF"/>
        <w:tabs>
          <w:tab w:val="left" w:pos="425"/>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комбинированный прибор Ц4324;</w:t>
      </w:r>
    </w:p>
    <w:p w14:paraId="0854B67E" w14:textId="77777777" w:rsidR="004A369A" w:rsidRPr="004A369A" w:rsidRDefault="004A369A" w:rsidP="005F6725">
      <w:pPr>
        <w:widowControl w:val="0"/>
        <w:numPr>
          <w:ilvl w:val="0"/>
          <w:numId w:val="50"/>
        </w:numPr>
        <w:shd w:val="clear" w:color="auto" w:fill="FFFFFF"/>
        <w:tabs>
          <w:tab w:val="left" w:pos="425"/>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миллиамперметр Э-59 (класс точности 0,5);</w:t>
      </w:r>
    </w:p>
    <w:p w14:paraId="34E9A59D" w14:textId="77777777" w:rsidR="004A369A" w:rsidRPr="004A369A" w:rsidRDefault="004A369A" w:rsidP="005F6725">
      <w:pPr>
        <w:widowControl w:val="0"/>
        <w:numPr>
          <w:ilvl w:val="0"/>
          <w:numId w:val="50"/>
        </w:numPr>
        <w:shd w:val="clear" w:color="auto" w:fill="FFFFFF"/>
        <w:tabs>
          <w:tab w:val="left" w:pos="425"/>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ваттметр Д-5004 (класс точности 0,5);</w:t>
      </w:r>
    </w:p>
    <w:p w14:paraId="02834777" w14:textId="77777777" w:rsidR="004A369A" w:rsidRPr="004A369A" w:rsidRDefault="004A369A" w:rsidP="005F6725">
      <w:pPr>
        <w:widowControl w:val="0"/>
        <w:numPr>
          <w:ilvl w:val="0"/>
          <w:numId w:val="50"/>
        </w:numPr>
        <w:shd w:val="clear" w:color="auto" w:fill="FFFFFF"/>
        <w:tabs>
          <w:tab w:val="left" w:pos="425"/>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граммометр.</w:t>
      </w:r>
    </w:p>
    <w:p w14:paraId="01594207" w14:textId="77777777" w:rsidR="004A369A" w:rsidRPr="004A369A" w:rsidRDefault="004A369A" w:rsidP="004A369A">
      <w:pPr>
        <w:spacing w:after="120" w:line="276" w:lineRule="auto"/>
        <w:ind w:firstLine="709"/>
        <w:outlineLvl w:val="1"/>
        <w:rPr>
          <w:rFonts w:ascii="Times New Roman" w:eastAsia="Calibri" w:hAnsi="Times New Roman" w:cs="Times New Roman"/>
          <w:b/>
          <w:bCs/>
          <w:sz w:val="24"/>
          <w:szCs w:val="24"/>
          <w:lang w:eastAsia="ru-RU"/>
        </w:rPr>
      </w:pPr>
    </w:p>
    <w:p w14:paraId="5846B6F3" w14:textId="77777777" w:rsidR="004A369A" w:rsidRPr="004A369A" w:rsidRDefault="004A369A" w:rsidP="004A369A">
      <w:pPr>
        <w:spacing w:after="120" w:line="276" w:lineRule="auto"/>
        <w:ind w:firstLine="709"/>
        <w:outlineLvl w:val="1"/>
        <w:rPr>
          <w:rFonts w:ascii="Times New Roman" w:eastAsia="Calibri" w:hAnsi="Times New Roman" w:cs="Times New Roman"/>
          <w:b/>
          <w:bCs/>
          <w:sz w:val="24"/>
          <w:szCs w:val="24"/>
          <w:lang w:eastAsia="ru-RU"/>
        </w:rPr>
      </w:pPr>
      <w:r w:rsidRPr="004A369A">
        <w:rPr>
          <w:rFonts w:ascii="Times New Roman" w:eastAsia="Calibri" w:hAnsi="Times New Roman" w:cs="Times New Roman"/>
          <w:b/>
          <w:bCs/>
          <w:sz w:val="24"/>
          <w:szCs w:val="24"/>
          <w:lang w:eastAsia="ru-RU"/>
        </w:rPr>
        <w:t>3.2. Учебно-методическое обеспечение</w:t>
      </w:r>
    </w:p>
    <w:p w14:paraId="2BE55FCA" w14:textId="77777777" w:rsidR="004A369A" w:rsidRPr="004A369A" w:rsidRDefault="004A369A" w:rsidP="004A369A">
      <w:pPr>
        <w:spacing w:line="276" w:lineRule="auto"/>
        <w:ind w:firstLine="709"/>
        <w:contextualSpacing/>
        <w:rPr>
          <w:rFonts w:ascii="Times New Roman" w:eastAsia="Calibri" w:hAnsi="Times New Roman" w:cs="Times New Roman"/>
          <w:b/>
          <w:sz w:val="24"/>
          <w:szCs w:val="24"/>
        </w:rPr>
      </w:pPr>
      <w:r w:rsidRPr="004A369A">
        <w:rPr>
          <w:rFonts w:ascii="Times New Roman" w:eastAsia="Calibri" w:hAnsi="Times New Roman" w:cs="Times New Roman"/>
          <w:b/>
          <w:sz w:val="24"/>
          <w:szCs w:val="24"/>
        </w:rPr>
        <w:t>3.2.1. Основные печатные и/или электронные издания</w:t>
      </w:r>
    </w:p>
    <w:p w14:paraId="1998951D" w14:textId="77777777" w:rsidR="004A369A" w:rsidRPr="004A369A" w:rsidRDefault="004A369A" w:rsidP="005F6725">
      <w:pPr>
        <w:widowControl w:val="0"/>
        <w:numPr>
          <w:ilvl w:val="0"/>
          <w:numId w:val="42"/>
        </w:numPr>
        <w:shd w:val="clear" w:color="auto" w:fill="FFFFFF"/>
        <w:tabs>
          <w:tab w:val="left" w:pos="482"/>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Ремонт и обслуживание бытовых машин и приборов: Учеб. пособие для нач. проф. Образования / С.П. Петросов, В.А. Смоляниченко ,В.В. Левкин и др. – М.: Издательский центр «Академия», 2003. – 320 с.</w:t>
      </w:r>
    </w:p>
    <w:p w14:paraId="0D9D2D04" w14:textId="77777777" w:rsidR="004A369A" w:rsidRPr="004A369A" w:rsidRDefault="004A369A" w:rsidP="005F6725">
      <w:pPr>
        <w:widowControl w:val="0"/>
        <w:numPr>
          <w:ilvl w:val="0"/>
          <w:numId w:val="42"/>
        </w:numPr>
        <w:shd w:val="clear" w:color="auto" w:fill="FFFFFF"/>
        <w:tabs>
          <w:tab w:val="left" w:pos="482"/>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 xml:space="preserve"> Диагностика и сервис бытовых машин и приборов: Учебник для сред. проф. образования / С.П. Петросов, С.Н. Алехин, А.В. Кожемяченко и др. – М.: Издательский центр «Академия», 2003. – 320 с.</w:t>
      </w:r>
    </w:p>
    <w:p w14:paraId="61D49DC3" w14:textId="77777777" w:rsidR="004A369A" w:rsidRPr="004A369A" w:rsidRDefault="004A369A" w:rsidP="005F6725">
      <w:pPr>
        <w:widowControl w:val="0"/>
        <w:numPr>
          <w:ilvl w:val="0"/>
          <w:numId w:val="42"/>
        </w:numPr>
        <w:shd w:val="clear" w:color="auto" w:fill="FFFFFF"/>
        <w:tabs>
          <w:tab w:val="left" w:pos="482"/>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 xml:space="preserve"> Соколова Е.М. Электрическое и электромеханическое оборудование: Общепромышленные механизмы и бытовая техника: Учеб. пособие для студ. учреждений сред. проф. образования. – М.: Мастерство, 2001. – 224 с.</w:t>
      </w:r>
    </w:p>
    <w:p w14:paraId="34B51B3B" w14:textId="77777777" w:rsidR="004A369A" w:rsidRPr="004A369A" w:rsidRDefault="004A369A" w:rsidP="005F6725">
      <w:pPr>
        <w:widowControl w:val="0"/>
        <w:numPr>
          <w:ilvl w:val="0"/>
          <w:numId w:val="42"/>
        </w:numPr>
        <w:shd w:val="clear" w:color="auto" w:fill="FFFFFF"/>
        <w:tabs>
          <w:tab w:val="left" w:pos="482"/>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iCs/>
          <w:sz w:val="24"/>
          <w:szCs w:val="28"/>
          <w:lang w:eastAsia="ar-SA"/>
        </w:rPr>
        <w:t xml:space="preserve"> Бабакин Б.</w:t>
      </w:r>
      <w:r w:rsidRPr="004A369A">
        <w:rPr>
          <w:rFonts w:ascii="Times New Roman" w:eastAsia="Calibri" w:hAnsi="Times New Roman" w:cs="Times New Roman"/>
          <w:sz w:val="24"/>
          <w:szCs w:val="28"/>
          <w:lang w:eastAsia="ar-SA"/>
        </w:rPr>
        <w:t xml:space="preserve">С, </w:t>
      </w:r>
      <w:r w:rsidRPr="004A369A">
        <w:rPr>
          <w:rFonts w:ascii="Times New Roman" w:eastAsia="Calibri" w:hAnsi="Times New Roman" w:cs="Times New Roman"/>
          <w:iCs/>
          <w:sz w:val="24"/>
          <w:szCs w:val="28"/>
          <w:lang w:eastAsia="ar-SA"/>
        </w:rPr>
        <w:t xml:space="preserve">Выгодин В.А. </w:t>
      </w:r>
      <w:r w:rsidRPr="004A369A">
        <w:rPr>
          <w:rFonts w:ascii="Times New Roman" w:eastAsia="Calibri" w:hAnsi="Times New Roman" w:cs="Times New Roman"/>
          <w:sz w:val="24"/>
          <w:szCs w:val="28"/>
          <w:lang w:eastAsia="ar-SA"/>
        </w:rPr>
        <w:t>Бытовые холодильники и морозильники. — 2-е изд., испр. и доп. — М.: Колос, 2000. — 656 с.</w:t>
      </w:r>
    </w:p>
    <w:p w14:paraId="22E274A9" w14:textId="77777777" w:rsidR="004A369A" w:rsidRPr="004A369A" w:rsidRDefault="004A369A" w:rsidP="005F6725">
      <w:pPr>
        <w:widowControl w:val="0"/>
        <w:numPr>
          <w:ilvl w:val="0"/>
          <w:numId w:val="42"/>
        </w:numPr>
        <w:shd w:val="clear" w:color="auto" w:fill="FFFFFF"/>
        <w:tabs>
          <w:tab w:val="left" w:pos="482"/>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iCs/>
          <w:sz w:val="24"/>
          <w:szCs w:val="28"/>
          <w:lang w:eastAsia="ar-SA"/>
        </w:rPr>
        <w:t xml:space="preserve"> Болгов И.В., Набережных А. И. </w:t>
      </w:r>
      <w:r w:rsidRPr="004A369A">
        <w:rPr>
          <w:rFonts w:ascii="Times New Roman" w:eastAsia="Calibri" w:hAnsi="Times New Roman" w:cs="Times New Roman"/>
          <w:sz w:val="24"/>
          <w:szCs w:val="28"/>
          <w:lang w:eastAsia="ar-SA"/>
        </w:rPr>
        <w:t>Оборудование и технология ремонта бытовой техники. 4.1. — М.: Легкая индустрия, 1978. — 311 с.</w:t>
      </w:r>
    </w:p>
    <w:p w14:paraId="64A24325" w14:textId="77777777" w:rsidR="004A369A" w:rsidRPr="004A369A" w:rsidRDefault="004A369A" w:rsidP="005F6725">
      <w:pPr>
        <w:widowControl w:val="0"/>
        <w:numPr>
          <w:ilvl w:val="0"/>
          <w:numId w:val="42"/>
        </w:numPr>
        <w:shd w:val="clear" w:color="auto" w:fill="FFFFFF"/>
        <w:tabs>
          <w:tab w:val="left" w:pos="482"/>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iCs/>
          <w:sz w:val="24"/>
          <w:szCs w:val="28"/>
          <w:lang w:eastAsia="ar-SA"/>
        </w:rPr>
        <w:t xml:space="preserve"> Бондарь Е.</w:t>
      </w:r>
      <w:r w:rsidRPr="004A369A">
        <w:rPr>
          <w:rFonts w:ascii="Times New Roman" w:eastAsia="Calibri" w:hAnsi="Times New Roman" w:cs="Times New Roman"/>
          <w:sz w:val="24"/>
          <w:szCs w:val="28"/>
          <w:lang w:eastAsia="ar-SA"/>
        </w:rPr>
        <w:t xml:space="preserve">С, </w:t>
      </w:r>
      <w:r w:rsidRPr="004A369A">
        <w:rPr>
          <w:rFonts w:ascii="Times New Roman" w:eastAsia="Calibri" w:hAnsi="Times New Roman" w:cs="Times New Roman"/>
          <w:iCs/>
          <w:sz w:val="24"/>
          <w:szCs w:val="28"/>
          <w:lang w:eastAsia="ar-SA"/>
        </w:rPr>
        <w:t xml:space="preserve">Кравцевич В.Я. </w:t>
      </w:r>
      <w:r w:rsidRPr="004A369A">
        <w:rPr>
          <w:rFonts w:ascii="Times New Roman" w:eastAsia="Calibri" w:hAnsi="Times New Roman" w:cs="Times New Roman"/>
          <w:sz w:val="24"/>
          <w:szCs w:val="28"/>
          <w:lang w:eastAsia="ar-SA"/>
        </w:rPr>
        <w:t>Современные бытовые электроприборы и машины. — М.: Машиностроение, 1987. — 224 с.</w:t>
      </w:r>
    </w:p>
    <w:p w14:paraId="3FF6D4C8" w14:textId="77777777" w:rsidR="004A369A" w:rsidRPr="004A369A" w:rsidRDefault="004A369A" w:rsidP="005F6725">
      <w:pPr>
        <w:widowControl w:val="0"/>
        <w:numPr>
          <w:ilvl w:val="0"/>
          <w:numId w:val="42"/>
        </w:numPr>
        <w:shd w:val="clear" w:color="auto" w:fill="FFFFFF"/>
        <w:tabs>
          <w:tab w:val="left" w:pos="482"/>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iCs/>
          <w:sz w:val="24"/>
          <w:szCs w:val="28"/>
          <w:lang w:eastAsia="ar-SA"/>
        </w:rPr>
        <w:t xml:space="preserve"> Бородин В.А., Лихачев С.А. </w:t>
      </w:r>
      <w:r w:rsidRPr="004A369A">
        <w:rPr>
          <w:rFonts w:ascii="Times New Roman" w:eastAsia="Calibri" w:hAnsi="Times New Roman" w:cs="Times New Roman"/>
          <w:sz w:val="24"/>
          <w:szCs w:val="28"/>
          <w:lang w:eastAsia="ar-SA"/>
        </w:rPr>
        <w:t>Бытовые стиральные машины. — СПб.: ВНУ-Санкт-Петербург, 1998. - 224 с.</w:t>
      </w:r>
    </w:p>
    <w:p w14:paraId="7B4DDD89" w14:textId="77777777" w:rsidR="004A369A" w:rsidRPr="004A369A" w:rsidRDefault="004A369A" w:rsidP="005F6725">
      <w:pPr>
        <w:widowControl w:val="0"/>
        <w:numPr>
          <w:ilvl w:val="0"/>
          <w:numId w:val="43"/>
        </w:numPr>
        <w:shd w:val="clear" w:color="auto" w:fill="FFFFFF"/>
        <w:tabs>
          <w:tab w:val="left" w:pos="482"/>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 xml:space="preserve"> Бытовая техника: Справочник. — М.: Омега, 1997. — 384 с.</w:t>
      </w:r>
    </w:p>
    <w:p w14:paraId="7538CBA6" w14:textId="77777777" w:rsidR="004A369A" w:rsidRPr="004A369A" w:rsidRDefault="004A369A" w:rsidP="005F6725">
      <w:pPr>
        <w:widowControl w:val="0"/>
        <w:numPr>
          <w:ilvl w:val="0"/>
          <w:numId w:val="43"/>
        </w:numPr>
        <w:shd w:val="clear" w:color="auto" w:fill="FFFFFF"/>
        <w:tabs>
          <w:tab w:val="left" w:pos="482"/>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 xml:space="preserve"> Бытовая техника. Экспертиза и тесты //Потребитель. — 2001. — № 5.</w:t>
      </w:r>
    </w:p>
    <w:p w14:paraId="1EE99B50" w14:textId="77777777" w:rsidR="004A369A" w:rsidRPr="004A369A" w:rsidRDefault="004A369A" w:rsidP="005F6725">
      <w:pPr>
        <w:widowControl w:val="0"/>
        <w:numPr>
          <w:ilvl w:val="0"/>
          <w:numId w:val="42"/>
        </w:numPr>
        <w:shd w:val="clear" w:color="auto" w:fill="FFFFFF"/>
        <w:tabs>
          <w:tab w:val="left" w:pos="482"/>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iCs/>
          <w:sz w:val="24"/>
          <w:szCs w:val="28"/>
          <w:lang w:eastAsia="ar-SA"/>
        </w:rPr>
        <w:t xml:space="preserve"> Кобелев А. Г. </w:t>
      </w:r>
      <w:r w:rsidRPr="004A369A">
        <w:rPr>
          <w:rFonts w:ascii="Times New Roman" w:eastAsia="Calibri" w:hAnsi="Times New Roman" w:cs="Times New Roman"/>
          <w:sz w:val="24"/>
          <w:szCs w:val="28"/>
          <w:lang w:eastAsia="ar-SA"/>
        </w:rPr>
        <w:t>Справочник слесаря по ремонту сложной бытовой техники. — М.: Высш. шк., 1991. — 255 с.</w:t>
      </w:r>
    </w:p>
    <w:p w14:paraId="02F81738" w14:textId="77777777" w:rsidR="004A369A" w:rsidRPr="004A369A" w:rsidRDefault="004A369A" w:rsidP="005F6725">
      <w:pPr>
        <w:widowControl w:val="0"/>
        <w:numPr>
          <w:ilvl w:val="0"/>
          <w:numId w:val="42"/>
        </w:numPr>
        <w:shd w:val="clear" w:color="auto" w:fill="FFFFFF"/>
        <w:tabs>
          <w:tab w:val="left" w:pos="482"/>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iCs/>
          <w:sz w:val="24"/>
          <w:szCs w:val="28"/>
          <w:lang w:eastAsia="ar-SA"/>
        </w:rPr>
        <w:t xml:space="preserve"> Кобелев А.Г. </w:t>
      </w:r>
      <w:r w:rsidRPr="004A369A">
        <w:rPr>
          <w:rFonts w:ascii="Times New Roman" w:eastAsia="Calibri" w:hAnsi="Times New Roman" w:cs="Times New Roman"/>
          <w:sz w:val="24"/>
          <w:szCs w:val="28"/>
          <w:lang w:eastAsia="ar-SA"/>
        </w:rPr>
        <w:t>Устройство и ремонт бытовой техники. — М.: Высш. шк., 1994. - 272 с.</w:t>
      </w:r>
    </w:p>
    <w:p w14:paraId="029F79F1" w14:textId="77777777" w:rsidR="004A369A" w:rsidRPr="004A369A" w:rsidRDefault="004A369A" w:rsidP="005F6725">
      <w:pPr>
        <w:widowControl w:val="0"/>
        <w:numPr>
          <w:ilvl w:val="0"/>
          <w:numId w:val="42"/>
        </w:numPr>
        <w:shd w:val="clear" w:color="auto" w:fill="FFFFFF"/>
        <w:tabs>
          <w:tab w:val="left" w:pos="482"/>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iCs/>
          <w:sz w:val="24"/>
          <w:szCs w:val="28"/>
          <w:lang w:eastAsia="ar-SA"/>
        </w:rPr>
        <w:t xml:space="preserve"> Лепаев Д. А. </w:t>
      </w:r>
      <w:r w:rsidRPr="004A369A">
        <w:rPr>
          <w:rFonts w:ascii="Times New Roman" w:eastAsia="Calibri" w:hAnsi="Times New Roman" w:cs="Times New Roman"/>
          <w:sz w:val="24"/>
          <w:szCs w:val="28"/>
          <w:lang w:eastAsia="ar-SA"/>
        </w:rPr>
        <w:t>Ремонт стиральных машин: Справочное издание. — М.: Легпромбытиздат, 1987. — 208 с.</w:t>
      </w:r>
    </w:p>
    <w:p w14:paraId="3B15C7AE" w14:textId="77777777" w:rsidR="004A369A" w:rsidRPr="004A369A" w:rsidRDefault="004A369A" w:rsidP="005F6725">
      <w:pPr>
        <w:widowControl w:val="0"/>
        <w:numPr>
          <w:ilvl w:val="0"/>
          <w:numId w:val="44"/>
        </w:numPr>
        <w:shd w:val="clear" w:color="auto" w:fill="FFFFFF"/>
        <w:tabs>
          <w:tab w:val="left" w:pos="569"/>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iCs/>
          <w:sz w:val="24"/>
          <w:szCs w:val="28"/>
          <w:lang w:eastAsia="ar-SA"/>
        </w:rPr>
        <w:t xml:space="preserve"> Лепаев Д. А. </w:t>
      </w:r>
      <w:r w:rsidRPr="004A369A">
        <w:rPr>
          <w:rFonts w:ascii="Times New Roman" w:eastAsia="Calibri" w:hAnsi="Times New Roman" w:cs="Times New Roman"/>
          <w:sz w:val="24"/>
          <w:szCs w:val="28"/>
          <w:lang w:eastAsia="ar-SA"/>
        </w:rPr>
        <w:t>Ремонт электрических бритв. — М.: Легпромбытиздат, 1989.- 112 с.</w:t>
      </w:r>
    </w:p>
    <w:p w14:paraId="4D9A205E" w14:textId="77777777" w:rsidR="004A369A" w:rsidRPr="004A369A" w:rsidRDefault="004A369A" w:rsidP="005F6725">
      <w:pPr>
        <w:widowControl w:val="0"/>
        <w:numPr>
          <w:ilvl w:val="0"/>
          <w:numId w:val="44"/>
        </w:numPr>
        <w:shd w:val="clear" w:color="auto" w:fill="FFFFFF"/>
        <w:tabs>
          <w:tab w:val="left" w:pos="569"/>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iCs/>
          <w:sz w:val="24"/>
          <w:szCs w:val="28"/>
          <w:lang w:eastAsia="ar-SA"/>
        </w:rPr>
        <w:t xml:space="preserve"> Лепаев Д. А. </w:t>
      </w:r>
      <w:r w:rsidRPr="004A369A">
        <w:rPr>
          <w:rFonts w:ascii="Times New Roman" w:eastAsia="Calibri" w:hAnsi="Times New Roman" w:cs="Times New Roman"/>
          <w:sz w:val="24"/>
          <w:szCs w:val="28"/>
          <w:lang w:eastAsia="ar-SA"/>
        </w:rPr>
        <w:t>Ремонт электропылесосов и электрополотеров. — М.: Легпромбытиздат, 1991. — 96 с.</w:t>
      </w:r>
    </w:p>
    <w:p w14:paraId="2CD89742" w14:textId="77777777" w:rsidR="004A369A" w:rsidRPr="004A369A" w:rsidRDefault="004A369A" w:rsidP="005F6725">
      <w:pPr>
        <w:widowControl w:val="0"/>
        <w:numPr>
          <w:ilvl w:val="0"/>
          <w:numId w:val="44"/>
        </w:numPr>
        <w:shd w:val="clear" w:color="auto" w:fill="FFFFFF"/>
        <w:tabs>
          <w:tab w:val="left" w:pos="569"/>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iCs/>
          <w:sz w:val="24"/>
          <w:szCs w:val="28"/>
          <w:lang w:eastAsia="ar-SA"/>
        </w:rPr>
        <w:lastRenderedPageBreak/>
        <w:t xml:space="preserve"> Лепаев Д. А., Коляда В.В. </w:t>
      </w:r>
      <w:r w:rsidRPr="004A369A">
        <w:rPr>
          <w:rFonts w:ascii="Times New Roman" w:eastAsia="Calibri" w:hAnsi="Times New Roman" w:cs="Times New Roman"/>
          <w:sz w:val="24"/>
          <w:szCs w:val="28"/>
          <w:lang w:eastAsia="ar-SA"/>
        </w:rPr>
        <w:t>Ремонт холодильников. — М.: Солон-Р, 2000. - 432 с.</w:t>
      </w:r>
    </w:p>
    <w:p w14:paraId="0C2F820A" w14:textId="77777777" w:rsidR="004A369A" w:rsidRPr="004A369A" w:rsidRDefault="004A369A" w:rsidP="005F6725">
      <w:pPr>
        <w:widowControl w:val="0"/>
        <w:numPr>
          <w:ilvl w:val="0"/>
          <w:numId w:val="44"/>
        </w:numPr>
        <w:shd w:val="clear" w:color="auto" w:fill="FFFFFF"/>
        <w:tabs>
          <w:tab w:val="left" w:pos="569"/>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iCs/>
          <w:sz w:val="24"/>
          <w:szCs w:val="28"/>
          <w:lang w:eastAsia="ar-SA"/>
        </w:rPr>
        <w:t xml:space="preserve"> Лепаев Д. А. </w:t>
      </w:r>
      <w:r w:rsidRPr="004A369A">
        <w:rPr>
          <w:rFonts w:ascii="Times New Roman" w:eastAsia="Calibri" w:hAnsi="Times New Roman" w:cs="Times New Roman"/>
          <w:sz w:val="24"/>
          <w:szCs w:val="28"/>
          <w:lang w:eastAsia="ar-SA"/>
        </w:rPr>
        <w:t>Справочник слесаря по ремонту бытовых электроприборов и машин. — М.: Легпромбытиздат, 1991. — 304 с.</w:t>
      </w:r>
    </w:p>
    <w:p w14:paraId="159C82EA" w14:textId="77777777" w:rsidR="004A369A" w:rsidRPr="004A369A" w:rsidRDefault="004A369A" w:rsidP="005F6725">
      <w:pPr>
        <w:widowControl w:val="0"/>
        <w:numPr>
          <w:ilvl w:val="0"/>
          <w:numId w:val="44"/>
        </w:numPr>
        <w:shd w:val="clear" w:color="auto" w:fill="FFFFFF"/>
        <w:tabs>
          <w:tab w:val="left" w:pos="569"/>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iCs/>
          <w:sz w:val="24"/>
          <w:szCs w:val="28"/>
          <w:lang w:eastAsia="ar-SA"/>
        </w:rPr>
        <w:t xml:space="preserve"> Лепаев Д. А. </w:t>
      </w:r>
      <w:r w:rsidRPr="004A369A">
        <w:rPr>
          <w:rFonts w:ascii="Times New Roman" w:eastAsia="Calibri" w:hAnsi="Times New Roman" w:cs="Times New Roman"/>
          <w:sz w:val="24"/>
          <w:szCs w:val="28"/>
          <w:lang w:eastAsia="ar-SA"/>
        </w:rPr>
        <w:t>Электрические приборы бытового назначения.— М.: Легпромбытиздат, 1991. — 272 с.</w:t>
      </w:r>
    </w:p>
    <w:p w14:paraId="30571736" w14:textId="77777777" w:rsidR="004A369A" w:rsidRPr="004A369A" w:rsidRDefault="004A369A" w:rsidP="005F6725">
      <w:pPr>
        <w:widowControl w:val="0"/>
        <w:numPr>
          <w:ilvl w:val="0"/>
          <w:numId w:val="44"/>
        </w:numPr>
        <w:shd w:val="clear" w:color="auto" w:fill="FFFFFF"/>
        <w:tabs>
          <w:tab w:val="left" w:pos="569"/>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iCs/>
          <w:sz w:val="24"/>
          <w:szCs w:val="28"/>
          <w:lang w:eastAsia="ar-SA"/>
        </w:rPr>
        <w:t xml:space="preserve"> Лепаев Д. А. </w:t>
      </w:r>
      <w:r w:rsidRPr="004A369A">
        <w:rPr>
          <w:rFonts w:ascii="Times New Roman" w:eastAsia="Calibri" w:hAnsi="Times New Roman" w:cs="Times New Roman"/>
          <w:sz w:val="24"/>
          <w:szCs w:val="28"/>
          <w:lang w:eastAsia="ar-SA"/>
        </w:rPr>
        <w:t>Ремонт бытовых холодильников: Справочник. — 2-е изд., перераб. и доп. — М.: Легпромбытиздат, 1989. — 304 с.</w:t>
      </w:r>
    </w:p>
    <w:p w14:paraId="1822420B" w14:textId="77777777" w:rsidR="004A369A" w:rsidRPr="004A369A" w:rsidRDefault="004A369A" w:rsidP="005F6725">
      <w:pPr>
        <w:widowControl w:val="0"/>
        <w:numPr>
          <w:ilvl w:val="0"/>
          <w:numId w:val="44"/>
        </w:numPr>
        <w:shd w:val="clear" w:color="auto" w:fill="FFFFFF"/>
        <w:tabs>
          <w:tab w:val="left" w:pos="569"/>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iCs/>
          <w:sz w:val="24"/>
          <w:szCs w:val="28"/>
          <w:lang w:eastAsia="ar-SA"/>
        </w:rPr>
        <w:t xml:space="preserve"> Лепаев Д. А., Корхов Ю.М. </w:t>
      </w:r>
      <w:r w:rsidRPr="004A369A">
        <w:rPr>
          <w:rFonts w:ascii="Times New Roman" w:eastAsia="Calibri" w:hAnsi="Times New Roman" w:cs="Times New Roman"/>
          <w:sz w:val="24"/>
          <w:szCs w:val="28"/>
          <w:lang w:eastAsia="ar-SA"/>
        </w:rPr>
        <w:t>Электрические аппараты бытового назначения. — М.: Высш. шк., 1970. — 286 с.</w:t>
      </w:r>
    </w:p>
    <w:p w14:paraId="754C6826" w14:textId="77777777" w:rsidR="004A369A" w:rsidRPr="004A369A" w:rsidRDefault="004A369A" w:rsidP="005F6725">
      <w:pPr>
        <w:widowControl w:val="0"/>
        <w:numPr>
          <w:ilvl w:val="0"/>
          <w:numId w:val="44"/>
        </w:numPr>
        <w:shd w:val="clear" w:color="auto" w:fill="FFFFFF"/>
        <w:tabs>
          <w:tab w:val="left" w:pos="569"/>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 xml:space="preserve"> Машины стиральные бытовые. Общие технические условия. ГОСТ 8051 - 93.</w:t>
      </w:r>
    </w:p>
    <w:p w14:paraId="0F4476F0" w14:textId="77777777" w:rsidR="004A369A" w:rsidRPr="004A369A" w:rsidRDefault="004A369A" w:rsidP="005F6725">
      <w:pPr>
        <w:widowControl w:val="0"/>
        <w:numPr>
          <w:ilvl w:val="0"/>
          <w:numId w:val="44"/>
        </w:numPr>
        <w:shd w:val="clear" w:color="auto" w:fill="FFFFFF"/>
        <w:tabs>
          <w:tab w:val="left" w:pos="569"/>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 xml:space="preserve"> Пособие по ремонту электробытовой техники. — Л.: Лениздат, 1989.-208 с.</w:t>
      </w:r>
    </w:p>
    <w:p w14:paraId="509395DA" w14:textId="77777777" w:rsidR="004A369A" w:rsidRPr="004A369A" w:rsidRDefault="004A369A" w:rsidP="005F6725">
      <w:pPr>
        <w:widowControl w:val="0"/>
        <w:numPr>
          <w:ilvl w:val="0"/>
          <w:numId w:val="44"/>
        </w:numPr>
        <w:shd w:val="clear" w:color="auto" w:fill="FFFFFF"/>
        <w:tabs>
          <w:tab w:val="left" w:pos="569"/>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 xml:space="preserve"> ГОСТ 10280—89. Пылесосы электрические бытовые. Общие технические условия.</w:t>
      </w:r>
    </w:p>
    <w:p w14:paraId="48E89CAB" w14:textId="77777777" w:rsidR="004A369A" w:rsidRPr="004A369A" w:rsidRDefault="004A369A" w:rsidP="005F6725">
      <w:pPr>
        <w:widowControl w:val="0"/>
        <w:numPr>
          <w:ilvl w:val="0"/>
          <w:numId w:val="44"/>
        </w:numPr>
        <w:shd w:val="clear" w:color="auto" w:fill="FFFFFF"/>
        <w:tabs>
          <w:tab w:val="left" w:pos="569"/>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 xml:space="preserve"> ГОСТ 16317—87. Приборы холодильные электрические бытовые. Общие технические условия.</w:t>
      </w:r>
    </w:p>
    <w:p w14:paraId="1ECF291C" w14:textId="77777777" w:rsidR="004A369A" w:rsidRPr="004A369A" w:rsidRDefault="004A369A" w:rsidP="005F6725">
      <w:pPr>
        <w:widowControl w:val="0"/>
        <w:numPr>
          <w:ilvl w:val="0"/>
          <w:numId w:val="44"/>
        </w:numPr>
        <w:shd w:val="clear" w:color="auto" w:fill="FFFFFF"/>
        <w:tabs>
          <w:tab w:val="left" w:pos="569"/>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 xml:space="preserve"> ГОСТ 26678-85. Холодильники и морозильники бытовые электрические компрессионные параметрического ряда. Общие технические условия.</w:t>
      </w:r>
    </w:p>
    <w:p w14:paraId="0C68DA9C" w14:textId="77777777" w:rsidR="004A369A" w:rsidRPr="004A369A" w:rsidRDefault="004A369A" w:rsidP="005F6725">
      <w:pPr>
        <w:widowControl w:val="0"/>
        <w:numPr>
          <w:ilvl w:val="0"/>
          <w:numId w:val="45"/>
        </w:numPr>
        <w:shd w:val="clear" w:color="auto" w:fill="FFFFFF"/>
        <w:tabs>
          <w:tab w:val="left" w:pos="590"/>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 xml:space="preserve"> ГОСТ 14087—88. Электроприборы бытовые. Общие технические требования.</w:t>
      </w:r>
    </w:p>
    <w:p w14:paraId="2D97586E" w14:textId="77777777" w:rsidR="004A369A" w:rsidRPr="004A369A" w:rsidRDefault="004A369A" w:rsidP="005F6725">
      <w:pPr>
        <w:widowControl w:val="0"/>
        <w:numPr>
          <w:ilvl w:val="0"/>
          <w:numId w:val="45"/>
        </w:numPr>
        <w:shd w:val="clear" w:color="auto" w:fill="FFFFFF"/>
        <w:tabs>
          <w:tab w:val="left" w:pos="590"/>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 xml:space="preserve"> ГОСТ 307—81. Электроутюги бытовые. Технические условия.</w:t>
      </w:r>
    </w:p>
    <w:p w14:paraId="222851EC" w14:textId="77777777" w:rsidR="004A369A" w:rsidRPr="004A369A" w:rsidRDefault="004A369A" w:rsidP="005F6725">
      <w:pPr>
        <w:widowControl w:val="0"/>
        <w:numPr>
          <w:ilvl w:val="0"/>
          <w:numId w:val="45"/>
        </w:numPr>
        <w:shd w:val="clear" w:color="auto" w:fill="FFFFFF"/>
        <w:tabs>
          <w:tab w:val="left" w:pos="590"/>
        </w:tabs>
        <w:suppressAutoHyphens/>
        <w:autoSpaceDE w:val="0"/>
        <w:autoSpaceDN w:val="0"/>
        <w:adjustRightInd w:val="0"/>
        <w:jc w:val="both"/>
        <w:rPr>
          <w:rFonts w:ascii="Times New Roman" w:eastAsia="Calibri" w:hAnsi="Times New Roman" w:cs="Times New Roman"/>
          <w:sz w:val="24"/>
          <w:szCs w:val="28"/>
          <w:lang w:eastAsia="ar-SA"/>
        </w:rPr>
      </w:pPr>
      <w:r w:rsidRPr="004A369A">
        <w:rPr>
          <w:rFonts w:ascii="Times New Roman" w:eastAsia="Calibri" w:hAnsi="Times New Roman" w:cs="Times New Roman"/>
          <w:sz w:val="24"/>
          <w:szCs w:val="28"/>
          <w:lang w:eastAsia="ar-SA"/>
        </w:rPr>
        <w:t xml:space="preserve"> ГОСТ 2624—87. Трубки капиллярные медные и латунные.</w:t>
      </w:r>
    </w:p>
    <w:p w14:paraId="7FDB9C07" w14:textId="77777777" w:rsidR="004A369A" w:rsidRPr="004A369A" w:rsidRDefault="004A369A" w:rsidP="004A369A">
      <w:pPr>
        <w:suppressAutoHyphens/>
        <w:spacing w:line="276" w:lineRule="auto"/>
        <w:ind w:left="720"/>
        <w:contextualSpacing/>
        <w:rPr>
          <w:rFonts w:ascii="Times New Roman" w:eastAsia="Calibri" w:hAnsi="Times New Roman" w:cs="Times New Roman"/>
          <w:b/>
          <w:bCs/>
          <w:iCs/>
          <w:sz w:val="24"/>
          <w:szCs w:val="24"/>
        </w:rPr>
      </w:pPr>
      <w:r w:rsidRPr="004A369A">
        <w:rPr>
          <w:rFonts w:ascii="Times New Roman" w:eastAsia="Calibri" w:hAnsi="Times New Roman" w:cs="Times New Roman"/>
          <w:b/>
          <w:bCs/>
          <w:iCs/>
          <w:sz w:val="24"/>
          <w:szCs w:val="24"/>
        </w:rPr>
        <w:t xml:space="preserve">3.2.2. Дополнительные источники </w:t>
      </w:r>
    </w:p>
    <w:p w14:paraId="26FDBBD2" w14:textId="77777777" w:rsidR="004A369A" w:rsidRPr="004A369A" w:rsidRDefault="004A369A" w:rsidP="005F6725">
      <w:pPr>
        <w:widowControl w:val="0"/>
        <w:numPr>
          <w:ilvl w:val="0"/>
          <w:numId w:val="46"/>
        </w:numPr>
        <w:shd w:val="clear" w:color="auto" w:fill="FFFFFF"/>
        <w:tabs>
          <w:tab w:val="num" w:pos="1418"/>
        </w:tabs>
        <w:suppressAutoHyphens/>
        <w:autoSpaceDE w:val="0"/>
        <w:autoSpaceDN w:val="0"/>
        <w:adjustRightInd w:val="0"/>
        <w:ind w:left="0" w:firstLine="851"/>
        <w:jc w:val="both"/>
        <w:rPr>
          <w:rFonts w:ascii="Times New Roman" w:eastAsia="Calibri" w:hAnsi="Times New Roman" w:cs="Times New Roman"/>
          <w:sz w:val="24"/>
          <w:szCs w:val="28"/>
          <w:lang w:eastAsia="ar-SA"/>
        </w:rPr>
      </w:pPr>
      <w:r w:rsidRPr="004A369A">
        <w:rPr>
          <w:rFonts w:ascii="Times New Roman" w:eastAsia="Calibri" w:hAnsi="Times New Roman" w:cs="Times New Roman"/>
          <w:bCs/>
          <w:sz w:val="24"/>
          <w:szCs w:val="28"/>
          <w:lang w:eastAsia="ar-SA"/>
        </w:rPr>
        <w:t xml:space="preserve">Бондарь Е.С., Кравцевич В.Я. </w:t>
      </w:r>
      <w:r w:rsidRPr="004A369A">
        <w:rPr>
          <w:rFonts w:ascii="Times New Roman" w:eastAsia="Calibri" w:hAnsi="Times New Roman" w:cs="Times New Roman"/>
          <w:sz w:val="24"/>
          <w:szCs w:val="28"/>
          <w:lang w:eastAsia="ar-SA"/>
        </w:rPr>
        <w:t>Современные бытовые электроприборы и машины. — М.: Машиностроение, 1987. 219 с.</w:t>
      </w:r>
    </w:p>
    <w:p w14:paraId="6F1B23C1" w14:textId="77777777" w:rsidR="004A369A" w:rsidRPr="004A369A" w:rsidRDefault="004A369A" w:rsidP="005F6725">
      <w:pPr>
        <w:widowControl w:val="0"/>
        <w:numPr>
          <w:ilvl w:val="0"/>
          <w:numId w:val="46"/>
        </w:numPr>
        <w:shd w:val="clear" w:color="auto" w:fill="FFFFFF"/>
        <w:tabs>
          <w:tab w:val="num" w:pos="1418"/>
        </w:tabs>
        <w:suppressAutoHyphens/>
        <w:autoSpaceDE w:val="0"/>
        <w:autoSpaceDN w:val="0"/>
        <w:adjustRightInd w:val="0"/>
        <w:ind w:left="0" w:firstLine="851"/>
        <w:jc w:val="both"/>
        <w:rPr>
          <w:rFonts w:ascii="Times New Roman" w:eastAsia="Calibri" w:hAnsi="Times New Roman" w:cs="Times New Roman"/>
          <w:sz w:val="24"/>
          <w:szCs w:val="28"/>
          <w:lang w:eastAsia="ar-SA"/>
        </w:rPr>
      </w:pPr>
      <w:r w:rsidRPr="004A369A">
        <w:rPr>
          <w:rFonts w:ascii="Times New Roman" w:eastAsia="Calibri" w:hAnsi="Times New Roman" w:cs="Times New Roman"/>
          <w:bCs/>
          <w:sz w:val="24"/>
          <w:szCs w:val="28"/>
          <w:lang w:eastAsia="ar-SA"/>
        </w:rPr>
        <w:t xml:space="preserve">Лепаев </w:t>
      </w:r>
      <w:r w:rsidRPr="004A369A">
        <w:rPr>
          <w:rFonts w:ascii="Times New Roman" w:eastAsia="Calibri" w:hAnsi="Times New Roman" w:cs="Times New Roman"/>
          <w:sz w:val="24"/>
          <w:szCs w:val="28"/>
          <w:lang w:eastAsia="ar-SA"/>
        </w:rPr>
        <w:t xml:space="preserve">Д. </w:t>
      </w:r>
      <w:r w:rsidRPr="004A369A">
        <w:rPr>
          <w:rFonts w:ascii="Times New Roman" w:eastAsia="Calibri" w:hAnsi="Times New Roman" w:cs="Times New Roman"/>
          <w:bCs/>
          <w:sz w:val="24"/>
          <w:szCs w:val="28"/>
          <w:lang w:eastAsia="ar-SA"/>
        </w:rPr>
        <w:t xml:space="preserve">А. </w:t>
      </w:r>
      <w:r w:rsidRPr="004A369A">
        <w:rPr>
          <w:rFonts w:ascii="Times New Roman" w:eastAsia="Calibri" w:hAnsi="Times New Roman" w:cs="Times New Roman"/>
          <w:sz w:val="24"/>
          <w:szCs w:val="28"/>
          <w:lang w:eastAsia="ar-SA"/>
        </w:rPr>
        <w:t>Электрические приборы бытового назначения. — М.: Легпромбытиздат, 1998. 100 с.</w:t>
      </w:r>
    </w:p>
    <w:p w14:paraId="7F37935A" w14:textId="77777777" w:rsidR="004A369A" w:rsidRPr="004A369A" w:rsidRDefault="004A369A" w:rsidP="005F6725">
      <w:pPr>
        <w:widowControl w:val="0"/>
        <w:numPr>
          <w:ilvl w:val="0"/>
          <w:numId w:val="46"/>
        </w:numPr>
        <w:shd w:val="clear" w:color="auto" w:fill="FFFFFF"/>
        <w:tabs>
          <w:tab w:val="num" w:pos="1418"/>
        </w:tabs>
        <w:suppressAutoHyphens/>
        <w:autoSpaceDE w:val="0"/>
        <w:autoSpaceDN w:val="0"/>
        <w:adjustRightInd w:val="0"/>
        <w:ind w:left="0" w:firstLine="851"/>
        <w:jc w:val="both"/>
        <w:rPr>
          <w:rFonts w:ascii="Times New Roman" w:eastAsia="Calibri" w:hAnsi="Times New Roman" w:cs="Times New Roman"/>
          <w:sz w:val="24"/>
          <w:szCs w:val="28"/>
          <w:lang w:eastAsia="ar-SA"/>
        </w:rPr>
      </w:pPr>
      <w:r w:rsidRPr="004A369A">
        <w:rPr>
          <w:rFonts w:ascii="Times New Roman" w:eastAsia="Calibri" w:hAnsi="Times New Roman" w:cs="Times New Roman"/>
          <w:bCs/>
          <w:sz w:val="24"/>
          <w:szCs w:val="28"/>
          <w:lang w:eastAsia="ar-SA"/>
        </w:rPr>
        <w:t xml:space="preserve">Пособие </w:t>
      </w:r>
      <w:r w:rsidRPr="004A369A">
        <w:rPr>
          <w:rFonts w:ascii="Times New Roman" w:eastAsia="Calibri" w:hAnsi="Times New Roman" w:cs="Times New Roman"/>
          <w:sz w:val="24"/>
          <w:szCs w:val="28"/>
          <w:lang w:eastAsia="ar-SA"/>
        </w:rPr>
        <w:t>по ремонту электробытовой техники / В. И. Златопольский, Г.Д. Кортын, С.Ф. Привалов и др. — Л.: Лениздат, 1989. 208 с.</w:t>
      </w:r>
    </w:p>
    <w:p w14:paraId="121CE7CC" w14:textId="77777777" w:rsidR="004A369A" w:rsidRPr="004A369A" w:rsidRDefault="004A369A" w:rsidP="005F6725">
      <w:pPr>
        <w:widowControl w:val="0"/>
        <w:numPr>
          <w:ilvl w:val="0"/>
          <w:numId w:val="46"/>
        </w:numPr>
        <w:shd w:val="clear" w:color="auto" w:fill="FFFFFF"/>
        <w:tabs>
          <w:tab w:val="num" w:pos="1418"/>
        </w:tabs>
        <w:suppressAutoHyphens/>
        <w:autoSpaceDE w:val="0"/>
        <w:autoSpaceDN w:val="0"/>
        <w:adjustRightInd w:val="0"/>
        <w:ind w:left="0" w:firstLine="851"/>
        <w:jc w:val="both"/>
        <w:rPr>
          <w:rFonts w:ascii="Times New Roman" w:eastAsia="Calibri" w:hAnsi="Times New Roman" w:cs="Times New Roman"/>
          <w:sz w:val="24"/>
          <w:szCs w:val="28"/>
          <w:lang w:eastAsia="ar-SA"/>
        </w:rPr>
      </w:pPr>
      <w:r w:rsidRPr="004A369A">
        <w:rPr>
          <w:rFonts w:ascii="Times New Roman" w:eastAsia="Calibri" w:hAnsi="Times New Roman" w:cs="Times New Roman"/>
          <w:bCs/>
          <w:sz w:val="24"/>
          <w:szCs w:val="28"/>
          <w:lang w:eastAsia="ar-SA"/>
        </w:rPr>
        <w:t xml:space="preserve">Фишман Б.Е. </w:t>
      </w:r>
      <w:r w:rsidRPr="004A369A">
        <w:rPr>
          <w:rFonts w:ascii="Times New Roman" w:eastAsia="Calibri" w:hAnsi="Times New Roman" w:cs="Times New Roman"/>
          <w:sz w:val="24"/>
          <w:szCs w:val="28"/>
          <w:lang w:eastAsia="ar-SA"/>
        </w:rPr>
        <w:t>Ремонт, наладка, испытания бытовых электроприборов. — Л.: Ленпроиздат, 1991. 239 с.</w:t>
      </w:r>
    </w:p>
    <w:p w14:paraId="79F53993" w14:textId="77777777" w:rsidR="004A369A" w:rsidRPr="004A369A" w:rsidRDefault="004A369A" w:rsidP="005F6725">
      <w:pPr>
        <w:widowControl w:val="0"/>
        <w:numPr>
          <w:ilvl w:val="0"/>
          <w:numId w:val="46"/>
        </w:numPr>
        <w:shd w:val="clear" w:color="auto" w:fill="FFFFFF"/>
        <w:tabs>
          <w:tab w:val="num" w:pos="1418"/>
        </w:tabs>
        <w:suppressAutoHyphens/>
        <w:autoSpaceDE w:val="0"/>
        <w:autoSpaceDN w:val="0"/>
        <w:adjustRightInd w:val="0"/>
        <w:ind w:left="0" w:firstLine="851"/>
        <w:jc w:val="both"/>
        <w:rPr>
          <w:rFonts w:ascii="Times New Roman" w:eastAsia="Calibri" w:hAnsi="Times New Roman" w:cs="Times New Roman"/>
          <w:sz w:val="24"/>
          <w:szCs w:val="28"/>
          <w:lang w:eastAsia="ar-SA"/>
        </w:rPr>
      </w:pPr>
      <w:r w:rsidRPr="004A369A">
        <w:rPr>
          <w:rFonts w:ascii="Times New Roman" w:eastAsia="Calibri" w:hAnsi="Times New Roman" w:cs="Times New Roman"/>
          <w:bCs/>
          <w:sz w:val="24"/>
          <w:szCs w:val="28"/>
          <w:lang w:eastAsia="ar-SA"/>
        </w:rPr>
        <w:t xml:space="preserve">Черницкий И. И., Потупиков И. </w:t>
      </w:r>
      <w:r w:rsidRPr="004A369A">
        <w:rPr>
          <w:rFonts w:ascii="Times New Roman" w:eastAsia="Calibri" w:hAnsi="Times New Roman" w:cs="Times New Roman"/>
          <w:sz w:val="24"/>
          <w:szCs w:val="28"/>
          <w:lang w:eastAsia="ar-SA"/>
        </w:rPr>
        <w:t>Л. Ремонт бытовых электрических приборов и машин в домашних условиях. — М.: Машиностроение, 1992. 159 с.</w:t>
      </w:r>
    </w:p>
    <w:p w14:paraId="4FAEACA5" w14:textId="77777777" w:rsidR="004A369A" w:rsidRPr="004A369A" w:rsidRDefault="004A369A" w:rsidP="005F6725">
      <w:pPr>
        <w:widowControl w:val="0"/>
        <w:numPr>
          <w:ilvl w:val="0"/>
          <w:numId w:val="46"/>
        </w:numPr>
        <w:shd w:val="clear" w:color="auto" w:fill="FFFFFF"/>
        <w:tabs>
          <w:tab w:val="num" w:pos="1418"/>
        </w:tabs>
        <w:suppressAutoHyphens/>
        <w:autoSpaceDE w:val="0"/>
        <w:autoSpaceDN w:val="0"/>
        <w:adjustRightInd w:val="0"/>
        <w:ind w:left="0" w:firstLine="851"/>
        <w:jc w:val="both"/>
        <w:rPr>
          <w:rFonts w:ascii="Times New Roman" w:eastAsia="Calibri" w:hAnsi="Times New Roman" w:cs="Times New Roman"/>
          <w:sz w:val="24"/>
          <w:szCs w:val="28"/>
          <w:lang w:eastAsia="ar-SA"/>
        </w:rPr>
      </w:pPr>
      <w:r w:rsidRPr="004A369A">
        <w:rPr>
          <w:rFonts w:ascii="Times New Roman" w:eastAsia="Calibri" w:hAnsi="Times New Roman" w:cs="Times New Roman"/>
          <w:bCs/>
          <w:sz w:val="24"/>
          <w:szCs w:val="28"/>
          <w:lang w:eastAsia="ar-SA"/>
        </w:rPr>
        <w:t xml:space="preserve">Электротехнический </w:t>
      </w:r>
      <w:r w:rsidRPr="004A369A">
        <w:rPr>
          <w:rFonts w:ascii="Times New Roman" w:eastAsia="Calibri" w:hAnsi="Times New Roman" w:cs="Times New Roman"/>
          <w:sz w:val="24"/>
          <w:szCs w:val="28"/>
          <w:lang w:eastAsia="ar-SA"/>
        </w:rPr>
        <w:t>справочник: В 3 т. / Под ред. профессоров МЭИ. Т. 3. — М.: Энергоатомиздат, 1988. 614 с.</w:t>
      </w:r>
    </w:p>
    <w:p w14:paraId="7B2213AC" w14:textId="77777777" w:rsidR="004A369A" w:rsidRPr="004A369A" w:rsidRDefault="004A369A" w:rsidP="005F6725">
      <w:pPr>
        <w:widowControl w:val="0"/>
        <w:numPr>
          <w:ilvl w:val="0"/>
          <w:numId w:val="46"/>
        </w:numPr>
        <w:shd w:val="clear" w:color="auto" w:fill="FFFFFF"/>
        <w:tabs>
          <w:tab w:val="num" w:pos="1418"/>
        </w:tabs>
        <w:suppressAutoHyphens/>
        <w:autoSpaceDE w:val="0"/>
        <w:autoSpaceDN w:val="0"/>
        <w:adjustRightInd w:val="0"/>
        <w:ind w:left="0" w:firstLine="851"/>
        <w:jc w:val="both"/>
        <w:rPr>
          <w:rFonts w:ascii="Times New Roman" w:eastAsia="Calibri" w:hAnsi="Times New Roman" w:cs="Times New Roman"/>
          <w:sz w:val="24"/>
          <w:szCs w:val="28"/>
          <w:lang w:eastAsia="ar-SA"/>
        </w:rPr>
      </w:pPr>
      <w:r w:rsidRPr="004A369A">
        <w:rPr>
          <w:rFonts w:ascii="Times New Roman" w:eastAsia="Calibri" w:hAnsi="Times New Roman" w:cs="Times New Roman"/>
          <w:bCs/>
          <w:sz w:val="24"/>
          <w:szCs w:val="28"/>
          <w:lang w:eastAsia="ar-SA"/>
        </w:rPr>
        <w:t xml:space="preserve">Электротехнический </w:t>
      </w:r>
      <w:r w:rsidRPr="004A369A">
        <w:rPr>
          <w:rFonts w:ascii="Times New Roman" w:eastAsia="Calibri" w:hAnsi="Times New Roman" w:cs="Times New Roman"/>
          <w:sz w:val="24"/>
          <w:szCs w:val="28"/>
          <w:lang w:eastAsia="ar-SA"/>
        </w:rPr>
        <w:t>справочник: В 4 т. / Под ред. профессоров МЭИ (технического университета). Т. 2. — М.: Изд-во МЭИ, 1998. 517 с.</w:t>
      </w:r>
    </w:p>
    <w:p w14:paraId="6559B69A" w14:textId="77777777" w:rsidR="004A369A" w:rsidRPr="004A369A" w:rsidRDefault="004A369A" w:rsidP="004A369A">
      <w:pPr>
        <w:keepNext/>
        <w:spacing w:after="120"/>
        <w:jc w:val="center"/>
        <w:outlineLvl w:val="0"/>
        <w:rPr>
          <w:rFonts w:ascii="Times New Roman" w:eastAsia="Calibri" w:hAnsi="Times New Roman" w:cs="Times New Roman"/>
          <w:b/>
          <w:bCs/>
          <w:caps/>
          <w:kern w:val="32"/>
          <w:sz w:val="24"/>
          <w:szCs w:val="24"/>
          <w:lang w:eastAsia="ru-RU"/>
        </w:rPr>
      </w:pPr>
    </w:p>
    <w:p w14:paraId="3DBF1B5F" w14:textId="77777777" w:rsidR="004A369A" w:rsidRPr="004A369A" w:rsidRDefault="004A369A" w:rsidP="004A369A">
      <w:pPr>
        <w:keepNext/>
        <w:spacing w:after="120"/>
        <w:jc w:val="center"/>
        <w:outlineLvl w:val="0"/>
        <w:rPr>
          <w:rFonts w:ascii="Times New Roman" w:eastAsia="Calibri" w:hAnsi="Times New Roman" w:cs="Times New Roman"/>
          <w:b/>
          <w:bCs/>
          <w:caps/>
          <w:kern w:val="32"/>
          <w:sz w:val="24"/>
          <w:szCs w:val="24"/>
          <w:lang w:eastAsia="ru-RU"/>
        </w:rPr>
      </w:pPr>
    </w:p>
    <w:p w14:paraId="6789D4CA" w14:textId="77777777" w:rsidR="004A369A" w:rsidRPr="004A369A" w:rsidRDefault="004A369A" w:rsidP="004A369A">
      <w:pPr>
        <w:keepNext/>
        <w:spacing w:after="120"/>
        <w:jc w:val="center"/>
        <w:outlineLvl w:val="0"/>
        <w:rPr>
          <w:rFonts w:ascii="Times New Roman" w:eastAsia="Calibri" w:hAnsi="Times New Roman" w:cs="Times New Roman"/>
          <w:b/>
          <w:bCs/>
          <w:caps/>
          <w:kern w:val="32"/>
          <w:sz w:val="24"/>
          <w:szCs w:val="24"/>
          <w:lang w:eastAsia="ru-RU"/>
        </w:rPr>
      </w:pPr>
      <w:r w:rsidRPr="004A369A">
        <w:rPr>
          <w:rFonts w:ascii="Times New Roman" w:eastAsia="Calibri" w:hAnsi="Times New Roman" w:cs="Times New Roman"/>
          <w:b/>
          <w:bCs/>
          <w:caps/>
          <w:kern w:val="32"/>
          <w:sz w:val="24"/>
          <w:szCs w:val="24"/>
          <w:lang w:eastAsia="ru-RU"/>
        </w:rPr>
        <w:br w:type="page"/>
      </w:r>
      <w:r w:rsidRPr="004A369A">
        <w:rPr>
          <w:rFonts w:ascii="Times New Roman" w:eastAsia="Calibri" w:hAnsi="Times New Roman" w:cs="Times New Roman"/>
          <w:b/>
          <w:bCs/>
          <w:caps/>
          <w:kern w:val="32"/>
          <w:sz w:val="24"/>
          <w:szCs w:val="24"/>
          <w:lang w:eastAsia="ru-RU"/>
        </w:rPr>
        <w:lastRenderedPageBreak/>
        <w:t xml:space="preserve">4. Контроль и оценка результатов </w:t>
      </w:r>
      <w:r w:rsidRPr="004A369A">
        <w:rPr>
          <w:rFonts w:ascii="Times New Roman" w:eastAsia="Calibri" w:hAnsi="Times New Roman" w:cs="Times New Roman"/>
          <w:b/>
          <w:bCs/>
          <w:caps/>
          <w:kern w:val="32"/>
          <w:sz w:val="24"/>
          <w:szCs w:val="24"/>
          <w:lang w:eastAsia="ru-RU"/>
        </w:rPr>
        <w:br/>
        <w:t>освоения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3"/>
        <w:gridCol w:w="3543"/>
        <w:gridCol w:w="3112"/>
      </w:tblGrid>
      <w:tr w:rsidR="004A369A" w:rsidRPr="004A369A" w14:paraId="3295D6A1" w14:textId="77777777" w:rsidTr="00AD5821">
        <w:trPr>
          <w:trHeight w:val="519"/>
        </w:trPr>
        <w:tc>
          <w:tcPr>
            <w:tcW w:w="1544" w:type="pct"/>
            <w:vAlign w:val="center"/>
          </w:tcPr>
          <w:p w14:paraId="2DB53BF3" w14:textId="77777777" w:rsidR="004A369A" w:rsidRPr="004A369A" w:rsidRDefault="004A369A" w:rsidP="004A369A">
            <w:pPr>
              <w:suppressAutoHyphens/>
              <w:spacing w:line="276" w:lineRule="auto"/>
              <w:contextualSpacing/>
              <w:jc w:val="center"/>
              <w:rPr>
                <w:rFonts w:ascii="Times New Roman" w:eastAsia="Calibri" w:hAnsi="Times New Roman" w:cs="Times New Roman"/>
                <w:b/>
                <w:iCs/>
                <w:sz w:val="24"/>
                <w:szCs w:val="24"/>
              </w:rPr>
            </w:pPr>
            <w:r w:rsidRPr="004A369A">
              <w:rPr>
                <w:rFonts w:ascii="Times New Roman" w:eastAsia="Calibri" w:hAnsi="Times New Roman" w:cs="Times New Roman"/>
                <w:b/>
                <w:iCs/>
                <w:sz w:val="24"/>
                <w:szCs w:val="24"/>
              </w:rPr>
              <w:t>Результаты обучения</w:t>
            </w:r>
          </w:p>
        </w:tc>
        <w:tc>
          <w:tcPr>
            <w:tcW w:w="1840" w:type="pct"/>
            <w:vAlign w:val="center"/>
          </w:tcPr>
          <w:p w14:paraId="1CC9A8B4" w14:textId="77777777" w:rsidR="004A369A" w:rsidRPr="004A369A" w:rsidRDefault="004A369A" w:rsidP="004A369A">
            <w:pPr>
              <w:suppressAutoHyphens/>
              <w:spacing w:line="276" w:lineRule="auto"/>
              <w:contextualSpacing/>
              <w:jc w:val="center"/>
              <w:rPr>
                <w:rFonts w:ascii="Times New Roman" w:eastAsia="Calibri" w:hAnsi="Times New Roman" w:cs="Times New Roman"/>
                <w:b/>
                <w:iCs/>
                <w:sz w:val="24"/>
                <w:szCs w:val="24"/>
              </w:rPr>
            </w:pPr>
            <w:r w:rsidRPr="004A369A">
              <w:rPr>
                <w:rFonts w:ascii="Times New Roman" w:eastAsia="Calibri" w:hAnsi="Times New Roman" w:cs="Times New Roman"/>
                <w:b/>
                <w:iCs/>
                <w:sz w:val="24"/>
                <w:szCs w:val="24"/>
              </w:rPr>
              <w:t>Показатели освоенности компетенций</w:t>
            </w:r>
          </w:p>
        </w:tc>
        <w:tc>
          <w:tcPr>
            <w:tcW w:w="1616" w:type="pct"/>
            <w:vAlign w:val="center"/>
          </w:tcPr>
          <w:p w14:paraId="7F59C98B" w14:textId="77777777" w:rsidR="004A369A" w:rsidRPr="004A369A" w:rsidRDefault="004A369A" w:rsidP="004A369A">
            <w:pPr>
              <w:suppressAutoHyphens/>
              <w:spacing w:line="276" w:lineRule="auto"/>
              <w:contextualSpacing/>
              <w:jc w:val="center"/>
              <w:rPr>
                <w:rFonts w:ascii="Times New Roman" w:eastAsia="Calibri" w:hAnsi="Times New Roman" w:cs="Times New Roman"/>
                <w:b/>
                <w:sz w:val="24"/>
                <w:szCs w:val="24"/>
              </w:rPr>
            </w:pPr>
            <w:r w:rsidRPr="004A369A">
              <w:rPr>
                <w:rFonts w:ascii="Times New Roman" w:eastAsia="Calibri" w:hAnsi="Times New Roman" w:cs="Times New Roman"/>
                <w:b/>
                <w:sz w:val="24"/>
                <w:szCs w:val="24"/>
              </w:rPr>
              <w:t>Методы оценки</w:t>
            </w:r>
          </w:p>
        </w:tc>
      </w:tr>
      <w:tr w:rsidR="004A369A" w:rsidRPr="004A369A" w14:paraId="28479EB0" w14:textId="77777777" w:rsidTr="00AD5821">
        <w:trPr>
          <w:trHeight w:val="519"/>
        </w:trPr>
        <w:tc>
          <w:tcPr>
            <w:tcW w:w="1544" w:type="pct"/>
            <w:vAlign w:val="center"/>
          </w:tcPr>
          <w:p w14:paraId="39579F27" w14:textId="77777777" w:rsidR="004A369A" w:rsidRPr="004A369A" w:rsidRDefault="004A369A" w:rsidP="00E577BD">
            <w:pPr>
              <w:suppressAutoHyphens/>
              <w:contextualSpacing/>
              <w:jc w:val="both"/>
              <w:rPr>
                <w:rFonts w:ascii="Times New Roman" w:eastAsia="Calibri" w:hAnsi="Times New Roman" w:cs="Times New Roman"/>
                <w:iCs/>
                <w:sz w:val="24"/>
                <w:szCs w:val="24"/>
              </w:rPr>
            </w:pPr>
            <w:r w:rsidRPr="004A369A">
              <w:rPr>
                <w:rFonts w:ascii="Times New Roman" w:eastAsia="Calibri" w:hAnsi="Times New Roman" w:cs="Times New Roman"/>
                <w:iCs/>
                <w:sz w:val="24"/>
                <w:szCs w:val="24"/>
              </w:rPr>
              <w:t>Организовывать и выполнять работы по эксплуатации, обслуживанию и ремонту бытовой техники.</w:t>
            </w:r>
          </w:p>
        </w:tc>
        <w:tc>
          <w:tcPr>
            <w:tcW w:w="1840" w:type="pct"/>
            <w:vAlign w:val="center"/>
          </w:tcPr>
          <w:p w14:paraId="71816BA3" w14:textId="77777777" w:rsidR="004A369A" w:rsidRPr="004A369A" w:rsidRDefault="004A369A" w:rsidP="00E577BD">
            <w:pPr>
              <w:tabs>
                <w:tab w:val="left" w:pos="691"/>
              </w:tabs>
              <w:suppressAutoHyphens/>
              <w:contextualSpacing/>
              <w:jc w:val="both"/>
              <w:rPr>
                <w:rFonts w:ascii="Times New Roman" w:eastAsia="Calibri" w:hAnsi="Times New Roman" w:cs="Times New Roman"/>
                <w:iCs/>
                <w:sz w:val="24"/>
                <w:szCs w:val="24"/>
              </w:rPr>
            </w:pPr>
            <w:r w:rsidRPr="004A369A">
              <w:rPr>
                <w:rFonts w:ascii="Times New Roman" w:eastAsia="Calibri" w:hAnsi="Times New Roman" w:cs="Times New Roman"/>
                <w:iCs/>
                <w:sz w:val="24"/>
                <w:szCs w:val="24"/>
              </w:rPr>
              <w:t>- показывает плановость и точную последовательность действий выполняемых работ;</w:t>
            </w:r>
          </w:p>
          <w:p w14:paraId="0D0B4F91" w14:textId="77777777" w:rsidR="004A369A" w:rsidRPr="004A369A" w:rsidRDefault="004A369A" w:rsidP="00E577BD">
            <w:pPr>
              <w:tabs>
                <w:tab w:val="left" w:pos="691"/>
              </w:tabs>
              <w:suppressAutoHyphens/>
              <w:contextualSpacing/>
              <w:jc w:val="both"/>
              <w:rPr>
                <w:rFonts w:ascii="Times New Roman" w:eastAsia="Calibri" w:hAnsi="Times New Roman" w:cs="Times New Roman"/>
                <w:iCs/>
                <w:sz w:val="24"/>
                <w:szCs w:val="24"/>
              </w:rPr>
            </w:pPr>
            <w:r w:rsidRPr="004A369A">
              <w:rPr>
                <w:rFonts w:ascii="Times New Roman" w:eastAsia="Calibri" w:hAnsi="Times New Roman" w:cs="Times New Roman"/>
                <w:iCs/>
                <w:sz w:val="24"/>
                <w:szCs w:val="24"/>
              </w:rPr>
              <w:t>- правильно выбирает методы обслуживания.</w:t>
            </w:r>
          </w:p>
          <w:p w14:paraId="05F83131" w14:textId="77777777" w:rsidR="004A369A" w:rsidRPr="004A369A" w:rsidRDefault="004A369A" w:rsidP="00E577BD">
            <w:pPr>
              <w:tabs>
                <w:tab w:val="left" w:pos="691"/>
              </w:tabs>
              <w:suppressAutoHyphens/>
              <w:contextualSpacing/>
              <w:jc w:val="center"/>
              <w:rPr>
                <w:rFonts w:ascii="Times New Roman" w:eastAsia="Calibri" w:hAnsi="Times New Roman" w:cs="Times New Roman"/>
                <w:iCs/>
                <w:sz w:val="24"/>
                <w:szCs w:val="24"/>
              </w:rPr>
            </w:pPr>
          </w:p>
        </w:tc>
        <w:tc>
          <w:tcPr>
            <w:tcW w:w="1616" w:type="pct"/>
            <w:vMerge w:val="restart"/>
          </w:tcPr>
          <w:p w14:paraId="1D83CB2B" w14:textId="77777777" w:rsidR="004A369A" w:rsidRPr="004A369A" w:rsidRDefault="004A369A" w:rsidP="00E577BD">
            <w:pPr>
              <w:suppressAutoHyphens/>
              <w:contextualSpacing/>
              <w:rPr>
                <w:rFonts w:ascii="Times New Roman" w:eastAsia="Calibri" w:hAnsi="Times New Roman" w:cs="Times New Roman"/>
                <w:sz w:val="24"/>
                <w:szCs w:val="24"/>
              </w:rPr>
            </w:pPr>
            <w:r w:rsidRPr="004A369A">
              <w:rPr>
                <w:rFonts w:ascii="Times New Roman" w:eastAsia="Calibri" w:hAnsi="Times New Roman" w:cs="Times New Roman"/>
                <w:sz w:val="24"/>
                <w:szCs w:val="24"/>
              </w:rPr>
              <w:t>Текущий контроль в форме:</w:t>
            </w:r>
          </w:p>
          <w:p w14:paraId="6415E418" w14:textId="77777777" w:rsidR="004A369A" w:rsidRPr="004A369A" w:rsidRDefault="004A369A" w:rsidP="00E577BD">
            <w:pPr>
              <w:suppressAutoHyphens/>
              <w:contextualSpacing/>
              <w:rPr>
                <w:rFonts w:ascii="Times New Roman" w:eastAsia="Calibri" w:hAnsi="Times New Roman" w:cs="Times New Roman"/>
                <w:sz w:val="24"/>
                <w:szCs w:val="24"/>
              </w:rPr>
            </w:pPr>
            <w:r w:rsidRPr="004A369A">
              <w:rPr>
                <w:rFonts w:ascii="Times New Roman" w:eastAsia="Calibri" w:hAnsi="Times New Roman" w:cs="Times New Roman"/>
                <w:sz w:val="24"/>
                <w:szCs w:val="24"/>
              </w:rPr>
              <w:t>- защиты практических занятий;</w:t>
            </w:r>
          </w:p>
          <w:p w14:paraId="36DC64C1" w14:textId="77777777" w:rsidR="004A369A" w:rsidRPr="004A369A" w:rsidRDefault="004A369A" w:rsidP="00E577BD">
            <w:pPr>
              <w:suppressAutoHyphens/>
              <w:contextualSpacing/>
              <w:rPr>
                <w:rFonts w:ascii="Times New Roman" w:eastAsia="Calibri" w:hAnsi="Times New Roman" w:cs="Times New Roman"/>
                <w:sz w:val="24"/>
                <w:szCs w:val="24"/>
              </w:rPr>
            </w:pPr>
            <w:r w:rsidRPr="004A369A">
              <w:rPr>
                <w:rFonts w:ascii="Times New Roman" w:eastAsia="Calibri" w:hAnsi="Times New Roman" w:cs="Times New Roman"/>
                <w:sz w:val="24"/>
                <w:szCs w:val="24"/>
              </w:rPr>
              <w:t>- контрольная работа</w:t>
            </w:r>
          </w:p>
          <w:p w14:paraId="40121981" w14:textId="77777777" w:rsidR="004A369A" w:rsidRPr="004A369A" w:rsidRDefault="004A369A" w:rsidP="00E577BD">
            <w:pPr>
              <w:suppressAutoHyphens/>
              <w:contextualSpacing/>
              <w:rPr>
                <w:rFonts w:ascii="Times New Roman" w:eastAsia="Calibri" w:hAnsi="Times New Roman" w:cs="Times New Roman"/>
                <w:sz w:val="24"/>
                <w:szCs w:val="24"/>
              </w:rPr>
            </w:pPr>
            <w:r w:rsidRPr="004A369A">
              <w:rPr>
                <w:rFonts w:ascii="Times New Roman" w:eastAsia="Calibri" w:hAnsi="Times New Roman" w:cs="Times New Roman"/>
                <w:sz w:val="24"/>
                <w:szCs w:val="24"/>
              </w:rPr>
              <w:t>- диф. зачет.</w:t>
            </w:r>
          </w:p>
          <w:p w14:paraId="11693817" w14:textId="77777777" w:rsidR="004A369A" w:rsidRPr="004A369A" w:rsidRDefault="004A369A" w:rsidP="00E577BD">
            <w:pPr>
              <w:suppressAutoHyphens/>
              <w:contextualSpacing/>
              <w:rPr>
                <w:rFonts w:ascii="Times New Roman" w:eastAsia="Calibri" w:hAnsi="Times New Roman" w:cs="Times New Roman"/>
                <w:sz w:val="24"/>
                <w:szCs w:val="24"/>
              </w:rPr>
            </w:pPr>
          </w:p>
          <w:p w14:paraId="0C99961D" w14:textId="77777777" w:rsidR="004A369A" w:rsidRPr="004A369A" w:rsidRDefault="004A369A" w:rsidP="00E577BD">
            <w:pPr>
              <w:suppressAutoHyphens/>
              <w:contextualSpacing/>
              <w:rPr>
                <w:rFonts w:ascii="Times New Roman" w:eastAsia="Calibri" w:hAnsi="Times New Roman" w:cs="Times New Roman"/>
                <w:sz w:val="24"/>
                <w:szCs w:val="24"/>
              </w:rPr>
            </w:pPr>
          </w:p>
          <w:p w14:paraId="7B207C25" w14:textId="77777777" w:rsidR="004A369A" w:rsidRPr="004A369A" w:rsidRDefault="004A369A" w:rsidP="00E577BD">
            <w:pPr>
              <w:suppressAutoHyphens/>
              <w:contextualSpacing/>
              <w:rPr>
                <w:rFonts w:ascii="Times New Roman" w:eastAsia="Calibri" w:hAnsi="Times New Roman" w:cs="Times New Roman"/>
                <w:sz w:val="24"/>
                <w:szCs w:val="24"/>
              </w:rPr>
            </w:pPr>
          </w:p>
        </w:tc>
      </w:tr>
      <w:tr w:rsidR="004A369A" w:rsidRPr="004A369A" w14:paraId="667EB2A6" w14:textId="77777777" w:rsidTr="00AD5821">
        <w:trPr>
          <w:trHeight w:val="519"/>
        </w:trPr>
        <w:tc>
          <w:tcPr>
            <w:tcW w:w="1544" w:type="pct"/>
            <w:vAlign w:val="center"/>
          </w:tcPr>
          <w:p w14:paraId="5E9F9A88" w14:textId="77777777" w:rsidR="004A369A" w:rsidRPr="004A369A" w:rsidRDefault="004A369A" w:rsidP="00E577BD">
            <w:pPr>
              <w:suppressAutoHyphens/>
              <w:contextualSpacing/>
              <w:jc w:val="both"/>
              <w:rPr>
                <w:rFonts w:ascii="Times New Roman" w:eastAsia="Calibri" w:hAnsi="Times New Roman" w:cs="Times New Roman"/>
                <w:iCs/>
                <w:sz w:val="24"/>
                <w:szCs w:val="24"/>
              </w:rPr>
            </w:pPr>
            <w:r w:rsidRPr="004A369A">
              <w:rPr>
                <w:rFonts w:ascii="Times New Roman" w:eastAsia="Calibri" w:hAnsi="Times New Roman" w:cs="Times New Roman"/>
                <w:iCs/>
                <w:sz w:val="24"/>
                <w:szCs w:val="24"/>
              </w:rPr>
              <w:t>Осуществлять диагностику и контроль технического состояния бытовой техники.</w:t>
            </w:r>
          </w:p>
        </w:tc>
        <w:tc>
          <w:tcPr>
            <w:tcW w:w="1840" w:type="pct"/>
            <w:vAlign w:val="center"/>
          </w:tcPr>
          <w:p w14:paraId="2BF83005" w14:textId="77777777" w:rsidR="004A369A" w:rsidRPr="004A369A" w:rsidRDefault="004A369A" w:rsidP="00E577BD">
            <w:pPr>
              <w:tabs>
                <w:tab w:val="left" w:pos="691"/>
              </w:tabs>
              <w:suppressAutoHyphens/>
              <w:contextualSpacing/>
              <w:jc w:val="both"/>
              <w:rPr>
                <w:rFonts w:ascii="Times New Roman" w:eastAsia="Calibri" w:hAnsi="Times New Roman" w:cs="Times New Roman"/>
                <w:iCs/>
                <w:sz w:val="24"/>
                <w:szCs w:val="24"/>
              </w:rPr>
            </w:pPr>
            <w:r w:rsidRPr="004A369A">
              <w:rPr>
                <w:rFonts w:ascii="Times New Roman" w:eastAsia="Calibri" w:hAnsi="Times New Roman" w:cs="Times New Roman"/>
                <w:iCs/>
                <w:sz w:val="24"/>
                <w:szCs w:val="24"/>
              </w:rPr>
              <w:t>- точно диагностирует техническое состояние бытовой техники;</w:t>
            </w:r>
          </w:p>
          <w:p w14:paraId="6B56F6C5" w14:textId="77777777" w:rsidR="004A369A" w:rsidRPr="004A369A" w:rsidRDefault="004A369A" w:rsidP="00E577BD">
            <w:pPr>
              <w:tabs>
                <w:tab w:val="left" w:pos="691"/>
              </w:tabs>
              <w:suppressAutoHyphens/>
              <w:contextualSpacing/>
              <w:jc w:val="both"/>
              <w:rPr>
                <w:rFonts w:ascii="Times New Roman" w:eastAsia="Calibri" w:hAnsi="Times New Roman" w:cs="Times New Roman"/>
                <w:iCs/>
                <w:sz w:val="24"/>
                <w:szCs w:val="24"/>
              </w:rPr>
            </w:pPr>
            <w:r w:rsidRPr="004A369A">
              <w:rPr>
                <w:rFonts w:ascii="Times New Roman" w:eastAsia="Calibri" w:hAnsi="Times New Roman" w:cs="Times New Roman"/>
                <w:iCs/>
                <w:sz w:val="24"/>
                <w:szCs w:val="24"/>
              </w:rPr>
              <w:t>- точно и грамотно оформляет технологическую документацию;</w:t>
            </w:r>
          </w:p>
          <w:p w14:paraId="0245E44C" w14:textId="77777777" w:rsidR="004A369A" w:rsidRPr="004A369A" w:rsidRDefault="004A369A" w:rsidP="00E577BD">
            <w:pPr>
              <w:tabs>
                <w:tab w:val="left" w:pos="691"/>
              </w:tabs>
              <w:suppressAutoHyphens/>
              <w:contextualSpacing/>
              <w:jc w:val="both"/>
              <w:rPr>
                <w:rFonts w:ascii="Times New Roman" w:eastAsia="Calibri" w:hAnsi="Times New Roman" w:cs="Times New Roman"/>
                <w:iCs/>
                <w:sz w:val="24"/>
                <w:szCs w:val="24"/>
              </w:rPr>
            </w:pPr>
            <w:r w:rsidRPr="004A369A">
              <w:rPr>
                <w:rFonts w:ascii="Times New Roman" w:eastAsia="Calibri" w:hAnsi="Times New Roman" w:cs="Times New Roman"/>
                <w:iCs/>
                <w:sz w:val="24"/>
                <w:szCs w:val="24"/>
              </w:rPr>
              <w:t>- правильно выбирает техническое оборудование для диагностики;</w:t>
            </w:r>
          </w:p>
          <w:p w14:paraId="4E53ED7B" w14:textId="77777777" w:rsidR="004A369A" w:rsidRPr="004A369A" w:rsidRDefault="004A369A" w:rsidP="00E577BD">
            <w:pPr>
              <w:tabs>
                <w:tab w:val="left" w:pos="691"/>
              </w:tabs>
              <w:suppressAutoHyphens/>
              <w:contextualSpacing/>
              <w:jc w:val="both"/>
              <w:rPr>
                <w:rFonts w:ascii="Times New Roman" w:eastAsia="Calibri" w:hAnsi="Times New Roman" w:cs="Times New Roman"/>
                <w:iCs/>
                <w:sz w:val="24"/>
                <w:szCs w:val="24"/>
              </w:rPr>
            </w:pPr>
            <w:r w:rsidRPr="004A369A">
              <w:rPr>
                <w:rFonts w:ascii="Times New Roman" w:eastAsia="Calibri" w:hAnsi="Times New Roman" w:cs="Times New Roman"/>
                <w:iCs/>
                <w:sz w:val="24"/>
                <w:szCs w:val="24"/>
              </w:rPr>
              <w:t>- умеет проверять качество диагностического состояния бытовой техники.</w:t>
            </w:r>
          </w:p>
        </w:tc>
        <w:tc>
          <w:tcPr>
            <w:tcW w:w="1616" w:type="pct"/>
            <w:vMerge/>
            <w:vAlign w:val="center"/>
          </w:tcPr>
          <w:p w14:paraId="04CA7888" w14:textId="77777777" w:rsidR="004A369A" w:rsidRPr="004A369A" w:rsidRDefault="004A369A" w:rsidP="00E577BD">
            <w:pPr>
              <w:suppressAutoHyphens/>
              <w:contextualSpacing/>
              <w:jc w:val="both"/>
              <w:rPr>
                <w:rFonts w:ascii="Times New Roman" w:eastAsia="Calibri" w:hAnsi="Times New Roman" w:cs="Times New Roman"/>
                <w:b/>
                <w:sz w:val="24"/>
                <w:szCs w:val="24"/>
              </w:rPr>
            </w:pPr>
          </w:p>
        </w:tc>
      </w:tr>
      <w:tr w:rsidR="004A369A" w:rsidRPr="004A369A" w14:paraId="71F61A06" w14:textId="77777777" w:rsidTr="00AD5821">
        <w:trPr>
          <w:trHeight w:val="519"/>
        </w:trPr>
        <w:tc>
          <w:tcPr>
            <w:tcW w:w="1544" w:type="pct"/>
            <w:vAlign w:val="center"/>
          </w:tcPr>
          <w:p w14:paraId="259881D1" w14:textId="77777777" w:rsidR="004A369A" w:rsidRPr="004A369A" w:rsidRDefault="004A369A" w:rsidP="00E577BD">
            <w:pPr>
              <w:suppressAutoHyphens/>
              <w:contextualSpacing/>
              <w:jc w:val="both"/>
              <w:rPr>
                <w:rFonts w:ascii="Times New Roman" w:eastAsia="Calibri" w:hAnsi="Times New Roman" w:cs="Times New Roman"/>
                <w:iCs/>
                <w:sz w:val="24"/>
                <w:szCs w:val="24"/>
              </w:rPr>
            </w:pPr>
            <w:r w:rsidRPr="004A369A">
              <w:rPr>
                <w:rFonts w:ascii="Times New Roman" w:eastAsia="Calibri" w:hAnsi="Times New Roman" w:cs="Times New Roman"/>
                <w:iCs/>
                <w:sz w:val="24"/>
                <w:szCs w:val="24"/>
              </w:rPr>
              <w:t>Прогнозировать отказы, определять ресурсы, обнаруживать дефекты электробытовой техники.</w:t>
            </w:r>
          </w:p>
        </w:tc>
        <w:tc>
          <w:tcPr>
            <w:tcW w:w="1840" w:type="pct"/>
            <w:vAlign w:val="center"/>
          </w:tcPr>
          <w:p w14:paraId="66B8FDE6" w14:textId="77777777" w:rsidR="004A369A" w:rsidRPr="004A369A" w:rsidRDefault="004A369A" w:rsidP="00E577BD">
            <w:pPr>
              <w:suppressAutoHyphens/>
              <w:contextualSpacing/>
              <w:jc w:val="both"/>
              <w:rPr>
                <w:rFonts w:ascii="Times New Roman" w:eastAsia="Calibri" w:hAnsi="Times New Roman" w:cs="Times New Roman"/>
                <w:iCs/>
                <w:sz w:val="24"/>
                <w:szCs w:val="24"/>
              </w:rPr>
            </w:pPr>
            <w:r w:rsidRPr="004A369A">
              <w:rPr>
                <w:rFonts w:ascii="Times New Roman" w:eastAsia="Calibri" w:hAnsi="Times New Roman" w:cs="Times New Roman"/>
                <w:iCs/>
                <w:sz w:val="24"/>
                <w:szCs w:val="24"/>
              </w:rPr>
              <w:t>- рассчитывает и проверяет ресурс электробытовой техники;</w:t>
            </w:r>
          </w:p>
          <w:p w14:paraId="61F14BA0" w14:textId="77777777" w:rsidR="004A369A" w:rsidRPr="004A369A" w:rsidRDefault="004A369A" w:rsidP="00E577BD">
            <w:pPr>
              <w:suppressAutoHyphens/>
              <w:contextualSpacing/>
              <w:jc w:val="both"/>
              <w:rPr>
                <w:rFonts w:ascii="Times New Roman" w:eastAsia="Calibri" w:hAnsi="Times New Roman" w:cs="Times New Roman"/>
                <w:iCs/>
                <w:sz w:val="24"/>
                <w:szCs w:val="24"/>
              </w:rPr>
            </w:pPr>
            <w:r w:rsidRPr="004A369A">
              <w:rPr>
                <w:rFonts w:ascii="Times New Roman" w:eastAsia="Calibri" w:hAnsi="Times New Roman" w:cs="Times New Roman"/>
                <w:iCs/>
                <w:sz w:val="24"/>
                <w:szCs w:val="24"/>
              </w:rPr>
              <w:t>- точно и быстро читает основные показателеи по которым обнаруживаются дефекты.</w:t>
            </w:r>
          </w:p>
        </w:tc>
        <w:tc>
          <w:tcPr>
            <w:tcW w:w="1616" w:type="pct"/>
            <w:vMerge/>
            <w:vAlign w:val="center"/>
          </w:tcPr>
          <w:p w14:paraId="00EF289F" w14:textId="77777777" w:rsidR="004A369A" w:rsidRPr="004A369A" w:rsidRDefault="004A369A" w:rsidP="00E577BD">
            <w:pPr>
              <w:suppressAutoHyphens/>
              <w:contextualSpacing/>
              <w:jc w:val="both"/>
              <w:rPr>
                <w:rFonts w:ascii="Times New Roman" w:eastAsia="Calibri" w:hAnsi="Times New Roman" w:cs="Times New Roman"/>
                <w:b/>
                <w:sz w:val="24"/>
                <w:szCs w:val="24"/>
              </w:rPr>
            </w:pPr>
          </w:p>
        </w:tc>
      </w:tr>
    </w:tbl>
    <w:p w14:paraId="09515637" w14:textId="77777777" w:rsidR="004A369A" w:rsidRPr="004A369A" w:rsidRDefault="004A369A" w:rsidP="00E577BD">
      <w:pPr>
        <w:rPr>
          <w:rFonts w:ascii="Times New Roman" w:eastAsia="Calibri" w:hAnsi="Times New Roman" w:cs="Times New Roman"/>
          <w:b/>
          <w:bCs/>
          <w:sz w:val="18"/>
          <w:szCs w:val="18"/>
        </w:rPr>
      </w:pPr>
    </w:p>
    <w:p w14:paraId="10652891" w14:textId="77777777" w:rsidR="004A369A" w:rsidRPr="004A369A" w:rsidRDefault="004A369A" w:rsidP="00E577BD">
      <w:pPr>
        <w:rPr>
          <w:rFonts w:ascii="Times New Roman" w:eastAsia="Calibri" w:hAnsi="Times New Roman" w:cs="Times New Roman"/>
          <w:b/>
          <w:bCs/>
          <w:sz w:val="18"/>
          <w:szCs w:val="18"/>
        </w:rPr>
      </w:pPr>
    </w:p>
    <w:p w14:paraId="13D1F914" w14:textId="77777777" w:rsidR="004A369A" w:rsidRPr="004A369A" w:rsidRDefault="004A369A" w:rsidP="004A369A">
      <w:pPr>
        <w:rPr>
          <w:rFonts w:ascii="Times New Roman Полужирный" w:eastAsia="Calibri" w:hAnsi="Times New Roman Полужирный" w:cs="Times New Roman"/>
          <w:b/>
          <w:bCs/>
          <w:caps/>
          <w:kern w:val="32"/>
          <w:sz w:val="24"/>
          <w:szCs w:val="24"/>
        </w:rPr>
      </w:pPr>
    </w:p>
    <w:p w14:paraId="170CEFCE" w14:textId="77777777" w:rsidR="004A369A" w:rsidRDefault="004A369A">
      <w:pPr>
        <w:rPr>
          <w:rFonts w:ascii="Times New Roman" w:hAnsi="Times New Roman" w:cs="Times New Roman"/>
          <w:b/>
          <w:bCs/>
          <w:sz w:val="24"/>
          <w:szCs w:val="24"/>
        </w:rPr>
      </w:pPr>
      <w:r>
        <w:rPr>
          <w:rFonts w:ascii="Times New Roman" w:hAnsi="Times New Roman" w:cs="Times New Roman"/>
          <w:b/>
          <w:bCs/>
          <w:sz w:val="24"/>
          <w:szCs w:val="24"/>
        </w:rPr>
        <w:br w:type="page"/>
      </w:r>
    </w:p>
    <w:p w14:paraId="4E90A576" w14:textId="77777777" w:rsidR="00584874" w:rsidRPr="00584874" w:rsidRDefault="00584874" w:rsidP="00584874">
      <w:pPr>
        <w:jc w:val="right"/>
        <w:rPr>
          <w:rFonts w:ascii="Times New Roman" w:hAnsi="Times New Roman" w:cs="Times New Roman"/>
          <w:b/>
          <w:bCs/>
          <w:sz w:val="24"/>
          <w:szCs w:val="24"/>
        </w:rPr>
      </w:pPr>
      <w:r w:rsidRPr="00584874">
        <w:rPr>
          <w:rFonts w:ascii="Times New Roman" w:hAnsi="Times New Roman" w:cs="Times New Roman"/>
          <w:b/>
          <w:bCs/>
          <w:sz w:val="24"/>
          <w:szCs w:val="24"/>
        </w:rPr>
        <w:lastRenderedPageBreak/>
        <w:t>Приложение 2.27</w:t>
      </w:r>
    </w:p>
    <w:p w14:paraId="1E28919C" w14:textId="77777777" w:rsidR="00584874" w:rsidRPr="00584874" w:rsidRDefault="00584874" w:rsidP="00584874">
      <w:pPr>
        <w:jc w:val="right"/>
        <w:rPr>
          <w:rFonts w:ascii="Times New Roman" w:hAnsi="Times New Roman" w:cs="Times New Roman"/>
          <w:b/>
          <w:bCs/>
          <w:sz w:val="24"/>
          <w:szCs w:val="24"/>
        </w:rPr>
      </w:pPr>
      <w:r w:rsidRPr="00584874">
        <w:rPr>
          <w:rFonts w:ascii="Times New Roman" w:hAnsi="Times New Roman" w:cs="Times New Roman"/>
          <w:b/>
          <w:bCs/>
          <w:sz w:val="24"/>
          <w:szCs w:val="24"/>
        </w:rPr>
        <w:t>к ОПОП-П по специальности</w:t>
      </w:r>
    </w:p>
    <w:p w14:paraId="417F4EB0" w14:textId="77777777" w:rsidR="00584874" w:rsidRPr="004A369A" w:rsidRDefault="00584874" w:rsidP="00584874">
      <w:pPr>
        <w:jc w:val="right"/>
        <w:rPr>
          <w:rFonts w:ascii="Times New Roman" w:eastAsia="Times New Roman" w:hAnsi="Times New Roman" w:cs="Times New Roman"/>
          <w:sz w:val="24"/>
          <w:szCs w:val="20"/>
          <w:lang w:eastAsia="ru-RU"/>
        </w:rPr>
      </w:pPr>
      <w:r w:rsidRPr="004A369A">
        <w:rPr>
          <w:rFonts w:ascii="Times New Roman" w:eastAsia="Times New Roman" w:hAnsi="Times New Roman" w:cs="Times New Roman"/>
          <w:sz w:val="24"/>
          <w:szCs w:val="20"/>
          <w:lang w:eastAsia="ru-RU"/>
        </w:rPr>
        <w:t xml:space="preserve">13.02.13 Эксплуатация и обслуживание </w:t>
      </w:r>
    </w:p>
    <w:p w14:paraId="4BFA8476" w14:textId="77777777" w:rsidR="00584874" w:rsidRPr="004A369A" w:rsidRDefault="00584874" w:rsidP="00584874">
      <w:pPr>
        <w:jc w:val="right"/>
        <w:rPr>
          <w:rFonts w:ascii="Times New Roman" w:eastAsia="Times New Roman" w:hAnsi="Times New Roman" w:cs="Times New Roman"/>
          <w:sz w:val="24"/>
          <w:szCs w:val="20"/>
          <w:lang w:eastAsia="ru-RU"/>
        </w:rPr>
      </w:pPr>
      <w:r w:rsidRPr="004A369A">
        <w:rPr>
          <w:rFonts w:ascii="Times New Roman" w:eastAsia="Times New Roman" w:hAnsi="Times New Roman" w:cs="Times New Roman"/>
          <w:sz w:val="24"/>
          <w:szCs w:val="20"/>
          <w:lang w:eastAsia="ru-RU"/>
        </w:rPr>
        <w:t xml:space="preserve">электрического и электромеханического </w:t>
      </w:r>
    </w:p>
    <w:p w14:paraId="64B88A7E" w14:textId="77777777" w:rsidR="00584874" w:rsidRPr="004A369A" w:rsidRDefault="00584874" w:rsidP="00584874">
      <w:pPr>
        <w:jc w:val="right"/>
        <w:rPr>
          <w:rFonts w:ascii="Times New Roman" w:eastAsia="Calibri" w:hAnsi="Times New Roman" w:cs="Times New Roman"/>
          <w:b/>
          <w:bCs/>
          <w:color w:val="0070C0"/>
          <w:sz w:val="24"/>
          <w:szCs w:val="24"/>
        </w:rPr>
      </w:pPr>
      <w:r w:rsidRPr="004A369A">
        <w:rPr>
          <w:rFonts w:ascii="Times New Roman" w:eastAsia="Times New Roman" w:hAnsi="Times New Roman" w:cs="Times New Roman"/>
          <w:sz w:val="24"/>
          <w:szCs w:val="20"/>
          <w:lang w:eastAsia="ru-RU"/>
        </w:rPr>
        <w:t>оборудования (по отраслям)</w:t>
      </w:r>
    </w:p>
    <w:p w14:paraId="67A8ECE0" w14:textId="77777777" w:rsidR="00584874" w:rsidRPr="00584874" w:rsidRDefault="00584874" w:rsidP="00584874">
      <w:pPr>
        <w:jc w:val="right"/>
        <w:rPr>
          <w:rFonts w:ascii="Times New Roman" w:hAnsi="Times New Roman" w:cs="Times New Roman"/>
          <w:b/>
          <w:bCs/>
          <w:color w:val="0070C0"/>
          <w:sz w:val="24"/>
          <w:szCs w:val="24"/>
        </w:rPr>
      </w:pPr>
    </w:p>
    <w:p w14:paraId="56942BEF" w14:textId="77777777" w:rsidR="00584874" w:rsidRPr="00584874" w:rsidRDefault="00584874" w:rsidP="00584874">
      <w:pPr>
        <w:jc w:val="right"/>
        <w:rPr>
          <w:rFonts w:ascii="Times New Roman" w:hAnsi="Times New Roman" w:cs="Times New Roman"/>
          <w:b/>
          <w:bCs/>
          <w:color w:val="0070C0"/>
          <w:sz w:val="24"/>
          <w:szCs w:val="24"/>
        </w:rPr>
      </w:pPr>
    </w:p>
    <w:p w14:paraId="0D665282" w14:textId="77777777" w:rsidR="00584874" w:rsidRPr="00584874" w:rsidRDefault="00584874" w:rsidP="00584874">
      <w:pPr>
        <w:jc w:val="right"/>
        <w:rPr>
          <w:rFonts w:ascii="Times New Roman" w:hAnsi="Times New Roman" w:cs="Times New Roman"/>
          <w:b/>
          <w:bCs/>
          <w:color w:val="0070C0"/>
          <w:sz w:val="24"/>
          <w:szCs w:val="24"/>
        </w:rPr>
      </w:pPr>
    </w:p>
    <w:p w14:paraId="2978012C" w14:textId="77777777" w:rsidR="00584874" w:rsidRPr="00584874" w:rsidRDefault="00584874" w:rsidP="00584874">
      <w:pPr>
        <w:jc w:val="right"/>
        <w:rPr>
          <w:rFonts w:ascii="Times New Roman" w:hAnsi="Times New Roman" w:cs="Times New Roman"/>
          <w:b/>
          <w:bCs/>
          <w:color w:val="0070C0"/>
          <w:sz w:val="24"/>
          <w:szCs w:val="24"/>
        </w:rPr>
      </w:pPr>
    </w:p>
    <w:p w14:paraId="7BD1B472" w14:textId="77777777" w:rsidR="00584874" w:rsidRPr="00584874" w:rsidRDefault="00584874" w:rsidP="00584874">
      <w:pPr>
        <w:jc w:val="right"/>
        <w:rPr>
          <w:rFonts w:ascii="Times New Roman" w:hAnsi="Times New Roman" w:cs="Times New Roman"/>
          <w:b/>
          <w:bCs/>
          <w:color w:val="0070C0"/>
          <w:sz w:val="24"/>
          <w:szCs w:val="24"/>
        </w:rPr>
      </w:pPr>
    </w:p>
    <w:p w14:paraId="370473D9" w14:textId="77777777" w:rsidR="00584874" w:rsidRPr="00584874" w:rsidRDefault="00584874" w:rsidP="00584874">
      <w:pPr>
        <w:jc w:val="right"/>
        <w:rPr>
          <w:rFonts w:ascii="Times New Roman" w:hAnsi="Times New Roman" w:cs="Times New Roman"/>
          <w:b/>
          <w:bCs/>
          <w:color w:val="0070C0"/>
          <w:sz w:val="24"/>
          <w:szCs w:val="24"/>
        </w:rPr>
      </w:pPr>
    </w:p>
    <w:p w14:paraId="40DD1E2E" w14:textId="77777777" w:rsidR="00584874" w:rsidRPr="00584874" w:rsidRDefault="00584874" w:rsidP="00584874">
      <w:pPr>
        <w:jc w:val="right"/>
        <w:rPr>
          <w:rFonts w:ascii="Times New Roman" w:hAnsi="Times New Roman" w:cs="Times New Roman"/>
          <w:b/>
          <w:bCs/>
          <w:color w:val="0070C0"/>
          <w:sz w:val="24"/>
          <w:szCs w:val="24"/>
        </w:rPr>
      </w:pPr>
    </w:p>
    <w:p w14:paraId="7DDB9616" w14:textId="77777777" w:rsidR="00584874" w:rsidRPr="00584874" w:rsidRDefault="00584874" w:rsidP="00584874">
      <w:pPr>
        <w:jc w:val="right"/>
        <w:rPr>
          <w:rFonts w:ascii="Times New Roman" w:hAnsi="Times New Roman" w:cs="Times New Roman"/>
          <w:b/>
          <w:bCs/>
          <w:color w:val="0070C0"/>
          <w:sz w:val="24"/>
          <w:szCs w:val="24"/>
        </w:rPr>
      </w:pPr>
    </w:p>
    <w:p w14:paraId="6C19BFDA" w14:textId="77777777" w:rsidR="00584874" w:rsidRPr="00584874" w:rsidRDefault="00584874" w:rsidP="00584874">
      <w:pPr>
        <w:jc w:val="right"/>
        <w:rPr>
          <w:rFonts w:ascii="Times New Roman" w:hAnsi="Times New Roman" w:cs="Times New Roman"/>
          <w:b/>
          <w:bCs/>
          <w:color w:val="0070C0"/>
          <w:sz w:val="24"/>
          <w:szCs w:val="24"/>
        </w:rPr>
      </w:pPr>
    </w:p>
    <w:p w14:paraId="32E203C2" w14:textId="77777777" w:rsidR="00584874" w:rsidRPr="00584874" w:rsidRDefault="00584874" w:rsidP="00584874">
      <w:pPr>
        <w:jc w:val="center"/>
        <w:rPr>
          <w:rFonts w:ascii="Times New Roman" w:hAnsi="Times New Roman" w:cs="Times New Roman"/>
          <w:b/>
          <w:bCs/>
          <w:sz w:val="24"/>
          <w:szCs w:val="24"/>
        </w:rPr>
      </w:pPr>
      <w:r w:rsidRPr="00584874">
        <w:rPr>
          <w:rFonts w:ascii="Times New Roman" w:hAnsi="Times New Roman" w:cs="Times New Roman"/>
          <w:b/>
          <w:bCs/>
          <w:sz w:val="24"/>
          <w:szCs w:val="24"/>
        </w:rPr>
        <w:t>Рабочая программа дисциплины</w:t>
      </w:r>
    </w:p>
    <w:p w14:paraId="23B7032B" w14:textId="77777777" w:rsidR="00584874" w:rsidRPr="00584874" w:rsidRDefault="00584874" w:rsidP="00584874">
      <w:pPr>
        <w:jc w:val="center"/>
        <w:rPr>
          <w:rFonts w:ascii="Times New Roman" w:hAnsi="Times New Roman" w:cs="Times New Roman"/>
          <w:b/>
          <w:bCs/>
          <w:sz w:val="24"/>
          <w:szCs w:val="24"/>
        </w:rPr>
      </w:pPr>
    </w:p>
    <w:p w14:paraId="3F014C5B" w14:textId="3DB41CB1" w:rsidR="00584874" w:rsidRPr="00584874" w:rsidRDefault="00584874" w:rsidP="00584874">
      <w:pPr>
        <w:jc w:val="center"/>
        <w:rPr>
          <w:rFonts w:ascii="Times New Roman" w:hAnsi="Times New Roman" w:cs="Times New Roman"/>
          <w:b/>
          <w:bCs/>
          <w:sz w:val="24"/>
          <w:szCs w:val="24"/>
        </w:rPr>
      </w:pPr>
      <w:r w:rsidRPr="00584874">
        <w:rPr>
          <w:rFonts w:ascii="Times New Roman" w:hAnsi="Times New Roman" w:cs="Times New Roman"/>
          <w:b/>
          <w:bCs/>
          <w:sz w:val="24"/>
          <w:szCs w:val="24"/>
        </w:rPr>
        <w:t>ОП.</w:t>
      </w:r>
      <w:r w:rsidR="001258EB">
        <w:rPr>
          <w:rFonts w:ascii="Times New Roman" w:hAnsi="Times New Roman" w:cs="Times New Roman"/>
          <w:b/>
          <w:bCs/>
          <w:sz w:val="24"/>
          <w:szCs w:val="24"/>
        </w:rPr>
        <w:t>19</w:t>
      </w:r>
      <w:r w:rsidRPr="00584874">
        <w:rPr>
          <w:rFonts w:ascii="Times New Roman" w:hAnsi="Times New Roman" w:cs="Times New Roman"/>
          <w:b/>
          <w:bCs/>
          <w:sz w:val="24"/>
          <w:szCs w:val="24"/>
        </w:rPr>
        <w:t xml:space="preserve"> КОРПОРАТИВНАЯ КУЛЬТУРА И ЭФФЕКТИВНОЕ ПОВЕДЕНИЕ</w:t>
      </w:r>
    </w:p>
    <w:p w14:paraId="2FDB20B1" w14:textId="77777777" w:rsidR="00584874" w:rsidRPr="00584874" w:rsidRDefault="00584874" w:rsidP="00584874">
      <w:pPr>
        <w:jc w:val="center"/>
        <w:rPr>
          <w:rFonts w:ascii="Times New Roman" w:hAnsi="Times New Roman" w:cs="Times New Roman"/>
          <w:b/>
          <w:bCs/>
          <w:sz w:val="24"/>
          <w:szCs w:val="24"/>
        </w:rPr>
      </w:pPr>
      <w:r w:rsidRPr="00584874">
        <w:rPr>
          <w:rFonts w:ascii="Times New Roman" w:hAnsi="Times New Roman" w:cs="Times New Roman"/>
          <w:b/>
          <w:bCs/>
          <w:sz w:val="24"/>
          <w:szCs w:val="24"/>
        </w:rPr>
        <w:t>НА РЫНКЕ ТРУДА</w:t>
      </w:r>
    </w:p>
    <w:p w14:paraId="0481F3C8" w14:textId="77777777" w:rsidR="00584874" w:rsidRPr="00584874" w:rsidRDefault="00584874" w:rsidP="0058487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871EC18" w14:textId="77777777" w:rsidR="00584874" w:rsidRPr="00584874" w:rsidRDefault="00584874" w:rsidP="0058487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57AFD2F" w14:textId="77777777" w:rsidR="00584874" w:rsidRPr="00584874" w:rsidRDefault="00584874" w:rsidP="00584874">
      <w:pPr>
        <w:rPr>
          <w:rFonts w:ascii="Times New Roman" w:eastAsia="Times New Roman" w:hAnsi="Times New Roman" w:cs="Times New Roman"/>
          <w:b/>
          <w:bCs/>
          <w:kern w:val="36"/>
          <w:sz w:val="24"/>
          <w:szCs w:val="24"/>
          <w:lang w:eastAsia="ru-RU"/>
        </w:rPr>
      </w:pPr>
    </w:p>
    <w:p w14:paraId="2A4FAAD9" w14:textId="77777777" w:rsidR="00584874" w:rsidRPr="00584874" w:rsidRDefault="00584874" w:rsidP="0058487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4D5A1834" w14:textId="77777777" w:rsidR="00584874" w:rsidRPr="00584874" w:rsidRDefault="00584874" w:rsidP="0058487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45F66C6" w14:textId="77777777" w:rsidR="00584874" w:rsidRPr="00584874" w:rsidRDefault="00584874" w:rsidP="0058487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AF67247" w14:textId="77777777" w:rsidR="00584874" w:rsidRPr="00584874" w:rsidRDefault="00584874" w:rsidP="0058487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4B8AD80C" w14:textId="77777777" w:rsidR="00584874" w:rsidRPr="00584874" w:rsidRDefault="00584874" w:rsidP="0058487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88F1E6D" w14:textId="77777777" w:rsidR="00584874" w:rsidRPr="00584874" w:rsidRDefault="00584874" w:rsidP="0058487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58EFBD0" w14:textId="77777777" w:rsidR="00584874" w:rsidRPr="00584874" w:rsidRDefault="00584874" w:rsidP="0058487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95F2797" w14:textId="77777777" w:rsidR="00584874" w:rsidRPr="00584874" w:rsidRDefault="00584874" w:rsidP="0058487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427E9B34" w14:textId="77777777" w:rsidR="00584874" w:rsidRPr="00584874" w:rsidRDefault="00584874" w:rsidP="0058487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E150172" w14:textId="77777777" w:rsidR="00584874" w:rsidRPr="00584874" w:rsidRDefault="00584874" w:rsidP="0058487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56E526F0" w14:textId="77777777" w:rsidR="00584874" w:rsidRPr="00584874" w:rsidRDefault="00584874" w:rsidP="00584874">
      <w:pPr>
        <w:spacing w:before="100" w:beforeAutospacing="1" w:after="100" w:afterAutospacing="1"/>
        <w:outlineLvl w:val="0"/>
        <w:rPr>
          <w:rFonts w:ascii="Times New Roman" w:eastAsia="Times New Roman" w:hAnsi="Times New Roman" w:cs="Times New Roman"/>
          <w:b/>
          <w:bCs/>
          <w:kern w:val="36"/>
          <w:sz w:val="24"/>
          <w:szCs w:val="24"/>
          <w:lang w:eastAsia="ru-RU"/>
        </w:rPr>
      </w:pPr>
    </w:p>
    <w:p w14:paraId="3013ABB1" w14:textId="77777777" w:rsidR="00584874" w:rsidRPr="00584874" w:rsidRDefault="00584874" w:rsidP="0058487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r w:rsidRPr="00584874">
        <w:rPr>
          <w:rFonts w:ascii="Times New Roman" w:eastAsia="Times New Roman" w:hAnsi="Times New Roman" w:cs="Times New Roman"/>
          <w:b/>
          <w:bCs/>
          <w:kern w:val="36"/>
          <w:sz w:val="24"/>
          <w:szCs w:val="24"/>
          <w:lang w:eastAsia="ru-RU"/>
        </w:rPr>
        <w:t>2024г.</w:t>
      </w:r>
    </w:p>
    <w:p w14:paraId="7DAE6B5B" w14:textId="77777777" w:rsidR="00584874" w:rsidRPr="00584874" w:rsidRDefault="00584874" w:rsidP="00584874">
      <w:pPr>
        <w:rPr>
          <w:rFonts w:ascii="Times New Roman Полужирный" w:eastAsia="Segoe UI" w:hAnsi="Times New Roman Полужирный" w:cs="Times New Roman"/>
          <w:b/>
          <w:bCs/>
          <w:caps/>
          <w:kern w:val="32"/>
          <w:sz w:val="24"/>
          <w:szCs w:val="24"/>
          <w:lang w:val="x-none" w:eastAsia="x-none"/>
        </w:rPr>
      </w:pPr>
      <w:r w:rsidRPr="00584874">
        <w:br w:type="page"/>
      </w:r>
    </w:p>
    <w:p w14:paraId="27597BE5" w14:textId="77777777" w:rsidR="00584874" w:rsidRPr="00584874" w:rsidRDefault="00584874" w:rsidP="00584874">
      <w:pPr>
        <w:keepNext/>
        <w:spacing w:after="120"/>
        <w:jc w:val="center"/>
        <w:outlineLvl w:val="0"/>
        <w:rPr>
          <w:rFonts w:ascii="Times New Roman" w:eastAsia="Segoe UI" w:hAnsi="Times New Roman" w:cs="Times New Roman"/>
          <w:b/>
          <w:bCs/>
          <w:caps/>
          <w:kern w:val="32"/>
          <w:sz w:val="24"/>
          <w:szCs w:val="24"/>
          <w:lang w:eastAsia="x-none"/>
        </w:rPr>
      </w:pPr>
      <w:r w:rsidRPr="00584874">
        <w:rPr>
          <w:rFonts w:ascii="Times New Roman" w:eastAsia="Segoe UI" w:hAnsi="Times New Roman" w:cs="Times New Roman"/>
          <w:b/>
          <w:bCs/>
          <w:caps/>
          <w:kern w:val="32"/>
          <w:sz w:val="24"/>
          <w:szCs w:val="24"/>
          <w:lang w:eastAsia="x-none"/>
        </w:rPr>
        <w:lastRenderedPageBreak/>
        <w:t>СОДЕРЖАНИЕ ПРОГРАММЫ</w:t>
      </w:r>
    </w:p>
    <w:p w14:paraId="2EF2C128" w14:textId="77777777" w:rsidR="00584874" w:rsidRPr="00584874" w:rsidRDefault="00584874" w:rsidP="00584874">
      <w:pPr>
        <w:tabs>
          <w:tab w:val="right" w:leader="dot" w:pos="9639"/>
        </w:tabs>
        <w:spacing w:before="120" w:line="276" w:lineRule="auto"/>
        <w:rPr>
          <w:rFonts w:eastAsiaTheme="minorEastAsia"/>
          <w:noProof/>
          <w:sz w:val="24"/>
          <w:szCs w:val="24"/>
          <w:lang w:eastAsia="ru-RU"/>
        </w:rPr>
      </w:pPr>
      <w:r w:rsidRPr="00584874">
        <w:rPr>
          <w:rFonts w:ascii="Times New Roman" w:hAnsi="Times New Roman" w:cs="Times New Roman"/>
          <w:noProof/>
          <w:sz w:val="24"/>
          <w:szCs w:val="24"/>
        </w:rPr>
        <w:fldChar w:fldCharType="begin"/>
      </w:r>
      <w:r w:rsidRPr="00584874">
        <w:rPr>
          <w:rFonts w:ascii="Times New Roman" w:hAnsi="Times New Roman" w:cs="Times New Roman"/>
          <w:noProof/>
          <w:sz w:val="24"/>
          <w:szCs w:val="24"/>
        </w:rPr>
        <w:instrText xml:space="preserve"> TOC \h \z \t "Раздел 1;1;Раздел 1.1;2" </w:instrText>
      </w:r>
      <w:r w:rsidRPr="00584874">
        <w:rPr>
          <w:rFonts w:ascii="Times New Roman" w:hAnsi="Times New Roman" w:cs="Times New Roman"/>
          <w:noProof/>
          <w:sz w:val="24"/>
          <w:szCs w:val="24"/>
        </w:rPr>
        <w:fldChar w:fldCharType="separate"/>
      </w:r>
      <w:hyperlink w:anchor="_Toc156825287" w:history="1">
        <w:r w:rsidRPr="00584874">
          <w:rPr>
            <w:rFonts w:ascii="Times New Roman" w:hAnsi="Times New Roman" w:cs="Times New Roman"/>
            <w:b/>
            <w:bCs/>
            <w:noProof/>
            <w:sz w:val="24"/>
            <w:szCs w:val="24"/>
          </w:rPr>
          <w:t>СОДЕРЖАНИЕ ПРОГРАММЫ</w:t>
        </w:r>
        <w:r w:rsidRPr="00584874">
          <w:rPr>
            <w:rFonts w:ascii="Times New Roman" w:hAnsi="Times New Roman" w:cs="Times New Roman"/>
            <w:b/>
            <w:bCs/>
            <w:noProof/>
            <w:webHidden/>
            <w:sz w:val="24"/>
            <w:szCs w:val="24"/>
          </w:rPr>
          <w:tab/>
          <w:t>2</w:t>
        </w:r>
      </w:hyperlink>
    </w:p>
    <w:p w14:paraId="31E8E184" w14:textId="77777777" w:rsidR="00584874" w:rsidRPr="00584874" w:rsidRDefault="0096534A" w:rsidP="00584874">
      <w:pPr>
        <w:tabs>
          <w:tab w:val="right" w:leader="dot" w:pos="9639"/>
        </w:tabs>
        <w:spacing w:before="120" w:line="276" w:lineRule="auto"/>
        <w:rPr>
          <w:rFonts w:eastAsiaTheme="minorEastAsia"/>
          <w:noProof/>
          <w:sz w:val="24"/>
          <w:szCs w:val="24"/>
          <w:lang w:eastAsia="ru-RU"/>
        </w:rPr>
      </w:pPr>
      <w:hyperlink w:anchor="_Toc156825288" w:history="1">
        <w:r w:rsidR="00584874" w:rsidRPr="00584874">
          <w:rPr>
            <w:rFonts w:ascii="Times New Roman" w:hAnsi="Times New Roman" w:cs="Times New Roman"/>
            <w:b/>
            <w:bCs/>
            <w:noProof/>
            <w:sz w:val="24"/>
            <w:szCs w:val="24"/>
          </w:rPr>
          <w:t>1. Общая характеристика</w:t>
        </w:r>
        <w:r w:rsidR="00584874" w:rsidRPr="00584874">
          <w:rPr>
            <w:rFonts w:ascii="Times New Roman" w:hAnsi="Times New Roman" w:cs="Times New Roman"/>
            <w:b/>
            <w:bCs/>
            <w:noProof/>
            <w:webHidden/>
            <w:sz w:val="24"/>
            <w:szCs w:val="24"/>
          </w:rPr>
          <w:tab/>
          <w:t>3</w:t>
        </w:r>
      </w:hyperlink>
    </w:p>
    <w:p w14:paraId="4E205174" w14:textId="77777777" w:rsidR="00584874" w:rsidRPr="00584874" w:rsidRDefault="0096534A" w:rsidP="00584874">
      <w:pPr>
        <w:tabs>
          <w:tab w:val="right" w:leader="dot" w:pos="9639"/>
        </w:tabs>
        <w:spacing w:before="120"/>
        <w:ind w:left="240"/>
        <w:rPr>
          <w:rFonts w:eastAsiaTheme="minorEastAsia"/>
          <w:noProof/>
          <w:sz w:val="24"/>
          <w:szCs w:val="24"/>
          <w:lang w:eastAsia="ru-RU"/>
        </w:rPr>
      </w:pPr>
      <w:hyperlink w:anchor="_Toc156825289" w:history="1">
        <w:r w:rsidR="00584874" w:rsidRPr="00584874">
          <w:rPr>
            <w:rFonts w:ascii="Times New Roman" w:eastAsia="Times New Roman" w:hAnsi="Times New Roman" w:cs="Times New Roman"/>
            <w:noProof/>
            <w:sz w:val="24"/>
            <w:szCs w:val="24"/>
            <w:lang w:eastAsia="ru-RU"/>
          </w:rPr>
          <w:t>1.1. Цель и место дисциплины в структуре образовательной программы</w:t>
        </w:r>
        <w:r w:rsidR="00584874" w:rsidRPr="00584874">
          <w:rPr>
            <w:rFonts w:ascii="Times New Roman" w:eastAsia="Times New Roman" w:hAnsi="Times New Roman" w:cs="Times New Roman"/>
            <w:noProof/>
            <w:webHidden/>
            <w:sz w:val="24"/>
            <w:szCs w:val="24"/>
            <w:lang w:eastAsia="ru-RU"/>
          </w:rPr>
          <w:tab/>
          <w:t>3</w:t>
        </w:r>
      </w:hyperlink>
    </w:p>
    <w:p w14:paraId="48E1BA70" w14:textId="77777777" w:rsidR="00584874" w:rsidRPr="00584874" w:rsidRDefault="0096534A" w:rsidP="00584874">
      <w:pPr>
        <w:tabs>
          <w:tab w:val="right" w:leader="dot" w:pos="9639"/>
        </w:tabs>
        <w:spacing w:before="120"/>
        <w:ind w:left="240"/>
        <w:rPr>
          <w:rFonts w:eastAsiaTheme="minorEastAsia"/>
          <w:noProof/>
          <w:sz w:val="24"/>
          <w:szCs w:val="24"/>
          <w:lang w:eastAsia="ru-RU"/>
        </w:rPr>
      </w:pPr>
      <w:hyperlink w:anchor="_Toc156825290" w:history="1">
        <w:r w:rsidR="00584874" w:rsidRPr="00584874">
          <w:rPr>
            <w:rFonts w:ascii="Times New Roman" w:eastAsia="Times New Roman" w:hAnsi="Times New Roman" w:cs="Times New Roman"/>
            <w:noProof/>
            <w:sz w:val="24"/>
            <w:szCs w:val="24"/>
            <w:lang w:eastAsia="ru-RU"/>
          </w:rPr>
          <w:t>1.2. Планируемые результаты освоения дисциплины</w:t>
        </w:r>
        <w:r w:rsidR="00584874" w:rsidRPr="00584874">
          <w:rPr>
            <w:rFonts w:ascii="Times New Roman" w:eastAsia="Times New Roman" w:hAnsi="Times New Roman" w:cs="Times New Roman"/>
            <w:noProof/>
            <w:webHidden/>
            <w:sz w:val="24"/>
            <w:szCs w:val="24"/>
            <w:lang w:eastAsia="ru-RU"/>
          </w:rPr>
          <w:tab/>
          <w:t>3</w:t>
        </w:r>
      </w:hyperlink>
    </w:p>
    <w:p w14:paraId="16BA38BA" w14:textId="77777777" w:rsidR="00584874" w:rsidRPr="00584874" w:rsidRDefault="0096534A" w:rsidP="00584874">
      <w:pPr>
        <w:tabs>
          <w:tab w:val="right" w:leader="dot" w:pos="9639"/>
        </w:tabs>
        <w:spacing w:before="120" w:line="276" w:lineRule="auto"/>
        <w:rPr>
          <w:rFonts w:eastAsiaTheme="minorEastAsia"/>
          <w:noProof/>
          <w:sz w:val="24"/>
          <w:szCs w:val="24"/>
          <w:lang w:eastAsia="ru-RU"/>
        </w:rPr>
      </w:pPr>
      <w:hyperlink w:anchor="_Toc156825291" w:history="1">
        <w:r w:rsidR="00584874" w:rsidRPr="00584874">
          <w:rPr>
            <w:rFonts w:ascii="Times New Roman" w:hAnsi="Times New Roman" w:cs="Times New Roman"/>
            <w:b/>
            <w:bCs/>
            <w:noProof/>
            <w:sz w:val="24"/>
            <w:szCs w:val="24"/>
          </w:rPr>
          <w:t>2. Структура и содержание ДИСЦИПЛИНЫ</w:t>
        </w:r>
        <w:r w:rsidR="00584874" w:rsidRPr="00584874">
          <w:rPr>
            <w:rFonts w:ascii="Times New Roman" w:hAnsi="Times New Roman" w:cs="Times New Roman"/>
            <w:b/>
            <w:bCs/>
            <w:noProof/>
            <w:webHidden/>
            <w:sz w:val="24"/>
            <w:szCs w:val="24"/>
          </w:rPr>
          <w:tab/>
        </w:r>
      </w:hyperlink>
      <w:r w:rsidR="00584874" w:rsidRPr="00584874">
        <w:rPr>
          <w:rFonts w:ascii="Times New Roman" w:hAnsi="Times New Roman" w:cs="Times New Roman"/>
          <w:b/>
          <w:bCs/>
          <w:noProof/>
          <w:sz w:val="24"/>
          <w:szCs w:val="24"/>
        </w:rPr>
        <w:t>7</w:t>
      </w:r>
    </w:p>
    <w:p w14:paraId="011EE97A" w14:textId="77777777" w:rsidR="00584874" w:rsidRPr="00584874" w:rsidRDefault="0096534A" w:rsidP="00584874">
      <w:pPr>
        <w:tabs>
          <w:tab w:val="right" w:leader="dot" w:pos="9639"/>
        </w:tabs>
        <w:spacing w:before="120"/>
        <w:ind w:left="240"/>
        <w:rPr>
          <w:rFonts w:eastAsiaTheme="minorEastAsia"/>
          <w:noProof/>
          <w:sz w:val="24"/>
          <w:szCs w:val="24"/>
          <w:lang w:eastAsia="ru-RU"/>
        </w:rPr>
      </w:pPr>
      <w:hyperlink w:anchor="_Toc156825292" w:history="1">
        <w:r w:rsidR="00584874" w:rsidRPr="00584874">
          <w:rPr>
            <w:rFonts w:ascii="Times New Roman" w:eastAsia="Times New Roman" w:hAnsi="Times New Roman" w:cs="Times New Roman"/>
            <w:noProof/>
            <w:sz w:val="24"/>
            <w:szCs w:val="24"/>
            <w:lang w:eastAsia="ru-RU"/>
          </w:rPr>
          <w:t>2.1. Трудоемкость освоения дисциплины</w:t>
        </w:r>
        <w:r w:rsidR="00584874" w:rsidRPr="00584874">
          <w:rPr>
            <w:rFonts w:ascii="Times New Roman" w:eastAsia="Times New Roman" w:hAnsi="Times New Roman" w:cs="Times New Roman"/>
            <w:noProof/>
            <w:webHidden/>
            <w:sz w:val="24"/>
            <w:szCs w:val="24"/>
            <w:lang w:eastAsia="ru-RU"/>
          </w:rPr>
          <w:tab/>
        </w:r>
      </w:hyperlink>
      <w:r w:rsidR="00584874" w:rsidRPr="00584874">
        <w:rPr>
          <w:rFonts w:ascii="Times New Roman" w:eastAsia="Times New Roman" w:hAnsi="Times New Roman" w:cs="Times New Roman"/>
          <w:noProof/>
          <w:sz w:val="24"/>
          <w:szCs w:val="24"/>
          <w:lang w:eastAsia="ru-RU"/>
        </w:rPr>
        <w:t>7</w:t>
      </w:r>
    </w:p>
    <w:p w14:paraId="19EF9FC0" w14:textId="77777777" w:rsidR="00584874" w:rsidRPr="00584874" w:rsidRDefault="0096534A" w:rsidP="00584874">
      <w:pPr>
        <w:tabs>
          <w:tab w:val="right" w:leader="dot" w:pos="9639"/>
        </w:tabs>
        <w:spacing w:before="120"/>
        <w:ind w:left="240"/>
        <w:rPr>
          <w:rFonts w:eastAsiaTheme="minorEastAsia"/>
          <w:noProof/>
          <w:sz w:val="24"/>
          <w:szCs w:val="24"/>
          <w:lang w:eastAsia="ru-RU"/>
        </w:rPr>
      </w:pPr>
      <w:hyperlink w:anchor="_Toc156825293" w:history="1">
        <w:r w:rsidR="00584874" w:rsidRPr="00584874">
          <w:rPr>
            <w:rFonts w:ascii="Times New Roman" w:eastAsia="Times New Roman" w:hAnsi="Times New Roman" w:cs="Times New Roman"/>
            <w:noProof/>
            <w:sz w:val="24"/>
            <w:szCs w:val="24"/>
            <w:lang w:eastAsia="ru-RU"/>
          </w:rPr>
          <w:t>2.2. Содержание дисциплины</w:t>
        </w:r>
        <w:r w:rsidR="00584874" w:rsidRPr="00584874">
          <w:rPr>
            <w:rFonts w:ascii="Times New Roman" w:eastAsia="Times New Roman" w:hAnsi="Times New Roman" w:cs="Times New Roman"/>
            <w:noProof/>
            <w:webHidden/>
            <w:sz w:val="24"/>
            <w:szCs w:val="24"/>
            <w:lang w:eastAsia="ru-RU"/>
          </w:rPr>
          <w:tab/>
        </w:r>
      </w:hyperlink>
      <w:r w:rsidR="00584874" w:rsidRPr="00584874">
        <w:rPr>
          <w:rFonts w:ascii="Times New Roman" w:eastAsia="Times New Roman" w:hAnsi="Times New Roman" w:cs="Times New Roman"/>
          <w:noProof/>
          <w:sz w:val="24"/>
          <w:szCs w:val="24"/>
          <w:lang w:eastAsia="ru-RU"/>
        </w:rPr>
        <w:t>8</w:t>
      </w:r>
    </w:p>
    <w:p w14:paraId="18D04598" w14:textId="77777777" w:rsidR="00584874" w:rsidRPr="00584874" w:rsidRDefault="0096534A" w:rsidP="00584874">
      <w:pPr>
        <w:tabs>
          <w:tab w:val="right" w:leader="dot" w:pos="9639"/>
        </w:tabs>
        <w:spacing w:before="120" w:line="276" w:lineRule="auto"/>
        <w:rPr>
          <w:rFonts w:eastAsiaTheme="minorEastAsia"/>
          <w:noProof/>
          <w:sz w:val="24"/>
          <w:szCs w:val="24"/>
          <w:lang w:eastAsia="ru-RU"/>
        </w:rPr>
      </w:pPr>
      <w:hyperlink w:anchor="_Toc156825296" w:history="1">
        <w:r w:rsidR="00584874" w:rsidRPr="00584874">
          <w:rPr>
            <w:rFonts w:ascii="Times New Roman" w:hAnsi="Times New Roman" w:cs="Times New Roman"/>
            <w:b/>
            <w:bCs/>
            <w:noProof/>
            <w:sz w:val="24"/>
            <w:szCs w:val="24"/>
          </w:rPr>
          <w:t>3. Условия реализации ДИСЦИПЛИНЫ</w:t>
        </w:r>
        <w:r w:rsidR="00584874" w:rsidRPr="00584874">
          <w:rPr>
            <w:rFonts w:ascii="Times New Roman" w:hAnsi="Times New Roman" w:cs="Times New Roman"/>
            <w:b/>
            <w:bCs/>
            <w:noProof/>
            <w:webHidden/>
            <w:sz w:val="24"/>
            <w:szCs w:val="24"/>
          </w:rPr>
          <w:tab/>
          <w:t>1</w:t>
        </w:r>
      </w:hyperlink>
      <w:r w:rsidR="00584874" w:rsidRPr="00584874">
        <w:rPr>
          <w:rFonts w:ascii="Times New Roman" w:hAnsi="Times New Roman" w:cs="Times New Roman"/>
          <w:b/>
          <w:bCs/>
          <w:noProof/>
          <w:sz w:val="24"/>
          <w:szCs w:val="24"/>
        </w:rPr>
        <w:t>0</w:t>
      </w:r>
    </w:p>
    <w:p w14:paraId="090AAA15" w14:textId="77777777" w:rsidR="00584874" w:rsidRPr="00584874" w:rsidRDefault="0096534A" w:rsidP="00584874">
      <w:pPr>
        <w:tabs>
          <w:tab w:val="right" w:leader="dot" w:pos="9639"/>
        </w:tabs>
        <w:spacing w:before="120"/>
        <w:ind w:left="240"/>
        <w:rPr>
          <w:rFonts w:eastAsiaTheme="minorEastAsia"/>
          <w:noProof/>
          <w:sz w:val="24"/>
          <w:szCs w:val="24"/>
          <w:lang w:eastAsia="ru-RU"/>
        </w:rPr>
      </w:pPr>
      <w:hyperlink w:anchor="_Toc156825297" w:history="1">
        <w:r w:rsidR="00584874" w:rsidRPr="00584874">
          <w:rPr>
            <w:rFonts w:ascii="Times New Roman" w:eastAsia="Times New Roman" w:hAnsi="Times New Roman" w:cs="Times New Roman"/>
            <w:noProof/>
            <w:sz w:val="24"/>
            <w:szCs w:val="24"/>
            <w:lang w:eastAsia="ru-RU"/>
          </w:rPr>
          <w:t>3.1. Материально-техническое обеспечение</w:t>
        </w:r>
        <w:r w:rsidR="00584874" w:rsidRPr="00584874">
          <w:rPr>
            <w:rFonts w:ascii="Times New Roman" w:eastAsia="Times New Roman" w:hAnsi="Times New Roman" w:cs="Times New Roman"/>
            <w:noProof/>
            <w:webHidden/>
            <w:sz w:val="24"/>
            <w:szCs w:val="24"/>
            <w:lang w:eastAsia="ru-RU"/>
          </w:rPr>
          <w:tab/>
          <w:t>1</w:t>
        </w:r>
      </w:hyperlink>
      <w:r w:rsidR="00584874" w:rsidRPr="00584874">
        <w:rPr>
          <w:rFonts w:ascii="Times New Roman" w:eastAsia="Times New Roman" w:hAnsi="Times New Roman" w:cs="Times New Roman"/>
          <w:noProof/>
          <w:sz w:val="24"/>
          <w:szCs w:val="24"/>
          <w:lang w:eastAsia="ru-RU"/>
        </w:rPr>
        <w:t>0</w:t>
      </w:r>
    </w:p>
    <w:p w14:paraId="792B98E4" w14:textId="77777777" w:rsidR="00584874" w:rsidRPr="00584874" w:rsidRDefault="0096534A" w:rsidP="00584874">
      <w:pPr>
        <w:tabs>
          <w:tab w:val="right" w:leader="dot" w:pos="9639"/>
        </w:tabs>
        <w:spacing w:before="120"/>
        <w:ind w:left="240"/>
        <w:rPr>
          <w:rFonts w:eastAsiaTheme="minorEastAsia"/>
          <w:noProof/>
          <w:sz w:val="24"/>
          <w:szCs w:val="24"/>
          <w:lang w:eastAsia="ru-RU"/>
        </w:rPr>
      </w:pPr>
      <w:hyperlink w:anchor="_Toc156825298" w:history="1">
        <w:r w:rsidR="00584874" w:rsidRPr="00584874">
          <w:rPr>
            <w:rFonts w:ascii="Times New Roman" w:eastAsia="Times New Roman" w:hAnsi="Times New Roman" w:cs="Times New Roman"/>
            <w:noProof/>
            <w:sz w:val="24"/>
            <w:szCs w:val="24"/>
            <w:lang w:eastAsia="ru-RU"/>
          </w:rPr>
          <w:t>3.2. Учебно-методическое обеспечение</w:t>
        </w:r>
        <w:r w:rsidR="00584874" w:rsidRPr="00584874">
          <w:rPr>
            <w:rFonts w:ascii="Times New Roman" w:eastAsia="Times New Roman" w:hAnsi="Times New Roman" w:cs="Times New Roman"/>
            <w:noProof/>
            <w:webHidden/>
            <w:sz w:val="24"/>
            <w:szCs w:val="24"/>
            <w:lang w:eastAsia="ru-RU"/>
          </w:rPr>
          <w:tab/>
          <w:t>10</w:t>
        </w:r>
      </w:hyperlink>
    </w:p>
    <w:p w14:paraId="1895604C" w14:textId="77777777" w:rsidR="00584874" w:rsidRPr="00584874" w:rsidRDefault="0096534A" w:rsidP="00584874">
      <w:pPr>
        <w:tabs>
          <w:tab w:val="right" w:leader="dot" w:pos="9639"/>
        </w:tabs>
        <w:spacing w:before="120" w:line="276" w:lineRule="auto"/>
        <w:rPr>
          <w:rFonts w:eastAsiaTheme="minorEastAsia"/>
          <w:noProof/>
          <w:sz w:val="24"/>
          <w:szCs w:val="24"/>
          <w:lang w:eastAsia="ru-RU"/>
        </w:rPr>
      </w:pPr>
      <w:hyperlink w:anchor="_Toc156825299" w:history="1">
        <w:r w:rsidR="00584874" w:rsidRPr="00584874">
          <w:rPr>
            <w:rFonts w:ascii="Times New Roman" w:hAnsi="Times New Roman" w:cs="Times New Roman"/>
            <w:b/>
            <w:bCs/>
            <w:noProof/>
            <w:sz w:val="24"/>
            <w:szCs w:val="24"/>
          </w:rPr>
          <w:t>4. Контроль и оценка результатов  освоения ДИСЦИПЛИНЫ</w:t>
        </w:r>
        <w:r w:rsidR="00584874" w:rsidRPr="00584874">
          <w:rPr>
            <w:rFonts w:ascii="Times New Roman" w:hAnsi="Times New Roman" w:cs="Times New Roman"/>
            <w:b/>
            <w:bCs/>
            <w:noProof/>
            <w:webHidden/>
            <w:sz w:val="24"/>
            <w:szCs w:val="24"/>
          </w:rPr>
          <w:tab/>
          <w:t>1</w:t>
        </w:r>
      </w:hyperlink>
      <w:r w:rsidR="00584874" w:rsidRPr="00584874">
        <w:rPr>
          <w:rFonts w:ascii="Times New Roman" w:hAnsi="Times New Roman" w:cs="Times New Roman"/>
          <w:b/>
          <w:bCs/>
          <w:noProof/>
          <w:sz w:val="24"/>
          <w:szCs w:val="24"/>
        </w:rPr>
        <w:t>2</w:t>
      </w:r>
    </w:p>
    <w:p w14:paraId="359C1069" w14:textId="77777777" w:rsidR="00584874" w:rsidRPr="00584874" w:rsidRDefault="00584874" w:rsidP="00584874">
      <w:pPr>
        <w:keepNext/>
        <w:spacing w:after="120"/>
        <w:outlineLvl w:val="0"/>
        <w:rPr>
          <w:rFonts w:ascii="Times New Roman" w:eastAsia="Segoe UI" w:hAnsi="Times New Roman" w:cs="Times New Roman"/>
          <w:caps/>
          <w:kern w:val="32"/>
          <w:sz w:val="24"/>
          <w:szCs w:val="24"/>
          <w:lang w:eastAsia="x-none"/>
        </w:rPr>
      </w:pPr>
      <w:r w:rsidRPr="00584874">
        <w:rPr>
          <w:rFonts w:ascii="Times New Roman" w:eastAsia="Segoe UI" w:hAnsi="Times New Roman" w:cs="Times New Roman"/>
          <w:caps/>
          <w:kern w:val="32"/>
          <w:sz w:val="24"/>
          <w:szCs w:val="24"/>
          <w:lang w:eastAsia="x-none"/>
        </w:rPr>
        <w:fldChar w:fldCharType="end"/>
      </w:r>
    </w:p>
    <w:p w14:paraId="3F2E6CF4" w14:textId="77777777" w:rsidR="00584874" w:rsidRPr="00584874" w:rsidRDefault="00584874" w:rsidP="00584874">
      <w:pPr>
        <w:keepNext/>
        <w:spacing w:after="120"/>
        <w:outlineLvl w:val="0"/>
        <w:rPr>
          <w:rFonts w:ascii="Times New Roman" w:eastAsia="Segoe UI" w:hAnsi="Times New Roman" w:cs="Times New Roman"/>
          <w:b/>
          <w:bCs/>
          <w:caps/>
          <w:kern w:val="32"/>
          <w:sz w:val="24"/>
          <w:szCs w:val="24"/>
          <w:lang w:eastAsia="x-none"/>
        </w:rPr>
        <w:sectPr w:rsidR="00584874" w:rsidRPr="00584874" w:rsidSect="00502F97">
          <w:headerReference w:type="even" r:id="rId147"/>
          <w:headerReference w:type="default" r:id="rId148"/>
          <w:pgSz w:w="11906" w:h="16838"/>
          <w:pgMar w:top="1134" w:right="567" w:bottom="1134" w:left="1701" w:header="709" w:footer="709" w:gutter="0"/>
          <w:cols w:space="708"/>
          <w:docGrid w:linePitch="360"/>
        </w:sectPr>
      </w:pPr>
    </w:p>
    <w:p w14:paraId="73169A30" w14:textId="77777777" w:rsidR="00584874" w:rsidRPr="00584874" w:rsidRDefault="00584874" w:rsidP="00584874">
      <w:pPr>
        <w:keepNext/>
        <w:numPr>
          <w:ilvl w:val="0"/>
          <w:numId w:val="64"/>
        </w:numPr>
        <w:jc w:val="center"/>
        <w:outlineLvl w:val="0"/>
        <w:rPr>
          <w:rFonts w:ascii="Times New Roman" w:eastAsia="Segoe UI" w:hAnsi="Times New Roman" w:cs="Times New Roman"/>
          <w:b/>
          <w:bCs/>
          <w:iCs/>
          <w:caps/>
          <w:kern w:val="32"/>
          <w:sz w:val="24"/>
          <w:szCs w:val="24"/>
          <w:lang w:val="x-none" w:eastAsia="x-none"/>
        </w:rPr>
      </w:pPr>
      <w:r w:rsidRPr="00584874">
        <w:rPr>
          <w:rFonts w:ascii="Times New Roman" w:eastAsia="Segoe UI" w:hAnsi="Times New Roman" w:cs="Times New Roman"/>
          <w:b/>
          <w:bCs/>
          <w:i/>
          <w:iCs/>
          <w:caps/>
          <w:kern w:val="32"/>
          <w:sz w:val="24"/>
          <w:szCs w:val="24"/>
          <w:lang w:val="x-none" w:eastAsia="x-none"/>
        </w:rPr>
        <w:lastRenderedPageBreak/>
        <w:t>Общая характеристика РАБОЧЕЙ ПРОГРАММЫ УЧЕБНОЙ ДИСЦИПЛИНЫ</w:t>
      </w:r>
    </w:p>
    <w:p w14:paraId="45262391" w14:textId="2829CB59" w:rsidR="00584874" w:rsidRPr="00584874" w:rsidRDefault="00584874" w:rsidP="00584874">
      <w:pPr>
        <w:jc w:val="center"/>
        <w:rPr>
          <w:rFonts w:ascii="Times New Roman" w:eastAsia="Segoe UI" w:hAnsi="Times New Roman" w:cs="Times New Roman"/>
          <w:sz w:val="24"/>
          <w:szCs w:val="24"/>
        </w:rPr>
      </w:pPr>
      <w:r w:rsidRPr="00584874">
        <w:rPr>
          <w:rFonts w:ascii="Times New Roman" w:eastAsia="Segoe UI" w:hAnsi="Times New Roman" w:cs="Times New Roman"/>
          <w:b/>
          <w:sz w:val="24"/>
          <w:szCs w:val="24"/>
        </w:rPr>
        <w:t>ОП.</w:t>
      </w:r>
      <w:r w:rsidR="001258EB">
        <w:rPr>
          <w:rFonts w:ascii="Times New Roman" w:eastAsia="Segoe UI" w:hAnsi="Times New Roman" w:cs="Times New Roman"/>
          <w:b/>
          <w:sz w:val="24"/>
          <w:szCs w:val="24"/>
        </w:rPr>
        <w:t>19</w:t>
      </w:r>
      <w:r w:rsidRPr="00584874">
        <w:rPr>
          <w:rFonts w:ascii="Times New Roman" w:eastAsia="Segoe UI" w:hAnsi="Times New Roman" w:cs="Times New Roman"/>
          <w:sz w:val="24"/>
          <w:szCs w:val="24"/>
        </w:rPr>
        <w:t xml:space="preserve"> «</w:t>
      </w:r>
      <w:r w:rsidRPr="00584874">
        <w:rPr>
          <w:rFonts w:ascii="Times New Roman" w:hAnsi="Times New Roman" w:cs="Times New Roman"/>
          <w:b/>
          <w:bCs/>
          <w:sz w:val="24"/>
          <w:szCs w:val="24"/>
        </w:rPr>
        <w:t>КОРПОРАТИВНАЯ КУЛЬТУРА И ЭФФЕКТИВНОЕ ПОВЕДЕНИЕ НА РЫНКЕ ТРУДА</w:t>
      </w:r>
      <w:r w:rsidRPr="00584874">
        <w:rPr>
          <w:rFonts w:ascii="Times New Roman" w:eastAsia="Segoe UI" w:hAnsi="Times New Roman" w:cs="Times New Roman"/>
          <w:sz w:val="24"/>
          <w:szCs w:val="24"/>
        </w:rPr>
        <w:t>»</w:t>
      </w:r>
    </w:p>
    <w:p w14:paraId="632F3C87" w14:textId="77777777" w:rsidR="00584874" w:rsidRPr="00584874" w:rsidRDefault="00584874" w:rsidP="00E577BD">
      <w:pPr>
        <w:spacing w:line="276" w:lineRule="auto"/>
        <w:ind w:firstLine="709"/>
        <w:outlineLvl w:val="1"/>
        <w:rPr>
          <w:rFonts w:ascii="Times New Roman" w:eastAsia="Segoe UI" w:hAnsi="Times New Roman" w:cs="Times New Roman"/>
          <w:b/>
          <w:bCs/>
          <w:color w:val="5A5A5A" w:themeColor="text1" w:themeTint="A5"/>
          <w:spacing w:val="15"/>
          <w:sz w:val="24"/>
          <w:szCs w:val="24"/>
          <w:lang w:eastAsia="ru-RU"/>
        </w:rPr>
      </w:pPr>
      <w:r w:rsidRPr="00584874">
        <w:rPr>
          <w:rFonts w:ascii="Times New Roman" w:eastAsia="Segoe UI" w:hAnsi="Times New Roman" w:cs="Times New Roman"/>
          <w:b/>
          <w:bCs/>
          <w:color w:val="5A5A5A" w:themeColor="text1" w:themeTint="A5"/>
          <w:spacing w:val="15"/>
          <w:sz w:val="24"/>
          <w:szCs w:val="24"/>
          <w:lang w:eastAsia="ru-RU"/>
        </w:rPr>
        <w:t>1.1. Цель и место дисциплины в структуре образовательной программы</w:t>
      </w:r>
    </w:p>
    <w:p w14:paraId="2631F27E" w14:textId="7D8F849D" w:rsidR="00584874" w:rsidRPr="00584874" w:rsidRDefault="00584874" w:rsidP="00E577BD">
      <w:pPr>
        <w:shd w:val="clear" w:color="auto" w:fill="FFFFFF"/>
        <w:spacing w:line="276" w:lineRule="auto"/>
        <w:ind w:firstLine="708"/>
        <w:jc w:val="both"/>
        <w:rPr>
          <w:ins w:id="144" w:author="Uvarovohk" w:date="2023-11-29T16:27:00Z"/>
          <w:rFonts w:ascii="Times New Roman" w:eastAsia="Times New Roman" w:hAnsi="Times New Roman" w:cs="Times New Roman"/>
          <w:sz w:val="24"/>
          <w:szCs w:val="24"/>
          <w:lang w:eastAsia="ru-RU"/>
        </w:rPr>
      </w:pPr>
      <w:ins w:id="145" w:author="Uvarovohk" w:date="2023-11-29T16:27:00Z">
        <w:r w:rsidRPr="00584874">
          <w:rPr>
            <w:rFonts w:ascii="Times New Roman" w:eastAsia="Times New Roman" w:hAnsi="Times New Roman" w:cs="Times New Roman"/>
            <w:sz w:val="24"/>
            <w:szCs w:val="24"/>
            <w:lang w:eastAsia="ru-RU"/>
          </w:rPr>
          <w:t>Ц</w:t>
        </w:r>
      </w:ins>
      <w:r w:rsidRPr="00584874">
        <w:rPr>
          <w:rFonts w:ascii="Times New Roman" w:eastAsia="Times New Roman" w:hAnsi="Times New Roman" w:cs="Times New Roman"/>
          <w:sz w:val="24"/>
          <w:szCs w:val="24"/>
          <w:lang w:eastAsia="ru-RU"/>
        </w:rPr>
        <w:t xml:space="preserve">ель дисциплины </w:t>
      </w:r>
      <w:r w:rsidRPr="00584874">
        <w:rPr>
          <w:rFonts w:ascii="Times New Roman" w:hAnsi="Times New Roman" w:cs="Times New Roman"/>
          <w:color w:val="000000" w:themeColor="text1"/>
          <w:sz w:val="24"/>
          <w:szCs w:val="24"/>
        </w:rPr>
        <w:t>ОП.</w:t>
      </w:r>
      <w:r w:rsidR="001258EB">
        <w:rPr>
          <w:rFonts w:ascii="Times New Roman" w:hAnsi="Times New Roman" w:cs="Times New Roman"/>
          <w:color w:val="000000" w:themeColor="text1"/>
          <w:sz w:val="24"/>
          <w:szCs w:val="24"/>
        </w:rPr>
        <w:t>19</w:t>
      </w:r>
      <w:r w:rsidRPr="00584874">
        <w:rPr>
          <w:rFonts w:ascii="Times New Roman" w:hAnsi="Times New Roman" w:cs="Times New Roman"/>
          <w:color w:val="000000" w:themeColor="text1"/>
          <w:sz w:val="24"/>
          <w:szCs w:val="24"/>
        </w:rPr>
        <w:t xml:space="preserve"> «</w:t>
      </w:r>
      <w:r w:rsidRPr="00584874">
        <w:rPr>
          <w:rFonts w:ascii="Times New Roman" w:hAnsi="Times New Roman" w:cs="Times New Roman"/>
          <w:bCs/>
          <w:sz w:val="24"/>
          <w:szCs w:val="24"/>
        </w:rPr>
        <w:t>Корпоративная культура и эффективное поведение на рынке труда</w:t>
      </w:r>
      <w:ins w:id="146" w:author="Uvarovohk" w:date="2023-11-29T16:27:00Z">
        <w:r w:rsidRPr="00584874">
          <w:rPr>
            <w:rFonts w:ascii="Times New Roman" w:eastAsia="Times New Roman" w:hAnsi="Times New Roman" w:cs="Times New Roman"/>
            <w:sz w:val="24"/>
            <w:szCs w:val="24"/>
            <w:bdr w:val="none" w:sz="0" w:space="0" w:color="auto" w:frame="1"/>
            <w:lang w:eastAsia="ru-RU"/>
          </w:rPr>
          <w:t>:</w:t>
        </w:r>
      </w:ins>
    </w:p>
    <w:p w14:paraId="65309161" w14:textId="77777777" w:rsidR="00584874" w:rsidRPr="00584874" w:rsidRDefault="00584874" w:rsidP="00E577BD">
      <w:pPr>
        <w:shd w:val="clear" w:color="auto" w:fill="FFFFFF"/>
        <w:spacing w:line="276" w:lineRule="auto"/>
        <w:jc w:val="both"/>
        <w:rPr>
          <w:ins w:id="147" w:author="Uvarovohk" w:date="2023-11-29T16:27:00Z"/>
          <w:rFonts w:ascii="Times New Roman" w:eastAsia="Times New Roman" w:hAnsi="Times New Roman" w:cs="Times New Roman"/>
          <w:sz w:val="24"/>
          <w:szCs w:val="24"/>
          <w:lang w:eastAsia="ru-RU"/>
        </w:rPr>
      </w:pPr>
      <w:ins w:id="148" w:author="Uvarovohk" w:date="2023-11-29T16:27:00Z">
        <w:r w:rsidRPr="00584874">
          <w:rPr>
            <w:rFonts w:ascii="Times New Roman" w:eastAsia="Times New Roman" w:hAnsi="Times New Roman" w:cs="Times New Roman"/>
            <w:sz w:val="24"/>
            <w:szCs w:val="24"/>
            <w:bdr w:val="none" w:sz="0" w:space="0" w:color="auto" w:frame="1"/>
            <w:lang w:eastAsia="ru-RU"/>
          </w:rPr>
          <w:t>-</w:t>
        </w:r>
      </w:ins>
      <w:r w:rsidRPr="00584874">
        <w:rPr>
          <w:rFonts w:ascii="Times New Roman" w:eastAsia="Times New Roman" w:hAnsi="Times New Roman" w:cs="Times New Roman"/>
          <w:sz w:val="24"/>
          <w:szCs w:val="24"/>
          <w:bdr w:val="none" w:sz="0" w:space="0" w:color="auto" w:frame="1"/>
          <w:lang w:eastAsia="ru-RU"/>
        </w:rPr>
        <w:t xml:space="preserve"> </w:t>
      </w:r>
      <w:ins w:id="149" w:author="Uvarovohk" w:date="2023-11-29T16:27:00Z">
        <w:r w:rsidRPr="00584874">
          <w:rPr>
            <w:rFonts w:ascii="Times New Roman" w:eastAsia="Times New Roman" w:hAnsi="Times New Roman" w:cs="Times New Roman"/>
            <w:sz w:val="24"/>
            <w:szCs w:val="24"/>
            <w:bdr w:val="none" w:sz="0" w:space="0" w:color="auto" w:frame="1"/>
            <w:lang w:eastAsia="ru-RU"/>
          </w:rPr>
          <w:t>формирование</w:t>
        </w:r>
      </w:ins>
      <w:r w:rsidRPr="00584874">
        <w:rPr>
          <w:rFonts w:ascii="Times New Roman" w:eastAsia="Times New Roman" w:hAnsi="Times New Roman" w:cs="Times New Roman"/>
          <w:sz w:val="24"/>
          <w:szCs w:val="24"/>
          <w:bdr w:val="none" w:sz="0" w:space="0" w:color="auto" w:frame="1"/>
          <w:lang w:eastAsia="ru-RU"/>
        </w:rPr>
        <w:t xml:space="preserve"> </w:t>
      </w:r>
      <w:ins w:id="150" w:author="Uvarovohk" w:date="2023-11-29T16:27:00Z">
        <w:r w:rsidRPr="00584874">
          <w:rPr>
            <w:rFonts w:ascii="Times New Roman" w:eastAsia="Times New Roman" w:hAnsi="Times New Roman" w:cs="Times New Roman"/>
            <w:sz w:val="24"/>
            <w:szCs w:val="24"/>
            <w:bdr w:val="none" w:sz="0" w:space="0" w:color="auto" w:frame="1"/>
            <w:lang w:eastAsia="ru-RU"/>
          </w:rPr>
          <w:t>у будущих специалистов представлений о современной корпоративной культуре, о тех принципах, идеалах и ценностях, на которые она должна опираться, а также показать её растущую роль в современной организации и обществе;</w:t>
        </w:r>
      </w:ins>
    </w:p>
    <w:p w14:paraId="13462CA1" w14:textId="77777777" w:rsidR="00584874" w:rsidRPr="00584874" w:rsidRDefault="00584874" w:rsidP="00E577BD">
      <w:pPr>
        <w:shd w:val="clear" w:color="auto" w:fill="FFFFFF"/>
        <w:spacing w:line="276" w:lineRule="auto"/>
        <w:jc w:val="both"/>
        <w:rPr>
          <w:ins w:id="151" w:author="Uvarovohk" w:date="2023-11-29T16:27:00Z"/>
          <w:rFonts w:ascii="Times New Roman" w:eastAsia="Times New Roman" w:hAnsi="Times New Roman" w:cs="Times New Roman"/>
          <w:sz w:val="24"/>
          <w:szCs w:val="24"/>
          <w:lang w:eastAsia="ru-RU"/>
        </w:rPr>
      </w:pPr>
      <w:ins w:id="152" w:author="Uvarovohk" w:date="2023-11-29T16:27:00Z">
        <w:r w:rsidRPr="00584874">
          <w:rPr>
            <w:rFonts w:ascii="Times New Roman" w:eastAsia="Times New Roman" w:hAnsi="Times New Roman" w:cs="Times New Roman"/>
            <w:sz w:val="24"/>
            <w:szCs w:val="24"/>
            <w:bdr w:val="none" w:sz="0" w:space="0" w:color="auto" w:frame="1"/>
            <w:lang w:eastAsia="ru-RU"/>
          </w:rPr>
          <w:t>-</w:t>
        </w:r>
      </w:ins>
      <w:r w:rsidRPr="00584874">
        <w:rPr>
          <w:rFonts w:ascii="Times New Roman" w:eastAsia="Times New Roman" w:hAnsi="Times New Roman" w:cs="Times New Roman"/>
          <w:sz w:val="24"/>
          <w:szCs w:val="24"/>
          <w:bdr w:val="none" w:sz="0" w:space="0" w:color="auto" w:frame="1"/>
          <w:lang w:eastAsia="ru-RU"/>
        </w:rPr>
        <w:t xml:space="preserve"> </w:t>
      </w:r>
      <w:ins w:id="153" w:author="Uvarovohk" w:date="2023-11-29T16:27:00Z">
        <w:r w:rsidRPr="00584874">
          <w:rPr>
            <w:rFonts w:ascii="Times New Roman" w:eastAsia="Times New Roman" w:hAnsi="Times New Roman" w:cs="Times New Roman"/>
            <w:sz w:val="24"/>
            <w:szCs w:val="24"/>
            <w:bdr w:val="none" w:sz="0" w:space="0" w:color="auto" w:frame="1"/>
            <w:lang w:eastAsia="ru-RU"/>
          </w:rPr>
          <w:t>воспитание и формирование</w:t>
        </w:r>
      </w:ins>
      <w:r w:rsidRPr="00584874">
        <w:rPr>
          <w:rFonts w:ascii="Times New Roman" w:eastAsia="Times New Roman" w:hAnsi="Times New Roman" w:cs="Times New Roman"/>
          <w:sz w:val="24"/>
          <w:szCs w:val="24"/>
          <w:bdr w:val="none" w:sz="0" w:space="0" w:color="auto" w:frame="1"/>
          <w:lang w:eastAsia="ru-RU"/>
        </w:rPr>
        <w:t xml:space="preserve"> </w:t>
      </w:r>
      <w:ins w:id="154" w:author="Uvarovohk" w:date="2023-11-29T16:27:00Z">
        <w:r w:rsidRPr="00584874">
          <w:rPr>
            <w:rFonts w:ascii="Times New Roman" w:eastAsia="Times New Roman" w:hAnsi="Times New Roman" w:cs="Times New Roman"/>
            <w:sz w:val="24"/>
            <w:szCs w:val="24"/>
            <w:bdr w:val="none" w:sz="0" w:space="0" w:color="auto" w:frame="1"/>
            <w:lang w:eastAsia="ru-RU"/>
          </w:rPr>
          <w:t>у студентов нравственной культуры и навыков следования кодексу корпоративной этики, ответственности и нормам корпоративной и профессиональной деятельности;</w:t>
        </w:r>
      </w:ins>
    </w:p>
    <w:p w14:paraId="062ACFAB" w14:textId="77777777" w:rsidR="00584874" w:rsidRPr="00584874" w:rsidRDefault="00584874" w:rsidP="00E577BD">
      <w:pPr>
        <w:shd w:val="clear" w:color="auto" w:fill="FFFFFF"/>
        <w:spacing w:line="276" w:lineRule="auto"/>
        <w:jc w:val="both"/>
        <w:rPr>
          <w:ins w:id="155" w:author="Uvarovohk" w:date="2023-11-29T16:27:00Z"/>
          <w:rFonts w:ascii="Times New Roman" w:eastAsia="Times New Roman" w:hAnsi="Times New Roman" w:cs="Times New Roman"/>
          <w:sz w:val="24"/>
          <w:szCs w:val="24"/>
          <w:bdr w:val="none" w:sz="0" w:space="0" w:color="auto" w:frame="1"/>
          <w:lang w:eastAsia="ru-RU"/>
        </w:rPr>
      </w:pPr>
      <w:ins w:id="156" w:author="Uvarovohk" w:date="2023-11-29T16:27:00Z">
        <w:r w:rsidRPr="00584874">
          <w:rPr>
            <w:rFonts w:ascii="Times New Roman" w:eastAsia="Times New Roman" w:hAnsi="Times New Roman" w:cs="Times New Roman"/>
            <w:sz w:val="24"/>
            <w:szCs w:val="24"/>
            <w:bdr w:val="none" w:sz="0" w:space="0" w:color="auto" w:frame="1"/>
            <w:lang w:eastAsia="ru-RU"/>
          </w:rPr>
          <w:t>-</w:t>
        </w:r>
      </w:ins>
      <w:r w:rsidRPr="00584874">
        <w:rPr>
          <w:rFonts w:ascii="Times New Roman" w:eastAsia="Times New Roman" w:hAnsi="Times New Roman" w:cs="Times New Roman"/>
          <w:sz w:val="24"/>
          <w:szCs w:val="24"/>
          <w:bdr w:val="none" w:sz="0" w:space="0" w:color="auto" w:frame="1"/>
          <w:lang w:eastAsia="ru-RU"/>
        </w:rPr>
        <w:t xml:space="preserve"> </w:t>
      </w:r>
      <w:ins w:id="157" w:author="Uvarovohk" w:date="2023-11-29T16:27:00Z">
        <w:r w:rsidRPr="00584874">
          <w:rPr>
            <w:rFonts w:ascii="Times New Roman" w:eastAsia="Times New Roman" w:hAnsi="Times New Roman" w:cs="Times New Roman"/>
            <w:sz w:val="24"/>
            <w:szCs w:val="24"/>
            <w:bdr w:val="none" w:sz="0" w:space="0" w:color="auto" w:frame="1"/>
            <w:lang w:eastAsia="ru-RU"/>
          </w:rPr>
          <w:t>применение</w:t>
        </w:r>
      </w:ins>
      <w:r w:rsidRPr="00584874">
        <w:rPr>
          <w:rFonts w:ascii="Times New Roman" w:eastAsia="Times New Roman" w:hAnsi="Times New Roman" w:cs="Times New Roman"/>
          <w:sz w:val="24"/>
          <w:szCs w:val="24"/>
          <w:bdr w:val="none" w:sz="0" w:space="0" w:color="auto" w:frame="1"/>
          <w:lang w:eastAsia="ru-RU"/>
        </w:rPr>
        <w:t xml:space="preserve"> </w:t>
      </w:r>
      <w:ins w:id="158" w:author="Uvarovohk" w:date="2023-11-29T16:27:00Z">
        <w:r w:rsidRPr="00584874">
          <w:rPr>
            <w:rFonts w:ascii="Times New Roman" w:eastAsia="Times New Roman" w:hAnsi="Times New Roman" w:cs="Times New Roman"/>
            <w:sz w:val="24"/>
            <w:szCs w:val="24"/>
            <w:bdr w:val="none" w:sz="0" w:space="0" w:color="auto" w:frame="1"/>
            <w:lang w:eastAsia="ru-RU"/>
          </w:rPr>
          <w:t>полученных знаний и умений в практической деятельности в различных сферах общественной жизни;</w:t>
        </w:r>
      </w:ins>
    </w:p>
    <w:p w14:paraId="336D88EC" w14:textId="77777777" w:rsidR="00584874" w:rsidRPr="00584874" w:rsidRDefault="00584874" w:rsidP="00E577BD">
      <w:pPr>
        <w:shd w:val="clear" w:color="auto" w:fill="FFFFFF"/>
        <w:spacing w:line="276" w:lineRule="auto"/>
        <w:jc w:val="both"/>
        <w:rPr>
          <w:ins w:id="159" w:author="Uvarovohk" w:date="2023-11-29T16:27:00Z"/>
          <w:rFonts w:ascii="Times New Roman" w:eastAsia="Times New Roman" w:hAnsi="Times New Roman" w:cs="Times New Roman"/>
          <w:sz w:val="24"/>
          <w:szCs w:val="24"/>
          <w:lang w:eastAsia="ru-RU"/>
        </w:rPr>
      </w:pPr>
      <w:ins w:id="160" w:author="Uvarovohk" w:date="2023-11-29T16:27:00Z">
        <w:r w:rsidRPr="00584874">
          <w:rPr>
            <w:rFonts w:ascii="Times New Roman" w:eastAsia="Times New Roman" w:hAnsi="Times New Roman" w:cs="Times New Roman"/>
            <w:sz w:val="24"/>
            <w:szCs w:val="24"/>
            <w:bdr w:val="none" w:sz="0" w:space="0" w:color="auto" w:frame="1"/>
            <w:lang w:eastAsia="ru-RU"/>
          </w:rPr>
          <w:t>- овладение обучающимися общими универсальными технологиями деятельности, позволяющими осуществлять эффективное трудоустройство и планировать профессиональную карьеру, формирование готовности к активным действиям на рынке труда в процессе профессионального становления.</w:t>
        </w:r>
      </w:ins>
    </w:p>
    <w:p w14:paraId="0C2A8940" w14:textId="1A249170" w:rsidR="00584874" w:rsidRPr="00584874" w:rsidRDefault="00584874" w:rsidP="00E577BD">
      <w:pPr>
        <w:suppressAutoHyphens/>
        <w:spacing w:line="276" w:lineRule="auto"/>
        <w:ind w:firstLine="709"/>
        <w:jc w:val="both"/>
        <w:rPr>
          <w:rFonts w:ascii="Times New Roman" w:hAnsi="Times New Roman" w:cs="Times New Roman"/>
          <w:sz w:val="24"/>
          <w:szCs w:val="24"/>
        </w:rPr>
      </w:pPr>
      <w:ins w:id="161" w:author="Uvarovohk" w:date="2023-11-29T16:28:00Z">
        <w:r w:rsidRPr="00584874">
          <w:rPr>
            <w:rFonts w:ascii="Times New Roman" w:hAnsi="Times New Roman" w:cs="Times New Roman"/>
            <w:sz w:val="24"/>
            <w:szCs w:val="24"/>
          </w:rPr>
          <w:t xml:space="preserve">Дисциплина </w:t>
        </w:r>
      </w:ins>
      <w:r w:rsidRPr="00584874">
        <w:rPr>
          <w:rFonts w:ascii="Times New Roman" w:hAnsi="Times New Roman" w:cs="Times New Roman"/>
          <w:sz w:val="24"/>
          <w:szCs w:val="24"/>
        </w:rPr>
        <w:t>ОП.</w:t>
      </w:r>
      <w:r w:rsidR="001258EB">
        <w:rPr>
          <w:rFonts w:ascii="Times New Roman" w:hAnsi="Times New Roman" w:cs="Times New Roman"/>
          <w:sz w:val="24"/>
          <w:szCs w:val="24"/>
        </w:rPr>
        <w:t>19</w:t>
      </w:r>
      <w:r w:rsidRPr="00584874">
        <w:rPr>
          <w:rFonts w:ascii="Times New Roman" w:hAnsi="Times New Roman" w:cs="Times New Roman"/>
          <w:sz w:val="24"/>
          <w:szCs w:val="24"/>
        </w:rPr>
        <w:t xml:space="preserve"> «Корпоративная </w:t>
      </w:r>
      <w:ins w:id="162" w:author="Uvarovohk" w:date="2023-11-29T16:27:00Z">
        <w:r w:rsidRPr="00584874">
          <w:rPr>
            <w:rFonts w:ascii="Times New Roman" w:hAnsi="Times New Roman" w:cs="Times New Roman"/>
            <w:sz w:val="24"/>
            <w:szCs w:val="24"/>
          </w:rPr>
          <w:t>культур</w:t>
        </w:r>
      </w:ins>
      <w:r w:rsidRPr="00584874">
        <w:rPr>
          <w:rFonts w:ascii="Times New Roman" w:hAnsi="Times New Roman" w:cs="Times New Roman"/>
          <w:sz w:val="24"/>
          <w:szCs w:val="24"/>
        </w:rPr>
        <w:t>а</w:t>
      </w:r>
      <w:ins w:id="163" w:author="Uvarovohk" w:date="2023-11-29T16:27:00Z">
        <w:r w:rsidRPr="00584874">
          <w:rPr>
            <w:rFonts w:ascii="Times New Roman" w:hAnsi="Times New Roman" w:cs="Times New Roman"/>
            <w:sz w:val="24"/>
            <w:szCs w:val="24"/>
          </w:rPr>
          <w:t xml:space="preserve"> и эффективное поведение на рынке труда</w:t>
        </w:r>
      </w:ins>
      <w:r w:rsidRPr="00584874">
        <w:rPr>
          <w:rFonts w:ascii="Times New Roman" w:hAnsi="Times New Roman" w:cs="Times New Roman"/>
          <w:sz w:val="24"/>
          <w:szCs w:val="24"/>
        </w:rPr>
        <w:t xml:space="preserve">» включена в вариативную часть общепрофессионального цикла образовательной программы </w:t>
      </w:r>
      <w:ins w:id="164" w:author="Uvarovohk" w:date="2023-11-29T16:27:00Z">
        <w:r w:rsidRPr="00584874">
          <w:rPr>
            <w:rFonts w:ascii="Times New Roman" w:hAnsi="Times New Roman" w:cs="Times New Roman"/>
            <w:sz w:val="24"/>
            <w:szCs w:val="24"/>
          </w:rPr>
          <w:t xml:space="preserve">подготовки специалистов среднего звена, реализуемой по специальности: </w:t>
        </w:r>
      </w:ins>
      <w:ins w:id="165" w:author="Uvarovohk" w:date="2023-11-29T16:28:00Z">
        <w:r w:rsidRPr="00584874">
          <w:rPr>
            <w:rFonts w:ascii="Times New Roman" w:hAnsi="Times New Roman" w:cs="Times New Roman"/>
            <w:sz w:val="24"/>
            <w:szCs w:val="24"/>
          </w:rPr>
          <w:t>13.02.1</w:t>
        </w:r>
      </w:ins>
      <w:r w:rsidRPr="00584874">
        <w:rPr>
          <w:rFonts w:ascii="Times New Roman" w:hAnsi="Times New Roman" w:cs="Times New Roman"/>
          <w:sz w:val="24"/>
          <w:szCs w:val="24"/>
        </w:rPr>
        <w:t>3</w:t>
      </w:r>
      <w:ins w:id="166" w:author="Uvarovohk" w:date="2023-11-29T16:28:00Z">
        <w:r w:rsidRPr="00584874">
          <w:rPr>
            <w:rFonts w:ascii="Times New Roman" w:hAnsi="Times New Roman" w:cs="Times New Roman"/>
            <w:sz w:val="24"/>
            <w:szCs w:val="24"/>
          </w:rPr>
          <w:t xml:space="preserve"> </w:t>
        </w:r>
      </w:ins>
      <w:r w:rsidRPr="00584874">
        <w:rPr>
          <w:rFonts w:ascii="Times New Roman" w:hAnsi="Times New Roman" w:cs="Times New Roman"/>
          <w:sz w:val="24"/>
          <w:szCs w:val="24"/>
        </w:rPr>
        <w:t>Э</w:t>
      </w:r>
      <w:ins w:id="167" w:author="Uvarovohk" w:date="2023-11-29T16:28:00Z">
        <w:r w:rsidRPr="00584874">
          <w:rPr>
            <w:rFonts w:ascii="Times New Roman" w:hAnsi="Times New Roman" w:cs="Times New Roman"/>
            <w:sz w:val="24"/>
            <w:szCs w:val="24"/>
          </w:rPr>
          <w:t>ксплуатация и обслуживание электрического и электромеханического оборудования (по отраслям)</w:t>
        </w:r>
      </w:ins>
      <w:ins w:id="168" w:author="Uvarovohk" w:date="2023-11-29T16:27:00Z">
        <w:r w:rsidRPr="00584874">
          <w:rPr>
            <w:rFonts w:ascii="Times New Roman" w:hAnsi="Times New Roman" w:cs="Times New Roman"/>
            <w:sz w:val="24"/>
            <w:szCs w:val="24"/>
          </w:rPr>
          <w:t>.</w:t>
        </w:r>
      </w:ins>
    </w:p>
    <w:p w14:paraId="56E0029D" w14:textId="77777777" w:rsidR="00584874" w:rsidRPr="00584874" w:rsidRDefault="00584874" w:rsidP="00E577BD">
      <w:pPr>
        <w:spacing w:line="276" w:lineRule="auto"/>
        <w:ind w:firstLine="709"/>
        <w:jc w:val="both"/>
        <w:rPr>
          <w:rFonts w:ascii="Times New Roman" w:hAnsi="Times New Roman"/>
        </w:rPr>
      </w:pPr>
      <w:r w:rsidRPr="00584874">
        <w:rPr>
          <w:rFonts w:ascii="Times New Roman" w:hAnsi="Times New Roman"/>
          <w:sz w:val="24"/>
          <w:szCs w:val="24"/>
        </w:rPr>
        <w:t>Дисциплина «Корпоративная культура и эффективное поведение на рынке труда» вводится по требованию работодателя АО «Тамбовская сетевая компания» Уваровский филиал</w:t>
      </w:r>
      <w:r w:rsidRPr="00584874">
        <w:t xml:space="preserve"> </w:t>
      </w:r>
      <w:r w:rsidRPr="00584874">
        <w:rPr>
          <w:rFonts w:ascii="Times New Roman" w:hAnsi="Times New Roman"/>
          <w:sz w:val="24"/>
          <w:szCs w:val="24"/>
        </w:rPr>
        <w:t>для формирования корпоративных компетенций с целью сокращения срока адаптации выпускников колледжа на рабочем месте при трудоустройстве на данное предприятие, а также</w:t>
      </w:r>
      <w:r w:rsidRPr="00584874">
        <w:t xml:space="preserve"> </w:t>
      </w:r>
      <w:r w:rsidRPr="00584874">
        <w:rPr>
          <w:rFonts w:ascii="Times New Roman" w:hAnsi="Times New Roman"/>
          <w:sz w:val="24"/>
          <w:szCs w:val="24"/>
        </w:rPr>
        <w:t>овладение обучающимися общими универсальными технологиями деятельности, позволяющими осуществлять эффективное трудоустройство и планировать профессиональную карьеру, формирование готовности к активным действиям на рынке труда в процессе профессионального становления.</w:t>
      </w:r>
    </w:p>
    <w:p w14:paraId="6AD11ADF" w14:textId="77777777" w:rsidR="00584874" w:rsidRPr="00584874" w:rsidRDefault="00584874" w:rsidP="00E577BD">
      <w:pPr>
        <w:spacing w:line="276" w:lineRule="auto"/>
        <w:ind w:firstLine="709"/>
        <w:outlineLvl w:val="1"/>
        <w:rPr>
          <w:rFonts w:ascii="Times New Roman" w:eastAsia="Segoe UI" w:hAnsi="Times New Roman" w:cs="Times New Roman"/>
          <w:b/>
          <w:bCs/>
          <w:color w:val="5A5A5A" w:themeColor="text1" w:themeTint="A5"/>
          <w:spacing w:val="15"/>
          <w:sz w:val="24"/>
          <w:szCs w:val="24"/>
          <w:lang w:eastAsia="ru-RU"/>
        </w:rPr>
      </w:pPr>
    </w:p>
    <w:p w14:paraId="7300D50B" w14:textId="77777777" w:rsidR="00584874" w:rsidRPr="00584874" w:rsidRDefault="00584874" w:rsidP="00E577BD">
      <w:pPr>
        <w:spacing w:line="276" w:lineRule="auto"/>
        <w:ind w:firstLine="709"/>
        <w:outlineLvl w:val="1"/>
        <w:rPr>
          <w:rFonts w:ascii="Times New Roman" w:eastAsia="Segoe UI" w:hAnsi="Times New Roman" w:cs="Times New Roman"/>
          <w:b/>
          <w:bCs/>
          <w:color w:val="5A5A5A" w:themeColor="text1" w:themeTint="A5"/>
          <w:spacing w:val="15"/>
          <w:sz w:val="24"/>
          <w:szCs w:val="24"/>
          <w:lang w:eastAsia="ru-RU"/>
        </w:rPr>
      </w:pPr>
      <w:r w:rsidRPr="00584874">
        <w:rPr>
          <w:rFonts w:ascii="Times New Roman" w:eastAsia="Segoe UI" w:hAnsi="Times New Roman" w:cs="Times New Roman"/>
          <w:b/>
          <w:bCs/>
          <w:color w:val="5A5A5A" w:themeColor="text1" w:themeTint="A5"/>
          <w:spacing w:val="15"/>
          <w:sz w:val="24"/>
          <w:szCs w:val="24"/>
          <w:lang w:eastAsia="ru-RU"/>
        </w:rPr>
        <w:t>1.2. Планируемые результаты освоения дисциплины</w:t>
      </w:r>
    </w:p>
    <w:p w14:paraId="01FA06E7" w14:textId="77777777" w:rsidR="00584874" w:rsidRPr="00584874" w:rsidRDefault="00584874" w:rsidP="00E577BD">
      <w:pPr>
        <w:spacing w:line="276" w:lineRule="auto"/>
        <w:ind w:firstLine="709"/>
        <w:jc w:val="both"/>
        <w:rPr>
          <w:rFonts w:ascii="Times New Roman" w:eastAsia="Times New Roman" w:hAnsi="Times New Roman" w:cs="Times New Roman"/>
          <w:sz w:val="24"/>
          <w:szCs w:val="24"/>
          <w:lang w:eastAsia="ru-RU"/>
        </w:rPr>
      </w:pPr>
      <w:r w:rsidRPr="00584874">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w:t>
      </w:r>
    </w:p>
    <w:p w14:paraId="6FE781CA" w14:textId="77777777" w:rsidR="00584874" w:rsidRPr="00584874" w:rsidRDefault="00584874" w:rsidP="00E577BD">
      <w:pPr>
        <w:spacing w:line="276" w:lineRule="auto"/>
        <w:ind w:firstLine="709"/>
        <w:rPr>
          <w:rFonts w:ascii="Times New Roman" w:hAnsi="Times New Roman" w:cs="Times New Roman"/>
          <w:bCs/>
          <w:sz w:val="24"/>
          <w:szCs w:val="24"/>
        </w:rPr>
      </w:pPr>
      <w:r w:rsidRPr="00584874">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8"/>
        <w:gridCol w:w="2357"/>
        <w:gridCol w:w="2451"/>
        <w:gridCol w:w="2352"/>
      </w:tblGrid>
      <w:tr w:rsidR="00584874" w:rsidRPr="00584874" w14:paraId="3884ABB4" w14:textId="77777777" w:rsidTr="00AD5821">
        <w:tc>
          <w:tcPr>
            <w:tcW w:w="2487" w:type="dxa"/>
            <w:tcBorders>
              <w:top w:val="single" w:sz="4" w:space="0" w:color="auto"/>
              <w:left w:val="single" w:sz="4" w:space="0" w:color="auto"/>
              <w:right w:val="single" w:sz="4" w:space="0" w:color="auto"/>
            </w:tcBorders>
          </w:tcPr>
          <w:p w14:paraId="1F6B133B" w14:textId="77777777" w:rsidR="00584874" w:rsidRPr="00584874" w:rsidRDefault="00584874" w:rsidP="00584874">
            <w:pPr>
              <w:jc w:val="center"/>
              <w:rPr>
                <w:rFonts w:ascii="Times New Roman" w:hAnsi="Times New Roman" w:cs="Times New Roman"/>
                <w:b/>
                <w:sz w:val="24"/>
                <w:szCs w:val="24"/>
              </w:rPr>
            </w:pPr>
            <w:r w:rsidRPr="00584874">
              <w:rPr>
                <w:rFonts w:ascii="Times New Roman" w:hAnsi="Times New Roman" w:cs="Times New Roman"/>
                <w:b/>
                <w:i/>
                <w:sz w:val="24"/>
                <w:szCs w:val="24"/>
              </w:rPr>
              <w:t>Код ОК,</w:t>
            </w:r>
          </w:p>
          <w:p w14:paraId="69CD77C0" w14:textId="77777777" w:rsidR="00584874" w:rsidRPr="00584874" w:rsidRDefault="00584874" w:rsidP="00584874">
            <w:pPr>
              <w:jc w:val="center"/>
              <w:rPr>
                <w:rFonts w:ascii="Times New Roman" w:hAnsi="Times New Roman" w:cs="Times New Roman"/>
                <w:b/>
                <w:sz w:val="24"/>
                <w:szCs w:val="24"/>
              </w:rPr>
            </w:pPr>
            <w:r w:rsidRPr="00584874">
              <w:rPr>
                <w:rFonts w:ascii="Times New Roman" w:hAnsi="Times New Roman" w:cs="Times New Roman"/>
                <w:b/>
                <w:i/>
                <w:sz w:val="24"/>
                <w:szCs w:val="24"/>
              </w:rPr>
              <w:t>ПК</w:t>
            </w:r>
          </w:p>
        </w:tc>
        <w:tc>
          <w:tcPr>
            <w:tcW w:w="2383" w:type="dxa"/>
            <w:tcBorders>
              <w:top w:val="single" w:sz="4" w:space="0" w:color="auto"/>
              <w:left w:val="single" w:sz="4" w:space="0" w:color="auto"/>
              <w:right w:val="single" w:sz="4" w:space="0" w:color="auto"/>
            </w:tcBorders>
          </w:tcPr>
          <w:p w14:paraId="0A77FF3C" w14:textId="77777777" w:rsidR="00584874" w:rsidRPr="00584874" w:rsidRDefault="00584874" w:rsidP="00584874">
            <w:pPr>
              <w:jc w:val="center"/>
              <w:rPr>
                <w:rFonts w:ascii="Times New Roman" w:hAnsi="Times New Roman" w:cs="Times New Roman"/>
                <w:b/>
                <w:sz w:val="24"/>
                <w:szCs w:val="24"/>
              </w:rPr>
            </w:pPr>
            <w:r w:rsidRPr="00584874">
              <w:rPr>
                <w:rFonts w:ascii="Times New Roman" w:hAnsi="Times New Roman" w:cs="Times New Roman"/>
                <w:b/>
                <w:sz w:val="24"/>
                <w:szCs w:val="24"/>
              </w:rPr>
              <w:t>Уметь</w:t>
            </w:r>
          </w:p>
        </w:tc>
        <w:tc>
          <w:tcPr>
            <w:tcW w:w="2468" w:type="dxa"/>
            <w:tcBorders>
              <w:top w:val="single" w:sz="4" w:space="0" w:color="auto"/>
              <w:left w:val="single" w:sz="4" w:space="0" w:color="auto"/>
              <w:bottom w:val="single" w:sz="4" w:space="0" w:color="auto"/>
              <w:right w:val="single" w:sz="4" w:space="0" w:color="auto"/>
            </w:tcBorders>
            <w:shd w:val="clear" w:color="auto" w:fill="auto"/>
          </w:tcPr>
          <w:p w14:paraId="3887454A" w14:textId="77777777" w:rsidR="00584874" w:rsidRPr="00584874" w:rsidRDefault="00584874" w:rsidP="00584874">
            <w:pPr>
              <w:jc w:val="center"/>
              <w:rPr>
                <w:rFonts w:ascii="Times New Roman" w:hAnsi="Times New Roman" w:cs="Times New Roman"/>
                <w:b/>
                <w:i/>
                <w:sz w:val="24"/>
                <w:szCs w:val="24"/>
              </w:rPr>
            </w:pPr>
            <w:r w:rsidRPr="00584874">
              <w:rPr>
                <w:rFonts w:ascii="Times New Roman" w:hAnsi="Times New Roman" w:cs="Times New Roman"/>
                <w:b/>
                <w:sz w:val="24"/>
                <w:szCs w:val="24"/>
              </w:rPr>
              <w:t>Знать</w:t>
            </w:r>
          </w:p>
        </w:tc>
        <w:tc>
          <w:tcPr>
            <w:tcW w:w="2516" w:type="dxa"/>
            <w:tcBorders>
              <w:top w:val="single" w:sz="4" w:space="0" w:color="auto"/>
              <w:left w:val="single" w:sz="4" w:space="0" w:color="auto"/>
              <w:bottom w:val="single" w:sz="4" w:space="0" w:color="auto"/>
              <w:right w:val="single" w:sz="4" w:space="0" w:color="auto"/>
            </w:tcBorders>
          </w:tcPr>
          <w:p w14:paraId="3879ECF8" w14:textId="77777777" w:rsidR="00584874" w:rsidRPr="00584874" w:rsidRDefault="00584874" w:rsidP="00584874">
            <w:pPr>
              <w:jc w:val="center"/>
              <w:rPr>
                <w:rFonts w:ascii="Times New Roman" w:hAnsi="Times New Roman" w:cs="Times New Roman"/>
                <w:b/>
                <w:i/>
                <w:sz w:val="24"/>
                <w:szCs w:val="24"/>
              </w:rPr>
            </w:pPr>
            <w:r w:rsidRPr="00584874">
              <w:rPr>
                <w:rFonts w:ascii="Times New Roman" w:hAnsi="Times New Roman" w:cs="Times New Roman"/>
                <w:b/>
                <w:sz w:val="24"/>
                <w:szCs w:val="24"/>
              </w:rPr>
              <w:t xml:space="preserve">Владеть навыками </w:t>
            </w:r>
          </w:p>
        </w:tc>
      </w:tr>
      <w:tr w:rsidR="00584874" w:rsidRPr="00584874" w14:paraId="57654A60" w14:textId="77777777" w:rsidTr="00AD5821">
        <w:tc>
          <w:tcPr>
            <w:tcW w:w="2487" w:type="dxa"/>
            <w:tcBorders>
              <w:top w:val="single" w:sz="4" w:space="0" w:color="auto"/>
              <w:left w:val="single" w:sz="4" w:space="0" w:color="auto"/>
              <w:right w:val="single" w:sz="4" w:space="0" w:color="auto"/>
            </w:tcBorders>
          </w:tcPr>
          <w:p w14:paraId="54BBE86A" w14:textId="77777777" w:rsidR="00584874" w:rsidRPr="00584874" w:rsidRDefault="00584874" w:rsidP="00584874">
            <w:pPr>
              <w:rPr>
                <w:rFonts w:ascii="Times New Roman" w:hAnsi="Times New Roman" w:cs="Times New Roman"/>
                <w:bCs/>
              </w:rPr>
            </w:pPr>
            <w:r w:rsidRPr="00584874">
              <w:rPr>
                <w:rFonts w:ascii="Times New Roman" w:hAnsi="Times New Roman" w:cs="Times New Roman"/>
                <w:bCs/>
              </w:rPr>
              <w:t xml:space="preserve">ОК.01 </w:t>
            </w:r>
            <w:r w:rsidRPr="00584874">
              <w:rPr>
                <w:rFonts w:ascii="Times New Roman" w:hAnsi="Times New Roman"/>
              </w:rPr>
              <w:t>Выбирать способы решения задач профессиональной деятельности применительно к различным контекстам</w:t>
            </w:r>
          </w:p>
        </w:tc>
        <w:tc>
          <w:tcPr>
            <w:tcW w:w="2383" w:type="dxa"/>
            <w:tcBorders>
              <w:top w:val="single" w:sz="4" w:space="0" w:color="auto"/>
              <w:left w:val="single" w:sz="4" w:space="0" w:color="auto"/>
              <w:right w:val="single" w:sz="4" w:space="0" w:color="auto"/>
            </w:tcBorders>
            <w:hideMark/>
          </w:tcPr>
          <w:p w14:paraId="47D0040C" w14:textId="77777777" w:rsidR="00584874" w:rsidRPr="00584874" w:rsidRDefault="00584874" w:rsidP="00584874">
            <w:pPr>
              <w:rPr>
                <w:rFonts w:ascii="Times New Roman" w:hAnsi="Times New Roman"/>
              </w:rPr>
            </w:pPr>
            <w:r w:rsidRPr="00584874">
              <w:rPr>
                <w:rFonts w:ascii="Times New Roman" w:hAnsi="Times New Roman"/>
              </w:rPr>
              <w:t>- распознавать задачу и/или проблему в профессиональном и/или социальном контексте, анализировать и выделять её составные части</w:t>
            </w:r>
          </w:p>
          <w:p w14:paraId="12381C86" w14:textId="77777777" w:rsidR="00584874" w:rsidRPr="00584874" w:rsidRDefault="00584874" w:rsidP="00584874">
            <w:pPr>
              <w:rPr>
                <w:rFonts w:ascii="Times New Roman" w:hAnsi="Times New Roman"/>
              </w:rPr>
            </w:pPr>
            <w:r w:rsidRPr="00584874">
              <w:rPr>
                <w:rFonts w:ascii="Times New Roman" w:hAnsi="Times New Roman"/>
              </w:rPr>
              <w:lastRenderedPageBreak/>
              <w:t>- определять этапы решения задачи, составлять план действия, реализовывать составленный план, определять необходимые ресурсы</w:t>
            </w:r>
          </w:p>
          <w:p w14:paraId="0DAB0432" w14:textId="77777777" w:rsidR="00584874" w:rsidRPr="00584874" w:rsidRDefault="00584874" w:rsidP="00584874">
            <w:pPr>
              <w:rPr>
                <w:rFonts w:ascii="Times New Roman" w:hAnsi="Times New Roman"/>
              </w:rPr>
            </w:pPr>
            <w:r w:rsidRPr="00584874">
              <w:rPr>
                <w:rFonts w:ascii="Times New Roman" w:hAnsi="Times New Roman"/>
              </w:rPr>
              <w:t>- выявлять и эффективно искать информацию, необходимую для решения задачи и/или проблемы</w:t>
            </w:r>
          </w:p>
          <w:p w14:paraId="74CC9886" w14:textId="77777777" w:rsidR="00584874" w:rsidRPr="00584874" w:rsidRDefault="00584874" w:rsidP="00584874">
            <w:pPr>
              <w:rPr>
                <w:rFonts w:ascii="Times New Roman" w:hAnsi="Times New Roman"/>
              </w:rPr>
            </w:pPr>
            <w:r w:rsidRPr="00584874">
              <w:rPr>
                <w:rFonts w:ascii="Times New Roman" w:hAnsi="Times New Roman"/>
              </w:rPr>
              <w:t>- владеть актуальными методами работы в профессиональной и смежных сферах</w:t>
            </w:r>
          </w:p>
          <w:p w14:paraId="68044CE1" w14:textId="77777777" w:rsidR="00584874" w:rsidRPr="00584874" w:rsidRDefault="00584874" w:rsidP="00584874">
            <w:pPr>
              <w:rPr>
                <w:rFonts w:ascii="Times New Roman" w:hAnsi="Times New Roman" w:cs="Times New Roman"/>
                <w:bCs/>
                <w:sz w:val="24"/>
                <w:szCs w:val="24"/>
              </w:rPr>
            </w:pPr>
            <w:r w:rsidRPr="00584874">
              <w:rPr>
                <w:rFonts w:ascii="Times New Roman" w:hAnsi="Times New Roman" w:cs="Times New Roman"/>
                <w:bCs/>
                <w:sz w:val="24"/>
                <w:szCs w:val="24"/>
              </w:rPr>
              <w:t>-</w:t>
            </w:r>
            <w:r w:rsidRPr="00584874">
              <w:rPr>
                <w:rFonts w:ascii="Times New Roman" w:hAnsi="Times New Roman"/>
              </w:rPr>
              <w:t xml:space="preserve"> оценивать результат и последствия своих действий (самостоятельно или с помощью наставника)</w:t>
            </w:r>
          </w:p>
        </w:tc>
        <w:tc>
          <w:tcPr>
            <w:tcW w:w="2468" w:type="dxa"/>
            <w:tcBorders>
              <w:top w:val="single" w:sz="4" w:space="0" w:color="auto"/>
              <w:left w:val="single" w:sz="4" w:space="0" w:color="auto"/>
              <w:bottom w:val="single" w:sz="4" w:space="0" w:color="auto"/>
              <w:right w:val="single" w:sz="4" w:space="0" w:color="auto"/>
            </w:tcBorders>
            <w:shd w:val="clear" w:color="auto" w:fill="auto"/>
          </w:tcPr>
          <w:p w14:paraId="08064BDA" w14:textId="77777777" w:rsidR="00584874" w:rsidRPr="00584874" w:rsidRDefault="00584874" w:rsidP="00584874">
            <w:pPr>
              <w:rPr>
                <w:rFonts w:ascii="Times New Roman" w:hAnsi="Times New Roman"/>
              </w:rPr>
            </w:pPr>
            <w:r w:rsidRPr="00584874">
              <w:rPr>
                <w:rFonts w:ascii="Times New Roman" w:hAnsi="Times New Roman"/>
              </w:rPr>
              <w:lastRenderedPageBreak/>
              <w:t>- актуальный профессиональный и социальный контекст, в котором приходится работать и жить</w:t>
            </w:r>
          </w:p>
          <w:p w14:paraId="7498A430" w14:textId="77777777" w:rsidR="00584874" w:rsidRPr="00584874" w:rsidRDefault="00584874" w:rsidP="00584874">
            <w:pPr>
              <w:rPr>
                <w:rFonts w:ascii="Times New Roman" w:hAnsi="Times New Roman"/>
              </w:rPr>
            </w:pPr>
            <w:r w:rsidRPr="00584874">
              <w:rPr>
                <w:rFonts w:ascii="Times New Roman" w:hAnsi="Times New Roman" w:cs="Times New Roman"/>
                <w:bCs/>
                <w:sz w:val="24"/>
                <w:szCs w:val="24"/>
              </w:rPr>
              <w:t xml:space="preserve">- </w:t>
            </w:r>
            <w:r w:rsidRPr="00584874">
              <w:rPr>
                <w:rFonts w:ascii="Times New Roman" w:hAnsi="Times New Roman"/>
              </w:rPr>
              <w:t xml:space="preserve">структура плана для решения задач, алгоритмы выполнения </w:t>
            </w:r>
            <w:r w:rsidRPr="00584874">
              <w:rPr>
                <w:rFonts w:ascii="Times New Roman" w:hAnsi="Times New Roman"/>
              </w:rPr>
              <w:lastRenderedPageBreak/>
              <w:t>работ в профессиональной и смежных областях</w:t>
            </w:r>
          </w:p>
          <w:p w14:paraId="1EDFB5E8" w14:textId="77777777" w:rsidR="00584874" w:rsidRPr="00584874" w:rsidRDefault="00584874" w:rsidP="00584874">
            <w:pPr>
              <w:rPr>
                <w:rFonts w:ascii="Times New Roman" w:hAnsi="Times New Roman"/>
              </w:rPr>
            </w:pPr>
            <w:r w:rsidRPr="00584874">
              <w:rPr>
                <w:rFonts w:ascii="Times New Roman" w:hAnsi="Times New Roman" w:cs="Times New Roman"/>
                <w:bCs/>
                <w:sz w:val="24"/>
                <w:szCs w:val="24"/>
              </w:rPr>
              <w:t xml:space="preserve">- </w:t>
            </w:r>
            <w:r w:rsidRPr="00584874">
              <w:rPr>
                <w:rFonts w:ascii="Times New Roman" w:hAnsi="Times New Roman"/>
              </w:rPr>
              <w:t>основные источники информации и ресурсы для решения задач и/или проблем в профессиональном и/или социальном контексте</w:t>
            </w:r>
          </w:p>
          <w:p w14:paraId="0752517D" w14:textId="77777777" w:rsidR="00584874" w:rsidRPr="00584874" w:rsidRDefault="00584874" w:rsidP="00584874">
            <w:pPr>
              <w:rPr>
                <w:rFonts w:ascii="Times New Roman" w:hAnsi="Times New Roman"/>
              </w:rPr>
            </w:pPr>
            <w:r w:rsidRPr="00584874">
              <w:rPr>
                <w:rFonts w:ascii="Times New Roman" w:hAnsi="Times New Roman"/>
              </w:rPr>
              <w:t>- методы работы в профессиональной и смежных сферах</w:t>
            </w:r>
          </w:p>
          <w:p w14:paraId="7C0CD178" w14:textId="77777777" w:rsidR="00584874" w:rsidRPr="00584874" w:rsidRDefault="00584874" w:rsidP="00584874">
            <w:pPr>
              <w:rPr>
                <w:rFonts w:ascii="Times New Roman" w:hAnsi="Times New Roman" w:cs="Times New Roman"/>
                <w:bCs/>
                <w:sz w:val="24"/>
                <w:szCs w:val="24"/>
              </w:rPr>
            </w:pPr>
            <w:r w:rsidRPr="00584874">
              <w:rPr>
                <w:rFonts w:ascii="Times New Roman" w:hAnsi="Times New Roman"/>
              </w:rPr>
              <w:t>- порядок оценки результатов решения задач профессиональной деятельности</w:t>
            </w:r>
          </w:p>
        </w:tc>
        <w:tc>
          <w:tcPr>
            <w:tcW w:w="2516" w:type="dxa"/>
            <w:tcBorders>
              <w:top w:val="single" w:sz="4" w:space="0" w:color="auto"/>
              <w:left w:val="single" w:sz="4" w:space="0" w:color="auto"/>
              <w:bottom w:val="single" w:sz="4" w:space="0" w:color="auto"/>
              <w:right w:val="single" w:sz="4" w:space="0" w:color="auto"/>
            </w:tcBorders>
          </w:tcPr>
          <w:p w14:paraId="12CCD71E" w14:textId="77777777" w:rsidR="00584874" w:rsidRPr="00584874" w:rsidRDefault="00584874" w:rsidP="00584874">
            <w:pPr>
              <w:jc w:val="center"/>
              <w:rPr>
                <w:rFonts w:ascii="Times New Roman" w:hAnsi="Times New Roman" w:cs="Times New Roman"/>
                <w:bCs/>
                <w:i/>
                <w:sz w:val="24"/>
                <w:szCs w:val="24"/>
              </w:rPr>
            </w:pPr>
            <w:r w:rsidRPr="00584874">
              <w:rPr>
                <w:rFonts w:ascii="Times New Roman" w:hAnsi="Times New Roman" w:cs="Times New Roman"/>
                <w:bCs/>
                <w:i/>
                <w:sz w:val="24"/>
                <w:szCs w:val="24"/>
              </w:rPr>
              <w:lastRenderedPageBreak/>
              <w:t>-</w:t>
            </w:r>
          </w:p>
        </w:tc>
      </w:tr>
      <w:tr w:rsidR="00584874" w:rsidRPr="00584874" w14:paraId="6AAD750C" w14:textId="77777777" w:rsidTr="00AD5821">
        <w:tc>
          <w:tcPr>
            <w:tcW w:w="2487" w:type="dxa"/>
            <w:tcBorders>
              <w:left w:val="single" w:sz="4" w:space="0" w:color="auto"/>
              <w:bottom w:val="single" w:sz="4" w:space="0" w:color="auto"/>
              <w:right w:val="single" w:sz="4" w:space="0" w:color="auto"/>
            </w:tcBorders>
          </w:tcPr>
          <w:p w14:paraId="63E332B8" w14:textId="77777777" w:rsidR="00584874" w:rsidRPr="00584874" w:rsidRDefault="00584874" w:rsidP="00584874">
            <w:pPr>
              <w:rPr>
                <w:rFonts w:ascii="Times New Roman" w:hAnsi="Times New Roman" w:cs="Times New Roman"/>
                <w:bCs/>
              </w:rPr>
            </w:pPr>
            <w:r w:rsidRPr="00584874">
              <w:rPr>
                <w:rFonts w:ascii="Times New Roman" w:hAnsi="Times New Roman" w:cs="Times New Roman"/>
                <w:bCs/>
              </w:rPr>
              <w:lastRenderedPageBreak/>
              <w:t xml:space="preserve">ОК.02 </w:t>
            </w:r>
            <w:r w:rsidRPr="00584874">
              <w:rPr>
                <w:rFonts w:ascii="Times New Roman" w:hAnsi="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383" w:type="dxa"/>
            <w:tcBorders>
              <w:left w:val="single" w:sz="4" w:space="0" w:color="auto"/>
              <w:bottom w:val="single" w:sz="4" w:space="0" w:color="auto"/>
              <w:right w:val="single" w:sz="4" w:space="0" w:color="auto"/>
            </w:tcBorders>
          </w:tcPr>
          <w:p w14:paraId="1E1DA1A0" w14:textId="77777777" w:rsidR="00584874" w:rsidRPr="00584874" w:rsidRDefault="00584874" w:rsidP="00584874">
            <w:pPr>
              <w:rPr>
                <w:rFonts w:ascii="Times New Roman" w:hAnsi="Times New Roman"/>
              </w:rPr>
            </w:pPr>
            <w:r w:rsidRPr="00584874">
              <w:rPr>
                <w:rFonts w:ascii="Times New Roman" w:hAnsi="Times New Roman"/>
              </w:rPr>
              <w:t>- определять задачи для поиска информации, планировать процесс поиска, выбирать необходимые источники информации</w:t>
            </w:r>
          </w:p>
          <w:p w14:paraId="71CE365D" w14:textId="77777777" w:rsidR="00584874" w:rsidRPr="00584874" w:rsidRDefault="00584874" w:rsidP="00584874">
            <w:pPr>
              <w:rPr>
                <w:rFonts w:ascii="Times New Roman" w:hAnsi="Times New Roman"/>
              </w:rPr>
            </w:pPr>
            <w:r w:rsidRPr="00584874">
              <w:rPr>
                <w:rFonts w:ascii="Times New Roman" w:hAnsi="Times New Roman"/>
              </w:rPr>
              <w:t>- выделять наиболее значимое в перечне информации, структурировать получаемую информацию, оформлять результаты поиска</w:t>
            </w:r>
          </w:p>
          <w:p w14:paraId="0F087351" w14:textId="77777777" w:rsidR="00584874" w:rsidRPr="00584874" w:rsidRDefault="00584874" w:rsidP="00584874">
            <w:pPr>
              <w:rPr>
                <w:rFonts w:ascii="Times New Roman" w:hAnsi="Times New Roman"/>
              </w:rPr>
            </w:pPr>
            <w:r w:rsidRPr="00584874">
              <w:rPr>
                <w:rFonts w:ascii="Times New Roman" w:hAnsi="Times New Roman"/>
              </w:rPr>
              <w:t>- оценивать практическую значимость результатов поиска</w:t>
            </w:r>
          </w:p>
          <w:p w14:paraId="523CA2B2" w14:textId="77777777" w:rsidR="00584874" w:rsidRPr="00584874" w:rsidRDefault="00584874" w:rsidP="00584874">
            <w:pPr>
              <w:rPr>
                <w:rFonts w:ascii="Times New Roman" w:hAnsi="Times New Roman"/>
              </w:rPr>
            </w:pPr>
            <w:r w:rsidRPr="00584874">
              <w:rPr>
                <w:rFonts w:ascii="Times New Roman" w:hAnsi="Times New Roman"/>
              </w:rPr>
              <w:t>- применять средства информационных технологий для решения профессиональных задач</w:t>
            </w:r>
          </w:p>
          <w:p w14:paraId="7B3A704F" w14:textId="77777777" w:rsidR="00584874" w:rsidRPr="00584874" w:rsidRDefault="00584874" w:rsidP="00584874">
            <w:pPr>
              <w:rPr>
                <w:rFonts w:ascii="Times New Roman" w:hAnsi="Times New Roman"/>
              </w:rPr>
            </w:pPr>
            <w:r w:rsidRPr="00584874">
              <w:rPr>
                <w:rFonts w:ascii="Times New Roman" w:hAnsi="Times New Roman"/>
              </w:rPr>
              <w:t>- использовать современное программное обеспечение в профессиональной деятельности</w:t>
            </w:r>
          </w:p>
          <w:p w14:paraId="0BF38B40" w14:textId="77777777" w:rsidR="00584874" w:rsidRPr="00584874" w:rsidRDefault="00584874" w:rsidP="00584874">
            <w:pPr>
              <w:rPr>
                <w:rFonts w:ascii="Times New Roman" w:hAnsi="Times New Roman"/>
              </w:rPr>
            </w:pPr>
            <w:r w:rsidRPr="00584874">
              <w:rPr>
                <w:rFonts w:ascii="Times New Roman" w:hAnsi="Times New Roman"/>
              </w:rPr>
              <w:lastRenderedPageBreak/>
              <w:t>- использовать различные цифровые средства для решения профессиональных задач</w:t>
            </w:r>
          </w:p>
        </w:tc>
        <w:tc>
          <w:tcPr>
            <w:tcW w:w="2468" w:type="dxa"/>
            <w:tcBorders>
              <w:top w:val="single" w:sz="4" w:space="0" w:color="auto"/>
              <w:left w:val="single" w:sz="4" w:space="0" w:color="auto"/>
              <w:bottom w:val="single" w:sz="4" w:space="0" w:color="auto"/>
              <w:right w:val="single" w:sz="4" w:space="0" w:color="auto"/>
            </w:tcBorders>
            <w:shd w:val="clear" w:color="auto" w:fill="auto"/>
          </w:tcPr>
          <w:p w14:paraId="1931D62B" w14:textId="77777777" w:rsidR="00584874" w:rsidRPr="00584874" w:rsidRDefault="00584874" w:rsidP="00584874">
            <w:pPr>
              <w:rPr>
                <w:rFonts w:ascii="Times New Roman" w:hAnsi="Times New Roman"/>
              </w:rPr>
            </w:pPr>
            <w:r w:rsidRPr="00584874">
              <w:rPr>
                <w:rFonts w:ascii="Times New Roman" w:hAnsi="Times New Roman"/>
              </w:rPr>
              <w:lastRenderedPageBreak/>
              <w:t>- номенклатура информационных источников, применяемых в профессиональной деятельности</w:t>
            </w:r>
          </w:p>
          <w:p w14:paraId="27F1E0C7" w14:textId="77777777" w:rsidR="00584874" w:rsidRPr="00584874" w:rsidRDefault="00584874" w:rsidP="00584874">
            <w:pPr>
              <w:rPr>
                <w:rFonts w:ascii="Times New Roman" w:hAnsi="Times New Roman"/>
              </w:rPr>
            </w:pPr>
            <w:r w:rsidRPr="00584874">
              <w:rPr>
                <w:rFonts w:ascii="Times New Roman" w:hAnsi="Times New Roman"/>
              </w:rPr>
              <w:t>- приемы структурирования информации</w:t>
            </w:r>
          </w:p>
          <w:p w14:paraId="0548EBC4" w14:textId="77777777" w:rsidR="00584874" w:rsidRPr="00584874" w:rsidRDefault="00584874" w:rsidP="00584874">
            <w:pPr>
              <w:rPr>
                <w:rFonts w:ascii="Times New Roman" w:hAnsi="Times New Roman"/>
              </w:rPr>
            </w:pPr>
            <w:r w:rsidRPr="00584874">
              <w:rPr>
                <w:rFonts w:ascii="Times New Roman" w:hAnsi="Times New Roman" w:cs="Times New Roman"/>
                <w:bCs/>
                <w:sz w:val="24"/>
                <w:szCs w:val="24"/>
              </w:rPr>
              <w:t xml:space="preserve">- </w:t>
            </w:r>
            <w:r w:rsidRPr="00584874">
              <w:rPr>
                <w:rFonts w:ascii="Times New Roman" w:hAnsi="Times New Roman"/>
              </w:rPr>
              <w:t>формат оформления результатов поиска информации</w:t>
            </w:r>
          </w:p>
          <w:p w14:paraId="59897DE4" w14:textId="77777777" w:rsidR="00584874" w:rsidRPr="00584874" w:rsidRDefault="00584874" w:rsidP="00584874">
            <w:pPr>
              <w:rPr>
                <w:rFonts w:ascii="Times New Roman" w:hAnsi="Times New Roman"/>
              </w:rPr>
            </w:pPr>
            <w:r w:rsidRPr="00584874">
              <w:rPr>
                <w:rFonts w:ascii="Times New Roman" w:hAnsi="Times New Roman"/>
              </w:rPr>
              <w:t>- современные средства и устройства информатизации, порядок их применения</w:t>
            </w:r>
          </w:p>
          <w:p w14:paraId="0AAF7CCE" w14:textId="77777777" w:rsidR="00584874" w:rsidRPr="00584874" w:rsidRDefault="00584874" w:rsidP="00584874">
            <w:pPr>
              <w:rPr>
                <w:rFonts w:ascii="Times New Roman" w:hAnsi="Times New Roman" w:cs="Times New Roman"/>
                <w:bCs/>
                <w:sz w:val="24"/>
                <w:szCs w:val="24"/>
              </w:rPr>
            </w:pPr>
            <w:r w:rsidRPr="00584874">
              <w:rPr>
                <w:rFonts w:ascii="Times New Roman" w:hAnsi="Times New Roman"/>
              </w:rPr>
              <w:t>- программное обеспечение в профессиональной деятельности, в том числе цифровые средства</w:t>
            </w:r>
          </w:p>
        </w:tc>
        <w:tc>
          <w:tcPr>
            <w:tcW w:w="2516" w:type="dxa"/>
            <w:tcBorders>
              <w:top w:val="single" w:sz="4" w:space="0" w:color="auto"/>
              <w:left w:val="single" w:sz="4" w:space="0" w:color="auto"/>
              <w:bottom w:val="single" w:sz="4" w:space="0" w:color="auto"/>
              <w:right w:val="single" w:sz="4" w:space="0" w:color="auto"/>
            </w:tcBorders>
          </w:tcPr>
          <w:p w14:paraId="0953B0AC" w14:textId="77777777" w:rsidR="00584874" w:rsidRPr="00584874" w:rsidRDefault="00584874" w:rsidP="00584874">
            <w:pPr>
              <w:jc w:val="center"/>
              <w:rPr>
                <w:rFonts w:ascii="Times New Roman" w:hAnsi="Times New Roman" w:cs="Times New Roman"/>
                <w:bCs/>
                <w:i/>
                <w:sz w:val="24"/>
                <w:szCs w:val="24"/>
              </w:rPr>
            </w:pPr>
            <w:r w:rsidRPr="00584874">
              <w:rPr>
                <w:rFonts w:ascii="Times New Roman" w:hAnsi="Times New Roman" w:cs="Times New Roman"/>
                <w:bCs/>
                <w:i/>
                <w:sz w:val="24"/>
                <w:szCs w:val="24"/>
              </w:rPr>
              <w:t>-</w:t>
            </w:r>
          </w:p>
        </w:tc>
      </w:tr>
      <w:tr w:rsidR="00584874" w:rsidRPr="00584874" w14:paraId="1CB582FB" w14:textId="77777777" w:rsidTr="00AD5821">
        <w:tc>
          <w:tcPr>
            <w:tcW w:w="2487" w:type="dxa"/>
            <w:tcBorders>
              <w:top w:val="single" w:sz="4" w:space="0" w:color="auto"/>
              <w:left w:val="single" w:sz="4" w:space="0" w:color="auto"/>
              <w:right w:val="single" w:sz="4" w:space="0" w:color="auto"/>
            </w:tcBorders>
          </w:tcPr>
          <w:p w14:paraId="1B7040E7" w14:textId="77777777" w:rsidR="00584874" w:rsidRPr="00584874" w:rsidRDefault="00584874" w:rsidP="00584874">
            <w:pPr>
              <w:rPr>
                <w:rFonts w:ascii="Times New Roman" w:hAnsi="Times New Roman" w:cs="Times New Roman"/>
                <w:bCs/>
              </w:rPr>
            </w:pPr>
            <w:r w:rsidRPr="00584874">
              <w:rPr>
                <w:rFonts w:ascii="Times New Roman" w:hAnsi="Times New Roman" w:cs="Times New Roman"/>
                <w:bCs/>
              </w:rPr>
              <w:lastRenderedPageBreak/>
              <w:t xml:space="preserve">ОК.03 </w:t>
            </w:r>
            <w:r w:rsidRPr="00584874">
              <w:rPr>
                <w:rFonts w:ascii="Times New Roman" w:hAnsi="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383" w:type="dxa"/>
            <w:tcBorders>
              <w:top w:val="single" w:sz="4" w:space="0" w:color="auto"/>
              <w:left w:val="single" w:sz="4" w:space="0" w:color="auto"/>
              <w:right w:val="single" w:sz="4" w:space="0" w:color="auto"/>
            </w:tcBorders>
          </w:tcPr>
          <w:p w14:paraId="3C7694D7" w14:textId="77777777" w:rsidR="00584874" w:rsidRPr="00584874" w:rsidRDefault="00584874" w:rsidP="00584874">
            <w:pPr>
              <w:rPr>
                <w:rFonts w:ascii="Times New Roman" w:hAnsi="Times New Roman"/>
              </w:rPr>
            </w:pPr>
            <w:r w:rsidRPr="00584874">
              <w:rPr>
                <w:rFonts w:ascii="Times New Roman" w:hAnsi="Times New Roman"/>
              </w:rPr>
              <w:t>- определять актуальность нормативно-правовой документации в профессиональной деятельности</w:t>
            </w:r>
          </w:p>
          <w:p w14:paraId="2C38DB6A" w14:textId="77777777" w:rsidR="00584874" w:rsidRPr="00584874" w:rsidRDefault="00584874" w:rsidP="00584874">
            <w:pPr>
              <w:rPr>
                <w:rFonts w:ascii="Times New Roman" w:hAnsi="Times New Roman"/>
              </w:rPr>
            </w:pPr>
            <w:r w:rsidRPr="00584874">
              <w:rPr>
                <w:rFonts w:ascii="Times New Roman" w:hAnsi="Times New Roman" w:cs="Times New Roman"/>
                <w:bCs/>
                <w:sz w:val="24"/>
                <w:szCs w:val="24"/>
              </w:rPr>
              <w:t xml:space="preserve">- </w:t>
            </w:r>
            <w:r w:rsidRPr="00584874">
              <w:rPr>
                <w:rFonts w:ascii="Times New Roman" w:hAnsi="Times New Roman"/>
              </w:rPr>
              <w:t>применять современную научную профессиональную терминологию</w:t>
            </w:r>
          </w:p>
          <w:p w14:paraId="1C464D26" w14:textId="77777777" w:rsidR="00584874" w:rsidRPr="00584874" w:rsidRDefault="00584874" w:rsidP="00584874">
            <w:pPr>
              <w:rPr>
                <w:rFonts w:ascii="Times New Roman" w:hAnsi="Times New Roman"/>
              </w:rPr>
            </w:pPr>
            <w:r w:rsidRPr="00584874">
              <w:rPr>
                <w:rFonts w:ascii="Times New Roman" w:hAnsi="Times New Roman"/>
              </w:rPr>
              <w:t>- определять и выстраивать траектории профессионального развития и самообразования</w:t>
            </w:r>
          </w:p>
          <w:p w14:paraId="500A63E6" w14:textId="77777777" w:rsidR="00584874" w:rsidRPr="00584874" w:rsidRDefault="00584874" w:rsidP="00584874">
            <w:pPr>
              <w:rPr>
                <w:rFonts w:ascii="Times New Roman" w:hAnsi="Times New Roman"/>
              </w:rPr>
            </w:pPr>
            <w:r w:rsidRPr="00584874">
              <w:rPr>
                <w:rFonts w:ascii="Times New Roman" w:hAnsi="Times New Roman"/>
              </w:rPr>
              <w:t>- выявлять достоинства и недостатки коммерческой идеи</w:t>
            </w:r>
          </w:p>
          <w:p w14:paraId="39A75821" w14:textId="77777777" w:rsidR="00584874" w:rsidRPr="00584874" w:rsidRDefault="00584874" w:rsidP="00584874">
            <w:pPr>
              <w:rPr>
                <w:rFonts w:ascii="Times New Roman" w:hAnsi="Times New Roman"/>
              </w:rPr>
            </w:pPr>
            <w:r w:rsidRPr="00584874">
              <w:rPr>
                <w:rFonts w:ascii="Times New Roman" w:hAnsi="Times New Roman"/>
              </w:rPr>
              <w:t>- определять инвестиционную привлекательность коммерческих идей в рамках профессиональной деятельности, выявлять источники финансирования</w:t>
            </w:r>
          </w:p>
          <w:p w14:paraId="63ECC134" w14:textId="77777777" w:rsidR="00584874" w:rsidRPr="00584874" w:rsidRDefault="00584874" w:rsidP="00584874">
            <w:pPr>
              <w:rPr>
                <w:rFonts w:ascii="Times New Roman" w:hAnsi="Times New Roman"/>
              </w:rPr>
            </w:pPr>
            <w:r w:rsidRPr="00584874">
              <w:rPr>
                <w:rFonts w:ascii="Times New Roman" w:hAnsi="Times New Roman"/>
              </w:rPr>
              <w:t>- презентовать идеи открытия собственного дела в профессиональной деятельности</w:t>
            </w:r>
          </w:p>
          <w:p w14:paraId="0CBCD238" w14:textId="77777777" w:rsidR="00584874" w:rsidRPr="00584874" w:rsidRDefault="00584874" w:rsidP="00584874">
            <w:pPr>
              <w:rPr>
                <w:rFonts w:ascii="Times New Roman" w:hAnsi="Times New Roman"/>
              </w:rPr>
            </w:pPr>
            <w:r w:rsidRPr="00584874">
              <w:rPr>
                <w:rFonts w:ascii="Times New Roman" w:hAnsi="Times New Roman"/>
              </w:rPr>
              <w:t>- определять источники достоверной правовой информации</w:t>
            </w:r>
          </w:p>
          <w:p w14:paraId="42D95827" w14:textId="77777777" w:rsidR="00584874" w:rsidRPr="00584874" w:rsidRDefault="00584874" w:rsidP="00584874">
            <w:pPr>
              <w:rPr>
                <w:rFonts w:ascii="Times New Roman" w:hAnsi="Times New Roman"/>
              </w:rPr>
            </w:pPr>
            <w:r w:rsidRPr="00584874">
              <w:rPr>
                <w:rFonts w:ascii="Times New Roman" w:hAnsi="Times New Roman"/>
              </w:rPr>
              <w:t>- составлять различные правовые документы</w:t>
            </w:r>
          </w:p>
          <w:p w14:paraId="2717B7A5" w14:textId="77777777" w:rsidR="00584874" w:rsidRPr="00584874" w:rsidRDefault="00584874" w:rsidP="00584874">
            <w:pPr>
              <w:rPr>
                <w:rFonts w:ascii="Times New Roman" w:hAnsi="Times New Roman"/>
              </w:rPr>
            </w:pPr>
            <w:r w:rsidRPr="00584874">
              <w:rPr>
                <w:rFonts w:ascii="Times New Roman" w:hAnsi="Times New Roman" w:cs="Times New Roman"/>
                <w:bCs/>
                <w:sz w:val="24"/>
                <w:szCs w:val="24"/>
              </w:rPr>
              <w:t xml:space="preserve">- </w:t>
            </w:r>
            <w:r w:rsidRPr="00584874">
              <w:rPr>
                <w:rFonts w:ascii="Times New Roman" w:hAnsi="Times New Roman"/>
              </w:rPr>
              <w:t>находить интересные проектные идеи, грамотно их формулировать и документировать</w:t>
            </w:r>
          </w:p>
          <w:p w14:paraId="53ED08DC" w14:textId="77777777" w:rsidR="00584874" w:rsidRPr="00584874" w:rsidRDefault="00584874" w:rsidP="00584874">
            <w:pPr>
              <w:rPr>
                <w:rFonts w:ascii="Times New Roman" w:hAnsi="Times New Roman"/>
              </w:rPr>
            </w:pPr>
            <w:r w:rsidRPr="00584874">
              <w:rPr>
                <w:rFonts w:ascii="Times New Roman" w:hAnsi="Times New Roman"/>
              </w:rPr>
              <w:t xml:space="preserve">- оценивать жизнеспособность проектной идеи, </w:t>
            </w:r>
            <w:r w:rsidRPr="00584874">
              <w:rPr>
                <w:rFonts w:ascii="Times New Roman" w:hAnsi="Times New Roman"/>
              </w:rPr>
              <w:lastRenderedPageBreak/>
              <w:t>составлять план проекта</w:t>
            </w:r>
          </w:p>
        </w:tc>
        <w:tc>
          <w:tcPr>
            <w:tcW w:w="2468" w:type="dxa"/>
            <w:tcBorders>
              <w:top w:val="single" w:sz="4" w:space="0" w:color="auto"/>
              <w:left w:val="single" w:sz="4" w:space="0" w:color="auto"/>
              <w:bottom w:val="single" w:sz="4" w:space="0" w:color="auto"/>
              <w:right w:val="single" w:sz="4" w:space="0" w:color="auto"/>
            </w:tcBorders>
            <w:shd w:val="clear" w:color="auto" w:fill="auto"/>
          </w:tcPr>
          <w:p w14:paraId="4779CA8B" w14:textId="77777777" w:rsidR="00584874" w:rsidRPr="00584874" w:rsidRDefault="00584874" w:rsidP="00584874">
            <w:pPr>
              <w:rPr>
                <w:rFonts w:ascii="Times New Roman" w:hAnsi="Times New Roman"/>
              </w:rPr>
            </w:pPr>
            <w:r w:rsidRPr="00584874">
              <w:rPr>
                <w:rFonts w:ascii="Times New Roman" w:hAnsi="Times New Roman"/>
              </w:rPr>
              <w:lastRenderedPageBreak/>
              <w:t>- содержание актуальной нормативно-правовой документации</w:t>
            </w:r>
          </w:p>
          <w:p w14:paraId="265C228B" w14:textId="77777777" w:rsidR="00584874" w:rsidRPr="00584874" w:rsidRDefault="00584874" w:rsidP="00584874">
            <w:pPr>
              <w:rPr>
                <w:rFonts w:ascii="Times New Roman" w:hAnsi="Times New Roman"/>
              </w:rPr>
            </w:pPr>
            <w:r w:rsidRPr="00584874">
              <w:rPr>
                <w:rFonts w:ascii="Times New Roman" w:hAnsi="Times New Roman"/>
              </w:rPr>
              <w:t>- современная научная и профессиональная терминология</w:t>
            </w:r>
          </w:p>
          <w:p w14:paraId="37A6057D" w14:textId="77777777" w:rsidR="00584874" w:rsidRPr="00584874" w:rsidRDefault="00584874" w:rsidP="00584874">
            <w:pPr>
              <w:rPr>
                <w:rFonts w:ascii="Times New Roman" w:hAnsi="Times New Roman"/>
              </w:rPr>
            </w:pPr>
            <w:r w:rsidRPr="00584874">
              <w:rPr>
                <w:rFonts w:ascii="Times New Roman" w:hAnsi="Times New Roman"/>
              </w:rPr>
              <w:t>- возможные траектории профессионального развития и самообразования</w:t>
            </w:r>
          </w:p>
          <w:p w14:paraId="772D61D3" w14:textId="77777777" w:rsidR="00584874" w:rsidRPr="00584874" w:rsidRDefault="00584874" w:rsidP="00584874">
            <w:pPr>
              <w:rPr>
                <w:rFonts w:ascii="Times New Roman" w:hAnsi="Times New Roman"/>
              </w:rPr>
            </w:pPr>
            <w:r w:rsidRPr="00584874">
              <w:rPr>
                <w:rFonts w:ascii="Times New Roman" w:hAnsi="Times New Roman"/>
              </w:rPr>
              <w:t>- основы предпринимательской деятельности, правовой и финансовой грамотности</w:t>
            </w:r>
          </w:p>
          <w:p w14:paraId="230EDE8E" w14:textId="77777777" w:rsidR="00584874" w:rsidRPr="00584874" w:rsidRDefault="00584874" w:rsidP="00584874">
            <w:pPr>
              <w:rPr>
                <w:rFonts w:ascii="Times New Roman" w:hAnsi="Times New Roman"/>
              </w:rPr>
            </w:pPr>
            <w:r w:rsidRPr="00584874">
              <w:rPr>
                <w:rFonts w:ascii="Times New Roman" w:hAnsi="Times New Roman"/>
              </w:rPr>
              <w:t>- правила разработки презентации</w:t>
            </w:r>
          </w:p>
          <w:p w14:paraId="0C7CADA7" w14:textId="77777777" w:rsidR="00584874" w:rsidRPr="00584874" w:rsidRDefault="00584874" w:rsidP="00584874">
            <w:r w:rsidRPr="00584874">
              <w:t xml:space="preserve">- </w:t>
            </w:r>
            <w:r w:rsidRPr="00584874">
              <w:rPr>
                <w:rFonts w:ascii="Times New Roman" w:hAnsi="Times New Roman"/>
              </w:rPr>
              <w:t>основные этапы разработки и реализации проекта</w:t>
            </w:r>
          </w:p>
          <w:p w14:paraId="261E9EC2" w14:textId="77777777" w:rsidR="00584874" w:rsidRPr="00584874" w:rsidRDefault="00584874" w:rsidP="00584874">
            <w:pPr>
              <w:rPr>
                <w:rFonts w:ascii="Times New Roman" w:hAnsi="Times New Roman" w:cs="Times New Roman"/>
                <w:bCs/>
                <w:sz w:val="24"/>
                <w:szCs w:val="24"/>
              </w:rPr>
            </w:pPr>
          </w:p>
        </w:tc>
        <w:tc>
          <w:tcPr>
            <w:tcW w:w="2516" w:type="dxa"/>
            <w:tcBorders>
              <w:top w:val="single" w:sz="4" w:space="0" w:color="auto"/>
              <w:left w:val="single" w:sz="4" w:space="0" w:color="auto"/>
              <w:bottom w:val="single" w:sz="4" w:space="0" w:color="auto"/>
              <w:right w:val="single" w:sz="4" w:space="0" w:color="auto"/>
            </w:tcBorders>
          </w:tcPr>
          <w:p w14:paraId="7FBD5010" w14:textId="77777777" w:rsidR="00584874" w:rsidRPr="00584874" w:rsidRDefault="00584874" w:rsidP="00584874">
            <w:pPr>
              <w:jc w:val="center"/>
              <w:rPr>
                <w:rFonts w:ascii="Times New Roman" w:hAnsi="Times New Roman" w:cs="Times New Roman"/>
                <w:bCs/>
                <w:sz w:val="24"/>
                <w:szCs w:val="24"/>
              </w:rPr>
            </w:pPr>
            <w:r w:rsidRPr="00584874">
              <w:rPr>
                <w:rFonts w:ascii="Times New Roman" w:hAnsi="Times New Roman" w:cs="Times New Roman"/>
                <w:bCs/>
                <w:sz w:val="24"/>
                <w:szCs w:val="24"/>
              </w:rPr>
              <w:t>-</w:t>
            </w:r>
          </w:p>
        </w:tc>
      </w:tr>
      <w:tr w:rsidR="00584874" w:rsidRPr="00584874" w14:paraId="2463F260" w14:textId="77777777" w:rsidTr="00AD5821">
        <w:trPr>
          <w:trHeight w:val="327"/>
        </w:trPr>
        <w:tc>
          <w:tcPr>
            <w:tcW w:w="2487" w:type="dxa"/>
            <w:tcBorders>
              <w:left w:val="single" w:sz="4" w:space="0" w:color="auto"/>
              <w:right w:val="single" w:sz="4" w:space="0" w:color="auto"/>
            </w:tcBorders>
          </w:tcPr>
          <w:p w14:paraId="7A6E92C0" w14:textId="77777777" w:rsidR="00584874" w:rsidRPr="00584874" w:rsidRDefault="00584874" w:rsidP="00584874">
            <w:pPr>
              <w:rPr>
                <w:rFonts w:ascii="Times New Roman" w:hAnsi="Times New Roman" w:cs="Times New Roman"/>
                <w:bCs/>
              </w:rPr>
            </w:pPr>
            <w:r w:rsidRPr="00584874">
              <w:rPr>
                <w:rFonts w:ascii="Times New Roman" w:hAnsi="Times New Roman" w:cs="Times New Roman"/>
                <w:bCs/>
              </w:rPr>
              <w:lastRenderedPageBreak/>
              <w:t xml:space="preserve">ОК.04 </w:t>
            </w:r>
            <w:r w:rsidRPr="00584874">
              <w:rPr>
                <w:rFonts w:ascii="Times New Roman" w:hAnsi="Times New Roman"/>
              </w:rPr>
              <w:t>Эффективно взаимодействовать и работать в коллективе и команде</w:t>
            </w:r>
          </w:p>
        </w:tc>
        <w:tc>
          <w:tcPr>
            <w:tcW w:w="2383" w:type="dxa"/>
            <w:tcBorders>
              <w:left w:val="single" w:sz="4" w:space="0" w:color="auto"/>
              <w:right w:val="single" w:sz="4" w:space="0" w:color="auto"/>
            </w:tcBorders>
          </w:tcPr>
          <w:p w14:paraId="7F00B918" w14:textId="77777777" w:rsidR="00584874" w:rsidRPr="00584874" w:rsidRDefault="00584874" w:rsidP="00584874">
            <w:pPr>
              <w:rPr>
                <w:rFonts w:ascii="Times New Roman" w:hAnsi="Times New Roman"/>
                <w:spacing w:val="-4"/>
              </w:rPr>
            </w:pPr>
            <w:r w:rsidRPr="00584874">
              <w:rPr>
                <w:rFonts w:ascii="Times New Roman" w:hAnsi="Times New Roman"/>
                <w:spacing w:val="-4"/>
              </w:rPr>
              <w:t>- организовывать работу коллектива и команды</w:t>
            </w:r>
          </w:p>
          <w:p w14:paraId="59C9DCE8" w14:textId="77777777" w:rsidR="00584874" w:rsidRPr="00584874" w:rsidRDefault="00584874" w:rsidP="00584874">
            <w:pPr>
              <w:rPr>
                <w:rFonts w:ascii="Times New Roman" w:hAnsi="Times New Roman" w:cs="Times New Roman"/>
                <w:bCs/>
                <w:sz w:val="24"/>
                <w:szCs w:val="24"/>
              </w:rPr>
            </w:pPr>
            <w:r w:rsidRPr="00584874">
              <w:rPr>
                <w:rFonts w:ascii="Times New Roman" w:hAnsi="Times New Roman"/>
                <w:spacing w:val="-4"/>
              </w:rPr>
              <w:t>- взаимодействовать с коллегами, руководством, клиентами в ходе профессиональной деятельности</w:t>
            </w:r>
          </w:p>
        </w:tc>
        <w:tc>
          <w:tcPr>
            <w:tcW w:w="2468" w:type="dxa"/>
            <w:tcBorders>
              <w:top w:val="single" w:sz="4" w:space="0" w:color="auto"/>
              <w:left w:val="single" w:sz="4" w:space="0" w:color="auto"/>
              <w:bottom w:val="single" w:sz="4" w:space="0" w:color="auto"/>
              <w:right w:val="single" w:sz="4" w:space="0" w:color="auto"/>
            </w:tcBorders>
            <w:shd w:val="clear" w:color="auto" w:fill="auto"/>
          </w:tcPr>
          <w:p w14:paraId="302C8E9E" w14:textId="77777777" w:rsidR="00584874" w:rsidRPr="00584874" w:rsidRDefault="00584874" w:rsidP="00584874">
            <w:pPr>
              <w:rPr>
                <w:rFonts w:ascii="Times New Roman" w:hAnsi="Times New Roman"/>
              </w:rPr>
            </w:pPr>
            <w:r w:rsidRPr="00584874">
              <w:rPr>
                <w:rFonts w:ascii="Times New Roman" w:hAnsi="Times New Roman"/>
              </w:rPr>
              <w:t>- психологические основы деятельности коллектива</w:t>
            </w:r>
          </w:p>
          <w:p w14:paraId="3868112D" w14:textId="77777777" w:rsidR="00584874" w:rsidRPr="00584874" w:rsidRDefault="00584874" w:rsidP="00584874">
            <w:pPr>
              <w:rPr>
                <w:rFonts w:ascii="Times New Roman" w:hAnsi="Times New Roman" w:cs="Times New Roman"/>
                <w:bCs/>
                <w:i/>
                <w:sz w:val="24"/>
                <w:szCs w:val="24"/>
              </w:rPr>
            </w:pPr>
            <w:r w:rsidRPr="00584874">
              <w:rPr>
                <w:rFonts w:ascii="Times New Roman" w:hAnsi="Times New Roman"/>
              </w:rPr>
              <w:t>- психологические особенности личности</w:t>
            </w:r>
          </w:p>
        </w:tc>
        <w:tc>
          <w:tcPr>
            <w:tcW w:w="2516" w:type="dxa"/>
            <w:tcBorders>
              <w:top w:val="single" w:sz="4" w:space="0" w:color="auto"/>
              <w:left w:val="single" w:sz="4" w:space="0" w:color="auto"/>
              <w:bottom w:val="single" w:sz="4" w:space="0" w:color="auto"/>
              <w:right w:val="single" w:sz="4" w:space="0" w:color="auto"/>
            </w:tcBorders>
          </w:tcPr>
          <w:p w14:paraId="0B67B3A8" w14:textId="77777777" w:rsidR="00584874" w:rsidRPr="00584874" w:rsidRDefault="00584874" w:rsidP="00584874">
            <w:pPr>
              <w:jc w:val="center"/>
              <w:rPr>
                <w:rFonts w:ascii="Times New Roman" w:hAnsi="Times New Roman" w:cs="Times New Roman"/>
                <w:bCs/>
                <w:i/>
                <w:sz w:val="24"/>
                <w:szCs w:val="24"/>
              </w:rPr>
            </w:pPr>
            <w:r w:rsidRPr="00584874">
              <w:rPr>
                <w:rFonts w:ascii="Times New Roman" w:hAnsi="Times New Roman" w:cs="Times New Roman"/>
                <w:bCs/>
                <w:i/>
                <w:sz w:val="24"/>
                <w:szCs w:val="24"/>
              </w:rPr>
              <w:t>-</w:t>
            </w:r>
          </w:p>
        </w:tc>
      </w:tr>
      <w:tr w:rsidR="00584874" w:rsidRPr="00584874" w14:paraId="230535F2" w14:textId="77777777" w:rsidTr="00AD5821">
        <w:trPr>
          <w:trHeight w:val="327"/>
        </w:trPr>
        <w:tc>
          <w:tcPr>
            <w:tcW w:w="2487" w:type="dxa"/>
            <w:tcBorders>
              <w:left w:val="single" w:sz="4" w:space="0" w:color="auto"/>
              <w:right w:val="single" w:sz="4" w:space="0" w:color="auto"/>
            </w:tcBorders>
          </w:tcPr>
          <w:p w14:paraId="29560526" w14:textId="77777777" w:rsidR="00584874" w:rsidRPr="00584874" w:rsidRDefault="00584874" w:rsidP="00584874">
            <w:pPr>
              <w:rPr>
                <w:rFonts w:ascii="Times New Roman" w:hAnsi="Times New Roman" w:cs="Times New Roman"/>
                <w:bCs/>
              </w:rPr>
            </w:pPr>
            <w:r w:rsidRPr="00584874">
              <w:rPr>
                <w:rFonts w:ascii="Times New Roman" w:hAnsi="Times New Roman" w:cs="Times New Roman"/>
                <w:bCs/>
              </w:rPr>
              <w:t xml:space="preserve">ОК.05 </w:t>
            </w:r>
            <w:r w:rsidRPr="00584874">
              <w:rPr>
                <w:rFonts w:ascii="Times New Roman" w:hAnsi="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383" w:type="dxa"/>
            <w:tcBorders>
              <w:left w:val="single" w:sz="4" w:space="0" w:color="auto"/>
              <w:right w:val="single" w:sz="4" w:space="0" w:color="auto"/>
            </w:tcBorders>
          </w:tcPr>
          <w:p w14:paraId="64104617" w14:textId="77777777" w:rsidR="00584874" w:rsidRPr="00584874" w:rsidRDefault="00584874" w:rsidP="00584874">
            <w:pPr>
              <w:rPr>
                <w:rFonts w:ascii="Times New Roman" w:hAnsi="Times New Roman"/>
              </w:rPr>
            </w:pPr>
            <w:r w:rsidRPr="00584874">
              <w:rPr>
                <w:rFonts w:ascii="Times New Roman" w:hAnsi="Times New Roman"/>
              </w:rPr>
              <w:t>- грамотно излагать свои мысли и оформлять документы по профессиональной тематике на государственном языке</w:t>
            </w:r>
          </w:p>
          <w:p w14:paraId="5F5DBE8A" w14:textId="77777777" w:rsidR="00584874" w:rsidRPr="00584874" w:rsidRDefault="00584874" w:rsidP="00584874">
            <w:pPr>
              <w:rPr>
                <w:rFonts w:ascii="Times New Roman" w:hAnsi="Times New Roman" w:cs="Times New Roman"/>
                <w:bCs/>
                <w:i/>
                <w:sz w:val="24"/>
                <w:szCs w:val="24"/>
              </w:rPr>
            </w:pPr>
            <w:r w:rsidRPr="00584874">
              <w:rPr>
                <w:rFonts w:ascii="Times New Roman" w:hAnsi="Times New Roman"/>
              </w:rPr>
              <w:t>- проявлять толерантность в рабочем коллективе</w:t>
            </w:r>
          </w:p>
        </w:tc>
        <w:tc>
          <w:tcPr>
            <w:tcW w:w="2468" w:type="dxa"/>
            <w:tcBorders>
              <w:top w:val="single" w:sz="4" w:space="0" w:color="auto"/>
              <w:left w:val="single" w:sz="4" w:space="0" w:color="auto"/>
              <w:bottom w:val="single" w:sz="4" w:space="0" w:color="auto"/>
              <w:right w:val="single" w:sz="4" w:space="0" w:color="auto"/>
            </w:tcBorders>
            <w:shd w:val="clear" w:color="auto" w:fill="auto"/>
          </w:tcPr>
          <w:p w14:paraId="2A639A56" w14:textId="77777777" w:rsidR="00584874" w:rsidRPr="00584874" w:rsidRDefault="00584874" w:rsidP="00584874">
            <w:pPr>
              <w:rPr>
                <w:rFonts w:ascii="Times New Roman" w:hAnsi="Times New Roman"/>
              </w:rPr>
            </w:pPr>
            <w:r w:rsidRPr="00584874">
              <w:rPr>
                <w:rFonts w:ascii="Times New Roman" w:hAnsi="Times New Roman"/>
              </w:rPr>
              <w:t>- правила оформления документов</w:t>
            </w:r>
          </w:p>
          <w:p w14:paraId="4A24A5CA" w14:textId="77777777" w:rsidR="00584874" w:rsidRPr="00584874" w:rsidRDefault="00584874" w:rsidP="00584874">
            <w:pPr>
              <w:rPr>
                <w:rFonts w:ascii="Times New Roman" w:hAnsi="Times New Roman"/>
              </w:rPr>
            </w:pPr>
            <w:r w:rsidRPr="00584874">
              <w:rPr>
                <w:rFonts w:ascii="Times New Roman" w:hAnsi="Times New Roman"/>
              </w:rPr>
              <w:t>- правила построения устных сообщений</w:t>
            </w:r>
          </w:p>
          <w:p w14:paraId="7AF91A55" w14:textId="77777777" w:rsidR="00584874" w:rsidRPr="00584874" w:rsidRDefault="00584874" w:rsidP="00584874">
            <w:pPr>
              <w:rPr>
                <w:rFonts w:ascii="Times New Roman" w:hAnsi="Times New Roman" w:cs="Times New Roman"/>
                <w:bCs/>
                <w:i/>
                <w:sz w:val="24"/>
                <w:szCs w:val="24"/>
              </w:rPr>
            </w:pPr>
            <w:r w:rsidRPr="00584874">
              <w:rPr>
                <w:rFonts w:ascii="Times New Roman" w:hAnsi="Times New Roman"/>
              </w:rPr>
              <w:t>- особенности социального и культурного контекста</w:t>
            </w:r>
          </w:p>
        </w:tc>
        <w:tc>
          <w:tcPr>
            <w:tcW w:w="2516" w:type="dxa"/>
            <w:tcBorders>
              <w:top w:val="single" w:sz="4" w:space="0" w:color="auto"/>
              <w:left w:val="single" w:sz="4" w:space="0" w:color="auto"/>
              <w:bottom w:val="single" w:sz="4" w:space="0" w:color="auto"/>
              <w:right w:val="single" w:sz="4" w:space="0" w:color="auto"/>
            </w:tcBorders>
          </w:tcPr>
          <w:p w14:paraId="41743AEC" w14:textId="77777777" w:rsidR="00584874" w:rsidRPr="00584874" w:rsidRDefault="00584874" w:rsidP="00584874">
            <w:pPr>
              <w:jc w:val="center"/>
              <w:rPr>
                <w:rFonts w:ascii="Times New Roman" w:hAnsi="Times New Roman" w:cs="Times New Roman"/>
                <w:bCs/>
                <w:sz w:val="24"/>
                <w:szCs w:val="24"/>
              </w:rPr>
            </w:pPr>
            <w:r w:rsidRPr="00584874">
              <w:rPr>
                <w:rFonts w:ascii="Times New Roman" w:hAnsi="Times New Roman" w:cs="Times New Roman"/>
                <w:bCs/>
                <w:sz w:val="24"/>
                <w:szCs w:val="24"/>
              </w:rPr>
              <w:t>-</w:t>
            </w:r>
          </w:p>
        </w:tc>
      </w:tr>
      <w:tr w:rsidR="00584874" w:rsidRPr="00584874" w14:paraId="4E8E7579" w14:textId="77777777" w:rsidTr="00AD5821">
        <w:trPr>
          <w:trHeight w:val="327"/>
        </w:trPr>
        <w:tc>
          <w:tcPr>
            <w:tcW w:w="2487" w:type="dxa"/>
            <w:tcBorders>
              <w:left w:val="single" w:sz="4" w:space="0" w:color="auto"/>
              <w:right w:val="single" w:sz="4" w:space="0" w:color="auto"/>
            </w:tcBorders>
          </w:tcPr>
          <w:p w14:paraId="19F33FF6" w14:textId="77777777" w:rsidR="00584874" w:rsidRPr="00584874" w:rsidRDefault="00584874" w:rsidP="00584874">
            <w:pPr>
              <w:rPr>
                <w:rFonts w:ascii="Times New Roman" w:hAnsi="Times New Roman" w:cs="Times New Roman"/>
                <w:bCs/>
              </w:rPr>
            </w:pPr>
            <w:r w:rsidRPr="00584874">
              <w:rPr>
                <w:rFonts w:ascii="Times New Roman" w:hAnsi="Times New Roman" w:cs="Times New Roman"/>
                <w:bCs/>
              </w:rPr>
              <w:t xml:space="preserve">ОК.06 </w:t>
            </w:r>
            <w:r w:rsidRPr="00584874">
              <w:rPr>
                <w:rFonts w:ascii="Times New Roman" w:hAnsi="Times New Roman"/>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383" w:type="dxa"/>
            <w:tcBorders>
              <w:left w:val="single" w:sz="4" w:space="0" w:color="auto"/>
              <w:right w:val="single" w:sz="4" w:space="0" w:color="auto"/>
            </w:tcBorders>
          </w:tcPr>
          <w:p w14:paraId="23E978F1" w14:textId="77777777" w:rsidR="00584874" w:rsidRPr="00584874" w:rsidRDefault="00584874" w:rsidP="00584874">
            <w:pPr>
              <w:rPr>
                <w:rFonts w:ascii="Times New Roman" w:hAnsi="Times New Roman"/>
              </w:rPr>
            </w:pPr>
            <w:r w:rsidRPr="00584874">
              <w:t xml:space="preserve">- </w:t>
            </w:r>
            <w:r w:rsidRPr="00584874">
              <w:rPr>
                <w:rFonts w:ascii="Times New Roman" w:hAnsi="Times New Roman"/>
              </w:rPr>
              <w:t>проявлять гражданско-патриотическую позицию</w:t>
            </w:r>
          </w:p>
          <w:p w14:paraId="4ED16E59" w14:textId="77777777" w:rsidR="00584874" w:rsidRPr="00584874" w:rsidRDefault="00584874" w:rsidP="00584874">
            <w:pPr>
              <w:rPr>
                <w:rFonts w:ascii="Times New Roman" w:hAnsi="Times New Roman"/>
              </w:rPr>
            </w:pPr>
            <w:r w:rsidRPr="00584874">
              <w:t xml:space="preserve">- </w:t>
            </w:r>
            <w:r w:rsidRPr="00584874">
              <w:rPr>
                <w:rFonts w:ascii="Times New Roman" w:hAnsi="Times New Roman"/>
              </w:rPr>
              <w:t>демонстрировать осознанное поведение</w:t>
            </w:r>
          </w:p>
          <w:p w14:paraId="53831A08" w14:textId="77777777" w:rsidR="00584874" w:rsidRPr="00584874" w:rsidRDefault="00584874" w:rsidP="00584874">
            <w:pPr>
              <w:rPr>
                <w:rFonts w:ascii="Times New Roman" w:hAnsi="Times New Roman"/>
              </w:rPr>
            </w:pPr>
            <w:r w:rsidRPr="00584874">
              <w:rPr>
                <w:rFonts w:ascii="Times New Roman" w:hAnsi="Times New Roman"/>
              </w:rPr>
              <w:t>- описывать значимость своей специальности</w:t>
            </w:r>
          </w:p>
          <w:p w14:paraId="678A8C9B" w14:textId="77777777" w:rsidR="00584874" w:rsidRPr="00584874" w:rsidRDefault="00584874" w:rsidP="00584874">
            <w:r w:rsidRPr="00584874">
              <w:rPr>
                <w:rFonts w:ascii="Times New Roman" w:hAnsi="Times New Roman"/>
              </w:rPr>
              <w:t>- применять стандарты антикоррупционного поведения</w:t>
            </w:r>
          </w:p>
        </w:tc>
        <w:tc>
          <w:tcPr>
            <w:tcW w:w="2468" w:type="dxa"/>
            <w:tcBorders>
              <w:top w:val="single" w:sz="4" w:space="0" w:color="auto"/>
              <w:left w:val="single" w:sz="4" w:space="0" w:color="auto"/>
              <w:bottom w:val="single" w:sz="4" w:space="0" w:color="auto"/>
              <w:right w:val="single" w:sz="4" w:space="0" w:color="auto"/>
            </w:tcBorders>
            <w:shd w:val="clear" w:color="auto" w:fill="auto"/>
          </w:tcPr>
          <w:p w14:paraId="4940FF22" w14:textId="77777777" w:rsidR="00584874" w:rsidRPr="00584874" w:rsidRDefault="00584874" w:rsidP="00584874">
            <w:pPr>
              <w:rPr>
                <w:rFonts w:ascii="Times New Roman" w:hAnsi="Times New Roman"/>
              </w:rPr>
            </w:pPr>
            <w:r w:rsidRPr="00584874">
              <w:t xml:space="preserve">- </w:t>
            </w:r>
            <w:r w:rsidRPr="00584874">
              <w:rPr>
                <w:rFonts w:ascii="Times New Roman" w:hAnsi="Times New Roman"/>
              </w:rPr>
              <w:t>сущность гражданско-патриотической позиции</w:t>
            </w:r>
          </w:p>
          <w:p w14:paraId="5D88999C" w14:textId="77777777" w:rsidR="00584874" w:rsidRPr="00584874" w:rsidRDefault="00584874" w:rsidP="00584874">
            <w:pPr>
              <w:rPr>
                <w:rFonts w:ascii="Times New Roman" w:hAnsi="Times New Roman"/>
              </w:rPr>
            </w:pPr>
            <w:r w:rsidRPr="00584874">
              <w:rPr>
                <w:rFonts w:ascii="Times New Roman" w:hAnsi="Times New Roman"/>
              </w:rPr>
              <w:t>- традиционных общечеловеческих ценностей, в том числе с учетом гармонизации межнациональных и межрелигиозных отношений</w:t>
            </w:r>
          </w:p>
          <w:p w14:paraId="5C79E2D7" w14:textId="77777777" w:rsidR="00584874" w:rsidRPr="00584874" w:rsidRDefault="00584874" w:rsidP="00584874">
            <w:pPr>
              <w:rPr>
                <w:rFonts w:ascii="Times New Roman" w:hAnsi="Times New Roman"/>
              </w:rPr>
            </w:pPr>
            <w:r w:rsidRPr="00584874">
              <w:rPr>
                <w:rFonts w:ascii="Times New Roman" w:hAnsi="Times New Roman"/>
              </w:rPr>
              <w:t>- значимость профессиональной деятельности по специальности</w:t>
            </w:r>
          </w:p>
          <w:p w14:paraId="4B0044E5" w14:textId="77777777" w:rsidR="00584874" w:rsidRPr="00584874" w:rsidRDefault="00584874" w:rsidP="00584874">
            <w:r w:rsidRPr="00584874">
              <w:rPr>
                <w:rFonts w:ascii="Times New Roman" w:hAnsi="Times New Roman"/>
              </w:rPr>
              <w:t>- стандарты антикоррупционного поведения и последствия его нарушения</w:t>
            </w:r>
          </w:p>
        </w:tc>
        <w:tc>
          <w:tcPr>
            <w:tcW w:w="2516" w:type="dxa"/>
            <w:tcBorders>
              <w:top w:val="single" w:sz="4" w:space="0" w:color="auto"/>
              <w:left w:val="single" w:sz="4" w:space="0" w:color="auto"/>
              <w:bottom w:val="single" w:sz="4" w:space="0" w:color="auto"/>
              <w:right w:val="single" w:sz="4" w:space="0" w:color="auto"/>
            </w:tcBorders>
          </w:tcPr>
          <w:p w14:paraId="645FE985" w14:textId="77777777" w:rsidR="00584874" w:rsidRPr="00584874" w:rsidRDefault="00584874" w:rsidP="00584874">
            <w:pPr>
              <w:jc w:val="center"/>
              <w:rPr>
                <w:rFonts w:ascii="Times New Roman" w:hAnsi="Times New Roman" w:cs="Times New Roman"/>
                <w:bCs/>
                <w:sz w:val="24"/>
                <w:szCs w:val="24"/>
              </w:rPr>
            </w:pPr>
            <w:r w:rsidRPr="00584874">
              <w:rPr>
                <w:rFonts w:ascii="Times New Roman" w:hAnsi="Times New Roman" w:cs="Times New Roman"/>
                <w:bCs/>
                <w:sz w:val="24"/>
                <w:szCs w:val="24"/>
              </w:rPr>
              <w:t>-</w:t>
            </w:r>
          </w:p>
        </w:tc>
      </w:tr>
      <w:tr w:rsidR="00584874" w:rsidRPr="00584874" w14:paraId="17C6BE3A" w14:textId="77777777" w:rsidTr="00AD5821">
        <w:trPr>
          <w:trHeight w:val="327"/>
        </w:trPr>
        <w:tc>
          <w:tcPr>
            <w:tcW w:w="2487" w:type="dxa"/>
            <w:tcBorders>
              <w:left w:val="single" w:sz="4" w:space="0" w:color="auto"/>
              <w:right w:val="single" w:sz="4" w:space="0" w:color="auto"/>
            </w:tcBorders>
          </w:tcPr>
          <w:p w14:paraId="4A3D7AD9" w14:textId="77777777" w:rsidR="00584874" w:rsidRPr="00584874" w:rsidRDefault="00584874" w:rsidP="00584874">
            <w:pPr>
              <w:rPr>
                <w:rFonts w:ascii="Times New Roman" w:hAnsi="Times New Roman" w:cs="Times New Roman"/>
                <w:bCs/>
              </w:rPr>
            </w:pPr>
            <w:r w:rsidRPr="00584874">
              <w:rPr>
                <w:rFonts w:ascii="Times New Roman" w:hAnsi="Times New Roman" w:cs="Times New Roman"/>
                <w:bCs/>
              </w:rPr>
              <w:t xml:space="preserve">ОК.09 </w:t>
            </w:r>
            <w:r w:rsidRPr="00584874">
              <w:rPr>
                <w:rFonts w:ascii="Times New Roman" w:hAnsi="Times New Roman"/>
              </w:rPr>
              <w:t>Пользоваться профессиональной документацией на государственном и иностранном языках</w:t>
            </w:r>
          </w:p>
        </w:tc>
        <w:tc>
          <w:tcPr>
            <w:tcW w:w="2383" w:type="dxa"/>
            <w:tcBorders>
              <w:left w:val="single" w:sz="4" w:space="0" w:color="auto"/>
              <w:right w:val="single" w:sz="4" w:space="0" w:color="auto"/>
            </w:tcBorders>
          </w:tcPr>
          <w:p w14:paraId="339EB325" w14:textId="77777777" w:rsidR="00584874" w:rsidRPr="00584874" w:rsidRDefault="00584874" w:rsidP="00584874">
            <w:pPr>
              <w:rPr>
                <w:rFonts w:ascii="Times New Roman" w:hAnsi="Times New Roman"/>
              </w:rPr>
            </w:pPr>
            <w:r w:rsidRPr="00584874">
              <w:t xml:space="preserve">- </w:t>
            </w:r>
            <w:r w:rsidRPr="00584874">
              <w:rPr>
                <w:rFonts w:ascii="Times New Roman" w:hAnsi="Times New Roman"/>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6A4B63E3" w14:textId="77777777" w:rsidR="00584874" w:rsidRPr="00584874" w:rsidRDefault="00584874" w:rsidP="00584874">
            <w:pPr>
              <w:rPr>
                <w:rFonts w:ascii="Times New Roman" w:hAnsi="Times New Roman"/>
              </w:rPr>
            </w:pPr>
            <w:r w:rsidRPr="00584874">
              <w:t xml:space="preserve">- </w:t>
            </w:r>
            <w:r w:rsidRPr="00584874">
              <w:rPr>
                <w:rFonts w:ascii="Times New Roman" w:hAnsi="Times New Roman"/>
              </w:rPr>
              <w:t>участвовать в диалогах на знакомые общие и профессиональные темы</w:t>
            </w:r>
          </w:p>
          <w:p w14:paraId="6943E64F" w14:textId="77777777" w:rsidR="00584874" w:rsidRPr="00584874" w:rsidRDefault="00584874" w:rsidP="00584874">
            <w:pPr>
              <w:rPr>
                <w:rFonts w:ascii="Times New Roman" w:hAnsi="Times New Roman"/>
              </w:rPr>
            </w:pPr>
            <w:r w:rsidRPr="00584874">
              <w:rPr>
                <w:rFonts w:ascii="Times New Roman" w:hAnsi="Times New Roman"/>
              </w:rPr>
              <w:lastRenderedPageBreak/>
              <w:t>- строить простые высказывания о себе и о своей профессиональной деятельности</w:t>
            </w:r>
          </w:p>
          <w:p w14:paraId="6CE765A6" w14:textId="77777777" w:rsidR="00584874" w:rsidRPr="00584874" w:rsidRDefault="00584874" w:rsidP="00584874">
            <w:pPr>
              <w:rPr>
                <w:rFonts w:ascii="Times New Roman" w:hAnsi="Times New Roman"/>
              </w:rPr>
            </w:pPr>
            <w:r w:rsidRPr="00584874">
              <w:rPr>
                <w:rFonts w:ascii="Times New Roman" w:hAnsi="Times New Roman"/>
              </w:rPr>
              <w:t>- кратко обосновывать и объяснять свои действия (текущие и планируемые)</w:t>
            </w:r>
          </w:p>
          <w:p w14:paraId="0433824D" w14:textId="77777777" w:rsidR="00584874" w:rsidRPr="00584874" w:rsidRDefault="00584874" w:rsidP="00584874">
            <w:r w:rsidRPr="00584874">
              <w:rPr>
                <w:rFonts w:ascii="Times New Roman" w:hAnsi="Times New Roman"/>
              </w:rPr>
              <w:t>- писать простые связные сообщения на знакомые или интересующие профессиональные темы</w:t>
            </w:r>
          </w:p>
        </w:tc>
        <w:tc>
          <w:tcPr>
            <w:tcW w:w="2468" w:type="dxa"/>
            <w:tcBorders>
              <w:top w:val="single" w:sz="4" w:space="0" w:color="auto"/>
              <w:left w:val="single" w:sz="4" w:space="0" w:color="auto"/>
              <w:bottom w:val="single" w:sz="4" w:space="0" w:color="auto"/>
              <w:right w:val="single" w:sz="4" w:space="0" w:color="auto"/>
            </w:tcBorders>
            <w:shd w:val="clear" w:color="auto" w:fill="auto"/>
          </w:tcPr>
          <w:p w14:paraId="471A7427" w14:textId="77777777" w:rsidR="00584874" w:rsidRPr="00584874" w:rsidRDefault="00584874" w:rsidP="00584874">
            <w:pPr>
              <w:rPr>
                <w:rFonts w:ascii="Times New Roman" w:hAnsi="Times New Roman"/>
              </w:rPr>
            </w:pPr>
            <w:r w:rsidRPr="00584874">
              <w:rPr>
                <w:rFonts w:ascii="Times New Roman" w:hAnsi="Times New Roman"/>
              </w:rPr>
              <w:lastRenderedPageBreak/>
              <w:t>- правила построения простых и сложных предложений на профессиональные темы</w:t>
            </w:r>
          </w:p>
          <w:p w14:paraId="5CE6CE23" w14:textId="77777777" w:rsidR="00584874" w:rsidRPr="00584874" w:rsidRDefault="00584874" w:rsidP="00584874">
            <w:pPr>
              <w:rPr>
                <w:rFonts w:ascii="Times New Roman" w:hAnsi="Times New Roman"/>
              </w:rPr>
            </w:pPr>
            <w:r w:rsidRPr="00584874">
              <w:t xml:space="preserve">- </w:t>
            </w:r>
            <w:r w:rsidRPr="00584874">
              <w:rPr>
                <w:rFonts w:ascii="Times New Roman" w:hAnsi="Times New Roman"/>
              </w:rPr>
              <w:t>основные общеупотребительные глаголы (бытовая и профессиональная лексика)</w:t>
            </w:r>
          </w:p>
          <w:p w14:paraId="1D7F09FB" w14:textId="77777777" w:rsidR="00584874" w:rsidRPr="00584874" w:rsidRDefault="00584874" w:rsidP="00584874">
            <w:pPr>
              <w:rPr>
                <w:rFonts w:ascii="Times New Roman" w:hAnsi="Times New Roman"/>
              </w:rPr>
            </w:pPr>
            <w:r w:rsidRPr="00584874">
              <w:rPr>
                <w:rFonts w:ascii="Times New Roman" w:hAnsi="Times New Roman"/>
              </w:rPr>
              <w:t xml:space="preserve">- лексический минимум, относящийся к описанию предметов, средств и процессов </w:t>
            </w:r>
            <w:r w:rsidRPr="00584874">
              <w:rPr>
                <w:rFonts w:ascii="Times New Roman" w:hAnsi="Times New Roman"/>
              </w:rPr>
              <w:lastRenderedPageBreak/>
              <w:t>профессиональной деятельности</w:t>
            </w:r>
          </w:p>
          <w:p w14:paraId="2DAE9FED" w14:textId="77777777" w:rsidR="00584874" w:rsidRPr="00584874" w:rsidRDefault="00584874" w:rsidP="00584874">
            <w:pPr>
              <w:rPr>
                <w:rFonts w:ascii="Times New Roman" w:hAnsi="Times New Roman"/>
              </w:rPr>
            </w:pPr>
            <w:r w:rsidRPr="00584874">
              <w:t xml:space="preserve">- </w:t>
            </w:r>
            <w:r w:rsidRPr="00584874">
              <w:rPr>
                <w:rFonts w:ascii="Times New Roman" w:hAnsi="Times New Roman"/>
              </w:rPr>
              <w:t>особенности произношения</w:t>
            </w:r>
          </w:p>
          <w:p w14:paraId="1F3A145A" w14:textId="77777777" w:rsidR="00584874" w:rsidRPr="00584874" w:rsidRDefault="00584874" w:rsidP="00584874">
            <w:pPr>
              <w:rPr>
                <w:rFonts w:ascii="Times New Roman" w:hAnsi="Times New Roman"/>
              </w:rPr>
            </w:pPr>
            <w:r w:rsidRPr="00584874">
              <w:t xml:space="preserve">- </w:t>
            </w:r>
            <w:r w:rsidRPr="00584874">
              <w:rPr>
                <w:rFonts w:ascii="Times New Roman" w:hAnsi="Times New Roman"/>
              </w:rPr>
              <w:t>правила чтения текстов профессиональной направленности</w:t>
            </w:r>
          </w:p>
          <w:p w14:paraId="122B7E97" w14:textId="77777777" w:rsidR="00584874" w:rsidRPr="00584874" w:rsidRDefault="00584874" w:rsidP="00584874"/>
        </w:tc>
        <w:tc>
          <w:tcPr>
            <w:tcW w:w="2516" w:type="dxa"/>
            <w:tcBorders>
              <w:top w:val="single" w:sz="4" w:space="0" w:color="auto"/>
              <w:left w:val="single" w:sz="4" w:space="0" w:color="auto"/>
              <w:bottom w:val="single" w:sz="4" w:space="0" w:color="auto"/>
              <w:right w:val="single" w:sz="4" w:space="0" w:color="auto"/>
            </w:tcBorders>
          </w:tcPr>
          <w:p w14:paraId="29A41BAE" w14:textId="77777777" w:rsidR="00584874" w:rsidRPr="00584874" w:rsidRDefault="00584874" w:rsidP="00584874">
            <w:pPr>
              <w:jc w:val="center"/>
              <w:rPr>
                <w:rFonts w:ascii="Times New Roman" w:hAnsi="Times New Roman" w:cs="Times New Roman"/>
                <w:bCs/>
                <w:sz w:val="24"/>
                <w:szCs w:val="24"/>
              </w:rPr>
            </w:pPr>
            <w:r w:rsidRPr="00584874">
              <w:rPr>
                <w:rFonts w:ascii="Times New Roman" w:hAnsi="Times New Roman" w:cs="Times New Roman"/>
                <w:bCs/>
                <w:sz w:val="24"/>
                <w:szCs w:val="24"/>
              </w:rPr>
              <w:lastRenderedPageBreak/>
              <w:t>-</w:t>
            </w:r>
          </w:p>
        </w:tc>
      </w:tr>
    </w:tbl>
    <w:p w14:paraId="3E7C6CA5" w14:textId="77777777" w:rsidR="00584874" w:rsidRPr="00584874" w:rsidRDefault="00584874" w:rsidP="00584874">
      <w:pPr>
        <w:ind w:firstLine="709"/>
        <w:rPr>
          <w:rFonts w:ascii="Times New Roman" w:eastAsia="Times New Roman" w:hAnsi="Times New Roman" w:cs="Times New Roman"/>
          <w:sz w:val="12"/>
          <w:szCs w:val="12"/>
          <w:lang w:eastAsia="ru-RU"/>
        </w:rPr>
      </w:pPr>
    </w:p>
    <w:p w14:paraId="4660CAE9" w14:textId="77777777" w:rsidR="00584874" w:rsidRPr="00584874" w:rsidRDefault="00584874" w:rsidP="00584874">
      <w:pPr>
        <w:ind w:firstLine="709"/>
        <w:rPr>
          <w:rFonts w:ascii="Times New Roman" w:eastAsia="Times New Roman" w:hAnsi="Times New Roman" w:cs="Times New Roman"/>
          <w:sz w:val="12"/>
          <w:szCs w:val="12"/>
          <w:lang w:eastAsia="ru-RU"/>
        </w:rPr>
      </w:pPr>
    </w:p>
    <w:p w14:paraId="0A5525BD" w14:textId="77777777" w:rsidR="00584874" w:rsidRPr="00584874" w:rsidRDefault="00584874" w:rsidP="00584874">
      <w:pPr>
        <w:ind w:firstLine="709"/>
        <w:rPr>
          <w:rFonts w:ascii="Times New Roman" w:eastAsia="Times New Roman" w:hAnsi="Times New Roman" w:cs="Times New Roman"/>
          <w:sz w:val="12"/>
          <w:szCs w:val="12"/>
          <w:lang w:eastAsia="ru-RU"/>
        </w:rPr>
      </w:pPr>
    </w:p>
    <w:p w14:paraId="7F957602" w14:textId="77777777" w:rsidR="00584874" w:rsidRPr="00584874" w:rsidRDefault="00584874" w:rsidP="00584874">
      <w:pPr>
        <w:keepNext/>
        <w:spacing w:after="120"/>
        <w:jc w:val="center"/>
        <w:outlineLvl w:val="0"/>
        <w:rPr>
          <w:rFonts w:ascii="Times New Roman" w:eastAsia="Segoe UI" w:hAnsi="Times New Roman" w:cs="Times New Roman"/>
          <w:b/>
          <w:bCs/>
          <w:caps/>
          <w:kern w:val="32"/>
          <w:sz w:val="24"/>
          <w:szCs w:val="24"/>
          <w:lang w:eastAsia="x-none"/>
        </w:rPr>
      </w:pPr>
      <w:r w:rsidRPr="00584874">
        <w:rPr>
          <w:rFonts w:ascii="Times New Roman" w:eastAsia="Segoe UI" w:hAnsi="Times New Roman" w:cs="Times New Roman"/>
          <w:b/>
          <w:bCs/>
          <w:caps/>
          <w:kern w:val="32"/>
          <w:sz w:val="24"/>
          <w:szCs w:val="24"/>
          <w:lang w:val="x-none" w:eastAsia="x-none"/>
        </w:rPr>
        <w:t xml:space="preserve">2. Структура и содержание </w:t>
      </w:r>
      <w:r w:rsidRPr="00584874">
        <w:rPr>
          <w:rFonts w:ascii="Times New Roman" w:eastAsia="Segoe UI" w:hAnsi="Times New Roman" w:cs="Times New Roman"/>
          <w:b/>
          <w:bCs/>
          <w:caps/>
          <w:kern w:val="32"/>
          <w:sz w:val="24"/>
          <w:szCs w:val="24"/>
          <w:lang w:eastAsia="x-none"/>
        </w:rPr>
        <w:t>ДИСЦИПЛИНЫ</w:t>
      </w:r>
    </w:p>
    <w:p w14:paraId="23DD2D54" w14:textId="77777777" w:rsidR="00584874" w:rsidRPr="00584874" w:rsidRDefault="00584874" w:rsidP="00584874">
      <w:pPr>
        <w:spacing w:after="120" w:line="276" w:lineRule="auto"/>
        <w:ind w:firstLine="709"/>
        <w:outlineLvl w:val="1"/>
        <w:rPr>
          <w:rFonts w:ascii="Times New Roman" w:eastAsia="Segoe UI" w:hAnsi="Times New Roman" w:cs="Times New Roman"/>
          <w:b/>
          <w:bCs/>
          <w:color w:val="5A5A5A" w:themeColor="text1" w:themeTint="A5"/>
          <w:spacing w:val="15"/>
          <w:sz w:val="24"/>
          <w:szCs w:val="24"/>
          <w:lang w:eastAsia="ru-RU"/>
        </w:rPr>
      </w:pPr>
      <w:r w:rsidRPr="00584874">
        <w:rPr>
          <w:rFonts w:ascii="Times New Roman" w:eastAsia="Segoe UI" w:hAnsi="Times New Roman" w:cs="Times New Roman"/>
          <w:b/>
          <w:bCs/>
          <w:color w:val="5A5A5A" w:themeColor="text1" w:themeTint="A5"/>
          <w:spacing w:val="15"/>
          <w:sz w:val="24"/>
          <w:szCs w:val="24"/>
          <w:lang w:eastAsia="ru-RU"/>
        </w:rPr>
        <w:t xml:space="preserve">2.1. Трудоемкость освоения дисциплины </w:t>
      </w:r>
    </w:p>
    <w:tbl>
      <w:tblPr>
        <w:tblW w:w="4773"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5781"/>
        <w:gridCol w:w="1132"/>
        <w:gridCol w:w="2272"/>
      </w:tblGrid>
      <w:tr w:rsidR="00584874" w:rsidRPr="00584874" w14:paraId="605718C1" w14:textId="77777777" w:rsidTr="00AD5821">
        <w:trPr>
          <w:trHeight w:val="23"/>
        </w:trPr>
        <w:tc>
          <w:tcPr>
            <w:tcW w:w="3147" w:type="pct"/>
            <w:vAlign w:val="center"/>
          </w:tcPr>
          <w:p w14:paraId="7720BA11" w14:textId="77777777" w:rsidR="00584874" w:rsidRPr="00584874" w:rsidRDefault="00584874" w:rsidP="00584874">
            <w:pPr>
              <w:jc w:val="center"/>
              <w:rPr>
                <w:rFonts w:ascii="Times New Roman" w:hAnsi="Times New Roman" w:cs="Times New Roman"/>
                <w:b/>
                <w:sz w:val="24"/>
              </w:rPr>
            </w:pPr>
            <w:r w:rsidRPr="00584874">
              <w:rPr>
                <w:rFonts w:ascii="Times New Roman" w:hAnsi="Times New Roman" w:cs="Times New Roman"/>
                <w:b/>
                <w:sz w:val="24"/>
              </w:rPr>
              <w:t>Наименование составных частей дисциплины</w:t>
            </w:r>
          </w:p>
        </w:tc>
        <w:tc>
          <w:tcPr>
            <w:tcW w:w="616" w:type="pct"/>
            <w:vAlign w:val="center"/>
          </w:tcPr>
          <w:p w14:paraId="3D8F141D" w14:textId="77777777" w:rsidR="00584874" w:rsidRPr="00584874" w:rsidRDefault="00584874" w:rsidP="00584874">
            <w:pPr>
              <w:jc w:val="center"/>
              <w:rPr>
                <w:rFonts w:ascii="Times New Roman" w:hAnsi="Times New Roman" w:cs="Times New Roman"/>
                <w:b/>
                <w:iCs/>
                <w:sz w:val="24"/>
              </w:rPr>
            </w:pPr>
            <w:r w:rsidRPr="00584874">
              <w:rPr>
                <w:rFonts w:ascii="Times New Roman" w:hAnsi="Times New Roman" w:cs="Times New Roman"/>
                <w:b/>
                <w:iCs/>
                <w:sz w:val="24"/>
              </w:rPr>
              <w:t>Объем в часах</w:t>
            </w:r>
          </w:p>
        </w:tc>
        <w:tc>
          <w:tcPr>
            <w:tcW w:w="1237" w:type="pct"/>
          </w:tcPr>
          <w:p w14:paraId="350372C7" w14:textId="77777777" w:rsidR="00584874" w:rsidRPr="00584874" w:rsidRDefault="00584874" w:rsidP="00584874">
            <w:pPr>
              <w:jc w:val="center"/>
              <w:rPr>
                <w:rFonts w:ascii="Times New Roman" w:hAnsi="Times New Roman" w:cs="Times New Roman"/>
                <w:b/>
                <w:iCs/>
                <w:sz w:val="24"/>
              </w:rPr>
            </w:pPr>
            <w:r w:rsidRPr="00584874">
              <w:rPr>
                <w:rFonts w:ascii="Times New Roman" w:hAnsi="Times New Roman" w:cs="Times New Roman"/>
                <w:b/>
                <w:sz w:val="24"/>
              </w:rPr>
              <w:t>В т.ч. в форме практ. подготовки</w:t>
            </w:r>
          </w:p>
        </w:tc>
      </w:tr>
      <w:tr w:rsidR="00584874" w:rsidRPr="00584874" w14:paraId="3E92805F" w14:textId="77777777" w:rsidTr="00AD5821">
        <w:trPr>
          <w:trHeight w:val="23"/>
        </w:trPr>
        <w:tc>
          <w:tcPr>
            <w:tcW w:w="3147" w:type="pct"/>
            <w:vAlign w:val="center"/>
          </w:tcPr>
          <w:p w14:paraId="085D8380" w14:textId="77777777" w:rsidR="00584874" w:rsidRPr="00584874" w:rsidRDefault="00584874" w:rsidP="00584874">
            <w:pPr>
              <w:jc w:val="both"/>
              <w:rPr>
                <w:rFonts w:ascii="Times New Roman" w:hAnsi="Times New Roman" w:cs="Times New Roman"/>
                <w:bCs/>
                <w:sz w:val="24"/>
                <w:szCs w:val="24"/>
              </w:rPr>
            </w:pPr>
            <w:r w:rsidRPr="00584874">
              <w:rPr>
                <w:rFonts w:ascii="Times New Roman" w:hAnsi="Times New Roman" w:cs="Times New Roman"/>
                <w:bCs/>
                <w:sz w:val="24"/>
                <w:szCs w:val="24"/>
              </w:rPr>
              <w:t>Учебные занятия</w:t>
            </w:r>
            <w:r w:rsidRPr="00584874">
              <w:rPr>
                <w:rFonts w:ascii="Times New Roman" w:hAnsi="Times New Roman" w:cs="Times New Roman"/>
                <w:sz w:val="24"/>
                <w:szCs w:val="24"/>
              </w:rPr>
              <w:t>, из них:</w:t>
            </w:r>
          </w:p>
        </w:tc>
        <w:tc>
          <w:tcPr>
            <w:tcW w:w="616" w:type="pct"/>
            <w:vAlign w:val="center"/>
          </w:tcPr>
          <w:p w14:paraId="068A81BF" w14:textId="77777777" w:rsidR="00584874" w:rsidRPr="00584874" w:rsidRDefault="00584874" w:rsidP="00584874">
            <w:pPr>
              <w:jc w:val="center"/>
              <w:rPr>
                <w:rFonts w:ascii="Times New Roman" w:hAnsi="Times New Roman" w:cs="Times New Roman"/>
                <w:bCs/>
                <w:sz w:val="24"/>
                <w:szCs w:val="24"/>
              </w:rPr>
            </w:pPr>
            <w:r w:rsidRPr="00584874">
              <w:rPr>
                <w:rFonts w:ascii="Times New Roman" w:hAnsi="Times New Roman" w:cs="Times New Roman"/>
                <w:bCs/>
                <w:sz w:val="24"/>
                <w:szCs w:val="24"/>
              </w:rPr>
              <w:t>44</w:t>
            </w:r>
          </w:p>
        </w:tc>
        <w:tc>
          <w:tcPr>
            <w:tcW w:w="1237" w:type="pct"/>
            <w:vAlign w:val="center"/>
          </w:tcPr>
          <w:p w14:paraId="0AA0315D" w14:textId="77777777" w:rsidR="00584874" w:rsidRPr="00584874" w:rsidRDefault="00584874" w:rsidP="00584874">
            <w:pPr>
              <w:jc w:val="center"/>
              <w:rPr>
                <w:rFonts w:ascii="Times New Roman" w:hAnsi="Times New Roman" w:cs="Times New Roman"/>
                <w:bCs/>
                <w:sz w:val="24"/>
                <w:szCs w:val="24"/>
              </w:rPr>
            </w:pPr>
            <w:r w:rsidRPr="00584874">
              <w:rPr>
                <w:rFonts w:ascii="Times New Roman" w:hAnsi="Times New Roman" w:cs="Times New Roman"/>
                <w:bCs/>
                <w:sz w:val="24"/>
                <w:szCs w:val="24"/>
              </w:rPr>
              <w:t>16</w:t>
            </w:r>
          </w:p>
        </w:tc>
      </w:tr>
      <w:tr w:rsidR="00584874" w:rsidRPr="00584874" w14:paraId="2401CABC" w14:textId="77777777" w:rsidTr="00AD5821">
        <w:trPr>
          <w:trHeight w:val="23"/>
        </w:trPr>
        <w:tc>
          <w:tcPr>
            <w:tcW w:w="3147" w:type="pct"/>
            <w:vAlign w:val="center"/>
          </w:tcPr>
          <w:p w14:paraId="15539036" w14:textId="77777777" w:rsidR="00584874" w:rsidRPr="00584874" w:rsidRDefault="00584874" w:rsidP="00584874">
            <w:pPr>
              <w:jc w:val="both"/>
              <w:rPr>
                <w:rFonts w:ascii="Times New Roman" w:hAnsi="Times New Roman" w:cs="Times New Roman"/>
                <w:bCs/>
                <w:sz w:val="24"/>
                <w:szCs w:val="24"/>
              </w:rPr>
            </w:pPr>
            <w:r w:rsidRPr="00584874">
              <w:rPr>
                <w:rFonts w:ascii="Times New Roman" w:hAnsi="Times New Roman" w:cs="Times New Roman"/>
                <w:bCs/>
                <w:sz w:val="24"/>
                <w:szCs w:val="24"/>
              </w:rPr>
              <w:t>теоретические</w:t>
            </w:r>
          </w:p>
        </w:tc>
        <w:tc>
          <w:tcPr>
            <w:tcW w:w="616" w:type="pct"/>
            <w:vAlign w:val="center"/>
          </w:tcPr>
          <w:p w14:paraId="41D016F9" w14:textId="77777777" w:rsidR="00584874" w:rsidRPr="00584874" w:rsidRDefault="00584874" w:rsidP="00584874">
            <w:pPr>
              <w:jc w:val="center"/>
              <w:rPr>
                <w:rFonts w:ascii="Times New Roman" w:hAnsi="Times New Roman" w:cs="Times New Roman"/>
                <w:bCs/>
                <w:sz w:val="24"/>
                <w:szCs w:val="24"/>
              </w:rPr>
            </w:pPr>
            <w:r w:rsidRPr="00584874">
              <w:rPr>
                <w:rFonts w:ascii="Times New Roman" w:hAnsi="Times New Roman" w:cs="Times New Roman"/>
                <w:bCs/>
                <w:sz w:val="24"/>
                <w:szCs w:val="24"/>
              </w:rPr>
              <w:t>28</w:t>
            </w:r>
          </w:p>
        </w:tc>
        <w:tc>
          <w:tcPr>
            <w:tcW w:w="1237" w:type="pct"/>
            <w:vAlign w:val="center"/>
          </w:tcPr>
          <w:p w14:paraId="670E2080" w14:textId="77777777" w:rsidR="00584874" w:rsidRPr="00584874" w:rsidRDefault="00584874" w:rsidP="00584874">
            <w:pPr>
              <w:jc w:val="center"/>
              <w:rPr>
                <w:rFonts w:ascii="Times New Roman" w:hAnsi="Times New Roman" w:cs="Times New Roman"/>
                <w:bCs/>
                <w:sz w:val="24"/>
                <w:szCs w:val="24"/>
              </w:rPr>
            </w:pPr>
            <w:r w:rsidRPr="00584874">
              <w:rPr>
                <w:rFonts w:ascii="Times New Roman" w:hAnsi="Times New Roman" w:cs="Times New Roman"/>
                <w:bCs/>
                <w:sz w:val="24"/>
                <w:szCs w:val="24"/>
              </w:rPr>
              <w:t>-</w:t>
            </w:r>
          </w:p>
        </w:tc>
      </w:tr>
      <w:tr w:rsidR="00584874" w:rsidRPr="00584874" w14:paraId="712BE517" w14:textId="77777777" w:rsidTr="00AD5821">
        <w:trPr>
          <w:trHeight w:val="23"/>
        </w:trPr>
        <w:tc>
          <w:tcPr>
            <w:tcW w:w="3147" w:type="pct"/>
            <w:vAlign w:val="center"/>
          </w:tcPr>
          <w:p w14:paraId="73CB47EA" w14:textId="77777777" w:rsidR="00584874" w:rsidRPr="00584874" w:rsidRDefault="00584874" w:rsidP="00584874">
            <w:pPr>
              <w:jc w:val="both"/>
              <w:rPr>
                <w:rFonts w:ascii="Times New Roman" w:hAnsi="Times New Roman" w:cs="Times New Roman"/>
                <w:bCs/>
                <w:sz w:val="24"/>
                <w:szCs w:val="24"/>
              </w:rPr>
            </w:pPr>
            <w:r w:rsidRPr="00584874">
              <w:rPr>
                <w:rFonts w:ascii="Times New Roman" w:hAnsi="Times New Roman" w:cs="Times New Roman"/>
                <w:bCs/>
                <w:sz w:val="24"/>
                <w:szCs w:val="24"/>
              </w:rPr>
              <w:t>практические</w:t>
            </w:r>
          </w:p>
        </w:tc>
        <w:tc>
          <w:tcPr>
            <w:tcW w:w="616" w:type="pct"/>
            <w:vAlign w:val="center"/>
          </w:tcPr>
          <w:p w14:paraId="5892CFFF" w14:textId="77777777" w:rsidR="00584874" w:rsidRPr="00584874" w:rsidRDefault="00584874" w:rsidP="00584874">
            <w:pPr>
              <w:jc w:val="center"/>
              <w:rPr>
                <w:rFonts w:ascii="Times New Roman" w:hAnsi="Times New Roman" w:cs="Times New Roman"/>
                <w:bCs/>
                <w:sz w:val="24"/>
                <w:szCs w:val="24"/>
              </w:rPr>
            </w:pPr>
            <w:r w:rsidRPr="00584874">
              <w:rPr>
                <w:rFonts w:ascii="Times New Roman" w:hAnsi="Times New Roman" w:cs="Times New Roman"/>
                <w:bCs/>
                <w:sz w:val="24"/>
                <w:szCs w:val="24"/>
              </w:rPr>
              <w:t>16</w:t>
            </w:r>
          </w:p>
        </w:tc>
        <w:tc>
          <w:tcPr>
            <w:tcW w:w="1237" w:type="pct"/>
            <w:vAlign w:val="center"/>
          </w:tcPr>
          <w:p w14:paraId="13424A5F" w14:textId="77777777" w:rsidR="00584874" w:rsidRPr="00584874" w:rsidRDefault="00584874" w:rsidP="00584874">
            <w:pPr>
              <w:jc w:val="center"/>
              <w:rPr>
                <w:rFonts w:ascii="Times New Roman" w:hAnsi="Times New Roman" w:cs="Times New Roman"/>
                <w:bCs/>
                <w:sz w:val="24"/>
                <w:szCs w:val="24"/>
              </w:rPr>
            </w:pPr>
            <w:r w:rsidRPr="00584874">
              <w:rPr>
                <w:rFonts w:ascii="Times New Roman" w:hAnsi="Times New Roman" w:cs="Times New Roman"/>
                <w:bCs/>
                <w:sz w:val="24"/>
                <w:szCs w:val="24"/>
              </w:rPr>
              <w:t>16</w:t>
            </w:r>
          </w:p>
        </w:tc>
      </w:tr>
      <w:tr w:rsidR="00584874" w:rsidRPr="00584874" w14:paraId="25347A3D" w14:textId="77777777" w:rsidTr="00AD5821">
        <w:trPr>
          <w:trHeight w:val="23"/>
        </w:trPr>
        <w:tc>
          <w:tcPr>
            <w:tcW w:w="3147" w:type="pct"/>
            <w:vAlign w:val="center"/>
          </w:tcPr>
          <w:p w14:paraId="3C00A79B" w14:textId="77777777" w:rsidR="00584874" w:rsidRPr="00584874" w:rsidRDefault="00584874" w:rsidP="00584874">
            <w:pPr>
              <w:jc w:val="both"/>
              <w:rPr>
                <w:rFonts w:ascii="Times New Roman" w:hAnsi="Times New Roman" w:cs="Times New Roman"/>
                <w:bCs/>
                <w:sz w:val="24"/>
                <w:szCs w:val="24"/>
              </w:rPr>
            </w:pPr>
            <w:r w:rsidRPr="00584874">
              <w:rPr>
                <w:rFonts w:ascii="Times New Roman" w:hAnsi="Times New Roman" w:cs="Times New Roman"/>
                <w:bCs/>
                <w:sz w:val="24"/>
                <w:szCs w:val="24"/>
              </w:rPr>
              <w:t>Самостоятельная работа</w:t>
            </w:r>
          </w:p>
        </w:tc>
        <w:tc>
          <w:tcPr>
            <w:tcW w:w="616" w:type="pct"/>
            <w:vAlign w:val="center"/>
          </w:tcPr>
          <w:p w14:paraId="002AAFB7" w14:textId="77777777" w:rsidR="00584874" w:rsidRPr="00584874" w:rsidRDefault="00584874" w:rsidP="00584874">
            <w:pPr>
              <w:jc w:val="center"/>
              <w:rPr>
                <w:rFonts w:ascii="Times New Roman" w:hAnsi="Times New Roman" w:cs="Times New Roman"/>
                <w:bCs/>
                <w:sz w:val="24"/>
                <w:szCs w:val="24"/>
              </w:rPr>
            </w:pPr>
            <w:r w:rsidRPr="00584874">
              <w:rPr>
                <w:rFonts w:ascii="Times New Roman" w:hAnsi="Times New Roman" w:cs="Times New Roman"/>
                <w:bCs/>
                <w:sz w:val="24"/>
                <w:szCs w:val="24"/>
              </w:rPr>
              <w:t>2</w:t>
            </w:r>
          </w:p>
        </w:tc>
        <w:tc>
          <w:tcPr>
            <w:tcW w:w="1237" w:type="pct"/>
            <w:vAlign w:val="center"/>
          </w:tcPr>
          <w:p w14:paraId="00A3C11F" w14:textId="77777777" w:rsidR="00584874" w:rsidRPr="00584874" w:rsidRDefault="00584874" w:rsidP="00584874">
            <w:pPr>
              <w:jc w:val="center"/>
              <w:rPr>
                <w:rFonts w:ascii="Times New Roman" w:hAnsi="Times New Roman" w:cs="Times New Roman"/>
                <w:bCs/>
                <w:sz w:val="24"/>
                <w:szCs w:val="24"/>
              </w:rPr>
            </w:pPr>
            <w:r w:rsidRPr="00584874">
              <w:rPr>
                <w:rFonts w:ascii="Times New Roman" w:hAnsi="Times New Roman" w:cs="Times New Roman"/>
                <w:bCs/>
                <w:sz w:val="24"/>
                <w:szCs w:val="24"/>
              </w:rPr>
              <w:t>-</w:t>
            </w:r>
          </w:p>
        </w:tc>
      </w:tr>
      <w:tr w:rsidR="00584874" w:rsidRPr="00584874" w14:paraId="504BE2A1" w14:textId="77777777" w:rsidTr="00AD5821">
        <w:trPr>
          <w:trHeight w:val="23"/>
        </w:trPr>
        <w:tc>
          <w:tcPr>
            <w:tcW w:w="3147" w:type="pct"/>
            <w:vAlign w:val="center"/>
          </w:tcPr>
          <w:p w14:paraId="69422BF2" w14:textId="77777777" w:rsidR="00584874" w:rsidRPr="00584874" w:rsidRDefault="00584874" w:rsidP="00584874">
            <w:pPr>
              <w:jc w:val="both"/>
              <w:rPr>
                <w:rFonts w:ascii="Times New Roman" w:hAnsi="Times New Roman" w:cs="Times New Roman"/>
                <w:bCs/>
                <w:sz w:val="24"/>
                <w:szCs w:val="24"/>
              </w:rPr>
            </w:pPr>
            <w:r w:rsidRPr="00584874">
              <w:rPr>
                <w:rFonts w:ascii="Times New Roman" w:hAnsi="Times New Roman" w:cs="Times New Roman"/>
                <w:bCs/>
                <w:sz w:val="24"/>
                <w:szCs w:val="24"/>
              </w:rPr>
              <w:t xml:space="preserve">Итоговая аттестация в </w:t>
            </w:r>
            <w:r w:rsidRPr="00584874">
              <w:rPr>
                <w:rFonts w:ascii="Times New Roman" w:hAnsi="Times New Roman" w:cs="Times New Roman"/>
                <w:bCs/>
                <w:iCs/>
                <w:sz w:val="24"/>
                <w:szCs w:val="24"/>
              </w:rPr>
              <w:t xml:space="preserve">форме </w:t>
            </w:r>
            <w:r w:rsidRPr="00584874">
              <w:rPr>
                <w:rFonts w:ascii="Times New Roman" w:hAnsi="Times New Roman" w:cs="Times New Roman"/>
                <w:bCs/>
                <w:sz w:val="24"/>
                <w:szCs w:val="24"/>
              </w:rPr>
              <w:t>диф.зачет</w:t>
            </w:r>
            <w:r w:rsidRPr="00584874">
              <w:rPr>
                <w:rFonts w:ascii="Times New Roman" w:hAnsi="Times New Roman" w:cs="Times New Roman"/>
                <w:bCs/>
                <w:iCs/>
                <w:sz w:val="24"/>
                <w:szCs w:val="24"/>
              </w:rPr>
              <w:t>а</w:t>
            </w:r>
          </w:p>
        </w:tc>
        <w:tc>
          <w:tcPr>
            <w:tcW w:w="616" w:type="pct"/>
            <w:vAlign w:val="center"/>
          </w:tcPr>
          <w:p w14:paraId="2A9CC166" w14:textId="77777777" w:rsidR="00584874" w:rsidRPr="00584874" w:rsidRDefault="00584874" w:rsidP="00584874">
            <w:pPr>
              <w:jc w:val="center"/>
              <w:rPr>
                <w:rFonts w:ascii="Times New Roman" w:hAnsi="Times New Roman" w:cs="Times New Roman"/>
                <w:bCs/>
                <w:sz w:val="24"/>
                <w:szCs w:val="24"/>
              </w:rPr>
            </w:pPr>
            <w:r w:rsidRPr="00584874">
              <w:rPr>
                <w:rFonts w:ascii="Times New Roman" w:hAnsi="Times New Roman" w:cs="Times New Roman"/>
                <w:bCs/>
                <w:sz w:val="24"/>
                <w:szCs w:val="24"/>
              </w:rPr>
              <w:t>2</w:t>
            </w:r>
          </w:p>
        </w:tc>
        <w:tc>
          <w:tcPr>
            <w:tcW w:w="1237" w:type="pct"/>
            <w:vAlign w:val="center"/>
          </w:tcPr>
          <w:p w14:paraId="5AB441C4" w14:textId="77777777" w:rsidR="00584874" w:rsidRPr="00584874" w:rsidRDefault="00584874" w:rsidP="00584874">
            <w:pPr>
              <w:jc w:val="center"/>
              <w:rPr>
                <w:rFonts w:ascii="Times New Roman" w:hAnsi="Times New Roman" w:cs="Times New Roman"/>
                <w:bCs/>
                <w:sz w:val="24"/>
                <w:szCs w:val="24"/>
              </w:rPr>
            </w:pPr>
            <w:r w:rsidRPr="00584874">
              <w:rPr>
                <w:rFonts w:ascii="Times New Roman" w:hAnsi="Times New Roman" w:cs="Times New Roman"/>
                <w:bCs/>
                <w:sz w:val="24"/>
                <w:szCs w:val="24"/>
              </w:rPr>
              <w:t>-</w:t>
            </w:r>
          </w:p>
        </w:tc>
      </w:tr>
      <w:tr w:rsidR="00584874" w:rsidRPr="00584874" w14:paraId="59C9D0AB" w14:textId="77777777" w:rsidTr="00AD5821">
        <w:trPr>
          <w:trHeight w:val="23"/>
        </w:trPr>
        <w:tc>
          <w:tcPr>
            <w:tcW w:w="3147" w:type="pct"/>
            <w:vAlign w:val="center"/>
          </w:tcPr>
          <w:p w14:paraId="0A421FF2" w14:textId="77777777" w:rsidR="00584874" w:rsidRPr="00584874" w:rsidRDefault="00584874" w:rsidP="00584874">
            <w:pPr>
              <w:jc w:val="both"/>
              <w:rPr>
                <w:rFonts w:ascii="Times New Roman" w:hAnsi="Times New Roman" w:cs="Times New Roman"/>
                <w:bCs/>
                <w:sz w:val="24"/>
                <w:szCs w:val="24"/>
              </w:rPr>
            </w:pPr>
            <w:r w:rsidRPr="00584874">
              <w:rPr>
                <w:rFonts w:ascii="Times New Roman" w:hAnsi="Times New Roman" w:cs="Times New Roman"/>
                <w:bCs/>
                <w:sz w:val="24"/>
                <w:szCs w:val="24"/>
              </w:rPr>
              <w:t>Всего</w:t>
            </w:r>
          </w:p>
        </w:tc>
        <w:tc>
          <w:tcPr>
            <w:tcW w:w="616" w:type="pct"/>
            <w:vAlign w:val="center"/>
          </w:tcPr>
          <w:p w14:paraId="25D03825" w14:textId="77777777" w:rsidR="00584874" w:rsidRPr="00584874" w:rsidRDefault="00584874" w:rsidP="00584874">
            <w:pPr>
              <w:jc w:val="center"/>
              <w:rPr>
                <w:rFonts w:ascii="Times New Roman" w:hAnsi="Times New Roman" w:cs="Times New Roman"/>
                <w:b/>
                <w:sz w:val="24"/>
                <w:szCs w:val="24"/>
              </w:rPr>
            </w:pPr>
            <w:r w:rsidRPr="00584874">
              <w:rPr>
                <w:rFonts w:ascii="Times New Roman" w:hAnsi="Times New Roman" w:cs="Times New Roman"/>
                <w:b/>
                <w:sz w:val="24"/>
                <w:szCs w:val="24"/>
              </w:rPr>
              <w:t>48</w:t>
            </w:r>
          </w:p>
        </w:tc>
        <w:tc>
          <w:tcPr>
            <w:tcW w:w="1237" w:type="pct"/>
            <w:vAlign w:val="center"/>
          </w:tcPr>
          <w:p w14:paraId="4006A3E1" w14:textId="77777777" w:rsidR="00584874" w:rsidRPr="00584874" w:rsidRDefault="00584874" w:rsidP="00584874">
            <w:pPr>
              <w:jc w:val="center"/>
              <w:rPr>
                <w:rFonts w:ascii="Times New Roman" w:hAnsi="Times New Roman" w:cs="Times New Roman"/>
                <w:b/>
                <w:sz w:val="24"/>
                <w:szCs w:val="24"/>
              </w:rPr>
            </w:pPr>
            <w:r w:rsidRPr="00584874">
              <w:rPr>
                <w:rFonts w:ascii="Times New Roman" w:hAnsi="Times New Roman" w:cs="Times New Roman"/>
                <w:b/>
                <w:sz w:val="24"/>
                <w:szCs w:val="24"/>
              </w:rPr>
              <w:t>16</w:t>
            </w:r>
          </w:p>
        </w:tc>
      </w:tr>
    </w:tbl>
    <w:p w14:paraId="2E571979" w14:textId="77777777" w:rsidR="00584874" w:rsidRPr="00584874" w:rsidRDefault="00584874" w:rsidP="00584874">
      <w:pPr>
        <w:rPr>
          <w:rFonts w:ascii="Times New Roman" w:eastAsia="Segoe UI" w:hAnsi="Times New Roman" w:cs="Times New Roman"/>
          <w:b/>
          <w:bCs/>
          <w:sz w:val="24"/>
          <w:szCs w:val="24"/>
          <w:lang w:eastAsia="ru-RU"/>
        </w:rPr>
      </w:pPr>
      <w:r w:rsidRPr="00584874">
        <w:rPr>
          <w:rFonts w:ascii="Times New Roman" w:hAnsi="Times New Roman"/>
        </w:rPr>
        <w:br w:type="page"/>
      </w:r>
    </w:p>
    <w:p w14:paraId="5E78F944" w14:textId="77777777" w:rsidR="00584874" w:rsidRPr="00584874" w:rsidRDefault="00584874" w:rsidP="00584874">
      <w:pPr>
        <w:spacing w:after="120" w:line="276" w:lineRule="auto"/>
        <w:ind w:firstLine="709"/>
        <w:outlineLvl w:val="1"/>
        <w:rPr>
          <w:rFonts w:ascii="Times New Roman" w:eastAsia="Segoe UI" w:hAnsi="Times New Roman" w:cs="Times New Roman"/>
          <w:b/>
          <w:bCs/>
          <w:color w:val="5A5A5A" w:themeColor="text1" w:themeTint="A5"/>
          <w:spacing w:val="15"/>
          <w:sz w:val="24"/>
          <w:szCs w:val="24"/>
          <w:lang w:eastAsia="ru-RU"/>
        </w:rPr>
        <w:sectPr w:rsidR="00584874" w:rsidRPr="00584874" w:rsidSect="001604E7">
          <w:headerReference w:type="even" r:id="rId149"/>
          <w:pgSz w:w="11906" w:h="16838"/>
          <w:pgMar w:top="1134" w:right="567" w:bottom="1134" w:left="1701" w:header="709" w:footer="709" w:gutter="0"/>
          <w:cols w:space="708"/>
          <w:docGrid w:linePitch="360"/>
        </w:sectPr>
      </w:pPr>
    </w:p>
    <w:p w14:paraId="61FF9C63" w14:textId="7443CFD7" w:rsidR="00584874" w:rsidRPr="00584874" w:rsidRDefault="00584874" w:rsidP="00584874">
      <w:pPr>
        <w:spacing w:after="120" w:line="276" w:lineRule="auto"/>
        <w:ind w:firstLine="709"/>
        <w:outlineLvl w:val="1"/>
        <w:rPr>
          <w:rFonts w:ascii="Times New Roman" w:eastAsia="Segoe UI" w:hAnsi="Times New Roman" w:cs="Times New Roman"/>
          <w:b/>
          <w:bCs/>
          <w:smallCaps/>
          <w:color w:val="5A5A5A" w:themeColor="text1" w:themeTint="A5"/>
          <w:spacing w:val="15"/>
          <w:sz w:val="24"/>
          <w:szCs w:val="24"/>
          <w:lang w:eastAsia="ru-RU"/>
        </w:rPr>
      </w:pPr>
      <w:r w:rsidRPr="00584874">
        <w:rPr>
          <w:rFonts w:ascii="Times New Roman" w:eastAsia="Segoe UI" w:hAnsi="Times New Roman" w:cs="Times New Roman"/>
          <w:b/>
          <w:bCs/>
          <w:color w:val="5A5A5A" w:themeColor="text1" w:themeTint="A5"/>
          <w:spacing w:val="15"/>
          <w:sz w:val="24"/>
          <w:szCs w:val="24"/>
          <w:lang w:eastAsia="ru-RU"/>
        </w:rPr>
        <w:lastRenderedPageBreak/>
        <w:t>2.2. Содержание дисциплины ОП.</w:t>
      </w:r>
      <w:r w:rsidR="001258EB">
        <w:rPr>
          <w:rFonts w:ascii="Times New Roman" w:eastAsia="Segoe UI" w:hAnsi="Times New Roman" w:cs="Times New Roman"/>
          <w:b/>
          <w:bCs/>
          <w:color w:val="5A5A5A" w:themeColor="text1" w:themeTint="A5"/>
          <w:spacing w:val="15"/>
          <w:sz w:val="24"/>
          <w:szCs w:val="24"/>
          <w:lang w:eastAsia="ru-RU"/>
        </w:rPr>
        <w:t>19</w:t>
      </w:r>
      <w:r w:rsidRPr="00584874">
        <w:rPr>
          <w:rFonts w:ascii="Times New Roman" w:eastAsia="Segoe UI" w:hAnsi="Times New Roman" w:cs="Times New Roman"/>
          <w:b/>
          <w:bCs/>
          <w:color w:val="5A5A5A" w:themeColor="text1" w:themeTint="A5"/>
          <w:spacing w:val="15"/>
          <w:sz w:val="24"/>
          <w:szCs w:val="24"/>
          <w:lang w:eastAsia="ru-RU"/>
        </w:rPr>
        <w:t xml:space="preserve"> </w:t>
      </w:r>
      <w:r w:rsidRPr="00584874">
        <w:rPr>
          <w:rFonts w:ascii="Times New Roman" w:eastAsia="Segoe UI" w:hAnsi="Times New Roman" w:cs="Times New Roman"/>
          <w:b/>
          <w:bCs/>
          <w:smallCaps/>
          <w:color w:val="5A5A5A" w:themeColor="text1" w:themeTint="A5"/>
          <w:spacing w:val="15"/>
          <w:sz w:val="24"/>
          <w:szCs w:val="24"/>
          <w:lang w:eastAsia="ru-RU"/>
        </w:rPr>
        <w:t>«</w:t>
      </w:r>
      <w:r w:rsidRPr="00584874">
        <w:rPr>
          <w:rFonts w:ascii="Times New Roman" w:eastAsia="Segoe UI" w:hAnsi="Times New Roman" w:cs="Times New Roman"/>
          <w:b/>
          <w:color w:val="5A5A5A" w:themeColor="text1" w:themeTint="A5"/>
          <w:spacing w:val="15"/>
          <w:sz w:val="24"/>
          <w:szCs w:val="24"/>
          <w:lang w:eastAsia="ru-RU"/>
        </w:rPr>
        <w:t>Корпоративная культура и эффективное поведение на рынке труда</w:t>
      </w:r>
      <w:r w:rsidRPr="00584874">
        <w:rPr>
          <w:rFonts w:ascii="Times New Roman" w:eastAsia="Segoe UI" w:hAnsi="Times New Roman" w:cs="Times New Roman"/>
          <w:b/>
          <w:bCs/>
          <w:smallCaps/>
          <w:color w:val="5A5A5A" w:themeColor="text1" w:themeTint="A5"/>
          <w:spacing w:val="15"/>
          <w:sz w:val="24"/>
          <w:szCs w:val="24"/>
          <w:lang w:eastAsia="ru-RU"/>
        </w:rPr>
        <w:t>»</w:t>
      </w: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7229"/>
        <w:gridCol w:w="2056"/>
        <w:gridCol w:w="2225"/>
      </w:tblGrid>
      <w:tr w:rsidR="00584874" w:rsidRPr="00584874" w14:paraId="15D3BBAC" w14:textId="77777777" w:rsidTr="00AD5821">
        <w:trPr>
          <w:trHeight w:val="903"/>
        </w:trPr>
        <w:tc>
          <w:tcPr>
            <w:tcW w:w="2802" w:type="dxa"/>
            <w:tcBorders>
              <w:top w:val="single" w:sz="4" w:space="0" w:color="auto"/>
              <w:left w:val="single" w:sz="4" w:space="0" w:color="auto"/>
              <w:bottom w:val="single" w:sz="4" w:space="0" w:color="auto"/>
              <w:right w:val="single" w:sz="4" w:space="0" w:color="auto"/>
            </w:tcBorders>
            <w:vAlign w:val="center"/>
            <w:hideMark/>
          </w:tcPr>
          <w:p w14:paraId="261F7761" w14:textId="77777777" w:rsidR="00584874" w:rsidRPr="00584874" w:rsidRDefault="00584874" w:rsidP="00584874">
            <w:pPr>
              <w:spacing w:line="276" w:lineRule="auto"/>
              <w:jc w:val="center"/>
              <w:rPr>
                <w:rFonts w:ascii="Times New Roman" w:eastAsia="Times New Roman" w:hAnsi="Times New Roman" w:cs="Times New Roman"/>
                <w:b/>
                <w:lang w:eastAsia="ru-RU"/>
              </w:rPr>
            </w:pPr>
            <w:r w:rsidRPr="00584874">
              <w:rPr>
                <w:rFonts w:ascii="Times New Roman" w:eastAsia="Times New Roman" w:hAnsi="Times New Roman" w:cs="Times New Roman"/>
                <w:b/>
                <w:bCs/>
                <w:lang w:eastAsia="ru-RU"/>
              </w:rPr>
              <w:t>Наименование разделов и тем</w:t>
            </w:r>
          </w:p>
        </w:tc>
        <w:tc>
          <w:tcPr>
            <w:tcW w:w="7229" w:type="dxa"/>
            <w:tcBorders>
              <w:top w:val="single" w:sz="4" w:space="0" w:color="auto"/>
              <w:left w:val="single" w:sz="4" w:space="0" w:color="auto"/>
              <w:bottom w:val="single" w:sz="4" w:space="0" w:color="auto"/>
              <w:right w:val="single" w:sz="4" w:space="0" w:color="auto"/>
            </w:tcBorders>
            <w:vAlign w:val="center"/>
            <w:hideMark/>
          </w:tcPr>
          <w:p w14:paraId="20338FEB" w14:textId="77777777" w:rsidR="00584874" w:rsidRPr="00584874" w:rsidRDefault="00584874" w:rsidP="00584874">
            <w:pPr>
              <w:suppressAutoHyphens/>
              <w:jc w:val="center"/>
              <w:rPr>
                <w:rFonts w:ascii="Times New Roman" w:eastAsia="Times New Roman" w:hAnsi="Times New Roman" w:cs="Times New Roman"/>
                <w:b/>
                <w:lang w:eastAsia="ru-RU"/>
              </w:rPr>
            </w:pPr>
            <w:r w:rsidRPr="00584874">
              <w:rPr>
                <w:rFonts w:ascii="Times New Roman" w:eastAsia="Times New Roman" w:hAnsi="Times New Roman" w:cs="Times New Roman"/>
                <w:b/>
                <w:bCs/>
                <w:lang w:eastAsia="ru-RU"/>
              </w:rPr>
              <w:t>Содержание учебного материала, практических и лабораторных занятий</w:t>
            </w:r>
          </w:p>
        </w:tc>
        <w:tc>
          <w:tcPr>
            <w:tcW w:w="2056" w:type="dxa"/>
            <w:tcBorders>
              <w:top w:val="single" w:sz="4" w:space="0" w:color="auto"/>
              <w:left w:val="single" w:sz="4" w:space="0" w:color="auto"/>
              <w:bottom w:val="single" w:sz="4" w:space="0" w:color="auto"/>
              <w:right w:val="single" w:sz="4" w:space="0" w:color="auto"/>
            </w:tcBorders>
            <w:hideMark/>
          </w:tcPr>
          <w:p w14:paraId="7524EF61" w14:textId="77777777" w:rsidR="00584874" w:rsidRPr="00584874" w:rsidRDefault="00584874" w:rsidP="00584874">
            <w:pPr>
              <w:suppressAutoHyphens/>
              <w:jc w:val="center"/>
              <w:rPr>
                <w:rFonts w:ascii="Times New Roman" w:eastAsia="Times New Roman" w:hAnsi="Times New Roman" w:cs="Times New Roman"/>
                <w:b/>
                <w:bCs/>
                <w:lang w:eastAsia="ru-RU"/>
              </w:rPr>
            </w:pPr>
            <w:r w:rsidRPr="00584874">
              <w:rPr>
                <w:rFonts w:ascii="Times New Roman" w:hAnsi="Times New Roman"/>
                <w:b/>
                <w:bCs/>
              </w:rPr>
              <w:t xml:space="preserve">Объем, ак. ч. / </w:t>
            </w:r>
            <w:r w:rsidRPr="00584874">
              <w:rPr>
                <w:rFonts w:ascii="Times New Roman" w:hAnsi="Times New Roman"/>
                <w:b/>
                <w:bCs/>
              </w:rPr>
              <w:br/>
              <w:t xml:space="preserve">в том числе </w:t>
            </w:r>
            <w:r w:rsidRPr="00584874">
              <w:rPr>
                <w:rFonts w:ascii="Times New Roman" w:hAnsi="Times New Roman"/>
                <w:b/>
                <w:bCs/>
              </w:rPr>
              <w:br/>
              <w:t xml:space="preserve">в форме практической подготовки, </w:t>
            </w:r>
            <w:r w:rsidRPr="00584874">
              <w:rPr>
                <w:rFonts w:ascii="Times New Roman" w:hAnsi="Times New Roman"/>
                <w:b/>
                <w:bCs/>
              </w:rPr>
              <w:br/>
              <w:t>ак. ч.</w:t>
            </w:r>
          </w:p>
        </w:tc>
        <w:tc>
          <w:tcPr>
            <w:tcW w:w="2225" w:type="dxa"/>
            <w:tcBorders>
              <w:top w:val="single" w:sz="4" w:space="0" w:color="auto"/>
              <w:left w:val="single" w:sz="4" w:space="0" w:color="auto"/>
              <w:bottom w:val="single" w:sz="4" w:space="0" w:color="auto"/>
              <w:right w:val="single" w:sz="4" w:space="0" w:color="auto"/>
            </w:tcBorders>
            <w:hideMark/>
          </w:tcPr>
          <w:p w14:paraId="2500413E" w14:textId="77777777" w:rsidR="00584874" w:rsidRPr="00584874" w:rsidRDefault="00584874" w:rsidP="00584874">
            <w:pPr>
              <w:suppressAutoHyphens/>
              <w:jc w:val="center"/>
              <w:rPr>
                <w:rFonts w:ascii="Times New Roman" w:eastAsia="Times New Roman" w:hAnsi="Times New Roman" w:cs="Times New Roman"/>
                <w:b/>
                <w:bCs/>
                <w:lang w:eastAsia="ru-RU"/>
              </w:rPr>
            </w:pPr>
            <w:r w:rsidRPr="00584874">
              <w:rPr>
                <w:rFonts w:ascii="Times New Roman" w:hAnsi="Times New Roman"/>
                <w:b/>
                <w:bCs/>
              </w:rPr>
              <w:t>Коды компетенций, формированию которых способствует элемент программы</w:t>
            </w:r>
          </w:p>
        </w:tc>
      </w:tr>
      <w:tr w:rsidR="00584874" w:rsidRPr="00584874" w14:paraId="0E86D11B" w14:textId="77777777" w:rsidTr="00AD5821">
        <w:tc>
          <w:tcPr>
            <w:tcW w:w="2802" w:type="dxa"/>
            <w:vMerge w:val="restart"/>
            <w:tcBorders>
              <w:top w:val="single" w:sz="4" w:space="0" w:color="auto"/>
              <w:left w:val="single" w:sz="4" w:space="0" w:color="auto"/>
              <w:bottom w:val="single" w:sz="4" w:space="0" w:color="auto"/>
              <w:right w:val="single" w:sz="4" w:space="0" w:color="auto"/>
            </w:tcBorders>
            <w:hideMark/>
          </w:tcPr>
          <w:p w14:paraId="76D36848" w14:textId="77777777" w:rsidR="00584874" w:rsidRPr="00584874" w:rsidRDefault="00584874" w:rsidP="00584874">
            <w:pPr>
              <w:rPr>
                <w:rFonts w:ascii="Times New Roman" w:eastAsia="Times New Roman" w:hAnsi="Times New Roman" w:cs="Times New Roman"/>
                <w:b/>
                <w:bCs/>
                <w:lang w:eastAsia="ru-RU"/>
              </w:rPr>
            </w:pPr>
            <w:r w:rsidRPr="00584874">
              <w:rPr>
                <w:rFonts w:ascii="Times New Roman" w:eastAsia="Times New Roman" w:hAnsi="Times New Roman" w:cs="Times New Roman"/>
                <w:b/>
                <w:bCs/>
                <w:lang w:eastAsia="ru-RU"/>
              </w:rPr>
              <w:t xml:space="preserve">Тема 1. </w:t>
            </w:r>
            <w:r w:rsidRPr="00584874">
              <w:rPr>
                <w:rFonts w:ascii="Times New Roman" w:eastAsia="Calibri" w:hAnsi="Times New Roman"/>
                <w:b/>
              </w:rPr>
              <w:t>Корпоративная культура.</w:t>
            </w:r>
          </w:p>
        </w:tc>
        <w:tc>
          <w:tcPr>
            <w:tcW w:w="7229" w:type="dxa"/>
            <w:tcBorders>
              <w:top w:val="single" w:sz="4" w:space="0" w:color="auto"/>
              <w:left w:val="single" w:sz="4" w:space="0" w:color="auto"/>
              <w:bottom w:val="single" w:sz="4" w:space="0" w:color="auto"/>
              <w:right w:val="single" w:sz="4" w:space="0" w:color="auto"/>
            </w:tcBorders>
            <w:hideMark/>
          </w:tcPr>
          <w:p w14:paraId="27549834" w14:textId="77777777" w:rsidR="00584874" w:rsidRPr="00584874" w:rsidRDefault="00584874" w:rsidP="00584874">
            <w:pPr>
              <w:rPr>
                <w:rFonts w:ascii="Times New Roman" w:eastAsia="Times New Roman" w:hAnsi="Times New Roman" w:cs="Times New Roman"/>
                <w:b/>
                <w:lang w:eastAsia="ru-RU"/>
              </w:rPr>
            </w:pPr>
            <w:r w:rsidRPr="00584874">
              <w:rPr>
                <w:rFonts w:ascii="Times New Roman" w:eastAsia="Times New Roman" w:hAnsi="Times New Roman" w:cs="Times New Roman"/>
                <w:b/>
                <w:bCs/>
                <w:lang w:eastAsia="ru-RU"/>
              </w:rPr>
              <w:t xml:space="preserve">Содержание </w:t>
            </w:r>
          </w:p>
        </w:tc>
        <w:tc>
          <w:tcPr>
            <w:tcW w:w="2056" w:type="dxa"/>
            <w:tcBorders>
              <w:top w:val="single" w:sz="4" w:space="0" w:color="auto"/>
              <w:left w:val="single" w:sz="4" w:space="0" w:color="auto"/>
              <w:bottom w:val="single" w:sz="4" w:space="0" w:color="auto"/>
              <w:right w:val="single" w:sz="4" w:space="0" w:color="auto"/>
            </w:tcBorders>
          </w:tcPr>
          <w:p w14:paraId="735FDB14" w14:textId="77777777" w:rsidR="00584874" w:rsidRPr="00584874" w:rsidRDefault="00584874" w:rsidP="00584874">
            <w:pPr>
              <w:rPr>
                <w:rFonts w:ascii="Times New Roman" w:eastAsia="Times New Roman" w:hAnsi="Times New Roman" w:cs="Times New Roman"/>
                <w:b/>
                <w:bCs/>
                <w:lang w:eastAsia="ru-RU"/>
              </w:rPr>
            </w:pPr>
            <w:r w:rsidRPr="00584874">
              <w:rPr>
                <w:rFonts w:ascii="Times New Roman" w:eastAsia="Times New Roman" w:hAnsi="Times New Roman" w:cs="Times New Roman"/>
                <w:b/>
                <w:bCs/>
                <w:lang w:eastAsia="ru-RU"/>
              </w:rPr>
              <w:t>2</w:t>
            </w:r>
          </w:p>
        </w:tc>
        <w:tc>
          <w:tcPr>
            <w:tcW w:w="2225" w:type="dxa"/>
            <w:vMerge w:val="restart"/>
            <w:tcBorders>
              <w:top w:val="single" w:sz="4" w:space="0" w:color="auto"/>
              <w:left w:val="single" w:sz="4" w:space="0" w:color="auto"/>
              <w:bottom w:val="single" w:sz="4" w:space="0" w:color="auto"/>
              <w:right w:val="single" w:sz="4" w:space="0" w:color="auto"/>
            </w:tcBorders>
          </w:tcPr>
          <w:p w14:paraId="3F648673" w14:textId="77777777" w:rsidR="00584874" w:rsidRPr="00584874" w:rsidRDefault="00584874" w:rsidP="00584874">
            <w:pPr>
              <w:rPr>
                <w:rFonts w:ascii="Times New Roman" w:eastAsia="Times New Roman" w:hAnsi="Times New Roman" w:cs="Times New Roman"/>
                <w:bCs/>
                <w:lang w:eastAsia="ru-RU"/>
              </w:rPr>
            </w:pPr>
            <w:r w:rsidRPr="00584874">
              <w:rPr>
                <w:rFonts w:ascii="Times New Roman" w:eastAsia="Times New Roman" w:hAnsi="Times New Roman" w:cs="Times New Roman"/>
                <w:bCs/>
                <w:lang w:eastAsia="ru-RU"/>
              </w:rPr>
              <w:t>ОК.01-06; 09</w:t>
            </w:r>
          </w:p>
        </w:tc>
      </w:tr>
      <w:tr w:rsidR="00584874" w:rsidRPr="00584874" w14:paraId="43122170" w14:textId="77777777" w:rsidTr="00AD5821">
        <w:trPr>
          <w:trHeight w:val="396"/>
        </w:trPr>
        <w:tc>
          <w:tcPr>
            <w:tcW w:w="2802" w:type="dxa"/>
            <w:vMerge/>
            <w:tcBorders>
              <w:top w:val="single" w:sz="4" w:space="0" w:color="auto"/>
              <w:left w:val="single" w:sz="4" w:space="0" w:color="auto"/>
              <w:bottom w:val="single" w:sz="4" w:space="0" w:color="auto"/>
              <w:right w:val="single" w:sz="4" w:space="0" w:color="auto"/>
            </w:tcBorders>
            <w:vAlign w:val="center"/>
            <w:hideMark/>
          </w:tcPr>
          <w:p w14:paraId="6510BECA" w14:textId="77777777" w:rsidR="00584874" w:rsidRPr="00584874" w:rsidRDefault="00584874" w:rsidP="00584874">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hideMark/>
          </w:tcPr>
          <w:p w14:paraId="4E743E3F" w14:textId="77777777" w:rsidR="00584874" w:rsidRPr="00584874" w:rsidRDefault="00584874" w:rsidP="00584874">
            <w:pPr>
              <w:suppressAutoHyphens/>
              <w:jc w:val="both"/>
              <w:rPr>
                <w:rFonts w:ascii="Times New Roman" w:eastAsia="Times New Roman" w:hAnsi="Times New Roman" w:cs="Times New Roman"/>
                <w:lang w:eastAsia="ru-RU"/>
              </w:rPr>
            </w:pPr>
            <w:r w:rsidRPr="00584874">
              <w:rPr>
                <w:rFonts w:ascii="Times New Roman" w:eastAsia="Calibri" w:hAnsi="Times New Roman"/>
              </w:rPr>
              <w:t>Понятие корпоративной культуры. Предмет, задачи дисциплины. Типы корпоративных  культур.</w:t>
            </w:r>
          </w:p>
        </w:tc>
        <w:tc>
          <w:tcPr>
            <w:tcW w:w="2056" w:type="dxa"/>
            <w:tcBorders>
              <w:top w:val="single" w:sz="4" w:space="0" w:color="auto"/>
              <w:left w:val="single" w:sz="4" w:space="0" w:color="auto"/>
              <w:bottom w:val="single" w:sz="4" w:space="0" w:color="auto"/>
              <w:right w:val="single" w:sz="4" w:space="0" w:color="auto"/>
            </w:tcBorders>
          </w:tcPr>
          <w:p w14:paraId="5C84E22F" w14:textId="77777777" w:rsidR="00584874" w:rsidRPr="00584874" w:rsidRDefault="00584874" w:rsidP="00584874">
            <w:pPr>
              <w:suppressAutoHyphens/>
              <w:jc w:val="both"/>
              <w:rPr>
                <w:rFonts w:ascii="Times New Roman" w:eastAsia="Times New Roman" w:hAnsi="Times New Roman" w:cs="Times New Roman"/>
                <w:lang w:eastAsia="ru-RU"/>
              </w:rPr>
            </w:pPr>
            <w:r w:rsidRPr="00584874">
              <w:rPr>
                <w:rFonts w:ascii="Times New Roman" w:eastAsia="Times New Roman" w:hAnsi="Times New Roman" w:cs="Times New Roman"/>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E6031B" w14:textId="77777777" w:rsidR="00584874" w:rsidRPr="00584874" w:rsidRDefault="00584874" w:rsidP="00584874">
            <w:pPr>
              <w:rPr>
                <w:rFonts w:ascii="Times New Roman" w:eastAsia="Times New Roman" w:hAnsi="Times New Roman" w:cs="Times New Roman"/>
                <w:bCs/>
                <w:lang w:eastAsia="ru-RU"/>
              </w:rPr>
            </w:pPr>
          </w:p>
        </w:tc>
      </w:tr>
      <w:tr w:rsidR="00584874" w:rsidRPr="00584874" w14:paraId="72C4C47B" w14:textId="77777777" w:rsidTr="00AD5821">
        <w:trPr>
          <w:trHeight w:val="361"/>
        </w:trPr>
        <w:tc>
          <w:tcPr>
            <w:tcW w:w="2802" w:type="dxa"/>
            <w:vMerge w:val="restart"/>
            <w:tcBorders>
              <w:top w:val="single" w:sz="4" w:space="0" w:color="auto"/>
              <w:left w:val="single" w:sz="4" w:space="0" w:color="auto"/>
              <w:bottom w:val="single" w:sz="4" w:space="0" w:color="auto"/>
              <w:right w:val="single" w:sz="4" w:space="0" w:color="auto"/>
            </w:tcBorders>
            <w:hideMark/>
          </w:tcPr>
          <w:p w14:paraId="29999EA1" w14:textId="77777777" w:rsidR="00584874" w:rsidRPr="00584874" w:rsidRDefault="00584874" w:rsidP="00584874">
            <w:pPr>
              <w:rPr>
                <w:rFonts w:ascii="Times New Roman" w:eastAsia="Times New Roman" w:hAnsi="Times New Roman" w:cs="Times New Roman"/>
                <w:b/>
                <w:bCs/>
                <w:lang w:eastAsia="ru-RU"/>
              </w:rPr>
            </w:pPr>
            <w:r w:rsidRPr="00584874">
              <w:rPr>
                <w:rFonts w:ascii="Times New Roman" w:eastAsia="Times New Roman" w:hAnsi="Times New Roman" w:cs="Times New Roman"/>
                <w:b/>
                <w:bCs/>
                <w:lang w:eastAsia="ru-RU"/>
              </w:rPr>
              <w:t xml:space="preserve">Тема 2. </w:t>
            </w:r>
            <w:r w:rsidRPr="00584874">
              <w:rPr>
                <w:rFonts w:ascii="Times New Roman" w:eastAsia="Calibri" w:hAnsi="Times New Roman"/>
                <w:b/>
              </w:rPr>
              <w:t>Культура общения</w:t>
            </w:r>
          </w:p>
        </w:tc>
        <w:tc>
          <w:tcPr>
            <w:tcW w:w="7229" w:type="dxa"/>
            <w:tcBorders>
              <w:top w:val="single" w:sz="4" w:space="0" w:color="auto"/>
              <w:left w:val="single" w:sz="4" w:space="0" w:color="auto"/>
              <w:bottom w:val="single" w:sz="4" w:space="0" w:color="auto"/>
              <w:right w:val="single" w:sz="4" w:space="0" w:color="auto"/>
            </w:tcBorders>
            <w:vAlign w:val="bottom"/>
            <w:hideMark/>
          </w:tcPr>
          <w:p w14:paraId="05675145" w14:textId="77777777" w:rsidR="00584874" w:rsidRPr="00584874" w:rsidRDefault="00584874" w:rsidP="00584874">
            <w:pPr>
              <w:rPr>
                <w:rFonts w:ascii="Times New Roman" w:eastAsia="Times New Roman" w:hAnsi="Times New Roman" w:cs="Times New Roman"/>
                <w:b/>
                <w:bCs/>
                <w:lang w:eastAsia="ru-RU"/>
              </w:rPr>
            </w:pPr>
            <w:r w:rsidRPr="00584874">
              <w:rPr>
                <w:rFonts w:ascii="Times New Roman" w:eastAsia="Times New Roman" w:hAnsi="Times New Roman" w:cs="Times New Roman"/>
                <w:b/>
                <w:bCs/>
                <w:lang w:eastAsia="ru-RU"/>
              </w:rPr>
              <w:t xml:space="preserve">Содержание </w:t>
            </w:r>
          </w:p>
        </w:tc>
        <w:tc>
          <w:tcPr>
            <w:tcW w:w="2056" w:type="dxa"/>
            <w:tcBorders>
              <w:top w:val="single" w:sz="4" w:space="0" w:color="auto"/>
              <w:left w:val="single" w:sz="4" w:space="0" w:color="auto"/>
              <w:bottom w:val="single" w:sz="4" w:space="0" w:color="auto"/>
              <w:right w:val="single" w:sz="4" w:space="0" w:color="auto"/>
            </w:tcBorders>
          </w:tcPr>
          <w:p w14:paraId="67A5822E" w14:textId="77777777" w:rsidR="00584874" w:rsidRPr="00584874" w:rsidRDefault="00584874" w:rsidP="00584874">
            <w:pPr>
              <w:rPr>
                <w:rFonts w:ascii="Times New Roman" w:eastAsia="Times New Roman" w:hAnsi="Times New Roman" w:cs="Times New Roman"/>
                <w:b/>
                <w:bCs/>
                <w:lang w:eastAsia="ru-RU"/>
              </w:rPr>
            </w:pPr>
            <w:r w:rsidRPr="00584874">
              <w:rPr>
                <w:rFonts w:ascii="Times New Roman" w:eastAsia="Times New Roman" w:hAnsi="Times New Roman" w:cs="Times New Roman"/>
                <w:b/>
                <w:bCs/>
                <w:lang w:eastAsia="ru-RU"/>
              </w:rPr>
              <w:t>4/2</w:t>
            </w:r>
          </w:p>
        </w:tc>
        <w:tc>
          <w:tcPr>
            <w:tcW w:w="2225" w:type="dxa"/>
            <w:vMerge w:val="restart"/>
            <w:tcBorders>
              <w:top w:val="single" w:sz="4" w:space="0" w:color="auto"/>
              <w:left w:val="single" w:sz="4" w:space="0" w:color="auto"/>
              <w:bottom w:val="single" w:sz="4" w:space="0" w:color="auto"/>
              <w:right w:val="single" w:sz="4" w:space="0" w:color="auto"/>
            </w:tcBorders>
          </w:tcPr>
          <w:p w14:paraId="53800ECE" w14:textId="77777777" w:rsidR="00584874" w:rsidRPr="00584874" w:rsidRDefault="00584874" w:rsidP="00584874">
            <w:pPr>
              <w:rPr>
                <w:rFonts w:ascii="Times New Roman" w:eastAsia="Times New Roman" w:hAnsi="Times New Roman" w:cs="Times New Roman"/>
                <w:bCs/>
                <w:lang w:eastAsia="ru-RU"/>
              </w:rPr>
            </w:pPr>
          </w:p>
        </w:tc>
      </w:tr>
      <w:tr w:rsidR="00584874" w:rsidRPr="00584874" w14:paraId="1FA3E498" w14:textId="77777777" w:rsidTr="00AD5821">
        <w:trPr>
          <w:trHeight w:val="361"/>
        </w:trPr>
        <w:tc>
          <w:tcPr>
            <w:tcW w:w="2802" w:type="dxa"/>
            <w:vMerge/>
            <w:tcBorders>
              <w:top w:val="single" w:sz="4" w:space="0" w:color="auto"/>
              <w:left w:val="single" w:sz="4" w:space="0" w:color="auto"/>
              <w:bottom w:val="single" w:sz="4" w:space="0" w:color="auto"/>
              <w:right w:val="single" w:sz="4" w:space="0" w:color="auto"/>
            </w:tcBorders>
            <w:vAlign w:val="center"/>
            <w:hideMark/>
          </w:tcPr>
          <w:p w14:paraId="01B2A61D" w14:textId="77777777" w:rsidR="00584874" w:rsidRPr="00584874" w:rsidRDefault="00584874" w:rsidP="00584874">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vAlign w:val="bottom"/>
            <w:hideMark/>
          </w:tcPr>
          <w:p w14:paraId="3D9B4ABA" w14:textId="77777777" w:rsidR="00584874" w:rsidRPr="00584874" w:rsidRDefault="00584874" w:rsidP="00584874">
            <w:pPr>
              <w:rPr>
                <w:rFonts w:ascii="Times New Roman" w:eastAsia="Times New Roman" w:hAnsi="Times New Roman" w:cs="Times New Roman"/>
                <w:lang w:eastAsia="ru-RU"/>
              </w:rPr>
            </w:pPr>
            <w:r w:rsidRPr="00584874">
              <w:rPr>
                <w:rFonts w:ascii="Times New Roman" w:eastAsia="Calibri" w:hAnsi="Times New Roman"/>
              </w:rPr>
              <w:t>Правила делового этикета. Культура общения. Деловое общение. Деловое письмо.</w:t>
            </w:r>
          </w:p>
        </w:tc>
        <w:tc>
          <w:tcPr>
            <w:tcW w:w="2056" w:type="dxa"/>
            <w:tcBorders>
              <w:top w:val="single" w:sz="4" w:space="0" w:color="auto"/>
              <w:left w:val="single" w:sz="4" w:space="0" w:color="auto"/>
              <w:bottom w:val="single" w:sz="4" w:space="0" w:color="auto"/>
              <w:right w:val="single" w:sz="4" w:space="0" w:color="auto"/>
            </w:tcBorders>
          </w:tcPr>
          <w:p w14:paraId="098E9126" w14:textId="77777777" w:rsidR="00584874" w:rsidRPr="00584874" w:rsidRDefault="00584874" w:rsidP="00584874">
            <w:pPr>
              <w:rPr>
                <w:rFonts w:ascii="Times New Roman" w:eastAsia="Times New Roman" w:hAnsi="Times New Roman" w:cs="Times New Roman"/>
                <w:lang w:eastAsia="ru-RU"/>
              </w:rPr>
            </w:pPr>
            <w:r w:rsidRPr="00584874">
              <w:rPr>
                <w:rFonts w:ascii="Times New Roman" w:eastAsia="Times New Roman" w:hAnsi="Times New Roman" w:cs="Times New Roman"/>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63258A" w14:textId="77777777" w:rsidR="00584874" w:rsidRPr="00584874" w:rsidRDefault="00584874" w:rsidP="00584874">
            <w:pPr>
              <w:rPr>
                <w:rFonts w:ascii="Times New Roman" w:eastAsia="Times New Roman" w:hAnsi="Times New Roman" w:cs="Times New Roman"/>
                <w:bCs/>
                <w:lang w:eastAsia="ru-RU"/>
              </w:rPr>
            </w:pPr>
          </w:p>
        </w:tc>
      </w:tr>
      <w:tr w:rsidR="00584874" w:rsidRPr="00584874" w14:paraId="06DDA2DE" w14:textId="77777777" w:rsidTr="00AD5821">
        <w:trPr>
          <w:trHeight w:val="361"/>
        </w:trPr>
        <w:tc>
          <w:tcPr>
            <w:tcW w:w="2802" w:type="dxa"/>
            <w:vMerge/>
            <w:tcBorders>
              <w:top w:val="single" w:sz="4" w:space="0" w:color="auto"/>
              <w:left w:val="single" w:sz="4" w:space="0" w:color="auto"/>
              <w:bottom w:val="single" w:sz="4" w:space="0" w:color="auto"/>
              <w:right w:val="single" w:sz="4" w:space="0" w:color="auto"/>
            </w:tcBorders>
            <w:vAlign w:val="center"/>
            <w:hideMark/>
          </w:tcPr>
          <w:p w14:paraId="6D855D4E" w14:textId="77777777" w:rsidR="00584874" w:rsidRPr="00584874" w:rsidRDefault="00584874" w:rsidP="00584874">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vAlign w:val="bottom"/>
            <w:hideMark/>
          </w:tcPr>
          <w:p w14:paraId="30595B1E" w14:textId="77777777" w:rsidR="00584874" w:rsidRPr="00584874" w:rsidRDefault="00584874" w:rsidP="00584874">
            <w:pPr>
              <w:rPr>
                <w:rFonts w:ascii="Times New Roman" w:eastAsia="Times New Roman" w:hAnsi="Times New Roman" w:cs="Times New Roman"/>
                <w:b/>
                <w:bCs/>
                <w:lang w:eastAsia="ru-RU"/>
              </w:rPr>
            </w:pPr>
            <w:r w:rsidRPr="00584874">
              <w:rPr>
                <w:rFonts w:ascii="Times New Roman" w:eastAsia="Times New Roman" w:hAnsi="Times New Roman" w:cs="Times New Roman"/>
                <w:b/>
                <w:bCs/>
                <w:lang w:eastAsia="ru-RU"/>
              </w:rPr>
              <w:t>В том числе практических и лабораторных занятий</w:t>
            </w:r>
          </w:p>
        </w:tc>
        <w:tc>
          <w:tcPr>
            <w:tcW w:w="2056" w:type="dxa"/>
            <w:tcBorders>
              <w:top w:val="single" w:sz="4" w:space="0" w:color="auto"/>
              <w:left w:val="single" w:sz="4" w:space="0" w:color="auto"/>
              <w:bottom w:val="single" w:sz="4" w:space="0" w:color="auto"/>
              <w:right w:val="single" w:sz="4" w:space="0" w:color="auto"/>
            </w:tcBorders>
          </w:tcPr>
          <w:p w14:paraId="6F096962" w14:textId="77777777" w:rsidR="00584874" w:rsidRPr="00584874" w:rsidRDefault="00584874" w:rsidP="00584874">
            <w:pPr>
              <w:rPr>
                <w:rFonts w:ascii="Times New Roman" w:eastAsia="Times New Roman" w:hAnsi="Times New Roman" w:cs="Times New Roman"/>
                <w:b/>
                <w:bCs/>
                <w:lang w:eastAsia="ru-RU"/>
              </w:rPr>
            </w:pPr>
            <w:r w:rsidRPr="00584874">
              <w:rPr>
                <w:rFonts w:ascii="Times New Roman" w:eastAsia="Times New Roman" w:hAnsi="Times New Roman" w:cs="Times New Roman"/>
                <w:b/>
                <w:bCs/>
                <w:lang w:eastAsia="ru-RU"/>
              </w:rPr>
              <w:t>2/2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1CCC7C" w14:textId="77777777" w:rsidR="00584874" w:rsidRPr="00584874" w:rsidRDefault="00584874" w:rsidP="00584874">
            <w:pPr>
              <w:rPr>
                <w:rFonts w:ascii="Times New Roman" w:eastAsia="Times New Roman" w:hAnsi="Times New Roman" w:cs="Times New Roman"/>
                <w:bCs/>
                <w:lang w:eastAsia="ru-RU"/>
              </w:rPr>
            </w:pPr>
          </w:p>
        </w:tc>
      </w:tr>
      <w:tr w:rsidR="00584874" w:rsidRPr="00584874" w14:paraId="61D8491B" w14:textId="77777777" w:rsidTr="00AD5821">
        <w:trPr>
          <w:trHeight w:val="137"/>
        </w:trPr>
        <w:tc>
          <w:tcPr>
            <w:tcW w:w="2802" w:type="dxa"/>
            <w:vMerge/>
            <w:tcBorders>
              <w:top w:val="single" w:sz="4" w:space="0" w:color="auto"/>
              <w:left w:val="single" w:sz="4" w:space="0" w:color="auto"/>
              <w:bottom w:val="single" w:sz="4" w:space="0" w:color="auto"/>
              <w:right w:val="single" w:sz="4" w:space="0" w:color="auto"/>
            </w:tcBorders>
            <w:vAlign w:val="center"/>
            <w:hideMark/>
          </w:tcPr>
          <w:p w14:paraId="7FBDCEC0" w14:textId="77777777" w:rsidR="00584874" w:rsidRPr="00584874" w:rsidRDefault="00584874" w:rsidP="00584874">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vAlign w:val="bottom"/>
          </w:tcPr>
          <w:p w14:paraId="2FB18D1E" w14:textId="77777777" w:rsidR="00584874" w:rsidRPr="00584874" w:rsidRDefault="00584874" w:rsidP="00584874">
            <w:pPr>
              <w:rPr>
                <w:rFonts w:ascii="Times New Roman" w:eastAsia="Times New Roman" w:hAnsi="Times New Roman" w:cs="Times New Roman"/>
                <w:lang w:eastAsia="ru-RU"/>
              </w:rPr>
            </w:pPr>
            <w:r w:rsidRPr="00584874">
              <w:rPr>
                <w:rFonts w:ascii="Times New Roman" w:eastAsia="Calibri" w:hAnsi="Times New Roman"/>
                <w:b/>
              </w:rPr>
              <w:t>Практическая подготовка</w:t>
            </w:r>
            <w:r w:rsidRPr="00584874">
              <w:rPr>
                <w:rFonts w:ascii="Times New Roman" w:eastAsia="Calibri" w:hAnsi="Times New Roman"/>
              </w:rPr>
              <w:t xml:space="preserve"> «Техника ведения телефонных переговоров».</w:t>
            </w:r>
          </w:p>
        </w:tc>
        <w:tc>
          <w:tcPr>
            <w:tcW w:w="2056" w:type="dxa"/>
            <w:tcBorders>
              <w:top w:val="single" w:sz="4" w:space="0" w:color="auto"/>
              <w:left w:val="single" w:sz="4" w:space="0" w:color="auto"/>
              <w:bottom w:val="single" w:sz="4" w:space="0" w:color="auto"/>
              <w:right w:val="single" w:sz="4" w:space="0" w:color="auto"/>
            </w:tcBorders>
          </w:tcPr>
          <w:p w14:paraId="497F8AFE" w14:textId="77777777" w:rsidR="00584874" w:rsidRPr="00584874" w:rsidRDefault="00584874" w:rsidP="00584874">
            <w:pPr>
              <w:rPr>
                <w:rFonts w:ascii="Times New Roman" w:eastAsia="Times New Roman" w:hAnsi="Times New Roman" w:cs="Times New Roman"/>
                <w:lang w:eastAsia="ru-RU"/>
              </w:rPr>
            </w:pPr>
            <w:r w:rsidRPr="00584874">
              <w:rPr>
                <w:rFonts w:ascii="Times New Roman" w:eastAsia="Times New Roman" w:hAnsi="Times New Roman" w:cs="Times New Roman"/>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041CF9" w14:textId="77777777" w:rsidR="00584874" w:rsidRPr="00584874" w:rsidRDefault="00584874" w:rsidP="00584874">
            <w:pPr>
              <w:rPr>
                <w:rFonts w:ascii="Times New Roman" w:eastAsia="Times New Roman" w:hAnsi="Times New Roman" w:cs="Times New Roman"/>
                <w:bCs/>
                <w:lang w:eastAsia="ru-RU"/>
              </w:rPr>
            </w:pPr>
          </w:p>
        </w:tc>
      </w:tr>
      <w:tr w:rsidR="00584874" w:rsidRPr="00584874" w14:paraId="7F5DA9D4" w14:textId="77777777" w:rsidTr="00AD5821">
        <w:tc>
          <w:tcPr>
            <w:tcW w:w="2802" w:type="dxa"/>
            <w:vMerge w:val="restart"/>
            <w:tcBorders>
              <w:top w:val="single" w:sz="4" w:space="0" w:color="auto"/>
              <w:left w:val="single" w:sz="4" w:space="0" w:color="auto"/>
              <w:bottom w:val="single" w:sz="4" w:space="0" w:color="auto"/>
              <w:right w:val="single" w:sz="4" w:space="0" w:color="auto"/>
            </w:tcBorders>
            <w:hideMark/>
          </w:tcPr>
          <w:p w14:paraId="41798A0B" w14:textId="77777777" w:rsidR="00584874" w:rsidRPr="00584874" w:rsidRDefault="00584874" w:rsidP="00584874">
            <w:pPr>
              <w:rPr>
                <w:rFonts w:ascii="Times New Roman" w:eastAsia="Times New Roman" w:hAnsi="Times New Roman" w:cs="Times New Roman"/>
                <w:b/>
                <w:bCs/>
                <w:lang w:eastAsia="ru-RU"/>
              </w:rPr>
            </w:pPr>
            <w:r w:rsidRPr="00584874">
              <w:rPr>
                <w:rFonts w:ascii="Times New Roman" w:eastAsia="Times New Roman" w:hAnsi="Times New Roman" w:cs="Times New Roman"/>
                <w:b/>
                <w:bCs/>
                <w:lang w:eastAsia="ru-RU"/>
              </w:rPr>
              <w:t xml:space="preserve">Тема 3. </w:t>
            </w:r>
            <w:r w:rsidRPr="00584874">
              <w:rPr>
                <w:rFonts w:ascii="Times New Roman" w:eastAsia="Calibri" w:hAnsi="Times New Roman"/>
                <w:b/>
              </w:rPr>
              <w:t>Фирменный стиль и одежда</w:t>
            </w:r>
          </w:p>
        </w:tc>
        <w:tc>
          <w:tcPr>
            <w:tcW w:w="7229" w:type="dxa"/>
            <w:tcBorders>
              <w:top w:val="single" w:sz="4" w:space="0" w:color="auto"/>
              <w:left w:val="single" w:sz="4" w:space="0" w:color="auto"/>
              <w:bottom w:val="single" w:sz="4" w:space="0" w:color="auto"/>
              <w:right w:val="single" w:sz="4" w:space="0" w:color="auto"/>
            </w:tcBorders>
            <w:hideMark/>
          </w:tcPr>
          <w:p w14:paraId="6EB19DC9" w14:textId="77777777" w:rsidR="00584874" w:rsidRPr="00584874" w:rsidRDefault="00584874" w:rsidP="00584874">
            <w:pPr>
              <w:rPr>
                <w:rFonts w:ascii="Times New Roman" w:eastAsia="Times New Roman" w:hAnsi="Times New Roman" w:cs="Times New Roman"/>
                <w:b/>
                <w:lang w:eastAsia="ru-RU"/>
              </w:rPr>
            </w:pPr>
            <w:r w:rsidRPr="00584874">
              <w:rPr>
                <w:rFonts w:ascii="Times New Roman" w:eastAsia="Times New Roman" w:hAnsi="Times New Roman" w:cs="Times New Roman"/>
                <w:b/>
                <w:bCs/>
                <w:lang w:eastAsia="ru-RU"/>
              </w:rPr>
              <w:t xml:space="preserve">Содержание </w:t>
            </w:r>
          </w:p>
        </w:tc>
        <w:tc>
          <w:tcPr>
            <w:tcW w:w="2056" w:type="dxa"/>
            <w:tcBorders>
              <w:top w:val="single" w:sz="4" w:space="0" w:color="auto"/>
              <w:left w:val="single" w:sz="4" w:space="0" w:color="auto"/>
              <w:bottom w:val="single" w:sz="4" w:space="0" w:color="auto"/>
              <w:right w:val="single" w:sz="4" w:space="0" w:color="auto"/>
            </w:tcBorders>
          </w:tcPr>
          <w:p w14:paraId="2EFF2766" w14:textId="77777777" w:rsidR="00584874" w:rsidRPr="00584874" w:rsidRDefault="00584874" w:rsidP="00584874">
            <w:pPr>
              <w:rPr>
                <w:rFonts w:ascii="Times New Roman" w:eastAsia="Times New Roman" w:hAnsi="Times New Roman" w:cs="Times New Roman"/>
                <w:b/>
                <w:bCs/>
                <w:lang w:eastAsia="ru-RU"/>
              </w:rPr>
            </w:pPr>
            <w:r w:rsidRPr="00584874">
              <w:rPr>
                <w:rFonts w:ascii="Times New Roman" w:eastAsia="Times New Roman" w:hAnsi="Times New Roman" w:cs="Times New Roman"/>
                <w:b/>
                <w:bCs/>
                <w:lang w:eastAsia="ru-RU"/>
              </w:rPr>
              <w:t>2</w:t>
            </w:r>
          </w:p>
        </w:tc>
        <w:tc>
          <w:tcPr>
            <w:tcW w:w="2225" w:type="dxa"/>
            <w:vMerge w:val="restart"/>
            <w:tcBorders>
              <w:top w:val="single" w:sz="4" w:space="0" w:color="auto"/>
              <w:left w:val="single" w:sz="4" w:space="0" w:color="auto"/>
              <w:bottom w:val="single" w:sz="4" w:space="0" w:color="auto"/>
              <w:right w:val="single" w:sz="4" w:space="0" w:color="auto"/>
            </w:tcBorders>
          </w:tcPr>
          <w:p w14:paraId="0D9745CE" w14:textId="77777777" w:rsidR="00584874" w:rsidRPr="00584874" w:rsidRDefault="00584874" w:rsidP="00584874">
            <w:pPr>
              <w:rPr>
                <w:rFonts w:ascii="Times New Roman" w:eastAsia="Times New Roman" w:hAnsi="Times New Roman" w:cs="Times New Roman"/>
                <w:bCs/>
                <w:lang w:eastAsia="ru-RU"/>
              </w:rPr>
            </w:pPr>
            <w:r w:rsidRPr="00584874">
              <w:rPr>
                <w:rFonts w:ascii="Times New Roman" w:eastAsia="Times New Roman" w:hAnsi="Times New Roman" w:cs="Times New Roman"/>
                <w:bCs/>
                <w:lang w:eastAsia="ru-RU"/>
              </w:rPr>
              <w:t>ОК.01-06; 09</w:t>
            </w:r>
          </w:p>
        </w:tc>
      </w:tr>
      <w:tr w:rsidR="00584874" w:rsidRPr="00584874" w14:paraId="7967F334" w14:textId="77777777" w:rsidTr="00AD5821">
        <w:trPr>
          <w:trHeight w:val="396"/>
        </w:trPr>
        <w:tc>
          <w:tcPr>
            <w:tcW w:w="2802" w:type="dxa"/>
            <w:vMerge/>
            <w:tcBorders>
              <w:top w:val="single" w:sz="4" w:space="0" w:color="auto"/>
              <w:left w:val="single" w:sz="4" w:space="0" w:color="auto"/>
              <w:bottom w:val="single" w:sz="4" w:space="0" w:color="auto"/>
              <w:right w:val="single" w:sz="4" w:space="0" w:color="auto"/>
            </w:tcBorders>
            <w:vAlign w:val="center"/>
            <w:hideMark/>
          </w:tcPr>
          <w:p w14:paraId="47491A7C" w14:textId="77777777" w:rsidR="00584874" w:rsidRPr="00584874" w:rsidRDefault="00584874" w:rsidP="00584874">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5A89D33F" w14:textId="77777777" w:rsidR="00584874" w:rsidRPr="00584874" w:rsidRDefault="00584874" w:rsidP="00584874">
            <w:pPr>
              <w:suppressAutoHyphens/>
              <w:jc w:val="both"/>
              <w:rPr>
                <w:rFonts w:ascii="Times New Roman" w:eastAsia="Times New Roman" w:hAnsi="Times New Roman" w:cs="Times New Roman"/>
                <w:lang w:eastAsia="ru-RU"/>
              </w:rPr>
            </w:pPr>
            <w:r w:rsidRPr="00584874">
              <w:rPr>
                <w:rFonts w:ascii="Times New Roman" w:hAnsi="Times New Roman"/>
              </w:rPr>
              <w:t>Фирменный стиль и одежда как слагаемые корпоративной культуры.</w:t>
            </w:r>
          </w:p>
        </w:tc>
        <w:tc>
          <w:tcPr>
            <w:tcW w:w="2056" w:type="dxa"/>
            <w:tcBorders>
              <w:top w:val="single" w:sz="4" w:space="0" w:color="auto"/>
              <w:left w:val="single" w:sz="4" w:space="0" w:color="auto"/>
              <w:bottom w:val="single" w:sz="4" w:space="0" w:color="auto"/>
              <w:right w:val="single" w:sz="4" w:space="0" w:color="auto"/>
            </w:tcBorders>
          </w:tcPr>
          <w:p w14:paraId="747A0DAC" w14:textId="77777777" w:rsidR="00584874" w:rsidRPr="00584874" w:rsidRDefault="00584874" w:rsidP="00584874">
            <w:pPr>
              <w:suppressAutoHyphens/>
              <w:jc w:val="both"/>
              <w:rPr>
                <w:rFonts w:ascii="Times New Roman" w:eastAsia="Times New Roman" w:hAnsi="Times New Roman" w:cs="Times New Roman"/>
                <w:lang w:eastAsia="ru-RU"/>
              </w:rPr>
            </w:pPr>
            <w:r w:rsidRPr="00584874">
              <w:rPr>
                <w:rFonts w:ascii="Times New Roman" w:eastAsia="Times New Roman" w:hAnsi="Times New Roman" w:cs="Times New Roman"/>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6B6E02" w14:textId="77777777" w:rsidR="00584874" w:rsidRPr="00584874" w:rsidRDefault="00584874" w:rsidP="00584874">
            <w:pPr>
              <w:rPr>
                <w:rFonts w:ascii="Times New Roman" w:eastAsia="Times New Roman" w:hAnsi="Times New Roman" w:cs="Times New Roman"/>
                <w:bCs/>
                <w:lang w:eastAsia="ru-RU"/>
              </w:rPr>
            </w:pPr>
          </w:p>
        </w:tc>
      </w:tr>
      <w:tr w:rsidR="00584874" w:rsidRPr="00584874" w14:paraId="5D5F3F4B" w14:textId="77777777" w:rsidTr="00AD5821">
        <w:trPr>
          <w:trHeight w:val="361"/>
        </w:trPr>
        <w:tc>
          <w:tcPr>
            <w:tcW w:w="2802" w:type="dxa"/>
            <w:vMerge w:val="restart"/>
            <w:tcBorders>
              <w:top w:val="single" w:sz="4" w:space="0" w:color="auto"/>
              <w:left w:val="single" w:sz="4" w:space="0" w:color="auto"/>
              <w:bottom w:val="single" w:sz="4" w:space="0" w:color="auto"/>
              <w:right w:val="single" w:sz="4" w:space="0" w:color="auto"/>
            </w:tcBorders>
            <w:hideMark/>
          </w:tcPr>
          <w:p w14:paraId="23E9FFBD" w14:textId="77777777" w:rsidR="00584874" w:rsidRPr="00584874" w:rsidRDefault="00584874" w:rsidP="00584874">
            <w:pPr>
              <w:rPr>
                <w:rFonts w:ascii="Times New Roman" w:eastAsia="Times New Roman" w:hAnsi="Times New Roman" w:cs="Times New Roman"/>
                <w:b/>
                <w:bCs/>
                <w:lang w:eastAsia="ru-RU"/>
              </w:rPr>
            </w:pPr>
            <w:r w:rsidRPr="00584874">
              <w:rPr>
                <w:rFonts w:ascii="Times New Roman" w:eastAsia="Times New Roman" w:hAnsi="Times New Roman" w:cs="Times New Roman"/>
                <w:b/>
                <w:bCs/>
                <w:lang w:eastAsia="ru-RU"/>
              </w:rPr>
              <w:t xml:space="preserve">Тема 4. </w:t>
            </w:r>
            <w:r w:rsidRPr="00584874">
              <w:rPr>
                <w:rFonts w:ascii="Times New Roman" w:hAnsi="Times New Roman"/>
                <w:b/>
              </w:rPr>
              <w:t>Формирование корпоративной культуры</w:t>
            </w:r>
          </w:p>
        </w:tc>
        <w:tc>
          <w:tcPr>
            <w:tcW w:w="7229" w:type="dxa"/>
            <w:tcBorders>
              <w:top w:val="single" w:sz="4" w:space="0" w:color="auto"/>
              <w:left w:val="single" w:sz="4" w:space="0" w:color="auto"/>
              <w:bottom w:val="single" w:sz="4" w:space="0" w:color="auto"/>
              <w:right w:val="single" w:sz="4" w:space="0" w:color="auto"/>
            </w:tcBorders>
            <w:vAlign w:val="bottom"/>
            <w:hideMark/>
          </w:tcPr>
          <w:p w14:paraId="6304B439" w14:textId="77777777" w:rsidR="00584874" w:rsidRPr="00584874" w:rsidRDefault="00584874" w:rsidP="00584874">
            <w:pPr>
              <w:rPr>
                <w:rFonts w:ascii="Times New Roman" w:eastAsia="Times New Roman" w:hAnsi="Times New Roman" w:cs="Times New Roman"/>
                <w:b/>
                <w:bCs/>
                <w:lang w:eastAsia="ru-RU"/>
              </w:rPr>
            </w:pPr>
            <w:r w:rsidRPr="00584874">
              <w:rPr>
                <w:rFonts w:ascii="Times New Roman" w:eastAsia="Times New Roman" w:hAnsi="Times New Roman" w:cs="Times New Roman"/>
                <w:b/>
                <w:bCs/>
                <w:lang w:eastAsia="ru-RU"/>
              </w:rPr>
              <w:t xml:space="preserve">Содержание </w:t>
            </w:r>
          </w:p>
        </w:tc>
        <w:tc>
          <w:tcPr>
            <w:tcW w:w="2056" w:type="dxa"/>
            <w:tcBorders>
              <w:top w:val="single" w:sz="4" w:space="0" w:color="auto"/>
              <w:left w:val="single" w:sz="4" w:space="0" w:color="auto"/>
              <w:bottom w:val="single" w:sz="4" w:space="0" w:color="auto"/>
              <w:right w:val="single" w:sz="4" w:space="0" w:color="auto"/>
            </w:tcBorders>
          </w:tcPr>
          <w:p w14:paraId="4682E23F" w14:textId="77777777" w:rsidR="00584874" w:rsidRPr="00584874" w:rsidRDefault="00584874" w:rsidP="00584874">
            <w:pPr>
              <w:rPr>
                <w:rFonts w:ascii="Times New Roman" w:eastAsia="Times New Roman" w:hAnsi="Times New Roman" w:cs="Times New Roman"/>
                <w:b/>
                <w:bCs/>
                <w:lang w:eastAsia="ru-RU"/>
              </w:rPr>
            </w:pPr>
            <w:r w:rsidRPr="00584874">
              <w:rPr>
                <w:rFonts w:ascii="Times New Roman" w:eastAsia="Times New Roman" w:hAnsi="Times New Roman" w:cs="Times New Roman"/>
                <w:b/>
                <w:bCs/>
                <w:lang w:eastAsia="ru-RU"/>
              </w:rPr>
              <w:t>4/2</w:t>
            </w:r>
          </w:p>
        </w:tc>
        <w:tc>
          <w:tcPr>
            <w:tcW w:w="2225" w:type="dxa"/>
            <w:vMerge w:val="restart"/>
            <w:tcBorders>
              <w:top w:val="single" w:sz="4" w:space="0" w:color="auto"/>
              <w:left w:val="single" w:sz="4" w:space="0" w:color="auto"/>
              <w:bottom w:val="single" w:sz="4" w:space="0" w:color="auto"/>
              <w:right w:val="single" w:sz="4" w:space="0" w:color="auto"/>
            </w:tcBorders>
          </w:tcPr>
          <w:p w14:paraId="262E682D" w14:textId="77777777" w:rsidR="00584874" w:rsidRPr="00584874" w:rsidRDefault="00584874" w:rsidP="00584874">
            <w:pPr>
              <w:rPr>
                <w:rFonts w:ascii="Times New Roman" w:eastAsia="Times New Roman" w:hAnsi="Times New Roman" w:cs="Times New Roman"/>
                <w:bCs/>
                <w:lang w:eastAsia="ru-RU"/>
              </w:rPr>
            </w:pPr>
            <w:r w:rsidRPr="00584874">
              <w:rPr>
                <w:rFonts w:ascii="Times New Roman" w:eastAsia="Times New Roman" w:hAnsi="Times New Roman" w:cs="Times New Roman"/>
                <w:bCs/>
                <w:lang w:eastAsia="ru-RU"/>
              </w:rPr>
              <w:t>ОК.01-06; 09</w:t>
            </w:r>
          </w:p>
        </w:tc>
      </w:tr>
      <w:tr w:rsidR="00584874" w:rsidRPr="00584874" w14:paraId="428E8584" w14:textId="77777777" w:rsidTr="00AD5821">
        <w:trPr>
          <w:trHeight w:val="361"/>
        </w:trPr>
        <w:tc>
          <w:tcPr>
            <w:tcW w:w="2802" w:type="dxa"/>
            <w:vMerge/>
            <w:tcBorders>
              <w:top w:val="single" w:sz="4" w:space="0" w:color="auto"/>
              <w:left w:val="single" w:sz="4" w:space="0" w:color="auto"/>
              <w:bottom w:val="single" w:sz="4" w:space="0" w:color="auto"/>
              <w:right w:val="single" w:sz="4" w:space="0" w:color="auto"/>
            </w:tcBorders>
            <w:vAlign w:val="center"/>
            <w:hideMark/>
          </w:tcPr>
          <w:p w14:paraId="2A0BFBE3" w14:textId="77777777" w:rsidR="00584874" w:rsidRPr="00584874" w:rsidRDefault="00584874" w:rsidP="00584874">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vAlign w:val="bottom"/>
          </w:tcPr>
          <w:p w14:paraId="28CAEC90" w14:textId="77777777" w:rsidR="00584874" w:rsidRPr="00584874" w:rsidRDefault="00584874" w:rsidP="00584874">
            <w:pPr>
              <w:rPr>
                <w:rFonts w:ascii="Times New Roman" w:eastAsia="Times New Roman" w:hAnsi="Times New Roman" w:cs="Times New Roman"/>
                <w:lang w:eastAsia="ru-RU"/>
              </w:rPr>
            </w:pPr>
            <w:r w:rsidRPr="00584874">
              <w:rPr>
                <w:rFonts w:ascii="Times New Roman" w:hAnsi="Times New Roman"/>
              </w:rPr>
              <w:t>Психологический климат. Командообразование.</w:t>
            </w:r>
          </w:p>
        </w:tc>
        <w:tc>
          <w:tcPr>
            <w:tcW w:w="2056" w:type="dxa"/>
            <w:tcBorders>
              <w:top w:val="single" w:sz="4" w:space="0" w:color="auto"/>
              <w:left w:val="single" w:sz="4" w:space="0" w:color="auto"/>
              <w:bottom w:val="single" w:sz="4" w:space="0" w:color="auto"/>
              <w:right w:val="single" w:sz="4" w:space="0" w:color="auto"/>
            </w:tcBorders>
          </w:tcPr>
          <w:p w14:paraId="0BE21387" w14:textId="77777777" w:rsidR="00584874" w:rsidRPr="00584874" w:rsidRDefault="00584874" w:rsidP="00584874">
            <w:pPr>
              <w:rPr>
                <w:rFonts w:ascii="Times New Roman" w:eastAsia="Times New Roman" w:hAnsi="Times New Roman" w:cs="Times New Roman"/>
                <w:lang w:eastAsia="ru-RU"/>
              </w:rPr>
            </w:pPr>
            <w:r w:rsidRPr="00584874">
              <w:rPr>
                <w:rFonts w:ascii="Times New Roman" w:eastAsia="Times New Roman" w:hAnsi="Times New Roman" w:cs="Times New Roman"/>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13D2E5" w14:textId="77777777" w:rsidR="00584874" w:rsidRPr="00584874" w:rsidRDefault="00584874" w:rsidP="00584874">
            <w:pPr>
              <w:rPr>
                <w:rFonts w:ascii="Times New Roman" w:eastAsia="Times New Roman" w:hAnsi="Times New Roman" w:cs="Times New Roman"/>
                <w:b/>
                <w:bCs/>
                <w:lang w:eastAsia="ru-RU"/>
              </w:rPr>
            </w:pPr>
          </w:p>
        </w:tc>
      </w:tr>
      <w:tr w:rsidR="00584874" w:rsidRPr="00584874" w14:paraId="47AF637B" w14:textId="77777777" w:rsidTr="00AD5821">
        <w:trPr>
          <w:trHeight w:val="361"/>
        </w:trPr>
        <w:tc>
          <w:tcPr>
            <w:tcW w:w="2802" w:type="dxa"/>
            <w:vMerge/>
            <w:tcBorders>
              <w:top w:val="single" w:sz="4" w:space="0" w:color="auto"/>
              <w:left w:val="single" w:sz="4" w:space="0" w:color="auto"/>
              <w:bottom w:val="single" w:sz="4" w:space="0" w:color="auto"/>
              <w:right w:val="single" w:sz="4" w:space="0" w:color="auto"/>
            </w:tcBorders>
            <w:vAlign w:val="center"/>
            <w:hideMark/>
          </w:tcPr>
          <w:p w14:paraId="70A4E933" w14:textId="77777777" w:rsidR="00584874" w:rsidRPr="00584874" w:rsidRDefault="00584874" w:rsidP="00584874">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vAlign w:val="bottom"/>
            <w:hideMark/>
          </w:tcPr>
          <w:p w14:paraId="019337FA" w14:textId="77777777" w:rsidR="00584874" w:rsidRPr="00584874" w:rsidRDefault="00584874" w:rsidP="00584874">
            <w:pPr>
              <w:rPr>
                <w:rFonts w:ascii="Times New Roman" w:eastAsia="Times New Roman" w:hAnsi="Times New Roman" w:cs="Times New Roman"/>
                <w:b/>
                <w:bCs/>
                <w:lang w:eastAsia="ru-RU"/>
              </w:rPr>
            </w:pPr>
            <w:r w:rsidRPr="00584874">
              <w:rPr>
                <w:rFonts w:ascii="Times New Roman" w:eastAsia="Times New Roman" w:hAnsi="Times New Roman" w:cs="Times New Roman"/>
                <w:b/>
                <w:bCs/>
                <w:lang w:eastAsia="ru-RU"/>
              </w:rPr>
              <w:t>В том числе практических и лабораторных занятий</w:t>
            </w:r>
          </w:p>
        </w:tc>
        <w:tc>
          <w:tcPr>
            <w:tcW w:w="2056" w:type="dxa"/>
            <w:tcBorders>
              <w:top w:val="single" w:sz="4" w:space="0" w:color="auto"/>
              <w:left w:val="single" w:sz="4" w:space="0" w:color="auto"/>
              <w:bottom w:val="single" w:sz="4" w:space="0" w:color="auto"/>
              <w:right w:val="single" w:sz="4" w:space="0" w:color="auto"/>
            </w:tcBorders>
          </w:tcPr>
          <w:p w14:paraId="07D71B69" w14:textId="77777777" w:rsidR="00584874" w:rsidRPr="00584874" w:rsidRDefault="00584874" w:rsidP="00584874">
            <w:pPr>
              <w:rPr>
                <w:rFonts w:ascii="Times New Roman" w:eastAsia="Times New Roman" w:hAnsi="Times New Roman" w:cs="Times New Roman"/>
                <w:b/>
                <w:bCs/>
                <w:lang w:eastAsia="ru-RU"/>
              </w:rPr>
            </w:pPr>
            <w:r w:rsidRPr="00584874">
              <w:rPr>
                <w:rFonts w:ascii="Times New Roman" w:eastAsia="Times New Roman" w:hAnsi="Times New Roman" w:cs="Times New Roman"/>
                <w:b/>
                <w:bCs/>
                <w:lang w:eastAsia="ru-RU"/>
              </w:rPr>
              <w:t>2/2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43375A" w14:textId="77777777" w:rsidR="00584874" w:rsidRPr="00584874" w:rsidRDefault="00584874" w:rsidP="00584874">
            <w:pPr>
              <w:rPr>
                <w:rFonts w:ascii="Times New Roman" w:eastAsia="Times New Roman" w:hAnsi="Times New Roman" w:cs="Times New Roman"/>
                <w:b/>
                <w:bCs/>
                <w:lang w:eastAsia="ru-RU"/>
              </w:rPr>
            </w:pPr>
          </w:p>
        </w:tc>
      </w:tr>
      <w:tr w:rsidR="00584874" w:rsidRPr="00584874" w14:paraId="6DA5109C" w14:textId="77777777" w:rsidTr="00AD5821">
        <w:trPr>
          <w:trHeight w:val="137"/>
        </w:trPr>
        <w:tc>
          <w:tcPr>
            <w:tcW w:w="2802" w:type="dxa"/>
            <w:vMerge/>
            <w:tcBorders>
              <w:top w:val="single" w:sz="4" w:space="0" w:color="auto"/>
              <w:left w:val="single" w:sz="4" w:space="0" w:color="auto"/>
              <w:bottom w:val="single" w:sz="4" w:space="0" w:color="auto"/>
              <w:right w:val="single" w:sz="4" w:space="0" w:color="auto"/>
            </w:tcBorders>
            <w:vAlign w:val="center"/>
            <w:hideMark/>
          </w:tcPr>
          <w:p w14:paraId="2E883782" w14:textId="77777777" w:rsidR="00584874" w:rsidRPr="00584874" w:rsidRDefault="00584874" w:rsidP="00584874">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vAlign w:val="bottom"/>
            <w:hideMark/>
          </w:tcPr>
          <w:p w14:paraId="3AC63731" w14:textId="77777777" w:rsidR="00584874" w:rsidRPr="00584874" w:rsidRDefault="00584874" w:rsidP="00584874">
            <w:pPr>
              <w:rPr>
                <w:rFonts w:ascii="Times New Roman" w:eastAsia="Times New Roman" w:hAnsi="Times New Roman" w:cs="Times New Roman"/>
                <w:lang w:eastAsia="ru-RU"/>
              </w:rPr>
            </w:pPr>
            <w:r w:rsidRPr="00584874">
              <w:rPr>
                <w:rFonts w:ascii="Times New Roman" w:eastAsia="Calibri" w:hAnsi="Times New Roman"/>
                <w:b/>
              </w:rPr>
              <w:t>Практическая подготовка</w:t>
            </w:r>
            <w:r w:rsidRPr="00584874">
              <w:rPr>
                <w:rFonts w:ascii="Times New Roman" w:eastAsia="Calibri" w:hAnsi="Times New Roman"/>
              </w:rPr>
              <w:t xml:space="preserve"> «Деловая игра: Умение работать в команде».</w:t>
            </w:r>
          </w:p>
        </w:tc>
        <w:tc>
          <w:tcPr>
            <w:tcW w:w="2056" w:type="dxa"/>
            <w:tcBorders>
              <w:top w:val="single" w:sz="4" w:space="0" w:color="auto"/>
              <w:left w:val="single" w:sz="4" w:space="0" w:color="auto"/>
              <w:bottom w:val="single" w:sz="4" w:space="0" w:color="auto"/>
              <w:right w:val="single" w:sz="4" w:space="0" w:color="auto"/>
            </w:tcBorders>
          </w:tcPr>
          <w:p w14:paraId="614018C8" w14:textId="77777777" w:rsidR="00584874" w:rsidRPr="00584874" w:rsidRDefault="00584874" w:rsidP="00584874">
            <w:pPr>
              <w:rPr>
                <w:rFonts w:ascii="Times New Roman" w:eastAsia="Times New Roman" w:hAnsi="Times New Roman" w:cs="Times New Roman"/>
                <w:lang w:eastAsia="ru-RU"/>
              </w:rPr>
            </w:pPr>
            <w:r w:rsidRPr="00584874">
              <w:rPr>
                <w:rFonts w:ascii="Times New Roman" w:eastAsia="Times New Roman" w:hAnsi="Times New Roman" w:cs="Times New Roman"/>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03A385" w14:textId="77777777" w:rsidR="00584874" w:rsidRPr="00584874" w:rsidRDefault="00584874" w:rsidP="00584874">
            <w:pPr>
              <w:rPr>
                <w:rFonts w:ascii="Times New Roman" w:eastAsia="Times New Roman" w:hAnsi="Times New Roman" w:cs="Times New Roman"/>
                <w:b/>
                <w:bCs/>
                <w:lang w:eastAsia="ru-RU"/>
              </w:rPr>
            </w:pPr>
          </w:p>
        </w:tc>
      </w:tr>
      <w:tr w:rsidR="00584874" w:rsidRPr="00584874" w14:paraId="76532C54" w14:textId="77777777" w:rsidTr="00AD5821">
        <w:trPr>
          <w:trHeight w:val="137"/>
        </w:trPr>
        <w:tc>
          <w:tcPr>
            <w:tcW w:w="2802" w:type="dxa"/>
            <w:vMerge w:val="restart"/>
            <w:tcBorders>
              <w:top w:val="single" w:sz="4" w:space="0" w:color="auto"/>
              <w:left w:val="single" w:sz="4" w:space="0" w:color="auto"/>
              <w:right w:val="single" w:sz="4" w:space="0" w:color="auto"/>
            </w:tcBorders>
          </w:tcPr>
          <w:p w14:paraId="707B3511" w14:textId="77777777" w:rsidR="00584874" w:rsidRPr="00584874" w:rsidRDefault="00584874" w:rsidP="005848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584874">
              <w:rPr>
                <w:rFonts w:ascii="Times New Roman" w:hAnsi="Times New Roman"/>
                <w:b/>
              </w:rPr>
              <w:t xml:space="preserve">Тема 5. </w:t>
            </w:r>
            <w:r w:rsidRPr="00584874">
              <w:rPr>
                <w:rFonts w:ascii="Times New Roman" w:hAnsi="Times New Roman"/>
                <w:b/>
                <w:bCs/>
              </w:rPr>
              <w:t>Профессиональная карьера</w:t>
            </w:r>
          </w:p>
        </w:tc>
        <w:tc>
          <w:tcPr>
            <w:tcW w:w="7229" w:type="dxa"/>
            <w:tcBorders>
              <w:top w:val="single" w:sz="4" w:space="0" w:color="auto"/>
              <w:left w:val="single" w:sz="4" w:space="0" w:color="auto"/>
              <w:bottom w:val="single" w:sz="4" w:space="0" w:color="auto"/>
              <w:right w:val="single" w:sz="4" w:space="0" w:color="auto"/>
            </w:tcBorders>
          </w:tcPr>
          <w:p w14:paraId="41AFCBE1" w14:textId="77777777" w:rsidR="00584874" w:rsidRPr="00584874" w:rsidRDefault="00584874" w:rsidP="00584874">
            <w:pPr>
              <w:rPr>
                <w:rFonts w:ascii="Times New Roman" w:eastAsia="Calibri" w:hAnsi="Times New Roman"/>
                <w:b/>
              </w:rPr>
            </w:pPr>
            <w:r w:rsidRPr="00584874">
              <w:rPr>
                <w:rFonts w:ascii="Times New Roman" w:eastAsia="Times New Roman" w:hAnsi="Times New Roman" w:cs="Times New Roman"/>
                <w:b/>
                <w:bCs/>
                <w:lang w:eastAsia="ru-RU"/>
              </w:rPr>
              <w:t xml:space="preserve">Содержание </w:t>
            </w:r>
          </w:p>
        </w:tc>
        <w:tc>
          <w:tcPr>
            <w:tcW w:w="2056" w:type="dxa"/>
            <w:tcBorders>
              <w:top w:val="single" w:sz="4" w:space="0" w:color="auto"/>
              <w:left w:val="single" w:sz="4" w:space="0" w:color="auto"/>
              <w:bottom w:val="single" w:sz="4" w:space="0" w:color="auto"/>
              <w:right w:val="single" w:sz="4" w:space="0" w:color="auto"/>
            </w:tcBorders>
          </w:tcPr>
          <w:p w14:paraId="102D5693" w14:textId="77777777" w:rsidR="00584874" w:rsidRPr="00584874" w:rsidRDefault="00584874" w:rsidP="00584874">
            <w:pPr>
              <w:rPr>
                <w:rFonts w:ascii="Times New Roman" w:eastAsia="Times New Roman" w:hAnsi="Times New Roman" w:cs="Times New Roman"/>
                <w:b/>
                <w:lang w:eastAsia="ru-RU"/>
              </w:rPr>
            </w:pPr>
            <w:r w:rsidRPr="00584874">
              <w:rPr>
                <w:rFonts w:ascii="Times New Roman" w:eastAsia="Times New Roman" w:hAnsi="Times New Roman" w:cs="Times New Roman"/>
                <w:b/>
                <w:lang w:eastAsia="ru-RU"/>
              </w:rPr>
              <w:t>4/2</w:t>
            </w:r>
          </w:p>
        </w:tc>
        <w:tc>
          <w:tcPr>
            <w:tcW w:w="0" w:type="auto"/>
            <w:vMerge w:val="restart"/>
            <w:tcBorders>
              <w:top w:val="single" w:sz="4" w:space="0" w:color="auto"/>
              <w:left w:val="single" w:sz="4" w:space="0" w:color="auto"/>
              <w:right w:val="single" w:sz="4" w:space="0" w:color="auto"/>
            </w:tcBorders>
          </w:tcPr>
          <w:p w14:paraId="365F0518" w14:textId="77777777" w:rsidR="00584874" w:rsidRPr="00584874" w:rsidRDefault="00584874" w:rsidP="00584874">
            <w:pPr>
              <w:jc w:val="both"/>
              <w:rPr>
                <w:rFonts w:ascii="Times New Roman" w:eastAsia="Times New Roman" w:hAnsi="Times New Roman" w:cs="Times New Roman"/>
                <w:bCs/>
                <w:lang w:eastAsia="ru-RU"/>
              </w:rPr>
            </w:pPr>
            <w:r w:rsidRPr="00584874">
              <w:rPr>
                <w:rFonts w:ascii="Times New Roman" w:eastAsia="Times New Roman" w:hAnsi="Times New Roman" w:cs="Times New Roman"/>
                <w:bCs/>
                <w:lang w:eastAsia="ru-RU"/>
              </w:rPr>
              <w:t>ОК.01-06; 09</w:t>
            </w:r>
          </w:p>
        </w:tc>
      </w:tr>
      <w:tr w:rsidR="00584874" w:rsidRPr="00584874" w14:paraId="0AB1E94A" w14:textId="77777777" w:rsidTr="00AD5821">
        <w:trPr>
          <w:trHeight w:val="137"/>
        </w:trPr>
        <w:tc>
          <w:tcPr>
            <w:tcW w:w="2802" w:type="dxa"/>
            <w:vMerge/>
            <w:tcBorders>
              <w:left w:val="single" w:sz="4" w:space="0" w:color="auto"/>
              <w:right w:val="single" w:sz="4" w:space="0" w:color="auto"/>
            </w:tcBorders>
            <w:vAlign w:val="center"/>
          </w:tcPr>
          <w:p w14:paraId="6FD87EB6" w14:textId="77777777" w:rsidR="00584874" w:rsidRPr="00584874" w:rsidRDefault="00584874" w:rsidP="005848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vAlign w:val="bottom"/>
          </w:tcPr>
          <w:p w14:paraId="5F81F10B" w14:textId="77777777" w:rsidR="00584874" w:rsidRPr="00584874" w:rsidRDefault="00584874" w:rsidP="00584874">
            <w:pPr>
              <w:rPr>
                <w:rFonts w:ascii="Times New Roman" w:eastAsia="Calibri" w:hAnsi="Times New Roman"/>
                <w:b/>
              </w:rPr>
            </w:pPr>
            <w:r w:rsidRPr="00584874">
              <w:rPr>
                <w:rFonts w:ascii="Times New Roman" w:hAnsi="Times New Roman"/>
              </w:rPr>
              <w:t>Этапы планирования и реализации карьеры, модели карьеры. Карьерный рост и личностное развитие.</w:t>
            </w:r>
          </w:p>
        </w:tc>
        <w:tc>
          <w:tcPr>
            <w:tcW w:w="2056" w:type="dxa"/>
            <w:tcBorders>
              <w:top w:val="single" w:sz="4" w:space="0" w:color="auto"/>
              <w:left w:val="single" w:sz="4" w:space="0" w:color="auto"/>
              <w:bottom w:val="single" w:sz="4" w:space="0" w:color="auto"/>
              <w:right w:val="single" w:sz="4" w:space="0" w:color="auto"/>
            </w:tcBorders>
          </w:tcPr>
          <w:p w14:paraId="1709269D" w14:textId="77777777" w:rsidR="00584874" w:rsidRPr="00584874" w:rsidRDefault="00584874" w:rsidP="00584874">
            <w:pPr>
              <w:rPr>
                <w:rFonts w:ascii="Times New Roman" w:eastAsia="Times New Roman" w:hAnsi="Times New Roman" w:cs="Times New Roman"/>
                <w:lang w:eastAsia="ru-RU"/>
              </w:rPr>
            </w:pPr>
            <w:r w:rsidRPr="00584874">
              <w:rPr>
                <w:rFonts w:ascii="Times New Roman" w:eastAsia="Times New Roman" w:hAnsi="Times New Roman" w:cs="Times New Roman"/>
                <w:lang w:eastAsia="ru-RU"/>
              </w:rPr>
              <w:t>2</w:t>
            </w:r>
          </w:p>
        </w:tc>
        <w:tc>
          <w:tcPr>
            <w:tcW w:w="0" w:type="auto"/>
            <w:vMerge/>
            <w:tcBorders>
              <w:left w:val="single" w:sz="4" w:space="0" w:color="auto"/>
              <w:right w:val="single" w:sz="4" w:space="0" w:color="auto"/>
            </w:tcBorders>
            <w:vAlign w:val="center"/>
          </w:tcPr>
          <w:p w14:paraId="551B12ED" w14:textId="77777777" w:rsidR="00584874" w:rsidRPr="00584874" w:rsidRDefault="00584874" w:rsidP="00584874">
            <w:pPr>
              <w:rPr>
                <w:rFonts w:ascii="Times New Roman" w:eastAsia="Times New Roman" w:hAnsi="Times New Roman" w:cs="Times New Roman"/>
                <w:bCs/>
                <w:lang w:eastAsia="ru-RU"/>
              </w:rPr>
            </w:pPr>
          </w:p>
        </w:tc>
      </w:tr>
      <w:tr w:rsidR="00584874" w:rsidRPr="00584874" w14:paraId="16B4A283" w14:textId="77777777" w:rsidTr="00AD5821">
        <w:trPr>
          <w:trHeight w:val="137"/>
        </w:trPr>
        <w:tc>
          <w:tcPr>
            <w:tcW w:w="2802" w:type="dxa"/>
            <w:vMerge/>
            <w:tcBorders>
              <w:left w:val="single" w:sz="4" w:space="0" w:color="auto"/>
              <w:right w:val="single" w:sz="4" w:space="0" w:color="auto"/>
            </w:tcBorders>
            <w:vAlign w:val="center"/>
          </w:tcPr>
          <w:p w14:paraId="664F7188" w14:textId="77777777" w:rsidR="00584874" w:rsidRPr="00584874" w:rsidRDefault="00584874" w:rsidP="005848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vAlign w:val="bottom"/>
          </w:tcPr>
          <w:p w14:paraId="10C34A59" w14:textId="77777777" w:rsidR="00584874" w:rsidRPr="00584874" w:rsidRDefault="00584874" w:rsidP="00584874">
            <w:pPr>
              <w:rPr>
                <w:rFonts w:ascii="Times New Roman" w:eastAsia="Calibri" w:hAnsi="Times New Roman"/>
                <w:b/>
              </w:rPr>
            </w:pPr>
            <w:r w:rsidRPr="00584874">
              <w:rPr>
                <w:rFonts w:ascii="Times New Roman" w:eastAsia="Times New Roman" w:hAnsi="Times New Roman" w:cs="Times New Roman"/>
                <w:b/>
                <w:bCs/>
                <w:lang w:eastAsia="ru-RU"/>
              </w:rPr>
              <w:t>В том числе практических и лабораторных занятий</w:t>
            </w:r>
          </w:p>
        </w:tc>
        <w:tc>
          <w:tcPr>
            <w:tcW w:w="2056" w:type="dxa"/>
            <w:tcBorders>
              <w:top w:val="single" w:sz="4" w:space="0" w:color="auto"/>
              <w:left w:val="single" w:sz="4" w:space="0" w:color="auto"/>
              <w:bottom w:val="single" w:sz="4" w:space="0" w:color="auto"/>
              <w:right w:val="single" w:sz="4" w:space="0" w:color="auto"/>
            </w:tcBorders>
          </w:tcPr>
          <w:p w14:paraId="2F07E6F0" w14:textId="77777777" w:rsidR="00584874" w:rsidRPr="00584874" w:rsidRDefault="00584874" w:rsidP="00584874">
            <w:pPr>
              <w:rPr>
                <w:rFonts w:ascii="Times New Roman" w:eastAsia="Times New Roman" w:hAnsi="Times New Roman" w:cs="Times New Roman"/>
                <w:b/>
                <w:lang w:eastAsia="ru-RU"/>
              </w:rPr>
            </w:pPr>
            <w:r w:rsidRPr="00584874">
              <w:rPr>
                <w:rFonts w:ascii="Times New Roman" w:eastAsia="Times New Roman" w:hAnsi="Times New Roman" w:cs="Times New Roman"/>
                <w:b/>
                <w:lang w:eastAsia="ru-RU"/>
              </w:rPr>
              <w:t>2/2</w:t>
            </w:r>
          </w:p>
        </w:tc>
        <w:tc>
          <w:tcPr>
            <w:tcW w:w="0" w:type="auto"/>
            <w:vMerge/>
            <w:tcBorders>
              <w:left w:val="single" w:sz="4" w:space="0" w:color="auto"/>
              <w:right w:val="single" w:sz="4" w:space="0" w:color="auto"/>
            </w:tcBorders>
            <w:vAlign w:val="center"/>
          </w:tcPr>
          <w:p w14:paraId="5D335E47" w14:textId="77777777" w:rsidR="00584874" w:rsidRPr="00584874" w:rsidRDefault="00584874" w:rsidP="00584874">
            <w:pPr>
              <w:rPr>
                <w:rFonts w:ascii="Times New Roman" w:eastAsia="Times New Roman" w:hAnsi="Times New Roman" w:cs="Times New Roman"/>
                <w:bCs/>
                <w:lang w:eastAsia="ru-RU"/>
              </w:rPr>
            </w:pPr>
          </w:p>
        </w:tc>
      </w:tr>
      <w:tr w:rsidR="00584874" w:rsidRPr="00584874" w14:paraId="26E07E63" w14:textId="77777777" w:rsidTr="00AD5821">
        <w:trPr>
          <w:trHeight w:val="137"/>
        </w:trPr>
        <w:tc>
          <w:tcPr>
            <w:tcW w:w="2802" w:type="dxa"/>
            <w:vMerge/>
            <w:tcBorders>
              <w:left w:val="single" w:sz="4" w:space="0" w:color="auto"/>
              <w:bottom w:val="single" w:sz="4" w:space="0" w:color="auto"/>
              <w:right w:val="single" w:sz="4" w:space="0" w:color="auto"/>
            </w:tcBorders>
            <w:vAlign w:val="center"/>
          </w:tcPr>
          <w:p w14:paraId="2ACB3177" w14:textId="77777777" w:rsidR="00584874" w:rsidRPr="00584874" w:rsidRDefault="00584874" w:rsidP="005848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vAlign w:val="bottom"/>
          </w:tcPr>
          <w:p w14:paraId="50356CB5" w14:textId="77777777" w:rsidR="00584874" w:rsidRPr="00584874" w:rsidRDefault="00584874" w:rsidP="00584874">
            <w:pPr>
              <w:rPr>
                <w:rFonts w:ascii="Times New Roman" w:eastAsia="Times New Roman" w:hAnsi="Times New Roman" w:cs="Times New Roman"/>
                <w:b/>
                <w:bCs/>
                <w:lang w:eastAsia="ru-RU"/>
              </w:rPr>
            </w:pPr>
            <w:r w:rsidRPr="00584874">
              <w:rPr>
                <w:rFonts w:ascii="Times New Roman" w:eastAsia="Calibri" w:hAnsi="Times New Roman" w:cs="Times New Roman"/>
                <w:b/>
              </w:rPr>
              <w:t>Практическая подготовка</w:t>
            </w:r>
            <w:r w:rsidRPr="00584874">
              <w:rPr>
                <w:rFonts w:ascii="Times New Roman" w:eastAsia="Calibri" w:hAnsi="Times New Roman" w:cs="Times New Roman"/>
              </w:rPr>
              <w:t xml:space="preserve"> «</w:t>
            </w:r>
            <w:r w:rsidRPr="00584874">
              <w:rPr>
                <w:rFonts w:ascii="Times New Roman" w:hAnsi="Times New Roman" w:cs="Times New Roman"/>
                <w:color w:val="000000"/>
                <w:u w:val="single"/>
              </w:rPr>
              <w:t>Планирование профессиональной карьеры».</w:t>
            </w:r>
          </w:p>
        </w:tc>
        <w:tc>
          <w:tcPr>
            <w:tcW w:w="2056" w:type="dxa"/>
            <w:tcBorders>
              <w:top w:val="single" w:sz="4" w:space="0" w:color="auto"/>
              <w:left w:val="single" w:sz="4" w:space="0" w:color="auto"/>
              <w:bottom w:val="single" w:sz="4" w:space="0" w:color="auto"/>
              <w:right w:val="single" w:sz="4" w:space="0" w:color="auto"/>
            </w:tcBorders>
          </w:tcPr>
          <w:p w14:paraId="2C984AB9" w14:textId="77777777" w:rsidR="00584874" w:rsidRPr="00584874" w:rsidRDefault="00584874" w:rsidP="00584874">
            <w:pPr>
              <w:rPr>
                <w:rFonts w:ascii="Times New Roman" w:eastAsia="Times New Roman" w:hAnsi="Times New Roman" w:cs="Times New Roman"/>
                <w:lang w:eastAsia="ru-RU"/>
              </w:rPr>
            </w:pPr>
            <w:r w:rsidRPr="00584874">
              <w:rPr>
                <w:rFonts w:ascii="Times New Roman" w:eastAsia="Times New Roman" w:hAnsi="Times New Roman" w:cs="Times New Roman"/>
                <w:lang w:eastAsia="ru-RU"/>
              </w:rPr>
              <w:t>2</w:t>
            </w:r>
          </w:p>
        </w:tc>
        <w:tc>
          <w:tcPr>
            <w:tcW w:w="0" w:type="auto"/>
            <w:vMerge/>
            <w:tcBorders>
              <w:left w:val="single" w:sz="4" w:space="0" w:color="auto"/>
              <w:bottom w:val="single" w:sz="4" w:space="0" w:color="auto"/>
              <w:right w:val="single" w:sz="4" w:space="0" w:color="auto"/>
            </w:tcBorders>
            <w:vAlign w:val="center"/>
          </w:tcPr>
          <w:p w14:paraId="6977756B" w14:textId="77777777" w:rsidR="00584874" w:rsidRPr="00584874" w:rsidRDefault="00584874" w:rsidP="00584874">
            <w:pPr>
              <w:rPr>
                <w:rFonts w:ascii="Times New Roman" w:eastAsia="Times New Roman" w:hAnsi="Times New Roman" w:cs="Times New Roman"/>
                <w:bCs/>
                <w:lang w:eastAsia="ru-RU"/>
              </w:rPr>
            </w:pPr>
          </w:p>
        </w:tc>
      </w:tr>
      <w:tr w:rsidR="00584874" w:rsidRPr="00584874" w14:paraId="4E3AF730" w14:textId="77777777" w:rsidTr="00AD5821">
        <w:trPr>
          <w:trHeight w:val="137"/>
        </w:trPr>
        <w:tc>
          <w:tcPr>
            <w:tcW w:w="2802" w:type="dxa"/>
            <w:vMerge w:val="restart"/>
            <w:tcBorders>
              <w:left w:val="single" w:sz="4" w:space="0" w:color="auto"/>
              <w:right w:val="single" w:sz="4" w:space="0" w:color="auto"/>
            </w:tcBorders>
            <w:vAlign w:val="center"/>
          </w:tcPr>
          <w:p w14:paraId="0D5D60C1" w14:textId="77777777" w:rsidR="00584874" w:rsidRPr="00584874" w:rsidRDefault="00584874" w:rsidP="005848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r w:rsidRPr="00584874">
              <w:rPr>
                <w:rFonts w:ascii="Times New Roman" w:hAnsi="Times New Roman"/>
                <w:b/>
              </w:rPr>
              <w:t>Тема 6. Анализ современного рынка труда</w:t>
            </w:r>
          </w:p>
        </w:tc>
        <w:tc>
          <w:tcPr>
            <w:tcW w:w="7229" w:type="dxa"/>
            <w:tcBorders>
              <w:top w:val="single" w:sz="4" w:space="0" w:color="auto"/>
              <w:left w:val="single" w:sz="4" w:space="0" w:color="auto"/>
              <w:bottom w:val="single" w:sz="4" w:space="0" w:color="auto"/>
              <w:right w:val="single" w:sz="4" w:space="0" w:color="auto"/>
            </w:tcBorders>
            <w:vAlign w:val="bottom"/>
          </w:tcPr>
          <w:p w14:paraId="525575D9" w14:textId="77777777" w:rsidR="00584874" w:rsidRPr="00584874" w:rsidRDefault="00584874" w:rsidP="00584874">
            <w:pPr>
              <w:rPr>
                <w:rFonts w:ascii="Times New Roman" w:eastAsia="Calibri" w:hAnsi="Times New Roman" w:cs="Times New Roman"/>
                <w:b/>
              </w:rPr>
            </w:pPr>
            <w:r w:rsidRPr="00584874">
              <w:rPr>
                <w:rFonts w:ascii="Times New Roman" w:eastAsia="Times New Roman" w:hAnsi="Times New Roman" w:cs="Times New Roman"/>
                <w:b/>
                <w:bCs/>
                <w:lang w:eastAsia="ru-RU"/>
              </w:rPr>
              <w:t xml:space="preserve">Содержание </w:t>
            </w:r>
          </w:p>
        </w:tc>
        <w:tc>
          <w:tcPr>
            <w:tcW w:w="2056" w:type="dxa"/>
            <w:tcBorders>
              <w:top w:val="single" w:sz="4" w:space="0" w:color="auto"/>
              <w:left w:val="single" w:sz="4" w:space="0" w:color="auto"/>
              <w:bottom w:val="single" w:sz="4" w:space="0" w:color="auto"/>
              <w:right w:val="single" w:sz="4" w:space="0" w:color="auto"/>
            </w:tcBorders>
          </w:tcPr>
          <w:p w14:paraId="3396E657" w14:textId="77777777" w:rsidR="00584874" w:rsidRPr="00584874" w:rsidRDefault="00584874" w:rsidP="00584874">
            <w:pPr>
              <w:rPr>
                <w:rFonts w:ascii="Times New Roman" w:eastAsia="Times New Roman" w:hAnsi="Times New Roman" w:cs="Times New Roman"/>
                <w:b/>
                <w:lang w:eastAsia="ru-RU"/>
              </w:rPr>
            </w:pPr>
            <w:r w:rsidRPr="00584874">
              <w:rPr>
                <w:rFonts w:ascii="Times New Roman" w:eastAsia="Times New Roman" w:hAnsi="Times New Roman" w:cs="Times New Roman"/>
                <w:b/>
                <w:lang w:eastAsia="ru-RU"/>
              </w:rPr>
              <w:t>2</w:t>
            </w:r>
          </w:p>
        </w:tc>
        <w:tc>
          <w:tcPr>
            <w:tcW w:w="0" w:type="auto"/>
            <w:vMerge w:val="restart"/>
            <w:tcBorders>
              <w:left w:val="single" w:sz="4" w:space="0" w:color="auto"/>
              <w:right w:val="single" w:sz="4" w:space="0" w:color="auto"/>
            </w:tcBorders>
          </w:tcPr>
          <w:p w14:paraId="3F0F6FA6" w14:textId="77777777" w:rsidR="00584874" w:rsidRPr="00584874" w:rsidRDefault="00584874" w:rsidP="00584874">
            <w:pPr>
              <w:rPr>
                <w:rFonts w:ascii="Times New Roman" w:eastAsia="Times New Roman" w:hAnsi="Times New Roman" w:cs="Times New Roman"/>
                <w:bCs/>
                <w:lang w:eastAsia="ru-RU"/>
              </w:rPr>
            </w:pPr>
            <w:r w:rsidRPr="00584874">
              <w:rPr>
                <w:rFonts w:ascii="Times New Roman" w:eastAsia="Times New Roman" w:hAnsi="Times New Roman" w:cs="Times New Roman"/>
                <w:bCs/>
                <w:lang w:eastAsia="ru-RU"/>
              </w:rPr>
              <w:t>ОК.01-06; 09</w:t>
            </w:r>
          </w:p>
        </w:tc>
      </w:tr>
      <w:tr w:rsidR="00584874" w:rsidRPr="00584874" w14:paraId="1EC9B8AC" w14:textId="77777777" w:rsidTr="00AD5821">
        <w:trPr>
          <w:trHeight w:val="137"/>
        </w:trPr>
        <w:tc>
          <w:tcPr>
            <w:tcW w:w="2802" w:type="dxa"/>
            <w:vMerge/>
            <w:tcBorders>
              <w:left w:val="single" w:sz="4" w:space="0" w:color="auto"/>
              <w:bottom w:val="single" w:sz="4" w:space="0" w:color="auto"/>
              <w:right w:val="single" w:sz="4" w:space="0" w:color="auto"/>
            </w:tcBorders>
            <w:vAlign w:val="center"/>
          </w:tcPr>
          <w:p w14:paraId="4729DC01" w14:textId="77777777" w:rsidR="00584874" w:rsidRPr="00584874" w:rsidRDefault="00584874" w:rsidP="005848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vAlign w:val="bottom"/>
          </w:tcPr>
          <w:p w14:paraId="2BE9FDF6" w14:textId="77777777" w:rsidR="00584874" w:rsidRPr="00584874" w:rsidRDefault="00584874" w:rsidP="00584874">
            <w:pPr>
              <w:rPr>
                <w:rFonts w:ascii="Times New Roman" w:eastAsia="Calibri" w:hAnsi="Times New Roman" w:cs="Times New Roman"/>
                <w:b/>
              </w:rPr>
            </w:pPr>
            <w:r w:rsidRPr="00584874">
              <w:rPr>
                <w:rFonts w:ascii="Times New Roman" w:hAnsi="Times New Roman"/>
              </w:rPr>
              <w:t>Основные понятия рынка труда и рынка профессий. Современное состояние и тенденции Российского и регионального рынка труда. Конкурентоспособность.</w:t>
            </w:r>
          </w:p>
        </w:tc>
        <w:tc>
          <w:tcPr>
            <w:tcW w:w="2056" w:type="dxa"/>
            <w:tcBorders>
              <w:top w:val="single" w:sz="4" w:space="0" w:color="auto"/>
              <w:left w:val="single" w:sz="4" w:space="0" w:color="auto"/>
              <w:bottom w:val="single" w:sz="4" w:space="0" w:color="auto"/>
              <w:right w:val="single" w:sz="4" w:space="0" w:color="auto"/>
            </w:tcBorders>
          </w:tcPr>
          <w:p w14:paraId="4AC099E9" w14:textId="77777777" w:rsidR="00584874" w:rsidRPr="00584874" w:rsidRDefault="00584874" w:rsidP="00584874">
            <w:pPr>
              <w:rPr>
                <w:rFonts w:ascii="Times New Roman" w:eastAsia="Times New Roman" w:hAnsi="Times New Roman" w:cs="Times New Roman"/>
                <w:lang w:eastAsia="ru-RU"/>
              </w:rPr>
            </w:pPr>
            <w:r w:rsidRPr="00584874">
              <w:rPr>
                <w:rFonts w:ascii="Times New Roman" w:eastAsia="Times New Roman" w:hAnsi="Times New Roman" w:cs="Times New Roman"/>
                <w:lang w:eastAsia="ru-RU"/>
              </w:rPr>
              <w:t>2</w:t>
            </w:r>
          </w:p>
        </w:tc>
        <w:tc>
          <w:tcPr>
            <w:tcW w:w="0" w:type="auto"/>
            <w:vMerge/>
            <w:tcBorders>
              <w:left w:val="single" w:sz="4" w:space="0" w:color="auto"/>
              <w:bottom w:val="single" w:sz="4" w:space="0" w:color="auto"/>
              <w:right w:val="single" w:sz="4" w:space="0" w:color="auto"/>
            </w:tcBorders>
            <w:vAlign w:val="center"/>
          </w:tcPr>
          <w:p w14:paraId="59DD6DCA" w14:textId="77777777" w:rsidR="00584874" w:rsidRPr="00584874" w:rsidRDefault="00584874" w:rsidP="00584874">
            <w:pPr>
              <w:rPr>
                <w:rFonts w:ascii="Times New Roman" w:eastAsia="Times New Roman" w:hAnsi="Times New Roman" w:cs="Times New Roman"/>
                <w:b/>
                <w:bCs/>
                <w:lang w:eastAsia="ru-RU"/>
              </w:rPr>
            </w:pPr>
          </w:p>
        </w:tc>
      </w:tr>
      <w:tr w:rsidR="00584874" w:rsidRPr="00584874" w14:paraId="6388EF36" w14:textId="77777777" w:rsidTr="00AD5821">
        <w:trPr>
          <w:trHeight w:val="137"/>
        </w:trPr>
        <w:tc>
          <w:tcPr>
            <w:tcW w:w="2802" w:type="dxa"/>
            <w:vMerge w:val="restart"/>
            <w:tcBorders>
              <w:left w:val="single" w:sz="4" w:space="0" w:color="auto"/>
              <w:right w:val="single" w:sz="4" w:space="0" w:color="auto"/>
            </w:tcBorders>
          </w:tcPr>
          <w:p w14:paraId="3BBE739A" w14:textId="77777777" w:rsidR="00584874" w:rsidRPr="00584874" w:rsidRDefault="00584874" w:rsidP="005848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r w:rsidRPr="00584874">
              <w:rPr>
                <w:rFonts w:ascii="Times New Roman" w:hAnsi="Times New Roman"/>
                <w:b/>
              </w:rPr>
              <w:t>Тема 7. Профессии на рынке труда</w:t>
            </w:r>
          </w:p>
        </w:tc>
        <w:tc>
          <w:tcPr>
            <w:tcW w:w="7229" w:type="dxa"/>
            <w:tcBorders>
              <w:top w:val="single" w:sz="4" w:space="0" w:color="auto"/>
              <w:left w:val="single" w:sz="4" w:space="0" w:color="auto"/>
              <w:bottom w:val="single" w:sz="4" w:space="0" w:color="auto"/>
              <w:right w:val="single" w:sz="4" w:space="0" w:color="auto"/>
            </w:tcBorders>
            <w:vAlign w:val="bottom"/>
          </w:tcPr>
          <w:p w14:paraId="1465C1FA" w14:textId="77777777" w:rsidR="00584874" w:rsidRPr="00584874" w:rsidRDefault="00584874" w:rsidP="00584874">
            <w:pPr>
              <w:rPr>
                <w:rFonts w:ascii="Times New Roman" w:eastAsia="Calibri" w:hAnsi="Times New Roman" w:cs="Times New Roman"/>
                <w:b/>
              </w:rPr>
            </w:pPr>
            <w:r w:rsidRPr="00584874">
              <w:rPr>
                <w:rFonts w:ascii="Times New Roman" w:eastAsia="Times New Roman" w:hAnsi="Times New Roman" w:cs="Times New Roman"/>
                <w:b/>
                <w:bCs/>
                <w:lang w:eastAsia="ru-RU"/>
              </w:rPr>
              <w:t xml:space="preserve">Содержание </w:t>
            </w:r>
          </w:p>
        </w:tc>
        <w:tc>
          <w:tcPr>
            <w:tcW w:w="2056" w:type="dxa"/>
            <w:tcBorders>
              <w:top w:val="single" w:sz="4" w:space="0" w:color="auto"/>
              <w:left w:val="single" w:sz="4" w:space="0" w:color="auto"/>
              <w:bottom w:val="single" w:sz="4" w:space="0" w:color="auto"/>
              <w:right w:val="single" w:sz="4" w:space="0" w:color="auto"/>
            </w:tcBorders>
          </w:tcPr>
          <w:p w14:paraId="1ECF3DEF" w14:textId="77777777" w:rsidR="00584874" w:rsidRPr="00584874" w:rsidRDefault="00584874" w:rsidP="00584874">
            <w:pPr>
              <w:rPr>
                <w:rFonts w:ascii="Times New Roman" w:eastAsia="Times New Roman" w:hAnsi="Times New Roman" w:cs="Times New Roman"/>
                <w:b/>
                <w:lang w:eastAsia="ru-RU"/>
              </w:rPr>
            </w:pPr>
            <w:r w:rsidRPr="00584874">
              <w:rPr>
                <w:rFonts w:ascii="Times New Roman" w:eastAsia="Times New Roman" w:hAnsi="Times New Roman" w:cs="Times New Roman"/>
                <w:b/>
                <w:lang w:eastAsia="ru-RU"/>
              </w:rPr>
              <w:t>4/2</w:t>
            </w:r>
          </w:p>
        </w:tc>
        <w:tc>
          <w:tcPr>
            <w:tcW w:w="0" w:type="auto"/>
            <w:vMerge w:val="restart"/>
            <w:tcBorders>
              <w:left w:val="single" w:sz="4" w:space="0" w:color="auto"/>
              <w:right w:val="single" w:sz="4" w:space="0" w:color="auto"/>
            </w:tcBorders>
          </w:tcPr>
          <w:p w14:paraId="0F87B073" w14:textId="77777777" w:rsidR="00584874" w:rsidRPr="00584874" w:rsidRDefault="00584874" w:rsidP="00584874">
            <w:pPr>
              <w:jc w:val="both"/>
              <w:rPr>
                <w:rFonts w:ascii="Times New Roman" w:eastAsia="Times New Roman" w:hAnsi="Times New Roman" w:cs="Times New Roman"/>
                <w:bCs/>
                <w:lang w:eastAsia="ru-RU"/>
              </w:rPr>
            </w:pPr>
            <w:r w:rsidRPr="00584874">
              <w:rPr>
                <w:rFonts w:ascii="Times New Roman" w:eastAsia="Times New Roman" w:hAnsi="Times New Roman" w:cs="Times New Roman"/>
                <w:bCs/>
                <w:lang w:eastAsia="ru-RU"/>
              </w:rPr>
              <w:t>ОК.01-06; 09</w:t>
            </w:r>
          </w:p>
        </w:tc>
      </w:tr>
      <w:tr w:rsidR="00584874" w:rsidRPr="00584874" w14:paraId="034A0B42" w14:textId="77777777" w:rsidTr="00AD5821">
        <w:trPr>
          <w:trHeight w:val="137"/>
        </w:trPr>
        <w:tc>
          <w:tcPr>
            <w:tcW w:w="2802" w:type="dxa"/>
            <w:vMerge/>
            <w:tcBorders>
              <w:left w:val="single" w:sz="4" w:space="0" w:color="auto"/>
              <w:right w:val="single" w:sz="4" w:space="0" w:color="auto"/>
            </w:tcBorders>
            <w:vAlign w:val="center"/>
          </w:tcPr>
          <w:p w14:paraId="174DD6BE" w14:textId="77777777" w:rsidR="00584874" w:rsidRPr="00584874" w:rsidRDefault="00584874" w:rsidP="005848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vAlign w:val="bottom"/>
          </w:tcPr>
          <w:p w14:paraId="2033EE9F" w14:textId="77777777" w:rsidR="00584874" w:rsidRPr="00584874" w:rsidRDefault="00584874" w:rsidP="00584874">
            <w:pPr>
              <w:rPr>
                <w:rFonts w:ascii="Times New Roman" w:eastAsia="Calibri" w:hAnsi="Times New Roman" w:cs="Times New Roman"/>
                <w:b/>
              </w:rPr>
            </w:pPr>
            <w:r w:rsidRPr="00584874">
              <w:rPr>
                <w:rFonts w:ascii="Times New Roman" w:hAnsi="Times New Roman"/>
              </w:rPr>
              <w:t>Современные профессии и специальности. Требования к профессиям и специальностям.</w:t>
            </w:r>
          </w:p>
        </w:tc>
        <w:tc>
          <w:tcPr>
            <w:tcW w:w="2056" w:type="dxa"/>
            <w:tcBorders>
              <w:top w:val="single" w:sz="4" w:space="0" w:color="auto"/>
              <w:left w:val="single" w:sz="4" w:space="0" w:color="auto"/>
              <w:bottom w:val="single" w:sz="4" w:space="0" w:color="auto"/>
              <w:right w:val="single" w:sz="4" w:space="0" w:color="auto"/>
            </w:tcBorders>
          </w:tcPr>
          <w:p w14:paraId="03561B10" w14:textId="77777777" w:rsidR="00584874" w:rsidRPr="00584874" w:rsidRDefault="00584874" w:rsidP="00584874">
            <w:pPr>
              <w:rPr>
                <w:rFonts w:ascii="Times New Roman" w:eastAsia="Times New Roman" w:hAnsi="Times New Roman" w:cs="Times New Roman"/>
                <w:lang w:eastAsia="ru-RU"/>
              </w:rPr>
            </w:pPr>
            <w:r w:rsidRPr="00584874">
              <w:rPr>
                <w:rFonts w:ascii="Times New Roman" w:eastAsia="Times New Roman" w:hAnsi="Times New Roman" w:cs="Times New Roman"/>
                <w:lang w:eastAsia="ru-RU"/>
              </w:rPr>
              <w:t>2</w:t>
            </w:r>
          </w:p>
        </w:tc>
        <w:tc>
          <w:tcPr>
            <w:tcW w:w="0" w:type="auto"/>
            <w:vMerge/>
            <w:tcBorders>
              <w:left w:val="single" w:sz="4" w:space="0" w:color="auto"/>
              <w:right w:val="single" w:sz="4" w:space="0" w:color="auto"/>
            </w:tcBorders>
            <w:vAlign w:val="center"/>
          </w:tcPr>
          <w:p w14:paraId="1958EB5D" w14:textId="77777777" w:rsidR="00584874" w:rsidRPr="00584874" w:rsidRDefault="00584874" w:rsidP="00584874">
            <w:pPr>
              <w:rPr>
                <w:rFonts w:ascii="Times New Roman" w:eastAsia="Times New Roman" w:hAnsi="Times New Roman" w:cs="Times New Roman"/>
                <w:bCs/>
                <w:lang w:eastAsia="ru-RU"/>
              </w:rPr>
            </w:pPr>
          </w:p>
        </w:tc>
      </w:tr>
      <w:tr w:rsidR="00584874" w:rsidRPr="00584874" w14:paraId="7D739A3C" w14:textId="77777777" w:rsidTr="00AD5821">
        <w:trPr>
          <w:trHeight w:val="137"/>
        </w:trPr>
        <w:tc>
          <w:tcPr>
            <w:tcW w:w="2802" w:type="dxa"/>
            <w:vMerge/>
            <w:tcBorders>
              <w:left w:val="single" w:sz="4" w:space="0" w:color="auto"/>
              <w:right w:val="single" w:sz="4" w:space="0" w:color="auto"/>
            </w:tcBorders>
            <w:vAlign w:val="center"/>
          </w:tcPr>
          <w:p w14:paraId="4A9E867E" w14:textId="77777777" w:rsidR="00584874" w:rsidRPr="00584874" w:rsidRDefault="00584874" w:rsidP="005848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vAlign w:val="bottom"/>
          </w:tcPr>
          <w:p w14:paraId="3E9A6D5D" w14:textId="77777777" w:rsidR="00584874" w:rsidRPr="00584874" w:rsidRDefault="00584874" w:rsidP="00584874">
            <w:pPr>
              <w:rPr>
                <w:rFonts w:ascii="Times New Roman" w:eastAsia="Calibri" w:hAnsi="Times New Roman" w:cs="Times New Roman"/>
                <w:b/>
              </w:rPr>
            </w:pPr>
            <w:r w:rsidRPr="00584874">
              <w:rPr>
                <w:rFonts w:ascii="Times New Roman" w:eastAsia="Times New Roman" w:hAnsi="Times New Roman" w:cs="Times New Roman"/>
                <w:b/>
                <w:bCs/>
                <w:lang w:eastAsia="ru-RU"/>
              </w:rPr>
              <w:t>В том числе практических и лабораторных занятий</w:t>
            </w:r>
          </w:p>
        </w:tc>
        <w:tc>
          <w:tcPr>
            <w:tcW w:w="2056" w:type="dxa"/>
            <w:tcBorders>
              <w:top w:val="single" w:sz="4" w:space="0" w:color="auto"/>
              <w:left w:val="single" w:sz="4" w:space="0" w:color="auto"/>
              <w:bottom w:val="single" w:sz="4" w:space="0" w:color="auto"/>
              <w:right w:val="single" w:sz="4" w:space="0" w:color="auto"/>
            </w:tcBorders>
          </w:tcPr>
          <w:p w14:paraId="45624E3E" w14:textId="77777777" w:rsidR="00584874" w:rsidRPr="00584874" w:rsidRDefault="00584874" w:rsidP="00584874">
            <w:pPr>
              <w:rPr>
                <w:rFonts w:ascii="Times New Roman" w:eastAsia="Times New Roman" w:hAnsi="Times New Roman" w:cs="Times New Roman"/>
                <w:b/>
                <w:lang w:eastAsia="ru-RU"/>
              </w:rPr>
            </w:pPr>
            <w:r w:rsidRPr="00584874">
              <w:rPr>
                <w:rFonts w:ascii="Times New Roman" w:eastAsia="Times New Roman" w:hAnsi="Times New Roman" w:cs="Times New Roman"/>
                <w:b/>
                <w:lang w:eastAsia="ru-RU"/>
              </w:rPr>
              <w:t>2/2</w:t>
            </w:r>
          </w:p>
        </w:tc>
        <w:tc>
          <w:tcPr>
            <w:tcW w:w="0" w:type="auto"/>
            <w:vMerge/>
            <w:tcBorders>
              <w:left w:val="single" w:sz="4" w:space="0" w:color="auto"/>
              <w:right w:val="single" w:sz="4" w:space="0" w:color="auto"/>
            </w:tcBorders>
            <w:vAlign w:val="center"/>
          </w:tcPr>
          <w:p w14:paraId="676088F9" w14:textId="77777777" w:rsidR="00584874" w:rsidRPr="00584874" w:rsidRDefault="00584874" w:rsidP="00584874">
            <w:pPr>
              <w:rPr>
                <w:rFonts w:ascii="Times New Roman" w:eastAsia="Times New Roman" w:hAnsi="Times New Roman" w:cs="Times New Roman"/>
                <w:bCs/>
                <w:lang w:eastAsia="ru-RU"/>
              </w:rPr>
            </w:pPr>
          </w:p>
        </w:tc>
      </w:tr>
      <w:tr w:rsidR="00584874" w:rsidRPr="00584874" w14:paraId="16CFA931" w14:textId="77777777" w:rsidTr="00AD5821">
        <w:trPr>
          <w:trHeight w:val="137"/>
        </w:trPr>
        <w:tc>
          <w:tcPr>
            <w:tcW w:w="2802" w:type="dxa"/>
            <w:vMerge/>
            <w:tcBorders>
              <w:left w:val="single" w:sz="4" w:space="0" w:color="auto"/>
              <w:bottom w:val="single" w:sz="4" w:space="0" w:color="auto"/>
              <w:right w:val="single" w:sz="4" w:space="0" w:color="auto"/>
            </w:tcBorders>
            <w:vAlign w:val="center"/>
          </w:tcPr>
          <w:p w14:paraId="56F0F192" w14:textId="77777777" w:rsidR="00584874" w:rsidRPr="00584874" w:rsidRDefault="00584874" w:rsidP="005848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vAlign w:val="bottom"/>
          </w:tcPr>
          <w:p w14:paraId="74705EF4" w14:textId="77777777" w:rsidR="00584874" w:rsidRPr="00584874" w:rsidRDefault="00584874" w:rsidP="00584874">
            <w:pPr>
              <w:rPr>
                <w:rFonts w:ascii="Times New Roman" w:eastAsia="Calibri" w:hAnsi="Times New Roman" w:cs="Times New Roman"/>
                <w:b/>
              </w:rPr>
            </w:pPr>
            <w:r w:rsidRPr="00584874">
              <w:rPr>
                <w:rFonts w:ascii="Times New Roman" w:eastAsia="Calibri" w:hAnsi="Times New Roman"/>
                <w:b/>
              </w:rPr>
              <w:t>Практическая подготовка</w:t>
            </w:r>
            <w:r w:rsidRPr="00584874">
              <w:rPr>
                <w:rFonts w:ascii="Times New Roman" w:eastAsia="Calibri" w:hAnsi="Times New Roman"/>
              </w:rPr>
              <w:t xml:space="preserve"> «Ролевая игра: Профориентация».</w:t>
            </w:r>
          </w:p>
        </w:tc>
        <w:tc>
          <w:tcPr>
            <w:tcW w:w="2056" w:type="dxa"/>
            <w:tcBorders>
              <w:top w:val="single" w:sz="4" w:space="0" w:color="auto"/>
              <w:left w:val="single" w:sz="4" w:space="0" w:color="auto"/>
              <w:bottom w:val="single" w:sz="4" w:space="0" w:color="auto"/>
              <w:right w:val="single" w:sz="4" w:space="0" w:color="auto"/>
            </w:tcBorders>
          </w:tcPr>
          <w:p w14:paraId="15F7AC95" w14:textId="77777777" w:rsidR="00584874" w:rsidRPr="00584874" w:rsidRDefault="00584874" w:rsidP="00584874">
            <w:pPr>
              <w:rPr>
                <w:rFonts w:ascii="Times New Roman" w:eastAsia="Times New Roman" w:hAnsi="Times New Roman" w:cs="Times New Roman"/>
                <w:lang w:eastAsia="ru-RU"/>
              </w:rPr>
            </w:pPr>
            <w:r w:rsidRPr="00584874">
              <w:rPr>
                <w:rFonts w:ascii="Times New Roman" w:eastAsia="Times New Roman" w:hAnsi="Times New Roman" w:cs="Times New Roman"/>
                <w:lang w:eastAsia="ru-RU"/>
              </w:rPr>
              <w:t>2</w:t>
            </w:r>
          </w:p>
        </w:tc>
        <w:tc>
          <w:tcPr>
            <w:tcW w:w="0" w:type="auto"/>
            <w:vMerge/>
            <w:tcBorders>
              <w:left w:val="single" w:sz="4" w:space="0" w:color="auto"/>
              <w:bottom w:val="single" w:sz="4" w:space="0" w:color="auto"/>
              <w:right w:val="single" w:sz="4" w:space="0" w:color="auto"/>
            </w:tcBorders>
            <w:vAlign w:val="center"/>
          </w:tcPr>
          <w:p w14:paraId="59A48002" w14:textId="77777777" w:rsidR="00584874" w:rsidRPr="00584874" w:rsidRDefault="00584874" w:rsidP="00584874">
            <w:pPr>
              <w:rPr>
                <w:rFonts w:ascii="Times New Roman" w:eastAsia="Times New Roman" w:hAnsi="Times New Roman" w:cs="Times New Roman"/>
                <w:bCs/>
                <w:lang w:eastAsia="ru-RU"/>
              </w:rPr>
            </w:pPr>
          </w:p>
        </w:tc>
      </w:tr>
      <w:tr w:rsidR="00584874" w:rsidRPr="00584874" w14:paraId="6774CAF7" w14:textId="77777777" w:rsidTr="00AD5821">
        <w:trPr>
          <w:trHeight w:val="137"/>
        </w:trPr>
        <w:tc>
          <w:tcPr>
            <w:tcW w:w="2802" w:type="dxa"/>
            <w:vMerge w:val="restart"/>
            <w:tcBorders>
              <w:left w:val="single" w:sz="4" w:space="0" w:color="auto"/>
              <w:right w:val="single" w:sz="4" w:space="0" w:color="auto"/>
            </w:tcBorders>
          </w:tcPr>
          <w:p w14:paraId="379A75D2" w14:textId="77777777" w:rsidR="00584874" w:rsidRPr="00584874" w:rsidRDefault="00584874" w:rsidP="005848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r w:rsidRPr="00584874">
              <w:rPr>
                <w:rFonts w:ascii="Times New Roman" w:hAnsi="Times New Roman"/>
                <w:b/>
              </w:rPr>
              <w:t>Тема 8. Поиск работы</w:t>
            </w:r>
          </w:p>
        </w:tc>
        <w:tc>
          <w:tcPr>
            <w:tcW w:w="7229" w:type="dxa"/>
            <w:tcBorders>
              <w:top w:val="single" w:sz="4" w:space="0" w:color="auto"/>
              <w:left w:val="single" w:sz="4" w:space="0" w:color="auto"/>
              <w:bottom w:val="single" w:sz="4" w:space="0" w:color="auto"/>
              <w:right w:val="single" w:sz="4" w:space="0" w:color="auto"/>
            </w:tcBorders>
            <w:vAlign w:val="bottom"/>
          </w:tcPr>
          <w:p w14:paraId="3BA6DBE5" w14:textId="77777777" w:rsidR="00584874" w:rsidRPr="00584874" w:rsidRDefault="00584874" w:rsidP="00584874">
            <w:pPr>
              <w:rPr>
                <w:rFonts w:ascii="Times New Roman" w:eastAsia="Calibri" w:hAnsi="Times New Roman" w:cs="Times New Roman"/>
                <w:b/>
              </w:rPr>
            </w:pPr>
            <w:r w:rsidRPr="00584874">
              <w:rPr>
                <w:rFonts w:ascii="Times New Roman" w:eastAsia="Times New Roman" w:hAnsi="Times New Roman" w:cs="Times New Roman"/>
                <w:b/>
                <w:bCs/>
                <w:lang w:eastAsia="ru-RU"/>
              </w:rPr>
              <w:t xml:space="preserve">Содержание </w:t>
            </w:r>
          </w:p>
        </w:tc>
        <w:tc>
          <w:tcPr>
            <w:tcW w:w="2056" w:type="dxa"/>
            <w:tcBorders>
              <w:top w:val="single" w:sz="4" w:space="0" w:color="auto"/>
              <w:left w:val="single" w:sz="4" w:space="0" w:color="auto"/>
              <w:bottom w:val="single" w:sz="4" w:space="0" w:color="auto"/>
              <w:right w:val="single" w:sz="4" w:space="0" w:color="auto"/>
            </w:tcBorders>
          </w:tcPr>
          <w:p w14:paraId="0B4EBB88" w14:textId="77777777" w:rsidR="00584874" w:rsidRPr="00584874" w:rsidRDefault="00584874" w:rsidP="00584874">
            <w:pPr>
              <w:rPr>
                <w:rFonts w:ascii="Times New Roman" w:eastAsia="Times New Roman" w:hAnsi="Times New Roman" w:cs="Times New Roman"/>
                <w:b/>
                <w:lang w:eastAsia="ru-RU"/>
              </w:rPr>
            </w:pPr>
            <w:r w:rsidRPr="00584874">
              <w:rPr>
                <w:rFonts w:ascii="Times New Roman" w:eastAsia="Times New Roman" w:hAnsi="Times New Roman" w:cs="Times New Roman"/>
                <w:b/>
                <w:lang w:eastAsia="ru-RU"/>
              </w:rPr>
              <w:t>4/2</w:t>
            </w:r>
          </w:p>
        </w:tc>
        <w:tc>
          <w:tcPr>
            <w:tcW w:w="0" w:type="auto"/>
            <w:vMerge w:val="restart"/>
            <w:tcBorders>
              <w:left w:val="single" w:sz="4" w:space="0" w:color="auto"/>
              <w:right w:val="single" w:sz="4" w:space="0" w:color="auto"/>
            </w:tcBorders>
          </w:tcPr>
          <w:p w14:paraId="667D13FD" w14:textId="77777777" w:rsidR="00584874" w:rsidRPr="00584874" w:rsidRDefault="00584874" w:rsidP="00584874">
            <w:pPr>
              <w:jc w:val="both"/>
              <w:rPr>
                <w:rFonts w:ascii="Times New Roman" w:eastAsia="Times New Roman" w:hAnsi="Times New Roman" w:cs="Times New Roman"/>
                <w:bCs/>
                <w:lang w:eastAsia="ru-RU"/>
              </w:rPr>
            </w:pPr>
            <w:r w:rsidRPr="00584874">
              <w:rPr>
                <w:rFonts w:ascii="Times New Roman" w:eastAsia="Times New Roman" w:hAnsi="Times New Roman" w:cs="Times New Roman"/>
                <w:bCs/>
                <w:lang w:eastAsia="ru-RU"/>
              </w:rPr>
              <w:t>ОК.01-06; 09</w:t>
            </w:r>
          </w:p>
        </w:tc>
      </w:tr>
      <w:tr w:rsidR="00584874" w:rsidRPr="00584874" w14:paraId="3C076A86" w14:textId="77777777" w:rsidTr="00AD5821">
        <w:trPr>
          <w:trHeight w:val="137"/>
        </w:trPr>
        <w:tc>
          <w:tcPr>
            <w:tcW w:w="2802" w:type="dxa"/>
            <w:vMerge/>
            <w:tcBorders>
              <w:left w:val="single" w:sz="4" w:space="0" w:color="auto"/>
              <w:right w:val="single" w:sz="4" w:space="0" w:color="auto"/>
            </w:tcBorders>
            <w:vAlign w:val="center"/>
          </w:tcPr>
          <w:p w14:paraId="069B61D1" w14:textId="77777777" w:rsidR="00584874" w:rsidRPr="00584874" w:rsidRDefault="00584874" w:rsidP="005848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vAlign w:val="bottom"/>
          </w:tcPr>
          <w:p w14:paraId="12043A9D" w14:textId="77777777" w:rsidR="00584874" w:rsidRPr="00584874" w:rsidRDefault="00584874" w:rsidP="00584874">
            <w:pPr>
              <w:rPr>
                <w:rFonts w:ascii="Times New Roman" w:eastAsia="Calibri" w:hAnsi="Times New Roman" w:cs="Times New Roman"/>
                <w:b/>
              </w:rPr>
            </w:pPr>
            <w:r w:rsidRPr="00584874">
              <w:rPr>
                <w:rFonts w:ascii="Times New Roman" w:hAnsi="Times New Roman"/>
              </w:rPr>
              <w:t>Способы и методы трудоустройства. Посредники на рынке труда.</w:t>
            </w:r>
          </w:p>
        </w:tc>
        <w:tc>
          <w:tcPr>
            <w:tcW w:w="2056" w:type="dxa"/>
            <w:tcBorders>
              <w:top w:val="single" w:sz="4" w:space="0" w:color="auto"/>
              <w:left w:val="single" w:sz="4" w:space="0" w:color="auto"/>
              <w:bottom w:val="single" w:sz="4" w:space="0" w:color="auto"/>
              <w:right w:val="single" w:sz="4" w:space="0" w:color="auto"/>
            </w:tcBorders>
          </w:tcPr>
          <w:p w14:paraId="4749488A" w14:textId="77777777" w:rsidR="00584874" w:rsidRPr="00584874" w:rsidRDefault="00584874" w:rsidP="00584874">
            <w:pPr>
              <w:rPr>
                <w:rFonts w:ascii="Times New Roman" w:eastAsia="Times New Roman" w:hAnsi="Times New Roman" w:cs="Times New Roman"/>
                <w:lang w:eastAsia="ru-RU"/>
              </w:rPr>
            </w:pPr>
            <w:r w:rsidRPr="00584874">
              <w:rPr>
                <w:rFonts w:ascii="Times New Roman" w:eastAsia="Times New Roman" w:hAnsi="Times New Roman" w:cs="Times New Roman"/>
                <w:lang w:eastAsia="ru-RU"/>
              </w:rPr>
              <w:t>2</w:t>
            </w:r>
          </w:p>
        </w:tc>
        <w:tc>
          <w:tcPr>
            <w:tcW w:w="0" w:type="auto"/>
            <w:vMerge/>
            <w:tcBorders>
              <w:left w:val="single" w:sz="4" w:space="0" w:color="auto"/>
              <w:right w:val="single" w:sz="4" w:space="0" w:color="auto"/>
            </w:tcBorders>
            <w:vAlign w:val="center"/>
          </w:tcPr>
          <w:p w14:paraId="6170B61D" w14:textId="77777777" w:rsidR="00584874" w:rsidRPr="00584874" w:rsidRDefault="00584874" w:rsidP="00584874">
            <w:pPr>
              <w:rPr>
                <w:rFonts w:ascii="Times New Roman" w:eastAsia="Times New Roman" w:hAnsi="Times New Roman" w:cs="Times New Roman"/>
                <w:bCs/>
                <w:lang w:eastAsia="ru-RU"/>
              </w:rPr>
            </w:pPr>
          </w:p>
        </w:tc>
      </w:tr>
      <w:tr w:rsidR="00584874" w:rsidRPr="00584874" w14:paraId="03D1143B" w14:textId="77777777" w:rsidTr="00AD5821">
        <w:trPr>
          <w:trHeight w:val="137"/>
        </w:trPr>
        <w:tc>
          <w:tcPr>
            <w:tcW w:w="2802" w:type="dxa"/>
            <w:vMerge/>
            <w:tcBorders>
              <w:left w:val="single" w:sz="4" w:space="0" w:color="auto"/>
              <w:right w:val="single" w:sz="4" w:space="0" w:color="auto"/>
            </w:tcBorders>
            <w:vAlign w:val="center"/>
          </w:tcPr>
          <w:p w14:paraId="038E776B" w14:textId="77777777" w:rsidR="00584874" w:rsidRPr="00584874" w:rsidRDefault="00584874" w:rsidP="005848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vAlign w:val="bottom"/>
          </w:tcPr>
          <w:p w14:paraId="0B87E418" w14:textId="77777777" w:rsidR="00584874" w:rsidRPr="00584874" w:rsidRDefault="00584874" w:rsidP="00584874">
            <w:pPr>
              <w:rPr>
                <w:rFonts w:ascii="Times New Roman" w:eastAsia="Calibri" w:hAnsi="Times New Roman" w:cs="Times New Roman"/>
                <w:b/>
              </w:rPr>
            </w:pPr>
            <w:r w:rsidRPr="00584874">
              <w:rPr>
                <w:rFonts w:ascii="Times New Roman" w:eastAsia="Times New Roman" w:hAnsi="Times New Roman" w:cs="Times New Roman"/>
                <w:b/>
                <w:bCs/>
                <w:lang w:eastAsia="ru-RU"/>
              </w:rPr>
              <w:t>В том числе практических и лабораторных занятий</w:t>
            </w:r>
          </w:p>
        </w:tc>
        <w:tc>
          <w:tcPr>
            <w:tcW w:w="2056" w:type="dxa"/>
            <w:tcBorders>
              <w:top w:val="single" w:sz="4" w:space="0" w:color="auto"/>
              <w:left w:val="single" w:sz="4" w:space="0" w:color="auto"/>
              <w:bottom w:val="single" w:sz="4" w:space="0" w:color="auto"/>
              <w:right w:val="single" w:sz="4" w:space="0" w:color="auto"/>
            </w:tcBorders>
          </w:tcPr>
          <w:p w14:paraId="7746243D" w14:textId="77777777" w:rsidR="00584874" w:rsidRPr="00584874" w:rsidRDefault="00584874" w:rsidP="00584874">
            <w:pPr>
              <w:rPr>
                <w:rFonts w:ascii="Times New Roman" w:eastAsia="Times New Roman" w:hAnsi="Times New Roman" w:cs="Times New Roman"/>
                <w:b/>
                <w:lang w:eastAsia="ru-RU"/>
              </w:rPr>
            </w:pPr>
            <w:r w:rsidRPr="00584874">
              <w:rPr>
                <w:rFonts w:ascii="Times New Roman" w:eastAsia="Times New Roman" w:hAnsi="Times New Roman" w:cs="Times New Roman"/>
                <w:b/>
                <w:lang w:eastAsia="ru-RU"/>
              </w:rPr>
              <w:t>2/2</w:t>
            </w:r>
          </w:p>
        </w:tc>
        <w:tc>
          <w:tcPr>
            <w:tcW w:w="0" w:type="auto"/>
            <w:vMerge/>
            <w:tcBorders>
              <w:left w:val="single" w:sz="4" w:space="0" w:color="auto"/>
              <w:right w:val="single" w:sz="4" w:space="0" w:color="auto"/>
            </w:tcBorders>
            <w:vAlign w:val="center"/>
          </w:tcPr>
          <w:p w14:paraId="58E928DA" w14:textId="77777777" w:rsidR="00584874" w:rsidRPr="00584874" w:rsidRDefault="00584874" w:rsidP="00584874">
            <w:pPr>
              <w:rPr>
                <w:rFonts w:ascii="Times New Roman" w:eastAsia="Times New Roman" w:hAnsi="Times New Roman" w:cs="Times New Roman"/>
                <w:bCs/>
                <w:lang w:eastAsia="ru-RU"/>
              </w:rPr>
            </w:pPr>
          </w:p>
        </w:tc>
      </w:tr>
      <w:tr w:rsidR="00584874" w:rsidRPr="00584874" w14:paraId="36EEB95B" w14:textId="77777777" w:rsidTr="00AD5821">
        <w:trPr>
          <w:trHeight w:val="137"/>
        </w:trPr>
        <w:tc>
          <w:tcPr>
            <w:tcW w:w="2802" w:type="dxa"/>
            <w:vMerge/>
            <w:tcBorders>
              <w:left w:val="single" w:sz="4" w:space="0" w:color="auto"/>
              <w:bottom w:val="single" w:sz="4" w:space="0" w:color="auto"/>
              <w:right w:val="single" w:sz="4" w:space="0" w:color="auto"/>
            </w:tcBorders>
            <w:vAlign w:val="center"/>
          </w:tcPr>
          <w:p w14:paraId="0701D788" w14:textId="77777777" w:rsidR="00584874" w:rsidRPr="00584874" w:rsidRDefault="00584874" w:rsidP="005848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vAlign w:val="bottom"/>
          </w:tcPr>
          <w:p w14:paraId="6CB62371" w14:textId="77777777" w:rsidR="00584874" w:rsidRPr="00584874" w:rsidRDefault="00584874" w:rsidP="00584874">
            <w:pPr>
              <w:rPr>
                <w:rFonts w:ascii="Times New Roman" w:eastAsia="Calibri" w:hAnsi="Times New Roman" w:cs="Times New Roman"/>
                <w:b/>
              </w:rPr>
            </w:pPr>
            <w:r w:rsidRPr="00584874">
              <w:rPr>
                <w:rFonts w:ascii="Times New Roman" w:eastAsia="Calibri" w:hAnsi="Times New Roman"/>
                <w:b/>
              </w:rPr>
              <w:t>Практическая подготовка</w:t>
            </w:r>
            <w:r w:rsidRPr="00584874">
              <w:rPr>
                <w:rFonts w:ascii="Times New Roman" w:eastAsia="Calibri" w:hAnsi="Times New Roman"/>
              </w:rPr>
              <w:t xml:space="preserve"> «</w:t>
            </w:r>
            <w:r w:rsidRPr="00584874">
              <w:rPr>
                <w:rFonts w:ascii="Times New Roman" w:hAnsi="Times New Roman"/>
              </w:rPr>
              <w:t>Составление резюме для приёма на работу».</w:t>
            </w:r>
          </w:p>
        </w:tc>
        <w:tc>
          <w:tcPr>
            <w:tcW w:w="2056" w:type="dxa"/>
            <w:tcBorders>
              <w:top w:val="single" w:sz="4" w:space="0" w:color="auto"/>
              <w:left w:val="single" w:sz="4" w:space="0" w:color="auto"/>
              <w:bottom w:val="single" w:sz="4" w:space="0" w:color="auto"/>
              <w:right w:val="single" w:sz="4" w:space="0" w:color="auto"/>
            </w:tcBorders>
          </w:tcPr>
          <w:p w14:paraId="227A983E" w14:textId="77777777" w:rsidR="00584874" w:rsidRPr="00584874" w:rsidRDefault="00584874" w:rsidP="00584874">
            <w:pPr>
              <w:rPr>
                <w:rFonts w:ascii="Times New Roman" w:eastAsia="Times New Roman" w:hAnsi="Times New Roman" w:cs="Times New Roman"/>
                <w:lang w:eastAsia="ru-RU"/>
              </w:rPr>
            </w:pPr>
            <w:r w:rsidRPr="00584874">
              <w:rPr>
                <w:rFonts w:ascii="Times New Roman" w:eastAsia="Times New Roman" w:hAnsi="Times New Roman" w:cs="Times New Roman"/>
                <w:lang w:eastAsia="ru-RU"/>
              </w:rPr>
              <w:t>2</w:t>
            </w:r>
          </w:p>
        </w:tc>
        <w:tc>
          <w:tcPr>
            <w:tcW w:w="0" w:type="auto"/>
            <w:vMerge/>
            <w:tcBorders>
              <w:left w:val="single" w:sz="4" w:space="0" w:color="auto"/>
              <w:bottom w:val="single" w:sz="4" w:space="0" w:color="auto"/>
              <w:right w:val="single" w:sz="4" w:space="0" w:color="auto"/>
            </w:tcBorders>
            <w:vAlign w:val="center"/>
          </w:tcPr>
          <w:p w14:paraId="542F5578" w14:textId="77777777" w:rsidR="00584874" w:rsidRPr="00584874" w:rsidRDefault="00584874" w:rsidP="00584874">
            <w:pPr>
              <w:rPr>
                <w:rFonts w:ascii="Times New Roman" w:eastAsia="Times New Roman" w:hAnsi="Times New Roman" w:cs="Times New Roman"/>
                <w:bCs/>
                <w:lang w:eastAsia="ru-RU"/>
              </w:rPr>
            </w:pPr>
          </w:p>
        </w:tc>
      </w:tr>
      <w:tr w:rsidR="00584874" w:rsidRPr="00584874" w14:paraId="3C5A8F45" w14:textId="77777777" w:rsidTr="00AD5821">
        <w:trPr>
          <w:trHeight w:val="137"/>
        </w:trPr>
        <w:tc>
          <w:tcPr>
            <w:tcW w:w="2802" w:type="dxa"/>
            <w:vMerge w:val="restart"/>
            <w:tcBorders>
              <w:left w:val="single" w:sz="4" w:space="0" w:color="auto"/>
              <w:right w:val="single" w:sz="4" w:space="0" w:color="auto"/>
            </w:tcBorders>
          </w:tcPr>
          <w:p w14:paraId="7F49ACF3" w14:textId="77777777" w:rsidR="00584874" w:rsidRPr="00584874" w:rsidRDefault="00584874" w:rsidP="005848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r w:rsidRPr="00584874">
              <w:rPr>
                <w:rFonts w:ascii="Times New Roman" w:hAnsi="Times New Roman"/>
                <w:b/>
              </w:rPr>
              <w:t>Тема 9. Прием на работу</w:t>
            </w:r>
          </w:p>
        </w:tc>
        <w:tc>
          <w:tcPr>
            <w:tcW w:w="7229" w:type="dxa"/>
            <w:tcBorders>
              <w:top w:val="single" w:sz="4" w:space="0" w:color="auto"/>
              <w:left w:val="single" w:sz="4" w:space="0" w:color="auto"/>
              <w:bottom w:val="single" w:sz="4" w:space="0" w:color="auto"/>
              <w:right w:val="single" w:sz="4" w:space="0" w:color="auto"/>
            </w:tcBorders>
            <w:vAlign w:val="bottom"/>
          </w:tcPr>
          <w:p w14:paraId="487CDEC3" w14:textId="77777777" w:rsidR="00584874" w:rsidRPr="00584874" w:rsidRDefault="00584874" w:rsidP="00584874">
            <w:pPr>
              <w:rPr>
                <w:rFonts w:ascii="Times New Roman" w:eastAsia="Calibri" w:hAnsi="Times New Roman" w:cs="Times New Roman"/>
                <w:b/>
              </w:rPr>
            </w:pPr>
            <w:r w:rsidRPr="00584874">
              <w:rPr>
                <w:rFonts w:ascii="Times New Roman" w:eastAsia="Times New Roman" w:hAnsi="Times New Roman" w:cs="Times New Roman"/>
                <w:b/>
                <w:bCs/>
                <w:lang w:eastAsia="ru-RU"/>
              </w:rPr>
              <w:t xml:space="preserve">Содержание </w:t>
            </w:r>
          </w:p>
        </w:tc>
        <w:tc>
          <w:tcPr>
            <w:tcW w:w="2056" w:type="dxa"/>
            <w:tcBorders>
              <w:top w:val="single" w:sz="4" w:space="0" w:color="auto"/>
              <w:left w:val="single" w:sz="4" w:space="0" w:color="auto"/>
              <w:bottom w:val="single" w:sz="4" w:space="0" w:color="auto"/>
              <w:right w:val="single" w:sz="4" w:space="0" w:color="auto"/>
            </w:tcBorders>
          </w:tcPr>
          <w:p w14:paraId="797ABBAC" w14:textId="77777777" w:rsidR="00584874" w:rsidRPr="00584874" w:rsidRDefault="00584874" w:rsidP="00584874">
            <w:pPr>
              <w:rPr>
                <w:rFonts w:ascii="Times New Roman" w:eastAsia="Times New Roman" w:hAnsi="Times New Roman" w:cs="Times New Roman"/>
                <w:b/>
                <w:lang w:eastAsia="ru-RU"/>
              </w:rPr>
            </w:pPr>
            <w:r w:rsidRPr="00584874">
              <w:rPr>
                <w:rFonts w:ascii="Times New Roman" w:eastAsia="Times New Roman" w:hAnsi="Times New Roman" w:cs="Times New Roman"/>
                <w:b/>
                <w:lang w:eastAsia="ru-RU"/>
              </w:rPr>
              <w:t>2</w:t>
            </w:r>
          </w:p>
        </w:tc>
        <w:tc>
          <w:tcPr>
            <w:tcW w:w="0" w:type="auto"/>
            <w:vMerge w:val="restart"/>
            <w:tcBorders>
              <w:left w:val="single" w:sz="4" w:space="0" w:color="auto"/>
              <w:right w:val="single" w:sz="4" w:space="0" w:color="auto"/>
            </w:tcBorders>
          </w:tcPr>
          <w:p w14:paraId="747EB7B5" w14:textId="77777777" w:rsidR="00584874" w:rsidRPr="00584874" w:rsidRDefault="00584874" w:rsidP="00584874">
            <w:pPr>
              <w:rPr>
                <w:rFonts w:ascii="Times New Roman" w:eastAsia="Times New Roman" w:hAnsi="Times New Roman" w:cs="Times New Roman"/>
                <w:bCs/>
                <w:lang w:eastAsia="ru-RU"/>
              </w:rPr>
            </w:pPr>
            <w:r w:rsidRPr="00584874">
              <w:rPr>
                <w:rFonts w:ascii="Times New Roman" w:eastAsia="Times New Roman" w:hAnsi="Times New Roman" w:cs="Times New Roman"/>
                <w:bCs/>
                <w:lang w:eastAsia="ru-RU"/>
              </w:rPr>
              <w:t>ОК.01-06; 09</w:t>
            </w:r>
          </w:p>
        </w:tc>
      </w:tr>
      <w:tr w:rsidR="00584874" w:rsidRPr="00584874" w14:paraId="136C3BB8" w14:textId="77777777" w:rsidTr="00AD5821">
        <w:trPr>
          <w:trHeight w:val="137"/>
        </w:trPr>
        <w:tc>
          <w:tcPr>
            <w:tcW w:w="2802" w:type="dxa"/>
            <w:vMerge/>
            <w:tcBorders>
              <w:left w:val="single" w:sz="4" w:space="0" w:color="auto"/>
              <w:bottom w:val="single" w:sz="4" w:space="0" w:color="auto"/>
              <w:right w:val="single" w:sz="4" w:space="0" w:color="auto"/>
            </w:tcBorders>
            <w:vAlign w:val="center"/>
          </w:tcPr>
          <w:p w14:paraId="79370EEC" w14:textId="77777777" w:rsidR="00584874" w:rsidRPr="00584874" w:rsidRDefault="00584874" w:rsidP="005848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vAlign w:val="bottom"/>
          </w:tcPr>
          <w:p w14:paraId="5044712A" w14:textId="77777777" w:rsidR="00584874" w:rsidRPr="00584874" w:rsidRDefault="00584874" w:rsidP="00584874">
            <w:pPr>
              <w:rPr>
                <w:rFonts w:ascii="Times New Roman" w:eastAsia="Calibri" w:hAnsi="Times New Roman" w:cs="Times New Roman"/>
                <w:b/>
              </w:rPr>
            </w:pPr>
            <w:r w:rsidRPr="00584874">
              <w:rPr>
                <w:rFonts w:ascii="Times New Roman" w:hAnsi="Times New Roman"/>
              </w:rPr>
              <w:t>Тестирование, анкетирование и собеседование при приеме на работу.</w:t>
            </w:r>
          </w:p>
        </w:tc>
        <w:tc>
          <w:tcPr>
            <w:tcW w:w="2056" w:type="dxa"/>
            <w:tcBorders>
              <w:top w:val="single" w:sz="4" w:space="0" w:color="auto"/>
              <w:left w:val="single" w:sz="4" w:space="0" w:color="auto"/>
              <w:bottom w:val="single" w:sz="4" w:space="0" w:color="auto"/>
              <w:right w:val="single" w:sz="4" w:space="0" w:color="auto"/>
            </w:tcBorders>
          </w:tcPr>
          <w:p w14:paraId="6CB634CB" w14:textId="77777777" w:rsidR="00584874" w:rsidRPr="00584874" w:rsidRDefault="00584874" w:rsidP="00584874">
            <w:pPr>
              <w:rPr>
                <w:rFonts w:ascii="Times New Roman" w:eastAsia="Times New Roman" w:hAnsi="Times New Roman" w:cs="Times New Roman"/>
                <w:lang w:eastAsia="ru-RU"/>
              </w:rPr>
            </w:pPr>
            <w:r w:rsidRPr="00584874">
              <w:rPr>
                <w:rFonts w:ascii="Times New Roman" w:eastAsia="Times New Roman" w:hAnsi="Times New Roman" w:cs="Times New Roman"/>
                <w:lang w:eastAsia="ru-RU"/>
              </w:rPr>
              <w:t>2</w:t>
            </w:r>
          </w:p>
        </w:tc>
        <w:tc>
          <w:tcPr>
            <w:tcW w:w="0" w:type="auto"/>
            <w:vMerge/>
            <w:tcBorders>
              <w:left w:val="single" w:sz="4" w:space="0" w:color="auto"/>
              <w:bottom w:val="single" w:sz="4" w:space="0" w:color="auto"/>
              <w:right w:val="single" w:sz="4" w:space="0" w:color="auto"/>
            </w:tcBorders>
            <w:vAlign w:val="center"/>
          </w:tcPr>
          <w:p w14:paraId="2514361A" w14:textId="77777777" w:rsidR="00584874" w:rsidRPr="00584874" w:rsidRDefault="00584874" w:rsidP="00584874">
            <w:pPr>
              <w:rPr>
                <w:rFonts w:ascii="Times New Roman" w:eastAsia="Times New Roman" w:hAnsi="Times New Roman" w:cs="Times New Roman"/>
                <w:bCs/>
                <w:lang w:eastAsia="ru-RU"/>
              </w:rPr>
            </w:pPr>
          </w:p>
        </w:tc>
      </w:tr>
      <w:tr w:rsidR="00584874" w:rsidRPr="00584874" w14:paraId="2AD8D781" w14:textId="77777777" w:rsidTr="00AD5821">
        <w:trPr>
          <w:trHeight w:val="137"/>
        </w:trPr>
        <w:tc>
          <w:tcPr>
            <w:tcW w:w="2802" w:type="dxa"/>
            <w:vMerge w:val="restart"/>
            <w:tcBorders>
              <w:left w:val="single" w:sz="4" w:space="0" w:color="auto"/>
              <w:right w:val="single" w:sz="4" w:space="0" w:color="auto"/>
            </w:tcBorders>
          </w:tcPr>
          <w:p w14:paraId="3A3BC521" w14:textId="77777777" w:rsidR="00584874" w:rsidRPr="00584874" w:rsidRDefault="00584874" w:rsidP="00584874">
            <w:pPr>
              <w:tabs>
                <w:tab w:val="left" w:pos="-1843"/>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r w:rsidRPr="00584874">
              <w:rPr>
                <w:rFonts w:ascii="Times New Roman" w:hAnsi="Times New Roman"/>
                <w:b/>
              </w:rPr>
              <w:t>Тема 10. Правовое обеспечение при трудоустройстве</w:t>
            </w:r>
          </w:p>
        </w:tc>
        <w:tc>
          <w:tcPr>
            <w:tcW w:w="7229" w:type="dxa"/>
            <w:tcBorders>
              <w:top w:val="single" w:sz="4" w:space="0" w:color="auto"/>
              <w:left w:val="single" w:sz="4" w:space="0" w:color="auto"/>
              <w:bottom w:val="single" w:sz="4" w:space="0" w:color="auto"/>
              <w:right w:val="single" w:sz="4" w:space="0" w:color="auto"/>
            </w:tcBorders>
          </w:tcPr>
          <w:p w14:paraId="2206612D" w14:textId="77777777" w:rsidR="00584874" w:rsidRPr="00584874" w:rsidRDefault="00584874" w:rsidP="00584874">
            <w:pPr>
              <w:rPr>
                <w:rFonts w:ascii="Times New Roman" w:eastAsia="Calibri" w:hAnsi="Times New Roman" w:cs="Times New Roman"/>
                <w:b/>
              </w:rPr>
            </w:pPr>
            <w:r w:rsidRPr="00584874">
              <w:rPr>
                <w:rFonts w:ascii="Times New Roman" w:eastAsia="Times New Roman" w:hAnsi="Times New Roman" w:cs="Times New Roman"/>
                <w:b/>
                <w:bCs/>
                <w:lang w:eastAsia="ru-RU"/>
              </w:rPr>
              <w:t xml:space="preserve">Содержание </w:t>
            </w:r>
          </w:p>
        </w:tc>
        <w:tc>
          <w:tcPr>
            <w:tcW w:w="2056" w:type="dxa"/>
            <w:tcBorders>
              <w:top w:val="single" w:sz="4" w:space="0" w:color="auto"/>
              <w:left w:val="single" w:sz="4" w:space="0" w:color="auto"/>
              <w:bottom w:val="single" w:sz="4" w:space="0" w:color="auto"/>
              <w:right w:val="single" w:sz="4" w:space="0" w:color="auto"/>
            </w:tcBorders>
          </w:tcPr>
          <w:p w14:paraId="69CABB2F" w14:textId="77777777" w:rsidR="00584874" w:rsidRPr="00584874" w:rsidRDefault="00584874" w:rsidP="00584874">
            <w:pPr>
              <w:rPr>
                <w:rFonts w:ascii="Times New Roman" w:eastAsia="Times New Roman" w:hAnsi="Times New Roman" w:cs="Times New Roman"/>
                <w:b/>
                <w:lang w:eastAsia="ru-RU"/>
              </w:rPr>
            </w:pPr>
            <w:r w:rsidRPr="00584874">
              <w:rPr>
                <w:rFonts w:ascii="Times New Roman" w:eastAsia="Times New Roman" w:hAnsi="Times New Roman" w:cs="Times New Roman"/>
                <w:b/>
                <w:lang w:eastAsia="ru-RU"/>
              </w:rPr>
              <w:t>4/2</w:t>
            </w:r>
          </w:p>
        </w:tc>
        <w:tc>
          <w:tcPr>
            <w:tcW w:w="0" w:type="auto"/>
            <w:vMerge w:val="restart"/>
            <w:tcBorders>
              <w:left w:val="single" w:sz="4" w:space="0" w:color="auto"/>
              <w:right w:val="single" w:sz="4" w:space="0" w:color="auto"/>
            </w:tcBorders>
          </w:tcPr>
          <w:p w14:paraId="217BF0FD" w14:textId="77777777" w:rsidR="00584874" w:rsidRPr="00584874" w:rsidRDefault="00584874" w:rsidP="00584874">
            <w:pPr>
              <w:rPr>
                <w:rFonts w:ascii="Times New Roman" w:eastAsia="Times New Roman" w:hAnsi="Times New Roman" w:cs="Times New Roman"/>
                <w:bCs/>
                <w:lang w:eastAsia="ru-RU"/>
              </w:rPr>
            </w:pPr>
            <w:r w:rsidRPr="00584874">
              <w:rPr>
                <w:rFonts w:ascii="Times New Roman" w:eastAsia="Times New Roman" w:hAnsi="Times New Roman" w:cs="Times New Roman"/>
                <w:bCs/>
                <w:lang w:eastAsia="ru-RU"/>
              </w:rPr>
              <w:t>ОК.01-06; 09</w:t>
            </w:r>
          </w:p>
        </w:tc>
      </w:tr>
      <w:tr w:rsidR="00584874" w:rsidRPr="00584874" w14:paraId="291E1607" w14:textId="77777777" w:rsidTr="00AD5821">
        <w:trPr>
          <w:trHeight w:val="137"/>
        </w:trPr>
        <w:tc>
          <w:tcPr>
            <w:tcW w:w="2802" w:type="dxa"/>
            <w:vMerge/>
            <w:tcBorders>
              <w:left w:val="single" w:sz="4" w:space="0" w:color="auto"/>
              <w:right w:val="single" w:sz="4" w:space="0" w:color="auto"/>
            </w:tcBorders>
          </w:tcPr>
          <w:p w14:paraId="5BD02F2D" w14:textId="77777777" w:rsidR="00584874" w:rsidRPr="00584874" w:rsidRDefault="00584874" w:rsidP="00584874">
            <w:pPr>
              <w:tabs>
                <w:tab w:val="left" w:pos="-1843"/>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14:paraId="5CAEBDD8" w14:textId="77777777" w:rsidR="00584874" w:rsidRPr="00584874" w:rsidRDefault="00584874" w:rsidP="00584874">
            <w:pPr>
              <w:rPr>
                <w:rFonts w:ascii="Times New Roman" w:eastAsia="Times New Roman" w:hAnsi="Times New Roman" w:cs="Times New Roman"/>
                <w:b/>
                <w:bCs/>
                <w:lang w:eastAsia="ru-RU"/>
              </w:rPr>
            </w:pPr>
            <w:r w:rsidRPr="00584874">
              <w:rPr>
                <w:rFonts w:ascii="Times New Roman" w:hAnsi="Times New Roman"/>
              </w:rPr>
              <w:t>Правовое и документационное обеспечение трудоустройства. Виды трудовых договоров. Конфликтные ситуации, отказ при приеме на работу.</w:t>
            </w:r>
          </w:p>
        </w:tc>
        <w:tc>
          <w:tcPr>
            <w:tcW w:w="2056" w:type="dxa"/>
            <w:tcBorders>
              <w:top w:val="single" w:sz="4" w:space="0" w:color="auto"/>
              <w:left w:val="single" w:sz="4" w:space="0" w:color="auto"/>
              <w:bottom w:val="single" w:sz="4" w:space="0" w:color="auto"/>
              <w:right w:val="single" w:sz="4" w:space="0" w:color="auto"/>
            </w:tcBorders>
          </w:tcPr>
          <w:p w14:paraId="36B5E1E8" w14:textId="77777777" w:rsidR="00584874" w:rsidRPr="00584874" w:rsidRDefault="00584874" w:rsidP="00584874">
            <w:pPr>
              <w:rPr>
                <w:rFonts w:ascii="Times New Roman" w:eastAsia="Times New Roman" w:hAnsi="Times New Roman" w:cs="Times New Roman"/>
                <w:lang w:eastAsia="ru-RU"/>
              </w:rPr>
            </w:pPr>
            <w:r w:rsidRPr="00584874">
              <w:rPr>
                <w:rFonts w:ascii="Times New Roman" w:eastAsia="Times New Roman" w:hAnsi="Times New Roman" w:cs="Times New Roman"/>
                <w:lang w:eastAsia="ru-RU"/>
              </w:rPr>
              <w:t>2</w:t>
            </w:r>
          </w:p>
        </w:tc>
        <w:tc>
          <w:tcPr>
            <w:tcW w:w="0" w:type="auto"/>
            <w:vMerge/>
            <w:tcBorders>
              <w:left w:val="single" w:sz="4" w:space="0" w:color="auto"/>
              <w:right w:val="single" w:sz="4" w:space="0" w:color="auto"/>
            </w:tcBorders>
            <w:vAlign w:val="center"/>
          </w:tcPr>
          <w:p w14:paraId="7AA86455" w14:textId="77777777" w:rsidR="00584874" w:rsidRPr="00584874" w:rsidRDefault="00584874" w:rsidP="00584874">
            <w:pPr>
              <w:rPr>
                <w:rFonts w:ascii="Times New Roman" w:eastAsia="Times New Roman" w:hAnsi="Times New Roman" w:cs="Times New Roman"/>
                <w:bCs/>
                <w:lang w:eastAsia="ru-RU"/>
              </w:rPr>
            </w:pPr>
          </w:p>
        </w:tc>
      </w:tr>
      <w:tr w:rsidR="00584874" w:rsidRPr="00584874" w14:paraId="2873C104" w14:textId="77777777" w:rsidTr="00AD5821">
        <w:trPr>
          <w:trHeight w:val="137"/>
        </w:trPr>
        <w:tc>
          <w:tcPr>
            <w:tcW w:w="2802" w:type="dxa"/>
            <w:vMerge/>
            <w:tcBorders>
              <w:left w:val="single" w:sz="4" w:space="0" w:color="auto"/>
              <w:right w:val="single" w:sz="4" w:space="0" w:color="auto"/>
            </w:tcBorders>
            <w:vAlign w:val="center"/>
          </w:tcPr>
          <w:p w14:paraId="023FDBD8" w14:textId="77777777" w:rsidR="00584874" w:rsidRPr="00584874" w:rsidRDefault="00584874" w:rsidP="005848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vAlign w:val="bottom"/>
          </w:tcPr>
          <w:p w14:paraId="66E1A404" w14:textId="77777777" w:rsidR="00584874" w:rsidRPr="00584874" w:rsidRDefault="00584874" w:rsidP="00584874">
            <w:pPr>
              <w:rPr>
                <w:rFonts w:ascii="Times New Roman" w:eastAsia="Calibri" w:hAnsi="Times New Roman" w:cs="Times New Roman"/>
                <w:b/>
              </w:rPr>
            </w:pPr>
            <w:r w:rsidRPr="00584874">
              <w:rPr>
                <w:rFonts w:ascii="Times New Roman" w:eastAsia="Times New Roman" w:hAnsi="Times New Roman" w:cs="Times New Roman"/>
                <w:b/>
                <w:bCs/>
                <w:lang w:eastAsia="ru-RU"/>
              </w:rPr>
              <w:t>В том числе практических и лабораторных занятий</w:t>
            </w:r>
          </w:p>
        </w:tc>
        <w:tc>
          <w:tcPr>
            <w:tcW w:w="2056" w:type="dxa"/>
            <w:tcBorders>
              <w:top w:val="single" w:sz="4" w:space="0" w:color="auto"/>
              <w:left w:val="single" w:sz="4" w:space="0" w:color="auto"/>
              <w:bottom w:val="single" w:sz="4" w:space="0" w:color="auto"/>
              <w:right w:val="single" w:sz="4" w:space="0" w:color="auto"/>
            </w:tcBorders>
          </w:tcPr>
          <w:p w14:paraId="795E1048" w14:textId="77777777" w:rsidR="00584874" w:rsidRPr="00584874" w:rsidRDefault="00584874" w:rsidP="00584874">
            <w:pPr>
              <w:rPr>
                <w:rFonts w:ascii="Times New Roman" w:eastAsia="Times New Roman" w:hAnsi="Times New Roman" w:cs="Times New Roman"/>
                <w:b/>
                <w:lang w:eastAsia="ru-RU"/>
              </w:rPr>
            </w:pPr>
            <w:r w:rsidRPr="00584874">
              <w:rPr>
                <w:rFonts w:ascii="Times New Roman" w:eastAsia="Times New Roman" w:hAnsi="Times New Roman" w:cs="Times New Roman"/>
                <w:b/>
                <w:lang w:eastAsia="ru-RU"/>
              </w:rPr>
              <w:t>2/2</w:t>
            </w:r>
          </w:p>
        </w:tc>
        <w:tc>
          <w:tcPr>
            <w:tcW w:w="0" w:type="auto"/>
            <w:vMerge/>
            <w:tcBorders>
              <w:left w:val="single" w:sz="4" w:space="0" w:color="auto"/>
              <w:right w:val="single" w:sz="4" w:space="0" w:color="auto"/>
            </w:tcBorders>
            <w:vAlign w:val="center"/>
          </w:tcPr>
          <w:p w14:paraId="28A3A167" w14:textId="77777777" w:rsidR="00584874" w:rsidRPr="00584874" w:rsidRDefault="00584874" w:rsidP="00584874">
            <w:pPr>
              <w:rPr>
                <w:rFonts w:ascii="Times New Roman" w:eastAsia="Times New Roman" w:hAnsi="Times New Roman" w:cs="Times New Roman"/>
                <w:bCs/>
                <w:lang w:eastAsia="ru-RU"/>
              </w:rPr>
            </w:pPr>
          </w:p>
        </w:tc>
      </w:tr>
      <w:tr w:rsidR="00584874" w:rsidRPr="00584874" w14:paraId="7B4F168B" w14:textId="77777777" w:rsidTr="00AD5821">
        <w:trPr>
          <w:trHeight w:val="137"/>
        </w:trPr>
        <w:tc>
          <w:tcPr>
            <w:tcW w:w="2802" w:type="dxa"/>
            <w:vMerge/>
            <w:tcBorders>
              <w:left w:val="single" w:sz="4" w:space="0" w:color="auto"/>
              <w:bottom w:val="single" w:sz="4" w:space="0" w:color="auto"/>
              <w:right w:val="single" w:sz="4" w:space="0" w:color="auto"/>
            </w:tcBorders>
            <w:vAlign w:val="center"/>
          </w:tcPr>
          <w:p w14:paraId="7BC06CB3" w14:textId="77777777" w:rsidR="00584874" w:rsidRPr="00584874" w:rsidRDefault="00584874" w:rsidP="005848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vAlign w:val="bottom"/>
          </w:tcPr>
          <w:p w14:paraId="2016FC5A" w14:textId="77777777" w:rsidR="00584874" w:rsidRPr="00584874" w:rsidRDefault="00584874" w:rsidP="00584874">
            <w:pPr>
              <w:rPr>
                <w:rFonts w:ascii="Times New Roman" w:eastAsia="Calibri" w:hAnsi="Times New Roman" w:cs="Times New Roman"/>
                <w:b/>
              </w:rPr>
            </w:pPr>
            <w:r w:rsidRPr="00584874">
              <w:rPr>
                <w:rFonts w:ascii="Times New Roman" w:eastAsia="Calibri" w:hAnsi="Times New Roman"/>
                <w:b/>
              </w:rPr>
              <w:t>Практическая подготовка</w:t>
            </w:r>
            <w:r w:rsidRPr="00584874">
              <w:rPr>
                <w:rFonts w:ascii="Times New Roman" w:eastAsia="Calibri" w:hAnsi="Times New Roman"/>
              </w:rPr>
              <w:t xml:space="preserve"> «</w:t>
            </w:r>
            <w:r w:rsidRPr="00584874">
              <w:rPr>
                <w:rFonts w:ascii="Times New Roman" w:hAnsi="Times New Roman"/>
                <w:color w:val="000000"/>
              </w:rPr>
              <w:t>Решение ситуационных задач».</w:t>
            </w:r>
          </w:p>
        </w:tc>
        <w:tc>
          <w:tcPr>
            <w:tcW w:w="2056" w:type="dxa"/>
            <w:tcBorders>
              <w:top w:val="single" w:sz="4" w:space="0" w:color="auto"/>
              <w:left w:val="single" w:sz="4" w:space="0" w:color="auto"/>
              <w:bottom w:val="single" w:sz="4" w:space="0" w:color="auto"/>
              <w:right w:val="single" w:sz="4" w:space="0" w:color="auto"/>
            </w:tcBorders>
          </w:tcPr>
          <w:p w14:paraId="2CDBBCC6" w14:textId="77777777" w:rsidR="00584874" w:rsidRPr="00584874" w:rsidRDefault="00584874" w:rsidP="00584874">
            <w:pPr>
              <w:rPr>
                <w:rFonts w:ascii="Times New Roman" w:eastAsia="Times New Roman" w:hAnsi="Times New Roman" w:cs="Times New Roman"/>
                <w:lang w:eastAsia="ru-RU"/>
              </w:rPr>
            </w:pPr>
            <w:r w:rsidRPr="00584874">
              <w:rPr>
                <w:rFonts w:ascii="Times New Roman" w:eastAsia="Times New Roman" w:hAnsi="Times New Roman" w:cs="Times New Roman"/>
                <w:lang w:eastAsia="ru-RU"/>
              </w:rPr>
              <w:t>2</w:t>
            </w:r>
          </w:p>
        </w:tc>
        <w:tc>
          <w:tcPr>
            <w:tcW w:w="0" w:type="auto"/>
            <w:vMerge/>
            <w:tcBorders>
              <w:left w:val="single" w:sz="4" w:space="0" w:color="auto"/>
              <w:bottom w:val="single" w:sz="4" w:space="0" w:color="auto"/>
              <w:right w:val="single" w:sz="4" w:space="0" w:color="auto"/>
            </w:tcBorders>
            <w:vAlign w:val="center"/>
          </w:tcPr>
          <w:p w14:paraId="04E5B4A0" w14:textId="77777777" w:rsidR="00584874" w:rsidRPr="00584874" w:rsidRDefault="00584874" w:rsidP="00584874">
            <w:pPr>
              <w:rPr>
                <w:rFonts w:ascii="Times New Roman" w:eastAsia="Times New Roman" w:hAnsi="Times New Roman" w:cs="Times New Roman"/>
                <w:bCs/>
                <w:lang w:eastAsia="ru-RU"/>
              </w:rPr>
            </w:pPr>
          </w:p>
        </w:tc>
      </w:tr>
      <w:tr w:rsidR="00584874" w:rsidRPr="00584874" w14:paraId="51859866" w14:textId="77777777" w:rsidTr="00AD5821">
        <w:trPr>
          <w:trHeight w:val="137"/>
        </w:trPr>
        <w:tc>
          <w:tcPr>
            <w:tcW w:w="2802" w:type="dxa"/>
            <w:vMerge w:val="restart"/>
            <w:tcBorders>
              <w:left w:val="single" w:sz="4" w:space="0" w:color="auto"/>
              <w:right w:val="single" w:sz="4" w:space="0" w:color="auto"/>
            </w:tcBorders>
          </w:tcPr>
          <w:p w14:paraId="2420CA15" w14:textId="77777777" w:rsidR="00584874" w:rsidRPr="00584874" w:rsidRDefault="00584874" w:rsidP="00584874">
            <w:pPr>
              <w:rPr>
                <w:rFonts w:ascii="Times New Roman" w:hAnsi="Times New Roman"/>
                <w:b/>
              </w:rPr>
            </w:pPr>
            <w:r w:rsidRPr="00584874">
              <w:rPr>
                <w:rFonts w:ascii="Times New Roman" w:hAnsi="Times New Roman"/>
                <w:b/>
              </w:rPr>
              <w:t xml:space="preserve">Тема 11. </w:t>
            </w:r>
            <w:r w:rsidRPr="00584874">
              <w:rPr>
                <w:rFonts w:ascii="Times New Roman" w:eastAsia="Calibri" w:hAnsi="Times New Roman"/>
                <w:b/>
              </w:rPr>
              <w:t>Социально-психологические основы влияния и убеждения.</w:t>
            </w:r>
          </w:p>
        </w:tc>
        <w:tc>
          <w:tcPr>
            <w:tcW w:w="7229" w:type="dxa"/>
            <w:tcBorders>
              <w:top w:val="single" w:sz="4" w:space="0" w:color="auto"/>
              <w:left w:val="single" w:sz="4" w:space="0" w:color="auto"/>
              <w:bottom w:val="single" w:sz="4" w:space="0" w:color="auto"/>
              <w:right w:val="single" w:sz="4" w:space="0" w:color="auto"/>
            </w:tcBorders>
          </w:tcPr>
          <w:p w14:paraId="18F55D93" w14:textId="77777777" w:rsidR="00584874" w:rsidRPr="00584874" w:rsidRDefault="00584874" w:rsidP="00584874">
            <w:pPr>
              <w:rPr>
                <w:rFonts w:ascii="Times New Roman" w:eastAsia="Calibri" w:hAnsi="Times New Roman" w:cs="Times New Roman"/>
                <w:b/>
              </w:rPr>
            </w:pPr>
            <w:r w:rsidRPr="00584874">
              <w:rPr>
                <w:rFonts w:ascii="Times New Roman" w:eastAsia="Times New Roman" w:hAnsi="Times New Roman" w:cs="Times New Roman"/>
                <w:b/>
                <w:bCs/>
                <w:lang w:eastAsia="ru-RU"/>
              </w:rPr>
              <w:t xml:space="preserve">Содержание </w:t>
            </w:r>
          </w:p>
        </w:tc>
        <w:tc>
          <w:tcPr>
            <w:tcW w:w="2056" w:type="dxa"/>
            <w:tcBorders>
              <w:top w:val="single" w:sz="4" w:space="0" w:color="auto"/>
              <w:left w:val="single" w:sz="4" w:space="0" w:color="auto"/>
              <w:bottom w:val="single" w:sz="4" w:space="0" w:color="auto"/>
              <w:right w:val="single" w:sz="4" w:space="0" w:color="auto"/>
            </w:tcBorders>
          </w:tcPr>
          <w:p w14:paraId="181390FE" w14:textId="77777777" w:rsidR="00584874" w:rsidRPr="00584874" w:rsidRDefault="00584874" w:rsidP="00584874">
            <w:pPr>
              <w:rPr>
                <w:rFonts w:ascii="Times New Roman" w:eastAsia="Times New Roman" w:hAnsi="Times New Roman" w:cs="Times New Roman"/>
                <w:b/>
                <w:lang w:eastAsia="ru-RU"/>
              </w:rPr>
            </w:pPr>
            <w:r w:rsidRPr="00584874">
              <w:rPr>
                <w:rFonts w:ascii="Times New Roman" w:eastAsia="Times New Roman" w:hAnsi="Times New Roman" w:cs="Times New Roman"/>
                <w:b/>
                <w:lang w:eastAsia="ru-RU"/>
              </w:rPr>
              <w:t>8/2</w:t>
            </w:r>
          </w:p>
        </w:tc>
        <w:tc>
          <w:tcPr>
            <w:tcW w:w="0" w:type="auto"/>
            <w:vMerge w:val="restart"/>
            <w:tcBorders>
              <w:left w:val="single" w:sz="4" w:space="0" w:color="auto"/>
              <w:right w:val="single" w:sz="4" w:space="0" w:color="auto"/>
            </w:tcBorders>
          </w:tcPr>
          <w:p w14:paraId="41AE29C7" w14:textId="77777777" w:rsidR="00584874" w:rsidRPr="00584874" w:rsidRDefault="00584874" w:rsidP="00584874">
            <w:pPr>
              <w:rPr>
                <w:rFonts w:ascii="Times New Roman" w:eastAsia="Times New Roman" w:hAnsi="Times New Roman" w:cs="Times New Roman"/>
                <w:bCs/>
                <w:lang w:eastAsia="ru-RU"/>
              </w:rPr>
            </w:pPr>
            <w:r w:rsidRPr="00584874">
              <w:rPr>
                <w:rFonts w:ascii="Times New Roman" w:eastAsia="Times New Roman" w:hAnsi="Times New Roman" w:cs="Times New Roman"/>
                <w:bCs/>
                <w:lang w:eastAsia="ru-RU"/>
              </w:rPr>
              <w:t>ОК.01-06; 09</w:t>
            </w:r>
          </w:p>
        </w:tc>
      </w:tr>
      <w:tr w:rsidR="00584874" w:rsidRPr="00584874" w14:paraId="2273A368" w14:textId="77777777" w:rsidTr="00AD5821">
        <w:trPr>
          <w:trHeight w:val="137"/>
        </w:trPr>
        <w:tc>
          <w:tcPr>
            <w:tcW w:w="2802" w:type="dxa"/>
            <w:vMerge/>
            <w:tcBorders>
              <w:left w:val="single" w:sz="4" w:space="0" w:color="auto"/>
              <w:right w:val="single" w:sz="4" w:space="0" w:color="auto"/>
            </w:tcBorders>
            <w:vAlign w:val="center"/>
          </w:tcPr>
          <w:p w14:paraId="0D346A7B" w14:textId="77777777" w:rsidR="00584874" w:rsidRPr="00584874" w:rsidRDefault="00584874" w:rsidP="005848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vAlign w:val="bottom"/>
          </w:tcPr>
          <w:p w14:paraId="2EE5B9F7" w14:textId="77777777" w:rsidR="00584874" w:rsidRPr="00584874" w:rsidRDefault="00584874" w:rsidP="00584874">
            <w:pPr>
              <w:rPr>
                <w:rFonts w:ascii="Times New Roman" w:eastAsia="Calibri" w:hAnsi="Times New Roman" w:cs="Times New Roman"/>
                <w:b/>
              </w:rPr>
            </w:pPr>
            <w:r w:rsidRPr="00584874">
              <w:rPr>
                <w:rFonts w:ascii="Times New Roman" w:eastAsia="Calibri" w:hAnsi="Times New Roman"/>
              </w:rPr>
              <w:t>Социально-психологические основы влияния и убеждения.</w:t>
            </w:r>
          </w:p>
        </w:tc>
        <w:tc>
          <w:tcPr>
            <w:tcW w:w="2056" w:type="dxa"/>
            <w:tcBorders>
              <w:top w:val="single" w:sz="4" w:space="0" w:color="auto"/>
              <w:left w:val="single" w:sz="4" w:space="0" w:color="auto"/>
              <w:bottom w:val="single" w:sz="4" w:space="0" w:color="auto"/>
              <w:right w:val="single" w:sz="4" w:space="0" w:color="auto"/>
            </w:tcBorders>
          </w:tcPr>
          <w:p w14:paraId="3E1C04EF" w14:textId="77777777" w:rsidR="00584874" w:rsidRPr="00584874" w:rsidRDefault="00584874" w:rsidP="00584874">
            <w:pPr>
              <w:rPr>
                <w:rFonts w:ascii="Times New Roman" w:eastAsia="Times New Roman" w:hAnsi="Times New Roman" w:cs="Times New Roman"/>
                <w:lang w:eastAsia="ru-RU"/>
              </w:rPr>
            </w:pPr>
            <w:r w:rsidRPr="00584874">
              <w:rPr>
                <w:rFonts w:ascii="Times New Roman" w:eastAsia="Times New Roman" w:hAnsi="Times New Roman" w:cs="Times New Roman"/>
                <w:lang w:eastAsia="ru-RU"/>
              </w:rPr>
              <w:t>2</w:t>
            </w:r>
          </w:p>
        </w:tc>
        <w:tc>
          <w:tcPr>
            <w:tcW w:w="0" w:type="auto"/>
            <w:vMerge/>
            <w:tcBorders>
              <w:left w:val="single" w:sz="4" w:space="0" w:color="auto"/>
              <w:right w:val="single" w:sz="4" w:space="0" w:color="auto"/>
            </w:tcBorders>
            <w:vAlign w:val="center"/>
          </w:tcPr>
          <w:p w14:paraId="53F6143F" w14:textId="77777777" w:rsidR="00584874" w:rsidRPr="00584874" w:rsidRDefault="00584874" w:rsidP="00584874">
            <w:pPr>
              <w:rPr>
                <w:rFonts w:ascii="Times New Roman" w:eastAsia="Times New Roman" w:hAnsi="Times New Roman" w:cs="Times New Roman"/>
                <w:b/>
                <w:bCs/>
                <w:lang w:eastAsia="ru-RU"/>
              </w:rPr>
            </w:pPr>
          </w:p>
        </w:tc>
      </w:tr>
      <w:tr w:rsidR="00584874" w:rsidRPr="00584874" w14:paraId="69D3D160" w14:textId="77777777" w:rsidTr="00AD5821">
        <w:trPr>
          <w:trHeight w:val="137"/>
        </w:trPr>
        <w:tc>
          <w:tcPr>
            <w:tcW w:w="2802" w:type="dxa"/>
            <w:vMerge/>
            <w:tcBorders>
              <w:left w:val="single" w:sz="4" w:space="0" w:color="auto"/>
              <w:right w:val="single" w:sz="4" w:space="0" w:color="auto"/>
            </w:tcBorders>
            <w:vAlign w:val="center"/>
          </w:tcPr>
          <w:p w14:paraId="4950A38C" w14:textId="77777777" w:rsidR="00584874" w:rsidRPr="00584874" w:rsidRDefault="00584874" w:rsidP="005848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vAlign w:val="bottom"/>
          </w:tcPr>
          <w:p w14:paraId="359F18BD" w14:textId="77777777" w:rsidR="00584874" w:rsidRPr="00584874" w:rsidRDefault="00584874" w:rsidP="00584874">
            <w:pPr>
              <w:rPr>
                <w:rFonts w:ascii="Times New Roman" w:eastAsia="Calibri" w:hAnsi="Times New Roman" w:cs="Times New Roman"/>
                <w:b/>
              </w:rPr>
            </w:pPr>
            <w:r w:rsidRPr="00584874">
              <w:rPr>
                <w:rFonts w:ascii="Times New Roman" w:eastAsia="Calibri" w:hAnsi="Times New Roman"/>
              </w:rPr>
              <w:t xml:space="preserve">Конфликты и пути их преодоления. </w:t>
            </w:r>
            <w:r w:rsidRPr="00584874">
              <w:rPr>
                <w:rFonts w:ascii="Times New Roman" w:hAnsi="Times New Roman"/>
              </w:rPr>
              <w:t>Управление стрессом.</w:t>
            </w:r>
          </w:p>
        </w:tc>
        <w:tc>
          <w:tcPr>
            <w:tcW w:w="2056" w:type="dxa"/>
            <w:tcBorders>
              <w:top w:val="single" w:sz="4" w:space="0" w:color="auto"/>
              <w:left w:val="single" w:sz="4" w:space="0" w:color="auto"/>
              <w:bottom w:val="single" w:sz="4" w:space="0" w:color="auto"/>
              <w:right w:val="single" w:sz="4" w:space="0" w:color="auto"/>
            </w:tcBorders>
          </w:tcPr>
          <w:p w14:paraId="3384CD33" w14:textId="77777777" w:rsidR="00584874" w:rsidRPr="00584874" w:rsidRDefault="00584874" w:rsidP="00584874">
            <w:pPr>
              <w:rPr>
                <w:rFonts w:ascii="Times New Roman" w:eastAsia="Times New Roman" w:hAnsi="Times New Roman" w:cs="Times New Roman"/>
                <w:lang w:eastAsia="ru-RU"/>
              </w:rPr>
            </w:pPr>
            <w:r w:rsidRPr="00584874">
              <w:rPr>
                <w:rFonts w:ascii="Times New Roman" w:eastAsia="Times New Roman" w:hAnsi="Times New Roman" w:cs="Times New Roman"/>
                <w:lang w:eastAsia="ru-RU"/>
              </w:rPr>
              <w:t>2</w:t>
            </w:r>
          </w:p>
        </w:tc>
        <w:tc>
          <w:tcPr>
            <w:tcW w:w="0" w:type="auto"/>
            <w:vMerge/>
            <w:tcBorders>
              <w:left w:val="single" w:sz="4" w:space="0" w:color="auto"/>
              <w:right w:val="single" w:sz="4" w:space="0" w:color="auto"/>
            </w:tcBorders>
            <w:vAlign w:val="center"/>
          </w:tcPr>
          <w:p w14:paraId="08C0DC65" w14:textId="77777777" w:rsidR="00584874" w:rsidRPr="00584874" w:rsidRDefault="00584874" w:rsidP="00584874">
            <w:pPr>
              <w:rPr>
                <w:rFonts w:ascii="Times New Roman" w:eastAsia="Times New Roman" w:hAnsi="Times New Roman" w:cs="Times New Roman"/>
                <w:b/>
                <w:bCs/>
                <w:lang w:eastAsia="ru-RU"/>
              </w:rPr>
            </w:pPr>
          </w:p>
        </w:tc>
      </w:tr>
      <w:tr w:rsidR="00584874" w:rsidRPr="00584874" w14:paraId="264F58D3" w14:textId="77777777" w:rsidTr="00AD5821">
        <w:trPr>
          <w:trHeight w:val="137"/>
        </w:trPr>
        <w:tc>
          <w:tcPr>
            <w:tcW w:w="2802" w:type="dxa"/>
            <w:vMerge/>
            <w:tcBorders>
              <w:left w:val="single" w:sz="4" w:space="0" w:color="auto"/>
              <w:right w:val="single" w:sz="4" w:space="0" w:color="auto"/>
            </w:tcBorders>
            <w:vAlign w:val="center"/>
          </w:tcPr>
          <w:p w14:paraId="7E144309" w14:textId="77777777" w:rsidR="00584874" w:rsidRPr="00584874" w:rsidRDefault="00584874" w:rsidP="005848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vAlign w:val="bottom"/>
          </w:tcPr>
          <w:p w14:paraId="6A5CB770" w14:textId="77777777" w:rsidR="00584874" w:rsidRPr="00584874" w:rsidRDefault="00584874" w:rsidP="00584874">
            <w:pPr>
              <w:rPr>
                <w:rFonts w:ascii="Times New Roman" w:eastAsia="Calibri" w:hAnsi="Times New Roman" w:cs="Times New Roman"/>
                <w:b/>
              </w:rPr>
            </w:pPr>
            <w:r w:rsidRPr="00584874">
              <w:rPr>
                <w:rFonts w:ascii="Times New Roman" w:eastAsia="Times New Roman" w:hAnsi="Times New Roman" w:cs="Times New Roman"/>
                <w:b/>
                <w:bCs/>
                <w:lang w:eastAsia="ru-RU"/>
              </w:rPr>
              <w:t>В том числе практических и лабораторных занятий</w:t>
            </w:r>
          </w:p>
        </w:tc>
        <w:tc>
          <w:tcPr>
            <w:tcW w:w="2056" w:type="dxa"/>
            <w:tcBorders>
              <w:top w:val="single" w:sz="4" w:space="0" w:color="auto"/>
              <w:left w:val="single" w:sz="4" w:space="0" w:color="auto"/>
              <w:bottom w:val="single" w:sz="4" w:space="0" w:color="auto"/>
              <w:right w:val="single" w:sz="4" w:space="0" w:color="auto"/>
            </w:tcBorders>
          </w:tcPr>
          <w:p w14:paraId="01F6379B" w14:textId="77777777" w:rsidR="00584874" w:rsidRPr="00584874" w:rsidRDefault="00584874" w:rsidP="00584874">
            <w:pPr>
              <w:rPr>
                <w:rFonts w:ascii="Times New Roman" w:eastAsia="Times New Roman" w:hAnsi="Times New Roman" w:cs="Times New Roman"/>
                <w:b/>
                <w:lang w:eastAsia="ru-RU"/>
              </w:rPr>
            </w:pPr>
            <w:r w:rsidRPr="00584874">
              <w:rPr>
                <w:rFonts w:ascii="Times New Roman" w:eastAsia="Times New Roman" w:hAnsi="Times New Roman" w:cs="Times New Roman"/>
                <w:b/>
                <w:lang w:eastAsia="ru-RU"/>
              </w:rPr>
              <w:t>2/2</w:t>
            </w:r>
          </w:p>
        </w:tc>
        <w:tc>
          <w:tcPr>
            <w:tcW w:w="0" w:type="auto"/>
            <w:vMerge/>
            <w:tcBorders>
              <w:left w:val="single" w:sz="4" w:space="0" w:color="auto"/>
              <w:right w:val="single" w:sz="4" w:space="0" w:color="auto"/>
            </w:tcBorders>
            <w:vAlign w:val="center"/>
          </w:tcPr>
          <w:p w14:paraId="5DBFE8B5" w14:textId="77777777" w:rsidR="00584874" w:rsidRPr="00584874" w:rsidRDefault="00584874" w:rsidP="00584874">
            <w:pPr>
              <w:rPr>
                <w:rFonts w:ascii="Times New Roman" w:eastAsia="Times New Roman" w:hAnsi="Times New Roman" w:cs="Times New Roman"/>
                <w:b/>
                <w:bCs/>
                <w:lang w:eastAsia="ru-RU"/>
              </w:rPr>
            </w:pPr>
          </w:p>
        </w:tc>
      </w:tr>
      <w:tr w:rsidR="00584874" w:rsidRPr="00584874" w14:paraId="54EE9A00" w14:textId="77777777" w:rsidTr="00AD5821">
        <w:trPr>
          <w:trHeight w:val="137"/>
        </w:trPr>
        <w:tc>
          <w:tcPr>
            <w:tcW w:w="2802" w:type="dxa"/>
            <w:vMerge/>
            <w:tcBorders>
              <w:left w:val="single" w:sz="4" w:space="0" w:color="auto"/>
              <w:right w:val="single" w:sz="4" w:space="0" w:color="auto"/>
            </w:tcBorders>
            <w:vAlign w:val="center"/>
          </w:tcPr>
          <w:p w14:paraId="4D0F64CD" w14:textId="77777777" w:rsidR="00584874" w:rsidRPr="00584874" w:rsidRDefault="00584874" w:rsidP="005848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vAlign w:val="bottom"/>
          </w:tcPr>
          <w:p w14:paraId="629AF79E" w14:textId="77777777" w:rsidR="00584874" w:rsidRPr="00584874" w:rsidRDefault="00584874" w:rsidP="00584874">
            <w:pPr>
              <w:rPr>
                <w:rFonts w:ascii="Times New Roman" w:eastAsia="Calibri" w:hAnsi="Times New Roman" w:cs="Times New Roman"/>
                <w:b/>
              </w:rPr>
            </w:pPr>
            <w:r w:rsidRPr="00584874">
              <w:rPr>
                <w:rFonts w:ascii="Times New Roman" w:eastAsia="Calibri" w:hAnsi="Times New Roman"/>
                <w:b/>
              </w:rPr>
              <w:t>Практическая подготовка</w:t>
            </w:r>
            <w:r w:rsidRPr="00584874">
              <w:rPr>
                <w:rFonts w:ascii="Times New Roman" w:eastAsia="Calibri" w:hAnsi="Times New Roman"/>
              </w:rPr>
              <w:t xml:space="preserve"> «Пути решения конфликтов».</w:t>
            </w:r>
          </w:p>
        </w:tc>
        <w:tc>
          <w:tcPr>
            <w:tcW w:w="2056" w:type="dxa"/>
            <w:tcBorders>
              <w:top w:val="single" w:sz="4" w:space="0" w:color="auto"/>
              <w:left w:val="single" w:sz="4" w:space="0" w:color="auto"/>
              <w:bottom w:val="single" w:sz="4" w:space="0" w:color="auto"/>
              <w:right w:val="single" w:sz="4" w:space="0" w:color="auto"/>
            </w:tcBorders>
          </w:tcPr>
          <w:p w14:paraId="6E1A5EDC" w14:textId="77777777" w:rsidR="00584874" w:rsidRPr="00584874" w:rsidRDefault="00584874" w:rsidP="00584874">
            <w:pPr>
              <w:rPr>
                <w:rFonts w:ascii="Times New Roman" w:eastAsia="Times New Roman" w:hAnsi="Times New Roman" w:cs="Times New Roman"/>
                <w:lang w:eastAsia="ru-RU"/>
              </w:rPr>
            </w:pPr>
            <w:r w:rsidRPr="00584874">
              <w:rPr>
                <w:rFonts w:ascii="Times New Roman" w:eastAsia="Times New Roman" w:hAnsi="Times New Roman" w:cs="Times New Roman"/>
                <w:lang w:eastAsia="ru-RU"/>
              </w:rPr>
              <w:t>2</w:t>
            </w:r>
          </w:p>
        </w:tc>
        <w:tc>
          <w:tcPr>
            <w:tcW w:w="0" w:type="auto"/>
            <w:vMerge/>
            <w:tcBorders>
              <w:left w:val="single" w:sz="4" w:space="0" w:color="auto"/>
              <w:right w:val="single" w:sz="4" w:space="0" w:color="auto"/>
            </w:tcBorders>
            <w:vAlign w:val="center"/>
          </w:tcPr>
          <w:p w14:paraId="04B5FE6F" w14:textId="77777777" w:rsidR="00584874" w:rsidRPr="00584874" w:rsidRDefault="00584874" w:rsidP="00584874">
            <w:pPr>
              <w:rPr>
                <w:rFonts w:ascii="Times New Roman" w:eastAsia="Times New Roman" w:hAnsi="Times New Roman" w:cs="Times New Roman"/>
                <w:b/>
                <w:bCs/>
                <w:lang w:eastAsia="ru-RU"/>
              </w:rPr>
            </w:pPr>
          </w:p>
        </w:tc>
      </w:tr>
      <w:tr w:rsidR="00584874" w:rsidRPr="00584874" w14:paraId="616C7809" w14:textId="77777777" w:rsidTr="00AD5821">
        <w:trPr>
          <w:trHeight w:val="137"/>
        </w:trPr>
        <w:tc>
          <w:tcPr>
            <w:tcW w:w="2802" w:type="dxa"/>
            <w:vMerge/>
            <w:tcBorders>
              <w:left w:val="single" w:sz="4" w:space="0" w:color="auto"/>
              <w:right w:val="single" w:sz="4" w:space="0" w:color="auto"/>
            </w:tcBorders>
            <w:vAlign w:val="center"/>
          </w:tcPr>
          <w:p w14:paraId="6096DC3F" w14:textId="77777777" w:rsidR="00584874" w:rsidRPr="00584874" w:rsidRDefault="00584874" w:rsidP="005848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vAlign w:val="bottom"/>
          </w:tcPr>
          <w:p w14:paraId="168C4C75" w14:textId="77777777" w:rsidR="00584874" w:rsidRPr="00584874" w:rsidRDefault="00584874" w:rsidP="00584874">
            <w:pPr>
              <w:rPr>
                <w:rFonts w:ascii="Times New Roman" w:eastAsia="Calibri" w:hAnsi="Times New Roman" w:cs="Times New Roman"/>
                <w:b/>
              </w:rPr>
            </w:pPr>
            <w:r w:rsidRPr="00584874">
              <w:rPr>
                <w:rFonts w:ascii="Times New Roman" w:eastAsia="Times New Roman" w:hAnsi="Times New Roman" w:cs="Times New Roman"/>
                <w:b/>
                <w:bCs/>
                <w:lang w:eastAsia="ru-RU"/>
              </w:rPr>
              <w:t>В том числе самостоятельная работа обучающихся</w:t>
            </w:r>
          </w:p>
        </w:tc>
        <w:tc>
          <w:tcPr>
            <w:tcW w:w="2056" w:type="dxa"/>
            <w:tcBorders>
              <w:top w:val="single" w:sz="4" w:space="0" w:color="auto"/>
              <w:left w:val="single" w:sz="4" w:space="0" w:color="auto"/>
              <w:bottom w:val="single" w:sz="4" w:space="0" w:color="auto"/>
              <w:right w:val="single" w:sz="4" w:space="0" w:color="auto"/>
            </w:tcBorders>
          </w:tcPr>
          <w:p w14:paraId="1F5DE9BD" w14:textId="77777777" w:rsidR="00584874" w:rsidRPr="00584874" w:rsidRDefault="00584874" w:rsidP="00584874">
            <w:pPr>
              <w:rPr>
                <w:rFonts w:ascii="Times New Roman" w:eastAsia="Times New Roman" w:hAnsi="Times New Roman" w:cs="Times New Roman"/>
                <w:b/>
                <w:lang w:eastAsia="ru-RU"/>
              </w:rPr>
            </w:pPr>
            <w:r w:rsidRPr="00584874">
              <w:rPr>
                <w:rFonts w:ascii="Times New Roman" w:eastAsia="Times New Roman" w:hAnsi="Times New Roman" w:cs="Times New Roman"/>
                <w:b/>
                <w:lang w:eastAsia="ru-RU"/>
              </w:rPr>
              <w:t>2</w:t>
            </w:r>
          </w:p>
        </w:tc>
        <w:tc>
          <w:tcPr>
            <w:tcW w:w="0" w:type="auto"/>
            <w:vMerge/>
            <w:tcBorders>
              <w:left w:val="single" w:sz="4" w:space="0" w:color="auto"/>
              <w:right w:val="single" w:sz="4" w:space="0" w:color="auto"/>
            </w:tcBorders>
            <w:vAlign w:val="center"/>
          </w:tcPr>
          <w:p w14:paraId="70DCCB34" w14:textId="77777777" w:rsidR="00584874" w:rsidRPr="00584874" w:rsidRDefault="00584874" w:rsidP="00584874">
            <w:pPr>
              <w:rPr>
                <w:rFonts w:ascii="Times New Roman" w:eastAsia="Times New Roman" w:hAnsi="Times New Roman" w:cs="Times New Roman"/>
                <w:b/>
                <w:bCs/>
                <w:lang w:eastAsia="ru-RU"/>
              </w:rPr>
            </w:pPr>
          </w:p>
        </w:tc>
      </w:tr>
      <w:tr w:rsidR="00584874" w:rsidRPr="00584874" w14:paraId="1D8E1F83" w14:textId="77777777" w:rsidTr="00AD5821">
        <w:trPr>
          <w:trHeight w:val="137"/>
        </w:trPr>
        <w:tc>
          <w:tcPr>
            <w:tcW w:w="2802" w:type="dxa"/>
            <w:vMerge/>
            <w:tcBorders>
              <w:left w:val="single" w:sz="4" w:space="0" w:color="auto"/>
              <w:bottom w:val="single" w:sz="4" w:space="0" w:color="auto"/>
              <w:right w:val="single" w:sz="4" w:space="0" w:color="auto"/>
            </w:tcBorders>
            <w:vAlign w:val="center"/>
          </w:tcPr>
          <w:p w14:paraId="1945CBB6" w14:textId="77777777" w:rsidR="00584874" w:rsidRPr="00584874" w:rsidRDefault="00584874" w:rsidP="005848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vAlign w:val="bottom"/>
          </w:tcPr>
          <w:p w14:paraId="25A4C1D0" w14:textId="77777777" w:rsidR="00584874" w:rsidRPr="00584874" w:rsidRDefault="00584874" w:rsidP="00584874">
            <w:pPr>
              <w:rPr>
                <w:rFonts w:ascii="Times New Roman" w:eastAsia="Calibri" w:hAnsi="Times New Roman" w:cs="Times New Roman"/>
                <w:b/>
              </w:rPr>
            </w:pPr>
            <w:r w:rsidRPr="00584874">
              <w:rPr>
                <w:rFonts w:ascii="Times New Roman" w:hAnsi="Times New Roman"/>
              </w:rPr>
              <w:t>Социально-психологические основы влияния и убеждения. Конфликты и пути их преодоления.</w:t>
            </w:r>
          </w:p>
        </w:tc>
        <w:tc>
          <w:tcPr>
            <w:tcW w:w="2056" w:type="dxa"/>
            <w:tcBorders>
              <w:top w:val="single" w:sz="4" w:space="0" w:color="auto"/>
              <w:left w:val="single" w:sz="4" w:space="0" w:color="auto"/>
              <w:bottom w:val="single" w:sz="4" w:space="0" w:color="auto"/>
              <w:right w:val="single" w:sz="4" w:space="0" w:color="auto"/>
            </w:tcBorders>
          </w:tcPr>
          <w:p w14:paraId="3CAC00FC" w14:textId="77777777" w:rsidR="00584874" w:rsidRPr="00584874" w:rsidRDefault="00584874" w:rsidP="00584874">
            <w:pPr>
              <w:rPr>
                <w:rFonts w:ascii="Times New Roman" w:eastAsia="Times New Roman" w:hAnsi="Times New Roman" w:cs="Times New Roman"/>
                <w:lang w:eastAsia="ru-RU"/>
              </w:rPr>
            </w:pPr>
            <w:r w:rsidRPr="00584874">
              <w:rPr>
                <w:rFonts w:ascii="Times New Roman" w:eastAsia="Times New Roman" w:hAnsi="Times New Roman" w:cs="Times New Roman"/>
                <w:lang w:eastAsia="ru-RU"/>
              </w:rPr>
              <w:t>2</w:t>
            </w:r>
          </w:p>
        </w:tc>
        <w:tc>
          <w:tcPr>
            <w:tcW w:w="0" w:type="auto"/>
            <w:vMerge/>
            <w:tcBorders>
              <w:left w:val="single" w:sz="4" w:space="0" w:color="auto"/>
              <w:bottom w:val="single" w:sz="4" w:space="0" w:color="auto"/>
              <w:right w:val="single" w:sz="4" w:space="0" w:color="auto"/>
            </w:tcBorders>
            <w:vAlign w:val="center"/>
          </w:tcPr>
          <w:p w14:paraId="2DAE94C5" w14:textId="77777777" w:rsidR="00584874" w:rsidRPr="00584874" w:rsidRDefault="00584874" w:rsidP="00584874">
            <w:pPr>
              <w:rPr>
                <w:rFonts w:ascii="Times New Roman" w:eastAsia="Times New Roman" w:hAnsi="Times New Roman" w:cs="Times New Roman"/>
                <w:b/>
                <w:bCs/>
                <w:lang w:eastAsia="ru-RU"/>
              </w:rPr>
            </w:pPr>
          </w:p>
        </w:tc>
      </w:tr>
      <w:tr w:rsidR="00584874" w:rsidRPr="00584874" w14:paraId="4E23EF0B" w14:textId="77777777" w:rsidTr="00AD5821">
        <w:trPr>
          <w:trHeight w:val="137"/>
        </w:trPr>
        <w:tc>
          <w:tcPr>
            <w:tcW w:w="2802" w:type="dxa"/>
            <w:vMerge w:val="restart"/>
            <w:tcBorders>
              <w:left w:val="single" w:sz="4" w:space="0" w:color="auto"/>
              <w:right w:val="single" w:sz="4" w:space="0" w:color="auto"/>
            </w:tcBorders>
          </w:tcPr>
          <w:p w14:paraId="705BA52D" w14:textId="77777777" w:rsidR="00584874" w:rsidRPr="00584874" w:rsidRDefault="00584874" w:rsidP="005848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r w:rsidRPr="00584874">
              <w:rPr>
                <w:rFonts w:ascii="Times New Roman" w:hAnsi="Times New Roman"/>
                <w:b/>
                <w:bCs/>
              </w:rPr>
              <w:t>Тема 12. Теоретические основы системы адаптации персонала</w:t>
            </w:r>
          </w:p>
        </w:tc>
        <w:tc>
          <w:tcPr>
            <w:tcW w:w="7229" w:type="dxa"/>
            <w:tcBorders>
              <w:top w:val="single" w:sz="4" w:space="0" w:color="auto"/>
              <w:left w:val="single" w:sz="4" w:space="0" w:color="auto"/>
              <w:bottom w:val="single" w:sz="4" w:space="0" w:color="auto"/>
              <w:right w:val="single" w:sz="4" w:space="0" w:color="auto"/>
            </w:tcBorders>
          </w:tcPr>
          <w:p w14:paraId="06DC9F38" w14:textId="77777777" w:rsidR="00584874" w:rsidRPr="00584874" w:rsidRDefault="00584874" w:rsidP="00584874">
            <w:pPr>
              <w:rPr>
                <w:rFonts w:ascii="Times New Roman" w:eastAsia="Calibri" w:hAnsi="Times New Roman" w:cs="Times New Roman"/>
                <w:b/>
              </w:rPr>
            </w:pPr>
            <w:r w:rsidRPr="00584874">
              <w:rPr>
                <w:rFonts w:ascii="Times New Roman" w:eastAsia="Times New Roman" w:hAnsi="Times New Roman" w:cs="Times New Roman"/>
                <w:b/>
                <w:bCs/>
                <w:lang w:eastAsia="ru-RU"/>
              </w:rPr>
              <w:t xml:space="preserve">Содержание </w:t>
            </w:r>
          </w:p>
        </w:tc>
        <w:tc>
          <w:tcPr>
            <w:tcW w:w="2056" w:type="dxa"/>
            <w:tcBorders>
              <w:top w:val="single" w:sz="4" w:space="0" w:color="auto"/>
              <w:left w:val="single" w:sz="4" w:space="0" w:color="auto"/>
              <w:bottom w:val="single" w:sz="4" w:space="0" w:color="auto"/>
              <w:right w:val="single" w:sz="4" w:space="0" w:color="auto"/>
            </w:tcBorders>
          </w:tcPr>
          <w:p w14:paraId="58D4E229" w14:textId="77777777" w:rsidR="00584874" w:rsidRPr="00584874" w:rsidRDefault="00584874" w:rsidP="00584874">
            <w:pPr>
              <w:rPr>
                <w:rFonts w:ascii="Times New Roman" w:eastAsia="Times New Roman" w:hAnsi="Times New Roman" w:cs="Times New Roman"/>
                <w:b/>
                <w:lang w:eastAsia="ru-RU"/>
              </w:rPr>
            </w:pPr>
            <w:r w:rsidRPr="00584874">
              <w:rPr>
                <w:rFonts w:ascii="Times New Roman" w:eastAsia="Times New Roman" w:hAnsi="Times New Roman" w:cs="Times New Roman"/>
                <w:b/>
                <w:lang w:eastAsia="ru-RU"/>
              </w:rPr>
              <w:t>6/2</w:t>
            </w:r>
          </w:p>
        </w:tc>
        <w:tc>
          <w:tcPr>
            <w:tcW w:w="0" w:type="auto"/>
            <w:vMerge w:val="restart"/>
            <w:tcBorders>
              <w:left w:val="single" w:sz="4" w:space="0" w:color="auto"/>
              <w:right w:val="single" w:sz="4" w:space="0" w:color="auto"/>
            </w:tcBorders>
          </w:tcPr>
          <w:p w14:paraId="79F52F49" w14:textId="77777777" w:rsidR="00584874" w:rsidRPr="00584874" w:rsidRDefault="00584874" w:rsidP="00584874">
            <w:pPr>
              <w:jc w:val="both"/>
              <w:rPr>
                <w:rFonts w:ascii="Times New Roman" w:eastAsia="Times New Roman" w:hAnsi="Times New Roman" w:cs="Times New Roman"/>
                <w:bCs/>
                <w:lang w:eastAsia="ru-RU"/>
              </w:rPr>
            </w:pPr>
            <w:r w:rsidRPr="00584874">
              <w:rPr>
                <w:rFonts w:ascii="Times New Roman" w:eastAsia="Times New Roman" w:hAnsi="Times New Roman" w:cs="Times New Roman"/>
                <w:bCs/>
                <w:lang w:eastAsia="ru-RU"/>
              </w:rPr>
              <w:t>ОК.01-06; 09</w:t>
            </w:r>
          </w:p>
        </w:tc>
      </w:tr>
      <w:tr w:rsidR="00584874" w:rsidRPr="00584874" w14:paraId="208DF878" w14:textId="77777777" w:rsidTr="00AD5821">
        <w:trPr>
          <w:trHeight w:val="137"/>
        </w:trPr>
        <w:tc>
          <w:tcPr>
            <w:tcW w:w="2802" w:type="dxa"/>
            <w:vMerge/>
            <w:tcBorders>
              <w:left w:val="single" w:sz="4" w:space="0" w:color="auto"/>
              <w:right w:val="single" w:sz="4" w:space="0" w:color="auto"/>
            </w:tcBorders>
            <w:vAlign w:val="center"/>
          </w:tcPr>
          <w:p w14:paraId="539645A6" w14:textId="77777777" w:rsidR="00584874" w:rsidRPr="00584874" w:rsidRDefault="00584874" w:rsidP="005848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vAlign w:val="bottom"/>
          </w:tcPr>
          <w:p w14:paraId="46FAC42D" w14:textId="77777777" w:rsidR="00584874" w:rsidRPr="00584874" w:rsidRDefault="00584874" w:rsidP="00584874">
            <w:pPr>
              <w:rPr>
                <w:rFonts w:ascii="Times New Roman" w:eastAsia="Calibri" w:hAnsi="Times New Roman" w:cs="Times New Roman"/>
                <w:b/>
              </w:rPr>
            </w:pPr>
            <w:r w:rsidRPr="00584874">
              <w:rPr>
                <w:rFonts w:ascii="Times New Roman" w:hAnsi="Times New Roman"/>
              </w:rPr>
              <w:t>Понятие цели и виды адаптации.</w:t>
            </w:r>
          </w:p>
        </w:tc>
        <w:tc>
          <w:tcPr>
            <w:tcW w:w="2056" w:type="dxa"/>
            <w:tcBorders>
              <w:top w:val="single" w:sz="4" w:space="0" w:color="auto"/>
              <w:left w:val="single" w:sz="4" w:space="0" w:color="auto"/>
              <w:bottom w:val="single" w:sz="4" w:space="0" w:color="auto"/>
              <w:right w:val="single" w:sz="4" w:space="0" w:color="auto"/>
            </w:tcBorders>
          </w:tcPr>
          <w:p w14:paraId="1D44C825" w14:textId="77777777" w:rsidR="00584874" w:rsidRPr="00584874" w:rsidRDefault="00584874" w:rsidP="00584874">
            <w:pPr>
              <w:rPr>
                <w:rFonts w:ascii="Times New Roman" w:eastAsia="Times New Roman" w:hAnsi="Times New Roman" w:cs="Times New Roman"/>
                <w:lang w:eastAsia="ru-RU"/>
              </w:rPr>
            </w:pPr>
            <w:r w:rsidRPr="00584874">
              <w:rPr>
                <w:rFonts w:ascii="Times New Roman" w:eastAsia="Times New Roman" w:hAnsi="Times New Roman" w:cs="Times New Roman"/>
                <w:lang w:eastAsia="ru-RU"/>
              </w:rPr>
              <w:t>2</w:t>
            </w:r>
          </w:p>
        </w:tc>
        <w:tc>
          <w:tcPr>
            <w:tcW w:w="0" w:type="auto"/>
            <w:vMerge/>
            <w:tcBorders>
              <w:left w:val="single" w:sz="4" w:space="0" w:color="auto"/>
              <w:right w:val="single" w:sz="4" w:space="0" w:color="auto"/>
            </w:tcBorders>
            <w:vAlign w:val="center"/>
          </w:tcPr>
          <w:p w14:paraId="72BEE617" w14:textId="77777777" w:rsidR="00584874" w:rsidRPr="00584874" w:rsidRDefault="00584874" w:rsidP="00584874">
            <w:pPr>
              <w:rPr>
                <w:rFonts w:ascii="Times New Roman" w:eastAsia="Times New Roman" w:hAnsi="Times New Roman" w:cs="Times New Roman"/>
                <w:b/>
                <w:bCs/>
                <w:lang w:eastAsia="ru-RU"/>
              </w:rPr>
            </w:pPr>
          </w:p>
        </w:tc>
      </w:tr>
      <w:tr w:rsidR="00584874" w:rsidRPr="00584874" w14:paraId="76A7A6D1" w14:textId="77777777" w:rsidTr="00AD5821">
        <w:trPr>
          <w:trHeight w:val="137"/>
        </w:trPr>
        <w:tc>
          <w:tcPr>
            <w:tcW w:w="2802" w:type="dxa"/>
            <w:vMerge/>
            <w:tcBorders>
              <w:left w:val="single" w:sz="4" w:space="0" w:color="auto"/>
              <w:right w:val="single" w:sz="4" w:space="0" w:color="auto"/>
            </w:tcBorders>
            <w:vAlign w:val="center"/>
          </w:tcPr>
          <w:p w14:paraId="0181CDAB" w14:textId="77777777" w:rsidR="00584874" w:rsidRPr="00584874" w:rsidRDefault="00584874" w:rsidP="005848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vAlign w:val="bottom"/>
          </w:tcPr>
          <w:p w14:paraId="6BBBC3D4" w14:textId="77777777" w:rsidR="00584874" w:rsidRPr="00584874" w:rsidRDefault="00584874" w:rsidP="00584874">
            <w:pPr>
              <w:rPr>
                <w:rFonts w:ascii="Times New Roman" w:hAnsi="Times New Roman"/>
              </w:rPr>
            </w:pPr>
            <w:r w:rsidRPr="00584874">
              <w:rPr>
                <w:rFonts w:ascii="Times New Roman" w:hAnsi="Times New Roman"/>
              </w:rPr>
              <w:t>Этапы адаптации.</w:t>
            </w:r>
          </w:p>
        </w:tc>
        <w:tc>
          <w:tcPr>
            <w:tcW w:w="2056" w:type="dxa"/>
            <w:tcBorders>
              <w:top w:val="single" w:sz="4" w:space="0" w:color="auto"/>
              <w:left w:val="single" w:sz="4" w:space="0" w:color="auto"/>
              <w:bottom w:val="single" w:sz="4" w:space="0" w:color="auto"/>
              <w:right w:val="single" w:sz="4" w:space="0" w:color="auto"/>
            </w:tcBorders>
          </w:tcPr>
          <w:p w14:paraId="1D548A63" w14:textId="77777777" w:rsidR="00584874" w:rsidRPr="00584874" w:rsidRDefault="00584874" w:rsidP="00584874">
            <w:pPr>
              <w:rPr>
                <w:rFonts w:ascii="Times New Roman" w:eastAsia="Times New Roman" w:hAnsi="Times New Roman" w:cs="Times New Roman"/>
                <w:lang w:eastAsia="ru-RU"/>
              </w:rPr>
            </w:pPr>
            <w:r w:rsidRPr="00584874">
              <w:rPr>
                <w:rFonts w:ascii="Times New Roman" w:eastAsia="Times New Roman" w:hAnsi="Times New Roman" w:cs="Times New Roman"/>
                <w:lang w:eastAsia="ru-RU"/>
              </w:rPr>
              <w:t>2</w:t>
            </w:r>
          </w:p>
        </w:tc>
        <w:tc>
          <w:tcPr>
            <w:tcW w:w="0" w:type="auto"/>
            <w:vMerge/>
            <w:tcBorders>
              <w:left w:val="single" w:sz="4" w:space="0" w:color="auto"/>
              <w:right w:val="single" w:sz="4" w:space="0" w:color="auto"/>
            </w:tcBorders>
            <w:vAlign w:val="center"/>
          </w:tcPr>
          <w:p w14:paraId="4F4DCC69" w14:textId="77777777" w:rsidR="00584874" w:rsidRPr="00584874" w:rsidRDefault="00584874" w:rsidP="00584874">
            <w:pPr>
              <w:rPr>
                <w:rFonts w:ascii="Times New Roman" w:eastAsia="Times New Roman" w:hAnsi="Times New Roman" w:cs="Times New Roman"/>
                <w:b/>
                <w:bCs/>
                <w:lang w:eastAsia="ru-RU"/>
              </w:rPr>
            </w:pPr>
          </w:p>
        </w:tc>
      </w:tr>
      <w:tr w:rsidR="00584874" w:rsidRPr="00584874" w14:paraId="32602A72" w14:textId="77777777" w:rsidTr="00AD5821">
        <w:trPr>
          <w:trHeight w:val="137"/>
        </w:trPr>
        <w:tc>
          <w:tcPr>
            <w:tcW w:w="2802" w:type="dxa"/>
            <w:vMerge/>
            <w:tcBorders>
              <w:left w:val="single" w:sz="4" w:space="0" w:color="auto"/>
              <w:right w:val="single" w:sz="4" w:space="0" w:color="auto"/>
            </w:tcBorders>
            <w:vAlign w:val="center"/>
          </w:tcPr>
          <w:p w14:paraId="18B7957E" w14:textId="77777777" w:rsidR="00584874" w:rsidRPr="00584874" w:rsidRDefault="00584874" w:rsidP="005848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vAlign w:val="bottom"/>
          </w:tcPr>
          <w:p w14:paraId="55EEB619" w14:textId="77777777" w:rsidR="00584874" w:rsidRPr="00584874" w:rsidRDefault="00584874" w:rsidP="00584874">
            <w:pPr>
              <w:rPr>
                <w:rFonts w:ascii="Times New Roman" w:hAnsi="Times New Roman"/>
              </w:rPr>
            </w:pPr>
            <w:r w:rsidRPr="00584874">
              <w:rPr>
                <w:rFonts w:ascii="Times New Roman" w:eastAsia="Times New Roman" w:hAnsi="Times New Roman" w:cs="Times New Roman"/>
                <w:b/>
                <w:bCs/>
                <w:lang w:eastAsia="ru-RU"/>
              </w:rPr>
              <w:t>В том числе практических и лабораторных занятий</w:t>
            </w:r>
          </w:p>
        </w:tc>
        <w:tc>
          <w:tcPr>
            <w:tcW w:w="2056" w:type="dxa"/>
            <w:tcBorders>
              <w:top w:val="single" w:sz="4" w:space="0" w:color="auto"/>
              <w:left w:val="single" w:sz="4" w:space="0" w:color="auto"/>
              <w:bottom w:val="single" w:sz="4" w:space="0" w:color="auto"/>
              <w:right w:val="single" w:sz="4" w:space="0" w:color="auto"/>
            </w:tcBorders>
          </w:tcPr>
          <w:p w14:paraId="41CCC72E" w14:textId="77777777" w:rsidR="00584874" w:rsidRPr="00584874" w:rsidRDefault="00584874" w:rsidP="00584874">
            <w:pPr>
              <w:rPr>
                <w:rFonts w:ascii="Times New Roman" w:eastAsia="Times New Roman" w:hAnsi="Times New Roman" w:cs="Times New Roman"/>
                <w:b/>
                <w:lang w:eastAsia="ru-RU"/>
              </w:rPr>
            </w:pPr>
            <w:r w:rsidRPr="00584874">
              <w:rPr>
                <w:rFonts w:ascii="Times New Roman" w:eastAsia="Times New Roman" w:hAnsi="Times New Roman" w:cs="Times New Roman"/>
                <w:b/>
                <w:lang w:eastAsia="ru-RU"/>
              </w:rPr>
              <w:t>2/2</w:t>
            </w:r>
          </w:p>
        </w:tc>
        <w:tc>
          <w:tcPr>
            <w:tcW w:w="0" w:type="auto"/>
            <w:vMerge/>
            <w:tcBorders>
              <w:left w:val="single" w:sz="4" w:space="0" w:color="auto"/>
              <w:right w:val="single" w:sz="4" w:space="0" w:color="auto"/>
            </w:tcBorders>
            <w:vAlign w:val="center"/>
          </w:tcPr>
          <w:p w14:paraId="68021157" w14:textId="77777777" w:rsidR="00584874" w:rsidRPr="00584874" w:rsidRDefault="00584874" w:rsidP="00584874">
            <w:pPr>
              <w:rPr>
                <w:rFonts w:ascii="Times New Roman" w:eastAsia="Times New Roman" w:hAnsi="Times New Roman" w:cs="Times New Roman"/>
                <w:b/>
                <w:bCs/>
                <w:lang w:eastAsia="ru-RU"/>
              </w:rPr>
            </w:pPr>
          </w:p>
        </w:tc>
      </w:tr>
      <w:tr w:rsidR="00584874" w:rsidRPr="00584874" w14:paraId="4E779714" w14:textId="77777777" w:rsidTr="00AD5821">
        <w:trPr>
          <w:trHeight w:val="137"/>
        </w:trPr>
        <w:tc>
          <w:tcPr>
            <w:tcW w:w="2802" w:type="dxa"/>
            <w:vMerge/>
            <w:tcBorders>
              <w:left w:val="single" w:sz="4" w:space="0" w:color="auto"/>
              <w:bottom w:val="single" w:sz="4" w:space="0" w:color="auto"/>
              <w:right w:val="single" w:sz="4" w:space="0" w:color="auto"/>
            </w:tcBorders>
            <w:vAlign w:val="center"/>
          </w:tcPr>
          <w:p w14:paraId="2E492A36" w14:textId="77777777" w:rsidR="00584874" w:rsidRPr="00584874" w:rsidRDefault="00584874" w:rsidP="005848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vAlign w:val="bottom"/>
          </w:tcPr>
          <w:p w14:paraId="47E52871" w14:textId="77777777" w:rsidR="00584874" w:rsidRPr="00584874" w:rsidRDefault="00584874" w:rsidP="00584874">
            <w:pPr>
              <w:rPr>
                <w:rFonts w:ascii="Times New Roman" w:eastAsia="Calibri" w:hAnsi="Times New Roman" w:cs="Times New Roman"/>
                <w:b/>
              </w:rPr>
            </w:pPr>
            <w:r w:rsidRPr="00584874">
              <w:rPr>
                <w:rFonts w:ascii="Times New Roman" w:hAnsi="Times New Roman"/>
                <w:b/>
              </w:rPr>
              <w:t>Практическая подготовка</w:t>
            </w:r>
            <w:r w:rsidRPr="00584874">
              <w:rPr>
                <w:rFonts w:ascii="Times New Roman" w:hAnsi="Times New Roman"/>
              </w:rPr>
              <w:t xml:space="preserve"> «Разработка программы адаптации сотрудника».</w:t>
            </w:r>
          </w:p>
        </w:tc>
        <w:tc>
          <w:tcPr>
            <w:tcW w:w="2056" w:type="dxa"/>
            <w:tcBorders>
              <w:top w:val="single" w:sz="4" w:space="0" w:color="auto"/>
              <w:left w:val="single" w:sz="4" w:space="0" w:color="auto"/>
              <w:bottom w:val="single" w:sz="4" w:space="0" w:color="auto"/>
              <w:right w:val="single" w:sz="4" w:space="0" w:color="auto"/>
            </w:tcBorders>
          </w:tcPr>
          <w:p w14:paraId="3D4D5430" w14:textId="77777777" w:rsidR="00584874" w:rsidRPr="00584874" w:rsidRDefault="00584874" w:rsidP="00584874">
            <w:pPr>
              <w:rPr>
                <w:rFonts w:ascii="Times New Roman" w:eastAsia="Times New Roman" w:hAnsi="Times New Roman" w:cs="Times New Roman"/>
                <w:lang w:eastAsia="ru-RU"/>
              </w:rPr>
            </w:pPr>
            <w:r w:rsidRPr="00584874">
              <w:rPr>
                <w:rFonts w:ascii="Times New Roman" w:eastAsia="Times New Roman" w:hAnsi="Times New Roman" w:cs="Times New Roman"/>
                <w:lang w:eastAsia="ru-RU"/>
              </w:rPr>
              <w:t>2</w:t>
            </w:r>
          </w:p>
        </w:tc>
        <w:tc>
          <w:tcPr>
            <w:tcW w:w="0" w:type="auto"/>
            <w:vMerge/>
            <w:tcBorders>
              <w:left w:val="single" w:sz="4" w:space="0" w:color="auto"/>
              <w:bottom w:val="single" w:sz="4" w:space="0" w:color="auto"/>
              <w:right w:val="single" w:sz="4" w:space="0" w:color="auto"/>
            </w:tcBorders>
            <w:vAlign w:val="center"/>
          </w:tcPr>
          <w:p w14:paraId="5AA386CF" w14:textId="77777777" w:rsidR="00584874" w:rsidRPr="00584874" w:rsidRDefault="00584874" w:rsidP="00584874">
            <w:pPr>
              <w:rPr>
                <w:rFonts w:ascii="Times New Roman" w:eastAsia="Times New Roman" w:hAnsi="Times New Roman" w:cs="Times New Roman"/>
                <w:b/>
                <w:bCs/>
                <w:lang w:eastAsia="ru-RU"/>
              </w:rPr>
            </w:pPr>
          </w:p>
        </w:tc>
      </w:tr>
      <w:tr w:rsidR="00584874" w:rsidRPr="00584874" w14:paraId="581E354E" w14:textId="77777777" w:rsidTr="00AD5821">
        <w:tc>
          <w:tcPr>
            <w:tcW w:w="10031" w:type="dxa"/>
            <w:gridSpan w:val="2"/>
            <w:tcBorders>
              <w:top w:val="single" w:sz="4" w:space="0" w:color="auto"/>
              <w:left w:val="single" w:sz="4" w:space="0" w:color="auto"/>
              <w:bottom w:val="single" w:sz="4" w:space="0" w:color="auto"/>
              <w:right w:val="single" w:sz="4" w:space="0" w:color="auto"/>
            </w:tcBorders>
            <w:hideMark/>
          </w:tcPr>
          <w:p w14:paraId="5CEBB8F9" w14:textId="77777777" w:rsidR="00584874" w:rsidRPr="00584874" w:rsidRDefault="00584874" w:rsidP="00584874">
            <w:pPr>
              <w:spacing w:line="276" w:lineRule="auto"/>
              <w:rPr>
                <w:rFonts w:ascii="Times New Roman" w:eastAsia="Times New Roman" w:hAnsi="Times New Roman" w:cs="Times New Roman"/>
                <w:b/>
                <w:bCs/>
                <w:lang w:eastAsia="ru-RU"/>
              </w:rPr>
            </w:pPr>
            <w:r w:rsidRPr="00584874">
              <w:rPr>
                <w:rFonts w:ascii="Times New Roman" w:eastAsia="Times New Roman" w:hAnsi="Times New Roman" w:cs="Times New Roman"/>
                <w:b/>
                <w:bCs/>
                <w:lang w:eastAsia="ru-RU"/>
              </w:rPr>
              <w:t>Итоговая аттестация в форме дифференцированного зачета</w:t>
            </w:r>
          </w:p>
        </w:tc>
        <w:tc>
          <w:tcPr>
            <w:tcW w:w="2056" w:type="dxa"/>
            <w:tcBorders>
              <w:top w:val="single" w:sz="4" w:space="0" w:color="auto"/>
              <w:left w:val="single" w:sz="4" w:space="0" w:color="auto"/>
              <w:bottom w:val="single" w:sz="4" w:space="0" w:color="auto"/>
              <w:right w:val="single" w:sz="4" w:space="0" w:color="auto"/>
            </w:tcBorders>
          </w:tcPr>
          <w:p w14:paraId="5A241913" w14:textId="77777777" w:rsidR="00584874" w:rsidRPr="00584874" w:rsidRDefault="00584874" w:rsidP="00584874">
            <w:pPr>
              <w:spacing w:line="276" w:lineRule="auto"/>
              <w:rPr>
                <w:rFonts w:ascii="Times New Roman" w:eastAsia="Times New Roman" w:hAnsi="Times New Roman" w:cs="Times New Roman"/>
                <w:b/>
                <w:bCs/>
                <w:lang w:eastAsia="ru-RU"/>
              </w:rPr>
            </w:pPr>
            <w:r w:rsidRPr="00584874">
              <w:rPr>
                <w:rFonts w:ascii="Times New Roman" w:eastAsia="Times New Roman" w:hAnsi="Times New Roman" w:cs="Times New Roman"/>
                <w:b/>
                <w:bCs/>
                <w:lang w:eastAsia="ru-RU"/>
              </w:rPr>
              <w:t>2</w:t>
            </w:r>
          </w:p>
        </w:tc>
        <w:tc>
          <w:tcPr>
            <w:tcW w:w="2225" w:type="dxa"/>
            <w:tcBorders>
              <w:top w:val="single" w:sz="4" w:space="0" w:color="auto"/>
              <w:left w:val="single" w:sz="4" w:space="0" w:color="auto"/>
              <w:bottom w:val="single" w:sz="4" w:space="0" w:color="auto"/>
              <w:right w:val="single" w:sz="4" w:space="0" w:color="auto"/>
            </w:tcBorders>
          </w:tcPr>
          <w:p w14:paraId="35E2C7F8" w14:textId="77777777" w:rsidR="00584874" w:rsidRPr="00584874" w:rsidRDefault="00584874" w:rsidP="00584874">
            <w:pPr>
              <w:spacing w:line="276" w:lineRule="auto"/>
              <w:rPr>
                <w:rFonts w:ascii="Times New Roman" w:eastAsia="Times New Roman" w:hAnsi="Times New Roman" w:cs="Times New Roman"/>
                <w:b/>
                <w:bCs/>
                <w:lang w:eastAsia="ru-RU"/>
              </w:rPr>
            </w:pPr>
          </w:p>
        </w:tc>
      </w:tr>
      <w:tr w:rsidR="00584874" w:rsidRPr="00584874" w14:paraId="255530A0" w14:textId="77777777" w:rsidTr="00AD5821">
        <w:tc>
          <w:tcPr>
            <w:tcW w:w="10031" w:type="dxa"/>
            <w:gridSpan w:val="2"/>
            <w:tcBorders>
              <w:top w:val="single" w:sz="4" w:space="0" w:color="auto"/>
              <w:left w:val="single" w:sz="4" w:space="0" w:color="auto"/>
              <w:bottom w:val="single" w:sz="4" w:space="0" w:color="auto"/>
              <w:right w:val="single" w:sz="4" w:space="0" w:color="auto"/>
            </w:tcBorders>
            <w:hideMark/>
          </w:tcPr>
          <w:p w14:paraId="19EFE4BA" w14:textId="77777777" w:rsidR="00584874" w:rsidRPr="00584874" w:rsidRDefault="00584874" w:rsidP="00584874">
            <w:pPr>
              <w:spacing w:line="276" w:lineRule="auto"/>
              <w:rPr>
                <w:rFonts w:ascii="Times New Roman" w:eastAsia="Times New Roman" w:hAnsi="Times New Roman" w:cs="Times New Roman"/>
                <w:b/>
                <w:bCs/>
                <w:lang w:eastAsia="ru-RU"/>
              </w:rPr>
            </w:pPr>
            <w:r w:rsidRPr="00584874">
              <w:rPr>
                <w:rFonts w:ascii="Times New Roman" w:eastAsia="Times New Roman" w:hAnsi="Times New Roman" w:cs="Times New Roman"/>
                <w:b/>
                <w:bCs/>
                <w:lang w:eastAsia="ru-RU"/>
              </w:rPr>
              <w:t xml:space="preserve">Всего </w:t>
            </w:r>
          </w:p>
        </w:tc>
        <w:tc>
          <w:tcPr>
            <w:tcW w:w="2056" w:type="dxa"/>
            <w:tcBorders>
              <w:top w:val="single" w:sz="4" w:space="0" w:color="auto"/>
              <w:left w:val="single" w:sz="4" w:space="0" w:color="auto"/>
              <w:bottom w:val="single" w:sz="4" w:space="0" w:color="auto"/>
              <w:right w:val="single" w:sz="4" w:space="0" w:color="auto"/>
            </w:tcBorders>
          </w:tcPr>
          <w:p w14:paraId="232682EC" w14:textId="77777777" w:rsidR="00584874" w:rsidRPr="00584874" w:rsidRDefault="00584874" w:rsidP="00584874">
            <w:pPr>
              <w:spacing w:line="276" w:lineRule="auto"/>
              <w:rPr>
                <w:rFonts w:ascii="Times New Roman" w:eastAsia="Times New Roman" w:hAnsi="Times New Roman" w:cs="Times New Roman"/>
                <w:b/>
                <w:bCs/>
                <w:lang w:eastAsia="ru-RU"/>
              </w:rPr>
            </w:pPr>
            <w:r w:rsidRPr="00584874">
              <w:rPr>
                <w:rFonts w:ascii="Times New Roman" w:eastAsia="Times New Roman" w:hAnsi="Times New Roman" w:cs="Times New Roman"/>
                <w:b/>
                <w:bCs/>
                <w:lang w:eastAsia="ru-RU"/>
              </w:rPr>
              <w:t>48</w:t>
            </w:r>
          </w:p>
        </w:tc>
        <w:tc>
          <w:tcPr>
            <w:tcW w:w="2225" w:type="dxa"/>
            <w:tcBorders>
              <w:top w:val="single" w:sz="4" w:space="0" w:color="auto"/>
              <w:left w:val="single" w:sz="4" w:space="0" w:color="auto"/>
              <w:bottom w:val="single" w:sz="4" w:space="0" w:color="auto"/>
              <w:right w:val="single" w:sz="4" w:space="0" w:color="auto"/>
            </w:tcBorders>
          </w:tcPr>
          <w:p w14:paraId="177958ED" w14:textId="77777777" w:rsidR="00584874" w:rsidRPr="00584874" w:rsidRDefault="00584874" w:rsidP="00584874">
            <w:pPr>
              <w:spacing w:line="276" w:lineRule="auto"/>
              <w:rPr>
                <w:rFonts w:ascii="Times New Roman" w:eastAsia="Times New Roman" w:hAnsi="Times New Roman" w:cs="Times New Roman"/>
                <w:b/>
                <w:bCs/>
                <w:lang w:eastAsia="ru-RU"/>
              </w:rPr>
            </w:pPr>
          </w:p>
        </w:tc>
      </w:tr>
    </w:tbl>
    <w:p w14:paraId="50372A43" w14:textId="77777777" w:rsidR="00584874" w:rsidRPr="00584874" w:rsidRDefault="00584874" w:rsidP="00584874">
      <w:pPr>
        <w:spacing w:after="120" w:line="276" w:lineRule="auto"/>
        <w:ind w:firstLine="709"/>
        <w:outlineLvl w:val="1"/>
        <w:rPr>
          <w:rFonts w:ascii="Times New Roman" w:eastAsia="Segoe UI" w:hAnsi="Times New Roman" w:cs="Times New Roman"/>
          <w:b/>
          <w:bCs/>
          <w:smallCaps/>
          <w:color w:val="5A5A5A" w:themeColor="text1" w:themeTint="A5"/>
          <w:spacing w:val="15"/>
          <w:sz w:val="24"/>
          <w:szCs w:val="24"/>
          <w:lang w:eastAsia="ru-RU"/>
        </w:rPr>
      </w:pPr>
    </w:p>
    <w:p w14:paraId="6F5D38C2" w14:textId="77777777" w:rsidR="00584874" w:rsidRPr="00584874" w:rsidRDefault="00584874" w:rsidP="00584874">
      <w:pPr>
        <w:rPr>
          <w:rFonts w:ascii="Times New Roman" w:hAnsi="Times New Roman" w:cs="Times New Roman"/>
          <w:sz w:val="24"/>
          <w:szCs w:val="24"/>
        </w:rPr>
        <w:sectPr w:rsidR="00584874" w:rsidRPr="00584874" w:rsidSect="006D1C4C">
          <w:pgSz w:w="16838" w:h="11906" w:orient="landscape"/>
          <w:pgMar w:top="1701" w:right="1134" w:bottom="567" w:left="1134" w:header="709" w:footer="709" w:gutter="0"/>
          <w:cols w:space="708"/>
          <w:docGrid w:linePitch="360"/>
        </w:sectPr>
      </w:pPr>
    </w:p>
    <w:p w14:paraId="6657644F" w14:textId="77777777" w:rsidR="00584874" w:rsidRPr="00584874" w:rsidRDefault="00584874" w:rsidP="00584874">
      <w:pPr>
        <w:rPr>
          <w:rFonts w:ascii="Times New Roman" w:hAnsi="Times New Roman" w:cs="Times New Roman"/>
          <w:sz w:val="24"/>
          <w:szCs w:val="24"/>
        </w:rPr>
      </w:pPr>
    </w:p>
    <w:p w14:paraId="41B01207" w14:textId="77777777" w:rsidR="00584874" w:rsidRPr="00584874" w:rsidRDefault="00584874" w:rsidP="00584874">
      <w:pPr>
        <w:keepNext/>
        <w:jc w:val="center"/>
        <w:outlineLvl w:val="0"/>
        <w:rPr>
          <w:rFonts w:ascii="Times New Roman" w:eastAsia="Segoe UI" w:hAnsi="Times New Roman" w:cs="Times New Roman"/>
          <w:b/>
          <w:bCs/>
          <w:caps/>
          <w:kern w:val="32"/>
          <w:sz w:val="24"/>
          <w:szCs w:val="24"/>
          <w:lang w:eastAsia="x-none"/>
        </w:rPr>
      </w:pPr>
      <w:r w:rsidRPr="00584874">
        <w:rPr>
          <w:rFonts w:ascii="Times New Roman" w:eastAsia="Segoe UI" w:hAnsi="Times New Roman" w:cs="Times New Roman"/>
          <w:b/>
          <w:bCs/>
          <w:caps/>
          <w:kern w:val="32"/>
          <w:sz w:val="24"/>
          <w:szCs w:val="24"/>
          <w:lang w:val="x-none" w:eastAsia="x-none"/>
        </w:rPr>
        <w:t xml:space="preserve">3. Условия реализации </w:t>
      </w:r>
      <w:r w:rsidRPr="00584874">
        <w:rPr>
          <w:rFonts w:ascii="Times New Roman" w:eastAsia="Segoe UI" w:hAnsi="Times New Roman" w:cs="Times New Roman"/>
          <w:b/>
          <w:bCs/>
          <w:caps/>
          <w:kern w:val="32"/>
          <w:sz w:val="24"/>
          <w:szCs w:val="24"/>
          <w:lang w:eastAsia="x-none"/>
        </w:rPr>
        <w:t>ДИСЦИПЛИНЫ</w:t>
      </w:r>
    </w:p>
    <w:p w14:paraId="1AB05C87" w14:textId="77777777" w:rsidR="00584874" w:rsidRPr="00584874" w:rsidRDefault="00584874" w:rsidP="00E577BD">
      <w:pPr>
        <w:spacing w:line="276" w:lineRule="auto"/>
        <w:ind w:firstLine="709"/>
        <w:outlineLvl w:val="1"/>
        <w:rPr>
          <w:rFonts w:ascii="Times New Roman" w:eastAsia="Segoe UI" w:hAnsi="Times New Roman" w:cs="Times New Roman"/>
          <w:b/>
          <w:bCs/>
          <w:color w:val="5A5A5A" w:themeColor="text1" w:themeTint="A5"/>
          <w:spacing w:val="15"/>
          <w:sz w:val="24"/>
          <w:szCs w:val="24"/>
          <w:lang w:eastAsia="ru-RU"/>
        </w:rPr>
      </w:pPr>
      <w:r w:rsidRPr="00584874">
        <w:rPr>
          <w:rFonts w:ascii="Times New Roman" w:eastAsia="Segoe UI" w:hAnsi="Times New Roman" w:cs="Times New Roman"/>
          <w:b/>
          <w:bCs/>
          <w:color w:val="5A5A5A" w:themeColor="text1" w:themeTint="A5"/>
          <w:spacing w:val="15"/>
          <w:sz w:val="24"/>
          <w:szCs w:val="24"/>
          <w:lang w:eastAsia="ru-RU"/>
        </w:rPr>
        <w:t>3.1. Материально-техническое обеспечение</w:t>
      </w:r>
    </w:p>
    <w:p w14:paraId="7ADA738B" w14:textId="487E1D9F" w:rsidR="00584874" w:rsidRPr="00584874" w:rsidRDefault="00584874" w:rsidP="00E577BD">
      <w:pPr>
        <w:suppressAutoHyphens/>
        <w:spacing w:line="276" w:lineRule="auto"/>
        <w:ind w:firstLine="709"/>
        <w:jc w:val="both"/>
        <w:rPr>
          <w:rFonts w:ascii="Times New Roman" w:hAnsi="Times New Roman" w:cs="Times New Roman"/>
          <w:sz w:val="24"/>
          <w:szCs w:val="24"/>
        </w:rPr>
      </w:pPr>
      <w:r w:rsidRPr="00584874">
        <w:rPr>
          <w:rFonts w:ascii="Times New Roman" w:hAnsi="Times New Roman" w:cs="Times New Roman"/>
          <w:sz w:val="24"/>
          <w:szCs w:val="24"/>
        </w:rPr>
        <w:t>Реализация программы дисциплины ОП.</w:t>
      </w:r>
      <w:r w:rsidR="001258EB">
        <w:rPr>
          <w:rFonts w:ascii="Times New Roman" w:hAnsi="Times New Roman" w:cs="Times New Roman"/>
          <w:sz w:val="24"/>
          <w:szCs w:val="24"/>
        </w:rPr>
        <w:t>19</w:t>
      </w:r>
      <w:r w:rsidRPr="00584874">
        <w:rPr>
          <w:rFonts w:ascii="Times New Roman" w:hAnsi="Times New Roman" w:cs="Times New Roman"/>
          <w:sz w:val="24"/>
          <w:szCs w:val="24"/>
        </w:rPr>
        <w:t xml:space="preserve"> «Корпоративная культура и эффективное поведение на рынке труда» требует наличия учебного кабинета Социально-гуманитарных дисциплин.</w:t>
      </w:r>
    </w:p>
    <w:p w14:paraId="298F86CC" w14:textId="77777777" w:rsidR="00584874" w:rsidRPr="00584874" w:rsidRDefault="00584874" w:rsidP="00E577BD">
      <w:pPr>
        <w:spacing w:line="276" w:lineRule="auto"/>
        <w:ind w:firstLine="851"/>
        <w:jc w:val="both"/>
        <w:rPr>
          <w:rFonts w:ascii="Times New Roman" w:hAnsi="Times New Roman" w:cs="Times New Roman"/>
          <w:bCs/>
          <w:sz w:val="24"/>
          <w:szCs w:val="24"/>
        </w:rPr>
      </w:pPr>
      <w:r w:rsidRPr="00584874">
        <w:rPr>
          <w:rFonts w:ascii="Times New Roman" w:hAnsi="Times New Roman" w:cs="Times New Roman"/>
          <w:bCs/>
          <w:sz w:val="24"/>
          <w:szCs w:val="24"/>
        </w:rPr>
        <w:t xml:space="preserve">Оборудование учебного кабинета: </w:t>
      </w:r>
    </w:p>
    <w:p w14:paraId="0232F7C9" w14:textId="77777777" w:rsidR="00584874" w:rsidRPr="00584874" w:rsidRDefault="00584874" w:rsidP="00E577BD">
      <w:pPr>
        <w:spacing w:line="276" w:lineRule="auto"/>
        <w:ind w:firstLine="851"/>
        <w:jc w:val="both"/>
        <w:rPr>
          <w:rFonts w:ascii="Times New Roman" w:hAnsi="Times New Roman" w:cs="Times New Roman"/>
          <w:bCs/>
          <w:sz w:val="24"/>
          <w:szCs w:val="24"/>
        </w:rPr>
      </w:pPr>
      <w:r w:rsidRPr="00584874">
        <w:rPr>
          <w:rFonts w:ascii="Times New Roman" w:hAnsi="Times New Roman" w:cs="Times New Roman"/>
          <w:bCs/>
          <w:sz w:val="24"/>
          <w:szCs w:val="24"/>
        </w:rPr>
        <w:t>- посадочные места по количеству обучающихся;</w:t>
      </w:r>
    </w:p>
    <w:p w14:paraId="78588BEB" w14:textId="77777777" w:rsidR="00584874" w:rsidRPr="00584874" w:rsidRDefault="00584874" w:rsidP="00E577BD">
      <w:pPr>
        <w:spacing w:line="276" w:lineRule="auto"/>
        <w:ind w:firstLine="851"/>
        <w:jc w:val="both"/>
        <w:rPr>
          <w:rFonts w:ascii="Times New Roman" w:hAnsi="Times New Roman" w:cs="Times New Roman"/>
          <w:bCs/>
          <w:sz w:val="24"/>
          <w:szCs w:val="24"/>
        </w:rPr>
      </w:pPr>
      <w:r w:rsidRPr="00584874">
        <w:rPr>
          <w:rFonts w:ascii="Times New Roman" w:hAnsi="Times New Roman" w:cs="Times New Roman"/>
          <w:bCs/>
          <w:sz w:val="24"/>
          <w:szCs w:val="24"/>
        </w:rPr>
        <w:t>- рабочее место преподавателя;</w:t>
      </w:r>
    </w:p>
    <w:p w14:paraId="77FCB586" w14:textId="77777777" w:rsidR="00584874" w:rsidRPr="00584874" w:rsidRDefault="00584874" w:rsidP="00E577BD">
      <w:pPr>
        <w:spacing w:line="276" w:lineRule="auto"/>
        <w:ind w:firstLine="851"/>
        <w:jc w:val="both"/>
        <w:rPr>
          <w:rFonts w:ascii="Times New Roman" w:hAnsi="Times New Roman" w:cs="Times New Roman"/>
          <w:bCs/>
          <w:sz w:val="24"/>
          <w:szCs w:val="24"/>
        </w:rPr>
      </w:pPr>
      <w:r w:rsidRPr="00584874">
        <w:rPr>
          <w:rFonts w:ascii="Times New Roman" w:hAnsi="Times New Roman" w:cs="Times New Roman"/>
          <w:bCs/>
          <w:sz w:val="24"/>
          <w:szCs w:val="24"/>
        </w:rPr>
        <w:t>- раздаточный дидактический материал.</w:t>
      </w:r>
    </w:p>
    <w:p w14:paraId="34CCCFE4" w14:textId="77777777" w:rsidR="00584874" w:rsidRPr="00584874" w:rsidRDefault="00584874" w:rsidP="00E577BD">
      <w:pPr>
        <w:spacing w:line="276" w:lineRule="auto"/>
        <w:ind w:firstLine="851"/>
        <w:jc w:val="both"/>
        <w:rPr>
          <w:rFonts w:ascii="Times New Roman" w:hAnsi="Times New Roman" w:cs="Times New Roman"/>
          <w:bCs/>
          <w:sz w:val="24"/>
          <w:szCs w:val="24"/>
        </w:rPr>
      </w:pPr>
      <w:r w:rsidRPr="00584874">
        <w:rPr>
          <w:rFonts w:ascii="Times New Roman" w:hAnsi="Times New Roman" w:cs="Times New Roman"/>
          <w:bCs/>
          <w:sz w:val="24"/>
          <w:szCs w:val="24"/>
        </w:rPr>
        <w:t>Технические средства обучения:</w:t>
      </w:r>
    </w:p>
    <w:p w14:paraId="30501B32" w14:textId="77777777" w:rsidR="00584874" w:rsidRPr="00584874" w:rsidRDefault="00584874" w:rsidP="00E577BD">
      <w:pPr>
        <w:spacing w:line="276" w:lineRule="auto"/>
        <w:ind w:firstLine="851"/>
        <w:jc w:val="both"/>
        <w:rPr>
          <w:rFonts w:ascii="Times New Roman" w:hAnsi="Times New Roman" w:cs="Times New Roman"/>
          <w:bCs/>
          <w:sz w:val="24"/>
          <w:szCs w:val="24"/>
        </w:rPr>
      </w:pPr>
      <w:r w:rsidRPr="00584874">
        <w:rPr>
          <w:rFonts w:ascii="Times New Roman" w:hAnsi="Times New Roman" w:cs="Times New Roman"/>
          <w:bCs/>
          <w:sz w:val="24"/>
          <w:szCs w:val="24"/>
        </w:rPr>
        <w:t>- ноутбук с лицензионным программным обеспечением и мультимедиапроектор.</w:t>
      </w:r>
    </w:p>
    <w:p w14:paraId="0C301DF1" w14:textId="77777777" w:rsidR="00584874" w:rsidRPr="00584874" w:rsidRDefault="00584874" w:rsidP="00E577BD">
      <w:pPr>
        <w:spacing w:line="276" w:lineRule="auto"/>
        <w:ind w:firstLine="851"/>
        <w:contextualSpacing/>
        <w:jc w:val="both"/>
        <w:rPr>
          <w:rFonts w:ascii="Times New Roman" w:hAnsi="Times New Roman" w:cs="Times New Roman"/>
          <w:sz w:val="24"/>
          <w:szCs w:val="24"/>
        </w:rPr>
      </w:pPr>
      <w:r w:rsidRPr="00584874">
        <w:rPr>
          <w:rFonts w:ascii="Times New Roman" w:hAnsi="Times New Roman" w:cs="Times New Roman"/>
          <w:sz w:val="24"/>
          <w:szCs w:val="24"/>
        </w:rPr>
        <w:t>- библиотека, читальный зал с выходом в Интернет.</w:t>
      </w:r>
    </w:p>
    <w:p w14:paraId="2CF952AF" w14:textId="77777777" w:rsidR="00584874" w:rsidRPr="00584874" w:rsidRDefault="00584874" w:rsidP="00584874">
      <w:pPr>
        <w:ind w:firstLine="851"/>
        <w:jc w:val="both"/>
        <w:rPr>
          <w:rFonts w:ascii="Times New Roman" w:hAnsi="Times New Roman" w:cs="Times New Roman"/>
          <w:bCs/>
          <w:sz w:val="24"/>
          <w:szCs w:val="24"/>
        </w:rPr>
      </w:pPr>
    </w:p>
    <w:p w14:paraId="73E5DCE3" w14:textId="77777777" w:rsidR="00584874" w:rsidRPr="00584874" w:rsidRDefault="00584874" w:rsidP="00584874">
      <w:pPr>
        <w:ind w:firstLine="709"/>
        <w:outlineLvl w:val="1"/>
        <w:rPr>
          <w:rFonts w:ascii="Times New Roman" w:eastAsia="Times New Roman" w:hAnsi="Times New Roman" w:cs="Times New Roman"/>
          <w:b/>
          <w:bCs/>
          <w:color w:val="5A5A5A" w:themeColor="text1" w:themeTint="A5"/>
          <w:spacing w:val="15"/>
          <w:sz w:val="24"/>
          <w:szCs w:val="24"/>
          <w:lang w:eastAsia="ru-RU"/>
        </w:rPr>
      </w:pPr>
      <w:r w:rsidRPr="00584874">
        <w:rPr>
          <w:rFonts w:ascii="Times New Roman" w:eastAsia="Segoe UI" w:hAnsi="Times New Roman" w:cs="Times New Roman"/>
          <w:b/>
          <w:bCs/>
          <w:color w:val="5A5A5A" w:themeColor="text1" w:themeTint="A5"/>
          <w:spacing w:val="15"/>
          <w:sz w:val="24"/>
          <w:szCs w:val="24"/>
          <w:lang w:eastAsia="ru-RU"/>
        </w:rPr>
        <w:t>3.2. Учебно-методическое обеспечение</w:t>
      </w:r>
    </w:p>
    <w:p w14:paraId="5457DE16" w14:textId="77777777" w:rsidR="00584874" w:rsidRPr="00584874" w:rsidRDefault="00584874" w:rsidP="00E577BD">
      <w:pPr>
        <w:spacing w:line="276" w:lineRule="auto"/>
        <w:ind w:firstLine="709"/>
        <w:contextualSpacing/>
        <w:rPr>
          <w:rFonts w:ascii="Times New Roman" w:hAnsi="Times New Roman" w:cs="Times New Roman"/>
          <w:b/>
          <w:sz w:val="24"/>
          <w:szCs w:val="24"/>
        </w:rPr>
      </w:pPr>
      <w:r w:rsidRPr="00584874">
        <w:rPr>
          <w:rFonts w:ascii="Times New Roman" w:hAnsi="Times New Roman" w:cs="Times New Roman"/>
          <w:b/>
          <w:sz w:val="24"/>
          <w:szCs w:val="24"/>
        </w:rPr>
        <w:t>3.2.1. Основные печатные и/или электронные издания</w:t>
      </w:r>
    </w:p>
    <w:p w14:paraId="49EFC1F1" w14:textId="77777777" w:rsidR="00584874" w:rsidRPr="00584874" w:rsidRDefault="00584874" w:rsidP="00E577BD">
      <w:pPr>
        <w:spacing w:line="276" w:lineRule="auto"/>
        <w:ind w:firstLine="851"/>
        <w:jc w:val="both"/>
        <w:rPr>
          <w:rFonts w:ascii="Times New Roman" w:hAnsi="Times New Roman" w:cs="Times New Roman"/>
          <w:sz w:val="24"/>
          <w:szCs w:val="24"/>
        </w:rPr>
      </w:pPr>
      <w:r w:rsidRPr="00584874">
        <w:rPr>
          <w:rFonts w:ascii="Times New Roman" w:hAnsi="Times New Roman" w:cs="Times New Roman"/>
          <w:sz w:val="24"/>
          <w:szCs w:val="24"/>
        </w:rPr>
        <w:t>1. Баранова И. П. Организационное поведение: учеб.пособие. — М.: Маркет ДС Корпорейшн, 2020. — 166 c.</w:t>
      </w:r>
    </w:p>
    <w:p w14:paraId="0DF00D20" w14:textId="77777777" w:rsidR="00584874" w:rsidRPr="00584874" w:rsidRDefault="00584874" w:rsidP="00E577BD">
      <w:pPr>
        <w:spacing w:line="276" w:lineRule="auto"/>
        <w:ind w:firstLine="851"/>
        <w:jc w:val="both"/>
        <w:rPr>
          <w:rFonts w:ascii="Times New Roman" w:hAnsi="Times New Roman" w:cs="Times New Roman"/>
          <w:sz w:val="24"/>
          <w:szCs w:val="24"/>
        </w:rPr>
      </w:pPr>
      <w:r w:rsidRPr="00584874">
        <w:rPr>
          <w:rFonts w:ascii="Times New Roman" w:hAnsi="Times New Roman" w:cs="Times New Roman"/>
          <w:sz w:val="24"/>
          <w:szCs w:val="24"/>
        </w:rPr>
        <w:t>2. Жуков Ю. М. Технологии командообразования: учеб.пособ. / Ю. М. Жуков, А. В. Журавлев, Е. Н. Павлова. — М.: Аспект-Пресс, 2019. — 320 с.</w:t>
      </w:r>
    </w:p>
    <w:p w14:paraId="4D343E8B" w14:textId="77777777" w:rsidR="00584874" w:rsidRPr="00584874" w:rsidRDefault="00584874" w:rsidP="00E577BD">
      <w:pPr>
        <w:spacing w:line="276" w:lineRule="auto"/>
        <w:ind w:firstLine="851"/>
        <w:jc w:val="both"/>
        <w:rPr>
          <w:rFonts w:ascii="Times New Roman" w:hAnsi="Times New Roman" w:cs="Times New Roman"/>
          <w:sz w:val="24"/>
          <w:szCs w:val="24"/>
        </w:rPr>
      </w:pPr>
      <w:r w:rsidRPr="00584874">
        <w:rPr>
          <w:rFonts w:ascii="Times New Roman" w:hAnsi="Times New Roman" w:cs="Times New Roman"/>
          <w:sz w:val="24"/>
          <w:szCs w:val="24"/>
        </w:rPr>
        <w:t xml:space="preserve">3. Капитонов Э. А. Корпоративная культура: теория и практика / Э. А. Капитонов, Г. П. Зинченко, А. Э. Капитонов. — М.: Альфа-Пресс, 2020. — 351 c. </w:t>
      </w:r>
    </w:p>
    <w:p w14:paraId="685043FE" w14:textId="77777777" w:rsidR="00584874" w:rsidRPr="00584874" w:rsidRDefault="00584874" w:rsidP="00E577BD">
      <w:pPr>
        <w:spacing w:line="276" w:lineRule="auto"/>
        <w:ind w:firstLine="851"/>
        <w:jc w:val="both"/>
        <w:rPr>
          <w:rFonts w:ascii="Times New Roman" w:hAnsi="Times New Roman" w:cs="Times New Roman"/>
          <w:sz w:val="24"/>
          <w:szCs w:val="24"/>
        </w:rPr>
      </w:pPr>
      <w:r w:rsidRPr="00584874">
        <w:rPr>
          <w:rFonts w:ascii="Times New Roman" w:hAnsi="Times New Roman" w:cs="Times New Roman"/>
          <w:sz w:val="24"/>
          <w:szCs w:val="24"/>
        </w:rPr>
        <w:t xml:space="preserve">4. Кузнецов И. Н. Корпоративная культура : учеб. пособие / [авт.-сост. И. Н. Кузнецов]. — Минск: Кн. Дом, 2021. — 303 c. </w:t>
      </w:r>
    </w:p>
    <w:p w14:paraId="6A4D5DE2" w14:textId="77777777" w:rsidR="00584874" w:rsidRPr="00584874" w:rsidRDefault="00584874" w:rsidP="00E577BD">
      <w:pPr>
        <w:tabs>
          <w:tab w:val="left" w:pos="993"/>
        </w:tabs>
        <w:spacing w:line="276" w:lineRule="auto"/>
        <w:ind w:firstLine="851"/>
        <w:contextualSpacing/>
        <w:jc w:val="both"/>
        <w:rPr>
          <w:rFonts w:ascii="Times New Roman" w:hAnsi="Times New Roman" w:cs="Times New Roman"/>
          <w:sz w:val="24"/>
          <w:szCs w:val="24"/>
        </w:rPr>
      </w:pPr>
      <w:r w:rsidRPr="00584874">
        <w:rPr>
          <w:rFonts w:ascii="Times New Roman" w:hAnsi="Times New Roman" w:cs="Times New Roman"/>
          <w:sz w:val="24"/>
          <w:szCs w:val="24"/>
        </w:rPr>
        <w:t>5. Перелыгина Е.А. Эффективное поведение на рынке труда: Учеб</w:t>
      </w:r>
      <w:r w:rsidRPr="00584874">
        <w:rPr>
          <w:rFonts w:ascii="Times New Roman" w:hAnsi="Times New Roman" w:cs="Times New Roman"/>
          <w:sz w:val="24"/>
          <w:szCs w:val="24"/>
        </w:rPr>
        <w:softHyphen/>
        <w:t>ные материалы. - Москва: ЦПО, 2019.</w:t>
      </w:r>
    </w:p>
    <w:p w14:paraId="3517958C" w14:textId="77777777" w:rsidR="00584874" w:rsidRPr="00584874" w:rsidRDefault="00584874" w:rsidP="00E577BD">
      <w:pPr>
        <w:tabs>
          <w:tab w:val="left" w:pos="993"/>
        </w:tabs>
        <w:spacing w:line="276" w:lineRule="auto"/>
        <w:ind w:firstLine="851"/>
        <w:contextualSpacing/>
        <w:jc w:val="both"/>
        <w:rPr>
          <w:rFonts w:ascii="Times New Roman" w:hAnsi="Times New Roman" w:cs="Times New Roman"/>
          <w:sz w:val="24"/>
          <w:szCs w:val="24"/>
        </w:rPr>
      </w:pPr>
      <w:r w:rsidRPr="00584874">
        <w:rPr>
          <w:rFonts w:ascii="Times New Roman" w:hAnsi="Times New Roman" w:cs="Times New Roman"/>
          <w:sz w:val="24"/>
          <w:szCs w:val="24"/>
        </w:rPr>
        <w:t>6. Голуб Г.Б., Перелыгина Е.А. Введение в профессию: общие компетенции профессионала. Эффективное поведение на рынке труда. Основы предпринимательства: Гиды для преподавателей. - Москва: ЦПО, 2020.</w:t>
      </w:r>
    </w:p>
    <w:p w14:paraId="64D0EBA8" w14:textId="77777777" w:rsidR="00584874" w:rsidRPr="00584874" w:rsidRDefault="00584874" w:rsidP="00E577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851"/>
        <w:jc w:val="both"/>
        <w:rPr>
          <w:rFonts w:ascii="Times New Roman" w:hAnsi="Times New Roman" w:cs="Times New Roman"/>
          <w:sz w:val="24"/>
          <w:szCs w:val="24"/>
          <w:shd w:val="clear" w:color="auto" w:fill="FFFFFF"/>
        </w:rPr>
      </w:pPr>
      <w:r w:rsidRPr="00584874">
        <w:rPr>
          <w:rFonts w:ascii="Times New Roman" w:hAnsi="Times New Roman" w:cs="Times New Roman"/>
          <w:sz w:val="24"/>
          <w:szCs w:val="24"/>
        </w:rPr>
        <w:t>7. Жа</w:t>
      </w:r>
      <w:r w:rsidRPr="00584874">
        <w:rPr>
          <w:rFonts w:ascii="Times New Roman" w:hAnsi="Times New Roman" w:cs="Times New Roman"/>
          <w:sz w:val="24"/>
          <w:szCs w:val="24"/>
          <w:shd w:val="clear" w:color="auto" w:fill="FFFFFF"/>
        </w:rPr>
        <w:t>рова М.Н. Психология общения –М.: ОИЦ «Академия», 2019.</w:t>
      </w:r>
    </w:p>
    <w:p w14:paraId="3DED7708" w14:textId="77777777" w:rsidR="00584874" w:rsidRPr="00584874" w:rsidRDefault="00584874" w:rsidP="00E577BD">
      <w:pPr>
        <w:spacing w:line="276" w:lineRule="auto"/>
        <w:ind w:firstLine="851"/>
        <w:jc w:val="both"/>
        <w:rPr>
          <w:rFonts w:ascii="Times New Roman" w:hAnsi="Times New Roman" w:cs="Times New Roman"/>
          <w:sz w:val="24"/>
          <w:szCs w:val="24"/>
          <w:shd w:val="clear" w:color="auto" w:fill="FFFFFF"/>
        </w:rPr>
      </w:pPr>
      <w:r w:rsidRPr="00584874">
        <w:rPr>
          <w:rFonts w:ascii="Times New Roman" w:hAnsi="Times New Roman" w:cs="Times New Roman"/>
          <w:sz w:val="24"/>
          <w:szCs w:val="24"/>
          <w:shd w:val="clear" w:color="auto" w:fill="FFFFFF"/>
        </w:rPr>
        <w:t xml:space="preserve">8. Российская Федерация. Законы. Трудовой кодекс Российской Федерации: федер. закон: [принят Гос. Думой 21 дек. 2001 г.: по состоянию на 25 апр. 2016 г.]. – М.: Рид Групп, 2016. – 256 с. – (Законодательство России с комментариями к изменениями). </w:t>
      </w:r>
    </w:p>
    <w:p w14:paraId="59FC3011" w14:textId="77777777" w:rsidR="00584874" w:rsidRPr="00584874" w:rsidRDefault="00584874" w:rsidP="00E577BD">
      <w:pPr>
        <w:spacing w:line="276" w:lineRule="auto"/>
        <w:ind w:firstLine="851"/>
        <w:jc w:val="both"/>
        <w:rPr>
          <w:rFonts w:ascii="Times New Roman" w:hAnsi="Times New Roman" w:cs="Times New Roman"/>
          <w:sz w:val="24"/>
          <w:szCs w:val="24"/>
          <w:shd w:val="clear" w:color="auto" w:fill="FFFFFF"/>
        </w:rPr>
      </w:pPr>
      <w:r w:rsidRPr="00584874">
        <w:rPr>
          <w:rFonts w:ascii="Times New Roman" w:hAnsi="Times New Roman" w:cs="Times New Roman"/>
          <w:sz w:val="24"/>
          <w:szCs w:val="24"/>
          <w:shd w:val="clear" w:color="auto" w:fill="FFFFFF"/>
        </w:rPr>
        <w:t xml:space="preserve">9. Корнейчук, Б. В. Экономика: рынок труда : учебник для среднего профессионального образования / Б. В. Корнейчук. — 2-е изд., испр. и доп. — Москва : Издательство Юрайт, 2019. — 287 с. — (Профессиональное образование). — ISBN 978-5-534-11413-3. — Текст : электронный // ЭБС Юрайт [сайт]. — URL: </w:t>
      </w:r>
      <w:hyperlink r:id="rId150" w:history="1">
        <w:r w:rsidRPr="00584874">
          <w:rPr>
            <w:rFonts w:ascii="Times New Roman" w:hAnsi="Times New Roman" w:cs="Times New Roman"/>
            <w:color w:val="0563C1" w:themeColor="hyperlink"/>
            <w:sz w:val="24"/>
            <w:szCs w:val="24"/>
            <w:u w:val="single"/>
            <w:shd w:val="clear" w:color="auto" w:fill="FFFFFF"/>
          </w:rPr>
          <w:t>http://biblio-online.ru/bcode/457077</w:t>
        </w:r>
      </w:hyperlink>
      <w:r w:rsidRPr="00584874">
        <w:rPr>
          <w:rFonts w:ascii="Times New Roman" w:hAnsi="Times New Roman" w:cs="Times New Roman"/>
          <w:sz w:val="24"/>
          <w:szCs w:val="24"/>
          <w:shd w:val="clear" w:color="auto" w:fill="FFFFFF"/>
        </w:rPr>
        <w:t xml:space="preserve"> </w:t>
      </w:r>
    </w:p>
    <w:p w14:paraId="3ACCE4ED" w14:textId="77777777" w:rsidR="00584874" w:rsidRPr="00584874" w:rsidRDefault="00584874" w:rsidP="00E577BD">
      <w:pPr>
        <w:spacing w:line="276" w:lineRule="auto"/>
        <w:ind w:firstLine="851"/>
        <w:jc w:val="both"/>
        <w:rPr>
          <w:rFonts w:ascii="Times New Roman" w:hAnsi="Times New Roman" w:cs="Times New Roman"/>
          <w:sz w:val="24"/>
          <w:szCs w:val="24"/>
          <w:shd w:val="clear" w:color="auto" w:fill="FFFFFF"/>
        </w:rPr>
      </w:pPr>
      <w:r w:rsidRPr="00584874">
        <w:rPr>
          <w:rFonts w:ascii="Times New Roman" w:hAnsi="Times New Roman" w:cs="Times New Roman"/>
          <w:sz w:val="24"/>
          <w:szCs w:val="24"/>
          <w:shd w:val="clear" w:color="auto" w:fill="FFFFFF"/>
        </w:rPr>
        <w:t xml:space="preserve">10.Исаева, О. М. Управление персоналом : учебник и практикум для среднего профессионального образования / О. М. Исаева, Е. А. Припорова. — 2-е изд. — Москва : Издательство Юрайт, 2019. — 168 с. — (Профессиональное образование). — ISBN 978-5- 534-07215-0. — Текст: электронный // ЭБС Юрайт [сайт]. — URL: http://biblioonline.ru/bcode/452237 </w:t>
      </w:r>
    </w:p>
    <w:p w14:paraId="61772F63" w14:textId="77777777" w:rsidR="00584874" w:rsidRPr="00584874" w:rsidRDefault="00584874" w:rsidP="00E577BD">
      <w:pPr>
        <w:spacing w:line="276" w:lineRule="auto"/>
        <w:ind w:firstLine="851"/>
        <w:jc w:val="both"/>
        <w:rPr>
          <w:rFonts w:ascii="Times New Roman" w:hAnsi="Times New Roman" w:cs="Times New Roman"/>
          <w:sz w:val="24"/>
          <w:szCs w:val="24"/>
        </w:rPr>
      </w:pPr>
      <w:r w:rsidRPr="00584874">
        <w:rPr>
          <w:rFonts w:ascii="Times New Roman" w:hAnsi="Times New Roman" w:cs="Times New Roman"/>
          <w:sz w:val="24"/>
          <w:szCs w:val="24"/>
          <w:shd w:val="clear" w:color="auto" w:fill="FFFFFF"/>
        </w:rPr>
        <w:t>11.Чаннов, С. Е. Трудовое право : учебник для среднего профессионального образования / С. Е. Чаннов, М. В. Пресняков. — 2-е изд., перераб. и доп. — Москва : Издательство Юрайт, 2019. — 439 с. — (Профессиональное образование). — ISBN 978-5-534-</w:t>
      </w:r>
      <w:r w:rsidRPr="00584874">
        <w:rPr>
          <w:rFonts w:ascii="Times New Roman" w:hAnsi="Times New Roman" w:cs="Times New Roman"/>
          <w:sz w:val="24"/>
          <w:szCs w:val="24"/>
          <w:shd w:val="clear" w:color="auto" w:fill="FFFFFF"/>
        </w:rPr>
        <w:lastRenderedPageBreak/>
        <w:t>11947-3. — Текст : электронный // ЭБС Юрайт [сайт]. — URL: http://biblio-online.ru/bcode/456234</w:t>
      </w:r>
    </w:p>
    <w:p w14:paraId="3461DA42" w14:textId="77777777" w:rsidR="00584874" w:rsidRPr="00584874" w:rsidRDefault="00584874" w:rsidP="00E577BD">
      <w:pPr>
        <w:spacing w:line="276" w:lineRule="auto"/>
        <w:ind w:firstLine="851"/>
        <w:jc w:val="both"/>
        <w:rPr>
          <w:rFonts w:ascii="Times New Roman" w:hAnsi="Times New Roman" w:cs="Times New Roman"/>
          <w:b/>
          <w:sz w:val="24"/>
          <w:szCs w:val="24"/>
        </w:rPr>
      </w:pPr>
      <w:r w:rsidRPr="00584874">
        <w:rPr>
          <w:rFonts w:ascii="Times New Roman" w:hAnsi="Times New Roman" w:cs="Times New Roman"/>
          <w:b/>
          <w:sz w:val="24"/>
          <w:szCs w:val="24"/>
        </w:rPr>
        <w:t>3.2.2 Дополнительная литература:</w:t>
      </w:r>
    </w:p>
    <w:p w14:paraId="28FEE208" w14:textId="77777777" w:rsidR="00584874" w:rsidRPr="00584874" w:rsidRDefault="00584874" w:rsidP="00E577BD">
      <w:pPr>
        <w:spacing w:line="276" w:lineRule="auto"/>
        <w:ind w:firstLine="851"/>
        <w:rPr>
          <w:rFonts w:ascii="Times New Roman" w:hAnsi="Times New Roman" w:cs="Times New Roman"/>
          <w:sz w:val="24"/>
          <w:szCs w:val="24"/>
        </w:rPr>
      </w:pPr>
      <w:r w:rsidRPr="00584874">
        <w:rPr>
          <w:rFonts w:ascii="Times New Roman" w:hAnsi="Times New Roman" w:cs="Times New Roman"/>
          <w:sz w:val="24"/>
          <w:szCs w:val="24"/>
        </w:rPr>
        <w:t>1.Бороздина Г.В. Психология делового общения. – М., 2021. -295с.</w:t>
      </w:r>
    </w:p>
    <w:p w14:paraId="55320E65" w14:textId="77777777" w:rsidR="00584874" w:rsidRPr="00584874" w:rsidRDefault="00584874" w:rsidP="00E577BD">
      <w:pPr>
        <w:autoSpaceDE w:val="0"/>
        <w:autoSpaceDN w:val="0"/>
        <w:adjustRightInd w:val="0"/>
        <w:spacing w:line="276" w:lineRule="auto"/>
        <w:ind w:firstLine="851"/>
        <w:jc w:val="both"/>
        <w:rPr>
          <w:rFonts w:ascii="Times New Roman" w:hAnsi="Times New Roman" w:cs="Times New Roman"/>
          <w:bCs/>
          <w:sz w:val="24"/>
          <w:szCs w:val="24"/>
        </w:rPr>
      </w:pPr>
      <w:r w:rsidRPr="00584874">
        <w:rPr>
          <w:rFonts w:ascii="Times New Roman" w:hAnsi="Times New Roman" w:cs="Times New Roman"/>
          <w:bCs/>
          <w:sz w:val="24"/>
          <w:szCs w:val="24"/>
        </w:rPr>
        <w:t xml:space="preserve">2.Васильев Н. Н. </w:t>
      </w:r>
      <w:r w:rsidRPr="00584874">
        <w:rPr>
          <w:rFonts w:ascii="Times New Roman" w:hAnsi="Times New Roman" w:cs="Times New Roman"/>
          <w:sz w:val="24"/>
          <w:szCs w:val="24"/>
        </w:rPr>
        <w:t>Тренинг профессиональных коммуникаций в психологической</w:t>
      </w:r>
      <w:r w:rsidRPr="00584874">
        <w:rPr>
          <w:rFonts w:ascii="Times New Roman" w:hAnsi="Times New Roman" w:cs="Times New Roman"/>
          <w:bCs/>
          <w:sz w:val="24"/>
          <w:szCs w:val="24"/>
        </w:rPr>
        <w:t xml:space="preserve"> </w:t>
      </w:r>
      <w:r w:rsidRPr="00584874">
        <w:rPr>
          <w:rFonts w:ascii="Times New Roman" w:hAnsi="Times New Roman" w:cs="Times New Roman"/>
          <w:sz w:val="24"/>
          <w:szCs w:val="24"/>
        </w:rPr>
        <w:t>практике. — СПб.: Речь, 2019. — 283 с.</w:t>
      </w:r>
    </w:p>
    <w:p w14:paraId="7C5F0916" w14:textId="77777777" w:rsidR="00584874" w:rsidRPr="00584874" w:rsidRDefault="00584874" w:rsidP="00E577BD">
      <w:pPr>
        <w:spacing w:line="276" w:lineRule="auto"/>
        <w:ind w:firstLine="851"/>
        <w:contextualSpacing/>
        <w:jc w:val="both"/>
        <w:rPr>
          <w:rFonts w:ascii="Times New Roman" w:hAnsi="Times New Roman" w:cs="Times New Roman"/>
          <w:sz w:val="24"/>
          <w:szCs w:val="24"/>
        </w:rPr>
      </w:pPr>
      <w:r w:rsidRPr="00584874">
        <w:rPr>
          <w:rFonts w:ascii="Times New Roman" w:hAnsi="Times New Roman" w:cs="Times New Roman"/>
          <w:sz w:val="24"/>
          <w:szCs w:val="24"/>
        </w:rPr>
        <w:t xml:space="preserve">3.Вересов Н.Н. Психология управления: Учебное пособие – М.: Воронеж НПО «МОДЭК», 2019. – 300 </w:t>
      </w:r>
    </w:p>
    <w:p w14:paraId="64EC8D5F" w14:textId="77777777" w:rsidR="00584874" w:rsidRPr="00584874" w:rsidRDefault="00584874" w:rsidP="00E577BD">
      <w:pPr>
        <w:tabs>
          <w:tab w:val="left" w:pos="993"/>
        </w:tabs>
        <w:spacing w:line="276" w:lineRule="auto"/>
        <w:ind w:firstLine="851"/>
        <w:contextualSpacing/>
        <w:jc w:val="both"/>
        <w:rPr>
          <w:rFonts w:ascii="Times New Roman" w:hAnsi="Times New Roman" w:cs="Times New Roman"/>
          <w:sz w:val="24"/>
          <w:szCs w:val="24"/>
        </w:rPr>
      </w:pPr>
      <w:r w:rsidRPr="00584874">
        <w:rPr>
          <w:rFonts w:ascii="Times New Roman" w:hAnsi="Times New Roman" w:cs="Times New Roman"/>
          <w:sz w:val="24"/>
          <w:szCs w:val="24"/>
        </w:rPr>
        <w:t>4.Ефимова С.А. Ключевые профессиональные компетенции: специ</w:t>
      </w:r>
      <w:r w:rsidRPr="00584874">
        <w:rPr>
          <w:rFonts w:ascii="Times New Roman" w:hAnsi="Times New Roman" w:cs="Times New Roman"/>
          <w:sz w:val="24"/>
          <w:szCs w:val="24"/>
        </w:rPr>
        <w:softHyphen/>
        <w:t>фикации модулей. - Москва: Изд-во ЦПО, 2021.</w:t>
      </w:r>
    </w:p>
    <w:p w14:paraId="61F8636E" w14:textId="77777777" w:rsidR="00584874" w:rsidRPr="00584874" w:rsidRDefault="00584874" w:rsidP="00E577BD">
      <w:pPr>
        <w:tabs>
          <w:tab w:val="left" w:pos="993"/>
        </w:tabs>
        <w:spacing w:line="276" w:lineRule="auto"/>
        <w:ind w:firstLine="851"/>
        <w:contextualSpacing/>
        <w:jc w:val="both"/>
        <w:rPr>
          <w:rFonts w:ascii="Times New Roman" w:hAnsi="Times New Roman" w:cs="Times New Roman"/>
          <w:sz w:val="24"/>
          <w:szCs w:val="24"/>
        </w:rPr>
      </w:pPr>
      <w:r w:rsidRPr="00584874">
        <w:rPr>
          <w:rFonts w:ascii="Times New Roman" w:hAnsi="Times New Roman" w:cs="Times New Roman"/>
          <w:sz w:val="24"/>
          <w:szCs w:val="24"/>
        </w:rPr>
        <w:t>5.Зарянова М. Как найти работу за 14 дней: Практическое пособиедля тех, кто ищет работу. - СПб.: Речь, 2019.</w:t>
      </w:r>
    </w:p>
    <w:p w14:paraId="110B5EB6" w14:textId="77777777" w:rsidR="00584874" w:rsidRPr="00584874" w:rsidRDefault="00584874" w:rsidP="00E577BD">
      <w:pPr>
        <w:spacing w:line="276" w:lineRule="auto"/>
        <w:ind w:firstLine="851"/>
        <w:jc w:val="both"/>
        <w:rPr>
          <w:rFonts w:ascii="Times New Roman" w:hAnsi="Times New Roman" w:cs="Times New Roman"/>
          <w:sz w:val="24"/>
          <w:szCs w:val="24"/>
        </w:rPr>
      </w:pPr>
      <w:r w:rsidRPr="00584874">
        <w:rPr>
          <w:rFonts w:ascii="Times New Roman" w:hAnsi="Times New Roman" w:cs="Times New Roman"/>
          <w:sz w:val="24"/>
          <w:szCs w:val="24"/>
        </w:rPr>
        <w:t>6.Кибанов А.Я. Захаров Д.К., Коновалова В.Г. Этика деловых отношений: Учебник / Под ред. А.Я. Кибанова. – М., 2019. – 368с.</w:t>
      </w:r>
    </w:p>
    <w:p w14:paraId="7C3D273B" w14:textId="77777777" w:rsidR="00584874" w:rsidRPr="00584874" w:rsidRDefault="00584874" w:rsidP="00E577BD">
      <w:pPr>
        <w:spacing w:line="276" w:lineRule="auto"/>
        <w:ind w:firstLine="851"/>
        <w:jc w:val="both"/>
        <w:rPr>
          <w:rFonts w:ascii="Times New Roman" w:hAnsi="Times New Roman" w:cs="Times New Roman"/>
          <w:sz w:val="24"/>
          <w:szCs w:val="24"/>
        </w:rPr>
      </w:pPr>
      <w:r w:rsidRPr="00584874">
        <w:rPr>
          <w:rFonts w:ascii="Times New Roman" w:hAnsi="Times New Roman" w:cs="Times New Roman"/>
          <w:sz w:val="24"/>
          <w:szCs w:val="24"/>
        </w:rPr>
        <w:t>7.Ключевые профессиональные компетенции. Модуль «Эффективное поведение на рынке труда» [Текст]: учебные материалы / автор-составитель: Морковских Л.А. - Москва: ЦПО, 2021</w:t>
      </w:r>
    </w:p>
    <w:p w14:paraId="51170EB3" w14:textId="77777777" w:rsidR="00584874" w:rsidRPr="00584874" w:rsidRDefault="00584874" w:rsidP="00E577BD">
      <w:pPr>
        <w:spacing w:line="276" w:lineRule="auto"/>
        <w:ind w:firstLine="851"/>
        <w:jc w:val="both"/>
        <w:rPr>
          <w:rFonts w:ascii="Times New Roman" w:hAnsi="Times New Roman" w:cs="Times New Roman"/>
          <w:sz w:val="24"/>
          <w:szCs w:val="24"/>
        </w:rPr>
      </w:pPr>
      <w:r w:rsidRPr="00584874">
        <w:rPr>
          <w:rFonts w:ascii="Times New Roman" w:hAnsi="Times New Roman" w:cs="Times New Roman"/>
          <w:sz w:val="24"/>
          <w:szCs w:val="24"/>
        </w:rPr>
        <w:t>8.Психология и этика делового общения: Учебник для вузов/ под ред. В.Н. Лавриенко - М., 2020. – 415с.</w:t>
      </w:r>
    </w:p>
    <w:p w14:paraId="7C9BC410" w14:textId="77777777" w:rsidR="00584874" w:rsidRPr="00584874" w:rsidRDefault="00584874" w:rsidP="00E577BD">
      <w:pPr>
        <w:tabs>
          <w:tab w:val="left" w:pos="993"/>
        </w:tabs>
        <w:spacing w:line="276" w:lineRule="auto"/>
        <w:ind w:firstLine="851"/>
        <w:contextualSpacing/>
        <w:jc w:val="both"/>
        <w:rPr>
          <w:rFonts w:ascii="Times New Roman" w:hAnsi="Times New Roman" w:cs="Times New Roman"/>
          <w:sz w:val="24"/>
          <w:szCs w:val="24"/>
        </w:rPr>
      </w:pPr>
      <w:r w:rsidRPr="00584874">
        <w:rPr>
          <w:rFonts w:ascii="Times New Roman" w:hAnsi="Times New Roman" w:cs="Times New Roman"/>
          <w:sz w:val="24"/>
          <w:szCs w:val="24"/>
        </w:rPr>
        <w:t>9.Планирование   профессиональной карьеры: рабочая тетрадь /Т.В. Пасечникова. - Москва: ЦПО, 2020.</w:t>
      </w:r>
    </w:p>
    <w:p w14:paraId="7EBD8E3F" w14:textId="77777777" w:rsidR="00584874" w:rsidRPr="00584874" w:rsidRDefault="00584874" w:rsidP="00E577BD">
      <w:pPr>
        <w:tabs>
          <w:tab w:val="left" w:pos="993"/>
        </w:tabs>
        <w:spacing w:line="276" w:lineRule="auto"/>
        <w:ind w:firstLine="851"/>
        <w:contextualSpacing/>
        <w:jc w:val="both"/>
        <w:rPr>
          <w:rFonts w:ascii="Times New Roman" w:hAnsi="Times New Roman" w:cs="Times New Roman"/>
          <w:sz w:val="24"/>
          <w:szCs w:val="24"/>
        </w:rPr>
      </w:pPr>
      <w:r w:rsidRPr="00584874">
        <w:rPr>
          <w:rFonts w:ascii="Times New Roman" w:hAnsi="Times New Roman" w:cs="Times New Roman"/>
          <w:sz w:val="24"/>
          <w:szCs w:val="24"/>
        </w:rPr>
        <w:t>10.Трудовой кодекс Российской Федерации от 30.12.2001 N 197-ФЗ.</w:t>
      </w:r>
    </w:p>
    <w:p w14:paraId="49071194" w14:textId="77777777" w:rsidR="00584874" w:rsidRPr="00584874" w:rsidRDefault="00584874" w:rsidP="00E577BD">
      <w:pPr>
        <w:tabs>
          <w:tab w:val="left" w:pos="993"/>
        </w:tabs>
        <w:spacing w:line="276" w:lineRule="auto"/>
        <w:ind w:firstLine="851"/>
        <w:contextualSpacing/>
        <w:jc w:val="both"/>
        <w:rPr>
          <w:rFonts w:ascii="Times New Roman" w:hAnsi="Times New Roman" w:cs="Times New Roman"/>
          <w:sz w:val="24"/>
          <w:szCs w:val="24"/>
        </w:rPr>
      </w:pPr>
      <w:r w:rsidRPr="00584874">
        <w:rPr>
          <w:rFonts w:ascii="Times New Roman" w:hAnsi="Times New Roman" w:cs="Times New Roman"/>
          <w:sz w:val="24"/>
          <w:szCs w:val="24"/>
        </w:rPr>
        <w:t>11.Филина Ф.Н. Справочник наемного работника. - М.: ГроссМедиа:РОСБУХ, 2020</w:t>
      </w:r>
    </w:p>
    <w:p w14:paraId="2F3A3CFF" w14:textId="77777777" w:rsidR="00584874" w:rsidRPr="00584874" w:rsidRDefault="00584874" w:rsidP="00E577BD">
      <w:pPr>
        <w:tabs>
          <w:tab w:val="left" w:pos="993"/>
        </w:tabs>
        <w:spacing w:line="276" w:lineRule="auto"/>
        <w:ind w:firstLine="851"/>
        <w:contextualSpacing/>
        <w:jc w:val="both"/>
        <w:rPr>
          <w:rFonts w:ascii="Times New Roman" w:hAnsi="Times New Roman" w:cs="Times New Roman"/>
          <w:sz w:val="24"/>
          <w:szCs w:val="24"/>
        </w:rPr>
      </w:pPr>
      <w:r w:rsidRPr="00584874">
        <w:rPr>
          <w:rFonts w:ascii="Times New Roman" w:hAnsi="Times New Roman" w:cs="Times New Roman"/>
          <w:sz w:val="24"/>
          <w:szCs w:val="24"/>
        </w:rPr>
        <w:t>12. Семенова, Л. М. Профессиональный имиджбилдинг на рынке труда: учебник и практикум для среднего профессионального образования / Л. М. Семенова. — Москва: Издательство Юрайт, 2020. — 243 с. — (Профессиональное образование). — ISBN 978-5-</w:t>
      </w:r>
    </w:p>
    <w:p w14:paraId="6842E17E" w14:textId="77777777" w:rsidR="00584874" w:rsidRPr="00584874" w:rsidRDefault="00584874" w:rsidP="00E577BD">
      <w:pPr>
        <w:tabs>
          <w:tab w:val="left" w:pos="993"/>
        </w:tabs>
        <w:spacing w:line="276" w:lineRule="auto"/>
        <w:ind w:firstLine="851"/>
        <w:contextualSpacing/>
        <w:jc w:val="both"/>
        <w:rPr>
          <w:rFonts w:ascii="Times New Roman" w:hAnsi="Times New Roman" w:cs="Times New Roman"/>
          <w:sz w:val="24"/>
          <w:szCs w:val="24"/>
        </w:rPr>
      </w:pPr>
      <w:r w:rsidRPr="00584874">
        <w:rPr>
          <w:rFonts w:ascii="Times New Roman" w:hAnsi="Times New Roman" w:cs="Times New Roman"/>
          <w:sz w:val="24"/>
          <w:szCs w:val="24"/>
        </w:rPr>
        <w:t>534-11387-7. — Текст: электронный // ЭБС Юрайт [сайт]. — URL: http://biblioonline.ru/bcode/456361</w:t>
      </w:r>
    </w:p>
    <w:p w14:paraId="68D19D53" w14:textId="77777777" w:rsidR="00584874" w:rsidRPr="00584874" w:rsidRDefault="00584874" w:rsidP="00E577BD">
      <w:pPr>
        <w:tabs>
          <w:tab w:val="left" w:pos="993"/>
        </w:tabs>
        <w:spacing w:line="276" w:lineRule="auto"/>
        <w:ind w:firstLine="851"/>
        <w:contextualSpacing/>
        <w:jc w:val="both"/>
        <w:rPr>
          <w:rFonts w:ascii="Times New Roman" w:hAnsi="Times New Roman" w:cs="Times New Roman"/>
          <w:sz w:val="24"/>
          <w:szCs w:val="24"/>
        </w:rPr>
      </w:pPr>
      <w:r w:rsidRPr="00584874">
        <w:rPr>
          <w:rFonts w:ascii="Times New Roman" w:hAnsi="Times New Roman" w:cs="Times New Roman"/>
          <w:sz w:val="24"/>
          <w:szCs w:val="24"/>
        </w:rPr>
        <w:t>13. Управление персоналом: учебник и практикум для среднего профессионального образования / А. А. Литвинюк [и др.] ; под редакцией А. А. Литвинюка. — 2-е изд., перераб. и доп. — Москва : Издательство Юрайт, 2019. — 498 с. — (Профессиональное образование). — ISBN 978-5-534-01594-2. — Текст : электронный // ЭБС Юрайт [сайт]. —</w:t>
      </w:r>
    </w:p>
    <w:p w14:paraId="4C8D7156" w14:textId="77777777" w:rsidR="00584874" w:rsidRPr="00584874" w:rsidRDefault="00584874" w:rsidP="00E577BD">
      <w:pPr>
        <w:tabs>
          <w:tab w:val="left" w:pos="993"/>
        </w:tabs>
        <w:spacing w:line="276" w:lineRule="auto"/>
        <w:ind w:firstLine="851"/>
        <w:contextualSpacing/>
        <w:jc w:val="both"/>
        <w:rPr>
          <w:rFonts w:ascii="Times New Roman" w:hAnsi="Times New Roman" w:cs="Times New Roman"/>
          <w:sz w:val="24"/>
          <w:szCs w:val="24"/>
          <w:lang w:val="en-US"/>
        </w:rPr>
      </w:pPr>
      <w:r w:rsidRPr="00584874">
        <w:rPr>
          <w:rFonts w:ascii="Times New Roman" w:hAnsi="Times New Roman" w:cs="Times New Roman"/>
          <w:sz w:val="24"/>
          <w:szCs w:val="24"/>
          <w:lang w:val="en-US"/>
        </w:rPr>
        <w:t>URL: http://biblio-online.ru/bcode/450928</w:t>
      </w:r>
    </w:p>
    <w:p w14:paraId="6941D791" w14:textId="77777777" w:rsidR="00584874" w:rsidRPr="00584874" w:rsidRDefault="00584874" w:rsidP="00E577BD">
      <w:pPr>
        <w:tabs>
          <w:tab w:val="left" w:pos="851"/>
        </w:tabs>
        <w:spacing w:line="276" w:lineRule="auto"/>
        <w:ind w:firstLine="851"/>
        <w:jc w:val="both"/>
        <w:rPr>
          <w:rFonts w:ascii="Times New Roman" w:hAnsi="Times New Roman" w:cs="Times New Roman"/>
          <w:sz w:val="24"/>
          <w:szCs w:val="24"/>
          <w:lang w:val="en-US"/>
        </w:rPr>
      </w:pPr>
    </w:p>
    <w:p w14:paraId="1DF7C206" w14:textId="77777777" w:rsidR="00584874" w:rsidRPr="00584874" w:rsidRDefault="00584874" w:rsidP="00E577BD">
      <w:pPr>
        <w:tabs>
          <w:tab w:val="left" w:pos="851"/>
        </w:tabs>
        <w:spacing w:line="276" w:lineRule="auto"/>
        <w:ind w:firstLine="851"/>
        <w:jc w:val="both"/>
        <w:rPr>
          <w:rFonts w:ascii="Times New Roman" w:hAnsi="Times New Roman" w:cs="Times New Roman"/>
          <w:b/>
          <w:sz w:val="24"/>
          <w:szCs w:val="24"/>
        </w:rPr>
      </w:pPr>
      <w:r w:rsidRPr="00584874">
        <w:rPr>
          <w:rFonts w:ascii="Times New Roman" w:hAnsi="Times New Roman" w:cs="Times New Roman"/>
          <w:b/>
          <w:sz w:val="24"/>
          <w:szCs w:val="24"/>
        </w:rPr>
        <w:t>Интернет – ресурсы</w:t>
      </w:r>
    </w:p>
    <w:p w14:paraId="44DB2CAE" w14:textId="77777777" w:rsidR="00584874" w:rsidRPr="00584874" w:rsidRDefault="00584874" w:rsidP="00E577BD">
      <w:pPr>
        <w:spacing w:line="276" w:lineRule="auto"/>
        <w:ind w:firstLine="709"/>
        <w:jc w:val="both"/>
        <w:rPr>
          <w:rFonts w:ascii="Times New Roman" w:hAnsi="Times New Roman" w:cs="Times New Roman"/>
          <w:sz w:val="24"/>
          <w:szCs w:val="24"/>
        </w:rPr>
      </w:pPr>
      <w:r w:rsidRPr="00584874">
        <w:rPr>
          <w:rFonts w:ascii="Times New Roman" w:hAnsi="Times New Roman" w:cs="Times New Roman"/>
          <w:sz w:val="24"/>
          <w:szCs w:val="24"/>
        </w:rPr>
        <w:t>1.</w:t>
      </w:r>
      <w:r w:rsidRPr="00584874">
        <w:rPr>
          <w:rFonts w:ascii="Times New Roman" w:hAnsi="Times New Roman" w:cs="Times New Roman"/>
          <w:sz w:val="24"/>
          <w:szCs w:val="24"/>
          <w:lang w:val="en-US"/>
        </w:rPr>
        <w:t>www</w:t>
      </w:r>
      <w:r w:rsidRPr="00584874">
        <w:rPr>
          <w:rFonts w:ascii="Times New Roman" w:hAnsi="Times New Roman" w:cs="Times New Roman"/>
          <w:sz w:val="24"/>
          <w:szCs w:val="24"/>
        </w:rPr>
        <w:t xml:space="preserve">. </w:t>
      </w:r>
      <w:r w:rsidRPr="00584874">
        <w:rPr>
          <w:rFonts w:ascii="Times New Roman" w:hAnsi="Times New Roman" w:cs="Times New Roman"/>
          <w:sz w:val="24"/>
          <w:szCs w:val="24"/>
          <w:lang w:val="en-US"/>
        </w:rPr>
        <w:t>mgup</w:t>
      </w:r>
      <w:r w:rsidRPr="00584874">
        <w:rPr>
          <w:rFonts w:ascii="Times New Roman" w:hAnsi="Times New Roman" w:cs="Times New Roman"/>
          <w:sz w:val="24"/>
          <w:szCs w:val="24"/>
        </w:rPr>
        <w:t>.</w:t>
      </w:r>
      <w:r w:rsidRPr="00584874">
        <w:rPr>
          <w:rFonts w:ascii="Times New Roman" w:hAnsi="Times New Roman" w:cs="Times New Roman"/>
          <w:sz w:val="24"/>
          <w:szCs w:val="24"/>
          <w:lang w:val="en-US"/>
        </w:rPr>
        <w:t>ru</w:t>
      </w:r>
      <w:r w:rsidRPr="00584874">
        <w:rPr>
          <w:rFonts w:ascii="Times New Roman" w:hAnsi="Times New Roman" w:cs="Times New Roman"/>
          <w:sz w:val="24"/>
          <w:szCs w:val="24"/>
        </w:rPr>
        <w:t xml:space="preserve">      </w:t>
      </w:r>
    </w:p>
    <w:p w14:paraId="274DFA83" w14:textId="77777777" w:rsidR="00584874" w:rsidRPr="00584874" w:rsidRDefault="00584874" w:rsidP="00E577BD">
      <w:pPr>
        <w:spacing w:line="276" w:lineRule="auto"/>
        <w:ind w:firstLine="709"/>
        <w:jc w:val="both"/>
        <w:rPr>
          <w:rFonts w:ascii="Times New Roman" w:hAnsi="Times New Roman" w:cs="Times New Roman"/>
          <w:sz w:val="24"/>
          <w:szCs w:val="24"/>
        </w:rPr>
      </w:pPr>
      <w:r w:rsidRPr="00584874">
        <w:rPr>
          <w:rFonts w:ascii="Times New Roman" w:hAnsi="Times New Roman" w:cs="Times New Roman"/>
          <w:sz w:val="24"/>
          <w:szCs w:val="24"/>
        </w:rPr>
        <w:t xml:space="preserve">2. </w:t>
      </w:r>
      <w:hyperlink r:id="rId151" w:history="1">
        <w:r w:rsidRPr="00584874">
          <w:rPr>
            <w:rFonts w:ascii="Times New Roman" w:hAnsi="Times New Roman" w:cs="Times New Roman"/>
            <w:color w:val="0563C1" w:themeColor="hyperlink"/>
            <w:sz w:val="24"/>
            <w:szCs w:val="24"/>
            <w:u w:val="single"/>
          </w:rPr>
          <w:t>http://www.umk.utmn.ru</w:t>
        </w:r>
      </w:hyperlink>
      <w:r w:rsidRPr="00584874">
        <w:rPr>
          <w:rFonts w:ascii="Times New Roman" w:hAnsi="Times New Roman" w:cs="Times New Roman"/>
          <w:sz w:val="24"/>
          <w:szCs w:val="24"/>
        </w:rPr>
        <w:t xml:space="preserve">  </w:t>
      </w:r>
    </w:p>
    <w:p w14:paraId="75902B42" w14:textId="77777777" w:rsidR="00584874" w:rsidRPr="00584874" w:rsidRDefault="00584874" w:rsidP="00E577BD">
      <w:pPr>
        <w:spacing w:line="276" w:lineRule="auto"/>
        <w:ind w:firstLine="709"/>
        <w:jc w:val="both"/>
        <w:rPr>
          <w:rFonts w:ascii="Times New Roman" w:hAnsi="Times New Roman" w:cs="Times New Roman"/>
          <w:sz w:val="24"/>
          <w:szCs w:val="24"/>
        </w:rPr>
      </w:pPr>
      <w:r w:rsidRPr="00584874">
        <w:rPr>
          <w:rFonts w:ascii="Times New Roman" w:hAnsi="Times New Roman" w:cs="Times New Roman"/>
          <w:sz w:val="24"/>
          <w:szCs w:val="24"/>
        </w:rPr>
        <w:t>3.</w:t>
      </w:r>
      <w:r w:rsidRPr="00584874">
        <w:rPr>
          <w:rFonts w:ascii="Times New Roman" w:hAnsi="Times New Roman" w:cs="Times New Roman"/>
          <w:color w:val="3366FF"/>
          <w:sz w:val="24"/>
          <w:szCs w:val="24"/>
          <w:lang w:val="en-US"/>
        </w:rPr>
        <w:t>citylib</w:t>
      </w:r>
      <w:r w:rsidRPr="00584874">
        <w:rPr>
          <w:rFonts w:ascii="Times New Roman" w:hAnsi="Times New Roman" w:cs="Times New Roman"/>
          <w:color w:val="3366FF"/>
          <w:sz w:val="24"/>
          <w:szCs w:val="24"/>
        </w:rPr>
        <w:t>-</w:t>
      </w:r>
      <w:r w:rsidRPr="00584874">
        <w:rPr>
          <w:rFonts w:ascii="Times New Roman" w:hAnsi="Times New Roman" w:cs="Times New Roman"/>
          <w:color w:val="3366FF"/>
          <w:sz w:val="24"/>
          <w:szCs w:val="24"/>
          <w:lang w:val="en-US"/>
        </w:rPr>
        <w:t>tyumen</w:t>
      </w:r>
      <w:r w:rsidRPr="00584874">
        <w:rPr>
          <w:rFonts w:ascii="Times New Roman" w:hAnsi="Times New Roman" w:cs="Times New Roman"/>
          <w:color w:val="3366FF"/>
          <w:sz w:val="24"/>
          <w:szCs w:val="24"/>
        </w:rPr>
        <w:t>@</w:t>
      </w:r>
      <w:r w:rsidRPr="00584874">
        <w:rPr>
          <w:rFonts w:ascii="Times New Roman" w:hAnsi="Times New Roman" w:cs="Times New Roman"/>
          <w:color w:val="3366FF"/>
          <w:sz w:val="24"/>
          <w:szCs w:val="24"/>
          <w:lang w:val="en-US"/>
        </w:rPr>
        <w:t>yandex</w:t>
      </w:r>
      <w:r w:rsidRPr="00584874">
        <w:rPr>
          <w:rFonts w:ascii="Times New Roman" w:hAnsi="Times New Roman" w:cs="Times New Roman"/>
          <w:color w:val="3366FF"/>
          <w:sz w:val="24"/>
          <w:szCs w:val="24"/>
        </w:rPr>
        <w:t>.</w:t>
      </w:r>
      <w:r w:rsidRPr="00584874">
        <w:rPr>
          <w:rFonts w:ascii="Times New Roman" w:hAnsi="Times New Roman" w:cs="Times New Roman"/>
          <w:color w:val="3366FF"/>
          <w:sz w:val="24"/>
          <w:szCs w:val="24"/>
          <w:lang w:val="en-US"/>
        </w:rPr>
        <w:t>ru</w:t>
      </w:r>
    </w:p>
    <w:p w14:paraId="36D8819B" w14:textId="77777777" w:rsidR="00584874" w:rsidRPr="00584874" w:rsidRDefault="00584874" w:rsidP="00E577BD">
      <w:pPr>
        <w:spacing w:line="276" w:lineRule="auto"/>
        <w:ind w:firstLine="709"/>
        <w:jc w:val="both"/>
        <w:rPr>
          <w:rFonts w:ascii="Times New Roman" w:hAnsi="Times New Roman" w:cs="Times New Roman"/>
          <w:color w:val="000000"/>
          <w:sz w:val="24"/>
          <w:szCs w:val="24"/>
        </w:rPr>
      </w:pPr>
      <w:r w:rsidRPr="00584874">
        <w:rPr>
          <w:rFonts w:ascii="Times New Roman" w:hAnsi="Times New Roman" w:cs="Times New Roman"/>
          <w:bCs/>
          <w:color w:val="000000"/>
          <w:sz w:val="24"/>
          <w:szCs w:val="24"/>
        </w:rPr>
        <w:t xml:space="preserve">4. www.bookchamber.ru _ </w:t>
      </w:r>
      <w:r w:rsidRPr="00584874">
        <w:rPr>
          <w:rFonts w:ascii="Times New Roman" w:hAnsi="Times New Roman" w:cs="Times New Roman"/>
          <w:color w:val="000000"/>
          <w:sz w:val="24"/>
          <w:szCs w:val="24"/>
        </w:rPr>
        <w:t>- Официальный сайт Российской книжной палаты.</w:t>
      </w:r>
    </w:p>
    <w:p w14:paraId="2AF0F040" w14:textId="77777777" w:rsidR="00584874" w:rsidRPr="00584874" w:rsidRDefault="00584874" w:rsidP="00E577BD">
      <w:pPr>
        <w:spacing w:line="276" w:lineRule="auto"/>
        <w:ind w:firstLine="709"/>
        <w:jc w:val="both"/>
        <w:rPr>
          <w:rFonts w:ascii="Times New Roman" w:hAnsi="Times New Roman" w:cs="Times New Roman"/>
          <w:color w:val="000000"/>
          <w:sz w:val="24"/>
          <w:szCs w:val="24"/>
          <w:lang w:val="en-US"/>
        </w:rPr>
      </w:pPr>
      <w:r w:rsidRPr="00584874">
        <w:rPr>
          <w:rFonts w:ascii="Times New Roman" w:hAnsi="Times New Roman" w:cs="Times New Roman"/>
          <w:bCs/>
          <w:color w:val="000000"/>
          <w:sz w:val="24"/>
          <w:szCs w:val="24"/>
          <w:lang w:val="en-US"/>
        </w:rPr>
        <w:t xml:space="preserve">5. encycl.yandex.ru - </w:t>
      </w:r>
      <w:r w:rsidRPr="00584874">
        <w:rPr>
          <w:rFonts w:ascii="Times New Roman" w:hAnsi="Times New Roman" w:cs="Times New Roman"/>
          <w:color w:val="000000"/>
          <w:sz w:val="24"/>
          <w:szCs w:val="24"/>
        </w:rPr>
        <w:t>Энциклопедии</w:t>
      </w:r>
      <w:r w:rsidRPr="00584874">
        <w:rPr>
          <w:rFonts w:ascii="Times New Roman" w:hAnsi="Times New Roman" w:cs="Times New Roman"/>
          <w:color w:val="000000"/>
          <w:sz w:val="24"/>
          <w:szCs w:val="24"/>
          <w:lang w:val="en-US"/>
        </w:rPr>
        <w:t xml:space="preserve"> on-line.  </w:t>
      </w:r>
    </w:p>
    <w:p w14:paraId="783D9206" w14:textId="77777777" w:rsidR="00584874" w:rsidRPr="00584874" w:rsidRDefault="00584874" w:rsidP="00E577BD">
      <w:pPr>
        <w:spacing w:line="276" w:lineRule="auto"/>
        <w:ind w:firstLine="709"/>
        <w:jc w:val="both"/>
        <w:rPr>
          <w:rFonts w:ascii="Times New Roman" w:hAnsi="Times New Roman" w:cs="Times New Roman"/>
          <w:sz w:val="24"/>
          <w:szCs w:val="24"/>
        </w:rPr>
      </w:pPr>
      <w:r w:rsidRPr="00584874">
        <w:rPr>
          <w:rFonts w:ascii="Times New Roman" w:hAnsi="Times New Roman" w:cs="Times New Roman"/>
          <w:sz w:val="24"/>
          <w:szCs w:val="24"/>
        </w:rPr>
        <w:t xml:space="preserve">6. </w:t>
      </w:r>
      <w:hyperlink r:id="rId152" w:history="1">
        <w:r w:rsidRPr="00584874">
          <w:rPr>
            <w:rFonts w:ascii="Times New Roman" w:hAnsi="Times New Roman" w:cs="Times New Roman"/>
            <w:color w:val="0563C1" w:themeColor="hyperlink"/>
            <w:sz w:val="24"/>
            <w:szCs w:val="24"/>
            <w:u w:val="single"/>
          </w:rPr>
          <w:t>http://lib.rudn.ru/-</w:t>
        </w:r>
      </w:hyperlink>
      <w:r w:rsidRPr="00584874">
        <w:rPr>
          <w:rFonts w:ascii="Times New Roman" w:hAnsi="Times New Roman" w:cs="Times New Roman"/>
          <w:sz w:val="24"/>
          <w:szCs w:val="24"/>
        </w:rPr>
        <w:t xml:space="preserve">  Учебно-научный информационный библиотечный центр Российского университета дружбы народов;</w:t>
      </w:r>
    </w:p>
    <w:p w14:paraId="6D17FB05" w14:textId="77777777" w:rsidR="00584874" w:rsidRPr="00584874" w:rsidRDefault="00584874" w:rsidP="00E577BD">
      <w:pPr>
        <w:spacing w:line="276" w:lineRule="auto"/>
        <w:ind w:firstLine="709"/>
        <w:jc w:val="both"/>
        <w:rPr>
          <w:rFonts w:ascii="Times New Roman" w:hAnsi="Times New Roman" w:cs="Times New Roman"/>
          <w:sz w:val="24"/>
          <w:szCs w:val="24"/>
        </w:rPr>
      </w:pPr>
      <w:r w:rsidRPr="00584874">
        <w:rPr>
          <w:rFonts w:ascii="Times New Roman" w:hAnsi="Times New Roman" w:cs="Times New Roman"/>
          <w:sz w:val="24"/>
          <w:szCs w:val="24"/>
        </w:rPr>
        <w:t xml:space="preserve">7. </w:t>
      </w:r>
      <w:hyperlink r:id="rId153" w:history="1">
        <w:r w:rsidRPr="00584874">
          <w:rPr>
            <w:rFonts w:ascii="Times New Roman" w:hAnsi="Times New Roman" w:cs="Times New Roman"/>
            <w:color w:val="0563C1" w:themeColor="hyperlink"/>
            <w:sz w:val="24"/>
            <w:szCs w:val="24"/>
            <w:u w:val="single"/>
          </w:rPr>
          <w:t>http://www.i-u.ru/biblio/-</w:t>
        </w:r>
      </w:hyperlink>
      <w:r w:rsidRPr="00584874">
        <w:rPr>
          <w:rFonts w:ascii="Times New Roman" w:hAnsi="Times New Roman" w:cs="Times New Roman"/>
          <w:sz w:val="24"/>
          <w:szCs w:val="24"/>
        </w:rPr>
        <w:t xml:space="preserve">  Библиотека Русского гуманитарного интернет  университета;</w:t>
      </w:r>
    </w:p>
    <w:p w14:paraId="4C05DEFC" w14:textId="77777777" w:rsidR="00584874" w:rsidRPr="00584874" w:rsidRDefault="00584874" w:rsidP="00E577BD">
      <w:pPr>
        <w:spacing w:line="276" w:lineRule="auto"/>
        <w:ind w:firstLine="709"/>
        <w:jc w:val="both"/>
        <w:rPr>
          <w:rFonts w:ascii="Times New Roman" w:hAnsi="Times New Roman" w:cs="Times New Roman"/>
          <w:sz w:val="24"/>
          <w:szCs w:val="24"/>
        </w:rPr>
      </w:pPr>
      <w:r w:rsidRPr="00584874">
        <w:rPr>
          <w:rFonts w:ascii="Times New Roman" w:hAnsi="Times New Roman" w:cs="Times New Roman"/>
          <w:sz w:val="24"/>
          <w:szCs w:val="24"/>
        </w:rPr>
        <w:t xml:space="preserve">8. </w:t>
      </w:r>
      <w:hyperlink r:id="rId154" w:history="1">
        <w:r w:rsidRPr="00584874">
          <w:rPr>
            <w:rFonts w:ascii="Times New Roman" w:hAnsi="Times New Roman" w:cs="Times New Roman"/>
            <w:color w:val="0563C1" w:themeColor="hyperlink"/>
            <w:sz w:val="24"/>
            <w:szCs w:val="24"/>
            <w:u w:val="single"/>
          </w:rPr>
          <w:t>http://www.pragmatist.ru/-</w:t>
        </w:r>
      </w:hyperlink>
      <w:r w:rsidRPr="00584874">
        <w:rPr>
          <w:rFonts w:ascii="Times New Roman" w:hAnsi="Times New Roman" w:cs="Times New Roman"/>
          <w:sz w:val="24"/>
          <w:szCs w:val="24"/>
        </w:rPr>
        <w:t xml:space="preserve">  Энциклопедия менеджмента;</w:t>
      </w:r>
    </w:p>
    <w:p w14:paraId="1848403E" w14:textId="77777777" w:rsidR="00584874" w:rsidRPr="00584874" w:rsidRDefault="00584874" w:rsidP="00E577BD">
      <w:pPr>
        <w:spacing w:line="276" w:lineRule="auto"/>
        <w:ind w:firstLine="709"/>
        <w:jc w:val="both"/>
        <w:rPr>
          <w:rFonts w:ascii="Times New Roman" w:hAnsi="Times New Roman" w:cs="Times New Roman"/>
          <w:sz w:val="24"/>
          <w:szCs w:val="24"/>
        </w:rPr>
      </w:pPr>
      <w:r w:rsidRPr="00584874">
        <w:rPr>
          <w:rFonts w:ascii="Times New Roman" w:hAnsi="Times New Roman" w:cs="Times New Roman"/>
          <w:sz w:val="24"/>
          <w:szCs w:val="24"/>
        </w:rPr>
        <w:lastRenderedPageBreak/>
        <w:t xml:space="preserve">9. </w:t>
      </w:r>
      <w:hyperlink r:id="rId155" w:history="1">
        <w:r w:rsidRPr="00584874">
          <w:rPr>
            <w:rFonts w:ascii="Times New Roman" w:hAnsi="Times New Roman" w:cs="Times New Roman"/>
            <w:color w:val="0563C1" w:themeColor="hyperlink"/>
            <w:sz w:val="24"/>
            <w:szCs w:val="24"/>
            <w:u w:val="single"/>
          </w:rPr>
          <w:t>http://www.library.spbu.ru/-</w:t>
        </w:r>
      </w:hyperlink>
      <w:r w:rsidRPr="00584874">
        <w:rPr>
          <w:rFonts w:ascii="Times New Roman" w:hAnsi="Times New Roman" w:cs="Times New Roman"/>
          <w:sz w:val="24"/>
          <w:szCs w:val="24"/>
        </w:rPr>
        <w:t xml:space="preserve">  СПбГУ Научная библиотека им. М. Горького.</w:t>
      </w:r>
    </w:p>
    <w:p w14:paraId="26D54412" w14:textId="77777777" w:rsidR="00584874" w:rsidRPr="00584874" w:rsidRDefault="00584874" w:rsidP="00E577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rPr>
          <w:rFonts w:ascii="Times New Roman" w:hAnsi="Times New Roman" w:cs="Times New Roman"/>
          <w:sz w:val="24"/>
          <w:szCs w:val="24"/>
        </w:rPr>
      </w:pPr>
      <w:r w:rsidRPr="00584874">
        <w:rPr>
          <w:rFonts w:ascii="Times New Roman" w:hAnsi="Times New Roman" w:cs="Times New Roman"/>
          <w:sz w:val="24"/>
          <w:szCs w:val="24"/>
        </w:rPr>
        <w:t xml:space="preserve">10. </w:t>
      </w:r>
      <w:hyperlink r:id="rId156" w:history="1">
        <w:r w:rsidRPr="00584874">
          <w:rPr>
            <w:rFonts w:ascii="Times New Roman" w:hAnsi="Times New Roman" w:cs="Times New Roman"/>
            <w:color w:val="0563C1" w:themeColor="hyperlink"/>
            <w:sz w:val="24"/>
            <w:szCs w:val="24"/>
            <w:u w:val="single"/>
          </w:rPr>
          <w:t>http://sbiblio.com/biblio/archive/morosov_delovaja/04.aspx</w:t>
        </w:r>
      </w:hyperlink>
      <w:r w:rsidRPr="00584874">
        <w:rPr>
          <w:rFonts w:ascii="Times New Roman" w:hAnsi="Times New Roman" w:cs="Times New Roman"/>
          <w:sz w:val="24"/>
          <w:szCs w:val="24"/>
        </w:rPr>
        <w:t xml:space="preserve"> - Деловая психология библиотека  учебной и научной литературы</w:t>
      </w:r>
    </w:p>
    <w:p w14:paraId="5EA12D32" w14:textId="77777777" w:rsidR="00584874" w:rsidRPr="00584874" w:rsidRDefault="00584874" w:rsidP="00E577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rPr>
          <w:rFonts w:ascii="Times New Roman" w:hAnsi="Times New Roman" w:cs="Times New Roman"/>
          <w:sz w:val="24"/>
          <w:szCs w:val="24"/>
        </w:rPr>
      </w:pPr>
      <w:r w:rsidRPr="00584874">
        <w:rPr>
          <w:rFonts w:ascii="Times New Roman" w:hAnsi="Times New Roman" w:cs="Times New Roman"/>
          <w:sz w:val="24"/>
          <w:szCs w:val="24"/>
        </w:rPr>
        <w:t xml:space="preserve">11. </w:t>
      </w:r>
      <w:hyperlink r:id="rId157" w:history="1">
        <w:r w:rsidRPr="00584874">
          <w:rPr>
            <w:rFonts w:ascii="Times New Roman" w:hAnsi="Times New Roman" w:cs="Times New Roman"/>
            <w:color w:val="0563C1" w:themeColor="hyperlink"/>
            <w:sz w:val="24"/>
            <w:szCs w:val="24"/>
            <w:u w:val="single"/>
          </w:rPr>
          <w:t>http://bookap.info/psymoney/morozov_delovaya_psihologiya/gl22.shtm</w:t>
        </w:r>
      </w:hyperlink>
      <w:r w:rsidRPr="00584874">
        <w:rPr>
          <w:rFonts w:ascii="Times New Roman" w:hAnsi="Times New Roman" w:cs="Times New Roman"/>
          <w:sz w:val="24"/>
          <w:szCs w:val="24"/>
        </w:rPr>
        <w:t xml:space="preserve"> - Деловая психология Морозов А.В. учебник</w:t>
      </w:r>
    </w:p>
    <w:p w14:paraId="684FBC04" w14:textId="77777777" w:rsidR="00584874" w:rsidRPr="00584874" w:rsidRDefault="00584874" w:rsidP="00E577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rPr>
          <w:rFonts w:ascii="Times New Roman" w:hAnsi="Times New Roman" w:cs="Times New Roman"/>
          <w:sz w:val="24"/>
          <w:szCs w:val="24"/>
        </w:rPr>
      </w:pPr>
      <w:r w:rsidRPr="00584874">
        <w:rPr>
          <w:rFonts w:ascii="Times New Roman" w:hAnsi="Times New Roman" w:cs="Times New Roman"/>
          <w:sz w:val="24"/>
          <w:szCs w:val="24"/>
        </w:rPr>
        <w:t xml:space="preserve">12. </w:t>
      </w:r>
      <w:hyperlink r:id="rId158" w:history="1">
        <w:r w:rsidRPr="00584874">
          <w:rPr>
            <w:rFonts w:ascii="Times New Roman" w:hAnsi="Times New Roman" w:cs="Times New Roman"/>
            <w:color w:val="0563C1" w:themeColor="hyperlink"/>
            <w:sz w:val="24"/>
            <w:szCs w:val="24"/>
            <w:u w:val="single"/>
          </w:rPr>
          <w:t>http://www.syntone.ru/library/books/content/2367.html</w:t>
        </w:r>
      </w:hyperlink>
      <w:r w:rsidRPr="00584874">
        <w:rPr>
          <w:rFonts w:ascii="Times New Roman" w:hAnsi="Times New Roman" w:cs="Times New Roman"/>
          <w:sz w:val="24"/>
          <w:szCs w:val="24"/>
        </w:rPr>
        <w:t xml:space="preserve"> - Психология и этика делового общения Лавриенко В. Учебник</w:t>
      </w:r>
    </w:p>
    <w:p w14:paraId="55ECD206" w14:textId="77777777" w:rsidR="00584874" w:rsidRPr="00584874" w:rsidRDefault="00584874" w:rsidP="00E577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rPr>
          <w:rFonts w:ascii="Times New Roman" w:hAnsi="Times New Roman" w:cs="Times New Roman"/>
          <w:sz w:val="24"/>
          <w:szCs w:val="24"/>
        </w:rPr>
      </w:pPr>
      <w:r w:rsidRPr="00584874">
        <w:rPr>
          <w:rFonts w:ascii="Times New Roman" w:hAnsi="Times New Roman" w:cs="Times New Roman"/>
          <w:sz w:val="24"/>
          <w:szCs w:val="24"/>
        </w:rPr>
        <w:t xml:space="preserve">13. </w:t>
      </w:r>
      <w:hyperlink r:id="rId159" w:history="1">
        <w:r w:rsidRPr="00584874">
          <w:rPr>
            <w:rFonts w:ascii="Times New Roman" w:hAnsi="Times New Roman" w:cs="Times New Roman"/>
            <w:color w:val="0563C1" w:themeColor="hyperlink"/>
            <w:sz w:val="24"/>
            <w:szCs w:val="24"/>
            <w:u w:val="single"/>
          </w:rPr>
          <w:t>http://www.mirpozitiva.ru/lib/obshenie.html</w:t>
        </w:r>
      </w:hyperlink>
      <w:r w:rsidRPr="00584874">
        <w:rPr>
          <w:rFonts w:ascii="Times New Roman" w:hAnsi="Times New Roman" w:cs="Times New Roman"/>
          <w:sz w:val="24"/>
          <w:szCs w:val="24"/>
        </w:rPr>
        <w:t xml:space="preserve"> - Библиотека прикладной психологии</w:t>
      </w:r>
    </w:p>
    <w:p w14:paraId="79421195" w14:textId="77777777" w:rsidR="00584874" w:rsidRPr="00584874" w:rsidRDefault="00584874" w:rsidP="00E577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rPr>
          <w:rFonts w:ascii="Times New Roman" w:hAnsi="Times New Roman" w:cs="Times New Roman"/>
          <w:sz w:val="24"/>
          <w:szCs w:val="24"/>
        </w:rPr>
      </w:pPr>
      <w:r w:rsidRPr="00584874">
        <w:rPr>
          <w:rFonts w:ascii="Times New Roman" w:hAnsi="Times New Roman" w:cs="Times New Roman"/>
          <w:sz w:val="24"/>
          <w:szCs w:val="24"/>
        </w:rPr>
        <w:t xml:space="preserve">14. Как успешно пройти собеседование// http//www.superjob.ru/rabota/interview.html. Super Job [Электронный ресурс]. – Режим доступа: http//www.superjob.ru/rabota/interview.html. Super Job, свободный.- Загл. с экрана. 10. </w:t>
      </w:r>
    </w:p>
    <w:p w14:paraId="76A9866C" w14:textId="77777777" w:rsidR="00584874" w:rsidRPr="00584874" w:rsidRDefault="00584874" w:rsidP="00E577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rPr>
          <w:rFonts w:ascii="Times New Roman" w:hAnsi="Times New Roman" w:cs="Times New Roman"/>
          <w:sz w:val="24"/>
          <w:szCs w:val="24"/>
        </w:rPr>
      </w:pPr>
      <w:r w:rsidRPr="00584874">
        <w:rPr>
          <w:rFonts w:ascii="Times New Roman" w:hAnsi="Times New Roman" w:cs="Times New Roman"/>
          <w:sz w:val="24"/>
          <w:szCs w:val="24"/>
        </w:rPr>
        <w:t>15. Работа и поиск работы. Вакансии и резюме. Рынок труда: зарплаты, информация, анализ и статистика. Консультации специалистов. [Электронный ресурс]. – Режим доступа: http://www.vacansia.ru/,свободный.- Загл. с экрана.</w:t>
      </w:r>
    </w:p>
    <w:p w14:paraId="6096E2D4" w14:textId="77777777" w:rsidR="00584874" w:rsidRPr="00584874" w:rsidRDefault="00584874" w:rsidP="00E577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both"/>
        <w:rPr>
          <w:rFonts w:ascii="Times New Roman" w:hAnsi="Times New Roman" w:cs="Times New Roman"/>
          <w:sz w:val="24"/>
          <w:szCs w:val="24"/>
        </w:rPr>
      </w:pPr>
    </w:p>
    <w:p w14:paraId="1788DA20" w14:textId="77777777" w:rsidR="00584874" w:rsidRPr="00584874" w:rsidRDefault="00584874" w:rsidP="00584874">
      <w:pPr>
        <w:keepNext/>
        <w:spacing w:after="120"/>
        <w:jc w:val="center"/>
        <w:outlineLvl w:val="0"/>
        <w:rPr>
          <w:rFonts w:ascii="Times New Roman" w:eastAsia="Segoe UI" w:hAnsi="Times New Roman" w:cs="Times New Roman"/>
          <w:b/>
          <w:bCs/>
          <w:caps/>
          <w:kern w:val="32"/>
          <w:sz w:val="24"/>
          <w:szCs w:val="24"/>
          <w:lang w:eastAsia="x-none"/>
        </w:rPr>
      </w:pPr>
      <w:r w:rsidRPr="00584874">
        <w:rPr>
          <w:rFonts w:ascii="Times New Roman" w:eastAsia="Segoe UI" w:hAnsi="Times New Roman" w:cs="Times New Roman"/>
          <w:b/>
          <w:bCs/>
          <w:caps/>
          <w:kern w:val="32"/>
          <w:sz w:val="24"/>
          <w:szCs w:val="24"/>
          <w:lang w:val="x-none" w:eastAsia="x-none"/>
        </w:rPr>
        <w:t xml:space="preserve">4. Контроль и оценка результатов </w:t>
      </w:r>
      <w:r w:rsidRPr="00584874">
        <w:rPr>
          <w:rFonts w:ascii="Times New Roman" w:eastAsia="Segoe UI" w:hAnsi="Times New Roman" w:cs="Times New Roman"/>
          <w:b/>
          <w:bCs/>
          <w:caps/>
          <w:kern w:val="32"/>
          <w:sz w:val="24"/>
          <w:szCs w:val="24"/>
          <w:lang w:val="x-none" w:eastAsia="x-none"/>
        </w:rPr>
        <w:br/>
        <w:t xml:space="preserve">освоения </w:t>
      </w:r>
      <w:r w:rsidRPr="00584874">
        <w:rPr>
          <w:rFonts w:ascii="Times New Roman" w:eastAsia="Segoe UI" w:hAnsi="Times New Roman" w:cs="Times New Roman"/>
          <w:b/>
          <w:bCs/>
          <w:caps/>
          <w:kern w:val="32"/>
          <w:sz w:val="24"/>
          <w:szCs w:val="24"/>
          <w:lang w:eastAsia="x-none"/>
        </w:rPr>
        <w:t>ДИСЦИПЛИНЫ</w:t>
      </w:r>
    </w:p>
    <w:p w14:paraId="7824C1CF" w14:textId="77777777" w:rsidR="00584874" w:rsidRPr="00584874" w:rsidRDefault="00584874" w:rsidP="00584874">
      <w:pPr>
        <w:rPr>
          <w:rFonts w:ascii="Times New Roman" w:hAnsi="Times New Roman" w:cs="Times New Roman"/>
          <w:b/>
          <w:bCs/>
          <w:sz w:val="18"/>
          <w:szCs w:val="18"/>
        </w:rPr>
      </w:pPr>
    </w:p>
    <w:tbl>
      <w:tblPr>
        <w:tblW w:w="9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3936"/>
        <w:gridCol w:w="2976"/>
        <w:gridCol w:w="2707"/>
      </w:tblGrid>
      <w:tr w:rsidR="00584874" w:rsidRPr="00584874" w14:paraId="4E2C601A" w14:textId="77777777" w:rsidTr="00AD5821">
        <w:tc>
          <w:tcPr>
            <w:tcW w:w="3936" w:type="dxa"/>
            <w:tcMar>
              <w:top w:w="0" w:type="dxa"/>
              <w:left w:w="108" w:type="dxa"/>
              <w:bottom w:w="0" w:type="dxa"/>
              <w:right w:w="108" w:type="dxa"/>
            </w:tcMar>
            <w:hideMark/>
          </w:tcPr>
          <w:p w14:paraId="352C0747" w14:textId="77777777" w:rsidR="00584874" w:rsidRPr="00584874" w:rsidRDefault="00584874" w:rsidP="00584874">
            <w:pPr>
              <w:jc w:val="center"/>
              <w:rPr>
                <w:rFonts w:ascii="Times New Roman" w:hAnsi="Times New Roman"/>
              </w:rPr>
            </w:pPr>
            <w:r w:rsidRPr="00584874">
              <w:rPr>
                <w:rFonts w:ascii="Times New Roman" w:hAnsi="Times New Roman"/>
              </w:rPr>
              <w:t>Результаты обучения</w:t>
            </w:r>
          </w:p>
        </w:tc>
        <w:tc>
          <w:tcPr>
            <w:tcW w:w="2976" w:type="dxa"/>
            <w:hideMark/>
          </w:tcPr>
          <w:p w14:paraId="752009FA" w14:textId="77777777" w:rsidR="00584874" w:rsidRPr="00584874" w:rsidRDefault="00584874" w:rsidP="00584874">
            <w:pPr>
              <w:jc w:val="center"/>
              <w:rPr>
                <w:rFonts w:ascii="Times New Roman" w:hAnsi="Times New Roman" w:cs="Times New Roman"/>
              </w:rPr>
            </w:pPr>
            <w:r w:rsidRPr="00584874">
              <w:rPr>
                <w:rFonts w:ascii="Times New Roman" w:hAnsi="Times New Roman" w:cs="Times New Roman"/>
                <w:iCs/>
              </w:rPr>
              <w:t>Показатели освоенности компетенций</w:t>
            </w:r>
          </w:p>
        </w:tc>
        <w:tc>
          <w:tcPr>
            <w:tcW w:w="2707" w:type="dxa"/>
            <w:tcMar>
              <w:top w:w="0" w:type="dxa"/>
              <w:left w:w="108" w:type="dxa"/>
              <w:bottom w:w="0" w:type="dxa"/>
              <w:right w:w="108" w:type="dxa"/>
            </w:tcMar>
            <w:hideMark/>
          </w:tcPr>
          <w:p w14:paraId="692BBE31" w14:textId="77777777" w:rsidR="00584874" w:rsidRPr="00584874" w:rsidRDefault="00584874" w:rsidP="00584874">
            <w:pPr>
              <w:jc w:val="center"/>
              <w:rPr>
                <w:rFonts w:ascii="Times New Roman" w:hAnsi="Times New Roman" w:cs="Times New Roman"/>
              </w:rPr>
            </w:pPr>
            <w:r w:rsidRPr="00584874">
              <w:rPr>
                <w:rFonts w:ascii="Times New Roman" w:hAnsi="Times New Roman" w:cs="Times New Roman"/>
              </w:rPr>
              <w:t>Методы оценки</w:t>
            </w:r>
          </w:p>
        </w:tc>
      </w:tr>
      <w:tr w:rsidR="00584874" w:rsidRPr="00584874" w14:paraId="7151B523" w14:textId="77777777" w:rsidTr="00AD5821">
        <w:trPr>
          <w:trHeight w:val="3563"/>
        </w:trPr>
        <w:tc>
          <w:tcPr>
            <w:tcW w:w="3936" w:type="dxa"/>
            <w:tcMar>
              <w:top w:w="0" w:type="dxa"/>
              <w:left w:w="108" w:type="dxa"/>
              <w:bottom w:w="0" w:type="dxa"/>
              <w:right w:w="108" w:type="dxa"/>
            </w:tcMar>
            <w:hideMark/>
          </w:tcPr>
          <w:p w14:paraId="176F9A6B" w14:textId="77777777" w:rsidR="00584874" w:rsidRPr="00584874" w:rsidRDefault="00584874" w:rsidP="00584874">
            <w:pPr>
              <w:rPr>
                <w:rFonts w:ascii="Times New Roman" w:hAnsi="Times New Roman"/>
              </w:rPr>
            </w:pPr>
            <w:r w:rsidRPr="00584874">
              <w:rPr>
                <w:rFonts w:ascii="Times New Roman" w:hAnsi="Times New Roman"/>
              </w:rPr>
              <w:t>Умеет</w:t>
            </w:r>
          </w:p>
          <w:p w14:paraId="2F83AD99" w14:textId="77777777" w:rsidR="00584874" w:rsidRPr="00584874" w:rsidRDefault="00584874" w:rsidP="00584874">
            <w:pPr>
              <w:rPr>
                <w:rFonts w:ascii="Times New Roman" w:hAnsi="Times New Roman"/>
              </w:rPr>
            </w:pPr>
            <w:r w:rsidRPr="00584874">
              <w:rPr>
                <w:rFonts w:ascii="Times New Roman" w:hAnsi="Times New Roman"/>
              </w:rPr>
              <w:t>- распознавать задачу и/или проблему в профессиональном и/или социальном контексте, анализировать и выделять её составные части</w:t>
            </w:r>
          </w:p>
          <w:p w14:paraId="69A79F4B" w14:textId="77777777" w:rsidR="00584874" w:rsidRPr="00584874" w:rsidRDefault="00584874" w:rsidP="00584874">
            <w:pPr>
              <w:rPr>
                <w:rFonts w:ascii="Times New Roman" w:hAnsi="Times New Roman"/>
              </w:rPr>
            </w:pPr>
            <w:r w:rsidRPr="00584874">
              <w:rPr>
                <w:rFonts w:ascii="Times New Roman" w:hAnsi="Times New Roman"/>
              </w:rPr>
              <w:t>- определять этапы решения задачи, составлять план действия, реализовывать составленный план, определять необходимые ресурсы</w:t>
            </w:r>
          </w:p>
          <w:p w14:paraId="5E9702D8" w14:textId="77777777" w:rsidR="00584874" w:rsidRPr="00584874" w:rsidRDefault="00584874" w:rsidP="00584874">
            <w:pPr>
              <w:rPr>
                <w:rFonts w:ascii="Times New Roman" w:hAnsi="Times New Roman"/>
              </w:rPr>
            </w:pPr>
            <w:r w:rsidRPr="00584874">
              <w:rPr>
                <w:rFonts w:ascii="Times New Roman" w:hAnsi="Times New Roman"/>
              </w:rPr>
              <w:t>- выявлять и эффективно искать информацию, необходимую для решения задачи и/или проблемы</w:t>
            </w:r>
          </w:p>
          <w:p w14:paraId="6255094F" w14:textId="77777777" w:rsidR="00584874" w:rsidRPr="00584874" w:rsidRDefault="00584874" w:rsidP="00584874">
            <w:pPr>
              <w:rPr>
                <w:rFonts w:ascii="Times New Roman" w:hAnsi="Times New Roman"/>
              </w:rPr>
            </w:pPr>
            <w:r w:rsidRPr="00584874">
              <w:rPr>
                <w:rFonts w:ascii="Times New Roman" w:hAnsi="Times New Roman"/>
              </w:rPr>
              <w:t>- владеть актуальными методами работы в профессиональной и смежных сферах</w:t>
            </w:r>
          </w:p>
          <w:p w14:paraId="73530AAA" w14:textId="77777777" w:rsidR="00584874" w:rsidRPr="00584874" w:rsidRDefault="00584874" w:rsidP="00584874">
            <w:pPr>
              <w:rPr>
                <w:rFonts w:ascii="Times New Roman" w:hAnsi="Times New Roman"/>
              </w:rPr>
            </w:pPr>
            <w:r w:rsidRPr="00584874">
              <w:rPr>
                <w:rFonts w:ascii="Times New Roman" w:hAnsi="Times New Roman" w:cs="Times New Roman"/>
                <w:bCs/>
                <w:sz w:val="24"/>
                <w:szCs w:val="24"/>
              </w:rPr>
              <w:t>-</w:t>
            </w:r>
            <w:r w:rsidRPr="00584874">
              <w:rPr>
                <w:rFonts w:ascii="Times New Roman" w:hAnsi="Times New Roman"/>
              </w:rPr>
              <w:t xml:space="preserve"> оценивать результат и последствия своих действий (самостоятельно или с помощью наставника);</w:t>
            </w:r>
          </w:p>
          <w:p w14:paraId="53CD1C55" w14:textId="77777777" w:rsidR="00584874" w:rsidRPr="00584874" w:rsidRDefault="00584874" w:rsidP="00584874">
            <w:pPr>
              <w:rPr>
                <w:rFonts w:ascii="Times New Roman" w:hAnsi="Times New Roman"/>
              </w:rPr>
            </w:pPr>
            <w:r w:rsidRPr="00584874">
              <w:rPr>
                <w:rFonts w:ascii="Times New Roman" w:hAnsi="Times New Roman"/>
              </w:rPr>
              <w:t>- определять задачи для поиска информации, планировать процесс поиска, выбирать необходимые источники информации</w:t>
            </w:r>
          </w:p>
          <w:p w14:paraId="7EC4DD64" w14:textId="77777777" w:rsidR="00584874" w:rsidRPr="00584874" w:rsidRDefault="00584874" w:rsidP="00584874">
            <w:pPr>
              <w:rPr>
                <w:rFonts w:ascii="Times New Roman" w:hAnsi="Times New Roman"/>
              </w:rPr>
            </w:pPr>
            <w:r w:rsidRPr="00584874">
              <w:rPr>
                <w:rFonts w:ascii="Times New Roman" w:hAnsi="Times New Roman"/>
              </w:rPr>
              <w:t>- выделять наиболее значимое в перечне информации, структурировать получаемую информацию, оформлять результаты поиска</w:t>
            </w:r>
          </w:p>
          <w:p w14:paraId="616E3079" w14:textId="77777777" w:rsidR="00584874" w:rsidRPr="00584874" w:rsidRDefault="00584874" w:rsidP="00584874">
            <w:pPr>
              <w:rPr>
                <w:rFonts w:ascii="Times New Roman" w:hAnsi="Times New Roman"/>
              </w:rPr>
            </w:pPr>
            <w:r w:rsidRPr="00584874">
              <w:rPr>
                <w:rFonts w:ascii="Times New Roman" w:hAnsi="Times New Roman"/>
              </w:rPr>
              <w:t>- оценивать практическую значимость результатов поиска</w:t>
            </w:r>
          </w:p>
          <w:p w14:paraId="5B468891" w14:textId="77777777" w:rsidR="00584874" w:rsidRPr="00584874" w:rsidRDefault="00584874" w:rsidP="00584874">
            <w:pPr>
              <w:rPr>
                <w:rFonts w:ascii="Times New Roman" w:hAnsi="Times New Roman"/>
              </w:rPr>
            </w:pPr>
            <w:r w:rsidRPr="00584874">
              <w:rPr>
                <w:rFonts w:ascii="Times New Roman" w:hAnsi="Times New Roman"/>
              </w:rPr>
              <w:t>- применять средства информационных технологий для решения профессиональных задач</w:t>
            </w:r>
          </w:p>
          <w:p w14:paraId="3BF2111F" w14:textId="77777777" w:rsidR="00584874" w:rsidRPr="00584874" w:rsidRDefault="00584874" w:rsidP="00584874">
            <w:pPr>
              <w:rPr>
                <w:rFonts w:ascii="Times New Roman" w:hAnsi="Times New Roman"/>
              </w:rPr>
            </w:pPr>
            <w:r w:rsidRPr="00584874">
              <w:rPr>
                <w:rFonts w:ascii="Times New Roman" w:hAnsi="Times New Roman"/>
              </w:rPr>
              <w:lastRenderedPageBreak/>
              <w:t>- использовать современное программное обеспечение в профессиональной деятельности</w:t>
            </w:r>
          </w:p>
          <w:p w14:paraId="5087A20F" w14:textId="77777777" w:rsidR="00584874" w:rsidRPr="00584874" w:rsidRDefault="00584874" w:rsidP="00584874">
            <w:pPr>
              <w:rPr>
                <w:rFonts w:ascii="Times New Roman" w:hAnsi="Times New Roman"/>
              </w:rPr>
            </w:pPr>
            <w:r w:rsidRPr="00584874">
              <w:rPr>
                <w:rFonts w:ascii="Times New Roman" w:hAnsi="Times New Roman"/>
              </w:rPr>
              <w:t>- использовать различные цифровые средства для решения профессиональных задач;</w:t>
            </w:r>
          </w:p>
          <w:p w14:paraId="7E610471" w14:textId="77777777" w:rsidR="00584874" w:rsidRPr="00584874" w:rsidRDefault="00584874" w:rsidP="00584874">
            <w:pPr>
              <w:rPr>
                <w:rFonts w:ascii="Times New Roman" w:hAnsi="Times New Roman"/>
              </w:rPr>
            </w:pPr>
            <w:r w:rsidRPr="00584874">
              <w:rPr>
                <w:rFonts w:ascii="Times New Roman" w:hAnsi="Times New Roman"/>
              </w:rPr>
              <w:t>- определять актуальность нормативно-правовой документации в профессиональной деятельности</w:t>
            </w:r>
          </w:p>
          <w:p w14:paraId="6AF471F0" w14:textId="77777777" w:rsidR="00584874" w:rsidRPr="00584874" w:rsidRDefault="00584874" w:rsidP="00584874">
            <w:pPr>
              <w:rPr>
                <w:rFonts w:ascii="Times New Roman" w:hAnsi="Times New Roman"/>
              </w:rPr>
            </w:pPr>
            <w:r w:rsidRPr="00584874">
              <w:rPr>
                <w:rFonts w:ascii="Times New Roman" w:hAnsi="Times New Roman" w:cs="Times New Roman"/>
                <w:bCs/>
                <w:sz w:val="24"/>
                <w:szCs w:val="24"/>
              </w:rPr>
              <w:t xml:space="preserve">- </w:t>
            </w:r>
            <w:r w:rsidRPr="00584874">
              <w:rPr>
                <w:rFonts w:ascii="Times New Roman" w:hAnsi="Times New Roman"/>
              </w:rPr>
              <w:t>применять современную научную профессиональную терминологию</w:t>
            </w:r>
          </w:p>
          <w:p w14:paraId="3EC3ED03" w14:textId="77777777" w:rsidR="00584874" w:rsidRPr="00584874" w:rsidRDefault="00584874" w:rsidP="00584874">
            <w:pPr>
              <w:rPr>
                <w:rFonts w:ascii="Times New Roman" w:hAnsi="Times New Roman"/>
              </w:rPr>
            </w:pPr>
            <w:r w:rsidRPr="00584874">
              <w:rPr>
                <w:rFonts w:ascii="Times New Roman" w:hAnsi="Times New Roman"/>
              </w:rPr>
              <w:t>- определять и выстраивать траектории профессионального развития и самообразования</w:t>
            </w:r>
          </w:p>
          <w:p w14:paraId="7D686A6C" w14:textId="77777777" w:rsidR="00584874" w:rsidRPr="00584874" w:rsidRDefault="00584874" w:rsidP="00584874">
            <w:pPr>
              <w:rPr>
                <w:rFonts w:ascii="Times New Roman" w:hAnsi="Times New Roman"/>
              </w:rPr>
            </w:pPr>
            <w:r w:rsidRPr="00584874">
              <w:rPr>
                <w:rFonts w:ascii="Times New Roman" w:hAnsi="Times New Roman"/>
              </w:rPr>
              <w:t>- выявлять достоинства и недостатки коммерческой идеи</w:t>
            </w:r>
          </w:p>
          <w:p w14:paraId="29C7A560" w14:textId="77777777" w:rsidR="00584874" w:rsidRPr="00584874" w:rsidRDefault="00584874" w:rsidP="00584874">
            <w:pPr>
              <w:rPr>
                <w:rFonts w:ascii="Times New Roman" w:hAnsi="Times New Roman"/>
              </w:rPr>
            </w:pPr>
            <w:r w:rsidRPr="00584874">
              <w:rPr>
                <w:rFonts w:ascii="Times New Roman" w:hAnsi="Times New Roman"/>
              </w:rPr>
              <w:t>- определять инвестиционную привлекательность коммерческих идей в рамках профессиональной деятельности, выявлять источники финансирования</w:t>
            </w:r>
          </w:p>
          <w:p w14:paraId="6B201C54" w14:textId="77777777" w:rsidR="00584874" w:rsidRPr="00584874" w:rsidRDefault="00584874" w:rsidP="00584874">
            <w:pPr>
              <w:rPr>
                <w:rFonts w:ascii="Times New Roman" w:hAnsi="Times New Roman"/>
              </w:rPr>
            </w:pPr>
            <w:r w:rsidRPr="00584874">
              <w:rPr>
                <w:rFonts w:ascii="Times New Roman" w:hAnsi="Times New Roman"/>
              </w:rPr>
              <w:t>- презентовать идеи открытия собственного дела в профессиональной деятельности</w:t>
            </w:r>
          </w:p>
          <w:p w14:paraId="49EBB528" w14:textId="77777777" w:rsidR="00584874" w:rsidRPr="00584874" w:rsidRDefault="00584874" w:rsidP="00584874">
            <w:pPr>
              <w:rPr>
                <w:rFonts w:ascii="Times New Roman" w:hAnsi="Times New Roman"/>
              </w:rPr>
            </w:pPr>
            <w:r w:rsidRPr="00584874">
              <w:rPr>
                <w:rFonts w:ascii="Times New Roman" w:hAnsi="Times New Roman"/>
              </w:rPr>
              <w:t>- определять источники достоверной правовой информации</w:t>
            </w:r>
          </w:p>
          <w:p w14:paraId="72919612" w14:textId="77777777" w:rsidR="00584874" w:rsidRPr="00584874" w:rsidRDefault="00584874" w:rsidP="00584874">
            <w:pPr>
              <w:rPr>
                <w:rFonts w:ascii="Times New Roman" w:hAnsi="Times New Roman"/>
              </w:rPr>
            </w:pPr>
            <w:r w:rsidRPr="00584874">
              <w:rPr>
                <w:rFonts w:ascii="Times New Roman" w:hAnsi="Times New Roman"/>
              </w:rPr>
              <w:t>- составлять различные правовые документы</w:t>
            </w:r>
          </w:p>
          <w:p w14:paraId="563728DF" w14:textId="77777777" w:rsidR="00584874" w:rsidRPr="00584874" w:rsidRDefault="00584874" w:rsidP="00584874">
            <w:pPr>
              <w:rPr>
                <w:rFonts w:ascii="Times New Roman" w:hAnsi="Times New Roman"/>
              </w:rPr>
            </w:pPr>
            <w:r w:rsidRPr="00584874">
              <w:rPr>
                <w:rFonts w:ascii="Times New Roman" w:hAnsi="Times New Roman" w:cs="Times New Roman"/>
                <w:bCs/>
                <w:sz w:val="24"/>
                <w:szCs w:val="24"/>
              </w:rPr>
              <w:t xml:space="preserve">- </w:t>
            </w:r>
            <w:r w:rsidRPr="00584874">
              <w:rPr>
                <w:rFonts w:ascii="Times New Roman" w:hAnsi="Times New Roman"/>
              </w:rPr>
              <w:t>находить интересные проектные идеи, грамотно их формулировать и документировать</w:t>
            </w:r>
          </w:p>
          <w:p w14:paraId="1D27E86D" w14:textId="77777777" w:rsidR="00584874" w:rsidRPr="00584874" w:rsidRDefault="00584874" w:rsidP="00584874">
            <w:pPr>
              <w:rPr>
                <w:rFonts w:ascii="Times New Roman" w:hAnsi="Times New Roman"/>
              </w:rPr>
            </w:pPr>
            <w:r w:rsidRPr="00584874">
              <w:rPr>
                <w:rFonts w:ascii="Times New Roman" w:hAnsi="Times New Roman"/>
              </w:rPr>
              <w:t>- оценивать жизнеспособность проектной идеи, составлять план проекта;</w:t>
            </w:r>
          </w:p>
          <w:p w14:paraId="1F0C6947" w14:textId="77777777" w:rsidR="00584874" w:rsidRPr="00584874" w:rsidRDefault="00584874" w:rsidP="00584874">
            <w:pPr>
              <w:rPr>
                <w:rFonts w:ascii="Times New Roman" w:hAnsi="Times New Roman"/>
                <w:spacing w:val="-4"/>
              </w:rPr>
            </w:pPr>
            <w:r w:rsidRPr="00584874">
              <w:rPr>
                <w:rFonts w:ascii="Times New Roman" w:hAnsi="Times New Roman"/>
                <w:spacing w:val="-4"/>
              </w:rPr>
              <w:t>- организовывать работу коллектива и команды</w:t>
            </w:r>
          </w:p>
          <w:p w14:paraId="3A2F8DCD" w14:textId="77777777" w:rsidR="00584874" w:rsidRPr="00584874" w:rsidRDefault="00584874" w:rsidP="00584874">
            <w:pPr>
              <w:rPr>
                <w:rFonts w:ascii="Times New Roman" w:hAnsi="Times New Roman"/>
                <w:spacing w:val="-4"/>
              </w:rPr>
            </w:pPr>
            <w:r w:rsidRPr="00584874">
              <w:rPr>
                <w:rFonts w:ascii="Times New Roman" w:hAnsi="Times New Roman"/>
                <w:spacing w:val="-4"/>
              </w:rPr>
              <w:t>- взаимодействовать с коллегами, руководством, клиентами в ходе профессиональной деятельности;</w:t>
            </w:r>
          </w:p>
          <w:p w14:paraId="4D5FD67A" w14:textId="77777777" w:rsidR="00584874" w:rsidRPr="00584874" w:rsidRDefault="00584874" w:rsidP="00584874">
            <w:pPr>
              <w:rPr>
                <w:rFonts w:ascii="Times New Roman" w:hAnsi="Times New Roman"/>
              </w:rPr>
            </w:pPr>
            <w:r w:rsidRPr="00584874">
              <w:rPr>
                <w:rFonts w:ascii="Times New Roman" w:hAnsi="Times New Roman"/>
              </w:rPr>
              <w:t>- грамотно излагать свои мысли и оформлять документы по профессиональной тематике на государственном языке</w:t>
            </w:r>
          </w:p>
          <w:p w14:paraId="70B3DA76" w14:textId="77777777" w:rsidR="00584874" w:rsidRPr="00584874" w:rsidRDefault="00584874" w:rsidP="00584874">
            <w:pPr>
              <w:rPr>
                <w:rFonts w:ascii="Times New Roman" w:hAnsi="Times New Roman"/>
              </w:rPr>
            </w:pPr>
            <w:r w:rsidRPr="00584874">
              <w:rPr>
                <w:rFonts w:ascii="Times New Roman" w:hAnsi="Times New Roman"/>
              </w:rPr>
              <w:t>- проявлять толерантность в рабочем коллективе;</w:t>
            </w:r>
          </w:p>
          <w:p w14:paraId="3ED0E065" w14:textId="77777777" w:rsidR="00584874" w:rsidRPr="00584874" w:rsidRDefault="00584874" w:rsidP="00584874">
            <w:pPr>
              <w:rPr>
                <w:rFonts w:ascii="Times New Roman" w:hAnsi="Times New Roman"/>
              </w:rPr>
            </w:pPr>
            <w:r w:rsidRPr="00584874">
              <w:t xml:space="preserve">- </w:t>
            </w:r>
            <w:r w:rsidRPr="00584874">
              <w:rPr>
                <w:rFonts w:ascii="Times New Roman" w:hAnsi="Times New Roman"/>
              </w:rPr>
              <w:t>проявлять гражданско-патриотическую позицию</w:t>
            </w:r>
          </w:p>
          <w:p w14:paraId="6E3D6286" w14:textId="77777777" w:rsidR="00584874" w:rsidRPr="00584874" w:rsidRDefault="00584874" w:rsidP="00584874">
            <w:pPr>
              <w:rPr>
                <w:rFonts w:ascii="Times New Roman" w:hAnsi="Times New Roman"/>
              </w:rPr>
            </w:pPr>
            <w:r w:rsidRPr="00584874">
              <w:t xml:space="preserve">- </w:t>
            </w:r>
            <w:r w:rsidRPr="00584874">
              <w:rPr>
                <w:rFonts w:ascii="Times New Roman" w:hAnsi="Times New Roman"/>
              </w:rPr>
              <w:t>демонстрировать осознанное поведение</w:t>
            </w:r>
          </w:p>
          <w:p w14:paraId="43F994BB" w14:textId="77777777" w:rsidR="00584874" w:rsidRPr="00584874" w:rsidRDefault="00584874" w:rsidP="00584874">
            <w:pPr>
              <w:rPr>
                <w:rFonts w:ascii="Times New Roman" w:hAnsi="Times New Roman"/>
              </w:rPr>
            </w:pPr>
            <w:r w:rsidRPr="00584874">
              <w:rPr>
                <w:rFonts w:ascii="Times New Roman" w:hAnsi="Times New Roman"/>
              </w:rPr>
              <w:t>- описывать значимость своей специальности</w:t>
            </w:r>
          </w:p>
          <w:p w14:paraId="58CBB30F" w14:textId="77777777" w:rsidR="00584874" w:rsidRPr="00584874" w:rsidRDefault="00584874" w:rsidP="00584874">
            <w:pPr>
              <w:rPr>
                <w:rFonts w:ascii="Times New Roman" w:hAnsi="Times New Roman"/>
              </w:rPr>
            </w:pPr>
            <w:r w:rsidRPr="00584874">
              <w:rPr>
                <w:rFonts w:ascii="Times New Roman" w:hAnsi="Times New Roman"/>
              </w:rPr>
              <w:t>- применять стандарты антикоррупционного поведения;</w:t>
            </w:r>
          </w:p>
          <w:p w14:paraId="19A11A39" w14:textId="77777777" w:rsidR="00584874" w:rsidRPr="00584874" w:rsidRDefault="00584874" w:rsidP="00584874">
            <w:pPr>
              <w:rPr>
                <w:rFonts w:ascii="Times New Roman" w:hAnsi="Times New Roman"/>
              </w:rPr>
            </w:pPr>
            <w:r w:rsidRPr="00584874">
              <w:t xml:space="preserve">- </w:t>
            </w:r>
            <w:r w:rsidRPr="00584874">
              <w:rPr>
                <w:rFonts w:ascii="Times New Roman" w:hAnsi="Times New Roman"/>
              </w:rPr>
              <w:t xml:space="preserve">понимать общий смысл четко произнесенных высказываний на известные темы (профессиональные и </w:t>
            </w:r>
            <w:r w:rsidRPr="00584874">
              <w:rPr>
                <w:rFonts w:ascii="Times New Roman" w:hAnsi="Times New Roman"/>
              </w:rPr>
              <w:lastRenderedPageBreak/>
              <w:t>бытовые), понимать тексты на базовые профессиональные темы</w:t>
            </w:r>
          </w:p>
          <w:p w14:paraId="5477B307" w14:textId="77777777" w:rsidR="00584874" w:rsidRPr="00584874" w:rsidRDefault="00584874" w:rsidP="00584874">
            <w:pPr>
              <w:rPr>
                <w:rFonts w:ascii="Times New Roman" w:hAnsi="Times New Roman"/>
              </w:rPr>
            </w:pPr>
            <w:r w:rsidRPr="00584874">
              <w:t xml:space="preserve">- </w:t>
            </w:r>
            <w:r w:rsidRPr="00584874">
              <w:rPr>
                <w:rFonts w:ascii="Times New Roman" w:hAnsi="Times New Roman"/>
              </w:rPr>
              <w:t>участвовать в диалогах на знакомые общие и профессиональные темы</w:t>
            </w:r>
          </w:p>
          <w:p w14:paraId="0F1C07D6" w14:textId="77777777" w:rsidR="00584874" w:rsidRPr="00584874" w:rsidRDefault="00584874" w:rsidP="00584874">
            <w:pPr>
              <w:rPr>
                <w:rFonts w:ascii="Times New Roman" w:hAnsi="Times New Roman"/>
              </w:rPr>
            </w:pPr>
            <w:r w:rsidRPr="00584874">
              <w:rPr>
                <w:rFonts w:ascii="Times New Roman" w:hAnsi="Times New Roman"/>
              </w:rPr>
              <w:t>- строить простые высказывания о себе и о своей профессиональной деятельности</w:t>
            </w:r>
          </w:p>
          <w:p w14:paraId="41654C9F" w14:textId="77777777" w:rsidR="00584874" w:rsidRPr="00584874" w:rsidRDefault="00584874" w:rsidP="00584874">
            <w:pPr>
              <w:rPr>
                <w:rFonts w:ascii="Times New Roman" w:hAnsi="Times New Roman"/>
              </w:rPr>
            </w:pPr>
            <w:r w:rsidRPr="00584874">
              <w:rPr>
                <w:rFonts w:ascii="Times New Roman" w:hAnsi="Times New Roman"/>
              </w:rPr>
              <w:t>- кратко обосновывать и объяснять свои действия (текущие и планируемые)</w:t>
            </w:r>
          </w:p>
          <w:p w14:paraId="66394C39" w14:textId="77777777" w:rsidR="00584874" w:rsidRPr="00584874" w:rsidRDefault="00584874" w:rsidP="00584874">
            <w:pPr>
              <w:rPr>
                <w:rFonts w:ascii="Times New Roman" w:hAnsi="Times New Roman" w:cs="Times New Roman"/>
              </w:rPr>
            </w:pPr>
            <w:r w:rsidRPr="00584874">
              <w:rPr>
                <w:rFonts w:ascii="Times New Roman" w:hAnsi="Times New Roman"/>
              </w:rPr>
              <w:t>- писать простые связные сообщения на знакомые или интересующие профессиональные темы</w:t>
            </w:r>
          </w:p>
        </w:tc>
        <w:tc>
          <w:tcPr>
            <w:tcW w:w="2976" w:type="dxa"/>
            <w:hideMark/>
          </w:tcPr>
          <w:p w14:paraId="3F2E0617" w14:textId="77777777" w:rsidR="00584874" w:rsidRPr="00584874" w:rsidRDefault="00584874" w:rsidP="00584874">
            <w:pPr>
              <w:jc w:val="both"/>
              <w:rPr>
                <w:rFonts w:ascii="Times New Roman" w:hAnsi="Times New Roman" w:cs="Times New Roman"/>
              </w:rPr>
            </w:pPr>
            <w:r w:rsidRPr="00584874">
              <w:rPr>
                <w:rFonts w:ascii="Times New Roman" w:hAnsi="Times New Roman"/>
              </w:rPr>
              <w:lastRenderedPageBreak/>
              <w:t>формирует корпоративную культуру с помощью изученных технологий;</w:t>
            </w:r>
          </w:p>
          <w:p w14:paraId="63AC82F6" w14:textId="77777777" w:rsidR="00584874" w:rsidRPr="00584874" w:rsidRDefault="00584874" w:rsidP="00584874">
            <w:pPr>
              <w:jc w:val="both"/>
              <w:rPr>
                <w:rFonts w:ascii="Times New Roman" w:hAnsi="Times New Roman" w:cs="Times New Roman"/>
              </w:rPr>
            </w:pPr>
            <w:r w:rsidRPr="00584874">
              <w:rPr>
                <w:rFonts w:ascii="Times New Roman" w:hAnsi="Times New Roman"/>
              </w:rPr>
              <w:t>транслирует ценности внутри организации;</w:t>
            </w:r>
          </w:p>
          <w:p w14:paraId="6C28F2B4" w14:textId="77777777" w:rsidR="00584874" w:rsidRPr="00584874" w:rsidRDefault="00584874" w:rsidP="00584874">
            <w:pPr>
              <w:jc w:val="both"/>
              <w:rPr>
                <w:rFonts w:ascii="Times New Roman" w:hAnsi="Times New Roman" w:cs="Times New Roman"/>
              </w:rPr>
            </w:pPr>
            <w:r w:rsidRPr="00584874">
              <w:rPr>
                <w:rFonts w:ascii="Times New Roman" w:hAnsi="Times New Roman"/>
              </w:rPr>
              <w:t>использует корпоративную культуру для укрепления имиджа организации;</w:t>
            </w:r>
          </w:p>
          <w:p w14:paraId="79F3CD56" w14:textId="77777777" w:rsidR="00584874" w:rsidRPr="00584874" w:rsidRDefault="00584874" w:rsidP="00584874">
            <w:pPr>
              <w:jc w:val="both"/>
              <w:rPr>
                <w:rFonts w:ascii="Times New Roman" w:hAnsi="Times New Roman" w:cs="Times New Roman"/>
              </w:rPr>
            </w:pPr>
            <w:r w:rsidRPr="00584874">
              <w:rPr>
                <w:rFonts w:ascii="Times New Roman" w:hAnsi="Times New Roman"/>
              </w:rPr>
              <w:t>формирует команду для решения поставленных целей</w:t>
            </w:r>
          </w:p>
          <w:p w14:paraId="19195674" w14:textId="77777777" w:rsidR="00584874" w:rsidRPr="00584874" w:rsidRDefault="00584874" w:rsidP="00584874">
            <w:pPr>
              <w:rPr>
                <w:rFonts w:ascii="Times New Roman" w:hAnsi="Times New Roman" w:cs="Times New Roman"/>
              </w:rPr>
            </w:pPr>
            <w:r w:rsidRPr="00584874">
              <w:rPr>
                <w:rFonts w:ascii="Times New Roman" w:hAnsi="Times New Roman"/>
              </w:rPr>
              <w:t>- оценивает эффективность того или иного метода поиска работы;</w:t>
            </w:r>
          </w:p>
          <w:p w14:paraId="7C165D81" w14:textId="77777777" w:rsidR="00584874" w:rsidRPr="00584874" w:rsidRDefault="00584874" w:rsidP="00584874">
            <w:pPr>
              <w:rPr>
                <w:rFonts w:ascii="Times New Roman" w:hAnsi="Times New Roman" w:cs="Times New Roman"/>
              </w:rPr>
            </w:pPr>
            <w:r w:rsidRPr="00584874">
              <w:rPr>
                <w:rFonts w:ascii="Times New Roman" w:hAnsi="Times New Roman"/>
              </w:rPr>
              <w:t>- проходит собеседования;</w:t>
            </w:r>
          </w:p>
          <w:p w14:paraId="010E1501" w14:textId="77777777" w:rsidR="00584874" w:rsidRPr="00584874" w:rsidRDefault="00584874" w:rsidP="00584874">
            <w:pPr>
              <w:rPr>
                <w:rFonts w:ascii="Times New Roman" w:hAnsi="Times New Roman" w:cs="Times New Roman"/>
              </w:rPr>
            </w:pPr>
            <w:r w:rsidRPr="00584874">
              <w:rPr>
                <w:rFonts w:ascii="Times New Roman" w:hAnsi="Times New Roman"/>
              </w:rPr>
              <w:t>- ставит карьерные цели, планирует этапы своего карьерного роста и контролирует достижение карьерных целей;</w:t>
            </w:r>
          </w:p>
          <w:p w14:paraId="144873A6" w14:textId="77777777" w:rsidR="00584874" w:rsidRPr="00584874" w:rsidRDefault="00584874" w:rsidP="00584874">
            <w:pPr>
              <w:rPr>
                <w:rFonts w:ascii="Times New Roman" w:hAnsi="Times New Roman" w:cs="Times New Roman"/>
              </w:rPr>
            </w:pPr>
            <w:r w:rsidRPr="00584874">
              <w:rPr>
                <w:rFonts w:ascii="Times New Roman" w:hAnsi="Times New Roman"/>
              </w:rPr>
              <w:t>- осуществляет самопрезентацию;</w:t>
            </w:r>
          </w:p>
          <w:p w14:paraId="3A896832" w14:textId="77777777" w:rsidR="00584874" w:rsidRPr="00584874" w:rsidRDefault="00584874" w:rsidP="00584874">
            <w:pPr>
              <w:rPr>
                <w:rFonts w:ascii="Times New Roman" w:hAnsi="Times New Roman" w:cs="Times New Roman"/>
              </w:rPr>
            </w:pPr>
            <w:r w:rsidRPr="00584874">
              <w:rPr>
                <w:rFonts w:ascii="Times New Roman" w:hAnsi="Times New Roman"/>
              </w:rPr>
              <w:t>- составляет собственное объявление с предложением в СМИ;</w:t>
            </w:r>
          </w:p>
          <w:p w14:paraId="446F10AE" w14:textId="77777777" w:rsidR="00584874" w:rsidRPr="00584874" w:rsidRDefault="00584874" w:rsidP="00584874">
            <w:pPr>
              <w:rPr>
                <w:rFonts w:ascii="Times New Roman" w:hAnsi="Times New Roman" w:cs="Times New Roman"/>
              </w:rPr>
            </w:pPr>
            <w:r w:rsidRPr="00584874">
              <w:rPr>
                <w:rFonts w:ascii="Times New Roman" w:hAnsi="Times New Roman"/>
              </w:rPr>
              <w:t>- разрабатывать успешную тактику разговора по телефону;</w:t>
            </w:r>
          </w:p>
          <w:p w14:paraId="73DFC284" w14:textId="77777777" w:rsidR="00584874" w:rsidRPr="00584874" w:rsidRDefault="00584874" w:rsidP="00584874">
            <w:pPr>
              <w:rPr>
                <w:rFonts w:ascii="Times New Roman" w:hAnsi="Times New Roman" w:cs="Times New Roman"/>
              </w:rPr>
            </w:pPr>
            <w:r w:rsidRPr="00584874">
              <w:rPr>
                <w:rFonts w:ascii="Times New Roman" w:hAnsi="Times New Roman"/>
              </w:rPr>
              <w:t>- разрабатывает варианты решений на причины возможного отказа в работе;</w:t>
            </w:r>
          </w:p>
          <w:p w14:paraId="6A3643F4" w14:textId="77777777" w:rsidR="00584874" w:rsidRPr="00584874" w:rsidRDefault="00584874" w:rsidP="00584874">
            <w:pPr>
              <w:ind w:left="136"/>
              <w:jc w:val="both"/>
              <w:rPr>
                <w:rFonts w:ascii="Times New Roman" w:hAnsi="Times New Roman" w:cs="Times New Roman"/>
              </w:rPr>
            </w:pPr>
            <w:r w:rsidRPr="00584874">
              <w:rPr>
                <w:rFonts w:ascii="Times New Roman" w:hAnsi="Times New Roman"/>
              </w:rPr>
              <w:t>- адаптируется на рабочем месте.</w:t>
            </w:r>
          </w:p>
        </w:tc>
        <w:tc>
          <w:tcPr>
            <w:tcW w:w="2707" w:type="dxa"/>
            <w:tcMar>
              <w:top w:w="0" w:type="dxa"/>
              <w:left w:w="108" w:type="dxa"/>
              <w:bottom w:w="0" w:type="dxa"/>
              <w:right w:w="108" w:type="dxa"/>
            </w:tcMar>
          </w:tcPr>
          <w:p w14:paraId="3ED9C72D" w14:textId="77777777" w:rsidR="00584874" w:rsidRPr="00584874" w:rsidRDefault="00584874" w:rsidP="00584874">
            <w:pPr>
              <w:jc w:val="both"/>
              <w:rPr>
                <w:rFonts w:ascii="Times New Roman" w:hAnsi="Times New Roman"/>
              </w:rPr>
            </w:pPr>
          </w:p>
          <w:p w14:paraId="43BAD387" w14:textId="77777777" w:rsidR="00584874" w:rsidRPr="00584874" w:rsidRDefault="00584874" w:rsidP="00584874">
            <w:pPr>
              <w:jc w:val="both"/>
              <w:rPr>
                <w:rFonts w:ascii="Times New Roman" w:hAnsi="Times New Roman" w:cs="Times New Roman"/>
              </w:rPr>
            </w:pPr>
            <w:r w:rsidRPr="00584874">
              <w:rPr>
                <w:rFonts w:ascii="Times New Roman" w:hAnsi="Times New Roman"/>
              </w:rPr>
              <w:t>Выполнение практических работ, решение ситуационных заданий, самостоятельной внеаудиторной работы (подготовка рефератов, докладов, составление документов, электронных презентаций и т.д.), диф.зачет.</w:t>
            </w:r>
          </w:p>
        </w:tc>
      </w:tr>
      <w:tr w:rsidR="00584874" w:rsidRPr="00584874" w14:paraId="60CE5BF5" w14:textId="77777777" w:rsidTr="00AD5821">
        <w:tc>
          <w:tcPr>
            <w:tcW w:w="3936" w:type="dxa"/>
            <w:tcMar>
              <w:top w:w="0" w:type="dxa"/>
              <w:left w:w="108" w:type="dxa"/>
              <w:bottom w:w="0" w:type="dxa"/>
              <w:right w:w="108" w:type="dxa"/>
            </w:tcMar>
            <w:hideMark/>
          </w:tcPr>
          <w:p w14:paraId="669EEA69" w14:textId="77777777" w:rsidR="00584874" w:rsidRPr="00584874" w:rsidRDefault="00584874" w:rsidP="00584874">
            <w:pPr>
              <w:jc w:val="both"/>
              <w:rPr>
                <w:rFonts w:ascii="Times New Roman" w:hAnsi="Times New Roman"/>
                <w:i/>
              </w:rPr>
            </w:pPr>
            <w:r w:rsidRPr="00584874">
              <w:rPr>
                <w:rFonts w:ascii="Times New Roman" w:hAnsi="Times New Roman"/>
              </w:rPr>
              <w:lastRenderedPageBreak/>
              <w:t>Знает</w:t>
            </w:r>
            <w:r w:rsidRPr="00584874">
              <w:rPr>
                <w:rFonts w:ascii="Times New Roman" w:hAnsi="Times New Roman"/>
                <w:i/>
              </w:rPr>
              <w:t>:</w:t>
            </w:r>
          </w:p>
          <w:p w14:paraId="7993B128" w14:textId="77777777" w:rsidR="00584874" w:rsidRPr="00584874" w:rsidRDefault="00584874" w:rsidP="00584874">
            <w:pPr>
              <w:rPr>
                <w:rFonts w:ascii="Times New Roman" w:hAnsi="Times New Roman"/>
              </w:rPr>
            </w:pPr>
            <w:r w:rsidRPr="00584874">
              <w:rPr>
                <w:rFonts w:ascii="Times New Roman" w:hAnsi="Times New Roman"/>
              </w:rPr>
              <w:t>- актуальный профессиональный и социальный контекст, в котором приходится работать и жить</w:t>
            </w:r>
          </w:p>
          <w:p w14:paraId="320044C4" w14:textId="77777777" w:rsidR="00584874" w:rsidRPr="00584874" w:rsidRDefault="00584874" w:rsidP="00584874">
            <w:pPr>
              <w:rPr>
                <w:rFonts w:ascii="Times New Roman" w:hAnsi="Times New Roman"/>
              </w:rPr>
            </w:pPr>
            <w:r w:rsidRPr="00584874">
              <w:rPr>
                <w:rFonts w:ascii="Times New Roman" w:hAnsi="Times New Roman" w:cs="Times New Roman"/>
                <w:bCs/>
                <w:sz w:val="24"/>
                <w:szCs w:val="24"/>
              </w:rPr>
              <w:t xml:space="preserve">- </w:t>
            </w:r>
            <w:r w:rsidRPr="00584874">
              <w:rPr>
                <w:rFonts w:ascii="Times New Roman" w:hAnsi="Times New Roman"/>
              </w:rPr>
              <w:t>структура плана для решения задач, алгоритмы выполнения работ в профессиональной и смежных областях</w:t>
            </w:r>
          </w:p>
          <w:p w14:paraId="4F5AE925" w14:textId="77777777" w:rsidR="00584874" w:rsidRPr="00584874" w:rsidRDefault="00584874" w:rsidP="00584874">
            <w:pPr>
              <w:rPr>
                <w:rFonts w:ascii="Times New Roman" w:hAnsi="Times New Roman"/>
              </w:rPr>
            </w:pPr>
            <w:r w:rsidRPr="00584874">
              <w:rPr>
                <w:rFonts w:ascii="Times New Roman" w:hAnsi="Times New Roman" w:cs="Times New Roman"/>
                <w:bCs/>
                <w:sz w:val="24"/>
                <w:szCs w:val="24"/>
              </w:rPr>
              <w:t xml:space="preserve">- </w:t>
            </w:r>
            <w:r w:rsidRPr="00584874">
              <w:rPr>
                <w:rFonts w:ascii="Times New Roman" w:hAnsi="Times New Roman"/>
              </w:rPr>
              <w:t>основные источники информации и ресурсы для решения задач и/или проблем в профессиональном и/или социальном контексте</w:t>
            </w:r>
          </w:p>
          <w:p w14:paraId="6DAF1764" w14:textId="77777777" w:rsidR="00584874" w:rsidRPr="00584874" w:rsidRDefault="00584874" w:rsidP="00584874">
            <w:pPr>
              <w:rPr>
                <w:rFonts w:ascii="Times New Roman" w:hAnsi="Times New Roman"/>
              </w:rPr>
            </w:pPr>
            <w:r w:rsidRPr="00584874">
              <w:rPr>
                <w:rFonts w:ascii="Times New Roman" w:hAnsi="Times New Roman"/>
              </w:rPr>
              <w:t>- методы работы в профессиональной и смежных сферах</w:t>
            </w:r>
          </w:p>
          <w:p w14:paraId="71214732" w14:textId="77777777" w:rsidR="00584874" w:rsidRPr="00584874" w:rsidRDefault="00584874" w:rsidP="00584874">
            <w:pPr>
              <w:rPr>
                <w:rFonts w:ascii="Times New Roman" w:hAnsi="Times New Roman"/>
              </w:rPr>
            </w:pPr>
            <w:r w:rsidRPr="00584874">
              <w:rPr>
                <w:rFonts w:ascii="Times New Roman" w:hAnsi="Times New Roman"/>
              </w:rPr>
              <w:t>- порядок оценки результатов решения задач профессиональной деятельности;</w:t>
            </w:r>
          </w:p>
          <w:p w14:paraId="24B52A59" w14:textId="77777777" w:rsidR="00584874" w:rsidRPr="00584874" w:rsidRDefault="00584874" w:rsidP="00584874">
            <w:pPr>
              <w:rPr>
                <w:rFonts w:ascii="Times New Roman" w:hAnsi="Times New Roman"/>
              </w:rPr>
            </w:pPr>
            <w:r w:rsidRPr="00584874">
              <w:rPr>
                <w:rFonts w:ascii="Times New Roman" w:hAnsi="Times New Roman"/>
              </w:rPr>
              <w:t>- номенклатура информационных источников, применяемых в профессиональной деятельности</w:t>
            </w:r>
          </w:p>
          <w:p w14:paraId="5526626F" w14:textId="77777777" w:rsidR="00584874" w:rsidRPr="00584874" w:rsidRDefault="00584874" w:rsidP="00584874">
            <w:pPr>
              <w:rPr>
                <w:rFonts w:ascii="Times New Roman" w:hAnsi="Times New Roman"/>
              </w:rPr>
            </w:pPr>
            <w:r w:rsidRPr="00584874">
              <w:rPr>
                <w:rFonts w:ascii="Times New Roman" w:hAnsi="Times New Roman"/>
              </w:rPr>
              <w:t>- приемы структурирования информации</w:t>
            </w:r>
          </w:p>
          <w:p w14:paraId="3C9B2ED1" w14:textId="77777777" w:rsidR="00584874" w:rsidRPr="00584874" w:rsidRDefault="00584874" w:rsidP="00584874">
            <w:pPr>
              <w:rPr>
                <w:rFonts w:ascii="Times New Roman" w:hAnsi="Times New Roman"/>
              </w:rPr>
            </w:pPr>
            <w:r w:rsidRPr="00584874">
              <w:rPr>
                <w:rFonts w:ascii="Times New Roman" w:hAnsi="Times New Roman" w:cs="Times New Roman"/>
                <w:bCs/>
                <w:sz w:val="24"/>
                <w:szCs w:val="24"/>
              </w:rPr>
              <w:t xml:space="preserve">- </w:t>
            </w:r>
            <w:r w:rsidRPr="00584874">
              <w:rPr>
                <w:rFonts w:ascii="Times New Roman" w:hAnsi="Times New Roman"/>
              </w:rPr>
              <w:t>формат оформления результатов поиска информации</w:t>
            </w:r>
          </w:p>
          <w:p w14:paraId="285FD062" w14:textId="77777777" w:rsidR="00584874" w:rsidRPr="00584874" w:rsidRDefault="00584874" w:rsidP="00584874">
            <w:pPr>
              <w:rPr>
                <w:rFonts w:ascii="Times New Roman" w:hAnsi="Times New Roman"/>
              </w:rPr>
            </w:pPr>
            <w:r w:rsidRPr="00584874">
              <w:rPr>
                <w:rFonts w:ascii="Times New Roman" w:hAnsi="Times New Roman"/>
              </w:rPr>
              <w:t>- современные средства и устройства информатизации, порядок их применения</w:t>
            </w:r>
          </w:p>
          <w:p w14:paraId="7ECA0BE0" w14:textId="77777777" w:rsidR="00584874" w:rsidRPr="00584874" w:rsidRDefault="00584874" w:rsidP="00584874">
            <w:pPr>
              <w:rPr>
                <w:rFonts w:ascii="Times New Roman" w:hAnsi="Times New Roman"/>
              </w:rPr>
            </w:pPr>
            <w:r w:rsidRPr="00584874">
              <w:rPr>
                <w:rFonts w:ascii="Times New Roman" w:hAnsi="Times New Roman"/>
              </w:rPr>
              <w:t>- программное обеспечение в профессиональной деятельности, в том числе цифровые средства;</w:t>
            </w:r>
          </w:p>
          <w:p w14:paraId="28368D22" w14:textId="77777777" w:rsidR="00584874" w:rsidRPr="00584874" w:rsidRDefault="00584874" w:rsidP="00584874">
            <w:pPr>
              <w:rPr>
                <w:rFonts w:ascii="Times New Roman" w:hAnsi="Times New Roman"/>
              </w:rPr>
            </w:pPr>
            <w:r w:rsidRPr="00584874">
              <w:rPr>
                <w:rFonts w:ascii="Times New Roman" w:hAnsi="Times New Roman"/>
              </w:rPr>
              <w:t>- содержание актуальной нормативно-правовой документации</w:t>
            </w:r>
          </w:p>
          <w:p w14:paraId="4FD11576" w14:textId="77777777" w:rsidR="00584874" w:rsidRPr="00584874" w:rsidRDefault="00584874" w:rsidP="00584874">
            <w:pPr>
              <w:rPr>
                <w:rFonts w:ascii="Times New Roman" w:hAnsi="Times New Roman"/>
              </w:rPr>
            </w:pPr>
            <w:r w:rsidRPr="00584874">
              <w:rPr>
                <w:rFonts w:ascii="Times New Roman" w:hAnsi="Times New Roman"/>
              </w:rPr>
              <w:t>- современная научная и профессиональная терминология</w:t>
            </w:r>
          </w:p>
          <w:p w14:paraId="23312DFB" w14:textId="77777777" w:rsidR="00584874" w:rsidRPr="00584874" w:rsidRDefault="00584874" w:rsidP="00584874">
            <w:pPr>
              <w:rPr>
                <w:rFonts w:ascii="Times New Roman" w:hAnsi="Times New Roman"/>
              </w:rPr>
            </w:pPr>
            <w:r w:rsidRPr="00584874">
              <w:rPr>
                <w:rFonts w:ascii="Times New Roman" w:hAnsi="Times New Roman"/>
              </w:rPr>
              <w:t>- возможные траектории профессионального развития и самообразования</w:t>
            </w:r>
          </w:p>
          <w:p w14:paraId="30BDAF0E" w14:textId="77777777" w:rsidR="00584874" w:rsidRPr="00584874" w:rsidRDefault="00584874" w:rsidP="00584874">
            <w:pPr>
              <w:rPr>
                <w:rFonts w:ascii="Times New Roman" w:hAnsi="Times New Roman"/>
              </w:rPr>
            </w:pPr>
            <w:r w:rsidRPr="00584874">
              <w:rPr>
                <w:rFonts w:ascii="Times New Roman" w:hAnsi="Times New Roman"/>
              </w:rPr>
              <w:t>- основы предпринимательской деятельности, правовой и финансовой грамотности</w:t>
            </w:r>
          </w:p>
          <w:p w14:paraId="77F180C0" w14:textId="77777777" w:rsidR="00584874" w:rsidRPr="00584874" w:rsidRDefault="00584874" w:rsidP="00584874">
            <w:pPr>
              <w:rPr>
                <w:rFonts w:ascii="Times New Roman" w:hAnsi="Times New Roman"/>
              </w:rPr>
            </w:pPr>
            <w:r w:rsidRPr="00584874">
              <w:rPr>
                <w:rFonts w:ascii="Times New Roman" w:hAnsi="Times New Roman"/>
              </w:rPr>
              <w:t>- правила разработки презентации</w:t>
            </w:r>
          </w:p>
          <w:p w14:paraId="06E54FB2" w14:textId="77777777" w:rsidR="00584874" w:rsidRPr="00584874" w:rsidRDefault="00584874" w:rsidP="00584874">
            <w:r w:rsidRPr="00584874">
              <w:t xml:space="preserve">- </w:t>
            </w:r>
            <w:r w:rsidRPr="00584874">
              <w:rPr>
                <w:rFonts w:ascii="Times New Roman" w:hAnsi="Times New Roman"/>
              </w:rPr>
              <w:t>основные этапы разработки и реализации проекта</w:t>
            </w:r>
          </w:p>
          <w:p w14:paraId="262F2294" w14:textId="77777777" w:rsidR="00584874" w:rsidRPr="00584874" w:rsidRDefault="00584874" w:rsidP="00584874">
            <w:pPr>
              <w:rPr>
                <w:rFonts w:ascii="Times New Roman" w:hAnsi="Times New Roman"/>
              </w:rPr>
            </w:pPr>
            <w:r w:rsidRPr="00584874">
              <w:rPr>
                <w:rFonts w:ascii="Times New Roman" w:hAnsi="Times New Roman"/>
              </w:rPr>
              <w:lastRenderedPageBreak/>
              <w:t>- психологические основы деятельности коллектива</w:t>
            </w:r>
          </w:p>
          <w:p w14:paraId="794E431B" w14:textId="77777777" w:rsidR="00584874" w:rsidRPr="00584874" w:rsidRDefault="00584874" w:rsidP="00584874">
            <w:pPr>
              <w:rPr>
                <w:rFonts w:ascii="Times New Roman" w:hAnsi="Times New Roman"/>
              </w:rPr>
            </w:pPr>
            <w:r w:rsidRPr="00584874">
              <w:rPr>
                <w:rFonts w:ascii="Times New Roman" w:hAnsi="Times New Roman"/>
              </w:rPr>
              <w:t>- психологические особенности личности;</w:t>
            </w:r>
          </w:p>
          <w:p w14:paraId="4A715D9E" w14:textId="77777777" w:rsidR="00584874" w:rsidRPr="00584874" w:rsidRDefault="00584874" w:rsidP="00584874">
            <w:pPr>
              <w:rPr>
                <w:rFonts w:ascii="Times New Roman" w:hAnsi="Times New Roman"/>
              </w:rPr>
            </w:pPr>
            <w:r w:rsidRPr="00584874">
              <w:rPr>
                <w:rFonts w:ascii="Times New Roman" w:hAnsi="Times New Roman"/>
              </w:rPr>
              <w:t>- правила оформления документов</w:t>
            </w:r>
          </w:p>
          <w:p w14:paraId="7A214525" w14:textId="77777777" w:rsidR="00584874" w:rsidRPr="00584874" w:rsidRDefault="00584874" w:rsidP="00584874">
            <w:pPr>
              <w:rPr>
                <w:rFonts w:ascii="Times New Roman" w:hAnsi="Times New Roman"/>
              </w:rPr>
            </w:pPr>
            <w:r w:rsidRPr="00584874">
              <w:rPr>
                <w:rFonts w:ascii="Times New Roman" w:hAnsi="Times New Roman"/>
              </w:rPr>
              <w:t>- правила построения устных сообщений</w:t>
            </w:r>
          </w:p>
          <w:p w14:paraId="696698F8" w14:textId="77777777" w:rsidR="00584874" w:rsidRPr="00584874" w:rsidRDefault="00584874" w:rsidP="00584874">
            <w:pPr>
              <w:rPr>
                <w:rFonts w:ascii="Times New Roman" w:hAnsi="Times New Roman"/>
              </w:rPr>
            </w:pPr>
            <w:r w:rsidRPr="00584874">
              <w:rPr>
                <w:rFonts w:ascii="Times New Roman" w:hAnsi="Times New Roman"/>
              </w:rPr>
              <w:t>- особенности социального и культурного контекста;</w:t>
            </w:r>
          </w:p>
          <w:p w14:paraId="20075E1A" w14:textId="77777777" w:rsidR="00584874" w:rsidRPr="00584874" w:rsidRDefault="00584874" w:rsidP="00584874">
            <w:pPr>
              <w:rPr>
                <w:rFonts w:ascii="Times New Roman" w:hAnsi="Times New Roman"/>
              </w:rPr>
            </w:pPr>
            <w:r w:rsidRPr="00584874">
              <w:t xml:space="preserve">- </w:t>
            </w:r>
            <w:r w:rsidRPr="00584874">
              <w:rPr>
                <w:rFonts w:ascii="Times New Roman" w:hAnsi="Times New Roman"/>
              </w:rPr>
              <w:t>сущность гражданско-патриотической позиции</w:t>
            </w:r>
          </w:p>
          <w:p w14:paraId="55B1D686" w14:textId="77777777" w:rsidR="00584874" w:rsidRPr="00584874" w:rsidRDefault="00584874" w:rsidP="00584874">
            <w:pPr>
              <w:rPr>
                <w:rFonts w:ascii="Times New Roman" w:hAnsi="Times New Roman"/>
              </w:rPr>
            </w:pPr>
            <w:r w:rsidRPr="00584874">
              <w:rPr>
                <w:rFonts w:ascii="Times New Roman" w:hAnsi="Times New Roman"/>
              </w:rPr>
              <w:t>- традиционных общечеловеческих ценностей, в том числе с учетом гармонизации межнациональных и межрелигиозных отношений</w:t>
            </w:r>
          </w:p>
          <w:p w14:paraId="227FACAC" w14:textId="77777777" w:rsidR="00584874" w:rsidRPr="00584874" w:rsidRDefault="00584874" w:rsidP="00584874">
            <w:pPr>
              <w:rPr>
                <w:rFonts w:ascii="Times New Roman" w:hAnsi="Times New Roman"/>
              </w:rPr>
            </w:pPr>
            <w:r w:rsidRPr="00584874">
              <w:rPr>
                <w:rFonts w:ascii="Times New Roman" w:hAnsi="Times New Roman"/>
              </w:rPr>
              <w:t>- значимость профессиональной деятельности по специальности</w:t>
            </w:r>
          </w:p>
          <w:p w14:paraId="170FFBBB" w14:textId="77777777" w:rsidR="00584874" w:rsidRPr="00584874" w:rsidRDefault="00584874" w:rsidP="00584874">
            <w:pPr>
              <w:rPr>
                <w:rFonts w:ascii="Times New Roman" w:hAnsi="Times New Roman"/>
              </w:rPr>
            </w:pPr>
            <w:r w:rsidRPr="00584874">
              <w:rPr>
                <w:rFonts w:ascii="Times New Roman" w:hAnsi="Times New Roman"/>
              </w:rPr>
              <w:t>- стандарты антикоррупционного поведения и последствия его нарушения;</w:t>
            </w:r>
          </w:p>
          <w:p w14:paraId="5B390614" w14:textId="77777777" w:rsidR="00584874" w:rsidRPr="00584874" w:rsidRDefault="00584874" w:rsidP="00584874">
            <w:pPr>
              <w:rPr>
                <w:rFonts w:ascii="Times New Roman" w:hAnsi="Times New Roman"/>
              </w:rPr>
            </w:pPr>
            <w:r w:rsidRPr="00584874">
              <w:rPr>
                <w:rFonts w:ascii="Times New Roman" w:hAnsi="Times New Roman"/>
              </w:rPr>
              <w:t>- правила построения простых и сложных предложений на профессиональные темы</w:t>
            </w:r>
          </w:p>
          <w:p w14:paraId="35AB229B" w14:textId="77777777" w:rsidR="00584874" w:rsidRPr="00584874" w:rsidRDefault="00584874" w:rsidP="00584874">
            <w:pPr>
              <w:rPr>
                <w:rFonts w:ascii="Times New Roman" w:hAnsi="Times New Roman"/>
              </w:rPr>
            </w:pPr>
            <w:r w:rsidRPr="00584874">
              <w:t xml:space="preserve">- </w:t>
            </w:r>
            <w:r w:rsidRPr="00584874">
              <w:rPr>
                <w:rFonts w:ascii="Times New Roman" w:hAnsi="Times New Roman"/>
              </w:rPr>
              <w:t>основные общеупотребительные глаголы (бытовая и профессиональная лексика)</w:t>
            </w:r>
          </w:p>
          <w:p w14:paraId="015B5906" w14:textId="77777777" w:rsidR="00584874" w:rsidRPr="00584874" w:rsidRDefault="00584874" w:rsidP="00584874">
            <w:pPr>
              <w:rPr>
                <w:rFonts w:ascii="Times New Roman" w:hAnsi="Times New Roman"/>
              </w:rPr>
            </w:pPr>
            <w:r w:rsidRPr="00584874">
              <w:rPr>
                <w:rFonts w:ascii="Times New Roman" w:hAnsi="Times New Roman"/>
              </w:rPr>
              <w:t>- лексический минимум, относящийся к описанию предметов, средств и процессов профессиональной деятельности</w:t>
            </w:r>
          </w:p>
          <w:p w14:paraId="2872DDF3" w14:textId="77777777" w:rsidR="00584874" w:rsidRPr="00584874" w:rsidRDefault="00584874" w:rsidP="00584874">
            <w:pPr>
              <w:rPr>
                <w:rFonts w:ascii="Times New Roman" w:hAnsi="Times New Roman"/>
              </w:rPr>
            </w:pPr>
            <w:r w:rsidRPr="00584874">
              <w:t xml:space="preserve">- </w:t>
            </w:r>
            <w:r w:rsidRPr="00584874">
              <w:rPr>
                <w:rFonts w:ascii="Times New Roman" w:hAnsi="Times New Roman"/>
              </w:rPr>
              <w:t>особенности произношения</w:t>
            </w:r>
          </w:p>
          <w:p w14:paraId="59B9718B" w14:textId="77777777" w:rsidR="00584874" w:rsidRPr="00584874" w:rsidRDefault="00584874" w:rsidP="00584874">
            <w:pPr>
              <w:rPr>
                <w:rFonts w:ascii="Times New Roman" w:hAnsi="Times New Roman"/>
              </w:rPr>
            </w:pPr>
            <w:r w:rsidRPr="00584874">
              <w:t xml:space="preserve">- </w:t>
            </w:r>
            <w:r w:rsidRPr="00584874">
              <w:rPr>
                <w:rFonts w:ascii="Times New Roman" w:hAnsi="Times New Roman"/>
              </w:rPr>
              <w:t>правила чтения текстов профессиональной направленности</w:t>
            </w:r>
          </w:p>
        </w:tc>
        <w:tc>
          <w:tcPr>
            <w:tcW w:w="2976" w:type="dxa"/>
            <w:hideMark/>
          </w:tcPr>
          <w:p w14:paraId="3A45C4AA" w14:textId="77777777" w:rsidR="00584874" w:rsidRPr="00584874" w:rsidRDefault="00584874" w:rsidP="00584874">
            <w:pPr>
              <w:ind w:left="136"/>
              <w:jc w:val="both"/>
              <w:rPr>
                <w:rFonts w:ascii="Times New Roman" w:hAnsi="Times New Roman"/>
              </w:rPr>
            </w:pPr>
            <w:r w:rsidRPr="00584874">
              <w:rPr>
                <w:rFonts w:ascii="Times New Roman" w:hAnsi="Times New Roman"/>
              </w:rPr>
              <w:lastRenderedPageBreak/>
              <w:t>Правильность, полнота выполнения заданий, точность формулировок, точность расчетов, соответствие требованиям при составлении отчетности,</w:t>
            </w:r>
          </w:p>
          <w:p w14:paraId="219683C7" w14:textId="77777777" w:rsidR="00584874" w:rsidRPr="00584874" w:rsidRDefault="00584874" w:rsidP="00584874">
            <w:pPr>
              <w:ind w:left="136"/>
              <w:jc w:val="both"/>
              <w:rPr>
                <w:rFonts w:ascii="Times New Roman" w:hAnsi="Times New Roman" w:cs="Times New Roman"/>
              </w:rPr>
            </w:pPr>
            <w:r w:rsidRPr="00584874">
              <w:rPr>
                <w:rFonts w:ascii="Times New Roman" w:hAnsi="Times New Roman"/>
              </w:rPr>
              <w:t>адекватность, оптимальность выбора способов действий при составлении документов первичной отчетности</w:t>
            </w:r>
          </w:p>
        </w:tc>
        <w:tc>
          <w:tcPr>
            <w:tcW w:w="2707" w:type="dxa"/>
            <w:tcMar>
              <w:top w:w="0" w:type="dxa"/>
              <w:left w:w="108" w:type="dxa"/>
              <w:bottom w:w="0" w:type="dxa"/>
              <w:right w:w="108" w:type="dxa"/>
            </w:tcMar>
          </w:tcPr>
          <w:p w14:paraId="264A30DA" w14:textId="77777777" w:rsidR="00584874" w:rsidRPr="00584874" w:rsidRDefault="00584874" w:rsidP="00584874">
            <w:pPr>
              <w:jc w:val="both"/>
              <w:rPr>
                <w:rFonts w:ascii="Times New Roman" w:hAnsi="Times New Roman"/>
              </w:rPr>
            </w:pPr>
          </w:p>
          <w:p w14:paraId="0740E095" w14:textId="77777777" w:rsidR="00584874" w:rsidRPr="00584874" w:rsidRDefault="00584874" w:rsidP="00584874">
            <w:pPr>
              <w:jc w:val="both"/>
              <w:rPr>
                <w:rFonts w:ascii="Times New Roman" w:hAnsi="Times New Roman"/>
              </w:rPr>
            </w:pPr>
            <w:r w:rsidRPr="00584874">
              <w:rPr>
                <w:rFonts w:ascii="Times New Roman" w:hAnsi="Times New Roman"/>
              </w:rPr>
              <w:t>Тестирование,</w:t>
            </w:r>
          </w:p>
          <w:p w14:paraId="5EF46F3F" w14:textId="77777777" w:rsidR="00584874" w:rsidRPr="00584874" w:rsidRDefault="00584874" w:rsidP="00584874">
            <w:pPr>
              <w:jc w:val="both"/>
              <w:rPr>
                <w:rFonts w:ascii="Times New Roman" w:hAnsi="Times New Roman"/>
              </w:rPr>
            </w:pPr>
            <w:r w:rsidRPr="00584874">
              <w:rPr>
                <w:rFonts w:ascii="Times New Roman" w:hAnsi="Times New Roman"/>
              </w:rPr>
              <w:t>практические занятия.</w:t>
            </w:r>
          </w:p>
          <w:p w14:paraId="625CA9CA" w14:textId="77777777" w:rsidR="00584874" w:rsidRPr="00584874" w:rsidRDefault="00584874" w:rsidP="00584874">
            <w:pPr>
              <w:jc w:val="both"/>
              <w:rPr>
                <w:rFonts w:ascii="Times New Roman" w:hAnsi="Times New Roman"/>
              </w:rPr>
            </w:pPr>
            <w:r w:rsidRPr="00584874">
              <w:rPr>
                <w:rFonts w:ascii="Times New Roman" w:hAnsi="Times New Roman"/>
              </w:rPr>
              <w:t>Рефераты,</w:t>
            </w:r>
          </w:p>
          <w:p w14:paraId="17EA856C" w14:textId="77777777" w:rsidR="00584874" w:rsidRPr="00584874" w:rsidRDefault="00584874" w:rsidP="00584874">
            <w:pPr>
              <w:jc w:val="both"/>
              <w:rPr>
                <w:rFonts w:ascii="Times New Roman" w:hAnsi="Times New Roman"/>
              </w:rPr>
            </w:pPr>
            <w:r w:rsidRPr="00584874">
              <w:rPr>
                <w:rFonts w:ascii="Times New Roman" w:hAnsi="Times New Roman"/>
              </w:rPr>
              <w:t>решение ситуационных задач,</w:t>
            </w:r>
          </w:p>
          <w:p w14:paraId="1B0D4E50" w14:textId="77777777" w:rsidR="00584874" w:rsidRPr="00584874" w:rsidRDefault="00584874" w:rsidP="00584874">
            <w:pPr>
              <w:jc w:val="both"/>
              <w:rPr>
                <w:rFonts w:ascii="Times New Roman" w:hAnsi="Times New Roman"/>
              </w:rPr>
            </w:pPr>
            <w:r w:rsidRPr="00584874">
              <w:rPr>
                <w:rFonts w:ascii="Times New Roman" w:hAnsi="Times New Roman"/>
              </w:rPr>
              <w:t>рефераты,</w:t>
            </w:r>
          </w:p>
          <w:p w14:paraId="688210E0" w14:textId="77777777" w:rsidR="00584874" w:rsidRPr="00584874" w:rsidRDefault="00584874" w:rsidP="00584874">
            <w:pPr>
              <w:jc w:val="both"/>
              <w:rPr>
                <w:rFonts w:ascii="Times New Roman" w:hAnsi="Times New Roman" w:cs="Times New Roman"/>
              </w:rPr>
            </w:pPr>
            <w:r w:rsidRPr="00584874">
              <w:rPr>
                <w:rFonts w:ascii="Times New Roman" w:hAnsi="Times New Roman"/>
              </w:rPr>
              <w:t>составление структурных схем</w:t>
            </w:r>
          </w:p>
        </w:tc>
      </w:tr>
    </w:tbl>
    <w:p w14:paraId="67AAA623" w14:textId="77777777" w:rsidR="00584874" w:rsidRPr="00584874" w:rsidRDefault="00584874" w:rsidP="00584874">
      <w:pPr>
        <w:rPr>
          <w:rFonts w:ascii="Times New Roman Полужирный" w:eastAsia="Segoe UI" w:hAnsi="Times New Roman Полужирный" w:cs="Times New Roman"/>
          <w:b/>
          <w:bCs/>
          <w:caps/>
          <w:kern w:val="32"/>
          <w:sz w:val="24"/>
          <w:szCs w:val="24"/>
          <w:lang w:val="x-none" w:eastAsia="x-none"/>
        </w:rPr>
      </w:pPr>
    </w:p>
    <w:p w14:paraId="0F474ABE" w14:textId="77777777" w:rsidR="00584874" w:rsidRDefault="00584874">
      <w:pPr>
        <w:rPr>
          <w:rFonts w:ascii="Times New Roman" w:hAnsi="Times New Roman" w:cs="Times New Roman"/>
          <w:b/>
          <w:bCs/>
          <w:sz w:val="24"/>
          <w:szCs w:val="24"/>
        </w:rPr>
      </w:pPr>
      <w:r>
        <w:rPr>
          <w:rFonts w:ascii="Times New Roman" w:hAnsi="Times New Roman" w:cs="Times New Roman"/>
          <w:b/>
          <w:bCs/>
          <w:sz w:val="24"/>
          <w:szCs w:val="24"/>
        </w:rPr>
        <w:br w:type="page"/>
      </w:r>
    </w:p>
    <w:p w14:paraId="119E41B4" w14:textId="64F111DD" w:rsidR="002D738D" w:rsidRDefault="002D738D" w:rsidP="002D738D">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2.28</w:t>
      </w:r>
    </w:p>
    <w:p w14:paraId="7F4B4238" w14:textId="77777777" w:rsidR="002D738D" w:rsidRDefault="002D738D" w:rsidP="002D738D">
      <w:pPr>
        <w:jc w:val="right"/>
        <w:rPr>
          <w:rFonts w:ascii="Times New Roman" w:hAnsi="Times New Roman" w:cs="Times New Roman"/>
          <w:b/>
          <w:bCs/>
          <w:sz w:val="24"/>
          <w:szCs w:val="24"/>
        </w:rPr>
      </w:pPr>
      <w:r>
        <w:rPr>
          <w:rFonts w:ascii="Times New Roman" w:hAnsi="Times New Roman" w:cs="Times New Roman"/>
          <w:b/>
          <w:bCs/>
          <w:sz w:val="24"/>
          <w:szCs w:val="24"/>
        </w:rPr>
        <w:t>к ОПОП-П по специальности</w:t>
      </w:r>
    </w:p>
    <w:p w14:paraId="05386884" w14:textId="77777777" w:rsidR="002D738D" w:rsidRDefault="002D738D" w:rsidP="002D738D">
      <w:pPr>
        <w:spacing w:line="276" w:lineRule="auto"/>
        <w:jc w:val="right"/>
        <w:rPr>
          <w:rFonts w:ascii="Times New Roman" w:hAnsi="Times New Roman"/>
          <w:sz w:val="24"/>
          <w:szCs w:val="24"/>
          <w:lang w:eastAsia="ru-RU"/>
        </w:rPr>
      </w:pPr>
      <w:r>
        <w:rPr>
          <w:rFonts w:ascii="Times New Roman" w:hAnsi="Times New Roman"/>
          <w:sz w:val="24"/>
          <w:szCs w:val="24"/>
        </w:rPr>
        <w:t xml:space="preserve">                                                                                      13.02.13 Эксплуатация и обслуживание электрического и электромеханического </w:t>
      </w:r>
    </w:p>
    <w:p w14:paraId="600E4154" w14:textId="77777777" w:rsidR="002D738D" w:rsidRDefault="002D738D" w:rsidP="002D738D">
      <w:pPr>
        <w:spacing w:line="276" w:lineRule="auto"/>
        <w:jc w:val="right"/>
        <w:rPr>
          <w:rFonts w:ascii="Times New Roman" w:hAnsi="Times New Roman"/>
          <w:sz w:val="24"/>
          <w:szCs w:val="24"/>
        </w:rPr>
      </w:pPr>
      <w:r>
        <w:rPr>
          <w:rFonts w:ascii="Times New Roman" w:hAnsi="Times New Roman"/>
          <w:sz w:val="24"/>
          <w:szCs w:val="24"/>
        </w:rPr>
        <w:t xml:space="preserve">                                                                                               оборудования (по отраслям)</w:t>
      </w:r>
    </w:p>
    <w:p w14:paraId="1DED2842" w14:textId="77777777" w:rsidR="002D738D" w:rsidRDefault="002D738D" w:rsidP="002D738D">
      <w:pPr>
        <w:jc w:val="right"/>
        <w:rPr>
          <w:rFonts w:ascii="Times New Roman" w:hAnsi="Times New Roman" w:cs="Times New Roman"/>
          <w:b/>
          <w:bCs/>
          <w:color w:val="0070C0"/>
          <w:sz w:val="24"/>
          <w:szCs w:val="24"/>
        </w:rPr>
      </w:pPr>
    </w:p>
    <w:p w14:paraId="2E2E1F4E" w14:textId="77777777" w:rsidR="002D738D" w:rsidRDefault="002D738D" w:rsidP="002D738D">
      <w:pPr>
        <w:jc w:val="right"/>
        <w:rPr>
          <w:rFonts w:ascii="Times New Roman" w:hAnsi="Times New Roman" w:cs="Times New Roman"/>
          <w:b/>
          <w:bCs/>
          <w:color w:val="0070C0"/>
          <w:sz w:val="24"/>
          <w:szCs w:val="24"/>
        </w:rPr>
      </w:pPr>
    </w:p>
    <w:p w14:paraId="3A73B712" w14:textId="77777777" w:rsidR="002D738D" w:rsidRDefault="002D738D" w:rsidP="002D738D">
      <w:pPr>
        <w:jc w:val="right"/>
        <w:rPr>
          <w:rFonts w:ascii="Times New Roman" w:hAnsi="Times New Roman" w:cs="Times New Roman"/>
          <w:b/>
          <w:bCs/>
          <w:color w:val="0070C0"/>
          <w:sz w:val="24"/>
          <w:szCs w:val="24"/>
        </w:rPr>
      </w:pPr>
    </w:p>
    <w:p w14:paraId="04430F2D" w14:textId="77777777" w:rsidR="002D738D" w:rsidRDefault="002D738D" w:rsidP="002D738D">
      <w:pPr>
        <w:jc w:val="right"/>
        <w:rPr>
          <w:rFonts w:ascii="Times New Roman" w:hAnsi="Times New Roman" w:cs="Times New Roman"/>
          <w:b/>
          <w:bCs/>
          <w:color w:val="0070C0"/>
          <w:sz w:val="24"/>
          <w:szCs w:val="24"/>
        </w:rPr>
      </w:pPr>
    </w:p>
    <w:p w14:paraId="1BA9D876" w14:textId="77777777" w:rsidR="002D738D" w:rsidRDefault="002D738D" w:rsidP="002D738D">
      <w:pPr>
        <w:jc w:val="right"/>
        <w:rPr>
          <w:rFonts w:ascii="Times New Roman" w:hAnsi="Times New Roman" w:cs="Times New Roman"/>
          <w:b/>
          <w:bCs/>
          <w:color w:val="0070C0"/>
          <w:sz w:val="24"/>
          <w:szCs w:val="24"/>
        </w:rPr>
      </w:pPr>
    </w:p>
    <w:p w14:paraId="5DE1F9A9" w14:textId="77777777" w:rsidR="002D738D" w:rsidRDefault="002D738D" w:rsidP="002D738D">
      <w:pPr>
        <w:jc w:val="right"/>
        <w:rPr>
          <w:rFonts w:ascii="Times New Roman" w:hAnsi="Times New Roman" w:cs="Times New Roman"/>
          <w:b/>
          <w:bCs/>
          <w:color w:val="0070C0"/>
          <w:sz w:val="24"/>
          <w:szCs w:val="24"/>
        </w:rPr>
      </w:pPr>
    </w:p>
    <w:p w14:paraId="4133BD95" w14:textId="77777777" w:rsidR="002D738D" w:rsidRDefault="002D738D" w:rsidP="002D738D">
      <w:pPr>
        <w:jc w:val="right"/>
        <w:rPr>
          <w:rFonts w:ascii="Times New Roman" w:hAnsi="Times New Roman" w:cs="Times New Roman"/>
          <w:b/>
          <w:bCs/>
          <w:color w:val="0070C0"/>
          <w:sz w:val="24"/>
          <w:szCs w:val="24"/>
        </w:rPr>
      </w:pPr>
    </w:p>
    <w:p w14:paraId="78FCDA43" w14:textId="77777777" w:rsidR="002D738D" w:rsidRDefault="002D738D" w:rsidP="002D738D">
      <w:pPr>
        <w:jc w:val="right"/>
        <w:rPr>
          <w:rFonts w:ascii="Times New Roman" w:hAnsi="Times New Roman" w:cs="Times New Roman"/>
          <w:b/>
          <w:bCs/>
          <w:color w:val="0070C0"/>
          <w:sz w:val="24"/>
          <w:szCs w:val="24"/>
        </w:rPr>
      </w:pPr>
    </w:p>
    <w:p w14:paraId="174E3414" w14:textId="77777777" w:rsidR="002D738D" w:rsidRDefault="002D738D" w:rsidP="002D738D">
      <w:pPr>
        <w:jc w:val="right"/>
        <w:rPr>
          <w:rFonts w:ascii="Times New Roman" w:hAnsi="Times New Roman" w:cs="Times New Roman"/>
          <w:b/>
          <w:bCs/>
          <w:color w:val="0070C0"/>
          <w:sz w:val="24"/>
          <w:szCs w:val="24"/>
        </w:rPr>
      </w:pPr>
    </w:p>
    <w:p w14:paraId="2E30A0EF" w14:textId="77777777" w:rsidR="002D738D" w:rsidRDefault="002D738D" w:rsidP="002D738D">
      <w:pPr>
        <w:jc w:val="right"/>
        <w:rPr>
          <w:rFonts w:ascii="Times New Roman" w:hAnsi="Times New Roman" w:cs="Times New Roman"/>
          <w:b/>
          <w:bCs/>
          <w:color w:val="0070C0"/>
          <w:sz w:val="24"/>
          <w:szCs w:val="24"/>
        </w:rPr>
      </w:pPr>
    </w:p>
    <w:p w14:paraId="1A9AB71C" w14:textId="77777777" w:rsidR="002D738D" w:rsidRPr="00502F97" w:rsidRDefault="002D738D" w:rsidP="002D738D">
      <w:pPr>
        <w:jc w:val="right"/>
        <w:rPr>
          <w:rFonts w:ascii="Times New Roman" w:hAnsi="Times New Roman" w:cs="Times New Roman"/>
          <w:b/>
          <w:bCs/>
          <w:color w:val="0070C0"/>
          <w:sz w:val="24"/>
          <w:szCs w:val="24"/>
        </w:rPr>
      </w:pPr>
    </w:p>
    <w:p w14:paraId="3C6F6F2F" w14:textId="77777777" w:rsidR="002D738D" w:rsidRPr="008F578C" w:rsidRDefault="002D738D" w:rsidP="002D738D">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 xml:space="preserve">абочая программа </w:t>
      </w:r>
      <w:r>
        <w:rPr>
          <w:rFonts w:ascii="Times New Roman" w:hAnsi="Times New Roman" w:cs="Times New Roman"/>
          <w:b/>
          <w:bCs/>
          <w:sz w:val="24"/>
          <w:szCs w:val="24"/>
        </w:rPr>
        <w:t>дисциплины</w:t>
      </w:r>
    </w:p>
    <w:p w14:paraId="1A0938E4" w14:textId="0F73BCCC" w:rsidR="002D738D" w:rsidRDefault="002D738D" w:rsidP="002D738D">
      <w:pPr>
        <w:pStyle w:val="1"/>
      </w:pPr>
      <w:r w:rsidRPr="006E7FF4">
        <w:t>«</w:t>
      </w:r>
      <w:r>
        <w:t>ОП. 2</w:t>
      </w:r>
      <w:r w:rsidR="001258EB">
        <w:t>0</w:t>
      </w:r>
      <w:r>
        <w:t xml:space="preserve"> Электротехнические материалы</w:t>
      </w:r>
      <w:r w:rsidRPr="006E7FF4">
        <w:t>»</w:t>
      </w:r>
    </w:p>
    <w:p w14:paraId="6ED83BFF" w14:textId="77777777" w:rsidR="002D738D" w:rsidRDefault="002D738D" w:rsidP="002D738D">
      <w:pPr>
        <w:pStyle w:val="1"/>
      </w:pPr>
    </w:p>
    <w:p w14:paraId="7882962D" w14:textId="77777777" w:rsidR="002D738D" w:rsidRDefault="002D738D" w:rsidP="002D738D">
      <w:pPr>
        <w:pStyle w:val="1"/>
      </w:pPr>
    </w:p>
    <w:p w14:paraId="44C835F5" w14:textId="77777777" w:rsidR="002D738D" w:rsidRDefault="002D738D" w:rsidP="002D738D">
      <w:pPr>
        <w:pStyle w:val="1"/>
      </w:pPr>
    </w:p>
    <w:p w14:paraId="4FCACA59" w14:textId="77777777" w:rsidR="002D738D" w:rsidRDefault="002D738D" w:rsidP="002D738D">
      <w:pPr>
        <w:pStyle w:val="1"/>
      </w:pPr>
    </w:p>
    <w:p w14:paraId="31C1AA13" w14:textId="77777777" w:rsidR="002D738D" w:rsidRDefault="002D738D" w:rsidP="002D738D">
      <w:pPr>
        <w:pStyle w:val="1"/>
      </w:pPr>
    </w:p>
    <w:p w14:paraId="6DA66A66" w14:textId="77777777" w:rsidR="002D738D" w:rsidRDefault="002D738D" w:rsidP="002D738D">
      <w:pPr>
        <w:pStyle w:val="1"/>
      </w:pPr>
    </w:p>
    <w:p w14:paraId="244CC08B" w14:textId="77777777" w:rsidR="002D738D" w:rsidRDefault="002D738D" w:rsidP="002D738D">
      <w:pPr>
        <w:pStyle w:val="1"/>
      </w:pPr>
    </w:p>
    <w:p w14:paraId="2F836725" w14:textId="77777777" w:rsidR="002D738D" w:rsidRDefault="002D738D" w:rsidP="002D738D">
      <w:pPr>
        <w:pStyle w:val="1"/>
      </w:pPr>
    </w:p>
    <w:p w14:paraId="5F18B754" w14:textId="77777777" w:rsidR="002D738D" w:rsidRDefault="002D738D" w:rsidP="002D738D">
      <w:pPr>
        <w:pStyle w:val="1"/>
      </w:pPr>
    </w:p>
    <w:p w14:paraId="523DF6E5" w14:textId="77777777" w:rsidR="002D738D" w:rsidRDefault="002D738D" w:rsidP="002D738D">
      <w:pPr>
        <w:pStyle w:val="1"/>
      </w:pPr>
    </w:p>
    <w:p w14:paraId="2E357FD1" w14:textId="77777777" w:rsidR="002D738D" w:rsidRDefault="002D738D" w:rsidP="002D738D">
      <w:pPr>
        <w:pStyle w:val="1"/>
      </w:pPr>
    </w:p>
    <w:p w14:paraId="5575397C" w14:textId="77777777" w:rsidR="002D738D" w:rsidRDefault="002D738D" w:rsidP="002D738D">
      <w:pPr>
        <w:pStyle w:val="1"/>
      </w:pPr>
    </w:p>
    <w:p w14:paraId="0D2B2B9B" w14:textId="77777777" w:rsidR="002D738D" w:rsidRDefault="002D738D" w:rsidP="002D738D">
      <w:pPr>
        <w:pStyle w:val="1"/>
      </w:pPr>
    </w:p>
    <w:p w14:paraId="4C349FD1" w14:textId="77777777" w:rsidR="002D738D" w:rsidRDefault="002D738D" w:rsidP="002D738D">
      <w:pPr>
        <w:pStyle w:val="1"/>
      </w:pPr>
    </w:p>
    <w:p w14:paraId="19E3EBD8" w14:textId="77777777" w:rsidR="002D738D" w:rsidRPr="00A0276D" w:rsidRDefault="002D738D" w:rsidP="002D738D">
      <w:pPr>
        <w:pStyle w:val="1d"/>
        <w:jc w:val="center"/>
        <w:rPr>
          <w:b/>
          <w:bCs/>
          <w:lang w:val="ru-RU"/>
        </w:rPr>
      </w:pPr>
      <w:r>
        <w:rPr>
          <w:b/>
          <w:bCs/>
          <w:lang w:val="ru-RU"/>
        </w:rPr>
        <w:t>2024г.</w:t>
      </w:r>
    </w:p>
    <w:p w14:paraId="57DB8BEB" w14:textId="77777777" w:rsidR="002D738D" w:rsidRDefault="002D738D" w:rsidP="002D738D">
      <w:pPr>
        <w:rPr>
          <w:rFonts w:ascii="Times New Roman Полужирный" w:eastAsia="Segoe UI" w:hAnsi="Times New Roman Полужирный" w:cs="Times New Roman"/>
          <w:b/>
          <w:bCs/>
          <w:caps/>
          <w:kern w:val="32"/>
          <w:sz w:val="24"/>
          <w:szCs w:val="24"/>
          <w:lang w:val="x-none" w:eastAsia="x-none"/>
        </w:rPr>
      </w:pPr>
      <w:r>
        <w:br w:type="page"/>
      </w:r>
    </w:p>
    <w:p w14:paraId="1C939708" w14:textId="77777777" w:rsidR="002D738D" w:rsidRPr="00DF068E" w:rsidRDefault="002D738D" w:rsidP="002D738D">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6515CD85" w14:textId="77777777" w:rsidR="002D738D" w:rsidRPr="00C34FE7" w:rsidRDefault="002D738D" w:rsidP="002D738D">
      <w:pPr>
        <w:pStyle w:val="14"/>
        <w:spacing w:line="240" w:lineRule="auto"/>
        <w:rPr>
          <w:rFonts w:asciiTheme="minorHAnsi" w:eastAsiaTheme="minorEastAsia" w:hAnsiTheme="minorHAnsi" w:cstheme="minorBidi"/>
          <w:b w:val="0"/>
          <w:bCs w:val="0"/>
          <w:lang w:eastAsia="ru-RU"/>
        </w:rPr>
      </w:pPr>
      <w:r w:rsidRPr="00C34FE7">
        <w:rPr>
          <w:b w:val="0"/>
          <w:bCs w:val="0"/>
        </w:rPr>
        <w:fldChar w:fldCharType="begin"/>
      </w:r>
      <w:r w:rsidRPr="00C34FE7">
        <w:rPr>
          <w:b w:val="0"/>
          <w:bCs w:val="0"/>
        </w:rPr>
        <w:instrText xml:space="preserve"> TOC \h \z \t "Раздел 1;1;Раздел 1.1;2" </w:instrText>
      </w:r>
      <w:r w:rsidRPr="00C34FE7">
        <w:rPr>
          <w:b w:val="0"/>
          <w:bCs w:val="0"/>
        </w:rPr>
        <w:fldChar w:fldCharType="separate"/>
      </w:r>
      <w:hyperlink w:anchor="_Toc156825287" w:history="1">
        <w:r w:rsidRPr="00C34FE7">
          <w:rPr>
            <w:rStyle w:val="af0"/>
          </w:rPr>
          <w:t>СОДЕРЖАНИЕ ПРОГРАММЫ</w:t>
        </w:r>
        <w:r w:rsidRPr="00C34FE7">
          <w:rPr>
            <w:webHidden/>
          </w:rPr>
          <w:tab/>
        </w:r>
        <w:r>
          <w:rPr>
            <w:webHidden/>
          </w:rPr>
          <w:t>2</w:t>
        </w:r>
      </w:hyperlink>
    </w:p>
    <w:p w14:paraId="107A4953" w14:textId="77777777" w:rsidR="002D738D" w:rsidRPr="00C34FE7" w:rsidRDefault="0096534A" w:rsidP="002D738D">
      <w:pPr>
        <w:pStyle w:val="14"/>
        <w:spacing w:line="240" w:lineRule="auto"/>
        <w:rPr>
          <w:rFonts w:asciiTheme="minorHAnsi" w:eastAsiaTheme="minorEastAsia" w:hAnsiTheme="minorHAnsi" w:cstheme="minorBidi"/>
          <w:b w:val="0"/>
          <w:bCs w:val="0"/>
          <w:lang w:eastAsia="ru-RU"/>
        </w:rPr>
      </w:pPr>
      <w:hyperlink w:anchor="_Toc156825288" w:history="1">
        <w:r w:rsidR="002D738D" w:rsidRPr="00C34FE7">
          <w:rPr>
            <w:rStyle w:val="af0"/>
          </w:rPr>
          <w:t>1. Общая характеристика</w:t>
        </w:r>
        <w:r w:rsidR="002D738D" w:rsidRPr="00C34FE7">
          <w:rPr>
            <w:webHidden/>
          </w:rPr>
          <w:tab/>
        </w:r>
        <w:r w:rsidR="002D738D">
          <w:rPr>
            <w:webHidden/>
          </w:rPr>
          <w:t>3</w:t>
        </w:r>
      </w:hyperlink>
    </w:p>
    <w:p w14:paraId="3E5BBF1B" w14:textId="77777777" w:rsidR="002D738D" w:rsidRPr="00C34FE7" w:rsidRDefault="0096534A" w:rsidP="002D738D">
      <w:pPr>
        <w:pStyle w:val="21"/>
        <w:spacing w:line="276" w:lineRule="auto"/>
        <w:rPr>
          <w:rFonts w:asciiTheme="minorHAnsi" w:eastAsiaTheme="minorEastAsia" w:hAnsiTheme="minorHAnsi" w:cstheme="minorBidi"/>
          <w:i w:val="0"/>
          <w:iCs w:val="0"/>
          <w:sz w:val="22"/>
          <w:szCs w:val="22"/>
        </w:rPr>
      </w:pPr>
      <w:hyperlink w:anchor="_Toc156825289" w:history="1">
        <w:r w:rsidR="002D738D" w:rsidRPr="00C34FE7">
          <w:rPr>
            <w:rStyle w:val="af0"/>
            <w:i w:val="0"/>
            <w:iCs w:val="0"/>
          </w:rPr>
          <w:t>1.1. Цель и место дисциплины в структуре образовательной программы</w:t>
        </w:r>
        <w:r w:rsidR="002D738D" w:rsidRPr="00C34FE7">
          <w:rPr>
            <w:i w:val="0"/>
            <w:iCs w:val="0"/>
            <w:webHidden/>
          </w:rPr>
          <w:tab/>
        </w:r>
        <w:r w:rsidR="002D738D">
          <w:rPr>
            <w:i w:val="0"/>
            <w:iCs w:val="0"/>
            <w:webHidden/>
          </w:rPr>
          <w:t>3</w:t>
        </w:r>
      </w:hyperlink>
    </w:p>
    <w:p w14:paraId="60BF535C" w14:textId="77777777" w:rsidR="002D738D" w:rsidRDefault="0096534A" w:rsidP="002D738D">
      <w:pPr>
        <w:pStyle w:val="21"/>
        <w:spacing w:line="276" w:lineRule="auto"/>
        <w:rPr>
          <w:i w:val="0"/>
          <w:iCs w:val="0"/>
        </w:rPr>
      </w:pPr>
      <w:hyperlink w:anchor="_Toc156825290" w:history="1">
        <w:r w:rsidR="002D738D" w:rsidRPr="00C34FE7">
          <w:rPr>
            <w:rStyle w:val="af0"/>
            <w:i w:val="0"/>
            <w:iCs w:val="0"/>
          </w:rPr>
          <w:t>1.2. Планируемые результаты освоения дисциплины</w:t>
        </w:r>
        <w:r w:rsidR="002D738D" w:rsidRPr="00C34FE7">
          <w:rPr>
            <w:i w:val="0"/>
            <w:iCs w:val="0"/>
            <w:webHidden/>
          </w:rPr>
          <w:tab/>
        </w:r>
      </w:hyperlink>
      <w:r w:rsidR="002D738D">
        <w:rPr>
          <w:i w:val="0"/>
          <w:iCs w:val="0"/>
        </w:rPr>
        <w:t>3</w:t>
      </w:r>
    </w:p>
    <w:p w14:paraId="26EDE77C" w14:textId="77777777" w:rsidR="002D738D" w:rsidRPr="00354B87" w:rsidRDefault="002D738D" w:rsidP="002D738D">
      <w:pPr>
        <w:spacing w:before="120" w:after="120" w:line="276" w:lineRule="auto"/>
        <w:rPr>
          <w:rFonts w:ascii="Times New Roman" w:hAnsi="Times New Roman" w:cs="Times New Roman"/>
          <w:sz w:val="24"/>
          <w:szCs w:val="24"/>
        </w:rPr>
      </w:pPr>
      <w:r>
        <w:rPr>
          <w:rFonts w:ascii="Times New Roman" w:hAnsi="Times New Roman" w:cs="Times New Roman"/>
          <w:sz w:val="24"/>
          <w:szCs w:val="24"/>
        </w:rPr>
        <w:t xml:space="preserve">    1.3 </w:t>
      </w:r>
      <w:r w:rsidRPr="00354B87">
        <w:rPr>
          <w:rFonts w:ascii="Times New Roman" w:hAnsi="Times New Roman" w:cs="Times New Roman"/>
          <w:sz w:val="24"/>
          <w:szCs w:val="24"/>
        </w:rPr>
        <w:t>Обоснование часов вариатив</w:t>
      </w:r>
      <w:r>
        <w:rPr>
          <w:rFonts w:ascii="Times New Roman" w:hAnsi="Times New Roman" w:cs="Times New Roman"/>
          <w:sz w:val="24"/>
          <w:szCs w:val="24"/>
        </w:rPr>
        <w:t>ной части ОПОП-П……………………………………….....8</w:t>
      </w:r>
    </w:p>
    <w:p w14:paraId="0FD64B94" w14:textId="77777777" w:rsidR="002D738D" w:rsidRPr="00C34FE7" w:rsidRDefault="0096534A" w:rsidP="002D738D">
      <w:pPr>
        <w:pStyle w:val="14"/>
        <w:rPr>
          <w:rFonts w:asciiTheme="minorHAnsi" w:eastAsiaTheme="minorEastAsia" w:hAnsiTheme="minorHAnsi" w:cstheme="minorBidi"/>
          <w:b w:val="0"/>
          <w:bCs w:val="0"/>
          <w:lang w:eastAsia="ru-RU"/>
        </w:rPr>
      </w:pPr>
      <w:hyperlink w:anchor="_Toc156825291" w:history="1">
        <w:r w:rsidR="002D738D" w:rsidRPr="00C34FE7">
          <w:rPr>
            <w:rStyle w:val="af0"/>
          </w:rPr>
          <w:t>2. Структура и содержание ДИСЦИПЛИНЫ</w:t>
        </w:r>
        <w:r w:rsidR="002D738D" w:rsidRPr="00C34FE7">
          <w:rPr>
            <w:webHidden/>
          </w:rPr>
          <w:tab/>
        </w:r>
      </w:hyperlink>
      <w:r w:rsidR="002D738D">
        <w:t>9</w:t>
      </w:r>
    </w:p>
    <w:p w14:paraId="2B1E23D7" w14:textId="77777777" w:rsidR="002D738D" w:rsidRPr="00C34FE7" w:rsidRDefault="0096534A" w:rsidP="002D738D">
      <w:pPr>
        <w:pStyle w:val="21"/>
        <w:rPr>
          <w:rFonts w:asciiTheme="minorHAnsi" w:eastAsiaTheme="minorEastAsia" w:hAnsiTheme="minorHAnsi" w:cstheme="minorBidi"/>
          <w:i w:val="0"/>
          <w:iCs w:val="0"/>
          <w:sz w:val="22"/>
          <w:szCs w:val="22"/>
        </w:rPr>
      </w:pPr>
      <w:hyperlink w:anchor="_Toc156825292" w:history="1">
        <w:r w:rsidR="002D738D" w:rsidRPr="00C34FE7">
          <w:rPr>
            <w:rStyle w:val="af0"/>
            <w:i w:val="0"/>
            <w:iCs w:val="0"/>
          </w:rPr>
          <w:t>2.1. Трудоемкость освоения дисциплины</w:t>
        </w:r>
        <w:r w:rsidR="002D738D" w:rsidRPr="00C34FE7">
          <w:rPr>
            <w:i w:val="0"/>
            <w:iCs w:val="0"/>
            <w:webHidden/>
          </w:rPr>
          <w:tab/>
        </w:r>
      </w:hyperlink>
      <w:r w:rsidR="002D738D">
        <w:rPr>
          <w:i w:val="0"/>
          <w:iCs w:val="0"/>
        </w:rPr>
        <w:t>9</w:t>
      </w:r>
    </w:p>
    <w:p w14:paraId="3E51B5FD" w14:textId="77777777" w:rsidR="002D738D" w:rsidRPr="00C34FE7" w:rsidRDefault="0096534A" w:rsidP="002D738D">
      <w:pPr>
        <w:pStyle w:val="21"/>
        <w:rPr>
          <w:rFonts w:asciiTheme="minorHAnsi" w:eastAsiaTheme="minorEastAsia" w:hAnsiTheme="minorHAnsi" w:cstheme="minorBidi"/>
          <w:i w:val="0"/>
          <w:iCs w:val="0"/>
          <w:sz w:val="22"/>
          <w:szCs w:val="22"/>
        </w:rPr>
      </w:pPr>
      <w:hyperlink w:anchor="_Toc156825293" w:history="1">
        <w:r w:rsidR="002D738D" w:rsidRPr="00C34FE7">
          <w:rPr>
            <w:rStyle w:val="af0"/>
            <w:i w:val="0"/>
            <w:iCs w:val="0"/>
          </w:rPr>
          <w:t>2.2. Содержание дисциплины</w:t>
        </w:r>
        <w:r w:rsidR="002D738D" w:rsidRPr="00C34FE7">
          <w:rPr>
            <w:i w:val="0"/>
            <w:iCs w:val="0"/>
            <w:webHidden/>
          </w:rPr>
          <w:tab/>
        </w:r>
      </w:hyperlink>
      <w:r w:rsidR="002D738D">
        <w:rPr>
          <w:i w:val="0"/>
          <w:iCs w:val="0"/>
        </w:rPr>
        <w:t>10</w:t>
      </w:r>
    </w:p>
    <w:p w14:paraId="5FBF7E4E" w14:textId="77777777" w:rsidR="002D738D" w:rsidRPr="00C34FE7" w:rsidRDefault="0096534A" w:rsidP="002D738D">
      <w:pPr>
        <w:pStyle w:val="14"/>
        <w:rPr>
          <w:rFonts w:asciiTheme="minorHAnsi" w:eastAsiaTheme="minorEastAsia" w:hAnsiTheme="minorHAnsi" w:cstheme="minorBidi"/>
          <w:b w:val="0"/>
          <w:bCs w:val="0"/>
          <w:lang w:eastAsia="ru-RU"/>
        </w:rPr>
      </w:pPr>
      <w:hyperlink w:anchor="_Toc156825296" w:history="1">
        <w:r w:rsidR="002D738D" w:rsidRPr="00C34FE7">
          <w:rPr>
            <w:rStyle w:val="af0"/>
          </w:rPr>
          <w:t>3. Условия реализации ДИСЦИПЛИНЫ</w:t>
        </w:r>
        <w:r w:rsidR="002D738D" w:rsidRPr="00C34FE7">
          <w:rPr>
            <w:webHidden/>
          </w:rPr>
          <w:tab/>
        </w:r>
      </w:hyperlink>
      <w:r w:rsidR="002D738D">
        <w:t>14</w:t>
      </w:r>
    </w:p>
    <w:p w14:paraId="505D568B" w14:textId="77777777" w:rsidR="002D738D" w:rsidRPr="00C34FE7" w:rsidRDefault="0096534A" w:rsidP="002D738D">
      <w:pPr>
        <w:pStyle w:val="21"/>
        <w:rPr>
          <w:rFonts w:asciiTheme="minorHAnsi" w:eastAsiaTheme="minorEastAsia" w:hAnsiTheme="minorHAnsi" w:cstheme="minorBidi"/>
          <w:i w:val="0"/>
          <w:iCs w:val="0"/>
          <w:sz w:val="22"/>
          <w:szCs w:val="22"/>
        </w:rPr>
      </w:pPr>
      <w:hyperlink w:anchor="_Toc156825297" w:history="1">
        <w:r w:rsidR="002D738D" w:rsidRPr="00C34FE7">
          <w:rPr>
            <w:rStyle w:val="af0"/>
            <w:i w:val="0"/>
            <w:iCs w:val="0"/>
          </w:rPr>
          <w:t>3.1. Материально-техническое обеспечение</w:t>
        </w:r>
        <w:r w:rsidR="002D738D" w:rsidRPr="00C34FE7">
          <w:rPr>
            <w:i w:val="0"/>
            <w:iCs w:val="0"/>
            <w:webHidden/>
          </w:rPr>
          <w:tab/>
        </w:r>
      </w:hyperlink>
      <w:r w:rsidR="002D738D">
        <w:rPr>
          <w:i w:val="0"/>
          <w:iCs w:val="0"/>
        </w:rPr>
        <w:t>14</w:t>
      </w:r>
    </w:p>
    <w:p w14:paraId="27CDF507" w14:textId="77777777" w:rsidR="002D738D" w:rsidRPr="00C34FE7" w:rsidRDefault="0096534A" w:rsidP="002D738D">
      <w:pPr>
        <w:pStyle w:val="21"/>
        <w:rPr>
          <w:rFonts w:asciiTheme="minorHAnsi" w:eastAsiaTheme="minorEastAsia" w:hAnsiTheme="minorHAnsi" w:cstheme="minorBidi"/>
          <w:i w:val="0"/>
          <w:iCs w:val="0"/>
          <w:sz w:val="22"/>
          <w:szCs w:val="22"/>
        </w:rPr>
      </w:pPr>
      <w:hyperlink w:anchor="_Toc156825298" w:history="1">
        <w:r w:rsidR="002D738D" w:rsidRPr="00C34FE7">
          <w:rPr>
            <w:rStyle w:val="af0"/>
            <w:i w:val="0"/>
            <w:iCs w:val="0"/>
          </w:rPr>
          <w:t>3.2. Учебно-методическое обеспечение</w:t>
        </w:r>
        <w:r w:rsidR="002D738D" w:rsidRPr="00C34FE7">
          <w:rPr>
            <w:i w:val="0"/>
            <w:iCs w:val="0"/>
            <w:webHidden/>
          </w:rPr>
          <w:tab/>
        </w:r>
      </w:hyperlink>
      <w:r w:rsidR="002D738D">
        <w:rPr>
          <w:i w:val="0"/>
          <w:iCs w:val="0"/>
        </w:rPr>
        <w:t>14</w:t>
      </w:r>
    </w:p>
    <w:p w14:paraId="233DE1EA" w14:textId="77777777" w:rsidR="002D738D" w:rsidRPr="00C34FE7" w:rsidRDefault="0096534A" w:rsidP="002D738D">
      <w:pPr>
        <w:pStyle w:val="14"/>
        <w:rPr>
          <w:rFonts w:asciiTheme="minorHAnsi" w:eastAsiaTheme="minorEastAsia" w:hAnsiTheme="minorHAnsi" w:cstheme="minorBidi"/>
          <w:b w:val="0"/>
          <w:bCs w:val="0"/>
          <w:lang w:eastAsia="ru-RU"/>
        </w:rPr>
      </w:pPr>
      <w:hyperlink w:anchor="_Toc156825299" w:history="1">
        <w:r w:rsidR="002D738D" w:rsidRPr="00C34FE7">
          <w:rPr>
            <w:rStyle w:val="af0"/>
          </w:rPr>
          <w:t>4. Контроль и оценка результатов  освоения ДИСЦИПЛИНЫ</w:t>
        </w:r>
        <w:r w:rsidR="002D738D" w:rsidRPr="00C34FE7">
          <w:rPr>
            <w:webHidden/>
          </w:rPr>
          <w:tab/>
        </w:r>
      </w:hyperlink>
      <w:r w:rsidR="002D738D">
        <w:t>15</w:t>
      </w:r>
    </w:p>
    <w:p w14:paraId="181095B8" w14:textId="77777777" w:rsidR="002D738D" w:rsidRPr="00C34FE7" w:rsidRDefault="002D738D" w:rsidP="002D738D">
      <w:pPr>
        <w:pStyle w:val="1f"/>
        <w:jc w:val="left"/>
        <w:rPr>
          <w:rFonts w:ascii="Times New Roman" w:hAnsi="Times New Roman"/>
          <w:b w:val="0"/>
          <w:bCs w:val="0"/>
          <w:lang w:val="ru-RU"/>
        </w:rPr>
      </w:pPr>
      <w:r w:rsidRPr="00C34FE7">
        <w:rPr>
          <w:rFonts w:ascii="Times New Roman" w:hAnsi="Times New Roman"/>
          <w:b w:val="0"/>
          <w:bCs w:val="0"/>
          <w:lang w:val="ru-RU"/>
        </w:rPr>
        <w:fldChar w:fldCharType="end"/>
      </w:r>
    </w:p>
    <w:p w14:paraId="4F4C60CD" w14:textId="77777777" w:rsidR="002D738D" w:rsidRPr="00DF068E" w:rsidRDefault="002D738D" w:rsidP="002D738D">
      <w:pPr>
        <w:pStyle w:val="1f"/>
        <w:jc w:val="left"/>
        <w:rPr>
          <w:rFonts w:ascii="Times New Roman" w:hAnsi="Times New Roman"/>
          <w:lang w:val="ru-RU"/>
        </w:rPr>
        <w:sectPr w:rsidR="002D738D" w:rsidRPr="00DF068E" w:rsidSect="00502F97">
          <w:headerReference w:type="even" r:id="rId160"/>
          <w:headerReference w:type="default" r:id="rId161"/>
          <w:pgSz w:w="11906" w:h="16838"/>
          <w:pgMar w:top="1134" w:right="567" w:bottom="1134" w:left="1701" w:header="709" w:footer="709" w:gutter="0"/>
          <w:cols w:space="708"/>
          <w:docGrid w:linePitch="360"/>
        </w:sectPr>
      </w:pPr>
    </w:p>
    <w:p w14:paraId="402A71B6" w14:textId="77777777" w:rsidR="002D738D" w:rsidRPr="00900FFA" w:rsidRDefault="002D738D" w:rsidP="008F04A5">
      <w:pPr>
        <w:pStyle w:val="1f"/>
        <w:numPr>
          <w:ilvl w:val="0"/>
          <w:numId w:val="34"/>
        </w:numPr>
        <w:rPr>
          <w:rStyle w:val="afb"/>
          <w:i w:val="0"/>
          <w:iCs/>
        </w:rPr>
      </w:pPr>
      <w:r w:rsidRPr="00A07404">
        <w:rPr>
          <w:rStyle w:val="afb"/>
          <w:i w:val="0"/>
          <w:iCs/>
        </w:rPr>
        <w:lastRenderedPageBreak/>
        <w:t xml:space="preserve">Общая характеристика </w:t>
      </w:r>
      <w:r w:rsidRPr="00900FFA">
        <w:rPr>
          <w:rStyle w:val="afb"/>
          <w:i w:val="0"/>
          <w:iCs/>
        </w:rPr>
        <w:t>РАБОЧЕЙ ПРОГРАММЫ УЧЕБНОЙ ДИСЦИПЛИНЫ</w:t>
      </w:r>
    </w:p>
    <w:p w14:paraId="375939C5" w14:textId="0C0FC039" w:rsidR="002D738D" w:rsidRDefault="002D738D" w:rsidP="002D738D">
      <w:pPr>
        <w:pStyle w:val="1"/>
      </w:pPr>
      <w:r w:rsidRPr="006E7FF4">
        <w:t>«</w:t>
      </w:r>
      <w:r>
        <w:t>ОП. 2</w:t>
      </w:r>
      <w:r w:rsidR="001258EB">
        <w:t>0</w:t>
      </w:r>
      <w:r>
        <w:t xml:space="preserve"> Электротехнические материалы</w:t>
      </w:r>
      <w:r w:rsidRPr="006E7FF4">
        <w:t>»</w:t>
      </w:r>
    </w:p>
    <w:p w14:paraId="750A0E8F" w14:textId="77777777" w:rsidR="002D738D" w:rsidRPr="00EA6E1D" w:rsidRDefault="002D738D" w:rsidP="002D738D">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1DDD758B" w14:textId="67A3E472" w:rsidR="002D738D" w:rsidRDefault="002D738D" w:rsidP="002D738D">
      <w:pPr>
        <w:spacing w:line="276" w:lineRule="auto"/>
        <w:ind w:firstLine="709"/>
        <w:jc w:val="both"/>
        <w:rPr>
          <w:ins w:id="169" w:author="Uvarovohk" w:date="2022-12-22T08:43:00Z"/>
          <w:rFonts w:ascii="Times New Roman" w:hAnsi="Times New Roman" w:cs="Times New Roman"/>
          <w:sz w:val="24"/>
          <w:szCs w:val="24"/>
        </w:rPr>
      </w:pPr>
      <w:r w:rsidRPr="00FA680C">
        <w:rPr>
          <w:rFonts w:ascii="Times New Roman" w:eastAsia="Times New Roman" w:hAnsi="Times New Roman" w:cs="Times New Roman"/>
          <w:sz w:val="24"/>
          <w:szCs w:val="24"/>
          <w:lang w:eastAsia="ru-RU"/>
        </w:rPr>
        <w:t xml:space="preserve">Цель </w:t>
      </w:r>
      <w:r>
        <w:rPr>
          <w:rFonts w:ascii="Times New Roman" w:eastAsia="Times New Roman" w:hAnsi="Times New Roman" w:cs="Times New Roman"/>
          <w:sz w:val="24"/>
          <w:szCs w:val="24"/>
          <w:lang w:eastAsia="ru-RU"/>
        </w:rPr>
        <w:t xml:space="preserve">дисциплины </w:t>
      </w:r>
      <w:r w:rsidRPr="0090391B">
        <w:rPr>
          <w:rFonts w:ascii="Times New Roman" w:hAnsi="Times New Roman" w:cs="Times New Roman"/>
        </w:rPr>
        <w:t>«</w:t>
      </w:r>
      <w:r>
        <w:rPr>
          <w:rFonts w:ascii="Times New Roman" w:hAnsi="Times New Roman" w:cs="Times New Roman"/>
        </w:rPr>
        <w:t>ОП.2</w:t>
      </w:r>
      <w:r w:rsidR="001258EB">
        <w:rPr>
          <w:rFonts w:ascii="Times New Roman" w:hAnsi="Times New Roman" w:cs="Times New Roman"/>
        </w:rPr>
        <w:t>0</w:t>
      </w:r>
      <w:r>
        <w:rPr>
          <w:rFonts w:ascii="Times New Roman" w:hAnsi="Times New Roman" w:cs="Times New Roman"/>
        </w:rPr>
        <w:t xml:space="preserve"> </w:t>
      </w:r>
      <w:r w:rsidRPr="0090391B">
        <w:rPr>
          <w:rFonts w:ascii="Times New Roman" w:hAnsi="Times New Roman" w:cs="Times New Roman"/>
        </w:rPr>
        <w:t>Электротехнические материалы»</w:t>
      </w:r>
      <w:r w:rsidRPr="0090391B">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 xml:space="preserve"> </w:t>
      </w:r>
      <w:ins w:id="170" w:author="Uvarovohk" w:date="2022-12-22T08:43:00Z">
        <w:r>
          <w:rPr>
            <w:rFonts w:ascii="Times New Roman" w:hAnsi="Times New Roman" w:cs="Times New Roman"/>
            <w:sz w:val="24"/>
            <w:szCs w:val="24"/>
          </w:rPr>
          <w:t>у</w:t>
        </w:r>
        <w:r w:rsidRPr="00767F50">
          <w:rPr>
            <w:rFonts w:ascii="Times New Roman" w:hAnsi="Times New Roman" w:cs="Times New Roman"/>
            <w:sz w:val="24"/>
            <w:szCs w:val="24"/>
          </w:rPr>
          <w:t xml:space="preserve">своение теоретических </w:t>
        </w:r>
        <w:r>
          <w:rPr>
            <w:rFonts w:ascii="Times New Roman" w:hAnsi="Times New Roman" w:cs="Times New Roman"/>
            <w:sz w:val="24"/>
            <w:szCs w:val="24"/>
          </w:rPr>
          <w:t xml:space="preserve">знаний из области </w:t>
        </w:r>
      </w:ins>
      <w:ins w:id="171" w:author="Uvarovohk" w:date="2022-12-22T08:44:00Z">
        <w:r>
          <w:rPr>
            <w:rFonts w:ascii="Times New Roman" w:hAnsi="Times New Roman" w:cs="Times New Roman"/>
            <w:sz w:val="24"/>
            <w:szCs w:val="24"/>
          </w:rPr>
          <w:t>электротехнических материалов</w:t>
        </w:r>
      </w:ins>
      <w:ins w:id="172" w:author="Uvarovohk" w:date="2022-12-22T08:43:00Z">
        <w:r w:rsidRPr="00767F50">
          <w:rPr>
            <w:rFonts w:ascii="Times New Roman" w:hAnsi="Times New Roman" w:cs="Times New Roman"/>
            <w:sz w:val="24"/>
            <w:szCs w:val="24"/>
          </w:rPr>
          <w:t>, приобретение зна</w:t>
        </w:r>
        <w:r>
          <w:rPr>
            <w:rFonts w:ascii="Times New Roman" w:hAnsi="Times New Roman" w:cs="Times New Roman"/>
            <w:sz w:val="24"/>
            <w:szCs w:val="24"/>
          </w:rPr>
          <w:t>ний и использова</w:t>
        </w:r>
      </w:ins>
      <w:r>
        <w:rPr>
          <w:rFonts w:ascii="Times New Roman" w:hAnsi="Times New Roman" w:cs="Times New Roman"/>
          <w:sz w:val="24"/>
          <w:szCs w:val="24"/>
        </w:rPr>
        <w:t>ние</w:t>
      </w:r>
      <w:ins w:id="173" w:author="Uvarovohk" w:date="2022-12-22T08:43:00Z">
        <w:r>
          <w:rPr>
            <w:rFonts w:ascii="Times New Roman" w:hAnsi="Times New Roman" w:cs="Times New Roman"/>
            <w:sz w:val="24"/>
            <w:szCs w:val="24"/>
          </w:rPr>
          <w:t xml:space="preserve"> эти</w:t>
        </w:r>
      </w:ins>
      <w:r>
        <w:rPr>
          <w:rFonts w:ascii="Times New Roman" w:hAnsi="Times New Roman" w:cs="Times New Roman"/>
          <w:sz w:val="24"/>
          <w:szCs w:val="24"/>
        </w:rPr>
        <w:t>х</w:t>
      </w:r>
      <w:ins w:id="174" w:author="Uvarovohk" w:date="2022-12-22T08:43:00Z">
        <w:r>
          <w:rPr>
            <w:rFonts w:ascii="Times New Roman" w:hAnsi="Times New Roman" w:cs="Times New Roman"/>
            <w:sz w:val="24"/>
            <w:szCs w:val="24"/>
          </w:rPr>
          <w:t xml:space="preserve"> знания в </w:t>
        </w:r>
        <w:r w:rsidRPr="00767F50">
          <w:rPr>
            <w:rFonts w:ascii="Times New Roman" w:hAnsi="Times New Roman" w:cs="Times New Roman"/>
            <w:sz w:val="24"/>
            <w:szCs w:val="24"/>
          </w:rPr>
          <w:t xml:space="preserve">трудовой деятельности. </w:t>
        </w:r>
      </w:ins>
    </w:p>
    <w:p w14:paraId="53F3170F" w14:textId="4A4B3A85" w:rsidR="002D738D" w:rsidRDefault="002D738D" w:rsidP="002D738D">
      <w:pPr>
        <w:suppressAutoHyphens/>
        <w:spacing w:line="276" w:lineRule="auto"/>
        <w:ind w:firstLine="709"/>
        <w:jc w:val="both"/>
        <w:rPr>
          <w:rFonts w:ascii="Calibri" w:eastAsia="Times New Roman" w:hAnsi="Calibri" w:cs="Times New Roman"/>
          <w:color w:val="000000"/>
          <w:szCs w:val="20"/>
          <w:lang w:eastAsia="ru-RU"/>
        </w:rPr>
      </w:pPr>
      <w:r>
        <w:rPr>
          <w:rFonts w:ascii="Times New Roman" w:hAnsi="Times New Roman" w:cs="Times New Roman"/>
          <w:sz w:val="24"/>
          <w:szCs w:val="24"/>
        </w:rPr>
        <w:t>Дисциплина «ОП.2</w:t>
      </w:r>
      <w:r w:rsidR="001258EB">
        <w:rPr>
          <w:rFonts w:ascii="Times New Roman" w:hAnsi="Times New Roman" w:cs="Times New Roman"/>
          <w:sz w:val="24"/>
          <w:szCs w:val="24"/>
        </w:rPr>
        <w:t>0</w:t>
      </w:r>
      <w:r>
        <w:rPr>
          <w:rFonts w:ascii="Times New Roman" w:hAnsi="Times New Roman" w:cs="Times New Roman"/>
          <w:sz w:val="24"/>
          <w:szCs w:val="24"/>
        </w:rPr>
        <w:t xml:space="preserve"> </w:t>
      </w:r>
      <w:r w:rsidRPr="0090391B">
        <w:rPr>
          <w:rFonts w:ascii="Times New Roman" w:hAnsi="Times New Roman" w:cs="Times New Roman"/>
        </w:rPr>
        <w:t>Электротехнические материалы</w:t>
      </w:r>
      <w:r>
        <w:rPr>
          <w:rFonts w:ascii="Times New Roman" w:hAnsi="Times New Roman" w:cs="Times New Roman"/>
          <w:sz w:val="24"/>
          <w:szCs w:val="24"/>
        </w:rPr>
        <w:t xml:space="preserve">» </w:t>
      </w:r>
      <w:r w:rsidRPr="00E11160">
        <w:rPr>
          <w:rFonts w:ascii="Times New Roman" w:hAnsi="Times New Roman" w:cs="Times New Roman"/>
          <w:sz w:val="24"/>
          <w:szCs w:val="24"/>
        </w:rPr>
        <w:t>включен</w:t>
      </w:r>
      <w:r>
        <w:rPr>
          <w:rFonts w:ascii="Times New Roman" w:hAnsi="Times New Roman" w:cs="Times New Roman"/>
          <w:sz w:val="24"/>
          <w:szCs w:val="24"/>
        </w:rPr>
        <w:t>а</w:t>
      </w:r>
      <w:r w:rsidRPr="00E11160">
        <w:rPr>
          <w:rFonts w:ascii="Times New Roman" w:hAnsi="Times New Roman" w:cs="Times New Roman"/>
          <w:sz w:val="24"/>
          <w:szCs w:val="24"/>
        </w:rPr>
        <w:t xml:space="preserve"> в </w:t>
      </w:r>
      <w:r w:rsidRPr="0090391B">
        <w:rPr>
          <w:rFonts w:ascii="Times New Roman" w:hAnsi="Times New Roman" w:cs="Times New Roman"/>
          <w:iCs/>
          <w:sz w:val="24"/>
          <w:szCs w:val="24"/>
        </w:rPr>
        <w:t xml:space="preserve">вариативную часть </w:t>
      </w:r>
      <w:r>
        <w:rPr>
          <w:rFonts w:ascii="Times New Roman" w:hAnsi="Times New Roman" w:cs="Times New Roman"/>
          <w:iCs/>
          <w:sz w:val="24"/>
          <w:szCs w:val="24"/>
        </w:rPr>
        <w:t xml:space="preserve">общепрофессионального цикла </w:t>
      </w:r>
      <w:r w:rsidRPr="0090391B">
        <w:rPr>
          <w:rFonts w:ascii="Times New Roman" w:hAnsi="Times New Roman" w:cs="Times New Roman"/>
          <w:iCs/>
          <w:sz w:val="24"/>
          <w:szCs w:val="24"/>
        </w:rPr>
        <w:t>образовательной программы</w:t>
      </w:r>
      <w:r>
        <w:rPr>
          <w:rFonts w:ascii="Times New Roman" w:hAnsi="Times New Roman" w:cs="Times New Roman"/>
          <w:iCs/>
          <w:sz w:val="24"/>
          <w:szCs w:val="24"/>
        </w:rPr>
        <w:t xml:space="preserve"> для</w:t>
      </w:r>
      <w:r w:rsidRPr="00263494">
        <w:rPr>
          <w:rFonts w:ascii="Times New Roman" w:eastAsia="Times New Roman" w:hAnsi="Times New Roman" w:cs="Times New Roman"/>
          <w:color w:val="000000"/>
          <w:sz w:val="24"/>
          <w:szCs w:val="24"/>
          <w:lang w:eastAsia="ru-RU"/>
        </w:rPr>
        <w:t xml:space="preserve"> получения профессиональных компетенций студентами в области использования знаний электрического и конструкционного материаловедения в электроснабжении промышленных объектов по запросу АО «Тамбовская сетевая компания» Уваровский филиал</w:t>
      </w:r>
      <w:r w:rsidRPr="00263494">
        <w:rPr>
          <w:rFonts w:ascii="Calibri" w:eastAsia="Times New Roman" w:hAnsi="Calibri" w:cs="Times New Roman"/>
          <w:color w:val="000000"/>
          <w:szCs w:val="20"/>
          <w:lang w:eastAsia="ru-RU"/>
        </w:rPr>
        <w:t>.</w:t>
      </w:r>
    </w:p>
    <w:p w14:paraId="2FC871D1" w14:textId="77777777" w:rsidR="002D738D" w:rsidRPr="0090391B" w:rsidRDefault="002D738D" w:rsidP="002D738D">
      <w:pPr>
        <w:suppressAutoHyphens/>
        <w:spacing w:line="276" w:lineRule="auto"/>
        <w:ind w:firstLine="709"/>
        <w:jc w:val="both"/>
        <w:rPr>
          <w:rFonts w:ascii="Times New Roman" w:hAnsi="Times New Roman" w:cs="Times New Roman"/>
          <w:sz w:val="24"/>
          <w:szCs w:val="24"/>
        </w:rPr>
      </w:pPr>
    </w:p>
    <w:p w14:paraId="37C330D3" w14:textId="77777777" w:rsidR="002D738D" w:rsidRPr="00EA6E1D" w:rsidRDefault="002D738D" w:rsidP="002D738D">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5634D695" w14:textId="77777777" w:rsidR="002D738D" w:rsidRDefault="002D738D" w:rsidP="002D738D">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ОПОП-П)</w:t>
      </w:r>
      <w:r w:rsidRPr="00FA680C">
        <w:rPr>
          <w:rFonts w:ascii="Times New Roman" w:eastAsia="Times New Roman" w:hAnsi="Times New Roman" w:cs="Times New Roman"/>
          <w:sz w:val="24"/>
          <w:szCs w:val="24"/>
          <w:lang w:eastAsia="ru-RU"/>
        </w:rPr>
        <w:t>.</w:t>
      </w:r>
    </w:p>
    <w:p w14:paraId="4418FA5B" w14:textId="77777777" w:rsidR="002D738D" w:rsidRDefault="002D738D" w:rsidP="002D738D">
      <w:pPr>
        <w:spacing w:after="120" w:line="276" w:lineRule="auto"/>
        <w:ind w:firstLine="709"/>
        <w:rPr>
          <w:rFonts w:ascii="Times New Roman" w:hAnsi="Times New Roman"/>
          <w:bCs/>
          <w:sz w:val="24"/>
          <w:szCs w:val="24"/>
        </w:rPr>
      </w:pPr>
      <w:r>
        <w:rPr>
          <w:rFonts w:ascii="Times New Roman" w:hAnsi="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52"/>
        <w:gridCol w:w="2733"/>
        <w:gridCol w:w="2827"/>
        <w:gridCol w:w="2916"/>
      </w:tblGrid>
      <w:tr w:rsidR="002D738D" w:rsidRPr="0090391B" w14:paraId="1963B146" w14:textId="77777777" w:rsidTr="00AD5821">
        <w:tc>
          <w:tcPr>
            <w:tcW w:w="1152" w:type="dxa"/>
          </w:tcPr>
          <w:p w14:paraId="0D4941F0" w14:textId="77777777" w:rsidR="002D738D" w:rsidRPr="00E50A4A" w:rsidRDefault="002D738D" w:rsidP="00AD5821">
            <w:pPr>
              <w:rPr>
                <w:rStyle w:val="afb"/>
                <w:b/>
                <w:i w:val="0"/>
                <w:sz w:val="24"/>
                <w:szCs w:val="24"/>
              </w:rPr>
            </w:pPr>
            <w:r w:rsidRPr="00E50A4A">
              <w:rPr>
                <w:rStyle w:val="afb"/>
                <w:b/>
                <w:i w:val="0"/>
                <w:sz w:val="24"/>
                <w:szCs w:val="24"/>
              </w:rPr>
              <w:t xml:space="preserve">Код ОК, </w:t>
            </w:r>
          </w:p>
          <w:p w14:paraId="4E735599" w14:textId="77777777" w:rsidR="002D738D" w:rsidRPr="0090391B" w:rsidRDefault="002D738D" w:rsidP="00AD5821">
            <w:pPr>
              <w:rPr>
                <w:rStyle w:val="afb"/>
                <w:b/>
                <w:sz w:val="24"/>
                <w:szCs w:val="24"/>
              </w:rPr>
            </w:pPr>
            <w:r w:rsidRPr="00E50A4A">
              <w:rPr>
                <w:rStyle w:val="afb"/>
                <w:b/>
                <w:i w:val="0"/>
                <w:sz w:val="24"/>
                <w:szCs w:val="24"/>
              </w:rPr>
              <w:t>ПК</w:t>
            </w:r>
            <w:r w:rsidRPr="0090391B">
              <w:rPr>
                <w:rStyle w:val="afb"/>
                <w:b/>
                <w:sz w:val="24"/>
                <w:szCs w:val="24"/>
              </w:rPr>
              <w:t xml:space="preserve"> </w:t>
            </w:r>
          </w:p>
        </w:tc>
        <w:tc>
          <w:tcPr>
            <w:tcW w:w="2733" w:type="dxa"/>
          </w:tcPr>
          <w:p w14:paraId="39A7BE60" w14:textId="77777777" w:rsidR="002D738D" w:rsidRPr="0090391B" w:rsidRDefault="002D738D" w:rsidP="00AD5821">
            <w:pPr>
              <w:jc w:val="center"/>
              <w:rPr>
                <w:rFonts w:ascii="Times New Roman" w:hAnsi="Times New Roman" w:cs="Times New Roman"/>
                <w:b/>
                <w:sz w:val="24"/>
                <w:szCs w:val="24"/>
              </w:rPr>
            </w:pPr>
            <w:r w:rsidRPr="0090391B">
              <w:rPr>
                <w:rFonts w:ascii="Times New Roman" w:hAnsi="Times New Roman" w:cs="Times New Roman"/>
                <w:b/>
                <w:sz w:val="24"/>
                <w:szCs w:val="24"/>
              </w:rPr>
              <w:t>Уметь</w:t>
            </w:r>
          </w:p>
        </w:tc>
        <w:tc>
          <w:tcPr>
            <w:tcW w:w="2827" w:type="dxa"/>
          </w:tcPr>
          <w:p w14:paraId="733F4303" w14:textId="77777777" w:rsidR="002D738D" w:rsidRPr="0090391B" w:rsidRDefault="002D738D" w:rsidP="00AD5821">
            <w:pPr>
              <w:jc w:val="center"/>
              <w:rPr>
                <w:rFonts w:ascii="Times New Roman" w:hAnsi="Times New Roman" w:cs="Times New Roman"/>
                <w:b/>
                <w:i/>
                <w:sz w:val="24"/>
                <w:szCs w:val="24"/>
              </w:rPr>
            </w:pPr>
            <w:r w:rsidRPr="0090391B">
              <w:rPr>
                <w:rFonts w:ascii="Times New Roman" w:hAnsi="Times New Roman" w:cs="Times New Roman"/>
                <w:b/>
                <w:sz w:val="24"/>
                <w:szCs w:val="24"/>
              </w:rPr>
              <w:t>Знать</w:t>
            </w:r>
          </w:p>
        </w:tc>
        <w:tc>
          <w:tcPr>
            <w:tcW w:w="2916" w:type="dxa"/>
          </w:tcPr>
          <w:p w14:paraId="5CFAB7A2" w14:textId="77777777" w:rsidR="002D738D" w:rsidRPr="0090391B" w:rsidRDefault="002D738D" w:rsidP="00AD5821">
            <w:pPr>
              <w:jc w:val="center"/>
              <w:rPr>
                <w:rFonts w:ascii="Times New Roman" w:hAnsi="Times New Roman" w:cs="Times New Roman"/>
                <w:b/>
                <w:i/>
                <w:sz w:val="24"/>
                <w:szCs w:val="24"/>
              </w:rPr>
            </w:pPr>
            <w:r w:rsidRPr="0090391B">
              <w:rPr>
                <w:rFonts w:ascii="Times New Roman" w:hAnsi="Times New Roman" w:cs="Times New Roman"/>
                <w:b/>
                <w:sz w:val="24"/>
                <w:szCs w:val="24"/>
              </w:rPr>
              <w:t xml:space="preserve">Владеть навыками </w:t>
            </w:r>
          </w:p>
        </w:tc>
      </w:tr>
      <w:tr w:rsidR="002D738D" w:rsidRPr="0090391B" w14:paraId="3B425900" w14:textId="77777777" w:rsidTr="00AD5821">
        <w:tc>
          <w:tcPr>
            <w:tcW w:w="1152" w:type="dxa"/>
            <w:vMerge w:val="restart"/>
          </w:tcPr>
          <w:p w14:paraId="209481BB" w14:textId="77777777" w:rsidR="002D738D" w:rsidRPr="0090391B" w:rsidRDefault="002D738D" w:rsidP="00AD5821">
            <w:pPr>
              <w:rPr>
                <w:rFonts w:ascii="Times New Roman" w:hAnsi="Times New Roman" w:cs="Times New Roman"/>
                <w:bCs/>
                <w:sz w:val="24"/>
                <w:szCs w:val="24"/>
              </w:rPr>
            </w:pPr>
            <w:r w:rsidRPr="0090391B">
              <w:rPr>
                <w:rFonts w:ascii="Times New Roman" w:hAnsi="Times New Roman" w:cs="Times New Roman"/>
                <w:bCs/>
                <w:sz w:val="24"/>
                <w:szCs w:val="24"/>
              </w:rPr>
              <w:t>ОК.01</w:t>
            </w:r>
          </w:p>
        </w:tc>
        <w:tc>
          <w:tcPr>
            <w:tcW w:w="2733" w:type="dxa"/>
          </w:tcPr>
          <w:p w14:paraId="7C41985B" w14:textId="77777777" w:rsidR="002D738D" w:rsidRPr="0090391B" w:rsidRDefault="002D738D" w:rsidP="00AD5821">
            <w:pPr>
              <w:rPr>
                <w:rFonts w:ascii="Times New Roman" w:hAnsi="Times New Roman" w:cs="Times New Roman"/>
                <w:b/>
              </w:rPr>
            </w:pPr>
            <w:r w:rsidRPr="0090391B">
              <w:rPr>
                <w:rFonts w:ascii="Times New Roman" w:hAnsi="Times New Roman" w:cs="Times New Roman"/>
              </w:rPr>
              <w:t>распознавать задачу и/или проблему в профессиональном и/или социальном контексте, анализировать и выделять её составные части</w:t>
            </w:r>
          </w:p>
        </w:tc>
        <w:tc>
          <w:tcPr>
            <w:tcW w:w="2827" w:type="dxa"/>
          </w:tcPr>
          <w:p w14:paraId="7B7EC873" w14:textId="77777777" w:rsidR="002D738D" w:rsidRPr="0090391B" w:rsidRDefault="002D738D" w:rsidP="00AD5821">
            <w:pPr>
              <w:rPr>
                <w:rFonts w:ascii="Times New Roman" w:hAnsi="Times New Roman" w:cs="Times New Roman"/>
              </w:rPr>
            </w:pPr>
            <w:r w:rsidRPr="0090391B">
              <w:rPr>
                <w:rFonts w:ascii="Times New Roman" w:hAnsi="Times New Roman" w:cs="Times New Roman"/>
              </w:rPr>
              <w:t xml:space="preserve">актуальный профессиональный и социальный контекст, в котором приходится работать и жить </w:t>
            </w:r>
          </w:p>
        </w:tc>
        <w:tc>
          <w:tcPr>
            <w:tcW w:w="2916" w:type="dxa"/>
          </w:tcPr>
          <w:p w14:paraId="49DCEB79" w14:textId="77777777" w:rsidR="002D738D" w:rsidRPr="0090391B" w:rsidRDefault="002D738D" w:rsidP="00AD5821">
            <w:pPr>
              <w:jc w:val="center"/>
              <w:rPr>
                <w:rFonts w:ascii="Times New Roman" w:hAnsi="Times New Roman" w:cs="Times New Roman"/>
                <w:bCs/>
                <w:i/>
              </w:rPr>
            </w:pPr>
            <w:r w:rsidRPr="0090391B">
              <w:rPr>
                <w:rFonts w:ascii="Times New Roman" w:hAnsi="Times New Roman" w:cs="Times New Roman"/>
                <w:bCs/>
                <w:i/>
              </w:rPr>
              <w:t>-</w:t>
            </w:r>
          </w:p>
        </w:tc>
      </w:tr>
      <w:tr w:rsidR="002D738D" w:rsidRPr="0090391B" w14:paraId="1BCFF801" w14:textId="77777777" w:rsidTr="00AD5821">
        <w:tc>
          <w:tcPr>
            <w:tcW w:w="1152" w:type="dxa"/>
            <w:vMerge/>
          </w:tcPr>
          <w:p w14:paraId="7B5D18E2" w14:textId="77777777" w:rsidR="002D738D" w:rsidRPr="0090391B" w:rsidRDefault="002D738D" w:rsidP="00AD5821">
            <w:pPr>
              <w:rPr>
                <w:rFonts w:ascii="Times New Roman" w:hAnsi="Times New Roman" w:cs="Times New Roman"/>
                <w:bCs/>
                <w:sz w:val="24"/>
                <w:szCs w:val="24"/>
              </w:rPr>
            </w:pPr>
          </w:p>
        </w:tc>
        <w:tc>
          <w:tcPr>
            <w:tcW w:w="2733" w:type="dxa"/>
          </w:tcPr>
          <w:p w14:paraId="3D9085AC" w14:textId="77777777" w:rsidR="002D738D" w:rsidRPr="0090391B" w:rsidRDefault="002D738D" w:rsidP="00AD5821">
            <w:pPr>
              <w:rPr>
                <w:rFonts w:ascii="Times New Roman" w:hAnsi="Times New Roman" w:cs="Times New Roman"/>
              </w:rPr>
            </w:pPr>
            <w:r w:rsidRPr="0090391B">
              <w:rPr>
                <w:rFonts w:ascii="Times New Roman" w:hAnsi="Times New Roman" w:cs="Times New Roman"/>
              </w:rPr>
              <w:t>определять этапы решения задачи, составлять план действия, реализовывать составленный план, определять необходимые ресурсы</w:t>
            </w:r>
          </w:p>
        </w:tc>
        <w:tc>
          <w:tcPr>
            <w:tcW w:w="2827" w:type="dxa"/>
          </w:tcPr>
          <w:p w14:paraId="6C64DCCA" w14:textId="77777777" w:rsidR="002D738D" w:rsidRPr="0090391B" w:rsidRDefault="002D738D" w:rsidP="00AD5821">
            <w:pPr>
              <w:rPr>
                <w:rFonts w:ascii="Times New Roman" w:hAnsi="Times New Roman" w:cs="Times New Roman"/>
              </w:rPr>
            </w:pPr>
            <w:r w:rsidRPr="0090391B">
              <w:rPr>
                <w:rFonts w:ascii="Times New Roman" w:hAnsi="Times New Roman" w:cs="Times New Roman"/>
              </w:rPr>
              <w:t>структура плана для решения задач, алгоритмы выполнения работ в профессиональной и смежных областях</w:t>
            </w:r>
          </w:p>
        </w:tc>
        <w:tc>
          <w:tcPr>
            <w:tcW w:w="2916" w:type="dxa"/>
          </w:tcPr>
          <w:p w14:paraId="74773242" w14:textId="77777777" w:rsidR="002D738D" w:rsidRPr="0090391B" w:rsidRDefault="002D738D" w:rsidP="00AD5821">
            <w:pPr>
              <w:jc w:val="center"/>
              <w:rPr>
                <w:rFonts w:ascii="Times New Roman" w:hAnsi="Times New Roman" w:cs="Times New Roman"/>
                <w:bCs/>
                <w:i/>
              </w:rPr>
            </w:pPr>
            <w:r w:rsidRPr="0090391B">
              <w:rPr>
                <w:rFonts w:ascii="Times New Roman" w:hAnsi="Times New Roman" w:cs="Times New Roman"/>
                <w:bCs/>
                <w:i/>
              </w:rPr>
              <w:t>-</w:t>
            </w:r>
          </w:p>
        </w:tc>
      </w:tr>
      <w:tr w:rsidR="002D738D" w:rsidRPr="0090391B" w14:paraId="090A58A8" w14:textId="77777777" w:rsidTr="00AD5821">
        <w:tc>
          <w:tcPr>
            <w:tcW w:w="1152" w:type="dxa"/>
            <w:vMerge/>
          </w:tcPr>
          <w:p w14:paraId="1469F2BE" w14:textId="77777777" w:rsidR="002D738D" w:rsidRPr="0090391B" w:rsidRDefault="002D738D" w:rsidP="00AD5821">
            <w:pPr>
              <w:rPr>
                <w:rFonts w:ascii="Times New Roman" w:hAnsi="Times New Roman" w:cs="Times New Roman"/>
                <w:bCs/>
                <w:sz w:val="24"/>
                <w:szCs w:val="24"/>
              </w:rPr>
            </w:pPr>
          </w:p>
        </w:tc>
        <w:tc>
          <w:tcPr>
            <w:tcW w:w="2733" w:type="dxa"/>
          </w:tcPr>
          <w:p w14:paraId="3F92153A" w14:textId="77777777" w:rsidR="002D738D" w:rsidRPr="0090391B" w:rsidRDefault="002D738D" w:rsidP="00AD5821">
            <w:pPr>
              <w:rPr>
                <w:rFonts w:ascii="Times New Roman" w:hAnsi="Times New Roman" w:cs="Times New Roman"/>
              </w:rPr>
            </w:pPr>
            <w:r w:rsidRPr="0090391B">
              <w:rPr>
                <w:rFonts w:ascii="Times New Roman" w:hAnsi="Times New Roman" w:cs="Times New Roman"/>
              </w:rPr>
              <w:t>выявлять и эффективно искать информацию, необходимую для решения задачи и/или проблемы</w:t>
            </w:r>
          </w:p>
        </w:tc>
        <w:tc>
          <w:tcPr>
            <w:tcW w:w="2827" w:type="dxa"/>
          </w:tcPr>
          <w:p w14:paraId="6245205E" w14:textId="77777777" w:rsidR="002D738D" w:rsidRPr="0090391B" w:rsidRDefault="002D738D" w:rsidP="00AD5821">
            <w:pPr>
              <w:rPr>
                <w:rFonts w:ascii="Times New Roman" w:hAnsi="Times New Roman" w:cs="Times New Roman"/>
                <w:b/>
              </w:rPr>
            </w:pPr>
            <w:r w:rsidRPr="0090391B">
              <w:rPr>
                <w:rFonts w:ascii="Times New Roman" w:hAnsi="Times New Roman" w:cs="Times New Roman"/>
              </w:rPr>
              <w:t>основные источники информации и ресурсы для решения задач и/или проблем в профессиональном и/или социальном контексте</w:t>
            </w:r>
          </w:p>
        </w:tc>
        <w:tc>
          <w:tcPr>
            <w:tcW w:w="2916" w:type="dxa"/>
          </w:tcPr>
          <w:p w14:paraId="10F7AF3C" w14:textId="77777777" w:rsidR="002D738D" w:rsidRPr="0090391B" w:rsidRDefault="002D738D" w:rsidP="00AD5821">
            <w:pPr>
              <w:jc w:val="center"/>
              <w:rPr>
                <w:rFonts w:ascii="Times New Roman" w:hAnsi="Times New Roman" w:cs="Times New Roman"/>
                <w:bCs/>
                <w:i/>
              </w:rPr>
            </w:pPr>
            <w:r w:rsidRPr="0090391B">
              <w:rPr>
                <w:rFonts w:ascii="Times New Roman" w:hAnsi="Times New Roman" w:cs="Times New Roman"/>
                <w:bCs/>
                <w:i/>
              </w:rPr>
              <w:t>-</w:t>
            </w:r>
          </w:p>
        </w:tc>
      </w:tr>
      <w:tr w:rsidR="002D738D" w:rsidRPr="0090391B" w14:paraId="4E84F21F" w14:textId="77777777" w:rsidTr="00AD5821">
        <w:tc>
          <w:tcPr>
            <w:tcW w:w="1152" w:type="dxa"/>
            <w:vMerge/>
          </w:tcPr>
          <w:p w14:paraId="6CF7DFEC" w14:textId="77777777" w:rsidR="002D738D" w:rsidRPr="0090391B" w:rsidRDefault="002D738D" w:rsidP="00AD5821">
            <w:pPr>
              <w:rPr>
                <w:rFonts w:ascii="Times New Roman" w:hAnsi="Times New Roman" w:cs="Times New Roman"/>
                <w:bCs/>
                <w:sz w:val="24"/>
                <w:szCs w:val="24"/>
              </w:rPr>
            </w:pPr>
          </w:p>
        </w:tc>
        <w:tc>
          <w:tcPr>
            <w:tcW w:w="2733" w:type="dxa"/>
          </w:tcPr>
          <w:p w14:paraId="7C565817" w14:textId="77777777" w:rsidR="002D738D" w:rsidRPr="0090391B" w:rsidRDefault="002D738D" w:rsidP="00AD5821">
            <w:pPr>
              <w:rPr>
                <w:rFonts w:ascii="Times New Roman" w:hAnsi="Times New Roman" w:cs="Times New Roman"/>
              </w:rPr>
            </w:pPr>
            <w:r w:rsidRPr="0090391B">
              <w:rPr>
                <w:rFonts w:ascii="Times New Roman" w:hAnsi="Times New Roman" w:cs="Times New Roman"/>
              </w:rPr>
              <w:t>владеть актуальными методами работы в профессиональной и смежных сферах</w:t>
            </w:r>
          </w:p>
        </w:tc>
        <w:tc>
          <w:tcPr>
            <w:tcW w:w="2827" w:type="dxa"/>
          </w:tcPr>
          <w:p w14:paraId="177E7833" w14:textId="77777777" w:rsidR="002D738D" w:rsidRPr="0090391B" w:rsidRDefault="002D738D" w:rsidP="00AD5821">
            <w:pPr>
              <w:rPr>
                <w:rFonts w:ascii="Times New Roman" w:hAnsi="Times New Roman" w:cs="Times New Roman"/>
              </w:rPr>
            </w:pPr>
            <w:r w:rsidRPr="0090391B">
              <w:rPr>
                <w:rFonts w:ascii="Times New Roman" w:hAnsi="Times New Roman" w:cs="Times New Roman"/>
              </w:rPr>
              <w:t>методы работы в профессиональной и смежных сферах</w:t>
            </w:r>
          </w:p>
        </w:tc>
        <w:tc>
          <w:tcPr>
            <w:tcW w:w="2916" w:type="dxa"/>
          </w:tcPr>
          <w:p w14:paraId="69D5EA28" w14:textId="77777777" w:rsidR="002D738D" w:rsidRPr="0090391B" w:rsidRDefault="002D738D" w:rsidP="00AD5821">
            <w:pPr>
              <w:jc w:val="center"/>
              <w:rPr>
                <w:rFonts w:ascii="Times New Roman" w:hAnsi="Times New Roman" w:cs="Times New Roman"/>
                <w:bCs/>
                <w:i/>
              </w:rPr>
            </w:pPr>
            <w:r w:rsidRPr="0090391B">
              <w:rPr>
                <w:rFonts w:ascii="Times New Roman" w:hAnsi="Times New Roman" w:cs="Times New Roman"/>
                <w:bCs/>
                <w:i/>
              </w:rPr>
              <w:t>-</w:t>
            </w:r>
          </w:p>
        </w:tc>
      </w:tr>
      <w:tr w:rsidR="002D738D" w:rsidRPr="0090391B" w14:paraId="50EABC4B" w14:textId="77777777" w:rsidTr="00AD5821">
        <w:tc>
          <w:tcPr>
            <w:tcW w:w="1152" w:type="dxa"/>
            <w:vMerge/>
          </w:tcPr>
          <w:p w14:paraId="5D497730" w14:textId="77777777" w:rsidR="002D738D" w:rsidRPr="0090391B" w:rsidRDefault="002D738D" w:rsidP="00AD5821">
            <w:pPr>
              <w:rPr>
                <w:rFonts w:ascii="Times New Roman" w:hAnsi="Times New Roman" w:cs="Times New Roman"/>
                <w:bCs/>
                <w:sz w:val="24"/>
                <w:szCs w:val="24"/>
              </w:rPr>
            </w:pPr>
          </w:p>
        </w:tc>
        <w:tc>
          <w:tcPr>
            <w:tcW w:w="2733" w:type="dxa"/>
          </w:tcPr>
          <w:p w14:paraId="666E43CD" w14:textId="77777777" w:rsidR="002D738D" w:rsidRPr="0090391B" w:rsidRDefault="002D738D" w:rsidP="00AD5821">
            <w:pPr>
              <w:rPr>
                <w:rFonts w:ascii="Times New Roman" w:hAnsi="Times New Roman" w:cs="Times New Roman"/>
              </w:rPr>
            </w:pPr>
            <w:r w:rsidRPr="0090391B">
              <w:rPr>
                <w:rFonts w:ascii="Times New Roman" w:hAnsi="Times New Roman" w:cs="Times New Roman"/>
              </w:rPr>
              <w:t>оценивать результат и последствия своих действий (самостоятельно или с помощью наставника)</w:t>
            </w:r>
          </w:p>
        </w:tc>
        <w:tc>
          <w:tcPr>
            <w:tcW w:w="2827" w:type="dxa"/>
          </w:tcPr>
          <w:p w14:paraId="2F2C07BC" w14:textId="77777777" w:rsidR="002D738D" w:rsidRPr="0090391B" w:rsidRDefault="002D738D" w:rsidP="00AD5821">
            <w:pPr>
              <w:rPr>
                <w:rFonts w:ascii="Times New Roman" w:hAnsi="Times New Roman" w:cs="Times New Roman"/>
              </w:rPr>
            </w:pPr>
            <w:r w:rsidRPr="0090391B">
              <w:rPr>
                <w:rFonts w:ascii="Times New Roman" w:hAnsi="Times New Roman" w:cs="Times New Roman"/>
              </w:rPr>
              <w:t>порядок оценки результатов решения задач профессиональной деятельности</w:t>
            </w:r>
          </w:p>
        </w:tc>
        <w:tc>
          <w:tcPr>
            <w:tcW w:w="2916" w:type="dxa"/>
          </w:tcPr>
          <w:p w14:paraId="47317F3A" w14:textId="77777777" w:rsidR="002D738D" w:rsidRPr="0090391B" w:rsidRDefault="002D738D" w:rsidP="00AD5821">
            <w:pPr>
              <w:jc w:val="center"/>
              <w:rPr>
                <w:rFonts w:ascii="Times New Roman" w:hAnsi="Times New Roman" w:cs="Times New Roman"/>
                <w:bCs/>
                <w:i/>
              </w:rPr>
            </w:pPr>
            <w:r w:rsidRPr="0090391B">
              <w:rPr>
                <w:rFonts w:ascii="Times New Roman" w:hAnsi="Times New Roman" w:cs="Times New Roman"/>
                <w:bCs/>
                <w:i/>
              </w:rPr>
              <w:t>-</w:t>
            </w:r>
          </w:p>
        </w:tc>
      </w:tr>
      <w:tr w:rsidR="002D738D" w:rsidRPr="0090391B" w14:paraId="15AB5187" w14:textId="77777777" w:rsidTr="00AD5821">
        <w:tc>
          <w:tcPr>
            <w:tcW w:w="1152" w:type="dxa"/>
            <w:vMerge w:val="restart"/>
          </w:tcPr>
          <w:p w14:paraId="58467C7C" w14:textId="77777777" w:rsidR="002D738D" w:rsidRPr="0090391B" w:rsidRDefault="002D738D" w:rsidP="00AD5821">
            <w:pPr>
              <w:rPr>
                <w:rFonts w:ascii="Times New Roman" w:hAnsi="Times New Roman" w:cs="Times New Roman"/>
                <w:bCs/>
                <w:sz w:val="24"/>
                <w:szCs w:val="24"/>
              </w:rPr>
            </w:pPr>
            <w:r w:rsidRPr="0090391B">
              <w:rPr>
                <w:rFonts w:ascii="Times New Roman" w:hAnsi="Times New Roman" w:cs="Times New Roman"/>
                <w:bCs/>
                <w:sz w:val="24"/>
                <w:szCs w:val="24"/>
              </w:rPr>
              <w:lastRenderedPageBreak/>
              <w:t>ОК.02</w:t>
            </w:r>
          </w:p>
          <w:p w14:paraId="232288D3" w14:textId="77777777" w:rsidR="002D738D" w:rsidRPr="0090391B" w:rsidRDefault="002D738D" w:rsidP="00AD5821">
            <w:pPr>
              <w:rPr>
                <w:rFonts w:ascii="Times New Roman" w:hAnsi="Times New Roman" w:cs="Times New Roman"/>
                <w:bCs/>
                <w:sz w:val="24"/>
                <w:szCs w:val="24"/>
              </w:rPr>
            </w:pPr>
          </w:p>
        </w:tc>
        <w:tc>
          <w:tcPr>
            <w:tcW w:w="2733" w:type="dxa"/>
          </w:tcPr>
          <w:p w14:paraId="7EE7D014" w14:textId="77777777" w:rsidR="002D738D" w:rsidRPr="0090391B" w:rsidRDefault="002D738D" w:rsidP="00AD5821">
            <w:pPr>
              <w:rPr>
                <w:rFonts w:ascii="Times New Roman" w:hAnsi="Times New Roman" w:cs="Times New Roman"/>
                <w:b/>
              </w:rPr>
            </w:pPr>
            <w:r w:rsidRPr="0090391B">
              <w:rPr>
                <w:rFonts w:ascii="Times New Roman" w:hAnsi="Times New Roman" w:cs="Times New Roman"/>
              </w:rPr>
              <w:t>определять задачи для поиска информации, планировать процесс поиска, выбирать необходимые источники информации</w:t>
            </w:r>
          </w:p>
        </w:tc>
        <w:tc>
          <w:tcPr>
            <w:tcW w:w="2827" w:type="dxa"/>
          </w:tcPr>
          <w:p w14:paraId="1E268FC5" w14:textId="77777777" w:rsidR="002D738D" w:rsidRPr="0090391B" w:rsidRDefault="002D738D" w:rsidP="00AD5821">
            <w:pPr>
              <w:rPr>
                <w:rFonts w:ascii="Times New Roman" w:hAnsi="Times New Roman" w:cs="Times New Roman"/>
                <w:b/>
              </w:rPr>
            </w:pPr>
            <w:r w:rsidRPr="0090391B">
              <w:rPr>
                <w:rFonts w:ascii="Times New Roman" w:hAnsi="Times New Roman" w:cs="Times New Roman"/>
              </w:rPr>
              <w:t>номенклатура информационных источников, применяемых в профессиональной деятельности</w:t>
            </w:r>
          </w:p>
        </w:tc>
        <w:tc>
          <w:tcPr>
            <w:tcW w:w="2916" w:type="dxa"/>
          </w:tcPr>
          <w:p w14:paraId="48663FD3" w14:textId="77777777" w:rsidR="002D738D" w:rsidRPr="0090391B" w:rsidRDefault="002D738D" w:rsidP="00AD5821">
            <w:pPr>
              <w:jc w:val="center"/>
              <w:rPr>
                <w:rFonts w:ascii="Times New Roman" w:hAnsi="Times New Roman" w:cs="Times New Roman"/>
                <w:bCs/>
                <w:i/>
              </w:rPr>
            </w:pPr>
            <w:r>
              <w:rPr>
                <w:rFonts w:ascii="Times New Roman" w:hAnsi="Times New Roman" w:cs="Times New Roman"/>
                <w:bCs/>
                <w:i/>
              </w:rPr>
              <w:t>-</w:t>
            </w:r>
          </w:p>
        </w:tc>
      </w:tr>
      <w:tr w:rsidR="002D738D" w:rsidRPr="0090391B" w14:paraId="54B36E18" w14:textId="77777777" w:rsidTr="00AD5821">
        <w:tc>
          <w:tcPr>
            <w:tcW w:w="1152" w:type="dxa"/>
            <w:vMerge/>
          </w:tcPr>
          <w:p w14:paraId="686373A5" w14:textId="77777777" w:rsidR="002D738D" w:rsidRPr="0090391B" w:rsidRDefault="002D738D" w:rsidP="00AD5821">
            <w:pPr>
              <w:rPr>
                <w:rFonts w:ascii="Times New Roman" w:hAnsi="Times New Roman" w:cs="Times New Roman"/>
                <w:bCs/>
                <w:sz w:val="24"/>
                <w:szCs w:val="24"/>
              </w:rPr>
            </w:pPr>
          </w:p>
        </w:tc>
        <w:tc>
          <w:tcPr>
            <w:tcW w:w="2733" w:type="dxa"/>
          </w:tcPr>
          <w:p w14:paraId="4A586558" w14:textId="77777777" w:rsidR="002D738D" w:rsidRPr="0090391B" w:rsidRDefault="002D738D" w:rsidP="00AD5821">
            <w:pPr>
              <w:rPr>
                <w:rFonts w:ascii="Times New Roman" w:hAnsi="Times New Roman" w:cs="Times New Roman"/>
                <w:b/>
              </w:rPr>
            </w:pPr>
            <w:r w:rsidRPr="0090391B">
              <w:rPr>
                <w:rFonts w:ascii="Times New Roman" w:hAnsi="Times New Roman" w:cs="Times New Roman"/>
              </w:rPr>
              <w:t>выделять наиболее значимое в перечне информации, структурировать получаемую информацию, оформлять результаты поиска</w:t>
            </w:r>
          </w:p>
        </w:tc>
        <w:tc>
          <w:tcPr>
            <w:tcW w:w="2827" w:type="dxa"/>
          </w:tcPr>
          <w:p w14:paraId="3C34CA18" w14:textId="77777777" w:rsidR="002D738D" w:rsidRPr="0090391B" w:rsidRDefault="002D738D" w:rsidP="00AD5821">
            <w:pPr>
              <w:rPr>
                <w:rFonts w:ascii="Times New Roman" w:hAnsi="Times New Roman" w:cs="Times New Roman"/>
                <w:b/>
              </w:rPr>
            </w:pPr>
            <w:r w:rsidRPr="0090391B">
              <w:rPr>
                <w:rFonts w:ascii="Times New Roman" w:hAnsi="Times New Roman" w:cs="Times New Roman"/>
              </w:rPr>
              <w:t>приемы структурирования информации</w:t>
            </w:r>
          </w:p>
        </w:tc>
        <w:tc>
          <w:tcPr>
            <w:tcW w:w="2916" w:type="dxa"/>
          </w:tcPr>
          <w:p w14:paraId="5039CE7D" w14:textId="77777777" w:rsidR="002D738D" w:rsidRPr="0090391B" w:rsidRDefault="002D738D" w:rsidP="00AD5821">
            <w:pPr>
              <w:jc w:val="center"/>
              <w:rPr>
                <w:rFonts w:ascii="Times New Roman" w:hAnsi="Times New Roman" w:cs="Times New Roman"/>
                <w:bCs/>
              </w:rPr>
            </w:pPr>
            <w:r>
              <w:rPr>
                <w:rFonts w:ascii="Times New Roman" w:hAnsi="Times New Roman" w:cs="Times New Roman"/>
                <w:bCs/>
              </w:rPr>
              <w:t>-</w:t>
            </w:r>
          </w:p>
        </w:tc>
      </w:tr>
      <w:tr w:rsidR="002D738D" w:rsidRPr="0090391B" w14:paraId="725C85DD" w14:textId="77777777" w:rsidTr="00AD5821">
        <w:trPr>
          <w:trHeight w:val="327"/>
        </w:trPr>
        <w:tc>
          <w:tcPr>
            <w:tcW w:w="1152" w:type="dxa"/>
            <w:vMerge/>
          </w:tcPr>
          <w:p w14:paraId="02938303" w14:textId="77777777" w:rsidR="002D738D" w:rsidRPr="0090391B" w:rsidRDefault="002D738D" w:rsidP="00AD5821">
            <w:pPr>
              <w:rPr>
                <w:rFonts w:ascii="Times New Roman" w:hAnsi="Times New Roman" w:cs="Times New Roman"/>
                <w:bCs/>
                <w:sz w:val="24"/>
                <w:szCs w:val="24"/>
              </w:rPr>
            </w:pPr>
          </w:p>
        </w:tc>
        <w:tc>
          <w:tcPr>
            <w:tcW w:w="2733" w:type="dxa"/>
          </w:tcPr>
          <w:p w14:paraId="7015B9F7" w14:textId="77777777" w:rsidR="002D738D" w:rsidRPr="0090391B" w:rsidRDefault="002D738D" w:rsidP="00AD5821">
            <w:pPr>
              <w:rPr>
                <w:rFonts w:ascii="Times New Roman" w:hAnsi="Times New Roman" w:cs="Times New Roman"/>
              </w:rPr>
            </w:pPr>
            <w:r w:rsidRPr="0090391B">
              <w:rPr>
                <w:rFonts w:ascii="Times New Roman" w:hAnsi="Times New Roman" w:cs="Times New Roman"/>
              </w:rPr>
              <w:t>оценивать практическую значимость результатов поиска</w:t>
            </w:r>
          </w:p>
        </w:tc>
        <w:tc>
          <w:tcPr>
            <w:tcW w:w="2827" w:type="dxa"/>
          </w:tcPr>
          <w:p w14:paraId="0C8C3B90" w14:textId="77777777" w:rsidR="002D738D" w:rsidRPr="0090391B" w:rsidRDefault="002D738D" w:rsidP="00AD5821">
            <w:pPr>
              <w:rPr>
                <w:rFonts w:ascii="Times New Roman" w:hAnsi="Times New Roman" w:cs="Times New Roman"/>
              </w:rPr>
            </w:pPr>
            <w:r w:rsidRPr="0090391B">
              <w:rPr>
                <w:rFonts w:ascii="Times New Roman" w:hAnsi="Times New Roman" w:cs="Times New Roman"/>
              </w:rPr>
              <w:t>формат оформления результатов поиска информации</w:t>
            </w:r>
          </w:p>
        </w:tc>
        <w:tc>
          <w:tcPr>
            <w:tcW w:w="2916" w:type="dxa"/>
          </w:tcPr>
          <w:p w14:paraId="7AD5AD0B" w14:textId="77777777" w:rsidR="002D738D" w:rsidRPr="0090391B" w:rsidRDefault="002D738D" w:rsidP="00AD5821">
            <w:pPr>
              <w:jc w:val="center"/>
              <w:rPr>
                <w:rFonts w:ascii="Times New Roman" w:hAnsi="Times New Roman" w:cs="Times New Roman"/>
                <w:bCs/>
                <w:i/>
              </w:rPr>
            </w:pPr>
            <w:r>
              <w:rPr>
                <w:rFonts w:ascii="Times New Roman" w:hAnsi="Times New Roman" w:cs="Times New Roman"/>
                <w:bCs/>
                <w:i/>
              </w:rPr>
              <w:t>-</w:t>
            </w:r>
          </w:p>
        </w:tc>
      </w:tr>
      <w:tr w:rsidR="002D738D" w:rsidRPr="0090391B" w14:paraId="40EABE19" w14:textId="77777777" w:rsidTr="00AD5821">
        <w:trPr>
          <w:trHeight w:val="1034"/>
        </w:trPr>
        <w:tc>
          <w:tcPr>
            <w:tcW w:w="1152" w:type="dxa"/>
            <w:vMerge/>
          </w:tcPr>
          <w:p w14:paraId="62886DB0" w14:textId="77777777" w:rsidR="002D738D" w:rsidRPr="0090391B" w:rsidRDefault="002D738D" w:rsidP="00AD5821">
            <w:pPr>
              <w:rPr>
                <w:rFonts w:ascii="Times New Roman" w:hAnsi="Times New Roman" w:cs="Times New Roman"/>
                <w:bCs/>
                <w:sz w:val="24"/>
                <w:szCs w:val="24"/>
              </w:rPr>
            </w:pPr>
          </w:p>
        </w:tc>
        <w:tc>
          <w:tcPr>
            <w:tcW w:w="2733" w:type="dxa"/>
          </w:tcPr>
          <w:p w14:paraId="26E4E343" w14:textId="77777777" w:rsidR="002D738D" w:rsidRPr="0090391B" w:rsidRDefault="002D738D" w:rsidP="00AD5821">
            <w:pPr>
              <w:rPr>
                <w:rFonts w:ascii="Times New Roman" w:hAnsi="Times New Roman" w:cs="Times New Roman"/>
              </w:rPr>
            </w:pPr>
            <w:r w:rsidRPr="0090391B">
              <w:rPr>
                <w:rFonts w:ascii="Times New Roman" w:hAnsi="Times New Roman" w:cs="Times New Roman"/>
              </w:rPr>
              <w:t>применять средства информационных технологий для решения профессиональных задач</w:t>
            </w:r>
          </w:p>
        </w:tc>
        <w:tc>
          <w:tcPr>
            <w:tcW w:w="2827" w:type="dxa"/>
          </w:tcPr>
          <w:p w14:paraId="35EF5184" w14:textId="77777777" w:rsidR="002D738D" w:rsidRPr="0090391B" w:rsidRDefault="002D738D" w:rsidP="00AD5821">
            <w:pPr>
              <w:rPr>
                <w:rFonts w:ascii="Times New Roman" w:hAnsi="Times New Roman" w:cs="Times New Roman"/>
                <w:b/>
              </w:rPr>
            </w:pPr>
            <w:r w:rsidRPr="0090391B">
              <w:rPr>
                <w:rFonts w:ascii="Times New Roman" w:hAnsi="Times New Roman" w:cs="Times New Roman"/>
              </w:rPr>
              <w:t xml:space="preserve">современные средства и устройства информатизации, порядок их применения и </w:t>
            </w:r>
          </w:p>
        </w:tc>
        <w:tc>
          <w:tcPr>
            <w:tcW w:w="2916" w:type="dxa"/>
          </w:tcPr>
          <w:p w14:paraId="3916F611" w14:textId="77777777" w:rsidR="002D738D" w:rsidRPr="0090391B" w:rsidRDefault="002D738D" w:rsidP="00AD5821">
            <w:pPr>
              <w:jc w:val="center"/>
              <w:rPr>
                <w:rFonts w:ascii="Times New Roman" w:hAnsi="Times New Roman" w:cs="Times New Roman"/>
                <w:bCs/>
                <w:i/>
              </w:rPr>
            </w:pPr>
            <w:r>
              <w:rPr>
                <w:rFonts w:ascii="Times New Roman" w:hAnsi="Times New Roman" w:cs="Times New Roman"/>
                <w:bCs/>
                <w:i/>
              </w:rPr>
              <w:t>-</w:t>
            </w:r>
          </w:p>
        </w:tc>
      </w:tr>
      <w:tr w:rsidR="002D738D" w:rsidRPr="0090391B" w14:paraId="45D296F8" w14:textId="77777777" w:rsidTr="00AD5821">
        <w:trPr>
          <w:trHeight w:val="327"/>
        </w:trPr>
        <w:tc>
          <w:tcPr>
            <w:tcW w:w="1152" w:type="dxa"/>
            <w:vMerge/>
          </w:tcPr>
          <w:p w14:paraId="088B8958" w14:textId="77777777" w:rsidR="002D738D" w:rsidRPr="0090391B" w:rsidRDefault="002D738D" w:rsidP="00AD5821">
            <w:pPr>
              <w:rPr>
                <w:rFonts w:ascii="Times New Roman" w:hAnsi="Times New Roman" w:cs="Times New Roman"/>
                <w:bCs/>
                <w:sz w:val="24"/>
                <w:szCs w:val="24"/>
              </w:rPr>
            </w:pPr>
          </w:p>
        </w:tc>
        <w:tc>
          <w:tcPr>
            <w:tcW w:w="2733" w:type="dxa"/>
          </w:tcPr>
          <w:p w14:paraId="6C20BAA6" w14:textId="77777777" w:rsidR="002D738D" w:rsidRPr="0090391B" w:rsidRDefault="002D738D" w:rsidP="00AD5821">
            <w:pPr>
              <w:rPr>
                <w:rFonts w:ascii="Times New Roman" w:hAnsi="Times New Roman" w:cs="Times New Roman"/>
                <w:b/>
              </w:rPr>
            </w:pPr>
            <w:r w:rsidRPr="0090391B">
              <w:rPr>
                <w:rFonts w:ascii="Times New Roman" w:hAnsi="Times New Roman" w:cs="Times New Roman"/>
              </w:rPr>
              <w:t>использовать современное программное обеспечение в профессиональной деятельности</w:t>
            </w:r>
          </w:p>
        </w:tc>
        <w:tc>
          <w:tcPr>
            <w:tcW w:w="2827" w:type="dxa"/>
          </w:tcPr>
          <w:p w14:paraId="3EA56FA9" w14:textId="77777777" w:rsidR="002D738D" w:rsidRPr="0090391B" w:rsidRDefault="002D738D" w:rsidP="00AD5821">
            <w:pPr>
              <w:rPr>
                <w:rFonts w:ascii="Times New Roman" w:hAnsi="Times New Roman" w:cs="Times New Roman"/>
              </w:rPr>
            </w:pPr>
            <w:r w:rsidRPr="0090391B">
              <w:rPr>
                <w:rFonts w:ascii="Times New Roman" w:hAnsi="Times New Roman" w:cs="Times New Roman"/>
              </w:rPr>
              <w:t>программное обеспечение в профессиональной деятельности, в том числе цифровые средства</w:t>
            </w:r>
          </w:p>
        </w:tc>
        <w:tc>
          <w:tcPr>
            <w:tcW w:w="2916" w:type="dxa"/>
          </w:tcPr>
          <w:p w14:paraId="6BB97BE3" w14:textId="77777777" w:rsidR="002D738D" w:rsidRPr="0090391B" w:rsidRDefault="002D738D" w:rsidP="00AD5821">
            <w:pPr>
              <w:jc w:val="center"/>
              <w:rPr>
                <w:rFonts w:ascii="Times New Roman" w:hAnsi="Times New Roman" w:cs="Times New Roman"/>
                <w:bCs/>
                <w:i/>
              </w:rPr>
            </w:pPr>
            <w:r>
              <w:rPr>
                <w:rFonts w:ascii="Times New Roman" w:hAnsi="Times New Roman" w:cs="Times New Roman"/>
                <w:bCs/>
                <w:i/>
              </w:rPr>
              <w:t>-</w:t>
            </w:r>
          </w:p>
        </w:tc>
      </w:tr>
      <w:tr w:rsidR="002D738D" w:rsidRPr="0090391B" w14:paraId="7599C525" w14:textId="77777777" w:rsidTr="00AD5821">
        <w:trPr>
          <w:trHeight w:val="327"/>
        </w:trPr>
        <w:tc>
          <w:tcPr>
            <w:tcW w:w="1152" w:type="dxa"/>
            <w:vMerge/>
          </w:tcPr>
          <w:p w14:paraId="3AF68A53" w14:textId="77777777" w:rsidR="002D738D" w:rsidRPr="0090391B" w:rsidRDefault="002D738D" w:rsidP="00AD5821">
            <w:pPr>
              <w:rPr>
                <w:rFonts w:ascii="Times New Roman" w:hAnsi="Times New Roman" w:cs="Times New Roman"/>
                <w:bCs/>
                <w:sz w:val="24"/>
                <w:szCs w:val="24"/>
              </w:rPr>
            </w:pPr>
          </w:p>
        </w:tc>
        <w:tc>
          <w:tcPr>
            <w:tcW w:w="2733" w:type="dxa"/>
          </w:tcPr>
          <w:p w14:paraId="1F257104" w14:textId="77777777" w:rsidR="002D738D" w:rsidRPr="0090391B" w:rsidRDefault="002D738D" w:rsidP="00AD5821">
            <w:pPr>
              <w:rPr>
                <w:rFonts w:ascii="Times New Roman" w:hAnsi="Times New Roman" w:cs="Times New Roman"/>
                <w:b/>
              </w:rPr>
            </w:pPr>
            <w:r w:rsidRPr="0090391B">
              <w:rPr>
                <w:rFonts w:ascii="Times New Roman" w:hAnsi="Times New Roman" w:cs="Times New Roman"/>
              </w:rPr>
              <w:t>использовать различные цифровые средства для решения профессиональных задач</w:t>
            </w:r>
          </w:p>
        </w:tc>
        <w:tc>
          <w:tcPr>
            <w:tcW w:w="2827" w:type="dxa"/>
          </w:tcPr>
          <w:p w14:paraId="7A6D5847" w14:textId="77777777" w:rsidR="002D738D" w:rsidRPr="0090391B" w:rsidRDefault="002D738D" w:rsidP="00AD5821">
            <w:pPr>
              <w:rPr>
                <w:rFonts w:ascii="Times New Roman" w:hAnsi="Times New Roman" w:cs="Times New Roman"/>
                <w:b/>
              </w:rPr>
            </w:pPr>
          </w:p>
        </w:tc>
        <w:tc>
          <w:tcPr>
            <w:tcW w:w="2916" w:type="dxa"/>
          </w:tcPr>
          <w:p w14:paraId="4FE093FA" w14:textId="77777777" w:rsidR="002D738D" w:rsidRPr="0090391B" w:rsidRDefault="002D738D" w:rsidP="00AD5821">
            <w:pPr>
              <w:jc w:val="center"/>
              <w:rPr>
                <w:rFonts w:ascii="Times New Roman" w:hAnsi="Times New Roman" w:cs="Times New Roman"/>
                <w:bCs/>
                <w:i/>
              </w:rPr>
            </w:pPr>
            <w:r>
              <w:rPr>
                <w:rFonts w:ascii="Times New Roman" w:hAnsi="Times New Roman" w:cs="Times New Roman"/>
                <w:bCs/>
                <w:i/>
              </w:rPr>
              <w:t>-</w:t>
            </w:r>
          </w:p>
        </w:tc>
      </w:tr>
      <w:tr w:rsidR="002D738D" w:rsidRPr="0090391B" w14:paraId="4BE8C407" w14:textId="77777777" w:rsidTr="00AD5821">
        <w:trPr>
          <w:trHeight w:val="327"/>
        </w:trPr>
        <w:tc>
          <w:tcPr>
            <w:tcW w:w="1152" w:type="dxa"/>
            <w:vMerge w:val="restart"/>
          </w:tcPr>
          <w:p w14:paraId="272D08CA" w14:textId="77777777" w:rsidR="002D738D" w:rsidRPr="0090391B" w:rsidRDefault="002D738D" w:rsidP="00AD5821">
            <w:pPr>
              <w:rPr>
                <w:rFonts w:ascii="Times New Roman" w:hAnsi="Times New Roman" w:cs="Times New Roman"/>
                <w:bCs/>
                <w:sz w:val="24"/>
                <w:szCs w:val="24"/>
              </w:rPr>
            </w:pPr>
            <w:r w:rsidRPr="0090391B">
              <w:rPr>
                <w:rFonts w:ascii="Times New Roman" w:hAnsi="Times New Roman" w:cs="Times New Roman"/>
                <w:bCs/>
                <w:sz w:val="24"/>
                <w:szCs w:val="24"/>
              </w:rPr>
              <w:t>ОК.05</w:t>
            </w:r>
          </w:p>
        </w:tc>
        <w:tc>
          <w:tcPr>
            <w:tcW w:w="2733" w:type="dxa"/>
          </w:tcPr>
          <w:p w14:paraId="05B6FA0A" w14:textId="77777777" w:rsidR="002D738D" w:rsidRPr="0090391B" w:rsidRDefault="002D738D" w:rsidP="00AD5821">
            <w:pPr>
              <w:rPr>
                <w:rFonts w:ascii="Times New Roman" w:hAnsi="Times New Roman" w:cs="Times New Roman"/>
                <w:b/>
              </w:rPr>
            </w:pPr>
            <w:r w:rsidRPr="0090391B">
              <w:rPr>
                <w:rFonts w:ascii="Times New Roman" w:hAnsi="Times New Roman" w:cs="Times New Roman"/>
              </w:rPr>
              <w:t>грамотно излагать свои мысли и оформлять документы по профессиональной тематике на государственном языке</w:t>
            </w:r>
          </w:p>
        </w:tc>
        <w:tc>
          <w:tcPr>
            <w:tcW w:w="2827" w:type="dxa"/>
          </w:tcPr>
          <w:p w14:paraId="57A2FE24" w14:textId="77777777" w:rsidR="002D738D" w:rsidRPr="0090391B" w:rsidRDefault="002D738D" w:rsidP="00AD5821">
            <w:pPr>
              <w:rPr>
                <w:rFonts w:ascii="Times New Roman" w:hAnsi="Times New Roman" w:cs="Times New Roman"/>
              </w:rPr>
            </w:pPr>
            <w:r w:rsidRPr="0090391B">
              <w:rPr>
                <w:rFonts w:ascii="Times New Roman" w:hAnsi="Times New Roman" w:cs="Times New Roman"/>
              </w:rPr>
              <w:t xml:space="preserve">правила оформления документов </w:t>
            </w:r>
          </w:p>
        </w:tc>
        <w:tc>
          <w:tcPr>
            <w:tcW w:w="2916" w:type="dxa"/>
          </w:tcPr>
          <w:p w14:paraId="22FC80E0" w14:textId="77777777" w:rsidR="002D738D" w:rsidRPr="0090391B" w:rsidRDefault="002D738D" w:rsidP="00AD5821">
            <w:pPr>
              <w:jc w:val="center"/>
              <w:rPr>
                <w:rFonts w:ascii="Times New Roman" w:hAnsi="Times New Roman" w:cs="Times New Roman"/>
                <w:bCs/>
                <w:i/>
              </w:rPr>
            </w:pPr>
            <w:r>
              <w:rPr>
                <w:rFonts w:ascii="Times New Roman" w:hAnsi="Times New Roman" w:cs="Times New Roman"/>
                <w:bCs/>
                <w:i/>
              </w:rPr>
              <w:t>-</w:t>
            </w:r>
          </w:p>
        </w:tc>
      </w:tr>
      <w:tr w:rsidR="002D738D" w:rsidRPr="0090391B" w14:paraId="1E316ADB" w14:textId="77777777" w:rsidTr="00AD5821">
        <w:trPr>
          <w:trHeight w:val="327"/>
        </w:trPr>
        <w:tc>
          <w:tcPr>
            <w:tcW w:w="1152" w:type="dxa"/>
            <w:vMerge/>
          </w:tcPr>
          <w:p w14:paraId="3BB5124A" w14:textId="77777777" w:rsidR="002D738D" w:rsidRPr="0090391B" w:rsidRDefault="002D738D" w:rsidP="00AD5821">
            <w:pPr>
              <w:rPr>
                <w:rFonts w:ascii="Times New Roman" w:hAnsi="Times New Roman" w:cs="Times New Roman"/>
                <w:bCs/>
                <w:sz w:val="24"/>
                <w:szCs w:val="24"/>
              </w:rPr>
            </w:pPr>
          </w:p>
        </w:tc>
        <w:tc>
          <w:tcPr>
            <w:tcW w:w="2733" w:type="dxa"/>
          </w:tcPr>
          <w:p w14:paraId="2C8B813E" w14:textId="77777777" w:rsidR="002D738D" w:rsidRPr="0090391B" w:rsidRDefault="002D738D" w:rsidP="00AD5821">
            <w:pPr>
              <w:rPr>
                <w:rFonts w:ascii="Times New Roman" w:hAnsi="Times New Roman" w:cs="Times New Roman"/>
              </w:rPr>
            </w:pPr>
            <w:r w:rsidRPr="0090391B">
              <w:rPr>
                <w:rFonts w:ascii="Times New Roman" w:hAnsi="Times New Roman" w:cs="Times New Roman"/>
              </w:rPr>
              <w:t>проявлять толерантность в рабочем коллективе</w:t>
            </w:r>
          </w:p>
        </w:tc>
        <w:tc>
          <w:tcPr>
            <w:tcW w:w="2827" w:type="dxa"/>
          </w:tcPr>
          <w:p w14:paraId="7EE9F1A0" w14:textId="77777777" w:rsidR="002D738D" w:rsidRPr="0090391B" w:rsidRDefault="002D738D" w:rsidP="00AD5821">
            <w:pPr>
              <w:rPr>
                <w:rFonts w:ascii="Times New Roman" w:hAnsi="Times New Roman" w:cs="Times New Roman"/>
                <w:b/>
              </w:rPr>
            </w:pPr>
            <w:r w:rsidRPr="0090391B">
              <w:rPr>
                <w:rFonts w:ascii="Times New Roman" w:hAnsi="Times New Roman" w:cs="Times New Roman"/>
              </w:rPr>
              <w:t>правила построения устных сообщений</w:t>
            </w:r>
          </w:p>
        </w:tc>
        <w:tc>
          <w:tcPr>
            <w:tcW w:w="2916" w:type="dxa"/>
          </w:tcPr>
          <w:p w14:paraId="6FE7799D" w14:textId="77777777" w:rsidR="002D738D" w:rsidRPr="0090391B" w:rsidRDefault="002D738D" w:rsidP="00AD5821">
            <w:pPr>
              <w:jc w:val="center"/>
              <w:rPr>
                <w:rFonts w:ascii="Times New Roman" w:hAnsi="Times New Roman" w:cs="Times New Roman"/>
                <w:bCs/>
                <w:i/>
              </w:rPr>
            </w:pPr>
            <w:r>
              <w:rPr>
                <w:rFonts w:ascii="Times New Roman" w:hAnsi="Times New Roman" w:cs="Times New Roman"/>
                <w:bCs/>
                <w:i/>
              </w:rPr>
              <w:t>-</w:t>
            </w:r>
          </w:p>
        </w:tc>
      </w:tr>
      <w:tr w:rsidR="002D738D" w:rsidRPr="0090391B" w14:paraId="00D2FA8E" w14:textId="77777777" w:rsidTr="00AD5821">
        <w:trPr>
          <w:trHeight w:val="327"/>
        </w:trPr>
        <w:tc>
          <w:tcPr>
            <w:tcW w:w="1152" w:type="dxa"/>
            <w:vMerge/>
          </w:tcPr>
          <w:p w14:paraId="68DD1FE9" w14:textId="77777777" w:rsidR="002D738D" w:rsidRPr="0090391B" w:rsidRDefault="002D738D" w:rsidP="00AD5821">
            <w:pPr>
              <w:rPr>
                <w:rFonts w:ascii="Times New Roman" w:hAnsi="Times New Roman" w:cs="Times New Roman"/>
                <w:bCs/>
                <w:sz w:val="24"/>
                <w:szCs w:val="24"/>
              </w:rPr>
            </w:pPr>
          </w:p>
        </w:tc>
        <w:tc>
          <w:tcPr>
            <w:tcW w:w="2733" w:type="dxa"/>
          </w:tcPr>
          <w:p w14:paraId="061E0B02" w14:textId="77777777" w:rsidR="002D738D" w:rsidRPr="0090391B" w:rsidRDefault="002D738D" w:rsidP="00AD5821">
            <w:pPr>
              <w:rPr>
                <w:rFonts w:ascii="Times New Roman" w:hAnsi="Times New Roman" w:cs="Times New Roman"/>
              </w:rPr>
            </w:pPr>
          </w:p>
        </w:tc>
        <w:tc>
          <w:tcPr>
            <w:tcW w:w="2827" w:type="dxa"/>
          </w:tcPr>
          <w:p w14:paraId="49990BA4" w14:textId="77777777" w:rsidR="002D738D" w:rsidRPr="0090391B" w:rsidRDefault="002D738D" w:rsidP="00AD5821">
            <w:pPr>
              <w:rPr>
                <w:rFonts w:ascii="Times New Roman" w:hAnsi="Times New Roman" w:cs="Times New Roman"/>
              </w:rPr>
            </w:pPr>
            <w:r w:rsidRPr="0090391B">
              <w:rPr>
                <w:rFonts w:ascii="Times New Roman" w:hAnsi="Times New Roman" w:cs="Times New Roman"/>
              </w:rPr>
              <w:t>особенности социального и культурного контекста</w:t>
            </w:r>
          </w:p>
        </w:tc>
        <w:tc>
          <w:tcPr>
            <w:tcW w:w="2916" w:type="dxa"/>
          </w:tcPr>
          <w:p w14:paraId="0F606A19" w14:textId="77777777" w:rsidR="002D738D" w:rsidRPr="0090391B" w:rsidRDefault="002D738D" w:rsidP="00AD5821">
            <w:pPr>
              <w:jc w:val="center"/>
              <w:rPr>
                <w:rFonts w:ascii="Times New Roman" w:hAnsi="Times New Roman" w:cs="Times New Roman"/>
                <w:bCs/>
                <w:i/>
              </w:rPr>
            </w:pPr>
            <w:r>
              <w:rPr>
                <w:rFonts w:ascii="Times New Roman" w:hAnsi="Times New Roman" w:cs="Times New Roman"/>
                <w:bCs/>
                <w:i/>
              </w:rPr>
              <w:t>-</w:t>
            </w:r>
          </w:p>
        </w:tc>
      </w:tr>
      <w:tr w:rsidR="002D738D" w:rsidRPr="0090391B" w14:paraId="1C807320" w14:textId="77777777" w:rsidTr="00AD5821">
        <w:trPr>
          <w:trHeight w:val="327"/>
        </w:trPr>
        <w:tc>
          <w:tcPr>
            <w:tcW w:w="1152" w:type="dxa"/>
            <w:vMerge w:val="restart"/>
          </w:tcPr>
          <w:p w14:paraId="38E2D947" w14:textId="77777777" w:rsidR="002D738D" w:rsidRPr="0090391B" w:rsidRDefault="002D738D" w:rsidP="00AD5821">
            <w:pPr>
              <w:rPr>
                <w:rFonts w:ascii="Times New Roman" w:hAnsi="Times New Roman" w:cs="Times New Roman"/>
                <w:bCs/>
                <w:sz w:val="24"/>
                <w:szCs w:val="24"/>
              </w:rPr>
            </w:pPr>
            <w:r w:rsidRPr="0090391B">
              <w:rPr>
                <w:rFonts w:ascii="Times New Roman" w:hAnsi="Times New Roman" w:cs="Times New Roman"/>
                <w:bCs/>
                <w:sz w:val="24"/>
                <w:szCs w:val="24"/>
              </w:rPr>
              <w:t>ОК.09</w:t>
            </w:r>
          </w:p>
        </w:tc>
        <w:tc>
          <w:tcPr>
            <w:tcW w:w="2733" w:type="dxa"/>
          </w:tcPr>
          <w:p w14:paraId="71B63B67" w14:textId="77777777" w:rsidR="002D738D" w:rsidRPr="0090391B" w:rsidRDefault="002D738D" w:rsidP="00AD5821">
            <w:pPr>
              <w:rPr>
                <w:rFonts w:ascii="Times New Roman" w:hAnsi="Times New Roman" w:cs="Times New Roman"/>
                <w:b/>
              </w:rPr>
            </w:pPr>
            <w:r w:rsidRPr="0090391B">
              <w:rPr>
                <w:rFonts w:ascii="Times New Roman" w:hAnsi="Times New Roman" w:cs="Times New Roman"/>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c>
          <w:tcPr>
            <w:tcW w:w="2827" w:type="dxa"/>
          </w:tcPr>
          <w:p w14:paraId="7711D613" w14:textId="77777777" w:rsidR="002D738D" w:rsidRPr="0090391B" w:rsidRDefault="002D738D" w:rsidP="00AD5821">
            <w:pPr>
              <w:rPr>
                <w:rFonts w:ascii="Times New Roman" w:hAnsi="Times New Roman" w:cs="Times New Roman"/>
                <w:b/>
              </w:rPr>
            </w:pPr>
            <w:r w:rsidRPr="0090391B">
              <w:rPr>
                <w:rFonts w:ascii="Times New Roman" w:hAnsi="Times New Roman" w:cs="Times New Roman"/>
              </w:rPr>
              <w:t>правила построения простых и сложных предложений на профессиональные темы</w:t>
            </w:r>
          </w:p>
        </w:tc>
        <w:tc>
          <w:tcPr>
            <w:tcW w:w="2916" w:type="dxa"/>
          </w:tcPr>
          <w:p w14:paraId="024E9A41" w14:textId="77777777" w:rsidR="002D738D" w:rsidRPr="0090391B" w:rsidRDefault="002D738D" w:rsidP="00AD5821">
            <w:pPr>
              <w:jc w:val="center"/>
              <w:rPr>
                <w:rFonts w:ascii="Times New Roman" w:hAnsi="Times New Roman" w:cs="Times New Roman"/>
                <w:bCs/>
                <w:i/>
              </w:rPr>
            </w:pPr>
            <w:r>
              <w:rPr>
                <w:rFonts w:ascii="Times New Roman" w:hAnsi="Times New Roman" w:cs="Times New Roman"/>
                <w:bCs/>
                <w:i/>
              </w:rPr>
              <w:t>-</w:t>
            </w:r>
          </w:p>
        </w:tc>
      </w:tr>
      <w:tr w:rsidR="002D738D" w:rsidRPr="0090391B" w14:paraId="339EB187" w14:textId="77777777" w:rsidTr="00AD5821">
        <w:trPr>
          <w:trHeight w:val="327"/>
        </w:trPr>
        <w:tc>
          <w:tcPr>
            <w:tcW w:w="1152" w:type="dxa"/>
            <w:vMerge/>
          </w:tcPr>
          <w:p w14:paraId="06CD5F5C" w14:textId="77777777" w:rsidR="002D738D" w:rsidRPr="0090391B" w:rsidRDefault="002D738D" w:rsidP="00AD5821">
            <w:pPr>
              <w:rPr>
                <w:rFonts w:ascii="Times New Roman" w:hAnsi="Times New Roman" w:cs="Times New Roman"/>
                <w:bCs/>
                <w:sz w:val="24"/>
                <w:szCs w:val="24"/>
              </w:rPr>
            </w:pPr>
          </w:p>
        </w:tc>
        <w:tc>
          <w:tcPr>
            <w:tcW w:w="2733" w:type="dxa"/>
          </w:tcPr>
          <w:p w14:paraId="0FCFF08A" w14:textId="77777777" w:rsidR="002D738D" w:rsidRPr="0090391B" w:rsidRDefault="002D738D" w:rsidP="00AD5821">
            <w:pPr>
              <w:rPr>
                <w:rFonts w:ascii="Times New Roman" w:hAnsi="Times New Roman" w:cs="Times New Roman"/>
                <w:b/>
              </w:rPr>
            </w:pPr>
            <w:r w:rsidRPr="0090391B">
              <w:rPr>
                <w:rFonts w:ascii="Times New Roman" w:hAnsi="Times New Roman" w:cs="Times New Roman"/>
              </w:rPr>
              <w:t>участвовать в диалогах на знакомые общие и профессиональные темы</w:t>
            </w:r>
          </w:p>
        </w:tc>
        <w:tc>
          <w:tcPr>
            <w:tcW w:w="2827" w:type="dxa"/>
          </w:tcPr>
          <w:p w14:paraId="374BA6BD" w14:textId="77777777" w:rsidR="002D738D" w:rsidRPr="0090391B" w:rsidRDefault="002D738D" w:rsidP="00AD5821">
            <w:pPr>
              <w:rPr>
                <w:rFonts w:ascii="Times New Roman" w:hAnsi="Times New Roman" w:cs="Times New Roman"/>
                <w:b/>
              </w:rPr>
            </w:pPr>
            <w:r w:rsidRPr="0090391B">
              <w:rPr>
                <w:rFonts w:ascii="Times New Roman" w:hAnsi="Times New Roman" w:cs="Times New Roman"/>
              </w:rPr>
              <w:t>основные общеупотребительные глаголы (бытовая и профессиональная лексика)</w:t>
            </w:r>
          </w:p>
        </w:tc>
        <w:tc>
          <w:tcPr>
            <w:tcW w:w="2916" w:type="dxa"/>
          </w:tcPr>
          <w:p w14:paraId="6C487ADF" w14:textId="77777777" w:rsidR="002D738D" w:rsidRPr="0090391B" w:rsidRDefault="002D738D" w:rsidP="00AD5821">
            <w:pPr>
              <w:jc w:val="center"/>
              <w:rPr>
                <w:rFonts w:ascii="Times New Roman" w:hAnsi="Times New Roman" w:cs="Times New Roman"/>
                <w:bCs/>
                <w:i/>
              </w:rPr>
            </w:pPr>
            <w:r>
              <w:rPr>
                <w:rFonts w:ascii="Times New Roman" w:hAnsi="Times New Roman" w:cs="Times New Roman"/>
                <w:bCs/>
                <w:i/>
              </w:rPr>
              <w:t>-</w:t>
            </w:r>
          </w:p>
        </w:tc>
      </w:tr>
      <w:tr w:rsidR="002D738D" w:rsidRPr="0090391B" w14:paraId="34F796E3" w14:textId="77777777" w:rsidTr="00AD5821">
        <w:trPr>
          <w:trHeight w:val="327"/>
        </w:trPr>
        <w:tc>
          <w:tcPr>
            <w:tcW w:w="1152" w:type="dxa"/>
            <w:vMerge/>
          </w:tcPr>
          <w:p w14:paraId="6A0D4CE6" w14:textId="77777777" w:rsidR="002D738D" w:rsidRPr="0090391B" w:rsidRDefault="002D738D" w:rsidP="00AD5821">
            <w:pPr>
              <w:rPr>
                <w:rFonts w:ascii="Times New Roman" w:hAnsi="Times New Roman" w:cs="Times New Roman"/>
                <w:bCs/>
                <w:sz w:val="24"/>
                <w:szCs w:val="24"/>
              </w:rPr>
            </w:pPr>
          </w:p>
        </w:tc>
        <w:tc>
          <w:tcPr>
            <w:tcW w:w="2733" w:type="dxa"/>
          </w:tcPr>
          <w:p w14:paraId="1B4C10FD" w14:textId="77777777" w:rsidR="002D738D" w:rsidRPr="0090391B" w:rsidRDefault="002D738D" w:rsidP="00AD5821">
            <w:pPr>
              <w:rPr>
                <w:rFonts w:ascii="Times New Roman" w:hAnsi="Times New Roman" w:cs="Times New Roman"/>
                <w:b/>
              </w:rPr>
            </w:pPr>
            <w:r w:rsidRPr="0090391B">
              <w:rPr>
                <w:rFonts w:ascii="Times New Roman" w:hAnsi="Times New Roman" w:cs="Times New Roman"/>
              </w:rPr>
              <w:t>строить простые высказывания о себе и о своей профессиональной деятельности</w:t>
            </w:r>
          </w:p>
        </w:tc>
        <w:tc>
          <w:tcPr>
            <w:tcW w:w="2827" w:type="dxa"/>
          </w:tcPr>
          <w:p w14:paraId="50346FEF" w14:textId="77777777" w:rsidR="002D738D" w:rsidRPr="0090391B" w:rsidRDefault="002D738D" w:rsidP="00AD5821">
            <w:pPr>
              <w:rPr>
                <w:rFonts w:ascii="Times New Roman" w:hAnsi="Times New Roman" w:cs="Times New Roman"/>
                <w:b/>
              </w:rPr>
            </w:pPr>
            <w:r w:rsidRPr="0090391B">
              <w:rPr>
                <w:rFonts w:ascii="Times New Roman" w:hAnsi="Times New Roman" w:cs="Times New Roman"/>
              </w:rPr>
              <w:t>лексический минимум, относящийся к описанию предметов, средств и процессов профессиональной деятельности</w:t>
            </w:r>
          </w:p>
        </w:tc>
        <w:tc>
          <w:tcPr>
            <w:tcW w:w="2916" w:type="dxa"/>
          </w:tcPr>
          <w:p w14:paraId="06B6FC3E" w14:textId="77777777" w:rsidR="002D738D" w:rsidRPr="0090391B" w:rsidRDefault="002D738D" w:rsidP="00AD5821">
            <w:pPr>
              <w:jc w:val="center"/>
              <w:rPr>
                <w:rFonts w:ascii="Times New Roman" w:hAnsi="Times New Roman" w:cs="Times New Roman"/>
                <w:bCs/>
                <w:i/>
              </w:rPr>
            </w:pPr>
            <w:r>
              <w:rPr>
                <w:rFonts w:ascii="Times New Roman" w:hAnsi="Times New Roman" w:cs="Times New Roman"/>
                <w:bCs/>
                <w:i/>
              </w:rPr>
              <w:t>-</w:t>
            </w:r>
          </w:p>
        </w:tc>
      </w:tr>
      <w:tr w:rsidR="002D738D" w:rsidRPr="0090391B" w14:paraId="2093AAEA" w14:textId="77777777" w:rsidTr="00AD5821">
        <w:trPr>
          <w:trHeight w:val="327"/>
        </w:trPr>
        <w:tc>
          <w:tcPr>
            <w:tcW w:w="1152" w:type="dxa"/>
            <w:vMerge/>
          </w:tcPr>
          <w:p w14:paraId="19645D6E" w14:textId="77777777" w:rsidR="002D738D" w:rsidRPr="0090391B" w:rsidRDefault="002D738D" w:rsidP="00AD5821">
            <w:pPr>
              <w:rPr>
                <w:rFonts w:ascii="Times New Roman" w:hAnsi="Times New Roman" w:cs="Times New Roman"/>
                <w:bCs/>
                <w:sz w:val="24"/>
                <w:szCs w:val="24"/>
              </w:rPr>
            </w:pPr>
          </w:p>
        </w:tc>
        <w:tc>
          <w:tcPr>
            <w:tcW w:w="2733" w:type="dxa"/>
          </w:tcPr>
          <w:p w14:paraId="3A610C12" w14:textId="77777777" w:rsidR="002D738D" w:rsidRPr="0090391B" w:rsidRDefault="002D738D" w:rsidP="00AD5821">
            <w:pPr>
              <w:rPr>
                <w:rFonts w:ascii="Times New Roman" w:hAnsi="Times New Roman" w:cs="Times New Roman"/>
                <w:b/>
              </w:rPr>
            </w:pPr>
            <w:r w:rsidRPr="0090391B">
              <w:rPr>
                <w:rFonts w:ascii="Times New Roman" w:hAnsi="Times New Roman" w:cs="Times New Roman"/>
              </w:rPr>
              <w:t>кратко обосновывать и объяснять свои действия (текущие и планируемые)</w:t>
            </w:r>
          </w:p>
        </w:tc>
        <w:tc>
          <w:tcPr>
            <w:tcW w:w="2827" w:type="dxa"/>
          </w:tcPr>
          <w:p w14:paraId="3818D07A" w14:textId="77777777" w:rsidR="002D738D" w:rsidRPr="0090391B" w:rsidRDefault="002D738D" w:rsidP="00AD5821">
            <w:pPr>
              <w:rPr>
                <w:rFonts w:ascii="Times New Roman" w:hAnsi="Times New Roman" w:cs="Times New Roman"/>
                <w:b/>
              </w:rPr>
            </w:pPr>
            <w:r w:rsidRPr="0090391B">
              <w:rPr>
                <w:rFonts w:ascii="Times New Roman" w:hAnsi="Times New Roman" w:cs="Times New Roman"/>
              </w:rPr>
              <w:t>особенности произношения</w:t>
            </w:r>
          </w:p>
        </w:tc>
        <w:tc>
          <w:tcPr>
            <w:tcW w:w="2916" w:type="dxa"/>
          </w:tcPr>
          <w:p w14:paraId="2B02AC2B" w14:textId="77777777" w:rsidR="002D738D" w:rsidRPr="0090391B" w:rsidRDefault="002D738D" w:rsidP="00AD5821">
            <w:pPr>
              <w:jc w:val="center"/>
              <w:rPr>
                <w:rFonts w:ascii="Times New Roman" w:hAnsi="Times New Roman" w:cs="Times New Roman"/>
                <w:bCs/>
                <w:i/>
              </w:rPr>
            </w:pPr>
            <w:r>
              <w:rPr>
                <w:rFonts w:ascii="Times New Roman" w:hAnsi="Times New Roman" w:cs="Times New Roman"/>
                <w:bCs/>
                <w:i/>
              </w:rPr>
              <w:t>-</w:t>
            </w:r>
          </w:p>
        </w:tc>
      </w:tr>
      <w:tr w:rsidR="002D738D" w:rsidRPr="0090391B" w14:paraId="54A8B20B" w14:textId="77777777" w:rsidTr="00AD5821">
        <w:trPr>
          <w:trHeight w:val="327"/>
        </w:trPr>
        <w:tc>
          <w:tcPr>
            <w:tcW w:w="1152" w:type="dxa"/>
            <w:vMerge/>
          </w:tcPr>
          <w:p w14:paraId="5C109CD0" w14:textId="77777777" w:rsidR="002D738D" w:rsidRPr="0090391B" w:rsidRDefault="002D738D" w:rsidP="00AD5821">
            <w:pPr>
              <w:rPr>
                <w:rFonts w:ascii="Times New Roman" w:hAnsi="Times New Roman" w:cs="Times New Roman"/>
                <w:bCs/>
                <w:sz w:val="24"/>
                <w:szCs w:val="24"/>
              </w:rPr>
            </w:pPr>
          </w:p>
        </w:tc>
        <w:tc>
          <w:tcPr>
            <w:tcW w:w="2733" w:type="dxa"/>
          </w:tcPr>
          <w:p w14:paraId="045CAE2F" w14:textId="77777777" w:rsidR="002D738D" w:rsidRPr="0090391B" w:rsidRDefault="002D738D" w:rsidP="00AD5821">
            <w:pPr>
              <w:rPr>
                <w:rFonts w:ascii="Times New Roman" w:hAnsi="Times New Roman" w:cs="Times New Roman"/>
                <w:b/>
              </w:rPr>
            </w:pPr>
            <w:r w:rsidRPr="0090391B">
              <w:rPr>
                <w:rFonts w:ascii="Times New Roman" w:hAnsi="Times New Roman" w:cs="Times New Roman"/>
              </w:rPr>
              <w:t>писать простые связные сообщения на знакомые или интересующие профессиональные темы</w:t>
            </w:r>
          </w:p>
        </w:tc>
        <w:tc>
          <w:tcPr>
            <w:tcW w:w="2827" w:type="dxa"/>
          </w:tcPr>
          <w:p w14:paraId="7292F3A6" w14:textId="77777777" w:rsidR="002D738D" w:rsidRPr="0090391B" w:rsidRDefault="002D738D" w:rsidP="00AD5821">
            <w:pPr>
              <w:suppressAutoHyphens/>
              <w:rPr>
                <w:rFonts w:ascii="Times New Roman" w:eastAsia="Segoe UI" w:hAnsi="Times New Roman" w:cs="Times New Roman"/>
                <w:iCs/>
              </w:rPr>
            </w:pPr>
            <w:r w:rsidRPr="0090391B">
              <w:rPr>
                <w:rFonts w:ascii="Times New Roman" w:hAnsi="Times New Roman" w:cs="Times New Roman"/>
              </w:rPr>
              <w:t>правила чтения текстов профессиональной направленности</w:t>
            </w:r>
          </w:p>
        </w:tc>
        <w:tc>
          <w:tcPr>
            <w:tcW w:w="2916" w:type="dxa"/>
          </w:tcPr>
          <w:p w14:paraId="0A9A1873" w14:textId="77777777" w:rsidR="002D738D" w:rsidRPr="0090391B" w:rsidRDefault="002D738D" w:rsidP="00AD5821">
            <w:pPr>
              <w:jc w:val="center"/>
              <w:rPr>
                <w:rFonts w:ascii="Times New Roman" w:hAnsi="Times New Roman" w:cs="Times New Roman"/>
                <w:bCs/>
                <w:i/>
              </w:rPr>
            </w:pPr>
            <w:r>
              <w:rPr>
                <w:rFonts w:ascii="Times New Roman" w:hAnsi="Times New Roman" w:cs="Times New Roman"/>
                <w:bCs/>
                <w:i/>
              </w:rPr>
              <w:t>-</w:t>
            </w:r>
          </w:p>
        </w:tc>
      </w:tr>
      <w:tr w:rsidR="002D738D" w:rsidRPr="0090391B" w14:paraId="63E3807A" w14:textId="77777777" w:rsidTr="00AD5821">
        <w:trPr>
          <w:trHeight w:val="327"/>
        </w:trPr>
        <w:tc>
          <w:tcPr>
            <w:tcW w:w="1152" w:type="dxa"/>
          </w:tcPr>
          <w:p w14:paraId="66C327A9" w14:textId="77777777" w:rsidR="002D738D" w:rsidRPr="0090391B" w:rsidRDefault="002D738D" w:rsidP="00AD5821">
            <w:pPr>
              <w:rPr>
                <w:rFonts w:ascii="Times New Roman" w:hAnsi="Times New Roman" w:cs="Times New Roman"/>
                <w:bCs/>
                <w:sz w:val="24"/>
                <w:szCs w:val="24"/>
              </w:rPr>
            </w:pPr>
            <w:r w:rsidRPr="0090391B">
              <w:rPr>
                <w:rFonts w:ascii="Times New Roman" w:hAnsi="Times New Roman" w:cs="Times New Roman"/>
                <w:bCs/>
                <w:sz w:val="24"/>
                <w:szCs w:val="24"/>
              </w:rPr>
              <w:t>ПК 1.1</w:t>
            </w:r>
          </w:p>
        </w:tc>
        <w:tc>
          <w:tcPr>
            <w:tcW w:w="2733" w:type="dxa"/>
          </w:tcPr>
          <w:p w14:paraId="67D56C2A" w14:textId="77777777" w:rsidR="002D738D" w:rsidRPr="0090391B" w:rsidRDefault="002D738D" w:rsidP="002D738D">
            <w:pPr>
              <w:widowControl w:val="0"/>
              <w:numPr>
                <w:ilvl w:val="0"/>
                <w:numId w:val="12"/>
              </w:numPr>
              <w:tabs>
                <w:tab w:val="left" w:pos="301"/>
              </w:tabs>
              <w:autoSpaceDE w:val="0"/>
              <w:autoSpaceDN w:val="0"/>
              <w:adjustRightInd w:val="0"/>
              <w:ind w:left="17" w:firstLine="0"/>
              <w:contextualSpacing/>
              <w:rPr>
                <w:rFonts w:ascii="Times New Roman" w:hAnsi="Times New Roman" w:cs="Times New Roman"/>
              </w:rPr>
            </w:pPr>
            <w:r w:rsidRPr="0090391B">
              <w:rPr>
                <w:rFonts w:ascii="Times New Roman" w:hAnsi="Times New Roman" w:cs="Times New Roman"/>
              </w:rPr>
              <w:t>читать электрические и простые электронные схемы,</w:t>
            </w:r>
          </w:p>
          <w:p w14:paraId="01A36512" w14:textId="77777777" w:rsidR="002D738D" w:rsidRPr="0090391B" w:rsidRDefault="002D738D" w:rsidP="002D738D">
            <w:pPr>
              <w:widowControl w:val="0"/>
              <w:numPr>
                <w:ilvl w:val="0"/>
                <w:numId w:val="12"/>
              </w:numPr>
              <w:tabs>
                <w:tab w:val="left" w:pos="301"/>
              </w:tabs>
              <w:autoSpaceDE w:val="0"/>
              <w:autoSpaceDN w:val="0"/>
              <w:adjustRightInd w:val="0"/>
              <w:ind w:left="17" w:firstLine="0"/>
              <w:contextualSpacing/>
              <w:rPr>
                <w:rFonts w:ascii="Times New Roman" w:hAnsi="Times New Roman" w:cs="Times New Roman"/>
              </w:rPr>
            </w:pPr>
            <w:r w:rsidRPr="0090391B">
              <w:rPr>
                <w:rFonts w:ascii="Times New Roman" w:hAnsi="Times New Roman" w:cs="Times New Roman"/>
              </w:rPr>
              <w:t>обнаруживать неисправности в электроцепях, места дефектов и принимать меры по предотвращению повреждений,</w:t>
            </w:r>
          </w:p>
          <w:p w14:paraId="746926E6" w14:textId="77777777" w:rsidR="002D738D" w:rsidRPr="0090391B" w:rsidRDefault="002D738D" w:rsidP="002D738D">
            <w:pPr>
              <w:widowControl w:val="0"/>
              <w:numPr>
                <w:ilvl w:val="0"/>
                <w:numId w:val="12"/>
              </w:numPr>
              <w:tabs>
                <w:tab w:val="left" w:pos="301"/>
              </w:tabs>
              <w:autoSpaceDE w:val="0"/>
              <w:autoSpaceDN w:val="0"/>
              <w:adjustRightInd w:val="0"/>
              <w:ind w:left="17" w:firstLine="0"/>
              <w:contextualSpacing/>
              <w:rPr>
                <w:rFonts w:ascii="Times New Roman" w:hAnsi="Times New Roman" w:cs="Times New Roman"/>
              </w:rPr>
            </w:pPr>
            <w:r w:rsidRPr="0090391B">
              <w:rPr>
                <w:rFonts w:ascii="Times New Roman" w:hAnsi="Times New Roman" w:cs="Times New Roman"/>
              </w:rPr>
              <w:t>эксплуатировать электроприводы и системы управления ими,</w:t>
            </w:r>
          </w:p>
          <w:p w14:paraId="01062AB7" w14:textId="77777777" w:rsidR="002D738D" w:rsidRPr="0090391B" w:rsidRDefault="002D738D" w:rsidP="00AD5821">
            <w:pPr>
              <w:tabs>
                <w:tab w:val="left" w:pos="301"/>
              </w:tabs>
              <w:suppressAutoHyphens/>
              <w:ind w:left="17"/>
              <w:rPr>
                <w:rFonts w:ascii="Times New Roman" w:eastAsia="Segoe UI" w:hAnsi="Times New Roman" w:cs="Times New Roman"/>
                <w:iCs/>
              </w:rPr>
            </w:pPr>
            <w:r>
              <w:rPr>
                <w:rFonts w:ascii="Times New Roman" w:hAnsi="Times New Roman" w:cs="Times New Roman"/>
              </w:rPr>
              <w:t xml:space="preserve">-   </w:t>
            </w:r>
            <w:r w:rsidRPr="0090391B">
              <w:rPr>
                <w:rFonts w:ascii="Times New Roman" w:hAnsi="Times New Roman" w:cs="Times New Roman"/>
              </w:rPr>
              <w:t xml:space="preserve">эксплуатировать </w:t>
            </w:r>
            <w:r>
              <w:rPr>
                <w:rFonts w:ascii="Times New Roman" w:hAnsi="Times New Roman" w:cs="Times New Roman"/>
              </w:rPr>
              <w:t xml:space="preserve">                </w:t>
            </w:r>
            <w:r w:rsidRPr="0090391B">
              <w:rPr>
                <w:rFonts w:ascii="Times New Roman" w:hAnsi="Times New Roman" w:cs="Times New Roman"/>
              </w:rPr>
              <w:t>электрические преобразователи, генераторы и их системы управления..</w:t>
            </w:r>
          </w:p>
        </w:tc>
        <w:tc>
          <w:tcPr>
            <w:tcW w:w="2827" w:type="dxa"/>
          </w:tcPr>
          <w:p w14:paraId="64A14F5F" w14:textId="77777777" w:rsidR="002D738D" w:rsidRPr="0090391B" w:rsidRDefault="002D738D" w:rsidP="00AD5821">
            <w:pPr>
              <w:widowControl w:val="0"/>
              <w:tabs>
                <w:tab w:val="left" w:pos="301"/>
              </w:tabs>
              <w:autoSpaceDE w:val="0"/>
              <w:autoSpaceDN w:val="0"/>
              <w:adjustRightInd w:val="0"/>
              <w:ind w:left="17"/>
              <w:contextualSpacing/>
              <w:jc w:val="both"/>
              <w:rPr>
                <w:rFonts w:ascii="Times New Roman" w:hAnsi="Times New Roman" w:cs="Times New Roman"/>
              </w:rPr>
            </w:pPr>
            <w:r w:rsidRPr="0090391B">
              <w:rPr>
                <w:rFonts w:ascii="Times New Roman" w:hAnsi="Times New Roman" w:cs="Times New Roman"/>
              </w:rPr>
              <w:t>устройство и принципы действия электрических машин и электрооборудования;</w:t>
            </w:r>
          </w:p>
          <w:p w14:paraId="1B6EE5C1" w14:textId="77777777" w:rsidR="002D738D" w:rsidRPr="0090391B" w:rsidRDefault="002D738D" w:rsidP="002D738D">
            <w:pPr>
              <w:widowControl w:val="0"/>
              <w:numPr>
                <w:ilvl w:val="0"/>
                <w:numId w:val="12"/>
              </w:numPr>
              <w:tabs>
                <w:tab w:val="left" w:pos="301"/>
              </w:tabs>
              <w:autoSpaceDE w:val="0"/>
              <w:autoSpaceDN w:val="0"/>
              <w:adjustRightInd w:val="0"/>
              <w:ind w:left="17" w:firstLine="0"/>
              <w:contextualSpacing/>
              <w:jc w:val="both"/>
              <w:rPr>
                <w:rFonts w:ascii="Times New Roman" w:hAnsi="Times New Roman" w:cs="Times New Roman"/>
              </w:rPr>
            </w:pPr>
            <w:r w:rsidRPr="0090391B">
              <w:rPr>
                <w:rFonts w:ascii="Times New Roman" w:hAnsi="Times New Roman" w:cs="Times New Roman"/>
              </w:rPr>
              <w:t>методика технического обслуживания и ремонта электрооборудования, способы обнаружения неисправностей,</w:t>
            </w:r>
          </w:p>
          <w:p w14:paraId="0870CDD2" w14:textId="77777777" w:rsidR="002D738D" w:rsidRPr="0090391B" w:rsidRDefault="002D738D" w:rsidP="00AD5821">
            <w:pPr>
              <w:tabs>
                <w:tab w:val="left" w:pos="301"/>
              </w:tabs>
              <w:ind w:left="17"/>
              <w:jc w:val="both"/>
              <w:rPr>
                <w:rFonts w:ascii="Times New Roman" w:hAnsi="Times New Roman" w:cs="Times New Roman"/>
                <w:bCs/>
                <w:i/>
              </w:rPr>
            </w:pPr>
            <w:r w:rsidRPr="0090391B">
              <w:rPr>
                <w:rFonts w:ascii="Times New Roman" w:hAnsi="Times New Roman" w:cs="Times New Roman"/>
              </w:rPr>
              <w:t>-основы монтажа электрооборудования.</w:t>
            </w:r>
          </w:p>
        </w:tc>
        <w:tc>
          <w:tcPr>
            <w:tcW w:w="2916" w:type="dxa"/>
          </w:tcPr>
          <w:p w14:paraId="6A94A74F" w14:textId="77777777" w:rsidR="002D738D" w:rsidRPr="0090391B" w:rsidRDefault="002D738D" w:rsidP="002D738D">
            <w:pPr>
              <w:widowControl w:val="0"/>
              <w:numPr>
                <w:ilvl w:val="0"/>
                <w:numId w:val="12"/>
              </w:numPr>
              <w:tabs>
                <w:tab w:val="left" w:pos="301"/>
              </w:tabs>
              <w:autoSpaceDE w:val="0"/>
              <w:autoSpaceDN w:val="0"/>
              <w:adjustRightInd w:val="0"/>
              <w:ind w:left="17" w:firstLine="0"/>
              <w:contextualSpacing/>
              <w:rPr>
                <w:rFonts w:ascii="Times New Roman" w:hAnsi="Times New Roman" w:cs="Times New Roman"/>
                <w:b/>
              </w:rPr>
            </w:pPr>
            <w:r w:rsidRPr="0090391B">
              <w:rPr>
                <w:rFonts w:ascii="Times New Roman" w:hAnsi="Times New Roman" w:cs="Times New Roman"/>
              </w:rPr>
              <w:t>технического обслуживания и ремонта электрических систем, распределительных щитов, электромоторов, генераторов, а также электросистем и оборудования постоянного и переменного тока.</w:t>
            </w:r>
          </w:p>
        </w:tc>
      </w:tr>
      <w:tr w:rsidR="002D738D" w:rsidRPr="0090391B" w14:paraId="07DF6A3D" w14:textId="77777777" w:rsidTr="00AD5821">
        <w:trPr>
          <w:trHeight w:val="327"/>
        </w:trPr>
        <w:tc>
          <w:tcPr>
            <w:tcW w:w="1152" w:type="dxa"/>
          </w:tcPr>
          <w:p w14:paraId="29C4AF0C" w14:textId="77777777" w:rsidR="002D738D" w:rsidRPr="0090391B" w:rsidRDefault="002D738D" w:rsidP="00AD5821">
            <w:pPr>
              <w:rPr>
                <w:rFonts w:ascii="Times New Roman" w:hAnsi="Times New Roman" w:cs="Times New Roman"/>
                <w:bCs/>
                <w:sz w:val="24"/>
                <w:szCs w:val="24"/>
              </w:rPr>
            </w:pPr>
            <w:r w:rsidRPr="0090391B">
              <w:rPr>
                <w:rFonts w:ascii="Times New Roman" w:hAnsi="Times New Roman" w:cs="Times New Roman"/>
                <w:bCs/>
                <w:sz w:val="24"/>
                <w:szCs w:val="24"/>
              </w:rPr>
              <w:t>ПК 1.2</w:t>
            </w:r>
          </w:p>
        </w:tc>
        <w:tc>
          <w:tcPr>
            <w:tcW w:w="2733" w:type="dxa"/>
          </w:tcPr>
          <w:p w14:paraId="797C3A52" w14:textId="77777777" w:rsidR="002D738D" w:rsidRPr="0090391B" w:rsidRDefault="002D738D" w:rsidP="002D738D">
            <w:pPr>
              <w:widowControl w:val="0"/>
              <w:numPr>
                <w:ilvl w:val="0"/>
                <w:numId w:val="12"/>
              </w:numPr>
              <w:tabs>
                <w:tab w:val="left" w:pos="301"/>
              </w:tabs>
              <w:autoSpaceDE w:val="0"/>
              <w:autoSpaceDN w:val="0"/>
              <w:adjustRightInd w:val="0"/>
              <w:ind w:left="17" w:firstLine="0"/>
              <w:contextualSpacing/>
              <w:rPr>
                <w:rFonts w:ascii="Times New Roman" w:hAnsi="Times New Roman" w:cs="Times New Roman"/>
              </w:rPr>
            </w:pPr>
            <w:r w:rsidRPr="0090391B">
              <w:rPr>
                <w:rFonts w:ascii="Times New Roman" w:hAnsi="Times New Roman" w:cs="Times New Roman"/>
              </w:rPr>
              <w:t>читать электрические и простые электронные схемы,</w:t>
            </w:r>
          </w:p>
          <w:p w14:paraId="2DD64943" w14:textId="77777777" w:rsidR="002D738D" w:rsidRPr="0090391B" w:rsidRDefault="002D738D" w:rsidP="002D738D">
            <w:pPr>
              <w:widowControl w:val="0"/>
              <w:numPr>
                <w:ilvl w:val="0"/>
                <w:numId w:val="12"/>
              </w:numPr>
              <w:tabs>
                <w:tab w:val="left" w:pos="301"/>
              </w:tabs>
              <w:autoSpaceDE w:val="0"/>
              <w:autoSpaceDN w:val="0"/>
              <w:adjustRightInd w:val="0"/>
              <w:ind w:left="17" w:firstLine="0"/>
              <w:contextualSpacing/>
              <w:rPr>
                <w:rFonts w:ascii="Times New Roman" w:hAnsi="Times New Roman" w:cs="Times New Roman"/>
              </w:rPr>
            </w:pPr>
            <w:r w:rsidRPr="0090391B">
              <w:rPr>
                <w:rFonts w:ascii="Times New Roman" w:hAnsi="Times New Roman" w:cs="Times New Roman"/>
              </w:rPr>
              <w:t>обнаруживать неисправности в электроцепях, места дефектов и принимать меры по предотвращению повреждений,</w:t>
            </w:r>
          </w:p>
          <w:p w14:paraId="10C5515B" w14:textId="77777777" w:rsidR="002D738D" w:rsidRPr="0090391B" w:rsidRDefault="002D738D" w:rsidP="002D738D">
            <w:pPr>
              <w:widowControl w:val="0"/>
              <w:numPr>
                <w:ilvl w:val="0"/>
                <w:numId w:val="12"/>
              </w:numPr>
              <w:tabs>
                <w:tab w:val="left" w:pos="301"/>
              </w:tabs>
              <w:autoSpaceDE w:val="0"/>
              <w:autoSpaceDN w:val="0"/>
              <w:adjustRightInd w:val="0"/>
              <w:ind w:left="17" w:firstLine="0"/>
              <w:contextualSpacing/>
              <w:rPr>
                <w:rFonts w:ascii="Times New Roman" w:hAnsi="Times New Roman" w:cs="Times New Roman"/>
              </w:rPr>
            </w:pPr>
            <w:r w:rsidRPr="0090391B">
              <w:rPr>
                <w:rFonts w:ascii="Times New Roman" w:hAnsi="Times New Roman" w:cs="Times New Roman"/>
              </w:rPr>
              <w:t>эксплуатировать электроприводы и системы управления ими,</w:t>
            </w:r>
          </w:p>
          <w:p w14:paraId="7CCEC481" w14:textId="77777777" w:rsidR="002D738D" w:rsidRPr="0090391B" w:rsidRDefault="002D738D" w:rsidP="00AD5821">
            <w:pPr>
              <w:tabs>
                <w:tab w:val="left" w:pos="301"/>
              </w:tabs>
              <w:suppressAutoHyphens/>
              <w:ind w:left="17"/>
              <w:rPr>
                <w:rFonts w:ascii="Times New Roman" w:eastAsia="Segoe UI" w:hAnsi="Times New Roman" w:cs="Times New Roman"/>
                <w:iCs/>
              </w:rPr>
            </w:pPr>
            <w:r w:rsidRPr="0090391B">
              <w:rPr>
                <w:rFonts w:ascii="Times New Roman" w:hAnsi="Times New Roman" w:cs="Times New Roman"/>
              </w:rPr>
              <w:t>эксплуатировать электрические преобразователи, генераторы и их системы управления.</w:t>
            </w:r>
          </w:p>
        </w:tc>
        <w:tc>
          <w:tcPr>
            <w:tcW w:w="2827" w:type="dxa"/>
          </w:tcPr>
          <w:p w14:paraId="23558EC3" w14:textId="77777777" w:rsidR="002D738D" w:rsidRPr="0090391B" w:rsidRDefault="002D738D" w:rsidP="002D738D">
            <w:pPr>
              <w:widowControl w:val="0"/>
              <w:numPr>
                <w:ilvl w:val="0"/>
                <w:numId w:val="12"/>
              </w:numPr>
              <w:tabs>
                <w:tab w:val="left" w:pos="301"/>
              </w:tabs>
              <w:autoSpaceDE w:val="0"/>
              <w:autoSpaceDN w:val="0"/>
              <w:adjustRightInd w:val="0"/>
              <w:ind w:left="17" w:firstLine="0"/>
              <w:contextualSpacing/>
              <w:rPr>
                <w:rFonts w:ascii="Times New Roman" w:hAnsi="Times New Roman" w:cs="Times New Roman"/>
              </w:rPr>
            </w:pPr>
            <w:r w:rsidRPr="0090391B">
              <w:rPr>
                <w:rFonts w:ascii="Times New Roman" w:hAnsi="Times New Roman" w:cs="Times New Roman"/>
              </w:rPr>
              <w:t>устройство и принципы действия электрических машин и электрооборудования;</w:t>
            </w:r>
          </w:p>
          <w:p w14:paraId="24529919" w14:textId="77777777" w:rsidR="002D738D" w:rsidRPr="0090391B" w:rsidRDefault="002D738D" w:rsidP="00AD5821">
            <w:pPr>
              <w:tabs>
                <w:tab w:val="left" w:pos="301"/>
              </w:tabs>
              <w:ind w:left="17"/>
              <w:rPr>
                <w:rFonts w:ascii="Times New Roman" w:hAnsi="Times New Roman" w:cs="Times New Roman"/>
                <w:bCs/>
                <w:i/>
              </w:rPr>
            </w:pPr>
            <w:r w:rsidRPr="0090391B">
              <w:rPr>
                <w:rFonts w:ascii="Times New Roman" w:hAnsi="Times New Roman" w:cs="Times New Roman"/>
              </w:rPr>
              <w:t>методика технического обслуживания и ремонта электрооборудования, способы обнаружения неисправностей..</w:t>
            </w:r>
          </w:p>
        </w:tc>
        <w:tc>
          <w:tcPr>
            <w:tcW w:w="2916" w:type="dxa"/>
          </w:tcPr>
          <w:p w14:paraId="0FC807C9" w14:textId="77777777" w:rsidR="002D738D" w:rsidRPr="0090391B" w:rsidRDefault="002D738D" w:rsidP="002D738D">
            <w:pPr>
              <w:widowControl w:val="0"/>
              <w:numPr>
                <w:ilvl w:val="0"/>
                <w:numId w:val="12"/>
              </w:numPr>
              <w:tabs>
                <w:tab w:val="left" w:pos="301"/>
              </w:tabs>
              <w:autoSpaceDE w:val="0"/>
              <w:autoSpaceDN w:val="0"/>
              <w:adjustRightInd w:val="0"/>
              <w:ind w:left="17" w:firstLine="0"/>
              <w:contextualSpacing/>
              <w:rPr>
                <w:rFonts w:ascii="Times New Roman" w:hAnsi="Times New Roman" w:cs="Times New Roman"/>
                <w:b/>
              </w:rPr>
            </w:pPr>
            <w:r w:rsidRPr="0090391B">
              <w:rPr>
                <w:rFonts w:ascii="Times New Roman" w:hAnsi="Times New Roman" w:cs="Times New Roman"/>
              </w:rPr>
              <w:t>проведения диагностики и профилактических испытаний электрооборудования</w:t>
            </w:r>
          </w:p>
        </w:tc>
      </w:tr>
      <w:tr w:rsidR="002D738D" w:rsidRPr="0090391B" w14:paraId="6062EC3F" w14:textId="77777777" w:rsidTr="00AD5821">
        <w:trPr>
          <w:trHeight w:val="327"/>
        </w:trPr>
        <w:tc>
          <w:tcPr>
            <w:tcW w:w="1152" w:type="dxa"/>
          </w:tcPr>
          <w:p w14:paraId="20FB4CD3" w14:textId="77777777" w:rsidR="002D738D" w:rsidRPr="0090391B" w:rsidRDefault="002D738D" w:rsidP="00AD5821">
            <w:pPr>
              <w:rPr>
                <w:rFonts w:ascii="Times New Roman" w:hAnsi="Times New Roman" w:cs="Times New Roman"/>
                <w:bCs/>
                <w:sz w:val="24"/>
                <w:szCs w:val="24"/>
              </w:rPr>
            </w:pPr>
            <w:r w:rsidRPr="0090391B">
              <w:rPr>
                <w:rFonts w:ascii="Times New Roman" w:hAnsi="Times New Roman" w:cs="Times New Roman"/>
                <w:bCs/>
                <w:sz w:val="24"/>
                <w:szCs w:val="24"/>
              </w:rPr>
              <w:t>ПК 1.3</w:t>
            </w:r>
          </w:p>
        </w:tc>
        <w:tc>
          <w:tcPr>
            <w:tcW w:w="2733" w:type="dxa"/>
          </w:tcPr>
          <w:p w14:paraId="63BF0A00" w14:textId="77777777" w:rsidR="002D738D" w:rsidRPr="0090391B" w:rsidRDefault="002D738D" w:rsidP="002D738D">
            <w:pPr>
              <w:widowControl w:val="0"/>
              <w:numPr>
                <w:ilvl w:val="0"/>
                <w:numId w:val="12"/>
              </w:numPr>
              <w:tabs>
                <w:tab w:val="left" w:pos="301"/>
              </w:tabs>
              <w:autoSpaceDE w:val="0"/>
              <w:autoSpaceDN w:val="0"/>
              <w:adjustRightInd w:val="0"/>
              <w:ind w:left="17" w:firstLine="17"/>
              <w:contextualSpacing/>
              <w:rPr>
                <w:rFonts w:ascii="Times New Roman" w:hAnsi="Times New Roman" w:cs="Times New Roman"/>
              </w:rPr>
            </w:pPr>
            <w:r w:rsidRPr="0090391B">
              <w:rPr>
                <w:rFonts w:ascii="Times New Roman" w:hAnsi="Times New Roman" w:cs="Times New Roman"/>
              </w:rPr>
              <w:t>читать электрические и простые электронные схемы,</w:t>
            </w:r>
          </w:p>
          <w:p w14:paraId="32EF898D" w14:textId="77777777" w:rsidR="002D738D" w:rsidRPr="0090391B" w:rsidRDefault="002D738D" w:rsidP="002D738D">
            <w:pPr>
              <w:widowControl w:val="0"/>
              <w:numPr>
                <w:ilvl w:val="0"/>
                <w:numId w:val="12"/>
              </w:numPr>
              <w:tabs>
                <w:tab w:val="left" w:pos="301"/>
              </w:tabs>
              <w:autoSpaceDE w:val="0"/>
              <w:autoSpaceDN w:val="0"/>
              <w:adjustRightInd w:val="0"/>
              <w:ind w:left="17" w:firstLine="17"/>
              <w:contextualSpacing/>
              <w:rPr>
                <w:rFonts w:ascii="Times New Roman" w:hAnsi="Times New Roman" w:cs="Times New Roman"/>
              </w:rPr>
            </w:pPr>
            <w:r w:rsidRPr="0090391B">
              <w:rPr>
                <w:rFonts w:ascii="Times New Roman" w:hAnsi="Times New Roman" w:cs="Times New Roman"/>
              </w:rPr>
              <w:t>обнаруживать неисправности в электроцепях, места дефектов и принимать меры по предотвращению повреждений,</w:t>
            </w:r>
          </w:p>
          <w:p w14:paraId="2A7CC11D" w14:textId="77777777" w:rsidR="002D738D" w:rsidRPr="0090391B" w:rsidRDefault="002D738D" w:rsidP="002D738D">
            <w:pPr>
              <w:widowControl w:val="0"/>
              <w:numPr>
                <w:ilvl w:val="0"/>
                <w:numId w:val="12"/>
              </w:numPr>
              <w:tabs>
                <w:tab w:val="left" w:pos="301"/>
              </w:tabs>
              <w:autoSpaceDE w:val="0"/>
              <w:autoSpaceDN w:val="0"/>
              <w:adjustRightInd w:val="0"/>
              <w:ind w:left="17" w:firstLine="17"/>
              <w:contextualSpacing/>
              <w:rPr>
                <w:rFonts w:ascii="Times New Roman" w:hAnsi="Times New Roman" w:cs="Times New Roman"/>
              </w:rPr>
            </w:pPr>
            <w:r w:rsidRPr="0090391B">
              <w:rPr>
                <w:rFonts w:ascii="Times New Roman" w:hAnsi="Times New Roman" w:cs="Times New Roman"/>
              </w:rPr>
              <w:t>эксплуатировать электроприводы и системы управления ими,</w:t>
            </w:r>
          </w:p>
          <w:p w14:paraId="0F0935AD" w14:textId="77777777" w:rsidR="002D738D" w:rsidRPr="0090391B" w:rsidRDefault="002D738D" w:rsidP="00AD5821">
            <w:pPr>
              <w:tabs>
                <w:tab w:val="left" w:pos="301"/>
              </w:tabs>
              <w:suppressAutoHyphens/>
              <w:ind w:left="17" w:firstLine="17"/>
              <w:rPr>
                <w:rFonts w:ascii="Times New Roman" w:eastAsia="Segoe UI" w:hAnsi="Times New Roman" w:cs="Times New Roman"/>
                <w:iCs/>
              </w:rPr>
            </w:pPr>
            <w:r w:rsidRPr="0090391B">
              <w:rPr>
                <w:rFonts w:ascii="Times New Roman" w:hAnsi="Times New Roman" w:cs="Times New Roman"/>
              </w:rPr>
              <w:t xml:space="preserve">эксплуатировать электрические преобразователи, </w:t>
            </w:r>
            <w:r w:rsidRPr="0090391B">
              <w:rPr>
                <w:rFonts w:ascii="Times New Roman" w:hAnsi="Times New Roman" w:cs="Times New Roman"/>
              </w:rPr>
              <w:lastRenderedPageBreak/>
              <w:t>генераторы и их системы управления.</w:t>
            </w:r>
          </w:p>
        </w:tc>
        <w:tc>
          <w:tcPr>
            <w:tcW w:w="2827" w:type="dxa"/>
          </w:tcPr>
          <w:p w14:paraId="6F5CF3E7" w14:textId="77777777" w:rsidR="002D738D" w:rsidRPr="0090391B" w:rsidRDefault="002D738D" w:rsidP="002D738D">
            <w:pPr>
              <w:widowControl w:val="0"/>
              <w:numPr>
                <w:ilvl w:val="0"/>
                <w:numId w:val="12"/>
              </w:numPr>
              <w:tabs>
                <w:tab w:val="left" w:pos="301"/>
              </w:tabs>
              <w:autoSpaceDE w:val="0"/>
              <w:autoSpaceDN w:val="0"/>
              <w:adjustRightInd w:val="0"/>
              <w:ind w:left="17" w:firstLine="17"/>
              <w:contextualSpacing/>
              <w:rPr>
                <w:rFonts w:ascii="Times New Roman" w:hAnsi="Times New Roman" w:cs="Times New Roman"/>
              </w:rPr>
            </w:pPr>
            <w:r w:rsidRPr="0090391B">
              <w:rPr>
                <w:rFonts w:ascii="Times New Roman" w:hAnsi="Times New Roman" w:cs="Times New Roman"/>
              </w:rPr>
              <w:lastRenderedPageBreak/>
              <w:t>устройство и принципы действия электрических машин и электрооборудования;</w:t>
            </w:r>
          </w:p>
          <w:p w14:paraId="5C05DEC0" w14:textId="77777777" w:rsidR="002D738D" w:rsidRPr="0090391B" w:rsidRDefault="002D738D" w:rsidP="00AD5821">
            <w:pPr>
              <w:tabs>
                <w:tab w:val="left" w:pos="301"/>
              </w:tabs>
              <w:ind w:left="17" w:firstLine="17"/>
              <w:rPr>
                <w:rFonts w:ascii="Times New Roman" w:hAnsi="Times New Roman" w:cs="Times New Roman"/>
                <w:bCs/>
                <w:i/>
              </w:rPr>
            </w:pPr>
            <w:r w:rsidRPr="0090391B">
              <w:rPr>
                <w:rFonts w:ascii="Times New Roman" w:hAnsi="Times New Roman" w:cs="Times New Roman"/>
              </w:rPr>
              <w:t>методика технического обслуживания и ремонта электрооборудования, способы обнаружения неисправностей.</w:t>
            </w:r>
          </w:p>
        </w:tc>
        <w:tc>
          <w:tcPr>
            <w:tcW w:w="2916" w:type="dxa"/>
          </w:tcPr>
          <w:p w14:paraId="683F5313" w14:textId="77777777" w:rsidR="002D738D" w:rsidRPr="0090391B" w:rsidRDefault="002D738D" w:rsidP="00AD5821">
            <w:pPr>
              <w:tabs>
                <w:tab w:val="left" w:pos="301"/>
              </w:tabs>
              <w:ind w:left="17" w:firstLine="17"/>
              <w:rPr>
                <w:rFonts w:ascii="Times New Roman" w:hAnsi="Times New Roman" w:cs="Times New Roman"/>
              </w:rPr>
            </w:pPr>
            <w:r w:rsidRPr="0090391B">
              <w:rPr>
                <w:rFonts w:ascii="Times New Roman" w:hAnsi="Times New Roman" w:cs="Times New Roman"/>
              </w:rPr>
              <w:t>осуществления оценки производственно-технических показателей работы электрооборудования.</w:t>
            </w:r>
          </w:p>
        </w:tc>
      </w:tr>
      <w:tr w:rsidR="002D738D" w:rsidRPr="0090391B" w14:paraId="12B30641" w14:textId="77777777" w:rsidTr="00AD5821">
        <w:trPr>
          <w:trHeight w:val="327"/>
        </w:trPr>
        <w:tc>
          <w:tcPr>
            <w:tcW w:w="1152" w:type="dxa"/>
          </w:tcPr>
          <w:p w14:paraId="4E0E1FC0" w14:textId="77777777" w:rsidR="002D738D" w:rsidRPr="0090391B" w:rsidRDefault="002D738D" w:rsidP="00AD5821">
            <w:pPr>
              <w:rPr>
                <w:rFonts w:ascii="Times New Roman" w:hAnsi="Times New Roman" w:cs="Times New Roman"/>
              </w:rPr>
            </w:pPr>
            <w:r w:rsidRPr="0090391B">
              <w:rPr>
                <w:rFonts w:ascii="Times New Roman" w:hAnsi="Times New Roman" w:cs="Times New Roman"/>
                <w:bCs/>
                <w:sz w:val="24"/>
                <w:szCs w:val="24"/>
              </w:rPr>
              <w:lastRenderedPageBreak/>
              <w:t>ПК 3.1</w:t>
            </w:r>
          </w:p>
        </w:tc>
        <w:tc>
          <w:tcPr>
            <w:tcW w:w="2733" w:type="dxa"/>
          </w:tcPr>
          <w:p w14:paraId="0EE4F40D" w14:textId="77777777" w:rsidR="002D738D" w:rsidRPr="0090391B" w:rsidRDefault="002D738D" w:rsidP="002D738D">
            <w:pPr>
              <w:widowControl w:val="0"/>
              <w:numPr>
                <w:ilvl w:val="0"/>
                <w:numId w:val="13"/>
              </w:numPr>
              <w:tabs>
                <w:tab w:val="left" w:pos="159"/>
                <w:tab w:val="left" w:pos="584"/>
              </w:tabs>
              <w:autoSpaceDE w:val="0"/>
              <w:autoSpaceDN w:val="0"/>
              <w:adjustRightInd w:val="0"/>
              <w:ind w:left="17" w:firstLine="18"/>
              <w:contextualSpacing/>
              <w:rPr>
                <w:rFonts w:ascii="Times New Roman" w:hAnsi="Times New Roman" w:cs="Times New Roman"/>
              </w:rPr>
            </w:pPr>
            <w:r w:rsidRPr="0090391B">
              <w:rPr>
                <w:rFonts w:ascii="Times New Roman" w:hAnsi="Times New Roman" w:cs="Times New Roman"/>
              </w:rPr>
              <w:t>оценивать производственно-технических показателей работы энергоустановок в штатном и аварийном режимах,</w:t>
            </w:r>
          </w:p>
          <w:p w14:paraId="00734E66" w14:textId="77777777" w:rsidR="002D738D" w:rsidRPr="0090391B" w:rsidRDefault="002D738D" w:rsidP="00AD5821">
            <w:pPr>
              <w:tabs>
                <w:tab w:val="left" w:pos="159"/>
                <w:tab w:val="left" w:pos="584"/>
              </w:tabs>
              <w:suppressAutoHyphens/>
              <w:ind w:left="17" w:firstLine="18"/>
              <w:rPr>
                <w:rFonts w:ascii="Times New Roman" w:eastAsia="Segoe UI" w:hAnsi="Times New Roman" w:cs="Times New Roman"/>
                <w:iCs/>
              </w:rPr>
            </w:pPr>
            <w:r w:rsidRPr="0090391B">
              <w:rPr>
                <w:rFonts w:ascii="Times New Roman" w:hAnsi="Times New Roman" w:cs="Times New Roman"/>
              </w:rPr>
              <w:t>проводить визуальное наблюдение, инструментальное обследование и испытание энергоустановок, оценивать их техническое состояние.</w:t>
            </w:r>
          </w:p>
        </w:tc>
        <w:tc>
          <w:tcPr>
            <w:tcW w:w="2827" w:type="dxa"/>
          </w:tcPr>
          <w:p w14:paraId="629350F5" w14:textId="77777777" w:rsidR="002D738D" w:rsidRPr="0090391B" w:rsidRDefault="002D738D" w:rsidP="002D738D">
            <w:pPr>
              <w:widowControl w:val="0"/>
              <w:numPr>
                <w:ilvl w:val="0"/>
                <w:numId w:val="13"/>
              </w:numPr>
              <w:tabs>
                <w:tab w:val="left" w:pos="159"/>
                <w:tab w:val="left" w:pos="584"/>
              </w:tabs>
              <w:autoSpaceDE w:val="0"/>
              <w:autoSpaceDN w:val="0"/>
              <w:adjustRightInd w:val="0"/>
              <w:ind w:left="17" w:firstLine="18"/>
              <w:contextualSpacing/>
              <w:rPr>
                <w:rFonts w:ascii="Times New Roman" w:hAnsi="Times New Roman" w:cs="Times New Roman"/>
              </w:rPr>
            </w:pPr>
            <w:r w:rsidRPr="0090391B">
              <w:rPr>
                <w:rFonts w:ascii="Times New Roman" w:hAnsi="Times New Roman" w:cs="Times New Roman"/>
              </w:rPr>
              <w:t>документы, регламентирующие деятельность по эксплуатации энергоустановок,</w:t>
            </w:r>
          </w:p>
          <w:p w14:paraId="48959FCB" w14:textId="77777777" w:rsidR="002D738D" w:rsidRPr="0090391B" w:rsidRDefault="002D738D" w:rsidP="002D738D">
            <w:pPr>
              <w:widowControl w:val="0"/>
              <w:numPr>
                <w:ilvl w:val="0"/>
                <w:numId w:val="13"/>
              </w:numPr>
              <w:tabs>
                <w:tab w:val="left" w:pos="159"/>
                <w:tab w:val="left" w:pos="584"/>
              </w:tabs>
              <w:autoSpaceDE w:val="0"/>
              <w:autoSpaceDN w:val="0"/>
              <w:adjustRightInd w:val="0"/>
              <w:ind w:left="17" w:firstLine="18"/>
              <w:contextualSpacing/>
              <w:rPr>
                <w:rFonts w:ascii="Times New Roman" w:hAnsi="Times New Roman" w:cs="Times New Roman"/>
              </w:rPr>
            </w:pPr>
            <w:r w:rsidRPr="0090391B">
              <w:rPr>
                <w:rFonts w:ascii="Times New Roman" w:hAnsi="Times New Roman" w:cs="Times New Roman"/>
              </w:rPr>
              <w:t>правила эксплуатации электротехнических установок,</w:t>
            </w:r>
          </w:p>
          <w:p w14:paraId="2F201D6B" w14:textId="77777777" w:rsidR="002D738D" w:rsidRPr="0090391B" w:rsidRDefault="002D738D" w:rsidP="00AD5821">
            <w:pPr>
              <w:tabs>
                <w:tab w:val="left" w:pos="159"/>
                <w:tab w:val="left" w:pos="584"/>
              </w:tabs>
              <w:ind w:left="17" w:firstLine="18"/>
              <w:rPr>
                <w:rFonts w:ascii="Times New Roman" w:hAnsi="Times New Roman" w:cs="Times New Roman"/>
                <w:bCs/>
                <w:i/>
              </w:rPr>
            </w:pPr>
            <w:r w:rsidRPr="0090391B">
              <w:rPr>
                <w:rFonts w:ascii="Times New Roman" w:hAnsi="Times New Roman" w:cs="Times New Roman"/>
              </w:rPr>
              <w:t>технологии производства работ по техническому обслуживанию и ремонту энергоустановок.</w:t>
            </w:r>
          </w:p>
        </w:tc>
        <w:tc>
          <w:tcPr>
            <w:tcW w:w="2916" w:type="dxa"/>
          </w:tcPr>
          <w:p w14:paraId="7E155035" w14:textId="77777777" w:rsidR="002D738D" w:rsidRPr="0090391B" w:rsidRDefault="002D738D" w:rsidP="00AD5821">
            <w:pPr>
              <w:tabs>
                <w:tab w:val="left" w:pos="159"/>
                <w:tab w:val="left" w:pos="584"/>
              </w:tabs>
              <w:ind w:left="17" w:firstLine="18"/>
              <w:rPr>
                <w:rFonts w:ascii="Times New Roman" w:hAnsi="Times New Roman" w:cs="Times New Roman"/>
                <w:bCs/>
                <w:i/>
              </w:rPr>
            </w:pPr>
            <w:r w:rsidRPr="0090391B">
              <w:rPr>
                <w:rFonts w:ascii="Times New Roman" w:hAnsi="Times New Roman" w:cs="Times New Roman"/>
              </w:rPr>
              <w:t>проведения проверки технического состояния электрооборудования энергоустановок для выявления нарушений и дефектов в их работе.</w:t>
            </w:r>
          </w:p>
        </w:tc>
      </w:tr>
      <w:tr w:rsidR="002D738D" w:rsidRPr="0090391B" w14:paraId="4E7B171A" w14:textId="77777777" w:rsidTr="00AD5821">
        <w:trPr>
          <w:trHeight w:val="327"/>
        </w:trPr>
        <w:tc>
          <w:tcPr>
            <w:tcW w:w="1152" w:type="dxa"/>
          </w:tcPr>
          <w:p w14:paraId="7903AEF8" w14:textId="77777777" w:rsidR="002D738D" w:rsidRPr="0090391B" w:rsidRDefault="002D738D" w:rsidP="00AD5821">
            <w:pPr>
              <w:rPr>
                <w:rFonts w:ascii="Times New Roman" w:hAnsi="Times New Roman" w:cs="Times New Roman"/>
              </w:rPr>
            </w:pPr>
            <w:r w:rsidRPr="0090391B">
              <w:rPr>
                <w:rFonts w:ascii="Times New Roman" w:hAnsi="Times New Roman" w:cs="Times New Roman"/>
                <w:bCs/>
                <w:sz w:val="24"/>
                <w:szCs w:val="24"/>
              </w:rPr>
              <w:t>ПК 3.2</w:t>
            </w:r>
          </w:p>
        </w:tc>
        <w:tc>
          <w:tcPr>
            <w:tcW w:w="2733" w:type="dxa"/>
          </w:tcPr>
          <w:p w14:paraId="1D5C6B9D" w14:textId="77777777" w:rsidR="002D738D" w:rsidRPr="0090391B" w:rsidRDefault="002D738D" w:rsidP="002D738D">
            <w:pPr>
              <w:widowControl w:val="0"/>
              <w:numPr>
                <w:ilvl w:val="0"/>
                <w:numId w:val="13"/>
              </w:numPr>
              <w:tabs>
                <w:tab w:val="left" w:pos="301"/>
              </w:tabs>
              <w:autoSpaceDE w:val="0"/>
              <w:autoSpaceDN w:val="0"/>
              <w:adjustRightInd w:val="0"/>
              <w:ind w:left="17" w:firstLine="18"/>
              <w:contextualSpacing/>
              <w:rPr>
                <w:rFonts w:ascii="Times New Roman" w:hAnsi="Times New Roman" w:cs="Times New Roman"/>
              </w:rPr>
            </w:pPr>
            <w:r w:rsidRPr="0090391B">
              <w:rPr>
                <w:rFonts w:ascii="Times New Roman" w:hAnsi="Times New Roman" w:cs="Times New Roman"/>
              </w:rPr>
              <w:t>пользоваться технической и технологической документацией при проведении работ по техническому обслуживанию и ремонту электрооборудования энергоустановок,</w:t>
            </w:r>
          </w:p>
          <w:p w14:paraId="7D9921E6" w14:textId="77777777" w:rsidR="002D738D" w:rsidRPr="0090391B" w:rsidRDefault="002D738D" w:rsidP="00AD5821">
            <w:pPr>
              <w:tabs>
                <w:tab w:val="left" w:pos="301"/>
              </w:tabs>
              <w:suppressAutoHyphens/>
              <w:ind w:left="17" w:firstLine="18"/>
              <w:rPr>
                <w:rFonts w:ascii="Times New Roman" w:eastAsia="Segoe UI" w:hAnsi="Times New Roman" w:cs="Times New Roman"/>
                <w:iCs/>
              </w:rPr>
            </w:pPr>
            <w:r w:rsidRPr="0090391B">
              <w:rPr>
                <w:rFonts w:ascii="Times New Roman" w:hAnsi="Times New Roman" w:cs="Times New Roman"/>
              </w:rPr>
              <w:t>проводить работы по техническому обслуживанию и ремонту электрооборудования энергоустановок.</w:t>
            </w:r>
          </w:p>
        </w:tc>
        <w:tc>
          <w:tcPr>
            <w:tcW w:w="2827" w:type="dxa"/>
          </w:tcPr>
          <w:p w14:paraId="76B679C6" w14:textId="77777777" w:rsidR="002D738D" w:rsidRPr="0090391B" w:rsidRDefault="002D738D" w:rsidP="002D738D">
            <w:pPr>
              <w:widowControl w:val="0"/>
              <w:numPr>
                <w:ilvl w:val="0"/>
                <w:numId w:val="13"/>
              </w:numPr>
              <w:tabs>
                <w:tab w:val="left" w:pos="301"/>
              </w:tabs>
              <w:autoSpaceDE w:val="0"/>
              <w:autoSpaceDN w:val="0"/>
              <w:adjustRightInd w:val="0"/>
              <w:ind w:left="17" w:firstLine="18"/>
              <w:contextualSpacing/>
              <w:rPr>
                <w:rFonts w:ascii="Times New Roman" w:hAnsi="Times New Roman" w:cs="Times New Roman"/>
              </w:rPr>
            </w:pPr>
            <w:r w:rsidRPr="0090391B">
              <w:rPr>
                <w:rFonts w:ascii="Times New Roman" w:hAnsi="Times New Roman" w:cs="Times New Roman"/>
              </w:rPr>
              <w:t>документы, регламентирующие деятельность по эксплуатации энергоустановок,</w:t>
            </w:r>
          </w:p>
          <w:p w14:paraId="516A9FA2" w14:textId="77777777" w:rsidR="002D738D" w:rsidRPr="0090391B" w:rsidRDefault="002D738D" w:rsidP="002D738D">
            <w:pPr>
              <w:widowControl w:val="0"/>
              <w:numPr>
                <w:ilvl w:val="0"/>
                <w:numId w:val="13"/>
              </w:numPr>
              <w:tabs>
                <w:tab w:val="left" w:pos="301"/>
              </w:tabs>
              <w:autoSpaceDE w:val="0"/>
              <w:autoSpaceDN w:val="0"/>
              <w:adjustRightInd w:val="0"/>
              <w:ind w:left="17" w:firstLine="18"/>
              <w:contextualSpacing/>
              <w:rPr>
                <w:rFonts w:ascii="Times New Roman" w:hAnsi="Times New Roman" w:cs="Times New Roman"/>
              </w:rPr>
            </w:pPr>
            <w:r w:rsidRPr="0090391B">
              <w:rPr>
                <w:rFonts w:ascii="Times New Roman" w:hAnsi="Times New Roman" w:cs="Times New Roman"/>
              </w:rPr>
              <w:t>правила эксплуатации электротехнических установок,</w:t>
            </w:r>
          </w:p>
          <w:p w14:paraId="027AE9B0" w14:textId="77777777" w:rsidR="002D738D" w:rsidRPr="0090391B" w:rsidRDefault="002D738D" w:rsidP="00AD5821">
            <w:pPr>
              <w:tabs>
                <w:tab w:val="left" w:pos="301"/>
              </w:tabs>
              <w:ind w:left="17" w:firstLine="18"/>
              <w:rPr>
                <w:rFonts w:ascii="Times New Roman" w:hAnsi="Times New Roman" w:cs="Times New Roman"/>
                <w:bCs/>
                <w:i/>
              </w:rPr>
            </w:pPr>
            <w:r w:rsidRPr="0090391B">
              <w:rPr>
                <w:rFonts w:ascii="Times New Roman" w:hAnsi="Times New Roman" w:cs="Times New Roman"/>
              </w:rPr>
              <w:t>технологии производства работ по техническому обслуживанию и ремонту энергоустановок.</w:t>
            </w:r>
          </w:p>
        </w:tc>
        <w:tc>
          <w:tcPr>
            <w:tcW w:w="2916" w:type="dxa"/>
          </w:tcPr>
          <w:p w14:paraId="4063C4A0" w14:textId="77777777" w:rsidR="002D738D" w:rsidRPr="0090391B" w:rsidRDefault="002D738D" w:rsidP="00AD5821">
            <w:pPr>
              <w:tabs>
                <w:tab w:val="left" w:pos="301"/>
              </w:tabs>
              <w:ind w:left="17" w:firstLine="18"/>
              <w:rPr>
                <w:rFonts w:ascii="Times New Roman" w:hAnsi="Times New Roman" w:cs="Times New Roman"/>
                <w:bCs/>
                <w:i/>
              </w:rPr>
            </w:pPr>
            <w:r w:rsidRPr="0090391B">
              <w:rPr>
                <w:rFonts w:ascii="Times New Roman" w:hAnsi="Times New Roman" w:cs="Times New Roman"/>
              </w:rPr>
              <w:t>выполнения работ по техническому обслуживанию и ремонту электрооборудования энергоустановок в соответствии с требованиями технической, технологической и эксплуатационной документации.</w:t>
            </w:r>
          </w:p>
        </w:tc>
      </w:tr>
      <w:tr w:rsidR="002D738D" w:rsidRPr="0090391B" w14:paraId="69E247FC" w14:textId="77777777" w:rsidTr="00AD5821">
        <w:trPr>
          <w:trHeight w:val="327"/>
        </w:trPr>
        <w:tc>
          <w:tcPr>
            <w:tcW w:w="1152" w:type="dxa"/>
          </w:tcPr>
          <w:p w14:paraId="63321D48" w14:textId="77777777" w:rsidR="002D738D" w:rsidRPr="0090391B" w:rsidRDefault="002D738D" w:rsidP="00AD5821">
            <w:pPr>
              <w:rPr>
                <w:rFonts w:ascii="Times New Roman" w:hAnsi="Times New Roman" w:cs="Times New Roman"/>
              </w:rPr>
            </w:pPr>
            <w:r w:rsidRPr="0090391B">
              <w:rPr>
                <w:rFonts w:ascii="Times New Roman" w:hAnsi="Times New Roman" w:cs="Times New Roman"/>
                <w:bCs/>
                <w:sz w:val="24"/>
                <w:szCs w:val="24"/>
              </w:rPr>
              <w:t>ПК 4.1</w:t>
            </w:r>
          </w:p>
        </w:tc>
        <w:tc>
          <w:tcPr>
            <w:tcW w:w="2733" w:type="dxa"/>
          </w:tcPr>
          <w:p w14:paraId="149A2F05" w14:textId="77777777" w:rsidR="002D738D" w:rsidRPr="0090391B" w:rsidRDefault="002D738D" w:rsidP="00AD5821">
            <w:pPr>
              <w:ind w:left="17"/>
              <w:rPr>
                <w:rFonts w:ascii="Times New Roman" w:hAnsi="Times New Roman" w:cs="Times New Roman"/>
              </w:rPr>
            </w:pPr>
            <w:r w:rsidRPr="0090391B">
              <w:rPr>
                <w:rFonts w:ascii="Times New Roman" w:hAnsi="Times New Roman" w:cs="Times New Roman"/>
              </w:rPr>
              <w:t>- составлять схемы монтажных работ;</w:t>
            </w:r>
          </w:p>
          <w:p w14:paraId="7A0AA0D0" w14:textId="77777777" w:rsidR="002D738D" w:rsidRPr="0090391B" w:rsidRDefault="002D738D" w:rsidP="00AD5821">
            <w:pPr>
              <w:ind w:left="17"/>
              <w:rPr>
                <w:rFonts w:ascii="Times New Roman" w:hAnsi="Times New Roman" w:cs="Times New Roman"/>
              </w:rPr>
            </w:pPr>
            <w:r w:rsidRPr="0090391B">
              <w:rPr>
                <w:rFonts w:ascii="Times New Roman" w:hAnsi="Times New Roman" w:cs="Times New Roman"/>
              </w:rPr>
              <w:t>- организовывать пусконаладочные работы электрического оборудования;</w:t>
            </w:r>
          </w:p>
          <w:p w14:paraId="04C84F24" w14:textId="77777777" w:rsidR="002D738D" w:rsidRPr="0090391B" w:rsidRDefault="002D738D" w:rsidP="00AD5821">
            <w:pPr>
              <w:ind w:left="17"/>
              <w:rPr>
                <w:rFonts w:ascii="Times New Roman" w:hAnsi="Times New Roman" w:cs="Times New Roman"/>
              </w:rPr>
            </w:pPr>
            <w:r w:rsidRPr="0090391B">
              <w:rPr>
                <w:rFonts w:ascii="Times New Roman" w:hAnsi="Times New Roman" w:cs="Times New Roman"/>
              </w:rPr>
              <w:t>- выполнять работы по устройству сложных и скрытых электропроводок; производить ремонт и монтаж схем люминесцентного освещения, взрывобезопасной арматуры;</w:t>
            </w:r>
          </w:p>
          <w:p w14:paraId="1390CA0F" w14:textId="77777777" w:rsidR="002D738D" w:rsidRPr="0090391B" w:rsidRDefault="002D738D" w:rsidP="00AD5821">
            <w:pPr>
              <w:ind w:left="17"/>
              <w:rPr>
                <w:rFonts w:ascii="Times New Roman" w:hAnsi="Times New Roman" w:cs="Times New Roman"/>
              </w:rPr>
            </w:pPr>
            <w:r w:rsidRPr="0090391B">
              <w:rPr>
                <w:rFonts w:ascii="Times New Roman" w:hAnsi="Times New Roman" w:cs="Times New Roman"/>
              </w:rPr>
              <w:t>- выполнять работы по снятию и установке, разборке, ремонту и сборке простых электрических аппаратов и аппаратов группы средней сложности напряжением до 1000 В;</w:t>
            </w:r>
          </w:p>
          <w:p w14:paraId="34A45AD8" w14:textId="77777777" w:rsidR="002D738D" w:rsidRPr="0090391B" w:rsidRDefault="002D738D" w:rsidP="00AD5821">
            <w:pPr>
              <w:suppressAutoHyphens/>
              <w:ind w:left="17"/>
              <w:rPr>
                <w:rFonts w:ascii="Times New Roman" w:eastAsia="Segoe UI" w:hAnsi="Times New Roman" w:cs="Times New Roman"/>
                <w:iCs/>
              </w:rPr>
            </w:pPr>
            <w:r w:rsidRPr="0090391B">
              <w:rPr>
                <w:rFonts w:ascii="Times New Roman" w:hAnsi="Times New Roman" w:cs="Times New Roman"/>
              </w:rPr>
              <w:t xml:space="preserve">- устранять повреждения внутрицеховых </w:t>
            </w:r>
            <w:r w:rsidRPr="0090391B">
              <w:rPr>
                <w:rFonts w:ascii="Times New Roman" w:hAnsi="Times New Roman" w:cs="Times New Roman"/>
              </w:rPr>
              <w:lastRenderedPageBreak/>
              <w:t>электрических и кабельных сетей; производить замену ламп; выполнять разборку, ремонт, сборку и монтаж светильников и электроустановочных изделий;</w:t>
            </w:r>
          </w:p>
        </w:tc>
        <w:tc>
          <w:tcPr>
            <w:tcW w:w="2827" w:type="dxa"/>
          </w:tcPr>
          <w:p w14:paraId="203DEF8E" w14:textId="77777777" w:rsidR="002D738D" w:rsidRPr="0090391B" w:rsidRDefault="002D738D" w:rsidP="00AD5821">
            <w:pPr>
              <w:ind w:left="17"/>
              <w:rPr>
                <w:rFonts w:ascii="Times New Roman" w:hAnsi="Times New Roman" w:cs="Times New Roman"/>
              </w:rPr>
            </w:pPr>
            <w:r w:rsidRPr="0090391B">
              <w:rPr>
                <w:rFonts w:ascii="Times New Roman" w:hAnsi="Times New Roman" w:cs="Times New Roman"/>
              </w:rPr>
              <w:lastRenderedPageBreak/>
              <w:t xml:space="preserve">- электрические аппараты переменного и постоянного тока. Устройства для пуска, торможения и регулирования скорости электроприводов. </w:t>
            </w:r>
          </w:p>
          <w:p w14:paraId="031BE153" w14:textId="77777777" w:rsidR="002D738D" w:rsidRPr="0090391B" w:rsidRDefault="002D738D" w:rsidP="00AD5821">
            <w:pPr>
              <w:ind w:left="17"/>
              <w:rPr>
                <w:rFonts w:ascii="Times New Roman" w:hAnsi="Times New Roman" w:cs="Times New Roman"/>
              </w:rPr>
            </w:pPr>
            <w:r w:rsidRPr="0090391B">
              <w:rPr>
                <w:rFonts w:ascii="Times New Roman" w:hAnsi="Times New Roman" w:cs="Times New Roman"/>
              </w:rPr>
              <w:t>- правила техники безопасности при ремонте и обслуживании электрооборудования</w:t>
            </w:r>
          </w:p>
          <w:p w14:paraId="5F9FCC3F" w14:textId="77777777" w:rsidR="002D738D" w:rsidRPr="0090391B" w:rsidRDefault="002D738D" w:rsidP="00AD5821">
            <w:pPr>
              <w:ind w:left="17"/>
              <w:rPr>
                <w:rFonts w:ascii="Times New Roman" w:hAnsi="Times New Roman" w:cs="Times New Roman"/>
              </w:rPr>
            </w:pPr>
            <w:r w:rsidRPr="0090391B">
              <w:rPr>
                <w:rFonts w:ascii="Times New Roman" w:hAnsi="Times New Roman" w:cs="Times New Roman"/>
              </w:rPr>
              <w:t xml:space="preserve">- типы светильников и электроустановочных изделий. Типы осветительных щитков. </w:t>
            </w:r>
          </w:p>
          <w:p w14:paraId="106B7558" w14:textId="77777777" w:rsidR="002D738D" w:rsidRPr="0090391B" w:rsidRDefault="002D738D" w:rsidP="00AD5821">
            <w:pPr>
              <w:ind w:left="17"/>
              <w:rPr>
                <w:rFonts w:ascii="Times New Roman" w:hAnsi="Times New Roman" w:cs="Times New Roman"/>
              </w:rPr>
            </w:pPr>
            <w:r w:rsidRPr="0090391B">
              <w:rPr>
                <w:rFonts w:ascii="Times New Roman" w:hAnsi="Times New Roman" w:cs="Times New Roman"/>
              </w:rPr>
              <w:t xml:space="preserve">- устройство и принцип действия электрических машин постоянного и переменного тока. </w:t>
            </w:r>
          </w:p>
          <w:p w14:paraId="05815D08" w14:textId="77777777" w:rsidR="002D738D" w:rsidRPr="0090391B" w:rsidRDefault="002D738D" w:rsidP="00AD5821">
            <w:pPr>
              <w:ind w:left="17"/>
              <w:rPr>
                <w:rFonts w:ascii="Times New Roman" w:hAnsi="Times New Roman" w:cs="Times New Roman"/>
              </w:rPr>
            </w:pPr>
            <w:r w:rsidRPr="0090391B">
              <w:rPr>
                <w:rFonts w:ascii="Times New Roman" w:hAnsi="Times New Roman" w:cs="Times New Roman"/>
              </w:rPr>
              <w:t xml:space="preserve">- виды электропроводки. Способы прокладки проводов и кабелей, их особенности, применение. Зарядка светильников. Типы осветительных </w:t>
            </w:r>
            <w:r w:rsidRPr="0090391B">
              <w:rPr>
                <w:rFonts w:ascii="Times New Roman" w:hAnsi="Times New Roman" w:cs="Times New Roman"/>
              </w:rPr>
              <w:lastRenderedPageBreak/>
              <w:t xml:space="preserve">щитков. Ремонт светильников. </w:t>
            </w:r>
          </w:p>
          <w:p w14:paraId="4EDAA7E3" w14:textId="77777777" w:rsidR="002D738D" w:rsidRPr="0090391B" w:rsidRDefault="002D738D" w:rsidP="00AD5821">
            <w:pPr>
              <w:ind w:left="17"/>
              <w:rPr>
                <w:rFonts w:ascii="Times New Roman" w:hAnsi="Times New Roman" w:cs="Times New Roman"/>
              </w:rPr>
            </w:pPr>
            <w:r w:rsidRPr="0090391B">
              <w:rPr>
                <w:rFonts w:ascii="Times New Roman" w:hAnsi="Times New Roman" w:cs="Times New Roman"/>
              </w:rPr>
              <w:t xml:space="preserve">- назначение, типы и устройство электрических аппаратов напряжением до 1000 В. Техническое обслуживание и ремонт электрических аппаратов напряжением до 1000 В. Оборудование, инструмент, приспособления, применяемые для ремонта электрических аппаратов. </w:t>
            </w:r>
          </w:p>
          <w:p w14:paraId="3567A135" w14:textId="77777777" w:rsidR="002D738D" w:rsidRPr="0090391B" w:rsidRDefault="002D738D" w:rsidP="00AD5821">
            <w:pPr>
              <w:ind w:left="17"/>
              <w:rPr>
                <w:rFonts w:ascii="Times New Roman" w:hAnsi="Times New Roman" w:cs="Times New Roman"/>
              </w:rPr>
            </w:pPr>
            <w:r w:rsidRPr="0090391B">
              <w:rPr>
                <w:rFonts w:ascii="Times New Roman" w:hAnsi="Times New Roman" w:cs="Times New Roman"/>
              </w:rPr>
              <w:t>- схемы электроснабжения цеха (участка), силовых цепей, освещения, связи, сигнализации, защиты и измерения. Электромонтажные материалы и изделия. Назначение и конструкции силовых кабелей, кабельной аппаратуры и вводных устройств. Выбор проводов и кабелей, вида электропроводки и способа прокладки. Способы оконцевания, соединения, и ответвления жил изолированных проводов и кабелей. Монтаж соединительных муфт и концевых заделок. Механизмы, инструменты, приспособления, применяемые для. соединения и оконцевания жил, монтажа электропроводки и кабельных линий.</w:t>
            </w:r>
          </w:p>
          <w:p w14:paraId="63A03DC0" w14:textId="77777777" w:rsidR="002D738D" w:rsidRPr="0090391B" w:rsidRDefault="002D738D" w:rsidP="00AD5821">
            <w:pPr>
              <w:ind w:left="17"/>
              <w:rPr>
                <w:rFonts w:ascii="Times New Roman" w:hAnsi="Times New Roman" w:cs="Times New Roman"/>
              </w:rPr>
            </w:pPr>
            <w:r w:rsidRPr="0090391B">
              <w:rPr>
                <w:rFonts w:ascii="Times New Roman" w:hAnsi="Times New Roman" w:cs="Times New Roman"/>
              </w:rPr>
              <w:t>- условные обозначения в электрических схемах и чертежах;</w:t>
            </w:r>
          </w:p>
          <w:p w14:paraId="156DE43E" w14:textId="77777777" w:rsidR="002D738D" w:rsidRPr="0090391B" w:rsidRDefault="002D738D" w:rsidP="00AD5821">
            <w:pPr>
              <w:ind w:left="17"/>
              <w:rPr>
                <w:rFonts w:ascii="Times New Roman" w:hAnsi="Times New Roman" w:cs="Times New Roman"/>
              </w:rPr>
            </w:pPr>
            <w:r w:rsidRPr="0090391B">
              <w:rPr>
                <w:rFonts w:ascii="Times New Roman" w:hAnsi="Times New Roman" w:cs="Times New Roman"/>
              </w:rPr>
              <w:t>- устройство и назначение электрического оборудования;</w:t>
            </w:r>
          </w:p>
          <w:p w14:paraId="33D9CACF" w14:textId="77777777" w:rsidR="002D738D" w:rsidRPr="0090391B" w:rsidRDefault="002D738D" w:rsidP="00AD5821">
            <w:pPr>
              <w:ind w:left="17"/>
              <w:rPr>
                <w:rFonts w:ascii="Times New Roman" w:hAnsi="Times New Roman" w:cs="Times New Roman"/>
              </w:rPr>
            </w:pPr>
            <w:r w:rsidRPr="0090391B">
              <w:rPr>
                <w:rFonts w:ascii="Times New Roman" w:hAnsi="Times New Roman" w:cs="Times New Roman"/>
              </w:rPr>
              <w:t>- сложность ремонта оборудования;</w:t>
            </w:r>
          </w:p>
          <w:p w14:paraId="45462816" w14:textId="77777777" w:rsidR="002D738D" w:rsidRPr="0090391B" w:rsidRDefault="002D738D" w:rsidP="00AD5821">
            <w:pPr>
              <w:ind w:left="17"/>
              <w:rPr>
                <w:rFonts w:ascii="Times New Roman" w:hAnsi="Times New Roman" w:cs="Times New Roman"/>
                <w:bCs/>
                <w:i/>
              </w:rPr>
            </w:pPr>
            <w:r w:rsidRPr="0090391B">
              <w:rPr>
                <w:rFonts w:ascii="Times New Roman" w:hAnsi="Times New Roman" w:cs="Times New Roman"/>
              </w:rPr>
              <w:t>- средства коллективной и индивидуальной защиты.</w:t>
            </w:r>
          </w:p>
        </w:tc>
        <w:tc>
          <w:tcPr>
            <w:tcW w:w="2916" w:type="dxa"/>
          </w:tcPr>
          <w:p w14:paraId="2F7CB95F" w14:textId="77777777" w:rsidR="002D738D" w:rsidRPr="0090391B" w:rsidRDefault="002D738D" w:rsidP="00AD5821">
            <w:pPr>
              <w:ind w:left="17"/>
              <w:rPr>
                <w:rFonts w:ascii="Times New Roman" w:hAnsi="Times New Roman" w:cs="Times New Roman"/>
              </w:rPr>
            </w:pPr>
            <w:r w:rsidRPr="0090391B">
              <w:rPr>
                <w:rFonts w:ascii="Times New Roman" w:hAnsi="Times New Roman" w:cs="Times New Roman"/>
              </w:rPr>
              <w:lastRenderedPageBreak/>
              <w:t xml:space="preserve">- выполнения наладки, регулировки и проверки электрического и электромеханического оборудования; </w:t>
            </w:r>
          </w:p>
          <w:p w14:paraId="5EE04222" w14:textId="77777777" w:rsidR="002D738D" w:rsidRPr="0090391B" w:rsidRDefault="002D738D" w:rsidP="00AD5821">
            <w:pPr>
              <w:ind w:left="17"/>
              <w:rPr>
                <w:rFonts w:ascii="Times New Roman" w:hAnsi="Times New Roman" w:cs="Times New Roman"/>
              </w:rPr>
            </w:pPr>
            <w:r w:rsidRPr="0090391B">
              <w:rPr>
                <w:rFonts w:ascii="Times New Roman" w:hAnsi="Times New Roman" w:cs="Times New Roman"/>
              </w:rPr>
              <w:t>- организации и выполнения технического обслуживания и ремонта электрического и электромеханического оборудования;</w:t>
            </w:r>
          </w:p>
          <w:p w14:paraId="5C55FD46" w14:textId="77777777" w:rsidR="002D738D" w:rsidRPr="0090391B" w:rsidRDefault="002D738D" w:rsidP="00AD5821">
            <w:pPr>
              <w:ind w:left="17"/>
              <w:rPr>
                <w:rFonts w:ascii="Times New Roman" w:hAnsi="Times New Roman" w:cs="Times New Roman"/>
                <w:bCs/>
                <w:i/>
              </w:rPr>
            </w:pPr>
            <w:r w:rsidRPr="0090391B">
              <w:rPr>
                <w:rFonts w:ascii="Times New Roman" w:hAnsi="Times New Roman" w:cs="Times New Roman"/>
              </w:rPr>
              <w:t>- составления отчетной документации по техническому обслуживанию и ремонту электрического и электромеханического оборудования</w:t>
            </w:r>
          </w:p>
        </w:tc>
      </w:tr>
      <w:tr w:rsidR="002D738D" w:rsidRPr="0090391B" w14:paraId="78E6F355" w14:textId="77777777" w:rsidTr="00AD5821">
        <w:trPr>
          <w:trHeight w:val="327"/>
        </w:trPr>
        <w:tc>
          <w:tcPr>
            <w:tcW w:w="1152" w:type="dxa"/>
          </w:tcPr>
          <w:p w14:paraId="28F07B6B" w14:textId="77777777" w:rsidR="002D738D" w:rsidRPr="0090391B" w:rsidRDefault="002D738D" w:rsidP="00AD5821">
            <w:pPr>
              <w:rPr>
                <w:rFonts w:ascii="Times New Roman" w:hAnsi="Times New Roman" w:cs="Times New Roman"/>
              </w:rPr>
            </w:pPr>
            <w:r w:rsidRPr="0090391B">
              <w:rPr>
                <w:rFonts w:ascii="Times New Roman" w:hAnsi="Times New Roman" w:cs="Times New Roman"/>
                <w:bCs/>
                <w:sz w:val="24"/>
                <w:szCs w:val="24"/>
              </w:rPr>
              <w:lastRenderedPageBreak/>
              <w:t>ПК 4.2</w:t>
            </w:r>
          </w:p>
        </w:tc>
        <w:tc>
          <w:tcPr>
            <w:tcW w:w="2733" w:type="dxa"/>
          </w:tcPr>
          <w:p w14:paraId="2CBB8ECA" w14:textId="77777777" w:rsidR="002D738D" w:rsidRPr="0090391B" w:rsidRDefault="002D738D" w:rsidP="00AD5821">
            <w:pPr>
              <w:ind w:left="17"/>
              <w:rPr>
                <w:rFonts w:ascii="Times New Roman" w:hAnsi="Times New Roman" w:cs="Times New Roman"/>
              </w:rPr>
            </w:pPr>
            <w:r w:rsidRPr="0090391B">
              <w:rPr>
                <w:rFonts w:ascii="Times New Roman" w:hAnsi="Times New Roman" w:cs="Times New Roman"/>
              </w:rPr>
              <w:t xml:space="preserve">производить проверку и профилактический ремонт пускорегулирующей аппаратуры электродвигателей; </w:t>
            </w:r>
            <w:r w:rsidRPr="0090391B">
              <w:rPr>
                <w:rFonts w:ascii="Times New Roman" w:hAnsi="Times New Roman" w:cs="Times New Roman"/>
              </w:rPr>
              <w:lastRenderedPageBreak/>
              <w:t>определять неисправности включающих катушек релейно-контакторной аппаратуры; проводить проверку состояния изоляции токоведущих частей.</w:t>
            </w:r>
          </w:p>
          <w:p w14:paraId="3261A9D5" w14:textId="77777777" w:rsidR="002D738D" w:rsidRPr="0090391B" w:rsidRDefault="002D738D" w:rsidP="00AD5821">
            <w:pPr>
              <w:ind w:left="17"/>
              <w:rPr>
                <w:rFonts w:ascii="Times New Roman" w:hAnsi="Times New Roman" w:cs="Times New Roman"/>
              </w:rPr>
            </w:pPr>
            <w:r w:rsidRPr="0090391B">
              <w:rPr>
                <w:rFonts w:ascii="Times New Roman" w:hAnsi="Times New Roman" w:cs="Times New Roman"/>
              </w:rPr>
              <w:t>- организовать работы по испытанию электрического оборудования после ремонта и монтажа;</w:t>
            </w:r>
          </w:p>
          <w:p w14:paraId="67BD3109" w14:textId="77777777" w:rsidR="002D738D" w:rsidRPr="0090391B" w:rsidRDefault="002D738D" w:rsidP="00AD5821">
            <w:pPr>
              <w:suppressAutoHyphens/>
              <w:ind w:left="17"/>
              <w:rPr>
                <w:rFonts w:ascii="Times New Roman" w:eastAsia="Segoe UI" w:hAnsi="Times New Roman" w:cs="Times New Roman"/>
                <w:iCs/>
              </w:rPr>
            </w:pPr>
            <w:r w:rsidRPr="0090391B">
              <w:rPr>
                <w:rFonts w:ascii="Times New Roman" w:hAnsi="Times New Roman" w:cs="Times New Roman"/>
              </w:rPr>
              <w:t>- пользоваться измерительным инструментом;</w:t>
            </w:r>
          </w:p>
        </w:tc>
        <w:tc>
          <w:tcPr>
            <w:tcW w:w="2827" w:type="dxa"/>
          </w:tcPr>
          <w:p w14:paraId="600F0C3F" w14:textId="77777777" w:rsidR="002D738D" w:rsidRPr="0090391B" w:rsidRDefault="002D738D" w:rsidP="00AD5821">
            <w:pPr>
              <w:ind w:left="17"/>
              <w:rPr>
                <w:rFonts w:ascii="Times New Roman" w:hAnsi="Times New Roman" w:cs="Times New Roman"/>
              </w:rPr>
            </w:pPr>
            <w:r w:rsidRPr="0090391B">
              <w:rPr>
                <w:rFonts w:ascii="Times New Roman" w:hAnsi="Times New Roman" w:cs="Times New Roman"/>
              </w:rPr>
              <w:lastRenderedPageBreak/>
              <w:t xml:space="preserve">- основные виды неисправностей в электродвигателях и причины их возникновения. Аварийные </w:t>
            </w:r>
            <w:r w:rsidRPr="0090391B">
              <w:rPr>
                <w:rFonts w:ascii="Times New Roman" w:hAnsi="Times New Roman" w:cs="Times New Roman"/>
              </w:rPr>
              <w:lastRenderedPageBreak/>
              <w:t>отключения электродвигателей.</w:t>
            </w:r>
          </w:p>
          <w:p w14:paraId="3C55AEE5" w14:textId="77777777" w:rsidR="002D738D" w:rsidRPr="0090391B" w:rsidRDefault="002D738D" w:rsidP="00AD5821">
            <w:pPr>
              <w:ind w:left="17"/>
              <w:rPr>
                <w:rFonts w:ascii="Times New Roman" w:hAnsi="Times New Roman" w:cs="Times New Roman"/>
              </w:rPr>
            </w:pPr>
            <w:r w:rsidRPr="0090391B">
              <w:rPr>
                <w:rFonts w:ascii="Times New Roman" w:hAnsi="Times New Roman" w:cs="Times New Roman"/>
              </w:rPr>
              <w:t>- последовательность разборки, ремонта и сборки электрических аппаратов.</w:t>
            </w:r>
          </w:p>
          <w:p w14:paraId="3E235125" w14:textId="77777777" w:rsidR="002D738D" w:rsidRPr="0090391B" w:rsidRDefault="002D738D" w:rsidP="00AD5821">
            <w:pPr>
              <w:ind w:left="17"/>
              <w:rPr>
                <w:rFonts w:ascii="Times New Roman" w:hAnsi="Times New Roman" w:cs="Times New Roman"/>
                <w:bCs/>
                <w:i/>
              </w:rPr>
            </w:pPr>
            <w:r w:rsidRPr="0090391B">
              <w:rPr>
                <w:rFonts w:ascii="Times New Roman" w:hAnsi="Times New Roman" w:cs="Times New Roman"/>
              </w:rPr>
              <w:t>- последовательность выполнения и средства контроля при пусконаладочных работах;</w:t>
            </w:r>
          </w:p>
        </w:tc>
        <w:tc>
          <w:tcPr>
            <w:tcW w:w="2916" w:type="dxa"/>
          </w:tcPr>
          <w:p w14:paraId="6BECDCFE" w14:textId="77777777" w:rsidR="002D738D" w:rsidRPr="0090391B" w:rsidRDefault="002D738D" w:rsidP="00AD5821">
            <w:pPr>
              <w:ind w:left="17"/>
              <w:rPr>
                <w:rFonts w:ascii="Times New Roman" w:hAnsi="Times New Roman" w:cs="Times New Roman"/>
                <w:bCs/>
                <w:i/>
              </w:rPr>
            </w:pPr>
            <w:r w:rsidRPr="0090391B">
              <w:rPr>
                <w:rFonts w:ascii="Times New Roman" w:hAnsi="Times New Roman" w:cs="Times New Roman"/>
              </w:rPr>
              <w:lastRenderedPageBreak/>
              <w:t>осуществления диагностики и технического контроля при эксплуатации электрического и электромеханического оборудования</w:t>
            </w:r>
          </w:p>
        </w:tc>
      </w:tr>
      <w:tr w:rsidR="002D738D" w:rsidRPr="0090391B" w14:paraId="6138EE66" w14:textId="77777777" w:rsidTr="00AD5821">
        <w:trPr>
          <w:trHeight w:val="327"/>
        </w:trPr>
        <w:tc>
          <w:tcPr>
            <w:tcW w:w="1152" w:type="dxa"/>
          </w:tcPr>
          <w:p w14:paraId="4F11F5D8" w14:textId="77777777" w:rsidR="002D738D" w:rsidRPr="0090391B" w:rsidRDefault="002D738D" w:rsidP="00AD5821">
            <w:pPr>
              <w:rPr>
                <w:rFonts w:ascii="Times New Roman" w:hAnsi="Times New Roman" w:cs="Times New Roman"/>
              </w:rPr>
            </w:pPr>
            <w:r w:rsidRPr="0090391B">
              <w:rPr>
                <w:rFonts w:ascii="Times New Roman" w:hAnsi="Times New Roman" w:cs="Times New Roman"/>
                <w:bCs/>
                <w:sz w:val="24"/>
                <w:szCs w:val="24"/>
              </w:rPr>
              <w:lastRenderedPageBreak/>
              <w:t>ПК 4.3</w:t>
            </w:r>
          </w:p>
        </w:tc>
        <w:tc>
          <w:tcPr>
            <w:tcW w:w="2733" w:type="dxa"/>
          </w:tcPr>
          <w:p w14:paraId="7F1143F2" w14:textId="77777777" w:rsidR="002D738D" w:rsidRPr="0090391B" w:rsidRDefault="002D738D" w:rsidP="00AD5821">
            <w:pPr>
              <w:ind w:left="17"/>
              <w:rPr>
                <w:rFonts w:ascii="Times New Roman" w:hAnsi="Times New Roman" w:cs="Times New Roman"/>
              </w:rPr>
            </w:pPr>
            <w:r w:rsidRPr="0090391B">
              <w:rPr>
                <w:rFonts w:ascii="Times New Roman" w:hAnsi="Times New Roman" w:cs="Times New Roman"/>
              </w:rPr>
              <w:t>выбирать электрическое оборудование;</w:t>
            </w:r>
          </w:p>
          <w:p w14:paraId="54688B02" w14:textId="77777777" w:rsidR="002D738D" w:rsidRPr="0090391B" w:rsidRDefault="002D738D" w:rsidP="00AD5821">
            <w:pPr>
              <w:suppressAutoHyphens/>
              <w:ind w:left="17"/>
              <w:rPr>
                <w:rFonts w:ascii="Times New Roman" w:eastAsia="Segoe UI" w:hAnsi="Times New Roman" w:cs="Times New Roman"/>
                <w:iCs/>
              </w:rPr>
            </w:pPr>
            <w:r w:rsidRPr="0090391B">
              <w:rPr>
                <w:rFonts w:ascii="Times New Roman" w:hAnsi="Times New Roman" w:cs="Times New Roman"/>
              </w:rPr>
              <w:t>-  пользоваться нормативной и справочной литературой;</w:t>
            </w:r>
          </w:p>
        </w:tc>
        <w:tc>
          <w:tcPr>
            <w:tcW w:w="2827" w:type="dxa"/>
          </w:tcPr>
          <w:p w14:paraId="49A99B60" w14:textId="77777777" w:rsidR="002D738D" w:rsidRPr="0090391B" w:rsidRDefault="002D738D" w:rsidP="00AD5821">
            <w:pPr>
              <w:ind w:left="17"/>
              <w:rPr>
                <w:rFonts w:ascii="Times New Roman" w:hAnsi="Times New Roman" w:cs="Times New Roman"/>
              </w:rPr>
            </w:pPr>
            <w:r w:rsidRPr="0090391B">
              <w:rPr>
                <w:rFonts w:ascii="Times New Roman" w:hAnsi="Times New Roman" w:cs="Times New Roman"/>
              </w:rPr>
              <w:t>- операции технического обслуживания и периодичность осмотров осветительных установок.</w:t>
            </w:r>
          </w:p>
          <w:p w14:paraId="0ABA8EF1" w14:textId="77777777" w:rsidR="002D738D" w:rsidRPr="0090391B" w:rsidRDefault="002D738D" w:rsidP="00AD5821">
            <w:pPr>
              <w:ind w:left="17"/>
              <w:rPr>
                <w:rFonts w:ascii="Times New Roman" w:hAnsi="Times New Roman" w:cs="Times New Roman"/>
              </w:rPr>
            </w:pPr>
            <w:r w:rsidRPr="0090391B">
              <w:rPr>
                <w:rFonts w:ascii="Times New Roman" w:hAnsi="Times New Roman" w:cs="Times New Roman"/>
              </w:rPr>
              <w:t>- операции технического обслуживания и периодичность осмотров осветительных установок.</w:t>
            </w:r>
          </w:p>
          <w:p w14:paraId="320A5798" w14:textId="77777777" w:rsidR="002D738D" w:rsidRPr="0090391B" w:rsidRDefault="002D738D" w:rsidP="00AD5821">
            <w:pPr>
              <w:ind w:left="17"/>
              <w:rPr>
                <w:rFonts w:ascii="Times New Roman" w:hAnsi="Times New Roman" w:cs="Times New Roman"/>
              </w:rPr>
            </w:pPr>
            <w:r w:rsidRPr="0090391B">
              <w:rPr>
                <w:rFonts w:ascii="Times New Roman" w:hAnsi="Times New Roman" w:cs="Times New Roman"/>
              </w:rPr>
              <w:t>- операции технического обслуживания и периодичность осмотров электродвигателей.</w:t>
            </w:r>
          </w:p>
          <w:p w14:paraId="51CF23DB" w14:textId="77777777" w:rsidR="002D738D" w:rsidRPr="0090391B" w:rsidRDefault="002D738D" w:rsidP="00AD5821">
            <w:pPr>
              <w:ind w:left="17"/>
              <w:rPr>
                <w:rFonts w:ascii="Times New Roman" w:hAnsi="Times New Roman" w:cs="Times New Roman"/>
                <w:bCs/>
                <w:i/>
              </w:rPr>
            </w:pPr>
            <w:r w:rsidRPr="0090391B">
              <w:rPr>
                <w:rFonts w:ascii="Times New Roman" w:hAnsi="Times New Roman" w:cs="Times New Roman"/>
              </w:rPr>
              <w:t>- периодичность и содержание осмотров пускорегулирующей и релейно-контакторной аппаратуры.</w:t>
            </w:r>
          </w:p>
        </w:tc>
        <w:tc>
          <w:tcPr>
            <w:tcW w:w="2916" w:type="dxa"/>
          </w:tcPr>
          <w:p w14:paraId="129F66E5" w14:textId="77777777" w:rsidR="002D738D" w:rsidRPr="0090391B" w:rsidRDefault="002D738D" w:rsidP="00AD5821">
            <w:pPr>
              <w:ind w:left="17"/>
              <w:rPr>
                <w:rFonts w:ascii="Times New Roman" w:hAnsi="Times New Roman" w:cs="Times New Roman"/>
              </w:rPr>
            </w:pPr>
            <w:r w:rsidRPr="0090391B">
              <w:rPr>
                <w:rFonts w:ascii="Times New Roman" w:hAnsi="Times New Roman" w:cs="Times New Roman"/>
              </w:rPr>
              <w:t>- обнаружения дефектов электрического оборудования;</w:t>
            </w:r>
          </w:p>
          <w:p w14:paraId="083B2CF9" w14:textId="77777777" w:rsidR="002D738D" w:rsidRPr="0090391B" w:rsidRDefault="002D738D" w:rsidP="00AD5821">
            <w:pPr>
              <w:ind w:left="17"/>
              <w:rPr>
                <w:rFonts w:ascii="Times New Roman" w:hAnsi="Times New Roman" w:cs="Times New Roman"/>
                <w:bCs/>
                <w:i/>
              </w:rPr>
            </w:pPr>
            <w:r w:rsidRPr="0090391B">
              <w:rPr>
                <w:rFonts w:ascii="Times New Roman" w:hAnsi="Times New Roman" w:cs="Times New Roman"/>
              </w:rPr>
              <w:t>- определения ресурсов и отказов.</w:t>
            </w:r>
          </w:p>
        </w:tc>
      </w:tr>
    </w:tbl>
    <w:p w14:paraId="601EA3C2" w14:textId="77777777" w:rsidR="002D738D" w:rsidRPr="0090391B" w:rsidRDefault="002D738D" w:rsidP="002D738D">
      <w:pPr>
        <w:spacing w:after="120"/>
        <w:ind w:firstLine="709"/>
        <w:rPr>
          <w:rFonts w:ascii="Times New Roman" w:hAnsi="Times New Roman" w:cs="Times New Roman"/>
          <w:bCs/>
          <w:sz w:val="24"/>
          <w:szCs w:val="24"/>
        </w:rPr>
      </w:pPr>
    </w:p>
    <w:p w14:paraId="127D281D" w14:textId="77777777" w:rsidR="002D738D" w:rsidRPr="0090391B" w:rsidRDefault="002D738D" w:rsidP="008F04A5">
      <w:pPr>
        <w:pStyle w:val="a4"/>
        <w:numPr>
          <w:ilvl w:val="1"/>
          <w:numId w:val="34"/>
        </w:numPr>
        <w:spacing w:after="120"/>
        <w:ind w:left="644"/>
        <w:rPr>
          <w:rFonts w:ascii="Times New Roman" w:hAnsi="Times New Roman" w:cs="Times New Roman"/>
          <w:b/>
          <w:sz w:val="24"/>
          <w:szCs w:val="24"/>
        </w:rPr>
      </w:pPr>
      <w:r w:rsidRPr="0090391B">
        <w:rPr>
          <w:rFonts w:ascii="Times New Roman" w:hAnsi="Times New Roman" w:cs="Times New Roman"/>
          <w:b/>
          <w:sz w:val="24"/>
          <w:szCs w:val="24"/>
        </w:rPr>
        <w:t>Обоснование часов вариативной части ОПОП-П</w:t>
      </w:r>
    </w:p>
    <w:p w14:paraId="6678A3D2" w14:textId="77777777" w:rsidR="002D738D" w:rsidRPr="0090391B" w:rsidRDefault="002D738D" w:rsidP="002D738D">
      <w:pPr>
        <w:pStyle w:val="a4"/>
        <w:spacing w:after="120"/>
        <w:rPr>
          <w:rFonts w:ascii="Times New Roman" w:hAnsi="Times New Roman" w:cs="Times New Roman"/>
          <w:b/>
          <w:sz w:val="24"/>
          <w:szCs w:val="24"/>
        </w:rPr>
      </w:pPr>
    </w:p>
    <w:tbl>
      <w:tblPr>
        <w:tblStyle w:val="a3"/>
        <w:tblW w:w="9639" w:type="dxa"/>
        <w:tblInd w:w="-5" w:type="dxa"/>
        <w:tblLook w:val="04A0" w:firstRow="1" w:lastRow="0" w:firstColumn="1" w:lastColumn="0" w:noHBand="0" w:noVBand="1"/>
      </w:tblPr>
      <w:tblGrid>
        <w:gridCol w:w="770"/>
        <w:gridCol w:w="3217"/>
        <w:gridCol w:w="1774"/>
        <w:gridCol w:w="1488"/>
        <w:gridCol w:w="2390"/>
      </w:tblGrid>
      <w:tr w:rsidR="002D738D" w:rsidRPr="0090391B" w14:paraId="61854D21" w14:textId="77777777" w:rsidTr="00AD5821">
        <w:tc>
          <w:tcPr>
            <w:tcW w:w="770" w:type="dxa"/>
          </w:tcPr>
          <w:p w14:paraId="3D318D79" w14:textId="77777777" w:rsidR="002D738D" w:rsidRPr="0090391B" w:rsidRDefault="002D738D" w:rsidP="00AD5821">
            <w:pPr>
              <w:pStyle w:val="a4"/>
              <w:spacing w:after="120"/>
              <w:ind w:left="0"/>
              <w:rPr>
                <w:rFonts w:ascii="Times New Roman" w:hAnsi="Times New Roman" w:cs="Times New Roman"/>
                <w:b/>
                <w:sz w:val="24"/>
                <w:szCs w:val="24"/>
              </w:rPr>
            </w:pPr>
            <w:r w:rsidRPr="0090391B">
              <w:rPr>
                <w:rFonts w:ascii="Times New Roman" w:hAnsi="Times New Roman" w:cs="Times New Roman"/>
                <w:b/>
                <w:sz w:val="24"/>
                <w:szCs w:val="24"/>
              </w:rPr>
              <w:t>№№ п/п</w:t>
            </w:r>
          </w:p>
        </w:tc>
        <w:tc>
          <w:tcPr>
            <w:tcW w:w="3217" w:type="dxa"/>
          </w:tcPr>
          <w:p w14:paraId="310D4129" w14:textId="77777777" w:rsidR="002D738D" w:rsidRPr="0090391B" w:rsidRDefault="002D738D" w:rsidP="00AD5821">
            <w:pPr>
              <w:pStyle w:val="a4"/>
              <w:spacing w:after="120"/>
              <w:ind w:left="0"/>
              <w:rPr>
                <w:rFonts w:ascii="Times New Roman" w:hAnsi="Times New Roman" w:cs="Times New Roman"/>
                <w:b/>
                <w:sz w:val="24"/>
                <w:szCs w:val="24"/>
              </w:rPr>
            </w:pPr>
            <w:r w:rsidRPr="0090391B">
              <w:rPr>
                <w:rFonts w:ascii="Times New Roman" w:hAnsi="Times New Roman" w:cs="Times New Roman"/>
                <w:b/>
                <w:sz w:val="24"/>
                <w:szCs w:val="24"/>
              </w:rPr>
              <w:t xml:space="preserve">Дополнительные знания, умения, </w:t>
            </w:r>
            <w:r w:rsidRPr="00ED378A">
              <w:rPr>
                <w:rFonts w:ascii="Times New Roman" w:hAnsi="Times New Roman" w:cs="Times New Roman"/>
                <w:b/>
                <w:sz w:val="24"/>
                <w:szCs w:val="24"/>
              </w:rPr>
              <w:t xml:space="preserve">навыки </w:t>
            </w:r>
          </w:p>
        </w:tc>
        <w:tc>
          <w:tcPr>
            <w:tcW w:w="1774" w:type="dxa"/>
          </w:tcPr>
          <w:p w14:paraId="64899271" w14:textId="77777777" w:rsidR="002D738D" w:rsidRPr="0090391B" w:rsidRDefault="002D738D" w:rsidP="00AD5821">
            <w:pPr>
              <w:pStyle w:val="a4"/>
              <w:spacing w:after="120"/>
              <w:ind w:left="0"/>
              <w:rPr>
                <w:rFonts w:ascii="Times New Roman" w:hAnsi="Times New Roman" w:cs="Times New Roman"/>
                <w:b/>
                <w:sz w:val="24"/>
                <w:szCs w:val="24"/>
              </w:rPr>
            </w:pPr>
            <w:r w:rsidRPr="0090391B">
              <w:rPr>
                <w:rFonts w:ascii="Times New Roman" w:hAnsi="Times New Roman" w:cs="Times New Roman"/>
                <w:b/>
                <w:sz w:val="24"/>
                <w:szCs w:val="24"/>
              </w:rPr>
              <w:t>№, наименование темы</w:t>
            </w:r>
          </w:p>
        </w:tc>
        <w:tc>
          <w:tcPr>
            <w:tcW w:w="1488" w:type="dxa"/>
          </w:tcPr>
          <w:p w14:paraId="0CC3DD02" w14:textId="77777777" w:rsidR="002D738D" w:rsidRPr="0090391B" w:rsidRDefault="002D738D" w:rsidP="00AD5821">
            <w:pPr>
              <w:pStyle w:val="a4"/>
              <w:spacing w:after="120"/>
              <w:ind w:left="0"/>
              <w:rPr>
                <w:rFonts w:ascii="Times New Roman" w:hAnsi="Times New Roman" w:cs="Times New Roman"/>
                <w:b/>
                <w:sz w:val="24"/>
                <w:szCs w:val="24"/>
              </w:rPr>
            </w:pPr>
            <w:r w:rsidRPr="0090391B">
              <w:rPr>
                <w:rFonts w:ascii="Times New Roman" w:hAnsi="Times New Roman" w:cs="Times New Roman"/>
                <w:b/>
                <w:sz w:val="24"/>
                <w:szCs w:val="24"/>
              </w:rPr>
              <w:t>Объем часов</w:t>
            </w:r>
          </w:p>
        </w:tc>
        <w:tc>
          <w:tcPr>
            <w:tcW w:w="2390" w:type="dxa"/>
          </w:tcPr>
          <w:p w14:paraId="5102550A" w14:textId="77777777" w:rsidR="002D738D" w:rsidRPr="0090391B" w:rsidRDefault="002D738D" w:rsidP="00AD5821">
            <w:pPr>
              <w:pStyle w:val="a4"/>
              <w:spacing w:after="120"/>
              <w:ind w:left="0"/>
              <w:rPr>
                <w:rFonts w:ascii="Times New Roman" w:hAnsi="Times New Roman" w:cs="Times New Roman"/>
                <w:b/>
                <w:sz w:val="24"/>
                <w:szCs w:val="24"/>
              </w:rPr>
            </w:pPr>
            <w:r w:rsidRPr="0090391B">
              <w:rPr>
                <w:rFonts w:ascii="Times New Roman" w:hAnsi="Times New Roman" w:cs="Times New Roman"/>
                <w:b/>
                <w:sz w:val="24"/>
                <w:szCs w:val="24"/>
              </w:rPr>
              <w:t>Обоснование включения в рабочую программу</w:t>
            </w:r>
          </w:p>
        </w:tc>
      </w:tr>
      <w:tr w:rsidR="002D738D" w:rsidRPr="0090391B" w14:paraId="18D91DE3" w14:textId="77777777" w:rsidTr="00AD5821">
        <w:tc>
          <w:tcPr>
            <w:tcW w:w="770" w:type="dxa"/>
          </w:tcPr>
          <w:p w14:paraId="51ECC56D" w14:textId="77777777" w:rsidR="002D738D" w:rsidRPr="0090391B" w:rsidRDefault="002D738D" w:rsidP="00AD5821">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1</w:t>
            </w:r>
          </w:p>
        </w:tc>
        <w:tc>
          <w:tcPr>
            <w:tcW w:w="3217" w:type="dxa"/>
          </w:tcPr>
          <w:p w14:paraId="035EC9A8" w14:textId="77777777" w:rsidR="002D738D" w:rsidRPr="0090391B" w:rsidRDefault="002D738D" w:rsidP="00AD5821">
            <w:pPr>
              <w:pStyle w:val="a4"/>
              <w:spacing w:after="120"/>
              <w:ind w:left="0"/>
              <w:rPr>
                <w:rFonts w:ascii="Times New Roman" w:hAnsi="Times New Roman" w:cs="Times New Roman"/>
              </w:rPr>
            </w:pPr>
            <w:r w:rsidRPr="0090391B">
              <w:rPr>
                <w:rFonts w:ascii="Times New Roman" w:hAnsi="Times New Roman" w:cs="Times New Roman"/>
              </w:rPr>
              <w:t xml:space="preserve">Знать: основные виды конструкционных и электротехнических материалов, их свойства, методы расчета параметров и режимов объектов профессиональной деятельности с учетом свойств материалов </w:t>
            </w:r>
          </w:p>
          <w:p w14:paraId="666AEA73" w14:textId="77777777" w:rsidR="002D738D" w:rsidRPr="0090391B" w:rsidRDefault="002D738D" w:rsidP="00AD5821">
            <w:pPr>
              <w:pStyle w:val="a4"/>
              <w:spacing w:after="120"/>
              <w:ind w:left="0"/>
              <w:rPr>
                <w:rFonts w:ascii="Times New Roman" w:hAnsi="Times New Roman" w:cs="Times New Roman"/>
              </w:rPr>
            </w:pPr>
            <w:r w:rsidRPr="0090391B">
              <w:rPr>
                <w:rFonts w:ascii="Times New Roman" w:hAnsi="Times New Roman" w:cs="Times New Roman"/>
              </w:rPr>
              <w:t xml:space="preserve">Уметь: обосновывать выбор конструкционных и электротехнических материалов, и использовать свойства их в расчетах параметров и режимов систем </w:t>
            </w:r>
            <w:r w:rsidRPr="0090391B">
              <w:rPr>
                <w:rFonts w:ascii="Times New Roman" w:hAnsi="Times New Roman" w:cs="Times New Roman"/>
              </w:rPr>
              <w:lastRenderedPageBreak/>
              <w:t xml:space="preserve">и устройств элетротехнических объектов </w:t>
            </w:r>
          </w:p>
          <w:p w14:paraId="2EB1355D" w14:textId="77777777" w:rsidR="002D738D" w:rsidRPr="0090391B" w:rsidRDefault="002D738D" w:rsidP="00AD5821">
            <w:pPr>
              <w:pStyle w:val="a4"/>
              <w:spacing w:after="120"/>
              <w:ind w:left="0"/>
              <w:rPr>
                <w:rFonts w:ascii="Times New Roman" w:hAnsi="Times New Roman" w:cs="Times New Roman"/>
                <w:bCs/>
                <w:sz w:val="24"/>
                <w:szCs w:val="24"/>
              </w:rPr>
            </w:pPr>
            <w:r w:rsidRPr="0090391B">
              <w:rPr>
                <w:rFonts w:ascii="Times New Roman" w:hAnsi="Times New Roman" w:cs="Times New Roman"/>
              </w:rPr>
              <w:t>Владеть: навыками выбора материалов для электротехнических устройств и использования свойств конструкционных и электротехнических материалов в расчетах параметров и режимов объектов профессиональной</w:t>
            </w:r>
          </w:p>
        </w:tc>
        <w:tc>
          <w:tcPr>
            <w:tcW w:w="1774" w:type="dxa"/>
          </w:tcPr>
          <w:p w14:paraId="5F5906BA" w14:textId="77777777" w:rsidR="002D738D" w:rsidRPr="0090391B" w:rsidRDefault="002D738D" w:rsidP="00AD5821">
            <w:pPr>
              <w:pStyle w:val="a4"/>
              <w:spacing w:after="120"/>
              <w:ind w:left="0"/>
              <w:rPr>
                <w:rFonts w:ascii="Times New Roman" w:hAnsi="Times New Roman" w:cs="Times New Roman"/>
                <w:bCs/>
                <w:sz w:val="24"/>
                <w:szCs w:val="24"/>
              </w:rPr>
            </w:pPr>
          </w:p>
        </w:tc>
        <w:tc>
          <w:tcPr>
            <w:tcW w:w="1488" w:type="dxa"/>
          </w:tcPr>
          <w:p w14:paraId="7563F485" w14:textId="77777777" w:rsidR="002D738D" w:rsidRPr="0090391B" w:rsidRDefault="002D738D" w:rsidP="00AD5821">
            <w:pPr>
              <w:pStyle w:val="a4"/>
              <w:spacing w:after="120"/>
              <w:ind w:left="0"/>
              <w:rPr>
                <w:rFonts w:ascii="Times New Roman" w:hAnsi="Times New Roman" w:cs="Times New Roman"/>
                <w:bCs/>
                <w:sz w:val="24"/>
                <w:szCs w:val="24"/>
              </w:rPr>
            </w:pPr>
            <w:r w:rsidRPr="0090391B">
              <w:rPr>
                <w:rFonts w:ascii="Times New Roman" w:hAnsi="Times New Roman" w:cs="Times New Roman"/>
                <w:bCs/>
                <w:sz w:val="24"/>
                <w:szCs w:val="24"/>
              </w:rPr>
              <w:t>38</w:t>
            </w:r>
          </w:p>
        </w:tc>
        <w:tc>
          <w:tcPr>
            <w:tcW w:w="2390" w:type="dxa"/>
          </w:tcPr>
          <w:p w14:paraId="16A88230" w14:textId="77777777" w:rsidR="002D738D" w:rsidRPr="0090391B" w:rsidRDefault="002D738D" w:rsidP="00AD5821">
            <w:pPr>
              <w:pStyle w:val="a4"/>
              <w:spacing w:after="120"/>
              <w:ind w:left="0"/>
              <w:rPr>
                <w:rFonts w:ascii="Times New Roman" w:hAnsi="Times New Roman" w:cs="Times New Roman"/>
              </w:rPr>
            </w:pPr>
            <w:r w:rsidRPr="0090391B">
              <w:rPr>
                <w:rFonts w:ascii="Times New Roman" w:hAnsi="Times New Roman" w:cs="Times New Roman"/>
              </w:rPr>
              <w:t xml:space="preserve">Часы вариативной части направлены на усиление отработки практических умений и навыков, необходимых для формирования профессиональных компетенций ПК 2.2, в части знаний правил определения последовательности действий при монтаже и наладке модели элементов систем </w:t>
            </w:r>
            <w:r w:rsidRPr="0090391B">
              <w:rPr>
                <w:rFonts w:ascii="Times New Roman" w:hAnsi="Times New Roman" w:cs="Times New Roman"/>
              </w:rPr>
              <w:lastRenderedPageBreak/>
              <w:t>автоматизации; типовых технических схем монтажа элементов систем автоматизации</w:t>
            </w:r>
          </w:p>
          <w:p w14:paraId="59972641" w14:textId="77777777" w:rsidR="002D738D" w:rsidRPr="0090391B" w:rsidRDefault="002D738D" w:rsidP="00AD5821">
            <w:pPr>
              <w:pStyle w:val="a4"/>
              <w:spacing w:after="120"/>
              <w:ind w:left="0"/>
              <w:rPr>
                <w:rFonts w:ascii="Times New Roman" w:hAnsi="Times New Roman" w:cs="Times New Roman"/>
              </w:rPr>
            </w:pPr>
          </w:p>
          <w:p w14:paraId="16A37C02" w14:textId="77777777" w:rsidR="002D738D" w:rsidRPr="0090391B" w:rsidRDefault="002D738D" w:rsidP="00AD5821">
            <w:pPr>
              <w:pStyle w:val="a4"/>
              <w:spacing w:after="120"/>
              <w:ind w:left="0"/>
              <w:rPr>
                <w:rFonts w:ascii="Times New Roman" w:hAnsi="Times New Roman" w:cs="Times New Roman"/>
                <w:bCs/>
                <w:sz w:val="24"/>
                <w:szCs w:val="24"/>
              </w:rPr>
            </w:pPr>
            <w:r w:rsidRPr="0090391B">
              <w:rPr>
                <w:rFonts w:ascii="Times New Roman" w:hAnsi="Times New Roman" w:cs="Times New Roman"/>
              </w:rPr>
              <w:t>с целью расширения углубления подготовки, определяемой содержанием обязательной части ОПОП, с учетом запросов работодателей на дополнительные результаты освоения ОПОП.</w:t>
            </w:r>
          </w:p>
        </w:tc>
      </w:tr>
    </w:tbl>
    <w:p w14:paraId="5C5C5A0A" w14:textId="77777777" w:rsidR="002D738D" w:rsidRPr="00711ECC" w:rsidRDefault="002D738D" w:rsidP="002D738D">
      <w:pPr>
        <w:ind w:firstLine="709"/>
        <w:rPr>
          <w:rFonts w:ascii="Times New Roman" w:eastAsia="Times New Roman" w:hAnsi="Times New Roman" w:cs="Times New Roman"/>
          <w:sz w:val="12"/>
          <w:szCs w:val="12"/>
          <w:lang w:eastAsia="ru-RU"/>
        </w:rPr>
      </w:pPr>
    </w:p>
    <w:p w14:paraId="5DF723E6" w14:textId="77777777" w:rsidR="002D738D" w:rsidRDefault="002D738D" w:rsidP="002D738D">
      <w:pPr>
        <w:pStyle w:val="1f"/>
        <w:rPr>
          <w:rFonts w:ascii="Times New Roman" w:hAnsi="Times New Roman"/>
        </w:rPr>
      </w:pPr>
    </w:p>
    <w:p w14:paraId="6D290877" w14:textId="77777777" w:rsidR="002D738D" w:rsidRDefault="002D738D" w:rsidP="002D738D">
      <w:pPr>
        <w:pStyle w:val="1f"/>
        <w:rPr>
          <w:rFonts w:ascii="Times New Roman" w:hAnsi="Times New Roman"/>
        </w:rPr>
      </w:pPr>
    </w:p>
    <w:p w14:paraId="5A36BC3C" w14:textId="77777777" w:rsidR="002D738D" w:rsidRDefault="002D738D" w:rsidP="002D738D">
      <w:pPr>
        <w:pStyle w:val="1f"/>
        <w:rPr>
          <w:rFonts w:ascii="Times New Roman" w:hAnsi="Times New Roman"/>
        </w:rPr>
      </w:pPr>
    </w:p>
    <w:p w14:paraId="00E01F25" w14:textId="77777777" w:rsidR="002D738D" w:rsidRPr="00B115E3" w:rsidRDefault="002D738D" w:rsidP="002D738D">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31177DA6" w14:textId="77777777" w:rsidR="002D738D" w:rsidRPr="00E11160" w:rsidRDefault="002D738D" w:rsidP="002D738D">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2"/>
        <w:gridCol w:w="1132"/>
        <w:gridCol w:w="2272"/>
      </w:tblGrid>
      <w:tr w:rsidR="002D738D" w:rsidRPr="00050A59" w14:paraId="0A14E6AD" w14:textId="77777777" w:rsidTr="00AD5821">
        <w:trPr>
          <w:trHeight w:val="23"/>
        </w:trPr>
        <w:tc>
          <w:tcPr>
            <w:tcW w:w="3259" w:type="pct"/>
            <w:vAlign w:val="center"/>
          </w:tcPr>
          <w:p w14:paraId="6D3C0D6A" w14:textId="77777777" w:rsidR="002D738D" w:rsidRPr="00050A59" w:rsidRDefault="002D738D" w:rsidP="00AD5821">
            <w:pPr>
              <w:jc w:val="center"/>
              <w:rPr>
                <w:rFonts w:ascii="Times New Roman" w:hAnsi="Times New Roman"/>
                <w:b/>
                <w:sz w:val="24"/>
              </w:rPr>
            </w:pPr>
            <w:r w:rsidRPr="00050A59">
              <w:rPr>
                <w:rFonts w:ascii="Times New Roman" w:hAnsi="Times New Roman"/>
                <w:b/>
                <w:sz w:val="24"/>
              </w:rPr>
              <w:t>Наименование составных частей дисциплины</w:t>
            </w:r>
          </w:p>
        </w:tc>
        <w:tc>
          <w:tcPr>
            <w:tcW w:w="579" w:type="pct"/>
            <w:vAlign w:val="center"/>
          </w:tcPr>
          <w:p w14:paraId="33DB851F" w14:textId="77777777" w:rsidR="002D738D" w:rsidRPr="00050A59" w:rsidRDefault="002D738D" w:rsidP="00AD5821">
            <w:pPr>
              <w:jc w:val="center"/>
              <w:rPr>
                <w:rFonts w:ascii="Times New Roman" w:hAnsi="Times New Roman"/>
                <w:b/>
                <w:iCs/>
                <w:sz w:val="24"/>
              </w:rPr>
            </w:pPr>
            <w:r w:rsidRPr="00050A59">
              <w:rPr>
                <w:rFonts w:ascii="Times New Roman" w:hAnsi="Times New Roman"/>
                <w:b/>
                <w:iCs/>
                <w:sz w:val="24"/>
              </w:rPr>
              <w:t>Объем в часах</w:t>
            </w:r>
          </w:p>
        </w:tc>
        <w:tc>
          <w:tcPr>
            <w:tcW w:w="1162" w:type="pct"/>
          </w:tcPr>
          <w:p w14:paraId="078EBDD2" w14:textId="77777777" w:rsidR="002D738D" w:rsidRPr="00050A59" w:rsidRDefault="002D738D" w:rsidP="00AD5821">
            <w:pPr>
              <w:jc w:val="center"/>
              <w:rPr>
                <w:rFonts w:ascii="Times New Roman" w:hAnsi="Times New Roman"/>
                <w:b/>
                <w:iCs/>
                <w:sz w:val="24"/>
              </w:rPr>
            </w:pPr>
            <w:r w:rsidRPr="00050A59">
              <w:rPr>
                <w:rFonts w:ascii="Times New Roman" w:hAnsi="Times New Roman"/>
                <w:b/>
                <w:sz w:val="24"/>
              </w:rPr>
              <w:t>В т.ч. в форме практ. подготовки</w:t>
            </w:r>
          </w:p>
        </w:tc>
      </w:tr>
      <w:tr w:rsidR="002D738D" w:rsidRPr="00050A59" w14:paraId="4799EFE7" w14:textId="77777777" w:rsidTr="00AD5821">
        <w:trPr>
          <w:trHeight w:val="23"/>
        </w:trPr>
        <w:tc>
          <w:tcPr>
            <w:tcW w:w="3259" w:type="pct"/>
            <w:vAlign w:val="center"/>
          </w:tcPr>
          <w:p w14:paraId="5EE235F7" w14:textId="77777777" w:rsidR="002D738D" w:rsidRPr="00050A59" w:rsidRDefault="002D738D" w:rsidP="00AD5821">
            <w:pPr>
              <w:jc w:val="both"/>
              <w:rPr>
                <w:rFonts w:ascii="Times New Roman" w:hAnsi="Times New Roman"/>
                <w:bCs/>
                <w:sz w:val="24"/>
                <w:szCs w:val="24"/>
              </w:rPr>
            </w:pPr>
            <w:r w:rsidRPr="00050A59">
              <w:rPr>
                <w:rFonts w:ascii="Times New Roman" w:hAnsi="Times New Roman"/>
                <w:bCs/>
                <w:sz w:val="24"/>
                <w:szCs w:val="24"/>
              </w:rPr>
              <w:t>Учебные занятия</w:t>
            </w:r>
            <w:r>
              <w:rPr>
                <w:rFonts w:ascii="Times New Roman" w:hAnsi="Times New Roman"/>
                <w:bCs/>
                <w:sz w:val="24"/>
                <w:szCs w:val="24"/>
              </w:rPr>
              <w:t>, из них:</w:t>
            </w:r>
          </w:p>
        </w:tc>
        <w:tc>
          <w:tcPr>
            <w:tcW w:w="579" w:type="pct"/>
            <w:vAlign w:val="center"/>
          </w:tcPr>
          <w:p w14:paraId="273D2AA3" w14:textId="77777777" w:rsidR="002D738D" w:rsidRPr="00050A59" w:rsidRDefault="002D738D" w:rsidP="00AD5821">
            <w:pPr>
              <w:jc w:val="center"/>
              <w:rPr>
                <w:rFonts w:ascii="Times New Roman" w:hAnsi="Times New Roman"/>
                <w:bCs/>
                <w:sz w:val="24"/>
                <w:szCs w:val="24"/>
              </w:rPr>
            </w:pPr>
            <w:r>
              <w:rPr>
                <w:rFonts w:ascii="Times New Roman" w:hAnsi="Times New Roman"/>
                <w:bCs/>
                <w:sz w:val="24"/>
                <w:szCs w:val="24"/>
              </w:rPr>
              <w:t>36</w:t>
            </w:r>
          </w:p>
        </w:tc>
        <w:tc>
          <w:tcPr>
            <w:tcW w:w="1162" w:type="pct"/>
            <w:vAlign w:val="center"/>
          </w:tcPr>
          <w:p w14:paraId="709963E3" w14:textId="77777777" w:rsidR="002D738D" w:rsidRPr="00050A59" w:rsidRDefault="002D738D" w:rsidP="00AD5821">
            <w:pPr>
              <w:jc w:val="center"/>
              <w:rPr>
                <w:rFonts w:ascii="Times New Roman" w:hAnsi="Times New Roman"/>
                <w:bCs/>
                <w:sz w:val="24"/>
                <w:szCs w:val="24"/>
              </w:rPr>
            </w:pPr>
            <w:r>
              <w:rPr>
                <w:rFonts w:ascii="Times New Roman" w:hAnsi="Times New Roman"/>
                <w:bCs/>
                <w:sz w:val="24"/>
                <w:szCs w:val="24"/>
              </w:rPr>
              <w:t>14</w:t>
            </w:r>
          </w:p>
        </w:tc>
      </w:tr>
      <w:tr w:rsidR="002D738D" w:rsidRPr="00050A59" w14:paraId="5226DD84" w14:textId="77777777" w:rsidTr="00AD5821">
        <w:trPr>
          <w:trHeight w:val="23"/>
        </w:trPr>
        <w:tc>
          <w:tcPr>
            <w:tcW w:w="3259" w:type="pct"/>
            <w:vAlign w:val="center"/>
          </w:tcPr>
          <w:p w14:paraId="7795553E" w14:textId="77777777" w:rsidR="002D738D" w:rsidRPr="00050A59" w:rsidRDefault="002D738D" w:rsidP="00AD5821">
            <w:pPr>
              <w:jc w:val="both"/>
              <w:rPr>
                <w:rFonts w:ascii="Times New Roman" w:hAnsi="Times New Roman"/>
                <w:bCs/>
                <w:sz w:val="24"/>
                <w:szCs w:val="24"/>
              </w:rPr>
            </w:pPr>
            <w:r>
              <w:rPr>
                <w:rFonts w:ascii="Times New Roman" w:hAnsi="Times New Roman"/>
                <w:bCs/>
                <w:sz w:val="24"/>
                <w:szCs w:val="24"/>
              </w:rPr>
              <w:t>теоретические</w:t>
            </w:r>
          </w:p>
        </w:tc>
        <w:tc>
          <w:tcPr>
            <w:tcW w:w="579" w:type="pct"/>
            <w:vAlign w:val="center"/>
          </w:tcPr>
          <w:p w14:paraId="36F4340B" w14:textId="77777777" w:rsidR="002D738D" w:rsidRDefault="002D738D" w:rsidP="00AD5821">
            <w:pPr>
              <w:jc w:val="center"/>
              <w:rPr>
                <w:rFonts w:ascii="Times New Roman" w:hAnsi="Times New Roman"/>
                <w:bCs/>
                <w:sz w:val="24"/>
                <w:szCs w:val="24"/>
              </w:rPr>
            </w:pPr>
            <w:r>
              <w:rPr>
                <w:rFonts w:ascii="Times New Roman" w:hAnsi="Times New Roman"/>
                <w:bCs/>
                <w:sz w:val="24"/>
                <w:szCs w:val="24"/>
              </w:rPr>
              <w:t>22</w:t>
            </w:r>
          </w:p>
        </w:tc>
        <w:tc>
          <w:tcPr>
            <w:tcW w:w="1162" w:type="pct"/>
            <w:vAlign w:val="center"/>
          </w:tcPr>
          <w:p w14:paraId="517D6209" w14:textId="77777777" w:rsidR="002D738D" w:rsidRDefault="002D738D" w:rsidP="00AD5821">
            <w:pPr>
              <w:jc w:val="center"/>
              <w:rPr>
                <w:rFonts w:ascii="Times New Roman" w:hAnsi="Times New Roman"/>
                <w:bCs/>
                <w:sz w:val="24"/>
                <w:szCs w:val="24"/>
              </w:rPr>
            </w:pPr>
          </w:p>
        </w:tc>
      </w:tr>
      <w:tr w:rsidR="002D738D" w:rsidRPr="00050A59" w14:paraId="4BA0445E" w14:textId="77777777" w:rsidTr="00AD5821">
        <w:trPr>
          <w:trHeight w:val="23"/>
        </w:trPr>
        <w:tc>
          <w:tcPr>
            <w:tcW w:w="3259" w:type="pct"/>
            <w:vAlign w:val="center"/>
          </w:tcPr>
          <w:p w14:paraId="380D0086" w14:textId="77777777" w:rsidR="002D738D" w:rsidRPr="00050A59" w:rsidRDefault="002D738D" w:rsidP="00AD5821">
            <w:pPr>
              <w:jc w:val="both"/>
              <w:rPr>
                <w:rFonts w:ascii="Times New Roman" w:hAnsi="Times New Roman"/>
                <w:bCs/>
                <w:sz w:val="24"/>
                <w:szCs w:val="24"/>
              </w:rPr>
            </w:pPr>
            <w:r>
              <w:rPr>
                <w:rFonts w:ascii="Times New Roman" w:hAnsi="Times New Roman"/>
                <w:bCs/>
                <w:sz w:val="24"/>
                <w:szCs w:val="24"/>
              </w:rPr>
              <w:t>практические</w:t>
            </w:r>
          </w:p>
        </w:tc>
        <w:tc>
          <w:tcPr>
            <w:tcW w:w="579" w:type="pct"/>
            <w:vAlign w:val="center"/>
          </w:tcPr>
          <w:p w14:paraId="65D9D9E9" w14:textId="77777777" w:rsidR="002D738D" w:rsidRDefault="002D738D" w:rsidP="00AD5821">
            <w:pPr>
              <w:jc w:val="center"/>
              <w:rPr>
                <w:rFonts w:ascii="Times New Roman" w:hAnsi="Times New Roman"/>
                <w:bCs/>
                <w:sz w:val="24"/>
                <w:szCs w:val="24"/>
              </w:rPr>
            </w:pPr>
            <w:r>
              <w:rPr>
                <w:rFonts w:ascii="Times New Roman" w:hAnsi="Times New Roman"/>
                <w:bCs/>
                <w:sz w:val="24"/>
                <w:szCs w:val="24"/>
              </w:rPr>
              <w:t>14</w:t>
            </w:r>
          </w:p>
        </w:tc>
        <w:tc>
          <w:tcPr>
            <w:tcW w:w="1162" w:type="pct"/>
            <w:vAlign w:val="center"/>
          </w:tcPr>
          <w:p w14:paraId="7189B98D" w14:textId="77777777" w:rsidR="002D738D" w:rsidRDefault="002D738D" w:rsidP="00AD5821">
            <w:pPr>
              <w:jc w:val="center"/>
              <w:rPr>
                <w:rFonts w:ascii="Times New Roman" w:hAnsi="Times New Roman"/>
                <w:bCs/>
                <w:sz w:val="24"/>
                <w:szCs w:val="24"/>
              </w:rPr>
            </w:pPr>
            <w:r>
              <w:rPr>
                <w:rFonts w:ascii="Times New Roman" w:hAnsi="Times New Roman"/>
                <w:bCs/>
                <w:sz w:val="24"/>
                <w:szCs w:val="24"/>
              </w:rPr>
              <w:t>14</w:t>
            </w:r>
          </w:p>
        </w:tc>
      </w:tr>
      <w:tr w:rsidR="002D738D" w:rsidRPr="00050A59" w14:paraId="664E9929" w14:textId="77777777" w:rsidTr="00AD5821">
        <w:trPr>
          <w:trHeight w:val="23"/>
        </w:trPr>
        <w:tc>
          <w:tcPr>
            <w:tcW w:w="3259" w:type="pct"/>
            <w:vAlign w:val="center"/>
          </w:tcPr>
          <w:p w14:paraId="5E6BA496" w14:textId="77777777" w:rsidR="002D738D" w:rsidRPr="00050A59" w:rsidRDefault="002D738D" w:rsidP="00AD5821">
            <w:pPr>
              <w:jc w:val="both"/>
              <w:rPr>
                <w:rFonts w:ascii="Times New Roman" w:hAnsi="Times New Roman"/>
                <w:bCs/>
                <w:sz w:val="24"/>
                <w:szCs w:val="24"/>
              </w:rPr>
            </w:pPr>
            <w:r w:rsidRPr="00050A59">
              <w:rPr>
                <w:rFonts w:ascii="Times New Roman" w:hAnsi="Times New Roman"/>
                <w:bCs/>
                <w:sz w:val="24"/>
                <w:szCs w:val="24"/>
              </w:rPr>
              <w:t>Самостоятельная работа</w:t>
            </w:r>
          </w:p>
        </w:tc>
        <w:tc>
          <w:tcPr>
            <w:tcW w:w="579" w:type="pct"/>
            <w:vAlign w:val="center"/>
          </w:tcPr>
          <w:p w14:paraId="6295F18C" w14:textId="77777777" w:rsidR="002D738D" w:rsidRPr="00050A59" w:rsidRDefault="002D738D" w:rsidP="00AD5821">
            <w:pPr>
              <w:jc w:val="center"/>
              <w:rPr>
                <w:rFonts w:ascii="Times New Roman" w:hAnsi="Times New Roman"/>
                <w:bCs/>
                <w:sz w:val="24"/>
                <w:szCs w:val="24"/>
              </w:rPr>
            </w:pPr>
            <w:r>
              <w:rPr>
                <w:rFonts w:ascii="Times New Roman" w:hAnsi="Times New Roman"/>
                <w:bCs/>
                <w:sz w:val="24"/>
                <w:szCs w:val="24"/>
              </w:rPr>
              <w:t>-</w:t>
            </w:r>
          </w:p>
        </w:tc>
        <w:tc>
          <w:tcPr>
            <w:tcW w:w="1162" w:type="pct"/>
            <w:vAlign w:val="center"/>
          </w:tcPr>
          <w:p w14:paraId="2D6066A5" w14:textId="77777777" w:rsidR="002D738D" w:rsidRPr="00050A59" w:rsidRDefault="002D738D" w:rsidP="00AD5821">
            <w:pPr>
              <w:jc w:val="center"/>
              <w:rPr>
                <w:rFonts w:ascii="Times New Roman" w:hAnsi="Times New Roman"/>
                <w:bCs/>
                <w:sz w:val="24"/>
                <w:szCs w:val="24"/>
              </w:rPr>
            </w:pPr>
            <w:r w:rsidRPr="00050A59">
              <w:rPr>
                <w:rFonts w:ascii="Times New Roman" w:hAnsi="Times New Roman"/>
                <w:bCs/>
                <w:sz w:val="24"/>
                <w:szCs w:val="24"/>
              </w:rPr>
              <w:t>-</w:t>
            </w:r>
          </w:p>
        </w:tc>
      </w:tr>
      <w:tr w:rsidR="002D738D" w:rsidRPr="00050A59" w14:paraId="2C62DB4A" w14:textId="77777777" w:rsidTr="00AD5821">
        <w:trPr>
          <w:trHeight w:val="23"/>
        </w:trPr>
        <w:tc>
          <w:tcPr>
            <w:tcW w:w="3259" w:type="pct"/>
            <w:vAlign w:val="center"/>
          </w:tcPr>
          <w:p w14:paraId="7056B633" w14:textId="77777777" w:rsidR="002D738D" w:rsidRPr="009D2FA0" w:rsidRDefault="002D738D" w:rsidP="00AD5821">
            <w:pPr>
              <w:jc w:val="both"/>
              <w:rPr>
                <w:rFonts w:ascii="Times New Roman" w:hAnsi="Times New Roman"/>
                <w:bCs/>
                <w:sz w:val="24"/>
                <w:szCs w:val="24"/>
              </w:rPr>
            </w:pPr>
            <w:r w:rsidRPr="009D2FA0">
              <w:rPr>
                <w:rFonts w:ascii="Times New Roman" w:hAnsi="Times New Roman"/>
                <w:bCs/>
                <w:sz w:val="24"/>
                <w:szCs w:val="24"/>
              </w:rPr>
              <w:t xml:space="preserve">Промежуточная аттестация в </w:t>
            </w:r>
            <w:r w:rsidRPr="00D7694F">
              <w:rPr>
                <w:rFonts w:ascii="Times New Roman" w:hAnsi="Times New Roman"/>
                <w:bCs/>
                <w:iCs/>
                <w:sz w:val="24"/>
                <w:szCs w:val="24"/>
              </w:rPr>
              <w:t xml:space="preserve">форме  </w:t>
            </w:r>
            <w:r>
              <w:rPr>
                <w:rFonts w:ascii="Times New Roman" w:hAnsi="Times New Roman"/>
                <w:bCs/>
                <w:iCs/>
                <w:sz w:val="24"/>
                <w:szCs w:val="24"/>
              </w:rPr>
              <w:t>диф. зачета</w:t>
            </w:r>
          </w:p>
        </w:tc>
        <w:tc>
          <w:tcPr>
            <w:tcW w:w="579" w:type="pct"/>
            <w:vAlign w:val="center"/>
          </w:tcPr>
          <w:p w14:paraId="4998A97B" w14:textId="77777777" w:rsidR="002D738D" w:rsidRPr="00050A59" w:rsidRDefault="002D738D" w:rsidP="00AD5821">
            <w:pPr>
              <w:jc w:val="center"/>
              <w:rPr>
                <w:rFonts w:ascii="Times New Roman" w:hAnsi="Times New Roman"/>
                <w:bCs/>
                <w:sz w:val="24"/>
                <w:szCs w:val="24"/>
              </w:rPr>
            </w:pPr>
            <w:r>
              <w:rPr>
                <w:rFonts w:ascii="Times New Roman" w:hAnsi="Times New Roman"/>
                <w:bCs/>
                <w:sz w:val="24"/>
                <w:szCs w:val="24"/>
              </w:rPr>
              <w:t>2</w:t>
            </w:r>
          </w:p>
        </w:tc>
        <w:tc>
          <w:tcPr>
            <w:tcW w:w="1162" w:type="pct"/>
            <w:vAlign w:val="center"/>
          </w:tcPr>
          <w:p w14:paraId="00AA9D58" w14:textId="77777777" w:rsidR="002D738D" w:rsidRPr="00050A59" w:rsidRDefault="002D738D" w:rsidP="00AD5821">
            <w:pPr>
              <w:jc w:val="center"/>
              <w:rPr>
                <w:rFonts w:ascii="Times New Roman" w:hAnsi="Times New Roman"/>
                <w:bCs/>
                <w:sz w:val="24"/>
                <w:szCs w:val="24"/>
              </w:rPr>
            </w:pPr>
          </w:p>
        </w:tc>
      </w:tr>
      <w:tr w:rsidR="002D738D" w:rsidRPr="00050A59" w14:paraId="52CF9C8C" w14:textId="77777777" w:rsidTr="00AD5821">
        <w:trPr>
          <w:trHeight w:val="23"/>
        </w:trPr>
        <w:tc>
          <w:tcPr>
            <w:tcW w:w="3259" w:type="pct"/>
            <w:vAlign w:val="center"/>
          </w:tcPr>
          <w:p w14:paraId="678360B3" w14:textId="77777777" w:rsidR="002D738D" w:rsidRPr="00050A59" w:rsidRDefault="002D738D" w:rsidP="00AD5821">
            <w:pPr>
              <w:jc w:val="both"/>
              <w:rPr>
                <w:rFonts w:ascii="Times New Roman" w:hAnsi="Times New Roman"/>
                <w:bCs/>
                <w:sz w:val="24"/>
                <w:szCs w:val="24"/>
              </w:rPr>
            </w:pPr>
            <w:r w:rsidRPr="00050A59">
              <w:rPr>
                <w:rFonts w:ascii="Times New Roman" w:hAnsi="Times New Roman"/>
                <w:bCs/>
                <w:sz w:val="24"/>
                <w:szCs w:val="24"/>
              </w:rPr>
              <w:t>Всего</w:t>
            </w:r>
          </w:p>
        </w:tc>
        <w:tc>
          <w:tcPr>
            <w:tcW w:w="579" w:type="pct"/>
            <w:vAlign w:val="center"/>
          </w:tcPr>
          <w:p w14:paraId="3621AEEC" w14:textId="77777777" w:rsidR="002D738D" w:rsidRPr="00050A59" w:rsidRDefault="002D738D" w:rsidP="00AD5821">
            <w:pPr>
              <w:jc w:val="center"/>
              <w:rPr>
                <w:rFonts w:ascii="Times New Roman" w:hAnsi="Times New Roman"/>
                <w:b/>
                <w:sz w:val="24"/>
                <w:szCs w:val="24"/>
              </w:rPr>
            </w:pPr>
            <w:r>
              <w:rPr>
                <w:rFonts w:ascii="Times New Roman" w:hAnsi="Times New Roman"/>
                <w:b/>
                <w:sz w:val="24"/>
                <w:szCs w:val="24"/>
              </w:rPr>
              <w:t>38</w:t>
            </w:r>
          </w:p>
        </w:tc>
        <w:tc>
          <w:tcPr>
            <w:tcW w:w="1162" w:type="pct"/>
            <w:vAlign w:val="center"/>
          </w:tcPr>
          <w:p w14:paraId="45406781" w14:textId="77777777" w:rsidR="002D738D" w:rsidRPr="00050A59" w:rsidRDefault="002D738D" w:rsidP="00AD5821">
            <w:pPr>
              <w:jc w:val="center"/>
              <w:rPr>
                <w:rFonts w:ascii="Times New Roman" w:hAnsi="Times New Roman"/>
                <w:b/>
                <w:sz w:val="24"/>
                <w:szCs w:val="24"/>
              </w:rPr>
            </w:pPr>
            <w:r>
              <w:rPr>
                <w:rFonts w:ascii="Times New Roman" w:hAnsi="Times New Roman"/>
                <w:b/>
                <w:sz w:val="24"/>
                <w:szCs w:val="24"/>
              </w:rPr>
              <w:t>14</w:t>
            </w:r>
          </w:p>
        </w:tc>
      </w:tr>
    </w:tbl>
    <w:p w14:paraId="01B59B27" w14:textId="77777777" w:rsidR="002D738D" w:rsidRDefault="002D738D" w:rsidP="002D738D">
      <w:pPr>
        <w:rPr>
          <w:rFonts w:ascii="Times New Roman" w:eastAsia="Segoe UI" w:hAnsi="Times New Roman" w:cs="Times New Roman"/>
          <w:b/>
          <w:bCs/>
          <w:sz w:val="24"/>
          <w:szCs w:val="24"/>
          <w:lang w:eastAsia="ru-RU"/>
        </w:rPr>
      </w:pPr>
      <w:r>
        <w:rPr>
          <w:rFonts w:ascii="Times New Roman" w:hAnsi="Times New Roman"/>
        </w:rPr>
        <w:br w:type="page"/>
      </w:r>
    </w:p>
    <w:p w14:paraId="2F0DD70C" w14:textId="77777777" w:rsidR="002D738D" w:rsidRDefault="002D738D" w:rsidP="002D738D">
      <w:pPr>
        <w:pStyle w:val="114"/>
        <w:rPr>
          <w:rFonts w:ascii="Times New Roman" w:hAnsi="Times New Roman"/>
        </w:rPr>
        <w:sectPr w:rsidR="002D738D" w:rsidSect="001604E7">
          <w:headerReference w:type="even" r:id="rId162"/>
          <w:pgSz w:w="11906" w:h="16838"/>
          <w:pgMar w:top="1134" w:right="567" w:bottom="1134" w:left="1701" w:header="709" w:footer="709" w:gutter="0"/>
          <w:cols w:space="708"/>
          <w:docGrid w:linePitch="360"/>
        </w:sectPr>
      </w:pPr>
    </w:p>
    <w:p w14:paraId="40FFC3D3" w14:textId="6ECFB2E2" w:rsidR="002D738D" w:rsidRDefault="002D738D" w:rsidP="002D738D">
      <w:pPr>
        <w:rPr>
          <w:rFonts w:ascii="Times New Roman" w:hAnsi="Times New Roman"/>
          <w:b/>
          <w:sz w:val="24"/>
          <w:szCs w:val="24"/>
        </w:rPr>
      </w:pPr>
      <w:r w:rsidRPr="00AE425F">
        <w:rPr>
          <w:rFonts w:ascii="Times New Roman" w:hAnsi="Times New Roman"/>
          <w:b/>
          <w:sz w:val="24"/>
          <w:szCs w:val="24"/>
        </w:rPr>
        <w:lastRenderedPageBreak/>
        <w:t>2.2. Содержание дисциплины ОП.2</w:t>
      </w:r>
      <w:r w:rsidR="001258EB">
        <w:rPr>
          <w:rFonts w:ascii="Times New Roman" w:hAnsi="Times New Roman"/>
          <w:b/>
          <w:sz w:val="24"/>
          <w:szCs w:val="24"/>
        </w:rPr>
        <w:t xml:space="preserve">0 </w:t>
      </w:r>
      <w:bookmarkStart w:id="175" w:name="_GoBack"/>
      <w:bookmarkEnd w:id="175"/>
      <w:r w:rsidRPr="00AE425F">
        <w:rPr>
          <w:rFonts w:ascii="Times New Roman" w:hAnsi="Times New Roman"/>
          <w:b/>
          <w:sz w:val="24"/>
          <w:szCs w:val="24"/>
        </w:rPr>
        <w:t>«ЭЛЕКТРОТЕХНИЧЕСКИЕ МАТЕРИАЛЫ»</w:t>
      </w:r>
    </w:p>
    <w:p w14:paraId="2F0845AD" w14:textId="77777777" w:rsidR="002D738D" w:rsidRPr="00AE425F" w:rsidRDefault="002D738D" w:rsidP="002D738D">
      <w:pPr>
        <w:rPr>
          <w:rFonts w:ascii="Times New Roman" w:hAnsi="Times New Roman"/>
          <w:b/>
          <w:bCs/>
          <w:sz w:val="24"/>
          <w:szCs w:val="24"/>
        </w:rPr>
      </w:pPr>
    </w:p>
    <w:tbl>
      <w:tblPr>
        <w:tblW w:w="51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90"/>
        <w:gridCol w:w="6843"/>
        <w:gridCol w:w="2695"/>
        <w:gridCol w:w="2561"/>
      </w:tblGrid>
      <w:tr w:rsidR="002D738D" w:rsidRPr="00D8734F" w14:paraId="584AABD7" w14:textId="77777777" w:rsidTr="00AD5821">
        <w:trPr>
          <w:trHeight w:val="20"/>
        </w:trPr>
        <w:tc>
          <w:tcPr>
            <w:tcW w:w="937" w:type="pct"/>
            <w:vAlign w:val="center"/>
          </w:tcPr>
          <w:p w14:paraId="6B65D762" w14:textId="77777777" w:rsidR="002D738D" w:rsidRDefault="002D738D" w:rsidP="00AD5821">
            <w:pPr>
              <w:jc w:val="center"/>
              <w:rPr>
                <w:rFonts w:ascii="Times New Roman" w:hAnsi="Times New Roman"/>
                <w:b/>
              </w:rPr>
            </w:pPr>
            <w:r>
              <w:rPr>
                <w:rFonts w:ascii="Times New Roman" w:hAnsi="Times New Roman"/>
                <w:b/>
                <w:bCs/>
              </w:rPr>
              <w:t>Наименование разделов и тем</w:t>
            </w:r>
          </w:p>
        </w:tc>
        <w:tc>
          <w:tcPr>
            <w:tcW w:w="2298" w:type="pct"/>
            <w:vAlign w:val="center"/>
          </w:tcPr>
          <w:p w14:paraId="3D04CD21" w14:textId="77777777" w:rsidR="002D738D" w:rsidRDefault="002D738D" w:rsidP="00AD5821">
            <w:pPr>
              <w:suppressAutoHyphens/>
              <w:jc w:val="center"/>
              <w:rPr>
                <w:rFonts w:ascii="Times New Roman" w:hAnsi="Times New Roman"/>
                <w:b/>
              </w:rPr>
            </w:pPr>
            <w:r>
              <w:rPr>
                <w:rFonts w:ascii="Times New Roman" w:hAnsi="Times New Roman"/>
                <w:b/>
                <w:bCs/>
              </w:rPr>
              <w:t>Содержание учебного материала, практических и лабораторных занятий</w:t>
            </w:r>
          </w:p>
        </w:tc>
        <w:tc>
          <w:tcPr>
            <w:tcW w:w="905" w:type="pct"/>
          </w:tcPr>
          <w:p w14:paraId="7C3E2EA5" w14:textId="77777777" w:rsidR="002D738D" w:rsidRDefault="002D738D" w:rsidP="00AD5821">
            <w:pPr>
              <w:suppressAutoHyphens/>
              <w:jc w:val="center"/>
              <w:rPr>
                <w:rFonts w:ascii="Times New Roman" w:hAnsi="Times New Roman"/>
                <w:b/>
                <w:bCs/>
              </w:rPr>
            </w:pPr>
            <w:r>
              <w:rPr>
                <w:rFonts w:ascii="Times New Roman" w:hAnsi="Times New Roman"/>
                <w:b/>
                <w:bCs/>
                <w:sz w:val="24"/>
                <w:szCs w:val="24"/>
              </w:rPr>
              <w:t xml:space="preserve">Объем, ак. ч. / </w:t>
            </w:r>
            <w:r>
              <w:rPr>
                <w:rFonts w:ascii="Times New Roman" w:hAnsi="Times New Roman"/>
                <w:b/>
                <w:bCs/>
                <w:sz w:val="24"/>
                <w:szCs w:val="24"/>
              </w:rPr>
              <w:br/>
              <w:t xml:space="preserve">в том числе </w:t>
            </w:r>
            <w:r>
              <w:rPr>
                <w:rFonts w:ascii="Times New Roman" w:hAnsi="Times New Roman"/>
                <w:b/>
                <w:bCs/>
                <w:sz w:val="24"/>
                <w:szCs w:val="24"/>
              </w:rPr>
              <w:br/>
              <w:t xml:space="preserve">в форме практической подготовки, </w:t>
            </w:r>
            <w:r>
              <w:rPr>
                <w:rFonts w:ascii="Times New Roman" w:hAnsi="Times New Roman"/>
                <w:b/>
                <w:bCs/>
                <w:sz w:val="24"/>
                <w:szCs w:val="24"/>
              </w:rPr>
              <w:br/>
              <w:t>ак. ч.</w:t>
            </w:r>
          </w:p>
        </w:tc>
        <w:tc>
          <w:tcPr>
            <w:tcW w:w="860" w:type="pct"/>
          </w:tcPr>
          <w:p w14:paraId="789070F7" w14:textId="77777777" w:rsidR="002D738D" w:rsidRDefault="002D738D" w:rsidP="00AD5821">
            <w:pPr>
              <w:suppressAutoHyphens/>
              <w:jc w:val="center"/>
              <w:rPr>
                <w:rFonts w:ascii="Times New Roman" w:hAnsi="Times New Roman"/>
                <w:b/>
                <w:bCs/>
              </w:rPr>
            </w:pPr>
            <w:r>
              <w:rPr>
                <w:rFonts w:ascii="Times New Roman" w:hAnsi="Times New Roman"/>
                <w:b/>
                <w:bCs/>
                <w:sz w:val="24"/>
                <w:szCs w:val="24"/>
              </w:rPr>
              <w:t>Коды компетенций, формированию которых способствует элемент программы</w:t>
            </w:r>
          </w:p>
        </w:tc>
      </w:tr>
      <w:tr w:rsidR="002D738D" w:rsidRPr="00D8734F" w14:paraId="348F7D9F" w14:textId="77777777" w:rsidTr="00AD5821">
        <w:trPr>
          <w:trHeight w:val="240"/>
        </w:trPr>
        <w:tc>
          <w:tcPr>
            <w:tcW w:w="937" w:type="pct"/>
            <w:vMerge w:val="restart"/>
          </w:tcPr>
          <w:p w14:paraId="43AF378A" w14:textId="77777777" w:rsidR="002D738D" w:rsidRPr="003B1862" w:rsidRDefault="002D738D" w:rsidP="00AD5821">
            <w:pPr>
              <w:shd w:val="clear" w:color="auto" w:fill="FFFFFF"/>
              <w:snapToGrid w:val="0"/>
              <w:jc w:val="center"/>
              <w:rPr>
                <w:rFonts w:ascii="Times New Roman" w:hAnsi="Times New Roman"/>
                <w:b/>
                <w:bCs/>
                <w:smallCaps/>
                <w:color w:val="000000"/>
                <w:sz w:val="24"/>
                <w:szCs w:val="24"/>
              </w:rPr>
            </w:pPr>
          </w:p>
          <w:p w14:paraId="33F27A35" w14:textId="77777777" w:rsidR="002D738D" w:rsidRPr="003B1862" w:rsidRDefault="002D738D" w:rsidP="00AD5821">
            <w:pPr>
              <w:shd w:val="clear" w:color="auto" w:fill="FFFFFF"/>
              <w:snapToGrid w:val="0"/>
              <w:jc w:val="center"/>
              <w:rPr>
                <w:rFonts w:ascii="Times New Roman" w:hAnsi="Times New Roman"/>
                <w:b/>
                <w:bCs/>
                <w:smallCaps/>
                <w:color w:val="000000"/>
                <w:sz w:val="24"/>
                <w:szCs w:val="24"/>
              </w:rPr>
            </w:pPr>
            <w:r w:rsidRPr="003B1862">
              <w:rPr>
                <w:rFonts w:ascii="Times New Roman" w:hAnsi="Times New Roman"/>
                <w:b/>
                <w:bCs/>
                <w:smallCaps/>
                <w:color w:val="000000"/>
                <w:sz w:val="24"/>
                <w:szCs w:val="24"/>
              </w:rPr>
              <w:t>ВВЕДЕНИЕ</w:t>
            </w:r>
          </w:p>
          <w:p w14:paraId="78470B42" w14:textId="77777777" w:rsidR="002D738D" w:rsidRPr="003B1862" w:rsidRDefault="002D738D" w:rsidP="00AD5821">
            <w:pPr>
              <w:rPr>
                <w:rFonts w:ascii="Times New Roman" w:hAnsi="Times New Roman"/>
                <w:b/>
                <w:bCs/>
                <w:sz w:val="24"/>
                <w:szCs w:val="24"/>
              </w:rPr>
            </w:pPr>
          </w:p>
        </w:tc>
        <w:tc>
          <w:tcPr>
            <w:tcW w:w="2298" w:type="pct"/>
          </w:tcPr>
          <w:p w14:paraId="5887D22B" w14:textId="77777777" w:rsidR="002D738D" w:rsidRPr="00614F0C" w:rsidRDefault="002D738D" w:rsidP="00AD5821">
            <w:pPr>
              <w:rPr>
                <w:rFonts w:ascii="Times New Roman" w:hAnsi="Times New Roman"/>
                <w:b/>
                <w:bCs/>
                <w:sz w:val="24"/>
                <w:szCs w:val="24"/>
              </w:rPr>
            </w:pPr>
            <w:r w:rsidRPr="00614F0C">
              <w:rPr>
                <w:rFonts w:ascii="Times New Roman" w:hAnsi="Times New Roman"/>
                <w:b/>
                <w:bCs/>
                <w:sz w:val="24"/>
                <w:szCs w:val="24"/>
              </w:rPr>
              <w:t xml:space="preserve">Содержание </w:t>
            </w:r>
          </w:p>
        </w:tc>
        <w:tc>
          <w:tcPr>
            <w:tcW w:w="905" w:type="pct"/>
          </w:tcPr>
          <w:p w14:paraId="6D96AABD" w14:textId="77777777" w:rsidR="002D738D" w:rsidRPr="003B1862" w:rsidRDefault="002D738D" w:rsidP="00AD5821">
            <w:pPr>
              <w:jc w:val="center"/>
              <w:rPr>
                <w:rFonts w:ascii="Times New Roman" w:hAnsi="Times New Roman"/>
                <w:b/>
                <w:bCs/>
                <w:sz w:val="24"/>
                <w:szCs w:val="24"/>
              </w:rPr>
            </w:pPr>
            <w:r w:rsidRPr="003B1862">
              <w:rPr>
                <w:rFonts w:ascii="Times New Roman" w:hAnsi="Times New Roman"/>
                <w:b/>
                <w:bCs/>
                <w:sz w:val="24"/>
                <w:szCs w:val="24"/>
              </w:rPr>
              <w:t>2</w:t>
            </w:r>
          </w:p>
        </w:tc>
        <w:tc>
          <w:tcPr>
            <w:tcW w:w="860" w:type="pct"/>
            <w:vMerge w:val="restart"/>
          </w:tcPr>
          <w:p w14:paraId="4820FCCF" w14:textId="77777777" w:rsidR="002D738D" w:rsidRPr="00614F0C" w:rsidRDefault="002D738D" w:rsidP="00AD5821">
            <w:pPr>
              <w:rPr>
                <w:rFonts w:ascii="Times New Roman" w:hAnsi="Times New Roman"/>
                <w:bCs/>
                <w:sz w:val="24"/>
                <w:szCs w:val="24"/>
              </w:rPr>
            </w:pPr>
          </w:p>
        </w:tc>
      </w:tr>
      <w:tr w:rsidR="002D738D" w:rsidRPr="00D8734F" w14:paraId="34E09FF4" w14:textId="77777777" w:rsidTr="00AD5821">
        <w:trPr>
          <w:trHeight w:val="1125"/>
        </w:trPr>
        <w:tc>
          <w:tcPr>
            <w:tcW w:w="937" w:type="pct"/>
            <w:vMerge/>
          </w:tcPr>
          <w:p w14:paraId="7FD3103A" w14:textId="77777777" w:rsidR="002D738D" w:rsidRPr="00614F0C" w:rsidRDefault="002D738D" w:rsidP="00AD5821">
            <w:pPr>
              <w:shd w:val="clear" w:color="auto" w:fill="FFFFFF"/>
              <w:snapToGrid w:val="0"/>
              <w:jc w:val="center"/>
              <w:rPr>
                <w:rFonts w:ascii="Times New Roman" w:hAnsi="Times New Roman"/>
                <w:bCs/>
                <w:smallCaps/>
                <w:color w:val="000000"/>
                <w:sz w:val="24"/>
                <w:szCs w:val="24"/>
              </w:rPr>
            </w:pPr>
          </w:p>
        </w:tc>
        <w:tc>
          <w:tcPr>
            <w:tcW w:w="2298" w:type="pct"/>
          </w:tcPr>
          <w:p w14:paraId="5F228E9C" w14:textId="77777777" w:rsidR="002D738D" w:rsidRPr="00614F0C" w:rsidRDefault="002D738D" w:rsidP="00AD5821">
            <w:pPr>
              <w:rPr>
                <w:rFonts w:ascii="Times New Roman" w:hAnsi="Times New Roman"/>
                <w:bCs/>
                <w:sz w:val="24"/>
                <w:szCs w:val="24"/>
              </w:rPr>
            </w:pPr>
            <w:r w:rsidRPr="00614F0C">
              <w:rPr>
                <w:rFonts w:ascii="Times New Roman" w:hAnsi="Times New Roman"/>
                <w:sz w:val="24"/>
                <w:szCs w:val="24"/>
              </w:rPr>
              <w:t>Краткое содержание учебной дисциплины. Классификация и область применения электротехнических материалов. Современные достижения отечественной и зарубежной науки в области производства электротехнических и конструкционных материалов</w:t>
            </w:r>
          </w:p>
        </w:tc>
        <w:tc>
          <w:tcPr>
            <w:tcW w:w="905" w:type="pct"/>
          </w:tcPr>
          <w:p w14:paraId="4BC5D528" w14:textId="77777777" w:rsidR="002D738D" w:rsidRPr="00614F0C" w:rsidRDefault="002D738D" w:rsidP="00AD5821">
            <w:pPr>
              <w:jc w:val="center"/>
              <w:rPr>
                <w:rFonts w:ascii="Times New Roman" w:hAnsi="Times New Roman"/>
                <w:bCs/>
                <w:sz w:val="24"/>
                <w:szCs w:val="24"/>
              </w:rPr>
            </w:pPr>
            <w:r>
              <w:rPr>
                <w:rFonts w:ascii="Times New Roman" w:hAnsi="Times New Roman"/>
                <w:bCs/>
                <w:sz w:val="24"/>
                <w:szCs w:val="24"/>
              </w:rPr>
              <w:t>2</w:t>
            </w:r>
          </w:p>
        </w:tc>
        <w:tc>
          <w:tcPr>
            <w:tcW w:w="860" w:type="pct"/>
            <w:vMerge/>
          </w:tcPr>
          <w:p w14:paraId="7F8F3B3D" w14:textId="77777777" w:rsidR="002D738D" w:rsidRPr="00614F0C" w:rsidRDefault="002D738D" w:rsidP="00AD5821">
            <w:pPr>
              <w:rPr>
                <w:rFonts w:ascii="Times New Roman" w:hAnsi="Times New Roman"/>
                <w:bCs/>
                <w:sz w:val="24"/>
                <w:szCs w:val="24"/>
              </w:rPr>
            </w:pPr>
          </w:p>
        </w:tc>
      </w:tr>
      <w:tr w:rsidR="002D738D" w:rsidRPr="00D8734F" w14:paraId="55F0AED1" w14:textId="77777777" w:rsidTr="00AD5821">
        <w:trPr>
          <w:trHeight w:val="20"/>
        </w:trPr>
        <w:tc>
          <w:tcPr>
            <w:tcW w:w="3235" w:type="pct"/>
            <w:gridSpan w:val="2"/>
          </w:tcPr>
          <w:p w14:paraId="286512CF" w14:textId="77777777" w:rsidR="002D738D" w:rsidRPr="003B1862" w:rsidRDefault="002D738D" w:rsidP="00AD5821">
            <w:pPr>
              <w:tabs>
                <w:tab w:val="left" w:pos="2670"/>
                <w:tab w:val="center" w:pos="4708"/>
              </w:tabs>
              <w:rPr>
                <w:rFonts w:ascii="Times New Roman" w:hAnsi="Times New Roman"/>
                <w:b/>
                <w:bCs/>
                <w:smallCaps/>
                <w:sz w:val="24"/>
                <w:szCs w:val="24"/>
              </w:rPr>
            </w:pPr>
            <w:r w:rsidRPr="003B1862">
              <w:rPr>
                <w:rFonts w:ascii="Times New Roman" w:hAnsi="Times New Roman"/>
                <w:b/>
                <w:smallCaps/>
                <w:sz w:val="24"/>
                <w:szCs w:val="24"/>
              </w:rPr>
              <w:t>Раздел 1. Проводниковые материалы</w:t>
            </w:r>
          </w:p>
        </w:tc>
        <w:tc>
          <w:tcPr>
            <w:tcW w:w="905" w:type="pct"/>
          </w:tcPr>
          <w:p w14:paraId="488F4765" w14:textId="77777777" w:rsidR="002D738D" w:rsidRPr="003B1862" w:rsidRDefault="002D738D" w:rsidP="00AD5821">
            <w:pPr>
              <w:jc w:val="center"/>
              <w:rPr>
                <w:rFonts w:ascii="Times New Roman" w:hAnsi="Times New Roman"/>
                <w:b/>
                <w:bCs/>
                <w:sz w:val="24"/>
                <w:szCs w:val="24"/>
              </w:rPr>
            </w:pPr>
            <w:r w:rsidRPr="003B1862">
              <w:rPr>
                <w:rFonts w:ascii="Times New Roman" w:hAnsi="Times New Roman"/>
                <w:b/>
                <w:bCs/>
                <w:sz w:val="24"/>
                <w:szCs w:val="24"/>
              </w:rPr>
              <w:t>6/2</w:t>
            </w:r>
          </w:p>
        </w:tc>
        <w:tc>
          <w:tcPr>
            <w:tcW w:w="860" w:type="pct"/>
          </w:tcPr>
          <w:p w14:paraId="3BB2D05F" w14:textId="77777777" w:rsidR="002D738D" w:rsidRPr="00614F0C" w:rsidRDefault="002D738D" w:rsidP="00AD5821">
            <w:pPr>
              <w:rPr>
                <w:rFonts w:ascii="Times New Roman" w:hAnsi="Times New Roman"/>
                <w:bCs/>
                <w:sz w:val="24"/>
                <w:szCs w:val="24"/>
              </w:rPr>
            </w:pPr>
          </w:p>
        </w:tc>
      </w:tr>
      <w:tr w:rsidR="002D738D" w:rsidRPr="00D8734F" w14:paraId="71512C12" w14:textId="77777777" w:rsidTr="00AD5821">
        <w:trPr>
          <w:trHeight w:val="327"/>
        </w:trPr>
        <w:tc>
          <w:tcPr>
            <w:tcW w:w="937" w:type="pct"/>
            <w:vMerge w:val="restart"/>
          </w:tcPr>
          <w:p w14:paraId="0D6F6DC2" w14:textId="77777777" w:rsidR="002D738D" w:rsidRPr="003B1862" w:rsidRDefault="002D738D" w:rsidP="00AD5821">
            <w:pPr>
              <w:rPr>
                <w:rFonts w:ascii="Times New Roman" w:hAnsi="Times New Roman"/>
                <w:b/>
                <w:bCs/>
                <w:sz w:val="24"/>
                <w:szCs w:val="24"/>
              </w:rPr>
            </w:pPr>
            <w:r w:rsidRPr="003B1862">
              <w:rPr>
                <w:rFonts w:ascii="Times New Roman" w:hAnsi="Times New Roman"/>
                <w:b/>
                <w:sz w:val="24"/>
                <w:szCs w:val="24"/>
              </w:rPr>
              <w:t>Тема 1.1. Проводниковые материалы</w:t>
            </w:r>
          </w:p>
        </w:tc>
        <w:tc>
          <w:tcPr>
            <w:tcW w:w="2298" w:type="pct"/>
          </w:tcPr>
          <w:p w14:paraId="06D25930" w14:textId="77777777" w:rsidR="002D738D" w:rsidRPr="003B1862" w:rsidRDefault="002D738D" w:rsidP="00AD5821">
            <w:pPr>
              <w:rPr>
                <w:rFonts w:ascii="Times New Roman" w:hAnsi="Times New Roman"/>
                <w:b/>
                <w:bCs/>
                <w:sz w:val="24"/>
                <w:szCs w:val="24"/>
              </w:rPr>
            </w:pPr>
            <w:r w:rsidRPr="003B1862">
              <w:rPr>
                <w:rFonts w:ascii="Times New Roman" w:hAnsi="Times New Roman"/>
                <w:b/>
                <w:bCs/>
                <w:sz w:val="24"/>
                <w:szCs w:val="24"/>
              </w:rPr>
              <w:t xml:space="preserve">Содержание </w:t>
            </w:r>
          </w:p>
        </w:tc>
        <w:tc>
          <w:tcPr>
            <w:tcW w:w="905" w:type="pct"/>
            <w:vAlign w:val="center"/>
          </w:tcPr>
          <w:p w14:paraId="4EB43245" w14:textId="77777777" w:rsidR="002D738D" w:rsidRPr="003B1862" w:rsidRDefault="002D738D" w:rsidP="00AD5821">
            <w:pPr>
              <w:jc w:val="center"/>
              <w:rPr>
                <w:rFonts w:ascii="Times New Roman" w:hAnsi="Times New Roman"/>
                <w:b/>
                <w:bCs/>
                <w:sz w:val="24"/>
                <w:szCs w:val="24"/>
              </w:rPr>
            </w:pPr>
            <w:r w:rsidRPr="003B1862">
              <w:rPr>
                <w:rFonts w:ascii="Times New Roman" w:hAnsi="Times New Roman"/>
                <w:b/>
                <w:bCs/>
                <w:sz w:val="24"/>
                <w:szCs w:val="24"/>
              </w:rPr>
              <w:t>6/2</w:t>
            </w:r>
          </w:p>
        </w:tc>
        <w:tc>
          <w:tcPr>
            <w:tcW w:w="860" w:type="pct"/>
            <w:vMerge w:val="restart"/>
          </w:tcPr>
          <w:p w14:paraId="71F964DE" w14:textId="77777777" w:rsidR="002D738D" w:rsidRDefault="002D738D" w:rsidP="00AD5821">
            <w:pPr>
              <w:rPr>
                <w:rFonts w:ascii="Times New Roman" w:hAnsi="Times New Roman"/>
                <w:sz w:val="24"/>
                <w:szCs w:val="24"/>
              </w:rPr>
            </w:pPr>
            <w:r w:rsidRPr="00614F0C">
              <w:rPr>
                <w:rFonts w:ascii="Times New Roman" w:hAnsi="Times New Roman"/>
                <w:sz w:val="24"/>
                <w:szCs w:val="24"/>
              </w:rPr>
              <w:t xml:space="preserve">ОК </w:t>
            </w:r>
            <w:r>
              <w:rPr>
                <w:rFonts w:ascii="Times New Roman" w:hAnsi="Times New Roman"/>
                <w:sz w:val="24"/>
                <w:szCs w:val="24"/>
              </w:rPr>
              <w:t>0</w:t>
            </w:r>
            <w:r w:rsidRPr="00614F0C">
              <w:rPr>
                <w:rFonts w:ascii="Times New Roman" w:hAnsi="Times New Roman"/>
                <w:sz w:val="24"/>
                <w:szCs w:val="24"/>
              </w:rPr>
              <w:t>1</w:t>
            </w:r>
            <w:r>
              <w:rPr>
                <w:rFonts w:ascii="Times New Roman" w:hAnsi="Times New Roman"/>
                <w:sz w:val="24"/>
                <w:szCs w:val="24"/>
              </w:rPr>
              <w:t>, ОК05,</w:t>
            </w:r>
            <w:r w:rsidRPr="00614F0C">
              <w:rPr>
                <w:rFonts w:ascii="Times New Roman" w:hAnsi="Times New Roman"/>
                <w:sz w:val="24"/>
                <w:szCs w:val="24"/>
              </w:rPr>
              <w:t xml:space="preserve"> </w:t>
            </w:r>
          </w:p>
          <w:p w14:paraId="079F96C2" w14:textId="77777777" w:rsidR="002D738D" w:rsidRDefault="002D738D" w:rsidP="00AD5821">
            <w:pPr>
              <w:rPr>
                <w:rFonts w:ascii="Times New Roman" w:hAnsi="Times New Roman"/>
                <w:sz w:val="24"/>
                <w:szCs w:val="24"/>
              </w:rPr>
            </w:pPr>
            <w:r>
              <w:rPr>
                <w:rFonts w:ascii="Times New Roman" w:hAnsi="Times New Roman"/>
                <w:sz w:val="24"/>
                <w:szCs w:val="24"/>
              </w:rPr>
              <w:t>ОК09</w:t>
            </w:r>
            <w:r w:rsidRPr="00614F0C">
              <w:rPr>
                <w:rFonts w:ascii="Times New Roman" w:hAnsi="Times New Roman"/>
                <w:sz w:val="24"/>
                <w:szCs w:val="24"/>
              </w:rPr>
              <w:t xml:space="preserve"> </w:t>
            </w:r>
          </w:p>
          <w:p w14:paraId="10673891" w14:textId="77777777" w:rsidR="002D738D" w:rsidRDefault="002D738D" w:rsidP="00AD5821">
            <w:pPr>
              <w:rPr>
                <w:rFonts w:ascii="Times New Roman" w:hAnsi="Times New Roman"/>
                <w:sz w:val="24"/>
                <w:szCs w:val="24"/>
              </w:rPr>
            </w:pPr>
            <w:r w:rsidRPr="00614F0C">
              <w:rPr>
                <w:rFonts w:ascii="Times New Roman" w:hAnsi="Times New Roman"/>
                <w:sz w:val="24"/>
                <w:szCs w:val="24"/>
              </w:rPr>
              <w:t xml:space="preserve"> ПК1.1 – 1.3.</w:t>
            </w:r>
          </w:p>
          <w:p w14:paraId="62F1CCF8" w14:textId="77777777" w:rsidR="002D738D" w:rsidRPr="00614F0C" w:rsidRDefault="002D738D" w:rsidP="00AD5821">
            <w:pPr>
              <w:rPr>
                <w:rFonts w:ascii="Times New Roman" w:hAnsi="Times New Roman"/>
                <w:bCs/>
                <w:sz w:val="24"/>
                <w:szCs w:val="24"/>
              </w:rPr>
            </w:pPr>
            <w:r w:rsidRPr="00614F0C">
              <w:rPr>
                <w:rFonts w:ascii="Times New Roman" w:hAnsi="Times New Roman"/>
                <w:sz w:val="24"/>
                <w:szCs w:val="24"/>
              </w:rPr>
              <w:t>ПК</w:t>
            </w:r>
            <w:r>
              <w:rPr>
                <w:rFonts w:ascii="Times New Roman" w:hAnsi="Times New Roman"/>
                <w:sz w:val="24"/>
                <w:szCs w:val="24"/>
              </w:rPr>
              <w:t>3</w:t>
            </w:r>
            <w:r w:rsidRPr="00614F0C">
              <w:rPr>
                <w:rFonts w:ascii="Times New Roman" w:hAnsi="Times New Roman"/>
                <w:sz w:val="24"/>
                <w:szCs w:val="24"/>
              </w:rPr>
              <w:t>.1 – 3.</w:t>
            </w:r>
            <w:r>
              <w:rPr>
                <w:rFonts w:ascii="Times New Roman" w:hAnsi="Times New Roman"/>
                <w:sz w:val="24"/>
                <w:szCs w:val="24"/>
              </w:rPr>
              <w:t>2</w:t>
            </w:r>
          </w:p>
        </w:tc>
      </w:tr>
      <w:tr w:rsidR="002D738D" w:rsidRPr="00D8734F" w14:paraId="718AC363" w14:textId="77777777" w:rsidTr="00AD5821">
        <w:trPr>
          <w:trHeight w:val="1313"/>
        </w:trPr>
        <w:tc>
          <w:tcPr>
            <w:tcW w:w="937" w:type="pct"/>
            <w:vMerge/>
          </w:tcPr>
          <w:p w14:paraId="5214908B" w14:textId="77777777" w:rsidR="002D738D" w:rsidRPr="003B1862" w:rsidRDefault="002D738D" w:rsidP="00AD5821">
            <w:pPr>
              <w:rPr>
                <w:rFonts w:ascii="Times New Roman" w:hAnsi="Times New Roman"/>
                <w:b/>
                <w:sz w:val="24"/>
                <w:szCs w:val="24"/>
              </w:rPr>
            </w:pPr>
          </w:p>
        </w:tc>
        <w:tc>
          <w:tcPr>
            <w:tcW w:w="2298" w:type="pct"/>
          </w:tcPr>
          <w:p w14:paraId="79FA14CF" w14:textId="77777777" w:rsidR="002D738D" w:rsidRPr="00614F0C" w:rsidRDefault="002D738D" w:rsidP="00AD5821">
            <w:pPr>
              <w:snapToGrid w:val="0"/>
              <w:rPr>
                <w:rFonts w:ascii="Times New Roman" w:hAnsi="Times New Roman"/>
                <w:sz w:val="24"/>
                <w:szCs w:val="24"/>
              </w:rPr>
            </w:pPr>
            <w:r w:rsidRPr="00614F0C">
              <w:rPr>
                <w:rFonts w:ascii="Times New Roman" w:hAnsi="Times New Roman"/>
                <w:sz w:val="24"/>
                <w:szCs w:val="24"/>
              </w:rPr>
              <w:t>Классификация проводниковых материалов. Электрические характеристики проводниковых материалов.</w:t>
            </w:r>
          </w:p>
          <w:p w14:paraId="09FD541F" w14:textId="77777777" w:rsidR="002D738D" w:rsidRPr="00614F0C" w:rsidRDefault="002D738D" w:rsidP="00AD5821">
            <w:pPr>
              <w:rPr>
                <w:rFonts w:ascii="Times New Roman" w:hAnsi="Times New Roman"/>
                <w:bCs/>
                <w:sz w:val="24"/>
                <w:szCs w:val="24"/>
              </w:rPr>
            </w:pPr>
            <w:r w:rsidRPr="00614F0C">
              <w:rPr>
                <w:rFonts w:ascii="Times New Roman" w:hAnsi="Times New Roman"/>
                <w:sz w:val="24"/>
                <w:szCs w:val="24"/>
              </w:rPr>
              <w:t>Материалы высокой проводимости. Свойства и применение: серебра, меди, алюминия. Сплавы меди и алюминия. Биметаллические и сталеалюминевые провода.</w:t>
            </w:r>
            <w:r w:rsidRPr="00614F0C">
              <w:rPr>
                <w:rFonts w:ascii="Times New Roman" w:hAnsi="Times New Roman"/>
                <w:bCs/>
                <w:sz w:val="24"/>
                <w:szCs w:val="24"/>
              </w:rPr>
              <w:t xml:space="preserve"> </w:t>
            </w:r>
          </w:p>
        </w:tc>
        <w:tc>
          <w:tcPr>
            <w:tcW w:w="905" w:type="pct"/>
            <w:vAlign w:val="center"/>
          </w:tcPr>
          <w:p w14:paraId="5690D3BF" w14:textId="77777777" w:rsidR="002D738D" w:rsidRPr="00614F0C" w:rsidRDefault="002D738D" w:rsidP="00AD5821">
            <w:pPr>
              <w:jc w:val="center"/>
              <w:rPr>
                <w:rFonts w:ascii="Times New Roman" w:hAnsi="Times New Roman"/>
                <w:bCs/>
                <w:sz w:val="24"/>
                <w:szCs w:val="24"/>
              </w:rPr>
            </w:pPr>
            <w:r>
              <w:rPr>
                <w:rFonts w:ascii="Times New Roman" w:hAnsi="Times New Roman"/>
                <w:bCs/>
                <w:sz w:val="24"/>
                <w:szCs w:val="24"/>
              </w:rPr>
              <w:t>2</w:t>
            </w:r>
          </w:p>
        </w:tc>
        <w:tc>
          <w:tcPr>
            <w:tcW w:w="860" w:type="pct"/>
            <w:vMerge/>
          </w:tcPr>
          <w:p w14:paraId="0D181FDB" w14:textId="77777777" w:rsidR="002D738D" w:rsidRPr="00614F0C" w:rsidRDefault="002D738D" w:rsidP="00AD5821">
            <w:pPr>
              <w:rPr>
                <w:rFonts w:ascii="Times New Roman" w:hAnsi="Times New Roman"/>
                <w:sz w:val="24"/>
                <w:szCs w:val="24"/>
              </w:rPr>
            </w:pPr>
          </w:p>
        </w:tc>
      </w:tr>
      <w:tr w:rsidR="002D738D" w:rsidRPr="00D8734F" w14:paraId="6800CFD2" w14:textId="77777777" w:rsidTr="00AD5821">
        <w:trPr>
          <w:trHeight w:val="2025"/>
        </w:trPr>
        <w:tc>
          <w:tcPr>
            <w:tcW w:w="937" w:type="pct"/>
            <w:vMerge/>
          </w:tcPr>
          <w:p w14:paraId="73769AF5" w14:textId="77777777" w:rsidR="002D738D" w:rsidRPr="003B1862" w:rsidRDefault="002D738D" w:rsidP="00AD5821">
            <w:pPr>
              <w:rPr>
                <w:rFonts w:ascii="Times New Roman" w:hAnsi="Times New Roman"/>
                <w:b/>
                <w:sz w:val="24"/>
                <w:szCs w:val="24"/>
              </w:rPr>
            </w:pPr>
          </w:p>
        </w:tc>
        <w:tc>
          <w:tcPr>
            <w:tcW w:w="2298" w:type="pct"/>
          </w:tcPr>
          <w:p w14:paraId="28239BB9" w14:textId="77777777" w:rsidR="002D738D" w:rsidRPr="00614F0C" w:rsidRDefault="002D738D" w:rsidP="00AD5821">
            <w:pPr>
              <w:rPr>
                <w:rFonts w:ascii="Times New Roman" w:hAnsi="Times New Roman"/>
                <w:sz w:val="24"/>
                <w:szCs w:val="24"/>
              </w:rPr>
            </w:pPr>
            <w:r w:rsidRPr="00614F0C">
              <w:rPr>
                <w:rFonts w:ascii="Times New Roman" w:hAnsi="Times New Roman"/>
                <w:sz w:val="24"/>
                <w:szCs w:val="24"/>
              </w:rPr>
              <w:t xml:space="preserve">Сплавы для резисторов, нагревательных приборов, для измерительных </w:t>
            </w:r>
          </w:p>
          <w:p w14:paraId="7919BF47" w14:textId="77777777" w:rsidR="002D738D" w:rsidRPr="00614F0C" w:rsidRDefault="002D738D" w:rsidP="00AD5821">
            <w:pPr>
              <w:rPr>
                <w:rFonts w:ascii="Times New Roman" w:hAnsi="Times New Roman"/>
                <w:sz w:val="24"/>
                <w:szCs w:val="24"/>
              </w:rPr>
            </w:pPr>
            <w:r w:rsidRPr="00614F0C">
              <w:rPr>
                <w:rFonts w:ascii="Times New Roman" w:hAnsi="Times New Roman"/>
                <w:sz w:val="24"/>
                <w:szCs w:val="24"/>
              </w:rPr>
              <w:t>приборов. Контактные материалы. Требования, предъявляемые к контактам.</w:t>
            </w:r>
          </w:p>
          <w:p w14:paraId="6BCBF409" w14:textId="77777777" w:rsidR="002D738D" w:rsidRPr="00614F0C" w:rsidRDefault="002D738D" w:rsidP="00AD5821">
            <w:pPr>
              <w:rPr>
                <w:rFonts w:ascii="Times New Roman" w:hAnsi="Times New Roman"/>
                <w:sz w:val="24"/>
                <w:szCs w:val="24"/>
              </w:rPr>
            </w:pPr>
            <w:r w:rsidRPr="00614F0C">
              <w:rPr>
                <w:rFonts w:ascii="Times New Roman" w:hAnsi="Times New Roman"/>
                <w:sz w:val="24"/>
                <w:szCs w:val="24"/>
              </w:rPr>
              <w:t>Материалы на основе благородных и неблагородных металлов. Металлокерамика. Их свойства и область применения.</w:t>
            </w:r>
          </w:p>
          <w:p w14:paraId="0A5DF72E" w14:textId="77777777" w:rsidR="002D738D" w:rsidRPr="00614F0C" w:rsidRDefault="002D738D" w:rsidP="00AD5821">
            <w:pPr>
              <w:rPr>
                <w:rFonts w:ascii="Times New Roman" w:hAnsi="Times New Roman"/>
                <w:bCs/>
                <w:sz w:val="24"/>
                <w:szCs w:val="24"/>
              </w:rPr>
            </w:pPr>
            <w:r w:rsidRPr="00614F0C">
              <w:rPr>
                <w:rFonts w:ascii="Times New Roman" w:hAnsi="Times New Roman"/>
                <w:sz w:val="24"/>
                <w:szCs w:val="24"/>
              </w:rPr>
              <w:t>Электротехнический уголь и изделия из него</w:t>
            </w:r>
          </w:p>
        </w:tc>
        <w:tc>
          <w:tcPr>
            <w:tcW w:w="905" w:type="pct"/>
            <w:vAlign w:val="center"/>
          </w:tcPr>
          <w:p w14:paraId="51E06791" w14:textId="77777777" w:rsidR="002D738D" w:rsidRPr="00614F0C" w:rsidRDefault="002D738D" w:rsidP="00AD5821">
            <w:pPr>
              <w:jc w:val="center"/>
              <w:rPr>
                <w:rFonts w:ascii="Times New Roman" w:hAnsi="Times New Roman"/>
                <w:bCs/>
                <w:sz w:val="24"/>
                <w:szCs w:val="24"/>
              </w:rPr>
            </w:pPr>
            <w:r>
              <w:rPr>
                <w:rFonts w:ascii="Times New Roman" w:hAnsi="Times New Roman"/>
                <w:bCs/>
                <w:sz w:val="24"/>
                <w:szCs w:val="24"/>
              </w:rPr>
              <w:t>2</w:t>
            </w:r>
          </w:p>
        </w:tc>
        <w:tc>
          <w:tcPr>
            <w:tcW w:w="860" w:type="pct"/>
            <w:vMerge/>
          </w:tcPr>
          <w:p w14:paraId="28F206EF" w14:textId="77777777" w:rsidR="002D738D" w:rsidRPr="00614F0C" w:rsidRDefault="002D738D" w:rsidP="00AD5821">
            <w:pPr>
              <w:rPr>
                <w:rFonts w:ascii="Times New Roman" w:hAnsi="Times New Roman"/>
                <w:sz w:val="24"/>
                <w:szCs w:val="24"/>
              </w:rPr>
            </w:pPr>
          </w:p>
        </w:tc>
      </w:tr>
      <w:tr w:rsidR="002D738D" w:rsidRPr="00D8734F" w14:paraId="571D03B9" w14:textId="77777777" w:rsidTr="00AD5821">
        <w:trPr>
          <w:trHeight w:val="20"/>
        </w:trPr>
        <w:tc>
          <w:tcPr>
            <w:tcW w:w="937" w:type="pct"/>
            <w:vMerge/>
          </w:tcPr>
          <w:p w14:paraId="023192B2" w14:textId="77777777" w:rsidR="002D738D" w:rsidRPr="003B1862" w:rsidRDefault="002D738D" w:rsidP="00AD5821">
            <w:pPr>
              <w:rPr>
                <w:rFonts w:ascii="Times New Roman" w:hAnsi="Times New Roman"/>
                <w:b/>
                <w:sz w:val="24"/>
                <w:szCs w:val="24"/>
              </w:rPr>
            </w:pPr>
          </w:p>
        </w:tc>
        <w:tc>
          <w:tcPr>
            <w:tcW w:w="2298" w:type="pct"/>
          </w:tcPr>
          <w:p w14:paraId="42D55D41" w14:textId="77777777" w:rsidR="002D738D" w:rsidRPr="00614F0C" w:rsidRDefault="002D738D" w:rsidP="00AD5821">
            <w:pPr>
              <w:rPr>
                <w:rFonts w:ascii="Times New Roman" w:hAnsi="Times New Roman"/>
                <w:bCs/>
                <w:sz w:val="24"/>
                <w:szCs w:val="24"/>
              </w:rPr>
            </w:pPr>
            <w:r>
              <w:rPr>
                <w:rFonts w:ascii="Times New Roman" w:hAnsi="Times New Roman"/>
                <w:b/>
                <w:bCs/>
              </w:rPr>
              <w:t>В том числе практических и лабораторных занятий</w:t>
            </w:r>
          </w:p>
        </w:tc>
        <w:tc>
          <w:tcPr>
            <w:tcW w:w="905" w:type="pct"/>
            <w:vAlign w:val="center"/>
          </w:tcPr>
          <w:p w14:paraId="0E674F00" w14:textId="77777777" w:rsidR="002D738D" w:rsidRPr="003B1862" w:rsidRDefault="002D738D" w:rsidP="00AD5821">
            <w:pPr>
              <w:jc w:val="center"/>
              <w:rPr>
                <w:rFonts w:ascii="Times New Roman" w:hAnsi="Times New Roman"/>
                <w:b/>
                <w:bCs/>
                <w:sz w:val="24"/>
                <w:szCs w:val="24"/>
              </w:rPr>
            </w:pPr>
            <w:r w:rsidRPr="003B1862">
              <w:rPr>
                <w:rFonts w:ascii="Times New Roman" w:hAnsi="Times New Roman"/>
                <w:b/>
                <w:bCs/>
                <w:sz w:val="24"/>
                <w:szCs w:val="24"/>
              </w:rPr>
              <w:t>2/2</w:t>
            </w:r>
          </w:p>
        </w:tc>
        <w:tc>
          <w:tcPr>
            <w:tcW w:w="860" w:type="pct"/>
            <w:vMerge/>
          </w:tcPr>
          <w:p w14:paraId="2C4E68F3" w14:textId="77777777" w:rsidR="002D738D" w:rsidRPr="00614F0C" w:rsidRDefault="002D738D" w:rsidP="00AD5821">
            <w:pPr>
              <w:rPr>
                <w:rFonts w:ascii="Times New Roman" w:hAnsi="Times New Roman"/>
                <w:sz w:val="24"/>
                <w:szCs w:val="24"/>
              </w:rPr>
            </w:pPr>
          </w:p>
        </w:tc>
      </w:tr>
      <w:tr w:rsidR="002D738D" w:rsidRPr="00D8734F" w14:paraId="05CCEF43" w14:textId="77777777" w:rsidTr="00AD5821">
        <w:trPr>
          <w:trHeight w:val="498"/>
        </w:trPr>
        <w:tc>
          <w:tcPr>
            <w:tcW w:w="937" w:type="pct"/>
            <w:vMerge/>
          </w:tcPr>
          <w:p w14:paraId="0F24BB0F" w14:textId="77777777" w:rsidR="002D738D" w:rsidRPr="003B1862" w:rsidRDefault="002D738D" w:rsidP="00AD5821">
            <w:pPr>
              <w:rPr>
                <w:rFonts w:ascii="Times New Roman" w:hAnsi="Times New Roman"/>
                <w:b/>
                <w:sz w:val="24"/>
                <w:szCs w:val="24"/>
              </w:rPr>
            </w:pPr>
          </w:p>
        </w:tc>
        <w:tc>
          <w:tcPr>
            <w:tcW w:w="2298" w:type="pct"/>
          </w:tcPr>
          <w:p w14:paraId="0F28E2AD" w14:textId="77777777" w:rsidR="002D738D" w:rsidRPr="00614F0C" w:rsidRDefault="002D738D" w:rsidP="00AD5821">
            <w:pPr>
              <w:rPr>
                <w:rFonts w:ascii="Times New Roman" w:hAnsi="Times New Roman"/>
                <w:bCs/>
                <w:sz w:val="24"/>
                <w:szCs w:val="24"/>
              </w:rPr>
            </w:pPr>
            <w:r w:rsidRPr="00614F0C">
              <w:rPr>
                <w:rFonts w:ascii="Times New Roman" w:hAnsi="Times New Roman"/>
                <w:bCs/>
                <w:sz w:val="24"/>
                <w:szCs w:val="24"/>
              </w:rPr>
              <w:t>Практическ</w:t>
            </w:r>
            <w:r>
              <w:rPr>
                <w:rFonts w:ascii="Times New Roman" w:hAnsi="Times New Roman"/>
                <w:bCs/>
                <w:sz w:val="24"/>
                <w:szCs w:val="24"/>
              </w:rPr>
              <w:t>ое занятие</w:t>
            </w:r>
            <w:r w:rsidRPr="00614F0C">
              <w:rPr>
                <w:rFonts w:ascii="Times New Roman" w:hAnsi="Times New Roman"/>
                <w:bCs/>
                <w:sz w:val="24"/>
                <w:szCs w:val="24"/>
              </w:rPr>
              <w:t>.</w:t>
            </w:r>
            <w:r>
              <w:rPr>
                <w:rFonts w:ascii="Times New Roman" w:hAnsi="Times New Roman"/>
                <w:bCs/>
                <w:sz w:val="24"/>
                <w:szCs w:val="24"/>
              </w:rPr>
              <w:t xml:space="preserve"> (Практическая подготовка.)</w:t>
            </w:r>
            <w:r w:rsidRPr="00614F0C">
              <w:rPr>
                <w:rFonts w:ascii="Times New Roman" w:hAnsi="Times New Roman"/>
                <w:bCs/>
                <w:sz w:val="24"/>
                <w:szCs w:val="24"/>
              </w:rPr>
              <w:t xml:space="preserve"> </w:t>
            </w:r>
            <w:r w:rsidRPr="00614F0C">
              <w:rPr>
                <w:rFonts w:ascii="Times New Roman" w:hAnsi="Times New Roman"/>
                <w:sz w:val="24"/>
                <w:szCs w:val="24"/>
              </w:rPr>
              <w:t>Сравнительный анализ проводниковых материалов. Работа со   справочным материалом.</w:t>
            </w:r>
          </w:p>
        </w:tc>
        <w:tc>
          <w:tcPr>
            <w:tcW w:w="905" w:type="pct"/>
            <w:vAlign w:val="center"/>
          </w:tcPr>
          <w:p w14:paraId="2E8CD17A" w14:textId="77777777" w:rsidR="002D738D" w:rsidRPr="00614F0C" w:rsidRDefault="002D738D" w:rsidP="00AD5821">
            <w:pPr>
              <w:jc w:val="center"/>
              <w:rPr>
                <w:rFonts w:ascii="Times New Roman" w:hAnsi="Times New Roman"/>
                <w:bCs/>
                <w:sz w:val="24"/>
                <w:szCs w:val="24"/>
              </w:rPr>
            </w:pPr>
            <w:r w:rsidRPr="00614F0C">
              <w:rPr>
                <w:rFonts w:ascii="Times New Roman" w:hAnsi="Times New Roman"/>
                <w:bCs/>
                <w:sz w:val="24"/>
                <w:szCs w:val="24"/>
              </w:rPr>
              <w:t>2</w:t>
            </w:r>
          </w:p>
        </w:tc>
        <w:tc>
          <w:tcPr>
            <w:tcW w:w="860" w:type="pct"/>
            <w:vMerge/>
          </w:tcPr>
          <w:p w14:paraId="6B4D0BDC" w14:textId="77777777" w:rsidR="002D738D" w:rsidRPr="00614F0C" w:rsidRDefault="002D738D" w:rsidP="00AD5821">
            <w:pPr>
              <w:rPr>
                <w:rFonts w:ascii="Times New Roman" w:hAnsi="Times New Roman"/>
                <w:sz w:val="24"/>
                <w:szCs w:val="24"/>
              </w:rPr>
            </w:pPr>
          </w:p>
        </w:tc>
      </w:tr>
      <w:tr w:rsidR="002D738D" w:rsidRPr="00D8734F" w14:paraId="34AB5B10" w14:textId="77777777" w:rsidTr="00AD5821">
        <w:trPr>
          <w:trHeight w:val="401"/>
        </w:trPr>
        <w:tc>
          <w:tcPr>
            <w:tcW w:w="937" w:type="pct"/>
            <w:vMerge/>
          </w:tcPr>
          <w:p w14:paraId="22038607" w14:textId="77777777" w:rsidR="002D738D" w:rsidRPr="003B1862" w:rsidRDefault="002D738D" w:rsidP="00AD5821">
            <w:pPr>
              <w:rPr>
                <w:rFonts w:ascii="Times New Roman" w:hAnsi="Times New Roman"/>
                <w:b/>
                <w:sz w:val="24"/>
                <w:szCs w:val="24"/>
              </w:rPr>
            </w:pPr>
          </w:p>
        </w:tc>
        <w:tc>
          <w:tcPr>
            <w:tcW w:w="2298" w:type="pct"/>
          </w:tcPr>
          <w:p w14:paraId="7C398638" w14:textId="77777777" w:rsidR="002D738D" w:rsidRPr="00614F0C" w:rsidRDefault="002D738D" w:rsidP="00AD5821">
            <w:pPr>
              <w:rPr>
                <w:rFonts w:ascii="Times New Roman" w:hAnsi="Times New Roman"/>
                <w:bCs/>
                <w:sz w:val="24"/>
                <w:szCs w:val="24"/>
              </w:rPr>
            </w:pPr>
            <w:r>
              <w:rPr>
                <w:rFonts w:ascii="Times New Roman" w:hAnsi="Times New Roman"/>
                <w:b/>
                <w:bCs/>
              </w:rPr>
              <w:t>В том числе самостоятельная работа обучающихся</w:t>
            </w:r>
          </w:p>
        </w:tc>
        <w:tc>
          <w:tcPr>
            <w:tcW w:w="905" w:type="pct"/>
            <w:vAlign w:val="center"/>
          </w:tcPr>
          <w:p w14:paraId="45DEFDB7" w14:textId="77777777" w:rsidR="002D738D" w:rsidRPr="00614F0C" w:rsidRDefault="002D738D" w:rsidP="00AD5821">
            <w:pPr>
              <w:jc w:val="center"/>
              <w:rPr>
                <w:rFonts w:ascii="Times New Roman" w:hAnsi="Times New Roman"/>
                <w:bCs/>
                <w:sz w:val="24"/>
                <w:szCs w:val="24"/>
              </w:rPr>
            </w:pPr>
            <w:r>
              <w:rPr>
                <w:rFonts w:ascii="Times New Roman" w:hAnsi="Times New Roman"/>
                <w:bCs/>
                <w:sz w:val="24"/>
                <w:szCs w:val="24"/>
              </w:rPr>
              <w:t>-</w:t>
            </w:r>
          </w:p>
        </w:tc>
        <w:tc>
          <w:tcPr>
            <w:tcW w:w="860" w:type="pct"/>
            <w:vMerge/>
          </w:tcPr>
          <w:p w14:paraId="16B83A90" w14:textId="77777777" w:rsidR="002D738D" w:rsidRPr="00614F0C" w:rsidRDefault="002D738D" w:rsidP="00AD5821">
            <w:pPr>
              <w:rPr>
                <w:rFonts w:ascii="Times New Roman" w:hAnsi="Times New Roman"/>
                <w:sz w:val="24"/>
                <w:szCs w:val="24"/>
              </w:rPr>
            </w:pPr>
          </w:p>
        </w:tc>
      </w:tr>
      <w:tr w:rsidR="002D738D" w:rsidRPr="00D8734F" w14:paraId="10472FF7" w14:textId="77777777" w:rsidTr="00AD5821">
        <w:trPr>
          <w:trHeight w:val="20"/>
        </w:trPr>
        <w:tc>
          <w:tcPr>
            <w:tcW w:w="3235" w:type="pct"/>
            <w:gridSpan w:val="2"/>
          </w:tcPr>
          <w:p w14:paraId="2CD149DC" w14:textId="77777777" w:rsidR="002D738D" w:rsidRPr="003B1862" w:rsidRDefault="002D738D" w:rsidP="00AD5821">
            <w:pPr>
              <w:rPr>
                <w:rFonts w:ascii="Times New Roman" w:hAnsi="Times New Roman"/>
                <w:b/>
                <w:bCs/>
                <w:smallCaps/>
                <w:sz w:val="24"/>
                <w:szCs w:val="24"/>
              </w:rPr>
            </w:pPr>
            <w:r w:rsidRPr="003B1862">
              <w:rPr>
                <w:rFonts w:ascii="Times New Roman" w:hAnsi="Times New Roman"/>
                <w:b/>
                <w:smallCaps/>
                <w:sz w:val="24"/>
                <w:szCs w:val="24"/>
              </w:rPr>
              <w:lastRenderedPageBreak/>
              <w:t>Раздел 2. Магнитные материалы</w:t>
            </w:r>
          </w:p>
        </w:tc>
        <w:tc>
          <w:tcPr>
            <w:tcW w:w="905" w:type="pct"/>
            <w:vAlign w:val="center"/>
          </w:tcPr>
          <w:p w14:paraId="740B369D" w14:textId="77777777" w:rsidR="002D738D" w:rsidRPr="003B1862" w:rsidRDefault="002D738D" w:rsidP="00AD5821">
            <w:pPr>
              <w:jc w:val="center"/>
              <w:rPr>
                <w:rFonts w:ascii="Times New Roman" w:hAnsi="Times New Roman"/>
                <w:b/>
                <w:bCs/>
                <w:sz w:val="24"/>
                <w:szCs w:val="24"/>
              </w:rPr>
            </w:pPr>
            <w:r w:rsidRPr="003B1862">
              <w:rPr>
                <w:rFonts w:ascii="Times New Roman" w:hAnsi="Times New Roman"/>
                <w:b/>
                <w:bCs/>
                <w:sz w:val="24"/>
                <w:szCs w:val="24"/>
              </w:rPr>
              <w:t>4/2</w:t>
            </w:r>
          </w:p>
        </w:tc>
        <w:tc>
          <w:tcPr>
            <w:tcW w:w="860" w:type="pct"/>
            <w:vMerge/>
          </w:tcPr>
          <w:p w14:paraId="6D3B1FFD" w14:textId="77777777" w:rsidR="002D738D" w:rsidRPr="00614F0C" w:rsidRDefault="002D738D" w:rsidP="00AD5821">
            <w:pPr>
              <w:rPr>
                <w:rFonts w:ascii="Times New Roman" w:hAnsi="Times New Roman"/>
                <w:sz w:val="24"/>
                <w:szCs w:val="24"/>
              </w:rPr>
            </w:pPr>
          </w:p>
        </w:tc>
      </w:tr>
      <w:tr w:rsidR="002D738D" w:rsidRPr="00D8734F" w14:paraId="3937FAD5" w14:textId="77777777" w:rsidTr="00AD5821">
        <w:trPr>
          <w:trHeight w:val="240"/>
        </w:trPr>
        <w:tc>
          <w:tcPr>
            <w:tcW w:w="937" w:type="pct"/>
            <w:vMerge w:val="restart"/>
          </w:tcPr>
          <w:p w14:paraId="1607BE5F" w14:textId="77777777" w:rsidR="002D738D" w:rsidRPr="003B1862" w:rsidRDefault="002D738D" w:rsidP="00AD5821">
            <w:pPr>
              <w:snapToGrid w:val="0"/>
              <w:jc w:val="center"/>
              <w:rPr>
                <w:rFonts w:ascii="Times New Roman" w:hAnsi="Times New Roman"/>
                <w:b/>
                <w:sz w:val="24"/>
                <w:szCs w:val="24"/>
              </w:rPr>
            </w:pPr>
            <w:r w:rsidRPr="003B1862">
              <w:rPr>
                <w:rFonts w:ascii="Times New Roman" w:hAnsi="Times New Roman"/>
                <w:b/>
                <w:sz w:val="24"/>
                <w:szCs w:val="24"/>
              </w:rPr>
              <w:lastRenderedPageBreak/>
              <w:t>Тема 2.1. Основные характеристики магнитных материалов.</w:t>
            </w:r>
          </w:p>
          <w:p w14:paraId="421EF95C" w14:textId="77777777" w:rsidR="002D738D" w:rsidRPr="003B1862" w:rsidRDefault="002D738D" w:rsidP="00AD5821">
            <w:pPr>
              <w:jc w:val="center"/>
              <w:rPr>
                <w:rFonts w:ascii="Times New Roman" w:hAnsi="Times New Roman"/>
                <w:b/>
                <w:sz w:val="24"/>
                <w:szCs w:val="24"/>
              </w:rPr>
            </w:pPr>
            <w:r w:rsidRPr="003B1862">
              <w:rPr>
                <w:rFonts w:ascii="Times New Roman" w:hAnsi="Times New Roman"/>
                <w:b/>
                <w:sz w:val="24"/>
                <w:szCs w:val="24"/>
              </w:rPr>
              <w:t>Металлические и неметаллические магнитные материалы</w:t>
            </w:r>
          </w:p>
          <w:p w14:paraId="395116C3" w14:textId="77777777" w:rsidR="002D738D" w:rsidRPr="003B1862" w:rsidRDefault="002D738D" w:rsidP="00AD5821">
            <w:pPr>
              <w:rPr>
                <w:rFonts w:ascii="Times New Roman" w:hAnsi="Times New Roman"/>
                <w:b/>
                <w:bCs/>
                <w:sz w:val="24"/>
                <w:szCs w:val="24"/>
              </w:rPr>
            </w:pPr>
          </w:p>
        </w:tc>
        <w:tc>
          <w:tcPr>
            <w:tcW w:w="2298" w:type="pct"/>
          </w:tcPr>
          <w:p w14:paraId="76E31698" w14:textId="77777777" w:rsidR="002D738D" w:rsidRPr="00614F0C" w:rsidRDefault="002D738D" w:rsidP="00AD5821">
            <w:pPr>
              <w:rPr>
                <w:rFonts w:ascii="Times New Roman" w:hAnsi="Times New Roman"/>
                <w:b/>
                <w:bCs/>
                <w:sz w:val="24"/>
                <w:szCs w:val="24"/>
              </w:rPr>
            </w:pPr>
            <w:r w:rsidRPr="00614F0C">
              <w:rPr>
                <w:rFonts w:ascii="Times New Roman" w:hAnsi="Times New Roman"/>
                <w:b/>
                <w:bCs/>
                <w:sz w:val="24"/>
                <w:szCs w:val="24"/>
              </w:rPr>
              <w:t xml:space="preserve">Содержание </w:t>
            </w:r>
          </w:p>
        </w:tc>
        <w:tc>
          <w:tcPr>
            <w:tcW w:w="905" w:type="pct"/>
            <w:vAlign w:val="center"/>
          </w:tcPr>
          <w:p w14:paraId="00E6CAAC" w14:textId="77777777" w:rsidR="002D738D" w:rsidRPr="003B1862" w:rsidRDefault="002D738D" w:rsidP="00AD5821">
            <w:pPr>
              <w:jc w:val="center"/>
              <w:rPr>
                <w:rFonts w:ascii="Times New Roman" w:hAnsi="Times New Roman"/>
                <w:b/>
                <w:bCs/>
                <w:sz w:val="24"/>
                <w:szCs w:val="24"/>
              </w:rPr>
            </w:pPr>
            <w:r w:rsidRPr="003B1862">
              <w:rPr>
                <w:rFonts w:ascii="Times New Roman" w:hAnsi="Times New Roman"/>
                <w:b/>
                <w:bCs/>
                <w:sz w:val="24"/>
                <w:szCs w:val="24"/>
              </w:rPr>
              <w:t>4/2</w:t>
            </w:r>
          </w:p>
        </w:tc>
        <w:tc>
          <w:tcPr>
            <w:tcW w:w="860" w:type="pct"/>
            <w:vMerge w:val="restart"/>
          </w:tcPr>
          <w:p w14:paraId="30F9C8EE" w14:textId="77777777" w:rsidR="002D738D" w:rsidRDefault="002D738D" w:rsidP="00AD5821">
            <w:pPr>
              <w:rPr>
                <w:rFonts w:ascii="Times New Roman" w:hAnsi="Times New Roman"/>
                <w:sz w:val="24"/>
                <w:szCs w:val="24"/>
              </w:rPr>
            </w:pPr>
            <w:r w:rsidRPr="00614F0C">
              <w:rPr>
                <w:rFonts w:ascii="Times New Roman" w:hAnsi="Times New Roman"/>
                <w:sz w:val="24"/>
                <w:szCs w:val="24"/>
              </w:rPr>
              <w:t xml:space="preserve">ОК </w:t>
            </w:r>
            <w:r>
              <w:rPr>
                <w:rFonts w:ascii="Times New Roman" w:hAnsi="Times New Roman"/>
                <w:sz w:val="24"/>
                <w:szCs w:val="24"/>
              </w:rPr>
              <w:t>0</w:t>
            </w:r>
            <w:r w:rsidRPr="00614F0C">
              <w:rPr>
                <w:rFonts w:ascii="Times New Roman" w:hAnsi="Times New Roman"/>
                <w:sz w:val="24"/>
                <w:szCs w:val="24"/>
              </w:rPr>
              <w:t>1</w:t>
            </w:r>
            <w:r>
              <w:rPr>
                <w:rFonts w:ascii="Times New Roman" w:hAnsi="Times New Roman"/>
                <w:sz w:val="24"/>
                <w:szCs w:val="24"/>
              </w:rPr>
              <w:t>,ОК05,</w:t>
            </w:r>
            <w:r w:rsidRPr="00614F0C">
              <w:rPr>
                <w:rFonts w:ascii="Times New Roman" w:hAnsi="Times New Roman"/>
                <w:sz w:val="24"/>
                <w:szCs w:val="24"/>
              </w:rPr>
              <w:t xml:space="preserve"> </w:t>
            </w:r>
          </w:p>
          <w:p w14:paraId="799E1EE3" w14:textId="77777777" w:rsidR="002D738D" w:rsidRDefault="002D738D" w:rsidP="00AD5821">
            <w:pPr>
              <w:rPr>
                <w:rFonts w:ascii="Times New Roman" w:hAnsi="Times New Roman"/>
                <w:sz w:val="24"/>
                <w:szCs w:val="24"/>
              </w:rPr>
            </w:pPr>
            <w:r>
              <w:rPr>
                <w:rFonts w:ascii="Times New Roman" w:hAnsi="Times New Roman"/>
                <w:sz w:val="24"/>
                <w:szCs w:val="24"/>
              </w:rPr>
              <w:t>ОК09</w:t>
            </w:r>
            <w:r w:rsidRPr="00614F0C">
              <w:rPr>
                <w:rFonts w:ascii="Times New Roman" w:hAnsi="Times New Roman"/>
                <w:sz w:val="24"/>
                <w:szCs w:val="24"/>
              </w:rPr>
              <w:t xml:space="preserve"> </w:t>
            </w:r>
          </w:p>
          <w:p w14:paraId="4213DA4C" w14:textId="77777777" w:rsidR="002D738D" w:rsidRDefault="002D738D" w:rsidP="00AD5821">
            <w:pPr>
              <w:rPr>
                <w:rFonts w:ascii="Times New Roman" w:hAnsi="Times New Roman"/>
                <w:sz w:val="24"/>
                <w:szCs w:val="24"/>
              </w:rPr>
            </w:pPr>
            <w:r w:rsidRPr="00614F0C">
              <w:rPr>
                <w:rFonts w:ascii="Times New Roman" w:hAnsi="Times New Roman"/>
                <w:sz w:val="24"/>
                <w:szCs w:val="24"/>
              </w:rPr>
              <w:t xml:space="preserve"> ПК1.1 – 1.3.</w:t>
            </w:r>
          </w:p>
          <w:p w14:paraId="0EAA602B" w14:textId="77777777" w:rsidR="002D738D" w:rsidRPr="00614F0C" w:rsidRDefault="002D738D" w:rsidP="00AD5821">
            <w:pPr>
              <w:rPr>
                <w:rFonts w:ascii="Times New Roman" w:hAnsi="Times New Roman"/>
                <w:bCs/>
                <w:sz w:val="24"/>
                <w:szCs w:val="24"/>
              </w:rPr>
            </w:pPr>
            <w:r w:rsidRPr="00614F0C">
              <w:rPr>
                <w:rFonts w:ascii="Times New Roman" w:hAnsi="Times New Roman"/>
                <w:sz w:val="24"/>
                <w:szCs w:val="24"/>
              </w:rPr>
              <w:t>ПК</w:t>
            </w:r>
            <w:r>
              <w:rPr>
                <w:rFonts w:ascii="Times New Roman" w:hAnsi="Times New Roman"/>
                <w:sz w:val="24"/>
                <w:szCs w:val="24"/>
              </w:rPr>
              <w:t>3</w:t>
            </w:r>
            <w:r w:rsidRPr="00614F0C">
              <w:rPr>
                <w:rFonts w:ascii="Times New Roman" w:hAnsi="Times New Roman"/>
                <w:sz w:val="24"/>
                <w:szCs w:val="24"/>
              </w:rPr>
              <w:t>.1 – 3.</w:t>
            </w:r>
            <w:r>
              <w:rPr>
                <w:rFonts w:ascii="Times New Roman" w:hAnsi="Times New Roman"/>
                <w:sz w:val="24"/>
                <w:szCs w:val="24"/>
              </w:rPr>
              <w:t>2</w:t>
            </w:r>
          </w:p>
        </w:tc>
      </w:tr>
      <w:tr w:rsidR="002D738D" w:rsidRPr="00D8734F" w14:paraId="4CB51C9F" w14:textId="77777777" w:rsidTr="00AD5821">
        <w:trPr>
          <w:trHeight w:val="3139"/>
        </w:trPr>
        <w:tc>
          <w:tcPr>
            <w:tcW w:w="937" w:type="pct"/>
            <w:vMerge/>
          </w:tcPr>
          <w:p w14:paraId="339E9379" w14:textId="77777777" w:rsidR="002D738D" w:rsidRPr="003B1862" w:rsidRDefault="002D738D" w:rsidP="00AD5821">
            <w:pPr>
              <w:snapToGrid w:val="0"/>
              <w:jc w:val="center"/>
              <w:rPr>
                <w:rFonts w:ascii="Times New Roman" w:hAnsi="Times New Roman"/>
                <w:b/>
                <w:sz w:val="24"/>
                <w:szCs w:val="24"/>
              </w:rPr>
            </w:pPr>
          </w:p>
        </w:tc>
        <w:tc>
          <w:tcPr>
            <w:tcW w:w="2298" w:type="pct"/>
          </w:tcPr>
          <w:p w14:paraId="658C577B" w14:textId="77777777" w:rsidR="002D738D" w:rsidRPr="00614F0C" w:rsidRDefault="002D738D" w:rsidP="00AD5821">
            <w:pPr>
              <w:snapToGrid w:val="0"/>
              <w:jc w:val="both"/>
              <w:rPr>
                <w:rFonts w:ascii="Times New Roman" w:hAnsi="Times New Roman"/>
                <w:sz w:val="24"/>
                <w:szCs w:val="24"/>
              </w:rPr>
            </w:pPr>
            <w:r w:rsidRPr="00614F0C">
              <w:rPr>
                <w:rFonts w:ascii="Times New Roman" w:hAnsi="Times New Roman"/>
                <w:sz w:val="24"/>
                <w:szCs w:val="24"/>
              </w:rPr>
              <w:t xml:space="preserve">Основные характеристики и классификация магнитных материалов по их магнитным свойствам. Требования к магнитным материалам, предъявляемые областью применения: машино- и аппаратостроение (сильного тока) и автоматики, приборостроения и автоматики (слабого тока). </w:t>
            </w:r>
          </w:p>
          <w:p w14:paraId="5404F14F" w14:textId="77777777" w:rsidR="002D738D" w:rsidRPr="00614F0C" w:rsidRDefault="002D738D" w:rsidP="00AD5821">
            <w:pPr>
              <w:jc w:val="both"/>
              <w:rPr>
                <w:rFonts w:ascii="Times New Roman" w:hAnsi="Times New Roman"/>
                <w:bCs/>
                <w:sz w:val="24"/>
                <w:szCs w:val="24"/>
              </w:rPr>
            </w:pPr>
            <w:r w:rsidRPr="00614F0C">
              <w:rPr>
                <w:rFonts w:ascii="Times New Roman" w:hAnsi="Times New Roman"/>
                <w:sz w:val="24"/>
                <w:szCs w:val="24"/>
              </w:rPr>
              <w:t>Металлические магнитные материалы. Электротехническая сталь, легированная сталь, магниты из порошков.</w:t>
            </w:r>
          </w:p>
          <w:p w14:paraId="5CAA458E" w14:textId="77777777" w:rsidR="002D738D" w:rsidRPr="00614F0C" w:rsidRDefault="002D738D" w:rsidP="00AD5821">
            <w:pPr>
              <w:rPr>
                <w:rFonts w:ascii="Times New Roman" w:hAnsi="Times New Roman"/>
                <w:sz w:val="24"/>
                <w:szCs w:val="24"/>
              </w:rPr>
            </w:pPr>
            <w:r w:rsidRPr="00614F0C">
              <w:rPr>
                <w:rFonts w:ascii="Times New Roman" w:hAnsi="Times New Roman"/>
                <w:sz w:val="24"/>
                <w:szCs w:val="24"/>
              </w:rPr>
              <w:t xml:space="preserve">Неметаллические магнитные материалы. Ферриты – классификация, </w:t>
            </w:r>
          </w:p>
          <w:p w14:paraId="0B3B3AF8" w14:textId="77777777" w:rsidR="002D738D" w:rsidRPr="00614F0C" w:rsidRDefault="002D738D" w:rsidP="00AD5821">
            <w:pPr>
              <w:rPr>
                <w:rFonts w:ascii="Times New Roman" w:hAnsi="Times New Roman"/>
                <w:bCs/>
                <w:sz w:val="24"/>
                <w:szCs w:val="24"/>
              </w:rPr>
            </w:pPr>
            <w:r w:rsidRPr="00614F0C">
              <w:rPr>
                <w:rFonts w:ascii="Times New Roman" w:hAnsi="Times New Roman"/>
                <w:sz w:val="24"/>
                <w:szCs w:val="24"/>
              </w:rPr>
              <w:t>достоинства и недостатки ферритов, их применение в электротехнической промышленности.</w:t>
            </w:r>
            <w:r w:rsidRPr="00614F0C">
              <w:rPr>
                <w:rFonts w:ascii="Times New Roman" w:hAnsi="Times New Roman"/>
                <w:bCs/>
                <w:sz w:val="24"/>
                <w:szCs w:val="24"/>
              </w:rPr>
              <w:t xml:space="preserve"> </w:t>
            </w:r>
          </w:p>
        </w:tc>
        <w:tc>
          <w:tcPr>
            <w:tcW w:w="905" w:type="pct"/>
            <w:vAlign w:val="center"/>
          </w:tcPr>
          <w:p w14:paraId="7A520286" w14:textId="77777777" w:rsidR="002D738D" w:rsidRPr="00614F0C" w:rsidRDefault="002D738D" w:rsidP="00AD5821">
            <w:pPr>
              <w:jc w:val="center"/>
              <w:rPr>
                <w:rFonts w:ascii="Times New Roman" w:hAnsi="Times New Roman"/>
                <w:bCs/>
                <w:sz w:val="24"/>
                <w:szCs w:val="24"/>
              </w:rPr>
            </w:pPr>
            <w:r w:rsidRPr="00614F0C">
              <w:rPr>
                <w:rFonts w:ascii="Times New Roman" w:hAnsi="Times New Roman"/>
                <w:bCs/>
                <w:sz w:val="24"/>
                <w:szCs w:val="24"/>
              </w:rPr>
              <w:t>2</w:t>
            </w:r>
          </w:p>
          <w:p w14:paraId="3737C4FE" w14:textId="77777777" w:rsidR="002D738D" w:rsidRPr="00614F0C" w:rsidRDefault="002D738D" w:rsidP="00AD5821">
            <w:pPr>
              <w:jc w:val="center"/>
              <w:rPr>
                <w:rFonts w:ascii="Times New Roman" w:hAnsi="Times New Roman"/>
                <w:bCs/>
                <w:sz w:val="24"/>
                <w:szCs w:val="24"/>
              </w:rPr>
            </w:pPr>
          </w:p>
        </w:tc>
        <w:tc>
          <w:tcPr>
            <w:tcW w:w="860" w:type="pct"/>
            <w:vMerge/>
          </w:tcPr>
          <w:p w14:paraId="718D16EB" w14:textId="77777777" w:rsidR="002D738D" w:rsidRPr="00614F0C" w:rsidRDefault="002D738D" w:rsidP="00AD5821">
            <w:pPr>
              <w:rPr>
                <w:rFonts w:ascii="Times New Roman" w:hAnsi="Times New Roman"/>
                <w:sz w:val="24"/>
                <w:szCs w:val="24"/>
              </w:rPr>
            </w:pPr>
          </w:p>
        </w:tc>
      </w:tr>
      <w:tr w:rsidR="002D738D" w:rsidRPr="00D8734F" w14:paraId="119D28FE" w14:textId="77777777" w:rsidTr="00AD5821">
        <w:trPr>
          <w:trHeight w:val="20"/>
        </w:trPr>
        <w:tc>
          <w:tcPr>
            <w:tcW w:w="937" w:type="pct"/>
            <w:vMerge/>
          </w:tcPr>
          <w:p w14:paraId="5B17E54A" w14:textId="77777777" w:rsidR="002D738D" w:rsidRPr="003B1862" w:rsidRDefault="002D738D" w:rsidP="00AD5821">
            <w:pPr>
              <w:rPr>
                <w:rFonts w:ascii="Times New Roman" w:hAnsi="Times New Roman"/>
                <w:b/>
                <w:bCs/>
                <w:sz w:val="24"/>
                <w:szCs w:val="24"/>
              </w:rPr>
            </w:pPr>
          </w:p>
        </w:tc>
        <w:tc>
          <w:tcPr>
            <w:tcW w:w="2298" w:type="pct"/>
          </w:tcPr>
          <w:p w14:paraId="3EC42671" w14:textId="77777777" w:rsidR="002D738D" w:rsidRPr="00614F0C" w:rsidRDefault="002D738D" w:rsidP="00AD5821">
            <w:pPr>
              <w:rPr>
                <w:rFonts w:ascii="Times New Roman" w:hAnsi="Times New Roman"/>
                <w:sz w:val="24"/>
                <w:szCs w:val="24"/>
              </w:rPr>
            </w:pPr>
            <w:r>
              <w:rPr>
                <w:rFonts w:ascii="Times New Roman" w:hAnsi="Times New Roman"/>
                <w:b/>
                <w:bCs/>
              </w:rPr>
              <w:t>В том числе практических и лабораторных занятий</w:t>
            </w:r>
          </w:p>
        </w:tc>
        <w:tc>
          <w:tcPr>
            <w:tcW w:w="905" w:type="pct"/>
            <w:vAlign w:val="center"/>
          </w:tcPr>
          <w:p w14:paraId="06039FBC" w14:textId="77777777" w:rsidR="002D738D" w:rsidRPr="003B1862" w:rsidRDefault="002D738D" w:rsidP="00AD5821">
            <w:pPr>
              <w:jc w:val="center"/>
              <w:rPr>
                <w:rFonts w:ascii="Times New Roman" w:hAnsi="Times New Roman"/>
                <w:b/>
                <w:sz w:val="24"/>
                <w:szCs w:val="24"/>
              </w:rPr>
            </w:pPr>
            <w:r w:rsidRPr="003B1862">
              <w:rPr>
                <w:rFonts w:ascii="Times New Roman" w:hAnsi="Times New Roman"/>
                <w:b/>
                <w:sz w:val="24"/>
                <w:szCs w:val="24"/>
              </w:rPr>
              <w:t>2/2</w:t>
            </w:r>
          </w:p>
        </w:tc>
        <w:tc>
          <w:tcPr>
            <w:tcW w:w="860" w:type="pct"/>
            <w:vMerge/>
          </w:tcPr>
          <w:p w14:paraId="5413AB3D" w14:textId="77777777" w:rsidR="002D738D" w:rsidRPr="00614F0C" w:rsidRDefault="002D738D" w:rsidP="00AD5821">
            <w:pPr>
              <w:rPr>
                <w:rFonts w:ascii="Times New Roman" w:hAnsi="Times New Roman"/>
                <w:sz w:val="24"/>
                <w:szCs w:val="24"/>
              </w:rPr>
            </w:pPr>
          </w:p>
        </w:tc>
      </w:tr>
      <w:tr w:rsidR="002D738D" w:rsidRPr="00D8734F" w14:paraId="03059F0A" w14:textId="77777777" w:rsidTr="00AD5821">
        <w:trPr>
          <w:trHeight w:val="494"/>
        </w:trPr>
        <w:tc>
          <w:tcPr>
            <w:tcW w:w="937" w:type="pct"/>
            <w:vMerge/>
          </w:tcPr>
          <w:p w14:paraId="553A45FB" w14:textId="77777777" w:rsidR="002D738D" w:rsidRPr="003B1862" w:rsidRDefault="002D738D" w:rsidP="00AD5821">
            <w:pPr>
              <w:rPr>
                <w:rFonts w:ascii="Times New Roman" w:hAnsi="Times New Roman"/>
                <w:b/>
                <w:bCs/>
                <w:sz w:val="24"/>
                <w:szCs w:val="24"/>
              </w:rPr>
            </w:pPr>
          </w:p>
        </w:tc>
        <w:tc>
          <w:tcPr>
            <w:tcW w:w="2298" w:type="pct"/>
          </w:tcPr>
          <w:p w14:paraId="379B8061" w14:textId="77777777" w:rsidR="002D738D" w:rsidRPr="00614F0C" w:rsidRDefault="002D738D" w:rsidP="00AD5821">
            <w:pPr>
              <w:rPr>
                <w:rFonts w:ascii="Times New Roman" w:hAnsi="Times New Roman"/>
                <w:sz w:val="24"/>
                <w:szCs w:val="24"/>
              </w:rPr>
            </w:pPr>
            <w:r w:rsidRPr="00614F0C">
              <w:rPr>
                <w:rFonts w:ascii="Times New Roman" w:hAnsi="Times New Roman"/>
                <w:bCs/>
                <w:sz w:val="24"/>
                <w:szCs w:val="24"/>
              </w:rPr>
              <w:t>Практическ</w:t>
            </w:r>
            <w:r>
              <w:rPr>
                <w:rFonts w:ascii="Times New Roman" w:hAnsi="Times New Roman"/>
                <w:bCs/>
                <w:sz w:val="24"/>
                <w:szCs w:val="24"/>
              </w:rPr>
              <w:t>ое занятие</w:t>
            </w:r>
            <w:r w:rsidRPr="00614F0C">
              <w:rPr>
                <w:rFonts w:ascii="Times New Roman" w:hAnsi="Times New Roman"/>
                <w:bCs/>
                <w:sz w:val="24"/>
                <w:szCs w:val="24"/>
              </w:rPr>
              <w:t>.</w:t>
            </w:r>
            <w:r>
              <w:rPr>
                <w:rFonts w:ascii="Times New Roman" w:hAnsi="Times New Roman"/>
                <w:bCs/>
                <w:sz w:val="24"/>
                <w:szCs w:val="24"/>
              </w:rPr>
              <w:t xml:space="preserve"> (Практическая подготовка.)</w:t>
            </w:r>
            <w:r w:rsidRPr="00614F0C">
              <w:rPr>
                <w:rFonts w:ascii="Times New Roman" w:hAnsi="Times New Roman"/>
                <w:bCs/>
                <w:sz w:val="24"/>
                <w:szCs w:val="24"/>
              </w:rPr>
              <w:t xml:space="preserve"> </w:t>
            </w:r>
            <w:r w:rsidRPr="00614F0C">
              <w:rPr>
                <w:rFonts w:ascii="Times New Roman" w:hAnsi="Times New Roman"/>
                <w:sz w:val="24"/>
                <w:szCs w:val="24"/>
              </w:rPr>
              <w:t>Сравнительный анализ магнитных материалов. Работа со справочным материалом.</w:t>
            </w:r>
          </w:p>
        </w:tc>
        <w:tc>
          <w:tcPr>
            <w:tcW w:w="905" w:type="pct"/>
            <w:vAlign w:val="center"/>
          </w:tcPr>
          <w:p w14:paraId="6398ED0A" w14:textId="77777777" w:rsidR="002D738D" w:rsidRPr="00614F0C" w:rsidRDefault="002D738D" w:rsidP="00AD5821">
            <w:pPr>
              <w:jc w:val="center"/>
              <w:rPr>
                <w:rFonts w:ascii="Times New Roman" w:hAnsi="Times New Roman"/>
                <w:sz w:val="24"/>
                <w:szCs w:val="24"/>
              </w:rPr>
            </w:pPr>
            <w:r w:rsidRPr="00614F0C">
              <w:rPr>
                <w:rFonts w:ascii="Times New Roman" w:hAnsi="Times New Roman"/>
                <w:sz w:val="24"/>
                <w:szCs w:val="24"/>
              </w:rPr>
              <w:t>2</w:t>
            </w:r>
          </w:p>
        </w:tc>
        <w:tc>
          <w:tcPr>
            <w:tcW w:w="860" w:type="pct"/>
            <w:vMerge/>
          </w:tcPr>
          <w:p w14:paraId="7CCA96BC" w14:textId="77777777" w:rsidR="002D738D" w:rsidRPr="00614F0C" w:rsidRDefault="002D738D" w:rsidP="00AD5821">
            <w:pPr>
              <w:rPr>
                <w:rFonts w:ascii="Times New Roman" w:hAnsi="Times New Roman"/>
                <w:sz w:val="24"/>
                <w:szCs w:val="24"/>
              </w:rPr>
            </w:pPr>
          </w:p>
        </w:tc>
      </w:tr>
      <w:tr w:rsidR="002D738D" w:rsidRPr="00D8734F" w14:paraId="2E9D0AB4" w14:textId="77777777" w:rsidTr="00AD5821">
        <w:trPr>
          <w:trHeight w:val="253"/>
        </w:trPr>
        <w:tc>
          <w:tcPr>
            <w:tcW w:w="937" w:type="pct"/>
            <w:vMerge/>
          </w:tcPr>
          <w:p w14:paraId="09B2F61D" w14:textId="77777777" w:rsidR="002D738D" w:rsidRPr="003B1862" w:rsidRDefault="002D738D" w:rsidP="00AD5821">
            <w:pPr>
              <w:rPr>
                <w:rFonts w:ascii="Times New Roman" w:hAnsi="Times New Roman"/>
                <w:b/>
                <w:bCs/>
                <w:sz w:val="24"/>
                <w:szCs w:val="24"/>
              </w:rPr>
            </w:pPr>
          </w:p>
        </w:tc>
        <w:tc>
          <w:tcPr>
            <w:tcW w:w="2298" w:type="pct"/>
          </w:tcPr>
          <w:p w14:paraId="319861D9" w14:textId="77777777" w:rsidR="002D738D" w:rsidRPr="00614F0C" w:rsidRDefault="002D738D" w:rsidP="00AD5821">
            <w:pPr>
              <w:rPr>
                <w:rFonts w:ascii="Times New Roman" w:hAnsi="Times New Roman"/>
                <w:bCs/>
                <w:sz w:val="24"/>
                <w:szCs w:val="24"/>
              </w:rPr>
            </w:pPr>
            <w:r>
              <w:rPr>
                <w:rFonts w:ascii="Times New Roman" w:hAnsi="Times New Roman"/>
                <w:b/>
                <w:bCs/>
              </w:rPr>
              <w:t>В том числе самостоятельная работа обучающихся</w:t>
            </w:r>
          </w:p>
        </w:tc>
        <w:tc>
          <w:tcPr>
            <w:tcW w:w="905" w:type="pct"/>
            <w:vAlign w:val="center"/>
          </w:tcPr>
          <w:p w14:paraId="3DEE8BDA" w14:textId="77777777" w:rsidR="002D738D" w:rsidRPr="00614F0C" w:rsidRDefault="002D738D" w:rsidP="00AD5821">
            <w:pPr>
              <w:jc w:val="center"/>
              <w:rPr>
                <w:rFonts w:ascii="Times New Roman" w:hAnsi="Times New Roman"/>
                <w:sz w:val="24"/>
                <w:szCs w:val="24"/>
              </w:rPr>
            </w:pPr>
            <w:r>
              <w:rPr>
                <w:rFonts w:ascii="Times New Roman" w:hAnsi="Times New Roman"/>
                <w:sz w:val="24"/>
                <w:szCs w:val="24"/>
              </w:rPr>
              <w:t>-</w:t>
            </w:r>
          </w:p>
        </w:tc>
        <w:tc>
          <w:tcPr>
            <w:tcW w:w="860" w:type="pct"/>
            <w:vMerge/>
          </w:tcPr>
          <w:p w14:paraId="03780679" w14:textId="77777777" w:rsidR="002D738D" w:rsidRPr="00614F0C" w:rsidRDefault="002D738D" w:rsidP="00AD5821">
            <w:pPr>
              <w:rPr>
                <w:rFonts w:ascii="Times New Roman" w:hAnsi="Times New Roman"/>
                <w:sz w:val="24"/>
                <w:szCs w:val="24"/>
              </w:rPr>
            </w:pPr>
          </w:p>
        </w:tc>
      </w:tr>
      <w:tr w:rsidR="002D738D" w:rsidRPr="00D8734F" w14:paraId="6B37601C" w14:textId="77777777" w:rsidTr="00AD5821">
        <w:trPr>
          <w:trHeight w:val="20"/>
        </w:trPr>
        <w:tc>
          <w:tcPr>
            <w:tcW w:w="3235" w:type="pct"/>
            <w:gridSpan w:val="2"/>
          </w:tcPr>
          <w:p w14:paraId="59B05E73" w14:textId="77777777" w:rsidR="002D738D" w:rsidRPr="003B1862" w:rsidRDefault="002D738D" w:rsidP="00AD5821">
            <w:pPr>
              <w:rPr>
                <w:rFonts w:ascii="Times New Roman" w:hAnsi="Times New Roman"/>
                <w:b/>
                <w:bCs/>
                <w:sz w:val="24"/>
                <w:szCs w:val="24"/>
              </w:rPr>
            </w:pPr>
            <w:r w:rsidRPr="003B1862">
              <w:rPr>
                <w:rFonts w:ascii="Times New Roman" w:hAnsi="Times New Roman"/>
                <w:b/>
                <w:caps/>
                <w:sz w:val="24"/>
                <w:szCs w:val="24"/>
              </w:rPr>
              <w:t xml:space="preserve">Раздел 3. </w:t>
            </w:r>
            <w:r w:rsidRPr="003B1862">
              <w:rPr>
                <w:rFonts w:ascii="Times New Roman" w:hAnsi="Times New Roman"/>
                <w:b/>
                <w:smallCaps/>
                <w:sz w:val="24"/>
                <w:szCs w:val="24"/>
              </w:rPr>
              <w:t>Электроизоляционные материалы</w:t>
            </w:r>
          </w:p>
        </w:tc>
        <w:tc>
          <w:tcPr>
            <w:tcW w:w="905" w:type="pct"/>
            <w:vAlign w:val="center"/>
          </w:tcPr>
          <w:p w14:paraId="5E24516B" w14:textId="77777777" w:rsidR="002D738D" w:rsidRPr="003B1862" w:rsidRDefault="002D738D" w:rsidP="00AD5821">
            <w:pPr>
              <w:jc w:val="center"/>
              <w:rPr>
                <w:rFonts w:ascii="Times New Roman" w:hAnsi="Times New Roman"/>
                <w:b/>
                <w:bCs/>
                <w:sz w:val="24"/>
                <w:szCs w:val="24"/>
              </w:rPr>
            </w:pPr>
            <w:r w:rsidRPr="003B1862">
              <w:rPr>
                <w:rFonts w:ascii="Times New Roman" w:hAnsi="Times New Roman"/>
                <w:b/>
                <w:bCs/>
                <w:sz w:val="24"/>
                <w:szCs w:val="24"/>
              </w:rPr>
              <w:t>12/6</w:t>
            </w:r>
          </w:p>
        </w:tc>
        <w:tc>
          <w:tcPr>
            <w:tcW w:w="860" w:type="pct"/>
          </w:tcPr>
          <w:p w14:paraId="32546870" w14:textId="77777777" w:rsidR="002D738D" w:rsidRPr="00614F0C" w:rsidRDefault="002D738D" w:rsidP="00AD5821">
            <w:pPr>
              <w:rPr>
                <w:rFonts w:ascii="Times New Roman" w:hAnsi="Times New Roman"/>
                <w:sz w:val="24"/>
                <w:szCs w:val="24"/>
              </w:rPr>
            </w:pPr>
          </w:p>
        </w:tc>
      </w:tr>
      <w:tr w:rsidR="002D738D" w:rsidRPr="00D8734F" w14:paraId="4A32276F" w14:textId="77777777" w:rsidTr="00AD5821">
        <w:trPr>
          <w:trHeight w:val="261"/>
        </w:trPr>
        <w:tc>
          <w:tcPr>
            <w:tcW w:w="937" w:type="pct"/>
            <w:vMerge w:val="restart"/>
          </w:tcPr>
          <w:p w14:paraId="466F00B1" w14:textId="77777777" w:rsidR="002D738D" w:rsidRPr="003B1862" w:rsidRDefault="002D738D" w:rsidP="00AD5821">
            <w:pPr>
              <w:snapToGrid w:val="0"/>
              <w:jc w:val="center"/>
              <w:rPr>
                <w:rFonts w:ascii="Times New Roman" w:hAnsi="Times New Roman"/>
                <w:b/>
                <w:sz w:val="24"/>
                <w:szCs w:val="24"/>
              </w:rPr>
            </w:pPr>
            <w:r w:rsidRPr="003B1862">
              <w:rPr>
                <w:rFonts w:ascii="Times New Roman" w:hAnsi="Times New Roman"/>
                <w:b/>
                <w:sz w:val="24"/>
                <w:szCs w:val="24"/>
              </w:rPr>
              <w:t>Тема 3.1. Минеральные диэлектрики.</w:t>
            </w:r>
          </w:p>
          <w:p w14:paraId="2B7A5D25" w14:textId="77777777" w:rsidR="002D738D" w:rsidRPr="003B1862" w:rsidRDefault="002D738D" w:rsidP="00AD5821">
            <w:pPr>
              <w:rPr>
                <w:rFonts w:ascii="Times New Roman" w:hAnsi="Times New Roman"/>
                <w:b/>
                <w:bCs/>
                <w:sz w:val="24"/>
                <w:szCs w:val="24"/>
              </w:rPr>
            </w:pPr>
            <w:r w:rsidRPr="003B1862">
              <w:rPr>
                <w:rFonts w:ascii="Times New Roman" w:hAnsi="Times New Roman"/>
                <w:b/>
                <w:sz w:val="24"/>
                <w:szCs w:val="24"/>
              </w:rPr>
              <w:t>Электрокерамические материалы и стекла</w:t>
            </w:r>
          </w:p>
        </w:tc>
        <w:tc>
          <w:tcPr>
            <w:tcW w:w="2298" w:type="pct"/>
          </w:tcPr>
          <w:p w14:paraId="10541BED" w14:textId="77777777" w:rsidR="002D738D" w:rsidRPr="00614F0C" w:rsidRDefault="002D738D" w:rsidP="00AD5821">
            <w:pPr>
              <w:rPr>
                <w:rFonts w:ascii="Times New Roman" w:hAnsi="Times New Roman"/>
                <w:b/>
                <w:bCs/>
                <w:sz w:val="24"/>
                <w:szCs w:val="24"/>
              </w:rPr>
            </w:pPr>
            <w:r w:rsidRPr="00614F0C">
              <w:rPr>
                <w:rFonts w:ascii="Times New Roman" w:hAnsi="Times New Roman"/>
                <w:b/>
                <w:bCs/>
                <w:sz w:val="24"/>
                <w:szCs w:val="24"/>
              </w:rPr>
              <w:t xml:space="preserve">Содержание </w:t>
            </w:r>
          </w:p>
        </w:tc>
        <w:tc>
          <w:tcPr>
            <w:tcW w:w="905" w:type="pct"/>
            <w:vAlign w:val="center"/>
          </w:tcPr>
          <w:p w14:paraId="05C01184" w14:textId="77777777" w:rsidR="002D738D" w:rsidRPr="003B1862" w:rsidRDefault="002D738D" w:rsidP="00AD5821">
            <w:pPr>
              <w:jc w:val="center"/>
              <w:rPr>
                <w:rFonts w:ascii="Times New Roman" w:hAnsi="Times New Roman"/>
                <w:b/>
                <w:bCs/>
                <w:sz w:val="24"/>
                <w:szCs w:val="24"/>
              </w:rPr>
            </w:pPr>
            <w:r w:rsidRPr="003B1862">
              <w:rPr>
                <w:rFonts w:ascii="Times New Roman" w:hAnsi="Times New Roman"/>
                <w:b/>
                <w:bCs/>
                <w:sz w:val="24"/>
                <w:szCs w:val="24"/>
              </w:rPr>
              <w:t>4/2</w:t>
            </w:r>
          </w:p>
        </w:tc>
        <w:tc>
          <w:tcPr>
            <w:tcW w:w="860" w:type="pct"/>
            <w:vMerge w:val="restart"/>
          </w:tcPr>
          <w:p w14:paraId="346CB432" w14:textId="77777777" w:rsidR="002D738D" w:rsidRDefault="002D738D" w:rsidP="00AD5821">
            <w:pPr>
              <w:rPr>
                <w:rFonts w:ascii="Times New Roman" w:hAnsi="Times New Roman"/>
                <w:sz w:val="24"/>
                <w:szCs w:val="24"/>
              </w:rPr>
            </w:pPr>
            <w:r w:rsidRPr="00614F0C">
              <w:rPr>
                <w:rFonts w:ascii="Times New Roman" w:hAnsi="Times New Roman"/>
                <w:sz w:val="24"/>
                <w:szCs w:val="24"/>
              </w:rPr>
              <w:t xml:space="preserve">ОК </w:t>
            </w:r>
            <w:r>
              <w:rPr>
                <w:rFonts w:ascii="Times New Roman" w:hAnsi="Times New Roman"/>
                <w:sz w:val="24"/>
                <w:szCs w:val="24"/>
              </w:rPr>
              <w:t>0</w:t>
            </w:r>
            <w:r w:rsidRPr="00614F0C">
              <w:rPr>
                <w:rFonts w:ascii="Times New Roman" w:hAnsi="Times New Roman"/>
                <w:sz w:val="24"/>
                <w:szCs w:val="24"/>
              </w:rPr>
              <w:t>1</w:t>
            </w:r>
            <w:r>
              <w:rPr>
                <w:rFonts w:ascii="Times New Roman" w:hAnsi="Times New Roman"/>
                <w:sz w:val="24"/>
                <w:szCs w:val="24"/>
              </w:rPr>
              <w:t>,ОК05,</w:t>
            </w:r>
            <w:r w:rsidRPr="00614F0C">
              <w:rPr>
                <w:rFonts w:ascii="Times New Roman" w:hAnsi="Times New Roman"/>
                <w:sz w:val="24"/>
                <w:szCs w:val="24"/>
              </w:rPr>
              <w:t xml:space="preserve"> </w:t>
            </w:r>
          </w:p>
          <w:p w14:paraId="4949A154" w14:textId="77777777" w:rsidR="002D738D" w:rsidRDefault="002D738D" w:rsidP="00AD5821">
            <w:pPr>
              <w:rPr>
                <w:rFonts w:ascii="Times New Roman" w:hAnsi="Times New Roman"/>
                <w:sz w:val="24"/>
                <w:szCs w:val="24"/>
              </w:rPr>
            </w:pPr>
            <w:r>
              <w:rPr>
                <w:rFonts w:ascii="Times New Roman" w:hAnsi="Times New Roman"/>
                <w:sz w:val="24"/>
                <w:szCs w:val="24"/>
              </w:rPr>
              <w:t>ОК09</w:t>
            </w:r>
            <w:r w:rsidRPr="00614F0C">
              <w:rPr>
                <w:rFonts w:ascii="Times New Roman" w:hAnsi="Times New Roman"/>
                <w:sz w:val="24"/>
                <w:szCs w:val="24"/>
              </w:rPr>
              <w:t xml:space="preserve"> </w:t>
            </w:r>
          </w:p>
          <w:p w14:paraId="28BEF214" w14:textId="77777777" w:rsidR="002D738D" w:rsidRDefault="002D738D" w:rsidP="00AD5821">
            <w:pPr>
              <w:rPr>
                <w:rFonts w:ascii="Times New Roman" w:hAnsi="Times New Roman"/>
                <w:sz w:val="24"/>
                <w:szCs w:val="24"/>
              </w:rPr>
            </w:pPr>
            <w:r w:rsidRPr="00614F0C">
              <w:rPr>
                <w:rFonts w:ascii="Times New Roman" w:hAnsi="Times New Roman"/>
                <w:sz w:val="24"/>
                <w:szCs w:val="24"/>
              </w:rPr>
              <w:t xml:space="preserve"> ПК1.1 – 1.3.</w:t>
            </w:r>
          </w:p>
          <w:p w14:paraId="4059A595" w14:textId="77777777" w:rsidR="002D738D" w:rsidRPr="00614F0C" w:rsidRDefault="002D738D" w:rsidP="00AD5821">
            <w:pPr>
              <w:rPr>
                <w:rFonts w:ascii="Times New Roman" w:hAnsi="Times New Roman"/>
                <w:sz w:val="24"/>
                <w:szCs w:val="24"/>
              </w:rPr>
            </w:pPr>
            <w:r w:rsidRPr="00614F0C">
              <w:rPr>
                <w:rFonts w:ascii="Times New Roman" w:hAnsi="Times New Roman"/>
                <w:sz w:val="24"/>
                <w:szCs w:val="24"/>
              </w:rPr>
              <w:t>ПК</w:t>
            </w:r>
            <w:r>
              <w:rPr>
                <w:rFonts w:ascii="Times New Roman" w:hAnsi="Times New Roman"/>
                <w:sz w:val="24"/>
                <w:szCs w:val="24"/>
              </w:rPr>
              <w:t>3</w:t>
            </w:r>
            <w:r w:rsidRPr="00614F0C">
              <w:rPr>
                <w:rFonts w:ascii="Times New Roman" w:hAnsi="Times New Roman"/>
                <w:sz w:val="24"/>
                <w:szCs w:val="24"/>
              </w:rPr>
              <w:t>.1 – 3.</w:t>
            </w:r>
            <w:r>
              <w:rPr>
                <w:rFonts w:ascii="Times New Roman" w:hAnsi="Times New Roman"/>
                <w:sz w:val="24"/>
                <w:szCs w:val="24"/>
              </w:rPr>
              <w:t>2</w:t>
            </w:r>
          </w:p>
        </w:tc>
      </w:tr>
      <w:tr w:rsidR="002D738D" w:rsidRPr="00D8734F" w14:paraId="16F7A931" w14:textId="77777777" w:rsidTr="00AD5821">
        <w:trPr>
          <w:trHeight w:val="795"/>
        </w:trPr>
        <w:tc>
          <w:tcPr>
            <w:tcW w:w="937" w:type="pct"/>
            <w:vMerge/>
          </w:tcPr>
          <w:p w14:paraId="011FB328" w14:textId="77777777" w:rsidR="002D738D" w:rsidRPr="003B1862" w:rsidRDefault="002D738D" w:rsidP="00AD5821">
            <w:pPr>
              <w:snapToGrid w:val="0"/>
              <w:jc w:val="center"/>
              <w:rPr>
                <w:rFonts w:ascii="Times New Roman" w:hAnsi="Times New Roman"/>
                <w:b/>
                <w:sz w:val="24"/>
                <w:szCs w:val="24"/>
              </w:rPr>
            </w:pPr>
          </w:p>
        </w:tc>
        <w:tc>
          <w:tcPr>
            <w:tcW w:w="2298" w:type="pct"/>
          </w:tcPr>
          <w:p w14:paraId="3828B33D" w14:textId="77777777" w:rsidR="002D738D" w:rsidRPr="00614F0C" w:rsidRDefault="002D738D" w:rsidP="00AD5821">
            <w:pPr>
              <w:snapToGrid w:val="0"/>
              <w:rPr>
                <w:rFonts w:ascii="Times New Roman" w:hAnsi="Times New Roman"/>
                <w:sz w:val="24"/>
                <w:szCs w:val="24"/>
              </w:rPr>
            </w:pPr>
            <w:r w:rsidRPr="00614F0C">
              <w:rPr>
                <w:rFonts w:ascii="Times New Roman" w:hAnsi="Times New Roman"/>
                <w:sz w:val="24"/>
                <w:szCs w:val="24"/>
              </w:rPr>
              <w:t>Изоляционные материалы на основе слюды: миканиты, микафолий, микаленты, слюдиниты. Применение в электротехнике.</w:t>
            </w:r>
          </w:p>
          <w:p w14:paraId="0C70FD5C" w14:textId="77777777" w:rsidR="002D738D" w:rsidRPr="00614F0C" w:rsidRDefault="002D738D" w:rsidP="00AD5821">
            <w:pPr>
              <w:rPr>
                <w:rFonts w:ascii="Times New Roman" w:hAnsi="Times New Roman"/>
                <w:bCs/>
                <w:sz w:val="24"/>
                <w:szCs w:val="24"/>
              </w:rPr>
            </w:pPr>
            <w:r w:rsidRPr="00614F0C">
              <w:rPr>
                <w:rFonts w:ascii="Times New Roman" w:hAnsi="Times New Roman"/>
                <w:sz w:val="24"/>
                <w:szCs w:val="24"/>
              </w:rPr>
              <w:t>Основные характеристики, состав стекла и керамики. Виды изоляторов.</w:t>
            </w:r>
          </w:p>
        </w:tc>
        <w:tc>
          <w:tcPr>
            <w:tcW w:w="905" w:type="pct"/>
            <w:vAlign w:val="center"/>
          </w:tcPr>
          <w:p w14:paraId="65B47B53" w14:textId="77777777" w:rsidR="002D738D" w:rsidRPr="00614F0C" w:rsidRDefault="002D738D" w:rsidP="00AD5821">
            <w:pPr>
              <w:jc w:val="center"/>
              <w:rPr>
                <w:rFonts w:ascii="Times New Roman" w:hAnsi="Times New Roman"/>
                <w:bCs/>
                <w:sz w:val="24"/>
                <w:szCs w:val="24"/>
              </w:rPr>
            </w:pPr>
            <w:r w:rsidRPr="00614F0C">
              <w:rPr>
                <w:rFonts w:ascii="Times New Roman" w:hAnsi="Times New Roman"/>
                <w:bCs/>
                <w:sz w:val="24"/>
                <w:szCs w:val="24"/>
              </w:rPr>
              <w:t>2</w:t>
            </w:r>
          </w:p>
        </w:tc>
        <w:tc>
          <w:tcPr>
            <w:tcW w:w="860" w:type="pct"/>
            <w:vMerge/>
          </w:tcPr>
          <w:p w14:paraId="57EC153D" w14:textId="77777777" w:rsidR="002D738D" w:rsidRPr="00614F0C" w:rsidRDefault="002D738D" w:rsidP="00AD5821">
            <w:pPr>
              <w:rPr>
                <w:rFonts w:ascii="Times New Roman" w:hAnsi="Times New Roman"/>
                <w:sz w:val="24"/>
                <w:szCs w:val="24"/>
              </w:rPr>
            </w:pPr>
          </w:p>
        </w:tc>
      </w:tr>
      <w:tr w:rsidR="002D738D" w:rsidRPr="00D8734F" w14:paraId="01B1B349" w14:textId="77777777" w:rsidTr="00AD5821">
        <w:trPr>
          <w:trHeight w:val="294"/>
        </w:trPr>
        <w:tc>
          <w:tcPr>
            <w:tcW w:w="937" w:type="pct"/>
            <w:vMerge/>
          </w:tcPr>
          <w:p w14:paraId="36228316" w14:textId="77777777" w:rsidR="002D738D" w:rsidRPr="003B1862" w:rsidRDefault="002D738D" w:rsidP="00AD5821">
            <w:pPr>
              <w:snapToGrid w:val="0"/>
              <w:jc w:val="center"/>
              <w:rPr>
                <w:rFonts w:ascii="Times New Roman" w:hAnsi="Times New Roman"/>
                <w:b/>
                <w:sz w:val="24"/>
                <w:szCs w:val="24"/>
              </w:rPr>
            </w:pPr>
          </w:p>
        </w:tc>
        <w:tc>
          <w:tcPr>
            <w:tcW w:w="2298" w:type="pct"/>
          </w:tcPr>
          <w:p w14:paraId="650BA501" w14:textId="77777777" w:rsidR="002D738D" w:rsidRPr="00614F0C" w:rsidRDefault="002D738D" w:rsidP="00AD5821">
            <w:pPr>
              <w:rPr>
                <w:rFonts w:ascii="Times New Roman" w:hAnsi="Times New Roman"/>
                <w:sz w:val="24"/>
                <w:szCs w:val="24"/>
              </w:rPr>
            </w:pPr>
            <w:r>
              <w:rPr>
                <w:rFonts w:ascii="Times New Roman" w:hAnsi="Times New Roman"/>
                <w:b/>
                <w:bCs/>
              </w:rPr>
              <w:t>В том числе практических и лабораторных занятий</w:t>
            </w:r>
          </w:p>
        </w:tc>
        <w:tc>
          <w:tcPr>
            <w:tcW w:w="905" w:type="pct"/>
            <w:vAlign w:val="center"/>
          </w:tcPr>
          <w:p w14:paraId="0AC5F22E" w14:textId="77777777" w:rsidR="002D738D" w:rsidRPr="003B1862" w:rsidRDefault="002D738D" w:rsidP="00AD5821">
            <w:pPr>
              <w:jc w:val="center"/>
              <w:rPr>
                <w:rFonts w:ascii="Times New Roman" w:hAnsi="Times New Roman"/>
                <w:b/>
                <w:bCs/>
                <w:sz w:val="24"/>
                <w:szCs w:val="24"/>
              </w:rPr>
            </w:pPr>
            <w:r w:rsidRPr="003B1862">
              <w:rPr>
                <w:rFonts w:ascii="Times New Roman" w:hAnsi="Times New Roman"/>
                <w:b/>
                <w:bCs/>
                <w:sz w:val="24"/>
                <w:szCs w:val="24"/>
              </w:rPr>
              <w:t>2/2</w:t>
            </w:r>
          </w:p>
        </w:tc>
        <w:tc>
          <w:tcPr>
            <w:tcW w:w="860" w:type="pct"/>
            <w:vMerge/>
          </w:tcPr>
          <w:p w14:paraId="66E887E1" w14:textId="77777777" w:rsidR="002D738D" w:rsidRPr="00614F0C" w:rsidRDefault="002D738D" w:rsidP="00AD5821">
            <w:pPr>
              <w:rPr>
                <w:rFonts w:ascii="Times New Roman" w:hAnsi="Times New Roman"/>
                <w:sz w:val="24"/>
                <w:szCs w:val="24"/>
              </w:rPr>
            </w:pPr>
          </w:p>
        </w:tc>
      </w:tr>
      <w:tr w:rsidR="002D738D" w:rsidRPr="00D8734F" w14:paraId="4DD8C71B" w14:textId="77777777" w:rsidTr="00AD5821">
        <w:trPr>
          <w:trHeight w:val="20"/>
        </w:trPr>
        <w:tc>
          <w:tcPr>
            <w:tcW w:w="937" w:type="pct"/>
            <w:vMerge/>
          </w:tcPr>
          <w:p w14:paraId="1937A441" w14:textId="77777777" w:rsidR="002D738D" w:rsidRPr="003B1862" w:rsidRDefault="002D738D" w:rsidP="00AD5821">
            <w:pPr>
              <w:rPr>
                <w:rFonts w:ascii="Times New Roman" w:hAnsi="Times New Roman"/>
                <w:b/>
                <w:bCs/>
                <w:sz w:val="24"/>
                <w:szCs w:val="24"/>
              </w:rPr>
            </w:pPr>
          </w:p>
        </w:tc>
        <w:tc>
          <w:tcPr>
            <w:tcW w:w="2298" w:type="pct"/>
          </w:tcPr>
          <w:p w14:paraId="06A515F4" w14:textId="77777777" w:rsidR="002D738D" w:rsidRPr="00614F0C" w:rsidRDefault="002D738D" w:rsidP="00AD5821">
            <w:pPr>
              <w:snapToGrid w:val="0"/>
              <w:rPr>
                <w:rFonts w:ascii="Times New Roman" w:hAnsi="Times New Roman"/>
                <w:sz w:val="24"/>
                <w:szCs w:val="24"/>
              </w:rPr>
            </w:pPr>
            <w:r w:rsidRPr="00614F0C">
              <w:rPr>
                <w:rFonts w:ascii="Times New Roman" w:hAnsi="Times New Roman"/>
                <w:bCs/>
                <w:sz w:val="24"/>
                <w:szCs w:val="24"/>
              </w:rPr>
              <w:t>Практическ</w:t>
            </w:r>
            <w:r>
              <w:rPr>
                <w:rFonts w:ascii="Times New Roman" w:hAnsi="Times New Roman"/>
                <w:bCs/>
                <w:sz w:val="24"/>
                <w:szCs w:val="24"/>
              </w:rPr>
              <w:t>ое занятие</w:t>
            </w:r>
            <w:r w:rsidRPr="00614F0C">
              <w:rPr>
                <w:rFonts w:ascii="Times New Roman" w:hAnsi="Times New Roman"/>
                <w:bCs/>
                <w:sz w:val="24"/>
                <w:szCs w:val="24"/>
              </w:rPr>
              <w:t>.</w:t>
            </w:r>
            <w:r>
              <w:rPr>
                <w:rFonts w:ascii="Times New Roman" w:hAnsi="Times New Roman"/>
                <w:bCs/>
                <w:sz w:val="24"/>
                <w:szCs w:val="24"/>
              </w:rPr>
              <w:t xml:space="preserve"> (Практическая подготовка.)</w:t>
            </w:r>
            <w:r w:rsidRPr="00614F0C">
              <w:rPr>
                <w:rFonts w:ascii="Times New Roman" w:hAnsi="Times New Roman"/>
                <w:bCs/>
                <w:sz w:val="24"/>
                <w:szCs w:val="24"/>
              </w:rPr>
              <w:t xml:space="preserve"> </w:t>
            </w:r>
            <w:r>
              <w:rPr>
                <w:rFonts w:ascii="Times New Roman" w:hAnsi="Times New Roman"/>
                <w:sz w:val="24"/>
                <w:szCs w:val="24"/>
              </w:rPr>
              <w:t xml:space="preserve">Сравнительный анализ. </w:t>
            </w:r>
            <w:r w:rsidRPr="00614F0C">
              <w:rPr>
                <w:rFonts w:ascii="Times New Roman" w:hAnsi="Times New Roman"/>
                <w:sz w:val="24"/>
                <w:szCs w:val="24"/>
              </w:rPr>
              <w:t>Минеральные диэлектрики.</w:t>
            </w:r>
            <w:r>
              <w:rPr>
                <w:rFonts w:ascii="Times New Roman" w:hAnsi="Times New Roman"/>
                <w:sz w:val="24"/>
                <w:szCs w:val="24"/>
              </w:rPr>
              <w:t xml:space="preserve"> </w:t>
            </w:r>
            <w:r w:rsidRPr="00614F0C">
              <w:rPr>
                <w:rFonts w:ascii="Times New Roman" w:hAnsi="Times New Roman"/>
                <w:sz w:val="24"/>
                <w:szCs w:val="24"/>
              </w:rPr>
              <w:t>Работа со справочным материалом.</w:t>
            </w:r>
          </w:p>
        </w:tc>
        <w:tc>
          <w:tcPr>
            <w:tcW w:w="905" w:type="pct"/>
            <w:vAlign w:val="center"/>
          </w:tcPr>
          <w:p w14:paraId="0647EEF0" w14:textId="77777777" w:rsidR="002D738D" w:rsidRPr="00614F0C" w:rsidRDefault="002D738D" w:rsidP="00AD5821">
            <w:pPr>
              <w:jc w:val="center"/>
              <w:rPr>
                <w:rFonts w:ascii="Times New Roman" w:hAnsi="Times New Roman"/>
                <w:sz w:val="24"/>
                <w:szCs w:val="24"/>
              </w:rPr>
            </w:pPr>
            <w:r>
              <w:rPr>
                <w:rFonts w:ascii="Times New Roman" w:hAnsi="Times New Roman"/>
                <w:sz w:val="24"/>
                <w:szCs w:val="24"/>
              </w:rPr>
              <w:t>2</w:t>
            </w:r>
          </w:p>
        </w:tc>
        <w:tc>
          <w:tcPr>
            <w:tcW w:w="860" w:type="pct"/>
            <w:vMerge/>
          </w:tcPr>
          <w:p w14:paraId="10A610A2" w14:textId="77777777" w:rsidR="002D738D" w:rsidRPr="00614F0C" w:rsidRDefault="002D738D" w:rsidP="00AD5821">
            <w:pPr>
              <w:rPr>
                <w:rFonts w:ascii="Times New Roman" w:hAnsi="Times New Roman"/>
                <w:sz w:val="24"/>
                <w:szCs w:val="24"/>
              </w:rPr>
            </w:pPr>
          </w:p>
        </w:tc>
      </w:tr>
      <w:tr w:rsidR="002D738D" w:rsidRPr="00D8734F" w14:paraId="575FA4D9" w14:textId="77777777" w:rsidTr="00AD5821">
        <w:trPr>
          <w:trHeight w:val="195"/>
        </w:trPr>
        <w:tc>
          <w:tcPr>
            <w:tcW w:w="937" w:type="pct"/>
            <w:vMerge w:val="restart"/>
          </w:tcPr>
          <w:p w14:paraId="105B2FC0" w14:textId="77777777" w:rsidR="002D738D" w:rsidRPr="003B1862" w:rsidRDefault="002D738D" w:rsidP="00AD5821">
            <w:pPr>
              <w:snapToGrid w:val="0"/>
              <w:jc w:val="center"/>
              <w:rPr>
                <w:rFonts w:ascii="Times New Roman" w:hAnsi="Times New Roman"/>
                <w:b/>
                <w:sz w:val="24"/>
                <w:szCs w:val="24"/>
              </w:rPr>
            </w:pPr>
            <w:r w:rsidRPr="003B1862">
              <w:rPr>
                <w:rFonts w:ascii="Times New Roman" w:hAnsi="Times New Roman"/>
                <w:b/>
                <w:sz w:val="24"/>
                <w:szCs w:val="24"/>
              </w:rPr>
              <w:t>Тема 3.2. Полимеры.</w:t>
            </w:r>
          </w:p>
          <w:p w14:paraId="1543A388" w14:textId="77777777" w:rsidR="002D738D" w:rsidRPr="003B1862" w:rsidRDefault="002D738D" w:rsidP="00AD5821">
            <w:pPr>
              <w:jc w:val="center"/>
              <w:rPr>
                <w:rFonts w:ascii="Times New Roman" w:hAnsi="Times New Roman"/>
                <w:b/>
                <w:sz w:val="24"/>
                <w:szCs w:val="24"/>
              </w:rPr>
            </w:pPr>
            <w:r w:rsidRPr="003B1862">
              <w:rPr>
                <w:rFonts w:ascii="Times New Roman" w:hAnsi="Times New Roman"/>
                <w:b/>
                <w:sz w:val="24"/>
                <w:szCs w:val="24"/>
              </w:rPr>
              <w:lastRenderedPageBreak/>
              <w:t>Пластмассы, пленочные материалы. Резина</w:t>
            </w:r>
          </w:p>
          <w:p w14:paraId="5EE55685" w14:textId="77777777" w:rsidR="002D738D" w:rsidRPr="003B1862" w:rsidRDefault="002D738D" w:rsidP="00AD5821">
            <w:pPr>
              <w:rPr>
                <w:rFonts w:ascii="Times New Roman" w:hAnsi="Times New Roman"/>
                <w:b/>
                <w:bCs/>
                <w:sz w:val="24"/>
                <w:szCs w:val="24"/>
              </w:rPr>
            </w:pPr>
          </w:p>
        </w:tc>
        <w:tc>
          <w:tcPr>
            <w:tcW w:w="2298" w:type="pct"/>
          </w:tcPr>
          <w:p w14:paraId="1F351C69" w14:textId="77777777" w:rsidR="002D738D" w:rsidRPr="00614F0C" w:rsidRDefault="002D738D" w:rsidP="00AD5821">
            <w:pPr>
              <w:rPr>
                <w:rFonts w:ascii="Times New Roman" w:hAnsi="Times New Roman"/>
                <w:b/>
                <w:bCs/>
                <w:sz w:val="24"/>
                <w:szCs w:val="24"/>
              </w:rPr>
            </w:pPr>
            <w:r w:rsidRPr="00614F0C">
              <w:rPr>
                <w:rFonts w:ascii="Times New Roman" w:hAnsi="Times New Roman"/>
                <w:b/>
                <w:bCs/>
                <w:sz w:val="24"/>
                <w:szCs w:val="24"/>
              </w:rPr>
              <w:lastRenderedPageBreak/>
              <w:t xml:space="preserve">Содержание </w:t>
            </w:r>
          </w:p>
        </w:tc>
        <w:tc>
          <w:tcPr>
            <w:tcW w:w="905" w:type="pct"/>
            <w:vAlign w:val="center"/>
          </w:tcPr>
          <w:p w14:paraId="538FB7CB" w14:textId="77777777" w:rsidR="002D738D" w:rsidRPr="003B1862" w:rsidRDefault="002D738D" w:rsidP="00AD5821">
            <w:pPr>
              <w:jc w:val="center"/>
              <w:rPr>
                <w:rFonts w:ascii="Times New Roman" w:hAnsi="Times New Roman"/>
                <w:b/>
                <w:bCs/>
                <w:sz w:val="24"/>
                <w:szCs w:val="24"/>
              </w:rPr>
            </w:pPr>
            <w:r w:rsidRPr="003B1862">
              <w:rPr>
                <w:rFonts w:ascii="Times New Roman" w:hAnsi="Times New Roman"/>
                <w:b/>
                <w:bCs/>
                <w:sz w:val="24"/>
                <w:szCs w:val="24"/>
              </w:rPr>
              <w:t>4/2</w:t>
            </w:r>
          </w:p>
        </w:tc>
        <w:tc>
          <w:tcPr>
            <w:tcW w:w="860" w:type="pct"/>
            <w:vMerge w:val="restart"/>
          </w:tcPr>
          <w:p w14:paraId="4B8AC3CF" w14:textId="77777777" w:rsidR="002D738D" w:rsidRDefault="002D738D" w:rsidP="00AD5821">
            <w:pPr>
              <w:rPr>
                <w:rFonts w:ascii="Times New Roman" w:hAnsi="Times New Roman"/>
                <w:sz w:val="24"/>
                <w:szCs w:val="24"/>
              </w:rPr>
            </w:pPr>
            <w:r w:rsidRPr="00614F0C">
              <w:rPr>
                <w:rFonts w:ascii="Times New Roman" w:hAnsi="Times New Roman"/>
                <w:sz w:val="24"/>
                <w:szCs w:val="24"/>
              </w:rPr>
              <w:t xml:space="preserve">ОК </w:t>
            </w:r>
            <w:r>
              <w:rPr>
                <w:rFonts w:ascii="Times New Roman" w:hAnsi="Times New Roman"/>
                <w:sz w:val="24"/>
                <w:szCs w:val="24"/>
              </w:rPr>
              <w:t>0</w:t>
            </w:r>
            <w:r w:rsidRPr="00614F0C">
              <w:rPr>
                <w:rFonts w:ascii="Times New Roman" w:hAnsi="Times New Roman"/>
                <w:sz w:val="24"/>
                <w:szCs w:val="24"/>
              </w:rPr>
              <w:t>1</w:t>
            </w:r>
            <w:r>
              <w:rPr>
                <w:rFonts w:ascii="Times New Roman" w:hAnsi="Times New Roman"/>
                <w:sz w:val="24"/>
                <w:szCs w:val="24"/>
              </w:rPr>
              <w:t>,ОК05,</w:t>
            </w:r>
            <w:r w:rsidRPr="00614F0C">
              <w:rPr>
                <w:rFonts w:ascii="Times New Roman" w:hAnsi="Times New Roman"/>
                <w:sz w:val="24"/>
                <w:szCs w:val="24"/>
              </w:rPr>
              <w:t xml:space="preserve"> </w:t>
            </w:r>
          </w:p>
          <w:p w14:paraId="2586A69B" w14:textId="77777777" w:rsidR="002D738D" w:rsidRDefault="002D738D" w:rsidP="00AD5821">
            <w:pPr>
              <w:rPr>
                <w:rFonts w:ascii="Times New Roman" w:hAnsi="Times New Roman"/>
                <w:sz w:val="24"/>
                <w:szCs w:val="24"/>
              </w:rPr>
            </w:pPr>
            <w:r>
              <w:rPr>
                <w:rFonts w:ascii="Times New Roman" w:hAnsi="Times New Roman"/>
                <w:sz w:val="24"/>
                <w:szCs w:val="24"/>
              </w:rPr>
              <w:t>ОК09</w:t>
            </w:r>
            <w:r w:rsidRPr="00614F0C">
              <w:rPr>
                <w:rFonts w:ascii="Times New Roman" w:hAnsi="Times New Roman"/>
                <w:sz w:val="24"/>
                <w:szCs w:val="24"/>
              </w:rPr>
              <w:t xml:space="preserve"> </w:t>
            </w:r>
          </w:p>
          <w:p w14:paraId="39B249F2" w14:textId="77777777" w:rsidR="002D738D" w:rsidRDefault="002D738D" w:rsidP="00AD5821">
            <w:pPr>
              <w:rPr>
                <w:rFonts w:ascii="Times New Roman" w:hAnsi="Times New Roman"/>
                <w:sz w:val="24"/>
                <w:szCs w:val="24"/>
              </w:rPr>
            </w:pPr>
            <w:r w:rsidRPr="00614F0C">
              <w:rPr>
                <w:rFonts w:ascii="Times New Roman" w:hAnsi="Times New Roman"/>
                <w:sz w:val="24"/>
                <w:szCs w:val="24"/>
              </w:rPr>
              <w:t xml:space="preserve"> ПК1.1 – 1.3.</w:t>
            </w:r>
          </w:p>
          <w:p w14:paraId="07CBA741" w14:textId="77777777" w:rsidR="002D738D" w:rsidRPr="00614F0C" w:rsidRDefault="002D738D" w:rsidP="00AD5821">
            <w:pPr>
              <w:rPr>
                <w:rFonts w:ascii="Times New Roman" w:hAnsi="Times New Roman"/>
                <w:bCs/>
                <w:sz w:val="24"/>
                <w:szCs w:val="24"/>
              </w:rPr>
            </w:pPr>
            <w:r w:rsidRPr="00614F0C">
              <w:rPr>
                <w:rFonts w:ascii="Times New Roman" w:hAnsi="Times New Roman"/>
                <w:sz w:val="24"/>
                <w:szCs w:val="24"/>
              </w:rPr>
              <w:lastRenderedPageBreak/>
              <w:t>ПК</w:t>
            </w:r>
            <w:r>
              <w:rPr>
                <w:rFonts w:ascii="Times New Roman" w:hAnsi="Times New Roman"/>
                <w:sz w:val="24"/>
                <w:szCs w:val="24"/>
              </w:rPr>
              <w:t>3</w:t>
            </w:r>
            <w:r w:rsidRPr="00614F0C">
              <w:rPr>
                <w:rFonts w:ascii="Times New Roman" w:hAnsi="Times New Roman"/>
                <w:sz w:val="24"/>
                <w:szCs w:val="24"/>
              </w:rPr>
              <w:t>.1 – 3.</w:t>
            </w:r>
            <w:r>
              <w:rPr>
                <w:rFonts w:ascii="Times New Roman" w:hAnsi="Times New Roman"/>
                <w:sz w:val="24"/>
                <w:szCs w:val="24"/>
              </w:rPr>
              <w:t>2</w:t>
            </w:r>
          </w:p>
          <w:p w14:paraId="2ADC1007" w14:textId="77777777" w:rsidR="002D738D" w:rsidRPr="00614F0C" w:rsidRDefault="002D738D" w:rsidP="00AD5821">
            <w:pPr>
              <w:rPr>
                <w:rFonts w:ascii="Times New Roman" w:hAnsi="Times New Roman"/>
                <w:bCs/>
                <w:sz w:val="24"/>
                <w:szCs w:val="24"/>
              </w:rPr>
            </w:pPr>
          </w:p>
        </w:tc>
      </w:tr>
      <w:tr w:rsidR="002D738D" w:rsidRPr="00D8734F" w14:paraId="54BE5170" w14:textId="77777777" w:rsidTr="00AD5821">
        <w:trPr>
          <w:trHeight w:val="70"/>
        </w:trPr>
        <w:tc>
          <w:tcPr>
            <w:tcW w:w="937" w:type="pct"/>
            <w:vMerge/>
          </w:tcPr>
          <w:p w14:paraId="0B43FD8A" w14:textId="77777777" w:rsidR="002D738D" w:rsidRPr="00614F0C" w:rsidRDefault="002D738D" w:rsidP="00AD5821">
            <w:pPr>
              <w:snapToGrid w:val="0"/>
              <w:jc w:val="center"/>
              <w:rPr>
                <w:rFonts w:ascii="Times New Roman" w:hAnsi="Times New Roman"/>
                <w:sz w:val="24"/>
                <w:szCs w:val="24"/>
              </w:rPr>
            </w:pPr>
          </w:p>
        </w:tc>
        <w:tc>
          <w:tcPr>
            <w:tcW w:w="2298" w:type="pct"/>
          </w:tcPr>
          <w:p w14:paraId="4A624F67" w14:textId="77777777" w:rsidR="002D738D" w:rsidRPr="00614F0C" w:rsidRDefault="002D738D" w:rsidP="00AD5821">
            <w:pPr>
              <w:snapToGrid w:val="0"/>
              <w:rPr>
                <w:rFonts w:ascii="Times New Roman" w:hAnsi="Times New Roman"/>
                <w:sz w:val="24"/>
                <w:szCs w:val="24"/>
              </w:rPr>
            </w:pPr>
            <w:r w:rsidRPr="00614F0C">
              <w:rPr>
                <w:rFonts w:ascii="Times New Roman" w:hAnsi="Times New Roman"/>
                <w:sz w:val="24"/>
                <w:szCs w:val="24"/>
              </w:rPr>
              <w:t>Значение полимеров в электротехнической промышленности. Природные смолы. Синтетические полимеры.</w:t>
            </w:r>
          </w:p>
          <w:p w14:paraId="388D0C11" w14:textId="77777777" w:rsidR="002D738D" w:rsidRPr="00614F0C" w:rsidRDefault="002D738D" w:rsidP="00AD5821">
            <w:pPr>
              <w:rPr>
                <w:rFonts w:ascii="Times New Roman" w:hAnsi="Times New Roman"/>
                <w:sz w:val="24"/>
                <w:szCs w:val="24"/>
              </w:rPr>
            </w:pPr>
            <w:r w:rsidRPr="00614F0C">
              <w:rPr>
                <w:rFonts w:ascii="Times New Roman" w:hAnsi="Times New Roman"/>
                <w:sz w:val="24"/>
                <w:szCs w:val="24"/>
              </w:rPr>
              <w:lastRenderedPageBreak/>
              <w:t>Понятия о пластмассах. Классификация и использование в электротехнических изделиях.</w:t>
            </w:r>
          </w:p>
          <w:p w14:paraId="1614C65D" w14:textId="77777777" w:rsidR="002D738D" w:rsidRPr="00614F0C" w:rsidRDefault="002D738D" w:rsidP="00AD5821">
            <w:pPr>
              <w:rPr>
                <w:rFonts w:ascii="Times New Roman" w:hAnsi="Times New Roman"/>
                <w:bCs/>
                <w:sz w:val="24"/>
                <w:szCs w:val="24"/>
              </w:rPr>
            </w:pPr>
            <w:r w:rsidRPr="00614F0C">
              <w:rPr>
                <w:rFonts w:ascii="Times New Roman" w:hAnsi="Times New Roman"/>
                <w:sz w:val="24"/>
                <w:szCs w:val="24"/>
              </w:rPr>
              <w:t>Применение резины в электротехнике</w:t>
            </w:r>
            <w:r w:rsidRPr="00614F0C">
              <w:rPr>
                <w:rFonts w:ascii="Times New Roman" w:hAnsi="Times New Roman"/>
                <w:bCs/>
                <w:sz w:val="24"/>
                <w:szCs w:val="24"/>
              </w:rPr>
              <w:t xml:space="preserve"> </w:t>
            </w:r>
          </w:p>
        </w:tc>
        <w:tc>
          <w:tcPr>
            <w:tcW w:w="905" w:type="pct"/>
            <w:vAlign w:val="center"/>
          </w:tcPr>
          <w:p w14:paraId="360A9DA0" w14:textId="77777777" w:rsidR="002D738D" w:rsidRPr="00614F0C" w:rsidRDefault="002D738D" w:rsidP="00AD5821">
            <w:pPr>
              <w:jc w:val="center"/>
              <w:rPr>
                <w:rFonts w:ascii="Times New Roman" w:hAnsi="Times New Roman"/>
                <w:bCs/>
                <w:sz w:val="24"/>
                <w:szCs w:val="24"/>
              </w:rPr>
            </w:pPr>
            <w:r w:rsidRPr="00614F0C">
              <w:rPr>
                <w:rFonts w:ascii="Times New Roman" w:hAnsi="Times New Roman"/>
                <w:bCs/>
                <w:sz w:val="24"/>
                <w:szCs w:val="24"/>
              </w:rPr>
              <w:lastRenderedPageBreak/>
              <w:t>2</w:t>
            </w:r>
          </w:p>
        </w:tc>
        <w:tc>
          <w:tcPr>
            <w:tcW w:w="860" w:type="pct"/>
            <w:vMerge/>
          </w:tcPr>
          <w:p w14:paraId="504DD3AC" w14:textId="77777777" w:rsidR="002D738D" w:rsidRPr="00614F0C" w:rsidRDefault="002D738D" w:rsidP="00AD5821">
            <w:pPr>
              <w:rPr>
                <w:rFonts w:ascii="Times New Roman" w:hAnsi="Times New Roman"/>
                <w:bCs/>
                <w:sz w:val="24"/>
                <w:szCs w:val="24"/>
              </w:rPr>
            </w:pPr>
          </w:p>
        </w:tc>
      </w:tr>
      <w:tr w:rsidR="002D738D" w:rsidRPr="00D8734F" w14:paraId="493C3937" w14:textId="77777777" w:rsidTr="00AD5821">
        <w:trPr>
          <w:trHeight w:val="20"/>
        </w:trPr>
        <w:tc>
          <w:tcPr>
            <w:tcW w:w="937" w:type="pct"/>
            <w:vMerge/>
          </w:tcPr>
          <w:p w14:paraId="24471B5E" w14:textId="77777777" w:rsidR="002D738D" w:rsidRPr="00614F0C" w:rsidRDefault="002D738D" w:rsidP="00AD5821">
            <w:pPr>
              <w:rPr>
                <w:rFonts w:ascii="Times New Roman" w:hAnsi="Times New Roman"/>
                <w:bCs/>
                <w:sz w:val="24"/>
                <w:szCs w:val="24"/>
              </w:rPr>
            </w:pPr>
          </w:p>
        </w:tc>
        <w:tc>
          <w:tcPr>
            <w:tcW w:w="2298" w:type="pct"/>
          </w:tcPr>
          <w:p w14:paraId="56F1AB48" w14:textId="77777777" w:rsidR="002D738D" w:rsidRPr="00614F0C" w:rsidRDefault="002D738D" w:rsidP="00AD5821">
            <w:pPr>
              <w:rPr>
                <w:rFonts w:ascii="Times New Roman" w:hAnsi="Times New Roman"/>
                <w:bCs/>
                <w:sz w:val="24"/>
                <w:szCs w:val="24"/>
              </w:rPr>
            </w:pPr>
            <w:r>
              <w:rPr>
                <w:rFonts w:ascii="Times New Roman" w:hAnsi="Times New Roman"/>
                <w:b/>
                <w:bCs/>
              </w:rPr>
              <w:t>В том числе практических и лабораторных занятий</w:t>
            </w:r>
          </w:p>
        </w:tc>
        <w:tc>
          <w:tcPr>
            <w:tcW w:w="905" w:type="pct"/>
            <w:vAlign w:val="center"/>
          </w:tcPr>
          <w:p w14:paraId="1044C399" w14:textId="77777777" w:rsidR="002D738D" w:rsidRPr="003B1862" w:rsidRDefault="002D738D" w:rsidP="00AD5821">
            <w:pPr>
              <w:jc w:val="center"/>
              <w:rPr>
                <w:rFonts w:ascii="Times New Roman" w:hAnsi="Times New Roman"/>
                <w:b/>
                <w:bCs/>
                <w:sz w:val="24"/>
                <w:szCs w:val="24"/>
              </w:rPr>
            </w:pPr>
            <w:r w:rsidRPr="003B1862">
              <w:rPr>
                <w:rFonts w:ascii="Times New Roman" w:hAnsi="Times New Roman"/>
                <w:b/>
                <w:bCs/>
                <w:sz w:val="24"/>
                <w:szCs w:val="24"/>
              </w:rPr>
              <w:t>2/2</w:t>
            </w:r>
          </w:p>
        </w:tc>
        <w:tc>
          <w:tcPr>
            <w:tcW w:w="860" w:type="pct"/>
            <w:vMerge/>
          </w:tcPr>
          <w:p w14:paraId="39108146" w14:textId="77777777" w:rsidR="002D738D" w:rsidRPr="00614F0C" w:rsidRDefault="002D738D" w:rsidP="00AD5821">
            <w:pPr>
              <w:rPr>
                <w:rFonts w:ascii="Times New Roman" w:hAnsi="Times New Roman"/>
                <w:bCs/>
                <w:sz w:val="24"/>
                <w:szCs w:val="24"/>
              </w:rPr>
            </w:pPr>
          </w:p>
        </w:tc>
      </w:tr>
      <w:tr w:rsidR="002D738D" w:rsidRPr="00D8734F" w14:paraId="16BE44C9" w14:textId="77777777" w:rsidTr="00AD5821">
        <w:trPr>
          <w:trHeight w:val="480"/>
        </w:trPr>
        <w:tc>
          <w:tcPr>
            <w:tcW w:w="937" w:type="pct"/>
            <w:vMerge/>
          </w:tcPr>
          <w:p w14:paraId="266BC434" w14:textId="77777777" w:rsidR="002D738D" w:rsidRPr="00614F0C" w:rsidRDefault="002D738D" w:rsidP="00AD5821">
            <w:pPr>
              <w:rPr>
                <w:rFonts w:ascii="Times New Roman" w:hAnsi="Times New Roman"/>
                <w:bCs/>
                <w:sz w:val="24"/>
                <w:szCs w:val="24"/>
              </w:rPr>
            </w:pPr>
          </w:p>
        </w:tc>
        <w:tc>
          <w:tcPr>
            <w:tcW w:w="2298" w:type="pct"/>
          </w:tcPr>
          <w:p w14:paraId="0F52D4D6" w14:textId="77777777" w:rsidR="002D738D" w:rsidRPr="00614F0C" w:rsidRDefault="002D738D" w:rsidP="00AD5821">
            <w:pPr>
              <w:rPr>
                <w:rFonts w:ascii="Times New Roman" w:hAnsi="Times New Roman"/>
                <w:bCs/>
                <w:sz w:val="24"/>
                <w:szCs w:val="24"/>
              </w:rPr>
            </w:pPr>
            <w:r w:rsidRPr="00614F0C">
              <w:rPr>
                <w:rFonts w:ascii="Times New Roman" w:hAnsi="Times New Roman"/>
                <w:bCs/>
                <w:sz w:val="24"/>
                <w:szCs w:val="24"/>
              </w:rPr>
              <w:t>Практическ</w:t>
            </w:r>
            <w:r>
              <w:rPr>
                <w:rFonts w:ascii="Times New Roman" w:hAnsi="Times New Roman"/>
                <w:bCs/>
                <w:sz w:val="24"/>
                <w:szCs w:val="24"/>
              </w:rPr>
              <w:t>ое занятие</w:t>
            </w:r>
            <w:r w:rsidRPr="00614F0C">
              <w:rPr>
                <w:rFonts w:ascii="Times New Roman" w:hAnsi="Times New Roman"/>
                <w:bCs/>
                <w:sz w:val="24"/>
                <w:szCs w:val="24"/>
              </w:rPr>
              <w:t>.</w:t>
            </w:r>
            <w:r>
              <w:rPr>
                <w:rFonts w:ascii="Times New Roman" w:hAnsi="Times New Roman"/>
                <w:bCs/>
                <w:sz w:val="24"/>
                <w:szCs w:val="24"/>
              </w:rPr>
              <w:t xml:space="preserve"> (Практическая подготовка.)</w:t>
            </w:r>
            <w:r w:rsidRPr="00614F0C">
              <w:rPr>
                <w:rFonts w:ascii="Times New Roman" w:hAnsi="Times New Roman"/>
                <w:bCs/>
                <w:sz w:val="24"/>
                <w:szCs w:val="24"/>
              </w:rPr>
              <w:t>.</w:t>
            </w:r>
            <w:r>
              <w:rPr>
                <w:rFonts w:ascii="Times New Roman" w:hAnsi="Times New Roman"/>
                <w:bCs/>
                <w:sz w:val="24"/>
                <w:szCs w:val="24"/>
              </w:rPr>
              <w:t xml:space="preserve"> </w:t>
            </w:r>
            <w:r w:rsidRPr="00614F0C">
              <w:rPr>
                <w:rFonts w:ascii="Times New Roman" w:hAnsi="Times New Roman"/>
                <w:sz w:val="24"/>
                <w:szCs w:val="24"/>
              </w:rPr>
              <w:t>Сравнительный анализ полимерных изделий. Работа со справочником.</w:t>
            </w:r>
          </w:p>
        </w:tc>
        <w:tc>
          <w:tcPr>
            <w:tcW w:w="905" w:type="pct"/>
            <w:vAlign w:val="center"/>
          </w:tcPr>
          <w:p w14:paraId="77BBD654" w14:textId="77777777" w:rsidR="002D738D" w:rsidRPr="00614F0C" w:rsidRDefault="002D738D" w:rsidP="00AD5821">
            <w:pPr>
              <w:jc w:val="center"/>
              <w:rPr>
                <w:rFonts w:ascii="Times New Roman" w:hAnsi="Times New Roman"/>
                <w:bCs/>
                <w:sz w:val="24"/>
                <w:szCs w:val="24"/>
              </w:rPr>
            </w:pPr>
            <w:r w:rsidRPr="00614F0C">
              <w:rPr>
                <w:rFonts w:ascii="Times New Roman" w:hAnsi="Times New Roman"/>
                <w:bCs/>
                <w:sz w:val="24"/>
                <w:szCs w:val="24"/>
              </w:rPr>
              <w:t>2</w:t>
            </w:r>
          </w:p>
        </w:tc>
        <w:tc>
          <w:tcPr>
            <w:tcW w:w="860" w:type="pct"/>
            <w:vMerge/>
          </w:tcPr>
          <w:p w14:paraId="7C1A4461" w14:textId="77777777" w:rsidR="002D738D" w:rsidRPr="00614F0C" w:rsidRDefault="002D738D" w:rsidP="00AD5821">
            <w:pPr>
              <w:rPr>
                <w:rFonts w:ascii="Times New Roman" w:hAnsi="Times New Roman"/>
                <w:bCs/>
                <w:sz w:val="24"/>
                <w:szCs w:val="24"/>
              </w:rPr>
            </w:pPr>
          </w:p>
        </w:tc>
      </w:tr>
      <w:tr w:rsidR="002D738D" w:rsidRPr="00D8734F" w14:paraId="522E46D1" w14:textId="77777777" w:rsidTr="00AD5821">
        <w:trPr>
          <w:trHeight w:val="291"/>
        </w:trPr>
        <w:tc>
          <w:tcPr>
            <w:tcW w:w="937" w:type="pct"/>
            <w:vMerge/>
          </w:tcPr>
          <w:p w14:paraId="1C619D20" w14:textId="77777777" w:rsidR="002D738D" w:rsidRPr="00614F0C" w:rsidRDefault="002D738D" w:rsidP="00AD5821">
            <w:pPr>
              <w:rPr>
                <w:rFonts w:ascii="Times New Roman" w:hAnsi="Times New Roman"/>
                <w:bCs/>
                <w:sz w:val="24"/>
                <w:szCs w:val="24"/>
              </w:rPr>
            </w:pPr>
          </w:p>
        </w:tc>
        <w:tc>
          <w:tcPr>
            <w:tcW w:w="2298" w:type="pct"/>
          </w:tcPr>
          <w:p w14:paraId="67D5A0C0" w14:textId="77777777" w:rsidR="002D738D" w:rsidRPr="00614F0C" w:rsidRDefault="002D738D" w:rsidP="00AD5821">
            <w:pPr>
              <w:rPr>
                <w:rFonts w:ascii="Times New Roman" w:hAnsi="Times New Roman"/>
                <w:bCs/>
                <w:sz w:val="24"/>
                <w:szCs w:val="24"/>
              </w:rPr>
            </w:pPr>
            <w:r>
              <w:rPr>
                <w:rFonts w:ascii="Times New Roman" w:hAnsi="Times New Roman"/>
                <w:b/>
                <w:bCs/>
              </w:rPr>
              <w:t>В том числе самостоятельная работа обучающихся</w:t>
            </w:r>
          </w:p>
        </w:tc>
        <w:tc>
          <w:tcPr>
            <w:tcW w:w="905" w:type="pct"/>
            <w:vAlign w:val="center"/>
          </w:tcPr>
          <w:p w14:paraId="0984D493" w14:textId="77777777" w:rsidR="002D738D" w:rsidRPr="00614F0C" w:rsidRDefault="002D738D" w:rsidP="00AD5821">
            <w:pPr>
              <w:jc w:val="both"/>
              <w:rPr>
                <w:rFonts w:ascii="Times New Roman" w:hAnsi="Times New Roman"/>
                <w:bCs/>
                <w:sz w:val="24"/>
                <w:szCs w:val="24"/>
              </w:rPr>
            </w:pPr>
            <w:r>
              <w:rPr>
                <w:rFonts w:ascii="Times New Roman" w:hAnsi="Times New Roman"/>
                <w:bCs/>
                <w:sz w:val="24"/>
                <w:szCs w:val="24"/>
              </w:rPr>
              <w:t>-</w:t>
            </w:r>
          </w:p>
        </w:tc>
        <w:tc>
          <w:tcPr>
            <w:tcW w:w="860" w:type="pct"/>
            <w:vMerge/>
          </w:tcPr>
          <w:p w14:paraId="47DBB151" w14:textId="77777777" w:rsidR="002D738D" w:rsidRPr="00614F0C" w:rsidRDefault="002D738D" w:rsidP="00AD5821">
            <w:pPr>
              <w:rPr>
                <w:rFonts w:ascii="Times New Roman" w:hAnsi="Times New Roman"/>
                <w:sz w:val="24"/>
                <w:szCs w:val="24"/>
              </w:rPr>
            </w:pPr>
          </w:p>
        </w:tc>
      </w:tr>
      <w:tr w:rsidR="002D738D" w:rsidRPr="00D8734F" w14:paraId="2EB25D5D" w14:textId="77777777" w:rsidTr="00AD5821">
        <w:trPr>
          <w:trHeight w:val="210"/>
        </w:trPr>
        <w:tc>
          <w:tcPr>
            <w:tcW w:w="937" w:type="pct"/>
            <w:vMerge w:val="restart"/>
          </w:tcPr>
          <w:p w14:paraId="545FAA53" w14:textId="77777777" w:rsidR="002D738D" w:rsidRPr="003B1862" w:rsidRDefault="002D738D" w:rsidP="00AD5821">
            <w:pPr>
              <w:snapToGrid w:val="0"/>
              <w:jc w:val="center"/>
              <w:rPr>
                <w:rFonts w:ascii="Times New Roman" w:hAnsi="Times New Roman"/>
                <w:b/>
                <w:sz w:val="24"/>
                <w:szCs w:val="24"/>
              </w:rPr>
            </w:pPr>
            <w:r w:rsidRPr="003B1862">
              <w:rPr>
                <w:rFonts w:ascii="Times New Roman" w:hAnsi="Times New Roman"/>
                <w:b/>
                <w:sz w:val="24"/>
                <w:szCs w:val="24"/>
              </w:rPr>
              <w:t>Тема 3.3. Волокнистые материалы.</w:t>
            </w:r>
          </w:p>
          <w:p w14:paraId="7516094B" w14:textId="77777777" w:rsidR="002D738D" w:rsidRPr="003B1862" w:rsidRDefault="002D738D" w:rsidP="00AD5821">
            <w:pPr>
              <w:jc w:val="center"/>
              <w:rPr>
                <w:rFonts w:ascii="Times New Roman" w:hAnsi="Times New Roman"/>
                <w:b/>
                <w:sz w:val="24"/>
                <w:szCs w:val="24"/>
              </w:rPr>
            </w:pPr>
            <w:r w:rsidRPr="003B1862">
              <w:rPr>
                <w:rFonts w:ascii="Times New Roman" w:hAnsi="Times New Roman"/>
                <w:b/>
                <w:sz w:val="24"/>
                <w:szCs w:val="24"/>
              </w:rPr>
              <w:t>Электроизоляционные лаки, краски, эмали и компаунды</w:t>
            </w:r>
          </w:p>
          <w:p w14:paraId="696F6599" w14:textId="77777777" w:rsidR="002D738D" w:rsidRPr="00614F0C" w:rsidRDefault="002D738D" w:rsidP="00AD5821">
            <w:pPr>
              <w:rPr>
                <w:rFonts w:ascii="Times New Roman" w:hAnsi="Times New Roman"/>
                <w:bCs/>
                <w:sz w:val="24"/>
                <w:szCs w:val="24"/>
              </w:rPr>
            </w:pPr>
          </w:p>
        </w:tc>
        <w:tc>
          <w:tcPr>
            <w:tcW w:w="2298" w:type="pct"/>
          </w:tcPr>
          <w:p w14:paraId="71999963" w14:textId="77777777" w:rsidR="002D738D" w:rsidRPr="00614F0C" w:rsidRDefault="002D738D" w:rsidP="00AD5821">
            <w:pPr>
              <w:rPr>
                <w:rFonts w:ascii="Times New Roman" w:hAnsi="Times New Roman"/>
                <w:b/>
                <w:bCs/>
                <w:sz w:val="24"/>
                <w:szCs w:val="24"/>
              </w:rPr>
            </w:pPr>
            <w:r w:rsidRPr="00614F0C">
              <w:rPr>
                <w:rFonts w:ascii="Times New Roman" w:hAnsi="Times New Roman"/>
                <w:b/>
                <w:bCs/>
                <w:sz w:val="24"/>
                <w:szCs w:val="24"/>
              </w:rPr>
              <w:t xml:space="preserve">Содержание </w:t>
            </w:r>
          </w:p>
        </w:tc>
        <w:tc>
          <w:tcPr>
            <w:tcW w:w="905" w:type="pct"/>
            <w:vAlign w:val="center"/>
          </w:tcPr>
          <w:p w14:paraId="2C9E6001" w14:textId="77777777" w:rsidR="002D738D" w:rsidRPr="003B1862" w:rsidRDefault="002D738D" w:rsidP="00AD5821">
            <w:pPr>
              <w:jc w:val="center"/>
              <w:rPr>
                <w:rFonts w:ascii="Times New Roman" w:hAnsi="Times New Roman"/>
                <w:b/>
                <w:bCs/>
                <w:sz w:val="24"/>
                <w:szCs w:val="24"/>
              </w:rPr>
            </w:pPr>
            <w:r w:rsidRPr="003B1862">
              <w:rPr>
                <w:rFonts w:ascii="Times New Roman" w:hAnsi="Times New Roman"/>
                <w:b/>
                <w:bCs/>
                <w:sz w:val="24"/>
                <w:szCs w:val="24"/>
              </w:rPr>
              <w:t>4/2</w:t>
            </w:r>
          </w:p>
        </w:tc>
        <w:tc>
          <w:tcPr>
            <w:tcW w:w="860" w:type="pct"/>
            <w:vMerge w:val="restart"/>
          </w:tcPr>
          <w:p w14:paraId="52D5D5B6" w14:textId="77777777" w:rsidR="002D738D" w:rsidRDefault="002D738D" w:rsidP="00AD5821">
            <w:pPr>
              <w:rPr>
                <w:rFonts w:ascii="Times New Roman" w:hAnsi="Times New Roman"/>
                <w:sz w:val="24"/>
                <w:szCs w:val="24"/>
              </w:rPr>
            </w:pPr>
            <w:r w:rsidRPr="00614F0C">
              <w:rPr>
                <w:rFonts w:ascii="Times New Roman" w:hAnsi="Times New Roman"/>
                <w:sz w:val="24"/>
                <w:szCs w:val="24"/>
              </w:rPr>
              <w:t xml:space="preserve">ОК </w:t>
            </w:r>
            <w:r>
              <w:rPr>
                <w:rFonts w:ascii="Times New Roman" w:hAnsi="Times New Roman"/>
                <w:sz w:val="24"/>
                <w:szCs w:val="24"/>
              </w:rPr>
              <w:t>0</w:t>
            </w:r>
            <w:r w:rsidRPr="00614F0C">
              <w:rPr>
                <w:rFonts w:ascii="Times New Roman" w:hAnsi="Times New Roman"/>
                <w:sz w:val="24"/>
                <w:szCs w:val="24"/>
              </w:rPr>
              <w:t>1</w:t>
            </w:r>
            <w:r>
              <w:rPr>
                <w:rFonts w:ascii="Times New Roman" w:hAnsi="Times New Roman"/>
                <w:sz w:val="24"/>
                <w:szCs w:val="24"/>
              </w:rPr>
              <w:t>,ОК05,</w:t>
            </w:r>
            <w:r w:rsidRPr="00614F0C">
              <w:rPr>
                <w:rFonts w:ascii="Times New Roman" w:hAnsi="Times New Roman"/>
                <w:sz w:val="24"/>
                <w:szCs w:val="24"/>
              </w:rPr>
              <w:t xml:space="preserve"> </w:t>
            </w:r>
          </w:p>
          <w:p w14:paraId="70748EAA" w14:textId="77777777" w:rsidR="002D738D" w:rsidRDefault="002D738D" w:rsidP="00AD5821">
            <w:pPr>
              <w:rPr>
                <w:rFonts w:ascii="Times New Roman" w:hAnsi="Times New Roman"/>
                <w:sz w:val="24"/>
                <w:szCs w:val="24"/>
              </w:rPr>
            </w:pPr>
            <w:r>
              <w:rPr>
                <w:rFonts w:ascii="Times New Roman" w:hAnsi="Times New Roman"/>
                <w:sz w:val="24"/>
                <w:szCs w:val="24"/>
              </w:rPr>
              <w:t>ОК09</w:t>
            </w:r>
            <w:r w:rsidRPr="00614F0C">
              <w:rPr>
                <w:rFonts w:ascii="Times New Roman" w:hAnsi="Times New Roman"/>
                <w:sz w:val="24"/>
                <w:szCs w:val="24"/>
              </w:rPr>
              <w:t xml:space="preserve"> </w:t>
            </w:r>
          </w:p>
          <w:p w14:paraId="42921102" w14:textId="77777777" w:rsidR="002D738D" w:rsidRDefault="002D738D" w:rsidP="00AD5821">
            <w:pPr>
              <w:rPr>
                <w:rFonts w:ascii="Times New Roman" w:hAnsi="Times New Roman"/>
                <w:sz w:val="24"/>
                <w:szCs w:val="24"/>
              </w:rPr>
            </w:pPr>
            <w:r w:rsidRPr="00614F0C">
              <w:rPr>
                <w:rFonts w:ascii="Times New Roman" w:hAnsi="Times New Roman"/>
                <w:sz w:val="24"/>
                <w:szCs w:val="24"/>
              </w:rPr>
              <w:t xml:space="preserve"> ПК1.1 – 1.3.</w:t>
            </w:r>
          </w:p>
          <w:p w14:paraId="78A3604D" w14:textId="77777777" w:rsidR="002D738D" w:rsidRPr="00614F0C" w:rsidRDefault="002D738D" w:rsidP="00AD5821">
            <w:pPr>
              <w:rPr>
                <w:rFonts w:ascii="Times New Roman" w:hAnsi="Times New Roman"/>
                <w:bCs/>
                <w:sz w:val="24"/>
                <w:szCs w:val="24"/>
              </w:rPr>
            </w:pPr>
            <w:r w:rsidRPr="00614F0C">
              <w:rPr>
                <w:rFonts w:ascii="Times New Roman" w:hAnsi="Times New Roman"/>
                <w:sz w:val="24"/>
                <w:szCs w:val="24"/>
              </w:rPr>
              <w:t>ПК</w:t>
            </w:r>
            <w:r>
              <w:rPr>
                <w:rFonts w:ascii="Times New Roman" w:hAnsi="Times New Roman"/>
                <w:sz w:val="24"/>
                <w:szCs w:val="24"/>
              </w:rPr>
              <w:t>3</w:t>
            </w:r>
            <w:r w:rsidRPr="00614F0C">
              <w:rPr>
                <w:rFonts w:ascii="Times New Roman" w:hAnsi="Times New Roman"/>
                <w:sz w:val="24"/>
                <w:szCs w:val="24"/>
              </w:rPr>
              <w:t>.1 – 3.</w:t>
            </w:r>
            <w:r>
              <w:rPr>
                <w:rFonts w:ascii="Times New Roman" w:hAnsi="Times New Roman"/>
                <w:sz w:val="24"/>
                <w:szCs w:val="24"/>
              </w:rPr>
              <w:t>2</w:t>
            </w:r>
          </w:p>
        </w:tc>
      </w:tr>
      <w:tr w:rsidR="002D738D" w:rsidRPr="00D8734F" w14:paraId="00089C3B" w14:textId="77777777" w:rsidTr="00AD5821">
        <w:trPr>
          <w:trHeight w:val="1722"/>
        </w:trPr>
        <w:tc>
          <w:tcPr>
            <w:tcW w:w="937" w:type="pct"/>
            <w:vMerge/>
          </w:tcPr>
          <w:p w14:paraId="0BB48823" w14:textId="77777777" w:rsidR="002D738D" w:rsidRPr="00614F0C" w:rsidRDefault="002D738D" w:rsidP="00AD5821">
            <w:pPr>
              <w:snapToGrid w:val="0"/>
              <w:jc w:val="center"/>
              <w:rPr>
                <w:rFonts w:ascii="Times New Roman" w:hAnsi="Times New Roman"/>
                <w:sz w:val="24"/>
                <w:szCs w:val="24"/>
              </w:rPr>
            </w:pPr>
          </w:p>
        </w:tc>
        <w:tc>
          <w:tcPr>
            <w:tcW w:w="2298" w:type="pct"/>
          </w:tcPr>
          <w:p w14:paraId="27D767E7" w14:textId="77777777" w:rsidR="002D738D" w:rsidRPr="00614F0C" w:rsidRDefault="002D738D" w:rsidP="00AD5821">
            <w:pPr>
              <w:snapToGrid w:val="0"/>
              <w:rPr>
                <w:rFonts w:ascii="Times New Roman" w:hAnsi="Times New Roman"/>
                <w:sz w:val="24"/>
                <w:szCs w:val="24"/>
              </w:rPr>
            </w:pPr>
            <w:r w:rsidRPr="00614F0C">
              <w:rPr>
                <w:rFonts w:ascii="Times New Roman" w:hAnsi="Times New Roman"/>
                <w:sz w:val="24"/>
                <w:szCs w:val="24"/>
              </w:rPr>
              <w:t xml:space="preserve">Виды волокон, применяемые в электротехнике: природные, синтетические, искусственные. Неорганические волокна: асбест, стекловолокно. Дерево, бумага, картоны, лакоткани – виды, применения в электротехнических изделиях. </w:t>
            </w:r>
          </w:p>
          <w:p w14:paraId="0DB9E3CF" w14:textId="77777777" w:rsidR="002D738D" w:rsidRPr="00614F0C" w:rsidRDefault="002D738D" w:rsidP="00AD5821">
            <w:pPr>
              <w:rPr>
                <w:rFonts w:ascii="Times New Roman" w:hAnsi="Times New Roman"/>
                <w:bCs/>
                <w:sz w:val="24"/>
                <w:szCs w:val="24"/>
              </w:rPr>
            </w:pPr>
            <w:r w:rsidRPr="00614F0C">
              <w:rPr>
                <w:rFonts w:ascii="Times New Roman" w:hAnsi="Times New Roman"/>
                <w:sz w:val="24"/>
                <w:szCs w:val="24"/>
              </w:rPr>
              <w:t>Понятие о лаках, компаундах – состав и классификация. Область применения в электротехнике.</w:t>
            </w:r>
            <w:r w:rsidRPr="00614F0C">
              <w:rPr>
                <w:rFonts w:ascii="Times New Roman" w:hAnsi="Times New Roman"/>
                <w:bCs/>
                <w:sz w:val="24"/>
                <w:szCs w:val="24"/>
              </w:rPr>
              <w:t xml:space="preserve"> </w:t>
            </w:r>
          </w:p>
        </w:tc>
        <w:tc>
          <w:tcPr>
            <w:tcW w:w="905" w:type="pct"/>
            <w:vAlign w:val="center"/>
          </w:tcPr>
          <w:p w14:paraId="2F653C57" w14:textId="77777777" w:rsidR="002D738D" w:rsidRPr="00614F0C" w:rsidRDefault="002D738D" w:rsidP="00AD5821">
            <w:pPr>
              <w:jc w:val="center"/>
              <w:rPr>
                <w:rFonts w:ascii="Times New Roman" w:hAnsi="Times New Roman"/>
                <w:bCs/>
                <w:sz w:val="24"/>
                <w:szCs w:val="24"/>
              </w:rPr>
            </w:pPr>
            <w:r w:rsidRPr="00614F0C">
              <w:rPr>
                <w:rFonts w:ascii="Times New Roman" w:hAnsi="Times New Roman"/>
                <w:bCs/>
                <w:sz w:val="24"/>
                <w:szCs w:val="24"/>
              </w:rPr>
              <w:t>2</w:t>
            </w:r>
          </w:p>
        </w:tc>
        <w:tc>
          <w:tcPr>
            <w:tcW w:w="860" w:type="pct"/>
            <w:vMerge/>
          </w:tcPr>
          <w:p w14:paraId="59C89BAA" w14:textId="77777777" w:rsidR="002D738D" w:rsidRPr="00614F0C" w:rsidRDefault="002D738D" w:rsidP="00AD5821">
            <w:pPr>
              <w:rPr>
                <w:rFonts w:ascii="Times New Roman" w:hAnsi="Times New Roman"/>
                <w:sz w:val="24"/>
                <w:szCs w:val="24"/>
              </w:rPr>
            </w:pPr>
          </w:p>
        </w:tc>
      </w:tr>
      <w:tr w:rsidR="002D738D" w:rsidRPr="00D8734F" w14:paraId="75DEC992" w14:textId="77777777" w:rsidTr="00AD5821">
        <w:trPr>
          <w:trHeight w:val="20"/>
        </w:trPr>
        <w:tc>
          <w:tcPr>
            <w:tcW w:w="937" w:type="pct"/>
            <w:vMerge/>
          </w:tcPr>
          <w:p w14:paraId="655E443F" w14:textId="77777777" w:rsidR="002D738D" w:rsidRPr="00614F0C" w:rsidRDefault="002D738D" w:rsidP="00AD5821">
            <w:pPr>
              <w:rPr>
                <w:rFonts w:ascii="Times New Roman" w:hAnsi="Times New Roman"/>
                <w:bCs/>
                <w:sz w:val="24"/>
                <w:szCs w:val="24"/>
              </w:rPr>
            </w:pPr>
          </w:p>
        </w:tc>
        <w:tc>
          <w:tcPr>
            <w:tcW w:w="2298" w:type="pct"/>
          </w:tcPr>
          <w:p w14:paraId="6C6D034C" w14:textId="77777777" w:rsidR="002D738D" w:rsidRPr="00614F0C" w:rsidRDefault="002D738D" w:rsidP="00AD5821">
            <w:pPr>
              <w:rPr>
                <w:rFonts w:ascii="Times New Roman" w:hAnsi="Times New Roman"/>
                <w:sz w:val="24"/>
                <w:szCs w:val="24"/>
              </w:rPr>
            </w:pPr>
            <w:r>
              <w:rPr>
                <w:rFonts w:ascii="Times New Roman" w:hAnsi="Times New Roman"/>
                <w:b/>
                <w:bCs/>
              </w:rPr>
              <w:t>В том числе практических и лабораторных занятий</w:t>
            </w:r>
          </w:p>
        </w:tc>
        <w:tc>
          <w:tcPr>
            <w:tcW w:w="905" w:type="pct"/>
            <w:vAlign w:val="center"/>
          </w:tcPr>
          <w:p w14:paraId="2D245CFE" w14:textId="77777777" w:rsidR="002D738D" w:rsidRPr="003B1862" w:rsidRDefault="002D738D" w:rsidP="00AD5821">
            <w:pPr>
              <w:jc w:val="center"/>
              <w:rPr>
                <w:rFonts w:ascii="Times New Roman" w:hAnsi="Times New Roman"/>
                <w:b/>
                <w:sz w:val="24"/>
                <w:szCs w:val="24"/>
              </w:rPr>
            </w:pPr>
            <w:r w:rsidRPr="003B1862">
              <w:rPr>
                <w:rFonts w:ascii="Times New Roman" w:hAnsi="Times New Roman"/>
                <w:b/>
                <w:sz w:val="24"/>
                <w:szCs w:val="24"/>
              </w:rPr>
              <w:t>2/2</w:t>
            </w:r>
          </w:p>
        </w:tc>
        <w:tc>
          <w:tcPr>
            <w:tcW w:w="860" w:type="pct"/>
            <w:vMerge/>
          </w:tcPr>
          <w:p w14:paraId="671042C7" w14:textId="77777777" w:rsidR="002D738D" w:rsidRPr="00614F0C" w:rsidRDefault="002D738D" w:rsidP="00AD5821">
            <w:pPr>
              <w:rPr>
                <w:rFonts w:ascii="Times New Roman" w:hAnsi="Times New Roman"/>
                <w:sz w:val="24"/>
                <w:szCs w:val="24"/>
              </w:rPr>
            </w:pPr>
          </w:p>
        </w:tc>
      </w:tr>
      <w:tr w:rsidR="002D738D" w:rsidRPr="00D8734F" w14:paraId="421D1352" w14:textId="77777777" w:rsidTr="00AD5821">
        <w:trPr>
          <w:trHeight w:val="510"/>
        </w:trPr>
        <w:tc>
          <w:tcPr>
            <w:tcW w:w="937" w:type="pct"/>
            <w:vMerge/>
          </w:tcPr>
          <w:p w14:paraId="7EE7DAD9" w14:textId="77777777" w:rsidR="002D738D" w:rsidRPr="00614F0C" w:rsidRDefault="002D738D" w:rsidP="00AD5821">
            <w:pPr>
              <w:rPr>
                <w:rFonts w:ascii="Times New Roman" w:hAnsi="Times New Roman"/>
                <w:bCs/>
                <w:sz w:val="24"/>
                <w:szCs w:val="24"/>
              </w:rPr>
            </w:pPr>
          </w:p>
        </w:tc>
        <w:tc>
          <w:tcPr>
            <w:tcW w:w="2298" w:type="pct"/>
          </w:tcPr>
          <w:p w14:paraId="1FC3BDEE" w14:textId="77777777" w:rsidR="002D738D" w:rsidRPr="00614F0C" w:rsidRDefault="002D738D" w:rsidP="00AD5821">
            <w:pPr>
              <w:jc w:val="both"/>
              <w:rPr>
                <w:rFonts w:ascii="Times New Roman" w:hAnsi="Times New Roman"/>
                <w:sz w:val="24"/>
                <w:szCs w:val="24"/>
              </w:rPr>
            </w:pPr>
            <w:r w:rsidRPr="00614F0C">
              <w:rPr>
                <w:rFonts w:ascii="Times New Roman" w:hAnsi="Times New Roman"/>
                <w:sz w:val="24"/>
                <w:szCs w:val="24"/>
              </w:rPr>
              <w:t>Практическ</w:t>
            </w:r>
            <w:r>
              <w:rPr>
                <w:rFonts w:ascii="Times New Roman" w:hAnsi="Times New Roman"/>
                <w:sz w:val="24"/>
                <w:szCs w:val="24"/>
              </w:rPr>
              <w:t>ое</w:t>
            </w:r>
            <w:r w:rsidRPr="00614F0C">
              <w:rPr>
                <w:rFonts w:ascii="Times New Roman" w:hAnsi="Times New Roman"/>
                <w:sz w:val="24"/>
                <w:szCs w:val="24"/>
              </w:rPr>
              <w:t xml:space="preserve"> </w:t>
            </w:r>
            <w:r>
              <w:rPr>
                <w:rFonts w:ascii="Times New Roman" w:hAnsi="Times New Roman"/>
                <w:sz w:val="24"/>
                <w:szCs w:val="24"/>
              </w:rPr>
              <w:t xml:space="preserve">занятие. (Практическая подготовка) .Изучение свойств </w:t>
            </w:r>
            <w:r w:rsidRPr="00614F0C">
              <w:rPr>
                <w:rFonts w:ascii="Times New Roman" w:hAnsi="Times New Roman"/>
                <w:sz w:val="24"/>
                <w:szCs w:val="24"/>
              </w:rPr>
              <w:t>электроизоляционных лаков и лакотканей</w:t>
            </w:r>
          </w:p>
        </w:tc>
        <w:tc>
          <w:tcPr>
            <w:tcW w:w="905" w:type="pct"/>
            <w:vAlign w:val="center"/>
          </w:tcPr>
          <w:p w14:paraId="335A1A1F" w14:textId="77777777" w:rsidR="002D738D" w:rsidRPr="00614F0C" w:rsidRDefault="002D738D" w:rsidP="00AD5821">
            <w:pPr>
              <w:jc w:val="center"/>
              <w:rPr>
                <w:rFonts w:ascii="Times New Roman" w:hAnsi="Times New Roman"/>
                <w:sz w:val="24"/>
                <w:szCs w:val="24"/>
              </w:rPr>
            </w:pPr>
            <w:r w:rsidRPr="00614F0C">
              <w:rPr>
                <w:rFonts w:ascii="Times New Roman" w:hAnsi="Times New Roman"/>
                <w:sz w:val="24"/>
                <w:szCs w:val="24"/>
              </w:rPr>
              <w:t>2</w:t>
            </w:r>
          </w:p>
        </w:tc>
        <w:tc>
          <w:tcPr>
            <w:tcW w:w="860" w:type="pct"/>
            <w:vMerge/>
          </w:tcPr>
          <w:p w14:paraId="22A8D5C1" w14:textId="77777777" w:rsidR="002D738D" w:rsidRPr="00614F0C" w:rsidRDefault="002D738D" w:rsidP="00AD5821">
            <w:pPr>
              <w:rPr>
                <w:rFonts w:ascii="Times New Roman" w:hAnsi="Times New Roman"/>
                <w:sz w:val="24"/>
                <w:szCs w:val="24"/>
              </w:rPr>
            </w:pPr>
          </w:p>
        </w:tc>
      </w:tr>
      <w:tr w:rsidR="002D738D" w:rsidRPr="00D8734F" w14:paraId="3E6A254D" w14:textId="77777777" w:rsidTr="00AD5821">
        <w:trPr>
          <w:trHeight w:val="250"/>
        </w:trPr>
        <w:tc>
          <w:tcPr>
            <w:tcW w:w="937" w:type="pct"/>
            <w:vMerge/>
          </w:tcPr>
          <w:p w14:paraId="707B1231" w14:textId="77777777" w:rsidR="002D738D" w:rsidRPr="00614F0C" w:rsidRDefault="002D738D" w:rsidP="00AD5821">
            <w:pPr>
              <w:rPr>
                <w:rFonts w:ascii="Times New Roman" w:hAnsi="Times New Roman"/>
                <w:bCs/>
                <w:sz w:val="24"/>
                <w:szCs w:val="24"/>
              </w:rPr>
            </w:pPr>
          </w:p>
        </w:tc>
        <w:tc>
          <w:tcPr>
            <w:tcW w:w="2298" w:type="pct"/>
          </w:tcPr>
          <w:p w14:paraId="3C75E719" w14:textId="77777777" w:rsidR="002D738D" w:rsidRPr="00614F0C" w:rsidRDefault="002D738D" w:rsidP="00AD5821">
            <w:pPr>
              <w:rPr>
                <w:rFonts w:ascii="Times New Roman" w:hAnsi="Times New Roman"/>
                <w:sz w:val="24"/>
                <w:szCs w:val="24"/>
              </w:rPr>
            </w:pPr>
            <w:r>
              <w:rPr>
                <w:rFonts w:ascii="Times New Roman" w:hAnsi="Times New Roman"/>
                <w:b/>
                <w:bCs/>
              </w:rPr>
              <w:t>В том числе самостоятельная работа обучающихся</w:t>
            </w:r>
          </w:p>
        </w:tc>
        <w:tc>
          <w:tcPr>
            <w:tcW w:w="905" w:type="pct"/>
            <w:vAlign w:val="center"/>
          </w:tcPr>
          <w:p w14:paraId="122F8952" w14:textId="77777777" w:rsidR="002D738D" w:rsidRPr="00614F0C" w:rsidRDefault="002D738D" w:rsidP="00AD5821">
            <w:pPr>
              <w:jc w:val="both"/>
              <w:rPr>
                <w:rFonts w:ascii="Times New Roman" w:hAnsi="Times New Roman"/>
                <w:sz w:val="24"/>
                <w:szCs w:val="24"/>
              </w:rPr>
            </w:pPr>
            <w:r>
              <w:rPr>
                <w:rFonts w:ascii="Times New Roman" w:hAnsi="Times New Roman"/>
                <w:sz w:val="24"/>
                <w:szCs w:val="24"/>
              </w:rPr>
              <w:t>-</w:t>
            </w:r>
          </w:p>
        </w:tc>
        <w:tc>
          <w:tcPr>
            <w:tcW w:w="860" w:type="pct"/>
            <w:vMerge/>
          </w:tcPr>
          <w:p w14:paraId="44B3BD18" w14:textId="77777777" w:rsidR="002D738D" w:rsidRPr="00614F0C" w:rsidRDefault="002D738D" w:rsidP="00AD5821">
            <w:pPr>
              <w:rPr>
                <w:rFonts w:ascii="Times New Roman" w:hAnsi="Times New Roman"/>
                <w:sz w:val="24"/>
                <w:szCs w:val="24"/>
              </w:rPr>
            </w:pPr>
          </w:p>
        </w:tc>
      </w:tr>
      <w:tr w:rsidR="002D738D" w:rsidRPr="00D8734F" w14:paraId="4518B56A" w14:textId="77777777" w:rsidTr="00AD5821">
        <w:trPr>
          <w:trHeight w:val="20"/>
        </w:trPr>
        <w:tc>
          <w:tcPr>
            <w:tcW w:w="3235" w:type="pct"/>
            <w:gridSpan w:val="2"/>
          </w:tcPr>
          <w:p w14:paraId="0925BDD0" w14:textId="77777777" w:rsidR="002D738D" w:rsidRPr="003B1862" w:rsidRDefault="002D738D" w:rsidP="00AD5821">
            <w:pPr>
              <w:rPr>
                <w:rFonts w:ascii="Times New Roman" w:hAnsi="Times New Roman"/>
                <w:b/>
                <w:bCs/>
                <w:sz w:val="24"/>
                <w:szCs w:val="24"/>
              </w:rPr>
            </w:pPr>
            <w:r w:rsidRPr="003B1862">
              <w:rPr>
                <w:rFonts w:ascii="Times New Roman" w:hAnsi="Times New Roman"/>
                <w:b/>
                <w:caps/>
                <w:sz w:val="24"/>
                <w:szCs w:val="24"/>
              </w:rPr>
              <w:t xml:space="preserve">Раздел 4 </w:t>
            </w:r>
            <w:r w:rsidRPr="003B1862">
              <w:rPr>
                <w:rFonts w:ascii="Times New Roman" w:hAnsi="Times New Roman"/>
                <w:b/>
                <w:smallCaps/>
                <w:sz w:val="24"/>
                <w:szCs w:val="24"/>
              </w:rPr>
              <w:t>Провода и кабели</w:t>
            </w:r>
          </w:p>
        </w:tc>
        <w:tc>
          <w:tcPr>
            <w:tcW w:w="905" w:type="pct"/>
            <w:vAlign w:val="center"/>
          </w:tcPr>
          <w:p w14:paraId="07EF88F1" w14:textId="77777777" w:rsidR="002D738D" w:rsidRPr="003B1862" w:rsidRDefault="002D738D" w:rsidP="00AD5821">
            <w:pPr>
              <w:jc w:val="center"/>
              <w:rPr>
                <w:rFonts w:ascii="Times New Roman" w:hAnsi="Times New Roman"/>
                <w:b/>
                <w:sz w:val="24"/>
                <w:szCs w:val="24"/>
              </w:rPr>
            </w:pPr>
            <w:r w:rsidRPr="003B1862">
              <w:rPr>
                <w:rFonts w:ascii="Times New Roman" w:hAnsi="Times New Roman"/>
                <w:b/>
                <w:sz w:val="24"/>
                <w:szCs w:val="24"/>
              </w:rPr>
              <w:t>12</w:t>
            </w:r>
            <w:r>
              <w:rPr>
                <w:rFonts w:ascii="Times New Roman" w:hAnsi="Times New Roman"/>
                <w:b/>
                <w:sz w:val="24"/>
                <w:szCs w:val="24"/>
              </w:rPr>
              <w:t>/4</w:t>
            </w:r>
          </w:p>
        </w:tc>
        <w:tc>
          <w:tcPr>
            <w:tcW w:w="860" w:type="pct"/>
          </w:tcPr>
          <w:p w14:paraId="0B6537C2" w14:textId="77777777" w:rsidR="002D738D" w:rsidRPr="00614F0C" w:rsidRDefault="002D738D" w:rsidP="00AD5821">
            <w:pPr>
              <w:rPr>
                <w:rFonts w:ascii="Times New Roman" w:hAnsi="Times New Roman"/>
                <w:sz w:val="24"/>
                <w:szCs w:val="24"/>
              </w:rPr>
            </w:pPr>
          </w:p>
        </w:tc>
      </w:tr>
      <w:tr w:rsidR="002D738D" w:rsidRPr="00D8734F" w14:paraId="3E5BC103" w14:textId="77777777" w:rsidTr="00AD5821">
        <w:trPr>
          <w:trHeight w:val="315"/>
        </w:trPr>
        <w:tc>
          <w:tcPr>
            <w:tcW w:w="937" w:type="pct"/>
            <w:vMerge w:val="restart"/>
          </w:tcPr>
          <w:p w14:paraId="5FF4763A" w14:textId="77777777" w:rsidR="002D738D" w:rsidRPr="003B1862" w:rsidRDefault="002D738D" w:rsidP="00AD5821">
            <w:pPr>
              <w:rPr>
                <w:rFonts w:ascii="Times New Roman" w:hAnsi="Times New Roman"/>
                <w:b/>
                <w:bCs/>
                <w:sz w:val="24"/>
                <w:szCs w:val="24"/>
              </w:rPr>
            </w:pPr>
            <w:r w:rsidRPr="003B1862">
              <w:rPr>
                <w:rFonts w:ascii="Times New Roman" w:hAnsi="Times New Roman"/>
                <w:b/>
                <w:sz w:val="24"/>
                <w:szCs w:val="24"/>
              </w:rPr>
              <w:t>Тема 4.1. Провода и шины</w:t>
            </w:r>
          </w:p>
        </w:tc>
        <w:tc>
          <w:tcPr>
            <w:tcW w:w="2298" w:type="pct"/>
          </w:tcPr>
          <w:p w14:paraId="40687D4A" w14:textId="77777777" w:rsidR="002D738D" w:rsidRPr="00614F0C" w:rsidRDefault="002D738D" w:rsidP="00AD5821">
            <w:pPr>
              <w:rPr>
                <w:rFonts w:ascii="Times New Roman" w:hAnsi="Times New Roman"/>
                <w:b/>
                <w:bCs/>
                <w:sz w:val="24"/>
                <w:szCs w:val="24"/>
              </w:rPr>
            </w:pPr>
            <w:r w:rsidRPr="00614F0C">
              <w:rPr>
                <w:rFonts w:ascii="Times New Roman" w:hAnsi="Times New Roman"/>
                <w:b/>
                <w:bCs/>
                <w:sz w:val="24"/>
                <w:szCs w:val="24"/>
              </w:rPr>
              <w:t xml:space="preserve">Содержание </w:t>
            </w:r>
          </w:p>
        </w:tc>
        <w:tc>
          <w:tcPr>
            <w:tcW w:w="905" w:type="pct"/>
            <w:vAlign w:val="center"/>
          </w:tcPr>
          <w:p w14:paraId="039B6125" w14:textId="77777777" w:rsidR="002D738D" w:rsidRPr="003B1862" w:rsidRDefault="002D738D" w:rsidP="00AD5821">
            <w:pPr>
              <w:jc w:val="center"/>
              <w:rPr>
                <w:rFonts w:ascii="Times New Roman" w:hAnsi="Times New Roman"/>
                <w:b/>
                <w:bCs/>
                <w:sz w:val="24"/>
                <w:szCs w:val="24"/>
              </w:rPr>
            </w:pPr>
            <w:r w:rsidRPr="003B1862">
              <w:rPr>
                <w:rFonts w:ascii="Times New Roman" w:hAnsi="Times New Roman"/>
                <w:b/>
                <w:bCs/>
                <w:sz w:val="24"/>
                <w:szCs w:val="24"/>
              </w:rPr>
              <w:t>6/2</w:t>
            </w:r>
          </w:p>
        </w:tc>
        <w:tc>
          <w:tcPr>
            <w:tcW w:w="860" w:type="pct"/>
            <w:vMerge w:val="restart"/>
          </w:tcPr>
          <w:p w14:paraId="7AEA7313" w14:textId="77777777" w:rsidR="002D738D" w:rsidRDefault="002D738D" w:rsidP="00AD5821">
            <w:pPr>
              <w:rPr>
                <w:rFonts w:ascii="Times New Roman" w:hAnsi="Times New Roman"/>
                <w:sz w:val="24"/>
                <w:szCs w:val="24"/>
              </w:rPr>
            </w:pPr>
            <w:r w:rsidRPr="00614F0C">
              <w:rPr>
                <w:rFonts w:ascii="Times New Roman" w:hAnsi="Times New Roman"/>
                <w:sz w:val="24"/>
                <w:szCs w:val="24"/>
              </w:rPr>
              <w:t xml:space="preserve">ОК </w:t>
            </w:r>
            <w:r>
              <w:rPr>
                <w:rFonts w:ascii="Times New Roman" w:hAnsi="Times New Roman"/>
                <w:sz w:val="24"/>
                <w:szCs w:val="24"/>
              </w:rPr>
              <w:t>0</w:t>
            </w:r>
            <w:r w:rsidRPr="00614F0C">
              <w:rPr>
                <w:rFonts w:ascii="Times New Roman" w:hAnsi="Times New Roman"/>
                <w:sz w:val="24"/>
                <w:szCs w:val="24"/>
              </w:rPr>
              <w:t>1</w:t>
            </w:r>
            <w:r>
              <w:rPr>
                <w:rFonts w:ascii="Times New Roman" w:hAnsi="Times New Roman"/>
                <w:sz w:val="24"/>
                <w:szCs w:val="24"/>
              </w:rPr>
              <w:t>,ОК05,</w:t>
            </w:r>
            <w:r w:rsidRPr="00614F0C">
              <w:rPr>
                <w:rFonts w:ascii="Times New Roman" w:hAnsi="Times New Roman"/>
                <w:sz w:val="24"/>
                <w:szCs w:val="24"/>
              </w:rPr>
              <w:t xml:space="preserve"> </w:t>
            </w:r>
          </w:p>
          <w:p w14:paraId="0F4D874F" w14:textId="77777777" w:rsidR="002D738D" w:rsidRDefault="002D738D" w:rsidP="00AD5821">
            <w:pPr>
              <w:rPr>
                <w:rFonts w:ascii="Times New Roman" w:hAnsi="Times New Roman"/>
                <w:sz w:val="24"/>
                <w:szCs w:val="24"/>
              </w:rPr>
            </w:pPr>
            <w:r>
              <w:rPr>
                <w:rFonts w:ascii="Times New Roman" w:hAnsi="Times New Roman"/>
                <w:sz w:val="24"/>
                <w:szCs w:val="24"/>
              </w:rPr>
              <w:t>ОК09</w:t>
            </w:r>
            <w:r w:rsidRPr="00614F0C">
              <w:rPr>
                <w:rFonts w:ascii="Times New Roman" w:hAnsi="Times New Roman"/>
                <w:sz w:val="24"/>
                <w:szCs w:val="24"/>
              </w:rPr>
              <w:t xml:space="preserve"> </w:t>
            </w:r>
          </w:p>
          <w:p w14:paraId="2C4C884A" w14:textId="77777777" w:rsidR="002D738D" w:rsidRDefault="002D738D" w:rsidP="00AD5821">
            <w:pPr>
              <w:rPr>
                <w:rFonts w:ascii="Times New Roman" w:hAnsi="Times New Roman"/>
                <w:sz w:val="24"/>
                <w:szCs w:val="24"/>
              </w:rPr>
            </w:pPr>
            <w:r w:rsidRPr="00614F0C">
              <w:rPr>
                <w:rFonts w:ascii="Times New Roman" w:hAnsi="Times New Roman"/>
                <w:sz w:val="24"/>
                <w:szCs w:val="24"/>
              </w:rPr>
              <w:t xml:space="preserve"> ПК1.1 – 1.3.</w:t>
            </w:r>
          </w:p>
          <w:p w14:paraId="0F154744" w14:textId="77777777" w:rsidR="002D738D" w:rsidRPr="00614F0C" w:rsidRDefault="002D738D" w:rsidP="00AD5821">
            <w:pPr>
              <w:rPr>
                <w:rFonts w:ascii="Times New Roman" w:hAnsi="Times New Roman"/>
                <w:bCs/>
                <w:sz w:val="24"/>
                <w:szCs w:val="24"/>
              </w:rPr>
            </w:pPr>
            <w:r w:rsidRPr="00614F0C">
              <w:rPr>
                <w:rFonts w:ascii="Times New Roman" w:hAnsi="Times New Roman"/>
                <w:sz w:val="24"/>
                <w:szCs w:val="24"/>
              </w:rPr>
              <w:t>ПК</w:t>
            </w:r>
            <w:r>
              <w:rPr>
                <w:rFonts w:ascii="Times New Roman" w:hAnsi="Times New Roman"/>
                <w:sz w:val="24"/>
                <w:szCs w:val="24"/>
              </w:rPr>
              <w:t>3</w:t>
            </w:r>
            <w:r w:rsidRPr="00614F0C">
              <w:rPr>
                <w:rFonts w:ascii="Times New Roman" w:hAnsi="Times New Roman"/>
                <w:sz w:val="24"/>
                <w:szCs w:val="24"/>
              </w:rPr>
              <w:t>.1 – 3.</w:t>
            </w:r>
            <w:r>
              <w:rPr>
                <w:rFonts w:ascii="Times New Roman" w:hAnsi="Times New Roman"/>
                <w:sz w:val="24"/>
                <w:szCs w:val="24"/>
              </w:rPr>
              <w:t>2</w:t>
            </w:r>
          </w:p>
        </w:tc>
      </w:tr>
      <w:tr w:rsidR="002D738D" w:rsidRPr="00D8734F" w14:paraId="7B391E52" w14:textId="77777777" w:rsidTr="00AD5821">
        <w:trPr>
          <w:trHeight w:val="540"/>
        </w:trPr>
        <w:tc>
          <w:tcPr>
            <w:tcW w:w="937" w:type="pct"/>
            <w:vMerge/>
          </w:tcPr>
          <w:p w14:paraId="61086A9A" w14:textId="77777777" w:rsidR="002D738D" w:rsidRPr="003B1862" w:rsidRDefault="002D738D" w:rsidP="00AD5821">
            <w:pPr>
              <w:rPr>
                <w:rFonts w:ascii="Times New Roman" w:hAnsi="Times New Roman"/>
                <w:b/>
                <w:sz w:val="24"/>
                <w:szCs w:val="24"/>
              </w:rPr>
            </w:pPr>
          </w:p>
        </w:tc>
        <w:tc>
          <w:tcPr>
            <w:tcW w:w="2298" w:type="pct"/>
          </w:tcPr>
          <w:p w14:paraId="1AEE7FF9" w14:textId="77777777" w:rsidR="002D738D" w:rsidRPr="00614F0C" w:rsidRDefault="002D738D" w:rsidP="00AD5821">
            <w:pPr>
              <w:rPr>
                <w:rFonts w:ascii="Times New Roman" w:hAnsi="Times New Roman"/>
                <w:bCs/>
                <w:sz w:val="24"/>
                <w:szCs w:val="24"/>
              </w:rPr>
            </w:pPr>
            <w:r w:rsidRPr="00614F0C">
              <w:rPr>
                <w:rFonts w:ascii="Times New Roman" w:hAnsi="Times New Roman"/>
                <w:sz w:val="24"/>
                <w:szCs w:val="24"/>
              </w:rPr>
              <w:t>Обмоточные провода, их виды. Установочные и монтажные провода. Провода для воздушных линий электропередач</w:t>
            </w:r>
          </w:p>
        </w:tc>
        <w:tc>
          <w:tcPr>
            <w:tcW w:w="905" w:type="pct"/>
            <w:vAlign w:val="center"/>
          </w:tcPr>
          <w:p w14:paraId="4AB027C2" w14:textId="77777777" w:rsidR="002D738D" w:rsidRPr="00614F0C" w:rsidRDefault="002D738D" w:rsidP="00AD5821">
            <w:pPr>
              <w:jc w:val="center"/>
              <w:rPr>
                <w:rFonts w:ascii="Times New Roman" w:hAnsi="Times New Roman"/>
                <w:bCs/>
                <w:sz w:val="24"/>
                <w:szCs w:val="24"/>
              </w:rPr>
            </w:pPr>
            <w:r>
              <w:rPr>
                <w:rFonts w:ascii="Times New Roman" w:hAnsi="Times New Roman"/>
                <w:bCs/>
                <w:sz w:val="24"/>
                <w:szCs w:val="24"/>
              </w:rPr>
              <w:t>2</w:t>
            </w:r>
          </w:p>
        </w:tc>
        <w:tc>
          <w:tcPr>
            <w:tcW w:w="860" w:type="pct"/>
            <w:vMerge/>
          </w:tcPr>
          <w:p w14:paraId="62F20F12" w14:textId="77777777" w:rsidR="002D738D" w:rsidRPr="00614F0C" w:rsidRDefault="002D738D" w:rsidP="00AD5821">
            <w:pPr>
              <w:rPr>
                <w:rFonts w:ascii="Times New Roman" w:hAnsi="Times New Roman"/>
                <w:sz w:val="24"/>
                <w:szCs w:val="24"/>
              </w:rPr>
            </w:pPr>
          </w:p>
        </w:tc>
      </w:tr>
      <w:tr w:rsidR="002D738D" w:rsidRPr="00D8734F" w14:paraId="51DFEC01" w14:textId="77777777" w:rsidTr="00AD5821">
        <w:trPr>
          <w:trHeight w:val="660"/>
        </w:trPr>
        <w:tc>
          <w:tcPr>
            <w:tcW w:w="937" w:type="pct"/>
            <w:vMerge/>
          </w:tcPr>
          <w:p w14:paraId="594D287F" w14:textId="77777777" w:rsidR="002D738D" w:rsidRPr="003B1862" w:rsidRDefault="002D738D" w:rsidP="00AD5821">
            <w:pPr>
              <w:rPr>
                <w:rFonts w:ascii="Times New Roman" w:hAnsi="Times New Roman"/>
                <w:b/>
                <w:sz w:val="24"/>
                <w:szCs w:val="24"/>
              </w:rPr>
            </w:pPr>
          </w:p>
        </w:tc>
        <w:tc>
          <w:tcPr>
            <w:tcW w:w="2298" w:type="pct"/>
          </w:tcPr>
          <w:p w14:paraId="001781F5" w14:textId="77777777" w:rsidR="002D738D" w:rsidRPr="00614F0C" w:rsidRDefault="002D738D" w:rsidP="00AD5821">
            <w:pPr>
              <w:rPr>
                <w:rFonts w:ascii="Times New Roman" w:hAnsi="Times New Roman"/>
                <w:bCs/>
                <w:sz w:val="24"/>
                <w:szCs w:val="24"/>
              </w:rPr>
            </w:pPr>
            <w:r w:rsidRPr="00614F0C">
              <w:rPr>
                <w:rFonts w:ascii="Times New Roman" w:hAnsi="Times New Roman"/>
                <w:sz w:val="24"/>
                <w:szCs w:val="24"/>
              </w:rPr>
              <w:t>Маркировка проводов. Назначение, сортамент стальных, медных и алюминиевых шин</w:t>
            </w:r>
          </w:p>
        </w:tc>
        <w:tc>
          <w:tcPr>
            <w:tcW w:w="905" w:type="pct"/>
            <w:vAlign w:val="center"/>
          </w:tcPr>
          <w:p w14:paraId="20E1441C" w14:textId="77777777" w:rsidR="002D738D" w:rsidRPr="00614F0C" w:rsidRDefault="002D738D" w:rsidP="00AD5821">
            <w:pPr>
              <w:jc w:val="center"/>
              <w:rPr>
                <w:rFonts w:ascii="Times New Roman" w:hAnsi="Times New Roman"/>
                <w:bCs/>
                <w:sz w:val="24"/>
                <w:szCs w:val="24"/>
              </w:rPr>
            </w:pPr>
            <w:r>
              <w:rPr>
                <w:rFonts w:ascii="Times New Roman" w:hAnsi="Times New Roman"/>
                <w:bCs/>
                <w:sz w:val="24"/>
                <w:szCs w:val="24"/>
              </w:rPr>
              <w:t>2</w:t>
            </w:r>
          </w:p>
        </w:tc>
        <w:tc>
          <w:tcPr>
            <w:tcW w:w="860" w:type="pct"/>
            <w:vMerge/>
          </w:tcPr>
          <w:p w14:paraId="7CFEB12C" w14:textId="77777777" w:rsidR="002D738D" w:rsidRPr="00614F0C" w:rsidRDefault="002D738D" w:rsidP="00AD5821">
            <w:pPr>
              <w:rPr>
                <w:rFonts w:ascii="Times New Roman" w:hAnsi="Times New Roman"/>
                <w:sz w:val="24"/>
                <w:szCs w:val="24"/>
              </w:rPr>
            </w:pPr>
          </w:p>
        </w:tc>
      </w:tr>
      <w:tr w:rsidR="002D738D" w:rsidRPr="00D8734F" w14:paraId="562DD9AA" w14:textId="77777777" w:rsidTr="00AD5821">
        <w:trPr>
          <w:trHeight w:val="20"/>
        </w:trPr>
        <w:tc>
          <w:tcPr>
            <w:tcW w:w="937" w:type="pct"/>
            <w:vMerge/>
          </w:tcPr>
          <w:p w14:paraId="166DC87E" w14:textId="77777777" w:rsidR="002D738D" w:rsidRPr="003B1862" w:rsidRDefault="002D738D" w:rsidP="00AD5821">
            <w:pPr>
              <w:rPr>
                <w:rFonts w:ascii="Times New Roman" w:hAnsi="Times New Roman"/>
                <w:b/>
                <w:bCs/>
                <w:sz w:val="24"/>
                <w:szCs w:val="24"/>
              </w:rPr>
            </w:pPr>
          </w:p>
        </w:tc>
        <w:tc>
          <w:tcPr>
            <w:tcW w:w="2298" w:type="pct"/>
          </w:tcPr>
          <w:p w14:paraId="0CB1535B" w14:textId="77777777" w:rsidR="002D738D" w:rsidRPr="00614F0C" w:rsidRDefault="002D738D" w:rsidP="00AD5821">
            <w:pPr>
              <w:rPr>
                <w:rFonts w:ascii="Times New Roman" w:hAnsi="Times New Roman"/>
                <w:sz w:val="24"/>
                <w:szCs w:val="24"/>
              </w:rPr>
            </w:pPr>
            <w:r w:rsidRPr="00614F0C">
              <w:rPr>
                <w:rFonts w:ascii="Times New Roman" w:hAnsi="Times New Roman"/>
                <w:b/>
                <w:sz w:val="24"/>
                <w:szCs w:val="24"/>
              </w:rPr>
              <w:t>В том числе практических занятий или лабораторных работ:</w:t>
            </w:r>
          </w:p>
        </w:tc>
        <w:tc>
          <w:tcPr>
            <w:tcW w:w="905" w:type="pct"/>
            <w:vAlign w:val="center"/>
          </w:tcPr>
          <w:p w14:paraId="09D78BC6" w14:textId="77777777" w:rsidR="002D738D" w:rsidRPr="003B1862" w:rsidRDefault="002D738D" w:rsidP="00AD5821">
            <w:pPr>
              <w:jc w:val="center"/>
              <w:rPr>
                <w:rFonts w:ascii="Times New Roman" w:hAnsi="Times New Roman"/>
                <w:b/>
                <w:sz w:val="24"/>
                <w:szCs w:val="24"/>
              </w:rPr>
            </w:pPr>
            <w:r w:rsidRPr="003B1862">
              <w:rPr>
                <w:rFonts w:ascii="Times New Roman" w:hAnsi="Times New Roman"/>
                <w:b/>
                <w:sz w:val="24"/>
                <w:szCs w:val="24"/>
              </w:rPr>
              <w:t>2/2</w:t>
            </w:r>
          </w:p>
        </w:tc>
        <w:tc>
          <w:tcPr>
            <w:tcW w:w="860" w:type="pct"/>
            <w:vMerge/>
          </w:tcPr>
          <w:p w14:paraId="2D19E9DF" w14:textId="77777777" w:rsidR="002D738D" w:rsidRPr="00614F0C" w:rsidRDefault="002D738D" w:rsidP="00AD5821">
            <w:pPr>
              <w:rPr>
                <w:rFonts w:ascii="Times New Roman" w:hAnsi="Times New Roman"/>
                <w:sz w:val="24"/>
                <w:szCs w:val="24"/>
              </w:rPr>
            </w:pPr>
          </w:p>
        </w:tc>
      </w:tr>
      <w:tr w:rsidR="002D738D" w:rsidRPr="00D8734F" w14:paraId="137D1809" w14:textId="77777777" w:rsidTr="00AD5821">
        <w:trPr>
          <w:trHeight w:val="20"/>
        </w:trPr>
        <w:tc>
          <w:tcPr>
            <w:tcW w:w="937" w:type="pct"/>
            <w:vMerge/>
          </w:tcPr>
          <w:p w14:paraId="38043DCD" w14:textId="77777777" w:rsidR="002D738D" w:rsidRPr="003B1862" w:rsidRDefault="002D738D" w:rsidP="00AD5821">
            <w:pPr>
              <w:rPr>
                <w:rFonts w:ascii="Times New Roman" w:hAnsi="Times New Roman"/>
                <w:b/>
                <w:bCs/>
                <w:sz w:val="24"/>
                <w:szCs w:val="24"/>
              </w:rPr>
            </w:pPr>
          </w:p>
        </w:tc>
        <w:tc>
          <w:tcPr>
            <w:tcW w:w="2298" w:type="pct"/>
          </w:tcPr>
          <w:p w14:paraId="15C3C2A8" w14:textId="77777777" w:rsidR="002D738D" w:rsidRPr="00614F0C" w:rsidRDefault="002D738D" w:rsidP="00AD5821">
            <w:pPr>
              <w:rPr>
                <w:rFonts w:ascii="Times New Roman" w:hAnsi="Times New Roman"/>
                <w:sz w:val="24"/>
                <w:szCs w:val="24"/>
              </w:rPr>
            </w:pPr>
            <w:r w:rsidRPr="00614F0C">
              <w:rPr>
                <w:rFonts w:ascii="Times New Roman" w:hAnsi="Times New Roman"/>
                <w:bCs/>
                <w:sz w:val="24"/>
                <w:szCs w:val="24"/>
              </w:rPr>
              <w:t>Практическ</w:t>
            </w:r>
            <w:r>
              <w:rPr>
                <w:rFonts w:ascii="Times New Roman" w:hAnsi="Times New Roman"/>
                <w:bCs/>
                <w:sz w:val="24"/>
                <w:szCs w:val="24"/>
              </w:rPr>
              <w:t>ое занятие</w:t>
            </w:r>
            <w:r w:rsidRPr="00614F0C">
              <w:rPr>
                <w:rFonts w:ascii="Times New Roman" w:hAnsi="Times New Roman"/>
                <w:bCs/>
                <w:sz w:val="24"/>
                <w:szCs w:val="24"/>
              </w:rPr>
              <w:t>.</w:t>
            </w:r>
            <w:r>
              <w:rPr>
                <w:rFonts w:ascii="Times New Roman" w:hAnsi="Times New Roman"/>
                <w:bCs/>
                <w:sz w:val="24"/>
                <w:szCs w:val="24"/>
              </w:rPr>
              <w:t xml:space="preserve"> (Практическая подготовка.)</w:t>
            </w:r>
            <w:r w:rsidRPr="00614F0C">
              <w:rPr>
                <w:rFonts w:ascii="Times New Roman" w:hAnsi="Times New Roman"/>
                <w:bCs/>
                <w:sz w:val="24"/>
                <w:szCs w:val="24"/>
              </w:rPr>
              <w:t xml:space="preserve">  </w:t>
            </w:r>
            <w:r w:rsidRPr="00614F0C">
              <w:rPr>
                <w:rFonts w:ascii="Times New Roman" w:hAnsi="Times New Roman"/>
                <w:sz w:val="24"/>
                <w:szCs w:val="24"/>
              </w:rPr>
              <w:t>Выбор проводов и шин. Работа со справочником</w:t>
            </w:r>
          </w:p>
        </w:tc>
        <w:tc>
          <w:tcPr>
            <w:tcW w:w="905" w:type="pct"/>
            <w:vAlign w:val="center"/>
          </w:tcPr>
          <w:p w14:paraId="120F7110" w14:textId="77777777" w:rsidR="002D738D" w:rsidRPr="00614F0C" w:rsidRDefault="002D738D" w:rsidP="00AD5821">
            <w:pPr>
              <w:jc w:val="center"/>
              <w:rPr>
                <w:rFonts w:ascii="Times New Roman" w:hAnsi="Times New Roman"/>
                <w:sz w:val="24"/>
                <w:szCs w:val="24"/>
              </w:rPr>
            </w:pPr>
            <w:r w:rsidRPr="00614F0C">
              <w:rPr>
                <w:rFonts w:ascii="Times New Roman" w:hAnsi="Times New Roman"/>
                <w:sz w:val="24"/>
                <w:szCs w:val="24"/>
              </w:rPr>
              <w:t>2</w:t>
            </w:r>
          </w:p>
        </w:tc>
        <w:tc>
          <w:tcPr>
            <w:tcW w:w="860" w:type="pct"/>
            <w:vMerge/>
          </w:tcPr>
          <w:p w14:paraId="757137F8" w14:textId="77777777" w:rsidR="002D738D" w:rsidRPr="00614F0C" w:rsidRDefault="002D738D" w:rsidP="00AD5821">
            <w:pPr>
              <w:rPr>
                <w:rFonts w:ascii="Times New Roman" w:hAnsi="Times New Roman"/>
                <w:sz w:val="24"/>
                <w:szCs w:val="24"/>
              </w:rPr>
            </w:pPr>
          </w:p>
        </w:tc>
      </w:tr>
      <w:tr w:rsidR="002D738D" w:rsidRPr="00D8734F" w14:paraId="308D9098" w14:textId="77777777" w:rsidTr="00AD5821">
        <w:trPr>
          <w:trHeight w:val="311"/>
        </w:trPr>
        <w:tc>
          <w:tcPr>
            <w:tcW w:w="937" w:type="pct"/>
            <w:vMerge w:val="restart"/>
          </w:tcPr>
          <w:p w14:paraId="410FDD52" w14:textId="77777777" w:rsidR="002D738D" w:rsidRPr="003B1862" w:rsidRDefault="002D738D" w:rsidP="00AD5821">
            <w:pPr>
              <w:rPr>
                <w:rFonts w:ascii="Times New Roman" w:hAnsi="Times New Roman"/>
                <w:b/>
                <w:bCs/>
                <w:sz w:val="24"/>
                <w:szCs w:val="24"/>
              </w:rPr>
            </w:pPr>
            <w:r w:rsidRPr="003B1862">
              <w:rPr>
                <w:rFonts w:ascii="Times New Roman" w:hAnsi="Times New Roman"/>
                <w:b/>
                <w:sz w:val="24"/>
                <w:szCs w:val="24"/>
              </w:rPr>
              <w:t>Тема 4.2. Кабели</w:t>
            </w:r>
          </w:p>
        </w:tc>
        <w:tc>
          <w:tcPr>
            <w:tcW w:w="2298" w:type="pct"/>
          </w:tcPr>
          <w:p w14:paraId="18AA7AA4" w14:textId="77777777" w:rsidR="002D738D" w:rsidRPr="00614F0C" w:rsidRDefault="002D738D" w:rsidP="00AD5821">
            <w:pPr>
              <w:rPr>
                <w:rFonts w:ascii="Times New Roman" w:hAnsi="Times New Roman"/>
                <w:b/>
                <w:bCs/>
                <w:sz w:val="24"/>
                <w:szCs w:val="24"/>
              </w:rPr>
            </w:pPr>
            <w:r w:rsidRPr="00614F0C">
              <w:rPr>
                <w:rFonts w:ascii="Times New Roman" w:hAnsi="Times New Roman"/>
                <w:b/>
                <w:bCs/>
                <w:sz w:val="24"/>
                <w:szCs w:val="24"/>
              </w:rPr>
              <w:t xml:space="preserve">Содержание </w:t>
            </w:r>
          </w:p>
        </w:tc>
        <w:tc>
          <w:tcPr>
            <w:tcW w:w="905" w:type="pct"/>
            <w:vAlign w:val="center"/>
          </w:tcPr>
          <w:p w14:paraId="5F2FB5F9" w14:textId="77777777" w:rsidR="002D738D" w:rsidRPr="003B1862" w:rsidRDefault="002D738D" w:rsidP="00AD5821">
            <w:pPr>
              <w:jc w:val="center"/>
              <w:rPr>
                <w:rFonts w:ascii="Times New Roman" w:hAnsi="Times New Roman"/>
                <w:b/>
                <w:bCs/>
                <w:sz w:val="24"/>
                <w:szCs w:val="24"/>
              </w:rPr>
            </w:pPr>
            <w:r w:rsidRPr="003B1862">
              <w:rPr>
                <w:rFonts w:ascii="Times New Roman" w:hAnsi="Times New Roman"/>
                <w:b/>
                <w:bCs/>
                <w:sz w:val="24"/>
                <w:szCs w:val="24"/>
              </w:rPr>
              <w:t>6/2</w:t>
            </w:r>
          </w:p>
        </w:tc>
        <w:tc>
          <w:tcPr>
            <w:tcW w:w="860" w:type="pct"/>
            <w:vMerge w:val="restart"/>
          </w:tcPr>
          <w:p w14:paraId="44650DD7" w14:textId="77777777" w:rsidR="002D738D" w:rsidRDefault="002D738D" w:rsidP="00AD5821">
            <w:pPr>
              <w:rPr>
                <w:rFonts w:ascii="Times New Roman" w:hAnsi="Times New Roman"/>
                <w:sz w:val="24"/>
                <w:szCs w:val="24"/>
              </w:rPr>
            </w:pPr>
            <w:r w:rsidRPr="00614F0C">
              <w:rPr>
                <w:rFonts w:ascii="Times New Roman" w:hAnsi="Times New Roman"/>
                <w:sz w:val="24"/>
                <w:szCs w:val="24"/>
              </w:rPr>
              <w:t xml:space="preserve">ОК </w:t>
            </w:r>
            <w:r>
              <w:rPr>
                <w:rFonts w:ascii="Times New Roman" w:hAnsi="Times New Roman"/>
                <w:sz w:val="24"/>
                <w:szCs w:val="24"/>
              </w:rPr>
              <w:t>0</w:t>
            </w:r>
            <w:r w:rsidRPr="00614F0C">
              <w:rPr>
                <w:rFonts w:ascii="Times New Roman" w:hAnsi="Times New Roman"/>
                <w:sz w:val="24"/>
                <w:szCs w:val="24"/>
              </w:rPr>
              <w:t>1</w:t>
            </w:r>
            <w:r>
              <w:rPr>
                <w:rFonts w:ascii="Times New Roman" w:hAnsi="Times New Roman"/>
                <w:sz w:val="24"/>
                <w:szCs w:val="24"/>
              </w:rPr>
              <w:t>,ОК05,</w:t>
            </w:r>
            <w:r w:rsidRPr="00614F0C">
              <w:rPr>
                <w:rFonts w:ascii="Times New Roman" w:hAnsi="Times New Roman"/>
                <w:sz w:val="24"/>
                <w:szCs w:val="24"/>
              </w:rPr>
              <w:t xml:space="preserve"> </w:t>
            </w:r>
          </w:p>
          <w:p w14:paraId="73D0B8A9" w14:textId="77777777" w:rsidR="002D738D" w:rsidRDefault="002D738D" w:rsidP="00AD5821">
            <w:pPr>
              <w:rPr>
                <w:rFonts w:ascii="Times New Roman" w:hAnsi="Times New Roman"/>
                <w:sz w:val="24"/>
                <w:szCs w:val="24"/>
              </w:rPr>
            </w:pPr>
            <w:r>
              <w:rPr>
                <w:rFonts w:ascii="Times New Roman" w:hAnsi="Times New Roman"/>
                <w:sz w:val="24"/>
                <w:szCs w:val="24"/>
              </w:rPr>
              <w:lastRenderedPageBreak/>
              <w:t>ОК09</w:t>
            </w:r>
            <w:r w:rsidRPr="00614F0C">
              <w:rPr>
                <w:rFonts w:ascii="Times New Roman" w:hAnsi="Times New Roman"/>
                <w:sz w:val="24"/>
                <w:szCs w:val="24"/>
              </w:rPr>
              <w:t xml:space="preserve"> </w:t>
            </w:r>
          </w:p>
          <w:p w14:paraId="29491725" w14:textId="77777777" w:rsidR="002D738D" w:rsidRDefault="002D738D" w:rsidP="00AD5821">
            <w:pPr>
              <w:rPr>
                <w:rFonts w:ascii="Times New Roman" w:hAnsi="Times New Roman"/>
                <w:sz w:val="24"/>
                <w:szCs w:val="24"/>
              </w:rPr>
            </w:pPr>
            <w:r w:rsidRPr="00614F0C">
              <w:rPr>
                <w:rFonts w:ascii="Times New Roman" w:hAnsi="Times New Roman"/>
                <w:sz w:val="24"/>
                <w:szCs w:val="24"/>
              </w:rPr>
              <w:t>ПК1.1 – 1.3.</w:t>
            </w:r>
          </w:p>
          <w:p w14:paraId="7409A1B5" w14:textId="77777777" w:rsidR="002D738D" w:rsidRPr="00614F0C" w:rsidRDefault="002D738D" w:rsidP="00AD5821">
            <w:pPr>
              <w:rPr>
                <w:rFonts w:ascii="Times New Roman" w:hAnsi="Times New Roman"/>
                <w:sz w:val="24"/>
                <w:szCs w:val="24"/>
              </w:rPr>
            </w:pPr>
            <w:r w:rsidRPr="00614F0C">
              <w:rPr>
                <w:rFonts w:ascii="Times New Roman" w:hAnsi="Times New Roman"/>
                <w:sz w:val="24"/>
                <w:szCs w:val="24"/>
              </w:rPr>
              <w:t>ПК</w:t>
            </w:r>
            <w:r>
              <w:rPr>
                <w:rFonts w:ascii="Times New Roman" w:hAnsi="Times New Roman"/>
                <w:sz w:val="24"/>
                <w:szCs w:val="24"/>
              </w:rPr>
              <w:t>3</w:t>
            </w:r>
            <w:r w:rsidRPr="00614F0C">
              <w:rPr>
                <w:rFonts w:ascii="Times New Roman" w:hAnsi="Times New Roman"/>
                <w:sz w:val="24"/>
                <w:szCs w:val="24"/>
              </w:rPr>
              <w:t>.1 – 3.</w:t>
            </w:r>
            <w:r>
              <w:rPr>
                <w:rFonts w:ascii="Times New Roman" w:hAnsi="Times New Roman"/>
                <w:sz w:val="24"/>
                <w:szCs w:val="24"/>
              </w:rPr>
              <w:t>2</w:t>
            </w:r>
          </w:p>
        </w:tc>
      </w:tr>
      <w:tr w:rsidR="002D738D" w:rsidRPr="00D8734F" w14:paraId="1698BF00" w14:textId="77777777" w:rsidTr="00AD5821">
        <w:trPr>
          <w:trHeight w:val="783"/>
        </w:trPr>
        <w:tc>
          <w:tcPr>
            <w:tcW w:w="937" w:type="pct"/>
            <w:vMerge/>
          </w:tcPr>
          <w:p w14:paraId="41F0EA2A" w14:textId="77777777" w:rsidR="002D738D" w:rsidRPr="00614F0C" w:rsidRDefault="002D738D" w:rsidP="00AD5821">
            <w:pPr>
              <w:rPr>
                <w:rFonts w:ascii="Times New Roman" w:hAnsi="Times New Roman"/>
                <w:sz w:val="24"/>
                <w:szCs w:val="24"/>
              </w:rPr>
            </w:pPr>
          </w:p>
        </w:tc>
        <w:tc>
          <w:tcPr>
            <w:tcW w:w="2298" w:type="pct"/>
          </w:tcPr>
          <w:p w14:paraId="52542A05" w14:textId="77777777" w:rsidR="002D738D" w:rsidRPr="00614F0C" w:rsidRDefault="002D738D" w:rsidP="00AD5821">
            <w:pPr>
              <w:rPr>
                <w:rFonts w:ascii="Times New Roman" w:hAnsi="Times New Roman"/>
                <w:bCs/>
                <w:sz w:val="24"/>
                <w:szCs w:val="24"/>
              </w:rPr>
            </w:pPr>
            <w:r w:rsidRPr="00614F0C">
              <w:rPr>
                <w:rFonts w:ascii="Times New Roman" w:hAnsi="Times New Roman"/>
                <w:sz w:val="24"/>
                <w:szCs w:val="24"/>
              </w:rPr>
              <w:t>Силовые кабели. Классификация силовых кабелей по числу жил, роду изоляции, конструкции защитной оболочки и назначению. Маркировка силовых кабелей.</w:t>
            </w:r>
            <w:r w:rsidRPr="00614F0C">
              <w:rPr>
                <w:rFonts w:ascii="Times New Roman" w:hAnsi="Times New Roman"/>
                <w:bCs/>
                <w:sz w:val="24"/>
                <w:szCs w:val="24"/>
              </w:rPr>
              <w:t xml:space="preserve"> </w:t>
            </w:r>
          </w:p>
        </w:tc>
        <w:tc>
          <w:tcPr>
            <w:tcW w:w="905" w:type="pct"/>
            <w:vAlign w:val="center"/>
          </w:tcPr>
          <w:p w14:paraId="01DCD6B7" w14:textId="77777777" w:rsidR="002D738D" w:rsidRPr="00614F0C" w:rsidRDefault="002D738D" w:rsidP="00AD5821">
            <w:pPr>
              <w:jc w:val="center"/>
              <w:rPr>
                <w:rFonts w:ascii="Times New Roman" w:hAnsi="Times New Roman"/>
                <w:bCs/>
                <w:sz w:val="24"/>
                <w:szCs w:val="24"/>
              </w:rPr>
            </w:pPr>
            <w:r>
              <w:rPr>
                <w:rFonts w:ascii="Times New Roman" w:hAnsi="Times New Roman"/>
                <w:bCs/>
                <w:sz w:val="24"/>
                <w:szCs w:val="24"/>
              </w:rPr>
              <w:t>2</w:t>
            </w:r>
          </w:p>
        </w:tc>
        <w:tc>
          <w:tcPr>
            <w:tcW w:w="860" w:type="pct"/>
            <w:vMerge/>
          </w:tcPr>
          <w:p w14:paraId="1025D63E" w14:textId="77777777" w:rsidR="002D738D" w:rsidRPr="00614F0C" w:rsidRDefault="002D738D" w:rsidP="00AD5821">
            <w:pPr>
              <w:rPr>
                <w:rFonts w:ascii="Times New Roman" w:hAnsi="Times New Roman"/>
                <w:sz w:val="24"/>
                <w:szCs w:val="24"/>
              </w:rPr>
            </w:pPr>
          </w:p>
        </w:tc>
      </w:tr>
      <w:tr w:rsidR="002D738D" w:rsidRPr="00D8734F" w14:paraId="7DAEBB8A" w14:textId="77777777" w:rsidTr="00AD5821">
        <w:trPr>
          <w:trHeight w:val="653"/>
        </w:trPr>
        <w:tc>
          <w:tcPr>
            <w:tcW w:w="937" w:type="pct"/>
            <w:vMerge/>
          </w:tcPr>
          <w:p w14:paraId="7CE42F80" w14:textId="77777777" w:rsidR="002D738D" w:rsidRPr="00614F0C" w:rsidRDefault="002D738D" w:rsidP="00AD5821">
            <w:pPr>
              <w:rPr>
                <w:rFonts w:ascii="Times New Roman" w:hAnsi="Times New Roman"/>
                <w:sz w:val="24"/>
                <w:szCs w:val="24"/>
              </w:rPr>
            </w:pPr>
          </w:p>
        </w:tc>
        <w:tc>
          <w:tcPr>
            <w:tcW w:w="2298" w:type="pct"/>
          </w:tcPr>
          <w:p w14:paraId="58FF2CCC" w14:textId="77777777" w:rsidR="002D738D" w:rsidRPr="00614F0C" w:rsidRDefault="002D738D" w:rsidP="00AD5821">
            <w:pPr>
              <w:rPr>
                <w:rFonts w:ascii="Times New Roman" w:hAnsi="Times New Roman"/>
                <w:bCs/>
                <w:sz w:val="24"/>
                <w:szCs w:val="24"/>
              </w:rPr>
            </w:pPr>
            <w:r w:rsidRPr="00614F0C">
              <w:rPr>
                <w:rFonts w:ascii="Times New Roman" w:hAnsi="Times New Roman"/>
                <w:sz w:val="24"/>
                <w:szCs w:val="24"/>
              </w:rPr>
              <w:t>Контрольные кабели и их маркировка. Специальные кабели, их классификация и маркировка.</w:t>
            </w:r>
          </w:p>
        </w:tc>
        <w:tc>
          <w:tcPr>
            <w:tcW w:w="905" w:type="pct"/>
            <w:vAlign w:val="center"/>
          </w:tcPr>
          <w:p w14:paraId="50666C25" w14:textId="77777777" w:rsidR="002D738D" w:rsidRPr="00614F0C" w:rsidRDefault="002D738D" w:rsidP="00AD5821">
            <w:pPr>
              <w:jc w:val="center"/>
              <w:rPr>
                <w:rFonts w:ascii="Times New Roman" w:hAnsi="Times New Roman"/>
                <w:bCs/>
                <w:sz w:val="24"/>
                <w:szCs w:val="24"/>
              </w:rPr>
            </w:pPr>
            <w:r>
              <w:rPr>
                <w:rFonts w:ascii="Times New Roman" w:hAnsi="Times New Roman"/>
                <w:bCs/>
                <w:sz w:val="24"/>
                <w:szCs w:val="24"/>
              </w:rPr>
              <w:t>2</w:t>
            </w:r>
          </w:p>
        </w:tc>
        <w:tc>
          <w:tcPr>
            <w:tcW w:w="860" w:type="pct"/>
            <w:vMerge/>
          </w:tcPr>
          <w:p w14:paraId="044F9FB6" w14:textId="77777777" w:rsidR="002D738D" w:rsidRPr="00614F0C" w:rsidRDefault="002D738D" w:rsidP="00AD5821">
            <w:pPr>
              <w:rPr>
                <w:rFonts w:ascii="Times New Roman" w:hAnsi="Times New Roman"/>
                <w:sz w:val="24"/>
                <w:szCs w:val="24"/>
              </w:rPr>
            </w:pPr>
          </w:p>
        </w:tc>
      </w:tr>
      <w:tr w:rsidR="002D738D" w:rsidRPr="00D8734F" w14:paraId="5C588508" w14:textId="77777777" w:rsidTr="00AD5821">
        <w:trPr>
          <w:trHeight w:val="20"/>
        </w:trPr>
        <w:tc>
          <w:tcPr>
            <w:tcW w:w="937" w:type="pct"/>
            <w:vMerge/>
          </w:tcPr>
          <w:p w14:paraId="335DA6B4" w14:textId="77777777" w:rsidR="002D738D" w:rsidRPr="00614F0C" w:rsidRDefault="002D738D" w:rsidP="00AD5821">
            <w:pPr>
              <w:rPr>
                <w:rFonts w:ascii="Times New Roman" w:hAnsi="Times New Roman"/>
                <w:bCs/>
                <w:sz w:val="24"/>
                <w:szCs w:val="24"/>
              </w:rPr>
            </w:pPr>
          </w:p>
        </w:tc>
        <w:tc>
          <w:tcPr>
            <w:tcW w:w="2298" w:type="pct"/>
          </w:tcPr>
          <w:p w14:paraId="2AD10DC0" w14:textId="77777777" w:rsidR="002D738D" w:rsidRPr="00614F0C" w:rsidRDefault="002D738D" w:rsidP="00AD5821">
            <w:pPr>
              <w:rPr>
                <w:rFonts w:ascii="Times New Roman" w:hAnsi="Times New Roman"/>
                <w:sz w:val="24"/>
                <w:szCs w:val="24"/>
              </w:rPr>
            </w:pPr>
            <w:r>
              <w:rPr>
                <w:rFonts w:ascii="Times New Roman" w:hAnsi="Times New Roman"/>
                <w:b/>
                <w:bCs/>
              </w:rPr>
              <w:t>В том числе практических и лабораторных занятий</w:t>
            </w:r>
          </w:p>
        </w:tc>
        <w:tc>
          <w:tcPr>
            <w:tcW w:w="905" w:type="pct"/>
            <w:vAlign w:val="center"/>
          </w:tcPr>
          <w:p w14:paraId="310947BB" w14:textId="77777777" w:rsidR="002D738D" w:rsidRPr="003B1862" w:rsidRDefault="002D738D" w:rsidP="00AD5821">
            <w:pPr>
              <w:jc w:val="center"/>
              <w:rPr>
                <w:rFonts w:ascii="Times New Roman" w:hAnsi="Times New Roman"/>
                <w:b/>
                <w:sz w:val="24"/>
                <w:szCs w:val="24"/>
              </w:rPr>
            </w:pPr>
            <w:r w:rsidRPr="003B1862">
              <w:rPr>
                <w:rFonts w:ascii="Times New Roman" w:hAnsi="Times New Roman"/>
                <w:b/>
                <w:sz w:val="24"/>
                <w:szCs w:val="24"/>
              </w:rPr>
              <w:t>2/2</w:t>
            </w:r>
          </w:p>
        </w:tc>
        <w:tc>
          <w:tcPr>
            <w:tcW w:w="860" w:type="pct"/>
            <w:vMerge/>
          </w:tcPr>
          <w:p w14:paraId="4C11A7A0" w14:textId="77777777" w:rsidR="002D738D" w:rsidRPr="00614F0C" w:rsidRDefault="002D738D" w:rsidP="00AD5821">
            <w:pPr>
              <w:rPr>
                <w:rFonts w:ascii="Times New Roman" w:hAnsi="Times New Roman"/>
                <w:sz w:val="24"/>
                <w:szCs w:val="24"/>
              </w:rPr>
            </w:pPr>
          </w:p>
        </w:tc>
      </w:tr>
      <w:tr w:rsidR="002D738D" w:rsidRPr="00D8734F" w14:paraId="43C40F18" w14:textId="77777777" w:rsidTr="00AD5821">
        <w:trPr>
          <w:trHeight w:val="795"/>
        </w:trPr>
        <w:tc>
          <w:tcPr>
            <w:tcW w:w="937" w:type="pct"/>
            <w:vMerge/>
          </w:tcPr>
          <w:p w14:paraId="4AF470ED" w14:textId="77777777" w:rsidR="002D738D" w:rsidRPr="00614F0C" w:rsidRDefault="002D738D" w:rsidP="00AD5821">
            <w:pPr>
              <w:rPr>
                <w:rFonts w:ascii="Times New Roman" w:hAnsi="Times New Roman"/>
                <w:bCs/>
                <w:sz w:val="24"/>
                <w:szCs w:val="24"/>
              </w:rPr>
            </w:pPr>
          </w:p>
        </w:tc>
        <w:tc>
          <w:tcPr>
            <w:tcW w:w="2298" w:type="pct"/>
          </w:tcPr>
          <w:p w14:paraId="1E9D18F4" w14:textId="77777777" w:rsidR="002D738D" w:rsidRPr="00614F0C" w:rsidRDefault="002D738D" w:rsidP="00AD5821">
            <w:pPr>
              <w:rPr>
                <w:rFonts w:ascii="Times New Roman" w:hAnsi="Times New Roman"/>
                <w:sz w:val="24"/>
                <w:szCs w:val="24"/>
              </w:rPr>
            </w:pPr>
            <w:r w:rsidRPr="00614F0C">
              <w:rPr>
                <w:rFonts w:ascii="Times New Roman" w:hAnsi="Times New Roman"/>
                <w:bCs/>
                <w:sz w:val="24"/>
                <w:szCs w:val="24"/>
              </w:rPr>
              <w:t>Практическ</w:t>
            </w:r>
            <w:r>
              <w:rPr>
                <w:rFonts w:ascii="Times New Roman" w:hAnsi="Times New Roman"/>
                <w:bCs/>
                <w:sz w:val="24"/>
                <w:szCs w:val="24"/>
              </w:rPr>
              <w:t>ое занятие</w:t>
            </w:r>
            <w:r w:rsidRPr="00614F0C">
              <w:rPr>
                <w:rFonts w:ascii="Times New Roman" w:hAnsi="Times New Roman"/>
                <w:bCs/>
                <w:sz w:val="24"/>
                <w:szCs w:val="24"/>
              </w:rPr>
              <w:t>.</w:t>
            </w:r>
            <w:r>
              <w:rPr>
                <w:rFonts w:ascii="Times New Roman" w:hAnsi="Times New Roman"/>
                <w:bCs/>
                <w:sz w:val="24"/>
                <w:szCs w:val="24"/>
              </w:rPr>
              <w:t xml:space="preserve"> (Практическая подготовка.)</w:t>
            </w:r>
            <w:r w:rsidRPr="00614F0C">
              <w:rPr>
                <w:rFonts w:ascii="Times New Roman" w:hAnsi="Times New Roman"/>
                <w:bCs/>
                <w:sz w:val="24"/>
                <w:szCs w:val="24"/>
              </w:rPr>
              <w:t xml:space="preserve"> </w:t>
            </w:r>
            <w:r w:rsidRPr="00614F0C">
              <w:rPr>
                <w:rFonts w:ascii="Times New Roman" w:hAnsi="Times New Roman"/>
                <w:sz w:val="24"/>
                <w:szCs w:val="24"/>
              </w:rPr>
              <w:t>Выбор силовых и контрольных кабелей по условиям окружающей среды. Работа со справочником.</w:t>
            </w:r>
          </w:p>
        </w:tc>
        <w:tc>
          <w:tcPr>
            <w:tcW w:w="905" w:type="pct"/>
            <w:vAlign w:val="center"/>
          </w:tcPr>
          <w:p w14:paraId="0BD30EDA" w14:textId="77777777" w:rsidR="002D738D" w:rsidRPr="00614F0C" w:rsidRDefault="002D738D" w:rsidP="00AD5821">
            <w:pPr>
              <w:jc w:val="center"/>
              <w:rPr>
                <w:rFonts w:ascii="Times New Roman" w:hAnsi="Times New Roman"/>
                <w:sz w:val="24"/>
                <w:szCs w:val="24"/>
              </w:rPr>
            </w:pPr>
            <w:r w:rsidRPr="00614F0C">
              <w:rPr>
                <w:rFonts w:ascii="Times New Roman" w:hAnsi="Times New Roman"/>
                <w:sz w:val="24"/>
                <w:szCs w:val="24"/>
              </w:rPr>
              <w:t>2</w:t>
            </w:r>
          </w:p>
        </w:tc>
        <w:tc>
          <w:tcPr>
            <w:tcW w:w="860" w:type="pct"/>
            <w:vMerge/>
          </w:tcPr>
          <w:p w14:paraId="3AED7C3D" w14:textId="77777777" w:rsidR="002D738D" w:rsidRPr="00614F0C" w:rsidRDefault="002D738D" w:rsidP="00AD5821">
            <w:pPr>
              <w:rPr>
                <w:rFonts w:ascii="Times New Roman" w:hAnsi="Times New Roman"/>
                <w:sz w:val="24"/>
                <w:szCs w:val="24"/>
              </w:rPr>
            </w:pPr>
          </w:p>
        </w:tc>
      </w:tr>
      <w:tr w:rsidR="002D738D" w:rsidRPr="00D8734F" w14:paraId="185AFCB8" w14:textId="77777777" w:rsidTr="00AD5821">
        <w:trPr>
          <w:trHeight w:val="290"/>
        </w:trPr>
        <w:tc>
          <w:tcPr>
            <w:tcW w:w="937" w:type="pct"/>
            <w:vMerge/>
          </w:tcPr>
          <w:p w14:paraId="5383EAE0" w14:textId="77777777" w:rsidR="002D738D" w:rsidRPr="00614F0C" w:rsidRDefault="002D738D" w:rsidP="00AD5821">
            <w:pPr>
              <w:rPr>
                <w:rFonts w:ascii="Times New Roman" w:hAnsi="Times New Roman"/>
                <w:bCs/>
                <w:sz w:val="24"/>
                <w:szCs w:val="24"/>
              </w:rPr>
            </w:pPr>
          </w:p>
        </w:tc>
        <w:tc>
          <w:tcPr>
            <w:tcW w:w="2298" w:type="pct"/>
          </w:tcPr>
          <w:p w14:paraId="06D68771" w14:textId="77777777" w:rsidR="002D738D" w:rsidRPr="00614F0C" w:rsidRDefault="002D738D" w:rsidP="00AD5821">
            <w:pPr>
              <w:rPr>
                <w:rFonts w:ascii="Times New Roman" w:hAnsi="Times New Roman"/>
                <w:bCs/>
                <w:sz w:val="24"/>
                <w:szCs w:val="24"/>
              </w:rPr>
            </w:pPr>
            <w:r>
              <w:rPr>
                <w:rFonts w:ascii="Times New Roman" w:hAnsi="Times New Roman"/>
                <w:b/>
                <w:bCs/>
              </w:rPr>
              <w:t>В том числе самостоятельная работа обучающихся</w:t>
            </w:r>
          </w:p>
        </w:tc>
        <w:tc>
          <w:tcPr>
            <w:tcW w:w="905" w:type="pct"/>
            <w:vAlign w:val="center"/>
          </w:tcPr>
          <w:p w14:paraId="6F16BB63" w14:textId="77777777" w:rsidR="002D738D" w:rsidRPr="00614F0C" w:rsidRDefault="002D738D" w:rsidP="00AD5821">
            <w:pPr>
              <w:rPr>
                <w:rFonts w:ascii="Times New Roman" w:hAnsi="Times New Roman"/>
                <w:sz w:val="24"/>
                <w:szCs w:val="24"/>
              </w:rPr>
            </w:pPr>
            <w:r>
              <w:rPr>
                <w:rFonts w:ascii="Times New Roman" w:hAnsi="Times New Roman"/>
                <w:sz w:val="24"/>
                <w:szCs w:val="24"/>
              </w:rPr>
              <w:t xml:space="preserve">          -</w:t>
            </w:r>
          </w:p>
        </w:tc>
        <w:tc>
          <w:tcPr>
            <w:tcW w:w="860" w:type="pct"/>
            <w:vMerge/>
          </w:tcPr>
          <w:p w14:paraId="561FADCA" w14:textId="77777777" w:rsidR="002D738D" w:rsidRPr="00614F0C" w:rsidRDefault="002D738D" w:rsidP="00AD5821">
            <w:pPr>
              <w:rPr>
                <w:rFonts w:ascii="Times New Roman" w:hAnsi="Times New Roman"/>
                <w:sz w:val="24"/>
                <w:szCs w:val="24"/>
              </w:rPr>
            </w:pPr>
          </w:p>
        </w:tc>
      </w:tr>
      <w:tr w:rsidR="002D738D" w:rsidRPr="00D8734F" w14:paraId="25CD3E3F" w14:textId="77777777" w:rsidTr="00AD5821">
        <w:trPr>
          <w:trHeight w:val="20"/>
        </w:trPr>
        <w:tc>
          <w:tcPr>
            <w:tcW w:w="3235" w:type="pct"/>
            <w:gridSpan w:val="2"/>
          </w:tcPr>
          <w:p w14:paraId="759DEC9E" w14:textId="77777777" w:rsidR="002D738D" w:rsidRPr="003B1862" w:rsidRDefault="002D738D" w:rsidP="00AD5821">
            <w:pPr>
              <w:rPr>
                <w:rFonts w:ascii="Times New Roman" w:hAnsi="Times New Roman"/>
                <w:b/>
                <w:bCs/>
                <w:sz w:val="24"/>
                <w:szCs w:val="24"/>
              </w:rPr>
            </w:pPr>
            <w:r w:rsidRPr="003B1862">
              <w:rPr>
                <w:rFonts w:ascii="Times New Roman" w:hAnsi="Times New Roman"/>
                <w:b/>
                <w:bCs/>
                <w:sz w:val="24"/>
                <w:szCs w:val="24"/>
              </w:rPr>
              <w:t>Промежуточная аттестация в форме дифзачета</w:t>
            </w:r>
          </w:p>
        </w:tc>
        <w:tc>
          <w:tcPr>
            <w:tcW w:w="905" w:type="pct"/>
            <w:vAlign w:val="center"/>
          </w:tcPr>
          <w:p w14:paraId="468B5811" w14:textId="77777777" w:rsidR="002D738D" w:rsidRPr="003B1862" w:rsidRDefault="002D738D" w:rsidP="00AD5821">
            <w:pPr>
              <w:pStyle w:val="a4"/>
              <w:ind w:hanging="686"/>
              <w:jc w:val="center"/>
              <w:rPr>
                <w:rFonts w:ascii="Times New Roman" w:hAnsi="Times New Roman"/>
                <w:b/>
                <w:bCs/>
                <w:sz w:val="24"/>
                <w:szCs w:val="24"/>
              </w:rPr>
            </w:pPr>
            <w:r w:rsidRPr="003B1862">
              <w:rPr>
                <w:rFonts w:ascii="Times New Roman" w:hAnsi="Times New Roman"/>
                <w:b/>
                <w:bCs/>
                <w:sz w:val="24"/>
                <w:szCs w:val="24"/>
              </w:rPr>
              <w:t>2</w:t>
            </w:r>
          </w:p>
        </w:tc>
        <w:tc>
          <w:tcPr>
            <w:tcW w:w="860" w:type="pct"/>
          </w:tcPr>
          <w:p w14:paraId="6ABE68F4" w14:textId="77777777" w:rsidR="002D738D" w:rsidRPr="00614F0C" w:rsidRDefault="002D738D" w:rsidP="00AD5821">
            <w:pPr>
              <w:rPr>
                <w:rFonts w:ascii="Times New Roman" w:hAnsi="Times New Roman"/>
                <w:bCs/>
                <w:sz w:val="24"/>
                <w:szCs w:val="24"/>
              </w:rPr>
            </w:pPr>
          </w:p>
        </w:tc>
      </w:tr>
      <w:tr w:rsidR="002D738D" w:rsidRPr="00D8734F" w14:paraId="31AE170D" w14:textId="77777777" w:rsidTr="00AD5821">
        <w:trPr>
          <w:trHeight w:val="20"/>
        </w:trPr>
        <w:tc>
          <w:tcPr>
            <w:tcW w:w="3235" w:type="pct"/>
            <w:gridSpan w:val="2"/>
          </w:tcPr>
          <w:p w14:paraId="4DD9B60D" w14:textId="77777777" w:rsidR="002D738D" w:rsidRPr="003B1862" w:rsidRDefault="002D738D" w:rsidP="00AD5821">
            <w:pPr>
              <w:rPr>
                <w:rFonts w:ascii="Times New Roman" w:hAnsi="Times New Roman"/>
                <w:b/>
                <w:bCs/>
                <w:sz w:val="24"/>
                <w:szCs w:val="24"/>
              </w:rPr>
            </w:pPr>
            <w:r w:rsidRPr="003B1862">
              <w:rPr>
                <w:rFonts w:ascii="Times New Roman" w:hAnsi="Times New Roman"/>
                <w:b/>
                <w:bCs/>
                <w:sz w:val="24"/>
                <w:szCs w:val="24"/>
              </w:rPr>
              <w:t>Всего:</w:t>
            </w:r>
          </w:p>
        </w:tc>
        <w:tc>
          <w:tcPr>
            <w:tcW w:w="905" w:type="pct"/>
            <w:vAlign w:val="center"/>
          </w:tcPr>
          <w:p w14:paraId="3429EF49" w14:textId="77777777" w:rsidR="002D738D" w:rsidRPr="003B1862" w:rsidRDefault="002D738D" w:rsidP="00AD5821">
            <w:pPr>
              <w:pStyle w:val="a4"/>
              <w:ind w:hanging="686"/>
              <w:jc w:val="center"/>
              <w:rPr>
                <w:rFonts w:ascii="Times New Roman" w:hAnsi="Times New Roman"/>
                <w:b/>
                <w:bCs/>
                <w:sz w:val="24"/>
                <w:szCs w:val="24"/>
              </w:rPr>
            </w:pPr>
            <w:r w:rsidRPr="003B1862">
              <w:rPr>
                <w:rFonts w:ascii="Times New Roman" w:hAnsi="Times New Roman"/>
                <w:b/>
                <w:bCs/>
                <w:sz w:val="24"/>
                <w:szCs w:val="24"/>
              </w:rPr>
              <w:t>38</w:t>
            </w:r>
          </w:p>
        </w:tc>
        <w:tc>
          <w:tcPr>
            <w:tcW w:w="860" w:type="pct"/>
          </w:tcPr>
          <w:p w14:paraId="47CD7FD6" w14:textId="77777777" w:rsidR="002D738D" w:rsidRPr="00614F0C" w:rsidRDefault="002D738D" w:rsidP="00AD5821">
            <w:pPr>
              <w:rPr>
                <w:rFonts w:ascii="Times New Roman" w:hAnsi="Times New Roman"/>
                <w:bCs/>
                <w:sz w:val="24"/>
                <w:szCs w:val="24"/>
              </w:rPr>
            </w:pPr>
          </w:p>
        </w:tc>
      </w:tr>
    </w:tbl>
    <w:p w14:paraId="7EB70D2F" w14:textId="77777777" w:rsidR="002D738D" w:rsidRDefault="002D738D" w:rsidP="002D738D">
      <w:pPr>
        <w:rPr>
          <w:rFonts w:ascii="Times New Roman" w:hAnsi="Times New Roman" w:cs="Times New Roman"/>
          <w:sz w:val="24"/>
          <w:szCs w:val="24"/>
        </w:rPr>
        <w:sectPr w:rsidR="002D738D" w:rsidSect="006D1C4C">
          <w:pgSz w:w="16838" w:h="11906" w:orient="landscape"/>
          <w:pgMar w:top="1701" w:right="1134" w:bottom="567" w:left="1134" w:header="709" w:footer="709" w:gutter="0"/>
          <w:cols w:space="708"/>
          <w:docGrid w:linePitch="360"/>
        </w:sectPr>
      </w:pPr>
    </w:p>
    <w:p w14:paraId="4F81BE82" w14:textId="77777777" w:rsidR="002D738D" w:rsidRDefault="002D738D" w:rsidP="002D738D">
      <w:pPr>
        <w:rPr>
          <w:rFonts w:ascii="Times New Roman" w:hAnsi="Times New Roman" w:cs="Times New Roman"/>
          <w:sz w:val="24"/>
          <w:szCs w:val="24"/>
        </w:rPr>
      </w:pPr>
    </w:p>
    <w:p w14:paraId="3F765393" w14:textId="77777777" w:rsidR="002D738D" w:rsidRPr="00DF068E" w:rsidRDefault="002D738D" w:rsidP="002D738D">
      <w:pPr>
        <w:pStyle w:val="1f"/>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3970F9C8" w14:textId="77777777" w:rsidR="002D738D" w:rsidRPr="00E11160" w:rsidRDefault="002D738D" w:rsidP="002D738D">
      <w:pPr>
        <w:pStyle w:val="114"/>
        <w:rPr>
          <w:rFonts w:ascii="Times New Roman" w:hAnsi="Times New Roman"/>
        </w:rPr>
      </w:pPr>
      <w:r w:rsidRPr="00E11160">
        <w:rPr>
          <w:rFonts w:ascii="Times New Roman" w:hAnsi="Times New Roman"/>
        </w:rPr>
        <w:t>3.1. Материально-техническое обеспечение</w:t>
      </w:r>
    </w:p>
    <w:p w14:paraId="3E2B3D28" w14:textId="77777777" w:rsidR="002D738D" w:rsidRPr="00963C9A" w:rsidRDefault="002D738D" w:rsidP="00E577BD">
      <w:pPr>
        <w:spacing w:line="276" w:lineRule="auto"/>
        <w:ind w:firstLine="709"/>
        <w:jc w:val="both"/>
        <w:rPr>
          <w:rFonts w:ascii="Times New Roman" w:hAnsi="Times New Roman"/>
          <w:bCs/>
          <w:iCs/>
          <w:color w:val="000000"/>
          <w:sz w:val="24"/>
          <w:szCs w:val="24"/>
        </w:rPr>
      </w:pPr>
      <w:r w:rsidRPr="00963C9A">
        <w:rPr>
          <w:rFonts w:ascii="Times New Roman" w:hAnsi="Times New Roman"/>
          <w:bCs/>
          <w:iCs/>
          <w:color w:val="000000"/>
          <w:sz w:val="24"/>
          <w:szCs w:val="24"/>
        </w:rPr>
        <w:t>3.1. Материально-техническое обеспечение</w:t>
      </w:r>
    </w:p>
    <w:p w14:paraId="1BD5F6A8" w14:textId="77777777" w:rsidR="002D738D" w:rsidRPr="00963C9A" w:rsidRDefault="002D738D" w:rsidP="00E577BD">
      <w:pPr>
        <w:autoSpaceDE w:val="0"/>
        <w:autoSpaceDN w:val="0"/>
        <w:spacing w:line="276" w:lineRule="auto"/>
        <w:ind w:firstLine="709"/>
        <w:jc w:val="both"/>
        <w:rPr>
          <w:rFonts w:ascii="Times New Roman" w:hAnsi="Times New Roman"/>
          <w:sz w:val="24"/>
          <w:szCs w:val="24"/>
        </w:rPr>
      </w:pPr>
      <w:r w:rsidRPr="00963C9A">
        <w:rPr>
          <w:rFonts w:ascii="Times New Roman" w:hAnsi="Times New Roman"/>
          <w:sz w:val="24"/>
          <w:szCs w:val="24"/>
        </w:rPr>
        <w:t>Для реализации программы учебной дисциплины предусмотрены следующие специальные помещения:</w:t>
      </w:r>
    </w:p>
    <w:p w14:paraId="7A645DAD" w14:textId="77777777" w:rsidR="002D738D" w:rsidRPr="00963C9A" w:rsidRDefault="002D738D" w:rsidP="00E577BD">
      <w:pPr>
        <w:spacing w:line="276" w:lineRule="auto"/>
        <w:ind w:firstLine="709"/>
        <w:jc w:val="both"/>
        <w:rPr>
          <w:rFonts w:ascii="Times New Roman" w:hAnsi="Times New Roman"/>
          <w:color w:val="000000"/>
          <w:sz w:val="24"/>
          <w:szCs w:val="24"/>
        </w:rPr>
      </w:pPr>
      <w:r w:rsidRPr="00963C9A">
        <w:rPr>
          <w:rFonts w:ascii="Times New Roman" w:hAnsi="Times New Roman"/>
          <w:color w:val="000000"/>
          <w:sz w:val="24"/>
          <w:szCs w:val="24"/>
        </w:rPr>
        <w:t>Кабинет  «Материаловедение»</w:t>
      </w:r>
      <w:r>
        <w:rPr>
          <w:rFonts w:ascii="Times New Roman" w:hAnsi="Times New Roman"/>
          <w:color w:val="000000"/>
          <w:sz w:val="24"/>
          <w:szCs w:val="24"/>
        </w:rPr>
        <w:t>,</w:t>
      </w:r>
      <w:r w:rsidRPr="00963C9A">
        <w:rPr>
          <w:rFonts w:ascii="Times New Roman" w:hAnsi="Times New Roman"/>
          <w:color w:val="000000"/>
          <w:sz w:val="24"/>
          <w:szCs w:val="24"/>
        </w:rPr>
        <w:t xml:space="preserve"> оснащенный:</w:t>
      </w:r>
    </w:p>
    <w:p w14:paraId="776A9D19" w14:textId="77777777" w:rsidR="002D738D" w:rsidRPr="00963C9A" w:rsidRDefault="002D738D" w:rsidP="00E577BD">
      <w:pPr>
        <w:spacing w:line="276" w:lineRule="auto"/>
        <w:ind w:firstLine="709"/>
        <w:jc w:val="both"/>
        <w:rPr>
          <w:rFonts w:ascii="Times New Roman" w:hAnsi="Times New Roman"/>
          <w:color w:val="000000"/>
          <w:sz w:val="24"/>
          <w:szCs w:val="24"/>
        </w:rPr>
      </w:pPr>
      <w:r w:rsidRPr="00963C9A">
        <w:rPr>
          <w:rFonts w:ascii="Times New Roman" w:hAnsi="Times New Roman"/>
          <w:color w:val="000000"/>
          <w:sz w:val="24"/>
          <w:szCs w:val="24"/>
        </w:rPr>
        <w:t>оборудованием:</w:t>
      </w:r>
    </w:p>
    <w:p w14:paraId="5019AD9C" w14:textId="77777777" w:rsidR="002D738D" w:rsidRPr="00963C9A" w:rsidRDefault="002D738D" w:rsidP="00E577BD">
      <w:pPr>
        <w:spacing w:line="276" w:lineRule="auto"/>
        <w:ind w:firstLine="709"/>
        <w:jc w:val="both"/>
        <w:rPr>
          <w:rFonts w:ascii="Times New Roman" w:hAnsi="Times New Roman"/>
          <w:sz w:val="24"/>
          <w:szCs w:val="24"/>
        </w:rPr>
      </w:pPr>
      <w:r w:rsidRPr="00963C9A">
        <w:rPr>
          <w:rFonts w:ascii="Times New Roman" w:hAnsi="Times New Roman"/>
          <w:sz w:val="24"/>
          <w:szCs w:val="24"/>
        </w:rPr>
        <w:t>- посадочные места по количеству обучающихся,</w:t>
      </w:r>
    </w:p>
    <w:p w14:paraId="0426184F" w14:textId="77777777" w:rsidR="002D738D" w:rsidRPr="00963C9A" w:rsidRDefault="002D738D" w:rsidP="00E577BD">
      <w:pPr>
        <w:spacing w:line="276" w:lineRule="auto"/>
        <w:ind w:firstLine="709"/>
        <w:jc w:val="both"/>
        <w:rPr>
          <w:rFonts w:ascii="Times New Roman" w:hAnsi="Times New Roman"/>
          <w:sz w:val="24"/>
          <w:szCs w:val="24"/>
        </w:rPr>
      </w:pPr>
      <w:r w:rsidRPr="00963C9A">
        <w:rPr>
          <w:rFonts w:ascii="Times New Roman" w:hAnsi="Times New Roman"/>
          <w:sz w:val="24"/>
          <w:szCs w:val="24"/>
        </w:rPr>
        <w:t>- рабочее место преподавателя,</w:t>
      </w:r>
    </w:p>
    <w:p w14:paraId="447F51FC" w14:textId="77777777" w:rsidR="002D738D" w:rsidRPr="00963C9A" w:rsidRDefault="002D738D" w:rsidP="00E577BD">
      <w:pPr>
        <w:spacing w:line="276" w:lineRule="auto"/>
        <w:ind w:firstLine="709"/>
        <w:jc w:val="both"/>
        <w:rPr>
          <w:rFonts w:ascii="Times New Roman" w:hAnsi="Times New Roman"/>
          <w:bCs/>
          <w:sz w:val="24"/>
          <w:szCs w:val="24"/>
        </w:rPr>
      </w:pPr>
      <w:r w:rsidRPr="00963C9A">
        <w:rPr>
          <w:rFonts w:ascii="Times New Roman" w:hAnsi="Times New Roman"/>
          <w:sz w:val="24"/>
          <w:szCs w:val="24"/>
        </w:rPr>
        <w:t xml:space="preserve">- </w:t>
      </w:r>
      <w:r w:rsidRPr="00963C9A">
        <w:rPr>
          <w:rFonts w:ascii="Times New Roman" w:hAnsi="Times New Roman"/>
          <w:bCs/>
          <w:sz w:val="24"/>
          <w:szCs w:val="24"/>
        </w:rPr>
        <w:t>образцы электроизоляционных  и проводниковых материалов,</w:t>
      </w:r>
    </w:p>
    <w:p w14:paraId="63790EBB" w14:textId="77777777" w:rsidR="002D738D" w:rsidRPr="00963C9A" w:rsidRDefault="002D738D" w:rsidP="00E577BD">
      <w:pPr>
        <w:spacing w:line="276" w:lineRule="auto"/>
        <w:ind w:firstLine="709"/>
        <w:jc w:val="both"/>
        <w:rPr>
          <w:rFonts w:ascii="Times New Roman" w:hAnsi="Times New Roman"/>
          <w:bCs/>
          <w:sz w:val="24"/>
          <w:szCs w:val="24"/>
        </w:rPr>
      </w:pPr>
      <w:r w:rsidRPr="00963C9A">
        <w:rPr>
          <w:rFonts w:ascii="Times New Roman" w:hAnsi="Times New Roman"/>
          <w:bCs/>
          <w:sz w:val="24"/>
          <w:szCs w:val="24"/>
        </w:rPr>
        <w:t>- образцы кабелей и проводов.</w:t>
      </w:r>
    </w:p>
    <w:p w14:paraId="36370223" w14:textId="77777777" w:rsidR="002D738D" w:rsidRPr="00963C9A" w:rsidRDefault="002D738D" w:rsidP="00E577BD">
      <w:pPr>
        <w:spacing w:line="276" w:lineRule="auto"/>
        <w:ind w:firstLine="709"/>
        <w:jc w:val="both"/>
        <w:rPr>
          <w:rFonts w:ascii="Times New Roman" w:hAnsi="Times New Roman"/>
          <w:sz w:val="24"/>
          <w:szCs w:val="24"/>
        </w:rPr>
      </w:pPr>
      <w:r w:rsidRPr="00963C9A">
        <w:rPr>
          <w:rFonts w:ascii="Times New Roman" w:hAnsi="Times New Roman"/>
          <w:sz w:val="24"/>
          <w:szCs w:val="24"/>
        </w:rPr>
        <w:t>Технически</w:t>
      </w:r>
      <w:r>
        <w:rPr>
          <w:rFonts w:ascii="Times New Roman" w:hAnsi="Times New Roman"/>
          <w:sz w:val="24"/>
          <w:szCs w:val="24"/>
        </w:rPr>
        <w:t xml:space="preserve">ми </w:t>
      </w:r>
      <w:r w:rsidRPr="00963C9A">
        <w:rPr>
          <w:rFonts w:ascii="Times New Roman" w:hAnsi="Times New Roman"/>
          <w:sz w:val="24"/>
          <w:szCs w:val="24"/>
        </w:rPr>
        <w:t>средства</w:t>
      </w:r>
      <w:r>
        <w:rPr>
          <w:rFonts w:ascii="Times New Roman" w:hAnsi="Times New Roman"/>
          <w:sz w:val="24"/>
          <w:szCs w:val="24"/>
        </w:rPr>
        <w:t>ми</w:t>
      </w:r>
      <w:r w:rsidRPr="00963C9A">
        <w:rPr>
          <w:rFonts w:ascii="Times New Roman" w:hAnsi="Times New Roman"/>
          <w:sz w:val="24"/>
          <w:szCs w:val="24"/>
        </w:rPr>
        <w:t xml:space="preserve"> обучения:</w:t>
      </w:r>
    </w:p>
    <w:p w14:paraId="7759C942" w14:textId="77777777" w:rsidR="002D738D" w:rsidRPr="00963C9A" w:rsidRDefault="002D738D" w:rsidP="00E577BD">
      <w:pPr>
        <w:spacing w:line="276" w:lineRule="auto"/>
        <w:ind w:firstLine="709"/>
        <w:jc w:val="both"/>
        <w:rPr>
          <w:rFonts w:ascii="Times New Roman" w:hAnsi="Times New Roman"/>
          <w:sz w:val="24"/>
          <w:szCs w:val="24"/>
        </w:rPr>
      </w:pPr>
      <w:r w:rsidRPr="00963C9A">
        <w:rPr>
          <w:rFonts w:ascii="Times New Roman" w:hAnsi="Times New Roman"/>
          <w:sz w:val="24"/>
          <w:szCs w:val="24"/>
        </w:rPr>
        <w:t>- справочно-раздаточный материал,</w:t>
      </w:r>
    </w:p>
    <w:p w14:paraId="4A8AF34B" w14:textId="77777777" w:rsidR="002D738D" w:rsidRPr="00963C9A" w:rsidRDefault="002D738D" w:rsidP="00E577BD">
      <w:pPr>
        <w:spacing w:line="276" w:lineRule="auto"/>
        <w:ind w:firstLine="709"/>
        <w:jc w:val="both"/>
        <w:rPr>
          <w:rFonts w:ascii="Times New Roman" w:hAnsi="Times New Roman"/>
          <w:sz w:val="24"/>
          <w:szCs w:val="24"/>
        </w:rPr>
      </w:pPr>
      <w:r w:rsidRPr="00963C9A">
        <w:rPr>
          <w:rFonts w:ascii="Times New Roman" w:hAnsi="Times New Roman"/>
          <w:sz w:val="24"/>
          <w:szCs w:val="24"/>
        </w:rPr>
        <w:t xml:space="preserve">- </w:t>
      </w:r>
      <w:r w:rsidRPr="00963C9A">
        <w:rPr>
          <w:rFonts w:ascii="Times New Roman" w:hAnsi="Times New Roman"/>
          <w:bCs/>
          <w:sz w:val="24"/>
          <w:szCs w:val="24"/>
        </w:rPr>
        <w:t xml:space="preserve">компьютер с лицензионным программным обеспечением </w:t>
      </w:r>
    </w:p>
    <w:p w14:paraId="4FA46A13" w14:textId="77777777" w:rsidR="002D738D" w:rsidRDefault="002D738D" w:rsidP="00E577BD">
      <w:pPr>
        <w:pStyle w:val="114"/>
        <w:rPr>
          <w:rFonts w:ascii="Times New Roman" w:hAnsi="Times New Roman"/>
        </w:rPr>
      </w:pPr>
    </w:p>
    <w:p w14:paraId="71862EF8" w14:textId="77777777" w:rsidR="002D738D" w:rsidRPr="00E11160" w:rsidRDefault="002D738D" w:rsidP="00E577BD">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43C4D8A7" w14:textId="77777777" w:rsidR="002D738D" w:rsidRPr="00E11160" w:rsidRDefault="002D738D" w:rsidP="00E577BD">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71B8628B" w14:textId="77777777" w:rsidR="002D738D" w:rsidRPr="00ED378A" w:rsidRDefault="002D738D" w:rsidP="00E577BD">
      <w:pPr>
        <w:spacing w:line="276" w:lineRule="auto"/>
        <w:ind w:firstLine="709"/>
        <w:jc w:val="both"/>
        <w:rPr>
          <w:rFonts w:ascii="Times New Roman" w:hAnsi="Times New Roman" w:cs="Times New Roman"/>
          <w:sz w:val="24"/>
          <w:szCs w:val="24"/>
        </w:rPr>
      </w:pPr>
      <w:r w:rsidRPr="00ED378A">
        <w:rPr>
          <w:rFonts w:ascii="Times New Roman" w:hAnsi="Times New Roman" w:cs="Times New Roman"/>
          <w:sz w:val="24"/>
          <w:szCs w:val="24"/>
        </w:rPr>
        <w:t>В.Н. Бородулин, А.С.Воробьев, В.М.Матюнин. Электротехнические и конструкционные материалы: учебник для студ. сред. проф. образования. – М.: Издательский центр «Академия», 2015.</w:t>
      </w:r>
    </w:p>
    <w:p w14:paraId="49A97392" w14:textId="77777777" w:rsidR="002D738D" w:rsidRPr="00ED378A" w:rsidRDefault="002D738D" w:rsidP="00E577BD">
      <w:pPr>
        <w:spacing w:line="276" w:lineRule="auto"/>
        <w:ind w:firstLine="709"/>
        <w:jc w:val="both"/>
        <w:rPr>
          <w:rFonts w:ascii="Times New Roman" w:hAnsi="Times New Roman" w:cs="Times New Roman"/>
          <w:bCs/>
          <w:iCs/>
          <w:sz w:val="24"/>
          <w:szCs w:val="24"/>
        </w:rPr>
      </w:pPr>
      <w:r w:rsidRPr="00ED378A">
        <w:rPr>
          <w:rFonts w:ascii="Times New Roman" w:hAnsi="Times New Roman" w:cs="Times New Roman"/>
          <w:sz w:val="24"/>
          <w:szCs w:val="24"/>
        </w:rPr>
        <w:t>1. Дудкин, А.Н. Электротехническое материаловедение: Учебное пособие / А.Н. Дудкин, В.С. Ким. - СПб.: Лань, 2017. - 200 c.</w:t>
      </w:r>
    </w:p>
    <w:p w14:paraId="04C3724C" w14:textId="77777777" w:rsidR="002D738D" w:rsidRPr="00ED378A" w:rsidRDefault="002D738D" w:rsidP="00E577BD">
      <w:pPr>
        <w:spacing w:line="276" w:lineRule="auto"/>
        <w:ind w:firstLine="709"/>
        <w:jc w:val="both"/>
        <w:rPr>
          <w:rFonts w:ascii="Times New Roman" w:hAnsi="Times New Roman" w:cs="Times New Roman"/>
          <w:sz w:val="24"/>
          <w:szCs w:val="24"/>
        </w:rPr>
      </w:pPr>
      <w:r w:rsidRPr="00ED378A">
        <w:rPr>
          <w:rFonts w:ascii="Times New Roman" w:hAnsi="Times New Roman" w:cs="Times New Roman"/>
          <w:sz w:val="24"/>
          <w:szCs w:val="24"/>
        </w:rPr>
        <w:t>Кацман М.М. Справочник по электрическим машинам: Учеб. пособие для студ. образоват. учреждений сред. проф. образования.- М.: Издательский центр «Академия», 2015</w:t>
      </w:r>
    </w:p>
    <w:p w14:paraId="5904814F" w14:textId="77777777" w:rsidR="002D738D" w:rsidRPr="00ED378A" w:rsidRDefault="002D738D" w:rsidP="00E577BD">
      <w:pPr>
        <w:spacing w:line="276" w:lineRule="auto"/>
        <w:ind w:firstLine="709"/>
        <w:jc w:val="both"/>
        <w:rPr>
          <w:rFonts w:ascii="Times New Roman" w:hAnsi="Times New Roman" w:cs="Times New Roman"/>
          <w:sz w:val="24"/>
          <w:szCs w:val="24"/>
        </w:rPr>
      </w:pPr>
      <w:r w:rsidRPr="00ED378A">
        <w:rPr>
          <w:rFonts w:ascii="Times New Roman" w:hAnsi="Times New Roman" w:cs="Times New Roman"/>
          <w:sz w:val="24"/>
          <w:szCs w:val="24"/>
        </w:rPr>
        <w:t>Сибикин Ю.Д. Техническое обслуживание, ремонт электрооборудования и сетей промышленных предприятий: учеб. для нач. проф. образования: учеб пособие для студ. сред. проф. образования – М.: Издательский ценр «Академия», 2016.</w:t>
      </w:r>
    </w:p>
    <w:p w14:paraId="1CE19A47" w14:textId="77777777" w:rsidR="002D738D" w:rsidRPr="00ED378A" w:rsidRDefault="002D738D" w:rsidP="00E577BD">
      <w:pPr>
        <w:spacing w:line="276" w:lineRule="auto"/>
        <w:ind w:firstLine="709"/>
        <w:jc w:val="both"/>
        <w:rPr>
          <w:rFonts w:ascii="Times New Roman" w:hAnsi="Times New Roman" w:cs="Times New Roman"/>
          <w:b/>
          <w:iCs/>
          <w:sz w:val="24"/>
          <w:szCs w:val="24"/>
        </w:rPr>
      </w:pPr>
      <w:r w:rsidRPr="00ED378A">
        <w:rPr>
          <w:rFonts w:ascii="Times New Roman" w:hAnsi="Times New Roman" w:cs="Times New Roman"/>
          <w:b/>
          <w:sz w:val="24"/>
          <w:szCs w:val="24"/>
        </w:rPr>
        <w:t xml:space="preserve">3.2.2. </w:t>
      </w:r>
      <w:r w:rsidRPr="00ED378A">
        <w:rPr>
          <w:rFonts w:ascii="Times New Roman" w:hAnsi="Times New Roman" w:cs="Times New Roman"/>
          <w:b/>
          <w:iCs/>
          <w:sz w:val="24"/>
          <w:szCs w:val="24"/>
        </w:rPr>
        <w:t>Дополнительные источники:</w:t>
      </w:r>
    </w:p>
    <w:p w14:paraId="15E862D2" w14:textId="77777777" w:rsidR="002D738D" w:rsidRPr="00ED378A" w:rsidRDefault="002D738D" w:rsidP="00E577BD">
      <w:pPr>
        <w:spacing w:line="276" w:lineRule="auto"/>
        <w:ind w:firstLine="709"/>
        <w:jc w:val="both"/>
        <w:rPr>
          <w:rFonts w:ascii="Times New Roman" w:hAnsi="Times New Roman" w:cs="Times New Roman"/>
          <w:sz w:val="24"/>
          <w:szCs w:val="24"/>
        </w:rPr>
      </w:pPr>
      <w:r w:rsidRPr="00ED378A">
        <w:rPr>
          <w:rFonts w:ascii="Times New Roman" w:hAnsi="Times New Roman" w:cs="Times New Roman"/>
          <w:sz w:val="24"/>
          <w:szCs w:val="24"/>
        </w:rPr>
        <w:t>Электротехнический справочник. В 3-х т. Т.1.Электротехнические материалы /Под общ. ред. Профессоров МЭИ В.Г. Герасимова,  П.Г. Грудинского, Л.А. Жукова и др.-М.: Энергоиздат,1982.</w:t>
      </w:r>
    </w:p>
    <w:p w14:paraId="0F23E1A4" w14:textId="77777777" w:rsidR="002D738D" w:rsidRPr="00ED378A" w:rsidRDefault="002D738D" w:rsidP="00E577BD">
      <w:pPr>
        <w:spacing w:line="276" w:lineRule="auto"/>
        <w:ind w:firstLine="709"/>
        <w:jc w:val="both"/>
        <w:rPr>
          <w:rFonts w:ascii="Times New Roman" w:hAnsi="Times New Roman" w:cs="Times New Roman"/>
          <w:sz w:val="24"/>
          <w:szCs w:val="24"/>
        </w:rPr>
      </w:pPr>
      <w:r w:rsidRPr="00ED378A">
        <w:rPr>
          <w:rFonts w:ascii="Times New Roman" w:hAnsi="Times New Roman" w:cs="Times New Roman"/>
          <w:sz w:val="24"/>
          <w:szCs w:val="24"/>
        </w:rPr>
        <w:t>Справочник по проектированию электрических сетей и оборудования / Под ред. Ю.Г. Барыбина и др. –М.: Энергоатомиздат,1991.</w:t>
      </w:r>
    </w:p>
    <w:p w14:paraId="6E9411C3" w14:textId="77777777" w:rsidR="002D738D" w:rsidRPr="00ED378A" w:rsidRDefault="002D738D" w:rsidP="00E577BD">
      <w:pPr>
        <w:pStyle w:val="a4"/>
        <w:spacing w:line="276" w:lineRule="auto"/>
        <w:ind w:left="0" w:firstLine="709"/>
        <w:jc w:val="both"/>
        <w:rPr>
          <w:rFonts w:ascii="Times New Roman" w:hAnsi="Times New Roman" w:cs="Times New Roman"/>
          <w:sz w:val="24"/>
          <w:szCs w:val="24"/>
        </w:rPr>
      </w:pPr>
      <w:r w:rsidRPr="00ED378A">
        <w:rPr>
          <w:rFonts w:ascii="Times New Roman" w:hAnsi="Times New Roman" w:cs="Times New Roman"/>
          <w:sz w:val="24"/>
          <w:szCs w:val="24"/>
        </w:rPr>
        <w:t>По договору с предприятием ООО «Гранит-М» обучающиеся имеют возможность пользоваться технической литературой</w:t>
      </w:r>
    </w:p>
    <w:p w14:paraId="417A6717" w14:textId="77777777" w:rsidR="002D738D" w:rsidRPr="00ED378A" w:rsidRDefault="002D738D" w:rsidP="002D738D">
      <w:pPr>
        <w:pStyle w:val="1f"/>
        <w:rPr>
          <w:rFonts w:ascii="Times New Roman" w:hAnsi="Times New Roman"/>
          <w:lang w:val="ru-RU"/>
        </w:rPr>
      </w:pPr>
    </w:p>
    <w:p w14:paraId="0FD1C3F0" w14:textId="77777777" w:rsidR="002D738D" w:rsidRDefault="002D738D" w:rsidP="002D738D">
      <w:pPr>
        <w:pStyle w:val="1f"/>
        <w:rPr>
          <w:rFonts w:ascii="Times New Roman" w:hAnsi="Times New Roman"/>
          <w:lang w:val="ru-RU"/>
        </w:rPr>
      </w:pPr>
    </w:p>
    <w:p w14:paraId="7D5674D9" w14:textId="77777777" w:rsidR="002D738D" w:rsidRDefault="002D738D" w:rsidP="002D738D">
      <w:pPr>
        <w:pStyle w:val="1f"/>
        <w:rPr>
          <w:rFonts w:ascii="Times New Roman" w:hAnsi="Times New Roman"/>
          <w:lang w:val="ru-RU"/>
        </w:rPr>
      </w:pPr>
    </w:p>
    <w:p w14:paraId="78CD9E8B" w14:textId="77777777" w:rsidR="002D738D" w:rsidRDefault="002D738D" w:rsidP="002D738D">
      <w:pPr>
        <w:pStyle w:val="1f"/>
        <w:rPr>
          <w:rFonts w:ascii="Times New Roman" w:hAnsi="Times New Roman"/>
          <w:lang w:val="ru-RU"/>
        </w:rPr>
      </w:pPr>
    </w:p>
    <w:p w14:paraId="03482220" w14:textId="77777777" w:rsidR="002D738D" w:rsidRDefault="002D738D" w:rsidP="002D738D">
      <w:pPr>
        <w:rPr>
          <w:rFonts w:ascii="Times New Roman" w:eastAsia="Segoe UI" w:hAnsi="Times New Roman" w:cs="Times New Roman"/>
          <w:b/>
          <w:bCs/>
          <w:caps/>
          <w:kern w:val="32"/>
          <w:sz w:val="24"/>
          <w:szCs w:val="24"/>
          <w:lang w:val="x-none" w:eastAsia="x-none"/>
        </w:rPr>
      </w:pPr>
      <w:r>
        <w:rPr>
          <w:rFonts w:ascii="Times New Roman" w:hAnsi="Times New Roman"/>
        </w:rPr>
        <w:br w:type="page"/>
      </w:r>
    </w:p>
    <w:p w14:paraId="0151E132" w14:textId="77777777" w:rsidR="002D738D" w:rsidRPr="00DF068E" w:rsidRDefault="002D738D" w:rsidP="002D738D">
      <w:pPr>
        <w:pStyle w:val="1f"/>
        <w:rPr>
          <w:rFonts w:ascii="Times New Roman" w:hAnsi="Times New Roman"/>
          <w:b w:val="0"/>
          <w:bCs w:val="0"/>
          <w:lang w:val="ru-RU"/>
        </w:rPr>
      </w:pPr>
      <w:r w:rsidRPr="00E11160">
        <w:rPr>
          <w:rFonts w:ascii="Times New Roman" w:hAnsi="Times New Roman"/>
        </w:rPr>
        <w:lastRenderedPageBreak/>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4"/>
        <w:gridCol w:w="3112"/>
      </w:tblGrid>
      <w:tr w:rsidR="002D738D" w:rsidRPr="00985111" w14:paraId="446F1E67" w14:textId="77777777" w:rsidTr="00AD5821">
        <w:trPr>
          <w:trHeight w:val="519"/>
        </w:trPr>
        <w:tc>
          <w:tcPr>
            <w:tcW w:w="1543" w:type="pct"/>
            <w:vAlign w:val="center"/>
          </w:tcPr>
          <w:p w14:paraId="3D38FE27" w14:textId="77777777" w:rsidR="002D738D" w:rsidRPr="00854F21" w:rsidRDefault="002D738D" w:rsidP="00AD5821">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840" w:type="pct"/>
            <w:vAlign w:val="center"/>
          </w:tcPr>
          <w:p w14:paraId="4E7AF77A" w14:textId="77777777" w:rsidR="002D738D" w:rsidRPr="00854F21" w:rsidRDefault="002D738D" w:rsidP="00AD5821">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616" w:type="pct"/>
            <w:vAlign w:val="center"/>
          </w:tcPr>
          <w:p w14:paraId="5E74DDD5" w14:textId="77777777" w:rsidR="002D738D" w:rsidRPr="00854F21" w:rsidRDefault="002D738D" w:rsidP="00AD5821">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2D738D" w:rsidRPr="00985111" w14:paraId="518FED61" w14:textId="77777777" w:rsidTr="00AD5821">
        <w:trPr>
          <w:trHeight w:val="9525"/>
        </w:trPr>
        <w:tc>
          <w:tcPr>
            <w:tcW w:w="1543" w:type="pct"/>
          </w:tcPr>
          <w:p w14:paraId="75EE3014" w14:textId="77777777" w:rsidR="002D738D" w:rsidRPr="0048449A" w:rsidRDefault="002D738D" w:rsidP="00AD5821">
            <w:pPr>
              <w:suppressAutoHyphens/>
              <w:contextualSpacing/>
              <w:rPr>
                <w:rFonts w:ascii="Times New Roman" w:hAnsi="Times New Roman" w:cs="Times New Roman"/>
                <w:b/>
                <w:bCs/>
                <w:sz w:val="24"/>
                <w:szCs w:val="24"/>
              </w:rPr>
            </w:pPr>
            <w:r w:rsidRPr="0048449A">
              <w:rPr>
                <w:rFonts w:ascii="Times New Roman" w:hAnsi="Times New Roman" w:cs="Times New Roman"/>
                <w:b/>
                <w:bCs/>
                <w:sz w:val="24"/>
                <w:szCs w:val="24"/>
              </w:rPr>
              <w:t xml:space="preserve">Знает: </w:t>
            </w:r>
          </w:p>
          <w:p w14:paraId="4DB7673A" w14:textId="77777777" w:rsidR="002D738D" w:rsidRPr="00D8734F" w:rsidRDefault="002D738D" w:rsidP="00AD5821">
            <w:pPr>
              <w:jc w:val="both"/>
              <w:rPr>
                <w:rFonts w:ascii="Times New Roman" w:hAnsi="Times New Roman"/>
                <w:sz w:val="24"/>
                <w:szCs w:val="24"/>
              </w:rPr>
            </w:pPr>
            <w:r>
              <w:rPr>
                <w:rFonts w:ascii="Times New Roman" w:hAnsi="Times New Roman" w:cs="Times New Roman"/>
                <w:bCs/>
                <w:i/>
                <w:sz w:val="24"/>
                <w:szCs w:val="24"/>
              </w:rPr>
              <w:t>-</w:t>
            </w:r>
            <w:r w:rsidRPr="00D8734F">
              <w:rPr>
                <w:rFonts w:ascii="Times New Roman" w:hAnsi="Times New Roman"/>
                <w:color w:val="000000"/>
                <w:sz w:val="24"/>
                <w:szCs w:val="24"/>
              </w:rPr>
              <w:t>области применения электротехнических и конструкционных материалов и перспективы их развития;</w:t>
            </w:r>
          </w:p>
          <w:p w14:paraId="0FFFEE92" w14:textId="77777777" w:rsidR="002D738D" w:rsidRPr="00D8734F" w:rsidRDefault="002D738D" w:rsidP="00AD5821">
            <w:pPr>
              <w:snapToGrid w:val="0"/>
              <w:jc w:val="both"/>
              <w:rPr>
                <w:rFonts w:ascii="Times New Roman" w:hAnsi="Times New Roman"/>
                <w:sz w:val="24"/>
                <w:szCs w:val="24"/>
              </w:rPr>
            </w:pPr>
            <w:r w:rsidRPr="00D8734F">
              <w:rPr>
                <w:rFonts w:ascii="Times New Roman" w:hAnsi="Times New Roman"/>
                <w:color w:val="000000"/>
                <w:sz w:val="24"/>
                <w:szCs w:val="24"/>
              </w:rPr>
              <w:t>основных характеристик и строение электротехнических и конструкционных материалов</w:t>
            </w:r>
          </w:p>
          <w:p w14:paraId="687009FD" w14:textId="77777777" w:rsidR="002D738D" w:rsidRPr="00D8734F" w:rsidRDefault="002D738D" w:rsidP="00AD5821">
            <w:pPr>
              <w:snapToGrid w:val="0"/>
              <w:jc w:val="both"/>
              <w:rPr>
                <w:rFonts w:ascii="Times New Roman" w:hAnsi="Times New Roman"/>
                <w:sz w:val="24"/>
                <w:szCs w:val="24"/>
              </w:rPr>
            </w:pPr>
            <w:r w:rsidRPr="00D8734F">
              <w:rPr>
                <w:rFonts w:ascii="Times New Roman" w:hAnsi="Times New Roman"/>
                <w:color w:val="000000"/>
                <w:sz w:val="24"/>
                <w:szCs w:val="24"/>
              </w:rPr>
              <w:t>классификации и маркировки кабелей, проводов</w:t>
            </w:r>
          </w:p>
          <w:p w14:paraId="2D3C1C88" w14:textId="77777777" w:rsidR="002D738D" w:rsidRDefault="002D738D" w:rsidP="00AD5821">
            <w:pPr>
              <w:suppressAutoHyphens/>
              <w:contextualSpacing/>
              <w:rPr>
                <w:rFonts w:ascii="Times New Roman" w:hAnsi="Times New Roman"/>
                <w:sz w:val="24"/>
                <w:szCs w:val="24"/>
              </w:rPr>
            </w:pPr>
            <w:r w:rsidRPr="00D8734F">
              <w:rPr>
                <w:rFonts w:ascii="Times New Roman" w:hAnsi="Times New Roman"/>
                <w:sz w:val="24"/>
                <w:szCs w:val="24"/>
              </w:rPr>
              <w:t>- классификацию, основные виды, маркировку, область применения основных изоляционных, проводниковых, магнитных, полупроводниковых материалов</w:t>
            </w:r>
          </w:p>
          <w:p w14:paraId="761F5D47" w14:textId="77777777" w:rsidR="002D738D" w:rsidRPr="00D8734F" w:rsidRDefault="002D738D" w:rsidP="00AD5821">
            <w:pPr>
              <w:pStyle w:val="afc"/>
              <w:spacing w:after="0" w:line="240" w:lineRule="auto"/>
            </w:pPr>
            <w:r w:rsidRPr="00D8734F">
              <w:t>- методы измерения параметров и определения свойств электроизоляционных</w:t>
            </w:r>
            <w:r>
              <w:t xml:space="preserve"> </w:t>
            </w:r>
            <w:r w:rsidRPr="00D8734F">
              <w:t xml:space="preserve">и проводниковых материалов; </w:t>
            </w:r>
          </w:p>
          <w:p w14:paraId="2C4A5EC3" w14:textId="77777777" w:rsidR="002D738D" w:rsidRPr="00314663" w:rsidRDefault="002D738D" w:rsidP="00AD5821">
            <w:pPr>
              <w:pStyle w:val="afc"/>
              <w:spacing w:after="0" w:line="240" w:lineRule="auto"/>
              <w:rPr>
                <w:i/>
              </w:rPr>
            </w:pPr>
            <w:r w:rsidRPr="00D8734F">
              <w:t xml:space="preserve">- основные сведения о технологии производства материалов </w:t>
            </w:r>
          </w:p>
        </w:tc>
        <w:tc>
          <w:tcPr>
            <w:tcW w:w="1840" w:type="pct"/>
          </w:tcPr>
          <w:p w14:paraId="3C221CF5" w14:textId="77777777" w:rsidR="002D738D" w:rsidRPr="0048449A" w:rsidRDefault="002D738D" w:rsidP="00AD5821">
            <w:pPr>
              <w:suppressAutoHyphens/>
              <w:contextualSpacing/>
              <w:rPr>
                <w:rFonts w:ascii="Times New Roman" w:hAnsi="Times New Roman" w:cs="Times New Roman"/>
                <w:sz w:val="24"/>
                <w:szCs w:val="24"/>
              </w:rPr>
            </w:pPr>
            <w:r>
              <w:t>-</w:t>
            </w:r>
            <w:r w:rsidRPr="0048449A">
              <w:rPr>
                <w:rFonts w:ascii="Times New Roman" w:hAnsi="Times New Roman" w:cs="Times New Roman"/>
                <w:sz w:val="24"/>
                <w:szCs w:val="24"/>
              </w:rPr>
              <w:t>Способен использовать свойства конструкционных и электротехнических материалов в расчетах параметров и режимов объектов профессиональной деятельности</w:t>
            </w:r>
          </w:p>
          <w:p w14:paraId="03BDACBD" w14:textId="77777777" w:rsidR="002D738D" w:rsidRPr="0048449A" w:rsidRDefault="002D738D" w:rsidP="00AD5821">
            <w:pPr>
              <w:suppressAutoHyphens/>
              <w:contextualSpacing/>
              <w:rPr>
                <w:rFonts w:ascii="Times New Roman" w:hAnsi="Times New Roman" w:cs="Times New Roman"/>
                <w:sz w:val="24"/>
                <w:szCs w:val="24"/>
              </w:rPr>
            </w:pPr>
            <w:r w:rsidRPr="0048449A">
              <w:rPr>
                <w:rFonts w:ascii="Times New Roman" w:hAnsi="Times New Roman" w:cs="Times New Roman"/>
                <w:sz w:val="24"/>
                <w:szCs w:val="24"/>
              </w:rPr>
              <w:t>- Демонстрирует знание областей применения, свойств, характеристик и методов исследования конструкционных материалов, выбирает конструкционные материалы в соответствии с требуемыми характеристиками для использования в области профессиональной деятельности;</w:t>
            </w:r>
          </w:p>
          <w:p w14:paraId="1E9877F3" w14:textId="77777777" w:rsidR="002D738D" w:rsidRPr="005F59C7" w:rsidRDefault="002D738D" w:rsidP="00AD5821">
            <w:pPr>
              <w:suppressAutoHyphens/>
              <w:contextualSpacing/>
              <w:rPr>
                <w:rFonts w:ascii="Times New Roman" w:hAnsi="Times New Roman" w:cs="Times New Roman"/>
                <w:i/>
                <w:sz w:val="24"/>
                <w:szCs w:val="24"/>
              </w:rPr>
            </w:pPr>
            <w:r w:rsidRPr="0048449A">
              <w:rPr>
                <w:rFonts w:ascii="Times New Roman" w:hAnsi="Times New Roman" w:cs="Times New Roman"/>
                <w:sz w:val="24"/>
                <w:szCs w:val="24"/>
              </w:rPr>
              <w:t xml:space="preserve"> - Демонстрирует знание областей применения, свойств, характеристик и методов исследования электротехнических материалов, выбирает электротехнические материалы в соответствии с требуемыми характеристиками;</w:t>
            </w:r>
          </w:p>
        </w:tc>
        <w:tc>
          <w:tcPr>
            <w:tcW w:w="1616" w:type="pct"/>
          </w:tcPr>
          <w:p w14:paraId="5A3E5BF9" w14:textId="77777777" w:rsidR="002D738D" w:rsidRPr="00D8734F" w:rsidRDefault="002D738D" w:rsidP="00AD5821">
            <w:pPr>
              <w:jc w:val="both"/>
              <w:rPr>
                <w:rFonts w:ascii="Times New Roman" w:hAnsi="Times New Roman"/>
                <w:sz w:val="24"/>
                <w:szCs w:val="24"/>
              </w:rPr>
            </w:pPr>
            <w:r w:rsidRPr="00D8734F">
              <w:rPr>
                <w:rFonts w:ascii="Times New Roman" w:hAnsi="Times New Roman"/>
                <w:sz w:val="24"/>
                <w:szCs w:val="24"/>
              </w:rPr>
              <w:t>Тестирование</w:t>
            </w:r>
          </w:p>
          <w:p w14:paraId="255B503A" w14:textId="77777777" w:rsidR="002D738D" w:rsidRPr="00D8734F" w:rsidRDefault="002D738D" w:rsidP="00AD5821">
            <w:pPr>
              <w:jc w:val="both"/>
              <w:rPr>
                <w:rFonts w:ascii="Times New Roman" w:hAnsi="Times New Roman"/>
                <w:sz w:val="24"/>
                <w:szCs w:val="24"/>
              </w:rPr>
            </w:pPr>
            <w:r w:rsidRPr="00D8734F">
              <w:rPr>
                <w:rFonts w:ascii="Times New Roman" w:hAnsi="Times New Roman"/>
                <w:sz w:val="24"/>
                <w:szCs w:val="24"/>
              </w:rPr>
              <w:t>Письменные задания</w:t>
            </w:r>
          </w:p>
          <w:p w14:paraId="3B2182B5" w14:textId="77777777" w:rsidR="002D738D" w:rsidRDefault="002D738D" w:rsidP="00AD5821">
            <w:pPr>
              <w:suppressAutoHyphens/>
              <w:contextualSpacing/>
              <w:rPr>
                <w:rFonts w:ascii="Times New Roman" w:hAnsi="Times New Roman" w:cs="Times New Roman"/>
                <w:i/>
                <w:sz w:val="24"/>
                <w:szCs w:val="24"/>
              </w:rPr>
            </w:pPr>
            <w:r w:rsidRPr="00D8734F">
              <w:rPr>
                <w:rFonts w:ascii="Times New Roman" w:hAnsi="Times New Roman"/>
                <w:sz w:val="24"/>
                <w:szCs w:val="24"/>
              </w:rPr>
              <w:t>Дифференцированный зачет</w:t>
            </w:r>
            <w:r>
              <w:rPr>
                <w:rFonts w:ascii="Times New Roman" w:hAnsi="Times New Roman" w:cs="Times New Roman"/>
                <w:i/>
                <w:sz w:val="24"/>
                <w:szCs w:val="24"/>
              </w:rPr>
              <w:t>)</w:t>
            </w:r>
          </w:p>
          <w:p w14:paraId="0FA03818" w14:textId="77777777" w:rsidR="002D738D" w:rsidRDefault="002D738D" w:rsidP="00AD5821">
            <w:pPr>
              <w:suppressAutoHyphens/>
              <w:contextualSpacing/>
              <w:rPr>
                <w:rFonts w:ascii="Times New Roman" w:hAnsi="Times New Roman" w:cs="Times New Roman"/>
                <w:i/>
                <w:sz w:val="24"/>
                <w:szCs w:val="24"/>
              </w:rPr>
            </w:pPr>
          </w:p>
          <w:p w14:paraId="10949822" w14:textId="77777777" w:rsidR="002D738D" w:rsidRDefault="002D738D" w:rsidP="00AD5821">
            <w:pPr>
              <w:suppressAutoHyphens/>
              <w:contextualSpacing/>
              <w:rPr>
                <w:rFonts w:ascii="Times New Roman" w:hAnsi="Times New Roman" w:cs="Times New Roman"/>
                <w:i/>
                <w:sz w:val="24"/>
                <w:szCs w:val="24"/>
              </w:rPr>
            </w:pPr>
          </w:p>
          <w:p w14:paraId="2F9D18A9" w14:textId="77777777" w:rsidR="002D738D" w:rsidRDefault="002D738D" w:rsidP="00AD5821">
            <w:pPr>
              <w:suppressAutoHyphens/>
              <w:contextualSpacing/>
              <w:rPr>
                <w:rFonts w:ascii="Times New Roman" w:hAnsi="Times New Roman" w:cs="Times New Roman"/>
                <w:i/>
                <w:sz w:val="24"/>
                <w:szCs w:val="24"/>
              </w:rPr>
            </w:pPr>
          </w:p>
          <w:p w14:paraId="38C7C9BC" w14:textId="77777777" w:rsidR="002D738D" w:rsidRDefault="002D738D" w:rsidP="00AD5821">
            <w:pPr>
              <w:suppressAutoHyphens/>
              <w:contextualSpacing/>
              <w:rPr>
                <w:rFonts w:ascii="Times New Roman" w:hAnsi="Times New Roman" w:cs="Times New Roman"/>
                <w:i/>
                <w:sz w:val="24"/>
                <w:szCs w:val="24"/>
              </w:rPr>
            </w:pPr>
          </w:p>
          <w:p w14:paraId="63930FEE" w14:textId="77777777" w:rsidR="002D738D" w:rsidRDefault="002D738D" w:rsidP="00AD5821">
            <w:pPr>
              <w:suppressAutoHyphens/>
              <w:contextualSpacing/>
              <w:rPr>
                <w:rFonts w:ascii="Times New Roman" w:hAnsi="Times New Roman" w:cs="Times New Roman"/>
                <w:i/>
                <w:sz w:val="24"/>
                <w:szCs w:val="24"/>
              </w:rPr>
            </w:pPr>
          </w:p>
          <w:p w14:paraId="1BD7071D" w14:textId="77777777" w:rsidR="002D738D" w:rsidRDefault="002D738D" w:rsidP="00AD5821">
            <w:pPr>
              <w:suppressAutoHyphens/>
              <w:contextualSpacing/>
              <w:rPr>
                <w:rFonts w:ascii="Times New Roman" w:hAnsi="Times New Roman" w:cs="Times New Roman"/>
                <w:i/>
                <w:sz w:val="24"/>
                <w:szCs w:val="24"/>
              </w:rPr>
            </w:pPr>
          </w:p>
          <w:p w14:paraId="23389B5C" w14:textId="77777777" w:rsidR="002D738D" w:rsidRDefault="002D738D" w:rsidP="00AD5821">
            <w:pPr>
              <w:suppressAutoHyphens/>
              <w:contextualSpacing/>
              <w:rPr>
                <w:rFonts w:ascii="Times New Roman" w:hAnsi="Times New Roman" w:cs="Times New Roman"/>
                <w:i/>
                <w:sz w:val="24"/>
                <w:szCs w:val="24"/>
              </w:rPr>
            </w:pPr>
          </w:p>
          <w:p w14:paraId="4DACD843" w14:textId="77777777" w:rsidR="002D738D" w:rsidRDefault="002D738D" w:rsidP="00AD5821">
            <w:pPr>
              <w:suppressAutoHyphens/>
              <w:contextualSpacing/>
              <w:rPr>
                <w:rFonts w:ascii="Times New Roman" w:hAnsi="Times New Roman" w:cs="Times New Roman"/>
                <w:i/>
                <w:sz w:val="24"/>
                <w:szCs w:val="24"/>
              </w:rPr>
            </w:pPr>
          </w:p>
          <w:p w14:paraId="7AF152E2" w14:textId="77777777" w:rsidR="002D738D" w:rsidRDefault="002D738D" w:rsidP="00AD5821">
            <w:pPr>
              <w:suppressAutoHyphens/>
              <w:contextualSpacing/>
              <w:rPr>
                <w:rFonts w:ascii="Times New Roman" w:hAnsi="Times New Roman" w:cs="Times New Roman"/>
                <w:i/>
                <w:sz w:val="24"/>
                <w:szCs w:val="24"/>
              </w:rPr>
            </w:pPr>
          </w:p>
          <w:p w14:paraId="1705B26C" w14:textId="77777777" w:rsidR="002D738D" w:rsidRDefault="002D738D" w:rsidP="00AD5821">
            <w:pPr>
              <w:suppressAutoHyphens/>
              <w:contextualSpacing/>
              <w:rPr>
                <w:rFonts w:ascii="Times New Roman" w:hAnsi="Times New Roman" w:cs="Times New Roman"/>
                <w:i/>
                <w:sz w:val="24"/>
                <w:szCs w:val="24"/>
              </w:rPr>
            </w:pPr>
          </w:p>
          <w:p w14:paraId="509A98B3" w14:textId="77777777" w:rsidR="002D738D" w:rsidRDefault="002D738D" w:rsidP="00AD5821">
            <w:pPr>
              <w:suppressAutoHyphens/>
              <w:contextualSpacing/>
              <w:rPr>
                <w:rFonts w:ascii="Times New Roman" w:hAnsi="Times New Roman" w:cs="Times New Roman"/>
                <w:i/>
                <w:sz w:val="24"/>
                <w:szCs w:val="24"/>
              </w:rPr>
            </w:pPr>
          </w:p>
          <w:p w14:paraId="55E0DF19" w14:textId="77777777" w:rsidR="002D738D" w:rsidRDefault="002D738D" w:rsidP="00AD5821">
            <w:pPr>
              <w:suppressAutoHyphens/>
              <w:contextualSpacing/>
              <w:rPr>
                <w:rFonts w:ascii="Times New Roman" w:hAnsi="Times New Roman" w:cs="Times New Roman"/>
                <w:i/>
                <w:sz w:val="24"/>
                <w:szCs w:val="24"/>
              </w:rPr>
            </w:pPr>
          </w:p>
          <w:p w14:paraId="2EDB9448" w14:textId="77777777" w:rsidR="002D738D" w:rsidRDefault="002D738D" w:rsidP="00AD5821">
            <w:pPr>
              <w:suppressAutoHyphens/>
              <w:contextualSpacing/>
              <w:rPr>
                <w:rFonts w:ascii="Times New Roman" w:hAnsi="Times New Roman" w:cs="Times New Roman"/>
                <w:i/>
                <w:sz w:val="24"/>
                <w:szCs w:val="24"/>
              </w:rPr>
            </w:pPr>
          </w:p>
          <w:p w14:paraId="38D44B99" w14:textId="77777777" w:rsidR="002D738D" w:rsidRDefault="002D738D" w:rsidP="00AD5821">
            <w:pPr>
              <w:suppressAutoHyphens/>
              <w:contextualSpacing/>
              <w:rPr>
                <w:rFonts w:ascii="Times New Roman" w:hAnsi="Times New Roman" w:cs="Times New Roman"/>
                <w:i/>
                <w:sz w:val="24"/>
                <w:szCs w:val="24"/>
              </w:rPr>
            </w:pPr>
          </w:p>
          <w:p w14:paraId="43650453" w14:textId="77777777" w:rsidR="002D738D" w:rsidRDefault="002D738D" w:rsidP="00AD5821">
            <w:pPr>
              <w:suppressAutoHyphens/>
              <w:contextualSpacing/>
              <w:rPr>
                <w:rFonts w:ascii="Times New Roman" w:hAnsi="Times New Roman" w:cs="Times New Roman"/>
                <w:i/>
                <w:sz w:val="24"/>
                <w:szCs w:val="24"/>
              </w:rPr>
            </w:pPr>
          </w:p>
          <w:p w14:paraId="1563B288" w14:textId="77777777" w:rsidR="002D738D" w:rsidRDefault="002D738D" w:rsidP="00AD5821">
            <w:pPr>
              <w:suppressAutoHyphens/>
              <w:contextualSpacing/>
              <w:rPr>
                <w:rFonts w:ascii="Times New Roman" w:hAnsi="Times New Roman" w:cs="Times New Roman"/>
                <w:i/>
                <w:sz w:val="24"/>
                <w:szCs w:val="24"/>
              </w:rPr>
            </w:pPr>
          </w:p>
          <w:p w14:paraId="2CC4BEBC" w14:textId="77777777" w:rsidR="002D738D" w:rsidRDefault="002D738D" w:rsidP="00AD5821">
            <w:pPr>
              <w:suppressAutoHyphens/>
              <w:contextualSpacing/>
              <w:rPr>
                <w:rFonts w:ascii="Times New Roman" w:hAnsi="Times New Roman" w:cs="Times New Roman"/>
                <w:i/>
                <w:sz w:val="24"/>
                <w:szCs w:val="24"/>
              </w:rPr>
            </w:pPr>
          </w:p>
          <w:p w14:paraId="12D5F609" w14:textId="77777777" w:rsidR="002D738D" w:rsidRDefault="002D738D" w:rsidP="00AD5821">
            <w:pPr>
              <w:suppressAutoHyphens/>
              <w:contextualSpacing/>
              <w:rPr>
                <w:rFonts w:ascii="Times New Roman" w:hAnsi="Times New Roman" w:cs="Times New Roman"/>
                <w:i/>
                <w:sz w:val="24"/>
                <w:szCs w:val="24"/>
              </w:rPr>
            </w:pPr>
          </w:p>
          <w:p w14:paraId="354C728A" w14:textId="77777777" w:rsidR="002D738D" w:rsidRDefault="002D738D" w:rsidP="00AD5821">
            <w:pPr>
              <w:suppressAutoHyphens/>
              <w:contextualSpacing/>
              <w:rPr>
                <w:rFonts w:ascii="Times New Roman" w:hAnsi="Times New Roman" w:cs="Times New Roman"/>
                <w:i/>
                <w:sz w:val="24"/>
                <w:szCs w:val="24"/>
              </w:rPr>
            </w:pPr>
          </w:p>
          <w:p w14:paraId="50D2E59C" w14:textId="77777777" w:rsidR="002D738D" w:rsidRDefault="002D738D" w:rsidP="00AD5821">
            <w:pPr>
              <w:suppressAutoHyphens/>
              <w:contextualSpacing/>
              <w:rPr>
                <w:rFonts w:ascii="Times New Roman" w:hAnsi="Times New Roman" w:cs="Times New Roman"/>
                <w:i/>
                <w:sz w:val="24"/>
                <w:szCs w:val="24"/>
              </w:rPr>
            </w:pPr>
          </w:p>
          <w:p w14:paraId="45BF6478" w14:textId="77777777" w:rsidR="002D738D" w:rsidRDefault="002D738D" w:rsidP="00AD5821">
            <w:pPr>
              <w:suppressAutoHyphens/>
              <w:contextualSpacing/>
              <w:rPr>
                <w:rFonts w:ascii="Times New Roman" w:hAnsi="Times New Roman" w:cs="Times New Roman"/>
                <w:i/>
                <w:sz w:val="24"/>
                <w:szCs w:val="24"/>
              </w:rPr>
            </w:pPr>
          </w:p>
          <w:p w14:paraId="5A7E1E6B" w14:textId="77777777" w:rsidR="002D738D" w:rsidRDefault="002D738D" w:rsidP="00AD5821">
            <w:pPr>
              <w:suppressAutoHyphens/>
              <w:contextualSpacing/>
              <w:rPr>
                <w:rFonts w:ascii="Times New Roman" w:hAnsi="Times New Roman" w:cs="Times New Roman"/>
                <w:i/>
                <w:sz w:val="24"/>
                <w:szCs w:val="24"/>
              </w:rPr>
            </w:pPr>
          </w:p>
          <w:p w14:paraId="3361CC02" w14:textId="77777777" w:rsidR="002D738D" w:rsidRDefault="002D738D" w:rsidP="00AD5821">
            <w:pPr>
              <w:suppressAutoHyphens/>
              <w:contextualSpacing/>
              <w:rPr>
                <w:rFonts w:ascii="Times New Roman" w:hAnsi="Times New Roman" w:cs="Times New Roman"/>
                <w:i/>
                <w:sz w:val="24"/>
                <w:szCs w:val="24"/>
              </w:rPr>
            </w:pPr>
          </w:p>
          <w:p w14:paraId="49DC3A19" w14:textId="77777777" w:rsidR="002D738D" w:rsidRDefault="002D738D" w:rsidP="00AD5821">
            <w:pPr>
              <w:suppressAutoHyphens/>
              <w:contextualSpacing/>
              <w:rPr>
                <w:rFonts w:ascii="Times New Roman" w:hAnsi="Times New Roman" w:cs="Times New Roman"/>
                <w:i/>
                <w:sz w:val="24"/>
                <w:szCs w:val="24"/>
              </w:rPr>
            </w:pPr>
          </w:p>
          <w:p w14:paraId="20ADB4F7" w14:textId="77777777" w:rsidR="002D738D" w:rsidRDefault="002D738D" w:rsidP="00AD5821">
            <w:pPr>
              <w:suppressAutoHyphens/>
              <w:contextualSpacing/>
              <w:rPr>
                <w:rFonts w:ascii="Times New Roman" w:hAnsi="Times New Roman" w:cs="Times New Roman"/>
                <w:i/>
                <w:sz w:val="24"/>
                <w:szCs w:val="24"/>
              </w:rPr>
            </w:pPr>
          </w:p>
          <w:p w14:paraId="43042014" w14:textId="77777777" w:rsidR="002D738D" w:rsidRDefault="002D738D" w:rsidP="00AD5821">
            <w:pPr>
              <w:suppressAutoHyphens/>
              <w:contextualSpacing/>
              <w:rPr>
                <w:rFonts w:ascii="Times New Roman" w:hAnsi="Times New Roman" w:cs="Times New Roman"/>
                <w:i/>
                <w:sz w:val="24"/>
                <w:szCs w:val="24"/>
              </w:rPr>
            </w:pPr>
          </w:p>
          <w:p w14:paraId="104F6986" w14:textId="77777777" w:rsidR="002D738D" w:rsidRPr="005F59C7" w:rsidRDefault="002D738D" w:rsidP="00AD5821">
            <w:pPr>
              <w:suppressAutoHyphens/>
              <w:contextualSpacing/>
              <w:rPr>
                <w:rFonts w:ascii="Times New Roman" w:hAnsi="Times New Roman" w:cs="Times New Roman"/>
                <w:i/>
                <w:sz w:val="24"/>
                <w:szCs w:val="24"/>
              </w:rPr>
            </w:pPr>
          </w:p>
        </w:tc>
      </w:tr>
      <w:tr w:rsidR="002D738D" w:rsidRPr="00985111" w14:paraId="7E2D5718" w14:textId="77777777" w:rsidTr="00AD5821">
        <w:trPr>
          <w:trHeight w:val="7532"/>
        </w:trPr>
        <w:tc>
          <w:tcPr>
            <w:tcW w:w="1543" w:type="pct"/>
          </w:tcPr>
          <w:p w14:paraId="199288D1" w14:textId="77777777" w:rsidR="002D738D" w:rsidRPr="0048449A" w:rsidRDefault="002D738D" w:rsidP="00AD5821">
            <w:pPr>
              <w:suppressAutoHyphens/>
              <w:spacing w:line="276" w:lineRule="auto"/>
              <w:contextualSpacing/>
              <w:rPr>
                <w:rFonts w:ascii="Times New Roman" w:hAnsi="Times New Roman" w:cs="Times New Roman"/>
                <w:b/>
                <w:bCs/>
                <w:sz w:val="24"/>
                <w:szCs w:val="24"/>
              </w:rPr>
            </w:pPr>
            <w:r w:rsidRPr="0048449A">
              <w:rPr>
                <w:rFonts w:ascii="Times New Roman" w:hAnsi="Times New Roman" w:cs="Times New Roman"/>
                <w:b/>
                <w:bCs/>
                <w:sz w:val="24"/>
                <w:szCs w:val="24"/>
              </w:rPr>
              <w:lastRenderedPageBreak/>
              <w:t xml:space="preserve">Умеет: </w:t>
            </w:r>
          </w:p>
          <w:p w14:paraId="259786F4" w14:textId="77777777" w:rsidR="002D738D" w:rsidRDefault="002D738D" w:rsidP="00AD5821">
            <w:pPr>
              <w:jc w:val="both"/>
              <w:rPr>
                <w:rFonts w:ascii="Times New Roman" w:hAnsi="Times New Roman"/>
                <w:sz w:val="24"/>
                <w:szCs w:val="24"/>
              </w:rPr>
            </w:pPr>
            <w:r>
              <w:rPr>
                <w:rFonts w:ascii="Times New Roman" w:hAnsi="Times New Roman"/>
                <w:sz w:val="24"/>
                <w:szCs w:val="24"/>
              </w:rPr>
              <w:t>-</w:t>
            </w:r>
            <w:r w:rsidRPr="00D8734F">
              <w:rPr>
                <w:rFonts w:ascii="Times New Roman" w:hAnsi="Times New Roman"/>
                <w:sz w:val="24"/>
                <w:szCs w:val="24"/>
              </w:rPr>
              <w:t>пользоваться  каталогами, технической, справочной литературой</w:t>
            </w:r>
            <w:r>
              <w:rPr>
                <w:rFonts w:ascii="Times New Roman" w:hAnsi="Times New Roman"/>
                <w:sz w:val="24"/>
                <w:szCs w:val="24"/>
              </w:rPr>
              <w:t xml:space="preserve"> </w:t>
            </w:r>
          </w:p>
          <w:p w14:paraId="41210DFD" w14:textId="77777777" w:rsidR="002D738D" w:rsidRPr="00D8734F" w:rsidRDefault="002D738D" w:rsidP="00AD5821">
            <w:pPr>
              <w:jc w:val="both"/>
              <w:rPr>
                <w:rFonts w:ascii="Times New Roman" w:hAnsi="Times New Roman"/>
                <w:sz w:val="24"/>
                <w:szCs w:val="24"/>
              </w:rPr>
            </w:pPr>
            <w:r>
              <w:rPr>
                <w:rFonts w:ascii="Times New Roman" w:hAnsi="Times New Roman"/>
                <w:sz w:val="24"/>
                <w:szCs w:val="24"/>
              </w:rPr>
              <w:t>-</w:t>
            </w:r>
            <w:r w:rsidRPr="00D8734F">
              <w:rPr>
                <w:rFonts w:ascii="Times New Roman" w:hAnsi="Times New Roman"/>
                <w:sz w:val="24"/>
                <w:szCs w:val="24"/>
              </w:rPr>
              <w:t>выбирать электротехнические и конструкционные материалы в соответствии с условиями применения</w:t>
            </w:r>
          </w:p>
          <w:p w14:paraId="2C228A76" w14:textId="77777777" w:rsidR="002D738D" w:rsidRPr="00D8734F" w:rsidRDefault="002D738D" w:rsidP="00AD5821">
            <w:pPr>
              <w:pStyle w:val="afc"/>
              <w:spacing w:after="0" w:line="240" w:lineRule="auto"/>
            </w:pPr>
            <w:r w:rsidRPr="00D8734F">
              <w:t xml:space="preserve">- определять свойства и квалифицировать диэлектрические, проводниковые и магнитные  материалы, применяемые в производстве, по маркировке, внешнему виду, происхождению, свойствам, составу, назначению и способу приготовления; </w:t>
            </w:r>
          </w:p>
          <w:p w14:paraId="4426ABC1" w14:textId="77777777" w:rsidR="002D738D" w:rsidRPr="00474227" w:rsidRDefault="002D738D" w:rsidP="00AD5821">
            <w:pPr>
              <w:pStyle w:val="afc"/>
              <w:spacing w:after="0" w:line="240" w:lineRule="auto"/>
            </w:pPr>
            <w:r w:rsidRPr="00D8734F">
              <w:t>- подбирать электроизоляционные, проводниковые, магнитные материалы  по их наз</w:t>
            </w:r>
            <w:r>
              <w:t>начению и условиям эксплуатации</w:t>
            </w:r>
          </w:p>
        </w:tc>
        <w:tc>
          <w:tcPr>
            <w:tcW w:w="1840" w:type="pct"/>
          </w:tcPr>
          <w:p w14:paraId="1A97F19E" w14:textId="77777777" w:rsidR="002D738D" w:rsidRDefault="002D738D" w:rsidP="00AD5821">
            <w:pPr>
              <w:jc w:val="both"/>
              <w:rPr>
                <w:rFonts w:ascii="Times New Roman" w:hAnsi="Times New Roman"/>
                <w:sz w:val="24"/>
                <w:szCs w:val="24"/>
              </w:rPr>
            </w:pPr>
            <w:r>
              <w:rPr>
                <w:rFonts w:ascii="Times New Roman" w:hAnsi="Times New Roman"/>
                <w:sz w:val="24"/>
                <w:szCs w:val="24"/>
              </w:rPr>
              <w:t xml:space="preserve">- </w:t>
            </w:r>
            <w:r w:rsidRPr="00D8734F">
              <w:rPr>
                <w:rFonts w:ascii="Times New Roman" w:hAnsi="Times New Roman"/>
                <w:sz w:val="24"/>
                <w:szCs w:val="24"/>
              </w:rPr>
              <w:t>польз</w:t>
            </w:r>
            <w:r>
              <w:rPr>
                <w:rFonts w:ascii="Times New Roman" w:hAnsi="Times New Roman"/>
                <w:sz w:val="24"/>
                <w:szCs w:val="24"/>
              </w:rPr>
              <w:t>уется</w:t>
            </w:r>
            <w:r w:rsidRPr="00D8734F">
              <w:rPr>
                <w:rFonts w:ascii="Times New Roman" w:hAnsi="Times New Roman"/>
                <w:sz w:val="24"/>
                <w:szCs w:val="24"/>
              </w:rPr>
              <w:t xml:space="preserve">  каталогами, технической, справочной литературой</w:t>
            </w:r>
            <w:r>
              <w:rPr>
                <w:rFonts w:ascii="Times New Roman" w:hAnsi="Times New Roman"/>
                <w:sz w:val="24"/>
                <w:szCs w:val="24"/>
              </w:rPr>
              <w:t xml:space="preserve"> </w:t>
            </w:r>
          </w:p>
          <w:p w14:paraId="521D0075" w14:textId="77777777" w:rsidR="002D738D" w:rsidRPr="00D8734F" w:rsidRDefault="002D738D" w:rsidP="00AD5821">
            <w:pPr>
              <w:jc w:val="both"/>
              <w:rPr>
                <w:rFonts w:ascii="Times New Roman" w:hAnsi="Times New Roman"/>
                <w:sz w:val="24"/>
                <w:szCs w:val="24"/>
              </w:rPr>
            </w:pPr>
            <w:r>
              <w:rPr>
                <w:rFonts w:ascii="Times New Roman" w:hAnsi="Times New Roman"/>
                <w:sz w:val="24"/>
                <w:szCs w:val="24"/>
              </w:rPr>
              <w:t xml:space="preserve">- </w:t>
            </w:r>
            <w:r w:rsidRPr="00D8734F">
              <w:rPr>
                <w:rFonts w:ascii="Times New Roman" w:hAnsi="Times New Roman"/>
                <w:sz w:val="24"/>
                <w:szCs w:val="24"/>
              </w:rPr>
              <w:t>выбира</w:t>
            </w:r>
            <w:r>
              <w:rPr>
                <w:rFonts w:ascii="Times New Roman" w:hAnsi="Times New Roman"/>
                <w:sz w:val="24"/>
                <w:szCs w:val="24"/>
              </w:rPr>
              <w:t>ет</w:t>
            </w:r>
            <w:r w:rsidRPr="00D8734F">
              <w:rPr>
                <w:rFonts w:ascii="Times New Roman" w:hAnsi="Times New Roman"/>
                <w:sz w:val="24"/>
                <w:szCs w:val="24"/>
              </w:rPr>
              <w:t xml:space="preserve"> электротехнические и конструкционные материалы в соответствии с условиями применения</w:t>
            </w:r>
          </w:p>
          <w:p w14:paraId="3DA75BF9" w14:textId="77777777" w:rsidR="002D738D" w:rsidRPr="00D8734F" w:rsidRDefault="002D738D" w:rsidP="00AD5821">
            <w:pPr>
              <w:pStyle w:val="afc"/>
              <w:spacing w:after="0" w:line="240" w:lineRule="auto"/>
            </w:pPr>
            <w:r w:rsidRPr="00D8734F">
              <w:t>- определя</w:t>
            </w:r>
            <w:r>
              <w:t>ет</w:t>
            </w:r>
            <w:r w:rsidRPr="00D8734F">
              <w:t xml:space="preserve"> свойства и квалифицировать диэлектрические, проводниковые и магнитные  материалы, применяемые в производстве, по маркировке, внешнему виду, происхождению, свойствам, составу, назначению и способу приготовления; </w:t>
            </w:r>
          </w:p>
          <w:p w14:paraId="588046A2" w14:textId="77777777" w:rsidR="002D738D" w:rsidRPr="00474227" w:rsidRDefault="002D738D" w:rsidP="00AD5821">
            <w:pPr>
              <w:suppressAutoHyphens/>
              <w:spacing w:line="276" w:lineRule="auto"/>
              <w:contextualSpacing/>
              <w:rPr>
                <w:rFonts w:ascii="Times New Roman" w:hAnsi="Times New Roman" w:cs="Times New Roman"/>
                <w:bCs/>
                <w:i/>
                <w:sz w:val="24"/>
                <w:szCs w:val="24"/>
              </w:rPr>
            </w:pPr>
            <w:r w:rsidRPr="00474227">
              <w:rPr>
                <w:rFonts w:ascii="Times New Roman" w:hAnsi="Times New Roman" w:cs="Times New Roman"/>
              </w:rPr>
              <w:t>- подбира</w:t>
            </w:r>
            <w:r>
              <w:rPr>
                <w:rFonts w:ascii="Times New Roman" w:hAnsi="Times New Roman" w:cs="Times New Roman"/>
              </w:rPr>
              <w:t>ет</w:t>
            </w:r>
            <w:r w:rsidRPr="00474227">
              <w:rPr>
                <w:rFonts w:ascii="Times New Roman" w:hAnsi="Times New Roman" w:cs="Times New Roman"/>
              </w:rPr>
              <w:t xml:space="preserve"> электроизоляционные, проводниковые, магнитные материалы  по их назначению и условиям эксплуатации</w:t>
            </w:r>
          </w:p>
        </w:tc>
        <w:tc>
          <w:tcPr>
            <w:tcW w:w="1616" w:type="pct"/>
          </w:tcPr>
          <w:p w14:paraId="4C229343" w14:textId="77777777" w:rsidR="002D738D" w:rsidRDefault="002D738D" w:rsidP="00AD5821">
            <w:pPr>
              <w:suppressAutoHyphens/>
              <w:contextualSpacing/>
              <w:rPr>
                <w:rFonts w:ascii="Times New Roman" w:hAnsi="Times New Roman" w:cs="Times New Roman"/>
                <w:i/>
                <w:sz w:val="24"/>
                <w:szCs w:val="24"/>
              </w:rPr>
            </w:pPr>
          </w:p>
          <w:p w14:paraId="65784615" w14:textId="77777777" w:rsidR="002D738D" w:rsidRPr="00D8734F" w:rsidRDefault="002D738D" w:rsidP="00AD5821">
            <w:pPr>
              <w:jc w:val="both"/>
              <w:rPr>
                <w:rFonts w:ascii="Times New Roman" w:hAnsi="Times New Roman"/>
                <w:sz w:val="24"/>
                <w:szCs w:val="24"/>
              </w:rPr>
            </w:pPr>
            <w:r w:rsidRPr="00D8734F">
              <w:rPr>
                <w:rFonts w:ascii="Times New Roman" w:hAnsi="Times New Roman"/>
                <w:sz w:val="24"/>
                <w:szCs w:val="24"/>
              </w:rPr>
              <w:t>Педагогическое наблюдение (работа на практических занятиях)</w:t>
            </w:r>
          </w:p>
          <w:p w14:paraId="52257E2D" w14:textId="77777777" w:rsidR="002D738D" w:rsidRPr="00D8734F" w:rsidRDefault="002D738D" w:rsidP="00AD5821">
            <w:pPr>
              <w:jc w:val="both"/>
              <w:rPr>
                <w:rFonts w:ascii="Times New Roman" w:hAnsi="Times New Roman"/>
                <w:iCs/>
                <w:sz w:val="24"/>
                <w:szCs w:val="24"/>
              </w:rPr>
            </w:pPr>
            <w:r w:rsidRPr="00D8734F">
              <w:rPr>
                <w:rFonts w:ascii="Times New Roman" w:hAnsi="Times New Roman"/>
                <w:iCs/>
                <w:sz w:val="24"/>
                <w:szCs w:val="24"/>
              </w:rPr>
              <w:t>Оценка результатов выполнения практических занятий</w:t>
            </w:r>
          </w:p>
          <w:p w14:paraId="0366696E" w14:textId="77777777" w:rsidR="002D738D" w:rsidRPr="00D8734F" w:rsidRDefault="002D738D" w:rsidP="00AD5821">
            <w:pPr>
              <w:jc w:val="both"/>
              <w:rPr>
                <w:rFonts w:ascii="Times New Roman" w:hAnsi="Times New Roman"/>
                <w:sz w:val="24"/>
                <w:szCs w:val="24"/>
              </w:rPr>
            </w:pPr>
            <w:r w:rsidRPr="00D8734F">
              <w:rPr>
                <w:rFonts w:ascii="Times New Roman" w:hAnsi="Times New Roman"/>
                <w:sz w:val="24"/>
                <w:szCs w:val="24"/>
              </w:rPr>
              <w:t>Выполнение самостоятельной работы</w:t>
            </w:r>
          </w:p>
          <w:p w14:paraId="0AE755B7" w14:textId="77777777" w:rsidR="002D738D" w:rsidRDefault="002D738D" w:rsidP="00AD5821">
            <w:pPr>
              <w:suppressAutoHyphens/>
              <w:contextualSpacing/>
              <w:rPr>
                <w:rFonts w:ascii="Times New Roman" w:hAnsi="Times New Roman" w:cs="Times New Roman"/>
                <w:i/>
                <w:sz w:val="24"/>
                <w:szCs w:val="24"/>
              </w:rPr>
            </w:pPr>
            <w:r w:rsidRPr="00D8734F">
              <w:rPr>
                <w:rFonts w:ascii="Times New Roman" w:hAnsi="Times New Roman"/>
                <w:iCs/>
                <w:sz w:val="24"/>
                <w:szCs w:val="24"/>
              </w:rPr>
              <w:t>Подготовка и защита групповых заданий проектного характера</w:t>
            </w:r>
          </w:p>
          <w:p w14:paraId="67CFFC29" w14:textId="77777777" w:rsidR="002D738D" w:rsidRDefault="002D738D" w:rsidP="00AD5821">
            <w:pPr>
              <w:suppressAutoHyphens/>
              <w:spacing w:line="276" w:lineRule="auto"/>
              <w:contextualSpacing/>
              <w:rPr>
                <w:rFonts w:ascii="Times New Roman" w:hAnsi="Times New Roman" w:cs="Times New Roman"/>
                <w:i/>
                <w:sz w:val="24"/>
                <w:szCs w:val="24"/>
              </w:rPr>
            </w:pPr>
          </w:p>
          <w:p w14:paraId="310990F4" w14:textId="77777777" w:rsidR="002D738D" w:rsidRDefault="002D738D" w:rsidP="00AD5821">
            <w:pPr>
              <w:suppressAutoHyphens/>
              <w:spacing w:line="276" w:lineRule="auto"/>
              <w:contextualSpacing/>
              <w:rPr>
                <w:rFonts w:ascii="Times New Roman" w:hAnsi="Times New Roman" w:cs="Times New Roman"/>
                <w:i/>
                <w:sz w:val="24"/>
                <w:szCs w:val="24"/>
              </w:rPr>
            </w:pPr>
          </w:p>
          <w:p w14:paraId="570AB53C" w14:textId="77777777" w:rsidR="002D738D" w:rsidRDefault="002D738D" w:rsidP="00AD5821">
            <w:pPr>
              <w:suppressAutoHyphens/>
              <w:spacing w:line="276" w:lineRule="auto"/>
              <w:contextualSpacing/>
              <w:rPr>
                <w:rFonts w:ascii="Times New Roman" w:hAnsi="Times New Roman" w:cs="Times New Roman"/>
                <w:i/>
                <w:sz w:val="24"/>
                <w:szCs w:val="24"/>
              </w:rPr>
            </w:pPr>
          </w:p>
          <w:p w14:paraId="50D79B68" w14:textId="77777777" w:rsidR="002D738D" w:rsidRDefault="002D738D" w:rsidP="00AD5821">
            <w:pPr>
              <w:suppressAutoHyphens/>
              <w:spacing w:line="276" w:lineRule="auto"/>
              <w:contextualSpacing/>
              <w:rPr>
                <w:rFonts w:ascii="Times New Roman" w:hAnsi="Times New Roman" w:cs="Times New Roman"/>
                <w:i/>
                <w:sz w:val="24"/>
                <w:szCs w:val="24"/>
              </w:rPr>
            </w:pPr>
          </w:p>
          <w:p w14:paraId="7A71D219" w14:textId="77777777" w:rsidR="002D738D" w:rsidRDefault="002D738D" w:rsidP="00AD5821">
            <w:pPr>
              <w:suppressAutoHyphens/>
              <w:spacing w:line="276" w:lineRule="auto"/>
              <w:contextualSpacing/>
              <w:rPr>
                <w:rFonts w:ascii="Times New Roman" w:hAnsi="Times New Roman" w:cs="Times New Roman"/>
                <w:i/>
                <w:sz w:val="24"/>
                <w:szCs w:val="24"/>
              </w:rPr>
            </w:pPr>
          </w:p>
          <w:p w14:paraId="7B9609CE" w14:textId="77777777" w:rsidR="002D738D" w:rsidRDefault="002D738D" w:rsidP="00AD5821">
            <w:pPr>
              <w:suppressAutoHyphens/>
              <w:spacing w:line="276" w:lineRule="auto"/>
              <w:contextualSpacing/>
              <w:rPr>
                <w:rFonts w:ascii="Times New Roman" w:hAnsi="Times New Roman" w:cs="Times New Roman"/>
                <w:i/>
                <w:sz w:val="24"/>
                <w:szCs w:val="24"/>
              </w:rPr>
            </w:pPr>
          </w:p>
          <w:p w14:paraId="46032670" w14:textId="77777777" w:rsidR="002D738D" w:rsidRDefault="002D738D" w:rsidP="00AD5821">
            <w:pPr>
              <w:suppressAutoHyphens/>
              <w:spacing w:line="276" w:lineRule="auto"/>
              <w:contextualSpacing/>
              <w:rPr>
                <w:rFonts w:ascii="Times New Roman" w:hAnsi="Times New Roman" w:cs="Times New Roman"/>
                <w:i/>
                <w:sz w:val="24"/>
                <w:szCs w:val="24"/>
              </w:rPr>
            </w:pPr>
          </w:p>
          <w:p w14:paraId="01E6613F" w14:textId="77777777" w:rsidR="002D738D" w:rsidRPr="00D8734F" w:rsidRDefault="002D738D" w:rsidP="00AD5821">
            <w:pPr>
              <w:suppressAutoHyphens/>
              <w:spacing w:line="276" w:lineRule="auto"/>
              <w:contextualSpacing/>
              <w:rPr>
                <w:rFonts w:ascii="Times New Roman" w:hAnsi="Times New Roman"/>
                <w:sz w:val="24"/>
                <w:szCs w:val="24"/>
              </w:rPr>
            </w:pPr>
          </w:p>
        </w:tc>
      </w:tr>
    </w:tbl>
    <w:p w14:paraId="2C73302E" w14:textId="77777777" w:rsidR="002D738D" w:rsidRDefault="002D738D" w:rsidP="002D738D">
      <w:pPr>
        <w:rPr>
          <w:rFonts w:ascii="Times New Roman" w:hAnsi="Times New Roman" w:cs="Times New Roman"/>
          <w:b/>
          <w:bCs/>
          <w:sz w:val="18"/>
          <w:szCs w:val="18"/>
        </w:rPr>
      </w:pPr>
    </w:p>
    <w:p w14:paraId="5A0C13E0" w14:textId="77777777" w:rsidR="002D738D" w:rsidRPr="00FB50A0" w:rsidRDefault="002D738D" w:rsidP="002D738D">
      <w:pPr>
        <w:rPr>
          <w:rFonts w:ascii="Times New Roman" w:hAnsi="Times New Roman" w:cs="Times New Roman"/>
          <w:b/>
          <w:bCs/>
          <w:sz w:val="18"/>
          <w:szCs w:val="18"/>
        </w:rPr>
      </w:pPr>
    </w:p>
    <w:p w14:paraId="1C6356F0" w14:textId="77777777" w:rsidR="002D738D" w:rsidRDefault="002D738D" w:rsidP="002D738D">
      <w:pPr>
        <w:tabs>
          <w:tab w:val="left" w:pos="3015"/>
        </w:tabs>
        <w:rPr>
          <w:rFonts w:ascii="Times New Roman" w:hAnsi="Times New Roman" w:cs="Times New Roman"/>
          <w:sz w:val="24"/>
          <w:szCs w:val="24"/>
        </w:rPr>
      </w:pPr>
      <w:r>
        <w:rPr>
          <w:rFonts w:ascii="Times New Roman" w:hAnsi="Times New Roman" w:cs="Times New Roman"/>
          <w:b/>
          <w:bCs/>
          <w:sz w:val="24"/>
          <w:szCs w:val="24"/>
        </w:rPr>
        <w:tab/>
      </w:r>
    </w:p>
    <w:p w14:paraId="2A0AF182" w14:textId="77777777" w:rsidR="002D738D" w:rsidRDefault="002D738D" w:rsidP="002D738D">
      <w:pPr>
        <w:tabs>
          <w:tab w:val="left" w:pos="2745"/>
        </w:tabs>
        <w:rPr>
          <w:rFonts w:ascii="Times New Roman" w:hAnsi="Times New Roman" w:cs="Times New Roman"/>
          <w:sz w:val="24"/>
          <w:szCs w:val="24"/>
        </w:rPr>
      </w:pPr>
    </w:p>
    <w:p w14:paraId="00DFC42C" w14:textId="77777777" w:rsidR="002D738D" w:rsidRDefault="002D738D" w:rsidP="002D738D">
      <w:pPr>
        <w:rPr>
          <w:rFonts w:ascii="Times New Roman Полужирный" w:eastAsia="Segoe UI" w:hAnsi="Times New Roman Полужирный" w:cs="Times New Roman"/>
          <w:b/>
          <w:bCs/>
          <w:caps/>
          <w:kern w:val="32"/>
          <w:sz w:val="24"/>
          <w:szCs w:val="24"/>
          <w:lang w:val="x-none" w:eastAsia="x-none"/>
        </w:rPr>
      </w:pPr>
      <w:r>
        <w:rPr>
          <w:rFonts w:ascii="Times New Roman Полужирный" w:eastAsia="Segoe UI" w:hAnsi="Times New Roman Полужирный" w:cs="Times New Roman"/>
          <w:b/>
          <w:bCs/>
          <w:caps/>
          <w:kern w:val="32"/>
          <w:sz w:val="24"/>
          <w:szCs w:val="24"/>
          <w:lang w:val="x-none" w:eastAsia="x-none"/>
        </w:rPr>
        <w:t xml:space="preserve"> </w:t>
      </w:r>
    </w:p>
    <w:p w14:paraId="156086DA" w14:textId="7A9AF55E" w:rsidR="000143A1" w:rsidRDefault="000143A1" w:rsidP="00BD6A9B">
      <w:pPr>
        <w:jc w:val="center"/>
        <w:rPr>
          <w:rFonts w:ascii="Times New Roman Полужирный" w:eastAsia="Segoe UI" w:hAnsi="Times New Roman Полужирный" w:cs="Times New Roman"/>
          <w:b/>
          <w:bCs/>
          <w:caps/>
          <w:kern w:val="32"/>
          <w:sz w:val="24"/>
          <w:szCs w:val="24"/>
          <w:lang w:val="x-none" w:eastAsia="x-none"/>
        </w:rPr>
      </w:pPr>
    </w:p>
    <w:sectPr w:rsidR="000143A1" w:rsidSect="001604E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7555BB" w14:textId="77777777" w:rsidR="0096534A" w:rsidRDefault="0096534A" w:rsidP="00A858FE">
      <w:r>
        <w:separator/>
      </w:r>
    </w:p>
  </w:endnote>
  <w:endnote w:type="continuationSeparator" w:id="0">
    <w:p w14:paraId="57E1AA67" w14:textId="77777777" w:rsidR="0096534A" w:rsidRDefault="0096534A"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Полужирный">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Semilight"/>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ans">
    <w:altName w:val="Arial"/>
    <w:charset w:val="CC"/>
    <w:family w:val="swiss"/>
    <w:pitch w:val="variable"/>
    <w:sig w:usb0="00000000" w:usb1="500078FF" w:usb2="00000021" w:usb3="00000000" w:csb0="000001BF" w:csb1="00000000"/>
  </w:font>
  <w:font w:name="DejaVu Sans">
    <w:altName w:val="Verdana"/>
    <w:charset w:val="CC"/>
    <w:family w:val="swiss"/>
    <w:pitch w:val="variable"/>
    <w:sig w:usb0="E7002EFF" w:usb1="D200FDFF" w:usb2="0A246029" w:usb3="00000000" w:csb0="000001FF" w:csb1="00000000"/>
  </w:font>
  <w:font w:name="Franklin Gothic Medium">
    <w:panose1 w:val="020B0603020102020204"/>
    <w:charset w:val="CC"/>
    <w:family w:val="swiss"/>
    <w:pitch w:val="variable"/>
    <w:sig w:usb0="00000287" w:usb1="00000000" w:usb2="00000000" w:usb3="00000000" w:csb0="0000009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Droid Sans Fallback">
    <w:altName w:val="Arial Unicode MS"/>
    <w:panose1 w:val="00000000000000000000"/>
    <w:charset w:val="80"/>
    <w:family w:val="auto"/>
    <w:notTrueType/>
    <w:pitch w:val="variable"/>
    <w:sig w:usb0="00000001" w:usb1="08070000" w:usb2="00000010" w:usb3="00000000" w:csb0="00020000" w:csb1="00000000"/>
  </w:font>
  <w:font w:name="FreeSans">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F9DB8" w14:textId="77777777" w:rsidR="00AD5821" w:rsidRDefault="00AD5821">
    <w:pPr>
      <w:pStyle w:val="af4"/>
      <w:spacing w:line="14" w:lineRule="auto"/>
      <w:rPr>
        <w:sz w:val="20"/>
      </w:rPr>
    </w:pPr>
    <w:r>
      <w:rPr>
        <w:noProof/>
      </w:rPr>
      <mc:AlternateContent>
        <mc:Choice Requires="wps">
          <w:drawing>
            <wp:anchor distT="0" distB="0" distL="0" distR="0" simplePos="0" relativeHeight="251659264" behindDoc="1" locked="0" layoutInCell="1" allowOverlap="1" wp14:anchorId="7B56FD51" wp14:editId="53410177">
              <wp:simplePos x="0" y="0"/>
              <wp:positionH relativeFrom="page">
                <wp:posOffset>10072116</wp:posOffset>
              </wp:positionH>
              <wp:positionV relativeFrom="page">
                <wp:posOffset>6601290</wp:posOffset>
              </wp:positionV>
              <wp:extent cx="241300" cy="19431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14:paraId="1665E0E0" w14:textId="0BD3D149" w:rsidR="00AD5821" w:rsidRDefault="00AD5821">
                          <w:pPr>
                            <w:pStyle w:val="af4"/>
                            <w:spacing w:before="10"/>
                          </w:pPr>
                          <w:r>
                            <w:rPr>
                              <w:spacing w:val="-5"/>
                            </w:rPr>
                            <w:fldChar w:fldCharType="begin"/>
                          </w:r>
                          <w:r>
                            <w:rPr>
                              <w:spacing w:val="-5"/>
                            </w:rPr>
                            <w:instrText xml:space="preserve"> PAGE </w:instrText>
                          </w:r>
                          <w:r>
                            <w:rPr>
                              <w:spacing w:val="-5"/>
                            </w:rPr>
                            <w:fldChar w:fldCharType="separate"/>
                          </w:r>
                          <w:r w:rsidR="00EE2E2E">
                            <w:rPr>
                              <w:noProof/>
                              <w:spacing w:val="-5"/>
                            </w:rPr>
                            <w:t>67</w:t>
                          </w:r>
                          <w:r>
                            <w:rPr>
                              <w:spacing w:val="-5"/>
                            </w:rPr>
                            <w:fldChar w:fldCharType="end"/>
                          </w:r>
                        </w:p>
                      </w:txbxContent>
                    </wps:txbx>
                    <wps:bodyPr wrap="square" lIns="0" tIns="0" rIns="0" bIns="0" rtlCol="0">
                      <a:noAutofit/>
                    </wps:bodyPr>
                  </wps:wsp>
                </a:graphicData>
              </a:graphic>
            </wp:anchor>
          </w:drawing>
        </mc:Choice>
        <mc:Fallback>
          <w:pict>
            <v:shapetype w14:anchorId="7B56FD51" id="_x0000_t202" coordsize="21600,21600" o:spt="202" path="m,l,21600r21600,l21600,xe">
              <v:stroke joinstyle="miter"/>
              <v:path gradientshapeok="t" o:connecttype="rect"/>
            </v:shapetype>
            <v:shape id="Textbox 3" o:spid="_x0000_s1026" type="#_x0000_t202" style="position:absolute;left:0;text-align:left;margin-left:793.1pt;margin-top:519.8pt;width:19pt;height:15.3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db5pwEAAD4DAAAOAAAAZHJzL2Uyb0RvYy54bWysUsGO0zAQvSPxD5bv1Em7QhA1XQErENIK&#10;kHb3AxzHbixij/G4Tfr3jN20u4Ib4uKMM89v5r2Z7e3sRnbUES34lterijPtFfTW71v+9Pj5zTvO&#10;MEnfyxG8bvlJI7/dvX61nUKj1zDA2OvIiMRjM4WWDymFRghUg3YSVxC0p6SB6GSia9yLPsqJ2N0o&#10;1lX1VkwQ+xBBaUT6e3dO8l3hN0ar9N0Y1ImNLafeUjljObt8it1WNvsow2DV0ob8hy6ctJ6KXqnu&#10;ZJLsEO1fVM6qCAgmrRQ4AcZYpYsGUlNXf6h5GGTQRQuZg+FqE/4/WvXt+CMy27d8w5mXjkb0qOfU&#10;wcw22ZwpYEOYh0CoNH+EmYZchGK4B/UTCSJeYM4PkNDZjNlEl78kk9FD8v909ZyKMEU/1zf1pqKM&#10;olT9/mZTl5mI58chYvqiwbEctDzSSEsD8niPKZeXzQWy9HIun7tKczcvIjroT6RholG3HH8dZNSc&#10;jV89eZn34hLES9BdgpjGT1C2J0vx8OGQwNhSOZc48y6VaUiloWWh8ha8vBfU89rvfgMAAP//AwBQ&#10;SwMEFAAGAAgAAAAhACuLQoTiAAAADwEAAA8AAABkcnMvZG93bnJldi54bWxMj8FOwzAQRO9I/IO1&#10;SNyojaFpCXEqVFRxqDi0gMTRjU0cEduR7abu37M5ldvO7Gj2bbXKtiejDrHzTsD9jAHRrvGqc62A&#10;z4/N3RJITNIp2XunBZx1hFV9fVXJUvmT2+lxn1qCJS6WUoBJaSgpjY3RVsaZH7TD3Y8PViaUoaUq&#10;yBOW255yxgpqZefwgpGDXhvd/O6PVsDXeths87eR7+Ncvb3yxe4cmizE7U1+eQaSdE6XMEz4iA41&#10;Mh380alIetTzZcExixN7eCqATJmCP6J3mLwF40Driv7/o/4DAAD//wMAUEsBAi0AFAAGAAgAAAAh&#10;ALaDOJL+AAAA4QEAABMAAAAAAAAAAAAAAAAAAAAAAFtDb250ZW50X1R5cGVzXS54bWxQSwECLQAU&#10;AAYACAAAACEAOP0h/9YAAACUAQAACwAAAAAAAAAAAAAAAAAvAQAAX3JlbHMvLnJlbHNQSwECLQAU&#10;AAYACAAAACEAJYHW+acBAAA+AwAADgAAAAAAAAAAAAAAAAAuAgAAZHJzL2Uyb0RvYy54bWxQSwEC&#10;LQAUAAYACAAAACEAK4tChOIAAAAPAQAADwAAAAAAAAAAAAAAAAABBAAAZHJzL2Rvd25yZXYueG1s&#10;UEsFBgAAAAAEAAQA8wAAABAFAAAAAA==&#10;" filled="f" stroked="f">
              <v:path arrowok="t"/>
              <v:textbox inset="0,0,0,0">
                <w:txbxContent>
                  <w:p w14:paraId="1665E0E0" w14:textId="0BD3D149" w:rsidR="00AD5821" w:rsidRDefault="00AD5821">
                    <w:pPr>
                      <w:pStyle w:val="af4"/>
                      <w:spacing w:before="10"/>
                    </w:pPr>
                    <w:r>
                      <w:rPr>
                        <w:spacing w:val="-5"/>
                      </w:rPr>
                      <w:fldChar w:fldCharType="begin"/>
                    </w:r>
                    <w:r>
                      <w:rPr>
                        <w:spacing w:val="-5"/>
                      </w:rPr>
                      <w:instrText xml:space="preserve"> PAGE </w:instrText>
                    </w:r>
                    <w:r>
                      <w:rPr>
                        <w:spacing w:val="-5"/>
                      </w:rPr>
                      <w:fldChar w:fldCharType="separate"/>
                    </w:r>
                    <w:r w:rsidR="00EE2E2E">
                      <w:rPr>
                        <w:noProof/>
                        <w:spacing w:val="-5"/>
                      </w:rPr>
                      <w:t>67</w:t>
                    </w:r>
                    <w:r>
                      <w:rPr>
                        <w:spacing w:val="-5"/>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31E7F3" w14:textId="533709AE" w:rsidR="00AD5821" w:rsidRDefault="00AD5821">
    <w:pPr>
      <w:pStyle w:val="af4"/>
      <w:spacing w:line="14" w:lineRule="auto"/>
      <w:rPr>
        <w:sz w:val="20"/>
      </w:rPr>
    </w:pPr>
    <w:r>
      <w:rPr>
        <w:noProof/>
      </w:rPr>
      <mc:AlternateContent>
        <mc:Choice Requires="wps">
          <w:drawing>
            <wp:anchor distT="0" distB="0" distL="114300" distR="114300" simplePos="0" relativeHeight="251661312" behindDoc="1" locked="0" layoutInCell="1" allowOverlap="1" wp14:anchorId="5B8F7674" wp14:editId="7BE9CBA9">
              <wp:simplePos x="0" y="0"/>
              <wp:positionH relativeFrom="page">
                <wp:posOffset>9792970</wp:posOffset>
              </wp:positionH>
              <wp:positionV relativeFrom="page">
                <wp:posOffset>6627495</wp:posOffset>
              </wp:positionV>
              <wp:extent cx="219710" cy="165735"/>
              <wp:effectExtent l="127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C031CF" w14:textId="221DE45B" w:rsidR="00AD5821" w:rsidRDefault="00AD5821">
                          <w:pPr>
                            <w:spacing w:line="245" w:lineRule="exact"/>
                            <w:ind w:left="60"/>
                          </w:pPr>
                          <w:r>
                            <w:fldChar w:fldCharType="begin"/>
                          </w:r>
                          <w:r>
                            <w:instrText xml:space="preserve"> PAGE </w:instrText>
                          </w:r>
                          <w:r>
                            <w:fldChar w:fldCharType="separate"/>
                          </w:r>
                          <w:r w:rsidR="00EE2E2E">
                            <w:rPr>
                              <w:noProof/>
                            </w:rPr>
                            <w:t>82</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8F7674" id="_x0000_t202" coordsize="21600,21600" o:spt="202" path="m,l,21600r21600,l21600,xe">
              <v:stroke joinstyle="miter"/>
              <v:path gradientshapeok="t" o:connecttype="rect"/>
            </v:shapetype>
            <v:shape id="Надпись 1" o:spid="_x0000_s1027" type="#_x0000_t202" style="position:absolute;left:0;text-align:left;margin-left:771.1pt;margin-top:521.85pt;width:17.3pt;height:13.0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FSWxQIAALUFAAAOAAAAZHJzL2Uyb0RvYy54bWysVEtu2zAQ3RfoHQjuFX0ifyREDhLLKgqk&#10;HyDtAWiJsohKpErSltOii+57hd6hiy666xWcG3VIWY6ToEDRVgthSA7fzJt5nLPzbVOjDZWKCZ5g&#10;/8TDiPJcFIyvEvz2TeZMMVKa8ILUgtME31CFz2dPn5x1bUwDUYm6oBIBCFdx1ya40rqNXVflFW2I&#10;OhEt5XBYCtkQDUu5cgtJOkBvajfwvLHbCVm0UuRUKdhN+0M8s/hlSXP9qiwV1ahOMOSm7V/a/9L8&#10;3dkZiVeStBXL92mQv8iiIYxD0ANUSjRBa8keQTUsl0KJUp/konFFWbKcWg7AxvcesLmuSEstFyiO&#10;ag9lUv8PNn+5eS0RK6B3GHHSQIt2X3ffdt93P3c/bj/ffkG+qVHXqhhcr1tw1ttLsTX+hq9qr0T+&#10;TiEu5hXhK3ohpegqSgrI0d50j672OMqALLsXooBgZK2FBdqWsjGAUBIE6NCrm0N/6FajHDYDP5r4&#10;cJLDkT8eTU5HJjeXxMPlVir9jIoGGSPBEtpvwcnmSunedXAxsbjIWF1bCdT83gZg9jsQGq6aM5OE&#10;7ejHyIsW08U0dMJgvHBCL02di2weOuPMn4zS03Q+T/1PJq4fxhUrCspNmEFdfvhn3dvrvNfFQV9K&#10;1KwwcCYlJVfLeS3RhoC6M/vtC3Lk5t5Pw9YLuDyg5AehdxlETjaeTpwwC0dONPGmjudHl9HYC6Mw&#10;ze5TumKc/jsl1CU4GgWjXku/5ebZ7zE3EjdMw/yoWZPg6cGJxEaBC17Y1mrC6t4+KoVJ/64U0O6h&#10;0VavRqK9WPV2ud0/DwAzWl6K4gYELAUIDLQIsw+MSsgPGHUwRxKs3q+JpBjVzzk8AjN0BkMOxnIw&#10;CM/haoI1Rr051/1wWreSrSpA7p8ZFxfwUEpmRXyXBTAwC5gNlst+jpnhc7y2XnfTdvYLAAD//wMA&#10;UEsDBBQABgAIAAAAIQAoc7uS4wAAAA8BAAAPAAAAZHJzL2Rvd25yZXYueG1sTI/BTsMwEETvSPyD&#10;tUjcqNPQpm0ap6oQnJAQaThwdGI3sRqvQ+y24e/ZnMptZ3c0+ybbjbZjFz1441DAfBYB01g7ZbAR&#10;8FW+Pa2B+SBRyc6hFvCrPezy+7tMpspdsdCXQ2gYhaBPpYA2hD7l3NetttLPXK+Rbkc3WBlIDg1X&#10;g7xSuO14HEUJt9IgfWhlr19aXZ8OZytg/43Fq/n5qD6LY2HKchPhe3IS4vFh3G+BBT2GmxkmfEKH&#10;nJgqd0blWUd6uYhj8tIULZ5XwCbPcpVQn2raJZs18Dzj/3vkfwAAAP//AwBQSwECLQAUAAYACAAA&#10;ACEAtoM4kv4AAADhAQAAEwAAAAAAAAAAAAAAAAAAAAAAW0NvbnRlbnRfVHlwZXNdLnhtbFBLAQIt&#10;ABQABgAIAAAAIQA4/SH/1gAAAJQBAAALAAAAAAAAAAAAAAAAAC8BAABfcmVscy8ucmVsc1BLAQIt&#10;ABQABgAIAAAAIQBegFSWxQIAALUFAAAOAAAAAAAAAAAAAAAAAC4CAABkcnMvZTJvRG9jLnhtbFBL&#10;AQItABQABgAIAAAAIQAoc7uS4wAAAA8BAAAPAAAAAAAAAAAAAAAAAB8FAABkcnMvZG93bnJldi54&#10;bWxQSwUGAAAAAAQABADzAAAALwYAAAAA&#10;" filled="f" stroked="f">
              <v:textbox inset="0,0,0,0">
                <w:txbxContent>
                  <w:p w14:paraId="29C031CF" w14:textId="221DE45B" w:rsidR="00AD5821" w:rsidRDefault="00AD5821">
                    <w:pPr>
                      <w:spacing w:line="245" w:lineRule="exact"/>
                      <w:ind w:left="60"/>
                    </w:pPr>
                    <w:r>
                      <w:fldChar w:fldCharType="begin"/>
                    </w:r>
                    <w:r>
                      <w:instrText xml:space="preserve"> PAGE </w:instrText>
                    </w:r>
                    <w:r>
                      <w:fldChar w:fldCharType="separate"/>
                    </w:r>
                    <w:r w:rsidR="00EE2E2E">
                      <w:rPr>
                        <w:noProof/>
                      </w:rPr>
                      <w:t>82</w:t>
                    </w:r>
                    <w:r>
                      <w:rPr>
                        <w:noProof/>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7867050"/>
      <w:docPartObj>
        <w:docPartGallery w:val="Page Numbers (Bottom of Page)"/>
        <w:docPartUnique/>
      </w:docPartObj>
    </w:sdtPr>
    <w:sdtEndPr/>
    <w:sdtContent>
      <w:p w14:paraId="3F499BCA" w14:textId="77777777" w:rsidR="00AD5821" w:rsidRDefault="0096534A">
        <w:pPr>
          <w:pStyle w:val="ae"/>
          <w:jc w:val="right"/>
        </w:pPr>
      </w:p>
    </w:sdtContent>
  </w:sdt>
  <w:p w14:paraId="05EA64B6" w14:textId="77777777" w:rsidR="00AD5821" w:rsidRDefault="00AD5821">
    <w:pPr>
      <w:pStyle w:val="ae"/>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8217611"/>
      <w:docPartObj>
        <w:docPartGallery w:val="Page Numbers (Bottom of Page)"/>
        <w:docPartUnique/>
      </w:docPartObj>
    </w:sdtPr>
    <w:sdtEndPr/>
    <w:sdtContent>
      <w:p w14:paraId="32DDA484" w14:textId="77777777" w:rsidR="00AD5821" w:rsidRDefault="0096534A">
        <w:pPr>
          <w:pStyle w:val="ae"/>
          <w:jc w:val="right"/>
        </w:pPr>
      </w:p>
    </w:sdtContent>
  </w:sdt>
  <w:p w14:paraId="7BFD20F5" w14:textId="77777777" w:rsidR="00AD5821" w:rsidRDefault="00AD5821">
    <w:pPr>
      <w:pStyle w:val="ae"/>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E435B" w14:textId="77777777" w:rsidR="00AD5821" w:rsidRDefault="00AD5821" w:rsidP="00AD5821">
    <w:pPr>
      <w:pStyle w:val="ae"/>
      <w:framePr w:wrap="around" w:vAnchor="text" w:hAnchor="margin" w:xAlign="right" w:y="1"/>
      <w:rPr>
        <w:rStyle w:val="affffb"/>
      </w:rPr>
    </w:pPr>
    <w:r>
      <w:rPr>
        <w:rStyle w:val="affffb"/>
      </w:rPr>
      <w:fldChar w:fldCharType="begin"/>
    </w:r>
    <w:r>
      <w:rPr>
        <w:rStyle w:val="affffb"/>
      </w:rPr>
      <w:instrText xml:space="preserve">PAGE  </w:instrText>
    </w:r>
    <w:r>
      <w:rPr>
        <w:rStyle w:val="affffb"/>
      </w:rPr>
      <w:fldChar w:fldCharType="end"/>
    </w:r>
  </w:p>
  <w:p w14:paraId="384AB122" w14:textId="77777777" w:rsidR="00AD5821" w:rsidRDefault="00AD5821" w:rsidP="00AD5821">
    <w:pPr>
      <w:pStyle w:val="ae"/>
      <w:ind w:right="36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FCD30" w14:textId="503B9A84" w:rsidR="00AD5821" w:rsidRDefault="00AD5821">
    <w:pPr>
      <w:pStyle w:val="ae"/>
      <w:jc w:val="right"/>
    </w:pPr>
    <w:r>
      <w:fldChar w:fldCharType="begin"/>
    </w:r>
    <w:r>
      <w:instrText>PAGE   \* MERGEFORMAT</w:instrText>
    </w:r>
    <w:r>
      <w:fldChar w:fldCharType="separate"/>
    </w:r>
    <w:r w:rsidR="00EE2E2E">
      <w:rPr>
        <w:noProof/>
      </w:rPr>
      <w:t>177</w:t>
    </w:r>
    <w:r>
      <w:fldChar w:fldCharType="end"/>
    </w:r>
  </w:p>
  <w:p w14:paraId="596FB102" w14:textId="77777777" w:rsidR="00AD5821" w:rsidRDefault="00AD5821" w:rsidP="00AD5821">
    <w:pPr>
      <w:pStyle w:val="ae"/>
      <w:ind w:right="360"/>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C9B052" w14:textId="77777777" w:rsidR="00AD5821" w:rsidRDefault="00AD5821">
    <w:pPr>
      <w:pStyle w:val="ae"/>
      <w:ind w:right="360"/>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6BF88" w14:textId="77777777" w:rsidR="00AD5821" w:rsidRDefault="00AD5821" w:rsidP="00AD5821">
    <w:pPr>
      <w:pStyle w:val="ae"/>
      <w:tabs>
        <w:tab w:val="clear" w:pos="4677"/>
        <w:tab w:val="clear" w:pos="9355"/>
        <w:tab w:val="left" w:pos="1710"/>
      </w:tabs>
    </w:pPr>
    <w: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CF6F2C" w14:textId="77777777" w:rsidR="0096534A" w:rsidRDefault="0096534A" w:rsidP="00A858FE">
      <w:r>
        <w:separator/>
      </w:r>
    </w:p>
  </w:footnote>
  <w:footnote w:type="continuationSeparator" w:id="0">
    <w:p w14:paraId="402DC560" w14:textId="77777777" w:rsidR="0096534A" w:rsidRDefault="0096534A" w:rsidP="00A858F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1778B" w14:textId="77777777" w:rsidR="00AD5821" w:rsidRDefault="00AD5821">
    <w:pPr>
      <w:pStyle w:val="ac"/>
      <w:jc w:val="center"/>
    </w:pPr>
    <w:r>
      <w:fldChar w:fldCharType="begin"/>
    </w:r>
    <w:r>
      <w:instrText xml:space="preserve"> PAGE   \* MERGEFORMAT </w:instrText>
    </w:r>
    <w:r>
      <w:fldChar w:fldCharType="separate"/>
    </w:r>
    <w:r>
      <w:rPr>
        <w:noProof/>
      </w:rPr>
      <w:t>48</w:t>
    </w:r>
    <w:r>
      <w:rPr>
        <w:noProof/>
      </w:rPr>
      <w:fldChar w:fldCharType="end"/>
    </w:r>
  </w:p>
  <w:p w14:paraId="4023F014" w14:textId="77777777" w:rsidR="00AD5821" w:rsidRDefault="00AD5821">
    <w:pPr>
      <w:pStyle w:val="ac"/>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FF6B3" w14:textId="77777777" w:rsidR="00AD5821" w:rsidRDefault="00AD5821">
    <w:pPr>
      <w:pStyle w:val="ac"/>
      <w:jc w:val="center"/>
    </w:pPr>
    <w:r>
      <w:fldChar w:fldCharType="begin"/>
    </w:r>
    <w:r>
      <w:instrText xml:space="preserve"> PAGE   \* MERGEFORMAT </w:instrText>
    </w:r>
    <w:r>
      <w:fldChar w:fldCharType="separate"/>
    </w:r>
    <w:r>
      <w:rPr>
        <w:noProof/>
      </w:rPr>
      <w:t>48</w:t>
    </w:r>
    <w:r>
      <w:rPr>
        <w:noProof/>
      </w:rPr>
      <w:fldChar w:fldCharType="end"/>
    </w:r>
  </w:p>
  <w:p w14:paraId="5AA8004D" w14:textId="77777777" w:rsidR="00AD5821" w:rsidRDefault="00AD5821">
    <w:pPr>
      <w:pStyle w:val="ac"/>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233564"/>
      <w:docPartObj>
        <w:docPartGallery w:val="Page Numbers (Top of Page)"/>
        <w:docPartUnique/>
      </w:docPartObj>
    </w:sdtPr>
    <w:sdtEndPr/>
    <w:sdtContent>
      <w:p w14:paraId="4C1720E4" w14:textId="3F83346F" w:rsidR="00AD5821" w:rsidRDefault="00AD5821">
        <w:pPr>
          <w:pStyle w:val="ac"/>
          <w:jc w:val="center"/>
        </w:pPr>
        <w:r>
          <w:fldChar w:fldCharType="begin"/>
        </w:r>
        <w:r>
          <w:instrText>PAGE   \* MERGEFORMAT</w:instrText>
        </w:r>
        <w:r>
          <w:fldChar w:fldCharType="separate"/>
        </w:r>
        <w:r w:rsidR="00EE2E2E">
          <w:rPr>
            <w:noProof/>
          </w:rPr>
          <w:t>36</w:t>
        </w:r>
        <w:r>
          <w:fldChar w:fldCharType="end"/>
        </w:r>
      </w:p>
    </w:sdtContent>
  </w:sdt>
  <w:p w14:paraId="2E55B1DB" w14:textId="77777777" w:rsidR="00AD5821" w:rsidRDefault="00AD5821">
    <w:pPr>
      <w:pStyle w:val="ac"/>
    </w:pP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B6C15" w14:textId="77777777" w:rsidR="00AD5821" w:rsidRDefault="00AD5821">
    <w:pPr>
      <w:pStyle w:val="ac"/>
      <w:jc w:val="center"/>
    </w:pPr>
    <w:r>
      <w:fldChar w:fldCharType="begin"/>
    </w:r>
    <w:r>
      <w:instrText xml:space="preserve"> PAGE   \* MERGEFORMAT </w:instrText>
    </w:r>
    <w:r>
      <w:fldChar w:fldCharType="separate"/>
    </w:r>
    <w:r>
      <w:rPr>
        <w:noProof/>
      </w:rPr>
      <w:t>48</w:t>
    </w:r>
    <w:r>
      <w:rPr>
        <w:noProof/>
      </w:rPr>
      <w:fldChar w:fldCharType="end"/>
    </w:r>
  </w:p>
  <w:p w14:paraId="0DCE3BFF" w14:textId="77777777" w:rsidR="00AD5821" w:rsidRDefault="00AD5821">
    <w:pPr>
      <w:pStyle w:val="ac"/>
    </w:pP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5023345"/>
      <w:docPartObj>
        <w:docPartGallery w:val="Page Numbers (Top of Page)"/>
        <w:docPartUnique/>
      </w:docPartObj>
    </w:sdtPr>
    <w:sdtEndPr/>
    <w:sdtContent>
      <w:p w14:paraId="291DBB54" w14:textId="62917EE1" w:rsidR="00AD5821" w:rsidRDefault="00AD5821">
        <w:pPr>
          <w:pStyle w:val="ac"/>
          <w:jc w:val="center"/>
        </w:pPr>
        <w:r>
          <w:fldChar w:fldCharType="begin"/>
        </w:r>
        <w:r>
          <w:instrText>PAGE   \* MERGEFORMAT</w:instrText>
        </w:r>
        <w:r>
          <w:fldChar w:fldCharType="separate"/>
        </w:r>
        <w:r w:rsidR="00EE2E2E">
          <w:rPr>
            <w:noProof/>
          </w:rPr>
          <w:t>48</w:t>
        </w:r>
        <w:r>
          <w:fldChar w:fldCharType="end"/>
        </w:r>
      </w:p>
    </w:sdtContent>
  </w:sdt>
  <w:p w14:paraId="74A8565C" w14:textId="77777777" w:rsidR="00AD5821" w:rsidRDefault="00AD5821">
    <w:pPr>
      <w:pStyle w:val="ac"/>
    </w:pP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0F797" w14:textId="77777777" w:rsidR="00AD5821" w:rsidRDefault="00AD5821">
    <w:pPr>
      <w:pStyle w:val="ac"/>
      <w:jc w:val="center"/>
    </w:pPr>
    <w:r>
      <w:fldChar w:fldCharType="begin"/>
    </w:r>
    <w:r>
      <w:instrText xml:space="preserve"> PAGE   \* MERGEFORMAT </w:instrText>
    </w:r>
    <w:r>
      <w:fldChar w:fldCharType="separate"/>
    </w:r>
    <w:r>
      <w:rPr>
        <w:noProof/>
      </w:rPr>
      <w:t>48</w:t>
    </w:r>
    <w:r>
      <w:rPr>
        <w:noProof/>
      </w:rPr>
      <w:fldChar w:fldCharType="end"/>
    </w:r>
  </w:p>
  <w:p w14:paraId="783757DC" w14:textId="77777777" w:rsidR="00AD5821" w:rsidRDefault="00AD5821">
    <w:pPr>
      <w:pStyle w:val="ac"/>
    </w:pP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67059A" w14:textId="77777777" w:rsidR="00AD5821" w:rsidRDefault="00AD5821">
    <w:pPr>
      <w:pStyle w:val="ac"/>
      <w:jc w:val="center"/>
    </w:pPr>
    <w:r>
      <w:fldChar w:fldCharType="begin"/>
    </w:r>
    <w:r>
      <w:instrText xml:space="preserve"> PAGE   \* MERGEFORMAT </w:instrText>
    </w:r>
    <w:r>
      <w:fldChar w:fldCharType="separate"/>
    </w:r>
    <w:r>
      <w:rPr>
        <w:noProof/>
      </w:rPr>
      <w:t>48</w:t>
    </w:r>
    <w:r>
      <w:rPr>
        <w:noProof/>
      </w:rPr>
      <w:fldChar w:fldCharType="end"/>
    </w:r>
  </w:p>
  <w:p w14:paraId="214E8FE2" w14:textId="77777777" w:rsidR="00AD5821" w:rsidRDefault="00AD5821">
    <w:pPr>
      <w:pStyle w:val="ac"/>
    </w:pP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8948100"/>
      <w:docPartObj>
        <w:docPartGallery w:val="Page Numbers (Top of Page)"/>
        <w:docPartUnique/>
      </w:docPartObj>
    </w:sdtPr>
    <w:sdtEndPr/>
    <w:sdtContent>
      <w:p w14:paraId="3C4ACE23" w14:textId="3F692A0A" w:rsidR="00AD5821" w:rsidRDefault="00AD5821">
        <w:pPr>
          <w:pStyle w:val="ac"/>
          <w:jc w:val="center"/>
        </w:pPr>
        <w:r>
          <w:fldChar w:fldCharType="begin"/>
        </w:r>
        <w:r>
          <w:instrText>PAGE   \* MERGEFORMAT</w:instrText>
        </w:r>
        <w:r>
          <w:fldChar w:fldCharType="separate"/>
        </w:r>
        <w:r w:rsidR="00EE2E2E">
          <w:rPr>
            <w:noProof/>
          </w:rPr>
          <w:t>58</w:t>
        </w:r>
        <w:r>
          <w:fldChar w:fldCharType="end"/>
        </w:r>
      </w:p>
    </w:sdtContent>
  </w:sdt>
  <w:p w14:paraId="1CD2DE99" w14:textId="77777777" w:rsidR="00AD5821" w:rsidRDefault="00AD5821">
    <w:pPr>
      <w:pStyle w:val="ac"/>
    </w:pP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EC95A8" w14:textId="77777777" w:rsidR="00AD5821" w:rsidRDefault="00AD5821">
    <w:pPr>
      <w:pStyle w:val="ac"/>
      <w:jc w:val="center"/>
    </w:pPr>
    <w:r>
      <w:fldChar w:fldCharType="begin"/>
    </w:r>
    <w:r>
      <w:instrText xml:space="preserve"> PAGE   \* MERGEFORMAT </w:instrText>
    </w:r>
    <w:r>
      <w:fldChar w:fldCharType="separate"/>
    </w:r>
    <w:r>
      <w:rPr>
        <w:noProof/>
      </w:rPr>
      <w:t>48</w:t>
    </w:r>
    <w:r>
      <w:rPr>
        <w:noProof/>
      </w:rPr>
      <w:fldChar w:fldCharType="end"/>
    </w:r>
  </w:p>
  <w:p w14:paraId="3936192F" w14:textId="77777777" w:rsidR="00AD5821" w:rsidRDefault="00AD5821">
    <w:pPr>
      <w:pStyle w:val="ac"/>
    </w:pPr>
  </w:p>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93CB2E" w14:textId="77777777" w:rsidR="00AD5821" w:rsidRDefault="00AD5821">
    <w:pPr>
      <w:pStyle w:val="ac"/>
      <w:jc w:val="center"/>
    </w:pPr>
    <w:r>
      <w:fldChar w:fldCharType="begin"/>
    </w:r>
    <w:r>
      <w:instrText xml:space="preserve"> PAGE   \* MERGEFORMAT </w:instrText>
    </w:r>
    <w:r>
      <w:fldChar w:fldCharType="separate"/>
    </w:r>
    <w:r>
      <w:rPr>
        <w:noProof/>
      </w:rPr>
      <w:t>48</w:t>
    </w:r>
    <w:r>
      <w:rPr>
        <w:noProof/>
      </w:rPr>
      <w:fldChar w:fldCharType="end"/>
    </w:r>
  </w:p>
  <w:p w14:paraId="01E675FC" w14:textId="77777777" w:rsidR="00AD5821" w:rsidRDefault="00AD5821">
    <w:pPr>
      <w:pStyle w:val="ac"/>
    </w:pPr>
  </w:p>
</w:hdr>
</file>

<file path=word/header1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E972A0" w14:textId="28519A2D" w:rsidR="00AD5821" w:rsidRDefault="00AD5821">
    <w:pPr>
      <w:pStyle w:val="ac"/>
      <w:jc w:val="center"/>
    </w:pPr>
    <w:r>
      <w:fldChar w:fldCharType="begin"/>
    </w:r>
    <w:r>
      <w:instrText>PAGE   \* MERGEFORMAT</w:instrText>
    </w:r>
    <w:r>
      <w:fldChar w:fldCharType="separate"/>
    </w:r>
    <w:r w:rsidR="00EE2E2E">
      <w:rPr>
        <w:noProof/>
      </w:rPr>
      <w:t>69</w:t>
    </w:r>
    <w:r>
      <w:rPr>
        <w:noProof/>
      </w:rPr>
      <w:fldChar w:fldCharType="end"/>
    </w:r>
  </w:p>
  <w:p w14:paraId="3BDF49DF" w14:textId="77777777" w:rsidR="00AD5821" w:rsidRDefault="00AD5821">
    <w:pPr>
      <w:pStyle w:val="ac"/>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039468"/>
      <w:docPartObj>
        <w:docPartGallery w:val="Page Numbers (Top of Page)"/>
        <w:docPartUnique/>
      </w:docPartObj>
    </w:sdtPr>
    <w:sdtEndPr/>
    <w:sdtContent>
      <w:p w14:paraId="4BFCE2C4" w14:textId="63F8192B" w:rsidR="00AD5821" w:rsidRDefault="00AD5821">
        <w:pPr>
          <w:pStyle w:val="ac"/>
          <w:jc w:val="center"/>
        </w:pPr>
        <w:r>
          <w:fldChar w:fldCharType="begin"/>
        </w:r>
        <w:r>
          <w:instrText>PAGE   \* MERGEFORMAT</w:instrText>
        </w:r>
        <w:r>
          <w:fldChar w:fldCharType="separate"/>
        </w:r>
        <w:r w:rsidR="00EE2E2E">
          <w:rPr>
            <w:noProof/>
          </w:rPr>
          <w:t>8</w:t>
        </w:r>
        <w:r>
          <w:fldChar w:fldCharType="end"/>
        </w:r>
      </w:p>
    </w:sdtContent>
  </w:sdt>
  <w:p w14:paraId="27E22C88" w14:textId="77777777" w:rsidR="00AD5821" w:rsidRDefault="00AD5821">
    <w:pPr>
      <w:pStyle w:val="ac"/>
    </w:pPr>
  </w:p>
</w:hdr>
</file>

<file path=word/header2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3969E" w14:textId="77777777" w:rsidR="00AD5821" w:rsidRDefault="00AD5821">
    <w:pPr>
      <w:pStyle w:val="ac"/>
      <w:jc w:val="center"/>
    </w:pPr>
    <w:r>
      <w:fldChar w:fldCharType="begin"/>
    </w:r>
    <w:r>
      <w:instrText xml:space="preserve"> PAGE   \* MERGEFORMAT </w:instrText>
    </w:r>
    <w:r>
      <w:fldChar w:fldCharType="separate"/>
    </w:r>
    <w:r>
      <w:rPr>
        <w:noProof/>
      </w:rPr>
      <w:t>48</w:t>
    </w:r>
    <w:r>
      <w:rPr>
        <w:noProof/>
      </w:rPr>
      <w:fldChar w:fldCharType="end"/>
    </w:r>
  </w:p>
  <w:p w14:paraId="37F5F787" w14:textId="77777777" w:rsidR="00AD5821" w:rsidRDefault="00AD5821">
    <w:pPr>
      <w:pStyle w:val="ac"/>
    </w:pPr>
  </w:p>
</w:hdr>
</file>

<file path=word/header2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7A11C" w14:textId="77777777" w:rsidR="00AD5821" w:rsidRDefault="00AD5821">
    <w:pPr>
      <w:pStyle w:val="ac"/>
      <w:jc w:val="center"/>
    </w:pPr>
    <w:r>
      <w:fldChar w:fldCharType="begin"/>
    </w:r>
    <w:r>
      <w:instrText xml:space="preserve"> PAGE   \* MERGEFORMAT </w:instrText>
    </w:r>
    <w:r>
      <w:fldChar w:fldCharType="separate"/>
    </w:r>
    <w:r>
      <w:rPr>
        <w:noProof/>
      </w:rPr>
      <w:t>48</w:t>
    </w:r>
    <w:r>
      <w:rPr>
        <w:noProof/>
      </w:rPr>
      <w:fldChar w:fldCharType="end"/>
    </w:r>
  </w:p>
  <w:p w14:paraId="0D2C92E8" w14:textId="77777777" w:rsidR="00AD5821" w:rsidRDefault="00AD5821">
    <w:pPr>
      <w:pStyle w:val="ac"/>
    </w:pPr>
  </w:p>
</w:hdr>
</file>

<file path=word/header2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9999451"/>
      <w:docPartObj>
        <w:docPartGallery w:val="Page Numbers (Top of Page)"/>
        <w:docPartUnique/>
      </w:docPartObj>
    </w:sdtPr>
    <w:sdtEndPr/>
    <w:sdtContent>
      <w:p w14:paraId="337EF0CC" w14:textId="47957C4C" w:rsidR="00AD5821" w:rsidRDefault="00AD5821">
        <w:pPr>
          <w:pStyle w:val="ac"/>
          <w:jc w:val="center"/>
        </w:pPr>
        <w:r>
          <w:fldChar w:fldCharType="begin"/>
        </w:r>
        <w:r>
          <w:instrText>PAGE   \* MERGEFORMAT</w:instrText>
        </w:r>
        <w:r>
          <w:fldChar w:fldCharType="separate"/>
        </w:r>
        <w:r w:rsidR="00EE2E2E">
          <w:rPr>
            <w:noProof/>
          </w:rPr>
          <w:t>82</w:t>
        </w:r>
        <w:r>
          <w:rPr>
            <w:noProof/>
          </w:rPr>
          <w:fldChar w:fldCharType="end"/>
        </w:r>
      </w:p>
    </w:sdtContent>
  </w:sdt>
  <w:p w14:paraId="27E89B6E" w14:textId="77777777" w:rsidR="00AD5821" w:rsidRDefault="00AD5821">
    <w:pPr>
      <w:pStyle w:val="ac"/>
    </w:pPr>
  </w:p>
</w:hdr>
</file>

<file path=word/header2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6BF8BA" w14:textId="77777777" w:rsidR="00AD5821" w:rsidRDefault="00AD5821">
    <w:pPr>
      <w:pStyle w:val="ac"/>
      <w:jc w:val="center"/>
    </w:pPr>
    <w:r>
      <w:fldChar w:fldCharType="begin"/>
    </w:r>
    <w:r>
      <w:instrText xml:space="preserve"> PAGE   \* MERGEFORMAT </w:instrText>
    </w:r>
    <w:r>
      <w:fldChar w:fldCharType="separate"/>
    </w:r>
    <w:r>
      <w:rPr>
        <w:noProof/>
      </w:rPr>
      <w:t>48</w:t>
    </w:r>
    <w:r>
      <w:rPr>
        <w:noProof/>
      </w:rPr>
      <w:fldChar w:fldCharType="end"/>
    </w:r>
  </w:p>
  <w:p w14:paraId="6C31EA5C" w14:textId="77777777" w:rsidR="00AD5821" w:rsidRDefault="00AD5821">
    <w:pPr>
      <w:pStyle w:val="ac"/>
    </w:pPr>
  </w:p>
</w:hdr>
</file>

<file path=word/header2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C850C" w14:textId="77777777" w:rsidR="00AD5821" w:rsidRDefault="00AD5821">
    <w:pPr>
      <w:pStyle w:val="ac"/>
      <w:jc w:val="center"/>
    </w:pPr>
    <w:r>
      <w:fldChar w:fldCharType="begin"/>
    </w:r>
    <w:r>
      <w:instrText xml:space="preserve"> PAGE   \* MERGEFORMAT </w:instrText>
    </w:r>
    <w:r>
      <w:fldChar w:fldCharType="separate"/>
    </w:r>
    <w:r>
      <w:rPr>
        <w:noProof/>
      </w:rPr>
      <w:t>48</w:t>
    </w:r>
    <w:r>
      <w:rPr>
        <w:noProof/>
      </w:rPr>
      <w:fldChar w:fldCharType="end"/>
    </w:r>
  </w:p>
  <w:p w14:paraId="66A8F373" w14:textId="77777777" w:rsidR="00AD5821" w:rsidRDefault="00AD5821">
    <w:pPr>
      <w:pStyle w:val="ac"/>
    </w:pPr>
  </w:p>
</w:hdr>
</file>

<file path=word/header2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8162552"/>
      <w:docPartObj>
        <w:docPartGallery w:val="Page Numbers (Top of Page)"/>
        <w:docPartUnique/>
      </w:docPartObj>
    </w:sdtPr>
    <w:sdtEndPr/>
    <w:sdtContent>
      <w:p w14:paraId="134B9C63" w14:textId="787D6CAB" w:rsidR="00AD5821" w:rsidRDefault="00AD5821">
        <w:pPr>
          <w:pStyle w:val="ac"/>
          <w:jc w:val="center"/>
        </w:pPr>
        <w:r>
          <w:fldChar w:fldCharType="begin"/>
        </w:r>
        <w:r>
          <w:instrText>PAGE   \* MERGEFORMAT</w:instrText>
        </w:r>
        <w:r>
          <w:fldChar w:fldCharType="separate"/>
        </w:r>
        <w:r w:rsidR="00EE2E2E">
          <w:rPr>
            <w:noProof/>
          </w:rPr>
          <w:t>10</w:t>
        </w:r>
        <w:r>
          <w:fldChar w:fldCharType="end"/>
        </w:r>
      </w:p>
    </w:sdtContent>
  </w:sdt>
  <w:p w14:paraId="56BB3D88" w14:textId="77777777" w:rsidR="00AD5821" w:rsidRDefault="00AD5821">
    <w:pPr>
      <w:pStyle w:val="ac"/>
    </w:pPr>
  </w:p>
</w:hdr>
</file>

<file path=word/header2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58AAA7" w14:textId="77777777" w:rsidR="00AD5821" w:rsidRDefault="00AD5821">
    <w:pPr>
      <w:pStyle w:val="ac"/>
      <w:jc w:val="center"/>
    </w:pPr>
    <w:r>
      <w:fldChar w:fldCharType="begin"/>
    </w:r>
    <w:r>
      <w:instrText xml:space="preserve"> PAGE   \* MERGEFORMAT </w:instrText>
    </w:r>
    <w:r>
      <w:fldChar w:fldCharType="separate"/>
    </w:r>
    <w:r>
      <w:rPr>
        <w:noProof/>
      </w:rPr>
      <w:t>48</w:t>
    </w:r>
    <w:r>
      <w:rPr>
        <w:noProof/>
      </w:rPr>
      <w:fldChar w:fldCharType="end"/>
    </w:r>
  </w:p>
  <w:p w14:paraId="5997C832" w14:textId="77777777" w:rsidR="00AD5821" w:rsidRDefault="00AD5821">
    <w:pPr>
      <w:pStyle w:val="ac"/>
    </w:pPr>
  </w:p>
</w:hdr>
</file>

<file path=word/header2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55040C" w14:textId="77777777" w:rsidR="00AD5821" w:rsidRDefault="00AD5821">
    <w:pPr>
      <w:pStyle w:val="ac"/>
      <w:jc w:val="center"/>
    </w:pPr>
    <w:r>
      <w:fldChar w:fldCharType="begin"/>
    </w:r>
    <w:r>
      <w:instrText xml:space="preserve"> PAGE   \* MERGEFORMAT </w:instrText>
    </w:r>
    <w:r>
      <w:fldChar w:fldCharType="separate"/>
    </w:r>
    <w:r>
      <w:rPr>
        <w:noProof/>
      </w:rPr>
      <w:t>48</w:t>
    </w:r>
    <w:r>
      <w:rPr>
        <w:noProof/>
      </w:rPr>
      <w:fldChar w:fldCharType="end"/>
    </w:r>
  </w:p>
  <w:p w14:paraId="7E891C11" w14:textId="77777777" w:rsidR="00AD5821" w:rsidRDefault="00AD5821">
    <w:pPr>
      <w:pStyle w:val="ac"/>
    </w:pPr>
  </w:p>
  <w:p w14:paraId="00DB7BD5" w14:textId="77777777" w:rsidR="00AD5821" w:rsidRDefault="00AD5821"/>
</w:hdr>
</file>

<file path=word/header2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7304303"/>
      <w:docPartObj>
        <w:docPartGallery w:val="Page Numbers (Top of Page)"/>
        <w:docPartUnique/>
      </w:docPartObj>
    </w:sdtPr>
    <w:sdtEndPr/>
    <w:sdtContent>
      <w:p w14:paraId="37BF1D42" w14:textId="7FDB4D33" w:rsidR="00AD5821" w:rsidRDefault="00AD5821">
        <w:pPr>
          <w:pStyle w:val="ac"/>
          <w:jc w:val="center"/>
        </w:pPr>
        <w:r>
          <w:fldChar w:fldCharType="begin"/>
        </w:r>
        <w:r>
          <w:instrText>PAGE   \* MERGEFORMAT</w:instrText>
        </w:r>
        <w:r>
          <w:fldChar w:fldCharType="separate"/>
        </w:r>
        <w:r w:rsidR="00EE2E2E">
          <w:rPr>
            <w:noProof/>
          </w:rPr>
          <w:t>27</w:t>
        </w:r>
        <w:r>
          <w:fldChar w:fldCharType="end"/>
        </w:r>
      </w:p>
    </w:sdtContent>
  </w:sdt>
  <w:p w14:paraId="39D24B9D" w14:textId="77777777" w:rsidR="00AD5821" w:rsidRDefault="00AD5821">
    <w:pPr>
      <w:pStyle w:val="ac"/>
    </w:pPr>
  </w:p>
  <w:p w14:paraId="481D3B31" w14:textId="77777777" w:rsidR="00AD5821" w:rsidRDefault="00AD5821"/>
</w:hdr>
</file>

<file path=word/header2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FECF9" w14:textId="77777777" w:rsidR="00AD5821" w:rsidRDefault="00AD5821">
    <w:pPr>
      <w:pStyle w:val="ac"/>
      <w:jc w:val="center"/>
    </w:pPr>
    <w:r>
      <w:fldChar w:fldCharType="begin"/>
    </w:r>
    <w:r>
      <w:instrText xml:space="preserve"> PAGE   \* MERGEFORMAT </w:instrText>
    </w:r>
    <w:r>
      <w:fldChar w:fldCharType="separate"/>
    </w:r>
    <w:r>
      <w:rPr>
        <w:noProof/>
      </w:rPr>
      <w:t>48</w:t>
    </w:r>
    <w:r>
      <w:rPr>
        <w:noProof/>
      </w:rPr>
      <w:fldChar w:fldCharType="end"/>
    </w:r>
  </w:p>
  <w:p w14:paraId="3BF2F2A9" w14:textId="77777777" w:rsidR="00AD5821" w:rsidRDefault="00AD5821">
    <w:pPr>
      <w:pStyle w:val="ac"/>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DA735" w14:textId="77777777" w:rsidR="00AD5821" w:rsidRDefault="00AD5821">
    <w:pPr>
      <w:pStyle w:val="ac"/>
      <w:jc w:val="center"/>
    </w:pPr>
    <w:r>
      <w:fldChar w:fldCharType="begin"/>
    </w:r>
    <w:r>
      <w:instrText xml:space="preserve"> PAGE   \* MERGEFORMAT </w:instrText>
    </w:r>
    <w:r>
      <w:fldChar w:fldCharType="separate"/>
    </w:r>
    <w:r>
      <w:rPr>
        <w:noProof/>
      </w:rPr>
      <w:t>48</w:t>
    </w:r>
    <w:r>
      <w:rPr>
        <w:noProof/>
      </w:rPr>
      <w:fldChar w:fldCharType="end"/>
    </w:r>
  </w:p>
  <w:p w14:paraId="23E43F8C" w14:textId="77777777" w:rsidR="00AD5821" w:rsidRDefault="00AD5821">
    <w:pPr>
      <w:pStyle w:val="ac"/>
    </w:pPr>
  </w:p>
</w:hdr>
</file>

<file path=word/header3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F1025" w14:textId="77777777" w:rsidR="00AD5821" w:rsidRDefault="00AD5821">
    <w:pPr>
      <w:pStyle w:val="ac"/>
      <w:jc w:val="center"/>
    </w:pPr>
    <w:r>
      <w:fldChar w:fldCharType="begin"/>
    </w:r>
    <w:r>
      <w:instrText xml:space="preserve"> PAGE   \* MERGEFORMAT </w:instrText>
    </w:r>
    <w:r>
      <w:fldChar w:fldCharType="separate"/>
    </w:r>
    <w:r>
      <w:rPr>
        <w:noProof/>
      </w:rPr>
      <w:t>48</w:t>
    </w:r>
    <w:r>
      <w:rPr>
        <w:noProof/>
      </w:rPr>
      <w:fldChar w:fldCharType="end"/>
    </w:r>
  </w:p>
  <w:p w14:paraId="6BDB4CA8" w14:textId="77777777" w:rsidR="00AD5821" w:rsidRDefault="00AD5821">
    <w:pPr>
      <w:pStyle w:val="ac"/>
    </w:pPr>
  </w:p>
</w:hdr>
</file>

<file path=word/header3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3783C" w14:textId="46E78A07" w:rsidR="00AD5821" w:rsidRDefault="00AD5821">
    <w:pPr>
      <w:pStyle w:val="ac"/>
      <w:jc w:val="center"/>
    </w:pPr>
    <w:r>
      <w:fldChar w:fldCharType="begin"/>
    </w:r>
    <w:r>
      <w:instrText>PAGE   \* MERGEFORMAT</w:instrText>
    </w:r>
    <w:r>
      <w:fldChar w:fldCharType="separate"/>
    </w:r>
    <w:r w:rsidR="00EE2E2E">
      <w:rPr>
        <w:noProof/>
      </w:rPr>
      <w:t>46</w:t>
    </w:r>
    <w:r>
      <w:rPr>
        <w:noProof/>
      </w:rPr>
      <w:fldChar w:fldCharType="end"/>
    </w:r>
  </w:p>
  <w:p w14:paraId="70B88F07" w14:textId="77777777" w:rsidR="00AD5821" w:rsidRDefault="00AD5821">
    <w:pPr>
      <w:pStyle w:val="ac"/>
    </w:pPr>
  </w:p>
</w:hdr>
</file>

<file path=word/header3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EBDB1D" w14:textId="77777777" w:rsidR="00AD5821" w:rsidRDefault="00AD5821">
    <w:pPr>
      <w:pStyle w:val="ac"/>
      <w:jc w:val="center"/>
    </w:pPr>
    <w:r>
      <w:fldChar w:fldCharType="begin"/>
    </w:r>
    <w:r>
      <w:instrText xml:space="preserve"> PAGE   \* MERGEFORMAT </w:instrText>
    </w:r>
    <w:r>
      <w:fldChar w:fldCharType="separate"/>
    </w:r>
    <w:r>
      <w:rPr>
        <w:noProof/>
      </w:rPr>
      <w:t>48</w:t>
    </w:r>
    <w:r>
      <w:rPr>
        <w:noProof/>
      </w:rPr>
      <w:fldChar w:fldCharType="end"/>
    </w:r>
  </w:p>
  <w:p w14:paraId="2E41E6B1" w14:textId="77777777" w:rsidR="00AD5821" w:rsidRDefault="00AD5821">
    <w:pPr>
      <w:pStyle w:val="ac"/>
    </w:pPr>
  </w:p>
</w:hdr>
</file>

<file path=word/header3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349A8" w14:textId="124B45DF" w:rsidR="00AD5821" w:rsidRDefault="00AD5821">
    <w:pPr>
      <w:pStyle w:val="ac"/>
      <w:jc w:val="center"/>
    </w:pPr>
    <w:r>
      <w:fldChar w:fldCharType="begin"/>
    </w:r>
    <w:r>
      <w:instrText>PAGE   \* MERGEFORMAT</w:instrText>
    </w:r>
    <w:r>
      <w:fldChar w:fldCharType="separate"/>
    </w:r>
    <w:r w:rsidR="00EE2E2E">
      <w:rPr>
        <w:noProof/>
      </w:rPr>
      <w:t>63</w:t>
    </w:r>
    <w:r>
      <w:fldChar w:fldCharType="end"/>
    </w:r>
  </w:p>
  <w:p w14:paraId="7EED7517" w14:textId="77777777" w:rsidR="00AD5821" w:rsidRDefault="00AD5821">
    <w:pPr>
      <w:pStyle w:val="ac"/>
    </w:pPr>
  </w:p>
</w:hdr>
</file>

<file path=word/header3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29950" w14:textId="77777777" w:rsidR="00AD5821" w:rsidRDefault="00AD5821">
    <w:pPr>
      <w:pStyle w:val="ac"/>
      <w:jc w:val="center"/>
    </w:pPr>
    <w:r>
      <w:fldChar w:fldCharType="begin"/>
    </w:r>
    <w:r>
      <w:instrText xml:space="preserve"> PAGE   \* MERGEFORMAT </w:instrText>
    </w:r>
    <w:r>
      <w:fldChar w:fldCharType="separate"/>
    </w:r>
    <w:r>
      <w:rPr>
        <w:noProof/>
      </w:rPr>
      <w:t>48</w:t>
    </w:r>
    <w:r>
      <w:rPr>
        <w:noProof/>
      </w:rPr>
      <w:fldChar w:fldCharType="end"/>
    </w:r>
  </w:p>
  <w:p w14:paraId="76604ED4" w14:textId="77777777" w:rsidR="00AD5821" w:rsidRDefault="00AD5821">
    <w:pPr>
      <w:pStyle w:val="ac"/>
    </w:pPr>
  </w:p>
</w:hdr>
</file>

<file path=word/header3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0103042"/>
      <w:docPartObj>
        <w:docPartGallery w:val="Page Numbers (Top of Page)"/>
        <w:docPartUnique/>
      </w:docPartObj>
    </w:sdtPr>
    <w:sdtEndPr/>
    <w:sdtContent>
      <w:p w14:paraId="5C45CB0A" w14:textId="05493F38" w:rsidR="00AD5821" w:rsidRDefault="00AD5821">
        <w:pPr>
          <w:pStyle w:val="ac"/>
          <w:jc w:val="center"/>
        </w:pPr>
        <w:r>
          <w:fldChar w:fldCharType="begin"/>
        </w:r>
        <w:r>
          <w:instrText>PAGE   \* MERGEFORMAT</w:instrText>
        </w:r>
        <w:r>
          <w:fldChar w:fldCharType="separate"/>
        </w:r>
        <w:r w:rsidR="00EE2E2E">
          <w:rPr>
            <w:noProof/>
          </w:rPr>
          <w:t>78</w:t>
        </w:r>
        <w:r>
          <w:rPr>
            <w:noProof/>
          </w:rPr>
          <w:fldChar w:fldCharType="end"/>
        </w:r>
      </w:p>
    </w:sdtContent>
  </w:sdt>
  <w:p w14:paraId="7C8B1CBD" w14:textId="77777777" w:rsidR="00AD5821" w:rsidRDefault="00AD5821">
    <w:pPr>
      <w:pStyle w:val="ac"/>
    </w:pPr>
  </w:p>
</w:hdr>
</file>

<file path=word/header3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0ACB8" w14:textId="77777777" w:rsidR="00AD5821" w:rsidRDefault="00AD5821">
    <w:pPr>
      <w:pStyle w:val="ac"/>
      <w:jc w:val="center"/>
    </w:pPr>
    <w:r>
      <w:fldChar w:fldCharType="begin"/>
    </w:r>
    <w:r>
      <w:instrText xml:space="preserve"> PAGE   \* MERGEFORMAT </w:instrText>
    </w:r>
    <w:r>
      <w:fldChar w:fldCharType="separate"/>
    </w:r>
    <w:r>
      <w:rPr>
        <w:noProof/>
      </w:rPr>
      <w:t>48</w:t>
    </w:r>
    <w:r>
      <w:rPr>
        <w:noProof/>
      </w:rPr>
      <w:fldChar w:fldCharType="end"/>
    </w:r>
  </w:p>
  <w:p w14:paraId="03BEF979" w14:textId="77777777" w:rsidR="00AD5821" w:rsidRDefault="00AD5821">
    <w:pPr>
      <w:pStyle w:val="ac"/>
    </w:pPr>
  </w:p>
</w:hdr>
</file>

<file path=word/header3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33794" w14:textId="77777777" w:rsidR="00AD5821" w:rsidRDefault="00AD5821">
    <w:pPr>
      <w:pStyle w:val="ac"/>
      <w:jc w:val="center"/>
    </w:pPr>
    <w:r>
      <w:fldChar w:fldCharType="begin"/>
    </w:r>
    <w:r>
      <w:instrText xml:space="preserve"> PAGE   \* MERGEFORMAT </w:instrText>
    </w:r>
    <w:r>
      <w:fldChar w:fldCharType="separate"/>
    </w:r>
    <w:r>
      <w:rPr>
        <w:noProof/>
      </w:rPr>
      <w:t>48</w:t>
    </w:r>
    <w:r>
      <w:rPr>
        <w:noProof/>
      </w:rPr>
      <w:fldChar w:fldCharType="end"/>
    </w:r>
  </w:p>
  <w:p w14:paraId="6EB8048D" w14:textId="77777777" w:rsidR="00AD5821" w:rsidRDefault="00AD5821">
    <w:pPr>
      <w:pStyle w:val="ac"/>
    </w:pPr>
  </w:p>
</w:hdr>
</file>

<file path=word/header3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8794845"/>
      <w:docPartObj>
        <w:docPartGallery w:val="Page Numbers (Top of Page)"/>
        <w:docPartUnique/>
      </w:docPartObj>
    </w:sdtPr>
    <w:sdtEndPr/>
    <w:sdtContent>
      <w:p w14:paraId="4A06C8BB" w14:textId="29BCFA93" w:rsidR="00AD5821" w:rsidRDefault="00AD5821">
        <w:pPr>
          <w:pStyle w:val="ac"/>
          <w:jc w:val="center"/>
        </w:pPr>
        <w:r>
          <w:fldChar w:fldCharType="begin"/>
        </w:r>
        <w:r>
          <w:instrText>PAGE   \* MERGEFORMAT</w:instrText>
        </w:r>
        <w:r>
          <w:fldChar w:fldCharType="separate"/>
        </w:r>
        <w:r w:rsidR="00EE2E2E">
          <w:rPr>
            <w:noProof/>
          </w:rPr>
          <w:t>94</w:t>
        </w:r>
        <w:r>
          <w:rPr>
            <w:noProof/>
          </w:rPr>
          <w:fldChar w:fldCharType="end"/>
        </w:r>
      </w:p>
    </w:sdtContent>
  </w:sdt>
  <w:p w14:paraId="014F85E7" w14:textId="77777777" w:rsidR="00AD5821" w:rsidRDefault="00AD5821">
    <w:pPr>
      <w:pStyle w:val="ac"/>
    </w:pPr>
  </w:p>
</w:hdr>
</file>

<file path=word/header3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5CFE11" w14:textId="77777777" w:rsidR="00AD5821" w:rsidRDefault="00AD5821">
    <w:pPr>
      <w:pStyle w:val="ac"/>
      <w:jc w:val="center"/>
    </w:pPr>
    <w:r>
      <w:fldChar w:fldCharType="begin"/>
    </w:r>
    <w:r>
      <w:instrText xml:space="preserve"> PAGE   \* MERGEFORMAT </w:instrText>
    </w:r>
    <w:r>
      <w:fldChar w:fldCharType="separate"/>
    </w:r>
    <w:r>
      <w:rPr>
        <w:noProof/>
      </w:rPr>
      <w:t>48</w:t>
    </w:r>
    <w:r>
      <w:rPr>
        <w:noProof/>
      </w:rPr>
      <w:fldChar w:fldCharType="end"/>
    </w:r>
  </w:p>
  <w:p w14:paraId="5C8BC8DC" w14:textId="77777777" w:rsidR="00AD5821" w:rsidRDefault="00AD5821">
    <w:pPr>
      <w:pStyle w:val="ac"/>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AB28B" w14:textId="77777777" w:rsidR="00AD5821" w:rsidRDefault="00AD5821">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AD5821" w:rsidRDefault="00AD5821">
    <w:pPr>
      <w:pStyle w:val="ac"/>
    </w:pPr>
  </w:p>
</w:hdr>
</file>

<file path=word/header4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87765" w14:textId="77777777" w:rsidR="00AD5821" w:rsidRDefault="00AD5821">
    <w:pPr>
      <w:pStyle w:val="ac"/>
      <w:jc w:val="center"/>
    </w:pPr>
    <w:r>
      <w:fldChar w:fldCharType="begin"/>
    </w:r>
    <w:r>
      <w:instrText xml:space="preserve"> PAGE   \* MERGEFORMAT </w:instrText>
    </w:r>
    <w:r>
      <w:fldChar w:fldCharType="separate"/>
    </w:r>
    <w:r>
      <w:rPr>
        <w:noProof/>
      </w:rPr>
      <w:t>48</w:t>
    </w:r>
    <w:r>
      <w:rPr>
        <w:noProof/>
      </w:rPr>
      <w:fldChar w:fldCharType="end"/>
    </w:r>
  </w:p>
  <w:p w14:paraId="0A892F11" w14:textId="77777777" w:rsidR="00AD5821" w:rsidRDefault="00AD5821">
    <w:pPr>
      <w:pStyle w:val="ac"/>
    </w:pPr>
  </w:p>
</w:hdr>
</file>

<file path=word/header4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9154021"/>
      <w:docPartObj>
        <w:docPartGallery w:val="Page Numbers (Top of Page)"/>
        <w:docPartUnique/>
      </w:docPartObj>
    </w:sdtPr>
    <w:sdtEndPr/>
    <w:sdtContent>
      <w:p w14:paraId="52F3D102" w14:textId="0AA65FA0" w:rsidR="00AD5821" w:rsidRDefault="00AD5821">
        <w:pPr>
          <w:pStyle w:val="ac"/>
          <w:jc w:val="center"/>
        </w:pPr>
        <w:r>
          <w:fldChar w:fldCharType="begin"/>
        </w:r>
        <w:r>
          <w:instrText>PAGE   \* MERGEFORMAT</w:instrText>
        </w:r>
        <w:r>
          <w:fldChar w:fldCharType="separate"/>
        </w:r>
        <w:r w:rsidR="00EE2E2E">
          <w:rPr>
            <w:noProof/>
          </w:rPr>
          <w:t>113</w:t>
        </w:r>
        <w:r>
          <w:fldChar w:fldCharType="end"/>
        </w:r>
      </w:p>
    </w:sdtContent>
  </w:sdt>
  <w:p w14:paraId="6EA62A57" w14:textId="77777777" w:rsidR="00AD5821" w:rsidRDefault="00AD5821">
    <w:pPr>
      <w:pStyle w:val="ac"/>
    </w:pPr>
  </w:p>
</w:hdr>
</file>

<file path=word/header4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8B5A2" w14:textId="77777777" w:rsidR="00AD5821" w:rsidRDefault="00AD5821">
    <w:pPr>
      <w:pStyle w:val="ac"/>
      <w:jc w:val="center"/>
    </w:pPr>
    <w:r>
      <w:fldChar w:fldCharType="begin"/>
    </w:r>
    <w:r>
      <w:instrText xml:space="preserve"> PAGE   \* MERGEFORMAT </w:instrText>
    </w:r>
    <w:r>
      <w:fldChar w:fldCharType="separate"/>
    </w:r>
    <w:r>
      <w:rPr>
        <w:noProof/>
      </w:rPr>
      <w:t>48</w:t>
    </w:r>
    <w:r>
      <w:rPr>
        <w:noProof/>
      </w:rPr>
      <w:fldChar w:fldCharType="end"/>
    </w:r>
  </w:p>
  <w:p w14:paraId="15DCE2E4" w14:textId="77777777" w:rsidR="00AD5821" w:rsidRDefault="00AD5821">
    <w:pPr>
      <w:pStyle w:val="ac"/>
    </w:pPr>
  </w:p>
</w:hdr>
</file>

<file path=word/header4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D498F" w14:textId="77777777" w:rsidR="00AD5821" w:rsidRDefault="00AD5821">
    <w:pPr>
      <w:pStyle w:val="ac"/>
      <w:jc w:val="center"/>
    </w:pPr>
    <w:r>
      <w:fldChar w:fldCharType="begin"/>
    </w:r>
    <w:r>
      <w:instrText xml:space="preserve"> PAGE   \* MERGEFORMAT </w:instrText>
    </w:r>
    <w:r>
      <w:fldChar w:fldCharType="separate"/>
    </w:r>
    <w:r>
      <w:rPr>
        <w:noProof/>
      </w:rPr>
      <w:t>48</w:t>
    </w:r>
    <w:r>
      <w:rPr>
        <w:noProof/>
      </w:rPr>
      <w:fldChar w:fldCharType="end"/>
    </w:r>
  </w:p>
  <w:p w14:paraId="0BEBDF39" w14:textId="77777777" w:rsidR="00AD5821" w:rsidRDefault="00AD5821">
    <w:pPr>
      <w:pStyle w:val="ac"/>
    </w:pPr>
  </w:p>
</w:hdr>
</file>

<file path=word/header4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2433643"/>
      <w:docPartObj>
        <w:docPartGallery w:val="Page Numbers (Top of Page)"/>
        <w:docPartUnique/>
      </w:docPartObj>
    </w:sdtPr>
    <w:sdtEndPr/>
    <w:sdtContent>
      <w:p w14:paraId="7C893A93" w14:textId="0DD04A2C" w:rsidR="00AD5821" w:rsidRDefault="00AD5821">
        <w:pPr>
          <w:pStyle w:val="ac"/>
          <w:jc w:val="center"/>
        </w:pPr>
        <w:r>
          <w:fldChar w:fldCharType="begin"/>
        </w:r>
        <w:r>
          <w:instrText>PAGE   \* MERGEFORMAT</w:instrText>
        </w:r>
        <w:r>
          <w:fldChar w:fldCharType="separate"/>
        </w:r>
        <w:r w:rsidR="00EE2E2E">
          <w:rPr>
            <w:noProof/>
          </w:rPr>
          <w:t>124</w:t>
        </w:r>
        <w:r>
          <w:fldChar w:fldCharType="end"/>
        </w:r>
      </w:p>
    </w:sdtContent>
  </w:sdt>
  <w:p w14:paraId="37991D80" w14:textId="77777777" w:rsidR="00AD5821" w:rsidRDefault="00AD5821">
    <w:pPr>
      <w:pStyle w:val="ac"/>
    </w:pPr>
  </w:p>
</w:hdr>
</file>

<file path=word/header4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678C3" w14:textId="77777777" w:rsidR="00AD5821" w:rsidRDefault="00AD5821">
    <w:pPr>
      <w:pStyle w:val="ac"/>
      <w:jc w:val="center"/>
    </w:pPr>
    <w:r>
      <w:fldChar w:fldCharType="begin"/>
    </w:r>
    <w:r>
      <w:instrText xml:space="preserve"> PAGE   \* MERGEFORMAT </w:instrText>
    </w:r>
    <w:r>
      <w:fldChar w:fldCharType="separate"/>
    </w:r>
    <w:r>
      <w:rPr>
        <w:noProof/>
      </w:rPr>
      <w:t>48</w:t>
    </w:r>
    <w:r>
      <w:rPr>
        <w:noProof/>
      </w:rPr>
      <w:fldChar w:fldCharType="end"/>
    </w:r>
  </w:p>
  <w:p w14:paraId="00B38811" w14:textId="77777777" w:rsidR="00AD5821" w:rsidRDefault="00AD5821">
    <w:pPr>
      <w:pStyle w:val="ac"/>
    </w:pPr>
  </w:p>
</w:hdr>
</file>

<file path=word/header4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7B8E8D" w14:textId="77777777" w:rsidR="00AD5821" w:rsidRDefault="00AD5821">
    <w:pPr>
      <w:pStyle w:val="ac"/>
      <w:jc w:val="center"/>
    </w:pPr>
    <w:r>
      <w:fldChar w:fldCharType="begin"/>
    </w:r>
    <w:r>
      <w:instrText xml:space="preserve"> PAGE   \* MERGEFORMAT </w:instrText>
    </w:r>
    <w:r>
      <w:fldChar w:fldCharType="separate"/>
    </w:r>
    <w:r>
      <w:rPr>
        <w:noProof/>
      </w:rPr>
      <w:t>48</w:t>
    </w:r>
    <w:r>
      <w:rPr>
        <w:noProof/>
      </w:rPr>
      <w:fldChar w:fldCharType="end"/>
    </w:r>
  </w:p>
  <w:p w14:paraId="6F186081" w14:textId="77777777" w:rsidR="00AD5821" w:rsidRDefault="00AD5821">
    <w:pPr>
      <w:pStyle w:val="ac"/>
    </w:pPr>
  </w:p>
</w:hdr>
</file>

<file path=word/header4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5135886"/>
      <w:docPartObj>
        <w:docPartGallery w:val="Page Numbers (Top of Page)"/>
        <w:docPartUnique/>
      </w:docPartObj>
    </w:sdtPr>
    <w:sdtEndPr/>
    <w:sdtContent>
      <w:p w14:paraId="1BEB3970" w14:textId="5DB56AC4" w:rsidR="00AD5821" w:rsidRDefault="00AD5821">
        <w:pPr>
          <w:pStyle w:val="ac"/>
          <w:jc w:val="center"/>
        </w:pPr>
        <w:r>
          <w:fldChar w:fldCharType="begin"/>
        </w:r>
        <w:r>
          <w:instrText>PAGE   \* MERGEFORMAT</w:instrText>
        </w:r>
        <w:r>
          <w:fldChar w:fldCharType="separate"/>
        </w:r>
        <w:r w:rsidR="00EE2E2E">
          <w:rPr>
            <w:noProof/>
          </w:rPr>
          <w:t>136</w:t>
        </w:r>
        <w:r>
          <w:fldChar w:fldCharType="end"/>
        </w:r>
      </w:p>
    </w:sdtContent>
  </w:sdt>
  <w:p w14:paraId="2A074D43" w14:textId="77777777" w:rsidR="00AD5821" w:rsidRDefault="00AD5821">
    <w:pPr>
      <w:pStyle w:val="ac"/>
    </w:pPr>
  </w:p>
</w:hdr>
</file>

<file path=word/header4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145DA" w14:textId="77777777" w:rsidR="00AD5821" w:rsidRDefault="00AD5821">
    <w:pPr>
      <w:pStyle w:val="ac"/>
      <w:jc w:val="center"/>
    </w:pPr>
    <w:r>
      <w:fldChar w:fldCharType="begin"/>
    </w:r>
    <w:r>
      <w:instrText xml:space="preserve"> PAGE   \* MERGEFORMAT </w:instrText>
    </w:r>
    <w:r>
      <w:fldChar w:fldCharType="separate"/>
    </w:r>
    <w:r>
      <w:rPr>
        <w:noProof/>
      </w:rPr>
      <w:t>48</w:t>
    </w:r>
    <w:r>
      <w:rPr>
        <w:noProof/>
      </w:rPr>
      <w:fldChar w:fldCharType="end"/>
    </w:r>
  </w:p>
  <w:p w14:paraId="19217D76" w14:textId="77777777" w:rsidR="00AD5821" w:rsidRDefault="00AD5821">
    <w:pPr>
      <w:pStyle w:val="ac"/>
    </w:pPr>
  </w:p>
</w:hdr>
</file>

<file path=word/header4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77D6D" w14:textId="77777777" w:rsidR="00AD5821" w:rsidRDefault="00AD5821">
    <w:pPr>
      <w:pStyle w:val="ac"/>
      <w:jc w:val="center"/>
    </w:pPr>
    <w:r>
      <w:fldChar w:fldCharType="begin"/>
    </w:r>
    <w:r>
      <w:instrText xml:space="preserve"> PAGE   \* MERGEFORMAT </w:instrText>
    </w:r>
    <w:r>
      <w:fldChar w:fldCharType="separate"/>
    </w:r>
    <w:r>
      <w:rPr>
        <w:noProof/>
      </w:rPr>
      <w:t>48</w:t>
    </w:r>
    <w:r>
      <w:rPr>
        <w:noProof/>
      </w:rPr>
      <w:fldChar w:fldCharType="end"/>
    </w:r>
  </w:p>
  <w:p w14:paraId="24D3700D" w14:textId="77777777" w:rsidR="00AD5821" w:rsidRDefault="00AD5821">
    <w:pPr>
      <w:pStyle w:val="ac"/>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0468313"/>
      <w:docPartObj>
        <w:docPartGallery w:val="Page Numbers (Top of Page)"/>
        <w:docPartUnique/>
      </w:docPartObj>
    </w:sdtPr>
    <w:sdtEndPr/>
    <w:sdtContent>
      <w:p w14:paraId="70F9A64F" w14:textId="2FE378CE" w:rsidR="00AD5821" w:rsidRDefault="00AD5821">
        <w:pPr>
          <w:pStyle w:val="ac"/>
          <w:jc w:val="center"/>
        </w:pPr>
        <w:r>
          <w:fldChar w:fldCharType="begin"/>
        </w:r>
        <w:r>
          <w:instrText>PAGE   \* MERGEFORMAT</w:instrText>
        </w:r>
        <w:r>
          <w:fldChar w:fldCharType="separate"/>
        </w:r>
        <w:r w:rsidR="00EE2E2E">
          <w:rPr>
            <w:noProof/>
          </w:rPr>
          <w:t>21</w:t>
        </w:r>
        <w:r>
          <w:fldChar w:fldCharType="end"/>
        </w:r>
      </w:p>
    </w:sdtContent>
  </w:sdt>
  <w:p w14:paraId="6596F87D" w14:textId="77777777" w:rsidR="00AD5821" w:rsidRDefault="00AD5821">
    <w:pPr>
      <w:pStyle w:val="ac"/>
    </w:pPr>
  </w:p>
</w:hdr>
</file>

<file path=word/header5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8506797"/>
      <w:docPartObj>
        <w:docPartGallery w:val="Page Numbers (Top of Page)"/>
        <w:docPartUnique/>
      </w:docPartObj>
    </w:sdtPr>
    <w:sdtEndPr/>
    <w:sdtContent>
      <w:p w14:paraId="34D0F9BF" w14:textId="512AFF27" w:rsidR="00AD5821" w:rsidRDefault="00AD5821">
        <w:pPr>
          <w:pStyle w:val="ac"/>
          <w:jc w:val="center"/>
        </w:pPr>
        <w:r>
          <w:fldChar w:fldCharType="begin"/>
        </w:r>
        <w:r>
          <w:instrText>PAGE   \* MERGEFORMAT</w:instrText>
        </w:r>
        <w:r>
          <w:fldChar w:fldCharType="separate"/>
        </w:r>
        <w:r w:rsidR="00EE2E2E">
          <w:rPr>
            <w:noProof/>
          </w:rPr>
          <w:t>149</w:t>
        </w:r>
        <w:r>
          <w:fldChar w:fldCharType="end"/>
        </w:r>
      </w:p>
    </w:sdtContent>
  </w:sdt>
  <w:p w14:paraId="5009D87F" w14:textId="77777777" w:rsidR="00AD5821" w:rsidRDefault="00AD5821">
    <w:pPr>
      <w:pStyle w:val="ac"/>
    </w:pPr>
  </w:p>
</w:hdr>
</file>

<file path=word/header5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3761E" w14:textId="77777777" w:rsidR="00AD5821" w:rsidRDefault="00AD5821">
    <w:pPr>
      <w:pStyle w:val="ac"/>
      <w:jc w:val="center"/>
    </w:pPr>
    <w:r>
      <w:fldChar w:fldCharType="begin"/>
    </w:r>
    <w:r>
      <w:instrText xml:space="preserve"> PAGE   \* MERGEFORMAT </w:instrText>
    </w:r>
    <w:r>
      <w:fldChar w:fldCharType="separate"/>
    </w:r>
    <w:r>
      <w:rPr>
        <w:noProof/>
      </w:rPr>
      <w:t>48</w:t>
    </w:r>
    <w:r>
      <w:rPr>
        <w:noProof/>
      </w:rPr>
      <w:fldChar w:fldCharType="end"/>
    </w:r>
  </w:p>
  <w:p w14:paraId="7DD757ED" w14:textId="77777777" w:rsidR="00AD5821" w:rsidRDefault="00AD5821">
    <w:pPr>
      <w:pStyle w:val="ac"/>
    </w:pPr>
  </w:p>
</w:hdr>
</file>

<file path=word/header5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91AA84" w14:textId="77777777" w:rsidR="00AD5821" w:rsidRDefault="00AD5821">
    <w:pPr>
      <w:pStyle w:val="ac"/>
      <w:jc w:val="center"/>
    </w:pPr>
    <w:r>
      <w:fldChar w:fldCharType="begin"/>
    </w:r>
    <w:r>
      <w:instrText xml:space="preserve"> PAGE   \* MERGEFORMAT </w:instrText>
    </w:r>
    <w:r>
      <w:fldChar w:fldCharType="separate"/>
    </w:r>
    <w:r>
      <w:rPr>
        <w:noProof/>
      </w:rPr>
      <w:t>48</w:t>
    </w:r>
    <w:r>
      <w:fldChar w:fldCharType="end"/>
    </w:r>
  </w:p>
  <w:p w14:paraId="7747413F" w14:textId="77777777" w:rsidR="00AD5821" w:rsidRDefault="00AD5821">
    <w:pPr>
      <w:pStyle w:val="ac"/>
    </w:pPr>
  </w:p>
</w:hdr>
</file>

<file path=word/header5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716BE" w14:textId="53F40DC3" w:rsidR="00AD5821" w:rsidRDefault="00AD5821">
    <w:pPr>
      <w:pStyle w:val="ac"/>
      <w:jc w:val="center"/>
    </w:pPr>
    <w:r>
      <w:fldChar w:fldCharType="begin"/>
    </w:r>
    <w:r>
      <w:instrText>PAGE   \* MERGEFORMAT</w:instrText>
    </w:r>
    <w:r>
      <w:fldChar w:fldCharType="separate"/>
    </w:r>
    <w:r w:rsidR="00EE2E2E">
      <w:rPr>
        <w:noProof/>
      </w:rPr>
      <w:t>161</w:t>
    </w:r>
    <w:r>
      <w:fldChar w:fldCharType="end"/>
    </w:r>
  </w:p>
  <w:p w14:paraId="447038F6" w14:textId="77777777" w:rsidR="00AD5821" w:rsidRDefault="00AD5821">
    <w:pPr>
      <w:pStyle w:val="ac"/>
    </w:pPr>
  </w:p>
</w:hdr>
</file>

<file path=word/header5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C4046" w14:textId="77777777" w:rsidR="00AD5821" w:rsidRDefault="00AD5821">
    <w:pPr>
      <w:pStyle w:val="ac"/>
      <w:jc w:val="center"/>
    </w:pPr>
    <w:r>
      <w:fldChar w:fldCharType="begin"/>
    </w:r>
    <w:r>
      <w:instrText xml:space="preserve"> PAGE   \* MERGEFORMAT </w:instrText>
    </w:r>
    <w:r>
      <w:fldChar w:fldCharType="separate"/>
    </w:r>
    <w:r>
      <w:rPr>
        <w:noProof/>
      </w:rPr>
      <w:t>48</w:t>
    </w:r>
    <w:r>
      <w:fldChar w:fldCharType="end"/>
    </w:r>
  </w:p>
  <w:p w14:paraId="519A873C" w14:textId="77777777" w:rsidR="00AD5821" w:rsidRDefault="00AD5821">
    <w:pPr>
      <w:pStyle w:val="ac"/>
    </w:pPr>
  </w:p>
</w:hdr>
</file>

<file path=word/header5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69CEDE" w14:textId="77777777" w:rsidR="00AD5821" w:rsidRDefault="00AD5821">
    <w:pPr>
      <w:pStyle w:val="ac"/>
      <w:jc w:val="center"/>
    </w:pPr>
    <w:r>
      <w:fldChar w:fldCharType="begin"/>
    </w:r>
    <w:r>
      <w:instrText xml:space="preserve"> PAGE   \* MERGEFORMAT </w:instrText>
    </w:r>
    <w:r>
      <w:fldChar w:fldCharType="separate"/>
    </w:r>
    <w:r>
      <w:rPr>
        <w:noProof/>
      </w:rPr>
      <w:t>48</w:t>
    </w:r>
    <w:r>
      <w:rPr>
        <w:noProof/>
      </w:rPr>
      <w:fldChar w:fldCharType="end"/>
    </w:r>
  </w:p>
  <w:p w14:paraId="7031F71B" w14:textId="77777777" w:rsidR="00AD5821" w:rsidRDefault="00AD5821">
    <w:pPr>
      <w:pStyle w:val="ac"/>
    </w:pPr>
  </w:p>
</w:hdr>
</file>

<file path=word/header5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5111415"/>
      <w:docPartObj>
        <w:docPartGallery w:val="Page Numbers (Top of Page)"/>
        <w:docPartUnique/>
      </w:docPartObj>
    </w:sdtPr>
    <w:sdtEndPr/>
    <w:sdtContent>
      <w:p w14:paraId="3C714644" w14:textId="49B66747" w:rsidR="00AD5821" w:rsidRDefault="00AD5821">
        <w:pPr>
          <w:pStyle w:val="ac"/>
          <w:jc w:val="center"/>
        </w:pPr>
        <w:r>
          <w:fldChar w:fldCharType="begin"/>
        </w:r>
        <w:r>
          <w:instrText>PAGE   \* MERGEFORMAT</w:instrText>
        </w:r>
        <w:r>
          <w:fldChar w:fldCharType="separate"/>
        </w:r>
        <w:r w:rsidR="00EE2E2E">
          <w:rPr>
            <w:noProof/>
          </w:rPr>
          <w:t>177</w:t>
        </w:r>
        <w:r>
          <w:fldChar w:fldCharType="end"/>
        </w:r>
      </w:p>
    </w:sdtContent>
  </w:sdt>
  <w:p w14:paraId="60A18102" w14:textId="77777777" w:rsidR="00AD5821" w:rsidRDefault="00AD5821">
    <w:pPr>
      <w:pStyle w:val="ac"/>
    </w:pPr>
  </w:p>
</w:hdr>
</file>

<file path=word/header5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48EA8" w14:textId="77777777" w:rsidR="00AD5821" w:rsidRDefault="00AD5821">
    <w:pPr>
      <w:pStyle w:val="ac"/>
      <w:jc w:val="center"/>
    </w:pPr>
    <w:r>
      <w:fldChar w:fldCharType="begin"/>
    </w:r>
    <w:r>
      <w:instrText xml:space="preserve"> PAGE   \* MERGEFORMAT </w:instrText>
    </w:r>
    <w:r>
      <w:fldChar w:fldCharType="separate"/>
    </w:r>
    <w:r>
      <w:rPr>
        <w:noProof/>
      </w:rPr>
      <w:t>48</w:t>
    </w:r>
    <w:r>
      <w:rPr>
        <w:noProof/>
      </w:rPr>
      <w:fldChar w:fldCharType="end"/>
    </w:r>
  </w:p>
  <w:p w14:paraId="32C1953B" w14:textId="77777777" w:rsidR="00AD5821" w:rsidRDefault="00AD5821">
    <w:pPr>
      <w:pStyle w:val="ac"/>
    </w:pPr>
  </w:p>
</w:hdr>
</file>

<file path=word/header5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9C8A99" w14:textId="652AF64C" w:rsidR="00AD5821" w:rsidRDefault="00AD5821">
    <w:pPr>
      <w:pStyle w:val="ac"/>
      <w:jc w:val="center"/>
    </w:pPr>
    <w:r>
      <w:fldChar w:fldCharType="begin"/>
    </w:r>
    <w:r>
      <w:instrText>PAGE   \* MERGEFORMAT</w:instrText>
    </w:r>
    <w:r>
      <w:fldChar w:fldCharType="separate"/>
    </w:r>
    <w:r w:rsidR="00EE2E2E">
      <w:rPr>
        <w:noProof/>
      </w:rPr>
      <w:t>195</w:t>
    </w:r>
    <w:r>
      <w:fldChar w:fldCharType="end"/>
    </w:r>
  </w:p>
  <w:p w14:paraId="4A7DB4E5" w14:textId="77777777" w:rsidR="00AD5821" w:rsidRDefault="00AD5821">
    <w:pPr>
      <w:pStyle w:val="ac"/>
    </w:pPr>
  </w:p>
</w:hdr>
</file>

<file path=word/header5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7843145"/>
      <w:docPartObj>
        <w:docPartGallery w:val="Page Numbers (Top of Page)"/>
        <w:docPartUnique/>
      </w:docPartObj>
    </w:sdtPr>
    <w:sdtEndPr/>
    <w:sdtContent>
      <w:p w14:paraId="2E9F1753" w14:textId="26D19665" w:rsidR="00AD5821" w:rsidRDefault="00AD5821">
        <w:pPr>
          <w:pStyle w:val="ac"/>
          <w:jc w:val="center"/>
        </w:pPr>
        <w:r>
          <w:fldChar w:fldCharType="begin"/>
        </w:r>
        <w:r>
          <w:instrText>PAGE   \* MERGEFORMAT</w:instrText>
        </w:r>
        <w:r>
          <w:fldChar w:fldCharType="separate"/>
        </w:r>
        <w:r w:rsidR="00EE2E2E">
          <w:rPr>
            <w:noProof/>
          </w:rPr>
          <w:t>210</w:t>
        </w:r>
        <w:r>
          <w:fldChar w:fldCharType="end"/>
        </w:r>
      </w:p>
    </w:sdtContent>
  </w:sdt>
  <w:p w14:paraId="284E9303" w14:textId="77777777" w:rsidR="00AD5821" w:rsidRDefault="00AD5821">
    <w:pPr>
      <w:pStyle w:val="ac"/>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68B61" w14:textId="77777777" w:rsidR="00AD5821" w:rsidRDefault="00AD5821">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AD5821" w:rsidRDefault="00AD5821">
    <w:pPr>
      <w:pStyle w:val="ac"/>
    </w:pPr>
  </w:p>
</w:hdr>
</file>

<file path=word/header6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E5044" w14:textId="77777777" w:rsidR="00AD5821" w:rsidRDefault="00AD5821">
    <w:pPr>
      <w:pStyle w:val="ac"/>
      <w:jc w:val="center"/>
    </w:pPr>
    <w:r>
      <w:fldChar w:fldCharType="begin"/>
    </w:r>
    <w:r>
      <w:instrText xml:space="preserve"> PAGE   \* MERGEFORMAT </w:instrText>
    </w:r>
    <w:r>
      <w:fldChar w:fldCharType="separate"/>
    </w:r>
    <w:r>
      <w:rPr>
        <w:noProof/>
      </w:rPr>
      <w:t>48</w:t>
    </w:r>
    <w:r>
      <w:rPr>
        <w:noProof/>
      </w:rPr>
      <w:fldChar w:fldCharType="end"/>
    </w:r>
  </w:p>
  <w:p w14:paraId="20EA2D80" w14:textId="77777777" w:rsidR="00AD5821" w:rsidRDefault="00AD5821">
    <w:pPr>
      <w:pStyle w:val="ac"/>
    </w:pPr>
  </w:p>
</w:hdr>
</file>

<file path=word/header6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0694267"/>
      <w:docPartObj>
        <w:docPartGallery w:val="Page Numbers (Top of Page)"/>
        <w:docPartUnique/>
      </w:docPartObj>
    </w:sdtPr>
    <w:sdtEndPr/>
    <w:sdtContent>
      <w:p w14:paraId="0387A95A" w14:textId="6386B6E6" w:rsidR="00AD5821" w:rsidRDefault="00AD5821">
        <w:pPr>
          <w:pStyle w:val="ac"/>
          <w:jc w:val="center"/>
        </w:pPr>
        <w:r>
          <w:fldChar w:fldCharType="begin"/>
        </w:r>
        <w:r>
          <w:instrText>PAGE   \* MERGEFORMAT</w:instrText>
        </w:r>
        <w:r>
          <w:fldChar w:fldCharType="separate"/>
        </w:r>
        <w:r w:rsidR="00EE2E2E">
          <w:rPr>
            <w:noProof/>
          </w:rPr>
          <w:t>221</w:t>
        </w:r>
        <w:r>
          <w:fldChar w:fldCharType="end"/>
        </w:r>
      </w:p>
    </w:sdtContent>
  </w:sdt>
</w:hdr>
</file>

<file path=word/header6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976E6" w14:textId="77777777" w:rsidR="00AD5821" w:rsidRDefault="00AD5821">
    <w:pPr>
      <w:pStyle w:val="ac"/>
      <w:jc w:val="center"/>
    </w:pPr>
    <w:r>
      <w:fldChar w:fldCharType="begin"/>
    </w:r>
    <w:r>
      <w:instrText xml:space="preserve"> PAGE   \* MERGEFORMAT </w:instrText>
    </w:r>
    <w:r>
      <w:fldChar w:fldCharType="separate"/>
    </w:r>
    <w:r>
      <w:rPr>
        <w:noProof/>
      </w:rPr>
      <w:t>48</w:t>
    </w:r>
    <w:r>
      <w:rPr>
        <w:noProof/>
      </w:rPr>
      <w:fldChar w:fldCharType="end"/>
    </w:r>
  </w:p>
  <w:p w14:paraId="0253255B" w14:textId="77777777" w:rsidR="00AD5821" w:rsidRDefault="00AD5821">
    <w:pPr>
      <w:pStyle w:val="ac"/>
    </w:pPr>
  </w:p>
</w:hdr>
</file>

<file path=word/header6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37EC3" w14:textId="77777777" w:rsidR="00AD5821" w:rsidRDefault="00AD5821">
    <w:pPr>
      <w:pStyle w:val="ac"/>
      <w:jc w:val="center"/>
    </w:pPr>
    <w:r>
      <w:fldChar w:fldCharType="begin"/>
    </w:r>
    <w:r>
      <w:instrText xml:space="preserve"> PAGE   \* MERGEFORMAT </w:instrText>
    </w:r>
    <w:r>
      <w:fldChar w:fldCharType="separate"/>
    </w:r>
    <w:r>
      <w:rPr>
        <w:noProof/>
      </w:rPr>
      <w:t>48</w:t>
    </w:r>
    <w:r>
      <w:rPr>
        <w:noProof/>
      </w:rPr>
      <w:fldChar w:fldCharType="end"/>
    </w:r>
  </w:p>
  <w:p w14:paraId="2A92E318" w14:textId="77777777" w:rsidR="00AD5821" w:rsidRDefault="00AD5821">
    <w:pPr>
      <w:pStyle w:val="ac"/>
    </w:pPr>
  </w:p>
</w:hdr>
</file>

<file path=word/header6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2310487"/>
      <w:docPartObj>
        <w:docPartGallery w:val="Page Numbers (Top of Page)"/>
        <w:docPartUnique/>
      </w:docPartObj>
    </w:sdtPr>
    <w:sdtEndPr/>
    <w:sdtContent>
      <w:p w14:paraId="1D26A24C" w14:textId="251BD149" w:rsidR="00AD5821" w:rsidRDefault="00AD5821">
        <w:pPr>
          <w:pStyle w:val="ac"/>
          <w:jc w:val="center"/>
        </w:pPr>
        <w:r>
          <w:fldChar w:fldCharType="begin"/>
        </w:r>
        <w:r>
          <w:instrText>PAGE   \* MERGEFORMAT</w:instrText>
        </w:r>
        <w:r>
          <w:fldChar w:fldCharType="separate"/>
        </w:r>
        <w:r w:rsidR="00EE2E2E">
          <w:rPr>
            <w:noProof/>
          </w:rPr>
          <w:t>234</w:t>
        </w:r>
        <w:r>
          <w:fldChar w:fldCharType="end"/>
        </w:r>
      </w:p>
    </w:sdtContent>
  </w:sdt>
  <w:p w14:paraId="6E2CF32E" w14:textId="77777777" w:rsidR="00AD5821" w:rsidRDefault="00AD5821">
    <w:pPr>
      <w:pStyle w:val="ac"/>
    </w:pPr>
  </w:p>
</w:hdr>
</file>

<file path=word/header6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38AA3C" w14:textId="77777777" w:rsidR="00AD5821" w:rsidRDefault="00AD5821">
    <w:pPr>
      <w:pStyle w:val="ac"/>
      <w:jc w:val="center"/>
    </w:pPr>
    <w:r>
      <w:fldChar w:fldCharType="begin"/>
    </w:r>
    <w:r>
      <w:instrText xml:space="preserve"> PAGE   \* MERGEFORMAT </w:instrText>
    </w:r>
    <w:r>
      <w:fldChar w:fldCharType="separate"/>
    </w:r>
    <w:r>
      <w:rPr>
        <w:noProof/>
      </w:rPr>
      <w:t>48</w:t>
    </w:r>
    <w:r>
      <w:rPr>
        <w:noProof/>
      </w:rPr>
      <w:fldChar w:fldCharType="end"/>
    </w:r>
  </w:p>
  <w:p w14:paraId="32E7A673" w14:textId="77777777" w:rsidR="00AD5821" w:rsidRDefault="00AD5821">
    <w:pPr>
      <w:pStyle w:val="ac"/>
    </w:pPr>
  </w:p>
</w:hdr>
</file>

<file path=word/header6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B03FA" w14:textId="77777777" w:rsidR="00AD5821" w:rsidRDefault="00AD5821">
    <w:pPr>
      <w:pStyle w:val="ac"/>
      <w:jc w:val="center"/>
    </w:pPr>
    <w:r>
      <w:fldChar w:fldCharType="begin"/>
    </w:r>
    <w:r>
      <w:instrText xml:space="preserve"> PAGE   \* MERGEFORMAT </w:instrText>
    </w:r>
    <w:r>
      <w:fldChar w:fldCharType="separate"/>
    </w:r>
    <w:r>
      <w:rPr>
        <w:noProof/>
      </w:rPr>
      <w:t>48</w:t>
    </w:r>
    <w:r>
      <w:rPr>
        <w:noProof/>
      </w:rPr>
      <w:fldChar w:fldCharType="end"/>
    </w:r>
  </w:p>
  <w:p w14:paraId="7E94444A" w14:textId="77777777" w:rsidR="00AD5821" w:rsidRDefault="00AD5821">
    <w:pPr>
      <w:pStyle w:val="ac"/>
    </w:pPr>
  </w:p>
</w:hdr>
</file>

<file path=word/header6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3959503"/>
      <w:docPartObj>
        <w:docPartGallery w:val="Page Numbers (Top of Page)"/>
        <w:docPartUnique/>
      </w:docPartObj>
    </w:sdtPr>
    <w:sdtEndPr/>
    <w:sdtContent>
      <w:p w14:paraId="1B259041" w14:textId="0EB7086E" w:rsidR="00AD5821" w:rsidRDefault="00AD5821">
        <w:pPr>
          <w:pStyle w:val="ac"/>
          <w:jc w:val="center"/>
        </w:pPr>
        <w:r>
          <w:fldChar w:fldCharType="begin"/>
        </w:r>
        <w:r>
          <w:instrText>PAGE   \* MERGEFORMAT</w:instrText>
        </w:r>
        <w:r>
          <w:fldChar w:fldCharType="separate"/>
        </w:r>
        <w:r w:rsidR="00EE2E2E">
          <w:rPr>
            <w:noProof/>
          </w:rPr>
          <w:t>244</w:t>
        </w:r>
        <w:r>
          <w:fldChar w:fldCharType="end"/>
        </w:r>
      </w:p>
    </w:sdtContent>
  </w:sdt>
  <w:p w14:paraId="0B1BC25E" w14:textId="77777777" w:rsidR="00AD5821" w:rsidRDefault="00AD5821">
    <w:pPr>
      <w:pStyle w:val="ac"/>
    </w:pPr>
  </w:p>
</w:hdr>
</file>

<file path=word/header6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032B12" w14:textId="77777777" w:rsidR="00AD5821" w:rsidRDefault="00AD5821">
    <w:pPr>
      <w:pStyle w:val="ac"/>
      <w:jc w:val="center"/>
    </w:pPr>
    <w:r>
      <w:fldChar w:fldCharType="begin"/>
    </w:r>
    <w:r>
      <w:instrText xml:space="preserve"> PAGE   \* MERGEFORMAT </w:instrText>
    </w:r>
    <w:r>
      <w:fldChar w:fldCharType="separate"/>
    </w:r>
    <w:r>
      <w:rPr>
        <w:noProof/>
      </w:rPr>
      <w:t>48</w:t>
    </w:r>
    <w:r>
      <w:rPr>
        <w:noProof/>
      </w:rPr>
      <w:fldChar w:fldCharType="end"/>
    </w:r>
  </w:p>
  <w:p w14:paraId="2E984C7F" w14:textId="77777777" w:rsidR="00AD5821" w:rsidRDefault="00AD5821">
    <w:pPr>
      <w:pStyle w:val="ac"/>
    </w:pPr>
  </w:p>
</w:hdr>
</file>

<file path=word/header6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21023" w14:textId="77777777" w:rsidR="00AD5821" w:rsidRDefault="00AD5821">
    <w:pPr>
      <w:pStyle w:val="ac"/>
      <w:jc w:val="center"/>
    </w:pPr>
    <w:r>
      <w:fldChar w:fldCharType="begin"/>
    </w:r>
    <w:r>
      <w:instrText xml:space="preserve"> PAGE   \* MERGEFORMAT </w:instrText>
    </w:r>
    <w:r>
      <w:fldChar w:fldCharType="separate"/>
    </w:r>
    <w:r>
      <w:rPr>
        <w:noProof/>
      </w:rPr>
      <w:t>48</w:t>
    </w:r>
    <w:r>
      <w:rPr>
        <w:noProof/>
      </w:rPr>
      <w:fldChar w:fldCharType="end"/>
    </w:r>
  </w:p>
  <w:p w14:paraId="5A81D1C6" w14:textId="77777777" w:rsidR="00AD5821" w:rsidRDefault="00AD5821">
    <w:pPr>
      <w:pStyle w:val="ac"/>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5AD0D" w14:textId="77777777" w:rsidR="00AD5821" w:rsidRDefault="00AD5821">
    <w:pPr>
      <w:pStyle w:val="ac"/>
      <w:jc w:val="center"/>
    </w:pPr>
    <w:r>
      <w:fldChar w:fldCharType="begin"/>
    </w:r>
    <w:r>
      <w:instrText xml:space="preserve"> PAGE   \* MERGEFORMAT </w:instrText>
    </w:r>
    <w:r>
      <w:fldChar w:fldCharType="separate"/>
    </w:r>
    <w:r>
      <w:rPr>
        <w:noProof/>
      </w:rPr>
      <w:t>48</w:t>
    </w:r>
    <w:r>
      <w:rPr>
        <w:noProof/>
      </w:rPr>
      <w:fldChar w:fldCharType="end"/>
    </w:r>
  </w:p>
  <w:p w14:paraId="373C9681" w14:textId="77777777" w:rsidR="00AD5821" w:rsidRDefault="00AD5821">
    <w:pPr>
      <w:pStyle w:val="ac"/>
    </w:pPr>
  </w:p>
</w:hdr>
</file>

<file path=word/header7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93B9B" w14:textId="5C4E8D63" w:rsidR="00AD5821" w:rsidRDefault="00AD5821">
    <w:pPr>
      <w:pStyle w:val="ac"/>
      <w:jc w:val="center"/>
    </w:pPr>
    <w:r>
      <w:fldChar w:fldCharType="begin"/>
    </w:r>
    <w:r>
      <w:instrText>PAGE   \* MERGEFORMAT</w:instrText>
    </w:r>
    <w:r>
      <w:fldChar w:fldCharType="separate"/>
    </w:r>
    <w:r w:rsidR="00EE2E2E">
      <w:rPr>
        <w:noProof/>
      </w:rPr>
      <w:t>260</w:t>
    </w:r>
    <w:r>
      <w:rPr>
        <w:noProof/>
      </w:rPr>
      <w:fldChar w:fldCharType="end"/>
    </w:r>
  </w:p>
  <w:p w14:paraId="02D078BD" w14:textId="77777777" w:rsidR="00AD5821" w:rsidRDefault="00AD5821">
    <w:pPr>
      <w:pStyle w:val="ac"/>
    </w:pPr>
  </w:p>
</w:hdr>
</file>

<file path=word/header7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D14E9" w14:textId="77777777" w:rsidR="00AD5821" w:rsidRDefault="00AD5821">
    <w:pPr>
      <w:pStyle w:val="ac"/>
      <w:jc w:val="center"/>
    </w:pPr>
    <w:r>
      <w:fldChar w:fldCharType="begin"/>
    </w:r>
    <w:r>
      <w:instrText xml:space="preserve"> PAGE   \* MERGEFORMAT </w:instrText>
    </w:r>
    <w:r>
      <w:fldChar w:fldCharType="separate"/>
    </w:r>
    <w:r>
      <w:rPr>
        <w:noProof/>
      </w:rPr>
      <w:t>48</w:t>
    </w:r>
    <w:r>
      <w:rPr>
        <w:noProof/>
      </w:rPr>
      <w:fldChar w:fldCharType="end"/>
    </w:r>
  </w:p>
  <w:p w14:paraId="60980629" w14:textId="77777777" w:rsidR="00AD5821" w:rsidRDefault="00AD5821">
    <w:pPr>
      <w:pStyle w:val="ac"/>
    </w:pPr>
  </w:p>
</w:hdr>
</file>

<file path=word/header7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D22CB" w14:textId="77777777" w:rsidR="00AD5821" w:rsidRDefault="00AD5821">
    <w:pPr>
      <w:pStyle w:val="ac"/>
      <w:jc w:val="center"/>
    </w:pPr>
    <w:r>
      <w:fldChar w:fldCharType="begin"/>
    </w:r>
    <w:r>
      <w:instrText xml:space="preserve"> PAGE   \* MERGEFORMAT </w:instrText>
    </w:r>
    <w:r>
      <w:fldChar w:fldCharType="separate"/>
    </w:r>
    <w:r>
      <w:rPr>
        <w:noProof/>
      </w:rPr>
      <w:t>48</w:t>
    </w:r>
    <w:r>
      <w:rPr>
        <w:noProof/>
      </w:rPr>
      <w:fldChar w:fldCharType="end"/>
    </w:r>
  </w:p>
  <w:p w14:paraId="1F3CBE3C" w14:textId="77777777" w:rsidR="00AD5821" w:rsidRDefault="00AD5821">
    <w:pPr>
      <w:pStyle w:val="ac"/>
    </w:pPr>
  </w:p>
</w:hdr>
</file>

<file path=word/header7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8C4EE" w14:textId="56346CC6" w:rsidR="00AD5821" w:rsidRDefault="00AD5821">
    <w:pPr>
      <w:pStyle w:val="ac"/>
      <w:jc w:val="center"/>
    </w:pPr>
    <w:r>
      <w:fldChar w:fldCharType="begin"/>
    </w:r>
    <w:r>
      <w:instrText>PAGE   \* MERGEFORMAT</w:instrText>
    </w:r>
    <w:r>
      <w:fldChar w:fldCharType="separate"/>
    </w:r>
    <w:r w:rsidR="001258EB">
      <w:rPr>
        <w:noProof/>
      </w:rPr>
      <w:t>270</w:t>
    </w:r>
    <w:r>
      <w:rPr>
        <w:noProof/>
      </w:rPr>
      <w:fldChar w:fldCharType="end"/>
    </w:r>
  </w:p>
  <w:p w14:paraId="2497AC9D" w14:textId="77777777" w:rsidR="00AD5821" w:rsidRDefault="00AD5821">
    <w:pPr>
      <w:pStyle w:val="ac"/>
    </w:pPr>
  </w:p>
</w:hdr>
</file>

<file path=word/header7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F9363" w14:textId="77777777" w:rsidR="00AD5821" w:rsidRDefault="00AD5821">
    <w:pPr>
      <w:pStyle w:val="ac"/>
      <w:jc w:val="center"/>
    </w:pPr>
    <w:r>
      <w:fldChar w:fldCharType="begin"/>
    </w:r>
    <w:r>
      <w:instrText xml:space="preserve"> PAGE   \* MERGEFORMAT </w:instrText>
    </w:r>
    <w:r>
      <w:fldChar w:fldCharType="separate"/>
    </w:r>
    <w:r>
      <w:rPr>
        <w:noProof/>
      </w:rPr>
      <w:t>48</w:t>
    </w:r>
    <w:r>
      <w:rPr>
        <w:noProof/>
      </w:rPr>
      <w:fldChar w:fldCharType="end"/>
    </w:r>
  </w:p>
  <w:p w14:paraId="16161D7A" w14:textId="77777777" w:rsidR="00AD5821" w:rsidRDefault="00AD5821">
    <w:pPr>
      <w:pStyle w:val="ac"/>
    </w:pPr>
  </w:p>
</w:hdr>
</file>

<file path=word/header7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756BDB" w14:textId="77777777" w:rsidR="00AD5821" w:rsidRDefault="00AD5821">
    <w:pPr>
      <w:pStyle w:val="ac"/>
      <w:jc w:val="center"/>
    </w:pPr>
    <w:r>
      <w:fldChar w:fldCharType="begin"/>
    </w:r>
    <w:r>
      <w:instrText xml:space="preserve"> PAGE   \* MERGEFORMAT </w:instrText>
    </w:r>
    <w:r>
      <w:fldChar w:fldCharType="separate"/>
    </w:r>
    <w:r>
      <w:rPr>
        <w:noProof/>
      </w:rPr>
      <w:t>48</w:t>
    </w:r>
    <w:r>
      <w:rPr>
        <w:noProof/>
      </w:rPr>
      <w:fldChar w:fldCharType="end"/>
    </w:r>
  </w:p>
  <w:p w14:paraId="3CB7610A" w14:textId="77777777" w:rsidR="00AD5821" w:rsidRDefault="00AD5821">
    <w:pPr>
      <w:pStyle w:val="ac"/>
    </w:pPr>
  </w:p>
</w:hdr>
</file>

<file path=word/header7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8946465"/>
      <w:docPartObj>
        <w:docPartGallery w:val="Page Numbers (Top of Page)"/>
        <w:docPartUnique/>
      </w:docPartObj>
    </w:sdtPr>
    <w:sdtEndPr/>
    <w:sdtContent>
      <w:p w14:paraId="7B63314F" w14:textId="0E8A730F" w:rsidR="00AD5821" w:rsidRDefault="00AD5821">
        <w:pPr>
          <w:pStyle w:val="ac"/>
          <w:jc w:val="center"/>
        </w:pPr>
        <w:r>
          <w:fldChar w:fldCharType="begin"/>
        </w:r>
        <w:r>
          <w:instrText>PAGE   \* MERGEFORMAT</w:instrText>
        </w:r>
        <w:r>
          <w:fldChar w:fldCharType="separate"/>
        </w:r>
        <w:r w:rsidR="001258EB">
          <w:rPr>
            <w:noProof/>
          </w:rPr>
          <w:t>283</w:t>
        </w:r>
        <w:r>
          <w:fldChar w:fldCharType="end"/>
        </w:r>
      </w:p>
    </w:sdtContent>
  </w:sdt>
  <w:p w14:paraId="2767AFAB" w14:textId="77777777" w:rsidR="00AD5821" w:rsidRDefault="00AD5821">
    <w:pPr>
      <w:pStyle w:val="ac"/>
    </w:pPr>
  </w:p>
</w:hdr>
</file>

<file path=word/header7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DB914" w14:textId="77777777" w:rsidR="00AD5821" w:rsidRDefault="00AD5821">
    <w:pPr>
      <w:pStyle w:val="ac"/>
      <w:jc w:val="center"/>
    </w:pPr>
    <w:r>
      <w:fldChar w:fldCharType="begin"/>
    </w:r>
    <w:r>
      <w:instrText xml:space="preserve"> PAGE   \* MERGEFORMAT </w:instrText>
    </w:r>
    <w:r>
      <w:fldChar w:fldCharType="separate"/>
    </w:r>
    <w:r>
      <w:rPr>
        <w:noProof/>
      </w:rPr>
      <w:t>48</w:t>
    </w:r>
    <w:r>
      <w:rPr>
        <w:noProof/>
      </w:rPr>
      <w:fldChar w:fldCharType="end"/>
    </w:r>
  </w:p>
  <w:p w14:paraId="047216F3" w14:textId="77777777" w:rsidR="00AD5821" w:rsidRDefault="00AD5821">
    <w:pPr>
      <w:pStyle w:val="ac"/>
    </w:pPr>
  </w:p>
</w:hdr>
</file>

<file path=word/header7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BF888" w14:textId="77777777" w:rsidR="00AD5821" w:rsidRDefault="00AD5821">
    <w:pPr>
      <w:pStyle w:val="ac"/>
      <w:jc w:val="center"/>
    </w:pPr>
    <w:r>
      <w:fldChar w:fldCharType="begin"/>
    </w:r>
    <w:r>
      <w:instrText xml:space="preserve"> PAGE   \* MERGEFORMAT </w:instrText>
    </w:r>
    <w:r>
      <w:fldChar w:fldCharType="separate"/>
    </w:r>
    <w:r>
      <w:rPr>
        <w:noProof/>
      </w:rPr>
      <w:t>48</w:t>
    </w:r>
    <w:r>
      <w:rPr>
        <w:noProof/>
      </w:rPr>
      <w:fldChar w:fldCharType="end"/>
    </w:r>
  </w:p>
  <w:p w14:paraId="7ABA459B" w14:textId="77777777" w:rsidR="00AD5821" w:rsidRDefault="00AD5821">
    <w:pPr>
      <w:pStyle w:val="ac"/>
    </w:pPr>
  </w:p>
</w:hdr>
</file>

<file path=word/header7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6767535"/>
      <w:docPartObj>
        <w:docPartGallery w:val="Page Numbers (Top of Page)"/>
        <w:docPartUnique/>
      </w:docPartObj>
    </w:sdtPr>
    <w:sdtEndPr/>
    <w:sdtContent>
      <w:p w14:paraId="3287243D" w14:textId="18971B66" w:rsidR="00AD5821" w:rsidRDefault="00AD5821">
        <w:pPr>
          <w:pStyle w:val="ac"/>
          <w:jc w:val="center"/>
        </w:pPr>
        <w:r>
          <w:fldChar w:fldCharType="begin"/>
        </w:r>
        <w:r>
          <w:instrText>PAGE   \* MERGEFORMAT</w:instrText>
        </w:r>
        <w:r>
          <w:fldChar w:fldCharType="separate"/>
        </w:r>
        <w:r w:rsidR="001258EB">
          <w:rPr>
            <w:noProof/>
          </w:rPr>
          <w:t>305</w:t>
        </w:r>
        <w:r>
          <w:fldChar w:fldCharType="end"/>
        </w:r>
      </w:p>
    </w:sdtContent>
  </w:sdt>
  <w:p w14:paraId="05860EEE" w14:textId="77777777" w:rsidR="00AD5821" w:rsidRDefault="00AD5821">
    <w:pPr>
      <w:pStyle w:val="ac"/>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685253"/>
      <w:docPartObj>
        <w:docPartGallery w:val="Page Numbers (Top of Page)"/>
        <w:docPartUnique/>
      </w:docPartObj>
    </w:sdtPr>
    <w:sdtEndPr/>
    <w:sdtContent>
      <w:p w14:paraId="3BD4B6EA" w14:textId="00FEF6C3" w:rsidR="00AD5821" w:rsidRDefault="00AD5821">
        <w:pPr>
          <w:pStyle w:val="ac"/>
          <w:jc w:val="center"/>
        </w:pPr>
        <w:r>
          <w:fldChar w:fldCharType="begin"/>
        </w:r>
        <w:r>
          <w:instrText>PAGE   \* MERGEFORMAT</w:instrText>
        </w:r>
        <w:r>
          <w:fldChar w:fldCharType="separate"/>
        </w:r>
        <w:r w:rsidR="00EE2E2E">
          <w:rPr>
            <w:noProof/>
          </w:rPr>
          <w:t>32</w:t>
        </w:r>
        <w:r>
          <w:fldChar w:fldCharType="end"/>
        </w:r>
      </w:p>
    </w:sdtContent>
  </w:sdt>
  <w:p w14:paraId="6A79FEA8" w14:textId="77777777" w:rsidR="00AD5821" w:rsidRDefault="00AD5821">
    <w:pPr>
      <w:pStyle w:val="ac"/>
    </w:pPr>
  </w:p>
</w:hdr>
</file>

<file path=word/header8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BB95B" w14:textId="77777777" w:rsidR="00AD5821" w:rsidRDefault="00AD5821">
    <w:pPr>
      <w:pStyle w:val="ac"/>
      <w:jc w:val="center"/>
    </w:pPr>
    <w:r>
      <w:fldChar w:fldCharType="begin"/>
    </w:r>
    <w:r>
      <w:instrText xml:space="preserve"> PAGE   \* MERGEFORMAT </w:instrText>
    </w:r>
    <w:r>
      <w:fldChar w:fldCharType="separate"/>
    </w:r>
    <w:r>
      <w:rPr>
        <w:noProof/>
      </w:rPr>
      <w:t>48</w:t>
    </w:r>
    <w:r>
      <w:rPr>
        <w:noProof/>
      </w:rPr>
      <w:fldChar w:fldCharType="end"/>
    </w:r>
  </w:p>
  <w:p w14:paraId="7EA2BD49" w14:textId="77777777" w:rsidR="00AD5821" w:rsidRDefault="00AD5821">
    <w:pPr>
      <w:pStyle w:val="ac"/>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C731F" w14:textId="77777777" w:rsidR="00AD5821" w:rsidRDefault="00AD5821">
    <w:pPr>
      <w:pStyle w:val="ac"/>
      <w:jc w:val="center"/>
    </w:pPr>
    <w:r>
      <w:fldChar w:fldCharType="begin"/>
    </w:r>
    <w:r>
      <w:instrText xml:space="preserve"> PAGE   \* MERGEFORMAT </w:instrText>
    </w:r>
    <w:r>
      <w:fldChar w:fldCharType="separate"/>
    </w:r>
    <w:r>
      <w:rPr>
        <w:noProof/>
      </w:rPr>
      <w:t>48</w:t>
    </w:r>
    <w:r>
      <w:rPr>
        <w:noProof/>
      </w:rPr>
      <w:fldChar w:fldCharType="end"/>
    </w:r>
  </w:p>
  <w:p w14:paraId="77C95442" w14:textId="77777777" w:rsidR="00AD5821" w:rsidRDefault="00AD5821">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228A8B58"/>
    <w:lvl w:ilvl="0">
      <w:numFmt w:val="bullet"/>
      <w:lvlText w:val="•"/>
      <w:legacy w:legacy="1" w:legacySpace="0" w:legacyIndent="144"/>
      <w:lvlJc w:val="left"/>
      <w:rPr>
        <w:rFonts w:ascii="Times New Roman" w:hAnsi="Times New Roman"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1"/>
    <w:lvl w:ilvl="0">
      <w:start w:val="1"/>
      <w:numFmt w:val="decimal"/>
      <w:lvlText w:val="%1."/>
      <w:lvlJc w:val="left"/>
      <w:pPr>
        <w:tabs>
          <w:tab w:val="num" w:pos="1069"/>
        </w:tabs>
        <w:ind w:left="1069" w:hanging="360"/>
      </w:pPr>
    </w:lvl>
  </w:abstractNum>
  <w:abstractNum w:abstractNumId="3" w15:restartNumberingAfterBreak="0">
    <w:nsid w:val="00000003"/>
    <w:multiLevelType w:val="multilevel"/>
    <w:tmpl w:val="00000003"/>
    <w:name w:val="WW8Num2"/>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5B"/>
    <w:multiLevelType w:val="singleLevel"/>
    <w:tmpl w:val="E2A21FA8"/>
    <w:name w:val="WW8Num95"/>
    <w:lvl w:ilvl="0">
      <w:start w:val="1"/>
      <w:numFmt w:val="decimal"/>
      <w:lvlText w:val="%1."/>
      <w:lvlJc w:val="left"/>
      <w:pPr>
        <w:tabs>
          <w:tab w:val="num" w:pos="0"/>
        </w:tabs>
        <w:ind w:left="720" w:hanging="360"/>
      </w:pPr>
      <w:rPr>
        <w:rFonts w:ascii="Times New Roman" w:eastAsia="SimSun" w:hAnsi="Times New Roman" w:cs="Times New Roman"/>
        <w:b w:val="0"/>
        <w:bCs/>
        <w:i w:val="0"/>
        <w:sz w:val="24"/>
        <w:szCs w:val="24"/>
      </w:rPr>
    </w:lvl>
  </w:abstractNum>
  <w:abstractNum w:abstractNumId="5" w15:restartNumberingAfterBreak="0">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0C82317"/>
    <w:multiLevelType w:val="hybridMultilevel"/>
    <w:tmpl w:val="BA221C94"/>
    <w:lvl w:ilvl="0" w:tplc="DA6A9670">
      <w:numFmt w:val="bullet"/>
      <w:lvlText w:val="-"/>
      <w:lvlJc w:val="left"/>
      <w:pPr>
        <w:ind w:left="107" w:hanging="117"/>
      </w:pPr>
      <w:rPr>
        <w:rFonts w:ascii="Times New Roman" w:eastAsia="Times New Roman" w:hAnsi="Times New Roman" w:hint="default"/>
        <w:w w:val="100"/>
        <w:sz w:val="20"/>
      </w:rPr>
    </w:lvl>
    <w:lvl w:ilvl="1" w:tplc="F65A8CEA">
      <w:numFmt w:val="bullet"/>
      <w:lvlText w:val="•"/>
      <w:lvlJc w:val="left"/>
      <w:pPr>
        <w:ind w:left="429" w:hanging="117"/>
      </w:pPr>
      <w:rPr>
        <w:rFonts w:hint="default"/>
      </w:rPr>
    </w:lvl>
    <w:lvl w:ilvl="2" w:tplc="763C7046">
      <w:numFmt w:val="bullet"/>
      <w:lvlText w:val="•"/>
      <w:lvlJc w:val="left"/>
      <w:pPr>
        <w:ind w:left="759" w:hanging="117"/>
      </w:pPr>
      <w:rPr>
        <w:rFonts w:hint="default"/>
      </w:rPr>
    </w:lvl>
    <w:lvl w:ilvl="3" w:tplc="CEE6E750">
      <w:numFmt w:val="bullet"/>
      <w:lvlText w:val="•"/>
      <w:lvlJc w:val="left"/>
      <w:pPr>
        <w:ind w:left="1089" w:hanging="117"/>
      </w:pPr>
      <w:rPr>
        <w:rFonts w:hint="default"/>
      </w:rPr>
    </w:lvl>
    <w:lvl w:ilvl="4" w:tplc="7F647C20">
      <w:numFmt w:val="bullet"/>
      <w:lvlText w:val="•"/>
      <w:lvlJc w:val="left"/>
      <w:pPr>
        <w:ind w:left="1419" w:hanging="117"/>
      </w:pPr>
      <w:rPr>
        <w:rFonts w:hint="default"/>
      </w:rPr>
    </w:lvl>
    <w:lvl w:ilvl="5" w:tplc="45CC25AC">
      <w:numFmt w:val="bullet"/>
      <w:lvlText w:val="•"/>
      <w:lvlJc w:val="left"/>
      <w:pPr>
        <w:ind w:left="1749" w:hanging="117"/>
      </w:pPr>
      <w:rPr>
        <w:rFonts w:hint="default"/>
      </w:rPr>
    </w:lvl>
    <w:lvl w:ilvl="6" w:tplc="97BC6B50">
      <w:numFmt w:val="bullet"/>
      <w:lvlText w:val="•"/>
      <w:lvlJc w:val="left"/>
      <w:pPr>
        <w:ind w:left="2078" w:hanging="117"/>
      </w:pPr>
      <w:rPr>
        <w:rFonts w:hint="default"/>
      </w:rPr>
    </w:lvl>
    <w:lvl w:ilvl="7" w:tplc="48A67514">
      <w:numFmt w:val="bullet"/>
      <w:lvlText w:val="•"/>
      <w:lvlJc w:val="left"/>
      <w:pPr>
        <w:ind w:left="2408" w:hanging="117"/>
      </w:pPr>
      <w:rPr>
        <w:rFonts w:hint="default"/>
      </w:rPr>
    </w:lvl>
    <w:lvl w:ilvl="8" w:tplc="FCAE366C">
      <w:numFmt w:val="bullet"/>
      <w:lvlText w:val="•"/>
      <w:lvlJc w:val="left"/>
      <w:pPr>
        <w:ind w:left="2738" w:hanging="117"/>
      </w:pPr>
      <w:rPr>
        <w:rFonts w:hint="default"/>
      </w:rPr>
    </w:lvl>
  </w:abstractNum>
  <w:abstractNum w:abstractNumId="7" w15:restartNumberingAfterBreak="0">
    <w:nsid w:val="02580FCE"/>
    <w:multiLevelType w:val="hybridMultilevel"/>
    <w:tmpl w:val="BC4057E6"/>
    <w:lvl w:ilvl="0" w:tplc="78D2AFEA">
      <w:start w:val="1"/>
      <w:numFmt w:val="decimal"/>
      <w:lvlText w:val="%1."/>
      <w:lvlJc w:val="left"/>
      <w:pPr>
        <w:ind w:left="1429" w:hanging="360"/>
      </w:pPr>
      <w:rPr>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027624B8"/>
    <w:multiLevelType w:val="hybridMultilevel"/>
    <w:tmpl w:val="9E7EE3DC"/>
    <w:lvl w:ilvl="0" w:tplc="0419000F">
      <w:start w:val="1"/>
      <w:numFmt w:val="decimal"/>
      <w:lvlText w:val="%1."/>
      <w:lvlJc w:val="left"/>
      <w:pPr>
        <w:ind w:left="1211"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9" w15:restartNumberingAfterBreak="0">
    <w:nsid w:val="02A17B76"/>
    <w:multiLevelType w:val="hybridMultilevel"/>
    <w:tmpl w:val="6B0AED22"/>
    <w:lvl w:ilvl="0" w:tplc="E3F011A4">
      <w:start w:val="1"/>
      <w:numFmt w:val="decimal"/>
      <w:lvlText w:val="%1."/>
      <w:lvlJc w:val="left"/>
      <w:pPr>
        <w:ind w:left="542" w:hanging="305"/>
      </w:pPr>
      <w:rPr>
        <w:rFonts w:ascii="Times New Roman" w:eastAsia="Times New Roman" w:hAnsi="Times New Roman" w:cs="Times New Roman" w:hint="default"/>
        <w:b w:val="0"/>
        <w:bCs w:val="0"/>
        <w:i w:val="0"/>
        <w:iCs w:val="0"/>
        <w:spacing w:val="0"/>
        <w:w w:val="100"/>
        <w:sz w:val="24"/>
        <w:szCs w:val="24"/>
        <w:lang w:val="ru-RU" w:eastAsia="en-US" w:bidi="ar-SA"/>
      </w:rPr>
    </w:lvl>
    <w:lvl w:ilvl="1" w:tplc="44D069FA">
      <w:numFmt w:val="bullet"/>
      <w:lvlText w:val="•"/>
      <w:lvlJc w:val="left"/>
      <w:pPr>
        <w:ind w:left="1498" w:hanging="305"/>
      </w:pPr>
      <w:rPr>
        <w:rFonts w:hint="default"/>
        <w:lang w:val="ru-RU" w:eastAsia="en-US" w:bidi="ar-SA"/>
      </w:rPr>
    </w:lvl>
    <w:lvl w:ilvl="2" w:tplc="FB1C26B8">
      <w:numFmt w:val="bullet"/>
      <w:lvlText w:val="•"/>
      <w:lvlJc w:val="left"/>
      <w:pPr>
        <w:ind w:left="2457" w:hanging="305"/>
      </w:pPr>
      <w:rPr>
        <w:rFonts w:hint="default"/>
        <w:lang w:val="ru-RU" w:eastAsia="en-US" w:bidi="ar-SA"/>
      </w:rPr>
    </w:lvl>
    <w:lvl w:ilvl="3" w:tplc="A56A62C6">
      <w:numFmt w:val="bullet"/>
      <w:lvlText w:val="•"/>
      <w:lvlJc w:val="left"/>
      <w:pPr>
        <w:ind w:left="3415" w:hanging="305"/>
      </w:pPr>
      <w:rPr>
        <w:rFonts w:hint="default"/>
        <w:lang w:val="ru-RU" w:eastAsia="en-US" w:bidi="ar-SA"/>
      </w:rPr>
    </w:lvl>
    <w:lvl w:ilvl="4" w:tplc="CDA02556">
      <w:numFmt w:val="bullet"/>
      <w:lvlText w:val="•"/>
      <w:lvlJc w:val="left"/>
      <w:pPr>
        <w:ind w:left="4374" w:hanging="305"/>
      </w:pPr>
      <w:rPr>
        <w:rFonts w:hint="default"/>
        <w:lang w:val="ru-RU" w:eastAsia="en-US" w:bidi="ar-SA"/>
      </w:rPr>
    </w:lvl>
    <w:lvl w:ilvl="5" w:tplc="9F808F30">
      <w:numFmt w:val="bullet"/>
      <w:lvlText w:val="•"/>
      <w:lvlJc w:val="left"/>
      <w:pPr>
        <w:ind w:left="5333" w:hanging="305"/>
      </w:pPr>
      <w:rPr>
        <w:rFonts w:hint="default"/>
        <w:lang w:val="ru-RU" w:eastAsia="en-US" w:bidi="ar-SA"/>
      </w:rPr>
    </w:lvl>
    <w:lvl w:ilvl="6" w:tplc="96EECA86">
      <w:numFmt w:val="bullet"/>
      <w:lvlText w:val="•"/>
      <w:lvlJc w:val="left"/>
      <w:pPr>
        <w:ind w:left="6291" w:hanging="305"/>
      </w:pPr>
      <w:rPr>
        <w:rFonts w:hint="default"/>
        <w:lang w:val="ru-RU" w:eastAsia="en-US" w:bidi="ar-SA"/>
      </w:rPr>
    </w:lvl>
    <w:lvl w:ilvl="7" w:tplc="1F1E15A6">
      <w:numFmt w:val="bullet"/>
      <w:lvlText w:val="•"/>
      <w:lvlJc w:val="left"/>
      <w:pPr>
        <w:ind w:left="7250" w:hanging="305"/>
      </w:pPr>
      <w:rPr>
        <w:rFonts w:hint="default"/>
        <w:lang w:val="ru-RU" w:eastAsia="en-US" w:bidi="ar-SA"/>
      </w:rPr>
    </w:lvl>
    <w:lvl w:ilvl="8" w:tplc="047673FC">
      <w:numFmt w:val="bullet"/>
      <w:lvlText w:val="•"/>
      <w:lvlJc w:val="left"/>
      <w:pPr>
        <w:ind w:left="8209" w:hanging="305"/>
      </w:pPr>
      <w:rPr>
        <w:rFonts w:hint="default"/>
        <w:lang w:val="ru-RU" w:eastAsia="en-US" w:bidi="ar-SA"/>
      </w:rPr>
    </w:lvl>
  </w:abstractNum>
  <w:abstractNum w:abstractNumId="10" w15:restartNumberingAfterBreak="0">
    <w:nsid w:val="03370699"/>
    <w:multiLevelType w:val="hybridMultilevel"/>
    <w:tmpl w:val="887C8D54"/>
    <w:lvl w:ilvl="0" w:tplc="603E9476">
      <w:start w:val="1"/>
      <w:numFmt w:val="decimal"/>
      <w:lvlText w:val="%1."/>
      <w:lvlJc w:val="left"/>
      <w:pPr>
        <w:ind w:left="1674" w:hanging="425"/>
      </w:pPr>
      <w:rPr>
        <w:rFonts w:ascii="Times New Roman" w:eastAsia="Times New Roman" w:hAnsi="Times New Roman" w:cs="Times New Roman" w:hint="default"/>
        <w:b w:val="0"/>
        <w:bCs w:val="0"/>
        <w:i w:val="0"/>
        <w:iCs w:val="0"/>
        <w:spacing w:val="0"/>
        <w:w w:val="100"/>
        <w:sz w:val="24"/>
        <w:szCs w:val="24"/>
        <w:lang w:val="ru-RU" w:eastAsia="en-US" w:bidi="ar-SA"/>
      </w:rPr>
    </w:lvl>
    <w:lvl w:ilvl="1" w:tplc="0146389C">
      <w:numFmt w:val="bullet"/>
      <w:lvlText w:val="•"/>
      <w:lvlJc w:val="left"/>
      <w:pPr>
        <w:ind w:left="2524" w:hanging="425"/>
      </w:pPr>
      <w:rPr>
        <w:rFonts w:hint="default"/>
        <w:lang w:val="ru-RU" w:eastAsia="en-US" w:bidi="ar-SA"/>
      </w:rPr>
    </w:lvl>
    <w:lvl w:ilvl="2" w:tplc="2B164960">
      <w:numFmt w:val="bullet"/>
      <w:lvlText w:val="•"/>
      <w:lvlJc w:val="left"/>
      <w:pPr>
        <w:ind w:left="3369" w:hanging="425"/>
      </w:pPr>
      <w:rPr>
        <w:rFonts w:hint="default"/>
        <w:lang w:val="ru-RU" w:eastAsia="en-US" w:bidi="ar-SA"/>
      </w:rPr>
    </w:lvl>
    <w:lvl w:ilvl="3" w:tplc="5CB61AA4">
      <w:numFmt w:val="bullet"/>
      <w:lvlText w:val="•"/>
      <w:lvlJc w:val="left"/>
      <w:pPr>
        <w:ind w:left="4213" w:hanging="425"/>
      </w:pPr>
      <w:rPr>
        <w:rFonts w:hint="default"/>
        <w:lang w:val="ru-RU" w:eastAsia="en-US" w:bidi="ar-SA"/>
      </w:rPr>
    </w:lvl>
    <w:lvl w:ilvl="4" w:tplc="5298EAB0">
      <w:numFmt w:val="bullet"/>
      <w:lvlText w:val="•"/>
      <w:lvlJc w:val="left"/>
      <w:pPr>
        <w:ind w:left="5058" w:hanging="425"/>
      </w:pPr>
      <w:rPr>
        <w:rFonts w:hint="default"/>
        <w:lang w:val="ru-RU" w:eastAsia="en-US" w:bidi="ar-SA"/>
      </w:rPr>
    </w:lvl>
    <w:lvl w:ilvl="5" w:tplc="FAA63538">
      <w:numFmt w:val="bullet"/>
      <w:lvlText w:val="•"/>
      <w:lvlJc w:val="left"/>
      <w:pPr>
        <w:ind w:left="5903" w:hanging="425"/>
      </w:pPr>
      <w:rPr>
        <w:rFonts w:hint="default"/>
        <w:lang w:val="ru-RU" w:eastAsia="en-US" w:bidi="ar-SA"/>
      </w:rPr>
    </w:lvl>
    <w:lvl w:ilvl="6" w:tplc="FCCE1DBA">
      <w:numFmt w:val="bullet"/>
      <w:lvlText w:val="•"/>
      <w:lvlJc w:val="left"/>
      <w:pPr>
        <w:ind w:left="6747" w:hanging="425"/>
      </w:pPr>
      <w:rPr>
        <w:rFonts w:hint="default"/>
        <w:lang w:val="ru-RU" w:eastAsia="en-US" w:bidi="ar-SA"/>
      </w:rPr>
    </w:lvl>
    <w:lvl w:ilvl="7" w:tplc="EFA65070">
      <w:numFmt w:val="bullet"/>
      <w:lvlText w:val="•"/>
      <w:lvlJc w:val="left"/>
      <w:pPr>
        <w:ind w:left="7592" w:hanging="425"/>
      </w:pPr>
      <w:rPr>
        <w:rFonts w:hint="default"/>
        <w:lang w:val="ru-RU" w:eastAsia="en-US" w:bidi="ar-SA"/>
      </w:rPr>
    </w:lvl>
    <w:lvl w:ilvl="8" w:tplc="29EC8850">
      <w:numFmt w:val="bullet"/>
      <w:lvlText w:val="•"/>
      <w:lvlJc w:val="left"/>
      <w:pPr>
        <w:ind w:left="8437" w:hanging="425"/>
      </w:pPr>
      <w:rPr>
        <w:rFonts w:hint="default"/>
        <w:lang w:val="ru-RU" w:eastAsia="en-US" w:bidi="ar-SA"/>
      </w:rPr>
    </w:lvl>
  </w:abstractNum>
  <w:abstractNum w:abstractNumId="11" w15:restartNumberingAfterBreak="0">
    <w:nsid w:val="070C757C"/>
    <w:multiLevelType w:val="multilevel"/>
    <w:tmpl w:val="AF46904A"/>
    <w:lvl w:ilvl="0">
      <w:start w:val="2"/>
      <w:numFmt w:val="decimal"/>
      <w:lvlText w:val="%1"/>
      <w:lvlJc w:val="left"/>
      <w:pPr>
        <w:ind w:left="1290" w:hanging="360"/>
      </w:pPr>
      <w:rPr>
        <w:rFonts w:hint="default"/>
        <w:lang w:val="ru-RU" w:eastAsia="en-US" w:bidi="ar-SA"/>
      </w:rPr>
    </w:lvl>
    <w:lvl w:ilvl="1">
      <w:start w:val="1"/>
      <w:numFmt w:val="decimal"/>
      <w:lvlText w:val="%1.%2"/>
      <w:lvlJc w:val="left"/>
      <w:pPr>
        <w:ind w:left="5181" w:hanging="360"/>
        <w:jc w:val="right"/>
      </w:pPr>
      <w:rPr>
        <w:rFonts w:ascii="Times New Roman" w:eastAsia="Times New Roman" w:hAnsi="Times New Roman" w:cs="Times New Roman" w:hint="default"/>
        <w:b/>
        <w:bCs/>
        <w:i w:val="0"/>
        <w:iCs w:val="0"/>
        <w:spacing w:val="0"/>
        <w:w w:val="100"/>
        <w:sz w:val="24"/>
        <w:szCs w:val="24"/>
        <w:lang w:val="ru-RU" w:eastAsia="en-US" w:bidi="ar-SA"/>
      </w:rPr>
    </w:lvl>
    <w:lvl w:ilvl="2">
      <w:numFmt w:val="bullet"/>
      <w:lvlText w:val="•"/>
      <w:lvlJc w:val="left"/>
      <w:pPr>
        <w:ind w:left="3001" w:hanging="360"/>
      </w:pPr>
      <w:rPr>
        <w:rFonts w:hint="default"/>
        <w:lang w:val="ru-RU" w:eastAsia="en-US" w:bidi="ar-SA"/>
      </w:rPr>
    </w:lvl>
    <w:lvl w:ilvl="3">
      <w:numFmt w:val="bullet"/>
      <w:lvlText w:val="•"/>
      <w:lvlJc w:val="left"/>
      <w:pPr>
        <w:ind w:left="3851" w:hanging="360"/>
      </w:pPr>
      <w:rPr>
        <w:rFonts w:hint="default"/>
        <w:lang w:val="ru-RU" w:eastAsia="en-US" w:bidi="ar-SA"/>
      </w:rPr>
    </w:lvl>
    <w:lvl w:ilvl="4">
      <w:numFmt w:val="bullet"/>
      <w:lvlText w:val="•"/>
      <w:lvlJc w:val="left"/>
      <w:pPr>
        <w:ind w:left="4702" w:hanging="360"/>
      </w:pPr>
      <w:rPr>
        <w:rFonts w:hint="default"/>
        <w:lang w:val="ru-RU" w:eastAsia="en-US" w:bidi="ar-SA"/>
      </w:rPr>
    </w:lvl>
    <w:lvl w:ilvl="5">
      <w:numFmt w:val="bullet"/>
      <w:lvlText w:val="•"/>
      <w:lvlJc w:val="left"/>
      <w:pPr>
        <w:ind w:left="5553" w:hanging="360"/>
      </w:pPr>
      <w:rPr>
        <w:rFonts w:hint="default"/>
        <w:lang w:val="ru-RU" w:eastAsia="en-US" w:bidi="ar-SA"/>
      </w:rPr>
    </w:lvl>
    <w:lvl w:ilvl="6">
      <w:numFmt w:val="bullet"/>
      <w:lvlText w:val="•"/>
      <w:lvlJc w:val="left"/>
      <w:pPr>
        <w:ind w:left="6403" w:hanging="360"/>
      </w:pPr>
      <w:rPr>
        <w:rFonts w:hint="default"/>
        <w:lang w:val="ru-RU" w:eastAsia="en-US" w:bidi="ar-SA"/>
      </w:rPr>
    </w:lvl>
    <w:lvl w:ilvl="7">
      <w:numFmt w:val="bullet"/>
      <w:lvlText w:val="•"/>
      <w:lvlJc w:val="left"/>
      <w:pPr>
        <w:ind w:left="7254" w:hanging="360"/>
      </w:pPr>
      <w:rPr>
        <w:rFonts w:hint="default"/>
        <w:lang w:val="ru-RU" w:eastAsia="en-US" w:bidi="ar-SA"/>
      </w:rPr>
    </w:lvl>
    <w:lvl w:ilvl="8">
      <w:numFmt w:val="bullet"/>
      <w:lvlText w:val="•"/>
      <w:lvlJc w:val="left"/>
      <w:pPr>
        <w:ind w:left="8105" w:hanging="360"/>
      </w:pPr>
      <w:rPr>
        <w:rFonts w:hint="default"/>
        <w:lang w:val="ru-RU" w:eastAsia="en-US" w:bidi="ar-SA"/>
      </w:rPr>
    </w:lvl>
  </w:abstractNum>
  <w:abstractNum w:abstractNumId="12" w15:restartNumberingAfterBreak="0">
    <w:nsid w:val="07F31ED3"/>
    <w:multiLevelType w:val="hybridMultilevel"/>
    <w:tmpl w:val="8126055E"/>
    <w:lvl w:ilvl="0" w:tplc="633A02B6">
      <w:numFmt w:val="bullet"/>
      <w:lvlText w:val="-"/>
      <w:lvlJc w:val="left"/>
      <w:pPr>
        <w:ind w:left="107" w:hanging="117"/>
      </w:pPr>
      <w:rPr>
        <w:rFonts w:ascii="Times New Roman" w:eastAsia="Times New Roman" w:hAnsi="Times New Roman" w:hint="default"/>
        <w:w w:val="100"/>
        <w:sz w:val="20"/>
      </w:rPr>
    </w:lvl>
    <w:lvl w:ilvl="1" w:tplc="73A63AAA">
      <w:numFmt w:val="bullet"/>
      <w:lvlText w:val="•"/>
      <w:lvlJc w:val="left"/>
      <w:pPr>
        <w:ind w:left="429" w:hanging="117"/>
      </w:pPr>
      <w:rPr>
        <w:rFonts w:hint="default"/>
      </w:rPr>
    </w:lvl>
    <w:lvl w:ilvl="2" w:tplc="1938E7EE">
      <w:numFmt w:val="bullet"/>
      <w:lvlText w:val="•"/>
      <w:lvlJc w:val="left"/>
      <w:pPr>
        <w:ind w:left="759" w:hanging="117"/>
      </w:pPr>
      <w:rPr>
        <w:rFonts w:hint="default"/>
      </w:rPr>
    </w:lvl>
    <w:lvl w:ilvl="3" w:tplc="193EAC32">
      <w:numFmt w:val="bullet"/>
      <w:lvlText w:val="•"/>
      <w:lvlJc w:val="left"/>
      <w:pPr>
        <w:ind w:left="1089" w:hanging="117"/>
      </w:pPr>
      <w:rPr>
        <w:rFonts w:hint="default"/>
      </w:rPr>
    </w:lvl>
    <w:lvl w:ilvl="4" w:tplc="7F94F46C">
      <w:numFmt w:val="bullet"/>
      <w:lvlText w:val="•"/>
      <w:lvlJc w:val="left"/>
      <w:pPr>
        <w:ind w:left="1419" w:hanging="117"/>
      </w:pPr>
      <w:rPr>
        <w:rFonts w:hint="default"/>
      </w:rPr>
    </w:lvl>
    <w:lvl w:ilvl="5" w:tplc="7A047D48">
      <w:numFmt w:val="bullet"/>
      <w:lvlText w:val="•"/>
      <w:lvlJc w:val="left"/>
      <w:pPr>
        <w:ind w:left="1749" w:hanging="117"/>
      </w:pPr>
      <w:rPr>
        <w:rFonts w:hint="default"/>
      </w:rPr>
    </w:lvl>
    <w:lvl w:ilvl="6" w:tplc="ADD45368">
      <w:numFmt w:val="bullet"/>
      <w:lvlText w:val="•"/>
      <w:lvlJc w:val="left"/>
      <w:pPr>
        <w:ind w:left="2078" w:hanging="117"/>
      </w:pPr>
      <w:rPr>
        <w:rFonts w:hint="default"/>
      </w:rPr>
    </w:lvl>
    <w:lvl w:ilvl="7" w:tplc="314A58AE">
      <w:numFmt w:val="bullet"/>
      <w:lvlText w:val="•"/>
      <w:lvlJc w:val="left"/>
      <w:pPr>
        <w:ind w:left="2408" w:hanging="117"/>
      </w:pPr>
      <w:rPr>
        <w:rFonts w:hint="default"/>
      </w:rPr>
    </w:lvl>
    <w:lvl w:ilvl="8" w:tplc="80BE817A">
      <w:numFmt w:val="bullet"/>
      <w:lvlText w:val="•"/>
      <w:lvlJc w:val="left"/>
      <w:pPr>
        <w:ind w:left="2738" w:hanging="117"/>
      </w:pPr>
      <w:rPr>
        <w:rFonts w:hint="default"/>
      </w:rPr>
    </w:lvl>
  </w:abstractNum>
  <w:abstractNum w:abstractNumId="13" w15:restartNumberingAfterBreak="0">
    <w:nsid w:val="0A0231B2"/>
    <w:multiLevelType w:val="singleLevel"/>
    <w:tmpl w:val="5E4E3AA4"/>
    <w:lvl w:ilvl="0">
      <w:start w:val="22"/>
      <w:numFmt w:val="decimal"/>
      <w:lvlText w:val="%1."/>
      <w:legacy w:legacy="1" w:legacySpace="0" w:legacyIndent="295"/>
      <w:lvlJc w:val="left"/>
      <w:rPr>
        <w:rFonts w:ascii="Times New Roman" w:hAnsi="Times New Roman" w:cs="Times New Roman" w:hint="default"/>
      </w:rPr>
    </w:lvl>
  </w:abstractNum>
  <w:abstractNum w:abstractNumId="14" w15:restartNumberingAfterBreak="0">
    <w:nsid w:val="0A575D99"/>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0CA41530"/>
    <w:multiLevelType w:val="hybridMultilevel"/>
    <w:tmpl w:val="BC4057E6"/>
    <w:lvl w:ilvl="0" w:tplc="78D2AFEA">
      <w:start w:val="1"/>
      <w:numFmt w:val="decimal"/>
      <w:lvlText w:val="%1."/>
      <w:lvlJc w:val="left"/>
      <w:pPr>
        <w:ind w:left="1429" w:hanging="360"/>
      </w:pPr>
      <w:rPr>
        <w:b w:val="0"/>
        <w:i w:val="0"/>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6" w15:restartNumberingAfterBreak="0">
    <w:nsid w:val="0CF01857"/>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0D3553A7"/>
    <w:multiLevelType w:val="multilevel"/>
    <w:tmpl w:val="DCB22250"/>
    <w:lvl w:ilvl="0">
      <w:start w:val="1"/>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15:restartNumberingAfterBreak="0">
    <w:nsid w:val="0DCB5A06"/>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0AF3F39"/>
    <w:multiLevelType w:val="hybridMultilevel"/>
    <w:tmpl w:val="F73E9ACE"/>
    <w:lvl w:ilvl="0" w:tplc="78D2AFEA">
      <w:start w:val="1"/>
      <w:numFmt w:val="decimal"/>
      <w:lvlText w:val="%1."/>
      <w:lvlJc w:val="left"/>
      <w:pPr>
        <w:ind w:left="1429" w:hanging="360"/>
      </w:pPr>
      <w:rPr>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10C86FD2"/>
    <w:multiLevelType w:val="hybridMultilevel"/>
    <w:tmpl w:val="4E00E3B8"/>
    <w:lvl w:ilvl="0" w:tplc="BBF07EF2">
      <w:start w:val="1"/>
      <w:numFmt w:val="decimal"/>
      <w:lvlText w:val="%1."/>
      <w:lvlJc w:val="left"/>
      <w:pPr>
        <w:ind w:left="542" w:hanging="305"/>
      </w:pPr>
      <w:rPr>
        <w:rFonts w:ascii="Times New Roman" w:eastAsia="Times New Roman" w:hAnsi="Times New Roman" w:cs="Times New Roman" w:hint="default"/>
        <w:b w:val="0"/>
        <w:bCs w:val="0"/>
        <w:i w:val="0"/>
        <w:iCs w:val="0"/>
        <w:spacing w:val="0"/>
        <w:w w:val="100"/>
        <w:sz w:val="24"/>
        <w:szCs w:val="24"/>
        <w:lang w:val="ru-RU" w:eastAsia="en-US" w:bidi="ar-SA"/>
      </w:rPr>
    </w:lvl>
    <w:lvl w:ilvl="1" w:tplc="9FB46C94">
      <w:numFmt w:val="bullet"/>
      <w:lvlText w:val="•"/>
      <w:lvlJc w:val="left"/>
      <w:pPr>
        <w:ind w:left="1498" w:hanging="305"/>
      </w:pPr>
      <w:rPr>
        <w:rFonts w:hint="default"/>
        <w:lang w:val="ru-RU" w:eastAsia="en-US" w:bidi="ar-SA"/>
      </w:rPr>
    </w:lvl>
    <w:lvl w:ilvl="2" w:tplc="C6485758">
      <w:numFmt w:val="bullet"/>
      <w:lvlText w:val="•"/>
      <w:lvlJc w:val="left"/>
      <w:pPr>
        <w:ind w:left="2457" w:hanging="305"/>
      </w:pPr>
      <w:rPr>
        <w:rFonts w:hint="default"/>
        <w:lang w:val="ru-RU" w:eastAsia="en-US" w:bidi="ar-SA"/>
      </w:rPr>
    </w:lvl>
    <w:lvl w:ilvl="3" w:tplc="467C944E">
      <w:numFmt w:val="bullet"/>
      <w:lvlText w:val="•"/>
      <w:lvlJc w:val="left"/>
      <w:pPr>
        <w:ind w:left="3415" w:hanging="305"/>
      </w:pPr>
      <w:rPr>
        <w:rFonts w:hint="default"/>
        <w:lang w:val="ru-RU" w:eastAsia="en-US" w:bidi="ar-SA"/>
      </w:rPr>
    </w:lvl>
    <w:lvl w:ilvl="4" w:tplc="07F0F932">
      <w:numFmt w:val="bullet"/>
      <w:lvlText w:val="•"/>
      <w:lvlJc w:val="left"/>
      <w:pPr>
        <w:ind w:left="4374" w:hanging="305"/>
      </w:pPr>
      <w:rPr>
        <w:rFonts w:hint="default"/>
        <w:lang w:val="ru-RU" w:eastAsia="en-US" w:bidi="ar-SA"/>
      </w:rPr>
    </w:lvl>
    <w:lvl w:ilvl="5" w:tplc="8E34D24C">
      <w:numFmt w:val="bullet"/>
      <w:lvlText w:val="•"/>
      <w:lvlJc w:val="left"/>
      <w:pPr>
        <w:ind w:left="5333" w:hanging="305"/>
      </w:pPr>
      <w:rPr>
        <w:rFonts w:hint="default"/>
        <w:lang w:val="ru-RU" w:eastAsia="en-US" w:bidi="ar-SA"/>
      </w:rPr>
    </w:lvl>
    <w:lvl w:ilvl="6" w:tplc="33DE172C">
      <w:numFmt w:val="bullet"/>
      <w:lvlText w:val="•"/>
      <w:lvlJc w:val="left"/>
      <w:pPr>
        <w:ind w:left="6291" w:hanging="305"/>
      </w:pPr>
      <w:rPr>
        <w:rFonts w:hint="default"/>
        <w:lang w:val="ru-RU" w:eastAsia="en-US" w:bidi="ar-SA"/>
      </w:rPr>
    </w:lvl>
    <w:lvl w:ilvl="7" w:tplc="52D08B2C">
      <w:numFmt w:val="bullet"/>
      <w:lvlText w:val="•"/>
      <w:lvlJc w:val="left"/>
      <w:pPr>
        <w:ind w:left="7250" w:hanging="305"/>
      </w:pPr>
      <w:rPr>
        <w:rFonts w:hint="default"/>
        <w:lang w:val="ru-RU" w:eastAsia="en-US" w:bidi="ar-SA"/>
      </w:rPr>
    </w:lvl>
    <w:lvl w:ilvl="8" w:tplc="8A5436EA">
      <w:numFmt w:val="bullet"/>
      <w:lvlText w:val="•"/>
      <w:lvlJc w:val="left"/>
      <w:pPr>
        <w:ind w:left="8209" w:hanging="305"/>
      </w:pPr>
      <w:rPr>
        <w:rFonts w:hint="default"/>
        <w:lang w:val="ru-RU" w:eastAsia="en-US" w:bidi="ar-SA"/>
      </w:rPr>
    </w:lvl>
  </w:abstractNum>
  <w:abstractNum w:abstractNumId="21" w15:restartNumberingAfterBreak="0">
    <w:nsid w:val="12D0621D"/>
    <w:multiLevelType w:val="multilevel"/>
    <w:tmpl w:val="A9B2A3C0"/>
    <w:lvl w:ilvl="0">
      <w:start w:val="1"/>
      <w:numFmt w:val="decimal"/>
      <w:lvlText w:val="%1."/>
      <w:lvlJc w:val="left"/>
      <w:pPr>
        <w:ind w:left="1353" w:hanging="360"/>
      </w:pPr>
      <w:rPr>
        <w:rFonts w:hint="default"/>
      </w:rPr>
    </w:lvl>
    <w:lvl w:ilvl="1">
      <w:start w:val="1"/>
      <w:numFmt w:val="decimal"/>
      <w:isLgl/>
      <w:lvlText w:val="%1.%2."/>
      <w:lvlJc w:val="left"/>
      <w:pPr>
        <w:ind w:left="1413" w:hanging="42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22" w15:restartNumberingAfterBreak="0">
    <w:nsid w:val="131010C0"/>
    <w:multiLevelType w:val="hybridMultilevel"/>
    <w:tmpl w:val="4F54C582"/>
    <w:lvl w:ilvl="0" w:tplc="0000000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14EA1915"/>
    <w:multiLevelType w:val="hybridMultilevel"/>
    <w:tmpl w:val="BC4057E6"/>
    <w:lvl w:ilvl="0" w:tplc="78D2AFEA">
      <w:start w:val="1"/>
      <w:numFmt w:val="decimal"/>
      <w:lvlText w:val="%1."/>
      <w:lvlJc w:val="left"/>
      <w:pPr>
        <w:ind w:left="1429" w:hanging="360"/>
      </w:pPr>
      <w:rPr>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15A166C0"/>
    <w:multiLevelType w:val="hybridMultilevel"/>
    <w:tmpl w:val="428AFC30"/>
    <w:lvl w:ilvl="0" w:tplc="87CAE186">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16AD29F9"/>
    <w:multiLevelType w:val="hybridMultilevel"/>
    <w:tmpl w:val="72EA1058"/>
    <w:lvl w:ilvl="0" w:tplc="C644B3FC">
      <w:start w:val="1"/>
      <w:numFmt w:val="decimal"/>
      <w:lvlText w:val="%1."/>
      <w:lvlJc w:val="left"/>
      <w:pPr>
        <w:tabs>
          <w:tab w:val="num" w:pos="720"/>
        </w:tabs>
        <w:ind w:left="720" w:hanging="360"/>
      </w:pPr>
      <w:rPr>
        <w:rFonts w:hint="default"/>
        <w:color w:val="auto"/>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189C4E35"/>
    <w:multiLevelType w:val="hybridMultilevel"/>
    <w:tmpl w:val="31922A38"/>
    <w:lvl w:ilvl="0" w:tplc="5024E9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2140180"/>
    <w:multiLevelType w:val="hybridMultilevel"/>
    <w:tmpl w:val="F73E9ACE"/>
    <w:lvl w:ilvl="0" w:tplc="78D2AFEA">
      <w:start w:val="1"/>
      <w:numFmt w:val="decimal"/>
      <w:lvlText w:val="%1."/>
      <w:lvlJc w:val="left"/>
      <w:pPr>
        <w:ind w:left="1429" w:hanging="360"/>
      </w:pPr>
      <w:rPr>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226C31A0"/>
    <w:multiLevelType w:val="hybridMultilevel"/>
    <w:tmpl w:val="011AB98A"/>
    <w:lvl w:ilvl="0" w:tplc="6DC0BB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2C35A6E"/>
    <w:multiLevelType w:val="hybridMultilevel"/>
    <w:tmpl w:val="F73E9ACE"/>
    <w:lvl w:ilvl="0" w:tplc="78D2AFEA">
      <w:start w:val="1"/>
      <w:numFmt w:val="decimal"/>
      <w:lvlText w:val="%1."/>
      <w:lvlJc w:val="left"/>
      <w:pPr>
        <w:ind w:left="1429" w:hanging="360"/>
      </w:pPr>
      <w:rPr>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33CF4902"/>
    <w:multiLevelType w:val="hybridMultilevel"/>
    <w:tmpl w:val="4CACE320"/>
    <w:lvl w:ilvl="0" w:tplc="C6FADE86">
      <w:start w:val="1"/>
      <w:numFmt w:val="decimal"/>
      <w:lvlText w:val="%1."/>
      <w:lvlJc w:val="left"/>
      <w:pPr>
        <w:ind w:left="340" w:hanging="424"/>
      </w:pPr>
      <w:rPr>
        <w:rFonts w:ascii="Times New Roman" w:eastAsia="Times New Roman" w:hAnsi="Times New Roman" w:cs="Times New Roman" w:hint="default"/>
        <w:w w:val="100"/>
        <w:sz w:val="24"/>
        <w:szCs w:val="24"/>
      </w:rPr>
    </w:lvl>
    <w:lvl w:ilvl="1" w:tplc="35AC65E8">
      <w:numFmt w:val="bullet"/>
      <w:lvlText w:val="•"/>
      <w:lvlJc w:val="left"/>
      <w:pPr>
        <w:ind w:left="1330" w:hanging="424"/>
      </w:pPr>
      <w:rPr>
        <w:rFonts w:hint="default"/>
      </w:rPr>
    </w:lvl>
    <w:lvl w:ilvl="2" w:tplc="F874FE46">
      <w:numFmt w:val="bullet"/>
      <w:lvlText w:val="•"/>
      <w:lvlJc w:val="left"/>
      <w:pPr>
        <w:ind w:left="2321" w:hanging="424"/>
      </w:pPr>
      <w:rPr>
        <w:rFonts w:hint="default"/>
      </w:rPr>
    </w:lvl>
    <w:lvl w:ilvl="3" w:tplc="6F928DEE">
      <w:numFmt w:val="bullet"/>
      <w:lvlText w:val="•"/>
      <w:lvlJc w:val="left"/>
      <w:pPr>
        <w:ind w:left="3311" w:hanging="424"/>
      </w:pPr>
      <w:rPr>
        <w:rFonts w:hint="default"/>
      </w:rPr>
    </w:lvl>
    <w:lvl w:ilvl="4" w:tplc="65E0BA92">
      <w:numFmt w:val="bullet"/>
      <w:lvlText w:val="•"/>
      <w:lvlJc w:val="left"/>
      <w:pPr>
        <w:ind w:left="4302" w:hanging="424"/>
      </w:pPr>
      <w:rPr>
        <w:rFonts w:hint="default"/>
      </w:rPr>
    </w:lvl>
    <w:lvl w:ilvl="5" w:tplc="F438B1C8">
      <w:numFmt w:val="bullet"/>
      <w:lvlText w:val="•"/>
      <w:lvlJc w:val="left"/>
      <w:pPr>
        <w:ind w:left="5293" w:hanging="424"/>
      </w:pPr>
      <w:rPr>
        <w:rFonts w:hint="default"/>
      </w:rPr>
    </w:lvl>
    <w:lvl w:ilvl="6" w:tplc="E1A655FC">
      <w:numFmt w:val="bullet"/>
      <w:lvlText w:val="•"/>
      <w:lvlJc w:val="left"/>
      <w:pPr>
        <w:ind w:left="6283" w:hanging="424"/>
      </w:pPr>
      <w:rPr>
        <w:rFonts w:hint="default"/>
      </w:rPr>
    </w:lvl>
    <w:lvl w:ilvl="7" w:tplc="26F046EC">
      <w:numFmt w:val="bullet"/>
      <w:lvlText w:val="•"/>
      <w:lvlJc w:val="left"/>
      <w:pPr>
        <w:ind w:left="7274" w:hanging="424"/>
      </w:pPr>
      <w:rPr>
        <w:rFonts w:hint="default"/>
      </w:rPr>
    </w:lvl>
    <w:lvl w:ilvl="8" w:tplc="53B47F92">
      <w:numFmt w:val="bullet"/>
      <w:lvlText w:val="•"/>
      <w:lvlJc w:val="left"/>
      <w:pPr>
        <w:ind w:left="8264" w:hanging="424"/>
      </w:pPr>
      <w:rPr>
        <w:rFonts w:hint="default"/>
      </w:rPr>
    </w:lvl>
  </w:abstractNum>
  <w:abstractNum w:abstractNumId="31" w15:restartNumberingAfterBreak="0">
    <w:nsid w:val="391060BA"/>
    <w:multiLevelType w:val="hybridMultilevel"/>
    <w:tmpl w:val="3C444600"/>
    <w:lvl w:ilvl="0" w:tplc="A8D6BAE4">
      <w:start w:val="1"/>
      <w:numFmt w:val="decimal"/>
      <w:suff w:val="nothing"/>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9A81EE7"/>
    <w:multiLevelType w:val="hybridMultilevel"/>
    <w:tmpl w:val="47444C40"/>
    <w:lvl w:ilvl="0" w:tplc="F6C6A536">
      <w:start w:val="1"/>
      <w:numFmt w:val="decimal"/>
      <w:lvlText w:val="%1."/>
      <w:lvlJc w:val="left"/>
      <w:pPr>
        <w:ind w:left="1429"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A3B27EF"/>
    <w:multiLevelType w:val="hybridMultilevel"/>
    <w:tmpl w:val="3B4417E2"/>
    <w:lvl w:ilvl="0" w:tplc="A6F69598">
      <w:start w:val="1"/>
      <w:numFmt w:val="bullet"/>
      <w:lvlText w:val="-"/>
      <w:lvlJc w:val="left"/>
      <w:pPr>
        <w:ind w:left="861" w:hanging="360"/>
      </w:pPr>
      <w:rPr>
        <w:rFonts w:ascii="Courier New" w:hAnsi="Courier New" w:cs="Times New Roman"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34" w15:restartNumberingAfterBreak="0">
    <w:nsid w:val="3D4825E6"/>
    <w:multiLevelType w:val="hybridMultilevel"/>
    <w:tmpl w:val="F73E9ACE"/>
    <w:lvl w:ilvl="0" w:tplc="78D2AFEA">
      <w:start w:val="1"/>
      <w:numFmt w:val="decimal"/>
      <w:lvlText w:val="%1."/>
      <w:lvlJc w:val="left"/>
      <w:pPr>
        <w:ind w:left="1429" w:hanging="360"/>
      </w:pPr>
      <w:rPr>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3D7E3E57"/>
    <w:multiLevelType w:val="singleLevel"/>
    <w:tmpl w:val="A1E6A10E"/>
    <w:lvl w:ilvl="0">
      <w:start w:val="1"/>
      <w:numFmt w:val="decimal"/>
      <w:lvlText w:val="%1."/>
      <w:legacy w:legacy="1" w:legacySpace="0" w:legacyIndent="185"/>
      <w:lvlJc w:val="left"/>
      <w:rPr>
        <w:rFonts w:ascii="Times New Roman" w:hAnsi="Times New Roman" w:cs="Times New Roman" w:hint="default"/>
      </w:rPr>
    </w:lvl>
  </w:abstractNum>
  <w:abstractNum w:abstractNumId="36" w15:restartNumberingAfterBreak="0">
    <w:nsid w:val="3EF32171"/>
    <w:multiLevelType w:val="hybridMultilevel"/>
    <w:tmpl w:val="47444C40"/>
    <w:lvl w:ilvl="0" w:tplc="F6C6A536">
      <w:start w:val="1"/>
      <w:numFmt w:val="decimal"/>
      <w:lvlText w:val="%1."/>
      <w:lvlJc w:val="left"/>
      <w:pPr>
        <w:ind w:left="1429"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2074D6F"/>
    <w:multiLevelType w:val="hybridMultilevel"/>
    <w:tmpl w:val="F73E9ACE"/>
    <w:lvl w:ilvl="0" w:tplc="78D2AFEA">
      <w:start w:val="1"/>
      <w:numFmt w:val="decimal"/>
      <w:lvlText w:val="%1."/>
      <w:lvlJc w:val="left"/>
      <w:pPr>
        <w:ind w:left="1429" w:hanging="360"/>
      </w:pPr>
      <w:rPr>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42114651"/>
    <w:multiLevelType w:val="hybridMultilevel"/>
    <w:tmpl w:val="BCC0AAFC"/>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4261565D"/>
    <w:multiLevelType w:val="hybridMultilevel"/>
    <w:tmpl w:val="8C2294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2E45BD7"/>
    <w:multiLevelType w:val="hybridMultilevel"/>
    <w:tmpl w:val="2DE2BEC8"/>
    <w:lvl w:ilvl="0" w:tplc="A9F82F4A">
      <w:numFmt w:val="bullet"/>
      <w:lvlText w:val="-"/>
      <w:lvlJc w:val="left"/>
      <w:pPr>
        <w:ind w:left="107" w:hanging="117"/>
      </w:pPr>
      <w:rPr>
        <w:rFonts w:ascii="Times New Roman" w:eastAsia="Times New Roman" w:hAnsi="Times New Roman" w:hint="default"/>
        <w:w w:val="100"/>
        <w:sz w:val="20"/>
      </w:rPr>
    </w:lvl>
    <w:lvl w:ilvl="1" w:tplc="AC3273EE">
      <w:numFmt w:val="bullet"/>
      <w:lvlText w:val="•"/>
      <w:lvlJc w:val="left"/>
      <w:pPr>
        <w:ind w:left="429" w:hanging="117"/>
      </w:pPr>
      <w:rPr>
        <w:rFonts w:hint="default"/>
      </w:rPr>
    </w:lvl>
    <w:lvl w:ilvl="2" w:tplc="D7FECEEA">
      <w:numFmt w:val="bullet"/>
      <w:lvlText w:val="•"/>
      <w:lvlJc w:val="left"/>
      <w:pPr>
        <w:ind w:left="759" w:hanging="117"/>
      </w:pPr>
      <w:rPr>
        <w:rFonts w:hint="default"/>
      </w:rPr>
    </w:lvl>
    <w:lvl w:ilvl="3" w:tplc="6FDCD334">
      <w:numFmt w:val="bullet"/>
      <w:lvlText w:val="•"/>
      <w:lvlJc w:val="left"/>
      <w:pPr>
        <w:ind w:left="1089" w:hanging="117"/>
      </w:pPr>
      <w:rPr>
        <w:rFonts w:hint="default"/>
      </w:rPr>
    </w:lvl>
    <w:lvl w:ilvl="4" w:tplc="F65E2EF8">
      <w:numFmt w:val="bullet"/>
      <w:lvlText w:val="•"/>
      <w:lvlJc w:val="left"/>
      <w:pPr>
        <w:ind w:left="1419" w:hanging="117"/>
      </w:pPr>
      <w:rPr>
        <w:rFonts w:hint="default"/>
      </w:rPr>
    </w:lvl>
    <w:lvl w:ilvl="5" w:tplc="24F2B058">
      <w:numFmt w:val="bullet"/>
      <w:lvlText w:val="•"/>
      <w:lvlJc w:val="left"/>
      <w:pPr>
        <w:ind w:left="1749" w:hanging="117"/>
      </w:pPr>
      <w:rPr>
        <w:rFonts w:hint="default"/>
      </w:rPr>
    </w:lvl>
    <w:lvl w:ilvl="6" w:tplc="D586ECC6">
      <w:numFmt w:val="bullet"/>
      <w:lvlText w:val="•"/>
      <w:lvlJc w:val="left"/>
      <w:pPr>
        <w:ind w:left="2078" w:hanging="117"/>
      </w:pPr>
      <w:rPr>
        <w:rFonts w:hint="default"/>
      </w:rPr>
    </w:lvl>
    <w:lvl w:ilvl="7" w:tplc="121E57A8">
      <w:numFmt w:val="bullet"/>
      <w:lvlText w:val="•"/>
      <w:lvlJc w:val="left"/>
      <w:pPr>
        <w:ind w:left="2408" w:hanging="117"/>
      </w:pPr>
      <w:rPr>
        <w:rFonts w:hint="default"/>
      </w:rPr>
    </w:lvl>
    <w:lvl w:ilvl="8" w:tplc="2408CB2E">
      <w:numFmt w:val="bullet"/>
      <w:lvlText w:val="•"/>
      <w:lvlJc w:val="left"/>
      <w:pPr>
        <w:ind w:left="2738" w:hanging="117"/>
      </w:pPr>
      <w:rPr>
        <w:rFonts w:hint="default"/>
      </w:rPr>
    </w:lvl>
  </w:abstractNum>
  <w:abstractNum w:abstractNumId="41" w15:restartNumberingAfterBreak="0">
    <w:nsid w:val="43887C33"/>
    <w:multiLevelType w:val="hybridMultilevel"/>
    <w:tmpl w:val="11A8B4A4"/>
    <w:lvl w:ilvl="0" w:tplc="A55AE496">
      <w:numFmt w:val="bullet"/>
      <w:lvlText w:val="-"/>
      <w:lvlJc w:val="left"/>
      <w:pPr>
        <w:ind w:left="107" w:hanging="117"/>
      </w:pPr>
      <w:rPr>
        <w:rFonts w:ascii="Times New Roman" w:eastAsia="Times New Roman" w:hAnsi="Times New Roman" w:hint="default"/>
        <w:w w:val="100"/>
        <w:sz w:val="20"/>
      </w:rPr>
    </w:lvl>
    <w:lvl w:ilvl="1" w:tplc="F670D944">
      <w:numFmt w:val="bullet"/>
      <w:lvlText w:val="•"/>
      <w:lvlJc w:val="left"/>
      <w:pPr>
        <w:ind w:left="429" w:hanging="117"/>
      </w:pPr>
      <w:rPr>
        <w:rFonts w:hint="default"/>
      </w:rPr>
    </w:lvl>
    <w:lvl w:ilvl="2" w:tplc="ADA4DDAA">
      <w:numFmt w:val="bullet"/>
      <w:lvlText w:val="•"/>
      <w:lvlJc w:val="left"/>
      <w:pPr>
        <w:ind w:left="759" w:hanging="117"/>
      </w:pPr>
      <w:rPr>
        <w:rFonts w:hint="default"/>
      </w:rPr>
    </w:lvl>
    <w:lvl w:ilvl="3" w:tplc="5D3C5088">
      <w:numFmt w:val="bullet"/>
      <w:lvlText w:val="•"/>
      <w:lvlJc w:val="left"/>
      <w:pPr>
        <w:ind w:left="1089" w:hanging="117"/>
      </w:pPr>
      <w:rPr>
        <w:rFonts w:hint="default"/>
      </w:rPr>
    </w:lvl>
    <w:lvl w:ilvl="4" w:tplc="E2846532">
      <w:numFmt w:val="bullet"/>
      <w:lvlText w:val="•"/>
      <w:lvlJc w:val="left"/>
      <w:pPr>
        <w:ind w:left="1419" w:hanging="117"/>
      </w:pPr>
      <w:rPr>
        <w:rFonts w:hint="default"/>
      </w:rPr>
    </w:lvl>
    <w:lvl w:ilvl="5" w:tplc="90360A9A">
      <w:numFmt w:val="bullet"/>
      <w:lvlText w:val="•"/>
      <w:lvlJc w:val="left"/>
      <w:pPr>
        <w:ind w:left="1749" w:hanging="117"/>
      </w:pPr>
      <w:rPr>
        <w:rFonts w:hint="default"/>
      </w:rPr>
    </w:lvl>
    <w:lvl w:ilvl="6" w:tplc="F508E3E6">
      <w:numFmt w:val="bullet"/>
      <w:lvlText w:val="•"/>
      <w:lvlJc w:val="left"/>
      <w:pPr>
        <w:ind w:left="2078" w:hanging="117"/>
      </w:pPr>
      <w:rPr>
        <w:rFonts w:hint="default"/>
      </w:rPr>
    </w:lvl>
    <w:lvl w:ilvl="7" w:tplc="95E62BA4">
      <w:numFmt w:val="bullet"/>
      <w:lvlText w:val="•"/>
      <w:lvlJc w:val="left"/>
      <w:pPr>
        <w:ind w:left="2408" w:hanging="117"/>
      </w:pPr>
      <w:rPr>
        <w:rFonts w:hint="default"/>
      </w:rPr>
    </w:lvl>
    <w:lvl w:ilvl="8" w:tplc="7980A192">
      <w:numFmt w:val="bullet"/>
      <w:lvlText w:val="•"/>
      <w:lvlJc w:val="left"/>
      <w:pPr>
        <w:ind w:left="2738" w:hanging="117"/>
      </w:pPr>
      <w:rPr>
        <w:rFonts w:hint="default"/>
      </w:rPr>
    </w:lvl>
  </w:abstractNum>
  <w:abstractNum w:abstractNumId="42" w15:restartNumberingAfterBreak="0">
    <w:nsid w:val="4C98387B"/>
    <w:multiLevelType w:val="hybridMultilevel"/>
    <w:tmpl w:val="BC4057E6"/>
    <w:lvl w:ilvl="0" w:tplc="78D2AFEA">
      <w:start w:val="1"/>
      <w:numFmt w:val="decimal"/>
      <w:lvlText w:val="%1."/>
      <w:lvlJc w:val="left"/>
      <w:pPr>
        <w:ind w:left="1429" w:hanging="360"/>
      </w:pPr>
      <w:rPr>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15:restartNumberingAfterBreak="0">
    <w:nsid w:val="4D1F7324"/>
    <w:multiLevelType w:val="hybridMultilevel"/>
    <w:tmpl w:val="0D62E7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4D8A5AAE"/>
    <w:multiLevelType w:val="hybridMultilevel"/>
    <w:tmpl w:val="9EAA853A"/>
    <w:lvl w:ilvl="0" w:tplc="A6F69598">
      <w:start w:val="1"/>
      <w:numFmt w:val="bullet"/>
      <w:lvlText w:val="-"/>
      <w:lvlJc w:val="left"/>
      <w:pPr>
        <w:ind w:left="502" w:hanging="360"/>
      </w:pPr>
      <w:rPr>
        <w:rFonts w:ascii="Courier New" w:hAnsi="Courier New" w:cs="Times New Roman" w:hint="default"/>
        <w:sz w:val="28"/>
        <w:szCs w:val="28"/>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45" w15:restartNumberingAfterBreak="0">
    <w:nsid w:val="4DE80665"/>
    <w:multiLevelType w:val="hybridMultilevel"/>
    <w:tmpl w:val="2686354A"/>
    <w:lvl w:ilvl="0" w:tplc="067C2148">
      <w:start w:val="1"/>
      <w:numFmt w:val="decimal"/>
      <w:lvlText w:val="%1."/>
      <w:lvlJc w:val="left"/>
      <w:pPr>
        <w:tabs>
          <w:tab w:val="num" w:pos="2149"/>
        </w:tabs>
        <w:ind w:left="2149" w:hanging="1230"/>
      </w:pPr>
      <w:rPr>
        <w:rFonts w:cs="Times New Roman" w:hint="default"/>
      </w:rPr>
    </w:lvl>
    <w:lvl w:ilvl="1" w:tplc="04190019" w:tentative="1">
      <w:start w:val="1"/>
      <w:numFmt w:val="lowerLetter"/>
      <w:lvlText w:val="%2."/>
      <w:lvlJc w:val="left"/>
      <w:pPr>
        <w:tabs>
          <w:tab w:val="num" w:pos="1999"/>
        </w:tabs>
        <w:ind w:left="1999" w:hanging="360"/>
      </w:pPr>
      <w:rPr>
        <w:rFonts w:cs="Times New Roman"/>
      </w:rPr>
    </w:lvl>
    <w:lvl w:ilvl="2" w:tplc="0419001B" w:tentative="1">
      <w:start w:val="1"/>
      <w:numFmt w:val="lowerRoman"/>
      <w:lvlText w:val="%3."/>
      <w:lvlJc w:val="right"/>
      <w:pPr>
        <w:tabs>
          <w:tab w:val="num" w:pos="2719"/>
        </w:tabs>
        <w:ind w:left="2719" w:hanging="180"/>
      </w:pPr>
      <w:rPr>
        <w:rFonts w:cs="Times New Roman"/>
      </w:rPr>
    </w:lvl>
    <w:lvl w:ilvl="3" w:tplc="0419000F" w:tentative="1">
      <w:start w:val="1"/>
      <w:numFmt w:val="decimal"/>
      <w:lvlText w:val="%4."/>
      <w:lvlJc w:val="left"/>
      <w:pPr>
        <w:tabs>
          <w:tab w:val="num" w:pos="3439"/>
        </w:tabs>
        <w:ind w:left="3439" w:hanging="360"/>
      </w:pPr>
      <w:rPr>
        <w:rFonts w:cs="Times New Roman"/>
      </w:rPr>
    </w:lvl>
    <w:lvl w:ilvl="4" w:tplc="04190019" w:tentative="1">
      <w:start w:val="1"/>
      <w:numFmt w:val="lowerLetter"/>
      <w:lvlText w:val="%5."/>
      <w:lvlJc w:val="left"/>
      <w:pPr>
        <w:tabs>
          <w:tab w:val="num" w:pos="4159"/>
        </w:tabs>
        <w:ind w:left="4159" w:hanging="360"/>
      </w:pPr>
      <w:rPr>
        <w:rFonts w:cs="Times New Roman"/>
      </w:rPr>
    </w:lvl>
    <w:lvl w:ilvl="5" w:tplc="0419001B" w:tentative="1">
      <w:start w:val="1"/>
      <w:numFmt w:val="lowerRoman"/>
      <w:lvlText w:val="%6."/>
      <w:lvlJc w:val="right"/>
      <w:pPr>
        <w:tabs>
          <w:tab w:val="num" w:pos="4879"/>
        </w:tabs>
        <w:ind w:left="4879" w:hanging="180"/>
      </w:pPr>
      <w:rPr>
        <w:rFonts w:cs="Times New Roman"/>
      </w:rPr>
    </w:lvl>
    <w:lvl w:ilvl="6" w:tplc="0419000F" w:tentative="1">
      <w:start w:val="1"/>
      <w:numFmt w:val="decimal"/>
      <w:lvlText w:val="%7."/>
      <w:lvlJc w:val="left"/>
      <w:pPr>
        <w:tabs>
          <w:tab w:val="num" w:pos="5599"/>
        </w:tabs>
        <w:ind w:left="5599" w:hanging="360"/>
      </w:pPr>
      <w:rPr>
        <w:rFonts w:cs="Times New Roman"/>
      </w:rPr>
    </w:lvl>
    <w:lvl w:ilvl="7" w:tplc="04190019" w:tentative="1">
      <w:start w:val="1"/>
      <w:numFmt w:val="lowerLetter"/>
      <w:lvlText w:val="%8."/>
      <w:lvlJc w:val="left"/>
      <w:pPr>
        <w:tabs>
          <w:tab w:val="num" w:pos="6319"/>
        </w:tabs>
        <w:ind w:left="6319" w:hanging="360"/>
      </w:pPr>
      <w:rPr>
        <w:rFonts w:cs="Times New Roman"/>
      </w:rPr>
    </w:lvl>
    <w:lvl w:ilvl="8" w:tplc="0419001B" w:tentative="1">
      <w:start w:val="1"/>
      <w:numFmt w:val="lowerRoman"/>
      <w:lvlText w:val="%9."/>
      <w:lvlJc w:val="right"/>
      <w:pPr>
        <w:tabs>
          <w:tab w:val="num" w:pos="7039"/>
        </w:tabs>
        <w:ind w:left="7039" w:hanging="180"/>
      </w:pPr>
      <w:rPr>
        <w:rFonts w:cs="Times New Roman"/>
      </w:rPr>
    </w:lvl>
  </w:abstractNum>
  <w:abstractNum w:abstractNumId="46" w15:restartNumberingAfterBreak="0">
    <w:nsid w:val="503B2E88"/>
    <w:multiLevelType w:val="hybridMultilevel"/>
    <w:tmpl w:val="C08E9BE6"/>
    <w:lvl w:ilvl="0" w:tplc="EAA6A57A">
      <w:start w:val="1"/>
      <w:numFmt w:val="bullet"/>
      <w:lvlText w:val=""/>
      <w:lvlJc w:val="left"/>
      <w:pPr>
        <w:ind w:left="501"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47" w15:restartNumberingAfterBreak="0">
    <w:nsid w:val="52CE70F8"/>
    <w:multiLevelType w:val="hybridMultilevel"/>
    <w:tmpl w:val="59A48274"/>
    <w:lvl w:ilvl="0" w:tplc="16507BEA">
      <w:start w:val="2"/>
      <w:numFmt w:val="decimal"/>
      <w:lvlText w:val="%1."/>
      <w:lvlJc w:val="left"/>
      <w:pPr>
        <w:ind w:left="944" w:hanging="360"/>
      </w:pPr>
      <w:rPr>
        <w:rFonts w:hint="default"/>
      </w:rPr>
    </w:lvl>
    <w:lvl w:ilvl="1" w:tplc="04190019" w:tentative="1">
      <w:start w:val="1"/>
      <w:numFmt w:val="lowerLetter"/>
      <w:lvlText w:val="%2."/>
      <w:lvlJc w:val="left"/>
      <w:pPr>
        <w:ind w:left="1664" w:hanging="360"/>
      </w:pPr>
    </w:lvl>
    <w:lvl w:ilvl="2" w:tplc="0419001B" w:tentative="1">
      <w:start w:val="1"/>
      <w:numFmt w:val="lowerRoman"/>
      <w:lvlText w:val="%3."/>
      <w:lvlJc w:val="right"/>
      <w:pPr>
        <w:ind w:left="2384" w:hanging="180"/>
      </w:pPr>
    </w:lvl>
    <w:lvl w:ilvl="3" w:tplc="0419000F" w:tentative="1">
      <w:start w:val="1"/>
      <w:numFmt w:val="decimal"/>
      <w:lvlText w:val="%4."/>
      <w:lvlJc w:val="left"/>
      <w:pPr>
        <w:ind w:left="3104" w:hanging="360"/>
      </w:pPr>
    </w:lvl>
    <w:lvl w:ilvl="4" w:tplc="04190019" w:tentative="1">
      <w:start w:val="1"/>
      <w:numFmt w:val="lowerLetter"/>
      <w:lvlText w:val="%5."/>
      <w:lvlJc w:val="left"/>
      <w:pPr>
        <w:ind w:left="3824" w:hanging="360"/>
      </w:pPr>
    </w:lvl>
    <w:lvl w:ilvl="5" w:tplc="0419001B" w:tentative="1">
      <w:start w:val="1"/>
      <w:numFmt w:val="lowerRoman"/>
      <w:lvlText w:val="%6."/>
      <w:lvlJc w:val="right"/>
      <w:pPr>
        <w:ind w:left="4544" w:hanging="180"/>
      </w:pPr>
    </w:lvl>
    <w:lvl w:ilvl="6" w:tplc="0419000F" w:tentative="1">
      <w:start w:val="1"/>
      <w:numFmt w:val="decimal"/>
      <w:lvlText w:val="%7."/>
      <w:lvlJc w:val="left"/>
      <w:pPr>
        <w:ind w:left="5264" w:hanging="360"/>
      </w:pPr>
    </w:lvl>
    <w:lvl w:ilvl="7" w:tplc="04190019" w:tentative="1">
      <w:start w:val="1"/>
      <w:numFmt w:val="lowerLetter"/>
      <w:lvlText w:val="%8."/>
      <w:lvlJc w:val="left"/>
      <w:pPr>
        <w:ind w:left="5984" w:hanging="360"/>
      </w:pPr>
    </w:lvl>
    <w:lvl w:ilvl="8" w:tplc="0419001B" w:tentative="1">
      <w:start w:val="1"/>
      <w:numFmt w:val="lowerRoman"/>
      <w:lvlText w:val="%9."/>
      <w:lvlJc w:val="right"/>
      <w:pPr>
        <w:ind w:left="6704" w:hanging="180"/>
      </w:pPr>
    </w:lvl>
  </w:abstractNum>
  <w:abstractNum w:abstractNumId="48" w15:restartNumberingAfterBreak="0">
    <w:nsid w:val="53B916FE"/>
    <w:multiLevelType w:val="hybridMultilevel"/>
    <w:tmpl w:val="F73E9ACE"/>
    <w:lvl w:ilvl="0" w:tplc="78D2AFEA">
      <w:start w:val="1"/>
      <w:numFmt w:val="decimal"/>
      <w:lvlText w:val="%1."/>
      <w:lvlJc w:val="left"/>
      <w:pPr>
        <w:ind w:left="1429" w:hanging="360"/>
      </w:pPr>
      <w:rPr>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9" w15:restartNumberingAfterBreak="0">
    <w:nsid w:val="544E0956"/>
    <w:multiLevelType w:val="hybridMultilevel"/>
    <w:tmpl w:val="BC4057E6"/>
    <w:lvl w:ilvl="0" w:tplc="78D2AFEA">
      <w:start w:val="1"/>
      <w:numFmt w:val="decimal"/>
      <w:lvlText w:val="%1."/>
      <w:lvlJc w:val="left"/>
      <w:pPr>
        <w:ind w:left="1429" w:hanging="360"/>
      </w:pPr>
      <w:rPr>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0" w15:restartNumberingAfterBreak="0">
    <w:nsid w:val="55777DB1"/>
    <w:multiLevelType w:val="hybridMultilevel"/>
    <w:tmpl w:val="700A8998"/>
    <w:lvl w:ilvl="0" w:tplc="228A8B58">
      <w:numFmt w:val="bullet"/>
      <w:lvlText w:val="•"/>
      <w:legacy w:legacy="1" w:legacySpace="0" w:legacyIndent="144"/>
      <w:lvlJc w:val="left"/>
      <w:rPr>
        <w:rFonts w:ascii="Times New Roman" w:hAnsi="Times New Roman" w:hint="default"/>
      </w:rPr>
    </w:lvl>
    <w:lvl w:ilvl="1" w:tplc="04190003">
      <w:start w:val="1"/>
      <w:numFmt w:val="bullet"/>
      <w:lvlText w:val="o"/>
      <w:lvlJc w:val="left"/>
      <w:pPr>
        <w:tabs>
          <w:tab w:val="num" w:pos="4221"/>
        </w:tabs>
        <w:ind w:left="4221" w:hanging="360"/>
      </w:pPr>
      <w:rPr>
        <w:rFonts w:ascii="Courier New" w:hAnsi="Courier New" w:hint="default"/>
      </w:rPr>
    </w:lvl>
    <w:lvl w:ilvl="2" w:tplc="04190005" w:tentative="1">
      <w:start w:val="1"/>
      <w:numFmt w:val="bullet"/>
      <w:lvlText w:val=""/>
      <w:lvlJc w:val="left"/>
      <w:pPr>
        <w:tabs>
          <w:tab w:val="num" w:pos="4941"/>
        </w:tabs>
        <w:ind w:left="4941" w:hanging="360"/>
      </w:pPr>
      <w:rPr>
        <w:rFonts w:ascii="Wingdings" w:hAnsi="Wingdings" w:hint="default"/>
      </w:rPr>
    </w:lvl>
    <w:lvl w:ilvl="3" w:tplc="04190001" w:tentative="1">
      <w:start w:val="1"/>
      <w:numFmt w:val="bullet"/>
      <w:lvlText w:val=""/>
      <w:lvlJc w:val="left"/>
      <w:pPr>
        <w:tabs>
          <w:tab w:val="num" w:pos="5661"/>
        </w:tabs>
        <w:ind w:left="5661" w:hanging="360"/>
      </w:pPr>
      <w:rPr>
        <w:rFonts w:ascii="Symbol" w:hAnsi="Symbol" w:hint="default"/>
      </w:rPr>
    </w:lvl>
    <w:lvl w:ilvl="4" w:tplc="04190003" w:tentative="1">
      <w:start w:val="1"/>
      <w:numFmt w:val="bullet"/>
      <w:lvlText w:val="o"/>
      <w:lvlJc w:val="left"/>
      <w:pPr>
        <w:tabs>
          <w:tab w:val="num" w:pos="6381"/>
        </w:tabs>
        <w:ind w:left="6381" w:hanging="360"/>
      </w:pPr>
      <w:rPr>
        <w:rFonts w:ascii="Courier New" w:hAnsi="Courier New" w:hint="default"/>
      </w:rPr>
    </w:lvl>
    <w:lvl w:ilvl="5" w:tplc="04190005" w:tentative="1">
      <w:start w:val="1"/>
      <w:numFmt w:val="bullet"/>
      <w:lvlText w:val=""/>
      <w:lvlJc w:val="left"/>
      <w:pPr>
        <w:tabs>
          <w:tab w:val="num" w:pos="7101"/>
        </w:tabs>
        <w:ind w:left="7101" w:hanging="360"/>
      </w:pPr>
      <w:rPr>
        <w:rFonts w:ascii="Wingdings" w:hAnsi="Wingdings" w:hint="default"/>
      </w:rPr>
    </w:lvl>
    <w:lvl w:ilvl="6" w:tplc="04190001" w:tentative="1">
      <w:start w:val="1"/>
      <w:numFmt w:val="bullet"/>
      <w:lvlText w:val=""/>
      <w:lvlJc w:val="left"/>
      <w:pPr>
        <w:tabs>
          <w:tab w:val="num" w:pos="7821"/>
        </w:tabs>
        <w:ind w:left="7821" w:hanging="360"/>
      </w:pPr>
      <w:rPr>
        <w:rFonts w:ascii="Symbol" w:hAnsi="Symbol" w:hint="default"/>
      </w:rPr>
    </w:lvl>
    <w:lvl w:ilvl="7" w:tplc="04190003" w:tentative="1">
      <w:start w:val="1"/>
      <w:numFmt w:val="bullet"/>
      <w:lvlText w:val="o"/>
      <w:lvlJc w:val="left"/>
      <w:pPr>
        <w:tabs>
          <w:tab w:val="num" w:pos="8541"/>
        </w:tabs>
        <w:ind w:left="8541" w:hanging="360"/>
      </w:pPr>
      <w:rPr>
        <w:rFonts w:ascii="Courier New" w:hAnsi="Courier New" w:hint="default"/>
      </w:rPr>
    </w:lvl>
    <w:lvl w:ilvl="8" w:tplc="04190005" w:tentative="1">
      <w:start w:val="1"/>
      <w:numFmt w:val="bullet"/>
      <w:lvlText w:val=""/>
      <w:lvlJc w:val="left"/>
      <w:pPr>
        <w:tabs>
          <w:tab w:val="num" w:pos="9261"/>
        </w:tabs>
        <w:ind w:left="9261" w:hanging="360"/>
      </w:pPr>
      <w:rPr>
        <w:rFonts w:ascii="Wingdings" w:hAnsi="Wingdings" w:hint="default"/>
      </w:rPr>
    </w:lvl>
  </w:abstractNum>
  <w:abstractNum w:abstractNumId="51" w15:restartNumberingAfterBreak="0">
    <w:nsid w:val="5A5E1D9E"/>
    <w:multiLevelType w:val="hybridMultilevel"/>
    <w:tmpl w:val="F73E9ACE"/>
    <w:lvl w:ilvl="0" w:tplc="78D2AFEA">
      <w:start w:val="1"/>
      <w:numFmt w:val="decimal"/>
      <w:lvlText w:val="%1."/>
      <w:lvlJc w:val="left"/>
      <w:pPr>
        <w:ind w:left="1429" w:hanging="360"/>
      </w:pPr>
      <w:rPr>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2" w15:restartNumberingAfterBreak="0">
    <w:nsid w:val="5BB85C19"/>
    <w:multiLevelType w:val="hybridMultilevel"/>
    <w:tmpl w:val="FDD0980E"/>
    <w:lvl w:ilvl="0" w:tplc="E6249DEC">
      <w:start w:val="1"/>
      <w:numFmt w:val="decimal"/>
      <w:lvlText w:val="%1."/>
      <w:lvlJc w:val="left"/>
      <w:pPr>
        <w:ind w:left="720" w:hanging="360"/>
      </w:pPr>
      <w:rPr>
        <w:rFonts w:ascii="Calibri" w:eastAsia="Times New Roman" w:hAnsi="Calibr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5F672C8B"/>
    <w:multiLevelType w:val="hybridMultilevel"/>
    <w:tmpl w:val="1EC0F1D0"/>
    <w:lvl w:ilvl="0" w:tplc="6DC0BB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5FBB5AE9"/>
    <w:multiLevelType w:val="hybridMultilevel"/>
    <w:tmpl w:val="E2D6C53C"/>
    <w:lvl w:ilvl="0" w:tplc="B0368AE4">
      <w:start w:val="1"/>
      <w:numFmt w:val="decimal"/>
      <w:lvlText w:val="%1"/>
      <w:lvlJc w:val="left"/>
      <w:pPr>
        <w:tabs>
          <w:tab w:val="num" w:pos="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6317476B"/>
    <w:multiLevelType w:val="hybridMultilevel"/>
    <w:tmpl w:val="1DF8207A"/>
    <w:lvl w:ilvl="0" w:tplc="5024E9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66842607"/>
    <w:multiLevelType w:val="hybridMultilevel"/>
    <w:tmpl w:val="47444C40"/>
    <w:lvl w:ilvl="0" w:tplc="F6C6A536">
      <w:start w:val="1"/>
      <w:numFmt w:val="decimal"/>
      <w:lvlText w:val="%1."/>
      <w:lvlJc w:val="left"/>
      <w:pPr>
        <w:ind w:left="1429"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67F578C5"/>
    <w:multiLevelType w:val="hybridMultilevel"/>
    <w:tmpl w:val="BC4057E6"/>
    <w:lvl w:ilvl="0" w:tplc="78D2AFEA">
      <w:start w:val="1"/>
      <w:numFmt w:val="decimal"/>
      <w:lvlText w:val="%1."/>
      <w:lvlJc w:val="left"/>
      <w:pPr>
        <w:ind w:left="1429" w:hanging="360"/>
      </w:pPr>
      <w:rPr>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8" w15:restartNumberingAfterBreak="0">
    <w:nsid w:val="68734B66"/>
    <w:multiLevelType w:val="hybridMultilevel"/>
    <w:tmpl w:val="F0602AF2"/>
    <w:lvl w:ilvl="0" w:tplc="78D2AFEA">
      <w:start w:val="1"/>
      <w:numFmt w:val="decimal"/>
      <w:lvlText w:val="%1."/>
      <w:lvlJc w:val="left"/>
      <w:pPr>
        <w:ind w:left="1429" w:hanging="360"/>
      </w:pPr>
      <w:rPr>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9" w15:restartNumberingAfterBreak="0">
    <w:nsid w:val="68EA1A79"/>
    <w:multiLevelType w:val="hybridMultilevel"/>
    <w:tmpl w:val="A49C748E"/>
    <w:lvl w:ilvl="0" w:tplc="10DAD41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0" w15:restartNumberingAfterBreak="0">
    <w:nsid w:val="6C247291"/>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1" w15:restartNumberingAfterBreak="0">
    <w:nsid w:val="6E21273A"/>
    <w:multiLevelType w:val="hybridMultilevel"/>
    <w:tmpl w:val="F73E9ACE"/>
    <w:lvl w:ilvl="0" w:tplc="78D2AFEA">
      <w:start w:val="1"/>
      <w:numFmt w:val="decimal"/>
      <w:lvlText w:val="%1."/>
      <w:lvlJc w:val="left"/>
      <w:pPr>
        <w:ind w:left="1429" w:hanging="360"/>
      </w:pPr>
      <w:rPr>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2"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3" w15:restartNumberingAfterBreak="0">
    <w:nsid w:val="715469F1"/>
    <w:multiLevelType w:val="hybridMultilevel"/>
    <w:tmpl w:val="F73E9ACE"/>
    <w:lvl w:ilvl="0" w:tplc="78D2AFEA">
      <w:start w:val="1"/>
      <w:numFmt w:val="decimal"/>
      <w:lvlText w:val="%1."/>
      <w:lvlJc w:val="left"/>
      <w:pPr>
        <w:ind w:left="1429" w:hanging="360"/>
      </w:pPr>
      <w:rPr>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4" w15:restartNumberingAfterBreak="0">
    <w:nsid w:val="733046B0"/>
    <w:multiLevelType w:val="hybridMultilevel"/>
    <w:tmpl w:val="FC804012"/>
    <w:lvl w:ilvl="0" w:tplc="5024E9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7EBA057E"/>
    <w:multiLevelType w:val="singleLevel"/>
    <w:tmpl w:val="D6287AB0"/>
    <w:lvl w:ilvl="0">
      <w:start w:val="10"/>
      <w:numFmt w:val="decimal"/>
      <w:lvlText w:val="%1."/>
      <w:legacy w:legacy="1" w:legacySpace="0" w:legacyIndent="274"/>
      <w:lvlJc w:val="left"/>
      <w:rPr>
        <w:rFonts w:ascii="Times New Roman" w:hAnsi="Times New Roman" w:cs="Times New Roman" w:hint="default"/>
      </w:rPr>
    </w:lvl>
  </w:abstractNum>
  <w:num w:numId="1">
    <w:abstractNumId w:val="62"/>
  </w:num>
  <w:num w:numId="2">
    <w:abstractNumId w:val="5"/>
  </w:num>
  <w:num w:numId="3">
    <w:abstractNumId w:val="29"/>
  </w:num>
  <w:num w:numId="4">
    <w:abstractNumId w:val="53"/>
  </w:num>
  <w:num w:numId="5">
    <w:abstractNumId w:val="48"/>
  </w:num>
  <w:num w:numId="6">
    <w:abstractNumId w:val="36"/>
  </w:num>
  <w:num w:numId="7">
    <w:abstractNumId w:val="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0"/>
  </w:num>
  <w:num w:numId="9">
    <w:abstractNumId w:val="37"/>
  </w:num>
  <w:num w:numId="10">
    <w:abstractNumId w:val="51"/>
  </w:num>
  <w:num w:numId="11">
    <w:abstractNumId w:val="34"/>
  </w:num>
  <w:num w:numId="12">
    <w:abstractNumId w:val="26"/>
  </w:num>
  <w:num w:numId="13">
    <w:abstractNumId w:val="64"/>
  </w:num>
  <w:num w:numId="14">
    <w:abstractNumId w:val="28"/>
  </w:num>
  <w:num w:numId="15">
    <w:abstractNumId w:val="47"/>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3"/>
  </w:num>
  <w:num w:numId="18">
    <w:abstractNumId w:val="39"/>
  </w:num>
  <w:num w:numId="19">
    <w:abstractNumId w:val="49"/>
  </w:num>
  <w:num w:numId="20">
    <w:abstractNumId w:val="32"/>
  </w:num>
  <w:num w:numId="21">
    <w:abstractNumId w:val="58"/>
  </w:num>
  <w:num w:numId="22">
    <w:abstractNumId w:val="14"/>
  </w:num>
  <w:num w:numId="23">
    <w:abstractNumId w:val="42"/>
  </w:num>
  <w:num w:numId="24">
    <w:abstractNumId w:val="7"/>
  </w:num>
  <w:num w:numId="25">
    <w:abstractNumId w:val="55"/>
  </w:num>
  <w:num w:numId="26">
    <w:abstractNumId w:val="23"/>
  </w:num>
  <w:num w:numId="27">
    <w:abstractNumId w:val="31"/>
  </w:num>
  <w:num w:numId="28">
    <w:abstractNumId w:val="24"/>
  </w:num>
  <w:num w:numId="29">
    <w:abstractNumId w:val="63"/>
  </w:num>
  <w:num w:numId="30">
    <w:abstractNumId w:val="27"/>
  </w:num>
  <w:num w:numId="31">
    <w:abstractNumId w:val="19"/>
  </w:num>
  <w:num w:numId="32">
    <w:abstractNumId w:val="61"/>
  </w:num>
  <w:num w:numId="33">
    <w:abstractNumId w:val="8"/>
  </w:num>
  <w:num w:numId="34">
    <w:abstractNumId w:val="16"/>
  </w:num>
  <w:num w:numId="35">
    <w:abstractNumId w:val="59"/>
  </w:num>
  <w:num w:numId="36">
    <w:abstractNumId w:val="33"/>
  </w:num>
  <w:num w:numId="37">
    <w:abstractNumId w:val="44"/>
  </w:num>
  <w:num w:numId="38">
    <w:abstractNumId w:val="46"/>
  </w:num>
  <w:num w:numId="39">
    <w:abstractNumId w:val="21"/>
  </w:num>
  <w:num w:numId="40">
    <w:abstractNumId w:val="1"/>
  </w:num>
  <w:num w:numId="41">
    <w:abstractNumId w:val="2"/>
  </w:num>
  <w:num w:numId="42">
    <w:abstractNumId w:val="35"/>
  </w:num>
  <w:num w:numId="43">
    <w:abstractNumId w:val="35"/>
    <w:lvlOverride w:ilvl="0">
      <w:lvl w:ilvl="0">
        <w:start w:val="1"/>
        <w:numFmt w:val="decimal"/>
        <w:lvlText w:val="%1."/>
        <w:legacy w:legacy="1" w:legacySpace="0" w:legacyIndent="184"/>
        <w:lvlJc w:val="left"/>
        <w:rPr>
          <w:rFonts w:ascii="Times New Roman" w:hAnsi="Times New Roman" w:cs="Times New Roman" w:hint="default"/>
        </w:rPr>
      </w:lvl>
    </w:lvlOverride>
  </w:num>
  <w:num w:numId="44">
    <w:abstractNumId w:val="65"/>
  </w:num>
  <w:num w:numId="45">
    <w:abstractNumId w:val="13"/>
  </w:num>
  <w:num w:numId="46">
    <w:abstractNumId w:val="54"/>
  </w:num>
  <w:num w:numId="47">
    <w:abstractNumId w:val="45"/>
  </w:num>
  <w:num w:numId="48">
    <w:abstractNumId w:val="22"/>
  </w:num>
  <w:num w:numId="49">
    <w:abstractNumId w:val="0"/>
  </w:num>
  <w:num w:numId="50">
    <w:abstractNumId w:val="0"/>
    <w:lvlOverride w:ilvl="0">
      <w:lvl w:ilvl="0">
        <w:numFmt w:val="bullet"/>
        <w:lvlText w:val="•"/>
        <w:legacy w:legacy="1" w:legacySpace="0" w:legacyIndent="159"/>
        <w:lvlJc w:val="left"/>
        <w:rPr>
          <w:rFonts w:ascii="Times New Roman" w:hAnsi="Times New Roman" w:hint="default"/>
        </w:rPr>
      </w:lvl>
    </w:lvlOverride>
  </w:num>
  <w:num w:numId="51">
    <w:abstractNumId w:val="50"/>
  </w:num>
  <w:num w:numId="52">
    <w:abstractNumId w:val="4"/>
  </w:num>
  <w:num w:numId="53">
    <w:abstractNumId w:val="11"/>
  </w:num>
  <w:num w:numId="54">
    <w:abstractNumId w:val="10"/>
  </w:num>
  <w:num w:numId="55">
    <w:abstractNumId w:val="9"/>
  </w:num>
  <w:num w:numId="56">
    <w:abstractNumId w:val="20"/>
  </w:num>
  <w:num w:numId="57">
    <w:abstractNumId w:val="57"/>
  </w:num>
  <w:num w:numId="58">
    <w:abstractNumId w:val="56"/>
  </w:num>
  <w:num w:numId="59">
    <w:abstractNumId w:val="40"/>
  </w:num>
  <w:num w:numId="60">
    <w:abstractNumId w:val="6"/>
  </w:num>
  <w:num w:numId="61">
    <w:abstractNumId w:val="12"/>
  </w:num>
  <w:num w:numId="62">
    <w:abstractNumId w:val="41"/>
  </w:num>
  <w:num w:numId="63">
    <w:abstractNumId w:val="30"/>
    <w:lvlOverride w:ilvl="0">
      <w:startOverride w:val="1"/>
    </w:lvlOverride>
    <w:lvlOverride w:ilvl="1"/>
    <w:lvlOverride w:ilvl="2"/>
    <w:lvlOverride w:ilvl="3"/>
    <w:lvlOverride w:ilvl="4"/>
    <w:lvlOverride w:ilvl="5"/>
    <w:lvlOverride w:ilvl="6"/>
    <w:lvlOverride w:ilvl="7"/>
    <w:lvlOverride w:ilvl="8"/>
  </w:num>
  <w:num w:numId="64">
    <w:abstractNumId w:val="18"/>
  </w:num>
  <w:num w:numId="65">
    <w:abstractNumId w:val="25"/>
  </w:num>
  <w:num w:numId="66">
    <w:abstractNumId w:val="52"/>
  </w:num>
  <w:num w:numId="67">
    <w:abstractNumId w:val="38"/>
  </w:num>
  <w:num w:numId="68">
    <w:abstractNumId w:val="17"/>
  </w:num>
  <w:numIdMacAtCleanup w:val="63"/>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varovohk">
    <w15:presenceInfo w15:providerId="None" w15:userId="Uvarovoh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17F"/>
    <w:rsid w:val="0000394E"/>
    <w:rsid w:val="00004A33"/>
    <w:rsid w:val="000079C3"/>
    <w:rsid w:val="00007F70"/>
    <w:rsid w:val="000112BC"/>
    <w:rsid w:val="00011EE3"/>
    <w:rsid w:val="00012459"/>
    <w:rsid w:val="000143A1"/>
    <w:rsid w:val="000156CF"/>
    <w:rsid w:val="000179F8"/>
    <w:rsid w:val="00021F15"/>
    <w:rsid w:val="000274BC"/>
    <w:rsid w:val="000310CB"/>
    <w:rsid w:val="00042069"/>
    <w:rsid w:val="000569D6"/>
    <w:rsid w:val="00064407"/>
    <w:rsid w:val="00067D03"/>
    <w:rsid w:val="0007128F"/>
    <w:rsid w:val="00075C08"/>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3FCC"/>
    <w:rsid w:val="000C5DE0"/>
    <w:rsid w:val="000D0FC1"/>
    <w:rsid w:val="000D4FB5"/>
    <w:rsid w:val="000D6D2B"/>
    <w:rsid w:val="000E2D3D"/>
    <w:rsid w:val="000E2D5E"/>
    <w:rsid w:val="000E5DF0"/>
    <w:rsid w:val="000E6DD2"/>
    <w:rsid w:val="000E6DE9"/>
    <w:rsid w:val="000F19BA"/>
    <w:rsid w:val="000F33E9"/>
    <w:rsid w:val="000F419D"/>
    <w:rsid w:val="000F5587"/>
    <w:rsid w:val="000F7723"/>
    <w:rsid w:val="00100F1D"/>
    <w:rsid w:val="0010264D"/>
    <w:rsid w:val="001029C2"/>
    <w:rsid w:val="0011295E"/>
    <w:rsid w:val="00115C97"/>
    <w:rsid w:val="00117316"/>
    <w:rsid w:val="00117DB9"/>
    <w:rsid w:val="001244C3"/>
    <w:rsid w:val="001258EB"/>
    <w:rsid w:val="00131795"/>
    <w:rsid w:val="0013186F"/>
    <w:rsid w:val="00132B46"/>
    <w:rsid w:val="00133FE8"/>
    <w:rsid w:val="00134858"/>
    <w:rsid w:val="00135CE3"/>
    <w:rsid w:val="00137F0D"/>
    <w:rsid w:val="00144EE1"/>
    <w:rsid w:val="00146C6E"/>
    <w:rsid w:val="00152D91"/>
    <w:rsid w:val="00155BB4"/>
    <w:rsid w:val="001604E7"/>
    <w:rsid w:val="0016297B"/>
    <w:rsid w:val="00163473"/>
    <w:rsid w:val="00164F90"/>
    <w:rsid w:val="00165700"/>
    <w:rsid w:val="001718B9"/>
    <w:rsid w:val="00171FB9"/>
    <w:rsid w:val="00173CD4"/>
    <w:rsid w:val="00173DEB"/>
    <w:rsid w:val="001746A7"/>
    <w:rsid w:val="001773A8"/>
    <w:rsid w:val="00177C13"/>
    <w:rsid w:val="00180071"/>
    <w:rsid w:val="00181183"/>
    <w:rsid w:val="00183D21"/>
    <w:rsid w:val="0018446A"/>
    <w:rsid w:val="00187560"/>
    <w:rsid w:val="001944D3"/>
    <w:rsid w:val="00196996"/>
    <w:rsid w:val="00197F9A"/>
    <w:rsid w:val="001A38DD"/>
    <w:rsid w:val="001A5DA5"/>
    <w:rsid w:val="001A6B4D"/>
    <w:rsid w:val="001A723D"/>
    <w:rsid w:val="001B1E35"/>
    <w:rsid w:val="001C3496"/>
    <w:rsid w:val="001C3659"/>
    <w:rsid w:val="001F3287"/>
    <w:rsid w:val="001F38D5"/>
    <w:rsid w:val="001F47BF"/>
    <w:rsid w:val="001F7412"/>
    <w:rsid w:val="002003DB"/>
    <w:rsid w:val="002005BD"/>
    <w:rsid w:val="00200AFE"/>
    <w:rsid w:val="00200BCC"/>
    <w:rsid w:val="0020413C"/>
    <w:rsid w:val="00207F28"/>
    <w:rsid w:val="00214055"/>
    <w:rsid w:val="00217CBC"/>
    <w:rsid w:val="002221E1"/>
    <w:rsid w:val="00223530"/>
    <w:rsid w:val="00223558"/>
    <w:rsid w:val="00235942"/>
    <w:rsid w:val="00235CC4"/>
    <w:rsid w:val="002415E0"/>
    <w:rsid w:val="00246043"/>
    <w:rsid w:val="0024748B"/>
    <w:rsid w:val="00247667"/>
    <w:rsid w:val="00250BEC"/>
    <w:rsid w:val="002513D8"/>
    <w:rsid w:val="002525CB"/>
    <w:rsid w:val="00252C9A"/>
    <w:rsid w:val="0025322E"/>
    <w:rsid w:val="00253B49"/>
    <w:rsid w:val="0025505C"/>
    <w:rsid w:val="00260499"/>
    <w:rsid w:val="002608A2"/>
    <w:rsid w:val="0026104A"/>
    <w:rsid w:val="00261A98"/>
    <w:rsid w:val="002634CE"/>
    <w:rsid w:val="00270B26"/>
    <w:rsid w:val="00272427"/>
    <w:rsid w:val="00280ABA"/>
    <w:rsid w:val="00284E57"/>
    <w:rsid w:val="00286EA2"/>
    <w:rsid w:val="002879BA"/>
    <w:rsid w:val="00290CA1"/>
    <w:rsid w:val="002911A2"/>
    <w:rsid w:val="00291E7B"/>
    <w:rsid w:val="002945C8"/>
    <w:rsid w:val="002A19FA"/>
    <w:rsid w:val="002A400A"/>
    <w:rsid w:val="002A538D"/>
    <w:rsid w:val="002C3739"/>
    <w:rsid w:val="002C4B17"/>
    <w:rsid w:val="002C75C7"/>
    <w:rsid w:val="002D0503"/>
    <w:rsid w:val="002D49B6"/>
    <w:rsid w:val="002D738D"/>
    <w:rsid w:val="002E06CB"/>
    <w:rsid w:val="002E5A9A"/>
    <w:rsid w:val="002E64F6"/>
    <w:rsid w:val="002E6F96"/>
    <w:rsid w:val="002E752C"/>
    <w:rsid w:val="002F03DF"/>
    <w:rsid w:val="002F1408"/>
    <w:rsid w:val="002F72AB"/>
    <w:rsid w:val="0030202C"/>
    <w:rsid w:val="00303406"/>
    <w:rsid w:val="00304E50"/>
    <w:rsid w:val="0030728C"/>
    <w:rsid w:val="0031061A"/>
    <w:rsid w:val="00310E7E"/>
    <w:rsid w:val="00312533"/>
    <w:rsid w:val="00314663"/>
    <w:rsid w:val="00314CB1"/>
    <w:rsid w:val="003172EE"/>
    <w:rsid w:val="0032315D"/>
    <w:rsid w:val="00324B82"/>
    <w:rsid w:val="00326B77"/>
    <w:rsid w:val="003271B8"/>
    <w:rsid w:val="00332233"/>
    <w:rsid w:val="003351F9"/>
    <w:rsid w:val="003369AE"/>
    <w:rsid w:val="00340F33"/>
    <w:rsid w:val="00343F5D"/>
    <w:rsid w:val="00347551"/>
    <w:rsid w:val="003520FD"/>
    <w:rsid w:val="00355830"/>
    <w:rsid w:val="00356292"/>
    <w:rsid w:val="0036387B"/>
    <w:rsid w:val="003649A3"/>
    <w:rsid w:val="003664B6"/>
    <w:rsid w:val="00367F9E"/>
    <w:rsid w:val="00372DD2"/>
    <w:rsid w:val="0037624A"/>
    <w:rsid w:val="00376544"/>
    <w:rsid w:val="00376830"/>
    <w:rsid w:val="00381F0B"/>
    <w:rsid w:val="00392EEE"/>
    <w:rsid w:val="00395A9E"/>
    <w:rsid w:val="003A0480"/>
    <w:rsid w:val="003A346E"/>
    <w:rsid w:val="003A4C71"/>
    <w:rsid w:val="003A61FF"/>
    <w:rsid w:val="003B060B"/>
    <w:rsid w:val="003B4577"/>
    <w:rsid w:val="003B46DB"/>
    <w:rsid w:val="003B62BD"/>
    <w:rsid w:val="003B6459"/>
    <w:rsid w:val="003B7149"/>
    <w:rsid w:val="003B7C0D"/>
    <w:rsid w:val="003C50D0"/>
    <w:rsid w:val="003E3944"/>
    <w:rsid w:val="003E53A2"/>
    <w:rsid w:val="003E679E"/>
    <w:rsid w:val="003E7D10"/>
    <w:rsid w:val="003F2DBF"/>
    <w:rsid w:val="003F46FC"/>
    <w:rsid w:val="003F6821"/>
    <w:rsid w:val="003F7CE2"/>
    <w:rsid w:val="003F7D5F"/>
    <w:rsid w:val="00400709"/>
    <w:rsid w:val="004008B1"/>
    <w:rsid w:val="00401A2E"/>
    <w:rsid w:val="00412DCD"/>
    <w:rsid w:val="00413206"/>
    <w:rsid w:val="00413C81"/>
    <w:rsid w:val="004156BF"/>
    <w:rsid w:val="00420636"/>
    <w:rsid w:val="004211E4"/>
    <w:rsid w:val="00421B42"/>
    <w:rsid w:val="00421DCE"/>
    <w:rsid w:val="004229AC"/>
    <w:rsid w:val="004324E0"/>
    <w:rsid w:val="00433CDF"/>
    <w:rsid w:val="00434DA2"/>
    <w:rsid w:val="00437EDC"/>
    <w:rsid w:val="00443FB5"/>
    <w:rsid w:val="0044451D"/>
    <w:rsid w:val="00447CF9"/>
    <w:rsid w:val="00453ED1"/>
    <w:rsid w:val="00456D18"/>
    <w:rsid w:val="0045771E"/>
    <w:rsid w:val="00457912"/>
    <w:rsid w:val="00457DBB"/>
    <w:rsid w:val="004603A3"/>
    <w:rsid w:val="004626BE"/>
    <w:rsid w:val="004722A0"/>
    <w:rsid w:val="00477676"/>
    <w:rsid w:val="004806A0"/>
    <w:rsid w:val="004809D9"/>
    <w:rsid w:val="00494B4A"/>
    <w:rsid w:val="004A03F6"/>
    <w:rsid w:val="004A1B5A"/>
    <w:rsid w:val="004A369A"/>
    <w:rsid w:val="004A715C"/>
    <w:rsid w:val="004A7CA8"/>
    <w:rsid w:val="004B0E9E"/>
    <w:rsid w:val="004B2C5C"/>
    <w:rsid w:val="004B2C7D"/>
    <w:rsid w:val="004B4175"/>
    <w:rsid w:val="004C2EC8"/>
    <w:rsid w:val="004C3CA8"/>
    <w:rsid w:val="004C66DC"/>
    <w:rsid w:val="004D0C83"/>
    <w:rsid w:val="004D41E5"/>
    <w:rsid w:val="004D6CDF"/>
    <w:rsid w:val="004E036F"/>
    <w:rsid w:val="004E1592"/>
    <w:rsid w:val="004F030E"/>
    <w:rsid w:val="004F19D7"/>
    <w:rsid w:val="004F4197"/>
    <w:rsid w:val="004F5C5E"/>
    <w:rsid w:val="004F60DA"/>
    <w:rsid w:val="00500294"/>
    <w:rsid w:val="00502E27"/>
    <w:rsid w:val="00502F97"/>
    <w:rsid w:val="005038E6"/>
    <w:rsid w:val="005052BF"/>
    <w:rsid w:val="00505834"/>
    <w:rsid w:val="0051713F"/>
    <w:rsid w:val="0052763B"/>
    <w:rsid w:val="00527ABA"/>
    <w:rsid w:val="00533319"/>
    <w:rsid w:val="00533582"/>
    <w:rsid w:val="00537C30"/>
    <w:rsid w:val="005438AD"/>
    <w:rsid w:val="00543932"/>
    <w:rsid w:val="00550283"/>
    <w:rsid w:val="005551BB"/>
    <w:rsid w:val="00556157"/>
    <w:rsid w:val="0055753C"/>
    <w:rsid w:val="00562CE2"/>
    <w:rsid w:val="005643D7"/>
    <w:rsid w:val="0056478F"/>
    <w:rsid w:val="005648CA"/>
    <w:rsid w:val="005714CE"/>
    <w:rsid w:val="00574913"/>
    <w:rsid w:val="0058000F"/>
    <w:rsid w:val="00583426"/>
    <w:rsid w:val="00584874"/>
    <w:rsid w:val="005852C3"/>
    <w:rsid w:val="00585658"/>
    <w:rsid w:val="005857F1"/>
    <w:rsid w:val="00587443"/>
    <w:rsid w:val="00587FF5"/>
    <w:rsid w:val="005905EF"/>
    <w:rsid w:val="005913CE"/>
    <w:rsid w:val="0059410A"/>
    <w:rsid w:val="00594D59"/>
    <w:rsid w:val="005A07FC"/>
    <w:rsid w:val="005A0C88"/>
    <w:rsid w:val="005A2B38"/>
    <w:rsid w:val="005B2AC8"/>
    <w:rsid w:val="005C3984"/>
    <w:rsid w:val="005C636E"/>
    <w:rsid w:val="005C6504"/>
    <w:rsid w:val="005C6A3A"/>
    <w:rsid w:val="005C7265"/>
    <w:rsid w:val="005D0B9C"/>
    <w:rsid w:val="005D45EB"/>
    <w:rsid w:val="005D7117"/>
    <w:rsid w:val="005E1251"/>
    <w:rsid w:val="005E2A95"/>
    <w:rsid w:val="005E666F"/>
    <w:rsid w:val="005E767F"/>
    <w:rsid w:val="005F02D8"/>
    <w:rsid w:val="005F254D"/>
    <w:rsid w:val="005F3BA8"/>
    <w:rsid w:val="005F59C7"/>
    <w:rsid w:val="005F647B"/>
    <w:rsid w:val="005F6725"/>
    <w:rsid w:val="00600817"/>
    <w:rsid w:val="0060207D"/>
    <w:rsid w:val="006034DE"/>
    <w:rsid w:val="0061235E"/>
    <w:rsid w:val="00615954"/>
    <w:rsid w:val="00620976"/>
    <w:rsid w:val="006229A4"/>
    <w:rsid w:val="00624817"/>
    <w:rsid w:val="00635015"/>
    <w:rsid w:val="00636315"/>
    <w:rsid w:val="00640C5A"/>
    <w:rsid w:val="00650455"/>
    <w:rsid w:val="00656A72"/>
    <w:rsid w:val="006572D8"/>
    <w:rsid w:val="00661BCB"/>
    <w:rsid w:val="00663DF9"/>
    <w:rsid w:val="00665678"/>
    <w:rsid w:val="006672FE"/>
    <w:rsid w:val="0067045C"/>
    <w:rsid w:val="0067255A"/>
    <w:rsid w:val="00673ADD"/>
    <w:rsid w:val="006758CE"/>
    <w:rsid w:val="00676F58"/>
    <w:rsid w:val="00677DF5"/>
    <w:rsid w:val="00680EE4"/>
    <w:rsid w:val="0068198B"/>
    <w:rsid w:val="006841BF"/>
    <w:rsid w:val="00693608"/>
    <w:rsid w:val="00693846"/>
    <w:rsid w:val="00697D60"/>
    <w:rsid w:val="006A4AF7"/>
    <w:rsid w:val="006A5CE2"/>
    <w:rsid w:val="006A77F8"/>
    <w:rsid w:val="006B0501"/>
    <w:rsid w:val="006B1F6D"/>
    <w:rsid w:val="006B29DD"/>
    <w:rsid w:val="006C0C35"/>
    <w:rsid w:val="006C1743"/>
    <w:rsid w:val="006C5629"/>
    <w:rsid w:val="006D036B"/>
    <w:rsid w:val="006D1C4C"/>
    <w:rsid w:val="006D3A82"/>
    <w:rsid w:val="006D4C3D"/>
    <w:rsid w:val="006D6D20"/>
    <w:rsid w:val="006E29B8"/>
    <w:rsid w:val="006E319A"/>
    <w:rsid w:val="006E5130"/>
    <w:rsid w:val="006E7FF4"/>
    <w:rsid w:val="006F0E0C"/>
    <w:rsid w:val="006F239E"/>
    <w:rsid w:val="006F7C5D"/>
    <w:rsid w:val="00701D4A"/>
    <w:rsid w:val="0070724D"/>
    <w:rsid w:val="0071057A"/>
    <w:rsid w:val="007112DA"/>
    <w:rsid w:val="00711ECC"/>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2A0"/>
    <w:rsid w:val="0075494A"/>
    <w:rsid w:val="00754BF2"/>
    <w:rsid w:val="00761C8A"/>
    <w:rsid w:val="00762720"/>
    <w:rsid w:val="0076514F"/>
    <w:rsid w:val="007661E7"/>
    <w:rsid w:val="0077014D"/>
    <w:rsid w:val="00770390"/>
    <w:rsid w:val="00774C93"/>
    <w:rsid w:val="00774CB0"/>
    <w:rsid w:val="00781491"/>
    <w:rsid w:val="00782EFC"/>
    <w:rsid w:val="00783A45"/>
    <w:rsid w:val="00784B56"/>
    <w:rsid w:val="00785307"/>
    <w:rsid w:val="007863C1"/>
    <w:rsid w:val="007900D3"/>
    <w:rsid w:val="007A1BB6"/>
    <w:rsid w:val="007A233F"/>
    <w:rsid w:val="007A2C95"/>
    <w:rsid w:val="007A3545"/>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217F"/>
    <w:rsid w:val="008221DB"/>
    <w:rsid w:val="00824A07"/>
    <w:rsid w:val="008276F3"/>
    <w:rsid w:val="0083014A"/>
    <w:rsid w:val="0083183C"/>
    <w:rsid w:val="008336C6"/>
    <w:rsid w:val="0083567F"/>
    <w:rsid w:val="00851896"/>
    <w:rsid w:val="00857232"/>
    <w:rsid w:val="008613FA"/>
    <w:rsid w:val="0086178E"/>
    <w:rsid w:val="00866E9A"/>
    <w:rsid w:val="0086709B"/>
    <w:rsid w:val="00870AA2"/>
    <w:rsid w:val="008714EF"/>
    <w:rsid w:val="008729B7"/>
    <w:rsid w:val="008739EF"/>
    <w:rsid w:val="00883D79"/>
    <w:rsid w:val="00884560"/>
    <w:rsid w:val="008855EA"/>
    <w:rsid w:val="00885A7E"/>
    <w:rsid w:val="008868C5"/>
    <w:rsid w:val="00887AD5"/>
    <w:rsid w:val="00890538"/>
    <w:rsid w:val="008909E5"/>
    <w:rsid w:val="00892CA5"/>
    <w:rsid w:val="008932E1"/>
    <w:rsid w:val="00894E1C"/>
    <w:rsid w:val="00896BB3"/>
    <w:rsid w:val="008A0E73"/>
    <w:rsid w:val="008A14EA"/>
    <w:rsid w:val="008A1F52"/>
    <w:rsid w:val="008A298A"/>
    <w:rsid w:val="008A3434"/>
    <w:rsid w:val="008A492C"/>
    <w:rsid w:val="008A5787"/>
    <w:rsid w:val="008A6342"/>
    <w:rsid w:val="008B7222"/>
    <w:rsid w:val="008C36EE"/>
    <w:rsid w:val="008C3C0E"/>
    <w:rsid w:val="008D00EF"/>
    <w:rsid w:val="008E19E9"/>
    <w:rsid w:val="008E329E"/>
    <w:rsid w:val="008E444A"/>
    <w:rsid w:val="008E712C"/>
    <w:rsid w:val="008E7C9D"/>
    <w:rsid w:val="008F04A5"/>
    <w:rsid w:val="008F225F"/>
    <w:rsid w:val="008F4F1D"/>
    <w:rsid w:val="008F578C"/>
    <w:rsid w:val="008F7A51"/>
    <w:rsid w:val="0090012C"/>
    <w:rsid w:val="00900FFA"/>
    <w:rsid w:val="00901CFE"/>
    <w:rsid w:val="00903316"/>
    <w:rsid w:val="0090672D"/>
    <w:rsid w:val="00906981"/>
    <w:rsid w:val="0091257D"/>
    <w:rsid w:val="009166B7"/>
    <w:rsid w:val="00916F7C"/>
    <w:rsid w:val="00917222"/>
    <w:rsid w:val="0092062D"/>
    <w:rsid w:val="009232D2"/>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5D56"/>
    <w:rsid w:val="0095653B"/>
    <w:rsid w:val="00956668"/>
    <w:rsid w:val="00957653"/>
    <w:rsid w:val="00962AFE"/>
    <w:rsid w:val="009644CA"/>
    <w:rsid w:val="0096534A"/>
    <w:rsid w:val="00985111"/>
    <w:rsid w:val="00985130"/>
    <w:rsid w:val="00986EEC"/>
    <w:rsid w:val="00987700"/>
    <w:rsid w:val="00987E61"/>
    <w:rsid w:val="00990BCD"/>
    <w:rsid w:val="009A0AAA"/>
    <w:rsid w:val="009A1DFB"/>
    <w:rsid w:val="009A27FC"/>
    <w:rsid w:val="009A4D9F"/>
    <w:rsid w:val="009B108B"/>
    <w:rsid w:val="009B6A77"/>
    <w:rsid w:val="009B7136"/>
    <w:rsid w:val="009C121E"/>
    <w:rsid w:val="009C2C4C"/>
    <w:rsid w:val="009C5AF6"/>
    <w:rsid w:val="009D709B"/>
    <w:rsid w:val="009E44E8"/>
    <w:rsid w:val="009E57EA"/>
    <w:rsid w:val="009E69EB"/>
    <w:rsid w:val="009F3156"/>
    <w:rsid w:val="009F6FDA"/>
    <w:rsid w:val="00A0276D"/>
    <w:rsid w:val="00A055DC"/>
    <w:rsid w:val="00A05BCC"/>
    <w:rsid w:val="00A063ED"/>
    <w:rsid w:val="00A06CD6"/>
    <w:rsid w:val="00A07404"/>
    <w:rsid w:val="00A10B16"/>
    <w:rsid w:val="00A10FBD"/>
    <w:rsid w:val="00A12848"/>
    <w:rsid w:val="00A12CBE"/>
    <w:rsid w:val="00A20347"/>
    <w:rsid w:val="00A21972"/>
    <w:rsid w:val="00A21A63"/>
    <w:rsid w:val="00A324EB"/>
    <w:rsid w:val="00A33D52"/>
    <w:rsid w:val="00A3570A"/>
    <w:rsid w:val="00A37E46"/>
    <w:rsid w:val="00A41920"/>
    <w:rsid w:val="00A43059"/>
    <w:rsid w:val="00A53A88"/>
    <w:rsid w:val="00A54E6F"/>
    <w:rsid w:val="00A55A51"/>
    <w:rsid w:val="00A63431"/>
    <w:rsid w:val="00A6653D"/>
    <w:rsid w:val="00A679AA"/>
    <w:rsid w:val="00A71768"/>
    <w:rsid w:val="00A73A61"/>
    <w:rsid w:val="00A77FF8"/>
    <w:rsid w:val="00A858FE"/>
    <w:rsid w:val="00A92CA3"/>
    <w:rsid w:val="00A92DA2"/>
    <w:rsid w:val="00A936C2"/>
    <w:rsid w:val="00A94AF6"/>
    <w:rsid w:val="00A9500D"/>
    <w:rsid w:val="00AA0619"/>
    <w:rsid w:val="00AA1B7A"/>
    <w:rsid w:val="00AA2755"/>
    <w:rsid w:val="00AA30B8"/>
    <w:rsid w:val="00AA538C"/>
    <w:rsid w:val="00AA5BD1"/>
    <w:rsid w:val="00AA6DDA"/>
    <w:rsid w:val="00AA7F68"/>
    <w:rsid w:val="00AB1C3A"/>
    <w:rsid w:val="00AB3372"/>
    <w:rsid w:val="00AB6F52"/>
    <w:rsid w:val="00AC4AB1"/>
    <w:rsid w:val="00AC58B5"/>
    <w:rsid w:val="00AD1AEA"/>
    <w:rsid w:val="00AD32F1"/>
    <w:rsid w:val="00AD34E6"/>
    <w:rsid w:val="00AD5821"/>
    <w:rsid w:val="00AE2CD5"/>
    <w:rsid w:val="00AE4631"/>
    <w:rsid w:val="00AE57D4"/>
    <w:rsid w:val="00AE6F05"/>
    <w:rsid w:val="00AF28AC"/>
    <w:rsid w:val="00AF2BD9"/>
    <w:rsid w:val="00B00D17"/>
    <w:rsid w:val="00B01238"/>
    <w:rsid w:val="00B04261"/>
    <w:rsid w:val="00B049BF"/>
    <w:rsid w:val="00B050E9"/>
    <w:rsid w:val="00B0786A"/>
    <w:rsid w:val="00B07A59"/>
    <w:rsid w:val="00B115E3"/>
    <w:rsid w:val="00B15148"/>
    <w:rsid w:val="00B20A56"/>
    <w:rsid w:val="00B21841"/>
    <w:rsid w:val="00B25BC4"/>
    <w:rsid w:val="00B4086B"/>
    <w:rsid w:val="00B421C2"/>
    <w:rsid w:val="00B432BF"/>
    <w:rsid w:val="00B4535B"/>
    <w:rsid w:val="00B47A03"/>
    <w:rsid w:val="00B54813"/>
    <w:rsid w:val="00B5795F"/>
    <w:rsid w:val="00B63DD9"/>
    <w:rsid w:val="00B663FB"/>
    <w:rsid w:val="00B66728"/>
    <w:rsid w:val="00B7348D"/>
    <w:rsid w:val="00B7450D"/>
    <w:rsid w:val="00B75A33"/>
    <w:rsid w:val="00B773DA"/>
    <w:rsid w:val="00B77C27"/>
    <w:rsid w:val="00B82FA8"/>
    <w:rsid w:val="00B83151"/>
    <w:rsid w:val="00B84FBE"/>
    <w:rsid w:val="00B908BE"/>
    <w:rsid w:val="00B908E8"/>
    <w:rsid w:val="00B93530"/>
    <w:rsid w:val="00B9365F"/>
    <w:rsid w:val="00B97A66"/>
    <w:rsid w:val="00BA0293"/>
    <w:rsid w:val="00BA16FD"/>
    <w:rsid w:val="00BA3E55"/>
    <w:rsid w:val="00BB40E8"/>
    <w:rsid w:val="00BC02B0"/>
    <w:rsid w:val="00BC07BC"/>
    <w:rsid w:val="00BC1BE2"/>
    <w:rsid w:val="00BC3058"/>
    <w:rsid w:val="00BC51F6"/>
    <w:rsid w:val="00BC7A2E"/>
    <w:rsid w:val="00BD1C92"/>
    <w:rsid w:val="00BD6A9B"/>
    <w:rsid w:val="00BD744C"/>
    <w:rsid w:val="00BE320C"/>
    <w:rsid w:val="00BF07DC"/>
    <w:rsid w:val="00BF20DB"/>
    <w:rsid w:val="00BF2E82"/>
    <w:rsid w:val="00BF7FA9"/>
    <w:rsid w:val="00C02D01"/>
    <w:rsid w:val="00C03480"/>
    <w:rsid w:val="00C0458D"/>
    <w:rsid w:val="00C079B1"/>
    <w:rsid w:val="00C1017D"/>
    <w:rsid w:val="00C10568"/>
    <w:rsid w:val="00C11CA7"/>
    <w:rsid w:val="00C12101"/>
    <w:rsid w:val="00C162D4"/>
    <w:rsid w:val="00C17D5E"/>
    <w:rsid w:val="00C22785"/>
    <w:rsid w:val="00C328C9"/>
    <w:rsid w:val="00C341D6"/>
    <w:rsid w:val="00C34FE7"/>
    <w:rsid w:val="00C35B20"/>
    <w:rsid w:val="00C36BD4"/>
    <w:rsid w:val="00C40043"/>
    <w:rsid w:val="00C422A9"/>
    <w:rsid w:val="00C455CE"/>
    <w:rsid w:val="00C4573C"/>
    <w:rsid w:val="00C460EE"/>
    <w:rsid w:val="00C471C3"/>
    <w:rsid w:val="00C500FE"/>
    <w:rsid w:val="00C54EAE"/>
    <w:rsid w:val="00C55112"/>
    <w:rsid w:val="00C5799D"/>
    <w:rsid w:val="00C632F2"/>
    <w:rsid w:val="00C63897"/>
    <w:rsid w:val="00C64571"/>
    <w:rsid w:val="00C7085A"/>
    <w:rsid w:val="00C712C3"/>
    <w:rsid w:val="00C7352F"/>
    <w:rsid w:val="00C743DA"/>
    <w:rsid w:val="00C7536E"/>
    <w:rsid w:val="00C809CD"/>
    <w:rsid w:val="00C81E65"/>
    <w:rsid w:val="00C83797"/>
    <w:rsid w:val="00C87179"/>
    <w:rsid w:val="00C878C8"/>
    <w:rsid w:val="00C87DDC"/>
    <w:rsid w:val="00C95532"/>
    <w:rsid w:val="00CA2333"/>
    <w:rsid w:val="00CA2C06"/>
    <w:rsid w:val="00CA4094"/>
    <w:rsid w:val="00CA551B"/>
    <w:rsid w:val="00CA7760"/>
    <w:rsid w:val="00CB2490"/>
    <w:rsid w:val="00CB4004"/>
    <w:rsid w:val="00CB56F2"/>
    <w:rsid w:val="00CB5F72"/>
    <w:rsid w:val="00CB6F71"/>
    <w:rsid w:val="00CB70AF"/>
    <w:rsid w:val="00CB71D8"/>
    <w:rsid w:val="00CB7786"/>
    <w:rsid w:val="00CC02F7"/>
    <w:rsid w:val="00CC0E54"/>
    <w:rsid w:val="00CC325B"/>
    <w:rsid w:val="00CC74BA"/>
    <w:rsid w:val="00CC7BD0"/>
    <w:rsid w:val="00CD0013"/>
    <w:rsid w:val="00CD2973"/>
    <w:rsid w:val="00CD4574"/>
    <w:rsid w:val="00CD7BAB"/>
    <w:rsid w:val="00CE7D23"/>
    <w:rsid w:val="00CF0E8C"/>
    <w:rsid w:val="00CF6562"/>
    <w:rsid w:val="00CF71C2"/>
    <w:rsid w:val="00D005AA"/>
    <w:rsid w:val="00D03070"/>
    <w:rsid w:val="00D0680D"/>
    <w:rsid w:val="00D1179D"/>
    <w:rsid w:val="00D132AD"/>
    <w:rsid w:val="00D16112"/>
    <w:rsid w:val="00D170EC"/>
    <w:rsid w:val="00D202C8"/>
    <w:rsid w:val="00D21459"/>
    <w:rsid w:val="00D234A7"/>
    <w:rsid w:val="00D26616"/>
    <w:rsid w:val="00D3146B"/>
    <w:rsid w:val="00D31EE6"/>
    <w:rsid w:val="00D32104"/>
    <w:rsid w:val="00D32F37"/>
    <w:rsid w:val="00D34A9C"/>
    <w:rsid w:val="00D34AB2"/>
    <w:rsid w:val="00D34BAC"/>
    <w:rsid w:val="00D36405"/>
    <w:rsid w:val="00D3763E"/>
    <w:rsid w:val="00D40AE9"/>
    <w:rsid w:val="00D42432"/>
    <w:rsid w:val="00D43D26"/>
    <w:rsid w:val="00D52E19"/>
    <w:rsid w:val="00D54A74"/>
    <w:rsid w:val="00D56731"/>
    <w:rsid w:val="00D6398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2D6C"/>
    <w:rsid w:val="00DA7D58"/>
    <w:rsid w:val="00DB4EBA"/>
    <w:rsid w:val="00DB7055"/>
    <w:rsid w:val="00DB7B4E"/>
    <w:rsid w:val="00DC04A7"/>
    <w:rsid w:val="00DC1794"/>
    <w:rsid w:val="00DC33AA"/>
    <w:rsid w:val="00DC33B9"/>
    <w:rsid w:val="00DC428B"/>
    <w:rsid w:val="00DC6D32"/>
    <w:rsid w:val="00DD00E4"/>
    <w:rsid w:val="00DD047D"/>
    <w:rsid w:val="00DD0B43"/>
    <w:rsid w:val="00DD0E74"/>
    <w:rsid w:val="00DD4416"/>
    <w:rsid w:val="00DE1FCA"/>
    <w:rsid w:val="00DE3D24"/>
    <w:rsid w:val="00DE69B6"/>
    <w:rsid w:val="00DE7355"/>
    <w:rsid w:val="00DE7ABE"/>
    <w:rsid w:val="00DF064B"/>
    <w:rsid w:val="00DF068E"/>
    <w:rsid w:val="00DF0A07"/>
    <w:rsid w:val="00DF1EFC"/>
    <w:rsid w:val="00DF5A57"/>
    <w:rsid w:val="00DF5FAC"/>
    <w:rsid w:val="00E04831"/>
    <w:rsid w:val="00E06E2E"/>
    <w:rsid w:val="00E10A30"/>
    <w:rsid w:val="00E10B85"/>
    <w:rsid w:val="00E11C84"/>
    <w:rsid w:val="00E129BC"/>
    <w:rsid w:val="00E17F05"/>
    <w:rsid w:val="00E22BB1"/>
    <w:rsid w:val="00E2393C"/>
    <w:rsid w:val="00E23C69"/>
    <w:rsid w:val="00E35630"/>
    <w:rsid w:val="00E35BDB"/>
    <w:rsid w:val="00E370AF"/>
    <w:rsid w:val="00E40A99"/>
    <w:rsid w:val="00E40C10"/>
    <w:rsid w:val="00E41770"/>
    <w:rsid w:val="00E41C93"/>
    <w:rsid w:val="00E426F9"/>
    <w:rsid w:val="00E464D0"/>
    <w:rsid w:val="00E517B1"/>
    <w:rsid w:val="00E52B01"/>
    <w:rsid w:val="00E53F23"/>
    <w:rsid w:val="00E577BD"/>
    <w:rsid w:val="00E5788D"/>
    <w:rsid w:val="00E57C3A"/>
    <w:rsid w:val="00E6032F"/>
    <w:rsid w:val="00E611A4"/>
    <w:rsid w:val="00E62D19"/>
    <w:rsid w:val="00E6379F"/>
    <w:rsid w:val="00E66AE4"/>
    <w:rsid w:val="00E71284"/>
    <w:rsid w:val="00E738DD"/>
    <w:rsid w:val="00E7530E"/>
    <w:rsid w:val="00E759C8"/>
    <w:rsid w:val="00E765B1"/>
    <w:rsid w:val="00E810A5"/>
    <w:rsid w:val="00E82BD5"/>
    <w:rsid w:val="00E91799"/>
    <w:rsid w:val="00E969F8"/>
    <w:rsid w:val="00EA23A5"/>
    <w:rsid w:val="00EA5B86"/>
    <w:rsid w:val="00EA6E1D"/>
    <w:rsid w:val="00EB0134"/>
    <w:rsid w:val="00EB4BFC"/>
    <w:rsid w:val="00EB4DFB"/>
    <w:rsid w:val="00EB5BB1"/>
    <w:rsid w:val="00EB7056"/>
    <w:rsid w:val="00EC09F6"/>
    <w:rsid w:val="00EC1C3E"/>
    <w:rsid w:val="00EC55B4"/>
    <w:rsid w:val="00EC5E35"/>
    <w:rsid w:val="00EC7722"/>
    <w:rsid w:val="00ED0B47"/>
    <w:rsid w:val="00ED2880"/>
    <w:rsid w:val="00ED6170"/>
    <w:rsid w:val="00EE0DFF"/>
    <w:rsid w:val="00EE2E2E"/>
    <w:rsid w:val="00EE625F"/>
    <w:rsid w:val="00EF00AF"/>
    <w:rsid w:val="00EF09B2"/>
    <w:rsid w:val="00EF167F"/>
    <w:rsid w:val="00EF5E14"/>
    <w:rsid w:val="00F00D1F"/>
    <w:rsid w:val="00F013BA"/>
    <w:rsid w:val="00F01EA2"/>
    <w:rsid w:val="00F05CE3"/>
    <w:rsid w:val="00F06054"/>
    <w:rsid w:val="00F10B34"/>
    <w:rsid w:val="00F1150F"/>
    <w:rsid w:val="00F1278D"/>
    <w:rsid w:val="00F12CC6"/>
    <w:rsid w:val="00F14F08"/>
    <w:rsid w:val="00F1687F"/>
    <w:rsid w:val="00F1799E"/>
    <w:rsid w:val="00F221BB"/>
    <w:rsid w:val="00F245D0"/>
    <w:rsid w:val="00F31A64"/>
    <w:rsid w:val="00F323B7"/>
    <w:rsid w:val="00F36E61"/>
    <w:rsid w:val="00F40FD5"/>
    <w:rsid w:val="00F42B0D"/>
    <w:rsid w:val="00F44812"/>
    <w:rsid w:val="00F44D0C"/>
    <w:rsid w:val="00F44ED6"/>
    <w:rsid w:val="00F509BC"/>
    <w:rsid w:val="00F51D4D"/>
    <w:rsid w:val="00F53279"/>
    <w:rsid w:val="00F5373D"/>
    <w:rsid w:val="00F54598"/>
    <w:rsid w:val="00F56026"/>
    <w:rsid w:val="00F62DD3"/>
    <w:rsid w:val="00F63E6B"/>
    <w:rsid w:val="00F64E28"/>
    <w:rsid w:val="00F666EC"/>
    <w:rsid w:val="00F70A68"/>
    <w:rsid w:val="00F716DB"/>
    <w:rsid w:val="00F7330E"/>
    <w:rsid w:val="00F735C1"/>
    <w:rsid w:val="00F77D1D"/>
    <w:rsid w:val="00F80C94"/>
    <w:rsid w:val="00F82930"/>
    <w:rsid w:val="00F85C60"/>
    <w:rsid w:val="00F876CD"/>
    <w:rsid w:val="00F87CCB"/>
    <w:rsid w:val="00F92178"/>
    <w:rsid w:val="00F94F60"/>
    <w:rsid w:val="00F9569D"/>
    <w:rsid w:val="00FA67F6"/>
    <w:rsid w:val="00FA77B1"/>
    <w:rsid w:val="00FB2082"/>
    <w:rsid w:val="00FB371B"/>
    <w:rsid w:val="00FB50A0"/>
    <w:rsid w:val="00FC1BE0"/>
    <w:rsid w:val="00FC25A9"/>
    <w:rsid w:val="00FC6123"/>
    <w:rsid w:val="00FD01E7"/>
    <w:rsid w:val="00FD0E3A"/>
    <w:rsid w:val="00FD1B9F"/>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1FF"/>
  </w:style>
  <w:style w:type="paragraph" w:styleId="1">
    <w:name w:val="heading 1"/>
    <w:basedOn w:val="a"/>
    <w:link w:val="10"/>
    <w:uiPriority w:val="9"/>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Абзац списка1"/>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Абзац списка1 Знак"/>
    <w:link w:val="a4"/>
    <w:uiPriority w:val="99"/>
    <w:qFormat/>
    <w:locked/>
    <w:rsid w:val="00E10A30"/>
  </w:style>
  <w:style w:type="paragraph" w:customStyle="1" w:styleId="ConsPlusNormal">
    <w:name w:val="ConsPlusNormal"/>
    <w:uiPriority w:val="99"/>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Знак Знак7"/>
    <w:link w:val="13"/>
    <w:uiPriority w:val="99"/>
    <w:rsid w:val="00943A3D"/>
    <w:rPr>
      <w:rFonts w:cs="Times New Roman"/>
      <w:vertAlign w:val="superscript"/>
    </w:rPr>
  </w:style>
  <w:style w:type="paragraph" w:styleId="af4">
    <w:name w:val="Body Text"/>
    <w:basedOn w:val="a"/>
    <w:link w:val="af5"/>
    <w:uiPriority w:val="99"/>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uiPriority w:val="99"/>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uiPriority w:val="9"/>
    <w:rsid w:val="006E7FF4"/>
    <w:rPr>
      <w:rFonts w:ascii="Times New Roman" w:eastAsia="Times New Roman" w:hAnsi="Times New Roman" w:cs="Times New Roman"/>
      <w:b/>
      <w:bCs/>
      <w:kern w:val="36"/>
      <w:sz w:val="24"/>
      <w:szCs w:val="24"/>
      <w:lang w:eastAsia="ru-RU"/>
    </w:rPr>
  </w:style>
  <w:style w:type="paragraph" w:customStyle="1" w:styleId="Default">
    <w:name w:val="Default"/>
    <w:uiPriority w:val="99"/>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99"/>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99"/>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99"/>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uiPriority w:val="99"/>
    <w:qFormat/>
    <w:rsid w:val="00DE1FCA"/>
    <w:rPr>
      <w:rFonts w:ascii="Times New Roman" w:hAnsi="Times New Roman" w:cs="Times New Roman" w:hint="default"/>
      <w:i/>
      <w:iCs w:val="0"/>
    </w:rPr>
  </w:style>
  <w:style w:type="paragraph" w:customStyle="1" w:styleId="msonormal0">
    <w:name w:val="msonormal"/>
    <w:basedOn w:val="a"/>
    <w:uiPriority w:val="99"/>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9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iPriority w:val="99"/>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iPriority w:val="99"/>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iPriority w:val="99"/>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iPriority w:val="99"/>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iPriority w:val="99"/>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iPriority w:val="99"/>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iPriority w:val="99"/>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iPriority w:val="99"/>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uiPriority w:val="99"/>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iPriority w:val="99"/>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uiPriority w:val="99"/>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uiPriority w:val="99"/>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uiPriority w:val="99"/>
    <w:rsid w:val="00DE1FCA"/>
  </w:style>
  <w:style w:type="character" w:customStyle="1" w:styleId="FootnoteTextChar">
    <w:name w:val="Footnote Text Char"/>
    <w:aliases w:val="F1 Char,Текст сноски Знак1 Знак1 Char,Текст сноски Знак Знак Знак1 Char,Текст сноски Знак1 Знак Знак Char,Текст сноски Знак Знак Знак Знак Char,Текст сноски Знак4 Char,Текст сноски Знак Знак3 Char,Текст сноски Знак3 Знак1 Char"/>
    <w:uiPriority w:val="99"/>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uiPriority w:val="99"/>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9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99"/>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99"/>
    <w:qFormat/>
    <w:rsid w:val="00064407"/>
    <w:rPr>
      <w:b/>
      <w:bCs/>
    </w:rPr>
  </w:style>
  <w:style w:type="character" w:styleId="affffff">
    <w:name w:val="Subtle Emphasis"/>
    <w:uiPriority w:val="99"/>
    <w:qFormat/>
    <w:rsid w:val="00064407"/>
    <w:rPr>
      <w:i/>
      <w:iCs/>
      <w:color w:val="404040"/>
    </w:rPr>
  </w:style>
  <w:style w:type="paragraph" w:styleId="affffff0">
    <w:name w:val="TOC Heading"/>
    <w:basedOn w:val="1"/>
    <w:next w:val="a"/>
    <w:uiPriority w:val="9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99"/>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99"/>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99"/>
    <w:rsid w:val="00064407"/>
    <w:rPr>
      <w:rFonts w:ascii="Segoe UI" w:eastAsia="Segoe UI" w:hAnsi="Segoe UI" w:cs="Segoe UI"/>
      <w:kern w:val="28"/>
      <w:sz w:val="24"/>
      <w:szCs w:val="24"/>
      <w:lang w:eastAsia="ru-RU"/>
    </w:rPr>
  </w:style>
  <w:style w:type="paragraph" w:customStyle="1" w:styleId="120">
    <w:name w:val="таблСлева12"/>
    <w:basedOn w:val="a"/>
    <w:uiPriority w:val="99"/>
    <w:qFormat/>
    <w:rsid w:val="00064407"/>
    <w:pPr>
      <w:snapToGrid w:val="0"/>
    </w:pPr>
    <w:rPr>
      <w:rFonts w:ascii="Segoe UI" w:eastAsia="Segoe UI" w:hAnsi="Segoe UI" w:cs="Segoe UI"/>
      <w:iCs/>
      <w:sz w:val="24"/>
      <w:szCs w:val="28"/>
      <w:lang w:eastAsia="ru-RU"/>
    </w:rPr>
  </w:style>
  <w:style w:type="paragraph" w:customStyle="1" w:styleId="s16">
    <w:name w:val="s_16"/>
    <w:basedOn w:val="a"/>
    <w:uiPriority w:val="99"/>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uiPriority w:val="99"/>
    <w:locked/>
    <w:rsid w:val="00064407"/>
    <w:rPr>
      <w:sz w:val="28"/>
      <w:shd w:val="clear" w:color="auto" w:fill="FFFFFF"/>
    </w:rPr>
  </w:style>
  <w:style w:type="paragraph" w:customStyle="1" w:styleId="2b">
    <w:name w:val="Основной текст (2)"/>
    <w:basedOn w:val="a"/>
    <w:link w:val="2a"/>
    <w:uiPriority w:val="99"/>
    <w:rsid w:val="00064407"/>
    <w:pPr>
      <w:widowControl w:val="0"/>
      <w:shd w:val="clear" w:color="auto" w:fill="FFFFFF"/>
      <w:spacing w:before="360" w:line="240" w:lineRule="atLeast"/>
      <w:jc w:val="both"/>
    </w:pPr>
    <w:rPr>
      <w:sz w:val="28"/>
    </w:rPr>
  </w:style>
  <w:style w:type="character" w:customStyle="1" w:styleId="c7">
    <w:name w:val="c7"/>
    <w:uiPriority w:val="99"/>
    <w:rsid w:val="00064407"/>
    <w:rPr>
      <w:rFonts w:cs="Times New Roman"/>
    </w:rPr>
  </w:style>
  <w:style w:type="paragraph" w:customStyle="1" w:styleId="xl63">
    <w:name w:val="xl63"/>
    <w:basedOn w:val="a"/>
    <w:uiPriority w:val="99"/>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uiPriority w:val="99"/>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uiPriority w:val="99"/>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uiPriority w:val="99"/>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uiPriority w:val="99"/>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uiPriority w:val="99"/>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uiPriority w:val="99"/>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uiPriority w:val="99"/>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uiPriority w:val="99"/>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uiPriority w:val="99"/>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uiPriority w:val="99"/>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uiPriority w:val="99"/>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uiPriority w:val="99"/>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uiPriority w:val="99"/>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uiPriority w:val="99"/>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uiPriority w:val="99"/>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uiPriority w:val="99"/>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uiPriority w:val="99"/>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uiPriority w:val="99"/>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uiPriority w:val="99"/>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uiPriority w:val="99"/>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uiPriority w:val="99"/>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uiPriority w:val="99"/>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uiPriority w:val="99"/>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uiPriority w:val="99"/>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uiPriority w:val="99"/>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uiPriority w:val="99"/>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uiPriority w:val="99"/>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uiPriority w:val="99"/>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uiPriority w:val="99"/>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uiPriority w:val="99"/>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uiPriority w:val="99"/>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uiPriority w:val="99"/>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uiPriority w:val="99"/>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uiPriority w:val="99"/>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uiPriority w:val="99"/>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uiPriority w:val="99"/>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uiPriority w:val="99"/>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uiPriority w:val="99"/>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uiPriority w:val="99"/>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uiPriority w:val="99"/>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uiPriority w:val="99"/>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uiPriority w:val="99"/>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uiPriority w:val="99"/>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uiPriority w:val="99"/>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uiPriority w:val="99"/>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uiPriority w:val="99"/>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uiPriority w:val="99"/>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uiPriority w:val="99"/>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uiPriority w:val="99"/>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uiPriority w:val="99"/>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uiPriority w:val="99"/>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uiPriority w:val="99"/>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uiPriority w:val="99"/>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uiPriority w:val="99"/>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uiPriority w:val="99"/>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uiPriority w:val="99"/>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uiPriority w:val="99"/>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uiPriority w:val="99"/>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uiPriority w:val="99"/>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uiPriority w:val="99"/>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uiPriority w:val="99"/>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uiPriority w:val="99"/>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uiPriority w:val="99"/>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uiPriority w:val="99"/>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uiPriority w:val="99"/>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uiPriority w:val="99"/>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uiPriority w:val="99"/>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uiPriority w:val="99"/>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uiPriority w:val="99"/>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uiPriority w:val="99"/>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uiPriority w:val="99"/>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uiPriority w:val="99"/>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uiPriority w:val="99"/>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uiPriority w:val="99"/>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uiPriority w:val="99"/>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uiPriority w:val="99"/>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uiPriority w:val="99"/>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uiPriority w:val="99"/>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uiPriority w:val="99"/>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uiPriority w:val="99"/>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uiPriority w:val="99"/>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uiPriority w:val="99"/>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uiPriority w:val="99"/>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uiPriority w:val="99"/>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uiPriority w:val="99"/>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uiPriority w:val="99"/>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uiPriority w:val="99"/>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uiPriority w:val="99"/>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uiPriority w:val="99"/>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uiPriority w:val="99"/>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uiPriority w:val="99"/>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uiPriority w:val="99"/>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uiPriority w:val="99"/>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uiPriority w:val="99"/>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uiPriority w:val="99"/>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uiPriority w:val="99"/>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uiPriority w:val="99"/>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uiPriority w:val="99"/>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uiPriority w:val="99"/>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uiPriority w:val="99"/>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uiPriority w:val="99"/>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uiPriority w:val="99"/>
    <w:rsid w:val="00064407"/>
  </w:style>
  <w:style w:type="paragraph" w:customStyle="1" w:styleId="c18">
    <w:name w:val="c18"/>
    <w:basedOn w:val="a"/>
    <w:uiPriority w:val="99"/>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uiPriority w:val="99"/>
    <w:rsid w:val="00064407"/>
  </w:style>
  <w:style w:type="numbering" w:customStyle="1" w:styleId="2c">
    <w:name w:val="Нет списка2"/>
    <w:next w:val="a2"/>
    <w:uiPriority w:val="99"/>
    <w:semiHidden/>
    <w:unhideWhenUsed/>
    <w:rsid w:val="00064407"/>
  </w:style>
  <w:style w:type="character" w:customStyle="1" w:styleId="c21">
    <w:name w:val="c21"/>
    <w:basedOn w:val="a0"/>
    <w:uiPriority w:val="99"/>
    <w:rsid w:val="00064407"/>
  </w:style>
  <w:style w:type="paragraph" w:customStyle="1" w:styleId="xl177">
    <w:name w:val="xl177"/>
    <w:basedOn w:val="a"/>
    <w:uiPriority w:val="99"/>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uiPriority w:val="99"/>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uiPriority w:val="99"/>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uiPriority w:val="99"/>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99"/>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uiPriority w:val="99"/>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9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99"/>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99"/>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uiPriority w:val="99"/>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uiPriority w:val="99"/>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uiPriority w:val="99"/>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uiPriority w:val="99"/>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uiPriority w:val="99"/>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uiPriority w:val="99"/>
    <w:rsid w:val="00CE7D23"/>
  </w:style>
  <w:style w:type="character" w:customStyle="1" w:styleId="UnresolvedMention">
    <w:name w:val="Unresolved Mention"/>
    <w:basedOn w:val="a0"/>
    <w:uiPriority w:val="99"/>
    <w:semiHidden/>
    <w:unhideWhenUsed/>
    <w:rsid w:val="00955D56"/>
    <w:rPr>
      <w:color w:val="605E5C"/>
      <w:shd w:val="clear" w:color="auto" w:fill="E1DFDD"/>
    </w:rPr>
  </w:style>
  <w:style w:type="numbering" w:customStyle="1" w:styleId="35">
    <w:name w:val="Нет списка3"/>
    <w:next w:val="a2"/>
    <w:uiPriority w:val="99"/>
    <w:semiHidden/>
    <w:unhideWhenUsed/>
    <w:rsid w:val="00F85C60"/>
  </w:style>
  <w:style w:type="table" w:customStyle="1" w:styleId="TableNormal14">
    <w:name w:val="Table Normal14"/>
    <w:uiPriority w:val="2"/>
    <w:semiHidden/>
    <w:unhideWhenUsed/>
    <w:qFormat/>
    <w:rsid w:val="00F85C60"/>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5">
    <w:name w:val="Table Normal15"/>
    <w:uiPriority w:val="2"/>
    <w:semiHidden/>
    <w:unhideWhenUsed/>
    <w:qFormat/>
    <w:rsid w:val="00F85C60"/>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211pt">
    <w:name w:val="Основной текст (2) + 11 pt"/>
    <w:rsid w:val="00AD34E6"/>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9pt">
    <w:name w:val="Основной текст (2) + 9 pt"/>
    <w:rsid w:val="00AD34E6"/>
    <w:rPr>
      <w:rFonts w:ascii="Arial Unicode MS" w:eastAsia="Arial Unicode MS" w:hAnsi="Arial Unicode MS" w:cs="Arial Unicode MS"/>
      <w:b w:val="0"/>
      <w:bCs w:val="0"/>
      <w:i w:val="0"/>
      <w:iCs w:val="0"/>
      <w:smallCaps w:val="0"/>
      <w:strike w:val="0"/>
      <w:color w:val="000000"/>
      <w:spacing w:val="0"/>
      <w:w w:val="100"/>
      <w:position w:val="0"/>
      <w:sz w:val="18"/>
      <w:szCs w:val="18"/>
      <w:u w:val="none"/>
      <w:shd w:val="clear" w:color="auto" w:fill="FFFFFF"/>
      <w:lang w:val="ru-RU" w:eastAsia="ru-RU" w:bidi="ru-RU"/>
    </w:rPr>
  </w:style>
  <w:style w:type="numbering" w:customStyle="1" w:styleId="44">
    <w:name w:val="Нет списка4"/>
    <w:next w:val="a2"/>
    <w:uiPriority w:val="99"/>
    <w:semiHidden/>
    <w:unhideWhenUsed/>
    <w:rsid w:val="00133FE8"/>
  </w:style>
  <w:style w:type="table" w:customStyle="1" w:styleId="50">
    <w:name w:val="Сетка таблицы5"/>
    <w:basedOn w:val="a1"/>
    <w:next w:val="a3"/>
    <w:rsid w:val="00133F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33FE8"/>
    <w:pPr>
      <w:suppressAutoHyphens/>
      <w:autoSpaceDN w:val="0"/>
      <w:spacing w:before="120" w:after="120"/>
      <w:ind w:firstLine="652"/>
      <w:textAlignment w:val="baseline"/>
    </w:pPr>
    <w:rPr>
      <w:rFonts w:ascii="Times New Roman" w:eastAsia="Times New Roman" w:hAnsi="Times New Roman" w:cs="Times New Roman"/>
      <w:kern w:val="3"/>
      <w:sz w:val="24"/>
      <w:szCs w:val="24"/>
      <w:lang w:eastAsia="ru-RU"/>
    </w:rPr>
  </w:style>
  <w:style w:type="numbering" w:customStyle="1" w:styleId="51">
    <w:name w:val="Нет списка5"/>
    <w:next w:val="a2"/>
    <w:uiPriority w:val="99"/>
    <w:semiHidden/>
    <w:unhideWhenUsed/>
    <w:rsid w:val="00E23C69"/>
  </w:style>
  <w:style w:type="table" w:customStyle="1" w:styleId="60">
    <w:name w:val="Сетка таблицы6"/>
    <w:basedOn w:val="a1"/>
    <w:next w:val="a3"/>
    <w:rsid w:val="00E23C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Absatz-Standardschriftart1111111111111111111">
    <w:name w:val="WW-Absatz-Standardschriftart1111111111111111111"/>
    <w:rsid w:val="00E23C69"/>
  </w:style>
  <w:style w:type="character" w:customStyle="1" w:styleId="52">
    <w:name w:val="Неразрешенное упоминание5"/>
    <w:basedOn w:val="a0"/>
    <w:uiPriority w:val="99"/>
    <w:semiHidden/>
    <w:unhideWhenUsed/>
    <w:rsid w:val="009232D2"/>
    <w:rPr>
      <w:color w:val="605E5C"/>
      <w:shd w:val="clear" w:color="auto" w:fill="E1DFDD"/>
    </w:rPr>
  </w:style>
  <w:style w:type="numbering" w:customStyle="1" w:styleId="61">
    <w:name w:val="Нет списка6"/>
    <w:next w:val="a2"/>
    <w:uiPriority w:val="99"/>
    <w:semiHidden/>
    <w:unhideWhenUsed/>
    <w:rsid w:val="00F53279"/>
  </w:style>
  <w:style w:type="table" w:customStyle="1" w:styleId="70">
    <w:name w:val="Сетка таблицы7"/>
    <w:basedOn w:val="a1"/>
    <w:next w:val="a3"/>
    <w:uiPriority w:val="99"/>
    <w:rsid w:val="00F53279"/>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uiPriority w:val="99"/>
    <w:rsid w:val="00F53279"/>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uiPriority w:val="99"/>
    <w:rsid w:val="00F53279"/>
    <w:pPr>
      <w:suppressAutoHyphens/>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6">
    <w:name w:val="Table Normal16"/>
    <w:uiPriority w:val="99"/>
    <w:semiHidden/>
    <w:rsid w:val="00F5327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1">
    <w:name w:val="Table Normal141"/>
    <w:uiPriority w:val="99"/>
    <w:semiHidden/>
    <w:rsid w:val="00F5327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
    <w:name w:val="Table Normal21"/>
    <w:uiPriority w:val="99"/>
    <w:semiHidden/>
    <w:rsid w:val="00F5327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1">
    <w:name w:val="Table Normal31"/>
    <w:uiPriority w:val="99"/>
    <w:semiHidden/>
    <w:rsid w:val="00F5327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1">
    <w:name w:val="Table Normal41"/>
    <w:uiPriority w:val="99"/>
    <w:semiHidden/>
    <w:rsid w:val="00F5327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1">
    <w:name w:val="Table Normal51"/>
    <w:uiPriority w:val="99"/>
    <w:semiHidden/>
    <w:rsid w:val="00F5327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1">
    <w:name w:val="Table Normal61"/>
    <w:uiPriority w:val="99"/>
    <w:semiHidden/>
    <w:rsid w:val="00F5327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1">
    <w:name w:val="Table Normal71"/>
    <w:uiPriority w:val="99"/>
    <w:semiHidden/>
    <w:rsid w:val="00F5327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1">
    <w:name w:val="Table Normal81"/>
    <w:uiPriority w:val="99"/>
    <w:semiHidden/>
    <w:rsid w:val="00F5327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1">
    <w:name w:val="Table Normal91"/>
    <w:uiPriority w:val="99"/>
    <w:semiHidden/>
    <w:rsid w:val="00F5327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1">
    <w:name w:val="Table Normal101"/>
    <w:uiPriority w:val="99"/>
    <w:semiHidden/>
    <w:rsid w:val="00F5327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1">
    <w:name w:val="Table Normal111"/>
    <w:uiPriority w:val="99"/>
    <w:semiHidden/>
    <w:rsid w:val="00F5327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1">
    <w:name w:val="Table Normal121"/>
    <w:uiPriority w:val="99"/>
    <w:semiHidden/>
    <w:rsid w:val="00F5327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220">
    <w:name w:val="Сетка таблицы22"/>
    <w:uiPriority w:val="99"/>
    <w:rsid w:val="00F53279"/>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31">
    <w:name w:val="Table Normal131"/>
    <w:uiPriority w:val="99"/>
    <w:semiHidden/>
    <w:rsid w:val="00F53279"/>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table" w:customStyle="1" w:styleId="311">
    <w:name w:val="Таблица простая 311"/>
    <w:uiPriority w:val="99"/>
    <w:rsid w:val="00F53279"/>
    <w:rPr>
      <w:rFonts w:ascii="Verdana" w:eastAsia="Calibri" w:hAnsi="Verdana" w:cs="Segoe UI"/>
      <w:sz w:val="20"/>
      <w:szCs w:val="20"/>
      <w:lang w:eastAsia="ru-RU"/>
    </w:rPr>
    <w:tblPr>
      <w:tblStyleRowBandSize w:val="1"/>
      <w:tblStyleColBandSize w:val="1"/>
      <w:tblInd w:w="0" w:type="dxa"/>
      <w:tblCellMar>
        <w:top w:w="0" w:type="dxa"/>
        <w:left w:w="108" w:type="dxa"/>
        <w:bottom w:w="0" w:type="dxa"/>
        <w:right w:w="108" w:type="dxa"/>
      </w:tblCellMar>
    </w:tblPr>
  </w:style>
  <w:style w:type="table" w:customStyle="1" w:styleId="321">
    <w:name w:val="Таблица простая 321"/>
    <w:uiPriority w:val="99"/>
    <w:rsid w:val="00F53279"/>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style>
  <w:style w:type="table" w:customStyle="1" w:styleId="312">
    <w:name w:val="Сетка таблицы31"/>
    <w:uiPriority w:val="99"/>
    <w:rsid w:val="00F53279"/>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uiPriority w:val="99"/>
    <w:rsid w:val="00F53279"/>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1"/>
    <w:uiPriority w:val="99"/>
    <w:rsid w:val="00F53279"/>
    <w:pPr>
      <w:suppressAutoHyphens/>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uiPriority w:val="99"/>
    <w:rsid w:val="00F53279"/>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6">
    <w:name w:val="Знак Знак3"/>
    <w:basedOn w:val="a"/>
    <w:uiPriority w:val="99"/>
    <w:rsid w:val="00F53279"/>
    <w:pPr>
      <w:tabs>
        <w:tab w:val="left" w:pos="708"/>
      </w:tabs>
      <w:spacing w:after="160" w:line="240" w:lineRule="exact"/>
    </w:pPr>
    <w:rPr>
      <w:rFonts w:ascii="Verdana" w:eastAsia="Calibri" w:hAnsi="Verdana" w:cs="Verdana"/>
      <w:sz w:val="20"/>
      <w:szCs w:val="20"/>
      <w:lang w:val="en-US"/>
    </w:rPr>
  </w:style>
  <w:style w:type="paragraph" w:styleId="affffff5">
    <w:name w:val="Body Text Indent"/>
    <w:basedOn w:val="a"/>
    <w:link w:val="affffff6"/>
    <w:unhideWhenUsed/>
    <w:rsid w:val="00F53279"/>
    <w:pPr>
      <w:spacing w:after="120"/>
      <w:ind w:left="283"/>
    </w:pPr>
    <w:rPr>
      <w:rFonts w:ascii="Calibri" w:eastAsia="Calibri" w:hAnsi="Calibri" w:cs="Times New Roman"/>
    </w:rPr>
  </w:style>
  <w:style w:type="character" w:customStyle="1" w:styleId="affffff6">
    <w:name w:val="Основной текст с отступом Знак"/>
    <w:basedOn w:val="a0"/>
    <w:link w:val="affffff5"/>
    <w:uiPriority w:val="99"/>
    <w:semiHidden/>
    <w:rsid w:val="00F53279"/>
    <w:rPr>
      <w:rFonts w:ascii="Calibri" w:eastAsia="Calibri" w:hAnsi="Calibri" w:cs="Times New Roman"/>
    </w:rPr>
  </w:style>
  <w:style w:type="paragraph" w:customStyle="1" w:styleId="313">
    <w:name w:val="Знак Знак31"/>
    <w:basedOn w:val="a"/>
    <w:rsid w:val="00F53279"/>
    <w:pPr>
      <w:tabs>
        <w:tab w:val="left" w:pos="708"/>
      </w:tabs>
      <w:spacing w:after="160" w:line="240" w:lineRule="exact"/>
    </w:pPr>
    <w:rPr>
      <w:rFonts w:ascii="Verdana" w:eastAsia="Times New Roman" w:hAnsi="Verdana" w:cs="Verdana"/>
      <w:sz w:val="20"/>
      <w:szCs w:val="20"/>
      <w:lang w:val="en-US"/>
    </w:rPr>
  </w:style>
  <w:style w:type="paragraph" w:customStyle="1" w:styleId="p18">
    <w:name w:val="p18"/>
    <w:basedOn w:val="a"/>
    <w:rsid w:val="00F53279"/>
    <w:pPr>
      <w:spacing w:before="100" w:beforeAutospacing="1" w:after="100" w:afterAutospacing="1"/>
    </w:pPr>
    <w:rPr>
      <w:rFonts w:ascii="Times New Roman" w:eastAsia="Times New Roman" w:hAnsi="Times New Roman" w:cs="Times New Roman"/>
      <w:sz w:val="24"/>
      <w:szCs w:val="24"/>
      <w:lang w:eastAsia="ru-RU"/>
    </w:rPr>
  </w:style>
  <w:style w:type="numbering" w:customStyle="1" w:styleId="71">
    <w:name w:val="Нет списка7"/>
    <w:next w:val="a2"/>
    <w:semiHidden/>
    <w:rsid w:val="00457912"/>
  </w:style>
  <w:style w:type="character" w:customStyle="1" w:styleId="1f1">
    <w:name w:val="Основной шрифт абзаца1"/>
    <w:rsid w:val="00457912"/>
  </w:style>
  <w:style w:type="character" w:customStyle="1" w:styleId="affffff7">
    <w:name w:val="Символ сноски"/>
    <w:rsid w:val="00457912"/>
    <w:rPr>
      <w:vertAlign w:val="superscript"/>
    </w:rPr>
  </w:style>
  <w:style w:type="paragraph" w:customStyle="1" w:styleId="affffff8">
    <w:basedOn w:val="a"/>
    <w:next w:val="af4"/>
    <w:qFormat/>
    <w:rsid w:val="00457912"/>
    <w:pPr>
      <w:keepNext/>
      <w:suppressAutoHyphens/>
      <w:spacing w:before="240" w:after="120"/>
    </w:pPr>
    <w:rPr>
      <w:rFonts w:ascii="Liberation Sans" w:eastAsia="DejaVu Sans" w:hAnsi="Liberation Sans" w:cs="DejaVu Sans"/>
      <w:sz w:val="28"/>
      <w:szCs w:val="28"/>
      <w:lang w:eastAsia="ar-SA"/>
    </w:rPr>
  </w:style>
  <w:style w:type="paragraph" w:styleId="affffff9">
    <w:name w:val="List"/>
    <w:basedOn w:val="af4"/>
    <w:rsid w:val="00457912"/>
    <w:pPr>
      <w:widowControl/>
      <w:suppressAutoHyphens/>
      <w:snapToGrid/>
      <w:spacing w:before="0"/>
      <w:jc w:val="left"/>
    </w:pPr>
    <w:rPr>
      <w:sz w:val="28"/>
      <w:szCs w:val="28"/>
      <w:lang w:eastAsia="ar-SA"/>
    </w:rPr>
  </w:style>
  <w:style w:type="paragraph" w:customStyle="1" w:styleId="1f2">
    <w:name w:val="Название1"/>
    <w:basedOn w:val="a"/>
    <w:rsid w:val="00457912"/>
    <w:pPr>
      <w:suppressLineNumbers/>
      <w:suppressAutoHyphens/>
      <w:spacing w:before="120" w:after="120"/>
    </w:pPr>
    <w:rPr>
      <w:rFonts w:ascii="Times New Roman" w:eastAsia="Times New Roman" w:hAnsi="Times New Roman" w:cs="Times New Roman"/>
      <w:i/>
      <w:iCs/>
      <w:sz w:val="24"/>
      <w:szCs w:val="24"/>
      <w:lang w:eastAsia="ar-SA"/>
    </w:rPr>
  </w:style>
  <w:style w:type="paragraph" w:customStyle="1" w:styleId="1f3">
    <w:name w:val="Указатель1"/>
    <w:basedOn w:val="a"/>
    <w:rsid w:val="00457912"/>
    <w:pPr>
      <w:suppressLineNumbers/>
      <w:suppressAutoHyphens/>
    </w:pPr>
    <w:rPr>
      <w:rFonts w:ascii="Times New Roman" w:eastAsia="Times New Roman" w:hAnsi="Times New Roman" w:cs="Times New Roman"/>
      <w:sz w:val="28"/>
      <w:szCs w:val="28"/>
      <w:lang w:eastAsia="ar-SA"/>
    </w:rPr>
  </w:style>
  <w:style w:type="paragraph" w:customStyle="1" w:styleId="2d">
    <w:name w:val="Знак2"/>
    <w:basedOn w:val="a"/>
    <w:rsid w:val="00457912"/>
    <w:pPr>
      <w:tabs>
        <w:tab w:val="left" w:pos="708"/>
      </w:tabs>
      <w:suppressAutoHyphens/>
      <w:spacing w:after="160" w:line="240" w:lineRule="exact"/>
    </w:pPr>
    <w:rPr>
      <w:rFonts w:ascii="Verdana" w:eastAsia="Times New Roman" w:hAnsi="Verdana" w:cs="Verdana"/>
      <w:sz w:val="20"/>
      <w:szCs w:val="20"/>
      <w:lang w:val="en-US" w:eastAsia="ar-SA"/>
    </w:rPr>
  </w:style>
  <w:style w:type="paragraph" w:customStyle="1" w:styleId="affffffa">
    <w:name w:val="Содержимое таблицы"/>
    <w:basedOn w:val="a"/>
    <w:rsid w:val="00457912"/>
    <w:pPr>
      <w:suppressLineNumbers/>
      <w:suppressAutoHyphens/>
    </w:pPr>
    <w:rPr>
      <w:rFonts w:ascii="Times New Roman" w:eastAsia="Times New Roman" w:hAnsi="Times New Roman" w:cs="Times New Roman"/>
      <w:sz w:val="28"/>
      <w:szCs w:val="28"/>
      <w:lang w:eastAsia="ar-SA"/>
    </w:rPr>
  </w:style>
  <w:style w:type="paragraph" w:customStyle="1" w:styleId="affffffb">
    <w:name w:val="Заголовок таблицы"/>
    <w:basedOn w:val="affffffa"/>
    <w:rsid w:val="00457912"/>
    <w:pPr>
      <w:jc w:val="center"/>
    </w:pPr>
    <w:rPr>
      <w:b/>
      <w:bCs/>
    </w:rPr>
  </w:style>
  <w:style w:type="paragraph" w:customStyle="1" w:styleId="affffffc">
    <w:name w:val="Содержимое врезки"/>
    <w:basedOn w:val="af4"/>
    <w:rsid w:val="00457912"/>
    <w:pPr>
      <w:widowControl/>
      <w:suppressAutoHyphens/>
      <w:snapToGrid/>
      <w:spacing w:before="0"/>
      <w:jc w:val="left"/>
    </w:pPr>
    <w:rPr>
      <w:sz w:val="28"/>
      <w:szCs w:val="28"/>
      <w:lang w:eastAsia="ar-SA"/>
    </w:rPr>
  </w:style>
  <w:style w:type="paragraph" w:customStyle="1" w:styleId="2e">
    <w:name w:val="Знак2"/>
    <w:basedOn w:val="a"/>
    <w:rsid w:val="00457912"/>
    <w:pPr>
      <w:tabs>
        <w:tab w:val="left" w:pos="708"/>
      </w:tabs>
      <w:spacing w:after="160" w:line="240" w:lineRule="exact"/>
    </w:pPr>
    <w:rPr>
      <w:rFonts w:ascii="Verdana" w:eastAsia="Times New Roman" w:hAnsi="Verdana" w:cs="Verdana"/>
      <w:sz w:val="20"/>
      <w:szCs w:val="20"/>
      <w:lang w:val="en-US"/>
    </w:rPr>
  </w:style>
  <w:style w:type="table" w:customStyle="1" w:styleId="80">
    <w:name w:val="Сетка таблицы8"/>
    <w:basedOn w:val="a1"/>
    <w:next w:val="a3"/>
    <w:rsid w:val="00457912"/>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6">
    <w:name w:val="Заголовок 11"/>
    <w:basedOn w:val="a"/>
    <w:next w:val="a"/>
    <w:rsid w:val="00457912"/>
    <w:pPr>
      <w:keepNext/>
      <w:widowControl w:val="0"/>
      <w:suppressAutoHyphens/>
      <w:autoSpaceDE w:val="0"/>
      <w:ind w:firstLine="284"/>
      <w:outlineLvl w:val="0"/>
    </w:pPr>
    <w:rPr>
      <w:rFonts w:ascii="Times New Roman" w:eastAsia="Times New Roman" w:hAnsi="Times New Roman" w:cs="Times New Roman"/>
      <w:sz w:val="24"/>
      <w:szCs w:val="24"/>
      <w:lang w:eastAsia="hi-IN" w:bidi="hi-IN"/>
    </w:rPr>
  </w:style>
  <w:style w:type="paragraph" w:customStyle="1" w:styleId="affffffd">
    <w:name w:val="Базовый"/>
    <w:rsid w:val="00457912"/>
    <w:pPr>
      <w:tabs>
        <w:tab w:val="left" w:pos="708"/>
      </w:tabs>
      <w:suppressAutoHyphens/>
      <w:spacing w:after="200" w:line="276" w:lineRule="auto"/>
    </w:pPr>
    <w:rPr>
      <w:rFonts w:ascii="Calibri" w:eastAsia="Times New Roman" w:hAnsi="Calibri" w:cs="Times New Roman"/>
      <w:lang w:eastAsia="ru-RU"/>
    </w:rPr>
  </w:style>
  <w:style w:type="paragraph" w:customStyle="1" w:styleId="Normal1">
    <w:name w:val="Normal1"/>
    <w:rsid w:val="00457912"/>
    <w:pPr>
      <w:tabs>
        <w:tab w:val="left" w:pos="708"/>
      </w:tabs>
      <w:suppressAutoHyphens/>
      <w:spacing w:after="200" w:line="276" w:lineRule="auto"/>
    </w:pPr>
    <w:rPr>
      <w:rFonts w:ascii="Calibri" w:eastAsia="Times New Roman" w:hAnsi="Calibri" w:cs="Times New Roman"/>
      <w:lang w:eastAsia="ru-RU"/>
    </w:rPr>
  </w:style>
  <w:style w:type="paragraph" w:customStyle="1" w:styleId="37">
    <w:name w:val="Знак Знак3"/>
    <w:basedOn w:val="a"/>
    <w:rsid w:val="00457912"/>
    <w:pPr>
      <w:tabs>
        <w:tab w:val="left" w:pos="708"/>
      </w:tabs>
      <w:spacing w:after="160" w:line="240" w:lineRule="exact"/>
    </w:pPr>
    <w:rPr>
      <w:rFonts w:ascii="Verdana" w:eastAsia="Times New Roman" w:hAnsi="Verdana" w:cs="Verdana"/>
      <w:sz w:val="20"/>
      <w:szCs w:val="20"/>
      <w:lang w:val="en-US"/>
    </w:rPr>
  </w:style>
  <w:style w:type="paragraph" w:customStyle="1" w:styleId="1f4">
    <w:name w:val="1"/>
    <w:basedOn w:val="a"/>
    <w:rsid w:val="00457912"/>
    <w:pPr>
      <w:tabs>
        <w:tab w:val="left" w:pos="708"/>
      </w:tabs>
      <w:spacing w:after="160" w:line="240" w:lineRule="exact"/>
    </w:pPr>
    <w:rPr>
      <w:rFonts w:ascii="Verdana" w:eastAsia="Times New Roman" w:hAnsi="Verdana" w:cs="Verdana"/>
      <w:sz w:val="20"/>
      <w:szCs w:val="20"/>
      <w:lang w:val="en-US"/>
    </w:rPr>
  </w:style>
  <w:style w:type="character" w:customStyle="1" w:styleId="c23">
    <w:name w:val="c23"/>
    <w:basedOn w:val="a0"/>
    <w:uiPriority w:val="99"/>
    <w:rsid w:val="000C3FCC"/>
    <w:rPr>
      <w:rFonts w:cs="Times New Roman"/>
    </w:rPr>
  </w:style>
  <w:style w:type="paragraph" w:customStyle="1" w:styleId="c28">
    <w:name w:val="c28"/>
    <w:basedOn w:val="a"/>
    <w:uiPriority w:val="99"/>
    <w:rsid w:val="000C3FCC"/>
    <w:pPr>
      <w:spacing w:before="100" w:beforeAutospacing="1" w:after="100" w:afterAutospacing="1"/>
    </w:pPr>
    <w:rPr>
      <w:rFonts w:ascii="Times New Roman" w:eastAsia="Calibri" w:hAnsi="Times New Roman" w:cs="Times New Roman"/>
      <w:sz w:val="24"/>
      <w:szCs w:val="24"/>
      <w:lang w:eastAsia="ru-RU"/>
    </w:rPr>
  </w:style>
  <w:style w:type="numbering" w:customStyle="1" w:styleId="81">
    <w:name w:val="Нет списка8"/>
    <w:next w:val="a2"/>
    <w:uiPriority w:val="99"/>
    <w:semiHidden/>
    <w:unhideWhenUsed/>
    <w:rsid w:val="004008B1"/>
  </w:style>
  <w:style w:type="table" w:customStyle="1" w:styleId="90">
    <w:name w:val="Сетка таблицы9"/>
    <w:basedOn w:val="a1"/>
    <w:next w:val="a3"/>
    <w:uiPriority w:val="99"/>
    <w:rsid w:val="004008B1"/>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uiPriority w:val="99"/>
    <w:rsid w:val="004008B1"/>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uiPriority w:val="99"/>
    <w:rsid w:val="004008B1"/>
    <w:pPr>
      <w:suppressAutoHyphens/>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7">
    <w:name w:val="Table Normal17"/>
    <w:uiPriority w:val="99"/>
    <w:semiHidden/>
    <w:rsid w:val="004008B1"/>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2">
    <w:name w:val="Table Normal142"/>
    <w:uiPriority w:val="99"/>
    <w:semiHidden/>
    <w:rsid w:val="004008B1"/>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2">
    <w:name w:val="Table Normal22"/>
    <w:uiPriority w:val="99"/>
    <w:semiHidden/>
    <w:rsid w:val="004008B1"/>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2">
    <w:name w:val="Table Normal32"/>
    <w:uiPriority w:val="99"/>
    <w:semiHidden/>
    <w:rsid w:val="004008B1"/>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2">
    <w:name w:val="Table Normal42"/>
    <w:uiPriority w:val="99"/>
    <w:semiHidden/>
    <w:rsid w:val="004008B1"/>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2">
    <w:name w:val="Table Normal52"/>
    <w:uiPriority w:val="99"/>
    <w:semiHidden/>
    <w:rsid w:val="004008B1"/>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2">
    <w:name w:val="Table Normal62"/>
    <w:uiPriority w:val="99"/>
    <w:semiHidden/>
    <w:rsid w:val="004008B1"/>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2">
    <w:name w:val="Table Normal72"/>
    <w:uiPriority w:val="99"/>
    <w:semiHidden/>
    <w:rsid w:val="004008B1"/>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2">
    <w:name w:val="Table Normal82"/>
    <w:uiPriority w:val="99"/>
    <w:semiHidden/>
    <w:rsid w:val="004008B1"/>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2">
    <w:name w:val="Table Normal92"/>
    <w:uiPriority w:val="99"/>
    <w:semiHidden/>
    <w:rsid w:val="004008B1"/>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2">
    <w:name w:val="Table Normal102"/>
    <w:uiPriority w:val="99"/>
    <w:semiHidden/>
    <w:rsid w:val="004008B1"/>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2">
    <w:name w:val="Table Normal112"/>
    <w:uiPriority w:val="99"/>
    <w:semiHidden/>
    <w:rsid w:val="004008B1"/>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2">
    <w:name w:val="Table Normal122"/>
    <w:uiPriority w:val="99"/>
    <w:semiHidden/>
    <w:rsid w:val="004008B1"/>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120">
    <w:name w:val="Таблица простая 312"/>
    <w:uiPriority w:val="99"/>
    <w:rsid w:val="004008B1"/>
    <w:rPr>
      <w:rFonts w:ascii="Verdana" w:eastAsia="Calibri" w:hAnsi="Verdana" w:cs="Segoe UI"/>
      <w:sz w:val="20"/>
      <w:szCs w:val="20"/>
      <w:lang w:eastAsia="ru-RU"/>
    </w:rPr>
    <w:tblPr>
      <w:tblStyleRowBandSize w:val="1"/>
      <w:tblStyleColBandSize w:val="1"/>
      <w:tblInd w:w="0" w:type="dxa"/>
      <w:tblCellMar>
        <w:top w:w="0" w:type="dxa"/>
        <w:left w:w="108" w:type="dxa"/>
        <w:bottom w:w="0" w:type="dxa"/>
        <w:right w:w="108" w:type="dxa"/>
      </w:tblCellMar>
    </w:tblPr>
  </w:style>
  <w:style w:type="table" w:customStyle="1" w:styleId="322">
    <w:name w:val="Таблица простая 322"/>
    <w:uiPriority w:val="99"/>
    <w:rsid w:val="004008B1"/>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style>
  <w:style w:type="table" w:customStyle="1" w:styleId="212">
    <w:name w:val="Сетка таблицы212"/>
    <w:uiPriority w:val="99"/>
    <w:rsid w:val="004008B1"/>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5">
    <w:name w:val="Без интервала Знак1"/>
    <w:uiPriority w:val="99"/>
    <w:locked/>
    <w:rsid w:val="004008B1"/>
    <w:rPr>
      <w:sz w:val="22"/>
      <w:lang w:eastAsia="ru-RU"/>
    </w:rPr>
  </w:style>
  <w:style w:type="table" w:customStyle="1" w:styleId="1112">
    <w:name w:val="Сетка таблицы1112"/>
    <w:uiPriority w:val="99"/>
    <w:rsid w:val="004008B1"/>
    <w:pPr>
      <w:suppressAutoHyphens/>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uiPriority w:val="99"/>
    <w:rsid w:val="004008B1"/>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6">
    <w:name w:val="Заголовок №1"/>
    <w:uiPriority w:val="99"/>
    <w:rsid w:val="004008B1"/>
    <w:rPr>
      <w:rFonts w:ascii="Franklin Gothic Medium" w:hAnsi="Franklin Gothic Medium"/>
      <w:spacing w:val="7"/>
      <w:sz w:val="36"/>
    </w:rPr>
  </w:style>
  <w:style w:type="paragraph" w:customStyle="1" w:styleId="1f7">
    <w:name w:val="Без интервала1"/>
    <w:uiPriority w:val="99"/>
    <w:rsid w:val="004008B1"/>
    <w:rPr>
      <w:rFonts w:ascii="Calibri" w:eastAsia="Calibri" w:hAnsi="Calibri" w:cs="Times New Roman"/>
      <w:lang w:eastAsia="ru-RU"/>
    </w:rPr>
  </w:style>
  <w:style w:type="paragraph" w:customStyle="1" w:styleId="45">
    <w:name w:val="Основной текст4"/>
    <w:basedOn w:val="a"/>
    <w:uiPriority w:val="99"/>
    <w:rsid w:val="004008B1"/>
    <w:pPr>
      <w:shd w:val="clear" w:color="auto" w:fill="FFFFFF"/>
      <w:spacing w:before="1080" w:line="240" w:lineRule="atLeast"/>
      <w:ind w:hanging="360"/>
    </w:pPr>
    <w:rPr>
      <w:rFonts w:ascii="Calibri" w:eastAsia="Calibri" w:hAnsi="Calibri" w:cs="Times New Roman"/>
      <w:color w:val="000000"/>
      <w:sz w:val="27"/>
      <w:szCs w:val="27"/>
      <w:lang w:eastAsia="ru-RU"/>
    </w:rPr>
  </w:style>
  <w:style w:type="numbering" w:customStyle="1" w:styleId="91">
    <w:name w:val="Нет списка9"/>
    <w:next w:val="a2"/>
    <w:uiPriority w:val="99"/>
    <w:semiHidden/>
    <w:unhideWhenUsed/>
    <w:rsid w:val="007A2C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145845">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956136830">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32815164">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698117796">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1050;&#1086;&#1096;&#1082;&#1080;&#1085;&#1072;\Desktop\&#1054;&#1041;&#1055;\&#1054;&#1041;&#1055;%20&#1089;&#1074;&#1072;&#1088;&#1097;&#1080;&#1082;&#1080;.docx" TargetMode="External"/><Relationship Id="rId117" Type="http://schemas.openxmlformats.org/officeDocument/2006/relationships/hyperlink" Target="http://www.osp.ru/os/2016/02/13049319/" TargetMode="External"/><Relationship Id="rId21" Type="http://schemas.openxmlformats.org/officeDocument/2006/relationships/header" Target="header13.xml"/><Relationship Id="rId42" Type="http://schemas.openxmlformats.org/officeDocument/2006/relationships/footer" Target="footer2.xml"/><Relationship Id="rId47" Type="http://schemas.openxmlformats.org/officeDocument/2006/relationships/hyperlink" Target="https://urait.ru/bcode/489674" TargetMode="External"/><Relationship Id="rId63" Type="http://schemas.openxmlformats.org/officeDocument/2006/relationships/hyperlink" Target="http://www.psychologies.ru/" TargetMode="External"/><Relationship Id="rId68" Type="http://schemas.openxmlformats.org/officeDocument/2006/relationships/header" Target="header29.xml"/><Relationship Id="rId84" Type="http://schemas.openxmlformats.org/officeDocument/2006/relationships/hyperlink" Target="https://znanium.com/catalog/product/1778876" TargetMode="External"/><Relationship Id="rId89" Type="http://schemas.openxmlformats.org/officeDocument/2006/relationships/hyperlink" Target="https://znanium.com/catalog/product/1190675" TargetMode="External"/><Relationship Id="rId112" Type="http://schemas.openxmlformats.org/officeDocument/2006/relationships/header" Target="header61.xml"/><Relationship Id="rId133" Type="http://schemas.openxmlformats.org/officeDocument/2006/relationships/hyperlink" Target="http://www.zdt-magazine.ru/" TargetMode="External"/><Relationship Id="rId138" Type="http://schemas.openxmlformats.org/officeDocument/2006/relationships/hyperlink" Target="http://sysot.ru/pravila-texnicheskoj-ekspluatacii-elektroustanovok-potrebitelej-2015/" TargetMode="External"/><Relationship Id="rId154" Type="http://schemas.openxmlformats.org/officeDocument/2006/relationships/hyperlink" Target="http://www.pragmatist.ru/-" TargetMode="External"/><Relationship Id="rId159" Type="http://schemas.openxmlformats.org/officeDocument/2006/relationships/hyperlink" Target="http://www.mirpozitiva.ru/lib/obshenie.html" TargetMode="External"/><Relationship Id="rId16" Type="http://schemas.openxmlformats.org/officeDocument/2006/relationships/header" Target="header9.xml"/><Relationship Id="rId107" Type="http://schemas.openxmlformats.org/officeDocument/2006/relationships/hyperlink" Target="https://e.lanbook.com" TargetMode="External"/><Relationship Id="rId11" Type="http://schemas.openxmlformats.org/officeDocument/2006/relationships/header" Target="header4.xml"/><Relationship Id="rId32" Type="http://schemas.openxmlformats.org/officeDocument/2006/relationships/hyperlink" Target="file:///C:\Users\&#1050;&#1086;&#1096;&#1082;&#1080;&#1085;&#1072;\Desktop\&#1054;&#1041;&#1055;\&#1054;&#1041;&#1055;%20&#1089;&#1074;&#1072;&#1088;&#1097;&#1080;&#1082;&#1080;.docx" TargetMode="External"/><Relationship Id="rId37" Type="http://schemas.openxmlformats.org/officeDocument/2006/relationships/header" Target="header16.xml"/><Relationship Id="rId53" Type="http://schemas.openxmlformats.org/officeDocument/2006/relationships/hyperlink" Target="https://www.znanium.com/" TargetMode="External"/><Relationship Id="rId58" Type="http://schemas.openxmlformats.org/officeDocument/2006/relationships/footer" Target="footer3.xml"/><Relationship Id="rId74" Type="http://schemas.openxmlformats.org/officeDocument/2006/relationships/header" Target="header33.xml"/><Relationship Id="rId79" Type="http://schemas.openxmlformats.org/officeDocument/2006/relationships/header" Target="header36.xml"/><Relationship Id="rId102" Type="http://schemas.openxmlformats.org/officeDocument/2006/relationships/header" Target="header54.xml"/><Relationship Id="rId123" Type="http://schemas.openxmlformats.org/officeDocument/2006/relationships/header" Target="header67.xml"/><Relationship Id="rId128" Type="http://schemas.openxmlformats.org/officeDocument/2006/relationships/header" Target="header70.xml"/><Relationship Id="rId144" Type="http://schemas.openxmlformats.org/officeDocument/2006/relationships/header" Target="header72.xml"/><Relationship Id="rId149" Type="http://schemas.openxmlformats.org/officeDocument/2006/relationships/header" Target="header77.xml"/><Relationship Id="rId5" Type="http://schemas.openxmlformats.org/officeDocument/2006/relationships/webSettings" Target="webSettings.xml"/><Relationship Id="rId90" Type="http://schemas.openxmlformats.org/officeDocument/2006/relationships/hyperlink" Target="https://znanium.com/catalog/product/1743578" TargetMode="External"/><Relationship Id="rId95" Type="http://schemas.openxmlformats.org/officeDocument/2006/relationships/header" Target="header47.xml"/><Relationship Id="rId160" Type="http://schemas.openxmlformats.org/officeDocument/2006/relationships/header" Target="header78.xml"/><Relationship Id="rId165" Type="http://schemas.openxmlformats.org/officeDocument/2006/relationships/theme" Target="theme/theme1.xml"/><Relationship Id="rId22" Type="http://schemas.openxmlformats.org/officeDocument/2006/relationships/header" Target="header14.xml"/><Relationship Id="rId27" Type="http://schemas.openxmlformats.org/officeDocument/2006/relationships/hyperlink" Target="file:///C:\Users\&#1050;&#1086;&#1096;&#1082;&#1080;&#1085;&#1072;\Desktop\&#1054;&#1041;&#1055;\&#1054;&#1041;&#1055;%20&#1089;&#1074;&#1072;&#1088;&#1097;&#1080;&#1082;&#1080;.docx" TargetMode="External"/><Relationship Id="rId43" Type="http://schemas.openxmlformats.org/officeDocument/2006/relationships/hyperlink" Target="https://fmc.hse.ru/vaginvideo" TargetMode="External"/><Relationship Id="rId48" Type="http://schemas.openxmlformats.org/officeDocument/2006/relationships/hyperlink" Target="https://urait.ru/bcode/491338" TargetMode="External"/><Relationship Id="rId64" Type="http://schemas.openxmlformats.org/officeDocument/2006/relationships/hyperlink" Target="http://studentam.net/" TargetMode="External"/><Relationship Id="rId69" Type="http://schemas.openxmlformats.org/officeDocument/2006/relationships/header" Target="header30.xml"/><Relationship Id="rId113" Type="http://schemas.openxmlformats.org/officeDocument/2006/relationships/footer" Target="footer8.xml"/><Relationship Id="rId118" Type="http://schemas.openxmlformats.org/officeDocument/2006/relationships/hyperlink" Target="http://www.itu.int/" TargetMode="External"/><Relationship Id="rId134" Type="http://schemas.openxmlformats.org/officeDocument/2006/relationships/hyperlink" Target="http://www.realib.ru/" TargetMode="External"/><Relationship Id="rId139" Type="http://schemas.openxmlformats.org/officeDocument/2006/relationships/hyperlink" Target="http://sysot.ru/pravila-texnicheskoj-ekspluatacii-elektroustanovok-potrebitelej-2015/" TargetMode="External"/><Relationship Id="rId80" Type="http://schemas.openxmlformats.org/officeDocument/2006/relationships/header" Target="header37.xml"/><Relationship Id="rId85" Type="http://schemas.openxmlformats.org/officeDocument/2006/relationships/hyperlink" Target="https://e.lanbook.com/book/131800" TargetMode="External"/><Relationship Id="rId150" Type="http://schemas.openxmlformats.org/officeDocument/2006/relationships/hyperlink" Target="http://biblio-online.ru/bcode/457077" TargetMode="External"/><Relationship Id="rId155" Type="http://schemas.openxmlformats.org/officeDocument/2006/relationships/hyperlink" Target="http://www.library.spbu.ru/-" TargetMode="External"/><Relationship Id="rId12" Type="http://schemas.openxmlformats.org/officeDocument/2006/relationships/header" Target="header5.xml"/><Relationship Id="rId17" Type="http://schemas.openxmlformats.org/officeDocument/2006/relationships/hyperlink" Target="https://academia-moscow.ru/catalogue/5411/413492/" TargetMode="External"/><Relationship Id="rId33" Type="http://schemas.openxmlformats.org/officeDocument/2006/relationships/hyperlink" Target="file:///C:\Users\&#1050;&#1086;&#1096;&#1082;&#1080;&#1085;&#1072;\Desktop\&#1054;&#1041;&#1055;\&#1054;&#1041;&#1055;%20&#1089;&#1074;&#1072;&#1088;&#1097;&#1080;&#1082;&#1080;.docx" TargetMode="External"/><Relationship Id="rId38" Type="http://schemas.openxmlformats.org/officeDocument/2006/relationships/header" Target="header17.xml"/><Relationship Id="rId59" Type="http://schemas.openxmlformats.org/officeDocument/2006/relationships/footer" Target="footer4.xml"/><Relationship Id="rId103" Type="http://schemas.openxmlformats.org/officeDocument/2006/relationships/header" Target="header55.xml"/><Relationship Id="rId108" Type="http://schemas.openxmlformats.org/officeDocument/2006/relationships/header" Target="header58.xml"/><Relationship Id="rId124" Type="http://schemas.openxmlformats.org/officeDocument/2006/relationships/header" Target="header68.xml"/><Relationship Id="rId129" Type="http://schemas.openxmlformats.org/officeDocument/2006/relationships/header" Target="header71.xml"/><Relationship Id="rId54" Type="http://schemas.openxmlformats.org/officeDocument/2006/relationships/hyperlink" Target="https://e.lanbook.com/" TargetMode="External"/><Relationship Id="rId70" Type="http://schemas.openxmlformats.org/officeDocument/2006/relationships/header" Target="header31.xml"/><Relationship Id="rId75" Type="http://schemas.openxmlformats.org/officeDocument/2006/relationships/footer" Target="footer5.xml"/><Relationship Id="rId91" Type="http://schemas.openxmlformats.org/officeDocument/2006/relationships/header" Target="header43.xml"/><Relationship Id="rId96" Type="http://schemas.openxmlformats.org/officeDocument/2006/relationships/header" Target="header48.xml"/><Relationship Id="rId140" Type="http://schemas.openxmlformats.org/officeDocument/2006/relationships/hyperlink" Target="http://ohranatruda.ru/ot_biblio/normativ/data_normativ/41/41349/" TargetMode="External"/><Relationship Id="rId145" Type="http://schemas.openxmlformats.org/officeDocument/2006/relationships/header" Target="header73.xml"/><Relationship Id="rId161" Type="http://schemas.openxmlformats.org/officeDocument/2006/relationships/header" Target="header79.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8.xml"/><Relationship Id="rId23" Type="http://schemas.openxmlformats.org/officeDocument/2006/relationships/footer" Target="footer1.xml"/><Relationship Id="rId28" Type="http://schemas.openxmlformats.org/officeDocument/2006/relationships/hyperlink" Target="file:///C:\Users\&#1050;&#1086;&#1096;&#1082;&#1080;&#1085;&#1072;\Desktop\&#1054;&#1041;&#1055;\&#1054;&#1041;&#1055;%20&#1089;&#1074;&#1072;&#1088;&#1097;&#1080;&#1082;&#1080;.docx" TargetMode="External"/><Relationship Id="rId36" Type="http://schemas.openxmlformats.org/officeDocument/2006/relationships/header" Target="header15.xml"/><Relationship Id="rId49" Type="http://schemas.openxmlformats.org/officeDocument/2006/relationships/hyperlink" Target="https://urait.ru/bcode/487301" TargetMode="External"/><Relationship Id="rId57" Type="http://schemas.openxmlformats.org/officeDocument/2006/relationships/header" Target="header25.xml"/><Relationship Id="rId106" Type="http://schemas.openxmlformats.org/officeDocument/2006/relationships/hyperlink" Target="https://studfile.net" TargetMode="External"/><Relationship Id="rId114" Type="http://schemas.openxmlformats.org/officeDocument/2006/relationships/header" Target="header62.xml"/><Relationship Id="rId119" Type="http://schemas.openxmlformats.org/officeDocument/2006/relationships/header" Target="header63.xml"/><Relationship Id="rId127" Type="http://schemas.openxmlformats.org/officeDocument/2006/relationships/header" Target="header69.xml"/><Relationship Id="rId10" Type="http://schemas.openxmlformats.org/officeDocument/2006/relationships/header" Target="header3.xml"/><Relationship Id="rId31" Type="http://schemas.openxmlformats.org/officeDocument/2006/relationships/hyperlink" Target="file:///C:\Users\&#1050;&#1086;&#1096;&#1082;&#1080;&#1085;&#1072;\Desktop\&#1054;&#1041;&#1055;\&#1054;&#1041;&#1055;%20&#1089;&#1074;&#1072;&#1088;&#1097;&#1080;&#1082;&#1080;.docx" TargetMode="External"/><Relationship Id="rId44" Type="http://schemas.openxmlformats.org/officeDocument/2006/relationships/header" Target="header21.xml"/><Relationship Id="rId52" Type="http://schemas.openxmlformats.org/officeDocument/2006/relationships/hyperlink" Target="https://urait.ru/bcode/493910" TargetMode="External"/><Relationship Id="rId60" Type="http://schemas.openxmlformats.org/officeDocument/2006/relationships/header" Target="header26.xml"/><Relationship Id="rId65" Type="http://schemas.openxmlformats.org/officeDocument/2006/relationships/hyperlink" Target="http://www.gumer.info/" TargetMode="External"/><Relationship Id="rId73" Type="http://schemas.openxmlformats.org/officeDocument/2006/relationships/hyperlink" Target="http://studentik.net/lekcii/lekcii-texnicheskie/296-jelektronika.html" TargetMode="External"/><Relationship Id="rId78" Type="http://schemas.openxmlformats.org/officeDocument/2006/relationships/header" Target="header35.xml"/><Relationship Id="rId81" Type="http://schemas.openxmlformats.org/officeDocument/2006/relationships/header" Target="header38.xml"/><Relationship Id="rId86" Type="http://schemas.openxmlformats.org/officeDocument/2006/relationships/header" Target="header40.xml"/><Relationship Id="rId94" Type="http://schemas.openxmlformats.org/officeDocument/2006/relationships/header" Target="header46.xml"/><Relationship Id="rId99" Type="http://schemas.openxmlformats.org/officeDocument/2006/relationships/header" Target="header51.xml"/><Relationship Id="rId101" Type="http://schemas.openxmlformats.org/officeDocument/2006/relationships/header" Target="header53.xml"/><Relationship Id="rId122" Type="http://schemas.openxmlformats.org/officeDocument/2006/relationships/header" Target="header66.xml"/><Relationship Id="rId130" Type="http://schemas.openxmlformats.org/officeDocument/2006/relationships/hyperlink" Target="http://trainclub.ru/" TargetMode="External"/><Relationship Id="rId135" Type="http://schemas.openxmlformats.org/officeDocument/2006/relationships/hyperlink" Target="http://www.neumeka.ru/" TargetMode="External"/><Relationship Id="rId143" Type="http://schemas.openxmlformats.org/officeDocument/2006/relationships/hyperlink" Target="http://altelektro.narod.ru/056/056.htm" TargetMode="External"/><Relationship Id="rId148" Type="http://schemas.openxmlformats.org/officeDocument/2006/relationships/header" Target="header76.xml"/><Relationship Id="rId151" Type="http://schemas.openxmlformats.org/officeDocument/2006/relationships/hyperlink" Target="http://www.umk.utmn.ru/" TargetMode="External"/><Relationship Id="rId156" Type="http://schemas.openxmlformats.org/officeDocument/2006/relationships/hyperlink" Target="http://sbiblio.com/biblio/archive/morosov_delovaja/04.aspx" TargetMode="External"/><Relationship Id="rId164" Type="http://schemas.microsoft.com/office/2011/relationships/people" Target="people.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header" Target="header6.xml"/><Relationship Id="rId18" Type="http://schemas.openxmlformats.org/officeDocument/2006/relationships/header" Target="header10.xml"/><Relationship Id="rId39" Type="http://schemas.openxmlformats.org/officeDocument/2006/relationships/header" Target="header18.xml"/><Relationship Id="rId109" Type="http://schemas.openxmlformats.org/officeDocument/2006/relationships/footer" Target="footer7.xml"/><Relationship Id="rId34" Type="http://schemas.openxmlformats.org/officeDocument/2006/relationships/hyperlink" Target="file:///C:\Users\&#1050;&#1086;&#1096;&#1082;&#1080;&#1085;&#1072;\Desktop\&#1054;&#1041;&#1055;\&#1054;&#1041;&#1055;%20&#1089;&#1074;&#1072;&#1088;&#1097;&#1080;&#1082;&#1080;.docx" TargetMode="External"/><Relationship Id="rId50" Type="http://schemas.openxmlformats.org/officeDocument/2006/relationships/hyperlink" Target="https://znanium.com/catalog/product/1844376" TargetMode="External"/><Relationship Id="rId55" Type="http://schemas.openxmlformats.org/officeDocument/2006/relationships/hyperlink" Target="http://www.studentlibrary.ru/" TargetMode="External"/><Relationship Id="rId76" Type="http://schemas.openxmlformats.org/officeDocument/2006/relationships/footer" Target="footer6.xml"/><Relationship Id="rId97" Type="http://schemas.openxmlformats.org/officeDocument/2006/relationships/header" Target="header49.xml"/><Relationship Id="rId104" Type="http://schemas.openxmlformats.org/officeDocument/2006/relationships/header" Target="header56.xml"/><Relationship Id="rId120" Type="http://schemas.openxmlformats.org/officeDocument/2006/relationships/header" Target="header64.xml"/><Relationship Id="rId125" Type="http://schemas.openxmlformats.org/officeDocument/2006/relationships/hyperlink" Target="https://opr.tmbreg.ru/8463/8490/8496.html" TargetMode="External"/><Relationship Id="rId141" Type="http://schemas.openxmlformats.org/officeDocument/2006/relationships/hyperlink" Target="http://dvkuot.ru/index.php/elbes/88-elbez" TargetMode="External"/><Relationship Id="rId146" Type="http://schemas.openxmlformats.org/officeDocument/2006/relationships/header" Target="header74.xml"/><Relationship Id="rId7" Type="http://schemas.openxmlformats.org/officeDocument/2006/relationships/endnotes" Target="endnotes.xml"/><Relationship Id="rId71" Type="http://schemas.openxmlformats.org/officeDocument/2006/relationships/header" Target="header32.xml"/><Relationship Id="rId92" Type="http://schemas.openxmlformats.org/officeDocument/2006/relationships/header" Target="header44.xml"/><Relationship Id="rId162" Type="http://schemas.openxmlformats.org/officeDocument/2006/relationships/header" Target="header80.xml"/><Relationship Id="rId2" Type="http://schemas.openxmlformats.org/officeDocument/2006/relationships/numbering" Target="numbering.xml"/><Relationship Id="rId29" Type="http://schemas.openxmlformats.org/officeDocument/2006/relationships/hyperlink" Target="file:///C:\Users\&#1050;&#1086;&#1096;&#1082;&#1080;&#1085;&#1072;\Desktop\&#1054;&#1041;&#1055;\&#1054;&#1041;&#1055;%20&#1089;&#1074;&#1072;&#1088;&#1097;&#1080;&#1082;&#1080;.docx" TargetMode="External"/><Relationship Id="rId24" Type="http://schemas.openxmlformats.org/officeDocument/2006/relationships/hyperlink" Target="https://urait.ru/bcode/496336" TargetMode="External"/><Relationship Id="rId40" Type="http://schemas.openxmlformats.org/officeDocument/2006/relationships/header" Target="header19.xml"/><Relationship Id="rId45" Type="http://schemas.openxmlformats.org/officeDocument/2006/relationships/header" Target="header22.xml"/><Relationship Id="rId66" Type="http://schemas.openxmlformats.org/officeDocument/2006/relationships/header" Target="header27.xml"/><Relationship Id="rId87" Type="http://schemas.openxmlformats.org/officeDocument/2006/relationships/header" Target="header41.xml"/><Relationship Id="rId110" Type="http://schemas.openxmlformats.org/officeDocument/2006/relationships/header" Target="header59.xml"/><Relationship Id="rId115" Type="http://schemas.openxmlformats.org/officeDocument/2006/relationships/hyperlink" Target="http://d-russia.ru/wp-content/uploads/2017/05/programmaCE.pdf/" TargetMode="External"/><Relationship Id="rId131" Type="http://schemas.openxmlformats.org/officeDocument/2006/relationships/hyperlink" Target="http://www.rusnauka.com/" TargetMode="External"/><Relationship Id="rId136" Type="http://schemas.openxmlformats.org/officeDocument/2006/relationships/hyperlink" Target="http://www.lessons-tva.info/" TargetMode="External"/><Relationship Id="rId157" Type="http://schemas.openxmlformats.org/officeDocument/2006/relationships/hyperlink" Target="http://bookap.info/psymoney/morozov_delovaya_psihologiya/gl22.shtm" TargetMode="External"/><Relationship Id="rId61" Type="http://schemas.openxmlformats.org/officeDocument/2006/relationships/hyperlink" Target="https://www.studentlibrary.ru/book/ISBN9785970455722.html" TargetMode="External"/><Relationship Id="rId82" Type="http://schemas.openxmlformats.org/officeDocument/2006/relationships/header" Target="header39.xml"/><Relationship Id="rId152" Type="http://schemas.openxmlformats.org/officeDocument/2006/relationships/hyperlink" Target="http://lib.rudn.ru/-" TargetMode="External"/><Relationship Id="rId19" Type="http://schemas.openxmlformats.org/officeDocument/2006/relationships/header" Target="header11.xml"/><Relationship Id="rId14" Type="http://schemas.openxmlformats.org/officeDocument/2006/relationships/header" Target="header7.xml"/><Relationship Id="rId30" Type="http://schemas.openxmlformats.org/officeDocument/2006/relationships/hyperlink" Target="file:///C:\Users\&#1050;&#1086;&#1096;&#1082;&#1080;&#1085;&#1072;\Desktop\&#1054;&#1041;&#1055;\&#1054;&#1041;&#1055;%20&#1089;&#1074;&#1072;&#1088;&#1097;&#1080;&#1082;&#1080;.docx" TargetMode="External"/><Relationship Id="rId35" Type="http://schemas.openxmlformats.org/officeDocument/2006/relationships/hyperlink" Target="file:///C:\Users\&#1050;&#1086;&#1096;&#1082;&#1080;&#1085;&#1072;\Desktop\&#1054;&#1041;&#1055;\&#1054;&#1041;&#1055;%20&#1089;&#1074;&#1072;&#1088;&#1097;&#1080;&#1082;&#1080;.docx" TargetMode="External"/><Relationship Id="rId56" Type="http://schemas.openxmlformats.org/officeDocument/2006/relationships/header" Target="header24.xml"/><Relationship Id="rId77" Type="http://schemas.openxmlformats.org/officeDocument/2006/relationships/header" Target="header34.xml"/><Relationship Id="rId100" Type="http://schemas.openxmlformats.org/officeDocument/2006/relationships/header" Target="header52.xml"/><Relationship Id="rId105" Type="http://schemas.openxmlformats.org/officeDocument/2006/relationships/header" Target="header57.xml"/><Relationship Id="rId126" Type="http://schemas.openxmlformats.org/officeDocument/2006/relationships/hyperlink" Target="http://www.eclife.ru/education/apress/info/gl1.php" TargetMode="External"/><Relationship Id="rId147" Type="http://schemas.openxmlformats.org/officeDocument/2006/relationships/header" Target="header75.xml"/><Relationship Id="rId8" Type="http://schemas.openxmlformats.org/officeDocument/2006/relationships/header" Target="header1.xml"/><Relationship Id="rId51" Type="http://schemas.openxmlformats.org/officeDocument/2006/relationships/hyperlink" Target="https://urait.ru/bcode/491445" TargetMode="External"/><Relationship Id="rId72" Type="http://schemas.openxmlformats.org/officeDocument/2006/relationships/hyperlink" Target="http://nfkgtu.narod.ru/electroteh.htm" TargetMode="External"/><Relationship Id="rId93" Type="http://schemas.openxmlformats.org/officeDocument/2006/relationships/header" Target="header45.xml"/><Relationship Id="rId98" Type="http://schemas.openxmlformats.org/officeDocument/2006/relationships/header" Target="header50.xml"/><Relationship Id="rId121" Type="http://schemas.openxmlformats.org/officeDocument/2006/relationships/header" Target="header65.xml"/><Relationship Id="rId142" Type="http://schemas.openxmlformats.org/officeDocument/2006/relationships/hyperlink" Target="http://docs.cntd.ru/document/902344800" TargetMode="External"/><Relationship Id="rId163" Type="http://schemas.openxmlformats.org/officeDocument/2006/relationships/fontTable" Target="fontTable.xml"/><Relationship Id="rId3" Type="http://schemas.openxmlformats.org/officeDocument/2006/relationships/styles" Target="styles.xml"/><Relationship Id="rId25" Type="http://schemas.openxmlformats.org/officeDocument/2006/relationships/hyperlink" Target="file:///C:\Users\&#1050;&#1086;&#1096;&#1082;&#1080;&#1085;&#1072;\Desktop\&#1054;&#1041;&#1055;\&#1054;&#1041;&#1055;%20&#1089;&#1074;&#1072;&#1088;&#1097;&#1080;&#1082;&#1080;.docx" TargetMode="External"/><Relationship Id="rId46" Type="http://schemas.openxmlformats.org/officeDocument/2006/relationships/header" Target="header23.xml"/><Relationship Id="rId67" Type="http://schemas.openxmlformats.org/officeDocument/2006/relationships/header" Target="header28.xml"/><Relationship Id="rId116" Type="http://schemas.openxmlformats.org/officeDocument/2006/relationships/hyperlink" Target="https://www.weforum.org/" TargetMode="External"/><Relationship Id="rId137" Type="http://schemas.openxmlformats.org/officeDocument/2006/relationships/hyperlink" Target="http://docamix.ru/load/45-1-0-188" TargetMode="External"/><Relationship Id="rId158" Type="http://schemas.openxmlformats.org/officeDocument/2006/relationships/hyperlink" Target="http://www.syntone.ru/library/books/content/2367.html" TargetMode="External"/><Relationship Id="rId20" Type="http://schemas.openxmlformats.org/officeDocument/2006/relationships/header" Target="header12.xml"/><Relationship Id="rId41" Type="http://schemas.openxmlformats.org/officeDocument/2006/relationships/header" Target="header20.xml"/><Relationship Id="rId62" Type="http://schemas.openxmlformats.org/officeDocument/2006/relationships/hyperlink" Target="http://www.psychology.ru/" TargetMode="External"/><Relationship Id="rId83" Type="http://schemas.openxmlformats.org/officeDocument/2006/relationships/hyperlink" Target="https://znanium.com/catalog/product/1021172" TargetMode="External"/><Relationship Id="rId88" Type="http://schemas.openxmlformats.org/officeDocument/2006/relationships/header" Target="header42.xml"/><Relationship Id="rId111" Type="http://schemas.openxmlformats.org/officeDocument/2006/relationships/header" Target="header60.xml"/><Relationship Id="rId132" Type="http://schemas.openxmlformats.org/officeDocument/2006/relationships/hyperlink" Target="http://scbist.com/" TargetMode="External"/><Relationship Id="rId153" Type="http://schemas.openxmlformats.org/officeDocument/2006/relationships/hyperlink" Target="http://www.i-u.ru/bibli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A512D6-211C-452C-92D7-D4CCFE6D7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387</Pages>
  <Words>88668</Words>
  <Characters>505410</Characters>
  <Application>Microsoft Office Word</Application>
  <DocSecurity>0</DocSecurity>
  <Lines>4211</Lines>
  <Paragraphs>1185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592893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Uvarovohk</cp:lastModifiedBy>
  <cp:revision>61</cp:revision>
  <cp:lastPrinted>2024-05-23T06:16:00Z</cp:lastPrinted>
  <dcterms:created xsi:type="dcterms:W3CDTF">2024-05-21T08:42:00Z</dcterms:created>
  <dcterms:modified xsi:type="dcterms:W3CDTF">2024-09-23T08:40:00Z</dcterms:modified>
</cp:coreProperties>
</file>